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E23DA7" w14:textId="77777777" w:rsidR="00226035" w:rsidRPr="00AA31D7" w:rsidRDefault="00226035" w:rsidP="00226035">
      <w:pPr>
        <w:jc w:val="center"/>
        <w:rPr>
          <w:b/>
          <w:sz w:val="36"/>
          <w:szCs w:val="36"/>
        </w:rPr>
      </w:pPr>
      <w:r>
        <w:rPr>
          <w:b/>
          <w:sz w:val="36"/>
          <w:szCs w:val="36"/>
        </w:rPr>
        <w:t>Ž</w:t>
      </w:r>
      <w:r w:rsidRPr="00AA31D7">
        <w:rPr>
          <w:b/>
          <w:sz w:val="36"/>
          <w:szCs w:val="36"/>
        </w:rPr>
        <w:t xml:space="preserve">ádost o </w:t>
      </w:r>
      <w:r>
        <w:rPr>
          <w:b/>
          <w:sz w:val="36"/>
          <w:szCs w:val="36"/>
        </w:rPr>
        <w:t xml:space="preserve">udělení oprávnění uskutečňovat </w:t>
      </w:r>
      <w:r w:rsidRPr="00AA31D7">
        <w:rPr>
          <w:b/>
          <w:sz w:val="36"/>
          <w:szCs w:val="36"/>
        </w:rPr>
        <w:t>studijní program</w:t>
      </w:r>
      <w:r>
        <w:rPr>
          <w:b/>
          <w:sz w:val="36"/>
          <w:szCs w:val="36"/>
        </w:rPr>
        <w:t xml:space="preserve"> v rámci institucionální akreditace</w:t>
      </w:r>
    </w:p>
    <w:p w14:paraId="1911C05D" w14:textId="77777777" w:rsidR="000D45EF" w:rsidRDefault="000D45EF" w:rsidP="000D45EF">
      <w:pPr>
        <w:jc w:val="center"/>
        <w:rPr>
          <w:b/>
          <w:sz w:val="36"/>
          <w:szCs w:val="36"/>
        </w:rPr>
      </w:pPr>
    </w:p>
    <w:p w14:paraId="590D649C" w14:textId="77777777" w:rsidR="000D45EF" w:rsidRPr="00AA31D7" w:rsidRDefault="000D45EF" w:rsidP="000D45EF">
      <w:pPr>
        <w:jc w:val="center"/>
        <w:rPr>
          <w:b/>
          <w:sz w:val="36"/>
          <w:szCs w:val="36"/>
        </w:rPr>
      </w:pPr>
    </w:p>
    <w:p w14:paraId="71D99C2F" w14:textId="77777777" w:rsidR="000D45EF" w:rsidRPr="00AA31D7" w:rsidRDefault="000D45EF" w:rsidP="000D45EF">
      <w:pPr>
        <w:jc w:val="center"/>
        <w:rPr>
          <w:b/>
          <w:sz w:val="36"/>
          <w:szCs w:val="36"/>
        </w:rPr>
      </w:pPr>
      <w:r w:rsidRPr="00AA31D7">
        <w:rPr>
          <w:b/>
          <w:sz w:val="36"/>
          <w:szCs w:val="36"/>
        </w:rPr>
        <w:t>Fakulta multimediálních komunikací</w:t>
      </w:r>
    </w:p>
    <w:p w14:paraId="4449A19F" w14:textId="22815473" w:rsidR="000D45EF" w:rsidRPr="00AA31D7" w:rsidRDefault="000D45EF" w:rsidP="000D45EF">
      <w:pPr>
        <w:jc w:val="center"/>
        <w:rPr>
          <w:b/>
          <w:sz w:val="36"/>
          <w:szCs w:val="36"/>
        </w:rPr>
      </w:pPr>
      <w:r w:rsidRPr="00AA31D7">
        <w:rPr>
          <w:b/>
          <w:sz w:val="36"/>
          <w:szCs w:val="36"/>
        </w:rPr>
        <w:t xml:space="preserve">Univerzita Tomáše Bati </w:t>
      </w:r>
      <w:r w:rsidR="0070305A">
        <w:rPr>
          <w:b/>
          <w:sz w:val="36"/>
          <w:szCs w:val="36"/>
        </w:rPr>
        <w:t>v</w:t>
      </w:r>
      <w:r w:rsidRPr="00AA31D7">
        <w:rPr>
          <w:b/>
          <w:sz w:val="36"/>
          <w:szCs w:val="36"/>
        </w:rPr>
        <w:t>e Zlíně</w:t>
      </w:r>
    </w:p>
    <w:p w14:paraId="57CA35FD" w14:textId="77777777" w:rsidR="000D45EF" w:rsidRDefault="000D45EF" w:rsidP="000D45EF">
      <w:pPr>
        <w:jc w:val="center"/>
        <w:rPr>
          <w:b/>
          <w:sz w:val="36"/>
          <w:szCs w:val="36"/>
        </w:rPr>
      </w:pPr>
    </w:p>
    <w:p w14:paraId="038613F7" w14:textId="77777777" w:rsidR="000D45EF" w:rsidRPr="00AA31D7" w:rsidRDefault="000D45EF" w:rsidP="000D45EF">
      <w:pPr>
        <w:jc w:val="center"/>
        <w:rPr>
          <w:b/>
          <w:sz w:val="36"/>
          <w:szCs w:val="36"/>
        </w:rPr>
      </w:pPr>
    </w:p>
    <w:p w14:paraId="49B8912B" w14:textId="77777777" w:rsidR="000D45EF" w:rsidRPr="00AA31D7" w:rsidRDefault="000D45EF" w:rsidP="000D45EF">
      <w:pPr>
        <w:jc w:val="center"/>
        <w:rPr>
          <w:b/>
          <w:sz w:val="36"/>
          <w:szCs w:val="36"/>
        </w:rPr>
      </w:pPr>
      <w:r w:rsidRPr="00AA31D7">
        <w:rPr>
          <w:b/>
          <w:sz w:val="36"/>
          <w:szCs w:val="36"/>
        </w:rPr>
        <w:t>Oblast vzdělávání Umění</w:t>
      </w:r>
    </w:p>
    <w:p w14:paraId="2A569084" w14:textId="77777777" w:rsidR="00C35212" w:rsidRDefault="000D45EF" w:rsidP="000D45EF">
      <w:pPr>
        <w:jc w:val="center"/>
        <w:rPr>
          <w:b/>
          <w:sz w:val="36"/>
          <w:szCs w:val="36"/>
        </w:rPr>
      </w:pPr>
      <w:r w:rsidRPr="00AA31D7">
        <w:rPr>
          <w:b/>
          <w:sz w:val="36"/>
          <w:szCs w:val="36"/>
        </w:rPr>
        <w:t xml:space="preserve">Studijní program </w:t>
      </w:r>
      <w:r>
        <w:rPr>
          <w:b/>
          <w:sz w:val="36"/>
          <w:szCs w:val="36"/>
        </w:rPr>
        <w:t>Design</w:t>
      </w:r>
      <w:r w:rsidRPr="006E4996">
        <w:rPr>
          <w:b/>
          <w:sz w:val="36"/>
          <w:szCs w:val="36"/>
        </w:rPr>
        <w:t xml:space="preserve"> </w:t>
      </w:r>
    </w:p>
    <w:p w14:paraId="7E3C07CF" w14:textId="7FF38F9D" w:rsidR="00C35212" w:rsidRPr="0089611D" w:rsidRDefault="00C35212" w:rsidP="00C35212">
      <w:pPr>
        <w:jc w:val="center"/>
        <w:rPr>
          <w:b/>
          <w:sz w:val="32"/>
          <w:szCs w:val="32"/>
        </w:rPr>
      </w:pPr>
      <w:r>
        <w:rPr>
          <w:b/>
          <w:sz w:val="32"/>
          <w:szCs w:val="32"/>
        </w:rPr>
        <w:t>Specializace</w:t>
      </w:r>
      <w:r w:rsidRPr="007905E2">
        <w:rPr>
          <w:b/>
          <w:sz w:val="32"/>
          <w:szCs w:val="32"/>
        </w:rPr>
        <w:t>: Desi</w:t>
      </w:r>
      <w:r w:rsidR="008D4F6F">
        <w:rPr>
          <w:b/>
          <w:sz w:val="32"/>
          <w:szCs w:val="32"/>
        </w:rPr>
        <w:t xml:space="preserve">gn obuvi, Design oděvu, </w:t>
      </w:r>
      <w:r w:rsidRPr="007905E2">
        <w:rPr>
          <w:b/>
          <w:sz w:val="32"/>
          <w:szCs w:val="32"/>
        </w:rPr>
        <w:t xml:space="preserve">Produktový design, Průmyslový design, </w:t>
      </w:r>
      <w:r w:rsidR="00D5360E" w:rsidRPr="00DE3F14">
        <w:rPr>
          <w:b/>
          <w:sz w:val="32"/>
          <w:szCs w:val="32"/>
        </w:rPr>
        <w:t>Sklo, prostor, objekt,</w:t>
      </w:r>
      <w:r w:rsidR="00D5360E" w:rsidRPr="007905E2">
        <w:rPr>
          <w:b/>
          <w:sz w:val="32"/>
          <w:szCs w:val="32"/>
        </w:rPr>
        <w:t xml:space="preserve"> </w:t>
      </w:r>
      <w:r w:rsidRPr="007905E2">
        <w:rPr>
          <w:b/>
          <w:sz w:val="32"/>
          <w:szCs w:val="32"/>
        </w:rPr>
        <w:t>Tvorba prostoru</w:t>
      </w:r>
    </w:p>
    <w:p w14:paraId="48A5FF6E" w14:textId="3FD15238" w:rsidR="000D45EF" w:rsidRPr="00AA31D7" w:rsidRDefault="002E73C1" w:rsidP="000D45EF">
      <w:pPr>
        <w:jc w:val="center"/>
        <w:rPr>
          <w:rFonts w:cs="Arial Narrow"/>
          <w:b/>
          <w:bCs/>
          <w:color w:val="FFFFFF" w:themeColor="background1"/>
          <w:sz w:val="32"/>
          <w:szCs w:val="32"/>
        </w:rPr>
      </w:pPr>
      <w:r>
        <w:rPr>
          <w:noProof/>
          <w:sz w:val="32"/>
          <w:szCs w:val="32"/>
        </w:rPr>
        <w:t xml:space="preserve"> </w:t>
      </w:r>
    </w:p>
    <w:p w14:paraId="2344EC84" w14:textId="5C4BF766" w:rsidR="000D45EF" w:rsidRDefault="00BE27A7" w:rsidP="000D45EF">
      <w:pPr>
        <w:jc w:val="center"/>
        <w:rPr>
          <w:rFonts w:cs="Arial Narrow"/>
          <w:b/>
          <w:bCs/>
          <w:sz w:val="32"/>
          <w:szCs w:val="32"/>
        </w:rPr>
      </w:pPr>
      <w:r w:rsidRPr="00A61E38">
        <w:rPr>
          <w:noProof/>
          <w:sz w:val="32"/>
          <w:szCs w:val="32"/>
        </w:rPr>
        <w:drawing>
          <wp:anchor distT="0" distB="0" distL="114300" distR="114300" simplePos="0" relativeHeight="251658240" behindDoc="1" locked="0" layoutInCell="1" allowOverlap="1" wp14:anchorId="0681C744" wp14:editId="695EE1B6">
            <wp:simplePos x="0" y="0"/>
            <wp:positionH relativeFrom="margin">
              <wp:align>center</wp:align>
            </wp:positionH>
            <wp:positionV relativeFrom="paragraph">
              <wp:posOffset>99060</wp:posOffset>
            </wp:positionV>
            <wp:extent cx="2875915" cy="2847340"/>
            <wp:effectExtent l="0" t="0" r="635"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_UTB.png"/>
                    <pic:cNvPicPr/>
                  </pic:nvPicPr>
                  <pic:blipFill>
                    <a:blip r:embed="rId11">
                      <a:extLst>
                        <a:ext uri="{28A0092B-C50C-407E-A947-70E740481C1C}">
                          <a14:useLocalDpi xmlns:a14="http://schemas.microsoft.com/office/drawing/2010/main" val="0"/>
                        </a:ext>
                      </a:extLst>
                    </a:blip>
                    <a:stretch>
                      <a:fillRect/>
                    </a:stretch>
                  </pic:blipFill>
                  <pic:spPr>
                    <a:xfrm>
                      <a:off x="0" y="0"/>
                      <a:ext cx="2875915" cy="2847340"/>
                    </a:xfrm>
                    <a:prstGeom prst="rect">
                      <a:avLst/>
                    </a:prstGeom>
                  </pic:spPr>
                </pic:pic>
              </a:graphicData>
            </a:graphic>
            <wp14:sizeRelH relativeFrom="margin">
              <wp14:pctWidth>0</wp14:pctWidth>
            </wp14:sizeRelH>
            <wp14:sizeRelV relativeFrom="margin">
              <wp14:pctHeight>0</wp14:pctHeight>
            </wp14:sizeRelV>
          </wp:anchor>
        </w:drawing>
      </w:r>
    </w:p>
    <w:p w14:paraId="2632375B" w14:textId="77777777" w:rsidR="000D45EF" w:rsidRDefault="000D45EF" w:rsidP="000D45EF">
      <w:pPr>
        <w:jc w:val="center"/>
        <w:rPr>
          <w:rFonts w:cs="Arial Narrow"/>
          <w:b/>
          <w:bCs/>
          <w:sz w:val="32"/>
          <w:szCs w:val="32"/>
        </w:rPr>
      </w:pPr>
    </w:p>
    <w:p w14:paraId="6F8268C2" w14:textId="77777777" w:rsidR="000D45EF" w:rsidRDefault="000D45EF" w:rsidP="000D45EF">
      <w:pPr>
        <w:jc w:val="center"/>
        <w:rPr>
          <w:rFonts w:cs="Arial Narrow"/>
          <w:b/>
          <w:bCs/>
          <w:sz w:val="32"/>
          <w:szCs w:val="32"/>
        </w:rPr>
      </w:pPr>
    </w:p>
    <w:p w14:paraId="78F9DE59" w14:textId="77777777" w:rsidR="000D45EF" w:rsidRPr="00A61E38" w:rsidRDefault="000D45EF" w:rsidP="000D45EF">
      <w:pPr>
        <w:jc w:val="center"/>
        <w:rPr>
          <w:rFonts w:cs="Arial Narrow"/>
          <w:b/>
          <w:bCs/>
          <w:sz w:val="32"/>
          <w:szCs w:val="32"/>
        </w:rPr>
      </w:pPr>
    </w:p>
    <w:p w14:paraId="24D3F08C" w14:textId="77777777" w:rsidR="000D45EF" w:rsidRPr="00A61E38" w:rsidRDefault="000D45EF" w:rsidP="000D45EF">
      <w:pPr>
        <w:jc w:val="center"/>
        <w:rPr>
          <w:rFonts w:cs="Arial Narrow"/>
          <w:b/>
          <w:bCs/>
          <w:sz w:val="32"/>
          <w:szCs w:val="32"/>
        </w:rPr>
      </w:pPr>
    </w:p>
    <w:p w14:paraId="71BFFA35" w14:textId="77777777" w:rsidR="000D45EF" w:rsidRPr="00A61E38" w:rsidRDefault="000D45EF" w:rsidP="000D45EF">
      <w:pPr>
        <w:jc w:val="center"/>
        <w:rPr>
          <w:rFonts w:cs="Arial Narrow"/>
          <w:b/>
          <w:bCs/>
          <w:sz w:val="32"/>
          <w:szCs w:val="32"/>
        </w:rPr>
      </w:pPr>
      <w:r w:rsidRPr="00A61E38">
        <w:rPr>
          <w:rFonts w:cs="Arial Narrow"/>
          <w:b/>
          <w:bCs/>
          <w:sz w:val="32"/>
          <w:szCs w:val="32"/>
        </w:rPr>
        <w:t xml:space="preserve"> </w:t>
      </w:r>
    </w:p>
    <w:p w14:paraId="6CEEAACD" w14:textId="77777777" w:rsidR="000D45EF" w:rsidRPr="00AA31D7" w:rsidRDefault="000D45EF" w:rsidP="000D45EF">
      <w:pPr>
        <w:rPr>
          <w:b/>
          <w:sz w:val="32"/>
          <w:szCs w:val="32"/>
        </w:rPr>
      </w:pPr>
    </w:p>
    <w:p w14:paraId="1B1B7BE0" w14:textId="77777777" w:rsidR="000D45EF" w:rsidRPr="00AA31D7" w:rsidRDefault="000D45EF" w:rsidP="000D45EF">
      <w:pPr>
        <w:rPr>
          <w:rFonts w:ascii="Tahoma" w:hAnsi="Tahoma" w:cs="Tahoma"/>
          <w:b/>
          <w:bCs/>
          <w:color w:val="C45911" w:themeColor="accent2" w:themeShade="BF"/>
          <w:sz w:val="32"/>
          <w:szCs w:val="32"/>
        </w:rPr>
      </w:pPr>
      <w:r w:rsidRPr="00AA31D7">
        <w:rPr>
          <w:rFonts w:ascii="Tahoma" w:hAnsi="Tahoma" w:cs="Tahoma"/>
          <w:b/>
          <w:noProof/>
          <w:color w:val="C45911" w:themeColor="accent2" w:themeShade="BF"/>
          <w:sz w:val="32"/>
          <w:szCs w:val="32"/>
        </w:rPr>
        <mc:AlternateContent>
          <mc:Choice Requires="wps">
            <w:drawing>
              <wp:anchor distT="45720" distB="45720" distL="114300" distR="114300" simplePos="0" relativeHeight="251658241" behindDoc="0" locked="0" layoutInCell="1" allowOverlap="1" wp14:anchorId="3F09927E" wp14:editId="6D45C4A3">
                <wp:simplePos x="0" y="0"/>
                <wp:positionH relativeFrom="column">
                  <wp:posOffset>1639570</wp:posOffset>
                </wp:positionH>
                <wp:positionV relativeFrom="paragraph">
                  <wp:posOffset>2583180</wp:posOffset>
                </wp:positionV>
                <wp:extent cx="2377440" cy="838835"/>
                <wp:effectExtent l="0" t="0" r="3810" b="0"/>
                <wp:wrapSquare wrapText="bothSides"/>
                <wp:docPr id="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7440" cy="838835"/>
                        </a:xfrm>
                        <a:prstGeom prst="rect">
                          <a:avLst/>
                        </a:prstGeom>
                        <a:solidFill>
                          <a:srgbClr val="FFFFFF"/>
                        </a:solidFill>
                        <a:ln w="9525">
                          <a:noFill/>
                          <a:miter lim="800000"/>
                          <a:headEnd/>
                          <a:tailEnd/>
                        </a:ln>
                      </wps:spPr>
                      <wps:txbx>
                        <w:txbxContent>
                          <w:p w14:paraId="28958B64" w14:textId="77777777" w:rsidR="00E400EA" w:rsidRPr="00AA31D7" w:rsidRDefault="00E400EA" w:rsidP="000D45EF">
                            <w:pPr>
                              <w:jc w:val="center"/>
                              <w:rPr>
                                <w:b/>
                                <w:sz w:val="32"/>
                                <w:szCs w:val="32"/>
                              </w:rPr>
                            </w:pPr>
                            <w:r w:rsidRPr="00AA31D7">
                              <w:rPr>
                                <w:b/>
                                <w:sz w:val="32"/>
                                <w:szCs w:val="32"/>
                              </w:rPr>
                              <w:t>Zlín</w:t>
                            </w:r>
                          </w:p>
                          <w:p w14:paraId="0C113DA5" w14:textId="457FA84F" w:rsidR="00E400EA" w:rsidRPr="008164A9" w:rsidRDefault="00E400EA" w:rsidP="000D45EF">
                            <w:pPr>
                              <w:jc w:val="center"/>
                              <w:rPr>
                                <w:b/>
                                <w:sz w:val="32"/>
                                <w:szCs w:val="32"/>
                              </w:rPr>
                            </w:pPr>
                            <w:r>
                              <w:rPr>
                                <w:b/>
                                <w:sz w:val="32"/>
                                <w:szCs w:val="32"/>
                              </w:rPr>
                              <w:t>listopad</w:t>
                            </w:r>
                            <w:r w:rsidRPr="008164A9">
                              <w:rPr>
                                <w:b/>
                                <w:sz w:val="32"/>
                                <w:szCs w:val="32"/>
                              </w:rPr>
                              <w:t xml:space="preserve"> 2022</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3F09927E" id="_x0000_t202" coordsize="21600,21600" o:spt="202" path="m,l,21600r21600,l21600,xe">
                <v:stroke joinstyle="miter"/>
                <v:path gradientshapeok="t" o:connecttype="rect"/>
              </v:shapetype>
              <v:shape id="Textové pole 2" o:spid="_x0000_s1026" type="#_x0000_t202" style="position:absolute;margin-left:129.1pt;margin-top:203.4pt;width:187.2pt;height:66.05pt;z-index:251658241;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" stroked="f">
                <v:textbox style="mso-fit-shape-to-text:t">
                  <w:txbxContent>
                    <w:p w14:paraId="28958B64" w14:textId="77777777" w:rsidR="00E400EA" w:rsidRPr="00AA31D7" w:rsidRDefault="00E400EA" w:rsidP="000D45EF">
                      <w:pPr>
                        <w:jc w:val="center"/>
                        <w:rPr>
                          <w:b/>
                          <w:sz w:val="32"/>
                          <w:szCs w:val="32"/>
                        </w:rPr>
                      </w:pPr>
                      <w:r w:rsidRPr="00AA31D7">
                        <w:rPr>
                          <w:b/>
                          <w:sz w:val="32"/>
                          <w:szCs w:val="32"/>
                        </w:rPr>
                        <w:t>Zlín</w:t>
                      </w:r>
                    </w:p>
                    <w:p w14:paraId="0C113DA5" w14:textId="457FA84F" w:rsidR="00E400EA" w:rsidRPr="008164A9" w:rsidRDefault="00E400EA" w:rsidP="000D45EF">
                      <w:pPr>
                        <w:jc w:val="center"/>
                        <w:rPr>
                          <w:b/>
                          <w:sz w:val="32"/>
                          <w:szCs w:val="32"/>
                        </w:rPr>
                      </w:pPr>
                      <w:r>
                        <w:rPr>
                          <w:b/>
                          <w:sz w:val="32"/>
                          <w:szCs w:val="32"/>
                        </w:rPr>
                        <w:t>listopad</w:t>
                      </w:r>
                      <w:r w:rsidRPr="008164A9">
                        <w:rPr>
                          <w:b/>
                          <w:sz w:val="32"/>
                          <w:szCs w:val="32"/>
                        </w:rPr>
                        <w:t xml:space="preserve"> 2022</w:t>
                      </w:r>
                    </w:p>
                  </w:txbxContent>
                </v:textbox>
                <w10:wrap type="square"/>
              </v:shape>
            </w:pict>
          </mc:Fallback>
        </mc:AlternateContent>
      </w:r>
    </w:p>
    <w:p w14:paraId="086C0E87" w14:textId="77777777" w:rsidR="000D45EF" w:rsidRPr="00AA31D7" w:rsidRDefault="000D45EF" w:rsidP="000D45EF">
      <w:pPr>
        <w:rPr>
          <w:rFonts w:ascii="Tahoma" w:hAnsi="Tahoma" w:cs="Tahoma"/>
          <w:b/>
          <w:color w:val="C45911" w:themeColor="accent2" w:themeShade="BF"/>
          <w:sz w:val="32"/>
          <w:szCs w:val="32"/>
        </w:rPr>
      </w:pPr>
    </w:p>
    <w:p w14:paraId="347615D4" w14:textId="77777777" w:rsidR="000D45EF" w:rsidRPr="00AA31D7" w:rsidRDefault="000D45EF" w:rsidP="000D45EF">
      <w:pPr>
        <w:rPr>
          <w:rFonts w:ascii="Tahoma" w:hAnsi="Tahoma" w:cs="Tahoma"/>
          <w:b/>
          <w:color w:val="C45911" w:themeColor="accent2" w:themeShade="BF"/>
          <w:sz w:val="32"/>
          <w:szCs w:val="32"/>
        </w:rPr>
      </w:pPr>
    </w:p>
    <w:p w14:paraId="3130361D" w14:textId="77777777" w:rsidR="000D45EF" w:rsidRPr="00AA31D7" w:rsidRDefault="000D45EF" w:rsidP="000D45EF">
      <w:pPr>
        <w:rPr>
          <w:rFonts w:ascii="Tahoma" w:hAnsi="Tahoma" w:cs="Tahoma"/>
          <w:b/>
          <w:color w:val="C45911" w:themeColor="accent2" w:themeShade="BF"/>
          <w:sz w:val="32"/>
          <w:szCs w:val="32"/>
        </w:rPr>
      </w:pPr>
    </w:p>
    <w:p w14:paraId="2198D70C" w14:textId="77777777" w:rsidR="000D45EF" w:rsidRPr="00AA31D7" w:rsidRDefault="000D45EF" w:rsidP="000D45EF">
      <w:pPr>
        <w:rPr>
          <w:rFonts w:ascii="Tahoma" w:hAnsi="Tahoma" w:cs="Tahoma"/>
          <w:b/>
          <w:color w:val="C45911" w:themeColor="accent2" w:themeShade="BF"/>
          <w:sz w:val="32"/>
          <w:szCs w:val="32"/>
        </w:rPr>
      </w:pPr>
    </w:p>
    <w:p w14:paraId="7F7E9909" w14:textId="77777777" w:rsidR="000D45EF" w:rsidRPr="00AA31D7" w:rsidRDefault="000D45EF" w:rsidP="000D45EF">
      <w:pPr>
        <w:rPr>
          <w:rFonts w:ascii="Tahoma" w:hAnsi="Tahoma" w:cs="Tahoma"/>
          <w:b/>
          <w:color w:val="C45911" w:themeColor="accent2" w:themeShade="BF"/>
          <w:sz w:val="32"/>
          <w:szCs w:val="32"/>
        </w:rPr>
      </w:pPr>
    </w:p>
    <w:p w14:paraId="36C1D885" w14:textId="77777777" w:rsidR="000D45EF" w:rsidRPr="00AA31D7" w:rsidRDefault="000D45EF" w:rsidP="000D45EF">
      <w:pPr>
        <w:rPr>
          <w:rFonts w:ascii="Tahoma" w:hAnsi="Tahoma" w:cs="Tahoma"/>
          <w:b/>
          <w:color w:val="C45911" w:themeColor="accent2" w:themeShade="BF"/>
          <w:sz w:val="32"/>
          <w:szCs w:val="32"/>
        </w:rPr>
      </w:pPr>
    </w:p>
    <w:p w14:paraId="459C2FAC" w14:textId="77777777" w:rsidR="000D45EF" w:rsidRDefault="000D45EF" w:rsidP="000D45EF">
      <w:pPr>
        <w:rPr>
          <w:rFonts w:ascii="Tahoma" w:hAnsi="Tahoma" w:cs="Tahoma"/>
          <w:b/>
          <w:color w:val="C45911" w:themeColor="accent2" w:themeShade="BF"/>
          <w:sz w:val="36"/>
          <w:szCs w:val="36"/>
        </w:rPr>
      </w:pPr>
    </w:p>
    <w:p w14:paraId="13DDACA8" w14:textId="77777777" w:rsidR="000D45EF" w:rsidRDefault="000D45EF" w:rsidP="000D45EF">
      <w:pPr>
        <w:rPr>
          <w:rFonts w:ascii="Tahoma" w:hAnsi="Tahoma" w:cs="Tahoma"/>
          <w:b/>
          <w:color w:val="C45911" w:themeColor="accent2" w:themeShade="BF"/>
          <w:sz w:val="36"/>
          <w:szCs w:val="36"/>
        </w:rPr>
      </w:pPr>
    </w:p>
    <w:p w14:paraId="3A357456" w14:textId="77777777" w:rsidR="000D45EF" w:rsidRDefault="000D45EF" w:rsidP="000D45EF">
      <w:pPr>
        <w:rPr>
          <w:rFonts w:ascii="Tahoma" w:hAnsi="Tahoma" w:cs="Tahoma"/>
          <w:b/>
          <w:color w:val="C45911" w:themeColor="accent2" w:themeShade="BF"/>
          <w:sz w:val="36"/>
          <w:szCs w:val="36"/>
        </w:rPr>
      </w:pPr>
    </w:p>
    <w:p w14:paraId="2FBCCFC6" w14:textId="77777777" w:rsidR="000D45EF" w:rsidRDefault="000D45EF" w:rsidP="000D45EF"/>
    <w:p w14:paraId="797BB22C" w14:textId="77777777" w:rsidR="000D45EF" w:rsidRDefault="000D45EF" w:rsidP="000D45EF"/>
    <w:p w14:paraId="196F3A9F" w14:textId="77777777" w:rsidR="000D45EF" w:rsidRDefault="000D45EF" w:rsidP="000D45EF"/>
    <w:p w14:paraId="5B28AA52" w14:textId="77777777" w:rsidR="000D45EF" w:rsidRDefault="000D45EF" w:rsidP="000D45EF"/>
    <w:p w14:paraId="421AED59" w14:textId="77777777" w:rsidR="000D45EF" w:rsidRDefault="000D45EF" w:rsidP="000D45EF"/>
    <w:p w14:paraId="4780C4A1" w14:textId="77777777" w:rsidR="000D45EF" w:rsidRDefault="000D45EF" w:rsidP="00240283"/>
    <w:p w14:paraId="32043539" w14:textId="77777777" w:rsidR="000D45EF" w:rsidRDefault="000D45EF" w:rsidP="000D45EF">
      <w:r>
        <w:br w:type="page"/>
      </w:r>
    </w:p>
    <w:tbl>
      <w:tblPr>
        <w:tblW w:w="9781" w:type="dxa"/>
        <w:tblLook w:val="04A0" w:firstRow="1" w:lastRow="0" w:firstColumn="1" w:lastColumn="0" w:noHBand="0" w:noVBand="1"/>
      </w:tblPr>
      <w:tblGrid>
        <w:gridCol w:w="9781"/>
      </w:tblGrid>
      <w:tr w:rsidR="000D45EF" w14:paraId="074AFEC6" w14:textId="77777777" w:rsidTr="00284E40">
        <w:tc>
          <w:tcPr>
            <w:tcW w:w="9781" w:type="dxa"/>
            <w:shd w:val="clear" w:color="auto" w:fill="BDD6EE" w:themeFill="accent1" w:themeFillTint="66"/>
          </w:tcPr>
          <w:p w14:paraId="667A924A" w14:textId="77777777" w:rsidR="000D45EF" w:rsidRDefault="000D45EF" w:rsidP="00284E40">
            <w:pPr>
              <w:rPr>
                <w:b/>
                <w:sz w:val="28"/>
              </w:rPr>
            </w:pPr>
            <w:r>
              <w:rPr>
                <w:b/>
                <w:sz w:val="28"/>
              </w:rPr>
              <w:lastRenderedPageBreak/>
              <w:t>A-I – Základní informace o žádosti o akreditaci</w:t>
            </w:r>
          </w:p>
        </w:tc>
      </w:tr>
    </w:tbl>
    <w:p w14:paraId="631C95E5" w14:textId="77777777" w:rsidR="000D45EF" w:rsidRDefault="000D45EF" w:rsidP="000D45EF">
      <w:pPr>
        <w:rPr>
          <w:b/>
          <w:sz w:val="28"/>
        </w:rPr>
      </w:pPr>
    </w:p>
    <w:p w14:paraId="1318942A" w14:textId="77777777" w:rsidR="000D45EF" w:rsidRPr="001A343B" w:rsidRDefault="000D45EF" w:rsidP="000D45EF">
      <w:pPr>
        <w:spacing w:after="240"/>
        <w:rPr>
          <w:sz w:val="26"/>
          <w:szCs w:val="26"/>
        </w:rPr>
      </w:pPr>
      <w:r w:rsidRPr="001A343B">
        <w:rPr>
          <w:b/>
          <w:sz w:val="26"/>
          <w:szCs w:val="26"/>
        </w:rPr>
        <w:t xml:space="preserve">Název vysoké školy: </w:t>
      </w:r>
      <w:r w:rsidRPr="001A343B">
        <w:rPr>
          <w:sz w:val="26"/>
          <w:szCs w:val="26"/>
        </w:rPr>
        <w:t>Univerzita Tomáše Bati ve Zlíně</w:t>
      </w:r>
    </w:p>
    <w:p w14:paraId="30F8DCA9" w14:textId="77777777" w:rsidR="000D45EF" w:rsidRPr="001A343B" w:rsidRDefault="000D45EF" w:rsidP="000D45EF">
      <w:pPr>
        <w:spacing w:after="240"/>
        <w:rPr>
          <w:b/>
          <w:sz w:val="26"/>
          <w:szCs w:val="26"/>
        </w:rPr>
      </w:pPr>
      <w:r w:rsidRPr="001A343B">
        <w:rPr>
          <w:b/>
          <w:sz w:val="26"/>
          <w:szCs w:val="26"/>
        </w:rPr>
        <w:t>Název součásti vysoké školy:</w:t>
      </w:r>
      <w:r>
        <w:rPr>
          <w:b/>
          <w:sz w:val="26"/>
          <w:szCs w:val="26"/>
        </w:rPr>
        <w:t xml:space="preserve"> </w:t>
      </w:r>
      <w:r w:rsidRPr="001A343B">
        <w:rPr>
          <w:sz w:val="26"/>
          <w:szCs w:val="26"/>
        </w:rPr>
        <w:t>Fakulta multimediálních komunikací</w:t>
      </w:r>
    </w:p>
    <w:p w14:paraId="56360B39" w14:textId="77777777" w:rsidR="000D45EF" w:rsidRPr="001A343B" w:rsidRDefault="000D45EF" w:rsidP="000D45EF">
      <w:pPr>
        <w:spacing w:after="240"/>
        <w:rPr>
          <w:b/>
          <w:sz w:val="26"/>
          <w:szCs w:val="26"/>
        </w:rPr>
      </w:pPr>
      <w:r w:rsidRPr="001A343B">
        <w:rPr>
          <w:b/>
          <w:sz w:val="26"/>
          <w:szCs w:val="26"/>
        </w:rPr>
        <w:t xml:space="preserve">Název spolupracující instituce: </w:t>
      </w:r>
      <w:r w:rsidRPr="001A343B">
        <w:rPr>
          <w:sz w:val="26"/>
          <w:szCs w:val="26"/>
        </w:rPr>
        <w:t>NE</w:t>
      </w:r>
    </w:p>
    <w:p w14:paraId="72595CA6" w14:textId="77777777" w:rsidR="000D45EF" w:rsidRPr="001A343B" w:rsidRDefault="000D45EF" w:rsidP="000D45EF">
      <w:pPr>
        <w:spacing w:after="240"/>
        <w:rPr>
          <w:b/>
          <w:sz w:val="26"/>
          <w:szCs w:val="26"/>
        </w:rPr>
      </w:pPr>
      <w:r w:rsidRPr="001A343B">
        <w:rPr>
          <w:b/>
          <w:sz w:val="26"/>
          <w:szCs w:val="26"/>
        </w:rPr>
        <w:t xml:space="preserve">Název studijního programu: </w:t>
      </w:r>
      <w:r>
        <w:rPr>
          <w:sz w:val="26"/>
          <w:szCs w:val="26"/>
        </w:rPr>
        <w:t>Design</w:t>
      </w:r>
    </w:p>
    <w:p w14:paraId="3CAD84C8" w14:textId="77777777" w:rsidR="008D4F6F" w:rsidRDefault="000D45EF" w:rsidP="008D4F6F">
      <w:pPr>
        <w:spacing w:after="240"/>
        <w:rPr>
          <w:sz w:val="26"/>
          <w:szCs w:val="26"/>
        </w:rPr>
      </w:pPr>
      <w:r w:rsidRPr="001A343B">
        <w:rPr>
          <w:b/>
          <w:sz w:val="26"/>
          <w:szCs w:val="26"/>
        </w:rPr>
        <w:t xml:space="preserve">Typ žádosti o akreditaci: </w:t>
      </w:r>
      <w:r w:rsidR="008D4F6F">
        <w:rPr>
          <w:sz w:val="26"/>
          <w:szCs w:val="26"/>
        </w:rPr>
        <w:t>Udělení akreditace</w:t>
      </w:r>
    </w:p>
    <w:p w14:paraId="7CA80400" w14:textId="77777777" w:rsidR="000D45EF" w:rsidRPr="001A343B" w:rsidRDefault="000D45EF" w:rsidP="000D45EF">
      <w:pPr>
        <w:spacing w:after="240"/>
        <w:rPr>
          <w:sz w:val="26"/>
          <w:szCs w:val="26"/>
        </w:rPr>
      </w:pPr>
      <w:r w:rsidRPr="001A343B">
        <w:rPr>
          <w:b/>
          <w:sz w:val="26"/>
          <w:szCs w:val="26"/>
        </w:rPr>
        <w:t xml:space="preserve">Schvalující orgán: </w:t>
      </w:r>
      <w:r w:rsidRPr="001A343B">
        <w:rPr>
          <w:sz w:val="26"/>
          <w:szCs w:val="26"/>
        </w:rPr>
        <w:t xml:space="preserve">Rada pro vnitřní hodnocení UTB </w:t>
      </w:r>
    </w:p>
    <w:p w14:paraId="54AE7A6C" w14:textId="77777777" w:rsidR="000D45EF" w:rsidRPr="001A343B" w:rsidRDefault="000D45EF" w:rsidP="000D45EF">
      <w:pPr>
        <w:spacing w:after="240"/>
        <w:rPr>
          <w:b/>
          <w:sz w:val="26"/>
          <w:szCs w:val="26"/>
        </w:rPr>
      </w:pPr>
      <w:r w:rsidRPr="001A343B">
        <w:rPr>
          <w:b/>
          <w:sz w:val="26"/>
          <w:szCs w:val="26"/>
        </w:rPr>
        <w:t xml:space="preserve">Datum schválení žádosti: </w:t>
      </w:r>
    </w:p>
    <w:p w14:paraId="4AE9D556" w14:textId="38E61DED" w:rsidR="00F726FF" w:rsidRPr="00542168" w:rsidRDefault="000D45EF" w:rsidP="00F726FF">
      <w:pPr>
        <w:rPr>
          <w:sz w:val="22"/>
          <w:szCs w:val="22"/>
        </w:rPr>
      </w:pPr>
      <w:r w:rsidRPr="00542168">
        <w:rPr>
          <w:b/>
          <w:sz w:val="26"/>
          <w:szCs w:val="26"/>
        </w:rPr>
        <w:t xml:space="preserve">Odkaz na elektronickou podobu žádosti: URL adresa: </w:t>
      </w:r>
      <w:bookmarkStart w:id="0" w:name="_Hlk115774503"/>
      <w:r w:rsidR="00F726FF" w:rsidRPr="00542168">
        <w:fldChar w:fldCharType="begin"/>
      </w:r>
      <w:r w:rsidR="00F726FF" w:rsidRPr="00542168">
        <w:rPr>
          <w:sz w:val="22"/>
          <w:szCs w:val="22"/>
        </w:rPr>
        <w:instrText xml:space="preserve"> HYPERLINK "https://nas.fmk.utb.cz" </w:instrText>
      </w:r>
      <w:r w:rsidR="00F726FF" w:rsidRPr="00542168">
        <w:fldChar w:fldCharType="separate"/>
      </w:r>
      <w:r w:rsidR="00F726FF" w:rsidRPr="00542168">
        <w:rPr>
          <w:rStyle w:val="Hypertextovodkaz"/>
          <w:sz w:val="22"/>
          <w:szCs w:val="22"/>
          <w:u w:val="none"/>
        </w:rPr>
        <w:t>https://nas.fmk.utb.cz</w:t>
      </w:r>
      <w:r w:rsidR="00F726FF" w:rsidRPr="00542168">
        <w:rPr>
          <w:rStyle w:val="Hypertextovodkaz"/>
          <w:sz w:val="22"/>
          <w:szCs w:val="22"/>
          <w:u w:val="none"/>
        </w:rPr>
        <w:fldChar w:fldCharType="end"/>
      </w:r>
      <w:r w:rsidR="00F726FF" w:rsidRPr="00542168">
        <w:rPr>
          <w:rStyle w:val="Hypertextovodkaz"/>
          <w:sz w:val="22"/>
          <w:szCs w:val="22"/>
          <w:u w:val="none"/>
        </w:rPr>
        <w:t xml:space="preserve">, </w:t>
      </w:r>
      <w:r w:rsidR="00F726FF" w:rsidRPr="00542168">
        <w:rPr>
          <w:sz w:val="22"/>
          <w:szCs w:val="22"/>
        </w:rPr>
        <w:t xml:space="preserve">uživatelské jméno: </w:t>
      </w:r>
      <w:proofErr w:type="spellStart"/>
      <w:r w:rsidR="00F726FF" w:rsidRPr="00542168">
        <w:rPr>
          <w:sz w:val="22"/>
          <w:szCs w:val="22"/>
        </w:rPr>
        <w:t>msmt</w:t>
      </w:r>
      <w:proofErr w:type="spellEnd"/>
      <w:r w:rsidR="00F726FF" w:rsidRPr="00542168">
        <w:rPr>
          <w:sz w:val="22"/>
          <w:szCs w:val="22"/>
        </w:rPr>
        <w:t xml:space="preserve">, heslo: 3nE6d1w, složka </w:t>
      </w:r>
      <w:ins w:id="1" w:author="Hana Ponížilová" w:date="2023-05-25T11:58:00Z">
        <w:r w:rsidR="00E37971">
          <w:rPr>
            <w:sz w:val="22"/>
            <w:szCs w:val="22"/>
          </w:rPr>
          <w:t>File Station – akreditace – 2023_</w:t>
        </w:r>
      </w:ins>
      <w:ins w:id="2" w:author="Hana Ponížilová" w:date="2023-05-25T11:59:00Z">
        <w:r w:rsidR="00C16D27">
          <w:rPr>
            <w:sz w:val="22"/>
            <w:szCs w:val="22"/>
          </w:rPr>
          <w:t>NM</w:t>
        </w:r>
      </w:ins>
      <w:ins w:id="3" w:author="Hana Ponížilová" w:date="2023-05-25T11:58:00Z">
        <w:r w:rsidR="00E37971">
          <w:rPr>
            <w:sz w:val="22"/>
            <w:szCs w:val="22"/>
          </w:rPr>
          <w:t>SP_Design</w:t>
        </w:r>
      </w:ins>
    </w:p>
    <w:bookmarkEnd w:id="0"/>
    <w:p w14:paraId="07AA1B9D" w14:textId="77777777" w:rsidR="00F726FF" w:rsidRPr="00542168" w:rsidRDefault="00F726FF" w:rsidP="00F726FF">
      <w:pPr>
        <w:rPr>
          <w:b/>
          <w:sz w:val="22"/>
          <w:szCs w:val="22"/>
        </w:rPr>
      </w:pPr>
    </w:p>
    <w:p w14:paraId="2BFB0F27" w14:textId="2D7A24F6" w:rsidR="00F726FF" w:rsidRPr="00542168" w:rsidRDefault="000D45EF" w:rsidP="00F726FF">
      <w:pPr>
        <w:spacing w:after="240"/>
        <w:rPr>
          <w:sz w:val="22"/>
          <w:szCs w:val="22"/>
        </w:rPr>
      </w:pPr>
      <w:r w:rsidRPr="00542168">
        <w:rPr>
          <w:b/>
          <w:sz w:val="26"/>
          <w:szCs w:val="26"/>
        </w:rPr>
        <w:t>Odkaz na příklady smluv o zajištění odborné praxe:</w:t>
      </w:r>
      <w:r w:rsidR="00F726FF" w:rsidRPr="00542168">
        <w:rPr>
          <w:b/>
          <w:sz w:val="26"/>
          <w:szCs w:val="26"/>
        </w:rPr>
        <w:t xml:space="preserve"> </w:t>
      </w:r>
      <w:bookmarkStart w:id="4" w:name="_Hlk115774518"/>
      <w:r w:rsidR="00F726FF" w:rsidRPr="00542168">
        <w:rPr>
          <w:sz w:val="22"/>
          <w:szCs w:val="22"/>
        </w:rPr>
        <w:t xml:space="preserve">Nejedná se o profesně zaměřený </w:t>
      </w:r>
      <w:r w:rsidR="00AA7C02" w:rsidRPr="00542168">
        <w:rPr>
          <w:sz w:val="22"/>
          <w:szCs w:val="22"/>
        </w:rPr>
        <w:t xml:space="preserve">studijní </w:t>
      </w:r>
      <w:r w:rsidR="00F726FF" w:rsidRPr="00542168">
        <w:rPr>
          <w:sz w:val="22"/>
          <w:szCs w:val="22"/>
        </w:rPr>
        <w:t>program</w:t>
      </w:r>
    </w:p>
    <w:bookmarkEnd w:id="4"/>
    <w:p w14:paraId="5DA6A367" w14:textId="77777777" w:rsidR="008B1B5D" w:rsidRPr="00542168" w:rsidRDefault="000D45EF" w:rsidP="00AA7C02">
      <w:pPr>
        <w:rPr>
          <w:b/>
          <w:sz w:val="26"/>
          <w:szCs w:val="26"/>
        </w:rPr>
      </w:pPr>
      <w:r w:rsidRPr="00542168">
        <w:rPr>
          <w:b/>
          <w:sz w:val="26"/>
          <w:szCs w:val="26"/>
        </w:rPr>
        <w:t>Odkazy na relevantní vnitřní předpisy:</w:t>
      </w:r>
      <w:r w:rsidR="008B1B5D" w:rsidRPr="00542168">
        <w:rPr>
          <w:b/>
          <w:sz w:val="26"/>
          <w:szCs w:val="26"/>
        </w:rPr>
        <w:t xml:space="preserve"> </w:t>
      </w:r>
    </w:p>
    <w:p w14:paraId="28684D96" w14:textId="47BDF682" w:rsidR="00F726FF" w:rsidRPr="00542168" w:rsidRDefault="00F726FF" w:rsidP="00D3581F">
      <w:pPr>
        <w:pStyle w:val="Odstavecseseznamem"/>
        <w:numPr>
          <w:ilvl w:val="0"/>
          <w:numId w:val="5"/>
        </w:numPr>
        <w:spacing w:after="240"/>
        <w:rPr>
          <w:sz w:val="22"/>
          <w:szCs w:val="22"/>
        </w:rPr>
      </w:pPr>
      <w:r w:rsidRPr="00542168">
        <w:rPr>
          <w:spacing w:val="-1"/>
          <w:sz w:val="22"/>
          <w:szCs w:val="22"/>
        </w:rPr>
        <w:t xml:space="preserve">výroční zprávy o činnosti vysoké školy a relevantních součástí vysoké školy za posledních pět let </w:t>
      </w:r>
    </w:p>
    <w:p w14:paraId="447534AE" w14:textId="134C06CE" w:rsidR="00F726FF" w:rsidRPr="00542168" w:rsidRDefault="00F726FF" w:rsidP="00F726FF">
      <w:pPr>
        <w:pStyle w:val="Odstavecseseznamem"/>
        <w:widowControl w:val="0"/>
        <w:numPr>
          <w:ilvl w:val="0"/>
          <w:numId w:val="2"/>
        </w:numPr>
        <w:shd w:val="clear" w:color="auto" w:fill="FFFFFF"/>
        <w:tabs>
          <w:tab w:val="left" w:pos="360"/>
        </w:tabs>
        <w:autoSpaceDE w:val="0"/>
        <w:autoSpaceDN w:val="0"/>
        <w:adjustRightInd w:val="0"/>
        <w:ind w:right="5"/>
        <w:jc w:val="both"/>
        <w:rPr>
          <w:sz w:val="22"/>
          <w:szCs w:val="22"/>
        </w:rPr>
      </w:pPr>
      <w:r w:rsidRPr="00542168">
        <w:rPr>
          <w:spacing w:val="-1"/>
          <w:sz w:val="22"/>
          <w:szCs w:val="22"/>
        </w:rPr>
        <w:t xml:space="preserve">Výroční zprávy o činnosti UTB </w:t>
      </w:r>
      <w:r w:rsidR="00AA7C02" w:rsidRPr="00542168">
        <w:rPr>
          <w:spacing w:val="-1"/>
          <w:sz w:val="22"/>
          <w:szCs w:val="22"/>
        </w:rPr>
        <w:t>-</w:t>
      </w:r>
    </w:p>
    <w:p w14:paraId="5F72D219" w14:textId="77777777" w:rsidR="00F726FF" w:rsidRPr="00542168" w:rsidRDefault="00000000" w:rsidP="00F726FF">
      <w:pPr>
        <w:pStyle w:val="Odstavecseseznamem"/>
        <w:shd w:val="clear" w:color="auto" w:fill="FFFFFF"/>
        <w:tabs>
          <w:tab w:val="left" w:pos="360"/>
        </w:tabs>
        <w:ind w:left="1080" w:right="5"/>
        <w:jc w:val="both"/>
        <w:rPr>
          <w:rStyle w:val="Hypertextovodkaz"/>
          <w:sz w:val="22"/>
          <w:szCs w:val="22"/>
          <w:u w:val="none"/>
        </w:rPr>
      </w:pPr>
      <w:hyperlink r:id="rId12" w:history="1">
        <w:r w:rsidR="00F726FF" w:rsidRPr="00542168">
          <w:rPr>
            <w:rStyle w:val="Hypertextovodkaz"/>
            <w:sz w:val="22"/>
            <w:szCs w:val="22"/>
            <w:u w:val="none"/>
          </w:rPr>
          <w:t>https://www.utb.cz/univerzita/uredni-deska/ruzne/vyrocni-zpravy/</w:t>
        </w:r>
      </w:hyperlink>
    </w:p>
    <w:p w14:paraId="52F2EF95" w14:textId="77777777" w:rsidR="00F726FF" w:rsidRPr="00542168" w:rsidRDefault="00F726FF" w:rsidP="00F726FF">
      <w:pPr>
        <w:pStyle w:val="Odstavecseseznamem"/>
        <w:numPr>
          <w:ilvl w:val="0"/>
          <w:numId w:val="2"/>
        </w:numPr>
        <w:shd w:val="clear" w:color="auto" w:fill="FFFFFF"/>
        <w:tabs>
          <w:tab w:val="left" w:pos="360"/>
        </w:tabs>
        <w:ind w:right="5"/>
        <w:jc w:val="both"/>
        <w:rPr>
          <w:rStyle w:val="Hypertextovodkaz"/>
          <w:color w:val="auto"/>
          <w:sz w:val="22"/>
          <w:szCs w:val="22"/>
          <w:u w:val="none"/>
        </w:rPr>
      </w:pPr>
      <w:r w:rsidRPr="00542168">
        <w:rPr>
          <w:rStyle w:val="Hypertextovodkaz"/>
          <w:color w:val="auto"/>
          <w:sz w:val="22"/>
          <w:szCs w:val="22"/>
          <w:u w:val="none"/>
        </w:rPr>
        <w:t>Výroční zprávy o činnosti FMK -</w:t>
      </w:r>
    </w:p>
    <w:p w14:paraId="4CDE138D" w14:textId="77777777" w:rsidR="00F726FF" w:rsidRPr="00542168" w:rsidRDefault="00000000" w:rsidP="00F726FF">
      <w:pPr>
        <w:pStyle w:val="Zkladntext"/>
        <w:ind w:left="1080"/>
        <w:rPr>
          <w:rStyle w:val="Hypertextovodkaz"/>
          <w:b w:val="0"/>
          <w:sz w:val="22"/>
          <w:szCs w:val="22"/>
          <w:u w:val="none"/>
        </w:rPr>
      </w:pPr>
      <w:hyperlink r:id="rId13" w:history="1">
        <w:r w:rsidR="00F726FF" w:rsidRPr="00542168">
          <w:rPr>
            <w:rStyle w:val="Hypertextovodkaz"/>
            <w:b w:val="0"/>
            <w:sz w:val="22"/>
            <w:szCs w:val="22"/>
            <w:u w:val="none"/>
          </w:rPr>
          <w:t>https://fmk.utb.cz/o-fakulte/uredni-deska/vyrocni-zpravy/</w:t>
        </w:r>
      </w:hyperlink>
    </w:p>
    <w:p w14:paraId="7EA0DBB0" w14:textId="77777777" w:rsidR="00F726FF" w:rsidRPr="00542168" w:rsidRDefault="00F726FF" w:rsidP="00F726FF">
      <w:pPr>
        <w:pStyle w:val="Zkladntext"/>
        <w:numPr>
          <w:ilvl w:val="0"/>
          <w:numId w:val="1"/>
        </w:numPr>
        <w:tabs>
          <w:tab w:val="left" w:pos="-720"/>
          <w:tab w:val="left" w:pos="0"/>
        </w:tabs>
        <w:suppressAutoHyphens/>
        <w:autoSpaceDE w:val="0"/>
        <w:autoSpaceDN w:val="0"/>
        <w:jc w:val="both"/>
        <w:rPr>
          <w:rStyle w:val="Hypertextovodkaz"/>
          <w:b w:val="0"/>
          <w:color w:val="auto"/>
          <w:sz w:val="22"/>
          <w:szCs w:val="22"/>
          <w:u w:val="none"/>
        </w:rPr>
      </w:pPr>
      <w:r w:rsidRPr="00542168">
        <w:rPr>
          <w:rStyle w:val="Hypertextovodkaz"/>
          <w:b w:val="0"/>
          <w:color w:val="auto"/>
          <w:sz w:val="22"/>
          <w:szCs w:val="22"/>
          <w:u w:val="none"/>
        </w:rPr>
        <w:t>strategický záměr a každoroční plány realizace strategického záměru vysoké školy a relevantních součástí vysoké školy</w:t>
      </w:r>
    </w:p>
    <w:p w14:paraId="7C18FC79" w14:textId="444415F8" w:rsidR="00F726FF" w:rsidRPr="00542168" w:rsidRDefault="00F726FF" w:rsidP="00087B0C">
      <w:pPr>
        <w:pStyle w:val="Zkladntext"/>
        <w:numPr>
          <w:ilvl w:val="0"/>
          <w:numId w:val="2"/>
        </w:numPr>
        <w:tabs>
          <w:tab w:val="left" w:pos="-720"/>
          <w:tab w:val="left" w:pos="0"/>
        </w:tabs>
        <w:suppressAutoHyphens/>
        <w:autoSpaceDE w:val="0"/>
        <w:autoSpaceDN w:val="0"/>
        <w:rPr>
          <w:rStyle w:val="Hypertextovodkaz"/>
          <w:b w:val="0"/>
          <w:sz w:val="22"/>
          <w:szCs w:val="22"/>
          <w:u w:val="none"/>
        </w:rPr>
      </w:pPr>
      <w:r w:rsidRPr="00542168">
        <w:rPr>
          <w:rStyle w:val="Hypertextovodkaz"/>
          <w:b w:val="0"/>
          <w:color w:val="auto"/>
          <w:sz w:val="22"/>
          <w:szCs w:val="22"/>
          <w:u w:val="none"/>
        </w:rPr>
        <w:t xml:space="preserve">Strategický záměr UTB a Plány realizace Strategického záměru UTB - </w:t>
      </w:r>
      <w:hyperlink r:id="rId14" w:history="1">
        <w:r w:rsidRPr="00542168">
          <w:rPr>
            <w:rStyle w:val="Hypertextovodkaz"/>
            <w:b w:val="0"/>
            <w:sz w:val="22"/>
            <w:szCs w:val="22"/>
            <w:u w:val="none"/>
          </w:rPr>
          <w:t>https://www.utb.cz/univerzita/uredni-deska/ruzne/strategicky-zamer/</w:t>
        </w:r>
      </w:hyperlink>
    </w:p>
    <w:p w14:paraId="659AB2CE" w14:textId="77777777" w:rsidR="00F726FF" w:rsidRPr="00542168" w:rsidRDefault="00F726FF" w:rsidP="00F726FF">
      <w:pPr>
        <w:pStyle w:val="Zkladntext"/>
        <w:numPr>
          <w:ilvl w:val="0"/>
          <w:numId w:val="2"/>
        </w:numPr>
        <w:tabs>
          <w:tab w:val="left" w:pos="-720"/>
          <w:tab w:val="left" w:pos="0"/>
        </w:tabs>
        <w:suppressAutoHyphens/>
        <w:autoSpaceDE w:val="0"/>
        <w:autoSpaceDN w:val="0"/>
        <w:rPr>
          <w:rStyle w:val="Hypertextovodkaz"/>
          <w:b w:val="0"/>
          <w:color w:val="auto"/>
          <w:sz w:val="22"/>
          <w:szCs w:val="22"/>
          <w:u w:val="none"/>
        </w:rPr>
      </w:pPr>
      <w:r w:rsidRPr="00542168">
        <w:rPr>
          <w:rStyle w:val="Hypertextovodkaz"/>
          <w:b w:val="0"/>
          <w:color w:val="auto"/>
          <w:sz w:val="22"/>
          <w:szCs w:val="22"/>
          <w:u w:val="none"/>
        </w:rPr>
        <w:t>Strategický záměr FMK a Plány realizace Strategického záměru FMK -</w:t>
      </w:r>
    </w:p>
    <w:p w14:paraId="7ACA649F" w14:textId="77777777" w:rsidR="00F726FF" w:rsidRPr="00542168" w:rsidRDefault="00000000" w:rsidP="00F726FF">
      <w:pPr>
        <w:pStyle w:val="Zkladntext"/>
        <w:ind w:left="1080"/>
        <w:rPr>
          <w:rStyle w:val="Hypertextovodkaz"/>
          <w:b w:val="0"/>
          <w:sz w:val="22"/>
          <w:szCs w:val="22"/>
          <w:u w:val="none"/>
        </w:rPr>
      </w:pPr>
      <w:hyperlink r:id="rId15" w:history="1">
        <w:r w:rsidR="00F726FF" w:rsidRPr="00542168">
          <w:rPr>
            <w:rStyle w:val="Hypertextovodkaz"/>
            <w:b w:val="0"/>
            <w:sz w:val="22"/>
            <w:szCs w:val="22"/>
            <w:u w:val="none"/>
          </w:rPr>
          <w:t>https://fmk.utb.cz/o-fakulte/uredni-deska/strategicky-zamer/</w:t>
        </w:r>
      </w:hyperlink>
    </w:p>
    <w:p w14:paraId="41831528" w14:textId="77777777" w:rsidR="00F726FF" w:rsidRPr="00542168" w:rsidRDefault="00F726FF" w:rsidP="00F726FF">
      <w:pPr>
        <w:pStyle w:val="Zkladntext"/>
        <w:numPr>
          <w:ilvl w:val="0"/>
          <w:numId w:val="1"/>
        </w:numPr>
        <w:rPr>
          <w:rStyle w:val="Hypertextovodkaz"/>
          <w:b w:val="0"/>
          <w:color w:val="auto"/>
          <w:sz w:val="22"/>
          <w:szCs w:val="22"/>
          <w:u w:val="none"/>
        </w:rPr>
      </w:pPr>
      <w:r w:rsidRPr="00542168">
        <w:rPr>
          <w:rStyle w:val="Hypertextovodkaz"/>
          <w:b w:val="0"/>
          <w:color w:val="auto"/>
          <w:sz w:val="22"/>
          <w:szCs w:val="22"/>
          <w:u w:val="none"/>
        </w:rPr>
        <w:t>úřední desky vysoké školy a relevantních součástí vysoké školy</w:t>
      </w:r>
    </w:p>
    <w:p w14:paraId="5CCF80DD" w14:textId="5BDA216A" w:rsidR="00F726FF" w:rsidRPr="00542168" w:rsidRDefault="00F726FF" w:rsidP="00F726FF">
      <w:pPr>
        <w:pStyle w:val="Zkladntext"/>
        <w:numPr>
          <w:ilvl w:val="0"/>
          <w:numId w:val="2"/>
        </w:numPr>
        <w:rPr>
          <w:rStyle w:val="Hypertextovodkaz"/>
          <w:b w:val="0"/>
          <w:color w:val="auto"/>
          <w:sz w:val="22"/>
          <w:szCs w:val="22"/>
          <w:u w:val="none"/>
        </w:rPr>
      </w:pPr>
      <w:r w:rsidRPr="00542168">
        <w:rPr>
          <w:rStyle w:val="Hypertextovodkaz"/>
          <w:b w:val="0"/>
          <w:color w:val="auto"/>
          <w:sz w:val="22"/>
          <w:szCs w:val="22"/>
          <w:u w:val="none"/>
        </w:rPr>
        <w:t xml:space="preserve">Úřední deska UTB </w:t>
      </w:r>
      <w:r w:rsidR="00087B0C" w:rsidRPr="00542168">
        <w:rPr>
          <w:rStyle w:val="Hypertextovodkaz"/>
          <w:b w:val="0"/>
          <w:color w:val="auto"/>
          <w:sz w:val="22"/>
          <w:szCs w:val="22"/>
          <w:u w:val="none"/>
        </w:rPr>
        <w:t>-</w:t>
      </w:r>
    </w:p>
    <w:p w14:paraId="1F8F7641" w14:textId="77777777" w:rsidR="00F726FF" w:rsidRPr="00542168" w:rsidRDefault="00000000" w:rsidP="00F726FF">
      <w:pPr>
        <w:pStyle w:val="Zkladntext"/>
        <w:ind w:left="1080"/>
        <w:rPr>
          <w:b w:val="0"/>
          <w:sz w:val="22"/>
          <w:szCs w:val="22"/>
        </w:rPr>
      </w:pPr>
      <w:hyperlink r:id="rId16" w:history="1">
        <w:r w:rsidR="00F726FF" w:rsidRPr="00542168">
          <w:rPr>
            <w:rStyle w:val="Hypertextovodkaz"/>
            <w:b w:val="0"/>
            <w:sz w:val="22"/>
            <w:szCs w:val="22"/>
            <w:u w:val="none"/>
          </w:rPr>
          <w:t>https://www.utb.cz/univerzita/uredni-deska/</w:t>
        </w:r>
      </w:hyperlink>
    </w:p>
    <w:p w14:paraId="5DB85887" w14:textId="01554E86" w:rsidR="00F726FF" w:rsidRPr="00542168" w:rsidRDefault="00F726FF" w:rsidP="00F726FF">
      <w:pPr>
        <w:pStyle w:val="Zkladntext"/>
        <w:numPr>
          <w:ilvl w:val="0"/>
          <w:numId w:val="2"/>
        </w:numPr>
        <w:rPr>
          <w:rStyle w:val="Hypertextovodkaz"/>
          <w:b w:val="0"/>
          <w:color w:val="auto"/>
          <w:sz w:val="22"/>
          <w:szCs w:val="22"/>
          <w:u w:val="none"/>
        </w:rPr>
      </w:pPr>
      <w:r w:rsidRPr="00542168">
        <w:rPr>
          <w:rStyle w:val="Hypertextovodkaz"/>
          <w:b w:val="0"/>
          <w:color w:val="auto"/>
          <w:sz w:val="22"/>
          <w:szCs w:val="22"/>
          <w:u w:val="none"/>
        </w:rPr>
        <w:t>Úřední deska FMK</w:t>
      </w:r>
      <w:r w:rsidR="00087B0C" w:rsidRPr="00542168">
        <w:rPr>
          <w:rStyle w:val="Hypertextovodkaz"/>
          <w:b w:val="0"/>
          <w:color w:val="auto"/>
          <w:sz w:val="22"/>
          <w:szCs w:val="22"/>
          <w:u w:val="none"/>
        </w:rPr>
        <w:t xml:space="preserve"> -</w:t>
      </w:r>
    </w:p>
    <w:p w14:paraId="042926BC" w14:textId="77777777" w:rsidR="00F726FF" w:rsidRPr="00542168" w:rsidRDefault="00000000" w:rsidP="00F726FF">
      <w:pPr>
        <w:pStyle w:val="Zkladntext"/>
        <w:ind w:left="1080"/>
        <w:rPr>
          <w:rStyle w:val="Hypertextovodkaz"/>
          <w:b w:val="0"/>
          <w:sz w:val="22"/>
          <w:szCs w:val="22"/>
          <w:u w:val="none"/>
        </w:rPr>
      </w:pPr>
      <w:hyperlink r:id="rId17" w:history="1">
        <w:r w:rsidR="00F726FF" w:rsidRPr="00542168">
          <w:rPr>
            <w:rStyle w:val="Hypertextovodkaz"/>
            <w:b w:val="0"/>
            <w:sz w:val="22"/>
            <w:szCs w:val="22"/>
            <w:u w:val="none"/>
          </w:rPr>
          <w:t>https://fmk.utb.cz/o-fakulte/uredni-deska/</w:t>
        </w:r>
      </w:hyperlink>
    </w:p>
    <w:p w14:paraId="39BFBF28" w14:textId="77777777" w:rsidR="00F726FF" w:rsidRPr="00542168" w:rsidRDefault="00F726FF" w:rsidP="00F726FF">
      <w:pPr>
        <w:pStyle w:val="Zkladntext"/>
        <w:ind w:left="1080"/>
      </w:pPr>
    </w:p>
    <w:p w14:paraId="0BFC790E" w14:textId="5D566655" w:rsidR="00087B0C" w:rsidRPr="00542168" w:rsidRDefault="00F726FF" w:rsidP="00F726FF">
      <w:pPr>
        <w:spacing w:after="240"/>
        <w:rPr>
          <w:bCs/>
          <w:sz w:val="22"/>
          <w:szCs w:val="22"/>
        </w:rPr>
      </w:pPr>
      <w:bookmarkStart w:id="5" w:name="_Hlk99433640"/>
      <w:r w:rsidRPr="00542168">
        <w:rPr>
          <w:b/>
          <w:sz w:val="26"/>
          <w:szCs w:val="26"/>
        </w:rPr>
        <w:t>Odkaz na poslední zprávu o vnitřním hodnocení vysoké školy</w:t>
      </w:r>
      <w:bookmarkEnd w:id="5"/>
      <w:r w:rsidRPr="00542168">
        <w:rPr>
          <w:b/>
          <w:sz w:val="26"/>
          <w:szCs w:val="26"/>
        </w:rPr>
        <w:t>:</w:t>
      </w:r>
      <w:r w:rsidRPr="00542168">
        <w:rPr>
          <w:b/>
          <w:sz w:val="26"/>
          <w:szCs w:val="26"/>
        </w:rPr>
        <w:br/>
      </w:r>
      <w:hyperlink r:id="rId18" w:history="1">
        <w:r w:rsidR="00087B0C" w:rsidRPr="00542168">
          <w:rPr>
            <w:rStyle w:val="Hypertextovodkaz"/>
            <w:bCs/>
            <w:sz w:val="22"/>
            <w:szCs w:val="22"/>
            <w:u w:val="none"/>
          </w:rPr>
          <w:t>https://www.utb.cz/univerzita/uredni-deska/ruzne/zprava-o-vnitrnim-hodnoceni-kvality-utb-ve-zline/</w:t>
        </w:r>
      </w:hyperlink>
    </w:p>
    <w:p w14:paraId="52FCB14A" w14:textId="77777777" w:rsidR="00CA3806" w:rsidRDefault="000D45EF" w:rsidP="000D45EF">
      <w:pPr>
        <w:spacing w:after="240"/>
        <w:rPr>
          <w:b/>
          <w:sz w:val="26"/>
          <w:szCs w:val="26"/>
        </w:rPr>
      </w:pPr>
      <w:r w:rsidRPr="001A343B">
        <w:rPr>
          <w:b/>
          <w:sz w:val="26"/>
          <w:szCs w:val="26"/>
        </w:rPr>
        <w:t xml:space="preserve">ISCED F: </w:t>
      </w:r>
      <w:r w:rsidRPr="001A343B">
        <w:rPr>
          <w:b/>
          <w:sz w:val="26"/>
          <w:szCs w:val="26"/>
        </w:rPr>
        <w:tab/>
      </w:r>
      <w:r w:rsidR="005A2DEB" w:rsidRPr="005A2DEB">
        <w:rPr>
          <w:b/>
          <w:sz w:val="26"/>
          <w:szCs w:val="26"/>
        </w:rPr>
        <w:t xml:space="preserve">0212 Móda, interiérový a průmyslový design </w:t>
      </w:r>
    </w:p>
    <w:p w14:paraId="446239AC" w14:textId="7A58C8E9" w:rsidR="000D45EF" w:rsidRDefault="000D45EF" w:rsidP="00B91416">
      <w:pPr>
        <w:autoSpaceDE w:val="0"/>
        <w:autoSpaceDN w:val="0"/>
        <w:adjustRightInd w:val="0"/>
        <w:spacing w:after="120"/>
        <w:ind w:left="57" w:right="57"/>
        <w:jc w:val="both"/>
        <w:rPr>
          <w:b/>
          <w:sz w:val="28"/>
        </w:rPr>
      </w:pPr>
      <w:r>
        <w:rPr>
          <w:b/>
          <w:sz w:val="26"/>
          <w:szCs w:val="26"/>
        </w:rPr>
        <w:t>Stručné zdůvodnění</w:t>
      </w:r>
      <w:r w:rsidRPr="002038B4">
        <w:rPr>
          <w:b/>
          <w:sz w:val="26"/>
          <w:szCs w:val="26"/>
        </w:rPr>
        <w:t>:</w:t>
      </w:r>
      <w:r w:rsidR="00914ADB">
        <w:rPr>
          <w:b/>
          <w:sz w:val="26"/>
          <w:szCs w:val="26"/>
        </w:rPr>
        <w:t xml:space="preserve"> </w:t>
      </w:r>
      <w:r w:rsidR="00B91416">
        <w:t xml:space="preserve">Specializace </w:t>
      </w:r>
      <w:r w:rsidR="00E341A2">
        <w:t xml:space="preserve">studijního </w:t>
      </w:r>
      <w:r w:rsidR="00B91416">
        <w:t xml:space="preserve">programu Design reflektují současné trendy této oblasti a potřebu společenské poptávky. </w:t>
      </w:r>
      <w:r w:rsidR="00B91416">
        <w:rPr>
          <w:rStyle w:val="Siln"/>
          <w:b w:val="0"/>
          <w:color w:val="000000"/>
          <w:bdr w:val="none" w:sz="0" w:space="0" w:color="auto" w:frame="1"/>
          <w:shd w:val="clear" w:color="auto" w:fill="FFFFFF"/>
        </w:rPr>
        <w:t>Design je investice i</w:t>
      </w:r>
      <w:r w:rsidR="00B91416" w:rsidRPr="00F24246">
        <w:rPr>
          <w:rStyle w:val="Siln"/>
          <w:b w:val="0"/>
          <w:color w:val="000000"/>
          <w:bdr w:val="none" w:sz="0" w:space="0" w:color="auto" w:frame="1"/>
          <w:shd w:val="clear" w:color="auto" w:fill="FFFFFF"/>
        </w:rPr>
        <w:t xml:space="preserve"> emoce</w:t>
      </w:r>
      <w:r w:rsidR="00B91416">
        <w:rPr>
          <w:rStyle w:val="Siln"/>
          <w:b w:val="0"/>
          <w:color w:val="000000"/>
          <w:bdr w:val="none" w:sz="0" w:space="0" w:color="auto" w:frame="1"/>
          <w:shd w:val="clear" w:color="auto" w:fill="FFFFFF"/>
        </w:rPr>
        <w:t xml:space="preserve">, ale především cesta do budoucnosti pro řadu společností a firem, </w:t>
      </w:r>
      <w:r w:rsidR="00B91416" w:rsidRPr="00F24246">
        <w:rPr>
          <w:rStyle w:val="Siln"/>
          <w:b w:val="0"/>
          <w:color w:val="000000"/>
          <w:bdr w:val="none" w:sz="0" w:space="0" w:color="auto" w:frame="1"/>
          <w:shd w:val="clear" w:color="auto" w:fill="FFFFFF"/>
        </w:rPr>
        <w:t>neboť p</w:t>
      </w:r>
      <w:r w:rsidR="00B91416" w:rsidRPr="00F24246">
        <w:rPr>
          <w:rFonts w:ascii="basis-regular" w:hAnsi="basis-regular"/>
          <w:color w:val="000000"/>
          <w:shd w:val="clear" w:color="auto" w:fill="FFFFFF"/>
        </w:rPr>
        <w:t>řináší řešení na míru podle </w:t>
      </w:r>
      <w:r w:rsidR="00B91416">
        <w:rPr>
          <w:rFonts w:ascii="basis-regular" w:hAnsi="basis-regular"/>
          <w:color w:val="000000"/>
          <w:shd w:val="clear" w:color="auto" w:fill="FFFFFF"/>
        </w:rPr>
        <w:t xml:space="preserve">jejich potřeb. </w:t>
      </w:r>
      <w:r w:rsidR="00B91416">
        <w:t>Proto má smysl v této oblasti mladé lidi vzdělávat, předávat jim zkušenosti a vést je k aktivnímu působení.</w:t>
      </w:r>
    </w:p>
    <w:p w14:paraId="6DF8BB23" w14:textId="77777777" w:rsidR="000D45EF" w:rsidRPr="003C4AAE" w:rsidRDefault="000D45EF" w:rsidP="000D45EF">
      <w:pPr>
        <w:rPr>
          <w:b/>
        </w:rPr>
      </w:pPr>
    </w:p>
    <w:p w14:paraId="6EF554D2" w14:textId="77777777" w:rsidR="00087B0C" w:rsidRDefault="00087B0C">
      <w:r>
        <w:br w:type="page"/>
      </w:r>
    </w:p>
    <w:tbl>
      <w:tblPr>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8"/>
        <w:gridCol w:w="1543"/>
        <w:gridCol w:w="2835"/>
        <w:gridCol w:w="2552"/>
      </w:tblGrid>
      <w:tr w:rsidR="00765A5A" w14:paraId="3A5F3357" w14:textId="77777777" w:rsidTr="005053CD">
        <w:tc>
          <w:tcPr>
            <w:tcW w:w="10098" w:type="dxa"/>
            <w:gridSpan w:val="4"/>
            <w:tcBorders>
              <w:bottom w:val="double" w:sz="4" w:space="0" w:color="auto"/>
            </w:tcBorders>
            <w:shd w:val="clear" w:color="auto" w:fill="BDD6EE"/>
          </w:tcPr>
          <w:p w14:paraId="67AEDCF3" w14:textId="77777777" w:rsidR="00765A5A" w:rsidRDefault="00765A5A" w:rsidP="005053CD">
            <w:pPr>
              <w:jc w:val="both"/>
              <w:rPr>
                <w:b/>
                <w:sz w:val="28"/>
              </w:rPr>
            </w:pPr>
            <w:r>
              <w:rPr>
                <w:b/>
                <w:sz w:val="28"/>
              </w:rPr>
              <w:lastRenderedPageBreak/>
              <w:t xml:space="preserve">B-I – </w:t>
            </w:r>
            <w:r>
              <w:rPr>
                <w:b/>
                <w:sz w:val="26"/>
                <w:szCs w:val="26"/>
              </w:rPr>
              <w:t>Charakteristika studijního programu</w:t>
            </w:r>
          </w:p>
        </w:tc>
      </w:tr>
      <w:tr w:rsidR="00765A5A" w14:paraId="762C14E7" w14:textId="77777777" w:rsidTr="005053CD">
        <w:tc>
          <w:tcPr>
            <w:tcW w:w="3168" w:type="dxa"/>
            <w:tcBorders>
              <w:bottom w:val="single" w:sz="2" w:space="0" w:color="auto"/>
            </w:tcBorders>
            <w:shd w:val="clear" w:color="auto" w:fill="F7CAAC"/>
          </w:tcPr>
          <w:p w14:paraId="71415B02" w14:textId="77777777" w:rsidR="00765A5A" w:rsidRDefault="00765A5A" w:rsidP="005053CD">
            <w:pPr>
              <w:jc w:val="both"/>
              <w:rPr>
                <w:b/>
              </w:rPr>
            </w:pPr>
            <w:r>
              <w:rPr>
                <w:b/>
              </w:rPr>
              <w:t>Název studijního programu</w:t>
            </w:r>
          </w:p>
        </w:tc>
        <w:tc>
          <w:tcPr>
            <w:tcW w:w="6930" w:type="dxa"/>
            <w:gridSpan w:val="3"/>
            <w:tcBorders>
              <w:bottom w:val="single" w:sz="2" w:space="0" w:color="auto"/>
            </w:tcBorders>
          </w:tcPr>
          <w:p w14:paraId="734D43B9" w14:textId="77777777" w:rsidR="00765A5A" w:rsidRDefault="00765A5A" w:rsidP="005053CD">
            <w:r w:rsidRPr="000A56AA">
              <w:t>Design</w:t>
            </w:r>
          </w:p>
        </w:tc>
      </w:tr>
      <w:tr w:rsidR="00765A5A" w14:paraId="3892AB94" w14:textId="77777777" w:rsidTr="005053CD">
        <w:tc>
          <w:tcPr>
            <w:tcW w:w="3168" w:type="dxa"/>
            <w:tcBorders>
              <w:bottom w:val="single" w:sz="2" w:space="0" w:color="auto"/>
            </w:tcBorders>
            <w:shd w:val="clear" w:color="auto" w:fill="F7CAAC"/>
          </w:tcPr>
          <w:p w14:paraId="142AD622" w14:textId="77777777" w:rsidR="00765A5A" w:rsidRDefault="00765A5A" w:rsidP="005053CD">
            <w:pPr>
              <w:jc w:val="both"/>
              <w:rPr>
                <w:b/>
              </w:rPr>
            </w:pPr>
            <w:r>
              <w:rPr>
                <w:b/>
              </w:rPr>
              <w:t>Typ studijního programu</w:t>
            </w:r>
          </w:p>
        </w:tc>
        <w:tc>
          <w:tcPr>
            <w:tcW w:w="6930" w:type="dxa"/>
            <w:gridSpan w:val="3"/>
            <w:tcBorders>
              <w:bottom w:val="single" w:sz="2" w:space="0" w:color="auto"/>
            </w:tcBorders>
          </w:tcPr>
          <w:p w14:paraId="4A65A5B3" w14:textId="77777777" w:rsidR="00765A5A" w:rsidRDefault="00765A5A" w:rsidP="005053CD">
            <w:r>
              <w:t>navazující magisterský</w:t>
            </w:r>
          </w:p>
        </w:tc>
      </w:tr>
      <w:tr w:rsidR="00765A5A" w14:paraId="5DE7160A" w14:textId="77777777" w:rsidTr="005053CD">
        <w:tc>
          <w:tcPr>
            <w:tcW w:w="3168" w:type="dxa"/>
            <w:tcBorders>
              <w:bottom w:val="single" w:sz="2" w:space="0" w:color="auto"/>
            </w:tcBorders>
            <w:shd w:val="clear" w:color="auto" w:fill="F7CAAC"/>
          </w:tcPr>
          <w:p w14:paraId="6DCD27A7" w14:textId="77777777" w:rsidR="00765A5A" w:rsidRDefault="00765A5A" w:rsidP="005053CD">
            <w:pPr>
              <w:jc w:val="both"/>
              <w:rPr>
                <w:b/>
              </w:rPr>
            </w:pPr>
            <w:r>
              <w:rPr>
                <w:b/>
              </w:rPr>
              <w:t>Profil studijního programu</w:t>
            </w:r>
          </w:p>
        </w:tc>
        <w:tc>
          <w:tcPr>
            <w:tcW w:w="6930" w:type="dxa"/>
            <w:gridSpan w:val="3"/>
            <w:tcBorders>
              <w:bottom w:val="single" w:sz="2" w:space="0" w:color="auto"/>
            </w:tcBorders>
          </w:tcPr>
          <w:p w14:paraId="7277182B" w14:textId="77777777" w:rsidR="00765A5A" w:rsidRDefault="00765A5A" w:rsidP="005053CD">
            <w:r>
              <w:t xml:space="preserve">akademicky zaměřený </w:t>
            </w:r>
          </w:p>
        </w:tc>
      </w:tr>
      <w:tr w:rsidR="00765A5A" w14:paraId="28DA9915" w14:textId="77777777" w:rsidTr="005053CD">
        <w:tc>
          <w:tcPr>
            <w:tcW w:w="3168" w:type="dxa"/>
            <w:tcBorders>
              <w:bottom w:val="single" w:sz="2" w:space="0" w:color="auto"/>
            </w:tcBorders>
            <w:shd w:val="clear" w:color="auto" w:fill="F7CAAC"/>
          </w:tcPr>
          <w:p w14:paraId="0545778C" w14:textId="77777777" w:rsidR="00765A5A" w:rsidRDefault="00765A5A" w:rsidP="005053CD">
            <w:pPr>
              <w:jc w:val="both"/>
              <w:rPr>
                <w:b/>
              </w:rPr>
            </w:pPr>
            <w:r>
              <w:rPr>
                <w:b/>
              </w:rPr>
              <w:t>Forma studia</w:t>
            </w:r>
          </w:p>
        </w:tc>
        <w:tc>
          <w:tcPr>
            <w:tcW w:w="6930" w:type="dxa"/>
            <w:gridSpan w:val="3"/>
            <w:tcBorders>
              <w:bottom w:val="single" w:sz="2" w:space="0" w:color="auto"/>
            </w:tcBorders>
          </w:tcPr>
          <w:p w14:paraId="5507D747" w14:textId="77777777" w:rsidR="00765A5A" w:rsidRDefault="00765A5A" w:rsidP="005053CD">
            <w:r>
              <w:t xml:space="preserve">prezenční </w:t>
            </w:r>
          </w:p>
        </w:tc>
      </w:tr>
      <w:tr w:rsidR="00765A5A" w14:paraId="6300A7FB" w14:textId="77777777" w:rsidTr="005053CD">
        <w:tc>
          <w:tcPr>
            <w:tcW w:w="3168" w:type="dxa"/>
            <w:tcBorders>
              <w:bottom w:val="single" w:sz="2" w:space="0" w:color="auto"/>
            </w:tcBorders>
            <w:shd w:val="clear" w:color="auto" w:fill="F7CAAC"/>
          </w:tcPr>
          <w:p w14:paraId="652F8FBF" w14:textId="77777777" w:rsidR="00765A5A" w:rsidRDefault="00765A5A" w:rsidP="005053CD">
            <w:pPr>
              <w:jc w:val="both"/>
              <w:rPr>
                <w:b/>
              </w:rPr>
            </w:pPr>
            <w:r>
              <w:rPr>
                <w:b/>
              </w:rPr>
              <w:t>Standardní doba studia</w:t>
            </w:r>
          </w:p>
        </w:tc>
        <w:tc>
          <w:tcPr>
            <w:tcW w:w="6930" w:type="dxa"/>
            <w:gridSpan w:val="3"/>
            <w:tcBorders>
              <w:bottom w:val="single" w:sz="2" w:space="0" w:color="auto"/>
            </w:tcBorders>
          </w:tcPr>
          <w:p w14:paraId="6CAA7969" w14:textId="77777777" w:rsidR="00765A5A" w:rsidRDefault="00765A5A" w:rsidP="005053CD">
            <w:r>
              <w:t>2 roky</w:t>
            </w:r>
          </w:p>
        </w:tc>
      </w:tr>
      <w:tr w:rsidR="00765A5A" w14:paraId="6862E4C6" w14:textId="77777777" w:rsidTr="005053CD">
        <w:tc>
          <w:tcPr>
            <w:tcW w:w="3168" w:type="dxa"/>
            <w:tcBorders>
              <w:bottom w:val="single" w:sz="2" w:space="0" w:color="auto"/>
            </w:tcBorders>
            <w:shd w:val="clear" w:color="auto" w:fill="F7CAAC"/>
          </w:tcPr>
          <w:p w14:paraId="2B392552" w14:textId="77777777" w:rsidR="00765A5A" w:rsidRDefault="00765A5A" w:rsidP="005053CD">
            <w:pPr>
              <w:jc w:val="both"/>
              <w:rPr>
                <w:b/>
              </w:rPr>
            </w:pPr>
            <w:r>
              <w:rPr>
                <w:b/>
              </w:rPr>
              <w:t>Jazyk studia</w:t>
            </w:r>
          </w:p>
        </w:tc>
        <w:tc>
          <w:tcPr>
            <w:tcW w:w="6930" w:type="dxa"/>
            <w:gridSpan w:val="3"/>
            <w:tcBorders>
              <w:bottom w:val="single" w:sz="2" w:space="0" w:color="auto"/>
            </w:tcBorders>
          </w:tcPr>
          <w:p w14:paraId="4A598C29" w14:textId="77777777" w:rsidR="00765A5A" w:rsidRDefault="00765A5A" w:rsidP="005053CD">
            <w:r>
              <w:t>český</w:t>
            </w:r>
          </w:p>
        </w:tc>
      </w:tr>
      <w:tr w:rsidR="00765A5A" w14:paraId="6DE45C71" w14:textId="77777777" w:rsidTr="005053CD">
        <w:tc>
          <w:tcPr>
            <w:tcW w:w="3168" w:type="dxa"/>
            <w:tcBorders>
              <w:bottom w:val="single" w:sz="2" w:space="0" w:color="auto"/>
            </w:tcBorders>
            <w:shd w:val="clear" w:color="auto" w:fill="F7CAAC"/>
          </w:tcPr>
          <w:p w14:paraId="34EF5EA4" w14:textId="77777777" w:rsidR="00765A5A" w:rsidRDefault="00765A5A" w:rsidP="005053CD">
            <w:pPr>
              <w:jc w:val="both"/>
              <w:rPr>
                <w:b/>
              </w:rPr>
            </w:pPr>
            <w:r>
              <w:rPr>
                <w:b/>
              </w:rPr>
              <w:t>Udělovaný akademický titul</w:t>
            </w:r>
          </w:p>
        </w:tc>
        <w:tc>
          <w:tcPr>
            <w:tcW w:w="6930" w:type="dxa"/>
            <w:gridSpan w:val="3"/>
            <w:tcBorders>
              <w:bottom w:val="single" w:sz="2" w:space="0" w:color="auto"/>
            </w:tcBorders>
          </w:tcPr>
          <w:p w14:paraId="5E0E83D5" w14:textId="77777777" w:rsidR="00765A5A" w:rsidRDefault="00765A5A" w:rsidP="005053CD">
            <w:r>
              <w:t>magistr umění (MgA.)</w:t>
            </w:r>
          </w:p>
        </w:tc>
      </w:tr>
      <w:tr w:rsidR="00765A5A" w14:paraId="7E53F7A8" w14:textId="77777777" w:rsidTr="005053CD">
        <w:tc>
          <w:tcPr>
            <w:tcW w:w="3168" w:type="dxa"/>
            <w:tcBorders>
              <w:bottom w:val="single" w:sz="2" w:space="0" w:color="auto"/>
            </w:tcBorders>
            <w:shd w:val="clear" w:color="auto" w:fill="F7CAAC"/>
          </w:tcPr>
          <w:p w14:paraId="6CBB41A0" w14:textId="77777777" w:rsidR="00765A5A" w:rsidRDefault="00765A5A" w:rsidP="005053CD">
            <w:pPr>
              <w:jc w:val="both"/>
              <w:rPr>
                <w:b/>
              </w:rPr>
            </w:pPr>
            <w:r>
              <w:rPr>
                <w:b/>
              </w:rPr>
              <w:t>Rigorózní řízení</w:t>
            </w:r>
          </w:p>
        </w:tc>
        <w:tc>
          <w:tcPr>
            <w:tcW w:w="1543" w:type="dxa"/>
            <w:tcBorders>
              <w:bottom w:val="single" w:sz="2" w:space="0" w:color="auto"/>
            </w:tcBorders>
          </w:tcPr>
          <w:p w14:paraId="66D18A96" w14:textId="77777777" w:rsidR="00765A5A" w:rsidRDefault="00765A5A" w:rsidP="005053CD">
            <w:r>
              <w:t>ne</w:t>
            </w:r>
          </w:p>
        </w:tc>
        <w:tc>
          <w:tcPr>
            <w:tcW w:w="2835" w:type="dxa"/>
            <w:tcBorders>
              <w:bottom w:val="single" w:sz="2" w:space="0" w:color="auto"/>
            </w:tcBorders>
            <w:shd w:val="clear" w:color="auto" w:fill="F7CAAC"/>
          </w:tcPr>
          <w:p w14:paraId="0FBE9940" w14:textId="77777777" w:rsidR="00765A5A" w:rsidRPr="005F401C" w:rsidRDefault="00765A5A" w:rsidP="005053CD">
            <w:pPr>
              <w:rPr>
                <w:b/>
                <w:bCs/>
              </w:rPr>
            </w:pPr>
            <w:r w:rsidRPr="005F401C">
              <w:rPr>
                <w:b/>
                <w:bCs/>
              </w:rPr>
              <w:t>Udělovaný akademický titul</w:t>
            </w:r>
          </w:p>
        </w:tc>
        <w:tc>
          <w:tcPr>
            <w:tcW w:w="2552" w:type="dxa"/>
            <w:tcBorders>
              <w:bottom w:val="single" w:sz="2" w:space="0" w:color="auto"/>
            </w:tcBorders>
          </w:tcPr>
          <w:p w14:paraId="1E09F04A" w14:textId="77777777" w:rsidR="00765A5A" w:rsidRDefault="00765A5A" w:rsidP="005053CD"/>
        </w:tc>
      </w:tr>
      <w:tr w:rsidR="00765A5A" w14:paraId="1C8777EB" w14:textId="77777777" w:rsidTr="005053CD">
        <w:tc>
          <w:tcPr>
            <w:tcW w:w="3168" w:type="dxa"/>
            <w:tcBorders>
              <w:bottom w:val="single" w:sz="2" w:space="0" w:color="auto"/>
            </w:tcBorders>
            <w:shd w:val="clear" w:color="auto" w:fill="F7CAAC"/>
          </w:tcPr>
          <w:p w14:paraId="7650F1BF" w14:textId="77777777" w:rsidR="00765A5A" w:rsidRDefault="00765A5A" w:rsidP="005053CD">
            <w:pPr>
              <w:jc w:val="both"/>
              <w:rPr>
                <w:b/>
              </w:rPr>
            </w:pPr>
            <w:r>
              <w:rPr>
                <w:b/>
              </w:rPr>
              <w:t>Garant studijního programu</w:t>
            </w:r>
          </w:p>
        </w:tc>
        <w:tc>
          <w:tcPr>
            <w:tcW w:w="6930" w:type="dxa"/>
            <w:gridSpan w:val="3"/>
            <w:tcBorders>
              <w:bottom w:val="single" w:sz="2" w:space="0" w:color="auto"/>
            </w:tcBorders>
          </w:tcPr>
          <w:p w14:paraId="1A572732" w14:textId="77777777" w:rsidR="00765A5A" w:rsidRDefault="00765A5A" w:rsidP="005053CD">
            <w:r>
              <w:t>prof. MgA. Petr Stanický, M.F.A.</w:t>
            </w:r>
          </w:p>
        </w:tc>
      </w:tr>
      <w:tr w:rsidR="00765A5A" w14:paraId="60E0349C" w14:textId="77777777" w:rsidTr="005053CD">
        <w:tc>
          <w:tcPr>
            <w:tcW w:w="3168" w:type="dxa"/>
            <w:tcBorders>
              <w:top w:val="single" w:sz="2" w:space="0" w:color="auto"/>
              <w:left w:val="single" w:sz="2" w:space="0" w:color="auto"/>
              <w:bottom w:val="single" w:sz="2" w:space="0" w:color="auto"/>
              <w:right w:val="single" w:sz="2" w:space="0" w:color="auto"/>
            </w:tcBorders>
            <w:shd w:val="clear" w:color="auto" w:fill="F7CAAC"/>
          </w:tcPr>
          <w:p w14:paraId="1410222E" w14:textId="77777777" w:rsidR="00765A5A" w:rsidRDefault="00765A5A" w:rsidP="005053CD">
            <w:pPr>
              <w:jc w:val="both"/>
              <w:rPr>
                <w:b/>
              </w:rPr>
            </w:pPr>
            <w:r>
              <w:rPr>
                <w:b/>
              </w:rPr>
              <w:t>Zaměření na přípravu k výkonu regulovaného povolání</w:t>
            </w:r>
          </w:p>
        </w:tc>
        <w:tc>
          <w:tcPr>
            <w:tcW w:w="6930" w:type="dxa"/>
            <w:gridSpan w:val="3"/>
            <w:tcBorders>
              <w:top w:val="single" w:sz="2" w:space="0" w:color="auto"/>
              <w:left w:val="single" w:sz="2" w:space="0" w:color="auto"/>
              <w:bottom w:val="single" w:sz="2" w:space="0" w:color="auto"/>
              <w:right w:val="single" w:sz="2" w:space="0" w:color="auto"/>
            </w:tcBorders>
          </w:tcPr>
          <w:p w14:paraId="49FBEDD7" w14:textId="77777777" w:rsidR="00765A5A" w:rsidRDefault="00765A5A" w:rsidP="005053CD">
            <w:r>
              <w:t>ne</w:t>
            </w:r>
          </w:p>
        </w:tc>
      </w:tr>
      <w:tr w:rsidR="00765A5A" w14:paraId="43058C7C" w14:textId="77777777" w:rsidTr="005053CD">
        <w:tc>
          <w:tcPr>
            <w:tcW w:w="3168" w:type="dxa"/>
            <w:tcBorders>
              <w:top w:val="single" w:sz="2" w:space="0" w:color="auto"/>
              <w:left w:val="single" w:sz="2" w:space="0" w:color="auto"/>
              <w:bottom w:val="single" w:sz="2" w:space="0" w:color="auto"/>
              <w:right w:val="single" w:sz="2" w:space="0" w:color="auto"/>
            </w:tcBorders>
            <w:shd w:val="clear" w:color="auto" w:fill="F7CAAC"/>
          </w:tcPr>
          <w:p w14:paraId="144F26E8" w14:textId="77777777" w:rsidR="00765A5A" w:rsidRDefault="00765A5A" w:rsidP="005053CD">
            <w:pPr>
              <w:jc w:val="both"/>
              <w:rPr>
                <w:b/>
              </w:rPr>
            </w:pPr>
            <w:r>
              <w:rPr>
                <w:b/>
              </w:rPr>
              <w:t xml:space="preserve">Zaměření na přípravu odborníků z oblasti bezpečnosti České republiky </w:t>
            </w:r>
          </w:p>
        </w:tc>
        <w:tc>
          <w:tcPr>
            <w:tcW w:w="6930" w:type="dxa"/>
            <w:gridSpan w:val="3"/>
            <w:tcBorders>
              <w:top w:val="single" w:sz="2" w:space="0" w:color="auto"/>
              <w:left w:val="single" w:sz="2" w:space="0" w:color="auto"/>
              <w:bottom w:val="single" w:sz="2" w:space="0" w:color="auto"/>
              <w:right w:val="single" w:sz="2" w:space="0" w:color="auto"/>
            </w:tcBorders>
          </w:tcPr>
          <w:p w14:paraId="3B944AC7" w14:textId="77777777" w:rsidR="00765A5A" w:rsidRDefault="00765A5A" w:rsidP="005053CD">
            <w:r>
              <w:t>ne</w:t>
            </w:r>
          </w:p>
        </w:tc>
      </w:tr>
      <w:tr w:rsidR="00765A5A" w14:paraId="71CAADCD" w14:textId="77777777" w:rsidTr="005053CD">
        <w:trPr>
          <w:trHeight w:val="438"/>
        </w:trPr>
        <w:tc>
          <w:tcPr>
            <w:tcW w:w="3168" w:type="dxa"/>
            <w:tcBorders>
              <w:top w:val="single" w:sz="2" w:space="0" w:color="auto"/>
              <w:left w:val="single" w:sz="2" w:space="0" w:color="auto"/>
              <w:bottom w:val="single" w:sz="2" w:space="0" w:color="auto"/>
              <w:right w:val="single" w:sz="2" w:space="0" w:color="auto"/>
            </w:tcBorders>
            <w:shd w:val="clear" w:color="auto" w:fill="F7CAAC"/>
          </w:tcPr>
          <w:p w14:paraId="46EB42DE" w14:textId="77777777" w:rsidR="00765A5A" w:rsidRDefault="00765A5A" w:rsidP="005053CD">
            <w:pPr>
              <w:jc w:val="both"/>
              <w:rPr>
                <w:b/>
              </w:rPr>
            </w:pPr>
            <w:r>
              <w:rPr>
                <w:b/>
              </w:rPr>
              <w:t>Uznávací orgán</w:t>
            </w:r>
          </w:p>
        </w:tc>
        <w:tc>
          <w:tcPr>
            <w:tcW w:w="6930" w:type="dxa"/>
            <w:gridSpan w:val="3"/>
            <w:tcBorders>
              <w:top w:val="single" w:sz="2" w:space="0" w:color="auto"/>
              <w:left w:val="single" w:sz="2" w:space="0" w:color="auto"/>
              <w:bottom w:val="single" w:sz="2" w:space="0" w:color="auto"/>
              <w:right w:val="single" w:sz="2" w:space="0" w:color="auto"/>
            </w:tcBorders>
          </w:tcPr>
          <w:p w14:paraId="4A7125F9" w14:textId="77777777" w:rsidR="00765A5A" w:rsidRDefault="00765A5A" w:rsidP="005053CD"/>
        </w:tc>
      </w:tr>
      <w:tr w:rsidR="00765A5A" w14:paraId="0233C29E" w14:textId="77777777" w:rsidTr="005053CD">
        <w:tc>
          <w:tcPr>
            <w:tcW w:w="10098" w:type="dxa"/>
            <w:gridSpan w:val="4"/>
            <w:tcBorders>
              <w:top w:val="single" w:sz="2" w:space="0" w:color="auto"/>
            </w:tcBorders>
            <w:shd w:val="clear" w:color="auto" w:fill="F7CAAC"/>
          </w:tcPr>
          <w:p w14:paraId="077A8457" w14:textId="77777777" w:rsidR="00765A5A" w:rsidRDefault="00765A5A" w:rsidP="005053CD">
            <w:pPr>
              <w:jc w:val="both"/>
            </w:pPr>
            <w:r>
              <w:rPr>
                <w:b/>
              </w:rPr>
              <w:t>Oblast(i) vzdělávání a u kombinovaného studijního programu podíl jednotlivých oblastí vzdělávání v %</w:t>
            </w:r>
          </w:p>
        </w:tc>
      </w:tr>
      <w:tr w:rsidR="00765A5A" w14:paraId="0E2EE1C8" w14:textId="77777777" w:rsidTr="005053CD">
        <w:trPr>
          <w:trHeight w:val="458"/>
        </w:trPr>
        <w:tc>
          <w:tcPr>
            <w:tcW w:w="10098" w:type="dxa"/>
            <w:gridSpan w:val="4"/>
            <w:shd w:val="clear" w:color="auto" w:fill="FFFFFF"/>
          </w:tcPr>
          <w:p w14:paraId="16BDE60B" w14:textId="77777777" w:rsidR="00765A5A" w:rsidRDefault="00765A5A" w:rsidP="005053CD">
            <w:pPr>
              <w:spacing w:before="120" w:after="120"/>
              <w:ind w:right="-72"/>
            </w:pPr>
            <w:r>
              <w:t xml:space="preserve">Oblast vzdělávání </w:t>
            </w:r>
            <w:r w:rsidRPr="00087B0C">
              <w:rPr>
                <w:b/>
                <w:bCs/>
              </w:rPr>
              <w:t>Umění</w:t>
            </w:r>
            <w:r w:rsidRPr="00C854F9">
              <w:t xml:space="preserve"> (100 %)</w:t>
            </w:r>
          </w:p>
        </w:tc>
      </w:tr>
      <w:tr w:rsidR="00765A5A" w14:paraId="705EA87B" w14:textId="77777777" w:rsidTr="005053CD">
        <w:trPr>
          <w:trHeight w:val="70"/>
        </w:trPr>
        <w:tc>
          <w:tcPr>
            <w:tcW w:w="10098" w:type="dxa"/>
            <w:gridSpan w:val="4"/>
            <w:shd w:val="clear" w:color="auto" w:fill="F7CAAC"/>
          </w:tcPr>
          <w:p w14:paraId="37987F76" w14:textId="77777777" w:rsidR="00765A5A" w:rsidRDefault="00765A5A" w:rsidP="005053CD">
            <w:r>
              <w:rPr>
                <w:b/>
              </w:rPr>
              <w:t>Cíle studia ve studijním programu</w:t>
            </w:r>
          </w:p>
        </w:tc>
      </w:tr>
      <w:tr w:rsidR="00765A5A" w14:paraId="728C655C" w14:textId="77777777" w:rsidTr="005053CD">
        <w:trPr>
          <w:trHeight w:val="992"/>
        </w:trPr>
        <w:tc>
          <w:tcPr>
            <w:tcW w:w="10098" w:type="dxa"/>
            <w:gridSpan w:val="4"/>
            <w:shd w:val="clear" w:color="auto" w:fill="FFFFFF"/>
          </w:tcPr>
          <w:p w14:paraId="7A7275FC" w14:textId="77777777" w:rsidR="00765A5A" w:rsidRDefault="00765A5A" w:rsidP="005053CD">
            <w:pPr>
              <w:spacing w:before="120" w:after="120"/>
              <w:ind w:left="57" w:right="57"/>
              <w:jc w:val="both"/>
            </w:pPr>
            <w:r>
              <w:t>Navazující m</w:t>
            </w:r>
            <w:r w:rsidRPr="007D7927">
              <w:t>agisterský studijní program</w:t>
            </w:r>
            <w:r>
              <w:t xml:space="preserve"> </w:t>
            </w:r>
            <w:r w:rsidRPr="007A382E">
              <w:t>(dále také „</w:t>
            </w:r>
            <w:r>
              <w:t>NM</w:t>
            </w:r>
            <w:r w:rsidRPr="007A382E">
              <w:t>SP“)</w:t>
            </w:r>
            <w:r>
              <w:t xml:space="preserve"> Design je z hlediska typu, formy a profilu absolventa </w:t>
            </w:r>
            <w:r w:rsidRPr="00021361">
              <w:t>v souladu se Strategickým záměrem Univerzity Tomáše Bati ve Zlíně na období 21+</w:t>
            </w:r>
            <w:r>
              <w:rPr>
                <w:rStyle w:val="Znakapoznpodarou"/>
              </w:rPr>
              <w:footnoteReference w:id="2"/>
            </w:r>
            <w:r w:rsidRPr="00021361">
              <w:t>, Plánem realizace strategického záměru Fakulty multimediálních komunikací (dále také „FMK“) Univerzity Tomáše Bati ve Zlíně (dále také „UTB“) na období 21+ pro rok 2022</w:t>
            </w:r>
            <w:r>
              <w:rPr>
                <w:rStyle w:val="Znakapoznpodarou"/>
              </w:rPr>
              <w:footnoteReference w:id="3"/>
            </w:r>
            <w:r w:rsidRPr="00021361">
              <w:t xml:space="preserve"> a ostatními strategickými dokumenty vysoké školy. </w:t>
            </w:r>
            <w:r>
              <w:t xml:space="preserve"> N</w:t>
            </w:r>
            <w:r w:rsidRPr="00F77FD3">
              <w:t>avazuje</w:t>
            </w:r>
            <w:r>
              <w:t xml:space="preserve"> primárně </w:t>
            </w:r>
            <w:r w:rsidRPr="00F77FD3">
              <w:t xml:space="preserve">na bakalářský </w:t>
            </w:r>
            <w:r>
              <w:t>studijní program (dále také „BSP“) Design v oblasti Umění</w:t>
            </w:r>
            <w:r w:rsidRPr="00F77FD3">
              <w:t>.</w:t>
            </w:r>
            <w:r w:rsidRPr="007F2CFD">
              <w:t xml:space="preserve"> </w:t>
            </w:r>
            <w:r>
              <w:t xml:space="preserve">Opírá se o zájem uchazečů a </w:t>
            </w:r>
            <w:r w:rsidRPr="007F2CFD">
              <w:rPr>
                <w:iCs/>
              </w:rPr>
              <w:t xml:space="preserve">zaměřuje se na </w:t>
            </w:r>
            <w:r>
              <w:rPr>
                <w:iCs/>
              </w:rPr>
              <w:t xml:space="preserve">další možný </w:t>
            </w:r>
            <w:r w:rsidRPr="007F2CFD">
              <w:t xml:space="preserve">rozvoj </w:t>
            </w:r>
            <w:r>
              <w:t>absolventů BSP</w:t>
            </w:r>
            <w:r w:rsidRPr="007F2CFD">
              <w:t>, jejich úspěšné uplatnění v praxi, a to na základě relevance obsahu vzděláván</w:t>
            </w:r>
            <w:r>
              <w:t xml:space="preserve">í a požadavků pracovního trhu. </w:t>
            </w:r>
          </w:p>
          <w:p w14:paraId="142535C4" w14:textId="6FDFA1A7" w:rsidR="00765A5A" w:rsidRDefault="00765A5A" w:rsidP="005053CD">
            <w:pPr>
              <w:spacing w:after="120"/>
              <w:ind w:left="57" w:right="57"/>
              <w:jc w:val="both"/>
            </w:pPr>
            <w:r>
              <w:t>N</w:t>
            </w:r>
            <w:r w:rsidRPr="007C2283">
              <w:t>MSP</w:t>
            </w:r>
            <w:r>
              <w:t xml:space="preserve"> Design</w:t>
            </w:r>
            <w:r w:rsidRPr="00B93AC6">
              <w:t xml:space="preserve"> je zaměřen </w:t>
            </w:r>
            <w:r w:rsidRPr="00F659EC">
              <w:t xml:space="preserve">na </w:t>
            </w:r>
            <w:r>
              <w:t>tvůrčí a odborné</w:t>
            </w:r>
            <w:r w:rsidRPr="00F659EC">
              <w:t xml:space="preserve"> </w:t>
            </w:r>
            <w:r>
              <w:t>znalosti i</w:t>
            </w:r>
            <w:r w:rsidRPr="00F659EC">
              <w:t xml:space="preserve"> dovednosti</w:t>
            </w:r>
            <w:r>
              <w:t xml:space="preserve"> specializací </w:t>
            </w:r>
            <w:r w:rsidRPr="00375F10">
              <w:rPr>
                <w:rFonts w:eastAsia="Calibri"/>
              </w:rPr>
              <w:t>Design obuvi, Design oděvu,</w:t>
            </w:r>
            <w:r>
              <w:rPr>
                <w:rFonts w:eastAsia="Calibri"/>
              </w:rPr>
              <w:t xml:space="preserve"> </w:t>
            </w:r>
            <w:r w:rsidRPr="00375F10">
              <w:rPr>
                <w:rFonts w:eastAsia="Calibri"/>
              </w:rPr>
              <w:t>Produktový design</w:t>
            </w:r>
            <w:r>
              <w:rPr>
                <w:rFonts w:eastAsia="Calibri"/>
              </w:rPr>
              <w:t>,</w:t>
            </w:r>
            <w:r w:rsidRPr="00375F10">
              <w:rPr>
                <w:rFonts w:eastAsia="Calibri"/>
              </w:rPr>
              <w:t xml:space="preserve"> Průmyslový</w:t>
            </w:r>
            <w:r>
              <w:rPr>
                <w:rFonts w:eastAsia="Calibri"/>
              </w:rPr>
              <w:t xml:space="preserve"> design</w:t>
            </w:r>
            <w:r w:rsidR="00F20556">
              <w:rPr>
                <w:rFonts w:eastAsia="Calibri"/>
              </w:rPr>
              <w:t>,</w:t>
            </w:r>
            <w:r>
              <w:rPr>
                <w:rFonts w:eastAsia="Calibri"/>
              </w:rPr>
              <w:t xml:space="preserve"> </w:t>
            </w:r>
            <w:r w:rsidR="00F20556">
              <w:rPr>
                <w:rFonts w:eastAsia="Calibri"/>
              </w:rPr>
              <w:t xml:space="preserve">Sklo, prostor, </w:t>
            </w:r>
            <w:r w:rsidR="00920247">
              <w:rPr>
                <w:rFonts w:eastAsia="Calibri"/>
              </w:rPr>
              <w:t>objekt</w:t>
            </w:r>
            <w:r w:rsidR="00F20556">
              <w:rPr>
                <w:rFonts w:eastAsia="Calibri"/>
              </w:rPr>
              <w:t xml:space="preserve"> </w:t>
            </w:r>
            <w:r>
              <w:rPr>
                <w:rFonts w:eastAsia="Calibri"/>
              </w:rPr>
              <w:t xml:space="preserve">a </w:t>
            </w:r>
            <w:r w:rsidRPr="00375F10">
              <w:rPr>
                <w:rFonts w:eastAsia="Calibri"/>
              </w:rPr>
              <w:t>Tvorba prostoru</w:t>
            </w:r>
            <w:r>
              <w:rPr>
                <w:rFonts w:eastAsia="Calibri"/>
              </w:rPr>
              <w:t>.</w:t>
            </w:r>
            <w:r>
              <w:rPr>
                <w:rFonts w:ascii="TimesNewRomanPSMT" w:eastAsia="Calibri" w:hAnsi="TimesNewRomanPSMT" w:cs="TimesNewRomanPSMT"/>
              </w:rPr>
              <w:t xml:space="preserve"> </w:t>
            </w:r>
            <w:r>
              <w:t xml:space="preserve">Magisterské studium umožňuje </w:t>
            </w:r>
            <w:r w:rsidRPr="00F659EC">
              <w:t>student</w:t>
            </w:r>
            <w:r>
              <w:t>ovi</w:t>
            </w:r>
            <w:r w:rsidRPr="00F659EC">
              <w:t xml:space="preserve"> </w:t>
            </w:r>
            <w:r>
              <w:t>přistoupit k vlastní tvůrčí</w:t>
            </w:r>
            <w:r w:rsidRPr="00F659EC">
              <w:t xml:space="preserve"> </w:t>
            </w:r>
            <w:r>
              <w:t>práci s hlubším pochopením a rozvinout při</w:t>
            </w:r>
            <w:r w:rsidRPr="00F659EC">
              <w:t xml:space="preserve"> tvorbě </w:t>
            </w:r>
            <w:r>
              <w:t>praktickou odbornou</w:t>
            </w:r>
            <w:r w:rsidRPr="00F659EC">
              <w:t xml:space="preserve"> </w:t>
            </w:r>
            <w:r>
              <w:t xml:space="preserve">znalost </w:t>
            </w:r>
            <w:r w:rsidRPr="00F659EC">
              <w:t xml:space="preserve">a tvořivost spolu se sebereflexí a osobitým viděním. </w:t>
            </w:r>
            <w:r>
              <w:t>Cílem studia je</w:t>
            </w:r>
            <w:r w:rsidRPr="00F659EC">
              <w:t>, aby studenti oboru získávali teoretická východiska jednotlivých et</w:t>
            </w:r>
            <w:r>
              <w:t>ap odborně zaměřené práce, kterou si</w:t>
            </w:r>
            <w:r w:rsidRPr="00F659EC">
              <w:t xml:space="preserve"> ověřují v praxi při realizaci </w:t>
            </w:r>
            <w:r>
              <w:t xml:space="preserve">náročnějších </w:t>
            </w:r>
            <w:r w:rsidRPr="00F659EC">
              <w:t xml:space="preserve">cvičení. </w:t>
            </w:r>
            <w:r w:rsidRPr="003A3F9F">
              <w:t xml:space="preserve">Současné trendy v praxi směřují k multiplicitě, </w:t>
            </w:r>
            <w:r>
              <w:t xml:space="preserve">záměrem </w:t>
            </w:r>
            <w:r w:rsidRPr="003A3F9F">
              <w:t xml:space="preserve">tedy </w:t>
            </w:r>
            <w:r>
              <w:t xml:space="preserve">je </w:t>
            </w:r>
            <w:r w:rsidRPr="003A3F9F">
              <w:t xml:space="preserve">připravit profesně zdatné odborníky, kteří se orientují na komerční </w:t>
            </w:r>
            <w:r>
              <w:t xml:space="preserve">i uměleckou </w:t>
            </w:r>
            <w:r w:rsidRPr="003A3F9F">
              <w:t xml:space="preserve">sféru nejen ve své profesi, ale i v hraničních oborech, přičemž jsou schopni odevzdávat výstupy jak individuální, tak výstupy, které jsou součástí </w:t>
            </w:r>
            <w:r>
              <w:t>týmové práce</w:t>
            </w:r>
            <w:r w:rsidRPr="003A3F9F">
              <w:t xml:space="preserve">.  </w:t>
            </w:r>
            <w:r>
              <w:rPr>
                <w:rFonts w:ascii="TimesNewRomanPSMT" w:eastAsia="Calibri" w:hAnsi="TimesNewRomanPSMT" w:cs="TimesNewRomanPSMT"/>
              </w:rPr>
              <w:t>Student je připraven během výukového procesu na veřejné prezentace a jako přirozený proces vnímá i pravidelné evaluování tvorby.</w:t>
            </w:r>
          </w:p>
        </w:tc>
      </w:tr>
      <w:tr w:rsidR="00765A5A" w14:paraId="5D8554D6" w14:textId="77777777" w:rsidTr="005053CD">
        <w:trPr>
          <w:trHeight w:val="187"/>
        </w:trPr>
        <w:tc>
          <w:tcPr>
            <w:tcW w:w="10098" w:type="dxa"/>
            <w:gridSpan w:val="4"/>
            <w:shd w:val="clear" w:color="auto" w:fill="F7CAAC"/>
          </w:tcPr>
          <w:p w14:paraId="0F196D5D" w14:textId="77777777" w:rsidR="00765A5A" w:rsidRDefault="00765A5A" w:rsidP="005053CD">
            <w:pPr>
              <w:jc w:val="both"/>
            </w:pPr>
            <w:r>
              <w:rPr>
                <w:b/>
              </w:rPr>
              <w:t>Profil absolventa studijního programu</w:t>
            </w:r>
          </w:p>
        </w:tc>
      </w:tr>
      <w:tr w:rsidR="00765A5A" w14:paraId="2C0C5AAE" w14:textId="77777777" w:rsidTr="005053CD">
        <w:trPr>
          <w:trHeight w:val="187"/>
        </w:trPr>
        <w:tc>
          <w:tcPr>
            <w:tcW w:w="10098" w:type="dxa"/>
            <w:gridSpan w:val="4"/>
            <w:shd w:val="clear" w:color="auto" w:fill="auto"/>
          </w:tcPr>
          <w:p w14:paraId="5F147D97" w14:textId="77777777" w:rsidR="00765A5A" w:rsidRDefault="00765A5A" w:rsidP="005053CD">
            <w:pPr>
              <w:spacing w:before="120" w:after="120"/>
              <w:ind w:left="57" w:right="57"/>
              <w:jc w:val="both"/>
            </w:pPr>
            <w:r>
              <w:rPr>
                <w:b/>
              </w:rPr>
              <w:t>Rámcový p</w:t>
            </w:r>
            <w:r w:rsidRPr="007F2CFD">
              <w:rPr>
                <w:b/>
              </w:rPr>
              <w:t>rofil absolventa:</w:t>
            </w:r>
            <w:r w:rsidRPr="008C7219">
              <w:t xml:space="preserve"> </w:t>
            </w:r>
            <w:r>
              <w:t>A</w:t>
            </w:r>
            <w:r w:rsidRPr="008C7219">
              <w:t>bsolvent</w:t>
            </w:r>
            <w:r w:rsidRPr="007F2CFD">
              <w:rPr>
                <w:b/>
              </w:rPr>
              <w:t xml:space="preserve"> </w:t>
            </w:r>
            <w:r>
              <w:t>N</w:t>
            </w:r>
            <w:r w:rsidRPr="007C2283">
              <w:t>MSP</w:t>
            </w:r>
            <w:r>
              <w:t xml:space="preserve"> Design</w:t>
            </w:r>
            <w:r>
              <w:rPr>
                <w:b/>
              </w:rPr>
              <w:t xml:space="preserve"> </w:t>
            </w:r>
            <w:r w:rsidRPr="007F2CFD">
              <w:t xml:space="preserve">je vybaven hlubokými znalostmi postupů a metod v oblasti </w:t>
            </w:r>
            <w:r>
              <w:t xml:space="preserve">designu, </w:t>
            </w:r>
            <w:r w:rsidRPr="007F2CFD">
              <w:t>ovládá komplexní znalosti vycházející z</w:t>
            </w:r>
            <w:r>
              <w:t> historie a tradic oboru i současné trendy</w:t>
            </w:r>
            <w:r w:rsidRPr="007F2CFD">
              <w:t xml:space="preserve"> poznání, je schopen kritického porozumění </w:t>
            </w:r>
            <w:r>
              <w:t xml:space="preserve">a reflexe </w:t>
            </w:r>
            <w:r w:rsidRPr="007F2CFD">
              <w:t xml:space="preserve">v uměleckém oboru a originálního využívání a rozvíjení tvůrčího potenciálu. Má zkušenosti z praktického </w:t>
            </w:r>
            <w:r>
              <w:br/>
            </w:r>
            <w:r w:rsidRPr="007F2CFD">
              <w:t xml:space="preserve">i teoretického přesahu do dalších kreativních oborů. </w:t>
            </w:r>
            <w:r>
              <w:t xml:space="preserve">Zná teoretické koncepce a metody aplikované do odborných výstupů </w:t>
            </w:r>
            <w:r>
              <w:br/>
              <w:t xml:space="preserve">a umí s nimi v rámci své pozice pracovat. Absolvent je vybaven </w:t>
            </w:r>
            <w:r w:rsidRPr="007F2CFD">
              <w:t>kvalitní</w:t>
            </w:r>
            <w:r>
              <w:t>mi</w:t>
            </w:r>
            <w:r w:rsidRPr="007F2CFD">
              <w:t xml:space="preserve"> jazykový</w:t>
            </w:r>
            <w:r>
              <w:t>mi</w:t>
            </w:r>
            <w:r w:rsidRPr="007F2CFD">
              <w:t xml:space="preserve"> znalost</w:t>
            </w:r>
            <w:r>
              <w:t>mi v anglickém jazyce na úrovni B2+.</w:t>
            </w:r>
          </w:p>
          <w:p w14:paraId="3023009E" w14:textId="7F8A2575" w:rsidR="00765A5A" w:rsidRPr="006374EF" w:rsidRDefault="00765A5A" w:rsidP="005053CD">
            <w:pPr>
              <w:autoSpaceDE w:val="0"/>
              <w:autoSpaceDN w:val="0"/>
              <w:adjustRightInd w:val="0"/>
              <w:spacing w:after="120"/>
              <w:ind w:left="57" w:right="57"/>
              <w:jc w:val="both"/>
              <w:rPr>
                <w:rFonts w:eastAsia="Calibri"/>
              </w:rPr>
            </w:pPr>
            <w:r w:rsidRPr="00863E87">
              <w:rPr>
                <w:b/>
                <w:bCs/>
              </w:rPr>
              <w:t>Specializační profil absolventa:</w:t>
            </w:r>
            <w:r>
              <w:t xml:space="preserve"> Studijní p</w:t>
            </w:r>
            <w:r w:rsidRPr="002D6858">
              <w:t>rogram se člení na specializace</w:t>
            </w:r>
            <w:r>
              <w:t>:</w:t>
            </w:r>
            <w:r w:rsidRPr="002D6858">
              <w:t xml:space="preserve"> </w:t>
            </w:r>
            <w:r w:rsidRPr="00375F10">
              <w:rPr>
                <w:rFonts w:eastAsia="Calibri"/>
              </w:rPr>
              <w:t>Design obuvi, Design oděvu,</w:t>
            </w:r>
            <w:r>
              <w:rPr>
                <w:rFonts w:eastAsia="Calibri"/>
              </w:rPr>
              <w:t xml:space="preserve"> </w:t>
            </w:r>
            <w:r w:rsidRPr="00375F10">
              <w:rPr>
                <w:rFonts w:eastAsia="Calibri"/>
              </w:rPr>
              <w:t>Produktový design</w:t>
            </w:r>
            <w:r>
              <w:rPr>
                <w:rFonts w:eastAsia="Calibri"/>
              </w:rPr>
              <w:t>,</w:t>
            </w:r>
            <w:r w:rsidRPr="00375F10">
              <w:rPr>
                <w:rFonts w:eastAsia="Calibri"/>
              </w:rPr>
              <w:t xml:space="preserve"> Průmyslový</w:t>
            </w:r>
            <w:r>
              <w:rPr>
                <w:rFonts w:eastAsia="Calibri"/>
              </w:rPr>
              <w:t xml:space="preserve"> design</w:t>
            </w:r>
            <w:r w:rsidR="00E81470">
              <w:rPr>
                <w:rFonts w:eastAsia="Calibri"/>
              </w:rPr>
              <w:t>,</w:t>
            </w:r>
            <w:r>
              <w:rPr>
                <w:rFonts w:eastAsia="Calibri"/>
              </w:rPr>
              <w:t xml:space="preserve"> </w:t>
            </w:r>
            <w:r w:rsidR="00E81470">
              <w:rPr>
                <w:rFonts w:eastAsia="Calibri"/>
              </w:rPr>
              <w:t>S</w:t>
            </w:r>
            <w:r w:rsidR="00E81470" w:rsidRPr="00375F10">
              <w:rPr>
                <w:rFonts w:eastAsia="Calibri"/>
              </w:rPr>
              <w:t>kl</w:t>
            </w:r>
            <w:r w:rsidR="00E81470">
              <w:rPr>
                <w:rFonts w:eastAsia="Calibri"/>
              </w:rPr>
              <w:t>o</w:t>
            </w:r>
            <w:r w:rsidR="00E81470" w:rsidRPr="00375F10">
              <w:rPr>
                <w:rFonts w:eastAsia="Calibri"/>
              </w:rPr>
              <w:t>,</w:t>
            </w:r>
            <w:r w:rsidR="00E81470">
              <w:rPr>
                <w:rFonts w:eastAsia="Calibri"/>
              </w:rPr>
              <w:t xml:space="preserve"> prostor, objekt</w:t>
            </w:r>
            <w:r w:rsidR="00E81470" w:rsidRPr="00375F10">
              <w:rPr>
                <w:rFonts w:eastAsia="Calibri"/>
              </w:rPr>
              <w:t xml:space="preserve"> </w:t>
            </w:r>
            <w:r>
              <w:rPr>
                <w:rFonts w:eastAsia="Calibri"/>
              </w:rPr>
              <w:t xml:space="preserve">a </w:t>
            </w:r>
            <w:r w:rsidRPr="00375F10">
              <w:rPr>
                <w:rFonts w:eastAsia="Calibri"/>
              </w:rPr>
              <w:t>Tvorba prostoru</w:t>
            </w:r>
            <w:r>
              <w:rPr>
                <w:rFonts w:eastAsia="Calibri"/>
              </w:rPr>
              <w:t>.</w:t>
            </w:r>
            <w:r w:rsidRPr="00375F10">
              <w:rPr>
                <w:rFonts w:eastAsia="Calibri"/>
              </w:rPr>
              <w:t xml:space="preserve"> </w:t>
            </w:r>
            <w:r>
              <w:t xml:space="preserve">V rámci jedné ze zvolených specializací je absolvent hlouběji a podrobněji seznámen se současnými teoretickými a technologickými východisky dané profese. Specializuje se v rovině teoretické a praktické. Tato skutečnost probíhá formou samostatných dílčích cvičení, společných mezioborových cvičení, semestrálních a magisterských projektů v dané specializaci. </w:t>
            </w:r>
            <w:r w:rsidRPr="007F2CFD">
              <w:t xml:space="preserve"> </w:t>
            </w:r>
          </w:p>
          <w:p w14:paraId="49DB836A" w14:textId="77777777" w:rsidR="00765A5A" w:rsidRPr="00180D62" w:rsidRDefault="00765A5A" w:rsidP="005053CD">
            <w:pPr>
              <w:spacing w:after="120"/>
              <w:ind w:left="57" w:right="57"/>
              <w:jc w:val="both"/>
            </w:pPr>
            <w:r w:rsidRPr="00180D62">
              <w:rPr>
                <w:b/>
              </w:rPr>
              <w:t xml:space="preserve">Odborné znalosti: </w:t>
            </w:r>
            <w:r w:rsidRPr="00180D62">
              <w:t xml:space="preserve">Forma výuky je optimalizována na základě přednášek povinného teoretického základu, oborových předmětů a cvičení spojených s konzultací a je podmíněna většinovou 80% účastí studenta na cvičeních a seminářích. Student díky teoretickým znalostem rozumí výchozím možnostem a metodám, které se váží k zaměření programu, vnímá možnosti prolínání a přesahů. Ty aplikuje při tvorbě. Po celý průběh studia musí mít schopnost optimální aktualizace znalostí </w:t>
            </w:r>
            <w:r w:rsidRPr="00180D62">
              <w:lastRenderedPageBreak/>
              <w:t>v kontextu svého zaměření. Orientuje se v dějinách oboru a umění,</w:t>
            </w:r>
            <w:r>
              <w:t xml:space="preserve"> </w:t>
            </w:r>
            <w:r w:rsidRPr="00180D62">
              <w:t>v současných trendech, má představy o finančních nákladech</w:t>
            </w:r>
            <w:r>
              <w:t>, environmentální problematice, mezioborových přesazích.</w:t>
            </w:r>
            <w:r w:rsidRPr="00180D62">
              <w:t xml:space="preserve"> </w:t>
            </w:r>
          </w:p>
          <w:p w14:paraId="054D676E" w14:textId="1E0C470C" w:rsidR="00765A5A" w:rsidRPr="00180D62" w:rsidRDefault="00765A5A" w:rsidP="005053CD">
            <w:pPr>
              <w:tabs>
                <w:tab w:val="left" w:pos="9110"/>
              </w:tabs>
              <w:spacing w:after="120"/>
              <w:ind w:left="57" w:right="57"/>
              <w:jc w:val="both"/>
            </w:pPr>
            <w:r w:rsidRPr="00180D62">
              <w:rPr>
                <w:b/>
              </w:rPr>
              <w:t>Odborné dovednosti:</w:t>
            </w:r>
            <w:r w:rsidRPr="00180D62">
              <w:t xml:space="preserve"> Absolvent </w:t>
            </w:r>
            <w:r>
              <w:t>N</w:t>
            </w:r>
            <w:r w:rsidRPr="007C2283">
              <w:t>MSP</w:t>
            </w:r>
            <w:r>
              <w:rPr>
                <w:spacing w:val="-3"/>
              </w:rPr>
              <w:t xml:space="preserve"> </w:t>
            </w:r>
            <w:r>
              <w:t>Design</w:t>
            </w:r>
            <w:r w:rsidRPr="00180D62">
              <w:t xml:space="preserve"> získává praxí hlubší a širší dovednosti na úrovni soudobého poznání v oblasti obecných i specializačních disciplín, je schopen fundovaně teoretické znalosti aplikovat do praktických výstupů, ovládá tvůrčí nástroje, je schopen finanční rozvahy v kontextu s tvorbou díla. Předpokládá se u něj schopnost interpretace </w:t>
            </w:r>
            <w:r>
              <w:br/>
            </w:r>
            <w:r w:rsidRPr="00180D62">
              <w:t xml:space="preserve">a prezentace díla či tvůrčího výkonu, umí verbálně i písemně vyjádřit kritický názor opírající se o odbornou zkušenost </w:t>
            </w:r>
            <w:r>
              <w:br/>
            </w:r>
            <w:r w:rsidRPr="00180D62">
              <w:t>i historické souvislosti. Orientuje se v základních proudech tvorby a současných tendencí a umí je aplikovat. Uvědomuje si souvislosti estetického</w:t>
            </w:r>
            <w:r w:rsidR="002E6CCC">
              <w:t xml:space="preserve">, </w:t>
            </w:r>
            <w:r w:rsidRPr="00180D62">
              <w:t xml:space="preserve">filosofického </w:t>
            </w:r>
            <w:r w:rsidR="002E6CCC">
              <w:t xml:space="preserve">či enviromentálního </w:t>
            </w:r>
            <w:r w:rsidRPr="00180D62">
              <w:t xml:space="preserve">charakteru uměleckého díla a designu, využívá tyto souvislosti v praxi. </w:t>
            </w:r>
          </w:p>
          <w:p w14:paraId="74318D73" w14:textId="3F18F88D" w:rsidR="00765A5A" w:rsidRPr="004A3F27" w:rsidRDefault="00765A5A" w:rsidP="004A3F27">
            <w:pPr>
              <w:autoSpaceDE w:val="0"/>
              <w:autoSpaceDN w:val="0"/>
              <w:adjustRightInd w:val="0"/>
              <w:spacing w:after="120"/>
              <w:ind w:left="57" w:right="57"/>
              <w:jc w:val="both"/>
              <w:rPr>
                <w:rFonts w:eastAsia="Calibri"/>
              </w:rPr>
            </w:pPr>
            <w:r w:rsidRPr="00180D62">
              <w:rPr>
                <w:b/>
              </w:rPr>
              <w:t>Obecné způsobilosti:</w:t>
            </w:r>
            <w:r w:rsidRPr="00180D62">
              <w:t xml:space="preserve"> Absolvent </w:t>
            </w:r>
            <w:r>
              <w:t>N</w:t>
            </w:r>
            <w:r w:rsidRPr="007C2283">
              <w:t>MSP</w:t>
            </w:r>
            <w:r>
              <w:rPr>
                <w:spacing w:val="-3"/>
              </w:rPr>
              <w:t xml:space="preserve"> </w:t>
            </w:r>
            <w:r>
              <w:t>Design</w:t>
            </w:r>
            <w:r w:rsidRPr="00180D62">
              <w:t xml:space="preserve"> je vybaven odpovídajícími </w:t>
            </w:r>
            <w:r>
              <w:t>způsobilostmi</w:t>
            </w:r>
            <w:r w:rsidRPr="00180D62">
              <w:t xml:space="preserve"> tak, že obstojí </w:t>
            </w:r>
            <w:r w:rsidRPr="00FA02F1">
              <w:t>jako samostatný tv</w:t>
            </w:r>
            <w:r w:rsidRPr="00375F10">
              <w:rPr>
                <w:rFonts w:eastAsia="Calibri"/>
              </w:rPr>
              <w:t>ůrce v oblasti užitého umění, v oblasti užité</w:t>
            </w:r>
            <w:r>
              <w:rPr>
                <w:rFonts w:eastAsia="Calibri"/>
              </w:rPr>
              <w:t xml:space="preserve">ho </w:t>
            </w:r>
            <w:r w:rsidR="00845F56">
              <w:rPr>
                <w:rFonts w:eastAsia="Calibri"/>
              </w:rPr>
              <w:t xml:space="preserve">i uměleckého </w:t>
            </w:r>
            <w:r>
              <w:rPr>
                <w:rFonts w:eastAsia="Calibri"/>
              </w:rPr>
              <w:t>skl</w:t>
            </w:r>
            <w:r w:rsidR="00CE095B">
              <w:rPr>
                <w:rFonts w:eastAsia="Calibri"/>
              </w:rPr>
              <w:t>ářství</w:t>
            </w:r>
            <w:r w:rsidRPr="00375F10">
              <w:rPr>
                <w:rFonts w:eastAsia="Calibri"/>
              </w:rPr>
              <w:t xml:space="preserve">, v oblasti veletrhů </w:t>
            </w:r>
            <w:r>
              <w:rPr>
                <w:rFonts w:eastAsia="Calibri"/>
              </w:rPr>
              <w:t>a výstav</w:t>
            </w:r>
            <w:r w:rsidRPr="00375F10">
              <w:rPr>
                <w:rFonts w:eastAsia="Calibri"/>
              </w:rPr>
              <w:t xml:space="preserve">, v oblasti designu obalů </w:t>
            </w:r>
            <w:r>
              <w:rPr>
                <w:rFonts w:eastAsia="Calibri"/>
              </w:rPr>
              <w:t xml:space="preserve">a výrobků, </w:t>
            </w:r>
            <w:r w:rsidRPr="00375F10">
              <w:rPr>
                <w:rFonts w:eastAsia="Calibri"/>
              </w:rPr>
              <w:t>designu obuvi</w:t>
            </w:r>
            <w:r>
              <w:rPr>
                <w:rFonts w:eastAsia="Calibri"/>
              </w:rPr>
              <w:t xml:space="preserve"> a oděvu</w:t>
            </w:r>
            <w:r w:rsidRPr="00375F10">
              <w:rPr>
                <w:rFonts w:eastAsia="Calibri"/>
              </w:rPr>
              <w:t>. Je vybaven schopností spolupracovat v týmech a podílet se na procesech tvorby.</w:t>
            </w:r>
          </w:p>
        </w:tc>
      </w:tr>
      <w:tr w:rsidR="00765A5A" w14:paraId="19B38554" w14:textId="77777777" w:rsidTr="005053CD">
        <w:trPr>
          <w:trHeight w:val="187"/>
        </w:trPr>
        <w:tc>
          <w:tcPr>
            <w:tcW w:w="10098" w:type="dxa"/>
            <w:gridSpan w:val="4"/>
            <w:shd w:val="clear" w:color="auto" w:fill="F7CAAC"/>
          </w:tcPr>
          <w:p w14:paraId="70FFA03F" w14:textId="77777777" w:rsidR="00765A5A" w:rsidRPr="00F022CE" w:rsidRDefault="00765A5A" w:rsidP="005053CD">
            <w:pPr>
              <w:jc w:val="both"/>
              <w:rPr>
                <w:b/>
                <w:bCs/>
              </w:rPr>
            </w:pPr>
            <w:r w:rsidRPr="00F022CE">
              <w:rPr>
                <w:b/>
                <w:bCs/>
              </w:rPr>
              <w:lastRenderedPageBreak/>
              <w:t>Předpokládaná uplatnitelnost absolventů na trhu práce</w:t>
            </w:r>
          </w:p>
        </w:tc>
      </w:tr>
      <w:tr w:rsidR="00765A5A" w14:paraId="5E44910E" w14:textId="77777777" w:rsidTr="005053CD">
        <w:trPr>
          <w:trHeight w:val="3533"/>
        </w:trPr>
        <w:tc>
          <w:tcPr>
            <w:tcW w:w="10098" w:type="dxa"/>
            <w:gridSpan w:val="4"/>
            <w:shd w:val="clear" w:color="auto" w:fill="FFFFFF"/>
          </w:tcPr>
          <w:p w14:paraId="170EA57C" w14:textId="2D5E1C83" w:rsidR="00765A5A" w:rsidRDefault="00765A5A" w:rsidP="005053CD">
            <w:pPr>
              <w:spacing w:before="120" w:after="120"/>
              <w:ind w:right="70"/>
              <w:jc w:val="both"/>
            </w:pPr>
            <w:r>
              <w:t xml:space="preserve">Dle statistik Úřadu práce ČR byla nezaměstnanost absolventů magisterského stupně současného programu Multimédia </w:t>
            </w:r>
            <w:r>
              <w:br/>
              <w:t xml:space="preserve">a design za r. 2021 0 %, v roce 2022 4,2 %. Procenta zachycují celkový počet studentů deseti ateliérů </w:t>
            </w:r>
            <w:r w:rsidR="00E400EA">
              <w:t xml:space="preserve">současného </w:t>
            </w:r>
            <w:r>
              <w:t>programu Multimédia a design. Jedná se o obory, které jsou žádané a dynamicky se rozvíjející. Nadále se dá předpokládat, že bude uplatnitelnost téměř stoprocentní.</w:t>
            </w:r>
          </w:p>
          <w:p w14:paraId="20BDAD00" w14:textId="386CFDC3" w:rsidR="00765A5A" w:rsidRDefault="00C047D8" w:rsidP="005053CD">
            <w:pPr>
              <w:spacing w:before="120" w:after="120"/>
              <w:ind w:right="70"/>
              <w:jc w:val="both"/>
              <w:rPr>
                <w:b/>
              </w:rPr>
            </w:pPr>
            <w:r w:rsidRPr="0073754C">
              <w:rPr>
                <w:b/>
              </w:rPr>
              <w:t>Charakteristika profesí, pro něž je student připravován</w:t>
            </w:r>
            <w:r w:rsidR="00765A5A" w:rsidRPr="0073754C">
              <w:rPr>
                <w:b/>
              </w:rPr>
              <w:t xml:space="preserve">: </w:t>
            </w:r>
            <w:r w:rsidR="0061188C" w:rsidRPr="00375F10">
              <w:rPr>
                <w:rFonts w:eastAsia="Calibri"/>
              </w:rPr>
              <w:t xml:space="preserve">Všechny tvůrčí a umělecké profese předpokládají kvalitní vzdělání v daném uměleckém oboru, širší vědomostní a vzdělanostní zázemí, schopnost komunikace, morální i etickou odpovědnost. </w:t>
            </w:r>
            <w:r w:rsidR="00DD0C6C" w:rsidRPr="00180D62">
              <w:rPr>
                <w:rFonts w:eastAsia="Calibri"/>
              </w:rPr>
              <w:t xml:space="preserve">Absolvent </w:t>
            </w:r>
            <w:r w:rsidR="00DD0C6C">
              <w:rPr>
                <w:rFonts w:eastAsia="Calibri"/>
              </w:rPr>
              <w:t>N</w:t>
            </w:r>
            <w:r w:rsidR="00DD0C6C" w:rsidRPr="00180D62">
              <w:rPr>
                <w:spacing w:val="-3"/>
              </w:rPr>
              <w:t>MSP</w:t>
            </w:r>
            <w:r w:rsidR="00DD0C6C">
              <w:rPr>
                <w:spacing w:val="-3"/>
              </w:rPr>
              <w:t xml:space="preserve"> </w:t>
            </w:r>
            <w:r w:rsidR="00DD0C6C">
              <w:t>Design</w:t>
            </w:r>
            <w:r w:rsidR="00DD0C6C" w:rsidRPr="00180D62">
              <w:t xml:space="preserve"> </w:t>
            </w:r>
            <w:r w:rsidR="00DD0C6C" w:rsidRPr="00180D62">
              <w:rPr>
                <w:rFonts w:eastAsia="Calibri"/>
              </w:rPr>
              <w:t>nachází uplatnění v oblasti užitého umění i jako uměl</w:t>
            </w:r>
            <w:r w:rsidR="00DD0C6C">
              <w:rPr>
                <w:rFonts w:eastAsia="Calibri"/>
              </w:rPr>
              <w:t>ec</w:t>
            </w:r>
            <w:r w:rsidR="00DD0C6C" w:rsidRPr="00180D62">
              <w:rPr>
                <w:rFonts w:eastAsia="Calibri"/>
              </w:rPr>
              <w:t xml:space="preserve"> ve svobodném povolání. </w:t>
            </w:r>
          </w:p>
          <w:p w14:paraId="66338EBB" w14:textId="0DEE1CFC" w:rsidR="00765A5A" w:rsidRDefault="00765A5A" w:rsidP="008723F3">
            <w:pPr>
              <w:spacing w:before="120" w:after="120"/>
              <w:ind w:right="70"/>
              <w:jc w:val="both"/>
            </w:pPr>
            <w:r w:rsidRPr="001B0060">
              <w:rPr>
                <w:b/>
              </w:rPr>
              <w:t>Typické pracovní pozice jsou</w:t>
            </w:r>
            <w:r w:rsidRPr="00337534">
              <w:t>:</w:t>
            </w:r>
            <w:r>
              <w:t xml:space="preserve"> </w:t>
            </w:r>
            <w:r w:rsidRPr="002D6858">
              <w:t>návrhář oděvu, návrhář obuvi,</w:t>
            </w:r>
            <w:r w:rsidR="00E400EA">
              <w:t xml:space="preserve"> </w:t>
            </w:r>
            <w:r w:rsidRPr="002D6858">
              <w:t>průmyslový</w:t>
            </w:r>
            <w:r>
              <w:t xml:space="preserve"> </w:t>
            </w:r>
            <w:r w:rsidRPr="002D6858">
              <w:t xml:space="preserve">a produktový designer, designer ve firmách zaměřených na P.O.P, designer </w:t>
            </w:r>
            <w:r w:rsidRPr="00FA02F1">
              <w:t>skla, interiérový designer, designer v oblasti výstavnictv</w:t>
            </w:r>
            <w:r w:rsidRPr="005C6271">
              <w:t>í, design</w:t>
            </w:r>
            <w:r>
              <w:t>e</w:t>
            </w:r>
            <w:r w:rsidRPr="005C6271">
              <w:t>r světelných objektů, skleněných solitérů,</w:t>
            </w:r>
            <w:r>
              <w:t xml:space="preserve"> autor</w:t>
            </w:r>
            <w:r w:rsidRPr="005C6271">
              <w:t xml:space="preserve"> tvůrčí a finalizační práce na výrobcích ve sklářských firmách.</w:t>
            </w:r>
          </w:p>
          <w:p w14:paraId="2252D1BA" w14:textId="6C0F154A" w:rsidR="00267956" w:rsidRPr="00167D03" w:rsidRDefault="00267956" w:rsidP="00267956">
            <w:pPr>
              <w:spacing w:after="120"/>
              <w:ind w:right="57"/>
              <w:jc w:val="both"/>
              <w:rPr>
                <w:b/>
              </w:rPr>
            </w:pPr>
            <w:r w:rsidRPr="00180D62">
              <w:rPr>
                <w:b/>
              </w:rPr>
              <w:t xml:space="preserve">Charakteristika </w:t>
            </w:r>
            <w:r>
              <w:rPr>
                <w:b/>
              </w:rPr>
              <w:t>zaměstnavatelů</w:t>
            </w:r>
            <w:r w:rsidRPr="00180D62">
              <w:rPr>
                <w:b/>
              </w:rPr>
              <w:t xml:space="preserve">: </w:t>
            </w:r>
            <w:r w:rsidR="0049587C" w:rsidRPr="00180D62">
              <w:t xml:space="preserve">Absolvent </w:t>
            </w:r>
            <w:r w:rsidR="0049587C">
              <w:t>N</w:t>
            </w:r>
            <w:r w:rsidR="0049587C" w:rsidRPr="007C2283">
              <w:t>MSP</w:t>
            </w:r>
            <w:r w:rsidR="0049587C">
              <w:rPr>
                <w:spacing w:val="-3"/>
              </w:rPr>
              <w:t xml:space="preserve"> </w:t>
            </w:r>
            <w:r w:rsidR="0049587C">
              <w:t>Design</w:t>
            </w:r>
            <w:r w:rsidR="0049587C" w:rsidRPr="00180D62">
              <w:t xml:space="preserve"> je vybaven znalostmi, dovednostmi i kompetencemi, které mu umožní nalézt uplatnění jako samostatný tv</w:t>
            </w:r>
            <w:r w:rsidR="0049587C" w:rsidRPr="00B01AAF">
              <w:rPr>
                <w:rFonts w:eastAsia="Calibri"/>
              </w:rPr>
              <w:t xml:space="preserve">ůrce v oblasti užitého umění, </w:t>
            </w:r>
            <w:r w:rsidR="006667E7">
              <w:rPr>
                <w:rFonts w:eastAsia="Calibri"/>
              </w:rPr>
              <w:t xml:space="preserve">ve </w:t>
            </w:r>
            <w:r w:rsidR="0049587C" w:rsidRPr="00375F10">
              <w:rPr>
                <w:rFonts w:eastAsia="Calibri"/>
              </w:rPr>
              <w:t>výrobních organizací</w:t>
            </w:r>
            <w:r w:rsidR="006667E7">
              <w:rPr>
                <w:rFonts w:eastAsia="Calibri"/>
              </w:rPr>
              <w:t>ch</w:t>
            </w:r>
            <w:r w:rsidR="0049587C" w:rsidRPr="00375F10">
              <w:rPr>
                <w:rFonts w:eastAsia="Calibri"/>
              </w:rPr>
              <w:t xml:space="preserve">, v oblasti veletrhů </w:t>
            </w:r>
            <w:r w:rsidR="006667E7">
              <w:rPr>
                <w:rFonts w:eastAsia="Calibri"/>
              </w:rPr>
              <w:br/>
            </w:r>
            <w:r w:rsidR="0049587C" w:rsidRPr="00375F10">
              <w:rPr>
                <w:rFonts w:eastAsia="Calibri"/>
              </w:rPr>
              <w:t>a výstav,</w:t>
            </w:r>
            <w:r w:rsidR="0049587C">
              <w:rPr>
                <w:rFonts w:eastAsia="Calibri"/>
              </w:rPr>
              <w:t xml:space="preserve"> </w:t>
            </w:r>
            <w:r w:rsidR="0049587C" w:rsidRPr="00375F10">
              <w:rPr>
                <w:rFonts w:eastAsia="Calibri"/>
              </w:rPr>
              <w:t>v oblasti designu obalů a výrobků, designu obuvi</w:t>
            </w:r>
            <w:r w:rsidR="00146AA5">
              <w:rPr>
                <w:rFonts w:eastAsia="Calibri"/>
              </w:rPr>
              <w:t xml:space="preserve"> a</w:t>
            </w:r>
            <w:r w:rsidR="0049587C">
              <w:rPr>
                <w:rFonts w:eastAsia="Calibri"/>
              </w:rPr>
              <w:t xml:space="preserve"> </w:t>
            </w:r>
            <w:r w:rsidR="0049587C" w:rsidRPr="00375F10">
              <w:rPr>
                <w:rFonts w:eastAsia="Calibri"/>
              </w:rPr>
              <w:t>oděvu</w:t>
            </w:r>
            <w:r w:rsidR="0049587C">
              <w:rPr>
                <w:rFonts w:eastAsia="Calibri"/>
              </w:rPr>
              <w:t>.</w:t>
            </w:r>
            <w:r w:rsidR="0049587C" w:rsidRPr="00375F10">
              <w:rPr>
                <w:rFonts w:eastAsia="Calibri"/>
              </w:rPr>
              <w:t xml:space="preserve"> </w:t>
            </w:r>
            <w:r w:rsidR="0049587C" w:rsidRPr="00B01AAF" w:rsidDel="0030419F">
              <w:rPr>
                <w:rFonts w:eastAsia="Calibri"/>
              </w:rPr>
              <w:t xml:space="preserve"> </w:t>
            </w:r>
            <w:r w:rsidR="0049587C" w:rsidRPr="00180D62">
              <w:rPr>
                <w:rFonts w:eastAsia="Calibri"/>
              </w:rPr>
              <w:t>Je vybaven schopností spolupracovat v týmech a podílet se na procesech tvorby</w:t>
            </w:r>
            <w:r w:rsidR="0049587C">
              <w:rPr>
                <w:rFonts w:eastAsia="Calibri"/>
              </w:rPr>
              <w:t>.</w:t>
            </w:r>
          </w:p>
        </w:tc>
      </w:tr>
      <w:tr w:rsidR="00765A5A" w14:paraId="7989D779" w14:textId="77777777" w:rsidTr="005053CD">
        <w:trPr>
          <w:trHeight w:val="185"/>
        </w:trPr>
        <w:tc>
          <w:tcPr>
            <w:tcW w:w="10098" w:type="dxa"/>
            <w:gridSpan w:val="4"/>
            <w:shd w:val="clear" w:color="auto" w:fill="F7CAAC"/>
          </w:tcPr>
          <w:p w14:paraId="077DA0AE" w14:textId="77777777" w:rsidR="00765A5A" w:rsidRPr="00ED322D" w:rsidRDefault="00765A5A" w:rsidP="005053CD">
            <w:r w:rsidRPr="00ED322D">
              <w:rPr>
                <w:b/>
              </w:rPr>
              <w:t>Pravidla a podmínky pro tvorbu studijních plánů</w:t>
            </w:r>
          </w:p>
        </w:tc>
      </w:tr>
      <w:tr w:rsidR="00765A5A" w14:paraId="3076165F" w14:textId="77777777" w:rsidTr="008723F3">
        <w:trPr>
          <w:trHeight w:val="567"/>
        </w:trPr>
        <w:tc>
          <w:tcPr>
            <w:tcW w:w="10098" w:type="dxa"/>
            <w:gridSpan w:val="4"/>
            <w:shd w:val="clear" w:color="auto" w:fill="FFFFFF"/>
          </w:tcPr>
          <w:p w14:paraId="381C39DD" w14:textId="77777777" w:rsidR="00765A5A" w:rsidRDefault="00765A5A" w:rsidP="005053CD">
            <w:pPr>
              <w:pStyle w:val="Bezmezer"/>
              <w:spacing w:before="120" w:after="120"/>
              <w:ind w:right="70"/>
              <w:jc w:val="both"/>
            </w:pPr>
            <w:r>
              <w:t>N</w:t>
            </w:r>
            <w:r w:rsidRPr="007C2283">
              <w:t>MSP</w:t>
            </w:r>
            <w:r>
              <w:t xml:space="preserve"> Design</w:t>
            </w:r>
            <w:r w:rsidRPr="00107409">
              <w:t xml:space="preserve"> je studijní program se specializacemi, uskutečňovaný v prezenční formě. Pro každou specializaci je určen samostatný studijní plán. </w:t>
            </w:r>
            <w:r>
              <w:t xml:space="preserve">Forma výuky je optimalizována na základě přednášek povinného teoretického základu, oborových předmětů, seminářů a cvičení spojených s konzultací. Student díky teoretickým znalostem porozumí výchozím možnostem </w:t>
            </w:r>
            <w:r>
              <w:br/>
              <w:t xml:space="preserve">a metodám, které se váží k uměleckým oborům, začne vnímat možnosti jejich prolínání a přesahů. Ty aplikuje při kreativní činnosti. Po celý průběh studia musí mít schopnost optimální aktualizace znalostí v kontextu svého zaměření/specializace. Získá orientaci v oblasti současného designu. </w:t>
            </w:r>
          </w:p>
          <w:p w14:paraId="2DE4A555" w14:textId="77777777" w:rsidR="00765A5A" w:rsidRDefault="00765A5A" w:rsidP="005053CD">
            <w:pPr>
              <w:pStyle w:val="Bezmezer"/>
              <w:spacing w:before="120" w:after="120"/>
              <w:ind w:right="70"/>
              <w:jc w:val="both"/>
            </w:pPr>
            <w:r>
              <w:t>Záměrem studijního programu je vybavit studenty v oblasti kvalitních jazykových znalostí na úrovni B2+ v anglickém jazyce, které jim umožní najít uplatnění i v zahraničí, kde mohou získat nové zkušenosti a přenést je následně do českého prostředí. Jejich rozvoj je v tomto směru podporován oborovou angličtinou a zahraničními výjezdy v rámci Erasmu. Na FMK v rámci krátkodobých pobytů hostují zahraniční pedagogové a odborníci z praxe, jejichž přítomnost podporuje rozvoj jazykových kompetencí, ale i oborový růst.</w:t>
            </w:r>
          </w:p>
          <w:p w14:paraId="37A783BF" w14:textId="3508C8C0" w:rsidR="00765A5A" w:rsidRDefault="00765A5A" w:rsidP="005053CD">
            <w:pPr>
              <w:pStyle w:val="Bezmezer"/>
              <w:spacing w:before="120" w:after="120"/>
              <w:ind w:right="70"/>
              <w:jc w:val="both"/>
            </w:pPr>
            <w:r>
              <w:t xml:space="preserve">Struktura studijního plánu NMSP Design je tvořena povinnými předměty, povinně volitelnými předměty a volitelnými předměty. Studenti si volí předměty ze skupiny povinně volitelných předmětů, minimální počet povinně volitelných kreditů stanovuje studijní plán, počet volitelných předmětů si stanovuje student. </w:t>
            </w:r>
            <w:r w:rsidR="008723F3">
              <w:t>Volitelné předměty si student vybírá z nabídky napříč všemi programy FMK</w:t>
            </w:r>
            <w:r w:rsidR="00150DF6">
              <w:t xml:space="preserve"> z oblasti </w:t>
            </w:r>
            <w:r w:rsidR="008C5410">
              <w:t>umění</w:t>
            </w:r>
            <w:r w:rsidR="008723F3">
              <w:t xml:space="preserve">. </w:t>
            </w:r>
            <w:r>
              <w:t xml:space="preserve">Ve studijním programu je využíván kreditový systém ECTS představující studijní zátěž 25 až 30 hodin/1 kredit. Jedna výuková hodina je 50 minut. Délka semestru je 14 týdnů rozvrhovaných </w:t>
            </w:r>
            <w:r w:rsidR="004A3F27">
              <w:br/>
            </w:r>
            <w:r>
              <w:t>i nerozvrhovaných aktivit. Letní semestr 2. ročníku má deset výukových týdnů. Standardní délka navazujícího magisterského studia je 2 roky, student je povinen získat min. 120 kreditů. Studijní plán je sestaven tak, aby umožňoval zejména zvládnutí praktických dovedností potřebných k výkonu povolání, podložených získáním nezbytných teoretických znalostí. Realizace praktických uměleckých výstupů probíhá v rámci předmětů Ateliér a Klauzurní práce. Studenti participují i na multioborových projektech FMK či dalších celofakultních projektech, podílí se na realizaci externích projektů ve spolupráci s komerčním i neziskovým sektorem v KKO.</w:t>
            </w:r>
          </w:p>
        </w:tc>
      </w:tr>
    </w:tbl>
    <w:p w14:paraId="62E9B26D" w14:textId="77777777" w:rsidR="00067998" w:rsidRDefault="00067998">
      <w:r>
        <w:br w:type="page"/>
      </w:r>
    </w:p>
    <w:tbl>
      <w:tblPr>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0098"/>
      </w:tblGrid>
      <w:tr w:rsidR="00765A5A" w14:paraId="1C560773" w14:textId="77777777" w:rsidTr="005053CD">
        <w:trPr>
          <w:trHeight w:val="258"/>
        </w:trPr>
        <w:tc>
          <w:tcPr>
            <w:tcW w:w="10098" w:type="dxa"/>
            <w:shd w:val="clear" w:color="auto" w:fill="F7CAAC"/>
          </w:tcPr>
          <w:p w14:paraId="3D450823" w14:textId="21C37845" w:rsidR="00765A5A" w:rsidRDefault="00765A5A" w:rsidP="005053CD">
            <w:r>
              <w:rPr>
                <w:b/>
              </w:rPr>
              <w:lastRenderedPageBreak/>
              <w:t xml:space="preserve"> Podmínky k přijetí ke studiu</w:t>
            </w:r>
          </w:p>
        </w:tc>
      </w:tr>
      <w:tr w:rsidR="00765A5A" w14:paraId="75598320" w14:textId="77777777" w:rsidTr="005053CD">
        <w:trPr>
          <w:trHeight w:val="4079"/>
        </w:trPr>
        <w:tc>
          <w:tcPr>
            <w:tcW w:w="10098" w:type="dxa"/>
            <w:shd w:val="clear" w:color="auto" w:fill="FFFFFF"/>
          </w:tcPr>
          <w:p w14:paraId="2B688D5D" w14:textId="77777777" w:rsidR="00765A5A" w:rsidRPr="006F0F43" w:rsidRDefault="00765A5A" w:rsidP="005053CD">
            <w:pPr>
              <w:pStyle w:val="Bezmezer"/>
              <w:spacing w:before="120" w:after="120"/>
              <w:ind w:right="70"/>
              <w:jc w:val="both"/>
            </w:pPr>
            <w:r>
              <w:t>Pravidla pro přijímací řízení a podmínky pro přijetí ke studiu N</w:t>
            </w:r>
            <w:r w:rsidRPr="00E12A77">
              <w:t xml:space="preserve">MSP </w:t>
            </w:r>
            <w:r>
              <w:t>Design</w:t>
            </w:r>
            <w:r w:rsidRPr="007F2CFD">
              <w:t xml:space="preserve"> </w:t>
            </w:r>
            <w:r>
              <w:t>stanoví směrnice děkana k veřejně vyhlášenému přijímacímu řízení, která je každoročně aktualizována a zveřejňována na úřední desce FMK</w:t>
            </w:r>
            <w:r w:rsidRPr="002A0C0C">
              <w:rPr>
                <w:vertAlign w:val="superscript"/>
              </w:rPr>
              <w:footnoteReference w:id="4"/>
            </w:r>
            <w:r>
              <w:t xml:space="preserve">. Požadavky pro přijetí ke studiu jsou zde konkretizovány. </w:t>
            </w:r>
            <w:r w:rsidRPr="006F0F43">
              <w:t>Podmínkou přijetí ke studiu je</w:t>
            </w:r>
            <w:r>
              <w:t xml:space="preserve"> předložení dokladu o absolvování bakalářského nebo magisterského studijního programu v daném nebo příbuzném studijním programu</w:t>
            </w:r>
            <w:r w:rsidRPr="006F0F43">
              <w:t xml:space="preserve"> </w:t>
            </w:r>
            <w:r>
              <w:t xml:space="preserve">a </w:t>
            </w:r>
            <w:r w:rsidRPr="006F0F43">
              <w:t>úspěšné vykonání přijímací zkoušky.</w:t>
            </w:r>
          </w:p>
          <w:p w14:paraId="6503E04E" w14:textId="77777777" w:rsidR="00765A5A" w:rsidRPr="006F0F43" w:rsidRDefault="00765A5A" w:rsidP="005053CD">
            <w:pPr>
              <w:spacing w:after="120"/>
              <w:jc w:val="both"/>
            </w:pPr>
            <w:r w:rsidRPr="006F0F43">
              <w:t xml:space="preserve">Přijímací zkouška se skládá </w:t>
            </w:r>
            <w:r w:rsidRPr="00CD6E7E">
              <w:t>ze dvou částí, a to talentové zkoušky a ústní zkoušky.</w:t>
            </w:r>
          </w:p>
          <w:p w14:paraId="60C10107" w14:textId="77777777" w:rsidR="00765A5A" w:rsidRPr="006F0F43" w:rsidRDefault="00765A5A" w:rsidP="005053CD">
            <w:pPr>
              <w:autoSpaceDE w:val="0"/>
              <w:autoSpaceDN w:val="0"/>
              <w:adjustRightInd w:val="0"/>
              <w:jc w:val="both"/>
              <w:rPr>
                <w:b/>
              </w:rPr>
            </w:pPr>
            <w:r w:rsidRPr="006F0F43">
              <w:t xml:space="preserve">a) </w:t>
            </w:r>
            <w:r w:rsidRPr="006F0F43">
              <w:rPr>
                <w:b/>
              </w:rPr>
              <w:t>Talentová zkouška</w:t>
            </w:r>
          </w:p>
          <w:p w14:paraId="67514A93" w14:textId="77777777" w:rsidR="00765A5A" w:rsidRPr="006F0F43" w:rsidRDefault="00765A5A" w:rsidP="005053CD">
            <w:pPr>
              <w:pStyle w:val="Bezmezer"/>
              <w:spacing w:after="120"/>
              <w:ind w:right="68"/>
              <w:jc w:val="both"/>
            </w:pPr>
            <w:r w:rsidRPr="006F0F43">
              <w:t>Při talentové zkoušce jsou hodnoceny materiály předložené uchazečem. Hodnotí se tvůrčí vývoj uchazeče (zejména kreativní stránky talentu) v období posledních let, schopnost osobitého myšlení, schopnost realizovat tvůrčí záměry. Uchazeč předkládá přehled tvorby – portfolio</w:t>
            </w:r>
            <w:r>
              <w:t xml:space="preserve"> reflektující jeho tvůrčí aktivity</w:t>
            </w:r>
            <w:r w:rsidRPr="006F0F43">
              <w:t>, které má podobu obrazového a textového materiálu, dále projekt svého magisterského studia z hlediska tvůrčího, v</w:t>
            </w:r>
            <w:r>
              <w:t xml:space="preserve">četně plánovaného </w:t>
            </w:r>
            <w:r w:rsidRPr="006F0F43">
              <w:t xml:space="preserve">zaměření diplomové práce, a to v podobě tištěného textu. </w:t>
            </w:r>
          </w:p>
          <w:p w14:paraId="34A6CBDC" w14:textId="77777777" w:rsidR="00765A5A" w:rsidRPr="006F0F43" w:rsidRDefault="00765A5A" w:rsidP="005053CD">
            <w:pPr>
              <w:autoSpaceDE w:val="0"/>
              <w:autoSpaceDN w:val="0"/>
              <w:adjustRightInd w:val="0"/>
              <w:jc w:val="both"/>
            </w:pPr>
            <w:r w:rsidRPr="006F0F43">
              <w:t xml:space="preserve">b) </w:t>
            </w:r>
            <w:r w:rsidRPr="006F0F43">
              <w:rPr>
                <w:b/>
              </w:rPr>
              <w:t>Ústní zkouška</w:t>
            </w:r>
          </w:p>
          <w:p w14:paraId="7DE78452" w14:textId="77777777" w:rsidR="00765A5A" w:rsidRPr="006F0F43" w:rsidRDefault="00765A5A" w:rsidP="005053CD">
            <w:pPr>
              <w:pStyle w:val="Bezmezer"/>
              <w:spacing w:after="120"/>
              <w:ind w:right="68"/>
              <w:jc w:val="both"/>
            </w:pPr>
            <w:r w:rsidRPr="006F0F43">
              <w:t xml:space="preserve">Při ústní zkoušce se hodnotí slovně vyjádřená představa uchazeče o plánu magisterského studia, profesní profil uchazeče </w:t>
            </w:r>
            <w:r>
              <w:br/>
            </w:r>
            <w:r w:rsidRPr="006F0F43">
              <w:t>a jeho předpoklady pro kreativní týmovou práci.</w:t>
            </w:r>
          </w:p>
          <w:p w14:paraId="35CC2FFB" w14:textId="77777777" w:rsidR="00765A5A" w:rsidRPr="00AF568B" w:rsidRDefault="00765A5A" w:rsidP="005053CD">
            <w:pPr>
              <w:pStyle w:val="Bezmezer"/>
              <w:spacing w:before="120" w:after="120"/>
              <w:ind w:right="70"/>
              <w:jc w:val="both"/>
            </w:pPr>
            <w:r>
              <w:t>N</w:t>
            </w:r>
            <w:r w:rsidRPr="006F0F43">
              <w:t xml:space="preserve">a základě předložených doplňujících písemných materiálů hodnotí </w:t>
            </w:r>
            <w:r>
              <w:t>komise kompatibilitu</w:t>
            </w:r>
            <w:r w:rsidRPr="006F0F43">
              <w:t xml:space="preserve"> absolvovaného</w:t>
            </w:r>
            <w:r>
              <w:t xml:space="preserve"> bakalářského</w:t>
            </w:r>
            <w:r w:rsidRPr="006F0F43">
              <w:t xml:space="preserve"> studijního programu se studijním programem, do něhož se uchazeč hlásí.</w:t>
            </w:r>
          </w:p>
        </w:tc>
      </w:tr>
      <w:tr w:rsidR="00765A5A" w14:paraId="0B344BCC" w14:textId="77777777" w:rsidTr="005053CD">
        <w:trPr>
          <w:trHeight w:val="258"/>
        </w:trPr>
        <w:tc>
          <w:tcPr>
            <w:tcW w:w="10098" w:type="dxa"/>
            <w:shd w:val="clear" w:color="auto" w:fill="F7CAAC"/>
          </w:tcPr>
          <w:p w14:paraId="060865C1" w14:textId="77777777" w:rsidR="00765A5A" w:rsidRPr="000F3BE9" w:rsidRDefault="00765A5A" w:rsidP="005053CD">
            <w:pPr>
              <w:rPr>
                <w:rFonts w:eastAsia="Calibri"/>
                <w:sz w:val="24"/>
                <w:szCs w:val="24"/>
              </w:rPr>
            </w:pPr>
            <w:r w:rsidRPr="00FF621D">
              <w:rPr>
                <w:b/>
              </w:rPr>
              <w:t>Předpokládaný počet uchazečů zapsaných ke</w:t>
            </w:r>
            <w:r>
              <w:rPr>
                <w:b/>
              </w:rPr>
              <w:t xml:space="preserve"> studiu ve studijním programu</w:t>
            </w:r>
            <w:r>
              <w:rPr>
                <w:rFonts w:eastAsia="Calibri"/>
                <w:sz w:val="24"/>
                <w:szCs w:val="24"/>
              </w:rPr>
              <w:t xml:space="preserve"> </w:t>
            </w:r>
          </w:p>
        </w:tc>
      </w:tr>
      <w:tr w:rsidR="00765A5A" w14:paraId="1570625A" w14:textId="77777777" w:rsidTr="00765A5A">
        <w:trPr>
          <w:trHeight w:val="3557"/>
        </w:trPr>
        <w:tc>
          <w:tcPr>
            <w:tcW w:w="10098" w:type="dxa"/>
            <w:shd w:val="clear" w:color="auto" w:fill="auto"/>
          </w:tcPr>
          <w:p w14:paraId="704C8ACD" w14:textId="21F0CECC" w:rsidR="00765A5A" w:rsidRDefault="008C54E0" w:rsidP="005053CD">
            <w:pPr>
              <w:spacing w:before="120" w:after="120"/>
            </w:pPr>
            <w:r w:rsidRPr="008C54E0">
              <w:t>Předpokládaný počet uchazečů zapsaných ke studiu</w:t>
            </w:r>
            <w:r>
              <w:t xml:space="preserve"> je 40.</w:t>
            </w:r>
          </w:p>
          <w:p w14:paraId="4375D56E" w14:textId="77777777" w:rsidR="00765A5A" w:rsidRDefault="00765A5A" w:rsidP="00921377">
            <w:pPr>
              <w:jc w:val="both"/>
            </w:pPr>
            <w:r>
              <w:t>NMSP Design</w:t>
            </w:r>
            <w:r w:rsidRPr="00A23A36">
              <w:t xml:space="preserve"> je nový SP, který vznikl rozdělením původního </w:t>
            </w:r>
            <w:r>
              <w:t>NM</w:t>
            </w:r>
            <w:r w:rsidRPr="00A23A36">
              <w:t xml:space="preserve">SP Multimédia a design. V tabulce níže jsou uvedeny počty studentů za specializace, které jsou nyní součástí předloženého </w:t>
            </w:r>
            <w:r>
              <w:t>NM</w:t>
            </w:r>
            <w:r w:rsidRPr="00A23A36">
              <w:t xml:space="preserve">SP </w:t>
            </w:r>
            <w:r>
              <w:t>Design</w:t>
            </w:r>
            <w:r w:rsidRPr="00A23A36">
              <w:t>.</w:t>
            </w:r>
          </w:p>
          <w:p w14:paraId="1A89B9A6" w14:textId="77777777" w:rsidR="00765A5A" w:rsidRDefault="00765A5A" w:rsidP="005053CD"/>
          <w:tbl>
            <w:tblPr>
              <w:tblStyle w:val="Mkatabulky"/>
              <w:tblW w:w="0" w:type="auto"/>
              <w:tblLayout w:type="fixed"/>
              <w:tblLook w:val="04A0" w:firstRow="1" w:lastRow="0" w:firstColumn="1" w:lastColumn="0" w:noHBand="0" w:noVBand="1"/>
            </w:tblPr>
            <w:tblGrid>
              <w:gridCol w:w="3032"/>
              <w:gridCol w:w="2745"/>
            </w:tblGrid>
            <w:tr w:rsidR="00765A5A" w:rsidRPr="00200706" w14:paraId="35F8DD4F" w14:textId="77777777" w:rsidTr="005053CD">
              <w:tc>
                <w:tcPr>
                  <w:tcW w:w="5777" w:type="dxa"/>
                  <w:gridSpan w:val="2"/>
                  <w:shd w:val="clear" w:color="auto" w:fill="F7CAAC" w:themeFill="accent2" w:themeFillTint="66"/>
                </w:tcPr>
                <w:p w14:paraId="30A3E33B" w14:textId="77777777" w:rsidR="00765A5A" w:rsidRDefault="00765A5A" w:rsidP="005053CD">
                  <w:pPr>
                    <w:jc w:val="center"/>
                    <w:rPr>
                      <w:rFonts w:cs="Calibri"/>
                      <w:color w:val="000000"/>
                      <w:shd w:val="clear" w:color="auto" w:fill="F7CAAC" w:themeFill="accent2" w:themeFillTint="66"/>
                    </w:rPr>
                  </w:pPr>
                  <w:r w:rsidRPr="00200706">
                    <w:rPr>
                      <w:rFonts w:cs="Calibri"/>
                      <w:color w:val="000000"/>
                    </w:rPr>
                    <w:t xml:space="preserve">Počet studentů </w:t>
                  </w:r>
                  <w:r>
                    <w:rPr>
                      <w:rFonts w:cs="Calibri"/>
                      <w:color w:val="000000"/>
                    </w:rPr>
                    <w:t>NM</w:t>
                  </w:r>
                  <w:r w:rsidRPr="00200706">
                    <w:rPr>
                      <w:rFonts w:cs="Calibri"/>
                      <w:color w:val="000000"/>
                    </w:rPr>
                    <w:t>SP</w:t>
                  </w:r>
                  <w:r>
                    <w:rPr>
                      <w:rFonts w:cs="Calibri"/>
                      <w:color w:val="000000"/>
                    </w:rPr>
                    <w:t xml:space="preserve"> </w:t>
                  </w:r>
                  <w:r w:rsidRPr="00AF568B">
                    <w:rPr>
                      <w:rFonts w:cs="Calibri"/>
                      <w:color w:val="000000"/>
                      <w:shd w:val="clear" w:color="auto" w:fill="F7CAAC" w:themeFill="accent2" w:themeFillTint="66"/>
                    </w:rPr>
                    <w:t xml:space="preserve">Multimédia a </w:t>
                  </w:r>
                  <w:r>
                    <w:rPr>
                      <w:rFonts w:cs="Calibri"/>
                      <w:color w:val="000000"/>
                      <w:shd w:val="clear" w:color="auto" w:fill="F7CAAC" w:themeFill="accent2" w:themeFillTint="66"/>
                    </w:rPr>
                    <w:t>d</w:t>
                  </w:r>
                  <w:r w:rsidRPr="00AF568B">
                    <w:rPr>
                      <w:rFonts w:cs="Calibri"/>
                      <w:color w:val="000000"/>
                      <w:shd w:val="clear" w:color="auto" w:fill="F7CAAC" w:themeFill="accent2" w:themeFillTint="66"/>
                    </w:rPr>
                    <w:t>esign</w:t>
                  </w:r>
                  <w:r>
                    <w:rPr>
                      <w:rFonts w:cs="Calibri"/>
                      <w:color w:val="000000"/>
                      <w:shd w:val="clear" w:color="auto" w:fill="F7CAAC" w:themeFill="accent2" w:themeFillTint="66"/>
                    </w:rPr>
                    <w:t xml:space="preserve"> – </w:t>
                  </w:r>
                </w:p>
                <w:p w14:paraId="1A5124AE" w14:textId="77777777" w:rsidR="00765A5A" w:rsidRPr="00200706" w:rsidRDefault="00765A5A" w:rsidP="005053CD">
                  <w:pPr>
                    <w:jc w:val="center"/>
                    <w:rPr>
                      <w:rFonts w:cs="Calibri"/>
                      <w:color w:val="000000"/>
                    </w:rPr>
                  </w:pPr>
                  <w:r>
                    <w:rPr>
                      <w:rFonts w:cs="Calibri"/>
                      <w:color w:val="000000"/>
                      <w:shd w:val="clear" w:color="auto" w:fill="F7CAAC" w:themeFill="accent2" w:themeFillTint="66"/>
                    </w:rPr>
                    <w:t>s</w:t>
                  </w:r>
                  <w:r w:rsidRPr="00AF568B">
                    <w:rPr>
                      <w:rFonts w:cs="Calibri"/>
                      <w:color w:val="000000"/>
                      <w:shd w:val="clear" w:color="auto" w:fill="F7CAAC" w:themeFill="accent2" w:themeFillTint="66"/>
                    </w:rPr>
                    <w:t>pecializace Design obuvi, Design oděvu, Design skla, Produktový</w:t>
                  </w:r>
                  <w:r>
                    <w:rPr>
                      <w:rFonts w:cs="Calibri"/>
                      <w:color w:val="000000"/>
                    </w:rPr>
                    <w:t xml:space="preserve"> design, Průmyslový design, Tvorba prostoru</w:t>
                  </w:r>
                </w:p>
              </w:tc>
            </w:tr>
            <w:tr w:rsidR="00765A5A" w14:paraId="4161F822" w14:textId="77777777" w:rsidTr="005053CD">
              <w:tc>
                <w:tcPr>
                  <w:tcW w:w="3032" w:type="dxa"/>
                  <w:shd w:val="clear" w:color="auto" w:fill="BDD6EE" w:themeFill="accent1" w:themeFillTint="66"/>
                  <w:vAlign w:val="bottom"/>
                </w:tcPr>
                <w:p w14:paraId="274EFF16" w14:textId="77777777" w:rsidR="00765A5A" w:rsidRDefault="00765A5A" w:rsidP="005053CD">
                  <w:pPr>
                    <w:jc w:val="center"/>
                    <w:rPr>
                      <w:rFonts w:cs="Calibri"/>
                      <w:b/>
                      <w:color w:val="000000"/>
                    </w:rPr>
                  </w:pPr>
                  <w:r>
                    <w:t>Akademický rok</w:t>
                  </w:r>
                </w:p>
              </w:tc>
              <w:tc>
                <w:tcPr>
                  <w:tcW w:w="2745" w:type="dxa"/>
                  <w:shd w:val="clear" w:color="auto" w:fill="BDD6EE" w:themeFill="accent1" w:themeFillTint="66"/>
                  <w:vAlign w:val="center"/>
                </w:tcPr>
                <w:p w14:paraId="1C9CAB3D" w14:textId="77777777" w:rsidR="00765A5A" w:rsidRDefault="00765A5A" w:rsidP="005053CD">
                  <w:pPr>
                    <w:jc w:val="center"/>
                    <w:rPr>
                      <w:rFonts w:cs="Calibri"/>
                      <w:b/>
                      <w:color w:val="000000"/>
                    </w:rPr>
                  </w:pPr>
                  <w:r>
                    <w:t>Počet studujících</w:t>
                  </w:r>
                </w:p>
              </w:tc>
            </w:tr>
            <w:tr w:rsidR="00765A5A" w14:paraId="5415A8D7" w14:textId="77777777" w:rsidTr="005053CD">
              <w:tc>
                <w:tcPr>
                  <w:tcW w:w="3032" w:type="dxa"/>
                  <w:vAlign w:val="bottom"/>
                </w:tcPr>
                <w:p w14:paraId="66791A4C" w14:textId="77777777" w:rsidR="00765A5A" w:rsidRDefault="00765A5A" w:rsidP="005053CD">
                  <w:pPr>
                    <w:jc w:val="center"/>
                    <w:rPr>
                      <w:rFonts w:cs="Calibri"/>
                      <w:b/>
                      <w:color w:val="000000"/>
                    </w:rPr>
                  </w:pPr>
                  <w:r>
                    <w:t>2021/22</w:t>
                  </w:r>
                </w:p>
              </w:tc>
              <w:tc>
                <w:tcPr>
                  <w:tcW w:w="2745" w:type="dxa"/>
                  <w:vAlign w:val="center"/>
                </w:tcPr>
                <w:p w14:paraId="4EF2CFAB" w14:textId="77777777" w:rsidR="00765A5A" w:rsidRPr="000B0679" w:rsidRDefault="00765A5A" w:rsidP="005053CD">
                  <w:pPr>
                    <w:jc w:val="center"/>
                    <w:rPr>
                      <w:rFonts w:cs="Calibri"/>
                      <w:color w:val="000000"/>
                    </w:rPr>
                  </w:pPr>
                  <w:r w:rsidRPr="000B0679">
                    <w:rPr>
                      <w:rFonts w:cs="Calibri"/>
                      <w:color w:val="000000"/>
                    </w:rPr>
                    <w:t>50</w:t>
                  </w:r>
                </w:p>
              </w:tc>
            </w:tr>
            <w:tr w:rsidR="00765A5A" w14:paraId="4B169141" w14:textId="77777777" w:rsidTr="005053CD">
              <w:tc>
                <w:tcPr>
                  <w:tcW w:w="3032" w:type="dxa"/>
                  <w:vAlign w:val="bottom"/>
                </w:tcPr>
                <w:p w14:paraId="5DFB1227" w14:textId="77777777" w:rsidR="00765A5A" w:rsidRDefault="00765A5A" w:rsidP="005053CD">
                  <w:pPr>
                    <w:jc w:val="center"/>
                    <w:rPr>
                      <w:rFonts w:cs="Calibri"/>
                      <w:b/>
                      <w:color w:val="000000"/>
                    </w:rPr>
                  </w:pPr>
                  <w:r>
                    <w:t>2020/21</w:t>
                  </w:r>
                </w:p>
              </w:tc>
              <w:tc>
                <w:tcPr>
                  <w:tcW w:w="2745" w:type="dxa"/>
                  <w:vAlign w:val="center"/>
                </w:tcPr>
                <w:p w14:paraId="03F4380A" w14:textId="77777777" w:rsidR="00765A5A" w:rsidRPr="000B0679" w:rsidRDefault="00765A5A" w:rsidP="005053CD">
                  <w:pPr>
                    <w:jc w:val="center"/>
                    <w:rPr>
                      <w:rFonts w:cs="Calibri"/>
                      <w:color w:val="000000"/>
                    </w:rPr>
                  </w:pPr>
                  <w:r w:rsidRPr="000B0679">
                    <w:rPr>
                      <w:rFonts w:cs="Calibri"/>
                      <w:color w:val="000000"/>
                    </w:rPr>
                    <w:t>62</w:t>
                  </w:r>
                </w:p>
              </w:tc>
            </w:tr>
            <w:tr w:rsidR="00765A5A" w14:paraId="70D183C5" w14:textId="77777777" w:rsidTr="005053CD">
              <w:tc>
                <w:tcPr>
                  <w:tcW w:w="3032" w:type="dxa"/>
                  <w:vAlign w:val="bottom"/>
                </w:tcPr>
                <w:p w14:paraId="3BCF383D" w14:textId="77777777" w:rsidR="00765A5A" w:rsidRDefault="00765A5A" w:rsidP="005053CD">
                  <w:pPr>
                    <w:jc w:val="center"/>
                    <w:rPr>
                      <w:rFonts w:cs="Calibri"/>
                      <w:b/>
                      <w:color w:val="000000"/>
                    </w:rPr>
                  </w:pPr>
                  <w:r>
                    <w:t>2019/20</w:t>
                  </w:r>
                </w:p>
              </w:tc>
              <w:tc>
                <w:tcPr>
                  <w:tcW w:w="2745" w:type="dxa"/>
                  <w:vAlign w:val="center"/>
                </w:tcPr>
                <w:p w14:paraId="17AD5CE5" w14:textId="77777777" w:rsidR="00765A5A" w:rsidRPr="000B0679" w:rsidRDefault="00765A5A" w:rsidP="005053CD">
                  <w:pPr>
                    <w:jc w:val="center"/>
                    <w:rPr>
                      <w:rFonts w:cs="Calibri"/>
                      <w:color w:val="000000"/>
                    </w:rPr>
                  </w:pPr>
                  <w:r w:rsidRPr="000B0679">
                    <w:rPr>
                      <w:rFonts w:cs="Calibri"/>
                      <w:color w:val="000000"/>
                    </w:rPr>
                    <w:t>52</w:t>
                  </w:r>
                </w:p>
              </w:tc>
            </w:tr>
            <w:tr w:rsidR="00765A5A" w14:paraId="5441CA84" w14:textId="77777777" w:rsidTr="005053CD">
              <w:tc>
                <w:tcPr>
                  <w:tcW w:w="3032" w:type="dxa"/>
                  <w:vAlign w:val="bottom"/>
                </w:tcPr>
                <w:p w14:paraId="30B920D1" w14:textId="77777777" w:rsidR="00765A5A" w:rsidRDefault="00765A5A" w:rsidP="005053CD">
                  <w:pPr>
                    <w:jc w:val="center"/>
                    <w:rPr>
                      <w:rFonts w:cs="Calibri"/>
                      <w:b/>
                      <w:color w:val="000000"/>
                    </w:rPr>
                  </w:pPr>
                  <w:r>
                    <w:t>2018/19</w:t>
                  </w:r>
                </w:p>
              </w:tc>
              <w:tc>
                <w:tcPr>
                  <w:tcW w:w="2745" w:type="dxa"/>
                  <w:vAlign w:val="center"/>
                </w:tcPr>
                <w:p w14:paraId="492CBC54" w14:textId="77777777" w:rsidR="00765A5A" w:rsidRPr="000B0679" w:rsidRDefault="00765A5A" w:rsidP="005053CD">
                  <w:pPr>
                    <w:jc w:val="center"/>
                    <w:rPr>
                      <w:rFonts w:cs="Calibri"/>
                      <w:color w:val="000000"/>
                    </w:rPr>
                  </w:pPr>
                  <w:r w:rsidRPr="000B0679">
                    <w:rPr>
                      <w:rFonts w:cs="Calibri"/>
                      <w:color w:val="000000"/>
                    </w:rPr>
                    <w:t>61</w:t>
                  </w:r>
                </w:p>
              </w:tc>
            </w:tr>
            <w:tr w:rsidR="00765A5A" w14:paraId="48F537DA" w14:textId="77777777" w:rsidTr="005053CD">
              <w:tc>
                <w:tcPr>
                  <w:tcW w:w="3032" w:type="dxa"/>
                  <w:vAlign w:val="bottom"/>
                </w:tcPr>
                <w:p w14:paraId="7B030849" w14:textId="77777777" w:rsidR="00765A5A" w:rsidRDefault="00765A5A" w:rsidP="005053CD">
                  <w:pPr>
                    <w:jc w:val="center"/>
                    <w:rPr>
                      <w:rFonts w:cs="Calibri"/>
                      <w:b/>
                      <w:color w:val="000000"/>
                    </w:rPr>
                  </w:pPr>
                  <w:r>
                    <w:t>2017/18</w:t>
                  </w:r>
                </w:p>
              </w:tc>
              <w:tc>
                <w:tcPr>
                  <w:tcW w:w="2745" w:type="dxa"/>
                  <w:vAlign w:val="center"/>
                </w:tcPr>
                <w:p w14:paraId="3E61CCA9" w14:textId="77777777" w:rsidR="00765A5A" w:rsidRPr="000B0679" w:rsidRDefault="00765A5A" w:rsidP="005053CD">
                  <w:pPr>
                    <w:jc w:val="center"/>
                    <w:rPr>
                      <w:rFonts w:cs="Calibri"/>
                      <w:color w:val="000000"/>
                    </w:rPr>
                  </w:pPr>
                  <w:r w:rsidRPr="000B0679">
                    <w:rPr>
                      <w:rFonts w:cs="Calibri"/>
                      <w:color w:val="000000"/>
                    </w:rPr>
                    <w:t>66</w:t>
                  </w:r>
                </w:p>
              </w:tc>
            </w:tr>
          </w:tbl>
          <w:p w14:paraId="026C727A" w14:textId="77777777" w:rsidR="00765A5A" w:rsidRPr="00FF621D" w:rsidRDefault="00765A5A" w:rsidP="005053CD">
            <w:pPr>
              <w:rPr>
                <w:b/>
              </w:rPr>
            </w:pPr>
          </w:p>
        </w:tc>
      </w:tr>
      <w:tr w:rsidR="00765A5A" w14:paraId="44C92614" w14:textId="77777777" w:rsidTr="005053CD">
        <w:trPr>
          <w:trHeight w:val="268"/>
        </w:trPr>
        <w:tc>
          <w:tcPr>
            <w:tcW w:w="10098" w:type="dxa"/>
            <w:shd w:val="clear" w:color="auto" w:fill="F7CAAC"/>
          </w:tcPr>
          <w:p w14:paraId="1379DABC" w14:textId="77777777" w:rsidR="00765A5A" w:rsidRDefault="00765A5A" w:rsidP="005053CD">
            <w:pPr>
              <w:rPr>
                <w:b/>
              </w:rPr>
            </w:pPr>
            <w:r>
              <w:rPr>
                <w:b/>
              </w:rPr>
              <w:t>Návaznost na další typy studijních programů</w:t>
            </w:r>
          </w:p>
        </w:tc>
      </w:tr>
      <w:tr w:rsidR="00765A5A" w14:paraId="2716C7B5" w14:textId="77777777" w:rsidTr="005053CD">
        <w:trPr>
          <w:trHeight w:val="839"/>
        </w:trPr>
        <w:tc>
          <w:tcPr>
            <w:tcW w:w="10098" w:type="dxa"/>
            <w:shd w:val="clear" w:color="auto" w:fill="FFFFFF"/>
          </w:tcPr>
          <w:p w14:paraId="73C6A78D" w14:textId="77777777" w:rsidR="00765A5A" w:rsidRDefault="00765A5A" w:rsidP="005053CD">
            <w:pPr>
              <w:pStyle w:val="Bezmezer"/>
              <w:spacing w:before="120" w:after="120"/>
              <w:ind w:right="70"/>
              <w:jc w:val="both"/>
            </w:pPr>
            <w:r w:rsidRPr="00D64516">
              <w:t xml:space="preserve">NMSP </w:t>
            </w:r>
            <w:r>
              <w:t xml:space="preserve">Design </w:t>
            </w:r>
            <w:r w:rsidRPr="00D855FA">
              <w:t xml:space="preserve">navazuje na </w:t>
            </w:r>
            <w:r w:rsidRPr="000960D8">
              <w:t xml:space="preserve">bakalářský studijní program </w:t>
            </w:r>
            <w:r>
              <w:t>uskutečňovaný</w:t>
            </w:r>
            <w:r w:rsidRPr="000960D8">
              <w:t xml:space="preserve"> na FMK, dotýká se však dalších tematických okruhů </w:t>
            </w:r>
            <w:r>
              <w:br/>
            </w:r>
            <w:r w:rsidRPr="000960D8">
              <w:t>a programů v oblasti Umění, zaměřených na umění, kulturní a kreativní průmysly.</w:t>
            </w:r>
            <w:r>
              <w:t xml:space="preserve"> Pro </w:t>
            </w:r>
            <w:r w:rsidRPr="000960D8">
              <w:t xml:space="preserve">absolventy se nabízí možnost pokračovat v doktorském studiu v programu </w:t>
            </w:r>
            <w:r>
              <w:t>Multimédia a design</w:t>
            </w:r>
            <w:r w:rsidRPr="000960D8">
              <w:t>.</w:t>
            </w:r>
          </w:p>
        </w:tc>
      </w:tr>
    </w:tbl>
    <w:p w14:paraId="2FF82B6B" w14:textId="77777777" w:rsidR="00765A5A" w:rsidRDefault="00765A5A" w:rsidP="00765A5A"/>
    <w:p w14:paraId="7B14C6B7" w14:textId="77777777" w:rsidR="0052483F" w:rsidRDefault="0052483F" w:rsidP="0052483F"/>
    <w:p w14:paraId="67184507" w14:textId="77777777" w:rsidR="0052483F" w:rsidRDefault="0052483F" w:rsidP="0052483F">
      <w:pPr>
        <w:rPr>
          <w:b/>
        </w:rPr>
      </w:pPr>
    </w:p>
    <w:p w14:paraId="291D02C6" w14:textId="77777777" w:rsidR="0052483F" w:rsidRDefault="0052483F" w:rsidP="0052483F">
      <w:pPr>
        <w:rPr>
          <w:b/>
        </w:rPr>
      </w:pPr>
    </w:p>
    <w:p w14:paraId="5900289D" w14:textId="77777777" w:rsidR="0052483F" w:rsidRDefault="0052483F" w:rsidP="0052483F"/>
    <w:p w14:paraId="76230232" w14:textId="77777777" w:rsidR="0052483F" w:rsidRDefault="0052483F" w:rsidP="0052483F">
      <w:pPr>
        <w:spacing w:after="160" w:line="259" w:lineRule="auto"/>
      </w:pPr>
      <w:r>
        <w:br w:type="page"/>
      </w:r>
    </w:p>
    <w:tbl>
      <w:tblPr>
        <w:tblW w:w="10490" w:type="dxa"/>
        <w:tblInd w:w="-147" w:type="dxa"/>
        <w:tblLayout w:type="fixed"/>
        <w:tblCellMar>
          <w:left w:w="0" w:type="dxa"/>
          <w:right w:w="0" w:type="dxa"/>
        </w:tblCellMar>
        <w:tblLook w:val="0000" w:firstRow="0" w:lastRow="0" w:firstColumn="0" w:lastColumn="0" w:noHBand="0" w:noVBand="0"/>
      </w:tblPr>
      <w:tblGrid>
        <w:gridCol w:w="2694"/>
        <w:gridCol w:w="850"/>
        <w:gridCol w:w="567"/>
        <w:gridCol w:w="567"/>
        <w:gridCol w:w="3261"/>
        <w:gridCol w:w="567"/>
        <w:gridCol w:w="567"/>
        <w:gridCol w:w="567"/>
        <w:gridCol w:w="850"/>
      </w:tblGrid>
      <w:tr w:rsidR="0052483F" w:rsidRPr="00A22651" w14:paraId="154293CC" w14:textId="77777777" w:rsidTr="005053CD">
        <w:trPr>
          <w:cantSplit/>
          <w:trHeight w:val="290"/>
        </w:trPr>
        <w:tc>
          <w:tcPr>
            <w:tcW w:w="10490"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DD6EE" w:themeFill="accent1" w:themeFillTint="66"/>
          </w:tcPr>
          <w:p w14:paraId="38183F56" w14:textId="77777777" w:rsidR="0052483F" w:rsidRPr="00D929CA" w:rsidRDefault="0052483F"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60" w:after="60"/>
              <w:rPr>
                <w:rFonts w:ascii="Times New Roman Bold" w:hAnsi="Times New Roman Bold"/>
                <w:b/>
                <w:sz w:val="28"/>
                <w:szCs w:val="28"/>
                <w:shd w:val="clear" w:color="auto" w:fill="BDD6EE" w:themeFill="accent1" w:themeFillTint="66"/>
              </w:rPr>
            </w:pPr>
            <w:r w:rsidRPr="00A22651">
              <w:rPr>
                <w:rFonts w:ascii="Times New Roman Bold" w:hAnsi="Times New Roman Bold"/>
                <w:b/>
                <w:sz w:val="28"/>
                <w:szCs w:val="28"/>
              </w:rPr>
              <w:lastRenderedPageBreak/>
              <w:t xml:space="preserve">B-IIa </w:t>
            </w:r>
            <w:r w:rsidRPr="00A22651">
              <w:rPr>
                <w:rFonts w:ascii="Times New Roman Bold" w:hAnsi="Times New Roman Bold" w:hint="eastAsia"/>
                <w:b/>
                <w:sz w:val="28"/>
                <w:szCs w:val="28"/>
                <w:shd w:val="clear" w:color="auto" w:fill="BDD6EE" w:themeFill="accent1" w:themeFillTint="66"/>
              </w:rPr>
              <w:t>–</w:t>
            </w:r>
            <w:r w:rsidRPr="00A22651">
              <w:rPr>
                <w:rFonts w:ascii="Times New Roman Bold" w:hAnsi="Times New Roman Bold"/>
                <w:b/>
                <w:sz w:val="28"/>
                <w:szCs w:val="28"/>
                <w:shd w:val="clear" w:color="auto" w:fill="BDD6EE" w:themeFill="accent1" w:themeFillTint="66"/>
              </w:rPr>
              <w:t xml:space="preserve"> Studijn</w:t>
            </w:r>
            <w:r w:rsidRPr="00A22651">
              <w:rPr>
                <w:rFonts w:ascii="Times New Roman Bold" w:hAnsi="Times New Roman Bold" w:hint="eastAsia"/>
                <w:b/>
                <w:sz w:val="28"/>
                <w:szCs w:val="28"/>
                <w:shd w:val="clear" w:color="auto" w:fill="BDD6EE" w:themeFill="accent1" w:themeFillTint="66"/>
              </w:rPr>
              <w:t>í</w:t>
            </w:r>
            <w:r w:rsidRPr="00A22651">
              <w:rPr>
                <w:rFonts w:ascii="Times New Roman Bold" w:hAnsi="Times New Roman Bold"/>
                <w:b/>
                <w:sz w:val="28"/>
                <w:szCs w:val="28"/>
                <w:shd w:val="clear" w:color="auto" w:fill="BDD6EE" w:themeFill="accent1" w:themeFillTint="66"/>
              </w:rPr>
              <w:t xml:space="preserve"> pl</w:t>
            </w:r>
            <w:r w:rsidRPr="00A22651">
              <w:rPr>
                <w:rFonts w:ascii="Times New Roman Bold" w:hAnsi="Times New Roman Bold" w:hint="eastAsia"/>
                <w:b/>
                <w:sz w:val="28"/>
                <w:szCs w:val="28"/>
                <w:shd w:val="clear" w:color="auto" w:fill="BDD6EE" w:themeFill="accent1" w:themeFillTint="66"/>
              </w:rPr>
              <w:t>á</w:t>
            </w:r>
            <w:r w:rsidRPr="00A22651">
              <w:rPr>
                <w:rFonts w:ascii="Times New Roman Bold" w:hAnsi="Times New Roman Bold"/>
                <w:b/>
                <w:sz w:val="28"/>
                <w:szCs w:val="28"/>
                <w:shd w:val="clear" w:color="auto" w:fill="BDD6EE" w:themeFill="accent1" w:themeFillTint="66"/>
              </w:rPr>
              <w:t xml:space="preserve">ny </w:t>
            </w:r>
            <w:r>
              <w:rPr>
                <w:rFonts w:ascii="Times New Roman Bold" w:hAnsi="Times New Roman Bold"/>
                <w:b/>
                <w:sz w:val="28"/>
                <w:szCs w:val="28"/>
                <w:shd w:val="clear" w:color="auto" w:fill="BDD6EE" w:themeFill="accent1" w:themeFillTint="66"/>
              </w:rPr>
              <w:t xml:space="preserve">a návrh témat prací </w:t>
            </w:r>
            <w:r w:rsidRPr="00A22651">
              <w:rPr>
                <w:rFonts w:ascii="Times New Roman Bold" w:hAnsi="Times New Roman Bold"/>
                <w:b/>
                <w:sz w:val="28"/>
                <w:szCs w:val="28"/>
                <w:shd w:val="clear" w:color="auto" w:fill="BDD6EE" w:themeFill="accent1" w:themeFillTint="66"/>
              </w:rPr>
              <w:t>(</w:t>
            </w:r>
            <w:r>
              <w:rPr>
                <w:rFonts w:ascii="Times New Roman Bold" w:hAnsi="Times New Roman Bold"/>
                <w:b/>
                <w:sz w:val="28"/>
                <w:szCs w:val="28"/>
                <w:shd w:val="clear" w:color="auto" w:fill="BDD6EE" w:themeFill="accent1" w:themeFillTint="66"/>
              </w:rPr>
              <w:t xml:space="preserve">navazující magisterský </w:t>
            </w:r>
            <w:r w:rsidRPr="00A22651">
              <w:rPr>
                <w:rFonts w:ascii="Times New Roman Bold" w:hAnsi="Times New Roman Bold"/>
                <w:b/>
                <w:sz w:val="28"/>
                <w:szCs w:val="28"/>
                <w:shd w:val="clear" w:color="auto" w:fill="BDD6EE" w:themeFill="accent1" w:themeFillTint="66"/>
              </w:rPr>
              <w:t>studijn</w:t>
            </w:r>
            <w:r w:rsidRPr="00A22651">
              <w:rPr>
                <w:rFonts w:ascii="Times New Roman Bold" w:hAnsi="Times New Roman Bold" w:hint="eastAsia"/>
                <w:b/>
                <w:sz w:val="28"/>
                <w:szCs w:val="28"/>
                <w:shd w:val="clear" w:color="auto" w:fill="BDD6EE" w:themeFill="accent1" w:themeFillTint="66"/>
              </w:rPr>
              <w:t>í</w:t>
            </w:r>
            <w:r w:rsidRPr="00A22651">
              <w:rPr>
                <w:rFonts w:ascii="Times New Roman Bold" w:hAnsi="Times New Roman Bold"/>
                <w:b/>
                <w:sz w:val="28"/>
                <w:szCs w:val="28"/>
                <w:shd w:val="clear" w:color="auto" w:fill="BDD6EE" w:themeFill="accent1" w:themeFillTint="66"/>
              </w:rPr>
              <w:t xml:space="preserve"> program)</w:t>
            </w:r>
          </w:p>
        </w:tc>
      </w:tr>
      <w:tr w:rsidR="0052483F" w:rsidRPr="00A22651" w14:paraId="1DF662C2" w14:textId="77777777" w:rsidTr="005053CD">
        <w:trPr>
          <w:cantSplit/>
          <w:trHeight w:val="269"/>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7CAAC" w:themeFill="accent2" w:themeFillTint="66"/>
          </w:tcPr>
          <w:p w14:paraId="362CAC83" w14:textId="77777777" w:rsidR="0052483F" w:rsidRPr="00291296" w:rsidRDefault="0052483F"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60" w:after="60"/>
              <w:rPr>
                <w:b/>
                <w:sz w:val="22"/>
                <w:szCs w:val="22"/>
              </w:rPr>
            </w:pPr>
            <w:r w:rsidRPr="00291296">
              <w:rPr>
                <w:b/>
                <w:sz w:val="22"/>
                <w:szCs w:val="22"/>
              </w:rPr>
              <w:t>Označení studijního plánu</w:t>
            </w:r>
          </w:p>
        </w:tc>
        <w:tc>
          <w:tcPr>
            <w:tcW w:w="779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AE2E84B" w14:textId="77777777" w:rsidR="0052483F" w:rsidRPr="00D929CA"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60" w:after="60"/>
              <w:rPr>
                <w:b/>
                <w:bCs/>
                <w:sz w:val="24"/>
                <w:szCs w:val="24"/>
              </w:rPr>
            </w:pPr>
            <w:r w:rsidRPr="00D929CA">
              <w:rPr>
                <w:b/>
                <w:bCs/>
                <w:sz w:val="24"/>
                <w:szCs w:val="24"/>
              </w:rPr>
              <w:t xml:space="preserve"> Design – specializace Design obuvi</w:t>
            </w:r>
          </w:p>
        </w:tc>
      </w:tr>
      <w:tr w:rsidR="0052483F" w:rsidRPr="00A22651" w14:paraId="3B5CB7CA" w14:textId="77777777" w:rsidTr="005053CD">
        <w:trPr>
          <w:cantSplit/>
          <w:trHeight w:val="285"/>
        </w:trPr>
        <w:tc>
          <w:tcPr>
            <w:tcW w:w="10490"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7CAAC" w:themeFill="accent2" w:themeFillTint="66"/>
          </w:tcPr>
          <w:p w14:paraId="10377A55" w14:textId="77777777" w:rsidR="0052483F" w:rsidRPr="00A22651" w:rsidRDefault="0052483F"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60" w:after="60"/>
              <w:jc w:val="center"/>
              <w:rPr>
                <w:b/>
                <w:sz w:val="22"/>
                <w:szCs w:val="22"/>
              </w:rPr>
            </w:pPr>
            <w:r w:rsidRPr="00A22651">
              <w:rPr>
                <w:b/>
                <w:sz w:val="22"/>
                <w:szCs w:val="22"/>
              </w:rPr>
              <w:t>Povinn</w:t>
            </w:r>
            <w:r w:rsidRPr="00A22651">
              <w:rPr>
                <w:rFonts w:hint="eastAsia"/>
                <w:b/>
                <w:sz w:val="22"/>
                <w:szCs w:val="22"/>
              </w:rPr>
              <w:t>é</w:t>
            </w:r>
            <w:r w:rsidRPr="00A22651">
              <w:rPr>
                <w:b/>
                <w:sz w:val="22"/>
                <w:szCs w:val="22"/>
              </w:rPr>
              <w:t xml:space="preserve"> p</w:t>
            </w:r>
            <w:r w:rsidRPr="00A22651">
              <w:rPr>
                <w:rFonts w:hint="eastAsia"/>
                <w:b/>
                <w:sz w:val="22"/>
                <w:szCs w:val="22"/>
              </w:rPr>
              <w:t>ř</w:t>
            </w:r>
            <w:r w:rsidRPr="00A22651">
              <w:rPr>
                <w:b/>
                <w:sz w:val="22"/>
                <w:szCs w:val="22"/>
              </w:rPr>
              <w:t>edm</w:t>
            </w:r>
            <w:r w:rsidRPr="00A22651">
              <w:rPr>
                <w:rFonts w:hint="eastAsia"/>
                <w:b/>
                <w:sz w:val="22"/>
                <w:szCs w:val="22"/>
              </w:rPr>
              <w:t>ě</w:t>
            </w:r>
            <w:r w:rsidRPr="00A22651">
              <w:rPr>
                <w:b/>
                <w:sz w:val="22"/>
                <w:szCs w:val="22"/>
              </w:rPr>
              <w:t>ty</w:t>
            </w:r>
          </w:p>
        </w:tc>
      </w:tr>
      <w:tr w:rsidR="0052483F" w:rsidRPr="00A22651" w14:paraId="763A26D1" w14:textId="77777777" w:rsidTr="005053CD">
        <w:trPr>
          <w:cantSplit/>
          <w:trHeight w:val="463"/>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7CAAC" w:themeFill="accent2" w:themeFillTint="66"/>
          </w:tcPr>
          <w:p w14:paraId="6F03A0F6" w14:textId="77777777" w:rsidR="0052483F" w:rsidRPr="00D929CA" w:rsidRDefault="0052483F"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jc w:val="both"/>
              <w:rPr>
                <w:b/>
              </w:rPr>
            </w:pPr>
            <w:r w:rsidRPr="00D929CA">
              <w:rPr>
                <w:rFonts w:ascii="Times New Roman Bold" w:hAnsi="Times New Roman Bold"/>
                <w:b/>
              </w:rPr>
              <w:t>Název předmětu</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7CAAC" w:themeFill="accent2" w:themeFillTint="66"/>
          </w:tcPr>
          <w:p w14:paraId="794302BD" w14:textId="77777777" w:rsidR="0052483F" w:rsidRPr="00D929CA"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rFonts w:ascii="Times New Roman Bold" w:hAnsi="Times New Roman Bold"/>
                <w:b/>
              </w:rPr>
            </w:pPr>
            <w:r w:rsidRPr="00D929CA">
              <w:rPr>
                <w:rFonts w:ascii="Times New Roman Bold" w:hAnsi="Times New Roman Bold"/>
                <w:b/>
              </w:rPr>
              <w:t>rozsah</w:t>
            </w:r>
          </w:p>
          <w:p w14:paraId="1ACCF2CA" w14:textId="77777777" w:rsidR="0052483F" w:rsidRPr="00D929CA"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rPr>
                <w:b/>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7CAAC" w:themeFill="accent2" w:themeFillTint="66"/>
          </w:tcPr>
          <w:p w14:paraId="438AF90A" w14:textId="77777777" w:rsidR="0052483F" w:rsidRPr="00D929CA"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ind w:hanging="111"/>
              <w:jc w:val="center"/>
              <w:rPr>
                <w:rFonts w:ascii="Times New Roman Bold" w:hAnsi="Times New Roman Bold"/>
                <w:b/>
              </w:rPr>
            </w:pPr>
            <w:r>
              <w:rPr>
                <w:rFonts w:ascii="Times New Roman Bold" w:hAnsi="Times New Roman Bold"/>
                <w:b/>
              </w:rPr>
              <w:t xml:space="preserve">  </w:t>
            </w:r>
            <w:r w:rsidRPr="00D929CA">
              <w:rPr>
                <w:rFonts w:ascii="Times New Roman Bold" w:hAnsi="Times New Roman Bold"/>
                <w:b/>
              </w:rPr>
              <w:t>způs.</w:t>
            </w:r>
          </w:p>
          <w:p w14:paraId="4580BD50" w14:textId="77777777" w:rsidR="0052483F" w:rsidRPr="00D929CA"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b/>
              </w:rPr>
            </w:pPr>
            <w:r w:rsidRPr="00D929CA">
              <w:rPr>
                <w:rFonts w:ascii="Times New Roman Bold" w:hAnsi="Times New Roman Bold"/>
                <w:b/>
              </w:rPr>
              <w:t>ověř.</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7CAAC" w:themeFill="accent2" w:themeFillTint="66"/>
          </w:tcPr>
          <w:p w14:paraId="76EB873E" w14:textId="77777777" w:rsidR="0052483F" w:rsidRPr="00D929CA"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b/>
              </w:rPr>
            </w:pPr>
            <w:r w:rsidRPr="00D929CA">
              <w:rPr>
                <w:rFonts w:ascii="Times New Roman Bold" w:hAnsi="Times New Roman Bold"/>
                <w:b/>
              </w:rPr>
              <w:t>počet kred.</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7CAAC" w:themeFill="accent2" w:themeFillTint="66"/>
          </w:tcPr>
          <w:p w14:paraId="44B045EA" w14:textId="77777777" w:rsidR="0052483F" w:rsidRPr="00D929CA"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center"/>
              <w:rPr>
                <w:b/>
              </w:rPr>
            </w:pPr>
            <w:r w:rsidRPr="00D929CA">
              <w:rPr>
                <w:rFonts w:ascii="Times New Roman Bold" w:hAnsi="Times New Roman Bold"/>
                <w:b/>
              </w:rPr>
              <w:t>vyučující</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7CAAC" w:themeFill="accent2" w:themeFillTint="66"/>
          </w:tcPr>
          <w:p w14:paraId="39770D88" w14:textId="77777777" w:rsidR="0052483F" w:rsidRPr="00D929CA"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b/>
              </w:rPr>
            </w:pPr>
            <w:r w:rsidRPr="00D929CA">
              <w:rPr>
                <w:rFonts w:ascii="Times New Roman Bold" w:hAnsi="Times New Roman Bold"/>
                <w:b/>
              </w:rPr>
              <w:t>spol. část</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7CAAC" w:themeFill="accent2" w:themeFillTint="66"/>
          </w:tcPr>
          <w:p w14:paraId="274EE6FC" w14:textId="77777777" w:rsidR="0052483F" w:rsidRPr="00D929CA"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b/>
              </w:rPr>
            </w:pPr>
            <w:r w:rsidRPr="00D929CA">
              <w:rPr>
                <w:rFonts w:ascii="Times New Roman Bold" w:hAnsi="Times New Roman Bold"/>
                <w:b/>
              </w:rPr>
              <w:t>spec.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7CAAC" w:themeFill="accent2" w:themeFillTint="66"/>
          </w:tcPr>
          <w:p w14:paraId="19001D74" w14:textId="77777777" w:rsidR="0052483F" w:rsidRPr="00D929CA"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b/>
              </w:rPr>
            </w:pPr>
            <w:r w:rsidRPr="00D929CA">
              <w:rPr>
                <w:rFonts w:ascii="Times New Roman Bold" w:hAnsi="Times New Roman Bold"/>
                <w:b/>
              </w:rPr>
              <w:t>prof. zákl.</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7CAAC" w:themeFill="accent2" w:themeFillTint="66"/>
          </w:tcPr>
          <w:p w14:paraId="34769EB1" w14:textId="77777777" w:rsidR="0052483F" w:rsidRPr="00D929CA"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b/>
              </w:rPr>
            </w:pPr>
            <w:r w:rsidRPr="00D929CA">
              <w:rPr>
                <w:b/>
              </w:rPr>
              <w:t xml:space="preserve">dop. roč. </w:t>
            </w:r>
          </w:p>
          <w:p w14:paraId="45B2C4F1" w14:textId="77777777" w:rsidR="0052483F" w:rsidRPr="00D929CA"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b/>
              </w:rPr>
            </w:pPr>
            <w:r w:rsidRPr="00D929CA">
              <w:rPr>
                <w:b/>
              </w:rPr>
              <w:t xml:space="preserve"> semestr</w:t>
            </w:r>
          </w:p>
        </w:tc>
      </w:tr>
      <w:tr w:rsidR="0052483F" w:rsidRPr="00A22651" w14:paraId="4AFD70ED"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FF014E4" w14:textId="77777777" w:rsidR="0052483F" w:rsidRPr="00EB1F80" w:rsidRDefault="0052483F"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t>Klauzurní práce 7</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85E3723"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EB1F80">
              <w:t>13c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175F80E"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kzk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5BA0FB8"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5</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DF9EF7E"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b/>
                <w:bCs/>
              </w:rPr>
            </w:pPr>
            <w:r w:rsidRPr="00EB1F80">
              <w:rPr>
                <w:b/>
                <w:bCs/>
              </w:rPr>
              <w:t xml:space="preserve">doc. M.A. Vladimír Kovařík </w:t>
            </w:r>
          </w:p>
          <w:p w14:paraId="686592F5"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EB1F80">
              <w:t>a kol. pedagogů</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BC3A735"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EB1F80">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BF26CCD"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E44D86D" w14:textId="71CBFF66"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22FB347"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1 ZS</w:t>
            </w:r>
          </w:p>
        </w:tc>
      </w:tr>
      <w:tr w:rsidR="0052483F" w:rsidRPr="00A22651" w14:paraId="22192042"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7E20E88" w14:textId="77777777" w:rsidR="0052483F" w:rsidRPr="00EB1F80" w:rsidRDefault="0052483F"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t>Současné tendence v umění 1</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65480D3"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EB1F80">
              <w:t>26p</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2DEFD96"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FB342A7"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3</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B10CE5F" w14:textId="77777777" w:rsidR="0052483F" w:rsidRPr="009A3EA8"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9A3EA8">
              <w:t>Mgr. Helena Maňasová Hradská, Ph.D.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EC9D3DA"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EB1F80">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FD114A7"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3124F4B"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ZT</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078B734"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1 ZS</w:t>
            </w:r>
          </w:p>
        </w:tc>
      </w:tr>
      <w:tr w:rsidR="0052483F" w:rsidRPr="00A22651" w14:paraId="4393FEE2"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8F739B3" w14:textId="77777777" w:rsidR="0052483F" w:rsidRPr="00EB1F80" w:rsidRDefault="0052483F"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rPr>
                <w:lang w:eastAsia="en-US"/>
              </w:rPr>
              <w:t xml:space="preserve">Současný světový design </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F6D6AEE"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EB1F80">
              <w:rPr>
                <w:lang w:eastAsia="en-US"/>
              </w:rPr>
              <w:t>13p</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3AC23AD"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DE15707"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3</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3C41A42" w14:textId="77777777" w:rsidR="00E661FF" w:rsidRPr="00131855" w:rsidRDefault="00E661FF" w:rsidP="00E661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Style w:val="normaltextrun"/>
                <w:b/>
                <w:bCs/>
              </w:rPr>
            </w:pPr>
            <w:r w:rsidRPr="00131855">
              <w:rPr>
                <w:rStyle w:val="normaltextrun"/>
                <w:b/>
                <w:bCs/>
              </w:rPr>
              <w:t>prof. PhDr. Zdeno Kolesár, Ph.D.</w:t>
            </w:r>
          </w:p>
          <w:p w14:paraId="68D45D57" w14:textId="2530410D" w:rsidR="0052483F" w:rsidRPr="009A3EA8" w:rsidRDefault="00E661FF" w:rsidP="00E661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EB1F80">
              <w:rPr>
                <w:lang w:eastAsia="en-US"/>
              </w:rPr>
              <w:t>Mgr. Vít Jakubíček, Ph.D.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60DBC7B"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EB1F80">
              <w:rPr>
                <w:lang w:eastAsia="en-US"/>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8048769"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0CBA0FB"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ZT</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EEBB538"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1 ZS</w:t>
            </w:r>
          </w:p>
        </w:tc>
      </w:tr>
      <w:tr w:rsidR="0052483F" w:rsidRPr="00A22651" w14:paraId="0FAB4518"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FA60044" w14:textId="77777777" w:rsidR="0052483F" w:rsidRPr="00EB1F80" w:rsidRDefault="0052483F"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t>Estetika 1</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E64F437"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EB1F80">
              <w:t>13p+13s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1F9AEB5"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2B02F98"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3</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C1EABE4" w14:textId="77777777" w:rsidR="0052483F" w:rsidRPr="009A3EA8"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9A3EA8">
              <w:t>doc. PhDr. Miroslav Zelinský, CSc.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FB52338"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EB1F80">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314E993"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45151CA"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EBBA4BA"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1 ZS</w:t>
            </w:r>
          </w:p>
        </w:tc>
      </w:tr>
      <w:tr w:rsidR="0052483F" w:rsidRPr="00A22651" w14:paraId="6A751E38"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886752C" w14:textId="77777777" w:rsidR="0052483F" w:rsidRPr="00EB1F80" w:rsidRDefault="0052483F"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t>Odborná angličtina B2+ 1</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949EF74"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EB1F80">
              <w:t>26s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4740025"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1365E77"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DD2B89A" w14:textId="77777777" w:rsidR="0052483F" w:rsidRPr="009A3EA8"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9A3EA8">
              <w:t>Garant FHS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800965A"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EB1F80">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994F38D"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25067E6"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1AED02D"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1 ZS</w:t>
            </w:r>
          </w:p>
        </w:tc>
      </w:tr>
      <w:tr w:rsidR="0052483F" w14:paraId="78EF8298"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A153C50"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rPr>
                <w:rStyle w:val="normaltextrun"/>
              </w:rPr>
              <w:t>Ateliér Design obuvi 7</w:t>
            </w:r>
            <w:r w:rsidRPr="00EB1F80">
              <w:rPr>
                <w:rStyle w:val="eop"/>
                <w:rFonts w:eastAsiaTheme="majorEastAsia"/>
              </w:rPr>
              <w:t> </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BB7871B"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EB1F80">
              <w:t>52 ateliér</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AC6D993"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z, 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99589CF"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4</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8D4A6E2" w14:textId="77777777" w:rsidR="0052483F" w:rsidRPr="009A3EA8"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9A3EA8">
              <w:rPr>
                <w:rStyle w:val="normaltextrun"/>
              </w:rPr>
              <w:t>Ing. Martina Dokulilová, Ph.D.</w:t>
            </w:r>
            <w:r w:rsidRPr="009A3EA8">
              <w:rPr>
                <w:rStyle w:val="eop"/>
                <w:rFonts w:eastAsiaTheme="majorEastAsia"/>
              </w:rPr>
              <w:t> </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1132063"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5CE7293"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C0E2793"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PZ</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61118C2"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1 ZS</w:t>
            </w:r>
          </w:p>
        </w:tc>
      </w:tr>
      <w:tr w:rsidR="0052483F" w:rsidRPr="00A22651" w14:paraId="7EBC1E4B"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772034C" w14:textId="77777777" w:rsidR="0052483F" w:rsidRPr="00EB1F80" w:rsidRDefault="0052483F"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rPr>
                <w:rStyle w:val="normaltextrun"/>
                <w:rFonts w:eastAsiaTheme="majorEastAsia"/>
              </w:rPr>
              <w:t xml:space="preserve">Dějiny obouvání </w:t>
            </w:r>
            <w:r>
              <w:rPr>
                <w:rStyle w:val="normaltextrun"/>
                <w:rFonts w:eastAsiaTheme="majorEastAsia"/>
              </w:rPr>
              <w:t>7</w:t>
            </w:r>
            <w:r w:rsidRPr="00EB1F80">
              <w:rPr>
                <w:rStyle w:val="eop"/>
              </w:rPr>
              <w:t> </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BF53AAD" w14:textId="18C7E7AA"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EB1F80">
              <w:rPr>
                <w:rStyle w:val="contextualspellingandgrammarerror"/>
              </w:rPr>
              <w:t>2</w:t>
            </w:r>
            <w:r>
              <w:rPr>
                <w:rStyle w:val="contextualspellingandgrammarerror"/>
              </w:rPr>
              <w:t>6</w:t>
            </w:r>
            <w:r w:rsidR="00366C5A">
              <w:rPr>
                <w:rStyle w:val="contextualspellingandgrammarerror"/>
              </w:rPr>
              <w:t>p</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9D8BDF0"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AFB77C7"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3</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C2EF418" w14:textId="77777777" w:rsidR="0052483F" w:rsidRPr="009A3EA8"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Style w:val="eop"/>
              </w:rPr>
            </w:pPr>
            <w:r w:rsidRPr="009A3EA8">
              <w:rPr>
                <w:rStyle w:val="normaltextrun"/>
                <w:rFonts w:eastAsiaTheme="majorEastAsia"/>
              </w:rPr>
              <w:t>Mgr. Miroslava Štýbrová</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0571EA6"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93FAFA7"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rPr>
                <w:rStyle w:val="normaltextrun"/>
                <w:rFonts w:eastAsiaTheme="majorEastAsia"/>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B428258" w14:textId="67FB1448" w:rsidR="0052483F" w:rsidRPr="00EB1F80" w:rsidRDefault="00652907" w:rsidP="006529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Pr>
                <w:rStyle w:val="normaltextrun"/>
                <w:rFonts w:eastAsiaTheme="majorEastAsia"/>
              </w:rPr>
              <w:t>PZ</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18F3A4B"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rPr>
                <w:rStyle w:val="normaltextrun"/>
                <w:rFonts w:eastAsiaTheme="majorEastAsia"/>
              </w:rPr>
              <w:t>1 ZS</w:t>
            </w:r>
          </w:p>
        </w:tc>
      </w:tr>
      <w:tr w:rsidR="0052483F" w:rsidRPr="00A22651" w14:paraId="6589E0CB"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1E3154A" w14:textId="77777777" w:rsidR="0052483F" w:rsidRPr="00EB1F80" w:rsidRDefault="0052483F"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rStyle w:val="normaltextrun"/>
                <w:rFonts w:eastAsiaTheme="majorEastAsia"/>
              </w:rPr>
            </w:pPr>
            <w:r w:rsidRPr="00EB1F80">
              <w:rPr>
                <w:rStyle w:val="normaltextrun"/>
                <w:rFonts w:eastAsiaTheme="majorEastAsia"/>
              </w:rPr>
              <w:t xml:space="preserve">Tradiční řemeslné techniky </w:t>
            </w:r>
            <w:r>
              <w:rPr>
                <w:rStyle w:val="normaltextrun"/>
                <w:rFonts w:eastAsiaTheme="majorEastAsia"/>
              </w:rPr>
              <w:t>1</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FB47D0A"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rStyle w:val="contextualspellingandgrammarerror"/>
              </w:rPr>
            </w:pPr>
            <w:r w:rsidRPr="00EB1F80">
              <w:rPr>
                <w:rStyle w:val="normaltextrun"/>
                <w:rFonts w:eastAsiaTheme="majorEastAsia"/>
              </w:rPr>
              <w:t>26c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A2DDB92"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rPr>
                <w:rStyle w:val="spellingerror"/>
              </w:rPr>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C4D624E"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rPr>
                <w:rStyle w:val="normaltextrun"/>
                <w:rFonts w:eastAsiaTheme="majorEastAsia"/>
              </w:rPr>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FC12440" w14:textId="77777777" w:rsidR="0052483F" w:rsidRPr="009A3EA8"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Style w:val="normaltextrun"/>
                <w:rFonts w:eastAsiaTheme="majorEastAsia"/>
              </w:rPr>
            </w:pPr>
            <w:r w:rsidRPr="009A3EA8">
              <w:rPr>
                <w:rStyle w:val="normaltextrun"/>
                <w:rFonts w:eastAsiaTheme="majorEastAsia"/>
              </w:rPr>
              <w:t>Ing. Martina Černeková, Ph.D.</w:t>
            </w:r>
            <w:r w:rsidRPr="009A3EA8">
              <w:rPr>
                <w:rStyle w:val="eop"/>
              </w:rPr>
              <w:t> </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F9883E4"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9089719"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rStyle w:val="normaltextrun"/>
                <w:rFonts w:eastAsiaTheme="majorEastAsia"/>
              </w:rPr>
            </w:pPr>
            <w:r w:rsidRPr="00EB1F80">
              <w:rPr>
                <w:rStyle w:val="normaltextrun"/>
                <w:rFonts w:eastAsiaTheme="majorEastAsia"/>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99968AF" w14:textId="77777777" w:rsidR="0052483F"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rStyle w:val="normaltextrun"/>
                <w:rFonts w:eastAsiaTheme="majorEastAsia"/>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D51C9CE" w14:textId="77777777" w:rsidR="0052483F"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rStyle w:val="normaltextrun"/>
                <w:rFonts w:eastAsiaTheme="majorEastAsia"/>
              </w:rPr>
            </w:pPr>
            <w:r w:rsidRPr="00EB1F80">
              <w:rPr>
                <w:rStyle w:val="normaltextrun"/>
                <w:rFonts w:eastAsiaTheme="majorEastAsia"/>
              </w:rPr>
              <w:t xml:space="preserve">1 </w:t>
            </w:r>
            <w:r>
              <w:rPr>
                <w:rStyle w:val="normaltextrun"/>
                <w:rFonts w:eastAsiaTheme="majorEastAsia"/>
              </w:rPr>
              <w:t>Z</w:t>
            </w:r>
            <w:r w:rsidRPr="00EB1F80">
              <w:rPr>
                <w:rStyle w:val="normaltextrun"/>
                <w:rFonts w:eastAsiaTheme="majorEastAsia"/>
              </w:rPr>
              <w:t>S</w:t>
            </w:r>
          </w:p>
          <w:p w14:paraId="35B7C192"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rStyle w:val="normaltextrun"/>
                <w:rFonts w:eastAsiaTheme="majorEastAsia"/>
              </w:rPr>
            </w:pPr>
          </w:p>
        </w:tc>
      </w:tr>
      <w:tr w:rsidR="0052483F" w:rsidRPr="00A22651" w14:paraId="178DC8DB"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581B504" w14:textId="77777777" w:rsidR="0052483F" w:rsidRPr="00EB1F80" w:rsidRDefault="0052483F"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rPr>
                <w:rStyle w:val="normaltextrun"/>
                <w:rFonts w:eastAsiaTheme="majorEastAsia"/>
              </w:rPr>
              <w:t>Biomechanika</w:t>
            </w:r>
            <w:r w:rsidRPr="00EB1F80">
              <w:rPr>
                <w:rStyle w:val="eop"/>
              </w:rPr>
              <w:t> </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C0A6287"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EB1F80">
              <w:rPr>
                <w:rStyle w:val="contextualspellingandgrammarerror"/>
              </w:rPr>
              <w:t>1</w:t>
            </w:r>
            <w:r>
              <w:rPr>
                <w:rStyle w:val="contextualspellingandgrammarerror"/>
              </w:rPr>
              <w:t>3</w:t>
            </w:r>
            <w:r w:rsidRPr="00EB1F80">
              <w:rPr>
                <w:rStyle w:val="contextualspellingandgrammarerror"/>
              </w:rPr>
              <w:t>s</w:t>
            </w:r>
            <w:r w:rsidRPr="00EB1F80">
              <w:rPr>
                <w:rStyle w:val="normaltextrun"/>
                <w:rFonts w:eastAsiaTheme="majorEastAsia"/>
              </w:rPr>
              <w:t>+1</w:t>
            </w:r>
            <w:r>
              <w:rPr>
                <w:rStyle w:val="normaltextrun"/>
                <w:rFonts w:eastAsiaTheme="majorEastAsia"/>
              </w:rPr>
              <w:t>3</w:t>
            </w:r>
            <w:r w:rsidRPr="00EB1F80">
              <w:rPr>
                <w:rStyle w:val="normaltextrun"/>
                <w:rFonts w:eastAsiaTheme="majorEastAsia"/>
              </w:rPr>
              <w:t>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5728321"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rPr>
                <w:rStyle w:val="spellingerror"/>
              </w:rPr>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51D314D"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rPr>
                <w:rStyle w:val="normaltextrun"/>
                <w:rFonts w:eastAsiaTheme="majorEastAsia"/>
              </w:rPr>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BF9262D" w14:textId="77777777" w:rsidR="0052483F" w:rsidRPr="009A3EA8"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9A3EA8">
              <w:rPr>
                <w:rStyle w:val="normaltextrun"/>
              </w:rPr>
              <w:t>Ing. Martina Dokulilová, Ph.D.</w:t>
            </w:r>
            <w:r w:rsidRPr="009A3EA8">
              <w:rPr>
                <w:rStyle w:val="eop"/>
                <w:rFonts w:eastAsiaTheme="majorEastAsia"/>
              </w:rPr>
              <w:t> </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03A3F99"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5A6B3B7"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rPr>
                <w:rStyle w:val="normaltextrun"/>
                <w:rFonts w:eastAsiaTheme="majorEastAsia"/>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74932DF"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E31621E"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rPr>
                <w:rStyle w:val="normaltextrun"/>
                <w:rFonts w:eastAsiaTheme="majorEastAsia"/>
              </w:rPr>
              <w:t>1 ZS</w:t>
            </w:r>
          </w:p>
        </w:tc>
      </w:tr>
      <w:tr w:rsidR="0052483F" w:rsidRPr="00A22651" w14:paraId="26D71239"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55F36A0" w14:textId="77777777" w:rsidR="0052483F" w:rsidRPr="00EB1F80" w:rsidRDefault="0052483F"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t>Klauzurní práce 8</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0BF7364"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EB1F80">
              <w:t>13c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BBA7FF1"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kzk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CCB3EBA"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5</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C326147" w14:textId="77777777" w:rsidR="0052483F" w:rsidRPr="009A3EA8"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b/>
                <w:bCs/>
              </w:rPr>
            </w:pPr>
            <w:r w:rsidRPr="009A3EA8">
              <w:rPr>
                <w:b/>
                <w:bCs/>
              </w:rPr>
              <w:t xml:space="preserve">doc. M.A. Vladimír Kovařík </w:t>
            </w:r>
          </w:p>
          <w:p w14:paraId="43CAB670" w14:textId="77777777" w:rsidR="0052483F" w:rsidRPr="009A3EA8"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9A3EA8">
              <w:t>a kol. pedagogů</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2C5B1C4"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EB1F80">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5418632"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DC5E569" w14:textId="3A11DCAC"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BFEBE4A"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1 LS</w:t>
            </w:r>
          </w:p>
        </w:tc>
      </w:tr>
      <w:tr w:rsidR="0052483F" w:rsidRPr="00A22651" w14:paraId="0E2C4A00"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3E2D991" w14:textId="77777777" w:rsidR="0052483F" w:rsidRPr="00EB1F80" w:rsidRDefault="0052483F"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t>Současné tendence v umění 2</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0C166BE"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EB1F80">
              <w:t>26p</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68F6369"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5E58B8F"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3</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227D3AD" w14:textId="77777777" w:rsidR="0052483F" w:rsidRPr="009A3EA8"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9A3EA8">
              <w:t>Mgr. Helena Maňasová Hradská, Ph.D.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CF06ED0"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EB1F80">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ED7E8AB"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C05D06B"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ZT</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6199314"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1 LS</w:t>
            </w:r>
          </w:p>
        </w:tc>
      </w:tr>
      <w:tr w:rsidR="0052483F" w:rsidRPr="00A22651" w14:paraId="098B5EA2"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41F8C69" w14:textId="77777777" w:rsidR="0052483F" w:rsidRPr="00EB1F80" w:rsidRDefault="0052483F"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rPr>
                <w:lang w:eastAsia="en-US"/>
              </w:rPr>
              <w:t xml:space="preserve">Současný český design </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95A6AA4"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EB1F80">
              <w:rPr>
                <w:lang w:eastAsia="en-US"/>
              </w:rPr>
              <w:t>13p</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CB9EEE4"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40E8E74"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3</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936C67F" w14:textId="77777777" w:rsidR="00E661FF" w:rsidRPr="00131855" w:rsidRDefault="00E661FF" w:rsidP="00E661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Style w:val="normaltextrun"/>
                <w:b/>
                <w:bCs/>
              </w:rPr>
            </w:pPr>
            <w:r w:rsidRPr="00131855">
              <w:rPr>
                <w:rStyle w:val="normaltextrun"/>
                <w:b/>
                <w:bCs/>
              </w:rPr>
              <w:t>prof. PhDr. Zdeno Kolesár, Ph.D.</w:t>
            </w:r>
          </w:p>
          <w:p w14:paraId="3D7BA1BA" w14:textId="7569D837" w:rsidR="0052483F" w:rsidRPr="009A3EA8" w:rsidRDefault="00E661FF" w:rsidP="00E661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EB1F80">
              <w:rPr>
                <w:lang w:eastAsia="en-US"/>
              </w:rPr>
              <w:t>Mgr. Vít Jakubíček, Ph.D.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AF82F24"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EB1F80">
              <w:rPr>
                <w:lang w:eastAsia="en-US"/>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E35585D"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F8BAAEC"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ZT</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C28EFFC"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1 LS</w:t>
            </w:r>
          </w:p>
        </w:tc>
      </w:tr>
      <w:tr w:rsidR="0052483F" w:rsidRPr="00A22651" w14:paraId="52D5B624"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2BA1649" w14:textId="77777777" w:rsidR="0052483F" w:rsidRPr="00EB1F80" w:rsidRDefault="0052483F"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t>Estetika 2</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7F5D984"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EB1F80">
              <w:t>13p+13s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DA6857B"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85B8225"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3</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99CA3B4" w14:textId="77777777" w:rsidR="0052483F" w:rsidRPr="009A3EA8"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9A3EA8">
              <w:t>doc. PhDr. Miroslav Zelinský, CSc.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940F733"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EB1F80">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C582BF4"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D9B13F9"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159F340"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1 LS</w:t>
            </w:r>
          </w:p>
        </w:tc>
      </w:tr>
      <w:tr w:rsidR="0052483F" w:rsidRPr="00A22651" w14:paraId="428A441C"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BB95F63" w14:textId="77777777" w:rsidR="0052483F" w:rsidRPr="00EB1F80" w:rsidRDefault="0052483F"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t>Právo a praxe v kreativním průmyslu 1</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18D50C7"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EB1F80">
              <w:t>13p+13s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560A6DA"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7EDDAC0"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3</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AEDE4A0" w14:textId="77777777" w:rsidR="0052483F" w:rsidRPr="009A3EA8"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9A3EA8">
              <w:t>Mgr. Zuzana Čabart Šimonovská, LL.M</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3687EAD"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EB1F80">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AD0A7A9"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1BCDF0D"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5C5DBB2"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1 LS</w:t>
            </w:r>
          </w:p>
        </w:tc>
      </w:tr>
      <w:tr w:rsidR="0052483F" w:rsidRPr="00A22651" w14:paraId="17E59E0C"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D63B72B" w14:textId="77777777" w:rsidR="0052483F" w:rsidRPr="00EB1F80" w:rsidRDefault="0052483F"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t>Odborná angličtina B2+ 2</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576D407"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EB1F80">
              <w:t>26s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AB0B722"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86E5BBC"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highlight w:val="yellow"/>
              </w:rPr>
            </w:pPr>
            <w:r w:rsidRPr="00EB1F80">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CC2009B" w14:textId="77777777" w:rsidR="0052483F" w:rsidRPr="009A3EA8"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9A3EA8">
              <w:t>Garant FHS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99E14D3"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EB1F80">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091A650"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EA625B9"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702222B"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1 LS</w:t>
            </w:r>
          </w:p>
        </w:tc>
      </w:tr>
      <w:tr w:rsidR="0052483F" w14:paraId="784569C6"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EECDE57"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rPr>
                <w:rStyle w:val="normaltextrun"/>
              </w:rPr>
              <w:t>Ateliér Design obuvi 8</w:t>
            </w:r>
            <w:r w:rsidRPr="00EB1F80">
              <w:rPr>
                <w:rStyle w:val="eop"/>
                <w:rFonts w:eastAsiaTheme="majorEastAsia"/>
              </w:rPr>
              <w:t> </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01AA159"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EB1F80">
              <w:t>52 ateliér</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8ACA2D4"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z, 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1EF9480"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4</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F20EB83" w14:textId="77777777" w:rsidR="0052483F" w:rsidRPr="009A3EA8"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9A3EA8">
              <w:rPr>
                <w:rStyle w:val="normaltextrun"/>
              </w:rPr>
              <w:t>Ing. Martina Dokulilová, Ph.D.</w:t>
            </w:r>
            <w:r w:rsidRPr="009A3EA8">
              <w:rPr>
                <w:rStyle w:val="eop"/>
                <w:rFonts w:eastAsiaTheme="majorEastAsia"/>
              </w:rPr>
              <w:t> </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CF7C18D"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7C92A92"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B72EFB2"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PZ</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3622C2C"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1 LS</w:t>
            </w:r>
          </w:p>
        </w:tc>
      </w:tr>
      <w:tr w:rsidR="0052483F" w:rsidRPr="00A22651" w14:paraId="09C684B8"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9F7D04F" w14:textId="77777777" w:rsidR="0052483F" w:rsidRPr="00EB1F80" w:rsidRDefault="0052483F"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rPr>
                <w:rStyle w:val="normaltextrun"/>
                <w:rFonts w:eastAsiaTheme="majorEastAsia"/>
              </w:rPr>
              <w:t xml:space="preserve">Dějiny obouvání </w:t>
            </w:r>
            <w:r>
              <w:rPr>
                <w:rStyle w:val="normaltextrun"/>
                <w:rFonts w:eastAsiaTheme="majorEastAsia"/>
              </w:rPr>
              <w:t>8</w:t>
            </w:r>
            <w:r w:rsidRPr="00EB1F80">
              <w:rPr>
                <w:rStyle w:val="eop"/>
              </w:rPr>
              <w:t> </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2FF3872" w14:textId="528294E4"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EB1F80">
              <w:rPr>
                <w:rStyle w:val="contextualspellingandgrammarerror"/>
              </w:rPr>
              <w:t>26</w:t>
            </w:r>
            <w:r w:rsidR="0009409A">
              <w:rPr>
                <w:rStyle w:val="contextualspellingandgrammarerror"/>
              </w:rPr>
              <w:t>p</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4254DC6"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6256F09"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3</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5217866" w14:textId="77777777" w:rsidR="0052483F" w:rsidRPr="009A3EA8"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Style w:val="eop"/>
              </w:rPr>
            </w:pPr>
            <w:r w:rsidRPr="009A3EA8">
              <w:rPr>
                <w:rStyle w:val="normaltextrun"/>
                <w:rFonts w:eastAsiaTheme="majorEastAsia"/>
              </w:rPr>
              <w:t>Mgr. Miroslava Štýbrová</w:t>
            </w:r>
          </w:p>
          <w:p w14:paraId="1014A983" w14:textId="77777777" w:rsidR="0052483F" w:rsidRPr="009A3EA8"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Style w:val="eop"/>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3B7D2DF"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E21650B"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rPr>
                <w:rStyle w:val="normaltextrun"/>
                <w:rFonts w:eastAsiaTheme="majorEastAsia"/>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22E1B08" w14:textId="2CC80F1F" w:rsidR="0052483F" w:rsidRPr="00EB1F80" w:rsidRDefault="00652907"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Pr>
                <w:rStyle w:val="normaltextrun"/>
                <w:rFonts w:eastAsiaTheme="majorEastAsia"/>
              </w:rPr>
              <w:t>PZ</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DCFD90C"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rPr>
                <w:rStyle w:val="normaltextrun"/>
                <w:rFonts w:eastAsiaTheme="majorEastAsia"/>
              </w:rPr>
              <w:t>1 LS</w:t>
            </w:r>
          </w:p>
        </w:tc>
      </w:tr>
      <w:tr w:rsidR="0052483F" w:rsidRPr="00A22651" w14:paraId="49FD5204"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FDE34C7" w14:textId="77777777" w:rsidR="0052483F" w:rsidRPr="00EB1F80" w:rsidRDefault="0052483F"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rStyle w:val="normaltextrun"/>
                <w:rFonts w:eastAsiaTheme="majorEastAsia"/>
              </w:rPr>
            </w:pPr>
            <w:r w:rsidRPr="00EB1F80">
              <w:rPr>
                <w:rStyle w:val="normaltextrun"/>
                <w:rFonts w:eastAsiaTheme="majorEastAsia"/>
              </w:rPr>
              <w:t xml:space="preserve">Tradiční řemeslné techniky </w:t>
            </w:r>
            <w:r>
              <w:rPr>
                <w:rStyle w:val="normaltextrun"/>
                <w:rFonts w:eastAsiaTheme="majorEastAsia"/>
              </w:rPr>
              <w:t>2</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A9B7708"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rStyle w:val="contextualspellingandgrammarerror"/>
              </w:rPr>
            </w:pPr>
            <w:r w:rsidRPr="00EB1F80">
              <w:rPr>
                <w:rStyle w:val="normaltextrun"/>
                <w:rFonts w:eastAsiaTheme="majorEastAsia"/>
              </w:rPr>
              <w:t>26c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9324559"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rPr>
                <w:rStyle w:val="spellingerror"/>
              </w:rPr>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89B4033"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rPr>
                <w:rStyle w:val="normaltextrun"/>
                <w:rFonts w:eastAsiaTheme="majorEastAsia"/>
              </w:rPr>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6FAA856" w14:textId="77777777" w:rsidR="0052483F" w:rsidRPr="009A3EA8"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Style w:val="normaltextrun"/>
                <w:rFonts w:eastAsiaTheme="majorEastAsia"/>
              </w:rPr>
            </w:pPr>
            <w:r w:rsidRPr="009A3EA8">
              <w:rPr>
                <w:rStyle w:val="normaltextrun"/>
                <w:rFonts w:eastAsiaTheme="majorEastAsia"/>
              </w:rPr>
              <w:t>Ing. Martina Černeková, Ph.D.</w:t>
            </w:r>
            <w:r w:rsidRPr="009A3EA8">
              <w:rPr>
                <w:rStyle w:val="eop"/>
              </w:rPr>
              <w:t> </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918D3D8"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883CED2"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rStyle w:val="normaltextrun"/>
                <w:rFonts w:eastAsiaTheme="majorEastAsia"/>
              </w:rPr>
            </w:pPr>
            <w:r w:rsidRPr="00EB1F80">
              <w:rPr>
                <w:rStyle w:val="normaltextrun"/>
                <w:rFonts w:eastAsiaTheme="majorEastAsia"/>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3A247D3"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3AA34F5" w14:textId="77777777" w:rsidR="0052483F"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rStyle w:val="normaltextrun"/>
                <w:rFonts w:eastAsiaTheme="majorEastAsia"/>
              </w:rPr>
            </w:pPr>
            <w:r w:rsidRPr="00EB1F80">
              <w:rPr>
                <w:rStyle w:val="normaltextrun"/>
                <w:rFonts w:eastAsiaTheme="majorEastAsia"/>
              </w:rPr>
              <w:t>1 LS</w:t>
            </w:r>
          </w:p>
          <w:p w14:paraId="53BE6389"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rStyle w:val="normaltextrun"/>
                <w:rFonts w:eastAsiaTheme="majorEastAsia"/>
              </w:rPr>
            </w:pPr>
          </w:p>
        </w:tc>
      </w:tr>
      <w:tr w:rsidR="0052483F" w:rsidRPr="00A22651" w14:paraId="7C854247"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64035BA" w14:textId="77777777" w:rsidR="0052483F" w:rsidRPr="00EB1F80" w:rsidRDefault="0052483F"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rStyle w:val="normaltextrun"/>
                <w:rFonts w:eastAsiaTheme="majorEastAsia"/>
              </w:rPr>
            </w:pPr>
            <w:r w:rsidRPr="00EB1F80">
              <w:rPr>
                <w:rStyle w:val="normaltextrun"/>
                <w:rFonts w:eastAsiaTheme="majorEastAsia"/>
              </w:rPr>
              <w:t>Zkušebnictví</w:t>
            </w:r>
            <w:r w:rsidRPr="00EB1F80">
              <w:rPr>
                <w:rStyle w:val="eop"/>
              </w:rPr>
              <w:t> </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859E4FB"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rStyle w:val="normaltextrun"/>
                <w:rFonts w:eastAsiaTheme="majorEastAsia"/>
              </w:rPr>
            </w:pPr>
            <w:r w:rsidRPr="00EB1F80">
              <w:rPr>
                <w:rStyle w:val="contextualspellingandgrammarerror"/>
              </w:rPr>
              <w:t>13p</w:t>
            </w:r>
            <w:r w:rsidRPr="00EB1F80">
              <w:rPr>
                <w:rStyle w:val="normaltextrun"/>
                <w:rFonts w:eastAsiaTheme="majorEastAsia"/>
              </w:rPr>
              <w:t>+13c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BB244CD"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rStyle w:val="normaltextrun"/>
                <w:rFonts w:eastAsiaTheme="majorEastAsia"/>
              </w:rPr>
            </w:pPr>
            <w:r w:rsidRPr="00EB1F80">
              <w:rPr>
                <w:rStyle w:val="spellingerror"/>
              </w:rPr>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1066196"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rStyle w:val="normaltextrun"/>
                <w:rFonts w:eastAsiaTheme="majorEastAsia"/>
              </w:rPr>
            </w:pPr>
            <w:r w:rsidRPr="00EB1F80">
              <w:rPr>
                <w:rStyle w:val="normaltextrun"/>
                <w:rFonts w:eastAsiaTheme="majorEastAsia"/>
              </w:rPr>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CDA8DBC" w14:textId="77777777" w:rsidR="0052483F" w:rsidRPr="009A3EA8"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Style w:val="eop"/>
                <w:rFonts w:eastAsiaTheme="majorEastAsia"/>
                <w:b/>
                <w:bCs/>
              </w:rPr>
            </w:pPr>
            <w:r w:rsidRPr="009A3EA8">
              <w:rPr>
                <w:rStyle w:val="normaltextrun"/>
                <w:b/>
                <w:bCs/>
              </w:rPr>
              <w:t>Ing. Martina Dokulilová, Ph.D.</w:t>
            </w:r>
            <w:r w:rsidRPr="009A3EA8">
              <w:rPr>
                <w:rStyle w:val="eop"/>
                <w:rFonts w:eastAsiaTheme="majorEastAsia"/>
                <w:b/>
                <w:bCs/>
              </w:rPr>
              <w:t> </w:t>
            </w:r>
          </w:p>
          <w:p w14:paraId="477C41C2" w14:textId="5A4B8C9F" w:rsidR="0052483F" w:rsidRPr="009A3EA8"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Style w:val="normaltextrun"/>
                <w:rFonts w:eastAsiaTheme="majorEastAsia"/>
                <w:b/>
                <w:bCs/>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4F38EDD"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rStyle w:val="eop"/>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EBC7088"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rStyle w:val="normaltextrun"/>
                <w:rFonts w:eastAsiaTheme="majorEastAsia"/>
              </w:rPr>
            </w:pPr>
            <w:r w:rsidRPr="00EB1F80">
              <w:rPr>
                <w:rStyle w:val="normaltextrun"/>
                <w:rFonts w:eastAsiaTheme="majorEastAsia"/>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E35C661"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rStyle w:val="normaltextrun"/>
                <w:rFonts w:eastAsiaTheme="majorEastAsia"/>
              </w:rPr>
            </w:pPr>
            <w:r>
              <w:rPr>
                <w:rStyle w:val="normaltextrun"/>
                <w:rFonts w:eastAsiaTheme="majorEastAsia"/>
              </w:rPr>
              <w:t>PZ</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0086130"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rStyle w:val="normaltextrun"/>
                <w:rFonts w:eastAsiaTheme="majorEastAsia"/>
              </w:rPr>
            </w:pPr>
            <w:r w:rsidRPr="00EB1F80">
              <w:rPr>
                <w:rStyle w:val="normaltextrun"/>
                <w:rFonts w:eastAsiaTheme="majorEastAsia"/>
              </w:rPr>
              <w:t>1 LS</w:t>
            </w:r>
          </w:p>
        </w:tc>
      </w:tr>
      <w:tr w:rsidR="0052483F" w:rsidRPr="00A22651" w14:paraId="5C6F4A2E"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F4CA7D0" w14:textId="77777777" w:rsidR="0052483F" w:rsidRPr="00EB1F80" w:rsidRDefault="0052483F"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t>Klauzurní práce 9</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ACEA084"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EB1F80">
              <w:t>13c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3F0CC82"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kzk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7E267EE"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5</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3B9BAA1" w14:textId="77777777" w:rsidR="0052483F" w:rsidRPr="009A3EA8"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b/>
                <w:bCs/>
              </w:rPr>
            </w:pPr>
            <w:r w:rsidRPr="009A3EA8">
              <w:rPr>
                <w:b/>
                <w:bCs/>
              </w:rPr>
              <w:t xml:space="preserve">doc. M.A. Vladimír Kovařík </w:t>
            </w:r>
          </w:p>
          <w:p w14:paraId="5739698F" w14:textId="77777777" w:rsidR="0052483F" w:rsidRPr="009A3EA8"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9A3EA8">
              <w:t>a kol. pedagogů</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0938032"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EB1F80">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5A9D18F"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ED93B29" w14:textId="1F5E9D4F"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EBF5011"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2 ZS</w:t>
            </w:r>
          </w:p>
        </w:tc>
      </w:tr>
      <w:tr w:rsidR="0052483F" w:rsidRPr="00A22651" w14:paraId="05EBF323"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47DB4C8" w14:textId="77777777" w:rsidR="0052483F" w:rsidRPr="00EB1F80" w:rsidRDefault="0052483F"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V</w:t>
            </w:r>
            <w:r w:rsidRPr="00EB1F80">
              <w:t>irtuální realita</w:t>
            </w:r>
          </w:p>
          <w:p w14:paraId="558D2FFA" w14:textId="77777777" w:rsidR="0052483F" w:rsidRPr="00EB1F80" w:rsidRDefault="0052483F"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4766310"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EB1F80">
              <w:t>26c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CC31D19"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4404271"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041B45C" w14:textId="77777777" w:rsidR="0052483F" w:rsidRPr="009A3EA8"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9A3EA8">
              <w:t>MgA. Jakub Hrdina, Ph.D.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3B0CF96"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EB1F80">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118A71A"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9CF712E"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635B84A"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2 ZS</w:t>
            </w:r>
          </w:p>
        </w:tc>
      </w:tr>
      <w:tr w:rsidR="0052483F" w:rsidRPr="00A22651" w14:paraId="645AE2A8"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7DB29C1" w14:textId="77777777" w:rsidR="0052483F" w:rsidRPr="00EB1F80" w:rsidRDefault="0052483F"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t>Právo a praxe v kreativním průmyslu 2</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DDDB91D"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EB1F80">
              <w:t>13p+13s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E136BDE"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A1E17C9"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3</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F8368D6" w14:textId="77777777" w:rsidR="0052483F" w:rsidRPr="00DB44C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9A3EA8">
              <w:t>Mgr. Zuzana Čabart Šimonovská, LL.M</w:t>
            </w:r>
          </w:p>
          <w:p w14:paraId="6F59CC61" w14:textId="77777777" w:rsidR="0052483F" w:rsidRPr="009A3EA8"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302A224"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EB1F80">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713377C"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7448C47"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BC65FED"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2 ZS</w:t>
            </w:r>
          </w:p>
        </w:tc>
      </w:tr>
      <w:tr w:rsidR="0052483F" w:rsidRPr="00A22651" w14:paraId="73548489"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DB645E3" w14:textId="77777777" w:rsidR="0052483F" w:rsidRPr="00EB1F80" w:rsidRDefault="0052483F"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t xml:space="preserve">Seminář k diplomové práci </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4A3DCCC"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EB1F80">
              <w:t>13s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D5A54F4"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D79DC1F"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1</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6FE760A" w14:textId="77777777" w:rsidR="0052483F" w:rsidRPr="009A3EA8"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Style w:val="normaltextrun"/>
                <w:b/>
                <w:bCs/>
              </w:rPr>
            </w:pPr>
            <w:r w:rsidRPr="009A3EA8">
              <w:rPr>
                <w:rStyle w:val="normaltextrun"/>
                <w:b/>
                <w:bCs/>
              </w:rPr>
              <w:t>Ing. Eva Šviráková, Ph.D.</w:t>
            </w:r>
          </w:p>
          <w:p w14:paraId="7B03433B" w14:textId="77777777" w:rsidR="0052483F" w:rsidRPr="009A3EA8"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9A3EA8">
              <w:t>a kol. pedagogů</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7373A53"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EB1F80">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CC560CA"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B1EE8AC"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BD0C64E"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2 ZS</w:t>
            </w:r>
          </w:p>
        </w:tc>
      </w:tr>
      <w:tr w:rsidR="0052483F" w14:paraId="3DD4E04F"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C6D72AF"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rPr>
                <w:rStyle w:val="normaltextrun"/>
              </w:rPr>
              <w:t>Ateliér Design obuvi 9</w:t>
            </w:r>
            <w:r w:rsidRPr="00EB1F80">
              <w:rPr>
                <w:rStyle w:val="eop"/>
                <w:rFonts w:eastAsiaTheme="majorEastAsia"/>
              </w:rPr>
              <w:t> </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DD5613D"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EB1F80">
              <w:t>52 ateliér</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E004DCE"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z, 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CB5C036"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4</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39BB26D" w14:textId="77777777" w:rsidR="0052483F" w:rsidRPr="009A3EA8"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9A3EA8">
              <w:rPr>
                <w:rStyle w:val="normaltextrun"/>
              </w:rPr>
              <w:t>MgA. Jana Buch</w:t>
            </w:r>
            <w:r w:rsidRPr="009A3EA8">
              <w:rPr>
                <w:rStyle w:val="eop"/>
                <w:rFonts w:eastAsiaTheme="majorEastAsia"/>
              </w:rPr>
              <w:t> </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719057F"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5F4A364"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52D0D65"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PZ</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C679BE8"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2 ZS</w:t>
            </w:r>
          </w:p>
        </w:tc>
      </w:tr>
      <w:tr w:rsidR="0052483F" w:rsidRPr="00A22651" w14:paraId="6AA61180"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AAE060D" w14:textId="77777777" w:rsidR="0052483F" w:rsidRPr="00EB1F80" w:rsidRDefault="0052483F"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rPr>
                <w:rStyle w:val="normaltextrun"/>
                <w:shd w:val="clear" w:color="auto" w:fill="FFFFFF"/>
              </w:rPr>
              <w:t xml:space="preserve">Dějiny obouvání </w:t>
            </w:r>
            <w:r>
              <w:rPr>
                <w:rStyle w:val="normaltextrun"/>
                <w:shd w:val="clear" w:color="auto" w:fill="FFFFFF"/>
              </w:rPr>
              <w:t>9</w:t>
            </w:r>
            <w:r w:rsidRPr="00EB1F80">
              <w:rPr>
                <w:rStyle w:val="eop"/>
                <w:rFonts w:eastAsiaTheme="majorEastAsia"/>
                <w:shd w:val="clear" w:color="auto" w:fill="FFFFFF"/>
              </w:rPr>
              <w:t> </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12AE1E8" w14:textId="39238AA6" w:rsidR="0052483F" w:rsidRPr="00EB1F80" w:rsidRDefault="0009409A"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26</w:t>
            </w:r>
            <w:r w:rsidR="0052483F" w:rsidRPr="00EB1F80">
              <w:t>p</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5298289"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48181FB"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3</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7646D93" w14:textId="77777777" w:rsidR="0052483F" w:rsidRPr="009A3EA8"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Style w:val="eop"/>
              </w:rPr>
            </w:pPr>
            <w:r w:rsidRPr="009A3EA8">
              <w:rPr>
                <w:rStyle w:val="normaltextrun"/>
                <w:rFonts w:eastAsiaTheme="majorEastAsia"/>
              </w:rPr>
              <w:t>Mgr. Miroslava Štýbrová</w:t>
            </w:r>
          </w:p>
          <w:p w14:paraId="52CC6FC0" w14:textId="77777777" w:rsidR="0052483F" w:rsidRPr="009A3EA8"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Style w:val="eop"/>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7E8004E"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A6064DC"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F0A326D" w14:textId="33FE32A5" w:rsidR="0052483F" w:rsidRPr="00EB1F80" w:rsidRDefault="00652907"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Pr>
                <w:rStyle w:val="normaltextrun"/>
                <w:rFonts w:eastAsiaTheme="majorEastAsia"/>
              </w:rPr>
              <w:t>PZ</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53D45A9"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2 ZS</w:t>
            </w:r>
          </w:p>
        </w:tc>
      </w:tr>
      <w:tr w:rsidR="0052483F" w:rsidRPr="00A22651" w14:paraId="7940A39C"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FFA42AC" w14:textId="77777777" w:rsidR="0052483F" w:rsidRPr="00EB1F80" w:rsidRDefault="0052483F"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t>Diplomov</w:t>
            </w:r>
            <w:r>
              <w:t>á práce</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EDCC542"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EB1F80">
              <w:t>2</w:t>
            </w:r>
            <w:r>
              <w:t>0</w:t>
            </w:r>
            <w:r w:rsidRPr="00EB1F80">
              <w:t>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68849B9"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5810265"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15</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1459B68" w14:textId="77777777" w:rsidR="0052483F" w:rsidRPr="009A3EA8"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b/>
                <w:bCs/>
              </w:rPr>
            </w:pPr>
            <w:r w:rsidRPr="009A3EA8">
              <w:rPr>
                <w:b/>
                <w:bCs/>
              </w:rPr>
              <w:t>prof. MgA. Petr Stanický, M.F.A.</w:t>
            </w:r>
          </w:p>
          <w:p w14:paraId="4667BFE5" w14:textId="77777777" w:rsidR="0052483F" w:rsidRPr="009A3EA8"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9A3EA8">
              <w:t>a kol. pedagogů</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539893D"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EB1F80">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B52A2DB"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C3E8028" w14:textId="0BC5A89C"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4C734C7"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2 LS</w:t>
            </w:r>
          </w:p>
        </w:tc>
      </w:tr>
      <w:tr w:rsidR="0052483F" w14:paraId="46266B2B"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FD19866"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rPr>
                <w:rStyle w:val="normaltextrun"/>
              </w:rPr>
              <w:lastRenderedPageBreak/>
              <w:t>Ateliér Design obuvi 10</w:t>
            </w:r>
            <w:r w:rsidRPr="00EB1F80">
              <w:rPr>
                <w:rStyle w:val="eop"/>
                <w:rFonts w:eastAsiaTheme="majorEastAsia"/>
              </w:rPr>
              <w:t> </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6D05D4A"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40</w:t>
            </w:r>
            <w:r w:rsidRPr="00EB1F80">
              <w:t xml:space="preserve"> ateliér</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297D0B9"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z, 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52F382C"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1</w:t>
            </w:r>
            <w:r>
              <w:t>5</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F8AF090" w14:textId="77777777" w:rsidR="0052483F" w:rsidRPr="009A3EA8"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9A3EA8">
              <w:rPr>
                <w:rStyle w:val="normaltextrun"/>
              </w:rPr>
              <w:t>MgA. Jana Buch</w:t>
            </w:r>
            <w:r w:rsidRPr="009A3EA8">
              <w:rPr>
                <w:rStyle w:val="eop"/>
                <w:rFonts w:eastAsiaTheme="majorEastAsia"/>
              </w:rPr>
              <w:t> </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03B9278"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86EA405"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796FD8E"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PZ</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689F91C"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2 LS</w:t>
            </w:r>
          </w:p>
        </w:tc>
      </w:tr>
      <w:tr w:rsidR="0052483F" w:rsidRPr="00A22651" w14:paraId="165E7C24" w14:textId="77777777" w:rsidTr="005053CD">
        <w:trPr>
          <w:cantSplit/>
          <w:trHeight w:val="306"/>
        </w:trPr>
        <w:tc>
          <w:tcPr>
            <w:tcW w:w="10490"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7CAAC" w:themeFill="accent2" w:themeFillTint="66"/>
          </w:tcPr>
          <w:p w14:paraId="4AEA3776" w14:textId="337CD9CC" w:rsidR="0052483F" w:rsidRPr="009A3EA8"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before="60" w:after="60"/>
              <w:jc w:val="center"/>
              <w:rPr>
                <w:rFonts w:ascii="Times New Roman Bold" w:hAnsi="Times New Roman Bold"/>
                <w:b/>
                <w:sz w:val="22"/>
              </w:rPr>
            </w:pPr>
            <w:r w:rsidRPr="009A3EA8">
              <w:rPr>
                <w:rFonts w:ascii="Times New Roman Bold" w:hAnsi="Times New Roman Bold"/>
                <w:b/>
                <w:sz w:val="22"/>
              </w:rPr>
              <w:t>Povinn</w:t>
            </w:r>
            <w:r w:rsidRPr="009A3EA8">
              <w:rPr>
                <w:rFonts w:ascii="Times New Roman Bold" w:hAnsi="Times New Roman Bold" w:hint="eastAsia"/>
                <w:b/>
                <w:sz w:val="22"/>
              </w:rPr>
              <w:t>ě</w:t>
            </w:r>
            <w:r w:rsidRPr="009A3EA8">
              <w:rPr>
                <w:rFonts w:ascii="Times New Roman Bold" w:hAnsi="Times New Roman Bold"/>
                <w:b/>
                <w:sz w:val="22"/>
              </w:rPr>
              <w:t xml:space="preserve"> voliteln</w:t>
            </w:r>
            <w:r w:rsidRPr="00DB44C0">
              <w:rPr>
                <w:rFonts w:ascii="Times New Roman Bold" w:hAnsi="Times New Roman Bold" w:hint="eastAsia"/>
                <w:b/>
                <w:sz w:val="22"/>
              </w:rPr>
              <w:t>é</w:t>
            </w:r>
            <w:r w:rsidRPr="006503D7">
              <w:rPr>
                <w:rFonts w:ascii="Times New Roman Bold" w:hAnsi="Times New Roman Bold"/>
                <w:b/>
                <w:sz w:val="22"/>
              </w:rPr>
              <w:t xml:space="preserve"> p</w:t>
            </w:r>
            <w:r w:rsidRPr="006503D7">
              <w:rPr>
                <w:rFonts w:ascii="Times New Roman Bold" w:hAnsi="Times New Roman Bold" w:hint="eastAsia"/>
                <w:b/>
                <w:sz w:val="22"/>
              </w:rPr>
              <w:t>ř</w:t>
            </w:r>
            <w:r w:rsidRPr="004E4D36">
              <w:rPr>
                <w:rFonts w:ascii="Times New Roman Bold" w:hAnsi="Times New Roman Bold"/>
                <w:b/>
                <w:sz w:val="22"/>
              </w:rPr>
              <w:t>edm</w:t>
            </w:r>
            <w:r w:rsidRPr="009A3EA8">
              <w:rPr>
                <w:rFonts w:ascii="Times New Roman Bold" w:hAnsi="Times New Roman Bold" w:hint="eastAsia"/>
                <w:b/>
                <w:sz w:val="22"/>
              </w:rPr>
              <w:t>ě</w:t>
            </w:r>
            <w:r w:rsidRPr="009A3EA8">
              <w:rPr>
                <w:rFonts w:ascii="Times New Roman Bold" w:hAnsi="Times New Roman Bold"/>
                <w:b/>
                <w:sz w:val="22"/>
              </w:rPr>
              <w:t xml:space="preserve">ty </w:t>
            </w:r>
            <w:r w:rsidR="00F868CE" w:rsidRPr="009A3EA8">
              <w:rPr>
                <w:rFonts w:ascii="Times New Roman Bold" w:hAnsi="Times New Roman Bold"/>
                <w:b/>
                <w:sz w:val="22"/>
              </w:rPr>
              <w:t>společné – skupina</w:t>
            </w:r>
            <w:r w:rsidRPr="009A3EA8">
              <w:rPr>
                <w:rFonts w:ascii="Times New Roman Bold" w:hAnsi="Times New Roman Bold"/>
                <w:b/>
                <w:sz w:val="22"/>
              </w:rPr>
              <w:t xml:space="preserve"> B1</w:t>
            </w:r>
          </w:p>
        </w:tc>
      </w:tr>
      <w:tr w:rsidR="0052483F" w:rsidRPr="00EB1F80" w14:paraId="5AB6C19C" w14:textId="77777777" w:rsidTr="005053CD">
        <w:trPr>
          <w:cantSplit/>
          <w:trHeight w:val="454"/>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1CD357D"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t>Multimédia 1</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889D007"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EB1F80">
              <w:t>26c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9FE91A8"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626B047"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54549E4" w14:textId="77777777" w:rsidR="0052483F" w:rsidRPr="009A3EA8"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9A3EA8">
              <w:t>Mgr. Pavel Krutil</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E308F37"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EB1F80">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7F2ED3A"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D837F0B"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8ADB2F3"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1 ZS</w:t>
            </w:r>
          </w:p>
        </w:tc>
      </w:tr>
      <w:tr w:rsidR="0052483F" w:rsidRPr="00EB1F80" w14:paraId="0A8949AD" w14:textId="77777777" w:rsidTr="005053CD">
        <w:trPr>
          <w:cantSplit/>
          <w:trHeight w:val="454"/>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02E5364"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t>Ateliérová stáž 1</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C41F55F"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EB1F80">
              <w:t>13c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96F39BF"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B070E29"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8B6F018" w14:textId="77777777" w:rsidR="0052483F" w:rsidRPr="009A3EA8"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9A3EA8">
              <w:rPr>
                <w:b/>
                <w:bCs/>
              </w:rPr>
              <w:t>doc. MgA. Kristýna Petříčková, Ph.D.</w:t>
            </w:r>
            <w:r w:rsidRPr="009A3EA8">
              <w:t xml:space="preserve"> a kol. pedagogů</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D25A136"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EB1F80">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7A65BF2"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422501F"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3687CD1"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1 ZS</w:t>
            </w:r>
          </w:p>
        </w:tc>
      </w:tr>
      <w:tr w:rsidR="0052483F" w:rsidRPr="00EB1F80" w14:paraId="00808B86" w14:textId="77777777" w:rsidTr="005053CD">
        <w:trPr>
          <w:cantSplit/>
          <w:trHeight w:val="454"/>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FDC2D1E"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rPr>
                <w:lang w:eastAsia="en-US"/>
              </w:rPr>
              <w:t>Kres</w:t>
            </w:r>
            <w:r>
              <w:rPr>
                <w:lang w:eastAsia="en-US"/>
              </w:rPr>
              <w:t>e</w:t>
            </w:r>
            <w:r w:rsidRPr="00EB1F80">
              <w:rPr>
                <w:lang w:eastAsia="en-US"/>
              </w:rPr>
              <w:t>b</w:t>
            </w:r>
            <w:r>
              <w:rPr>
                <w:lang w:eastAsia="en-US"/>
              </w:rPr>
              <w:t>ná praktika</w:t>
            </w:r>
            <w:r w:rsidRPr="00EB1F80">
              <w:rPr>
                <w:lang w:eastAsia="en-US"/>
              </w:rPr>
              <w:t xml:space="preserve"> 7</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CBBA560"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Pr>
                <w:lang w:eastAsia="en-US"/>
              </w:rPr>
              <w:t>2</w:t>
            </w:r>
            <w:r w:rsidRPr="00EB1F80">
              <w:rPr>
                <w:lang w:eastAsia="en-US"/>
              </w:rPr>
              <w:t>6c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5C426AB"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rPr>
                <w:lang w:eastAsia="en-US"/>
              </w:rPr>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10C634F"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rPr>
                <w:lang w:eastAsia="en-US"/>
              </w:rPr>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34AAAD6" w14:textId="77777777" w:rsidR="0052483F" w:rsidRPr="001507F2"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1507F2">
              <w:t xml:space="preserve">Mgr. art. Lívia Kožušková, ArtD. </w:t>
            </w:r>
          </w:p>
          <w:p w14:paraId="5288A51D" w14:textId="77777777" w:rsidR="0052483F" w:rsidRPr="009A3EA8"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F332D6A"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EB1F80">
              <w:rPr>
                <w:lang w:eastAsia="en-US"/>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9621A38"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394A099"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7E1E7A6"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1 ZS</w:t>
            </w:r>
          </w:p>
        </w:tc>
      </w:tr>
      <w:tr w:rsidR="0052483F" w:rsidRPr="00EB1F80" w14:paraId="2CE69726" w14:textId="77777777" w:rsidTr="005053CD">
        <w:trPr>
          <w:cantSplit/>
          <w:trHeight w:val="454"/>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E753A57"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t>Corporate design</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24C1151"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EB1F80">
              <w:t>13s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B414371"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1C518EC"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1</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159EB88" w14:textId="77777777" w:rsidR="0052483F" w:rsidRPr="009A3EA8"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9A3EA8">
              <w:t>Dr akad. soch. Rostislav Illík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1AD7310"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EB1F80">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623D832"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829D685"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8179CC9"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1 ZS</w:t>
            </w:r>
          </w:p>
        </w:tc>
      </w:tr>
      <w:tr w:rsidR="0052483F" w:rsidRPr="00EB1F80" w14:paraId="17623931" w14:textId="77777777" w:rsidTr="005053CD">
        <w:trPr>
          <w:cantSplit/>
          <w:trHeight w:val="454"/>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5415543"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highlight w:val="yellow"/>
                <w:lang w:eastAsia="en-US"/>
              </w:rPr>
            </w:pPr>
            <w:r w:rsidRPr="00D42FBE">
              <w:rPr>
                <w:rStyle w:val="normaltextrun"/>
                <w:rFonts w:eastAsiaTheme="majorEastAsia"/>
              </w:rPr>
              <w:t>Multimediální prezentace 1</w:t>
            </w:r>
            <w:r w:rsidRPr="00D42FBE">
              <w:rPr>
                <w:rStyle w:val="eop"/>
              </w:rPr>
              <w:t> </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670B79E"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highlight w:val="yellow"/>
                <w:lang w:eastAsia="en-US"/>
              </w:rPr>
            </w:pPr>
            <w:r w:rsidRPr="00D42FBE">
              <w:rPr>
                <w:rStyle w:val="contextualspellingandgrammarerror"/>
              </w:rPr>
              <w:t>26s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D40FECB"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highlight w:val="yellow"/>
                <w:lang w:eastAsia="en-US"/>
              </w:rPr>
            </w:pPr>
            <w:r w:rsidRPr="00D42FBE">
              <w:rPr>
                <w:rStyle w:val="spellingerror"/>
              </w:rPr>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17B75C9"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highlight w:val="yellow"/>
                <w:lang w:eastAsia="en-US"/>
              </w:rPr>
            </w:pPr>
            <w:r w:rsidRPr="00D42FBE">
              <w:rPr>
                <w:rStyle w:val="normaltextrun"/>
                <w:rFonts w:eastAsiaTheme="majorEastAsia"/>
              </w:rPr>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86250CB" w14:textId="77777777" w:rsidR="0052483F" w:rsidRPr="009A3EA8"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9A3EA8">
              <w:rPr>
                <w:rStyle w:val="normaltextrun"/>
                <w:rFonts w:eastAsiaTheme="majorEastAsia"/>
              </w:rPr>
              <w:t>MgA. Václav Ondroušek </w:t>
            </w:r>
            <w:r w:rsidRPr="009A3EA8">
              <w:rPr>
                <w:rStyle w:val="eop"/>
              </w:rPr>
              <w:t> </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EC28577"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highlight w:val="yellow"/>
                <w:lang w:eastAsia="en-US"/>
              </w:rPr>
            </w:pPr>
            <w:r w:rsidRPr="00D42FBE">
              <w:rPr>
                <w:lang w:eastAsia="en-US"/>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7870611"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highlight w:val="yellow"/>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20079F0"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highlight w:val="yellow"/>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752DC21" w14:textId="77777777" w:rsidR="0052483F" w:rsidRPr="00D42FBE"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D42FBE">
              <w:t>1 ZS</w:t>
            </w:r>
          </w:p>
          <w:p w14:paraId="40D3C610"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highlight w:val="yellow"/>
              </w:rPr>
            </w:pPr>
          </w:p>
        </w:tc>
      </w:tr>
      <w:tr w:rsidR="0052483F" w:rsidRPr="00EB1F80" w14:paraId="27B08C81" w14:textId="77777777" w:rsidTr="005053CD">
        <w:trPr>
          <w:cantSplit/>
          <w:trHeight w:val="454"/>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E38DD6D" w14:textId="77777777" w:rsidR="0052483F" w:rsidRPr="00903AD1" w:rsidRDefault="0052483F"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903AD1">
              <w:t>Metodika výzkumu 1</w:t>
            </w:r>
          </w:p>
          <w:p w14:paraId="56936328" w14:textId="77777777" w:rsidR="0052483F" w:rsidRPr="00D42FBE"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rStyle w:val="normaltextrun"/>
                <w:rFonts w:eastAsiaTheme="majorEastAsia"/>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F4FD716" w14:textId="77777777" w:rsidR="0052483F" w:rsidRPr="00D42FBE"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rStyle w:val="contextualspellingandgrammarerror"/>
              </w:rPr>
            </w:pPr>
            <w:r>
              <w:t>26c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4FB53DC" w14:textId="77777777" w:rsidR="0052483F" w:rsidRPr="00D42FBE"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rStyle w:val="spellingerror"/>
              </w:rPr>
            </w:pPr>
            <w:r w:rsidRPr="00714FB1">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8CD1C48" w14:textId="77777777" w:rsidR="0052483F" w:rsidRPr="00D42FBE"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rStyle w:val="normaltextrun"/>
                <w:rFonts w:eastAsiaTheme="majorEastAsia"/>
              </w:rPr>
            </w:pPr>
            <w:r w:rsidRPr="00714FB1">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FC2A537" w14:textId="77777777" w:rsidR="0052483F" w:rsidRPr="009A3EA8"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Style w:val="normaltextrun"/>
                <w:rFonts w:eastAsiaTheme="majorEastAsia"/>
              </w:rPr>
            </w:pPr>
            <w:r w:rsidRPr="009A3EA8">
              <w:t xml:space="preserve">doc. Mgr. Ing. Radim Bačuvčík, Ph.D. </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948E528" w14:textId="77777777" w:rsidR="0052483F" w:rsidRPr="00D42FBE"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lang w:eastAsia="en-US"/>
              </w:rPr>
            </w:pPr>
            <w:r>
              <w:rPr>
                <w:lang w:eastAsia="en-US"/>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C8BEF85"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highlight w:val="yellow"/>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F709FCD"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highlight w:val="yellow"/>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EAF572E" w14:textId="77777777" w:rsidR="0052483F" w:rsidRPr="00D42FBE"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903AD1">
              <w:t>1 ZS</w:t>
            </w:r>
          </w:p>
        </w:tc>
      </w:tr>
      <w:tr w:rsidR="0052483F" w:rsidRPr="00EB1F80" w14:paraId="32377F36" w14:textId="77777777" w:rsidTr="005053CD">
        <w:trPr>
          <w:cantSplit/>
          <w:trHeight w:val="454"/>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B0AF007"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D42FBE">
              <w:t>Multimédia 2</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DA71B1B"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D42FBE">
              <w:t>26c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EC7971F"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D42FBE">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9FD88EE"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D42FBE">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E7AF84A" w14:textId="77777777" w:rsidR="0052483F" w:rsidRPr="009A3EA8"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9A3EA8">
              <w:t>Mgr. Pavel Krutil</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E9402F3"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D42FBE">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F421CD6"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659219F"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46BAF7A"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D42FBE">
              <w:t>1 LS</w:t>
            </w:r>
          </w:p>
        </w:tc>
      </w:tr>
      <w:tr w:rsidR="0052483F" w:rsidRPr="00EB1F80" w14:paraId="5F2EB1C0" w14:textId="77777777" w:rsidTr="005053CD">
        <w:trPr>
          <w:cantSplit/>
          <w:trHeight w:val="454"/>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61814AF"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D42FBE">
              <w:t>Ateliérová stáž 2</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4DE3DCA"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D42FBE">
              <w:t>13c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CF53B69"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D42FBE">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6F4FA7E"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D42FBE">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F3A9B53" w14:textId="77777777" w:rsidR="0052483F" w:rsidRPr="009A3EA8"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9A3EA8">
              <w:rPr>
                <w:b/>
                <w:bCs/>
              </w:rPr>
              <w:t>doc. MgA. Kristýna Petříčková, Ph.D.</w:t>
            </w:r>
            <w:r w:rsidRPr="009A3EA8">
              <w:t xml:space="preserve"> a kol. pedagogů</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6659A30"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D42FBE">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2D917E1"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D75D0B4"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BD46B8C"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D42FBE">
              <w:t>1 LS</w:t>
            </w:r>
          </w:p>
        </w:tc>
      </w:tr>
      <w:tr w:rsidR="0052483F" w:rsidRPr="00EB1F80" w14:paraId="11918CDE" w14:textId="77777777" w:rsidTr="005053CD">
        <w:trPr>
          <w:cantSplit/>
          <w:trHeight w:val="454"/>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D65EF10"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rPr>
                <w:lang w:eastAsia="en-US"/>
              </w:rPr>
              <w:t>Kres</w:t>
            </w:r>
            <w:r>
              <w:rPr>
                <w:lang w:eastAsia="en-US"/>
              </w:rPr>
              <w:t>e</w:t>
            </w:r>
            <w:r w:rsidRPr="00EB1F80">
              <w:rPr>
                <w:lang w:eastAsia="en-US"/>
              </w:rPr>
              <w:t>b</w:t>
            </w:r>
            <w:r>
              <w:rPr>
                <w:lang w:eastAsia="en-US"/>
              </w:rPr>
              <w:t>ná praktika</w:t>
            </w:r>
            <w:r w:rsidRPr="00EB1F80">
              <w:rPr>
                <w:lang w:eastAsia="en-US"/>
              </w:rPr>
              <w:t xml:space="preserve"> </w:t>
            </w:r>
            <w:r>
              <w:rPr>
                <w:lang w:eastAsia="en-US"/>
              </w:rPr>
              <w:t>8</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A910A42"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Pr>
                <w:lang w:eastAsia="en-US"/>
              </w:rPr>
              <w:t>2</w:t>
            </w:r>
            <w:r w:rsidRPr="00EB1F80">
              <w:rPr>
                <w:lang w:eastAsia="en-US"/>
              </w:rPr>
              <w:t>6c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94370D3"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rPr>
                <w:lang w:eastAsia="en-US"/>
              </w:rPr>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B4C293F"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rPr>
                <w:lang w:eastAsia="en-US"/>
              </w:rPr>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3D6FA28" w14:textId="77777777" w:rsidR="0052483F" w:rsidRPr="001507F2"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1507F2">
              <w:t xml:space="preserve">Mgr. art. Lívia Kožušková, ArtD. </w:t>
            </w:r>
          </w:p>
          <w:p w14:paraId="694780B5" w14:textId="77777777" w:rsidR="0052483F" w:rsidRPr="009A3EA8"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b/>
                <w:bCs/>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7219816"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D42FBE">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ED47941"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83C96CC"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771BDF7"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D42FBE">
              <w:t>1 LS</w:t>
            </w:r>
          </w:p>
        </w:tc>
      </w:tr>
      <w:tr w:rsidR="0052483F" w:rsidRPr="00EB1F80" w14:paraId="21581B4B" w14:textId="77777777" w:rsidTr="005053CD">
        <w:trPr>
          <w:cantSplit/>
          <w:trHeight w:val="454"/>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7D5D5DA"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D42FBE">
              <w:t>Společnost a média 1</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179BE54"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D42FBE">
              <w:t>13s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6873D7C"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D42FBE">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D4E94E3"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D42FBE">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AB2C1C6" w14:textId="77777777" w:rsidR="0052483F" w:rsidRPr="009A3EA8"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9A3EA8">
              <w:t>Mgr. Markéta Dvořáčková</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6C0A5C4"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D42FBE">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7A42C10"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03B562E"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F65D990"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D42FBE">
              <w:t>1 LS</w:t>
            </w:r>
          </w:p>
        </w:tc>
      </w:tr>
      <w:tr w:rsidR="0052483F" w:rsidRPr="00EB1F80" w14:paraId="1B07E391" w14:textId="77777777" w:rsidTr="005053CD">
        <w:trPr>
          <w:cantSplit/>
          <w:trHeight w:val="454"/>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C1BC5A4"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highlight w:val="yellow"/>
              </w:rPr>
            </w:pPr>
            <w:r w:rsidRPr="00D42FBE">
              <w:rPr>
                <w:rStyle w:val="normaltextrun"/>
                <w:rFonts w:eastAsiaTheme="majorEastAsia"/>
              </w:rPr>
              <w:t>Multimediální prezentace 2</w:t>
            </w:r>
            <w:r w:rsidRPr="00D42FBE">
              <w:rPr>
                <w:rStyle w:val="eop"/>
              </w:rPr>
              <w:t> </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07A03A9"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highlight w:val="yellow"/>
              </w:rPr>
            </w:pPr>
            <w:r w:rsidRPr="00D42FBE">
              <w:rPr>
                <w:rStyle w:val="contextualspellingandgrammarerror"/>
              </w:rPr>
              <w:t>26s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3EB577D"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highlight w:val="yellow"/>
              </w:rPr>
            </w:pPr>
            <w:r w:rsidRPr="00D42FBE">
              <w:rPr>
                <w:rStyle w:val="spellingerror"/>
              </w:rPr>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688423C"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highlight w:val="yellow"/>
              </w:rPr>
            </w:pPr>
            <w:r w:rsidRPr="00D42FBE">
              <w:rPr>
                <w:rStyle w:val="normaltextrun"/>
                <w:rFonts w:eastAsiaTheme="majorEastAsia"/>
              </w:rPr>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461B9E3" w14:textId="77777777" w:rsidR="0052483F" w:rsidRPr="009A3EA8"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9A3EA8">
              <w:rPr>
                <w:rStyle w:val="normaltextrun"/>
                <w:rFonts w:eastAsiaTheme="majorEastAsia"/>
              </w:rPr>
              <w:t>MgA. Václav Ondroušek </w:t>
            </w:r>
            <w:r w:rsidRPr="009A3EA8">
              <w:rPr>
                <w:rStyle w:val="eop"/>
              </w:rPr>
              <w:t> </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424F4E2"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highlight w:val="yellow"/>
              </w:rPr>
            </w:pPr>
            <w:r w:rsidRPr="00D42FBE">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8D35D84"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highlight w:val="yellow"/>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FB75B82"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highlight w:val="yellow"/>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83E59CD"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highlight w:val="yellow"/>
              </w:rPr>
            </w:pPr>
            <w:r w:rsidRPr="00D42FBE">
              <w:rPr>
                <w:rStyle w:val="normaltextrun"/>
                <w:rFonts w:eastAsiaTheme="majorEastAsia"/>
              </w:rPr>
              <w:t>1 LS</w:t>
            </w:r>
          </w:p>
        </w:tc>
      </w:tr>
      <w:tr w:rsidR="0052483F" w:rsidRPr="00EB1F80" w14:paraId="27D3E9A4" w14:textId="77777777" w:rsidTr="005053CD">
        <w:trPr>
          <w:cantSplit/>
          <w:trHeight w:val="454"/>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8B20034" w14:textId="77777777" w:rsidR="0052483F" w:rsidRPr="00903AD1" w:rsidRDefault="0052483F"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903AD1">
              <w:t>Metodika výzkumu 2</w:t>
            </w:r>
          </w:p>
          <w:p w14:paraId="7FBE8C26" w14:textId="77777777" w:rsidR="0052483F" w:rsidRPr="00D42FBE"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rStyle w:val="normaltextrun"/>
                <w:rFonts w:eastAsiaTheme="majorEastAsia"/>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C139606" w14:textId="77777777" w:rsidR="0052483F" w:rsidRPr="00D42FBE"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rStyle w:val="contextualspellingandgrammarerror"/>
              </w:rPr>
            </w:pPr>
            <w:r>
              <w:t>26c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66F46B6" w14:textId="77777777" w:rsidR="0052483F" w:rsidRPr="00D42FBE"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rStyle w:val="spellingerror"/>
              </w:rPr>
            </w:pPr>
            <w:r w:rsidRPr="00714FB1">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5F8887D" w14:textId="77777777" w:rsidR="0052483F" w:rsidRPr="00D42FBE"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rStyle w:val="normaltextrun"/>
                <w:rFonts w:eastAsiaTheme="majorEastAsia"/>
              </w:rPr>
            </w:pPr>
            <w:r w:rsidRPr="00714FB1">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A98EB1D" w14:textId="77777777" w:rsidR="0052483F" w:rsidRPr="009A3EA8"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Style w:val="normaltextrun"/>
                <w:rFonts w:eastAsiaTheme="majorEastAsia"/>
              </w:rPr>
            </w:pPr>
            <w:r w:rsidRPr="009A3EA8">
              <w:t xml:space="preserve">doc. Mgr. Ing. Radim Bačuvčík, Ph.D. </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780B138" w14:textId="77777777" w:rsidR="0052483F" w:rsidRPr="00D42FBE"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F1B8A94"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highlight w:val="yellow"/>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EA05CC7"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highlight w:val="yellow"/>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91438CD" w14:textId="77777777" w:rsidR="0052483F" w:rsidRPr="00D42FBE"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rStyle w:val="normaltextrun"/>
                <w:rFonts w:eastAsiaTheme="majorEastAsia"/>
              </w:rPr>
            </w:pPr>
            <w:r w:rsidRPr="00903AD1">
              <w:t>1 LS</w:t>
            </w:r>
          </w:p>
        </w:tc>
      </w:tr>
      <w:tr w:rsidR="0052483F" w:rsidRPr="00EB1F80" w14:paraId="5976BA68" w14:textId="77777777" w:rsidTr="005053CD">
        <w:trPr>
          <w:cantSplit/>
          <w:trHeight w:val="454"/>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7B6F1E7"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t>Vizuální sociologie</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06ADCAC"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EB1F80">
              <w:t>13p+13c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EA07D56"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DF537B1"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366470F" w14:textId="77777777" w:rsidR="0052483F" w:rsidRPr="009A3EA8"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9A3EA8">
              <w:t>Mgr. Blahoslav Rozbořil, Ph.D.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5C0E868"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EB1F80">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4A0D571"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9292CF7"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BAEBC32"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2 ZS</w:t>
            </w:r>
          </w:p>
        </w:tc>
      </w:tr>
      <w:tr w:rsidR="0052483F" w:rsidRPr="00EB1F80" w14:paraId="0C8A7716" w14:textId="77777777" w:rsidTr="005053CD">
        <w:trPr>
          <w:cantSplit/>
          <w:trHeight w:val="454"/>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ADA055E"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rStyle w:val="normaltextrun"/>
                <w:rFonts w:eastAsiaTheme="majorEastAsia"/>
              </w:rPr>
            </w:pPr>
            <w:r w:rsidRPr="00EB1F80">
              <w:t>Společnost a média 2</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90CBBF7"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rStyle w:val="normaltextrun"/>
                <w:rFonts w:eastAsiaTheme="majorEastAsia"/>
              </w:rPr>
            </w:pPr>
            <w:r w:rsidRPr="00EB1F80">
              <w:t>13s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893E43F"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rStyle w:val="normaltextrun"/>
                <w:rFonts w:eastAsiaTheme="majorEastAsia"/>
              </w:rPr>
            </w:pPr>
            <w:r w:rsidRPr="00EB1F80">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CA825D8"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rStyle w:val="normaltextrun"/>
                <w:rFonts w:eastAsiaTheme="majorEastAsia"/>
              </w:rPr>
            </w:pPr>
            <w:r w:rsidRPr="00EB1F80">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9C0AAF5" w14:textId="77777777" w:rsidR="0052483F" w:rsidRPr="009A3EA8"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Style w:val="normaltextrun"/>
                <w:rFonts w:eastAsiaTheme="majorEastAsia"/>
              </w:rPr>
            </w:pPr>
            <w:r w:rsidRPr="009A3EA8">
              <w:t>Mgr. Markéta Dvořáčková</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F6B4A87"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rStyle w:val="eop"/>
              </w:rPr>
            </w:pPr>
            <w:r w:rsidRPr="00EB1F80">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216E87F"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rStyle w:val="normaltextrun"/>
                <w:rFonts w:eastAsiaTheme="majorEastAsia"/>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3E2269A"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rStyle w:val="eop"/>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5EFD34F"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rStyle w:val="normaltextrun"/>
                <w:rFonts w:eastAsiaTheme="majorEastAsia"/>
              </w:rPr>
            </w:pPr>
            <w:r w:rsidRPr="00EB1F80">
              <w:t>2 ZS</w:t>
            </w:r>
          </w:p>
        </w:tc>
      </w:tr>
      <w:tr w:rsidR="0052483F" w:rsidRPr="00EB1F80" w14:paraId="00D412DF" w14:textId="77777777" w:rsidTr="005053CD">
        <w:trPr>
          <w:cantSplit/>
          <w:trHeight w:val="454"/>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707445C"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t>Metodika výstav</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CD64E32"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EB1F80">
              <w:t>26c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482A6A9"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3407AB6"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1</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BB05F60" w14:textId="77777777" w:rsidR="0052483F" w:rsidRPr="009A3EA8" w:rsidRDefault="0052483F" w:rsidP="005053CD">
            <w:pPr>
              <w:pStyle w:val="Textkomente"/>
            </w:pPr>
            <w:r w:rsidRPr="009A3EA8">
              <w:t>Mgr. Ladislava Horňáková</w:t>
            </w:r>
          </w:p>
          <w:p w14:paraId="2847B5C0" w14:textId="77777777" w:rsidR="0052483F" w:rsidRPr="009A3EA8"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214525A"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EB1F80">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0A82B19"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E8A4736"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9DA9006"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2 ZS</w:t>
            </w:r>
          </w:p>
        </w:tc>
      </w:tr>
      <w:tr w:rsidR="0052483F" w:rsidRPr="00A22651" w14:paraId="744866DD" w14:textId="77777777" w:rsidTr="005053CD">
        <w:trPr>
          <w:cantSplit/>
          <w:trHeight w:val="615"/>
        </w:trPr>
        <w:tc>
          <w:tcPr>
            <w:tcW w:w="10490"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2E49C92" w14:textId="77777777" w:rsidR="0052483F" w:rsidRPr="009A3EA8" w:rsidRDefault="0052483F" w:rsidP="005053CD">
            <w:pPr>
              <w:tabs>
                <w:tab w:val="left" w:pos="567"/>
              </w:tabs>
              <w:spacing w:before="60"/>
              <w:jc w:val="both"/>
            </w:pPr>
            <w:r w:rsidRPr="009A3EA8">
              <w:t>Podmínka pro splnění této skupiny předmětů:</w:t>
            </w:r>
          </w:p>
          <w:p w14:paraId="775789A5" w14:textId="77777777" w:rsidR="0052483F" w:rsidRPr="009A3EA8" w:rsidRDefault="0052483F"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9A3EA8">
              <w:rPr>
                <w:rFonts w:ascii="Times New Roman Bold" w:hAnsi="Times New Roman Bold"/>
              </w:rPr>
              <w:t>B</w:t>
            </w:r>
            <w:r w:rsidRPr="009A3EA8">
              <w:rPr>
                <w:rFonts w:ascii="Times New Roman Bold" w:hAnsi="Times New Roman Bold" w:hint="eastAsia"/>
              </w:rPr>
              <w:t>ě</w:t>
            </w:r>
            <w:r w:rsidRPr="009A3EA8">
              <w:rPr>
                <w:rFonts w:ascii="Times New Roman Bold" w:hAnsi="Times New Roman Bold"/>
              </w:rPr>
              <w:t>hem magistersk</w:t>
            </w:r>
            <w:r w:rsidRPr="009A3EA8">
              <w:rPr>
                <w:rFonts w:ascii="Times New Roman Bold" w:hAnsi="Times New Roman Bold" w:hint="eastAsia"/>
              </w:rPr>
              <w:t>é</w:t>
            </w:r>
            <w:r w:rsidRPr="009A3EA8">
              <w:rPr>
                <w:rFonts w:ascii="Times New Roman Bold" w:hAnsi="Times New Roman Bold"/>
              </w:rPr>
              <w:t>ho studia mus</w:t>
            </w:r>
            <w:r w:rsidRPr="009A3EA8">
              <w:rPr>
                <w:rFonts w:ascii="Times New Roman Bold" w:hAnsi="Times New Roman Bold" w:hint="eastAsia"/>
              </w:rPr>
              <w:t>í</w:t>
            </w:r>
            <w:r w:rsidRPr="009A3EA8">
              <w:rPr>
                <w:rFonts w:ascii="Times New Roman Bold" w:hAnsi="Times New Roman Bold"/>
              </w:rPr>
              <w:t xml:space="preserve"> student absolvovat alespo</w:t>
            </w:r>
            <w:r w:rsidRPr="009A3EA8">
              <w:rPr>
                <w:rFonts w:ascii="Times New Roman Bold" w:hAnsi="Times New Roman Bold" w:hint="eastAsia"/>
              </w:rPr>
              <w:t>ň</w:t>
            </w:r>
            <w:r w:rsidRPr="009A3EA8">
              <w:rPr>
                <w:rFonts w:ascii="Times New Roman Bold" w:hAnsi="Times New Roman Bold"/>
              </w:rPr>
              <w:t xml:space="preserve"> </w:t>
            </w:r>
            <w:r>
              <w:rPr>
                <w:rFonts w:ascii="Times New Roman Bold" w:hAnsi="Times New Roman Bold"/>
              </w:rPr>
              <w:t>šest</w:t>
            </w:r>
            <w:r w:rsidRPr="009A3EA8">
              <w:rPr>
                <w:rFonts w:ascii="Times New Roman Bold" w:hAnsi="Times New Roman Bold"/>
              </w:rPr>
              <w:t xml:space="preserve"> povinn</w:t>
            </w:r>
            <w:r w:rsidRPr="009A3EA8">
              <w:rPr>
                <w:rFonts w:ascii="Times New Roman Bold" w:hAnsi="Times New Roman Bold" w:hint="eastAsia"/>
              </w:rPr>
              <w:t>ě</w:t>
            </w:r>
            <w:r w:rsidRPr="009A3EA8">
              <w:rPr>
                <w:rFonts w:ascii="Times New Roman Bold" w:hAnsi="Times New Roman Bold"/>
              </w:rPr>
              <w:t xml:space="preserve"> voliteln</w:t>
            </w:r>
            <w:r>
              <w:rPr>
                <w:rFonts w:ascii="Times New Roman Bold" w:hAnsi="Times New Roman Bold"/>
              </w:rPr>
              <w:t>ých</w:t>
            </w:r>
            <w:r w:rsidRPr="009A3EA8">
              <w:rPr>
                <w:rFonts w:ascii="Times New Roman Bold" w:hAnsi="Times New Roman Bold"/>
              </w:rPr>
              <w:t xml:space="preserve"> p</w:t>
            </w:r>
            <w:r w:rsidRPr="009A3EA8">
              <w:rPr>
                <w:rFonts w:ascii="Times New Roman Bold" w:hAnsi="Times New Roman Bold" w:hint="eastAsia"/>
              </w:rPr>
              <w:t>ř</w:t>
            </w:r>
            <w:r w:rsidRPr="009A3EA8">
              <w:rPr>
                <w:rFonts w:ascii="Times New Roman Bold" w:hAnsi="Times New Roman Bold"/>
              </w:rPr>
              <w:t>edm</w:t>
            </w:r>
            <w:r w:rsidRPr="009A3EA8">
              <w:rPr>
                <w:rFonts w:ascii="Times New Roman Bold" w:hAnsi="Times New Roman Bold" w:hint="eastAsia"/>
              </w:rPr>
              <w:t>ě</w:t>
            </w:r>
            <w:r w:rsidRPr="009A3EA8">
              <w:rPr>
                <w:rFonts w:ascii="Times New Roman Bold" w:hAnsi="Times New Roman Bold"/>
              </w:rPr>
              <w:t>t</w:t>
            </w:r>
            <w:r>
              <w:rPr>
                <w:rFonts w:ascii="Times New Roman Bold" w:hAnsi="Times New Roman Bold"/>
              </w:rPr>
              <w:t>ů</w:t>
            </w:r>
            <w:r w:rsidRPr="009A3EA8">
              <w:rPr>
                <w:rFonts w:ascii="Times New Roman Bold" w:hAnsi="Times New Roman Bold"/>
              </w:rPr>
              <w:t>.</w:t>
            </w:r>
          </w:p>
        </w:tc>
      </w:tr>
      <w:tr w:rsidR="0052483F" w:rsidRPr="00CB7D66" w14:paraId="37CE2572" w14:textId="77777777" w:rsidTr="005053CD">
        <w:trPr>
          <w:cantSplit/>
          <w:trHeight w:val="615"/>
        </w:trPr>
        <w:tc>
          <w:tcPr>
            <w:tcW w:w="10490"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tbl>
            <w:tblPr>
              <w:tblW w:w="11057" w:type="dxa"/>
              <w:shd w:val="clear" w:color="auto" w:fill="FFFFFF"/>
              <w:tblLayout w:type="fixed"/>
              <w:tblLook w:val="0000" w:firstRow="0" w:lastRow="0" w:firstColumn="0" w:lastColumn="0" w:noHBand="0" w:noVBand="0"/>
            </w:tblPr>
            <w:tblGrid>
              <w:gridCol w:w="11057"/>
            </w:tblGrid>
            <w:tr w:rsidR="0052483F" w:rsidRPr="00CB7D66" w14:paraId="2D1E8D4C" w14:textId="77777777" w:rsidTr="005053CD">
              <w:trPr>
                <w:cantSplit/>
                <w:trHeight w:val="260"/>
              </w:trPr>
              <w:tc>
                <w:tcPr>
                  <w:tcW w:w="1105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7CAAC" w:themeFill="accent2" w:themeFillTint="66"/>
                  <w:tcMar>
                    <w:top w:w="0" w:type="dxa"/>
                    <w:left w:w="0" w:type="dxa"/>
                    <w:bottom w:w="0" w:type="dxa"/>
                    <w:right w:w="0" w:type="dxa"/>
                  </w:tcMar>
                </w:tcPr>
                <w:p w14:paraId="189F2A18" w14:textId="77777777" w:rsidR="0052483F" w:rsidRPr="00CB7D66"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before="60" w:after="60"/>
                    <w:jc w:val="center"/>
                    <w:rPr>
                      <w:rFonts w:ascii="Times New Roman Bold" w:hAnsi="Times New Roman Bold"/>
                      <w:b/>
                      <w:sz w:val="22"/>
                    </w:rPr>
                  </w:pPr>
                  <w:r w:rsidRPr="00CB7D66">
                    <w:rPr>
                      <w:rFonts w:ascii="Times New Roman Bold" w:hAnsi="Times New Roman Bold"/>
                      <w:b/>
                      <w:sz w:val="22"/>
                    </w:rPr>
                    <w:t>Povinn</w:t>
                  </w:r>
                  <w:r w:rsidRPr="00CB7D66">
                    <w:rPr>
                      <w:rFonts w:ascii="Times New Roman Bold" w:hAnsi="Times New Roman Bold" w:hint="eastAsia"/>
                      <w:b/>
                      <w:sz w:val="22"/>
                    </w:rPr>
                    <w:t>ě</w:t>
                  </w:r>
                  <w:r w:rsidRPr="00CB7D66">
                    <w:rPr>
                      <w:rFonts w:ascii="Times New Roman Bold" w:hAnsi="Times New Roman Bold"/>
                      <w:b/>
                      <w:sz w:val="22"/>
                    </w:rPr>
                    <w:t xml:space="preserve"> voliteln</w:t>
                  </w:r>
                  <w:r w:rsidRPr="00CB7D66">
                    <w:rPr>
                      <w:rFonts w:ascii="Times New Roman Bold" w:hAnsi="Times New Roman Bold" w:hint="eastAsia"/>
                      <w:b/>
                      <w:sz w:val="22"/>
                    </w:rPr>
                    <w:t>é</w:t>
                  </w:r>
                  <w:r w:rsidRPr="00CB7D66">
                    <w:rPr>
                      <w:rFonts w:ascii="Times New Roman Bold" w:hAnsi="Times New Roman Bold"/>
                      <w:b/>
                      <w:sz w:val="22"/>
                    </w:rPr>
                    <w:t xml:space="preserve"> p</w:t>
                  </w:r>
                  <w:r w:rsidRPr="00CB7D66">
                    <w:rPr>
                      <w:rFonts w:ascii="Times New Roman Bold" w:hAnsi="Times New Roman Bold" w:hint="eastAsia"/>
                      <w:b/>
                      <w:sz w:val="22"/>
                    </w:rPr>
                    <w:t>ř</w:t>
                  </w:r>
                  <w:r w:rsidRPr="00CB7D66">
                    <w:rPr>
                      <w:rFonts w:ascii="Times New Roman Bold" w:hAnsi="Times New Roman Bold"/>
                      <w:b/>
                      <w:sz w:val="22"/>
                    </w:rPr>
                    <w:t>edm</w:t>
                  </w:r>
                  <w:r w:rsidRPr="00CB7D66">
                    <w:rPr>
                      <w:rFonts w:ascii="Times New Roman Bold" w:hAnsi="Times New Roman Bold" w:hint="eastAsia"/>
                      <w:b/>
                      <w:sz w:val="22"/>
                    </w:rPr>
                    <w:t>ě</w:t>
                  </w:r>
                  <w:r w:rsidRPr="00CB7D66">
                    <w:rPr>
                      <w:rFonts w:ascii="Times New Roman Bold" w:hAnsi="Times New Roman Bold"/>
                      <w:b/>
                      <w:sz w:val="22"/>
                    </w:rPr>
                    <w:t xml:space="preserve">ty specializace </w:t>
                  </w:r>
                  <w:r w:rsidRPr="00CB7D66">
                    <w:rPr>
                      <w:rFonts w:ascii="Times New Roman Bold" w:hAnsi="Times New Roman Bold" w:hint="eastAsia"/>
                      <w:b/>
                      <w:sz w:val="22"/>
                    </w:rPr>
                    <w:t>–</w:t>
                  </w:r>
                  <w:r w:rsidRPr="00CB7D66">
                    <w:rPr>
                      <w:rFonts w:ascii="Times New Roman Bold" w:hAnsi="Times New Roman Bold"/>
                      <w:b/>
                      <w:sz w:val="22"/>
                    </w:rPr>
                    <w:t xml:space="preserve"> skupina </w:t>
                  </w:r>
                  <w:r>
                    <w:rPr>
                      <w:rFonts w:ascii="Times New Roman Bold" w:hAnsi="Times New Roman Bold"/>
                      <w:b/>
                      <w:sz w:val="22"/>
                    </w:rPr>
                    <w:t>B2</w:t>
                  </w:r>
                </w:p>
              </w:tc>
            </w:tr>
          </w:tbl>
          <w:p w14:paraId="081F6764" w14:textId="77777777" w:rsidR="0052483F" w:rsidRPr="00CB7D66" w:rsidRDefault="0052483F" w:rsidP="005053CD">
            <w:pPr>
              <w:tabs>
                <w:tab w:val="left" w:pos="567"/>
              </w:tabs>
              <w:spacing w:before="60"/>
              <w:jc w:val="both"/>
            </w:pPr>
          </w:p>
        </w:tc>
      </w:tr>
      <w:tr w:rsidR="0052483F" w:rsidRPr="00CB7D66" w14:paraId="29883D57" w14:textId="77777777" w:rsidTr="005053CD">
        <w:tblPrEx>
          <w:shd w:val="clear" w:color="auto" w:fill="FFFFFF"/>
        </w:tblPrEx>
        <w:trPr>
          <w:cantSplit/>
          <w:trHeight w:val="2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0" w:type="dxa"/>
              <w:bottom w:w="0" w:type="dxa"/>
              <w:right w:w="0" w:type="dxa"/>
            </w:tcMar>
          </w:tcPr>
          <w:p w14:paraId="7A7F5024" w14:textId="77777777" w:rsidR="0052483F" w:rsidRPr="00CB7D66" w:rsidRDefault="0052483F"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FF445D">
              <w:rPr>
                <w:rStyle w:val="normaltextrun"/>
                <w:rFonts w:eastAsiaTheme="majorEastAsia"/>
              </w:rPr>
              <w:t>Dějiny odívání 7</w:t>
            </w:r>
            <w:r w:rsidRPr="00FF445D">
              <w:rPr>
                <w:rStyle w:val="eop"/>
              </w:rPr>
              <w:t> </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0" w:type="dxa"/>
              <w:bottom w:w="0" w:type="dxa"/>
              <w:right w:w="0" w:type="dxa"/>
            </w:tcMar>
          </w:tcPr>
          <w:p w14:paraId="01326B18" w14:textId="77777777" w:rsidR="0052483F" w:rsidRPr="00CB7D66"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903AD1">
              <w:t>13p</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0" w:type="dxa"/>
              <w:bottom w:w="0" w:type="dxa"/>
              <w:right w:w="0" w:type="dxa"/>
            </w:tcMar>
          </w:tcPr>
          <w:p w14:paraId="06432E7F" w14:textId="77777777" w:rsidR="0052483F" w:rsidRPr="00CB7D66"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903AD1">
              <w:t>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0" w:type="dxa"/>
              <w:bottom w:w="0" w:type="dxa"/>
              <w:right w:w="0" w:type="dxa"/>
            </w:tcMar>
          </w:tcPr>
          <w:p w14:paraId="5A5B6925" w14:textId="77777777" w:rsidR="0052483F" w:rsidRPr="00CB7D66"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903AD1">
              <w:t>3</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0" w:type="dxa"/>
              <w:bottom w:w="0" w:type="dxa"/>
              <w:right w:w="0" w:type="dxa"/>
            </w:tcMar>
          </w:tcPr>
          <w:p w14:paraId="0CE71C06" w14:textId="029AACB3" w:rsidR="009D1113" w:rsidRPr="00E153D9" w:rsidRDefault="009D1113"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b/>
                <w:bCs/>
              </w:rPr>
            </w:pPr>
            <w:r w:rsidRPr="00E153D9">
              <w:rPr>
                <w:b/>
                <w:bCs/>
              </w:rPr>
              <w:t>MgA. Lenka Mičolová</w:t>
            </w:r>
          </w:p>
          <w:p w14:paraId="7FDD9FD0" w14:textId="16F9EC33" w:rsidR="0052483F" w:rsidRPr="00CB7D66"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903AD1">
              <w:t>Mgr. et MgA. Adéla Kučera Malendová</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0" w:type="dxa"/>
              <w:bottom w:w="0" w:type="dxa"/>
              <w:right w:w="0" w:type="dxa"/>
            </w:tcMar>
          </w:tcPr>
          <w:p w14:paraId="7448FAAD" w14:textId="77777777" w:rsidR="0052483F" w:rsidRPr="00CB7D66"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0" w:type="dxa"/>
              <w:bottom w:w="0" w:type="dxa"/>
              <w:right w:w="0" w:type="dxa"/>
            </w:tcMar>
          </w:tcPr>
          <w:p w14:paraId="2EC5B277" w14:textId="77777777" w:rsidR="0052483F" w:rsidRPr="00CB7D66"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903AD1">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15C3D32" w14:textId="77777777" w:rsidR="0052483F" w:rsidRPr="00CB7D66"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AA48951" w14:textId="77777777" w:rsidR="0052483F"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903AD1">
              <w:t>1 ZS</w:t>
            </w:r>
          </w:p>
          <w:p w14:paraId="1534E6D5" w14:textId="77777777" w:rsidR="0052483F" w:rsidRPr="00CB7D66"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52483F" w:rsidRPr="00CB7D66" w14:paraId="073A0F2A" w14:textId="77777777" w:rsidTr="005053CD">
        <w:tblPrEx>
          <w:shd w:val="clear" w:color="auto" w:fill="FFFFFF"/>
        </w:tblPrEx>
        <w:trPr>
          <w:cantSplit/>
          <w:trHeight w:val="2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0" w:type="dxa"/>
              <w:bottom w:w="0" w:type="dxa"/>
              <w:right w:w="0" w:type="dxa"/>
            </w:tcMar>
          </w:tcPr>
          <w:p w14:paraId="6AA602C7" w14:textId="77777777" w:rsidR="0052483F" w:rsidRPr="00FF445D" w:rsidRDefault="0052483F"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Style w:val="normaltextrun"/>
                <w:rFonts w:eastAsiaTheme="majorEastAsia"/>
              </w:rPr>
            </w:pPr>
            <w:r>
              <w:t>Současné tendence v designu obuvi 1</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0" w:type="dxa"/>
              <w:bottom w:w="0" w:type="dxa"/>
              <w:right w:w="0" w:type="dxa"/>
            </w:tcMar>
          </w:tcPr>
          <w:p w14:paraId="7DC573C4" w14:textId="77777777" w:rsidR="0052483F" w:rsidRPr="00903AD1"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Pr>
                <w:rStyle w:val="contextualspellingandgrammarerror"/>
              </w:rPr>
              <w:t>13p</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0" w:type="dxa"/>
              <w:bottom w:w="0" w:type="dxa"/>
              <w:right w:w="0" w:type="dxa"/>
            </w:tcMar>
          </w:tcPr>
          <w:p w14:paraId="1AF7207D" w14:textId="77777777" w:rsidR="0052483F" w:rsidRPr="00903AD1"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0" w:type="dxa"/>
              <w:bottom w:w="0" w:type="dxa"/>
              <w:right w:w="0" w:type="dxa"/>
            </w:tcMar>
          </w:tcPr>
          <w:p w14:paraId="15A61FAC" w14:textId="77777777" w:rsidR="0052483F" w:rsidRPr="00903AD1"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0" w:type="dxa"/>
              <w:bottom w:w="0" w:type="dxa"/>
              <w:right w:w="0" w:type="dxa"/>
            </w:tcMar>
          </w:tcPr>
          <w:p w14:paraId="2119CF2B" w14:textId="77777777" w:rsidR="0052483F" w:rsidRPr="00903AD1"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9A3EA8">
              <w:rPr>
                <w:rStyle w:val="normaltextrun"/>
                <w:rFonts w:eastAsiaTheme="majorEastAsia"/>
              </w:rPr>
              <w:t>MgA. Jana Buch</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0" w:type="dxa"/>
              <w:bottom w:w="0" w:type="dxa"/>
              <w:right w:w="0" w:type="dxa"/>
            </w:tcMar>
          </w:tcPr>
          <w:p w14:paraId="762D7B9C" w14:textId="77777777" w:rsidR="0052483F" w:rsidRPr="00CB7D66"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0" w:type="dxa"/>
              <w:bottom w:w="0" w:type="dxa"/>
              <w:right w:w="0" w:type="dxa"/>
            </w:tcMar>
          </w:tcPr>
          <w:p w14:paraId="49EC0B74" w14:textId="77777777" w:rsidR="0052483F" w:rsidRPr="00903AD1"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Pr>
                <w:rStyle w:val="normaltextrun"/>
                <w:rFonts w:eastAsiaTheme="majorEastAsia"/>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F803DAC" w14:textId="77777777" w:rsidR="0052483F" w:rsidRPr="00CB7D66"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5CAFC32" w14:textId="77777777" w:rsidR="0052483F" w:rsidRPr="00903AD1"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Pr>
                <w:rStyle w:val="normaltextrun"/>
                <w:rFonts w:eastAsiaTheme="majorEastAsia"/>
              </w:rPr>
              <w:t>1 ZS</w:t>
            </w:r>
          </w:p>
        </w:tc>
      </w:tr>
      <w:tr w:rsidR="0052483F" w:rsidRPr="00CB7D66" w14:paraId="0C00C72D" w14:textId="77777777" w:rsidTr="005053CD">
        <w:tblPrEx>
          <w:shd w:val="clear" w:color="auto" w:fill="FFFFFF"/>
        </w:tblPrEx>
        <w:trPr>
          <w:cantSplit/>
          <w:trHeight w:val="2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0" w:type="dxa"/>
              <w:bottom w:w="0" w:type="dxa"/>
              <w:right w:w="0" w:type="dxa"/>
            </w:tcMar>
          </w:tcPr>
          <w:p w14:paraId="5964819E" w14:textId="77777777" w:rsidR="0052483F" w:rsidRPr="00CB7D66" w:rsidRDefault="0052483F"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6603FB">
              <w:rPr>
                <w:rStyle w:val="normaltextrun"/>
                <w:rFonts w:eastAsiaTheme="majorEastAsia"/>
              </w:rPr>
              <w:t>Dějiny odívání 8</w:t>
            </w:r>
            <w:r w:rsidRPr="006603FB">
              <w:rPr>
                <w:rStyle w:val="eop"/>
              </w:rPr>
              <w:t> </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0" w:type="dxa"/>
              <w:bottom w:w="0" w:type="dxa"/>
              <w:right w:w="0" w:type="dxa"/>
            </w:tcMar>
          </w:tcPr>
          <w:p w14:paraId="7FCD6F8C" w14:textId="77777777" w:rsidR="0052483F" w:rsidRPr="00CB7D66"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903AD1">
              <w:t>13p</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0" w:type="dxa"/>
              <w:bottom w:w="0" w:type="dxa"/>
              <w:right w:w="0" w:type="dxa"/>
            </w:tcMar>
          </w:tcPr>
          <w:p w14:paraId="073D564F" w14:textId="77777777" w:rsidR="0052483F" w:rsidRPr="00CB7D66"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903AD1">
              <w:t>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0" w:type="dxa"/>
              <w:bottom w:w="0" w:type="dxa"/>
              <w:right w:w="0" w:type="dxa"/>
            </w:tcMar>
          </w:tcPr>
          <w:p w14:paraId="5724BF55" w14:textId="77777777" w:rsidR="0052483F" w:rsidRPr="00CB7D66"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903AD1">
              <w:t>3</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0" w:type="dxa"/>
              <w:bottom w:w="0" w:type="dxa"/>
              <w:right w:w="0" w:type="dxa"/>
            </w:tcMar>
          </w:tcPr>
          <w:p w14:paraId="3AD98526" w14:textId="4BF447B5" w:rsidR="009D1113" w:rsidRPr="00E153D9" w:rsidRDefault="009D1113"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b/>
                <w:bCs/>
              </w:rPr>
            </w:pPr>
            <w:r w:rsidRPr="00830928">
              <w:rPr>
                <w:b/>
                <w:bCs/>
              </w:rPr>
              <w:t>MgA. Lenka Mičolová</w:t>
            </w:r>
          </w:p>
          <w:p w14:paraId="37CD0748" w14:textId="4F16DAED" w:rsidR="0052483F" w:rsidRPr="00CB7D66"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903AD1">
              <w:t>Mgr. et MgA. Adéla Kučera Malendová</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0" w:type="dxa"/>
              <w:bottom w:w="0" w:type="dxa"/>
              <w:right w:w="0" w:type="dxa"/>
            </w:tcMar>
          </w:tcPr>
          <w:p w14:paraId="4F9D221B" w14:textId="77777777" w:rsidR="0052483F" w:rsidRPr="00CB7D66"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0" w:type="dxa"/>
              <w:bottom w:w="0" w:type="dxa"/>
              <w:right w:w="0" w:type="dxa"/>
            </w:tcMar>
          </w:tcPr>
          <w:p w14:paraId="5A32548D" w14:textId="77777777" w:rsidR="0052483F" w:rsidRPr="00CB7D66"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903AD1">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7E290E5" w14:textId="77777777" w:rsidR="0052483F" w:rsidRPr="00CB7D66"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9DD7BB5" w14:textId="77777777" w:rsidR="0052483F"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903AD1">
              <w:t>1 LS</w:t>
            </w:r>
          </w:p>
          <w:p w14:paraId="30DF926A" w14:textId="77777777" w:rsidR="0052483F" w:rsidRPr="00CB7D66"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52483F" w:rsidRPr="00CB7D66" w14:paraId="2914794C" w14:textId="77777777" w:rsidTr="005053CD">
        <w:tblPrEx>
          <w:shd w:val="clear" w:color="auto" w:fill="FFFFFF"/>
        </w:tblPrEx>
        <w:trPr>
          <w:cantSplit/>
          <w:trHeight w:val="2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0" w:type="dxa"/>
              <w:bottom w:w="0" w:type="dxa"/>
              <w:right w:w="0" w:type="dxa"/>
            </w:tcMar>
          </w:tcPr>
          <w:p w14:paraId="14E5B496" w14:textId="77777777" w:rsidR="0052483F" w:rsidRPr="006603FB" w:rsidRDefault="0052483F"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Style w:val="normaltextrun"/>
                <w:rFonts w:eastAsiaTheme="majorEastAsia"/>
              </w:rPr>
            </w:pPr>
            <w:r>
              <w:t>Současné tendence v designu obuvi 2</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0" w:type="dxa"/>
              <w:bottom w:w="0" w:type="dxa"/>
              <w:right w:w="0" w:type="dxa"/>
            </w:tcMar>
          </w:tcPr>
          <w:p w14:paraId="4B4D8A8D" w14:textId="77777777" w:rsidR="0052483F" w:rsidRPr="00903AD1"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Pr>
                <w:rStyle w:val="contextualspellingandgrammarerror"/>
              </w:rPr>
              <w:t>13p</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0" w:type="dxa"/>
              <w:bottom w:w="0" w:type="dxa"/>
              <w:right w:w="0" w:type="dxa"/>
            </w:tcMar>
          </w:tcPr>
          <w:p w14:paraId="78C91591" w14:textId="77777777" w:rsidR="0052483F" w:rsidRPr="00903AD1"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0" w:type="dxa"/>
              <w:bottom w:w="0" w:type="dxa"/>
              <w:right w:w="0" w:type="dxa"/>
            </w:tcMar>
          </w:tcPr>
          <w:p w14:paraId="554D4D6A" w14:textId="77777777" w:rsidR="0052483F" w:rsidRPr="00903AD1"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0" w:type="dxa"/>
              <w:bottom w:w="0" w:type="dxa"/>
              <w:right w:w="0" w:type="dxa"/>
            </w:tcMar>
          </w:tcPr>
          <w:p w14:paraId="119FD186" w14:textId="77777777" w:rsidR="0052483F" w:rsidRPr="00903AD1"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9A3EA8">
              <w:rPr>
                <w:rStyle w:val="normaltextrun"/>
                <w:rFonts w:eastAsiaTheme="majorEastAsia"/>
              </w:rPr>
              <w:t>MgA: Jana Buch</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0" w:type="dxa"/>
              <w:bottom w:w="0" w:type="dxa"/>
              <w:right w:w="0" w:type="dxa"/>
            </w:tcMar>
          </w:tcPr>
          <w:p w14:paraId="3B35B861" w14:textId="77777777" w:rsidR="0052483F" w:rsidRPr="00CB7D66"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0" w:type="dxa"/>
              <w:bottom w:w="0" w:type="dxa"/>
              <w:right w:w="0" w:type="dxa"/>
            </w:tcMar>
          </w:tcPr>
          <w:p w14:paraId="16EF2BA5" w14:textId="77777777" w:rsidR="0052483F" w:rsidRPr="00903AD1"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Pr>
                <w:rStyle w:val="normaltextrun"/>
                <w:rFonts w:eastAsiaTheme="majorEastAsia"/>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06A1A93" w14:textId="77777777" w:rsidR="0052483F" w:rsidRPr="00CB7D66"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18A7E1A" w14:textId="77777777" w:rsidR="0052483F" w:rsidRPr="00903AD1"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Pr>
                <w:rStyle w:val="normaltextrun"/>
                <w:rFonts w:eastAsiaTheme="majorEastAsia"/>
              </w:rPr>
              <w:t>1 LS</w:t>
            </w:r>
          </w:p>
        </w:tc>
      </w:tr>
      <w:tr w:rsidR="0052483F" w:rsidRPr="0006526B" w14:paraId="632DBD95" w14:textId="77777777" w:rsidTr="005053CD">
        <w:tblPrEx>
          <w:shd w:val="clear" w:color="auto" w:fill="FFFFFF"/>
          <w:tblCellMar>
            <w:left w:w="108" w:type="dxa"/>
            <w:right w:w="108" w:type="dxa"/>
          </w:tblCellMar>
        </w:tblPrEx>
        <w:trPr>
          <w:cantSplit/>
          <w:trHeight w:val="260"/>
        </w:trPr>
        <w:tc>
          <w:tcPr>
            <w:tcW w:w="10490"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0" w:type="dxa"/>
              <w:bottom w:w="0" w:type="dxa"/>
              <w:right w:w="0" w:type="dxa"/>
            </w:tcMar>
          </w:tcPr>
          <w:p w14:paraId="117E27E3" w14:textId="77777777" w:rsidR="0052483F" w:rsidRPr="00A22651" w:rsidRDefault="0052483F"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60"/>
              <w:rPr>
                <w:rFonts w:ascii="Times New Roman Bold" w:hAnsi="Times New Roman Bold"/>
              </w:rPr>
            </w:pPr>
            <w:r>
              <w:rPr>
                <w:rFonts w:ascii="Times New Roman Bold" w:hAnsi="Times New Roman Bold"/>
              </w:rPr>
              <w:t xml:space="preserve"> </w:t>
            </w:r>
            <w:r w:rsidRPr="00A22651">
              <w:rPr>
                <w:rFonts w:ascii="Times New Roman Bold" w:hAnsi="Times New Roman Bold"/>
              </w:rPr>
              <w:t>Podmínka pro splnění této skupiny předmětů:</w:t>
            </w:r>
          </w:p>
          <w:p w14:paraId="2FCCE9AF" w14:textId="77777777" w:rsidR="0052483F" w:rsidRPr="0006526B"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after="60"/>
              <w:rPr>
                <w:color w:val="FF0000"/>
              </w:rPr>
            </w:pPr>
            <w:r>
              <w:rPr>
                <w:rFonts w:ascii="Times New Roman Bold" w:hAnsi="Times New Roman Bold"/>
              </w:rPr>
              <w:t xml:space="preserve"> Během bakalářského studia </w:t>
            </w:r>
            <w:r w:rsidRPr="00A22651">
              <w:rPr>
                <w:rFonts w:ascii="Times New Roman Bold" w:hAnsi="Times New Roman Bold"/>
              </w:rPr>
              <w:t xml:space="preserve">musí </w:t>
            </w:r>
            <w:r>
              <w:rPr>
                <w:rFonts w:ascii="Times New Roman Bold" w:hAnsi="Times New Roman Bold"/>
              </w:rPr>
              <w:t xml:space="preserve">student </w:t>
            </w:r>
            <w:r w:rsidRPr="00A22651">
              <w:rPr>
                <w:rFonts w:ascii="Times New Roman Bold" w:hAnsi="Times New Roman Bold"/>
              </w:rPr>
              <w:t xml:space="preserve">absolvovat alespoň </w:t>
            </w:r>
            <w:r>
              <w:rPr>
                <w:rFonts w:ascii="Times New Roman Bold" w:hAnsi="Times New Roman Bold"/>
              </w:rPr>
              <w:t xml:space="preserve">dva </w:t>
            </w:r>
            <w:r w:rsidRPr="00A22651">
              <w:rPr>
                <w:rFonts w:ascii="Times New Roman Bold" w:hAnsi="Times New Roman Bold"/>
              </w:rPr>
              <w:t>povinně voliteln</w:t>
            </w:r>
            <w:r>
              <w:rPr>
                <w:rFonts w:ascii="Times New Roman Bold" w:hAnsi="Times New Roman Bold"/>
              </w:rPr>
              <w:t>é</w:t>
            </w:r>
            <w:r w:rsidRPr="00A22651">
              <w:rPr>
                <w:rFonts w:ascii="Times New Roman Bold" w:hAnsi="Times New Roman Bold"/>
              </w:rPr>
              <w:t xml:space="preserve"> předmět</w:t>
            </w:r>
            <w:r>
              <w:rPr>
                <w:rFonts w:ascii="Times New Roman Bold" w:hAnsi="Times New Roman Bold"/>
              </w:rPr>
              <w:t>y</w:t>
            </w:r>
            <w:r w:rsidRPr="00A22651">
              <w:rPr>
                <w:rFonts w:ascii="Times New Roman Bold" w:hAnsi="Times New Roman Bold"/>
              </w:rPr>
              <w:t>.</w:t>
            </w:r>
          </w:p>
        </w:tc>
      </w:tr>
      <w:tr w:rsidR="0052483F" w:rsidRPr="00A22651" w14:paraId="64466376" w14:textId="77777777" w:rsidTr="005053CD">
        <w:trPr>
          <w:cantSplit/>
          <w:trHeight w:val="264"/>
        </w:trPr>
        <w:tc>
          <w:tcPr>
            <w:tcW w:w="10490"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tbl>
            <w:tblPr>
              <w:tblStyle w:val="Mkatabulky"/>
              <w:tblW w:w="0" w:type="auto"/>
              <w:tblLayout w:type="fixed"/>
              <w:tblLook w:val="04A0" w:firstRow="1" w:lastRow="0" w:firstColumn="1" w:lastColumn="0" w:noHBand="0" w:noVBand="1"/>
            </w:tblPr>
            <w:tblGrid>
              <w:gridCol w:w="3393"/>
              <w:gridCol w:w="7087"/>
            </w:tblGrid>
            <w:tr w:rsidR="0052483F" w14:paraId="591443CF" w14:textId="77777777" w:rsidTr="005053CD">
              <w:trPr>
                <w:trHeight w:val="269"/>
              </w:trPr>
              <w:tc>
                <w:tcPr>
                  <w:tcW w:w="3393" w:type="dxa"/>
                  <w:shd w:val="clear" w:color="auto" w:fill="F7CAAC" w:themeFill="accent2" w:themeFillTint="66"/>
                </w:tcPr>
                <w:p w14:paraId="6CCEE341" w14:textId="77777777" w:rsidR="0052483F" w:rsidRPr="007866C1" w:rsidRDefault="0052483F" w:rsidP="005053CD">
                  <w:pPr>
                    <w:tabs>
                      <w:tab w:val="left" w:pos="21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ind w:left="-122" w:firstLine="122"/>
                    <w:jc w:val="both"/>
                    <w:rPr>
                      <w:rFonts w:ascii="Times New Roman Bold" w:hAnsi="Times New Roman Bold"/>
                      <w:b/>
                      <w:shd w:val="clear" w:color="auto" w:fill="C5E0B3" w:themeFill="accent6" w:themeFillTint="66"/>
                    </w:rPr>
                  </w:pPr>
                  <w:r w:rsidRPr="00827843">
                    <w:rPr>
                      <w:rFonts w:ascii="Times New Roman Bold" w:hAnsi="Times New Roman Bold"/>
                      <w:b/>
                    </w:rPr>
                    <w:t>Celkový počet kreditů za studium</w:t>
                  </w:r>
                </w:p>
              </w:tc>
              <w:tc>
                <w:tcPr>
                  <w:tcW w:w="7087" w:type="dxa"/>
                </w:tcPr>
                <w:p w14:paraId="57F1248E" w14:textId="77777777" w:rsidR="0052483F" w:rsidRDefault="0052483F" w:rsidP="005053CD">
                  <w:pPr>
                    <w:tabs>
                      <w:tab w:val="left" w:pos="567"/>
                    </w:tabs>
                    <w:jc w:val="both"/>
                  </w:pPr>
                  <w:r>
                    <w:t>120</w:t>
                  </w:r>
                </w:p>
              </w:tc>
            </w:tr>
          </w:tbl>
          <w:p w14:paraId="797A4F70" w14:textId="77777777" w:rsidR="0052483F" w:rsidRPr="000061EF" w:rsidRDefault="0052483F" w:rsidP="005053CD">
            <w:pPr>
              <w:tabs>
                <w:tab w:val="left" w:pos="567"/>
              </w:tabs>
              <w:jc w:val="both"/>
            </w:pPr>
          </w:p>
        </w:tc>
      </w:tr>
      <w:tr w:rsidR="0052483F" w:rsidRPr="00A22651" w14:paraId="54CBF210" w14:textId="77777777" w:rsidTr="005053CD">
        <w:trPr>
          <w:cantSplit/>
          <w:trHeight w:val="1537"/>
        </w:trPr>
        <w:tc>
          <w:tcPr>
            <w:tcW w:w="10490"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B6295BB" w14:textId="77777777" w:rsidR="0052483F" w:rsidRDefault="0052483F"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80"/>
              <w:ind w:left="57" w:right="57"/>
              <w:jc w:val="both"/>
            </w:pPr>
            <w:r>
              <w:t>P</w:t>
            </w:r>
            <w:r w:rsidRPr="00620AD0">
              <w:t>ovinné předměty</w:t>
            </w:r>
            <w:r>
              <w:t xml:space="preserve"> společné</w:t>
            </w:r>
            <w:r w:rsidRPr="00620AD0">
              <w:t xml:space="preserve">: </w:t>
            </w:r>
            <w:r w:rsidRPr="00CF570C">
              <w:t>61</w:t>
            </w:r>
            <w:r w:rsidRPr="00620AD0">
              <w:t xml:space="preserve"> kreditů</w:t>
            </w:r>
            <w:r>
              <w:t xml:space="preserve"> </w:t>
            </w:r>
          </w:p>
          <w:p w14:paraId="10172E68" w14:textId="77777777" w:rsidR="0052483F" w:rsidRDefault="0052483F"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57" w:right="57"/>
              <w:jc w:val="both"/>
            </w:pPr>
            <w:r>
              <w:t>Povinně volitelné předměty společné – skupina B1: 10 kredity</w:t>
            </w:r>
          </w:p>
          <w:p w14:paraId="645C0ED7" w14:textId="77777777" w:rsidR="0052483F" w:rsidRDefault="0052483F"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57" w:right="57"/>
              <w:jc w:val="both"/>
            </w:pPr>
            <w:r>
              <w:t xml:space="preserve">Součet počtu kreditů za povinné předměty společné všem studijním plánům </w:t>
            </w:r>
            <w:r w:rsidRPr="00ED4F9D">
              <w:t>a minimálního počtu kreditů za povinně volitelné předměty společné všem studijním plánům</w:t>
            </w:r>
            <w:r>
              <w:t>: 71</w:t>
            </w:r>
          </w:p>
          <w:p w14:paraId="3AB23DC0" w14:textId="77777777" w:rsidR="0052483F" w:rsidRDefault="0052483F"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57" w:right="57"/>
              <w:jc w:val="both"/>
            </w:pPr>
            <w:r>
              <w:t xml:space="preserve">Součet počtu kreditů za povinné předměty patřící do předmětů specializace a minimálního počtu kreditů za povinně volitelné předměty patřící do předmětů specializace (min. 30 a více): 48 </w:t>
            </w:r>
          </w:p>
          <w:p w14:paraId="62F7BAF3" w14:textId="77777777" w:rsidR="0052483F" w:rsidRDefault="0052483F"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80"/>
              <w:ind w:left="57" w:right="57"/>
              <w:jc w:val="both"/>
            </w:pPr>
            <w:r>
              <w:t>Kredity za volitelné předměty: 1</w:t>
            </w:r>
          </w:p>
        </w:tc>
      </w:tr>
    </w:tbl>
    <w:p w14:paraId="2F123E55" w14:textId="77777777" w:rsidR="0052483F" w:rsidRDefault="0052483F" w:rsidP="0052483F">
      <w:bookmarkStart w:id="6" w:name="_Hlk110847127"/>
      <w:r>
        <w:br w:type="page"/>
      </w:r>
    </w:p>
    <w:tbl>
      <w:tblPr>
        <w:tblW w:w="10490" w:type="dxa"/>
        <w:tblInd w:w="-147" w:type="dxa"/>
        <w:tblLayout w:type="fixed"/>
        <w:tblCellMar>
          <w:left w:w="0" w:type="dxa"/>
          <w:right w:w="0" w:type="dxa"/>
        </w:tblCellMar>
        <w:tblLook w:val="0000" w:firstRow="0" w:lastRow="0" w:firstColumn="0" w:lastColumn="0" w:noHBand="0" w:noVBand="0"/>
      </w:tblPr>
      <w:tblGrid>
        <w:gridCol w:w="3119"/>
        <w:gridCol w:w="7371"/>
      </w:tblGrid>
      <w:tr w:rsidR="0052483F" w:rsidRPr="00A22651" w14:paraId="28FDFBD4" w14:textId="77777777" w:rsidTr="005053CD">
        <w:trPr>
          <w:cantSplit/>
          <w:trHeight w:val="291"/>
        </w:trPr>
        <w:tc>
          <w:tcPr>
            <w:tcW w:w="3119" w:type="dxa"/>
            <w:tcBorders>
              <w:top w:val="single" w:sz="4" w:space="0" w:color="000000"/>
              <w:left w:val="single" w:sz="4" w:space="0" w:color="000000"/>
              <w:bottom w:val="single" w:sz="4" w:space="0" w:color="000000"/>
              <w:right w:val="single" w:sz="4" w:space="0" w:color="000000"/>
            </w:tcBorders>
            <w:shd w:val="clear" w:color="auto" w:fill="F7CAAC" w:themeFill="accent2" w:themeFillTint="66"/>
          </w:tcPr>
          <w:p w14:paraId="69EE19A5" w14:textId="77777777" w:rsidR="0052483F" w:rsidRPr="007866C1"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rPr>
                <w:b/>
                <w:lang w:eastAsia="en-US"/>
              </w:rPr>
            </w:pPr>
            <w:r w:rsidRPr="007866C1">
              <w:rPr>
                <w:rFonts w:ascii="Times New Roman Bold" w:hAnsi="Times New Roman Bold"/>
                <w:b/>
              </w:rPr>
              <w:lastRenderedPageBreak/>
              <w:t>Součásti SZZ a jejich obsah</w:t>
            </w: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6E5AB5D1" w14:textId="77777777" w:rsidR="0052483F"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52483F" w:rsidRPr="00A22651" w14:paraId="53D29EA7" w14:textId="77777777" w:rsidTr="005053CD">
        <w:trPr>
          <w:cantSplit/>
          <w:trHeight w:val="1272"/>
        </w:trPr>
        <w:tc>
          <w:tcPr>
            <w:tcW w:w="10490" w:type="dxa"/>
            <w:gridSpan w:val="2"/>
            <w:tcBorders>
              <w:top w:val="single" w:sz="4" w:space="0" w:color="000000"/>
              <w:left w:val="single" w:sz="4" w:space="0" w:color="000000"/>
              <w:bottom w:val="single" w:sz="4" w:space="0" w:color="000000"/>
              <w:right w:val="single" w:sz="4" w:space="0" w:color="000000"/>
            </w:tcBorders>
            <w:shd w:val="clear" w:color="auto" w:fill="auto"/>
          </w:tcPr>
          <w:p w14:paraId="749A8207" w14:textId="32D27606" w:rsidR="009B7D08" w:rsidRPr="001754CB" w:rsidRDefault="007C6012" w:rsidP="009B7D0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60"/>
              <w:ind w:left="57" w:right="57"/>
              <w:rPr>
                <w:b/>
                <w:bCs/>
              </w:rPr>
            </w:pPr>
            <w:r>
              <w:rPr>
                <w:b/>
                <w:bCs/>
              </w:rPr>
              <w:t xml:space="preserve">  </w:t>
            </w:r>
            <w:r w:rsidR="009B7D08" w:rsidRPr="001754CB">
              <w:rPr>
                <w:b/>
                <w:bCs/>
              </w:rPr>
              <w:t>SZZ se skládá ze dvou částí:</w:t>
            </w:r>
          </w:p>
          <w:p w14:paraId="667B2E2B" w14:textId="4F069836" w:rsidR="009B7D08" w:rsidRDefault="007C6012" w:rsidP="009B7D08">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42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145" w:right="57" w:firstLine="142"/>
            </w:pPr>
            <w:r>
              <w:t xml:space="preserve"> </w:t>
            </w:r>
            <w:r w:rsidR="009B7D08">
              <w:t>1. část: zkouška z odborné problematiky související se studovaným programem/specializací a zaměřením diplomové práce</w:t>
            </w:r>
          </w:p>
          <w:p w14:paraId="1EA7098E" w14:textId="4B0A3183" w:rsidR="009B7D08" w:rsidRDefault="007C6012" w:rsidP="009B7D08">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after="120"/>
              <w:ind w:left="145" w:right="57" w:firstLine="142"/>
            </w:pPr>
            <w:r>
              <w:t xml:space="preserve"> </w:t>
            </w:r>
            <w:r w:rsidR="009B7D08">
              <w:t>2. část: obhajoba diplomové práce</w:t>
            </w:r>
          </w:p>
          <w:p w14:paraId="09264F93" w14:textId="474861EB" w:rsidR="009B7D08" w:rsidRDefault="009B7D08" w:rsidP="009B7D0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145" w:right="57" w:hanging="88"/>
            </w:pPr>
            <w:r>
              <w:t xml:space="preserve">  </w:t>
            </w:r>
            <w:r w:rsidRPr="00AA084A">
              <w:t>Zkouška z odborné problematiky se skládá z odborné rozpravy z</w:t>
            </w:r>
            <w:r>
              <w:t> </w:t>
            </w:r>
            <w:r w:rsidRPr="00AA084A">
              <w:t>tematick</w:t>
            </w:r>
            <w:r>
              <w:t xml:space="preserve">ého okruhu dle zaměření studijního programu </w:t>
            </w:r>
            <w:r>
              <w:br/>
              <w:t>a specializace:</w:t>
            </w:r>
          </w:p>
          <w:p w14:paraId="1DC77CB7" w14:textId="2D8222D0" w:rsidR="009B7D08" w:rsidRDefault="009B7D08" w:rsidP="009B7D0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after="120"/>
              <w:ind w:left="287" w:right="57" w:hanging="284"/>
            </w:pPr>
            <w:r>
              <w:t xml:space="preserve">     - </w:t>
            </w:r>
            <w:r w:rsidR="003F36AE" w:rsidRPr="003F36AE">
              <w:t xml:space="preserve">Současné tendence v umění, designu a oborové teorie </w:t>
            </w:r>
            <w:r>
              <w:t xml:space="preserve">(rozsah je dán předměty ZT a PZ – </w:t>
            </w:r>
            <w:r w:rsidR="0073519D" w:rsidRPr="003A1A77">
              <w:rPr>
                <w:rStyle w:val="normaltextrun"/>
                <w:rFonts w:eastAsiaTheme="majorEastAsia"/>
              </w:rPr>
              <w:t>Současné tendence v umění, Současný světový design, Současný český design</w:t>
            </w:r>
            <w:r w:rsidR="0073519D">
              <w:rPr>
                <w:rStyle w:val="normaltextrun"/>
                <w:rFonts w:eastAsiaTheme="majorEastAsia"/>
              </w:rPr>
              <w:t xml:space="preserve">, </w:t>
            </w:r>
            <w:r w:rsidR="0073519D" w:rsidRPr="00572F59">
              <w:rPr>
                <w:rStyle w:val="contextualspellingandgrammarerror"/>
                <w:rFonts w:ascii="Times New Roman Italic" w:hAnsi="Times New Roman Italic"/>
              </w:rPr>
              <w:t>Dějiny obouvání</w:t>
            </w:r>
            <w:r w:rsidR="0073519D">
              <w:rPr>
                <w:rStyle w:val="normaltextrun"/>
                <w:rFonts w:eastAsiaTheme="majorEastAsia"/>
                <w:color w:val="000000"/>
              </w:rPr>
              <w:t xml:space="preserve">, </w:t>
            </w:r>
            <w:r w:rsidR="0073519D" w:rsidRPr="003A1A77">
              <w:rPr>
                <w:rStyle w:val="contextualspellingandgrammarerror"/>
              </w:rPr>
              <w:t>Zkušebnictví</w:t>
            </w:r>
            <w:r>
              <w:t xml:space="preserve">)  </w:t>
            </w:r>
          </w:p>
          <w:p w14:paraId="090848CF" w14:textId="77777777" w:rsidR="009B7D08" w:rsidRPr="007C6012" w:rsidRDefault="009B7D08" w:rsidP="007C601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145" w:right="57" w:hanging="88"/>
            </w:pPr>
            <w:r>
              <w:t xml:space="preserve">  </w:t>
            </w:r>
            <w:r w:rsidRPr="007C6012">
              <w:t xml:space="preserve">Obhajoba diplomové práce, která se skládá z: </w:t>
            </w:r>
          </w:p>
          <w:p w14:paraId="1DDDD5E3" w14:textId="77777777" w:rsidR="009B7D08" w:rsidRPr="007C6012" w:rsidRDefault="009B7D08" w:rsidP="007C601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287" w:right="57"/>
            </w:pPr>
            <w:r w:rsidRPr="007C6012">
              <w:t xml:space="preserve">- teoretické části práce vycházející z problematiky oboru </w:t>
            </w:r>
          </w:p>
          <w:p w14:paraId="50AE8FE2" w14:textId="48D0E55A" w:rsidR="0052483F" w:rsidRPr="00E153D9" w:rsidRDefault="009B7D08" w:rsidP="00E153D9">
            <w:pPr>
              <w:pStyle w:val="paragraph"/>
              <w:spacing w:before="0" w:beforeAutospacing="0" w:after="120" w:afterAutospacing="0"/>
              <w:ind w:left="278" w:hanging="278"/>
              <w:jc w:val="both"/>
              <w:textAlignment w:val="baseline"/>
              <w:rPr>
                <w:color w:val="000000"/>
                <w:sz w:val="20"/>
                <w:szCs w:val="20"/>
              </w:rPr>
            </w:pPr>
            <w:r w:rsidRPr="00E153D9">
              <w:rPr>
                <w:sz w:val="20"/>
                <w:szCs w:val="20"/>
              </w:rPr>
              <w:t xml:space="preserve">      - praktické části práce, kde student prokazuje schopnost obhájit své vlastní přístupy a postupy, originalitu a kreativitu na základě </w:t>
            </w:r>
            <w:r w:rsidR="007C6012">
              <w:rPr>
                <w:sz w:val="20"/>
                <w:szCs w:val="20"/>
              </w:rPr>
              <w:t xml:space="preserve">  </w:t>
            </w:r>
            <w:r w:rsidRPr="00E153D9">
              <w:rPr>
                <w:sz w:val="20"/>
                <w:szCs w:val="20"/>
              </w:rPr>
              <w:t xml:space="preserve">znalostí a dovedností získaných v předmětu Ateliér </w:t>
            </w:r>
            <w:r w:rsidR="00BC6409">
              <w:rPr>
                <w:sz w:val="20"/>
                <w:szCs w:val="20"/>
              </w:rPr>
              <w:t>Design obuvi</w:t>
            </w:r>
            <w:r w:rsidRPr="00E153D9">
              <w:rPr>
                <w:sz w:val="20"/>
                <w:szCs w:val="20"/>
              </w:rPr>
              <w:t>.</w:t>
            </w:r>
          </w:p>
        </w:tc>
      </w:tr>
      <w:tr w:rsidR="0052483F" w14:paraId="2296790E" w14:textId="77777777" w:rsidTr="005053CD">
        <w:trPr>
          <w:cantSplit/>
          <w:trHeight w:val="295"/>
        </w:trPr>
        <w:tc>
          <w:tcPr>
            <w:tcW w:w="3119" w:type="dxa"/>
            <w:tcBorders>
              <w:top w:val="single" w:sz="4" w:space="0" w:color="000000"/>
              <w:left w:val="single" w:sz="4" w:space="0" w:color="000000"/>
              <w:bottom w:val="single" w:sz="4" w:space="0" w:color="000000"/>
              <w:right w:val="single" w:sz="4" w:space="0" w:color="000000"/>
            </w:tcBorders>
            <w:shd w:val="clear" w:color="auto" w:fill="F7CAAC" w:themeFill="accent2" w:themeFillTint="66"/>
          </w:tcPr>
          <w:p w14:paraId="521D466E" w14:textId="77777777" w:rsidR="0052483F" w:rsidRPr="008B5A3F"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rPr>
                <w:b/>
                <w:lang w:eastAsia="en-US"/>
              </w:rPr>
            </w:pPr>
            <w:r w:rsidRPr="008B5A3F">
              <w:rPr>
                <w:rFonts w:ascii="Times New Roman Bold" w:hAnsi="Times New Roman Bold"/>
                <w:b/>
              </w:rPr>
              <w:t>Další studijní povinnosti</w:t>
            </w: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4823DB07" w14:textId="77777777" w:rsidR="0052483F"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52483F" w:rsidRPr="00A22651" w14:paraId="2C385577" w14:textId="77777777" w:rsidTr="005053CD">
        <w:trPr>
          <w:cantSplit/>
          <w:trHeight w:val="333"/>
        </w:trPr>
        <w:tc>
          <w:tcPr>
            <w:tcW w:w="10490" w:type="dxa"/>
            <w:gridSpan w:val="2"/>
            <w:tcBorders>
              <w:top w:val="single" w:sz="4" w:space="0" w:color="000000"/>
              <w:left w:val="single" w:sz="4" w:space="0" w:color="000000"/>
              <w:bottom w:val="single" w:sz="4" w:space="0" w:color="000000"/>
              <w:right w:val="single" w:sz="4" w:space="0" w:color="000000"/>
            </w:tcBorders>
            <w:shd w:val="clear" w:color="auto" w:fill="auto"/>
          </w:tcPr>
          <w:p w14:paraId="01AEDBF1" w14:textId="77777777" w:rsidR="0052483F" w:rsidRPr="002725A9" w:rsidRDefault="0052483F"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57" w:right="57"/>
              <w:jc w:val="both"/>
            </w:pPr>
          </w:p>
        </w:tc>
      </w:tr>
      <w:tr w:rsidR="0052483F" w14:paraId="6A7BDF71" w14:textId="77777777" w:rsidTr="005053CD">
        <w:trPr>
          <w:cantSplit/>
          <w:trHeight w:val="454"/>
        </w:trPr>
        <w:tc>
          <w:tcPr>
            <w:tcW w:w="3119" w:type="dxa"/>
            <w:tcBorders>
              <w:top w:val="single" w:sz="4" w:space="0" w:color="000000"/>
              <w:left w:val="single" w:sz="4" w:space="0" w:color="000000"/>
              <w:bottom w:val="single" w:sz="4" w:space="0" w:color="000000"/>
              <w:right w:val="single" w:sz="4" w:space="0" w:color="000000"/>
            </w:tcBorders>
            <w:shd w:val="clear" w:color="auto" w:fill="F7CAAC" w:themeFill="accent2" w:themeFillTint="66"/>
          </w:tcPr>
          <w:p w14:paraId="08337075" w14:textId="77777777" w:rsidR="0052483F" w:rsidRPr="008B5A3F"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rPr>
                <w:b/>
                <w:lang w:eastAsia="en-US"/>
              </w:rPr>
            </w:pPr>
            <w:r w:rsidRPr="008B5A3F">
              <w:rPr>
                <w:rFonts w:ascii="Times New Roman Bold" w:hAnsi="Times New Roman Bold"/>
                <w:b/>
              </w:rPr>
              <w:t>Návrh témat kvalifikačních prací a témata obhájených prací</w:t>
            </w: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386DE1CA" w14:textId="77777777" w:rsidR="0052483F"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52483F" w:rsidRPr="00A22651" w14:paraId="04C0946E" w14:textId="77777777" w:rsidTr="005053CD">
        <w:trPr>
          <w:cantSplit/>
          <w:trHeight w:val="3666"/>
        </w:trPr>
        <w:tc>
          <w:tcPr>
            <w:tcW w:w="10490" w:type="dxa"/>
            <w:gridSpan w:val="2"/>
            <w:tcBorders>
              <w:top w:val="single" w:sz="4" w:space="0" w:color="000000"/>
              <w:left w:val="single" w:sz="4" w:space="0" w:color="000000"/>
              <w:bottom w:val="single" w:sz="4" w:space="0" w:color="000000"/>
              <w:right w:val="single" w:sz="4" w:space="0" w:color="000000"/>
            </w:tcBorders>
            <w:shd w:val="clear" w:color="auto" w:fill="auto"/>
          </w:tcPr>
          <w:p w14:paraId="2D37E2D2" w14:textId="77777777" w:rsidR="0052483F" w:rsidRPr="00B01AAF" w:rsidRDefault="0052483F"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120"/>
              <w:ind w:left="57" w:right="57"/>
              <w:jc w:val="both"/>
            </w:pPr>
            <w:r>
              <w:rPr>
                <w:b/>
              </w:rPr>
              <w:t xml:space="preserve"> </w:t>
            </w:r>
            <w:r w:rsidRPr="00B01AAF">
              <w:rPr>
                <w:b/>
              </w:rPr>
              <w:t>N</w:t>
            </w:r>
            <w:r w:rsidRPr="00B01AAF">
              <w:rPr>
                <w:rFonts w:hint="eastAsia"/>
                <w:b/>
              </w:rPr>
              <w:t>á</w:t>
            </w:r>
            <w:r w:rsidRPr="00B01AAF">
              <w:rPr>
                <w:b/>
              </w:rPr>
              <w:t>vrh t</w:t>
            </w:r>
            <w:r w:rsidRPr="00B01AAF">
              <w:rPr>
                <w:rFonts w:hint="eastAsia"/>
                <w:b/>
              </w:rPr>
              <w:t>é</w:t>
            </w:r>
            <w:r w:rsidRPr="00B01AAF">
              <w:rPr>
                <w:b/>
              </w:rPr>
              <w:t>mat</w:t>
            </w:r>
            <w:r w:rsidRPr="00B01AAF">
              <w:t>:</w:t>
            </w:r>
          </w:p>
          <w:p w14:paraId="540553ED" w14:textId="482BB5C9" w:rsidR="0052483F" w:rsidRPr="00972D44" w:rsidRDefault="0052483F" w:rsidP="005053CD">
            <w:pPr>
              <w:pStyle w:val="paragraph"/>
              <w:spacing w:before="0" w:beforeAutospacing="0" w:after="120" w:afterAutospacing="0"/>
              <w:ind w:left="45" w:right="45"/>
              <w:textAlignment w:val="baseline"/>
              <w:rPr>
                <w:rFonts w:ascii="Segoe UI" w:hAnsi="Segoe UI" w:cs="Segoe UI"/>
                <w:sz w:val="20"/>
                <w:szCs w:val="20"/>
              </w:rPr>
            </w:pPr>
            <w:r>
              <w:t xml:space="preserve"> </w:t>
            </w:r>
            <w:r w:rsidRPr="00972D44">
              <w:rPr>
                <w:rStyle w:val="normaltextrun"/>
                <w:rFonts w:eastAsiaTheme="majorEastAsia"/>
                <w:sz w:val="20"/>
                <w:szCs w:val="20"/>
              </w:rPr>
              <w:t>Kolekce ochranných rukavic s konkrétním výrobcem</w:t>
            </w:r>
            <w:r w:rsidRPr="00972D44">
              <w:rPr>
                <w:rStyle w:val="scxw248205354"/>
                <w:sz w:val="20"/>
                <w:szCs w:val="20"/>
              </w:rPr>
              <w:t> </w:t>
            </w:r>
            <w:r w:rsidRPr="00972D44">
              <w:rPr>
                <w:sz w:val="20"/>
                <w:szCs w:val="20"/>
              </w:rPr>
              <w:br/>
            </w:r>
            <w:r>
              <w:rPr>
                <w:rStyle w:val="normaltextrun"/>
                <w:rFonts w:eastAsiaTheme="majorEastAsia"/>
                <w:sz w:val="20"/>
                <w:szCs w:val="20"/>
              </w:rPr>
              <w:t xml:space="preserve"> </w:t>
            </w:r>
            <w:r w:rsidRPr="00972D44">
              <w:rPr>
                <w:rStyle w:val="normaltextrun"/>
                <w:rFonts w:eastAsiaTheme="majorEastAsia"/>
                <w:sz w:val="20"/>
                <w:szCs w:val="20"/>
              </w:rPr>
              <w:t>Kolekce studentských batohů ve spolupráci s tradičním českým výrobcem</w:t>
            </w:r>
            <w:r w:rsidRPr="00972D44">
              <w:rPr>
                <w:rStyle w:val="scxw248205354"/>
                <w:sz w:val="20"/>
                <w:szCs w:val="20"/>
              </w:rPr>
              <w:t> </w:t>
            </w:r>
            <w:r w:rsidRPr="00972D44">
              <w:rPr>
                <w:sz w:val="20"/>
                <w:szCs w:val="20"/>
              </w:rPr>
              <w:br/>
            </w:r>
            <w:r>
              <w:rPr>
                <w:rStyle w:val="normaltextrun"/>
                <w:rFonts w:eastAsiaTheme="majorEastAsia"/>
                <w:sz w:val="20"/>
                <w:szCs w:val="20"/>
              </w:rPr>
              <w:t xml:space="preserve"> </w:t>
            </w:r>
            <w:r w:rsidRPr="00972D44">
              <w:rPr>
                <w:rStyle w:val="normaltextrun"/>
                <w:rFonts w:eastAsiaTheme="majorEastAsia"/>
                <w:sz w:val="20"/>
                <w:szCs w:val="20"/>
              </w:rPr>
              <w:t xml:space="preserve">Autorská kolekce obuvi a doplňků s použitím tradičních </w:t>
            </w:r>
            <w:r w:rsidRPr="00972D44">
              <w:rPr>
                <w:rStyle w:val="spellingerror"/>
                <w:sz w:val="20"/>
                <w:szCs w:val="20"/>
              </w:rPr>
              <w:t>řemeslných</w:t>
            </w:r>
            <w:r w:rsidRPr="00972D44">
              <w:rPr>
                <w:rStyle w:val="normaltextrun"/>
                <w:rFonts w:eastAsiaTheme="majorEastAsia"/>
                <w:sz w:val="20"/>
                <w:szCs w:val="20"/>
              </w:rPr>
              <w:t xml:space="preserve"> technik</w:t>
            </w:r>
            <w:r w:rsidRPr="00972D44">
              <w:rPr>
                <w:rStyle w:val="scxw248205354"/>
                <w:sz w:val="20"/>
                <w:szCs w:val="20"/>
              </w:rPr>
              <w:t> </w:t>
            </w:r>
            <w:r w:rsidRPr="00972D44">
              <w:rPr>
                <w:sz w:val="20"/>
                <w:szCs w:val="20"/>
              </w:rPr>
              <w:br/>
            </w:r>
            <w:r>
              <w:rPr>
                <w:rStyle w:val="normaltextrun"/>
                <w:rFonts w:eastAsiaTheme="majorEastAsia"/>
                <w:sz w:val="20"/>
                <w:szCs w:val="20"/>
              </w:rPr>
              <w:t xml:space="preserve"> </w:t>
            </w:r>
            <w:r w:rsidRPr="00972D44">
              <w:rPr>
                <w:rStyle w:val="normaltextrun"/>
                <w:rFonts w:eastAsiaTheme="majorEastAsia"/>
                <w:sz w:val="20"/>
                <w:szCs w:val="20"/>
              </w:rPr>
              <w:t>Kolekce obuvi pro nevidomé</w:t>
            </w:r>
            <w:r w:rsidRPr="00972D44">
              <w:rPr>
                <w:rStyle w:val="scxw248205354"/>
                <w:sz w:val="20"/>
                <w:szCs w:val="20"/>
              </w:rPr>
              <w:t> </w:t>
            </w:r>
            <w:r w:rsidRPr="00972D44">
              <w:rPr>
                <w:sz w:val="20"/>
                <w:szCs w:val="20"/>
              </w:rPr>
              <w:br/>
            </w:r>
            <w:r>
              <w:rPr>
                <w:rStyle w:val="normaltextrun"/>
                <w:rFonts w:eastAsiaTheme="majorEastAsia"/>
                <w:sz w:val="20"/>
                <w:szCs w:val="20"/>
              </w:rPr>
              <w:t xml:space="preserve"> </w:t>
            </w:r>
            <w:r w:rsidRPr="00972D44">
              <w:rPr>
                <w:rStyle w:val="normaltextrun"/>
                <w:rFonts w:eastAsiaTheme="majorEastAsia"/>
                <w:sz w:val="20"/>
                <w:szCs w:val="20"/>
              </w:rPr>
              <w:t xml:space="preserve">Recyklace, </w:t>
            </w:r>
            <w:r w:rsidR="00A12C55" w:rsidRPr="00972D44">
              <w:rPr>
                <w:rStyle w:val="spellingerror"/>
                <w:sz w:val="20"/>
                <w:szCs w:val="20"/>
              </w:rPr>
              <w:t>Upc</w:t>
            </w:r>
            <w:r w:rsidR="00A12C55">
              <w:rPr>
                <w:rStyle w:val="spellingerror"/>
                <w:sz w:val="20"/>
                <w:szCs w:val="20"/>
              </w:rPr>
              <w:t>yc</w:t>
            </w:r>
            <w:r w:rsidR="00A12C55" w:rsidRPr="00972D44">
              <w:rPr>
                <w:rStyle w:val="spellingerror"/>
                <w:sz w:val="20"/>
                <w:szCs w:val="20"/>
              </w:rPr>
              <w:t>ling</w:t>
            </w:r>
            <w:r w:rsidR="00A12C55">
              <w:rPr>
                <w:rStyle w:val="spellingerror"/>
                <w:sz w:val="20"/>
                <w:szCs w:val="20"/>
              </w:rPr>
              <w:t xml:space="preserve"> – kolekce</w:t>
            </w:r>
            <w:r w:rsidRPr="00972D44">
              <w:rPr>
                <w:rStyle w:val="normaltextrun"/>
                <w:rFonts w:eastAsiaTheme="majorEastAsia"/>
                <w:sz w:val="20"/>
                <w:szCs w:val="20"/>
              </w:rPr>
              <w:t xml:space="preserve"> obuvi a doplňků pro využití již použitého materiálu</w:t>
            </w:r>
            <w:r w:rsidRPr="00972D44">
              <w:rPr>
                <w:rStyle w:val="scxw248205354"/>
                <w:sz w:val="20"/>
                <w:szCs w:val="20"/>
              </w:rPr>
              <w:t> </w:t>
            </w:r>
          </w:p>
          <w:p w14:paraId="6B71896E" w14:textId="77777777" w:rsidR="0052483F" w:rsidRPr="00B01AAF" w:rsidRDefault="0052483F" w:rsidP="005053CD">
            <w:pPr>
              <w:pStyle w:val="Bezmezer"/>
              <w:ind w:left="57" w:right="57"/>
            </w:pPr>
            <w:r w:rsidRPr="009F64CA">
              <w:t xml:space="preserve"> </w:t>
            </w:r>
            <w:r w:rsidRPr="00663A3D">
              <w:rPr>
                <w:b/>
              </w:rPr>
              <w:t>Témata o</w:t>
            </w:r>
            <w:r w:rsidRPr="009D4950">
              <w:rPr>
                <w:b/>
              </w:rPr>
              <w:t xml:space="preserve">bhájených prací: </w:t>
            </w:r>
          </w:p>
          <w:p w14:paraId="7DB23519" w14:textId="4D03E68F" w:rsidR="0052483F" w:rsidRPr="0078669F" w:rsidRDefault="0052483F" w:rsidP="005053CD">
            <w:pPr>
              <w:pStyle w:val="paragraph"/>
              <w:spacing w:before="0" w:beforeAutospacing="0" w:after="120" w:afterAutospacing="0"/>
              <w:ind w:left="45" w:right="45"/>
              <w:textAlignment w:val="baseline"/>
              <w:rPr>
                <w:rFonts w:ascii="Segoe UI" w:hAnsi="Segoe UI" w:cs="Segoe UI"/>
                <w:sz w:val="20"/>
                <w:szCs w:val="20"/>
              </w:rPr>
            </w:pPr>
            <w:r>
              <w:t xml:space="preserve"> </w:t>
            </w:r>
            <w:r w:rsidR="00A12C55" w:rsidRPr="00972D44">
              <w:rPr>
                <w:rStyle w:val="contextualspellingandgrammarerror"/>
                <w:sz w:val="20"/>
                <w:szCs w:val="20"/>
              </w:rPr>
              <w:t>Heroine – kolekce</w:t>
            </w:r>
            <w:r w:rsidRPr="00972D44">
              <w:rPr>
                <w:rStyle w:val="normaltextrun"/>
                <w:rFonts w:eastAsiaTheme="majorEastAsia"/>
                <w:sz w:val="20"/>
                <w:szCs w:val="20"/>
              </w:rPr>
              <w:t xml:space="preserve"> obuvi, oděvů a doplňků, inspirovaná silnými ženami</w:t>
            </w:r>
            <w:r w:rsidRPr="00972D44">
              <w:rPr>
                <w:rStyle w:val="scxw248205354"/>
                <w:sz w:val="20"/>
                <w:szCs w:val="20"/>
              </w:rPr>
              <w:t> </w:t>
            </w:r>
            <w:r w:rsidRPr="00972D44">
              <w:rPr>
                <w:sz w:val="20"/>
                <w:szCs w:val="20"/>
              </w:rPr>
              <w:br/>
            </w:r>
            <w:r>
              <w:rPr>
                <w:rStyle w:val="normaltextrun"/>
                <w:rFonts w:eastAsiaTheme="majorEastAsia"/>
                <w:sz w:val="20"/>
                <w:szCs w:val="20"/>
              </w:rPr>
              <w:t xml:space="preserve"> </w:t>
            </w:r>
            <w:r w:rsidRPr="00972D44">
              <w:rPr>
                <w:rStyle w:val="normaltextrun"/>
                <w:rFonts w:eastAsiaTheme="majorEastAsia"/>
                <w:sz w:val="20"/>
                <w:szCs w:val="20"/>
              </w:rPr>
              <w:t>Erotika: Neodmyslitelný element módy, autorská kolekce obuvi a doplňků</w:t>
            </w:r>
            <w:r w:rsidRPr="00972D44">
              <w:rPr>
                <w:rStyle w:val="scxw248205354"/>
                <w:sz w:val="20"/>
                <w:szCs w:val="20"/>
              </w:rPr>
              <w:t> </w:t>
            </w:r>
            <w:r w:rsidRPr="00972D44">
              <w:rPr>
                <w:sz w:val="20"/>
                <w:szCs w:val="20"/>
              </w:rPr>
              <w:br/>
            </w:r>
            <w:r>
              <w:rPr>
                <w:rStyle w:val="spellingerror"/>
                <w:sz w:val="20"/>
                <w:szCs w:val="20"/>
              </w:rPr>
              <w:t xml:space="preserve"> </w:t>
            </w:r>
            <w:r w:rsidR="00A12C55" w:rsidRPr="00972D44">
              <w:rPr>
                <w:rStyle w:val="spellingerror"/>
                <w:sz w:val="20"/>
                <w:szCs w:val="20"/>
              </w:rPr>
              <w:t>Organic</w:t>
            </w:r>
            <w:r w:rsidR="00A12C55">
              <w:rPr>
                <w:rStyle w:val="spellingerror"/>
                <w:sz w:val="20"/>
                <w:szCs w:val="20"/>
              </w:rPr>
              <w:t xml:space="preserve"> </w:t>
            </w:r>
            <w:r w:rsidR="00A12C55" w:rsidRPr="00972D44">
              <w:rPr>
                <w:rStyle w:val="normaltextrun"/>
                <w:rFonts w:eastAsiaTheme="majorEastAsia"/>
                <w:sz w:val="20"/>
                <w:szCs w:val="20"/>
              </w:rPr>
              <w:t>– kolekce</w:t>
            </w:r>
            <w:r w:rsidRPr="00972D44">
              <w:rPr>
                <w:rStyle w:val="normaltextrun"/>
                <w:rFonts w:eastAsiaTheme="majorEastAsia"/>
                <w:sz w:val="20"/>
                <w:szCs w:val="20"/>
              </w:rPr>
              <w:t xml:space="preserve"> obuvi z rozkládajících se materiálů</w:t>
            </w:r>
            <w:r w:rsidRPr="00972D44">
              <w:rPr>
                <w:rStyle w:val="scxw248205354"/>
                <w:sz w:val="20"/>
                <w:szCs w:val="20"/>
              </w:rPr>
              <w:t> </w:t>
            </w:r>
            <w:r w:rsidRPr="00972D44">
              <w:rPr>
                <w:sz w:val="20"/>
                <w:szCs w:val="20"/>
              </w:rPr>
              <w:br/>
            </w:r>
            <w:r>
              <w:rPr>
                <w:rStyle w:val="normaltextrun"/>
                <w:rFonts w:eastAsiaTheme="majorEastAsia"/>
                <w:sz w:val="20"/>
                <w:szCs w:val="20"/>
              </w:rPr>
              <w:t xml:space="preserve"> </w:t>
            </w:r>
            <w:r w:rsidRPr="00972D44">
              <w:rPr>
                <w:rStyle w:val="normaltextrun"/>
                <w:rFonts w:eastAsiaTheme="majorEastAsia"/>
                <w:sz w:val="20"/>
                <w:szCs w:val="20"/>
              </w:rPr>
              <w:t>Předurčeni k</w:t>
            </w:r>
            <w:r>
              <w:rPr>
                <w:rStyle w:val="normaltextrun"/>
                <w:rFonts w:eastAsiaTheme="majorEastAsia"/>
                <w:sz w:val="20"/>
                <w:szCs w:val="20"/>
              </w:rPr>
              <w:t> </w:t>
            </w:r>
            <w:r w:rsidR="00A12C55" w:rsidRPr="00972D44">
              <w:rPr>
                <w:rStyle w:val="contextualspellingandgrammarerror"/>
                <w:sz w:val="20"/>
                <w:szCs w:val="20"/>
              </w:rPr>
              <w:t>chůzi</w:t>
            </w:r>
            <w:r w:rsidR="00A12C55">
              <w:rPr>
                <w:rStyle w:val="contextualspellingandgrammarerror"/>
                <w:sz w:val="20"/>
                <w:szCs w:val="20"/>
              </w:rPr>
              <w:t xml:space="preserve"> </w:t>
            </w:r>
            <w:r w:rsidR="00A12C55" w:rsidRPr="00972D44">
              <w:rPr>
                <w:rStyle w:val="contextualspellingandgrammarerror"/>
                <w:sz w:val="20"/>
                <w:szCs w:val="20"/>
              </w:rPr>
              <w:t>– kolekce</w:t>
            </w:r>
            <w:r w:rsidRPr="00972D44">
              <w:rPr>
                <w:rStyle w:val="normaltextrun"/>
                <w:rFonts w:eastAsiaTheme="majorEastAsia"/>
                <w:sz w:val="20"/>
                <w:szCs w:val="20"/>
              </w:rPr>
              <w:t xml:space="preserve"> pánské a dámské obuvi</w:t>
            </w:r>
            <w:r w:rsidRPr="00972D44">
              <w:rPr>
                <w:rStyle w:val="scxw248205354"/>
                <w:sz w:val="20"/>
                <w:szCs w:val="20"/>
              </w:rPr>
              <w:t> </w:t>
            </w:r>
            <w:r w:rsidRPr="00972D44">
              <w:rPr>
                <w:sz w:val="20"/>
                <w:szCs w:val="20"/>
              </w:rPr>
              <w:br/>
            </w:r>
            <w:r>
              <w:rPr>
                <w:rStyle w:val="contextualspellingandgrammarerror"/>
                <w:sz w:val="20"/>
                <w:szCs w:val="20"/>
              </w:rPr>
              <w:t xml:space="preserve"> </w:t>
            </w:r>
            <w:r w:rsidR="00A12C55" w:rsidRPr="00972D44">
              <w:rPr>
                <w:rStyle w:val="contextualspellingandgrammarerror"/>
                <w:sz w:val="20"/>
                <w:szCs w:val="20"/>
              </w:rPr>
              <w:t>Mongolsko</w:t>
            </w:r>
            <w:r w:rsidR="00A12C55">
              <w:rPr>
                <w:rStyle w:val="contextualspellingandgrammarerror"/>
                <w:sz w:val="20"/>
                <w:szCs w:val="20"/>
              </w:rPr>
              <w:t xml:space="preserve"> </w:t>
            </w:r>
            <w:r w:rsidR="00A12C55" w:rsidRPr="00972D44">
              <w:rPr>
                <w:rStyle w:val="contextualspellingandgrammarerror"/>
                <w:sz w:val="20"/>
                <w:szCs w:val="20"/>
              </w:rPr>
              <w:t>– kolekce</w:t>
            </w:r>
            <w:r w:rsidRPr="00972D44">
              <w:rPr>
                <w:rStyle w:val="normaltextrun"/>
                <w:rFonts w:eastAsiaTheme="majorEastAsia"/>
                <w:sz w:val="20"/>
                <w:szCs w:val="20"/>
              </w:rPr>
              <w:t xml:space="preserve"> oděvů a obuvi vycházející z tradiční mongolské kultury</w:t>
            </w:r>
            <w:r w:rsidRPr="00972D44">
              <w:rPr>
                <w:rStyle w:val="eop"/>
                <w:sz w:val="20"/>
                <w:szCs w:val="20"/>
              </w:rPr>
              <w:t> </w:t>
            </w:r>
          </w:p>
          <w:p w14:paraId="38ABEEE7" w14:textId="77777777" w:rsidR="0052483F" w:rsidRDefault="0052483F" w:rsidP="005053CD">
            <w:pPr>
              <w:jc w:val="both"/>
            </w:pPr>
            <w:r>
              <w:t xml:space="preserve">  Obhájené diplomové práce jsou uloženy v elektronické podobě v Knihovně UTB a jsou v této formě veřejně přístupné. </w:t>
            </w:r>
          </w:p>
          <w:p w14:paraId="36F8E045" w14:textId="77777777" w:rsidR="0052483F" w:rsidRPr="002725A9" w:rsidRDefault="0052483F" w:rsidP="005053CD">
            <w:pPr>
              <w:spacing w:after="120"/>
              <w:jc w:val="both"/>
            </w:pPr>
            <w:r>
              <w:t xml:space="preserve">  Vyhledání prací je možné na www stránkách: </w:t>
            </w:r>
            <w:hyperlink r:id="rId19" w:history="1">
              <w:r w:rsidRPr="000E38FD">
                <w:rPr>
                  <w:rStyle w:val="Hypertextovodkaz"/>
                  <w:u w:val="none"/>
                </w:rPr>
                <w:t>https://digilib.k.utb.cz</w:t>
              </w:r>
            </w:hyperlink>
            <w:r w:rsidRPr="000E38FD">
              <w:t>.</w:t>
            </w:r>
          </w:p>
        </w:tc>
      </w:tr>
      <w:tr w:rsidR="0052483F" w14:paraId="496009A9" w14:textId="77777777" w:rsidTr="005053CD">
        <w:trPr>
          <w:cantSplit/>
          <w:trHeight w:val="445"/>
        </w:trPr>
        <w:tc>
          <w:tcPr>
            <w:tcW w:w="3119" w:type="dxa"/>
            <w:tcBorders>
              <w:top w:val="single" w:sz="4" w:space="0" w:color="000000"/>
              <w:left w:val="single" w:sz="4" w:space="0" w:color="000000"/>
              <w:bottom w:val="single" w:sz="8" w:space="0" w:color="000000"/>
              <w:right w:val="single" w:sz="4" w:space="0" w:color="000000"/>
            </w:tcBorders>
            <w:shd w:val="clear" w:color="auto" w:fill="F7CAAC"/>
          </w:tcPr>
          <w:p w14:paraId="6B0AFFDF" w14:textId="77777777" w:rsidR="0052483F" w:rsidRPr="00527632" w:rsidRDefault="0052483F"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rFonts w:ascii="Times New Roman Bold" w:hAnsi="Times New Roman Bold"/>
                <w:b/>
              </w:rPr>
            </w:pPr>
            <w:r w:rsidRPr="00527632">
              <w:rPr>
                <w:rFonts w:ascii="Times New Roman Bold" w:hAnsi="Times New Roman Bold"/>
                <w:b/>
              </w:rPr>
              <w:t>Návrh témat rigorózních prací a témata obhájených prací</w:t>
            </w:r>
          </w:p>
        </w:tc>
        <w:tc>
          <w:tcPr>
            <w:tcW w:w="7371" w:type="dxa"/>
            <w:tcBorders>
              <w:top w:val="single" w:sz="4" w:space="0" w:color="000000"/>
              <w:left w:val="single" w:sz="4" w:space="0" w:color="000000"/>
              <w:bottom w:val="single" w:sz="8" w:space="0" w:color="000000"/>
              <w:right w:val="single" w:sz="4" w:space="0" w:color="000000"/>
            </w:tcBorders>
            <w:shd w:val="clear" w:color="auto" w:fill="FFFFFF"/>
          </w:tcPr>
          <w:p w14:paraId="20070BE5" w14:textId="77777777" w:rsidR="0052483F" w:rsidRDefault="0052483F"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jc w:val="center"/>
            </w:pPr>
          </w:p>
        </w:tc>
      </w:tr>
      <w:tr w:rsidR="0052483F" w14:paraId="59B4F629" w14:textId="77777777" w:rsidTr="005053CD">
        <w:trPr>
          <w:cantSplit/>
          <w:trHeight w:val="548"/>
        </w:trPr>
        <w:tc>
          <w:tcPr>
            <w:tcW w:w="10490" w:type="dxa"/>
            <w:gridSpan w:val="2"/>
            <w:tcBorders>
              <w:top w:val="single" w:sz="8" w:space="0" w:color="000000"/>
              <w:left w:val="single" w:sz="4" w:space="0" w:color="000000"/>
              <w:bottom w:val="single" w:sz="4" w:space="0" w:color="000000"/>
              <w:right w:val="single" w:sz="4" w:space="0" w:color="000000"/>
            </w:tcBorders>
            <w:shd w:val="clear" w:color="auto" w:fill="FFFFFF"/>
          </w:tcPr>
          <w:p w14:paraId="045F7E73" w14:textId="77777777" w:rsidR="0052483F" w:rsidRDefault="0052483F"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jc w:val="both"/>
            </w:pPr>
          </w:p>
          <w:p w14:paraId="5E82C463" w14:textId="77777777" w:rsidR="0052483F" w:rsidRDefault="0052483F"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jc w:val="both"/>
            </w:pPr>
            <w:r>
              <w:t xml:space="preserve"> </w:t>
            </w:r>
          </w:p>
        </w:tc>
      </w:tr>
      <w:tr w:rsidR="0052483F" w14:paraId="7B81604C" w14:textId="77777777" w:rsidTr="005053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Ex>
        <w:tc>
          <w:tcPr>
            <w:tcW w:w="3119" w:type="dxa"/>
            <w:shd w:val="clear" w:color="auto" w:fill="F7CAAC"/>
          </w:tcPr>
          <w:p w14:paraId="0E5467D4" w14:textId="77777777" w:rsidR="0052483F" w:rsidRDefault="0052483F" w:rsidP="005053CD">
            <w:r>
              <w:rPr>
                <w:b/>
              </w:rPr>
              <w:t>Součásti SRZ a jejich obsah</w:t>
            </w:r>
          </w:p>
        </w:tc>
        <w:tc>
          <w:tcPr>
            <w:tcW w:w="7371" w:type="dxa"/>
            <w:tcBorders>
              <w:bottom w:val="nil"/>
            </w:tcBorders>
            <w:shd w:val="clear" w:color="auto" w:fill="FFFFFF"/>
          </w:tcPr>
          <w:p w14:paraId="571FD6D4" w14:textId="77777777" w:rsidR="0052483F" w:rsidRDefault="0052483F" w:rsidP="005053CD">
            <w:pPr>
              <w:jc w:val="center"/>
            </w:pPr>
          </w:p>
        </w:tc>
      </w:tr>
      <w:tr w:rsidR="0052483F" w14:paraId="2F002ACB" w14:textId="77777777" w:rsidTr="005053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Ex>
        <w:trPr>
          <w:trHeight w:val="533"/>
        </w:trPr>
        <w:tc>
          <w:tcPr>
            <w:tcW w:w="10490" w:type="dxa"/>
            <w:gridSpan w:val="2"/>
            <w:tcBorders>
              <w:top w:val="nil"/>
            </w:tcBorders>
          </w:tcPr>
          <w:p w14:paraId="2D584948" w14:textId="77777777" w:rsidR="0052483F" w:rsidRDefault="0052483F" w:rsidP="005053CD">
            <w:pPr>
              <w:jc w:val="both"/>
            </w:pPr>
          </w:p>
        </w:tc>
      </w:tr>
      <w:bookmarkEnd w:id="6"/>
    </w:tbl>
    <w:p w14:paraId="34768D35" w14:textId="77777777" w:rsidR="0052483F" w:rsidRDefault="0052483F" w:rsidP="0052483F"/>
    <w:p w14:paraId="4313ED77" w14:textId="77777777" w:rsidR="0052483F" w:rsidRDefault="0052483F" w:rsidP="0052483F">
      <w:pPr>
        <w:ind w:left="-567"/>
      </w:pPr>
    </w:p>
    <w:p w14:paraId="6E89C572" w14:textId="77777777" w:rsidR="0052483F" w:rsidRDefault="0052483F" w:rsidP="0052483F">
      <w:pPr>
        <w:ind w:left="-567"/>
      </w:pPr>
    </w:p>
    <w:p w14:paraId="366890BD" w14:textId="77777777" w:rsidR="0052483F" w:rsidRDefault="0052483F" w:rsidP="0052483F">
      <w:pPr>
        <w:ind w:left="-567"/>
      </w:pPr>
    </w:p>
    <w:p w14:paraId="648572E8" w14:textId="77777777" w:rsidR="0052483F" w:rsidRDefault="0052483F" w:rsidP="0052483F">
      <w:pPr>
        <w:ind w:left="-567"/>
      </w:pPr>
    </w:p>
    <w:p w14:paraId="6E961CB9" w14:textId="77777777" w:rsidR="0052483F" w:rsidRDefault="0052483F" w:rsidP="0052483F">
      <w:pPr>
        <w:ind w:left="-567"/>
      </w:pPr>
    </w:p>
    <w:p w14:paraId="0FD8DB5F" w14:textId="77777777" w:rsidR="0052483F" w:rsidRDefault="0052483F" w:rsidP="0052483F">
      <w:pPr>
        <w:ind w:left="-567"/>
      </w:pPr>
    </w:p>
    <w:p w14:paraId="0D649039" w14:textId="77777777" w:rsidR="0052483F" w:rsidRDefault="0052483F" w:rsidP="0052483F">
      <w:pPr>
        <w:ind w:left="-567"/>
      </w:pPr>
    </w:p>
    <w:p w14:paraId="65FDA3D6" w14:textId="77777777" w:rsidR="0052483F" w:rsidRDefault="0052483F" w:rsidP="0052483F">
      <w:pPr>
        <w:ind w:left="-567"/>
      </w:pPr>
    </w:p>
    <w:p w14:paraId="4E832D5F" w14:textId="77777777" w:rsidR="0052483F" w:rsidRDefault="0052483F" w:rsidP="0052483F">
      <w:pPr>
        <w:ind w:left="-567"/>
      </w:pPr>
    </w:p>
    <w:p w14:paraId="19706D2E" w14:textId="77777777" w:rsidR="0052483F" w:rsidRDefault="0052483F" w:rsidP="0052483F"/>
    <w:p w14:paraId="0919451F" w14:textId="77777777" w:rsidR="0052483F" w:rsidRDefault="0052483F" w:rsidP="0052483F">
      <w:r>
        <w:br w:type="page"/>
      </w:r>
    </w:p>
    <w:tbl>
      <w:tblPr>
        <w:tblW w:w="10490" w:type="dxa"/>
        <w:tblInd w:w="-147" w:type="dxa"/>
        <w:tblLayout w:type="fixed"/>
        <w:tblCellMar>
          <w:left w:w="0" w:type="dxa"/>
          <w:right w:w="0" w:type="dxa"/>
        </w:tblCellMar>
        <w:tblLook w:val="0000" w:firstRow="0" w:lastRow="0" w:firstColumn="0" w:lastColumn="0" w:noHBand="0" w:noVBand="0"/>
      </w:tblPr>
      <w:tblGrid>
        <w:gridCol w:w="2694"/>
        <w:gridCol w:w="850"/>
        <w:gridCol w:w="567"/>
        <w:gridCol w:w="567"/>
        <w:gridCol w:w="3261"/>
        <w:gridCol w:w="567"/>
        <w:gridCol w:w="567"/>
        <w:gridCol w:w="587"/>
        <w:gridCol w:w="830"/>
      </w:tblGrid>
      <w:tr w:rsidR="0052483F" w:rsidRPr="00A22651" w14:paraId="4BE6A27A" w14:textId="77777777" w:rsidTr="005053CD">
        <w:trPr>
          <w:cantSplit/>
          <w:trHeight w:val="432"/>
        </w:trPr>
        <w:tc>
          <w:tcPr>
            <w:tcW w:w="10490"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DD6EE" w:themeFill="accent1" w:themeFillTint="66"/>
          </w:tcPr>
          <w:p w14:paraId="297D6DB6" w14:textId="77777777" w:rsidR="0052483F" w:rsidRPr="008A1314" w:rsidRDefault="0052483F"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60" w:after="60"/>
              <w:rPr>
                <w:rFonts w:ascii="Times New Roman Bold" w:hAnsi="Times New Roman Bold"/>
                <w:b/>
                <w:sz w:val="28"/>
                <w:szCs w:val="28"/>
                <w:shd w:val="clear" w:color="auto" w:fill="BDD6EE" w:themeFill="accent1" w:themeFillTint="66"/>
              </w:rPr>
            </w:pPr>
            <w:r w:rsidRPr="00A22651">
              <w:rPr>
                <w:rFonts w:ascii="Times New Roman Bold" w:hAnsi="Times New Roman Bold"/>
                <w:b/>
                <w:sz w:val="28"/>
                <w:szCs w:val="28"/>
              </w:rPr>
              <w:lastRenderedPageBreak/>
              <w:t xml:space="preserve">B-IIa </w:t>
            </w:r>
            <w:r w:rsidRPr="00A22651">
              <w:rPr>
                <w:rFonts w:ascii="Times New Roman Bold" w:hAnsi="Times New Roman Bold" w:hint="eastAsia"/>
                <w:b/>
                <w:sz w:val="28"/>
                <w:szCs w:val="28"/>
                <w:shd w:val="clear" w:color="auto" w:fill="BDD6EE" w:themeFill="accent1" w:themeFillTint="66"/>
              </w:rPr>
              <w:t>–</w:t>
            </w:r>
            <w:r w:rsidRPr="00A22651">
              <w:rPr>
                <w:rFonts w:ascii="Times New Roman Bold" w:hAnsi="Times New Roman Bold"/>
                <w:b/>
                <w:sz w:val="28"/>
                <w:szCs w:val="28"/>
                <w:shd w:val="clear" w:color="auto" w:fill="BDD6EE" w:themeFill="accent1" w:themeFillTint="66"/>
              </w:rPr>
              <w:t xml:space="preserve"> Studijn</w:t>
            </w:r>
            <w:r w:rsidRPr="00A22651">
              <w:rPr>
                <w:rFonts w:ascii="Times New Roman Bold" w:hAnsi="Times New Roman Bold" w:hint="eastAsia"/>
                <w:b/>
                <w:sz w:val="28"/>
                <w:szCs w:val="28"/>
                <w:shd w:val="clear" w:color="auto" w:fill="BDD6EE" w:themeFill="accent1" w:themeFillTint="66"/>
              </w:rPr>
              <w:t>í</w:t>
            </w:r>
            <w:r w:rsidRPr="00A22651">
              <w:rPr>
                <w:rFonts w:ascii="Times New Roman Bold" w:hAnsi="Times New Roman Bold"/>
                <w:b/>
                <w:sz w:val="28"/>
                <w:szCs w:val="28"/>
                <w:shd w:val="clear" w:color="auto" w:fill="BDD6EE" w:themeFill="accent1" w:themeFillTint="66"/>
              </w:rPr>
              <w:t xml:space="preserve"> pl</w:t>
            </w:r>
            <w:r w:rsidRPr="00A22651">
              <w:rPr>
                <w:rFonts w:ascii="Times New Roman Bold" w:hAnsi="Times New Roman Bold" w:hint="eastAsia"/>
                <w:b/>
                <w:sz w:val="28"/>
                <w:szCs w:val="28"/>
                <w:shd w:val="clear" w:color="auto" w:fill="BDD6EE" w:themeFill="accent1" w:themeFillTint="66"/>
              </w:rPr>
              <w:t>á</w:t>
            </w:r>
            <w:r w:rsidRPr="00A22651">
              <w:rPr>
                <w:rFonts w:ascii="Times New Roman Bold" w:hAnsi="Times New Roman Bold"/>
                <w:b/>
                <w:sz w:val="28"/>
                <w:szCs w:val="28"/>
                <w:shd w:val="clear" w:color="auto" w:fill="BDD6EE" w:themeFill="accent1" w:themeFillTint="66"/>
              </w:rPr>
              <w:t>ny</w:t>
            </w:r>
            <w:r>
              <w:rPr>
                <w:rFonts w:ascii="Times New Roman Bold" w:hAnsi="Times New Roman Bold"/>
                <w:b/>
                <w:sz w:val="28"/>
                <w:szCs w:val="28"/>
                <w:shd w:val="clear" w:color="auto" w:fill="BDD6EE" w:themeFill="accent1" w:themeFillTint="66"/>
              </w:rPr>
              <w:t xml:space="preserve"> a návrh témat prací</w:t>
            </w:r>
            <w:r w:rsidRPr="00A22651">
              <w:rPr>
                <w:rFonts w:ascii="Times New Roman Bold" w:hAnsi="Times New Roman Bold"/>
                <w:b/>
                <w:sz w:val="28"/>
                <w:szCs w:val="28"/>
                <w:shd w:val="clear" w:color="auto" w:fill="BDD6EE" w:themeFill="accent1" w:themeFillTint="66"/>
              </w:rPr>
              <w:t xml:space="preserve"> (</w:t>
            </w:r>
            <w:r>
              <w:rPr>
                <w:rFonts w:ascii="Times New Roman Bold" w:hAnsi="Times New Roman Bold"/>
                <w:b/>
                <w:sz w:val="28"/>
                <w:szCs w:val="28"/>
                <w:shd w:val="clear" w:color="auto" w:fill="BDD6EE" w:themeFill="accent1" w:themeFillTint="66"/>
              </w:rPr>
              <w:t xml:space="preserve">navazující magisterský </w:t>
            </w:r>
            <w:r w:rsidRPr="00A22651">
              <w:rPr>
                <w:rFonts w:ascii="Times New Roman Bold" w:hAnsi="Times New Roman Bold"/>
                <w:b/>
                <w:sz w:val="28"/>
                <w:szCs w:val="28"/>
                <w:shd w:val="clear" w:color="auto" w:fill="BDD6EE" w:themeFill="accent1" w:themeFillTint="66"/>
              </w:rPr>
              <w:t>studijn</w:t>
            </w:r>
            <w:r w:rsidRPr="00A22651">
              <w:rPr>
                <w:rFonts w:ascii="Times New Roman Bold" w:hAnsi="Times New Roman Bold" w:hint="eastAsia"/>
                <w:b/>
                <w:sz w:val="28"/>
                <w:szCs w:val="28"/>
                <w:shd w:val="clear" w:color="auto" w:fill="BDD6EE" w:themeFill="accent1" w:themeFillTint="66"/>
              </w:rPr>
              <w:t>í</w:t>
            </w:r>
            <w:r w:rsidRPr="00A22651">
              <w:rPr>
                <w:rFonts w:ascii="Times New Roman Bold" w:hAnsi="Times New Roman Bold"/>
                <w:b/>
                <w:sz w:val="28"/>
                <w:szCs w:val="28"/>
                <w:shd w:val="clear" w:color="auto" w:fill="BDD6EE" w:themeFill="accent1" w:themeFillTint="66"/>
              </w:rPr>
              <w:t xml:space="preserve"> program)</w:t>
            </w:r>
          </w:p>
        </w:tc>
      </w:tr>
      <w:tr w:rsidR="0052483F" w:rsidRPr="00A22651" w14:paraId="22AF438F" w14:textId="77777777" w:rsidTr="005053CD">
        <w:trPr>
          <w:cantSplit/>
          <w:trHeight w:val="275"/>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7CAAC" w:themeFill="accent2" w:themeFillTint="66"/>
          </w:tcPr>
          <w:p w14:paraId="69F40779" w14:textId="77777777" w:rsidR="0052483F" w:rsidRPr="00A22651" w:rsidRDefault="0052483F"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60" w:after="60"/>
              <w:rPr>
                <w:b/>
                <w:sz w:val="22"/>
                <w:szCs w:val="22"/>
              </w:rPr>
            </w:pPr>
            <w:r>
              <w:rPr>
                <w:b/>
                <w:sz w:val="22"/>
                <w:szCs w:val="22"/>
              </w:rPr>
              <w:t>Označení studijního plánu</w:t>
            </w:r>
          </w:p>
        </w:tc>
        <w:tc>
          <w:tcPr>
            <w:tcW w:w="779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1CF8F0A" w14:textId="77777777" w:rsidR="0052483F" w:rsidRPr="008A1314" w:rsidRDefault="0052483F"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60" w:after="60"/>
              <w:rPr>
                <w:b/>
                <w:bCs/>
                <w:sz w:val="24"/>
                <w:szCs w:val="24"/>
              </w:rPr>
            </w:pPr>
            <w:r w:rsidRPr="00A22651">
              <w:rPr>
                <w:b/>
                <w:sz w:val="22"/>
                <w:szCs w:val="22"/>
              </w:rPr>
              <w:t xml:space="preserve"> </w:t>
            </w:r>
            <w:r w:rsidRPr="001304FF">
              <w:rPr>
                <w:b/>
                <w:sz w:val="24"/>
                <w:szCs w:val="24"/>
              </w:rPr>
              <w:t xml:space="preserve">Design </w:t>
            </w:r>
            <w:r w:rsidRPr="00375F10">
              <w:rPr>
                <w:b/>
                <w:sz w:val="24"/>
                <w:szCs w:val="24"/>
              </w:rPr>
              <w:t>– specializace</w:t>
            </w:r>
            <w:r w:rsidRPr="004A300E">
              <w:rPr>
                <w:b/>
                <w:sz w:val="24"/>
                <w:szCs w:val="24"/>
              </w:rPr>
              <w:t xml:space="preserve"> </w:t>
            </w:r>
            <w:r w:rsidRPr="00B01AAF">
              <w:rPr>
                <w:b/>
                <w:bCs/>
                <w:sz w:val="24"/>
                <w:szCs w:val="24"/>
              </w:rPr>
              <w:t>Design od</w:t>
            </w:r>
            <w:r w:rsidRPr="00B01AAF">
              <w:rPr>
                <w:rFonts w:hint="eastAsia"/>
                <w:b/>
                <w:bCs/>
                <w:sz w:val="24"/>
                <w:szCs w:val="24"/>
              </w:rPr>
              <w:t>ě</w:t>
            </w:r>
            <w:r w:rsidRPr="00B01AAF">
              <w:rPr>
                <w:b/>
                <w:bCs/>
                <w:sz w:val="24"/>
                <w:szCs w:val="24"/>
              </w:rPr>
              <w:t>vu</w:t>
            </w:r>
          </w:p>
        </w:tc>
      </w:tr>
      <w:tr w:rsidR="0052483F" w:rsidRPr="00A22651" w14:paraId="2578B3E4" w14:textId="77777777" w:rsidTr="005053CD">
        <w:trPr>
          <w:cantSplit/>
          <w:trHeight w:val="285"/>
        </w:trPr>
        <w:tc>
          <w:tcPr>
            <w:tcW w:w="10490"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7CAAC" w:themeFill="accent2" w:themeFillTint="66"/>
          </w:tcPr>
          <w:p w14:paraId="38BF7F05" w14:textId="77777777" w:rsidR="0052483F" w:rsidRPr="00A22651" w:rsidRDefault="0052483F"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60" w:after="60"/>
              <w:jc w:val="center"/>
              <w:rPr>
                <w:b/>
                <w:sz w:val="22"/>
                <w:szCs w:val="22"/>
              </w:rPr>
            </w:pPr>
            <w:r w:rsidRPr="00A22651">
              <w:rPr>
                <w:b/>
                <w:sz w:val="22"/>
                <w:szCs w:val="22"/>
              </w:rPr>
              <w:t>Povinn</w:t>
            </w:r>
            <w:r w:rsidRPr="00A22651">
              <w:rPr>
                <w:rFonts w:hint="eastAsia"/>
                <w:b/>
                <w:sz w:val="22"/>
                <w:szCs w:val="22"/>
              </w:rPr>
              <w:t>é</w:t>
            </w:r>
            <w:r w:rsidRPr="00A22651">
              <w:rPr>
                <w:b/>
                <w:sz w:val="22"/>
                <w:szCs w:val="22"/>
              </w:rPr>
              <w:t xml:space="preserve"> p</w:t>
            </w:r>
            <w:r w:rsidRPr="00A22651">
              <w:rPr>
                <w:rFonts w:hint="eastAsia"/>
                <w:b/>
                <w:sz w:val="22"/>
                <w:szCs w:val="22"/>
              </w:rPr>
              <w:t>ř</w:t>
            </w:r>
            <w:r w:rsidRPr="00A22651">
              <w:rPr>
                <w:b/>
                <w:sz w:val="22"/>
                <w:szCs w:val="22"/>
              </w:rPr>
              <w:t>edm</w:t>
            </w:r>
            <w:r w:rsidRPr="00A22651">
              <w:rPr>
                <w:rFonts w:hint="eastAsia"/>
                <w:b/>
                <w:sz w:val="22"/>
                <w:szCs w:val="22"/>
              </w:rPr>
              <w:t>ě</w:t>
            </w:r>
            <w:r w:rsidRPr="00A22651">
              <w:rPr>
                <w:b/>
                <w:sz w:val="22"/>
                <w:szCs w:val="22"/>
              </w:rPr>
              <w:t>ty</w:t>
            </w:r>
          </w:p>
        </w:tc>
      </w:tr>
      <w:tr w:rsidR="0052483F" w:rsidRPr="00EB1F80" w14:paraId="597659CA" w14:textId="77777777" w:rsidTr="005053CD">
        <w:trPr>
          <w:cantSplit/>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7CAAC" w:themeFill="accent2" w:themeFillTint="66"/>
          </w:tcPr>
          <w:p w14:paraId="2299F9D6" w14:textId="77777777" w:rsidR="0052483F" w:rsidRPr="00A22651" w:rsidRDefault="0052483F"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jc w:val="both"/>
              <w:rPr>
                <w:b/>
              </w:rPr>
            </w:pPr>
            <w:r w:rsidRPr="00A22651">
              <w:rPr>
                <w:rFonts w:ascii="Times New Roman Bold" w:hAnsi="Times New Roman Bold"/>
                <w:b/>
              </w:rPr>
              <w:t>Název předmětu</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7CAAC" w:themeFill="accent2" w:themeFillTint="66"/>
          </w:tcPr>
          <w:p w14:paraId="08124F94"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rFonts w:ascii="Times New Roman Bold" w:hAnsi="Times New Roman Bold"/>
                <w:b/>
                <w:bCs/>
              </w:rPr>
            </w:pPr>
            <w:r w:rsidRPr="00EB1F80">
              <w:rPr>
                <w:rFonts w:ascii="Times New Roman Bold" w:hAnsi="Times New Roman Bold"/>
                <w:b/>
                <w:bCs/>
              </w:rPr>
              <w:t>rozsah</w:t>
            </w:r>
          </w:p>
          <w:p w14:paraId="41838328"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rPr>
                <w:b/>
                <w:bCs/>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7CAAC" w:themeFill="accent2" w:themeFillTint="66"/>
          </w:tcPr>
          <w:p w14:paraId="6D4B7DAE"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ind w:hanging="111"/>
              <w:jc w:val="center"/>
              <w:rPr>
                <w:rFonts w:ascii="Times New Roman Bold" w:hAnsi="Times New Roman Bold"/>
                <w:b/>
                <w:bCs/>
              </w:rPr>
            </w:pPr>
            <w:r>
              <w:rPr>
                <w:rFonts w:ascii="Times New Roman Bold" w:hAnsi="Times New Roman Bold"/>
                <w:b/>
                <w:bCs/>
              </w:rPr>
              <w:t xml:space="preserve">  </w:t>
            </w:r>
            <w:r w:rsidRPr="00EB1F80">
              <w:rPr>
                <w:rFonts w:ascii="Times New Roman Bold" w:hAnsi="Times New Roman Bold"/>
                <w:b/>
                <w:bCs/>
              </w:rPr>
              <w:t>způs.</w:t>
            </w:r>
          </w:p>
          <w:p w14:paraId="0421687C"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b/>
                <w:bCs/>
              </w:rPr>
            </w:pPr>
            <w:r w:rsidRPr="00EB1F80">
              <w:rPr>
                <w:rFonts w:ascii="Times New Roman Bold" w:hAnsi="Times New Roman Bold"/>
                <w:b/>
                <w:bCs/>
              </w:rPr>
              <w:t>ověř.</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7CAAC" w:themeFill="accent2" w:themeFillTint="66"/>
          </w:tcPr>
          <w:p w14:paraId="10B222A9"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b/>
                <w:bCs/>
              </w:rPr>
            </w:pPr>
            <w:r w:rsidRPr="00EB1F80">
              <w:rPr>
                <w:rFonts w:ascii="Times New Roman Bold" w:hAnsi="Times New Roman Bold"/>
                <w:b/>
                <w:bCs/>
              </w:rPr>
              <w:t>počet kred.</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7CAAC" w:themeFill="accent2" w:themeFillTint="66"/>
          </w:tcPr>
          <w:p w14:paraId="1CE8570F"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center"/>
              <w:rPr>
                <w:b/>
                <w:bCs/>
              </w:rPr>
            </w:pPr>
            <w:r w:rsidRPr="00EB1F80">
              <w:rPr>
                <w:rFonts w:ascii="Times New Roman Bold" w:hAnsi="Times New Roman Bold"/>
                <w:b/>
                <w:bCs/>
              </w:rPr>
              <w:t>vyučující</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7CAAC" w:themeFill="accent2" w:themeFillTint="66"/>
          </w:tcPr>
          <w:p w14:paraId="18608DA1"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b/>
                <w:bCs/>
              </w:rPr>
            </w:pPr>
            <w:r w:rsidRPr="00EB1F80">
              <w:rPr>
                <w:rFonts w:ascii="Times New Roman Bold" w:hAnsi="Times New Roman Bold"/>
                <w:b/>
                <w:bCs/>
              </w:rPr>
              <w:t>spol. část</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7CAAC" w:themeFill="accent2" w:themeFillTint="66"/>
          </w:tcPr>
          <w:p w14:paraId="4B260F49"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b/>
                <w:bCs/>
              </w:rPr>
            </w:pPr>
            <w:r w:rsidRPr="00EB1F80">
              <w:rPr>
                <w:rFonts w:ascii="Times New Roman Bold" w:hAnsi="Times New Roman Bold"/>
                <w:b/>
                <w:bCs/>
              </w:rPr>
              <w:t>spec.</w:t>
            </w: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7CAAC" w:themeFill="accent2" w:themeFillTint="66"/>
          </w:tcPr>
          <w:p w14:paraId="0E254D66"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b/>
                <w:bCs/>
              </w:rPr>
            </w:pPr>
            <w:r w:rsidRPr="00EB1F80">
              <w:rPr>
                <w:rFonts w:ascii="Times New Roman Bold" w:hAnsi="Times New Roman Bold"/>
                <w:b/>
                <w:bCs/>
              </w:rPr>
              <w:t>prof. zákl.</w:t>
            </w:r>
          </w:p>
        </w:tc>
        <w:tc>
          <w:tcPr>
            <w:tcW w:w="8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7CAAC" w:themeFill="accent2" w:themeFillTint="66"/>
          </w:tcPr>
          <w:p w14:paraId="4816E86B"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b/>
                <w:bCs/>
              </w:rPr>
            </w:pPr>
            <w:r w:rsidRPr="00EB1F80">
              <w:rPr>
                <w:b/>
                <w:bCs/>
              </w:rPr>
              <w:t xml:space="preserve">dop. roč. </w:t>
            </w:r>
          </w:p>
          <w:p w14:paraId="31DF2AB6"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b/>
                <w:bCs/>
              </w:rPr>
            </w:pPr>
            <w:r w:rsidRPr="00EB1F80">
              <w:rPr>
                <w:b/>
                <w:bCs/>
              </w:rPr>
              <w:t xml:space="preserve"> semestr</w:t>
            </w:r>
          </w:p>
        </w:tc>
      </w:tr>
      <w:tr w:rsidR="0052483F" w:rsidRPr="00A22651" w14:paraId="5D4FAED4"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C5F73C6" w14:textId="77777777" w:rsidR="0052483F" w:rsidRPr="00A22651" w:rsidRDefault="0052483F"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t>Klauzurní práce 7</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4E94127" w14:textId="77777777" w:rsidR="0052483F" w:rsidRPr="00A22651"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EB1F80">
              <w:t>13c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3756748" w14:textId="77777777" w:rsidR="0052483F" w:rsidRPr="00A22651"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kzk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A082780" w14:textId="77777777" w:rsidR="0052483F" w:rsidRPr="00A22651"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5</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5E01406" w14:textId="77777777" w:rsidR="0052483F" w:rsidRPr="00EB1F80"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b/>
                <w:bCs/>
              </w:rPr>
            </w:pPr>
            <w:r w:rsidRPr="00EB1F80">
              <w:rPr>
                <w:b/>
                <w:bCs/>
              </w:rPr>
              <w:t xml:space="preserve">doc. M.A. Vladimír Kovařík </w:t>
            </w:r>
          </w:p>
          <w:p w14:paraId="506CD856" w14:textId="77777777" w:rsidR="0052483F" w:rsidRPr="00A22651"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EB1F80">
              <w:t>a kol. pedagogů</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AB430E2" w14:textId="77777777" w:rsidR="0052483F" w:rsidRPr="00A22651"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EB1F80">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DC43F8A" w14:textId="77777777" w:rsidR="0052483F" w:rsidRPr="00A22651"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CC691A3" w14:textId="27365BF9" w:rsidR="0052483F" w:rsidRPr="00A22651"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8CDE17A" w14:textId="77777777" w:rsidR="0052483F" w:rsidRPr="00A22651"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1 ZS</w:t>
            </w:r>
          </w:p>
        </w:tc>
      </w:tr>
      <w:tr w:rsidR="0052483F" w:rsidRPr="00A22651" w14:paraId="7E327CB0"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4F2ECFB" w14:textId="77777777" w:rsidR="0052483F" w:rsidRDefault="0052483F"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t>Současné tendence v umění 1</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67A3D97" w14:textId="77777777" w:rsidR="0052483F" w:rsidRPr="00A22651"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EB1F80">
              <w:t>26p</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A998C9F" w14:textId="77777777" w:rsidR="0052483F" w:rsidRPr="00A22651"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FB45D2C" w14:textId="77777777" w:rsidR="0052483F" w:rsidRPr="00A22651"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3</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567174F" w14:textId="77777777" w:rsidR="0052483F"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EB1F80">
              <w:t>Mgr. Helena Maňasová Hradská, Ph.D.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EF5FFA0" w14:textId="77777777" w:rsidR="0052483F" w:rsidRPr="00A22651"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EB1F80">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E5C735E" w14:textId="77777777" w:rsidR="0052483F" w:rsidRPr="00A22651"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BC2B99D" w14:textId="77777777" w:rsidR="0052483F" w:rsidRPr="00A22651"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ZT</w:t>
            </w:r>
          </w:p>
        </w:tc>
        <w:tc>
          <w:tcPr>
            <w:tcW w:w="8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857750E" w14:textId="77777777" w:rsidR="0052483F"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1 ZS</w:t>
            </w:r>
          </w:p>
        </w:tc>
      </w:tr>
      <w:tr w:rsidR="0052483F" w:rsidRPr="00A22651" w14:paraId="10FB0E7C"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1E66DA3" w14:textId="77777777" w:rsidR="0052483F" w:rsidRDefault="0052483F"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rPr>
                <w:lang w:eastAsia="en-US"/>
              </w:rPr>
              <w:t xml:space="preserve">Současný světový design </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008F03D" w14:textId="77777777" w:rsidR="0052483F" w:rsidRPr="00A22651"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EB1F80">
              <w:rPr>
                <w:lang w:eastAsia="en-US"/>
              </w:rPr>
              <w:t>13p</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1F52EE6" w14:textId="77777777" w:rsidR="0052483F" w:rsidRPr="00A22651"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r w:rsidRPr="00EB1F80">
              <w:t>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615061F" w14:textId="77777777" w:rsidR="0052483F" w:rsidRPr="00A22651"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3</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A360DBE" w14:textId="77777777" w:rsidR="00E661FF" w:rsidRPr="00131855" w:rsidRDefault="00E661FF" w:rsidP="00E661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Style w:val="normaltextrun"/>
                <w:b/>
                <w:bCs/>
              </w:rPr>
            </w:pPr>
            <w:r w:rsidRPr="00131855">
              <w:rPr>
                <w:rStyle w:val="normaltextrun"/>
                <w:b/>
                <w:bCs/>
              </w:rPr>
              <w:t>prof. PhDr. Zdeno Kolesár, Ph.D.</w:t>
            </w:r>
          </w:p>
          <w:p w14:paraId="3F98A190" w14:textId="56B9E353" w:rsidR="0052483F" w:rsidRPr="009A3EA8" w:rsidRDefault="00E661FF" w:rsidP="00E661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EB1F80">
              <w:rPr>
                <w:lang w:eastAsia="en-US"/>
              </w:rPr>
              <w:t>Mgr. Vít Jakubíček, Ph.D.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D7AE408" w14:textId="77777777" w:rsidR="0052483F" w:rsidRPr="00A22651"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EB1F80">
              <w:rPr>
                <w:lang w:eastAsia="en-US"/>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E8AF520" w14:textId="77777777" w:rsidR="0052483F" w:rsidRPr="00A22651"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3EAADE2" w14:textId="77777777" w:rsidR="0052483F" w:rsidRPr="00A22651"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ZT</w:t>
            </w:r>
          </w:p>
        </w:tc>
        <w:tc>
          <w:tcPr>
            <w:tcW w:w="8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D1D881A" w14:textId="77777777" w:rsidR="0052483F"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1 ZS</w:t>
            </w:r>
          </w:p>
        </w:tc>
      </w:tr>
      <w:tr w:rsidR="0052483F" w:rsidRPr="00A22651" w14:paraId="0CE49DC0"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A677800" w14:textId="77777777" w:rsidR="0052483F" w:rsidRDefault="0052483F"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t>Estetika 1</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E736062" w14:textId="77777777" w:rsidR="0052483F" w:rsidRPr="00A22651"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EB1F80">
              <w:t>13p+13s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B4554E8" w14:textId="77777777" w:rsidR="0052483F" w:rsidRPr="00A22651"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r w:rsidRPr="00EB1F80">
              <w:t>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DD74928" w14:textId="77777777" w:rsidR="0052483F" w:rsidRPr="00A22651"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3</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71E6D8E" w14:textId="77777777" w:rsidR="0052483F" w:rsidRPr="009A3EA8"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9A3EA8">
              <w:t>doc. PhDr. Miroslav Zelinský, CSc.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55DBB40" w14:textId="77777777" w:rsidR="0052483F" w:rsidRPr="00A22651"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EB1F80">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7E557DA" w14:textId="77777777" w:rsidR="0052483F" w:rsidRPr="00A22651"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467F242" w14:textId="77777777" w:rsidR="0052483F" w:rsidRPr="00A22651"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2C579F6" w14:textId="77777777" w:rsidR="0052483F"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1 ZS</w:t>
            </w:r>
          </w:p>
        </w:tc>
      </w:tr>
      <w:tr w:rsidR="0052483F" w:rsidRPr="00A22651" w14:paraId="4AABE121"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98477E3" w14:textId="77777777" w:rsidR="0052483F" w:rsidRPr="00713BB6" w:rsidRDefault="0052483F"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t>Odborná angličtina B2+ 1</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9F80E97" w14:textId="77777777" w:rsidR="0052483F"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EB1F80">
              <w:t>26s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C548981" w14:textId="77777777" w:rsidR="0052483F"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22BDAC0" w14:textId="77777777" w:rsidR="0052483F"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773DD21" w14:textId="77777777" w:rsidR="0052483F" w:rsidRPr="00341687"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341687">
              <w:t>Garant FHS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2F70B9D" w14:textId="77777777" w:rsidR="0052483F" w:rsidRPr="00341687"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341687">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A854A97" w14:textId="77777777" w:rsidR="0052483F" w:rsidRPr="00341687"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68B8AC6" w14:textId="77777777" w:rsidR="0052483F" w:rsidRPr="00341687"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257BAF4" w14:textId="77777777" w:rsidR="0052483F"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1 ZS</w:t>
            </w:r>
          </w:p>
        </w:tc>
      </w:tr>
      <w:tr w:rsidR="0052483F" w14:paraId="2AC05325"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EE89B8F" w14:textId="77777777" w:rsidR="0052483F" w:rsidRPr="00903AD1"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903AD1">
              <w:t>Ateliér Design oděvu 7</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CA49E5A" w14:textId="77777777" w:rsidR="0052483F" w:rsidRPr="00903AD1"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903AD1">
              <w:t>52 ateliér</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25BE7FE" w14:textId="77777777" w:rsidR="0052483F" w:rsidRPr="00903AD1"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903AD1">
              <w:t>z, 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ADFDA82" w14:textId="77777777" w:rsidR="0052483F" w:rsidRPr="00903AD1"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903AD1">
              <w:t>4</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8CE81E5" w14:textId="77777777" w:rsidR="0052483F" w:rsidRPr="00341687"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341687">
              <w:t>doc. MgA. Kristýna Petříčková, Ph.D.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55A11C5" w14:textId="77777777" w:rsidR="0052483F" w:rsidRPr="00341687"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B689BC3" w14:textId="77777777" w:rsidR="0052483F" w:rsidRPr="00341687"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341687">
              <w:t>X</w:t>
            </w: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72C88F0" w14:textId="77777777" w:rsidR="0052483F" w:rsidRPr="00341687"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341687">
              <w:t>PZ</w:t>
            </w:r>
          </w:p>
        </w:tc>
        <w:tc>
          <w:tcPr>
            <w:tcW w:w="8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28E5E32" w14:textId="77777777" w:rsidR="0052483F" w:rsidRPr="00903AD1"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903AD1">
              <w:t>1 ZS</w:t>
            </w:r>
          </w:p>
        </w:tc>
      </w:tr>
      <w:tr w:rsidR="0052483F" w14:paraId="764AE12B"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F428803" w14:textId="77777777" w:rsidR="0052483F" w:rsidRPr="00903AD1"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903AD1">
              <w:t>Teorie a technologie OD 7</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668B634" w14:textId="77777777" w:rsidR="0052483F" w:rsidRPr="00903AD1"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903AD1">
              <w:t>13p</w:t>
            </w:r>
            <w:r>
              <w:t>+</w:t>
            </w:r>
            <w:r w:rsidRPr="00903AD1">
              <w:t>13s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A22BDF0" w14:textId="77777777" w:rsidR="0052483F" w:rsidRPr="00903AD1"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903AD1">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1DD59E2" w14:textId="77777777" w:rsidR="0052483F" w:rsidRPr="00903AD1"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903AD1">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20A1446" w14:textId="77777777" w:rsidR="0052483F" w:rsidRPr="00341687" w:rsidRDefault="0052483F" w:rsidP="005053CD">
            <w:pPr>
              <w:jc w:val="both"/>
            </w:pPr>
            <w:r w:rsidRPr="00341687">
              <w:t>MgA. Simona Landlová</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7B8AEC1" w14:textId="77777777" w:rsidR="0052483F" w:rsidRPr="00341687"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314D630" w14:textId="77777777" w:rsidR="0052483F" w:rsidRPr="00341687"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341687">
              <w:t>X</w:t>
            </w: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169D27E" w14:textId="3CA3A975" w:rsidR="0052483F" w:rsidRPr="00341687" w:rsidRDefault="00067998"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c>
          <w:tcPr>
            <w:tcW w:w="8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3BD0A8F" w14:textId="77777777" w:rsidR="0052483F" w:rsidRPr="00903AD1"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903AD1">
              <w:t>1 ZS</w:t>
            </w:r>
          </w:p>
        </w:tc>
      </w:tr>
      <w:tr w:rsidR="0052483F" w:rsidRPr="00A22651" w14:paraId="2343358F"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1AD2AEE" w14:textId="77777777" w:rsidR="0052483F" w:rsidRPr="00903AD1" w:rsidRDefault="0052483F"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903AD1">
              <w:t>Dějiny odívání 7</w:t>
            </w:r>
          </w:p>
          <w:p w14:paraId="5B54AD1F" w14:textId="77777777" w:rsidR="0052483F" w:rsidRPr="00903AD1" w:rsidRDefault="0052483F"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A827519" w14:textId="77777777" w:rsidR="0052483F" w:rsidRPr="00903AD1"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903AD1">
              <w:t>13p</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9D31D11" w14:textId="77777777" w:rsidR="0052483F" w:rsidRPr="00903AD1"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30EFEFA" w14:textId="77777777" w:rsidR="0052483F" w:rsidRPr="00903AD1"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0A61E3A" w14:textId="2E0C4D9C" w:rsidR="001A64AE" w:rsidRPr="00E153D9" w:rsidRDefault="001A64AE"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b/>
                <w:bCs/>
              </w:rPr>
            </w:pPr>
            <w:r w:rsidRPr="00830928">
              <w:rPr>
                <w:b/>
                <w:bCs/>
              </w:rPr>
              <w:t>MgA. Lenka Mičolová</w:t>
            </w:r>
          </w:p>
          <w:p w14:paraId="7B9645B9" w14:textId="228D6164" w:rsidR="0052483F" w:rsidRPr="00341687"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341687">
              <w:t>Mgr. MgA. Adéla Kučera Malendová</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EFDC1DE" w14:textId="77777777" w:rsidR="0052483F" w:rsidRPr="00341687"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8033EA2" w14:textId="77777777" w:rsidR="0052483F" w:rsidRPr="00341687"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341687">
              <w:t>X</w:t>
            </w: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F86B6A7" w14:textId="5B463560" w:rsidR="0052483F" w:rsidRPr="00341687" w:rsidRDefault="0012494B"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w:t>
            </w:r>
            <w:r w:rsidR="007B00E7">
              <w:t>Z</w:t>
            </w:r>
          </w:p>
        </w:tc>
        <w:tc>
          <w:tcPr>
            <w:tcW w:w="8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E19EA6D" w14:textId="77777777" w:rsidR="0052483F" w:rsidRPr="00903AD1"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903AD1">
              <w:t>1 ZS</w:t>
            </w:r>
          </w:p>
        </w:tc>
      </w:tr>
      <w:tr w:rsidR="0052483F" w:rsidRPr="00A22651" w14:paraId="553F80FD"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46A803F" w14:textId="77777777" w:rsidR="0052483F" w:rsidRPr="00903AD1" w:rsidRDefault="0052483F"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903AD1">
              <w:t>Počítačové metody 3D 1</w:t>
            </w:r>
          </w:p>
          <w:p w14:paraId="64C6CDCC" w14:textId="77777777" w:rsidR="0052483F" w:rsidRPr="00903AD1" w:rsidRDefault="0052483F"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9D1EDF1" w14:textId="77777777" w:rsidR="0052483F" w:rsidRPr="00903AD1"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903AD1">
              <w:t>26</w:t>
            </w:r>
            <w:r>
              <w:t>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5A2006E" w14:textId="77777777" w:rsidR="0052483F" w:rsidRPr="00903AD1"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903AD1">
              <w:t>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2F7598B" w14:textId="77777777" w:rsidR="0052483F" w:rsidRPr="00903AD1"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63324AE" w14:textId="77777777" w:rsidR="0052483F" w:rsidRPr="00341687"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341687">
              <w:t>Ing. Jaroslav Maloch, CSc.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312F25D" w14:textId="77777777" w:rsidR="0052483F" w:rsidRPr="00341687"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8E8BABE" w14:textId="77777777" w:rsidR="0052483F" w:rsidRPr="00341687"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341687">
              <w:t>X</w:t>
            </w: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350E683" w14:textId="77777777" w:rsidR="0052483F" w:rsidRPr="00341687"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1A8011C" w14:textId="77777777" w:rsidR="0052483F" w:rsidRPr="00903AD1"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903AD1">
              <w:t>1 ZS</w:t>
            </w:r>
          </w:p>
        </w:tc>
      </w:tr>
      <w:tr w:rsidR="0052483F" w:rsidRPr="00A22651" w14:paraId="3C4FFDA1"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0444075" w14:textId="77777777" w:rsidR="0052483F" w:rsidRPr="00903AD1" w:rsidRDefault="0052483F"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903AD1">
              <w:t>Fashion management 1</w:t>
            </w:r>
          </w:p>
          <w:p w14:paraId="5569741C" w14:textId="77777777" w:rsidR="0052483F" w:rsidRPr="00903AD1" w:rsidRDefault="0052483F"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9984B70" w14:textId="77777777" w:rsidR="0052483F" w:rsidRPr="00903AD1"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903AD1">
              <w:t>13s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292D3D0" w14:textId="77777777" w:rsidR="0052483F" w:rsidRPr="006A03E8"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6A03E8">
              <w:t>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5D4C163" w14:textId="77777777" w:rsidR="0052483F" w:rsidRPr="006A03E8"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6A03E8">
              <w:t>1</w:t>
            </w:r>
          </w:p>
          <w:p w14:paraId="4E0B98F4" w14:textId="77777777" w:rsidR="0052483F" w:rsidRPr="006A03E8"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DF7A601" w14:textId="77777777" w:rsidR="0052483F" w:rsidRPr="00341687"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341687">
              <w:t>Ing. Lenka Harantová, Ph.D.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0A83448" w14:textId="77777777" w:rsidR="0052483F" w:rsidRPr="00341687"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FEA5F50" w14:textId="77777777" w:rsidR="0052483F" w:rsidRPr="00341687"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341687">
              <w:t>X</w:t>
            </w: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D573987" w14:textId="77777777" w:rsidR="0052483F" w:rsidRPr="00341687"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646FC76" w14:textId="77777777" w:rsidR="0052483F" w:rsidRPr="00903AD1"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903AD1">
              <w:t>1 ZS</w:t>
            </w:r>
          </w:p>
        </w:tc>
      </w:tr>
      <w:tr w:rsidR="0052483F" w:rsidRPr="00A22651" w14:paraId="7733F228"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3C1DD42" w14:textId="77777777" w:rsidR="0052483F" w:rsidRPr="00903AD1" w:rsidRDefault="0052483F"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903AD1">
              <w:t>Fotografie a média 1</w:t>
            </w:r>
          </w:p>
          <w:p w14:paraId="1F5209AA" w14:textId="77777777" w:rsidR="0052483F" w:rsidRPr="00903AD1" w:rsidRDefault="0052483F"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9498CAF" w14:textId="77777777" w:rsidR="0052483F" w:rsidRPr="00903AD1"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903AD1">
              <w:t>13s+13c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5A6EBD2" w14:textId="77777777" w:rsidR="0052483F" w:rsidRPr="006A03E8"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6A03E8">
              <w:t>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FB18D62" w14:textId="77777777" w:rsidR="0052483F" w:rsidRPr="006A03E8"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6A03E8">
              <w:t>1</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989EE5A" w14:textId="77777777" w:rsidR="0052483F" w:rsidRPr="00341687"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341687">
              <w:t>MgA. Karin Zadrick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B89AF04" w14:textId="77777777" w:rsidR="0052483F" w:rsidRPr="00341687"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C0BE865" w14:textId="77777777" w:rsidR="0052483F" w:rsidRPr="00341687"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341687">
              <w:t>X</w:t>
            </w: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FDF5085" w14:textId="77777777" w:rsidR="0052483F" w:rsidRPr="00341687"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520D263" w14:textId="77777777" w:rsidR="0052483F" w:rsidRPr="00903AD1"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903AD1">
              <w:t>1 ZS</w:t>
            </w:r>
          </w:p>
        </w:tc>
      </w:tr>
      <w:tr w:rsidR="0052483F" w:rsidRPr="00A22651" w14:paraId="70CDFE3D"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EDDF2B4" w14:textId="77777777" w:rsidR="0052483F" w:rsidRDefault="0052483F"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t>Klauzurní práce 8</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3B494C5" w14:textId="77777777" w:rsidR="0052483F" w:rsidRPr="00A22651"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EB1F80">
              <w:t>13c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1BC17F2" w14:textId="77777777" w:rsidR="0052483F" w:rsidRPr="00A22651"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kzk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7EF523E" w14:textId="77777777" w:rsidR="0052483F" w:rsidRPr="00A22651"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5</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332D843" w14:textId="77777777" w:rsidR="0052483F" w:rsidRPr="00341687"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b/>
                <w:bCs/>
              </w:rPr>
            </w:pPr>
            <w:r w:rsidRPr="00341687">
              <w:rPr>
                <w:b/>
                <w:bCs/>
              </w:rPr>
              <w:t xml:space="preserve">doc. M.A. Vladimír Kovařík </w:t>
            </w:r>
          </w:p>
          <w:p w14:paraId="709F549C" w14:textId="77777777" w:rsidR="0052483F" w:rsidRPr="00341687"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FF0000"/>
              </w:rPr>
            </w:pPr>
            <w:r w:rsidRPr="00341687">
              <w:t>a kol. pedagogů</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B7DCF72" w14:textId="77777777" w:rsidR="0052483F" w:rsidRPr="00341687"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341687">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48C1C1D" w14:textId="77777777" w:rsidR="0052483F" w:rsidRPr="00341687"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E1F33E3" w14:textId="7E3A8CBE" w:rsidR="0052483F" w:rsidRPr="00341687"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E1683DF" w14:textId="77777777" w:rsidR="0052483F"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1 LS</w:t>
            </w:r>
          </w:p>
        </w:tc>
      </w:tr>
      <w:tr w:rsidR="0052483F" w:rsidRPr="00A22651" w14:paraId="115779D2"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99F70A8" w14:textId="77777777" w:rsidR="0052483F" w:rsidRDefault="0052483F"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t>Současné tendence v umění 2</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4B1B8AB" w14:textId="77777777" w:rsidR="0052483F" w:rsidRPr="00A22651"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EB1F80">
              <w:t>26p</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1065795" w14:textId="77777777" w:rsidR="0052483F" w:rsidRPr="00A22651"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B5AB257" w14:textId="77777777" w:rsidR="0052483F" w:rsidRPr="00A22651"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3</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1788AD3" w14:textId="77777777" w:rsidR="0052483F" w:rsidRPr="00341687"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341687">
              <w:t>Mgr. Helena Maňasová Hradská, Ph.D.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872849D" w14:textId="77777777" w:rsidR="0052483F" w:rsidRPr="00341687"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341687">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C564B35" w14:textId="77777777" w:rsidR="0052483F" w:rsidRPr="00341687"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59017BB" w14:textId="77777777" w:rsidR="0052483F" w:rsidRPr="00341687"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341687">
              <w:t>ZT</w:t>
            </w:r>
          </w:p>
        </w:tc>
        <w:tc>
          <w:tcPr>
            <w:tcW w:w="8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3EB34DB" w14:textId="77777777" w:rsidR="0052483F"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1 LS</w:t>
            </w:r>
          </w:p>
        </w:tc>
      </w:tr>
      <w:tr w:rsidR="0052483F" w:rsidRPr="00A22651" w14:paraId="0B76CBE9"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3E932F8" w14:textId="77777777" w:rsidR="0052483F" w:rsidRDefault="0052483F"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rPr>
                <w:lang w:eastAsia="en-US"/>
              </w:rPr>
              <w:t xml:space="preserve">Současný český design </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4555174" w14:textId="77777777" w:rsidR="0052483F" w:rsidRPr="00A22651"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EB1F80">
              <w:rPr>
                <w:lang w:eastAsia="en-US"/>
              </w:rPr>
              <w:t>13p</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8227E32" w14:textId="77777777" w:rsidR="0052483F" w:rsidRPr="004E21C8"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r w:rsidRPr="00EB1F80">
              <w:t>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E5020B3" w14:textId="77777777" w:rsidR="0052483F" w:rsidRPr="004E21C8"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r w:rsidRPr="00EB1F80">
              <w:t>3</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2BE26FF" w14:textId="77777777" w:rsidR="00E661FF" w:rsidRPr="00131855" w:rsidRDefault="00E661FF" w:rsidP="00E661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Style w:val="normaltextrun"/>
                <w:b/>
                <w:bCs/>
              </w:rPr>
            </w:pPr>
            <w:r w:rsidRPr="00131855">
              <w:rPr>
                <w:rStyle w:val="normaltextrun"/>
                <w:b/>
                <w:bCs/>
              </w:rPr>
              <w:t>prof. PhDr. Zdeno Kolesár, Ph.D.</w:t>
            </w:r>
          </w:p>
          <w:p w14:paraId="23035962" w14:textId="73EACCB7" w:rsidR="0052483F" w:rsidRPr="00341687" w:rsidRDefault="00E661FF" w:rsidP="00E661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EB1F80">
              <w:rPr>
                <w:lang w:eastAsia="en-US"/>
              </w:rPr>
              <w:t>Mgr. Vít Jakubíček, Ph.D.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288BCB9" w14:textId="77777777" w:rsidR="0052483F" w:rsidRPr="00341687"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341687">
              <w:rPr>
                <w:lang w:eastAsia="en-US"/>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2BCE0EB" w14:textId="77777777" w:rsidR="0052483F" w:rsidRPr="00341687"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30D7DCD" w14:textId="77777777" w:rsidR="0052483F" w:rsidRPr="00341687"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341687">
              <w:t>ZT</w:t>
            </w:r>
          </w:p>
        </w:tc>
        <w:tc>
          <w:tcPr>
            <w:tcW w:w="8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79FE090" w14:textId="77777777" w:rsidR="0052483F"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1 LS</w:t>
            </w:r>
          </w:p>
        </w:tc>
      </w:tr>
      <w:tr w:rsidR="0052483F" w:rsidRPr="00A22651" w14:paraId="0D677CF9"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7795AB8" w14:textId="77777777" w:rsidR="0052483F" w:rsidRDefault="0052483F"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t>Estetika 2</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59A4413" w14:textId="77777777" w:rsidR="0052483F" w:rsidRPr="00A22651"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EB1F80">
              <w:t>13p+13s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A3250B6" w14:textId="77777777" w:rsidR="0052483F" w:rsidRPr="00C678B7"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r w:rsidRPr="00EB1F80">
              <w:t>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74F3EB7" w14:textId="77777777" w:rsidR="0052483F" w:rsidRPr="00C678B7"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r w:rsidRPr="00EB1F80">
              <w:t>3</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625E233" w14:textId="77777777" w:rsidR="0052483F" w:rsidRPr="00341687"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341687">
              <w:t>doc. PhDr. Miroslav Zelinský, CSc.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66391C5" w14:textId="77777777" w:rsidR="0052483F" w:rsidRPr="00341687"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341687">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4DC2B34" w14:textId="77777777" w:rsidR="0052483F" w:rsidRPr="00341687"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D722E4C" w14:textId="77777777" w:rsidR="0052483F" w:rsidRPr="00341687"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0671399" w14:textId="77777777" w:rsidR="0052483F"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1 LS</w:t>
            </w:r>
          </w:p>
        </w:tc>
      </w:tr>
      <w:tr w:rsidR="0052483F" w:rsidRPr="00A22651" w14:paraId="4FFF9732"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6320C43" w14:textId="77777777" w:rsidR="0052483F" w:rsidRPr="00713BB6" w:rsidRDefault="0052483F"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t>Právo a praxe v kreativním průmyslu 1</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90D4A33" w14:textId="77777777" w:rsidR="0052483F"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EB1F80">
              <w:t>13p+13s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DE46D1A" w14:textId="77777777" w:rsidR="0052483F"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r w:rsidRPr="00EB1F80">
              <w:t>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F3A71D5" w14:textId="77777777" w:rsidR="0052483F"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3</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02DEE18" w14:textId="77777777" w:rsidR="0052483F" w:rsidRPr="00341687"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FF0000"/>
              </w:rPr>
            </w:pPr>
            <w:r w:rsidRPr="009A3EA8">
              <w:t>Mgr. Zuzana Čabart Šimonovská, LL.M</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D13CFFB" w14:textId="77777777" w:rsidR="0052483F" w:rsidRPr="00341687"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341687">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C1EB20B" w14:textId="77777777" w:rsidR="0052483F" w:rsidRPr="00341687"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0A10C2A" w14:textId="77777777" w:rsidR="0052483F" w:rsidRPr="00341687"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D5C7BA1" w14:textId="77777777" w:rsidR="0052483F"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1 LS</w:t>
            </w:r>
          </w:p>
        </w:tc>
      </w:tr>
      <w:tr w:rsidR="0052483F" w:rsidRPr="00A22651" w14:paraId="619336BF"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B582C7D" w14:textId="77777777" w:rsidR="0052483F" w:rsidRDefault="0052483F"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color w:val="FF0000"/>
              </w:rPr>
            </w:pPr>
            <w:r w:rsidRPr="00EB1F80">
              <w:t>Odborná angličtina B2+ 2</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0AF6A4A" w14:textId="77777777" w:rsidR="0052483F" w:rsidRPr="32E0B341"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color w:val="FF0000"/>
              </w:rPr>
            </w:pPr>
            <w:r w:rsidRPr="00EB1F80">
              <w:t>26s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48D592D" w14:textId="77777777" w:rsidR="0052483F" w:rsidRPr="32E0B341"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r>
              <w:t>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DA2C0FB" w14:textId="77777777" w:rsidR="0052483F"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r w:rsidRPr="00EB1F80">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7D2286A" w14:textId="77777777" w:rsidR="0052483F" w:rsidRPr="00341687"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FF0000"/>
              </w:rPr>
            </w:pPr>
            <w:r w:rsidRPr="00341687">
              <w:t>Garant FHS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4652C12" w14:textId="77777777" w:rsidR="0052483F" w:rsidRPr="00341687"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color w:val="FF0000"/>
              </w:rPr>
            </w:pPr>
            <w:r w:rsidRPr="00341687">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85885E7" w14:textId="77777777" w:rsidR="0052483F" w:rsidRPr="00341687"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715E72D" w14:textId="77777777" w:rsidR="0052483F" w:rsidRPr="00341687"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p>
        </w:tc>
        <w:tc>
          <w:tcPr>
            <w:tcW w:w="8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E5297B8" w14:textId="77777777" w:rsidR="0052483F"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r w:rsidRPr="00EB1F80">
              <w:t>1 LS</w:t>
            </w:r>
          </w:p>
        </w:tc>
      </w:tr>
      <w:tr w:rsidR="0052483F" w14:paraId="3CAA3B3A"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7A83379" w14:textId="77777777" w:rsidR="0052483F" w:rsidRPr="00903AD1"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903AD1">
              <w:t>Ateliér Design oděvu 8</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ACB8CFD" w14:textId="77777777" w:rsidR="0052483F" w:rsidRPr="00903AD1"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903AD1">
              <w:t>52 ateliér</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DEC8C32" w14:textId="77777777" w:rsidR="0052483F" w:rsidRPr="00714FB1"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714FB1">
              <w:t>z, 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6CB1C2D" w14:textId="77777777" w:rsidR="0052483F" w:rsidRPr="00714FB1"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714FB1">
              <w:t>4</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904C52A" w14:textId="77777777" w:rsidR="0052483F" w:rsidRPr="00341687"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341687">
              <w:t>doc. MgA. Kristýna Petříčková, Ph.D.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70C956D" w14:textId="77777777" w:rsidR="0052483F" w:rsidRPr="00341687"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8CD6723" w14:textId="77777777" w:rsidR="0052483F" w:rsidRPr="00341687"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341687">
              <w:t>X</w:t>
            </w: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AFAA32D" w14:textId="77777777" w:rsidR="0052483F" w:rsidRPr="00341687"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341687">
              <w:t>PZ</w:t>
            </w:r>
          </w:p>
        </w:tc>
        <w:tc>
          <w:tcPr>
            <w:tcW w:w="8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C52B9AE" w14:textId="77777777" w:rsidR="0052483F" w:rsidRPr="00903AD1"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903AD1">
              <w:t>1 LS</w:t>
            </w:r>
          </w:p>
        </w:tc>
      </w:tr>
      <w:tr w:rsidR="00067998" w14:paraId="55C151E9"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9AEF304" w14:textId="77777777" w:rsidR="00067998" w:rsidRPr="00903AD1"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903AD1">
              <w:t>Teorie a technologie OD 8</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7ADBD36" w14:textId="77777777" w:rsidR="00067998" w:rsidRPr="00903AD1"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903AD1">
              <w:t>13p+13s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F40BBDF" w14:textId="77777777" w:rsidR="00067998" w:rsidRPr="00714FB1"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714FB1">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1745292" w14:textId="77777777" w:rsidR="00067998" w:rsidRPr="00714FB1"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714FB1">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2C4CC36" w14:textId="77777777" w:rsidR="00067998" w:rsidRPr="00341687" w:rsidRDefault="00067998" w:rsidP="00067998">
            <w:pPr>
              <w:jc w:val="both"/>
            </w:pPr>
            <w:r w:rsidRPr="00341687">
              <w:t>MgA. Simona Landlová</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2DB0210" w14:textId="77777777" w:rsidR="00067998" w:rsidRPr="0034168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6EB26D5" w14:textId="77777777" w:rsidR="00067998" w:rsidRPr="0034168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341687">
              <w:t>X</w:t>
            </w: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63D9F82" w14:textId="583B7C48" w:rsidR="00067998" w:rsidRPr="0034168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c>
          <w:tcPr>
            <w:tcW w:w="8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51D07CE" w14:textId="77777777" w:rsidR="00067998" w:rsidRPr="00903AD1"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903AD1">
              <w:t>1 LS</w:t>
            </w:r>
          </w:p>
        </w:tc>
      </w:tr>
      <w:tr w:rsidR="00067998" w:rsidRPr="00A22651" w14:paraId="1F66EBA9"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4703CF2" w14:textId="77777777" w:rsidR="00067998" w:rsidRPr="00903AD1" w:rsidRDefault="00067998" w:rsidP="0006799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903AD1">
              <w:t>Dějiny odívání 8</w:t>
            </w:r>
          </w:p>
          <w:p w14:paraId="10DEFFEF" w14:textId="77777777" w:rsidR="00067998" w:rsidRPr="00903AD1" w:rsidRDefault="00067998" w:rsidP="0006799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60D3C94" w14:textId="77777777" w:rsidR="00067998" w:rsidRPr="00903AD1"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903AD1">
              <w:t>13p</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4D9E1EA" w14:textId="77777777" w:rsidR="00067998" w:rsidRPr="00714FB1"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5BCBA47" w14:textId="77777777" w:rsidR="00067998" w:rsidRPr="00714FB1"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6C4B116" w14:textId="77777777" w:rsidR="001A64AE" w:rsidRPr="00830928" w:rsidRDefault="001A64AE" w:rsidP="001A64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b/>
                <w:bCs/>
              </w:rPr>
            </w:pPr>
            <w:r w:rsidRPr="00830928">
              <w:rPr>
                <w:b/>
                <w:bCs/>
              </w:rPr>
              <w:t>MgA. Lenka Mičolová</w:t>
            </w:r>
          </w:p>
          <w:p w14:paraId="4E704C5B" w14:textId="24DDFDBD" w:rsidR="00067998" w:rsidRPr="0034168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341687">
              <w:t>Mgr. MgA. Adéla Kučera Malendová</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52E1CCB" w14:textId="77777777" w:rsidR="00067998" w:rsidRPr="0034168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5137A81" w14:textId="77777777" w:rsidR="00067998" w:rsidRPr="0034168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341687">
              <w:t>X</w:t>
            </w: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74F69C7" w14:textId="66E32ED0" w:rsidR="00067998" w:rsidRPr="0034168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c>
          <w:tcPr>
            <w:tcW w:w="8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C99B2A3" w14:textId="77777777" w:rsidR="00067998" w:rsidRPr="00903AD1"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903AD1">
              <w:t>1 LS</w:t>
            </w:r>
          </w:p>
        </w:tc>
      </w:tr>
      <w:tr w:rsidR="00067998" w:rsidRPr="00A22651" w14:paraId="4F99F588"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A6B8112" w14:textId="77777777" w:rsidR="00067998" w:rsidRPr="00903AD1" w:rsidRDefault="00067998" w:rsidP="0006799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903AD1">
              <w:t>Počítačové metody 3D 2</w:t>
            </w:r>
          </w:p>
          <w:p w14:paraId="19435EBE" w14:textId="77777777" w:rsidR="00067998" w:rsidRPr="00903AD1" w:rsidRDefault="00067998" w:rsidP="0006799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8965246" w14:textId="77777777" w:rsidR="00067998" w:rsidRPr="00903AD1"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903AD1">
              <w:t>26</w:t>
            </w:r>
            <w:r>
              <w:t>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9DF2A8F" w14:textId="77777777" w:rsidR="00067998" w:rsidRPr="00714FB1"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714FB1">
              <w:t>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17095B4" w14:textId="77777777" w:rsidR="00067998" w:rsidRPr="00714FB1"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72BE77E" w14:textId="77777777" w:rsidR="00067998" w:rsidRPr="0034168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341687">
              <w:t>Ing. Jaroslav Maloch, CSc.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A5CA317" w14:textId="77777777" w:rsidR="00067998" w:rsidRPr="0034168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EE98CC9" w14:textId="77777777" w:rsidR="00067998" w:rsidRPr="0034168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341687">
              <w:t>X</w:t>
            </w: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0CAD648" w14:textId="77777777" w:rsidR="00067998" w:rsidRPr="0034168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08B6B24" w14:textId="77777777" w:rsidR="00067998" w:rsidRPr="00903AD1"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903AD1">
              <w:t>1 LS</w:t>
            </w:r>
          </w:p>
        </w:tc>
      </w:tr>
      <w:tr w:rsidR="00067998" w:rsidRPr="00A22651" w14:paraId="37FFF14F"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06D37BF" w14:textId="77777777" w:rsidR="00067998" w:rsidRPr="00903AD1" w:rsidRDefault="00067998" w:rsidP="0006799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903AD1">
              <w:t>Fashion management 2</w:t>
            </w:r>
          </w:p>
          <w:p w14:paraId="59009651" w14:textId="77777777" w:rsidR="00067998" w:rsidRPr="00903AD1" w:rsidRDefault="00067998" w:rsidP="0006799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6938BE7" w14:textId="77777777" w:rsidR="00067998" w:rsidRPr="00903AD1"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903AD1">
              <w:t>13s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56AD4AA" w14:textId="77777777" w:rsidR="00067998" w:rsidRPr="00714FB1"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714FB1">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E6D5CFE" w14:textId="77777777" w:rsidR="00067998" w:rsidRPr="00714FB1"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714FB1">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49550F1" w14:textId="77777777" w:rsidR="00067998" w:rsidRPr="0034168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341687">
              <w:t>Ing. Lenka Harantová, Ph.D.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F4F1120" w14:textId="77777777" w:rsidR="00067998" w:rsidRPr="0034168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7510831" w14:textId="77777777" w:rsidR="00067998" w:rsidRPr="0034168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341687">
              <w:t>X</w:t>
            </w: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AB3F42E" w14:textId="77777777" w:rsidR="00067998" w:rsidRPr="0034168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4AB3AEB" w14:textId="77777777" w:rsidR="00067998" w:rsidRPr="00903AD1"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903AD1">
              <w:t>1 LS</w:t>
            </w:r>
          </w:p>
        </w:tc>
      </w:tr>
      <w:tr w:rsidR="00067998" w:rsidRPr="00A22651" w14:paraId="6BC1DD13"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0D9366B" w14:textId="77777777" w:rsidR="00067998" w:rsidRPr="00903AD1" w:rsidRDefault="00067998" w:rsidP="0006799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903AD1">
              <w:t>Fotografie a média 2</w:t>
            </w:r>
          </w:p>
          <w:p w14:paraId="58099517" w14:textId="77777777" w:rsidR="00067998" w:rsidRPr="00903AD1" w:rsidRDefault="00067998" w:rsidP="0006799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2A974B1" w14:textId="77777777" w:rsidR="00067998" w:rsidRPr="00903AD1"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903AD1">
              <w:t>13s+13c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9EE5BE7" w14:textId="77777777" w:rsidR="00067998" w:rsidRPr="00714FB1"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714FB1">
              <w:t>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8489034" w14:textId="77777777" w:rsidR="00067998" w:rsidRPr="00714FB1"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714FB1">
              <w:t>1</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2D0D8DB" w14:textId="77777777" w:rsidR="00067998" w:rsidRPr="0034168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341687">
              <w:t>MgA. Karin Zadrick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11C2BB8" w14:textId="77777777" w:rsidR="00067998" w:rsidRPr="0034168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0C5E35F" w14:textId="77777777" w:rsidR="00067998" w:rsidRPr="0034168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341687">
              <w:t>X</w:t>
            </w: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2B08FD3" w14:textId="77777777" w:rsidR="00067998" w:rsidRPr="0034168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A8A6E9A" w14:textId="77777777" w:rsidR="00067998" w:rsidRPr="00903AD1"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903AD1">
              <w:t>1 LS</w:t>
            </w:r>
          </w:p>
        </w:tc>
      </w:tr>
      <w:tr w:rsidR="00067998" w:rsidRPr="00A22651" w14:paraId="47AA791C"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74B233B" w14:textId="77777777" w:rsidR="00067998" w:rsidRPr="00903AD1" w:rsidRDefault="00067998" w:rsidP="0006799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903AD1">
              <w:t>Digital Craftsmanship 1</w:t>
            </w:r>
          </w:p>
          <w:p w14:paraId="689355B0" w14:textId="77777777" w:rsidR="00067998" w:rsidRPr="00903AD1" w:rsidRDefault="00067998" w:rsidP="0006799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74B372C" w14:textId="77777777" w:rsidR="00067998" w:rsidRPr="00903AD1"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903AD1">
              <w:t>13s+13c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B9084F4" w14:textId="77777777" w:rsidR="00067998" w:rsidRPr="00714FB1"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714FB1">
              <w:t>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24942C2" w14:textId="77777777" w:rsidR="00067998" w:rsidRPr="00714FB1"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714FB1">
              <w:t>1</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F92D635" w14:textId="77777777" w:rsidR="00067998" w:rsidRPr="0034168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341687">
              <w:t>BcA. MArch Jan Kováříček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F307EE7" w14:textId="77777777" w:rsidR="00067998" w:rsidRPr="0034168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28140FA" w14:textId="77777777" w:rsidR="00067998" w:rsidRPr="0034168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341687">
              <w:t>X</w:t>
            </w: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3A6A797" w14:textId="77777777" w:rsidR="00067998" w:rsidRPr="0034168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B780D7D" w14:textId="77777777" w:rsidR="00067998" w:rsidRPr="00903AD1"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903AD1">
              <w:t>1 LS</w:t>
            </w:r>
          </w:p>
        </w:tc>
      </w:tr>
      <w:tr w:rsidR="00067998" w:rsidRPr="00A22651" w14:paraId="1983988E"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1F4F505" w14:textId="77777777" w:rsidR="00067998" w:rsidRDefault="00067998" w:rsidP="0006799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t>Klauzurní práce 9</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D68B674" w14:textId="77777777" w:rsidR="00067998" w:rsidRPr="00A22651"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EB1F80">
              <w:t>13c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52C60E0" w14:textId="77777777" w:rsidR="00067998" w:rsidRPr="00A22651"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kzk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28D37F5" w14:textId="77777777" w:rsidR="00067998" w:rsidRPr="00A22651"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5</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EA88FE3" w14:textId="77777777" w:rsidR="00067998" w:rsidRPr="0034168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b/>
                <w:bCs/>
              </w:rPr>
            </w:pPr>
            <w:r w:rsidRPr="00341687">
              <w:rPr>
                <w:b/>
                <w:bCs/>
              </w:rPr>
              <w:t xml:space="preserve">doc. M.A. Vladimír Kovařík </w:t>
            </w:r>
          </w:p>
          <w:p w14:paraId="03A4E829" w14:textId="77777777" w:rsidR="00067998" w:rsidRPr="0034168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341687">
              <w:t>a kol. pedagogů</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86B2790" w14:textId="77777777" w:rsidR="00067998" w:rsidRPr="0034168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341687">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1D9A1C4" w14:textId="77777777" w:rsidR="00067998" w:rsidRPr="0034168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51FCFF8" w14:textId="29B0C9CD" w:rsidR="00067998" w:rsidRPr="0034168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07A28FE" w14:textId="77777777" w:rsidR="00067998"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2 ZS</w:t>
            </w:r>
          </w:p>
        </w:tc>
      </w:tr>
      <w:tr w:rsidR="00067998" w:rsidRPr="00A22651" w14:paraId="1E0A2467"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88031DC" w14:textId="77777777" w:rsidR="00067998" w:rsidRPr="00EB1F80" w:rsidRDefault="00067998" w:rsidP="0006799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V</w:t>
            </w:r>
            <w:r w:rsidRPr="00EB1F80">
              <w:t>irtuální realita</w:t>
            </w:r>
          </w:p>
          <w:p w14:paraId="1905C08E" w14:textId="77777777" w:rsidR="00067998" w:rsidRPr="00093B0E" w:rsidRDefault="00067998" w:rsidP="0006799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color w:val="FF0000"/>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CB8D630" w14:textId="77777777" w:rsidR="00067998" w:rsidRPr="00093B0E"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color w:val="FF0000"/>
              </w:rPr>
            </w:pPr>
            <w:r w:rsidRPr="00EB1F80">
              <w:t>26c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9FDB7AC" w14:textId="77777777" w:rsidR="00067998" w:rsidRPr="00093B0E"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r w:rsidRPr="00EB1F80">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57BF8DC" w14:textId="77777777" w:rsidR="00067998" w:rsidRPr="00093B0E"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r w:rsidRPr="00EB1F80">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006CC51" w14:textId="77777777" w:rsidR="00067998" w:rsidRPr="0034168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FF0000"/>
              </w:rPr>
            </w:pPr>
            <w:r w:rsidRPr="00341687">
              <w:t>MgA. Jakub Hrdina, Ph.D.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FD90257" w14:textId="77777777" w:rsidR="00067998" w:rsidRPr="0034168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color w:val="FF0000"/>
              </w:rPr>
            </w:pPr>
            <w:r w:rsidRPr="00341687">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33B7EF3" w14:textId="77777777" w:rsidR="00067998" w:rsidRPr="0034168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C82125B" w14:textId="77777777" w:rsidR="00067998" w:rsidRPr="0034168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p>
        </w:tc>
        <w:tc>
          <w:tcPr>
            <w:tcW w:w="8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5072459" w14:textId="77777777" w:rsidR="00067998" w:rsidRPr="00093B0E"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r w:rsidRPr="00EB1F80">
              <w:t>2 ZS</w:t>
            </w:r>
          </w:p>
        </w:tc>
      </w:tr>
      <w:tr w:rsidR="00067998" w:rsidRPr="00A22651" w14:paraId="6EA39A47"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623547F" w14:textId="77777777" w:rsidR="00067998" w:rsidRPr="00093B0E" w:rsidRDefault="00067998" w:rsidP="0006799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color w:val="FF0000"/>
              </w:rPr>
            </w:pPr>
            <w:r w:rsidRPr="00EB1F80">
              <w:lastRenderedPageBreak/>
              <w:t>Právo a praxe v kreativním průmyslu 2</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46D2DC8" w14:textId="77777777" w:rsidR="00067998" w:rsidRPr="00093B0E"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color w:val="FF0000"/>
              </w:rPr>
            </w:pPr>
            <w:r w:rsidRPr="00EB1F80">
              <w:t>13p+13s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B821A7D" w14:textId="77777777" w:rsidR="00067998" w:rsidRPr="00093B0E"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r w:rsidRPr="00EB1F80">
              <w:t>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93EF62B" w14:textId="77777777" w:rsidR="00067998" w:rsidRPr="00093B0E"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r w:rsidRPr="00EB1F80">
              <w:t>3</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F769168" w14:textId="77777777" w:rsidR="00067998" w:rsidRPr="0034168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FF0000"/>
              </w:rPr>
            </w:pPr>
            <w:r w:rsidRPr="009A3EA8">
              <w:t>Mgr. Zuzana Čabart Šimonovská, LL.M</w:t>
            </w:r>
            <w:r w:rsidRPr="00341687">
              <w:rPr>
                <w:color w:val="FF0000"/>
              </w:rPr>
              <w:t xml:space="preserve"> </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2B52F0E" w14:textId="77777777" w:rsidR="00067998" w:rsidRPr="0034168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color w:val="FF0000"/>
              </w:rPr>
            </w:pPr>
            <w:r w:rsidRPr="00341687">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BDAF19E" w14:textId="77777777" w:rsidR="00067998" w:rsidRPr="0034168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97429D2" w14:textId="77777777" w:rsidR="00067998" w:rsidRPr="0034168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p>
        </w:tc>
        <w:tc>
          <w:tcPr>
            <w:tcW w:w="8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8751496" w14:textId="77777777" w:rsidR="00067998" w:rsidRPr="00093B0E"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r w:rsidRPr="00EB1F80">
              <w:t>2 ZS</w:t>
            </w:r>
          </w:p>
        </w:tc>
      </w:tr>
      <w:tr w:rsidR="00067998" w:rsidRPr="00A22651" w14:paraId="35A2F2BB"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5628331" w14:textId="77777777" w:rsidR="00067998" w:rsidRDefault="00067998" w:rsidP="0006799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color w:val="FF0000"/>
              </w:rPr>
            </w:pPr>
            <w:r w:rsidRPr="00EB1F80">
              <w:t xml:space="preserve">Seminář k diplomové práci </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F4FA9C4" w14:textId="77777777" w:rsidR="00067998" w:rsidRPr="00A1494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color w:val="FF0000"/>
              </w:rPr>
            </w:pPr>
            <w:r w:rsidRPr="00EB1F80">
              <w:t>13s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E30C289" w14:textId="77777777" w:rsidR="00067998" w:rsidRPr="00A1494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r w:rsidRPr="00EB1F80">
              <w:t>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FA3BED7" w14:textId="77777777" w:rsidR="00067998" w:rsidRPr="00A1494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r w:rsidRPr="00EB1F80">
              <w:t>1</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7DCF301" w14:textId="77777777" w:rsidR="00067998" w:rsidRPr="0034168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Style w:val="normaltextrun"/>
                <w:b/>
                <w:bCs/>
              </w:rPr>
            </w:pPr>
            <w:r w:rsidRPr="00341687">
              <w:rPr>
                <w:rStyle w:val="normaltextrun"/>
                <w:b/>
                <w:bCs/>
              </w:rPr>
              <w:t>Ing. Eva Šviráková, Ph.D.</w:t>
            </w:r>
          </w:p>
          <w:p w14:paraId="22635058" w14:textId="77777777" w:rsidR="00067998" w:rsidRPr="0034168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341687">
              <w:t>a kol. pedagogů</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70E17C9" w14:textId="77777777" w:rsidR="00067998" w:rsidRPr="0034168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color w:val="FF0000"/>
              </w:rPr>
            </w:pPr>
            <w:r w:rsidRPr="00341687">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2B34F5D" w14:textId="77777777" w:rsidR="00067998" w:rsidRPr="0034168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3F8785A" w14:textId="77777777" w:rsidR="00067998" w:rsidRPr="0034168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p>
        </w:tc>
        <w:tc>
          <w:tcPr>
            <w:tcW w:w="8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E2DFF2B" w14:textId="77777777" w:rsidR="00067998" w:rsidRPr="00A1494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r w:rsidRPr="00EB1F80">
              <w:t>2 ZS</w:t>
            </w:r>
          </w:p>
        </w:tc>
      </w:tr>
      <w:tr w:rsidR="00067998" w14:paraId="4A586BC5"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746CF2B" w14:textId="77777777" w:rsidR="00067998" w:rsidRPr="00903AD1"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903AD1">
              <w:t>Ateliér Design oděvu 9</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286794B" w14:textId="77777777" w:rsidR="00067998" w:rsidRPr="00903AD1"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903AD1">
              <w:t>52 ateliér</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BE7EF76" w14:textId="77777777" w:rsidR="00067998" w:rsidRPr="00CF43B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CF43B7">
              <w:t>z, 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BDA6B13" w14:textId="77777777" w:rsidR="00067998" w:rsidRPr="00CF43B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CF43B7">
              <w:t>4</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54A5CFE" w14:textId="77777777" w:rsidR="00067998" w:rsidRPr="0034168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341687">
              <w:t>doc. MgA. Kristýna Petříčková, Ph.D.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0DE52BE" w14:textId="77777777" w:rsidR="00067998" w:rsidRPr="0034168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C190E08" w14:textId="77777777" w:rsidR="00067998" w:rsidRPr="0034168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341687">
              <w:t>X</w:t>
            </w: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83BF590" w14:textId="77777777" w:rsidR="00067998" w:rsidRPr="0034168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341687">
              <w:t>PZ</w:t>
            </w:r>
          </w:p>
        </w:tc>
        <w:tc>
          <w:tcPr>
            <w:tcW w:w="8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F48790A" w14:textId="77777777" w:rsidR="00067998" w:rsidRPr="00903AD1"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903AD1">
              <w:t>2 ZS</w:t>
            </w:r>
          </w:p>
        </w:tc>
      </w:tr>
      <w:tr w:rsidR="00067998" w14:paraId="23B0D4DF"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D2B3736" w14:textId="77777777" w:rsidR="00067998" w:rsidRPr="00903AD1"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903AD1">
              <w:t>Teorie a technologie OD 9</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DF1F9DE" w14:textId="77777777" w:rsidR="00067998" w:rsidRPr="00903AD1"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903AD1">
              <w:t>13p+13s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70B9F08" w14:textId="77777777" w:rsidR="00067998" w:rsidRPr="00CF43B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CF43B7">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3E0A02A" w14:textId="77777777" w:rsidR="00067998" w:rsidRPr="00CF43B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CF43B7">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C900444" w14:textId="77777777" w:rsidR="00067998" w:rsidRPr="00341687" w:rsidRDefault="00067998" w:rsidP="00067998">
            <w:pPr>
              <w:jc w:val="both"/>
            </w:pPr>
            <w:r w:rsidRPr="00341687">
              <w:t>MgA. Simona Landlová</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C009192" w14:textId="77777777" w:rsidR="00067998" w:rsidRPr="0034168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CDD8B64" w14:textId="77777777" w:rsidR="00067998" w:rsidRPr="0034168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341687">
              <w:t>X</w:t>
            </w: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A397730" w14:textId="1C00ADD6" w:rsidR="00067998" w:rsidRPr="0034168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c>
          <w:tcPr>
            <w:tcW w:w="8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99E29A7" w14:textId="77777777" w:rsidR="00067998" w:rsidRPr="00903AD1"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903AD1">
              <w:t>2 ZS</w:t>
            </w:r>
          </w:p>
        </w:tc>
      </w:tr>
      <w:tr w:rsidR="00067998" w:rsidRPr="00A22651" w14:paraId="71409878"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1E32363" w14:textId="77777777" w:rsidR="00067998" w:rsidRPr="00903AD1" w:rsidRDefault="00067998" w:rsidP="0006799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903AD1">
              <w:t>Dějiny odívání 9</w:t>
            </w:r>
          </w:p>
          <w:p w14:paraId="11D16589" w14:textId="77777777" w:rsidR="00067998" w:rsidRPr="00903AD1" w:rsidRDefault="00067998" w:rsidP="0006799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930E0B5" w14:textId="77777777" w:rsidR="00067998" w:rsidRPr="00903AD1"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26</w:t>
            </w:r>
            <w:r w:rsidRPr="00903AD1">
              <w:t>p</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3295279" w14:textId="77777777" w:rsidR="00067998" w:rsidRPr="00CF43B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34DDA2C" w14:textId="77777777" w:rsidR="00067998" w:rsidRPr="00CF43B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DE36399" w14:textId="77777777" w:rsidR="001A64AE" w:rsidRPr="00830928" w:rsidRDefault="001A64AE" w:rsidP="001A64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b/>
                <w:bCs/>
              </w:rPr>
            </w:pPr>
            <w:r w:rsidRPr="00830928">
              <w:rPr>
                <w:b/>
                <w:bCs/>
              </w:rPr>
              <w:t>MgA. Lenka Mičolová</w:t>
            </w:r>
          </w:p>
          <w:p w14:paraId="02F0F876" w14:textId="735C0F47" w:rsidR="00067998" w:rsidRPr="0034168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341687">
              <w:t>Mgr. MgA. Adéla Kučera Malendová</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1786F7A" w14:textId="77777777" w:rsidR="00067998" w:rsidRPr="0034168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4598665" w14:textId="77777777" w:rsidR="00067998" w:rsidRPr="0034168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341687">
              <w:t>X</w:t>
            </w: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985B0D2" w14:textId="5C3400F1" w:rsidR="00067998" w:rsidRPr="0034168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c>
          <w:tcPr>
            <w:tcW w:w="8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8DD6A37" w14:textId="77777777" w:rsidR="00067998" w:rsidRPr="00903AD1"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903AD1">
              <w:t>2 ZS</w:t>
            </w:r>
          </w:p>
        </w:tc>
      </w:tr>
      <w:tr w:rsidR="00067998" w:rsidRPr="00A22651" w14:paraId="3EAF245C"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626214A" w14:textId="77777777" w:rsidR="00067998" w:rsidRPr="00903AD1" w:rsidRDefault="00067998" w:rsidP="0006799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903AD1">
              <w:t>Digital Craftsmanship 2</w:t>
            </w:r>
          </w:p>
          <w:p w14:paraId="0FD7EABA" w14:textId="77777777" w:rsidR="00067998" w:rsidRPr="00903AD1" w:rsidRDefault="00067998" w:rsidP="0006799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954A90D" w14:textId="77777777" w:rsidR="00067998" w:rsidRPr="00903AD1"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903AD1">
              <w:t>13s+13c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FE63C80" w14:textId="77777777" w:rsidR="00067998" w:rsidRPr="00CF43B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CF43B7">
              <w:t>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EABE01A" w14:textId="77777777" w:rsidR="00067998" w:rsidRPr="00CF43B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CF43B7">
              <w:t>1</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2C12AF9" w14:textId="77777777" w:rsidR="00067998" w:rsidRPr="0034168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341687">
              <w:t>BcA. MArch Jan Kováříček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79A7117" w14:textId="77777777" w:rsidR="00067998" w:rsidRPr="0034168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AF16901" w14:textId="77777777" w:rsidR="00067998" w:rsidRPr="0034168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341687">
              <w:t>X</w:t>
            </w: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A56298B" w14:textId="77777777" w:rsidR="00067998" w:rsidRPr="0034168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684C60F" w14:textId="77777777" w:rsidR="00067998" w:rsidRPr="00903AD1"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903AD1">
              <w:t>2 ZS</w:t>
            </w:r>
          </w:p>
        </w:tc>
      </w:tr>
      <w:tr w:rsidR="00067998" w:rsidRPr="00A22651" w14:paraId="6926BDE3"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012C160" w14:textId="77777777" w:rsidR="00067998" w:rsidRPr="00903AD1" w:rsidRDefault="00067998" w:rsidP="0006799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t>Diplomov</w:t>
            </w:r>
            <w:r>
              <w:t>á práce</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A91658D" w14:textId="77777777" w:rsidR="00067998" w:rsidRPr="00903AD1"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EB1F80">
              <w:t>2</w:t>
            </w:r>
            <w:r>
              <w:t>0</w:t>
            </w:r>
            <w:r w:rsidRPr="00EB1F80">
              <w:t>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6F1BEB8" w14:textId="77777777" w:rsidR="00067998" w:rsidRPr="00903AD1"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32E7348" w14:textId="77777777" w:rsidR="00067998" w:rsidRPr="00903AD1"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15</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8097436" w14:textId="77777777" w:rsidR="00067998" w:rsidRPr="009A3EA8"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b/>
                <w:bCs/>
              </w:rPr>
            </w:pPr>
            <w:r w:rsidRPr="009A3EA8">
              <w:rPr>
                <w:b/>
                <w:bCs/>
              </w:rPr>
              <w:t>prof. MgA. Petr Stanický, M.F.A.</w:t>
            </w:r>
          </w:p>
          <w:p w14:paraId="4DBC1A67" w14:textId="77777777" w:rsidR="00067998" w:rsidRPr="0034168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9A3EA8">
              <w:t>a kol. pedagogů</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44DB2A4" w14:textId="77777777" w:rsidR="00067998" w:rsidRPr="0034168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EB1F80">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3CB1385" w14:textId="77777777" w:rsidR="00067998" w:rsidRPr="0034168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0B8BC44" w14:textId="2DC30BE8" w:rsidR="00067998" w:rsidRPr="0034168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A1B6CB8" w14:textId="77777777" w:rsidR="00067998" w:rsidRPr="00903AD1"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2 LS</w:t>
            </w:r>
          </w:p>
        </w:tc>
      </w:tr>
      <w:tr w:rsidR="00067998" w14:paraId="58CDBE6D"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E4F8EA6" w14:textId="77777777" w:rsidR="00067998" w:rsidRPr="00903AD1"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903AD1">
              <w:t>Ateliér Design oděvu 10</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D204056" w14:textId="77777777" w:rsidR="00067998" w:rsidRPr="00903AD1"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40</w:t>
            </w:r>
            <w:r w:rsidRPr="00903AD1">
              <w:t xml:space="preserve"> ateliér</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950E866" w14:textId="77777777" w:rsidR="00067998" w:rsidRPr="00903AD1"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903AD1">
              <w:t>z, 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FF083FF" w14:textId="77777777" w:rsidR="00067998" w:rsidRPr="00903AD1"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903AD1">
              <w:t>1</w:t>
            </w:r>
            <w:r>
              <w:t>5</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90499B1" w14:textId="77777777" w:rsidR="00067998" w:rsidRPr="0034168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341687">
              <w:t>doc. MgA. Kristýna Petříčková, Ph.D.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088DCCB" w14:textId="77777777" w:rsidR="00067998" w:rsidRPr="0034168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D8B01C9" w14:textId="77777777" w:rsidR="00067998" w:rsidRPr="0034168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341687">
              <w:t>X</w:t>
            </w: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8D02BAC" w14:textId="77777777" w:rsidR="00067998" w:rsidRPr="0034168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341687">
              <w:t>PZ</w:t>
            </w:r>
          </w:p>
        </w:tc>
        <w:tc>
          <w:tcPr>
            <w:tcW w:w="8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5285EE7" w14:textId="77777777" w:rsidR="00067998" w:rsidRPr="00903AD1"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903AD1">
              <w:t>2 LS</w:t>
            </w:r>
          </w:p>
        </w:tc>
      </w:tr>
      <w:tr w:rsidR="00067998" w:rsidRPr="00A22651" w14:paraId="2A67FC86" w14:textId="77777777" w:rsidTr="005053CD">
        <w:trPr>
          <w:cantSplit/>
          <w:trHeight w:val="306"/>
        </w:trPr>
        <w:tc>
          <w:tcPr>
            <w:tcW w:w="10490"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7CAAC" w:themeFill="accent2" w:themeFillTint="66"/>
          </w:tcPr>
          <w:p w14:paraId="680F34C3" w14:textId="60261315" w:rsidR="00067998" w:rsidRPr="0034168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rFonts w:ascii="Times New Roman Bold" w:hAnsi="Times New Roman Bold"/>
                <w:b/>
                <w:sz w:val="22"/>
              </w:rPr>
            </w:pPr>
            <w:r w:rsidRPr="00341687">
              <w:rPr>
                <w:rFonts w:ascii="Times New Roman Bold" w:hAnsi="Times New Roman Bold"/>
                <w:b/>
                <w:sz w:val="22"/>
              </w:rPr>
              <w:t>Povinn</w:t>
            </w:r>
            <w:r w:rsidRPr="00341687">
              <w:rPr>
                <w:rFonts w:ascii="Times New Roman Bold" w:hAnsi="Times New Roman Bold" w:hint="eastAsia"/>
                <w:b/>
                <w:sz w:val="22"/>
              </w:rPr>
              <w:t>ě</w:t>
            </w:r>
            <w:r w:rsidRPr="00341687">
              <w:rPr>
                <w:rFonts w:ascii="Times New Roman Bold" w:hAnsi="Times New Roman Bold"/>
                <w:b/>
                <w:sz w:val="22"/>
              </w:rPr>
              <w:t xml:space="preserve"> voliteln</w:t>
            </w:r>
            <w:r w:rsidRPr="00341687">
              <w:rPr>
                <w:rFonts w:ascii="Times New Roman Bold" w:hAnsi="Times New Roman Bold" w:hint="eastAsia"/>
                <w:b/>
                <w:sz w:val="22"/>
              </w:rPr>
              <w:t>é</w:t>
            </w:r>
            <w:r w:rsidRPr="00341687">
              <w:rPr>
                <w:rFonts w:ascii="Times New Roman Bold" w:hAnsi="Times New Roman Bold"/>
                <w:b/>
                <w:sz w:val="22"/>
              </w:rPr>
              <w:t xml:space="preserve"> p</w:t>
            </w:r>
            <w:r w:rsidRPr="00341687">
              <w:rPr>
                <w:rFonts w:ascii="Times New Roman Bold" w:hAnsi="Times New Roman Bold" w:hint="eastAsia"/>
                <w:b/>
                <w:sz w:val="22"/>
              </w:rPr>
              <w:t>ř</w:t>
            </w:r>
            <w:r w:rsidRPr="00341687">
              <w:rPr>
                <w:rFonts w:ascii="Times New Roman Bold" w:hAnsi="Times New Roman Bold"/>
                <w:b/>
                <w:sz w:val="22"/>
              </w:rPr>
              <w:t>edm</w:t>
            </w:r>
            <w:r w:rsidRPr="00341687">
              <w:rPr>
                <w:rFonts w:ascii="Times New Roman Bold" w:hAnsi="Times New Roman Bold" w:hint="eastAsia"/>
                <w:b/>
                <w:sz w:val="22"/>
              </w:rPr>
              <w:t>ě</w:t>
            </w:r>
            <w:r w:rsidRPr="00341687">
              <w:rPr>
                <w:rFonts w:ascii="Times New Roman Bold" w:hAnsi="Times New Roman Bold"/>
                <w:b/>
                <w:sz w:val="22"/>
              </w:rPr>
              <w:t xml:space="preserve">ty </w:t>
            </w:r>
            <w:r w:rsidR="00F868CE" w:rsidRPr="00341687">
              <w:rPr>
                <w:rFonts w:ascii="Times New Roman Bold" w:hAnsi="Times New Roman Bold"/>
                <w:b/>
                <w:sz w:val="22"/>
              </w:rPr>
              <w:t>společné – skupina</w:t>
            </w:r>
            <w:r w:rsidRPr="00341687">
              <w:rPr>
                <w:rFonts w:ascii="Times New Roman Bold" w:hAnsi="Times New Roman Bold"/>
                <w:b/>
                <w:sz w:val="22"/>
              </w:rPr>
              <w:t xml:space="preserve"> B</w:t>
            </w:r>
          </w:p>
        </w:tc>
      </w:tr>
      <w:tr w:rsidR="00067998" w:rsidRPr="00A22651" w14:paraId="01882DC4" w14:textId="77777777" w:rsidTr="005053CD">
        <w:trPr>
          <w:cantSplit/>
          <w:trHeight w:val="454"/>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24F78CB" w14:textId="77777777" w:rsidR="00067998"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t>Multimédia 1</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DD9F4F6" w14:textId="77777777" w:rsidR="00067998"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EB1F80">
              <w:t>26c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D976CE3" w14:textId="77777777" w:rsidR="00067998"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539337C" w14:textId="77777777" w:rsidR="00067998"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E78C88E" w14:textId="77777777" w:rsidR="00067998" w:rsidRPr="0034168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341687">
              <w:t>Mgr. Pavel Krutil</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AB2C562" w14:textId="77777777" w:rsidR="00067998" w:rsidRPr="0034168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341687">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74AF342" w14:textId="77777777" w:rsidR="00067998" w:rsidRPr="0034168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162D65C" w14:textId="77777777" w:rsidR="00067998" w:rsidRPr="0034168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7C667C8" w14:textId="77777777" w:rsidR="00067998"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1 ZS</w:t>
            </w:r>
          </w:p>
        </w:tc>
      </w:tr>
      <w:tr w:rsidR="00067998" w:rsidRPr="00A22651" w14:paraId="5091269D" w14:textId="77777777" w:rsidTr="005053CD">
        <w:trPr>
          <w:cantSplit/>
          <w:trHeight w:val="454"/>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0505DF7" w14:textId="77777777" w:rsidR="00067998"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t>Ateliérová stáž 1</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631BB8E" w14:textId="77777777" w:rsidR="00067998"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EB1F80">
              <w:t>13c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CF4E7F7" w14:textId="77777777" w:rsidR="00067998"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r w:rsidRPr="00EB1F80">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A73BD1C" w14:textId="77777777" w:rsidR="00067998"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r w:rsidRPr="00EB1F80">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52A8E7F" w14:textId="77777777" w:rsidR="00067998" w:rsidRPr="0034168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FF0000"/>
              </w:rPr>
            </w:pPr>
            <w:r w:rsidRPr="00341687">
              <w:rPr>
                <w:b/>
                <w:bCs/>
              </w:rPr>
              <w:t>doc. MgA. Kristýna Petříčková, Ph.D.</w:t>
            </w:r>
            <w:r w:rsidRPr="00341687">
              <w:t xml:space="preserve"> a kol. pedagogů</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CA9883D" w14:textId="77777777" w:rsidR="00067998" w:rsidRPr="0034168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341687">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EDC476D" w14:textId="77777777" w:rsidR="00067998" w:rsidRPr="0034168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3AD146F" w14:textId="77777777" w:rsidR="00067998" w:rsidRPr="0034168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1F5DFA3" w14:textId="77777777" w:rsidR="00067998"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1 ZS</w:t>
            </w:r>
          </w:p>
        </w:tc>
      </w:tr>
      <w:tr w:rsidR="00067998" w:rsidRPr="00A22651" w14:paraId="361250B4" w14:textId="77777777" w:rsidTr="005053CD">
        <w:trPr>
          <w:cantSplit/>
          <w:trHeight w:val="454"/>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B8329EE" w14:textId="77777777" w:rsidR="00067998"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rPr>
                <w:lang w:eastAsia="en-US"/>
              </w:rPr>
              <w:t>Kres</w:t>
            </w:r>
            <w:r>
              <w:rPr>
                <w:lang w:eastAsia="en-US"/>
              </w:rPr>
              <w:t>e</w:t>
            </w:r>
            <w:r w:rsidRPr="00EB1F80">
              <w:rPr>
                <w:lang w:eastAsia="en-US"/>
              </w:rPr>
              <w:t>b</w:t>
            </w:r>
            <w:r>
              <w:rPr>
                <w:lang w:eastAsia="en-US"/>
              </w:rPr>
              <w:t>ná praktika</w:t>
            </w:r>
            <w:r w:rsidRPr="00EB1F80">
              <w:rPr>
                <w:lang w:eastAsia="en-US"/>
              </w:rPr>
              <w:t xml:space="preserve"> 7</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1EC7896" w14:textId="77777777" w:rsidR="00067998"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Pr>
                <w:lang w:eastAsia="en-US"/>
              </w:rPr>
              <w:t>2</w:t>
            </w:r>
            <w:r w:rsidRPr="00EB1F80">
              <w:rPr>
                <w:lang w:eastAsia="en-US"/>
              </w:rPr>
              <w:t>6c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7DAE657" w14:textId="77777777" w:rsidR="00067998"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rPr>
                <w:lang w:eastAsia="en-US"/>
              </w:rPr>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3C354E5" w14:textId="77777777" w:rsidR="00067998"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rPr>
                <w:lang w:eastAsia="en-US"/>
              </w:rPr>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79CC55C" w14:textId="77777777" w:rsidR="00067998" w:rsidRPr="001507F2"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1507F2">
              <w:t xml:space="preserve">Mgr. art. Lívia Kožušková, ArtD. </w:t>
            </w:r>
          </w:p>
          <w:p w14:paraId="444C311D" w14:textId="77777777" w:rsidR="00067998" w:rsidRPr="0034168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FF0000"/>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A050572" w14:textId="77777777" w:rsidR="00067998" w:rsidRPr="0034168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341687">
              <w:rPr>
                <w:lang w:eastAsia="en-US"/>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DAEAD12" w14:textId="77777777" w:rsidR="00067998" w:rsidRPr="0034168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1327064" w14:textId="77777777" w:rsidR="00067998" w:rsidRPr="0034168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70E990C" w14:textId="77777777" w:rsidR="00067998"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1 ZS</w:t>
            </w:r>
          </w:p>
        </w:tc>
      </w:tr>
      <w:tr w:rsidR="00067998" w:rsidRPr="00A22651" w14:paraId="6627C484" w14:textId="77777777" w:rsidTr="005053CD">
        <w:trPr>
          <w:cantSplit/>
          <w:trHeight w:val="454"/>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7AEE014" w14:textId="77777777" w:rsidR="00067998"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t>Corporate design</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AD7658A" w14:textId="77777777" w:rsidR="00067998"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EB1F80">
              <w:t>13s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45F25CB" w14:textId="77777777" w:rsidR="00067998"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1399B3C" w14:textId="77777777" w:rsidR="00067998"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1</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A05395F" w14:textId="77777777" w:rsidR="00067998" w:rsidRPr="0034168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341687">
              <w:t>Dr akad. soch. Rostislav Illík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576AC8F" w14:textId="77777777" w:rsidR="00067998" w:rsidRPr="0034168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341687">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4C6A285" w14:textId="77777777" w:rsidR="00067998" w:rsidRPr="0034168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355A779" w14:textId="77777777" w:rsidR="00067998" w:rsidRPr="0034168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806C105" w14:textId="77777777" w:rsidR="00067998"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1 ZS</w:t>
            </w:r>
          </w:p>
        </w:tc>
      </w:tr>
      <w:tr w:rsidR="00067998" w:rsidRPr="00A22651" w14:paraId="474A3554" w14:textId="77777777" w:rsidTr="005053CD">
        <w:trPr>
          <w:cantSplit/>
          <w:trHeight w:val="454"/>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EAAE4C8" w14:textId="77777777" w:rsidR="00067998" w:rsidRPr="00D42FBE"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lang w:eastAsia="en-US"/>
              </w:rPr>
            </w:pPr>
            <w:r w:rsidRPr="00D42FBE">
              <w:rPr>
                <w:rStyle w:val="normaltextrun"/>
                <w:rFonts w:eastAsiaTheme="majorEastAsia"/>
              </w:rPr>
              <w:t>Multimediální prezentace 1</w:t>
            </w:r>
            <w:r w:rsidRPr="00D42FBE">
              <w:rPr>
                <w:rStyle w:val="eop"/>
              </w:rPr>
              <w:t> </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D17848E" w14:textId="77777777" w:rsidR="00067998" w:rsidRPr="00D42FBE"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lang w:eastAsia="en-US"/>
              </w:rPr>
            </w:pPr>
            <w:r w:rsidRPr="00D42FBE">
              <w:rPr>
                <w:rStyle w:val="contextualspellingandgrammarerror"/>
              </w:rPr>
              <w:t>26s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A450265" w14:textId="77777777" w:rsidR="00067998" w:rsidRPr="00D42FBE"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lang w:eastAsia="en-US"/>
              </w:rPr>
            </w:pPr>
            <w:r w:rsidRPr="00D42FBE">
              <w:rPr>
                <w:rStyle w:val="spellingerror"/>
              </w:rPr>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479A91F" w14:textId="77777777" w:rsidR="00067998" w:rsidRPr="00D42FBE"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lang w:eastAsia="en-US"/>
              </w:rPr>
            </w:pPr>
            <w:r w:rsidRPr="00D42FBE">
              <w:rPr>
                <w:rStyle w:val="normaltextrun"/>
                <w:rFonts w:eastAsiaTheme="majorEastAsia"/>
              </w:rPr>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A59C83A" w14:textId="77777777" w:rsidR="00067998" w:rsidRPr="0034168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341687">
              <w:rPr>
                <w:rStyle w:val="normaltextrun"/>
                <w:rFonts w:eastAsiaTheme="majorEastAsia"/>
              </w:rPr>
              <w:t>MgA. Václav Ondroušek </w:t>
            </w:r>
            <w:r w:rsidRPr="00341687">
              <w:rPr>
                <w:rStyle w:val="eop"/>
              </w:rPr>
              <w:t> </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1633B3B" w14:textId="77777777" w:rsidR="00067998" w:rsidRPr="0034168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lang w:eastAsia="en-US"/>
              </w:rPr>
            </w:pPr>
            <w:r w:rsidRPr="00341687">
              <w:rPr>
                <w:lang w:eastAsia="en-US"/>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6E3F7F5" w14:textId="77777777" w:rsidR="00067998" w:rsidRPr="0034168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2AC74AE" w14:textId="77777777" w:rsidR="00067998" w:rsidRPr="0034168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D0508A8" w14:textId="77777777" w:rsidR="00067998" w:rsidRPr="00D42FBE"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D42FBE">
              <w:t>1 ZS</w:t>
            </w:r>
          </w:p>
          <w:p w14:paraId="5529FFE1" w14:textId="77777777" w:rsidR="00067998" w:rsidRPr="00D42FBE"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067998" w:rsidRPr="00A22651" w14:paraId="4C9DFCD8" w14:textId="77777777" w:rsidTr="005053CD">
        <w:trPr>
          <w:cantSplit/>
          <w:trHeight w:val="454"/>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4ECA226" w14:textId="77777777" w:rsidR="00067998" w:rsidRPr="00903AD1" w:rsidRDefault="00067998" w:rsidP="0006799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903AD1">
              <w:t>Metodika výzkumu 1</w:t>
            </w:r>
          </w:p>
          <w:p w14:paraId="05153BFD" w14:textId="77777777" w:rsidR="00067998" w:rsidRPr="00D42FBE"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AAB0485" w14:textId="77777777" w:rsidR="00067998" w:rsidRPr="00D42FBE"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26c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DD93138" w14:textId="77777777" w:rsidR="00067998" w:rsidRPr="00D42FBE"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714FB1">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041EF17" w14:textId="77777777" w:rsidR="00067998" w:rsidRPr="00D42FBE"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714FB1">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C7DEC3D" w14:textId="77777777" w:rsidR="00067998" w:rsidRPr="0034168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341687">
              <w:t xml:space="preserve">doc. Mgr. Ing. Radim Bačuvčík, Ph.D. </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5DCEAC8" w14:textId="77777777" w:rsidR="00067998" w:rsidRPr="0034168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341687">
              <w:rPr>
                <w:lang w:eastAsia="en-US"/>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727BDDF" w14:textId="77777777" w:rsidR="00067998" w:rsidRPr="0034168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AABC4DE" w14:textId="77777777" w:rsidR="00067998" w:rsidRPr="0034168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AAC3C9C" w14:textId="77777777" w:rsidR="00067998" w:rsidRPr="00D42FBE"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903AD1">
              <w:t>1 ZS</w:t>
            </w:r>
          </w:p>
        </w:tc>
      </w:tr>
      <w:tr w:rsidR="00067998" w:rsidRPr="00A22651" w14:paraId="5E2CB20D" w14:textId="77777777" w:rsidTr="005053CD">
        <w:trPr>
          <w:cantSplit/>
          <w:trHeight w:val="454"/>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3F9D1F1" w14:textId="77777777" w:rsidR="00067998" w:rsidRPr="00D42FBE"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D42FBE">
              <w:t>Multimédia 2</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1F804D6" w14:textId="77777777" w:rsidR="00067998" w:rsidRPr="00D42FBE"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D42FBE">
              <w:t>26c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2DE4A01" w14:textId="77777777" w:rsidR="00067998" w:rsidRPr="00D42FBE"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D42FBE">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4C9CE0D" w14:textId="77777777" w:rsidR="00067998" w:rsidRPr="00D42FBE"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D42FBE">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CF2905C" w14:textId="77777777" w:rsidR="00067998" w:rsidRPr="0034168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341687">
              <w:t>Mgr. Pavel Krutil</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098BF69" w14:textId="77777777" w:rsidR="00067998" w:rsidRPr="0034168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341687">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EF3FC82" w14:textId="77777777" w:rsidR="00067998" w:rsidRPr="0034168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12AC724" w14:textId="77777777" w:rsidR="00067998" w:rsidRPr="0034168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1268799" w14:textId="77777777" w:rsidR="00067998" w:rsidRPr="00D42FBE"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D42FBE">
              <w:t>1 LS</w:t>
            </w:r>
          </w:p>
        </w:tc>
      </w:tr>
      <w:tr w:rsidR="00067998" w:rsidRPr="00A22651" w14:paraId="3479428E" w14:textId="77777777" w:rsidTr="005053CD">
        <w:trPr>
          <w:cantSplit/>
          <w:trHeight w:val="454"/>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3B782C6" w14:textId="77777777" w:rsidR="00067998" w:rsidRPr="00D42FBE"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D42FBE">
              <w:t>Ateliérová stáž 2</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220CEE7" w14:textId="77777777" w:rsidR="00067998" w:rsidRPr="00D42FBE"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D42FBE">
              <w:t>13c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FAE6031" w14:textId="77777777" w:rsidR="00067998" w:rsidRPr="00D42FBE"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r w:rsidRPr="00D42FBE">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FACFD55" w14:textId="77777777" w:rsidR="00067998" w:rsidRPr="00D42FBE"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r w:rsidRPr="00D42FBE">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A7F954D" w14:textId="77777777" w:rsidR="00067998" w:rsidRPr="0034168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FF0000"/>
              </w:rPr>
            </w:pPr>
            <w:r w:rsidRPr="00341687">
              <w:rPr>
                <w:b/>
                <w:bCs/>
              </w:rPr>
              <w:t>doc. MgA. Kristýna Petříčková, Ph.D.</w:t>
            </w:r>
            <w:r w:rsidRPr="00341687">
              <w:t xml:space="preserve"> a kol. pedagogů</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B8F6257" w14:textId="77777777" w:rsidR="00067998" w:rsidRPr="0034168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341687">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6BCACB9" w14:textId="77777777" w:rsidR="00067998" w:rsidRPr="0034168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F3B1EA1" w14:textId="77777777" w:rsidR="00067998" w:rsidRPr="0034168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A12F622" w14:textId="77777777" w:rsidR="00067998" w:rsidRPr="00D42FBE"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D42FBE">
              <w:t>1 LS</w:t>
            </w:r>
          </w:p>
        </w:tc>
      </w:tr>
      <w:tr w:rsidR="00067998" w:rsidRPr="00A22651" w14:paraId="51708610" w14:textId="77777777" w:rsidTr="005053CD">
        <w:trPr>
          <w:cantSplit/>
          <w:trHeight w:val="454"/>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AFB1103" w14:textId="77777777" w:rsidR="00067998" w:rsidRPr="00D42FBE"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rPr>
                <w:lang w:eastAsia="en-US"/>
              </w:rPr>
              <w:t>Kres</w:t>
            </w:r>
            <w:r>
              <w:rPr>
                <w:lang w:eastAsia="en-US"/>
              </w:rPr>
              <w:t>e</w:t>
            </w:r>
            <w:r w:rsidRPr="00EB1F80">
              <w:rPr>
                <w:lang w:eastAsia="en-US"/>
              </w:rPr>
              <w:t>b</w:t>
            </w:r>
            <w:r>
              <w:rPr>
                <w:lang w:eastAsia="en-US"/>
              </w:rPr>
              <w:t>ná praktika</w:t>
            </w:r>
            <w:r w:rsidRPr="00EB1F80">
              <w:rPr>
                <w:lang w:eastAsia="en-US"/>
              </w:rPr>
              <w:t xml:space="preserve"> </w:t>
            </w:r>
            <w:r>
              <w:rPr>
                <w:lang w:eastAsia="en-US"/>
              </w:rPr>
              <w:t>8</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CC8683E" w14:textId="77777777" w:rsidR="00067998" w:rsidRPr="00D42FBE"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Pr>
                <w:lang w:eastAsia="en-US"/>
              </w:rPr>
              <w:t>2</w:t>
            </w:r>
            <w:r w:rsidRPr="00EB1F80">
              <w:rPr>
                <w:lang w:eastAsia="en-US"/>
              </w:rPr>
              <w:t>6c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F540FA8" w14:textId="77777777" w:rsidR="00067998" w:rsidRPr="00D42FBE"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rPr>
                <w:lang w:eastAsia="en-US"/>
              </w:rPr>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6E960B2" w14:textId="77777777" w:rsidR="00067998" w:rsidRPr="00D42FBE"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rPr>
                <w:lang w:eastAsia="en-US"/>
              </w:rPr>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22F5D24" w14:textId="77777777" w:rsidR="00067998" w:rsidRPr="001507F2"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1507F2">
              <w:t xml:space="preserve">Mgr. art. Lívia Kožušková, ArtD. </w:t>
            </w:r>
          </w:p>
          <w:p w14:paraId="6E14E4B3" w14:textId="77777777" w:rsidR="00067998" w:rsidRPr="0034168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FF0000"/>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29690D4" w14:textId="77777777" w:rsidR="00067998" w:rsidRPr="0034168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341687">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53EF1DA" w14:textId="77777777" w:rsidR="00067998" w:rsidRPr="0034168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AD1140E" w14:textId="77777777" w:rsidR="00067998" w:rsidRPr="0034168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1FB5172" w14:textId="77777777" w:rsidR="00067998" w:rsidRPr="00D42FBE"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D42FBE">
              <w:t>1 LS</w:t>
            </w:r>
          </w:p>
        </w:tc>
      </w:tr>
      <w:tr w:rsidR="00067998" w:rsidRPr="00A22651" w14:paraId="3EAAA266" w14:textId="77777777" w:rsidTr="005053CD">
        <w:trPr>
          <w:cantSplit/>
          <w:trHeight w:val="454"/>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4D3F332" w14:textId="77777777" w:rsidR="00067998" w:rsidRPr="00D42FBE"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D42FBE">
              <w:t>Společnost a média 1</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225A7C5" w14:textId="77777777" w:rsidR="00067998" w:rsidRPr="00D42FBE"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D42FBE">
              <w:t>13s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9A20BE7" w14:textId="77777777" w:rsidR="00067998" w:rsidRPr="00D42FBE"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D42FBE">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8AF86DF" w14:textId="77777777" w:rsidR="00067998" w:rsidRPr="00D42FBE"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D42FBE">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0D5C658" w14:textId="77777777" w:rsidR="00067998" w:rsidRPr="0034168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341687">
              <w:t>Mgr. Markéta Dvořáčková</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426F3B0" w14:textId="77777777" w:rsidR="00067998" w:rsidRPr="0034168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341687">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55F78FC" w14:textId="77777777" w:rsidR="00067998" w:rsidRPr="0034168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AB1316A" w14:textId="77777777" w:rsidR="00067998" w:rsidRPr="0034168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AC18F7F" w14:textId="77777777" w:rsidR="00067998" w:rsidRPr="00D42FBE"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D42FBE">
              <w:t>1 LS</w:t>
            </w:r>
          </w:p>
        </w:tc>
      </w:tr>
      <w:tr w:rsidR="00067998" w:rsidRPr="00A22651" w14:paraId="7530AE1E" w14:textId="77777777" w:rsidTr="005053CD">
        <w:trPr>
          <w:cantSplit/>
          <w:trHeight w:val="454"/>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32503CA" w14:textId="77777777" w:rsidR="00067998"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D42FBE">
              <w:rPr>
                <w:rStyle w:val="normaltextrun"/>
                <w:rFonts w:eastAsiaTheme="majorEastAsia"/>
              </w:rPr>
              <w:t>Multimediální prezentace 2</w:t>
            </w:r>
            <w:r w:rsidRPr="00D42FBE">
              <w:rPr>
                <w:rStyle w:val="eop"/>
              </w:rPr>
              <w:t> </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E0F22F7" w14:textId="77777777" w:rsidR="00067998"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D42FBE">
              <w:rPr>
                <w:rStyle w:val="contextualspellingandgrammarerror"/>
              </w:rPr>
              <w:t>26s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5BD3B9E" w14:textId="77777777" w:rsidR="00067998"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D42FBE">
              <w:rPr>
                <w:rStyle w:val="spellingerror"/>
              </w:rPr>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7A4E6BB" w14:textId="77777777" w:rsidR="00067998"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D42FBE">
              <w:rPr>
                <w:rStyle w:val="normaltextrun"/>
                <w:rFonts w:eastAsiaTheme="majorEastAsia"/>
              </w:rPr>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C344E9B" w14:textId="77777777" w:rsidR="00067998" w:rsidRPr="0034168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341687">
              <w:rPr>
                <w:rStyle w:val="normaltextrun"/>
                <w:rFonts w:eastAsiaTheme="majorEastAsia"/>
              </w:rPr>
              <w:t>MgA. Václav Ondroušek </w:t>
            </w:r>
            <w:r w:rsidRPr="00341687">
              <w:rPr>
                <w:rStyle w:val="eop"/>
              </w:rPr>
              <w:t> </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DB84C66" w14:textId="77777777" w:rsidR="00067998" w:rsidRPr="0034168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341687">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257D8D1" w14:textId="77777777" w:rsidR="00067998" w:rsidRPr="0034168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F25BC32" w14:textId="77777777" w:rsidR="00067998" w:rsidRPr="0034168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5B17DB7" w14:textId="77777777" w:rsidR="00067998"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D42FBE">
              <w:rPr>
                <w:rStyle w:val="normaltextrun"/>
                <w:rFonts w:eastAsiaTheme="majorEastAsia"/>
              </w:rPr>
              <w:t>1 LS</w:t>
            </w:r>
          </w:p>
        </w:tc>
      </w:tr>
      <w:tr w:rsidR="00067998" w14:paraId="150D448F" w14:textId="77777777" w:rsidTr="005053CD">
        <w:trPr>
          <w:cantSplit/>
          <w:trHeight w:val="454"/>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794B087" w14:textId="77777777" w:rsidR="00067998" w:rsidRPr="00903AD1" w:rsidRDefault="00067998" w:rsidP="0006799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903AD1">
              <w:t>Metodika výzkumu 2</w:t>
            </w:r>
          </w:p>
          <w:p w14:paraId="4E452028" w14:textId="77777777" w:rsidR="00067998"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rStyle w:val="normaltextrun"/>
                <w:rFonts w:eastAsiaTheme="majorEastAsia"/>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CEF74B3" w14:textId="77777777" w:rsidR="00067998"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rStyle w:val="normaltextrun"/>
                <w:rFonts w:eastAsiaTheme="majorEastAsia"/>
              </w:rPr>
            </w:pPr>
            <w:r>
              <w:t>26c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95CCC86" w14:textId="77777777" w:rsidR="00067998"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rStyle w:val="normaltextrun"/>
                <w:rFonts w:eastAsiaTheme="majorEastAsia"/>
              </w:rPr>
            </w:pPr>
            <w:r w:rsidRPr="00714FB1">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81EEDD3" w14:textId="77777777" w:rsidR="00067998"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rStyle w:val="normaltextrun"/>
                <w:rFonts w:eastAsiaTheme="majorEastAsia"/>
              </w:rPr>
            </w:pPr>
            <w:r w:rsidRPr="00714FB1">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5967384" w14:textId="77777777" w:rsidR="00067998" w:rsidRPr="0034168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Style w:val="normaltextrun"/>
                <w:rFonts w:eastAsiaTheme="majorEastAsia"/>
              </w:rPr>
            </w:pPr>
            <w:r w:rsidRPr="00341687">
              <w:t xml:space="preserve">doc. Mgr. Ing. Radim Bačuvčík, Ph.D. </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7DA942D" w14:textId="77777777" w:rsidR="00067998" w:rsidRPr="0034168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rStyle w:val="eop"/>
              </w:rPr>
            </w:pPr>
            <w:r w:rsidRPr="00341687">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7735AB1" w14:textId="77777777" w:rsidR="00067998" w:rsidRPr="0034168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rStyle w:val="normaltextrun"/>
                <w:rFonts w:eastAsiaTheme="majorEastAsia"/>
              </w:rP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F6AF1B1" w14:textId="77777777" w:rsidR="00067998" w:rsidRPr="0034168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rStyle w:val="eop"/>
              </w:rPr>
            </w:pPr>
          </w:p>
        </w:tc>
        <w:tc>
          <w:tcPr>
            <w:tcW w:w="8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4C718BF" w14:textId="77777777" w:rsidR="00067998"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rStyle w:val="normaltextrun"/>
                <w:rFonts w:eastAsiaTheme="majorEastAsia"/>
              </w:rPr>
            </w:pPr>
            <w:r w:rsidRPr="00903AD1">
              <w:t>1 LS</w:t>
            </w:r>
          </w:p>
        </w:tc>
      </w:tr>
      <w:tr w:rsidR="00067998" w14:paraId="5AD209AF" w14:textId="77777777" w:rsidTr="005053CD">
        <w:trPr>
          <w:cantSplit/>
          <w:trHeight w:val="454"/>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90BEE74" w14:textId="77777777" w:rsidR="00067998" w:rsidRPr="00EB1F80"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t>Vizuální sociologie</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9C79D14" w14:textId="77777777" w:rsidR="00067998" w:rsidRPr="00EB1F80"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EB1F80">
              <w:t>13p+13c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9E1BFF1" w14:textId="77777777" w:rsidR="00067998" w:rsidRPr="00EB1F80"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48D3275" w14:textId="77777777" w:rsidR="00067998" w:rsidRPr="00EB1F80"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7D564EE" w14:textId="77777777" w:rsidR="00067998" w:rsidRPr="0034168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341687">
              <w:t>Mgr. Blahoslav Rozbořil, Ph.D.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08DE1AB" w14:textId="77777777" w:rsidR="00067998" w:rsidRPr="0034168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341687">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E17237B" w14:textId="77777777" w:rsidR="00067998" w:rsidRPr="0034168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rStyle w:val="normaltextrun"/>
                <w:rFonts w:eastAsiaTheme="majorEastAsia"/>
              </w:rP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8B8EEAA" w14:textId="77777777" w:rsidR="00067998" w:rsidRPr="0034168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rStyle w:val="eop"/>
              </w:rPr>
            </w:pPr>
          </w:p>
        </w:tc>
        <w:tc>
          <w:tcPr>
            <w:tcW w:w="8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9A8C672" w14:textId="77777777" w:rsidR="00067998" w:rsidRPr="00EB1F80"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2 ZS</w:t>
            </w:r>
          </w:p>
        </w:tc>
      </w:tr>
      <w:tr w:rsidR="00067998" w14:paraId="7BE8A160" w14:textId="77777777" w:rsidTr="005053CD">
        <w:trPr>
          <w:cantSplit/>
          <w:trHeight w:val="454"/>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6CA6B98" w14:textId="77777777" w:rsidR="00067998" w:rsidRPr="00EB1F80"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t>Společnost a média 2</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E8E8B12" w14:textId="77777777" w:rsidR="00067998" w:rsidRPr="00EB1F80"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EB1F80">
              <w:t>13s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D7A1E1D" w14:textId="77777777" w:rsidR="00067998" w:rsidRPr="00EB1F80"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0E1F993" w14:textId="77777777" w:rsidR="00067998" w:rsidRPr="00EB1F80"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83081B4" w14:textId="77777777" w:rsidR="00067998" w:rsidRPr="0034168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341687">
              <w:t>Mgr. Markéta Dvořáčková</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7EC8F42" w14:textId="77777777" w:rsidR="00067998" w:rsidRPr="0034168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341687">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940D201" w14:textId="77777777" w:rsidR="00067998" w:rsidRPr="0034168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rStyle w:val="normaltextrun"/>
                <w:rFonts w:eastAsiaTheme="majorEastAsia"/>
              </w:rP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6C57A4E" w14:textId="77777777" w:rsidR="00067998" w:rsidRPr="00341687"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rStyle w:val="eop"/>
              </w:rPr>
            </w:pPr>
          </w:p>
        </w:tc>
        <w:tc>
          <w:tcPr>
            <w:tcW w:w="8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0F1EB9D" w14:textId="77777777" w:rsidR="00067998" w:rsidRPr="00EB1F80"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2 ZS</w:t>
            </w:r>
          </w:p>
        </w:tc>
      </w:tr>
      <w:tr w:rsidR="00067998" w14:paraId="46CCB33A" w14:textId="77777777" w:rsidTr="005053CD">
        <w:trPr>
          <w:cantSplit/>
          <w:trHeight w:val="454"/>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683DAAF" w14:textId="77777777" w:rsidR="00067998"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t>Metodika výstav</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B693A53" w14:textId="77777777" w:rsidR="00067998"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EB1F80">
              <w:t>26c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EEF5851" w14:textId="77777777" w:rsidR="00067998"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F1C1748" w14:textId="77777777" w:rsidR="00067998"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1</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3B608BD" w14:textId="77777777" w:rsidR="00067998" w:rsidRDefault="00067998" w:rsidP="00067998">
            <w:pPr>
              <w:pStyle w:val="Textkomente"/>
            </w:pPr>
            <w:r w:rsidRPr="0031634B">
              <w:t>Mgr. Ladislava Horňáková</w:t>
            </w:r>
          </w:p>
          <w:p w14:paraId="6979FD7E" w14:textId="77777777" w:rsidR="00067998"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7FECBE1" w14:textId="77777777" w:rsidR="00067998"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EB1F80">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4E028F0" w14:textId="77777777" w:rsidR="00067998"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68F73DA" w14:textId="77777777" w:rsidR="00067998"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85C44EB" w14:textId="77777777" w:rsidR="00067998"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2 ZS</w:t>
            </w:r>
          </w:p>
        </w:tc>
      </w:tr>
      <w:tr w:rsidR="00067998" w:rsidRPr="00A22651" w14:paraId="2E3614FE" w14:textId="77777777" w:rsidTr="005053CD">
        <w:trPr>
          <w:cantSplit/>
          <w:trHeight w:val="615"/>
        </w:trPr>
        <w:tc>
          <w:tcPr>
            <w:tcW w:w="10490"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6049954" w14:textId="77777777" w:rsidR="00067998" w:rsidRPr="00EB1F80" w:rsidRDefault="00067998" w:rsidP="00067998">
            <w:pPr>
              <w:tabs>
                <w:tab w:val="left" w:pos="567"/>
              </w:tabs>
              <w:spacing w:before="60"/>
              <w:jc w:val="both"/>
            </w:pPr>
            <w:r w:rsidRPr="00EB1F80">
              <w:t>Podmínka pro splnění této skupiny předmětů:</w:t>
            </w:r>
          </w:p>
          <w:p w14:paraId="697AFC83" w14:textId="77777777" w:rsidR="00067998" w:rsidRPr="000061EF" w:rsidRDefault="00067998" w:rsidP="0006799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4C4E1D">
              <w:rPr>
                <w:rFonts w:ascii="Times New Roman Bold" w:hAnsi="Times New Roman Bold"/>
              </w:rPr>
              <w:t xml:space="preserve">Během magisterského studia musí student absolvovat alespoň </w:t>
            </w:r>
            <w:r>
              <w:rPr>
                <w:rFonts w:ascii="Times New Roman Bold" w:hAnsi="Times New Roman Bold"/>
              </w:rPr>
              <w:t>šest</w:t>
            </w:r>
            <w:r w:rsidRPr="009A3EA8">
              <w:rPr>
                <w:rFonts w:ascii="Times New Roman Bold" w:hAnsi="Times New Roman Bold"/>
              </w:rPr>
              <w:t xml:space="preserve"> povinn</w:t>
            </w:r>
            <w:r w:rsidRPr="009A3EA8">
              <w:rPr>
                <w:rFonts w:ascii="Times New Roman Bold" w:hAnsi="Times New Roman Bold" w:hint="eastAsia"/>
              </w:rPr>
              <w:t>ě</w:t>
            </w:r>
            <w:r w:rsidRPr="009A3EA8">
              <w:rPr>
                <w:rFonts w:ascii="Times New Roman Bold" w:hAnsi="Times New Roman Bold"/>
              </w:rPr>
              <w:t xml:space="preserve"> voliteln</w:t>
            </w:r>
            <w:r>
              <w:rPr>
                <w:rFonts w:ascii="Times New Roman Bold" w:hAnsi="Times New Roman Bold"/>
              </w:rPr>
              <w:t>ých</w:t>
            </w:r>
            <w:r w:rsidRPr="009A3EA8">
              <w:rPr>
                <w:rFonts w:ascii="Times New Roman Bold" w:hAnsi="Times New Roman Bold"/>
              </w:rPr>
              <w:t xml:space="preserve"> p</w:t>
            </w:r>
            <w:r w:rsidRPr="009A3EA8">
              <w:rPr>
                <w:rFonts w:ascii="Times New Roman Bold" w:hAnsi="Times New Roman Bold" w:hint="eastAsia"/>
              </w:rPr>
              <w:t>ř</w:t>
            </w:r>
            <w:r w:rsidRPr="009A3EA8">
              <w:rPr>
                <w:rFonts w:ascii="Times New Roman Bold" w:hAnsi="Times New Roman Bold"/>
              </w:rPr>
              <w:t>edm</w:t>
            </w:r>
            <w:r w:rsidRPr="009A3EA8">
              <w:rPr>
                <w:rFonts w:ascii="Times New Roman Bold" w:hAnsi="Times New Roman Bold" w:hint="eastAsia"/>
              </w:rPr>
              <w:t>ě</w:t>
            </w:r>
            <w:r w:rsidRPr="009A3EA8">
              <w:rPr>
                <w:rFonts w:ascii="Times New Roman Bold" w:hAnsi="Times New Roman Bold"/>
              </w:rPr>
              <w:t>t</w:t>
            </w:r>
            <w:r>
              <w:rPr>
                <w:rFonts w:ascii="Times New Roman Bold" w:hAnsi="Times New Roman Bold"/>
              </w:rPr>
              <w:t>ů</w:t>
            </w:r>
            <w:r w:rsidRPr="009A3EA8">
              <w:rPr>
                <w:rFonts w:ascii="Times New Roman Bold" w:hAnsi="Times New Roman Bold"/>
              </w:rPr>
              <w:t>.</w:t>
            </w:r>
          </w:p>
        </w:tc>
      </w:tr>
      <w:tr w:rsidR="00067998" w:rsidRPr="00A22651" w14:paraId="5A73BFB0" w14:textId="77777777" w:rsidTr="005053CD">
        <w:trPr>
          <w:cantSplit/>
          <w:trHeight w:val="264"/>
        </w:trPr>
        <w:tc>
          <w:tcPr>
            <w:tcW w:w="10490"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tbl>
            <w:tblPr>
              <w:tblStyle w:val="Mkatabulky"/>
              <w:tblW w:w="0" w:type="auto"/>
              <w:tblLayout w:type="fixed"/>
              <w:tblLook w:val="04A0" w:firstRow="1" w:lastRow="0" w:firstColumn="1" w:lastColumn="0" w:noHBand="0" w:noVBand="1"/>
            </w:tblPr>
            <w:tblGrid>
              <w:gridCol w:w="3393"/>
              <w:gridCol w:w="7087"/>
            </w:tblGrid>
            <w:tr w:rsidR="00067998" w14:paraId="0FA8059A" w14:textId="77777777" w:rsidTr="005053CD">
              <w:trPr>
                <w:trHeight w:val="269"/>
              </w:trPr>
              <w:tc>
                <w:tcPr>
                  <w:tcW w:w="3393" w:type="dxa"/>
                  <w:shd w:val="clear" w:color="auto" w:fill="F7CAAC" w:themeFill="accent2" w:themeFillTint="66"/>
                </w:tcPr>
                <w:p w14:paraId="6BD02139" w14:textId="77777777" w:rsidR="00067998" w:rsidRPr="005B0503" w:rsidRDefault="00067998" w:rsidP="000679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rPr>
                      <w:rFonts w:ascii="Times New Roman Bold" w:hAnsi="Times New Roman Bold"/>
                      <w:b/>
                      <w:shd w:val="clear" w:color="auto" w:fill="C5E0B3" w:themeFill="accent6" w:themeFillTint="66"/>
                    </w:rPr>
                  </w:pPr>
                  <w:r w:rsidRPr="005B0503">
                    <w:rPr>
                      <w:rFonts w:ascii="Times New Roman Bold" w:hAnsi="Times New Roman Bold"/>
                      <w:b/>
                    </w:rPr>
                    <w:t>Celkový počet kreditů za studium</w:t>
                  </w:r>
                </w:p>
              </w:tc>
              <w:tc>
                <w:tcPr>
                  <w:tcW w:w="7087" w:type="dxa"/>
                </w:tcPr>
                <w:p w14:paraId="2A977674" w14:textId="77777777" w:rsidR="00067998" w:rsidRDefault="00067998" w:rsidP="00067998">
                  <w:pPr>
                    <w:tabs>
                      <w:tab w:val="left" w:pos="567"/>
                    </w:tabs>
                    <w:jc w:val="both"/>
                  </w:pPr>
                  <w:r>
                    <w:t>120</w:t>
                  </w:r>
                </w:p>
              </w:tc>
            </w:tr>
          </w:tbl>
          <w:p w14:paraId="3BEBA708" w14:textId="77777777" w:rsidR="00067998" w:rsidRPr="000061EF" w:rsidRDefault="00067998" w:rsidP="00067998">
            <w:pPr>
              <w:tabs>
                <w:tab w:val="left" w:pos="567"/>
              </w:tabs>
              <w:jc w:val="both"/>
            </w:pPr>
          </w:p>
        </w:tc>
      </w:tr>
      <w:tr w:rsidR="00067998" w:rsidRPr="00A22651" w14:paraId="273DBA46" w14:textId="77777777" w:rsidTr="005053CD">
        <w:trPr>
          <w:cantSplit/>
          <w:trHeight w:val="1537"/>
        </w:trPr>
        <w:tc>
          <w:tcPr>
            <w:tcW w:w="10490"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58D9E5A" w14:textId="77777777" w:rsidR="00067998" w:rsidRDefault="00067998" w:rsidP="0006799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80"/>
              <w:ind w:left="57" w:right="57"/>
              <w:jc w:val="both"/>
            </w:pPr>
            <w:r>
              <w:t>P</w:t>
            </w:r>
            <w:r w:rsidRPr="00620AD0">
              <w:t>ovinné předměty</w:t>
            </w:r>
            <w:r>
              <w:t xml:space="preserve"> společné</w:t>
            </w:r>
            <w:r w:rsidRPr="00620AD0">
              <w:t xml:space="preserve">: </w:t>
            </w:r>
            <w:r w:rsidRPr="00D42FBE">
              <w:t>61</w:t>
            </w:r>
            <w:r w:rsidRPr="00620AD0">
              <w:t xml:space="preserve"> kreditů</w:t>
            </w:r>
            <w:r>
              <w:t xml:space="preserve"> </w:t>
            </w:r>
          </w:p>
          <w:p w14:paraId="4500AD40" w14:textId="77777777" w:rsidR="00067998" w:rsidRDefault="00067998" w:rsidP="0006799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57" w:right="57"/>
              <w:jc w:val="both"/>
            </w:pPr>
            <w:r>
              <w:t>Povinně volitelné předměty společné – skupina B: 10 kreditů</w:t>
            </w:r>
          </w:p>
          <w:p w14:paraId="46033FD3" w14:textId="77777777" w:rsidR="00067998" w:rsidRDefault="00067998" w:rsidP="0006799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57" w:right="57"/>
              <w:jc w:val="both"/>
            </w:pPr>
            <w:r>
              <w:t xml:space="preserve">Součet počtu kreditů za povinné předměty společné všem studijním plánům </w:t>
            </w:r>
            <w:r w:rsidRPr="00ED4F9D">
              <w:t>a minimálního počtu kreditů za povinně volitelné předměty společné všem studijním plánům</w:t>
            </w:r>
            <w:r>
              <w:t>: 71</w:t>
            </w:r>
          </w:p>
          <w:p w14:paraId="05B457C0" w14:textId="77777777" w:rsidR="00067998" w:rsidRPr="009B0A49" w:rsidRDefault="00067998" w:rsidP="0006799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57" w:right="57"/>
              <w:jc w:val="both"/>
            </w:pPr>
            <w:r>
              <w:t>Kredity za povinné předměty patřící do předmětů specializace (min. 30 a více): 48</w:t>
            </w:r>
          </w:p>
          <w:p w14:paraId="729708E9" w14:textId="77777777" w:rsidR="00067998" w:rsidRDefault="00067998" w:rsidP="0006799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57" w:right="57"/>
              <w:jc w:val="both"/>
            </w:pPr>
            <w:r>
              <w:t>Kredity za volitelné předměty: 1</w:t>
            </w:r>
          </w:p>
        </w:tc>
      </w:tr>
    </w:tbl>
    <w:p w14:paraId="061FCB00" w14:textId="77777777" w:rsidR="0052483F" w:rsidRDefault="0052483F" w:rsidP="0052483F">
      <w:r>
        <w:br w:type="page"/>
      </w:r>
    </w:p>
    <w:tbl>
      <w:tblPr>
        <w:tblW w:w="10490" w:type="dxa"/>
        <w:tblInd w:w="-147" w:type="dxa"/>
        <w:tblLayout w:type="fixed"/>
        <w:tblCellMar>
          <w:left w:w="0" w:type="dxa"/>
          <w:right w:w="0" w:type="dxa"/>
        </w:tblCellMar>
        <w:tblLook w:val="0000" w:firstRow="0" w:lastRow="0" w:firstColumn="0" w:lastColumn="0" w:noHBand="0" w:noVBand="0"/>
      </w:tblPr>
      <w:tblGrid>
        <w:gridCol w:w="3119"/>
        <w:gridCol w:w="7371"/>
      </w:tblGrid>
      <w:tr w:rsidR="0052483F" w:rsidRPr="00A22651" w14:paraId="2E7B2008" w14:textId="77777777" w:rsidTr="005053CD">
        <w:trPr>
          <w:cantSplit/>
          <w:trHeight w:val="291"/>
        </w:trPr>
        <w:tc>
          <w:tcPr>
            <w:tcW w:w="3119" w:type="dxa"/>
            <w:tcBorders>
              <w:top w:val="single" w:sz="4" w:space="0" w:color="000000"/>
              <w:left w:val="single" w:sz="4" w:space="0" w:color="000000"/>
              <w:bottom w:val="single" w:sz="4" w:space="0" w:color="000000"/>
              <w:right w:val="single" w:sz="4" w:space="0" w:color="000000"/>
            </w:tcBorders>
            <w:shd w:val="clear" w:color="auto" w:fill="F7CAAC" w:themeFill="accent2" w:themeFillTint="66"/>
          </w:tcPr>
          <w:p w14:paraId="0CBB81FD" w14:textId="77777777" w:rsidR="0052483F" w:rsidRPr="007866C1"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rPr>
                <w:b/>
                <w:lang w:eastAsia="en-US"/>
              </w:rPr>
            </w:pPr>
            <w:r w:rsidRPr="007866C1">
              <w:rPr>
                <w:rFonts w:ascii="Times New Roman Bold" w:hAnsi="Times New Roman Bold"/>
                <w:b/>
              </w:rPr>
              <w:lastRenderedPageBreak/>
              <w:t>Součásti SZZ a jejich obsah</w:t>
            </w: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1076893A" w14:textId="77777777" w:rsidR="0052483F"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52483F" w:rsidRPr="00A22651" w14:paraId="36510A7F" w14:textId="77777777" w:rsidTr="005053CD">
        <w:trPr>
          <w:cantSplit/>
          <w:trHeight w:val="1350"/>
        </w:trPr>
        <w:tc>
          <w:tcPr>
            <w:tcW w:w="10490" w:type="dxa"/>
            <w:gridSpan w:val="2"/>
            <w:tcBorders>
              <w:top w:val="single" w:sz="4" w:space="0" w:color="000000"/>
              <w:left w:val="single" w:sz="4" w:space="0" w:color="000000"/>
              <w:bottom w:val="single" w:sz="4" w:space="0" w:color="000000"/>
              <w:right w:val="single" w:sz="4" w:space="0" w:color="000000"/>
            </w:tcBorders>
            <w:shd w:val="clear" w:color="auto" w:fill="auto"/>
          </w:tcPr>
          <w:p w14:paraId="704CF07D" w14:textId="43A84EF7" w:rsidR="00E34919" w:rsidRPr="001754CB" w:rsidRDefault="00E34919" w:rsidP="00E3491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60"/>
              <w:ind w:left="57" w:right="57"/>
              <w:rPr>
                <w:b/>
                <w:bCs/>
              </w:rPr>
            </w:pPr>
            <w:r>
              <w:rPr>
                <w:b/>
                <w:bCs/>
              </w:rPr>
              <w:t xml:space="preserve">  </w:t>
            </w:r>
            <w:r w:rsidRPr="001754CB">
              <w:rPr>
                <w:b/>
                <w:bCs/>
              </w:rPr>
              <w:t>SZZ se skládá ze dvou částí:</w:t>
            </w:r>
          </w:p>
          <w:p w14:paraId="52B2F1FB" w14:textId="77777777" w:rsidR="00E34919" w:rsidRDefault="00E34919" w:rsidP="00E34919">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42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145" w:right="57" w:firstLine="142"/>
            </w:pPr>
            <w:r>
              <w:t xml:space="preserve"> 1. část: zkouška z odborné problematiky související se studovaným programem/specializací a zaměřením diplomové práce</w:t>
            </w:r>
          </w:p>
          <w:p w14:paraId="35FA0CB7" w14:textId="77777777" w:rsidR="00E34919" w:rsidRDefault="00E34919" w:rsidP="00E34919">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after="120"/>
              <w:ind w:left="145" w:right="57" w:firstLine="142"/>
            </w:pPr>
            <w:r>
              <w:t xml:space="preserve"> 2. část: obhajoba diplomové práce</w:t>
            </w:r>
          </w:p>
          <w:p w14:paraId="54C69CD9" w14:textId="77777777" w:rsidR="00E34919" w:rsidRDefault="00E34919" w:rsidP="00E3491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145" w:right="57" w:hanging="88"/>
            </w:pPr>
            <w:r>
              <w:t xml:space="preserve">  </w:t>
            </w:r>
            <w:r w:rsidRPr="00AA084A">
              <w:t>Zkouška z odborné problematiky se skládá z odborné rozpravy z</w:t>
            </w:r>
            <w:r>
              <w:t> </w:t>
            </w:r>
            <w:r w:rsidRPr="00AA084A">
              <w:t>tematick</w:t>
            </w:r>
            <w:r>
              <w:t xml:space="preserve">ého okruhu dle zaměření studijního programu </w:t>
            </w:r>
            <w:r>
              <w:br/>
              <w:t>a specializace:</w:t>
            </w:r>
          </w:p>
          <w:p w14:paraId="627C1EE6" w14:textId="4892BD32" w:rsidR="00E34919" w:rsidRDefault="00E34919" w:rsidP="00E3491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after="120"/>
              <w:ind w:left="287" w:right="57" w:hanging="284"/>
            </w:pPr>
            <w:r>
              <w:t xml:space="preserve">     - </w:t>
            </w:r>
            <w:r w:rsidR="003F36AE" w:rsidRPr="003F36AE">
              <w:t xml:space="preserve">Současné tendence v umění, designu a oborové teorie </w:t>
            </w:r>
            <w:r>
              <w:t xml:space="preserve">(rozsah je dán předměty ZT a PZ – </w:t>
            </w:r>
            <w:r w:rsidRPr="003A1A77">
              <w:rPr>
                <w:rStyle w:val="normaltextrun"/>
                <w:rFonts w:eastAsiaTheme="majorEastAsia"/>
              </w:rPr>
              <w:t>Současné tendence v umění, Současný světový design, Současný český design</w:t>
            </w:r>
            <w:r>
              <w:rPr>
                <w:rStyle w:val="normaltextrun"/>
                <w:rFonts w:eastAsiaTheme="majorEastAsia"/>
              </w:rPr>
              <w:t xml:space="preserve">, </w:t>
            </w:r>
            <w:r w:rsidRPr="00DA3B7D">
              <w:rPr>
                <w:rStyle w:val="normaltextrun"/>
                <w:rFonts w:eastAsiaTheme="majorEastAsia"/>
              </w:rPr>
              <w:t>Dějiny odívání, Teorie a technologie OD</w:t>
            </w:r>
            <w:r>
              <w:t xml:space="preserve">)  </w:t>
            </w:r>
          </w:p>
          <w:p w14:paraId="4EBA573D" w14:textId="77777777" w:rsidR="00E34919" w:rsidRPr="007C6012" w:rsidRDefault="00E34919" w:rsidP="00E3491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145" w:right="57" w:hanging="88"/>
            </w:pPr>
            <w:r>
              <w:t xml:space="preserve">  </w:t>
            </w:r>
            <w:r w:rsidRPr="007C6012">
              <w:t xml:space="preserve">Obhajoba diplomové práce, která se skládá z: </w:t>
            </w:r>
          </w:p>
          <w:p w14:paraId="5DB19866" w14:textId="77777777" w:rsidR="00E34919" w:rsidRPr="007C6012" w:rsidRDefault="00E34919" w:rsidP="00E3491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287" w:right="57"/>
            </w:pPr>
            <w:r w:rsidRPr="007C6012">
              <w:t xml:space="preserve">- teoretické části práce vycházející z problematiky oboru </w:t>
            </w:r>
          </w:p>
          <w:p w14:paraId="6E4DB621" w14:textId="5595CA98" w:rsidR="0052483F" w:rsidRDefault="00E34919" w:rsidP="00E153D9">
            <w:pPr>
              <w:pStyle w:val="Odstavecseseznamem1"/>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4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 w:val="left" w:pos="31680"/>
              </w:tabs>
              <w:spacing w:after="120"/>
              <w:ind w:left="278" w:hanging="278"/>
              <w:jc w:val="both"/>
            </w:pPr>
            <w:r w:rsidRPr="00830928">
              <w:t xml:space="preserve">     </w:t>
            </w:r>
            <w:r>
              <w:t xml:space="preserve"> </w:t>
            </w:r>
            <w:r w:rsidRPr="00830928">
              <w:t xml:space="preserve">- praktické části práce, kde student prokazuje schopnost obhájit své vlastní přístupy a postupy, originalitu a kreativitu na základě </w:t>
            </w:r>
            <w:r>
              <w:t xml:space="preserve">  </w:t>
            </w:r>
            <w:r w:rsidRPr="00830928">
              <w:t xml:space="preserve">znalostí a dovedností získaných v předmětu Ateliér </w:t>
            </w:r>
            <w:r>
              <w:t>Design oděvu</w:t>
            </w:r>
            <w:r w:rsidRPr="00830928">
              <w:t>.</w:t>
            </w:r>
          </w:p>
        </w:tc>
      </w:tr>
      <w:tr w:rsidR="0052483F" w14:paraId="526A6F09" w14:textId="77777777" w:rsidTr="005053CD">
        <w:trPr>
          <w:cantSplit/>
          <w:trHeight w:val="295"/>
        </w:trPr>
        <w:tc>
          <w:tcPr>
            <w:tcW w:w="3119" w:type="dxa"/>
            <w:tcBorders>
              <w:top w:val="single" w:sz="4" w:space="0" w:color="000000"/>
              <w:left w:val="single" w:sz="4" w:space="0" w:color="000000"/>
              <w:bottom w:val="single" w:sz="4" w:space="0" w:color="000000"/>
              <w:right w:val="single" w:sz="4" w:space="0" w:color="000000"/>
            </w:tcBorders>
            <w:shd w:val="clear" w:color="auto" w:fill="F7CAAC" w:themeFill="accent2" w:themeFillTint="66"/>
          </w:tcPr>
          <w:p w14:paraId="5E0C8360" w14:textId="77777777" w:rsidR="0052483F" w:rsidRPr="008B5A3F"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rPr>
                <w:b/>
                <w:lang w:eastAsia="en-US"/>
              </w:rPr>
            </w:pPr>
            <w:r w:rsidRPr="008B5A3F">
              <w:rPr>
                <w:rFonts w:ascii="Times New Roman Bold" w:hAnsi="Times New Roman Bold"/>
                <w:b/>
              </w:rPr>
              <w:t>Další studijní povinnosti</w:t>
            </w: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2118E087" w14:textId="77777777" w:rsidR="0052483F"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52483F" w:rsidRPr="00A22651" w14:paraId="28DEE8D9" w14:textId="77777777" w:rsidTr="005053CD">
        <w:trPr>
          <w:cantSplit/>
          <w:trHeight w:val="333"/>
        </w:trPr>
        <w:tc>
          <w:tcPr>
            <w:tcW w:w="10490" w:type="dxa"/>
            <w:gridSpan w:val="2"/>
            <w:tcBorders>
              <w:top w:val="single" w:sz="4" w:space="0" w:color="000000"/>
              <w:left w:val="single" w:sz="4" w:space="0" w:color="000000"/>
              <w:bottom w:val="single" w:sz="4" w:space="0" w:color="000000"/>
              <w:right w:val="single" w:sz="4" w:space="0" w:color="000000"/>
            </w:tcBorders>
            <w:shd w:val="clear" w:color="auto" w:fill="auto"/>
          </w:tcPr>
          <w:p w14:paraId="58329DDC" w14:textId="77777777" w:rsidR="0052483F" w:rsidRPr="002725A9" w:rsidRDefault="0052483F"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57" w:right="57"/>
              <w:jc w:val="both"/>
            </w:pPr>
          </w:p>
        </w:tc>
      </w:tr>
      <w:tr w:rsidR="0052483F" w14:paraId="1C33BF88" w14:textId="77777777" w:rsidTr="005053CD">
        <w:trPr>
          <w:cantSplit/>
          <w:trHeight w:val="454"/>
        </w:trPr>
        <w:tc>
          <w:tcPr>
            <w:tcW w:w="3119" w:type="dxa"/>
            <w:tcBorders>
              <w:top w:val="single" w:sz="4" w:space="0" w:color="000000"/>
              <w:left w:val="single" w:sz="4" w:space="0" w:color="000000"/>
              <w:bottom w:val="single" w:sz="4" w:space="0" w:color="000000"/>
              <w:right w:val="single" w:sz="4" w:space="0" w:color="000000"/>
            </w:tcBorders>
            <w:shd w:val="clear" w:color="auto" w:fill="F7CAAC" w:themeFill="accent2" w:themeFillTint="66"/>
          </w:tcPr>
          <w:p w14:paraId="0A97A434" w14:textId="77777777" w:rsidR="0052483F" w:rsidRPr="008B5A3F"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rPr>
                <w:b/>
                <w:lang w:eastAsia="en-US"/>
              </w:rPr>
            </w:pPr>
            <w:r w:rsidRPr="008B5A3F">
              <w:rPr>
                <w:rFonts w:ascii="Times New Roman Bold" w:hAnsi="Times New Roman Bold"/>
                <w:b/>
              </w:rPr>
              <w:t>Návrh témat kvalifikačních prací a témata obhájených prací</w:t>
            </w: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76830A6C" w14:textId="77777777" w:rsidR="0052483F" w:rsidRDefault="0052483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52483F" w:rsidRPr="00A22651" w14:paraId="22EEF33A" w14:textId="77777777" w:rsidTr="005053CD">
        <w:trPr>
          <w:cantSplit/>
          <w:trHeight w:val="3880"/>
        </w:trPr>
        <w:tc>
          <w:tcPr>
            <w:tcW w:w="10490" w:type="dxa"/>
            <w:gridSpan w:val="2"/>
            <w:tcBorders>
              <w:top w:val="single" w:sz="4" w:space="0" w:color="000000"/>
              <w:left w:val="single" w:sz="4" w:space="0" w:color="000000"/>
              <w:bottom w:val="single" w:sz="4" w:space="0" w:color="000000"/>
              <w:right w:val="single" w:sz="4" w:space="0" w:color="000000"/>
            </w:tcBorders>
            <w:shd w:val="clear" w:color="auto" w:fill="auto"/>
          </w:tcPr>
          <w:p w14:paraId="08478646" w14:textId="77777777" w:rsidR="0052483F" w:rsidRPr="00B01AAF" w:rsidRDefault="0052483F"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120"/>
              <w:ind w:left="57" w:right="57"/>
              <w:jc w:val="both"/>
            </w:pPr>
            <w:r>
              <w:rPr>
                <w:b/>
              </w:rPr>
              <w:t xml:space="preserve"> </w:t>
            </w:r>
            <w:r w:rsidRPr="00B01AAF">
              <w:rPr>
                <w:b/>
              </w:rPr>
              <w:t>N</w:t>
            </w:r>
            <w:r w:rsidRPr="00B01AAF">
              <w:rPr>
                <w:rFonts w:hint="eastAsia"/>
                <w:b/>
              </w:rPr>
              <w:t>á</w:t>
            </w:r>
            <w:r w:rsidRPr="00B01AAF">
              <w:rPr>
                <w:b/>
              </w:rPr>
              <w:t>vrh t</w:t>
            </w:r>
            <w:r w:rsidRPr="00B01AAF">
              <w:rPr>
                <w:rFonts w:hint="eastAsia"/>
                <w:b/>
              </w:rPr>
              <w:t>é</w:t>
            </w:r>
            <w:r w:rsidRPr="00B01AAF">
              <w:rPr>
                <w:b/>
              </w:rPr>
              <w:t>mat</w:t>
            </w:r>
            <w:r w:rsidRPr="00B01AAF">
              <w:t>:</w:t>
            </w:r>
          </w:p>
          <w:p w14:paraId="3AF6D1F2" w14:textId="77777777" w:rsidR="0052483F" w:rsidRPr="00FF231E" w:rsidRDefault="0052483F" w:rsidP="005053CD">
            <w:pPr>
              <w:ind w:left="57" w:right="57"/>
              <w:jc w:val="both"/>
              <w:rPr>
                <w:bCs/>
              </w:rPr>
            </w:pPr>
            <w:r>
              <w:t xml:space="preserve"> </w:t>
            </w:r>
            <w:r w:rsidRPr="00FF231E">
              <w:rPr>
                <w:bCs/>
              </w:rPr>
              <w:t>Ready to wear – tvorba oděvní kolekce ve spolupráci s konkrétní formou</w:t>
            </w:r>
          </w:p>
          <w:p w14:paraId="29E0F254" w14:textId="56F71C1E" w:rsidR="0052483F" w:rsidRPr="00FF231E" w:rsidRDefault="0052483F" w:rsidP="00106058">
            <w:pPr>
              <w:ind w:left="135" w:right="57" w:hanging="140"/>
              <w:jc w:val="both"/>
              <w:rPr>
                <w:bCs/>
              </w:rPr>
            </w:pPr>
            <w:r>
              <w:rPr>
                <w:bCs/>
              </w:rPr>
              <w:t xml:space="preserve">  </w:t>
            </w:r>
            <w:r w:rsidRPr="00FF231E">
              <w:rPr>
                <w:bCs/>
              </w:rPr>
              <w:t xml:space="preserve">Od tradice k budoucnosti módy – reflexe tradičního přístupu do moderního oděvu, využití originality řemeslných </w:t>
            </w:r>
            <w:r w:rsidR="00106058" w:rsidRPr="00FF231E">
              <w:rPr>
                <w:bCs/>
              </w:rPr>
              <w:t>technik,</w:t>
            </w:r>
            <w:r w:rsidR="00106058">
              <w:rPr>
                <w:bCs/>
              </w:rPr>
              <w:t xml:space="preserve"> </w:t>
            </w:r>
            <w:r>
              <w:rPr>
                <w:bCs/>
              </w:rPr>
              <w:t xml:space="preserve">střihového </w:t>
            </w:r>
            <w:r w:rsidRPr="00FF231E">
              <w:rPr>
                <w:bCs/>
              </w:rPr>
              <w:t>řešení ve spojení s vlastním autorským přínosem</w:t>
            </w:r>
          </w:p>
          <w:p w14:paraId="35BD49F2" w14:textId="24306179" w:rsidR="0052483F" w:rsidRPr="00FF231E" w:rsidRDefault="0052483F" w:rsidP="005053CD">
            <w:pPr>
              <w:ind w:left="57" w:right="57"/>
              <w:jc w:val="both"/>
              <w:rPr>
                <w:bCs/>
              </w:rPr>
            </w:pPr>
            <w:r>
              <w:rPr>
                <w:bCs/>
              </w:rPr>
              <w:t xml:space="preserve"> </w:t>
            </w:r>
            <w:r w:rsidRPr="00FF231E">
              <w:rPr>
                <w:bCs/>
              </w:rPr>
              <w:t xml:space="preserve">Inovace v oděvním designu – nové technologie v designu oděvu se zaměřením na inovativní využití </w:t>
            </w:r>
            <w:r w:rsidR="00DA3B7D" w:rsidRPr="00FF231E">
              <w:rPr>
                <w:bCs/>
              </w:rPr>
              <w:t xml:space="preserve">textilních </w:t>
            </w:r>
            <w:r w:rsidR="00DA3B7D">
              <w:rPr>
                <w:bCs/>
              </w:rPr>
              <w:t>materiálů</w:t>
            </w:r>
          </w:p>
          <w:p w14:paraId="39CAA30E" w14:textId="77777777" w:rsidR="0052483F" w:rsidRPr="00FF231E" w:rsidRDefault="0052483F" w:rsidP="005053CD">
            <w:pPr>
              <w:ind w:left="57" w:right="57"/>
              <w:jc w:val="both"/>
              <w:rPr>
                <w:bCs/>
              </w:rPr>
            </w:pPr>
            <w:r>
              <w:rPr>
                <w:bCs/>
              </w:rPr>
              <w:t xml:space="preserve"> </w:t>
            </w:r>
            <w:r w:rsidRPr="00FF231E">
              <w:rPr>
                <w:bCs/>
              </w:rPr>
              <w:t xml:space="preserve">Módní trendy – vytvoření oděvní kolekce vycházející z výzkumu aktuálních módních trendů </w:t>
            </w:r>
          </w:p>
          <w:p w14:paraId="2DDE1745" w14:textId="77777777" w:rsidR="0052483F" w:rsidRPr="000F7647" w:rsidRDefault="0052483F" w:rsidP="005053CD">
            <w:pPr>
              <w:spacing w:after="120"/>
              <w:ind w:left="57" w:right="57"/>
              <w:jc w:val="both"/>
              <w:rPr>
                <w:bCs/>
              </w:rPr>
            </w:pPr>
            <w:r>
              <w:rPr>
                <w:bCs/>
              </w:rPr>
              <w:t xml:space="preserve"> </w:t>
            </w:r>
            <w:r w:rsidRPr="00FF231E">
              <w:rPr>
                <w:bCs/>
              </w:rPr>
              <w:t>Volné téma – autorská kolekce oděvů a oděvních doplňků. Spolupráce s konkrétní firmou</w:t>
            </w:r>
          </w:p>
          <w:p w14:paraId="3C2F7AF9" w14:textId="77777777" w:rsidR="0052483F" w:rsidRPr="00B01AAF" w:rsidRDefault="0052483F" w:rsidP="005053CD">
            <w:pPr>
              <w:pStyle w:val="Bezmezer"/>
              <w:ind w:left="57" w:right="57"/>
            </w:pPr>
            <w:r w:rsidRPr="009F64CA">
              <w:t xml:space="preserve"> </w:t>
            </w:r>
            <w:r w:rsidRPr="00663A3D">
              <w:rPr>
                <w:b/>
              </w:rPr>
              <w:t>Témata o</w:t>
            </w:r>
            <w:r w:rsidRPr="009D4950">
              <w:rPr>
                <w:b/>
              </w:rPr>
              <w:t xml:space="preserve">bhájených prací: </w:t>
            </w:r>
          </w:p>
          <w:p w14:paraId="048D722F" w14:textId="77777777" w:rsidR="0052483F" w:rsidRPr="009D4D25" w:rsidRDefault="0052483F" w:rsidP="005053CD">
            <w:pPr>
              <w:ind w:left="57" w:right="57"/>
              <w:rPr>
                <w:bCs/>
              </w:rPr>
            </w:pPr>
            <w:r>
              <w:t xml:space="preserve"> </w:t>
            </w:r>
            <w:r w:rsidRPr="009D4D25">
              <w:rPr>
                <w:bCs/>
              </w:rPr>
              <w:t>Alternatívne textilné materiály v produktovaj rade športových odevov</w:t>
            </w:r>
          </w:p>
          <w:p w14:paraId="416232BE" w14:textId="77777777" w:rsidR="0052483F" w:rsidRPr="009D4D25" w:rsidRDefault="0052483F" w:rsidP="005053CD">
            <w:pPr>
              <w:ind w:left="57" w:right="57"/>
              <w:rPr>
                <w:bCs/>
              </w:rPr>
            </w:pPr>
            <w:r w:rsidRPr="009D4D25">
              <w:rPr>
                <w:bCs/>
              </w:rPr>
              <w:t xml:space="preserve"> Pocket Arte-Fact: Zprostředkování tématu kapes v rámci oděvní instalace</w:t>
            </w:r>
          </w:p>
          <w:p w14:paraId="6F41694E" w14:textId="77777777" w:rsidR="0052483F" w:rsidRPr="009D4D25" w:rsidRDefault="0052483F" w:rsidP="005053CD">
            <w:pPr>
              <w:ind w:left="57" w:right="57"/>
              <w:rPr>
                <w:bCs/>
              </w:rPr>
            </w:pPr>
            <w:r w:rsidRPr="009D4D25">
              <w:rPr>
                <w:bCs/>
              </w:rPr>
              <w:t xml:space="preserve"> Móda v době digitalizace</w:t>
            </w:r>
          </w:p>
          <w:p w14:paraId="3B71BDB6" w14:textId="77777777" w:rsidR="0052483F" w:rsidRPr="009D4D25" w:rsidRDefault="0052483F" w:rsidP="005053CD">
            <w:pPr>
              <w:ind w:left="57" w:right="57"/>
              <w:rPr>
                <w:bCs/>
              </w:rPr>
            </w:pPr>
            <w:r w:rsidRPr="009D4D25">
              <w:rPr>
                <w:bCs/>
              </w:rPr>
              <w:t xml:space="preserve"> Ready-to-Wear</w:t>
            </w:r>
          </w:p>
          <w:p w14:paraId="1587CA02" w14:textId="77777777" w:rsidR="0052483F" w:rsidRPr="000F7647" w:rsidRDefault="0052483F" w:rsidP="005053CD">
            <w:pPr>
              <w:spacing w:after="120"/>
              <w:ind w:left="57" w:right="57"/>
              <w:rPr>
                <w:bCs/>
              </w:rPr>
            </w:pPr>
            <w:r w:rsidRPr="009D4D25">
              <w:rPr>
                <w:bCs/>
              </w:rPr>
              <w:t xml:space="preserve"> Kolekce dámského spodního prádla</w:t>
            </w:r>
          </w:p>
          <w:p w14:paraId="155D6EDE" w14:textId="77777777" w:rsidR="0052483F" w:rsidRDefault="0052483F" w:rsidP="005053CD">
            <w:pPr>
              <w:jc w:val="both"/>
            </w:pPr>
            <w:r>
              <w:t xml:space="preserve">  Obhájené diplomové práce jsou uloženy v elektronické podobě v Knihovně UTB a jsou v této formě veřejně přístupné. </w:t>
            </w:r>
          </w:p>
          <w:p w14:paraId="3C7300B5" w14:textId="77777777" w:rsidR="0052483F" w:rsidRPr="002725A9" w:rsidRDefault="0052483F" w:rsidP="005053CD">
            <w:pPr>
              <w:spacing w:after="120"/>
              <w:jc w:val="both"/>
            </w:pPr>
            <w:r>
              <w:t xml:space="preserve">  Vyhledání prací je možné na www stránkách: </w:t>
            </w:r>
            <w:hyperlink r:id="rId20" w:history="1">
              <w:r w:rsidRPr="000E38FD">
                <w:rPr>
                  <w:rStyle w:val="Hypertextovodkaz"/>
                  <w:u w:val="none"/>
                </w:rPr>
                <w:t>https://digilib.k.utb.cz</w:t>
              </w:r>
            </w:hyperlink>
            <w:r w:rsidRPr="000E38FD">
              <w:t>.</w:t>
            </w:r>
          </w:p>
        </w:tc>
      </w:tr>
      <w:tr w:rsidR="0052483F" w14:paraId="77C83A55" w14:textId="77777777" w:rsidTr="005053CD">
        <w:trPr>
          <w:cantSplit/>
          <w:trHeight w:val="445"/>
        </w:trPr>
        <w:tc>
          <w:tcPr>
            <w:tcW w:w="3119" w:type="dxa"/>
            <w:tcBorders>
              <w:top w:val="single" w:sz="4" w:space="0" w:color="000000"/>
              <w:left w:val="single" w:sz="4" w:space="0" w:color="000000"/>
              <w:bottom w:val="single" w:sz="8" w:space="0" w:color="000000"/>
              <w:right w:val="single" w:sz="4" w:space="0" w:color="000000"/>
            </w:tcBorders>
            <w:shd w:val="clear" w:color="auto" w:fill="F7CAAC"/>
          </w:tcPr>
          <w:p w14:paraId="43F5B8E2" w14:textId="77777777" w:rsidR="0052483F" w:rsidRPr="00527632" w:rsidRDefault="0052483F"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rFonts w:ascii="Times New Roman Bold" w:hAnsi="Times New Roman Bold"/>
                <w:b/>
              </w:rPr>
            </w:pPr>
            <w:r w:rsidRPr="00527632">
              <w:rPr>
                <w:rFonts w:ascii="Times New Roman Bold" w:hAnsi="Times New Roman Bold"/>
                <w:b/>
              </w:rPr>
              <w:t>Návrh témat rigorózních prací a témata obhájených prací</w:t>
            </w:r>
          </w:p>
        </w:tc>
        <w:tc>
          <w:tcPr>
            <w:tcW w:w="7371" w:type="dxa"/>
            <w:tcBorders>
              <w:top w:val="single" w:sz="4" w:space="0" w:color="000000"/>
              <w:left w:val="single" w:sz="4" w:space="0" w:color="000000"/>
              <w:bottom w:val="single" w:sz="8" w:space="0" w:color="000000"/>
              <w:right w:val="single" w:sz="4" w:space="0" w:color="000000"/>
            </w:tcBorders>
            <w:shd w:val="clear" w:color="auto" w:fill="FFFFFF"/>
          </w:tcPr>
          <w:p w14:paraId="44C29483" w14:textId="77777777" w:rsidR="0052483F" w:rsidRDefault="0052483F"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jc w:val="center"/>
            </w:pPr>
          </w:p>
        </w:tc>
      </w:tr>
      <w:tr w:rsidR="0052483F" w14:paraId="2E0EDAB4" w14:textId="77777777" w:rsidTr="005053CD">
        <w:trPr>
          <w:cantSplit/>
          <w:trHeight w:val="548"/>
        </w:trPr>
        <w:tc>
          <w:tcPr>
            <w:tcW w:w="10490" w:type="dxa"/>
            <w:gridSpan w:val="2"/>
            <w:tcBorders>
              <w:top w:val="single" w:sz="8" w:space="0" w:color="000000"/>
              <w:left w:val="single" w:sz="4" w:space="0" w:color="000000"/>
              <w:bottom w:val="single" w:sz="4" w:space="0" w:color="000000"/>
              <w:right w:val="single" w:sz="4" w:space="0" w:color="000000"/>
            </w:tcBorders>
            <w:shd w:val="clear" w:color="auto" w:fill="FFFFFF"/>
          </w:tcPr>
          <w:p w14:paraId="5772B96D" w14:textId="77777777" w:rsidR="0052483F" w:rsidRDefault="0052483F"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jc w:val="both"/>
            </w:pPr>
          </w:p>
          <w:p w14:paraId="67406FD3" w14:textId="77777777" w:rsidR="0052483F" w:rsidRDefault="0052483F"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jc w:val="both"/>
            </w:pPr>
            <w:r>
              <w:t xml:space="preserve"> </w:t>
            </w:r>
          </w:p>
        </w:tc>
      </w:tr>
      <w:tr w:rsidR="0052483F" w14:paraId="09CF3E3A" w14:textId="77777777" w:rsidTr="005053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Ex>
        <w:tc>
          <w:tcPr>
            <w:tcW w:w="3119" w:type="dxa"/>
            <w:shd w:val="clear" w:color="auto" w:fill="F7CAAC"/>
          </w:tcPr>
          <w:p w14:paraId="0AE8F832" w14:textId="77777777" w:rsidR="0052483F" w:rsidRDefault="0052483F" w:rsidP="005053CD">
            <w:r>
              <w:rPr>
                <w:b/>
              </w:rPr>
              <w:t>Součásti SRZ a jejich obsah</w:t>
            </w:r>
          </w:p>
        </w:tc>
        <w:tc>
          <w:tcPr>
            <w:tcW w:w="7371" w:type="dxa"/>
            <w:tcBorders>
              <w:bottom w:val="nil"/>
            </w:tcBorders>
            <w:shd w:val="clear" w:color="auto" w:fill="FFFFFF"/>
          </w:tcPr>
          <w:p w14:paraId="2686509C" w14:textId="77777777" w:rsidR="0052483F" w:rsidRDefault="0052483F" w:rsidP="005053CD">
            <w:pPr>
              <w:jc w:val="center"/>
            </w:pPr>
          </w:p>
        </w:tc>
      </w:tr>
      <w:tr w:rsidR="0052483F" w14:paraId="1539EEAA" w14:textId="77777777" w:rsidTr="005053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Ex>
        <w:trPr>
          <w:trHeight w:val="533"/>
        </w:trPr>
        <w:tc>
          <w:tcPr>
            <w:tcW w:w="10490" w:type="dxa"/>
            <w:gridSpan w:val="2"/>
            <w:tcBorders>
              <w:top w:val="nil"/>
            </w:tcBorders>
          </w:tcPr>
          <w:p w14:paraId="6E92EA78" w14:textId="77777777" w:rsidR="0052483F" w:rsidRDefault="0052483F" w:rsidP="005053CD">
            <w:pPr>
              <w:jc w:val="both"/>
            </w:pPr>
          </w:p>
        </w:tc>
      </w:tr>
    </w:tbl>
    <w:p w14:paraId="6A85A6FA" w14:textId="77777777" w:rsidR="0052483F" w:rsidRDefault="0052483F" w:rsidP="0052483F"/>
    <w:p w14:paraId="2463C001" w14:textId="77777777" w:rsidR="0052483F" w:rsidRDefault="0052483F" w:rsidP="0052483F">
      <w:pPr>
        <w:ind w:left="-567"/>
      </w:pPr>
    </w:p>
    <w:p w14:paraId="21C9B185" w14:textId="77777777" w:rsidR="0052483F" w:rsidRDefault="0052483F" w:rsidP="0052483F">
      <w:pPr>
        <w:ind w:left="-567"/>
      </w:pPr>
    </w:p>
    <w:p w14:paraId="51ABF5E9" w14:textId="77777777" w:rsidR="0052483F" w:rsidRDefault="0052483F" w:rsidP="0052483F">
      <w:pPr>
        <w:ind w:left="-567"/>
      </w:pPr>
    </w:p>
    <w:p w14:paraId="4D05C722" w14:textId="77777777" w:rsidR="0052483F" w:rsidRDefault="0052483F" w:rsidP="0052483F">
      <w:pPr>
        <w:ind w:left="-567"/>
      </w:pPr>
    </w:p>
    <w:p w14:paraId="71B534DF" w14:textId="77777777" w:rsidR="0052483F" w:rsidRDefault="0052483F" w:rsidP="0052483F">
      <w:pPr>
        <w:ind w:left="-567"/>
      </w:pPr>
    </w:p>
    <w:p w14:paraId="4FBA40D4" w14:textId="77777777" w:rsidR="0052483F" w:rsidRDefault="0052483F" w:rsidP="0052483F">
      <w:pPr>
        <w:ind w:left="-567"/>
      </w:pPr>
    </w:p>
    <w:p w14:paraId="3755DB8F" w14:textId="77777777" w:rsidR="0052483F" w:rsidRDefault="0052483F" w:rsidP="0052483F"/>
    <w:p w14:paraId="73D4CEEB" w14:textId="77777777" w:rsidR="0052483F" w:rsidRDefault="0052483F" w:rsidP="0052483F"/>
    <w:p w14:paraId="461302A2" w14:textId="77777777" w:rsidR="0052483F" w:rsidRDefault="0052483F" w:rsidP="0052483F">
      <w:r>
        <w:br w:type="page"/>
      </w:r>
    </w:p>
    <w:tbl>
      <w:tblPr>
        <w:tblW w:w="10510" w:type="dxa"/>
        <w:tblInd w:w="-147" w:type="dxa"/>
        <w:tblLayout w:type="fixed"/>
        <w:tblCellMar>
          <w:left w:w="0" w:type="dxa"/>
          <w:right w:w="0" w:type="dxa"/>
        </w:tblCellMar>
        <w:tblLook w:val="0000" w:firstRow="0" w:lastRow="0" w:firstColumn="0" w:lastColumn="0" w:noHBand="0" w:noVBand="0"/>
      </w:tblPr>
      <w:tblGrid>
        <w:gridCol w:w="2694"/>
        <w:gridCol w:w="850"/>
        <w:gridCol w:w="567"/>
        <w:gridCol w:w="567"/>
        <w:gridCol w:w="3261"/>
        <w:gridCol w:w="567"/>
        <w:gridCol w:w="567"/>
        <w:gridCol w:w="587"/>
        <w:gridCol w:w="850"/>
      </w:tblGrid>
      <w:tr w:rsidR="005B4D76" w:rsidRPr="00A22651" w14:paraId="6114494B" w14:textId="77777777" w:rsidTr="005053CD">
        <w:trPr>
          <w:cantSplit/>
          <w:trHeight w:val="269"/>
        </w:trPr>
        <w:tc>
          <w:tcPr>
            <w:tcW w:w="10510"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DD6EE" w:themeFill="accent1" w:themeFillTint="66"/>
          </w:tcPr>
          <w:p w14:paraId="5AF4169C" w14:textId="77777777" w:rsidR="005B4D76" w:rsidRPr="007B18D8"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60" w:after="60"/>
              <w:rPr>
                <w:rFonts w:ascii="Times New Roman Bold" w:hAnsi="Times New Roman Bold"/>
                <w:b/>
                <w:sz w:val="28"/>
                <w:szCs w:val="28"/>
                <w:shd w:val="clear" w:color="auto" w:fill="BDD6EE" w:themeFill="accent1" w:themeFillTint="66"/>
              </w:rPr>
            </w:pPr>
            <w:r w:rsidRPr="00A22651">
              <w:rPr>
                <w:rFonts w:ascii="Times New Roman Bold" w:hAnsi="Times New Roman Bold"/>
                <w:b/>
                <w:sz w:val="28"/>
                <w:szCs w:val="28"/>
              </w:rPr>
              <w:lastRenderedPageBreak/>
              <w:t xml:space="preserve">B-IIa </w:t>
            </w:r>
            <w:r w:rsidRPr="00A22651">
              <w:rPr>
                <w:rFonts w:ascii="Times New Roman Bold" w:hAnsi="Times New Roman Bold" w:hint="eastAsia"/>
                <w:b/>
                <w:sz w:val="28"/>
                <w:szCs w:val="28"/>
                <w:shd w:val="clear" w:color="auto" w:fill="BDD6EE" w:themeFill="accent1" w:themeFillTint="66"/>
              </w:rPr>
              <w:t>–</w:t>
            </w:r>
            <w:r w:rsidRPr="00A22651">
              <w:rPr>
                <w:rFonts w:ascii="Times New Roman Bold" w:hAnsi="Times New Roman Bold"/>
                <w:b/>
                <w:sz w:val="28"/>
                <w:szCs w:val="28"/>
                <w:shd w:val="clear" w:color="auto" w:fill="BDD6EE" w:themeFill="accent1" w:themeFillTint="66"/>
              </w:rPr>
              <w:t xml:space="preserve"> Studijn</w:t>
            </w:r>
            <w:r w:rsidRPr="00A22651">
              <w:rPr>
                <w:rFonts w:ascii="Times New Roman Bold" w:hAnsi="Times New Roman Bold" w:hint="eastAsia"/>
                <w:b/>
                <w:sz w:val="28"/>
                <w:szCs w:val="28"/>
                <w:shd w:val="clear" w:color="auto" w:fill="BDD6EE" w:themeFill="accent1" w:themeFillTint="66"/>
              </w:rPr>
              <w:t>í</w:t>
            </w:r>
            <w:r w:rsidRPr="00A22651">
              <w:rPr>
                <w:rFonts w:ascii="Times New Roman Bold" w:hAnsi="Times New Roman Bold"/>
                <w:b/>
                <w:sz w:val="28"/>
                <w:szCs w:val="28"/>
                <w:shd w:val="clear" w:color="auto" w:fill="BDD6EE" w:themeFill="accent1" w:themeFillTint="66"/>
              </w:rPr>
              <w:t xml:space="preserve"> pl</w:t>
            </w:r>
            <w:r w:rsidRPr="00A22651">
              <w:rPr>
                <w:rFonts w:ascii="Times New Roman Bold" w:hAnsi="Times New Roman Bold" w:hint="eastAsia"/>
                <w:b/>
                <w:sz w:val="28"/>
                <w:szCs w:val="28"/>
                <w:shd w:val="clear" w:color="auto" w:fill="BDD6EE" w:themeFill="accent1" w:themeFillTint="66"/>
              </w:rPr>
              <w:t>á</w:t>
            </w:r>
            <w:r w:rsidRPr="00A22651">
              <w:rPr>
                <w:rFonts w:ascii="Times New Roman Bold" w:hAnsi="Times New Roman Bold"/>
                <w:b/>
                <w:sz w:val="28"/>
                <w:szCs w:val="28"/>
                <w:shd w:val="clear" w:color="auto" w:fill="BDD6EE" w:themeFill="accent1" w:themeFillTint="66"/>
              </w:rPr>
              <w:t>ny</w:t>
            </w:r>
            <w:r>
              <w:rPr>
                <w:rFonts w:ascii="Times New Roman Bold" w:hAnsi="Times New Roman Bold"/>
                <w:b/>
                <w:sz w:val="28"/>
                <w:szCs w:val="28"/>
                <w:shd w:val="clear" w:color="auto" w:fill="BDD6EE" w:themeFill="accent1" w:themeFillTint="66"/>
              </w:rPr>
              <w:t xml:space="preserve"> a návrh témat prací</w:t>
            </w:r>
            <w:r w:rsidRPr="00A22651">
              <w:rPr>
                <w:rFonts w:ascii="Times New Roman Bold" w:hAnsi="Times New Roman Bold"/>
                <w:b/>
                <w:sz w:val="28"/>
                <w:szCs w:val="28"/>
                <w:shd w:val="clear" w:color="auto" w:fill="BDD6EE" w:themeFill="accent1" w:themeFillTint="66"/>
              </w:rPr>
              <w:t xml:space="preserve"> (</w:t>
            </w:r>
            <w:r>
              <w:rPr>
                <w:rFonts w:ascii="Times New Roman Bold" w:hAnsi="Times New Roman Bold"/>
                <w:b/>
                <w:sz w:val="28"/>
                <w:szCs w:val="28"/>
                <w:shd w:val="clear" w:color="auto" w:fill="BDD6EE" w:themeFill="accent1" w:themeFillTint="66"/>
              </w:rPr>
              <w:t xml:space="preserve">navazující magisterský </w:t>
            </w:r>
            <w:r w:rsidRPr="00A22651">
              <w:rPr>
                <w:rFonts w:ascii="Times New Roman Bold" w:hAnsi="Times New Roman Bold"/>
                <w:b/>
                <w:sz w:val="28"/>
                <w:szCs w:val="28"/>
                <w:shd w:val="clear" w:color="auto" w:fill="BDD6EE" w:themeFill="accent1" w:themeFillTint="66"/>
              </w:rPr>
              <w:t>studijn</w:t>
            </w:r>
            <w:r w:rsidRPr="00A22651">
              <w:rPr>
                <w:rFonts w:ascii="Times New Roman Bold" w:hAnsi="Times New Roman Bold" w:hint="eastAsia"/>
                <w:b/>
                <w:sz w:val="28"/>
                <w:szCs w:val="28"/>
                <w:shd w:val="clear" w:color="auto" w:fill="BDD6EE" w:themeFill="accent1" w:themeFillTint="66"/>
              </w:rPr>
              <w:t>í</w:t>
            </w:r>
            <w:r w:rsidRPr="00A22651">
              <w:rPr>
                <w:rFonts w:ascii="Times New Roman Bold" w:hAnsi="Times New Roman Bold"/>
                <w:b/>
                <w:sz w:val="28"/>
                <w:szCs w:val="28"/>
                <w:shd w:val="clear" w:color="auto" w:fill="BDD6EE" w:themeFill="accent1" w:themeFillTint="66"/>
              </w:rPr>
              <w:t xml:space="preserve"> program)</w:t>
            </w:r>
          </w:p>
        </w:tc>
      </w:tr>
      <w:tr w:rsidR="005B4D76" w:rsidRPr="00A22651" w14:paraId="2277DB95" w14:textId="77777777" w:rsidTr="005053CD">
        <w:trPr>
          <w:cantSplit/>
          <w:trHeight w:val="275"/>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7CAAC" w:themeFill="accent2" w:themeFillTint="66"/>
          </w:tcPr>
          <w:p w14:paraId="624CAE4A" w14:textId="77777777" w:rsidR="005B4D76" w:rsidRPr="00A22651"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60" w:after="60"/>
              <w:rPr>
                <w:b/>
                <w:sz w:val="22"/>
                <w:szCs w:val="22"/>
              </w:rPr>
            </w:pPr>
            <w:r>
              <w:rPr>
                <w:b/>
                <w:sz w:val="22"/>
                <w:szCs w:val="22"/>
              </w:rPr>
              <w:t>Označení studijního plánu</w:t>
            </w:r>
          </w:p>
        </w:tc>
        <w:tc>
          <w:tcPr>
            <w:tcW w:w="781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2C74A3D" w14:textId="77777777" w:rsidR="005B4D76" w:rsidRPr="00291296"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60" w:after="60"/>
              <w:rPr>
                <w:b/>
                <w:bCs/>
                <w:sz w:val="24"/>
                <w:szCs w:val="24"/>
              </w:rPr>
            </w:pPr>
            <w:r w:rsidRPr="00A22651">
              <w:rPr>
                <w:b/>
                <w:sz w:val="22"/>
                <w:szCs w:val="22"/>
              </w:rPr>
              <w:t xml:space="preserve"> </w:t>
            </w:r>
            <w:r w:rsidRPr="001304FF">
              <w:rPr>
                <w:b/>
                <w:sz w:val="24"/>
                <w:szCs w:val="24"/>
              </w:rPr>
              <w:t xml:space="preserve">Design </w:t>
            </w:r>
            <w:r w:rsidRPr="00375F10">
              <w:rPr>
                <w:b/>
                <w:sz w:val="24"/>
                <w:szCs w:val="24"/>
              </w:rPr>
              <w:t>– specializace</w:t>
            </w:r>
            <w:r w:rsidRPr="004A300E">
              <w:rPr>
                <w:b/>
                <w:sz w:val="24"/>
                <w:szCs w:val="24"/>
              </w:rPr>
              <w:t xml:space="preserve"> </w:t>
            </w:r>
            <w:r>
              <w:rPr>
                <w:b/>
                <w:bCs/>
                <w:sz w:val="24"/>
                <w:szCs w:val="24"/>
              </w:rPr>
              <w:t>Produktový design</w:t>
            </w:r>
          </w:p>
        </w:tc>
      </w:tr>
      <w:tr w:rsidR="005B4D76" w:rsidRPr="00A22651" w14:paraId="1C190554" w14:textId="77777777" w:rsidTr="005053CD">
        <w:trPr>
          <w:cantSplit/>
          <w:trHeight w:val="285"/>
        </w:trPr>
        <w:tc>
          <w:tcPr>
            <w:tcW w:w="10510"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7CAAC" w:themeFill="accent2" w:themeFillTint="66"/>
          </w:tcPr>
          <w:p w14:paraId="6B2F994D" w14:textId="77777777" w:rsidR="005B4D76" w:rsidRPr="00A22651"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60" w:after="60"/>
              <w:jc w:val="center"/>
              <w:rPr>
                <w:b/>
                <w:sz w:val="22"/>
                <w:szCs w:val="22"/>
              </w:rPr>
            </w:pPr>
            <w:r w:rsidRPr="00A22651">
              <w:rPr>
                <w:b/>
                <w:sz w:val="22"/>
                <w:szCs w:val="22"/>
              </w:rPr>
              <w:t>Povinn</w:t>
            </w:r>
            <w:r w:rsidRPr="00A22651">
              <w:rPr>
                <w:rFonts w:hint="eastAsia"/>
                <w:b/>
                <w:sz w:val="22"/>
                <w:szCs w:val="22"/>
              </w:rPr>
              <w:t>é</w:t>
            </w:r>
            <w:r w:rsidRPr="00A22651">
              <w:rPr>
                <w:b/>
                <w:sz w:val="22"/>
                <w:szCs w:val="22"/>
              </w:rPr>
              <w:t xml:space="preserve"> p</w:t>
            </w:r>
            <w:r w:rsidRPr="00A22651">
              <w:rPr>
                <w:rFonts w:hint="eastAsia"/>
                <w:b/>
                <w:sz w:val="22"/>
                <w:szCs w:val="22"/>
              </w:rPr>
              <w:t>ř</w:t>
            </w:r>
            <w:r w:rsidRPr="00A22651">
              <w:rPr>
                <w:b/>
                <w:sz w:val="22"/>
                <w:szCs w:val="22"/>
              </w:rPr>
              <w:t>edm</w:t>
            </w:r>
            <w:r w:rsidRPr="00A22651">
              <w:rPr>
                <w:rFonts w:hint="eastAsia"/>
                <w:b/>
                <w:sz w:val="22"/>
                <w:szCs w:val="22"/>
              </w:rPr>
              <w:t>ě</w:t>
            </w:r>
            <w:r w:rsidRPr="00A22651">
              <w:rPr>
                <w:b/>
                <w:sz w:val="22"/>
                <w:szCs w:val="22"/>
              </w:rPr>
              <w:t>ty</w:t>
            </w:r>
          </w:p>
        </w:tc>
      </w:tr>
      <w:tr w:rsidR="005B4D76" w:rsidRPr="00A22651" w14:paraId="45ADEE01" w14:textId="77777777" w:rsidTr="005053CD">
        <w:trPr>
          <w:cantSplit/>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7CAAC" w:themeFill="accent2" w:themeFillTint="66"/>
          </w:tcPr>
          <w:p w14:paraId="06EE1FCA" w14:textId="77777777" w:rsidR="005B4D76" w:rsidRPr="00A22651"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jc w:val="both"/>
              <w:rPr>
                <w:b/>
              </w:rPr>
            </w:pPr>
            <w:r w:rsidRPr="00A22651">
              <w:rPr>
                <w:rFonts w:ascii="Times New Roman Bold" w:hAnsi="Times New Roman Bold"/>
                <w:b/>
              </w:rPr>
              <w:t>Název předmětu</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7CAAC" w:themeFill="accent2" w:themeFillTint="66"/>
          </w:tcPr>
          <w:p w14:paraId="78464BAA" w14:textId="77777777" w:rsidR="005B4D76" w:rsidRPr="0029129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rFonts w:ascii="Times New Roman Bold" w:hAnsi="Times New Roman Bold"/>
                <w:b/>
                <w:bCs/>
              </w:rPr>
            </w:pPr>
            <w:r w:rsidRPr="00291296">
              <w:rPr>
                <w:rFonts w:ascii="Times New Roman Bold" w:hAnsi="Times New Roman Bold"/>
                <w:b/>
                <w:bCs/>
              </w:rPr>
              <w:t>rozsah</w:t>
            </w:r>
          </w:p>
          <w:p w14:paraId="3BD1BD4E" w14:textId="77777777" w:rsidR="005B4D76" w:rsidRPr="0029129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b/>
                <w:bCs/>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7CAAC" w:themeFill="accent2" w:themeFillTint="66"/>
          </w:tcPr>
          <w:p w14:paraId="78583F9C" w14:textId="77777777" w:rsidR="005B4D76" w:rsidRPr="0029129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ind w:hanging="111"/>
              <w:jc w:val="center"/>
              <w:rPr>
                <w:rFonts w:ascii="Times New Roman Bold" w:hAnsi="Times New Roman Bold"/>
                <w:b/>
                <w:bCs/>
              </w:rPr>
            </w:pPr>
            <w:r>
              <w:rPr>
                <w:rFonts w:ascii="Times New Roman Bold" w:hAnsi="Times New Roman Bold"/>
                <w:b/>
                <w:bCs/>
              </w:rPr>
              <w:t xml:space="preserve">  </w:t>
            </w:r>
            <w:r w:rsidRPr="00291296">
              <w:rPr>
                <w:rFonts w:ascii="Times New Roman Bold" w:hAnsi="Times New Roman Bold"/>
                <w:b/>
                <w:bCs/>
              </w:rPr>
              <w:t>způs.</w:t>
            </w:r>
          </w:p>
          <w:p w14:paraId="6C8D418D" w14:textId="77777777" w:rsidR="005B4D76" w:rsidRPr="0029129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b/>
                <w:bCs/>
              </w:rPr>
            </w:pPr>
            <w:r w:rsidRPr="00291296">
              <w:rPr>
                <w:rFonts w:ascii="Times New Roman Bold" w:hAnsi="Times New Roman Bold"/>
                <w:b/>
                <w:bCs/>
              </w:rPr>
              <w:t>ověř.</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7CAAC" w:themeFill="accent2" w:themeFillTint="66"/>
          </w:tcPr>
          <w:p w14:paraId="02189E0F" w14:textId="77777777" w:rsidR="005B4D76" w:rsidRPr="0029129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b/>
                <w:bCs/>
              </w:rPr>
            </w:pPr>
            <w:r w:rsidRPr="00291296">
              <w:rPr>
                <w:rFonts w:ascii="Times New Roman Bold" w:hAnsi="Times New Roman Bold"/>
                <w:b/>
                <w:bCs/>
              </w:rPr>
              <w:t>počet kred.</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7CAAC" w:themeFill="accent2" w:themeFillTint="66"/>
          </w:tcPr>
          <w:p w14:paraId="05746538" w14:textId="77777777" w:rsidR="005B4D76" w:rsidRPr="0029129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center"/>
              <w:rPr>
                <w:b/>
                <w:bCs/>
              </w:rPr>
            </w:pPr>
            <w:r w:rsidRPr="00291296">
              <w:rPr>
                <w:rFonts w:ascii="Times New Roman Bold" w:hAnsi="Times New Roman Bold"/>
                <w:b/>
                <w:bCs/>
              </w:rPr>
              <w:t>vyučující</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7CAAC" w:themeFill="accent2" w:themeFillTint="66"/>
          </w:tcPr>
          <w:p w14:paraId="5D5BB890" w14:textId="77777777" w:rsidR="005B4D76" w:rsidRPr="0029129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b/>
                <w:bCs/>
              </w:rPr>
            </w:pPr>
            <w:r w:rsidRPr="00291296">
              <w:rPr>
                <w:rFonts w:ascii="Times New Roman Bold" w:hAnsi="Times New Roman Bold"/>
                <w:b/>
                <w:bCs/>
              </w:rPr>
              <w:t>spol. část</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7CAAC" w:themeFill="accent2" w:themeFillTint="66"/>
          </w:tcPr>
          <w:p w14:paraId="22C44505" w14:textId="77777777" w:rsidR="005B4D76" w:rsidRPr="0029129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b/>
                <w:bCs/>
              </w:rPr>
            </w:pPr>
            <w:r w:rsidRPr="00291296">
              <w:rPr>
                <w:rFonts w:ascii="Times New Roman Bold" w:hAnsi="Times New Roman Bold"/>
                <w:b/>
                <w:bCs/>
              </w:rPr>
              <w:t>spec.</w:t>
            </w: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7CAAC" w:themeFill="accent2" w:themeFillTint="66"/>
          </w:tcPr>
          <w:p w14:paraId="5E989DC4" w14:textId="77777777" w:rsidR="005B4D76" w:rsidRPr="0029129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b/>
                <w:bCs/>
              </w:rPr>
            </w:pPr>
            <w:r w:rsidRPr="00291296">
              <w:rPr>
                <w:rFonts w:ascii="Times New Roman Bold" w:hAnsi="Times New Roman Bold"/>
                <w:b/>
                <w:bCs/>
              </w:rPr>
              <w:t>prof. zákl.</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7CAAC" w:themeFill="accent2" w:themeFillTint="66"/>
          </w:tcPr>
          <w:p w14:paraId="1FE956F3" w14:textId="77777777" w:rsidR="005B4D76" w:rsidRPr="0029129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b/>
                <w:bCs/>
              </w:rPr>
            </w:pPr>
            <w:r w:rsidRPr="00291296">
              <w:rPr>
                <w:b/>
                <w:bCs/>
              </w:rPr>
              <w:t xml:space="preserve">dop. roč. </w:t>
            </w:r>
          </w:p>
          <w:p w14:paraId="55B96D96" w14:textId="77777777" w:rsidR="005B4D76" w:rsidRPr="0029129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b/>
                <w:bCs/>
              </w:rPr>
            </w:pPr>
            <w:r w:rsidRPr="00291296">
              <w:rPr>
                <w:b/>
                <w:bCs/>
              </w:rPr>
              <w:t xml:space="preserve"> semestr</w:t>
            </w:r>
          </w:p>
        </w:tc>
      </w:tr>
      <w:tr w:rsidR="005B4D76" w:rsidRPr="00A22651" w14:paraId="424A3B7E"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C908663" w14:textId="77777777" w:rsidR="005B4D76" w:rsidRPr="00C415B1"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t>Klauzurní práce 7</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F805EA2"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EB1F80">
              <w:t>13c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ABB1816"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kzk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697D66B"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5</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A0972DC" w14:textId="77777777" w:rsidR="005B4D76" w:rsidRPr="00EB1F80"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b/>
                <w:bCs/>
              </w:rPr>
            </w:pPr>
            <w:r w:rsidRPr="00EB1F80">
              <w:rPr>
                <w:b/>
                <w:bCs/>
              </w:rPr>
              <w:t xml:space="preserve">doc. M.A. Vladimír Kovařík </w:t>
            </w:r>
          </w:p>
          <w:p w14:paraId="278806F0"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EB1F80">
              <w:t>a kol. pedagogů</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87EF4B0"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EB1F80">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97DD310"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B16DF75" w14:textId="6B73182D"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78772C2"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1 ZS</w:t>
            </w:r>
          </w:p>
        </w:tc>
      </w:tr>
      <w:tr w:rsidR="005B4D76" w:rsidRPr="00A22651" w14:paraId="72591CDC"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4D92166" w14:textId="77777777" w:rsidR="005B4D76" w:rsidRPr="00C415B1"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t>Současné tendence v umění 1</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8E30A9E"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EB1F80">
              <w:t>26p</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91B0A98"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D722FB9"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3</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09DC97D"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EB1F80">
              <w:t>Mgr. Helena Maňasová Hradská, Ph.D.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0478EDC"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EB1F80">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4406E94"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6DF09BF"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ZT</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585A009"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1 ZS</w:t>
            </w:r>
          </w:p>
        </w:tc>
      </w:tr>
      <w:tr w:rsidR="005B4D76" w:rsidRPr="00A22651" w14:paraId="3D4C0878"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FB50879" w14:textId="77777777" w:rsidR="005B4D76" w:rsidRPr="00C415B1"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rPr>
                <w:lang w:eastAsia="en-US"/>
              </w:rPr>
              <w:t xml:space="preserve">Současný světový design </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F13012B"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EB1F80">
              <w:rPr>
                <w:lang w:eastAsia="en-US"/>
              </w:rPr>
              <w:t>13p</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720A816"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ADD2930"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3</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C3BD58C" w14:textId="77777777" w:rsidR="00E661FF" w:rsidRPr="00131855" w:rsidRDefault="00E661FF" w:rsidP="00E661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Style w:val="normaltextrun"/>
                <w:b/>
                <w:bCs/>
              </w:rPr>
            </w:pPr>
            <w:r w:rsidRPr="00131855">
              <w:rPr>
                <w:rStyle w:val="normaltextrun"/>
                <w:b/>
                <w:bCs/>
              </w:rPr>
              <w:t>prof. PhDr. Zdeno Kolesár, Ph.D.</w:t>
            </w:r>
          </w:p>
          <w:p w14:paraId="3181DE12" w14:textId="3E7C1C4D" w:rsidR="005B4D76" w:rsidRPr="00C415B1" w:rsidRDefault="00E661FF" w:rsidP="00E661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EB1F80">
              <w:rPr>
                <w:lang w:eastAsia="en-US"/>
              </w:rPr>
              <w:t>Mgr. Vít Jakubíček, Ph.D.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E3124E4"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EB1F80">
              <w:rPr>
                <w:lang w:eastAsia="en-US"/>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E611C31"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E8343B8"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ZT</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CC99AFF"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1 ZS</w:t>
            </w:r>
          </w:p>
        </w:tc>
      </w:tr>
      <w:tr w:rsidR="005B4D76" w:rsidRPr="00A22651" w14:paraId="15A5ED5F"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8EDC9A6" w14:textId="77777777" w:rsidR="005B4D76" w:rsidRPr="00C415B1"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t>Estetika 1</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55DA7EA"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EB1F80">
              <w:t>13p+13s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4FFA835"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EE4B7D2"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3</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76CC077"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EB1F80">
              <w:t>doc. PhDr. Miroslav Zelinský, CSc.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2207284"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EB1F80">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1D61144"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C6112FA"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321E048"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1 ZS</w:t>
            </w:r>
          </w:p>
        </w:tc>
      </w:tr>
      <w:tr w:rsidR="005B4D76" w:rsidRPr="00A22651" w14:paraId="3D5AFB92"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990065E" w14:textId="77777777" w:rsidR="005B4D76" w:rsidRPr="00C415B1"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t>Odborná angličtina B2+ 1</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551081C"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EB1F80">
              <w:t>26s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0B0EA58"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E1B1972"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0ABFE55"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EB1F80">
              <w:t>Garant FHS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148ED81"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EB1F80">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5CC338C"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5E258DA"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777789C"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1 ZS</w:t>
            </w:r>
          </w:p>
        </w:tc>
      </w:tr>
      <w:tr w:rsidR="005B4D76" w14:paraId="5B8AB94C"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671F677" w14:textId="77777777" w:rsidR="005B4D76" w:rsidRPr="00C21834"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C21834">
              <w:rPr>
                <w:rStyle w:val="normaltextrun"/>
              </w:rPr>
              <w:t>Ateliér Produktový design 7</w:t>
            </w:r>
            <w:r w:rsidRPr="00C21834">
              <w:rPr>
                <w:rStyle w:val="eop"/>
                <w:rFonts w:eastAsiaTheme="majorEastAsia"/>
              </w:rPr>
              <w:t> </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D0918AF" w14:textId="77777777" w:rsidR="005B4D76" w:rsidRPr="00C21834"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C21834">
              <w:t>52 ateliér</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104C92B" w14:textId="77777777" w:rsidR="005B4D76" w:rsidRPr="00C21834"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C21834">
              <w:t>z, 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FA6370F" w14:textId="77777777" w:rsidR="005B4D76" w:rsidRPr="00C21834"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4</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69B1C62" w14:textId="77777777" w:rsidR="005B4D76" w:rsidRPr="00C21834"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highlight w:val="green"/>
              </w:rPr>
            </w:pPr>
            <w:r w:rsidRPr="00C21834">
              <w:rPr>
                <w:rStyle w:val="normaltextrun"/>
              </w:rPr>
              <w:t>doc. M.A. Vladimír Kovařík</w:t>
            </w:r>
            <w:r w:rsidRPr="00C21834">
              <w:rPr>
                <w:rStyle w:val="eop"/>
                <w:rFonts w:eastAsiaTheme="majorEastAsia"/>
              </w:rPr>
              <w:t> </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79C9E96" w14:textId="77777777" w:rsidR="005B4D76" w:rsidRPr="00C21834"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E7CC92B" w14:textId="77777777" w:rsidR="005B4D76" w:rsidRPr="00C21834"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C21834">
              <w:t>X</w:t>
            </w: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43E4705" w14:textId="77777777" w:rsidR="005B4D76" w:rsidRPr="00C21834"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C21834">
              <w:t>PZ</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43760D7" w14:textId="77777777" w:rsidR="005B4D76" w:rsidRPr="00C21834"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C21834">
              <w:t>1 ZS</w:t>
            </w:r>
          </w:p>
        </w:tc>
      </w:tr>
      <w:tr w:rsidR="005B4D76" w:rsidRPr="00A22651" w14:paraId="5BB84324"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3F3845A" w14:textId="77777777" w:rsidR="005B4D76" w:rsidRPr="00C21834"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C21834">
              <w:rPr>
                <w:rStyle w:val="normaltextrun"/>
                <w:rFonts w:eastAsiaTheme="majorEastAsia"/>
              </w:rPr>
              <w:t>Vizuální komunikace 3</w:t>
            </w:r>
            <w:r w:rsidRPr="00C21834">
              <w:rPr>
                <w:rStyle w:val="eop"/>
              </w:rPr>
              <w:t> </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029788A" w14:textId="77777777" w:rsidR="005B4D76" w:rsidRPr="00C21834"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C21834">
              <w:rPr>
                <w:rStyle w:val="contextualspellingandgrammarerror"/>
              </w:rPr>
              <w:t>13s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2022C1D" w14:textId="77777777" w:rsidR="005B4D76" w:rsidRPr="00C21834"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C21834">
              <w:rPr>
                <w:rStyle w:val="spellingerror"/>
              </w:rPr>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863102E" w14:textId="77777777" w:rsidR="005B4D76" w:rsidRPr="00C21834"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C21834">
              <w:rPr>
                <w:rStyle w:val="normaltextrun"/>
                <w:rFonts w:eastAsiaTheme="majorEastAsia"/>
              </w:rPr>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B707EAB" w14:textId="77777777" w:rsidR="005B4D76" w:rsidRPr="00C21834" w:rsidRDefault="005B4D76" w:rsidP="005053CD">
            <w:pPr>
              <w:pStyle w:val="paragraph"/>
              <w:spacing w:before="0" w:beforeAutospacing="0" w:after="0" w:afterAutospacing="0"/>
              <w:textAlignment w:val="baseline"/>
              <w:rPr>
                <w:rFonts w:ascii="Segoe UI" w:hAnsi="Segoe UI" w:cs="Segoe UI"/>
                <w:b/>
                <w:bCs/>
                <w:sz w:val="20"/>
                <w:szCs w:val="20"/>
              </w:rPr>
            </w:pPr>
            <w:r w:rsidRPr="00B44E6D">
              <w:rPr>
                <w:rStyle w:val="normaltextrun"/>
                <w:rFonts w:eastAsiaTheme="majorEastAsia"/>
                <w:b/>
                <w:bCs/>
                <w:sz w:val="20"/>
                <w:szCs w:val="20"/>
              </w:rPr>
              <w:t>MgA. Václav Skácel</w:t>
            </w:r>
            <w:r w:rsidRPr="00C21834">
              <w:rPr>
                <w:rStyle w:val="normaltextrun"/>
                <w:rFonts w:eastAsiaTheme="majorEastAsia"/>
                <w:b/>
                <w:bCs/>
                <w:sz w:val="20"/>
                <w:szCs w:val="20"/>
              </w:rPr>
              <w:t xml:space="preserve"> </w:t>
            </w:r>
          </w:p>
          <w:p w14:paraId="15B82451" w14:textId="77777777" w:rsidR="005B4D76" w:rsidRPr="00C21834"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C21834">
              <w:rPr>
                <w:rStyle w:val="normaltextrun"/>
                <w:rFonts w:eastAsiaTheme="majorEastAsia"/>
              </w:rPr>
              <w:t xml:space="preserve">MgA. Sabina </w:t>
            </w:r>
            <w:r w:rsidRPr="00C21834">
              <w:rPr>
                <w:rStyle w:val="spellingerror"/>
              </w:rPr>
              <w:t>Psotková</w:t>
            </w:r>
            <w:r w:rsidRPr="00C21834">
              <w:rPr>
                <w:rStyle w:val="normaltextrun"/>
                <w:rFonts w:eastAsiaTheme="majorEastAsia"/>
              </w:rPr>
              <w:t xml:space="preserve"> </w:t>
            </w:r>
            <w:r w:rsidRPr="00C21834">
              <w:rPr>
                <w:rStyle w:val="eop"/>
              </w:rPr>
              <w:t> </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455E1C2" w14:textId="77777777" w:rsidR="005B4D76" w:rsidRPr="00C21834"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DC2C15D" w14:textId="77777777" w:rsidR="005B4D76" w:rsidRPr="00C21834"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C21834">
              <w:rPr>
                <w:rStyle w:val="normaltextrun"/>
                <w:rFonts w:eastAsiaTheme="majorEastAsia"/>
              </w:rPr>
              <w:t>X</w:t>
            </w: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3811096" w14:textId="77777777" w:rsidR="005B4D76" w:rsidRPr="00C21834"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C21834">
              <w:rPr>
                <w:rStyle w:val="normaltextrun"/>
                <w:rFonts w:eastAsiaTheme="majorEastAsia"/>
              </w:rPr>
              <w:t>PZ</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9661172" w14:textId="77777777" w:rsidR="005B4D76" w:rsidRPr="00C21834"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C21834">
              <w:rPr>
                <w:rStyle w:val="normaltextrun"/>
                <w:rFonts w:eastAsiaTheme="majorEastAsia"/>
              </w:rPr>
              <w:t>1 ZS</w:t>
            </w:r>
          </w:p>
        </w:tc>
      </w:tr>
      <w:tr w:rsidR="005B4D76" w:rsidRPr="00A22651" w14:paraId="3C619FA3"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6F49851" w14:textId="77777777" w:rsidR="005B4D76" w:rsidRPr="00C21834"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C21834">
              <w:rPr>
                <w:rStyle w:val="normaltextrun"/>
                <w:rFonts w:eastAsiaTheme="majorEastAsia"/>
              </w:rPr>
              <w:t>Multimediální prezentace 1</w:t>
            </w:r>
            <w:r w:rsidRPr="00C21834">
              <w:rPr>
                <w:rStyle w:val="eop"/>
              </w:rPr>
              <w:t> </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08425E8" w14:textId="77777777" w:rsidR="005B4D76" w:rsidRPr="00C21834"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C21834">
              <w:rPr>
                <w:rStyle w:val="contextualspellingandgrammarerror"/>
              </w:rPr>
              <w:t>2</w:t>
            </w:r>
            <w:r>
              <w:rPr>
                <w:rStyle w:val="contextualspellingandgrammarerror"/>
              </w:rPr>
              <w:t>6</w:t>
            </w:r>
            <w:r w:rsidRPr="00C21834">
              <w:rPr>
                <w:rStyle w:val="contextualspellingandgrammarerror"/>
              </w:rPr>
              <w:t>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8AEFDE3" w14:textId="77777777" w:rsidR="005B4D76" w:rsidRPr="00C21834"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C21834">
              <w:rPr>
                <w:rStyle w:val="spellingerror"/>
              </w:rPr>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C4EC7AE" w14:textId="77777777" w:rsidR="005B4D76" w:rsidRPr="00C21834"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C21834">
              <w:rPr>
                <w:rStyle w:val="normaltextrun"/>
                <w:rFonts w:eastAsiaTheme="majorEastAsia"/>
              </w:rPr>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54F2C5D" w14:textId="77777777" w:rsidR="005B4D76" w:rsidRPr="00C21834"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C21834">
              <w:rPr>
                <w:rStyle w:val="normaltextrun"/>
                <w:rFonts w:eastAsiaTheme="majorEastAsia"/>
              </w:rPr>
              <w:t xml:space="preserve">MgA. Václav Ondroušek </w:t>
            </w:r>
            <w:r w:rsidRPr="00C21834">
              <w:rPr>
                <w:rStyle w:val="eop"/>
              </w:rPr>
              <w:t> </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965B092" w14:textId="77777777" w:rsidR="005B4D76" w:rsidRPr="00C21834"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D33A123" w14:textId="77777777" w:rsidR="005B4D76" w:rsidRPr="00C21834"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C21834">
              <w:rPr>
                <w:rStyle w:val="normaltextrun"/>
                <w:rFonts w:eastAsiaTheme="majorEastAsia"/>
              </w:rPr>
              <w:t>X</w:t>
            </w: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0B99C3A" w14:textId="77777777" w:rsidR="005B4D76" w:rsidRPr="00C21834"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highlight w:val="yellow"/>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BAB0EC0" w14:textId="77777777" w:rsidR="005B4D76" w:rsidRPr="00C21834"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C21834">
              <w:rPr>
                <w:rStyle w:val="normaltextrun"/>
                <w:rFonts w:eastAsiaTheme="majorEastAsia"/>
              </w:rPr>
              <w:t>1 ZS</w:t>
            </w:r>
          </w:p>
        </w:tc>
      </w:tr>
      <w:tr w:rsidR="005B4D76" w:rsidRPr="00A22651" w14:paraId="44F83BF8"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835F96C" w14:textId="77777777" w:rsidR="005B4D76" w:rsidRPr="00EF68D1"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rFonts w:eastAsiaTheme="majorEastAsia"/>
              </w:rPr>
            </w:pPr>
            <w:r w:rsidRPr="00C21834">
              <w:rPr>
                <w:rStyle w:val="normaltextrun"/>
                <w:rFonts w:eastAsiaTheme="majorEastAsia"/>
              </w:rPr>
              <w:t>Environmentální trendy ve vizuálním umění 1</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9AE6979" w14:textId="77777777" w:rsidR="005B4D76" w:rsidRPr="00C21834"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C21834">
              <w:rPr>
                <w:rStyle w:val="contextualspellingandgrammarerror"/>
              </w:rPr>
              <w:t>2</w:t>
            </w:r>
            <w:r>
              <w:rPr>
                <w:rStyle w:val="contextualspellingandgrammarerror"/>
              </w:rPr>
              <w:t>6</w:t>
            </w:r>
            <w:r w:rsidRPr="00C21834">
              <w:rPr>
                <w:rStyle w:val="contextualspellingandgrammarerror"/>
              </w:rPr>
              <w:t>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310F423" w14:textId="77777777" w:rsidR="005B4D76" w:rsidRPr="00C21834"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C21834">
              <w:rPr>
                <w:rStyle w:val="normaltextrun"/>
                <w:rFonts w:eastAsiaTheme="majorEastAsia"/>
              </w:rPr>
              <w:t>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C72D0DC" w14:textId="77777777" w:rsidR="005B4D76" w:rsidRPr="00C21834"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C21834">
              <w:rPr>
                <w:rStyle w:val="normaltextrun"/>
                <w:rFonts w:eastAsiaTheme="majorEastAsia"/>
              </w:rPr>
              <w:t>1</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BC36235" w14:textId="77777777" w:rsidR="005B4D76" w:rsidRPr="00C21834"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C21834">
              <w:rPr>
                <w:rStyle w:val="normaltextrun"/>
                <w:rFonts w:eastAsiaTheme="majorEastAsia"/>
              </w:rPr>
              <w:t>doc. M.A. Vladimír Kovařík</w:t>
            </w:r>
            <w:r w:rsidRPr="00C21834">
              <w:rPr>
                <w:rStyle w:val="eop"/>
              </w:rPr>
              <w:t> </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19B86BC" w14:textId="77777777" w:rsidR="005B4D76" w:rsidRPr="00C21834"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68CC154" w14:textId="77777777" w:rsidR="005B4D76" w:rsidRPr="00C21834"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C21834">
              <w:rPr>
                <w:rStyle w:val="normaltextrun"/>
                <w:rFonts w:eastAsiaTheme="majorEastAsia"/>
              </w:rPr>
              <w:t>X</w:t>
            </w: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0E15DA0" w14:textId="77777777" w:rsidR="005B4D76" w:rsidRPr="00C21834"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highlight w:val="yellow"/>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0D1A01C" w14:textId="77777777" w:rsidR="005B4D76" w:rsidRPr="00C21834"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C21834">
              <w:rPr>
                <w:rStyle w:val="normaltextrun"/>
                <w:rFonts w:eastAsiaTheme="majorEastAsia"/>
              </w:rPr>
              <w:t>1 ZS</w:t>
            </w:r>
          </w:p>
        </w:tc>
      </w:tr>
      <w:tr w:rsidR="005B4D76" w:rsidRPr="00A22651" w14:paraId="625FEACB"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2218538" w14:textId="77777777" w:rsidR="005B4D76"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t>Klauzurní práce 8</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B006CF0"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EB1F80">
              <w:t>13c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A602ADA"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kzk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658BAC0"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5</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5010B26" w14:textId="77777777" w:rsidR="005B4D76" w:rsidRPr="00EB1F80"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b/>
                <w:bCs/>
              </w:rPr>
            </w:pPr>
            <w:r w:rsidRPr="00EB1F80">
              <w:rPr>
                <w:b/>
                <w:bCs/>
              </w:rPr>
              <w:t xml:space="preserve">doc. M.A. Vladimír Kovařík </w:t>
            </w:r>
          </w:p>
          <w:p w14:paraId="7415A1DE"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EB1F80">
              <w:t>a kol. pedagogů</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CEFC585"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EB1F80">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5797388"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F51F7C1" w14:textId="1ABAD1E0"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69A8EAA"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1 LS</w:t>
            </w:r>
          </w:p>
        </w:tc>
      </w:tr>
      <w:tr w:rsidR="005B4D76" w:rsidRPr="00A22651" w14:paraId="45C3E5D7"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4BF6230" w14:textId="77777777" w:rsidR="005B4D76"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t>Současné tendence v umění 2</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D268942"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EB1F80">
              <w:t>26p</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A6C56D6"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94C0983"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3</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515C228"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EB1F80">
              <w:t>Mgr. Helena Maňasová Hradská, Ph.D.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EC62AA9"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EB1F80">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35F5CBB"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C752269"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ZT</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4B603FE"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1 LS</w:t>
            </w:r>
          </w:p>
        </w:tc>
      </w:tr>
      <w:tr w:rsidR="005B4D76" w:rsidRPr="00A22651" w14:paraId="181A3B05"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7553649" w14:textId="77777777" w:rsidR="005B4D76"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rPr>
                <w:lang w:eastAsia="en-US"/>
              </w:rPr>
              <w:t xml:space="preserve">Současný český design </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B104571"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EB1F80">
              <w:rPr>
                <w:lang w:eastAsia="en-US"/>
              </w:rPr>
              <w:t>13p</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A44DF5B" w14:textId="77777777" w:rsidR="005B4D76" w:rsidRPr="004E21C8"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r w:rsidRPr="00EB1F80">
              <w:t>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F39A80E" w14:textId="77777777" w:rsidR="005B4D76" w:rsidRPr="004E21C8"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r w:rsidRPr="00EB1F80">
              <w:t>3</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B2B7AAF" w14:textId="77777777" w:rsidR="00E661FF" w:rsidRPr="00131855" w:rsidRDefault="00E661FF" w:rsidP="00E661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Style w:val="normaltextrun"/>
                <w:b/>
                <w:bCs/>
              </w:rPr>
            </w:pPr>
            <w:r w:rsidRPr="00131855">
              <w:rPr>
                <w:rStyle w:val="normaltextrun"/>
                <w:b/>
                <w:bCs/>
              </w:rPr>
              <w:t>prof. PhDr. Zdeno Kolesár, Ph.D.</w:t>
            </w:r>
          </w:p>
          <w:p w14:paraId="11F126E9" w14:textId="7E0E882D" w:rsidR="005B4D76" w:rsidRDefault="00E661FF" w:rsidP="00E661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EB1F80">
              <w:rPr>
                <w:lang w:eastAsia="en-US"/>
              </w:rPr>
              <w:t>Mgr. Vít Jakubíček, Ph.D.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B6E7C01"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EB1F80">
              <w:rPr>
                <w:lang w:eastAsia="en-US"/>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8981785"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DCB052F"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ZT</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092BAF0"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1 LS</w:t>
            </w:r>
          </w:p>
        </w:tc>
      </w:tr>
      <w:tr w:rsidR="005B4D76" w:rsidRPr="00A22651" w14:paraId="0B6A31A8"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156DA47" w14:textId="77777777" w:rsidR="005B4D76"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t>Estetika 2</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C00A242"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EB1F80">
              <w:t>13p+13s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F5D92A4" w14:textId="77777777" w:rsidR="005B4D76" w:rsidRPr="00C678B7"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r w:rsidRPr="00EB1F80">
              <w:t>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3CFA785" w14:textId="77777777" w:rsidR="005B4D76" w:rsidRPr="00C678B7"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r w:rsidRPr="00EB1F80">
              <w:t>3</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05A8298"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EB1F80">
              <w:t>doc. PhDr. Miroslav Zelinský, CSc.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B50BC8F"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EB1F80">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35EB4C1"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349453A"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CF1983C"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1 LS</w:t>
            </w:r>
          </w:p>
        </w:tc>
      </w:tr>
      <w:tr w:rsidR="005B4D76" w:rsidRPr="00A22651" w14:paraId="354FEA53"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3FFB740" w14:textId="77777777" w:rsidR="005B4D76" w:rsidRPr="00713BB6"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t>Právo a praxe v kreativním průmyslu 1</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425D517"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EB1F80">
              <w:t>13p+13s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A6C87BB"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09FE97F"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3</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1CDA1CD"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FF0000"/>
              </w:rPr>
            </w:pPr>
            <w:r w:rsidRPr="009A3EA8">
              <w:t>Mgr. Zuzana Čabart Šimonovská, LL.M</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8C50846"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EB1F80">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9DB0DE5"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3B0C0F7"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EE7951B"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1 LS</w:t>
            </w:r>
          </w:p>
        </w:tc>
      </w:tr>
      <w:tr w:rsidR="005B4D76" w:rsidRPr="00A22651" w14:paraId="6B870A8B"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5DD50DC" w14:textId="77777777" w:rsidR="005B4D76"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color w:val="FF0000"/>
              </w:rPr>
            </w:pPr>
            <w:r w:rsidRPr="00EB1F80">
              <w:t>Odborná angličtina B2+ 2</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673F88A" w14:textId="77777777" w:rsidR="005B4D76" w:rsidRPr="00A14947"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color w:val="FF0000"/>
              </w:rPr>
            </w:pPr>
            <w:r w:rsidRPr="00EB1F80">
              <w:t>26s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A12A032" w14:textId="77777777" w:rsidR="005B4D76" w:rsidRPr="00A14947"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r>
              <w:t>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79884BE" w14:textId="77777777" w:rsidR="005B4D76" w:rsidRPr="00A14947"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r w:rsidRPr="00EB1F80">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1293A0D" w14:textId="77777777" w:rsidR="005B4D76" w:rsidRPr="5C08DE77"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FF0000"/>
              </w:rPr>
            </w:pPr>
            <w:r w:rsidRPr="00EB1F80">
              <w:t>Garant FHS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5A4D412" w14:textId="77777777" w:rsidR="005B4D76" w:rsidRPr="00A14947"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color w:val="FF0000"/>
              </w:rPr>
            </w:pPr>
            <w:r w:rsidRPr="00EB1F80">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F689E16"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B85B33E"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33A381B"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r w:rsidRPr="00EB1F80">
              <w:t>1 LS</w:t>
            </w:r>
          </w:p>
        </w:tc>
      </w:tr>
      <w:tr w:rsidR="005B4D76" w14:paraId="58B9351E"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6AC732E" w14:textId="77777777" w:rsidR="005B4D76" w:rsidRPr="003A156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3A1561">
              <w:rPr>
                <w:rStyle w:val="normaltextrun"/>
              </w:rPr>
              <w:t xml:space="preserve">Ateliér Produktový design </w:t>
            </w:r>
            <w:r w:rsidRPr="003A1561">
              <w:t>8</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0CB7FDC" w14:textId="77777777" w:rsidR="005B4D76" w:rsidRPr="003A156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3A1561">
              <w:t>52 ateliér</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9F4CDB9" w14:textId="77777777" w:rsidR="005B4D76" w:rsidRPr="003A156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3A1561">
              <w:t>z, 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F8511E3" w14:textId="77777777" w:rsidR="005B4D76" w:rsidRPr="003A156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3A1561">
              <w:t>4</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F0C2FF1" w14:textId="77777777" w:rsidR="005B4D76" w:rsidRPr="003A156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3A1561">
              <w:rPr>
                <w:rStyle w:val="normaltextrun"/>
              </w:rPr>
              <w:t>doc. M.A. Vladimír Kovařík</w:t>
            </w:r>
            <w:r w:rsidRPr="003A1561">
              <w:rPr>
                <w:rStyle w:val="eop"/>
                <w:rFonts w:eastAsiaTheme="majorEastAsia"/>
              </w:rPr>
              <w:t> </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19821C4" w14:textId="77777777" w:rsidR="005B4D76" w:rsidRPr="003A156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45447A6" w14:textId="77777777" w:rsidR="005B4D76" w:rsidRPr="003A156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3A1561">
              <w:t>X</w:t>
            </w: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04D976D" w14:textId="77777777" w:rsidR="005B4D76" w:rsidRPr="003A156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3A1561">
              <w:t>PZ</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BB70EA3" w14:textId="77777777" w:rsidR="005B4D76" w:rsidRPr="003A156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3A1561">
              <w:t>1 LS</w:t>
            </w:r>
          </w:p>
        </w:tc>
      </w:tr>
      <w:tr w:rsidR="005B4D76" w14:paraId="37DE4EEF"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43798B0" w14:textId="77777777" w:rsidR="005B4D76" w:rsidRPr="003A156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rStyle w:val="normaltextrun"/>
              </w:rPr>
            </w:pPr>
            <w:r w:rsidRPr="003A1561">
              <w:rPr>
                <w:rStyle w:val="normaltextrun"/>
                <w:rFonts w:eastAsiaTheme="majorEastAsia"/>
              </w:rPr>
              <w:t>Vizuální komunikace 4</w:t>
            </w:r>
            <w:r w:rsidRPr="003A1561">
              <w:rPr>
                <w:rStyle w:val="eop"/>
              </w:rPr>
              <w:t> </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3E97B24" w14:textId="77777777" w:rsidR="005B4D76" w:rsidRPr="003A156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3A1561">
              <w:rPr>
                <w:rStyle w:val="contextualspellingandgrammarerror"/>
              </w:rPr>
              <w:t>13s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F2600CC" w14:textId="77777777" w:rsidR="005B4D76" w:rsidRPr="003A156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3A1561">
              <w:rPr>
                <w:rStyle w:val="spellingerror"/>
              </w:rPr>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FF98187" w14:textId="77777777" w:rsidR="005B4D76" w:rsidRPr="003A156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3A1561">
              <w:rPr>
                <w:rStyle w:val="normaltextrun"/>
                <w:rFonts w:eastAsiaTheme="majorEastAsia"/>
              </w:rPr>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1EAF5B4" w14:textId="77777777" w:rsidR="005B4D76" w:rsidRPr="003A1561" w:rsidRDefault="005B4D76" w:rsidP="005053CD">
            <w:pPr>
              <w:pStyle w:val="paragraph"/>
              <w:spacing w:before="0" w:beforeAutospacing="0" w:after="0" w:afterAutospacing="0"/>
              <w:textAlignment w:val="baseline"/>
              <w:rPr>
                <w:rFonts w:ascii="Segoe UI" w:hAnsi="Segoe UI" w:cs="Segoe UI"/>
                <w:b/>
                <w:bCs/>
                <w:sz w:val="20"/>
                <w:szCs w:val="20"/>
              </w:rPr>
            </w:pPr>
            <w:r w:rsidRPr="003A1561">
              <w:rPr>
                <w:rStyle w:val="normaltextrun"/>
                <w:rFonts w:eastAsiaTheme="majorEastAsia"/>
                <w:b/>
                <w:bCs/>
                <w:sz w:val="20"/>
                <w:szCs w:val="20"/>
              </w:rPr>
              <w:t xml:space="preserve">MgA. Václav Skácel </w:t>
            </w:r>
          </w:p>
          <w:p w14:paraId="1DE0D62E" w14:textId="77777777" w:rsidR="005B4D76" w:rsidRPr="003A156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Style w:val="normaltextrun"/>
              </w:rPr>
            </w:pPr>
            <w:r w:rsidRPr="003A1561">
              <w:rPr>
                <w:rStyle w:val="normaltextrun"/>
                <w:rFonts w:eastAsiaTheme="majorEastAsia"/>
              </w:rPr>
              <w:t xml:space="preserve">MgA. Sabina </w:t>
            </w:r>
            <w:r w:rsidRPr="003A1561">
              <w:rPr>
                <w:rStyle w:val="spellingerror"/>
              </w:rPr>
              <w:t>Psotková</w:t>
            </w:r>
            <w:r w:rsidRPr="003A1561">
              <w:rPr>
                <w:rStyle w:val="normaltextrun"/>
                <w:rFonts w:eastAsiaTheme="majorEastAsia"/>
              </w:rPr>
              <w:t xml:space="preserve"> </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58569BE" w14:textId="77777777" w:rsidR="005B4D76" w:rsidRPr="003A156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A367F5A" w14:textId="77777777" w:rsidR="005B4D76" w:rsidRPr="003A156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3A1561">
              <w:rPr>
                <w:rStyle w:val="normaltextrun"/>
                <w:rFonts w:eastAsiaTheme="majorEastAsia"/>
              </w:rPr>
              <w:t>X</w:t>
            </w: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7C09E07" w14:textId="77777777" w:rsidR="005B4D76" w:rsidRPr="003A156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3A1561">
              <w:rPr>
                <w:rStyle w:val="normaltextrun"/>
                <w:rFonts w:eastAsiaTheme="majorEastAsia"/>
              </w:rPr>
              <w:t>PZ</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37B2F9C" w14:textId="77777777" w:rsidR="005B4D76" w:rsidRPr="003A156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3A1561">
              <w:rPr>
                <w:rStyle w:val="eop"/>
              </w:rPr>
              <w:t>1 LS</w:t>
            </w:r>
          </w:p>
        </w:tc>
      </w:tr>
      <w:tr w:rsidR="005B4D76" w14:paraId="5DFC09AF"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68709CD" w14:textId="77777777" w:rsidR="005B4D76" w:rsidRPr="003A156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rStyle w:val="normaltextrun"/>
              </w:rPr>
            </w:pPr>
            <w:r w:rsidRPr="003A1561">
              <w:rPr>
                <w:rStyle w:val="normaltextrun"/>
                <w:rFonts w:eastAsiaTheme="majorEastAsia"/>
              </w:rPr>
              <w:t>Multimediální prezentace 2</w:t>
            </w:r>
            <w:r w:rsidRPr="003A1561">
              <w:rPr>
                <w:rStyle w:val="eop"/>
              </w:rPr>
              <w:t> </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58FFBA6" w14:textId="77777777" w:rsidR="005B4D76" w:rsidRPr="003A156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3A1561">
              <w:rPr>
                <w:rStyle w:val="contextualspellingandgrammarerror"/>
              </w:rPr>
              <w:t>26s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FB60B02" w14:textId="77777777" w:rsidR="005B4D76" w:rsidRPr="003A156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3A1561">
              <w:rPr>
                <w:rStyle w:val="spellingerror"/>
              </w:rPr>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5D147A8" w14:textId="77777777" w:rsidR="005B4D76" w:rsidRPr="003A156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3A1561">
              <w:rPr>
                <w:rStyle w:val="normaltextrun"/>
                <w:rFonts w:eastAsiaTheme="majorEastAsia"/>
              </w:rPr>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8B6E282" w14:textId="77777777" w:rsidR="005B4D76" w:rsidRPr="003A156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Style w:val="normaltextrun"/>
              </w:rPr>
            </w:pPr>
            <w:r w:rsidRPr="003A1561">
              <w:rPr>
                <w:rStyle w:val="normaltextrun"/>
                <w:rFonts w:eastAsiaTheme="majorEastAsia"/>
              </w:rPr>
              <w:t xml:space="preserve">MgA. Václav Ondroušek </w:t>
            </w:r>
            <w:r w:rsidRPr="003A1561">
              <w:rPr>
                <w:rStyle w:val="eop"/>
              </w:rPr>
              <w:t> </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B1C4CFA" w14:textId="77777777" w:rsidR="005B4D76" w:rsidRPr="003A156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7C1CBB1" w14:textId="77777777" w:rsidR="005B4D76" w:rsidRPr="003A156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3A1561">
              <w:rPr>
                <w:rStyle w:val="normaltextrun"/>
                <w:rFonts w:eastAsiaTheme="majorEastAsia"/>
              </w:rPr>
              <w:t>X</w:t>
            </w: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0B019F8" w14:textId="77777777" w:rsidR="005B4D76" w:rsidRPr="003A156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highlight w:val="yellow"/>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EE122AD" w14:textId="77777777" w:rsidR="005B4D76" w:rsidRPr="003A156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3A1561">
              <w:rPr>
                <w:rStyle w:val="normaltextrun"/>
                <w:rFonts w:eastAsiaTheme="majorEastAsia"/>
              </w:rPr>
              <w:t>1 LS</w:t>
            </w:r>
          </w:p>
        </w:tc>
      </w:tr>
      <w:tr w:rsidR="005B4D76" w:rsidRPr="00A22651" w14:paraId="72000623"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90C5950" w14:textId="77777777" w:rsidR="005B4D76" w:rsidRPr="00D91D0C"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5E6623">
              <w:rPr>
                <w:rStyle w:val="normaltextrun"/>
                <w:rFonts w:eastAsiaTheme="majorEastAsia"/>
              </w:rPr>
              <w:t>Dějiny designu šperku 1</w:t>
            </w:r>
            <w:r w:rsidRPr="005E6623">
              <w:rPr>
                <w:rStyle w:val="eop"/>
              </w:rPr>
              <w:t> </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9CB2AA0" w14:textId="77777777" w:rsidR="005B4D76" w:rsidRPr="00D91D0C"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D91D0C">
              <w:rPr>
                <w:rStyle w:val="contextualspellingandgrammarerror"/>
              </w:rPr>
              <w:t>13p</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22F30C9" w14:textId="77777777" w:rsidR="005B4D76" w:rsidRPr="00D91D0C"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D91D0C">
              <w:rPr>
                <w:rStyle w:val="spellingerror"/>
              </w:rPr>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76F881B" w14:textId="77777777" w:rsidR="005B4D76" w:rsidRPr="00D91D0C"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D91D0C">
              <w:rPr>
                <w:rStyle w:val="normaltextrun"/>
                <w:rFonts w:eastAsiaTheme="majorEastAsia"/>
              </w:rPr>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CC53BAB" w14:textId="77777777" w:rsidR="005B4D76" w:rsidRPr="00D91D0C"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D91D0C">
              <w:rPr>
                <w:rStyle w:val="normaltextrun"/>
                <w:rFonts w:eastAsiaTheme="majorEastAsia"/>
              </w:rPr>
              <w:t>Mgr. Martina Zuzaňáková</w:t>
            </w:r>
            <w:r w:rsidRPr="00D91D0C">
              <w:rPr>
                <w:rStyle w:val="eop"/>
              </w:rPr>
              <w:t> </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58ECA04" w14:textId="77777777" w:rsidR="005B4D76" w:rsidRPr="00D91D0C"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1E8CC73" w14:textId="77777777" w:rsidR="005B4D76" w:rsidRPr="00D91D0C"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D91D0C">
              <w:rPr>
                <w:rStyle w:val="normaltextrun"/>
                <w:rFonts w:eastAsiaTheme="majorEastAsia"/>
              </w:rPr>
              <w:t>X</w:t>
            </w: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AF83F2E" w14:textId="77777777" w:rsidR="005B4D76" w:rsidRPr="003A156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highlight w:val="yellow"/>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09C94A9" w14:textId="77777777" w:rsidR="005B4D76" w:rsidRPr="003A156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3A1561">
              <w:rPr>
                <w:rStyle w:val="normaltextrun"/>
                <w:rFonts w:eastAsiaTheme="majorEastAsia"/>
              </w:rPr>
              <w:t>1 LS</w:t>
            </w:r>
          </w:p>
        </w:tc>
      </w:tr>
      <w:tr w:rsidR="005B4D76" w:rsidRPr="00A22651" w14:paraId="04D8672A"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5F85864" w14:textId="77777777" w:rsidR="005B4D76" w:rsidRPr="003A1561"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3A1561">
              <w:rPr>
                <w:rStyle w:val="normaltextrun"/>
                <w:rFonts w:eastAsiaTheme="majorEastAsia"/>
              </w:rPr>
              <w:t>Cirkulární ekonomika a design 1</w:t>
            </w:r>
            <w:r w:rsidRPr="003A1561">
              <w:rPr>
                <w:rStyle w:val="eop"/>
              </w:rPr>
              <w:t> </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363A88E" w14:textId="77777777" w:rsidR="005B4D76" w:rsidRPr="003A156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3A1561">
              <w:rPr>
                <w:rStyle w:val="contextualspellingandgrammarerror"/>
              </w:rPr>
              <w:t>13p</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1461A37" w14:textId="77777777" w:rsidR="005B4D76" w:rsidRPr="003A156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3A1561">
              <w:rPr>
                <w:rStyle w:val="spellingerror"/>
              </w:rPr>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9688686" w14:textId="77777777" w:rsidR="005B4D76" w:rsidRPr="003A156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3A1561">
              <w:rPr>
                <w:rStyle w:val="normaltextrun"/>
                <w:rFonts w:eastAsiaTheme="majorEastAsia"/>
              </w:rPr>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9FD94A6" w14:textId="2E8A8625" w:rsidR="005B4D76" w:rsidRPr="003A1561" w:rsidRDefault="00D44F3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 Lucie Trejtnarová, Ph.D.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03C9992" w14:textId="77777777" w:rsidR="005B4D76" w:rsidRPr="003A156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FDC33DA" w14:textId="77777777" w:rsidR="005B4D76" w:rsidRPr="003A156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3A1561">
              <w:rPr>
                <w:rStyle w:val="normaltextrun"/>
                <w:rFonts w:eastAsiaTheme="majorEastAsia"/>
              </w:rPr>
              <w:t>X</w:t>
            </w: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DBE2CC7" w14:textId="77777777" w:rsidR="005B4D76" w:rsidRPr="003A156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highlight w:val="yellow"/>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3C8AE6D" w14:textId="77777777" w:rsidR="005B4D76" w:rsidRPr="003A156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3A1561">
              <w:rPr>
                <w:rStyle w:val="normaltextrun"/>
                <w:rFonts w:eastAsiaTheme="majorEastAsia"/>
              </w:rPr>
              <w:t>1 LS</w:t>
            </w:r>
          </w:p>
        </w:tc>
      </w:tr>
      <w:tr w:rsidR="005B4D76" w14:paraId="2D4C94EE"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CFA6862"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t>Klauzurní práce 9</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D83654C"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EB1F80">
              <w:t>13c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4D1EB74"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kzk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44288A0"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5</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780208B" w14:textId="77777777" w:rsidR="005B4D76" w:rsidRPr="00EB1F80"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b/>
                <w:bCs/>
              </w:rPr>
            </w:pPr>
            <w:r w:rsidRPr="00EB1F80">
              <w:rPr>
                <w:b/>
                <w:bCs/>
              </w:rPr>
              <w:t xml:space="preserve">doc. M.A. Vladimír Kovařík </w:t>
            </w:r>
          </w:p>
          <w:p w14:paraId="796D33BB"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EB1F80">
              <w:t>a kol. pedagogů</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D6698D3"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EB1F80">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401B54A"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0949B3F" w14:textId="0C1240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0147EAE"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2 ZS</w:t>
            </w:r>
          </w:p>
        </w:tc>
      </w:tr>
      <w:tr w:rsidR="005B4D76" w:rsidRPr="00A22651" w14:paraId="6168CDE1"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DFA3F62" w14:textId="77777777" w:rsidR="005B4D76" w:rsidRPr="00EB1F80"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V</w:t>
            </w:r>
            <w:r w:rsidRPr="00EB1F80">
              <w:t>irtuální realita</w:t>
            </w:r>
          </w:p>
          <w:p w14:paraId="345E80AC" w14:textId="77777777" w:rsidR="005B4D76" w:rsidRPr="00093B0E"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color w:val="FF0000"/>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87B19E2" w14:textId="77777777" w:rsidR="005B4D76" w:rsidRPr="00093B0E"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color w:val="FF0000"/>
              </w:rPr>
            </w:pPr>
            <w:r w:rsidRPr="00EB1F80">
              <w:t>26c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59CACF3" w14:textId="77777777" w:rsidR="005B4D76" w:rsidRPr="00093B0E"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r w:rsidRPr="00EB1F80">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6A3A272" w14:textId="77777777" w:rsidR="005B4D76" w:rsidRPr="00093B0E"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r w:rsidRPr="00EB1F80">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E9BC3C9" w14:textId="77777777" w:rsidR="005B4D76" w:rsidRPr="00093B0E"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FF0000"/>
              </w:rPr>
            </w:pPr>
            <w:r w:rsidRPr="00EB1F80">
              <w:t>MgA. Jakub Hrdina, Ph.D.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8B2BDB9" w14:textId="77777777" w:rsidR="005B4D76" w:rsidRPr="00093B0E"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color w:val="FF0000"/>
              </w:rPr>
            </w:pPr>
            <w:r w:rsidRPr="00EB1F80">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C255BE3" w14:textId="77777777" w:rsidR="005B4D76" w:rsidRPr="00093B0E"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0431311" w14:textId="77777777" w:rsidR="005B4D76" w:rsidRPr="00093B0E"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83F59E6" w14:textId="77777777" w:rsidR="005B4D76" w:rsidRPr="00093B0E"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r w:rsidRPr="00EB1F80">
              <w:t>2 ZS</w:t>
            </w:r>
          </w:p>
        </w:tc>
      </w:tr>
      <w:tr w:rsidR="005B4D76" w:rsidRPr="00A22651" w14:paraId="582DA37F"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CAF1E36" w14:textId="77777777" w:rsidR="005B4D76" w:rsidRPr="00093B0E"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color w:val="FF0000"/>
              </w:rPr>
            </w:pPr>
            <w:r w:rsidRPr="00EB1F80">
              <w:t>Právo a praxe v kreativním průmyslu 2</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526BF8E" w14:textId="77777777" w:rsidR="005B4D76" w:rsidRPr="00093B0E"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color w:val="FF0000"/>
              </w:rPr>
            </w:pPr>
            <w:r w:rsidRPr="00EB1F80">
              <w:t>13p+13s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A8F7E6F" w14:textId="77777777" w:rsidR="005B4D76" w:rsidRPr="00093B0E"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r w:rsidRPr="00EB1F80">
              <w:t>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DF2259D" w14:textId="77777777" w:rsidR="005B4D76" w:rsidRPr="00093B0E"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r w:rsidRPr="00EB1F80">
              <w:t>3</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D99E834" w14:textId="77777777" w:rsidR="005B4D76" w:rsidRPr="00093B0E"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FF0000"/>
              </w:rPr>
            </w:pPr>
            <w:r w:rsidRPr="009A3EA8">
              <w:t>Mgr. Zuzana Čabart Šimonovská, LL.M</w:t>
            </w:r>
            <w:r w:rsidRPr="00093B0E">
              <w:rPr>
                <w:color w:val="FF0000"/>
              </w:rPr>
              <w:t xml:space="preserve"> </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46DE983" w14:textId="77777777" w:rsidR="005B4D76" w:rsidRPr="00093B0E"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color w:val="FF0000"/>
              </w:rPr>
            </w:pPr>
            <w:r w:rsidRPr="00EB1F80">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7A3F92C" w14:textId="77777777" w:rsidR="005B4D76" w:rsidRPr="00093B0E"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89AB166"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1947A89" w14:textId="77777777" w:rsidR="005B4D76" w:rsidRPr="00093B0E"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r w:rsidRPr="00EB1F80">
              <w:t>2 ZS</w:t>
            </w:r>
          </w:p>
        </w:tc>
      </w:tr>
      <w:tr w:rsidR="005B4D76" w:rsidRPr="00A22651" w14:paraId="3D621434"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9E63526" w14:textId="77777777" w:rsidR="005B4D76"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color w:val="FF0000"/>
              </w:rPr>
            </w:pPr>
            <w:r w:rsidRPr="00EB1F80">
              <w:t xml:space="preserve">Seminář k diplomové práci </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F91CFDE" w14:textId="77777777" w:rsidR="005B4D76" w:rsidRPr="00A14947"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color w:val="FF0000"/>
              </w:rPr>
            </w:pPr>
            <w:r w:rsidRPr="00EB1F80">
              <w:t>13s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7E0420D" w14:textId="77777777" w:rsidR="005B4D76" w:rsidRPr="00A14947"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r w:rsidRPr="00EB1F80">
              <w:t>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152D4B9" w14:textId="77777777" w:rsidR="005B4D76" w:rsidRPr="00A14947"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r w:rsidRPr="00EB1F80">
              <w:t>1</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1B79B8A" w14:textId="77777777" w:rsidR="005B4D76" w:rsidRPr="00AA426F"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Style w:val="normaltextrun"/>
                <w:b/>
                <w:bCs/>
              </w:rPr>
            </w:pPr>
            <w:r w:rsidRPr="00AA426F">
              <w:rPr>
                <w:rStyle w:val="normaltextrun"/>
                <w:b/>
                <w:bCs/>
              </w:rPr>
              <w:t>Ing. Eva Šviráková, Ph.D.</w:t>
            </w:r>
          </w:p>
          <w:p w14:paraId="2BD6F146"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FF0000"/>
              </w:rPr>
            </w:pPr>
            <w:r w:rsidRPr="00AA426F">
              <w:t>a kol. pedagogů</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FF2D2E2" w14:textId="77777777" w:rsidR="005B4D76" w:rsidRPr="00A14947"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color w:val="FF0000"/>
              </w:rPr>
            </w:pPr>
            <w:r w:rsidRPr="00EB1F80">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1911ABE" w14:textId="77777777" w:rsidR="005B4D76" w:rsidRPr="00093B0E"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6BBC191"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BFDA9A6" w14:textId="77777777" w:rsidR="005B4D76" w:rsidRPr="00A14947"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r w:rsidRPr="00EB1F80">
              <w:t>2 ZS</w:t>
            </w:r>
          </w:p>
        </w:tc>
      </w:tr>
      <w:tr w:rsidR="005B4D76" w14:paraId="0E311A0B"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6ADF2FE" w14:textId="77777777" w:rsidR="005B4D76" w:rsidRPr="00304C8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304C81">
              <w:rPr>
                <w:rStyle w:val="normaltextrun"/>
              </w:rPr>
              <w:t>Ateliér Produktový design 9</w:t>
            </w:r>
            <w:r w:rsidRPr="00304C81">
              <w:rPr>
                <w:rStyle w:val="eop"/>
                <w:rFonts w:eastAsiaTheme="majorEastAsia"/>
              </w:rPr>
              <w:t> </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A4FEDE4" w14:textId="77777777" w:rsidR="005B4D76" w:rsidRPr="00304C8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304C81">
              <w:t>52 ateliér</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76601CB" w14:textId="77777777" w:rsidR="005B4D76" w:rsidRPr="00304C8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304C81">
              <w:t>z, 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F5FAAE7" w14:textId="77777777" w:rsidR="005B4D76" w:rsidRPr="00304C8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304C81">
              <w:t>4</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42C37CE" w14:textId="77777777" w:rsidR="005B4D76" w:rsidRPr="00304C8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304C81">
              <w:rPr>
                <w:rStyle w:val="normaltextrun"/>
              </w:rPr>
              <w:t>doc. M.A. Vladimír Kovařík</w:t>
            </w:r>
            <w:r w:rsidRPr="00304C81">
              <w:rPr>
                <w:rStyle w:val="eop"/>
                <w:rFonts w:eastAsiaTheme="majorEastAsia"/>
              </w:rPr>
              <w:t> </w:t>
            </w:r>
            <w:r w:rsidRPr="00304C81">
              <w:t xml:space="preserve"> </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F65DC82" w14:textId="77777777" w:rsidR="005B4D76" w:rsidRPr="00304C8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1C95F09" w14:textId="77777777" w:rsidR="005B4D76" w:rsidRPr="00304C8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304C81">
              <w:t>X</w:t>
            </w: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54FC71F" w14:textId="77777777" w:rsidR="005B4D76" w:rsidRPr="00304C8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304C81">
              <w:t>PZ</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096A47C" w14:textId="77777777" w:rsidR="005B4D76" w:rsidRPr="00304C8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304C81">
              <w:t>2 ZS</w:t>
            </w:r>
          </w:p>
        </w:tc>
      </w:tr>
      <w:tr w:rsidR="005B4D76" w14:paraId="07D60240"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CC0C82E" w14:textId="77777777" w:rsidR="005B4D76" w:rsidRPr="00304C8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rStyle w:val="normaltextrun"/>
              </w:rPr>
            </w:pPr>
            <w:r w:rsidRPr="00304C81">
              <w:rPr>
                <w:rStyle w:val="normaltextrun"/>
                <w:rFonts w:eastAsiaTheme="majorEastAsia"/>
              </w:rPr>
              <w:t>Teorie a metodologie designu</w:t>
            </w:r>
            <w:r w:rsidRPr="00304C81">
              <w:rPr>
                <w:rStyle w:val="eop"/>
              </w:rPr>
              <w:t> </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ACC3851" w14:textId="77777777" w:rsidR="005B4D76" w:rsidRPr="00304C8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304C81">
              <w:rPr>
                <w:rStyle w:val="contextualspellingandgrammarerror"/>
              </w:rPr>
              <w:t>13s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79970B0" w14:textId="77777777" w:rsidR="005B4D76" w:rsidRPr="00304C8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304C81">
              <w:rPr>
                <w:rStyle w:val="spellingerror"/>
              </w:rPr>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484F40C" w14:textId="77777777" w:rsidR="005B4D76" w:rsidRPr="00304C8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304C81">
              <w:rPr>
                <w:rStyle w:val="normaltextrun"/>
                <w:rFonts w:eastAsiaTheme="majorEastAsia"/>
              </w:rPr>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B93173E" w14:textId="77777777" w:rsidR="005B4D76" w:rsidRPr="00304C8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Style w:val="normaltextrun"/>
              </w:rPr>
            </w:pPr>
            <w:r w:rsidRPr="00EB1F80">
              <w:rPr>
                <w:lang w:eastAsia="en-US"/>
              </w:rPr>
              <w:t>Mgr. Vít Jakubíček, Ph.D.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4EFB024" w14:textId="77777777" w:rsidR="005B4D76" w:rsidRPr="00304C8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304C81">
              <w:rPr>
                <w:rStyle w:val="eop"/>
              </w:rPr>
              <w:t> </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A45306B" w14:textId="77777777" w:rsidR="005B4D76" w:rsidRPr="00304C8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304C81">
              <w:rPr>
                <w:rStyle w:val="normaltextrun"/>
                <w:rFonts w:eastAsiaTheme="majorEastAsia"/>
              </w:rPr>
              <w:t>X</w:t>
            </w:r>
            <w:r w:rsidRPr="00304C81">
              <w:rPr>
                <w:rStyle w:val="eop"/>
              </w:rPr>
              <w:t> </w:t>
            </w: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B5F3C75" w14:textId="77777777" w:rsidR="005B4D76" w:rsidRPr="00304C8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r w:rsidRPr="00E57626">
              <w:rPr>
                <w:rStyle w:val="eop"/>
              </w:rPr>
              <w:t> </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F9F2833" w14:textId="77777777" w:rsidR="005B4D76" w:rsidRPr="00304C8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304C81">
              <w:rPr>
                <w:rStyle w:val="normaltextrun"/>
                <w:rFonts w:eastAsiaTheme="majorEastAsia"/>
              </w:rPr>
              <w:t xml:space="preserve">2 </w:t>
            </w:r>
            <w:r>
              <w:rPr>
                <w:rStyle w:val="normaltextrun"/>
                <w:rFonts w:eastAsiaTheme="majorEastAsia"/>
              </w:rPr>
              <w:t>Z</w:t>
            </w:r>
            <w:r w:rsidRPr="00304C81">
              <w:rPr>
                <w:rStyle w:val="normaltextrun"/>
                <w:rFonts w:eastAsiaTheme="majorEastAsia"/>
              </w:rPr>
              <w:t>S</w:t>
            </w:r>
            <w:r w:rsidRPr="00304C81">
              <w:rPr>
                <w:rStyle w:val="eop"/>
              </w:rPr>
              <w:t> </w:t>
            </w:r>
          </w:p>
        </w:tc>
      </w:tr>
      <w:tr w:rsidR="005B4D76" w14:paraId="45274148"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820FCEF" w14:textId="77777777" w:rsidR="005B4D76" w:rsidRPr="00304C8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rStyle w:val="normaltextrun"/>
              </w:rPr>
            </w:pPr>
            <w:r w:rsidRPr="00304C81">
              <w:rPr>
                <w:rStyle w:val="normaltextrun"/>
                <w:rFonts w:eastAsiaTheme="majorEastAsia"/>
              </w:rPr>
              <w:lastRenderedPageBreak/>
              <w:t>Environmentální trendy ve vizuálním umění 2</w:t>
            </w:r>
            <w:r w:rsidRPr="00304C81">
              <w:rPr>
                <w:rStyle w:val="eop"/>
              </w:rPr>
              <w:t> </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49432B1" w14:textId="77777777" w:rsidR="005B4D76" w:rsidRPr="00304C8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304C81">
              <w:rPr>
                <w:rStyle w:val="contextualspellingandgrammarerror"/>
              </w:rPr>
              <w:t>26s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4699049" w14:textId="77777777" w:rsidR="005B4D76" w:rsidRPr="00304C8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304C81">
              <w:rPr>
                <w:rStyle w:val="spellingerror"/>
              </w:rPr>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0D10E26" w14:textId="77777777" w:rsidR="005B4D76" w:rsidRPr="00304C8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304C81">
              <w:rPr>
                <w:rStyle w:val="normaltextrun"/>
                <w:rFonts w:eastAsiaTheme="majorEastAsia"/>
              </w:rPr>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F18822C" w14:textId="77777777" w:rsidR="005B4D76" w:rsidRPr="00304C8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Style w:val="normaltextrun"/>
              </w:rPr>
            </w:pPr>
            <w:r w:rsidRPr="00304C81">
              <w:rPr>
                <w:rStyle w:val="normaltextrun"/>
                <w:rFonts w:eastAsiaTheme="majorEastAsia"/>
              </w:rPr>
              <w:t>doc. M.A. Vladimír Kovařík</w:t>
            </w:r>
            <w:r w:rsidRPr="00304C81">
              <w:rPr>
                <w:rStyle w:val="eop"/>
              </w:rPr>
              <w:t> </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A46BEEF" w14:textId="77777777" w:rsidR="005B4D76" w:rsidRPr="00304C8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304C81">
              <w:rPr>
                <w:rStyle w:val="eop"/>
              </w:rPr>
              <w:t> </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71799E3" w14:textId="77777777" w:rsidR="005B4D76" w:rsidRPr="00304C8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304C81">
              <w:rPr>
                <w:rStyle w:val="normaltextrun"/>
                <w:rFonts w:eastAsiaTheme="majorEastAsia"/>
              </w:rPr>
              <w:t>X</w:t>
            </w:r>
            <w:r w:rsidRPr="00304C81">
              <w:rPr>
                <w:rStyle w:val="eop"/>
              </w:rPr>
              <w:t> </w:t>
            </w: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F7762BE" w14:textId="77777777" w:rsidR="005B4D76" w:rsidRPr="00304C8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2140597" w14:textId="77777777" w:rsidR="005B4D76" w:rsidRPr="00304C8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304C81">
              <w:rPr>
                <w:rStyle w:val="normaltextrun"/>
                <w:rFonts w:eastAsiaTheme="majorEastAsia"/>
              </w:rPr>
              <w:t>2 ZS</w:t>
            </w:r>
            <w:r w:rsidRPr="00304C81">
              <w:rPr>
                <w:rStyle w:val="eop"/>
              </w:rPr>
              <w:t> </w:t>
            </w:r>
          </w:p>
        </w:tc>
      </w:tr>
      <w:tr w:rsidR="005B4D76" w14:paraId="6D69F8FD"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E002F51" w14:textId="77777777" w:rsidR="005B4D76" w:rsidRPr="00304C8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rStyle w:val="normaltextrun"/>
              </w:rPr>
            </w:pPr>
            <w:r w:rsidRPr="005E6623">
              <w:rPr>
                <w:rStyle w:val="normaltextrun"/>
                <w:rFonts w:eastAsiaTheme="majorEastAsia"/>
              </w:rPr>
              <w:t>Dějiny designu šperku 2</w:t>
            </w:r>
            <w:r w:rsidRPr="005E6623">
              <w:rPr>
                <w:rStyle w:val="eop"/>
              </w:rPr>
              <w:t> </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823E6D5" w14:textId="77777777" w:rsidR="005B4D76" w:rsidRPr="00304C8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304C81">
              <w:rPr>
                <w:rStyle w:val="contextualspellingandgrammarerror"/>
              </w:rPr>
              <w:t>13p</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45B39E4" w14:textId="77777777" w:rsidR="005B4D76" w:rsidRPr="00304C8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304C81">
              <w:rPr>
                <w:rStyle w:val="spellingerror"/>
              </w:rPr>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AC8C8BA" w14:textId="77777777" w:rsidR="005B4D76" w:rsidRPr="00304C8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304C81">
              <w:rPr>
                <w:rStyle w:val="normaltextrun"/>
                <w:rFonts w:eastAsiaTheme="majorEastAsia"/>
              </w:rPr>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3C96CCD" w14:textId="77777777" w:rsidR="005B4D76" w:rsidRPr="00304C8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Style w:val="normaltextrun"/>
              </w:rPr>
            </w:pPr>
            <w:r w:rsidRPr="00304C81">
              <w:rPr>
                <w:rStyle w:val="normaltextrun"/>
                <w:rFonts w:eastAsiaTheme="majorEastAsia"/>
              </w:rPr>
              <w:t>Mgr. Martina Zuzaňáková</w:t>
            </w:r>
            <w:r w:rsidRPr="00304C81">
              <w:rPr>
                <w:rStyle w:val="eop"/>
              </w:rPr>
              <w:t> </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15FB729" w14:textId="77777777" w:rsidR="005B4D76" w:rsidRPr="00304C8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304C81">
              <w:rPr>
                <w:rStyle w:val="eop"/>
              </w:rPr>
              <w:t> </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0026CB2" w14:textId="77777777" w:rsidR="005B4D76" w:rsidRPr="00304C8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304C81">
              <w:rPr>
                <w:rStyle w:val="normaltextrun"/>
                <w:rFonts w:eastAsiaTheme="majorEastAsia"/>
              </w:rPr>
              <w:t>X</w:t>
            </w:r>
            <w:r w:rsidRPr="00304C81">
              <w:rPr>
                <w:rStyle w:val="eop"/>
              </w:rPr>
              <w:t> </w:t>
            </w: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810C979" w14:textId="77777777" w:rsidR="005B4D76" w:rsidRPr="00304C8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70DF481" w14:textId="77777777" w:rsidR="005B4D76" w:rsidRPr="00304C8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304C81">
              <w:rPr>
                <w:rStyle w:val="normaltextrun"/>
                <w:rFonts w:eastAsiaTheme="majorEastAsia"/>
              </w:rPr>
              <w:t>2 ZS</w:t>
            </w:r>
            <w:r w:rsidRPr="00304C81">
              <w:rPr>
                <w:rStyle w:val="eop"/>
              </w:rPr>
              <w:t> </w:t>
            </w:r>
          </w:p>
        </w:tc>
      </w:tr>
      <w:tr w:rsidR="005B4D76" w:rsidRPr="00A22651" w14:paraId="167EBB8E"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581F321" w14:textId="77777777" w:rsidR="005B4D76" w:rsidRPr="00304C81"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304C81">
              <w:rPr>
                <w:rStyle w:val="normaltextrun"/>
                <w:rFonts w:eastAsiaTheme="majorEastAsia"/>
              </w:rPr>
              <w:t>Cirkulární ekonomika a design 2</w:t>
            </w:r>
            <w:r w:rsidRPr="00304C81">
              <w:rPr>
                <w:rStyle w:val="eop"/>
              </w:rPr>
              <w:t> </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558FE26" w14:textId="77777777" w:rsidR="005B4D76" w:rsidRPr="00304C8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304C81">
              <w:rPr>
                <w:rStyle w:val="contextualspellingandgrammarerror"/>
              </w:rPr>
              <w:t>13p</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21AC462" w14:textId="77777777" w:rsidR="005B4D76" w:rsidRPr="00304C8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304C81">
              <w:rPr>
                <w:rStyle w:val="spellingerror"/>
              </w:rPr>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7ECAF81" w14:textId="77777777" w:rsidR="005B4D76" w:rsidRPr="00304C8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304C81">
              <w:rPr>
                <w:rStyle w:val="normaltextrun"/>
                <w:rFonts w:eastAsiaTheme="majorEastAsia"/>
              </w:rPr>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E15C1C7" w14:textId="708A7B78" w:rsidR="005B4D76" w:rsidRPr="00304C81" w:rsidRDefault="00D44F3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 Lucie Trejtnarová, Ph.D.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3B7C7F0" w14:textId="77777777" w:rsidR="005B4D76" w:rsidRPr="00304C8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304C81">
              <w:rPr>
                <w:rStyle w:val="eop"/>
              </w:rPr>
              <w:t> </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C7DF118" w14:textId="77777777" w:rsidR="005B4D76" w:rsidRPr="00304C8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304C81">
              <w:rPr>
                <w:rStyle w:val="normaltextrun"/>
                <w:rFonts w:eastAsiaTheme="majorEastAsia"/>
              </w:rPr>
              <w:t>X</w:t>
            </w:r>
            <w:r w:rsidRPr="00304C81">
              <w:rPr>
                <w:rStyle w:val="eop"/>
              </w:rPr>
              <w:t> </w:t>
            </w: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696F452" w14:textId="77777777" w:rsidR="005B4D76" w:rsidRPr="00304C8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highlight w:val="yellow"/>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827B606" w14:textId="77777777" w:rsidR="005B4D76" w:rsidRPr="00304C8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304C81">
              <w:rPr>
                <w:rStyle w:val="normaltextrun"/>
                <w:rFonts w:eastAsiaTheme="majorEastAsia"/>
              </w:rPr>
              <w:t>2 ZS</w:t>
            </w:r>
            <w:r w:rsidRPr="00304C81">
              <w:rPr>
                <w:rStyle w:val="eop"/>
              </w:rPr>
              <w:t> </w:t>
            </w:r>
          </w:p>
        </w:tc>
      </w:tr>
      <w:tr w:rsidR="005B4D76" w:rsidRPr="00A22651" w14:paraId="4264B280"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6EDF2FB" w14:textId="77777777" w:rsidR="005B4D76" w:rsidRPr="0057546A"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t>Diplomov</w:t>
            </w:r>
            <w:r>
              <w:t>á práce</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18F4A18" w14:textId="77777777" w:rsidR="005B4D76" w:rsidRPr="0057546A"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EB1F80">
              <w:t>2</w:t>
            </w:r>
            <w:r>
              <w:t>0</w:t>
            </w:r>
            <w:r w:rsidRPr="00EB1F80">
              <w:t>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11A5C6D" w14:textId="77777777" w:rsidR="005B4D76" w:rsidRPr="0057546A"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B58960A" w14:textId="77777777" w:rsidR="005B4D76" w:rsidRPr="0057546A"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15</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080F2AB" w14:textId="77777777" w:rsidR="005B4D76" w:rsidRPr="009A3EA8"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b/>
                <w:bCs/>
              </w:rPr>
            </w:pPr>
            <w:r w:rsidRPr="009A3EA8">
              <w:rPr>
                <w:b/>
                <w:bCs/>
              </w:rPr>
              <w:t>prof. MgA. Petr Stanický, M.F.A.</w:t>
            </w:r>
          </w:p>
          <w:p w14:paraId="1DEA7FB0" w14:textId="77777777" w:rsidR="005B4D76" w:rsidRPr="0057546A"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9A3EA8">
              <w:t>a kol. pedagogů</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8313643" w14:textId="77777777" w:rsidR="005B4D76" w:rsidRPr="0057546A"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EB1F80">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2FB9271" w14:textId="77777777" w:rsidR="005B4D76" w:rsidRPr="0057546A"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82DB452" w14:textId="0BAFAC4C" w:rsidR="005B4D76" w:rsidRPr="0057546A"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C6B7B43" w14:textId="77777777" w:rsidR="005B4D76" w:rsidRPr="0057546A"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2 LS</w:t>
            </w:r>
          </w:p>
        </w:tc>
      </w:tr>
      <w:tr w:rsidR="005B4D76" w14:paraId="44B74E2D"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C20A767" w14:textId="77777777" w:rsidR="005B4D76" w:rsidRPr="0057546A"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57546A">
              <w:rPr>
                <w:rStyle w:val="normaltextrun"/>
              </w:rPr>
              <w:t>Ateliér Produktový design 10 </w:t>
            </w:r>
            <w:r w:rsidRPr="0057546A">
              <w:rPr>
                <w:rStyle w:val="eop"/>
                <w:rFonts w:eastAsiaTheme="majorEastAsia"/>
              </w:rPr>
              <w:t> </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BC2D828" w14:textId="77777777" w:rsidR="005B4D76" w:rsidRPr="0057546A"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40</w:t>
            </w:r>
            <w:r w:rsidRPr="0057546A">
              <w:t xml:space="preserve"> ateliér</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CEB6A24" w14:textId="77777777" w:rsidR="005B4D76" w:rsidRPr="0057546A"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57546A">
              <w:t>z, 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E53F1C5" w14:textId="77777777" w:rsidR="005B4D76" w:rsidRPr="0057546A"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57546A">
              <w:t>15</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56EF4CD" w14:textId="77777777" w:rsidR="005B4D76" w:rsidRPr="0057546A"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57546A">
              <w:rPr>
                <w:rStyle w:val="normaltextrun"/>
                <w:rFonts w:eastAsiaTheme="majorEastAsia"/>
              </w:rPr>
              <w:t>doc. M.A. Vladimír Kovařík</w:t>
            </w:r>
            <w:r w:rsidRPr="0057546A">
              <w:rPr>
                <w:rStyle w:val="eop"/>
              </w:rPr>
              <w:t> </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CB2150C" w14:textId="77777777" w:rsidR="005B4D76" w:rsidRPr="0057546A"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6DE2628" w14:textId="77777777" w:rsidR="005B4D76" w:rsidRPr="0057546A"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57546A">
              <w:t>X</w:t>
            </w: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36A9A3B" w14:textId="77777777" w:rsidR="005B4D76" w:rsidRPr="0057546A"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57546A">
              <w:t>PZ</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BABB123" w14:textId="77777777" w:rsidR="005B4D76" w:rsidRPr="0057546A"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57546A">
              <w:t>2 LS</w:t>
            </w:r>
          </w:p>
        </w:tc>
      </w:tr>
      <w:tr w:rsidR="005B4D76" w:rsidRPr="00A22651" w14:paraId="54EE117A" w14:textId="77777777" w:rsidTr="005053CD">
        <w:trPr>
          <w:cantSplit/>
          <w:trHeight w:val="306"/>
        </w:trPr>
        <w:tc>
          <w:tcPr>
            <w:tcW w:w="10510"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7CAAC" w:themeFill="accent2" w:themeFillTint="66"/>
          </w:tcPr>
          <w:p w14:paraId="473EF29B" w14:textId="4986DAD5" w:rsidR="005B4D76" w:rsidRPr="000061EF"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rFonts w:ascii="Times New Roman Bold" w:hAnsi="Times New Roman Bold"/>
                <w:b/>
                <w:sz w:val="22"/>
              </w:rPr>
            </w:pPr>
            <w:r w:rsidRPr="000061EF">
              <w:rPr>
                <w:rFonts w:ascii="Times New Roman Bold" w:hAnsi="Times New Roman Bold"/>
                <w:b/>
                <w:sz w:val="22"/>
              </w:rPr>
              <w:t>Povinn</w:t>
            </w:r>
            <w:r w:rsidRPr="000061EF">
              <w:rPr>
                <w:rFonts w:ascii="Times New Roman Bold" w:hAnsi="Times New Roman Bold" w:hint="eastAsia"/>
                <w:b/>
                <w:sz w:val="22"/>
              </w:rPr>
              <w:t>ě</w:t>
            </w:r>
            <w:r w:rsidRPr="000061EF">
              <w:rPr>
                <w:rFonts w:ascii="Times New Roman Bold" w:hAnsi="Times New Roman Bold"/>
                <w:b/>
                <w:sz w:val="22"/>
              </w:rPr>
              <w:t xml:space="preserve"> voliteln</w:t>
            </w:r>
            <w:r w:rsidRPr="000061EF">
              <w:rPr>
                <w:rFonts w:ascii="Times New Roman Bold" w:hAnsi="Times New Roman Bold" w:hint="eastAsia"/>
                <w:b/>
                <w:sz w:val="22"/>
              </w:rPr>
              <w:t>é</w:t>
            </w:r>
            <w:r w:rsidRPr="000061EF">
              <w:rPr>
                <w:rFonts w:ascii="Times New Roman Bold" w:hAnsi="Times New Roman Bold"/>
                <w:b/>
                <w:sz w:val="22"/>
              </w:rPr>
              <w:t xml:space="preserve"> p</w:t>
            </w:r>
            <w:r w:rsidRPr="000061EF">
              <w:rPr>
                <w:rFonts w:ascii="Times New Roman Bold" w:hAnsi="Times New Roman Bold" w:hint="eastAsia"/>
                <w:b/>
                <w:sz w:val="22"/>
              </w:rPr>
              <w:t>ř</w:t>
            </w:r>
            <w:r w:rsidRPr="000061EF">
              <w:rPr>
                <w:rFonts w:ascii="Times New Roman Bold" w:hAnsi="Times New Roman Bold"/>
                <w:b/>
                <w:sz w:val="22"/>
              </w:rPr>
              <w:t>edm</w:t>
            </w:r>
            <w:r w:rsidRPr="000061EF">
              <w:rPr>
                <w:rFonts w:ascii="Times New Roman Bold" w:hAnsi="Times New Roman Bold" w:hint="eastAsia"/>
                <w:b/>
                <w:sz w:val="22"/>
              </w:rPr>
              <w:t>ě</w:t>
            </w:r>
            <w:r w:rsidRPr="000061EF">
              <w:rPr>
                <w:rFonts w:ascii="Times New Roman Bold" w:hAnsi="Times New Roman Bold"/>
                <w:b/>
                <w:sz w:val="22"/>
              </w:rPr>
              <w:t xml:space="preserve">ty </w:t>
            </w:r>
            <w:r w:rsidR="00E54D65">
              <w:rPr>
                <w:rFonts w:ascii="Times New Roman Bold" w:hAnsi="Times New Roman Bold"/>
                <w:b/>
                <w:sz w:val="22"/>
              </w:rPr>
              <w:t xml:space="preserve">společné </w:t>
            </w:r>
            <w:r w:rsidR="00E54D65" w:rsidRPr="000061EF">
              <w:rPr>
                <w:rFonts w:ascii="Times New Roman Bold" w:hAnsi="Times New Roman Bold"/>
                <w:b/>
                <w:sz w:val="22"/>
              </w:rPr>
              <w:t>– skupina</w:t>
            </w:r>
            <w:r w:rsidRPr="000061EF">
              <w:rPr>
                <w:rFonts w:ascii="Times New Roman Bold" w:hAnsi="Times New Roman Bold"/>
                <w:b/>
                <w:sz w:val="22"/>
              </w:rPr>
              <w:t xml:space="preserve"> </w:t>
            </w:r>
            <w:r>
              <w:rPr>
                <w:rFonts w:ascii="Times New Roman Bold" w:hAnsi="Times New Roman Bold"/>
                <w:b/>
                <w:sz w:val="22"/>
              </w:rPr>
              <w:t>B</w:t>
            </w:r>
          </w:p>
        </w:tc>
      </w:tr>
      <w:tr w:rsidR="005B4D76" w:rsidRPr="00A22651" w14:paraId="22EF0577" w14:textId="77777777" w:rsidTr="005053CD">
        <w:trPr>
          <w:cantSplit/>
          <w:trHeight w:val="454"/>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C21681C"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t>Multimédia 1</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8A3DE80"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EB1F80">
              <w:t>26c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19BB6A9"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DBB22EC"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F37940D"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EB1F80">
              <w:t>Mgr. Pavel Krutil</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2376D46"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EB1F80">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367D2E6"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1128B70"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F7BFEEA"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1 ZS</w:t>
            </w:r>
          </w:p>
        </w:tc>
      </w:tr>
      <w:tr w:rsidR="005B4D76" w:rsidRPr="00A22651" w14:paraId="32D20049" w14:textId="77777777" w:rsidTr="005053CD">
        <w:trPr>
          <w:cantSplit/>
          <w:trHeight w:val="454"/>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6B17162"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t>Ateliérová stáž 1</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0579D90"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EB1F80">
              <w:t>13c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C44526F"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r w:rsidRPr="00EB1F80">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41B6436"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r w:rsidRPr="00EB1F80">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9E03711"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FF0000"/>
              </w:rPr>
            </w:pPr>
            <w:r w:rsidRPr="00EB1F80">
              <w:rPr>
                <w:b/>
                <w:bCs/>
              </w:rPr>
              <w:t>doc. MgA. Kristýna Petříčková, Ph.D.</w:t>
            </w:r>
            <w:r w:rsidRPr="00EB1F80">
              <w:t xml:space="preserve"> a kol. pedagogů</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9AD8401"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EB1F80">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0AE0BBA"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004D7F4"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4DD8F5F"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1 ZS</w:t>
            </w:r>
          </w:p>
        </w:tc>
      </w:tr>
      <w:tr w:rsidR="005B4D76" w:rsidRPr="00A22651" w14:paraId="22595FC1" w14:textId="77777777" w:rsidTr="005053CD">
        <w:trPr>
          <w:cantSplit/>
          <w:trHeight w:val="454"/>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D61C304"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rPr>
                <w:lang w:eastAsia="en-US"/>
              </w:rPr>
              <w:t>Kres</w:t>
            </w:r>
            <w:r>
              <w:rPr>
                <w:lang w:eastAsia="en-US"/>
              </w:rPr>
              <w:t>e</w:t>
            </w:r>
            <w:r w:rsidRPr="00EB1F80">
              <w:rPr>
                <w:lang w:eastAsia="en-US"/>
              </w:rPr>
              <w:t>b</w:t>
            </w:r>
            <w:r>
              <w:rPr>
                <w:lang w:eastAsia="en-US"/>
              </w:rPr>
              <w:t>ná praktika</w:t>
            </w:r>
            <w:r w:rsidRPr="00EB1F80">
              <w:rPr>
                <w:lang w:eastAsia="en-US"/>
              </w:rPr>
              <w:t xml:space="preserve"> 7</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A8349C4"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Pr>
                <w:lang w:eastAsia="en-US"/>
              </w:rPr>
              <w:t>2</w:t>
            </w:r>
            <w:r w:rsidRPr="00EB1F80">
              <w:rPr>
                <w:lang w:eastAsia="en-US"/>
              </w:rPr>
              <w:t>6c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9B1D1D3"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rPr>
                <w:lang w:eastAsia="en-US"/>
              </w:rPr>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5CB5B87"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rPr>
                <w:lang w:eastAsia="en-US"/>
              </w:rPr>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58315A6" w14:textId="77777777" w:rsidR="005B4D76" w:rsidRPr="001507F2"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1507F2">
              <w:t xml:space="preserve">Mgr. art. Lívia Kožušková, ArtD. </w:t>
            </w:r>
          </w:p>
          <w:p w14:paraId="30E23F59"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FF0000"/>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2A4FC17"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EB1F80">
              <w:rPr>
                <w:lang w:eastAsia="en-US"/>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E67F87D"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5B4B03F"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FDA3CBF"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1 ZS</w:t>
            </w:r>
          </w:p>
        </w:tc>
      </w:tr>
      <w:tr w:rsidR="005B4D76" w:rsidRPr="00A22651" w14:paraId="219A0D2B" w14:textId="77777777" w:rsidTr="005053CD">
        <w:trPr>
          <w:cantSplit/>
          <w:trHeight w:val="454"/>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9BB2609"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t>Corporate design</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BAF0693"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EB1F80">
              <w:t>13s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49C3768"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80649F3"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1</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44FDFD2"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EB1F80">
              <w:t>Dr akad. soch. Rostislav Illík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74A4E89"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EB1F80">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8B3B00A"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0755A68"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11A1B67"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1 ZS</w:t>
            </w:r>
          </w:p>
        </w:tc>
      </w:tr>
      <w:tr w:rsidR="005B4D76" w:rsidRPr="00A22651" w14:paraId="111E61B3" w14:textId="77777777" w:rsidTr="005053CD">
        <w:trPr>
          <w:cantSplit/>
          <w:trHeight w:val="454"/>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DF800CA"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lang w:eastAsia="en-US"/>
              </w:rPr>
            </w:pPr>
            <w:r w:rsidRPr="00D42FBE">
              <w:rPr>
                <w:rStyle w:val="normaltextrun"/>
                <w:rFonts w:eastAsiaTheme="majorEastAsia"/>
              </w:rPr>
              <w:t>Multimediální prezentace 1</w:t>
            </w:r>
            <w:r w:rsidRPr="00D42FBE">
              <w:rPr>
                <w:rStyle w:val="eop"/>
              </w:rPr>
              <w:t> </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E431AE1"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lang w:eastAsia="en-US"/>
              </w:rPr>
            </w:pPr>
            <w:r w:rsidRPr="00D42FBE">
              <w:rPr>
                <w:rStyle w:val="contextualspellingandgrammarerror"/>
              </w:rPr>
              <w:t>26s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F6AE6E2"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lang w:eastAsia="en-US"/>
              </w:rPr>
            </w:pPr>
            <w:r w:rsidRPr="00D42FBE">
              <w:rPr>
                <w:rStyle w:val="spellingerror"/>
              </w:rPr>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32827F9"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lang w:eastAsia="en-US"/>
              </w:rPr>
            </w:pPr>
            <w:r w:rsidRPr="00D42FBE">
              <w:rPr>
                <w:rStyle w:val="normaltextrun"/>
                <w:rFonts w:eastAsiaTheme="majorEastAsia"/>
              </w:rPr>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69233F5"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D42FBE">
              <w:rPr>
                <w:rStyle w:val="normaltextrun"/>
                <w:rFonts w:eastAsiaTheme="majorEastAsia"/>
              </w:rPr>
              <w:t>MgA. Václav Ondroušek </w:t>
            </w:r>
            <w:r w:rsidRPr="00D42FBE">
              <w:rPr>
                <w:rStyle w:val="eop"/>
              </w:rPr>
              <w:t> </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1DFEFD5"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lang w:eastAsia="en-US"/>
              </w:rPr>
            </w:pPr>
            <w:r w:rsidRPr="00D42FBE">
              <w:rPr>
                <w:lang w:eastAsia="en-US"/>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7009033"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BA8DBDA"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807269E" w14:textId="77777777" w:rsidR="005B4D76" w:rsidRPr="00D42FBE"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D42FBE">
              <w:t>1 ZS</w:t>
            </w:r>
          </w:p>
          <w:p w14:paraId="55614EF1"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5B4D76" w:rsidRPr="00A22651" w14:paraId="14422D85" w14:textId="77777777" w:rsidTr="005053CD">
        <w:trPr>
          <w:cantSplit/>
          <w:trHeight w:val="454"/>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596C3F4"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D42FBE">
              <w:t>Multimédia 2</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3E83CC3"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D42FBE">
              <w:t>26c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F6FC581"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D42FBE">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DF8B657"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D42FBE">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977DE3B"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D42FBE">
              <w:t>Mgr. Pavel Krutil</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69540DF"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D42FBE">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6E670C5"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1811388"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FD6F358"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D42FBE">
              <w:t>1 LS</w:t>
            </w:r>
          </w:p>
        </w:tc>
      </w:tr>
      <w:tr w:rsidR="005B4D76" w:rsidRPr="00A22651" w14:paraId="72FA2AEB" w14:textId="77777777" w:rsidTr="005053CD">
        <w:trPr>
          <w:cantSplit/>
          <w:trHeight w:val="454"/>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9D903C9"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D42FBE">
              <w:t>Ateliérová stáž 2</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572FFE7"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D42FBE">
              <w:t>13c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7CFF824"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D42FBE">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06F51E6"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D42FBE">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9A5AFB6"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D42FBE">
              <w:rPr>
                <w:b/>
                <w:bCs/>
              </w:rPr>
              <w:t>doc. MgA. Kristýna Petříčková, Ph.D.</w:t>
            </w:r>
            <w:r w:rsidRPr="00D42FBE">
              <w:t xml:space="preserve"> a kol. pedagogů</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45293B7"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D42FBE">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EF9889A"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5FA73D4"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43A7DD5"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D42FBE">
              <w:t>1 LS</w:t>
            </w:r>
          </w:p>
        </w:tc>
      </w:tr>
      <w:tr w:rsidR="005B4D76" w:rsidRPr="00A22651" w14:paraId="1281FAE8" w14:textId="77777777" w:rsidTr="005053CD">
        <w:trPr>
          <w:cantSplit/>
          <w:trHeight w:val="454"/>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24D71B6"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rPr>
                <w:lang w:eastAsia="en-US"/>
              </w:rPr>
              <w:t>Kres</w:t>
            </w:r>
            <w:r>
              <w:rPr>
                <w:lang w:eastAsia="en-US"/>
              </w:rPr>
              <w:t>e</w:t>
            </w:r>
            <w:r w:rsidRPr="00EB1F80">
              <w:rPr>
                <w:lang w:eastAsia="en-US"/>
              </w:rPr>
              <w:t>b</w:t>
            </w:r>
            <w:r>
              <w:rPr>
                <w:lang w:eastAsia="en-US"/>
              </w:rPr>
              <w:t>ná praktika</w:t>
            </w:r>
            <w:r w:rsidRPr="00EB1F80">
              <w:rPr>
                <w:lang w:eastAsia="en-US"/>
              </w:rPr>
              <w:t xml:space="preserve"> </w:t>
            </w:r>
            <w:r>
              <w:rPr>
                <w:lang w:eastAsia="en-US"/>
              </w:rPr>
              <w:t>8</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00FFBCD"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Pr>
                <w:lang w:eastAsia="en-US"/>
              </w:rPr>
              <w:t>2</w:t>
            </w:r>
            <w:r w:rsidRPr="00EB1F80">
              <w:rPr>
                <w:lang w:eastAsia="en-US"/>
              </w:rPr>
              <w:t>6c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03BD984"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r w:rsidRPr="00EB1F80">
              <w:rPr>
                <w:lang w:eastAsia="en-US"/>
              </w:rPr>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314790B"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r w:rsidRPr="00EB1F80">
              <w:rPr>
                <w:lang w:eastAsia="en-US"/>
              </w:rPr>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374578A" w14:textId="77777777" w:rsidR="005B4D76" w:rsidRPr="001507F2"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1507F2">
              <w:t xml:space="preserve">Mgr. art. Lívia Kožušková, ArtD. </w:t>
            </w:r>
          </w:p>
          <w:p w14:paraId="614F19FB"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FF0000"/>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2A4A2A7"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D42FBE">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100ACCB"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1F1D691"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5C14506"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D42FBE">
              <w:t>1 LS</w:t>
            </w:r>
          </w:p>
        </w:tc>
      </w:tr>
      <w:tr w:rsidR="005B4D76" w:rsidRPr="00A22651" w14:paraId="3C18B846" w14:textId="77777777" w:rsidTr="005053CD">
        <w:trPr>
          <w:cantSplit/>
          <w:trHeight w:val="454"/>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F835659"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D42FBE">
              <w:t>Společnost a média 1</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C94536D"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D42FBE">
              <w:t>13s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1512DD4"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D42FBE">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257DE75"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D42FBE">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FFDEA12"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FF0000"/>
              </w:rPr>
            </w:pPr>
            <w:r w:rsidRPr="00D42FBE">
              <w:t>Mgr. Markéta Dvořáčková</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B099DE3"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D42FBE">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AFAF624"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8C19367"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540A578"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D42FBE">
              <w:t>1 LS</w:t>
            </w:r>
          </w:p>
        </w:tc>
      </w:tr>
      <w:tr w:rsidR="005B4D76" w:rsidRPr="00A22651" w14:paraId="412760B4" w14:textId="77777777" w:rsidTr="005053CD">
        <w:trPr>
          <w:cantSplit/>
          <w:trHeight w:val="454"/>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B621A71"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D42FBE">
              <w:rPr>
                <w:rStyle w:val="normaltextrun"/>
                <w:rFonts w:eastAsiaTheme="majorEastAsia"/>
              </w:rPr>
              <w:t>Multimediální prezentace 2</w:t>
            </w:r>
            <w:r w:rsidRPr="00D42FBE">
              <w:rPr>
                <w:rStyle w:val="eop"/>
              </w:rPr>
              <w:t> </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D9D1FB1"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D42FBE">
              <w:rPr>
                <w:rStyle w:val="contextualspellingandgrammarerror"/>
              </w:rPr>
              <w:t>26s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FD59D72"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D42FBE">
              <w:rPr>
                <w:rStyle w:val="spellingerror"/>
              </w:rPr>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105F794"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D42FBE">
              <w:rPr>
                <w:rStyle w:val="normaltextrun"/>
                <w:rFonts w:eastAsiaTheme="majorEastAsia"/>
              </w:rPr>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CF7C873"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D42FBE">
              <w:rPr>
                <w:rStyle w:val="normaltextrun"/>
                <w:rFonts w:eastAsiaTheme="majorEastAsia"/>
              </w:rPr>
              <w:t>MgA. Václav Ondroušek </w:t>
            </w:r>
            <w:r w:rsidRPr="00D42FBE">
              <w:rPr>
                <w:rStyle w:val="eop"/>
              </w:rPr>
              <w:t> </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8D1BBE4"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D42FBE">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1220B0D"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20E9072"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3C82B06"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D42FBE">
              <w:rPr>
                <w:rStyle w:val="normaltextrun"/>
                <w:rFonts w:eastAsiaTheme="majorEastAsia"/>
              </w:rPr>
              <w:t>1 LS</w:t>
            </w:r>
          </w:p>
        </w:tc>
      </w:tr>
      <w:tr w:rsidR="005B4D76" w:rsidRPr="00A22651" w14:paraId="13086F4B" w14:textId="77777777" w:rsidTr="005053CD">
        <w:trPr>
          <w:cantSplit/>
          <w:trHeight w:val="454"/>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EB5C18B"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t>Vizuální sociologie</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DCEB768"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EB1F80">
              <w:t>13p+13c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E5ED651"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750AA7B"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CA90E58"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EB1F80">
              <w:t>Mgr. Blahoslav Rozbořil, Ph.D.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C9821C2"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EB1F80">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353D682"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2591A90"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F5CB7EB"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2 ZS</w:t>
            </w:r>
          </w:p>
        </w:tc>
      </w:tr>
      <w:tr w:rsidR="005B4D76" w:rsidRPr="00A22651" w14:paraId="028AD0B9" w14:textId="77777777" w:rsidTr="005053CD">
        <w:trPr>
          <w:cantSplit/>
          <w:trHeight w:val="454"/>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5A24E36"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rStyle w:val="normaltextrun"/>
                <w:rFonts w:eastAsiaTheme="majorEastAsia"/>
              </w:rPr>
            </w:pPr>
            <w:r w:rsidRPr="00EB1F80">
              <w:t>Společnost a média 2</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E9F4FC5"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rStyle w:val="normaltextrun"/>
                <w:rFonts w:eastAsiaTheme="majorEastAsia"/>
              </w:rPr>
            </w:pPr>
            <w:r w:rsidRPr="00EB1F80">
              <w:t>13s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0C436D2"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rStyle w:val="normaltextrun"/>
                <w:rFonts w:eastAsiaTheme="majorEastAsia"/>
              </w:rPr>
            </w:pPr>
            <w:r w:rsidRPr="00EB1F80">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277F2AD"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rStyle w:val="normaltextrun"/>
                <w:rFonts w:eastAsiaTheme="majorEastAsia"/>
              </w:rPr>
            </w:pPr>
            <w:r w:rsidRPr="00EB1F80">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EA5AF44"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Style w:val="normaltextrun"/>
                <w:rFonts w:eastAsiaTheme="majorEastAsia"/>
              </w:rPr>
            </w:pPr>
            <w:r w:rsidRPr="00EB1F80">
              <w:t>Mgr. Markéta Dvořáčková</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5418412"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rStyle w:val="eop"/>
              </w:rPr>
            </w:pPr>
            <w:r w:rsidRPr="00EB1F80">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D745B24"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rStyle w:val="normaltextrun"/>
                <w:rFonts w:eastAsiaTheme="majorEastAsia"/>
              </w:rP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3D93B30"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rStyle w:val="eop"/>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FC06260"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rStyle w:val="normaltextrun"/>
                <w:rFonts w:eastAsiaTheme="majorEastAsia"/>
              </w:rPr>
            </w:pPr>
            <w:r w:rsidRPr="00EB1F80">
              <w:t>2 ZS</w:t>
            </w:r>
          </w:p>
        </w:tc>
      </w:tr>
      <w:tr w:rsidR="005B4D76" w:rsidRPr="00A22651" w14:paraId="65782B5A" w14:textId="77777777" w:rsidTr="005053CD">
        <w:trPr>
          <w:cantSplit/>
          <w:trHeight w:val="454"/>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2760680"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t>Metodika výstav</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4E4264F"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EB1F80">
              <w:t>26c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F9E6BF4"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BA065E0"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1</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3713458" w14:textId="77777777" w:rsidR="005B4D76" w:rsidRDefault="005B4D76" w:rsidP="005053CD">
            <w:pPr>
              <w:pStyle w:val="Textkomente"/>
            </w:pPr>
            <w:r w:rsidRPr="0031634B">
              <w:t>Mgr. Ladislava Horňáková</w:t>
            </w:r>
          </w:p>
          <w:p w14:paraId="18F1D203"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0127FDB"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EB1F80">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0BFA1F7"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2B55D6B"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2CD9FCC"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2 ZS</w:t>
            </w:r>
          </w:p>
        </w:tc>
      </w:tr>
      <w:tr w:rsidR="005B4D76" w:rsidRPr="00A22651" w14:paraId="2E2DF49D" w14:textId="77777777" w:rsidTr="005053CD">
        <w:trPr>
          <w:cantSplit/>
          <w:trHeight w:val="615"/>
        </w:trPr>
        <w:tc>
          <w:tcPr>
            <w:tcW w:w="10510"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E23F828" w14:textId="77777777" w:rsidR="005B4D76" w:rsidRPr="00EB1F80" w:rsidRDefault="005B4D76" w:rsidP="005053CD">
            <w:pPr>
              <w:tabs>
                <w:tab w:val="left" w:pos="567"/>
              </w:tabs>
              <w:spacing w:before="60"/>
              <w:jc w:val="both"/>
            </w:pPr>
            <w:r w:rsidRPr="00EB1F80">
              <w:t>Podmínka pro splnění této skupiny předmětů:</w:t>
            </w:r>
          </w:p>
          <w:p w14:paraId="54F3F5EA" w14:textId="77777777" w:rsidR="005B4D76" w:rsidRPr="000061EF"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4C4E1D">
              <w:rPr>
                <w:rFonts w:ascii="Times New Roman Bold" w:hAnsi="Times New Roman Bold"/>
              </w:rPr>
              <w:t xml:space="preserve">Během magisterského studia musí student absolvovat alespoň </w:t>
            </w:r>
            <w:r>
              <w:rPr>
                <w:rFonts w:ascii="Times New Roman Bold" w:hAnsi="Times New Roman Bold"/>
              </w:rPr>
              <w:t>šest</w:t>
            </w:r>
            <w:r w:rsidRPr="009A3EA8">
              <w:rPr>
                <w:rFonts w:ascii="Times New Roman Bold" w:hAnsi="Times New Roman Bold"/>
              </w:rPr>
              <w:t xml:space="preserve"> povinn</w:t>
            </w:r>
            <w:r w:rsidRPr="009A3EA8">
              <w:rPr>
                <w:rFonts w:ascii="Times New Roman Bold" w:hAnsi="Times New Roman Bold" w:hint="eastAsia"/>
              </w:rPr>
              <w:t>ě</w:t>
            </w:r>
            <w:r w:rsidRPr="009A3EA8">
              <w:rPr>
                <w:rFonts w:ascii="Times New Roman Bold" w:hAnsi="Times New Roman Bold"/>
              </w:rPr>
              <w:t xml:space="preserve"> voliteln</w:t>
            </w:r>
            <w:r>
              <w:rPr>
                <w:rFonts w:ascii="Times New Roman Bold" w:hAnsi="Times New Roman Bold"/>
              </w:rPr>
              <w:t>ých</w:t>
            </w:r>
            <w:r w:rsidRPr="009A3EA8">
              <w:rPr>
                <w:rFonts w:ascii="Times New Roman Bold" w:hAnsi="Times New Roman Bold"/>
              </w:rPr>
              <w:t xml:space="preserve"> p</w:t>
            </w:r>
            <w:r w:rsidRPr="009A3EA8">
              <w:rPr>
                <w:rFonts w:ascii="Times New Roman Bold" w:hAnsi="Times New Roman Bold" w:hint="eastAsia"/>
              </w:rPr>
              <w:t>ř</w:t>
            </w:r>
            <w:r w:rsidRPr="009A3EA8">
              <w:rPr>
                <w:rFonts w:ascii="Times New Roman Bold" w:hAnsi="Times New Roman Bold"/>
              </w:rPr>
              <w:t>edm</w:t>
            </w:r>
            <w:r w:rsidRPr="009A3EA8">
              <w:rPr>
                <w:rFonts w:ascii="Times New Roman Bold" w:hAnsi="Times New Roman Bold" w:hint="eastAsia"/>
              </w:rPr>
              <w:t>ě</w:t>
            </w:r>
            <w:r w:rsidRPr="009A3EA8">
              <w:rPr>
                <w:rFonts w:ascii="Times New Roman Bold" w:hAnsi="Times New Roman Bold"/>
              </w:rPr>
              <w:t>t</w:t>
            </w:r>
            <w:r>
              <w:rPr>
                <w:rFonts w:ascii="Times New Roman Bold" w:hAnsi="Times New Roman Bold"/>
              </w:rPr>
              <w:t>ů</w:t>
            </w:r>
            <w:r w:rsidRPr="009A3EA8">
              <w:rPr>
                <w:rFonts w:ascii="Times New Roman Bold" w:hAnsi="Times New Roman Bold"/>
              </w:rPr>
              <w:t>.</w:t>
            </w:r>
          </w:p>
        </w:tc>
      </w:tr>
      <w:tr w:rsidR="005B4D76" w:rsidRPr="00A22651" w14:paraId="2F100690" w14:textId="77777777" w:rsidTr="005053CD">
        <w:trPr>
          <w:cantSplit/>
        </w:trPr>
        <w:tc>
          <w:tcPr>
            <w:tcW w:w="354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7CAAC" w:themeFill="accent2" w:themeFillTint="66"/>
          </w:tcPr>
          <w:p w14:paraId="340E0660"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9974BA">
              <w:rPr>
                <w:b/>
                <w:bCs/>
              </w:rPr>
              <w:t>Celkový počet kreditů za studium</w:t>
            </w:r>
          </w:p>
        </w:tc>
        <w:tc>
          <w:tcPr>
            <w:tcW w:w="6966"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9175477"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120</w:t>
            </w:r>
          </w:p>
        </w:tc>
      </w:tr>
      <w:tr w:rsidR="005B4D76" w:rsidRPr="00A22651" w14:paraId="381AC942" w14:textId="77777777" w:rsidTr="005053CD">
        <w:trPr>
          <w:cantSplit/>
          <w:trHeight w:val="454"/>
        </w:trPr>
        <w:tc>
          <w:tcPr>
            <w:tcW w:w="10510"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4D89809" w14:textId="77777777" w:rsidR="005B4D76"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80"/>
              <w:ind w:left="57" w:right="57"/>
              <w:jc w:val="both"/>
            </w:pPr>
            <w:r>
              <w:t>P</w:t>
            </w:r>
            <w:r w:rsidRPr="00620AD0">
              <w:t>ovinné předměty</w:t>
            </w:r>
            <w:r>
              <w:t xml:space="preserve"> společné</w:t>
            </w:r>
            <w:r w:rsidRPr="00620AD0">
              <w:t xml:space="preserve">: </w:t>
            </w:r>
            <w:r w:rsidRPr="00D42FBE">
              <w:t>61</w:t>
            </w:r>
            <w:r w:rsidRPr="00620AD0">
              <w:t xml:space="preserve"> kreditů</w:t>
            </w:r>
            <w:r>
              <w:t xml:space="preserve"> </w:t>
            </w:r>
          </w:p>
          <w:p w14:paraId="544D3CF4" w14:textId="77777777" w:rsidR="005B4D76"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57" w:right="57"/>
              <w:jc w:val="both"/>
            </w:pPr>
            <w:r>
              <w:t>Povinně volitelné předměty společné – skupina B: 10 kredity</w:t>
            </w:r>
          </w:p>
          <w:p w14:paraId="32283282" w14:textId="77777777" w:rsidR="005B4D76"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57" w:right="57"/>
              <w:jc w:val="both"/>
            </w:pPr>
            <w:r>
              <w:t xml:space="preserve">Součet počtu kreditů za povinné předměty společné všem studijním plánům </w:t>
            </w:r>
            <w:r w:rsidRPr="00ED4F9D">
              <w:t>a minimálního počtu kreditů za povinně volitelné předměty společné všem studijním plánům</w:t>
            </w:r>
            <w:r>
              <w:t>: 71</w:t>
            </w:r>
          </w:p>
          <w:p w14:paraId="4B268536" w14:textId="77777777" w:rsidR="005B4D76" w:rsidRPr="009B0A49"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57" w:right="57"/>
              <w:jc w:val="both"/>
            </w:pPr>
            <w:r>
              <w:t>Kredity za povinné předměty patřící do předmětů specializace (min. 30 a více): 48</w:t>
            </w:r>
          </w:p>
          <w:p w14:paraId="1FD1363F"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after="60"/>
            </w:pPr>
            <w:r>
              <w:t xml:space="preserve"> Kredity za volitelné předměty: 1</w:t>
            </w:r>
          </w:p>
        </w:tc>
      </w:tr>
    </w:tbl>
    <w:p w14:paraId="730BBFBF" w14:textId="77777777" w:rsidR="00B0744B" w:rsidRDefault="00B0744B">
      <w:r>
        <w:br w:type="page"/>
      </w:r>
    </w:p>
    <w:tbl>
      <w:tblPr>
        <w:tblW w:w="10510" w:type="dxa"/>
        <w:tblInd w:w="-147" w:type="dxa"/>
        <w:tblLayout w:type="fixed"/>
        <w:tblCellMar>
          <w:left w:w="0" w:type="dxa"/>
          <w:right w:w="0" w:type="dxa"/>
        </w:tblCellMar>
        <w:tblLook w:val="0000" w:firstRow="0" w:lastRow="0" w:firstColumn="0" w:lastColumn="0" w:noHBand="0" w:noVBand="0"/>
      </w:tblPr>
      <w:tblGrid>
        <w:gridCol w:w="2977"/>
        <w:gridCol w:w="142"/>
        <w:gridCol w:w="425"/>
        <w:gridCol w:w="6946"/>
        <w:gridCol w:w="20"/>
      </w:tblGrid>
      <w:tr w:rsidR="005B4D76" w:rsidRPr="00A22651" w14:paraId="149F8226" w14:textId="77777777" w:rsidTr="005053CD">
        <w:trPr>
          <w:cantSplit/>
          <w:trHeight w:val="149"/>
        </w:trPr>
        <w:tc>
          <w:tcPr>
            <w:tcW w:w="354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7CAAC" w:themeFill="accent2" w:themeFillTint="66"/>
          </w:tcPr>
          <w:p w14:paraId="76A7AF8E" w14:textId="4400F033" w:rsidR="005B4D76" w:rsidRPr="009974BA"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rPr>
                <w:b/>
                <w:bCs/>
                <w:lang w:eastAsia="en-US"/>
              </w:rPr>
            </w:pPr>
            <w:r w:rsidRPr="009974BA">
              <w:rPr>
                <w:rFonts w:ascii="Times New Roman Bold" w:hAnsi="Times New Roman Bold"/>
                <w:b/>
                <w:bCs/>
              </w:rPr>
              <w:lastRenderedPageBreak/>
              <w:t>Součásti SZZ a jejich obsah</w:t>
            </w:r>
          </w:p>
        </w:tc>
        <w:tc>
          <w:tcPr>
            <w:tcW w:w="696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A06DED6"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5B4D76" w:rsidRPr="00A22651" w14:paraId="29FB5139" w14:textId="77777777" w:rsidTr="005053CD">
        <w:trPr>
          <w:cantSplit/>
          <w:trHeight w:val="1283"/>
        </w:trPr>
        <w:tc>
          <w:tcPr>
            <w:tcW w:w="1051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73FA85D" w14:textId="10F8F48C" w:rsidR="00E34919" w:rsidRPr="001754CB" w:rsidRDefault="00E34919" w:rsidP="00E3491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60"/>
              <w:ind w:left="57" w:right="57"/>
              <w:rPr>
                <w:b/>
                <w:bCs/>
              </w:rPr>
            </w:pPr>
            <w:r>
              <w:rPr>
                <w:b/>
                <w:bCs/>
              </w:rPr>
              <w:t xml:space="preserve">  </w:t>
            </w:r>
            <w:r w:rsidRPr="001754CB">
              <w:rPr>
                <w:b/>
                <w:bCs/>
              </w:rPr>
              <w:t>SZZ se skládá ze dvou částí:</w:t>
            </w:r>
          </w:p>
          <w:p w14:paraId="602ADEE3" w14:textId="77777777" w:rsidR="00E34919" w:rsidRDefault="00E34919" w:rsidP="00E34919">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42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145" w:right="57" w:firstLine="142"/>
            </w:pPr>
            <w:r>
              <w:t xml:space="preserve"> 1. část: zkouška z odborné problematiky související se studovaným programem/specializací a zaměřením diplomové práce</w:t>
            </w:r>
          </w:p>
          <w:p w14:paraId="67B581E7" w14:textId="77777777" w:rsidR="00E34919" w:rsidRDefault="00E34919" w:rsidP="00E34919">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after="120"/>
              <w:ind w:left="145" w:right="57" w:firstLine="142"/>
            </w:pPr>
            <w:r>
              <w:t xml:space="preserve"> 2. část: obhajoba diplomové práce</w:t>
            </w:r>
          </w:p>
          <w:p w14:paraId="39457A26" w14:textId="77777777" w:rsidR="00E34919" w:rsidRDefault="00E34919" w:rsidP="00E3491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145" w:right="57" w:hanging="88"/>
            </w:pPr>
            <w:r>
              <w:t xml:space="preserve">  </w:t>
            </w:r>
            <w:r w:rsidRPr="00AA084A">
              <w:t>Zkouška z odborné problematiky se skládá z odborné rozpravy z</w:t>
            </w:r>
            <w:r>
              <w:t> </w:t>
            </w:r>
            <w:r w:rsidRPr="00AA084A">
              <w:t>tematick</w:t>
            </w:r>
            <w:r>
              <w:t xml:space="preserve">ého okruhu dle zaměření studijního programu </w:t>
            </w:r>
            <w:r>
              <w:br/>
              <w:t>a specializace:</w:t>
            </w:r>
          </w:p>
          <w:p w14:paraId="396BC79E" w14:textId="60F250F3" w:rsidR="00E34919" w:rsidRDefault="00E34919" w:rsidP="00E3491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after="120"/>
              <w:ind w:left="287" w:right="57" w:hanging="284"/>
            </w:pPr>
            <w:r>
              <w:t xml:space="preserve">     - </w:t>
            </w:r>
            <w:r w:rsidR="003F36AE" w:rsidRPr="003F36AE">
              <w:t xml:space="preserve">Současné tendence v umění, designu a oborové teorie </w:t>
            </w:r>
            <w:r>
              <w:t xml:space="preserve">(rozsah je dán předměty ZT a PZ – </w:t>
            </w:r>
            <w:r w:rsidRPr="003A1A77">
              <w:rPr>
                <w:rStyle w:val="normaltextrun"/>
                <w:rFonts w:eastAsiaTheme="majorEastAsia"/>
              </w:rPr>
              <w:t>Současné tendence v umění, Současný světový design, Současný český design</w:t>
            </w:r>
            <w:r>
              <w:rPr>
                <w:rStyle w:val="normaltextrun"/>
                <w:rFonts w:eastAsiaTheme="majorEastAsia"/>
              </w:rPr>
              <w:t xml:space="preserve">, </w:t>
            </w:r>
            <w:r w:rsidRPr="00810054">
              <w:t>Teorie</w:t>
            </w:r>
            <w:r w:rsidRPr="006A2EF8">
              <w:rPr>
                <w:rStyle w:val="normaltextrun"/>
                <w:rFonts w:eastAsiaTheme="majorEastAsia"/>
              </w:rPr>
              <w:t xml:space="preserve"> a metodologie designu</w:t>
            </w:r>
            <w:r>
              <w:rPr>
                <w:rStyle w:val="normaltextrun"/>
                <w:rFonts w:eastAsiaTheme="majorEastAsia"/>
              </w:rPr>
              <w:t xml:space="preserve">, </w:t>
            </w:r>
            <w:r w:rsidRPr="006A2EF8">
              <w:rPr>
                <w:rStyle w:val="normaltextrun"/>
                <w:rFonts w:eastAsiaTheme="majorEastAsia"/>
              </w:rPr>
              <w:t>Vizuální komunikace</w:t>
            </w:r>
            <w:r>
              <w:t xml:space="preserve">)  </w:t>
            </w:r>
          </w:p>
          <w:p w14:paraId="76D5BAA2" w14:textId="77777777" w:rsidR="00E34919" w:rsidRPr="007C6012" w:rsidRDefault="00E34919" w:rsidP="00E3491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145" w:right="57" w:hanging="88"/>
            </w:pPr>
            <w:r>
              <w:t xml:space="preserve">  </w:t>
            </w:r>
            <w:r w:rsidRPr="007C6012">
              <w:t xml:space="preserve">Obhajoba diplomové práce, která se skládá z: </w:t>
            </w:r>
          </w:p>
          <w:p w14:paraId="0065C893" w14:textId="77777777" w:rsidR="00E34919" w:rsidRPr="007C6012" w:rsidRDefault="00E34919" w:rsidP="00E3491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287" w:right="57"/>
            </w:pPr>
            <w:r w:rsidRPr="007C6012">
              <w:t xml:space="preserve">- teoretické části práce vycházející z problematiky oboru </w:t>
            </w:r>
          </w:p>
          <w:p w14:paraId="49DFCE54" w14:textId="42C41D66" w:rsidR="005B4D76" w:rsidRPr="00E153D9" w:rsidRDefault="00E34919" w:rsidP="00E153D9">
            <w:pPr>
              <w:pStyle w:val="Odstavecseseznamem1"/>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 w:val="left" w:pos="31680"/>
              </w:tabs>
              <w:spacing w:after="120"/>
              <w:ind w:left="278"/>
              <w:jc w:val="both"/>
              <w:rPr>
                <w:color w:val="auto"/>
              </w:rPr>
            </w:pPr>
            <w:r w:rsidRPr="00830928">
              <w:t xml:space="preserve">- praktické části práce, kde student prokazuje schopnost obhájit své vlastní přístupy a postupy, originalitu a kreativitu na základě </w:t>
            </w:r>
            <w:r>
              <w:t xml:space="preserve">   </w:t>
            </w:r>
            <w:r w:rsidRPr="00830928">
              <w:t xml:space="preserve">znalostí a dovedností získaných v předmětu Ateliér </w:t>
            </w:r>
            <w:r>
              <w:t>Produktový design</w:t>
            </w:r>
            <w:r w:rsidRPr="00830928">
              <w:t>.</w:t>
            </w:r>
          </w:p>
        </w:tc>
      </w:tr>
      <w:tr w:rsidR="005B4D76" w14:paraId="164720C8" w14:textId="77777777" w:rsidTr="005053CD">
        <w:trPr>
          <w:cantSplit/>
          <w:trHeight w:val="279"/>
        </w:trPr>
        <w:tc>
          <w:tcPr>
            <w:tcW w:w="354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7CAAC" w:themeFill="accent2" w:themeFillTint="66"/>
          </w:tcPr>
          <w:p w14:paraId="2967AFFB" w14:textId="77777777" w:rsidR="005B4D76" w:rsidRPr="009974BA"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rPr>
                <w:b/>
                <w:bCs/>
                <w:lang w:eastAsia="en-US"/>
              </w:rPr>
            </w:pPr>
            <w:r w:rsidRPr="009974BA">
              <w:rPr>
                <w:rFonts w:ascii="Times New Roman Bold" w:hAnsi="Times New Roman Bold"/>
                <w:b/>
                <w:bCs/>
              </w:rPr>
              <w:t>Další studijní povinnosti</w:t>
            </w:r>
          </w:p>
        </w:tc>
        <w:tc>
          <w:tcPr>
            <w:tcW w:w="696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9D6F379"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5B4D76" w:rsidRPr="00A22651" w14:paraId="316CD0B0" w14:textId="77777777" w:rsidTr="005053CD">
        <w:trPr>
          <w:cantSplit/>
          <w:trHeight w:val="128"/>
        </w:trPr>
        <w:tc>
          <w:tcPr>
            <w:tcW w:w="1051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1C1587F" w14:textId="77777777" w:rsidR="005B4D76" w:rsidRPr="002725A9"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right="57"/>
              <w:jc w:val="both"/>
            </w:pPr>
          </w:p>
        </w:tc>
      </w:tr>
      <w:tr w:rsidR="005B4D76" w14:paraId="3C3D880B" w14:textId="77777777" w:rsidTr="005053CD">
        <w:trPr>
          <w:cantSplit/>
          <w:trHeight w:val="454"/>
        </w:trPr>
        <w:tc>
          <w:tcPr>
            <w:tcW w:w="311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7CAAC" w:themeFill="accent2" w:themeFillTint="66"/>
          </w:tcPr>
          <w:p w14:paraId="1AA3F9B9" w14:textId="77777777" w:rsidR="005B4D76" w:rsidRPr="009974BA"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rPr>
                <w:b/>
                <w:bCs/>
                <w:lang w:eastAsia="en-US"/>
              </w:rPr>
            </w:pPr>
            <w:r w:rsidRPr="009974BA">
              <w:rPr>
                <w:rFonts w:ascii="Times New Roman Bold" w:hAnsi="Times New Roman Bold"/>
                <w:b/>
                <w:bCs/>
              </w:rPr>
              <w:t>Návrh témat kvalifikačních prací a témata obhájených prací</w:t>
            </w:r>
          </w:p>
        </w:tc>
        <w:tc>
          <w:tcPr>
            <w:tcW w:w="739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FAFF458"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5B4D76" w:rsidRPr="00A22651" w14:paraId="5978E473" w14:textId="77777777" w:rsidTr="005053CD">
        <w:trPr>
          <w:cantSplit/>
          <w:trHeight w:val="3763"/>
        </w:trPr>
        <w:tc>
          <w:tcPr>
            <w:tcW w:w="1051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F98F10E" w14:textId="77777777" w:rsidR="005B4D76" w:rsidRPr="00275606" w:rsidRDefault="005B4D76" w:rsidP="005053CD">
            <w:pPr>
              <w:pStyle w:val="paragraph"/>
              <w:spacing w:before="120" w:beforeAutospacing="0" w:after="0" w:afterAutospacing="0"/>
              <w:ind w:left="45" w:right="45"/>
              <w:jc w:val="both"/>
              <w:textAlignment w:val="baseline"/>
              <w:rPr>
                <w:rFonts w:ascii="Segoe UI" w:hAnsi="Segoe UI" w:cs="Segoe UI"/>
                <w:sz w:val="20"/>
                <w:szCs w:val="20"/>
              </w:rPr>
            </w:pPr>
            <w:r w:rsidRPr="00275606">
              <w:rPr>
                <w:rStyle w:val="normaltextrun"/>
                <w:rFonts w:eastAsiaTheme="majorEastAsia"/>
                <w:b/>
                <w:bCs/>
                <w:sz w:val="20"/>
                <w:szCs w:val="20"/>
              </w:rPr>
              <w:t>Návrh témat</w:t>
            </w:r>
            <w:r w:rsidRPr="00275606">
              <w:rPr>
                <w:rStyle w:val="normaltextrun"/>
                <w:rFonts w:eastAsiaTheme="majorEastAsia"/>
                <w:sz w:val="20"/>
                <w:szCs w:val="20"/>
              </w:rPr>
              <w:t>:</w:t>
            </w:r>
            <w:r w:rsidRPr="00275606">
              <w:rPr>
                <w:rStyle w:val="eop"/>
                <w:sz w:val="20"/>
                <w:szCs w:val="20"/>
              </w:rPr>
              <w:t> </w:t>
            </w:r>
          </w:p>
          <w:p w14:paraId="49645E82" w14:textId="77777777" w:rsidR="005B4D76" w:rsidRPr="00275606" w:rsidRDefault="005B4D76" w:rsidP="005053CD">
            <w:pPr>
              <w:pStyle w:val="paragraph"/>
              <w:spacing w:before="0" w:beforeAutospacing="0" w:after="0" w:afterAutospacing="0"/>
              <w:ind w:left="45" w:right="45"/>
              <w:textAlignment w:val="baseline"/>
              <w:rPr>
                <w:rFonts w:ascii="Segoe UI" w:hAnsi="Segoe UI" w:cs="Segoe UI"/>
                <w:sz w:val="20"/>
                <w:szCs w:val="20"/>
              </w:rPr>
            </w:pPr>
            <w:r w:rsidRPr="00275606">
              <w:rPr>
                <w:rStyle w:val="normaltextrun"/>
                <w:rFonts w:eastAsiaTheme="majorEastAsia"/>
                <w:sz w:val="20"/>
                <w:szCs w:val="20"/>
              </w:rPr>
              <w:t>Interiérový multifunkční prvek</w:t>
            </w:r>
            <w:r w:rsidRPr="00275606">
              <w:rPr>
                <w:rStyle w:val="eop"/>
                <w:sz w:val="20"/>
                <w:szCs w:val="20"/>
              </w:rPr>
              <w:t> </w:t>
            </w:r>
          </w:p>
          <w:p w14:paraId="2A8A7273" w14:textId="77777777" w:rsidR="005B4D76" w:rsidRPr="00275606" w:rsidRDefault="005B4D76" w:rsidP="005053CD">
            <w:pPr>
              <w:pStyle w:val="paragraph"/>
              <w:spacing w:before="0" w:beforeAutospacing="0" w:after="0" w:afterAutospacing="0"/>
              <w:ind w:left="45" w:right="45"/>
              <w:textAlignment w:val="baseline"/>
              <w:rPr>
                <w:rFonts w:ascii="Segoe UI" w:hAnsi="Segoe UI" w:cs="Segoe UI"/>
                <w:sz w:val="20"/>
                <w:szCs w:val="20"/>
              </w:rPr>
            </w:pPr>
            <w:r w:rsidRPr="00275606">
              <w:rPr>
                <w:rStyle w:val="normaltextrun"/>
                <w:rFonts w:eastAsiaTheme="majorEastAsia"/>
                <w:sz w:val="20"/>
                <w:szCs w:val="20"/>
              </w:rPr>
              <w:t>Exteriérový multifunkční prvek</w:t>
            </w:r>
            <w:r w:rsidRPr="00275606">
              <w:rPr>
                <w:rStyle w:val="eop"/>
                <w:sz w:val="20"/>
                <w:szCs w:val="20"/>
              </w:rPr>
              <w:t> </w:t>
            </w:r>
          </w:p>
          <w:p w14:paraId="1C557BB9" w14:textId="77777777" w:rsidR="005B4D76" w:rsidRPr="00275606" w:rsidRDefault="005B4D76" w:rsidP="005053CD">
            <w:pPr>
              <w:pStyle w:val="paragraph"/>
              <w:spacing w:before="0" w:beforeAutospacing="0" w:after="0" w:afterAutospacing="0"/>
              <w:ind w:left="45" w:right="45"/>
              <w:textAlignment w:val="baseline"/>
              <w:rPr>
                <w:rFonts w:ascii="Segoe UI" w:hAnsi="Segoe UI" w:cs="Segoe UI"/>
                <w:sz w:val="20"/>
                <w:szCs w:val="20"/>
              </w:rPr>
            </w:pPr>
            <w:r w:rsidRPr="00275606">
              <w:rPr>
                <w:rStyle w:val="normaltextrun"/>
                <w:rFonts w:eastAsiaTheme="majorEastAsia"/>
                <w:sz w:val="20"/>
                <w:szCs w:val="20"/>
              </w:rPr>
              <w:t>Městský mobiliář</w:t>
            </w:r>
            <w:r w:rsidRPr="00275606">
              <w:rPr>
                <w:rStyle w:val="eop"/>
                <w:sz w:val="20"/>
                <w:szCs w:val="20"/>
              </w:rPr>
              <w:t> </w:t>
            </w:r>
          </w:p>
          <w:p w14:paraId="167828CC" w14:textId="77777777" w:rsidR="005B4D76" w:rsidRPr="00275606" w:rsidRDefault="005B4D76" w:rsidP="005053CD">
            <w:pPr>
              <w:pStyle w:val="paragraph"/>
              <w:spacing w:before="0" w:beforeAutospacing="0" w:after="0" w:afterAutospacing="0"/>
              <w:ind w:left="45" w:right="45"/>
              <w:textAlignment w:val="baseline"/>
              <w:rPr>
                <w:rFonts w:ascii="Segoe UI" w:hAnsi="Segoe UI" w:cs="Segoe UI"/>
                <w:sz w:val="20"/>
                <w:szCs w:val="20"/>
              </w:rPr>
            </w:pPr>
            <w:r w:rsidRPr="00275606">
              <w:rPr>
                <w:rStyle w:val="normaltextrun"/>
                <w:rFonts w:eastAsiaTheme="majorEastAsia"/>
                <w:sz w:val="20"/>
                <w:szCs w:val="20"/>
              </w:rPr>
              <w:t>Interiérové svítidlo</w:t>
            </w:r>
            <w:r w:rsidRPr="00275606">
              <w:rPr>
                <w:rStyle w:val="eop"/>
                <w:sz w:val="20"/>
                <w:szCs w:val="20"/>
              </w:rPr>
              <w:t> </w:t>
            </w:r>
          </w:p>
          <w:p w14:paraId="1AC1E39E" w14:textId="77777777" w:rsidR="005B4D76" w:rsidRPr="00275606" w:rsidRDefault="005B4D76" w:rsidP="005053CD">
            <w:pPr>
              <w:pStyle w:val="paragraph"/>
              <w:spacing w:before="0" w:beforeAutospacing="0" w:after="120" w:afterAutospacing="0"/>
              <w:ind w:left="45" w:right="45"/>
              <w:textAlignment w:val="baseline"/>
              <w:rPr>
                <w:rFonts w:ascii="Segoe UI" w:hAnsi="Segoe UI" w:cs="Segoe UI"/>
                <w:sz w:val="20"/>
                <w:szCs w:val="20"/>
              </w:rPr>
            </w:pPr>
            <w:r w:rsidRPr="00275606">
              <w:rPr>
                <w:rStyle w:val="normaltextrun"/>
                <w:rFonts w:eastAsiaTheme="majorEastAsia"/>
                <w:sz w:val="20"/>
                <w:szCs w:val="20"/>
              </w:rPr>
              <w:t>Individuální zadání</w:t>
            </w:r>
            <w:r w:rsidRPr="00275606">
              <w:rPr>
                <w:rStyle w:val="eop"/>
                <w:sz w:val="20"/>
                <w:szCs w:val="20"/>
              </w:rPr>
              <w:t> </w:t>
            </w:r>
          </w:p>
          <w:p w14:paraId="1B45DF25" w14:textId="77777777" w:rsidR="005B4D76" w:rsidRPr="00275606" w:rsidRDefault="005B4D76" w:rsidP="005053CD">
            <w:pPr>
              <w:pStyle w:val="paragraph"/>
              <w:spacing w:before="0" w:beforeAutospacing="0" w:after="0" w:afterAutospacing="0"/>
              <w:ind w:left="45" w:right="45"/>
              <w:jc w:val="both"/>
              <w:textAlignment w:val="baseline"/>
              <w:rPr>
                <w:rFonts w:ascii="Segoe UI" w:hAnsi="Segoe UI" w:cs="Segoe UI"/>
                <w:sz w:val="20"/>
                <w:szCs w:val="20"/>
              </w:rPr>
            </w:pPr>
            <w:r>
              <w:rPr>
                <w:rStyle w:val="normaltextrun"/>
                <w:rFonts w:eastAsiaTheme="majorEastAsia"/>
                <w:b/>
                <w:bCs/>
                <w:sz w:val="20"/>
                <w:szCs w:val="20"/>
              </w:rPr>
              <w:t>Témata obhájených prací:</w:t>
            </w:r>
          </w:p>
          <w:p w14:paraId="628E5180" w14:textId="77777777" w:rsidR="005B4D76" w:rsidRPr="00275606" w:rsidRDefault="005B4D76" w:rsidP="005053CD">
            <w:pPr>
              <w:pStyle w:val="paragraph"/>
              <w:spacing w:before="0" w:beforeAutospacing="0" w:after="0" w:afterAutospacing="0"/>
              <w:ind w:left="45" w:right="45"/>
              <w:jc w:val="both"/>
              <w:textAlignment w:val="baseline"/>
              <w:rPr>
                <w:rFonts w:ascii="Segoe UI" w:hAnsi="Segoe UI" w:cs="Segoe UI"/>
                <w:sz w:val="20"/>
                <w:szCs w:val="20"/>
              </w:rPr>
            </w:pPr>
            <w:r w:rsidRPr="00275606">
              <w:rPr>
                <w:rStyle w:val="normaltextrun"/>
                <w:rFonts w:eastAsiaTheme="majorEastAsia"/>
                <w:sz w:val="20"/>
                <w:szCs w:val="20"/>
              </w:rPr>
              <w:t>Recyklace, sklo, lampa</w:t>
            </w:r>
            <w:r w:rsidRPr="00275606">
              <w:rPr>
                <w:rStyle w:val="eop"/>
                <w:sz w:val="20"/>
                <w:szCs w:val="20"/>
              </w:rPr>
              <w:t> </w:t>
            </w:r>
          </w:p>
          <w:p w14:paraId="08D98B26" w14:textId="77777777" w:rsidR="005B4D76" w:rsidRPr="00275606" w:rsidRDefault="005B4D76" w:rsidP="005053CD">
            <w:pPr>
              <w:pStyle w:val="paragraph"/>
              <w:spacing w:before="0" w:beforeAutospacing="0" w:after="0" w:afterAutospacing="0"/>
              <w:ind w:left="45" w:right="45"/>
              <w:jc w:val="both"/>
              <w:textAlignment w:val="baseline"/>
              <w:rPr>
                <w:rFonts w:ascii="Segoe UI" w:hAnsi="Segoe UI" w:cs="Segoe UI"/>
                <w:sz w:val="20"/>
                <w:szCs w:val="20"/>
              </w:rPr>
            </w:pPr>
            <w:r w:rsidRPr="00275606">
              <w:rPr>
                <w:rStyle w:val="normaltextrun"/>
                <w:rFonts w:eastAsiaTheme="majorEastAsia"/>
                <w:sz w:val="20"/>
                <w:szCs w:val="20"/>
              </w:rPr>
              <w:t>Sada šperků z recyklovaného materiálu</w:t>
            </w:r>
            <w:r w:rsidRPr="00275606">
              <w:rPr>
                <w:rStyle w:val="eop"/>
                <w:sz w:val="20"/>
                <w:szCs w:val="20"/>
              </w:rPr>
              <w:t> </w:t>
            </w:r>
          </w:p>
          <w:p w14:paraId="1CBBD6A5" w14:textId="77777777" w:rsidR="005B4D76" w:rsidRPr="00275606" w:rsidRDefault="005B4D76" w:rsidP="005053CD">
            <w:pPr>
              <w:pStyle w:val="paragraph"/>
              <w:spacing w:before="0" w:beforeAutospacing="0" w:after="0" w:afterAutospacing="0"/>
              <w:ind w:left="45" w:right="45"/>
              <w:jc w:val="both"/>
              <w:textAlignment w:val="baseline"/>
              <w:rPr>
                <w:rFonts w:ascii="Segoe UI" w:hAnsi="Segoe UI" w:cs="Segoe UI"/>
                <w:sz w:val="20"/>
                <w:szCs w:val="20"/>
              </w:rPr>
            </w:pPr>
            <w:r w:rsidRPr="00275606">
              <w:rPr>
                <w:rStyle w:val="normaltextrun"/>
                <w:rFonts w:eastAsiaTheme="majorEastAsia"/>
                <w:sz w:val="20"/>
                <w:szCs w:val="20"/>
              </w:rPr>
              <w:t>Typografie v prostorových aplikacích</w:t>
            </w:r>
            <w:r w:rsidRPr="00275606">
              <w:rPr>
                <w:rStyle w:val="eop"/>
                <w:sz w:val="20"/>
                <w:szCs w:val="20"/>
              </w:rPr>
              <w:t> </w:t>
            </w:r>
          </w:p>
          <w:p w14:paraId="6D26475D" w14:textId="77777777" w:rsidR="005B4D76" w:rsidRPr="00275606" w:rsidRDefault="005B4D76" w:rsidP="005053CD">
            <w:pPr>
              <w:pStyle w:val="paragraph"/>
              <w:spacing w:before="0" w:beforeAutospacing="0" w:after="0" w:afterAutospacing="0"/>
              <w:ind w:left="45" w:right="45"/>
              <w:jc w:val="both"/>
              <w:textAlignment w:val="baseline"/>
              <w:rPr>
                <w:rFonts w:ascii="Segoe UI" w:hAnsi="Segoe UI" w:cs="Segoe UI"/>
                <w:sz w:val="20"/>
                <w:szCs w:val="20"/>
              </w:rPr>
            </w:pPr>
            <w:r w:rsidRPr="00275606">
              <w:rPr>
                <w:rStyle w:val="normaltextrun"/>
                <w:rFonts w:eastAsiaTheme="majorEastAsia"/>
                <w:sz w:val="20"/>
                <w:szCs w:val="20"/>
              </w:rPr>
              <w:t>Univerzální internetový modulární systém</w:t>
            </w:r>
            <w:r w:rsidRPr="00275606">
              <w:rPr>
                <w:rStyle w:val="eop"/>
                <w:sz w:val="20"/>
                <w:szCs w:val="20"/>
              </w:rPr>
              <w:t> </w:t>
            </w:r>
          </w:p>
          <w:p w14:paraId="708CA94D" w14:textId="77777777" w:rsidR="005B4D76" w:rsidRPr="00661535" w:rsidRDefault="005B4D76" w:rsidP="005053CD">
            <w:pPr>
              <w:pStyle w:val="paragraph"/>
              <w:spacing w:before="0" w:beforeAutospacing="0" w:after="120" w:afterAutospacing="0"/>
              <w:ind w:left="45" w:right="45"/>
              <w:jc w:val="both"/>
              <w:textAlignment w:val="baseline"/>
              <w:rPr>
                <w:rStyle w:val="eop"/>
                <w:sz w:val="20"/>
                <w:szCs w:val="20"/>
              </w:rPr>
            </w:pPr>
            <w:r w:rsidRPr="00275606">
              <w:rPr>
                <w:rStyle w:val="normaltextrun"/>
                <w:rFonts w:eastAsiaTheme="majorEastAsia"/>
                <w:sz w:val="20"/>
                <w:szCs w:val="20"/>
              </w:rPr>
              <w:t>Sada obalů a výstavních systémů pro obuv</w:t>
            </w:r>
            <w:r w:rsidRPr="00275606">
              <w:rPr>
                <w:rStyle w:val="eop"/>
                <w:sz w:val="20"/>
                <w:szCs w:val="20"/>
              </w:rPr>
              <w:t> </w:t>
            </w:r>
          </w:p>
          <w:p w14:paraId="5F47EC2D" w14:textId="77777777" w:rsidR="005B4D76" w:rsidRPr="008C663F" w:rsidRDefault="005B4D76" w:rsidP="005053CD">
            <w:pPr>
              <w:jc w:val="both"/>
            </w:pPr>
            <w:r>
              <w:t xml:space="preserve"> </w:t>
            </w:r>
            <w:r w:rsidRPr="008C663F">
              <w:t xml:space="preserve">Obhájené diplomové práce jsou uloženy v elektronické podobě v Knihovně UTB a jsou v této formě veřejně přístupné. </w:t>
            </w:r>
          </w:p>
          <w:p w14:paraId="653C6844" w14:textId="77777777" w:rsidR="005B4D76" w:rsidRPr="008C663F" w:rsidRDefault="005B4D76" w:rsidP="005053CD">
            <w:pPr>
              <w:pStyle w:val="paragraph"/>
              <w:spacing w:before="0" w:beforeAutospacing="0" w:after="120" w:afterAutospacing="0"/>
              <w:ind w:left="45" w:right="45"/>
              <w:jc w:val="both"/>
              <w:textAlignment w:val="baseline"/>
              <w:rPr>
                <w:rFonts w:ascii="Segoe UI" w:hAnsi="Segoe UI" w:cs="Segoe UI"/>
                <w:sz w:val="20"/>
                <w:szCs w:val="20"/>
              </w:rPr>
            </w:pPr>
            <w:r w:rsidRPr="008C663F">
              <w:rPr>
                <w:sz w:val="20"/>
                <w:szCs w:val="20"/>
              </w:rPr>
              <w:t>Vyhledání prací je možné na www stránkách</w:t>
            </w:r>
            <w:r w:rsidRPr="000E38FD">
              <w:rPr>
                <w:sz w:val="20"/>
                <w:szCs w:val="20"/>
              </w:rPr>
              <w:t xml:space="preserve">: </w:t>
            </w:r>
            <w:hyperlink r:id="rId21" w:history="1">
              <w:r w:rsidRPr="000E38FD">
                <w:rPr>
                  <w:rStyle w:val="Hypertextovodkaz"/>
                  <w:sz w:val="20"/>
                  <w:szCs w:val="20"/>
                  <w:u w:val="none"/>
                </w:rPr>
                <w:t>https://digilib.k.utb.cz</w:t>
              </w:r>
            </w:hyperlink>
            <w:r w:rsidRPr="008C663F">
              <w:rPr>
                <w:sz w:val="20"/>
                <w:szCs w:val="20"/>
              </w:rPr>
              <w:t>.</w:t>
            </w:r>
          </w:p>
        </w:tc>
      </w:tr>
      <w:tr w:rsidR="005B4D76" w14:paraId="1AD5D0C7" w14:textId="77777777" w:rsidTr="005053CD">
        <w:trPr>
          <w:gridAfter w:val="1"/>
          <w:wAfter w:w="20" w:type="dxa"/>
          <w:cantSplit/>
          <w:trHeight w:val="445"/>
        </w:trPr>
        <w:tc>
          <w:tcPr>
            <w:tcW w:w="2977" w:type="dxa"/>
            <w:tcBorders>
              <w:top w:val="single" w:sz="4" w:space="0" w:color="000000"/>
              <w:left w:val="single" w:sz="4" w:space="0" w:color="000000"/>
              <w:bottom w:val="single" w:sz="8" w:space="0" w:color="000000"/>
              <w:right w:val="single" w:sz="4" w:space="0" w:color="000000"/>
            </w:tcBorders>
            <w:shd w:val="clear" w:color="auto" w:fill="F7CAAC"/>
          </w:tcPr>
          <w:p w14:paraId="0DE0F143" w14:textId="77777777" w:rsidR="005B4D76" w:rsidRPr="00527632"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rFonts w:ascii="Times New Roman Bold" w:hAnsi="Times New Roman Bold"/>
                <w:b/>
              </w:rPr>
            </w:pPr>
            <w:r w:rsidRPr="00527632">
              <w:rPr>
                <w:rFonts w:ascii="Times New Roman Bold" w:hAnsi="Times New Roman Bold"/>
                <w:b/>
              </w:rPr>
              <w:t>Návrh témat rigorózních prací a témata obhájených prací</w:t>
            </w:r>
          </w:p>
        </w:tc>
        <w:tc>
          <w:tcPr>
            <w:tcW w:w="7513" w:type="dxa"/>
            <w:gridSpan w:val="3"/>
            <w:tcBorders>
              <w:top w:val="single" w:sz="4" w:space="0" w:color="000000"/>
              <w:left w:val="single" w:sz="4" w:space="0" w:color="000000"/>
              <w:bottom w:val="single" w:sz="8" w:space="0" w:color="000000"/>
              <w:right w:val="single" w:sz="4" w:space="0" w:color="000000"/>
            </w:tcBorders>
            <w:shd w:val="clear" w:color="auto" w:fill="FFFFFF"/>
          </w:tcPr>
          <w:p w14:paraId="099456E2" w14:textId="77777777" w:rsidR="005B4D76"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jc w:val="center"/>
            </w:pPr>
          </w:p>
        </w:tc>
      </w:tr>
      <w:tr w:rsidR="005B4D76" w14:paraId="2246ECBD" w14:textId="77777777" w:rsidTr="005053CD">
        <w:trPr>
          <w:gridAfter w:val="1"/>
          <w:wAfter w:w="20" w:type="dxa"/>
          <w:cantSplit/>
          <w:trHeight w:val="548"/>
        </w:trPr>
        <w:tc>
          <w:tcPr>
            <w:tcW w:w="10490" w:type="dxa"/>
            <w:gridSpan w:val="4"/>
            <w:tcBorders>
              <w:top w:val="single" w:sz="8" w:space="0" w:color="000000"/>
              <w:left w:val="single" w:sz="4" w:space="0" w:color="000000"/>
              <w:bottom w:val="single" w:sz="4" w:space="0" w:color="000000"/>
              <w:right w:val="single" w:sz="4" w:space="0" w:color="000000"/>
            </w:tcBorders>
            <w:shd w:val="clear" w:color="auto" w:fill="FFFFFF"/>
          </w:tcPr>
          <w:p w14:paraId="17B7305F" w14:textId="77777777" w:rsidR="005B4D76"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jc w:val="both"/>
            </w:pPr>
          </w:p>
          <w:p w14:paraId="69C76A53" w14:textId="77777777" w:rsidR="005B4D76"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jc w:val="both"/>
            </w:pPr>
            <w:r>
              <w:t xml:space="preserve"> </w:t>
            </w:r>
          </w:p>
        </w:tc>
      </w:tr>
      <w:tr w:rsidR="005B4D76" w14:paraId="7C8C902B" w14:textId="77777777" w:rsidTr="005053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Ex>
        <w:trPr>
          <w:gridAfter w:val="1"/>
          <w:wAfter w:w="20" w:type="dxa"/>
        </w:trPr>
        <w:tc>
          <w:tcPr>
            <w:tcW w:w="2977" w:type="dxa"/>
            <w:shd w:val="clear" w:color="auto" w:fill="F7CAAC"/>
          </w:tcPr>
          <w:p w14:paraId="15F4C86F" w14:textId="77777777" w:rsidR="005B4D76" w:rsidRDefault="005B4D76" w:rsidP="005053CD">
            <w:r>
              <w:rPr>
                <w:b/>
              </w:rPr>
              <w:t>Součásti SRZ a jejich obsah</w:t>
            </w:r>
          </w:p>
        </w:tc>
        <w:tc>
          <w:tcPr>
            <w:tcW w:w="7513" w:type="dxa"/>
            <w:gridSpan w:val="3"/>
            <w:tcBorders>
              <w:bottom w:val="nil"/>
            </w:tcBorders>
            <w:shd w:val="clear" w:color="auto" w:fill="FFFFFF"/>
          </w:tcPr>
          <w:p w14:paraId="6AB9FF85" w14:textId="77777777" w:rsidR="005B4D76" w:rsidRDefault="005B4D76" w:rsidP="005053CD">
            <w:pPr>
              <w:jc w:val="center"/>
            </w:pPr>
          </w:p>
        </w:tc>
      </w:tr>
      <w:tr w:rsidR="005B4D76" w14:paraId="51E98D44" w14:textId="77777777" w:rsidTr="005053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Ex>
        <w:trPr>
          <w:gridAfter w:val="1"/>
          <w:wAfter w:w="20" w:type="dxa"/>
          <w:trHeight w:val="533"/>
        </w:trPr>
        <w:tc>
          <w:tcPr>
            <w:tcW w:w="10490" w:type="dxa"/>
            <w:gridSpan w:val="4"/>
            <w:tcBorders>
              <w:top w:val="nil"/>
            </w:tcBorders>
          </w:tcPr>
          <w:p w14:paraId="3783AF51" w14:textId="77777777" w:rsidR="005B4D76" w:rsidRDefault="005B4D76" w:rsidP="005053CD">
            <w:pPr>
              <w:jc w:val="both"/>
            </w:pPr>
          </w:p>
        </w:tc>
      </w:tr>
    </w:tbl>
    <w:p w14:paraId="07DD578D" w14:textId="77777777" w:rsidR="005B4D76" w:rsidRDefault="005B4D76" w:rsidP="005B4D76">
      <w:pPr>
        <w:ind w:left="-567" w:firstLine="708"/>
      </w:pPr>
    </w:p>
    <w:p w14:paraId="51747AA3" w14:textId="77777777" w:rsidR="005B4D76" w:rsidRDefault="005B4D76" w:rsidP="005B4D76"/>
    <w:p w14:paraId="7C91A4D0" w14:textId="77777777" w:rsidR="005B4D76" w:rsidRDefault="005B4D76" w:rsidP="005B4D76"/>
    <w:p w14:paraId="7A6CCB73" w14:textId="77777777" w:rsidR="005B4D76" w:rsidRDefault="005B4D76" w:rsidP="005B4D76">
      <w:pPr>
        <w:ind w:left="-567"/>
      </w:pPr>
    </w:p>
    <w:p w14:paraId="3AC5FFC7" w14:textId="77777777" w:rsidR="005B4D76" w:rsidRDefault="005B4D76" w:rsidP="005B4D76"/>
    <w:p w14:paraId="58F238A7" w14:textId="77777777" w:rsidR="005B4D76" w:rsidRDefault="005B4D76" w:rsidP="005B4D76"/>
    <w:p w14:paraId="5F7443D2" w14:textId="77777777" w:rsidR="005B4D76" w:rsidRDefault="005B4D76" w:rsidP="005B4D76"/>
    <w:p w14:paraId="0A5AB160" w14:textId="77777777" w:rsidR="005B4D76" w:rsidRDefault="005B4D76" w:rsidP="005B4D76"/>
    <w:p w14:paraId="54535A6F" w14:textId="77777777" w:rsidR="005B4D76" w:rsidRDefault="005B4D76" w:rsidP="005B4D76"/>
    <w:p w14:paraId="1CC134C2" w14:textId="77777777" w:rsidR="005B4D76" w:rsidRDefault="005B4D76" w:rsidP="005B4D76"/>
    <w:p w14:paraId="3B11C78D" w14:textId="77777777" w:rsidR="005B4D76" w:rsidRDefault="005B4D76" w:rsidP="005B4D76"/>
    <w:p w14:paraId="3421343B" w14:textId="77777777" w:rsidR="005B4D76" w:rsidRDefault="005B4D76" w:rsidP="005B4D76"/>
    <w:p w14:paraId="78DD8443" w14:textId="77777777" w:rsidR="005B4D76" w:rsidRDefault="005B4D76" w:rsidP="005B4D76"/>
    <w:p w14:paraId="332997D0" w14:textId="77777777" w:rsidR="005B4D76" w:rsidRDefault="005B4D76" w:rsidP="005B4D76"/>
    <w:p w14:paraId="5DB1C7F9" w14:textId="77777777" w:rsidR="005B4D76" w:rsidRDefault="005B4D76" w:rsidP="005B4D76"/>
    <w:p w14:paraId="08518B41" w14:textId="77777777" w:rsidR="005B4D76" w:rsidRDefault="005B4D76" w:rsidP="005B4D76"/>
    <w:p w14:paraId="3B57F064" w14:textId="77777777" w:rsidR="005B4D76" w:rsidRDefault="005B4D76" w:rsidP="005B4D76"/>
    <w:p w14:paraId="37ADF383" w14:textId="77777777" w:rsidR="005B4D76" w:rsidRDefault="005B4D76" w:rsidP="005B4D76"/>
    <w:tbl>
      <w:tblPr>
        <w:tblW w:w="10510" w:type="dxa"/>
        <w:tblInd w:w="-147" w:type="dxa"/>
        <w:tblLayout w:type="fixed"/>
        <w:tblCellMar>
          <w:left w:w="0" w:type="dxa"/>
          <w:right w:w="0" w:type="dxa"/>
        </w:tblCellMar>
        <w:tblLook w:val="0000" w:firstRow="0" w:lastRow="0" w:firstColumn="0" w:lastColumn="0" w:noHBand="0" w:noVBand="0"/>
      </w:tblPr>
      <w:tblGrid>
        <w:gridCol w:w="2694"/>
        <w:gridCol w:w="850"/>
        <w:gridCol w:w="567"/>
        <w:gridCol w:w="567"/>
        <w:gridCol w:w="3261"/>
        <w:gridCol w:w="567"/>
        <w:gridCol w:w="567"/>
        <w:gridCol w:w="587"/>
        <w:gridCol w:w="850"/>
      </w:tblGrid>
      <w:tr w:rsidR="005B4D76" w:rsidRPr="00A22651" w14:paraId="6F4869CE" w14:textId="77777777" w:rsidTr="005053CD">
        <w:trPr>
          <w:cantSplit/>
          <w:trHeight w:val="432"/>
        </w:trPr>
        <w:tc>
          <w:tcPr>
            <w:tcW w:w="10510"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DD6EE" w:themeFill="accent1" w:themeFillTint="66"/>
          </w:tcPr>
          <w:p w14:paraId="155EC215" w14:textId="724EA4F5" w:rsidR="005B4D76" w:rsidRPr="006D6761"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60" w:after="60"/>
              <w:rPr>
                <w:rFonts w:ascii="Times New Roman Bold" w:hAnsi="Times New Roman Bold"/>
                <w:b/>
                <w:sz w:val="28"/>
                <w:szCs w:val="28"/>
                <w:shd w:val="clear" w:color="auto" w:fill="BDD6EE" w:themeFill="accent1" w:themeFillTint="66"/>
              </w:rPr>
            </w:pPr>
            <w:r>
              <w:lastRenderedPageBreak/>
              <w:br w:type="page"/>
            </w:r>
            <w:r w:rsidRPr="00A22651">
              <w:rPr>
                <w:rFonts w:ascii="Times New Roman Bold" w:hAnsi="Times New Roman Bold"/>
                <w:b/>
                <w:sz w:val="28"/>
                <w:szCs w:val="28"/>
              </w:rPr>
              <w:t xml:space="preserve">B-IIa </w:t>
            </w:r>
            <w:r w:rsidRPr="00A22651">
              <w:rPr>
                <w:rFonts w:ascii="Times New Roman Bold" w:hAnsi="Times New Roman Bold" w:hint="eastAsia"/>
                <w:b/>
                <w:sz w:val="28"/>
                <w:szCs w:val="28"/>
                <w:shd w:val="clear" w:color="auto" w:fill="BDD6EE" w:themeFill="accent1" w:themeFillTint="66"/>
              </w:rPr>
              <w:t>–</w:t>
            </w:r>
            <w:r w:rsidRPr="00A22651">
              <w:rPr>
                <w:rFonts w:ascii="Times New Roman Bold" w:hAnsi="Times New Roman Bold"/>
                <w:b/>
                <w:sz w:val="28"/>
                <w:szCs w:val="28"/>
                <w:shd w:val="clear" w:color="auto" w:fill="BDD6EE" w:themeFill="accent1" w:themeFillTint="66"/>
              </w:rPr>
              <w:t xml:space="preserve"> Studijn</w:t>
            </w:r>
            <w:r w:rsidRPr="00A22651">
              <w:rPr>
                <w:rFonts w:ascii="Times New Roman Bold" w:hAnsi="Times New Roman Bold" w:hint="eastAsia"/>
                <w:b/>
                <w:sz w:val="28"/>
                <w:szCs w:val="28"/>
                <w:shd w:val="clear" w:color="auto" w:fill="BDD6EE" w:themeFill="accent1" w:themeFillTint="66"/>
              </w:rPr>
              <w:t>í</w:t>
            </w:r>
            <w:r w:rsidRPr="00A22651">
              <w:rPr>
                <w:rFonts w:ascii="Times New Roman Bold" w:hAnsi="Times New Roman Bold"/>
                <w:b/>
                <w:sz w:val="28"/>
                <w:szCs w:val="28"/>
                <w:shd w:val="clear" w:color="auto" w:fill="BDD6EE" w:themeFill="accent1" w:themeFillTint="66"/>
              </w:rPr>
              <w:t xml:space="preserve"> pl</w:t>
            </w:r>
            <w:r w:rsidRPr="00A22651">
              <w:rPr>
                <w:rFonts w:ascii="Times New Roman Bold" w:hAnsi="Times New Roman Bold" w:hint="eastAsia"/>
                <w:b/>
                <w:sz w:val="28"/>
                <w:szCs w:val="28"/>
                <w:shd w:val="clear" w:color="auto" w:fill="BDD6EE" w:themeFill="accent1" w:themeFillTint="66"/>
              </w:rPr>
              <w:t>á</w:t>
            </w:r>
            <w:r w:rsidRPr="00A22651">
              <w:rPr>
                <w:rFonts w:ascii="Times New Roman Bold" w:hAnsi="Times New Roman Bold"/>
                <w:b/>
                <w:sz w:val="28"/>
                <w:szCs w:val="28"/>
                <w:shd w:val="clear" w:color="auto" w:fill="BDD6EE" w:themeFill="accent1" w:themeFillTint="66"/>
              </w:rPr>
              <w:t>ny</w:t>
            </w:r>
            <w:r>
              <w:rPr>
                <w:rFonts w:ascii="Times New Roman Bold" w:hAnsi="Times New Roman Bold"/>
                <w:b/>
                <w:sz w:val="28"/>
                <w:szCs w:val="28"/>
                <w:shd w:val="clear" w:color="auto" w:fill="BDD6EE" w:themeFill="accent1" w:themeFillTint="66"/>
              </w:rPr>
              <w:t xml:space="preserve"> a návrh témat prací</w:t>
            </w:r>
            <w:r w:rsidRPr="00A22651">
              <w:rPr>
                <w:rFonts w:ascii="Times New Roman Bold" w:hAnsi="Times New Roman Bold"/>
                <w:b/>
                <w:sz w:val="28"/>
                <w:szCs w:val="28"/>
                <w:shd w:val="clear" w:color="auto" w:fill="BDD6EE" w:themeFill="accent1" w:themeFillTint="66"/>
              </w:rPr>
              <w:t xml:space="preserve"> (</w:t>
            </w:r>
            <w:r>
              <w:rPr>
                <w:rFonts w:ascii="Times New Roman Bold" w:hAnsi="Times New Roman Bold"/>
                <w:b/>
                <w:sz w:val="28"/>
                <w:szCs w:val="28"/>
                <w:shd w:val="clear" w:color="auto" w:fill="BDD6EE" w:themeFill="accent1" w:themeFillTint="66"/>
              </w:rPr>
              <w:t xml:space="preserve">navazující magisterský </w:t>
            </w:r>
            <w:r w:rsidRPr="00A22651">
              <w:rPr>
                <w:rFonts w:ascii="Times New Roman Bold" w:hAnsi="Times New Roman Bold"/>
                <w:b/>
                <w:sz w:val="28"/>
                <w:szCs w:val="28"/>
                <w:shd w:val="clear" w:color="auto" w:fill="BDD6EE" w:themeFill="accent1" w:themeFillTint="66"/>
              </w:rPr>
              <w:t>studijn</w:t>
            </w:r>
            <w:r w:rsidRPr="00A22651">
              <w:rPr>
                <w:rFonts w:ascii="Times New Roman Bold" w:hAnsi="Times New Roman Bold" w:hint="eastAsia"/>
                <w:b/>
                <w:sz w:val="28"/>
                <w:szCs w:val="28"/>
                <w:shd w:val="clear" w:color="auto" w:fill="BDD6EE" w:themeFill="accent1" w:themeFillTint="66"/>
              </w:rPr>
              <w:t>í</w:t>
            </w:r>
            <w:r w:rsidRPr="00A22651">
              <w:rPr>
                <w:rFonts w:ascii="Times New Roman Bold" w:hAnsi="Times New Roman Bold"/>
                <w:b/>
                <w:sz w:val="28"/>
                <w:szCs w:val="28"/>
                <w:shd w:val="clear" w:color="auto" w:fill="BDD6EE" w:themeFill="accent1" w:themeFillTint="66"/>
              </w:rPr>
              <w:t xml:space="preserve"> program)</w:t>
            </w:r>
          </w:p>
        </w:tc>
      </w:tr>
      <w:tr w:rsidR="005B4D76" w:rsidRPr="00A22651" w14:paraId="2E1AC070" w14:textId="77777777" w:rsidTr="005053CD">
        <w:trPr>
          <w:cantSplit/>
          <w:trHeight w:val="275"/>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7CAAC" w:themeFill="accent2" w:themeFillTint="66"/>
          </w:tcPr>
          <w:p w14:paraId="480FFD4B" w14:textId="77777777" w:rsidR="005B4D76" w:rsidRPr="00A22651"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60" w:after="60"/>
              <w:rPr>
                <w:b/>
                <w:sz w:val="22"/>
                <w:szCs w:val="22"/>
              </w:rPr>
            </w:pPr>
            <w:r>
              <w:rPr>
                <w:b/>
                <w:sz w:val="22"/>
                <w:szCs w:val="22"/>
              </w:rPr>
              <w:t>Označení studijního plánu</w:t>
            </w:r>
          </w:p>
        </w:tc>
        <w:tc>
          <w:tcPr>
            <w:tcW w:w="781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8751105" w14:textId="77777777" w:rsidR="005B4D76" w:rsidRPr="006D6761"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60" w:after="60"/>
              <w:rPr>
                <w:b/>
                <w:bCs/>
                <w:sz w:val="24"/>
                <w:szCs w:val="24"/>
              </w:rPr>
            </w:pPr>
            <w:r w:rsidRPr="00A22651">
              <w:rPr>
                <w:b/>
                <w:sz w:val="22"/>
                <w:szCs w:val="22"/>
              </w:rPr>
              <w:t xml:space="preserve"> </w:t>
            </w:r>
            <w:r w:rsidRPr="001304FF">
              <w:rPr>
                <w:b/>
                <w:sz w:val="24"/>
                <w:szCs w:val="24"/>
              </w:rPr>
              <w:t xml:space="preserve">Design </w:t>
            </w:r>
            <w:r w:rsidRPr="00375F10">
              <w:rPr>
                <w:b/>
                <w:sz w:val="24"/>
                <w:szCs w:val="24"/>
              </w:rPr>
              <w:t>– specializace</w:t>
            </w:r>
            <w:r w:rsidRPr="004A300E">
              <w:rPr>
                <w:b/>
                <w:sz w:val="24"/>
                <w:szCs w:val="24"/>
              </w:rPr>
              <w:t xml:space="preserve"> </w:t>
            </w:r>
            <w:r>
              <w:rPr>
                <w:b/>
                <w:bCs/>
                <w:sz w:val="24"/>
                <w:szCs w:val="24"/>
              </w:rPr>
              <w:t>Průmyslový design</w:t>
            </w:r>
          </w:p>
        </w:tc>
      </w:tr>
      <w:tr w:rsidR="005B4D76" w:rsidRPr="00A22651" w14:paraId="0C0839DC" w14:textId="77777777" w:rsidTr="005053CD">
        <w:trPr>
          <w:cantSplit/>
          <w:trHeight w:val="285"/>
        </w:trPr>
        <w:tc>
          <w:tcPr>
            <w:tcW w:w="10510"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7CAAC" w:themeFill="accent2" w:themeFillTint="66"/>
          </w:tcPr>
          <w:p w14:paraId="53555770" w14:textId="77777777" w:rsidR="005B4D76" w:rsidRPr="00A22651"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60" w:after="60"/>
              <w:jc w:val="center"/>
              <w:rPr>
                <w:b/>
                <w:sz w:val="22"/>
                <w:szCs w:val="22"/>
              </w:rPr>
            </w:pPr>
            <w:r w:rsidRPr="00A22651">
              <w:rPr>
                <w:b/>
                <w:sz w:val="22"/>
                <w:szCs w:val="22"/>
              </w:rPr>
              <w:t>Povinn</w:t>
            </w:r>
            <w:r w:rsidRPr="00A22651">
              <w:rPr>
                <w:rFonts w:hint="eastAsia"/>
                <w:b/>
                <w:sz w:val="22"/>
                <w:szCs w:val="22"/>
              </w:rPr>
              <w:t>é</w:t>
            </w:r>
            <w:r w:rsidRPr="00A22651">
              <w:rPr>
                <w:b/>
                <w:sz w:val="22"/>
                <w:szCs w:val="22"/>
              </w:rPr>
              <w:t xml:space="preserve"> p</w:t>
            </w:r>
            <w:r w:rsidRPr="00A22651">
              <w:rPr>
                <w:rFonts w:hint="eastAsia"/>
                <w:b/>
                <w:sz w:val="22"/>
                <w:szCs w:val="22"/>
              </w:rPr>
              <w:t>ř</w:t>
            </w:r>
            <w:r w:rsidRPr="00A22651">
              <w:rPr>
                <w:b/>
                <w:sz w:val="22"/>
                <w:szCs w:val="22"/>
              </w:rPr>
              <w:t>edm</w:t>
            </w:r>
            <w:r w:rsidRPr="00A22651">
              <w:rPr>
                <w:rFonts w:hint="eastAsia"/>
                <w:b/>
                <w:sz w:val="22"/>
                <w:szCs w:val="22"/>
              </w:rPr>
              <w:t>ě</w:t>
            </w:r>
            <w:r w:rsidRPr="00A22651">
              <w:rPr>
                <w:b/>
                <w:sz w:val="22"/>
                <w:szCs w:val="22"/>
              </w:rPr>
              <w:t>ty</w:t>
            </w:r>
          </w:p>
        </w:tc>
      </w:tr>
      <w:tr w:rsidR="005B4D76" w:rsidRPr="00A22651" w14:paraId="15118979" w14:textId="77777777" w:rsidTr="005053CD">
        <w:trPr>
          <w:cantSplit/>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7CAAC" w:themeFill="accent2" w:themeFillTint="66"/>
          </w:tcPr>
          <w:p w14:paraId="32A05C0E" w14:textId="77777777" w:rsidR="005B4D76" w:rsidRPr="00A22651"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jc w:val="both"/>
              <w:rPr>
                <w:b/>
              </w:rPr>
            </w:pPr>
            <w:r w:rsidRPr="00A22651">
              <w:rPr>
                <w:rFonts w:ascii="Times New Roman Bold" w:hAnsi="Times New Roman Bold"/>
                <w:b/>
              </w:rPr>
              <w:t>Název předmětu</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7CAAC" w:themeFill="accent2" w:themeFillTint="66"/>
          </w:tcPr>
          <w:p w14:paraId="4CF8423A" w14:textId="77777777" w:rsidR="005B4D76" w:rsidRPr="006D676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rFonts w:ascii="Times New Roman Bold" w:hAnsi="Times New Roman Bold"/>
                <w:b/>
                <w:bCs/>
              </w:rPr>
            </w:pPr>
            <w:r w:rsidRPr="006D6761">
              <w:rPr>
                <w:rFonts w:ascii="Times New Roman Bold" w:hAnsi="Times New Roman Bold"/>
                <w:b/>
                <w:bCs/>
              </w:rPr>
              <w:t>rozsah</w:t>
            </w:r>
          </w:p>
          <w:p w14:paraId="6B118D4D" w14:textId="77777777" w:rsidR="005B4D76" w:rsidRPr="006D676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b/>
                <w:bCs/>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7CAAC" w:themeFill="accent2" w:themeFillTint="66"/>
          </w:tcPr>
          <w:p w14:paraId="1B66A1D6" w14:textId="77777777" w:rsidR="005B4D76" w:rsidRPr="006D676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ind w:hanging="111"/>
              <w:jc w:val="center"/>
              <w:rPr>
                <w:rFonts w:ascii="Times New Roman Bold" w:hAnsi="Times New Roman Bold"/>
                <w:b/>
                <w:bCs/>
              </w:rPr>
            </w:pPr>
            <w:r>
              <w:rPr>
                <w:rFonts w:ascii="Times New Roman Bold" w:hAnsi="Times New Roman Bold"/>
                <w:b/>
                <w:bCs/>
              </w:rPr>
              <w:t xml:space="preserve">  </w:t>
            </w:r>
            <w:r w:rsidRPr="006D6761">
              <w:rPr>
                <w:rFonts w:ascii="Times New Roman Bold" w:hAnsi="Times New Roman Bold"/>
                <w:b/>
                <w:bCs/>
              </w:rPr>
              <w:t>způs.</w:t>
            </w:r>
          </w:p>
          <w:p w14:paraId="4B5B40B8" w14:textId="77777777" w:rsidR="005B4D76" w:rsidRPr="006D676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b/>
                <w:bCs/>
              </w:rPr>
            </w:pPr>
            <w:r w:rsidRPr="006D6761">
              <w:rPr>
                <w:rFonts w:ascii="Times New Roman Bold" w:hAnsi="Times New Roman Bold"/>
                <w:b/>
                <w:bCs/>
              </w:rPr>
              <w:t>ověř.</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7CAAC" w:themeFill="accent2" w:themeFillTint="66"/>
          </w:tcPr>
          <w:p w14:paraId="06CEB29B" w14:textId="77777777" w:rsidR="005B4D76" w:rsidRPr="006D676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b/>
                <w:bCs/>
              </w:rPr>
            </w:pPr>
            <w:r w:rsidRPr="006D6761">
              <w:rPr>
                <w:rFonts w:ascii="Times New Roman Bold" w:hAnsi="Times New Roman Bold"/>
                <w:b/>
                <w:bCs/>
              </w:rPr>
              <w:t>počet kred.</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7CAAC" w:themeFill="accent2" w:themeFillTint="66"/>
          </w:tcPr>
          <w:p w14:paraId="42A69D08" w14:textId="77777777" w:rsidR="005B4D76" w:rsidRPr="006D676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center"/>
              <w:rPr>
                <w:b/>
                <w:bCs/>
              </w:rPr>
            </w:pPr>
            <w:r w:rsidRPr="006D6761">
              <w:rPr>
                <w:rFonts w:ascii="Times New Roman Bold" w:hAnsi="Times New Roman Bold"/>
                <w:b/>
                <w:bCs/>
              </w:rPr>
              <w:t>vyučující</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7CAAC" w:themeFill="accent2" w:themeFillTint="66"/>
          </w:tcPr>
          <w:p w14:paraId="0CE302A4" w14:textId="77777777" w:rsidR="005B4D76" w:rsidRPr="006D676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b/>
                <w:bCs/>
              </w:rPr>
            </w:pPr>
            <w:r w:rsidRPr="006D6761">
              <w:rPr>
                <w:rFonts w:ascii="Times New Roman Bold" w:hAnsi="Times New Roman Bold"/>
                <w:b/>
                <w:bCs/>
              </w:rPr>
              <w:t>spol. část</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7CAAC" w:themeFill="accent2" w:themeFillTint="66"/>
          </w:tcPr>
          <w:p w14:paraId="7BE91309" w14:textId="77777777" w:rsidR="005B4D76" w:rsidRPr="006D676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b/>
                <w:bCs/>
              </w:rPr>
            </w:pPr>
            <w:r w:rsidRPr="006D6761">
              <w:rPr>
                <w:rFonts w:ascii="Times New Roman Bold" w:hAnsi="Times New Roman Bold"/>
                <w:b/>
                <w:bCs/>
              </w:rPr>
              <w:t>spec.</w:t>
            </w: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7CAAC" w:themeFill="accent2" w:themeFillTint="66"/>
          </w:tcPr>
          <w:p w14:paraId="378C28B8" w14:textId="77777777" w:rsidR="005B4D76" w:rsidRPr="006D676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b/>
                <w:bCs/>
              </w:rPr>
            </w:pPr>
            <w:r w:rsidRPr="006D6761">
              <w:rPr>
                <w:rFonts w:ascii="Times New Roman Bold" w:hAnsi="Times New Roman Bold"/>
                <w:b/>
                <w:bCs/>
              </w:rPr>
              <w:t>prof. zákl.</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7CAAC" w:themeFill="accent2" w:themeFillTint="66"/>
          </w:tcPr>
          <w:p w14:paraId="1702FCC7" w14:textId="77777777" w:rsidR="005B4D76" w:rsidRPr="006D676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b/>
                <w:bCs/>
              </w:rPr>
            </w:pPr>
            <w:r w:rsidRPr="006D6761">
              <w:rPr>
                <w:b/>
                <w:bCs/>
              </w:rPr>
              <w:t xml:space="preserve">dop. roč. </w:t>
            </w:r>
          </w:p>
          <w:p w14:paraId="68A82147" w14:textId="77777777" w:rsidR="005B4D76" w:rsidRPr="006D676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b/>
                <w:bCs/>
              </w:rPr>
            </w:pPr>
            <w:r w:rsidRPr="006D6761">
              <w:rPr>
                <w:b/>
                <w:bCs/>
              </w:rPr>
              <w:t xml:space="preserve"> semestr</w:t>
            </w:r>
          </w:p>
        </w:tc>
      </w:tr>
      <w:tr w:rsidR="005B4D76" w:rsidRPr="00A22651" w14:paraId="6A0C77FD"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CD390EA" w14:textId="77777777" w:rsidR="005B4D76" w:rsidRPr="00C415B1"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t>Klauzurní práce 7</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B6B566C"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EB1F80">
              <w:t>13c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FDF38EA"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kzk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1972E04"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5</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FCD3475" w14:textId="77777777" w:rsidR="005B4D76" w:rsidRPr="00EB1F80"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b/>
                <w:bCs/>
              </w:rPr>
            </w:pPr>
            <w:r w:rsidRPr="00EB1F80">
              <w:rPr>
                <w:b/>
                <w:bCs/>
              </w:rPr>
              <w:t xml:space="preserve">doc. M.A. Vladimír Kovařík </w:t>
            </w:r>
          </w:p>
          <w:p w14:paraId="6E6240A5"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EB1F80">
              <w:t>a kol. pedagogů</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A56F978"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EB1F80">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5AD506E"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4F34BA6" w14:textId="333FD0A6"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4AA0847"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1 ZS</w:t>
            </w:r>
          </w:p>
        </w:tc>
      </w:tr>
      <w:tr w:rsidR="005B4D76" w:rsidRPr="00A22651" w14:paraId="1F164512"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B6409D6" w14:textId="77777777" w:rsidR="005B4D76" w:rsidRPr="00C415B1"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t>Současné tendence v umění 1</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7DA4A48"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EB1F80">
              <w:t>26p</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C608998"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E8B531A"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3</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1FFDFD8"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EB1F80">
              <w:t>Mgr. Helena Maňasová Hradská, Ph.D.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03B1B50"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EB1F80">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693AE99"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A9DE897"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ZT</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6F0CDDC"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1 ZS</w:t>
            </w:r>
          </w:p>
        </w:tc>
      </w:tr>
      <w:tr w:rsidR="005B4D76" w:rsidRPr="00A22651" w14:paraId="6EBB19A5"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4647657" w14:textId="77777777" w:rsidR="005B4D76" w:rsidRPr="00C415B1"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rPr>
                <w:lang w:eastAsia="en-US"/>
              </w:rPr>
              <w:t xml:space="preserve">Současný světový design </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D1CC74B"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EB1F80">
              <w:rPr>
                <w:lang w:eastAsia="en-US"/>
              </w:rPr>
              <w:t>13p</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4163A00"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3BBDCDB"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3</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F690A42" w14:textId="77777777" w:rsidR="00E661FF" w:rsidRPr="00131855" w:rsidRDefault="00E661FF" w:rsidP="00E661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Style w:val="normaltextrun"/>
                <w:b/>
                <w:bCs/>
              </w:rPr>
            </w:pPr>
            <w:r w:rsidRPr="00131855">
              <w:rPr>
                <w:rStyle w:val="normaltextrun"/>
                <w:b/>
                <w:bCs/>
              </w:rPr>
              <w:t>prof. PhDr. Zdeno Kolesár, Ph.D.</w:t>
            </w:r>
          </w:p>
          <w:p w14:paraId="591482A4" w14:textId="5BBB5E77" w:rsidR="005B4D76" w:rsidRPr="00C415B1" w:rsidRDefault="00E661FF" w:rsidP="00E661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EB1F80">
              <w:rPr>
                <w:lang w:eastAsia="en-US"/>
              </w:rPr>
              <w:t>Mgr. Vít Jakubíček, Ph.D.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2E4B98E"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EB1F80">
              <w:rPr>
                <w:lang w:eastAsia="en-US"/>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BAF2640"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95B186E"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ZT</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6C500C4"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1 ZS</w:t>
            </w:r>
          </w:p>
        </w:tc>
      </w:tr>
      <w:tr w:rsidR="005B4D76" w:rsidRPr="00A22651" w14:paraId="2CBF6985"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AD3C2DC" w14:textId="77777777" w:rsidR="005B4D76" w:rsidRPr="00C415B1"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t>Estetika 1</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8E72566"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EB1F80">
              <w:t>13p+13s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6928BB9"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F0737F6"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3</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2FAA697"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EB1F80">
              <w:t>doc. PhDr. Miroslav Zelinský, CSc.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4D5E0F9"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EB1F80">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C247C82"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EC96F14"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0B722D1"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1 ZS</w:t>
            </w:r>
          </w:p>
        </w:tc>
      </w:tr>
      <w:tr w:rsidR="005B4D76" w:rsidRPr="00A22651" w14:paraId="07936C40"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63FD2A1" w14:textId="77777777" w:rsidR="005B4D76" w:rsidRPr="00C415B1"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t>Odborná angličtina B2+ 1</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98056FD"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EB1F80">
              <w:t>26s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B95DBFC"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r w:rsidRPr="00EB1F80">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F253599"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r w:rsidRPr="00EB1F80">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18633E2"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EB1F80">
              <w:t>Garant FHS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4811DFA"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EB1F80">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867AE21"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C8FF0B4"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9122147"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1 ZS</w:t>
            </w:r>
          </w:p>
        </w:tc>
      </w:tr>
      <w:tr w:rsidR="005B4D76" w14:paraId="21BF8A18"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DAC835B" w14:textId="77777777" w:rsidR="005B4D76" w:rsidRPr="006A524D"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6A524D">
              <w:t>Ateliér Průmyslový design 7</w:t>
            </w:r>
            <w:r w:rsidRPr="006A524D">
              <w:rPr>
                <w:rFonts w:eastAsiaTheme="majorEastAsia"/>
              </w:rPr>
              <w:t> </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E380510" w14:textId="77777777" w:rsidR="005B4D76" w:rsidRPr="006A524D"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6A524D">
              <w:t>52 ateliér</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62709D5" w14:textId="77777777" w:rsidR="005B4D76" w:rsidRPr="006A524D"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6A524D">
              <w:t>z, 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2B1141D" w14:textId="77777777" w:rsidR="005B4D76" w:rsidRPr="006A524D"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6A524D">
              <w:t>4</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E5D46F1" w14:textId="77777777" w:rsidR="005B4D76" w:rsidRPr="006A524D"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highlight w:val="green"/>
              </w:rPr>
            </w:pPr>
            <w:r w:rsidRPr="006A524D">
              <w:t xml:space="preserve">doc. MgA. Martin </w:t>
            </w:r>
            <w:r w:rsidRPr="006A524D">
              <w:rPr>
                <w:rFonts w:eastAsiaTheme="majorEastAsia"/>
              </w:rPr>
              <w:t>Surman</w:t>
            </w:r>
            <w:r w:rsidRPr="006A524D">
              <w:t xml:space="preserve">, </w:t>
            </w:r>
            <w:r w:rsidRPr="006A524D">
              <w:rPr>
                <w:rFonts w:eastAsiaTheme="majorEastAsia"/>
              </w:rPr>
              <w:t>ArtD</w:t>
            </w:r>
            <w:r w:rsidRPr="006A524D">
              <w:t>.  </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B77846A" w14:textId="77777777" w:rsidR="005B4D76" w:rsidRPr="006A524D"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31FA076" w14:textId="77777777" w:rsidR="005B4D76" w:rsidRPr="006A524D"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6A524D">
              <w:t>X</w:t>
            </w: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F5BB36C" w14:textId="77777777" w:rsidR="005B4D76" w:rsidRPr="006A524D"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6A524D">
              <w:t>PZ</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BFF0716" w14:textId="77777777" w:rsidR="005B4D76" w:rsidRPr="006A524D"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6A524D">
              <w:t>1 ZS</w:t>
            </w:r>
          </w:p>
        </w:tc>
      </w:tr>
      <w:tr w:rsidR="005B4D76" w:rsidRPr="00A22651" w14:paraId="3FE2411A"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C218FE9" w14:textId="77777777" w:rsidR="005B4D76" w:rsidRPr="006A524D"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6A524D">
              <w:rPr>
                <w:rFonts w:eastAsiaTheme="majorEastAsia"/>
              </w:rPr>
              <w:t>Technické aspekty průmyslového designu 1</w:t>
            </w:r>
            <w:r w:rsidRPr="006A524D">
              <w:t> </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E9ACBA4" w14:textId="77777777" w:rsidR="005B4D76" w:rsidRPr="006A524D"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6A524D">
              <w:t>26s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3831EEE" w14:textId="77777777" w:rsidR="005B4D76" w:rsidRPr="006A524D"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6A524D">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8466DD2" w14:textId="77777777" w:rsidR="005B4D76" w:rsidRPr="006A524D"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6A524D">
              <w:rPr>
                <w:rFonts w:eastAsiaTheme="majorEastAsia"/>
              </w:rPr>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0EFF790" w14:textId="77777777" w:rsidR="005B4D76" w:rsidRPr="006A524D"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6A524D">
              <w:rPr>
                <w:rFonts w:eastAsiaTheme="majorEastAsia"/>
              </w:rPr>
              <w:t xml:space="preserve">Ing. Jaroslav </w:t>
            </w:r>
            <w:r w:rsidRPr="006A524D">
              <w:t>Maloch</w:t>
            </w:r>
            <w:r w:rsidRPr="006A524D">
              <w:rPr>
                <w:rFonts w:eastAsiaTheme="majorEastAsia"/>
              </w:rPr>
              <w:t>, CSc.</w:t>
            </w:r>
            <w:r w:rsidRPr="006A524D">
              <w:t> </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0F94D31" w14:textId="77777777" w:rsidR="005B4D76" w:rsidRPr="006A524D"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71330A3" w14:textId="77777777" w:rsidR="005B4D76" w:rsidRPr="006A524D"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6A524D">
              <w:rPr>
                <w:rFonts w:eastAsiaTheme="majorEastAsia"/>
              </w:rPr>
              <w:t>X</w:t>
            </w: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63D9CE7" w14:textId="77777777" w:rsidR="005B4D76" w:rsidRPr="00A24812"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highlight w:val="yellow"/>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4B932E5" w14:textId="77777777" w:rsidR="005B4D76" w:rsidRPr="006A524D"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6A524D">
              <w:rPr>
                <w:rFonts w:eastAsiaTheme="majorEastAsia"/>
              </w:rPr>
              <w:t>1 ZS</w:t>
            </w:r>
          </w:p>
        </w:tc>
      </w:tr>
      <w:tr w:rsidR="005B4D76" w:rsidRPr="00A22651" w14:paraId="1740F449"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5E847FA" w14:textId="77777777" w:rsidR="005B4D76" w:rsidRPr="006A524D"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Pr>
                <w:rFonts w:eastAsiaTheme="majorEastAsia"/>
              </w:rPr>
              <w:t>Progresivní technologie v PD</w:t>
            </w:r>
            <w:r w:rsidRPr="006A524D">
              <w:rPr>
                <w:rFonts w:eastAsiaTheme="majorEastAsia"/>
              </w:rPr>
              <w:t xml:space="preserve"> 1</w:t>
            </w:r>
            <w:r w:rsidRPr="006A524D">
              <w:t> </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B1E313E" w14:textId="77777777" w:rsidR="005B4D76" w:rsidRPr="006A524D"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6A524D">
              <w:t>26s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053CED1" w14:textId="77777777" w:rsidR="005B4D76" w:rsidRPr="006A524D"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6A524D">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A322A13" w14:textId="77777777" w:rsidR="005B4D76" w:rsidRPr="006A524D"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6A524D">
              <w:rPr>
                <w:rFonts w:eastAsiaTheme="majorEastAsia"/>
              </w:rPr>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185085F" w14:textId="77777777" w:rsidR="005B4D76" w:rsidRPr="006A524D"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6A524D">
              <w:rPr>
                <w:rFonts w:eastAsiaTheme="majorEastAsia"/>
              </w:rPr>
              <w:t>MgA. Jakub Hrdina, Ph.D.</w:t>
            </w:r>
            <w:r w:rsidRPr="006A524D">
              <w:t> </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79F0CCF" w14:textId="77777777" w:rsidR="005B4D76" w:rsidRPr="006A524D"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BBB5B69" w14:textId="77777777" w:rsidR="005B4D76" w:rsidRPr="006A524D"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6A524D">
              <w:rPr>
                <w:rFonts w:eastAsiaTheme="majorEastAsia"/>
              </w:rPr>
              <w:t>X</w:t>
            </w: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DAE8883" w14:textId="77777777" w:rsidR="005B4D76" w:rsidRPr="00A24812"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highlight w:val="yellow"/>
              </w:rPr>
            </w:pPr>
            <w:r w:rsidRPr="00BA43FE">
              <w:t>PZ</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BB7DA5D" w14:textId="77777777" w:rsidR="005B4D76" w:rsidRPr="006A524D"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6A524D">
              <w:rPr>
                <w:rFonts w:eastAsiaTheme="majorEastAsia"/>
              </w:rPr>
              <w:t>1 ZS</w:t>
            </w:r>
          </w:p>
        </w:tc>
      </w:tr>
      <w:tr w:rsidR="005B4D76" w:rsidRPr="00A22651" w14:paraId="47407062"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1E84779" w14:textId="77777777" w:rsidR="005B4D76" w:rsidRPr="006A524D"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rStyle w:val="normaltextrun"/>
                <w:rFonts w:eastAsiaTheme="majorEastAsia"/>
              </w:rPr>
            </w:pPr>
            <w:r w:rsidRPr="006A524D">
              <w:rPr>
                <w:rFonts w:eastAsiaTheme="majorEastAsia"/>
              </w:rPr>
              <w:t>Prezentace designérského díla 1</w:t>
            </w:r>
            <w:r w:rsidRPr="006A524D">
              <w:t> </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70AB437" w14:textId="77777777" w:rsidR="005B4D76" w:rsidRPr="006A524D"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rStyle w:val="normaltextrun"/>
                <w:rFonts w:eastAsiaTheme="majorEastAsia"/>
              </w:rPr>
            </w:pPr>
            <w:r w:rsidRPr="006A524D">
              <w:t>26s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0B071DB" w14:textId="77777777" w:rsidR="005B4D76" w:rsidRPr="006A524D"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rStyle w:val="normaltextrun"/>
                <w:rFonts w:eastAsiaTheme="majorEastAsia"/>
              </w:rPr>
            </w:pPr>
            <w:r>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C0CAA28" w14:textId="77777777" w:rsidR="005B4D76" w:rsidRPr="006A524D"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rStyle w:val="normaltextrun"/>
                <w:rFonts w:eastAsiaTheme="majorEastAsia"/>
              </w:rPr>
            </w:pPr>
            <w:r>
              <w:rPr>
                <w:rFonts w:eastAsiaTheme="majorEastAsia"/>
              </w:rPr>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CE8CB4D" w14:textId="77777777" w:rsidR="005B4D76" w:rsidRPr="006A524D" w:rsidRDefault="005B4D76" w:rsidP="005053CD">
            <w:pPr>
              <w:textAlignment w:val="baseline"/>
              <w:rPr>
                <w:rFonts w:ascii="Segoe UI" w:hAnsi="Segoe UI" w:cs="Segoe UI"/>
              </w:rPr>
            </w:pPr>
            <w:r w:rsidRPr="006A524D">
              <w:rPr>
                <w:rFonts w:eastAsiaTheme="majorEastAsia"/>
              </w:rPr>
              <w:t xml:space="preserve">MgA. Ondřej </w:t>
            </w:r>
            <w:r w:rsidRPr="006A524D">
              <w:t>Puchta</w:t>
            </w:r>
            <w:r w:rsidRPr="006A524D">
              <w:rPr>
                <w:rFonts w:eastAsiaTheme="majorEastAsia"/>
              </w:rPr>
              <w:t>, Ph.D.</w:t>
            </w:r>
            <w:r w:rsidRPr="006A524D">
              <w:t> </w:t>
            </w:r>
          </w:p>
          <w:p w14:paraId="59CC0BBC" w14:textId="77777777" w:rsidR="005B4D76" w:rsidRPr="006A524D"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Style w:val="normaltextrun"/>
                <w:rFonts w:eastAsiaTheme="majorEastAsia"/>
              </w:rPr>
            </w:pPr>
            <w:r w:rsidRPr="006A524D">
              <w:t> </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3EAFF12" w14:textId="77777777" w:rsidR="005B4D76" w:rsidRPr="006A524D"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9480BDC" w14:textId="77777777" w:rsidR="005B4D76" w:rsidRPr="006A524D"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rStyle w:val="normaltextrun"/>
                <w:rFonts w:eastAsiaTheme="majorEastAsia"/>
              </w:rPr>
            </w:pPr>
            <w:r w:rsidRPr="006A524D">
              <w:rPr>
                <w:rFonts w:eastAsiaTheme="majorEastAsia"/>
              </w:rPr>
              <w:t>X</w:t>
            </w: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BFBEB37" w14:textId="77777777" w:rsidR="005B4D76" w:rsidRPr="00A24812"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rStyle w:val="normaltextrun"/>
                <w:rFonts w:eastAsiaTheme="majorEastAsia"/>
                <w:highlight w:val="yellow"/>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A7B4CDC" w14:textId="77777777" w:rsidR="005B4D76" w:rsidRPr="006A524D"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rStyle w:val="normaltextrun"/>
                <w:rFonts w:eastAsiaTheme="majorEastAsia"/>
              </w:rPr>
            </w:pPr>
            <w:r w:rsidRPr="006A524D">
              <w:rPr>
                <w:rFonts w:eastAsiaTheme="majorEastAsia"/>
              </w:rPr>
              <w:t>1 ZS</w:t>
            </w:r>
          </w:p>
        </w:tc>
      </w:tr>
      <w:tr w:rsidR="005B4D76" w:rsidRPr="00A22651" w14:paraId="1F94A227"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1294312" w14:textId="77777777" w:rsidR="00C47DB1"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rFonts w:eastAsiaTheme="majorEastAsia"/>
              </w:rPr>
            </w:pPr>
            <w:r w:rsidRPr="006A524D">
              <w:rPr>
                <w:rFonts w:eastAsiaTheme="majorEastAsia"/>
              </w:rPr>
              <w:t xml:space="preserve">Interpretace designérského </w:t>
            </w:r>
          </w:p>
          <w:p w14:paraId="0E243EFD" w14:textId="35651026" w:rsidR="005B4D76" w:rsidRPr="006A524D"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rStyle w:val="normaltextrun"/>
                <w:rFonts w:eastAsiaTheme="majorEastAsia"/>
              </w:rPr>
            </w:pPr>
            <w:r w:rsidRPr="006A524D">
              <w:rPr>
                <w:rFonts w:eastAsiaTheme="majorEastAsia"/>
              </w:rPr>
              <w:t>díla 1</w:t>
            </w:r>
            <w:r w:rsidRPr="006A524D">
              <w:t> </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F912C28" w14:textId="77777777" w:rsidR="005B4D76" w:rsidRPr="006A524D"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rStyle w:val="normaltextrun"/>
                <w:rFonts w:eastAsiaTheme="majorEastAsia"/>
              </w:rPr>
            </w:pPr>
            <w:r w:rsidRPr="006A524D">
              <w:t>26s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F57AF82" w14:textId="77777777" w:rsidR="005B4D76" w:rsidRPr="006A524D"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rStyle w:val="normaltextrun"/>
                <w:rFonts w:eastAsiaTheme="majorEastAsia"/>
              </w:rPr>
            </w:pPr>
            <w:r>
              <w:rPr>
                <w:rFonts w:eastAsiaTheme="majorEastAsia"/>
              </w:rPr>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1F4D1D1" w14:textId="77777777" w:rsidR="005B4D76" w:rsidRPr="006A524D"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rStyle w:val="normaltextrun"/>
                <w:rFonts w:eastAsiaTheme="majorEastAsia"/>
              </w:rPr>
            </w:pPr>
            <w:r>
              <w:rPr>
                <w:rFonts w:eastAsiaTheme="majorEastAsia"/>
              </w:rPr>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821EC42" w14:textId="77777777" w:rsidR="005B4D76" w:rsidRPr="006A524D"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Style w:val="normaltextrun"/>
                <w:rFonts w:eastAsiaTheme="majorEastAsia"/>
              </w:rPr>
            </w:pPr>
            <w:r w:rsidRPr="006A524D">
              <w:rPr>
                <w:rFonts w:eastAsiaTheme="majorEastAsia"/>
              </w:rPr>
              <w:t xml:space="preserve">doc. MgA. Martin </w:t>
            </w:r>
            <w:r w:rsidRPr="006A524D">
              <w:t>Surman</w:t>
            </w:r>
            <w:r w:rsidRPr="006A524D">
              <w:rPr>
                <w:rFonts w:eastAsiaTheme="majorEastAsia"/>
              </w:rPr>
              <w:t xml:space="preserve">, </w:t>
            </w:r>
            <w:r w:rsidRPr="006A524D">
              <w:t>ArtD</w:t>
            </w:r>
            <w:r w:rsidRPr="006A524D">
              <w:rPr>
                <w:rFonts w:eastAsiaTheme="majorEastAsia"/>
              </w:rPr>
              <w:t>. </w:t>
            </w:r>
            <w:r w:rsidRPr="006A524D">
              <w:t> </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87175B3" w14:textId="77777777" w:rsidR="005B4D76" w:rsidRPr="006A524D"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3BD16B6" w14:textId="77777777" w:rsidR="005B4D76" w:rsidRPr="006A524D"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rStyle w:val="normaltextrun"/>
                <w:rFonts w:eastAsiaTheme="majorEastAsia"/>
              </w:rPr>
            </w:pPr>
            <w:r w:rsidRPr="006A524D">
              <w:rPr>
                <w:rFonts w:eastAsiaTheme="majorEastAsia"/>
              </w:rPr>
              <w:t>X</w:t>
            </w: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81D3748" w14:textId="77777777" w:rsidR="005B4D76" w:rsidRPr="00A24812"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rStyle w:val="eop"/>
                <w:highlight w:val="yellow"/>
              </w:rPr>
            </w:pPr>
            <w:r w:rsidRPr="00BA43FE">
              <w:t>PZ</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3DEA60A" w14:textId="77777777" w:rsidR="005B4D76" w:rsidRPr="006A524D"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rStyle w:val="normaltextrun"/>
                <w:rFonts w:eastAsiaTheme="majorEastAsia"/>
              </w:rPr>
            </w:pPr>
            <w:r w:rsidRPr="006A524D">
              <w:rPr>
                <w:rFonts w:eastAsiaTheme="majorEastAsia"/>
              </w:rPr>
              <w:t>1 ZS</w:t>
            </w:r>
          </w:p>
        </w:tc>
      </w:tr>
      <w:tr w:rsidR="005B4D76" w:rsidRPr="00A22651" w14:paraId="349C2550"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41D87D0" w14:textId="77777777" w:rsidR="005B4D76"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t>Klauzurní práce 8</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BF001A5"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EB1F80">
              <w:t>13c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17BCA91"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kzk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516FC48"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5</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DD94DAB" w14:textId="77777777" w:rsidR="005B4D76" w:rsidRPr="00EB1F80"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b/>
                <w:bCs/>
              </w:rPr>
            </w:pPr>
            <w:r w:rsidRPr="00EB1F80">
              <w:rPr>
                <w:b/>
                <w:bCs/>
              </w:rPr>
              <w:t xml:space="preserve">doc. M.A. Vladimír Kovařík </w:t>
            </w:r>
          </w:p>
          <w:p w14:paraId="54856818"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EB1F80">
              <w:t>a kol. pedagogů</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CF74BCB"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EB1F80">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62373E0"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9213D01" w14:textId="32344BB8"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B2E2707"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1 LS</w:t>
            </w:r>
          </w:p>
        </w:tc>
      </w:tr>
      <w:tr w:rsidR="005B4D76" w:rsidRPr="00A22651" w14:paraId="548CBA24"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5504BF2" w14:textId="77777777" w:rsidR="005B4D76"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t>Současné tendence v umění 2</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47E739B"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EB1F80">
              <w:t>26p</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225E258"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269060F"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3</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21A6137"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EB1F80">
              <w:t>Mgr. Helena Maňasová Hradská, Ph.D.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91046CE"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EB1F80">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0794625"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784D634"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ZT</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E1A5DC8"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1 LS</w:t>
            </w:r>
          </w:p>
        </w:tc>
      </w:tr>
      <w:tr w:rsidR="005B4D76" w:rsidRPr="00A22651" w14:paraId="276F1BB6"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5CDD3EA" w14:textId="77777777" w:rsidR="005B4D76"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rPr>
                <w:lang w:eastAsia="en-US"/>
              </w:rPr>
              <w:t xml:space="preserve">Současný český design </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44793DF"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EB1F80">
              <w:rPr>
                <w:lang w:eastAsia="en-US"/>
              </w:rPr>
              <w:t>13p</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900A003" w14:textId="77777777" w:rsidR="005B4D76" w:rsidRPr="004E21C8"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r w:rsidRPr="00EB1F80">
              <w:t>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807704C" w14:textId="77777777" w:rsidR="005B4D76" w:rsidRPr="004E21C8"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r w:rsidRPr="00EB1F80">
              <w:t>3</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005536F" w14:textId="77777777" w:rsidR="00131855" w:rsidRPr="00131855" w:rsidRDefault="00131855" w:rsidP="001318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Style w:val="normaltextrun"/>
                <w:b/>
                <w:bCs/>
              </w:rPr>
            </w:pPr>
            <w:r w:rsidRPr="00131855">
              <w:rPr>
                <w:rStyle w:val="normaltextrun"/>
                <w:b/>
                <w:bCs/>
              </w:rPr>
              <w:t>prof. PhDr. Zdeno Kolesár, Ph.D.</w:t>
            </w:r>
          </w:p>
          <w:p w14:paraId="006C1251" w14:textId="675E7E39" w:rsidR="005B4D76" w:rsidRDefault="00131855" w:rsidP="001318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EB1F80">
              <w:rPr>
                <w:lang w:eastAsia="en-US"/>
              </w:rPr>
              <w:t>Mgr. Vít Jakubíček, Ph.D.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D0766D2"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EB1F80">
              <w:rPr>
                <w:lang w:eastAsia="en-US"/>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0006560"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A3DE613"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ZT</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3B02458"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1 LS</w:t>
            </w:r>
          </w:p>
        </w:tc>
      </w:tr>
      <w:tr w:rsidR="005B4D76" w:rsidRPr="00A22651" w14:paraId="2FDBF27E"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C86E37D" w14:textId="77777777" w:rsidR="005B4D76"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t>Estetika 2</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DD23277"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EB1F80">
              <w:t>13p+13s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3E6C30A" w14:textId="77777777" w:rsidR="005B4D76" w:rsidRPr="00C678B7"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r w:rsidRPr="00EB1F80">
              <w:t>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6D53F3B" w14:textId="77777777" w:rsidR="005B4D76" w:rsidRPr="00C678B7"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r w:rsidRPr="00EB1F80">
              <w:t>3</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DE7AA27"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EB1F80">
              <w:t>doc. PhDr. Miroslav Zelinský, CSc.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B776D57"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EB1F80">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FAA6DE9"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8474C2E"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2422D98"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1 LS</w:t>
            </w:r>
          </w:p>
        </w:tc>
      </w:tr>
      <w:tr w:rsidR="005B4D76" w:rsidRPr="00A22651" w14:paraId="06E4BA1D"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3F2902F" w14:textId="77777777" w:rsidR="005B4D76" w:rsidRPr="00713BB6"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t>Právo a praxe v kreativním průmyslu 1</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B922EB2"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EB1F80">
              <w:t>13p+13s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216316A"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87285AD"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3</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C7F1357"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FF0000"/>
              </w:rPr>
            </w:pPr>
            <w:r w:rsidRPr="009A3EA8">
              <w:t>Mgr. Zuzana Čabart Šimonovská, LL.M</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215D41C"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EB1F80">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A771866"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5F00647"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42DAA23"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1 LS</w:t>
            </w:r>
          </w:p>
        </w:tc>
      </w:tr>
      <w:tr w:rsidR="005B4D76" w:rsidRPr="00A22651" w14:paraId="7BD71360"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FC4A342" w14:textId="77777777" w:rsidR="005B4D76"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color w:val="FF0000"/>
              </w:rPr>
            </w:pPr>
            <w:r w:rsidRPr="00EB1F80">
              <w:t>Odborná angličtina B2+ 2</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5B7E1B6" w14:textId="77777777" w:rsidR="005B4D76" w:rsidRPr="00A14947"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color w:val="FF0000"/>
              </w:rPr>
            </w:pPr>
            <w:r w:rsidRPr="00EB1F80">
              <w:t>26s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A5AC893"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r>
              <w:t>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7CD97DB"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r w:rsidRPr="00EB1F80">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5476820" w14:textId="77777777" w:rsidR="005B4D76" w:rsidRPr="5C08DE77"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FF0000"/>
              </w:rPr>
            </w:pPr>
            <w:r w:rsidRPr="00EB1F80">
              <w:t>Garant FHS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F727CF9" w14:textId="77777777" w:rsidR="005B4D76" w:rsidRPr="00A14947"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color w:val="FF0000"/>
              </w:rPr>
            </w:pPr>
            <w:r w:rsidRPr="00EB1F80">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6314547"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B3BB96A"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D4504D5"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r w:rsidRPr="00EB1F80">
              <w:t>1 LS</w:t>
            </w:r>
          </w:p>
        </w:tc>
      </w:tr>
      <w:tr w:rsidR="005B4D76" w14:paraId="388C3C81"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50F4C54" w14:textId="77777777" w:rsidR="005B4D76" w:rsidRPr="00A24812"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A24812">
              <w:t>Ateliér Průmyslový design 8</w:t>
            </w:r>
            <w:r w:rsidRPr="00A24812">
              <w:rPr>
                <w:rFonts w:eastAsiaTheme="majorEastAsia"/>
              </w:rPr>
              <w:t> </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6EFEF22" w14:textId="77777777" w:rsidR="005B4D76" w:rsidRPr="00A24812"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52</w:t>
            </w:r>
            <w:r w:rsidRPr="00A24812">
              <w:t xml:space="preserve"> ateliér</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DB5C32B" w14:textId="77777777" w:rsidR="005B4D76" w:rsidRPr="00A24812"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A24812">
              <w:t>z, 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10D1DF7" w14:textId="77777777" w:rsidR="005B4D76" w:rsidRPr="00A24812"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A24812">
              <w:t>4</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F43624C" w14:textId="77777777" w:rsidR="005B4D76" w:rsidRPr="00A24812"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A24812">
              <w:t xml:space="preserve">doc. MgA. Martin </w:t>
            </w:r>
            <w:r w:rsidRPr="00A24812">
              <w:rPr>
                <w:rFonts w:eastAsiaTheme="majorEastAsia"/>
              </w:rPr>
              <w:t>Surman</w:t>
            </w:r>
            <w:r w:rsidRPr="00A24812">
              <w:t xml:space="preserve">, </w:t>
            </w:r>
            <w:r w:rsidRPr="00A24812">
              <w:rPr>
                <w:rFonts w:eastAsiaTheme="majorEastAsia"/>
              </w:rPr>
              <w:t>ArtD</w:t>
            </w:r>
            <w:r w:rsidRPr="00A24812">
              <w:t>.  </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71EE815" w14:textId="77777777" w:rsidR="005B4D76" w:rsidRPr="00A24812"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7BA4BBD" w14:textId="77777777" w:rsidR="005B4D76" w:rsidRPr="00A24812"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A24812">
              <w:t>X</w:t>
            </w: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0F870E6" w14:textId="77777777" w:rsidR="005B4D76" w:rsidRPr="00A24812"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A24812">
              <w:t>PZ</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60FD5DC" w14:textId="77777777" w:rsidR="005B4D76" w:rsidRPr="00A24812"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A24812">
              <w:t>1 LS</w:t>
            </w:r>
          </w:p>
        </w:tc>
      </w:tr>
      <w:tr w:rsidR="005B4D76" w:rsidRPr="00A22651" w14:paraId="7CA05D81"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6F9EF29" w14:textId="77777777" w:rsidR="005B4D76" w:rsidRPr="00A24812"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A24812">
              <w:rPr>
                <w:rFonts w:eastAsiaTheme="majorEastAsia"/>
              </w:rPr>
              <w:t>Technické aspekty průmyslového designu 2</w:t>
            </w:r>
            <w:r w:rsidRPr="00A24812">
              <w:t> </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D58F0FA" w14:textId="77777777" w:rsidR="005B4D76" w:rsidRPr="00A24812"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A24812">
              <w:t>2</w:t>
            </w:r>
            <w:r>
              <w:t>6</w:t>
            </w:r>
            <w:r w:rsidRPr="00A24812">
              <w:t>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821950B" w14:textId="77777777" w:rsidR="005B4D76" w:rsidRPr="00A24812"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A24812">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B5F81F8" w14:textId="77777777" w:rsidR="005B4D76" w:rsidRPr="00A24812"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A24812">
              <w:rPr>
                <w:rFonts w:eastAsiaTheme="majorEastAsia"/>
              </w:rPr>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A09B8B2" w14:textId="77777777" w:rsidR="005B4D76" w:rsidRPr="00A24812"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A24812">
              <w:rPr>
                <w:rFonts w:eastAsiaTheme="majorEastAsia"/>
              </w:rPr>
              <w:t xml:space="preserve">Ing. Jaroslav </w:t>
            </w:r>
            <w:r w:rsidRPr="00A24812">
              <w:t>Maloch</w:t>
            </w:r>
            <w:r w:rsidRPr="00A24812">
              <w:rPr>
                <w:rFonts w:eastAsiaTheme="majorEastAsia"/>
              </w:rPr>
              <w:t>, CSc.</w:t>
            </w:r>
            <w:r w:rsidRPr="00A24812">
              <w:t> </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1FF67F2" w14:textId="77777777" w:rsidR="005B4D76" w:rsidRPr="00A24812"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E437C3E" w14:textId="77777777" w:rsidR="005B4D76" w:rsidRPr="00A24812"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A24812">
              <w:rPr>
                <w:rFonts w:eastAsiaTheme="majorEastAsia"/>
              </w:rPr>
              <w:t>X</w:t>
            </w: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E021B62" w14:textId="77777777" w:rsidR="005B4D76" w:rsidRPr="00A24812"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highlight w:val="yellow"/>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1E155AB" w14:textId="77777777" w:rsidR="005B4D76" w:rsidRPr="00A24812"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A24812">
              <w:rPr>
                <w:rFonts w:eastAsiaTheme="majorEastAsia"/>
              </w:rPr>
              <w:t>1 LS</w:t>
            </w:r>
          </w:p>
        </w:tc>
      </w:tr>
      <w:tr w:rsidR="005B4D76" w:rsidRPr="00A22651" w14:paraId="0A0830DB"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F301CA5" w14:textId="77777777" w:rsidR="005B4D76" w:rsidRPr="00690338"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Pr>
                <w:rFonts w:eastAsiaTheme="majorEastAsia"/>
              </w:rPr>
              <w:t>Progresivní technologie v PD</w:t>
            </w:r>
            <w:r w:rsidRPr="00690338">
              <w:rPr>
                <w:rFonts w:eastAsiaTheme="majorEastAsia"/>
              </w:rPr>
              <w:t xml:space="preserve"> 2</w:t>
            </w:r>
            <w:r w:rsidRPr="00690338">
              <w:t> </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3C7A64E" w14:textId="77777777" w:rsidR="005B4D76" w:rsidRPr="00690338"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690338">
              <w:t>2</w:t>
            </w:r>
            <w:r>
              <w:t>6</w:t>
            </w:r>
            <w:r w:rsidRPr="00690338">
              <w:t>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D43D94C" w14:textId="77777777" w:rsidR="005B4D76" w:rsidRPr="00690338"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r>
              <w:t>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EF42615" w14:textId="77777777" w:rsidR="005B4D76" w:rsidRPr="00690338"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r>
              <w:rPr>
                <w:rFonts w:eastAsiaTheme="majorEastAsia"/>
              </w:rPr>
              <w:t>3</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765B5A3" w14:textId="77777777" w:rsidR="005B4D76" w:rsidRPr="00690338"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FF0000"/>
              </w:rPr>
            </w:pPr>
            <w:r w:rsidRPr="00690338">
              <w:rPr>
                <w:rFonts w:eastAsiaTheme="majorEastAsia"/>
              </w:rPr>
              <w:t>MgA. Jakub Hrdina, Ph.D.</w:t>
            </w:r>
            <w:r w:rsidRPr="00690338">
              <w:t> </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3F62F64" w14:textId="77777777" w:rsidR="005B4D76" w:rsidRPr="00690338"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684EEDC" w14:textId="77777777" w:rsidR="005B4D76" w:rsidRPr="00690338"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r w:rsidRPr="00690338">
              <w:rPr>
                <w:rFonts w:eastAsiaTheme="majorEastAsia"/>
              </w:rPr>
              <w:t>X</w:t>
            </w: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4CC5E77" w14:textId="77777777" w:rsidR="005B4D76" w:rsidRPr="00A24812"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highlight w:val="yellow"/>
              </w:rPr>
            </w:pPr>
            <w:r w:rsidRPr="002E3A9C">
              <w:t>PZ</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F50CE53" w14:textId="77777777" w:rsidR="005B4D76" w:rsidRPr="00690338"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690338">
              <w:rPr>
                <w:rFonts w:eastAsiaTheme="majorEastAsia"/>
              </w:rPr>
              <w:t>1 LS</w:t>
            </w:r>
          </w:p>
        </w:tc>
      </w:tr>
      <w:tr w:rsidR="005B4D76" w:rsidRPr="00A22651" w14:paraId="182F5DB6"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746E7D8" w14:textId="77777777" w:rsidR="005B4D76" w:rsidRPr="00690338"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rStyle w:val="normaltextrun"/>
                <w:rFonts w:eastAsiaTheme="majorEastAsia"/>
              </w:rPr>
            </w:pPr>
            <w:r w:rsidRPr="00690338">
              <w:rPr>
                <w:rFonts w:eastAsiaTheme="majorEastAsia"/>
              </w:rPr>
              <w:t>Prezentace designérského díla 2</w:t>
            </w:r>
            <w:r w:rsidRPr="00690338">
              <w:t> </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63942B3" w14:textId="77777777" w:rsidR="005B4D76" w:rsidRPr="00690338"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rStyle w:val="contextualspellingandgrammarerror"/>
              </w:rPr>
            </w:pPr>
            <w:r w:rsidRPr="00690338">
              <w:t>2</w:t>
            </w:r>
            <w:r>
              <w:t>6</w:t>
            </w:r>
            <w:r w:rsidRPr="00690338">
              <w:t>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DC0C956" w14:textId="77777777" w:rsidR="005B4D76" w:rsidRPr="00690338"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rStyle w:val="spellingerror"/>
              </w:rPr>
            </w:pPr>
            <w:r>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7F8A8E8" w14:textId="77777777" w:rsidR="005B4D76" w:rsidRPr="00690338"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rStyle w:val="normaltextrun"/>
                <w:rFonts w:eastAsiaTheme="majorEastAsia"/>
              </w:rPr>
            </w:pPr>
            <w:r>
              <w:rPr>
                <w:rFonts w:eastAsiaTheme="majorEastAsia"/>
              </w:rPr>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9749CC1" w14:textId="77777777" w:rsidR="005B4D76" w:rsidRPr="00690338" w:rsidRDefault="005B4D76" w:rsidP="005053CD">
            <w:pPr>
              <w:jc w:val="both"/>
              <w:textAlignment w:val="baseline"/>
              <w:rPr>
                <w:rFonts w:ascii="Segoe UI" w:hAnsi="Segoe UI" w:cs="Segoe UI"/>
              </w:rPr>
            </w:pPr>
            <w:r w:rsidRPr="00690338">
              <w:rPr>
                <w:rFonts w:eastAsiaTheme="majorEastAsia"/>
              </w:rPr>
              <w:t xml:space="preserve">MgA. Ondřej </w:t>
            </w:r>
            <w:r w:rsidRPr="00690338">
              <w:t>Puchta</w:t>
            </w:r>
            <w:r w:rsidRPr="00690338">
              <w:rPr>
                <w:rFonts w:eastAsiaTheme="majorEastAsia"/>
              </w:rPr>
              <w:t>, Ph.D.</w:t>
            </w:r>
            <w:r w:rsidRPr="00690338">
              <w:t> </w:t>
            </w:r>
          </w:p>
          <w:p w14:paraId="69AE7519" w14:textId="77777777" w:rsidR="005B4D76" w:rsidRPr="00690338"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Style w:val="normaltextrun"/>
                <w:rFonts w:eastAsiaTheme="majorEastAsia"/>
              </w:rPr>
            </w:pPr>
            <w:r w:rsidRPr="00690338">
              <w:t> </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4CF29E1" w14:textId="77777777" w:rsidR="005B4D76" w:rsidRPr="00690338"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A8688DB" w14:textId="77777777" w:rsidR="005B4D76" w:rsidRPr="00690338"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rStyle w:val="normaltextrun"/>
                <w:rFonts w:eastAsiaTheme="majorEastAsia"/>
              </w:rPr>
            </w:pPr>
            <w:r w:rsidRPr="00690338">
              <w:rPr>
                <w:rFonts w:eastAsiaTheme="majorEastAsia"/>
              </w:rPr>
              <w:t>X</w:t>
            </w: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63D3DE3" w14:textId="77777777" w:rsidR="005B4D76" w:rsidRPr="00A24812"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rStyle w:val="normaltextrun"/>
                <w:rFonts w:eastAsiaTheme="majorEastAsia"/>
                <w:highlight w:val="yellow"/>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67BD88C" w14:textId="77777777" w:rsidR="005B4D76" w:rsidRPr="00690338"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rStyle w:val="normaltextrun"/>
                <w:rFonts w:eastAsiaTheme="majorEastAsia"/>
              </w:rPr>
            </w:pPr>
            <w:r w:rsidRPr="00690338">
              <w:rPr>
                <w:rFonts w:eastAsiaTheme="majorEastAsia"/>
              </w:rPr>
              <w:t>1 LS</w:t>
            </w:r>
          </w:p>
        </w:tc>
      </w:tr>
      <w:tr w:rsidR="005B4D76" w:rsidRPr="00A22651" w14:paraId="76488418"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6D9A64B" w14:textId="77777777" w:rsidR="00C47DB1"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rFonts w:eastAsiaTheme="majorEastAsia"/>
              </w:rPr>
            </w:pPr>
            <w:r w:rsidRPr="00690338">
              <w:rPr>
                <w:rFonts w:eastAsiaTheme="majorEastAsia"/>
              </w:rPr>
              <w:t xml:space="preserve">Interpretace designérského </w:t>
            </w:r>
          </w:p>
          <w:p w14:paraId="6C2AC357" w14:textId="26FEC509" w:rsidR="005B4D76" w:rsidRPr="00690338"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color w:val="FF0000"/>
              </w:rPr>
            </w:pPr>
            <w:r w:rsidRPr="00690338">
              <w:rPr>
                <w:rFonts w:eastAsiaTheme="majorEastAsia"/>
              </w:rPr>
              <w:t>díla 2</w:t>
            </w:r>
            <w:r w:rsidRPr="00690338">
              <w:t> </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F94D199" w14:textId="77777777" w:rsidR="005B4D76" w:rsidRPr="00690338"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color w:val="FF0000"/>
              </w:rPr>
            </w:pPr>
            <w:r w:rsidRPr="00690338">
              <w:t>2</w:t>
            </w:r>
            <w:r>
              <w:t>6</w:t>
            </w:r>
            <w:r w:rsidRPr="00690338">
              <w:t>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B39B120" w14:textId="77777777" w:rsidR="005B4D76" w:rsidRPr="00690338"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r w:rsidRPr="00690338">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F4CEA98" w14:textId="77777777" w:rsidR="005B4D76" w:rsidRPr="00690338"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r w:rsidRPr="00690338">
              <w:rPr>
                <w:rFonts w:eastAsiaTheme="majorEastAsia"/>
              </w:rPr>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4D0BE7B" w14:textId="77777777" w:rsidR="005B4D76" w:rsidRPr="00690338"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FF0000"/>
              </w:rPr>
            </w:pPr>
            <w:r w:rsidRPr="00690338">
              <w:rPr>
                <w:rFonts w:eastAsiaTheme="majorEastAsia"/>
              </w:rPr>
              <w:t xml:space="preserve">doc. MgA. Martin </w:t>
            </w:r>
            <w:r w:rsidRPr="00690338">
              <w:t>Surman</w:t>
            </w:r>
            <w:r w:rsidRPr="00690338">
              <w:rPr>
                <w:rFonts w:eastAsiaTheme="majorEastAsia"/>
              </w:rPr>
              <w:t xml:space="preserve">, </w:t>
            </w:r>
            <w:r w:rsidRPr="00690338">
              <w:t>ArtD</w:t>
            </w:r>
            <w:r w:rsidRPr="00690338">
              <w:rPr>
                <w:rFonts w:eastAsiaTheme="majorEastAsia"/>
              </w:rPr>
              <w:t>.</w:t>
            </w:r>
            <w:r w:rsidRPr="00690338">
              <w:t> </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72858DE" w14:textId="77777777" w:rsidR="005B4D76" w:rsidRPr="00690338"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color w:val="FF0000"/>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1E5EA82" w14:textId="77777777" w:rsidR="005B4D76" w:rsidRPr="00690338"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r w:rsidRPr="00690338">
              <w:rPr>
                <w:rFonts w:eastAsiaTheme="majorEastAsia"/>
              </w:rPr>
              <w:t>X</w:t>
            </w: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C6236FE" w14:textId="77777777" w:rsidR="005B4D76" w:rsidRPr="00A24812"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highlight w:val="yellow"/>
              </w:rPr>
            </w:pPr>
            <w:r w:rsidRPr="002E3A9C">
              <w:t>PZ</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EE4B034" w14:textId="77777777" w:rsidR="005B4D76" w:rsidRPr="00690338"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r w:rsidRPr="00690338">
              <w:rPr>
                <w:rFonts w:eastAsiaTheme="majorEastAsia"/>
              </w:rPr>
              <w:t>1 LS</w:t>
            </w:r>
          </w:p>
        </w:tc>
      </w:tr>
      <w:tr w:rsidR="005B4D76" w:rsidRPr="00A22651" w14:paraId="5C395650"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7007851" w14:textId="77777777" w:rsidR="005B4D76"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t>Klauzurní práce 9</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8148EF8"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EB1F80">
              <w:t>13c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7BDAE3D"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kzk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2D23473"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5</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532F4E5" w14:textId="77777777" w:rsidR="005B4D76" w:rsidRPr="00EB1F80"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b/>
                <w:bCs/>
              </w:rPr>
            </w:pPr>
            <w:r w:rsidRPr="00EB1F80">
              <w:rPr>
                <w:b/>
                <w:bCs/>
              </w:rPr>
              <w:t xml:space="preserve">doc. M.A. Vladimír Kovařík </w:t>
            </w:r>
          </w:p>
          <w:p w14:paraId="3EE9DC38"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EB1F80">
              <w:t>a kol. pedagogů</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CB220E5"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EB1F80">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8A4AEC8"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0D21455" w14:textId="1B499C66"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662ED60"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2 ZS</w:t>
            </w:r>
          </w:p>
        </w:tc>
      </w:tr>
      <w:tr w:rsidR="005B4D76" w:rsidRPr="00A22651" w14:paraId="01550C90"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EB11E1F" w14:textId="77777777" w:rsidR="005B4D76" w:rsidRPr="00EB1F80"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8A6127">
              <w:t>Virtuální realita</w:t>
            </w:r>
          </w:p>
          <w:p w14:paraId="0BDD43B0" w14:textId="77777777" w:rsidR="005B4D76" w:rsidRPr="00093B0E"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color w:val="FF0000"/>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27A61CC" w14:textId="77777777" w:rsidR="005B4D76" w:rsidRPr="00093B0E"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color w:val="FF0000"/>
              </w:rPr>
            </w:pPr>
            <w:r w:rsidRPr="00EB1F80">
              <w:t>26c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C06A50D" w14:textId="77777777" w:rsidR="005B4D76" w:rsidRPr="00093B0E"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r w:rsidRPr="00EB1F80">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5F6CAAC" w14:textId="77777777" w:rsidR="005B4D76" w:rsidRPr="00093B0E"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r w:rsidRPr="00EB1F80">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7CA1880" w14:textId="77777777" w:rsidR="005B4D76" w:rsidRPr="00093B0E"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FF0000"/>
              </w:rPr>
            </w:pPr>
            <w:r w:rsidRPr="00EB1F80">
              <w:t>MgA. Jakub Hrdina, Ph.D.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F1AD58C" w14:textId="77777777" w:rsidR="005B4D76" w:rsidRPr="00093B0E"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color w:val="FF0000"/>
              </w:rPr>
            </w:pPr>
            <w:r w:rsidRPr="00EB1F80">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37F16D3" w14:textId="77777777" w:rsidR="005B4D76" w:rsidRPr="00093B0E"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D9B9AFC" w14:textId="77777777" w:rsidR="005B4D76" w:rsidRPr="00093B0E"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5957276" w14:textId="77777777" w:rsidR="005B4D76" w:rsidRPr="00093B0E"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r w:rsidRPr="00EB1F80">
              <w:t>2 ZS</w:t>
            </w:r>
          </w:p>
        </w:tc>
      </w:tr>
      <w:tr w:rsidR="005B4D76" w:rsidRPr="00A22651" w14:paraId="1672C636"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6CF8ECF" w14:textId="77777777" w:rsidR="005B4D76" w:rsidRPr="00093B0E"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color w:val="FF0000"/>
              </w:rPr>
            </w:pPr>
            <w:r w:rsidRPr="00EB1F80">
              <w:t>Právo a praxe v kreativním průmyslu 2</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3A67244" w14:textId="77777777" w:rsidR="005B4D76" w:rsidRPr="00093B0E"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color w:val="FF0000"/>
              </w:rPr>
            </w:pPr>
            <w:r w:rsidRPr="00EB1F80">
              <w:t>13p+13s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37A828E" w14:textId="77777777" w:rsidR="005B4D76" w:rsidRPr="00093B0E"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r w:rsidRPr="00EB1F80">
              <w:t>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DEF51FB" w14:textId="77777777" w:rsidR="005B4D76" w:rsidRPr="00093B0E"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r w:rsidRPr="00EB1F80">
              <w:t>3</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1290690" w14:textId="77777777" w:rsidR="005B4D76" w:rsidRPr="00093B0E"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FF0000"/>
              </w:rPr>
            </w:pPr>
            <w:r w:rsidRPr="009A3EA8">
              <w:t>Mgr. Zuzana Čabart Šimonovská, LL.M</w:t>
            </w:r>
            <w:r w:rsidRPr="00093B0E">
              <w:rPr>
                <w:color w:val="FF0000"/>
              </w:rPr>
              <w:t xml:space="preserve"> </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DEDB03B" w14:textId="77777777" w:rsidR="005B4D76" w:rsidRPr="00093B0E"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color w:val="FF0000"/>
              </w:rPr>
            </w:pPr>
            <w:r w:rsidRPr="00EB1F80">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28EB32F" w14:textId="77777777" w:rsidR="005B4D76" w:rsidRPr="00093B0E"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77CCD57"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9DE7671" w14:textId="77777777" w:rsidR="005B4D76" w:rsidRPr="00093B0E"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r w:rsidRPr="00EB1F80">
              <w:t>2 ZS</w:t>
            </w:r>
          </w:p>
        </w:tc>
      </w:tr>
      <w:tr w:rsidR="005B4D76" w:rsidRPr="00A22651" w14:paraId="1565A514"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C2AD471" w14:textId="77777777" w:rsidR="005B4D76"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color w:val="FF0000"/>
              </w:rPr>
            </w:pPr>
            <w:r w:rsidRPr="00EB1F80">
              <w:t xml:space="preserve">Seminář k diplomové práci </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224D030" w14:textId="77777777" w:rsidR="005B4D76" w:rsidRPr="00A14947"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color w:val="FF0000"/>
              </w:rPr>
            </w:pPr>
            <w:r w:rsidRPr="00EB1F80">
              <w:t>13s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95392CE" w14:textId="77777777" w:rsidR="005B4D76" w:rsidRPr="00A14947"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r w:rsidRPr="00EB1F80">
              <w:t>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633F315" w14:textId="77777777" w:rsidR="005B4D76" w:rsidRPr="00A14947"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r w:rsidRPr="00EB1F80">
              <w:t>1</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201250C" w14:textId="77777777" w:rsidR="005B4D76" w:rsidRPr="00AA426F"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Style w:val="normaltextrun"/>
                <w:b/>
                <w:bCs/>
              </w:rPr>
            </w:pPr>
            <w:r w:rsidRPr="00AA426F">
              <w:rPr>
                <w:rStyle w:val="normaltextrun"/>
                <w:b/>
                <w:bCs/>
              </w:rPr>
              <w:t>Ing. Eva Šviráková, Ph.D.</w:t>
            </w:r>
          </w:p>
          <w:p w14:paraId="60F734F1"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FF0000"/>
              </w:rPr>
            </w:pPr>
            <w:r w:rsidRPr="00AA426F">
              <w:t>a kol. pedagogů</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6B6FDDC" w14:textId="77777777" w:rsidR="005B4D76" w:rsidRPr="00A14947"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color w:val="FF0000"/>
              </w:rPr>
            </w:pPr>
            <w:r w:rsidRPr="00EB1F80">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535A183" w14:textId="77777777" w:rsidR="005B4D76" w:rsidRPr="00093B0E"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581E818"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3B1C1D3" w14:textId="77777777" w:rsidR="005B4D76" w:rsidRPr="00A14947"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r w:rsidRPr="00EB1F80">
              <w:t>2 ZS</w:t>
            </w:r>
          </w:p>
        </w:tc>
      </w:tr>
      <w:tr w:rsidR="005B4D76" w14:paraId="09CC33B8"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77AB98B"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32E0B341">
              <w:rPr>
                <w:rStyle w:val="normaltextrun"/>
                <w:color w:val="000000" w:themeColor="text1"/>
              </w:rPr>
              <w:t>Ateliér Průmyslový design 9</w:t>
            </w:r>
            <w:r w:rsidRPr="32E0B341">
              <w:rPr>
                <w:rStyle w:val="eop"/>
                <w:rFonts w:eastAsiaTheme="majorEastAsia"/>
                <w:color w:val="000000" w:themeColor="text1"/>
              </w:rPr>
              <w:t> </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A2CFC10" w14:textId="77777777" w:rsidR="005B4D76" w:rsidRPr="00A24812"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A24812">
              <w:t>52 ateliér</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ACEC14F" w14:textId="77777777" w:rsidR="005B4D76" w:rsidRPr="00A24812"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A24812">
              <w:t>z, 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8DAE931" w14:textId="77777777" w:rsidR="005B4D76" w:rsidRPr="00A24812"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A24812">
              <w:t>4</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130A916" w14:textId="77777777" w:rsidR="005B4D76" w:rsidRPr="00A24812"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A24812">
              <w:rPr>
                <w:rStyle w:val="normaltextrun"/>
              </w:rPr>
              <w:t xml:space="preserve">doc. MgA. Martin </w:t>
            </w:r>
            <w:r w:rsidRPr="00A24812">
              <w:rPr>
                <w:rStyle w:val="spellingerror"/>
                <w:rFonts w:eastAsiaTheme="majorEastAsia"/>
              </w:rPr>
              <w:t>Surman</w:t>
            </w:r>
            <w:r w:rsidRPr="00A24812">
              <w:rPr>
                <w:rStyle w:val="normaltextrun"/>
              </w:rPr>
              <w:t xml:space="preserve">, </w:t>
            </w:r>
            <w:r w:rsidRPr="00A24812">
              <w:rPr>
                <w:rStyle w:val="spellingerror"/>
                <w:rFonts w:eastAsiaTheme="majorEastAsia"/>
              </w:rPr>
              <w:t>ArtD</w:t>
            </w:r>
            <w:r w:rsidRPr="00A24812">
              <w:rPr>
                <w:rStyle w:val="normaltextrun"/>
              </w:rPr>
              <w:t>.</w:t>
            </w:r>
            <w:r w:rsidRPr="00A24812">
              <w:rPr>
                <w:rStyle w:val="eop"/>
              </w:rPr>
              <w:t> </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2D371E1" w14:textId="77777777" w:rsidR="005B4D76" w:rsidRPr="00A24812"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4C4AA1D" w14:textId="77777777" w:rsidR="005B4D76" w:rsidRPr="00A24812"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A24812">
              <w:t>X</w:t>
            </w: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7BF1185" w14:textId="77777777" w:rsidR="005B4D76" w:rsidRPr="00A24812"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A24812">
              <w:t>PZ</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810063E" w14:textId="77777777" w:rsidR="005B4D76" w:rsidRPr="00A24812"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A24812">
              <w:t>2 ZS</w:t>
            </w:r>
          </w:p>
        </w:tc>
      </w:tr>
      <w:tr w:rsidR="005B4D76" w:rsidRPr="00A22651" w14:paraId="1D24955D"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9E8E059" w14:textId="77777777" w:rsidR="005B4D76" w:rsidRPr="00CB6722"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color w:val="FF0000"/>
              </w:rPr>
            </w:pPr>
            <w:r>
              <w:rPr>
                <w:rStyle w:val="normaltextrun"/>
                <w:rFonts w:eastAsiaTheme="majorEastAsia"/>
              </w:rPr>
              <w:lastRenderedPageBreak/>
              <w:t>Technické aspekty průmyslového designu 3</w:t>
            </w:r>
            <w:r>
              <w:rPr>
                <w:rStyle w:val="eop"/>
              </w:rPr>
              <w:t> </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5F3B39C" w14:textId="77777777" w:rsidR="005B4D76" w:rsidRPr="00A24812"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A24812">
              <w:rPr>
                <w:rStyle w:val="contextualspellingandgrammarerror"/>
              </w:rPr>
              <w:t>2</w:t>
            </w:r>
            <w:r>
              <w:rPr>
                <w:rStyle w:val="contextualspellingandgrammarerror"/>
              </w:rPr>
              <w:t>6</w:t>
            </w:r>
            <w:r w:rsidRPr="00A24812">
              <w:rPr>
                <w:rStyle w:val="contextualspellingandgrammarerror"/>
              </w:rPr>
              <w:t>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13E5C7D" w14:textId="77777777" w:rsidR="005B4D76" w:rsidRPr="00A24812"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A24812">
              <w:rPr>
                <w:rStyle w:val="spellingerror"/>
              </w:rPr>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06EE1C7" w14:textId="77777777" w:rsidR="005B4D76" w:rsidRPr="00A24812"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A24812">
              <w:rPr>
                <w:rStyle w:val="normaltextrun"/>
                <w:rFonts w:eastAsiaTheme="majorEastAsia"/>
              </w:rPr>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8D87C3D" w14:textId="77777777" w:rsidR="005B4D76" w:rsidRPr="00A24812"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A24812">
              <w:rPr>
                <w:rStyle w:val="normaltextrun"/>
                <w:rFonts w:eastAsiaTheme="majorEastAsia"/>
              </w:rPr>
              <w:t xml:space="preserve">Ing. Jaroslav </w:t>
            </w:r>
            <w:r w:rsidRPr="00A24812">
              <w:rPr>
                <w:rStyle w:val="spellingerror"/>
              </w:rPr>
              <w:t>Maloch</w:t>
            </w:r>
            <w:r w:rsidRPr="00A24812">
              <w:rPr>
                <w:rStyle w:val="normaltextrun"/>
                <w:rFonts w:eastAsiaTheme="majorEastAsia"/>
              </w:rPr>
              <w:t>, CSc.</w:t>
            </w:r>
            <w:r w:rsidRPr="00A24812">
              <w:rPr>
                <w:rStyle w:val="eop"/>
              </w:rPr>
              <w:t> </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4230E32" w14:textId="77777777" w:rsidR="005B4D76" w:rsidRPr="00A24812"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FE46C6E" w14:textId="77777777" w:rsidR="005B4D76" w:rsidRPr="00A24812"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A24812">
              <w:rPr>
                <w:rStyle w:val="normaltextrun"/>
                <w:rFonts w:eastAsiaTheme="majorEastAsia"/>
              </w:rPr>
              <w:t>X</w:t>
            </w: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92090C0" w14:textId="77777777" w:rsidR="005B4D76" w:rsidRPr="00B07555"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highlight w:val="yellow"/>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15DF8F4" w14:textId="77777777" w:rsidR="005B4D76" w:rsidRPr="00A24812"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A24812">
              <w:rPr>
                <w:rStyle w:val="normaltextrun"/>
                <w:rFonts w:eastAsiaTheme="majorEastAsia"/>
              </w:rPr>
              <w:t>2 ZS</w:t>
            </w:r>
          </w:p>
        </w:tc>
      </w:tr>
      <w:tr w:rsidR="005B4D76" w:rsidRPr="00A22651" w14:paraId="3D7170BE"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F82D9C5" w14:textId="77777777" w:rsidR="005B4D76" w:rsidRPr="00713BB6"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Pr>
                <w:rStyle w:val="normaltextrun"/>
                <w:rFonts w:eastAsiaTheme="majorEastAsia"/>
              </w:rPr>
              <w:t>Teorie a metodologie designu</w:t>
            </w:r>
            <w:r>
              <w:rPr>
                <w:rStyle w:val="eop"/>
              </w:rPr>
              <w:t> </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9E90AE4" w14:textId="77777777" w:rsidR="005B4D76" w:rsidRPr="00A24812"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A24812">
              <w:rPr>
                <w:rStyle w:val="contextualspellingandgrammarerror"/>
              </w:rPr>
              <w:t>1</w:t>
            </w:r>
            <w:r>
              <w:rPr>
                <w:rStyle w:val="contextualspellingandgrammarerror"/>
              </w:rPr>
              <w:t>3</w:t>
            </w:r>
            <w:r w:rsidRPr="00A24812">
              <w:rPr>
                <w:rStyle w:val="contextualspellingandgrammarerror"/>
              </w:rPr>
              <w:t>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C53D319" w14:textId="77777777" w:rsidR="005B4D76" w:rsidRPr="00A24812"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A24812">
              <w:rPr>
                <w:rStyle w:val="spellingerror"/>
              </w:rPr>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6D6531B" w14:textId="77777777" w:rsidR="005B4D76" w:rsidRPr="00A24812"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A24812">
              <w:rPr>
                <w:rStyle w:val="normaltextrun"/>
                <w:rFonts w:eastAsiaTheme="majorEastAsia"/>
              </w:rPr>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73EF15F" w14:textId="77777777" w:rsidR="005B4D76" w:rsidRPr="00A24812"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EB1F80">
              <w:rPr>
                <w:lang w:eastAsia="en-US"/>
              </w:rPr>
              <w:t>Mgr. Vít Jakubíček, Ph.D.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4BEBD0E" w14:textId="77777777" w:rsidR="005B4D76" w:rsidRPr="00A24812"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4677902" w14:textId="77777777" w:rsidR="005B4D76" w:rsidRPr="00A24812"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A24812">
              <w:rPr>
                <w:rStyle w:val="normaltextrun"/>
                <w:rFonts w:eastAsiaTheme="majorEastAsia"/>
              </w:rPr>
              <w:t>X</w:t>
            </w: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09A2109" w14:textId="77777777" w:rsidR="005B4D76" w:rsidRPr="00B07555"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highlight w:val="yellow"/>
              </w:rPr>
            </w:pPr>
            <w:r w:rsidRPr="005509A9">
              <w:rPr>
                <w:rStyle w:val="normaltextrun"/>
                <w:rFonts w:eastAsiaTheme="majorEastAsia"/>
              </w:rPr>
              <w:t>PZ</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3F231E8" w14:textId="77777777" w:rsidR="005B4D76" w:rsidRPr="00A24812"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A24812">
              <w:rPr>
                <w:rStyle w:val="normaltextrun"/>
                <w:rFonts w:eastAsiaTheme="majorEastAsia"/>
              </w:rPr>
              <w:t>2 ZS</w:t>
            </w:r>
          </w:p>
        </w:tc>
      </w:tr>
      <w:tr w:rsidR="005B4D76" w:rsidRPr="00A22651" w14:paraId="3F983EA0"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3FEEC3C" w14:textId="77777777" w:rsidR="005B4D76" w:rsidRPr="00713BB6"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t>Diplomov</w:t>
            </w:r>
            <w:r>
              <w:t>á práce</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5B99104" w14:textId="77777777" w:rsidR="005B4D76" w:rsidRPr="00B01AAF"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EB1F80">
              <w:t>2</w:t>
            </w:r>
            <w:r>
              <w:t>0</w:t>
            </w:r>
            <w:r w:rsidRPr="00EB1F80">
              <w:t>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AFD0A69" w14:textId="77777777" w:rsidR="005B4D76" w:rsidRPr="00B01AAF"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88554AF" w14:textId="77777777" w:rsidR="005B4D76" w:rsidRPr="00A24812"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15</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E0E7EAF" w14:textId="77777777" w:rsidR="005B4D76" w:rsidRPr="009A3EA8"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b/>
                <w:bCs/>
              </w:rPr>
            </w:pPr>
            <w:r w:rsidRPr="009A3EA8">
              <w:rPr>
                <w:b/>
                <w:bCs/>
              </w:rPr>
              <w:t>prof. MgA. Petr Stanický, M.F.A.</w:t>
            </w:r>
          </w:p>
          <w:p w14:paraId="3D1EF9DC" w14:textId="77777777" w:rsidR="005B4D76" w:rsidRPr="00A24812"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9A3EA8">
              <w:t>a kol. pedagogů</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864312E"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EB1F80">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6BF9DC1" w14:textId="77777777" w:rsidR="005B4D76" w:rsidRPr="00B01AAF"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013F277" w14:textId="77983532"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849BB02"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2 LS</w:t>
            </w:r>
          </w:p>
        </w:tc>
      </w:tr>
      <w:tr w:rsidR="005B4D76" w14:paraId="45DF4866"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EA7668D"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32E0B341">
              <w:rPr>
                <w:rStyle w:val="normaltextrun"/>
                <w:color w:val="000000" w:themeColor="text1"/>
              </w:rPr>
              <w:t>Ateliér Produktový design 10 </w:t>
            </w:r>
            <w:r w:rsidRPr="32E0B341">
              <w:rPr>
                <w:rStyle w:val="eop"/>
                <w:rFonts w:eastAsiaTheme="majorEastAsia"/>
                <w:color w:val="000000" w:themeColor="text1"/>
              </w:rPr>
              <w:t> </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71614AE"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40 ateliér</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5240870"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A24812">
              <w:t>z, 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264977E"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15</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8147857"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32E0B341">
              <w:rPr>
                <w:rStyle w:val="normaltextrun"/>
                <w:color w:val="000000" w:themeColor="text1"/>
              </w:rPr>
              <w:t xml:space="preserve">doc. MgA. Martin </w:t>
            </w:r>
            <w:r w:rsidRPr="32E0B341">
              <w:rPr>
                <w:rStyle w:val="spellingerror"/>
                <w:rFonts w:eastAsiaTheme="majorEastAsia"/>
                <w:color w:val="000000" w:themeColor="text1"/>
              </w:rPr>
              <w:t>Surman</w:t>
            </w:r>
            <w:r w:rsidRPr="32E0B341">
              <w:rPr>
                <w:rStyle w:val="normaltextrun"/>
                <w:color w:val="000000" w:themeColor="text1"/>
              </w:rPr>
              <w:t xml:space="preserve">, </w:t>
            </w:r>
            <w:r w:rsidRPr="32E0B341">
              <w:rPr>
                <w:rStyle w:val="spellingerror"/>
                <w:rFonts w:eastAsiaTheme="majorEastAsia"/>
                <w:color w:val="000000" w:themeColor="text1"/>
              </w:rPr>
              <w:t>ArtD</w:t>
            </w:r>
            <w:r w:rsidRPr="32E0B341">
              <w:rPr>
                <w:rStyle w:val="normaltextrun"/>
                <w:color w:val="000000" w:themeColor="text1"/>
              </w:rPr>
              <w:t>.</w:t>
            </w:r>
            <w:r w:rsidRPr="32E0B341">
              <w:rPr>
                <w:rStyle w:val="eop"/>
                <w:color w:val="000000" w:themeColor="text1"/>
              </w:rPr>
              <w:t> </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4598AF4"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A34B252"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2A9BB0C"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4798B3D"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2 LS</w:t>
            </w:r>
          </w:p>
        </w:tc>
      </w:tr>
      <w:tr w:rsidR="005B4D76" w:rsidRPr="00A22651" w14:paraId="0F8052A2" w14:textId="77777777" w:rsidTr="005053CD">
        <w:trPr>
          <w:cantSplit/>
          <w:trHeight w:val="306"/>
        </w:trPr>
        <w:tc>
          <w:tcPr>
            <w:tcW w:w="10510"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7CAAC" w:themeFill="accent2" w:themeFillTint="66"/>
          </w:tcPr>
          <w:p w14:paraId="21E95576" w14:textId="5A7DB7BF" w:rsidR="005B4D76" w:rsidRPr="000061EF"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rFonts w:ascii="Times New Roman Bold" w:hAnsi="Times New Roman Bold"/>
                <w:b/>
                <w:sz w:val="22"/>
              </w:rPr>
            </w:pPr>
            <w:r w:rsidRPr="000061EF">
              <w:rPr>
                <w:rFonts w:ascii="Times New Roman Bold" w:hAnsi="Times New Roman Bold"/>
                <w:b/>
                <w:sz w:val="22"/>
              </w:rPr>
              <w:t>Povinn</w:t>
            </w:r>
            <w:r w:rsidRPr="000061EF">
              <w:rPr>
                <w:rFonts w:ascii="Times New Roman Bold" w:hAnsi="Times New Roman Bold" w:hint="eastAsia"/>
                <w:b/>
                <w:sz w:val="22"/>
              </w:rPr>
              <w:t>ě</w:t>
            </w:r>
            <w:r w:rsidRPr="000061EF">
              <w:rPr>
                <w:rFonts w:ascii="Times New Roman Bold" w:hAnsi="Times New Roman Bold"/>
                <w:b/>
                <w:sz w:val="22"/>
              </w:rPr>
              <w:t xml:space="preserve"> voliteln</w:t>
            </w:r>
            <w:r w:rsidRPr="000061EF">
              <w:rPr>
                <w:rFonts w:ascii="Times New Roman Bold" w:hAnsi="Times New Roman Bold" w:hint="eastAsia"/>
                <w:b/>
                <w:sz w:val="22"/>
              </w:rPr>
              <w:t>é</w:t>
            </w:r>
            <w:r w:rsidRPr="000061EF">
              <w:rPr>
                <w:rFonts w:ascii="Times New Roman Bold" w:hAnsi="Times New Roman Bold"/>
                <w:b/>
                <w:sz w:val="22"/>
              </w:rPr>
              <w:t xml:space="preserve"> p</w:t>
            </w:r>
            <w:r w:rsidRPr="000061EF">
              <w:rPr>
                <w:rFonts w:ascii="Times New Roman Bold" w:hAnsi="Times New Roman Bold" w:hint="eastAsia"/>
                <w:b/>
                <w:sz w:val="22"/>
              </w:rPr>
              <w:t>ř</w:t>
            </w:r>
            <w:r w:rsidRPr="000061EF">
              <w:rPr>
                <w:rFonts w:ascii="Times New Roman Bold" w:hAnsi="Times New Roman Bold"/>
                <w:b/>
                <w:sz w:val="22"/>
              </w:rPr>
              <w:t>edm</w:t>
            </w:r>
            <w:r w:rsidRPr="000061EF">
              <w:rPr>
                <w:rFonts w:ascii="Times New Roman Bold" w:hAnsi="Times New Roman Bold" w:hint="eastAsia"/>
                <w:b/>
                <w:sz w:val="22"/>
              </w:rPr>
              <w:t>ě</w:t>
            </w:r>
            <w:r w:rsidRPr="000061EF">
              <w:rPr>
                <w:rFonts w:ascii="Times New Roman Bold" w:hAnsi="Times New Roman Bold"/>
                <w:b/>
                <w:sz w:val="22"/>
              </w:rPr>
              <w:t xml:space="preserve">ty </w:t>
            </w:r>
            <w:r w:rsidR="00F868CE">
              <w:rPr>
                <w:rFonts w:ascii="Times New Roman Bold" w:hAnsi="Times New Roman Bold"/>
                <w:b/>
                <w:sz w:val="22"/>
              </w:rPr>
              <w:t xml:space="preserve">společné </w:t>
            </w:r>
            <w:r w:rsidR="00F868CE" w:rsidRPr="000061EF">
              <w:rPr>
                <w:rFonts w:ascii="Times New Roman Bold" w:hAnsi="Times New Roman Bold"/>
                <w:b/>
                <w:sz w:val="22"/>
              </w:rPr>
              <w:t>– skupina</w:t>
            </w:r>
            <w:r w:rsidRPr="000061EF">
              <w:rPr>
                <w:rFonts w:ascii="Times New Roman Bold" w:hAnsi="Times New Roman Bold"/>
                <w:b/>
                <w:sz w:val="22"/>
              </w:rPr>
              <w:t xml:space="preserve"> </w:t>
            </w:r>
            <w:r>
              <w:rPr>
                <w:rFonts w:ascii="Times New Roman Bold" w:hAnsi="Times New Roman Bold"/>
                <w:b/>
                <w:sz w:val="22"/>
              </w:rPr>
              <w:t>B</w:t>
            </w:r>
          </w:p>
        </w:tc>
      </w:tr>
      <w:tr w:rsidR="005B4D76" w:rsidRPr="00A22651" w14:paraId="0DDA8D70" w14:textId="77777777" w:rsidTr="005053CD">
        <w:trPr>
          <w:cantSplit/>
          <w:trHeight w:val="454"/>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8EEBE42"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t>Multimédia 1</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A05C6AB"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EB1F80">
              <w:t>26c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AA335B0"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24F50D2"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7DC3E63"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EB1F80">
              <w:t>Mgr. Pavel Krutil</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7523B5B"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EB1F80">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8BBBEF1"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598F5D2"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81B6410"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1 ZS</w:t>
            </w:r>
          </w:p>
        </w:tc>
      </w:tr>
      <w:tr w:rsidR="005B4D76" w:rsidRPr="00A22651" w14:paraId="64B40B65" w14:textId="77777777" w:rsidTr="005053CD">
        <w:trPr>
          <w:cantSplit/>
          <w:trHeight w:val="454"/>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470AA14"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t>Ateliérová stáž 1</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1397112"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EB1F80">
              <w:t>13c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3B39508"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r w:rsidRPr="00EB1F80">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B69376A"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r w:rsidRPr="00EB1F80">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E7F995F"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FF0000"/>
              </w:rPr>
            </w:pPr>
            <w:r w:rsidRPr="00EB1F80">
              <w:rPr>
                <w:b/>
                <w:bCs/>
              </w:rPr>
              <w:t>doc. MgA. Kristýna Petříčková, Ph.D.</w:t>
            </w:r>
            <w:r w:rsidRPr="00EB1F80">
              <w:t xml:space="preserve"> a kol. pedagogů</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02BD6BD"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EB1F80">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CD9C2A4"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90CC6FA"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A3A2BEE"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1 ZS</w:t>
            </w:r>
          </w:p>
        </w:tc>
      </w:tr>
      <w:tr w:rsidR="005B4D76" w:rsidRPr="00A22651" w14:paraId="2B62A025" w14:textId="77777777" w:rsidTr="005053CD">
        <w:trPr>
          <w:cantSplit/>
          <w:trHeight w:val="454"/>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A261BE6"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rPr>
                <w:lang w:eastAsia="en-US"/>
              </w:rPr>
              <w:t>Kres</w:t>
            </w:r>
            <w:r>
              <w:rPr>
                <w:lang w:eastAsia="en-US"/>
              </w:rPr>
              <w:t>e</w:t>
            </w:r>
            <w:r w:rsidRPr="00EB1F80">
              <w:rPr>
                <w:lang w:eastAsia="en-US"/>
              </w:rPr>
              <w:t>b</w:t>
            </w:r>
            <w:r>
              <w:rPr>
                <w:lang w:eastAsia="en-US"/>
              </w:rPr>
              <w:t>ná praktika</w:t>
            </w:r>
            <w:r w:rsidRPr="00EB1F80">
              <w:rPr>
                <w:lang w:eastAsia="en-US"/>
              </w:rPr>
              <w:t xml:space="preserve"> 7</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3092A35"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Pr>
                <w:lang w:eastAsia="en-US"/>
              </w:rPr>
              <w:t>2</w:t>
            </w:r>
            <w:r w:rsidRPr="00EB1F80">
              <w:rPr>
                <w:lang w:eastAsia="en-US"/>
              </w:rPr>
              <w:t>6c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1A5236C"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rPr>
                <w:lang w:eastAsia="en-US"/>
              </w:rPr>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74CBCDA"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rPr>
                <w:lang w:eastAsia="en-US"/>
              </w:rPr>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5F5D023" w14:textId="77777777" w:rsidR="005B4D76" w:rsidRPr="001507F2"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1507F2">
              <w:t xml:space="preserve">Mgr. art. Lívia Kožušková, ArtD. </w:t>
            </w:r>
          </w:p>
          <w:p w14:paraId="323E997F"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FF0000"/>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6935B41"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EB1F80">
              <w:rPr>
                <w:lang w:eastAsia="en-US"/>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E209657"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3347D9E"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FC3F389"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1 ZS</w:t>
            </w:r>
          </w:p>
        </w:tc>
      </w:tr>
      <w:tr w:rsidR="005B4D76" w:rsidRPr="00A22651" w14:paraId="3085F4A1" w14:textId="77777777" w:rsidTr="005053CD">
        <w:trPr>
          <w:cantSplit/>
          <w:trHeight w:val="454"/>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1A668F6"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t>Corporate design</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8155DB6"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EB1F80">
              <w:t>13s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6B8FFBD"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237B4D3"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1</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E20E136" w14:textId="77777777" w:rsidR="005B4D76" w:rsidRPr="004E4D3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4E4D36">
              <w:t>Dr akad. soch. Rostislav Illík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E6CB74D"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EB1F80">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BC0C0E9"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CB5B6D6"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23403E3"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1 ZS</w:t>
            </w:r>
          </w:p>
        </w:tc>
      </w:tr>
      <w:tr w:rsidR="005B4D76" w:rsidRPr="00A22651" w14:paraId="4038C2B1" w14:textId="77777777" w:rsidTr="005053CD">
        <w:trPr>
          <w:cantSplit/>
          <w:trHeight w:val="454"/>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E06A42D"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lang w:eastAsia="en-US"/>
              </w:rPr>
            </w:pPr>
            <w:r w:rsidRPr="00D42FBE">
              <w:rPr>
                <w:rStyle w:val="normaltextrun"/>
                <w:rFonts w:eastAsiaTheme="majorEastAsia"/>
              </w:rPr>
              <w:t>Multimediální prezentace 1</w:t>
            </w:r>
            <w:r w:rsidRPr="00D42FBE">
              <w:rPr>
                <w:rStyle w:val="eop"/>
              </w:rPr>
              <w:t> </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FD50419"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lang w:eastAsia="en-US"/>
              </w:rPr>
            </w:pPr>
            <w:r w:rsidRPr="00D42FBE">
              <w:rPr>
                <w:rStyle w:val="contextualspellingandgrammarerror"/>
              </w:rPr>
              <w:t>26s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A0B244D"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lang w:eastAsia="en-US"/>
              </w:rPr>
            </w:pPr>
            <w:r w:rsidRPr="00D42FBE">
              <w:rPr>
                <w:rStyle w:val="spellingerror"/>
              </w:rPr>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87C6323"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lang w:eastAsia="en-US"/>
              </w:rPr>
            </w:pPr>
            <w:r w:rsidRPr="00D42FBE">
              <w:rPr>
                <w:rStyle w:val="normaltextrun"/>
                <w:rFonts w:eastAsiaTheme="majorEastAsia"/>
              </w:rPr>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6F3DBEE" w14:textId="77777777" w:rsidR="005B4D76" w:rsidRPr="004E4D3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4E4D36">
              <w:rPr>
                <w:rStyle w:val="normaltextrun"/>
                <w:rFonts w:eastAsiaTheme="majorEastAsia"/>
              </w:rPr>
              <w:t>MgA. Václav Ondroušek </w:t>
            </w:r>
            <w:r w:rsidRPr="004E4D36">
              <w:rPr>
                <w:rStyle w:val="eop"/>
              </w:rPr>
              <w:t> </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449055C"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lang w:eastAsia="en-US"/>
              </w:rPr>
            </w:pPr>
            <w:r w:rsidRPr="00D42FBE">
              <w:rPr>
                <w:lang w:eastAsia="en-US"/>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05F9AB3"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EBE9DAA"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1B37E64" w14:textId="77777777" w:rsidR="005B4D76" w:rsidRPr="00D42FBE"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D42FBE">
              <w:t>1 ZS</w:t>
            </w:r>
          </w:p>
          <w:p w14:paraId="6E0490ED"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5B4D76" w:rsidRPr="00A22651" w14:paraId="0B95B2AA" w14:textId="77777777" w:rsidTr="005053CD">
        <w:trPr>
          <w:cantSplit/>
          <w:trHeight w:val="454"/>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C91DE09" w14:textId="77777777" w:rsidR="005B4D76" w:rsidRPr="00903AD1"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903AD1">
              <w:t>Metodika výzkumu 1</w:t>
            </w:r>
          </w:p>
          <w:p w14:paraId="62FFE206"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D8EE975"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26c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E9EE8D9"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714FB1">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157A146"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714FB1">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9D2EF78" w14:textId="77777777" w:rsidR="005B4D76" w:rsidRPr="004E4D3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4E4D36">
              <w:t xml:space="preserve">doc. Mgr. Ing. Radim Bačuvčík, Ph.D. </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C399DF2"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Pr>
                <w:lang w:eastAsia="en-US"/>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96D0E1B"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7C2D656"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8A56161"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903AD1">
              <w:t>1 ZS</w:t>
            </w:r>
          </w:p>
        </w:tc>
      </w:tr>
      <w:tr w:rsidR="005B4D76" w:rsidRPr="00A22651" w14:paraId="78DF78C3" w14:textId="77777777" w:rsidTr="005053CD">
        <w:trPr>
          <w:cantSplit/>
          <w:trHeight w:val="454"/>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8F3D0DE"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D42FBE">
              <w:t>Multimédia 2</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CA09577"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D42FBE">
              <w:t>26c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792AE48"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D42FBE">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134AE8A"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D42FBE">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D18A850" w14:textId="77777777" w:rsidR="005B4D76" w:rsidRPr="004E4D3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4E4D36">
              <w:t>Mgr. Pavel Krutil</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5FE1081"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D42FBE">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ECC000C"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32ACEBD"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C49DE3C"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D42FBE">
              <w:t>1 LS</w:t>
            </w:r>
          </w:p>
        </w:tc>
      </w:tr>
      <w:tr w:rsidR="005B4D76" w:rsidRPr="00A22651" w14:paraId="56AAD817" w14:textId="77777777" w:rsidTr="005053CD">
        <w:trPr>
          <w:cantSplit/>
          <w:trHeight w:val="454"/>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028D04B"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D42FBE">
              <w:t>Ateliérová stáž 2</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8CBA60A"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D42FBE">
              <w:t>13c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7AD8A7A"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r w:rsidRPr="00D42FBE">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7A630AE"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r w:rsidRPr="00D42FBE">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DA64C31" w14:textId="77777777" w:rsidR="005B4D76" w:rsidRPr="004E4D3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FF0000"/>
              </w:rPr>
            </w:pPr>
            <w:r w:rsidRPr="004E4D36">
              <w:rPr>
                <w:b/>
                <w:bCs/>
              </w:rPr>
              <w:t>doc. MgA. Kristýna Petříčková, Ph.D.</w:t>
            </w:r>
            <w:r w:rsidRPr="004E4D36">
              <w:t xml:space="preserve"> a kol. pedagogů</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FC5CA7D"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D42FBE">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1F623AE"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AC3B73B"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159374B"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D42FBE">
              <w:t>1 LS</w:t>
            </w:r>
          </w:p>
        </w:tc>
      </w:tr>
      <w:tr w:rsidR="005B4D76" w:rsidRPr="00A22651" w14:paraId="4F94CE9C" w14:textId="77777777" w:rsidTr="005053CD">
        <w:trPr>
          <w:cantSplit/>
          <w:trHeight w:val="454"/>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330CBC3"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rPr>
                <w:lang w:eastAsia="en-US"/>
              </w:rPr>
              <w:t>Kres</w:t>
            </w:r>
            <w:r>
              <w:rPr>
                <w:lang w:eastAsia="en-US"/>
              </w:rPr>
              <w:t>e</w:t>
            </w:r>
            <w:r w:rsidRPr="00EB1F80">
              <w:rPr>
                <w:lang w:eastAsia="en-US"/>
              </w:rPr>
              <w:t>b</w:t>
            </w:r>
            <w:r>
              <w:rPr>
                <w:lang w:eastAsia="en-US"/>
              </w:rPr>
              <w:t>ná praktika</w:t>
            </w:r>
            <w:r w:rsidRPr="00EB1F80">
              <w:rPr>
                <w:lang w:eastAsia="en-US"/>
              </w:rPr>
              <w:t xml:space="preserve"> </w:t>
            </w:r>
            <w:r>
              <w:rPr>
                <w:lang w:eastAsia="en-US"/>
              </w:rPr>
              <w:t>8</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205E23D"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Pr>
                <w:lang w:eastAsia="en-US"/>
              </w:rPr>
              <w:t>2</w:t>
            </w:r>
            <w:r w:rsidRPr="00EB1F80">
              <w:rPr>
                <w:lang w:eastAsia="en-US"/>
              </w:rPr>
              <w:t>6c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6C5154E"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rPr>
                <w:lang w:eastAsia="en-US"/>
              </w:rPr>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1CF0E53"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rPr>
                <w:lang w:eastAsia="en-US"/>
              </w:rPr>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F6580D0" w14:textId="77777777" w:rsidR="005B4D76" w:rsidRPr="001507F2"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1507F2">
              <w:t xml:space="preserve">Mgr. art. Lívia Kožušková, ArtD. </w:t>
            </w:r>
          </w:p>
          <w:p w14:paraId="640B6C60"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FF0000"/>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5497D49"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D42FBE">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F582E44"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4F3AAE3"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2EFAB8B"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D42FBE">
              <w:t>1 LS</w:t>
            </w:r>
          </w:p>
        </w:tc>
      </w:tr>
      <w:tr w:rsidR="005B4D76" w:rsidRPr="00A22651" w14:paraId="3F0D0E4A" w14:textId="77777777" w:rsidTr="005053CD">
        <w:trPr>
          <w:cantSplit/>
          <w:trHeight w:val="454"/>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AC70BB8"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D42FBE">
              <w:t>Společnost a média 1</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1194B89"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D42FBE">
              <w:t>13s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273C1BB"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D42FBE">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DDBD92E"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D42FBE">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627A709"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D42FBE">
              <w:t>Mgr. Markéta Dvořáčková</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A3FB845"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D42FBE">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98D0B27"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2F1BA12"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E7C3BC0"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D42FBE">
              <w:t>1 LS</w:t>
            </w:r>
          </w:p>
        </w:tc>
      </w:tr>
      <w:tr w:rsidR="005B4D76" w:rsidRPr="00A22651" w14:paraId="55084E8F" w14:textId="77777777" w:rsidTr="005053CD">
        <w:trPr>
          <w:cantSplit/>
          <w:trHeight w:val="454"/>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2EA090B"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D42FBE">
              <w:rPr>
                <w:rStyle w:val="normaltextrun"/>
                <w:rFonts w:eastAsiaTheme="majorEastAsia"/>
              </w:rPr>
              <w:t>Multimediální prezentace 2</w:t>
            </w:r>
            <w:r w:rsidRPr="00D42FBE">
              <w:rPr>
                <w:rStyle w:val="eop"/>
              </w:rPr>
              <w:t> </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769D4DF"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D42FBE">
              <w:rPr>
                <w:rStyle w:val="contextualspellingandgrammarerror"/>
              </w:rPr>
              <w:t>26s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2183BD0"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D42FBE">
              <w:rPr>
                <w:rStyle w:val="spellingerror"/>
              </w:rPr>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6BB7B60"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D42FBE">
              <w:rPr>
                <w:rStyle w:val="normaltextrun"/>
                <w:rFonts w:eastAsiaTheme="majorEastAsia"/>
              </w:rPr>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178B910"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D42FBE">
              <w:rPr>
                <w:rStyle w:val="normaltextrun"/>
                <w:rFonts w:eastAsiaTheme="majorEastAsia"/>
              </w:rPr>
              <w:t>MgA. Václav Ondroušek </w:t>
            </w:r>
            <w:r w:rsidRPr="00D42FBE">
              <w:rPr>
                <w:rStyle w:val="eop"/>
              </w:rPr>
              <w:t> </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F607493"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D42FBE">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2651C78"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C02052E"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48D8A87"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D42FBE">
              <w:rPr>
                <w:rStyle w:val="normaltextrun"/>
                <w:rFonts w:eastAsiaTheme="majorEastAsia"/>
              </w:rPr>
              <w:t>1 LS</w:t>
            </w:r>
          </w:p>
        </w:tc>
      </w:tr>
      <w:tr w:rsidR="005B4D76" w:rsidRPr="00A22651" w14:paraId="38F2C846" w14:textId="77777777" w:rsidTr="005053CD">
        <w:trPr>
          <w:cantSplit/>
          <w:trHeight w:val="454"/>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ABAA4E8" w14:textId="77777777" w:rsidR="005B4D76" w:rsidRPr="00903AD1"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903AD1">
              <w:t>Metodika výzkumu 2</w:t>
            </w:r>
          </w:p>
          <w:p w14:paraId="255533C5" w14:textId="77777777" w:rsidR="005B4D76" w:rsidRPr="00EB1F80"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0AFDE16" w14:textId="77777777" w:rsidR="005B4D76" w:rsidRPr="00EB1F80"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26c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5E7E3D0" w14:textId="77777777" w:rsidR="005B4D76" w:rsidRPr="00EB1F80"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714FB1">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C1B52AB" w14:textId="77777777" w:rsidR="005B4D76" w:rsidRPr="00EB1F80"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714FB1">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F3F3520" w14:textId="77777777" w:rsidR="005B4D76" w:rsidRPr="00EB1F80"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903AD1">
              <w:t xml:space="preserve">doc. Mgr. Ing. Radim Bačuvčík, Ph.D. </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6E5DFA6" w14:textId="77777777" w:rsidR="005B4D76" w:rsidRPr="00EB1F80"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BC1A0AB"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E3DB742"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0AC317A" w14:textId="77777777" w:rsidR="005B4D76" w:rsidRPr="00EB1F80"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903AD1">
              <w:t>1 LS</w:t>
            </w:r>
          </w:p>
        </w:tc>
      </w:tr>
      <w:tr w:rsidR="005B4D76" w:rsidRPr="00A22651" w14:paraId="2AFF33B6" w14:textId="77777777" w:rsidTr="005053CD">
        <w:trPr>
          <w:cantSplit/>
          <w:trHeight w:val="454"/>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4F9ECAF" w14:textId="77777777" w:rsidR="005B4D76" w:rsidRPr="00EB1F80"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t>Vizuální sociologie</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2F9EBD0" w14:textId="77777777" w:rsidR="005B4D76" w:rsidRPr="00EB1F80"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EB1F80">
              <w:t>13p+13c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8D8562B" w14:textId="77777777" w:rsidR="005B4D76" w:rsidRPr="00EB1F80"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E6E6DAA" w14:textId="77777777" w:rsidR="005B4D76" w:rsidRPr="00EB1F80"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D71D585" w14:textId="77777777" w:rsidR="005B4D76" w:rsidRPr="00EB1F80"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EB1F80">
              <w:t>Mgr. Blahoslav Rozbořil, Ph.D.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3192317" w14:textId="77777777" w:rsidR="005B4D76" w:rsidRPr="00EB1F80"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EB1F80">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663DFAD"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088E423"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EA50009" w14:textId="77777777" w:rsidR="005B4D76" w:rsidRPr="00EB1F80"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2 ZS</w:t>
            </w:r>
          </w:p>
        </w:tc>
      </w:tr>
      <w:tr w:rsidR="005B4D76" w:rsidRPr="00A22651" w14:paraId="530D9D5F" w14:textId="77777777" w:rsidTr="005053CD">
        <w:trPr>
          <w:cantSplit/>
          <w:trHeight w:val="454"/>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B6F89D0"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rStyle w:val="normaltextrun"/>
                <w:rFonts w:eastAsiaTheme="majorEastAsia"/>
              </w:rPr>
            </w:pPr>
            <w:r w:rsidRPr="00EB1F80">
              <w:t>Společnost a média 2</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106A8FC"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rStyle w:val="normaltextrun"/>
                <w:rFonts w:eastAsiaTheme="majorEastAsia"/>
              </w:rPr>
            </w:pPr>
            <w:r w:rsidRPr="00EB1F80">
              <w:t>13s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78D9CC6"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rStyle w:val="normaltextrun"/>
                <w:rFonts w:eastAsiaTheme="majorEastAsia"/>
              </w:rPr>
            </w:pPr>
            <w:r w:rsidRPr="00EB1F80">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EC40783"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rStyle w:val="normaltextrun"/>
                <w:rFonts w:eastAsiaTheme="majorEastAsia"/>
              </w:rPr>
            </w:pPr>
            <w:r w:rsidRPr="00EB1F80">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160ED2E"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Style w:val="normaltextrun"/>
                <w:rFonts w:eastAsiaTheme="majorEastAsia"/>
              </w:rPr>
            </w:pPr>
            <w:r w:rsidRPr="00EB1F80">
              <w:t>Mgr. Markéta Dvořáčková</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E77C737"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rStyle w:val="eop"/>
              </w:rPr>
            </w:pPr>
            <w:r w:rsidRPr="00EB1F80">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4226A17"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rStyle w:val="normaltextrun"/>
                <w:rFonts w:eastAsiaTheme="majorEastAsia"/>
              </w:rP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74CB76B"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rStyle w:val="eop"/>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5254D27"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rStyle w:val="normaltextrun"/>
                <w:rFonts w:eastAsiaTheme="majorEastAsia"/>
              </w:rPr>
            </w:pPr>
            <w:r w:rsidRPr="00EB1F80">
              <w:t>2 ZS</w:t>
            </w:r>
          </w:p>
        </w:tc>
      </w:tr>
      <w:tr w:rsidR="005B4D76" w:rsidRPr="00A22651" w14:paraId="575440E5" w14:textId="77777777" w:rsidTr="005053CD">
        <w:trPr>
          <w:cantSplit/>
          <w:trHeight w:val="454"/>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C5B14EF"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t>Metodika výstav</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D3F0358"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EB1F80">
              <w:t>26c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5701DBC"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9319C2C"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1</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F412CE3" w14:textId="77777777" w:rsidR="005B4D76" w:rsidRDefault="005B4D76" w:rsidP="005053CD">
            <w:pPr>
              <w:pStyle w:val="Textkomente"/>
            </w:pPr>
            <w:r w:rsidRPr="0031634B">
              <w:t>Mgr. Ladislava Horňáková</w:t>
            </w:r>
          </w:p>
          <w:p w14:paraId="5263BF54"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7AFE290"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EB1F80">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193A17B"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7A6A620"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F400D89"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2 ZS</w:t>
            </w:r>
          </w:p>
        </w:tc>
      </w:tr>
      <w:tr w:rsidR="005B4D76" w:rsidRPr="00A22651" w14:paraId="70108C0A" w14:textId="77777777" w:rsidTr="005053CD">
        <w:trPr>
          <w:cantSplit/>
          <w:trHeight w:val="615"/>
        </w:trPr>
        <w:tc>
          <w:tcPr>
            <w:tcW w:w="10510"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64A8268" w14:textId="77777777" w:rsidR="005B4D76" w:rsidRPr="00EB1F80" w:rsidRDefault="005B4D76" w:rsidP="005053CD">
            <w:pPr>
              <w:tabs>
                <w:tab w:val="left" w:pos="567"/>
              </w:tabs>
              <w:spacing w:before="60"/>
              <w:jc w:val="both"/>
            </w:pPr>
            <w:r w:rsidRPr="00EB1F80">
              <w:t>Podmínka pro splnění této skupiny předmětů:</w:t>
            </w:r>
          </w:p>
          <w:p w14:paraId="0379BB3C" w14:textId="77777777" w:rsidR="005B4D76" w:rsidRPr="000061EF"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4C4E1D">
              <w:rPr>
                <w:rFonts w:ascii="Times New Roman Bold" w:hAnsi="Times New Roman Bold"/>
              </w:rPr>
              <w:t xml:space="preserve">Během magisterského studia musí student absolvovat alespoň </w:t>
            </w:r>
            <w:r>
              <w:rPr>
                <w:rFonts w:ascii="Times New Roman Bold" w:hAnsi="Times New Roman Bold"/>
              </w:rPr>
              <w:t>šest</w:t>
            </w:r>
            <w:r w:rsidRPr="009A3EA8">
              <w:rPr>
                <w:rFonts w:ascii="Times New Roman Bold" w:hAnsi="Times New Roman Bold"/>
              </w:rPr>
              <w:t xml:space="preserve"> povinn</w:t>
            </w:r>
            <w:r w:rsidRPr="009A3EA8">
              <w:rPr>
                <w:rFonts w:ascii="Times New Roman Bold" w:hAnsi="Times New Roman Bold" w:hint="eastAsia"/>
              </w:rPr>
              <w:t>ě</w:t>
            </w:r>
            <w:r w:rsidRPr="009A3EA8">
              <w:rPr>
                <w:rFonts w:ascii="Times New Roman Bold" w:hAnsi="Times New Roman Bold"/>
              </w:rPr>
              <w:t xml:space="preserve"> voliteln</w:t>
            </w:r>
            <w:r>
              <w:rPr>
                <w:rFonts w:ascii="Times New Roman Bold" w:hAnsi="Times New Roman Bold"/>
              </w:rPr>
              <w:t>ých</w:t>
            </w:r>
            <w:r w:rsidRPr="009A3EA8">
              <w:rPr>
                <w:rFonts w:ascii="Times New Roman Bold" w:hAnsi="Times New Roman Bold"/>
              </w:rPr>
              <w:t xml:space="preserve"> p</w:t>
            </w:r>
            <w:r w:rsidRPr="009A3EA8">
              <w:rPr>
                <w:rFonts w:ascii="Times New Roman Bold" w:hAnsi="Times New Roman Bold" w:hint="eastAsia"/>
              </w:rPr>
              <w:t>ř</w:t>
            </w:r>
            <w:r w:rsidRPr="009A3EA8">
              <w:rPr>
                <w:rFonts w:ascii="Times New Roman Bold" w:hAnsi="Times New Roman Bold"/>
              </w:rPr>
              <w:t>edm</w:t>
            </w:r>
            <w:r w:rsidRPr="009A3EA8">
              <w:rPr>
                <w:rFonts w:ascii="Times New Roman Bold" w:hAnsi="Times New Roman Bold" w:hint="eastAsia"/>
              </w:rPr>
              <w:t>ě</w:t>
            </w:r>
            <w:r w:rsidRPr="009A3EA8">
              <w:rPr>
                <w:rFonts w:ascii="Times New Roman Bold" w:hAnsi="Times New Roman Bold"/>
              </w:rPr>
              <w:t>t</w:t>
            </w:r>
            <w:r>
              <w:rPr>
                <w:rFonts w:ascii="Times New Roman Bold" w:hAnsi="Times New Roman Bold"/>
              </w:rPr>
              <w:t>ů</w:t>
            </w:r>
            <w:r w:rsidRPr="009A3EA8">
              <w:rPr>
                <w:rFonts w:ascii="Times New Roman Bold" w:hAnsi="Times New Roman Bold"/>
              </w:rPr>
              <w:t>.</w:t>
            </w:r>
          </w:p>
        </w:tc>
      </w:tr>
      <w:tr w:rsidR="005B4D76" w:rsidRPr="00A22651" w14:paraId="6AEC7638" w14:textId="77777777" w:rsidTr="005053CD">
        <w:trPr>
          <w:cantSplit/>
        </w:trPr>
        <w:tc>
          <w:tcPr>
            <w:tcW w:w="354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7CAAC" w:themeFill="accent2" w:themeFillTint="66"/>
          </w:tcPr>
          <w:p w14:paraId="45D95205"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rPr>
                <w:rFonts w:ascii="Times New Roman Bold" w:hAnsi="Times New Roman Bold"/>
                <w:b/>
              </w:rPr>
              <w:t>Celkový počet kreditů za studium</w:t>
            </w:r>
          </w:p>
        </w:tc>
        <w:tc>
          <w:tcPr>
            <w:tcW w:w="6966"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D2C635B"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120</w:t>
            </w:r>
          </w:p>
        </w:tc>
      </w:tr>
      <w:tr w:rsidR="005B4D76" w:rsidRPr="00A22651" w14:paraId="27B755DE" w14:textId="77777777" w:rsidTr="005053CD">
        <w:trPr>
          <w:cantSplit/>
          <w:trHeight w:val="1533"/>
        </w:trPr>
        <w:tc>
          <w:tcPr>
            <w:tcW w:w="10510"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C802C39" w14:textId="77777777" w:rsidR="005B4D76"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80"/>
              <w:ind w:left="57" w:right="57"/>
              <w:jc w:val="both"/>
            </w:pPr>
            <w:r>
              <w:t>P</w:t>
            </w:r>
            <w:r w:rsidRPr="00620AD0">
              <w:t>ovinné předměty</w:t>
            </w:r>
            <w:r>
              <w:t xml:space="preserve"> společné</w:t>
            </w:r>
            <w:r w:rsidRPr="00620AD0">
              <w:t xml:space="preserve">: </w:t>
            </w:r>
            <w:r w:rsidRPr="00D42FBE">
              <w:t>61</w:t>
            </w:r>
            <w:r w:rsidRPr="00620AD0">
              <w:t xml:space="preserve"> kreditů</w:t>
            </w:r>
            <w:r>
              <w:t xml:space="preserve"> </w:t>
            </w:r>
          </w:p>
          <w:p w14:paraId="2C2D2D26" w14:textId="77777777" w:rsidR="005B4D76"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57" w:right="57"/>
              <w:jc w:val="both"/>
            </w:pPr>
            <w:r>
              <w:t>Povinně volitelné předměty společné – skupina B: 10 kredity</w:t>
            </w:r>
          </w:p>
          <w:p w14:paraId="5C29C53F" w14:textId="77777777" w:rsidR="005B4D76"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57" w:right="57"/>
              <w:jc w:val="both"/>
            </w:pPr>
            <w:r>
              <w:t xml:space="preserve">Součet počtu kreditů za povinné předměty společné všem studijním plánům </w:t>
            </w:r>
            <w:r w:rsidRPr="00ED4F9D">
              <w:t>a minimálního počtu kreditů za povinně volitelné předměty společné všem studijním plánům</w:t>
            </w:r>
            <w:r>
              <w:t>: 71</w:t>
            </w:r>
          </w:p>
          <w:p w14:paraId="4980F5CD" w14:textId="77777777" w:rsidR="005B4D76" w:rsidRPr="009B0A49"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57" w:right="57"/>
              <w:jc w:val="both"/>
            </w:pPr>
            <w:r>
              <w:t>Kredity za povinné předměty patřící do předmětů specializace (min. 30 a více): 48</w:t>
            </w:r>
          </w:p>
          <w:p w14:paraId="7362933C"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Kredity za volitelné předměty: 1</w:t>
            </w:r>
          </w:p>
        </w:tc>
      </w:tr>
    </w:tbl>
    <w:p w14:paraId="79BCCE85" w14:textId="77777777" w:rsidR="00C47DB1" w:rsidRDefault="00C47DB1">
      <w:r>
        <w:br w:type="page"/>
      </w:r>
    </w:p>
    <w:tbl>
      <w:tblPr>
        <w:tblW w:w="10510" w:type="dxa"/>
        <w:tblInd w:w="-147" w:type="dxa"/>
        <w:tblLayout w:type="fixed"/>
        <w:tblCellMar>
          <w:left w:w="0" w:type="dxa"/>
          <w:right w:w="0" w:type="dxa"/>
        </w:tblCellMar>
        <w:tblLook w:val="0000" w:firstRow="0" w:lastRow="0" w:firstColumn="0" w:lastColumn="0" w:noHBand="0" w:noVBand="0"/>
      </w:tblPr>
      <w:tblGrid>
        <w:gridCol w:w="3119"/>
        <w:gridCol w:w="425"/>
        <w:gridCol w:w="6946"/>
        <w:gridCol w:w="20"/>
      </w:tblGrid>
      <w:tr w:rsidR="005B4D76" w:rsidRPr="00A22651" w14:paraId="76B95587" w14:textId="77777777" w:rsidTr="005053CD">
        <w:trPr>
          <w:cantSplit/>
          <w:trHeight w:val="290"/>
        </w:trPr>
        <w:tc>
          <w:tcPr>
            <w:tcW w:w="354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7CAAC" w:themeFill="accent2" w:themeFillTint="66"/>
          </w:tcPr>
          <w:p w14:paraId="3F65DCDF" w14:textId="36CD36D1" w:rsidR="005B4D76" w:rsidRPr="00B61610"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rPr>
                <w:b/>
                <w:bCs/>
                <w:lang w:eastAsia="en-US"/>
              </w:rPr>
            </w:pPr>
            <w:r w:rsidRPr="00B61610">
              <w:rPr>
                <w:rFonts w:ascii="Times New Roman Bold" w:hAnsi="Times New Roman Bold"/>
                <w:b/>
                <w:bCs/>
              </w:rPr>
              <w:lastRenderedPageBreak/>
              <w:t>Součásti SZZ a jejich obsah</w:t>
            </w:r>
          </w:p>
        </w:tc>
        <w:tc>
          <w:tcPr>
            <w:tcW w:w="696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1D72BD5"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p>
        </w:tc>
      </w:tr>
      <w:tr w:rsidR="005B4D76" w:rsidRPr="00A22651" w14:paraId="5AF44397" w14:textId="77777777" w:rsidTr="005053CD">
        <w:trPr>
          <w:cantSplit/>
          <w:trHeight w:val="1283"/>
        </w:trPr>
        <w:tc>
          <w:tcPr>
            <w:tcW w:w="1051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1166CA8" w14:textId="312C53F3" w:rsidR="00B51463" w:rsidRPr="001754CB" w:rsidRDefault="00B51463" w:rsidP="00B5146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60"/>
              <w:ind w:left="57" w:right="57"/>
              <w:rPr>
                <w:b/>
                <w:bCs/>
              </w:rPr>
            </w:pPr>
            <w:r>
              <w:rPr>
                <w:b/>
                <w:bCs/>
              </w:rPr>
              <w:t xml:space="preserve">  </w:t>
            </w:r>
            <w:r w:rsidRPr="001754CB">
              <w:rPr>
                <w:b/>
                <w:bCs/>
              </w:rPr>
              <w:t>SZZ se skládá ze dvou částí:</w:t>
            </w:r>
          </w:p>
          <w:p w14:paraId="34534678" w14:textId="77777777" w:rsidR="00B51463" w:rsidRDefault="00B51463" w:rsidP="00B51463">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42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145" w:right="57" w:firstLine="142"/>
            </w:pPr>
            <w:r>
              <w:t xml:space="preserve"> 1. část: zkouška z odborné problematiky související se studovaným programem/specializací a zaměřením diplomové práce</w:t>
            </w:r>
          </w:p>
          <w:p w14:paraId="79C33079" w14:textId="77777777" w:rsidR="00B51463" w:rsidRDefault="00B51463" w:rsidP="00B51463">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after="120"/>
              <w:ind w:left="145" w:right="57" w:firstLine="142"/>
            </w:pPr>
            <w:r>
              <w:t xml:space="preserve"> 2. část: obhajoba diplomové práce</w:t>
            </w:r>
          </w:p>
          <w:p w14:paraId="50278BB7" w14:textId="77777777" w:rsidR="00B51463" w:rsidRDefault="00B51463" w:rsidP="00B5146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145" w:right="57" w:hanging="88"/>
            </w:pPr>
            <w:r>
              <w:t xml:space="preserve">  </w:t>
            </w:r>
            <w:r w:rsidRPr="00AA084A">
              <w:t>Zkouška z odborné problematiky se skládá z odborné rozpravy z</w:t>
            </w:r>
            <w:r>
              <w:t> </w:t>
            </w:r>
            <w:r w:rsidRPr="00AA084A">
              <w:t>tematick</w:t>
            </w:r>
            <w:r>
              <w:t xml:space="preserve">ého okruhu dle zaměření studijního programu </w:t>
            </w:r>
            <w:r>
              <w:br/>
              <w:t>a specializace:</w:t>
            </w:r>
          </w:p>
          <w:p w14:paraId="1827CBC4" w14:textId="712B74DD" w:rsidR="00B51463" w:rsidRDefault="00B51463" w:rsidP="00B5146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after="120"/>
              <w:ind w:left="287" w:right="57" w:hanging="284"/>
            </w:pPr>
            <w:r>
              <w:t xml:space="preserve">     - </w:t>
            </w:r>
            <w:r w:rsidR="003F36AE" w:rsidRPr="003F36AE">
              <w:t xml:space="preserve">Současné tendence v umění, designu a oborové teorie </w:t>
            </w:r>
            <w:r>
              <w:t xml:space="preserve">(rozsah je dán předměty ZT a PZ – </w:t>
            </w:r>
            <w:r w:rsidRPr="003A1A77">
              <w:rPr>
                <w:rStyle w:val="normaltextrun"/>
                <w:rFonts w:eastAsiaTheme="majorEastAsia"/>
              </w:rPr>
              <w:t>Současné tendence v umění, Současný světový design, Současný český design</w:t>
            </w:r>
            <w:r>
              <w:rPr>
                <w:rStyle w:val="normaltextrun"/>
                <w:rFonts w:eastAsiaTheme="majorEastAsia"/>
              </w:rPr>
              <w:t xml:space="preserve">, </w:t>
            </w:r>
            <w:r w:rsidR="0037512E" w:rsidRPr="003B51B1">
              <w:rPr>
                <w:rStyle w:val="normaltextrun"/>
                <w:rFonts w:eastAsiaTheme="majorEastAsia"/>
              </w:rPr>
              <w:t>Teorie a metodologie designu</w:t>
            </w:r>
            <w:r w:rsidR="0037512E">
              <w:rPr>
                <w:rStyle w:val="normaltextrun"/>
                <w:rFonts w:eastAsiaTheme="majorEastAsia"/>
              </w:rPr>
              <w:t xml:space="preserve">, </w:t>
            </w:r>
            <w:r w:rsidR="0037512E" w:rsidRPr="00690338">
              <w:rPr>
                <w:rStyle w:val="normaltextrun"/>
                <w:rFonts w:eastAsiaTheme="majorEastAsia"/>
              </w:rPr>
              <w:t>Interpretace designérského díla</w:t>
            </w:r>
            <w:r w:rsidR="0037512E">
              <w:rPr>
                <w:rStyle w:val="normaltextrun"/>
                <w:rFonts w:eastAsiaTheme="majorEastAsia"/>
              </w:rPr>
              <w:t>, Progresivní technologie v PD</w:t>
            </w:r>
            <w:r>
              <w:t xml:space="preserve">)  </w:t>
            </w:r>
          </w:p>
          <w:p w14:paraId="49C0E157" w14:textId="77777777" w:rsidR="00B51463" w:rsidRPr="007C6012" w:rsidRDefault="00B51463" w:rsidP="00B5146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145" w:right="57" w:hanging="88"/>
            </w:pPr>
            <w:r>
              <w:t xml:space="preserve">  </w:t>
            </w:r>
            <w:r w:rsidRPr="007C6012">
              <w:t xml:space="preserve">Obhajoba diplomové práce, která se skládá z: </w:t>
            </w:r>
          </w:p>
          <w:p w14:paraId="079196DC" w14:textId="77777777" w:rsidR="00B51463" w:rsidRPr="007C6012" w:rsidRDefault="00B51463" w:rsidP="00B5146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287" w:right="57"/>
            </w:pPr>
            <w:r w:rsidRPr="007C6012">
              <w:t xml:space="preserve">- teoretické části práce vycházející z problematiky oboru </w:t>
            </w:r>
          </w:p>
          <w:p w14:paraId="516997E0" w14:textId="6260E153" w:rsidR="005B4D76" w:rsidRPr="00E153D9" w:rsidRDefault="00B51463" w:rsidP="00E153D9">
            <w:pPr>
              <w:pStyle w:val="Odstavecseseznamem1"/>
              <w:tabs>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 w:val="left" w:pos="31680"/>
              </w:tabs>
              <w:spacing w:after="120"/>
              <w:ind w:left="278"/>
              <w:jc w:val="both"/>
              <w:rPr>
                <w:color w:val="auto"/>
              </w:rPr>
            </w:pPr>
            <w:r w:rsidRPr="00830928">
              <w:t xml:space="preserve">- praktické části práce, kde student prokazuje schopnost obhájit své vlastní přístupy a postupy, originalitu a kreativitu na základě </w:t>
            </w:r>
            <w:r>
              <w:t xml:space="preserve">   </w:t>
            </w:r>
            <w:r w:rsidRPr="00830928">
              <w:t xml:space="preserve">znalostí a dovedností získaných v předmětu Ateliér </w:t>
            </w:r>
            <w:r>
              <w:t>Pr</w:t>
            </w:r>
            <w:r w:rsidR="0037512E">
              <w:t>ůmyslový</w:t>
            </w:r>
            <w:r>
              <w:t xml:space="preserve"> design</w:t>
            </w:r>
            <w:r w:rsidRPr="00830928">
              <w:t>.</w:t>
            </w:r>
          </w:p>
        </w:tc>
      </w:tr>
      <w:tr w:rsidR="005B4D76" w14:paraId="73B39B93" w14:textId="77777777" w:rsidTr="005053CD">
        <w:trPr>
          <w:cantSplit/>
          <w:trHeight w:val="270"/>
        </w:trPr>
        <w:tc>
          <w:tcPr>
            <w:tcW w:w="354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7CAAC" w:themeFill="accent2" w:themeFillTint="66"/>
          </w:tcPr>
          <w:p w14:paraId="67D1E22D" w14:textId="77777777" w:rsidR="005B4D76" w:rsidRPr="00B61610"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rPr>
                <w:b/>
                <w:bCs/>
                <w:lang w:eastAsia="en-US"/>
              </w:rPr>
            </w:pPr>
            <w:r w:rsidRPr="00B61610">
              <w:rPr>
                <w:rFonts w:ascii="Times New Roman Bold" w:hAnsi="Times New Roman Bold"/>
                <w:b/>
                <w:bCs/>
              </w:rPr>
              <w:t>Další studijní povinnosti</w:t>
            </w:r>
          </w:p>
        </w:tc>
        <w:tc>
          <w:tcPr>
            <w:tcW w:w="696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9DECEE2"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5B4D76" w:rsidRPr="00A22651" w14:paraId="3F7B1425" w14:textId="77777777" w:rsidTr="005053CD">
        <w:trPr>
          <w:cantSplit/>
          <w:trHeight w:val="454"/>
        </w:trPr>
        <w:tc>
          <w:tcPr>
            <w:tcW w:w="1051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C6450C3" w14:textId="77777777" w:rsidR="005B4D76" w:rsidRPr="002725A9"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57" w:right="57"/>
              <w:jc w:val="both"/>
            </w:pPr>
          </w:p>
        </w:tc>
      </w:tr>
      <w:tr w:rsidR="005B4D76" w14:paraId="044211BE" w14:textId="77777777" w:rsidTr="005053CD">
        <w:trPr>
          <w:cantSplit/>
          <w:trHeight w:val="454"/>
        </w:trPr>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7CAAC" w:themeFill="accent2" w:themeFillTint="66"/>
          </w:tcPr>
          <w:p w14:paraId="6FC097F8" w14:textId="77777777" w:rsidR="005B4D76" w:rsidRPr="00B61610"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rPr>
                <w:b/>
                <w:bCs/>
                <w:lang w:eastAsia="en-US"/>
              </w:rPr>
            </w:pPr>
            <w:r w:rsidRPr="00B61610">
              <w:rPr>
                <w:rFonts w:ascii="Times New Roman Bold" w:hAnsi="Times New Roman Bold"/>
                <w:b/>
                <w:bCs/>
              </w:rPr>
              <w:t>Návrh témat kvalifikačních prací a témata obhájených prací</w:t>
            </w:r>
          </w:p>
        </w:tc>
        <w:tc>
          <w:tcPr>
            <w:tcW w:w="739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A92FEB4"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5B4D76" w:rsidRPr="00A22651" w14:paraId="48774C05" w14:textId="77777777" w:rsidTr="005053CD">
        <w:trPr>
          <w:cantSplit/>
          <w:trHeight w:val="4613"/>
        </w:trPr>
        <w:tc>
          <w:tcPr>
            <w:tcW w:w="1051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5AF4B09" w14:textId="77777777" w:rsidR="005B4D76" w:rsidRPr="00C14FF2" w:rsidRDefault="005B4D76" w:rsidP="005053CD">
            <w:pPr>
              <w:pStyle w:val="paragraph"/>
              <w:spacing w:before="120" w:beforeAutospacing="0" w:after="0" w:afterAutospacing="0"/>
              <w:ind w:left="45" w:right="45"/>
              <w:jc w:val="both"/>
              <w:textAlignment w:val="baseline"/>
              <w:rPr>
                <w:rFonts w:ascii="Segoe UI" w:hAnsi="Segoe UI" w:cs="Segoe UI"/>
                <w:sz w:val="20"/>
                <w:szCs w:val="20"/>
              </w:rPr>
            </w:pPr>
            <w:r w:rsidRPr="00C14FF2">
              <w:rPr>
                <w:rStyle w:val="normaltextrun"/>
                <w:rFonts w:eastAsiaTheme="majorEastAsia"/>
                <w:b/>
                <w:bCs/>
                <w:sz w:val="20"/>
                <w:szCs w:val="20"/>
              </w:rPr>
              <w:t>Návrh témat: </w:t>
            </w:r>
            <w:r w:rsidRPr="00C14FF2">
              <w:rPr>
                <w:rStyle w:val="eop"/>
                <w:sz w:val="20"/>
                <w:szCs w:val="20"/>
              </w:rPr>
              <w:t> </w:t>
            </w:r>
          </w:p>
          <w:p w14:paraId="60DE8E21" w14:textId="77777777" w:rsidR="005B4D76" w:rsidRPr="00C14FF2" w:rsidRDefault="005B4D76" w:rsidP="005053CD">
            <w:pPr>
              <w:pStyle w:val="paragraph"/>
              <w:spacing w:before="0" w:beforeAutospacing="0" w:after="0" w:afterAutospacing="0"/>
              <w:ind w:left="45" w:right="45"/>
              <w:jc w:val="both"/>
              <w:textAlignment w:val="baseline"/>
              <w:rPr>
                <w:rFonts w:ascii="Segoe UI" w:hAnsi="Segoe UI" w:cs="Segoe UI"/>
                <w:sz w:val="20"/>
                <w:szCs w:val="20"/>
              </w:rPr>
            </w:pPr>
            <w:r w:rsidRPr="00C14FF2">
              <w:rPr>
                <w:rStyle w:val="normaltextrun"/>
                <w:rFonts w:eastAsiaTheme="majorEastAsia"/>
                <w:sz w:val="20"/>
                <w:szCs w:val="20"/>
              </w:rPr>
              <w:t>Mobilita</w:t>
            </w:r>
            <w:r w:rsidRPr="00C14FF2">
              <w:rPr>
                <w:rStyle w:val="eop"/>
                <w:sz w:val="20"/>
                <w:szCs w:val="20"/>
              </w:rPr>
              <w:t> </w:t>
            </w:r>
          </w:p>
          <w:p w14:paraId="54FF7D8D" w14:textId="77777777" w:rsidR="005B4D76" w:rsidRPr="00C14FF2" w:rsidRDefault="005B4D76" w:rsidP="005053CD">
            <w:pPr>
              <w:pStyle w:val="paragraph"/>
              <w:spacing w:before="0" w:beforeAutospacing="0" w:after="0" w:afterAutospacing="0"/>
              <w:ind w:left="45" w:right="45"/>
              <w:jc w:val="both"/>
              <w:textAlignment w:val="baseline"/>
              <w:rPr>
                <w:rFonts w:ascii="Segoe UI" w:hAnsi="Segoe UI" w:cs="Segoe UI"/>
                <w:sz w:val="20"/>
                <w:szCs w:val="20"/>
              </w:rPr>
            </w:pPr>
            <w:r w:rsidRPr="00C14FF2">
              <w:rPr>
                <w:rStyle w:val="normaltextrun"/>
                <w:rFonts w:eastAsiaTheme="majorEastAsia"/>
                <w:sz w:val="20"/>
                <w:szCs w:val="20"/>
              </w:rPr>
              <w:t>Ekodesign</w:t>
            </w:r>
            <w:r w:rsidRPr="00C14FF2">
              <w:rPr>
                <w:rStyle w:val="eop"/>
                <w:sz w:val="20"/>
                <w:szCs w:val="20"/>
              </w:rPr>
              <w:t> </w:t>
            </w:r>
          </w:p>
          <w:p w14:paraId="688063D6" w14:textId="77777777" w:rsidR="005B4D76" w:rsidRPr="00C14FF2" w:rsidRDefault="005B4D76" w:rsidP="005053CD">
            <w:pPr>
              <w:pStyle w:val="paragraph"/>
              <w:spacing w:before="0" w:beforeAutospacing="0" w:after="0" w:afterAutospacing="0"/>
              <w:ind w:left="45" w:right="45"/>
              <w:jc w:val="both"/>
              <w:textAlignment w:val="baseline"/>
              <w:rPr>
                <w:rFonts w:ascii="Segoe UI" w:hAnsi="Segoe UI" w:cs="Segoe UI"/>
                <w:sz w:val="20"/>
                <w:szCs w:val="20"/>
              </w:rPr>
            </w:pPr>
            <w:r w:rsidRPr="00C14FF2">
              <w:rPr>
                <w:rStyle w:val="spellingerror"/>
                <w:sz w:val="20"/>
                <w:szCs w:val="20"/>
              </w:rPr>
              <w:t>Lighting</w:t>
            </w:r>
            <w:r w:rsidRPr="00C14FF2">
              <w:rPr>
                <w:rStyle w:val="normaltextrun"/>
                <w:rFonts w:eastAsiaTheme="majorEastAsia"/>
                <w:sz w:val="20"/>
                <w:szCs w:val="20"/>
              </w:rPr>
              <w:t xml:space="preserve"> Design</w:t>
            </w:r>
            <w:r w:rsidRPr="00C14FF2">
              <w:rPr>
                <w:rStyle w:val="eop"/>
                <w:sz w:val="20"/>
                <w:szCs w:val="20"/>
              </w:rPr>
              <w:t> </w:t>
            </w:r>
          </w:p>
          <w:p w14:paraId="2082EBE0" w14:textId="77777777" w:rsidR="005B4D76" w:rsidRPr="00C14FF2" w:rsidRDefault="005B4D76" w:rsidP="005053CD">
            <w:pPr>
              <w:pStyle w:val="paragraph"/>
              <w:spacing w:before="0" w:beforeAutospacing="0" w:after="0" w:afterAutospacing="0"/>
              <w:ind w:left="45" w:right="45"/>
              <w:jc w:val="both"/>
              <w:textAlignment w:val="baseline"/>
              <w:rPr>
                <w:rFonts w:ascii="Segoe UI" w:hAnsi="Segoe UI" w:cs="Segoe UI"/>
                <w:sz w:val="20"/>
                <w:szCs w:val="20"/>
              </w:rPr>
            </w:pPr>
            <w:r w:rsidRPr="00C14FF2">
              <w:rPr>
                <w:rStyle w:val="normaltextrun"/>
                <w:rFonts w:eastAsiaTheme="majorEastAsia"/>
                <w:sz w:val="20"/>
                <w:szCs w:val="20"/>
              </w:rPr>
              <w:t>Aplikace nových materiálů a technologií v průmyslovém designu</w:t>
            </w:r>
            <w:r w:rsidRPr="00C14FF2">
              <w:rPr>
                <w:rStyle w:val="eop"/>
                <w:sz w:val="20"/>
                <w:szCs w:val="20"/>
              </w:rPr>
              <w:t> </w:t>
            </w:r>
          </w:p>
          <w:p w14:paraId="599FAFC3" w14:textId="77777777" w:rsidR="005B4D76" w:rsidRPr="00C14FF2" w:rsidRDefault="005B4D76" w:rsidP="005053CD">
            <w:pPr>
              <w:pStyle w:val="paragraph"/>
              <w:spacing w:before="0" w:beforeAutospacing="0" w:after="0" w:afterAutospacing="0"/>
              <w:ind w:left="45" w:right="45"/>
              <w:jc w:val="both"/>
              <w:textAlignment w:val="baseline"/>
              <w:rPr>
                <w:rFonts w:ascii="Segoe UI" w:hAnsi="Segoe UI" w:cs="Segoe UI"/>
                <w:sz w:val="20"/>
                <w:szCs w:val="20"/>
              </w:rPr>
            </w:pPr>
            <w:r w:rsidRPr="00C14FF2">
              <w:rPr>
                <w:rStyle w:val="normaltextrun"/>
                <w:rFonts w:eastAsiaTheme="majorEastAsia"/>
                <w:sz w:val="20"/>
                <w:szCs w:val="20"/>
              </w:rPr>
              <w:t>Design pro volnočasové aktivity</w:t>
            </w:r>
            <w:r w:rsidRPr="00C14FF2">
              <w:rPr>
                <w:rStyle w:val="eop"/>
                <w:sz w:val="20"/>
                <w:szCs w:val="20"/>
              </w:rPr>
              <w:t> </w:t>
            </w:r>
          </w:p>
          <w:p w14:paraId="5E26BF4E" w14:textId="77777777" w:rsidR="005B4D76" w:rsidRPr="00C14FF2" w:rsidRDefault="005B4D76" w:rsidP="005053CD">
            <w:pPr>
              <w:pStyle w:val="paragraph"/>
              <w:spacing w:before="0" w:beforeAutospacing="0" w:after="0" w:afterAutospacing="0"/>
              <w:ind w:left="45" w:right="45"/>
              <w:jc w:val="both"/>
              <w:textAlignment w:val="baseline"/>
              <w:rPr>
                <w:rFonts w:ascii="Segoe UI" w:hAnsi="Segoe UI" w:cs="Segoe UI"/>
                <w:sz w:val="20"/>
                <w:szCs w:val="20"/>
              </w:rPr>
            </w:pPr>
            <w:r w:rsidRPr="00C14FF2">
              <w:rPr>
                <w:rStyle w:val="normaltextrun"/>
                <w:rFonts w:eastAsiaTheme="majorEastAsia"/>
                <w:sz w:val="20"/>
                <w:szCs w:val="20"/>
              </w:rPr>
              <w:t>Design interiéru a drobné architektury</w:t>
            </w:r>
            <w:r w:rsidRPr="00C14FF2">
              <w:rPr>
                <w:rStyle w:val="eop"/>
                <w:sz w:val="20"/>
                <w:szCs w:val="20"/>
              </w:rPr>
              <w:t> </w:t>
            </w:r>
          </w:p>
          <w:p w14:paraId="0F85E9A8" w14:textId="77777777" w:rsidR="005B4D76" w:rsidRPr="00C14FF2" w:rsidRDefault="005B4D76" w:rsidP="005053CD">
            <w:pPr>
              <w:pStyle w:val="paragraph"/>
              <w:spacing w:before="0" w:beforeAutospacing="0" w:after="120" w:afterAutospacing="0"/>
              <w:ind w:left="45" w:right="45"/>
              <w:jc w:val="both"/>
              <w:textAlignment w:val="baseline"/>
              <w:rPr>
                <w:rFonts w:ascii="Segoe UI" w:hAnsi="Segoe UI" w:cs="Segoe UI"/>
                <w:sz w:val="20"/>
                <w:szCs w:val="20"/>
              </w:rPr>
            </w:pPr>
            <w:r w:rsidRPr="00C14FF2">
              <w:rPr>
                <w:rStyle w:val="normaltextrun"/>
                <w:rFonts w:eastAsiaTheme="majorEastAsia"/>
                <w:sz w:val="20"/>
                <w:szCs w:val="20"/>
              </w:rPr>
              <w:t>Design pro handicapované</w:t>
            </w:r>
            <w:r w:rsidRPr="00C14FF2">
              <w:rPr>
                <w:rStyle w:val="eop"/>
                <w:sz w:val="20"/>
                <w:szCs w:val="20"/>
              </w:rPr>
              <w:t> </w:t>
            </w:r>
          </w:p>
          <w:p w14:paraId="1F618F1A" w14:textId="77777777" w:rsidR="005B4D76" w:rsidRPr="00C14FF2" w:rsidRDefault="005B4D76" w:rsidP="005053CD">
            <w:pPr>
              <w:pStyle w:val="paragraph"/>
              <w:spacing w:before="0" w:beforeAutospacing="0" w:after="0" w:afterAutospacing="0"/>
              <w:ind w:left="45" w:right="45"/>
              <w:jc w:val="both"/>
              <w:textAlignment w:val="baseline"/>
              <w:rPr>
                <w:rFonts w:ascii="Segoe UI" w:hAnsi="Segoe UI" w:cs="Segoe UI"/>
                <w:sz w:val="20"/>
                <w:szCs w:val="20"/>
              </w:rPr>
            </w:pPr>
            <w:r>
              <w:rPr>
                <w:rStyle w:val="normaltextrun"/>
                <w:rFonts w:eastAsiaTheme="majorEastAsia"/>
                <w:b/>
                <w:bCs/>
                <w:sz w:val="20"/>
                <w:szCs w:val="20"/>
              </w:rPr>
              <w:t>Témata obhájených prací:</w:t>
            </w:r>
          </w:p>
          <w:p w14:paraId="7CBB8D57" w14:textId="77777777" w:rsidR="005B4D76" w:rsidRPr="00C14FF2" w:rsidRDefault="005B4D76" w:rsidP="005053CD">
            <w:pPr>
              <w:pStyle w:val="paragraph"/>
              <w:spacing w:before="0" w:beforeAutospacing="0" w:after="0" w:afterAutospacing="0"/>
              <w:ind w:left="45" w:right="45"/>
              <w:jc w:val="both"/>
              <w:textAlignment w:val="baseline"/>
              <w:rPr>
                <w:rFonts w:ascii="Segoe UI" w:hAnsi="Segoe UI" w:cs="Segoe UI"/>
                <w:sz w:val="20"/>
                <w:szCs w:val="20"/>
              </w:rPr>
            </w:pPr>
            <w:r w:rsidRPr="00C14FF2">
              <w:rPr>
                <w:rStyle w:val="normaltextrun"/>
                <w:rFonts w:eastAsiaTheme="majorEastAsia"/>
                <w:sz w:val="20"/>
                <w:szCs w:val="20"/>
              </w:rPr>
              <w:t>František Dvořák / Design elektrického motocyklu </w:t>
            </w:r>
            <w:r w:rsidRPr="00C14FF2">
              <w:rPr>
                <w:rStyle w:val="eop"/>
                <w:sz w:val="20"/>
                <w:szCs w:val="20"/>
              </w:rPr>
              <w:t> </w:t>
            </w:r>
          </w:p>
          <w:p w14:paraId="422A4BF3" w14:textId="77777777" w:rsidR="005B4D76" w:rsidRPr="00C14FF2" w:rsidRDefault="005B4D76" w:rsidP="005053CD">
            <w:pPr>
              <w:pStyle w:val="paragraph"/>
              <w:spacing w:before="0" w:beforeAutospacing="0" w:after="0" w:afterAutospacing="0"/>
              <w:ind w:left="45" w:right="45"/>
              <w:jc w:val="both"/>
              <w:textAlignment w:val="baseline"/>
              <w:rPr>
                <w:rFonts w:ascii="Segoe UI" w:hAnsi="Segoe UI" w:cs="Segoe UI"/>
                <w:sz w:val="20"/>
                <w:szCs w:val="20"/>
              </w:rPr>
            </w:pPr>
            <w:r w:rsidRPr="00C14FF2">
              <w:rPr>
                <w:rStyle w:val="normaltextrun"/>
                <w:rFonts w:eastAsiaTheme="majorEastAsia"/>
                <w:sz w:val="20"/>
                <w:szCs w:val="20"/>
              </w:rPr>
              <w:t>Jiří Maxmilián BLŠTÁK / Design krmítka a pítka pro ptactvo </w:t>
            </w:r>
            <w:r w:rsidRPr="00C14FF2">
              <w:rPr>
                <w:rStyle w:val="eop"/>
                <w:sz w:val="20"/>
                <w:szCs w:val="20"/>
              </w:rPr>
              <w:t> </w:t>
            </w:r>
          </w:p>
          <w:p w14:paraId="6BB0812A" w14:textId="77777777" w:rsidR="005B4D76" w:rsidRPr="00C14FF2" w:rsidRDefault="005B4D76" w:rsidP="005053CD">
            <w:pPr>
              <w:pStyle w:val="paragraph"/>
              <w:spacing w:before="0" w:beforeAutospacing="0" w:after="0" w:afterAutospacing="0"/>
              <w:ind w:left="45" w:right="45"/>
              <w:jc w:val="both"/>
              <w:textAlignment w:val="baseline"/>
              <w:rPr>
                <w:rFonts w:ascii="Segoe UI" w:hAnsi="Segoe UI" w:cs="Segoe UI"/>
                <w:sz w:val="20"/>
                <w:szCs w:val="20"/>
              </w:rPr>
            </w:pPr>
            <w:r w:rsidRPr="00C14FF2">
              <w:rPr>
                <w:rStyle w:val="normaltextrun"/>
                <w:rFonts w:eastAsiaTheme="majorEastAsia"/>
                <w:sz w:val="20"/>
                <w:szCs w:val="20"/>
              </w:rPr>
              <w:t xml:space="preserve">Daniel </w:t>
            </w:r>
            <w:r w:rsidRPr="00C14FF2">
              <w:rPr>
                <w:rStyle w:val="spellingerror"/>
                <w:sz w:val="20"/>
                <w:szCs w:val="20"/>
              </w:rPr>
              <w:t>Szöllősi</w:t>
            </w:r>
            <w:r w:rsidRPr="00C14FF2">
              <w:rPr>
                <w:rStyle w:val="normaltextrun"/>
                <w:rFonts w:eastAsiaTheme="majorEastAsia"/>
                <w:sz w:val="20"/>
                <w:szCs w:val="20"/>
              </w:rPr>
              <w:t xml:space="preserve"> / Design interiérového </w:t>
            </w:r>
            <w:r w:rsidRPr="00C14FF2">
              <w:rPr>
                <w:rStyle w:val="spellingerror"/>
                <w:sz w:val="20"/>
                <w:szCs w:val="20"/>
              </w:rPr>
              <w:t>svietidla</w:t>
            </w:r>
            <w:r w:rsidRPr="00C14FF2">
              <w:rPr>
                <w:rStyle w:val="eop"/>
                <w:sz w:val="20"/>
                <w:szCs w:val="20"/>
              </w:rPr>
              <w:t> </w:t>
            </w:r>
          </w:p>
          <w:p w14:paraId="6D582AEE" w14:textId="77777777" w:rsidR="005B4D76" w:rsidRPr="00C14FF2" w:rsidRDefault="005B4D76" w:rsidP="005053CD">
            <w:pPr>
              <w:pStyle w:val="paragraph"/>
              <w:spacing w:before="0" w:beforeAutospacing="0" w:after="0" w:afterAutospacing="0"/>
              <w:ind w:left="45" w:right="45"/>
              <w:jc w:val="both"/>
              <w:textAlignment w:val="baseline"/>
              <w:rPr>
                <w:rFonts w:ascii="Segoe UI" w:hAnsi="Segoe UI" w:cs="Segoe UI"/>
                <w:sz w:val="20"/>
                <w:szCs w:val="20"/>
              </w:rPr>
            </w:pPr>
            <w:r w:rsidRPr="00C14FF2">
              <w:rPr>
                <w:rStyle w:val="normaltextrun"/>
                <w:rFonts w:eastAsiaTheme="majorEastAsia"/>
                <w:sz w:val="20"/>
                <w:szCs w:val="20"/>
              </w:rPr>
              <w:t xml:space="preserve">Marián ŠČIPA / Design interiérového LED </w:t>
            </w:r>
            <w:r w:rsidRPr="00C14FF2">
              <w:rPr>
                <w:rStyle w:val="spellingerror"/>
                <w:sz w:val="20"/>
                <w:szCs w:val="20"/>
              </w:rPr>
              <w:t>svietidla</w:t>
            </w:r>
            <w:r w:rsidRPr="00C14FF2">
              <w:rPr>
                <w:rStyle w:val="normaltextrun"/>
                <w:rFonts w:eastAsiaTheme="majorEastAsia"/>
                <w:sz w:val="20"/>
                <w:szCs w:val="20"/>
              </w:rPr>
              <w:t> </w:t>
            </w:r>
            <w:r w:rsidRPr="00C14FF2">
              <w:rPr>
                <w:rStyle w:val="eop"/>
                <w:sz w:val="20"/>
                <w:szCs w:val="20"/>
              </w:rPr>
              <w:t> </w:t>
            </w:r>
          </w:p>
          <w:p w14:paraId="6A73E445" w14:textId="77777777" w:rsidR="005B4D76" w:rsidRPr="00C14FF2" w:rsidRDefault="005B4D76" w:rsidP="005053CD">
            <w:pPr>
              <w:pStyle w:val="paragraph"/>
              <w:spacing w:before="0" w:beforeAutospacing="0" w:after="0" w:afterAutospacing="0"/>
              <w:ind w:left="45" w:right="45"/>
              <w:jc w:val="both"/>
              <w:textAlignment w:val="baseline"/>
              <w:rPr>
                <w:rFonts w:ascii="Segoe UI" w:hAnsi="Segoe UI" w:cs="Segoe UI"/>
                <w:sz w:val="20"/>
                <w:szCs w:val="20"/>
              </w:rPr>
            </w:pPr>
            <w:r w:rsidRPr="00C14FF2">
              <w:rPr>
                <w:rStyle w:val="normaltextrun"/>
                <w:rFonts w:eastAsiaTheme="majorEastAsia"/>
                <w:sz w:val="20"/>
                <w:szCs w:val="20"/>
              </w:rPr>
              <w:t>Kateřina Novotná / Design sportovní lahve Eddy </w:t>
            </w:r>
            <w:r w:rsidRPr="00C14FF2">
              <w:rPr>
                <w:rStyle w:val="eop"/>
                <w:sz w:val="20"/>
                <w:szCs w:val="20"/>
              </w:rPr>
              <w:t> </w:t>
            </w:r>
          </w:p>
          <w:p w14:paraId="7B0915FC" w14:textId="77777777" w:rsidR="005B4D76" w:rsidRPr="00C14FF2" w:rsidRDefault="005B4D76" w:rsidP="005053CD">
            <w:pPr>
              <w:pStyle w:val="paragraph"/>
              <w:spacing w:before="0" w:beforeAutospacing="0" w:after="0" w:afterAutospacing="0"/>
              <w:ind w:left="45" w:right="45"/>
              <w:jc w:val="both"/>
              <w:textAlignment w:val="baseline"/>
              <w:rPr>
                <w:rFonts w:ascii="Segoe UI" w:hAnsi="Segoe UI" w:cs="Segoe UI"/>
                <w:sz w:val="20"/>
                <w:szCs w:val="20"/>
              </w:rPr>
            </w:pPr>
            <w:r w:rsidRPr="00C14FF2">
              <w:rPr>
                <w:rStyle w:val="normaltextrun"/>
                <w:rFonts w:eastAsiaTheme="majorEastAsia"/>
                <w:sz w:val="20"/>
                <w:szCs w:val="20"/>
              </w:rPr>
              <w:t>Adéla Bačová / Design víceúčelové modulární stavby </w:t>
            </w:r>
            <w:r w:rsidRPr="00C14FF2">
              <w:rPr>
                <w:rStyle w:val="eop"/>
                <w:sz w:val="20"/>
                <w:szCs w:val="20"/>
              </w:rPr>
              <w:t> </w:t>
            </w:r>
          </w:p>
          <w:p w14:paraId="269D6C78" w14:textId="77777777" w:rsidR="005B4D76" w:rsidRPr="00E61598" w:rsidRDefault="005B4D76" w:rsidP="005053CD">
            <w:pPr>
              <w:pStyle w:val="paragraph"/>
              <w:spacing w:before="0" w:beforeAutospacing="0" w:after="120" w:afterAutospacing="0"/>
              <w:ind w:left="45" w:right="45"/>
              <w:jc w:val="both"/>
              <w:textAlignment w:val="baseline"/>
              <w:rPr>
                <w:rStyle w:val="spellingerror"/>
                <w:sz w:val="20"/>
                <w:szCs w:val="20"/>
              </w:rPr>
            </w:pPr>
            <w:r w:rsidRPr="00C14FF2">
              <w:rPr>
                <w:rStyle w:val="normaltextrun"/>
                <w:rFonts w:eastAsiaTheme="majorEastAsia"/>
                <w:sz w:val="20"/>
                <w:szCs w:val="20"/>
              </w:rPr>
              <w:t xml:space="preserve">Kateřina SOCHOROVÁ / Design terapeutické pomůcky pro osoby s mentálním postižením v prostředí </w:t>
            </w:r>
            <w:r w:rsidRPr="00C14FF2">
              <w:rPr>
                <w:rStyle w:val="spellingerror"/>
                <w:sz w:val="20"/>
                <w:szCs w:val="20"/>
              </w:rPr>
              <w:t>Snoezelen</w:t>
            </w:r>
          </w:p>
          <w:p w14:paraId="0056FE41" w14:textId="77777777" w:rsidR="005B4D76" w:rsidRPr="00C57B41" w:rsidRDefault="005B4D76" w:rsidP="005053CD">
            <w:pPr>
              <w:pStyle w:val="paragraph"/>
              <w:spacing w:before="0" w:beforeAutospacing="0" w:after="0" w:afterAutospacing="0"/>
              <w:ind w:left="45" w:right="45"/>
              <w:jc w:val="both"/>
              <w:textAlignment w:val="baseline"/>
              <w:rPr>
                <w:sz w:val="20"/>
                <w:szCs w:val="20"/>
              </w:rPr>
            </w:pPr>
            <w:r w:rsidRPr="00C57B41">
              <w:rPr>
                <w:sz w:val="20"/>
                <w:szCs w:val="20"/>
              </w:rPr>
              <w:t xml:space="preserve">Obhájené diplomové práce jsou uloženy v elektronické podobě v Knihovně UTB a jsou v této formě veřejně přístupné. </w:t>
            </w:r>
          </w:p>
          <w:p w14:paraId="2464C21B" w14:textId="77777777" w:rsidR="005B4D76" w:rsidRPr="00C57B41" w:rsidRDefault="005B4D76" w:rsidP="005053CD">
            <w:pPr>
              <w:pStyle w:val="paragraph"/>
              <w:spacing w:before="0" w:beforeAutospacing="0" w:after="0" w:afterAutospacing="0"/>
              <w:ind w:left="45" w:right="45"/>
              <w:jc w:val="both"/>
              <w:textAlignment w:val="baseline"/>
              <w:rPr>
                <w:sz w:val="20"/>
                <w:szCs w:val="20"/>
              </w:rPr>
            </w:pPr>
            <w:r w:rsidRPr="00C57B41">
              <w:rPr>
                <w:sz w:val="20"/>
                <w:szCs w:val="20"/>
              </w:rPr>
              <w:t xml:space="preserve">Vyhledání prací je možné na www stránkách: </w:t>
            </w:r>
            <w:hyperlink r:id="rId22" w:history="1">
              <w:r w:rsidRPr="000E38FD">
                <w:rPr>
                  <w:rStyle w:val="Hypertextovodkaz"/>
                  <w:sz w:val="20"/>
                  <w:szCs w:val="20"/>
                  <w:u w:val="none"/>
                </w:rPr>
                <w:t>https://digilib.k.utb.cz</w:t>
              </w:r>
            </w:hyperlink>
            <w:r w:rsidRPr="000E38FD">
              <w:rPr>
                <w:sz w:val="20"/>
                <w:szCs w:val="20"/>
              </w:rPr>
              <w:t>.</w:t>
            </w:r>
          </w:p>
        </w:tc>
      </w:tr>
      <w:tr w:rsidR="005B4D76" w14:paraId="75C31FB9" w14:textId="77777777" w:rsidTr="005053CD">
        <w:trPr>
          <w:gridAfter w:val="1"/>
          <w:wAfter w:w="20" w:type="dxa"/>
          <w:cantSplit/>
          <w:trHeight w:val="445"/>
        </w:trPr>
        <w:tc>
          <w:tcPr>
            <w:tcW w:w="3119" w:type="dxa"/>
            <w:tcBorders>
              <w:top w:val="single" w:sz="4" w:space="0" w:color="000000"/>
              <w:left w:val="single" w:sz="4" w:space="0" w:color="000000"/>
              <w:bottom w:val="single" w:sz="8" w:space="0" w:color="000000"/>
              <w:right w:val="single" w:sz="4" w:space="0" w:color="000000"/>
            </w:tcBorders>
            <w:shd w:val="clear" w:color="auto" w:fill="F7CAAC"/>
          </w:tcPr>
          <w:p w14:paraId="23AC2540" w14:textId="77777777" w:rsidR="005B4D76" w:rsidRPr="00527632"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rFonts w:ascii="Times New Roman Bold" w:hAnsi="Times New Roman Bold"/>
                <w:b/>
              </w:rPr>
            </w:pPr>
            <w:r w:rsidRPr="00527632">
              <w:rPr>
                <w:rFonts w:ascii="Times New Roman Bold" w:hAnsi="Times New Roman Bold"/>
                <w:b/>
              </w:rPr>
              <w:t>Návrh témat rigorózních prací a témata obhájených prací</w:t>
            </w:r>
          </w:p>
        </w:tc>
        <w:tc>
          <w:tcPr>
            <w:tcW w:w="7371" w:type="dxa"/>
            <w:gridSpan w:val="2"/>
            <w:tcBorders>
              <w:top w:val="single" w:sz="4" w:space="0" w:color="000000"/>
              <w:left w:val="single" w:sz="4" w:space="0" w:color="000000"/>
              <w:bottom w:val="single" w:sz="8" w:space="0" w:color="000000"/>
              <w:right w:val="single" w:sz="4" w:space="0" w:color="000000"/>
            </w:tcBorders>
            <w:shd w:val="clear" w:color="auto" w:fill="FFFFFF"/>
          </w:tcPr>
          <w:p w14:paraId="1E1DBC07" w14:textId="77777777" w:rsidR="005B4D76"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jc w:val="center"/>
            </w:pPr>
          </w:p>
        </w:tc>
      </w:tr>
      <w:tr w:rsidR="005B4D76" w14:paraId="0BE8A4E6" w14:textId="77777777" w:rsidTr="005053CD">
        <w:trPr>
          <w:gridAfter w:val="1"/>
          <w:wAfter w:w="20" w:type="dxa"/>
          <w:cantSplit/>
          <w:trHeight w:val="548"/>
        </w:trPr>
        <w:tc>
          <w:tcPr>
            <w:tcW w:w="10490" w:type="dxa"/>
            <w:gridSpan w:val="3"/>
            <w:tcBorders>
              <w:top w:val="single" w:sz="8" w:space="0" w:color="000000"/>
              <w:left w:val="single" w:sz="4" w:space="0" w:color="000000"/>
              <w:bottom w:val="single" w:sz="4" w:space="0" w:color="000000"/>
              <w:right w:val="single" w:sz="4" w:space="0" w:color="000000"/>
            </w:tcBorders>
            <w:shd w:val="clear" w:color="auto" w:fill="FFFFFF"/>
          </w:tcPr>
          <w:p w14:paraId="59A4EB79" w14:textId="77777777" w:rsidR="005B4D76"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jc w:val="both"/>
            </w:pPr>
          </w:p>
          <w:p w14:paraId="26EA771F" w14:textId="77777777" w:rsidR="005B4D76"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jc w:val="both"/>
            </w:pPr>
            <w:r>
              <w:t xml:space="preserve"> </w:t>
            </w:r>
          </w:p>
        </w:tc>
      </w:tr>
      <w:tr w:rsidR="005B4D76" w14:paraId="592E84E0" w14:textId="77777777" w:rsidTr="005053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Ex>
        <w:trPr>
          <w:gridAfter w:val="1"/>
          <w:wAfter w:w="20" w:type="dxa"/>
        </w:trPr>
        <w:tc>
          <w:tcPr>
            <w:tcW w:w="3119" w:type="dxa"/>
            <w:shd w:val="clear" w:color="auto" w:fill="F7CAAC"/>
          </w:tcPr>
          <w:p w14:paraId="770ACDB7" w14:textId="77777777" w:rsidR="005B4D76" w:rsidRDefault="005B4D76" w:rsidP="005053CD">
            <w:r>
              <w:rPr>
                <w:b/>
              </w:rPr>
              <w:t>Součásti SRZ a jejich obsah</w:t>
            </w:r>
          </w:p>
        </w:tc>
        <w:tc>
          <w:tcPr>
            <w:tcW w:w="7371" w:type="dxa"/>
            <w:gridSpan w:val="2"/>
            <w:tcBorders>
              <w:bottom w:val="nil"/>
            </w:tcBorders>
            <w:shd w:val="clear" w:color="auto" w:fill="FFFFFF"/>
          </w:tcPr>
          <w:p w14:paraId="7482CE3A" w14:textId="77777777" w:rsidR="005B4D76" w:rsidRDefault="005B4D76" w:rsidP="005053CD">
            <w:pPr>
              <w:jc w:val="center"/>
            </w:pPr>
          </w:p>
        </w:tc>
      </w:tr>
      <w:tr w:rsidR="005B4D76" w14:paraId="37AB1434" w14:textId="77777777" w:rsidTr="005053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Ex>
        <w:trPr>
          <w:gridAfter w:val="1"/>
          <w:wAfter w:w="20" w:type="dxa"/>
          <w:trHeight w:val="533"/>
        </w:trPr>
        <w:tc>
          <w:tcPr>
            <w:tcW w:w="10490" w:type="dxa"/>
            <w:gridSpan w:val="3"/>
            <w:tcBorders>
              <w:top w:val="nil"/>
            </w:tcBorders>
          </w:tcPr>
          <w:p w14:paraId="68AC5E50" w14:textId="77777777" w:rsidR="005B4D76" w:rsidRDefault="005B4D76" w:rsidP="005053CD">
            <w:pPr>
              <w:jc w:val="both"/>
            </w:pPr>
          </w:p>
        </w:tc>
      </w:tr>
    </w:tbl>
    <w:p w14:paraId="3932F35F" w14:textId="77777777" w:rsidR="005B4D76" w:rsidRDefault="005B4D76" w:rsidP="005B4D76">
      <w:pPr>
        <w:ind w:left="-567"/>
      </w:pPr>
    </w:p>
    <w:p w14:paraId="72AF4D3D" w14:textId="77777777" w:rsidR="005B4D76" w:rsidRDefault="005B4D76" w:rsidP="005B4D76"/>
    <w:p w14:paraId="4A33132C" w14:textId="77777777" w:rsidR="005B4D76" w:rsidRDefault="005B4D76" w:rsidP="005B4D76"/>
    <w:p w14:paraId="24735C1F" w14:textId="77777777" w:rsidR="005B4D76" w:rsidRDefault="005B4D76" w:rsidP="005B4D76"/>
    <w:p w14:paraId="78A1E2A1" w14:textId="77777777" w:rsidR="005B4D76" w:rsidRDefault="005B4D76" w:rsidP="005B4D76"/>
    <w:p w14:paraId="758044BA" w14:textId="77777777" w:rsidR="005B4D76" w:rsidRDefault="005B4D76" w:rsidP="005B4D76"/>
    <w:p w14:paraId="54D998B8" w14:textId="77777777" w:rsidR="005B4D76" w:rsidRDefault="005B4D76" w:rsidP="005B4D76"/>
    <w:p w14:paraId="3AC49C24" w14:textId="77777777" w:rsidR="005B4D76" w:rsidRDefault="005B4D76" w:rsidP="005B4D76"/>
    <w:p w14:paraId="23A6EDFE" w14:textId="77777777" w:rsidR="005B4D76" w:rsidRDefault="005B4D76" w:rsidP="005B4D76"/>
    <w:p w14:paraId="5604E5BD" w14:textId="77777777" w:rsidR="005B4D76" w:rsidRDefault="005B4D76" w:rsidP="005B4D76"/>
    <w:p w14:paraId="14EE73E8" w14:textId="77777777" w:rsidR="005B4D76" w:rsidRDefault="005B4D76" w:rsidP="005B4D76"/>
    <w:p w14:paraId="1AE14282" w14:textId="77777777" w:rsidR="005B4D76" w:rsidRDefault="005B4D76" w:rsidP="005B4D76"/>
    <w:tbl>
      <w:tblPr>
        <w:tblW w:w="10490" w:type="dxa"/>
        <w:tblInd w:w="-147" w:type="dxa"/>
        <w:tblLayout w:type="fixed"/>
        <w:tblCellMar>
          <w:left w:w="0" w:type="dxa"/>
          <w:right w:w="0" w:type="dxa"/>
        </w:tblCellMar>
        <w:tblLook w:val="0000" w:firstRow="0" w:lastRow="0" w:firstColumn="0" w:lastColumn="0" w:noHBand="0" w:noVBand="0"/>
      </w:tblPr>
      <w:tblGrid>
        <w:gridCol w:w="2694"/>
        <w:gridCol w:w="850"/>
        <w:gridCol w:w="567"/>
        <w:gridCol w:w="567"/>
        <w:gridCol w:w="3261"/>
        <w:gridCol w:w="567"/>
        <w:gridCol w:w="567"/>
        <w:gridCol w:w="587"/>
        <w:gridCol w:w="830"/>
      </w:tblGrid>
      <w:tr w:rsidR="005B4D76" w:rsidRPr="00A22651" w14:paraId="37CE97EE" w14:textId="77777777" w:rsidTr="005053CD">
        <w:trPr>
          <w:cantSplit/>
          <w:trHeight w:val="269"/>
        </w:trPr>
        <w:tc>
          <w:tcPr>
            <w:tcW w:w="10490"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DD6EE" w:themeFill="accent1" w:themeFillTint="66"/>
          </w:tcPr>
          <w:p w14:paraId="6722A987" w14:textId="77777777" w:rsidR="005B4D76" w:rsidRPr="006B719C"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60" w:after="60"/>
              <w:rPr>
                <w:rFonts w:ascii="Times New Roman Bold" w:hAnsi="Times New Roman Bold"/>
                <w:b/>
                <w:sz w:val="28"/>
                <w:szCs w:val="28"/>
                <w:shd w:val="clear" w:color="auto" w:fill="BDD6EE" w:themeFill="accent1" w:themeFillTint="66"/>
              </w:rPr>
            </w:pPr>
            <w:r w:rsidRPr="00A22651">
              <w:rPr>
                <w:rFonts w:ascii="Times New Roman Bold" w:hAnsi="Times New Roman Bold"/>
                <w:b/>
                <w:sz w:val="28"/>
                <w:szCs w:val="28"/>
              </w:rPr>
              <w:lastRenderedPageBreak/>
              <w:t xml:space="preserve">B-IIa </w:t>
            </w:r>
            <w:r w:rsidRPr="00A22651">
              <w:rPr>
                <w:rFonts w:ascii="Times New Roman Bold" w:hAnsi="Times New Roman Bold" w:hint="eastAsia"/>
                <w:b/>
                <w:sz w:val="28"/>
                <w:szCs w:val="28"/>
                <w:shd w:val="clear" w:color="auto" w:fill="BDD6EE" w:themeFill="accent1" w:themeFillTint="66"/>
              </w:rPr>
              <w:t>–</w:t>
            </w:r>
            <w:r w:rsidRPr="00A22651">
              <w:rPr>
                <w:rFonts w:ascii="Times New Roman Bold" w:hAnsi="Times New Roman Bold"/>
                <w:b/>
                <w:sz w:val="28"/>
                <w:szCs w:val="28"/>
                <w:shd w:val="clear" w:color="auto" w:fill="BDD6EE" w:themeFill="accent1" w:themeFillTint="66"/>
              </w:rPr>
              <w:t xml:space="preserve"> Studijn</w:t>
            </w:r>
            <w:r w:rsidRPr="00A22651">
              <w:rPr>
                <w:rFonts w:ascii="Times New Roman Bold" w:hAnsi="Times New Roman Bold" w:hint="eastAsia"/>
                <w:b/>
                <w:sz w:val="28"/>
                <w:szCs w:val="28"/>
                <w:shd w:val="clear" w:color="auto" w:fill="BDD6EE" w:themeFill="accent1" w:themeFillTint="66"/>
              </w:rPr>
              <w:t>í</w:t>
            </w:r>
            <w:r w:rsidRPr="00A22651">
              <w:rPr>
                <w:rFonts w:ascii="Times New Roman Bold" w:hAnsi="Times New Roman Bold"/>
                <w:b/>
                <w:sz w:val="28"/>
                <w:szCs w:val="28"/>
                <w:shd w:val="clear" w:color="auto" w:fill="BDD6EE" w:themeFill="accent1" w:themeFillTint="66"/>
              </w:rPr>
              <w:t xml:space="preserve"> pl</w:t>
            </w:r>
            <w:r w:rsidRPr="00A22651">
              <w:rPr>
                <w:rFonts w:ascii="Times New Roman Bold" w:hAnsi="Times New Roman Bold" w:hint="eastAsia"/>
                <w:b/>
                <w:sz w:val="28"/>
                <w:szCs w:val="28"/>
                <w:shd w:val="clear" w:color="auto" w:fill="BDD6EE" w:themeFill="accent1" w:themeFillTint="66"/>
              </w:rPr>
              <w:t>á</w:t>
            </w:r>
            <w:r w:rsidRPr="00A22651">
              <w:rPr>
                <w:rFonts w:ascii="Times New Roman Bold" w:hAnsi="Times New Roman Bold"/>
                <w:b/>
                <w:sz w:val="28"/>
                <w:szCs w:val="28"/>
                <w:shd w:val="clear" w:color="auto" w:fill="BDD6EE" w:themeFill="accent1" w:themeFillTint="66"/>
              </w:rPr>
              <w:t xml:space="preserve">ny </w:t>
            </w:r>
            <w:r>
              <w:rPr>
                <w:rFonts w:ascii="Times New Roman Bold" w:hAnsi="Times New Roman Bold"/>
                <w:b/>
                <w:sz w:val="28"/>
                <w:szCs w:val="28"/>
                <w:shd w:val="clear" w:color="auto" w:fill="BDD6EE" w:themeFill="accent1" w:themeFillTint="66"/>
              </w:rPr>
              <w:t xml:space="preserve">a návrh témat prací </w:t>
            </w:r>
            <w:r w:rsidRPr="00A22651">
              <w:rPr>
                <w:rFonts w:ascii="Times New Roman Bold" w:hAnsi="Times New Roman Bold"/>
                <w:b/>
                <w:sz w:val="28"/>
                <w:szCs w:val="28"/>
                <w:shd w:val="clear" w:color="auto" w:fill="BDD6EE" w:themeFill="accent1" w:themeFillTint="66"/>
              </w:rPr>
              <w:t>(</w:t>
            </w:r>
            <w:r>
              <w:rPr>
                <w:rFonts w:ascii="Times New Roman Bold" w:hAnsi="Times New Roman Bold"/>
                <w:b/>
                <w:sz w:val="28"/>
                <w:szCs w:val="28"/>
                <w:shd w:val="clear" w:color="auto" w:fill="BDD6EE" w:themeFill="accent1" w:themeFillTint="66"/>
              </w:rPr>
              <w:t xml:space="preserve">navazující magisterský </w:t>
            </w:r>
            <w:r w:rsidRPr="00A22651">
              <w:rPr>
                <w:rFonts w:ascii="Times New Roman Bold" w:hAnsi="Times New Roman Bold"/>
                <w:b/>
                <w:sz w:val="28"/>
                <w:szCs w:val="28"/>
                <w:shd w:val="clear" w:color="auto" w:fill="BDD6EE" w:themeFill="accent1" w:themeFillTint="66"/>
              </w:rPr>
              <w:t>studijn</w:t>
            </w:r>
            <w:r w:rsidRPr="00A22651">
              <w:rPr>
                <w:rFonts w:ascii="Times New Roman Bold" w:hAnsi="Times New Roman Bold" w:hint="eastAsia"/>
                <w:b/>
                <w:sz w:val="28"/>
                <w:szCs w:val="28"/>
                <w:shd w:val="clear" w:color="auto" w:fill="BDD6EE" w:themeFill="accent1" w:themeFillTint="66"/>
              </w:rPr>
              <w:t>í</w:t>
            </w:r>
            <w:r w:rsidRPr="00A22651">
              <w:rPr>
                <w:rFonts w:ascii="Times New Roman Bold" w:hAnsi="Times New Roman Bold"/>
                <w:b/>
                <w:sz w:val="28"/>
                <w:szCs w:val="28"/>
                <w:shd w:val="clear" w:color="auto" w:fill="BDD6EE" w:themeFill="accent1" w:themeFillTint="66"/>
              </w:rPr>
              <w:t xml:space="preserve"> program)</w:t>
            </w:r>
          </w:p>
        </w:tc>
      </w:tr>
      <w:tr w:rsidR="005B4D76" w:rsidRPr="00A22651" w14:paraId="743DCE52" w14:textId="77777777" w:rsidTr="005053CD">
        <w:trPr>
          <w:cantSplit/>
          <w:trHeight w:val="275"/>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7CAAC" w:themeFill="accent2" w:themeFillTint="66"/>
          </w:tcPr>
          <w:p w14:paraId="0BA750EB" w14:textId="77777777" w:rsidR="005B4D76" w:rsidRPr="00A22651"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60" w:after="60"/>
              <w:rPr>
                <w:b/>
                <w:sz w:val="22"/>
                <w:szCs w:val="22"/>
              </w:rPr>
            </w:pPr>
            <w:r>
              <w:rPr>
                <w:b/>
                <w:sz w:val="22"/>
                <w:szCs w:val="22"/>
              </w:rPr>
              <w:t>Označení studijního plánu</w:t>
            </w:r>
          </w:p>
        </w:tc>
        <w:tc>
          <w:tcPr>
            <w:tcW w:w="779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CD7F77A" w14:textId="77777777" w:rsidR="005B4D76" w:rsidRPr="006B719C"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60" w:after="60"/>
              <w:rPr>
                <w:b/>
                <w:bCs/>
                <w:sz w:val="24"/>
                <w:szCs w:val="24"/>
              </w:rPr>
            </w:pPr>
            <w:r w:rsidRPr="00A22651">
              <w:rPr>
                <w:b/>
                <w:sz w:val="22"/>
                <w:szCs w:val="22"/>
              </w:rPr>
              <w:t xml:space="preserve"> </w:t>
            </w:r>
            <w:r w:rsidRPr="001304FF">
              <w:rPr>
                <w:b/>
                <w:sz w:val="24"/>
                <w:szCs w:val="24"/>
              </w:rPr>
              <w:t>Design</w:t>
            </w:r>
            <w:r>
              <w:rPr>
                <w:b/>
                <w:sz w:val="24"/>
                <w:szCs w:val="24"/>
              </w:rPr>
              <w:t xml:space="preserve"> </w:t>
            </w:r>
            <w:r w:rsidRPr="00375F10">
              <w:rPr>
                <w:b/>
                <w:sz w:val="24"/>
                <w:szCs w:val="24"/>
              </w:rPr>
              <w:t>– specializace</w:t>
            </w:r>
            <w:r w:rsidRPr="00B65606">
              <w:rPr>
                <w:b/>
                <w:sz w:val="24"/>
                <w:szCs w:val="24"/>
              </w:rPr>
              <w:t xml:space="preserve"> </w:t>
            </w:r>
            <w:r w:rsidRPr="00B65606">
              <w:rPr>
                <w:b/>
                <w:bCs/>
                <w:sz w:val="24"/>
                <w:szCs w:val="24"/>
              </w:rPr>
              <w:t>Sklo</w:t>
            </w:r>
            <w:r>
              <w:rPr>
                <w:b/>
                <w:bCs/>
                <w:sz w:val="24"/>
                <w:szCs w:val="24"/>
              </w:rPr>
              <w:t>, prostor, objekt</w:t>
            </w:r>
          </w:p>
        </w:tc>
      </w:tr>
      <w:tr w:rsidR="005B4D76" w:rsidRPr="00A22651" w14:paraId="4ACF90B7" w14:textId="77777777" w:rsidTr="005053CD">
        <w:trPr>
          <w:cantSplit/>
          <w:trHeight w:val="285"/>
        </w:trPr>
        <w:tc>
          <w:tcPr>
            <w:tcW w:w="10490"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7CAAC" w:themeFill="accent2" w:themeFillTint="66"/>
          </w:tcPr>
          <w:p w14:paraId="0221192D" w14:textId="77777777" w:rsidR="005B4D76" w:rsidRPr="00A22651"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60" w:after="60"/>
              <w:jc w:val="center"/>
              <w:rPr>
                <w:b/>
                <w:sz w:val="22"/>
                <w:szCs w:val="22"/>
              </w:rPr>
            </w:pPr>
            <w:r w:rsidRPr="00A22651">
              <w:rPr>
                <w:b/>
                <w:sz w:val="22"/>
                <w:szCs w:val="22"/>
              </w:rPr>
              <w:t>Povinn</w:t>
            </w:r>
            <w:r w:rsidRPr="00A22651">
              <w:rPr>
                <w:rFonts w:hint="eastAsia"/>
                <w:b/>
                <w:sz w:val="22"/>
                <w:szCs w:val="22"/>
              </w:rPr>
              <w:t>é</w:t>
            </w:r>
            <w:r w:rsidRPr="00A22651">
              <w:rPr>
                <w:b/>
                <w:sz w:val="22"/>
                <w:szCs w:val="22"/>
              </w:rPr>
              <w:t xml:space="preserve"> p</w:t>
            </w:r>
            <w:r w:rsidRPr="00A22651">
              <w:rPr>
                <w:rFonts w:hint="eastAsia"/>
                <w:b/>
                <w:sz w:val="22"/>
                <w:szCs w:val="22"/>
              </w:rPr>
              <w:t>ř</w:t>
            </w:r>
            <w:r w:rsidRPr="00A22651">
              <w:rPr>
                <w:b/>
                <w:sz w:val="22"/>
                <w:szCs w:val="22"/>
              </w:rPr>
              <w:t>edm</w:t>
            </w:r>
            <w:r w:rsidRPr="00A22651">
              <w:rPr>
                <w:rFonts w:hint="eastAsia"/>
                <w:b/>
                <w:sz w:val="22"/>
                <w:szCs w:val="22"/>
              </w:rPr>
              <w:t>ě</w:t>
            </w:r>
            <w:r w:rsidRPr="00A22651">
              <w:rPr>
                <w:b/>
                <w:sz w:val="22"/>
                <w:szCs w:val="22"/>
              </w:rPr>
              <w:t>ty</w:t>
            </w:r>
          </w:p>
        </w:tc>
      </w:tr>
      <w:tr w:rsidR="005B4D76" w:rsidRPr="00A22651" w14:paraId="6707F393" w14:textId="77777777" w:rsidTr="005053CD">
        <w:trPr>
          <w:cantSplit/>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7CAAC" w:themeFill="accent2" w:themeFillTint="66"/>
          </w:tcPr>
          <w:p w14:paraId="17EF8D42" w14:textId="77777777" w:rsidR="005B4D76" w:rsidRPr="00A22651"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jc w:val="both"/>
              <w:rPr>
                <w:b/>
              </w:rPr>
            </w:pPr>
            <w:r w:rsidRPr="00A22651">
              <w:rPr>
                <w:rFonts w:ascii="Times New Roman Bold" w:hAnsi="Times New Roman Bold"/>
                <w:b/>
              </w:rPr>
              <w:t>Název předmětu</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7CAAC" w:themeFill="accent2" w:themeFillTint="66"/>
          </w:tcPr>
          <w:p w14:paraId="5C0AE01C" w14:textId="77777777" w:rsidR="005B4D76" w:rsidRPr="006B719C"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rFonts w:ascii="Times New Roman Bold" w:hAnsi="Times New Roman Bold"/>
                <w:b/>
                <w:bCs/>
              </w:rPr>
            </w:pPr>
            <w:r w:rsidRPr="006B719C">
              <w:rPr>
                <w:rFonts w:ascii="Times New Roman Bold" w:hAnsi="Times New Roman Bold"/>
                <w:b/>
                <w:bCs/>
              </w:rPr>
              <w:t>rozsah</w:t>
            </w:r>
          </w:p>
          <w:p w14:paraId="284488C9" w14:textId="77777777" w:rsidR="005B4D76" w:rsidRPr="006B719C"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b/>
                <w:bCs/>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7CAAC" w:themeFill="accent2" w:themeFillTint="66"/>
          </w:tcPr>
          <w:p w14:paraId="68404F19" w14:textId="77777777" w:rsidR="005B4D76" w:rsidRPr="006B719C"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ind w:hanging="111"/>
              <w:jc w:val="center"/>
              <w:rPr>
                <w:rFonts w:ascii="Times New Roman Bold" w:hAnsi="Times New Roman Bold"/>
                <w:b/>
                <w:bCs/>
              </w:rPr>
            </w:pPr>
            <w:r>
              <w:rPr>
                <w:rFonts w:ascii="Times New Roman Bold" w:hAnsi="Times New Roman Bold"/>
                <w:b/>
                <w:bCs/>
              </w:rPr>
              <w:t xml:space="preserve">  </w:t>
            </w:r>
            <w:r w:rsidRPr="006B719C">
              <w:rPr>
                <w:rFonts w:ascii="Times New Roman Bold" w:hAnsi="Times New Roman Bold"/>
                <w:b/>
                <w:bCs/>
              </w:rPr>
              <w:t>způs.</w:t>
            </w:r>
          </w:p>
          <w:p w14:paraId="0627683F" w14:textId="77777777" w:rsidR="005B4D76" w:rsidRPr="006B719C"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b/>
                <w:bCs/>
              </w:rPr>
            </w:pPr>
            <w:r w:rsidRPr="006B719C">
              <w:rPr>
                <w:rFonts w:ascii="Times New Roman Bold" w:hAnsi="Times New Roman Bold"/>
                <w:b/>
                <w:bCs/>
              </w:rPr>
              <w:t>ověř.</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7CAAC" w:themeFill="accent2" w:themeFillTint="66"/>
          </w:tcPr>
          <w:p w14:paraId="30D6FD86" w14:textId="77777777" w:rsidR="005B4D76" w:rsidRPr="006B719C"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b/>
                <w:bCs/>
              </w:rPr>
            </w:pPr>
            <w:r w:rsidRPr="006B719C">
              <w:rPr>
                <w:rFonts w:ascii="Times New Roman Bold" w:hAnsi="Times New Roman Bold"/>
                <w:b/>
                <w:bCs/>
              </w:rPr>
              <w:t>počet kred.</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7CAAC" w:themeFill="accent2" w:themeFillTint="66"/>
          </w:tcPr>
          <w:p w14:paraId="42C8BFD7" w14:textId="77777777" w:rsidR="005B4D76" w:rsidRPr="006B719C"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center"/>
              <w:rPr>
                <w:b/>
                <w:bCs/>
              </w:rPr>
            </w:pPr>
            <w:r w:rsidRPr="006B719C">
              <w:rPr>
                <w:rFonts w:ascii="Times New Roman Bold" w:hAnsi="Times New Roman Bold"/>
                <w:b/>
                <w:bCs/>
              </w:rPr>
              <w:t>vyučující</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7CAAC" w:themeFill="accent2" w:themeFillTint="66"/>
          </w:tcPr>
          <w:p w14:paraId="2A7483DB" w14:textId="77777777" w:rsidR="005B4D76" w:rsidRPr="006B719C"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b/>
                <w:bCs/>
              </w:rPr>
            </w:pPr>
            <w:r w:rsidRPr="006B719C">
              <w:rPr>
                <w:rFonts w:ascii="Times New Roman Bold" w:hAnsi="Times New Roman Bold"/>
                <w:b/>
                <w:bCs/>
              </w:rPr>
              <w:t>spol. část</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7CAAC" w:themeFill="accent2" w:themeFillTint="66"/>
          </w:tcPr>
          <w:p w14:paraId="52F33FD9" w14:textId="77777777" w:rsidR="005B4D76" w:rsidRPr="006B719C"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b/>
                <w:bCs/>
              </w:rPr>
            </w:pPr>
            <w:r w:rsidRPr="006B719C">
              <w:rPr>
                <w:rFonts w:ascii="Times New Roman Bold" w:hAnsi="Times New Roman Bold"/>
                <w:b/>
                <w:bCs/>
              </w:rPr>
              <w:t>spec.</w:t>
            </w: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7CAAC" w:themeFill="accent2" w:themeFillTint="66"/>
          </w:tcPr>
          <w:p w14:paraId="58E5591F" w14:textId="77777777" w:rsidR="005B4D76" w:rsidRPr="006B719C"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b/>
                <w:bCs/>
              </w:rPr>
            </w:pPr>
            <w:r w:rsidRPr="006B719C">
              <w:rPr>
                <w:rFonts w:ascii="Times New Roman Bold" w:hAnsi="Times New Roman Bold"/>
                <w:b/>
                <w:bCs/>
              </w:rPr>
              <w:t>prof. zákl.</w:t>
            </w:r>
          </w:p>
        </w:tc>
        <w:tc>
          <w:tcPr>
            <w:tcW w:w="8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7CAAC" w:themeFill="accent2" w:themeFillTint="66"/>
          </w:tcPr>
          <w:p w14:paraId="7198ECAD" w14:textId="77777777" w:rsidR="005B4D76" w:rsidRPr="006B719C"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b/>
                <w:bCs/>
              </w:rPr>
            </w:pPr>
            <w:r w:rsidRPr="006B719C">
              <w:rPr>
                <w:b/>
                <w:bCs/>
              </w:rPr>
              <w:t xml:space="preserve">dop. roč. </w:t>
            </w:r>
          </w:p>
          <w:p w14:paraId="12BC90B4" w14:textId="77777777" w:rsidR="005B4D76" w:rsidRPr="006B719C"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b/>
                <w:bCs/>
              </w:rPr>
            </w:pPr>
            <w:r w:rsidRPr="006B719C">
              <w:rPr>
                <w:b/>
                <w:bCs/>
              </w:rPr>
              <w:t xml:space="preserve"> semestr</w:t>
            </w:r>
          </w:p>
        </w:tc>
      </w:tr>
      <w:tr w:rsidR="005B4D76" w:rsidRPr="00A22651" w14:paraId="46A855D6"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718325C" w14:textId="77777777" w:rsidR="005B4D76" w:rsidRPr="00C415B1"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t>Klauzurní práce 7</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650B2BD"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EB1F80">
              <w:t>13c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0E5C2CB"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kzk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96EC030"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5</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8CFAE21" w14:textId="77777777" w:rsidR="005B4D76" w:rsidRPr="00EB1F80"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b/>
                <w:bCs/>
              </w:rPr>
            </w:pPr>
            <w:r w:rsidRPr="00EB1F80">
              <w:rPr>
                <w:b/>
                <w:bCs/>
              </w:rPr>
              <w:t xml:space="preserve">doc. M.A. Vladimír Kovařík </w:t>
            </w:r>
          </w:p>
          <w:p w14:paraId="625806C5"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FF0000"/>
              </w:rPr>
            </w:pPr>
            <w:r w:rsidRPr="00EB1F80">
              <w:t>a kol. pedagogů</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608AB26"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EB1F80">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59ACD1C"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EBB921F" w14:textId="7201C4A0"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CE19F48"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1 ZS</w:t>
            </w:r>
          </w:p>
        </w:tc>
      </w:tr>
      <w:tr w:rsidR="005B4D76" w:rsidRPr="00A22651" w14:paraId="14657052"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2F1D3ED" w14:textId="77777777" w:rsidR="005B4D76" w:rsidRPr="00C415B1"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t>Současné tendence v umění 1</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25BF520"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EB1F80">
              <w:t>26p</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CD7B826"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AC05661"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3</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FBEB980"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EB1F80">
              <w:t>Mgr. Helena Maňasová Hradská, Ph.D.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2DF63C8"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EB1F80">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F03A1EF"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9682318"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ZT</w:t>
            </w:r>
          </w:p>
        </w:tc>
        <w:tc>
          <w:tcPr>
            <w:tcW w:w="8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B173553"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1 ZS</w:t>
            </w:r>
          </w:p>
        </w:tc>
      </w:tr>
      <w:tr w:rsidR="005B4D76" w:rsidRPr="00A22651" w14:paraId="7B06E3BC"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292B1FD" w14:textId="77777777" w:rsidR="005B4D76" w:rsidRPr="00C415B1"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rPr>
                <w:lang w:eastAsia="en-US"/>
              </w:rPr>
              <w:t xml:space="preserve">Současný světový design </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0C2F33B"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EB1F80">
              <w:rPr>
                <w:lang w:eastAsia="en-US"/>
              </w:rPr>
              <w:t>13p</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1F9DA60"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93B7AB5"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3</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F3803E0" w14:textId="77777777" w:rsidR="00131855" w:rsidRPr="00131855" w:rsidRDefault="00131855" w:rsidP="001318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Style w:val="normaltextrun"/>
                <w:b/>
                <w:bCs/>
              </w:rPr>
            </w:pPr>
            <w:r w:rsidRPr="00131855">
              <w:rPr>
                <w:rStyle w:val="normaltextrun"/>
                <w:b/>
                <w:bCs/>
              </w:rPr>
              <w:t>prof. PhDr. Zdeno Kolesár, Ph.D.</w:t>
            </w:r>
          </w:p>
          <w:p w14:paraId="19DF1F8A" w14:textId="12F96525" w:rsidR="005B4D76" w:rsidRPr="00C415B1" w:rsidRDefault="00131855" w:rsidP="001318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EB1F80">
              <w:rPr>
                <w:lang w:eastAsia="en-US"/>
              </w:rPr>
              <w:t>Mgr. Vít Jakubíček, Ph.D.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FC9A3F0"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EB1F80">
              <w:rPr>
                <w:lang w:eastAsia="en-US"/>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5A2E783"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5983E58"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ZT</w:t>
            </w:r>
          </w:p>
        </w:tc>
        <w:tc>
          <w:tcPr>
            <w:tcW w:w="8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C9C80D2"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1 ZS</w:t>
            </w:r>
          </w:p>
        </w:tc>
      </w:tr>
      <w:tr w:rsidR="005B4D76" w:rsidRPr="00A22651" w14:paraId="3E48B7E4"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25B8F45" w14:textId="77777777" w:rsidR="005B4D76" w:rsidRPr="00C415B1"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t>Estetika 1</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D941A2B"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EB1F80">
              <w:t>13p+13s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5BC9DC4"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FFD403F"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3</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19674C5"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EB1F80">
              <w:t>doc. PhDr. Miroslav Zelinský, CSc.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40A9923"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EB1F80">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5A19907"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37855B1"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A7C5152"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1 ZS</w:t>
            </w:r>
          </w:p>
        </w:tc>
      </w:tr>
      <w:tr w:rsidR="005B4D76" w:rsidRPr="00A22651" w14:paraId="7D619F3D"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6C37E66" w14:textId="77777777" w:rsidR="005B4D76" w:rsidRPr="00C415B1"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t>Odborná angličtina B2+ 1</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4D4B6FF"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EB1F80">
              <w:t>26s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F7D00FF"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99BFE7E"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07F0908"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EB1F80">
              <w:t>Garant FHS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48A48E8"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EB1F80">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81BAD52"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8D4EFBD"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BFE1468"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1 ZS</w:t>
            </w:r>
          </w:p>
        </w:tc>
      </w:tr>
      <w:tr w:rsidR="005B4D76" w14:paraId="60C91DFA"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526CF9D" w14:textId="77777777" w:rsidR="005B4D76" w:rsidRPr="00F03018"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F03018">
              <w:rPr>
                <w:rStyle w:val="normaltextrun"/>
              </w:rPr>
              <w:t>Ateliér Sklo, prostor, objekt 7</w:t>
            </w:r>
            <w:r w:rsidRPr="00F03018">
              <w:rPr>
                <w:rStyle w:val="eop"/>
                <w:rFonts w:eastAsiaTheme="majorEastAsia"/>
              </w:rPr>
              <w:t> </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CF7759A" w14:textId="77777777" w:rsidR="005B4D76" w:rsidRPr="00F03018"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F03018">
              <w:t>52 ateliér</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C677E4C" w14:textId="77777777" w:rsidR="005B4D76" w:rsidRPr="00F03018"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F03018">
              <w:t>z, 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964EBEC" w14:textId="77777777" w:rsidR="005B4D76" w:rsidRPr="00F03018"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F03018">
              <w:t>4</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FBB8D0F" w14:textId="77777777" w:rsidR="005B4D76" w:rsidRPr="004E4D3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4E4D36">
              <w:rPr>
                <w:rStyle w:val="normaltextrun"/>
              </w:rPr>
              <w:t xml:space="preserve">prof. MgA. Petr </w:t>
            </w:r>
            <w:r w:rsidRPr="004E4D36">
              <w:rPr>
                <w:rStyle w:val="spellingerror"/>
                <w:rFonts w:eastAsiaTheme="majorEastAsia"/>
              </w:rPr>
              <w:t>Stanický</w:t>
            </w:r>
            <w:r w:rsidRPr="004E4D36">
              <w:rPr>
                <w:rStyle w:val="normaltextrun"/>
              </w:rPr>
              <w:t>, M.F.A.</w:t>
            </w:r>
            <w:r w:rsidRPr="004E4D36">
              <w:rPr>
                <w:rStyle w:val="eop"/>
              </w:rPr>
              <w:t> </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91F4780" w14:textId="77777777" w:rsidR="005B4D76" w:rsidRPr="00F03018"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006C52D" w14:textId="77777777" w:rsidR="005B4D76" w:rsidRPr="00F03018"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F03018">
              <w:t>X</w:t>
            </w: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EC73AB7" w14:textId="77777777" w:rsidR="005B4D76" w:rsidRPr="00F03018"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F03018">
              <w:t>PZ</w:t>
            </w:r>
          </w:p>
        </w:tc>
        <w:tc>
          <w:tcPr>
            <w:tcW w:w="8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C2489D9" w14:textId="77777777" w:rsidR="005B4D76" w:rsidRPr="00F03018"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F03018">
              <w:t>1 ZS</w:t>
            </w:r>
          </w:p>
        </w:tc>
      </w:tr>
      <w:tr w:rsidR="005B4D76" w14:paraId="0A0F5BFF"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E8FD8FD" w14:textId="77777777" w:rsidR="005B4D76" w:rsidRPr="00F03018"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rStyle w:val="normaltextrun"/>
              </w:rPr>
            </w:pPr>
            <w:r w:rsidRPr="00F03018">
              <w:t>Teorie a technologie SP 7</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F841B3C" w14:textId="77777777" w:rsidR="005B4D76" w:rsidRPr="00F03018"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F03018">
              <w:t>13p+13s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A157E8C" w14:textId="77777777" w:rsidR="005B4D76" w:rsidRPr="00F03018"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5A4B214" w14:textId="77777777" w:rsidR="005B4D76" w:rsidRPr="00F03018"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AA6384E" w14:textId="77777777" w:rsidR="005B4D76" w:rsidRPr="004E4D3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Style w:val="normaltextrun"/>
              </w:rPr>
            </w:pPr>
            <w:r w:rsidRPr="00F47FA5">
              <w:t xml:space="preserve">Ing. Radim Roška  </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5CAD85B" w14:textId="77777777" w:rsidR="005B4D76" w:rsidRPr="00F03018"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1DB1AF7" w14:textId="77777777" w:rsidR="005B4D76" w:rsidRPr="00F03018"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F03018">
              <w:rPr>
                <w:rStyle w:val="normaltextrun"/>
                <w:rFonts w:eastAsiaTheme="majorEastAsia"/>
              </w:rPr>
              <w:t>X</w:t>
            </w: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DA62B9A" w14:textId="2BBBE510" w:rsidR="005B4D76" w:rsidRPr="00F03018" w:rsidRDefault="00F45149"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Pr>
                <w:rStyle w:val="normaltextrun"/>
                <w:rFonts w:eastAsiaTheme="majorEastAsia"/>
              </w:rPr>
              <w:t>P</w:t>
            </w:r>
            <w:r w:rsidR="00652907">
              <w:rPr>
                <w:rStyle w:val="normaltextrun"/>
                <w:rFonts w:eastAsiaTheme="majorEastAsia"/>
              </w:rPr>
              <w:t>Z</w:t>
            </w:r>
          </w:p>
        </w:tc>
        <w:tc>
          <w:tcPr>
            <w:tcW w:w="8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AE3A3C9" w14:textId="77777777" w:rsidR="005B4D76" w:rsidRPr="00F03018"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F03018">
              <w:rPr>
                <w:rStyle w:val="normaltextrun"/>
                <w:rFonts w:eastAsiaTheme="majorEastAsia"/>
              </w:rPr>
              <w:t>1 ZS</w:t>
            </w:r>
          </w:p>
        </w:tc>
      </w:tr>
      <w:tr w:rsidR="005B4D76" w:rsidRPr="00A22651" w14:paraId="470F88B0"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A48F06D" w14:textId="77777777" w:rsidR="005B4D76" w:rsidRPr="00F03018"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F03018">
              <w:rPr>
                <w:rStyle w:val="normaltextrun"/>
                <w:rFonts w:eastAsiaTheme="majorEastAsia"/>
              </w:rPr>
              <w:t>Současné tendence v designu skla 1</w:t>
            </w:r>
            <w:r w:rsidRPr="00F03018">
              <w:rPr>
                <w:rStyle w:val="eop"/>
              </w:rPr>
              <w:t> </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B3C2E36" w14:textId="77777777" w:rsidR="005B4D76" w:rsidRPr="00F03018"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F03018">
              <w:rPr>
                <w:rStyle w:val="contextualspellingandgrammarerror"/>
              </w:rPr>
              <w:t>13p</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EC59254" w14:textId="77777777" w:rsidR="005B4D76" w:rsidRPr="00F03018"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Pr>
                <w:rStyle w:val="normaltextrun"/>
                <w:rFonts w:eastAsiaTheme="majorEastAsia"/>
              </w:rPr>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C8B69A5" w14:textId="77777777" w:rsidR="005B4D76" w:rsidRPr="00F03018"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Pr>
                <w:rStyle w:val="normaltextrun"/>
                <w:rFonts w:eastAsiaTheme="majorEastAsia"/>
              </w:rPr>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B60C392" w14:textId="77777777" w:rsidR="005B4D76" w:rsidRPr="004E4D3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4E4D36">
              <w:rPr>
                <w:rStyle w:val="normaltextrun"/>
                <w:rFonts w:eastAsiaTheme="majorEastAsia"/>
              </w:rPr>
              <w:t xml:space="preserve">Mgr. Milan </w:t>
            </w:r>
            <w:r w:rsidRPr="004E4D36">
              <w:rPr>
                <w:rStyle w:val="spellingerror"/>
              </w:rPr>
              <w:t>Hlaveš</w:t>
            </w:r>
            <w:r w:rsidRPr="004E4D36">
              <w:rPr>
                <w:rStyle w:val="normaltextrun"/>
                <w:rFonts w:eastAsiaTheme="majorEastAsia"/>
              </w:rPr>
              <w:t>, Ph.D.</w:t>
            </w:r>
            <w:r w:rsidRPr="004E4D36">
              <w:rPr>
                <w:rStyle w:val="eop"/>
              </w:rPr>
              <w:t> </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A3B8FB4" w14:textId="77777777" w:rsidR="005B4D76" w:rsidRPr="00F03018"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A04DA29" w14:textId="77777777" w:rsidR="005B4D76" w:rsidRPr="00F03018"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F03018">
              <w:rPr>
                <w:rStyle w:val="normaltextrun"/>
                <w:rFonts w:eastAsiaTheme="majorEastAsia"/>
              </w:rPr>
              <w:t>X</w:t>
            </w: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73234B4" w14:textId="33B1EADD" w:rsidR="005B4D76" w:rsidRPr="00F03018" w:rsidRDefault="00652907"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Pr>
                <w:rStyle w:val="normaltextrun"/>
                <w:rFonts w:eastAsiaTheme="majorEastAsia"/>
              </w:rPr>
              <w:t>PZ</w:t>
            </w:r>
          </w:p>
        </w:tc>
        <w:tc>
          <w:tcPr>
            <w:tcW w:w="8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C1CC71E" w14:textId="77777777" w:rsidR="005B4D76" w:rsidRPr="00F03018"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F03018">
              <w:rPr>
                <w:rStyle w:val="normaltextrun"/>
                <w:rFonts w:eastAsiaTheme="majorEastAsia"/>
              </w:rPr>
              <w:t>1 ZS</w:t>
            </w:r>
          </w:p>
        </w:tc>
      </w:tr>
      <w:tr w:rsidR="005B4D76" w:rsidRPr="00A22651" w14:paraId="548FC107"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9FBAA05" w14:textId="0EC0E265" w:rsidR="005B4D76" w:rsidRPr="00F03018"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F03018">
              <w:rPr>
                <w:rStyle w:val="normaltextrun"/>
                <w:rFonts w:eastAsiaTheme="majorEastAsia"/>
              </w:rPr>
              <w:t xml:space="preserve">Počítačové </w:t>
            </w:r>
            <w:r w:rsidR="009B2CDA" w:rsidRPr="00F03018">
              <w:rPr>
                <w:rStyle w:val="normaltextrun"/>
                <w:rFonts w:eastAsiaTheme="majorEastAsia"/>
              </w:rPr>
              <w:t>metody – Rhino</w:t>
            </w:r>
            <w:r w:rsidRPr="00F03018">
              <w:rPr>
                <w:rStyle w:val="normaltextrun"/>
                <w:rFonts w:eastAsiaTheme="majorEastAsia"/>
              </w:rPr>
              <w:t xml:space="preserve"> </w:t>
            </w:r>
            <w:r w:rsidR="00AD37D8">
              <w:rPr>
                <w:rStyle w:val="normaltextrun"/>
                <w:rFonts w:eastAsiaTheme="majorEastAsia"/>
              </w:rPr>
              <w:t>7</w:t>
            </w:r>
            <w:r w:rsidRPr="00F03018">
              <w:rPr>
                <w:rStyle w:val="eop"/>
              </w:rPr>
              <w:t> </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6B652BE" w14:textId="77777777" w:rsidR="005B4D76" w:rsidRPr="00F03018"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F03018">
              <w:rPr>
                <w:rStyle w:val="contextualspellingandgrammarerror"/>
              </w:rPr>
              <w:t>26s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B90FD18" w14:textId="77777777" w:rsidR="005B4D76" w:rsidRPr="00F03018"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F03018">
              <w:rPr>
                <w:rStyle w:val="spellingerror"/>
              </w:rPr>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44A52CB" w14:textId="77777777" w:rsidR="005B4D76" w:rsidRPr="00F03018"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F03018">
              <w:rPr>
                <w:rStyle w:val="normaltextrun"/>
                <w:rFonts w:eastAsiaTheme="majorEastAsia"/>
              </w:rPr>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256FDC0" w14:textId="77777777" w:rsidR="005B4D76" w:rsidRPr="004E4D3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4E4D36">
              <w:rPr>
                <w:rStyle w:val="normaltextrun"/>
                <w:rFonts w:eastAsiaTheme="majorEastAsia"/>
              </w:rPr>
              <w:t>MgA. Jakub Hrdina, Ph.D.</w:t>
            </w:r>
            <w:r w:rsidRPr="004E4D36">
              <w:rPr>
                <w:rStyle w:val="eop"/>
              </w:rPr>
              <w:t> </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E519DF1" w14:textId="77777777" w:rsidR="005B4D76" w:rsidRPr="00F03018"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C2515AB" w14:textId="77777777" w:rsidR="005B4D76" w:rsidRPr="00F03018"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F03018">
              <w:rPr>
                <w:rStyle w:val="normaltextrun"/>
                <w:rFonts w:eastAsiaTheme="majorEastAsia"/>
              </w:rPr>
              <w:t>X</w:t>
            </w: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5BD2959" w14:textId="77777777" w:rsidR="005B4D76" w:rsidRPr="00F03018"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4E80836" w14:textId="77777777" w:rsidR="005B4D76" w:rsidRPr="00F03018"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F03018">
              <w:rPr>
                <w:rStyle w:val="normaltextrun"/>
                <w:rFonts w:eastAsiaTheme="majorEastAsia"/>
              </w:rPr>
              <w:t>1 ZS</w:t>
            </w:r>
          </w:p>
        </w:tc>
      </w:tr>
      <w:tr w:rsidR="005B4D76" w:rsidRPr="00A22651" w14:paraId="6C2232D2"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9ED1956" w14:textId="77777777" w:rsidR="005B4D76" w:rsidRPr="00F03018"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rStyle w:val="normaltextrun"/>
                <w:rFonts w:eastAsiaTheme="majorEastAsia"/>
              </w:rPr>
            </w:pPr>
            <w:r w:rsidRPr="00F03018">
              <w:rPr>
                <w:rStyle w:val="normaltextrun"/>
                <w:rFonts w:eastAsiaTheme="majorEastAsia"/>
              </w:rPr>
              <w:t>Multimediální prezentace 1</w:t>
            </w:r>
            <w:r w:rsidRPr="00F03018">
              <w:rPr>
                <w:rStyle w:val="eop"/>
              </w:rPr>
              <w:t> </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7F1D262" w14:textId="77777777" w:rsidR="005B4D76" w:rsidRPr="00F03018"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rStyle w:val="normaltextrun"/>
                <w:rFonts w:eastAsiaTheme="majorEastAsia"/>
              </w:rPr>
            </w:pPr>
            <w:r w:rsidRPr="00F03018">
              <w:rPr>
                <w:rStyle w:val="contextualspellingandgrammarerror"/>
              </w:rPr>
              <w:t>26s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320C0C8" w14:textId="77777777" w:rsidR="005B4D76" w:rsidRPr="00F03018"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rStyle w:val="normaltextrun"/>
                <w:rFonts w:eastAsiaTheme="majorEastAsia"/>
              </w:rPr>
            </w:pPr>
            <w:r w:rsidRPr="00F03018">
              <w:rPr>
                <w:rStyle w:val="spellingerror"/>
              </w:rPr>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A90A7EC" w14:textId="77777777" w:rsidR="005B4D76" w:rsidRPr="00F03018"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rStyle w:val="normaltextrun"/>
                <w:rFonts w:eastAsiaTheme="majorEastAsia"/>
              </w:rPr>
            </w:pPr>
            <w:r w:rsidRPr="00F03018">
              <w:rPr>
                <w:rStyle w:val="normaltextrun"/>
                <w:rFonts w:eastAsiaTheme="majorEastAsia"/>
              </w:rPr>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A86FED3" w14:textId="77777777" w:rsidR="005B4D76" w:rsidRPr="00F03018"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Style w:val="normaltextrun"/>
                <w:rFonts w:eastAsiaTheme="majorEastAsia"/>
              </w:rPr>
            </w:pPr>
            <w:r w:rsidRPr="00F03018">
              <w:rPr>
                <w:rStyle w:val="normaltextrun"/>
                <w:rFonts w:eastAsiaTheme="majorEastAsia"/>
              </w:rPr>
              <w:t>MgA. Václav Ondroušek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7EAA251" w14:textId="77777777" w:rsidR="005B4D76" w:rsidRPr="00F03018"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F61EA13" w14:textId="77777777" w:rsidR="005B4D76" w:rsidRPr="00F03018"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rStyle w:val="normaltextrun"/>
                <w:rFonts w:eastAsiaTheme="majorEastAsia"/>
              </w:rPr>
            </w:pPr>
            <w:r w:rsidRPr="00F03018">
              <w:rPr>
                <w:rStyle w:val="normaltextrun"/>
                <w:rFonts w:eastAsiaTheme="majorEastAsia"/>
              </w:rPr>
              <w:t>X</w:t>
            </w: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A5D9CEA" w14:textId="77777777" w:rsidR="005B4D76" w:rsidRPr="00F03018"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rStyle w:val="eop"/>
              </w:rPr>
            </w:pPr>
          </w:p>
        </w:tc>
        <w:tc>
          <w:tcPr>
            <w:tcW w:w="8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45997D2" w14:textId="77777777" w:rsidR="005B4D76" w:rsidRPr="00F03018"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rStyle w:val="normaltextrun"/>
                <w:rFonts w:eastAsiaTheme="majorEastAsia"/>
              </w:rPr>
            </w:pPr>
            <w:r w:rsidRPr="00F03018">
              <w:rPr>
                <w:rStyle w:val="normaltextrun"/>
                <w:rFonts w:eastAsiaTheme="majorEastAsia"/>
              </w:rPr>
              <w:t>1 ZS</w:t>
            </w:r>
          </w:p>
        </w:tc>
      </w:tr>
      <w:tr w:rsidR="005B4D76" w:rsidRPr="00A22651" w14:paraId="5C5012A2"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70492D4" w14:textId="77777777" w:rsidR="005B4D76"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t>Klauzurní práce 8</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581C8A1"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EB1F80">
              <w:t>13c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EFA7478"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kzk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9531156"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5</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2CCDFBF" w14:textId="77777777" w:rsidR="005B4D76" w:rsidRPr="00EB1F80"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b/>
                <w:bCs/>
              </w:rPr>
            </w:pPr>
            <w:r w:rsidRPr="00EB1F80">
              <w:rPr>
                <w:b/>
                <w:bCs/>
              </w:rPr>
              <w:t xml:space="preserve">doc. M.A. Vladimír Kovařík </w:t>
            </w:r>
          </w:p>
          <w:p w14:paraId="58B04B26"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EB1F80">
              <w:t>a kol. pedagogů</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E3FC372"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EB1F80">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F39FA07"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E39C413" w14:textId="48E12A95"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923C52D"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1 LS</w:t>
            </w:r>
          </w:p>
        </w:tc>
      </w:tr>
      <w:tr w:rsidR="005B4D76" w:rsidRPr="00A22651" w14:paraId="25680EB7"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6E7AF0A" w14:textId="77777777" w:rsidR="005B4D76"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t>Současné tendence v umění 2</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132D27A"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EB1F80">
              <w:t>26p</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5C13C82"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13B04D2"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3</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034B71B"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EB1F80">
              <w:t>Mgr. Helena Maňasová Hradská, Ph.D.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1615B97"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EB1F80">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F038AAB"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5EBA1A7"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ZT</w:t>
            </w:r>
          </w:p>
        </w:tc>
        <w:tc>
          <w:tcPr>
            <w:tcW w:w="8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BA57436"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1 LS</w:t>
            </w:r>
          </w:p>
        </w:tc>
      </w:tr>
      <w:tr w:rsidR="005B4D76" w:rsidRPr="00A22651" w14:paraId="1AD61863"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40946D1" w14:textId="77777777" w:rsidR="005B4D76"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rPr>
                <w:lang w:eastAsia="en-US"/>
              </w:rPr>
              <w:t xml:space="preserve">Současný český design </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2EE8C95"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EB1F80">
              <w:rPr>
                <w:lang w:eastAsia="en-US"/>
              </w:rPr>
              <w:t>13p</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493DCA2" w14:textId="77777777" w:rsidR="005B4D76" w:rsidRPr="004E21C8"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r w:rsidRPr="00EB1F80">
              <w:t>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7842F03" w14:textId="77777777" w:rsidR="005B4D76" w:rsidRPr="004E21C8"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r w:rsidRPr="00EB1F80">
              <w:t>3</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EB4472E" w14:textId="77777777" w:rsidR="00131855" w:rsidRPr="00131855" w:rsidRDefault="00131855" w:rsidP="001318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Style w:val="normaltextrun"/>
                <w:b/>
                <w:bCs/>
              </w:rPr>
            </w:pPr>
            <w:r w:rsidRPr="00131855">
              <w:rPr>
                <w:rStyle w:val="normaltextrun"/>
                <w:b/>
                <w:bCs/>
              </w:rPr>
              <w:t>prof. PhDr. Zdeno Kolesár, Ph.D.</w:t>
            </w:r>
          </w:p>
          <w:p w14:paraId="450C38BE" w14:textId="551B7E62" w:rsidR="005B4D76" w:rsidRDefault="00131855" w:rsidP="001318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EB1F80">
              <w:rPr>
                <w:lang w:eastAsia="en-US"/>
              </w:rPr>
              <w:t>Mgr. Vít Jakubíček, Ph.D.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0E9A2C6"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EB1F80">
              <w:rPr>
                <w:lang w:eastAsia="en-US"/>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E163FED"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69F3134"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ZT</w:t>
            </w:r>
          </w:p>
        </w:tc>
        <w:tc>
          <w:tcPr>
            <w:tcW w:w="8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42F6F85"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1 LS</w:t>
            </w:r>
          </w:p>
        </w:tc>
      </w:tr>
      <w:tr w:rsidR="005B4D76" w:rsidRPr="00A22651" w14:paraId="2E306063"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27243FE" w14:textId="77777777" w:rsidR="005B4D76"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t>Estetika 2</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4A71954"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EB1F80">
              <w:t>13p+13s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9836BE0" w14:textId="77777777" w:rsidR="005B4D76" w:rsidRPr="00C678B7"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r w:rsidRPr="00EB1F80">
              <w:t>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1CE71B3" w14:textId="77777777" w:rsidR="005B4D76" w:rsidRPr="00C678B7"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r w:rsidRPr="00EB1F80">
              <w:t>3</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7ECCD80"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EB1F80">
              <w:t>doc. PhDr. Miroslav Zelinský, CSc.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2946982"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EB1F80">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2A0A167"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75CCBF4"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E0919D2"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1 LS</w:t>
            </w:r>
          </w:p>
        </w:tc>
      </w:tr>
      <w:tr w:rsidR="005B4D76" w:rsidRPr="00A22651" w14:paraId="1358A278"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0EE7A4D" w14:textId="77777777" w:rsidR="005B4D76" w:rsidRPr="00713BB6"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t>Právo a praxe v kreativním průmyslu 1</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7D6A8A0"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EB1F80">
              <w:t>13p+13s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10FD4FE"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76B106F"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3</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162250D"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FF0000"/>
              </w:rPr>
            </w:pPr>
            <w:r w:rsidRPr="009A3EA8">
              <w:t>Mgr. Zuzana Čabart Šimonovská, LL.M</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D343C71"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EB1F80">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7FF70EC"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D9BFE94"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4823C86"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1 LS</w:t>
            </w:r>
          </w:p>
        </w:tc>
      </w:tr>
      <w:tr w:rsidR="005B4D76" w:rsidRPr="00A22651" w14:paraId="2FA96F6B"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A5D9B80" w14:textId="77777777" w:rsidR="005B4D76"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color w:val="FF0000"/>
              </w:rPr>
            </w:pPr>
            <w:r w:rsidRPr="00EB1F80">
              <w:t>Odborná angličtina B2+ 2</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4236967" w14:textId="77777777" w:rsidR="005B4D76" w:rsidRPr="00A14947"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color w:val="FF0000"/>
              </w:rPr>
            </w:pPr>
            <w:r w:rsidRPr="00EB1F80">
              <w:t>26s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D8F371C"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r>
              <w:t>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A420AD5"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r w:rsidRPr="00EB1F80">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2A6692B" w14:textId="77777777" w:rsidR="005B4D76" w:rsidRPr="5C08DE77"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FF0000"/>
              </w:rPr>
            </w:pPr>
            <w:r w:rsidRPr="00EB1F80">
              <w:t>Garant FHS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51D5DA7" w14:textId="77777777" w:rsidR="005B4D76" w:rsidRPr="00A14947"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color w:val="FF0000"/>
              </w:rPr>
            </w:pPr>
            <w:r w:rsidRPr="00EB1F80">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29EB100"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CF924F7"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p>
        </w:tc>
        <w:tc>
          <w:tcPr>
            <w:tcW w:w="8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D0BFB02"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r w:rsidRPr="00EB1F80">
              <w:t>1 LS</w:t>
            </w:r>
          </w:p>
        </w:tc>
      </w:tr>
      <w:tr w:rsidR="005B4D76" w14:paraId="6E9AF980"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22420BC" w14:textId="77777777" w:rsidR="005B4D76" w:rsidRPr="00404064"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404064">
              <w:rPr>
                <w:rStyle w:val="normaltextrun"/>
              </w:rPr>
              <w:t>Ateliér Sklo, prostor, objekt 8</w:t>
            </w:r>
            <w:r w:rsidRPr="00404064">
              <w:rPr>
                <w:rStyle w:val="eop"/>
                <w:rFonts w:eastAsiaTheme="majorEastAsia"/>
              </w:rPr>
              <w:t> </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F087D01" w14:textId="77777777" w:rsidR="005B4D76" w:rsidRPr="00404064"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404064">
              <w:t>52 ateliér</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3B04563" w14:textId="77777777" w:rsidR="005B4D76" w:rsidRPr="00404064"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404064">
              <w:t>z, 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C62BF62" w14:textId="77777777" w:rsidR="005B4D76" w:rsidRPr="00404064"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404064">
              <w:t>4</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354D2F7" w14:textId="77777777" w:rsidR="005B4D76" w:rsidRPr="00404064"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404064">
              <w:rPr>
                <w:rStyle w:val="normaltextrun"/>
              </w:rPr>
              <w:t xml:space="preserve">prof. MgA. Petr </w:t>
            </w:r>
            <w:r w:rsidRPr="00404064">
              <w:rPr>
                <w:rStyle w:val="spellingerror"/>
                <w:rFonts w:eastAsiaTheme="majorEastAsia"/>
              </w:rPr>
              <w:t>Stanický</w:t>
            </w:r>
            <w:r w:rsidRPr="00404064">
              <w:rPr>
                <w:rStyle w:val="normaltextrun"/>
              </w:rPr>
              <w:t>, M.F.A.</w:t>
            </w:r>
            <w:r w:rsidRPr="00404064">
              <w:rPr>
                <w:rStyle w:val="eop"/>
              </w:rPr>
              <w:t> </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82E28B1" w14:textId="77777777" w:rsidR="005B4D76" w:rsidRPr="00404064"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DDBFBC6" w14:textId="77777777" w:rsidR="005B4D76" w:rsidRPr="00404064"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404064">
              <w:t>X</w:t>
            </w: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B569CDD" w14:textId="77777777" w:rsidR="005B4D76" w:rsidRPr="00404064"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404064">
              <w:t>PZ</w:t>
            </w:r>
          </w:p>
        </w:tc>
        <w:tc>
          <w:tcPr>
            <w:tcW w:w="8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4CCC47E" w14:textId="77777777" w:rsidR="005B4D76" w:rsidRPr="00404064"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404064">
              <w:t>1 LS</w:t>
            </w:r>
          </w:p>
        </w:tc>
      </w:tr>
      <w:tr w:rsidR="00652907" w14:paraId="1226D34E"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A629AB6" w14:textId="77777777" w:rsidR="00652907" w:rsidRPr="00404064" w:rsidRDefault="00652907" w:rsidP="006529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rStyle w:val="normaltextrun"/>
              </w:rPr>
            </w:pPr>
            <w:r w:rsidRPr="00404064">
              <w:t>Teorie a technologie SP 8</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3D611A8" w14:textId="77777777" w:rsidR="00652907" w:rsidRPr="00404064" w:rsidRDefault="00652907" w:rsidP="006529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404064">
              <w:t>13p+13s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6703632" w14:textId="77777777" w:rsidR="00652907" w:rsidRPr="00404064" w:rsidRDefault="00652907" w:rsidP="006529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404064">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9DBDFAD" w14:textId="77777777" w:rsidR="00652907" w:rsidRPr="00404064" w:rsidRDefault="00652907" w:rsidP="006529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404064">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9EF2D3E" w14:textId="77777777" w:rsidR="00652907" w:rsidRPr="00404064" w:rsidRDefault="00652907" w:rsidP="006529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Style w:val="normaltextrun"/>
              </w:rPr>
            </w:pPr>
            <w:r w:rsidRPr="00F47FA5">
              <w:t xml:space="preserve">Ing. Radim Roška  </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7A77532" w14:textId="77777777" w:rsidR="00652907" w:rsidRPr="00404064" w:rsidRDefault="00652907" w:rsidP="006529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E47D88D" w14:textId="77777777" w:rsidR="00652907" w:rsidRPr="00404064" w:rsidRDefault="00652907" w:rsidP="006529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404064">
              <w:rPr>
                <w:rStyle w:val="normaltextrun"/>
                <w:rFonts w:eastAsiaTheme="majorEastAsia"/>
              </w:rPr>
              <w:t>X</w:t>
            </w: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54B8DD1" w14:textId="1A6C72FA" w:rsidR="00652907" w:rsidRPr="00404064" w:rsidRDefault="00652907" w:rsidP="006529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06AC9">
              <w:rPr>
                <w:rStyle w:val="normaltextrun"/>
                <w:rFonts w:eastAsiaTheme="majorEastAsia"/>
              </w:rPr>
              <w:t>PZ</w:t>
            </w:r>
          </w:p>
        </w:tc>
        <w:tc>
          <w:tcPr>
            <w:tcW w:w="8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E8C3051" w14:textId="77777777" w:rsidR="00652907" w:rsidRPr="00404064" w:rsidRDefault="00652907" w:rsidP="006529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rStyle w:val="normaltextrun"/>
                <w:rFonts w:eastAsiaTheme="majorEastAsia"/>
              </w:rPr>
            </w:pPr>
            <w:r w:rsidRPr="00404064">
              <w:rPr>
                <w:rStyle w:val="normaltextrun"/>
                <w:rFonts w:eastAsiaTheme="majorEastAsia"/>
              </w:rPr>
              <w:t>1 LS</w:t>
            </w:r>
          </w:p>
          <w:p w14:paraId="23265F68" w14:textId="77777777" w:rsidR="00652907" w:rsidRPr="00404064" w:rsidRDefault="00652907" w:rsidP="006529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652907" w14:paraId="478A1368"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685057D" w14:textId="77777777" w:rsidR="00652907" w:rsidRPr="00404064" w:rsidRDefault="00652907" w:rsidP="006529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rStyle w:val="eop"/>
              </w:rPr>
            </w:pPr>
            <w:r w:rsidRPr="00404064">
              <w:rPr>
                <w:rStyle w:val="normaltextrun"/>
                <w:rFonts w:eastAsiaTheme="majorEastAsia"/>
              </w:rPr>
              <w:t>Současné tendence v designu skla 2</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830886A" w14:textId="77777777" w:rsidR="00652907" w:rsidRPr="00404064" w:rsidRDefault="00652907" w:rsidP="006529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rStyle w:val="eop"/>
              </w:rPr>
            </w:pPr>
            <w:r w:rsidRPr="00404064">
              <w:rPr>
                <w:rStyle w:val="contextualspellingandgrammarerror"/>
              </w:rPr>
              <w:t>13p</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8EE3C07" w14:textId="77777777" w:rsidR="00652907" w:rsidRPr="00404064" w:rsidRDefault="00652907" w:rsidP="006529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404064">
              <w:rPr>
                <w:rStyle w:val="normaltextrun"/>
                <w:rFonts w:eastAsiaTheme="majorEastAsia"/>
              </w:rPr>
              <w:t>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6819323" w14:textId="77777777" w:rsidR="00652907" w:rsidRPr="00404064" w:rsidRDefault="00652907" w:rsidP="006529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404064">
              <w:rPr>
                <w:rStyle w:val="normaltextrun"/>
                <w:rFonts w:eastAsiaTheme="majorEastAsia"/>
              </w:rPr>
              <w:t>3</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3F68134" w14:textId="77777777" w:rsidR="00652907" w:rsidRPr="00404064" w:rsidRDefault="00652907" w:rsidP="006529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Style w:val="eop"/>
              </w:rPr>
            </w:pPr>
            <w:r w:rsidRPr="00404064">
              <w:rPr>
                <w:rStyle w:val="normaltextrun"/>
                <w:rFonts w:eastAsiaTheme="majorEastAsia"/>
              </w:rPr>
              <w:t xml:space="preserve">Mgr. Milan </w:t>
            </w:r>
            <w:r w:rsidRPr="00404064">
              <w:rPr>
                <w:rStyle w:val="spellingerror"/>
              </w:rPr>
              <w:t>Hlaveš</w:t>
            </w:r>
            <w:r w:rsidRPr="00404064">
              <w:rPr>
                <w:rStyle w:val="normaltextrun"/>
                <w:rFonts w:eastAsiaTheme="majorEastAsia"/>
              </w:rPr>
              <w:t>, Ph.D.</w:t>
            </w:r>
            <w:r w:rsidRPr="00404064">
              <w:rPr>
                <w:rStyle w:val="eop"/>
              </w:rPr>
              <w:t> </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2C77969" w14:textId="77777777" w:rsidR="00652907" w:rsidRPr="00404064" w:rsidRDefault="00652907" w:rsidP="006529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989A2F7" w14:textId="77777777" w:rsidR="00652907" w:rsidRPr="00404064" w:rsidRDefault="00652907" w:rsidP="006529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rStyle w:val="normaltextrun"/>
                <w:rFonts w:eastAsiaTheme="majorEastAsia"/>
              </w:rPr>
            </w:pPr>
            <w:r w:rsidRPr="00404064">
              <w:rPr>
                <w:rStyle w:val="normaltextrun"/>
                <w:rFonts w:eastAsiaTheme="majorEastAsia"/>
              </w:rPr>
              <w:t>X</w:t>
            </w: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03D8DD5" w14:textId="4E6C5BCB" w:rsidR="00652907" w:rsidRPr="00404064" w:rsidRDefault="00652907" w:rsidP="006529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rStyle w:val="normaltextrun"/>
                <w:rFonts w:eastAsiaTheme="majorEastAsia"/>
              </w:rPr>
            </w:pPr>
            <w:r w:rsidRPr="00E06AC9">
              <w:rPr>
                <w:rStyle w:val="normaltextrun"/>
                <w:rFonts w:eastAsiaTheme="majorEastAsia"/>
              </w:rPr>
              <w:t>PZ</w:t>
            </w:r>
          </w:p>
        </w:tc>
        <w:tc>
          <w:tcPr>
            <w:tcW w:w="8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47715BE" w14:textId="77777777" w:rsidR="00652907" w:rsidRPr="00404064" w:rsidRDefault="00652907" w:rsidP="006529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rStyle w:val="normaltextrun"/>
                <w:rFonts w:eastAsiaTheme="majorEastAsia"/>
              </w:rPr>
            </w:pPr>
            <w:r w:rsidRPr="00404064">
              <w:rPr>
                <w:rStyle w:val="normaltextrun"/>
                <w:rFonts w:eastAsiaTheme="majorEastAsia"/>
              </w:rPr>
              <w:t>1 LS</w:t>
            </w:r>
          </w:p>
        </w:tc>
      </w:tr>
      <w:tr w:rsidR="005B4D76" w:rsidRPr="00A22651" w14:paraId="5F713738"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7176083" w14:textId="310E69FC" w:rsidR="005B4D76" w:rsidRPr="00404064"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404064">
              <w:rPr>
                <w:rStyle w:val="normaltextrun"/>
                <w:rFonts w:eastAsiaTheme="majorEastAsia"/>
              </w:rPr>
              <w:t xml:space="preserve">Počítačové </w:t>
            </w:r>
            <w:r w:rsidR="009B2CDA" w:rsidRPr="00404064">
              <w:rPr>
                <w:rStyle w:val="normaltextrun"/>
                <w:rFonts w:eastAsiaTheme="majorEastAsia"/>
              </w:rPr>
              <w:t>metody – Rhino</w:t>
            </w:r>
            <w:r w:rsidRPr="00404064">
              <w:rPr>
                <w:rStyle w:val="normaltextrun"/>
                <w:rFonts w:eastAsiaTheme="majorEastAsia"/>
              </w:rPr>
              <w:t xml:space="preserve"> </w:t>
            </w:r>
            <w:r w:rsidR="00AD37D8">
              <w:rPr>
                <w:rStyle w:val="normaltextrun"/>
                <w:rFonts w:eastAsiaTheme="majorEastAsia"/>
              </w:rPr>
              <w:t>8</w:t>
            </w:r>
            <w:r w:rsidRPr="00404064">
              <w:rPr>
                <w:rStyle w:val="eop"/>
              </w:rPr>
              <w:t> </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6DE525C" w14:textId="77777777" w:rsidR="005B4D76" w:rsidRPr="00404064"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404064">
              <w:rPr>
                <w:rStyle w:val="contextualspellingandgrammarerror"/>
              </w:rPr>
              <w:t>26s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A0A8C48" w14:textId="77777777" w:rsidR="005B4D76" w:rsidRPr="00404064"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404064">
              <w:rPr>
                <w:rStyle w:val="spellingerror"/>
              </w:rPr>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1B47F8D" w14:textId="77777777" w:rsidR="005B4D76" w:rsidRPr="00404064"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404064">
              <w:rPr>
                <w:rStyle w:val="normaltextrun"/>
                <w:rFonts w:eastAsiaTheme="majorEastAsia"/>
              </w:rPr>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48DEC15" w14:textId="77777777" w:rsidR="005B4D76" w:rsidRPr="00404064"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404064">
              <w:rPr>
                <w:rStyle w:val="normaltextrun"/>
                <w:rFonts w:eastAsiaTheme="majorEastAsia"/>
              </w:rPr>
              <w:t>MgA. Jakub Hrdina, Ph.D.</w:t>
            </w:r>
            <w:r w:rsidRPr="00404064">
              <w:rPr>
                <w:rStyle w:val="eop"/>
              </w:rPr>
              <w:t> </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3A6D3BE" w14:textId="77777777" w:rsidR="005B4D76" w:rsidRPr="00404064"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216125E" w14:textId="77777777" w:rsidR="005B4D76" w:rsidRPr="00404064"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404064">
              <w:rPr>
                <w:rStyle w:val="normaltextrun"/>
                <w:rFonts w:eastAsiaTheme="majorEastAsia"/>
              </w:rPr>
              <w:t>X</w:t>
            </w: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3CB5AAA" w14:textId="77777777" w:rsidR="005B4D76" w:rsidRPr="00404064"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B6226A4" w14:textId="77777777" w:rsidR="005B4D76" w:rsidRPr="00404064"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404064">
              <w:rPr>
                <w:rStyle w:val="normaltextrun"/>
                <w:rFonts w:eastAsiaTheme="majorEastAsia"/>
              </w:rPr>
              <w:t>1 LS</w:t>
            </w:r>
          </w:p>
        </w:tc>
      </w:tr>
      <w:tr w:rsidR="005B4D76" w:rsidRPr="00A22651" w14:paraId="772E0548"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56050CA" w14:textId="77777777" w:rsidR="005B4D76" w:rsidRPr="00404064"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404064">
              <w:rPr>
                <w:rStyle w:val="normaltextrun"/>
                <w:rFonts w:eastAsiaTheme="majorEastAsia"/>
              </w:rPr>
              <w:t>Multimediální prezentace 2</w:t>
            </w:r>
            <w:r w:rsidRPr="00404064">
              <w:rPr>
                <w:rStyle w:val="eop"/>
              </w:rPr>
              <w:t> </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B080903" w14:textId="77777777" w:rsidR="005B4D76" w:rsidRPr="00404064"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404064">
              <w:rPr>
                <w:rStyle w:val="contextualspellingandgrammarerror"/>
              </w:rPr>
              <w:t>26s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E4E7155" w14:textId="77777777" w:rsidR="005B4D76" w:rsidRPr="00404064"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404064">
              <w:rPr>
                <w:rStyle w:val="spellingerror"/>
              </w:rPr>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25EC164" w14:textId="77777777" w:rsidR="005B4D76" w:rsidRPr="00404064"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404064">
              <w:rPr>
                <w:rStyle w:val="normaltextrun"/>
                <w:rFonts w:eastAsiaTheme="majorEastAsia"/>
              </w:rPr>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82DE861" w14:textId="77777777" w:rsidR="005B4D76" w:rsidRPr="00404064"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404064">
              <w:rPr>
                <w:rStyle w:val="normaltextrun"/>
                <w:rFonts w:eastAsiaTheme="majorEastAsia"/>
              </w:rPr>
              <w:t xml:space="preserve">MgA. Václav Ondroušek </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4389CEB" w14:textId="77777777" w:rsidR="005B4D76" w:rsidRPr="00404064"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AE8A860" w14:textId="77777777" w:rsidR="005B4D76" w:rsidRPr="00404064"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404064">
              <w:rPr>
                <w:rStyle w:val="normaltextrun"/>
                <w:rFonts w:eastAsiaTheme="majorEastAsia"/>
              </w:rPr>
              <w:t>X</w:t>
            </w: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A90763E" w14:textId="77777777" w:rsidR="005B4D76" w:rsidRPr="00404064"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314FCAC" w14:textId="77777777" w:rsidR="005B4D76" w:rsidRPr="00404064"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404064">
              <w:rPr>
                <w:rStyle w:val="normaltextrun"/>
                <w:rFonts w:eastAsiaTheme="majorEastAsia"/>
              </w:rPr>
              <w:t>1 LS</w:t>
            </w:r>
          </w:p>
        </w:tc>
      </w:tr>
      <w:tr w:rsidR="005B4D76" w:rsidRPr="00A22651" w14:paraId="166D1CF5"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B8DA134" w14:textId="77777777" w:rsidR="005B4D76"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t>Klauzurní práce 9</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36E2015"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EB1F80">
              <w:t>13c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2D19773"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kzk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DABFE1A"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5</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A4017DD" w14:textId="77777777" w:rsidR="005B4D76" w:rsidRPr="00EB1F80"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b/>
                <w:bCs/>
              </w:rPr>
            </w:pPr>
            <w:r w:rsidRPr="00EB1F80">
              <w:rPr>
                <w:b/>
                <w:bCs/>
              </w:rPr>
              <w:t xml:space="preserve">doc. M.A. Vladimír Kovařík </w:t>
            </w:r>
          </w:p>
          <w:p w14:paraId="07E07332"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EB1F80">
              <w:t>a kol. pedagogů</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8B00D05"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EB1F80">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4F05A13"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3BC5BE7" w14:textId="012B64BC"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C1E6DF4"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2 ZS</w:t>
            </w:r>
          </w:p>
        </w:tc>
      </w:tr>
      <w:tr w:rsidR="005B4D76" w:rsidRPr="00A22651" w14:paraId="606EAACC"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2FCAB62" w14:textId="77777777" w:rsidR="005B4D76" w:rsidRPr="00EB1F80"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V</w:t>
            </w:r>
            <w:r w:rsidRPr="00EB1F80">
              <w:t>irtuální realita</w:t>
            </w:r>
          </w:p>
          <w:p w14:paraId="6247BA46" w14:textId="77777777" w:rsidR="005B4D76" w:rsidRPr="00093B0E"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color w:val="FF0000"/>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4C1EA04" w14:textId="77777777" w:rsidR="005B4D76" w:rsidRPr="00093B0E"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color w:val="FF0000"/>
              </w:rPr>
            </w:pPr>
            <w:r w:rsidRPr="00EB1F80">
              <w:t>26c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E3B8C72" w14:textId="77777777" w:rsidR="005B4D76" w:rsidRPr="00093B0E"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r w:rsidRPr="00EB1F80">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D87C7F4" w14:textId="77777777" w:rsidR="005B4D76" w:rsidRPr="00093B0E"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r w:rsidRPr="00EB1F80">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D0ED3FA" w14:textId="77777777" w:rsidR="005B4D76" w:rsidRPr="00093B0E"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FF0000"/>
              </w:rPr>
            </w:pPr>
            <w:r w:rsidRPr="00EB1F80">
              <w:t>MgA. Jakub Hrdina, Ph.D.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CE6ECB7" w14:textId="77777777" w:rsidR="005B4D76" w:rsidRPr="00093B0E"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color w:val="FF0000"/>
              </w:rPr>
            </w:pPr>
            <w:r w:rsidRPr="00EB1F80">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21432F3" w14:textId="77777777" w:rsidR="005B4D76" w:rsidRPr="00093B0E"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BF36188" w14:textId="77777777" w:rsidR="005B4D76" w:rsidRPr="00093B0E"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p>
        </w:tc>
        <w:tc>
          <w:tcPr>
            <w:tcW w:w="8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2F15C4C" w14:textId="77777777" w:rsidR="005B4D76" w:rsidRPr="00093B0E"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r w:rsidRPr="00EB1F80">
              <w:t>2 ZS</w:t>
            </w:r>
          </w:p>
        </w:tc>
      </w:tr>
      <w:tr w:rsidR="005B4D76" w:rsidRPr="00A22651" w14:paraId="50297906"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09B3020" w14:textId="77777777" w:rsidR="005B4D76" w:rsidRPr="00093B0E"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color w:val="FF0000"/>
              </w:rPr>
            </w:pPr>
            <w:r w:rsidRPr="00EB1F80">
              <w:t>Právo a praxe v kreativním průmyslu 2</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C91F133" w14:textId="77777777" w:rsidR="005B4D76" w:rsidRPr="00093B0E"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color w:val="FF0000"/>
              </w:rPr>
            </w:pPr>
            <w:r w:rsidRPr="00EB1F80">
              <w:t>13p+13s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5DF067E" w14:textId="77777777" w:rsidR="005B4D76" w:rsidRPr="00093B0E"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r w:rsidRPr="00EB1F80">
              <w:t>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8090F3B" w14:textId="77777777" w:rsidR="005B4D76" w:rsidRPr="00093B0E"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r w:rsidRPr="00EB1F80">
              <w:t>3</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E99FCDC" w14:textId="77777777" w:rsidR="005B4D76" w:rsidRPr="00093B0E"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FF0000"/>
              </w:rPr>
            </w:pPr>
            <w:r w:rsidRPr="009A3EA8">
              <w:t>Mgr. Zuzana Čabart Šimonovská, LL.M</w:t>
            </w:r>
            <w:r w:rsidRPr="00093B0E">
              <w:rPr>
                <w:color w:val="FF0000"/>
              </w:rPr>
              <w:t xml:space="preserve"> </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4866720" w14:textId="77777777" w:rsidR="005B4D76" w:rsidRPr="00093B0E"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color w:val="FF0000"/>
              </w:rPr>
            </w:pPr>
            <w:r w:rsidRPr="00EB1F80">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32F2359" w14:textId="77777777" w:rsidR="005B4D76" w:rsidRPr="00093B0E"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26BD651"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p>
        </w:tc>
        <w:tc>
          <w:tcPr>
            <w:tcW w:w="8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E0991C0" w14:textId="77777777" w:rsidR="005B4D76" w:rsidRPr="00093B0E"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r w:rsidRPr="00EB1F80">
              <w:t>2 ZS</w:t>
            </w:r>
          </w:p>
        </w:tc>
      </w:tr>
      <w:tr w:rsidR="005B4D76" w:rsidRPr="00A22651" w14:paraId="509D0BF2"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214B8EA" w14:textId="77777777" w:rsidR="005B4D76"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color w:val="FF0000"/>
              </w:rPr>
            </w:pPr>
            <w:r w:rsidRPr="00EB1F80">
              <w:t xml:space="preserve">Seminář k diplomové práci </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006CBC3" w14:textId="77777777" w:rsidR="005B4D76" w:rsidRPr="00A14947"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color w:val="FF0000"/>
              </w:rPr>
            </w:pPr>
            <w:r w:rsidRPr="00EB1F80">
              <w:t>13s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FC3E11E" w14:textId="77777777" w:rsidR="005B4D76" w:rsidRPr="00A14947"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r w:rsidRPr="00EB1F80">
              <w:t>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89FF73F" w14:textId="77777777" w:rsidR="005B4D76" w:rsidRPr="00A14947"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r w:rsidRPr="00EB1F80">
              <w:t>1</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BDCD9F7" w14:textId="77777777" w:rsidR="005B4D76" w:rsidRPr="00AA426F"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Style w:val="normaltextrun"/>
                <w:b/>
                <w:bCs/>
              </w:rPr>
            </w:pPr>
            <w:r w:rsidRPr="00AA426F">
              <w:rPr>
                <w:rStyle w:val="normaltextrun"/>
                <w:b/>
                <w:bCs/>
              </w:rPr>
              <w:t>Ing. Eva Šviráková, Ph.D.</w:t>
            </w:r>
          </w:p>
          <w:p w14:paraId="62A2CDC4"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FF0000"/>
              </w:rPr>
            </w:pPr>
            <w:r w:rsidRPr="00AA426F">
              <w:t>a kol. pedagogů</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ABCCDEB" w14:textId="77777777" w:rsidR="005B4D76" w:rsidRPr="00A14947"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color w:val="FF0000"/>
              </w:rPr>
            </w:pPr>
            <w:r w:rsidRPr="00EB1F80">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834718F" w14:textId="77777777" w:rsidR="005B4D76" w:rsidRPr="00093B0E"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EF555D6"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p>
        </w:tc>
        <w:tc>
          <w:tcPr>
            <w:tcW w:w="8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4EAD93E" w14:textId="77777777" w:rsidR="005B4D76" w:rsidRPr="00A14947"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r w:rsidRPr="00EB1F80">
              <w:t>2 ZS</w:t>
            </w:r>
          </w:p>
        </w:tc>
      </w:tr>
      <w:tr w:rsidR="005B4D76" w14:paraId="1E6678D5"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3E01663" w14:textId="77777777" w:rsidR="005B4D76" w:rsidRPr="009C3D12"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9C3D12">
              <w:rPr>
                <w:rStyle w:val="normaltextrun"/>
              </w:rPr>
              <w:t>Ateliér Sklo, prostor, objekt 9</w:t>
            </w:r>
            <w:r w:rsidRPr="009C3D12">
              <w:rPr>
                <w:rStyle w:val="eop"/>
                <w:rFonts w:eastAsiaTheme="majorEastAsia"/>
              </w:rPr>
              <w:t> </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6C794C7" w14:textId="77777777" w:rsidR="005B4D76" w:rsidRPr="009C3D12"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9C3D12">
              <w:t>52 ateliér</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1A374B4" w14:textId="77777777" w:rsidR="005B4D76" w:rsidRPr="009C3D12"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9C3D12">
              <w:t>z, 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6C0F223" w14:textId="77777777" w:rsidR="005B4D76" w:rsidRPr="009C3D12"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9C3D12">
              <w:t>4</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315ECE7" w14:textId="77777777" w:rsidR="005B4D76" w:rsidRPr="009C3D12"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9C3D12">
              <w:rPr>
                <w:rStyle w:val="normaltextrun"/>
              </w:rPr>
              <w:t xml:space="preserve">prof. MgA. Petr </w:t>
            </w:r>
            <w:r w:rsidRPr="009C3D12">
              <w:rPr>
                <w:rStyle w:val="spellingerror"/>
                <w:rFonts w:eastAsiaTheme="majorEastAsia"/>
              </w:rPr>
              <w:t>Stanický</w:t>
            </w:r>
            <w:r w:rsidRPr="009C3D12">
              <w:rPr>
                <w:rStyle w:val="normaltextrun"/>
              </w:rPr>
              <w:t>, M.F.A.</w:t>
            </w:r>
            <w:r w:rsidRPr="009C3D12">
              <w:rPr>
                <w:rStyle w:val="eop"/>
              </w:rPr>
              <w:t> </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B2E18A1" w14:textId="77777777" w:rsidR="005B4D76" w:rsidRPr="009C3D12"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273D9F8" w14:textId="77777777" w:rsidR="005B4D76" w:rsidRPr="009C3D12"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9C3D12">
              <w:t>X</w:t>
            </w: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17DC4DB" w14:textId="77777777" w:rsidR="005B4D76" w:rsidRPr="009C3D12"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9C3D12">
              <w:t>PZ</w:t>
            </w:r>
          </w:p>
        </w:tc>
        <w:tc>
          <w:tcPr>
            <w:tcW w:w="8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0F5BD27" w14:textId="77777777" w:rsidR="005B4D76" w:rsidRPr="009C3D12"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9C3D12">
              <w:t>2 ZS</w:t>
            </w:r>
          </w:p>
        </w:tc>
      </w:tr>
      <w:tr w:rsidR="005B4D76" w14:paraId="7E68BFC5"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C363A00" w14:textId="77777777" w:rsidR="005B4D76" w:rsidRPr="009C3D12"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rStyle w:val="normaltextrun"/>
              </w:rPr>
            </w:pPr>
            <w:r w:rsidRPr="009C3D12">
              <w:rPr>
                <w:rStyle w:val="normaltextrun"/>
                <w:rFonts w:eastAsiaTheme="majorEastAsia"/>
              </w:rPr>
              <w:lastRenderedPageBreak/>
              <w:t>Teorie a metodologie designu</w:t>
            </w:r>
            <w:r w:rsidRPr="009C3D12">
              <w:rPr>
                <w:rStyle w:val="eop"/>
              </w:rPr>
              <w:t> </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75BFBCD" w14:textId="77777777" w:rsidR="005B4D76" w:rsidRPr="009C3D12"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9C3D12">
              <w:rPr>
                <w:rStyle w:val="contextualspellingandgrammarerror"/>
              </w:rPr>
              <w:t>13s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ED7AD3C" w14:textId="77777777" w:rsidR="005B4D76" w:rsidRPr="009C3D12"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9C3D12">
              <w:rPr>
                <w:rStyle w:val="spellingerror"/>
              </w:rPr>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31D8E66" w14:textId="77777777" w:rsidR="005B4D76" w:rsidRPr="009C3D12"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9C3D12">
              <w:rPr>
                <w:rStyle w:val="normaltextrun"/>
                <w:rFonts w:eastAsiaTheme="majorEastAsia"/>
              </w:rPr>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FEC89FE" w14:textId="77777777" w:rsidR="005B4D76" w:rsidRPr="009C3D12"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Style w:val="normaltextrun"/>
              </w:rPr>
            </w:pPr>
            <w:r w:rsidRPr="00EB1F80">
              <w:rPr>
                <w:lang w:eastAsia="en-US"/>
              </w:rPr>
              <w:t>Mgr. Vít Jakubíček, Ph.D.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0768BD3" w14:textId="77777777" w:rsidR="005B4D76" w:rsidRPr="009C3D12"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EDEF11F" w14:textId="77777777" w:rsidR="005B4D76" w:rsidRPr="009C3D12"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9C3D12">
              <w:rPr>
                <w:rStyle w:val="normaltextrun"/>
                <w:rFonts w:eastAsiaTheme="majorEastAsia"/>
              </w:rPr>
              <w:t>X</w:t>
            </w: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9D5196F" w14:textId="77777777" w:rsidR="005B4D76" w:rsidRPr="009C3D12"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F3DBC2B" w14:textId="77777777" w:rsidR="005B4D76" w:rsidRPr="009C3D12"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9C3D12">
              <w:rPr>
                <w:rStyle w:val="normaltextrun"/>
                <w:rFonts w:eastAsiaTheme="majorEastAsia"/>
              </w:rPr>
              <w:t>2 ZS</w:t>
            </w:r>
          </w:p>
        </w:tc>
      </w:tr>
      <w:tr w:rsidR="005B4D76" w:rsidRPr="00A22651" w14:paraId="39FFE9DC"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391D60A" w14:textId="77777777" w:rsidR="005B4D76"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rStyle w:val="normaltextrun"/>
                <w:rFonts w:eastAsiaTheme="majorEastAsia"/>
              </w:rPr>
            </w:pPr>
            <w:r w:rsidRPr="009C3D12">
              <w:rPr>
                <w:rStyle w:val="normaltextrun"/>
                <w:rFonts w:eastAsiaTheme="majorEastAsia"/>
              </w:rPr>
              <w:t xml:space="preserve">Umění mimo středoevropský </w:t>
            </w:r>
          </w:p>
          <w:p w14:paraId="5CCCFFA5" w14:textId="77777777" w:rsidR="005B4D76" w:rsidRPr="009C3D12"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9C3D12">
              <w:rPr>
                <w:rStyle w:val="normaltextrun"/>
                <w:rFonts w:eastAsiaTheme="majorEastAsia"/>
              </w:rPr>
              <w:t>prostor 2</w:t>
            </w:r>
            <w:r w:rsidRPr="009C3D12">
              <w:rPr>
                <w:rStyle w:val="eop"/>
              </w:rPr>
              <w:t> </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F7837C1" w14:textId="77777777" w:rsidR="005B4D76" w:rsidRPr="009C3D12"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9C3D12">
              <w:rPr>
                <w:rStyle w:val="contextualspellingandgrammarerror"/>
              </w:rPr>
              <w:t>26p</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1FFC6A7" w14:textId="77777777" w:rsidR="005B4D76" w:rsidRPr="009C3D12"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9C3D12">
              <w:rPr>
                <w:rStyle w:val="spellingerror"/>
              </w:rPr>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C74987C" w14:textId="77777777" w:rsidR="005B4D76" w:rsidRPr="009C3D12"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9C3D12">
              <w:rPr>
                <w:rStyle w:val="normaltextrun"/>
                <w:rFonts w:eastAsiaTheme="majorEastAsia"/>
              </w:rPr>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00AA025" w14:textId="77777777" w:rsidR="005B4D76" w:rsidRPr="009C3D12"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9C3D12">
              <w:rPr>
                <w:rStyle w:val="normaltextrun"/>
                <w:rFonts w:eastAsiaTheme="majorEastAsia"/>
              </w:rPr>
              <w:t xml:space="preserve">Mgr. Silvie </w:t>
            </w:r>
            <w:r w:rsidRPr="009C3D12">
              <w:rPr>
                <w:rStyle w:val="spellingerror"/>
              </w:rPr>
              <w:t>Stanická</w:t>
            </w:r>
            <w:r w:rsidRPr="009C3D12">
              <w:rPr>
                <w:rStyle w:val="normaltextrun"/>
                <w:rFonts w:eastAsiaTheme="majorEastAsia"/>
              </w:rPr>
              <w:t>, Ph.D.</w:t>
            </w:r>
            <w:r w:rsidRPr="009C3D12">
              <w:rPr>
                <w:rStyle w:val="eop"/>
              </w:rPr>
              <w:t> </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2AE86C8" w14:textId="77777777" w:rsidR="005B4D76" w:rsidRPr="009C3D12"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C756A3E" w14:textId="77777777" w:rsidR="005B4D76" w:rsidRPr="009C3D12"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9C3D12">
              <w:rPr>
                <w:rStyle w:val="normaltextrun"/>
                <w:rFonts w:eastAsiaTheme="majorEastAsia"/>
              </w:rPr>
              <w:t>X</w:t>
            </w: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F79A037" w14:textId="77777777" w:rsidR="005B4D76" w:rsidRPr="009C3D12"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8045A10" w14:textId="77777777" w:rsidR="005B4D76" w:rsidRPr="009C3D12"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9C3D12">
              <w:rPr>
                <w:rStyle w:val="normaltextrun"/>
                <w:rFonts w:eastAsiaTheme="majorEastAsia"/>
              </w:rPr>
              <w:t>2 ZS</w:t>
            </w:r>
          </w:p>
        </w:tc>
      </w:tr>
      <w:tr w:rsidR="005B4D76" w:rsidRPr="00A22651" w14:paraId="4835324E"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9BB72CB" w14:textId="77777777" w:rsidR="005B4D76" w:rsidRPr="009C3D12"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t>Diplomov</w:t>
            </w:r>
            <w:r>
              <w:t>á práce</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72F8F5E" w14:textId="77777777" w:rsidR="005B4D76" w:rsidRPr="009C3D12"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EB1F80">
              <w:t>2</w:t>
            </w:r>
            <w:r>
              <w:t>0</w:t>
            </w:r>
            <w:r w:rsidRPr="00EB1F80">
              <w:t>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69BD6C7" w14:textId="77777777" w:rsidR="005B4D76" w:rsidRPr="009C3D12"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38B4AA9" w14:textId="77777777" w:rsidR="005B4D76" w:rsidRPr="009C3D12"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15</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1BC2257" w14:textId="77777777" w:rsidR="005B4D76" w:rsidRPr="009A3EA8"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b/>
                <w:bCs/>
              </w:rPr>
            </w:pPr>
            <w:r w:rsidRPr="009A3EA8">
              <w:rPr>
                <w:b/>
                <w:bCs/>
              </w:rPr>
              <w:t>prof. MgA. Petr Stanický, M.F.A.</w:t>
            </w:r>
          </w:p>
          <w:p w14:paraId="697E41A3" w14:textId="77777777" w:rsidR="005B4D76" w:rsidRPr="009C3D12"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9A3EA8">
              <w:t>a kol. pedagogů</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BA908D8" w14:textId="77777777" w:rsidR="005B4D76" w:rsidRPr="009C3D12"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EB1F80">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EC51F43" w14:textId="77777777" w:rsidR="005B4D76" w:rsidRPr="009C3D12"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B4D0A2F" w14:textId="0BBC87ED" w:rsidR="005B4D76" w:rsidRPr="009C3D12"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58C736F" w14:textId="77777777" w:rsidR="005B4D76" w:rsidRPr="009C3D12"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2 LS</w:t>
            </w:r>
          </w:p>
        </w:tc>
      </w:tr>
      <w:tr w:rsidR="005B4D76" w14:paraId="3A7C771E"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BD7B107" w14:textId="77777777" w:rsidR="005B4D76" w:rsidRPr="009C3D12"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9C3D12">
              <w:rPr>
                <w:rStyle w:val="normaltextrun"/>
              </w:rPr>
              <w:t>Ateliér Sklo 10</w:t>
            </w:r>
            <w:r w:rsidRPr="009C3D12">
              <w:rPr>
                <w:rStyle w:val="eop"/>
                <w:rFonts w:eastAsiaTheme="majorEastAsia"/>
              </w:rPr>
              <w:t> </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CAF3973" w14:textId="77777777" w:rsidR="005B4D76" w:rsidRPr="009C3D12"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9C3D12">
              <w:t>52 ateliér</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93BDDCC" w14:textId="77777777" w:rsidR="005B4D76" w:rsidRPr="009C3D12"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9C3D12">
              <w:t>z, 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8B8BFF7" w14:textId="77777777" w:rsidR="005B4D76" w:rsidRPr="009C3D12"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9C3D12">
              <w:t>15</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2A92CF1" w14:textId="77777777" w:rsidR="005B4D76" w:rsidRPr="009C3D12"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9C3D12">
              <w:rPr>
                <w:rStyle w:val="normaltextrun"/>
              </w:rPr>
              <w:t xml:space="preserve">prof. MgA. Petr </w:t>
            </w:r>
            <w:r w:rsidRPr="009C3D12">
              <w:rPr>
                <w:rStyle w:val="spellingerror"/>
                <w:rFonts w:eastAsiaTheme="majorEastAsia"/>
              </w:rPr>
              <w:t>Stanický</w:t>
            </w:r>
            <w:r w:rsidRPr="009C3D12">
              <w:rPr>
                <w:rStyle w:val="normaltextrun"/>
              </w:rPr>
              <w:t>, M.F.A.</w:t>
            </w:r>
            <w:r w:rsidRPr="009C3D12">
              <w:rPr>
                <w:rStyle w:val="eop"/>
              </w:rPr>
              <w:t> </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F2DD498" w14:textId="77777777" w:rsidR="005B4D76" w:rsidRPr="009C3D12"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C41AA29" w14:textId="77777777" w:rsidR="005B4D76" w:rsidRPr="009C3D12"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9C3D12">
              <w:t>X</w:t>
            </w: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E299054" w14:textId="77777777" w:rsidR="005B4D76" w:rsidRPr="009C3D12"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9C3D12">
              <w:t>PZ</w:t>
            </w:r>
          </w:p>
        </w:tc>
        <w:tc>
          <w:tcPr>
            <w:tcW w:w="8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B92D184" w14:textId="77777777" w:rsidR="005B4D76" w:rsidRPr="009C3D12"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9C3D12">
              <w:t>2 LS</w:t>
            </w:r>
          </w:p>
        </w:tc>
      </w:tr>
      <w:tr w:rsidR="005B4D76" w:rsidRPr="00A22651" w14:paraId="1896D3D0" w14:textId="77777777" w:rsidTr="005053CD">
        <w:trPr>
          <w:cantSplit/>
          <w:trHeight w:val="306"/>
        </w:trPr>
        <w:tc>
          <w:tcPr>
            <w:tcW w:w="10490"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7CAAC" w:themeFill="accent2" w:themeFillTint="66"/>
          </w:tcPr>
          <w:p w14:paraId="53F27C49" w14:textId="6D47E517" w:rsidR="005B4D76" w:rsidRPr="000061EF"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before="60" w:after="60"/>
              <w:jc w:val="center"/>
              <w:rPr>
                <w:rFonts w:ascii="Times New Roman Bold" w:hAnsi="Times New Roman Bold"/>
                <w:b/>
                <w:sz w:val="22"/>
              </w:rPr>
            </w:pPr>
            <w:r w:rsidRPr="000061EF">
              <w:rPr>
                <w:rFonts w:ascii="Times New Roman Bold" w:hAnsi="Times New Roman Bold"/>
                <w:b/>
                <w:sz w:val="22"/>
              </w:rPr>
              <w:t>Povinn</w:t>
            </w:r>
            <w:r w:rsidRPr="000061EF">
              <w:rPr>
                <w:rFonts w:ascii="Times New Roman Bold" w:hAnsi="Times New Roman Bold" w:hint="eastAsia"/>
                <w:b/>
                <w:sz w:val="22"/>
              </w:rPr>
              <w:t>ě</w:t>
            </w:r>
            <w:r w:rsidRPr="000061EF">
              <w:rPr>
                <w:rFonts w:ascii="Times New Roman Bold" w:hAnsi="Times New Roman Bold"/>
                <w:b/>
                <w:sz w:val="22"/>
              </w:rPr>
              <w:t xml:space="preserve"> voliteln</w:t>
            </w:r>
            <w:r w:rsidRPr="000061EF">
              <w:rPr>
                <w:rFonts w:ascii="Times New Roman Bold" w:hAnsi="Times New Roman Bold" w:hint="eastAsia"/>
                <w:b/>
                <w:sz w:val="22"/>
              </w:rPr>
              <w:t>é</w:t>
            </w:r>
            <w:r w:rsidRPr="000061EF">
              <w:rPr>
                <w:rFonts w:ascii="Times New Roman Bold" w:hAnsi="Times New Roman Bold"/>
                <w:b/>
                <w:sz w:val="22"/>
              </w:rPr>
              <w:t xml:space="preserve"> p</w:t>
            </w:r>
            <w:r w:rsidRPr="000061EF">
              <w:rPr>
                <w:rFonts w:ascii="Times New Roman Bold" w:hAnsi="Times New Roman Bold" w:hint="eastAsia"/>
                <w:b/>
                <w:sz w:val="22"/>
              </w:rPr>
              <w:t>ř</w:t>
            </w:r>
            <w:r w:rsidRPr="000061EF">
              <w:rPr>
                <w:rFonts w:ascii="Times New Roman Bold" w:hAnsi="Times New Roman Bold"/>
                <w:b/>
                <w:sz w:val="22"/>
              </w:rPr>
              <w:t>edm</w:t>
            </w:r>
            <w:r w:rsidRPr="000061EF">
              <w:rPr>
                <w:rFonts w:ascii="Times New Roman Bold" w:hAnsi="Times New Roman Bold" w:hint="eastAsia"/>
                <w:b/>
                <w:sz w:val="22"/>
              </w:rPr>
              <w:t>ě</w:t>
            </w:r>
            <w:r w:rsidRPr="000061EF">
              <w:rPr>
                <w:rFonts w:ascii="Times New Roman Bold" w:hAnsi="Times New Roman Bold"/>
                <w:b/>
                <w:sz w:val="22"/>
              </w:rPr>
              <w:t xml:space="preserve">ty </w:t>
            </w:r>
            <w:r w:rsidR="004A6B35">
              <w:rPr>
                <w:rFonts w:ascii="Times New Roman Bold" w:hAnsi="Times New Roman Bold"/>
                <w:b/>
                <w:sz w:val="22"/>
              </w:rPr>
              <w:t xml:space="preserve">společné </w:t>
            </w:r>
            <w:r w:rsidR="004A6B35" w:rsidRPr="000061EF">
              <w:rPr>
                <w:rFonts w:ascii="Times New Roman Bold" w:hAnsi="Times New Roman Bold"/>
                <w:b/>
                <w:sz w:val="22"/>
              </w:rPr>
              <w:t>– skupina</w:t>
            </w:r>
            <w:r w:rsidRPr="000061EF">
              <w:rPr>
                <w:rFonts w:ascii="Times New Roman Bold" w:hAnsi="Times New Roman Bold"/>
                <w:b/>
                <w:sz w:val="22"/>
              </w:rPr>
              <w:t xml:space="preserve"> </w:t>
            </w:r>
            <w:r>
              <w:rPr>
                <w:rFonts w:ascii="Times New Roman Bold" w:hAnsi="Times New Roman Bold"/>
                <w:b/>
                <w:sz w:val="22"/>
              </w:rPr>
              <w:t>B</w:t>
            </w:r>
          </w:p>
        </w:tc>
      </w:tr>
      <w:tr w:rsidR="005B4D76" w:rsidRPr="00A22651" w14:paraId="2F1ECF2D" w14:textId="77777777" w:rsidTr="005053CD">
        <w:trPr>
          <w:cantSplit/>
          <w:trHeight w:val="454"/>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D489D7D" w14:textId="77777777" w:rsidR="005B4D76" w:rsidRPr="00A22651"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t>Multimédia 1</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5CEB6D4"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EB1F80">
              <w:t>26c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648A494"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BDE9922"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5A57F40"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EB1F80">
              <w:t>Mgr. Pavel Krutil</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90F822E"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EB1F80">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30206EF"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FD0F223"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DE61775"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1 ZS</w:t>
            </w:r>
          </w:p>
        </w:tc>
      </w:tr>
      <w:tr w:rsidR="005B4D76" w:rsidRPr="00A22651" w14:paraId="4D7D9820" w14:textId="77777777" w:rsidTr="005053CD">
        <w:trPr>
          <w:cantSplit/>
          <w:trHeight w:val="454"/>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BFECBF0" w14:textId="77777777" w:rsidR="005B4D76" w:rsidRPr="000061EF"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t>Ateliérová stáž 1</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8E280D2" w14:textId="77777777" w:rsidR="005B4D76" w:rsidRPr="000061EF"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EB1F80">
              <w:t>13c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474A877"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r w:rsidRPr="00EB1F80">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A6FD591"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r w:rsidRPr="00EB1F80">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F60EAB9" w14:textId="77777777" w:rsidR="005B4D76" w:rsidRPr="003914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FF0000"/>
              </w:rPr>
            </w:pPr>
            <w:r w:rsidRPr="00EB1F80">
              <w:rPr>
                <w:b/>
                <w:bCs/>
              </w:rPr>
              <w:t>doc. MgA. Kristýna Petříčková, Ph.D.</w:t>
            </w:r>
            <w:r w:rsidRPr="00EB1F80">
              <w:t xml:space="preserve"> a kol. pedagogů</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419AD3F"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EB1F80">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8183569"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3C5C9CB"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5DB69FC" w14:textId="77777777" w:rsidR="005B4D76" w:rsidRPr="000061EF"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1 ZS</w:t>
            </w:r>
          </w:p>
        </w:tc>
      </w:tr>
      <w:tr w:rsidR="005B4D76" w:rsidRPr="00A22651" w14:paraId="2EA0EDB9" w14:textId="77777777" w:rsidTr="005053CD">
        <w:trPr>
          <w:cantSplit/>
          <w:trHeight w:val="454"/>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641EA93" w14:textId="77777777" w:rsidR="005B4D76" w:rsidRPr="000061EF"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rPr>
                <w:lang w:eastAsia="en-US"/>
              </w:rPr>
              <w:t>Kres</w:t>
            </w:r>
            <w:r>
              <w:rPr>
                <w:lang w:eastAsia="en-US"/>
              </w:rPr>
              <w:t>e</w:t>
            </w:r>
            <w:r w:rsidRPr="00EB1F80">
              <w:rPr>
                <w:lang w:eastAsia="en-US"/>
              </w:rPr>
              <w:t>b</w:t>
            </w:r>
            <w:r>
              <w:rPr>
                <w:lang w:eastAsia="en-US"/>
              </w:rPr>
              <w:t>ná praktika</w:t>
            </w:r>
            <w:r w:rsidRPr="00EB1F80">
              <w:rPr>
                <w:lang w:eastAsia="en-US"/>
              </w:rPr>
              <w:t xml:space="preserve"> 7</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9D0F946" w14:textId="77777777" w:rsidR="005B4D76" w:rsidRPr="000061EF"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Pr>
                <w:lang w:eastAsia="en-US"/>
              </w:rPr>
              <w:t>2</w:t>
            </w:r>
            <w:r w:rsidRPr="00EB1F80">
              <w:rPr>
                <w:lang w:eastAsia="en-US"/>
              </w:rPr>
              <w:t>6c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0F7AD2D" w14:textId="77777777" w:rsidR="005B4D76" w:rsidRPr="000061EF"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rPr>
                <w:lang w:eastAsia="en-US"/>
              </w:rPr>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8BB5A69" w14:textId="77777777" w:rsidR="005B4D76" w:rsidRPr="000061EF"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rPr>
                <w:lang w:eastAsia="en-US"/>
              </w:rPr>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688376D" w14:textId="77777777" w:rsidR="005B4D76" w:rsidRPr="001507F2"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1507F2">
              <w:t xml:space="preserve">Mgr. art. Lívia Kožušková, ArtD. </w:t>
            </w:r>
          </w:p>
          <w:p w14:paraId="22C31CCD"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FF0000"/>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234B3E6"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EB1F80">
              <w:rPr>
                <w:lang w:eastAsia="en-US"/>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AE646B6"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F338AE2"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763E6FA" w14:textId="77777777" w:rsidR="005B4D76" w:rsidRPr="000061EF"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1 ZS</w:t>
            </w:r>
          </w:p>
        </w:tc>
      </w:tr>
      <w:tr w:rsidR="005B4D76" w14:paraId="0FD434F1" w14:textId="77777777" w:rsidTr="005053CD">
        <w:trPr>
          <w:cantSplit/>
          <w:trHeight w:val="454"/>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ECC9112"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t>Corporate design</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8E64897"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EB1F80">
              <w:t>13s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57B95CE"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12EEE95"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1</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0838F97"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EB1F80">
              <w:t>Dr akad. soch. Rostislav Illík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22855F1"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EB1F80">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075E056"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52BF85F"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2E3FFAB"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1 ZS</w:t>
            </w:r>
          </w:p>
        </w:tc>
      </w:tr>
      <w:tr w:rsidR="005B4D76" w:rsidRPr="00A22651" w14:paraId="0B68B202" w14:textId="77777777" w:rsidTr="005053CD">
        <w:trPr>
          <w:cantSplit/>
          <w:trHeight w:val="454"/>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AFFB1A7" w14:textId="77777777" w:rsidR="005B4D76"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lang w:eastAsia="en-US"/>
              </w:rPr>
            </w:pPr>
            <w:r w:rsidRPr="00D42FBE">
              <w:rPr>
                <w:rStyle w:val="normaltextrun"/>
                <w:rFonts w:eastAsiaTheme="majorEastAsia"/>
              </w:rPr>
              <w:t>Multimediální prezentace 1</w:t>
            </w:r>
            <w:r w:rsidRPr="00D42FBE">
              <w:rPr>
                <w:rStyle w:val="eop"/>
              </w:rPr>
              <w:t> </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E4F4509"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lang w:eastAsia="en-US"/>
              </w:rPr>
            </w:pPr>
            <w:r w:rsidRPr="00D42FBE">
              <w:rPr>
                <w:rStyle w:val="contextualspellingandgrammarerror"/>
              </w:rPr>
              <w:t>26s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2183D4A"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lang w:eastAsia="en-US"/>
              </w:rPr>
            </w:pPr>
            <w:r w:rsidRPr="00D42FBE">
              <w:rPr>
                <w:rStyle w:val="spellingerror"/>
              </w:rPr>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6F4239C"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lang w:eastAsia="en-US"/>
              </w:rPr>
            </w:pPr>
            <w:r w:rsidRPr="00D42FBE">
              <w:rPr>
                <w:rStyle w:val="normaltextrun"/>
                <w:rFonts w:eastAsiaTheme="majorEastAsia"/>
              </w:rPr>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F070ECE" w14:textId="77777777" w:rsidR="005B4D76" w:rsidRPr="004E4D3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4E4D36">
              <w:rPr>
                <w:rStyle w:val="normaltextrun"/>
                <w:rFonts w:eastAsiaTheme="majorEastAsia"/>
              </w:rPr>
              <w:t>MgA. Václav Ondroušek </w:t>
            </w:r>
            <w:r w:rsidRPr="004E4D36">
              <w:rPr>
                <w:rStyle w:val="eop"/>
              </w:rPr>
              <w:t> </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CCFEDB1"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lang w:eastAsia="en-US"/>
              </w:rPr>
            </w:pPr>
            <w:r w:rsidRPr="00D42FBE">
              <w:rPr>
                <w:lang w:eastAsia="en-US"/>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FDE9F0E"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A88AA63"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7FD6AAF" w14:textId="77777777" w:rsidR="005B4D76" w:rsidRPr="00D42FBE"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D42FBE">
              <w:t>1 ZS</w:t>
            </w:r>
          </w:p>
          <w:p w14:paraId="2FF2A9CC"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5B4D76" w:rsidRPr="00A22651" w14:paraId="06234360" w14:textId="77777777" w:rsidTr="005053CD">
        <w:trPr>
          <w:cantSplit/>
          <w:trHeight w:val="454"/>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A81A15C" w14:textId="77777777" w:rsidR="005B4D76" w:rsidRPr="00903AD1"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903AD1">
              <w:t>Metodika výzkumu 1</w:t>
            </w:r>
          </w:p>
          <w:p w14:paraId="6A182DD2" w14:textId="77777777" w:rsidR="005B4D76" w:rsidRPr="000061EF"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CA2C49B" w14:textId="77777777" w:rsidR="005B4D76" w:rsidRPr="000061EF"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26c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B5D36B0" w14:textId="77777777" w:rsidR="005B4D76" w:rsidRPr="000061EF"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714FB1">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207E99C" w14:textId="77777777" w:rsidR="005B4D76" w:rsidRPr="000061EF"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714FB1">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499E030" w14:textId="77777777" w:rsidR="005B4D76" w:rsidRPr="004E4D3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4E4D36">
              <w:t xml:space="preserve">doc. Mgr. Ing. Radim Bačuvčík, Ph.D. </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E3A5518"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Pr>
                <w:lang w:eastAsia="en-US"/>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EDF7ABF"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E74C322"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06ECFB6" w14:textId="77777777" w:rsidR="005B4D76" w:rsidRPr="000061EF"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903AD1">
              <w:t>1 ZS</w:t>
            </w:r>
          </w:p>
        </w:tc>
      </w:tr>
      <w:tr w:rsidR="005B4D76" w:rsidRPr="00A22651" w14:paraId="73A16EEA" w14:textId="77777777" w:rsidTr="005053CD">
        <w:trPr>
          <w:cantSplit/>
          <w:trHeight w:val="454"/>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1DC6D94" w14:textId="77777777" w:rsidR="005B4D76" w:rsidRPr="000061EF"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D42FBE">
              <w:t>Multimédia 2</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06486FA" w14:textId="77777777" w:rsidR="005B4D76" w:rsidRPr="000061EF"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D42FBE">
              <w:t>26c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B9B1836" w14:textId="77777777" w:rsidR="005B4D76" w:rsidRPr="000061EF"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D42FBE">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7FC9EF7" w14:textId="77777777" w:rsidR="005B4D76" w:rsidRPr="000061EF"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D42FBE">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16B5148" w14:textId="77777777" w:rsidR="005B4D76" w:rsidRPr="004E4D3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4E4D36">
              <w:t>Mgr. Pavel Krutil</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D1A120B"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D42FBE">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C33167F"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EF2F28F"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9502B7E" w14:textId="77777777" w:rsidR="005B4D76" w:rsidRPr="000061EF"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D42FBE">
              <w:t>1 LS</w:t>
            </w:r>
          </w:p>
        </w:tc>
      </w:tr>
      <w:tr w:rsidR="005B4D76" w:rsidRPr="00A22651" w14:paraId="12C49AB2" w14:textId="77777777" w:rsidTr="005053CD">
        <w:trPr>
          <w:cantSplit/>
          <w:trHeight w:val="454"/>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32907AA" w14:textId="77777777" w:rsidR="005B4D76" w:rsidRPr="000061EF"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D42FBE">
              <w:t>Ateliérová stáž 2</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817B397" w14:textId="77777777" w:rsidR="005B4D76" w:rsidRPr="000061EF"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D42FBE">
              <w:t>13c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0516F7D"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r w:rsidRPr="00D42FBE">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F2EDAC3"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r w:rsidRPr="00D42FBE">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38B4834" w14:textId="77777777" w:rsidR="005B4D76" w:rsidRPr="004E4D3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FF0000"/>
              </w:rPr>
            </w:pPr>
            <w:r w:rsidRPr="004E4D36">
              <w:rPr>
                <w:b/>
                <w:bCs/>
              </w:rPr>
              <w:t>doc. MgA. Kristýna Petříčková, Ph.D.</w:t>
            </w:r>
            <w:r w:rsidRPr="004E4D36">
              <w:t xml:space="preserve"> a kol. pedagogů</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15DB2CF"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D42FBE">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2A1605A"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3FA3C88"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1F0ED19" w14:textId="77777777" w:rsidR="005B4D76" w:rsidRPr="000061EF"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D42FBE">
              <w:t>1 LS</w:t>
            </w:r>
          </w:p>
        </w:tc>
      </w:tr>
      <w:tr w:rsidR="005B4D76" w:rsidRPr="00A22651" w14:paraId="4E5E8C0F" w14:textId="77777777" w:rsidTr="005053CD">
        <w:trPr>
          <w:cantSplit/>
          <w:trHeight w:val="454"/>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B6F6481" w14:textId="77777777" w:rsidR="005B4D76" w:rsidRPr="000061EF"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rPr>
                <w:lang w:eastAsia="en-US"/>
              </w:rPr>
              <w:t>Kres</w:t>
            </w:r>
            <w:r>
              <w:rPr>
                <w:lang w:eastAsia="en-US"/>
              </w:rPr>
              <w:t>e</w:t>
            </w:r>
            <w:r w:rsidRPr="00EB1F80">
              <w:rPr>
                <w:lang w:eastAsia="en-US"/>
              </w:rPr>
              <w:t>b</w:t>
            </w:r>
            <w:r>
              <w:rPr>
                <w:lang w:eastAsia="en-US"/>
              </w:rPr>
              <w:t>ná praktika</w:t>
            </w:r>
            <w:r w:rsidRPr="00EB1F80">
              <w:rPr>
                <w:lang w:eastAsia="en-US"/>
              </w:rPr>
              <w:t xml:space="preserve"> </w:t>
            </w:r>
            <w:r>
              <w:rPr>
                <w:lang w:eastAsia="en-US"/>
              </w:rPr>
              <w:t>8</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B6F5812" w14:textId="77777777" w:rsidR="005B4D76" w:rsidRPr="000061EF"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Pr>
                <w:lang w:eastAsia="en-US"/>
              </w:rPr>
              <w:t>2</w:t>
            </w:r>
            <w:r w:rsidRPr="00EB1F80">
              <w:rPr>
                <w:lang w:eastAsia="en-US"/>
              </w:rPr>
              <w:t>6c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9926EA7" w14:textId="77777777" w:rsidR="005B4D76" w:rsidRPr="000061EF"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rPr>
                <w:lang w:eastAsia="en-US"/>
              </w:rPr>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1ABB46B" w14:textId="77777777" w:rsidR="005B4D76" w:rsidRPr="000061EF"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rPr>
                <w:lang w:eastAsia="en-US"/>
              </w:rPr>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33525BE" w14:textId="77777777" w:rsidR="005B4D76" w:rsidRPr="001507F2"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1507F2">
              <w:t xml:space="preserve">Mgr. art. Lívia Kožušková, ArtD. </w:t>
            </w:r>
          </w:p>
          <w:p w14:paraId="38F5BEB1"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FF0000"/>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6A16FE1"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D42FBE">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A4DF3F0"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B9418ED"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B8D14A9" w14:textId="77777777" w:rsidR="005B4D76" w:rsidRPr="000061EF"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D42FBE">
              <w:t>1 LS</w:t>
            </w:r>
          </w:p>
        </w:tc>
      </w:tr>
      <w:tr w:rsidR="005B4D76" w:rsidRPr="00A22651" w14:paraId="0E73A8F5" w14:textId="77777777" w:rsidTr="005053CD">
        <w:trPr>
          <w:cantSplit/>
          <w:trHeight w:val="454"/>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C2FEE2C" w14:textId="77777777" w:rsidR="005B4D76" w:rsidRPr="000061EF"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D42FBE">
              <w:t>Společnost a média 1</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5D0D5D6" w14:textId="77777777" w:rsidR="005B4D76" w:rsidRPr="000061EF"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D42FBE">
              <w:t>13s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7A87A5C" w14:textId="77777777" w:rsidR="005B4D76" w:rsidRPr="000061EF"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D42FBE">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56B12EF" w14:textId="77777777" w:rsidR="005B4D76" w:rsidRPr="000061EF"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D42FBE">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7C229CD"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D42FBE">
              <w:t>Mgr. Markéta Dvořáčková</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ECA622F"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D42FBE">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5256E35"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801A585"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237B6FB" w14:textId="77777777" w:rsidR="005B4D76" w:rsidRPr="000061EF"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D42FBE">
              <w:t>1 LS</w:t>
            </w:r>
          </w:p>
        </w:tc>
      </w:tr>
      <w:tr w:rsidR="005B4D76" w:rsidRPr="00A22651" w14:paraId="49D0DAD6" w14:textId="77777777" w:rsidTr="005053CD">
        <w:trPr>
          <w:cantSplit/>
          <w:trHeight w:val="454"/>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6257674" w14:textId="77777777" w:rsidR="005B4D76" w:rsidRPr="00D42FBE"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rStyle w:val="normaltextrun"/>
                <w:rFonts w:eastAsiaTheme="majorEastAsia"/>
              </w:rPr>
            </w:pPr>
            <w:r w:rsidRPr="00D42FBE">
              <w:rPr>
                <w:rStyle w:val="normaltextrun"/>
                <w:rFonts w:eastAsiaTheme="majorEastAsia"/>
              </w:rPr>
              <w:t>Multimediální prezentace 2</w:t>
            </w:r>
            <w:r w:rsidRPr="00D42FBE">
              <w:rPr>
                <w:rStyle w:val="eop"/>
              </w:rPr>
              <w:t> </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63E0380" w14:textId="77777777" w:rsidR="005B4D76" w:rsidRPr="00D42FBE"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rStyle w:val="contextualspellingandgrammarerror"/>
              </w:rPr>
            </w:pPr>
            <w:r w:rsidRPr="00D42FBE">
              <w:rPr>
                <w:rStyle w:val="contextualspellingandgrammarerror"/>
              </w:rPr>
              <w:t>26s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4192AA6" w14:textId="77777777" w:rsidR="005B4D76" w:rsidRPr="00D42FBE"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rStyle w:val="spellingerror"/>
              </w:rPr>
            </w:pPr>
            <w:r w:rsidRPr="00D42FBE">
              <w:rPr>
                <w:rStyle w:val="spellingerror"/>
              </w:rPr>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4862AC1" w14:textId="77777777" w:rsidR="005B4D76" w:rsidRPr="00D42FBE"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rStyle w:val="normaltextrun"/>
                <w:rFonts w:eastAsiaTheme="majorEastAsia"/>
              </w:rPr>
            </w:pPr>
            <w:r w:rsidRPr="00D42FBE">
              <w:rPr>
                <w:rStyle w:val="normaltextrun"/>
                <w:rFonts w:eastAsiaTheme="majorEastAsia"/>
              </w:rPr>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A22D8C0" w14:textId="77777777" w:rsidR="005B4D76" w:rsidRPr="00D42FBE"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Style w:val="normaltextrun"/>
                <w:rFonts w:eastAsiaTheme="majorEastAsia"/>
              </w:rPr>
            </w:pPr>
            <w:r w:rsidRPr="00D42FBE">
              <w:rPr>
                <w:rStyle w:val="normaltextrun"/>
                <w:rFonts w:eastAsiaTheme="majorEastAsia"/>
              </w:rPr>
              <w:t>MgA. Václav Ondroušek </w:t>
            </w:r>
            <w:r w:rsidRPr="00D42FBE">
              <w:rPr>
                <w:rStyle w:val="eop"/>
              </w:rPr>
              <w:t> </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5E1FECA" w14:textId="77777777" w:rsidR="005B4D76" w:rsidRPr="00D42FBE"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D42FBE">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9F85856"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761A39F"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7CEF66F" w14:textId="77777777" w:rsidR="005B4D76" w:rsidRPr="00D42FBE"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rStyle w:val="normaltextrun"/>
                <w:rFonts w:eastAsiaTheme="majorEastAsia"/>
              </w:rPr>
            </w:pPr>
            <w:r w:rsidRPr="00D42FBE">
              <w:rPr>
                <w:rStyle w:val="normaltextrun"/>
                <w:rFonts w:eastAsiaTheme="majorEastAsia"/>
              </w:rPr>
              <w:t>1 LS</w:t>
            </w:r>
          </w:p>
        </w:tc>
      </w:tr>
      <w:tr w:rsidR="005B4D76" w:rsidRPr="00A22651" w14:paraId="616DCAFA" w14:textId="77777777" w:rsidTr="005053CD">
        <w:trPr>
          <w:cantSplit/>
          <w:trHeight w:val="454"/>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C682DC3" w14:textId="77777777" w:rsidR="005B4D76" w:rsidRPr="00903AD1"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903AD1">
              <w:t>Metodika výzkumu 2</w:t>
            </w:r>
          </w:p>
          <w:p w14:paraId="73B092DD" w14:textId="77777777" w:rsidR="005B4D76" w:rsidRPr="00D42FBE"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rStyle w:val="normaltextrun"/>
                <w:rFonts w:eastAsiaTheme="majorEastAsia"/>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7FF2065" w14:textId="77777777" w:rsidR="005B4D76" w:rsidRPr="00D42FBE"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rStyle w:val="contextualspellingandgrammarerror"/>
              </w:rPr>
            </w:pPr>
            <w:r>
              <w:t>26c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18AA31F" w14:textId="77777777" w:rsidR="005B4D76" w:rsidRPr="00D42FBE"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rStyle w:val="spellingerror"/>
              </w:rPr>
            </w:pPr>
            <w:r w:rsidRPr="00714FB1">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EA0D3B2" w14:textId="77777777" w:rsidR="005B4D76" w:rsidRPr="00D42FBE"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rStyle w:val="normaltextrun"/>
                <w:rFonts w:eastAsiaTheme="majorEastAsia"/>
              </w:rPr>
            </w:pPr>
            <w:r w:rsidRPr="00714FB1">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AE6422F" w14:textId="77777777" w:rsidR="005B4D76" w:rsidRPr="00D42FBE"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Style w:val="normaltextrun"/>
                <w:rFonts w:eastAsiaTheme="majorEastAsia"/>
              </w:rPr>
            </w:pPr>
            <w:r w:rsidRPr="00903AD1">
              <w:t xml:space="preserve">doc. Mgr. Ing. Radim Bačuvčík, Ph.D. </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E85DBEA" w14:textId="77777777" w:rsidR="005B4D76" w:rsidRPr="00D42FBE"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0528DDA"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A18C8FA"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3E2DE0F" w14:textId="77777777" w:rsidR="005B4D76" w:rsidRPr="00D42FBE"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rStyle w:val="normaltextrun"/>
                <w:rFonts w:eastAsiaTheme="majorEastAsia"/>
              </w:rPr>
            </w:pPr>
            <w:r w:rsidRPr="00903AD1">
              <w:t>1 LS</w:t>
            </w:r>
          </w:p>
        </w:tc>
      </w:tr>
      <w:tr w:rsidR="005B4D76" w:rsidRPr="00A22651" w14:paraId="6E995161" w14:textId="77777777" w:rsidTr="005053CD">
        <w:trPr>
          <w:cantSplit/>
          <w:trHeight w:val="454"/>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C10B774" w14:textId="77777777" w:rsidR="005B4D76"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t>Vizuální sociologie</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85AC6CA"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EB1F80">
              <w:t>13p+13c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D891192"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E73CDE0"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BAE014A"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EB1F80">
              <w:t>Mgr. Blahoslav Rozbořil, Ph.D.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D743178"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EB1F80">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D9AD4A2"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7DC376C"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6470BB8"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2 ZS</w:t>
            </w:r>
          </w:p>
        </w:tc>
      </w:tr>
      <w:tr w:rsidR="005B4D76" w:rsidRPr="00A22651" w14:paraId="01C36BF2" w14:textId="77777777" w:rsidTr="005053CD">
        <w:trPr>
          <w:cantSplit/>
          <w:trHeight w:val="454"/>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AD3F7A5" w14:textId="77777777" w:rsidR="005B4D76"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rStyle w:val="normaltextrun"/>
                <w:rFonts w:eastAsiaTheme="majorEastAsia"/>
              </w:rPr>
            </w:pPr>
            <w:r w:rsidRPr="00EB1F80">
              <w:t>Společnost a média 2</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0D01CBC"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rStyle w:val="normaltextrun"/>
                <w:rFonts w:eastAsiaTheme="majorEastAsia"/>
              </w:rPr>
            </w:pPr>
            <w:r w:rsidRPr="00EB1F80">
              <w:t>13s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AEAF6B8"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rStyle w:val="normaltextrun"/>
                <w:rFonts w:eastAsiaTheme="majorEastAsia"/>
              </w:rPr>
            </w:pPr>
            <w:r w:rsidRPr="00EB1F80">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307C0F2"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rStyle w:val="normaltextrun"/>
                <w:rFonts w:eastAsiaTheme="majorEastAsia"/>
              </w:rPr>
            </w:pPr>
            <w:r w:rsidRPr="00EB1F80">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B81C986"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Style w:val="normaltextrun"/>
                <w:rFonts w:eastAsiaTheme="majorEastAsia"/>
              </w:rPr>
            </w:pPr>
            <w:r w:rsidRPr="00EB1F80">
              <w:t>Mgr. Markéta Dvořáčková</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D1CE9B4"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rStyle w:val="eop"/>
              </w:rPr>
            </w:pPr>
            <w:r w:rsidRPr="00EB1F80">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93E77EE"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rStyle w:val="normaltextrun"/>
                <w:rFonts w:eastAsiaTheme="majorEastAsia"/>
              </w:rP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C8BC1A0"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rStyle w:val="eop"/>
              </w:rPr>
            </w:pPr>
          </w:p>
        </w:tc>
        <w:tc>
          <w:tcPr>
            <w:tcW w:w="8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88FDAA3"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rStyle w:val="normaltextrun"/>
                <w:rFonts w:eastAsiaTheme="majorEastAsia"/>
              </w:rPr>
            </w:pPr>
            <w:r w:rsidRPr="00EB1F80">
              <w:t>2 ZS</w:t>
            </w:r>
          </w:p>
        </w:tc>
      </w:tr>
      <w:tr w:rsidR="005B4D76" w:rsidRPr="00A22651" w14:paraId="06D97988" w14:textId="77777777" w:rsidTr="005053CD">
        <w:trPr>
          <w:cantSplit/>
          <w:trHeight w:val="454"/>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110D664" w14:textId="77777777" w:rsidR="005B4D76" w:rsidRPr="000061EF"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t>Metodika výstav</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DFD8C01" w14:textId="77777777" w:rsidR="005B4D76" w:rsidRPr="000061EF"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EB1F80">
              <w:t>26c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2F0CC65"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ADE03DA"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1</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2468EC6" w14:textId="77777777" w:rsidR="005B4D76" w:rsidRDefault="005B4D76" w:rsidP="005053CD">
            <w:pPr>
              <w:pStyle w:val="Textkomente"/>
            </w:pPr>
            <w:r w:rsidRPr="0031634B">
              <w:t>Mgr. Ladislava Horňáková</w:t>
            </w:r>
          </w:p>
          <w:p w14:paraId="07E00DD6"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97F7E4B"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EB1F80">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B1CDBE2"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D2C68BC"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BBAC30C" w14:textId="77777777" w:rsidR="005B4D76" w:rsidRPr="000061EF"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2 ZS</w:t>
            </w:r>
          </w:p>
        </w:tc>
      </w:tr>
      <w:tr w:rsidR="005B4D76" w:rsidRPr="00A22651" w14:paraId="55AA2BA9" w14:textId="77777777" w:rsidTr="005053CD">
        <w:trPr>
          <w:cantSplit/>
          <w:trHeight w:val="615"/>
        </w:trPr>
        <w:tc>
          <w:tcPr>
            <w:tcW w:w="10490"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0180589" w14:textId="77777777" w:rsidR="005B4D76" w:rsidRPr="00EB1F80" w:rsidRDefault="005B4D76" w:rsidP="005053CD">
            <w:pPr>
              <w:tabs>
                <w:tab w:val="left" w:pos="567"/>
              </w:tabs>
              <w:spacing w:before="60"/>
              <w:jc w:val="both"/>
            </w:pPr>
            <w:r w:rsidRPr="00EB1F80">
              <w:t>Podmínka pro splnění této skupiny předmětů:</w:t>
            </w:r>
          </w:p>
          <w:p w14:paraId="14993C47" w14:textId="77777777" w:rsidR="005B4D76" w:rsidRPr="000061EF"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4C4E1D">
              <w:rPr>
                <w:rFonts w:ascii="Times New Roman Bold" w:hAnsi="Times New Roman Bold"/>
              </w:rPr>
              <w:t xml:space="preserve">Během magisterského studia musí student absolvovat alespoň </w:t>
            </w:r>
            <w:r>
              <w:rPr>
                <w:rFonts w:ascii="Times New Roman Bold" w:hAnsi="Times New Roman Bold"/>
              </w:rPr>
              <w:t>šest</w:t>
            </w:r>
            <w:r w:rsidRPr="009A3EA8">
              <w:rPr>
                <w:rFonts w:ascii="Times New Roman Bold" w:hAnsi="Times New Roman Bold"/>
              </w:rPr>
              <w:t xml:space="preserve"> povinn</w:t>
            </w:r>
            <w:r w:rsidRPr="009A3EA8">
              <w:rPr>
                <w:rFonts w:ascii="Times New Roman Bold" w:hAnsi="Times New Roman Bold" w:hint="eastAsia"/>
              </w:rPr>
              <w:t>ě</w:t>
            </w:r>
            <w:r w:rsidRPr="009A3EA8">
              <w:rPr>
                <w:rFonts w:ascii="Times New Roman Bold" w:hAnsi="Times New Roman Bold"/>
              </w:rPr>
              <w:t xml:space="preserve"> voliteln</w:t>
            </w:r>
            <w:r>
              <w:rPr>
                <w:rFonts w:ascii="Times New Roman Bold" w:hAnsi="Times New Roman Bold"/>
              </w:rPr>
              <w:t>ých</w:t>
            </w:r>
            <w:r w:rsidRPr="009A3EA8">
              <w:rPr>
                <w:rFonts w:ascii="Times New Roman Bold" w:hAnsi="Times New Roman Bold"/>
              </w:rPr>
              <w:t xml:space="preserve"> p</w:t>
            </w:r>
            <w:r w:rsidRPr="009A3EA8">
              <w:rPr>
                <w:rFonts w:ascii="Times New Roman Bold" w:hAnsi="Times New Roman Bold" w:hint="eastAsia"/>
              </w:rPr>
              <w:t>ř</w:t>
            </w:r>
            <w:r w:rsidRPr="009A3EA8">
              <w:rPr>
                <w:rFonts w:ascii="Times New Roman Bold" w:hAnsi="Times New Roman Bold"/>
              </w:rPr>
              <w:t>edm</w:t>
            </w:r>
            <w:r w:rsidRPr="009A3EA8">
              <w:rPr>
                <w:rFonts w:ascii="Times New Roman Bold" w:hAnsi="Times New Roman Bold" w:hint="eastAsia"/>
              </w:rPr>
              <w:t>ě</w:t>
            </w:r>
            <w:r w:rsidRPr="009A3EA8">
              <w:rPr>
                <w:rFonts w:ascii="Times New Roman Bold" w:hAnsi="Times New Roman Bold"/>
              </w:rPr>
              <w:t>t</w:t>
            </w:r>
            <w:r>
              <w:rPr>
                <w:rFonts w:ascii="Times New Roman Bold" w:hAnsi="Times New Roman Bold"/>
              </w:rPr>
              <w:t>ů</w:t>
            </w:r>
            <w:r w:rsidRPr="009A3EA8">
              <w:rPr>
                <w:rFonts w:ascii="Times New Roman Bold" w:hAnsi="Times New Roman Bold"/>
              </w:rPr>
              <w:t>.</w:t>
            </w:r>
          </w:p>
        </w:tc>
      </w:tr>
      <w:tr w:rsidR="005B4D76" w:rsidRPr="00A22651" w14:paraId="2D4FEABC" w14:textId="77777777" w:rsidTr="005053CD">
        <w:trPr>
          <w:cantSplit/>
          <w:trHeight w:val="290"/>
        </w:trPr>
        <w:tc>
          <w:tcPr>
            <w:tcW w:w="354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7CAAC" w:themeFill="accent2" w:themeFillTint="66"/>
          </w:tcPr>
          <w:p w14:paraId="7C59D140" w14:textId="77777777" w:rsidR="005B4D76"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57" w:right="57"/>
              <w:jc w:val="both"/>
            </w:pPr>
            <w:r>
              <w:rPr>
                <w:rFonts w:ascii="Times New Roman Bold" w:hAnsi="Times New Roman Bold"/>
                <w:b/>
              </w:rPr>
              <w:t>Celkový počet kreditů za studium</w:t>
            </w:r>
          </w:p>
        </w:tc>
        <w:tc>
          <w:tcPr>
            <w:tcW w:w="6946"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CBD82CE" w14:textId="77777777" w:rsidR="005B4D76"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57" w:right="57"/>
              <w:jc w:val="both"/>
            </w:pPr>
            <w:r>
              <w:t>120</w:t>
            </w:r>
          </w:p>
        </w:tc>
      </w:tr>
      <w:tr w:rsidR="005B4D76" w:rsidRPr="00A22651" w14:paraId="0A69CACA" w14:textId="77777777" w:rsidTr="005053CD">
        <w:trPr>
          <w:cantSplit/>
          <w:trHeight w:val="1556"/>
        </w:trPr>
        <w:tc>
          <w:tcPr>
            <w:tcW w:w="10490"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DECF63A" w14:textId="77777777" w:rsidR="005B4D76"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80"/>
              <w:ind w:left="57" w:right="57"/>
              <w:jc w:val="both"/>
            </w:pPr>
            <w:r>
              <w:t>P</w:t>
            </w:r>
            <w:r w:rsidRPr="00620AD0">
              <w:t>ovinné předměty</w:t>
            </w:r>
            <w:r>
              <w:t xml:space="preserve"> společné</w:t>
            </w:r>
            <w:r w:rsidRPr="00620AD0">
              <w:t xml:space="preserve">: </w:t>
            </w:r>
            <w:r w:rsidRPr="00D42FBE">
              <w:t>61</w:t>
            </w:r>
            <w:r w:rsidRPr="00620AD0">
              <w:t xml:space="preserve"> kreditů</w:t>
            </w:r>
            <w:r>
              <w:t xml:space="preserve"> </w:t>
            </w:r>
          </w:p>
          <w:p w14:paraId="36AEF74C" w14:textId="77777777" w:rsidR="005B4D76"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57" w:right="57"/>
              <w:jc w:val="both"/>
            </w:pPr>
            <w:r>
              <w:t>Povinně volitelné předměty společné – skupina B: 10 kredity</w:t>
            </w:r>
          </w:p>
          <w:p w14:paraId="7151EB8F" w14:textId="77777777" w:rsidR="005B4D76"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57" w:right="57"/>
              <w:jc w:val="both"/>
            </w:pPr>
            <w:r>
              <w:t xml:space="preserve">Součet počtu kreditů za povinné předměty společné všem studijním plánům </w:t>
            </w:r>
            <w:r w:rsidRPr="00ED4F9D">
              <w:t>a minimálního počtu kreditů za povinně volitelné předměty společné všem studijním plánům</w:t>
            </w:r>
            <w:r>
              <w:t>: 71</w:t>
            </w:r>
          </w:p>
          <w:p w14:paraId="6EC6BBB1" w14:textId="77777777" w:rsidR="005B4D76" w:rsidRPr="009B0A49"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57" w:right="57"/>
              <w:jc w:val="both"/>
            </w:pPr>
            <w:r>
              <w:t>Kredity za povinné předměty patřící do předmětů specializace (min. 30 a více): 48</w:t>
            </w:r>
          </w:p>
          <w:p w14:paraId="591B611F"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after="60"/>
            </w:pPr>
            <w:r>
              <w:t xml:space="preserve"> Kredity za volitelné předměty: 1</w:t>
            </w:r>
          </w:p>
        </w:tc>
      </w:tr>
    </w:tbl>
    <w:p w14:paraId="1C6140DC" w14:textId="77777777" w:rsidR="00285E29" w:rsidRDefault="00285E29">
      <w:r>
        <w:br w:type="page"/>
      </w:r>
    </w:p>
    <w:tbl>
      <w:tblPr>
        <w:tblW w:w="10490" w:type="dxa"/>
        <w:tblInd w:w="-147" w:type="dxa"/>
        <w:tblLayout w:type="fixed"/>
        <w:tblCellMar>
          <w:left w:w="0" w:type="dxa"/>
          <w:right w:w="0" w:type="dxa"/>
        </w:tblCellMar>
        <w:tblLook w:val="0000" w:firstRow="0" w:lastRow="0" w:firstColumn="0" w:lastColumn="0" w:noHBand="0" w:noVBand="0"/>
      </w:tblPr>
      <w:tblGrid>
        <w:gridCol w:w="3119"/>
        <w:gridCol w:w="425"/>
        <w:gridCol w:w="6946"/>
      </w:tblGrid>
      <w:tr w:rsidR="005B4D76" w:rsidRPr="00A22651" w14:paraId="6D0D9FD9" w14:textId="77777777" w:rsidTr="005053CD">
        <w:trPr>
          <w:cantSplit/>
          <w:trHeight w:val="273"/>
        </w:trPr>
        <w:tc>
          <w:tcPr>
            <w:tcW w:w="354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7CAAC" w:themeFill="accent2" w:themeFillTint="66"/>
          </w:tcPr>
          <w:p w14:paraId="179569C6" w14:textId="4AC255C5" w:rsidR="005B4D76" w:rsidRPr="009B034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rPr>
                <w:b/>
                <w:bCs/>
                <w:lang w:eastAsia="en-US"/>
              </w:rPr>
            </w:pPr>
            <w:r w:rsidRPr="009B0341">
              <w:rPr>
                <w:rFonts w:ascii="Times New Roman Bold" w:hAnsi="Times New Roman Bold"/>
                <w:b/>
                <w:bCs/>
              </w:rPr>
              <w:lastRenderedPageBreak/>
              <w:t>Součásti SZZ a jejich obsah</w:t>
            </w:r>
          </w:p>
        </w:tc>
        <w:tc>
          <w:tcPr>
            <w:tcW w:w="69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A0781DB"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5B4D76" w:rsidRPr="00A22651" w14:paraId="66B6415A" w14:textId="77777777" w:rsidTr="005053CD">
        <w:trPr>
          <w:cantSplit/>
          <w:trHeight w:val="1372"/>
        </w:trPr>
        <w:tc>
          <w:tcPr>
            <w:tcW w:w="1049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0727AF8" w14:textId="24AD2510" w:rsidR="00993B00" w:rsidRPr="001754CB" w:rsidRDefault="00266EB6" w:rsidP="00993B0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60"/>
              <w:ind w:left="57" w:right="57"/>
              <w:rPr>
                <w:b/>
                <w:bCs/>
              </w:rPr>
            </w:pPr>
            <w:r>
              <w:rPr>
                <w:b/>
                <w:bCs/>
              </w:rPr>
              <w:t xml:space="preserve">  </w:t>
            </w:r>
            <w:r w:rsidR="00993B00" w:rsidRPr="001754CB">
              <w:rPr>
                <w:b/>
                <w:bCs/>
              </w:rPr>
              <w:t>SZZ se skládá ze dvou částí:</w:t>
            </w:r>
          </w:p>
          <w:p w14:paraId="72E479D2" w14:textId="77777777" w:rsidR="00993B00" w:rsidRDefault="00993B00" w:rsidP="00993B00">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42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145" w:right="57" w:firstLine="142"/>
            </w:pPr>
            <w:r>
              <w:t xml:space="preserve"> 1. část: zkouška z odborné problematiky související se studovaným programem/specializací a zaměřením diplomové práce</w:t>
            </w:r>
          </w:p>
          <w:p w14:paraId="422265B3" w14:textId="77777777" w:rsidR="00993B00" w:rsidRDefault="00993B00" w:rsidP="00993B00">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after="120"/>
              <w:ind w:left="145" w:right="57" w:firstLine="142"/>
            </w:pPr>
            <w:r>
              <w:t xml:space="preserve"> 2. část: obhajoba diplomové práce</w:t>
            </w:r>
          </w:p>
          <w:p w14:paraId="3CA459F8" w14:textId="77777777" w:rsidR="00993B00" w:rsidRDefault="00993B00" w:rsidP="00993B0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145" w:right="57" w:hanging="88"/>
            </w:pPr>
            <w:r>
              <w:t xml:space="preserve">  </w:t>
            </w:r>
            <w:r w:rsidRPr="00AA084A">
              <w:t>Zkouška z odborné problematiky se skládá z odborné rozpravy z</w:t>
            </w:r>
            <w:r>
              <w:t> </w:t>
            </w:r>
            <w:r w:rsidRPr="00AA084A">
              <w:t>tematick</w:t>
            </w:r>
            <w:r>
              <w:t xml:space="preserve">ého okruhu dle zaměření studijního programu </w:t>
            </w:r>
            <w:r>
              <w:br/>
              <w:t>a specializace:</w:t>
            </w:r>
          </w:p>
          <w:p w14:paraId="081C660D" w14:textId="4A082A4A" w:rsidR="00993B00" w:rsidRDefault="00993B00" w:rsidP="00993B0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after="120"/>
              <w:ind w:left="287" w:right="57" w:hanging="284"/>
            </w:pPr>
            <w:r>
              <w:t xml:space="preserve">     - </w:t>
            </w:r>
            <w:r w:rsidR="003F36AE" w:rsidRPr="003F36AE">
              <w:t>Současné tendence v umění, designu a oborové teorie</w:t>
            </w:r>
            <w:r w:rsidRPr="002725A9">
              <w:t xml:space="preserve"> </w:t>
            </w:r>
            <w:r>
              <w:t xml:space="preserve">(rozsah je dán předměty ZT a PZ – </w:t>
            </w:r>
            <w:r w:rsidRPr="003A1A77">
              <w:rPr>
                <w:rStyle w:val="normaltextrun"/>
                <w:rFonts w:eastAsiaTheme="majorEastAsia"/>
              </w:rPr>
              <w:t>Současné tendence v umění, Současný světový design, Současný český design</w:t>
            </w:r>
            <w:r>
              <w:rPr>
                <w:rStyle w:val="normaltextrun"/>
                <w:rFonts w:eastAsiaTheme="majorEastAsia"/>
              </w:rPr>
              <w:t xml:space="preserve">, </w:t>
            </w:r>
            <w:r w:rsidR="00AD73AC" w:rsidRPr="007438CE">
              <w:t>Současné tendence v designu skla</w:t>
            </w:r>
            <w:r w:rsidR="00AD73AC">
              <w:t>,</w:t>
            </w:r>
            <w:r w:rsidR="00AD73AC" w:rsidRPr="004E68CC">
              <w:t xml:space="preserve"> Teorie a technologie</w:t>
            </w:r>
            <w:r w:rsidR="00AD73AC">
              <w:t xml:space="preserve"> SP</w:t>
            </w:r>
            <w:r>
              <w:t xml:space="preserve">)  </w:t>
            </w:r>
          </w:p>
          <w:p w14:paraId="4483A3DD" w14:textId="77777777" w:rsidR="00993B00" w:rsidRPr="007C6012" w:rsidRDefault="00993B00" w:rsidP="00993B0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145" w:right="57" w:hanging="88"/>
            </w:pPr>
            <w:r>
              <w:t xml:space="preserve">  </w:t>
            </w:r>
            <w:r w:rsidRPr="007C6012">
              <w:t xml:space="preserve">Obhajoba diplomové práce, která se skládá z: </w:t>
            </w:r>
          </w:p>
          <w:p w14:paraId="09323665" w14:textId="77777777" w:rsidR="00993B00" w:rsidRPr="007C6012" w:rsidRDefault="00993B00" w:rsidP="00993B0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287" w:right="57"/>
            </w:pPr>
            <w:r w:rsidRPr="007C6012">
              <w:t xml:space="preserve">- teoretické části práce vycházející z problematiky oboru </w:t>
            </w:r>
          </w:p>
          <w:p w14:paraId="72EF705B" w14:textId="278D30F8" w:rsidR="005B4D76" w:rsidRPr="00E153D9" w:rsidRDefault="00993B00" w:rsidP="00E153D9">
            <w:pPr>
              <w:pStyle w:val="Odstavecseseznamem1"/>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 w:val="left" w:pos="31680"/>
              </w:tabs>
              <w:spacing w:after="120"/>
              <w:ind w:left="278" w:hanging="278"/>
              <w:jc w:val="both"/>
              <w:rPr>
                <w:color w:val="auto"/>
              </w:rPr>
            </w:pPr>
            <w:r>
              <w:t xml:space="preserve">      </w:t>
            </w:r>
            <w:r w:rsidRPr="00830928">
              <w:t xml:space="preserve">- praktické části práce, kde student prokazuje schopnost obhájit své vlastní přístupy a postupy, originalitu a kreativitu na základě </w:t>
            </w:r>
            <w:r>
              <w:t xml:space="preserve">   </w:t>
            </w:r>
            <w:r w:rsidRPr="00830928">
              <w:t xml:space="preserve">znalostí a dovedností získaných v předmětu Ateliér </w:t>
            </w:r>
            <w:r w:rsidR="00AD73AC">
              <w:t>Sklo, prostor, objekt</w:t>
            </w:r>
            <w:r w:rsidRPr="00830928">
              <w:t>.</w:t>
            </w:r>
          </w:p>
        </w:tc>
      </w:tr>
      <w:tr w:rsidR="005B4D76" w14:paraId="786AEBF2" w14:textId="77777777" w:rsidTr="005053CD">
        <w:trPr>
          <w:cantSplit/>
          <w:trHeight w:val="311"/>
        </w:trPr>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7CAAC" w:themeFill="accent2" w:themeFillTint="66"/>
          </w:tcPr>
          <w:p w14:paraId="10B4879D" w14:textId="77777777" w:rsidR="005B4D76" w:rsidRPr="009B034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rPr>
                <w:b/>
                <w:bCs/>
                <w:lang w:eastAsia="en-US"/>
              </w:rPr>
            </w:pPr>
            <w:r w:rsidRPr="009B0341">
              <w:rPr>
                <w:rFonts w:ascii="Times New Roman Bold" w:hAnsi="Times New Roman Bold"/>
                <w:b/>
                <w:bCs/>
              </w:rPr>
              <w:t>Další studijní povinnosti</w:t>
            </w:r>
          </w:p>
        </w:tc>
        <w:tc>
          <w:tcPr>
            <w:tcW w:w="737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8C35398"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5B4D76" w:rsidRPr="00A22651" w14:paraId="1B559519" w14:textId="77777777" w:rsidTr="005053CD">
        <w:trPr>
          <w:cantSplit/>
          <w:trHeight w:val="256"/>
        </w:trPr>
        <w:tc>
          <w:tcPr>
            <w:tcW w:w="1049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8EA9B53" w14:textId="77777777" w:rsidR="005B4D76" w:rsidRPr="002725A9"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57" w:right="57"/>
              <w:jc w:val="both"/>
            </w:pPr>
          </w:p>
        </w:tc>
      </w:tr>
      <w:tr w:rsidR="005B4D76" w14:paraId="14395E05" w14:textId="77777777" w:rsidTr="005053CD">
        <w:trPr>
          <w:cantSplit/>
          <w:trHeight w:val="454"/>
        </w:trPr>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7CAAC" w:themeFill="accent2" w:themeFillTint="66"/>
          </w:tcPr>
          <w:p w14:paraId="3D45A0AC" w14:textId="77777777" w:rsidR="005B4D76" w:rsidRPr="009B034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rPr>
                <w:b/>
                <w:bCs/>
                <w:lang w:eastAsia="en-US"/>
              </w:rPr>
            </w:pPr>
            <w:r w:rsidRPr="009B0341">
              <w:rPr>
                <w:rFonts w:ascii="Times New Roman Bold" w:hAnsi="Times New Roman Bold"/>
                <w:b/>
                <w:bCs/>
              </w:rPr>
              <w:t>Návrh témat kvalifikačních prací a témata obhájených prací</w:t>
            </w:r>
          </w:p>
        </w:tc>
        <w:tc>
          <w:tcPr>
            <w:tcW w:w="737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331AFFD"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5B4D76" w:rsidRPr="00A22651" w14:paraId="0EDF001E" w14:textId="77777777" w:rsidTr="005053CD">
        <w:trPr>
          <w:cantSplit/>
          <w:trHeight w:val="4891"/>
        </w:trPr>
        <w:tc>
          <w:tcPr>
            <w:tcW w:w="1049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7D8A8E0" w14:textId="77777777" w:rsidR="005B4D76" w:rsidRPr="00A8377C" w:rsidRDefault="005B4D76" w:rsidP="005053CD">
            <w:pPr>
              <w:pStyle w:val="paragraph"/>
              <w:spacing w:before="120" w:beforeAutospacing="0" w:after="0" w:afterAutospacing="0"/>
              <w:ind w:left="45" w:right="45"/>
              <w:jc w:val="both"/>
              <w:textAlignment w:val="baseline"/>
              <w:rPr>
                <w:rFonts w:ascii="Segoe UI" w:hAnsi="Segoe UI" w:cs="Segoe UI"/>
                <w:sz w:val="20"/>
                <w:szCs w:val="20"/>
              </w:rPr>
            </w:pPr>
            <w:r w:rsidRPr="00A8377C">
              <w:rPr>
                <w:rStyle w:val="normaltextrun"/>
                <w:rFonts w:eastAsiaTheme="majorEastAsia"/>
                <w:b/>
                <w:bCs/>
                <w:sz w:val="20"/>
                <w:szCs w:val="20"/>
              </w:rPr>
              <w:t>Návrh témat</w:t>
            </w:r>
            <w:r w:rsidRPr="00A8377C">
              <w:rPr>
                <w:rStyle w:val="normaltextrun"/>
                <w:rFonts w:eastAsiaTheme="majorEastAsia"/>
                <w:sz w:val="20"/>
                <w:szCs w:val="20"/>
              </w:rPr>
              <w:t>:</w:t>
            </w:r>
            <w:r w:rsidRPr="00A8377C">
              <w:rPr>
                <w:rStyle w:val="eop"/>
                <w:sz w:val="20"/>
                <w:szCs w:val="20"/>
              </w:rPr>
              <w:t> </w:t>
            </w:r>
          </w:p>
          <w:p w14:paraId="4DD38905" w14:textId="77777777" w:rsidR="005B4D76" w:rsidRPr="00A8377C" w:rsidRDefault="005B4D76" w:rsidP="005053CD">
            <w:pPr>
              <w:pStyle w:val="paragraph"/>
              <w:spacing w:before="0" w:beforeAutospacing="0" w:after="0" w:afterAutospacing="0"/>
              <w:ind w:left="45" w:right="45"/>
              <w:textAlignment w:val="baseline"/>
              <w:rPr>
                <w:rFonts w:ascii="Segoe UI" w:hAnsi="Segoe UI" w:cs="Segoe UI"/>
                <w:sz w:val="20"/>
                <w:szCs w:val="20"/>
              </w:rPr>
            </w:pPr>
            <w:r w:rsidRPr="00A8377C">
              <w:rPr>
                <w:rStyle w:val="normaltextrun"/>
                <w:rFonts w:eastAsiaTheme="majorEastAsia"/>
                <w:sz w:val="20"/>
                <w:szCs w:val="20"/>
              </w:rPr>
              <w:t>Světlo, Prostor, Instalace</w:t>
            </w:r>
            <w:r w:rsidRPr="00A8377C">
              <w:rPr>
                <w:rStyle w:val="eop"/>
                <w:sz w:val="20"/>
                <w:szCs w:val="20"/>
              </w:rPr>
              <w:t> </w:t>
            </w:r>
          </w:p>
          <w:p w14:paraId="473C512B" w14:textId="77777777" w:rsidR="005B4D76" w:rsidRPr="00A8377C" w:rsidRDefault="005B4D76" w:rsidP="005053CD">
            <w:pPr>
              <w:pStyle w:val="paragraph"/>
              <w:spacing w:before="0" w:beforeAutospacing="0" w:after="0" w:afterAutospacing="0"/>
              <w:ind w:left="45" w:right="45"/>
              <w:textAlignment w:val="baseline"/>
              <w:rPr>
                <w:rFonts w:ascii="Segoe UI" w:hAnsi="Segoe UI" w:cs="Segoe UI"/>
                <w:sz w:val="20"/>
                <w:szCs w:val="20"/>
              </w:rPr>
            </w:pPr>
            <w:r w:rsidRPr="00A8377C">
              <w:rPr>
                <w:rStyle w:val="normaltextrun"/>
                <w:rFonts w:eastAsiaTheme="majorEastAsia"/>
                <w:sz w:val="20"/>
                <w:szCs w:val="20"/>
              </w:rPr>
              <w:t>Design a místo</w:t>
            </w:r>
            <w:r w:rsidRPr="00A8377C">
              <w:rPr>
                <w:rStyle w:val="eop"/>
                <w:sz w:val="20"/>
                <w:szCs w:val="20"/>
              </w:rPr>
              <w:t> </w:t>
            </w:r>
          </w:p>
          <w:p w14:paraId="7002BBFB" w14:textId="77777777" w:rsidR="005B4D76" w:rsidRPr="00A8377C" w:rsidRDefault="005B4D76" w:rsidP="005053CD">
            <w:pPr>
              <w:pStyle w:val="paragraph"/>
              <w:spacing w:before="0" w:beforeAutospacing="0" w:after="0" w:afterAutospacing="0"/>
              <w:ind w:left="45" w:right="45"/>
              <w:textAlignment w:val="baseline"/>
              <w:rPr>
                <w:rFonts w:ascii="Segoe UI" w:hAnsi="Segoe UI" w:cs="Segoe UI"/>
                <w:sz w:val="20"/>
                <w:szCs w:val="20"/>
              </w:rPr>
            </w:pPr>
            <w:r w:rsidRPr="00A8377C">
              <w:rPr>
                <w:rStyle w:val="normaltextrun"/>
                <w:rFonts w:eastAsiaTheme="majorEastAsia"/>
                <w:sz w:val="20"/>
                <w:szCs w:val="20"/>
              </w:rPr>
              <w:t>Volný objekt na téma proměna</w:t>
            </w:r>
            <w:r w:rsidRPr="00A8377C">
              <w:rPr>
                <w:rStyle w:val="eop"/>
                <w:sz w:val="20"/>
                <w:szCs w:val="20"/>
              </w:rPr>
              <w:t> </w:t>
            </w:r>
          </w:p>
          <w:p w14:paraId="33F27276" w14:textId="77777777" w:rsidR="005B4D76" w:rsidRPr="00A8377C" w:rsidRDefault="005B4D76" w:rsidP="005053CD">
            <w:pPr>
              <w:pStyle w:val="paragraph"/>
              <w:spacing w:before="0" w:beforeAutospacing="0" w:after="0" w:afterAutospacing="0"/>
              <w:ind w:left="45" w:right="45"/>
              <w:textAlignment w:val="baseline"/>
              <w:rPr>
                <w:rFonts w:ascii="Segoe UI" w:hAnsi="Segoe UI" w:cs="Segoe UI"/>
                <w:sz w:val="20"/>
                <w:szCs w:val="20"/>
              </w:rPr>
            </w:pPr>
            <w:r w:rsidRPr="00A8377C">
              <w:rPr>
                <w:rStyle w:val="normaltextrun"/>
                <w:rFonts w:eastAsiaTheme="majorEastAsia"/>
                <w:sz w:val="20"/>
                <w:szCs w:val="20"/>
              </w:rPr>
              <w:t>Autorský nápojový soubor</w:t>
            </w:r>
            <w:r w:rsidRPr="00A8377C">
              <w:rPr>
                <w:rStyle w:val="eop"/>
                <w:sz w:val="20"/>
                <w:szCs w:val="20"/>
              </w:rPr>
              <w:t> </w:t>
            </w:r>
          </w:p>
          <w:p w14:paraId="771DF075" w14:textId="77777777" w:rsidR="005B4D76" w:rsidRPr="00A8377C" w:rsidRDefault="005B4D76" w:rsidP="005053CD">
            <w:pPr>
              <w:pStyle w:val="paragraph"/>
              <w:spacing w:before="0" w:beforeAutospacing="0" w:after="0" w:afterAutospacing="0"/>
              <w:ind w:left="45" w:right="45"/>
              <w:textAlignment w:val="baseline"/>
              <w:rPr>
                <w:rFonts w:ascii="Segoe UI" w:hAnsi="Segoe UI" w:cs="Segoe UI"/>
                <w:sz w:val="20"/>
                <w:szCs w:val="20"/>
              </w:rPr>
            </w:pPr>
            <w:r w:rsidRPr="00A8377C">
              <w:rPr>
                <w:rStyle w:val="normaltextrun"/>
                <w:rFonts w:eastAsiaTheme="majorEastAsia"/>
                <w:sz w:val="20"/>
                <w:szCs w:val="20"/>
              </w:rPr>
              <w:t>Transformace vzpomínky</w:t>
            </w:r>
            <w:r w:rsidRPr="00A8377C">
              <w:rPr>
                <w:rStyle w:val="eop"/>
                <w:sz w:val="20"/>
                <w:szCs w:val="20"/>
              </w:rPr>
              <w:t> </w:t>
            </w:r>
          </w:p>
          <w:p w14:paraId="529E9F4E" w14:textId="77777777" w:rsidR="005B4D76" w:rsidRPr="00A8377C" w:rsidRDefault="005B4D76" w:rsidP="005053CD">
            <w:pPr>
              <w:pStyle w:val="paragraph"/>
              <w:spacing w:before="0" w:beforeAutospacing="0" w:after="0" w:afterAutospacing="0"/>
              <w:ind w:left="45" w:right="45"/>
              <w:textAlignment w:val="baseline"/>
              <w:rPr>
                <w:rFonts w:ascii="Segoe UI" w:hAnsi="Segoe UI" w:cs="Segoe UI"/>
                <w:sz w:val="20"/>
                <w:szCs w:val="20"/>
              </w:rPr>
            </w:pPr>
            <w:r w:rsidRPr="00A8377C">
              <w:rPr>
                <w:rStyle w:val="normaltextrun"/>
                <w:rFonts w:eastAsiaTheme="majorEastAsia"/>
                <w:sz w:val="20"/>
                <w:szCs w:val="20"/>
              </w:rPr>
              <w:t>Průnik tvarem</w:t>
            </w:r>
            <w:r w:rsidRPr="00A8377C">
              <w:rPr>
                <w:rStyle w:val="eop"/>
                <w:sz w:val="20"/>
                <w:szCs w:val="20"/>
              </w:rPr>
              <w:t> </w:t>
            </w:r>
          </w:p>
          <w:p w14:paraId="2A525545" w14:textId="77777777" w:rsidR="005B4D76" w:rsidRPr="00A8377C" w:rsidRDefault="005B4D76" w:rsidP="005053CD">
            <w:pPr>
              <w:pStyle w:val="paragraph"/>
              <w:spacing w:before="0" w:beforeAutospacing="0" w:after="0" w:afterAutospacing="0"/>
              <w:ind w:left="45" w:right="45"/>
              <w:textAlignment w:val="baseline"/>
              <w:rPr>
                <w:rFonts w:ascii="Segoe UI" w:hAnsi="Segoe UI" w:cs="Segoe UI"/>
                <w:sz w:val="20"/>
                <w:szCs w:val="20"/>
              </w:rPr>
            </w:pPr>
            <w:r w:rsidRPr="00A8377C">
              <w:rPr>
                <w:rStyle w:val="normaltextrun"/>
                <w:rFonts w:eastAsiaTheme="majorEastAsia"/>
                <w:sz w:val="20"/>
                <w:szCs w:val="20"/>
              </w:rPr>
              <w:t>Figura, krajina</w:t>
            </w:r>
            <w:r w:rsidRPr="00A8377C">
              <w:rPr>
                <w:rStyle w:val="eop"/>
                <w:sz w:val="20"/>
                <w:szCs w:val="20"/>
              </w:rPr>
              <w:t> </w:t>
            </w:r>
          </w:p>
          <w:p w14:paraId="339DFB0E" w14:textId="77777777" w:rsidR="005B4D76" w:rsidRPr="00A8377C" w:rsidRDefault="005B4D76" w:rsidP="005053CD">
            <w:pPr>
              <w:pStyle w:val="paragraph"/>
              <w:spacing w:before="0" w:beforeAutospacing="0" w:after="0" w:afterAutospacing="0"/>
              <w:ind w:left="45" w:right="45"/>
              <w:textAlignment w:val="baseline"/>
              <w:rPr>
                <w:rFonts w:ascii="Segoe UI" w:hAnsi="Segoe UI" w:cs="Segoe UI"/>
                <w:sz w:val="20"/>
                <w:szCs w:val="20"/>
              </w:rPr>
            </w:pPr>
            <w:r w:rsidRPr="00A8377C">
              <w:rPr>
                <w:rStyle w:val="normaltextrun"/>
                <w:rFonts w:eastAsiaTheme="majorEastAsia"/>
                <w:sz w:val="20"/>
                <w:szCs w:val="20"/>
              </w:rPr>
              <w:t>Design skleněného užitného souboru</w:t>
            </w:r>
            <w:r w:rsidRPr="00A8377C">
              <w:rPr>
                <w:rStyle w:val="eop"/>
                <w:sz w:val="20"/>
                <w:szCs w:val="20"/>
              </w:rPr>
              <w:t> </w:t>
            </w:r>
          </w:p>
          <w:p w14:paraId="4EB50A66" w14:textId="77777777" w:rsidR="005B4D76" w:rsidRPr="00A8377C" w:rsidRDefault="005B4D76" w:rsidP="005053CD">
            <w:pPr>
              <w:pStyle w:val="paragraph"/>
              <w:spacing w:before="0" w:beforeAutospacing="0" w:after="0" w:afterAutospacing="0"/>
              <w:ind w:left="45" w:right="45"/>
              <w:textAlignment w:val="baseline"/>
              <w:rPr>
                <w:rFonts w:ascii="Segoe UI" w:hAnsi="Segoe UI" w:cs="Segoe UI"/>
                <w:sz w:val="20"/>
                <w:szCs w:val="20"/>
              </w:rPr>
            </w:pPr>
            <w:r w:rsidRPr="00A8377C">
              <w:rPr>
                <w:rStyle w:val="normaltextrun"/>
                <w:rFonts w:eastAsiaTheme="majorEastAsia"/>
                <w:sz w:val="20"/>
                <w:szCs w:val="20"/>
              </w:rPr>
              <w:t>Interaktivní světelná instalace</w:t>
            </w:r>
            <w:r w:rsidRPr="00A8377C">
              <w:rPr>
                <w:rStyle w:val="eop"/>
                <w:sz w:val="20"/>
                <w:szCs w:val="20"/>
              </w:rPr>
              <w:t> </w:t>
            </w:r>
          </w:p>
          <w:p w14:paraId="125CBB62" w14:textId="77777777" w:rsidR="005B4D76" w:rsidRPr="00A8377C" w:rsidRDefault="005B4D76" w:rsidP="005053CD">
            <w:pPr>
              <w:pStyle w:val="paragraph"/>
              <w:spacing w:before="0" w:beforeAutospacing="0" w:after="120" w:afterAutospacing="0"/>
              <w:ind w:left="45" w:right="45"/>
              <w:textAlignment w:val="baseline"/>
              <w:rPr>
                <w:rFonts w:ascii="Segoe UI" w:hAnsi="Segoe UI" w:cs="Segoe UI"/>
                <w:sz w:val="20"/>
                <w:szCs w:val="20"/>
              </w:rPr>
            </w:pPr>
            <w:r w:rsidRPr="00A8377C">
              <w:rPr>
                <w:rStyle w:val="normaltextrun"/>
                <w:rFonts w:eastAsiaTheme="majorEastAsia"/>
                <w:sz w:val="20"/>
                <w:szCs w:val="20"/>
              </w:rPr>
              <w:t xml:space="preserve">Feminismus, Gender, </w:t>
            </w:r>
            <w:r w:rsidRPr="00A8377C">
              <w:rPr>
                <w:rStyle w:val="spellingerror"/>
                <w:sz w:val="20"/>
                <w:szCs w:val="20"/>
              </w:rPr>
              <w:t>Mainstreaming</w:t>
            </w:r>
            <w:r w:rsidRPr="00A8377C">
              <w:rPr>
                <w:rStyle w:val="eop"/>
                <w:sz w:val="20"/>
                <w:szCs w:val="20"/>
              </w:rPr>
              <w:t> </w:t>
            </w:r>
          </w:p>
          <w:p w14:paraId="0A8D474B" w14:textId="77777777" w:rsidR="005B4D76" w:rsidRPr="00A8377C" w:rsidRDefault="005B4D76" w:rsidP="005053CD">
            <w:pPr>
              <w:pStyle w:val="paragraph"/>
              <w:spacing w:before="0" w:beforeAutospacing="0" w:after="0" w:afterAutospacing="0"/>
              <w:ind w:left="45" w:right="45"/>
              <w:jc w:val="both"/>
              <w:textAlignment w:val="baseline"/>
              <w:rPr>
                <w:rFonts w:ascii="Segoe UI" w:hAnsi="Segoe UI" w:cs="Segoe UI"/>
                <w:sz w:val="20"/>
                <w:szCs w:val="20"/>
              </w:rPr>
            </w:pPr>
            <w:r w:rsidRPr="00A8377C">
              <w:rPr>
                <w:rStyle w:val="normaltextrun"/>
                <w:rFonts w:eastAsiaTheme="majorEastAsia"/>
                <w:b/>
                <w:bCs/>
                <w:sz w:val="20"/>
                <w:szCs w:val="20"/>
              </w:rPr>
              <w:t>Témata obhájených prací:</w:t>
            </w:r>
          </w:p>
          <w:p w14:paraId="68F4AD8F" w14:textId="77777777" w:rsidR="005B4D76" w:rsidRPr="00A8377C" w:rsidRDefault="005B4D76" w:rsidP="005053CD">
            <w:pPr>
              <w:pStyle w:val="paragraph"/>
              <w:spacing w:before="0" w:beforeAutospacing="0" w:after="0" w:afterAutospacing="0"/>
              <w:ind w:left="45" w:right="45"/>
              <w:textAlignment w:val="baseline"/>
              <w:rPr>
                <w:rFonts w:ascii="Segoe UI" w:hAnsi="Segoe UI" w:cs="Segoe UI"/>
                <w:sz w:val="20"/>
                <w:szCs w:val="20"/>
              </w:rPr>
            </w:pPr>
            <w:r w:rsidRPr="00A8377C">
              <w:rPr>
                <w:rStyle w:val="spellingerror"/>
                <w:sz w:val="20"/>
                <w:szCs w:val="20"/>
              </w:rPr>
              <w:t>Symbioza</w:t>
            </w:r>
            <w:r w:rsidRPr="00A8377C">
              <w:rPr>
                <w:rStyle w:val="eop"/>
                <w:sz w:val="20"/>
                <w:szCs w:val="20"/>
              </w:rPr>
              <w:t> </w:t>
            </w:r>
          </w:p>
          <w:p w14:paraId="0DB33253" w14:textId="77777777" w:rsidR="005B4D76" w:rsidRPr="00A8377C" w:rsidRDefault="005B4D76" w:rsidP="005053CD">
            <w:pPr>
              <w:pStyle w:val="paragraph"/>
              <w:spacing w:before="0" w:beforeAutospacing="0" w:after="0" w:afterAutospacing="0"/>
              <w:ind w:left="45" w:right="45"/>
              <w:textAlignment w:val="baseline"/>
              <w:rPr>
                <w:rFonts w:ascii="Segoe UI" w:hAnsi="Segoe UI" w:cs="Segoe UI"/>
                <w:sz w:val="20"/>
                <w:szCs w:val="20"/>
              </w:rPr>
            </w:pPr>
            <w:r w:rsidRPr="00A8377C">
              <w:rPr>
                <w:rStyle w:val="normaltextrun"/>
                <w:rFonts w:eastAsiaTheme="majorEastAsia"/>
                <w:sz w:val="20"/>
                <w:szCs w:val="20"/>
              </w:rPr>
              <w:t>Folklór</w:t>
            </w:r>
            <w:r w:rsidRPr="00A8377C">
              <w:rPr>
                <w:rStyle w:val="eop"/>
                <w:sz w:val="20"/>
                <w:szCs w:val="20"/>
              </w:rPr>
              <w:t> </w:t>
            </w:r>
          </w:p>
          <w:p w14:paraId="2E9E58CB" w14:textId="77777777" w:rsidR="005B4D76" w:rsidRPr="00A8377C" w:rsidRDefault="005B4D76" w:rsidP="005053CD">
            <w:pPr>
              <w:pStyle w:val="paragraph"/>
              <w:spacing w:before="0" w:beforeAutospacing="0" w:after="0" w:afterAutospacing="0"/>
              <w:ind w:left="45" w:right="45"/>
              <w:textAlignment w:val="baseline"/>
              <w:rPr>
                <w:rFonts w:ascii="Segoe UI" w:hAnsi="Segoe UI" w:cs="Segoe UI"/>
                <w:sz w:val="20"/>
                <w:szCs w:val="20"/>
              </w:rPr>
            </w:pPr>
            <w:r w:rsidRPr="00A8377C">
              <w:rPr>
                <w:rStyle w:val="normaltextrun"/>
                <w:rFonts w:eastAsiaTheme="majorEastAsia"/>
                <w:sz w:val="20"/>
                <w:szCs w:val="20"/>
              </w:rPr>
              <w:t>Volný objekt na téma proměna</w:t>
            </w:r>
            <w:r w:rsidRPr="00A8377C">
              <w:rPr>
                <w:rStyle w:val="eop"/>
                <w:sz w:val="20"/>
                <w:szCs w:val="20"/>
              </w:rPr>
              <w:t> </w:t>
            </w:r>
          </w:p>
          <w:p w14:paraId="0BC137E5" w14:textId="77777777" w:rsidR="005B4D76" w:rsidRPr="00A8377C" w:rsidRDefault="005B4D76" w:rsidP="005053CD">
            <w:pPr>
              <w:pStyle w:val="paragraph"/>
              <w:spacing w:before="0" w:beforeAutospacing="0" w:after="0" w:afterAutospacing="0"/>
              <w:ind w:left="45" w:right="45"/>
              <w:textAlignment w:val="baseline"/>
              <w:rPr>
                <w:rFonts w:ascii="Segoe UI" w:hAnsi="Segoe UI" w:cs="Segoe UI"/>
                <w:sz w:val="20"/>
                <w:szCs w:val="20"/>
              </w:rPr>
            </w:pPr>
            <w:r w:rsidRPr="00A8377C">
              <w:rPr>
                <w:rStyle w:val="normaltextrun"/>
                <w:rFonts w:eastAsiaTheme="majorEastAsia"/>
                <w:sz w:val="20"/>
                <w:szCs w:val="20"/>
              </w:rPr>
              <w:t>Redesign</w:t>
            </w:r>
            <w:r w:rsidRPr="00A8377C">
              <w:rPr>
                <w:rStyle w:val="eop"/>
                <w:sz w:val="20"/>
                <w:szCs w:val="20"/>
              </w:rPr>
              <w:t> </w:t>
            </w:r>
          </w:p>
          <w:p w14:paraId="0E89FEFF" w14:textId="77777777" w:rsidR="005B4D76" w:rsidRPr="00A8377C" w:rsidRDefault="005B4D76" w:rsidP="005053CD">
            <w:pPr>
              <w:pStyle w:val="paragraph"/>
              <w:spacing w:before="0" w:beforeAutospacing="0" w:after="120" w:afterAutospacing="0"/>
              <w:ind w:left="45" w:right="45"/>
              <w:textAlignment w:val="baseline"/>
              <w:rPr>
                <w:rStyle w:val="normaltextrun"/>
                <w:rFonts w:eastAsiaTheme="majorEastAsia"/>
                <w:sz w:val="20"/>
                <w:szCs w:val="20"/>
              </w:rPr>
            </w:pPr>
            <w:r w:rsidRPr="00A8377C">
              <w:rPr>
                <w:rStyle w:val="normaltextrun"/>
                <w:rFonts w:eastAsiaTheme="majorEastAsia"/>
                <w:sz w:val="20"/>
                <w:szCs w:val="20"/>
              </w:rPr>
              <w:t>Místo, Čas, Domov</w:t>
            </w:r>
          </w:p>
          <w:p w14:paraId="5F0835F5" w14:textId="77777777" w:rsidR="005B4D76" w:rsidRPr="00A8377C" w:rsidRDefault="005B4D76" w:rsidP="005053CD">
            <w:pPr>
              <w:jc w:val="both"/>
            </w:pPr>
            <w:r w:rsidRPr="00A8377C">
              <w:t xml:space="preserve"> Obhájené diplomové práce jsou uloženy v elektronické podobě v Knihovně UTB a jsou v této formě veřejně přístupné. </w:t>
            </w:r>
          </w:p>
          <w:p w14:paraId="590AD01E" w14:textId="77777777" w:rsidR="005B4D76" w:rsidRPr="00C85FA3" w:rsidRDefault="005B4D76" w:rsidP="005053CD">
            <w:pPr>
              <w:pStyle w:val="paragraph"/>
              <w:spacing w:before="0" w:beforeAutospacing="0" w:after="0" w:afterAutospacing="0"/>
              <w:ind w:left="45" w:right="45"/>
              <w:textAlignment w:val="baseline"/>
              <w:rPr>
                <w:rFonts w:eastAsiaTheme="majorEastAsia"/>
                <w:sz w:val="20"/>
                <w:szCs w:val="20"/>
              </w:rPr>
            </w:pPr>
            <w:r w:rsidRPr="00A8377C">
              <w:rPr>
                <w:sz w:val="20"/>
                <w:szCs w:val="20"/>
              </w:rPr>
              <w:t>Vyhledání prací je možné na www stránkách</w:t>
            </w:r>
            <w:r w:rsidRPr="000E38FD">
              <w:rPr>
                <w:sz w:val="20"/>
                <w:szCs w:val="20"/>
              </w:rPr>
              <w:t xml:space="preserve">: </w:t>
            </w:r>
            <w:hyperlink r:id="rId23" w:history="1">
              <w:r w:rsidRPr="000E38FD">
                <w:rPr>
                  <w:rStyle w:val="Hypertextovodkaz"/>
                  <w:sz w:val="20"/>
                  <w:szCs w:val="20"/>
                  <w:u w:val="none"/>
                </w:rPr>
                <w:t>https://digilib.k.utb.cz</w:t>
              </w:r>
            </w:hyperlink>
            <w:r w:rsidRPr="00A8377C">
              <w:rPr>
                <w:sz w:val="20"/>
                <w:szCs w:val="20"/>
              </w:rPr>
              <w:t>.</w:t>
            </w:r>
          </w:p>
        </w:tc>
      </w:tr>
      <w:tr w:rsidR="005B4D76" w14:paraId="7B242E8D" w14:textId="77777777" w:rsidTr="005053CD">
        <w:trPr>
          <w:cantSplit/>
          <w:trHeight w:val="445"/>
        </w:trPr>
        <w:tc>
          <w:tcPr>
            <w:tcW w:w="3119" w:type="dxa"/>
            <w:tcBorders>
              <w:top w:val="single" w:sz="4" w:space="0" w:color="000000"/>
              <w:left w:val="single" w:sz="4" w:space="0" w:color="000000"/>
              <w:bottom w:val="single" w:sz="8" w:space="0" w:color="000000"/>
              <w:right w:val="single" w:sz="4" w:space="0" w:color="000000"/>
            </w:tcBorders>
            <w:shd w:val="clear" w:color="auto" w:fill="F7CAAC"/>
          </w:tcPr>
          <w:p w14:paraId="1C1443FC" w14:textId="77777777" w:rsidR="005B4D76" w:rsidRPr="00527632"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rFonts w:ascii="Times New Roman Bold" w:hAnsi="Times New Roman Bold"/>
                <w:b/>
              </w:rPr>
            </w:pPr>
            <w:r w:rsidRPr="00527632">
              <w:rPr>
                <w:rFonts w:ascii="Times New Roman Bold" w:hAnsi="Times New Roman Bold"/>
                <w:b/>
              </w:rPr>
              <w:t>Návrh témat rigorózních prací a témata obhájených prací</w:t>
            </w:r>
          </w:p>
        </w:tc>
        <w:tc>
          <w:tcPr>
            <w:tcW w:w="7371" w:type="dxa"/>
            <w:gridSpan w:val="2"/>
            <w:tcBorders>
              <w:top w:val="single" w:sz="4" w:space="0" w:color="000000"/>
              <w:left w:val="single" w:sz="4" w:space="0" w:color="000000"/>
              <w:bottom w:val="single" w:sz="8" w:space="0" w:color="000000"/>
              <w:right w:val="single" w:sz="4" w:space="0" w:color="000000"/>
            </w:tcBorders>
            <w:shd w:val="clear" w:color="auto" w:fill="FFFFFF"/>
          </w:tcPr>
          <w:p w14:paraId="5080E028" w14:textId="77777777" w:rsidR="005B4D76"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jc w:val="center"/>
            </w:pPr>
          </w:p>
        </w:tc>
      </w:tr>
      <w:tr w:rsidR="005B4D76" w14:paraId="442F62C4" w14:textId="77777777" w:rsidTr="005053CD">
        <w:trPr>
          <w:cantSplit/>
          <w:trHeight w:val="505"/>
        </w:trPr>
        <w:tc>
          <w:tcPr>
            <w:tcW w:w="10490" w:type="dxa"/>
            <w:gridSpan w:val="3"/>
            <w:tcBorders>
              <w:top w:val="single" w:sz="8" w:space="0" w:color="000000"/>
              <w:left w:val="single" w:sz="4" w:space="0" w:color="000000"/>
              <w:bottom w:val="single" w:sz="4" w:space="0" w:color="000000"/>
              <w:right w:val="single" w:sz="4" w:space="0" w:color="000000"/>
            </w:tcBorders>
            <w:shd w:val="clear" w:color="auto" w:fill="FFFFFF"/>
          </w:tcPr>
          <w:p w14:paraId="361AD720" w14:textId="77777777" w:rsidR="005B4D76"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jc w:val="both"/>
            </w:pPr>
          </w:p>
          <w:p w14:paraId="3EBBC2DD" w14:textId="77777777" w:rsidR="005B4D76"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jc w:val="both"/>
            </w:pPr>
          </w:p>
        </w:tc>
      </w:tr>
      <w:tr w:rsidR="005B4D76" w14:paraId="28873CA9" w14:textId="77777777" w:rsidTr="005053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Ex>
        <w:tc>
          <w:tcPr>
            <w:tcW w:w="3119" w:type="dxa"/>
            <w:shd w:val="clear" w:color="auto" w:fill="F7CAAC"/>
          </w:tcPr>
          <w:p w14:paraId="68ECC1CE" w14:textId="77777777" w:rsidR="005B4D76" w:rsidRDefault="005B4D76" w:rsidP="005053CD">
            <w:r>
              <w:rPr>
                <w:b/>
              </w:rPr>
              <w:t>Součásti SRZ a jejich obsah</w:t>
            </w:r>
          </w:p>
        </w:tc>
        <w:tc>
          <w:tcPr>
            <w:tcW w:w="7371" w:type="dxa"/>
            <w:gridSpan w:val="2"/>
            <w:tcBorders>
              <w:bottom w:val="nil"/>
            </w:tcBorders>
            <w:shd w:val="clear" w:color="auto" w:fill="FFFFFF"/>
          </w:tcPr>
          <w:p w14:paraId="5DD3FC69" w14:textId="77777777" w:rsidR="005B4D76" w:rsidRDefault="005B4D76" w:rsidP="005053CD">
            <w:pPr>
              <w:jc w:val="center"/>
            </w:pPr>
          </w:p>
        </w:tc>
      </w:tr>
      <w:tr w:rsidR="005B4D76" w14:paraId="0CF488D0" w14:textId="77777777" w:rsidTr="005053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Ex>
        <w:trPr>
          <w:trHeight w:val="533"/>
        </w:trPr>
        <w:tc>
          <w:tcPr>
            <w:tcW w:w="10490" w:type="dxa"/>
            <w:gridSpan w:val="3"/>
            <w:tcBorders>
              <w:top w:val="nil"/>
            </w:tcBorders>
          </w:tcPr>
          <w:p w14:paraId="672EE42D" w14:textId="77777777" w:rsidR="005B4D76" w:rsidRDefault="005B4D76" w:rsidP="005053CD">
            <w:pPr>
              <w:jc w:val="both"/>
            </w:pPr>
          </w:p>
        </w:tc>
      </w:tr>
    </w:tbl>
    <w:p w14:paraId="1C314DB6" w14:textId="77777777" w:rsidR="005B4D76" w:rsidRDefault="005B4D76" w:rsidP="005B4D76">
      <w:pPr>
        <w:ind w:left="-567"/>
      </w:pPr>
    </w:p>
    <w:p w14:paraId="2A7EF0CC" w14:textId="77777777" w:rsidR="005B4D76" w:rsidRDefault="005B4D76" w:rsidP="005B4D76"/>
    <w:p w14:paraId="62E885FE" w14:textId="77777777" w:rsidR="005B4D76" w:rsidRDefault="005B4D76" w:rsidP="005B4D76"/>
    <w:p w14:paraId="0D6950D8" w14:textId="77777777" w:rsidR="005B4D76" w:rsidRDefault="005B4D76" w:rsidP="005B4D76"/>
    <w:p w14:paraId="1C4F33B4" w14:textId="77777777" w:rsidR="005B4D76" w:rsidRDefault="005B4D76" w:rsidP="005B4D76"/>
    <w:p w14:paraId="257F53F0" w14:textId="77777777" w:rsidR="005B4D76" w:rsidRDefault="005B4D76" w:rsidP="005B4D76"/>
    <w:p w14:paraId="20C3E5F9" w14:textId="77777777" w:rsidR="005B4D76" w:rsidRDefault="005B4D76" w:rsidP="005B4D76"/>
    <w:p w14:paraId="165A3563" w14:textId="77777777" w:rsidR="005B4D76" w:rsidRDefault="005B4D76" w:rsidP="005B4D76"/>
    <w:p w14:paraId="1DBEC5B9" w14:textId="77777777" w:rsidR="005B4D76" w:rsidRDefault="005B4D76" w:rsidP="005B4D76"/>
    <w:p w14:paraId="3AB40ADF" w14:textId="77777777" w:rsidR="005B4D76" w:rsidRDefault="005B4D76" w:rsidP="005B4D76">
      <w:r>
        <w:br w:type="page"/>
      </w:r>
    </w:p>
    <w:tbl>
      <w:tblPr>
        <w:tblW w:w="10510" w:type="dxa"/>
        <w:tblInd w:w="-147" w:type="dxa"/>
        <w:tblLayout w:type="fixed"/>
        <w:tblCellMar>
          <w:left w:w="0" w:type="dxa"/>
          <w:right w:w="0" w:type="dxa"/>
        </w:tblCellMar>
        <w:tblLook w:val="0000" w:firstRow="0" w:lastRow="0" w:firstColumn="0" w:lastColumn="0" w:noHBand="0" w:noVBand="0"/>
      </w:tblPr>
      <w:tblGrid>
        <w:gridCol w:w="2694"/>
        <w:gridCol w:w="425"/>
        <w:gridCol w:w="425"/>
        <w:gridCol w:w="567"/>
        <w:gridCol w:w="567"/>
        <w:gridCol w:w="3261"/>
        <w:gridCol w:w="567"/>
        <w:gridCol w:w="567"/>
        <w:gridCol w:w="587"/>
        <w:gridCol w:w="850"/>
      </w:tblGrid>
      <w:tr w:rsidR="005B4D76" w:rsidRPr="00A22651" w14:paraId="506ABB08" w14:textId="77777777" w:rsidTr="005053CD">
        <w:trPr>
          <w:cantSplit/>
          <w:trHeight w:val="269"/>
        </w:trPr>
        <w:tc>
          <w:tcPr>
            <w:tcW w:w="10510"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DD6EE" w:themeFill="accent1" w:themeFillTint="66"/>
          </w:tcPr>
          <w:p w14:paraId="2811DD7D" w14:textId="77777777" w:rsidR="005B4D76" w:rsidRPr="00921BFF"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60" w:after="60"/>
              <w:rPr>
                <w:rFonts w:ascii="Times New Roman Bold" w:hAnsi="Times New Roman Bold"/>
                <w:b/>
                <w:sz w:val="28"/>
                <w:szCs w:val="28"/>
                <w:shd w:val="clear" w:color="auto" w:fill="BDD6EE" w:themeFill="accent1" w:themeFillTint="66"/>
              </w:rPr>
            </w:pPr>
            <w:r w:rsidRPr="00A22651">
              <w:rPr>
                <w:rFonts w:ascii="Times New Roman Bold" w:hAnsi="Times New Roman Bold"/>
                <w:b/>
                <w:sz w:val="28"/>
                <w:szCs w:val="28"/>
              </w:rPr>
              <w:lastRenderedPageBreak/>
              <w:t xml:space="preserve">B-IIa </w:t>
            </w:r>
            <w:r w:rsidRPr="00A22651">
              <w:rPr>
                <w:rFonts w:ascii="Times New Roman Bold" w:hAnsi="Times New Roman Bold" w:hint="eastAsia"/>
                <w:b/>
                <w:sz w:val="28"/>
                <w:szCs w:val="28"/>
                <w:shd w:val="clear" w:color="auto" w:fill="BDD6EE" w:themeFill="accent1" w:themeFillTint="66"/>
              </w:rPr>
              <w:t>–</w:t>
            </w:r>
            <w:r w:rsidRPr="00A22651">
              <w:rPr>
                <w:rFonts w:ascii="Times New Roman Bold" w:hAnsi="Times New Roman Bold"/>
                <w:b/>
                <w:sz w:val="28"/>
                <w:szCs w:val="28"/>
                <w:shd w:val="clear" w:color="auto" w:fill="BDD6EE" w:themeFill="accent1" w:themeFillTint="66"/>
              </w:rPr>
              <w:t xml:space="preserve"> Studijn</w:t>
            </w:r>
            <w:r w:rsidRPr="00A22651">
              <w:rPr>
                <w:rFonts w:ascii="Times New Roman Bold" w:hAnsi="Times New Roman Bold" w:hint="eastAsia"/>
                <w:b/>
                <w:sz w:val="28"/>
                <w:szCs w:val="28"/>
                <w:shd w:val="clear" w:color="auto" w:fill="BDD6EE" w:themeFill="accent1" w:themeFillTint="66"/>
              </w:rPr>
              <w:t>í</w:t>
            </w:r>
            <w:r w:rsidRPr="00A22651">
              <w:rPr>
                <w:rFonts w:ascii="Times New Roman Bold" w:hAnsi="Times New Roman Bold"/>
                <w:b/>
                <w:sz w:val="28"/>
                <w:szCs w:val="28"/>
                <w:shd w:val="clear" w:color="auto" w:fill="BDD6EE" w:themeFill="accent1" w:themeFillTint="66"/>
              </w:rPr>
              <w:t xml:space="preserve"> pl</w:t>
            </w:r>
            <w:r w:rsidRPr="00A22651">
              <w:rPr>
                <w:rFonts w:ascii="Times New Roman Bold" w:hAnsi="Times New Roman Bold" w:hint="eastAsia"/>
                <w:b/>
                <w:sz w:val="28"/>
                <w:szCs w:val="28"/>
                <w:shd w:val="clear" w:color="auto" w:fill="BDD6EE" w:themeFill="accent1" w:themeFillTint="66"/>
              </w:rPr>
              <w:t>á</w:t>
            </w:r>
            <w:r w:rsidRPr="00A22651">
              <w:rPr>
                <w:rFonts w:ascii="Times New Roman Bold" w:hAnsi="Times New Roman Bold"/>
                <w:b/>
                <w:sz w:val="28"/>
                <w:szCs w:val="28"/>
                <w:shd w:val="clear" w:color="auto" w:fill="BDD6EE" w:themeFill="accent1" w:themeFillTint="66"/>
              </w:rPr>
              <w:t>ny</w:t>
            </w:r>
            <w:r>
              <w:rPr>
                <w:rFonts w:ascii="Times New Roman Bold" w:hAnsi="Times New Roman Bold"/>
                <w:b/>
                <w:sz w:val="28"/>
                <w:szCs w:val="28"/>
                <w:shd w:val="clear" w:color="auto" w:fill="BDD6EE" w:themeFill="accent1" w:themeFillTint="66"/>
              </w:rPr>
              <w:t xml:space="preserve"> a návrh témat prací</w:t>
            </w:r>
            <w:r w:rsidRPr="00A22651">
              <w:rPr>
                <w:rFonts w:ascii="Times New Roman Bold" w:hAnsi="Times New Roman Bold"/>
                <w:b/>
                <w:sz w:val="28"/>
                <w:szCs w:val="28"/>
                <w:shd w:val="clear" w:color="auto" w:fill="BDD6EE" w:themeFill="accent1" w:themeFillTint="66"/>
              </w:rPr>
              <w:t xml:space="preserve"> (</w:t>
            </w:r>
            <w:r>
              <w:rPr>
                <w:rFonts w:ascii="Times New Roman Bold" w:hAnsi="Times New Roman Bold"/>
                <w:b/>
                <w:sz w:val="28"/>
                <w:szCs w:val="28"/>
                <w:shd w:val="clear" w:color="auto" w:fill="BDD6EE" w:themeFill="accent1" w:themeFillTint="66"/>
              </w:rPr>
              <w:t xml:space="preserve">navazující magisterský </w:t>
            </w:r>
            <w:r w:rsidRPr="00A22651">
              <w:rPr>
                <w:rFonts w:ascii="Times New Roman Bold" w:hAnsi="Times New Roman Bold"/>
                <w:b/>
                <w:sz w:val="28"/>
                <w:szCs w:val="28"/>
                <w:shd w:val="clear" w:color="auto" w:fill="BDD6EE" w:themeFill="accent1" w:themeFillTint="66"/>
              </w:rPr>
              <w:t>studijn</w:t>
            </w:r>
            <w:r w:rsidRPr="00A22651">
              <w:rPr>
                <w:rFonts w:ascii="Times New Roman Bold" w:hAnsi="Times New Roman Bold" w:hint="eastAsia"/>
                <w:b/>
                <w:sz w:val="28"/>
                <w:szCs w:val="28"/>
                <w:shd w:val="clear" w:color="auto" w:fill="BDD6EE" w:themeFill="accent1" w:themeFillTint="66"/>
              </w:rPr>
              <w:t>í</w:t>
            </w:r>
            <w:r w:rsidRPr="00A22651">
              <w:rPr>
                <w:rFonts w:ascii="Times New Roman Bold" w:hAnsi="Times New Roman Bold"/>
                <w:b/>
                <w:sz w:val="28"/>
                <w:szCs w:val="28"/>
                <w:shd w:val="clear" w:color="auto" w:fill="BDD6EE" w:themeFill="accent1" w:themeFillTint="66"/>
              </w:rPr>
              <w:t xml:space="preserve"> program)</w:t>
            </w:r>
          </w:p>
        </w:tc>
      </w:tr>
      <w:tr w:rsidR="005B4D76" w:rsidRPr="00A22651" w14:paraId="068A538E" w14:textId="77777777" w:rsidTr="005053CD">
        <w:trPr>
          <w:cantSplit/>
          <w:trHeight w:val="275"/>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7CAAC" w:themeFill="accent2" w:themeFillTint="66"/>
          </w:tcPr>
          <w:p w14:paraId="29960BB5" w14:textId="77777777" w:rsidR="005B4D76" w:rsidRPr="00A22651"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b/>
                <w:sz w:val="22"/>
                <w:szCs w:val="22"/>
              </w:rPr>
            </w:pPr>
            <w:r>
              <w:rPr>
                <w:b/>
                <w:sz w:val="22"/>
                <w:szCs w:val="22"/>
              </w:rPr>
              <w:t>Označení studijního plánu</w:t>
            </w:r>
          </w:p>
        </w:tc>
        <w:tc>
          <w:tcPr>
            <w:tcW w:w="7816"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C4BE482" w14:textId="77777777" w:rsidR="005B4D76" w:rsidRPr="00626CBF"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b/>
                <w:bCs/>
                <w:sz w:val="24"/>
                <w:szCs w:val="24"/>
              </w:rPr>
            </w:pPr>
            <w:r w:rsidRPr="00A22651">
              <w:rPr>
                <w:b/>
                <w:sz w:val="22"/>
                <w:szCs w:val="22"/>
              </w:rPr>
              <w:t xml:space="preserve"> </w:t>
            </w:r>
            <w:r w:rsidRPr="001304FF">
              <w:rPr>
                <w:b/>
                <w:sz w:val="24"/>
                <w:szCs w:val="24"/>
              </w:rPr>
              <w:t xml:space="preserve">Design </w:t>
            </w:r>
            <w:r>
              <w:rPr>
                <w:b/>
                <w:sz w:val="24"/>
                <w:szCs w:val="24"/>
              </w:rPr>
              <w:t>–</w:t>
            </w:r>
            <w:r w:rsidRPr="00921BFF">
              <w:rPr>
                <w:bCs/>
                <w:sz w:val="24"/>
                <w:szCs w:val="24"/>
              </w:rPr>
              <w:t xml:space="preserve"> specializace</w:t>
            </w:r>
            <w:r>
              <w:rPr>
                <w:b/>
                <w:sz w:val="24"/>
                <w:szCs w:val="24"/>
              </w:rPr>
              <w:t xml:space="preserve"> </w:t>
            </w:r>
            <w:r w:rsidRPr="00397C58">
              <w:rPr>
                <w:rStyle w:val="normaltextrun"/>
                <w:b/>
                <w:bCs/>
                <w:color w:val="000000"/>
                <w:sz w:val="24"/>
                <w:szCs w:val="24"/>
                <w:bdr w:val="none" w:sz="0" w:space="0" w:color="auto" w:frame="1"/>
              </w:rPr>
              <w:t>Tvorba prostoru</w:t>
            </w:r>
          </w:p>
        </w:tc>
      </w:tr>
      <w:tr w:rsidR="005B4D76" w:rsidRPr="00A22651" w14:paraId="2F499FF8" w14:textId="77777777" w:rsidTr="005053CD">
        <w:trPr>
          <w:cantSplit/>
          <w:trHeight w:val="285"/>
        </w:trPr>
        <w:tc>
          <w:tcPr>
            <w:tcW w:w="10510"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7CAAC" w:themeFill="accent2" w:themeFillTint="66"/>
          </w:tcPr>
          <w:p w14:paraId="03B419AC" w14:textId="77777777" w:rsidR="005B4D76" w:rsidRPr="00A22651"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60" w:after="60"/>
              <w:jc w:val="center"/>
              <w:rPr>
                <w:b/>
                <w:sz w:val="22"/>
                <w:szCs w:val="22"/>
              </w:rPr>
            </w:pPr>
            <w:r w:rsidRPr="00A22651">
              <w:rPr>
                <w:b/>
                <w:sz w:val="22"/>
                <w:szCs w:val="22"/>
              </w:rPr>
              <w:t>Povinn</w:t>
            </w:r>
            <w:r w:rsidRPr="00A22651">
              <w:rPr>
                <w:rFonts w:hint="eastAsia"/>
                <w:b/>
                <w:sz w:val="22"/>
                <w:szCs w:val="22"/>
              </w:rPr>
              <w:t>é</w:t>
            </w:r>
            <w:r w:rsidRPr="00A22651">
              <w:rPr>
                <w:b/>
                <w:sz w:val="22"/>
                <w:szCs w:val="22"/>
              </w:rPr>
              <w:t xml:space="preserve"> p</w:t>
            </w:r>
            <w:r w:rsidRPr="00A22651">
              <w:rPr>
                <w:rFonts w:hint="eastAsia"/>
                <w:b/>
                <w:sz w:val="22"/>
                <w:szCs w:val="22"/>
              </w:rPr>
              <w:t>ř</w:t>
            </w:r>
            <w:r w:rsidRPr="00A22651">
              <w:rPr>
                <w:b/>
                <w:sz w:val="22"/>
                <w:szCs w:val="22"/>
              </w:rPr>
              <w:t>edm</w:t>
            </w:r>
            <w:r w:rsidRPr="00A22651">
              <w:rPr>
                <w:rFonts w:hint="eastAsia"/>
                <w:b/>
                <w:sz w:val="22"/>
                <w:szCs w:val="22"/>
              </w:rPr>
              <w:t>ě</w:t>
            </w:r>
            <w:r w:rsidRPr="00A22651">
              <w:rPr>
                <w:b/>
                <w:sz w:val="22"/>
                <w:szCs w:val="22"/>
              </w:rPr>
              <w:t>ty</w:t>
            </w:r>
          </w:p>
        </w:tc>
      </w:tr>
      <w:tr w:rsidR="005B4D76" w:rsidRPr="00A22651" w14:paraId="14F2C9CA" w14:textId="77777777" w:rsidTr="005053CD">
        <w:trPr>
          <w:cantSplit/>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7CAAC" w:themeFill="accent2" w:themeFillTint="66"/>
          </w:tcPr>
          <w:p w14:paraId="368AC7AF" w14:textId="77777777" w:rsidR="005B4D76" w:rsidRPr="00A22651"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jc w:val="both"/>
              <w:rPr>
                <w:b/>
              </w:rPr>
            </w:pPr>
            <w:r w:rsidRPr="00A22651">
              <w:rPr>
                <w:rFonts w:ascii="Times New Roman Bold" w:hAnsi="Times New Roman Bold"/>
                <w:b/>
              </w:rPr>
              <w:t>Název předmětu</w:t>
            </w:r>
          </w:p>
        </w:tc>
        <w:tc>
          <w:tcPr>
            <w:tcW w:w="85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7CAAC" w:themeFill="accent2" w:themeFillTint="66"/>
          </w:tcPr>
          <w:p w14:paraId="051B4F35" w14:textId="77777777" w:rsidR="005B4D76" w:rsidRPr="00626CBF"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rFonts w:ascii="Times New Roman Bold" w:hAnsi="Times New Roman Bold"/>
                <w:b/>
                <w:bCs/>
              </w:rPr>
            </w:pPr>
            <w:r w:rsidRPr="00626CBF">
              <w:rPr>
                <w:rFonts w:ascii="Times New Roman Bold" w:hAnsi="Times New Roman Bold"/>
                <w:b/>
                <w:bCs/>
              </w:rPr>
              <w:t>rozsah</w:t>
            </w:r>
          </w:p>
          <w:p w14:paraId="03BA5470" w14:textId="77777777" w:rsidR="005B4D76" w:rsidRPr="00626CBF"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b/>
                <w:bCs/>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7CAAC" w:themeFill="accent2" w:themeFillTint="66"/>
          </w:tcPr>
          <w:p w14:paraId="1E45F84C" w14:textId="77777777" w:rsidR="005B4D76" w:rsidRPr="00626CBF"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ind w:hanging="111"/>
              <w:jc w:val="center"/>
              <w:rPr>
                <w:rFonts w:ascii="Times New Roman Bold" w:hAnsi="Times New Roman Bold"/>
                <w:b/>
                <w:bCs/>
              </w:rPr>
            </w:pPr>
            <w:r>
              <w:rPr>
                <w:rFonts w:ascii="Times New Roman Bold" w:hAnsi="Times New Roman Bold"/>
                <w:b/>
                <w:bCs/>
              </w:rPr>
              <w:t xml:space="preserve">  </w:t>
            </w:r>
            <w:r w:rsidRPr="00626CBF">
              <w:rPr>
                <w:rFonts w:ascii="Times New Roman Bold" w:hAnsi="Times New Roman Bold"/>
                <w:b/>
                <w:bCs/>
              </w:rPr>
              <w:t>způs.</w:t>
            </w:r>
          </w:p>
          <w:p w14:paraId="7D534A81" w14:textId="77777777" w:rsidR="005B4D76" w:rsidRPr="00626CBF"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b/>
                <w:bCs/>
              </w:rPr>
            </w:pPr>
            <w:r w:rsidRPr="00626CBF">
              <w:rPr>
                <w:rFonts w:ascii="Times New Roman Bold" w:hAnsi="Times New Roman Bold"/>
                <w:b/>
                <w:bCs/>
              </w:rPr>
              <w:t>ověř.</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7CAAC" w:themeFill="accent2" w:themeFillTint="66"/>
          </w:tcPr>
          <w:p w14:paraId="7F5E4154" w14:textId="77777777" w:rsidR="005B4D76" w:rsidRPr="00626CBF"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b/>
                <w:bCs/>
              </w:rPr>
            </w:pPr>
            <w:r w:rsidRPr="00626CBF">
              <w:rPr>
                <w:rFonts w:ascii="Times New Roman Bold" w:hAnsi="Times New Roman Bold"/>
                <w:b/>
                <w:bCs/>
              </w:rPr>
              <w:t>počet kred.</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7CAAC" w:themeFill="accent2" w:themeFillTint="66"/>
          </w:tcPr>
          <w:p w14:paraId="5DFD2721" w14:textId="77777777" w:rsidR="005B4D76" w:rsidRPr="00626CBF"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center"/>
              <w:rPr>
                <w:b/>
                <w:bCs/>
              </w:rPr>
            </w:pPr>
            <w:r w:rsidRPr="00626CBF">
              <w:rPr>
                <w:rFonts w:ascii="Times New Roman Bold" w:hAnsi="Times New Roman Bold"/>
                <w:b/>
                <w:bCs/>
              </w:rPr>
              <w:t>vyučující</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7CAAC" w:themeFill="accent2" w:themeFillTint="66"/>
          </w:tcPr>
          <w:p w14:paraId="53D30151" w14:textId="77777777" w:rsidR="005B4D76" w:rsidRPr="00626CBF"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b/>
                <w:bCs/>
              </w:rPr>
            </w:pPr>
            <w:r w:rsidRPr="00626CBF">
              <w:rPr>
                <w:rFonts w:ascii="Times New Roman Bold" w:hAnsi="Times New Roman Bold"/>
                <w:b/>
                <w:bCs/>
              </w:rPr>
              <w:t>spol. část</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7CAAC" w:themeFill="accent2" w:themeFillTint="66"/>
          </w:tcPr>
          <w:p w14:paraId="60E66295" w14:textId="77777777" w:rsidR="005B4D76" w:rsidRPr="00626CBF"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b/>
                <w:bCs/>
              </w:rPr>
            </w:pPr>
            <w:r w:rsidRPr="00626CBF">
              <w:rPr>
                <w:rFonts w:ascii="Times New Roman Bold" w:hAnsi="Times New Roman Bold"/>
                <w:b/>
                <w:bCs/>
              </w:rPr>
              <w:t>spec.</w:t>
            </w: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7CAAC" w:themeFill="accent2" w:themeFillTint="66"/>
          </w:tcPr>
          <w:p w14:paraId="0160C606" w14:textId="77777777" w:rsidR="005B4D76" w:rsidRPr="00626CBF"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b/>
                <w:bCs/>
              </w:rPr>
            </w:pPr>
            <w:r w:rsidRPr="00626CBF">
              <w:rPr>
                <w:rFonts w:ascii="Times New Roman Bold" w:hAnsi="Times New Roman Bold"/>
                <w:b/>
                <w:bCs/>
              </w:rPr>
              <w:t>prof. zákl.</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7CAAC" w:themeFill="accent2" w:themeFillTint="66"/>
          </w:tcPr>
          <w:p w14:paraId="78998A20" w14:textId="77777777" w:rsidR="005B4D76" w:rsidRPr="00626CBF"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b/>
                <w:bCs/>
              </w:rPr>
            </w:pPr>
            <w:r w:rsidRPr="00626CBF">
              <w:rPr>
                <w:b/>
                <w:bCs/>
              </w:rPr>
              <w:t xml:space="preserve">dop. roč. </w:t>
            </w:r>
          </w:p>
          <w:p w14:paraId="3554E570" w14:textId="77777777" w:rsidR="005B4D76" w:rsidRPr="00626CBF"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b/>
                <w:bCs/>
              </w:rPr>
            </w:pPr>
            <w:r w:rsidRPr="00626CBF">
              <w:rPr>
                <w:b/>
                <w:bCs/>
              </w:rPr>
              <w:t xml:space="preserve"> semestr</w:t>
            </w:r>
          </w:p>
        </w:tc>
      </w:tr>
      <w:tr w:rsidR="005B4D76" w:rsidRPr="00A22651" w14:paraId="57E8F26B"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1340487" w14:textId="77777777" w:rsidR="005B4D76" w:rsidRPr="00C415B1"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t>Klauzurní práce 7</w:t>
            </w:r>
          </w:p>
        </w:tc>
        <w:tc>
          <w:tcPr>
            <w:tcW w:w="85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39E8716"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EB1F80">
              <w:t>13c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3B11AE0"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kzk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C60F2F1"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5</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E54F339" w14:textId="77777777" w:rsidR="005B4D76" w:rsidRPr="00EB1F80"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b/>
                <w:bCs/>
              </w:rPr>
            </w:pPr>
            <w:r w:rsidRPr="00EB1F80">
              <w:rPr>
                <w:b/>
                <w:bCs/>
              </w:rPr>
              <w:t xml:space="preserve">doc. M.A. Vladimír Kovařík </w:t>
            </w:r>
          </w:p>
          <w:p w14:paraId="7C03AC4B"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EB1F80">
              <w:t>a kol. pedagogů</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3F5AA3D"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EB1F80">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290BCB3"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5A4175D" w14:textId="78C42229"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32119D5"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1 ZS</w:t>
            </w:r>
          </w:p>
        </w:tc>
      </w:tr>
      <w:tr w:rsidR="005B4D76" w:rsidRPr="00A22651" w14:paraId="4908D9BD"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EA8DE65" w14:textId="77777777" w:rsidR="005B4D76" w:rsidRPr="00C415B1"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t>Současné tendence v umění 1</w:t>
            </w:r>
          </w:p>
        </w:tc>
        <w:tc>
          <w:tcPr>
            <w:tcW w:w="85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F689544"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EB1F80">
              <w:t>26p</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A3343F7"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BC35B03"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3</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087345E"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EB1F80">
              <w:t>Mgr. Helena Maňasová Hradská, Ph.D.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DF0CF6B"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EB1F80">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A520A79"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8688C31"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ZT</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DD6EB2C"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1 ZS</w:t>
            </w:r>
          </w:p>
        </w:tc>
      </w:tr>
      <w:tr w:rsidR="005B4D76" w:rsidRPr="00A22651" w14:paraId="3A9F9A1C"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39610EE" w14:textId="77777777" w:rsidR="005B4D76" w:rsidRPr="00C415B1"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rPr>
                <w:lang w:eastAsia="en-US"/>
              </w:rPr>
              <w:t xml:space="preserve">Současný světový design </w:t>
            </w:r>
          </w:p>
        </w:tc>
        <w:tc>
          <w:tcPr>
            <w:tcW w:w="85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F148287"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EB1F80">
              <w:rPr>
                <w:lang w:eastAsia="en-US"/>
              </w:rPr>
              <w:t>13p</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0E06FDA"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D2FCCDF"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3</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5CC2A54" w14:textId="77777777" w:rsidR="00131855" w:rsidRPr="00131855" w:rsidRDefault="00131855"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Style w:val="normaltextrun"/>
                <w:b/>
                <w:bCs/>
              </w:rPr>
            </w:pPr>
            <w:r w:rsidRPr="00131855">
              <w:rPr>
                <w:rStyle w:val="normaltextrun"/>
                <w:b/>
                <w:bCs/>
              </w:rPr>
              <w:t>prof. PhDr. Zdeno Kolesár, Ph.D.</w:t>
            </w:r>
          </w:p>
          <w:p w14:paraId="1DD35637" w14:textId="73D176EC"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EB1F80">
              <w:rPr>
                <w:lang w:eastAsia="en-US"/>
              </w:rPr>
              <w:t>Mgr. Vít Jakubíček, Ph.D.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F9F2F3B"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EB1F80">
              <w:rPr>
                <w:lang w:eastAsia="en-US"/>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8E3CD91"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651F311"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ZT</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0E6A047"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1 ZS</w:t>
            </w:r>
          </w:p>
        </w:tc>
      </w:tr>
      <w:tr w:rsidR="005B4D76" w:rsidRPr="00A22651" w14:paraId="0CC4CAE3"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7E8079B" w14:textId="77777777" w:rsidR="005B4D76" w:rsidRPr="00C415B1"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t>Estetika 1</w:t>
            </w:r>
          </w:p>
        </w:tc>
        <w:tc>
          <w:tcPr>
            <w:tcW w:w="85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B787A35"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EB1F80">
              <w:t>13p+13s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7F5263D"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2C8A39D"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3</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6399361"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EB1F80">
              <w:t>doc. PhDr. Miroslav Zelinský, CSc.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9D7C5CE"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EB1F80">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5CC5A4F"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BB166E2"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FC4D24F"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1 ZS</w:t>
            </w:r>
          </w:p>
        </w:tc>
      </w:tr>
      <w:tr w:rsidR="005B4D76" w:rsidRPr="00A22651" w14:paraId="5DC2589C"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4A8240E" w14:textId="77777777" w:rsidR="005B4D76" w:rsidRPr="00C415B1"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t>Odborná angličtina B2+ 1</w:t>
            </w:r>
          </w:p>
        </w:tc>
        <w:tc>
          <w:tcPr>
            <w:tcW w:w="85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17C12C3"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EB1F80">
              <w:t>26s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FE8AF69"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r w:rsidRPr="00EB1F80">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C9E30A0"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r w:rsidRPr="00EB1F80">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BBC5007"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EB1F80">
              <w:t>Garant FHS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256F795"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EB1F80">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D64DD35"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186F812"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1E79EC1" w14:textId="77777777" w:rsidR="005B4D76" w:rsidRPr="00C415B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1 ZS</w:t>
            </w:r>
          </w:p>
        </w:tc>
      </w:tr>
      <w:tr w:rsidR="005B4D76" w14:paraId="0D46F20E"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3CE3450" w14:textId="77777777" w:rsidR="005B4D76" w:rsidRPr="000A727D"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0A727D">
              <w:rPr>
                <w:rStyle w:val="normaltextrun"/>
              </w:rPr>
              <w:t>Ateliér Tvorba prostoru 7</w:t>
            </w:r>
            <w:r w:rsidRPr="000A727D">
              <w:rPr>
                <w:rStyle w:val="eop"/>
                <w:rFonts w:eastAsiaTheme="majorEastAsia"/>
              </w:rPr>
              <w:t> </w:t>
            </w:r>
          </w:p>
        </w:tc>
        <w:tc>
          <w:tcPr>
            <w:tcW w:w="85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8B99A29" w14:textId="77777777" w:rsidR="005B4D76" w:rsidRPr="000A727D"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0A727D">
              <w:t>52 ateliér</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35BDA1B" w14:textId="77777777" w:rsidR="005B4D76" w:rsidRPr="000A727D"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0A727D">
              <w:t>z, 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5CB1507" w14:textId="77777777" w:rsidR="005B4D76" w:rsidRPr="000A727D"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4</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AF27181" w14:textId="77777777" w:rsidR="005B4D76" w:rsidRPr="000A727D"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highlight w:val="green"/>
              </w:rPr>
            </w:pPr>
            <w:r w:rsidRPr="00583EEF">
              <w:rPr>
                <w:rStyle w:val="normaltextrun"/>
                <w:rFonts w:eastAsiaTheme="majorEastAsia"/>
                <w:b/>
                <w:bCs/>
              </w:rPr>
              <w:t xml:space="preserve">MgA. Bernadett </w:t>
            </w:r>
            <w:r w:rsidRPr="00583EEF">
              <w:rPr>
                <w:rStyle w:val="spellingerror"/>
                <w:b/>
                <w:bCs/>
              </w:rPr>
              <w:t>Királyová</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1F9320A" w14:textId="77777777" w:rsidR="005B4D76" w:rsidRPr="000A727D"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0016ABF" w14:textId="77777777" w:rsidR="005B4D76" w:rsidRPr="000A727D"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0A727D">
              <w:t>X</w:t>
            </w: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168F54F" w14:textId="77777777" w:rsidR="005B4D76" w:rsidRPr="000A727D"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0A727D">
              <w:t>PZ</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2979BF7" w14:textId="77777777" w:rsidR="005B4D76" w:rsidRPr="000A727D"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0A727D">
              <w:t>1 ZS</w:t>
            </w:r>
          </w:p>
        </w:tc>
      </w:tr>
      <w:tr w:rsidR="005B4D76" w:rsidRPr="00A22651" w14:paraId="0987225E"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5FB61E0" w14:textId="77777777" w:rsidR="00285E29"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rStyle w:val="normaltextrun"/>
                <w:rFonts w:eastAsiaTheme="majorEastAsia"/>
              </w:rPr>
            </w:pPr>
            <w:r w:rsidRPr="000A727D">
              <w:rPr>
                <w:rStyle w:val="normaltextrun"/>
                <w:rFonts w:eastAsiaTheme="majorEastAsia"/>
              </w:rPr>
              <w:t xml:space="preserve">Současné tendence </w:t>
            </w:r>
          </w:p>
          <w:p w14:paraId="75C0B3B7" w14:textId="5A01E6AD" w:rsidR="005B4D76" w:rsidRPr="000A727D"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0A727D">
              <w:rPr>
                <w:rStyle w:val="normaltextrun"/>
                <w:rFonts w:eastAsiaTheme="majorEastAsia"/>
              </w:rPr>
              <w:t>v architektuře 1</w:t>
            </w:r>
            <w:r w:rsidRPr="000A727D">
              <w:rPr>
                <w:rStyle w:val="eop"/>
              </w:rPr>
              <w:t> </w:t>
            </w:r>
          </w:p>
        </w:tc>
        <w:tc>
          <w:tcPr>
            <w:tcW w:w="85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CBB5FE4" w14:textId="77777777" w:rsidR="005B4D76" w:rsidRPr="000A727D"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0A727D">
              <w:rPr>
                <w:rStyle w:val="contextualspellingandgrammarerror"/>
              </w:rPr>
              <w:t>13p</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B5A9874" w14:textId="77777777" w:rsidR="005B4D76" w:rsidRPr="009539F2"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9539F2">
              <w:rPr>
                <w:rStyle w:val="spellingerror"/>
              </w:rPr>
              <w:t>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D975FE7" w14:textId="77777777" w:rsidR="005B4D76" w:rsidRPr="009539F2"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9539F2">
              <w:rPr>
                <w:rStyle w:val="normaltextrun"/>
                <w:rFonts w:eastAsiaTheme="majorEastAsia"/>
              </w:rPr>
              <w:t>3</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346D884" w14:textId="43D0A6EB" w:rsidR="005B4D76" w:rsidRPr="000A727D" w:rsidRDefault="005B4D76" w:rsidP="00512A4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673084">
              <w:rPr>
                <w:rStyle w:val="normaltextrun"/>
                <w:rFonts w:eastAsiaTheme="majorEastAsia"/>
                <w:b/>
              </w:rPr>
              <w:t>Mgr. Helena Maňasová Hradská Ph.D.</w:t>
            </w:r>
            <w:r w:rsidR="00512A4A">
              <w:rPr>
                <w:rStyle w:val="normaltextrun"/>
                <w:rFonts w:eastAsiaTheme="majorEastAsia"/>
                <w:b/>
              </w:rPr>
              <w:t xml:space="preserve">, </w:t>
            </w:r>
            <w:r w:rsidR="00673084">
              <w:t>Mgr. Zuzana Ragulová</w:t>
            </w:r>
            <w:r w:rsidRPr="000A727D">
              <w:rPr>
                <w:rStyle w:val="eop"/>
              </w:rPr>
              <w:t> </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FED1140" w14:textId="77777777" w:rsidR="005B4D76" w:rsidRPr="000A727D"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4BBA12A" w14:textId="77777777" w:rsidR="005B4D76" w:rsidRPr="000A727D"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0A727D">
              <w:rPr>
                <w:rStyle w:val="normaltextrun"/>
                <w:rFonts w:eastAsiaTheme="majorEastAsia"/>
              </w:rPr>
              <w:t>X</w:t>
            </w: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D2284B9" w14:textId="59E28EB6" w:rsidR="005B4D76" w:rsidRPr="00D46E02" w:rsidRDefault="009E7C08"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highlight w:val="yellow"/>
              </w:rPr>
            </w:pPr>
            <w:r>
              <w:rPr>
                <w:rStyle w:val="normaltextrun"/>
                <w:rFonts w:eastAsiaTheme="majorEastAsia"/>
              </w:rPr>
              <w:t>PZ</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04A9D73" w14:textId="77777777" w:rsidR="005B4D76" w:rsidRPr="000A727D"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0A727D">
              <w:rPr>
                <w:rStyle w:val="normaltextrun"/>
                <w:rFonts w:eastAsiaTheme="majorEastAsia"/>
              </w:rPr>
              <w:t>1 ZS</w:t>
            </w:r>
          </w:p>
        </w:tc>
      </w:tr>
      <w:tr w:rsidR="005B4D76" w:rsidRPr="00A22651" w14:paraId="4965A234"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03E1E9B" w14:textId="77777777" w:rsidR="005B4D76" w:rsidRPr="000A727D"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rStyle w:val="normaltextrun"/>
                <w:rFonts w:eastAsiaTheme="majorEastAsia"/>
              </w:rPr>
            </w:pPr>
            <w:r>
              <w:rPr>
                <w:rStyle w:val="spellingerror"/>
              </w:rPr>
              <w:t>Světelný</w:t>
            </w:r>
            <w:r w:rsidRPr="000A727D">
              <w:rPr>
                <w:rStyle w:val="normaltextrun"/>
                <w:rFonts w:eastAsiaTheme="majorEastAsia"/>
              </w:rPr>
              <w:t xml:space="preserve"> design </w:t>
            </w:r>
            <w:r>
              <w:rPr>
                <w:rStyle w:val="normaltextrun"/>
                <w:rFonts w:eastAsiaTheme="majorEastAsia"/>
              </w:rPr>
              <w:t>1</w:t>
            </w:r>
          </w:p>
        </w:tc>
        <w:tc>
          <w:tcPr>
            <w:tcW w:w="85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A28EB77" w14:textId="77777777" w:rsidR="005B4D76" w:rsidRPr="000A727D"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rStyle w:val="normaltextrun"/>
                <w:rFonts w:eastAsiaTheme="majorEastAsia"/>
              </w:rPr>
            </w:pPr>
            <w:r w:rsidRPr="000A727D">
              <w:rPr>
                <w:rStyle w:val="contextualspellingandgrammarerror"/>
              </w:rPr>
              <w:t>26s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EDDEED3" w14:textId="77777777" w:rsidR="005B4D76" w:rsidRPr="009539F2"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rStyle w:val="normaltextrun"/>
                <w:rFonts w:eastAsiaTheme="majorEastAsia"/>
              </w:rPr>
            </w:pPr>
            <w:r w:rsidRPr="009539F2">
              <w:rPr>
                <w:rStyle w:val="spellingerror"/>
              </w:rPr>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31FF025" w14:textId="77777777" w:rsidR="005B4D76" w:rsidRPr="009539F2"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rStyle w:val="normaltextrun"/>
                <w:rFonts w:eastAsiaTheme="majorEastAsia"/>
              </w:rPr>
            </w:pPr>
            <w:r w:rsidRPr="009539F2">
              <w:rPr>
                <w:rStyle w:val="normaltextrun"/>
                <w:rFonts w:eastAsiaTheme="majorEastAsia"/>
              </w:rPr>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B4C6699" w14:textId="77777777" w:rsidR="005B4D76" w:rsidRPr="00583EEF" w:rsidRDefault="005B4D76" w:rsidP="005053CD">
            <w:pPr>
              <w:pStyle w:val="paragraph"/>
              <w:spacing w:before="0" w:beforeAutospacing="0" w:after="0" w:afterAutospacing="0"/>
              <w:textAlignment w:val="baseline"/>
              <w:rPr>
                <w:rStyle w:val="normaltextrun"/>
                <w:rFonts w:eastAsiaTheme="majorEastAsia"/>
                <w:sz w:val="20"/>
                <w:szCs w:val="20"/>
              </w:rPr>
            </w:pPr>
            <w:r w:rsidRPr="00583EEF">
              <w:rPr>
                <w:rStyle w:val="normaltextrun"/>
                <w:rFonts w:eastAsiaTheme="majorEastAsia"/>
                <w:sz w:val="20"/>
                <w:szCs w:val="20"/>
              </w:rPr>
              <w:t xml:space="preserve">Ing. arch. Kamil Koláček </w:t>
            </w:r>
          </w:p>
          <w:p w14:paraId="3D08ED67" w14:textId="77777777" w:rsidR="005B4D76" w:rsidRPr="000A727D" w:rsidRDefault="005B4D76" w:rsidP="005053CD">
            <w:pPr>
              <w:pStyle w:val="paragraph"/>
              <w:spacing w:before="0" w:beforeAutospacing="0" w:after="0" w:afterAutospacing="0"/>
              <w:textAlignment w:val="baseline"/>
              <w:rPr>
                <w:rStyle w:val="normaltextrun"/>
                <w:rFonts w:ascii="Segoe UI" w:hAnsi="Segoe UI" w:cs="Segoe UI"/>
                <w:sz w:val="20"/>
                <w:szCs w:val="20"/>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A884F87" w14:textId="77777777" w:rsidR="005B4D76" w:rsidRPr="000A727D"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rStyle w:val="eop"/>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A5FAFFA" w14:textId="77777777" w:rsidR="005B4D76" w:rsidRPr="000A727D"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rStyle w:val="normaltextrun"/>
                <w:rFonts w:eastAsiaTheme="majorEastAsia"/>
              </w:rPr>
            </w:pPr>
            <w:r w:rsidRPr="000A727D">
              <w:rPr>
                <w:rStyle w:val="normaltextrun"/>
                <w:rFonts w:eastAsiaTheme="majorEastAsia"/>
              </w:rPr>
              <w:t>X</w:t>
            </w: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3EF0407" w14:textId="77777777" w:rsidR="005B4D76" w:rsidRPr="00D46E02"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rStyle w:val="normaltextrun"/>
                <w:rFonts w:eastAsiaTheme="majorEastAsia"/>
                <w:highlight w:val="yellow"/>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37A6446" w14:textId="77777777" w:rsidR="005B4D76" w:rsidRPr="000A727D"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rStyle w:val="normaltextrun"/>
                <w:rFonts w:eastAsiaTheme="majorEastAsia"/>
              </w:rPr>
            </w:pPr>
            <w:r w:rsidRPr="000A727D">
              <w:rPr>
                <w:rStyle w:val="normaltextrun"/>
                <w:rFonts w:eastAsiaTheme="majorEastAsia"/>
              </w:rPr>
              <w:t>1 ZS</w:t>
            </w:r>
          </w:p>
        </w:tc>
      </w:tr>
      <w:tr w:rsidR="005B4D76" w:rsidRPr="00A22651" w14:paraId="75A1B722"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B0C7763" w14:textId="77777777" w:rsidR="005B4D76" w:rsidRPr="000A727D"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0A727D">
              <w:rPr>
                <w:rStyle w:val="normaltextrun"/>
                <w:rFonts w:eastAsiaTheme="majorEastAsia"/>
              </w:rPr>
              <w:t xml:space="preserve">Tvorba </w:t>
            </w:r>
            <w:r>
              <w:rPr>
                <w:rStyle w:val="normaltextrun"/>
                <w:rFonts w:eastAsiaTheme="majorEastAsia"/>
              </w:rPr>
              <w:t xml:space="preserve">ve </w:t>
            </w:r>
            <w:r w:rsidRPr="000A727D">
              <w:rPr>
                <w:rStyle w:val="normaltextrun"/>
                <w:rFonts w:eastAsiaTheme="majorEastAsia"/>
              </w:rPr>
              <w:t>veřejné</w:t>
            </w:r>
            <w:r>
              <w:rPr>
                <w:rStyle w:val="normaltextrun"/>
                <w:rFonts w:eastAsiaTheme="majorEastAsia"/>
              </w:rPr>
              <w:t>m</w:t>
            </w:r>
            <w:r w:rsidRPr="000A727D">
              <w:rPr>
                <w:rStyle w:val="normaltextrun"/>
                <w:rFonts w:eastAsiaTheme="majorEastAsia"/>
              </w:rPr>
              <w:t xml:space="preserve"> prostoru 1</w:t>
            </w:r>
            <w:r w:rsidRPr="000A727D">
              <w:rPr>
                <w:rStyle w:val="eop"/>
              </w:rPr>
              <w:t> </w:t>
            </w:r>
          </w:p>
        </w:tc>
        <w:tc>
          <w:tcPr>
            <w:tcW w:w="85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84CEA48" w14:textId="77777777" w:rsidR="005B4D76" w:rsidRPr="000A727D"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0A727D">
              <w:rPr>
                <w:rStyle w:val="contextualspellingandgrammarerror"/>
              </w:rPr>
              <w:t>26s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9C4936B" w14:textId="2CBA93A2" w:rsidR="005B4D76" w:rsidRPr="000A727D" w:rsidRDefault="00752575"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Pr>
                <w:rStyle w:val="spellingerror"/>
              </w:rPr>
              <w:t>kl</w:t>
            </w:r>
            <w:r w:rsidR="00A7216E">
              <w:rPr>
                <w:rStyle w:val="spellingerror"/>
              </w:rPr>
              <w:t>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5581961" w14:textId="0A51E1EF" w:rsidR="005B4D76" w:rsidRPr="000A727D" w:rsidRDefault="00A7216E"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Pr>
                <w:rStyle w:val="normaltextrun"/>
                <w:rFonts w:eastAsiaTheme="majorEastAsia"/>
              </w:rPr>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FD29035" w14:textId="77777777" w:rsidR="005B4D76" w:rsidRPr="000A727D"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Pr>
                <w:lang w:eastAsia="en-US"/>
              </w:rPr>
              <w:t>MgA. Martin Cizner</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BF2FF4C" w14:textId="77777777" w:rsidR="005B4D76" w:rsidRPr="000A727D"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438C95E" w14:textId="77777777" w:rsidR="005B4D76" w:rsidRPr="000A727D"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0A727D">
              <w:rPr>
                <w:rStyle w:val="normaltextrun"/>
                <w:rFonts w:eastAsiaTheme="majorEastAsia"/>
              </w:rPr>
              <w:t>X</w:t>
            </w: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1921548" w14:textId="77777777" w:rsidR="005B4D76" w:rsidRPr="00D46E02"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highlight w:val="yellow"/>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C4747FF" w14:textId="77777777" w:rsidR="005B4D76" w:rsidRPr="000A727D"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0A727D">
              <w:rPr>
                <w:rStyle w:val="normaltextrun"/>
                <w:rFonts w:eastAsiaTheme="majorEastAsia"/>
              </w:rPr>
              <w:t>1 ZS</w:t>
            </w:r>
          </w:p>
        </w:tc>
      </w:tr>
      <w:tr w:rsidR="005B4D76" w:rsidRPr="00A22651" w14:paraId="6246A699"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7FB87B7" w14:textId="77777777" w:rsidR="005B4D76" w:rsidRPr="000A727D"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rStyle w:val="normaltextrun"/>
                <w:rFonts w:eastAsiaTheme="majorEastAsia"/>
              </w:rPr>
            </w:pPr>
            <w:r>
              <w:rPr>
                <w:rStyle w:val="normaltextrun"/>
                <w:rFonts w:eastAsiaTheme="majorEastAsia"/>
              </w:rPr>
              <w:t>Technická podpora projektu 1</w:t>
            </w:r>
            <w:r w:rsidRPr="000A727D">
              <w:rPr>
                <w:rStyle w:val="eop"/>
              </w:rPr>
              <w:t> </w:t>
            </w:r>
          </w:p>
        </w:tc>
        <w:tc>
          <w:tcPr>
            <w:tcW w:w="85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79254C4" w14:textId="77777777" w:rsidR="005B4D76" w:rsidRPr="000A727D"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rStyle w:val="normaltextrun"/>
                <w:rFonts w:eastAsiaTheme="majorEastAsia"/>
              </w:rPr>
            </w:pPr>
            <w:r w:rsidRPr="000A727D">
              <w:rPr>
                <w:rStyle w:val="normaltextrun"/>
                <w:rFonts w:eastAsiaTheme="majorEastAsia"/>
              </w:rPr>
              <w:t>26c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3CAC282" w14:textId="77777777" w:rsidR="005B4D76" w:rsidRPr="000A727D"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rStyle w:val="normaltextrun"/>
                <w:rFonts w:eastAsiaTheme="majorEastAsia"/>
              </w:rPr>
            </w:pPr>
            <w:r w:rsidRPr="000A727D">
              <w:rPr>
                <w:rStyle w:val="normaltextrun"/>
                <w:rFonts w:eastAsiaTheme="majorEastAsia"/>
              </w:rPr>
              <w:t>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494F73A" w14:textId="77777777" w:rsidR="005B4D76" w:rsidRPr="000A727D"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rStyle w:val="normaltextrun"/>
                <w:rFonts w:eastAsiaTheme="majorEastAsia"/>
              </w:rPr>
            </w:pPr>
            <w:r>
              <w:rPr>
                <w:rStyle w:val="normaltextrun"/>
                <w:rFonts w:eastAsiaTheme="majorEastAsia"/>
              </w:rPr>
              <w:t>1</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1DD4B9B" w14:textId="77777777" w:rsidR="005B4D76" w:rsidRPr="000A727D" w:rsidRDefault="005B4D76" w:rsidP="005053CD">
            <w:pPr>
              <w:pStyle w:val="paragraph"/>
              <w:spacing w:before="0" w:beforeAutospacing="0" w:after="0" w:afterAutospacing="0"/>
              <w:textAlignment w:val="baseline"/>
              <w:rPr>
                <w:rStyle w:val="normaltextrun"/>
                <w:rFonts w:eastAsiaTheme="majorEastAsia"/>
                <w:sz w:val="20"/>
                <w:szCs w:val="20"/>
              </w:rPr>
            </w:pPr>
            <w:r w:rsidRPr="004008C5">
              <w:rPr>
                <w:rStyle w:val="normaltextrun"/>
                <w:rFonts w:eastAsiaTheme="majorEastAsia"/>
                <w:sz w:val="20"/>
                <w:szCs w:val="20"/>
              </w:rPr>
              <w:t>Ing. Jaroslav Bílka</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1AA437D" w14:textId="77777777" w:rsidR="005B4D76" w:rsidRPr="000A727D"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rStyle w:val="eop"/>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BEBE582" w14:textId="77777777" w:rsidR="005B4D76" w:rsidRPr="000A727D"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rStyle w:val="normaltextrun"/>
                <w:rFonts w:eastAsiaTheme="majorEastAsia"/>
              </w:rPr>
            </w:pPr>
            <w:r w:rsidRPr="000A727D">
              <w:rPr>
                <w:rStyle w:val="normaltextrun"/>
                <w:rFonts w:eastAsiaTheme="majorEastAsia"/>
              </w:rPr>
              <w:t>X</w:t>
            </w: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3D0708F" w14:textId="77777777" w:rsidR="005B4D76" w:rsidRPr="000A727D"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rStyle w:val="eop"/>
                <w:highlight w:val="yellow"/>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E7B10F7" w14:textId="77777777" w:rsidR="005B4D76" w:rsidRPr="000A727D"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rStyle w:val="normaltextrun"/>
                <w:rFonts w:eastAsiaTheme="majorEastAsia"/>
              </w:rPr>
            </w:pPr>
            <w:r w:rsidRPr="000A727D">
              <w:rPr>
                <w:rStyle w:val="normaltextrun"/>
                <w:rFonts w:eastAsiaTheme="majorEastAsia"/>
              </w:rPr>
              <w:t>1 ZS</w:t>
            </w:r>
          </w:p>
        </w:tc>
      </w:tr>
      <w:tr w:rsidR="005B4D76" w:rsidRPr="00A22651" w14:paraId="7BBDA983"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B7237BD" w14:textId="77777777" w:rsidR="005B4D76"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t>Klauzurní práce 8</w:t>
            </w:r>
          </w:p>
        </w:tc>
        <w:tc>
          <w:tcPr>
            <w:tcW w:w="85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7D126AC"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EB1F80">
              <w:t>13c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DC58C99"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kzk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EAF83A8"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5</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E5A6EBD" w14:textId="77777777" w:rsidR="005B4D76" w:rsidRPr="00EB1F80"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b/>
                <w:bCs/>
              </w:rPr>
            </w:pPr>
            <w:r w:rsidRPr="00EB1F80">
              <w:rPr>
                <w:b/>
                <w:bCs/>
              </w:rPr>
              <w:t xml:space="preserve">doc. M.A. Vladimír Kovařík </w:t>
            </w:r>
          </w:p>
          <w:p w14:paraId="6E573707"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EB1F80">
              <w:t>a kol. pedagogů</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2E6F6D0"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EB1F80">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197595D"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64C096B" w14:textId="175F82FF"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E123665"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1 LS</w:t>
            </w:r>
          </w:p>
        </w:tc>
      </w:tr>
      <w:tr w:rsidR="005B4D76" w:rsidRPr="00A22651" w14:paraId="60AE1971"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61D0B37" w14:textId="77777777" w:rsidR="005B4D76"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t>Současné tendence v umění 2</w:t>
            </w:r>
          </w:p>
        </w:tc>
        <w:tc>
          <w:tcPr>
            <w:tcW w:w="85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34403F1"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EB1F80">
              <w:t>26p</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357E88D"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E81454F"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3</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04CCA9B"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EB1F80">
              <w:t>Mgr. Helena Maňasová Hradská, Ph.D.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D056D28"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EB1F80">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43970FF"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AB0BBD4"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ZT</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922A203"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1 LS</w:t>
            </w:r>
          </w:p>
        </w:tc>
      </w:tr>
      <w:tr w:rsidR="005B4D76" w:rsidRPr="00A22651" w14:paraId="023A975A"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212E16A" w14:textId="77777777" w:rsidR="005B4D76"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rPr>
                <w:lang w:eastAsia="en-US"/>
              </w:rPr>
              <w:t xml:space="preserve">Současný český design </w:t>
            </w:r>
          </w:p>
        </w:tc>
        <w:tc>
          <w:tcPr>
            <w:tcW w:w="85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95E5F6B"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EB1F80">
              <w:rPr>
                <w:lang w:eastAsia="en-US"/>
              </w:rPr>
              <w:t>13p</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47F89C0" w14:textId="77777777" w:rsidR="005B4D76" w:rsidRPr="004E21C8"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r w:rsidRPr="00EB1F80">
              <w:t>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BD46A96" w14:textId="77777777" w:rsidR="005B4D76" w:rsidRPr="004E21C8"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r w:rsidRPr="00EB1F80">
              <w:t>3</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F09BC2E" w14:textId="13A19B52" w:rsidR="005B4D76" w:rsidRDefault="00552CEF"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552CEF">
              <w:rPr>
                <w:rStyle w:val="normaltextrun"/>
                <w:b/>
                <w:bCs/>
              </w:rPr>
              <w:t>prof. PhDr. Zdeno Kolesár, Ph.D.</w:t>
            </w:r>
            <w:r>
              <w:rPr>
                <w:rStyle w:val="normaltextrun"/>
                <w:b/>
                <w:bCs/>
              </w:rPr>
              <w:t xml:space="preserve"> </w:t>
            </w:r>
            <w:r w:rsidR="005B4D76" w:rsidRPr="00552CEF">
              <w:rPr>
                <w:lang w:eastAsia="en-US"/>
              </w:rPr>
              <w:t>Mgr.</w:t>
            </w:r>
            <w:r w:rsidR="005B4D76" w:rsidRPr="00EB1F80">
              <w:rPr>
                <w:lang w:eastAsia="en-US"/>
              </w:rPr>
              <w:t xml:space="preserve"> Vít Jakubíček, Ph.D.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38519AF"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EB1F80">
              <w:rPr>
                <w:lang w:eastAsia="en-US"/>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4373AC5"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5D67C7E"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ZT</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072E14F"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1 LS</w:t>
            </w:r>
          </w:p>
        </w:tc>
      </w:tr>
      <w:tr w:rsidR="005B4D76" w:rsidRPr="00A22651" w14:paraId="58BAA002"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CCD10B8" w14:textId="77777777" w:rsidR="005B4D76"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t>Estetika 2</w:t>
            </w:r>
          </w:p>
        </w:tc>
        <w:tc>
          <w:tcPr>
            <w:tcW w:w="85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2071F18"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EB1F80">
              <w:t>13p+13s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6408155" w14:textId="77777777" w:rsidR="005B4D76" w:rsidRPr="00C678B7"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r w:rsidRPr="00EB1F80">
              <w:t>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3AE7AC3" w14:textId="77777777" w:rsidR="005B4D76" w:rsidRPr="00C678B7"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r w:rsidRPr="00EB1F80">
              <w:t>3</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7A8765C"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EB1F80">
              <w:t>doc. PhDr. Miroslav Zelinský, CSc.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4D19A5D"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EB1F80">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81BADB0"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8E312DB"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A570DD6"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1 LS</w:t>
            </w:r>
          </w:p>
        </w:tc>
      </w:tr>
      <w:tr w:rsidR="005B4D76" w:rsidRPr="00A22651" w14:paraId="4FABC551"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A9961B1" w14:textId="77777777" w:rsidR="005B4D76" w:rsidRPr="00713BB6"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t>Právo a praxe v kreativním průmyslu 1</w:t>
            </w:r>
          </w:p>
        </w:tc>
        <w:tc>
          <w:tcPr>
            <w:tcW w:w="85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9458B88"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EB1F80">
              <w:t>13p+13s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C06BE24"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9B94DD5"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3</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4EBCDA8"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FF0000"/>
              </w:rPr>
            </w:pPr>
            <w:r w:rsidRPr="009A3EA8">
              <w:t>Mgr. Zuzana Čabart Šimonovská, LL.M</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53D615F"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EB1F80">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ECD7451"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AF43C77"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6C07094"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1 LS</w:t>
            </w:r>
          </w:p>
        </w:tc>
      </w:tr>
      <w:tr w:rsidR="005B4D76" w:rsidRPr="00A22651" w14:paraId="7A702FE9"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BBD8F78" w14:textId="77777777" w:rsidR="005B4D76"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color w:val="FF0000"/>
              </w:rPr>
            </w:pPr>
            <w:r w:rsidRPr="00EB1F80">
              <w:t>Odborná angličtina B2+ 2</w:t>
            </w:r>
          </w:p>
        </w:tc>
        <w:tc>
          <w:tcPr>
            <w:tcW w:w="85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235964F" w14:textId="77777777" w:rsidR="005B4D76" w:rsidRPr="00A14947"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color w:val="FF0000"/>
              </w:rPr>
            </w:pPr>
            <w:r w:rsidRPr="00EB1F80">
              <w:t>26s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CD41283"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r>
              <w:t>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ED7262D"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r w:rsidRPr="00EB1F80">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EE05D1F" w14:textId="77777777" w:rsidR="005B4D76" w:rsidRPr="5C08DE77"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FF0000"/>
              </w:rPr>
            </w:pPr>
            <w:r w:rsidRPr="00EB1F80">
              <w:t>Garant FHS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06140C1" w14:textId="77777777" w:rsidR="005B4D76" w:rsidRPr="00A14947"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color w:val="FF0000"/>
              </w:rPr>
            </w:pPr>
            <w:r w:rsidRPr="00EB1F80">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DFE2BCA"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AE2D200"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A9F403C"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r w:rsidRPr="00EB1F80">
              <w:t>1 LS</w:t>
            </w:r>
          </w:p>
        </w:tc>
      </w:tr>
      <w:tr w:rsidR="005B4D76" w14:paraId="568E0726"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CEAEFFC" w14:textId="77777777" w:rsidR="005B4D76" w:rsidRPr="00592DF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592DF1">
              <w:rPr>
                <w:rStyle w:val="normaltextrun"/>
              </w:rPr>
              <w:t>Ateliér Tvorba prostoru 8</w:t>
            </w:r>
            <w:r w:rsidRPr="00592DF1">
              <w:rPr>
                <w:rStyle w:val="eop"/>
                <w:rFonts w:eastAsiaTheme="majorEastAsia"/>
              </w:rPr>
              <w:t> </w:t>
            </w:r>
          </w:p>
        </w:tc>
        <w:tc>
          <w:tcPr>
            <w:tcW w:w="85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C057795" w14:textId="77777777" w:rsidR="005B4D76" w:rsidRPr="00592DF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592DF1">
              <w:t>52 ateliér</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8C94B39" w14:textId="77777777" w:rsidR="005B4D76" w:rsidRPr="00592DF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592DF1">
              <w:t>z, 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D57971B" w14:textId="77777777" w:rsidR="005B4D76" w:rsidRPr="00592DF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4</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44CD900" w14:textId="77777777" w:rsidR="005B4D76" w:rsidRPr="00592DF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EE2806">
              <w:rPr>
                <w:rStyle w:val="normaltextrun"/>
                <w:rFonts w:eastAsiaTheme="majorEastAsia"/>
                <w:b/>
                <w:bCs/>
              </w:rPr>
              <w:t xml:space="preserve">MgA. Bernadett </w:t>
            </w:r>
            <w:r w:rsidRPr="00EE2806">
              <w:rPr>
                <w:rStyle w:val="spellingerror"/>
                <w:b/>
                <w:bCs/>
              </w:rPr>
              <w:t>Királyová</w:t>
            </w:r>
            <w:r w:rsidRPr="002D43A5" w:rsidDel="00F6326F">
              <w:rPr>
                <w:rStyle w:val="normaltextrun"/>
              </w:rPr>
              <w:t xml:space="preserve"> </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32DA7F2" w14:textId="77777777" w:rsidR="005B4D76" w:rsidRPr="00592DF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990CBAC" w14:textId="77777777" w:rsidR="005B4D76" w:rsidRPr="00592DF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592DF1">
              <w:t>X</w:t>
            </w: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2E280BE" w14:textId="77777777" w:rsidR="005B4D76" w:rsidRPr="00592DF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592DF1">
              <w:t>PZ</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671CB39" w14:textId="77777777" w:rsidR="005B4D76" w:rsidRPr="00592DF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592DF1">
              <w:t>1 LS</w:t>
            </w:r>
          </w:p>
        </w:tc>
      </w:tr>
      <w:tr w:rsidR="005B4D76" w14:paraId="634D2C2E"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5482452" w14:textId="77777777" w:rsidR="00522C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rStyle w:val="normaltextrun"/>
                <w:rFonts w:eastAsiaTheme="majorEastAsia"/>
              </w:rPr>
            </w:pPr>
            <w:r w:rsidRPr="00592DF1">
              <w:rPr>
                <w:rStyle w:val="normaltextrun"/>
                <w:rFonts w:eastAsiaTheme="majorEastAsia"/>
              </w:rPr>
              <w:t xml:space="preserve">Současné tendence </w:t>
            </w:r>
          </w:p>
          <w:p w14:paraId="21B5148C" w14:textId="66A7FAA9" w:rsidR="005B4D76" w:rsidRPr="00592DF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rStyle w:val="normaltextrun"/>
              </w:rPr>
            </w:pPr>
            <w:r w:rsidRPr="00592DF1">
              <w:rPr>
                <w:rStyle w:val="normaltextrun"/>
                <w:rFonts w:eastAsiaTheme="majorEastAsia"/>
              </w:rPr>
              <w:t>v architektuře 2  </w:t>
            </w:r>
            <w:r w:rsidRPr="00592DF1">
              <w:rPr>
                <w:rStyle w:val="eop"/>
              </w:rPr>
              <w:t> </w:t>
            </w:r>
          </w:p>
        </w:tc>
        <w:tc>
          <w:tcPr>
            <w:tcW w:w="85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AE20D3C" w14:textId="77777777" w:rsidR="005B4D76" w:rsidRPr="00592DF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592DF1">
              <w:rPr>
                <w:rStyle w:val="contextualspellingandgrammarerror"/>
              </w:rPr>
              <w:t>13p</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D22907D" w14:textId="77777777" w:rsidR="005B4D76" w:rsidRPr="009539F2"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9539F2">
              <w:rPr>
                <w:rStyle w:val="spellingerror"/>
              </w:rPr>
              <w:t>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20DCF26" w14:textId="77777777" w:rsidR="005B4D76" w:rsidRPr="009539F2"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9539F2">
              <w:rPr>
                <w:rStyle w:val="normaltextrun"/>
                <w:rFonts w:eastAsiaTheme="majorEastAsia"/>
              </w:rPr>
              <w:t>3</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6D0A012" w14:textId="64F6AE3D" w:rsidR="005B4D76" w:rsidRPr="00592DF1" w:rsidRDefault="005B4D76" w:rsidP="00522C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Style w:val="normaltextrun"/>
              </w:rPr>
            </w:pPr>
            <w:r w:rsidRPr="00673084">
              <w:rPr>
                <w:rStyle w:val="normaltextrun"/>
                <w:rFonts w:eastAsiaTheme="majorEastAsia"/>
                <w:b/>
              </w:rPr>
              <w:t>Mgr. Helena Maňasová Hradská, Ph.D.</w:t>
            </w:r>
            <w:r w:rsidR="00522C51">
              <w:rPr>
                <w:rStyle w:val="normaltextrun"/>
                <w:rFonts w:eastAsiaTheme="majorEastAsia"/>
                <w:b/>
              </w:rPr>
              <w:t xml:space="preserve">, </w:t>
            </w:r>
            <w:r w:rsidR="00673084">
              <w:t>Mgr. Zuzana Ragulová</w:t>
            </w:r>
            <w:r w:rsidRPr="00592DF1">
              <w:rPr>
                <w:rStyle w:val="eop"/>
              </w:rPr>
              <w:t> </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C99C661" w14:textId="77777777" w:rsidR="005B4D76" w:rsidRPr="00592DF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25C6109" w14:textId="77777777" w:rsidR="005B4D76" w:rsidRPr="00592DF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592DF1">
              <w:rPr>
                <w:rStyle w:val="normaltextrun"/>
                <w:rFonts w:eastAsiaTheme="majorEastAsia"/>
              </w:rPr>
              <w:t>X</w:t>
            </w: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D038265" w14:textId="6351CFE8" w:rsidR="005B4D76" w:rsidRPr="00D46E02" w:rsidRDefault="009E7C08"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highlight w:val="yellow"/>
              </w:rPr>
            </w:pPr>
            <w:r>
              <w:rPr>
                <w:rStyle w:val="normaltextrun"/>
                <w:rFonts w:eastAsiaTheme="majorEastAsia"/>
              </w:rPr>
              <w:t>PZ</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AAE1449" w14:textId="77777777" w:rsidR="005B4D76" w:rsidRPr="00592DF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592DF1">
              <w:rPr>
                <w:rStyle w:val="normaltextrun"/>
                <w:rFonts w:eastAsiaTheme="majorEastAsia"/>
              </w:rPr>
              <w:t>1 LS</w:t>
            </w:r>
          </w:p>
        </w:tc>
      </w:tr>
      <w:tr w:rsidR="005B4D76" w:rsidRPr="00A22651" w14:paraId="4538E6EC"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2A4BDA0" w14:textId="77777777" w:rsidR="005B4D76" w:rsidRPr="00592DF1"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rStyle w:val="normaltextrun"/>
                <w:rFonts w:eastAsiaTheme="majorEastAsia"/>
              </w:rPr>
            </w:pPr>
            <w:r>
              <w:rPr>
                <w:rStyle w:val="spellingerror"/>
              </w:rPr>
              <w:t>Světelný</w:t>
            </w:r>
            <w:r w:rsidRPr="00592DF1">
              <w:rPr>
                <w:rStyle w:val="normaltextrun"/>
                <w:rFonts w:eastAsiaTheme="majorEastAsia"/>
              </w:rPr>
              <w:t xml:space="preserve"> design </w:t>
            </w:r>
            <w:r>
              <w:rPr>
                <w:rStyle w:val="normaltextrun"/>
                <w:rFonts w:eastAsiaTheme="majorEastAsia"/>
              </w:rPr>
              <w:t>2</w:t>
            </w:r>
          </w:p>
        </w:tc>
        <w:tc>
          <w:tcPr>
            <w:tcW w:w="85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50B5F98" w14:textId="77777777" w:rsidR="005B4D76" w:rsidRPr="00592DF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rStyle w:val="normaltextrun"/>
                <w:rFonts w:eastAsiaTheme="majorEastAsia"/>
              </w:rPr>
            </w:pPr>
            <w:r w:rsidRPr="00592DF1">
              <w:rPr>
                <w:rStyle w:val="contextualspellingandgrammarerror"/>
              </w:rPr>
              <w:t>26s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05F1419" w14:textId="77777777" w:rsidR="005B4D76" w:rsidRPr="009539F2"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rStyle w:val="normaltextrun"/>
                <w:rFonts w:eastAsiaTheme="majorEastAsia"/>
              </w:rPr>
            </w:pPr>
            <w:r w:rsidRPr="009539F2">
              <w:rPr>
                <w:rStyle w:val="normaltextrun"/>
                <w:rFonts w:eastAsiaTheme="majorEastAsia"/>
              </w:rPr>
              <w:t>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A92E0AC" w14:textId="77777777" w:rsidR="005B4D76" w:rsidRPr="009539F2"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rStyle w:val="normaltextrun"/>
                <w:rFonts w:eastAsiaTheme="majorEastAsia"/>
              </w:rPr>
            </w:pPr>
            <w:r w:rsidRPr="009539F2">
              <w:rPr>
                <w:rStyle w:val="normaltextrun"/>
                <w:rFonts w:eastAsiaTheme="majorEastAsia"/>
              </w:rPr>
              <w:t>3</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FC1D4F1" w14:textId="77777777" w:rsidR="005B4D76" w:rsidRPr="00583EEF"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Style w:val="normaltextrun"/>
                <w:rFonts w:eastAsiaTheme="majorEastAsia"/>
              </w:rPr>
            </w:pPr>
            <w:r w:rsidRPr="00583EEF">
              <w:rPr>
                <w:rStyle w:val="normaltextrun"/>
                <w:rFonts w:eastAsiaTheme="majorEastAsia"/>
              </w:rPr>
              <w:t xml:space="preserve">Ing. arch. Kamil Koláček  </w:t>
            </w:r>
          </w:p>
          <w:p w14:paraId="1A12ECB5" w14:textId="77777777" w:rsidR="005B4D76" w:rsidRPr="00592DF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Style w:val="normaltextrun"/>
                <w:rFonts w:eastAsiaTheme="majorEastAsia"/>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30F9659" w14:textId="77777777" w:rsidR="005B4D76" w:rsidRPr="00592DF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rStyle w:val="eop"/>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807AFD1" w14:textId="77777777" w:rsidR="005B4D76" w:rsidRPr="00592DF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rStyle w:val="normaltextrun"/>
                <w:rFonts w:eastAsiaTheme="majorEastAsia"/>
              </w:rPr>
            </w:pPr>
            <w:r w:rsidRPr="00592DF1">
              <w:rPr>
                <w:rStyle w:val="normaltextrun"/>
                <w:rFonts w:eastAsiaTheme="majorEastAsia"/>
              </w:rPr>
              <w:t>X</w:t>
            </w: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9F0DCD1" w14:textId="77777777" w:rsidR="005B4D76" w:rsidRPr="00D46E02"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rStyle w:val="normaltextrun"/>
                <w:rFonts w:eastAsiaTheme="majorEastAsia"/>
                <w:highlight w:val="yellow"/>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853E303" w14:textId="77777777" w:rsidR="005B4D76" w:rsidRPr="00592DF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rStyle w:val="normaltextrun"/>
                <w:rFonts w:eastAsiaTheme="majorEastAsia"/>
              </w:rPr>
            </w:pPr>
            <w:r w:rsidRPr="00592DF1">
              <w:rPr>
                <w:rStyle w:val="normaltextrun"/>
                <w:rFonts w:eastAsiaTheme="majorEastAsia"/>
              </w:rPr>
              <w:t>1 LS</w:t>
            </w:r>
          </w:p>
        </w:tc>
      </w:tr>
      <w:tr w:rsidR="005B4D76" w:rsidRPr="00A22651" w14:paraId="64998845"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2FFB6E3" w14:textId="77777777" w:rsidR="005B4D76" w:rsidRPr="00592DF1"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592DF1">
              <w:rPr>
                <w:rStyle w:val="normaltextrun"/>
                <w:rFonts w:eastAsiaTheme="majorEastAsia"/>
              </w:rPr>
              <w:t xml:space="preserve">Tvorba </w:t>
            </w:r>
            <w:r>
              <w:rPr>
                <w:rStyle w:val="normaltextrun"/>
                <w:rFonts w:eastAsiaTheme="majorEastAsia"/>
              </w:rPr>
              <w:t xml:space="preserve">ve </w:t>
            </w:r>
            <w:r w:rsidRPr="00592DF1">
              <w:rPr>
                <w:rStyle w:val="normaltextrun"/>
                <w:rFonts w:eastAsiaTheme="majorEastAsia"/>
              </w:rPr>
              <w:t>veřejné</w:t>
            </w:r>
            <w:r>
              <w:rPr>
                <w:rStyle w:val="normaltextrun"/>
                <w:rFonts w:eastAsiaTheme="majorEastAsia"/>
              </w:rPr>
              <w:t>m</w:t>
            </w:r>
            <w:r w:rsidRPr="00592DF1">
              <w:rPr>
                <w:rStyle w:val="normaltextrun"/>
                <w:rFonts w:eastAsiaTheme="majorEastAsia"/>
              </w:rPr>
              <w:t xml:space="preserve"> prostoru 2</w:t>
            </w:r>
            <w:r w:rsidRPr="00592DF1">
              <w:rPr>
                <w:rStyle w:val="eop"/>
              </w:rPr>
              <w:t> </w:t>
            </w:r>
          </w:p>
        </w:tc>
        <w:tc>
          <w:tcPr>
            <w:tcW w:w="85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718036D" w14:textId="77777777" w:rsidR="005B4D76" w:rsidRPr="00592DF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592DF1">
              <w:rPr>
                <w:rStyle w:val="contextualspellingandgrammarerror"/>
              </w:rPr>
              <w:t>26s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F4821BA" w14:textId="4B6EC296" w:rsidR="005B4D76" w:rsidRPr="00592DF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592DF1">
              <w:rPr>
                <w:rStyle w:val="spellingerror"/>
              </w:rPr>
              <w:t>z</w:t>
            </w:r>
            <w:r w:rsidR="00A7216E">
              <w:rPr>
                <w:rStyle w:val="spellingerror"/>
              </w:rPr>
              <w:t>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D4287BA" w14:textId="730A5F60" w:rsidR="005B4D76" w:rsidRPr="00592DF1" w:rsidRDefault="00A7216E"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Pr>
                <w:rStyle w:val="normaltextrun"/>
                <w:rFonts w:eastAsiaTheme="majorEastAsia"/>
              </w:rPr>
              <w:t>3</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C5DDC63" w14:textId="77777777" w:rsidR="005B4D76" w:rsidRPr="00592DF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Pr>
                <w:lang w:eastAsia="en-US"/>
              </w:rPr>
              <w:t>MgA. Martin Cizner</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7DC986F" w14:textId="77777777" w:rsidR="005B4D76" w:rsidRPr="00592DF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4D0A555" w14:textId="77777777" w:rsidR="005B4D76" w:rsidRPr="00592DF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592DF1">
              <w:rPr>
                <w:rStyle w:val="normaltextrun"/>
                <w:rFonts w:eastAsiaTheme="majorEastAsia"/>
              </w:rPr>
              <w:t>X</w:t>
            </w: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3635A89" w14:textId="77777777" w:rsidR="005B4D76" w:rsidRPr="00D46E02"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highlight w:val="yellow"/>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5951D80" w14:textId="77777777" w:rsidR="005B4D76" w:rsidRPr="00592DF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592DF1">
              <w:rPr>
                <w:rStyle w:val="normaltextrun"/>
                <w:rFonts w:eastAsiaTheme="majorEastAsia"/>
              </w:rPr>
              <w:t>1 LS</w:t>
            </w:r>
          </w:p>
        </w:tc>
      </w:tr>
      <w:tr w:rsidR="005B4D76" w:rsidRPr="00A22651" w14:paraId="2D717ABD"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10DB7EC" w14:textId="77777777" w:rsidR="005B4D76"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t>Klauzurní práce 9</w:t>
            </w:r>
          </w:p>
        </w:tc>
        <w:tc>
          <w:tcPr>
            <w:tcW w:w="85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655D86A"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EB1F80">
              <w:t>13c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65C21C4"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kzk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7882C13"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5</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E0FC6DE" w14:textId="77777777" w:rsidR="005B4D76" w:rsidRPr="00EB1F80"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b/>
                <w:bCs/>
              </w:rPr>
            </w:pPr>
            <w:r w:rsidRPr="00EB1F80">
              <w:rPr>
                <w:b/>
                <w:bCs/>
              </w:rPr>
              <w:t xml:space="preserve">doc. M.A. Vladimír Kovařík </w:t>
            </w:r>
          </w:p>
          <w:p w14:paraId="6E4D170D"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EB1F80">
              <w:t>a kol. pedagogů</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E7A36D9"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EB1F80">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196F6AD" w14:textId="77777777"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7822E81" w14:textId="463138A5" w:rsidR="005B4D76" w:rsidRPr="00A22651"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83ED4AB"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2 ZS</w:t>
            </w:r>
          </w:p>
        </w:tc>
      </w:tr>
      <w:tr w:rsidR="005B4D76" w:rsidRPr="00A22651" w14:paraId="727720A3"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57E7D99" w14:textId="77777777" w:rsidR="005B4D76" w:rsidRPr="00EB1F80"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V</w:t>
            </w:r>
            <w:r w:rsidRPr="00EB1F80">
              <w:t>irtuální realita</w:t>
            </w:r>
          </w:p>
          <w:p w14:paraId="10A547BA" w14:textId="77777777" w:rsidR="005B4D76" w:rsidRPr="00093B0E"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color w:val="FF0000"/>
              </w:rPr>
            </w:pPr>
          </w:p>
        </w:tc>
        <w:tc>
          <w:tcPr>
            <w:tcW w:w="85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FBD68D6" w14:textId="77777777" w:rsidR="005B4D76" w:rsidRPr="00093B0E"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color w:val="FF0000"/>
              </w:rPr>
            </w:pPr>
            <w:r w:rsidRPr="00EB1F80">
              <w:t>26c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06BB169" w14:textId="77777777" w:rsidR="005B4D76" w:rsidRPr="00093B0E"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r w:rsidRPr="00EB1F80">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E81D08E" w14:textId="77777777" w:rsidR="005B4D76" w:rsidRPr="00093B0E"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r w:rsidRPr="00EB1F80">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52A8F09" w14:textId="77777777" w:rsidR="005B4D76" w:rsidRPr="00093B0E"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FF0000"/>
              </w:rPr>
            </w:pPr>
            <w:r w:rsidRPr="00EB1F80">
              <w:t>MgA. Jakub Hrdina, Ph.D.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CBE0FA1" w14:textId="77777777" w:rsidR="005B4D76" w:rsidRPr="00093B0E"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color w:val="FF0000"/>
              </w:rPr>
            </w:pPr>
            <w:r w:rsidRPr="00EB1F80">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26A78A4" w14:textId="77777777" w:rsidR="005B4D76" w:rsidRPr="00093B0E"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9A30DCF" w14:textId="77777777" w:rsidR="005B4D76" w:rsidRPr="00093B0E"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F559D0F" w14:textId="77777777" w:rsidR="005B4D76" w:rsidRPr="00093B0E"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r w:rsidRPr="00EB1F80">
              <w:t>2 ZS</w:t>
            </w:r>
          </w:p>
        </w:tc>
      </w:tr>
      <w:tr w:rsidR="005B4D76" w:rsidRPr="00A22651" w14:paraId="4892F30E"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F2C0566" w14:textId="77777777" w:rsidR="005B4D76" w:rsidRPr="00093B0E"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color w:val="FF0000"/>
              </w:rPr>
            </w:pPr>
            <w:r w:rsidRPr="00EB1F80">
              <w:t>Právo a praxe v kreativním průmyslu 2</w:t>
            </w:r>
          </w:p>
        </w:tc>
        <w:tc>
          <w:tcPr>
            <w:tcW w:w="85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6D80162" w14:textId="77777777" w:rsidR="005B4D76" w:rsidRPr="00093B0E"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color w:val="FF0000"/>
              </w:rPr>
            </w:pPr>
            <w:r w:rsidRPr="00EB1F80">
              <w:t>13p+13s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7B9D296" w14:textId="77777777" w:rsidR="005B4D76" w:rsidRPr="00093B0E"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r w:rsidRPr="00EB1F80">
              <w:t>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ED090FE" w14:textId="77777777" w:rsidR="005B4D76" w:rsidRPr="00093B0E"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r w:rsidRPr="00EB1F80">
              <w:t>3</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2574B92" w14:textId="77777777" w:rsidR="005B4D76" w:rsidRPr="00093B0E"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FF0000"/>
              </w:rPr>
            </w:pPr>
            <w:r w:rsidRPr="009A3EA8">
              <w:t>Mgr. Zuzana Čabart Šimonovská, LL.M</w:t>
            </w:r>
            <w:r w:rsidRPr="00093B0E">
              <w:rPr>
                <w:color w:val="FF0000"/>
              </w:rPr>
              <w:t xml:space="preserve"> </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9FAFE13" w14:textId="77777777" w:rsidR="005B4D76" w:rsidRPr="00093B0E"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color w:val="FF0000"/>
              </w:rPr>
            </w:pPr>
            <w:r w:rsidRPr="00EB1F80">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CF1F72C" w14:textId="77777777" w:rsidR="005B4D76" w:rsidRPr="00093B0E"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9A40569"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4707059" w14:textId="77777777" w:rsidR="005B4D76" w:rsidRPr="00093B0E"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r w:rsidRPr="00EB1F80">
              <w:t>2 ZS</w:t>
            </w:r>
          </w:p>
        </w:tc>
      </w:tr>
      <w:tr w:rsidR="005B4D76" w:rsidRPr="00A22651" w14:paraId="0608C9AA"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8832911" w14:textId="77777777" w:rsidR="005B4D76"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color w:val="FF0000"/>
              </w:rPr>
            </w:pPr>
            <w:r w:rsidRPr="00EB1F80">
              <w:t xml:space="preserve">Seminář k diplomové práci </w:t>
            </w:r>
          </w:p>
        </w:tc>
        <w:tc>
          <w:tcPr>
            <w:tcW w:w="85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ACB47DE" w14:textId="77777777" w:rsidR="005B4D76" w:rsidRPr="00A14947"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color w:val="FF0000"/>
              </w:rPr>
            </w:pPr>
            <w:r w:rsidRPr="00EB1F80">
              <w:t>13s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390EF8F" w14:textId="77777777" w:rsidR="005B4D76" w:rsidRPr="00A14947"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r w:rsidRPr="00EB1F80">
              <w:t>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A43079B" w14:textId="77777777" w:rsidR="005B4D76" w:rsidRPr="00A14947"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r w:rsidRPr="00EB1F80">
              <w:t>1</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887AA2A" w14:textId="77777777" w:rsidR="005B4D76" w:rsidRPr="00AA426F"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Style w:val="normaltextrun"/>
                <w:b/>
                <w:bCs/>
              </w:rPr>
            </w:pPr>
            <w:r w:rsidRPr="00AA426F">
              <w:rPr>
                <w:rStyle w:val="normaltextrun"/>
                <w:b/>
                <w:bCs/>
              </w:rPr>
              <w:t>Ing. Eva Šviráková, Ph.D.</w:t>
            </w:r>
          </w:p>
          <w:p w14:paraId="4797D377"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FF0000"/>
              </w:rPr>
            </w:pPr>
            <w:r w:rsidRPr="00AA426F">
              <w:t>a kol. pedagogů</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6985DA4" w14:textId="77777777" w:rsidR="005B4D76" w:rsidRPr="00A14947"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color w:val="FF0000"/>
              </w:rPr>
            </w:pPr>
            <w:r w:rsidRPr="00EB1F80">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E4D1526" w14:textId="77777777" w:rsidR="005B4D76" w:rsidRPr="00093B0E"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E3131F7"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0569E6F" w14:textId="77777777" w:rsidR="005B4D76" w:rsidRPr="00A14947"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r w:rsidRPr="00EB1F80">
              <w:t>2 ZS</w:t>
            </w:r>
          </w:p>
        </w:tc>
      </w:tr>
      <w:tr w:rsidR="005B4D76" w14:paraId="1FFFA595"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A2D4139" w14:textId="77777777" w:rsidR="005B4D76" w:rsidRPr="008A4819"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8A4819">
              <w:rPr>
                <w:rStyle w:val="normaltextrun"/>
              </w:rPr>
              <w:t>Ateliér Tvorba prostoru 9</w:t>
            </w:r>
            <w:r w:rsidRPr="008A4819">
              <w:rPr>
                <w:rStyle w:val="eop"/>
                <w:rFonts w:eastAsiaTheme="majorEastAsia"/>
              </w:rPr>
              <w:t> </w:t>
            </w:r>
          </w:p>
        </w:tc>
        <w:tc>
          <w:tcPr>
            <w:tcW w:w="85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52BDF9A" w14:textId="77777777" w:rsidR="005B4D76" w:rsidRPr="008A4819"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8A4819">
              <w:t>52 ateliér</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F2E041E" w14:textId="77777777" w:rsidR="005B4D76" w:rsidRPr="008A4819"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8A4819">
              <w:t>z, 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360BF53" w14:textId="77777777" w:rsidR="005B4D76" w:rsidRPr="008A4819"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8A4819">
              <w:t>4</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198B77B" w14:textId="77777777" w:rsidR="005B4D76" w:rsidRPr="000B450E"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Style w:val="normaltextrun"/>
                <w:b/>
                <w:bCs/>
              </w:rPr>
            </w:pPr>
            <w:r w:rsidRPr="000B450E">
              <w:rPr>
                <w:rStyle w:val="normaltextrun"/>
                <w:b/>
                <w:bCs/>
              </w:rPr>
              <w:t xml:space="preserve">Ing. arch. Kamil Koláček </w:t>
            </w:r>
          </w:p>
          <w:p w14:paraId="3AC3CBEA" w14:textId="77777777" w:rsidR="005B4D76" w:rsidRPr="000B450E" w:rsidRDefault="005B4D76" w:rsidP="005053CD">
            <w:pPr>
              <w:pStyle w:val="paragraph"/>
              <w:spacing w:before="0" w:beforeAutospacing="0" w:after="0" w:afterAutospacing="0"/>
              <w:textAlignment w:val="baseline"/>
              <w:rPr>
                <w:rFonts w:ascii="Segoe UI" w:hAnsi="Segoe UI" w:cs="Segoe UI"/>
                <w:sz w:val="20"/>
                <w:szCs w:val="20"/>
              </w:rPr>
            </w:pPr>
            <w:r w:rsidRPr="00592DF1">
              <w:rPr>
                <w:rStyle w:val="normaltextrun"/>
                <w:rFonts w:eastAsiaTheme="majorEastAsia"/>
                <w:sz w:val="20"/>
                <w:szCs w:val="20"/>
              </w:rPr>
              <w:t xml:space="preserve">MgA. Bernadett </w:t>
            </w:r>
            <w:r w:rsidRPr="00592DF1">
              <w:rPr>
                <w:rStyle w:val="spellingerror"/>
                <w:sz w:val="20"/>
                <w:szCs w:val="20"/>
              </w:rPr>
              <w:t>Királyová</w:t>
            </w:r>
            <w:r w:rsidRPr="00592DF1">
              <w:rPr>
                <w:rStyle w:val="normaltextrun"/>
                <w:rFonts w:eastAsiaTheme="majorEastAsia"/>
                <w:sz w:val="20"/>
                <w:szCs w:val="20"/>
              </w:rPr>
              <w:t xml:space="preserve"> </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472AEDF" w14:textId="77777777" w:rsidR="005B4D76" w:rsidRPr="008A4819"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EAB52D7" w14:textId="77777777" w:rsidR="005B4D76" w:rsidRPr="008A4819"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8A4819">
              <w:t>X</w:t>
            </w: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D95D3ED" w14:textId="77777777" w:rsidR="005B4D76" w:rsidRPr="008A4819"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8A4819">
              <w:t>PZ</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7F0126D" w14:textId="77777777" w:rsidR="005B4D76" w:rsidRPr="008A4819"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8A4819">
              <w:t>2 ZS</w:t>
            </w:r>
          </w:p>
        </w:tc>
      </w:tr>
      <w:tr w:rsidR="005B4D76" w:rsidRPr="00A22651" w14:paraId="60B10CF5"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DEAFE43" w14:textId="77777777" w:rsidR="00522C51"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rStyle w:val="normaltextrun"/>
                <w:rFonts w:eastAsiaTheme="majorEastAsia"/>
              </w:rPr>
            </w:pPr>
            <w:r w:rsidRPr="008A4819">
              <w:rPr>
                <w:rStyle w:val="normaltextrun"/>
                <w:rFonts w:eastAsiaTheme="majorEastAsia"/>
              </w:rPr>
              <w:t xml:space="preserve">Současné tendence </w:t>
            </w:r>
          </w:p>
          <w:p w14:paraId="2D8011A2" w14:textId="6687418F" w:rsidR="005B4D76" w:rsidRPr="008A4819"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8A4819">
              <w:rPr>
                <w:rStyle w:val="normaltextrun"/>
                <w:rFonts w:eastAsiaTheme="majorEastAsia"/>
              </w:rPr>
              <w:t>v architektuře 3  </w:t>
            </w:r>
            <w:r w:rsidRPr="008A4819">
              <w:rPr>
                <w:rStyle w:val="eop"/>
              </w:rPr>
              <w:t> </w:t>
            </w:r>
          </w:p>
        </w:tc>
        <w:tc>
          <w:tcPr>
            <w:tcW w:w="85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53138CA" w14:textId="77777777" w:rsidR="005B4D76" w:rsidRPr="008A4819"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8A4819">
              <w:rPr>
                <w:rStyle w:val="contextualspellingandgrammarerror"/>
              </w:rPr>
              <w:t>13p</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C5C550D" w14:textId="77777777" w:rsidR="005B4D76" w:rsidRPr="009539F2"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9539F2">
              <w:rPr>
                <w:rStyle w:val="normaltextrun"/>
                <w:rFonts w:eastAsiaTheme="majorEastAsia"/>
              </w:rPr>
              <w:t>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D37D25A" w14:textId="77777777" w:rsidR="005B4D76" w:rsidRPr="009539F2"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9539F2">
              <w:rPr>
                <w:rStyle w:val="normaltextrun"/>
                <w:rFonts w:eastAsiaTheme="majorEastAsia"/>
              </w:rPr>
              <w:t>3</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B1FC7F1" w14:textId="38348839" w:rsidR="00673084" w:rsidRPr="00C97CC3"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Style w:val="normaltextrun"/>
                <w:rFonts w:eastAsiaTheme="majorEastAsia"/>
                <w:bCs/>
              </w:rPr>
            </w:pPr>
            <w:r w:rsidRPr="00E153D9">
              <w:rPr>
                <w:rStyle w:val="normaltextrun"/>
                <w:rFonts w:eastAsiaTheme="majorEastAsia"/>
                <w:bCs/>
              </w:rPr>
              <w:t>Mgr. Vít Jakubíček</w:t>
            </w:r>
            <w:r w:rsidR="00673084" w:rsidRPr="00C97CC3">
              <w:rPr>
                <w:rStyle w:val="normaltextrun"/>
                <w:rFonts w:eastAsiaTheme="majorEastAsia"/>
                <w:bCs/>
              </w:rPr>
              <w:t>,</w:t>
            </w:r>
            <w:r w:rsidR="00C97CC3">
              <w:rPr>
                <w:rStyle w:val="normaltextrun"/>
                <w:rFonts w:eastAsiaTheme="majorEastAsia"/>
                <w:bCs/>
              </w:rPr>
              <w:t xml:space="preserve"> Ph.D.</w:t>
            </w:r>
          </w:p>
          <w:p w14:paraId="518D9FA2" w14:textId="1C9B9A6C" w:rsidR="005B4D76" w:rsidRPr="008A4819"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131FAFE" w14:textId="77777777" w:rsidR="005B4D76" w:rsidRPr="008A4819"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576C6C1" w14:textId="77777777" w:rsidR="005B4D76" w:rsidRPr="008A4819"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8A4819">
              <w:rPr>
                <w:rStyle w:val="normaltextrun"/>
                <w:rFonts w:eastAsiaTheme="majorEastAsia"/>
              </w:rPr>
              <w:t>X</w:t>
            </w: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8B3A3D8" w14:textId="3633FED2" w:rsidR="005B4D76" w:rsidRPr="008A4819" w:rsidRDefault="009E7C08"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Pr>
                <w:rStyle w:val="normaltextrun"/>
                <w:rFonts w:eastAsiaTheme="majorEastAsia"/>
              </w:rPr>
              <w:t>PZ</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EA1651F" w14:textId="77777777" w:rsidR="005B4D76" w:rsidRPr="008A4819"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8A4819">
              <w:rPr>
                <w:rStyle w:val="normaltextrun"/>
                <w:rFonts w:eastAsiaTheme="majorEastAsia"/>
              </w:rPr>
              <w:t>2 ZS</w:t>
            </w:r>
          </w:p>
        </w:tc>
      </w:tr>
      <w:tr w:rsidR="005B4D76" w:rsidRPr="00A22651" w14:paraId="6C9F5604"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34B03C6" w14:textId="77777777" w:rsidR="005B4D76" w:rsidRPr="008A4819"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Pr>
                <w:rStyle w:val="normaltextrun"/>
                <w:rFonts w:eastAsiaTheme="majorEastAsia"/>
              </w:rPr>
              <w:lastRenderedPageBreak/>
              <w:t>Technická podpora projektu 2</w:t>
            </w:r>
            <w:r w:rsidRPr="00592DF1">
              <w:rPr>
                <w:rStyle w:val="eop"/>
              </w:rPr>
              <w:t> </w:t>
            </w:r>
          </w:p>
        </w:tc>
        <w:tc>
          <w:tcPr>
            <w:tcW w:w="85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FDC8490" w14:textId="77777777" w:rsidR="005B4D76" w:rsidRPr="008A4819"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592DF1">
              <w:rPr>
                <w:rStyle w:val="normaltextrun"/>
                <w:rFonts w:eastAsiaTheme="majorEastAsia"/>
              </w:rPr>
              <w:t>26c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9D68D02" w14:textId="77777777" w:rsidR="005B4D76" w:rsidRPr="008A4819"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592DF1">
              <w:rPr>
                <w:rStyle w:val="normaltextrun"/>
                <w:rFonts w:eastAsiaTheme="majorEastAsia"/>
              </w:rPr>
              <w:t>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6EC90DF" w14:textId="77777777" w:rsidR="005B4D76" w:rsidRPr="008A4819"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Pr>
                <w:rStyle w:val="normaltextrun"/>
                <w:rFonts w:eastAsiaTheme="majorEastAsia"/>
              </w:rPr>
              <w:t>1</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C7E7A54" w14:textId="77777777" w:rsidR="005B4D76" w:rsidRPr="004E4D3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Pr>
                <w:lang w:eastAsia="en-US"/>
              </w:rPr>
              <w:t>Ing. Jaroslav Bílka</w:t>
            </w:r>
            <w:r w:rsidRPr="00592DF1">
              <w:rPr>
                <w:rStyle w:val="eop"/>
              </w:rPr>
              <w:t> </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B27AEA7" w14:textId="77777777" w:rsidR="005B4D76" w:rsidRPr="008A4819"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C63F0BF" w14:textId="77777777" w:rsidR="005B4D76" w:rsidRPr="008A4819"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592DF1">
              <w:rPr>
                <w:rStyle w:val="normaltextrun"/>
                <w:rFonts w:eastAsiaTheme="majorEastAsia"/>
              </w:rPr>
              <w:t>X</w:t>
            </w: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1178C13" w14:textId="77777777" w:rsidR="005B4D76" w:rsidRPr="008A4819"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F65BA0D" w14:textId="77777777" w:rsidR="005B4D76" w:rsidRPr="008A4819"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Pr>
                <w:rStyle w:val="normaltextrun"/>
                <w:rFonts w:eastAsiaTheme="majorEastAsia"/>
              </w:rPr>
              <w:t>2</w:t>
            </w:r>
            <w:r w:rsidRPr="00592DF1">
              <w:rPr>
                <w:rStyle w:val="normaltextrun"/>
                <w:rFonts w:eastAsiaTheme="majorEastAsia"/>
              </w:rPr>
              <w:t xml:space="preserve"> </w:t>
            </w:r>
            <w:r>
              <w:rPr>
                <w:rStyle w:val="normaltextrun"/>
                <w:rFonts w:eastAsiaTheme="majorEastAsia"/>
              </w:rPr>
              <w:t>Z</w:t>
            </w:r>
            <w:r w:rsidRPr="00592DF1">
              <w:rPr>
                <w:rStyle w:val="normaltextrun"/>
                <w:rFonts w:eastAsiaTheme="majorEastAsia"/>
              </w:rPr>
              <w:t>S</w:t>
            </w:r>
          </w:p>
        </w:tc>
      </w:tr>
      <w:tr w:rsidR="005B4D76" w:rsidRPr="00A22651" w14:paraId="56147812"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7B3DABA" w14:textId="77777777" w:rsidR="005B4D76" w:rsidRPr="008A4819"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t>Diplomov</w:t>
            </w:r>
            <w:r>
              <w:t>á práce</w:t>
            </w:r>
          </w:p>
        </w:tc>
        <w:tc>
          <w:tcPr>
            <w:tcW w:w="85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9DAF468" w14:textId="77777777" w:rsidR="005B4D76" w:rsidRPr="008A4819"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EB1F80">
              <w:t>2</w:t>
            </w:r>
            <w:r>
              <w:t>0</w:t>
            </w:r>
            <w:r w:rsidRPr="00EB1F80">
              <w:t>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FDEDD4C" w14:textId="77777777" w:rsidR="005B4D76" w:rsidRPr="008A4819"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3DC8A33" w14:textId="77777777" w:rsidR="005B4D76" w:rsidRPr="008A4819"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15</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EAE74FC" w14:textId="77777777" w:rsidR="005B4D76" w:rsidRPr="009A3EA8"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b/>
                <w:bCs/>
              </w:rPr>
            </w:pPr>
            <w:r w:rsidRPr="009A3EA8">
              <w:rPr>
                <w:b/>
                <w:bCs/>
              </w:rPr>
              <w:t>prof. MgA. Petr Stanický, M.F.A.</w:t>
            </w:r>
          </w:p>
          <w:p w14:paraId="55CAB2B3" w14:textId="77777777" w:rsidR="005B4D76" w:rsidRPr="004E4D3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9A3EA8">
              <w:t>a kol. pedagogů</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C365DFC" w14:textId="77777777" w:rsidR="005B4D76" w:rsidRPr="008A4819"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EB1F80">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CC06809" w14:textId="77777777" w:rsidR="005B4D76" w:rsidRPr="008A4819"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C63F2CA" w14:textId="6B1366A4" w:rsidR="005B4D76" w:rsidRPr="008A4819"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1662133" w14:textId="77777777" w:rsidR="005B4D76" w:rsidRPr="008A4819"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2 LS</w:t>
            </w:r>
          </w:p>
        </w:tc>
      </w:tr>
      <w:tr w:rsidR="005B4D76" w14:paraId="03F64DDE" w14:textId="77777777" w:rsidTr="005053CD">
        <w:trPr>
          <w:cantSplit/>
          <w:trHeight w:val="46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A4F1C82" w14:textId="77777777" w:rsidR="005B4D76" w:rsidRPr="008A4819"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8A4819">
              <w:rPr>
                <w:rStyle w:val="normaltextrun"/>
              </w:rPr>
              <w:t>Ateliér Tvorba prostoru 10</w:t>
            </w:r>
          </w:p>
        </w:tc>
        <w:tc>
          <w:tcPr>
            <w:tcW w:w="85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8059C7C" w14:textId="19ED4F95" w:rsidR="005B4D76" w:rsidRPr="008A4819" w:rsidRDefault="00A7216E"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40</w:t>
            </w:r>
            <w:r w:rsidR="005B4D76" w:rsidRPr="008A4819">
              <w:t xml:space="preserve"> ateliér</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A514B85" w14:textId="77777777" w:rsidR="005B4D76" w:rsidRPr="008A4819"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8A4819">
              <w:t>z, 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BCAD434" w14:textId="77777777" w:rsidR="005B4D76" w:rsidRPr="008A4819"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8A4819">
              <w:t>15</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F3BB325" w14:textId="77777777" w:rsidR="005B4D76" w:rsidRPr="00EE280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Style w:val="normaltextrun"/>
                <w:b/>
                <w:bCs/>
              </w:rPr>
            </w:pPr>
            <w:r w:rsidRPr="00EE2806">
              <w:rPr>
                <w:rStyle w:val="normaltextrun"/>
                <w:b/>
                <w:bCs/>
              </w:rPr>
              <w:t xml:space="preserve">Ing. arch. Kamil Koláček </w:t>
            </w:r>
          </w:p>
          <w:p w14:paraId="10546DC8" w14:textId="77777777" w:rsidR="005B4D76" w:rsidRPr="004E4D3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592DF1">
              <w:rPr>
                <w:rStyle w:val="normaltextrun"/>
                <w:rFonts w:eastAsiaTheme="majorEastAsia"/>
              </w:rPr>
              <w:t xml:space="preserve">MgA. Bernadett </w:t>
            </w:r>
            <w:r w:rsidRPr="00592DF1">
              <w:rPr>
                <w:rStyle w:val="spellingerror"/>
              </w:rPr>
              <w:t>Királyová</w:t>
            </w:r>
            <w:r w:rsidRPr="00592DF1">
              <w:rPr>
                <w:rStyle w:val="normaltextrun"/>
                <w:rFonts w:eastAsiaTheme="majorEastAsia"/>
              </w:rPr>
              <w:t xml:space="preserve"> </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204553F" w14:textId="77777777" w:rsidR="005B4D76" w:rsidRPr="008A4819"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B46FF38" w14:textId="77777777" w:rsidR="005B4D76" w:rsidRPr="008A4819"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8A4819">
              <w:t>X</w:t>
            </w: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DB9DD0F" w14:textId="77777777" w:rsidR="005B4D76" w:rsidRPr="008A4819"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8A4819">
              <w:t>PZ</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E6280DC" w14:textId="77777777" w:rsidR="005B4D76" w:rsidRPr="008A4819"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8A4819">
              <w:t>2 LS</w:t>
            </w:r>
          </w:p>
        </w:tc>
      </w:tr>
      <w:tr w:rsidR="005B4D76" w:rsidRPr="00A22651" w14:paraId="35C733AA" w14:textId="77777777" w:rsidTr="005053CD">
        <w:trPr>
          <w:cantSplit/>
          <w:trHeight w:val="306"/>
        </w:trPr>
        <w:tc>
          <w:tcPr>
            <w:tcW w:w="10510"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7CAAC" w:themeFill="accent2" w:themeFillTint="66"/>
          </w:tcPr>
          <w:p w14:paraId="1B15FE3D" w14:textId="1A3E5CB8" w:rsidR="005B4D76" w:rsidRPr="004E4D3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before="60" w:after="60"/>
              <w:jc w:val="center"/>
              <w:rPr>
                <w:rFonts w:ascii="Times New Roman Bold" w:hAnsi="Times New Roman Bold"/>
                <w:b/>
                <w:sz w:val="22"/>
              </w:rPr>
            </w:pPr>
            <w:r w:rsidRPr="004E4D36">
              <w:rPr>
                <w:rFonts w:ascii="Times New Roman Bold" w:hAnsi="Times New Roman Bold"/>
                <w:b/>
                <w:sz w:val="22"/>
              </w:rPr>
              <w:t>Povinn</w:t>
            </w:r>
            <w:r w:rsidRPr="004E4D36">
              <w:rPr>
                <w:rFonts w:ascii="Times New Roman Bold" w:hAnsi="Times New Roman Bold" w:hint="eastAsia"/>
                <w:b/>
                <w:sz w:val="22"/>
              </w:rPr>
              <w:t>ě</w:t>
            </w:r>
            <w:r w:rsidRPr="004E4D36">
              <w:rPr>
                <w:rFonts w:ascii="Times New Roman Bold" w:hAnsi="Times New Roman Bold"/>
                <w:b/>
                <w:sz w:val="22"/>
              </w:rPr>
              <w:t xml:space="preserve"> voliteln</w:t>
            </w:r>
            <w:r w:rsidRPr="004E4D36">
              <w:rPr>
                <w:rFonts w:ascii="Times New Roman Bold" w:hAnsi="Times New Roman Bold" w:hint="eastAsia"/>
                <w:b/>
                <w:sz w:val="22"/>
              </w:rPr>
              <w:t>é</w:t>
            </w:r>
            <w:r w:rsidRPr="004E4D36">
              <w:rPr>
                <w:rFonts w:ascii="Times New Roman Bold" w:hAnsi="Times New Roman Bold"/>
                <w:b/>
                <w:sz w:val="22"/>
              </w:rPr>
              <w:t xml:space="preserve"> p</w:t>
            </w:r>
            <w:r w:rsidRPr="004E4D36">
              <w:rPr>
                <w:rFonts w:ascii="Times New Roman Bold" w:hAnsi="Times New Roman Bold" w:hint="eastAsia"/>
                <w:b/>
                <w:sz w:val="22"/>
              </w:rPr>
              <w:t>ř</w:t>
            </w:r>
            <w:r w:rsidRPr="004E4D36">
              <w:rPr>
                <w:rFonts w:ascii="Times New Roman Bold" w:hAnsi="Times New Roman Bold"/>
                <w:b/>
                <w:sz w:val="22"/>
              </w:rPr>
              <w:t>edm</w:t>
            </w:r>
            <w:r w:rsidRPr="004E4D36">
              <w:rPr>
                <w:rFonts w:ascii="Times New Roman Bold" w:hAnsi="Times New Roman Bold" w:hint="eastAsia"/>
                <w:b/>
                <w:sz w:val="22"/>
              </w:rPr>
              <w:t>ě</w:t>
            </w:r>
            <w:r w:rsidRPr="004E4D36">
              <w:rPr>
                <w:rFonts w:ascii="Times New Roman Bold" w:hAnsi="Times New Roman Bold"/>
                <w:b/>
                <w:sz w:val="22"/>
              </w:rPr>
              <w:t xml:space="preserve">ty </w:t>
            </w:r>
            <w:r w:rsidR="004A6B35" w:rsidRPr="004E4D36">
              <w:rPr>
                <w:rFonts w:ascii="Times New Roman Bold" w:hAnsi="Times New Roman Bold"/>
                <w:b/>
                <w:sz w:val="22"/>
              </w:rPr>
              <w:t>společné – skupina</w:t>
            </w:r>
            <w:r w:rsidRPr="004E4D36">
              <w:rPr>
                <w:rFonts w:ascii="Times New Roman Bold" w:hAnsi="Times New Roman Bold"/>
                <w:b/>
                <w:sz w:val="22"/>
              </w:rPr>
              <w:t xml:space="preserve"> B</w:t>
            </w:r>
          </w:p>
        </w:tc>
      </w:tr>
      <w:tr w:rsidR="005B4D76" w:rsidRPr="00A22651" w14:paraId="544E602F" w14:textId="77777777" w:rsidTr="005053CD">
        <w:trPr>
          <w:cantSplit/>
          <w:trHeight w:val="454"/>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615E1DE"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t>Multimédia 1</w:t>
            </w:r>
          </w:p>
        </w:tc>
        <w:tc>
          <w:tcPr>
            <w:tcW w:w="85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086C4B7"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EB1F80">
              <w:t>26c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D354366"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F676C43"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DB0FADE" w14:textId="77777777" w:rsidR="005B4D76" w:rsidRPr="004E4D3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4E4D36">
              <w:t>Mgr. Pavel Krutil</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994D6C9"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EB1F80">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E00C971"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F3CC785"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9BF207F"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1 ZS</w:t>
            </w:r>
          </w:p>
        </w:tc>
      </w:tr>
      <w:tr w:rsidR="005B4D76" w:rsidRPr="00A22651" w14:paraId="49311A9B" w14:textId="77777777" w:rsidTr="005053CD">
        <w:trPr>
          <w:cantSplit/>
          <w:trHeight w:val="454"/>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DCCBFD1"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t>Ateliérová stáž 1</w:t>
            </w:r>
          </w:p>
        </w:tc>
        <w:tc>
          <w:tcPr>
            <w:tcW w:w="85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2E79F7A"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EB1F80">
              <w:t>13c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ADDCA09"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r w:rsidRPr="00EB1F80">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99C9663"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r w:rsidRPr="00EB1F80">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74202A5" w14:textId="77777777" w:rsidR="005B4D76" w:rsidRPr="004E4D3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FF0000"/>
              </w:rPr>
            </w:pPr>
            <w:r w:rsidRPr="004E4D36">
              <w:rPr>
                <w:b/>
                <w:bCs/>
              </w:rPr>
              <w:t>doc. MgA. Kristýna Petříčková, Ph.D.</w:t>
            </w:r>
            <w:r w:rsidRPr="004E4D36">
              <w:t xml:space="preserve"> a kol. pedagogů</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A6C5401"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EB1F80">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8DF5898"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B569BD5"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4A50157"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1 ZS</w:t>
            </w:r>
          </w:p>
        </w:tc>
      </w:tr>
      <w:tr w:rsidR="005B4D76" w:rsidRPr="00A22651" w14:paraId="6AE0E76B" w14:textId="77777777" w:rsidTr="005053CD">
        <w:trPr>
          <w:cantSplit/>
          <w:trHeight w:val="454"/>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BD68864"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rPr>
                <w:lang w:eastAsia="en-US"/>
              </w:rPr>
              <w:t>Kres</w:t>
            </w:r>
            <w:r>
              <w:rPr>
                <w:lang w:eastAsia="en-US"/>
              </w:rPr>
              <w:t>e</w:t>
            </w:r>
            <w:r w:rsidRPr="00EB1F80">
              <w:rPr>
                <w:lang w:eastAsia="en-US"/>
              </w:rPr>
              <w:t>b</w:t>
            </w:r>
            <w:r>
              <w:rPr>
                <w:lang w:eastAsia="en-US"/>
              </w:rPr>
              <w:t>ná praktika</w:t>
            </w:r>
            <w:r w:rsidRPr="00EB1F80">
              <w:rPr>
                <w:lang w:eastAsia="en-US"/>
              </w:rPr>
              <w:t xml:space="preserve"> 7</w:t>
            </w:r>
          </w:p>
        </w:tc>
        <w:tc>
          <w:tcPr>
            <w:tcW w:w="85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03B6D98"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Pr>
                <w:lang w:eastAsia="en-US"/>
              </w:rPr>
              <w:t>2</w:t>
            </w:r>
            <w:r w:rsidRPr="00EB1F80">
              <w:rPr>
                <w:lang w:eastAsia="en-US"/>
              </w:rPr>
              <w:t>6c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2E8576E"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rPr>
                <w:lang w:eastAsia="en-US"/>
              </w:rPr>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66EF081"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rPr>
                <w:lang w:eastAsia="en-US"/>
              </w:rPr>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90D3AAA" w14:textId="77777777" w:rsidR="005B4D76" w:rsidRPr="001507F2"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1507F2">
              <w:t xml:space="preserve">Mgr. art. Lívia Kožušková, ArtD. </w:t>
            </w:r>
          </w:p>
          <w:p w14:paraId="4B904F45" w14:textId="77777777" w:rsidR="005B4D76" w:rsidRPr="004E4D3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FF0000"/>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A3DD6CA"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EB1F80">
              <w:rPr>
                <w:lang w:eastAsia="en-US"/>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1660396"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1A4633D"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A7FFB86"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1 ZS</w:t>
            </w:r>
          </w:p>
        </w:tc>
      </w:tr>
      <w:tr w:rsidR="005B4D76" w:rsidRPr="00A22651" w14:paraId="6D277ED2" w14:textId="77777777" w:rsidTr="005053CD">
        <w:trPr>
          <w:cantSplit/>
          <w:trHeight w:val="454"/>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11AE65C"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t>Corporate design</w:t>
            </w:r>
          </w:p>
        </w:tc>
        <w:tc>
          <w:tcPr>
            <w:tcW w:w="85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004463E"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EB1F80">
              <w:t>13s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F0784CE"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E7E82DE"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1</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66F42AF" w14:textId="77777777" w:rsidR="005B4D76" w:rsidRPr="004E4D3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4E4D36">
              <w:t>Dr akad. soch. Rostislav Illík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55E0AB8"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EB1F80">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3CDF1D5"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EC37309"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B210772"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1 ZS</w:t>
            </w:r>
          </w:p>
        </w:tc>
      </w:tr>
      <w:tr w:rsidR="005B4D76" w:rsidRPr="00A22651" w14:paraId="7E97086B" w14:textId="77777777" w:rsidTr="005053CD">
        <w:trPr>
          <w:cantSplit/>
          <w:trHeight w:val="454"/>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F393966"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lang w:eastAsia="en-US"/>
              </w:rPr>
            </w:pPr>
            <w:r w:rsidRPr="00D42FBE">
              <w:rPr>
                <w:rStyle w:val="normaltextrun"/>
                <w:rFonts w:eastAsiaTheme="majorEastAsia"/>
              </w:rPr>
              <w:t>Multimediální prezentace 1</w:t>
            </w:r>
            <w:r w:rsidRPr="00D42FBE">
              <w:rPr>
                <w:rStyle w:val="eop"/>
              </w:rPr>
              <w:t> </w:t>
            </w:r>
          </w:p>
        </w:tc>
        <w:tc>
          <w:tcPr>
            <w:tcW w:w="85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15BC250"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lang w:eastAsia="en-US"/>
              </w:rPr>
            </w:pPr>
            <w:r w:rsidRPr="00D42FBE">
              <w:rPr>
                <w:rStyle w:val="contextualspellingandgrammarerror"/>
              </w:rPr>
              <w:t>26s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83A631B"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lang w:eastAsia="en-US"/>
              </w:rPr>
            </w:pPr>
            <w:r w:rsidRPr="00D42FBE">
              <w:rPr>
                <w:rStyle w:val="spellingerror"/>
              </w:rPr>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2F90051"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lang w:eastAsia="en-US"/>
              </w:rPr>
            </w:pPr>
            <w:r w:rsidRPr="00D42FBE">
              <w:rPr>
                <w:rStyle w:val="normaltextrun"/>
                <w:rFonts w:eastAsiaTheme="majorEastAsia"/>
              </w:rPr>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58DE06B" w14:textId="77777777" w:rsidR="005B4D76" w:rsidRPr="004E4D3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4E4D36">
              <w:rPr>
                <w:rStyle w:val="normaltextrun"/>
                <w:rFonts w:eastAsiaTheme="majorEastAsia"/>
              </w:rPr>
              <w:t>MgA. Václav Ondroušek </w:t>
            </w:r>
            <w:r w:rsidRPr="004E4D36">
              <w:rPr>
                <w:rStyle w:val="eop"/>
              </w:rPr>
              <w:t> </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EE73D2A"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lang w:eastAsia="en-US"/>
              </w:rPr>
            </w:pPr>
            <w:r w:rsidRPr="00D42FBE">
              <w:rPr>
                <w:lang w:eastAsia="en-US"/>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8225B5C"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917AFDE"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CC28A27" w14:textId="77777777" w:rsidR="005B4D76" w:rsidRPr="00D42FBE"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D42FBE">
              <w:t>1 ZS</w:t>
            </w:r>
          </w:p>
          <w:p w14:paraId="0E3ABDFB"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5B4D76" w:rsidRPr="00A22651" w14:paraId="1BE4E34D" w14:textId="77777777" w:rsidTr="005053CD">
        <w:trPr>
          <w:cantSplit/>
          <w:trHeight w:val="454"/>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32AE098" w14:textId="77777777" w:rsidR="005B4D76" w:rsidRPr="00903AD1"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903AD1">
              <w:t>Metodika výzkumu 1</w:t>
            </w:r>
          </w:p>
          <w:p w14:paraId="1EF6D41A"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p>
        </w:tc>
        <w:tc>
          <w:tcPr>
            <w:tcW w:w="85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E33BBB7"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26c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1B55D42"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714FB1">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5C77788"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714FB1">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0416BFC" w14:textId="77777777" w:rsidR="005B4D76" w:rsidRPr="004E4D3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4E4D36">
              <w:t xml:space="preserve">doc. Mgr. Ing. Radim Bačuvčík, Ph.D. </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8D85247"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Pr>
                <w:lang w:eastAsia="en-US"/>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DD93C51"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1EBD70D"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FA5EF93"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903AD1">
              <w:t>1 ZS</w:t>
            </w:r>
          </w:p>
        </w:tc>
      </w:tr>
      <w:tr w:rsidR="005B4D76" w:rsidRPr="00A22651" w14:paraId="7770A07C" w14:textId="77777777" w:rsidTr="005053CD">
        <w:trPr>
          <w:cantSplit/>
          <w:trHeight w:val="454"/>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6F0AF0E"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D42FBE">
              <w:t>Multimédia 2</w:t>
            </w:r>
          </w:p>
        </w:tc>
        <w:tc>
          <w:tcPr>
            <w:tcW w:w="85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A787AC3"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D42FBE">
              <w:t>26c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B0A5A0B"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D42FBE">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72D0B40"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D42FBE">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6155305" w14:textId="77777777" w:rsidR="005B4D76" w:rsidRPr="004E4D3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4E4D36">
              <w:t>Mgr. Pavel Krutil</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B1EA634"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D42FBE">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1DB0C5A"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B75D574"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28A872C"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D42FBE">
              <w:t>1 LS</w:t>
            </w:r>
          </w:p>
        </w:tc>
      </w:tr>
      <w:tr w:rsidR="005B4D76" w:rsidRPr="00A22651" w14:paraId="53943E01" w14:textId="77777777" w:rsidTr="005053CD">
        <w:trPr>
          <w:cantSplit/>
          <w:trHeight w:val="454"/>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6C9BEC4"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D42FBE">
              <w:t>Ateliérová stáž 2</w:t>
            </w:r>
          </w:p>
        </w:tc>
        <w:tc>
          <w:tcPr>
            <w:tcW w:w="85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4A839A5"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D42FBE">
              <w:t>13c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4B863FA"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r w:rsidRPr="00D42FBE">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0E06388"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r w:rsidRPr="00D42FBE">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B574009"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FF0000"/>
              </w:rPr>
            </w:pPr>
            <w:r w:rsidRPr="00D42FBE">
              <w:rPr>
                <w:b/>
                <w:bCs/>
              </w:rPr>
              <w:t>doc. MgA. Kristýna Petříčková, Ph.D.</w:t>
            </w:r>
            <w:r w:rsidRPr="00D42FBE">
              <w:t xml:space="preserve"> a kol. pedagogů</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D4054C2"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D42FBE">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8009F39"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AE91437"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AB958E6"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D42FBE">
              <w:t>1 LS</w:t>
            </w:r>
          </w:p>
        </w:tc>
      </w:tr>
      <w:tr w:rsidR="005B4D76" w:rsidRPr="00A22651" w14:paraId="54347E80" w14:textId="77777777" w:rsidTr="005053CD">
        <w:trPr>
          <w:cantSplit/>
          <w:trHeight w:val="454"/>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91B8D05"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rPr>
                <w:lang w:eastAsia="en-US"/>
              </w:rPr>
              <w:t>Kres</w:t>
            </w:r>
            <w:r>
              <w:rPr>
                <w:lang w:eastAsia="en-US"/>
              </w:rPr>
              <w:t>e</w:t>
            </w:r>
            <w:r w:rsidRPr="00EB1F80">
              <w:rPr>
                <w:lang w:eastAsia="en-US"/>
              </w:rPr>
              <w:t>b</w:t>
            </w:r>
            <w:r>
              <w:rPr>
                <w:lang w:eastAsia="en-US"/>
              </w:rPr>
              <w:t>ná praktika</w:t>
            </w:r>
            <w:r w:rsidRPr="00EB1F80">
              <w:rPr>
                <w:lang w:eastAsia="en-US"/>
              </w:rPr>
              <w:t xml:space="preserve"> </w:t>
            </w:r>
            <w:r>
              <w:rPr>
                <w:lang w:eastAsia="en-US"/>
              </w:rPr>
              <w:t>8</w:t>
            </w:r>
          </w:p>
        </w:tc>
        <w:tc>
          <w:tcPr>
            <w:tcW w:w="85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0FDDECC"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Pr>
                <w:lang w:eastAsia="en-US"/>
              </w:rPr>
              <w:t>2</w:t>
            </w:r>
            <w:r w:rsidRPr="00EB1F80">
              <w:rPr>
                <w:lang w:eastAsia="en-US"/>
              </w:rPr>
              <w:t>6c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658F3D5"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rPr>
                <w:lang w:eastAsia="en-US"/>
              </w:rPr>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D8EDCF0"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rPr>
                <w:lang w:eastAsia="en-US"/>
              </w:rPr>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CBEC39F" w14:textId="77777777" w:rsidR="005B4D76" w:rsidRPr="001507F2"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1507F2">
              <w:t xml:space="preserve">Mgr. art. Lívia Kožušková, ArtD. </w:t>
            </w:r>
          </w:p>
          <w:p w14:paraId="5D637BE8"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FF0000"/>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C95689E"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D42FBE">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ADB6079"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D10CB16"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84BEF9F"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D42FBE">
              <w:t>1 LS</w:t>
            </w:r>
          </w:p>
        </w:tc>
      </w:tr>
      <w:tr w:rsidR="005B4D76" w:rsidRPr="00A22651" w14:paraId="2F2028C1" w14:textId="77777777" w:rsidTr="005053CD">
        <w:trPr>
          <w:cantSplit/>
          <w:trHeight w:val="454"/>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CE5E93C"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D42FBE">
              <w:t>Společnost a média 1</w:t>
            </w:r>
          </w:p>
        </w:tc>
        <w:tc>
          <w:tcPr>
            <w:tcW w:w="85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B31A2DA"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D42FBE">
              <w:t>13s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A414901"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D42FBE">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59A93F7"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D42FBE">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62B3415"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D42FBE">
              <w:t>Mgr. Markéta Dvořáčková</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27A032A"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D42FBE">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DD82D90"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958B5D8"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B44F2B7"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D42FBE">
              <w:t>1 LS</w:t>
            </w:r>
          </w:p>
        </w:tc>
      </w:tr>
      <w:tr w:rsidR="005B4D76" w:rsidRPr="00A22651" w14:paraId="1622D4DA" w14:textId="77777777" w:rsidTr="005053CD">
        <w:trPr>
          <w:cantSplit/>
          <w:trHeight w:val="454"/>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FC83885"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D42FBE">
              <w:rPr>
                <w:rStyle w:val="normaltextrun"/>
                <w:rFonts w:eastAsiaTheme="majorEastAsia"/>
              </w:rPr>
              <w:t>Multimediální prezentace 2</w:t>
            </w:r>
            <w:r w:rsidRPr="00D42FBE">
              <w:rPr>
                <w:rStyle w:val="eop"/>
              </w:rPr>
              <w:t> </w:t>
            </w:r>
          </w:p>
        </w:tc>
        <w:tc>
          <w:tcPr>
            <w:tcW w:w="85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F2D404D"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D42FBE">
              <w:rPr>
                <w:rStyle w:val="contextualspellingandgrammarerror"/>
              </w:rPr>
              <w:t>26s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60898B9"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D42FBE">
              <w:rPr>
                <w:rStyle w:val="spellingerror"/>
              </w:rPr>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2D7C760"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D42FBE">
              <w:rPr>
                <w:rStyle w:val="normaltextrun"/>
                <w:rFonts w:eastAsiaTheme="majorEastAsia"/>
              </w:rPr>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B08835E"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D42FBE">
              <w:rPr>
                <w:rStyle w:val="normaltextrun"/>
                <w:rFonts w:eastAsiaTheme="majorEastAsia"/>
              </w:rPr>
              <w:t>MgA. Václav Ondroušek </w:t>
            </w:r>
            <w:r w:rsidRPr="00D42FBE">
              <w:rPr>
                <w:rStyle w:val="eop"/>
              </w:rPr>
              <w:t> </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0A490A7"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D42FBE">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44E38E6"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7E9AE6A"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AD4F0B3"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D42FBE">
              <w:rPr>
                <w:rStyle w:val="normaltextrun"/>
                <w:rFonts w:eastAsiaTheme="majorEastAsia"/>
              </w:rPr>
              <w:t>1 LS</w:t>
            </w:r>
          </w:p>
        </w:tc>
      </w:tr>
      <w:tr w:rsidR="005B4D76" w:rsidRPr="00A22651" w14:paraId="1BEB496A" w14:textId="77777777" w:rsidTr="005053CD">
        <w:trPr>
          <w:cantSplit/>
          <w:trHeight w:val="454"/>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14C7028" w14:textId="77777777" w:rsidR="005B4D76" w:rsidRPr="00903AD1"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903AD1">
              <w:t>Metodika výzkumu 2</w:t>
            </w:r>
          </w:p>
          <w:p w14:paraId="7C779AE0" w14:textId="77777777" w:rsidR="005B4D76" w:rsidRPr="00EB1F80"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p>
        </w:tc>
        <w:tc>
          <w:tcPr>
            <w:tcW w:w="85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37D763E" w14:textId="77777777" w:rsidR="005B4D76" w:rsidRPr="00EB1F80"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26c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F2DED88" w14:textId="77777777" w:rsidR="005B4D76" w:rsidRPr="00EB1F80"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714FB1">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FFE5F69" w14:textId="77777777" w:rsidR="005B4D76" w:rsidRPr="00EB1F80"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714FB1">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C9F134A" w14:textId="77777777" w:rsidR="005B4D76" w:rsidRPr="00EB1F80"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903AD1">
              <w:t xml:space="preserve">doc. Mgr. Ing. Radim Bačuvčík, Ph.D. </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DB3D70D" w14:textId="77777777" w:rsidR="005B4D76" w:rsidRPr="00EB1F80"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74DC70B"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DD9C91D"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7052863" w14:textId="77777777" w:rsidR="005B4D76" w:rsidRPr="00EB1F80"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903AD1">
              <w:t>1 LS</w:t>
            </w:r>
          </w:p>
        </w:tc>
      </w:tr>
      <w:tr w:rsidR="005B4D76" w:rsidRPr="00A22651" w14:paraId="3E4005B9" w14:textId="77777777" w:rsidTr="005053CD">
        <w:trPr>
          <w:cantSplit/>
          <w:trHeight w:val="454"/>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C6C2D44" w14:textId="77777777" w:rsidR="005B4D76" w:rsidRPr="00EB1F80"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t>Vizuální sociologie</w:t>
            </w:r>
          </w:p>
        </w:tc>
        <w:tc>
          <w:tcPr>
            <w:tcW w:w="85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D1167AA" w14:textId="77777777" w:rsidR="005B4D76" w:rsidRPr="00EB1F80"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EB1F80">
              <w:t>13p+13c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FC2B60E" w14:textId="77777777" w:rsidR="005B4D76" w:rsidRPr="00EB1F80"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BCF13FF" w14:textId="77777777" w:rsidR="005B4D76" w:rsidRPr="00EB1F80"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23F0078" w14:textId="77777777" w:rsidR="005B4D76" w:rsidRPr="00EB1F80"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EB1F80">
              <w:t>Mgr. Blahoslav Rozbořil, Ph.D.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601C579" w14:textId="77777777" w:rsidR="005B4D76" w:rsidRPr="00EB1F80"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EB1F80">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D01908A"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012F951"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2F36394" w14:textId="77777777" w:rsidR="005B4D76" w:rsidRPr="00EB1F80"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2 ZS</w:t>
            </w:r>
          </w:p>
        </w:tc>
      </w:tr>
      <w:tr w:rsidR="005B4D76" w:rsidRPr="00A22651" w14:paraId="28A5E0FF" w14:textId="77777777" w:rsidTr="005053CD">
        <w:trPr>
          <w:cantSplit/>
          <w:trHeight w:val="454"/>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92865B2"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rStyle w:val="normaltextrun"/>
                <w:rFonts w:eastAsiaTheme="majorEastAsia"/>
              </w:rPr>
            </w:pPr>
            <w:r w:rsidRPr="00EB1F80">
              <w:t>Společnost a média 2</w:t>
            </w:r>
          </w:p>
        </w:tc>
        <w:tc>
          <w:tcPr>
            <w:tcW w:w="85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DD22F2F"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rStyle w:val="normaltextrun"/>
                <w:rFonts w:eastAsiaTheme="majorEastAsia"/>
              </w:rPr>
            </w:pPr>
            <w:r w:rsidRPr="00EB1F80">
              <w:t>13s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3690FE3"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rStyle w:val="normaltextrun"/>
                <w:rFonts w:eastAsiaTheme="majorEastAsia"/>
              </w:rPr>
            </w:pPr>
            <w:r w:rsidRPr="00EB1F80">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093744B"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rStyle w:val="normaltextrun"/>
                <w:rFonts w:eastAsiaTheme="majorEastAsia"/>
              </w:rPr>
            </w:pPr>
            <w:r w:rsidRPr="00EB1F80">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3E1529D"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Style w:val="normaltextrun"/>
                <w:rFonts w:eastAsiaTheme="majorEastAsia"/>
              </w:rPr>
            </w:pPr>
            <w:r w:rsidRPr="00EB1F80">
              <w:t>Mgr. Markéta Dvořáčková</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62B240E"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rStyle w:val="eop"/>
              </w:rPr>
            </w:pPr>
            <w:r w:rsidRPr="00EB1F80">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01310D1"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rStyle w:val="normaltextrun"/>
                <w:rFonts w:eastAsiaTheme="majorEastAsia"/>
              </w:rP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678F2B2"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rStyle w:val="eop"/>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9038F86"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rStyle w:val="normaltextrun"/>
                <w:rFonts w:eastAsiaTheme="majorEastAsia"/>
              </w:rPr>
            </w:pPr>
            <w:r w:rsidRPr="00EB1F80">
              <w:t>2 ZS</w:t>
            </w:r>
          </w:p>
        </w:tc>
      </w:tr>
      <w:tr w:rsidR="005B4D76" w:rsidRPr="00A22651" w14:paraId="20CAA0E2" w14:textId="77777777" w:rsidTr="005053CD">
        <w:trPr>
          <w:cantSplit/>
          <w:trHeight w:val="454"/>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EB55DE4"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t>Metodika výstav</w:t>
            </w:r>
          </w:p>
        </w:tc>
        <w:tc>
          <w:tcPr>
            <w:tcW w:w="85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EDFEA11"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EB1F80">
              <w:t>26c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F2359EE"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A3DCB70"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1</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FB26892" w14:textId="77777777" w:rsidR="005B4D76" w:rsidRDefault="005B4D76" w:rsidP="005053CD">
            <w:pPr>
              <w:pStyle w:val="Textkomente"/>
            </w:pPr>
            <w:r w:rsidRPr="0031634B">
              <w:t>Mgr. Ladislava Horňáková</w:t>
            </w:r>
          </w:p>
          <w:p w14:paraId="3A627D8F"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F77AC97"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EB1F80">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D250E4C"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1A253BF"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B73B3EE"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2 ZS</w:t>
            </w:r>
          </w:p>
        </w:tc>
      </w:tr>
      <w:tr w:rsidR="005B4D76" w:rsidRPr="00A22651" w14:paraId="478DC064" w14:textId="77777777" w:rsidTr="005053CD">
        <w:trPr>
          <w:cantSplit/>
          <w:trHeight w:val="615"/>
        </w:trPr>
        <w:tc>
          <w:tcPr>
            <w:tcW w:w="10510"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88AB57A" w14:textId="77777777" w:rsidR="005B4D76" w:rsidRPr="00EB1F80" w:rsidRDefault="005B4D76" w:rsidP="005053CD">
            <w:pPr>
              <w:tabs>
                <w:tab w:val="left" w:pos="567"/>
              </w:tabs>
              <w:spacing w:before="60"/>
              <w:jc w:val="both"/>
            </w:pPr>
            <w:r w:rsidRPr="00EB1F80">
              <w:t>Podmínka pro splnění této skupiny předmětů:</w:t>
            </w:r>
          </w:p>
          <w:p w14:paraId="1C60C5B7" w14:textId="77777777" w:rsidR="005B4D76" w:rsidRPr="000061EF"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4C4E1D">
              <w:rPr>
                <w:rFonts w:ascii="Times New Roman Bold" w:hAnsi="Times New Roman Bold"/>
              </w:rPr>
              <w:t xml:space="preserve">Během magisterského studia musí student absolvovat alespoň </w:t>
            </w:r>
            <w:r>
              <w:rPr>
                <w:rFonts w:ascii="Times New Roman Bold" w:hAnsi="Times New Roman Bold"/>
              </w:rPr>
              <w:t>tři</w:t>
            </w:r>
            <w:r w:rsidRPr="004C4E1D">
              <w:rPr>
                <w:rFonts w:ascii="Times New Roman Bold" w:hAnsi="Times New Roman Bold"/>
              </w:rPr>
              <w:t xml:space="preserve"> povinně volitelné předměty.</w:t>
            </w:r>
          </w:p>
        </w:tc>
      </w:tr>
      <w:tr w:rsidR="005B4D76" w:rsidRPr="00A22651" w14:paraId="6B88A227" w14:textId="77777777" w:rsidTr="005053CD">
        <w:trPr>
          <w:cantSplit/>
          <w:trHeight w:val="204"/>
        </w:trPr>
        <w:tc>
          <w:tcPr>
            <w:tcW w:w="311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7CAAC" w:themeFill="accent2" w:themeFillTint="66"/>
          </w:tcPr>
          <w:p w14:paraId="241A9E09" w14:textId="77777777" w:rsidR="005B4D76" w:rsidRPr="00EB1F80" w:rsidRDefault="005B4D76" w:rsidP="005053CD">
            <w:pPr>
              <w:tabs>
                <w:tab w:val="left" w:pos="567"/>
              </w:tabs>
              <w:spacing w:before="60"/>
              <w:jc w:val="both"/>
            </w:pPr>
            <w:r>
              <w:rPr>
                <w:rFonts w:ascii="Times New Roman Bold" w:hAnsi="Times New Roman Bold"/>
                <w:b/>
              </w:rPr>
              <w:t>C</w:t>
            </w:r>
            <w:r w:rsidRPr="00F85347">
              <w:rPr>
                <w:rFonts w:ascii="Times New Roman Bold" w:hAnsi="Times New Roman Bold"/>
                <w:b/>
              </w:rPr>
              <w:t>elkový počet kreditů za studium</w:t>
            </w:r>
          </w:p>
        </w:tc>
        <w:tc>
          <w:tcPr>
            <w:tcW w:w="739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C2D93B7" w14:textId="77777777" w:rsidR="005B4D76" w:rsidRPr="00EB1F80" w:rsidRDefault="005B4D76" w:rsidP="005053CD">
            <w:pPr>
              <w:tabs>
                <w:tab w:val="left" w:pos="567"/>
              </w:tabs>
              <w:spacing w:before="60"/>
              <w:jc w:val="both"/>
            </w:pPr>
            <w:r>
              <w:t>120</w:t>
            </w:r>
          </w:p>
        </w:tc>
      </w:tr>
      <w:tr w:rsidR="005B4D76" w:rsidRPr="00A22651" w14:paraId="0371E5E4" w14:textId="77777777" w:rsidTr="005053CD">
        <w:trPr>
          <w:cantSplit/>
          <w:trHeight w:val="1514"/>
        </w:trPr>
        <w:tc>
          <w:tcPr>
            <w:tcW w:w="10510"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3C1A7BA" w14:textId="77777777" w:rsidR="005B4D76"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80"/>
              <w:ind w:left="57" w:right="57"/>
              <w:jc w:val="both"/>
            </w:pPr>
            <w:r>
              <w:t>P</w:t>
            </w:r>
            <w:r w:rsidRPr="00620AD0">
              <w:t>ovinné předměty</w:t>
            </w:r>
            <w:r>
              <w:t xml:space="preserve"> společné</w:t>
            </w:r>
            <w:r w:rsidRPr="00620AD0">
              <w:t xml:space="preserve">: </w:t>
            </w:r>
            <w:r w:rsidRPr="00D42FBE">
              <w:t>61</w:t>
            </w:r>
            <w:r w:rsidRPr="00620AD0">
              <w:t xml:space="preserve"> kreditů</w:t>
            </w:r>
            <w:r>
              <w:t xml:space="preserve"> </w:t>
            </w:r>
          </w:p>
          <w:p w14:paraId="674C8A9F" w14:textId="77777777" w:rsidR="005B4D76"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57" w:right="57"/>
              <w:jc w:val="both"/>
            </w:pPr>
            <w:r>
              <w:t>Povinně volitelné předměty společné – skupina B: 10 kredity</w:t>
            </w:r>
          </w:p>
          <w:p w14:paraId="7E6EDFEE" w14:textId="77777777" w:rsidR="005B4D76"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57" w:right="57"/>
              <w:jc w:val="both"/>
            </w:pPr>
            <w:r>
              <w:t xml:space="preserve">Součet počtu kreditů za povinné předměty společné všem studijním plánům </w:t>
            </w:r>
            <w:r w:rsidRPr="00ED4F9D">
              <w:t>a minimálního počtu kreditů za povinně volitelné předměty společné všem studijním plánům</w:t>
            </w:r>
            <w:r>
              <w:t>: 71</w:t>
            </w:r>
          </w:p>
          <w:p w14:paraId="7E91BC6C" w14:textId="77777777" w:rsidR="005B4D76" w:rsidRPr="009B0A49"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57" w:right="57"/>
              <w:jc w:val="both"/>
            </w:pPr>
            <w:r>
              <w:t>Kredity za povinné předměty patřící do předmětů specializace (min. 30 a více): 48</w:t>
            </w:r>
          </w:p>
          <w:p w14:paraId="37F66AF4"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Kredity za volitelné předměty: 1</w:t>
            </w:r>
          </w:p>
        </w:tc>
      </w:tr>
    </w:tbl>
    <w:p w14:paraId="2865F474" w14:textId="77777777" w:rsidR="00522C51" w:rsidRDefault="00522C51">
      <w:r>
        <w:br w:type="page"/>
      </w:r>
    </w:p>
    <w:tbl>
      <w:tblPr>
        <w:tblW w:w="10510" w:type="dxa"/>
        <w:tblInd w:w="-147" w:type="dxa"/>
        <w:tblLayout w:type="fixed"/>
        <w:tblCellMar>
          <w:left w:w="0" w:type="dxa"/>
          <w:right w:w="0" w:type="dxa"/>
        </w:tblCellMar>
        <w:tblLook w:val="0000" w:firstRow="0" w:lastRow="0" w:firstColumn="0" w:lastColumn="0" w:noHBand="0" w:noVBand="0"/>
      </w:tblPr>
      <w:tblGrid>
        <w:gridCol w:w="3119"/>
        <w:gridCol w:w="7371"/>
        <w:gridCol w:w="20"/>
      </w:tblGrid>
      <w:tr w:rsidR="005B4D76" w:rsidRPr="00A22651" w14:paraId="734C6028" w14:textId="77777777" w:rsidTr="005053CD">
        <w:trPr>
          <w:cantSplit/>
          <w:trHeight w:val="269"/>
        </w:trPr>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7CAAC" w:themeFill="accent2" w:themeFillTint="66"/>
          </w:tcPr>
          <w:p w14:paraId="438D07BC" w14:textId="6B293F15" w:rsidR="005B4D76" w:rsidRPr="003D1BCB"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rPr>
                <w:b/>
                <w:bCs/>
                <w:lang w:eastAsia="en-US"/>
              </w:rPr>
            </w:pPr>
            <w:r>
              <w:lastRenderedPageBreak/>
              <w:br w:type="page"/>
            </w:r>
            <w:r w:rsidRPr="003D1BCB">
              <w:rPr>
                <w:rFonts w:ascii="Times New Roman Bold" w:hAnsi="Times New Roman Bold"/>
                <w:b/>
                <w:bCs/>
              </w:rPr>
              <w:t>Součásti SZZ a jejich obsah</w:t>
            </w:r>
          </w:p>
        </w:tc>
        <w:tc>
          <w:tcPr>
            <w:tcW w:w="739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46EA213"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5B4D76" w:rsidRPr="00A22651" w14:paraId="775897C5" w14:textId="77777777" w:rsidTr="005053CD">
        <w:trPr>
          <w:cantSplit/>
          <w:trHeight w:val="1283"/>
        </w:trPr>
        <w:tc>
          <w:tcPr>
            <w:tcW w:w="105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421585F" w14:textId="28E45890" w:rsidR="00DE099C" w:rsidRPr="001754CB" w:rsidRDefault="00DE099C" w:rsidP="00DE099C">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60"/>
              <w:ind w:left="57" w:right="57"/>
              <w:rPr>
                <w:b/>
                <w:bCs/>
              </w:rPr>
            </w:pPr>
            <w:r>
              <w:rPr>
                <w:b/>
                <w:bCs/>
              </w:rPr>
              <w:t xml:space="preserve">  </w:t>
            </w:r>
            <w:r w:rsidRPr="001754CB">
              <w:rPr>
                <w:b/>
                <w:bCs/>
              </w:rPr>
              <w:t>SZZ se skládá ze dvou částí:</w:t>
            </w:r>
          </w:p>
          <w:p w14:paraId="3E481CF7" w14:textId="77777777" w:rsidR="00DE099C" w:rsidRDefault="00DE099C" w:rsidP="00DE099C">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42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145" w:right="57" w:firstLine="142"/>
            </w:pPr>
            <w:r>
              <w:t xml:space="preserve"> 1. část: zkouška z odborné problematiky související se studovaným programem/specializací a zaměřením diplomové práce</w:t>
            </w:r>
          </w:p>
          <w:p w14:paraId="6F8BF6AF" w14:textId="77777777" w:rsidR="00DE099C" w:rsidRDefault="00DE099C" w:rsidP="00DE099C">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after="120"/>
              <w:ind w:left="145" w:right="57" w:firstLine="142"/>
            </w:pPr>
            <w:r>
              <w:t xml:space="preserve"> 2. část: obhajoba diplomové práce</w:t>
            </w:r>
          </w:p>
          <w:p w14:paraId="6783984D" w14:textId="77777777" w:rsidR="00DE099C" w:rsidRDefault="00DE099C" w:rsidP="00DE099C">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145" w:right="57" w:hanging="88"/>
            </w:pPr>
            <w:r>
              <w:t xml:space="preserve">  </w:t>
            </w:r>
            <w:r w:rsidRPr="00AA084A">
              <w:t>Zkouška z odborné problematiky se skládá z odborné rozpravy z</w:t>
            </w:r>
            <w:r>
              <w:t> </w:t>
            </w:r>
            <w:r w:rsidRPr="00AA084A">
              <w:t>tematick</w:t>
            </w:r>
            <w:r>
              <w:t xml:space="preserve">ého okruhu dle zaměření studijního programu </w:t>
            </w:r>
            <w:r>
              <w:br/>
              <w:t>a specializace:</w:t>
            </w:r>
          </w:p>
          <w:p w14:paraId="3E769E36" w14:textId="68B84259" w:rsidR="00DE099C" w:rsidRDefault="00DE099C" w:rsidP="00DE099C">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after="120"/>
              <w:ind w:left="287" w:right="57" w:hanging="284"/>
            </w:pPr>
            <w:r>
              <w:t xml:space="preserve">     - </w:t>
            </w:r>
            <w:r w:rsidR="003F36AE" w:rsidRPr="003F36AE">
              <w:t xml:space="preserve">Současné tendence v umění, designu a oborové teorie </w:t>
            </w:r>
            <w:r>
              <w:t xml:space="preserve">(rozsah je dán předměty ZT a PZ – </w:t>
            </w:r>
            <w:r w:rsidRPr="003A1A77">
              <w:rPr>
                <w:rStyle w:val="normaltextrun"/>
                <w:rFonts w:eastAsiaTheme="majorEastAsia"/>
              </w:rPr>
              <w:t>Současné tendence v umění, Současný světový design, Současný český design</w:t>
            </w:r>
            <w:r>
              <w:rPr>
                <w:rStyle w:val="normaltextrun"/>
                <w:rFonts w:eastAsiaTheme="majorEastAsia"/>
              </w:rPr>
              <w:t xml:space="preserve">, </w:t>
            </w:r>
            <w:r w:rsidR="0013614A" w:rsidRPr="000C1D75">
              <w:rPr>
                <w:rStyle w:val="normaltextrun"/>
                <w:rFonts w:eastAsiaTheme="majorEastAsia"/>
              </w:rPr>
              <w:t>Současné tendence v architektuře</w:t>
            </w:r>
            <w:r>
              <w:t xml:space="preserve">)  </w:t>
            </w:r>
          </w:p>
          <w:p w14:paraId="67A04818" w14:textId="77777777" w:rsidR="00DE099C" w:rsidRPr="0013614A" w:rsidRDefault="00DE099C" w:rsidP="00DE099C">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145" w:right="57" w:hanging="88"/>
            </w:pPr>
            <w:r>
              <w:t xml:space="preserve">  </w:t>
            </w:r>
            <w:r w:rsidRPr="00DE099C">
              <w:t xml:space="preserve">Obhajoba </w:t>
            </w:r>
            <w:r w:rsidRPr="0013614A">
              <w:t xml:space="preserve">diplomové práce, která se skládá z: </w:t>
            </w:r>
          </w:p>
          <w:p w14:paraId="0AFAAFB1" w14:textId="77777777" w:rsidR="00DE099C" w:rsidRPr="0013614A" w:rsidRDefault="00DE099C" w:rsidP="00DE099C">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287" w:right="57"/>
            </w:pPr>
            <w:r w:rsidRPr="0013614A">
              <w:t xml:space="preserve">- teoretické části práce vycházející z problematiky oboru </w:t>
            </w:r>
          </w:p>
          <w:p w14:paraId="5BA58127" w14:textId="19261167" w:rsidR="005B4D76" w:rsidRPr="00E153D9" w:rsidRDefault="00DE099C" w:rsidP="00E153D9">
            <w:pPr>
              <w:pStyle w:val="paragraph"/>
              <w:spacing w:before="0" w:beforeAutospacing="0" w:after="120" w:afterAutospacing="0"/>
              <w:ind w:left="278" w:hanging="278"/>
              <w:jc w:val="both"/>
              <w:textAlignment w:val="baseline"/>
              <w:rPr>
                <w:rFonts w:eastAsiaTheme="majorEastAsia"/>
                <w:sz w:val="20"/>
                <w:szCs w:val="20"/>
              </w:rPr>
            </w:pPr>
            <w:r w:rsidRPr="00E153D9">
              <w:rPr>
                <w:sz w:val="20"/>
                <w:szCs w:val="20"/>
              </w:rPr>
              <w:t xml:space="preserve">     </w:t>
            </w:r>
            <w:r>
              <w:rPr>
                <w:sz w:val="20"/>
                <w:szCs w:val="20"/>
              </w:rPr>
              <w:t xml:space="preserve"> </w:t>
            </w:r>
            <w:r w:rsidRPr="00DE099C">
              <w:rPr>
                <w:sz w:val="20"/>
                <w:szCs w:val="20"/>
              </w:rPr>
              <w:t xml:space="preserve">- praktické části práce, kde student prokazuje schopnost obhájit své vlastní přístupy a postupy, originalitu a kreativitu na základě   </w:t>
            </w:r>
            <w:r w:rsidRPr="00E153D9">
              <w:rPr>
                <w:sz w:val="20"/>
                <w:szCs w:val="20"/>
              </w:rPr>
              <w:t xml:space="preserve"> </w:t>
            </w:r>
            <w:r w:rsidRPr="00DE099C">
              <w:rPr>
                <w:sz w:val="20"/>
                <w:szCs w:val="20"/>
              </w:rPr>
              <w:t>znalostí a dovedností získaných v</w:t>
            </w:r>
            <w:r w:rsidRPr="0013614A">
              <w:rPr>
                <w:sz w:val="20"/>
                <w:szCs w:val="20"/>
              </w:rPr>
              <w:t xml:space="preserve"> předmětu Ateliér </w:t>
            </w:r>
            <w:r w:rsidR="0013614A">
              <w:rPr>
                <w:sz w:val="20"/>
                <w:szCs w:val="20"/>
              </w:rPr>
              <w:t>Tvorba prostoru</w:t>
            </w:r>
            <w:r w:rsidRPr="00DE099C">
              <w:rPr>
                <w:sz w:val="20"/>
                <w:szCs w:val="20"/>
              </w:rPr>
              <w:t>.</w:t>
            </w:r>
            <w:r w:rsidR="005B4D76" w:rsidRPr="000C1D75">
              <w:t xml:space="preserve"> </w:t>
            </w:r>
          </w:p>
        </w:tc>
      </w:tr>
      <w:tr w:rsidR="005B4D76" w14:paraId="532B1E3C" w14:textId="77777777" w:rsidTr="005053CD">
        <w:trPr>
          <w:cantSplit/>
          <w:trHeight w:val="203"/>
        </w:trPr>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7CAAC" w:themeFill="accent2" w:themeFillTint="66"/>
          </w:tcPr>
          <w:p w14:paraId="1CC36245" w14:textId="77777777" w:rsidR="005B4D76" w:rsidRPr="00341788"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rPr>
                <w:b/>
                <w:bCs/>
                <w:lang w:eastAsia="en-US"/>
              </w:rPr>
            </w:pPr>
            <w:r w:rsidRPr="00341788">
              <w:rPr>
                <w:rFonts w:ascii="Times New Roman Bold" w:hAnsi="Times New Roman Bold"/>
                <w:b/>
                <w:bCs/>
              </w:rPr>
              <w:t>Další studijní povinnosti</w:t>
            </w:r>
          </w:p>
        </w:tc>
        <w:tc>
          <w:tcPr>
            <w:tcW w:w="739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E9DB4BB"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5B4D76" w:rsidRPr="00A22651" w14:paraId="32C2B61D" w14:textId="77777777" w:rsidTr="005053CD">
        <w:trPr>
          <w:cantSplit/>
          <w:trHeight w:val="454"/>
        </w:trPr>
        <w:tc>
          <w:tcPr>
            <w:tcW w:w="105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833B565" w14:textId="77777777" w:rsidR="005B4D76" w:rsidRPr="002725A9"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57" w:right="57"/>
              <w:jc w:val="both"/>
            </w:pPr>
          </w:p>
        </w:tc>
      </w:tr>
      <w:tr w:rsidR="005B4D76" w14:paraId="106538F1" w14:textId="77777777" w:rsidTr="005053CD">
        <w:trPr>
          <w:cantSplit/>
          <w:trHeight w:val="454"/>
        </w:trPr>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7CAAC" w:themeFill="accent2" w:themeFillTint="66"/>
          </w:tcPr>
          <w:p w14:paraId="72D148E1"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rPr>
                <w:rFonts w:ascii="Times New Roman Bold" w:hAnsi="Times New Roman Bold"/>
                <w:b/>
                <w:bCs/>
              </w:rPr>
            </w:pPr>
            <w:r w:rsidRPr="00341788">
              <w:rPr>
                <w:rFonts w:ascii="Times New Roman Bold" w:hAnsi="Times New Roman Bold"/>
                <w:b/>
                <w:bCs/>
              </w:rPr>
              <w:t>Návrh témat kvalifikačních prací</w:t>
            </w:r>
            <w:r>
              <w:rPr>
                <w:rFonts w:ascii="Times New Roman Bold" w:hAnsi="Times New Roman Bold"/>
                <w:b/>
                <w:bCs/>
              </w:rPr>
              <w:t xml:space="preserve"> </w:t>
            </w:r>
          </w:p>
          <w:p w14:paraId="61E5D17A" w14:textId="77777777" w:rsidR="005B4D76" w:rsidRPr="00341788"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rPr>
                <w:b/>
                <w:bCs/>
                <w:lang w:eastAsia="en-US"/>
              </w:rPr>
            </w:pPr>
            <w:r w:rsidRPr="00341788">
              <w:rPr>
                <w:rFonts w:ascii="Times New Roman Bold" w:hAnsi="Times New Roman Bold"/>
                <w:b/>
                <w:bCs/>
              </w:rPr>
              <w:t>a</w:t>
            </w:r>
            <w:r>
              <w:rPr>
                <w:rFonts w:ascii="Times New Roman Bold" w:hAnsi="Times New Roman Bold"/>
                <w:b/>
                <w:bCs/>
              </w:rPr>
              <w:t xml:space="preserve"> </w:t>
            </w:r>
            <w:r w:rsidRPr="00341788">
              <w:rPr>
                <w:rFonts w:ascii="Times New Roman Bold" w:hAnsi="Times New Roman Bold"/>
                <w:b/>
                <w:bCs/>
              </w:rPr>
              <w:t>témata obhájených prací</w:t>
            </w:r>
          </w:p>
        </w:tc>
        <w:tc>
          <w:tcPr>
            <w:tcW w:w="739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8A22B55" w14:textId="77777777" w:rsidR="005B4D76" w:rsidRDefault="005B4D76"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5B4D76" w:rsidRPr="00A22651" w14:paraId="1CE808FC" w14:textId="77777777" w:rsidTr="005053CD">
        <w:trPr>
          <w:cantSplit/>
          <w:trHeight w:val="3852"/>
        </w:trPr>
        <w:tc>
          <w:tcPr>
            <w:tcW w:w="105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6463FF5" w14:textId="77777777" w:rsidR="005B4D76" w:rsidRPr="00B239E9" w:rsidRDefault="005B4D76" w:rsidP="005053CD">
            <w:pPr>
              <w:pStyle w:val="paragraph"/>
              <w:spacing w:before="120" w:beforeAutospacing="0" w:after="0" w:afterAutospacing="0"/>
              <w:ind w:left="45" w:right="45"/>
              <w:jc w:val="both"/>
              <w:textAlignment w:val="baseline"/>
              <w:rPr>
                <w:rFonts w:ascii="Segoe UI" w:hAnsi="Segoe UI" w:cs="Segoe UI"/>
                <w:sz w:val="20"/>
                <w:szCs w:val="20"/>
              </w:rPr>
            </w:pPr>
            <w:r w:rsidRPr="00B239E9">
              <w:rPr>
                <w:rStyle w:val="normaltextrun"/>
                <w:rFonts w:eastAsiaTheme="majorEastAsia"/>
                <w:b/>
                <w:bCs/>
                <w:sz w:val="20"/>
                <w:szCs w:val="20"/>
              </w:rPr>
              <w:t>Návrh témat:</w:t>
            </w:r>
            <w:r w:rsidRPr="00B239E9">
              <w:rPr>
                <w:rStyle w:val="eop"/>
                <w:sz w:val="20"/>
                <w:szCs w:val="20"/>
              </w:rPr>
              <w:t> </w:t>
            </w:r>
          </w:p>
          <w:p w14:paraId="20105BA5" w14:textId="77777777" w:rsidR="005B4D76" w:rsidRPr="00341788" w:rsidRDefault="005B4D76" w:rsidP="005053CD">
            <w:pPr>
              <w:pStyle w:val="paragraph"/>
              <w:spacing w:before="0" w:beforeAutospacing="0" w:after="0" w:afterAutospacing="0"/>
              <w:ind w:left="45" w:right="45"/>
              <w:jc w:val="both"/>
              <w:textAlignment w:val="baseline"/>
              <w:rPr>
                <w:rFonts w:ascii="Segoe UI" w:hAnsi="Segoe UI" w:cs="Segoe UI"/>
                <w:sz w:val="20"/>
                <w:szCs w:val="20"/>
              </w:rPr>
            </w:pPr>
            <w:r w:rsidRPr="00341788">
              <w:rPr>
                <w:rStyle w:val="normaltextrun"/>
                <w:rFonts w:eastAsiaTheme="majorEastAsia"/>
                <w:sz w:val="20"/>
                <w:szCs w:val="20"/>
              </w:rPr>
              <w:t>“Meziprostory” architektury (interiér/exteriér)</w:t>
            </w:r>
            <w:r w:rsidRPr="00341788">
              <w:rPr>
                <w:rStyle w:val="eop"/>
                <w:sz w:val="20"/>
                <w:szCs w:val="20"/>
              </w:rPr>
              <w:t> </w:t>
            </w:r>
          </w:p>
          <w:p w14:paraId="2E9880EA" w14:textId="77777777" w:rsidR="005B4D76" w:rsidRPr="00341788" w:rsidRDefault="005B4D76" w:rsidP="005053CD">
            <w:pPr>
              <w:pStyle w:val="paragraph"/>
              <w:spacing w:before="0" w:beforeAutospacing="0" w:after="0" w:afterAutospacing="0"/>
              <w:ind w:left="45" w:right="45"/>
              <w:jc w:val="both"/>
              <w:textAlignment w:val="baseline"/>
              <w:rPr>
                <w:rFonts w:ascii="Segoe UI" w:hAnsi="Segoe UI" w:cs="Segoe UI"/>
                <w:sz w:val="20"/>
                <w:szCs w:val="20"/>
              </w:rPr>
            </w:pPr>
            <w:r w:rsidRPr="00341788">
              <w:rPr>
                <w:rStyle w:val="normaltextrun"/>
                <w:rFonts w:eastAsiaTheme="majorEastAsia"/>
                <w:sz w:val="20"/>
                <w:szCs w:val="20"/>
              </w:rPr>
              <w:t>Dialog světla a stínu (</w:t>
            </w:r>
            <w:r w:rsidRPr="00341788">
              <w:rPr>
                <w:rStyle w:val="spellingerror"/>
                <w:sz w:val="20"/>
                <w:szCs w:val="20"/>
              </w:rPr>
              <w:t>site-specific</w:t>
            </w:r>
            <w:r w:rsidRPr="00341788">
              <w:rPr>
                <w:rStyle w:val="normaltextrun"/>
                <w:rFonts w:eastAsiaTheme="majorEastAsia"/>
                <w:sz w:val="20"/>
                <w:szCs w:val="20"/>
              </w:rPr>
              <w:t>/instalace)</w:t>
            </w:r>
            <w:r w:rsidRPr="00341788">
              <w:rPr>
                <w:rStyle w:val="eop"/>
                <w:sz w:val="20"/>
                <w:szCs w:val="20"/>
              </w:rPr>
              <w:t> </w:t>
            </w:r>
          </w:p>
          <w:p w14:paraId="2B965EC9" w14:textId="77777777" w:rsidR="005B4D76" w:rsidRPr="00341788" w:rsidRDefault="005B4D76" w:rsidP="005053CD">
            <w:pPr>
              <w:pStyle w:val="paragraph"/>
              <w:spacing w:before="0" w:beforeAutospacing="0" w:after="0" w:afterAutospacing="0"/>
              <w:ind w:left="45" w:right="45"/>
              <w:jc w:val="both"/>
              <w:textAlignment w:val="baseline"/>
              <w:rPr>
                <w:rFonts w:ascii="Segoe UI" w:hAnsi="Segoe UI" w:cs="Segoe UI"/>
                <w:sz w:val="20"/>
                <w:szCs w:val="20"/>
              </w:rPr>
            </w:pPr>
            <w:r w:rsidRPr="00341788">
              <w:rPr>
                <w:rStyle w:val="normaltextrun"/>
                <w:rFonts w:eastAsiaTheme="majorEastAsia"/>
                <w:sz w:val="20"/>
                <w:szCs w:val="20"/>
              </w:rPr>
              <w:t>Divadlo v přírodě (</w:t>
            </w:r>
            <w:r w:rsidRPr="00341788">
              <w:rPr>
                <w:rStyle w:val="spellingerror"/>
                <w:sz w:val="20"/>
                <w:szCs w:val="20"/>
              </w:rPr>
              <w:t>land</w:t>
            </w:r>
            <w:r w:rsidRPr="00341788">
              <w:rPr>
                <w:rStyle w:val="normaltextrun"/>
                <w:rFonts w:eastAsiaTheme="majorEastAsia"/>
                <w:sz w:val="20"/>
                <w:szCs w:val="20"/>
              </w:rPr>
              <w:t xml:space="preserve"> art/drobná architektura)</w:t>
            </w:r>
            <w:r w:rsidRPr="00341788">
              <w:rPr>
                <w:rStyle w:val="eop"/>
                <w:sz w:val="20"/>
                <w:szCs w:val="20"/>
              </w:rPr>
              <w:t> </w:t>
            </w:r>
          </w:p>
          <w:p w14:paraId="42BF0D53" w14:textId="77777777" w:rsidR="005B4D76" w:rsidRPr="00341788" w:rsidRDefault="005B4D76" w:rsidP="005053CD">
            <w:pPr>
              <w:pStyle w:val="paragraph"/>
              <w:spacing w:before="0" w:beforeAutospacing="0" w:after="0" w:afterAutospacing="0"/>
              <w:ind w:left="45" w:right="45"/>
              <w:jc w:val="both"/>
              <w:textAlignment w:val="baseline"/>
              <w:rPr>
                <w:rFonts w:ascii="Segoe UI" w:hAnsi="Segoe UI" w:cs="Segoe UI"/>
                <w:sz w:val="20"/>
                <w:szCs w:val="20"/>
              </w:rPr>
            </w:pPr>
            <w:r w:rsidRPr="00341788">
              <w:rPr>
                <w:rStyle w:val="normaltextrun"/>
                <w:rFonts w:eastAsiaTheme="majorEastAsia"/>
                <w:sz w:val="20"/>
                <w:szCs w:val="20"/>
              </w:rPr>
              <w:t>Klam a iluze na scéně (scénografie/kompozice)</w:t>
            </w:r>
            <w:r w:rsidRPr="00341788">
              <w:rPr>
                <w:rStyle w:val="eop"/>
                <w:sz w:val="20"/>
                <w:szCs w:val="20"/>
              </w:rPr>
              <w:t> </w:t>
            </w:r>
          </w:p>
          <w:p w14:paraId="366F0DDB" w14:textId="77777777" w:rsidR="005B4D76" w:rsidRPr="00341788" w:rsidRDefault="005B4D76" w:rsidP="005053CD">
            <w:pPr>
              <w:pStyle w:val="paragraph"/>
              <w:spacing w:before="0" w:beforeAutospacing="0" w:after="0" w:afterAutospacing="0"/>
              <w:ind w:left="45" w:right="45"/>
              <w:jc w:val="both"/>
              <w:textAlignment w:val="baseline"/>
              <w:rPr>
                <w:rFonts w:ascii="Segoe UI" w:hAnsi="Segoe UI" w:cs="Segoe UI"/>
                <w:sz w:val="20"/>
                <w:szCs w:val="20"/>
              </w:rPr>
            </w:pPr>
            <w:r w:rsidRPr="00341788">
              <w:rPr>
                <w:rStyle w:val="normaltextrun"/>
                <w:rFonts w:eastAsiaTheme="majorEastAsia"/>
                <w:sz w:val="20"/>
                <w:szCs w:val="20"/>
              </w:rPr>
              <w:t>Návrh výstavy/expozice pro konkrétní výstavní prostor</w:t>
            </w:r>
            <w:r w:rsidRPr="00341788">
              <w:rPr>
                <w:rStyle w:val="eop"/>
                <w:sz w:val="20"/>
                <w:szCs w:val="20"/>
              </w:rPr>
              <w:t> </w:t>
            </w:r>
          </w:p>
          <w:p w14:paraId="5D736931" w14:textId="77777777" w:rsidR="005B4D76" w:rsidRPr="00B239E9" w:rsidRDefault="005B4D76" w:rsidP="005053CD">
            <w:pPr>
              <w:pStyle w:val="paragraph"/>
              <w:spacing w:before="0" w:beforeAutospacing="0" w:after="120" w:afterAutospacing="0"/>
              <w:ind w:left="45" w:right="45"/>
              <w:jc w:val="both"/>
              <w:textAlignment w:val="baseline"/>
              <w:rPr>
                <w:rFonts w:ascii="Segoe UI" w:hAnsi="Segoe UI" w:cs="Segoe UI"/>
                <w:sz w:val="20"/>
                <w:szCs w:val="20"/>
              </w:rPr>
            </w:pPr>
            <w:r w:rsidRPr="00341788">
              <w:rPr>
                <w:rStyle w:val="normaltextrun"/>
                <w:rFonts w:eastAsiaTheme="majorEastAsia"/>
                <w:sz w:val="20"/>
                <w:szCs w:val="20"/>
              </w:rPr>
              <w:t>Návrh interiéru/exteriéru na konkrétní zadání</w:t>
            </w:r>
            <w:r w:rsidRPr="00341788">
              <w:rPr>
                <w:rStyle w:val="eop"/>
                <w:sz w:val="20"/>
                <w:szCs w:val="20"/>
              </w:rPr>
              <w:t> </w:t>
            </w:r>
            <w:r w:rsidRPr="00B239E9">
              <w:rPr>
                <w:rStyle w:val="eop"/>
                <w:sz w:val="20"/>
                <w:szCs w:val="20"/>
              </w:rPr>
              <w:t> </w:t>
            </w:r>
          </w:p>
          <w:p w14:paraId="2F976673" w14:textId="77777777" w:rsidR="005B4D76" w:rsidRDefault="005B4D76" w:rsidP="005053CD">
            <w:pPr>
              <w:pStyle w:val="paragraph"/>
              <w:spacing w:before="0" w:beforeAutospacing="0" w:after="0" w:afterAutospacing="0"/>
              <w:ind w:left="45" w:right="45"/>
              <w:jc w:val="both"/>
              <w:textAlignment w:val="baseline"/>
              <w:rPr>
                <w:b/>
              </w:rPr>
            </w:pPr>
            <w:r w:rsidRPr="00901900">
              <w:rPr>
                <w:b/>
                <w:sz w:val="20"/>
                <w:szCs w:val="20"/>
              </w:rPr>
              <w:t>Témata obhájených prací:</w:t>
            </w:r>
            <w:r w:rsidRPr="009D4950">
              <w:rPr>
                <w:b/>
              </w:rPr>
              <w:t xml:space="preserve"> </w:t>
            </w:r>
          </w:p>
          <w:p w14:paraId="5E4227F6" w14:textId="77777777" w:rsidR="005B4D76" w:rsidRPr="00901900" w:rsidRDefault="005B4D76" w:rsidP="005053CD">
            <w:pPr>
              <w:pStyle w:val="paragraph"/>
              <w:spacing w:before="0" w:beforeAutospacing="0" w:after="0" w:afterAutospacing="0"/>
              <w:ind w:left="45" w:right="45"/>
              <w:jc w:val="both"/>
              <w:textAlignment w:val="baseline"/>
              <w:rPr>
                <w:rFonts w:ascii="Segoe UI" w:hAnsi="Segoe UI" w:cs="Segoe UI"/>
                <w:sz w:val="20"/>
                <w:szCs w:val="20"/>
              </w:rPr>
            </w:pPr>
            <w:r w:rsidRPr="00901900">
              <w:rPr>
                <w:rStyle w:val="normaltextrun"/>
                <w:rFonts w:eastAsiaTheme="majorEastAsia"/>
                <w:sz w:val="20"/>
                <w:szCs w:val="20"/>
              </w:rPr>
              <w:t>Seniorské bydlení na farní zahradě v Těškovicích</w:t>
            </w:r>
            <w:r w:rsidRPr="00901900">
              <w:rPr>
                <w:rStyle w:val="eop"/>
                <w:sz w:val="20"/>
                <w:szCs w:val="20"/>
              </w:rPr>
              <w:t> </w:t>
            </w:r>
          </w:p>
          <w:p w14:paraId="2B03EE92" w14:textId="77777777" w:rsidR="005B4D76" w:rsidRPr="00901900" w:rsidRDefault="005B4D76" w:rsidP="005053CD">
            <w:pPr>
              <w:pStyle w:val="paragraph"/>
              <w:spacing w:before="0" w:beforeAutospacing="0" w:after="0" w:afterAutospacing="0"/>
              <w:ind w:left="45" w:right="45"/>
              <w:jc w:val="both"/>
              <w:textAlignment w:val="baseline"/>
              <w:rPr>
                <w:rFonts w:ascii="Segoe UI" w:hAnsi="Segoe UI" w:cs="Segoe UI"/>
                <w:sz w:val="20"/>
                <w:szCs w:val="20"/>
              </w:rPr>
            </w:pPr>
            <w:r w:rsidRPr="00901900">
              <w:rPr>
                <w:rStyle w:val="normaltextrun"/>
                <w:rFonts w:eastAsiaTheme="majorEastAsia"/>
                <w:sz w:val="20"/>
                <w:szCs w:val="20"/>
              </w:rPr>
              <w:t>Orwell na scéně</w:t>
            </w:r>
            <w:r w:rsidRPr="00901900">
              <w:rPr>
                <w:rStyle w:val="eop"/>
                <w:sz w:val="20"/>
                <w:szCs w:val="20"/>
              </w:rPr>
              <w:t> </w:t>
            </w:r>
          </w:p>
          <w:p w14:paraId="50E42796" w14:textId="77777777" w:rsidR="005B4D76" w:rsidRPr="00901900" w:rsidRDefault="005B4D76" w:rsidP="005053CD">
            <w:pPr>
              <w:pStyle w:val="paragraph"/>
              <w:spacing w:before="0" w:beforeAutospacing="0" w:after="0" w:afterAutospacing="0"/>
              <w:ind w:left="45" w:right="45"/>
              <w:jc w:val="both"/>
              <w:textAlignment w:val="baseline"/>
              <w:rPr>
                <w:rFonts w:ascii="Segoe UI" w:hAnsi="Segoe UI" w:cs="Segoe UI"/>
                <w:sz w:val="20"/>
                <w:szCs w:val="20"/>
              </w:rPr>
            </w:pPr>
            <w:r w:rsidRPr="00901900">
              <w:rPr>
                <w:rStyle w:val="normaltextrun"/>
                <w:rFonts w:eastAsiaTheme="majorEastAsia"/>
                <w:sz w:val="20"/>
                <w:szCs w:val="20"/>
              </w:rPr>
              <w:t xml:space="preserve">Návrh apartmánu Baťa v Grandhotelu </w:t>
            </w:r>
            <w:r w:rsidRPr="00901900">
              <w:rPr>
                <w:rStyle w:val="spellingerror"/>
                <w:sz w:val="20"/>
                <w:szCs w:val="20"/>
              </w:rPr>
              <w:t>Pupp</w:t>
            </w:r>
            <w:r w:rsidRPr="00901900">
              <w:rPr>
                <w:rStyle w:val="eop"/>
                <w:sz w:val="20"/>
                <w:szCs w:val="20"/>
              </w:rPr>
              <w:t> </w:t>
            </w:r>
          </w:p>
          <w:p w14:paraId="5BCF8972" w14:textId="77777777" w:rsidR="005B4D76" w:rsidRPr="00901900" w:rsidRDefault="005B4D76" w:rsidP="005053CD">
            <w:pPr>
              <w:pStyle w:val="paragraph"/>
              <w:spacing w:before="0" w:beforeAutospacing="0" w:after="0" w:afterAutospacing="0"/>
              <w:ind w:left="45" w:right="45"/>
              <w:jc w:val="both"/>
              <w:textAlignment w:val="baseline"/>
              <w:rPr>
                <w:rFonts w:ascii="Segoe UI" w:hAnsi="Segoe UI" w:cs="Segoe UI"/>
                <w:sz w:val="20"/>
                <w:szCs w:val="20"/>
              </w:rPr>
            </w:pPr>
            <w:r w:rsidRPr="00901900">
              <w:rPr>
                <w:rStyle w:val="normaltextrun"/>
                <w:rFonts w:eastAsiaTheme="majorEastAsia"/>
                <w:sz w:val="20"/>
                <w:szCs w:val="20"/>
              </w:rPr>
              <w:t xml:space="preserve">Výstavnictví a manuál výstavní činnosti v </w:t>
            </w:r>
            <w:r w:rsidRPr="00901900">
              <w:rPr>
                <w:rStyle w:val="spellingerror"/>
                <w:sz w:val="20"/>
                <w:szCs w:val="20"/>
              </w:rPr>
              <w:t>Napajedlích</w:t>
            </w:r>
            <w:r w:rsidRPr="00901900">
              <w:rPr>
                <w:rStyle w:val="eop"/>
                <w:sz w:val="20"/>
                <w:szCs w:val="20"/>
              </w:rPr>
              <w:t> </w:t>
            </w:r>
          </w:p>
          <w:p w14:paraId="43D8C018" w14:textId="77777777" w:rsidR="005B4D76" w:rsidRPr="00744E2D" w:rsidRDefault="005B4D76" w:rsidP="005053CD">
            <w:pPr>
              <w:pStyle w:val="paragraph"/>
              <w:spacing w:before="0" w:beforeAutospacing="0" w:after="120" w:afterAutospacing="0"/>
              <w:ind w:left="45" w:right="45"/>
              <w:jc w:val="both"/>
              <w:textAlignment w:val="baseline"/>
              <w:rPr>
                <w:rStyle w:val="eop"/>
                <w:rFonts w:ascii="Segoe UI" w:hAnsi="Segoe UI" w:cs="Segoe UI"/>
                <w:sz w:val="20"/>
                <w:szCs w:val="20"/>
              </w:rPr>
            </w:pPr>
            <w:r w:rsidRPr="00901900">
              <w:rPr>
                <w:rStyle w:val="normaltextrun"/>
                <w:rFonts w:eastAsiaTheme="majorEastAsia"/>
                <w:sz w:val="20"/>
                <w:szCs w:val="20"/>
              </w:rPr>
              <w:t xml:space="preserve">Interiér </w:t>
            </w:r>
            <w:r w:rsidRPr="00901900">
              <w:rPr>
                <w:rStyle w:val="spellingerror"/>
                <w:sz w:val="20"/>
                <w:szCs w:val="20"/>
              </w:rPr>
              <w:t>loftového</w:t>
            </w:r>
            <w:r w:rsidRPr="00901900">
              <w:rPr>
                <w:rStyle w:val="normaltextrun"/>
                <w:rFonts w:eastAsiaTheme="majorEastAsia"/>
                <w:sz w:val="20"/>
                <w:szCs w:val="20"/>
              </w:rPr>
              <w:t xml:space="preserve"> bytu v Praze</w:t>
            </w:r>
            <w:r w:rsidRPr="00901900">
              <w:rPr>
                <w:rStyle w:val="eop"/>
                <w:sz w:val="20"/>
                <w:szCs w:val="20"/>
              </w:rPr>
              <w:t> </w:t>
            </w:r>
          </w:p>
          <w:p w14:paraId="6D4E1ED9" w14:textId="77777777" w:rsidR="005B4D76" w:rsidRPr="00213F1F" w:rsidRDefault="005B4D76" w:rsidP="005053CD">
            <w:pPr>
              <w:jc w:val="both"/>
            </w:pPr>
            <w:r>
              <w:t xml:space="preserve"> </w:t>
            </w:r>
            <w:r w:rsidRPr="00213F1F">
              <w:t xml:space="preserve">Obhájené diplomové práce jsou uloženy v elektronické podobě v Knihovně UTB a jsou v této formě veřejně přístupné. </w:t>
            </w:r>
          </w:p>
          <w:p w14:paraId="69026BA2" w14:textId="77777777" w:rsidR="005B4D76" w:rsidRPr="00D46E02" w:rsidRDefault="005B4D76" w:rsidP="005053CD">
            <w:pPr>
              <w:pStyle w:val="paragraph"/>
              <w:spacing w:before="0" w:beforeAutospacing="0" w:after="120" w:afterAutospacing="0"/>
              <w:ind w:left="45" w:right="45"/>
              <w:textAlignment w:val="baseline"/>
              <w:rPr>
                <w:rFonts w:ascii="Segoe UI" w:hAnsi="Segoe UI" w:cs="Segoe UI"/>
                <w:sz w:val="20"/>
                <w:szCs w:val="20"/>
              </w:rPr>
            </w:pPr>
            <w:r w:rsidRPr="00213F1F">
              <w:rPr>
                <w:sz w:val="20"/>
                <w:szCs w:val="20"/>
              </w:rPr>
              <w:t xml:space="preserve">Vyhledání prací je možné na www stránkách: </w:t>
            </w:r>
            <w:hyperlink r:id="rId24" w:history="1">
              <w:r w:rsidRPr="000E38FD">
                <w:rPr>
                  <w:rStyle w:val="Hypertextovodkaz"/>
                  <w:sz w:val="20"/>
                  <w:szCs w:val="20"/>
                  <w:u w:val="none"/>
                </w:rPr>
                <w:t>https://digilib.k.utb.cz</w:t>
              </w:r>
            </w:hyperlink>
            <w:r w:rsidRPr="00213F1F">
              <w:rPr>
                <w:sz w:val="20"/>
                <w:szCs w:val="20"/>
              </w:rPr>
              <w:t>.</w:t>
            </w:r>
          </w:p>
        </w:tc>
      </w:tr>
      <w:tr w:rsidR="005B4D76" w14:paraId="2E2496F5" w14:textId="77777777" w:rsidTr="005053CD">
        <w:trPr>
          <w:gridAfter w:val="1"/>
          <w:wAfter w:w="20" w:type="dxa"/>
          <w:cantSplit/>
          <w:trHeight w:val="445"/>
        </w:trPr>
        <w:tc>
          <w:tcPr>
            <w:tcW w:w="3119" w:type="dxa"/>
            <w:tcBorders>
              <w:top w:val="single" w:sz="4" w:space="0" w:color="000000"/>
              <w:left w:val="single" w:sz="4" w:space="0" w:color="000000"/>
              <w:bottom w:val="single" w:sz="8" w:space="0" w:color="000000"/>
              <w:right w:val="single" w:sz="4" w:space="0" w:color="000000"/>
            </w:tcBorders>
            <w:shd w:val="clear" w:color="auto" w:fill="F7CAAC"/>
          </w:tcPr>
          <w:p w14:paraId="0CAD6AF1" w14:textId="77777777" w:rsidR="005B4D76"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rFonts w:ascii="Times New Roman Bold" w:hAnsi="Times New Roman Bold"/>
                <w:b/>
              </w:rPr>
            </w:pPr>
            <w:r w:rsidRPr="00527632">
              <w:rPr>
                <w:rFonts w:ascii="Times New Roman Bold" w:hAnsi="Times New Roman Bold"/>
                <w:b/>
              </w:rPr>
              <w:t xml:space="preserve">Návrh témat rigorózních prací </w:t>
            </w:r>
          </w:p>
          <w:p w14:paraId="73EC4649" w14:textId="77777777" w:rsidR="005B4D76" w:rsidRPr="00527632"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rFonts w:ascii="Times New Roman Bold" w:hAnsi="Times New Roman Bold"/>
                <w:b/>
              </w:rPr>
            </w:pPr>
            <w:r w:rsidRPr="00527632">
              <w:rPr>
                <w:rFonts w:ascii="Times New Roman Bold" w:hAnsi="Times New Roman Bold"/>
                <w:b/>
              </w:rPr>
              <w:t>a témata obhájených prací</w:t>
            </w:r>
          </w:p>
        </w:tc>
        <w:tc>
          <w:tcPr>
            <w:tcW w:w="7371" w:type="dxa"/>
            <w:tcBorders>
              <w:top w:val="single" w:sz="4" w:space="0" w:color="000000"/>
              <w:left w:val="single" w:sz="4" w:space="0" w:color="000000"/>
              <w:bottom w:val="single" w:sz="8" w:space="0" w:color="000000"/>
              <w:right w:val="single" w:sz="4" w:space="0" w:color="000000"/>
            </w:tcBorders>
            <w:shd w:val="clear" w:color="auto" w:fill="FFFFFF"/>
          </w:tcPr>
          <w:p w14:paraId="4A515B33" w14:textId="77777777" w:rsidR="005B4D76"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jc w:val="center"/>
            </w:pPr>
          </w:p>
        </w:tc>
      </w:tr>
      <w:tr w:rsidR="005B4D76" w14:paraId="5DF78864" w14:textId="77777777" w:rsidTr="005053CD">
        <w:trPr>
          <w:gridAfter w:val="1"/>
          <w:wAfter w:w="20" w:type="dxa"/>
          <w:cantSplit/>
          <w:trHeight w:val="548"/>
        </w:trPr>
        <w:tc>
          <w:tcPr>
            <w:tcW w:w="10490" w:type="dxa"/>
            <w:gridSpan w:val="2"/>
            <w:tcBorders>
              <w:top w:val="single" w:sz="8" w:space="0" w:color="000000"/>
              <w:left w:val="single" w:sz="4" w:space="0" w:color="000000"/>
              <w:bottom w:val="single" w:sz="4" w:space="0" w:color="000000"/>
              <w:right w:val="single" w:sz="4" w:space="0" w:color="000000"/>
            </w:tcBorders>
            <w:shd w:val="clear" w:color="auto" w:fill="FFFFFF"/>
          </w:tcPr>
          <w:p w14:paraId="4CC01044" w14:textId="77777777" w:rsidR="005B4D76"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jc w:val="both"/>
            </w:pPr>
          </w:p>
          <w:p w14:paraId="7F3CE3AE" w14:textId="77777777" w:rsidR="005B4D76" w:rsidRDefault="005B4D76" w:rsidP="005053C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jc w:val="both"/>
            </w:pPr>
            <w:r>
              <w:t xml:space="preserve"> </w:t>
            </w:r>
          </w:p>
        </w:tc>
      </w:tr>
      <w:tr w:rsidR="005B4D76" w14:paraId="44774A58" w14:textId="77777777" w:rsidTr="005053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Ex>
        <w:trPr>
          <w:gridAfter w:val="1"/>
          <w:wAfter w:w="20" w:type="dxa"/>
        </w:trPr>
        <w:tc>
          <w:tcPr>
            <w:tcW w:w="3119" w:type="dxa"/>
            <w:shd w:val="clear" w:color="auto" w:fill="F7CAAC"/>
          </w:tcPr>
          <w:p w14:paraId="7C3839AB" w14:textId="77777777" w:rsidR="005B4D76" w:rsidRDefault="005B4D76" w:rsidP="005053CD">
            <w:r>
              <w:rPr>
                <w:b/>
              </w:rPr>
              <w:t>Součásti SRZ a jejich obsah</w:t>
            </w:r>
          </w:p>
        </w:tc>
        <w:tc>
          <w:tcPr>
            <w:tcW w:w="7371" w:type="dxa"/>
            <w:tcBorders>
              <w:bottom w:val="nil"/>
            </w:tcBorders>
            <w:shd w:val="clear" w:color="auto" w:fill="FFFFFF"/>
          </w:tcPr>
          <w:p w14:paraId="1409510E" w14:textId="77777777" w:rsidR="005B4D76" w:rsidRDefault="005B4D76" w:rsidP="005053CD">
            <w:pPr>
              <w:jc w:val="center"/>
            </w:pPr>
          </w:p>
        </w:tc>
      </w:tr>
      <w:tr w:rsidR="005B4D76" w14:paraId="5CFCB672" w14:textId="77777777" w:rsidTr="005053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Ex>
        <w:trPr>
          <w:gridAfter w:val="1"/>
          <w:wAfter w:w="20" w:type="dxa"/>
          <w:trHeight w:val="533"/>
        </w:trPr>
        <w:tc>
          <w:tcPr>
            <w:tcW w:w="10490" w:type="dxa"/>
            <w:gridSpan w:val="2"/>
            <w:tcBorders>
              <w:top w:val="nil"/>
            </w:tcBorders>
          </w:tcPr>
          <w:p w14:paraId="2F6BFE04" w14:textId="77777777" w:rsidR="005B4D76" w:rsidRDefault="005B4D76" w:rsidP="005053CD">
            <w:pPr>
              <w:jc w:val="both"/>
            </w:pPr>
          </w:p>
        </w:tc>
      </w:tr>
    </w:tbl>
    <w:p w14:paraId="65F008D5" w14:textId="77777777" w:rsidR="005B4D76" w:rsidRDefault="005B4D76" w:rsidP="005B4D76"/>
    <w:p w14:paraId="441D026B" w14:textId="6C236182" w:rsidR="001F1AE6" w:rsidRDefault="001F1AE6"/>
    <w:p w14:paraId="7F0CC67A" w14:textId="77777777" w:rsidR="0096232D" w:rsidRDefault="0096232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1C766A" w14:paraId="59D23E2B" w14:textId="77777777" w:rsidTr="001C766A">
        <w:tc>
          <w:tcPr>
            <w:tcW w:w="9855" w:type="dxa"/>
            <w:gridSpan w:val="8"/>
            <w:tcBorders>
              <w:bottom w:val="double" w:sz="4" w:space="0" w:color="auto"/>
            </w:tcBorders>
            <w:shd w:val="clear" w:color="auto" w:fill="BDD6EE"/>
          </w:tcPr>
          <w:p w14:paraId="5A67C3E0" w14:textId="051E0789" w:rsidR="001C766A" w:rsidRDefault="001C766A" w:rsidP="001C766A">
            <w:pPr>
              <w:jc w:val="both"/>
              <w:rPr>
                <w:b/>
                <w:sz w:val="28"/>
              </w:rPr>
            </w:pPr>
            <w:r>
              <w:rPr>
                <w:b/>
                <w:sz w:val="28"/>
              </w:rPr>
              <w:lastRenderedPageBreak/>
              <w:t>B-III – Charakteristika studijního předmětu</w:t>
            </w:r>
          </w:p>
        </w:tc>
      </w:tr>
      <w:tr w:rsidR="001C766A" w14:paraId="503F93CD" w14:textId="77777777" w:rsidTr="001C766A">
        <w:tc>
          <w:tcPr>
            <w:tcW w:w="3086" w:type="dxa"/>
            <w:tcBorders>
              <w:top w:val="double" w:sz="4" w:space="0" w:color="auto"/>
            </w:tcBorders>
            <w:shd w:val="clear" w:color="auto" w:fill="F7CAAC"/>
          </w:tcPr>
          <w:p w14:paraId="71A7D0A2" w14:textId="77777777" w:rsidR="001C766A" w:rsidRDefault="001C766A" w:rsidP="001C766A">
            <w:pPr>
              <w:rPr>
                <w:b/>
              </w:rPr>
            </w:pPr>
            <w:r>
              <w:rPr>
                <w:b/>
              </w:rPr>
              <w:t>Název studijního předmětu</w:t>
            </w:r>
          </w:p>
        </w:tc>
        <w:tc>
          <w:tcPr>
            <w:tcW w:w="6769" w:type="dxa"/>
            <w:gridSpan w:val="7"/>
            <w:tcBorders>
              <w:top w:val="double" w:sz="4" w:space="0" w:color="auto"/>
            </w:tcBorders>
          </w:tcPr>
          <w:p w14:paraId="4DFBCEF6" w14:textId="77777777" w:rsidR="001C766A" w:rsidRDefault="001C766A" w:rsidP="001C766A">
            <w:pPr>
              <w:jc w:val="both"/>
            </w:pPr>
            <w:r>
              <w:t>Ateliér Design obuvi 7</w:t>
            </w:r>
          </w:p>
        </w:tc>
      </w:tr>
      <w:tr w:rsidR="001C766A" w14:paraId="26119AD7" w14:textId="77777777" w:rsidTr="001C766A">
        <w:tc>
          <w:tcPr>
            <w:tcW w:w="3086" w:type="dxa"/>
            <w:shd w:val="clear" w:color="auto" w:fill="F7CAAC"/>
          </w:tcPr>
          <w:p w14:paraId="3215F08C" w14:textId="77777777" w:rsidR="001C766A" w:rsidRDefault="001C766A" w:rsidP="001C766A">
            <w:pPr>
              <w:rPr>
                <w:b/>
              </w:rPr>
            </w:pPr>
            <w:r>
              <w:rPr>
                <w:b/>
              </w:rPr>
              <w:t>Typ předmětu</w:t>
            </w:r>
          </w:p>
        </w:tc>
        <w:tc>
          <w:tcPr>
            <w:tcW w:w="3406" w:type="dxa"/>
            <w:gridSpan w:val="4"/>
          </w:tcPr>
          <w:p w14:paraId="0EB9F2DE" w14:textId="0A5C40B9" w:rsidR="001C766A" w:rsidRDefault="000325C9" w:rsidP="001C766A">
            <w:pPr>
              <w:jc w:val="both"/>
            </w:pPr>
            <w:r>
              <w:t>p</w:t>
            </w:r>
            <w:r w:rsidR="001C766A">
              <w:t>ovinný, PZ</w:t>
            </w:r>
          </w:p>
        </w:tc>
        <w:tc>
          <w:tcPr>
            <w:tcW w:w="2695" w:type="dxa"/>
            <w:gridSpan w:val="2"/>
            <w:shd w:val="clear" w:color="auto" w:fill="F7CAAC"/>
          </w:tcPr>
          <w:p w14:paraId="0EA6F77B" w14:textId="77777777" w:rsidR="001C766A" w:rsidRDefault="001C766A" w:rsidP="001C766A">
            <w:pPr>
              <w:jc w:val="both"/>
            </w:pPr>
            <w:r>
              <w:rPr>
                <w:b/>
              </w:rPr>
              <w:t>doporučený ročník / semestr</w:t>
            </w:r>
          </w:p>
        </w:tc>
        <w:tc>
          <w:tcPr>
            <w:tcW w:w="668" w:type="dxa"/>
          </w:tcPr>
          <w:p w14:paraId="3670F271" w14:textId="77777777" w:rsidR="001C766A" w:rsidRDefault="001C766A" w:rsidP="001C766A">
            <w:pPr>
              <w:jc w:val="both"/>
            </w:pPr>
            <w:r>
              <w:t>1/ZS</w:t>
            </w:r>
          </w:p>
        </w:tc>
      </w:tr>
      <w:tr w:rsidR="001C766A" w14:paraId="4A3CB1FF" w14:textId="77777777" w:rsidTr="001C766A">
        <w:tc>
          <w:tcPr>
            <w:tcW w:w="3086" w:type="dxa"/>
            <w:shd w:val="clear" w:color="auto" w:fill="F7CAAC"/>
          </w:tcPr>
          <w:p w14:paraId="0C6DF004" w14:textId="77777777" w:rsidR="001C766A" w:rsidRDefault="001C766A" w:rsidP="001C766A">
            <w:pPr>
              <w:rPr>
                <w:b/>
              </w:rPr>
            </w:pPr>
            <w:r>
              <w:rPr>
                <w:b/>
              </w:rPr>
              <w:t>Rozsah studijního předmětu</w:t>
            </w:r>
          </w:p>
        </w:tc>
        <w:tc>
          <w:tcPr>
            <w:tcW w:w="1701" w:type="dxa"/>
            <w:gridSpan w:val="2"/>
          </w:tcPr>
          <w:p w14:paraId="709D8EFC" w14:textId="77777777" w:rsidR="001C766A" w:rsidRDefault="001C766A" w:rsidP="001C766A">
            <w:pPr>
              <w:jc w:val="both"/>
            </w:pPr>
            <w:r>
              <w:t>52 ateliér</w:t>
            </w:r>
          </w:p>
        </w:tc>
        <w:tc>
          <w:tcPr>
            <w:tcW w:w="889" w:type="dxa"/>
            <w:shd w:val="clear" w:color="auto" w:fill="F7CAAC"/>
          </w:tcPr>
          <w:p w14:paraId="678348F7" w14:textId="77777777" w:rsidR="001C766A" w:rsidRDefault="001C766A" w:rsidP="001C766A">
            <w:pPr>
              <w:jc w:val="both"/>
              <w:rPr>
                <w:b/>
              </w:rPr>
            </w:pPr>
            <w:r>
              <w:rPr>
                <w:b/>
              </w:rPr>
              <w:t xml:space="preserve">hod. </w:t>
            </w:r>
          </w:p>
        </w:tc>
        <w:tc>
          <w:tcPr>
            <w:tcW w:w="816" w:type="dxa"/>
          </w:tcPr>
          <w:p w14:paraId="32930978" w14:textId="77777777" w:rsidR="001C766A" w:rsidRDefault="001C766A" w:rsidP="001C766A">
            <w:pPr>
              <w:jc w:val="both"/>
            </w:pPr>
            <w:r>
              <w:t>52</w:t>
            </w:r>
          </w:p>
        </w:tc>
        <w:tc>
          <w:tcPr>
            <w:tcW w:w="2156" w:type="dxa"/>
            <w:shd w:val="clear" w:color="auto" w:fill="F7CAAC"/>
          </w:tcPr>
          <w:p w14:paraId="4DDEFCFC" w14:textId="77777777" w:rsidR="001C766A" w:rsidRDefault="001C766A" w:rsidP="001C766A">
            <w:pPr>
              <w:jc w:val="both"/>
              <w:rPr>
                <w:b/>
              </w:rPr>
            </w:pPr>
            <w:r>
              <w:rPr>
                <w:b/>
              </w:rPr>
              <w:t>kreditů</w:t>
            </w:r>
          </w:p>
        </w:tc>
        <w:tc>
          <w:tcPr>
            <w:tcW w:w="1207" w:type="dxa"/>
            <w:gridSpan w:val="2"/>
          </w:tcPr>
          <w:p w14:paraId="7E9C38D1" w14:textId="77777777" w:rsidR="001C766A" w:rsidRDefault="001C766A" w:rsidP="001C766A">
            <w:pPr>
              <w:jc w:val="both"/>
            </w:pPr>
            <w:r>
              <w:t>4</w:t>
            </w:r>
          </w:p>
        </w:tc>
      </w:tr>
      <w:tr w:rsidR="001C766A" w14:paraId="4DC63B89" w14:textId="77777777" w:rsidTr="001C766A">
        <w:tc>
          <w:tcPr>
            <w:tcW w:w="3086" w:type="dxa"/>
            <w:shd w:val="clear" w:color="auto" w:fill="F7CAAC"/>
          </w:tcPr>
          <w:p w14:paraId="15855815" w14:textId="77777777" w:rsidR="001C766A" w:rsidRDefault="001C766A" w:rsidP="001C766A">
            <w:pPr>
              <w:rPr>
                <w:b/>
                <w:sz w:val="22"/>
              </w:rPr>
            </w:pPr>
            <w:r>
              <w:rPr>
                <w:b/>
              </w:rPr>
              <w:t>Prerekvizity, korekvizity, ekvivalence</w:t>
            </w:r>
          </w:p>
        </w:tc>
        <w:tc>
          <w:tcPr>
            <w:tcW w:w="6769" w:type="dxa"/>
            <w:gridSpan w:val="7"/>
          </w:tcPr>
          <w:p w14:paraId="3790EC4E" w14:textId="77777777" w:rsidR="001C766A" w:rsidRDefault="001C766A" w:rsidP="001C766A">
            <w:pPr>
              <w:jc w:val="both"/>
            </w:pPr>
          </w:p>
        </w:tc>
      </w:tr>
      <w:tr w:rsidR="001C766A" w14:paraId="7050DBF3" w14:textId="77777777" w:rsidTr="001C766A">
        <w:tc>
          <w:tcPr>
            <w:tcW w:w="3086" w:type="dxa"/>
            <w:shd w:val="clear" w:color="auto" w:fill="F7CAAC"/>
          </w:tcPr>
          <w:p w14:paraId="48E6D062" w14:textId="77777777" w:rsidR="001C766A" w:rsidRDefault="001C766A" w:rsidP="001C766A">
            <w:pPr>
              <w:rPr>
                <w:b/>
              </w:rPr>
            </w:pPr>
            <w:r>
              <w:rPr>
                <w:b/>
              </w:rPr>
              <w:t>Způsob ověření studijních výsledků</w:t>
            </w:r>
          </w:p>
        </w:tc>
        <w:tc>
          <w:tcPr>
            <w:tcW w:w="3406" w:type="dxa"/>
            <w:gridSpan w:val="4"/>
          </w:tcPr>
          <w:p w14:paraId="59D522BB" w14:textId="77777777" w:rsidR="001C766A" w:rsidRDefault="001C766A" w:rsidP="001C766A">
            <w:pPr>
              <w:jc w:val="both"/>
            </w:pPr>
            <w:r>
              <w:t>zápočet, zkouška</w:t>
            </w:r>
          </w:p>
        </w:tc>
        <w:tc>
          <w:tcPr>
            <w:tcW w:w="2156" w:type="dxa"/>
            <w:shd w:val="clear" w:color="auto" w:fill="F7CAAC"/>
          </w:tcPr>
          <w:p w14:paraId="60A245AF" w14:textId="77777777" w:rsidR="001C766A" w:rsidRDefault="001C766A" w:rsidP="001C766A">
            <w:pPr>
              <w:jc w:val="both"/>
              <w:rPr>
                <w:b/>
              </w:rPr>
            </w:pPr>
            <w:r>
              <w:rPr>
                <w:b/>
              </w:rPr>
              <w:t>Forma výuky</w:t>
            </w:r>
          </w:p>
        </w:tc>
        <w:tc>
          <w:tcPr>
            <w:tcW w:w="1207" w:type="dxa"/>
            <w:gridSpan w:val="2"/>
          </w:tcPr>
          <w:p w14:paraId="4C583E0A" w14:textId="77777777" w:rsidR="001C766A" w:rsidRDefault="001C766A" w:rsidP="001C766A">
            <w:pPr>
              <w:jc w:val="both"/>
            </w:pPr>
            <w:r>
              <w:t>ateliér</w:t>
            </w:r>
          </w:p>
        </w:tc>
      </w:tr>
      <w:tr w:rsidR="001C766A" w14:paraId="16A34F09" w14:textId="77777777" w:rsidTr="001C766A">
        <w:tc>
          <w:tcPr>
            <w:tcW w:w="3086" w:type="dxa"/>
            <w:shd w:val="clear" w:color="auto" w:fill="F7CAAC"/>
          </w:tcPr>
          <w:p w14:paraId="6912DCB4" w14:textId="77777777" w:rsidR="001C766A" w:rsidRDefault="001C766A" w:rsidP="001C766A">
            <w:pPr>
              <w:rPr>
                <w:b/>
              </w:rPr>
            </w:pPr>
            <w:r>
              <w:rPr>
                <w:b/>
              </w:rPr>
              <w:t>Forma způsobu ověření studijních výsledků a další požadavky na studenta</w:t>
            </w:r>
          </w:p>
        </w:tc>
        <w:tc>
          <w:tcPr>
            <w:tcW w:w="6769" w:type="dxa"/>
            <w:gridSpan w:val="7"/>
            <w:tcBorders>
              <w:bottom w:val="nil"/>
            </w:tcBorders>
          </w:tcPr>
          <w:p w14:paraId="13A9E718" w14:textId="77777777" w:rsidR="001C766A" w:rsidRPr="00F854A1" w:rsidRDefault="001C766A" w:rsidP="001C766A">
            <w:pPr>
              <w:jc w:val="both"/>
            </w:pPr>
            <w:r w:rsidRPr="00F854A1">
              <w:t>Realiz</w:t>
            </w:r>
            <w:r>
              <w:t xml:space="preserve">ovaný </w:t>
            </w:r>
            <w:r w:rsidRPr="00F854A1">
              <w:t>model</w:t>
            </w:r>
            <w:r>
              <w:t xml:space="preserve"> z finálního materiálu</w:t>
            </w:r>
          </w:p>
          <w:p w14:paraId="7813474D" w14:textId="77777777" w:rsidR="001C766A" w:rsidRPr="00F854A1" w:rsidRDefault="001C766A" w:rsidP="001C766A">
            <w:pPr>
              <w:jc w:val="both"/>
            </w:pPr>
            <w:r w:rsidRPr="00F854A1">
              <w:t xml:space="preserve">80% aktivní účast </w:t>
            </w:r>
          </w:p>
        </w:tc>
      </w:tr>
      <w:tr w:rsidR="001C766A" w14:paraId="4CFC9B0B" w14:textId="77777777" w:rsidTr="002721B7">
        <w:trPr>
          <w:trHeight w:val="122"/>
        </w:trPr>
        <w:tc>
          <w:tcPr>
            <w:tcW w:w="9855" w:type="dxa"/>
            <w:gridSpan w:val="8"/>
            <w:tcBorders>
              <w:top w:val="nil"/>
            </w:tcBorders>
          </w:tcPr>
          <w:p w14:paraId="121BBBB4" w14:textId="77777777" w:rsidR="001C766A" w:rsidRDefault="001C766A" w:rsidP="001C766A"/>
        </w:tc>
      </w:tr>
      <w:tr w:rsidR="001C766A" w14:paraId="6C9444B4" w14:textId="77777777" w:rsidTr="001C766A">
        <w:trPr>
          <w:trHeight w:val="197"/>
        </w:trPr>
        <w:tc>
          <w:tcPr>
            <w:tcW w:w="3086" w:type="dxa"/>
            <w:tcBorders>
              <w:top w:val="nil"/>
            </w:tcBorders>
            <w:shd w:val="clear" w:color="auto" w:fill="F7CAAC"/>
          </w:tcPr>
          <w:p w14:paraId="11D4C6BF" w14:textId="77777777" w:rsidR="001C766A" w:rsidRDefault="001C766A" w:rsidP="001C766A">
            <w:pPr>
              <w:rPr>
                <w:b/>
              </w:rPr>
            </w:pPr>
            <w:r>
              <w:rPr>
                <w:b/>
              </w:rPr>
              <w:t>Garant předmětu</w:t>
            </w:r>
          </w:p>
        </w:tc>
        <w:tc>
          <w:tcPr>
            <w:tcW w:w="6769" w:type="dxa"/>
            <w:gridSpan w:val="7"/>
            <w:tcBorders>
              <w:top w:val="nil"/>
            </w:tcBorders>
          </w:tcPr>
          <w:p w14:paraId="2AD94762" w14:textId="77777777" w:rsidR="001C766A" w:rsidRDefault="001C766A" w:rsidP="001C766A">
            <w:pPr>
              <w:jc w:val="both"/>
            </w:pPr>
            <w:r>
              <w:t xml:space="preserve">Ing. Martina Dokulilová, Ph.D. </w:t>
            </w:r>
          </w:p>
        </w:tc>
      </w:tr>
      <w:tr w:rsidR="001C766A" w14:paraId="07945F3B" w14:textId="77777777" w:rsidTr="001C766A">
        <w:trPr>
          <w:trHeight w:val="243"/>
        </w:trPr>
        <w:tc>
          <w:tcPr>
            <w:tcW w:w="3086" w:type="dxa"/>
            <w:tcBorders>
              <w:top w:val="nil"/>
            </w:tcBorders>
            <w:shd w:val="clear" w:color="auto" w:fill="F7CAAC"/>
          </w:tcPr>
          <w:p w14:paraId="0F1C9FE2" w14:textId="77777777" w:rsidR="001C766A" w:rsidRDefault="001C766A" w:rsidP="001C766A">
            <w:pPr>
              <w:rPr>
                <w:b/>
              </w:rPr>
            </w:pPr>
            <w:r>
              <w:rPr>
                <w:b/>
              </w:rPr>
              <w:t>Zapojení garanta do výuky předmětu</w:t>
            </w:r>
          </w:p>
        </w:tc>
        <w:tc>
          <w:tcPr>
            <w:tcW w:w="6769" w:type="dxa"/>
            <w:gridSpan w:val="7"/>
            <w:tcBorders>
              <w:top w:val="nil"/>
            </w:tcBorders>
          </w:tcPr>
          <w:p w14:paraId="582E698E" w14:textId="5D4F3A22" w:rsidR="001C766A" w:rsidRDefault="00C61048" w:rsidP="00C61048">
            <w:pPr>
              <w:jc w:val="both"/>
            </w:pPr>
            <w:r>
              <w:t>100 %</w:t>
            </w:r>
          </w:p>
        </w:tc>
      </w:tr>
      <w:tr w:rsidR="001C766A" w14:paraId="3E9A76D8" w14:textId="77777777" w:rsidTr="001C766A">
        <w:tc>
          <w:tcPr>
            <w:tcW w:w="3086" w:type="dxa"/>
            <w:shd w:val="clear" w:color="auto" w:fill="F7CAAC"/>
          </w:tcPr>
          <w:p w14:paraId="62160A76" w14:textId="77777777" w:rsidR="001C766A" w:rsidRDefault="001C766A" w:rsidP="001C766A">
            <w:pPr>
              <w:rPr>
                <w:b/>
              </w:rPr>
            </w:pPr>
            <w:r>
              <w:rPr>
                <w:b/>
              </w:rPr>
              <w:t>Vyučující</w:t>
            </w:r>
          </w:p>
        </w:tc>
        <w:tc>
          <w:tcPr>
            <w:tcW w:w="6769" w:type="dxa"/>
            <w:gridSpan w:val="7"/>
            <w:tcBorders>
              <w:bottom w:val="nil"/>
            </w:tcBorders>
          </w:tcPr>
          <w:p w14:paraId="029C3B45" w14:textId="77777777" w:rsidR="001C766A" w:rsidRDefault="001C766A" w:rsidP="001C766A">
            <w:pPr>
              <w:jc w:val="both"/>
            </w:pPr>
            <w:r>
              <w:t xml:space="preserve">Ing. Martina Dokulilová, Ph.D. </w:t>
            </w:r>
          </w:p>
        </w:tc>
      </w:tr>
      <w:tr w:rsidR="001C766A" w14:paraId="6CA7CCF2" w14:textId="77777777" w:rsidTr="00675D88">
        <w:trPr>
          <w:trHeight w:val="196"/>
        </w:trPr>
        <w:tc>
          <w:tcPr>
            <w:tcW w:w="9855" w:type="dxa"/>
            <w:gridSpan w:val="8"/>
            <w:tcBorders>
              <w:top w:val="nil"/>
            </w:tcBorders>
          </w:tcPr>
          <w:p w14:paraId="46CE1FD3" w14:textId="77777777" w:rsidR="001C766A" w:rsidRDefault="001C766A" w:rsidP="001C766A">
            <w:pPr>
              <w:jc w:val="both"/>
            </w:pPr>
          </w:p>
        </w:tc>
      </w:tr>
      <w:tr w:rsidR="001C766A" w14:paraId="71403440" w14:textId="77777777" w:rsidTr="001C766A">
        <w:tc>
          <w:tcPr>
            <w:tcW w:w="3086" w:type="dxa"/>
            <w:shd w:val="clear" w:color="auto" w:fill="F7CAAC"/>
          </w:tcPr>
          <w:p w14:paraId="7C6E644F" w14:textId="77777777" w:rsidR="001C766A" w:rsidRDefault="001C766A" w:rsidP="001C766A">
            <w:pPr>
              <w:jc w:val="both"/>
              <w:rPr>
                <w:b/>
              </w:rPr>
            </w:pPr>
            <w:r>
              <w:rPr>
                <w:b/>
              </w:rPr>
              <w:t>Stručná anotace předmětu</w:t>
            </w:r>
          </w:p>
        </w:tc>
        <w:tc>
          <w:tcPr>
            <w:tcW w:w="6769" w:type="dxa"/>
            <w:gridSpan w:val="7"/>
            <w:tcBorders>
              <w:bottom w:val="nil"/>
            </w:tcBorders>
          </w:tcPr>
          <w:p w14:paraId="320B2967" w14:textId="77777777" w:rsidR="001C766A" w:rsidRDefault="001C766A" w:rsidP="001C766A">
            <w:pPr>
              <w:jc w:val="both"/>
            </w:pPr>
          </w:p>
        </w:tc>
      </w:tr>
      <w:tr w:rsidR="001C766A" w14:paraId="2CECA400" w14:textId="77777777" w:rsidTr="001C766A">
        <w:trPr>
          <w:trHeight w:val="3938"/>
        </w:trPr>
        <w:tc>
          <w:tcPr>
            <w:tcW w:w="9855" w:type="dxa"/>
            <w:gridSpan w:val="8"/>
            <w:tcBorders>
              <w:top w:val="nil"/>
              <w:bottom w:val="single" w:sz="12" w:space="0" w:color="auto"/>
            </w:tcBorders>
          </w:tcPr>
          <w:p w14:paraId="4721614D" w14:textId="77777777" w:rsidR="001C766A" w:rsidRDefault="001C766A" w:rsidP="00E153D9">
            <w:pPr>
              <w:spacing w:after="120"/>
              <w:jc w:val="both"/>
              <w:rPr>
                <w:b/>
              </w:rPr>
            </w:pPr>
            <w:r>
              <w:t xml:space="preserve">Cílem předmětu je realizace daného modelu na zadané téma, kterému předchází rešerše, kresebné návrhy, vytvoření moodbordu a prototypování. </w:t>
            </w:r>
          </w:p>
          <w:p w14:paraId="70D682D9" w14:textId="77777777" w:rsidR="001C766A" w:rsidRDefault="001C766A" w:rsidP="00D3581F">
            <w:pPr>
              <w:pStyle w:val="Odstavecseseznamem"/>
              <w:numPr>
                <w:ilvl w:val="0"/>
                <w:numId w:val="8"/>
              </w:numPr>
              <w:spacing w:after="160" w:line="256" w:lineRule="auto"/>
              <w:jc w:val="both"/>
            </w:pPr>
            <w:r>
              <w:t>Úvodní hodina, ateliérové zadání, požadavky ke splnění předmětu</w:t>
            </w:r>
          </w:p>
          <w:p w14:paraId="7066C1E1" w14:textId="77777777" w:rsidR="001C766A" w:rsidRDefault="001C766A" w:rsidP="00D3581F">
            <w:pPr>
              <w:pStyle w:val="Odstavecseseznamem"/>
              <w:numPr>
                <w:ilvl w:val="0"/>
                <w:numId w:val="8"/>
              </w:numPr>
              <w:spacing w:after="160" w:line="256" w:lineRule="auto"/>
              <w:jc w:val="both"/>
            </w:pPr>
            <w:r>
              <w:t>Brainstorming, moodboard, storyboard</w:t>
            </w:r>
          </w:p>
          <w:p w14:paraId="3128C91A" w14:textId="77777777" w:rsidR="001C766A" w:rsidRDefault="001C766A" w:rsidP="00D3581F">
            <w:pPr>
              <w:pStyle w:val="Odstavecseseznamem"/>
              <w:numPr>
                <w:ilvl w:val="0"/>
                <w:numId w:val="8"/>
              </w:numPr>
              <w:spacing w:after="160" w:line="256" w:lineRule="auto"/>
              <w:jc w:val="both"/>
            </w:pPr>
            <w:r>
              <w:t>Konzultace nad rozpracovaným tématem</w:t>
            </w:r>
          </w:p>
          <w:p w14:paraId="04B7C7BC" w14:textId="77777777" w:rsidR="001C766A" w:rsidRDefault="001C766A" w:rsidP="00D3581F">
            <w:pPr>
              <w:pStyle w:val="Odstavecseseznamem"/>
              <w:numPr>
                <w:ilvl w:val="0"/>
                <w:numId w:val="8"/>
              </w:numPr>
              <w:spacing w:after="160" w:line="256" w:lineRule="auto"/>
              <w:jc w:val="both"/>
            </w:pPr>
            <w:r>
              <w:t>Konzultace nad rozpracovaným tématem</w:t>
            </w:r>
          </w:p>
          <w:p w14:paraId="1976303F" w14:textId="77777777" w:rsidR="001C766A" w:rsidRDefault="001C766A" w:rsidP="00D3581F">
            <w:pPr>
              <w:pStyle w:val="Odstavecseseznamem"/>
              <w:numPr>
                <w:ilvl w:val="0"/>
                <w:numId w:val="8"/>
              </w:numPr>
              <w:spacing w:after="160" w:line="256" w:lineRule="auto"/>
              <w:jc w:val="both"/>
            </w:pPr>
            <w:r>
              <w:t>Konzultace nad rozpracovaným tématem</w:t>
            </w:r>
          </w:p>
          <w:p w14:paraId="66259629" w14:textId="77777777" w:rsidR="001C766A" w:rsidRDefault="001C766A" w:rsidP="00D3581F">
            <w:pPr>
              <w:pStyle w:val="Odstavecseseznamem"/>
              <w:numPr>
                <w:ilvl w:val="0"/>
                <w:numId w:val="8"/>
              </w:numPr>
              <w:spacing w:after="160" w:line="256" w:lineRule="auto"/>
              <w:jc w:val="both"/>
            </w:pPr>
            <w:r>
              <w:t>Realizace pracovních modelů</w:t>
            </w:r>
          </w:p>
          <w:p w14:paraId="4AFE825A" w14:textId="77777777" w:rsidR="001C766A" w:rsidRDefault="001C766A" w:rsidP="00D3581F">
            <w:pPr>
              <w:pStyle w:val="Odstavecseseznamem"/>
              <w:numPr>
                <w:ilvl w:val="0"/>
                <w:numId w:val="8"/>
              </w:numPr>
              <w:spacing w:after="160" w:line="256" w:lineRule="auto"/>
              <w:jc w:val="both"/>
            </w:pPr>
            <w:r>
              <w:t>Konzultace nad rozpracovaným tématem</w:t>
            </w:r>
          </w:p>
          <w:p w14:paraId="20DBA046" w14:textId="77777777" w:rsidR="001C766A" w:rsidRDefault="001C766A" w:rsidP="00D3581F">
            <w:pPr>
              <w:pStyle w:val="Odstavecseseznamem"/>
              <w:numPr>
                <w:ilvl w:val="0"/>
                <w:numId w:val="8"/>
              </w:numPr>
              <w:spacing w:after="160" w:line="256" w:lineRule="auto"/>
              <w:jc w:val="both"/>
            </w:pPr>
            <w:r>
              <w:t>Konzultace nad rozpracovaným tématem</w:t>
            </w:r>
          </w:p>
          <w:p w14:paraId="24A04E49" w14:textId="77777777" w:rsidR="001C766A" w:rsidRDefault="001C766A" w:rsidP="00D3581F">
            <w:pPr>
              <w:pStyle w:val="Odstavecseseznamem"/>
              <w:numPr>
                <w:ilvl w:val="0"/>
                <w:numId w:val="8"/>
              </w:numPr>
              <w:spacing w:after="160" w:line="256" w:lineRule="auto"/>
              <w:jc w:val="both"/>
            </w:pPr>
            <w:r>
              <w:t>Realizace modelů kolekce, produktové řady z finálního materiálu</w:t>
            </w:r>
          </w:p>
          <w:p w14:paraId="34E80A7B" w14:textId="77777777" w:rsidR="001C766A" w:rsidRDefault="001C766A" w:rsidP="00D3581F">
            <w:pPr>
              <w:pStyle w:val="Odstavecseseznamem"/>
              <w:numPr>
                <w:ilvl w:val="0"/>
                <w:numId w:val="8"/>
              </w:numPr>
              <w:spacing w:after="160" w:line="256" w:lineRule="auto"/>
              <w:jc w:val="both"/>
            </w:pPr>
            <w:r>
              <w:t>Konzultace nad rozpracovaným tématem</w:t>
            </w:r>
          </w:p>
          <w:p w14:paraId="44E6E0DB" w14:textId="77777777" w:rsidR="001C766A" w:rsidRDefault="001C766A" w:rsidP="00D3581F">
            <w:pPr>
              <w:pStyle w:val="Odstavecseseznamem"/>
              <w:numPr>
                <w:ilvl w:val="0"/>
                <w:numId w:val="8"/>
              </w:numPr>
              <w:spacing w:after="160" w:line="256" w:lineRule="auto"/>
              <w:jc w:val="both"/>
            </w:pPr>
            <w:r>
              <w:t>Konzultace nad rozpracovaným tématem</w:t>
            </w:r>
          </w:p>
          <w:p w14:paraId="684D1908" w14:textId="77777777" w:rsidR="001C766A" w:rsidRDefault="001C766A" w:rsidP="00D3581F">
            <w:pPr>
              <w:pStyle w:val="Odstavecseseznamem"/>
              <w:numPr>
                <w:ilvl w:val="0"/>
                <w:numId w:val="8"/>
              </w:numPr>
              <w:spacing w:after="160" w:line="256" w:lineRule="auto"/>
              <w:jc w:val="both"/>
            </w:pPr>
            <w:r>
              <w:t>Konzultace nad rozpracovaným tématem</w:t>
            </w:r>
          </w:p>
          <w:p w14:paraId="601169DC" w14:textId="0B6388EB" w:rsidR="00C61048" w:rsidRDefault="001C766A" w:rsidP="00D3581F">
            <w:pPr>
              <w:pStyle w:val="Odstavecseseznamem"/>
              <w:numPr>
                <w:ilvl w:val="0"/>
                <w:numId w:val="8"/>
              </w:numPr>
              <w:spacing w:after="120" w:line="257" w:lineRule="auto"/>
              <w:ind w:left="714" w:hanging="357"/>
              <w:contextualSpacing w:val="0"/>
              <w:jc w:val="both"/>
            </w:pPr>
            <w:r>
              <w:t>Vyhodnocení zadání</w:t>
            </w:r>
          </w:p>
          <w:p w14:paraId="15E92993" w14:textId="512DAB4C" w:rsidR="001C766A" w:rsidRPr="00AF68B3" w:rsidRDefault="001C766A" w:rsidP="001C766A">
            <w:pPr>
              <w:jc w:val="both"/>
            </w:pPr>
            <w:r w:rsidRPr="00145BC5">
              <w:t>Student je schopen</w:t>
            </w:r>
            <w:r w:rsidRPr="00145BC5">
              <w:rPr>
                <w:spacing w:val="-10"/>
              </w:rPr>
              <w:t xml:space="preserve"> </w:t>
            </w:r>
            <w:r w:rsidRPr="00145BC5">
              <w:t>samostatně</w:t>
            </w:r>
            <w:r w:rsidRPr="00145BC5">
              <w:rPr>
                <w:spacing w:val="-7"/>
              </w:rPr>
              <w:t xml:space="preserve"> </w:t>
            </w:r>
            <w:r w:rsidRPr="00145BC5">
              <w:t>aplikovat</w:t>
            </w:r>
            <w:r w:rsidRPr="00145BC5">
              <w:rPr>
                <w:spacing w:val="-7"/>
              </w:rPr>
              <w:t xml:space="preserve"> </w:t>
            </w:r>
            <w:r w:rsidRPr="00145BC5">
              <w:t>veškeré</w:t>
            </w:r>
            <w:r w:rsidRPr="00145BC5">
              <w:rPr>
                <w:spacing w:val="-7"/>
              </w:rPr>
              <w:t xml:space="preserve"> </w:t>
            </w:r>
            <w:r w:rsidRPr="00145BC5">
              <w:t>poznatky</w:t>
            </w:r>
            <w:r w:rsidRPr="00145BC5">
              <w:rPr>
                <w:spacing w:val="-8"/>
              </w:rPr>
              <w:t xml:space="preserve"> </w:t>
            </w:r>
            <w:r w:rsidRPr="00145BC5">
              <w:t>získané</w:t>
            </w:r>
            <w:r w:rsidRPr="00145BC5">
              <w:rPr>
                <w:spacing w:val="-7"/>
              </w:rPr>
              <w:t xml:space="preserve"> </w:t>
            </w:r>
            <w:r w:rsidRPr="00145BC5">
              <w:t>v</w:t>
            </w:r>
            <w:r w:rsidRPr="00145BC5">
              <w:rPr>
                <w:spacing w:val="-7"/>
              </w:rPr>
              <w:t xml:space="preserve"> </w:t>
            </w:r>
            <w:r w:rsidRPr="00145BC5">
              <w:t>průběhu</w:t>
            </w:r>
            <w:r w:rsidRPr="00145BC5">
              <w:rPr>
                <w:spacing w:val="-7"/>
              </w:rPr>
              <w:t xml:space="preserve"> </w:t>
            </w:r>
            <w:r w:rsidRPr="00145BC5">
              <w:rPr>
                <w:spacing w:val="-2"/>
              </w:rPr>
              <w:t>semestru</w:t>
            </w:r>
            <w:r>
              <w:rPr>
                <w:spacing w:val="-2"/>
              </w:rPr>
              <w:t>. Je kriticky schopen vyhodnotit volbu vhodného materiálu, řemeslného a technologického zpracování.</w:t>
            </w:r>
          </w:p>
        </w:tc>
      </w:tr>
      <w:tr w:rsidR="001C766A" w14:paraId="3AC4DC5D" w14:textId="77777777" w:rsidTr="001C766A">
        <w:trPr>
          <w:trHeight w:val="265"/>
        </w:trPr>
        <w:tc>
          <w:tcPr>
            <w:tcW w:w="3653" w:type="dxa"/>
            <w:gridSpan w:val="2"/>
            <w:tcBorders>
              <w:top w:val="nil"/>
            </w:tcBorders>
            <w:shd w:val="clear" w:color="auto" w:fill="F7CAAC"/>
          </w:tcPr>
          <w:p w14:paraId="0D5C70CD" w14:textId="77777777" w:rsidR="001C766A" w:rsidRDefault="001C766A" w:rsidP="001C766A">
            <w:pPr>
              <w:jc w:val="both"/>
            </w:pPr>
            <w:r>
              <w:rPr>
                <w:b/>
              </w:rPr>
              <w:t>Studijní literatura a studijní pomůcky</w:t>
            </w:r>
          </w:p>
        </w:tc>
        <w:tc>
          <w:tcPr>
            <w:tcW w:w="6202" w:type="dxa"/>
            <w:gridSpan w:val="6"/>
            <w:tcBorders>
              <w:top w:val="nil"/>
              <w:bottom w:val="nil"/>
            </w:tcBorders>
          </w:tcPr>
          <w:p w14:paraId="2E602DAC" w14:textId="77777777" w:rsidR="001C766A" w:rsidRDefault="001C766A" w:rsidP="001C766A">
            <w:pPr>
              <w:jc w:val="both"/>
            </w:pPr>
          </w:p>
        </w:tc>
      </w:tr>
      <w:tr w:rsidR="001C766A" w:rsidRPr="003F7F55" w14:paraId="401F9F03" w14:textId="77777777" w:rsidTr="002721B7">
        <w:trPr>
          <w:trHeight w:val="2311"/>
        </w:trPr>
        <w:tc>
          <w:tcPr>
            <w:tcW w:w="9855" w:type="dxa"/>
            <w:gridSpan w:val="8"/>
            <w:tcBorders>
              <w:top w:val="nil"/>
            </w:tcBorders>
          </w:tcPr>
          <w:p w14:paraId="2D46B8CF" w14:textId="77777777" w:rsidR="001C766A" w:rsidRPr="00F62BE3" w:rsidRDefault="001C766A" w:rsidP="001C766A">
            <w:pPr>
              <w:jc w:val="both"/>
              <w:rPr>
                <w:b/>
              </w:rPr>
            </w:pPr>
            <w:r w:rsidRPr="00F62BE3">
              <w:rPr>
                <w:b/>
              </w:rPr>
              <w:t>Povinná:</w:t>
            </w:r>
          </w:p>
          <w:p w14:paraId="21377724" w14:textId="679E44F3" w:rsidR="00DE0215" w:rsidRPr="00F62BE3" w:rsidRDefault="00DE0215" w:rsidP="00DE0215">
            <w:r w:rsidRPr="00F62BE3">
              <w:t>BLUMENTHAL, Emily. </w:t>
            </w:r>
            <w:r w:rsidRPr="00F62BE3">
              <w:rPr>
                <w:i/>
                <w:iCs/>
              </w:rPr>
              <w:t>Handbag designer 101: everything you need to know about designing, making, and marketing handbags</w:t>
            </w:r>
            <w:r w:rsidRPr="00F62BE3">
              <w:t>. Minneapo</w:t>
            </w:r>
            <w:r w:rsidR="00576F84">
              <w:t>lis: Voyageur Press, 2011</w:t>
            </w:r>
            <w:r w:rsidRPr="00F62BE3">
              <w:t>. ISBN 9780760339732. Dostupné také z: http://www.loc.gov/catdir/enhancements/fy1205/2011275197-b.html</w:t>
            </w:r>
          </w:p>
          <w:p w14:paraId="0D96DB74" w14:textId="77777777" w:rsidR="00B541C2" w:rsidRDefault="001C766A" w:rsidP="001C766A">
            <w:r w:rsidRPr="00F62BE3">
              <w:t xml:space="preserve">DIRIX, Emmanuelle. </w:t>
            </w:r>
            <w:r w:rsidRPr="00C61048">
              <w:rPr>
                <w:i/>
              </w:rPr>
              <w:t>Little book of Balenciaga: the story of the iconic fashion house</w:t>
            </w:r>
            <w:r w:rsidRPr="00F62BE3">
              <w:t xml:space="preserve">. London: Welbeck, 2022. </w:t>
            </w:r>
          </w:p>
          <w:p w14:paraId="077F6BEC" w14:textId="658A817F" w:rsidR="001C766A" w:rsidRPr="00F62BE3" w:rsidRDefault="001C766A" w:rsidP="001C766A">
            <w:r w:rsidRPr="00F62BE3">
              <w:t xml:space="preserve">ISBN 978-1-78739-830-6.      </w:t>
            </w:r>
          </w:p>
          <w:p w14:paraId="761605DA" w14:textId="5ED0E0CB" w:rsidR="00DE0215" w:rsidRPr="00F62BE3" w:rsidRDefault="00DE0215" w:rsidP="00DE0215">
            <w:r w:rsidRPr="00F62BE3">
              <w:t>MOTAWI, Wade a Andrea MOTAWI. </w:t>
            </w:r>
            <w:r w:rsidRPr="00F62BE3">
              <w:rPr>
                <w:i/>
                <w:iCs/>
              </w:rPr>
              <w:t>How to start your own shoe company</w:t>
            </w:r>
            <w:r w:rsidRPr="00F62BE3">
              <w:t xml:space="preserve">. </w:t>
            </w:r>
            <w:r w:rsidRPr="00154938">
              <w:t>Milton Keynes:</w:t>
            </w:r>
            <w:r w:rsidR="00576F84" w:rsidRPr="00154938">
              <w:t xml:space="preserve"> Lightning Source, 2017</w:t>
            </w:r>
            <w:r w:rsidRPr="00154938">
              <w:t>. ISBN 978-0-9987070-1-3.</w:t>
            </w:r>
            <w:r w:rsidRPr="00F62BE3">
              <w:t xml:space="preserve">  </w:t>
            </w:r>
          </w:p>
          <w:p w14:paraId="3E5BE366" w14:textId="77777777" w:rsidR="001C766A" w:rsidRPr="00F62BE3" w:rsidRDefault="001C766A" w:rsidP="001C766A">
            <w:pPr>
              <w:rPr>
                <w:vanish/>
              </w:rPr>
            </w:pPr>
          </w:p>
          <w:p w14:paraId="662F8F67" w14:textId="77777777" w:rsidR="001C766A" w:rsidRPr="00F62BE3" w:rsidRDefault="001C766A" w:rsidP="001C766A">
            <w:pPr>
              <w:rPr>
                <w:vanish/>
              </w:rPr>
            </w:pPr>
            <w:r w:rsidRPr="00F62BE3">
              <w:rPr>
                <w:vanish/>
              </w:rPr>
              <w:t xml:space="preserve">                </w:t>
            </w:r>
          </w:p>
          <w:p w14:paraId="499D49F8" w14:textId="77777777" w:rsidR="001C766A" w:rsidRPr="00F62BE3" w:rsidRDefault="001C766A" w:rsidP="001C766A">
            <w:pPr>
              <w:rPr>
                <w:vanish/>
              </w:rPr>
            </w:pPr>
            <w:r w:rsidRPr="00F62BE3">
              <w:rPr>
                <w:vanish/>
              </w:rPr>
              <w:t xml:space="preserve">        DIRIX, Emmanuelle. Little book of Balenciaga: the story of the iconic fashion house. London: Welbeck, 2022. ISBN 978-1-78739-830-6.      </w:t>
            </w:r>
          </w:p>
          <w:p w14:paraId="322B89FC" w14:textId="77777777" w:rsidR="001C766A" w:rsidRPr="00F62BE3" w:rsidRDefault="001C766A" w:rsidP="001C766A">
            <w:pPr>
              <w:pBdr>
                <w:bottom w:val="single" w:sz="6" w:space="1" w:color="auto"/>
              </w:pBdr>
              <w:jc w:val="center"/>
              <w:rPr>
                <w:vanish/>
              </w:rPr>
            </w:pPr>
            <w:r w:rsidRPr="00F62BE3">
              <w:rPr>
                <w:vanish/>
              </w:rPr>
              <w:t xml:space="preserve">      Začátek formuláře</w:t>
            </w:r>
          </w:p>
          <w:p w14:paraId="3B464DFF" w14:textId="77777777" w:rsidR="001C766A" w:rsidRPr="00F62BE3" w:rsidRDefault="001C766A" w:rsidP="001C766A">
            <w:pPr>
              <w:pBdr>
                <w:bottom w:val="single" w:sz="6" w:space="1" w:color="auto"/>
              </w:pBdr>
              <w:jc w:val="center"/>
              <w:rPr>
                <w:vanish/>
              </w:rPr>
            </w:pPr>
            <w:r w:rsidRPr="00F62BE3">
              <w:rPr>
                <w:vanish/>
              </w:rPr>
              <w:t>Začátek formuláře</w:t>
            </w:r>
          </w:p>
          <w:p w14:paraId="132B031C" w14:textId="77777777" w:rsidR="001C766A" w:rsidRPr="00F62BE3" w:rsidRDefault="001C766A" w:rsidP="001C766A">
            <w:pPr>
              <w:jc w:val="both"/>
              <w:rPr>
                <w:b/>
              </w:rPr>
            </w:pPr>
            <w:r w:rsidRPr="00F62BE3">
              <w:rPr>
                <w:b/>
              </w:rPr>
              <w:t>Doporučená:</w:t>
            </w:r>
          </w:p>
          <w:p w14:paraId="44A319BF" w14:textId="7753D0B1" w:rsidR="001C766A" w:rsidRPr="002A01AD" w:rsidRDefault="001C766A" w:rsidP="002A01AD">
            <w:r w:rsidRPr="00F62BE3">
              <w:rPr>
                <w:i/>
                <w:iCs/>
              </w:rPr>
              <w:t>Monocle</w:t>
            </w:r>
            <w:r w:rsidR="00576F84">
              <w:t>. London: Winkontent, 2007</w:t>
            </w:r>
            <w:r w:rsidRPr="00F62BE3">
              <w:t>. ISSN 1753-2434. Dostupné také z: http://www.monocle.com</w:t>
            </w:r>
            <w:r w:rsidRPr="00737FD6">
              <w:rPr>
                <w:rFonts w:ascii="Arial" w:hAnsi="Arial" w:cs="Arial"/>
                <w:vanish/>
                <w:sz w:val="16"/>
                <w:szCs w:val="16"/>
              </w:rPr>
              <w:t>Začátek formuláře</w:t>
            </w:r>
          </w:p>
        </w:tc>
      </w:tr>
    </w:tbl>
    <w:p w14:paraId="4D82B89D" w14:textId="77777777" w:rsidR="001C766A" w:rsidRDefault="001C766A"/>
    <w:p w14:paraId="247D0371" w14:textId="77777777" w:rsidR="001C766A" w:rsidRDefault="001C766A"/>
    <w:p w14:paraId="0FE6F7D6" w14:textId="77777777" w:rsidR="00E72DA1" w:rsidRDefault="00E72DA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72DA1" w14:paraId="4BC09D1E" w14:textId="77777777" w:rsidTr="00E72DA1">
        <w:tc>
          <w:tcPr>
            <w:tcW w:w="9855" w:type="dxa"/>
            <w:gridSpan w:val="8"/>
            <w:tcBorders>
              <w:bottom w:val="double" w:sz="4" w:space="0" w:color="auto"/>
            </w:tcBorders>
            <w:shd w:val="clear" w:color="auto" w:fill="BDD6EE"/>
          </w:tcPr>
          <w:p w14:paraId="667258AC" w14:textId="0F32189D" w:rsidR="00E72DA1" w:rsidRDefault="00E72DA1" w:rsidP="00E72DA1">
            <w:pPr>
              <w:jc w:val="both"/>
              <w:rPr>
                <w:b/>
                <w:sz w:val="28"/>
              </w:rPr>
            </w:pPr>
            <w:r>
              <w:lastRenderedPageBreak/>
              <w:br w:type="page"/>
            </w:r>
            <w:r>
              <w:rPr>
                <w:b/>
                <w:sz w:val="28"/>
              </w:rPr>
              <w:t>B-III – Charakteristika studijního předmětu</w:t>
            </w:r>
          </w:p>
        </w:tc>
      </w:tr>
      <w:tr w:rsidR="00E72DA1" w14:paraId="0B6E1A34" w14:textId="77777777" w:rsidTr="00E72DA1">
        <w:tc>
          <w:tcPr>
            <w:tcW w:w="3086" w:type="dxa"/>
            <w:tcBorders>
              <w:top w:val="double" w:sz="4" w:space="0" w:color="auto"/>
            </w:tcBorders>
            <w:shd w:val="clear" w:color="auto" w:fill="F7CAAC"/>
          </w:tcPr>
          <w:p w14:paraId="3758718C" w14:textId="77777777" w:rsidR="00E72DA1" w:rsidRDefault="00E72DA1" w:rsidP="00E72DA1">
            <w:pPr>
              <w:rPr>
                <w:b/>
              </w:rPr>
            </w:pPr>
            <w:r>
              <w:rPr>
                <w:b/>
              </w:rPr>
              <w:t>Název studijního předmětu</w:t>
            </w:r>
          </w:p>
        </w:tc>
        <w:tc>
          <w:tcPr>
            <w:tcW w:w="6769" w:type="dxa"/>
            <w:gridSpan w:val="7"/>
            <w:tcBorders>
              <w:top w:val="double" w:sz="4" w:space="0" w:color="auto"/>
            </w:tcBorders>
          </w:tcPr>
          <w:p w14:paraId="5708E60B" w14:textId="77777777" w:rsidR="00E72DA1" w:rsidRDefault="00E72DA1" w:rsidP="00E72DA1">
            <w:pPr>
              <w:jc w:val="both"/>
            </w:pPr>
            <w:r>
              <w:t>Ateliér Design obuvi 8</w:t>
            </w:r>
          </w:p>
        </w:tc>
      </w:tr>
      <w:tr w:rsidR="00E72DA1" w14:paraId="2BC50BB0" w14:textId="77777777" w:rsidTr="00E72DA1">
        <w:tc>
          <w:tcPr>
            <w:tcW w:w="3086" w:type="dxa"/>
            <w:shd w:val="clear" w:color="auto" w:fill="F7CAAC"/>
          </w:tcPr>
          <w:p w14:paraId="19EFE714" w14:textId="77777777" w:rsidR="00E72DA1" w:rsidRDefault="00E72DA1" w:rsidP="00E72DA1">
            <w:pPr>
              <w:rPr>
                <w:b/>
              </w:rPr>
            </w:pPr>
            <w:r>
              <w:rPr>
                <w:b/>
              </w:rPr>
              <w:t>Typ předmětu</w:t>
            </w:r>
          </w:p>
        </w:tc>
        <w:tc>
          <w:tcPr>
            <w:tcW w:w="3406" w:type="dxa"/>
            <w:gridSpan w:val="4"/>
          </w:tcPr>
          <w:p w14:paraId="2380A7DC" w14:textId="77777777" w:rsidR="00E72DA1" w:rsidRDefault="00E72DA1" w:rsidP="00E72DA1">
            <w:pPr>
              <w:jc w:val="both"/>
            </w:pPr>
            <w:r>
              <w:t>povinný, PZ</w:t>
            </w:r>
          </w:p>
        </w:tc>
        <w:tc>
          <w:tcPr>
            <w:tcW w:w="2695" w:type="dxa"/>
            <w:gridSpan w:val="2"/>
            <w:shd w:val="clear" w:color="auto" w:fill="F7CAAC"/>
          </w:tcPr>
          <w:p w14:paraId="19B4623D" w14:textId="77777777" w:rsidR="00E72DA1" w:rsidRDefault="00E72DA1" w:rsidP="00E72DA1">
            <w:pPr>
              <w:jc w:val="both"/>
            </w:pPr>
            <w:r>
              <w:rPr>
                <w:b/>
              </w:rPr>
              <w:t>doporučený ročník / semestr</w:t>
            </w:r>
          </w:p>
        </w:tc>
        <w:tc>
          <w:tcPr>
            <w:tcW w:w="668" w:type="dxa"/>
          </w:tcPr>
          <w:p w14:paraId="3829844B" w14:textId="77777777" w:rsidR="00E72DA1" w:rsidRDefault="00E72DA1" w:rsidP="00E72DA1">
            <w:pPr>
              <w:jc w:val="both"/>
            </w:pPr>
            <w:r>
              <w:t>1/LS</w:t>
            </w:r>
          </w:p>
        </w:tc>
      </w:tr>
      <w:tr w:rsidR="00E72DA1" w14:paraId="290347AC" w14:textId="77777777" w:rsidTr="00E72DA1">
        <w:tc>
          <w:tcPr>
            <w:tcW w:w="3086" w:type="dxa"/>
            <w:shd w:val="clear" w:color="auto" w:fill="F7CAAC"/>
          </w:tcPr>
          <w:p w14:paraId="415E1BA1" w14:textId="77777777" w:rsidR="00E72DA1" w:rsidRDefault="00E72DA1" w:rsidP="00E72DA1">
            <w:pPr>
              <w:rPr>
                <w:b/>
              </w:rPr>
            </w:pPr>
            <w:r>
              <w:rPr>
                <w:b/>
              </w:rPr>
              <w:t>Rozsah studijního předmětu</w:t>
            </w:r>
          </w:p>
        </w:tc>
        <w:tc>
          <w:tcPr>
            <w:tcW w:w="1701" w:type="dxa"/>
            <w:gridSpan w:val="2"/>
          </w:tcPr>
          <w:p w14:paraId="5256CE46" w14:textId="77777777" w:rsidR="00E72DA1" w:rsidRDefault="00E72DA1" w:rsidP="00E72DA1">
            <w:pPr>
              <w:jc w:val="both"/>
            </w:pPr>
            <w:r>
              <w:t>52 ateliér</w:t>
            </w:r>
          </w:p>
        </w:tc>
        <w:tc>
          <w:tcPr>
            <w:tcW w:w="889" w:type="dxa"/>
            <w:shd w:val="clear" w:color="auto" w:fill="F7CAAC"/>
          </w:tcPr>
          <w:p w14:paraId="673424A6" w14:textId="77777777" w:rsidR="00E72DA1" w:rsidRDefault="00E72DA1" w:rsidP="00E72DA1">
            <w:pPr>
              <w:jc w:val="both"/>
              <w:rPr>
                <w:b/>
              </w:rPr>
            </w:pPr>
            <w:r>
              <w:rPr>
                <w:b/>
              </w:rPr>
              <w:t xml:space="preserve">hod. </w:t>
            </w:r>
          </w:p>
        </w:tc>
        <w:tc>
          <w:tcPr>
            <w:tcW w:w="816" w:type="dxa"/>
          </w:tcPr>
          <w:p w14:paraId="566EF09C" w14:textId="77777777" w:rsidR="00E72DA1" w:rsidRDefault="00E72DA1" w:rsidP="00E72DA1">
            <w:pPr>
              <w:jc w:val="both"/>
            </w:pPr>
            <w:r>
              <w:t>52</w:t>
            </w:r>
          </w:p>
        </w:tc>
        <w:tc>
          <w:tcPr>
            <w:tcW w:w="2156" w:type="dxa"/>
            <w:shd w:val="clear" w:color="auto" w:fill="F7CAAC"/>
          </w:tcPr>
          <w:p w14:paraId="7911779F" w14:textId="77777777" w:rsidR="00E72DA1" w:rsidRDefault="00E72DA1" w:rsidP="00E72DA1">
            <w:pPr>
              <w:jc w:val="both"/>
              <w:rPr>
                <w:b/>
              </w:rPr>
            </w:pPr>
            <w:r>
              <w:rPr>
                <w:b/>
              </w:rPr>
              <w:t>kreditů</w:t>
            </w:r>
          </w:p>
        </w:tc>
        <w:tc>
          <w:tcPr>
            <w:tcW w:w="1207" w:type="dxa"/>
            <w:gridSpan w:val="2"/>
          </w:tcPr>
          <w:p w14:paraId="2E26FEA2" w14:textId="77777777" w:rsidR="00E72DA1" w:rsidRDefault="00E72DA1" w:rsidP="00E72DA1">
            <w:pPr>
              <w:jc w:val="both"/>
            </w:pPr>
            <w:r>
              <w:t>4</w:t>
            </w:r>
          </w:p>
        </w:tc>
      </w:tr>
      <w:tr w:rsidR="00E72DA1" w14:paraId="65F1D12F" w14:textId="77777777" w:rsidTr="00E72DA1">
        <w:tc>
          <w:tcPr>
            <w:tcW w:w="3086" w:type="dxa"/>
            <w:shd w:val="clear" w:color="auto" w:fill="F7CAAC"/>
          </w:tcPr>
          <w:p w14:paraId="7DE15B83" w14:textId="77777777" w:rsidR="00E72DA1" w:rsidRDefault="00E72DA1" w:rsidP="00E72DA1">
            <w:pPr>
              <w:rPr>
                <w:b/>
                <w:sz w:val="22"/>
              </w:rPr>
            </w:pPr>
            <w:r>
              <w:rPr>
                <w:b/>
              </w:rPr>
              <w:t>Prerekvizity, korekvizity, ekvivalence</w:t>
            </w:r>
          </w:p>
        </w:tc>
        <w:tc>
          <w:tcPr>
            <w:tcW w:w="6769" w:type="dxa"/>
            <w:gridSpan w:val="7"/>
          </w:tcPr>
          <w:p w14:paraId="49809C1D" w14:textId="3120F352" w:rsidR="00E72DA1" w:rsidRDefault="00576F84" w:rsidP="00E72DA1">
            <w:pPr>
              <w:jc w:val="both"/>
            </w:pPr>
            <w:r>
              <w:t>Ateliér Design obuvi 7</w:t>
            </w:r>
          </w:p>
        </w:tc>
      </w:tr>
      <w:tr w:rsidR="00E72DA1" w14:paraId="1C875459" w14:textId="77777777" w:rsidTr="00E72DA1">
        <w:tc>
          <w:tcPr>
            <w:tcW w:w="3086" w:type="dxa"/>
            <w:shd w:val="clear" w:color="auto" w:fill="F7CAAC"/>
          </w:tcPr>
          <w:p w14:paraId="08F2F150" w14:textId="77777777" w:rsidR="00E72DA1" w:rsidRDefault="00E72DA1" w:rsidP="00E72DA1">
            <w:pPr>
              <w:rPr>
                <w:b/>
              </w:rPr>
            </w:pPr>
            <w:r>
              <w:rPr>
                <w:b/>
              </w:rPr>
              <w:t>Způsob ověření studijních výsledků</w:t>
            </w:r>
          </w:p>
        </w:tc>
        <w:tc>
          <w:tcPr>
            <w:tcW w:w="3406" w:type="dxa"/>
            <w:gridSpan w:val="4"/>
          </w:tcPr>
          <w:p w14:paraId="6B20397D" w14:textId="77777777" w:rsidR="00E72DA1" w:rsidRDefault="00E72DA1" w:rsidP="00E72DA1">
            <w:pPr>
              <w:jc w:val="both"/>
            </w:pPr>
            <w:r>
              <w:t>zápočet, zkouška</w:t>
            </w:r>
          </w:p>
        </w:tc>
        <w:tc>
          <w:tcPr>
            <w:tcW w:w="2156" w:type="dxa"/>
            <w:shd w:val="clear" w:color="auto" w:fill="F7CAAC"/>
          </w:tcPr>
          <w:p w14:paraId="4E4A6FCA" w14:textId="77777777" w:rsidR="00E72DA1" w:rsidRDefault="00E72DA1" w:rsidP="00E72DA1">
            <w:pPr>
              <w:jc w:val="both"/>
              <w:rPr>
                <w:b/>
              </w:rPr>
            </w:pPr>
            <w:r>
              <w:rPr>
                <w:b/>
              </w:rPr>
              <w:t>Forma výuky</w:t>
            </w:r>
          </w:p>
        </w:tc>
        <w:tc>
          <w:tcPr>
            <w:tcW w:w="1207" w:type="dxa"/>
            <w:gridSpan w:val="2"/>
          </w:tcPr>
          <w:p w14:paraId="18AF6A22" w14:textId="77777777" w:rsidR="00E72DA1" w:rsidRDefault="00E72DA1" w:rsidP="00E72DA1">
            <w:pPr>
              <w:jc w:val="both"/>
            </w:pPr>
            <w:r>
              <w:t>ateliér</w:t>
            </w:r>
          </w:p>
        </w:tc>
      </w:tr>
      <w:tr w:rsidR="00E72DA1" w14:paraId="204455E1" w14:textId="77777777" w:rsidTr="00E72DA1">
        <w:tc>
          <w:tcPr>
            <w:tcW w:w="3086" w:type="dxa"/>
            <w:shd w:val="clear" w:color="auto" w:fill="F7CAAC"/>
          </w:tcPr>
          <w:p w14:paraId="0EBBA470" w14:textId="77777777" w:rsidR="00E72DA1" w:rsidRDefault="00E72DA1" w:rsidP="00E72DA1">
            <w:pPr>
              <w:rPr>
                <w:b/>
              </w:rPr>
            </w:pPr>
            <w:r>
              <w:rPr>
                <w:b/>
              </w:rPr>
              <w:t>Forma způsobu ověření studijních výsledků a další požadavky na studenta</w:t>
            </w:r>
          </w:p>
        </w:tc>
        <w:tc>
          <w:tcPr>
            <w:tcW w:w="6769" w:type="dxa"/>
            <w:gridSpan w:val="7"/>
            <w:tcBorders>
              <w:bottom w:val="nil"/>
            </w:tcBorders>
          </w:tcPr>
          <w:p w14:paraId="4FA028D0" w14:textId="77777777" w:rsidR="00E72DA1" w:rsidRPr="00F854A1" w:rsidRDefault="00E72DA1" w:rsidP="00E72DA1">
            <w:pPr>
              <w:jc w:val="both"/>
            </w:pPr>
            <w:r w:rsidRPr="00F854A1">
              <w:t>Realiz</w:t>
            </w:r>
            <w:r>
              <w:t xml:space="preserve">ovaný </w:t>
            </w:r>
            <w:r w:rsidRPr="00F854A1">
              <w:t>model</w:t>
            </w:r>
            <w:r>
              <w:t xml:space="preserve"> z finálního materiálu</w:t>
            </w:r>
          </w:p>
          <w:p w14:paraId="4E4AA262" w14:textId="77777777" w:rsidR="00E72DA1" w:rsidRDefault="00E72DA1" w:rsidP="00E72DA1">
            <w:pPr>
              <w:jc w:val="both"/>
            </w:pPr>
            <w:r w:rsidRPr="00F854A1">
              <w:t>80% aktivní účast</w:t>
            </w:r>
          </w:p>
        </w:tc>
      </w:tr>
      <w:tr w:rsidR="00E72DA1" w14:paraId="17772F64" w14:textId="77777777" w:rsidTr="0003133A">
        <w:trPr>
          <w:trHeight w:val="122"/>
        </w:trPr>
        <w:tc>
          <w:tcPr>
            <w:tcW w:w="9855" w:type="dxa"/>
            <w:gridSpan w:val="8"/>
            <w:tcBorders>
              <w:top w:val="nil"/>
            </w:tcBorders>
          </w:tcPr>
          <w:p w14:paraId="789F6F21" w14:textId="77777777" w:rsidR="00E72DA1" w:rsidRDefault="00E72DA1" w:rsidP="00E72DA1"/>
        </w:tc>
      </w:tr>
      <w:tr w:rsidR="00E72DA1" w14:paraId="0D33B28E" w14:textId="77777777" w:rsidTr="00E72DA1">
        <w:trPr>
          <w:trHeight w:val="197"/>
        </w:trPr>
        <w:tc>
          <w:tcPr>
            <w:tcW w:w="3086" w:type="dxa"/>
            <w:tcBorders>
              <w:top w:val="nil"/>
            </w:tcBorders>
            <w:shd w:val="clear" w:color="auto" w:fill="F7CAAC"/>
          </w:tcPr>
          <w:p w14:paraId="5261C01B" w14:textId="77777777" w:rsidR="00E72DA1" w:rsidRDefault="00E72DA1" w:rsidP="00E72DA1">
            <w:pPr>
              <w:rPr>
                <w:b/>
              </w:rPr>
            </w:pPr>
            <w:r>
              <w:rPr>
                <w:b/>
              </w:rPr>
              <w:t>Garant předmětu</w:t>
            </w:r>
          </w:p>
        </w:tc>
        <w:tc>
          <w:tcPr>
            <w:tcW w:w="6769" w:type="dxa"/>
            <w:gridSpan w:val="7"/>
            <w:tcBorders>
              <w:top w:val="nil"/>
            </w:tcBorders>
          </w:tcPr>
          <w:p w14:paraId="0B13AF2B" w14:textId="77777777" w:rsidR="00E72DA1" w:rsidRDefault="00E72DA1" w:rsidP="00E72DA1">
            <w:pPr>
              <w:jc w:val="both"/>
            </w:pPr>
            <w:r>
              <w:t xml:space="preserve">Ing. Martina Dokulilová, Ph.D. </w:t>
            </w:r>
          </w:p>
        </w:tc>
      </w:tr>
      <w:tr w:rsidR="00E72DA1" w14:paraId="748F2D15" w14:textId="77777777" w:rsidTr="00E72DA1">
        <w:trPr>
          <w:trHeight w:val="243"/>
        </w:trPr>
        <w:tc>
          <w:tcPr>
            <w:tcW w:w="3086" w:type="dxa"/>
            <w:tcBorders>
              <w:top w:val="nil"/>
            </w:tcBorders>
            <w:shd w:val="clear" w:color="auto" w:fill="F7CAAC"/>
          </w:tcPr>
          <w:p w14:paraId="1355B254" w14:textId="77777777" w:rsidR="00E72DA1" w:rsidRDefault="00E72DA1" w:rsidP="00E72DA1">
            <w:pPr>
              <w:rPr>
                <w:b/>
              </w:rPr>
            </w:pPr>
            <w:r>
              <w:rPr>
                <w:b/>
              </w:rPr>
              <w:t>Zapojení garanta do výuky předmětu</w:t>
            </w:r>
          </w:p>
        </w:tc>
        <w:tc>
          <w:tcPr>
            <w:tcW w:w="6769" w:type="dxa"/>
            <w:gridSpan w:val="7"/>
            <w:tcBorders>
              <w:top w:val="nil"/>
            </w:tcBorders>
          </w:tcPr>
          <w:p w14:paraId="59A6F198" w14:textId="07560ADD" w:rsidR="00E72DA1" w:rsidRDefault="00E72DA1" w:rsidP="00C61048">
            <w:pPr>
              <w:jc w:val="both"/>
            </w:pPr>
            <w:r>
              <w:t>100 %</w:t>
            </w:r>
          </w:p>
        </w:tc>
      </w:tr>
      <w:tr w:rsidR="00E72DA1" w14:paraId="7874A720" w14:textId="77777777" w:rsidTr="00E72DA1">
        <w:tc>
          <w:tcPr>
            <w:tcW w:w="3086" w:type="dxa"/>
            <w:shd w:val="clear" w:color="auto" w:fill="F7CAAC"/>
          </w:tcPr>
          <w:p w14:paraId="33C168CE" w14:textId="77777777" w:rsidR="00E72DA1" w:rsidRDefault="00E72DA1" w:rsidP="00E72DA1">
            <w:pPr>
              <w:rPr>
                <w:b/>
              </w:rPr>
            </w:pPr>
            <w:r>
              <w:rPr>
                <w:b/>
              </w:rPr>
              <w:t>Vyučující</w:t>
            </w:r>
          </w:p>
        </w:tc>
        <w:tc>
          <w:tcPr>
            <w:tcW w:w="6769" w:type="dxa"/>
            <w:gridSpan w:val="7"/>
            <w:tcBorders>
              <w:bottom w:val="nil"/>
            </w:tcBorders>
          </w:tcPr>
          <w:p w14:paraId="1DDE6926" w14:textId="77777777" w:rsidR="00E72DA1" w:rsidRDefault="00E72DA1" w:rsidP="00E72DA1">
            <w:pPr>
              <w:jc w:val="both"/>
            </w:pPr>
            <w:r>
              <w:t xml:space="preserve">Ing. Martina Dokulilová, Ph.D. </w:t>
            </w:r>
          </w:p>
        </w:tc>
      </w:tr>
      <w:tr w:rsidR="00E72DA1" w14:paraId="5F098762" w14:textId="77777777" w:rsidTr="00675D88">
        <w:trPr>
          <w:trHeight w:val="95"/>
        </w:trPr>
        <w:tc>
          <w:tcPr>
            <w:tcW w:w="9855" w:type="dxa"/>
            <w:gridSpan w:val="8"/>
            <w:tcBorders>
              <w:top w:val="nil"/>
            </w:tcBorders>
          </w:tcPr>
          <w:p w14:paraId="2E3C6C0A" w14:textId="77777777" w:rsidR="00E72DA1" w:rsidRDefault="00E72DA1" w:rsidP="00E72DA1">
            <w:pPr>
              <w:jc w:val="both"/>
            </w:pPr>
          </w:p>
        </w:tc>
      </w:tr>
      <w:tr w:rsidR="00E72DA1" w14:paraId="20D3C8D8" w14:textId="77777777" w:rsidTr="00E72DA1">
        <w:tc>
          <w:tcPr>
            <w:tcW w:w="3086" w:type="dxa"/>
            <w:shd w:val="clear" w:color="auto" w:fill="F7CAAC"/>
          </w:tcPr>
          <w:p w14:paraId="0B9BACF2" w14:textId="77777777" w:rsidR="00E72DA1" w:rsidRDefault="00E72DA1" w:rsidP="00E72DA1">
            <w:pPr>
              <w:jc w:val="both"/>
              <w:rPr>
                <w:b/>
              </w:rPr>
            </w:pPr>
            <w:r>
              <w:rPr>
                <w:b/>
              </w:rPr>
              <w:t>Stručná anotace předmětu</w:t>
            </w:r>
          </w:p>
        </w:tc>
        <w:tc>
          <w:tcPr>
            <w:tcW w:w="6769" w:type="dxa"/>
            <w:gridSpan w:val="7"/>
            <w:tcBorders>
              <w:bottom w:val="nil"/>
            </w:tcBorders>
          </w:tcPr>
          <w:p w14:paraId="6E467A6E" w14:textId="77777777" w:rsidR="00E72DA1" w:rsidRDefault="00E72DA1" w:rsidP="00E72DA1">
            <w:pPr>
              <w:jc w:val="both"/>
            </w:pPr>
          </w:p>
        </w:tc>
      </w:tr>
      <w:tr w:rsidR="00E72DA1" w14:paraId="66F0D878" w14:textId="77777777" w:rsidTr="00E72DA1">
        <w:trPr>
          <w:trHeight w:val="3938"/>
        </w:trPr>
        <w:tc>
          <w:tcPr>
            <w:tcW w:w="9855" w:type="dxa"/>
            <w:gridSpan w:val="8"/>
            <w:tcBorders>
              <w:top w:val="nil"/>
              <w:bottom w:val="single" w:sz="12" w:space="0" w:color="auto"/>
            </w:tcBorders>
          </w:tcPr>
          <w:p w14:paraId="595141D6" w14:textId="0B04729F" w:rsidR="00C61048" w:rsidRPr="001B5418" w:rsidRDefault="00E72DA1" w:rsidP="00EA659E">
            <w:pPr>
              <w:spacing w:after="120"/>
              <w:jc w:val="both"/>
            </w:pPr>
            <w:r>
              <w:t xml:space="preserve">Cílem předmětu je realizace daného modelu na zadané téma, kterému předchází rešerše, kresebné návrhy, vytvoření moodbordu a prototypování. </w:t>
            </w:r>
          </w:p>
          <w:p w14:paraId="6DD4D42C" w14:textId="77777777" w:rsidR="00E72DA1" w:rsidRDefault="00E72DA1" w:rsidP="00D3581F">
            <w:pPr>
              <w:pStyle w:val="Odstavecseseznamem"/>
              <w:numPr>
                <w:ilvl w:val="0"/>
                <w:numId w:val="35"/>
              </w:numPr>
              <w:spacing w:after="160" w:line="256" w:lineRule="auto"/>
              <w:jc w:val="both"/>
            </w:pPr>
            <w:r>
              <w:t>Úvodní hodina, ateliérové zadání, požadavky ke splnění předmětu</w:t>
            </w:r>
          </w:p>
          <w:p w14:paraId="18DC8988" w14:textId="77777777" w:rsidR="00E72DA1" w:rsidRDefault="00E72DA1" w:rsidP="00D3581F">
            <w:pPr>
              <w:pStyle w:val="Odstavecseseznamem"/>
              <w:numPr>
                <w:ilvl w:val="0"/>
                <w:numId w:val="35"/>
              </w:numPr>
              <w:spacing w:after="160" w:line="256" w:lineRule="auto"/>
              <w:jc w:val="both"/>
            </w:pPr>
            <w:r>
              <w:t>Brainstorming, moodboard, storyboard</w:t>
            </w:r>
          </w:p>
          <w:p w14:paraId="5F94EF76" w14:textId="77777777" w:rsidR="00E72DA1" w:rsidRDefault="00E72DA1" w:rsidP="00D3581F">
            <w:pPr>
              <w:pStyle w:val="Odstavecseseznamem"/>
              <w:numPr>
                <w:ilvl w:val="0"/>
                <w:numId w:val="35"/>
              </w:numPr>
              <w:spacing w:after="160" w:line="256" w:lineRule="auto"/>
              <w:jc w:val="both"/>
            </w:pPr>
            <w:r>
              <w:t>Konzultace nad rozpracovaným tématem</w:t>
            </w:r>
          </w:p>
          <w:p w14:paraId="6FB35F86" w14:textId="77777777" w:rsidR="00E72DA1" w:rsidRDefault="00E72DA1" w:rsidP="00D3581F">
            <w:pPr>
              <w:pStyle w:val="Odstavecseseznamem"/>
              <w:numPr>
                <w:ilvl w:val="0"/>
                <w:numId w:val="35"/>
              </w:numPr>
              <w:spacing w:after="160" w:line="256" w:lineRule="auto"/>
              <w:jc w:val="both"/>
            </w:pPr>
            <w:r>
              <w:t>Konzultace nad rozpracovaným tématem</w:t>
            </w:r>
          </w:p>
          <w:p w14:paraId="4F6499D4" w14:textId="77777777" w:rsidR="00E72DA1" w:rsidRDefault="00E72DA1" w:rsidP="00D3581F">
            <w:pPr>
              <w:pStyle w:val="Odstavecseseznamem"/>
              <w:numPr>
                <w:ilvl w:val="0"/>
                <w:numId w:val="35"/>
              </w:numPr>
              <w:spacing w:after="160" w:line="256" w:lineRule="auto"/>
              <w:jc w:val="both"/>
            </w:pPr>
            <w:r>
              <w:t>Konzultace nad rozpracovaným tématem</w:t>
            </w:r>
          </w:p>
          <w:p w14:paraId="616E477C" w14:textId="77777777" w:rsidR="00E72DA1" w:rsidRDefault="00E72DA1" w:rsidP="00D3581F">
            <w:pPr>
              <w:pStyle w:val="Odstavecseseznamem"/>
              <w:numPr>
                <w:ilvl w:val="0"/>
                <w:numId w:val="35"/>
              </w:numPr>
              <w:spacing w:after="160" w:line="256" w:lineRule="auto"/>
              <w:jc w:val="both"/>
            </w:pPr>
            <w:r>
              <w:t>Realizace pracovních modelů</w:t>
            </w:r>
          </w:p>
          <w:p w14:paraId="5EB94858" w14:textId="77777777" w:rsidR="00E72DA1" w:rsidRDefault="00E72DA1" w:rsidP="00D3581F">
            <w:pPr>
              <w:pStyle w:val="Odstavecseseznamem"/>
              <w:numPr>
                <w:ilvl w:val="0"/>
                <w:numId w:val="35"/>
              </w:numPr>
              <w:spacing w:after="160" w:line="256" w:lineRule="auto"/>
              <w:jc w:val="both"/>
            </w:pPr>
            <w:r>
              <w:t>Konzultace nad rozpracovaným tématem</w:t>
            </w:r>
          </w:p>
          <w:p w14:paraId="0519522E" w14:textId="77777777" w:rsidR="00E72DA1" w:rsidRDefault="00E72DA1" w:rsidP="00D3581F">
            <w:pPr>
              <w:pStyle w:val="Odstavecseseznamem"/>
              <w:numPr>
                <w:ilvl w:val="0"/>
                <w:numId w:val="35"/>
              </w:numPr>
              <w:spacing w:after="160" w:line="256" w:lineRule="auto"/>
              <w:jc w:val="both"/>
            </w:pPr>
            <w:r>
              <w:t>Konzultace nad rozpracovaným tématem</w:t>
            </w:r>
          </w:p>
          <w:p w14:paraId="37726C01" w14:textId="77777777" w:rsidR="00E72DA1" w:rsidRDefault="00E72DA1" w:rsidP="00D3581F">
            <w:pPr>
              <w:pStyle w:val="Odstavecseseznamem"/>
              <w:numPr>
                <w:ilvl w:val="0"/>
                <w:numId w:val="35"/>
              </w:numPr>
              <w:spacing w:after="160" w:line="256" w:lineRule="auto"/>
              <w:jc w:val="both"/>
            </w:pPr>
            <w:r>
              <w:t>Realizace modelů kolekce, produktové řady z finálního materiálu</w:t>
            </w:r>
          </w:p>
          <w:p w14:paraId="3BA62C2B" w14:textId="77777777" w:rsidR="00E72DA1" w:rsidRDefault="00E72DA1" w:rsidP="00D3581F">
            <w:pPr>
              <w:pStyle w:val="Odstavecseseznamem"/>
              <w:numPr>
                <w:ilvl w:val="0"/>
                <w:numId w:val="35"/>
              </w:numPr>
              <w:spacing w:after="160" w:line="256" w:lineRule="auto"/>
              <w:jc w:val="both"/>
            </w:pPr>
            <w:r>
              <w:t>Konzultace nad rozpracovaným tématem</w:t>
            </w:r>
          </w:p>
          <w:p w14:paraId="70F9443C" w14:textId="77777777" w:rsidR="00E72DA1" w:rsidRDefault="00E72DA1" w:rsidP="00D3581F">
            <w:pPr>
              <w:pStyle w:val="Odstavecseseznamem"/>
              <w:numPr>
                <w:ilvl w:val="0"/>
                <w:numId w:val="35"/>
              </w:numPr>
              <w:spacing w:after="160" w:line="256" w:lineRule="auto"/>
              <w:jc w:val="both"/>
            </w:pPr>
            <w:r>
              <w:t>Konzultace nad rozpracovaným tématem</w:t>
            </w:r>
          </w:p>
          <w:p w14:paraId="25BBB11A" w14:textId="77777777" w:rsidR="00E72DA1" w:rsidRDefault="00E72DA1" w:rsidP="00D3581F">
            <w:pPr>
              <w:pStyle w:val="Odstavecseseznamem"/>
              <w:numPr>
                <w:ilvl w:val="0"/>
                <w:numId w:val="35"/>
              </w:numPr>
              <w:spacing w:after="160" w:line="256" w:lineRule="auto"/>
              <w:jc w:val="both"/>
            </w:pPr>
            <w:r>
              <w:t>Konzultace nad rozpracovaným tématem</w:t>
            </w:r>
          </w:p>
          <w:p w14:paraId="3F8CAF68" w14:textId="2121FBB4" w:rsidR="00C61048" w:rsidRDefault="00E72DA1" w:rsidP="00D3581F">
            <w:pPr>
              <w:pStyle w:val="Odstavecseseznamem"/>
              <w:widowControl w:val="0"/>
              <w:numPr>
                <w:ilvl w:val="0"/>
                <w:numId w:val="35"/>
              </w:numPr>
              <w:tabs>
                <w:tab w:val="left" w:pos="819"/>
                <w:tab w:val="left" w:pos="820"/>
              </w:tabs>
              <w:autoSpaceDE w:val="0"/>
              <w:autoSpaceDN w:val="0"/>
              <w:spacing w:after="120"/>
              <w:ind w:left="714" w:hanging="357"/>
              <w:jc w:val="both"/>
            </w:pPr>
            <w:r>
              <w:t>Vyhodnocení zadání</w:t>
            </w:r>
          </w:p>
          <w:p w14:paraId="329A5D0F" w14:textId="1D72289C" w:rsidR="00E72DA1" w:rsidRPr="00AF68B3" w:rsidRDefault="00E72DA1" w:rsidP="00EA659E">
            <w:pPr>
              <w:widowControl w:val="0"/>
              <w:tabs>
                <w:tab w:val="left" w:pos="819"/>
                <w:tab w:val="left" w:pos="820"/>
              </w:tabs>
              <w:autoSpaceDE w:val="0"/>
              <w:autoSpaceDN w:val="0"/>
              <w:jc w:val="both"/>
            </w:pPr>
            <w:r w:rsidRPr="00145BC5">
              <w:t>Student je schopen</w:t>
            </w:r>
            <w:r w:rsidRPr="00145BC5">
              <w:rPr>
                <w:spacing w:val="-10"/>
              </w:rPr>
              <w:t xml:space="preserve"> </w:t>
            </w:r>
            <w:r w:rsidRPr="00145BC5">
              <w:t>samostatně</w:t>
            </w:r>
            <w:r w:rsidRPr="00145BC5">
              <w:rPr>
                <w:spacing w:val="-7"/>
              </w:rPr>
              <w:t xml:space="preserve"> </w:t>
            </w:r>
            <w:r w:rsidRPr="00145BC5">
              <w:t>aplikovat</w:t>
            </w:r>
            <w:r w:rsidRPr="00145BC5">
              <w:rPr>
                <w:spacing w:val="-7"/>
              </w:rPr>
              <w:t xml:space="preserve"> </w:t>
            </w:r>
            <w:r w:rsidRPr="00145BC5">
              <w:t>veškeré</w:t>
            </w:r>
            <w:r w:rsidRPr="00145BC5">
              <w:rPr>
                <w:spacing w:val="-7"/>
              </w:rPr>
              <w:t xml:space="preserve"> </w:t>
            </w:r>
            <w:r w:rsidRPr="00145BC5">
              <w:t>poznatky</w:t>
            </w:r>
            <w:r w:rsidRPr="00145BC5">
              <w:rPr>
                <w:spacing w:val="-8"/>
              </w:rPr>
              <w:t xml:space="preserve"> </w:t>
            </w:r>
            <w:r w:rsidRPr="00145BC5">
              <w:t>získané</w:t>
            </w:r>
            <w:r w:rsidRPr="00145BC5">
              <w:rPr>
                <w:spacing w:val="-7"/>
              </w:rPr>
              <w:t xml:space="preserve"> </w:t>
            </w:r>
            <w:r w:rsidRPr="00145BC5">
              <w:t>v</w:t>
            </w:r>
            <w:r w:rsidRPr="00145BC5">
              <w:rPr>
                <w:spacing w:val="-7"/>
              </w:rPr>
              <w:t xml:space="preserve"> </w:t>
            </w:r>
            <w:r w:rsidRPr="00145BC5">
              <w:t>průběhu</w:t>
            </w:r>
            <w:r w:rsidRPr="00145BC5">
              <w:rPr>
                <w:spacing w:val="-7"/>
              </w:rPr>
              <w:t xml:space="preserve"> </w:t>
            </w:r>
            <w:r w:rsidRPr="00145BC5">
              <w:rPr>
                <w:spacing w:val="-2"/>
              </w:rPr>
              <w:t>semestru</w:t>
            </w:r>
            <w:r>
              <w:rPr>
                <w:spacing w:val="-2"/>
              </w:rPr>
              <w:t xml:space="preserve">. Je kriticky schopen vyhodnotit volbu vhodného materiálu, řemeslného a technologického zpracování. </w:t>
            </w:r>
          </w:p>
        </w:tc>
      </w:tr>
      <w:tr w:rsidR="00E72DA1" w14:paraId="549C6C7B" w14:textId="77777777" w:rsidTr="00E72DA1">
        <w:trPr>
          <w:trHeight w:val="265"/>
        </w:trPr>
        <w:tc>
          <w:tcPr>
            <w:tcW w:w="3653" w:type="dxa"/>
            <w:gridSpan w:val="2"/>
            <w:tcBorders>
              <w:top w:val="nil"/>
            </w:tcBorders>
            <w:shd w:val="clear" w:color="auto" w:fill="F7CAAC"/>
          </w:tcPr>
          <w:p w14:paraId="40AD737F" w14:textId="77777777" w:rsidR="00E72DA1" w:rsidRDefault="00E72DA1" w:rsidP="00E72DA1">
            <w:pPr>
              <w:jc w:val="both"/>
            </w:pPr>
            <w:r>
              <w:rPr>
                <w:b/>
              </w:rPr>
              <w:t>Studijní literatura a studijní pomůcky</w:t>
            </w:r>
          </w:p>
        </w:tc>
        <w:tc>
          <w:tcPr>
            <w:tcW w:w="6202" w:type="dxa"/>
            <w:gridSpan w:val="6"/>
            <w:tcBorders>
              <w:top w:val="nil"/>
              <w:bottom w:val="nil"/>
            </w:tcBorders>
          </w:tcPr>
          <w:p w14:paraId="5934AB4C" w14:textId="77777777" w:rsidR="00E72DA1" w:rsidRDefault="00E72DA1" w:rsidP="00E72DA1">
            <w:pPr>
              <w:jc w:val="both"/>
            </w:pPr>
          </w:p>
        </w:tc>
      </w:tr>
      <w:tr w:rsidR="00E72DA1" w:rsidRPr="003F7F55" w14:paraId="456BC306" w14:textId="77777777" w:rsidTr="002A01AD">
        <w:trPr>
          <w:trHeight w:val="2373"/>
        </w:trPr>
        <w:tc>
          <w:tcPr>
            <w:tcW w:w="9855" w:type="dxa"/>
            <w:gridSpan w:val="8"/>
            <w:tcBorders>
              <w:top w:val="nil"/>
            </w:tcBorders>
          </w:tcPr>
          <w:p w14:paraId="0FFA9DC7" w14:textId="77777777" w:rsidR="00E72DA1" w:rsidRPr="00456722" w:rsidRDefault="00E72DA1" w:rsidP="00E72DA1">
            <w:pPr>
              <w:jc w:val="both"/>
              <w:rPr>
                <w:b/>
              </w:rPr>
            </w:pPr>
            <w:r w:rsidRPr="00456722">
              <w:rPr>
                <w:b/>
              </w:rPr>
              <w:t>Povinná:</w:t>
            </w:r>
          </w:p>
          <w:p w14:paraId="5320E3A2" w14:textId="2AD7DBB5" w:rsidR="00AA6D1B" w:rsidRPr="00456722" w:rsidRDefault="00AA6D1B" w:rsidP="00AA6D1B">
            <w:pPr>
              <w:jc w:val="both"/>
              <w:rPr>
                <w:b/>
              </w:rPr>
            </w:pPr>
            <w:r w:rsidRPr="00456722">
              <w:t>BAXTER – WRIGHT, E. </w:t>
            </w:r>
            <w:r w:rsidRPr="00456722">
              <w:rPr>
                <w:i/>
                <w:iCs/>
              </w:rPr>
              <w:t>Little Book of Schiaparelli: The Story of the Iconic Fashion Designer</w:t>
            </w:r>
            <w:r w:rsidRPr="00456722">
              <w:t>; Welbeck Publishing: London, 2021.</w:t>
            </w:r>
            <w:r w:rsidR="00576F84" w:rsidRPr="00456722">
              <w:t xml:space="preserve"> ISBN</w:t>
            </w:r>
            <w:r w:rsidRPr="00456722">
              <w:t xml:space="preserve"> </w:t>
            </w:r>
            <w:r w:rsidR="00FB15FE" w:rsidRPr="00456722">
              <w:t>13–978</w:t>
            </w:r>
            <w:r w:rsidRPr="00456722">
              <w:t>-1787398283</w:t>
            </w:r>
          </w:p>
          <w:p w14:paraId="17FB994F" w14:textId="77777777" w:rsidR="00AA6D1B" w:rsidRPr="00456722" w:rsidRDefault="00AA6D1B" w:rsidP="00AA6D1B">
            <w:pPr>
              <w:shd w:val="clear" w:color="auto" w:fill="FFFFFF"/>
              <w:rPr>
                <w:b/>
              </w:rPr>
            </w:pPr>
            <w:r w:rsidRPr="00456722">
              <w:t>GILROY, D. J. </w:t>
            </w:r>
            <w:r w:rsidRPr="00456722">
              <w:rPr>
                <w:i/>
                <w:iCs/>
              </w:rPr>
              <w:t>Little Book of Christian Louboutin: The Story of the Iconic Shoe Designer</w:t>
            </w:r>
            <w:r w:rsidRPr="00456722">
              <w:t>; Little Book of Fashion; Welbeck: London, 2021.</w:t>
            </w:r>
            <w:r w:rsidRPr="00456722">
              <w:rPr>
                <w:rFonts w:ascii="Arial" w:hAnsi="Arial" w:cs="Arial"/>
                <w:color w:val="0F1111"/>
                <w:sz w:val="18"/>
                <w:szCs w:val="18"/>
              </w:rPr>
              <w:t xml:space="preserve"> </w:t>
            </w:r>
            <w:r w:rsidRPr="00456722">
              <w:rPr>
                <w:color w:val="0F1111"/>
              </w:rPr>
              <w:t>ISBN-13 978-1787397392.</w:t>
            </w:r>
          </w:p>
          <w:p w14:paraId="1C838EC5" w14:textId="7FAB155A" w:rsidR="00E72DA1" w:rsidRPr="008C4497" w:rsidRDefault="00E72DA1" w:rsidP="00E72DA1">
            <w:r w:rsidRPr="008C4497">
              <w:t>MINI MISS MIA a Penter YIP, ed. </w:t>
            </w:r>
            <w:r w:rsidRPr="008C4497">
              <w:rPr>
                <w:i/>
                <w:iCs/>
              </w:rPr>
              <w:t>Bag design: a handbook for accessories designers</w:t>
            </w:r>
            <w:r w:rsidRPr="008C4497">
              <w:t xml:space="preserve">. </w:t>
            </w:r>
            <w:r w:rsidR="00576F84" w:rsidRPr="008C4497">
              <w:t>[China]: Fashionary, 2016</w:t>
            </w:r>
            <w:r w:rsidRPr="008C4497">
              <w:t xml:space="preserve">. </w:t>
            </w:r>
            <w:r w:rsidR="007E03A3">
              <w:br/>
            </w:r>
            <w:r w:rsidRPr="008C4497">
              <w:t>ISBN 978-988-77108-0-6.</w:t>
            </w:r>
          </w:p>
          <w:p w14:paraId="7E08ED3C" w14:textId="77777777" w:rsidR="00E72DA1" w:rsidRPr="008C4497" w:rsidRDefault="00E72DA1" w:rsidP="00E72DA1">
            <w:pPr>
              <w:pBdr>
                <w:bottom w:val="single" w:sz="6" w:space="1" w:color="auto"/>
              </w:pBdr>
              <w:jc w:val="center"/>
              <w:rPr>
                <w:vanish/>
              </w:rPr>
            </w:pPr>
            <w:r w:rsidRPr="008C4497">
              <w:rPr>
                <w:vanish/>
              </w:rPr>
              <w:t>Začátek formuláře</w:t>
            </w:r>
          </w:p>
          <w:p w14:paraId="09500067" w14:textId="77777777" w:rsidR="00E72DA1" w:rsidRPr="008C4497" w:rsidRDefault="00E72DA1" w:rsidP="00E72DA1">
            <w:pPr>
              <w:jc w:val="both"/>
              <w:rPr>
                <w:b/>
              </w:rPr>
            </w:pPr>
            <w:r w:rsidRPr="008C4497">
              <w:rPr>
                <w:b/>
              </w:rPr>
              <w:t>Doporučená:</w:t>
            </w:r>
          </w:p>
          <w:p w14:paraId="5D2C3746" w14:textId="5942E3CA" w:rsidR="00E72DA1" w:rsidRPr="008C4497" w:rsidRDefault="00E72DA1" w:rsidP="00E72DA1">
            <w:r w:rsidRPr="008C4497">
              <w:rPr>
                <w:i/>
                <w:iCs/>
              </w:rPr>
              <w:t>Monocle</w:t>
            </w:r>
            <w:r w:rsidR="00576F84" w:rsidRPr="008C4497">
              <w:t>. London: Winkontent, 2007</w:t>
            </w:r>
            <w:r w:rsidRPr="008C4497">
              <w:t xml:space="preserve">. ISSN 1753-2434. Dostupné </w:t>
            </w:r>
            <w:r w:rsidRPr="00AB0EAB">
              <w:t xml:space="preserve">také z: </w:t>
            </w:r>
            <w:hyperlink r:id="rId25" w:history="1">
              <w:r w:rsidRPr="00AB0EAB">
                <w:rPr>
                  <w:rStyle w:val="Hypertextovodkaz"/>
                  <w:color w:val="auto"/>
                  <w:u w:val="none"/>
                </w:rPr>
                <w:t>http://www.monocle.com</w:t>
              </w:r>
            </w:hyperlink>
          </w:p>
          <w:p w14:paraId="2321093A" w14:textId="7E07CD99" w:rsidR="00E72DA1" w:rsidRPr="002A01AD" w:rsidRDefault="00E72DA1" w:rsidP="002A01AD">
            <w:r w:rsidRPr="008C4497">
              <w:t>Fashionary International Ltd. </w:t>
            </w:r>
            <w:r w:rsidR="00C61048" w:rsidRPr="008C4497">
              <w:rPr>
                <w:i/>
                <w:iCs/>
              </w:rPr>
              <w:t>Shoe Design</w:t>
            </w:r>
            <w:r w:rsidRPr="008C4497">
              <w:rPr>
                <w:i/>
                <w:iCs/>
              </w:rPr>
              <w:t>: A Handbook for Footwear Designers</w:t>
            </w:r>
            <w:r w:rsidRPr="008C4497">
              <w:t>; Fashionary International: Kwun Tong, Hong Kong, 2015.</w:t>
            </w:r>
            <w:r w:rsidRPr="00FB15FE">
              <w:rPr>
                <w:vanish/>
                <w:highlight w:val="yellow"/>
              </w:rPr>
              <w:t>Začátek formuláře</w:t>
            </w:r>
          </w:p>
        </w:tc>
      </w:tr>
    </w:tbl>
    <w:p w14:paraId="3789B7F0" w14:textId="27FCB373" w:rsidR="009E7B04" w:rsidRDefault="009E7B0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E7B04" w14:paraId="577C4C46" w14:textId="77777777" w:rsidTr="009E7B04">
        <w:tc>
          <w:tcPr>
            <w:tcW w:w="9855" w:type="dxa"/>
            <w:gridSpan w:val="8"/>
            <w:tcBorders>
              <w:bottom w:val="double" w:sz="4" w:space="0" w:color="auto"/>
            </w:tcBorders>
            <w:shd w:val="clear" w:color="auto" w:fill="BDD6EE"/>
          </w:tcPr>
          <w:p w14:paraId="553B1AB4" w14:textId="6542321F" w:rsidR="009E7B04" w:rsidRDefault="009E7B04" w:rsidP="009E7B04">
            <w:pPr>
              <w:jc w:val="both"/>
              <w:rPr>
                <w:b/>
                <w:sz w:val="28"/>
              </w:rPr>
            </w:pPr>
            <w:r>
              <w:lastRenderedPageBreak/>
              <w:br w:type="page"/>
            </w:r>
            <w:r>
              <w:rPr>
                <w:b/>
                <w:sz w:val="28"/>
              </w:rPr>
              <w:t>B-III – Charakteristika studijního předmětu</w:t>
            </w:r>
          </w:p>
        </w:tc>
      </w:tr>
      <w:tr w:rsidR="009E7B04" w14:paraId="2B5720D0" w14:textId="77777777" w:rsidTr="009E7B04">
        <w:tc>
          <w:tcPr>
            <w:tcW w:w="3086" w:type="dxa"/>
            <w:tcBorders>
              <w:top w:val="double" w:sz="4" w:space="0" w:color="auto"/>
            </w:tcBorders>
            <w:shd w:val="clear" w:color="auto" w:fill="F7CAAC"/>
          </w:tcPr>
          <w:p w14:paraId="5686EDF3" w14:textId="77777777" w:rsidR="009E7B04" w:rsidRDefault="009E7B04" w:rsidP="009E7B04">
            <w:pPr>
              <w:rPr>
                <w:b/>
              </w:rPr>
            </w:pPr>
            <w:r>
              <w:rPr>
                <w:b/>
              </w:rPr>
              <w:t>Název studijního předmětu</w:t>
            </w:r>
          </w:p>
        </w:tc>
        <w:tc>
          <w:tcPr>
            <w:tcW w:w="6769" w:type="dxa"/>
            <w:gridSpan w:val="7"/>
            <w:tcBorders>
              <w:top w:val="double" w:sz="4" w:space="0" w:color="auto"/>
            </w:tcBorders>
          </w:tcPr>
          <w:p w14:paraId="116358EC" w14:textId="77777777" w:rsidR="009E7B04" w:rsidRDefault="009E7B04" w:rsidP="009E7B04">
            <w:pPr>
              <w:jc w:val="both"/>
            </w:pPr>
            <w:r>
              <w:t>Ateliér Design obuvi 9</w:t>
            </w:r>
          </w:p>
        </w:tc>
      </w:tr>
      <w:tr w:rsidR="009E7B04" w14:paraId="763B7786" w14:textId="77777777" w:rsidTr="009E7B04">
        <w:tc>
          <w:tcPr>
            <w:tcW w:w="3086" w:type="dxa"/>
            <w:shd w:val="clear" w:color="auto" w:fill="F7CAAC"/>
          </w:tcPr>
          <w:p w14:paraId="4892A58D" w14:textId="77777777" w:rsidR="009E7B04" w:rsidRDefault="009E7B04" w:rsidP="009E7B04">
            <w:pPr>
              <w:rPr>
                <w:b/>
              </w:rPr>
            </w:pPr>
            <w:r>
              <w:rPr>
                <w:b/>
              </w:rPr>
              <w:t>Typ předmětu</w:t>
            </w:r>
          </w:p>
        </w:tc>
        <w:tc>
          <w:tcPr>
            <w:tcW w:w="3406" w:type="dxa"/>
            <w:gridSpan w:val="4"/>
          </w:tcPr>
          <w:p w14:paraId="3CE5F1D5" w14:textId="77777777" w:rsidR="009E7B04" w:rsidRDefault="009E7B04" w:rsidP="009E7B04">
            <w:pPr>
              <w:jc w:val="both"/>
            </w:pPr>
            <w:r>
              <w:t>povinný, PZ</w:t>
            </w:r>
          </w:p>
        </w:tc>
        <w:tc>
          <w:tcPr>
            <w:tcW w:w="2695" w:type="dxa"/>
            <w:gridSpan w:val="2"/>
            <w:shd w:val="clear" w:color="auto" w:fill="F7CAAC"/>
          </w:tcPr>
          <w:p w14:paraId="5C7B4986" w14:textId="77777777" w:rsidR="009E7B04" w:rsidRDefault="009E7B04" w:rsidP="009E7B04">
            <w:pPr>
              <w:jc w:val="both"/>
            </w:pPr>
            <w:r>
              <w:rPr>
                <w:b/>
              </w:rPr>
              <w:t>doporučený ročník / semestr</w:t>
            </w:r>
          </w:p>
        </w:tc>
        <w:tc>
          <w:tcPr>
            <w:tcW w:w="668" w:type="dxa"/>
          </w:tcPr>
          <w:p w14:paraId="00C08F06" w14:textId="77777777" w:rsidR="009E7B04" w:rsidRDefault="009E7B04" w:rsidP="009E7B04">
            <w:pPr>
              <w:jc w:val="both"/>
            </w:pPr>
            <w:r>
              <w:t>2/ZS</w:t>
            </w:r>
          </w:p>
        </w:tc>
      </w:tr>
      <w:tr w:rsidR="009E7B04" w14:paraId="077A5278" w14:textId="77777777" w:rsidTr="009E7B04">
        <w:tc>
          <w:tcPr>
            <w:tcW w:w="3086" w:type="dxa"/>
            <w:shd w:val="clear" w:color="auto" w:fill="F7CAAC"/>
          </w:tcPr>
          <w:p w14:paraId="62653F2C" w14:textId="77777777" w:rsidR="009E7B04" w:rsidRDefault="009E7B04" w:rsidP="009E7B04">
            <w:pPr>
              <w:rPr>
                <w:b/>
              </w:rPr>
            </w:pPr>
            <w:r>
              <w:rPr>
                <w:b/>
              </w:rPr>
              <w:t>Rozsah studijního předmětu</w:t>
            </w:r>
          </w:p>
        </w:tc>
        <w:tc>
          <w:tcPr>
            <w:tcW w:w="1701" w:type="dxa"/>
            <w:gridSpan w:val="2"/>
          </w:tcPr>
          <w:p w14:paraId="61356B26" w14:textId="77777777" w:rsidR="009E7B04" w:rsidRDefault="009E7B04" w:rsidP="009E7B04">
            <w:pPr>
              <w:jc w:val="both"/>
            </w:pPr>
            <w:r>
              <w:t>52 ateliér</w:t>
            </w:r>
          </w:p>
        </w:tc>
        <w:tc>
          <w:tcPr>
            <w:tcW w:w="889" w:type="dxa"/>
            <w:shd w:val="clear" w:color="auto" w:fill="F7CAAC"/>
          </w:tcPr>
          <w:p w14:paraId="595C8DC9" w14:textId="77777777" w:rsidR="009E7B04" w:rsidRDefault="009E7B04" w:rsidP="009E7B04">
            <w:pPr>
              <w:jc w:val="both"/>
              <w:rPr>
                <w:b/>
              </w:rPr>
            </w:pPr>
            <w:r>
              <w:rPr>
                <w:b/>
              </w:rPr>
              <w:t xml:space="preserve">hod. </w:t>
            </w:r>
          </w:p>
        </w:tc>
        <w:tc>
          <w:tcPr>
            <w:tcW w:w="816" w:type="dxa"/>
          </w:tcPr>
          <w:p w14:paraId="4EB830F5" w14:textId="77777777" w:rsidR="009E7B04" w:rsidRDefault="009E7B04" w:rsidP="009E7B04">
            <w:pPr>
              <w:jc w:val="both"/>
            </w:pPr>
            <w:r>
              <w:t>52</w:t>
            </w:r>
          </w:p>
        </w:tc>
        <w:tc>
          <w:tcPr>
            <w:tcW w:w="2156" w:type="dxa"/>
            <w:shd w:val="clear" w:color="auto" w:fill="F7CAAC"/>
          </w:tcPr>
          <w:p w14:paraId="0B3B1826" w14:textId="77777777" w:rsidR="009E7B04" w:rsidRDefault="009E7B04" w:rsidP="009E7B04">
            <w:pPr>
              <w:jc w:val="both"/>
              <w:rPr>
                <w:b/>
              </w:rPr>
            </w:pPr>
            <w:r>
              <w:rPr>
                <w:b/>
              </w:rPr>
              <w:t>kreditů</w:t>
            </w:r>
          </w:p>
        </w:tc>
        <w:tc>
          <w:tcPr>
            <w:tcW w:w="1207" w:type="dxa"/>
            <w:gridSpan w:val="2"/>
          </w:tcPr>
          <w:p w14:paraId="751A27EB" w14:textId="77777777" w:rsidR="009E7B04" w:rsidRDefault="009E7B04" w:rsidP="009E7B04">
            <w:pPr>
              <w:jc w:val="both"/>
            </w:pPr>
            <w:r>
              <w:t>4</w:t>
            </w:r>
          </w:p>
        </w:tc>
      </w:tr>
      <w:tr w:rsidR="009E7B04" w14:paraId="76A5A506" w14:textId="77777777" w:rsidTr="009E7B04">
        <w:tc>
          <w:tcPr>
            <w:tcW w:w="3086" w:type="dxa"/>
            <w:shd w:val="clear" w:color="auto" w:fill="F7CAAC"/>
          </w:tcPr>
          <w:p w14:paraId="7ABA6EE0" w14:textId="77777777" w:rsidR="009E7B04" w:rsidRDefault="009E7B04" w:rsidP="009E7B04">
            <w:pPr>
              <w:rPr>
                <w:b/>
                <w:sz w:val="22"/>
              </w:rPr>
            </w:pPr>
            <w:r>
              <w:rPr>
                <w:b/>
              </w:rPr>
              <w:t>Prerekvizity, korekvizity, ekvivalence</w:t>
            </w:r>
          </w:p>
        </w:tc>
        <w:tc>
          <w:tcPr>
            <w:tcW w:w="6769" w:type="dxa"/>
            <w:gridSpan w:val="7"/>
          </w:tcPr>
          <w:p w14:paraId="5D3C8ACC" w14:textId="75576BD2" w:rsidR="009E7B04" w:rsidRDefault="00AB0C24" w:rsidP="009E7B04">
            <w:pPr>
              <w:jc w:val="both"/>
            </w:pPr>
            <w:r>
              <w:t>Ateliér Design obuvi 8</w:t>
            </w:r>
          </w:p>
        </w:tc>
      </w:tr>
      <w:tr w:rsidR="009E7B04" w14:paraId="18A9F290" w14:textId="77777777" w:rsidTr="009E7B04">
        <w:tc>
          <w:tcPr>
            <w:tcW w:w="3086" w:type="dxa"/>
            <w:shd w:val="clear" w:color="auto" w:fill="F7CAAC"/>
          </w:tcPr>
          <w:p w14:paraId="4BB8CD1E" w14:textId="77777777" w:rsidR="009E7B04" w:rsidRDefault="009E7B04" w:rsidP="009E7B04">
            <w:pPr>
              <w:rPr>
                <w:b/>
              </w:rPr>
            </w:pPr>
            <w:r>
              <w:rPr>
                <w:b/>
              </w:rPr>
              <w:t>Způsob ověření studijních výsledků</w:t>
            </w:r>
          </w:p>
        </w:tc>
        <w:tc>
          <w:tcPr>
            <w:tcW w:w="3406" w:type="dxa"/>
            <w:gridSpan w:val="4"/>
          </w:tcPr>
          <w:p w14:paraId="2C1E7F62" w14:textId="77777777" w:rsidR="00DB692F" w:rsidRDefault="00DB692F" w:rsidP="00DB692F">
            <w:pPr>
              <w:jc w:val="both"/>
              <w:rPr>
                <w:rFonts w:eastAsia="Calibri"/>
              </w:rPr>
            </w:pPr>
            <w:r>
              <w:rPr>
                <w:rFonts w:eastAsia="Calibri"/>
              </w:rPr>
              <w:t>zápočet, zkouška</w:t>
            </w:r>
          </w:p>
          <w:p w14:paraId="0BA1CE25" w14:textId="264E7D02" w:rsidR="009E7B04" w:rsidRDefault="009E7B04" w:rsidP="009E7B04">
            <w:pPr>
              <w:jc w:val="both"/>
            </w:pPr>
          </w:p>
        </w:tc>
        <w:tc>
          <w:tcPr>
            <w:tcW w:w="2156" w:type="dxa"/>
            <w:shd w:val="clear" w:color="auto" w:fill="F7CAAC"/>
          </w:tcPr>
          <w:p w14:paraId="596E178A" w14:textId="77777777" w:rsidR="009E7B04" w:rsidRDefault="009E7B04" w:rsidP="009E7B04">
            <w:pPr>
              <w:jc w:val="both"/>
              <w:rPr>
                <w:b/>
              </w:rPr>
            </w:pPr>
            <w:r>
              <w:rPr>
                <w:b/>
              </w:rPr>
              <w:t>Forma výuky</w:t>
            </w:r>
          </w:p>
        </w:tc>
        <w:tc>
          <w:tcPr>
            <w:tcW w:w="1207" w:type="dxa"/>
            <w:gridSpan w:val="2"/>
          </w:tcPr>
          <w:p w14:paraId="6F89E884" w14:textId="77777777" w:rsidR="009E7B04" w:rsidRDefault="009E7B04" w:rsidP="009E7B04">
            <w:pPr>
              <w:jc w:val="both"/>
            </w:pPr>
            <w:r>
              <w:t>ateliér</w:t>
            </w:r>
          </w:p>
        </w:tc>
      </w:tr>
      <w:tr w:rsidR="009E7B04" w14:paraId="48570C4A" w14:textId="77777777" w:rsidTr="009E7B04">
        <w:tc>
          <w:tcPr>
            <w:tcW w:w="3086" w:type="dxa"/>
            <w:shd w:val="clear" w:color="auto" w:fill="F7CAAC"/>
          </w:tcPr>
          <w:p w14:paraId="4ACB3349" w14:textId="77777777" w:rsidR="009E7B04" w:rsidRDefault="009E7B04" w:rsidP="009E7B04">
            <w:pPr>
              <w:rPr>
                <w:b/>
              </w:rPr>
            </w:pPr>
            <w:r>
              <w:rPr>
                <w:b/>
              </w:rPr>
              <w:t>Forma způsobu ověření studijních výsledků a další požadavky na studenta</w:t>
            </w:r>
          </w:p>
        </w:tc>
        <w:tc>
          <w:tcPr>
            <w:tcW w:w="6769" w:type="dxa"/>
            <w:gridSpan w:val="7"/>
            <w:tcBorders>
              <w:bottom w:val="nil"/>
            </w:tcBorders>
          </w:tcPr>
          <w:p w14:paraId="707B6177" w14:textId="77777777" w:rsidR="009E7B04" w:rsidRDefault="009E7B04" w:rsidP="009E7B04">
            <w:pPr>
              <w:jc w:val="both"/>
            </w:pPr>
            <w:r>
              <w:t>ústní, prezentace vytvořeného díla.</w:t>
            </w:r>
          </w:p>
        </w:tc>
      </w:tr>
      <w:tr w:rsidR="009E7B04" w14:paraId="0413EDDE" w14:textId="77777777" w:rsidTr="0003133A">
        <w:trPr>
          <w:trHeight w:val="122"/>
        </w:trPr>
        <w:tc>
          <w:tcPr>
            <w:tcW w:w="9855" w:type="dxa"/>
            <w:gridSpan w:val="8"/>
            <w:tcBorders>
              <w:top w:val="nil"/>
            </w:tcBorders>
          </w:tcPr>
          <w:p w14:paraId="4E7F48AD" w14:textId="77777777" w:rsidR="009E7B04" w:rsidRDefault="009E7B04" w:rsidP="009E7B04"/>
        </w:tc>
      </w:tr>
      <w:tr w:rsidR="009E7B04" w14:paraId="53D2F2CE" w14:textId="77777777" w:rsidTr="009E7B04">
        <w:trPr>
          <w:trHeight w:val="197"/>
        </w:trPr>
        <w:tc>
          <w:tcPr>
            <w:tcW w:w="3086" w:type="dxa"/>
            <w:tcBorders>
              <w:top w:val="nil"/>
            </w:tcBorders>
            <w:shd w:val="clear" w:color="auto" w:fill="F7CAAC"/>
          </w:tcPr>
          <w:p w14:paraId="0B990909" w14:textId="77777777" w:rsidR="009E7B04" w:rsidRDefault="009E7B04" w:rsidP="009E7B04">
            <w:pPr>
              <w:rPr>
                <w:b/>
              </w:rPr>
            </w:pPr>
            <w:r>
              <w:rPr>
                <w:b/>
              </w:rPr>
              <w:t>Garant předmětu</w:t>
            </w:r>
          </w:p>
        </w:tc>
        <w:tc>
          <w:tcPr>
            <w:tcW w:w="6769" w:type="dxa"/>
            <w:gridSpan w:val="7"/>
            <w:tcBorders>
              <w:top w:val="nil"/>
            </w:tcBorders>
          </w:tcPr>
          <w:p w14:paraId="08FC5845" w14:textId="77777777" w:rsidR="009E7B04" w:rsidRDefault="009E7B04" w:rsidP="009E7B04">
            <w:pPr>
              <w:jc w:val="both"/>
            </w:pPr>
            <w:r>
              <w:t>MgA. Jana Buch</w:t>
            </w:r>
          </w:p>
        </w:tc>
      </w:tr>
      <w:tr w:rsidR="009E7B04" w14:paraId="3B4015BC" w14:textId="77777777" w:rsidTr="009E7B04">
        <w:trPr>
          <w:trHeight w:val="243"/>
        </w:trPr>
        <w:tc>
          <w:tcPr>
            <w:tcW w:w="3086" w:type="dxa"/>
            <w:tcBorders>
              <w:top w:val="nil"/>
            </w:tcBorders>
            <w:shd w:val="clear" w:color="auto" w:fill="F7CAAC"/>
          </w:tcPr>
          <w:p w14:paraId="5EB9BB53" w14:textId="77777777" w:rsidR="009E7B04" w:rsidRDefault="009E7B04" w:rsidP="009E7B04">
            <w:pPr>
              <w:rPr>
                <w:b/>
              </w:rPr>
            </w:pPr>
            <w:r>
              <w:rPr>
                <w:b/>
              </w:rPr>
              <w:t>Zapojení garanta do výuky předmětu</w:t>
            </w:r>
          </w:p>
        </w:tc>
        <w:tc>
          <w:tcPr>
            <w:tcW w:w="6769" w:type="dxa"/>
            <w:gridSpan w:val="7"/>
            <w:tcBorders>
              <w:top w:val="nil"/>
            </w:tcBorders>
          </w:tcPr>
          <w:p w14:paraId="16544DF9" w14:textId="4428341E" w:rsidR="009E7B04" w:rsidRDefault="009E7B04" w:rsidP="00C61048">
            <w:pPr>
              <w:jc w:val="both"/>
            </w:pPr>
            <w:r>
              <w:t>100 %</w:t>
            </w:r>
          </w:p>
        </w:tc>
      </w:tr>
      <w:tr w:rsidR="009E7B04" w14:paraId="6CB09762" w14:textId="77777777" w:rsidTr="009E7B04">
        <w:tc>
          <w:tcPr>
            <w:tcW w:w="3086" w:type="dxa"/>
            <w:shd w:val="clear" w:color="auto" w:fill="F7CAAC"/>
          </w:tcPr>
          <w:p w14:paraId="248EA3B1" w14:textId="77777777" w:rsidR="009E7B04" w:rsidRDefault="009E7B04" w:rsidP="009E7B04">
            <w:pPr>
              <w:rPr>
                <w:b/>
              </w:rPr>
            </w:pPr>
            <w:r>
              <w:rPr>
                <w:b/>
              </w:rPr>
              <w:t>Vyučující</w:t>
            </w:r>
          </w:p>
        </w:tc>
        <w:tc>
          <w:tcPr>
            <w:tcW w:w="6769" w:type="dxa"/>
            <w:gridSpan w:val="7"/>
            <w:tcBorders>
              <w:bottom w:val="nil"/>
            </w:tcBorders>
          </w:tcPr>
          <w:p w14:paraId="0F2A8157" w14:textId="77777777" w:rsidR="009E7B04" w:rsidRDefault="009E7B04" w:rsidP="009E7B04">
            <w:pPr>
              <w:jc w:val="both"/>
            </w:pPr>
            <w:r>
              <w:t>MgA. Jana Buch</w:t>
            </w:r>
          </w:p>
        </w:tc>
      </w:tr>
      <w:tr w:rsidR="009E7B04" w14:paraId="6B032472" w14:textId="77777777" w:rsidTr="00675D88">
        <w:trPr>
          <w:trHeight w:val="95"/>
        </w:trPr>
        <w:tc>
          <w:tcPr>
            <w:tcW w:w="9855" w:type="dxa"/>
            <w:gridSpan w:val="8"/>
            <w:tcBorders>
              <w:top w:val="nil"/>
            </w:tcBorders>
          </w:tcPr>
          <w:p w14:paraId="4DAC6DF5" w14:textId="77777777" w:rsidR="009E7B04" w:rsidRDefault="009E7B04" w:rsidP="009E7B04">
            <w:pPr>
              <w:jc w:val="both"/>
            </w:pPr>
          </w:p>
        </w:tc>
      </w:tr>
      <w:tr w:rsidR="009E7B04" w14:paraId="1584FE0A" w14:textId="77777777" w:rsidTr="009E7B04">
        <w:tc>
          <w:tcPr>
            <w:tcW w:w="3086" w:type="dxa"/>
            <w:shd w:val="clear" w:color="auto" w:fill="F7CAAC"/>
          </w:tcPr>
          <w:p w14:paraId="729A1E73" w14:textId="77777777" w:rsidR="009E7B04" w:rsidRDefault="009E7B04" w:rsidP="009E7B04">
            <w:pPr>
              <w:jc w:val="both"/>
              <w:rPr>
                <w:b/>
              </w:rPr>
            </w:pPr>
            <w:r>
              <w:rPr>
                <w:b/>
              </w:rPr>
              <w:t>Stručná anotace předmětu</w:t>
            </w:r>
          </w:p>
        </w:tc>
        <w:tc>
          <w:tcPr>
            <w:tcW w:w="6769" w:type="dxa"/>
            <w:gridSpan w:val="7"/>
            <w:tcBorders>
              <w:bottom w:val="nil"/>
            </w:tcBorders>
          </w:tcPr>
          <w:p w14:paraId="1D8F177E" w14:textId="77777777" w:rsidR="009E7B04" w:rsidRDefault="009E7B04" w:rsidP="009E7B04">
            <w:pPr>
              <w:jc w:val="both"/>
            </w:pPr>
          </w:p>
        </w:tc>
      </w:tr>
      <w:tr w:rsidR="009E7B04" w14:paraId="55DED407" w14:textId="77777777" w:rsidTr="00254B8D">
        <w:trPr>
          <w:trHeight w:val="3690"/>
        </w:trPr>
        <w:tc>
          <w:tcPr>
            <w:tcW w:w="9855" w:type="dxa"/>
            <w:gridSpan w:val="8"/>
            <w:tcBorders>
              <w:top w:val="nil"/>
              <w:bottom w:val="single" w:sz="12" w:space="0" w:color="auto"/>
            </w:tcBorders>
          </w:tcPr>
          <w:p w14:paraId="2FC73E29" w14:textId="1081569F" w:rsidR="00C61048" w:rsidRPr="001B5418" w:rsidRDefault="009E7B04" w:rsidP="00EA659E">
            <w:pPr>
              <w:spacing w:after="120"/>
              <w:jc w:val="both"/>
            </w:pPr>
            <w:r>
              <w:t>Cílem předmětu je plně vybavit studenta znalostmi k samostatné a zodpovědné práci designéra.</w:t>
            </w:r>
          </w:p>
          <w:p w14:paraId="0111922A" w14:textId="77777777" w:rsidR="009E7B04" w:rsidRDefault="009E7B04" w:rsidP="00D3581F">
            <w:pPr>
              <w:pStyle w:val="Odstavecseseznamem"/>
              <w:numPr>
                <w:ilvl w:val="0"/>
                <w:numId w:val="25"/>
              </w:numPr>
              <w:jc w:val="both"/>
            </w:pPr>
            <w:r>
              <w:t>Úvodní hodina, ateliérové zadání, požadavky ke splnění předmětu</w:t>
            </w:r>
          </w:p>
          <w:p w14:paraId="1A20FED8" w14:textId="77777777" w:rsidR="009E7B04" w:rsidRDefault="009E7B04" w:rsidP="00D3581F">
            <w:pPr>
              <w:pStyle w:val="Odstavecseseznamem"/>
              <w:numPr>
                <w:ilvl w:val="0"/>
                <w:numId w:val="25"/>
              </w:numPr>
              <w:jc w:val="both"/>
            </w:pPr>
            <w:r>
              <w:t>Brainstorming, moodboard, storyboard</w:t>
            </w:r>
          </w:p>
          <w:p w14:paraId="7EDD770A" w14:textId="77777777" w:rsidR="009E7B04" w:rsidRDefault="009E7B04" w:rsidP="00D3581F">
            <w:pPr>
              <w:pStyle w:val="Odstavecseseznamem"/>
              <w:numPr>
                <w:ilvl w:val="0"/>
                <w:numId w:val="25"/>
              </w:numPr>
              <w:jc w:val="both"/>
            </w:pPr>
            <w:r>
              <w:t>Konzultace nad rozpracovaným tématem</w:t>
            </w:r>
          </w:p>
          <w:p w14:paraId="112CA66C" w14:textId="77777777" w:rsidR="009E7B04" w:rsidRDefault="009E7B04" w:rsidP="00D3581F">
            <w:pPr>
              <w:pStyle w:val="Odstavecseseznamem"/>
              <w:numPr>
                <w:ilvl w:val="0"/>
                <w:numId w:val="25"/>
              </w:numPr>
              <w:jc w:val="both"/>
            </w:pPr>
            <w:r>
              <w:t>Konzultace nad rozpracovaným tématem</w:t>
            </w:r>
          </w:p>
          <w:p w14:paraId="78F928C4" w14:textId="77777777" w:rsidR="009E7B04" w:rsidRDefault="009E7B04" w:rsidP="00D3581F">
            <w:pPr>
              <w:pStyle w:val="Odstavecseseznamem"/>
              <w:numPr>
                <w:ilvl w:val="0"/>
                <w:numId w:val="25"/>
              </w:numPr>
              <w:jc w:val="both"/>
            </w:pPr>
            <w:r>
              <w:t>Konzultace nad rozpracovaným tématem</w:t>
            </w:r>
          </w:p>
          <w:p w14:paraId="099DD580" w14:textId="77777777" w:rsidR="009E7B04" w:rsidRDefault="009E7B04" w:rsidP="00D3581F">
            <w:pPr>
              <w:pStyle w:val="Odstavecseseznamem"/>
              <w:numPr>
                <w:ilvl w:val="0"/>
                <w:numId w:val="25"/>
              </w:numPr>
              <w:jc w:val="both"/>
            </w:pPr>
            <w:r>
              <w:t>Realizace pracovních modelů</w:t>
            </w:r>
          </w:p>
          <w:p w14:paraId="0714515E" w14:textId="77777777" w:rsidR="009E7B04" w:rsidRDefault="009E7B04" w:rsidP="00D3581F">
            <w:pPr>
              <w:pStyle w:val="Odstavecseseznamem"/>
              <w:numPr>
                <w:ilvl w:val="0"/>
                <w:numId w:val="25"/>
              </w:numPr>
              <w:jc w:val="both"/>
            </w:pPr>
            <w:r>
              <w:t>Konzultace nad rozpracovaným tématem</w:t>
            </w:r>
          </w:p>
          <w:p w14:paraId="318229AA" w14:textId="77777777" w:rsidR="009E7B04" w:rsidRDefault="009E7B04" w:rsidP="00D3581F">
            <w:pPr>
              <w:pStyle w:val="Odstavecseseznamem"/>
              <w:numPr>
                <w:ilvl w:val="0"/>
                <w:numId w:val="25"/>
              </w:numPr>
              <w:jc w:val="both"/>
            </w:pPr>
            <w:r>
              <w:t>Konzultace nad rozpracovaným tématem</w:t>
            </w:r>
          </w:p>
          <w:p w14:paraId="6985202B" w14:textId="77777777" w:rsidR="009E7B04" w:rsidRDefault="009E7B04" w:rsidP="00D3581F">
            <w:pPr>
              <w:pStyle w:val="Odstavecseseznamem"/>
              <w:numPr>
                <w:ilvl w:val="0"/>
                <w:numId w:val="25"/>
              </w:numPr>
              <w:jc w:val="both"/>
            </w:pPr>
            <w:r>
              <w:t>Realizace modelů kolekce, produktové řady z finálního materiálu</w:t>
            </w:r>
          </w:p>
          <w:p w14:paraId="3330016A" w14:textId="77777777" w:rsidR="009E7B04" w:rsidRDefault="009E7B04" w:rsidP="00D3581F">
            <w:pPr>
              <w:pStyle w:val="Odstavecseseznamem"/>
              <w:numPr>
                <w:ilvl w:val="0"/>
                <w:numId w:val="25"/>
              </w:numPr>
              <w:jc w:val="both"/>
            </w:pPr>
            <w:r>
              <w:t>Konzultace nad rozpracovaným tématem</w:t>
            </w:r>
          </w:p>
          <w:p w14:paraId="53B319A5" w14:textId="77777777" w:rsidR="009E7B04" w:rsidRDefault="009E7B04" w:rsidP="00D3581F">
            <w:pPr>
              <w:pStyle w:val="Odstavecseseznamem"/>
              <w:numPr>
                <w:ilvl w:val="0"/>
                <w:numId w:val="25"/>
              </w:numPr>
              <w:jc w:val="both"/>
            </w:pPr>
            <w:r>
              <w:t>Konzultace nad rozpracovaným tématem</w:t>
            </w:r>
          </w:p>
          <w:p w14:paraId="18EBBC7D" w14:textId="77777777" w:rsidR="009E7B04" w:rsidRDefault="009E7B04" w:rsidP="00D3581F">
            <w:pPr>
              <w:pStyle w:val="Odstavecseseznamem"/>
              <w:numPr>
                <w:ilvl w:val="0"/>
                <w:numId w:val="25"/>
              </w:numPr>
              <w:jc w:val="both"/>
            </w:pPr>
            <w:r>
              <w:t>Konzultace nad rozpracovaným tématem</w:t>
            </w:r>
          </w:p>
          <w:p w14:paraId="08B68632" w14:textId="0D9575D4" w:rsidR="00C61048" w:rsidRDefault="009E7B04" w:rsidP="00D3581F">
            <w:pPr>
              <w:pStyle w:val="Odstavecseseznamem"/>
              <w:numPr>
                <w:ilvl w:val="0"/>
                <w:numId w:val="25"/>
              </w:numPr>
              <w:spacing w:after="120"/>
              <w:ind w:left="714" w:hanging="357"/>
              <w:jc w:val="both"/>
            </w:pPr>
            <w:r>
              <w:t>Vyhodnocení zadání</w:t>
            </w:r>
          </w:p>
          <w:p w14:paraId="4EE22CD5" w14:textId="03A5BFAA" w:rsidR="009E7B04" w:rsidRPr="00AF68B3" w:rsidRDefault="009E7B04" w:rsidP="009E7B04">
            <w:pPr>
              <w:jc w:val="both"/>
            </w:pPr>
            <w:r w:rsidRPr="00A716AE">
              <w:t>Student je schopen samostatně tvořit v pozici designéra jak kolekce</w:t>
            </w:r>
            <w:r>
              <w:t>,</w:t>
            </w:r>
            <w:r w:rsidRPr="00A716AE">
              <w:t xml:space="preserve"> tak samostatné modely</w:t>
            </w:r>
            <w:r>
              <w:t>.</w:t>
            </w:r>
          </w:p>
        </w:tc>
      </w:tr>
      <w:tr w:rsidR="009E7B04" w14:paraId="65E66105" w14:textId="77777777" w:rsidTr="009E7B04">
        <w:trPr>
          <w:trHeight w:val="265"/>
        </w:trPr>
        <w:tc>
          <w:tcPr>
            <w:tcW w:w="3653" w:type="dxa"/>
            <w:gridSpan w:val="2"/>
            <w:tcBorders>
              <w:top w:val="nil"/>
            </w:tcBorders>
            <w:shd w:val="clear" w:color="auto" w:fill="F7CAAC"/>
          </w:tcPr>
          <w:p w14:paraId="6078E98E" w14:textId="77777777" w:rsidR="009E7B04" w:rsidRDefault="009E7B04" w:rsidP="009E7B04">
            <w:pPr>
              <w:jc w:val="both"/>
            </w:pPr>
            <w:r>
              <w:rPr>
                <w:b/>
              </w:rPr>
              <w:t>Studijní literatura a studijní pomůcky</w:t>
            </w:r>
          </w:p>
        </w:tc>
        <w:tc>
          <w:tcPr>
            <w:tcW w:w="6202" w:type="dxa"/>
            <w:gridSpan w:val="6"/>
            <w:tcBorders>
              <w:top w:val="nil"/>
              <w:bottom w:val="nil"/>
            </w:tcBorders>
          </w:tcPr>
          <w:p w14:paraId="19A4E4B3" w14:textId="77777777" w:rsidR="009E7B04" w:rsidRDefault="009E7B04" w:rsidP="009E7B04">
            <w:pPr>
              <w:jc w:val="both"/>
            </w:pPr>
          </w:p>
        </w:tc>
      </w:tr>
      <w:tr w:rsidR="00AA6D1B" w:rsidRPr="003F7F55" w14:paraId="1AE37A86" w14:textId="77777777" w:rsidTr="009E7B04">
        <w:trPr>
          <w:trHeight w:val="1497"/>
        </w:trPr>
        <w:tc>
          <w:tcPr>
            <w:tcW w:w="9855" w:type="dxa"/>
            <w:gridSpan w:val="8"/>
            <w:tcBorders>
              <w:top w:val="nil"/>
            </w:tcBorders>
          </w:tcPr>
          <w:p w14:paraId="440EF747" w14:textId="77777777" w:rsidR="00AA6D1B" w:rsidRPr="00682EC9" w:rsidRDefault="00AA6D1B" w:rsidP="00AA6D1B">
            <w:pPr>
              <w:jc w:val="both"/>
            </w:pPr>
            <w:r w:rsidRPr="00A11474">
              <w:rPr>
                <w:b/>
              </w:rPr>
              <w:t>Povinná:</w:t>
            </w:r>
            <w:r w:rsidRPr="00A11474">
              <w:rPr>
                <w:shd w:val="clear" w:color="auto" w:fill="FFFFFF"/>
              </w:rPr>
              <w:t xml:space="preserve"> </w:t>
            </w:r>
          </w:p>
          <w:p w14:paraId="0D3146CC" w14:textId="32F7A26D" w:rsidR="00AA6D1B" w:rsidRPr="00A11474" w:rsidRDefault="00AA6D1B" w:rsidP="00AA6D1B">
            <w:pPr>
              <w:jc w:val="both"/>
            </w:pPr>
            <w:r w:rsidRPr="00A11474">
              <w:rPr>
                <w:shd w:val="clear" w:color="auto" w:fill="FFFFFF"/>
              </w:rPr>
              <w:t>GOONETILLEKE, Ravindra S., ed. </w:t>
            </w:r>
            <w:r w:rsidRPr="00A11474">
              <w:rPr>
                <w:i/>
                <w:iCs/>
              </w:rPr>
              <w:t>The science of footwear</w:t>
            </w:r>
            <w:r w:rsidRPr="00A11474">
              <w:t>. Boca Raton</w:t>
            </w:r>
            <w:r w:rsidR="00576F84">
              <w:t>: CRC Press, 2013</w:t>
            </w:r>
            <w:r w:rsidR="00592A4A">
              <w:t xml:space="preserve">. </w:t>
            </w:r>
            <w:r w:rsidRPr="00A11474">
              <w:t>ISBN 978-1-4398-3568-5.</w:t>
            </w:r>
          </w:p>
          <w:p w14:paraId="3675B815" w14:textId="611EFB33" w:rsidR="00AA6D1B" w:rsidRPr="00A11474" w:rsidRDefault="00AA6D1B" w:rsidP="00AA6D1B">
            <w:pPr>
              <w:jc w:val="both"/>
            </w:pPr>
            <w:r w:rsidRPr="00A11474">
              <w:rPr>
                <w:shd w:val="clear" w:color="auto" w:fill="FFFFFF"/>
              </w:rPr>
              <w:t>CHOKLAT, Aki. </w:t>
            </w:r>
            <w:r w:rsidRPr="00A11474">
              <w:rPr>
                <w:i/>
                <w:iCs/>
              </w:rPr>
              <w:t>Footwear design</w:t>
            </w:r>
            <w:r w:rsidRPr="00A11474">
              <w:t>. Lo</w:t>
            </w:r>
            <w:r w:rsidR="00576F84">
              <w:t>ndon:</w:t>
            </w:r>
            <w:r w:rsidR="004467EE">
              <w:t xml:space="preserve"> </w:t>
            </w:r>
            <w:r w:rsidR="00576F84">
              <w:t>Laurence King, 2012</w:t>
            </w:r>
            <w:r w:rsidRPr="00A11474">
              <w:t>. ISBN 9781856697453.</w:t>
            </w:r>
          </w:p>
          <w:p w14:paraId="5D23CB67" w14:textId="6322EBAD" w:rsidR="00AA6D1B" w:rsidRPr="00A11474" w:rsidRDefault="00AA6D1B" w:rsidP="00AA6D1B">
            <w:pPr>
              <w:jc w:val="both"/>
            </w:pPr>
            <w:r w:rsidRPr="00A11474">
              <w:rPr>
                <w:shd w:val="clear" w:color="auto" w:fill="FFFFFF"/>
              </w:rPr>
              <w:t>MOTAWI, Wade a Andrea MOTAWI. </w:t>
            </w:r>
            <w:r w:rsidRPr="00A11474">
              <w:rPr>
                <w:i/>
                <w:iCs/>
              </w:rPr>
              <w:t>Footwear pattern making and last design</w:t>
            </w:r>
            <w:r w:rsidRPr="00A11474">
              <w:t>. Milton Keynes:</w:t>
            </w:r>
            <w:r w:rsidR="00576F84">
              <w:t xml:space="preserve"> Lightning Source, 2020</w:t>
            </w:r>
            <w:r w:rsidRPr="00A11474">
              <w:t>. ISBN 978-0-9987070-7-5.</w:t>
            </w:r>
          </w:p>
          <w:p w14:paraId="413F1D16" w14:textId="5267CBE2" w:rsidR="00AA6D1B" w:rsidRDefault="00AA6D1B" w:rsidP="00AA6D1B">
            <w:pPr>
              <w:jc w:val="both"/>
              <w:rPr>
                <w:shd w:val="clear" w:color="auto" w:fill="FFFFFF"/>
              </w:rPr>
            </w:pPr>
            <w:r w:rsidRPr="008C4497">
              <w:rPr>
                <w:i/>
                <w:iCs/>
                <w:shd w:val="clear" w:color="auto" w:fill="FFFFFF"/>
              </w:rPr>
              <w:t>Fifty shoes that changed the world</w:t>
            </w:r>
            <w:r w:rsidRPr="008C4497">
              <w:rPr>
                <w:shd w:val="clear" w:color="auto" w:fill="FFFFFF"/>
              </w:rPr>
              <w:t>. Lon</w:t>
            </w:r>
            <w:r w:rsidR="00576F84" w:rsidRPr="008C4497">
              <w:rPr>
                <w:shd w:val="clear" w:color="auto" w:fill="FFFFFF"/>
              </w:rPr>
              <w:t>don: Conran Octopus, 2009</w:t>
            </w:r>
            <w:r w:rsidRPr="008C4497">
              <w:rPr>
                <w:shd w:val="clear" w:color="auto" w:fill="FFFFFF"/>
              </w:rPr>
              <w:t>. ISBN 9781840915396.</w:t>
            </w:r>
            <w:r w:rsidRPr="00A11474">
              <w:rPr>
                <w:shd w:val="clear" w:color="auto" w:fill="FFFFFF"/>
              </w:rPr>
              <w:t xml:space="preserve"> </w:t>
            </w:r>
          </w:p>
          <w:p w14:paraId="3F6BFDFB" w14:textId="77777777" w:rsidR="00EA1097" w:rsidRDefault="00AA6D1B" w:rsidP="00AA6D1B">
            <w:pPr>
              <w:jc w:val="both"/>
            </w:pPr>
            <w:r w:rsidRPr="00A11474">
              <w:rPr>
                <w:shd w:val="clear" w:color="auto" w:fill="FFFFFF"/>
              </w:rPr>
              <w:t>PALMER, Mark. </w:t>
            </w:r>
            <w:r w:rsidRPr="00A11474">
              <w:rPr>
                <w:i/>
                <w:iCs/>
              </w:rPr>
              <w:t xml:space="preserve">Clarks: made to </w:t>
            </w:r>
            <w:r w:rsidR="005747BB" w:rsidRPr="00A11474">
              <w:rPr>
                <w:i/>
                <w:iCs/>
              </w:rPr>
              <w:t>last:</w:t>
            </w:r>
            <w:r w:rsidRPr="00A11474">
              <w:rPr>
                <w:i/>
                <w:iCs/>
              </w:rPr>
              <w:t xml:space="preserve"> the story of Britain's best-known shoe firm</w:t>
            </w:r>
            <w:r w:rsidRPr="00A11474">
              <w:t>. London: Profile Books, 2013</w:t>
            </w:r>
            <w:r w:rsidR="00576F84">
              <w:t>.</w:t>
            </w:r>
            <w:r w:rsidRPr="00A11474">
              <w:t xml:space="preserve"> </w:t>
            </w:r>
          </w:p>
          <w:p w14:paraId="2D4BB9B3" w14:textId="1D757DE8" w:rsidR="00AA6D1B" w:rsidRDefault="00AA6D1B" w:rsidP="00AA6D1B">
            <w:pPr>
              <w:jc w:val="both"/>
              <w:rPr>
                <w:i/>
                <w:iCs/>
                <w:shd w:val="clear" w:color="auto" w:fill="FFFFFF"/>
              </w:rPr>
            </w:pPr>
            <w:r w:rsidRPr="00A11474">
              <w:t>ISBN 9781846685200.</w:t>
            </w:r>
            <w:r w:rsidRPr="00A11474">
              <w:rPr>
                <w:i/>
                <w:iCs/>
                <w:shd w:val="clear" w:color="auto" w:fill="FFFFFF"/>
              </w:rPr>
              <w:t xml:space="preserve"> </w:t>
            </w:r>
          </w:p>
          <w:p w14:paraId="4D1FC04C" w14:textId="4B344E86" w:rsidR="00AA6D1B" w:rsidRPr="00A11474" w:rsidRDefault="00AA6D1B" w:rsidP="00AA6D1B">
            <w:pPr>
              <w:jc w:val="both"/>
              <w:rPr>
                <w:shd w:val="clear" w:color="auto" w:fill="FFFFFF"/>
              </w:rPr>
            </w:pPr>
            <w:r w:rsidRPr="00A11474">
              <w:rPr>
                <w:i/>
                <w:iCs/>
                <w:shd w:val="clear" w:color="auto" w:fill="FFFFFF"/>
              </w:rPr>
              <w:t>Shoe design: a handbook for footwear designers</w:t>
            </w:r>
            <w:r w:rsidRPr="00A11474">
              <w:rPr>
                <w:shd w:val="clear" w:color="auto" w:fill="FFFFFF"/>
              </w:rPr>
              <w:t xml:space="preserve">. Second edition. </w:t>
            </w:r>
            <w:r w:rsidR="00576F84">
              <w:rPr>
                <w:shd w:val="clear" w:color="auto" w:fill="FFFFFF"/>
              </w:rPr>
              <w:t>[China]: Fashionary, 2016</w:t>
            </w:r>
            <w:r w:rsidRPr="00A11474">
              <w:rPr>
                <w:shd w:val="clear" w:color="auto" w:fill="FFFFFF"/>
              </w:rPr>
              <w:t>. ISBN 978-988-13547-1-6</w:t>
            </w:r>
          </w:p>
          <w:p w14:paraId="56210D42" w14:textId="77777777" w:rsidR="00AA6D1B" w:rsidRPr="00A11474" w:rsidRDefault="00AA6D1B" w:rsidP="00AA6D1B">
            <w:pPr>
              <w:jc w:val="both"/>
              <w:rPr>
                <w:b/>
              </w:rPr>
            </w:pPr>
            <w:r w:rsidRPr="00A11474">
              <w:rPr>
                <w:b/>
              </w:rPr>
              <w:t>Doporučená:</w:t>
            </w:r>
          </w:p>
          <w:p w14:paraId="4D067B29" w14:textId="36BF792E" w:rsidR="00AA6D1B" w:rsidRDefault="00AA6D1B" w:rsidP="00AA6D1B">
            <w:pPr>
              <w:jc w:val="both"/>
              <w:rPr>
                <w:rFonts w:eastAsiaTheme="minorHAnsi"/>
              </w:rPr>
            </w:pPr>
            <w:r w:rsidRPr="00A11474">
              <w:rPr>
                <w:shd w:val="clear" w:color="auto" w:fill="FFFFFF"/>
              </w:rPr>
              <w:t>ANDERSON, Robert. </w:t>
            </w:r>
            <w:r w:rsidRPr="00A11474">
              <w:rPr>
                <w:rFonts w:eastAsiaTheme="minorHAnsi"/>
                <w:i/>
                <w:iCs/>
              </w:rPr>
              <w:t>Fifty bags that changed the world</w:t>
            </w:r>
            <w:r w:rsidRPr="00A11474">
              <w:rPr>
                <w:rFonts w:eastAsiaTheme="minorHAnsi"/>
              </w:rPr>
              <w:t>. Lon</w:t>
            </w:r>
            <w:r w:rsidR="00576F84">
              <w:rPr>
                <w:rFonts w:eastAsiaTheme="minorHAnsi"/>
              </w:rPr>
              <w:t>don: Conran Octopus, 2011</w:t>
            </w:r>
            <w:r w:rsidRPr="00A11474">
              <w:rPr>
                <w:rFonts w:eastAsiaTheme="minorHAnsi"/>
              </w:rPr>
              <w:t>. ISBN 9781840915709.</w:t>
            </w:r>
          </w:p>
          <w:p w14:paraId="407A908E" w14:textId="77777777" w:rsidR="00EA1097" w:rsidRDefault="00AA6D1B" w:rsidP="00AA6D1B">
            <w:pPr>
              <w:jc w:val="both"/>
            </w:pPr>
            <w:r w:rsidRPr="008C4497">
              <w:rPr>
                <w:shd w:val="clear" w:color="auto" w:fill="FFFFFF"/>
              </w:rPr>
              <w:t>MINI MISS MIA a Penter YIP, ed. </w:t>
            </w:r>
            <w:r w:rsidRPr="008C4497">
              <w:rPr>
                <w:i/>
                <w:iCs/>
              </w:rPr>
              <w:t>Bag design: a handbook for accessories designers</w:t>
            </w:r>
            <w:r w:rsidRPr="008C4497">
              <w:t xml:space="preserve">. </w:t>
            </w:r>
            <w:r w:rsidR="00576F84" w:rsidRPr="008C4497">
              <w:t>[China]: Fashionary, 2016</w:t>
            </w:r>
            <w:r w:rsidRPr="008C4497">
              <w:t xml:space="preserve">. </w:t>
            </w:r>
          </w:p>
          <w:p w14:paraId="1126DC70" w14:textId="2CFB51B6" w:rsidR="00AA6D1B" w:rsidRPr="002A01AD" w:rsidRDefault="00AA6D1B" w:rsidP="00AA6D1B">
            <w:pPr>
              <w:jc w:val="both"/>
            </w:pPr>
            <w:r w:rsidRPr="008C4497">
              <w:t>ISBN 978-988-77108-0-6.</w:t>
            </w:r>
          </w:p>
        </w:tc>
      </w:tr>
    </w:tbl>
    <w:p w14:paraId="451BF7C6" w14:textId="77777777" w:rsidR="007B11E5" w:rsidRDefault="007B11E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E7B04" w14:paraId="7F7223B4" w14:textId="77777777" w:rsidTr="009E7B04">
        <w:tc>
          <w:tcPr>
            <w:tcW w:w="9855" w:type="dxa"/>
            <w:gridSpan w:val="8"/>
            <w:tcBorders>
              <w:bottom w:val="double" w:sz="4" w:space="0" w:color="auto"/>
            </w:tcBorders>
            <w:shd w:val="clear" w:color="auto" w:fill="BDD6EE"/>
          </w:tcPr>
          <w:p w14:paraId="0521DEEF" w14:textId="01AFB1B9" w:rsidR="009E7B04" w:rsidRDefault="009E7B04" w:rsidP="009E7B04">
            <w:pPr>
              <w:jc w:val="both"/>
              <w:rPr>
                <w:b/>
                <w:sz w:val="28"/>
              </w:rPr>
            </w:pPr>
            <w:r>
              <w:lastRenderedPageBreak/>
              <w:br w:type="page"/>
            </w:r>
            <w:r>
              <w:rPr>
                <w:b/>
                <w:sz w:val="28"/>
              </w:rPr>
              <w:t>B-III – Charakteristika studijního předmětu</w:t>
            </w:r>
          </w:p>
        </w:tc>
      </w:tr>
      <w:tr w:rsidR="009E7B04" w14:paraId="5BB56500" w14:textId="77777777" w:rsidTr="009E7B04">
        <w:tc>
          <w:tcPr>
            <w:tcW w:w="3086" w:type="dxa"/>
            <w:tcBorders>
              <w:top w:val="double" w:sz="4" w:space="0" w:color="auto"/>
            </w:tcBorders>
            <w:shd w:val="clear" w:color="auto" w:fill="F7CAAC"/>
          </w:tcPr>
          <w:p w14:paraId="58D0A906" w14:textId="77777777" w:rsidR="009E7B04" w:rsidRDefault="009E7B04" w:rsidP="009E7B04">
            <w:pPr>
              <w:rPr>
                <w:b/>
              </w:rPr>
            </w:pPr>
            <w:r>
              <w:rPr>
                <w:b/>
              </w:rPr>
              <w:t>Název studijního předmětu</w:t>
            </w:r>
          </w:p>
        </w:tc>
        <w:tc>
          <w:tcPr>
            <w:tcW w:w="6769" w:type="dxa"/>
            <w:gridSpan w:val="7"/>
            <w:tcBorders>
              <w:top w:val="double" w:sz="4" w:space="0" w:color="auto"/>
            </w:tcBorders>
          </w:tcPr>
          <w:p w14:paraId="57F1361A" w14:textId="77777777" w:rsidR="009E7B04" w:rsidRDefault="009E7B04" w:rsidP="009E7B04">
            <w:pPr>
              <w:jc w:val="both"/>
            </w:pPr>
            <w:r>
              <w:t>Ateliér Design obuvi 10</w:t>
            </w:r>
          </w:p>
        </w:tc>
      </w:tr>
      <w:tr w:rsidR="009E7B04" w14:paraId="0687D91B" w14:textId="77777777" w:rsidTr="009E7B04">
        <w:tc>
          <w:tcPr>
            <w:tcW w:w="3086" w:type="dxa"/>
            <w:shd w:val="clear" w:color="auto" w:fill="F7CAAC"/>
          </w:tcPr>
          <w:p w14:paraId="58F09DDF" w14:textId="77777777" w:rsidR="009E7B04" w:rsidRDefault="009E7B04" w:rsidP="009E7B04">
            <w:pPr>
              <w:rPr>
                <w:b/>
              </w:rPr>
            </w:pPr>
            <w:r>
              <w:rPr>
                <w:b/>
              </w:rPr>
              <w:t>Typ předmětu</w:t>
            </w:r>
          </w:p>
        </w:tc>
        <w:tc>
          <w:tcPr>
            <w:tcW w:w="3406" w:type="dxa"/>
            <w:gridSpan w:val="4"/>
          </w:tcPr>
          <w:p w14:paraId="21E54AEE" w14:textId="77777777" w:rsidR="009E7B04" w:rsidRDefault="009E7B04" w:rsidP="009E7B04">
            <w:pPr>
              <w:jc w:val="both"/>
            </w:pPr>
            <w:r>
              <w:t>povinný, PZ</w:t>
            </w:r>
          </w:p>
        </w:tc>
        <w:tc>
          <w:tcPr>
            <w:tcW w:w="2695" w:type="dxa"/>
            <w:gridSpan w:val="2"/>
            <w:shd w:val="clear" w:color="auto" w:fill="F7CAAC"/>
          </w:tcPr>
          <w:p w14:paraId="74785AE8" w14:textId="77777777" w:rsidR="009E7B04" w:rsidRDefault="009E7B04" w:rsidP="009E7B04">
            <w:pPr>
              <w:jc w:val="both"/>
            </w:pPr>
            <w:r>
              <w:rPr>
                <w:b/>
              </w:rPr>
              <w:t>doporučený ročník / semestr</w:t>
            </w:r>
          </w:p>
        </w:tc>
        <w:tc>
          <w:tcPr>
            <w:tcW w:w="668" w:type="dxa"/>
          </w:tcPr>
          <w:p w14:paraId="48447D4D" w14:textId="77777777" w:rsidR="009E7B04" w:rsidRDefault="009E7B04" w:rsidP="009E7B04">
            <w:pPr>
              <w:jc w:val="both"/>
            </w:pPr>
            <w:r>
              <w:t>2/LS</w:t>
            </w:r>
          </w:p>
        </w:tc>
      </w:tr>
      <w:tr w:rsidR="009E7B04" w14:paraId="1952F1DC" w14:textId="77777777" w:rsidTr="009E7B04">
        <w:tc>
          <w:tcPr>
            <w:tcW w:w="3086" w:type="dxa"/>
            <w:shd w:val="clear" w:color="auto" w:fill="F7CAAC"/>
          </w:tcPr>
          <w:p w14:paraId="24A08407" w14:textId="77777777" w:rsidR="009E7B04" w:rsidRDefault="009E7B04" w:rsidP="009E7B04">
            <w:pPr>
              <w:rPr>
                <w:b/>
              </w:rPr>
            </w:pPr>
            <w:r>
              <w:rPr>
                <w:b/>
              </w:rPr>
              <w:t>Rozsah studijního předmětu</w:t>
            </w:r>
          </w:p>
        </w:tc>
        <w:tc>
          <w:tcPr>
            <w:tcW w:w="1701" w:type="dxa"/>
            <w:gridSpan w:val="2"/>
          </w:tcPr>
          <w:p w14:paraId="3CF5C241" w14:textId="2B8DFBC6" w:rsidR="009E7B04" w:rsidRDefault="00DD5732" w:rsidP="009E7B04">
            <w:pPr>
              <w:jc w:val="both"/>
            </w:pPr>
            <w:r>
              <w:t>40</w:t>
            </w:r>
            <w:r w:rsidR="009E7B04">
              <w:t xml:space="preserve"> ateliér</w:t>
            </w:r>
          </w:p>
        </w:tc>
        <w:tc>
          <w:tcPr>
            <w:tcW w:w="889" w:type="dxa"/>
            <w:shd w:val="clear" w:color="auto" w:fill="F7CAAC"/>
          </w:tcPr>
          <w:p w14:paraId="3B2A1CEB" w14:textId="77777777" w:rsidR="009E7B04" w:rsidRDefault="009E7B04" w:rsidP="009E7B04">
            <w:pPr>
              <w:jc w:val="both"/>
              <w:rPr>
                <w:b/>
              </w:rPr>
            </w:pPr>
            <w:r>
              <w:rPr>
                <w:b/>
              </w:rPr>
              <w:t xml:space="preserve">hod. </w:t>
            </w:r>
          </w:p>
        </w:tc>
        <w:tc>
          <w:tcPr>
            <w:tcW w:w="816" w:type="dxa"/>
          </w:tcPr>
          <w:p w14:paraId="59A42D06" w14:textId="11473DEB" w:rsidR="009E7B04" w:rsidRDefault="00DD5732" w:rsidP="009E7B04">
            <w:pPr>
              <w:jc w:val="both"/>
            </w:pPr>
            <w:r>
              <w:t>40</w:t>
            </w:r>
          </w:p>
        </w:tc>
        <w:tc>
          <w:tcPr>
            <w:tcW w:w="2156" w:type="dxa"/>
            <w:shd w:val="clear" w:color="auto" w:fill="F7CAAC"/>
          </w:tcPr>
          <w:p w14:paraId="0A602E3A" w14:textId="77777777" w:rsidR="009E7B04" w:rsidRDefault="009E7B04" w:rsidP="009E7B04">
            <w:pPr>
              <w:jc w:val="both"/>
              <w:rPr>
                <w:b/>
              </w:rPr>
            </w:pPr>
            <w:r>
              <w:rPr>
                <w:b/>
              </w:rPr>
              <w:t>kreditů</w:t>
            </w:r>
          </w:p>
        </w:tc>
        <w:tc>
          <w:tcPr>
            <w:tcW w:w="1207" w:type="dxa"/>
            <w:gridSpan w:val="2"/>
          </w:tcPr>
          <w:p w14:paraId="26DA21E4" w14:textId="71B58542" w:rsidR="009E7B04" w:rsidRDefault="00DD5732" w:rsidP="009E7B04">
            <w:pPr>
              <w:jc w:val="both"/>
            </w:pPr>
            <w:r>
              <w:t>15</w:t>
            </w:r>
          </w:p>
        </w:tc>
      </w:tr>
      <w:tr w:rsidR="009E7B04" w14:paraId="5A24C128" w14:textId="77777777" w:rsidTr="009E7B04">
        <w:tc>
          <w:tcPr>
            <w:tcW w:w="3086" w:type="dxa"/>
            <w:shd w:val="clear" w:color="auto" w:fill="F7CAAC"/>
          </w:tcPr>
          <w:p w14:paraId="1E154A15" w14:textId="77777777" w:rsidR="009E7B04" w:rsidRDefault="009E7B04" w:rsidP="009E7B04">
            <w:pPr>
              <w:rPr>
                <w:b/>
                <w:sz w:val="22"/>
              </w:rPr>
            </w:pPr>
            <w:r>
              <w:rPr>
                <w:b/>
              </w:rPr>
              <w:t>Prerekvizity, korekvizity, ekvivalence</w:t>
            </w:r>
          </w:p>
        </w:tc>
        <w:tc>
          <w:tcPr>
            <w:tcW w:w="6769" w:type="dxa"/>
            <w:gridSpan w:val="7"/>
          </w:tcPr>
          <w:p w14:paraId="31C7D435" w14:textId="3B143ADE" w:rsidR="009E7B04" w:rsidRDefault="00576F84" w:rsidP="009E7B04">
            <w:pPr>
              <w:jc w:val="both"/>
            </w:pPr>
            <w:r>
              <w:t>Ateliér Design obuvi 9</w:t>
            </w:r>
          </w:p>
        </w:tc>
      </w:tr>
      <w:tr w:rsidR="009E7B04" w14:paraId="1988B1A1" w14:textId="77777777" w:rsidTr="009E7B04">
        <w:tc>
          <w:tcPr>
            <w:tcW w:w="3086" w:type="dxa"/>
            <w:shd w:val="clear" w:color="auto" w:fill="F7CAAC"/>
          </w:tcPr>
          <w:p w14:paraId="4F12F572" w14:textId="77777777" w:rsidR="009E7B04" w:rsidRDefault="009E7B04" w:rsidP="009E7B04">
            <w:pPr>
              <w:rPr>
                <w:b/>
              </w:rPr>
            </w:pPr>
            <w:r>
              <w:rPr>
                <w:b/>
              </w:rPr>
              <w:t>Způsob ověření studijních výsledků</w:t>
            </w:r>
          </w:p>
        </w:tc>
        <w:tc>
          <w:tcPr>
            <w:tcW w:w="3406" w:type="dxa"/>
            <w:gridSpan w:val="4"/>
          </w:tcPr>
          <w:p w14:paraId="1BD24C42" w14:textId="77777777" w:rsidR="00DB692F" w:rsidRDefault="00DB692F" w:rsidP="00DB692F">
            <w:pPr>
              <w:jc w:val="both"/>
              <w:rPr>
                <w:rFonts w:eastAsia="Calibri"/>
              </w:rPr>
            </w:pPr>
            <w:r>
              <w:rPr>
                <w:rFonts w:eastAsia="Calibri"/>
              </w:rPr>
              <w:t>zápočet, zkouška</w:t>
            </w:r>
          </w:p>
          <w:p w14:paraId="255EEF0E" w14:textId="4C455B74" w:rsidR="009E7B04" w:rsidRDefault="009E7B04" w:rsidP="009E7B04">
            <w:pPr>
              <w:jc w:val="both"/>
            </w:pPr>
          </w:p>
        </w:tc>
        <w:tc>
          <w:tcPr>
            <w:tcW w:w="2156" w:type="dxa"/>
            <w:shd w:val="clear" w:color="auto" w:fill="F7CAAC"/>
          </w:tcPr>
          <w:p w14:paraId="4605C15B" w14:textId="77777777" w:rsidR="009E7B04" w:rsidRDefault="009E7B04" w:rsidP="009E7B04">
            <w:pPr>
              <w:jc w:val="both"/>
              <w:rPr>
                <w:b/>
              </w:rPr>
            </w:pPr>
            <w:r>
              <w:rPr>
                <w:b/>
              </w:rPr>
              <w:t>Forma výuky</w:t>
            </w:r>
          </w:p>
        </w:tc>
        <w:tc>
          <w:tcPr>
            <w:tcW w:w="1207" w:type="dxa"/>
            <w:gridSpan w:val="2"/>
          </w:tcPr>
          <w:p w14:paraId="65D78EA8" w14:textId="77777777" w:rsidR="009E7B04" w:rsidRDefault="009E7B04" w:rsidP="009E7B04">
            <w:pPr>
              <w:jc w:val="both"/>
            </w:pPr>
            <w:r>
              <w:t>ateliér</w:t>
            </w:r>
          </w:p>
        </w:tc>
      </w:tr>
      <w:tr w:rsidR="009E7B04" w14:paraId="61C64C1F" w14:textId="77777777" w:rsidTr="009E7B04">
        <w:tc>
          <w:tcPr>
            <w:tcW w:w="3086" w:type="dxa"/>
            <w:shd w:val="clear" w:color="auto" w:fill="F7CAAC"/>
          </w:tcPr>
          <w:p w14:paraId="2C1324DD" w14:textId="77777777" w:rsidR="009E7B04" w:rsidRDefault="009E7B04" w:rsidP="009E7B04">
            <w:pPr>
              <w:rPr>
                <w:b/>
              </w:rPr>
            </w:pPr>
            <w:r>
              <w:rPr>
                <w:b/>
              </w:rPr>
              <w:t>Forma způsobu ověření studijních výsledků a další požadavky na studenta</w:t>
            </w:r>
          </w:p>
        </w:tc>
        <w:tc>
          <w:tcPr>
            <w:tcW w:w="6769" w:type="dxa"/>
            <w:gridSpan w:val="7"/>
            <w:tcBorders>
              <w:bottom w:val="nil"/>
            </w:tcBorders>
          </w:tcPr>
          <w:p w14:paraId="7579EEAD" w14:textId="77777777" w:rsidR="009E7B04" w:rsidRDefault="009E7B04" w:rsidP="009E7B04">
            <w:pPr>
              <w:jc w:val="both"/>
            </w:pPr>
            <w:r>
              <w:t>ústní, prezentace vytvořené práce.</w:t>
            </w:r>
          </w:p>
        </w:tc>
      </w:tr>
      <w:tr w:rsidR="009E7B04" w14:paraId="69443868" w14:textId="77777777" w:rsidTr="00675D88">
        <w:trPr>
          <w:trHeight w:val="95"/>
        </w:trPr>
        <w:tc>
          <w:tcPr>
            <w:tcW w:w="9855" w:type="dxa"/>
            <w:gridSpan w:val="8"/>
            <w:tcBorders>
              <w:top w:val="nil"/>
            </w:tcBorders>
          </w:tcPr>
          <w:p w14:paraId="0F63230C" w14:textId="77777777" w:rsidR="009E7B04" w:rsidRDefault="009E7B04" w:rsidP="009E7B04"/>
        </w:tc>
      </w:tr>
      <w:tr w:rsidR="009E7B04" w14:paraId="2EFE1230" w14:textId="77777777" w:rsidTr="009E7B04">
        <w:trPr>
          <w:trHeight w:val="197"/>
        </w:trPr>
        <w:tc>
          <w:tcPr>
            <w:tcW w:w="3086" w:type="dxa"/>
            <w:tcBorders>
              <w:top w:val="nil"/>
            </w:tcBorders>
            <w:shd w:val="clear" w:color="auto" w:fill="F7CAAC"/>
          </w:tcPr>
          <w:p w14:paraId="7934DEB2" w14:textId="77777777" w:rsidR="009E7B04" w:rsidRDefault="009E7B04" w:rsidP="009E7B04">
            <w:pPr>
              <w:rPr>
                <w:b/>
              </w:rPr>
            </w:pPr>
            <w:r>
              <w:rPr>
                <w:b/>
              </w:rPr>
              <w:t>Garant předmětu</w:t>
            </w:r>
          </w:p>
        </w:tc>
        <w:tc>
          <w:tcPr>
            <w:tcW w:w="6769" w:type="dxa"/>
            <w:gridSpan w:val="7"/>
            <w:tcBorders>
              <w:top w:val="nil"/>
            </w:tcBorders>
          </w:tcPr>
          <w:p w14:paraId="7C504899" w14:textId="77777777" w:rsidR="009E7B04" w:rsidRDefault="009E7B04" w:rsidP="009E7B04">
            <w:pPr>
              <w:jc w:val="both"/>
            </w:pPr>
            <w:r>
              <w:t>MgA. Jana Buch</w:t>
            </w:r>
          </w:p>
        </w:tc>
      </w:tr>
      <w:tr w:rsidR="009E7B04" w14:paraId="72CB10AE" w14:textId="77777777" w:rsidTr="009E7B04">
        <w:trPr>
          <w:trHeight w:val="243"/>
        </w:trPr>
        <w:tc>
          <w:tcPr>
            <w:tcW w:w="3086" w:type="dxa"/>
            <w:tcBorders>
              <w:top w:val="nil"/>
            </w:tcBorders>
            <w:shd w:val="clear" w:color="auto" w:fill="F7CAAC"/>
          </w:tcPr>
          <w:p w14:paraId="640C97F9" w14:textId="77777777" w:rsidR="009E7B04" w:rsidRDefault="009E7B04" w:rsidP="009E7B04">
            <w:pPr>
              <w:rPr>
                <w:b/>
              </w:rPr>
            </w:pPr>
            <w:r>
              <w:rPr>
                <w:b/>
              </w:rPr>
              <w:t>Zapojení garanta do výuky předmětu</w:t>
            </w:r>
          </w:p>
        </w:tc>
        <w:tc>
          <w:tcPr>
            <w:tcW w:w="6769" w:type="dxa"/>
            <w:gridSpan w:val="7"/>
            <w:tcBorders>
              <w:top w:val="nil"/>
            </w:tcBorders>
          </w:tcPr>
          <w:p w14:paraId="522F11CF" w14:textId="3AE3E890" w:rsidR="009E7B04" w:rsidRDefault="00DD5732" w:rsidP="00DD5732">
            <w:pPr>
              <w:jc w:val="both"/>
            </w:pPr>
            <w:r>
              <w:t>100 %</w:t>
            </w:r>
          </w:p>
        </w:tc>
      </w:tr>
      <w:tr w:rsidR="009E7B04" w14:paraId="6645B471" w14:textId="77777777" w:rsidTr="009E7B04">
        <w:tc>
          <w:tcPr>
            <w:tcW w:w="3086" w:type="dxa"/>
            <w:shd w:val="clear" w:color="auto" w:fill="F7CAAC"/>
          </w:tcPr>
          <w:p w14:paraId="734BE549" w14:textId="77777777" w:rsidR="009E7B04" w:rsidRDefault="009E7B04" w:rsidP="009E7B04">
            <w:pPr>
              <w:rPr>
                <w:b/>
              </w:rPr>
            </w:pPr>
            <w:r>
              <w:rPr>
                <w:b/>
              </w:rPr>
              <w:t>Vyučující</w:t>
            </w:r>
          </w:p>
        </w:tc>
        <w:tc>
          <w:tcPr>
            <w:tcW w:w="6769" w:type="dxa"/>
            <w:gridSpan w:val="7"/>
            <w:tcBorders>
              <w:bottom w:val="nil"/>
            </w:tcBorders>
          </w:tcPr>
          <w:p w14:paraId="41A807F2" w14:textId="77777777" w:rsidR="009E7B04" w:rsidRDefault="009E7B04" w:rsidP="009E7B04">
            <w:pPr>
              <w:jc w:val="both"/>
            </w:pPr>
            <w:r>
              <w:t>MgA. Jana Buch</w:t>
            </w:r>
          </w:p>
        </w:tc>
      </w:tr>
      <w:tr w:rsidR="009E7B04" w14:paraId="7004105A" w14:textId="77777777" w:rsidTr="00675D88">
        <w:trPr>
          <w:trHeight w:val="95"/>
        </w:trPr>
        <w:tc>
          <w:tcPr>
            <w:tcW w:w="9855" w:type="dxa"/>
            <w:gridSpan w:val="8"/>
            <w:tcBorders>
              <w:top w:val="nil"/>
            </w:tcBorders>
          </w:tcPr>
          <w:p w14:paraId="1B28319D" w14:textId="77777777" w:rsidR="009E7B04" w:rsidRDefault="009E7B04" w:rsidP="009E7B04">
            <w:pPr>
              <w:jc w:val="both"/>
            </w:pPr>
          </w:p>
        </w:tc>
      </w:tr>
      <w:tr w:rsidR="009E7B04" w14:paraId="0645B117" w14:textId="77777777" w:rsidTr="009E7B04">
        <w:tc>
          <w:tcPr>
            <w:tcW w:w="3086" w:type="dxa"/>
            <w:shd w:val="clear" w:color="auto" w:fill="F7CAAC"/>
          </w:tcPr>
          <w:p w14:paraId="66F42F00" w14:textId="77777777" w:rsidR="009E7B04" w:rsidRDefault="009E7B04" w:rsidP="009E7B04">
            <w:pPr>
              <w:jc w:val="both"/>
              <w:rPr>
                <w:b/>
              </w:rPr>
            </w:pPr>
            <w:r>
              <w:rPr>
                <w:b/>
              </w:rPr>
              <w:t>Stručná anotace předmětu</w:t>
            </w:r>
          </w:p>
        </w:tc>
        <w:tc>
          <w:tcPr>
            <w:tcW w:w="6769" w:type="dxa"/>
            <w:gridSpan w:val="7"/>
            <w:tcBorders>
              <w:bottom w:val="nil"/>
            </w:tcBorders>
          </w:tcPr>
          <w:p w14:paraId="40BBF8D4" w14:textId="77777777" w:rsidR="009E7B04" w:rsidRDefault="009E7B04" w:rsidP="009E7B04">
            <w:pPr>
              <w:jc w:val="both"/>
            </w:pPr>
          </w:p>
        </w:tc>
      </w:tr>
      <w:tr w:rsidR="009E7B04" w14:paraId="05C20674" w14:textId="77777777" w:rsidTr="00AA4CE9">
        <w:trPr>
          <w:trHeight w:val="3407"/>
        </w:trPr>
        <w:tc>
          <w:tcPr>
            <w:tcW w:w="9855" w:type="dxa"/>
            <w:gridSpan w:val="8"/>
            <w:tcBorders>
              <w:top w:val="nil"/>
              <w:bottom w:val="single" w:sz="12" w:space="0" w:color="auto"/>
            </w:tcBorders>
          </w:tcPr>
          <w:p w14:paraId="3AA76B30" w14:textId="5BC40531" w:rsidR="009E7B04" w:rsidRDefault="00CC75B2" w:rsidP="00AA4CE9">
            <w:pPr>
              <w:spacing w:after="120"/>
              <w:jc w:val="both"/>
            </w:pPr>
            <w:r>
              <w:t xml:space="preserve">Cílem předmětu je </w:t>
            </w:r>
            <w:r w:rsidR="009E7B04">
              <w:t xml:space="preserve">vést studenta </w:t>
            </w:r>
            <w:r>
              <w:t>k závěrečné diplomové práci</w:t>
            </w:r>
            <w:r w:rsidR="009E7B04">
              <w:t>.</w:t>
            </w:r>
            <w:r>
              <w:t xml:space="preserve"> Důraz je kladen na rekapitulaci všech procesních postupů zcela v režii studenta. Výuka v posledním semestru shrnuje předešlé studium a je zaměřena na individuální projekty.</w:t>
            </w:r>
          </w:p>
          <w:p w14:paraId="68F1C643" w14:textId="59876E84" w:rsidR="009E7B04" w:rsidRDefault="009E7B04" w:rsidP="00D3581F">
            <w:pPr>
              <w:pStyle w:val="Odstavecseseznamem"/>
              <w:numPr>
                <w:ilvl w:val="0"/>
                <w:numId w:val="26"/>
              </w:numPr>
              <w:spacing w:after="160" w:line="256" w:lineRule="auto"/>
              <w:jc w:val="both"/>
            </w:pPr>
            <w:r>
              <w:t>Úvodní hodina, ateliérové zadání tvorba praktické části diplomové práce, požadavky ke splnění předmětu</w:t>
            </w:r>
          </w:p>
          <w:p w14:paraId="1E4FED15" w14:textId="77777777" w:rsidR="009E7B04" w:rsidRDefault="009E7B04" w:rsidP="00D3581F">
            <w:pPr>
              <w:pStyle w:val="Odstavecseseznamem"/>
              <w:numPr>
                <w:ilvl w:val="0"/>
                <w:numId w:val="26"/>
              </w:numPr>
              <w:spacing w:after="160" w:line="256" w:lineRule="auto"/>
              <w:jc w:val="both"/>
            </w:pPr>
            <w:r>
              <w:t>Brainstorming, moodboard, storyboard</w:t>
            </w:r>
          </w:p>
          <w:p w14:paraId="7B46F1F4" w14:textId="77777777" w:rsidR="009E7B04" w:rsidRDefault="009E7B04" w:rsidP="00D3581F">
            <w:pPr>
              <w:pStyle w:val="Odstavecseseznamem"/>
              <w:numPr>
                <w:ilvl w:val="0"/>
                <w:numId w:val="26"/>
              </w:numPr>
              <w:spacing w:after="160" w:line="256" w:lineRule="auto"/>
              <w:jc w:val="both"/>
            </w:pPr>
            <w:r>
              <w:t>Konzultace nad rozpracovaným tématem</w:t>
            </w:r>
          </w:p>
          <w:p w14:paraId="6BBD07BD" w14:textId="77777777" w:rsidR="009E7B04" w:rsidRDefault="009E7B04" w:rsidP="00D3581F">
            <w:pPr>
              <w:pStyle w:val="Odstavecseseznamem"/>
              <w:numPr>
                <w:ilvl w:val="0"/>
                <w:numId w:val="26"/>
              </w:numPr>
              <w:spacing w:after="160" w:line="256" w:lineRule="auto"/>
              <w:jc w:val="both"/>
            </w:pPr>
            <w:r>
              <w:t>Konzultace nad rozpracovaným tématem</w:t>
            </w:r>
          </w:p>
          <w:p w14:paraId="4DDEBF4B" w14:textId="77777777" w:rsidR="009E7B04" w:rsidRDefault="009E7B04" w:rsidP="00D3581F">
            <w:pPr>
              <w:pStyle w:val="Odstavecseseznamem"/>
              <w:numPr>
                <w:ilvl w:val="0"/>
                <w:numId w:val="26"/>
              </w:numPr>
              <w:spacing w:after="160" w:line="256" w:lineRule="auto"/>
              <w:jc w:val="both"/>
            </w:pPr>
            <w:r>
              <w:t>Konzultace nad rozpracovaným tématem</w:t>
            </w:r>
          </w:p>
          <w:p w14:paraId="755D6DCB" w14:textId="77777777" w:rsidR="009E7B04" w:rsidRDefault="009E7B04" w:rsidP="00D3581F">
            <w:pPr>
              <w:pStyle w:val="Odstavecseseznamem"/>
              <w:numPr>
                <w:ilvl w:val="0"/>
                <w:numId w:val="26"/>
              </w:numPr>
              <w:spacing w:after="160" w:line="256" w:lineRule="auto"/>
              <w:jc w:val="both"/>
            </w:pPr>
            <w:r>
              <w:t>Realizace pracovních modelů</w:t>
            </w:r>
          </w:p>
          <w:p w14:paraId="1C4A04E0" w14:textId="77777777" w:rsidR="009E7B04" w:rsidRDefault="009E7B04" w:rsidP="00D3581F">
            <w:pPr>
              <w:pStyle w:val="Odstavecseseznamem"/>
              <w:numPr>
                <w:ilvl w:val="0"/>
                <w:numId w:val="26"/>
              </w:numPr>
              <w:spacing w:after="160" w:line="256" w:lineRule="auto"/>
              <w:jc w:val="both"/>
            </w:pPr>
            <w:r>
              <w:t>Konzultace nad rozpracovaným tématem</w:t>
            </w:r>
          </w:p>
          <w:p w14:paraId="5EA9D03A" w14:textId="77777777" w:rsidR="009E7B04" w:rsidRDefault="009E7B04" w:rsidP="00D3581F">
            <w:pPr>
              <w:pStyle w:val="Odstavecseseznamem"/>
              <w:numPr>
                <w:ilvl w:val="0"/>
                <w:numId w:val="26"/>
              </w:numPr>
              <w:spacing w:after="160" w:line="256" w:lineRule="auto"/>
              <w:jc w:val="both"/>
            </w:pPr>
            <w:r>
              <w:t>Konzultace nad rozpracovaným tématem</w:t>
            </w:r>
          </w:p>
          <w:p w14:paraId="33A62C85" w14:textId="77777777" w:rsidR="009E7B04" w:rsidRPr="0003133A" w:rsidRDefault="009E7B04" w:rsidP="00D3581F">
            <w:pPr>
              <w:pStyle w:val="Odstavecseseznamem"/>
              <w:numPr>
                <w:ilvl w:val="0"/>
                <w:numId w:val="26"/>
              </w:numPr>
              <w:spacing w:after="160" w:line="256" w:lineRule="auto"/>
              <w:jc w:val="both"/>
            </w:pPr>
            <w:r w:rsidRPr="0003133A">
              <w:t>Konzultace nad rozpracovaným tématem</w:t>
            </w:r>
          </w:p>
          <w:p w14:paraId="7857B17E" w14:textId="668246F1" w:rsidR="00DD5732" w:rsidRPr="00AA4CE9" w:rsidRDefault="009E7B04" w:rsidP="00D3581F">
            <w:pPr>
              <w:pStyle w:val="Odstavecseseznamem"/>
              <w:numPr>
                <w:ilvl w:val="0"/>
                <w:numId w:val="26"/>
              </w:numPr>
              <w:spacing w:after="120"/>
              <w:ind w:left="714" w:hanging="357"/>
              <w:jc w:val="both"/>
              <w:rPr>
                <w:b/>
              </w:rPr>
            </w:pPr>
            <w:r w:rsidRPr="0003133A">
              <w:t>Vyhodnocení</w:t>
            </w:r>
            <w:r>
              <w:t xml:space="preserve"> zadání</w:t>
            </w:r>
          </w:p>
          <w:p w14:paraId="50025D4C" w14:textId="0A6FA69E" w:rsidR="009E7B04" w:rsidRPr="00AF68B3" w:rsidRDefault="009E7B04" w:rsidP="009E7B04">
            <w:pPr>
              <w:jc w:val="both"/>
            </w:pPr>
            <w:r w:rsidRPr="00A11474">
              <w:t>Student je schopen profesionálně působit na pozici designéra, samostatně tvořit a prezentovat svou práci.</w:t>
            </w:r>
          </w:p>
        </w:tc>
      </w:tr>
      <w:tr w:rsidR="009E7B04" w14:paraId="3CCA33EC" w14:textId="77777777" w:rsidTr="009E7B04">
        <w:trPr>
          <w:trHeight w:val="265"/>
        </w:trPr>
        <w:tc>
          <w:tcPr>
            <w:tcW w:w="3653" w:type="dxa"/>
            <w:gridSpan w:val="2"/>
            <w:tcBorders>
              <w:top w:val="nil"/>
            </w:tcBorders>
            <w:shd w:val="clear" w:color="auto" w:fill="F7CAAC"/>
          </w:tcPr>
          <w:p w14:paraId="7F7E3B72" w14:textId="77777777" w:rsidR="009E7B04" w:rsidRDefault="009E7B04" w:rsidP="009E7B04">
            <w:pPr>
              <w:jc w:val="both"/>
            </w:pPr>
            <w:r>
              <w:rPr>
                <w:b/>
              </w:rPr>
              <w:t>Studijní literatura a studijní pomůcky</w:t>
            </w:r>
          </w:p>
        </w:tc>
        <w:tc>
          <w:tcPr>
            <w:tcW w:w="6202" w:type="dxa"/>
            <w:gridSpan w:val="6"/>
            <w:tcBorders>
              <w:top w:val="nil"/>
              <w:bottom w:val="nil"/>
            </w:tcBorders>
          </w:tcPr>
          <w:p w14:paraId="28BB842B" w14:textId="77777777" w:rsidR="009E7B04" w:rsidRDefault="009E7B04" w:rsidP="009E7B04">
            <w:pPr>
              <w:jc w:val="both"/>
            </w:pPr>
          </w:p>
        </w:tc>
      </w:tr>
      <w:tr w:rsidR="009E7B04" w:rsidRPr="003F7F55" w14:paraId="3900C94B" w14:textId="77777777" w:rsidTr="009E7B04">
        <w:trPr>
          <w:trHeight w:val="1497"/>
        </w:trPr>
        <w:tc>
          <w:tcPr>
            <w:tcW w:w="9855" w:type="dxa"/>
            <w:gridSpan w:val="8"/>
            <w:tcBorders>
              <w:top w:val="nil"/>
            </w:tcBorders>
          </w:tcPr>
          <w:p w14:paraId="3228CB5C" w14:textId="2072F03E" w:rsidR="009E7B04" w:rsidRPr="00682EC9" w:rsidRDefault="009E7B04" w:rsidP="009E7B04">
            <w:pPr>
              <w:jc w:val="both"/>
            </w:pPr>
            <w:r w:rsidRPr="00A11474">
              <w:rPr>
                <w:b/>
              </w:rPr>
              <w:t>Povinná:</w:t>
            </w:r>
            <w:r w:rsidRPr="00A11474">
              <w:rPr>
                <w:shd w:val="clear" w:color="auto" w:fill="FFFFFF"/>
              </w:rPr>
              <w:t xml:space="preserve"> </w:t>
            </w:r>
          </w:p>
          <w:p w14:paraId="06445C5E" w14:textId="33D90520" w:rsidR="004426C2" w:rsidRPr="00A11474" w:rsidRDefault="004426C2" w:rsidP="004426C2">
            <w:pPr>
              <w:jc w:val="both"/>
            </w:pPr>
            <w:r w:rsidRPr="00A11474">
              <w:rPr>
                <w:shd w:val="clear" w:color="auto" w:fill="FFFFFF"/>
              </w:rPr>
              <w:t>GOONETILLEKE, Ravindra S., ed. </w:t>
            </w:r>
            <w:r w:rsidRPr="00A11474">
              <w:rPr>
                <w:i/>
                <w:iCs/>
              </w:rPr>
              <w:t>The science of footwear</w:t>
            </w:r>
            <w:r w:rsidRPr="00A11474">
              <w:t>. Boca Raton, FL: CRC Press, 2013</w:t>
            </w:r>
            <w:r w:rsidR="00576F84">
              <w:t>.</w:t>
            </w:r>
            <w:r w:rsidRPr="00A11474">
              <w:t xml:space="preserve"> Human factors and ergonomics. ISBN 978-1-4398-3568-5.</w:t>
            </w:r>
          </w:p>
          <w:p w14:paraId="620E69AD" w14:textId="27A65FEA" w:rsidR="009E7B04" w:rsidRPr="00A11474" w:rsidRDefault="009E7B04" w:rsidP="009E7B04">
            <w:pPr>
              <w:jc w:val="both"/>
            </w:pPr>
            <w:r w:rsidRPr="00A11474">
              <w:rPr>
                <w:shd w:val="clear" w:color="auto" w:fill="FFFFFF"/>
              </w:rPr>
              <w:t>CHOKLAT, Aki. </w:t>
            </w:r>
            <w:r w:rsidRPr="00A11474">
              <w:rPr>
                <w:i/>
                <w:iCs/>
              </w:rPr>
              <w:t>Footwear design</w:t>
            </w:r>
            <w:r w:rsidRPr="00A11474">
              <w:t>. Lo</w:t>
            </w:r>
            <w:r w:rsidR="00576F84">
              <w:t>ndon: Laurence King, 2012</w:t>
            </w:r>
            <w:r w:rsidRPr="00A11474">
              <w:t>. ISBN 9781856697453.</w:t>
            </w:r>
          </w:p>
          <w:p w14:paraId="5DF90935" w14:textId="6027ACC8" w:rsidR="009E7B04" w:rsidRPr="00A11474" w:rsidRDefault="009E7B04" w:rsidP="009E7B04">
            <w:pPr>
              <w:jc w:val="both"/>
            </w:pPr>
            <w:r w:rsidRPr="00A11474">
              <w:rPr>
                <w:shd w:val="clear" w:color="auto" w:fill="FFFFFF"/>
              </w:rPr>
              <w:t>MOTAWI, Wade a Andrea MOTAWI. </w:t>
            </w:r>
            <w:r w:rsidRPr="00A11474">
              <w:rPr>
                <w:i/>
                <w:iCs/>
              </w:rPr>
              <w:t>Footwear pattern making and last design</w:t>
            </w:r>
            <w:r w:rsidRPr="00A11474">
              <w:t>. Milton Keynes:</w:t>
            </w:r>
            <w:r w:rsidR="00576F84">
              <w:t xml:space="preserve"> Lightning Source, 2020</w:t>
            </w:r>
            <w:r w:rsidRPr="00A11474">
              <w:t>. ISBN 978-0-9987070-7-5.</w:t>
            </w:r>
          </w:p>
          <w:p w14:paraId="1C79D893" w14:textId="1335BE24" w:rsidR="00682EC9" w:rsidRDefault="009E7B04" w:rsidP="009E7B04">
            <w:pPr>
              <w:jc w:val="both"/>
              <w:rPr>
                <w:shd w:val="clear" w:color="auto" w:fill="FFFFFF"/>
              </w:rPr>
            </w:pPr>
            <w:r w:rsidRPr="00A11474">
              <w:rPr>
                <w:i/>
                <w:iCs/>
                <w:shd w:val="clear" w:color="auto" w:fill="FFFFFF"/>
              </w:rPr>
              <w:t>Fifty shoes that changed the world</w:t>
            </w:r>
            <w:r w:rsidRPr="00A11474">
              <w:rPr>
                <w:shd w:val="clear" w:color="auto" w:fill="FFFFFF"/>
              </w:rPr>
              <w:t>. Lon</w:t>
            </w:r>
            <w:r w:rsidR="00576F84">
              <w:rPr>
                <w:shd w:val="clear" w:color="auto" w:fill="FFFFFF"/>
              </w:rPr>
              <w:t>don: Conran Octopus, 2009</w:t>
            </w:r>
            <w:r w:rsidRPr="00A11474">
              <w:rPr>
                <w:shd w:val="clear" w:color="auto" w:fill="FFFFFF"/>
              </w:rPr>
              <w:t>. ISBN 9781840915396.</w:t>
            </w:r>
            <w:r w:rsidR="00682EC9" w:rsidRPr="00A11474">
              <w:rPr>
                <w:shd w:val="clear" w:color="auto" w:fill="FFFFFF"/>
              </w:rPr>
              <w:t xml:space="preserve"> </w:t>
            </w:r>
          </w:p>
          <w:p w14:paraId="111CF4FE" w14:textId="04884F67" w:rsidR="00EA1097" w:rsidRDefault="00682EC9" w:rsidP="009E7B04">
            <w:pPr>
              <w:jc w:val="both"/>
            </w:pPr>
            <w:r w:rsidRPr="00A11474">
              <w:rPr>
                <w:shd w:val="clear" w:color="auto" w:fill="FFFFFF"/>
              </w:rPr>
              <w:t>PALMER, Mark. </w:t>
            </w:r>
            <w:r w:rsidRPr="00A11474">
              <w:rPr>
                <w:i/>
                <w:iCs/>
              </w:rPr>
              <w:t xml:space="preserve">Clarks: made to </w:t>
            </w:r>
            <w:r w:rsidR="00EA1097" w:rsidRPr="00A11474">
              <w:rPr>
                <w:i/>
                <w:iCs/>
              </w:rPr>
              <w:t>last:</w:t>
            </w:r>
            <w:r w:rsidRPr="00A11474">
              <w:rPr>
                <w:i/>
                <w:iCs/>
              </w:rPr>
              <w:t xml:space="preserve"> the story of Britain's best-known shoe firm</w:t>
            </w:r>
            <w:r w:rsidRPr="00A11474">
              <w:t>. Lo</w:t>
            </w:r>
            <w:r w:rsidR="00576F84">
              <w:t>ndon: Profile Books, 2013</w:t>
            </w:r>
            <w:r w:rsidRPr="00A11474">
              <w:t xml:space="preserve">. </w:t>
            </w:r>
          </w:p>
          <w:p w14:paraId="06AE0204" w14:textId="39085E78" w:rsidR="00682EC9" w:rsidRDefault="00682EC9" w:rsidP="009E7B04">
            <w:pPr>
              <w:jc w:val="both"/>
              <w:rPr>
                <w:i/>
                <w:iCs/>
                <w:shd w:val="clear" w:color="auto" w:fill="FFFFFF"/>
              </w:rPr>
            </w:pPr>
            <w:r w:rsidRPr="00A11474">
              <w:t>ISBN 9781846685200.</w:t>
            </w:r>
            <w:r w:rsidRPr="00A11474">
              <w:rPr>
                <w:i/>
                <w:iCs/>
                <w:shd w:val="clear" w:color="auto" w:fill="FFFFFF"/>
              </w:rPr>
              <w:t xml:space="preserve"> </w:t>
            </w:r>
          </w:p>
          <w:p w14:paraId="64F582FB" w14:textId="1FB39E26" w:rsidR="009E7B04" w:rsidRPr="008C4497" w:rsidRDefault="00682EC9" w:rsidP="009E7B04">
            <w:pPr>
              <w:jc w:val="both"/>
              <w:rPr>
                <w:shd w:val="clear" w:color="auto" w:fill="FFFFFF"/>
              </w:rPr>
            </w:pPr>
            <w:r w:rsidRPr="008C4497">
              <w:rPr>
                <w:i/>
                <w:iCs/>
                <w:shd w:val="clear" w:color="auto" w:fill="FFFFFF"/>
              </w:rPr>
              <w:t>Shoe design: a handbook for footwear designers</w:t>
            </w:r>
            <w:r w:rsidRPr="008C4497">
              <w:rPr>
                <w:shd w:val="clear" w:color="auto" w:fill="FFFFFF"/>
              </w:rPr>
              <w:t xml:space="preserve">. Second edition. </w:t>
            </w:r>
            <w:r w:rsidR="00576F84" w:rsidRPr="008C4497">
              <w:rPr>
                <w:shd w:val="clear" w:color="auto" w:fill="FFFFFF"/>
              </w:rPr>
              <w:t>[China]: Fashionary, 2016</w:t>
            </w:r>
            <w:r w:rsidRPr="008C4497">
              <w:rPr>
                <w:shd w:val="clear" w:color="auto" w:fill="FFFFFF"/>
              </w:rPr>
              <w:t>. ISBN 978-988-13547-1-6</w:t>
            </w:r>
          </w:p>
          <w:p w14:paraId="39AEC5EE" w14:textId="77777777" w:rsidR="009E7B04" w:rsidRPr="008C4497" w:rsidRDefault="009E7B04" w:rsidP="009E7B04">
            <w:pPr>
              <w:jc w:val="both"/>
              <w:rPr>
                <w:b/>
              </w:rPr>
            </w:pPr>
            <w:r w:rsidRPr="008C4497">
              <w:rPr>
                <w:b/>
              </w:rPr>
              <w:t>Doporučená:</w:t>
            </w:r>
          </w:p>
          <w:p w14:paraId="50E0897C" w14:textId="624DDBFA" w:rsidR="004426C2" w:rsidRPr="008C4497" w:rsidRDefault="004426C2" w:rsidP="009E7B04">
            <w:pPr>
              <w:jc w:val="both"/>
              <w:rPr>
                <w:rFonts w:eastAsiaTheme="minorHAnsi"/>
              </w:rPr>
            </w:pPr>
            <w:r w:rsidRPr="008C4497">
              <w:rPr>
                <w:shd w:val="clear" w:color="auto" w:fill="FFFFFF"/>
              </w:rPr>
              <w:t>ANDERSON, Robert. </w:t>
            </w:r>
            <w:r w:rsidRPr="008C4497">
              <w:rPr>
                <w:rFonts w:eastAsiaTheme="minorHAnsi"/>
                <w:i/>
                <w:iCs/>
              </w:rPr>
              <w:t>Fifty bags that changed the world</w:t>
            </w:r>
            <w:r w:rsidRPr="008C4497">
              <w:rPr>
                <w:rFonts w:eastAsiaTheme="minorHAnsi"/>
              </w:rPr>
              <w:t>. Lon</w:t>
            </w:r>
            <w:r w:rsidR="00576F84" w:rsidRPr="008C4497">
              <w:rPr>
                <w:rFonts w:eastAsiaTheme="minorHAnsi"/>
              </w:rPr>
              <w:t>don: Conran Octopus, 2011</w:t>
            </w:r>
            <w:r w:rsidRPr="008C4497">
              <w:rPr>
                <w:rFonts w:eastAsiaTheme="minorHAnsi"/>
              </w:rPr>
              <w:t>. ISBN 9781840915709.</w:t>
            </w:r>
          </w:p>
          <w:p w14:paraId="6260576D" w14:textId="77777777" w:rsidR="00EA1097" w:rsidRDefault="009E7B04" w:rsidP="009E7B04">
            <w:pPr>
              <w:jc w:val="both"/>
            </w:pPr>
            <w:r w:rsidRPr="008C4497">
              <w:rPr>
                <w:shd w:val="clear" w:color="auto" w:fill="FFFFFF"/>
              </w:rPr>
              <w:t>MINI MISS MIA a Penter YIP, ed. </w:t>
            </w:r>
            <w:r w:rsidRPr="008C4497">
              <w:rPr>
                <w:i/>
                <w:iCs/>
              </w:rPr>
              <w:t>Bag design: a handbook for accessories designers</w:t>
            </w:r>
            <w:r w:rsidRPr="008C4497">
              <w:t xml:space="preserve">. </w:t>
            </w:r>
            <w:r w:rsidR="00576F84" w:rsidRPr="008C4497">
              <w:t>[China]: Fashionary, 2016</w:t>
            </w:r>
            <w:r w:rsidRPr="008C4497">
              <w:t xml:space="preserve">. </w:t>
            </w:r>
          </w:p>
          <w:p w14:paraId="78E66014" w14:textId="1EEF6E1F" w:rsidR="009E7B04" w:rsidRPr="002A01AD" w:rsidRDefault="009E7B04" w:rsidP="009E7B04">
            <w:pPr>
              <w:jc w:val="both"/>
            </w:pPr>
            <w:r w:rsidRPr="008C4497">
              <w:t>ISBN 978-988-77108-0-6.</w:t>
            </w:r>
          </w:p>
        </w:tc>
      </w:tr>
    </w:tbl>
    <w:p w14:paraId="6372DC9E" w14:textId="77777777" w:rsidR="00576F84" w:rsidRDefault="00576F8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06FFA" w14:paraId="3379FDB1" w14:textId="77777777" w:rsidTr="00806FFA">
        <w:tc>
          <w:tcPr>
            <w:tcW w:w="9855" w:type="dxa"/>
            <w:gridSpan w:val="8"/>
            <w:tcBorders>
              <w:bottom w:val="double" w:sz="4" w:space="0" w:color="auto"/>
            </w:tcBorders>
            <w:shd w:val="clear" w:color="auto" w:fill="BDD6EE"/>
          </w:tcPr>
          <w:p w14:paraId="6D9CCD39" w14:textId="2415628F" w:rsidR="00806FFA" w:rsidRDefault="00806FFA" w:rsidP="00806FFA">
            <w:pPr>
              <w:jc w:val="both"/>
              <w:rPr>
                <w:b/>
                <w:sz w:val="28"/>
              </w:rPr>
            </w:pPr>
            <w:r>
              <w:lastRenderedPageBreak/>
              <w:br w:type="page"/>
            </w:r>
            <w:r>
              <w:rPr>
                <w:b/>
                <w:sz w:val="28"/>
              </w:rPr>
              <w:t>B-III – Charakteristika studijního předmětu</w:t>
            </w:r>
          </w:p>
        </w:tc>
      </w:tr>
      <w:tr w:rsidR="00806FFA" w14:paraId="3DEA5652" w14:textId="77777777" w:rsidTr="00806FFA">
        <w:tc>
          <w:tcPr>
            <w:tcW w:w="3086" w:type="dxa"/>
            <w:tcBorders>
              <w:top w:val="double" w:sz="4" w:space="0" w:color="auto"/>
            </w:tcBorders>
            <w:shd w:val="clear" w:color="auto" w:fill="F7CAAC"/>
          </w:tcPr>
          <w:p w14:paraId="6A063E0C" w14:textId="77777777" w:rsidR="00806FFA" w:rsidRDefault="00806FFA" w:rsidP="00806FFA">
            <w:pPr>
              <w:rPr>
                <w:b/>
              </w:rPr>
            </w:pPr>
            <w:r>
              <w:rPr>
                <w:b/>
              </w:rPr>
              <w:t>Název studijního předmětu</w:t>
            </w:r>
          </w:p>
        </w:tc>
        <w:tc>
          <w:tcPr>
            <w:tcW w:w="6769" w:type="dxa"/>
            <w:gridSpan w:val="7"/>
            <w:tcBorders>
              <w:top w:val="double" w:sz="4" w:space="0" w:color="auto"/>
            </w:tcBorders>
          </w:tcPr>
          <w:p w14:paraId="0C874EE5" w14:textId="77777777" w:rsidR="00806FFA" w:rsidRDefault="00806FFA" w:rsidP="00806FFA">
            <w:pPr>
              <w:jc w:val="both"/>
            </w:pPr>
            <w:r>
              <w:t>Ateliér Design oděvu 7</w:t>
            </w:r>
          </w:p>
        </w:tc>
      </w:tr>
      <w:tr w:rsidR="00806FFA" w14:paraId="6DFC107B" w14:textId="77777777" w:rsidTr="00806FFA">
        <w:tc>
          <w:tcPr>
            <w:tcW w:w="3086" w:type="dxa"/>
            <w:shd w:val="clear" w:color="auto" w:fill="F7CAAC"/>
          </w:tcPr>
          <w:p w14:paraId="61FE6B4B" w14:textId="77777777" w:rsidR="00806FFA" w:rsidRDefault="00806FFA" w:rsidP="00806FFA">
            <w:pPr>
              <w:rPr>
                <w:b/>
              </w:rPr>
            </w:pPr>
            <w:r>
              <w:rPr>
                <w:b/>
              </w:rPr>
              <w:t>Typ předmětu</w:t>
            </w:r>
          </w:p>
        </w:tc>
        <w:tc>
          <w:tcPr>
            <w:tcW w:w="3406" w:type="dxa"/>
            <w:gridSpan w:val="4"/>
          </w:tcPr>
          <w:p w14:paraId="7866FE79" w14:textId="77777777" w:rsidR="00806FFA" w:rsidRDefault="00806FFA" w:rsidP="00806FFA">
            <w:pPr>
              <w:jc w:val="both"/>
            </w:pPr>
            <w:r>
              <w:t>povinný, PZ</w:t>
            </w:r>
          </w:p>
        </w:tc>
        <w:tc>
          <w:tcPr>
            <w:tcW w:w="2695" w:type="dxa"/>
            <w:gridSpan w:val="2"/>
            <w:shd w:val="clear" w:color="auto" w:fill="F7CAAC"/>
          </w:tcPr>
          <w:p w14:paraId="223D6D2F" w14:textId="77777777" w:rsidR="00806FFA" w:rsidRDefault="00806FFA" w:rsidP="00806FFA">
            <w:pPr>
              <w:jc w:val="both"/>
            </w:pPr>
            <w:r>
              <w:rPr>
                <w:b/>
              </w:rPr>
              <w:t>doporučený ročník / semestr</w:t>
            </w:r>
          </w:p>
        </w:tc>
        <w:tc>
          <w:tcPr>
            <w:tcW w:w="668" w:type="dxa"/>
          </w:tcPr>
          <w:p w14:paraId="2992560E" w14:textId="77777777" w:rsidR="00806FFA" w:rsidRDefault="00806FFA" w:rsidP="00806FFA">
            <w:pPr>
              <w:jc w:val="both"/>
            </w:pPr>
            <w:r>
              <w:t>1/ZS</w:t>
            </w:r>
          </w:p>
        </w:tc>
      </w:tr>
      <w:tr w:rsidR="00806FFA" w14:paraId="7B09429E" w14:textId="77777777" w:rsidTr="00806FFA">
        <w:tc>
          <w:tcPr>
            <w:tcW w:w="3086" w:type="dxa"/>
            <w:shd w:val="clear" w:color="auto" w:fill="F7CAAC"/>
          </w:tcPr>
          <w:p w14:paraId="7A111DC4" w14:textId="77777777" w:rsidR="00806FFA" w:rsidRDefault="00806FFA" w:rsidP="00806FFA">
            <w:pPr>
              <w:rPr>
                <w:b/>
              </w:rPr>
            </w:pPr>
            <w:r>
              <w:rPr>
                <w:b/>
              </w:rPr>
              <w:t>Rozsah studijního předmětu</w:t>
            </w:r>
          </w:p>
        </w:tc>
        <w:tc>
          <w:tcPr>
            <w:tcW w:w="1701" w:type="dxa"/>
            <w:gridSpan w:val="2"/>
          </w:tcPr>
          <w:p w14:paraId="7DAFD55F" w14:textId="77777777" w:rsidR="00806FFA" w:rsidRDefault="00806FFA" w:rsidP="00806FFA">
            <w:pPr>
              <w:jc w:val="both"/>
            </w:pPr>
            <w:r>
              <w:t>52 ateliér</w:t>
            </w:r>
          </w:p>
        </w:tc>
        <w:tc>
          <w:tcPr>
            <w:tcW w:w="889" w:type="dxa"/>
            <w:shd w:val="clear" w:color="auto" w:fill="F7CAAC"/>
          </w:tcPr>
          <w:p w14:paraId="5D999060" w14:textId="77777777" w:rsidR="00806FFA" w:rsidRDefault="00806FFA" w:rsidP="00806FFA">
            <w:pPr>
              <w:jc w:val="both"/>
              <w:rPr>
                <w:b/>
              </w:rPr>
            </w:pPr>
            <w:r>
              <w:rPr>
                <w:b/>
              </w:rPr>
              <w:t xml:space="preserve">hod. </w:t>
            </w:r>
          </w:p>
        </w:tc>
        <w:tc>
          <w:tcPr>
            <w:tcW w:w="816" w:type="dxa"/>
          </w:tcPr>
          <w:p w14:paraId="67449E3F" w14:textId="77777777" w:rsidR="00806FFA" w:rsidRDefault="00806FFA" w:rsidP="00806FFA">
            <w:pPr>
              <w:jc w:val="both"/>
            </w:pPr>
            <w:r>
              <w:t>52</w:t>
            </w:r>
          </w:p>
        </w:tc>
        <w:tc>
          <w:tcPr>
            <w:tcW w:w="2156" w:type="dxa"/>
            <w:shd w:val="clear" w:color="auto" w:fill="F7CAAC"/>
          </w:tcPr>
          <w:p w14:paraId="4E77BBE4" w14:textId="77777777" w:rsidR="00806FFA" w:rsidRDefault="00806FFA" w:rsidP="00806FFA">
            <w:pPr>
              <w:jc w:val="both"/>
              <w:rPr>
                <w:b/>
              </w:rPr>
            </w:pPr>
            <w:r>
              <w:rPr>
                <w:b/>
              </w:rPr>
              <w:t>kreditů</w:t>
            </w:r>
          </w:p>
        </w:tc>
        <w:tc>
          <w:tcPr>
            <w:tcW w:w="1207" w:type="dxa"/>
            <w:gridSpan w:val="2"/>
          </w:tcPr>
          <w:p w14:paraId="626FEDF9" w14:textId="77777777" w:rsidR="00806FFA" w:rsidRDefault="00806FFA" w:rsidP="00806FFA">
            <w:pPr>
              <w:jc w:val="both"/>
            </w:pPr>
            <w:r>
              <w:t>4</w:t>
            </w:r>
          </w:p>
        </w:tc>
      </w:tr>
      <w:tr w:rsidR="00806FFA" w14:paraId="63E6FA21" w14:textId="77777777" w:rsidTr="00806FFA">
        <w:tc>
          <w:tcPr>
            <w:tcW w:w="3086" w:type="dxa"/>
            <w:shd w:val="clear" w:color="auto" w:fill="F7CAAC"/>
          </w:tcPr>
          <w:p w14:paraId="2D4DAD72" w14:textId="77777777" w:rsidR="00806FFA" w:rsidRDefault="00806FFA" w:rsidP="00806FFA">
            <w:pPr>
              <w:rPr>
                <w:b/>
                <w:sz w:val="22"/>
              </w:rPr>
            </w:pPr>
            <w:r>
              <w:rPr>
                <w:b/>
              </w:rPr>
              <w:t>Prerekvizity, korekvizity, ekvivalence</w:t>
            </w:r>
          </w:p>
        </w:tc>
        <w:tc>
          <w:tcPr>
            <w:tcW w:w="6769" w:type="dxa"/>
            <w:gridSpan w:val="7"/>
          </w:tcPr>
          <w:p w14:paraId="1803C69C" w14:textId="77777777" w:rsidR="00806FFA" w:rsidRDefault="00806FFA" w:rsidP="00806FFA">
            <w:pPr>
              <w:jc w:val="both"/>
            </w:pPr>
          </w:p>
        </w:tc>
      </w:tr>
      <w:tr w:rsidR="00806FFA" w14:paraId="58E2E332" w14:textId="77777777" w:rsidTr="00806FFA">
        <w:tc>
          <w:tcPr>
            <w:tcW w:w="3086" w:type="dxa"/>
            <w:shd w:val="clear" w:color="auto" w:fill="F7CAAC"/>
          </w:tcPr>
          <w:p w14:paraId="2F16AB51" w14:textId="77777777" w:rsidR="00806FFA" w:rsidRDefault="00806FFA" w:rsidP="00806FFA">
            <w:pPr>
              <w:rPr>
                <w:b/>
              </w:rPr>
            </w:pPr>
            <w:r>
              <w:rPr>
                <w:b/>
              </w:rPr>
              <w:t>Způsob ověření studijních výsledků</w:t>
            </w:r>
          </w:p>
        </w:tc>
        <w:tc>
          <w:tcPr>
            <w:tcW w:w="3406" w:type="dxa"/>
            <w:gridSpan w:val="4"/>
          </w:tcPr>
          <w:p w14:paraId="7FE04FCE" w14:textId="77777777" w:rsidR="00DB692F" w:rsidRDefault="00DB692F" w:rsidP="00DB692F">
            <w:pPr>
              <w:jc w:val="both"/>
              <w:rPr>
                <w:rFonts w:eastAsia="Calibri"/>
              </w:rPr>
            </w:pPr>
            <w:r>
              <w:rPr>
                <w:rFonts w:eastAsia="Calibri"/>
              </w:rPr>
              <w:t>zápočet, zkouška</w:t>
            </w:r>
          </w:p>
          <w:p w14:paraId="13B70869" w14:textId="41309566" w:rsidR="00806FFA" w:rsidRDefault="00806FFA" w:rsidP="00806FFA">
            <w:pPr>
              <w:jc w:val="both"/>
            </w:pPr>
          </w:p>
        </w:tc>
        <w:tc>
          <w:tcPr>
            <w:tcW w:w="2156" w:type="dxa"/>
            <w:shd w:val="clear" w:color="auto" w:fill="F7CAAC"/>
          </w:tcPr>
          <w:p w14:paraId="6FCA70A5" w14:textId="77777777" w:rsidR="00806FFA" w:rsidRDefault="00806FFA" w:rsidP="00806FFA">
            <w:pPr>
              <w:jc w:val="both"/>
              <w:rPr>
                <w:b/>
              </w:rPr>
            </w:pPr>
            <w:r>
              <w:rPr>
                <w:b/>
              </w:rPr>
              <w:t>Forma výuky</w:t>
            </w:r>
          </w:p>
        </w:tc>
        <w:tc>
          <w:tcPr>
            <w:tcW w:w="1207" w:type="dxa"/>
            <w:gridSpan w:val="2"/>
          </w:tcPr>
          <w:p w14:paraId="4450553D" w14:textId="77777777" w:rsidR="00806FFA" w:rsidRDefault="00806FFA" w:rsidP="00806FFA">
            <w:pPr>
              <w:jc w:val="both"/>
            </w:pPr>
            <w:r>
              <w:t>ateliér</w:t>
            </w:r>
          </w:p>
        </w:tc>
      </w:tr>
      <w:tr w:rsidR="00806FFA" w14:paraId="76B4D7E4" w14:textId="77777777" w:rsidTr="00806FFA">
        <w:tc>
          <w:tcPr>
            <w:tcW w:w="3086" w:type="dxa"/>
            <w:shd w:val="clear" w:color="auto" w:fill="F7CAAC"/>
          </w:tcPr>
          <w:p w14:paraId="1332CD6F" w14:textId="77777777" w:rsidR="00806FFA" w:rsidRDefault="00806FFA" w:rsidP="00806FFA">
            <w:pPr>
              <w:rPr>
                <w:b/>
              </w:rPr>
            </w:pPr>
            <w:r>
              <w:rPr>
                <w:b/>
              </w:rPr>
              <w:t>Forma způsobu ověření studijních výsledků a další požadavky na studenta</w:t>
            </w:r>
          </w:p>
        </w:tc>
        <w:tc>
          <w:tcPr>
            <w:tcW w:w="6769" w:type="dxa"/>
            <w:gridSpan w:val="7"/>
            <w:tcBorders>
              <w:bottom w:val="nil"/>
            </w:tcBorders>
          </w:tcPr>
          <w:p w14:paraId="1EFFCDC1" w14:textId="77777777" w:rsidR="00806FFA" w:rsidRDefault="00806FFA" w:rsidP="00806FFA">
            <w:pPr>
              <w:jc w:val="both"/>
            </w:pPr>
            <w:r>
              <w:t xml:space="preserve">Analýza výkonů studenta. Forma zakončení praktická. </w:t>
            </w:r>
          </w:p>
          <w:p w14:paraId="568521F4" w14:textId="0F62FAE3" w:rsidR="00806FFA" w:rsidRDefault="00806FFA" w:rsidP="00806FFA">
            <w:pPr>
              <w:jc w:val="both"/>
            </w:pPr>
            <w:r>
              <w:t xml:space="preserve">Účast na </w:t>
            </w:r>
            <w:r w:rsidR="008C54E0">
              <w:t>výuce</w:t>
            </w:r>
            <w:r>
              <w:t xml:space="preserve"> a pravidelné konzultace v průběhu semestru. Individuální </w:t>
            </w:r>
            <w:r w:rsidR="002A01AD">
              <w:br/>
            </w:r>
            <w:r>
              <w:t xml:space="preserve">a samostatný tvůrčí přístup ke studiu. </w:t>
            </w:r>
          </w:p>
          <w:p w14:paraId="2B870AC4" w14:textId="7F2EB1D8" w:rsidR="00806FFA" w:rsidRDefault="00806FFA" w:rsidP="00806FFA">
            <w:pPr>
              <w:jc w:val="both"/>
            </w:pPr>
            <w:r>
              <w:t xml:space="preserve">Zvládnutí vybraného tématu pro navazující magisterské studium a jeho teoretické </w:t>
            </w:r>
            <w:r w:rsidR="002A01AD">
              <w:br/>
            </w:r>
            <w:r>
              <w:t>i praktické rozpracovaní v podobě skic, které navazují v realizace v materiálu. Po studentovi se požaduje 80 % účast a vypracování zadaných dílčích úkolů.</w:t>
            </w:r>
          </w:p>
        </w:tc>
      </w:tr>
      <w:tr w:rsidR="00806FFA" w14:paraId="1C33481B" w14:textId="77777777" w:rsidTr="00675D88">
        <w:trPr>
          <w:trHeight w:val="96"/>
        </w:trPr>
        <w:tc>
          <w:tcPr>
            <w:tcW w:w="9855" w:type="dxa"/>
            <w:gridSpan w:val="8"/>
            <w:tcBorders>
              <w:top w:val="nil"/>
            </w:tcBorders>
          </w:tcPr>
          <w:p w14:paraId="12CB4C1A" w14:textId="77777777" w:rsidR="00806FFA" w:rsidRDefault="00806FFA" w:rsidP="00806FFA"/>
        </w:tc>
      </w:tr>
      <w:tr w:rsidR="00806FFA" w14:paraId="5F59D831" w14:textId="77777777" w:rsidTr="00806FFA">
        <w:trPr>
          <w:trHeight w:val="197"/>
        </w:trPr>
        <w:tc>
          <w:tcPr>
            <w:tcW w:w="3086" w:type="dxa"/>
            <w:tcBorders>
              <w:top w:val="nil"/>
            </w:tcBorders>
            <w:shd w:val="clear" w:color="auto" w:fill="F7CAAC"/>
          </w:tcPr>
          <w:p w14:paraId="7661F24C" w14:textId="77777777" w:rsidR="00806FFA" w:rsidRDefault="00806FFA" w:rsidP="00806FFA">
            <w:pPr>
              <w:rPr>
                <w:b/>
              </w:rPr>
            </w:pPr>
            <w:r>
              <w:rPr>
                <w:b/>
              </w:rPr>
              <w:t>Garant předmětu</w:t>
            </w:r>
          </w:p>
        </w:tc>
        <w:tc>
          <w:tcPr>
            <w:tcW w:w="6769" w:type="dxa"/>
            <w:gridSpan w:val="7"/>
            <w:tcBorders>
              <w:top w:val="nil"/>
            </w:tcBorders>
          </w:tcPr>
          <w:p w14:paraId="26993A2F" w14:textId="77777777" w:rsidR="00806FFA" w:rsidRDefault="00806FFA" w:rsidP="00806FFA">
            <w:pPr>
              <w:jc w:val="both"/>
            </w:pPr>
            <w:r>
              <w:rPr>
                <w:rFonts w:eastAsia="Calibri"/>
              </w:rPr>
              <w:t>doc. MgA. Kristýna Petříčková, Ph.D.</w:t>
            </w:r>
          </w:p>
        </w:tc>
      </w:tr>
      <w:tr w:rsidR="00806FFA" w14:paraId="4FC61C73" w14:textId="77777777" w:rsidTr="00806FFA">
        <w:trPr>
          <w:trHeight w:val="243"/>
        </w:trPr>
        <w:tc>
          <w:tcPr>
            <w:tcW w:w="3086" w:type="dxa"/>
            <w:tcBorders>
              <w:top w:val="nil"/>
            </w:tcBorders>
            <w:shd w:val="clear" w:color="auto" w:fill="F7CAAC"/>
          </w:tcPr>
          <w:p w14:paraId="14C7B5B5" w14:textId="77777777" w:rsidR="00806FFA" w:rsidRDefault="00806FFA" w:rsidP="00806FFA">
            <w:pPr>
              <w:rPr>
                <w:b/>
              </w:rPr>
            </w:pPr>
            <w:r>
              <w:rPr>
                <w:b/>
              </w:rPr>
              <w:t>Zapojení garanta do výuky předmětu</w:t>
            </w:r>
          </w:p>
        </w:tc>
        <w:tc>
          <w:tcPr>
            <w:tcW w:w="6769" w:type="dxa"/>
            <w:gridSpan w:val="7"/>
            <w:tcBorders>
              <w:top w:val="nil"/>
            </w:tcBorders>
          </w:tcPr>
          <w:p w14:paraId="4C92956E" w14:textId="573E4FF4" w:rsidR="00806FFA" w:rsidRDefault="00DD5732" w:rsidP="00806FFA">
            <w:pPr>
              <w:spacing w:line="256" w:lineRule="auto"/>
              <w:jc w:val="both"/>
              <w:rPr>
                <w:lang w:eastAsia="en-US"/>
              </w:rPr>
            </w:pPr>
            <w:r>
              <w:rPr>
                <w:lang w:eastAsia="en-US"/>
              </w:rPr>
              <w:t>100 %</w:t>
            </w:r>
          </w:p>
          <w:p w14:paraId="2E7B6B0A" w14:textId="77777777" w:rsidR="00806FFA" w:rsidRDefault="00806FFA" w:rsidP="00806FFA">
            <w:pPr>
              <w:jc w:val="both"/>
            </w:pPr>
          </w:p>
        </w:tc>
      </w:tr>
      <w:tr w:rsidR="00806FFA" w14:paraId="2768B235" w14:textId="77777777" w:rsidTr="00806FFA">
        <w:tc>
          <w:tcPr>
            <w:tcW w:w="3086" w:type="dxa"/>
            <w:shd w:val="clear" w:color="auto" w:fill="F7CAAC"/>
          </w:tcPr>
          <w:p w14:paraId="7E3E3BFE" w14:textId="77777777" w:rsidR="00806FFA" w:rsidRDefault="00806FFA" w:rsidP="00806FFA">
            <w:pPr>
              <w:rPr>
                <w:b/>
              </w:rPr>
            </w:pPr>
            <w:r>
              <w:rPr>
                <w:b/>
              </w:rPr>
              <w:t>Vyučující</w:t>
            </w:r>
          </w:p>
        </w:tc>
        <w:tc>
          <w:tcPr>
            <w:tcW w:w="6769" w:type="dxa"/>
            <w:gridSpan w:val="7"/>
            <w:tcBorders>
              <w:bottom w:val="nil"/>
            </w:tcBorders>
          </w:tcPr>
          <w:p w14:paraId="349085C5" w14:textId="77777777" w:rsidR="00806FFA" w:rsidRDefault="00806FFA" w:rsidP="00806FFA">
            <w:pPr>
              <w:jc w:val="both"/>
            </w:pPr>
            <w:r>
              <w:rPr>
                <w:rFonts w:eastAsia="Calibri"/>
              </w:rPr>
              <w:t>doc. MgA. Kristýna Petříčková, Ph.D.</w:t>
            </w:r>
          </w:p>
        </w:tc>
      </w:tr>
      <w:tr w:rsidR="00806FFA" w14:paraId="0D75C3E9" w14:textId="77777777" w:rsidTr="00675D88">
        <w:trPr>
          <w:trHeight w:val="95"/>
        </w:trPr>
        <w:tc>
          <w:tcPr>
            <w:tcW w:w="9855" w:type="dxa"/>
            <w:gridSpan w:val="8"/>
            <w:tcBorders>
              <w:top w:val="nil"/>
            </w:tcBorders>
          </w:tcPr>
          <w:p w14:paraId="76895459" w14:textId="77777777" w:rsidR="00806FFA" w:rsidRDefault="00806FFA" w:rsidP="00806FFA">
            <w:pPr>
              <w:jc w:val="both"/>
            </w:pPr>
          </w:p>
        </w:tc>
      </w:tr>
      <w:tr w:rsidR="00806FFA" w14:paraId="416054EE" w14:textId="77777777" w:rsidTr="00806FFA">
        <w:tc>
          <w:tcPr>
            <w:tcW w:w="3086" w:type="dxa"/>
            <w:shd w:val="clear" w:color="auto" w:fill="F7CAAC"/>
          </w:tcPr>
          <w:p w14:paraId="79E97292" w14:textId="77777777" w:rsidR="00806FFA" w:rsidRDefault="00806FFA" w:rsidP="00806FFA">
            <w:pPr>
              <w:jc w:val="both"/>
              <w:rPr>
                <w:b/>
              </w:rPr>
            </w:pPr>
            <w:r>
              <w:rPr>
                <w:b/>
              </w:rPr>
              <w:t>Stručná anotace předmětu</w:t>
            </w:r>
          </w:p>
        </w:tc>
        <w:tc>
          <w:tcPr>
            <w:tcW w:w="6769" w:type="dxa"/>
            <w:gridSpan w:val="7"/>
            <w:tcBorders>
              <w:bottom w:val="nil"/>
            </w:tcBorders>
          </w:tcPr>
          <w:p w14:paraId="0BDD3C56" w14:textId="77777777" w:rsidR="00806FFA" w:rsidRDefault="00806FFA" w:rsidP="00806FFA">
            <w:pPr>
              <w:jc w:val="both"/>
            </w:pPr>
          </w:p>
        </w:tc>
      </w:tr>
      <w:tr w:rsidR="00806FFA" w14:paraId="2FD2EA37" w14:textId="77777777" w:rsidTr="00806FFA">
        <w:trPr>
          <w:trHeight w:val="3938"/>
        </w:trPr>
        <w:tc>
          <w:tcPr>
            <w:tcW w:w="9855" w:type="dxa"/>
            <w:gridSpan w:val="8"/>
            <w:tcBorders>
              <w:top w:val="nil"/>
              <w:bottom w:val="single" w:sz="12" w:space="0" w:color="auto"/>
            </w:tcBorders>
          </w:tcPr>
          <w:p w14:paraId="40BE7BE7" w14:textId="0681934B" w:rsidR="00DD5732" w:rsidRPr="00F96AA5" w:rsidRDefault="00806FFA" w:rsidP="004F2C08">
            <w:pPr>
              <w:spacing w:after="120"/>
              <w:jc w:val="both"/>
              <w:rPr>
                <w:color w:val="000000"/>
                <w:shd w:val="clear" w:color="auto" w:fill="FFFFFF"/>
              </w:rPr>
            </w:pPr>
            <w:r w:rsidRPr="00F96AA5">
              <w:rPr>
                <w:color w:val="000000"/>
                <w:shd w:val="clear" w:color="auto" w:fill="FFFFFF"/>
              </w:rPr>
              <w:t>Cílem tohoto předmětu je řešení prezentace designerské práce, která je nedílnou součástí budoucí práce oděvního designera. Studenti prohlubují své znalosti potřebné ke zvládnutí práce oděvního designera na základě individuálního zadání, kde mohou rozvíjet koncepční myšlení, oděvní kresbu, práci s materiálem, tvarem, barvou, strukturou, či řešit konceptuální, výtvarnou a funkční stránku oděvu. Student v magisterském navazujícím studiu má možnost také pracovat na zvoleném projektu ve spolupráci s konkrétní firmou, nebo se věnovat širšímu tématu napříč magisterským studiem.</w:t>
            </w:r>
          </w:p>
          <w:p w14:paraId="08FD43E3" w14:textId="77777777" w:rsidR="00806FFA" w:rsidRPr="00F96AA5" w:rsidRDefault="00806FFA" w:rsidP="00D3581F">
            <w:pPr>
              <w:pStyle w:val="Odstavecseseznamem"/>
              <w:numPr>
                <w:ilvl w:val="0"/>
                <w:numId w:val="49"/>
              </w:numPr>
              <w:spacing w:after="160" w:line="259" w:lineRule="auto"/>
              <w:jc w:val="both"/>
              <w:rPr>
                <w:color w:val="000000"/>
                <w:shd w:val="clear" w:color="auto" w:fill="FFFFFF"/>
              </w:rPr>
            </w:pPr>
            <w:r w:rsidRPr="00F96AA5">
              <w:rPr>
                <w:color w:val="000000"/>
                <w:shd w:val="clear" w:color="auto" w:fill="FFFFFF"/>
              </w:rPr>
              <w:t>Úvodní hodina, ateliérové zadání, požadavky ke splnění předmětu</w:t>
            </w:r>
          </w:p>
          <w:p w14:paraId="77222305" w14:textId="77777777" w:rsidR="00806FFA" w:rsidRPr="00F96AA5" w:rsidRDefault="00806FFA" w:rsidP="00D3581F">
            <w:pPr>
              <w:pStyle w:val="Odstavecseseznamem"/>
              <w:numPr>
                <w:ilvl w:val="0"/>
                <w:numId w:val="49"/>
              </w:numPr>
              <w:spacing w:after="160" w:line="259" w:lineRule="auto"/>
              <w:jc w:val="both"/>
              <w:rPr>
                <w:color w:val="000000"/>
                <w:shd w:val="clear" w:color="auto" w:fill="FFFFFF"/>
              </w:rPr>
            </w:pPr>
            <w:r w:rsidRPr="00F96AA5">
              <w:rPr>
                <w:color w:val="000000"/>
                <w:shd w:val="clear" w:color="auto" w:fill="FFFFFF"/>
              </w:rPr>
              <w:t>Brainstorming, moodboard, storyboard</w:t>
            </w:r>
          </w:p>
          <w:p w14:paraId="73A6628F" w14:textId="77777777" w:rsidR="00806FFA" w:rsidRPr="00F96AA5" w:rsidRDefault="00806FFA" w:rsidP="00D3581F">
            <w:pPr>
              <w:pStyle w:val="Odstavecseseznamem"/>
              <w:numPr>
                <w:ilvl w:val="0"/>
                <w:numId w:val="49"/>
              </w:numPr>
              <w:spacing w:after="160" w:line="259" w:lineRule="auto"/>
              <w:jc w:val="both"/>
              <w:rPr>
                <w:color w:val="000000"/>
                <w:shd w:val="clear" w:color="auto" w:fill="FFFFFF"/>
              </w:rPr>
            </w:pPr>
            <w:r w:rsidRPr="00F96AA5">
              <w:rPr>
                <w:color w:val="000000"/>
                <w:shd w:val="clear" w:color="auto" w:fill="FFFFFF"/>
              </w:rPr>
              <w:t>Konzultace nad rozpracovaným tématem</w:t>
            </w:r>
          </w:p>
          <w:p w14:paraId="51200FF1" w14:textId="77777777" w:rsidR="00806FFA" w:rsidRPr="00F96AA5" w:rsidRDefault="00806FFA" w:rsidP="00D3581F">
            <w:pPr>
              <w:pStyle w:val="Odstavecseseznamem"/>
              <w:numPr>
                <w:ilvl w:val="0"/>
                <w:numId w:val="49"/>
              </w:numPr>
              <w:spacing w:after="160" w:line="259" w:lineRule="auto"/>
              <w:jc w:val="both"/>
              <w:rPr>
                <w:color w:val="000000"/>
                <w:shd w:val="clear" w:color="auto" w:fill="FFFFFF"/>
              </w:rPr>
            </w:pPr>
            <w:r w:rsidRPr="00F96AA5">
              <w:rPr>
                <w:color w:val="000000"/>
                <w:shd w:val="clear" w:color="auto" w:fill="FFFFFF"/>
              </w:rPr>
              <w:t>Konzultace nad rozpracovaným tématem</w:t>
            </w:r>
          </w:p>
          <w:p w14:paraId="56108477" w14:textId="77777777" w:rsidR="00806FFA" w:rsidRPr="00F96AA5" w:rsidRDefault="00806FFA" w:rsidP="00D3581F">
            <w:pPr>
              <w:pStyle w:val="Odstavecseseznamem"/>
              <w:numPr>
                <w:ilvl w:val="0"/>
                <w:numId w:val="49"/>
              </w:numPr>
              <w:spacing w:after="160" w:line="259" w:lineRule="auto"/>
              <w:jc w:val="both"/>
              <w:rPr>
                <w:color w:val="000000"/>
                <w:shd w:val="clear" w:color="auto" w:fill="FFFFFF"/>
              </w:rPr>
            </w:pPr>
            <w:r w:rsidRPr="00F96AA5">
              <w:rPr>
                <w:color w:val="000000"/>
                <w:shd w:val="clear" w:color="auto" w:fill="FFFFFF"/>
              </w:rPr>
              <w:t>Konzultace nad rozpracovaným tématem</w:t>
            </w:r>
          </w:p>
          <w:p w14:paraId="52B6A2FE" w14:textId="77777777" w:rsidR="00806FFA" w:rsidRPr="00F96AA5" w:rsidRDefault="00806FFA" w:rsidP="00D3581F">
            <w:pPr>
              <w:pStyle w:val="Odstavecseseznamem"/>
              <w:numPr>
                <w:ilvl w:val="0"/>
                <w:numId w:val="49"/>
              </w:numPr>
              <w:spacing w:after="160" w:line="259" w:lineRule="auto"/>
              <w:jc w:val="both"/>
              <w:rPr>
                <w:color w:val="000000"/>
                <w:shd w:val="clear" w:color="auto" w:fill="FFFFFF"/>
              </w:rPr>
            </w:pPr>
            <w:r w:rsidRPr="00F96AA5">
              <w:rPr>
                <w:color w:val="000000"/>
                <w:shd w:val="clear" w:color="auto" w:fill="FFFFFF"/>
              </w:rPr>
              <w:t>Realizace pracovních modelů</w:t>
            </w:r>
          </w:p>
          <w:p w14:paraId="4397DB57" w14:textId="77777777" w:rsidR="00806FFA" w:rsidRPr="00F96AA5" w:rsidRDefault="00806FFA" w:rsidP="00D3581F">
            <w:pPr>
              <w:pStyle w:val="Odstavecseseznamem"/>
              <w:numPr>
                <w:ilvl w:val="0"/>
                <w:numId w:val="49"/>
              </w:numPr>
              <w:spacing w:after="160" w:line="259" w:lineRule="auto"/>
              <w:jc w:val="both"/>
              <w:rPr>
                <w:color w:val="000000"/>
                <w:shd w:val="clear" w:color="auto" w:fill="FFFFFF"/>
              </w:rPr>
            </w:pPr>
            <w:r w:rsidRPr="00F96AA5">
              <w:rPr>
                <w:color w:val="000000"/>
                <w:shd w:val="clear" w:color="auto" w:fill="FFFFFF"/>
              </w:rPr>
              <w:t>Konzultace nad rozpracovaným tématem</w:t>
            </w:r>
          </w:p>
          <w:p w14:paraId="33C6761E" w14:textId="77777777" w:rsidR="00806FFA" w:rsidRPr="00F96AA5" w:rsidRDefault="00806FFA" w:rsidP="00D3581F">
            <w:pPr>
              <w:pStyle w:val="Odstavecseseznamem"/>
              <w:numPr>
                <w:ilvl w:val="0"/>
                <w:numId w:val="49"/>
              </w:numPr>
              <w:spacing w:after="160" w:line="259" w:lineRule="auto"/>
              <w:jc w:val="both"/>
              <w:rPr>
                <w:color w:val="000000"/>
                <w:shd w:val="clear" w:color="auto" w:fill="FFFFFF"/>
              </w:rPr>
            </w:pPr>
            <w:r w:rsidRPr="00F96AA5">
              <w:rPr>
                <w:color w:val="000000"/>
                <w:shd w:val="clear" w:color="auto" w:fill="FFFFFF"/>
              </w:rPr>
              <w:t>Konzultace nad rozpracovaným tématem</w:t>
            </w:r>
          </w:p>
          <w:p w14:paraId="5FAE2ABF" w14:textId="77777777" w:rsidR="00806FFA" w:rsidRPr="00F96AA5" w:rsidRDefault="00806FFA" w:rsidP="00D3581F">
            <w:pPr>
              <w:pStyle w:val="Odstavecseseznamem"/>
              <w:numPr>
                <w:ilvl w:val="0"/>
                <w:numId w:val="49"/>
              </w:numPr>
              <w:spacing w:after="160" w:line="259" w:lineRule="auto"/>
              <w:jc w:val="both"/>
              <w:rPr>
                <w:color w:val="000000"/>
                <w:shd w:val="clear" w:color="auto" w:fill="FFFFFF"/>
              </w:rPr>
            </w:pPr>
            <w:r w:rsidRPr="00F96AA5">
              <w:rPr>
                <w:color w:val="000000"/>
                <w:shd w:val="clear" w:color="auto" w:fill="FFFFFF"/>
              </w:rPr>
              <w:t>Realizace modelů kolekce, produktové řady z finálního materiálu</w:t>
            </w:r>
          </w:p>
          <w:p w14:paraId="37AAD706" w14:textId="77777777" w:rsidR="00806FFA" w:rsidRPr="00F96AA5" w:rsidRDefault="00806FFA" w:rsidP="00D3581F">
            <w:pPr>
              <w:pStyle w:val="Odstavecseseznamem"/>
              <w:numPr>
                <w:ilvl w:val="0"/>
                <w:numId w:val="49"/>
              </w:numPr>
              <w:spacing w:after="160" w:line="259" w:lineRule="auto"/>
              <w:jc w:val="both"/>
              <w:rPr>
                <w:color w:val="000000"/>
                <w:shd w:val="clear" w:color="auto" w:fill="FFFFFF"/>
              </w:rPr>
            </w:pPr>
            <w:r w:rsidRPr="00F96AA5">
              <w:rPr>
                <w:color w:val="000000"/>
                <w:shd w:val="clear" w:color="auto" w:fill="FFFFFF"/>
              </w:rPr>
              <w:t>Konzultace nad rozpracovaným tématem</w:t>
            </w:r>
          </w:p>
          <w:p w14:paraId="3007E1C3" w14:textId="77777777" w:rsidR="00806FFA" w:rsidRPr="00F96AA5" w:rsidRDefault="00806FFA" w:rsidP="00D3581F">
            <w:pPr>
              <w:pStyle w:val="Odstavecseseznamem"/>
              <w:numPr>
                <w:ilvl w:val="0"/>
                <w:numId w:val="49"/>
              </w:numPr>
              <w:spacing w:after="160" w:line="259" w:lineRule="auto"/>
              <w:jc w:val="both"/>
              <w:rPr>
                <w:color w:val="000000"/>
                <w:shd w:val="clear" w:color="auto" w:fill="FFFFFF"/>
              </w:rPr>
            </w:pPr>
            <w:r w:rsidRPr="00F96AA5">
              <w:rPr>
                <w:color w:val="000000"/>
                <w:shd w:val="clear" w:color="auto" w:fill="FFFFFF"/>
              </w:rPr>
              <w:t>Konzultace nad rozpracovaným tématem</w:t>
            </w:r>
          </w:p>
          <w:p w14:paraId="396CD4DA" w14:textId="77777777" w:rsidR="00806FFA" w:rsidRPr="00F96AA5" w:rsidRDefault="00806FFA" w:rsidP="00D3581F">
            <w:pPr>
              <w:pStyle w:val="Odstavecseseznamem"/>
              <w:numPr>
                <w:ilvl w:val="0"/>
                <w:numId w:val="49"/>
              </w:numPr>
              <w:spacing w:after="160" w:line="259" w:lineRule="auto"/>
              <w:jc w:val="both"/>
              <w:rPr>
                <w:color w:val="000000"/>
                <w:shd w:val="clear" w:color="auto" w:fill="FFFFFF"/>
              </w:rPr>
            </w:pPr>
            <w:r w:rsidRPr="00F96AA5">
              <w:rPr>
                <w:color w:val="000000"/>
                <w:shd w:val="clear" w:color="auto" w:fill="FFFFFF"/>
              </w:rPr>
              <w:t>Konzultace nad rozpracovaným tématem</w:t>
            </w:r>
          </w:p>
          <w:p w14:paraId="09EC0B91" w14:textId="54289E54" w:rsidR="00DD5732" w:rsidRPr="004F2C08" w:rsidRDefault="00806FFA" w:rsidP="00D3581F">
            <w:pPr>
              <w:pStyle w:val="Odstavecseseznamem"/>
              <w:numPr>
                <w:ilvl w:val="0"/>
                <w:numId w:val="49"/>
              </w:numPr>
              <w:spacing w:after="120"/>
              <w:ind w:left="714" w:hanging="357"/>
              <w:jc w:val="both"/>
              <w:rPr>
                <w:color w:val="000000"/>
                <w:shd w:val="clear" w:color="auto" w:fill="FFFFFF"/>
              </w:rPr>
            </w:pPr>
            <w:r w:rsidRPr="004F2C08">
              <w:rPr>
                <w:color w:val="000000"/>
                <w:shd w:val="clear" w:color="auto" w:fill="FFFFFF"/>
              </w:rPr>
              <w:t>Vyhodnocení zadání</w:t>
            </w:r>
          </w:p>
          <w:p w14:paraId="2F88D7FE" w14:textId="6AB11587" w:rsidR="00806FFA" w:rsidRDefault="00806FFA" w:rsidP="004F2C08">
            <w:pPr>
              <w:jc w:val="both"/>
            </w:pPr>
            <w:r w:rsidRPr="00F96AA5">
              <w:rPr>
                <w:color w:val="000000"/>
                <w:shd w:val="clear" w:color="auto" w:fill="FFFFFF"/>
              </w:rPr>
              <w:t xml:space="preserve">Student dokáže samostatně pracovat na zadaném tématu. Při plnění dílčích úkolů postupně dále zvyšuje své dovednosti </w:t>
            </w:r>
            <w:r w:rsidR="001C1E3E">
              <w:rPr>
                <w:color w:val="000000"/>
                <w:shd w:val="clear" w:color="auto" w:fill="FFFFFF"/>
              </w:rPr>
              <w:br/>
            </w:r>
            <w:r w:rsidRPr="00F96AA5">
              <w:rPr>
                <w:color w:val="000000"/>
                <w:shd w:val="clear" w:color="auto" w:fill="FFFFFF"/>
              </w:rPr>
              <w:t xml:space="preserve">v oboru. Vybrušuje cit k estetické, technologické a koncepční stránce výtvarných výstupů i hotových výrobků. Dokáže pracovat se zacílením tvorby pro určené cílové skupiny lidí, umí se zamyslet nad cenotvorbou produktů a pohlíží na samotnou tvorbou ze širších hledisek. Student prokáže svůj cit pro práci na výtvarné části projektu, cit pro vhodný výběr barev a materiálů. Dále uceluje svůj pohled na samotnou finální prezentaci tvorby, </w:t>
            </w:r>
            <w:r w:rsidR="00EE4C46">
              <w:rPr>
                <w:color w:val="000000"/>
                <w:shd w:val="clear" w:color="auto" w:fill="FFFFFF"/>
              </w:rPr>
              <w:t xml:space="preserve">umí předat informace o </w:t>
            </w:r>
            <w:r w:rsidRPr="00F96AA5">
              <w:rPr>
                <w:color w:val="000000"/>
                <w:shd w:val="clear" w:color="auto" w:fill="FFFFFF"/>
              </w:rPr>
              <w:t>jejích možnostech a potřebách.</w:t>
            </w:r>
          </w:p>
        </w:tc>
      </w:tr>
      <w:tr w:rsidR="00806FFA" w14:paraId="142D8460" w14:textId="77777777" w:rsidTr="00806FFA">
        <w:trPr>
          <w:trHeight w:val="265"/>
        </w:trPr>
        <w:tc>
          <w:tcPr>
            <w:tcW w:w="3653" w:type="dxa"/>
            <w:gridSpan w:val="2"/>
            <w:tcBorders>
              <w:top w:val="nil"/>
            </w:tcBorders>
            <w:shd w:val="clear" w:color="auto" w:fill="F7CAAC"/>
          </w:tcPr>
          <w:p w14:paraId="497009A2" w14:textId="77777777" w:rsidR="00806FFA" w:rsidRDefault="00806FFA" w:rsidP="00806FFA">
            <w:pPr>
              <w:jc w:val="both"/>
            </w:pPr>
            <w:r>
              <w:rPr>
                <w:b/>
              </w:rPr>
              <w:t>Studijní literatura a studijní pomůcky</w:t>
            </w:r>
          </w:p>
        </w:tc>
        <w:tc>
          <w:tcPr>
            <w:tcW w:w="6202" w:type="dxa"/>
            <w:gridSpan w:val="6"/>
            <w:tcBorders>
              <w:top w:val="nil"/>
              <w:bottom w:val="nil"/>
            </w:tcBorders>
          </w:tcPr>
          <w:p w14:paraId="6A2E7AE5" w14:textId="77777777" w:rsidR="00806FFA" w:rsidRDefault="00806FFA" w:rsidP="00806FFA">
            <w:pPr>
              <w:jc w:val="both"/>
            </w:pPr>
          </w:p>
        </w:tc>
      </w:tr>
      <w:tr w:rsidR="00806FFA" w14:paraId="3F3968FC" w14:textId="77777777" w:rsidTr="00806FFA">
        <w:trPr>
          <w:trHeight w:val="1497"/>
        </w:trPr>
        <w:tc>
          <w:tcPr>
            <w:tcW w:w="9855" w:type="dxa"/>
            <w:gridSpan w:val="8"/>
            <w:tcBorders>
              <w:top w:val="nil"/>
            </w:tcBorders>
          </w:tcPr>
          <w:p w14:paraId="313C20E8" w14:textId="77777777" w:rsidR="00806FFA" w:rsidRPr="006D79E5" w:rsidRDefault="00806FFA" w:rsidP="00806FFA">
            <w:pPr>
              <w:jc w:val="both"/>
              <w:rPr>
                <w:b/>
                <w:bCs/>
              </w:rPr>
            </w:pPr>
            <w:r w:rsidRPr="006D79E5">
              <w:rPr>
                <w:b/>
                <w:bCs/>
              </w:rPr>
              <w:t>Povinná:</w:t>
            </w:r>
          </w:p>
          <w:p w14:paraId="6AC72970" w14:textId="77777777" w:rsidR="00806FFA" w:rsidRDefault="00806FFA" w:rsidP="00806FFA">
            <w:pPr>
              <w:jc w:val="both"/>
            </w:pPr>
            <w:r w:rsidRPr="006D79E5">
              <w:t>Individuální výběr literatury dle zvoleného tématu zadání.</w:t>
            </w:r>
          </w:p>
          <w:p w14:paraId="1FA438CE" w14:textId="77777777" w:rsidR="00EA1097" w:rsidRDefault="003E4506" w:rsidP="003E4506">
            <w:pPr>
              <w:jc w:val="both"/>
            </w:pPr>
            <w:r w:rsidRPr="00F92C45">
              <w:t xml:space="preserve">ALBRECHTSENOVÁ, Nicky. </w:t>
            </w:r>
            <w:r w:rsidRPr="00F92C45">
              <w:rPr>
                <w:i/>
                <w:iCs/>
              </w:rPr>
              <w:t>Móda 20. století: Nadčasové retro pro váš šatník</w:t>
            </w:r>
            <w:r w:rsidRPr="00F92C45">
              <w:t xml:space="preserve">. Praha: Knižní klub, 2015. </w:t>
            </w:r>
          </w:p>
          <w:p w14:paraId="1F821538" w14:textId="3FEDC4D0" w:rsidR="003E4506" w:rsidRPr="00F92C45" w:rsidRDefault="003E4506" w:rsidP="003E4506">
            <w:pPr>
              <w:jc w:val="both"/>
            </w:pPr>
            <w:r w:rsidRPr="00F92C45">
              <w:t>ISBN 978-80-242-4907-0.</w:t>
            </w:r>
          </w:p>
          <w:p w14:paraId="5C74BBD1" w14:textId="77777777" w:rsidR="003E4506" w:rsidRPr="00F92C45" w:rsidRDefault="003E4506" w:rsidP="003E4506">
            <w:pPr>
              <w:jc w:val="both"/>
            </w:pPr>
            <w:r w:rsidRPr="00F92C45">
              <w:t xml:space="preserve">DORFLES, Gillo. </w:t>
            </w:r>
            <w:r w:rsidRPr="00F92C45">
              <w:rPr>
                <w:i/>
                <w:iCs/>
              </w:rPr>
              <w:t>(Nová) móda módy</w:t>
            </w:r>
            <w:r w:rsidRPr="00F92C45">
              <w:t>. Praha: Rubato, 2014. ISBN 978-80-87705-19-3.</w:t>
            </w:r>
          </w:p>
          <w:p w14:paraId="05561CCB" w14:textId="77777777" w:rsidR="00682EC9" w:rsidRPr="00F92C45" w:rsidRDefault="00682EC9" w:rsidP="00682EC9">
            <w:pPr>
              <w:jc w:val="both"/>
            </w:pPr>
            <w:r w:rsidRPr="00F92C45">
              <w:t xml:space="preserve">FASHIONARY INTERNATIONAL. </w:t>
            </w:r>
            <w:r w:rsidRPr="00F92C45">
              <w:rPr>
                <w:i/>
              </w:rPr>
              <w:t>The Fashion Business Manual: An Illustrated Guide to Building a Fashion Brand</w:t>
            </w:r>
            <w:r w:rsidRPr="00F92C45">
              <w:t xml:space="preserve">. </w:t>
            </w:r>
            <w:r w:rsidR="003E4506" w:rsidRPr="00F92C45">
              <w:t xml:space="preserve">Hong Kong: </w:t>
            </w:r>
            <w:r w:rsidRPr="00F92C45">
              <w:t>Fashionary</w:t>
            </w:r>
            <w:r w:rsidR="003E4506" w:rsidRPr="00F92C45">
              <w:t xml:space="preserve"> International Ltd, 2018.</w:t>
            </w:r>
            <w:r w:rsidRPr="00F92C45">
              <w:t xml:space="preserve"> ISBN 978-988-771-097-4. </w:t>
            </w:r>
          </w:p>
          <w:p w14:paraId="539B3F62" w14:textId="77777777" w:rsidR="00682EC9" w:rsidRPr="00F92C45" w:rsidRDefault="00682EC9" w:rsidP="00682EC9">
            <w:pPr>
              <w:jc w:val="both"/>
            </w:pPr>
            <w:r w:rsidRPr="00F92C45">
              <w:t xml:space="preserve">FASHIONARY INTERNATIONAL. </w:t>
            </w:r>
            <w:r w:rsidRPr="00F92C45">
              <w:rPr>
                <w:i/>
              </w:rPr>
              <w:t>Fashionpedia: The Visual Dictionary Of Fashion Design</w:t>
            </w:r>
            <w:r w:rsidRPr="00F92C45">
              <w:t xml:space="preserve">. </w:t>
            </w:r>
            <w:r w:rsidR="003E4506" w:rsidRPr="00F92C45">
              <w:t>Hong Kong: Fashionary International Ltd, 2019. ISBN 978-988-13-5476-1.</w:t>
            </w:r>
          </w:p>
          <w:p w14:paraId="05DB6FD1" w14:textId="77777777" w:rsidR="003E4506" w:rsidRPr="00F92C45" w:rsidRDefault="003E4506" w:rsidP="003E4506">
            <w:pPr>
              <w:jc w:val="both"/>
              <w:rPr>
                <w:shd w:val="clear" w:color="auto" w:fill="FFFFFF"/>
              </w:rPr>
            </w:pPr>
            <w:r w:rsidRPr="00F92C45">
              <w:rPr>
                <w:shd w:val="clear" w:color="auto" w:fill="FFFFFF"/>
              </w:rPr>
              <w:t>THE KYOTO COSTUME INSTITUTE, Fashion: A History from the 18th to the 20th Century. Paris: Taschen, 2017. </w:t>
            </w:r>
            <w:r w:rsidRPr="00F92C45">
              <w:rPr>
                <w:rStyle w:val="Zdraznn"/>
                <w:i w:val="0"/>
                <w:iCs w:val="0"/>
                <w:shd w:val="clear" w:color="auto" w:fill="FFFFFF"/>
              </w:rPr>
              <w:t>ISBN 978-3-8365-5719-1</w:t>
            </w:r>
            <w:r w:rsidRPr="00F92C45">
              <w:rPr>
                <w:shd w:val="clear" w:color="auto" w:fill="FFFFFF"/>
              </w:rPr>
              <w:t>.</w:t>
            </w:r>
          </w:p>
          <w:p w14:paraId="4E5D56E7" w14:textId="77777777" w:rsidR="003E4506" w:rsidRPr="00F92C45" w:rsidRDefault="003E4506" w:rsidP="003E4506">
            <w:pPr>
              <w:jc w:val="both"/>
            </w:pPr>
            <w:r w:rsidRPr="00F92C45">
              <w:lastRenderedPageBreak/>
              <w:t xml:space="preserve">NAKAMICHI, Tomoko. </w:t>
            </w:r>
            <w:r w:rsidRPr="00F92C45">
              <w:rPr>
                <w:i/>
                <w:iCs/>
              </w:rPr>
              <w:t>Pattern Magic 2</w:t>
            </w:r>
            <w:r w:rsidRPr="00F92C45">
              <w:t>. London: Laurence King Publishing, 2011. ISBN: 9781856697064.</w:t>
            </w:r>
          </w:p>
          <w:p w14:paraId="6DDBBBAD" w14:textId="77777777" w:rsidR="003E4506" w:rsidRPr="00F92C45" w:rsidRDefault="003E4506" w:rsidP="003E4506">
            <w:pPr>
              <w:jc w:val="both"/>
            </w:pPr>
            <w:r w:rsidRPr="00F92C45">
              <w:t xml:space="preserve">NAKAMICHI, Tomoko. </w:t>
            </w:r>
            <w:r w:rsidRPr="00F92C45">
              <w:rPr>
                <w:i/>
                <w:iCs/>
              </w:rPr>
              <w:t>Pattern Magic 3.</w:t>
            </w:r>
            <w:r w:rsidRPr="00F92C45">
              <w:t xml:space="preserve"> London: Laurence King Publishing, 2016. ISBN: 1780676948.</w:t>
            </w:r>
          </w:p>
          <w:p w14:paraId="21BBBAEF" w14:textId="77777777" w:rsidR="00806FFA" w:rsidRPr="00F92C45" w:rsidRDefault="00806FFA" w:rsidP="00806FFA">
            <w:pPr>
              <w:shd w:val="clear" w:color="auto" w:fill="FFFFFF"/>
              <w:rPr>
                <w:b/>
              </w:rPr>
            </w:pPr>
            <w:r w:rsidRPr="00F92C45">
              <w:rPr>
                <w:b/>
              </w:rPr>
              <w:t>Doporučená:</w:t>
            </w:r>
          </w:p>
          <w:p w14:paraId="39FF29A2" w14:textId="77777777" w:rsidR="00806FFA" w:rsidRPr="00F92C45" w:rsidRDefault="00E65D34" w:rsidP="00806FFA">
            <w:pPr>
              <w:shd w:val="clear" w:color="auto" w:fill="FFFFFF"/>
            </w:pPr>
            <w:r w:rsidRPr="00F92C45">
              <w:t>L</w:t>
            </w:r>
            <w:r w:rsidR="00806FFA" w:rsidRPr="00F92C45">
              <w:t xml:space="preserve">APŠANSKÁ, Dana. </w:t>
            </w:r>
            <w:r w:rsidR="00806FFA" w:rsidRPr="00F92C45">
              <w:rPr>
                <w:i/>
              </w:rPr>
              <w:t>Kapitoly z módného marketingu</w:t>
            </w:r>
            <w:r w:rsidR="003E4506" w:rsidRPr="00F92C45">
              <w:rPr>
                <w:i/>
                <w:iCs/>
              </w:rPr>
              <w:t xml:space="preserve"> a stylingu</w:t>
            </w:r>
            <w:r w:rsidR="003E4506" w:rsidRPr="00F92C45">
              <w:t>. 1. vydání.</w:t>
            </w:r>
            <w:r w:rsidR="00806FFA" w:rsidRPr="00F92C45">
              <w:t xml:space="preserve"> Zlín: UTB, 2014. ISBN 978-80-7454-470-5.</w:t>
            </w:r>
          </w:p>
          <w:p w14:paraId="0CECF848" w14:textId="77777777" w:rsidR="00806FFA" w:rsidRPr="00F92C45" w:rsidRDefault="00806FFA" w:rsidP="00806FFA">
            <w:pPr>
              <w:shd w:val="clear" w:color="auto" w:fill="FFFFFF"/>
            </w:pPr>
            <w:r w:rsidRPr="00F92C45">
              <w:t xml:space="preserve">LIPOVETSKY, Gilles. </w:t>
            </w:r>
            <w:r w:rsidR="003E4506" w:rsidRPr="00F92C45">
              <w:rPr>
                <w:i/>
                <w:iCs/>
              </w:rPr>
              <w:t>Říše pomíjivosti: Móda a její úděl v moderních společnostech</w:t>
            </w:r>
            <w:r w:rsidR="003E4506" w:rsidRPr="00F92C45">
              <w:t>. 2. vydání.</w:t>
            </w:r>
            <w:r w:rsidRPr="00F92C45">
              <w:t xml:space="preserve"> Praha: Prostor, 2010. ISBN 978-80-7260-229-2. </w:t>
            </w:r>
          </w:p>
          <w:p w14:paraId="0BE08420" w14:textId="7D84EC5C" w:rsidR="00806FFA" w:rsidRPr="002A01AD" w:rsidRDefault="003E4506" w:rsidP="002A01AD">
            <w:pPr>
              <w:jc w:val="both"/>
              <w:rPr>
                <w:shd w:val="clear" w:color="auto" w:fill="FFFFFF"/>
              </w:rPr>
            </w:pPr>
            <w:r w:rsidRPr="00F92C45">
              <w:rPr>
                <w:shd w:val="clear" w:color="auto" w:fill="FFFFFF"/>
              </w:rPr>
              <w:t>TERRY, Jones. </w:t>
            </w:r>
            <w:r w:rsidRPr="00F92C45">
              <w:rPr>
                <w:i/>
                <w:iCs/>
                <w:shd w:val="clear" w:color="auto" w:fill="FFFFFF"/>
              </w:rPr>
              <w:t>Fashion now (volume 1, 2)</w:t>
            </w:r>
            <w:r w:rsidRPr="00F92C45">
              <w:rPr>
                <w:shd w:val="clear" w:color="auto" w:fill="FFFFFF"/>
              </w:rPr>
              <w:t>. Taschen, 2002. ISBN 3822840750.</w:t>
            </w:r>
          </w:p>
        </w:tc>
      </w:tr>
    </w:tbl>
    <w:p w14:paraId="6C992C94" w14:textId="77777777" w:rsidR="00806FFA" w:rsidRDefault="00806FFA"/>
    <w:p w14:paraId="2092E458" w14:textId="77777777" w:rsidR="00806FFA" w:rsidRDefault="00806FF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06FFA" w14:paraId="2F89E3F7" w14:textId="77777777" w:rsidTr="00806FFA">
        <w:tc>
          <w:tcPr>
            <w:tcW w:w="9855" w:type="dxa"/>
            <w:gridSpan w:val="8"/>
            <w:tcBorders>
              <w:bottom w:val="double" w:sz="4" w:space="0" w:color="auto"/>
            </w:tcBorders>
            <w:shd w:val="clear" w:color="auto" w:fill="BDD6EE"/>
          </w:tcPr>
          <w:p w14:paraId="01FF05B0" w14:textId="259A03DC" w:rsidR="00806FFA" w:rsidRDefault="00806FFA" w:rsidP="00806FFA">
            <w:pPr>
              <w:jc w:val="both"/>
              <w:rPr>
                <w:b/>
                <w:sz w:val="28"/>
              </w:rPr>
            </w:pPr>
            <w:r>
              <w:lastRenderedPageBreak/>
              <w:br w:type="page"/>
            </w:r>
            <w:r>
              <w:rPr>
                <w:b/>
                <w:sz w:val="28"/>
              </w:rPr>
              <w:t>B-III – Charakteristika studijního předmětu</w:t>
            </w:r>
          </w:p>
        </w:tc>
      </w:tr>
      <w:tr w:rsidR="00806FFA" w14:paraId="295818C1" w14:textId="77777777" w:rsidTr="00806FFA">
        <w:tc>
          <w:tcPr>
            <w:tcW w:w="3086" w:type="dxa"/>
            <w:tcBorders>
              <w:top w:val="double" w:sz="4" w:space="0" w:color="auto"/>
            </w:tcBorders>
            <w:shd w:val="clear" w:color="auto" w:fill="F7CAAC"/>
          </w:tcPr>
          <w:p w14:paraId="57FB48F5" w14:textId="77777777" w:rsidR="00806FFA" w:rsidRDefault="00806FFA" w:rsidP="00806FFA">
            <w:pPr>
              <w:rPr>
                <w:b/>
              </w:rPr>
            </w:pPr>
            <w:r>
              <w:rPr>
                <w:b/>
              </w:rPr>
              <w:t>Název studijního předmětu</w:t>
            </w:r>
          </w:p>
        </w:tc>
        <w:tc>
          <w:tcPr>
            <w:tcW w:w="6769" w:type="dxa"/>
            <w:gridSpan w:val="7"/>
            <w:tcBorders>
              <w:top w:val="double" w:sz="4" w:space="0" w:color="auto"/>
            </w:tcBorders>
          </w:tcPr>
          <w:p w14:paraId="5E2AC1C2" w14:textId="77777777" w:rsidR="00806FFA" w:rsidRDefault="00806FFA" w:rsidP="00806FFA">
            <w:pPr>
              <w:jc w:val="both"/>
            </w:pPr>
            <w:r>
              <w:t>Ateliér Design oděvu 8</w:t>
            </w:r>
          </w:p>
        </w:tc>
      </w:tr>
      <w:tr w:rsidR="00806FFA" w14:paraId="730BE7B8" w14:textId="77777777" w:rsidTr="00806FFA">
        <w:tc>
          <w:tcPr>
            <w:tcW w:w="3086" w:type="dxa"/>
            <w:shd w:val="clear" w:color="auto" w:fill="F7CAAC"/>
          </w:tcPr>
          <w:p w14:paraId="33BA5F75" w14:textId="77777777" w:rsidR="00806FFA" w:rsidRDefault="00806FFA" w:rsidP="00806FFA">
            <w:pPr>
              <w:rPr>
                <w:b/>
              </w:rPr>
            </w:pPr>
            <w:r>
              <w:rPr>
                <w:b/>
              </w:rPr>
              <w:t>Typ předmětu</w:t>
            </w:r>
          </w:p>
        </w:tc>
        <w:tc>
          <w:tcPr>
            <w:tcW w:w="3406" w:type="dxa"/>
            <w:gridSpan w:val="4"/>
          </w:tcPr>
          <w:p w14:paraId="0FECDFF4" w14:textId="77777777" w:rsidR="00806FFA" w:rsidRDefault="00806FFA" w:rsidP="00806FFA">
            <w:pPr>
              <w:jc w:val="both"/>
            </w:pPr>
            <w:r>
              <w:t>povinný, PZ</w:t>
            </w:r>
          </w:p>
        </w:tc>
        <w:tc>
          <w:tcPr>
            <w:tcW w:w="2695" w:type="dxa"/>
            <w:gridSpan w:val="2"/>
            <w:shd w:val="clear" w:color="auto" w:fill="F7CAAC"/>
          </w:tcPr>
          <w:p w14:paraId="0D583BF5" w14:textId="77777777" w:rsidR="00806FFA" w:rsidRDefault="00806FFA" w:rsidP="00806FFA">
            <w:pPr>
              <w:jc w:val="both"/>
            </w:pPr>
            <w:r>
              <w:rPr>
                <w:b/>
              </w:rPr>
              <w:t>doporučený ročník / semestr</w:t>
            </w:r>
          </w:p>
        </w:tc>
        <w:tc>
          <w:tcPr>
            <w:tcW w:w="668" w:type="dxa"/>
          </w:tcPr>
          <w:p w14:paraId="0D00CED8" w14:textId="77777777" w:rsidR="00806FFA" w:rsidRDefault="00806FFA" w:rsidP="00806FFA">
            <w:pPr>
              <w:jc w:val="both"/>
            </w:pPr>
            <w:r>
              <w:t>1/LS</w:t>
            </w:r>
          </w:p>
        </w:tc>
      </w:tr>
      <w:tr w:rsidR="00806FFA" w14:paraId="1F4DBECD" w14:textId="77777777" w:rsidTr="00806FFA">
        <w:tc>
          <w:tcPr>
            <w:tcW w:w="3086" w:type="dxa"/>
            <w:shd w:val="clear" w:color="auto" w:fill="F7CAAC"/>
          </w:tcPr>
          <w:p w14:paraId="2AC560FA" w14:textId="77777777" w:rsidR="00806FFA" w:rsidRDefault="00806FFA" w:rsidP="00806FFA">
            <w:pPr>
              <w:rPr>
                <w:b/>
              </w:rPr>
            </w:pPr>
            <w:r>
              <w:rPr>
                <w:b/>
              </w:rPr>
              <w:t>Rozsah studijního předmětu</w:t>
            </w:r>
          </w:p>
        </w:tc>
        <w:tc>
          <w:tcPr>
            <w:tcW w:w="1701" w:type="dxa"/>
            <w:gridSpan w:val="2"/>
          </w:tcPr>
          <w:p w14:paraId="71261648" w14:textId="77777777" w:rsidR="00806FFA" w:rsidRDefault="00806FFA" w:rsidP="00806FFA">
            <w:pPr>
              <w:jc w:val="both"/>
            </w:pPr>
            <w:r>
              <w:t xml:space="preserve">52 ateliér </w:t>
            </w:r>
          </w:p>
        </w:tc>
        <w:tc>
          <w:tcPr>
            <w:tcW w:w="889" w:type="dxa"/>
            <w:shd w:val="clear" w:color="auto" w:fill="F7CAAC"/>
          </w:tcPr>
          <w:p w14:paraId="5D31C296" w14:textId="77777777" w:rsidR="00806FFA" w:rsidRDefault="00806FFA" w:rsidP="00806FFA">
            <w:pPr>
              <w:jc w:val="both"/>
              <w:rPr>
                <w:b/>
              </w:rPr>
            </w:pPr>
            <w:r>
              <w:rPr>
                <w:b/>
              </w:rPr>
              <w:t xml:space="preserve">hod. </w:t>
            </w:r>
          </w:p>
        </w:tc>
        <w:tc>
          <w:tcPr>
            <w:tcW w:w="816" w:type="dxa"/>
          </w:tcPr>
          <w:p w14:paraId="5902ED33" w14:textId="77777777" w:rsidR="00806FFA" w:rsidRDefault="00806FFA" w:rsidP="00806FFA">
            <w:pPr>
              <w:jc w:val="both"/>
            </w:pPr>
            <w:r>
              <w:t>52</w:t>
            </w:r>
          </w:p>
        </w:tc>
        <w:tc>
          <w:tcPr>
            <w:tcW w:w="2156" w:type="dxa"/>
            <w:shd w:val="clear" w:color="auto" w:fill="F7CAAC"/>
          </w:tcPr>
          <w:p w14:paraId="6052AF44" w14:textId="77777777" w:rsidR="00806FFA" w:rsidRDefault="00806FFA" w:rsidP="00806FFA">
            <w:pPr>
              <w:jc w:val="both"/>
              <w:rPr>
                <w:b/>
              </w:rPr>
            </w:pPr>
            <w:r>
              <w:rPr>
                <w:b/>
              </w:rPr>
              <w:t>kreditů</w:t>
            </w:r>
          </w:p>
        </w:tc>
        <w:tc>
          <w:tcPr>
            <w:tcW w:w="1207" w:type="dxa"/>
            <w:gridSpan w:val="2"/>
          </w:tcPr>
          <w:p w14:paraId="5F1AB990" w14:textId="77777777" w:rsidR="00806FFA" w:rsidRDefault="00806FFA" w:rsidP="00806FFA">
            <w:pPr>
              <w:jc w:val="both"/>
            </w:pPr>
            <w:r>
              <w:t>4</w:t>
            </w:r>
          </w:p>
        </w:tc>
      </w:tr>
      <w:tr w:rsidR="00806FFA" w14:paraId="284C7E2F" w14:textId="77777777" w:rsidTr="00806FFA">
        <w:tc>
          <w:tcPr>
            <w:tcW w:w="3086" w:type="dxa"/>
            <w:shd w:val="clear" w:color="auto" w:fill="F7CAAC"/>
          </w:tcPr>
          <w:p w14:paraId="049D911F" w14:textId="77777777" w:rsidR="00806FFA" w:rsidRDefault="00806FFA" w:rsidP="00806FFA">
            <w:pPr>
              <w:rPr>
                <w:b/>
                <w:sz w:val="22"/>
              </w:rPr>
            </w:pPr>
            <w:r>
              <w:rPr>
                <w:b/>
              </w:rPr>
              <w:t>Prerekvizity, korekvizity, ekvivalence</w:t>
            </w:r>
          </w:p>
        </w:tc>
        <w:tc>
          <w:tcPr>
            <w:tcW w:w="6769" w:type="dxa"/>
            <w:gridSpan w:val="7"/>
          </w:tcPr>
          <w:p w14:paraId="2BD51327" w14:textId="75F7A124" w:rsidR="00806FFA" w:rsidRDefault="00576F84" w:rsidP="00806FFA">
            <w:pPr>
              <w:jc w:val="both"/>
            </w:pPr>
            <w:r>
              <w:t>Ateliér Design oděvu 7</w:t>
            </w:r>
          </w:p>
        </w:tc>
      </w:tr>
      <w:tr w:rsidR="00806FFA" w14:paraId="2EFD9A5B" w14:textId="77777777" w:rsidTr="00806FFA">
        <w:tc>
          <w:tcPr>
            <w:tcW w:w="3086" w:type="dxa"/>
            <w:shd w:val="clear" w:color="auto" w:fill="F7CAAC"/>
          </w:tcPr>
          <w:p w14:paraId="1991A1B3" w14:textId="77777777" w:rsidR="00806FFA" w:rsidRDefault="00806FFA" w:rsidP="00806FFA">
            <w:pPr>
              <w:rPr>
                <w:b/>
              </w:rPr>
            </w:pPr>
            <w:r>
              <w:rPr>
                <w:b/>
              </w:rPr>
              <w:t>Způsob ověření studijních výsledků</w:t>
            </w:r>
          </w:p>
        </w:tc>
        <w:tc>
          <w:tcPr>
            <w:tcW w:w="3406" w:type="dxa"/>
            <w:gridSpan w:val="4"/>
          </w:tcPr>
          <w:p w14:paraId="6305C07E" w14:textId="77777777" w:rsidR="00DB692F" w:rsidRDefault="00DB692F" w:rsidP="00DB692F">
            <w:pPr>
              <w:jc w:val="both"/>
              <w:rPr>
                <w:rFonts w:eastAsia="Calibri"/>
              </w:rPr>
            </w:pPr>
            <w:r>
              <w:rPr>
                <w:rFonts w:eastAsia="Calibri"/>
              </w:rPr>
              <w:t>zápočet, zkouška</w:t>
            </w:r>
          </w:p>
          <w:p w14:paraId="02F51497" w14:textId="6C786D4B" w:rsidR="00806FFA" w:rsidRDefault="00806FFA" w:rsidP="00806FFA">
            <w:pPr>
              <w:jc w:val="both"/>
            </w:pPr>
          </w:p>
        </w:tc>
        <w:tc>
          <w:tcPr>
            <w:tcW w:w="2156" w:type="dxa"/>
            <w:shd w:val="clear" w:color="auto" w:fill="F7CAAC"/>
          </w:tcPr>
          <w:p w14:paraId="0F23A00D" w14:textId="77777777" w:rsidR="00806FFA" w:rsidRDefault="00806FFA" w:rsidP="00806FFA">
            <w:pPr>
              <w:jc w:val="both"/>
              <w:rPr>
                <w:b/>
              </w:rPr>
            </w:pPr>
            <w:r>
              <w:rPr>
                <w:b/>
              </w:rPr>
              <w:t>Forma výuky</w:t>
            </w:r>
          </w:p>
        </w:tc>
        <w:tc>
          <w:tcPr>
            <w:tcW w:w="1207" w:type="dxa"/>
            <w:gridSpan w:val="2"/>
          </w:tcPr>
          <w:p w14:paraId="64BFD93B" w14:textId="77777777" w:rsidR="00806FFA" w:rsidRDefault="00806FFA" w:rsidP="00806FFA">
            <w:pPr>
              <w:jc w:val="both"/>
            </w:pPr>
            <w:r>
              <w:t>ateliér</w:t>
            </w:r>
          </w:p>
        </w:tc>
      </w:tr>
      <w:tr w:rsidR="00806FFA" w14:paraId="23C52E7A" w14:textId="77777777" w:rsidTr="002231ED">
        <w:trPr>
          <w:trHeight w:val="1389"/>
        </w:trPr>
        <w:tc>
          <w:tcPr>
            <w:tcW w:w="3086" w:type="dxa"/>
            <w:shd w:val="clear" w:color="auto" w:fill="F7CAAC"/>
          </w:tcPr>
          <w:p w14:paraId="52175A71" w14:textId="77777777" w:rsidR="00806FFA" w:rsidRDefault="00806FFA" w:rsidP="00806FFA">
            <w:pPr>
              <w:rPr>
                <w:b/>
              </w:rPr>
            </w:pPr>
            <w:r>
              <w:rPr>
                <w:b/>
              </w:rPr>
              <w:t>Forma způsobu ověření studijních výsledků a další požadavky na studenta</w:t>
            </w:r>
          </w:p>
        </w:tc>
        <w:tc>
          <w:tcPr>
            <w:tcW w:w="6769" w:type="dxa"/>
            <w:gridSpan w:val="7"/>
            <w:tcBorders>
              <w:bottom w:val="nil"/>
            </w:tcBorders>
          </w:tcPr>
          <w:p w14:paraId="64F58288" w14:textId="77777777" w:rsidR="00806FFA" w:rsidRDefault="00806FFA" w:rsidP="00806FFA">
            <w:pPr>
              <w:jc w:val="both"/>
            </w:pPr>
            <w:r>
              <w:t xml:space="preserve">Analýza výkonů studenta. Forma zakončení praktická. </w:t>
            </w:r>
          </w:p>
          <w:p w14:paraId="399D814F" w14:textId="7DE7C606" w:rsidR="00806FFA" w:rsidRPr="00C43DD1" w:rsidRDefault="00806FFA" w:rsidP="00806FFA">
            <w:pPr>
              <w:jc w:val="both"/>
              <w:rPr>
                <w:rStyle w:val="apple-converted-space"/>
                <w:shd w:val="clear" w:color="auto" w:fill="FFFFFF"/>
              </w:rPr>
            </w:pPr>
            <w:r w:rsidRPr="00C43DD1">
              <w:rPr>
                <w:shd w:val="clear" w:color="auto" w:fill="FFFFFF"/>
              </w:rPr>
              <w:t xml:space="preserve">Účast na </w:t>
            </w:r>
            <w:r w:rsidR="008C54E0">
              <w:rPr>
                <w:shd w:val="clear" w:color="auto" w:fill="FFFFFF"/>
              </w:rPr>
              <w:t>výuce</w:t>
            </w:r>
            <w:r w:rsidRPr="00C43DD1">
              <w:rPr>
                <w:shd w:val="clear" w:color="auto" w:fill="FFFFFF"/>
              </w:rPr>
              <w:t xml:space="preserve"> a pravidelné konzultace v průběhu semestru. Individuální </w:t>
            </w:r>
            <w:r w:rsidR="002A01AD">
              <w:rPr>
                <w:shd w:val="clear" w:color="auto" w:fill="FFFFFF"/>
              </w:rPr>
              <w:br/>
            </w:r>
            <w:r w:rsidRPr="00C43DD1">
              <w:rPr>
                <w:shd w:val="clear" w:color="auto" w:fill="FFFFFF"/>
              </w:rPr>
              <w:t>a samostatný tvůrčí přístup ke studiu.</w:t>
            </w:r>
            <w:r w:rsidRPr="00C43DD1">
              <w:rPr>
                <w:rStyle w:val="apple-converted-space"/>
                <w:shd w:val="clear" w:color="auto" w:fill="FFFFFF"/>
              </w:rPr>
              <w:t> </w:t>
            </w:r>
          </w:p>
          <w:p w14:paraId="614EB6BC" w14:textId="7502BAF4" w:rsidR="00806FFA" w:rsidRDefault="00806FFA" w:rsidP="004860B0">
            <w:pPr>
              <w:jc w:val="both"/>
            </w:pPr>
            <w:r w:rsidRPr="00C43DD1">
              <w:rPr>
                <w:shd w:val="clear" w:color="auto" w:fill="FFFFFF"/>
              </w:rPr>
              <w:t xml:space="preserve">Zvládnutí vybraného tématu pro navazující magisterské studium a jeho teoretické </w:t>
            </w:r>
            <w:r w:rsidR="002A01AD">
              <w:rPr>
                <w:shd w:val="clear" w:color="auto" w:fill="FFFFFF"/>
              </w:rPr>
              <w:br/>
            </w:r>
            <w:r w:rsidRPr="00C43DD1">
              <w:rPr>
                <w:shd w:val="clear" w:color="auto" w:fill="FFFFFF"/>
              </w:rPr>
              <w:t>i praktické rozpracovaní v podobě skic, které navazují v realizace v materiálu. Po studentovi se p</w:t>
            </w:r>
            <w:r w:rsidR="008C54E0">
              <w:rPr>
                <w:shd w:val="clear" w:color="auto" w:fill="FFFFFF"/>
              </w:rPr>
              <w:t>ožaduje 80 % účast</w:t>
            </w:r>
            <w:r w:rsidRPr="00C43DD1">
              <w:rPr>
                <w:shd w:val="clear" w:color="auto" w:fill="FFFFFF"/>
              </w:rPr>
              <w:t xml:space="preserve"> a vypracování zadaných dílčích úkolů</w:t>
            </w:r>
            <w:r w:rsidR="008C54E0">
              <w:rPr>
                <w:shd w:val="clear" w:color="auto" w:fill="FFFFFF"/>
              </w:rPr>
              <w:t>.</w:t>
            </w:r>
          </w:p>
        </w:tc>
      </w:tr>
      <w:tr w:rsidR="00806FFA" w14:paraId="0E5DD845" w14:textId="77777777" w:rsidTr="00675D88">
        <w:trPr>
          <w:trHeight w:val="95"/>
        </w:trPr>
        <w:tc>
          <w:tcPr>
            <w:tcW w:w="9855" w:type="dxa"/>
            <w:gridSpan w:val="8"/>
            <w:tcBorders>
              <w:top w:val="nil"/>
            </w:tcBorders>
          </w:tcPr>
          <w:p w14:paraId="5E94D28A" w14:textId="77777777" w:rsidR="00806FFA" w:rsidRDefault="00806FFA" w:rsidP="00806FFA"/>
        </w:tc>
      </w:tr>
      <w:tr w:rsidR="00806FFA" w14:paraId="3B522E7F" w14:textId="77777777" w:rsidTr="00806FFA">
        <w:trPr>
          <w:trHeight w:val="197"/>
        </w:trPr>
        <w:tc>
          <w:tcPr>
            <w:tcW w:w="3086" w:type="dxa"/>
            <w:tcBorders>
              <w:top w:val="nil"/>
            </w:tcBorders>
            <w:shd w:val="clear" w:color="auto" w:fill="F7CAAC"/>
          </w:tcPr>
          <w:p w14:paraId="413E8444" w14:textId="77777777" w:rsidR="00806FFA" w:rsidRDefault="00806FFA" w:rsidP="00806FFA">
            <w:pPr>
              <w:rPr>
                <w:b/>
              </w:rPr>
            </w:pPr>
            <w:r>
              <w:rPr>
                <w:b/>
              </w:rPr>
              <w:t>Garant předmětu</w:t>
            </w:r>
          </w:p>
        </w:tc>
        <w:tc>
          <w:tcPr>
            <w:tcW w:w="6769" w:type="dxa"/>
            <w:gridSpan w:val="7"/>
            <w:tcBorders>
              <w:top w:val="nil"/>
            </w:tcBorders>
          </w:tcPr>
          <w:p w14:paraId="1664FD32" w14:textId="77777777" w:rsidR="00806FFA" w:rsidRDefault="00806FFA" w:rsidP="00806FFA">
            <w:pPr>
              <w:jc w:val="both"/>
            </w:pPr>
            <w:r>
              <w:rPr>
                <w:rFonts w:eastAsia="Calibri"/>
              </w:rPr>
              <w:t>doc. MgA. Kristýna Petříčková, Ph.D.</w:t>
            </w:r>
          </w:p>
        </w:tc>
      </w:tr>
      <w:tr w:rsidR="00806FFA" w14:paraId="7A12FB5E" w14:textId="77777777" w:rsidTr="00806FFA">
        <w:trPr>
          <w:trHeight w:val="243"/>
        </w:trPr>
        <w:tc>
          <w:tcPr>
            <w:tcW w:w="3086" w:type="dxa"/>
            <w:tcBorders>
              <w:top w:val="nil"/>
            </w:tcBorders>
            <w:shd w:val="clear" w:color="auto" w:fill="F7CAAC"/>
          </w:tcPr>
          <w:p w14:paraId="5ACE94FA" w14:textId="77777777" w:rsidR="00806FFA" w:rsidRDefault="00806FFA" w:rsidP="00806FFA">
            <w:pPr>
              <w:rPr>
                <w:b/>
              </w:rPr>
            </w:pPr>
            <w:r>
              <w:rPr>
                <w:b/>
              </w:rPr>
              <w:t>Zapojení garanta do výuky předmětu</w:t>
            </w:r>
          </w:p>
        </w:tc>
        <w:tc>
          <w:tcPr>
            <w:tcW w:w="6769" w:type="dxa"/>
            <w:gridSpan w:val="7"/>
            <w:tcBorders>
              <w:top w:val="nil"/>
            </w:tcBorders>
          </w:tcPr>
          <w:p w14:paraId="423628AA" w14:textId="743BE4A9" w:rsidR="00806FFA" w:rsidRDefault="00DD5732" w:rsidP="00806FFA">
            <w:pPr>
              <w:spacing w:line="256" w:lineRule="auto"/>
              <w:jc w:val="both"/>
              <w:rPr>
                <w:lang w:eastAsia="en-US"/>
              </w:rPr>
            </w:pPr>
            <w:r>
              <w:rPr>
                <w:lang w:eastAsia="en-US"/>
              </w:rPr>
              <w:t>100 %</w:t>
            </w:r>
          </w:p>
          <w:p w14:paraId="32C2E68A" w14:textId="77777777" w:rsidR="00806FFA" w:rsidRDefault="00806FFA" w:rsidP="00806FFA">
            <w:pPr>
              <w:jc w:val="both"/>
            </w:pPr>
          </w:p>
        </w:tc>
      </w:tr>
      <w:tr w:rsidR="00806FFA" w14:paraId="5721D95A" w14:textId="77777777" w:rsidTr="00806FFA">
        <w:tc>
          <w:tcPr>
            <w:tcW w:w="3086" w:type="dxa"/>
            <w:shd w:val="clear" w:color="auto" w:fill="F7CAAC"/>
          </w:tcPr>
          <w:p w14:paraId="4542510A" w14:textId="77777777" w:rsidR="00806FFA" w:rsidRDefault="00806FFA" w:rsidP="00806FFA">
            <w:pPr>
              <w:rPr>
                <w:b/>
              </w:rPr>
            </w:pPr>
            <w:r>
              <w:rPr>
                <w:b/>
              </w:rPr>
              <w:t>Vyučující</w:t>
            </w:r>
          </w:p>
        </w:tc>
        <w:tc>
          <w:tcPr>
            <w:tcW w:w="6769" w:type="dxa"/>
            <w:gridSpan w:val="7"/>
            <w:tcBorders>
              <w:bottom w:val="nil"/>
            </w:tcBorders>
          </w:tcPr>
          <w:p w14:paraId="1C2BCB45" w14:textId="77777777" w:rsidR="00806FFA" w:rsidRDefault="00806FFA" w:rsidP="00806FFA">
            <w:pPr>
              <w:jc w:val="both"/>
            </w:pPr>
            <w:r>
              <w:rPr>
                <w:rFonts w:eastAsia="Calibri"/>
              </w:rPr>
              <w:t>doc. MgA. Kristýna Petříčková, Ph.D.</w:t>
            </w:r>
          </w:p>
        </w:tc>
      </w:tr>
      <w:tr w:rsidR="00806FFA" w14:paraId="2AE5B0F1" w14:textId="77777777" w:rsidTr="0014062D">
        <w:trPr>
          <w:trHeight w:val="260"/>
        </w:trPr>
        <w:tc>
          <w:tcPr>
            <w:tcW w:w="9855" w:type="dxa"/>
            <w:gridSpan w:val="8"/>
            <w:tcBorders>
              <w:top w:val="nil"/>
            </w:tcBorders>
          </w:tcPr>
          <w:p w14:paraId="489C2FE1" w14:textId="77777777" w:rsidR="00806FFA" w:rsidRDefault="00806FFA" w:rsidP="00806FFA">
            <w:pPr>
              <w:jc w:val="both"/>
            </w:pPr>
          </w:p>
        </w:tc>
      </w:tr>
      <w:tr w:rsidR="00806FFA" w14:paraId="4B68C3F2" w14:textId="77777777" w:rsidTr="00806FFA">
        <w:tc>
          <w:tcPr>
            <w:tcW w:w="3086" w:type="dxa"/>
            <w:shd w:val="clear" w:color="auto" w:fill="F7CAAC"/>
          </w:tcPr>
          <w:p w14:paraId="48C1DE19" w14:textId="77777777" w:rsidR="00806FFA" w:rsidRDefault="00806FFA" w:rsidP="00806FFA">
            <w:pPr>
              <w:jc w:val="both"/>
              <w:rPr>
                <w:b/>
              </w:rPr>
            </w:pPr>
            <w:r>
              <w:rPr>
                <w:b/>
              </w:rPr>
              <w:t>Stručná anotace předmětu</w:t>
            </w:r>
          </w:p>
        </w:tc>
        <w:tc>
          <w:tcPr>
            <w:tcW w:w="6769" w:type="dxa"/>
            <w:gridSpan w:val="7"/>
            <w:tcBorders>
              <w:bottom w:val="nil"/>
            </w:tcBorders>
          </w:tcPr>
          <w:p w14:paraId="50724909" w14:textId="77777777" w:rsidR="00806FFA" w:rsidRDefault="00806FFA" w:rsidP="00806FFA">
            <w:pPr>
              <w:jc w:val="both"/>
            </w:pPr>
          </w:p>
        </w:tc>
      </w:tr>
      <w:tr w:rsidR="00806FFA" w14:paraId="26316A5D" w14:textId="77777777" w:rsidTr="004860B0">
        <w:trPr>
          <w:trHeight w:val="5786"/>
        </w:trPr>
        <w:tc>
          <w:tcPr>
            <w:tcW w:w="9855" w:type="dxa"/>
            <w:gridSpan w:val="8"/>
            <w:tcBorders>
              <w:top w:val="nil"/>
              <w:bottom w:val="single" w:sz="12" w:space="0" w:color="auto"/>
            </w:tcBorders>
          </w:tcPr>
          <w:p w14:paraId="2A2F84D2" w14:textId="0B14B119" w:rsidR="0014062D" w:rsidRPr="00C43DD1" w:rsidRDefault="00806FFA" w:rsidP="004860B0">
            <w:pPr>
              <w:spacing w:after="120"/>
              <w:jc w:val="both"/>
              <w:rPr>
                <w:rStyle w:val="apple-converted-space"/>
                <w:shd w:val="clear" w:color="auto" w:fill="FFFFFF"/>
              </w:rPr>
            </w:pPr>
            <w:r w:rsidRPr="00C43DD1">
              <w:rPr>
                <w:shd w:val="clear" w:color="auto" w:fill="FFFFFF"/>
              </w:rPr>
              <w:t>Cílem tohoto předmětu je řešení prezentace designerské práce, která je nedílnou součástí budoucí práce oděvního designera. Studenti prohlubují své znalosti potřebné ke zvládnutí práce oděvního designera na základě individuálního zadání, kde mohou rozvíjet koncepční myšlení, oděvní kresbu, práci s materiálem, tvarem, barvou, strukturou, či řešit konceptuální, výtvarnou a funkční stránku oděvu.</w:t>
            </w:r>
            <w:r w:rsidRPr="00C43DD1">
              <w:rPr>
                <w:rStyle w:val="apple-converted-space"/>
                <w:shd w:val="clear" w:color="auto" w:fill="FFFFFF"/>
              </w:rPr>
              <w:t xml:space="preserve"> Student v magisterském navazujícím studiu má možnost také pracovat na zvoleném projektu ve spolupráci s konkrétní firmou, nebo se věnovat širšímu tématu napříč magisterským studiem. Průběh předmětu také studentovi pomůže ujasnit cíle budoucího projektu diplomové práce. </w:t>
            </w:r>
          </w:p>
          <w:p w14:paraId="373C342F" w14:textId="77777777" w:rsidR="00806FFA" w:rsidRPr="00B72A22" w:rsidRDefault="00806FFA" w:rsidP="00D3581F">
            <w:pPr>
              <w:pStyle w:val="Odstavecseseznamem"/>
              <w:numPr>
                <w:ilvl w:val="0"/>
                <w:numId w:val="50"/>
              </w:numPr>
              <w:spacing w:after="160" w:line="259" w:lineRule="auto"/>
              <w:jc w:val="both"/>
            </w:pPr>
            <w:r w:rsidRPr="00B72A22">
              <w:t xml:space="preserve">Úvodní hodina, ateliérové zadání, požadavky ke splnění předmětu </w:t>
            </w:r>
          </w:p>
          <w:p w14:paraId="1BAACDDC" w14:textId="77777777" w:rsidR="00806FFA" w:rsidRPr="00B72A22" w:rsidRDefault="00806FFA" w:rsidP="00D3581F">
            <w:pPr>
              <w:pStyle w:val="Odstavecseseznamem"/>
              <w:numPr>
                <w:ilvl w:val="0"/>
                <w:numId w:val="50"/>
              </w:numPr>
              <w:spacing w:after="160" w:line="259" w:lineRule="auto"/>
              <w:jc w:val="both"/>
            </w:pPr>
            <w:r w:rsidRPr="00B72A22">
              <w:t>Brainstorming, moodboard, storyboard</w:t>
            </w:r>
          </w:p>
          <w:p w14:paraId="02A84226" w14:textId="77777777" w:rsidR="00806FFA" w:rsidRPr="00B72A22" w:rsidRDefault="00806FFA" w:rsidP="00D3581F">
            <w:pPr>
              <w:pStyle w:val="Odstavecseseznamem"/>
              <w:numPr>
                <w:ilvl w:val="0"/>
                <w:numId w:val="50"/>
              </w:numPr>
              <w:spacing w:after="160" w:line="259" w:lineRule="auto"/>
              <w:jc w:val="both"/>
            </w:pPr>
            <w:r w:rsidRPr="00B72A22">
              <w:t>Konzultace nad rozpracovaným tématem</w:t>
            </w:r>
          </w:p>
          <w:p w14:paraId="0BFE5B63" w14:textId="77777777" w:rsidR="00806FFA" w:rsidRPr="00B72A22" w:rsidRDefault="00806FFA" w:rsidP="00D3581F">
            <w:pPr>
              <w:pStyle w:val="Odstavecseseznamem"/>
              <w:numPr>
                <w:ilvl w:val="0"/>
                <w:numId w:val="50"/>
              </w:numPr>
              <w:spacing w:after="160" w:line="259" w:lineRule="auto"/>
              <w:jc w:val="both"/>
            </w:pPr>
            <w:r w:rsidRPr="00B72A22">
              <w:t>Konzultace nad rozpracovaným tématem</w:t>
            </w:r>
          </w:p>
          <w:p w14:paraId="3804A58E" w14:textId="77777777" w:rsidR="00806FFA" w:rsidRPr="00B72A22" w:rsidRDefault="00806FFA" w:rsidP="00D3581F">
            <w:pPr>
              <w:pStyle w:val="Odstavecseseznamem"/>
              <w:numPr>
                <w:ilvl w:val="0"/>
                <w:numId w:val="50"/>
              </w:numPr>
              <w:spacing w:after="160" w:line="259" w:lineRule="auto"/>
              <w:jc w:val="both"/>
            </w:pPr>
            <w:r w:rsidRPr="00B72A22">
              <w:t>Konzultace nad rozpracovaným tématem</w:t>
            </w:r>
          </w:p>
          <w:p w14:paraId="25501916" w14:textId="77777777" w:rsidR="00806FFA" w:rsidRPr="00B72A22" w:rsidRDefault="00806FFA" w:rsidP="00D3581F">
            <w:pPr>
              <w:pStyle w:val="Odstavecseseznamem"/>
              <w:numPr>
                <w:ilvl w:val="0"/>
                <w:numId w:val="50"/>
              </w:numPr>
              <w:spacing w:after="160" w:line="259" w:lineRule="auto"/>
              <w:jc w:val="both"/>
            </w:pPr>
            <w:r w:rsidRPr="00B72A22">
              <w:t>Realizace pracovních modelů</w:t>
            </w:r>
          </w:p>
          <w:p w14:paraId="0CDF29C0" w14:textId="77777777" w:rsidR="00806FFA" w:rsidRPr="00B72A22" w:rsidRDefault="00806FFA" w:rsidP="00D3581F">
            <w:pPr>
              <w:pStyle w:val="Odstavecseseznamem"/>
              <w:numPr>
                <w:ilvl w:val="0"/>
                <w:numId w:val="50"/>
              </w:numPr>
              <w:spacing w:after="160" w:line="259" w:lineRule="auto"/>
              <w:jc w:val="both"/>
            </w:pPr>
            <w:r w:rsidRPr="00B72A22">
              <w:t>Konzultace nad rozpracovaným tématem</w:t>
            </w:r>
          </w:p>
          <w:p w14:paraId="68516C89" w14:textId="77777777" w:rsidR="00806FFA" w:rsidRPr="00B72A22" w:rsidRDefault="00806FFA" w:rsidP="00D3581F">
            <w:pPr>
              <w:pStyle w:val="Odstavecseseznamem"/>
              <w:numPr>
                <w:ilvl w:val="0"/>
                <w:numId w:val="50"/>
              </w:numPr>
              <w:spacing w:after="160" w:line="259" w:lineRule="auto"/>
              <w:jc w:val="both"/>
            </w:pPr>
            <w:r w:rsidRPr="00B72A22">
              <w:t>Konzultace nad rozpracovaným tématem</w:t>
            </w:r>
          </w:p>
          <w:p w14:paraId="16BDB00B" w14:textId="77777777" w:rsidR="00806FFA" w:rsidRPr="00B72A22" w:rsidRDefault="00806FFA" w:rsidP="00D3581F">
            <w:pPr>
              <w:pStyle w:val="Odstavecseseznamem"/>
              <w:numPr>
                <w:ilvl w:val="0"/>
                <w:numId w:val="50"/>
              </w:numPr>
              <w:spacing w:after="160" w:line="259" w:lineRule="auto"/>
              <w:jc w:val="both"/>
            </w:pPr>
            <w:r w:rsidRPr="00B72A22">
              <w:t>Realizace modelů kolekce, produktové řady z finálního materiálu</w:t>
            </w:r>
          </w:p>
          <w:p w14:paraId="06175B89" w14:textId="77777777" w:rsidR="00806FFA" w:rsidRPr="00B72A22" w:rsidRDefault="00806FFA" w:rsidP="00D3581F">
            <w:pPr>
              <w:pStyle w:val="Odstavecseseznamem"/>
              <w:numPr>
                <w:ilvl w:val="0"/>
                <w:numId w:val="50"/>
              </w:numPr>
              <w:spacing w:after="160" w:line="259" w:lineRule="auto"/>
              <w:jc w:val="both"/>
            </w:pPr>
            <w:r w:rsidRPr="00B72A22">
              <w:t>Konzultace nad rozpracovaným tématem</w:t>
            </w:r>
          </w:p>
          <w:p w14:paraId="491F3976" w14:textId="77777777" w:rsidR="00806FFA" w:rsidRPr="00B72A22" w:rsidRDefault="00806FFA" w:rsidP="00D3581F">
            <w:pPr>
              <w:pStyle w:val="Odstavecseseznamem"/>
              <w:numPr>
                <w:ilvl w:val="0"/>
                <w:numId w:val="50"/>
              </w:numPr>
              <w:spacing w:after="160" w:line="259" w:lineRule="auto"/>
              <w:jc w:val="both"/>
            </w:pPr>
            <w:r w:rsidRPr="00B72A22">
              <w:t>Konzultace nad rozpracovaným tématem</w:t>
            </w:r>
          </w:p>
          <w:p w14:paraId="4DEC4187" w14:textId="77777777" w:rsidR="00806FFA" w:rsidRPr="00B72A22" w:rsidRDefault="00806FFA" w:rsidP="00D3581F">
            <w:pPr>
              <w:pStyle w:val="Odstavecseseznamem"/>
              <w:numPr>
                <w:ilvl w:val="0"/>
                <w:numId w:val="50"/>
              </w:numPr>
              <w:spacing w:after="160" w:line="259" w:lineRule="auto"/>
              <w:jc w:val="both"/>
            </w:pPr>
            <w:r w:rsidRPr="00B72A22">
              <w:t>Konzultace nad rozpracovaným tématem</w:t>
            </w:r>
          </w:p>
          <w:p w14:paraId="551BDD82" w14:textId="5C2C56C8" w:rsidR="0014062D" w:rsidRPr="00B72A22" w:rsidRDefault="00806FFA" w:rsidP="00D3581F">
            <w:pPr>
              <w:pStyle w:val="Odstavecseseznamem"/>
              <w:numPr>
                <w:ilvl w:val="0"/>
                <w:numId w:val="50"/>
              </w:numPr>
              <w:spacing w:after="120" w:line="259" w:lineRule="auto"/>
              <w:ind w:left="714" w:hanging="357"/>
              <w:jc w:val="both"/>
            </w:pPr>
            <w:r w:rsidRPr="00B72A22">
              <w:t>Vyhodnocení zadání</w:t>
            </w:r>
          </w:p>
          <w:p w14:paraId="6C62D279" w14:textId="21F3B310" w:rsidR="0014062D" w:rsidRPr="00C43DD1" w:rsidRDefault="00806FFA" w:rsidP="00EE4C46">
            <w:pPr>
              <w:jc w:val="both"/>
            </w:pPr>
            <w:r w:rsidRPr="00C43DD1">
              <w:rPr>
                <w:shd w:val="clear" w:color="auto" w:fill="FFFFFF"/>
              </w:rPr>
              <w:t xml:space="preserve">Student dokáže samostatně pracovat na zadaném tématu. </w:t>
            </w:r>
            <w:r w:rsidR="00EE4C46">
              <w:t>Očekává se od něj</w:t>
            </w:r>
            <w:r w:rsidRPr="00C43DD1">
              <w:t xml:space="preserve"> vysoká úroveň práce po stránce </w:t>
            </w:r>
            <w:r w:rsidRPr="00C43DD1">
              <w:rPr>
                <w:shd w:val="clear" w:color="auto" w:fill="FFFFFF"/>
              </w:rPr>
              <w:t>estetické, technologické i koncepční, a to jak z hlediska výtvarného, tak u samotných produktů. Dokáže si ujasnit cíle samotné tvorby a pohlížet na produkci z širších hledisek trhu. Student prokáže svůj cit pro práci na výtvarné části projektu, cit pro vhodný výběr barev a materiálů. Dále uceluje svůj pohled na samotnou finální prezentaci tvorby,</w:t>
            </w:r>
            <w:r w:rsidR="00EE4C46">
              <w:rPr>
                <w:shd w:val="clear" w:color="auto" w:fill="FFFFFF"/>
              </w:rPr>
              <w:t xml:space="preserve"> </w:t>
            </w:r>
            <w:r w:rsidRPr="00C43DD1">
              <w:rPr>
                <w:shd w:val="clear" w:color="auto" w:fill="FFFFFF"/>
              </w:rPr>
              <w:t>je</w:t>
            </w:r>
            <w:r w:rsidR="00EE4C46">
              <w:rPr>
                <w:shd w:val="clear" w:color="auto" w:fill="FFFFFF"/>
              </w:rPr>
              <w:t>jí možnosti a potřeby</w:t>
            </w:r>
            <w:r w:rsidRPr="00C43DD1">
              <w:rPr>
                <w:shd w:val="clear" w:color="auto" w:fill="FFFFFF"/>
              </w:rPr>
              <w:t>.</w:t>
            </w:r>
          </w:p>
        </w:tc>
      </w:tr>
      <w:tr w:rsidR="00806FFA" w14:paraId="628E456C" w14:textId="77777777" w:rsidTr="00806FFA">
        <w:trPr>
          <w:trHeight w:val="265"/>
        </w:trPr>
        <w:tc>
          <w:tcPr>
            <w:tcW w:w="3653" w:type="dxa"/>
            <w:gridSpan w:val="2"/>
            <w:tcBorders>
              <w:top w:val="nil"/>
            </w:tcBorders>
            <w:shd w:val="clear" w:color="auto" w:fill="F7CAAC"/>
          </w:tcPr>
          <w:p w14:paraId="50CA35BF" w14:textId="77777777" w:rsidR="00806FFA" w:rsidRDefault="00806FFA" w:rsidP="00806FFA">
            <w:pPr>
              <w:jc w:val="both"/>
            </w:pPr>
            <w:r>
              <w:rPr>
                <w:b/>
              </w:rPr>
              <w:t>Studijní literatura a studijní pomůcky</w:t>
            </w:r>
          </w:p>
        </w:tc>
        <w:tc>
          <w:tcPr>
            <w:tcW w:w="6202" w:type="dxa"/>
            <w:gridSpan w:val="6"/>
            <w:tcBorders>
              <w:top w:val="nil"/>
              <w:bottom w:val="nil"/>
            </w:tcBorders>
          </w:tcPr>
          <w:p w14:paraId="787CB08F" w14:textId="77777777" w:rsidR="00806FFA" w:rsidRDefault="00806FFA" w:rsidP="00806FFA">
            <w:pPr>
              <w:jc w:val="both"/>
            </w:pPr>
          </w:p>
        </w:tc>
      </w:tr>
      <w:tr w:rsidR="00806FFA" w14:paraId="16AB4665" w14:textId="77777777" w:rsidTr="004860B0">
        <w:trPr>
          <w:trHeight w:val="978"/>
        </w:trPr>
        <w:tc>
          <w:tcPr>
            <w:tcW w:w="9855" w:type="dxa"/>
            <w:gridSpan w:val="8"/>
            <w:tcBorders>
              <w:top w:val="nil"/>
            </w:tcBorders>
          </w:tcPr>
          <w:p w14:paraId="070A3A99" w14:textId="77777777" w:rsidR="00806FFA" w:rsidRPr="00B7415F" w:rsidRDefault="00806FFA" w:rsidP="00806FFA">
            <w:pPr>
              <w:rPr>
                <w:b/>
                <w:bCs/>
              </w:rPr>
            </w:pPr>
            <w:r w:rsidRPr="00B7415F">
              <w:rPr>
                <w:b/>
                <w:bCs/>
              </w:rPr>
              <w:t>Povinná:</w:t>
            </w:r>
          </w:p>
          <w:p w14:paraId="267C13C5" w14:textId="77777777" w:rsidR="00EA1097" w:rsidRDefault="00544E2E" w:rsidP="00544E2E">
            <w:pPr>
              <w:jc w:val="both"/>
            </w:pPr>
            <w:r w:rsidRPr="00AB2B0B">
              <w:t xml:space="preserve">ALBRECHTSENOVÁ, Nicky. </w:t>
            </w:r>
            <w:r w:rsidRPr="00AB2B0B">
              <w:rPr>
                <w:i/>
                <w:iCs/>
              </w:rPr>
              <w:t>Móda 20. století: Nadčasové retro pro váš šatník</w:t>
            </w:r>
            <w:r w:rsidRPr="00AB2B0B">
              <w:t xml:space="preserve">. Praha: Knižní klub, 2015. </w:t>
            </w:r>
          </w:p>
          <w:p w14:paraId="060A735C" w14:textId="6E6EA9FC" w:rsidR="00544E2E" w:rsidRPr="00AB2B0B" w:rsidRDefault="00544E2E" w:rsidP="00544E2E">
            <w:pPr>
              <w:jc w:val="both"/>
            </w:pPr>
            <w:r w:rsidRPr="00AB2B0B">
              <w:t>ISBN 978-80-242-4907-0.</w:t>
            </w:r>
          </w:p>
          <w:p w14:paraId="59F84BFD" w14:textId="77777777" w:rsidR="00544E2E" w:rsidRPr="00AB2B0B" w:rsidRDefault="00544E2E" w:rsidP="00544E2E">
            <w:pPr>
              <w:jc w:val="both"/>
            </w:pPr>
            <w:r w:rsidRPr="00AB2B0B">
              <w:t xml:space="preserve">DORFLES, Gillo. </w:t>
            </w:r>
            <w:r w:rsidRPr="00AB2B0B">
              <w:rPr>
                <w:i/>
                <w:iCs/>
              </w:rPr>
              <w:t>(Nová) móda módy</w:t>
            </w:r>
            <w:r w:rsidRPr="00AB2B0B">
              <w:t>. Praha: Rubato, 2014. ISBN 978-80-87705-19-3.</w:t>
            </w:r>
          </w:p>
          <w:p w14:paraId="25881243" w14:textId="77777777" w:rsidR="00544E2E" w:rsidRPr="00AB2B0B" w:rsidRDefault="00544E2E" w:rsidP="00544E2E">
            <w:pPr>
              <w:jc w:val="both"/>
            </w:pPr>
            <w:r w:rsidRPr="00AB2B0B">
              <w:t xml:space="preserve">FASHIONARY INTERNATIONAL. </w:t>
            </w:r>
            <w:r w:rsidRPr="00AB2B0B">
              <w:rPr>
                <w:i/>
                <w:iCs/>
              </w:rPr>
              <w:t>The Fashion Business Manual: An Illustrated Guide to Building a Fashion Brand</w:t>
            </w:r>
            <w:r w:rsidRPr="00AB2B0B">
              <w:t xml:space="preserve">. Hong Kong: Fashionary International Ltd, 2018. ISBN 978-988-771-097-4. </w:t>
            </w:r>
          </w:p>
          <w:p w14:paraId="703156A6" w14:textId="77777777" w:rsidR="00544E2E" w:rsidRPr="00AB2B0B" w:rsidRDefault="00544E2E" w:rsidP="00544E2E">
            <w:pPr>
              <w:jc w:val="both"/>
              <w:rPr>
                <w:shd w:val="clear" w:color="auto" w:fill="FFFFFF"/>
              </w:rPr>
            </w:pPr>
            <w:r w:rsidRPr="00AB2B0B">
              <w:rPr>
                <w:shd w:val="clear" w:color="auto" w:fill="FFFFFF"/>
              </w:rPr>
              <w:t>THE KYOTO COSTUME INSTITUTE, Fashion: A History from the 18th to the 20th Century. Paris: Taschen, 2017. </w:t>
            </w:r>
            <w:r w:rsidRPr="00AB2B0B">
              <w:rPr>
                <w:rStyle w:val="Zdraznn"/>
                <w:i w:val="0"/>
                <w:iCs w:val="0"/>
                <w:shd w:val="clear" w:color="auto" w:fill="FFFFFF"/>
              </w:rPr>
              <w:t>ISBN 978-3-8365-5719-1</w:t>
            </w:r>
            <w:r w:rsidRPr="00AB2B0B">
              <w:rPr>
                <w:shd w:val="clear" w:color="auto" w:fill="FFFFFF"/>
              </w:rPr>
              <w:t>.</w:t>
            </w:r>
          </w:p>
          <w:p w14:paraId="60E35697" w14:textId="77777777" w:rsidR="00806FFA" w:rsidRPr="00AB2B0B" w:rsidRDefault="00806FFA" w:rsidP="00806FFA">
            <w:pPr>
              <w:rPr>
                <w:b/>
              </w:rPr>
            </w:pPr>
            <w:r w:rsidRPr="00AB2B0B">
              <w:rPr>
                <w:b/>
              </w:rPr>
              <w:t>Doporučená:</w:t>
            </w:r>
          </w:p>
          <w:p w14:paraId="142A12B3" w14:textId="77777777" w:rsidR="00AB2B0B" w:rsidRPr="00AB2B0B" w:rsidRDefault="00AB2B0B" w:rsidP="00AB2B0B">
            <w:pPr>
              <w:jc w:val="both"/>
            </w:pPr>
            <w:r w:rsidRPr="00AB2B0B">
              <w:t xml:space="preserve">FASHIONARY INTERNATIONAL. </w:t>
            </w:r>
            <w:r w:rsidRPr="00AB2B0B">
              <w:rPr>
                <w:i/>
                <w:iCs/>
              </w:rPr>
              <w:t>Fashionpedia: The Visual Dictionary Of Fashion Design</w:t>
            </w:r>
            <w:r w:rsidRPr="00AB2B0B">
              <w:t>. Hong Kong: Fashionary International Ltd, 2019. ISBN 978-988-13-5476-1.</w:t>
            </w:r>
          </w:p>
          <w:p w14:paraId="2D1C0EEE" w14:textId="77777777" w:rsidR="00AB2B0B" w:rsidRPr="00AB2B0B" w:rsidRDefault="00AB2B0B" w:rsidP="00AB2B0B">
            <w:pPr>
              <w:shd w:val="clear" w:color="auto" w:fill="FFFFFF"/>
            </w:pPr>
            <w:r w:rsidRPr="00AB2B0B">
              <w:lastRenderedPageBreak/>
              <w:t xml:space="preserve">LIPOVETSKY, Gilles. </w:t>
            </w:r>
            <w:r w:rsidRPr="00AB2B0B">
              <w:rPr>
                <w:i/>
                <w:iCs/>
              </w:rPr>
              <w:t>Říše pomíjivosti: Móda a její úděl v moderních společnostech</w:t>
            </w:r>
            <w:r w:rsidRPr="00AB2B0B">
              <w:t xml:space="preserve">. 2. vydání. Praha: Prostor, 2010. ISBN 978-80-7260-229-2. </w:t>
            </w:r>
          </w:p>
          <w:p w14:paraId="28759941" w14:textId="77777777" w:rsidR="00AB2B0B" w:rsidRPr="00AB2B0B" w:rsidRDefault="00AB2B0B" w:rsidP="00AB2B0B">
            <w:pPr>
              <w:rPr>
                <w:bdr w:val="none" w:sz="0" w:space="0" w:color="auto" w:frame="1"/>
              </w:rPr>
            </w:pPr>
            <w:r w:rsidRPr="00AB2B0B">
              <w:t xml:space="preserve">NAKAMICHI, Tomoko. </w:t>
            </w:r>
            <w:r w:rsidRPr="00AB2B0B">
              <w:rPr>
                <w:i/>
              </w:rPr>
              <w:t>Pattern Magic 2.</w:t>
            </w:r>
            <w:r w:rsidRPr="00AB2B0B">
              <w:t xml:space="preserve"> London: </w:t>
            </w:r>
            <w:hyperlink r:id="rId26" w:tooltip="Laurence King Publishing" w:history="1">
              <w:r w:rsidR="00806FFA" w:rsidRPr="00AB2B0B">
                <w:rPr>
                  <w:rStyle w:val="Hypertextovodkaz"/>
                  <w:color w:val="auto"/>
                  <w:u w:val="none"/>
                </w:rPr>
                <w:t>Laurence King Publishing</w:t>
              </w:r>
            </w:hyperlink>
            <w:r w:rsidRPr="00AB2B0B">
              <w:t xml:space="preserve">, 2011. </w:t>
            </w:r>
            <w:r w:rsidRPr="00AB2B0B">
              <w:rPr>
                <w:bdr w:val="none" w:sz="0" w:space="0" w:color="auto" w:frame="1"/>
              </w:rPr>
              <w:t>ISBN</w:t>
            </w:r>
            <w:r w:rsidRPr="00AB2B0B">
              <w:rPr>
                <w:rStyle w:val="apple-converted-space"/>
                <w:rFonts w:eastAsia="Calibri"/>
                <w:bdr w:val="none" w:sz="0" w:space="0" w:color="auto" w:frame="1"/>
              </w:rPr>
              <w:t> </w:t>
            </w:r>
            <w:r w:rsidRPr="00AB2B0B">
              <w:rPr>
                <w:bdr w:val="none" w:sz="0" w:space="0" w:color="auto" w:frame="1"/>
              </w:rPr>
              <w:t>9781856697064.</w:t>
            </w:r>
          </w:p>
          <w:p w14:paraId="586430A6" w14:textId="6BE2C230" w:rsidR="00806FFA" w:rsidRPr="00045775" w:rsidRDefault="00AB2B0B" w:rsidP="00045775">
            <w:r w:rsidRPr="00AB2B0B">
              <w:t xml:space="preserve">NAKAMICHI, Tomoko. </w:t>
            </w:r>
            <w:r w:rsidRPr="00AB2B0B">
              <w:rPr>
                <w:i/>
              </w:rPr>
              <w:t>Pattern Magic 3.</w:t>
            </w:r>
            <w:r w:rsidRPr="00AB2B0B">
              <w:t xml:space="preserve"> London: </w:t>
            </w:r>
            <w:hyperlink r:id="rId27" w:tooltip="Laurence King Publishing" w:history="1">
              <w:r w:rsidR="00806FFA" w:rsidRPr="00AB2B0B">
                <w:rPr>
                  <w:rStyle w:val="Hypertextovodkaz"/>
                  <w:color w:val="auto"/>
                  <w:u w:val="none"/>
                </w:rPr>
                <w:t>Laurence King Publishing</w:t>
              </w:r>
            </w:hyperlink>
            <w:r w:rsidRPr="00AB2B0B">
              <w:t xml:space="preserve">, 2016. </w:t>
            </w:r>
            <w:r w:rsidRPr="00AB2B0B">
              <w:rPr>
                <w:rStyle w:val="Siln"/>
                <w:b w:val="0"/>
              </w:rPr>
              <w:t>ISBN</w:t>
            </w:r>
            <w:r w:rsidRPr="00AB2B0B">
              <w:t xml:space="preserve"> 1780676948.</w:t>
            </w:r>
          </w:p>
        </w:tc>
      </w:tr>
    </w:tbl>
    <w:p w14:paraId="5AFCE44A" w14:textId="77777777" w:rsidR="00806FFA" w:rsidRDefault="00806FFA"/>
    <w:p w14:paraId="35ADE032" w14:textId="1F3FCF81" w:rsidR="00594E85" w:rsidRDefault="00806FF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94E85" w14:paraId="00FCD060" w14:textId="77777777" w:rsidTr="003C67F9">
        <w:tc>
          <w:tcPr>
            <w:tcW w:w="9855" w:type="dxa"/>
            <w:gridSpan w:val="8"/>
            <w:tcBorders>
              <w:bottom w:val="double" w:sz="4" w:space="0" w:color="auto"/>
            </w:tcBorders>
            <w:shd w:val="clear" w:color="auto" w:fill="BDD6EE"/>
          </w:tcPr>
          <w:p w14:paraId="7C310E41" w14:textId="77777777" w:rsidR="00594E85" w:rsidRDefault="00594E85" w:rsidP="003C67F9">
            <w:pPr>
              <w:jc w:val="both"/>
              <w:rPr>
                <w:b/>
                <w:sz w:val="28"/>
              </w:rPr>
            </w:pPr>
            <w:r>
              <w:lastRenderedPageBreak/>
              <w:br w:type="page"/>
            </w:r>
            <w:r>
              <w:rPr>
                <w:b/>
                <w:sz w:val="28"/>
              </w:rPr>
              <w:t>B-III – Charakteristika studijního předmětu</w:t>
            </w:r>
          </w:p>
        </w:tc>
      </w:tr>
      <w:tr w:rsidR="00594E85" w14:paraId="186BB2CA" w14:textId="77777777" w:rsidTr="003C67F9">
        <w:tc>
          <w:tcPr>
            <w:tcW w:w="3086" w:type="dxa"/>
            <w:tcBorders>
              <w:top w:val="double" w:sz="4" w:space="0" w:color="auto"/>
            </w:tcBorders>
            <w:shd w:val="clear" w:color="auto" w:fill="F7CAAC"/>
          </w:tcPr>
          <w:p w14:paraId="7DD2909E" w14:textId="77777777" w:rsidR="00594E85" w:rsidRDefault="00594E85" w:rsidP="003C67F9">
            <w:pPr>
              <w:rPr>
                <w:b/>
              </w:rPr>
            </w:pPr>
            <w:r>
              <w:rPr>
                <w:b/>
              </w:rPr>
              <w:t>Název studijního předmětu</w:t>
            </w:r>
          </w:p>
        </w:tc>
        <w:tc>
          <w:tcPr>
            <w:tcW w:w="6769" w:type="dxa"/>
            <w:gridSpan w:val="7"/>
            <w:tcBorders>
              <w:top w:val="double" w:sz="4" w:space="0" w:color="auto"/>
            </w:tcBorders>
          </w:tcPr>
          <w:p w14:paraId="120301E0" w14:textId="77777777" w:rsidR="00594E85" w:rsidRDefault="00594E85" w:rsidP="003C67F9">
            <w:pPr>
              <w:jc w:val="both"/>
            </w:pPr>
            <w:r>
              <w:t>Ateliér Design oděvu 9</w:t>
            </w:r>
          </w:p>
        </w:tc>
      </w:tr>
      <w:tr w:rsidR="00594E85" w14:paraId="38965EB9" w14:textId="77777777" w:rsidTr="003C67F9">
        <w:tc>
          <w:tcPr>
            <w:tcW w:w="3086" w:type="dxa"/>
            <w:shd w:val="clear" w:color="auto" w:fill="F7CAAC"/>
          </w:tcPr>
          <w:p w14:paraId="76B69CA3" w14:textId="77777777" w:rsidR="00594E85" w:rsidRDefault="00594E85" w:rsidP="003C67F9">
            <w:pPr>
              <w:rPr>
                <w:b/>
              </w:rPr>
            </w:pPr>
            <w:r>
              <w:rPr>
                <w:b/>
              </w:rPr>
              <w:t>Typ předmětu</w:t>
            </w:r>
          </w:p>
        </w:tc>
        <w:tc>
          <w:tcPr>
            <w:tcW w:w="3406" w:type="dxa"/>
            <w:gridSpan w:val="4"/>
          </w:tcPr>
          <w:p w14:paraId="56A40E54" w14:textId="77777777" w:rsidR="00594E85" w:rsidRDefault="00594E85" w:rsidP="003C67F9">
            <w:pPr>
              <w:jc w:val="both"/>
            </w:pPr>
            <w:r>
              <w:t>povinný, PZ</w:t>
            </w:r>
          </w:p>
        </w:tc>
        <w:tc>
          <w:tcPr>
            <w:tcW w:w="2695" w:type="dxa"/>
            <w:gridSpan w:val="2"/>
            <w:shd w:val="clear" w:color="auto" w:fill="F7CAAC"/>
          </w:tcPr>
          <w:p w14:paraId="6EC682C1" w14:textId="77777777" w:rsidR="00594E85" w:rsidRDefault="00594E85" w:rsidP="003C67F9">
            <w:pPr>
              <w:jc w:val="both"/>
            </w:pPr>
            <w:r>
              <w:rPr>
                <w:b/>
              </w:rPr>
              <w:t>doporučený ročník / semestr</w:t>
            </w:r>
          </w:p>
        </w:tc>
        <w:tc>
          <w:tcPr>
            <w:tcW w:w="668" w:type="dxa"/>
          </w:tcPr>
          <w:p w14:paraId="509328F0" w14:textId="77777777" w:rsidR="00594E85" w:rsidRDefault="00594E85" w:rsidP="003C67F9">
            <w:pPr>
              <w:jc w:val="both"/>
            </w:pPr>
            <w:r>
              <w:t>2/ZS</w:t>
            </w:r>
          </w:p>
        </w:tc>
      </w:tr>
      <w:tr w:rsidR="00594E85" w14:paraId="5586D181" w14:textId="77777777" w:rsidTr="003C67F9">
        <w:tc>
          <w:tcPr>
            <w:tcW w:w="3086" w:type="dxa"/>
            <w:shd w:val="clear" w:color="auto" w:fill="F7CAAC"/>
          </w:tcPr>
          <w:p w14:paraId="7BBCA962" w14:textId="77777777" w:rsidR="00594E85" w:rsidRDefault="00594E85" w:rsidP="003C67F9">
            <w:pPr>
              <w:rPr>
                <w:b/>
              </w:rPr>
            </w:pPr>
            <w:r>
              <w:rPr>
                <w:b/>
              </w:rPr>
              <w:t>Rozsah studijního předmětu</w:t>
            </w:r>
          </w:p>
        </w:tc>
        <w:tc>
          <w:tcPr>
            <w:tcW w:w="1701" w:type="dxa"/>
            <w:gridSpan w:val="2"/>
          </w:tcPr>
          <w:p w14:paraId="0FBB0E10" w14:textId="77777777" w:rsidR="00594E85" w:rsidRDefault="00594E85" w:rsidP="003C67F9">
            <w:pPr>
              <w:jc w:val="both"/>
            </w:pPr>
            <w:r>
              <w:t>52 ateliér</w:t>
            </w:r>
          </w:p>
        </w:tc>
        <w:tc>
          <w:tcPr>
            <w:tcW w:w="889" w:type="dxa"/>
            <w:shd w:val="clear" w:color="auto" w:fill="F7CAAC"/>
          </w:tcPr>
          <w:p w14:paraId="1617403A" w14:textId="77777777" w:rsidR="00594E85" w:rsidRDefault="00594E85" w:rsidP="003C67F9">
            <w:pPr>
              <w:jc w:val="both"/>
              <w:rPr>
                <w:b/>
              </w:rPr>
            </w:pPr>
            <w:r>
              <w:rPr>
                <w:b/>
              </w:rPr>
              <w:t xml:space="preserve">hod. </w:t>
            </w:r>
          </w:p>
        </w:tc>
        <w:tc>
          <w:tcPr>
            <w:tcW w:w="816" w:type="dxa"/>
          </w:tcPr>
          <w:p w14:paraId="15079E54" w14:textId="77777777" w:rsidR="00594E85" w:rsidRDefault="00594E85" w:rsidP="003C67F9">
            <w:pPr>
              <w:jc w:val="both"/>
            </w:pPr>
            <w:r>
              <w:t>52</w:t>
            </w:r>
          </w:p>
        </w:tc>
        <w:tc>
          <w:tcPr>
            <w:tcW w:w="2156" w:type="dxa"/>
            <w:shd w:val="clear" w:color="auto" w:fill="F7CAAC"/>
          </w:tcPr>
          <w:p w14:paraId="6051CB43" w14:textId="77777777" w:rsidR="00594E85" w:rsidRDefault="00594E85" w:rsidP="003C67F9">
            <w:pPr>
              <w:jc w:val="both"/>
              <w:rPr>
                <w:b/>
              </w:rPr>
            </w:pPr>
            <w:r>
              <w:rPr>
                <w:b/>
              </w:rPr>
              <w:t>kreditů</w:t>
            </w:r>
          </w:p>
        </w:tc>
        <w:tc>
          <w:tcPr>
            <w:tcW w:w="1207" w:type="dxa"/>
            <w:gridSpan w:val="2"/>
          </w:tcPr>
          <w:p w14:paraId="3CEFC5DF" w14:textId="77777777" w:rsidR="00594E85" w:rsidRDefault="00594E85" w:rsidP="003C67F9">
            <w:pPr>
              <w:jc w:val="both"/>
            </w:pPr>
            <w:r>
              <w:t>4</w:t>
            </w:r>
          </w:p>
        </w:tc>
      </w:tr>
      <w:tr w:rsidR="00594E85" w14:paraId="14458D1A" w14:textId="77777777" w:rsidTr="003C67F9">
        <w:tc>
          <w:tcPr>
            <w:tcW w:w="3086" w:type="dxa"/>
            <w:shd w:val="clear" w:color="auto" w:fill="F7CAAC"/>
          </w:tcPr>
          <w:p w14:paraId="3020255F" w14:textId="77777777" w:rsidR="00594E85" w:rsidRDefault="00594E85" w:rsidP="003C67F9">
            <w:pPr>
              <w:rPr>
                <w:b/>
                <w:sz w:val="22"/>
              </w:rPr>
            </w:pPr>
            <w:r>
              <w:rPr>
                <w:b/>
              </w:rPr>
              <w:t>Prerekvizity, korekvizity, ekvivalence</w:t>
            </w:r>
          </w:p>
        </w:tc>
        <w:tc>
          <w:tcPr>
            <w:tcW w:w="6769" w:type="dxa"/>
            <w:gridSpan w:val="7"/>
          </w:tcPr>
          <w:p w14:paraId="5C466961" w14:textId="5417D420" w:rsidR="00594E85" w:rsidRDefault="00576F84" w:rsidP="003C67F9">
            <w:pPr>
              <w:jc w:val="both"/>
            </w:pPr>
            <w:r>
              <w:t>Ateliér Design oděvu 8</w:t>
            </w:r>
          </w:p>
        </w:tc>
      </w:tr>
      <w:tr w:rsidR="00594E85" w14:paraId="36052241" w14:textId="77777777" w:rsidTr="003C67F9">
        <w:tc>
          <w:tcPr>
            <w:tcW w:w="3086" w:type="dxa"/>
            <w:shd w:val="clear" w:color="auto" w:fill="F7CAAC"/>
          </w:tcPr>
          <w:p w14:paraId="4B42D046" w14:textId="77777777" w:rsidR="00594E85" w:rsidRDefault="00594E85" w:rsidP="003C67F9">
            <w:pPr>
              <w:rPr>
                <w:b/>
              </w:rPr>
            </w:pPr>
            <w:r>
              <w:rPr>
                <w:b/>
              </w:rPr>
              <w:t>Způsob ověření studijních výsledků</w:t>
            </w:r>
          </w:p>
        </w:tc>
        <w:tc>
          <w:tcPr>
            <w:tcW w:w="3406" w:type="dxa"/>
            <w:gridSpan w:val="4"/>
          </w:tcPr>
          <w:p w14:paraId="5D3CDF40" w14:textId="389F1990" w:rsidR="00594E85" w:rsidRDefault="00594E85" w:rsidP="003C67F9">
            <w:pPr>
              <w:jc w:val="both"/>
            </w:pPr>
            <w:r>
              <w:t>zápočet, zkouška</w:t>
            </w:r>
          </w:p>
        </w:tc>
        <w:tc>
          <w:tcPr>
            <w:tcW w:w="2156" w:type="dxa"/>
            <w:shd w:val="clear" w:color="auto" w:fill="F7CAAC"/>
          </w:tcPr>
          <w:p w14:paraId="034D8195" w14:textId="77777777" w:rsidR="00594E85" w:rsidRDefault="00594E85" w:rsidP="003C67F9">
            <w:pPr>
              <w:jc w:val="both"/>
              <w:rPr>
                <w:b/>
              </w:rPr>
            </w:pPr>
            <w:r>
              <w:rPr>
                <w:b/>
              </w:rPr>
              <w:t>Forma výuky</w:t>
            </w:r>
          </w:p>
        </w:tc>
        <w:tc>
          <w:tcPr>
            <w:tcW w:w="1207" w:type="dxa"/>
            <w:gridSpan w:val="2"/>
          </w:tcPr>
          <w:p w14:paraId="4F70D0BF" w14:textId="77777777" w:rsidR="00594E85" w:rsidRDefault="00594E85" w:rsidP="003C67F9">
            <w:pPr>
              <w:jc w:val="both"/>
            </w:pPr>
            <w:r>
              <w:t>ateliér</w:t>
            </w:r>
          </w:p>
        </w:tc>
      </w:tr>
      <w:tr w:rsidR="00594E85" w14:paraId="57127C83" w14:textId="77777777" w:rsidTr="003C67F9">
        <w:tc>
          <w:tcPr>
            <w:tcW w:w="3086" w:type="dxa"/>
            <w:shd w:val="clear" w:color="auto" w:fill="F7CAAC"/>
          </w:tcPr>
          <w:p w14:paraId="7DFFF38C" w14:textId="77777777" w:rsidR="00594E85" w:rsidRDefault="00594E85" w:rsidP="003C67F9">
            <w:pPr>
              <w:rPr>
                <w:b/>
              </w:rPr>
            </w:pPr>
            <w:r>
              <w:rPr>
                <w:b/>
              </w:rPr>
              <w:t>Forma způsobu ověření studijních výsledků a další požadavky na studenta</w:t>
            </w:r>
          </w:p>
        </w:tc>
        <w:tc>
          <w:tcPr>
            <w:tcW w:w="6769" w:type="dxa"/>
            <w:gridSpan w:val="7"/>
            <w:tcBorders>
              <w:bottom w:val="nil"/>
            </w:tcBorders>
          </w:tcPr>
          <w:p w14:paraId="5F2F3D31" w14:textId="77777777" w:rsidR="00594E85" w:rsidRDefault="00594E85" w:rsidP="003C67F9">
            <w:pPr>
              <w:jc w:val="both"/>
            </w:pPr>
            <w:r>
              <w:t xml:space="preserve">Analýza výkonů studenta. Forma zakončení praktická. </w:t>
            </w:r>
          </w:p>
          <w:p w14:paraId="324B5A0B" w14:textId="77777777" w:rsidR="00594E85" w:rsidRDefault="00594E85" w:rsidP="003C67F9">
            <w:pPr>
              <w:jc w:val="both"/>
            </w:pPr>
            <w:r>
              <w:t>80% účast ve výuce.</w:t>
            </w:r>
          </w:p>
          <w:p w14:paraId="0FCA184A" w14:textId="77777777" w:rsidR="00594E85" w:rsidRDefault="00594E85" w:rsidP="003C67F9">
            <w:pPr>
              <w:jc w:val="both"/>
            </w:pPr>
          </w:p>
        </w:tc>
      </w:tr>
      <w:tr w:rsidR="00594E85" w14:paraId="52CA8FA3" w14:textId="77777777" w:rsidTr="00675D88">
        <w:trPr>
          <w:trHeight w:val="109"/>
        </w:trPr>
        <w:tc>
          <w:tcPr>
            <w:tcW w:w="9855" w:type="dxa"/>
            <w:gridSpan w:val="8"/>
            <w:tcBorders>
              <w:top w:val="nil"/>
            </w:tcBorders>
          </w:tcPr>
          <w:p w14:paraId="7B3F9F2E" w14:textId="77777777" w:rsidR="00594E85" w:rsidRDefault="00594E85" w:rsidP="003C67F9"/>
        </w:tc>
      </w:tr>
      <w:tr w:rsidR="00594E85" w14:paraId="66E03B5D" w14:textId="77777777" w:rsidTr="003C67F9">
        <w:trPr>
          <w:trHeight w:val="197"/>
        </w:trPr>
        <w:tc>
          <w:tcPr>
            <w:tcW w:w="3086" w:type="dxa"/>
            <w:tcBorders>
              <w:top w:val="nil"/>
            </w:tcBorders>
            <w:shd w:val="clear" w:color="auto" w:fill="F7CAAC"/>
          </w:tcPr>
          <w:p w14:paraId="3FF537A8" w14:textId="77777777" w:rsidR="00594E85" w:rsidRDefault="00594E85" w:rsidP="003C67F9">
            <w:pPr>
              <w:rPr>
                <w:b/>
              </w:rPr>
            </w:pPr>
            <w:r>
              <w:rPr>
                <w:b/>
              </w:rPr>
              <w:t>Garant předmětu</w:t>
            </w:r>
          </w:p>
        </w:tc>
        <w:tc>
          <w:tcPr>
            <w:tcW w:w="6769" w:type="dxa"/>
            <w:gridSpan w:val="7"/>
            <w:tcBorders>
              <w:top w:val="nil"/>
            </w:tcBorders>
          </w:tcPr>
          <w:p w14:paraId="3D6500E6" w14:textId="77777777" w:rsidR="00594E85" w:rsidRDefault="00594E85" w:rsidP="003C67F9">
            <w:pPr>
              <w:jc w:val="both"/>
            </w:pPr>
            <w:r>
              <w:rPr>
                <w:rFonts w:eastAsia="Calibri"/>
              </w:rPr>
              <w:t>doc. MgA. Kristýna Petříčková, Ph.D.</w:t>
            </w:r>
          </w:p>
        </w:tc>
      </w:tr>
      <w:tr w:rsidR="00594E85" w14:paraId="189F0EAC" w14:textId="77777777" w:rsidTr="003C67F9">
        <w:trPr>
          <w:trHeight w:val="243"/>
        </w:trPr>
        <w:tc>
          <w:tcPr>
            <w:tcW w:w="3086" w:type="dxa"/>
            <w:tcBorders>
              <w:top w:val="nil"/>
            </w:tcBorders>
            <w:shd w:val="clear" w:color="auto" w:fill="F7CAAC"/>
          </w:tcPr>
          <w:p w14:paraId="43524763" w14:textId="77777777" w:rsidR="00594E85" w:rsidRDefault="00594E85" w:rsidP="003C67F9">
            <w:pPr>
              <w:rPr>
                <w:b/>
              </w:rPr>
            </w:pPr>
            <w:r>
              <w:rPr>
                <w:b/>
              </w:rPr>
              <w:t>Zapojení garanta do výuky předmětu</w:t>
            </w:r>
          </w:p>
        </w:tc>
        <w:tc>
          <w:tcPr>
            <w:tcW w:w="6769" w:type="dxa"/>
            <w:gridSpan w:val="7"/>
            <w:tcBorders>
              <w:top w:val="nil"/>
            </w:tcBorders>
          </w:tcPr>
          <w:p w14:paraId="46896A52" w14:textId="77777777" w:rsidR="00594E85" w:rsidRDefault="00594E85" w:rsidP="003C67F9">
            <w:pPr>
              <w:spacing w:line="256" w:lineRule="auto"/>
              <w:jc w:val="both"/>
              <w:rPr>
                <w:lang w:eastAsia="en-US"/>
              </w:rPr>
            </w:pPr>
            <w:r>
              <w:rPr>
                <w:lang w:eastAsia="en-US"/>
              </w:rPr>
              <w:t>ano</w:t>
            </w:r>
          </w:p>
          <w:p w14:paraId="20C09EF6" w14:textId="77777777" w:rsidR="00594E85" w:rsidRDefault="00594E85" w:rsidP="003C67F9">
            <w:pPr>
              <w:jc w:val="both"/>
            </w:pPr>
          </w:p>
        </w:tc>
      </w:tr>
      <w:tr w:rsidR="00594E85" w14:paraId="2EF46E4D" w14:textId="77777777" w:rsidTr="003C67F9">
        <w:tc>
          <w:tcPr>
            <w:tcW w:w="3086" w:type="dxa"/>
            <w:shd w:val="clear" w:color="auto" w:fill="F7CAAC"/>
          </w:tcPr>
          <w:p w14:paraId="2902A504" w14:textId="77777777" w:rsidR="00594E85" w:rsidRDefault="00594E85" w:rsidP="003C67F9">
            <w:pPr>
              <w:rPr>
                <w:b/>
              </w:rPr>
            </w:pPr>
            <w:r>
              <w:rPr>
                <w:b/>
              </w:rPr>
              <w:t>Vyučující</w:t>
            </w:r>
          </w:p>
        </w:tc>
        <w:tc>
          <w:tcPr>
            <w:tcW w:w="6769" w:type="dxa"/>
            <w:gridSpan w:val="7"/>
            <w:tcBorders>
              <w:bottom w:val="nil"/>
            </w:tcBorders>
          </w:tcPr>
          <w:p w14:paraId="65815DB2" w14:textId="77777777" w:rsidR="00594E85" w:rsidRDefault="00594E85" w:rsidP="003C67F9">
            <w:pPr>
              <w:jc w:val="both"/>
            </w:pPr>
            <w:r>
              <w:rPr>
                <w:rFonts w:eastAsia="Calibri"/>
              </w:rPr>
              <w:t>doc. MgA. Kristýna Petříčková, Ph.D.</w:t>
            </w:r>
          </w:p>
        </w:tc>
      </w:tr>
      <w:tr w:rsidR="00594E85" w14:paraId="73A43738" w14:textId="77777777" w:rsidTr="00675D88">
        <w:trPr>
          <w:trHeight w:val="95"/>
        </w:trPr>
        <w:tc>
          <w:tcPr>
            <w:tcW w:w="9855" w:type="dxa"/>
            <w:gridSpan w:val="8"/>
            <w:tcBorders>
              <w:top w:val="nil"/>
            </w:tcBorders>
          </w:tcPr>
          <w:p w14:paraId="72384461" w14:textId="77777777" w:rsidR="00594E85" w:rsidRDefault="00594E85" w:rsidP="003C67F9">
            <w:pPr>
              <w:jc w:val="both"/>
            </w:pPr>
          </w:p>
        </w:tc>
      </w:tr>
      <w:tr w:rsidR="00594E85" w14:paraId="46CA95EC" w14:textId="77777777" w:rsidTr="003C67F9">
        <w:tc>
          <w:tcPr>
            <w:tcW w:w="3086" w:type="dxa"/>
            <w:shd w:val="clear" w:color="auto" w:fill="F7CAAC"/>
          </w:tcPr>
          <w:p w14:paraId="7DE75474" w14:textId="77777777" w:rsidR="00594E85" w:rsidRDefault="00594E85" w:rsidP="003C67F9">
            <w:pPr>
              <w:jc w:val="both"/>
              <w:rPr>
                <w:b/>
              </w:rPr>
            </w:pPr>
            <w:r>
              <w:rPr>
                <w:b/>
              </w:rPr>
              <w:t>Stručná anotace předmětu</w:t>
            </w:r>
          </w:p>
        </w:tc>
        <w:tc>
          <w:tcPr>
            <w:tcW w:w="6769" w:type="dxa"/>
            <w:gridSpan w:val="7"/>
            <w:tcBorders>
              <w:bottom w:val="nil"/>
            </w:tcBorders>
          </w:tcPr>
          <w:p w14:paraId="2E9FE2BF" w14:textId="77777777" w:rsidR="00594E85" w:rsidRDefault="00594E85" w:rsidP="003C67F9">
            <w:pPr>
              <w:jc w:val="both"/>
            </w:pPr>
          </w:p>
        </w:tc>
      </w:tr>
      <w:tr w:rsidR="00594E85" w14:paraId="12987B26" w14:textId="77777777" w:rsidTr="003C67F9">
        <w:trPr>
          <w:trHeight w:val="3938"/>
        </w:trPr>
        <w:tc>
          <w:tcPr>
            <w:tcW w:w="9855" w:type="dxa"/>
            <w:gridSpan w:val="8"/>
            <w:tcBorders>
              <w:top w:val="nil"/>
              <w:bottom w:val="single" w:sz="12" w:space="0" w:color="auto"/>
            </w:tcBorders>
          </w:tcPr>
          <w:p w14:paraId="43A65194" w14:textId="243B37BC" w:rsidR="008C4497" w:rsidRPr="00C21EC0" w:rsidRDefault="00594E85" w:rsidP="00EF55F4">
            <w:pPr>
              <w:spacing w:after="120"/>
              <w:jc w:val="both"/>
              <w:rPr>
                <w:color w:val="000000"/>
                <w:shd w:val="clear" w:color="auto" w:fill="FFFFFF"/>
              </w:rPr>
            </w:pPr>
            <w:r w:rsidRPr="00ED0754">
              <w:rPr>
                <w:color w:val="000000"/>
                <w:shd w:val="clear" w:color="auto" w:fill="FFFFFF"/>
              </w:rPr>
              <w:t xml:space="preserve">Cílem předmětu je rozšiřování dovedností spojených s oděvním návrhářstvím. </w:t>
            </w:r>
            <w:r>
              <w:rPr>
                <w:color w:val="000000"/>
                <w:shd w:val="clear" w:color="auto" w:fill="FFFFFF"/>
              </w:rPr>
              <w:t xml:space="preserve">Při řešení ateliérových úkolů je kladen důraz na propojení s praxí a průmyslovou výrobou. </w:t>
            </w:r>
            <w:r w:rsidRPr="00ED0754">
              <w:rPr>
                <w:color w:val="000000"/>
                <w:shd w:val="clear" w:color="auto" w:fill="FFFFFF"/>
              </w:rPr>
              <w:t xml:space="preserve">Studenti řeší konkrétní úkoly </w:t>
            </w:r>
            <w:r>
              <w:rPr>
                <w:color w:val="000000"/>
                <w:shd w:val="clear" w:color="auto" w:fill="FFFFFF"/>
              </w:rPr>
              <w:t>směřující</w:t>
            </w:r>
            <w:r w:rsidRPr="00ED0754">
              <w:rPr>
                <w:color w:val="000000"/>
                <w:shd w:val="clear" w:color="auto" w:fill="FFFFFF"/>
              </w:rPr>
              <w:t xml:space="preserve"> projektu diplomové práce (individuálně, nebo ve spolupráci s oděvní firmou).</w:t>
            </w:r>
          </w:p>
          <w:p w14:paraId="02B0B309" w14:textId="77777777" w:rsidR="00594E85" w:rsidRPr="00B72A22" w:rsidRDefault="00594E85" w:rsidP="00D3581F">
            <w:pPr>
              <w:pStyle w:val="Odstavecseseznamem"/>
              <w:numPr>
                <w:ilvl w:val="0"/>
                <w:numId w:val="75"/>
              </w:numPr>
              <w:spacing w:after="160" w:line="259" w:lineRule="auto"/>
              <w:jc w:val="both"/>
            </w:pPr>
            <w:r w:rsidRPr="00B72A22">
              <w:t xml:space="preserve">Úvodní hodina, ateliérové zadání, požadavky ke splnění předmětu </w:t>
            </w:r>
          </w:p>
          <w:p w14:paraId="4FD12055" w14:textId="77777777" w:rsidR="00594E85" w:rsidRPr="00B72A22" w:rsidRDefault="00594E85" w:rsidP="00D3581F">
            <w:pPr>
              <w:pStyle w:val="Odstavecseseznamem"/>
              <w:numPr>
                <w:ilvl w:val="0"/>
                <w:numId w:val="75"/>
              </w:numPr>
              <w:spacing w:after="160" w:line="259" w:lineRule="auto"/>
              <w:jc w:val="both"/>
            </w:pPr>
            <w:r w:rsidRPr="00B72A22">
              <w:t>Brainstorming, moodboard, storyboard</w:t>
            </w:r>
          </w:p>
          <w:p w14:paraId="24D24256" w14:textId="77777777" w:rsidR="00594E85" w:rsidRPr="00B72A22" w:rsidRDefault="00594E85" w:rsidP="00D3581F">
            <w:pPr>
              <w:pStyle w:val="Odstavecseseznamem"/>
              <w:numPr>
                <w:ilvl w:val="0"/>
                <w:numId w:val="75"/>
              </w:numPr>
              <w:spacing w:after="160" w:line="259" w:lineRule="auto"/>
              <w:jc w:val="both"/>
            </w:pPr>
            <w:r w:rsidRPr="00B72A22">
              <w:t>Konzultace nad rozpracovaným tématem</w:t>
            </w:r>
          </w:p>
          <w:p w14:paraId="3147A579" w14:textId="77777777" w:rsidR="00594E85" w:rsidRPr="00B72A22" w:rsidRDefault="00594E85" w:rsidP="00D3581F">
            <w:pPr>
              <w:pStyle w:val="Odstavecseseznamem"/>
              <w:numPr>
                <w:ilvl w:val="0"/>
                <w:numId w:val="75"/>
              </w:numPr>
              <w:spacing w:after="160" w:line="259" w:lineRule="auto"/>
              <w:jc w:val="both"/>
            </w:pPr>
            <w:r w:rsidRPr="00B72A22">
              <w:t>Konzultace nad rozpracovaným tématem</w:t>
            </w:r>
          </w:p>
          <w:p w14:paraId="24A3F0B2" w14:textId="77777777" w:rsidR="00594E85" w:rsidRPr="00B72A22" w:rsidRDefault="00594E85" w:rsidP="00D3581F">
            <w:pPr>
              <w:pStyle w:val="Odstavecseseznamem"/>
              <w:numPr>
                <w:ilvl w:val="0"/>
                <w:numId w:val="75"/>
              </w:numPr>
              <w:spacing w:after="160" w:line="259" w:lineRule="auto"/>
              <w:jc w:val="both"/>
            </w:pPr>
            <w:r w:rsidRPr="00B72A22">
              <w:t>Konzultace nad rozpracovaným tématem</w:t>
            </w:r>
          </w:p>
          <w:p w14:paraId="4055990E" w14:textId="77777777" w:rsidR="00594E85" w:rsidRPr="00B72A22" w:rsidRDefault="00594E85" w:rsidP="00D3581F">
            <w:pPr>
              <w:pStyle w:val="Odstavecseseznamem"/>
              <w:numPr>
                <w:ilvl w:val="0"/>
                <w:numId w:val="75"/>
              </w:numPr>
              <w:spacing w:after="160" w:line="259" w:lineRule="auto"/>
              <w:jc w:val="both"/>
            </w:pPr>
            <w:r w:rsidRPr="00B72A22">
              <w:t>Realizace pracovních modelů</w:t>
            </w:r>
          </w:p>
          <w:p w14:paraId="2EDD975D" w14:textId="77777777" w:rsidR="00594E85" w:rsidRPr="00B72A22" w:rsidRDefault="00594E85" w:rsidP="00D3581F">
            <w:pPr>
              <w:pStyle w:val="Odstavecseseznamem"/>
              <w:numPr>
                <w:ilvl w:val="0"/>
                <w:numId w:val="75"/>
              </w:numPr>
              <w:spacing w:after="160" w:line="259" w:lineRule="auto"/>
              <w:jc w:val="both"/>
            </w:pPr>
            <w:r w:rsidRPr="00B72A22">
              <w:t>Konzultace nad rozpracovaným tématem</w:t>
            </w:r>
          </w:p>
          <w:p w14:paraId="06048622" w14:textId="77777777" w:rsidR="00594E85" w:rsidRPr="00B72A22" w:rsidRDefault="00594E85" w:rsidP="00D3581F">
            <w:pPr>
              <w:pStyle w:val="Odstavecseseznamem"/>
              <w:numPr>
                <w:ilvl w:val="0"/>
                <w:numId w:val="75"/>
              </w:numPr>
              <w:spacing w:after="160" w:line="259" w:lineRule="auto"/>
              <w:jc w:val="both"/>
            </w:pPr>
            <w:r w:rsidRPr="00B72A22">
              <w:t>Konzultace nad rozpracovaným tématem</w:t>
            </w:r>
          </w:p>
          <w:p w14:paraId="769A746E" w14:textId="77777777" w:rsidR="00594E85" w:rsidRPr="00B72A22" w:rsidRDefault="00594E85" w:rsidP="00D3581F">
            <w:pPr>
              <w:pStyle w:val="Odstavecseseznamem"/>
              <w:numPr>
                <w:ilvl w:val="0"/>
                <w:numId w:val="75"/>
              </w:numPr>
              <w:spacing w:after="160" w:line="259" w:lineRule="auto"/>
              <w:jc w:val="both"/>
            </w:pPr>
            <w:r w:rsidRPr="00B72A22">
              <w:t>Realizace modelů kolekce, produktové řady z finálního materiálu</w:t>
            </w:r>
          </w:p>
          <w:p w14:paraId="1E719500" w14:textId="77777777" w:rsidR="00594E85" w:rsidRPr="00B72A22" w:rsidRDefault="00594E85" w:rsidP="00D3581F">
            <w:pPr>
              <w:pStyle w:val="Odstavecseseznamem"/>
              <w:numPr>
                <w:ilvl w:val="0"/>
                <w:numId w:val="75"/>
              </w:numPr>
              <w:spacing w:after="160" w:line="259" w:lineRule="auto"/>
              <w:jc w:val="both"/>
            </w:pPr>
            <w:r w:rsidRPr="00B72A22">
              <w:t>Konzultace nad rozpracovaným tématem</w:t>
            </w:r>
          </w:p>
          <w:p w14:paraId="066DF05A" w14:textId="77777777" w:rsidR="00594E85" w:rsidRPr="00B72A22" w:rsidRDefault="00594E85" w:rsidP="00D3581F">
            <w:pPr>
              <w:pStyle w:val="Odstavecseseznamem"/>
              <w:numPr>
                <w:ilvl w:val="0"/>
                <w:numId w:val="75"/>
              </w:numPr>
              <w:spacing w:after="160" w:line="259" w:lineRule="auto"/>
              <w:jc w:val="both"/>
            </w:pPr>
            <w:r w:rsidRPr="00B72A22">
              <w:t>Konzultace nad rozpracovaným tématem</w:t>
            </w:r>
          </w:p>
          <w:p w14:paraId="42AA6DE2" w14:textId="77777777" w:rsidR="00594E85" w:rsidRPr="00B72A22" w:rsidRDefault="00594E85" w:rsidP="00D3581F">
            <w:pPr>
              <w:pStyle w:val="Odstavecseseznamem"/>
              <w:numPr>
                <w:ilvl w:val="0"/>
                <w:numId w:val="75"/>
              </w:numPr>
              <w:spacing w:after="160" w:line="259" w:lineRule="auto"/>
              <w:jc w:val="both"/>
            </w:pPr>
            <w:r w:rsidRPr="00B72A22">
              <w:t>Konzultace nad rozpracovaným tématem</w:t>
            </w:r>
          </w:p>
          <w:p w14:paraId="5B0A077E" w14:textId="181B0A5B" w:rsidR="00DB3A1D" w:rsidRDefault="00594E85" w:rsidP="00D3581F">
            <w:pPr>
              <w:pStyle w:val="Odstavecseseznamem"/>
              <w:numPr>
                <w:ilvl w:val="0"/>
                <w:numId w:val="75"/>
              </w:numPr>
              <w:spacing w:after="120" w:line="259" w:lineRule="auto"/>
              <w:ind w:left="714" w:hanging="357"/>
              <w:jc w:val="both"/>
            </w:pPr>
            <w:r w:rsidRPr="00B72A22">
              <w:t>Vyhodnocení zadání</w:t>
            </w:r>
          </w:p>
          <w:p w14:paraId="6E74D190" w14:textId="368B4D7A" w:rsidR="00594E85" w:rsidRDefault="00594E85" w:rsidP="002A01AD">
            <w:pPr>
              <w:jc w:val="both"/>
            </w:pPr>
            <w:r w:rsidRPr="001A69A3">
              <w:t>Student kriticky hodnotí informace v souvislosti s</w:t>
            </w:r>
            <w:r>
              <w:t xml:space="preserve"> jeho hlavním studijním oborem. </w:t>
            </w:r>
            <w:r>
              <w:rPr>
                <w:shd w:val="clear" w:color="auto" w:fill="FFFFFF"/>
              </w:rPr>
              <w:t>Je technicky i odborně</w:t>
            </w:r>
            <w:r w:rsidRPr="001A69A3">
              <w:rPr>
                <w:shd w:val="clear" w:color="auto" w:fill="FFFFFF"/>
              </w:rPr>
              <w:t xml:space="preserve"> způsobil</w:t>
            </w:r>
            <w:r>
              <w:rPr>
                <w:shd w:val="clear" w:color="auto" w:fill="FFFFFF"/>
              </w:rPr>
              <w:t>ý</w:t>
            </w:r>
            <w:r w:rsidRPr="001A69A3">
              <w:rPr>
                <w:shd w:val="clear" w:color="auto" w:fill="FFFFFF"/>
              </w:rPr>
              <w:t>, kresebn</w:t>
            </w:r>
            <w:r>
              <w:rPr>
                <w:shd w:val="clear" w:color="auto" w:fill="FFFFFF"/>
              </w:rPr>
              <w:t>ě</w:t>
            </w:r>
            <w:r w:rsidRPr="001A69A3">
              <w:rPr>
                <w:shd w:val="clear" w:color="auto" w:fill="FFFFFF"/>
              </w:rPr>
              <w:t xml:space="preserve"> zručn</w:t>
            </w:r>
            <w:r>
              <w:rPr>
                <w:shd w:val="clear" w:color="auto" w:fill="FFFFFF"/>
              </w:rPr>
              <w:t>ý</w:t>
            </w:r>
            <w:r w:rsidRPr="001A69A3">
              <w:rPr>
                <w:shd w:val="clear" w:color="auto" w:fill="FFFFFF"/>
              </w:rPr>
              <w:t>.</w:t>
            </w:r>
            <w:r>
              <w:t xml:space="preserve"> </w:t>
            </w:r>
            <w:r>
              <w:rPr>
                <w:shd w:val="clear" w:color="auto" w:fill="FFFFFF"/>
              </w:rPr>
              <w:t>Dále s</w:t>
            </w:r>
            <w:r w:rsidRPr="001A69A3">
              <w:rPr>
                <w:shd w:val="clear" w:color="auto" w:fill="FFFFFF"/>
              </w:rPr>
              <w:t>amostatn</w:t>
            </w:r>
            <w:r>
              <w:rPr>
                <w:shd w:val="clear" w:color="auto" w:fill="FFFFFF"/>
              </w:rPr>
              <w:t>ě</w:t>
            </w:r>
            <w:r w:rsidRPr="001A69A3">
              <w:rPr>
                <w:shd w:val="clear" w:color="auto" w:fill="FFFFFF"/>
              </w:rPr>
              <w:t xml:space="preserve"> tvořiv</w:t>
            </w:r>
            <w:r>
              <w:rPr>
                <w:shd w:val="clear" w:color="auto" w:fill="FFFFFF"/>
              </w:rPr>
              <w:t>ě</w:t>
            </w:r>
            <w:r w:rsidRPr="001A69A3">
              <w:rPr>
                <w:shd w:val="clear" w:color="auto" w:fill="FFFFFF"/>
              </w:rPr>
              <w:t xml:space="preserve"> </w:t>
            </w:r>
            <w:r>
              <w:rPr>
                <w:shd w:val="clear" w:color="auto" w:fill="FFFFFF"/>
              </w:rPr>
              <w:t>zručný</w:t>
            </w:r>
            <w:r w:rsidRPr="001A69A3">
              <w:rPr>
                <w:shd w:val="clear" w:color="auto" w:fill="FFFFFF"/>
              </w:rPr>
              <w:t>, flexibil</w:t>
            </w:r>
            <w:r>
              <w:rPr>
                <w:shd w:val="clear" w:color="auto" w:fill="FFFFFF"/>
              </w:rPr>
              <w:t>ní</w:t>
            </w:r>
            <w:r w:rsidRPr="001A69A3">
              <w:rPr>
                <w:shd w:val="clear" w:color="auto" w:fill="FFFFFF"/>
              </w:rPr>
              <w:t>, kreativ</w:t>
            </w:r>
            <w:r>
              <w:rPr>
                <w:shd w:val="clear" w:color="auto" w:fill="FFFFFF"/>
              </w:rPr>
              <w:t>ní.</w:t>
            </w:r>
            <w:r w:rsidR="002A01AD">
              <w:t xml:space="preserve"> </w:t>
            </w:r>
            <w:r>
              <w:rPr>
                <w:shd w:val="clear" w:color="auto" w:fill="FFFFFF"/>
              </w:rPr>
              <w:t>Dokáže aplikovat</w:t>
            </w:r>
            <w:r w:rsidRPr="001A69A3">
              <w:rPr>
                <w:shd w:val="clear" w:color="auto" w:fill="FFFFFF"/>
              </w:rPr>
              <w:t xml:space="preserve"> všechny nabyté praktické zkušenosti z předchádzejících semestrů.</w:t>
            </w:r>
            <w:r w:rsidRPr="001A69A3">
              <w:t xml:space="preserve"> </w:t>
            </w:r>
          </w:p>
        </w:tc>
      </w:tr>
      <w:tr w:rsidR="00594E85" w14:paraId="0C5915E1" w14:textId="77777777" w:rsidTr="003C67F9">
        <w:trPr>
          <w:trHeight w:val="265"/>
        </w:trPr>
        <w:tc>
          <w:tcPr>
            <w:tcW w:w="3653" w:type="dxa"/>
            <w:gridSpan w:val="2"/>
            <w:tcBorders>
              <w:top w:val="nil"/>
            </w:tcBorders>
            <w:shd w:val="clear" w:color="auto" w:fill="F7CAAC"/>
          </w:tcPr>
          <w:p w14:paraId="7EB921C4" w14:textId="77777777" w:rsidR="00594E85" w:rsidRDefault="00594E85" w:rsidP="003C67F9">
            <w:pPr>
              <w:jc w:val="both"/>
            </w:pPr>
            <w:r>
              <w:rPr>
                <w:b/>
              </w:rPr>
              <w:t>Studijní literatura a studijní pomůcky</w:t>
            </w:r>
          </w:p>
        </w:tc>
        <w:tc>
          <w:tcPr>
            <w:tcW w:w="6202" w:type="dxa"/>
            <w:gridSpan w:val="6"/>
            <w:tcBorders>
              <w:top w:val="nil"/>
              <w:bottom w:val="nil"/>
            </w:tcBorders>
          </w:tcPr>
          <w:p w14:paraId="1F51488D" w14:textId="77777777" w:rsidR="00594E85" w:rsidRDefault="00594E85" w:rsidP="003C67F9">
            <w:pPr>
              <w:jc w:val="both"/>
            </w:pPr>
          </w:p>
        </w:tc>
      </w:tr>
      <w:tr w:rsidR="00594E85" w:rsidRPr="006D79E5" w14:paraId="2D2EB26C" w14:textId="77777777" w:rsidTr="003C67F9">
        <w:trPr>
          <w:trHeight w:val="1497"/>
        </w:trPr>
        <w:tc>
          <w:tcPr>
            <w:tcW w:w="9855" w:type="dxa"/>
            <w:gridSpan w:val="8"/>
            <w:tcBorders>
              <w:top w:val="nil"/>
            </w:tcBorders>
          </w:tcPr>
          <w:p w14:paraId="50A9053F" w14:textId="77777777" w:rsidR="00594E85" w:rsidRPr="006D79E5" w:rsidRDefault="00594E85" w:rsidP="003C67F9">
            <w:pPr>
              <w:jc w:val="both"/>
              <w:rPr>
                <w:b/>
                <w:bCs/>
              </w:rPr>
            </w:pPr>
            <w:r w:rsidRPr="006D79E5">
              <w:rPr>
                <w:b/>
                <w:bCs/>
              </w:rPr>
              <w:t>Povinná:</w:t>
            </w:r>
          </w:p>
          <w:p w14:paraId="7F3B17AD" w14:textId="77777777" w:rsidR="00594E85" w:rsidRPr="006D79E5" w:rsidRDefault="00594E85" w:rsidP="003C67F9">
            <w:pPr>
              <w:jc w:val="both"/>
            </w:pPr>
            <w:r w:rsidRPr="006D79E5">
              <w:t>Individuální výběr literatury dle zvoleného tématu zadání.</w:t>
            </w:r>
          </w:p>
          <w:p w14:paraId="66644012" w14:textId="77777777" w:rsidR="00594E85" w:rsidRPr="00341D1E" w:rsidRDefault="00594E85" w:rsidP="003C67F9">
            <w:r w:rsidRPr="006D79E5">
              <w:t xml:space="preserve">ČSN 80 0021. </w:t>
            </w:r>
            <w:r w:rsidRPr="00341D1E">
              <w:rPr>
                <w:i/>
              </w:rPr>
              <w:t>Názvosloví a charakteristika tkanin.</w:t>
            </w:r>
            <w:r w:rsidRPr="00341D1E">
              <w:t xml:space="preserve"> Praha 1989. Třídící znak 80 0021.</w:t>
            </w:r>
          </w:p>
          <w:p w14:paraId="2EFAE628" w14:textId="77777777" w:rsidR="00594E85" w:rsidRPr="00341D1E" w:rsidRDefault="00594E85" w:rsidP="003C67F9">
            <w:r w:rsidRPr="00341D1E">
              <w:t xml:space="preserve">ČSN EN ISO 6938 (80 1105). </w:t>
            </w:r>
            <w:r w:rsidRPr="00341D1E">
              <w:rPr>
                <w:i/>
              </w:rPr>
              <w:t>Textilie – Přírodní vlákna – Druhové názvy a definice.</w:t>
            </w:r>
            <w:r w:rsidRPr="00341D1E">
              <w:t xml:space="preserve"> Úřad pro technickou normalizaci, metrologii a státní zkušebnictví, 2015. Třídící znak 80 1105.</w:t>
            </w:r>
          </w:p>
          <w:p w14:paraId="6A5C4A6B" w14:textId="77777777" w:rsidR="00594E85" w:rsidRPr="00341D1E" w:rsidRDefault="00594E85" w:rsidP="003C67F9">
            <w:r w:rsidRPr="00341D1E">
              <w:t xml:space="preserve">ČSN 80 0001. </w:t>
            </w:r>
            <w:r w:rsidRPr="00341D1E">
              <w:rPr>
                <w:i/>
              </w:rPr>
              <w:t>Textilie – Základní třídění a základní názvy.</w:t>
            </w:r>
            <w:r w:rsidRPr="00341D1E">
              <w:t xml:space="preserve"> Úřad pro technickou normalizaci, metrologii a státní zkušebnictví, 2014. Třídící znak 80 0001.</w:t>
            </w:r>
          </w:p>
          <w:p w14:paraId="719FEC6B" w14:textId="77777777" w:rsidR="00594E85" w:rsidRPr="00341D1E" w:rsidRDefault="00594E85" w:rsidP="003C67F9">
            <w:r w:rsidRPr="00341D1E">
              <w:t xml:space="preserve">ČSN ISO 8159 (80 0011). </w:t>
            </w:r>
            <w:r w:rsidRPr="00341D1E">
              <w:rPr>
                <w:i/>
              </w:rPr>
              <w:t>Tvary vláken a nití. Slovník.</w:t>
            </w:r>
            <w:r w:rsidRPr="00341D1E">
              <w:t xml:space="preserve"> Český normalizační institut, 1994. Třídící znak 80 0011.</w:t>
            </w:r>
          </w:p>
          <w:p w14:paraId="1F3DC740" w14:textId="77777777" w:rsidR="00594E85" w:rsidRPr="00341D1E" w:rsidRDefault="00594E85" w:rsidP="003C67F9">
            <w:r w:rsidRPr="00341D1E">
              <w:t xml:space="preserve">ČSN 80 0020. </w:t>
            </w:r>
            <w:r w:rsidRPr="00341D1E">
              <w:rPr>
                <w:i/>
              </w:rPr>
              <w:t>Názvosloví tkalcovských vazeb a vazebních technik.</w:t>
            </w:r>
            <w:r w:rsidRPr="00341D1E">
              <w:t xml:space="preserve"> Vydavatelství úřadu pro normalizaci a měření, 1965. Třídící znak 80 0020.</w:t>
            </w:r>
          </w:p>
          <w:p w14:paraId="201197D3" w14:textId="77777777" w:rsidR="00594E85" w:rsidRPr="00341D1E" w:rsidRDefault="00594E85" w:rsidP="003C67F9">
            <w:r w:rsidRPr="00341D1E">
              <w:t xml:space="preserve">ČSN 80 5009. </w:t>
            </w:r>
            <w:r w:rsidRPr="00341D1E">
              <w:rPr>
                <w:i/>
              </w:rPr>
              <w:t xml:space="preserve">Názvosloví pletenin. Typy a vzory. </w:t>
            </w:r>
            <w:r w:rsidRPr="00341D1E">
              <w:t>1990. Třídící znak 80 5009.</w:t>
            </w:r>
          </w:p>
          <w:p w14:paraId="5DFA4E9F" w14:textId="77777777" w:rsidR="00594E85" w:rsidRPr="00341D1E" w:rsidRDefault="00594E85" w:rsidP="003C67F9">
            <w:r w:rsidRPr="00341D1E">
              <w:t xml:space="preserve">ČSN 80 5003. </w:t>
            </w:r>
            <w:r w:rsidRPr="00341D1E">
              <w:rPr>
                <w:i/>
              </w:rPr>
              <w:t xml:space="preserve">Názvosloví vzhledových vad pletenin a pletených výrobků. </w:t>
            </w:r>
            <w:r w:rsidRPr="00341D1E">
              <w:t>1983. Třídící znak 80 5003.</w:t>
            </w:r>
          </w:p>
          <w:p w14:paraId="66A702D9" w14:textId="77777777" w:rsidR="00594E85" w:rsidRPr="00341D1E" w:rsidRDefault="00594E85" w:rsidP="003C67F9">
            <w:r w:rsidRPr="00341D1E">
              <w:t xml:space="preserve">ČSN 80 5004. </w:t>
            </w:r>
            <w:r w:rsidRPr="00341D1E">
              <w:rPr>
                <w:i/>
              </w:rPr>
              <w:t xml:space="preserve">Pletené kusové výrobky. Společná ustanovení. </w:t>
            </w:r>
            <w:r w:rsidRPr="00341D1E">
              <w:t>1993. Třídící znak 80 5004.</w:t>
            </w:r>
          </w:p>
          <w:p w14:paraId="30253DE9" w14:textId="4FD345D6" w:rsidR="00594E85" w:rsidRPr="00341D1E" w:rsidRDefault="00594E85" w:rsidP="003C67F9">
            <w:r w:rsidRPr="00341D1E">
              <w:t xml:space="preserve">ČSN EN ISO 23 606 (80 0006). </w:t>
            </w:r>
            <w:r w:rsidR="00E64B50" w:rsidRPr="00E64B50">
              <w:rPr>
                <w:i/>
              </w:rPr>
              <w:t>Textilie –</w:t>
            </w:r>
            <w:r w:rsidRPr="00341D1E">
              <w:rPr>
                <w:i/>
              </w:rPr>
              <w:t xml:space="preserve"> Pleteniny – Znázornění a zápis vazby. </w:t>
            </w:r>
            <w:r w:rsidRPr="00341D1E">
              <w:t>2009. Třídící znak 80 0006.</w:t>
            </w:r>
          </w:p>
          <w:p w14:paraId="456153A2" w14:textId="31E058CF" w:rsidR="00594E85" w:rsidRDefault="00594E85" w:rsidP="003C67F9">
            <w:r w:rsidRPr="00341D1E">
              <w:t xml:space="preserve">ČSN EN ISO 8388 (80 0014). </w:t>
            </w:r>
            <w:r w:rsidRPr="00341D1E">
              <w:rPr>
                <w:i/>
              </w:rPr>
              <w:t xml:space="preserve">Pleteniny – Druhy </w:t>
            </w:r>
            <w:r w:rsidR="00E64B50" w:rsidRPr="00E64B50">
              <w:rPr>
                <w:i/>
              </w:rPr>
              <w:t>– Slovník.</w:t>
            </w:r>
            <w:r w:rsidRPr="00341D1E">
              <w:rPr>
                <w:i/>
              </w:rPr>
              <w:t xml:space="preserve"> </w:t>
            </w:r>
            <w:r w:rsidRPr="00341D1E">
              <w:t>2004. Třídící znak 80 0014.</w:t>
            </w:r>
          </w:p>
          <w:p w14:paraId="770FB5F2" w14:textId="77777777" w:rsidR="00594E85" w:rsidRPr="006D79E5" w:rsidRDefault="00594E85" w:rsidP="003C67F9">
            <w:pPr>
              <w:shd w:val="clear" w:color="auto" w:fill="FFFFFF"/>
              <w:rPr>
                <w:b/>
                <w:bCs/>
              </w:rPr>
            </w:pPr>
            <w:r w:rsidRPr="006D79E5">
              <w:rPr>
                <w:b/>
                <w:bCs/>
              </w:rPr>
              <w:t>Doporučená:</w:t>
            </w:r>
          </w:p>
          <w:p w14:paraId="17C40DFE" w14:textId="77777777" w:rsidR="00594E85" w:rsidRPr="00594E85" w:rsidRDefault="00000000" w:rsidP="003C67F9">
            <w:pPr>
              <w:jc w:val="both"/>
            </w:pPr>
            <w:hyperlink r:id="rId28" w:tgtFrame="_blank" w:history="1">
              <w:r w:rsidR="00594E85" w:rsidRPr="00594E85">
                <w:rPr>
                  <w:rStyle w:val="Hypertextovodkaz"/>
                  <w:bCs/>
                  <w:color w:val="auto"/>
                  <w:u w:val="none"/>
                </w:rPr>
                <w:t>ARMSTRONG, Helen-Joseph. </w:t>
              </w:r>
              <w:r w:rsidR="00594E85" w:rsidRPr="00594E85">
                <w:rPr>
                  <w:rStyle w:val="Hypertextovodkaz"/>
                  <w:bCs/>
                  <w:i/>
                  <w:iCs/>
                  <w:color w:val="auto"/>
                  <w:u w:val="none"/>
                </w:rPr>
                <w:t>Patternmaking for Fashion Design.</w:t>
              </w:r>
              <w:r w:rsidR="00594E85" w:rsidRPr="00594E85">
                <w:rPr>
                  <w:rStyle w:val="Hypertextovodkaz"/>
                  <w:bCs/>
                  <w:color w:val="auto"/>
                  <w:u w:val="none"/>
                </w:rPr>
                <w:t xml:space="preserve"> Fifth edition. New Jersey: Pearson Education, 2010. ISBN 978-0-13-612148-0. </w:t>
              </w:r>
            </w:hyperlink>
          </w:p>
          <w:p w14:paraId="5759763B" w14:textId="77777777" w:rsidR="00594E85" w:rsidRPr="00594E85" w:rsidRDefault="00594E85" w:rsidP="003C67F9">
            <w:pPr>
              <w:shd w:val="clear" w:color="auto" w:fill="FFFFFF"/>
              <w:outlineLvl w:val="1"/>
              <w:rPr>
                <w:bCs/>
              </w:rPr>
            </w:pPr>
            <w:r w:rsidRPr="00594E85">
              <w:rPr>
                <w:bCs/>
              </w:rPr>
              <w:t>BAUDOT, François. Móda století. Praha: Ikar, 2001. ISBN 8072029436.</w:t>
            </w:r>
          </w:p>
          <w:p w14:paraId="150CCD76" w14:textId="77777777" w:rsidR="00A46CC0" w:rsidRDefault="00594E85" w:rsidP="003C67F9">
            <w:pPr>
              <w:shd w:val="clear" w:color="auto" w:fill="FFFFFF"/>
              <w:outlineLvl w:val="1"/>
            </w:pPr>
            <w:r w:rsidRPr="000F5885">
              <w:lastRenderedPageBreak/>
              <w:t>BRONWYN, Cosgrave. </w:t>
            </w:r>
            <w:r w:rsidRPr="000F5885">
              <w:rPr>
                <w:i/>
              </w:rPr>
              <w:t>Sample 100 fashion designers - 010 curators</w:t>
            </w:r>
            <w:r w:rsidRPr="000F5885">
              <w:t>. London: Phaidon</w:t>
            </w:r>
            <w:r w:rsidR="000F5885" w:rsidRPr="000F5885">
              <w:t xml:space="preserve"> Press, 2006. </w:t>
            </w:r>
          </w:p>
          <w:p w14:paraId="1E198EAD" w14:textId="568A5C89" w:rsidR="00594E85" w:rsidRPr="000F5885" w:rsidRDefault="000F5885" w:rsidP="003C67F9">
            <w:pPr>
              <w:shd w:val="clear" w:color="auto" w:fill="FFFFFF"/>
              <w:outlineLvl w:val="1"/>
            </w:pPr>
            <w:r w:rsidRPr="000F5885">
              <w:t xml:space="preserve">ISBN </w:t>
            </w:r>
            <w:r w:rsidRPr="000F5885">
              <w:rPr>
                <w:shd w:val="clear" w:color="auto" w:fill="FFFFFF"/>
              </w:rPr>
              <w:t>978-0714847139</w:t>
            </w:r>
            <w:r w:rsidR="00594E85" w:rsidRPr="000F5885">
              <w:rPr>
                <w:shd w:val="clear" w:color="auto" w:fill="FFFFFF"/>
              </w:rPr>
              <w:t>.</w:t>
            </w:r>
          </w:p>
          <w:p w14:paraId="67855493" w14:textId="77777777" w:rsidR="00A46CC0" w:rsidRDefault="000F5885" w:rsidP="000F5885">
            <w:pPr>
              <w:shd w:val="clear" w:color="auto" w:fill="FFFFFF"/>
            </w:pPr>
            <w:r w:rsidRPr="000F5885">
              <w:t>EVANS, Caroline. </w:t>
            </w:r>
            <w:r w:rsidRPr="000F5885">
              <w:rPr>
                <w:i/>
                <w:iCs/>
              </w:rPr>
              <w:t>Fashion at the Edge – Spectacle, Modernity and Deathliness</w:t>
            </w:r>
            <w:r w:rsidRPr="000F5885">
              <w:t>. London: Earthscan, 2003. </w:t>
            </w:r>
          </w:p>
          <w:p w14:paraId="55834323" w14:textId="2732EB9B" w:rsidR="000F5885" w:rsidRPr="000F5885" w:rsidRDefault="000F5885" w:rsidP="000F5885">
            <w:pPr>
              <w:shd w:val="clear" w:color="auto" w:fill="FFFFFF"/>
            </w:pPr>
            <w:r w:rsidRPr="000F5885">
              <w:t>ISBN 978-1-84407-463-1.</w:t>
            </w:r>
          </w:p>
          <w:p w14:paraId="27B369B6" w14:textId="77777777" w:rsidR="000F5885" w:rsidRPr="000F5885" w:rsidRDefault="000F5885" w:rsidP="000F5885">
            <w:pPr>
              <w:jc w:val="both"/>
            </w:pPr>
            <w:r w:rsidRPr="000F5885">
              <w:t xml:space="preserve">FASHIONARY INTERNATIONAL. </w:t>
            </w:r>
            <w:r w:rsidRPr="000F5885">
              <w:rPr>
                <w:i/>
                <w:iCs/>
              </w:rPr>
              <w:t>The Fashion Business Manual: An Illustrated Guide to Building a Fashion Brand</w:t>
            </w:r>
            <w:r w:rsidRPr="000F5885">
              <w:t xml:space="preserve">. Hong Kong: Fashionary International Ltd, 2018. ISBN 978-988-771-097-4. </w:t>
            </w:r>
          </w:p>
          <w:p w14:paraId="28EB3659" w14:textId="77777777" w:rsidR="000F5885" w:rsidRPr="000F5885" w:rsidRDefault="000F5885" w:rsidP="000F5885">
            <w:pPr>
              <w:jc w:val="both"/>
            </w:pPr>
            <w:r w:rsidRPr="000F5885">
              <w:t xml:space="preserve">FASHIONARY INTERNATIONAL. </w:t>
            </w:r>
            <w:r w:rsidRPr="000F5885">
              <w:rPr>
                <w:i/>
                <w:iCs/>
              </w:rPr>
              <w:t>Fashionpedia: The Visual Dictionary Of Fashion Design</w:t>
            </w:r>
            <w:r w:rsidRPr="000F5885">
              <w:t>. Hong Kong: Fashionary International Ltd, 2019. ISBN 978-988-13-5476-1.</w:t>
            </w:r>
          </w:p>
          <w:p w14:paraId="6290B5E4" w14:textId="77777777" w:rsidR="00594E85" w:rsidRPr="00594E85" w:rsidRDefault="00594E85" w:rsidP="003C67F9">
            <w:pPr>
              <w:shd w:val="clear" w:color="auto" w:fill="FFFFFF"/>
            </w:pPr>
            <w:r w:rsidRPr="00594E85">
              <w:t>MAIRI, Mackenzie…isms</w:t>
            </w:r>
            <w:r w:rsidRPr="00594E85">
              <w:rPr>
                <w:i/>
                <w:iCs/>
              </w:rPr>
              <w:t>: Understanding Fashion</w:t>
            </w:r>
            <w:r w:rsidRPr="00594E85">
              <w:t>. London, 2010. ISBN 9781408105795.</w:t>
            </w:r>
          </w:p>
          <w:p w14:paraId="649EE98E" w14:textId="77777777" w:rsidR="00594E85" w:rsidRPr="00594E85" w:rsidRDefault="00594E85" w:rsidP="003C67F9">
            <w:pPr>
              <w:jc w:val="both"/>
            </w:pPr>
            <w:r w:rsidRPr="00594E85">
              <w:t>MÁCHALOVÁ, Jana. Móda 20. století. Praha: Nakladatelství Lidové noviny, 2003. ISBN 80-7106-587-0.</w:t>
            </w:r>
          </w:p>
          <w:p w14:paraId="3F72E4D9" w14:textId="77777777" w:rsidR="00594E85" w:rsidRPr="00594E85" w:rsidRDefault="00000000" w:rsidP="003C67F9">
            <w:pPr>
              <w:jc w:val="both"/>
              <w:rPr>
                <w:rStyle w:val="Hypertextovodkaz"/>
                <w:bCs/>
                <w:color w:val="auto"/>
                <w:u w:val="none"/>
              </w:rPr>
            </w:pPr>
            <w:hyperlink r:id="rId29" w:tgtFrame="_blank" w:history="1">
              <w:r w:rsidR="000F5885" w:rsidRPr="000F5885">
                <w:rPr>
                  <w:rStyle w:val="Hypertextovodkaz"/>
                  <w:bCs/>
                  <w:color w:val="auto"/>
                  <w:u w:val="none"/>
                </w:rPr>
                <w:t>NAKAMICHI, Tomoko. </w:t>
              </w:r>
              <w:r w:rsidR="000F5885" w:rsidRPr="000F5885">
                <w:rPr>
                  <w:rStyle w:val="Hypertextovodkaz"/>
                  <w:bCs/>
                  <w:i/>
                  <w:iCs/>
                  <w:color w:val="auto"/>
                  <w:u w:val="none"/>
                </w:rPr>
                <w:t>Pattern Magic</w:t>
              </w:r>
              <w:r w:rsidR="000F5885" w:rsidRPr="000F5885">
                <w:rPr>
                  <w:rStyle w:val="Hypertextovodkaz"/>
                  <w:bCs/>
                  <w:color w:val="auto"/>
                  <w:u w:val="none"/>
                </w:rPr>
                <w:t xml:space="preserve">. London: Laurence King Publishing, 2010. ISBN </w:t>
              </w:r>
              <w:r w:rsidR="000F5885" w:rsidRPr="000F5885">
                <w:rPr>
                  <w:rStyle w:val="Hypertextovodkaz"/>
                  <w:color w:val="auto"/>
                  <w:u w:val="none"/>
                  <w:shd w:val="clear" w:color="auto" w:fill="FFFFFF"/>
                </w:rPr>
                <w:t>1856697053</w:t>
              </w:r>
              <w:r w:rsidR="000F5885" w:rsidRPr="000F5885">
                <w:rPr>
                  <w:rStyle w:val="Hypertextovodkaz"/>
                  <w:bCs/>
                  <w:color w:val="auto"/>
                  <w:u w:val="none"/>
                </w:rPr>
                <w:t>. </w:t>
              </w:r>
            </w:hyperlink>
          </w:p>
          <w:p w14:paraId="35C220C4" w14:textId="77777777" w:rsidR="00594E85" w:rsidRPr="00594E85" w:rsidRDefault="00594E85" w:rsidP="003C67F9">
            <w:pPr>
              <w:jc w:val="both"/>
              <w:rPr>
                <w:rStyle w:val="Hypertextovodkaz"/>
                <w:bCs/>
                <w:color w:val="auto"/>
                <w:u w:val="none"/>
              </w:rPr>
            </w:pPr>
            <w:r w:rsidRPr="00594E85">
              <w:rPr>
                <w:rStyle w:val="Hypertextovodkaz"/>
                <w:bCs/>
                <w:color w:val="auto"/>
                <w:u w:val="none"/>
              </w:rPr>
              <w:t>NAKAMICHI, Tomoko. </w:t>
            </w:r>
            <w:r w:rsidRPr="00594E85">
              <w:rPr>
                <w:rStyle w:val="Hypertextovodkaz"/>
                <w:bCs/>
                <w:i/>
                <w:color w:val="auto"/>
                <w:u w:val="none"/>
              </w:rPr>
              <w:t>Pattern Magic 2.</w:t>
            </w:r>
            <w:r w:rsidRPr="00594E85">
              <w:rPr>
                <w:rStyle w:val="Hypertextovodkaz"/>
                <w:bCs/>
                <w:color w:val="auto"/>
                <w:u w:val="none"/>
              </w:rPr>
              <w:t xml:space="preserve"> </w:t>
            </w:r>
            <w:r w:rsidR="000F5885" w:rsidRPr="000F5885">
              <w:rPr>
                <w:rStyle w:val="Hypertextovodkaz"/>
                <w:bCs/>
                <w:color w:val="auto"/>
                <w:u w:val="none"/>
              </w:rPr>
              <w:t xml:space="preserve">London: </w:t>
            </w:r>
            <w:r w:rsidRPr="00594E85">
              <w:rPr>
                <w:rStyle w:val="Hypertextovodkaz"/>
                <w:bCs/>
                <w:color w:val="auto"/>
                <w:u w:val="none"/>
              </w:rPr>
              <w:t>Laurence King Publishing, 2011. ISBN 1856697061.</w:t>
            </w:r>
          </w:p>
          <w:p w14:paraId="736FC110" w14:textId="77777777" w:rsidR="00594E85" w:rsidRPr="00594E85" w:rsidRDefault="00000000" w:rsidP="003C67F9">
            <w:pPr>
              <w:jc w:val="both"/>
            </w:pPr>
            <w:hyperlink r:id="rId30" w:tgtFrame="_blank" w:history="1">
              <w:r w:rsidR="00594E85" w:rsidRPr="00594E85">
                <w:rPr>
                  <w:rStyle w:val="Hypertextovodkaz"/>
                  <w:bCs/>
                  <w:color w:val="auto"/>
                  <w:u w:val="none"/>
                </w:rPr>
                <w:t>SEELING, Charlotte. </w:t>
              </w:r>
              <w:r w:rsidR="00594E85" w:rsidRPr="00594E85">
                <w:rPr>
                  <w:rStyle w:val="Hypertextovodkaz"/>
                  <w:bCs/>
                  <w:i/>
                  <w:iCs/>
                  <w:color w:val="auto"/>
                  <w:u w:val="none"/>
                </w:rPr>
                <w:t>Století módy 1900-1999</w:t>
              </w:r>
              <w:r w:rsidR="00665612">
                <w:rPr>
                  <w:rStyle w:val="Hypertextovodkaz"/>
                  <w:bCs/>
                  <w:color w:val="auto"/>
                  <w:u w:val="none"/>
                </w:rPr>
                <w:t>.</w:t>
              </w:r>
              <w:r w:rsidR="00594E85" w:rsidRPr="00594E85">
                <w:rPr>
                  <w:rStyle w:val="Hypertextovodkaz"/>
                  <w:bCs/>
                  <w:color w:val="auto"/>
                  <w:u w:val="none"/>
                </w:rPr>
                <w:t xml:space="preserve"> Praha: Slovart, 2000. ISBN 8072092472. </w:t>
              </w:r>
            </w:hyperlink>
          </w:p>
          <w:p w14:paraId="618457F1" w14:textId="27F68A20" w:rsidR="00594E85" w:rsidRPr="002A01AD" w:rsidRDefault="00594E85" w:rsidP="002A01AD">
            <w:pPr>
              <w:jc w:val="both"/>
              <w:rPr>
                <w:shd w:val="clear" w:color="auto" w:fill="FFFFFF"/>
              </w:rPr>
            </w:pPr>
            <w:r w:rsidRPr="00594E85">
              <w:rPr>
                <w:shd w:val="clear" w:color="auto" w:fill="FFFFFF"/>
              </w:rPr>
              <w:t>TERRY, Jones. </w:t>
            </w:r>
            <w:r w:rsidRPr="00594E85">
              <w:rPr>
                <w:i/>
                <w:iCs/>
                <w:shd w:val="clear" w:color="auto" w:fill="FFFFFF"/>
              </w:rPr>
              <w:t>Fashion now (volume 1, 2)</w:t>
            </w:r>
            <w:r w:rsidRPr="00594E85">
              <w:rPr>
                <w:shd w:val="clear" w:color="auto" w:fill="FFFFFF"/>
              </w:rPr>
              <w:t xml:space="preserve">. </w:t>
            </w:r>
            <w:r w:rsidR="000F5885" w:rsidRPr="000F5885">
              <w:rPr>
                <w:shd w:val="clear" w:color="auto" w:fill="FFFFFF"/>
              </w:rPr>
              <w:t>Kolín nad Rýnem: Taschen, 2002.</w:t>
            </w:r>
            <w:r w:rsidRPr="00594E85">
              <w:rPr>
                <w:shd w:val="clear" w:color="auto" w:fill="FFFFFF"/>
              </w:rPr>
              <w:t xml:space="preserve"> ISBN 3822840750.</w:t>
            </w:r>
          </w:p>
        </w:tc>
      </w:tr>
    </w:tbl>
    <w:p w14:paraId="3369E45D" w14:textId="77777777" w:rsidR="00594E85" w:rsidRDefault="00594E85">
      <w:r>
        <w:lastRenderedPageBreak/>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06FFA" w14:paraId="58623C3B" w14:textId="77777777" w:rsidTr="00806FFA">
        <w:tc>
          <w:tcPr>
            <w:tcW w:w="9855" w:type="dxa"/>
            <w:gridSpan w:val="8"/>
            <w:tcBorders>
              <w:bottom w:val="double" w:sz="4" w:space="0" w:color="auto"/>
            </w:tcBorders>
            <w:shd w:val="clear" w:color="auto" w:fill="BDD6EE"/>
          </w:tcPr>
          <w:p w14:paraId="60B69AEC" w14:textId="552CD165" w:rsidR="00806FFA" w:rsidRDefault="00806FFA" w:rsidP="00806FFA">
            <w:pPr>
              <w:jc w:val="both"/>
              <w:rPr>
                <w:b/>
                <w:sz w:val="28"/>
              </w:rPr>
            </w:pPr>
            <w:r>
              <w:lastRenderedPageBreak/>
              <w:br w:type="page"/>
            </w:r>
            <w:r>
              <w:rPr>
                <w:b/>
                <w:sz w:val="28"/>
              </w:rPr>
              <w:t>B-III – Charakteristika studijního předmětu</w:t>
            </w:r>
          </w:p>
        </w:tc>
      </w:tr>
      <w:tr w:rsidR="00806FFA" w14:paraId="1DF5E5F6" w14:textId="77777777" w:rsidTr="00806FFA">
        <w:tc>
          <w:tcPr>
            <w:tcW w:w="3086" w:type="dxa"/>
            <w:tcBorders>
              <w:top w:val="double" w:sz="4" w:space="0" w:color="auto"/>
            </w:tcBorders>
            <w:shd w:val="clear" w:color="auto" w:fill="F7CAAC"/>
          </w:tcPr>
          <w:p w14:paraId="4BAD7DDF" w14:textId="77777777" w:rsidR="00806FFA" w:rsidRDefault="00806FFA" w:rsidP="00806FFA">
            <w:pPr>
              <w:rPr>
                <w:b/>
              </w:rPr>
            </w:pPr>
            <w:r>
              <w:rPr>
                <w:b/>
              </w:rPr>
              <w:t>Název studijního předmětu</w:t>
            </w:r>
          </w:p>
        </w:tc>
        <w:tc>
          <w:tcPr>
            <w:tcW w:w="6769" w:type="dxa"/>
            <w:gridSpan w:val="7"/>
            <w:tcBorders>
              <w:top w:val="double" w:sz="4" w:space="0" w:color="auto"/>
            </w:tcBorders>
          </w:tcPr>
          <w:p w14:paraId="59C2B711" w14:textId="77777777" w:rsidR="00806FFA" w:rsidRDefault="00806FFA" w:rsidP="00806FFA">
            <w:pPr>
              <w:jc w:val="both"/>
            </w:pPr>
            <w:r>
              <w:t>Ateliér Design oděvu 10</w:t>
            </w:r>
          </w:p>
        </w:tc>
      </w:tr>
      <w:tr w:rsidR="00806FFA" w14:paraId="3897DF6D" w14:textId="77777777" w:rsidTr="00806FFA">
        <w:tc>
          <w:tcPr>
            <w:tcW w:w="3086" w:type="dxa"/>
            <w:shd w:val="clear" w:color="auto" w:fill="F7CAAC"/>
          </w:tcPr>
          <w:p w14:paraId="7D83DF96" w14:textId="77777777" w:rsidR="00806FFA" w:rsidRDefault="00806FFA" w:rsidP="00806FFA">
            <w:pPr>
              <w:rPr>
                <w:b/>
              </w:rPr>
            </w:pPr>
            <w:r>
              <w:rPr>
                <w:b/>
              </w:rPr>
              <w:t>Typ předmětu</w:t>
            </w:r>
          </w:p>
        </w:tc>
        <w:tc>
          <w:tcPr>
            <w:tcW w:w="3406" w:type="dxa"/>
            <w:gridSpan w:val="4"/>
          </w:tcPr>
          <w:p w14:paraId="472579CC" w14:textId="77777777" w:rsidR="00806FFA" w:rsidRDefault="00806FFA" w:rsidP="00806FFA">
            <w:pPr>
              <w:jc w:val="both"/>
            </w:pPr>
            <w:r>
              <w:t>povinný, PZ</w:t>
            </w:r>
          </w:p>
        </w:tc>
        <w:tc>
          <w:tcPr>
            <w:tcW w:w="2695" w:type="dxa"/>
            <w:gridSpan w:val="2"/>
            <w:shd w:val="clear" w:color="auto" w:fill="F7CAAC"/>
          </w:tcPr>
          <w:p w14:paraId="03BE6E24" w14:textId="77777777" w:rsidR="00806FFA" w:rsidRDefault="00806FFA" w:rsidP="00806FFA">
            <w:pPr>
              <w:jc w:val="both"/>
            </w:pPr>
            <w:r>
              <w:rPr>
                <w:b/>
              </w:rPr>
              <w:t>doporučený ročník / semestr</w:t>
            </w:r>
          </w:p>
        </w:tc>
        <w:tc>
          <w:tcPr>
            <w:tcW w:w="668" w:type="dxa"/>
          </w:tcPr>
          <w:p w14:paraId="3B940530" w14:textId="77777777" w:rsidR="00806FFA" w:rsidRDefault="00806FFA" w:rsidP="00806FFA">
            <w:pPr>
              <w:jc w:val="both"/>
            </w:pPr>
            <w:r>
              <w:t>2/LS</w:t>
            </w:r>
          </w:p>
        </w:tc>
      </w:tr>
      <w:tr w:rsidR="00806FFA" w14:paraId="31E3FF4C" w14:textId="77777777" w:rsidTr="00806FFA">
        <w:tc>
          <w:tcPr>
            <w:tcW w:w="3086" w:type="dxa"/>
            <w:shd w:val="clear" w:color="auto" w:fill="F7CAAC"/>
          </w:tcPr>
          <w:p w14:paraId="35631C09" w14:textId="77777777" w:rsidR="00806FFA" w:rsidRDefault="00806FFA" w:rsidP="00806FFA">
            <w:pPr>
              <w:rPr>
                <w:b/>
              </w:rPr>
            </w:pPr>
            <w:r>
              <w:rPr>
                <w:b/>
              </w:rPr>
              <w:t>Rozsah studijního předmětu</w:t>
            </w:r>
          </w:p>
        </w:tc>
        <w:tc>
          <w:tcPr>
            <w:tcW w:w="1701" w:type="dxa"/>
            <w:gridSpan w:val="2"/>
          </w:tcPr>
          <w:p w14:paraId="36374B07" w14:textId="03ABB4AB" w:rsidR="00806FFA" w:rsidRDefault="00DD5732" w:rsidP="00806FFA">
            <w:pPr>
              <w:jc w:val="both"/>
            </w:pPr>
            <w:r>
              <w:t>40</w:t>
            </w:r>
            <w:r w:rsidR="00806FFA">
              <w:t xml:space="preserve"> ateliér </w:t>
            </w:r>
          </w:p>
        </w:tc>
        <w:tc>
          <w:tcPr>
            <w:tcW w:w="889" w:type="dxa"/>
            <w:shd w:val="clear" w:color="auto" w:fill="F7CAAC"/>
          </w:tcPr>
          <w:p w14:paraId="02462982" w14:textId="77777777" w:rsidR="00806FFA" w:rsidRDefault="00806FFA" w:rsidP="00806FFA">
            <w:pPr>
              <w:jc w:val="both"/>
              <w:rPr>
                <w:b/>
              </w:rPr>
            </w:pPr>
            <w:r>
              <w:rPr>
                <w:b/>
              </w:rPr>
              <w:t xml:space="preserve">hod. </w:t>
            </w:r>
          </w:p>
        </w:tc>
        <w:tc>
          <w:tcPr>
            <w:tcW w:w="816" w:type="dxa"/>
          </w:tcPr>
          <w:p w14:paraId="58B30B29" w14:textId="6D7ED556" w:rsidR="00806FFA" w:rsidRDefault="00DB692F" w:rsidP="00806FFA">
            <w:pPr>
              <w:jc w:val="both"/>
            </w:pPr>
            <w:r>
              <w:t>40</w:t>
            </w:r>
          </w:p>
        </w:tc>
        <w:tc>
          <w:tcPr>
            <w:tcW w:w="2156" w:type="dxa"/>
            <w:shd w:val="clear" w:color="auto" w:fill="F7CAAC"/>
          </w:tcPr>
          <w:p w14:paraId="67C000CE" w14:textId="77777777" w:rsidR="00806FFA" w:rsidRDefault="00806FFA" w:rsidP="00806FFA">
            <w:pPr>
              <w:jc w:val="both"/>
              <w:rPr>
                <w:b/>
              </w:rPr>
            </w:pPr>
            <w:r>
              <w:rPr>
                <w:b/>
              </w:rPr>
              <w:t>kreditů</w:t>
            </w:r>
          </w:p>
        </w:tc>
        <w:tc>
          <w:tcPr>
            <w:tcW w:w="1207" w:type="dxa"/>
            <w:gridSpan w:val="2"/>
          </w:tcPr>
          <w:p w14:paraId="4BEBD8AB" w14:textId="77777777" w:rsidR="00806FFA" w:rsidRDefault="00806FFA" w:rsidP="00806FFA">
            <w:pPr>
              <w:jc w:val="both"/>
            </w:pPr>
            <w:r>
              <w:t>15</w:t>
            </w:r>
          </w:p>
        </w:tc>
      </w:tr>
      <w:tr w:rsidR="00806FFA" w14:paraId="257AE980" w14:textId="77777777" w:rsidTr="00806FFA">
        <w:tc>
          <w:tcPr>
            <w:tcW w:w="3086" w:type="dxa"/>
            <w:shd w:val="clear" w:color="auto" w:fill="F7CAAC"/>
          </w:tcPr>
          <w:p w14:paraId="12C5E506" w14:textId="77777777" w:rsidR="00806FFA" w:rsidRDefault="00806FFA" w:rsidP="00806FFA">
            <w:pPr>
              <w:rPr>
                <w:b/>
                <w:sz w:val="22"/>
              </w:rPr>
            </w:pPr>
            <w:r>
              <w:rPr>
                <w:b/>
              </w:rPr>
              <w:t>Prerekvizity, korekvizity, ekvivalence</w:t>
            </w:r>
          </w:p>
        </w:tc>
        <w:tc>
          <w:tcPr>
            <w:tcW w:w="6769" w:type="dxa"/>
            <w:gridSpan w:val="7"/>
          </w:tcPr>
          <w:p w14:paraId="4CEFC58F" w14:textId="39992365" w:rsidR="00806FFA" w:rsidRDefault="00665612" w:rsidP="00806FFA">
            <w:pPr>
              <w:jc w:val="both"/>
            </w:pPr>
            <w:r>
              <w:t>Ateliér Design oděvu 9</w:t>
            </w:r>
          </w:p>
        </w:tc>
      </w:tr>
      <w:tr w:rsidR="00806FFA" w14:paraId="7BAB4825" w14:textId="77777777" w:rsidTr="00806FFA">
        <w:tc>
          <w:tcPr>
            <w:tcW w:w="3086" w:type="dxa"/>
            <w:shd w:val="clear" w:color="auto" w:fill="F7CAAC"/>
          </w:tcPr>
          <w:p w14:paraId="775C9236" w14:textId="77777777" w:rsidR="00806FFA" w:rsidRDefault="00806FFA" w:rsidP="00806FFA">
            <w:pPr>
              <w:rPr>
                <w:b/>
              </w:rPr>
            </w:pPr>
            <w:r>
              <w:rPr>
                <w:b/>
              </w:rPr>
              <w:t>Způsob ověření studijních výsledků</w:t>
            </w:r>
          </w:p>
        </w:tc>
        <w:tc>
          <w:tcPr>
            <w:tcW w:w="3406" w:type="dxa"/>
            <w:gridSpan w:val="4"/>
          </w:tcPr>
          <w:p w14:paraId="1D57BBBD" w14:textId="77777777" w:rsidR="00DB692F" w:rsidRDefault="00DB692F" w:rsidP="00DB692F">
            <w:pPr>
              <w:jc w:val="both"/>
              <w:rPr>
                <w:rFonts w:eastAsia="Calibri"/>
              </w:rPr>
            </w:pPr>
            <w:r>
              <w:rPr>
                <w:rFonts w:eastAsia="Calibri"/>
              </w:rPr>
              <w:t>zápočet, zkouška</w:t>
            </w:r>
          </w:p>
          <w:p w14:paraId="35622318" w14:textId="1FC32B10" w:rsidR="00806FFA" w:rsidRDefault="00806FFA" w:rsidP="00806FFA">
            <w:pPr>
              <w:jc w:val="both"/>
            </w:pPr>
          </w:p>
        </w:tc>
        <w:tc>
          <w:tcPr>
            <w:tcW w:w="2156" w:type="dxa"/>
            <w:shd w:val="clear" w:color="auto" w:fill="F7CAAC"/>
          </w:tcPr>
          <w:p w14:paraId="10E924C4" w14:textId="77777777" w:rsidR="00806FFA" w:rsidRDefault="00806FFA" w:rsidP="00806FFA">
            <w:pPr>
              <w:jc w:val="both"/>
              <w:rPr>
                <w:b/>
              </w:rPr>
            </w:pPr>
            <w:r>
              <w:rPr>
                <w:b/>
              </w:rPr>
              <w:t>Forma výuky</w:t>
            </w:r>
          </w:p>
        </w:tc>
        <w:tc>
          <w:tcPr>
            <w:tcW w:w="1207" w:type="dxa"/>
            <w:gridSpan w:val="2"/>
          </w:tcPr>
          <w:p w14:paraId="5B342CE6" w14:textId="77777777" w:rsidR="00806FFA" w:rsidRDefault="00806FFA" w:rsidP="00806FFA">
            <w:pPr>
              <w:jc w:val="both"/>
            </w:pPr>
            <w:r>
              <w:t>ateliér</w:t>
            </w:r>
          </w:p>
        </w:tc>
      </w:tr>
      <w:tr w:rsidR="00806FFA" w14:paraId="09C1C5D3" w14:textId="77777777" w:rsidTr="00806FFA">
        <w:tc>
          <w:tcPr>
            <w:tcW w:w="3086" w:type="dxa"/>
            <w:shd w:val="clear" w:color="auto" w:fill="F7CAAC"/>
          </w:tcPr>
          <w:p w14:paraId="74FBB66A" w14:textId="77777777" w:rsidR="00806FFA" w:rsidRDefault="00806FFA" w:rsidP="00806FFA">
            <w:pPr>
              <w:rPr>
                <w:b/>
              </w:rPr>
            </w:pPr>
            <w:r>
              <w:rPr>
                <w:b/>
              </w:rPr>
              <w:t>Forma způsobu ověření studijních výsledků a další požadavky na studenta</w:t>
            </w:r>
          </w:p>
        </w:tc>
        <w:tc>
          <w:tcPr>
            <w:tcW w:w="6769" w:type="dxa"/>
            <w:gridSpan w:val="7"/>
            <w:tcBorders>
              <w:bottom w:val="nil"/>
            </w:tcBorders>
          </w:tcPr>
          <w:p w14:paraId="7791EDD3" w14:textId="77777777" w:rsidR="00806FFA" w:rsidRDefault="00806FFA" w:rsidP="00806FFA">
            <w:pPr>
              <w:jc w:val="both"/>
            </w:pPr>
            <w:r>
              <w:t xml:space="preserve">Analýza výkonů studenta. Forma zakončení praktická. </w:t>
            </w:r>
          </w:p>
          <w:p w14:paraId="345DB875" w14:textId="77777777" w:rsidR="00806FFA" w:rsidRDefault="00806FFA" w:rsidP="00806FFA">
            <w:pPr>
              <w:jc w:val="both"/>
            </w:pPr>
            <w:r>
              <w:t>80% účast ve výuce.</w:t>
            </w:r>
          </w:p>
          <w:p w14:paraId="0A7A1D46" w14:textId="77777777" w:rsidR="00806FFA" w:rsidRDefault="00806FFA" w:rsidP="00806FFA">
            <w:pPr>
              <w:jc w:val="both"/>
            </w:pPr>
          </w:p>
        </w:tc>
      </w:tr>
      <w:tr w:rsidR="00806FFA" w14:paraId="3F0390A5" w14:textId="77777777" w:rsidTr="00675D88">
        <w:trPr>
          <w:trHeight w:val="108"/>
        </w:trPr>
        <w:tc>
          <w:tcPr>
            <w:tcW w:w="9855" w:type="dxa"/>
            <w:gridSpan w:val="8"/>
            <w:tcBorders>
              <w:top w:val="nil"/>
            </w:tcBorders>
          </w:tcPr>
          <w:p w14:paraId="69CED663" w14:textId="77777777" w:rsidR="00806FFA" w:rsidRDefault="00806FFA" w:rsidP="00806FFA"/>
        </w:tc>
      </w:tr>
      <w:tr w:rsidR="00806FFA" w14:paraId="656EFEE8" w14:textId="77777777" w:rsidTr="00806FFA">
        <w:trPr>
          <w:trHeight w:val="197"/>
        </w:trPr>
        <w:tc>
          <w:tcPr>
            <w:tcW w:w="3086" w:type="dxa"/>
            <w:tcBorders>
              <w:top w:val="nil"/>
            </w:tcBorders>
            <w:shd w:val="clear" w:color="auto" w:fill="F7CAAC"/>
          </w:tcPr>
          <w:p w14:paraId="06D0ED60" w14:textId="77777777" w:rsidR="00806FFA" w:rsidRDefault="00806FFA" w:rsidP="00806FFA">
            <w:pPr>
              <w:rPr>
                <w:b/>
              </w:rPr>
            </w:pPr>
            <w:r>
              <w:rPr>
                <w:b/>
              </w:rPr>
              <w:t>Garant předmětu</w:t>
            </w:r>
          </w:p>
        </w:tc>
        <w:tc>
          <w:tcPr>
            <w:tcW w:w="6769" w:type="dxa"/>
            <w:gridSpan w:val="7"/>
            <w:tcBorders>
              <w:top w:val="nil"/>
            </w:tcBorders>
          </w:tcPr>
          <w:p w14:paraId="182F30C7" w14:textId="77777777" w:rsidR="00806FFA" w:rsidRDefault="00806FFA" w:rsidP="00806FFA">
            <w:pPr>
              <w:jc w:val="both"/>
            </w:pPr>
            <w:r>
              <w:rPr>
                <w:rFonts w:eastAsia="Calibri"/>
              </w:rPr>
              <w:t>doc. MgA. Kristýna Petříčková, Ph.D.</w:t>
            </w:r>
          </w:p>
        </w:tc>
      </w:tr>
      <w:tr w:rsidR="00806FFA" w14:paraId="5096BA6B" w14:textId="77777777" w:rsidTr="00806FFA">
        <w:trPr>
          <w:trHeight w:val="243"/>
        </w:trPr>
        <w:tc>
          <w:tcPr>
            <w:tcW w:w="3086" w:type="dxa"/>
            <w:tcBorders>
              <w:top w:val="nil"/>
            </w:tcBorders>
            <w:shd w:val="clear" w:color="auto" w:fill="F7CAAC"/>
          </w:tcPr>
          <w:p w14:paraId="6E360875" w14:textId="77777777" w:rsidR="00806FFA" w:rsidRDefault="00806FFA" w:rsidP="00806FFA">
            <w:pPr>
              <w:rPr>
                <w:b/>
              </w:rPr>
            </w:pPr>
            <w:r>
              <w:rPr>
                <w:b/>
              </w:rPr>
              <w:t>Zapojení garanta do výuky předmětu</w:t>
            </w:r>
          </w:p>
        </w:tc>
        <w:tc>
          <w:tcPr>
            <w:tcW w:w="6769" w:type="dxa"/>
            <w:gridSpan w:val="7"/>
            <w:tcBorders>
              <w:top w:val="nil"/>
            </w:tcBorders>
          </w:tcPr>
          <w:p w14:paraId="29EF6C36" w14:textId="5316B913" w:rsidR="00806FFA" w:rsidRDefault="00DD5732" w:rsidP="00806FFA">
            <w:pPr>
              <w:spacing w:line="256" w:lineRule="auto"/>
              <w:jc w:val="both"/>
              <w:rPr>
                <w:lang w:eastAsia="en-US"/>
              </w:rPr>
            </w:pPr>
            <w:r>
              <w:rPr>
                <w:lang w:eastAsia="en-US"/>
              </w:rPr>
              <w:t>100 %</w:t>
            </w:r>
          </w:p>
          <w:p w14:paraId="61172942" w14:textId="77777777" w:rsidR="00806FFA" w:rsidRDefault="00806FFA" w:rsidP="00806FFA">
            <w:pPr>
              <w:jc w:val="both"/>
            </w:pPr>
          </w:p>
        </w:tc>
      </w:tr>
      <w:tr w:rsidR="00806FFA" w14:paraId="257B618E" w14:textId="77777777" w:rsidTr="00806FFA">
        <w:tc>
          <w:tcPr>
            <w:tcW w:w="3086" w:type="dxa"/>
            <w:shd w:val="clear" w:color="auto" w:fill="F7CAAC"/>
          </w:tcPr>
          <w:p w14:paraId="417A74DC" w14:textId="77777777" w:rsidR="00806FFA" w:rsidRDefault="00806FFA" w:rsidP="00806FFA">
            <w:pPr>
              <w:rPr>
                <w:b/>
              </w:rPr>
            </w:pPr>
            <w:r>
              <w:rPr>
                <w:b/>
              </w:rPr>
              <w:t>Vyučující</w:t>
            </w:r>
          </w:p>
        </w:tc>
        <w:tc>
          <w:tcPr>
            <w:tcW w:w="6769" w:type="dxa"/>
            <w:gridSpan w:val="7"/>
            <w:tcBorders>
              <w:bottom w:val="nil"/>
            </w:tcBorders>
          </w:tcPr>
          <w:p w14:paraId="11E1FB89" w14:textId="77777777" w:rsidR="00806FFA" w:rsidRDefault="00806FFA" w:rsidP="00806FFA">
            <w:pPr>
              <w:jc w:val="both"/>
            </w:pPr>
            <w:r>
              <w:rPr>
                <w:rFonts w:eastAsia="Calibri"/>
              </w:rPr>
              <w:t>doc. MgA. Kristýna Petříčková, Ph.D.</w:t>
            </w:r>
          </w:p>
        </w:tc>
      </w:tr>
      <w:tr w:rsidR="00806FFA" w14:paraId="69448005" w14:textId="77777777" w:rsidTr="00675D88">
        <w:trPr>
          <w:trHeight w:val="182"/>
        </w:trPr>
        <w:tc>
          <w:tcPr>
            <w:tcW w:w="9855" w:type="dxa"/>
            <w:gridSpan w:val="8"/>
            <w:tcBorders>
              <w:top w:val="nil"/>
            </w:tcBorders>
          </w:tcPr>
          <w:p w14:paraId="095A5390" w14:textId="77777777" w:rsidR="00806FFA" w:rsidRDefault="00806FFA" w:rsidP="00806FFA">
            <w:pPr>
              <w:jc w:val="both"/>
            </w:pPr>
          </w:p>
        </w:tc>
      </w:tr>
      <w:tr w:rsidR="00806FFA" w14:paraId="1A1F442F" w14:textId="77777777" w:rsidTr="00806FFA">
        <w:tc>
          <w:tcPr>
            <w:tcW w:w="3086" w:type="dxa"/>
            <w:shd w:val="clear" w:color="auto" w:fill="F7CAAC"/>
          </w:tcPr>
          <w:p w14:paraId="03F02F50" w14:textId="77777777" w:rsidR="00806FFA" w:rsidRDefault="00806FFA" w:rsidP="00806FFA">
            <w:pPr>
              <w:jc w:val="both"/>
              <w:rPr>
                <w:b/>
              </w:rPr>
            </w:pPr>
            <w:r>
              <w:rPr>
                <w:b/>
              </w:rPr>
              <w:t>Stručná anotace předmětu</w:t>
            </w:r>
          </w:p>
        </w:tc>
        <w:tc>
          <w:tcPr>
            <w:tcW w:w="6769" w:type="dxa"/>
            <w:gridSpan w:val="7"/>
            <w:tcBorders>
              <w:bottom w:val="nil"/>
            </w:tcBorders>
          </w:tcPr>
          <w:p w14:paraId="3053CE54" w14:textId="77777777" w:rsidR="00806FFA" w:rsidRDefault="00806FFA" w:rsidP="00806FFA">
            <w:pPr>
              <w:jc w:val="both"/>
            </w:pPr>
          </w:p>
        </w:tc>
      </w:tr>
      <w:tr w:rsidR="00806FFA" w14:paraId="117444C9" w14:textId="77777777" w:rsidTr="00806FFA">
        <w:trPr>
          <w:trHeight w:val="3938"/>
        </w:trPr>
        <w:tc>
          <w:tcPr>
            <w:tcW w:w="9855" w:type="dxa"/>
            <w:gridSpan w:val="8"/>
            <w:tcBorders>
              <w:top w:val="nil"/>
              <w:bottom w:val="single" w:sz="12" w:space="0" w:color="auto"/>
            </w:tcBorders>
          </w:tcPr>
          <w:p w14:paraId="1B3B8DC3" w14:textId="7DAC5E6B" w:rsidR="00DB692F" w:rsidRPr="006D2D57" w:rsidRDefault="00806FFA" w:rsidP="00561125">
            <w:pPr>
              <w:spacing w:after="120"/>
              <w:jc w:val="both"/>
              <w:rPr>
                <w:color w:val="000000"/>
                <w:shd w:val="clear" w:color="auto" w:fill="FFFFFF"/>
              </w:rPr>
            </w:pPr>
            <w:r>
              <w:rPr>
                <w:shd w:val="clear" w:color="auto" w:fill="FFFFFF"/>
              </w:rPr>
              <w:t>Cílem tohoto předmětu je komplexní řešení závěrečné prezentace designerské práce. Studenti si prohlubují své znalosti potřebné ke zvládnutí práce oděvního designera na základě individuálního zadání, rozvíjí zde autorské koncepční myšlení, oděvní kresbu, práci s materiálem, barvou, strukturou, modelaci. Při řešení ateliérových zadání je kladen důraz na spolupráci s praxí.</w:t>
            </w:r>
          </w:p>
          <w:p w14:paraId="291C9D80" w14:textId="77777777" w:rsidR="00806FFA" w:rsidRPr="00B72A22" w:rsidRDefault="00806FFA" w:rsidP="00D3581F">
            <w:pPr>
              <w:pStyle w:val="Odstavecseseznamem"/>
              <w:numPr>
                <w:ilvl w:val="0"/>
                <w:numId w:val="51"/>
              </w:numPr>
              <w:spacing w:after="160" w:line="259" w:lineRule="auto"/>
              <w:jc w:val="both"/>
            </w:pPr>
            <w:r w:rsidRPr="00B72A22">
              <w:t xml:space="preserve">Úvodní hodina, ateliérové zadání, požadavky ke splnění předmětu </w:t>
            </w:r>
          </w:p>
          <w:p w14:paraId="49D2F64A" w14:textId="77777777" w:rsidR="00806FFA" w:rsidRPr="00B72A22" w:rsidRDefault="00806FFA" w:rsidP="00D3581F">
            <w:pPr>
              <w:pStyle w:val="Odstavecseseznamem"/>
              <w:numPr>
                <w:ilvl w:val="0"/>
                <w:numId w:val="51"/>
              </w:numPr>
              <w:spacing w:after="160" w:line="259" w:lineRule="auto"/>
              <w:jc w:val="both"/>
            </w:pPr>
            <w:r w:rsidRPr="00B72A22">
              <w:t>Brainstorming, moodboard, storyboard</w:t>
            </w:r>
          </w:p>
          <w:p w14:paraId="3D3F56F7" w14:textId="77777777" w:rsidR="00806FFA" w:rsidRPr="00B72A22" w:rsidRDefault="00806FFA" w:rsidP="00D3581F">
            <w:pPr>
              <w:pStyle w:val="Odstavecseseznamem"/>
              <w:numPr>
                <w:ilvl w:val="0"/>
                <w:numId w:val="51"/>
              </w:numPr>
              <w:spacing w:after="160" w:line="259" w:lineRule="auto"/>
              <w:jc w:val="both"/>
            </w:pPr>
            <w:r w:rsidRPr="00B72A22">
              <w:t>Konzultace nad rozpracovaným tématem</w:t>
            </w:r>
          </w:p>
          <w:p w14:paraId="41F812A7" w14:textId="77777777" w:rsidR="00806FFA" w:rsidRPr="00B72A22" w:rsidRDefault="00806FFA" w:rsidP="00D3581F">
            <w:pPr>
              <w:pStyle w:val="Odstavecseseznamem"/>
              <w:numPr>
                <w:ilvl w:val="0"/>
                <w:numId w:val="51"/>
              </w:numPr>
              <w:spacing w:after="160" w:line="259" w:lineRule="auto"/>
              <w:jc w:val="both"/>
            </w:pPr>
            <w:r w:rsidRPr="00B72A22">
              <w:t>Konzultace nad rozpracovaným tématem</w:t>
            </w:r>
          </w:p>
          <w:p w14:paraId="64F07119" w14:textId="77777777" w:rsidR="00806FFA" w:rsidRPr="00B72A22" w:rsidRDefault="00806FFA" w:rsidP="00D3581F">
            <w:pPr>
              <w:pStyle w:val="Odstavecseseznamem"/>
              <w:numPr>
                <w:ilvl w:val="0"/>
                <w:numId w:val="51"/>
              </w:numPr>
              <w:spacing w:after="160" w:line="259" w:lineRule="auto"/>
              <w:jc w:val="both"/>
            </w:pPr>
            <w:r w:rsidRPr="00B72A22">
              <w:t>Konzultace nad rozpracovaným tématem</w:t>
            </w:r>
          </w:p>
          <w:p w14:paraId="772FC384" w14:textId="77777777" w:rsidR="00806FFA" w:rsidRPr="00B72A22" w:rsidRDefault="00806FFA" w:rsidP="00D3581F">
            <w:pPr>
              <w:pStyle w:val="Odstavecseseznamem"/>
              <w:numPr>
                <w:ilvl w:val="0"/>
                <w:numId w:val="51"/>
              </w:numPr>
              <w:spacing w:after="160" w:line="259" w:lineRule="auto"/>
              <w:jc w:val="both"/>
            </w:pPr>
            <w:r w:rsidRPr="00B72A22">
              <w:t>Realizace pracovních modelů</w:t>
            </w:r>
          </w:p>
          <w:p w14:paraId="7E6C8D52" w14:textId="77777777" w:rsidR="00806FFA" w:rsidRPr="00B72A22" w:rsidRDefault="00806FFA" w:rsidP="00D3581F">
            <w:pPr>
              <w:pStyle w:val="Odstavecseseznamem"/>
              <w:numPr>
                <w:ilvl w:val="0"/>
                <w:numId w:val="51"/>
              </w:numPr>
              <w:spacing w:after="160" w:line="259" w:lineRule="auto"/>
              <w:jc w:val="both"/>
            </w:pPr>
            <w:r w:rsidRPr="00B72A22">
              <w:t>Konzultace nad rozpracovaným tématem</w:t>
            </w:r>
          </w:p>
          <w:p w14:paraId="2576720F" w14:textId="77777777" w:rsidR="00806FFA" w:rsidRPr="00B72A22" w:rsidRDefault="00806FFA" w:rsidP="00D3581F">
            <w:pPr>
              <w:pStyle w:val="Odstavecseseznamem"/>
              <w:numPr>
                <w:ilvl w:val="0"/>
                <w:numId w:val="51"/>
              </w:numPr>
              <w:spacing w:after="160" w:line="259" w:lineRule="auto"/>
              <w:jc w:val="both"/>
            </w:pPr>
            <w:r w:rsidRPr="00B72A22">
              <w:t>Konzultace nad rozpracovaným tématem</w:t>
            </w:r>
          </w:p>
          <w:p w14:paraId="4C02793F" w14:textId="77777777" w:rsidR="00806FFA" w:rsidRPr="00B72A22" w:rsidRDefault="00806FFA" w:rsidP="00D3581F">
            <w:pPr>
              <w:pStyle w:val="Odstavecseseznamem"/>
              <w:numPr>
                <w:ilvl w:val="0"/>
                <w:numId w:val="51"/>
              </w:numPr>
              <w:spacing w:after="160" w:line="259" w:lineRule="auto"/>
              <w:jc w:val="both"/>
            </w:pPr>
            <w:r w:rsidRPr="00B72A22">
              <w:t>Realizace modelů kolekce, produktové řady z finálního materiálu</w:t>
            </w:r>
          </w:p>
          <w:p w14:paraId="29797901" w14:textId="51FCE2AD" w:rsidR="00DB692F" w:rsidRPr="00561125" w:rsidRDefault="00806FFA" w:rsidP="00D3581F">
            <w:pPr>
              <w:pStyle w:val="Odstavecseseznamem"/>
              <w:numPr>
                <w:ilvl w:val="0"/>
                <w:numId w:val="51"/>
              </w:numPr>
              <w:spacing w:after="120"/>
              <w:ind w:left="714" w:hanging="357"/>
              <w:jc w:val="both"/>
              <w:rPr>
                <w:color w:val="000000"/>
                <w:shd w:val="clear" w:color="auto" w:fill="FFFFFF"/>
              </w:rPr>
            </w:pPr>
            <w:r w:rsidRPr="00B72A22">
              <w:t>Vyhodnocení zadání</w:t>
            </w:r>
          </w:p>
          <w:p w14:paraId="635365C6" w14:textId="09207DEB" w:rsidR="00806FFA" w:rsidRPr="00651BBA" w:rsidRDefault="00806FFA" w:rsidP="002A01AD">
            <w:pPr>
              <w:jc w:val="both"/>
            </w:pPr>
            <w:r w:rsidRPr="00651BBA">
              <w:rPr>
                <w:color w:val="000000"/>
                <w:shd w:val="clear" w:color="auto" w:fill="FFFFFF"/>
              </w:rPr>
              <w:t>Student je způsobilý použít zís</w:t>
            </w:r>
            <w:r w:rsidR="00EE4C46">
              <w:rPr>
                <w:color w:val="000000"/>
                <w:shd w:val="clear" w:color="auto" w:fill="FFFFFF"/>
              </w:rPr>
              <w:t>kané znalosti v praxi. J</w:t>
            </w:r>
            <w:r w:rsidRPr="00651BBA">
              <w:rPr>
                <w:color w:val="000000"/>
                <w:shd w:val="clear" w:color="auto" w:fill="FFFFFF"/>
              </w:rPr>
              <w:t xml:space="preserve">e schopen realizovat tvůrčí myšlenku formou skici až </w:t>
            </w:r>
            <w:r w:rsidR="002A01AD">
              <w:rPr>
                <w:color w:val="000000"/>
                <w:shd w:val="clear" w:color="auto" w:fill="FFFFFF"/>
              </w:rPr>
              <w:br/>
            </w:r>
            <w:r w:rsidRPr="00651BBA">
              <w:rPr>
                <w:color w:val="000000"/>
                <w:shd w:val="clear" w:color="auto" w:fill="FFFFFF"/>
              </w:rPr>
              <w:t>k finálnímu oděvu či oděvnímu doplňku</w:t>
            </w:r>
            <w:r>
              <w:rPr>
                <w:color w:val="000000"/>
                <w:shd w:val="clear" w:color="auto" w:fill="FFFFFF"/>
              </w:rPr>
              <w:t xml:space="preserve"> jako například</w:t>
            </w:r>
            <w:r w:rsidRPr="00651BBA">
              <w:rPr>
                <w:color w:val="000000"/>
                <w:shd w:val="clear" w:color="auto" w:fill="FFFFFF"/>
              </w:rPr>
              <w:t xml:space="preserve"> navrhovat oděv (skici,</w:t>
            </w:r>
            <w:r>
              <w:rPr>
                <w:color w:val="000000"/>
                <w:shd w:val="clear" w:color="auto" w:fill="FFFFFF"/>
              </w:rPr>
              <w:t xml:space="preserve"> </w:t>
            </w:r>
            <w:r w:rsidRPr="00651BBA">
              <w:rPr>
                <w:color w:val="000000"/>
                <w:shd w:val="clear" w:color="auto" w:fill="FFFFFF"/>
              </w:rPr>
              <w:t>oděvní stylizace a ilustrace)</w:t>
            </w:r>
            <w:r>
              <w:rPr>
                <w:color w:val="000000"/>
              </w:rPr>
              <w:t xml:space="preserve">, </w:t>
            </w:r>
            <w:r w:rsidRPr="00651BBA">
              <w:rPr>
                <w:color w:val="000000"/>
                <w:shd w:val="clear" w:color="auto" w:fill="FFFFFF"/>
              </w:rPr>
              <w:t>vytvořit střih,</w:t>
            </w:r>
            <w:r>
              <w:rPr>
                <w:color w:val="000000"/>
                <w:shd w:val="clear" w:color="auto" w:fill="FFFFFF"/>
              </w:rPr>
              <w:t xml:space="preserve"> </w:t>
            </w:r>
            <w:r w:rsidRPr="00651BBA">
              <w:rPr>
                <w:color w:val="000000"/>
                <w:shd w:val="clear" w:color="auto" w:fill="FFFFFF"/>
              </w:rPr>
              <w:t>modelaci</w:t>
            </w:r>
            <w:r>
              <w:rPr>
                <w:color w:val="000000"/>
              </w:rPr>
              <w:t xml:space="preserve">, </w:t>
            </w:r>
            <w:r w:rsidRPr="00651BBA">
              <w:rPr>
                <w:color w:val="000000"/>
                <w:shd w:val="clear" w:color="auto" w:fill="FFFFFF"/>
              </w:rPr>
              <w:t>vytvořit oděv,</w:t>
            </w:r>
            <w:r>
              <w:rPr>
                <w:color w:val="000000"/>
                <w:shd w:val="clear" w:color="auto" w:fill="FFFFFF"/>
              </w:rPr>
              <w:t xml:space="preserve"> </w:t>
            </w:r>
            <w:r w:rsidRPr="00651BBA">
              <w:rPr>
                <w:color w:val="000000"/>
                <w:shd w:val="clear" w:color="auto" w:fill="FFFFFF"/>
              </w:rPr>
              <w:t>kolekci,</w:t>
            </w:r>
            <w:r>
              <w:rPr>
                <w:color w:val="000000"/>
                <w:shd w:val="clear" w:color="auto" w:fill="FFFFFF"/>
              </w:rPr>
              <w:t xml:space="preserve"> </w:t>
            </w:r>
            <w:r w:rsidRPr="00651BBA">
              <w:rPr>
                <w:color w:val="000000"/>
                <w:shd w:val="clear" w:color="auto" w:fill="FFFFFF"/>
              </w:rPr>
              <w:t>artefakt</w:t>
            </w:r>
            <w:r>
              <w:rPr>
                <w:color w:val="000000"/>
                <w:shd w:val="clear" w:color="auto" w:fill="FFFFFF"/>
              </w:rPr>
              <w:t>.</w:t>
            </w:r>
            <w:r>
              <w:rPr>
                <w:color w:val="000000"/>
              </w:rPr>
              <w:t xml:space="preserve"> V</w:t>
            </w:r>
            <w:r w:rsidRPr="00651BBA">
              <w:rPr>
                <w:color w:val="000000"/>
                <w:shd w:val="clear" w:color="auto" w:fill="FFFFFF"/>
              </w:rPr>
              <w:t>ytvo</w:t>
            </w:r>
            <w:r>
              <w:rPr>
                <w:color w:val="000000"/>
                <w:shd w:val="clear" w:color="auto" w:fill="FFFFFF"/>
              </w:rPr>
              <w:t>ř</w:t>
            </w:r>
            <w:r w:rsidRPr="00651BBA">
              <w:rPr>
                <w:color w:val="000000"/>
                <w:shd w:val="clear" w:color="auto" w:fill="FFFFFF"/>
              </w:rPr>
              <w:t>it dokumentaci a prezentační portf</w:t>
            </w:r>
            <w:r>
              <w:rPr>
                <w:color w:val="000000"/>
                <w:shd w:val="clear" w:color="auto" w:fill="FFFFFF"/>
              </w:rPr>
              <w:t>o</w:t>
            </w:r>
            <w:r w:rsidRPr="00651BBA">
              <w:rPr>
                <w:color w:val="000000"/>
                <w:shd w:val="clear" w:color="auto" w:fill="FFFFFF"/>
              </w:rPr>
              <w:t>lio</w:t>
            </w:r>
            <w:r w:rsidR="00EE4C46">
              <w:rPr>
                <w:color w:val="000000"/>
                <w:shd w:val="clear" w:color="auto" w:fill="FFFFFF"/>
              </w:rPr>
              <w:t>. D</w:t>
            </w:r>
            <w:r>
              <w:rPr>
                <w:color w:val="000000"/>
                <w:shd w:val="clear" w:color="auto" w:fill="FFFFFF"/>
              </w:rPr>
              <w:t>ále</w:t>
            </w:r>
            <w:r>
              <w:rPr>
                <w:color w:val="000000"/>
              </w:rPr>
              <w:t xml:space="preserve"> </w:t>
            </w:r>
            <w:r w:rsidR="00EE4C46">
              <w:rPr>
                <w:color w:val="000000"/>
              </w:rPr>
              <w:t xml:space="preserve">je </w:t>
            </w:r>
            <w:r w:rsidRPr="00651BBA">
              <w:rPr>
                <w:color w:val="000000"/>
                <w:shd w:val="clear" w:color="auto" w:fill="FFFFFF"/>
              </w:rPr>
              <w:t xml:space="preserve">schopen kreativně pracovat s </w:t>
            </w:r>
            <w:r w:rsidR="0041069C" w:rsidRPr="00651BBA">
              <w:rPr>
                <w:color w:val="000000"/>
                <w:shd w:val="clear" w:color="auto" w:fill="FFFFFF"/>
              </w:rPr>
              <w:t>materiálem – umí</w:t>
            </w:r>
            <w:r w:rsidRPr="00651BBA">
              <w:rPr>
                <w:color w:val="000000"/>
                <w:shd w:val="clear" w:color="auto" w:fill="FFFFFF"/>
              </w:rPr>
              <w:t xml:space="preserve"> používat nové textilní techniky a technologie</w:t>
            </w:r>
            <w:r>
              <w:rPr>
                <w:color w:val="000000"/>
              </w:rPr>
              <w:t xml:space="preserve">, </w:t>
            </w:r>
            <w:r w:rsidRPr="00651BBA">
              <w:rPr>
                <w:color w:val="000000"/>
                <w:shd w:val="clear" w:color="auto" w:fill="FFFFFF"/>
              </w:rPr>
              <w:t xml:space="preserve">je schopen pracovat jako teamový </w:t>
            </w:r>
            <w:r>
              <w:rPr>
                <w:color w:val="000000"/>
                <w:shd w:val="clear" w:color="auto" w:fill="FFFFFF"/>
              </w:rPr>
              <w:t xml:space="preserve">pracovník, </w:t>
            </w:r>
            <w:r w:rsidRPr="00651BBA">
              <w:rPr>
                <w:color w:val="000000"/>
                <w:shd w:val="clear" w:color="auto" w:fill="FFFFFF"/>
              </w:rPr>
              <w:t>je ob</w:t>
            </w:r>
            <w:r>
              <w:rPr>
                <w:color w:val="000000"/>
                <w:shd w:val="clear" w:color="auto" w:fill="FFFFFF"/>
              </w:rPr>
              <w:t>e</w:t>
            </w:r>
            <w:r w:rsidRPr="00651BBA">
              <w:rPr>
                <w:color w:val="000000"/>
                <w:shd w:val="clear" w:color="auto" w:fill="FFFFFF"/>
              </w:rPr>
              <w:t>známen s tv</w:t>
            </w:r>
            <w:r>
              <w:rPr>
                <w:color w:val="000000"/>
                <w:shd w:val="clear" w:color="auto" w:fill="FFFFFF"/>
              </w:rPr>
              <w:t>ů</w:t>
            </w:r>
            <w:r w:rsidRPr="00651BBA">
              <w:rPr>
                <w:color w:val="000000"/>
                <w:shd w:val="clear" w:color="auto" w:fill="FFFFFF"/>
              </w:rPr>
              <w:t xml:space="preserve">rčími potenciály </w:t>
            </w:r>
            <w:r>
              <w:rPr>
                <w:color w:val="000000"/>
                <w:shd w:val="clear" w:color="auto" w:fill="FFFFFF"/>
              </w:rPr>
              <w:t>mezio</w:t>
            </w:r>
            <w:r w:rsidRPr="00651BBA">
              <w:rPr>
                <w:color w:val="000000"/>
                <w:shd w:val="clear" w:color="auto" w:fill="FFFFFF"/>
              </w:rPr>
              <w:t>borové spolupráce</w:t>
            </w:r>
            <w:r>
              <w:rPr>
                <w:color w:val="000000"/>
                <w:shd w:val="clear" w:color="auto" w:fill="FFFFFF"/>
              </w:rPr>
              <w:t>.</w:t>
            </w:r>
          </w:p>
        </w:tc>
      </w:tr>
      <w:tr w:rsidR="00806FFA" w14:paraId="4159CB5E" w14:textId="77777777" w:rsidTr="00806FFA">
        <w:trPr>
          <w:trHeight w:val="265"/>
        </w:trPr>
        <w:tc>
          <w:tcPr>
            <w:tcW w:w="3653" w:type="dxa"/>
            <w:gridSpan w:val="2"/>
            <w:tcBorders>
              <w:top w:val="nil"/>
            </w:tcBorders>
            <w:shd w:val="clear" w:color="auto" w:fill="F7CAAC"/>
          </w:tcPr>
          <w:p w14:paraId="347F7D0E" w14:textId="77777777" w:rsidR="00806FFA" w:rsidRDefault="00806FFA" w:rsidP="00806FFA">
            <w:pPr>
              <w:jc w:val="both"/>
            </w:pPr>
            <w:r>
              <w:rPr>
                <w:b/>
              </w:rPr>
              <w:t>Studijní literatura a studijní pomůcky</w:t>
            </w:r>
          </w:p>
        </w:tc>
        <w:tc>
          <w:tcPr>
            <w:tcW w:w="6202" w:type="dxa"/>
            <w:gridSpan w:val="6"/>
            <w:tcBorders>
              <w:top w:val="nil"/>
              <w:bottom w:val="nil"/>
            </w:tcBorders>
          </w:tcPr>
          <w:p w14:paraId="19ED581B" w14:textId="77777777" w:rsidR="00806FFA" w:rsidRDefault="00806FFA" w:rsidP="00806FFA">
            <w:pPr>
              <w:jc w:val="both"/>
            </w:pPr>
          </w:p>
        </w:tc>
      </w:tr>
      <w:tr w:rsidR="00806FFA" w14:paraId="7F3AB233" w14:textId="77777777" w:rsidTr="00806FFA">
        <w:trPr>
          <w:trHeight w:val="1497"/>
        </w:trPr>
        <w:tc>
          <w:tcPr>
            <w:tcW w:w="9855" w:type="dxa"/>
            <w:gridSpan w:val="8"/>
            <w:tcBorders>
              <w:top w:val="nil"/>
            </w:tcBorders>
          </w:tcPr>
          <w:p w14:paraId="2CDB9A89" w14:textId="77777777" w:rsidR="00806FFA" w:rsidRPr="00B7415F" w:rsidRDefault="00806FFA" w:rsidP="00806FFA">
            <w:pPr>
              <w:rPr>
                <w:b/>
                <w:bCs/>
              </w:rPr>
            </w:pPr>
            <w:r w:rsidRPr="00B7415F">
              <w:rPr>
                <w:b/>
                <w:bCs/>
              </w:rPr>
              <w:t>Povinná:</w:t>
            </w:r>
          </w:p>
          <w:p w14:paraId="7FC434E2" w14:textId="77777777" w:rsidR="00806FFA" w:rsidRPr="00464D6B" w:rsidRDefault="00806FFA" w:rsidP="00806FFA">
            <w:r w:rsidRPr="00464D6B">
              <w:t>Individuální výběr literatury dle zvoleného tématu zadání.</w:t>
            </w:r>
          </w:p>
          <w:p w14:paraId="252DCE5F" w14:textId="77777777" w:rsidR="00806FFA" w:rsidRPr="00464D6B" w:rsidRDefault="00806FFA" w:rsidP="00806FFA">
            <w:r w:rsidRPr="00464D6B">
              <w:t xml:space="preserve">ČSN 80 7001. </w:t>
            </w:r>
            <w:r w:rsidRPr="00464D6B">
              <w:rPr>
                <w:i/>
              </w:rPr>
              <w:t>Oděvní názvosloví. Střihy.</w:t>
            </w:r>
            <w:r w:rsidRPr="00464D6B">
              <w:t xml:space="preserve"> Praha: Vydavatelství Úřadu pro normalizaci a měření, 1966. Třídící znak 80 7001.</w:t>
            </w:r>
          </w:p>
          <w:p w14:paraId="6952C72F" w14:textId="77777777" w:rsidR="00806FFA" w:rsidRPr="00464D6B" w:rsidRDefault="00806FFA" w:rsidP="00806FFA">
            <w:r w:rsidRPr="00464D6B">
              <w:t xml:space="preserve">ČSN 80 7002. </w:t>
            </w:r>
            <w:r w:rsidRPr="00464D6B">
              <w:rPr>
                <w:i/>
              </w:rPr>
              <w:t>Oblečenie a doplňky oblečenia. Terminologia.</w:t>
            </w:r>
            <w:r w:rsidRPr="00464D6B">
              <w:t xml:space="preserve"> Federální úřad pro normalizaci a měření, 1993. Třídící znak 80 7002.</w:t>
            </w:r>
          </w:p>
          <w:p w14:paraId="27B04A84" w14:textId="77777777" w:rsidR="00806FFA" w:rsidRPr="00464D6B" w:rsidRDefault="00806FFA" w:rsidP="00806FFA">
            <w:r w:rsidRPr="00464D6B">
              <w:t xml:space="preserve">ČSN 80 7003. </w:t>
            </w:r>
            <w:r w:rsidRPr="00464D6B">
              <w:rPr>
                <w:i/>
              </w:rPr>
              <w:t>Oděvní názvosloví. Části a detaily oděvů.</w:t>
            </w:r>
            <w:r w:rsidRPr="00464D6B">
              <w:t xml:space="preserve"> Praha: Vydavatelství Úřadu pro normalizaci a měření, 1966. Třídící znak 80 7003.</w:t>
            </w:r>
          </w:p>
          <w:p w14:paraId="312767C5" w14:textId="77777777" w:rsidR="00806FFA" w:rsidRPr="00464D6B" w:rsidRDefault="00806FFA" w:rsidP="00806FFA">
            <w:r w:rsidRPr="00464D6B">
              <w:t xml:space="preserve">ČSN 80 7005. </w:t>
            </w:r>
            <w:r w:rsidRPr="00464D6B">
              <w:rPr>
                <w:i/>
              </w:rPr>
              <w:t>Oděvní názvosloví. Technologie.</w:t>
            </w:r>
            <w:r w:rsidRPr="00464D6B">
              <w:t xml:space="preserve"> Praha: Vydavatelství Úřadu pro normalizaci a měření, 1966. Třídící znak 80 7005.</w:t>
            </w:r>
          </w:p>
          <w:p w14:paraId="4FC4C4C9" w14:textId="77777777" w:rsidR="00806FFA" w:rsidRPr="00464D6B" w:rsidRDefault="00806FFA" w:rsidP="00806FFA">
            <w:r w:rsidRPr="00464D6B">
              <w:t xml:space="preserve">ČSN ISO 4915 (80 0111). </w:t>
            </w:r>
            <w:r w:rsidRPr="00464D6B">
              <w:rPr>
                <w:i/>
              </w:rPr>
              <w:t>Textilie. Druhy stehů. Terminologie.</w:t>
            </w:r>
            <w:r w:rsidRPr="00464D6B">
              <w:t xml:space="preserve"> Český normalizační institut, 1994. Třídící znak 80 0111.</w:t>
            </w:r>
          </w:p>
          <w:p w14:paraId="4ABE3327" w14:textId="77777777" w:rsidR="00806FFA" w:rsidRPr="00464D6B" w:rsidRDefault="00806FFA" w:rsidP="00806FFA">
            <w:r w:rsidRPr="00464D6B">
              <w:t xml:space="preserve">ČSN 80 0110. </w:t>
            </w:r>
            <w:r w:rsidRPr="00464D6B">
              <w:rPr>
                <w:i/>
              </w:rPr>
              <w:t>Švy a šití. Názvosloví a označování.</w:t>
            </w:r>
            <w:r w:rsidRPr="00464D6B">
              <w:t xml:space="preserve"> Praha: Vydavatelství Úřadu pro normalizaci a měření, 1970. Třídící znak 80 0110.</w:t>
            </w:r>
          </w:p>
          <w:p w14:paraId="7DBD3ABA" w14:textId="77777777" w:rsidR="00806FFA" w:rsidRPr="00464D6B" w:rsidRDefault="00806FFA" w:rsidP="00806FFA">
            <w:r w:rsidRPr="00464D6B">
              <w:t xml:space="preserve">ČSN EN 13402-1 (80 7035). </w:t>
            </w:r>
            <w:r w:rsidRPr="00464D6B">
              <w:rPr>
                <w:i/>
              </w:rPr>
              <w:t>Označování velikosti oblečení – Část 1: Pojmy, definice a postup měření tělesných rozměrů.</w:t>
            </w:r>
            <w:r w:rsidRPr="00464D6B">
              <w:t xml:space="preserve"> Český normalizační institut, 2001. Třídící znak 80 7035.</w:t>
            </w:r>
          </w:p>
          <w:p w14:paraId="5F82F06C" w14:textId="77777777" w:rsidR="00806FFA" w:rsidRPr="00464D6B" w:rsidRDefault="00806FFA" w:rsidP="00806FFA">
            <w:r w:rsidRPr="00464D6B">
              <w:t xml:space="preserve">ČSN EN 13402-2 (80 7035). </w:t>
            </w:r>
            <w:r w:rsidRPr="00464D6B">
              <w:rPr>
                <w:i/>
              </w:rPr>
              <w:t>Označování velikosti oblečení – Část 2: Primární a sekundární rozměry.</w:t>
            </w:r>
            <w:r w:rsidRPr="00464D6B">
              <w:t xml:space="preserve"> Český normalizační institut, 2002. Třídící znak 80 7035.</w:t>
            </w:r>
          </w:p>
          <w:p w14:paraId="3D4E4D01" w14:textId="77777777" w:rsidR="00806FFA" w:rsidRPr="00464D6B" w:rsidRDefault="00806FFA" w:rsidP="00806FFA">
            <w:r w:rsidRPr="00464D6B">
              <w:lastRenderedPageBreak/>
              <w:t xml:space="preserve">ČSN EN 13402-3 (80 7035). </w:t>
            </w:r>
            <w:r w:rsidRPr="00464D6B">
              <w:rPr>
                <w:i/>
              </w:rPr>
              <w:t>Označování velikosti oblečení – Část 3: Označování velikosti na etiketách na základě tělesných rozměrů a intervalů.</w:t>
            </w:r>
            <w:r w:rsidRPr="00464D6B">
              <w:t xml:space="preserve"> Úřad pro technickou normalizaci, metrologii a státní zkušebnictví, 2018. Třídící znak 80 7035.</w:t>
            </w:r>
          </w:p>
          <w:p w14:paraId="7FECFD2C" w14:textId="77777777" w:rsidR="00806FFA" w:rsidRPr="00B7415F" w:rsidRDefault="00806FFA" w:rsidP="00806FFA">
            <w:pPr>
              <w:rPr>
                <w:b/>
                <w:bCs/>
              </w:rPr>
            </w:pPr>
            <w:r w:rsidRPr="00B7415F">
              <w:rPr>
                <w:b/>
                <w:bCs/>
              </w:rPr>
              <w:t>Doporučená:</w:t>
            </w:r>
          </w:p>
          <w:p w14:paraId="41B96AB5" w14:textId="77777777" w:rsidR="00806FFA" w:rsidRPr="00DB692F" w:rsidRDefault="00806FFA" w:rsidP="00806FFA">
            <w:r w:rsidRPr="00464D6B">
              <w:t>ARMSTRONG</w:t>
            </w:r>
            <w:hyperlink r:id="rId31" w:tgtFrame="_blank" w:history="1">
              <w:r w:rsidRPr="00DB692F">
                <w:rPr>
                  <w:rStyle w:val="Hypertextovodkaz"/>
                  <w:bCs/>
                  <w:color w:val="auto"/>
                  <w:u w:val="none"/>
                </w:rPr>
                <w:t>, Helen Joseph. </w:t>
              </w:r>
              <w:r w:rsidRPr="00DB692F">
                <w:rPr>
                  <w:rStyle w:val="Hypertextovodkaz"/>
                  <w:bCs/>
                  <w:i/>
                  <w:iCs/>
                  <w:color w:val="auto"/>
                  <w:u w:val="none"/>
                </w:rPr>
                <w:t>Patternmaking for Fashion Design.</w:t>
              </w:r>
              <w:r w:rsidRPr="00DB692F">
                <w:rPr>
                  <w:rStyle w:val="Hypertextovodkaz"/>
                  <w:bCs/>
                  <w:color w:val="auto"/>
                  <w:u w:val="none"/>
                </w:rPr>
                <w:t xml:space="preserve"> Fifth edition. New Jersey: Pearson Education, 2010. ISBN 978-0-13-612148-0. </w:t>
              </w:r>
            </w:hyperlink>
          </w:p>
          <w:p w14:paraId="013F86FC" w14:textId="77777777" w:rsidR="00806FFA" w:rsidRPr="00464D6B" w:rsidRDefault="00806FFA" w:rsidP="00806FFA">
            <w:pPr>
              <w:shd w:val="clear" w:color="auto" w:fill="FFFFFF"/>
              <w:outlineLvl w:val="1"/>
              <w:rPr>
                <w:bCs/>
              </w:rPr>
            </w:pPr>
            <w:r w:rsidRPr="00464D6B">
              <w:rPr>
                <w:bCs/>
              </w:rPr>
              <w:t>BAUDOT, François. Móda století. Vyd. 1. Praha: Ikar, 2001. ISBN 8072029436.</w:t>
            </w:r>
          </w:p>
          <w:p w14:paraId="760FF955" w14:textId="77777777" w:rsidR="0018022C" w:rsidRDefault="00821897" w:rsidP="00821897">
            <w:pPr>
              <w:shd w:val="clear" w:color="auto" w:fill="FFFFFF"/>
              <w:outlineLvl w:val="1"/>
            </w:pPr>
            <w:r w:rsidRPr="00821897">
              <w:t>BRONWYN, Cosgrave. </w:t>
            </w:r>
            <w:r w:rsidRPr="00821897">
              <w:rPr>
                <w:i/>
                <w:iCs/>
              </w:rPr>
              <w:t>Sample 100 fashion designers - 010 curators</w:t>
            </w:r>
            <w:r w:rsidRPr="00821897">
              <w:t xml:space="preserve">. London: Phaidon Press, 2006. </w:t>
            </w:r>
          </w:p>
          <w:p w14:paraId="4B127D49" w14:textId="03A54335" w:rsidR="00821897" w:rsidRPr="00821897" w:rsidRDefault="00821897" w:rsidP="00821897">
            <w:pPr>
              <w:shd w:val="clear" w:color="auto" w:fill="FFFFFF"/>
              <w:outlineLvl w:val="1"/>
            </w:pPr>
            <w:r w:rsidRPr="00821897">
              <w:t xml:space="preserve">ISBN </w:t>
            </w:r>
            <w:r w:rsidRPr="00821897">
              <w:rPr>
                <w:shd w:val="clear" w:color="auto" w:fill="FFFFFF"/>
              </w:rPr>
              <w:t>978-0714847139.</w:t>
            </w:r>
          </w:p>
          <w:p w14:paraId="07642190" w14:textId="77777777" w:rsidR="0018022C" w:rsidRDefault="00821897" w:rsidP="00821897">
            <w:pPr>
              <w:shd w:val="clear" w:color="auto" w:fill="FFFFFF"/>
            </w:pPr>
            <w:r w:rsidRPr="00821897">
              <w:t>EVANS, Caroline. </w:t>
            </w:r>
            <w:r w:rsidRPr="00821897">
              <w:rPr>
                <w:i/>
                <w:iCs/>
              </w:rPr>
              <w:t>Fashion at the Edge – Spectacle, Modernity and Deathliness</w:t>
            </w:r>
            <w:r w:rsidRPr="00821897">
              <w:t>. London: Earthscan, 2003. </w:t>
            </w:r>
          </w:p>
          <w:p w14:paraId="1F5D4605" w14:textId="5DDD21BC" w:rsidR="00821897" w:rsidRPr="00464D6B" w:rsidRDefault="00821897" w:rsidP="00821897">
            <w:pPr>
              <w:shd w:val="clear" w:color="auto" w:fill="FFFFFF"/>
            </w:pPr>
            <w:r w:rsidRPr="00821897">
              <w:t>ISBN 978-1-84407-463-1.</w:t>
            </w:r>
          </w:p>
          <w:p w14:paraId="68911000" w14:textId="77777777" w:rsidR="00806FFA" w:rsidRPr="00464D6B" w:rsidRDefault="00806FFA" w:rsidP="00806FFA">
            <w:pPr>
              <w:shd w:val="clear" w:color="auto" w:fill="FFFFFF"/>
              <w:outlineLvl w:val="1"/>
              <w:rPr>
                <w:bCs/>
              </w:rPr>
            </w:pPr>
            <w:r w:rsidRPr="00464D6B">
              <w:rPr>
                <w:bCs/>
              </w:rPr>
              <w:t xml:space="preserve">Fashionary International Ltd. </w:t>
            </w:r>
            <w:r w:rsidRPr="00464D6B">
              <w:rPr>
                <w:bCs/>
                <w:i/>
              </w:rPr>
              <w:t xml:space="preserve">Fashionpedia: The Visual Dictionary of Fashion Design. </w:t>
            </w:r>
            <w:r w:rsidRPr="00464D6B">
              <w:rPr>
                <w:bCs/>
              </w:rPr>
              <w:t>Hong Kong: Fashionary International Ltd, 2017. ISBN 978-988-13547-6-1.</w:t>
            </w:r>
          </w:p>
          <w:p w14:paraId="6374C9F6" w14:textId="77777777" w:rsidR="0018022C" w:rsidRDefault="00806FFA" w:rsidP="00806FFA">
            <w:pPr>
              <w:shd w:val="clear" w:color="auto" w:fill="FFFFFF"/>
              <w:outlineLvl w:val="1"/>
              <w:rPr>
                <w:bCs/>
              </w:rPr>
            </w:pPr>
            <w:r w:rsidRPr="00464D6B">
              <w:rPr>
                <w:bCs/>
              </w:rPr>
              <w:t xml:space="preserve">Fashionary International Ltd. </w:t>
            </w:r>
            <w:r w:rsidRPr="00464D6B">
              <w:rPr>
                <w:bCs/>
                <w:i/>
              </w:rPr>
              <w:t xml:space="preserve">The fashion business manual. </w:t>
            </w:r>
            <w:r w:rsidRPr="00464D6B">
              <w:rPr>
                <w:bCs/>
              </w:rPr>
              <w:t xml:space="preserve">Hong Kong: Fashionary International Ltd, 2018. </w:t>
            </w:r>
          </w:p>
          <w:p w14:paraId="201FC9D6" w14:textId="276832E2" w:rsidR="00806FFA" w:rsidRPr="00464D6B" w:rsidRDefault="00806FFA" w:rsidP="00806FFA">
            <w:pPr>
              <w:shd w:val="clear" w:color="auto" w:fill="FFFFFF"/>
              <w:outlineLvl w:val="1"/>
              <w:rPr>
                <w:bCs/>
              </w:rPr>
            </w:pPr>
            <w:r w:rsidRPr="00464D6B">
              <w:rPr>
                <w:bCs/>
              </w:rPr>
              <w:t>ISBN 978-988-77109-7-4.</w:t>
            </w:r>
          </w:p>
          <w:p w14:paraId="7E8ED78D" w14:textId="251C1E12" w:rsidR="00806FFA" w:rsidRPr="00464D6B" w:rsidRDefault="00806FFA" w:rsidP="00806FFA">
            <w:pPr>
              <w:shd w:val="clear" w:color="auto" w:fill="FFFFFF"/>
            </w:pPr>
            <w:r w:rsidRPr="00464D6B">
              <w:t>MAIRI, Mackenzie. </w:t>
            </w:r>
            <w:r w:rsidRPr="00464D6B">
              <w:rPr>
                <w:i/>
                <w:iCs/>
              </w:rPr>
              <w:t>isms: Understanding Fashion</w:t>
            </w:r>
            <w:r w:rsidRPr="00464D6B">
              <w:t>. London, 2010. ISBN 9781408105795. </w:t>
            </w:r>
          </w:p>
          <w:p w14:paraId="48F040FF" w14:textId="77777777" w:rsidR="00806FFA" w:rsidRPr="00DB692F" w:rsidRDefault="00000000" w:rsidP="00806FFA">
            <w:pPr>
              <w:rPr>
                <w:rStyle w:val="Hypertextovodkaz"/>
                <w:rFonts w:eastAsiaTheme="minorEastAsia"/>
                <w:bCs/>
                <w:color w:val="auto"/>
                <w:u w:val="none"/>
              </w:rPr>
            </w:pPr>
            <w:hyperlink r:id="rId32" w:tgtFrame="_blank" w:history="1">
              <w:r w:rsidR="00806FFA" w:rsidRPr="00DB692F">
                <w:rPr>
                  <w:rStyle w:val="Hypertextovodkaz"/>
                  <w:bCs/>
                  <w:color w:val="auto"/>
                  <w:u w:val="none"/>
                </w:rPr>
                <w:t>MÁCHALOVÁ, Jana. </w:t>
              </w:r>
              <w:r w:rsidR="00806FFA" w:rsidRPr="00DB692F">
                <w:rPr>
                  <w:rStyle w:val="Hypertextovodkaz"/>
                  <w:bCs/>
                  <w:i/>
                  <w:iCs/>
                  <w:color w:val="auto"/>
                  <w:u w:val="none"/>
                </w:rPr>
                <w:t>Móda 20. století</w:t>
              </w:r>
              <w:r w:rsidR="00806FFA" w:rsidRPr="00DB692F">
                <w:rPr>
                  <w:rStyle w:val="Hypertextovodkaz"/>
                  <w:bCs/>
                  <w:color w:val="auto"/>
                  <w:u w:val="none"/>
                </w:rPr>
                <w:t>. Praha: Nakladatelství Lidové noviny, 2003. ISBN 80-7106-587-0. </w:t>
              </w:r>
            </w:hyperlink>
          </w:p>
          <w:p w14:paraId="43FA4B61" w14:textId="77777777" w:rsidR="00806FFA" w:rsidRPr="00DB692F" w:rsidRDefault="00000000" w:rsidP="00806FFA">
            <w:pPr>
              <w:rPr>
                <w:rStyle w:val="Hypertextovodkaz"/>
                <w:bCs/>
                <w:color w:val="auto"/>
                <w:u w:val="none"/>
              </w:rPr>
            </w:pPr>
            <w:hyperlink r:id="rId33" w:tgtFrame="_blank" w:history="1">
              <w:r w:rsidR="00806FFA" w:rsidRPr="00DB692F">
                <w:rPr>
                  <w:rStyle w:val="Hypertextovodkaz"/>
                  <w:bCs/>
                  <w:color w:val="auto"/>
                  <w:u w:val="none"/>
                </w:rPr>
                <w:t>NAKAMICHI, Tomoko. </w:t>
              </w:r>
              <w:r w:rsidR="00806FFA" w:rsidRPr="00DB692F">
                <w:rPr>
                  <w:rStyle w:val="Hypertextovodkaz"/>
                  <w:bCs/>
                  <w:i/>
                  <w:iCs/>
                  <w:color w:val="auto"/>
                  <w:u w:val="none"/>
                </w:rPr>
                <w:t>Pattern Magic</w:t>
              </w:r>
              <w:r w:rsidR="00806FFA" w:rsidRPr="00DB692F">
                <w:rPr>
                  <w:rStyle w:val="Hypertextovodkaz"/>
                  <w:bCs/>
                  <w:color w:val="auto"/>
                  <w:u w:val="none"/>
                </w:rPr>
                <w:t xml:space="preserve">. Laurence King Publishing, 2010. ISBN </w:t>
              </w:r>
              <w:r w:rsidR="00806FFA" w:rsidRPr="00DB692F">
                <w:rPr>
                  <w:rStyle w:val="Hypertextovodkaz"/>
                  <w:color w:val="auto"/>
                  <w:u w:val="none"/>
                  <w:shd w:val="clear" w:color="auto" w:fill="FFFFFF"/>
                </w:rPr>
                <w:t>1856697053</w:t>
              </w:r>
              <w:r w:rsidR="00806FFA" w:rsidRPr="00DB692F">
                <w:rPr>
                  <w:rStyle w:val="Hypertextovodkaz"/>
                  <w:bCs/>
                  <w:color w:val="auto"/>
                  <w:u w:val="none"/>
                </w:rPr>
                <w:t>. </w:t>
              </w:r>
            </w:hyperlink>
          </w:p>
          <w:p w14:paraId="742AB2C9" w14:textId="77777777" w:rsidR="00806FFA" w:rsidRPr="00DB692F" w:rsidRDefault="00806FFA" w:rsidP="00806FFA">
            <w:pPr>
              <w:rPr>
                <w:rStyle w:val="Hypertextovodkaz"/>
                <w:bCs/>
                <w:color w:val="auto"/>
                <w:u w:val="none"/>
              </w:rPr>
            </w:pPr>
            <w:r w:rsidRPr="00DB692F">
              <w:rPr>
                <w:rStyle w:val="Hypertextovodkaz"/>
                <w:bCs/>
                <w:color w:val="auto"/>
                <w:u w:val="none"/>
              </w:rPr>
              <w:t>NAKAMICHI, Tomoko. </w:t>
            </w:r>
            <w:r w:rsidRPr="00DB692F">
              <w:rPr>
                <w:rStyle w:val="Hypertextovodkaz"/>
                <w:bCs/>
                <w:i/>
                <w:color w:val="auto"/>
                <w:u w:val="none"/>
              </w:rPr>
              <w:t>Pattern Magic 2.</w:t>
            </w:r>
            <w:r w:rsidRPr="00DB692F">
              <w:rPr>
                <w:rStyle w:val="Hypertextovodkaz"/>
                <w:bCs/>
                <w:color w:val="auto"/>
                <w:u w:val="none"/>
              </w:rPr>
              <w:t xml:space="preserve"> Laurence King Publishing, 2011. ISBN 1856697061.</w:t>
            </w:r>
          </w:p>
          <w:p w14:paraId="2519AE1A" w14:textId="77777777" w:rsidR="00806FFA" w:rsidRPr="00DB692F" w:rsidRDefault="00000000" w:rsidP="00806FFA">
            <w:hyperlink r:id="rId34" w:tgtFrame="_blank" w:history="1">
              <w:r w:rsidR="00806FFA" w:rsidRPr="00DB692F">
                <w:rPr>
                  <w:rStyle w:val="Hypertextovodkaz"/>
                  <w:bCs/>
                  <w:color w:val="auto"/>
                  <w:u w:val="none"/>
                </w:rPr>
                <w:t>SEELING, Charlotte. </w:t>
              </w:r>
              <w:r w:rsidR="00806FFA" w:rsidRPr="00DB692F">
                <w:rPr>
                  <w:rStyle w:val="Hypertextovodkaz"/>
                  <w:bCs/>
                  <w:i/>
                  <w:iCs/>
                  <w:color w:val="auto"/>
                  <w:u w:val="none"/>
                </w:rPr>
                <w:t>Století módy 1900-1999</w:t>
              </w:r>
              <w:r w:rsidR="00806FFA" w:rsidRPr="00DB692F">
                <w:rPr>
                  <w:rStyle w:val="Hypertextovodkaz"/>
                  <w:bCs/>
                  <w:color w:val="auto"/>
                  <w:u w:val="none"/>
                </w:rPr>
                <w:t>. 1. vyd. Praha: Slovart, 2000. ISBN 8072092472. </w:t>
              </w:r>
            </w:hyperlink>
          </w:p>
          <w:p w14:paraId="4F9AC314" w14:textId="322A8C88" w:rsidR="00806FFA" w:rsidRPr="002A01AD" w:rsidRDefault="00806FFA" w:rsidP="002A01AD">
            <w:pPr>
              <w:rPr>
                <w:shd w:val="clear" w:color="auto" w:fill="FFFFFF"/>
              </w:rPr>
            </w:pPr>
            <w:r w:rsidRPr="00464D6B">
              <w:rPr>
                <w:shd w:val="clear" w:color="auto" w:fill="FFFFFF"/>
              </w:rPr>
              <w:t>TERRY, Jones. </w:t>
            </w:r>
            <w:r w:rsidRPr="00464D6B">
              <w:rPr>
                <w:i/>
                <w:iCs/>
                <w:shd w:val="clear" w:color="auto" w:fill="FFFFFF"/>
              </w:rPr>
              <w:t>Fashion now (volume 1, 2)</w:t>
            </w:r>
            <w:r w:rsidRPr="00464D6B">
              <w:rPr>
                <w:shd w:val="clear" w:color="auto" w:fill="FFFFFF"/>
              </w:rPr>
              <w:t>. Taschen, 2002. ISBN 3822840750.</w:t>
            </w:r>
          </w:p>
        </w:tc>
      </w:tr>
    </w:tbl>
    <w:p w14:paraId="231655D0" w14:textId="4538F9D4" w:rsidR="00B14E05" w:rsidRDefault="00B14E05">
      <w:r>
        <w:lastRenderedPageBreak/>
        <w:br w:type="page"/>
      </w:r>
    </w:p>
    <w:tbl>
      <w:tblPr>
        <w:tblW w:w="981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27"/>
      </w:tblGrid>
      <w:tr w:rsidR="00B14E05" w14:paraId="1621E748" w14:textId="77777777" w:rsidTr="00B14E05">
        <w:tc>
          <w:tcPr>
            <w:tcW w:w="9814"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30390281" w14:textId="77777777" w:rsidR="00B14E05" w:rsidRDefault="00B14E05" w:rsidP="00B14E05">
            <w:pPr>
              <w:spacing w:line="254" w:lineRule="auto"/>
              <w:jc w:val="both"/>
              <w:rPr>
                <w:b/>
                <w:sz w:val="28"/>
                <w:lang w:eastAsia="en-US"/>
              </w:rPr>
            </w:pPr>
            <w:r>
              <w:lastRenderedPageBreak/>
              <w:br w:type="page"/>
            </w:r>
            <w:r>
              <w:br w:type="page"/>
            </w:r>
            <w:r>
              <w:br w:type="page"/>
            </w:r>
            <w:r>
              <w:rPr>
                <w:b/>
                <w:sz w:val="28"/>
                <w:lang w:eastAsia="en-US"/>
              </w:rPr>
              <w:t>B-III – Charakteristika studijního předmětu</w:t>
            </w:r>
          </w:p>
        </w:tc>
      </w:tr>
      <w:tr w:rsidR="00B14E05" w14:paraId="40557343" w14:textId="77777777" w:rsidTr="00B14E05">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2DB27585" w14:textId="77777777" w:rsidR="00B14E05" w:rsidRDefault="00B14E05" w:rsidP="00B14E05">
            <w:pPr>
              <w:spacing w:line="254" w:lineRule="auto"/>
              <w:jc w:val="both"/>
              <w:rPr>
                <w:b/>
                <w:lang w:eastAsia="en-US"/>
              </w:rPr>
            </w:pPr>
            <w:r>
              <w:rPr>
                <w:b/>
                <w:lang w:eastAsia="en-US"/>
              </w:rPr>
              <w:t>Název studijního předmětu</w:t>
            </w:r>
          </w:p>
        </w:tc>
        <w:tc>
          <w:tcPr>
            <w:tcW w:w="6728" w:type="dxa"/>
            <w:gridSpan w:val="7"/>
            <w:tcBorders>
              <w:top w:val="double" w:sz="4" w:space="0" w:color="auto"/>
              <w:left w:val="single" w:sz="4" w:space="0" w:color="auto"/>
              <w:bottom w:val="single" w:sz="4" w:space="0" w:color="auto"/>
              <w:right w:val="single" w:sz="4" w:space="0" w:color="auto"/>
            </w:tcBorders>
            <w:hideMark/>
          </w:tcPr>
          <w:p w14:paraId="32534A48" w14:textId="77777777" w:rsidR="00B14E05" w:rsidRDefault="00B14E05" w:rsidP="00B14E05">
            <w:pPr>
              <w:spacing w:line="254" w:lineRule="auto"/>
              <w:jc w:val="both"/>
              <w:rPr>
                <w:color w:val="44546A" w:themeColor="text2"/>
                <w:lang w:eastAsia="en-US"/>
              </w:rPr>
            </w:pPr>
            <w:r>
              <w:rPr>
                <w:lang w:eastAsia="en-US"/>
              </w:rPr>
              <w:t>Ateliér Produktový design 7</w:t>
            </w:r>
          </w:p>
        </w:tc>
      </w:tr>
      <w:tr w:rsidR="00B14E05" w14:paraId="5964EF78" w14:textId="77777777" w:rsidTr="00B14E05">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2933B9A4" w14:textId="77777777" w:rsidR="00B14E05" w:rsidRDefault="00B14E05" w:rsidP="00B14E05">
            <w:pPr>
              <w:spacing w:line="254" w:lineRule="auto"/>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40659C6C" w14:textId="77777777" w:rsidR="00B14E05" w:rsidRDefault="00B14E05" w:rsidP="00B14E05">
            <w:pPr>
              <w:autoSpaceDE w:val="0"/>
              <w:autoSpaceDN w:val="0"/>
              <w:adjustRightInd w:val="0"/>
              <w:spacing w:line="254" w:lineRule="auto"/>
              <w:rPr>
                <w:lang w:eastAsia="en-US"/>
              </w:rPr>
            </w:pPr>
            <w:r>
              <w:rPr>
                <w:rFonts w:eastAsia="Calibri"/>
                <w:lang w:eastAsia="en-US"/>
              </w:rPr>
              <w:t>povinný, 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52EBEE4" w14:textId="77777777" w:rsidR="00B14E05" w:rsidRDefault="00B14E05" w:rsidP="00B14E05">
            <w:pPr>
              <w:spacing w:line="254" w:lineRule="auto"/>
              <w:jc w:val="both"/>
              <w:rPr>
                <w:lang w:eastAsia="en-US"/>
              </w:rPr>
            </w:pPr>
            <w:r>
              <w:rPr>
                <w:b/>
                <w:lang w:eastAsia="en-US"/>
              </w:rPr>
              <w:t>doporučený ročník/semestr</w:t>
            </w:r>
          </w:p>
        </w:tc>
        <w:tc>
          <w:tcPr>
            <w:tcW w:w="627" w:type="dxa"/>
            <w:tcBorders>
              <w:top w:val="single" w:sz="4" w:space="0" w:color="auto"/>
              <w:left w:val="single" w:sz="4" w:space="0" w:color="auto"/>
              <w:bottom w:val="single" w:sz="4" w:space="0" w:color="auto"/>
              <w:right w:val="single" w:sz="4" w:space="0" w:color="auto"/>
            </w:tcBorders>
            <w:hideMark/>
          </w:tcPr>
          <w:p w14:paraId="3D5DFAA2" w14:textId="77777777" w:rsidR="00B14E05" w:rsidRDefault="00B14E05" w:rsidP="00B14E05">
            <w:pPr>
              <w:spacing w:line="254" w:lineRule="auto"/>
              <w:jc w:val="both"/>
              <w:rPr>
                <w:lang w:eastAsia="en-US"/>
              </w:rPr>
            </w:pPr>
            <w:r>
              <w:rPr>
                <w:lang w:eastAsia="en-US"/>
              </w:rPr>
              <w:t>1/ZS</w:t>
            </w:r>
          </w:p>
        </w:tc>
      </w:tr>
      <w:tr w:rsidR="00B14E05" w14:paraId="6BFAA961" w14:textId="77777777" w:rsidTr="00B14E05">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043A789" w14:textId="77777777" w:rsidR="00B14E05" w:rsidRDefault="00B14E05" w:rsidP="00B14E05">
            <w:pPr>
              <w:spacing w:line="254" w:lineRule="auto"/>
              <w:jc w:val="both"/>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0E7EFD8D" w14:textId="5F54A700" w:rsidR="00B14E05" w:rsidRDefault="00B14E05" w:rsidP="00DB692F">
            <w:pPr>
              <w:autoSpaceDE w:val="0"/>
              <w:autoSpaceDN w:val="0"/>
              <w:adjustRightInd w:val="0"/>
              <w:spacing w:line="254" w:lineRule="auto"/>
              <w:rPr>
                <w:color w:val="44546A" w:themeColor="text2"/>
                <w:lang w:eastAsia="en-US"/>
              </w:rPr>
            </w:pPr>
            <w:r>
              <w:rPr>
                <w:lang w:eastAsia="en-US"/>
              </w:rPr>
              <w:t>52</w:t>
            </w:r>
            <w:r w:rsidR="00DB692F">
              <w:rPr>
                <w:lang w:eastAsia="en-US"/>
              </w:rPr>
              <w:t xml:space="preserve"> ateliér</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38D1C857" w14:textId="77777777" w:rsidR="00B14E05" w:rsidRDefault="00B14E05" w:rsidP="00B14E05">
            <w:pPr>
              <w:spacing w:line="254"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62FF7B55" w14:textId="4A7C3946" w:rsidR="00B14E05" w:rsidRDefault="00DB692F" w:rsidP="00B14E05">
            <w:pPr>
              <w:spacing w:line="254" w:lineRule="auto"/>
              <w:jc w:val="both"/>
              <w:rPr>
                <w:lang w:eastAsia="en-US"/>
              </w:rPr>
            </w:pPr>
            <w:r>
              <w:rPr>
                <w:lang w:eastAsia="en-US"/>
              </w:rPr>
              <w:t>52</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7E2B61E3" w14:textId="77777777" w:rsidR="00B14E05" w:rsidRDefault="00B14E05" w:rsidP="00B14E05">
            <w:pPr>
              <w:spacing w:line="254" w:lineRule="auto"/>
              <w:jc w:val="both"/>
              <w:rPr>
                <w:b/>
                <w:lang w:eastAsia="en-US"/>
              </w:rPr>
            </w:pPr>
            <w:r>
              <w:rPr>
                <w:b/>
                <w:lang w:eastAsia="en-US"/>
              </w:rPr>
              <w:t>kreditů</w:t>
            </w:r>
          </w:p>
        </w:tc>
        <w:tc>
          <w:tcPr>
            <w:tcW w:w="1166" w:type="dxa"/>
            <w:gridSpan w:val="2"/>
            <w:tcBorders>
              <w:top w:val="single" w:sz="4" w:space="0" w:color="auto"/>
              <w:left w:val="single" w:sz="4" w:space="0" w:color="auto"/>
              <w:bottom w:val="single" w:sz="4" w:space="0" w:color="auto"/>
              <w:right w:val="single" w:sz="4" w:space="0" w:color="auto"/>
            </w:tcBorders>
            <w:hideMark/>
          </w:tcPr>
          <w:p w14:paraId="615744E3" w14:textId="40E3D64E" w:rsidR="00B14E05" w:rsidRDefault="00DB692F" w:rsidP="00DB692F">
            <w:pPr>
              <w:spacing w:line="254" w:lineRule="auto"/>
              <w:jc w:val="both"/>
              <w:rPr>
                <w:lang w:eastAsia="en-US"/>
              </w:rPr>
            </w:pPr>
            <w:r>
              <w:rPr>
                <w:lang w:eastAsia="en-US"/>
              </w:rPr>
              <w:t>4</w:t>
            </w:r>
          </w:p>
        </w:tc>
      </w:tr>
      <w:tr w:rsidR="00B14E05" w14:paraId="6A7F4551" w14:textId="77777777" w:rsidTr="00B14E05">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A40E42E" w14:textId="77777777" w:rsidR="00B14E05" w:rsidRDefault="00B14E05" w:rsidP="00B14E05">
            <w:pPr>
              <w:spacing w:line="254" w:lineRule="auto"/>
              <w:rPr>
                <w:b/>
                <w:sz w:val="22"/>
                <w:lang w:eastAsia="en-US"/>
              </w:rPr>
            </w:pPr>
            <w:r>
              <w:rPr>
                <w:b/>
                <w:lang w:eastAsia="en-US"/>
              </w:rPr>
              <w:t>Prerekvizity, korekvizity, ekvivalence</w:t>
            </w:r>
          </w:p>
        </w:tc>
        <w:tc>
          <w:tcPr>
            <w:tcW w:w="6728" w:type="dxa"/>
            <w:gridSpan w:val="7"/>
            <w:tcBorders>
              <w:top w:val="single" w:sz="4" w:space="0" w:color="auto"/>
              <w:left w:val="single" w:sz="4" w:space="0" w:color="auto"/>
              <w:bottom w:val="single" w:sz="4" w:space="0" w:color="auto"/>
              <w:right w:val="single" w:sz="4" w:space="0" w:color="auto"/>
            </w:tcBorders>
          </w:tcPr>
          <w:p w14:paraId="767E6896" w14:textId="77777777" w:rsidR="00B14E05" w:rsidRDefault="00B14E05" w:rsidP="00B14E05">
            <w:pPr>
              <w:spacing w:line="254" w:lineRule="auto"/>
              <w:jc w:val="both"/>
              <w:rPr>
                <w:sz w:val="16"/>
                <w:szCs w:val="16"/>
                <w:lang w:eastAsia="en-US"/>
              </w:rPr>
            </w:pPr>
          </w:p>
        </w:tc>
      </w:tr>
      <w:tr w:rsidR="00B14E05" w14:paraId="64604041" w14:textId="77777777" w:rsidTr="00B14E05">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2F9313F6" w14:textId="77777777" w:rsidR="00B14E05" w:rsidRDefault="00B14E05" w:rsidP="00B14E05">
            <w:pPr>
              <w:spacing w:line="254" w:lineRule="auto"/>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6ABF29AB" w14:textId="77777777" w:rsidR="00DB692F" w:rsidRDefault="00DB692F" w:rsidP="00DB692F">
            <w:pPr>
              <w:jc w:val="both"/>
              <w:rPr>
                <w:rFonts w:eastAsia="Calibri"/>
              </w:rPr>
            </w:pPr>
            <w:r>
              <w:rPr>
                <w:rFonts w:eastAsia="Calibri"/>
              </w:rPr>
              <w:t>zápočet, zkouška</w:t>
            </w:r>
          </w:p>
          <w:p w14:paraId="38718E8C" w14:textId="5E973AFF" w:rsidR="00B14E05" w:rsidRDefault="00B14E05" w:rsidP="00B14E05">
            <w:pPr>
              <w:spacing w:line="254" w:lineRule="auto"/>
              <w:jc w:val="both"/>
              <w:rPr>
                <w:lang w:eastAsia="en-US"/>
              </w:rPr>
            </w:pP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777663F4" w14:textId="77777777" w:rsidR="00B14E05" w:rsidRDefault="00B14E05" w:rsidP="00B14E05">
            <w:pPr>
              <w:spacing w:line="254" w:lineRule="auto"/>
              <w:jc w:val="both"/>
              <w:rPr>
                <w:b/>
                <w:lang w:eastAsia="en-US"/>
              </w:rPr>
            </w:pPr>
            <w:r>
              <w:rPr>
                <w:b/>
                <w:lang w:eastAsia="en-US"/>
              </w:rPr>
              <w:t>Forma výuky</w:t>
            </w:r>
          </w:p>
        </w:tc>
        <w:tc>
          <w:tcPr>
            <w:tcW w:w="1166" w:type="dxa"/>
            <w:gridSpan w:val="2"/>
            <w:tcBorders>
              <w:top w:val="single" w:sz="4" w:space="0" w:color="auto"/>
              <w:left w:val="single" w:sz="4" w:space="0" w:color="auto"/>
              <w:bottom w:val="single" w:sz="4" w:space="0" w:color="auto"/>
              <w:right w:val="single" w:sz="4" w:space="0" w:color="auto"/>
            </w:tcBorders>
            <w:hideMark/>
          </w:tcPr>
          <w:p w14:paraId="13E57257" w14:textId="77777777" w:rsidR="00B14E05" w:rsidRDefault="00B14E05" w:rsidP="00B14E05">
            <w:pPr>
              <w:spacing w:line="254" w:lineRule="auto"/>
              <w:jc w:val="both"/>
              <w:rPr>
                <w:lang w:eastAsia="en-US"/>
              </w:rPr>
            </w:pPr>
            <w:r>
              <w:rPr>
                <w:lang w:eastAsia="en-US"/>
              </w:rPr>
              <w:t>ateliér</w:t>
            </w:r>
          </w:p>
        </w:tc>
      </w:tr>
      <w:tr w:rsidR="00B14E05" w14:paraId="710EAB23" w14:textId="77777777" w:rsidTr="00B14E05">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B8DF6D9" w14:textId="77777777" w:rsidR="00B14E05" w:rsidRDefault="00B14E05" w:rsidP="00B14E05">
            <w:pPr>
              <w:spacing w:line="254" w:lineRule="auto"/>
              <w:rPr>
                <w:b/>
                <w:lang w:eastAsia="en-US"/>
              </w:rPr>
            </w:pPr>
            <w:r>
              <w:rPr>
                <w:b/>
                <w:lang w:eastAsia="en-US"/>
              </w:rPr>
              <w:t>Forma způsobu ověření studijních výsledků a další požadavky na studenta</w:t>
            </w:r>
          </w:p>
        </w:tc>
        <w:tc>
          <w:tcPr>
            <w:tcW w:w="6728" w:type="dxa"/>
            <w:gridSpan w:val="7"/>
            <w:tcBorders>
              <w:top w:val="single" w:sz="4" w:space="0" w:color="auto"/>
              <w:left w:val="single" w:sz="4" w:space="0" w:color="auto"/>
              <w:bottom w:val="nil"/>
              <w:right w:val="single" w:sz="4" w:space="0" w:color="auto"/>
            </w:tcBorders>
            <w:hideMark/>
          </w:tcPr>
          <w:p w14:paraId="7FF71489" w14:textId="4390B5A2" w:rsidR="003C67F9" w:rsidRPr="003C67F9" w:rsidRDefault="003C67F9" w:rsidP="003C67F9">
            <w:pPr>
              <w:pStyle w:val="Bezmezer"/>
              <w:jc w:val="both"/>
              <w:rPr>
                <w:shd w:val="clear" w:color="auto" w:fill="FFFFFF"/>
                <w:lang w:eastAsia="en-US"/>
              </w:rPr>
            </w:pPr>
            <w:r>
              <w:rPr>
                <w:shd w:val="clear" w:color="auto" w:fill="FFFFFF"/>
                <w:lang w:eastAsia="en-US"/>
              </w:rPr>
              <w:t xml:space="preserve">- </w:t>
            </w:r>
            <w:r w:rsidRPr="003C67F9">
              <w:rPr>
                <w:shd w:val="clear" w:color="auto" w:fill="FFFFFF"/>
                <w:lang w:eastAsia="en-US"/>
              </w:rPr>
              <w:t xml:space="preserve">80% docházka  </w:t>
            </w:r>
          </w:p>
          <w:p w14:paraId="44DBD4F7" w14:textId="77777777" w:rsidR="003C67F9" w:rsidRPr="003C67F9" w:rsidRDefault="003C67F9" w:rsidP="003C67F9">
            <w:pPr>
              <w:pStyle w:val="Bezmezer"/>
              <w:jc w:val="both"/>
              <w:rPr>
                <w:shd w:val="clear" w:color="auto" w:fill="FFFFFF"/>
                <w:lang w:eastAsia="en-US"/>
              </w:rPr>
            </w:pPr>
            <w:r w:rsidRPr="003C67F9">
              <w:rPr>
                <w:shd w:val="clear" w:color="auto" w:fill="FFFFFF"/>
                <w:lang w:eastAsia="en-US"/>
              </w:rPr>
              <w:t xml:space="preserve">- aktivní účast  </w:t>
            </w:r>
          </w:p>
          <w:p w14:paraId="4085D1AF" w14:textId="31311661" w:rsidR="003C67F9" w:rsidRPr="003C67F9" w:rsidRDefault="003C67F9" w:rsidP="003C67F9">
            <w:pPr>
              <w:pStyle w:val="Bezmezer"/>
              <w:jc w:val="both"/>
              <w:rPr>
                <w:shd w:val="clear" w:color="auto" w:fill="FFFFFF"/>
                <w:lang w:eastAsia="en-US"/>
              </w:rPr>
            </w:pPr>
            <w:r w:rsidRPr="003C67F9">
              <w:rPr>
                <w:shd w:val="clear" w:color="auto" w:fill="FFFFFF"/>
                <w:lang w:eastAsia="en-US"/>
              </w:rPr>
              <w:t xml:space="preserve">- samostatné zpracování úkolů na základě studia dané problematiky a konzultací </w:t>
            </w:r>
            <w:r w:rsidR="002A01AD">
              <w:rPr>
                <w:shd w:val="clear" w:color="auto" w:fill="FFFFFF"/>
                <w:lang w:eastAsia="en-US"/>
              </w:rPr>
              <w:br/>
            </w:r>
            <w:r w:rsidRPr="003C67F9">
              <w:rPr>
                <w:shd w:val="clear" w:color="auto" w:fill="FFFFFF"/>
                <w:lang w:eastAsia="en-US"/>
              </w:rPr>
              <w:t xml:space="preserve">s vyučujícím  </w:t>
            </w:r>
          </w:p>
          <w:p w14:paraId="68CA0B20" w14:textId="77777777" w:rsidR="003C67F9" w:rsidRPr="003C67F9" w:rsidRDefault="003C67F9" w:rsidP="003C67F9">
            <w:pPr>
              <w:pStyle w:val="Bezmezer"/>
              <w:jc w:val="both"/>
              <w:rPr>
                <w:shd w:val="clear" w:color="auto" w:fill="FFFFFF"/>
                <w:lang w:eastAsia="en-US"/>
              </w:rPr>
            </w:pPr>
            <w:r w:rsidRPr="003C67F9">
              <w:rPr>
                <w:shd w:val="clear" w:color="auto" w:fill="FFFFFF"/>
                <w:lang w:eastAsia="en-US"/>
              </w:rPr>
              <w:t xml:space="preserve">- obhajoba navrhovaného řešení  </w:t>
            </w:r>
          </w:p>
          <w:p w14:paraId="2A19C1B0" w14:textId="77777777" w:rsidR="003C67F9" w:rsidRPr="003C67F9" w:rsidRDefault="003C67F9" w:rsidP="003C67F9">
            <w:pPr>
              <w:pStyle w:val="Bezmezer"/>
              <w:jc w:val="both"/>
              <w:rPr>
                <w:shd w:val="clear" w:color="auto" w:fill="FFFFFF"/>
                <w:lang w:eastAsia="en-US"/>
              </w:rPr>
            </w:pPr>
            <w:r w:rsidRPr="003C67F9">
              <w:rPr>
                <w:shd w:val="clear" w:color="auto" w:fill="FFFFFF"/>
                <w:lang w:eastAsia="en-US"/>
              </w:rPr>
              <w:t xml:space="preserve">- poster 700x1000mm nalepený na tvrdé podložce např. Kappa  </w:t>
            </w:r>
          </w:p>
          <w:p w14:paraId="39284877" w14:textId="77777777" w:rsidR="003C67F9" w:rsidRPr="003C67F9" w:rsidRDefault="003C67F9" w:rsidP="003C67F9">
            <w:pPr>
              <w:pStyle w:val="Bezmezer"/>
              <w:jc w:val="both"/>
              <w:rPr>
                <w:shd w:val="clear" w:color="auto" w:fill="FFFFFF"/>
                <w:lang w:eastAsia="en-US"/>
              </w:rPr>
            </w:pPr>
            <w:r w:rsidRPr="003C67F9">
              <w:rPr>
                <w:shd w:val="clear" w:color="auto" w:fill="FFFFFF"/>
                <w:lang w:eastAsia="en-US"/>
              </w:rPr>
              <w:t xml:space="preserve">- 3D fyzický model/prototyp  </w:t>
            </w:r>
          </w:p>
          <w:p w14:paraId="7043B89F" w14:textId="5970DAAA" w:rsidR="00B14E05" w:rsidRDefault="003C67F9" w:rsidP="003C67F9">
            <w:pPr>
              <w:pStyle w:val="Bezmezer"/>
              <w:jc w:val="both"/>
              <w:rPr>
                <w:shd w:val="clear" w:color="auto" w:fill="FFFFFF"/>
                <w:lang w:eastAsia="en-US"/>
              </w:rPr>
            </w:pPr>
            <w:r w:rsidRPr="003C67F9">
              <w:rPr>
                <w:shd w:val="clear" w:color="auto" w:fill="FFFFFF"/>
                <w:lang w:eastAsia="en-US"/>
              </w:rPr>
              <w:t>- prezentace ve formátu PDF umístěná na www.showcase.fmk.utb.cz </w:t>
            </w:r>
          </w:p>
        </w:tc>
      </w:tr>
      <w:tr w:rsidR="00B14E05" w14:paraId="52916016" w14:textId="77777777" w:rsidTr="0040194F">
        <w:trPr>
          <w:trHeight w:val="62"/>
        </w:trPr>
        <w:tc>
          <w:tcPr>
            <w:tcW w:w="9814" w:type="dxa"/>
            <w:gridSpan w:val="8"/>
            <w:tcBorders>
              <w:top w:val="nil"/>
              <w:left w:val="single" w:sz="4" w:space="0" w:color="auto"/>
              <w:bottom w:val="single" w:sz="4" w:space="0" w:color="auto"/>
              <w:right w:val="single" w:sz="4" w:space="0" w:color="auto"/>
            </w:tcBorders>
          </w:tcPr>
          <w:p w14:paraId="5AC855D3" w14:textId="77777777" w:rsidR="00B14E05" w:rsidRDefault="00B14E05" w:rsidP="0040194F">
            <w:pPr>
              <w:jc w:val="both"/>
              <w:rPr>
                <w:lang w:eastAsia="en-US"/>
              </w:rPr>
            </w:pPr>
          </w:p>
        </w:tc>
      </w:tr>
      <w:tr w:rsidR="00B14E05" w14:paraId="4E03FCE7" w14:textId="77777777" w:rsidTr="00B14E05">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14:paraId="2E1FFD11" w14:textId="77777777" w:rsidR="00B14E05" w:rsidRDefault="00B14E05" w:rsidP="00B14E05">
            <w:pPr>
              <w:spacing w:line="254" w:lineRule="auto"/>
              <w:jc w:val="both"/>
              <w:rPr>
                <w:b/>
                <w:lang w:eastAsia="en-US"/>
              </w:rPr>
            </w:pPr>
            <w:r>
              <w:rPr>
                <w:b/>
                <w:lang w:eastAsia="en-US"/>
              </w:rPr>
              <w:t>Garant předmětu</w:t>
            </w:r>
          </w:p>
        </w:tc>
        <w:tc>
          <w:tcPr>
            <w:tcW w:w="6728" w:type="dxa"/>
            <w:gridSpan w:val="7"/>
            <w:tcBorders>
              <w:top w:val="nil"/>
              <w:left w:val="single" w:sz="4" w:space="0" w:color="auto"/>
              <w:bottom w:val="single" w:sz="4" w:space="0" w:color="auto"/>
              <w:right w:val="single" w:sz="4" w:space="0" w:color="auto"/>
            </w:tcBorders>
            <w:hideMark/>
          </w:tcPr>
          <w:p w14:paraId="1C3C3D2F" w14:textId="49CEDB25" w:rsidR="00B14E05" w:rsidRPr="00DB692F" w:rsidRDefault="00000000" w:rsidP="00B14E05">
            <w:pPr>
              <w:spacing w:line="254" w:lineRule="auto"/>
              <w:jc w:val="both"/>
              <w:rPr>
                <w:lang w:eastAsia="en-US"/>
              </w:rPr>
            </w:pPr>
            <w:hyperlink r:id="rId35" w:history="1">
              <w:r w:rsidR="00B14E05" w:rsidRPr="00DB692F">
                <w:rPr>
                  <w:rStyle w:val="Hypertextovodkaz"/>
                  <w:bCs/>
                  <w:color w:val="auto"/>
                  <w:u w:val="none"/>
                  <w:shd w:val="clear" w:color="auto" w:fill="FFFFFF"/>
                </w:rPr>
                <w:t>doc. M.</w:t>
              </w:r>
              <w:r w:rsidR="00DB692F" w:rsidRPr="00DB692F">
                <w:rPr>
                  <w:rStyle w:val="Hypertextovodkaz"/>
                  <w:bCs/>
                  <w:color w:val="auto"/>
                  <w:u w:val="none"/>
                  <w:shd w:val="clear" w:color="auto" w:fill="FFFFFF"/>
                </w:rPr>
                <w:t xml:space="preserve"> </w:t>
              </w:r>
              <w:r w:rsidR="00B14E05" w:rsidRPr="00DB692F">
                <w:rPr>
                  <w:rStyle w:val="Hypertextovodkaz"/>
                  <w:bCs/>
                  <w:color w:val="auto"/>
                  <w:u w:val="none"/>
                  <w:shd w:val="clear" w:color="auto" w:fill="FFFFFF"/>
                </w:rPr>
                <w:t>A. Vladimír Kovařík</w:t>
              </w:r>
            </w:hyperlink>
          </w:p>
        </w:tc>
      </w:tr>
      <w:tr w:rsidR="00B14E05" w14:paraId="0A533325" w14:textId="77777777" w:rsidTr="00B14E05">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14:paraId="0A0A190A" w14:textId="77777777" w:rsidR="00B14E05" w:rsidRDefault="00B14E05" w:rsidP="00B14E05">
            <w:pPr>
              <w:spacing w:line="254" w:lineRule="auto"/>
              <w:rPr>
                <w:b/>
                <w:lang w:eastAsia="en-US"/>
              </w:rPr>
            </w:pPr>
            <w:r>
              <w:rPr>
                <w:b/>
                <w:lang w:eastAsia="en-US"/>
              </w:rPr>
              <w:t>Zapojení garanta do výuky předmětu</w:t>
            </w:r>
          </w:p>
        </w:tc>
        <w:tc>
          <w:tcPr>
            <w:tcW w:w="6728" w:type="dxa"/>
            <w:gridSpan w:val="7"/>
            <w:tcBorders>
              <w:top w:val="nil"/>
              <w:left w:val="single" w:sz="4" w:space="0" w:color="auto"/>
              <w:bottom w:val="single" w:sz="4" w:space="0" w:color="auto"/>
              <w:right w:val="single" w:sz="4" w:space="0" w:color="auto"/>
            </w:tcBorders>
            <w:hideMark/>
          </w:tcPr>
          <w:p w14:paraId="406F566C" w14:textId="77777777" w:rsidR="00B14E05" w:rsidRPr="00DB692F" w:rsidRDefault="00B14E05" w:rsidP="00B14E05">
            <w:pPr>
              <w:spacing w:line="254" w:lineRule="auto"/>
              <w:jc w:val="both"/>
              <w:rPr>
                <w:lang w:eastAsia="en-US"/>
              </w:rPr>
            </w:pPr>
            <w:r w:rsidRPr="00DB692F">
              <w:rPr>
                <w:rFonts w:eastAsia="Calibri"/>
                <w:lang w:eastAsia="en-US"/>
              </w:rPr>
              <w:t>100 %</w:t>
            </w:r>
          </w:p>
        </w:tc>
      </w:tr>
      <w:tr w:rsidR="00B14E05" w14:paraId="24B2210A" w14:textId="77777777" w:rsidTr="00B14E05">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4DDD7FA" w14:textId="77777777" w:rsidR="00B14E05" w:rsidRDefault="00B14E05" w:rsidP="00B14E05">
            <w:pPr>
              <w:spacing w:line="254" w:lineRule="auto"/>
              <w:jc w:val="both"/>
              <w:rPr>
                <w:b/>
                <w:lang w:eastAsia="en-US"/>
              </w:rPr>
            </w:pPr>
            <w:r>
              <w:rPr>
                <w:b/>
                <w:lang w:eastAsia="en-US"/>
              </w:rPr>
              <w:t>Vyučující</w:t>
            </w:r>
          </w:p>
        </w:tc>
        <w:tc>
          <w:tcPr>
            <w:tcW w:w="6728" w:type="dxa"/>
            <w:gridSpan w:val="7"/>
            <w:tcBorders>
              <w:top w:val="single" w:sz="4" w:space="0" w:color="auto"/>
              <w:left w:val="single" w:sz="4" w:space="0" w:color="auto"/>
              <w:bottom w:val="nil"/>
              <w:right w:val="single" w:sz="4" w:space="0" w:color="auto"/>
            </w:tcBorders>
          </w:tcPr>
          <w:p w14:paraId="3DB35AE0" w14:textId="48EF11D8" w:rsidR="00B14E05" w:rsidRPr="00DB692F" w:rsidRDefault="00000000" w:rsidP="00B14E05">
            <w:pPr>
              <w:spacing w:line="254" w:lineRule="auto"/>
              <w:jc w:val="both"/>
              <w:rPr>
                <w:lang w:eastAsia="en-US"/>
              </w:rPr>
            </w:pPr>
            <w:hyperlink r:id="rId36" w:history="1">
              <w:r w:rsidR="00B14E05" w:rsidRPr="00DB692F">
                <w:rPr>
                  <w:rStyle w:val="Hypertextovodkaz"/>
                  <w:bCs/>
                  <w:color w:val="auto"/>
                  <w:u w:val="none"/>
                  <w:shd w:val="clear" w:color="auto" w:fill="FFFFFF"/>
                </w:rPr>
                <w:t>doc. M.</w:t>
              </w:r>
              <w:r w:rsidR="00DB692F" w:rsidRPr="00DB692F">
                <w:rPr>
                  <w:rStyle w:val="Hypertextovodkaz"/>
                  <w:bCs/>
                  <w:color w:val="auto"/>
                  <w:u w:val="none"/>
                  <w:shd w:val="clear" w:color="auto" w:fill="FFFFFF"/>
                </w:rPr>
                <w:t xml:space="preserve"> </w:t>
              </w:r>
              <w:r w:rsidR="00B14E05" w:rsidRPr="00DB692F">
                <w:rPr>
                  <w:rStyle w:val="Hypertextovodkaz"/>
                  <w:bCs/>
                  <w:color w:val="auto"/>
                  <w:u w:val="none"/>
                  <w:shd w:val="clear" w:color="auto" w:fill="FFFFFF"/>
                </w:rPr>
                <w:t>A. Vladimír Kovařík</w:t>
              </w:r>
            </w:hyperlink>
          </w:p>
        </w:tc>
      </w:tr>
      <w:tr w:rsidR="00B14E05" w14:paraId="7C4F307A" w14:textId="77777777" w:rsidTr="00DA70DA">
        <w:trPr>
          <w:trHeight w:val="158"/>
        </w:trPr>
        <w:tc>
          <w:tcPr>
            <w:tcW w:w="9814" w:type="dxa"/>
            <w:gridSpan w:val="8"/>
            <w:tcBorders>
              <w:top w:val="nil"/>
              <w:left w:val="single" w:sz="4" w:space="0" w:color="auto"/>
              <w:bottom w:val="single" w:sz="4" w:space="0" w:color="auto"/>
              <w:right w:val="single" w:sz="4" w:space="0" w:color="auto"/>
            </w:tcBorders>
            <w:hideMark/>
          </w:tcPr>
          <w:p w14:paraId="60AA320E" w14:textId="77777777" w:rsidR="00B14E05" w:rsidRPr="0040194F" w:rsidRDefault="00B14E05" w:rsidP="00DA70DA">
            <w:pPr>
              <w:jc w:val="both"/>
              <w:rPr>
                <w:lang w:eastAsia="en-US"/>
              </w:rPr>
            </w:pPr>
          </w:p>
        </w:tc>
      </w:tr>
      <w:tr w:rsidR="00B14E05" w14:paraId="62799905" w14:textId="77777777" w:rsidTr="00B14E05">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503C005" w14:textId="77777777" w:rsidR="00B14E05" w:rsidRDefault="00B14E05" w:rsidP="00B14E05">
            <w:pPr>
              <w:spacing w:line="254" w:lineRule="auto"/>
              <w:jc w:val="both"/>
              <w:rPr>
                <w:b/>
                <w:lang w:eastAsia="en-US"/>
              </w:rPr>
            </w:pPr>
            <w:r>
              <w:rPr>
                <w:b/>
                <w:lang w:eastAsia="en-US"/>
              </w:rPr>
              <w:t>Stručná anotace předmětu</w:t>
            </w:r>
          </w:p>
        </w:tc>
        <w:tc>
          <w:tcPr>
            <w:tcW w:w="6728" w:type="dxa"/>
            <w:gridSpan w:val="7"/>
            <w:tcBorders>
              <w:top w:val="single" w:sz="4" w:space="0" w:color="auto"/>
              <w:left w:val="single" w:sz="4" w:space="0" w:color="auto"/>
              <w:bottom w:val="nil"/>
              <w:right w:val="single" w:sz="4" w:space="0" w:color="auto"/>
            </w:tcBorders>
          </w:tcPr>
          <w:p w14:paraId="7BEA317E" w14:textId="77777777" w:rsidR="00B14E05" w:rsidRDefault="00B14E05" w:rsidP="00B14E05">
            <w:pPr>
              <w:spacing w:line="254" w:lineRule="auto"/>
              <w:jc w:val="both"/>
              <w:rPr>
                <w:sz w:val="16"/>
                <w:szCs w:val="16"/>
                <w:lang w:eastAsia="en-US"/>
              </w:rPr>
            </w:pPr>
          </w:p>
        </w:tc>
      </w:tr>
      <w:tr w:rsidR="00B14E05" w14:paraId="59327962" w14:textId="77777777" w:rsidTr="0014062D">
        <w:trPr>
          <w:trHeight w:val="1897"/>
        </w:trPr>
        <w:tc>
          <w:tcPr>
            <w:tcW w:w="9814" w:type="dxa"/>
            <w:gridSpan w:val="8"/>
            <w:tcBorders>
              <w:top w:val="nil"/>
              <w:left w:val="single" w:sz="4" w:space="0" w:color="auto"/>
              <w:bottom w:val="single" w:sz="12" w:space="0" w:color="auto"/>
              <w:right w:val="single" w:sz="4" w:space="0" w:color="auto"/>
            </w:tcBorders>
          </w:tcPr>
          <w:p w14:paraId="6D6F6BDF" w14:textId="6754DDEE" w:rsidR="003C67F9" w:rsidRPr="003C67F9" w:rsidRDefault="003C67F9" w:rsidP="00561125">
            <w:pPr>
              <w:pStyle w:val="FormtovanvHTML"/>
              <w:shd w:val="clear" w:color="auto" w:fill="FFFFFF"/>
              <w:spacing w:after="120"/>
              <w:jc w:val="both"/>
              <w:rPr>
                <w:rFonts w:ascii="Times New Roman" w:hAnsi="Times New Roman" w:cs="Times New Roman"/>
              </w:rPr>
            </w:pPr>
            <w:r w:rsidRPr="003C67F9">
              <w:rPr>
                <w:rStyle w:val="normaltextrun"/>
                <w:rFonts w:ascii="Times" w:hAnsi="Times" w:cs="Times"/>
                <w:shd w:val="clear" w:color="auto" w:fill="FFFFFF"/>
              </w:rPr>
              <w:t xml:space="preserve">Cílem předmětu je identifikace oblastí zájmu a stanovení dlouhodobého rozvojového záměru každého studenta, prohloubení znalostí a dovedností ve zvolené oblasti. Tvorba experimentálních a novátorských řešení, i řešení určených </w:t>
            </w:r>
            <w:r w:rsidR="002A01AD">
              <w:rPr>
                <w:rStyle w:val="normaltextrun"/>
                <w:rFonts w:ascii="Times" w:hAnsi="Times" w:cs="Times"/>
                <w:shd w:val="clear" w:color="auto" w:fill="FFFFFF"/>
              </w:rPr>
              <w:br/>
            </w:r>
            <w:r w:rsidRPr="003C67F9">
              <w:rPr>
                <w:rStyle w:val="normaltextrun"/>
                <w:rFonts w:ascii="Times" w:hAnsi="Times" w:cs="Times"/>
                <w:shd w:val="clear" w:color="auto" w:fill="FFFFFF"/>
              </w:rPr>
              <w:t>k realizaci, vždy přímo souvisejících s charakterem daného projektu. </w:t>
            </w:r>
            <w:r w:rsidRPr="003C67F9">
              <w:rPr>
                <w:rStyle w:val="eop"/>
                <w:rFonts w:ascii="Times" w:hAnsi="Times" w:cs="Times"/>
                <w:shd w:val="clear" w:color="auto" w:fill="FFFFFF"/>
              </w:rPr>
              <w:t xml:space="preserve"> Předmět je postaven na řešení rozsáhlejších komplexně pojatých projektů, jejichž zadání studenti definují společně s vyučujícím. Důraz je kladen především na vlastní iniciativu a samostatnost studentů při hledání řešení. Zúročení poznatků z předešlého studia jak výtvarných, tak </w:t>
            </w:r>
            <w:r w:rsidR="002A01AD">
              <w:rPr>
                <w:rStyle w:val="eop"/>
                <w:rFonts w:ascii="Times" w:hAnsi="Times" w:cs="Times"/>
                <w:shd w:val="clear" w:color="auto" w:fill="FFFFFF"/>
              </w:rPr>
              <w:br/>
            </w:r>
            <w:r w:rsidRPr="003C67F9">
              <w:rPr>
                <w:rStyle w:val="eop"/>
                <w:rFonts w:ascii="Times" w:hAnsi="Times" w:cs="Times"/>
                <w:shd w:val="clear" w:color="auto" w:fill="FFFFFF"/>
              </w:rPr>
              <w:t>i teoretických předmětů je považován</w:t>
            </w:r>
            <w:r>
              <w:rPr>
                <w:rStyle w:val="eop"/>
                <w:rFonts w:ascii="Times" w:hAnsi="Times" w:cs="Times"/>
                <w:shd w:val="clear" w:color="auto" w:fill="FFFFFF"/>
              </w:rPr>
              <w:t xml:space="preserve">o za samozřejmost, stejně tak </w:t>
            </w:r>
            <w:r w:rsidRPr="003C67F9">
              <w:rPr>
                <w:rStyle w:val="eop"/>
                <w:rFonts w:ascii="Times" w:hAnsi="Times" w:cs="Times"/>
                <w:shd w:val="clear" w:color="auto" w:fill="FFFFFF"/>
              </w:rPr>
              <w:t>i schopnost prezentace vlastní práce jak v ústním provedení, tak i písemnou formou. Student bude řešit reálné úkoly, zde je kladen důraz především na možnost realizovatelnost</w:t>
            </w:r>
            <w:r w:rsidR="00EE4C46">
              <w:rPr>
                <w:rStyle w:val="eop"/>
                <w:rFonts w:ascii="Times" w:hAnsi="Times" w:cs="Times"/>
                <w:shd w:val="clear" w:color="auto" w:fill="FFFFFF"/>
              </w:rPr>
              <w:t>i</w:t>
            </w:r>
            <w:r w:rsidRPr="003C67F9">
              <w:rPr>
                <w:rStyle w:val="eop"/>
                <w:rFonts w:ascii="Times" w:hAnsi="Times" w:cs="Times"/>
                <w:shd w:val="clear" w:color="auto" w:fill="FFFFFF"/>
              </w:rPr>
              <w:t xml:space="preserve"> navrhovaného řešení, v kombinaci s úkoly akademickými, </w:t>
            </w:r>
            <w:r w:rsidR="00986C1D">
              <w:rPr>
                <w:rStyle w:val="eop"/>
                <w:rFonts w:ascii="Times" w:hAnsi="Times" w:cs="Times"/>
                <w:shd w:val="clear" w:color="auto" w:fill="FFFFFF"/>
              </w:rPr>
              <w:t>k</w:t>
            </w:r>
            <w:r w:rsidRPr="003C67F9">
              <w:rPr>
                <w:rStyle w:val="eop"/>
                <w:rFonts w:ascii="Times" w:hAnsi="Times" w:cs="Times"/>
                <w:shd w:val="clear" w:color="auto" w:fill="FFFFFF"/>
              </w:rPr>
              <w:t>de nemusí být realizovatelnost řešení hlavní podmínkou a experimentálními úkoly, u kterých je důraz kladen především na originální ideu navrhovaného řešení, její prezentaci.</w:t>
            </w:r>
          </w:p>
          <w:p w14:paraId="49DCC3B1" w14:textId="41BC2A6F" w:rsidR="003C67F9" w:rsidRPr="00A1703C" w:rsidRDefault="003C67F9" w:rsidP="00D3581F">
            <w:pPr>
              <w:pStyle w:val="paragraph"/>
              <w:numPr>
                <w:ilvl w:val="0"/>
                <w:numId w:val="87"/>
              </w:numPr>
              <w:spacing w:before="0" w:beforeAutospacing="0" w:after="0" w:afterAutospacing="0"/>
              <w:textAlignment w:val="baseline"/>
              <w:rPr>
                <w:sz w:val="18"/>
                <w:szCs w:val="18"/>
              </w:rPr>
            </w:pPr>
            <w:r w:rsidRPr="00A1703C">
              <w:rPr>
                <w:rStyle w:val="normaltextrun"/>
                <w:sz w:val="20"/>
                <w:szCs w:val="20"/>
              </w:rPr>
              <w:t>zadání ateliérových úkolů, požadavky ke splnění předmětu</w:t>
            </w:r>
            <w:r w:rsidRPr="00A1703C">
              <w:rPr>
                <w:rStyle w:val="eop"/>
                <w:sz w:val="20"/>
                <w:szCs w:val="20"/>
              </w:rPr>
              <w:t> </w:t>
            </w:r>
          </w:p>
          <w:p w14:paraId="354C2A2E" w14:textId="65AF3D3A" w:rsidR="003C67F9" w:rsidRPr="00A1703C" w:rsidRDefault="003C67F9" w:rsidP="00D3581F">
            <w:pPr>
              <w:pStyle w:val="paragraph"/>
              <w:numPr>
                <w:ilvl w:val="0"/>
                <w:numId w:val="87"/>
              </w:numPr>
              <w:spacing w:before="0" w:beforeAutospacing="0" w:after="0" w:afterAutospacing="0"/>
              <w:textAlignment w:val="baseline"/>
              <w:rPr>
                <w:sz w:val="18"/>
                <w:szCs w:val="18"/>
              </w:rPr>
            </w:pPr>
            <w:r w:rsidRPr="00A1703C">
              <w:rPr>
                <w:rStyle w:val="normaltextrun"/>
                <w:sz w:val="20"/>
                <w:szCs w:val="20"/>
              </w:rPr>
              <w:t>rešerše / analýza</w:t>
            </w:r>
            <w:r w:rsidRPr="00A1703C">
              <w:rPr>
                <w:rStyle w:val="eop"/>
                <w:sz w:val="20"/>
                <w:szCs w:val="20"/>
              </w:rPr>
              <w:t> </w:t>
            </w:r>
          </w:p>
          <w:p w14:paraId="45FAE820" w14:textId="0ECCD6FB" w:rsidR="003C67F9" w:rsidRPr="00A1703C" w:rsidRDefault="003C67F9" w:rsidP="00D3581F">
            <w:pPr>
              <w:pStyle w:val="paragraph"/>
              <w:numPr>
                <w:ilvl w:val="0"/>
                <w:numId w:val="87"/>
              </w:numPr>
              <w:spacing w:before="0" w:beforeAutospacing="0" w:after="0" w:afterAutospacing="0"/>
              <w:textAlignment w:val="baseline"/>
              <w:rPr>
                <w:sz w:val="18"/>
                <w:szCs w:val="18"/>
              </w:rPr>
            </w:pPr>
            <w:r w:rsidRPr="00A1703C">
              <w:rPr>
                <w:rStyle w:val="normaltextrun"/>
                <w:sz w:val="20"/>
                <w:szCs w:val="20"/>
              </w:rPr>
              <w:t>konzultace rozpracovanosti</w:t>
            </w:r>
            <w:r w:rsidRPr="00A1703C">
              <w:rPr>
                <w:rStyle w:val="eop"/>
                <w:sz w:val="20"/>
                <w:szCs w:val="20"/>
              </w:rPr>
              <w:t> </w:t>
            </w:r>
          </w:p>
          <w:p w14:paraId="45A7DD0E" w14:textId="636006CA" w:rsidR="003C67F9" w:rsidRPr="00A1703C" w:rsidRDefault="003C67F9" w:rsidP="00D3581F">
            <w:pPr>
              <w:pStyle w:val="paragraph"/>
              <w:numPr>
                <w:ilvl w:val="0"/>
                <w:numId w:val="87"/>
              </w:numPr>
              <w:spacing w:before="0" w:beforeAutospacing="0" w:after="0" w:afterAutospacing="0"/>
              <w:textAlignment w:val="baseline"/>
              <w:rPr>
                <w:sz w:val="18"/>
                <w:szCs w:val="18"/>
              </w:rPr>
            </w:pPr>
            <w:r w:rsidRPr="00A1703C">
              <w:rPr>
                <w:rStyle w:val="normaltextrun"/>
                <w:sz w:val="20"/>
                <w:szCs w:val="20"/>
              </w:rPr>
              <w:t>konzultace rozpracovanosti</w:t>
            </w:r>
            <w:r w:rsidRPr="00A1703C">
              <w:rPr>
                <w:rStyle w:val="eop"/>
                <w:sz w:val="20"/>
                <w:szCs w:val="20"/>
              </w:rPr>
              <w:t> </w:t>
            </w:r>
          </w:p>
          <w:p w14:paraId="53D83C39" w14:textId="75F168A5" w:rsidR="003C67F9" w:rsidRPr="00A1703C" w:rsidRDefault="003C67F9" w:rsidP="00D3581F">
            <w:pPr>
              <w:pStyle w:val="paragraph"/>
              <w:numPr>
                <w:ilvl w:val="0"/>
                <w:numId w:val="87"/>
              </w:numPr>
              <w:spacing w:before="0" w:beforeAutospacing="0" w:after="0" w:afterAutospacing="0"/>
              <w:textAlignment w:val="baseline"/>
              <w:rPr>
                <w:sz w:val="18"/>
                <w:szCs w:val="18"/>
              </w:rPr>
            </w:pPr>
            <w:r w:rsidRPr="00A1703C">
              <w:rPr>
                <w:rStyle w:val="normaltextrun"/>
                <w:sz w:val="20"/>
                <w:szCs w:val="20"/>
              </w:rPr>
              <w:t>konzultace rozpracovanosti</w:t>
            </w:r>
            <w:r w:rsidRPr="00A1703C">
              <w:rPr>
                <w:rStyle w:val="eop"/>
                <w:sz w:val="20"/>
                <w:szCs w:val="20"/>
              </w:rPr>
              <w:t> </w:t>
            </w:r>
          </w:p>
          <w:p w14:paraId="298B4441" w14:textId="4948660C" w:rsidR="003C67F9" w:rsidRPr="00A1703C" w:rsidRDefault="003C67F9" w:rsidP="00D3581F">
            <w:pPr>
              <w:pStyle w:val="paragraph"/>
              <w:numPr>
                <w:ilvl w:val="0"/>
                <w:numId w:val="87"/>
              </w:numPr>
              <w:spacing w:before="0" w:beforeAutospacing="0" w:after="0" w:afterAutospacing="0"/>
              <w:textAlignment w:val="baseline"/>
              <w:rPr>
                <w:sz w:val="18"/>
                <w:szCs w:val="18"/>
              </w:rPr>
            </w:pPr>
            <w:r w:rsidRPr="00A1703C">
              <w:rPr>
                <w:rStyle w:val="normaltextrun"/>
                <w:sz w:val="20"/>
                <w:szCs w:val="20"/>
              </w:rPr>
              <w:t>prezentace rozpracovanosti</w:t>
            </w:r>
            <w:r w:rsidRPr="00A1703C">
              <w:rPr>
                <w:rStyle w:val="eop"/>
                <w:sz w:val="20"/>
                <w:szCs w:val="20"/>
              </w:rPr>
              <w:t> </w:t>
            </w:r>
          </w:p>
          <w:p w14:paraId="5EC63A84" w14:textId="797FA79B" w:rsidR="003C67F9" w:rsidRPr="00A1703C" w:rsidRDefault="003C67F9" w:rsidP="00D3581F">
            <w:pPr>
              <w:pStyle w:val="paragraph"/>
              <w:numPr>
                <w:ilvl w:val="0"/>
                <w:numId w:val="87"/>
              </w:numPr>
              <w:spacing w:before="0" w:beforeAutospacing="0" w:after="0" w:afterAutospacing="0"/>
              <w:textAlignment w:val="baseline"/>
              <w:rPr>
                <w:sz w:val="18"/>
                <w:szCs w:val="18"/>
              </w:rPr>
            </w:pPr>
            <w:r w:rsidRPr="00A1703C">
              <w:rPr>
                <w:rStyle w:val="normaltextrun"/>
                <w:sz w:val="20"/>
                <w:szCs w:val="20"/>
              </w:rPr>
              <w:t>konzultace rozpracovanosti</w:t>
            </w:r>
            <w:r w:rsidRPr="00A1703C">
              <w:rPr>
                <w:rStyle w:val="eop"/>
                <w:sz w:val="20"/>
                <w:szCs w:val="20"/>
              </w:rPr>
              <w:t> </w:t>
            </w:r>
          </w:p>
          <w:p w14:paraId="75BFD00A" w14:textId="314DEFED" w:rsidR="003C67F9" w:rsidRPr="00A1703C" w:rsidRDefault="003C67F9" w:rsidP="00D3581F">
            <w:pPr>
              <w:pStyle w:val="paragraph"/>
              <w:numPr>
                <w:ilvl w:val="0"/>
                <w:numId w:val="87"/>
              </w:numPr>
              <w:spacing w:before="0" w:beforeAutospacing="0" w:after="0" w:afterAutospacing="0"/>
              <w:textAlignment w:val="baseline"/>
              <w:rPr>
                <w:sz w:val="18"/>
                <w:szCs w:val="18"/>
              </w:rPr>
            </w:pPr>
            <w:r w:rsidRPr="00A1703C">
              <w:rPr>
                <w:rStyle w:val="normaltextrun"/>
                <w:sz w:val="20"/>
                <w:szCs w:val="20"/>
              </w:rPr>
              <w:t>konzultace rozpracovanosti</w:t>
            </w:r>
            <w:r w:rsidRPr="00A1703C">
              <w:rPr>
                <w:rStyle w:val="eop"/>
                <w:sz w:val="20"/>
                <w:szCs w:val="20"/>
              </w:rPr>
              <w:t> </w:t>
            </w:r>
          </w:p>
          <w:p w14:paraId="5A9CF3A9" w14:textId="15FA3270" w:rsidR="003C67F9" w:rsidRPr="00A1703C" w:rsidRDefault="003C67F9" w:rsidP="00D3581F">
            <w:pPr>
              <w:pStyle w:val="paragraph"/>
              <w:numPr>
                <w:ilvl w:val="0"/>
                <w:numId w:val="87"/>
              </w:numPr>
              <w:spacing w:before="0" w:beforeAutospacing="0" w:after="0" w:afterAutospacing="0"/>
              <w:textAlignment w:val="baseline"/>
              <w:rPr>
                <w:sz w:val="18"/>
                <w:szCs w:val="18"/>
              </w:rPr>
            </w:pPr>
            <w:r w:rsidRPr="00A1703C">
              <w:rPr>
                <w:rStyle w:val="normaltextrun"/>
                <w:sz w:val="20"/>
                <w:szCs w:val="20"/>
              </w:rPr>
              <w:t>konzultace rozpracovanosti</w:t>
            </w:r>
            <w:r w:rsidRPr="00A1703C">
              <w:rPr>
                <w:rStyle w:val="eop"/>
                <w:sz w:val="20"/>
                <w:szCs w:val="20"/>
              </w:rPr>
              <w:t> </w:t>
            </w:r>
          </w:p>
          <w:p w14:paraId="523C871D" w14:textId="3A6DB646" w:rsidR="003C67F9" w:rsidRPr="00A1703C" w:rsidRDefault="003C67F9" w:rsidP="00D3581F">
            <w:pPr>
              <w:pStyle w:val="paragraph"/>
              <w:numPr>
                <w:ilvl w:val="0"/>
                <w:numId w:val="87"/>
              </w:numPr>
              <w:spacing w:before="0" w:beforeAutospacing="0" w:after="0" w:afterAutospacing="0"/>
              <w:textAlignment w:val="baseline"/>
              <w:rPr>
                <w:sz w:val="18"/>
                <w:szCs w:val="18"/>
              </w:rPr>
            </w:pPr>
            <w:r w:rsidRPr="00A1703C">
              <w:rPr>
                <w:rStyle w:val="normaltextrun"/>
                <w:sz w:val="20"/>
                <w:szCs w:val="20"/>
              </w:rPr>
              <w:t>prezentace rozpracovanosti</w:t>
            </w:r>
            <w:r w:rsidRPr="00A1703C">
              <w:rPr>
                <w:rStyle w:val="eop"/>
                <w:sz w:val="20"/>
                <w:szCs w:val="20"/>
              </w:rPr>
              <w:t> </w:t>
            </w:r>
          </w:p>
          <w:p w14:paraId="771852E0" w14:textId="1DF66F21" w:rsidR="003C67F9" w:rsidRPr="00A1703C" w:rsidRDefault="003C67F9" w:rsidP="00D3581F">
            <w:pPr>
              <w:pStyle w:val="paragraph"/>
              <w:numPr>
                <w:ilvl w:val="0"/>
                <w:numId w:val="87"/>
              </w:numPr>
              <w:spacing w:before="0" w:beforeAutospacing="0" w:after="0" w:afterAutospacing="0"/>
              <w:textAlignment w:val="baseline"/>
              <w:rPr>
                <w:sz w:val="18"/>
                <w:szCs w:val="18"/>
              </w:rPr>
            </w:pPr>
            <w:r w:rsidRPr="00A1703C">
              <w:rPr>
                <w:rStyle w:val="normaltextrun"/>
                <w:sz w:val="20"/>
                <w:szCs w:val="20"/>
              </w:rPr>
              <w:t>konzultace rozpracovanosti</w:t>
            </w:r>
            <w:r w:rsidRPr="00A1703C">
              <w:rPr>
                <w:rStyle w:val="eop"/>
                <w:sz w:val="20"/>
                <w:szCs w:val="20"/>
              </w:rPr>
              <w:t> </w:t>
            </w:r>
          </w:p>
          <w:p w14:paraId="7B30586D" w14:textId="1211F459" w:rsidR="003C67F9" w:rsidRPr="00A1703C" w:rsidRDefault="003C67F9" w:rsidP="00D3581F">
            <w:pPr>
              <w:pStyle w:val="paragraph"/>
              <w:numPr>
                <w:ilvl w:val="0"/>
                <w:numId w:val="87"/>
              </w:numPr>
              <w:spacing w:before="0" w:beforeAutospacing="0" w:after="0" w:afterAutospacing="0"/>
              <w:textAlignment w:val="baseline"/>
              <w:rPr>
                <w:sz w:val="18"/>
                <w:szCs w:val="18"/>
              </w:rPr>
            </w:pPr>
            <w:r w:rsidRPr="00A1703C">
              <w:rPr>
                <w:rStyle w:val="normaltextrun"/>
                <w:sz w:val="20"/>
                <w:szCs w:val="20"/>
              </w:rPr>
              <w:t>konzultace rozpracovanosti</w:t>
            </w:r>
            <w:r w:rsidRPr="00A1703C">
              <w:rPr>
                <w:rStyle w:val="eop"/>
                <w:sz w:val="20"/>
                <w:szCs w:val="20"/>
              </w:rPr>
              <w:t> </w:t>
            </w:r>
          </w:p>
          <w:p w14:paraId="08BD53F3" w14:textId="55D7A604" w:rsidR="003C67F9" w:rsidRPr="00A1703C" w:rsidRDefault="003C67F9" w:rsidP="00D3581F">
            <w:pPr>
              <w:pStyle w:val="paragraph"/>
              <w:numPr>
                <w:ilvl w:val="0"/>
                <w:numId w:val="87"/>
              </w:numPr>
              <w:spacing w:before="0" w:beforeAutospacing="0" w:after="120" w:afterAutospacing="0"/>
              <w:ind w:left="714" w:hanging="357"/>
              <w:textAlignment w:val="baseline"/>
              <w:rPr>
                <w:sz w:val="18"/>
                <w:szCs w:val="18"/>
              </w:rPr>
            </w:pPr>
            <w:r w:rsidRPr="00A1703C">
              <w:rPr>
                <w:rStyle w:val="normaltextrun"/>
                <w:sz w:val="20"/>
                <w:szCs w:val="20"/>
              </w:rPr>
              <w:t>prezentace a vyhodnocení úkolů</w:t>
            </w:r>
            <w:r w:rsidRPr="00A1703C">
              <w:rPr>
                <w:rStyle w:val="eop"/>
                <w:sz w:val="20"/>
                <w:szCs w:val="20"/>
              </w:rPr>
              <w:t> </w:t>
            </w:r>
          </w:p>
          <w:p w14:paraId="37DA9FD5" w14:textId="2DECCADA" w:rsidR="00CC75B2" w:rsidRDefault="003C67F9" w:rsidP="003C67F9">
            <w:pPr>
              <w:pStyle w:val="Bezmezer"/>
              <w:jc w:val="both"/>
              <w:rPr>
                <w:shd w:val="clear" w:color="auto" w:fill="FFFFFF"/>
                <w:lang w:eastAsia="en-US"/>
              </w:rPr>
            </w:pPr>
            <w:r w:rsidRPr="003C67F9">
              <w:rPr>
                <w:shd w:val="clear" w:color="auto" w:fill="FFFFFF"/>
                <w:lang w:eastAsia="en-US"/>
              </w:rPr>
              <w:t xml:space="preserve"> </w:t>
            </w:r>
            <w:r w:rsidR="00423170">
              <w:rPr>
                <w:shd w:val="clear" w:color="auto" w:fill="FFFFFF"/>
                <w:lang w:eastAsia="en-US"/>
              </w:rPr>
              <w:t>S</w:t>
            </w:r>
            <w:r>
              <w:rPr>
                <w:shd w:val="clear" w:color="auto" w:fill="FFFFFF"/>
                <w:lang w:eastAsia="en-US"/>
              </w:rPr>
              <w:t xml:space="preserve">tudent získá </w:t>
            </w:r>
            <w:r w:rsidRPr="003C67F9">
              <w:rPr>
                <w:shd w:val="clear" w:color="auto" w:fill="FFFFFF"/>
                <w:lang w:eastAsia="en-US"/>
              </w:rPr>
              <w:t>schopnost samostatně, kriticky pře</w:t>
            </w:r>
            <w:r>
              <w:rPr>
                <w:shd w:val="clear" w:color="auto" w:fill="FFFFFF"/>
                <w:lang w:eastAsia="en-US"/>
              </w:rPr>
              <w:t xml:space="preserve">mýšlet v souvislostech a </w:t>
            </w:r>
            <w:r w:rsidRPr="003C67F9">
              <w:rPr>
                <w:shd w:val="clear" w:color="auto" w:fill="FFFFFF"/>
                <w:lang w:eastAsia="en-US"/>
              </w:rPr>
              <w:t>originálně ap</w:t>
            </w:r>
            <w:r w:rsidR="00EE4C46">
              <w:rPr>
                <w:shd w:val="clear" w:color="auto" w:fill="FFFFFF"/>
                <w:lang w:eastAsia="en-US"/>
              </w:rPr>
              <w:t>likovat poznatky nabyté studiem.</w:t>
            </w:r>
          </w:p>
        </w:tc>
      </w:tr>
      <w:tr w:rsidR="00B14E05" w14:paraId="67B79C8C" w14:textId="77777777" w:rsidTr="00B14E05">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006777A0" w14:textId="47CF7C5D" w:rsidR="00B14E05" w:rsidRDefault="00B14E05" w:rsidP="00B14E05">
            <w:pPr>
              <w:spacing w:line="254" w:lineRule="auto"/>
              <w:jc w:val="both"/>
              <w:rPr>
                <w:lang w:eastAsia="en-US"/>
              </w:rPr>
            </w:pPr>
            <w:r>
              <w:rPr>
                <w:b/>
                <w:lang w:eastAsia="en-US"/>
              </w:rPr>
              <w:t>Studijní literatura a studijní pomůcky</w:t>
            </w:r>
          </w:p>
        </w:tc>
        <w:tc>
          <w:tcPr>
            <w:tcW w:w="6161" w:type="dxa"/>
            <w:gridSpan w:val="6"/>
            <w:tcBorders>
              <w:top w:val="nil"/>
              <w:left w:val="single" w:sz="4" w:space="0" w:color="auto"/>
              <w:bottom w:val="nil"/>
              <w:right w:val="single" w:sz="4" w:space="0" w:color="auto"/>
            </w:tcBorders>
          </w:tcPr>
          <w:p w14:paraId="1C64F27E" w14:textId="77777777" w:rsidR="00B14E05" w:rsidRDefault="00B14E05" w:rsidP="00B14E05">
            <w:pPr>
              <w:spacing w:line="254" w:lineRule="auto"/>
              <w:jc w:val="both"/>
              <w:rPr>
                <w:lang w:eastAsia="en-US"/>
              </w:rPr>
            </w:pPr>
          </w:p>
        </w:tc>
      </w:tr>
      <w:tr w:rsidR="003443E5" w14:paraId="4C181A71" w14:textId="77777777" w:rsidTr="003443E5">
        <w:trPr>
          <w:trHeight w:val="265"/>
        </w:trPr>
        <w:tc>
          <w:tcPr>
            <w:tcW w:w="9814" w:type="dxa"/>
            <w:gridSpan w:val="8"/>
            <w:tcBorders>
              <w:top w:val="nil"/>
              <w:left w:val="single" w:sz="4" w:space="0" w:color="auto"/>
              <w:bottom w:val="single" w:sz="4" w:space="0" w:color="auto"/>
              <w:right w:val="single" w:sz="4" w:space="0" w:color="auto"/>
            </w:tcBorders>
            <w:shd w:val="clear" w:color="auto" w:fill="auto"/>
          </w:tcPr>
          <w:p w14:paraId="00FBD7FE" w14:textId="36C359B0" w:rsidR="00913917" w:rsidRPr="00E153D9" w:rsidRDefault="00913917" w:rsidP="00E153D9">
            <w:pPr>
              <w:pStyle w:val="paragraph"/>
              <w:spacing w:before="0" w:beforeAutospacing="0" w:after="0" w:afterAutospacing="0"/>
              <w:textAlignment w:val="baseline"/>
              <w:rPr>
                <w:rStyle w:val="normaltextrun"/>
                <w:b/>
                <w:bCs/>
                <w:sz w:val="20"/>
                <w:szCs w:val="20"/>
                <w:shd w:val="clear" w:color="auto" w:fill="FFFFFF"/>
              </w:rPr>
            </w:pPr>
            <w:r w:rsidRPr="00E153D9">
              <w:rPr>
                <w:rStyle w:val="normaltextrun"/>
                <w:b/>
                <w:bCs/>
                <w:sz w:val="20"/>
                <w:szCs w:val="20"/>
                <w:shd w:val="clear" w:color="auto" w:fill="FFFFFF"/>
              </w:rPr>
              <w:t>Povinná:</w:t>
            </w:r>
          </w:p>
          <w:p w14:paraId="36F1E5B5" w14:textId="7C5AE673" w:rsidR="003443E5" w:rsidRPr="003C67F9" w:rsidRDefault="003443E5" w:rsidP="00E153D9">
            <w:pPr>
              <w:pStyle w:val="paragraph"/>
              <w:spacing w:before="0" w:beforeAutospacing="0" w:after="0" w:afterAutospacing="0"/>
              <w:textAlignment w:val="baseline"/>
              <w:rPr>
                <w:rFonts w:ascii="Segoe UI" w:hAnsi="Segoe UI" w:cs="Segoe UI"/>
                <w:sz w:val="20"/>
                <w:szCs w:val="20"/>
              </w:rPr>
            </w:pPr>
            <w:r w:rsidRPr="003C67F9">
              <w:rPr>
                <w:rStyle w:val="normaltextrun"/>
                <w:sz w:val="20"/>
                <w:szCs w:val="20"/>
                <w:shd w:val="clear" w:color="auto" w:fill="FFFFFF"/>
              </w:rPr>
              <w:t xml:space="preserve">Aktuální on-line zdroje a literatura dle charakteru </w:t>
            </w:r>
            <w:r w:rsidRPr="003C67F9">
              <w:rPr>
                <w:rStyle w:val="normaltextrun"/>
                <w:sz w:val="20"/>
                <w:szCs w:val="20"/>
              </w:rPr>
              <w:t>práce jednotlivce.</w:t>
            </w:r>
            <w:r w:rsidRPr="003C67F9">
              <w:rPr>
                <w:rStyle w:val="eop"/>
                <w:sz w:val="20"/>
                <w:szCs w:val="20"/>
              </w:rPr>
              <w:t> </w:t>
            </w:r>
          </w:p>
          <w:p w14:paraId="79061DED" w14:textId="77777777" w:rsidR="003443E5" w:rsidRPr="003C67F9" w:rsidRDefault="003443E5" w:rsidP="00E153D9">
            <w:pPr>
              <w:pStyle w:val="paragraph"/>
              <w:spacing w:before="0" w:beforeAutospacing="0" w:after="0" w:afterAutospacing="0"/>
              <w:textAlignment w:val="baseline"/>
              <w:rPr>
                <w:rFonts w:ascii="Segoe UI" w:hAnsi="Segoe UI" w:cs="Segoe UI"/>
                <w:sz w:val="20"/>
                <w:szCs w:val="20"/>
              </w:rPr>
            </w:pPr>
            <w:r w:rsidRPr="003C67F9">
              <w:rPr>
                <w:rStyle w:val="normaltextrun"/>
                <w:sz w:val="20"/>
                <w:szCs w:val="20"/>
              </w:rPr>
              <w:t xml:space="preserve">ASK, Thomas. </w:t>
            </w:r>
            <w:r w:rsidRPr="003C67F9">
              <w:rPr>
                <w:rStyle w:val="spellingerror"/>
                <w:i/>
                <w:iCs/>
                <w:sz w:val="20"/>
                <w:szCs w:val="20"/>
              </w:rPr>
              <w:t>Engineering</w:t>
            </w:r>
            <w:r w:rsidRPr="003C67F9">
              <w:rPr>
                <w:rStyle w:val="normaltextrun"/>
                <w:i/>
                <w:iCs/>
                <w:sz w:val="20"/>
                <w:szCs w:val="20"/>
              </w:rPr>
              <w:t xml:space="preserve"> </w:t>
            </w:r>
            <w:r w:rsidRPr="003C67F9">
              <w:rPr>
                <w:rStyle w:val="spellingerror"/>
                <w:i/>
                <w:iCs/>
                <w:sz w:val="20"/>
                <w:szCs w:val="20"/>
              </w:rPr>
              <w:t>for</w:t>
            </w:r>
            <w:r w:rsidRPr="003C67F9">
              <w:rPr>
                <w:rStyle w:val="normaltextrun"/>
                <w:i/>
                <w:iCs/>
                <w:sz w:val="20"/>
                <w:szCs w:val="20"/>
              </w:rPr>
              <w:t xml:space="preserve"> </w:t>
            </w:r>
            <w:r w:rsidRPr="003C67F9">
              <w:rPr>
                <w:rStyle w:val="spellingerror"/>
                <w:i/>
                <w:iCs/>
                <w:sz w:val="20"/>
                <w:szCs w:val="20"/>
              </w:rPr>
              <w:t>Industrial</w:t>
            </w:r>
            <w:r w:rsidRPr="003C67F9">
              <w:rPr>
                <w:rStyle w:val="normaltextrun"/>
                <w:i/>
                <w:iCs/>
                <w:sz w:val="20"/>
                <w:szCs w:val="20"/>
              </w:rPr>
              <w:t xml:space="preserve"> </w:t>
            </w:r>
            <w:r w:rsidRPr="003C67F9">
              <w:rPr>
                <w:rStyle w:val="spellingerror"/>
                <w:i/>
                <w:iCs/>
                <w:sz w:val="20"/>
                <w:szCs w:val="20"/>
              </w:rPr>
              <w:t>Designers</w:t>
            </w:r>
            <w:r w:rsidRPr="003C67F9">
              <w:rPr>
                <w:rStyle w:val="normaltextrun"/>
                <w:i/>
                <w:iCs/>
                <w:sz w:val="20"/>
                <w:szCs w:val="20"/>
              </w:rPr>
              <w:t xml:space="preserve"> and </w:t>
            </w:r>
            <w:r w:rsidRPr="003C67F9">
              <w:rPr>
                <w:rStyle w:val="spellingerror"/>
                <w:i/>
                <w:iCs/>
                <w:sz w:val="20"/>
                <w:szCs w:val="20"/>
              </w:rPr>
              <w:t>Inventors</w:t>
            </w:r>
            <w:r w:rsidRPr="003C67F9">
              <w:rPr>
                <w:rStyle w:val="normaltextrun"/>
                <w:sz w:val="20"/>
                <w:szCs w:val="20"/>
              </w:rPr>
              <w:t xml:space="preserve">. 1. </w:t>
            </w:r>
            <w:r w:rsidRPr="003C67F9">
              <w:rPr>
                <w:rStyle w:val="spellingerror"/>
                <w:sz w:val="20"/>
                <w:szCs w:val="20"/>
              </w:rPr>
              <w:t>Sebastopol</w:t>
            </w:r>
            <w:r w:rsidRPr="003C67F9">
              <w:rPr>
                <w:rStyle w:val="normaltextrun"/>
                <w:sz w:val="20"/>
                <w:szCs w:val="20"/>
              </w:rPr>
              <w:t xml:space="preserve">, </w:t>
            </w:r>
            <w:r w:rsidRPr="003C67F9">
              <w:rPr>
                <w:rStyle w:val="spellingerror"/>
                <w:sz w:val="20"/>
                <w:szCs w:val="20"/>
              </w:rPr>
              <w:t>California</w:t>
            </w:r>
            <w:r w:rsidRPr="003C67F9">
              <w:rPr>
                <w:rStyle w:val="normaltextrun"/>
                <w:sz w:val="20"/>
                <w:szCs w:val="20"/>
              </w:rPr>
              <w:t xml:space="preserve">: </w:t>
            </w:r>
            <w:r w:rsidRPr="003C67F9">
              <w:rPr>
                <w:rStyle w:val="spellingerror"/>
                <w:sz w:val="20"/>
                <w:szCs w:val="20"/>
              </w:rPr>
              <w:t>O'Reilly</w:t>
            </w:r>
            <w:r w:rsidRPr="003C67F9">
              <w:rPr>
                <w:rStyle w:val="normaltextrun"/>
                <w:sz w:val="20"/>
                <w:szCs w:val="20"/>
              </w:rPr>
              <w:t xml:space="preserve"> Media, 2016. ISBN 9781491932612.</w:t>
            </w:r>
            <w:r w:rsidRPr="003C67F9">
              <w:rPr>
                <w:rStyle w:val="eop"/>
                <w:sz w:val="20"/>
                <w:szCs w:val="20"/>
              </w:rPr>
              <w:t> </w:t>
            </w:r>
          </w:p>
          <w:p w14:paraId="66E29D66" w14:textId="77777777" w:rsidR="00913917" w:rsidRDefault="003443E5" w:rsidP="00E153D9">
            <w:pPr>
              <w:pStyle w:val="paragraph"/>
              <w:spacing w:before="0" w:beforeAutospacing="0" w:after="0" w:afterAutospacing="0"/>
              <w:textAlignment w:val="baseline"/>
              <w:rPr>
                <w:rStyle w:val="normaltextrun"/>
                <w:sz w:val="20"/>
                <w:szCs w:val="20"/>
              </w:rPr>
            </w:pPr>
            <w:r w:rsidRPr="003C67F9">
              <w:rPr>
                <w:rStyle w:val="normaltextrun"/>
                <w:sz w:val="20"/>
                <w:szCs w:val="20"/>
              </w:rPr>
              <w:t xml:space="preserve">HALLGRIMSSON, </w:t>
            </w:r>
            <w:r w:rsidRPr="003C67F9">
              <w:rPr>
                <w:rStyle w:val="spellingerror"/>
                <w:sz w:val="20"/>
                <w:szCs w:val="20"/>
              </w:rPr>
              <w:t>Bjarki</w:t>
            </w:r>
            <w:r w:rsidRPr="003C67F9">
              <w:rPr>
                <w:rStyle w:val="normaltextrun"/>
                <w:sz w:val="20"/>
                <w:szCs w:val="20"/>
              </w:rPr>
              <w:t xml:space="preserve">. </w:t>
            </w:r>
            <w:r w:rsidRPr="003C67F9">
              <w:rPr>
                <w:rStyle w:val="spellingerror"/>
                <w:i/>
                <w:iCs/>
                <w:sz w:val="20"/>
                <w:szCs w:val="20"/>
              </w:rPr>
              <w:t>Prototyping</w:t>
            </w:r>
            <w:r w:rsidRPr="003C67F9">
              <w:rPr>
                <w:rStyle w:val="normaltextrun"/>
                <w:i/>
                <w:iCs/>
                <w:sz w:val="20"/>
                <w:szCs w:val="20"/>
              </w:rPr>
              <w:t xml:space="preserve"> and </w:t>
            </w:r>
            <w:r w:rsidRPr="003C67F9">
              <w:rPr>
                <w:rStyle w:val="spellingerror"/>
                <w:i/>
                <w:iCs/>
                <w:sz w:val="20"/>
                <w:szCs w:val="20"/>
              </w:rPr>
              <w:t>modelmaking</w:t>
            </w:r>
            <w:r w:rsidRPr="003C67F9">
              <w:rPr>
                <w:rStyle w:val="normaltextrun"/>
                <w:i/>
                <w:iCs/>
                <w:sz w:val="20"/>
                <w:szCs w:val="20"/>
              </w:rPr>
              <w:t xml:space="preserve"> </w:t>
            </w:r>
            <w:r w:rsidRPr="003C67F9">
              <w:rPr>
                <w:rStyle w:val="spellingerror"/>
                <w:i/>
                <w:iCs/>
                <w:sz w:val="20"/>
                <w:szCs w:val="20"/>
              </w:rPr>
              <w:t>for</w:t>
            </w:r>
            <w:r w:rsidRPr="003C67F9">
              <w:rPr>
                <w:rStyle w:val="normaltextrun"/>
                <w:i/>
                <w:iCs/>
                <w:sz w:val="20"/>
                <w:szCs w:val="20"/>
              </w:rPr>
              <w:t xml:space="preserve"> </w:t>
            </w:r>
            <w:r w:rsidRPr="003C67F9">
              <w:rPr>
                <w:rStyle w:val="spellingerror"/>
                <w:i/>
                <w:iCs/>
                <w:sz w:val="20"/>
                <w:szCs w:val="20"/>
              </w:rPr>
              <w:t>product</w:t>
            </w:r>
            <w:r w:rsidRPr="003C67F9">
              <w:rPr>
                <w:rStyle w:val="normaltextrun"/>
                <w:i/>
                <w:iCs/>
                <w:sz w:val="20"/>
                <w:szCs w:val="20"/>
              </w:rPr>
              <w:t xml:space="preserve"> design</w:t>
            </w:r>
            <w:r w:rsidRPr="003C67F9">
              <w:rPr>
                <w:rStyle w:val="normaltextrun"/>
                <w:sz w:val="20"/>
                <w:szCs w:val="20"/>
              </w:rPr>
              <w:t xml:space="preserve">. London: Laurence King, 2012. </w:t>
            </w:r>
          </w:p>
          <w:p w14:paraId="7AB710BE" w14:textId="7F547A3E" w:rsidR="003443E5" w:rsidRPr="003C67F9" w:rsidRDefault="003443E5" w:rsidP="00E153D9">
            <w:pPr>
              <w:pStyle w:val="paragraph"/>
              <w:spacing w:before="0" w:beforeAutospacing="0" w:after="0" w:afterAutospacing="0"/>
              <w:textAlignment w:val="baseline"/>
              <w:rPr>
                <w:rFonts w:ascii="Segoe UI" w:hAnsi="Segoe UI" w:cs="Segoe UI"/>
                <w:sz w:val="20"/>
                <w:szCs w:val="20"/>
              </w:rPr>
            </w:pPr>
            <w:r w:rsidRPr="003C67F9">
              <w:rPr>
                <w:rStyle w:val="normaltextrun"/>
                <w:sz w:val="20"/>
                <w:szCs w:val="20"/>
              </w:rPr>
              <w:t>ISBN 9781856698764.</w:t>
            </w:r>
            <w:r w:rsidRPr="003C67F9">
              <w:rPr>
                <w:rStyle w:val="eop"/>
                <w:sz w:val="20"/>
                <w:szCs w:val="20"/>
              </w:rPr>
              <w:t> </w:t>
            </w:r>
          </w:p>
          <w:p w14:paraId="5C0A4EC5" w14:textId="77777777" w:rsidR="003443E5" w:rsidRPr="003C67F9" w:rsidRDefault="003443E5" w:rsidP="00E153D9">
            <w:pPr>
              <w:pStyle w:val="paragraph"/>
              <w:spacing w:before="0" w:beforeAutospacing="0" w:after="0" w:afterAutospacing="0"/>
              <w:textAlignment w:val="baseline"/>
              <w:rPr>
                <w:rFonts w:ascii="Segoe UI" w:hAnsi="Segoe UI" w:cs="Segoe UI"/>
                <w:sz w:val="20"/>
                <w:szCs w:val="20"/>
              </w:rPr>
            </w:pPr>
            <w:r w:rsidRPr="003C67F9">
              <w:rPr>
                <w:rStyle w:val="normaltextrun"/>
                <w:sz w:val="20"/>
                <w:szCs w:val="20"/>
              </w:rPr>
              <w:t xml:space="preserve">LIDWELL, William. </w:t>
            </w:r>
            <w:r w:rsidRPr="003C67F9">
              <w:rPr>
                <w:rStyle w:val="spellingerror"/>
                <w:sz w:val="20"/>
                <w:szCs w:val="20"/>
              </w:rPr>
              <w:t>Kritina</w:t>
            </w:r>
            <w:r w:rsidRPr="003C67F9">
              <w:rPr>
                <w:rStyle w:val="normaltextrun"/>
                <w:sz w:val="20"/>
                <w:szCs w:val="20"/>
              </w:rPr>
              <w:t xml:space="preserve"> HOLDEN a </w:t>
            </w:r>
            <w:r w:rsidRPr="003C67F9">
              <w:rPr>
                <w:rStyle w:val="spellingerror"/>
                <w:sz w:val="20"/>
                <w:szCs w:val="20"/>
              </w:rPr>
              <w:t>Jill</w:t>
            </w:r>
            <w:r w:rsidRPr="003C67F9">
              <w:rPr>
                <w:rStyle w:val="normaltextrun"/>
                <w:sz w:val="20"/>
                <w:szCs w:val="20"/>
              </w:rPr>
              <w:t xml:space="preserve"> BUTLER. </w:t>
            </w:r>
            <w:r w:rsidRPr="003C67F9">
              <w:rPr>
                <w:rStyle w:val="normaltextrun"/>
                <w:i/>
                <w:iCs/>
                <w:sz w:val="20"/>
                <w:szCs w:val="20"/>
              </w:rPr>
              <w:t xml:space="preserve">Univerzální principy designu: 125 </w:t>
            </w:r>
            <w:r w:rsidRPr="003C67F9">
              <w:rPr>
                <w:rStyle w:val="contextualspellingandgrammarerror"/>
                <w:i/>
                <w:iCs/>
                <w:sz w:val="20"/>
                <w:szCs w:val="20"/>
              </w:rPr>
              <w:t>způsobů,</w:t>
            </w:r>
            <w:r w:rsidRPr="003C67F9">
              <w:rPr>
                <w:rStyle w:val="normaltextrun"/>
                <w:i/>
                <w:iCs/>
                <w:sz w:val="20"/>
                <w:szCs w:val="20"/>
              </w:rPr>
              <w:t xml:space="preserve"> jak zvýšit použitelnost a přitažlivost a ovlivnit vnímání designu</w:t>
            </w:r>
            <w:r w:rsidRPr="003C67F9">
              <w:rPr>
                <w:rStyle w:val="normaltextrun"/>
                <w:sz w:val="20"/>
                <w:szCs w:val="20"/>
              </w:rPr>
              <w:t xml:space="preserve">. Brno: </w:t>
            </w:r>
            <w:r w:rsidRPr="003C67F9">
              <w:rPr>
                <w:rStyle w:val="spellingerror"/>
                <w:sz w:val="20"/>
                <w:szCs w:val="20"/>
              </w:rPr>
              <w:t>Computer</w:t>
            </w:r>
            <w:r w:rsidRPr="003C67F9">
              <w:rPr>
                <w:rStyle w:val="normaltextrun"/>
                <w:sz w:val="20"/>
                <w:szCs w:val="20"/>
              </w:rPr>
              <w:t xml:space="preserve"> </w:t>
            </w:r>
            <w:r w:rsidRPr="003C67F9">
              <w:rPr>
                <w:rStyle w:val="spellingerror"/>
                <w:sz w:val="20"/>
                <w:szCs w:val="20"/>
              </w:rPr>
              <w:t>Press</w:t>
            </w:r>
            <w:r w:rsidRPr="003C67F9">
              <w:rPr>
                <w:rStyle w:val="normaltextrun"/>
                <w:sz w:val="20"/>
                <w:szCs w:val="20"/>
              </w:rPr>
              <w:t>, 2011. ISBN 9788025135402.</w:t>
            </w:r>
            <w:r w:rsidRPr="003C67F9">
              <w:rPr>
                <w:rStyle w:val="eop"/>
                <w:sz w:val="20"/>
                <w:szCs w:val="20"/>
              </w:rPr>
              <w:t> </w:t>
            </w:r>
          </w:p>
          <w:p w14:paraId="127CBE40" w14:textId="77777777" w:rsidR="003443E5" w:rsidRPr="003C67F9" w:rsidRDefault="003443E5" w:rsidP="00E153D9">
            <w:pPr>
              <w:pStyle w:val="paragraph"/>
              <w:spacing w:before="0" w:beforeAutospacing="0" w:after="0" w:afterAutospacing="0"/>
              <w:textAlignment w:val="baseline"/>
              <w:rPr>
                <w:rFonts w:ascii="Segoe UI" w:hAnsi="Segoe UI" w:cs="Segoe UI"/>
                <w:sz w:val="20"/>
                <w:szCs w:val="20"/>
              </w:rPr>
            </w:pPr>
            <w:r w:rsidRPr="003C67F9">
              <w:rPr>
                <w:rStyle w:val="normaltextrun"/>
                <w:sz w:val="20"/>
                <w:szCs w:val="20"/>
              </w:rPr>
              <w:lastRenderedPageBreak/>
              <w:t xml:space="preserve">THOMPSON, Rob. Martin THOMPSON a </w:t>
            </w:r>
            <w:r w:rsidRPr="003C67F9">
              <w:rPr>
                <w:rStyle w:val="spellingerror"/>
                <w:sz w:val="20"/>
                <w:szCs w:val="20"/>
              </w:rPr>
              <w:t>Nigel</w:t>
            </w:r>
            <w:r w:rsidRPr="003C67F9">
              <w:rPr>
                <w:rStyle w:val="normaltextrun"/>
                <w:sz w:val="20"/>
                <w:szCs w:val="20"/>
              </w:rPr>
              <w:t xml:space="preserve"> BURGESS. </w:t>
            </w:r>
            <w:r w:rsidRPr="003C67F9">
              <w:rPr>
                <w:rStyle w:val="spellingerror"/>
                <w:i/>
                <w:iCs/>
                <w:sz w:val="20"/>
                <w:szCs w:val="20"/>
              </w:rPr>
              <w:t>The</w:t>
            </w:r>
            <w:r w:rsidRPr="003C67F9">
              <w:rPr>
                <w:rStyle w:val="normaltextrun"/>
                <w:i/>
                <w:iCs/>
                <w:sz w:val="20"/>
                <w:szCs w:val="20"/>
              </w:rPr>
              <w:t xml:space="preserve"> </w:t>
            </w:r>
            <w:r w:rsidRPr="003C67F9">
              <w:rPr>
                <w:rStyle w:val="spellingerror"/>
                <w:i/>
                <w:iCs/>
                <w:sz w:val="20"/>
                <w:szCs w:val="20"/>
              </w:rPr>
              <w:t>materials</w:t>
            </w:r>
            <w:r w:rsidRPr="003C67F9">
              <w:rPr>
                <w:rStyle w:val="normaltextrun"/>
                <w:i/>
                <w:iCs/>
                <w:sz w:val="20"/>
                <w:szCs w:val="20"/>
              </w:rPr>
              <w:t xml:space="preserve"> </w:t>
            </w:r>
            <w:r w:rsidRPr="003C67F9">
              <w:rPr>
                <w:rStyle w:val="spellingerror"/>
                <w:i/>
                <w:iCs/>
                <w:sz w:val="20"/>
                <w:szCs w:val="20"/>
              </w:rPr>
              <w:t>sourcebook</w:t>
            </w:r>
            <w:r w:rsidRPr="003C67F9">
              <w:rPr>
                <w:rStyle w:val="normaltextrun"/>
                <w:i/>
                <w:iCs/>
                <w:sz w:val="20"/>
                <w:szCs w:val="20"/>
              </w:rPr>
              <w:t xml:space="preserve"> </w:t>
            </w:r>
            <w:r w:rsidRPr="003C67F9">
              <w:rPr>
                <w:rStyle w:val="spellingerror"/>
                <w:i/>
                <w:iCs/>
                <w:sz w:val="20"/>
                <w:szCs w:val="20"/>
              </w:rPr>
              <w:t>for</w:t>
            </w:r>
            <w:r w:rsidRPr="003C67F9">
              <w:rPr>
                <w:rStyle w:val="normaltextrun"/>
                <w:i/>
                <w:iCs/>
                <w:sz w:val="20"/>
                <w:szCs w:val="20"/>
              </w:rPr>
              <w:t xml:space="preserve"> design </w:t>
            </w:r>
            <w:r w:rsidRPr="003C67F9">
              <w:rPr>
                <w:rStyle w:val="spellingerror"/>
                <w:i/>
                <w:iCs/>
                <w:sz w:val="20"/>
                <w:szCs w:val="20"/>
              </w:rPr>
              <w:t>professionals</w:t>
            </w:r>
            <w:r w:rsidRPr="003C67F9">
              <w:rPr>
                <w:rStyle w:val="normaltextrun"/>
                <w:sz w:val="20"/>
                <w:szCs w:val="20"/>
              </w:rPr>
              <w:t xml:space="preserve">. Londýn: </w:t>
            </w:r>
            <w:r w:rsidRPr="003C67F9">
              <w:rPr>
                <w:rStyle w:val="spellingerror"/>
                <w:sz w:val="20"/>
                <w:szCs w:val="20"/>
              </w:rPr>
              <w:t>Thames</w:t>
            </w:r>
            <w:r w:rsidRPr="003C67F9">
              <w:rPr>
                <w:rStyle w:val="normaltextrun"/>
                <w:sz w:val="20"/>
                <w:szCs w:val="20"/>
              </w:rPr>
              <w:t xml:space="preserve"> &amp; Hudson, 2017. ISBN 9780500518540.</w:t>
            </w:r>
            <w:r w:rsidRPr="003C67F9">
              <w:rPr>
                <w:rStyle w:val="eop"/>
                <w:sz w:val="20"/>
                <w:szCs w:val="20"/>
              </w:rPr>
              <w:t> </w:t>
            </w:r>
          </w:p>
          <w:p w14:paraId="5CB6A5ED" w14:textId="77777777" w:rsidR="00913917" w:rsidRDefault="003443E5" w:rsidP="00E153D9">
            <w:pPr>
              <w:pStyle w:val="paragraph"/>
              <w:spacing w:before="0" w:beforeAutospacing="0" w:after="0" w:afterAutospacing="0"/>
              <w:textAlignment w:val="baseline"/>
              <w:rPr>
                <w:rStyle w:val="normaltextrun"/>
                <w:sz w:val="20"/>
                <w:szCs w:val="20"/>
              </w:rPr>
            </w:pPr>
            <w:r w:rsidRPr="003C67F9">
              <w:rPr>
                <w:rStyle w:val="normaltextrun"/>
                <w:sz w:val="20"/>
                <w:szCs w:val="20"/>
              </w:rPr>
              <w:t xml:space="preserve">THOMPSON, Rob. </w:t>
            </w:r>
            <w:r w:rsidRPr="003C67F9">
              <w:rPr>
                <w:rStyle w:val="spellingerror"/>
                <w:i/>
                <w:iCs/>
                <w:sz w:val="20"/>
                <w:szCs w:val="20"/>
              </w:rPr>
              <w:t>Manufacturing</w:t>
            </w:r>
            <w:r w:rsidRPr="003C67F9">
              <w:rPr>
                <w:rStyle w:val="normaltextrun"/>
                <w:i/>
                <w:iCs/>
                <w:sz w:val="20"/>
                <w:szCs w:val="20"/>
              </w:rPr>
              <w:t xml:space="preserve"> </w:t>
            </w:r>
            <w:r w:rsidRPr="003C67F9">
              <w:rPr>
                <w:rStyle w:val="spellingerror"/>
                <w:i/>
                <w:iCs/>
                <w:sz w:val="20"/>
                <w:szCs w:val="20"/>
              </w:rPr>
              <w:t>processes</w:t>
            </w:r>
            <w:r w:rsidRPr="003C67F9">
              <w:rPr>
                <w:rStyle w:val="normaltextrun"/>
                <w:i/>
                <w:iCs/>
                <w:sz w:val="20"/>
                <w:szCs w:val="20"/>
              </w:rPr>
              <w:t xml:space="preserve"> </w:t>
            </w:r>
            <w:r w:rsidRPr="003C67F9">
              <w:rPr>
                <w:rStyle w:val="spellingerror"/>
                <w:i/>
                <w:iCs/>
                <w:sz w:val="20"/>
                <w:szCs w:val="20"/>
              </w:rPr>
              <w:t>for</w:t>
            </w:r>
            <w:r w:rsidRPr="003C67F9">
              <w:rPr>
                <w:rStyle w:val="normaltextrun"/>
                <w:i/>
                <w:iCs/>
                <w:sz w:val="20"/>
                <w:szCs w:val="20"/>
              </w:rPr>
              <w:t xml:space="preserve"> design </w:t>
            </w:r>
            <w:r w:rsidRPr="003C67F9">
              <w:rPr>
                <w:rStyle w:val="spellingerror"/>
                <w:i/>
                <w:iCs/>
                <w:sz w:val="20"/>
                <w:szCs w:val="20"/>
              </w:rPr>
              <w:t>professionals</w:t>
            </w:r>
            <w:r w:rsidRPr="003C67F9">
              <w:rPr>
                <w:rStyle w:val="normaltextrun"/>
                <w:sz w:val="20"/>
                <w:szCs w:val="20"/>
              </w:rPr>
              <w:t xml:space="preserve">. London: </w:t>
            </w:r>
            <w:r w:rsidRPr="003C67F9">
              <w:rPr>
                <w:rStyle w:val="spellingerror"/>
                <w:sz w:val="20"/>
                <w:szCs w:val="20"/>
              </w:rPr>
              <w:t>Thames</w:t>
            </w:r>
            <w:r w:rsidRPr="003C67F9">
              <w:rPr>
                <w:rStyle w:val="normaltextrun"/>
                <w:sz w:val="20"/>
                <w:szCs w:val="20"/>
              </w:rPr>
              <w:t xml:space="preserve"> &amp; Hudson, 2017. </w:t>
            </w:r>
          </w:p>
          <w:p w14:paraId="569B5931" w14:textId="1EBD3C15" w:rsidR="003443E5" w:rsidRPr="003C67F9" w:rsidRDefault="003443E5" w:rsidP="00E153D9">
            <w:pPr>
              <w:pStyle w:val="paragraph"/>
              <w:spacing w:before="0" w:beforeAutospacing="0" w:after="0" w:afterAutospacing="0"/>
              <w:textAlignment w:val="baseline"/>
              <w:rPr>
                <w:rFonts w:ascii="Segoe UI" w:hAnsi="Segoe UI" w:cs="Segoe UI"/>
                <w:sz w:val="20"/>
                <w:szCs w:val="20"/>
              </w:rPr>
            </w:pPr>
            <w:r w:rsidRPr="003C67F9">
              <w:rPr>
                <w:rStyle w:val="normaltextrun"/>
                <w:sz w:val="20"/>
                <w:szCs w:val="20"/>
              </w:rPr>
              <w:t>ISBN 9780500513750.</w:t>
            </w:r>
            <w:r w:rsidRPr="003C67F9">
              <w:rPr>
                <w:rStyle w:val="eop"/>
                <w:sz w:val="20"/>
                <w:szCs w:val="20"/>
              </w:rPr>
              <w:t> </w:t>
            </w:r>
          </w:p>
          <w:p w14:paraId="20B992A1" w14:textId="77777777" w:rsidR="003443E5" w:rsidRDefault="003443E5" w:rsidP="00E153D9">
            <w:pPr>
              <w:spacing w:line="254" w:lineRule="auto"/>
              <w:rPr>
                <w:b/>
                <w:lang w:eastAsia="en-US"/>
              </w:rPr>
            </w:pPr>
            <w:r>
              <w:rPr>
                <w:b/>
                <w:lang w:eastAsia="en-US"/>
              </w:rPr>
              <w:t>Doporučená:</w:t>
            </w:r>
          </w:p>
          <w:p w14:paraId="630107D7" w14:textId="046FA4F1" w:rsidR="00A32081" w:rsidRDefault="00A32081" w:rsidP="00A32081">
            <w:pPr>
              <w:rPr>
                <w:ins w:id="7" w:author="Hana Ponížilová" w:date="2023-05-25T14:57:00Z"/>
                <w:bCs/>
              </w:rPr>
            </w:pPr>
            <w:ins w:id="8" w:author="Hana Ponížilová" w:date="2023-05-25T14:57:00Z">
              <w:r w:rsidRPr="00D84996">
                <w:rPr>
                  <w:bCs/>
                  <w:i/>
                  <w:iCs/>
                </w:rPr>
                <w:t>Design: the definitive visual guide</w:t>
              </w:r>
              <w:r w:rsidRPr="00D8045E">
                <w:rPr>
                  <w:bCs/>
                </w:rPr>
                <w:t>. London: DK, 2021. ISBN 978-0-2414-1295-4.</w:t>
              </w:r>
            </w:ins>
          </w:p>
          <w:p w14:paraId="0A3AFE90" w14:textId="5C1D4A10" w:rsidR="003443E5" w:rsidRPr="00DB692F" w:rsidRDefault="00000000" w:rsidP="009E6023">
            <w:pPr>
              <w:pStyle w:val="Bezmezer"/>
              <w:spacing w:line="256" w:lineRule="auto"/>
              <w:rPr>
                <w:lang w:eastAsia="en-US"/>
              </w:rPr>
            </w:pPr>
            <w:hyperlink r:id="rId37" w:tgtFrame="_blank" w:history="1">
              <w:r w:rsidR="003443E5" w:rsidRPr="00DB692F">
                <w:rPr>
                  <w:rStyle w:val="Hypertextovodkaz"/>
                  <w:i/>
                  <w:iCs/>
                  <w:color w:val="auto"/>
                  <w:u w:val="none"/>
                </w:rPr>
                <w:t>Design pro 21. století</w:t>
              </w:r>
              <w:r w:rsidR="003443E5" w:rsidRPr="00DB692F">
                <w:rPr>
                  <w:rStyle w:val="Hypertextovodkaz"/>
                  <w:color w:val="auto"/>
                  <w:u w:val="none"/>
                </w:rPr>
                <w:t>. Praha: Kolín nad Rýnem: Slovart; Taschen, 2004. ISBN 8072096192.</w:t>
              </w:r>
            </w:hyperlink>
          </w:p>
          <w:p w14:paraId="14448626" w14:textId="77777777" w:rsidR="003443E5" w:rsidRPr="00EE5170" w:rsidRDefault="003443E5" w:rsidP="0098653B">
            <w:pPr>
              <w:pStyle w:val="Bezmezer"/>
              <w:spacing w:line="256" w:lineRule="auto"/>
              <w:rPr>
                <w:lang w:eastAsia="en-US"/>
              </w:rPr>
            </w:pPr>
            <w:r w:rsidRPr="009A14E7">
              <w:rPr>
                <w:lang w:eastAsia="en-US"/>
              </w:rPr>
              <w:t>GORDON, Stacey King. </w:t>
            </w:r>
            <w:r w:rsidRPr="009A14E7">
              <w:rPr>
                <w:i/>
                <w:iCs/>
                <w:lang w:eastAsia="en-US"/>
              </w:rPr>
              <w:t>Packaging Makeovers</w:t>
            </w:r>
            <w:r w:rsidRPr="009A14E7">
              <w:rPr>
                <w:lang w:eastAsia="en-US"/>
              </w:rPr>
              <w:t>. Gloucester, 2001. ISBN 1-5</w:t>
            </w:r>
            <w:r w:rsidRPr="00EE5170">
              <w:rPr>
                <w:lang w:eastAsia="en-US"/>
              </w:rPr>
              <w:t>9253-110-5.</w:t>
            </w:r>
          </w:p>
          <w:p w14:paraId="23DB1D3F" w14:textId="77777777" w:rsidR="003443E5" w:rsidRPr="00DB692F" w:rsidRDefault="003443E5" w:rsidP="00502EB8">
            <w:pPr>
              <w:pStyle w:val="Bezmezer"/>
              <w:spacing w:line="256" w:lineRule="auto"/>
              <w:rPr>
                <w:lang w:eastAsia="en-US"/>
              </w:rPr>
            </w:pPr>
            <w:r w:rsidRPr="00DB692F">
              <w:t xml:space="preserve">HERIOTT, </w:t>
            </w:r>
            <w:hyperlink w:history="1">
              <w:r w:rsidRPr="00DB692F">
                <w:rPr>
                  <w:rStyle w:val="Hypertextovodkaz"/>
                  <w:bCs/>
                  <w:color w:val="auto"/>
                  <w:u w:val="none"/>
                </w:rPr>
                <w:t>Luke. </w:t>
              </w:r>
              <w:r w:rsidRPr="00DB692F">
                <w:rPr>
                  <w:rStyle w:val="Hypertextovodkaz"/>
                  <w:bCs/>
                  <w:i/>
                  <w:iCs/>
                  <w:color w:val="auto"/>
                  <w:u w:val="none"/>
                </w:rPr>
                <w:t>The designer´s Packaging bible</w:t>
              </w:r>
              <w:r w:rsidRPr="00DB692F">
                <w:rPr>
                  <w:rStyle w:val="Hypertextovodkaz"/>
                  <w:bCs/>
                  <w:color w:val="auto"/>
                  <w:u w:val="none"/>
                </w:rPr>
                <w:t>. www.rotovision.com, 2007. ISBN 978-2-940361-72-4.</w:t>
              </w:r>
            </w:hyperlink>
          </w:p>
          <w:p w14:paraId="27FDD1A1" w14:textId="77777777" w:rsidR="003443E5" w:rsidRPr="00DB692F" w:rsidRDefault="00000000" w:rsidP="00502EB8">
            <w:pPr>
              <w:pStyle w:val="Bezmezer"/>
              <w:spacing w:line="256" w:lineRule="auto"/>
              <w:rPr>
                <w:lang w:eastAsia="en-US"/>
              </w:rPr>
            </w:pPr>
            <w:hyperlink r:id="rId38" w:tgtFrame="_blank" w:history="1">
              <w:r w:rsidR="003443E5" w:rsidRPr="00DB692F">
                <w:rPr>
                  <w:rStyle w:val="Hypertextovodkaz"/>
                  <w:color w:val="auto"/>
                  <w:u w:val="none"/>
                </w:rPr>
                <w:t>KOLESÁR, Zdeno. </w:t>
              </w:r>
              <w:r w:rsidR="003443E5" w:rsidRPr="00DB692F">
                <w:rPr>
                  <w:rStyle w:val="Hypertextovodkaz"/>
                  <w:i/>
                  <w:iCs/>
                  <w:color w:val="auto"/>
                  <w:u w:val="none"/>
                </w:rPr>
                <w:t>Kapitoly z dějin designu</w:t>
              </w:r>
              <w:r w:rsidR="003443E5" w:rsidRPr="00DB692F">
                <w:rPr>
                  <w:rStyle w:val="Hypertextovodkaz"/>
                  <w:color w:val="auto"/>
                  <w:u w:val="none"/>
                </w:rPr>
                <w:t>. Praha: Vysoká škola uměleckoprůmyslová, 2004. ISBN 8086863034.</w:t>
              </w:r>
            </w:hyperlink>
          </w:p>
          <w:p w14:paraId="4F5FDBDD" w14:textId="77777777" w:rsidR="003443E5" w:rsidRDefault="00000000" w:rsidP="00502EB8">
            <w:pPr>
              <w:pStyle w:val="Bezmezer"/>
              <w:spacing w:line="256" w:lineRule="auto"/>
              <w:rPr>
                <w:ins w:id="9" w:author="Hana Ponížilová" w:date="2023-05-25T15:07:00Z"/>
                <w:rStyle w:val="Hypertextovodkaz"/>
                <w:color w:val="auto"/>
                <w:u w:val="none"/>
              </w:rPr>
            </w:pPr>
            <w:hyperlink r:id="rId39" w:tgtFrame="_blank" w:history="1">
              <w:r w:rsidR="003443E5" w:rsidRPr="00DB692F">
                <w:rPr>
                  <w:rStyle w:val="Hypertextovodkaz"/>
                  <w:color w:val="auto"/>
                  <w:u w:val="none"/>
                </w:rPr>
                <w:t>KOZAK, Gisela Ruth. </w:t>
              </w:r>
              <w:r w:rsidR="003443E5" w:rsidRPr="00DB692F">
                <w:rPr>
                  <w:rStyle w:val="Hypertextovodkaz"/>
                  <w:i/>
                  <w:iCs/>
                  <w:color w:val="auto"/>
                  <w:u w:val="none"/>
                </w:rPr>
                <w:t>Package design now</w:t>
              </w:r>
              <w:r w:rsidR="003443E5" w:rsidRPr="00DB692F">
                <w:rPr>
                  <w:rStyle w:val="Hypertextovodkaz"/>
                  <w:color w:val="auto"/>
                  <w:u w:val="none"/>
                </w:rPr>
                <w:t>. Köln: Taschen, 2008. ISBN 978-3-8228-4031-3.</w:t>
              </w:r>
            </w:hyperlink>
          </w:p>
          <w:p w14:paraId="7AEFEA42" w14:textId="31005446" w:rsidR="00606E12" w:rsidRPr="00DB692F" w:rsidRDefault="00606E12" w:rsidP="00502EB8">
            <w:pPr>
              <w:pStyle w:val="Bezmezer"/>
              <w:spacing w:line="256" w:lineRule="auto"/>
              <w:rPr>
                <w:lang w:eastAsia="en-US"/>
              </w:rPr>
            </w:pPr>
            <w:ins w:id="10" w:author="Hana Ponížilová" w:date="2023-05-25T15:08:00Z">
              <w:r w:rsidRPr="00606E12">
                <w:rPr>
                  <w:lang w:eastAsia="en-US"/>
                </w:rPr>
                <w:t xml:space="preserve">LEWRICK, Michael, Patrick LINK a Larry J. LEIFER. </w:t>
              </w:r>
              <w:r w:rsidRPr="00606E12">
                <w:rPr>
                  <w:i/>
                  <w:iCs/>
                  <w:lang w:eastAsia="en-US"/>
                </w:rPr>
                <w:t xml:space="preserve">The design thinking playbook: mindful digital transformation of teams, products, services, businesses and ecosystems. </w:t>
              </w:r>
              <w:r w:rsidRPr="00606E12">
                <w:rPr>
                  <w:lang w:eastAsia="en-US"/>
                </w:rPr>
                <w:t>Hoboken: Wiley, 2018. ISBN 9781119467472.</w:t>
              </w:r>
            </w:ins>
          </w:p>
          <w:p w14:paraId="2B8286FA" w14:textId="77777777" w:rsidR="003443E5" w:rsidRDefault="003443E5" w:rsidP="00555ACE">
            <w:pPr>
              <w:pStyle w:val="Bezmezer"/>
              <w:spacing w:line="256" w:lineRule="auto"/>
              <w:rPr>
                <w:lang w:eastAsia="en-US"/>
              </w:rPr>
            </w:pPr>
            <w:r>
              <w:rPr>
                <w:lang w:eastAsia="en-US"/>
              </w:rPr>
              <w:t xml:space="preserve">NORMAN, Donald A. </w:t>
            </w:r>
            <w:r w:rsidRPr="009A14E7">
              <w:rPr>
                <w:i/>
                <w:lang w:eastAsia="en-US"/>
              </w:rPr>
              <w:t>Design pro každý den.</w:t>
            </w:r>
            <w:r>
              <w:rPr>
                <w:lang w:eastAsia="en-US"/>
              </w:rPr>
              <w:t xml:space="preserve"> Praha: Dokořán, 2010 ISBN 978-80-7363-314-1.</w:t>
            </w:r>
            <w:r w:rsidRPr="009A14E7">
              <w:rPr>
                <w:lang w:eastAsia="en-US"/>
              </w:rPr>
              <w:t xml:space="preserve"> </w:t>
            </w:r>
          </w:p>
          <w:p w14:paraId="3E5488FD" w14:textId="4980E88E" w:rsidR="003443E5" w:rsidRDefault="003443E5" w:rsidP="00E153D9">
            <w:pPr>
              <w:spacing w:line="254" w:lineRule="auto"/>
              <w:rPr>
                <w:lang w:eastAsia="en-US"/>
              </w:rPr>
            </w:pPr>
            <w:r>
              <w:rPr>
                <w:rStyle w:val="normaltextrun"/>
                <w:b/>
                <w:bCs/>
              </w:rPr>
              <w:t>Pomůcky:</w:t>
            </w:r>
            <w:r>
              <w:rPr>
                <w:rStyle w:val="normaltextrun"/>
              </w:rPr>
              <w:t xml:space="preserve"> ateliérový a dílenský prostor</w:t>
            </w:r>
            <w:r>
              <w:rPr>
                <w:rStyle w:val="eop"/>
              </w:rPr>
              <w:t> </w:t>
            </w:r>
          </w:p>
        </w:tc>
      </w:tr>
    </w:tbl>
    <w:p w14:paraId="470E416D" w14:textId="6E0474A4" w:rsidR="00B14E05" w:rsidRDefault="00B14E05">
      <w:r>
        <w:lastRenderedPageBreak/>
        <w:br w:type="page"/>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53"/>
        <w:gridCol w:w="1701"/>
        <w:gridCol w:w="889"/>
        <w:gridCol w:w="816"/>
        <w:gridCol w:w="2156"/>
        <w:gridCol w:w="539"/>
        <w:gridCol w:w="627"/>
      </w:tblGrid>
      <w:tr w:rsidR="00B14E05" w14:paraId="0A61AC9F" w14:textId="77777777" w:rsidTr="00B14E05">
        <w:tc>
          <w:tcPr>
            <w:tcW w:w="9781" w:type="dxa"/>
            <w:gridSpan w:val="7"/>
            <w:tcBorders>
              <w:top w:val="single" w:sz="4" w:space="0" w:color="auto"/>
              <w:left w:val="single" w:sz="4" w:space="0" w:color="auto"/>
              <w:bottom w:val="double" w:sz="4" w:space="0" w:color="auto"/>
              <w:right w:val="single" w:sz="4" w:space="0" w:color="auto"/>
            </w:tcBorders>
            <w:shd w:val="clear" w:color="auto" w:fill="BDD6EE"/>
            <w:hideMark/>
          </w:tcPr>
          <w:p w14:paraId="08DFBCFB" w14:textId="77777777" w:rsidR="00B14E05" w:rsidRDefault="00B14E05" w:rsidP="00B14E05">
            <w:pPr>
              <w:spacing w:line="254" w:lineRule="auto"/>
              <w:jc w:val="both"/>
              <w:rPr>
                <w:b/>
                <w:sz w:val="28"/>
                <w:lang w:eastAsia="en-US"/>
              </w:rPr>
            </w:pPr>
            <w:r>
              <w:lastRenderedPageBreak/>
              <w:br w:type="page"/>
            </w:r>
            <w:r>
              <w:br w:type="page"/>
            </w:r>
            <w:r>
              <w:rPr>
                <w:b/>
                <w:sz w:val="28"/>
                <w:lang w:eastAsia="en-US"/>
              </w:rPr>
              <w:t>B-III – Charakteristika studijního předmětu</w:t>
            </w:r>
          </w:p>
        </w:tc>
      </w:tr>
      <w:tr w:rsidR="00B14E05" w14:paraId="16430E18" w14:textId="77777777" w:rsidTr="00B14E05">
        <w:tc>
          <w:tcPr>
            <w:tcW w:w="3053" w:type="dxa"/>
            <w:tcBorders>
              <w:top w:val="double" w:sz="4" w:space="0" w:color="auto"/>
              <w:left w:val="single" w:sz="4" w:space="0" w:color="auto"/>
              <w:bottom w:val="single" w:sz="4" w:space="0" w:color="auto"/>
              <w:right w:val="single" w:sz="4" w:space="0" w:color="auto"/>
            </w:tcBorders>
            <w:shd w:val="clear" w:color="auto" w:fill="F7CAAC"/>
            <w:hideMark/>
          </w:tcPr>
          <w:p w14:paraId="60281585" w14:textId="77777777" w:rsidR="00B14E05" w:rsidRDefault="00B14E05" w:rsidP="00B14E05">
            <w:pPr>
              <w:spacing w:line="254" w:lineRule="auto"/>
              <w:jc w:val="both"/>
              <w:rPr>
                <w:b/>
                <w:lang w:eastAsia="en-US"/>
              </w:rPr>
            </w:pPr>
            <w:r>
              <w:rPr>
                <w:b/>
                <w:lang w:eastAsia="en-US"/>
              </w:rPr>
              <w:t>Název studijního předmětu</w:t>
            </w:r>
          </w:p>
        </w:tc>
        <w:tc>
          <w:tcPr>
            <w:tcW w:w="6728" w:type="dxa"/>
            <w:gridSpan w:val="6"/>
            <w:tcBorders>
              <w:top w:val="double" w:sz="4" w:space="0" w:color="auto"/>
              <w:left w:val="single" w:sz="4" w:space="0" w:color="auto"/>
              <w:bottom w:val="single" w:sz="4" w:space="0" w:color="auto"/>
              <w:right w:val="single" w:sz="4" w:space="0" w:color="auto"/>
            </w:tcBorders>
            <w:hideMark/>
          </w:tcPr>
          <w:p w14:paraId="7CCE6D46" w14:textId="77777777" w:rsidR="00B14E05" w:rsidRDefault="00B14E05" w:rsidP="00B14E05">
            <w:pPr>
              <w:spacing w:line="254" w:lineRule="auto"/>
              <w:jc w:val="both"/>
              <w:rPr>
                <w:color w:val="44546A" w:themeColor="text2"/>
                <w:lang w:eastAsia="en-US"/>
              </w:rPr>
            </w:pPr>
            <w:r>
              <w:rPr>
                <w:lang w:eastAsia="en-US"/>
              </w:rPr>
              <w:t>Ateliér Produktový design 8</w:t>
            </w:r>
          </w:p>
        </w:tc>
      </w:tr>
      <w:tr w:rsidR="00B14E05" w14:paraId="0B49ED05" w14:textId="77777777" w:rsidTr="00B14E05">
        <w:tc>
          <w:tcPr>
            <w:tcW w:w="3053" w:type="dxa"/>
            <w:tcBorders>
              <w:top w:val="single" w:sz="4" w:space="0" w:color="auto"/>
              <w:left w:val="single" w:sz="4" w:space="0" w:color="auto"/>
              <w:bottom w:val="single" w:sz="4" w:space="0" w:color="auto"/>
              <w:right w:val="single" w:sz="4" w:space="0" w:color="auto"/>
            </w:tcBorders>
            <w:shd w:val="clear" w:color="auto" w:fill="F7CAAC"/>
            <w:hideMark/>
          </w:tcPr>
          <w:p w14:paraId="25806558" w14:textId="77777777" w:rsidR="00B14E05" w:rsidRDefault="00B14E05" w:rsidP="00B14E05">
            <w:pPr>
              <w:spacing w:line="254" w:lineRule="auto"/>
              <w:rPr>
                <w:b/>
                <w:lang w:eastAsia="en-US"/>
              </w:rPr>
            </w:pPr>
            <w:r>
              <w:rPr>
                <w:b/>
                <w:lang w:eastAsia="en-US"/>
              </w:rPr>
              <w:t>Typ předmětu</w:t>
            </w:r>
          </w:p>
        </w:tc>
        <w:tc>
          <w:tcPr>
            <w:tcW w:w="3406" w:type="dxa"/>
            <w:gridSpan w:val="3"/>
            <w:tcBorders>
              <w:top w:val="single" w:sz="4" w:space="0" w:color="auto"/>
              <w:left w:val="single" w:sz="4" w:space="0" w:color="auto"/>
              <w:bottom w:val="single" w:sz="4" w:space="0" w:color="auto"/>
              <w:right w:val="single" w:sz="4" w:space="0" w:color="auto"/>
            </w:tcBorders>
            <w:hideMark/>
          </w:tcPr>
          <w:p w14:paraId="49BCA467" w14:textId="77777777" w:rsidR="00B14E05" w:rsidRDefault="00B14E05" w:rsidP="00B14E05">
            <w:pPr>
              <w:autoSpaceDE w:val="0"/>
              <w:autoSpaceDN w:val="0"/>
              <w:adjustRightInd w:val="0"/>
              <w:spacing w:line="254" w:lineRule="auto"/>
              <w:rPr>
                <w:lang w:eastAsia="en-US"/>
              </w:rPr>
            </w:pPr>
            <w:r>
              <w:rPr>
                <w:rFonts w:eastAsia="Calibri"/>
                <w:lang w:eastAsia="en-US"/>
              </w:rPr>
              <w:t>povinný, 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4FBEF8A" w14:textId="77777777" w:rsidR="00B14E05" w:rsidRDefault="00B14E05" w:rsidP="00B14E05">
            <w:pPr>
              <w:spacing w:line="254" w:lineRule="auto"/>
              <w:jc w:val="both"/>
              <w:rPr>
                <w:lang w:eastAsia="en-US"/>
              </w:rPr>
            </w:pPr>
            <w:r>
              <w:rPr>
                <w:b/>
                <w:lang w:eastAsia="en-US"/>
              </w:rPr>
              <w:t>doporučený ročník/semestr</w:t>
            </w:r>
          </w:p>
        </w:tc>
        <w:tc>
          <w:tcPr>
            <w:tcW w:w="627" w:type="dxa"/>
            <w:tcBorders>
              <w:top w:val="single" w:sz="4" w:space="0" w:color="auto"/>
              <w:left w:val="single" w:sz="4" w:space="0" w:color="auto"/>
              <w:bottom w:val="single" w:sz="4" w:space="0" w:color="auto"/>
              <w:right w:val="single" w:sz="4" w:space="0" w:color="auto"/>
            </w:tcBorders>
            <w:hideMark/>
          </w:tcPr>
          <w:p w14:paraId="30215F18" w14:textId="77777777" w:rsidR="00B14E05" w:rsidRDefault="00B14E05" w:rsidP="00B14E05">
            <w:pPr>
              <w:spacing w:line="254" w:lineRule="auto"/>
              <w:jc w:val="both"/>
              <w:rPr>
                <w:lang w:eastAsia="en-US"/>
              </w:rPr>
            </w:pPr>
            <w:r>
              <w:rPr>
                <w:lang w:eastAsia="en-US"/>
              </w:rPr>
              <w:t>1/LS</w:t>
            </w:r>
          </w:p>
        </w:tc>
      </w:tr>
      <w:tr w:rsidR="00B14E05" w14:paraId="4993DBCB" w14:textId="77777777" w:rsidTr="00B14E05">
        <w:tc>
          <w:tcPr>
            <w:tcW w:w="3053" w:type="dxa"/>
            <w:tcBorders>
              <w:top w:val="single" w:sz="4" w:space="0" w:color="auto"/>
              <w:left w:val="single" w:sz="4" w:space="0" w:color="auto"/>
              <w:bottom w:val="single" w:sz="4" w:space="0" w:color="auto"/>
              <w:right w:val="single" w:sz="4" w:space="0" w:color="auto"/>
            </w:tcBorders>
            <w:shd w:val="clear" w:color="auto" w:fill="F7CAAC"/>
            <w:hideMark/>
          </w:tcPr>
          <w:p w14:paraId="2E168F5E" w14:textId="77777777" w:rsidR="00B14E05" w:rsidRDefault="00B14E05" w:rsidP="00B14E05">
            <w:pPr>
              <w:spacing w:line="254" w:lineRule="auto"/>
              <w:jc w:val="both"/>
              <w:rPr>
                <w:b/>
                <w:lang w:eastAsia="en-US"/>
              </w:rPr>
            </w:pPr>
            <w:r>
              <w:rPr>
                <w:b/>
                <w:lang w:eastAsia="en-US"/>
              </w:rPr>
              <w:t>Rozsah studijního předmětu</w:t>
            </w:r>
          </w:p>
        </w:tc>
        <w:tc>
          <w:tcPr>
            <w:tcW w:w="1701" w:type="dxa"/>
            <w:tcBorders>
              <w:top w:val="single" w:sz="4" w:space="0" w:color="auto"/>
              <w:left w:val="single" w:sz="4" w:space="0" w:color="auto"/>
              <w:bottom w:val="single" w:sz="4" w:space="0" w:color="auto"/>
              <w:right w:val="single" w:sz="4" w:space="0" w:color="auto"/>
            </w:tcBorders>
            <w:hideMark/>
          </w:tcPr>
          <w:p w14:paraId="3286C59E" w14:textId="4A27FE4F" w:rsidR="00B14E05" w:rsidRDefault="00B14E05" w:rsidP="0014062D">
            <w:pPr>
              <w:autoSpaceDE w:val="0"/>
              <w:autoSpaceDN w:val="0"/>
              <w:adjustRightInd w:val="0"/>
              <w:spacing w:line="254" w:lineRule="auto"/>
              <w:rPr>
                <w:color w:val="44546A" w:themeColor="text2"/>
                <w:lang w:eastAsia="en-US"/>
              </w:rPr>
            </w:pPr>
            <w:r>
              <w:rPr>
                <w:lang w:eastAsia="en-US"/>
              </w:rPr>
              <w:t>52</w:t>
            </w:r>
            <w:r w:rsidR="0014062D">
              <w:rPr>
                <w:lang w:eastAsia="en-US"/>
              </w:rPr>
              <w:t xml:space="preserve"> ateliér</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77580846" w14:textId="77777777" w:rsidR="00B14E05" w:rsidRDefault="00B14E05" w:rsidP="00B14E05">
            <w:pPr>
              <w:spacing w:line="254"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07426962" w14:textId="23D1EF11" w:rsidR="00B14E05" w:rsidRDefault="00DB692F" w:rsidP="00DB692F">
            <w:pPr>
              <w:spacing w:line="254" w:lineRule="auto"/>
              <w:jc w:val="both"/>
              <w:rPr>
                <w:lang w:eastAsia="en-US"/>
              </w:rPr>
            </w:pPr>
            <w:r>
              <w:rPr>
                <w:lang w:eastAsia="en-US"/>
              </w:rPr>
              <w:t>52</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19D18322" w14:textId="77777777" w:rsidR="00B14E05" w:rsidRDefault="00B14E05" w:rsidP="00B14E05">
            <w:pPr>
              <w:spacing w:line="254" w:lineRule="auto"/>
              <w:jc w:val="both"/>
              <w:rPr>
                <w:b/>
                <w:lang w:eastAsia="en-US"/>
              </w:rPr>
            </w:pPr>
            <w:r>
              <w:rPr>
                <w:b/>
                <w:lang w:eastAsia="en-US"/>
              </w:rPr>
              <w:t>kreditů</w:t>
            </w:r>
          </w:p>
        </w:tc>
        <w:tc>
          <w:tcPr>
            <w:tcW w:w="1166" w:type="dxa"/>
            <w:gridSpan w:val="2"/>
            <w:tcBorders>
              <w:top w:val="single" w:sz="4" w:space="0" w:color="auto"/>
              <w:left w:val="single" w:sz="4" w:space="0" w:color="auto"/>
              <w:bottom w:val="single" w:sz="4" w:space="0" w:color="auto"/>
              <w:right w:val="single" w:sz="4" w:space="0" w:color="auto"/>
            </w:tcBorders>
            <w:hideMark/>
          </w:tcPr>
          <w:p w14:paraId="15A0817A" w14:textId="41C0282C" w:rsidR="00B14E05" w:rsidRDefault="00DB692F" w:rsidP="00B14E05">
            <w:pPr>
              <w:spacing w:line="254" w:lineRule="auto"/>
              <w:jc w:val="both"/>
              <w:rPr>
                <w:lang w:eastAsia="en-US"/>
              </w:rPr>
            </w:pPr>
            <w:r>
              <w:rPr>
                <w:lang w:eastAsia="en-US"/>
              </w:rPr>
              <w:t>4</w:t>
            </w:r>
          </w:p>
        </w:tc>
      </w:tr>
      <w:tr w:rsidR="00B14E05" w14:paraId="0B805FB3" w14:textId="77777777" w:rsidTr="00B14E05">
        <w:tc>
          <w:tcPr>
            <w:tcW w:w="3053" w:type="dxa"/>
            <w:tcBorders>
              <w:top w:val="single" w:sz="4" w:space="0" w:color="auto"/>
              <w:left w:val="single" w:sz="4" w:space="0" w:color="auto"/>
              <w:bottom w:val="single" w:sz="4" w:space="0" w:color="auto"/>
              <w:right w:val="single" w:sz="4" w:space="0" w:color="auto"/>
            </w:tcBorders>
            <w:shd w:val="clear" w:color="auto" w:fill="F7CAAC"/>
            <w:hideMark/>
          </w:tcPr>
          <w:p w14:paraId="4863D69C" w14:textId="77777777" w:rsidR="00B14E05" w:rsidRDefault="00B14E05" w:rsidP="00B14E05">
            <w:pPr>
              <w:spacing w:line="254" w:lineRule="auto"/>
              <w:rPr>
                <w:b/>
                <w:sz w:val="22"/>
                <w:lang w:eastAsia="en-US"/>
              </w:rPr>
            </w:pPr>
            <w:r>
              <w:rPr>
                <w:b/>
                <w:lang w:eastAsia="en-US"/>
              </w:rPr>
              <w:t>Prerekvizity, korekvizity, ekvivalence</w:t>
            </w:r>
          </w:p>
        </w:tc>
        <w:tc>
          <w:tcPr>
            <w:tcW w:w="6728" w:type="dxa"/>
            <w:gridSpan w:val="6"/>
            <w:tcBorders>
              <w:top w:val="single" w:sz="4" w:space="0" w:color="auto"/>
              <w:left w:val="single" w:sz="4" w:space="0" w:color="auto"/>
              <w:bottom w:val="single" w:sz="4" w:space="0" w:color="auto"/>
              <w:right w:val="single" w:sz="4" w:space="0" w:color="auto"/>
            </w:tcBorders>
          </w:tcPr>
          <w:p w14:paraId="392CECAC" w14:textId="15A5E8B2" w:rsidR="00B14E05" w:rsidRDefault="00B322D0" w:rsidP="00B14E05">
            <w:pPr>
              <w:spacing w:line="254" w:lineRule="auto"/>
              <w:jc w:val="both"/>
              <w:rPr>
                <w:sz w:val="16"/>
                <w:szCs w:val="16"/>
                <w:lang w:eastAsia="en-US"/>
              </w:rPr>
            </w:pPr>
            <w:r>
              <w:rPr>
                <w:lang w:eastAsia="en-US"/>
              </w:rPr>
              <w:t xml:space="preserve">Klauzurní </w:t>
            </w:r>
            <w:r w:rsidR="00BA2614">
              <w:rPr>
                <w:lang w:eastAsia="en-US"/>
              </w:rPr>
              <w:t>práce 7</w:t>
            </w:r>
          </w:p>
        </w:tc>
      </w:tr>
      <w:tr w:rsidR="00B14E05" w14:paraId="546224A2" w14:textId="77777777" w:rsidTr="00B14E05">
        <w:tc>
          <w:tcPr>
            <w:tcW w:w="3053" w:type="dxa"/>
            <w:tcBorders>
              <w:top w:val="single" w:sz="4" w:space="0" w:color="auto"/>
              <w:left w:val="single" w:sz="4" w:space="0" w:color="auto"/>
              <w:bottom w:val="single" w:sz="4" w:space="0" w:color="auto"/>
              <w:right w:val="single" w:sz="4" w:space="0" w:color="auto"/>
            </w:tcBorders>
            <w:shd w:val="clear" w:color="auto" w:fill="F7CAAC"/>
            <w:hideMark/>
          </w:tcPr>
          <w:p w14:paraId="56E40801" w14:textId="77777777" w:rsidR="00B14E05" w:rsidRDefault="00B14E05" w:rsidP="00B14E05">
            <w:pPr>
              <w:spacing w:line="254" w:lineRule="auto"/>
              <w:rPr>
                <w:b/>
                <w:lang w:eastAsia="en-US"/>
              </w:rPr>
            </w:pPr>
            <w:r>
              <w:rPr>
                <w:b/>
                <w:lang w:eastAsia="en-US"/>
              </w:rPr>
              <w:t>Způsob ověření studijních výsledků</w:t>
            </w:r>
          </w:p>
        </w:tc>
        <w:tc>
          <w:tcPr>
            <w:tcW w:w="3406" w:type="dxa"/>
            <w:gridSpan w:val="3"/>
            <w:tcBorders>
              <w:top w:val="single" w:sz="4" w:space="0" w:color="auto"/>
              <w:left w:val="single" w:sz="4" w:space="0" w:color="auto"/>
              <w:bottom w:val="single" w:sz="4" w:space="0" w:color="auto"/>
              <w:right w:val="single" w:sz="4" w:space="0" w:color="auto"/>
            </w:tcBorders>
            <w:hideMark/>
          </w:tcPr>
          <w:p w14:paraId="0513EE20" w14:textId="559352AF" w:rsidR="00B14E05" w:rsidRDefault="00DB692F" w:rsidP="00DB692F">
            <w:pPr>
              <w:spacing w:line="254" w:lineRule="auto"/>
              <w:jc w:val="both"/>
              <w:rPr>
                <w:lang w:eastAsia="en-US"/>
              </w:rPr>
            </w:pPr>
            <w:r>
              <w:rPr>
                <w:lang w:eastAsia="en-US"/>
              </w:rPr>
              <w:t>zápočet, zkouška</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68A2FA58" w14:textId="77777777" w:rsidR="00B14E05" w:rsidRDefault="00B14E05" w:rsidP="00B14E05">
            <w:pPr>
              <w:spacing w:line="254" w:lineRule="auto"/>
              <w:jc w:val="both"/>
              <w:rPr>
                <w:b/>
                <w:lang w:eastAsia="en-US"/>
              </w:rPr>
            </w:pPr>
            <w:r>
              <w:rPr>
                <w:b/>
                <w:lang w:eastAsia="en-US"/>
              </w:rPr>
              <w:t>Forma výuky</w:t>
            </w:r>
          </w:p>
        </w:tc>
        <w:tc>
          <w:tcPr>
            <w:tcW w:w="1166" w:type="dxa"/>
            <w:gridSpan w:val="2"/>
            <w:tcBorders>
              <w:top w:val="single" w:sz="4" w:space="0" w:color="auto"/>
              <w:left w:val="single" w:sz="4" w:space="0" w:color="auto"/>
              <w:bottom w:val="single" w:sz="4" w:space="0" w:color="auto"/>
              <w:right w:val="single" w:sz="4" w:space="0" w:color="auto"/>
            </w:tcBorders>
            <w:hideMark/>
          </w:tcPr>
          <w:p w14:paraId="4F6AEF10" w14:textId="77777777" w:rsidR="00B14E05" w:rsidRDefault="00B14E05" w:rsidP="00B14E05">
            <w:pPr>
              <w:spacing w:line="254" w:lineRule="auto"/>
              <w:jc w:val="both"/>
              <w:rPr>
                <w:lang w:eastAsia="en-US"/>
              </w:rPr>
            </w:pPr>
            <w:r>
              <w:rPr>
                <w:lang w:eastAsia="en-US"/>
              </w:rPr>
              <w:t>ateliér</w:t>
            </w:r>
          </w:p>
        </w:tc>
      </w:tr>
      <w:tr w:rsidR="00B14E05" w14:paraId="65DA4186" w14:textId="77777777" w:rsidTr="00B14E05">
        <w:tc>
          <w:tcPr>
            <w:tcW w:w="3053" w:type="dxa"/>
            <w:tcBorders>
              <w:top w:val="single" w:sz="4" w:space="0" w:color="auto"/>
              <w:left w:val="single" w:sz="4" w:space="0" w:color="auto"/>
              <w:bottom w:val="single" w:sz="4" w:space="0" w:color="auto"/>
              <w:right w:val="single" w:sz="4" w:space="0" w:color="auto"/>
            </w:tcBorders>
            <w:shd w:val="clear" w:color="auto" w:fill="F7CAAC"/>
            <w:hideMark/>
          </w:tcPr>
          <w:p w14:paraId="5424434D" w14:textId="77777777" w:rsidR="00B14E05" w:rsidRDefault="00B14E05" w:rsidP="00B14E05">
            <w:pPr>
              <w:spacing w:line="254" w:lineRule="auto"/>
              <w:rPr>
                <w:b/>
                <w:lang w:eastAsia="en-US"/>
              </w:rPr>
            </w:pPr>
            <w:r>
              <w:rPr>
                <w:b/>
                <w:lang w:eastAsia="en-US"/>
              </w:rPr>
              <w:t>Forma způsobu ověření studijních výsledků a další požadavky na studenta</w:t>
            </w:r>
          </w:p>
        </w:tc>
        <w:tc>
          <w:tcPr>
            <w:tcW w:w="6728" w:type="dxa"/>
            <w:gridSpan w:val="6"/>
            <w:tcBorders>
              <w:top w:val="single" w:sz="4" w:space="0" w:color="auto"/>
              <w:left w:val="single" w:sz="4" w:space="0" w:color="auto"/>
              <w:bottom w:val="nil"/>
              <w:right w:val="single" w:sz="4" w:space="0" w:color="auto"/>
            </w:tcBorders>
            <w:hideMark/>
          </w:tcPr>
          <w:p w14:paraId="474E0EEE" w14:textId="77777777" w:rsidR="003C67F9" w:rsidRPr="003C67F9" w:rsidRDefault="003C67F9" w:rsidP="003C67F9">
            <w:pPr>
              <w:pStyle w:val="Bezmezer"/>
              <w:spacing w:line="256" w:lineRule="auto"/>
              <w:rPr>
                <w:shd w:val="clear" w:color="auto" w:fill="FFFFFF"/>
                <w:lang w:eastAsia="en-US"/>
              </w:rPr>
            </w:pPr>
            <w:r w:rsidRPr="003C67F9">
              <w:rPr>
                <w:shd w:val="clear" w:color="auto" w:fill="FFFFFF"/>
                <w:lang w:eastAsia="en-US"/>
              </w:rPr>
              <w:t xml:space="preserve">80% docházka  </w:t>
            </w:r>
          </w:p>
          <w:p w14:paraId="189F8E04" w14:textId="77777777" w:rsidR="003C67F9" w:rsidRPr="003C67F9" w:rsidRDefault="003C67F9" w:rsidP="003C67F9">
            <w:pPr>
              <w:pStyle w:val="Bezmezer"/>
              <w:spacing w:line="256" w:lineRule="auto"/>
              <w:rPr>
                <w:shd w:val="clear" w:color="auto" w:fill="FFFFFF"/>
                <w:lang w:eastAsia="en-US"/>
              </w:rPr>
            </w:pPr>
            <w:r w:rsidRPr="003C67F9">
              <w:rPr>
                <w:shd w:val="clear" w:color="auto" w:fill="FFFFFF"/>
                <w:lang w:eastAsia="en-US"/>
              </w:rPr>
              <w:t xml:space="preserve">- aktivní účast  </w:t>
            </w:r>
          </w:p>
          <w:p w14:paraId="3C17E2DB" w14:textId="43345F47" w:rsidR="003C67F9" w:rsidRPr="003C67F9" w:rsidRDefault="003C67F9" w:rsidP="003C67F9">
            <w:pPr>
              <w:pStyle w:val="Bezmezer"/>
              <w:spacing w:line="256" w:lineRule="auto"/>
              <w:rPr>
                <w:shd w:val="clear" w:color="auto" w:fill="FFFFFF"/>
                <w:lang w:eastAsia="en-US"/>
              </w:rPr>
            </w:pPr>
            <w:r w:rsidRPr="003C67F9">
              <w:rPr>
                <w:shd w:val="clear" w:color="auto" w:fill="FFFFFF"/>
                <w:lang w:eastAsia="en-US"/>
              </w:rPr>
              <w:t xml:space="preserve">- samostatné zpracování úkolů na základě studia dané problematiky a konzultací </w:t>
            </w:r>
            <w:r w:rsidR="002A01AD">
              <w:rPr>
                <w:shd w:val="clear" w:color="auto" w:fill="FFFFFF"/>
                <w:lang w:eastAsia="en-US"/>
              </w:rPr>
              <w:br/>
            </w:r>
            <w:r w:rsidRPr="003C67F9">
              <w:rPr>
                <w:shd w:val="clear" w:color="auto" w:fill="FFFFFF"/>
                <w:lang w:eastAsia="en-US"/>
              </w:rPr>
              <w:t xml:space="preserve">s vyučujícím  </w:t>
            </w:r>
          </w:p>
          <w:p w14:paraId="7B66B642" w14:textId="77777777" w:rsidR="003C67F9" w:rsidRPr="003C67F9" w:rsidRDefault="003C67F9" w:rsidP="003C67F9">
            <w:pPr>
              <w:pStyle w:val="Bezmezer"/>
              <w:spacing w:line="256" w:lineRule="auto"/>
              <w:rPr>
                <w:shd w:val="clear" w:color="auto" w:fill="FFFFFF"/>
                <w:lang w:eastAsia="en-US"/>
              </w:rPr>
            </w:pPr>
            <w:r w:rsidRPr="003C67F9">
              <w:rPr>
                <w:shd w:val="clear" w:color="auto" w:fill="FFFFFF"/>
                <w:lang w:eastAsia="en-US"/>
              </w:rPr>
              <w:t xml:space="preserve">- obhajoba navrhovaného řešení  </w:t>
            </w:r>
          </w:p>
          <w:p w14:paraId="2E6B05DA" w14:textId="77777777" w:rsidR="003C67F9" w:rsidRPr="003C67F9" w:rsidRDefault="003C67F9" w:rsidP="003C67F9">
            <w:pPr>
              <w:pStyle w:val="Bezmezer"/>
              <w:spacing w:line="256" w:lineRule="auto"/>
              <w:rPr>
                <w:shd w:val="clear" w:color="auto" w:fill="FFFFFF"/>
                <w:lang w:eastAsia="en-US"/>
              </w:rPr>
            </w:pPr>
            <w:r w:rsidRPr="003C67F9">
              <w:rPr>
                <w:shd w:val="clear" w:color="auto" w:fill="FFFFFF"/>
                <w:lang w:eastAsia="en-US"/>
              </w:rPr>
              <w:t xml:space="preserve">- poster 700x1000mm nalepený na tvrdé podložce např. Kappa  </w:t>
            </w:r>
          </w:p>
          <w:p w14:paraId="5ACC4A0B" w14:textId="77777777" w:rsidR="003C67F9" w:rsidRPr="003C67F9" w:rsidRDefault="003C67F9" w:rsidP="003C67F9">
            <w:pPr>
              <w:pStyle w:val="Bezmezer"/>
              <w:spacing w:line="256" w:lineRule="auto"/>
              <w:rPr>
                <w:shd w:val="clear" w:color="auto" w:fill="FFFFFF"/>
                <w:lang w:eastAsia="en-US"/>
              </w:rPr>
            </w:pPr>
            <w:r w:rsidRPr="003C67F9">
              <w:rPr>
                <w:shd w:val="clear" w:color="auto" w:fill="FFFFFF"/>
                <w:lang w:eastAsia="en-US"/>
              </w:rPr>
              <w:t xml:space="preserve">- 3D fyzický model/prototyp  </w:t>
            </w:r>
          </w:p>
          <w:p w14:paraId="0E36C2C2" w14:textId="6A417DA2" w:rsidR="00B14E05" w:rsidRDefault="003C67F9" w:rsidP="003C67F9">
            <w:pPr>
              <w:pStyle w:val="Bezmezer"/>
              <w:spacing w:line="256" w:lineRule="auto"/>
              <w:rPr>
                <w:color w:val="44546A" w:themeColor="text2"/>
                <w:lang w:eastAsia="en-US"/>
              </w:rPr>
            </w:pPr>
            <w:r w:rsidRPr="003C67F9">
              <w:rPr>
                <w:shd w:val="clear" w:color="auto" w:fill="FFFFFF"/>
                <w:lang w:eastAsia="en-US"/>
              </w:rPr>
              <w:t>- prezentace ve formátu PDF umístěná na www.showcase.fmk.utb.cz </w:t>
            </w:r>
          </w:p>
        </w:tc>
      </w:tr>
      <w:tr w:rsidR="00B14E05" w14:paraId="763A9727" w14:textId="77777777" w:rsidTr="00B14E05">
        <w:trPr>
          <w:trHeight w:val="252"/>
        </w:trPr>
        <w:tc>
          <w:tcPr>
            <w:tcW w:w="9781" w:type="dxa"/>
            <w:gridSpan w:val="7"/>
            <w:tcBorders>
              <w:top w:val="nil"/>
              <w:left w:val="single" w:sz="4" w:space="0" w:color="auto"/>
              <w:bottom w:val="single" w:sz="4" w:space="0" w:color="auto"/>
              <w:right w:val="single" w:sz="4" w:space="0" w:color="auto"/>
            </w:tcBorders>
          </w:tcPr>
          <w:p w14:paraId="0110A29A" w14:textId="77777777" w:rsidR="00B14E05" w:rsidRDefault="00B14E05" w:rsidP="00B14E05">
            <w:pPr>
              <w:spacing w:line="254" w:lineRule="auto"/>
              <w:jc w:val="both"/>
              <w:rPr>
                <w:lang w:eastAsia="en-US"/>
              </w:rPr>
            </w:pPr>
          </w:p>
        </w:tc>
      </w:tr>
      <w:tr w:rsidR="00B14E05" w14:paraId="4D5962E2" w14:textId="77777777" w:rsidTr="00B14E05">
        <w:trPr>
          <w:trHeight w:val="197"/>
        </w:trPr>
        <w:tc>
          <w:tcPr>
            <w:tcW w:w="3053" w:type="dxa"/>
            <w:tcBorders>
              <w:top w:val="nil"/>
              <w:left w:val="single" w:sz="4" w:space="0" w:color="auto"/>
              <w:bottom w:val="single" w:sz="4" w:space="0" w:color="auto"/>
              <w:right w:val="single" w:sz="4" w:space="0" w:color="auto"/>
            </w:tcBorders>
            <w:shd w:val="clear" w:color="auto" w:fill="F7CAAC"/>
            <w:hideMark/>
          </w:tcPr>
          <w:p w14:paraId="40C5AFA0" w14:textId="77777777" w:rsidR="00B14E05" w:rsidRDefault="00B14E05" w:rsidP="00B14E05">
            <w:pPr>
              <w:spacing w:line="254" w:lineRule="auto"/>
              <w:jc w:val="both"/>
              <w:rPr>
                <w:b/>
                <w:lang w:eastAsia="en-US"/>
              </w:rPr>
            </w:pPr>
            <w:r>
              <w:rPr>
                <w:b/>
                <w:lang w:eastAsia="en-US"/>
              </w:rPr>
              <w:t>Garant předmětu</w:t>
            </w:r>
          </w:p>
        </w:tc>
        <w:tc>
          <w:tcPr>
            <w:tcW w:w="6728" w:type="dxa"/>
            <w:gridSpan w:val="6"/>
            <w:tcBorders>
              <w:top w:val="nil"/>
              <w:left w:val="single" w:sz="4" w:space="0" w:color="auto"/>
              <w:bottom w:val="single" w:sz="4" w:space="0" w:color="auto"/>
              <w:right w:val="single" w:sz="4" w:space="0" w:color="auto"/>
            </w:tcBorders>
            <w:hideMark/>
          </w:tcPr>
          <w:p w14:paraId="7AEF6743" w14:textId="671A5278" w:rsidR="00B14E05" w:rsidRPr="0014062D" w:rsidRDefault="00000000" w:rsidP="00B14E05">
            <w:pPr>
              <w:spacing w:line="254" w:lineRule="auto"/>
              <w:jc w:val="both"/>
              <w:rPr>
                <w:lang w:eastAsia="en-US"/>
              </w:rPr>
            </w:pPr>
            <w:hyperlink r:id="rId40" w:history="1">
              <w:r w:rsidR="00B14E05" w:rsidRPr="0014062D">
                <w:rPr>
                  <w:rStyle w:val="Hypertextovodkaz"/>
                  <w:bCs/>
                  <w:color w:val="auto"/>
                  <w:u w:val="none"/>
                  <w:shd w:val="clear" w:color="auto" w:fill="FFFFFF"/>
                </w:rPr>
                <w:t>doc. M.</w:t>
              </w:r>
              <w:r w:rsidR="0014062D">
                <w:rPr>
                  <w:rStyle w:val="Hypertextovodkaz"/>
                  <w:bCs/>
                  <w:color w:val="auto"/>
                  <w:u w:val="none"/>
                  <w:shd w:val="clear" w:color="auto" w:fill="FFFFFF"/>
                </w:rPr>
                <w:t xml:space="preserve"> </w:t>
              </w:r>
              <w:r w:rsidR="00B14E05" w:rsidRPr="0014062D">
                <w:rPr>
                  <w:rStyle w:val="Hypertextovodkaz"/>
                  <w:bCs/>
                  <w:color w:val="auto"/>
                  <w:u w:val="none"/>
                  <w:shd w:val="clear" w:color="auto" w:fill="FFFFFF"/>
                </w:rPr>
                <w:t>A. Vladimír Kovařík</w:t>
              </w:r>
            </w:hyperlink>
          </w:p>
        </w:tc>
      </w:tr>
      <w:tr w:rsidR="00B14E05" w14:paraId="49A4F0C2" w14:textId="77777777" w:rsidTr="00B14E05">
        <w:trPr>
          <w:trHeight w:val="243"/>
        </w:trPr>
        <w:tc>
          <w:tcPr>
            <w:tcW w:w="3053" w:type="dxa"/>
            <w:tcBorders>
              <w:top w:val="nil"/>
              <w:left w:val="single" w:sz="4" w:space="0" w:color="auto"/>
              <w:bottom w:val="single" w:sz="4" w:space="0" w:color="auto"/>
              <w:right w:val="single" w:sz="4" w:space="0" w:color="auto"/>
            </w:tcBorders>
            <w:shd w:val="clear" w:color="auto" w:fill="F7CAAC"/>
            <w:hideMark/>
          </w:tcPr>
          <w:p w14:paraId="79336784" w14:textId="77777777" w:rsidR="00B14E05" w:rsidRDefault="00B14E05" w:rsidP="00B14E05">
            <w:pPr>
              <w:spacing w:line="254" w:lineRule="auto"/>
              <w:rPr>
                <w:b/>
                <w:lang w:eastAsia="en-US"/>
              </w:rPr>
            </w:pPr>
            <w:r>
              <w:rPr>
                <w:b/>
                <w:lang w:eastAsia="en-US"/>
              </w:rPr>
              <w:t>Zapojení garanta do výuky předmětu</w:t>
            </w:r>
          </w:p>
        </w:tc>
        <w:tc>
          <w:tcPr>
            <w:tcW w:w="6728" w:type="dxa"/>
            <w:gridSpan w:val="6"/>
            <w:tcBorders>
              <w:top w:val="nil"/>
              <w:left w:val="single" w:sz="4" w:space="0" w:color="auto"/>
              <w:bottom w:val="single" w:sz="4" w:space="0" w:color="auto"/>
              <w:right w:val="single" w:sz="4" w:space="0" w:color="auto"/>
            </w:tcBorders>
            <w:hideMark/>
          </w:tcPr>
          <w:p w14:paraId="441736FA" w14:textId="77777777" w:rsidR="00B14E05" w:rsidRPr="0014062D" w:rsidRDefault="00B14E05" w:rsidP="00B14E05">
            <w:pPr>
              <w:spacing w:line="254" w:lineRule="auto"/>
              <w:jc w:val="both"/>
              <w:rPr>
                <w:lang w:eastAsia="en-US"/>
              </w:rPr>
            </w:pPr>
            <w:r w:rsidRPr="0014062D">
              <w:rPr>
                <w:rFonts w:eastAsia="Calibri"/>
                <w:lang w:eastAsia="en-US"/>
              </w:rPr>
              <w:t>100 %</w:t>
            </w:r>
          </w:p>
        </w:tc>
      </w:tr>
      <w:tr w:rsidR="00B14E05" w14:paraId="1E7DB295" w14:textId="77777777" w:rsidTr="00B14E05">
        <w:tc>
          <w:tcPr>
            <w:tcW w:w="3053" w:type="dxa"/>
            <w:tcBorders>
              <w:top w:val="single" w:sz="4" w:space="0" w:color="auto"/>
              <w:left w:val="single" w:sz="4" w:space="0" w:color="auto"/>
              <w:bottom w:val="single" w:sz="4" w:space="0" w:color="auto"/>
              <w:right w:val="single" w:sz="4" w:space="0" w:color="auto"/>
            </w:tcBorders>
            <w:shd w:val="clear" w:color="auto" w:fill="F7CAAC"/>
            <w:hideMark/>
          </w:tcPr>
          <w:p w14:paraId="57B51772" w14:textId="77777777" w:rsidR="00B14E05" w:rsidRDefault="00B14E05" w:rsidP="00B14E05">
            <w:pPr>
              <w:spacing w:line="254" w:lineRule="auto"/>
              <w:jc w:val="both"/>
              <w:rPr>
                <w:b/>
                <w:lang w:eastAsia="en-US"/>
              </w:rPr>
            </w:pPr>
            <w:r>
              <w:rPr>
                <w:b/>
                <w:lang w:eastAsia="en-US"/>
              </w:rPr>
              <w:t>Vyučující</w:t>
            </w:r>
          </w:p>
        </w:tc>
        <w:tc>
          <w:tcPr>
            <w:tcW w:w="6728" w:type="dxa"/>
            <w:gridSpan w:val="6"/>
            <w:tcBorders>
              <w:top w:val="single" w:sz="4" w:space="0" w:color="auto"/>
              <w:left w:val="single" w:sz="4" w:space="0" w:color="auto"/>
              <w:bottom w:val="nil"/>
              <w:right w:val="single" w:sz="4" w:space="0" w:color="auto"/>
            </w:tcBorders>
            <w:hideMark/>
          </w:tcPr>
          <w:p w14:paraId="59514981" w14:textId="4D2B08BC" w:rsidR="00B14E05" w:rsidRPr="0014062D" w:rsidRDefault="00000000" w:rsidP="00B14E05">
            <w:pPr>
              <w:spacing w:line="254" w:lineRule="auto"/>
              <w:jc w:val="both"/>
              <w:rPr>
                <w:lang w:eastAsia="en-US"/>
              </w:rPr>
            </w:pPr>
            <w:hyperlink r:id="rId41" w:history="1">
              <w:r w:rsidR="00B14E05" w:rsidRPr="0014062D">
                <w:rPr>
                  <w:rStyle w:val="Hypertextovodkaz"/>
                  <w:bCs/>
                  <w:color w:val="auto"/>
                  <w:u w:val="none"/>
                  <w:shd w:val="clear" w:color="auto" w:fill="FFFFFF"/>
                </w:rPr>
                <w:t>doc. M.</w:t>
              </w:r>
              <w:r w:rsidR="0014062D">
                <w:rPr>
                  <w:rStyle w:val="Hypertextovodkaz"/>
                  <w:bCs/>
                  <w:color w:val="auto"/>
                  <w:u w:val="none"/>
                  <w:shd w:val="clear" w:color="auto" w:fill="FFFFFF"/>
                </w:rPr>
                <w:t xml:space="preserve"> </w:t>
              </w:r>
              <w:r w:rsidR="00B14E05" w:rsidRPr="0014062D">
                <w:rPr>
                  <w:rStyle w:val="Hypertextovodkaz"/>
                  <w:bCs/>
                  <w:color w:val="auto"/>
                  <w:u w:val="none"/>
                  <w:shd w:val="clear" w:color="auto" w:fill="FFFFFF"/>
                </w:rPr>
                <w:t>A. Vladimír Kovařík</w:t>
              </w:r>
            </w:hyperlink>
          </w:p>
        </w:tc>
      </w:tr>
      <w:tr w:rsidR="00B14E05" w14:paraId="355E54D8" w14:textId="77777777" w:rsidTr="00B14E05">
        <w:trPr>
          <w:trHeight w:val="292"/>
        </w:trPr>
        <w:tc>
          <w:tcPr>
            <w:tcW w:w="9781" w:type="dxa"/>
            <w:gridSpan w:val="7"/>
            <w:tcBorders>
              <w:top w:val="nil"/>
              <w:left w:val="single" w:sz="4" w:space="0" w:color="auto"/>
              <w:bottom w:val="single" w:sz="4" w:space="0" w:color="auto"/>
              <w:right w:val="single" w:sz="4" w:space="0" w:color="auto"/>
            </w:tcBorders>
            <w:hideMark/>
          </w:tcPr>
          <w:p w14:paraId="5738B400" w14:textId="77777777" w:rsidR="00B14E05" w:rsidRDefault="00B14E05" w:rsidP="00B14E05">
            <w:pPr>
              <w:spacing w:line="254" w:lineRule="auto"/>
              <w:jc w:val="both"/>
              <w:rPr>
                <w:lang w:eastAsia="en-US"/>
              </w:rPr>
            </w:pPr>
          </w:p>
        </w:tc>
      </w:tr>
      <w:tr w:rsidR="00B14E05" w14:paraId="020D970E" w14:textId="77777777" w:rsidTr="004B33B1">
        <w:tc>
          <w:tcPr>
            <w:tcW w:w="3053" w:type="dxa"/>
            <w:tcBorders>
              <w:top w:val="single" w:sz="4" w:space="0" w:color="auto"/>
              <w:left w:val="single" w:sz="4" w:space="0" w:color="auto"/>
              <w:bottom w:val="single" w:sz="4" w:space="0" w:color="auto"/>
              <w:right w:val="single" w:sz="4" w:space="0" w:color="auto"/>
            </w:tcBorders>
            <w:shd w:val="clear" w:color="auto" w:fill="F7CAAC"/>
            <w:hideMark/>
          </w:tcPr>
          <w:p w14:paraId="7EE9AB12" w14:textId="77777777" w:rsidR="00B14E05" w:rsidRDefault="00B14E05" w:rsidP="00B14E05">
            <w:pPr>
              <w:spacing w:line="254" w:lineRule="auto"/>
              <w:jc w:val="both"/>
              <w:rPr>
                <w:b/>
                <w:lang w:eastAsia="en-US"/>
              </w:rPr>
            </w:pPr>
            <w:r>
              <w:rPr>
                <w:b/>
                <w:lang w:eastAsia="en-US"/>
              </w:rPr>
              <w:t>Stručná anotace předmětu</w:t>
            </w:r>
          </w:p>
        </w:tc>
        <w:tc>
          <w:tcPr>
            <w:tcW w:w="6728" w:type="dxa"/>
            <w:gridSpan w:val="6"/>
            <w:tcBorders>
              <w:top w:val="single" w:sz="4" w:space="0" w:color="auto"/>
              <w:left w:val="single" w:sz="4" w:space="0" w:color="auto"/>
              <w:bottom w:val="single" w:sz="4" w:space="0" w:color="auto"/>
              <w:right w:val="single" w:sz="4" w:space="0" w:color="auto"/>
            </w:tcBorders>
          </w:tcPr>
          <w:p w14:paraId="6554D21D" w14:textId="77777777" w:rsidR="00B14E05" w:rsidRDefault="00B14E05" w:rsidP="00B14E05">
            <w:pPr>
              <w:spacing w:line="254" w:lineRule="auto"/>
              <w:jc w:val="both"/>
              <w:rPr>
                <w:sz w:val="16"/>
                <w:szCs w:val="16"/>
                <w:lang w:eastAsia="en-US"/>
              </w:rPr>
            </w:pPr>
          </w:p>
        </w:tc>
      </w:tr>
      <w:tr w:rsidR="00B14E05" w14:paraId="6FBAA884" w14:textId="77777777" w:rsidTr="004B33B1">
        <w:trPr>
          <w:trHeight w:val="3145"/>
        </w:trPr>
        <w:tc>
          <w:tcPr>
            <w:tcW w:w="9781" w:type="dxa"/>
            <w:gridSpan w:val="7"/>
            <w:tcBorders>
              <w:top w:val="single" w:sz="4" w:space="0" w:color="auto"/>
              <w:left w:val="single" w:sz="4" w:space="0" w:color="auto"/>
              <w:bottom w:val="single" w:sz="12" w:space="0" w:color="auto"/>
              <w:right w:val="single" w:sz="4" w:space="0" w:color="auto"/>
            </w:tcBorders>
            <w:hideMark/>
          </w:tcPr>
          <w:p w14:paraId="33FB2DC2" w14:textId="07CB1908" w:rsidR="003C67F9" w:rsidRPr="00665612" w:rsidRDefault="003C67F9" w:rsidP="002A01AD">
            <w:pPr>
              <w:pStyle w:val="paragraph"/>
              <w:spacing w:before="0" w:beforeAutospacing="0" w:after="0" w:afterAutospacing="0"/>
              <w:jc w:val="both"/>
              <w:textAlignment w:val="baseline"/>
              <w:rPr>
                <w:sz w:val="20"/>
                <w:szCs w:val="20"/>
              </w:rPr>
            </w:pPr>
            <w:r w:rsidRPr="00665612">
              <w:rPr>
                <w:rStyle w:val="normaltextrun"/>
                <w:color w:val="000000"/>
                <w:sz w:val="20"/>
                <w:szCs w:val="20"/>
                <w:shd w:val="clear" w:color="auto" w:fill="FFFFFF"/>
              </w:rPr>
              <w:t>Cílem předmětu je rozšíření spektra řešených úkolů o práci na</w:t>
            </w:r>
            <w:r w:rsidR="00CC1622" w:rsidRPr="00665612">
              <w:rPr>
                <w:rStyle w:val="normaltextrun"/>
                <w:color w:val="000000"/>
                <w:sz w:val="20"/>
                <w:szCs w:val="20"/>
                <w:shd w:val="clear" w:color="auto" w:fill="FFFFFF"/>
              </w:rPr>
              <w:t xml:space="preserve"> společných projektech, které mají</w:t>
            </w:r>
            <w:r w:rsidRPr="00665612">
              <w:rPr>
                <w:rStyle w:val="normaltextrun"/>
                <w:color w:val="000000"/>
                <w:sz w:val="20"/>
                <w:szCs w:val="20"/>
                <w:shd w:val="clear" w:color="auto" w:fill="FFFFFF"/>
              </w:rPr>
              <w:t xml:space="preserve"> naučit jednotlivé studenty spolupracovat navzájem. Komplexně pojaté projekty, jejichž zadání studenti definují společně s</w:t>
            </w:r>
            <w:r w:rsidR="00CC1622" w:rsidRPr="00665612">
              <w:rPr>
                <w:rStyle w:val="normaltextrun"/>
                <w:color w:val="000000"/>
                <w:sz w:val="20"/>
                <w:szCs w:val="20"/>
                <w:shd w:val="clear" w:color="auto" w:fill="FFFFFF"/>
              </w:rPr>
              <w:t> </w:t>
            </w:r>
            <w:r w:rsidRPr="00665612">
              <w:rPr>
                <w:rStyle w:val="normaltextrun"/>
                <w:color w:val="000000"/>
                <w:sz w:val="20"/>
                <w:szCs w:val="20"/>
                <w:shd w:val="clear" w:color="auto" w:fill="FFFFFF"/>
              </w:rPr>
              <w:t>vyučujícím</w:t>
            </w:r>
            <w:r w:rsidR="00CC1622" w:rsidRPr="00665612">
              <w:rPr>
                <w:rStyle w:val="normaltextrun"/>
                <w:color w:val="000000"/>
                <w:sz w:val="20"/>
                <w:szCs w:val="20"/>
                <w:shd w:val="clear" w:color="auto" w:fill="FFFFFF"/>
              </w:rPr>
              <w:t>,</w:t>
            </w:r>
            <w:r w:rsidRPr="00665612">
              <w:rPr>
                <w:rStyle w:val="normaltextrun"/>
                <w:color w:val="000000"/>
                <w:sz w:val="20"/>
                <w:szCs w:val="20"/>
                <w:shd w:val="clear" w:color="auto" w:fill="FFFFFF"/>
              </w:rPr>
              <w:t xml:space="preserve"> jsou těžištěm výuky v tomto semestru. Důraz je kladen především na vlastní iniciativu a schopnost studentů spolupracovat navzájem při hledání řešení. Zúročení poznatků z předešlého studia jak výtvarných, tak i teoretických předmětů je považováno za samozřejmost, stejně tak i schopnost prezentace vlastní práce jak </w:t>
            </w:r>
            <w:r w:rsidR="00BA2614" w:rsidRPr="00665612">
              <w:rPr>
                <w:rStyle w:val="contextualspellingandgrammarerror"/>
                <w:color w:val="000000"/>
                <w:sz w:val="20"/>
                <w:szCs w:val="20"/>
                <w:shd w:val="clear" w:color="auto" w:fill="FFFFFF"/>
              </w:rPr>
              <w:t>ústní,</w:t>
            </w:r>
            <w:r w:rsidRPr="00665612">
              <w:rPr>
                <w:rStyle w:val="normaltextrun"/>
                <w:color w:val="000000"/>
                <w:sz w:val="20"/>
                <w:szCs w:val="20"/>
                <w:shd w:val="clear" w:color="auto" w:fill="FFFFFF"/>
              </w:rPr>
              <w:t xml:space="preserve"> tak i písemnou formou. </w:t>
            </w:r>
            <w:r w:rsidRPr="00665612">
              <w:rPr>
                <w:rStyle w:val="scxw8538665"/>
                <w:color w:val="000000"/>
                <w:sz w:val="20"/>
                <w:szCs w:val="20"/>
              </w:rPr>
              <w:t> </w:t>
            </w:r>
            <w:r w:rsidRPr="00665612">
              <w:rPr>
                <w:rStyle w:val="eop"/>
                <w:color w:val="FF0000"/>
                <w:sz w:val="20"/>
                <w:szCs w:val="20"/>
              </w:rPr>
              <w:t> </w:t>
            </w:r>
          </w:p>
          <w:p w14:paraId="4D2D5C6C" w14:textId="6AAEA7C7" w:rsidR="003C67F9" w:rsidRPr="00665612" w:rsidRDefault="003C67F9" w:rsidP="00423170">
            <w:pPr>
              <w:pStyle w:val="paragraph"/>
              <w:spacing w:before="0" w:beforeAutospacing="0" w:after="120" w:afterAutospacing="0"/>
              <w:jc w:val="both"/>
              <w:textAlignment w:val="baseline"/>
              <w:rPr>
                <w:sz w:val="20"/>
                <w:szCs w:val="20"/>
              </w:rPr>
            </w:pPr>
            <w:r w:rsidRPr="00665612">
              <w:rPr>
                <w:rStyle w:val="normaltextrun"/>
                <w:color w:val="000000"/>
                <w:sz w:val="20"/>
                <w:szCs w:val="20"/>
                <w:shd w:val="clear" w:color="auto" w:fill="FFFFFF"/>
              </w:rPr>
              <w:t>Vyšší stupeň náročnosti úkolů souvisí se zohledněním všech aspektů spojených s danou problematikou, tedy nejen výtvarných a technologických, ale například i sociologických, ergonomických, ekon</w:t>
            </w:r>
            <w:r w:rsidR="00CC1622" w:rsidRPr="00665612">
              <w:rPr>
                <w:rStyle w:val="normaltextrun"/>
                <w:color w:val="000000"/>
                <w:sz w:val="20"/>
                <w:szCs w:val="20"/>
                <w:shd w:val="clear" w:color="auto" w:fill="FFFFFF"/>
              </w:rPr>
              <w:t xml:space="preserve">omických, environmentálních. </w:t>
            </w:r>
            <w:r w:rsidRPr="00665612">
              <w:rPr>
                <w:rStyle w:val="normaltextrun"/>
                <w:color w:val="000000"/>
                <w:sz w:val="20"/>
                <w:szCs w:val="20"/>
                <w:shd w:val="clear" w:color="auto" w:fill="FFFFFF"/>
              </w:rPr>
              <w:t>Výsledky by měly přinášet jak experimentální a novátorská řešení, tak i řešení směřující k sériové produkci, vždy však přímo souvisejících s charakterem každého projektu. </w:t>
            </w:r>
            <w:r w:rsidRPr="00665612">
              <w:rPr>
                <w:rStyle w:val="scxw8538665"/>
                <w:sz w:val="20"/>
                <w:szCs w:val="20"/>
              </w:rPr>
              <w:t> </w:t>
            </w:r>
            <w:r w:rsidRPr="00665612">
              <w:rPr>
                <w:rStyle w:val="normaltextrun"/>
                <w:color w:val="000000"/>
                <w:sz w:val="20"/>
                <w:szCs w:val="20"/>
                <w:shd w:val="clear" w:color="auto" w:fill="FFFFFF"/>
              </w:rPr>
              <w:t xml:space="preserve">Výstupy řešení projektů jsou prezentovány ve formě fyzických </w:t>
            </w:r>
            <w:r w:rsidR="004410C3">
              <w:rPr>
                <w:rStyle w:val="normaltextrun"/>
                <w:color w:val="000000"/>
                <w:sz w:val="20"/>
                <w:szCs w:val="20"/>
                <w:shd w:val="clear" w:color="auto" w:fill="FFFFFF"/>
              </w:rPr>
              <w:br/>
            </w:r>
            <w:r w:rsidRPr="00665612">
              <w:rPr>
                <w:rStyle w:val="normaltextrun"/>
                <w:color w:val="000000"/>
                <w:sz w:val="20"/>
                <w:szCs w:val="20"/>
                <w:shd w:val="clear" w:color="auto" w:fill="FFFFFF"/>
              </w:rPr>
              <w:t>a virtuálních 3D modelů, prezentovaných s doprovodnou dokumentací ať už v elektronické či tištěné</w:t>
            </w:r>
            <w:r w:rsidR="004410C3">
              <w:rPr>
                <w:rStyle w:val="normaltextrun"/>
                <w:color w:val="000000"/>
                <w:sz w:val="20"/>
                <w:szCs w:val="20"/>
                <w:shd w:val="clear" w:color="auto" w:fill="FFFFFF"/>
              </w:rPr>
              <w:t xml:space="preserve"> </w:t>
            </w:r>
            <w:r w:rsidRPr="00665612">
              <w:rPr>
                <w:rStyle w:val="normaltextrun"/>
                <w:color w:val="000000"/>
                <w:sz w:val="20"/>
                <w:szCs w:val="20"/>
                <w:shd w:val="clear" w:color="auto" w:fill="FFFFFF"/>
              </w:rPr>
              <w:t>podobě. </w:t>
            </w:r>
            <w:r w:rsidR="00411240">
              <w:rPr>
                <w:rStyle w:val="scxw8538665"/>
              </w:rPr>
              <w:t xml:space="preserve"> </w:t>
            </w:r>
            <w:r w:rsidRPr="00665612">
              <w:rPr>
                <w:rStyle w:val="normaltextrun"/>
                <w:color w:val="000000"/>
                <w:sz w:val="20"/>
                <w:szCs w:val="20"/>
                <w:shd w:val="clear" w:color="auto" w:fill="FFFFFF"/>
              </w:rPr>
              <w:t xml:space="preserve">Technologie použité pro tvorbu prezentace výsledků, by měla být chápána jako nástroj pomáhající k lepšímu </w:t>
            </w:r>
            <w:r w:rsidR="00BA2614" w:rsidRPr="00665612">
              <w:rPr>
                <w:rStyle w:val="contextualspellingandgrammarerror"/>
                <w:color w:val="000000"/>
                <w:sz w:val="20"/>
                <w:szCs w:val="20"/>
                <w:shd w:val="clear" w:color="auto" w:fill="FFFFFF"/>
              </w:rPr>
              <w:t>řešení,</w:t>
            </w:r>
            <w:r w:rsidRPr="00665612">
              <w:rPr>
                <w:rStyle w:val="normaltextrun"/>
                <w:color w:val="000000"/>
                <w:sz w:val="20"/>
                <w:szCs w:val="20"/>
                <w:shd w:val="clear" w:color="auto" w:fill="FFFFFF"/>
              </w:rPr>
              <w:t xml:space="preserve"> a ne jako nástroj omezující tvůrčí proces. </w:t>
            </w:r>
            <w:r w:rsidRPr="00665612">
              <w:rPr>
                <w:rStyle w:val="eop"/>
                <w:color w:val="000000"/>
                <w:sz w:val="20"/>
                <w:szCs w:val="20"/>
              </w:rPr>
              <w:t> </w:t>
            </w:r>
            <w:r w:rsidRPr="00665612">
              <w:rPr>
                <w:rStyle w:val="eop"/>
                <w:sz w:val="20"/>
                <w:szCs w:val="20"/>
              </w:rPr>
              <w:t> </w:t>
            </w:r>
          </w:p>
          <w:p w14:paraId="603F688F" w14:textId="26FDEC9E" w:rsidR="003C67F9" w:rsidRPr="00A1703C" w:rsidRDefault="003C67F9" w:rsidP="00D3581F">
            <w:pPr>
              <w:pStyle w:val="paragraph"/>
              <w:numPr>
                <w:ilvl w:val="0"/>
                <w:numId w:val="88"/>
              </w:numPr>
              <w:spacing w:before="0" w:beforeAutospacing="0" w:after="0" w:afterAutospacing="0"/>
              <w:textAlignment w:val="baseline"/>
              <w:rPr>
                <w:sz w:val="20"/>
                <w:szCs w:val="20"/>
              </w:rPr>
            </w:pPr>
            <w:r w:rsidRPr="00A1703C">
              <w:rPr>
                <w:rStyle w:val="normaltextrun"/>
                <w:sz w:val="20"/>
                <w:szCs w:val="20"/>
              </w:rPr>
              <w:t>zadání ateliérových úkolů, požadavky ke splnění předmětu</w:t>
            </w:r>
            <w:r w:rsidRPr="00A1703C">
              <w:rPr>
                <w:rStyle w:val="eop"/>
                <w:sz w:val="20"/>
                <w:szCs w:val="20"/>
              </w:rPr>
              <w:t> </w:t>
            </w:r>
          </w:p>
          <w:p w14:paraId="7B9B212B" w14:textId="3D3E945F" w:rsidR="003C67F9" w:rsidRPr="00A1703C" w:rsidRDefault="003C67F9" w:rsidP="00D3581F">
            <w:pPr>
              <w:pStyle w:val="paragraph"/>
              <w:numPr>
                <w:ilvl w:val="0"/>
                <w:numId w:val="88"/>
              </w:numPr>
              <w:spacing w:before="0" w:beforeAutospacing="0" w:after="0" w:afterAutospacing="0"/>
              <w:textAlignment w:val="baseline"/>
              <w:rPr>
                <w:sz w:val="18"/>
                <w:szCs w:val="18"/>
              </w:rPr>
            </w:pPr>
            <w:r w:rsidRPr="00A1703C">
              <w:rPr>
                <w:rStyle w:val="normaltextrun"/>
                <w:sz w:val="20"/>
                <w:szCs w:val="20"/>
              </w:rPr>
              <w:t>rešerše / analýza</w:t>
            </w:r>
            <w:r w:rsidRPr="00A1703C">
              <w:rPr>
                <w:rStyle w:val="eop"/>
                <w:sz w:val="20"/>
              </w:rPr>
              <w:t> </w:t>
            </w:r>
          </w:p>
          <w:p w14:paraId="09546C0E" w14:textId="24CEDF73" w:rsidR="003C67F9" w:rsidRPr="00A1703C" w:rsidRDefault="003C67F9" w:rsidP="00D3581F">
            <w:pPr>
              <w:pStyle w:val="paragraph"/>
              <w:numPr>
                <w:ilvl w:val="0"/>
                <w:numId w:val="88"/>
              </w:numPr>
              <w:spacing w:before="0" w:beforeAutospacing="0" w:after="0" w:afterAutospacing="0"/>
              <w:textAlignment w:val="baseline"/>
              <w:rPr>
                <w:sz w:val="18"/>
                <w:szCs w:val="18"/>
              </w:rPr>
            </w:pPr>
            <w:r w:rsidRPr="00A1703C">
              <w:rPr>
                <w:rStyle w:val="normaltextrun"/>
                <w:sz w:val="20"/>
                <w:szCs w:val="20"/>
              </w:rPr>
              <w:t>konzultace rozpracovanosti</w:t>
            </w:r>
            <w:r w:rsidRPr="00A1703C">
              <w:rPr>
                <w:rStyle w:val="eop"/>
                <w:sz w:val="20"/>
              </w:rPr>
              <w:t> </w:t>
            </w:r>
          </w:p>
          <w:p w14:paraId="06C20B43" w14:textId="2F5F030A" w:rsidR="003C67F9" w:rsidRPr="00A1703C" w:rsidRDefault="003C67F9" w:rsidP="00D3581F">
            <w:pPr>
              <w:pStyle w:val="paragraph"/>
              <w:numPr>
                <w:ilvl w:val="0"/>
                <w:numId w:val="88"/>
              </w:numPr>
              <w:spacing w:before="0" w:beforeAutospacing="0" w:after="0" w:afterAutospacing="0"/>
              <w:textAlignment w:val="baseline"/>
              <w:rPr>
                <w:sz w:val="18"/>
                <w:szCs w:val="18"/>
              </w:rPr>
            </w:pPr>
            <w:r w:rsidRPr="00A1703C">
              <w:rPr>
                <w:rStyle w:val="normaltextrun"/>
                <w:sz w:val="20"/>
                <w:szCs w:val="20"/>
              </w:rPr>
              <w:t>konzultace rozpracovanosti</w:t>
            </w:r>
            <w:r w:rsidRPr="00A1703C">
              <w:rPr>
                <w:rStyle w:val="eop"/>
                <w:sz w:val="20"/>
              </w:rPr>
              <w:t> </w:t>
            </w:r>
          </w:p>
          <w:p w14:paraId="5D36C954" w14:textId="6B045C50" w:rsidR="003C67F9" w:rsidRPr="00A1703C" w:rsidRDefault="003C67F9" w:rsidP="00D3581F">
            <w:pPr>
              <w:pStyle w:val="paragraph"/>
              <w:numPr>
                <w:ilvl w:val="0"/>
                <w:numId w:val="88"/>
              </w:numPr>
              <w:spacing w:before="0" w:beforeAutospacing="0" w:after="0" w:afterAutospacing="0"/>
              <w:textAlignment w:val="baseline"/>
              <w:rPr>
                <w:sz w:val="18"/>
                <w:szCs w:val="18"/>
              </w:rPr>
            </w:pPr>
            <w:r w:rsidRPr="00A1703C">
              <w:rPr>
                <w:rStyle w:val="normaltextrun"/>
                <w:sz w:val="20"/>
                <w:szCs w:val="20"/>
              </w:rPr>
              <w:t>konzultace rozpracovanosti</w:t>
            </w:r>
            <w:r w:rsidRPr="00A1703C">
              <w:rPr>
                <w:rStyle w:val="eop"/>
                <w:sz w:val="20"/>
              </w:rPr>
              <w:t> </w:t>
            </w:r>
          </w:p>
          <w:p w14:paraId="19D67A01" w14:textId="2156666B" w:rsidR="003C67F9" w:rsidRPr="00A1703C" w:rsidRDefault="003C67F9" w:rsidP="00D3581F">
            <w:pPr>
              <w:pStyle w:val="paragraph"/>
              <w:numPr>
                <w:ilvl w:val="0"/>
                <w:numId w:val="88"/>
              </w:numPr>
              <w:spacing w:before="0" w:beforeAutospacing="0" w:after="0" w:afterAutospacing="0"/>
              <w:textAlignment w:val="baseline"/>
              <w:rPr>
                <w:sz w:val="18"/>
                <w:szCs w:val="18"/>
              </w:rPr>
            </w:pPr>
            <w:r w:rsidRPr="00A1703C">
              <w:rPr>
                <w:rStyle w:val="normaltextrun"/>
                <w:sz w:val="20"/>
                <w:szCs w:val="20"/>
              </w:rPr>
              <w:t>prezentace rozpracovanosti</w:t>
            </w:r>
            <w:r w:rsidRPr="00A1703C">
              <w:rPr>
                <w:rStyle w:val="eop"/>
                <w:sz w:val="20"/>
              </w:rPr>
              <w:t> </w:t>
            </w:r>
          </w:p>
          <w:p w14:paraId="54132DB6" w14:textId="0AA3EC5E" w:rsidR="003C67F9" w:rsidRPr="00A1703C" w:rsidRDefault="003C67F9" w:rsidP="00D3581F">
            <w:pPr>
              <w:pStyle w:val="paragraph"/>
              <w:numPr>
                <w:ilvl w:val="0"/>
                <w:numId w:val="88"/>
              </w:numPr>
              <w:spacing w:before="0" w:beforeAutospacing="0" w:after="0" w:afterAutospacing="0"/>
              <w:textAlignment w:val="baseline"/>
              <w:rPr>
                <w:sz w:val="18"/>
                <w:szCs w:val="18"/>
              </w:rPr>
            </w:pPr>
            <w:r w:rsidRPr="00A1703C">
              <w:rPr>
                <w:rStyle w:val="normaltextrun"/>
                <w:sz w:val="20"/>
                <w:szCs w:val="20"/>
              </w:rPr>
              <w:t>konzultace rozpracovanosti</w:t>
            </w:r>
            <w:r w:rsidRPr="00A1703C">
              <w:rPr>
                <w:rStyle w:val="eop"/>
                <w:sz w:val="20"/>
              </w:rPr>
              <w:t> </w:t>
            </w:r>
          </w:p>
          <w:p w14:paraId="7ECD858A" w14:textId="4DAF8F4A" w:rsidR="003C67F9" w:rsidRPr="00A1703C" w:rsidRDefault="003C67F9" w:rsidP="00D3581F">
            <w:pPr>
              <w:pStyle w:val="paragraph"/>
              <w:numPr>
                <w:ilvl w:val="0"/>
                <w:numId w:val="88"/>
              </w:numPr>
              <w:spacing w:before="0" w:beforeAutospacing="0" w:after="0" w:afterAutospacing="0"/>
              <w:textAlignment w:val="baseline"/>
              <w:rPr>
                <w:sz w:val="18"/>
                <w:szCs w:val="18"/>
              </w:rPr>
            </w:pPr>
            <w:r w:rsidRPr="00A1703C">
              <w:rPr>
                <w:rStyle w:val="normaltextrun"/>
                <w:sz w:val="20"/>
                <w:szCs w:val="20"/>
              </w:rPr>
              <w:t>konzultace rozpracovanosti</w:t>
            </w:r>
            <w:r w:rsidRPr="00A1703C">
              <w:rPr>
                <w:rStyle w:val="eop"/>
                <w:sz w:val="20"/>
              </w:rPr>
              <w:t> </w:t>
            </w:r>
          </w:p>
          <w:p w14:paraId="2D890AF3" w14:textId="6318EC1D" w:rsidR="003C67F9" w:rsidRPr="00A1703C" w:rsidRDefault="003C67F9" w:rsidP="00D3581F">
            <w:pPr>
              <w:pStyle w:val="paragraph"/>
              <w:numPr>
                <w:ilvl w:val="0"/>
                <w:numId w:val="88"/>
              </w:numPr>
              <w:spacing w:before="0" w:beforeAutospacing="0" w:after="0" w:afterAutospacing="0"/>
              <w:textAlignment w:val="baseline"/>
              <w:rPr>
                <w:sz w:val="18"/>
                <w:szCs w:val="18"/>
              </w:rPr>
            </w:pPr>
            <w:r w:rsidRPr="00A1703C">
              <w:rPr>
                <w:rStyle w:val="normaltextrun"/>
                <w:sz w:val="20"/>
                <w:szCs w:val="20"/>
              </w:rPr>
              <w:t>konzultace rozpracovanosti</w:t>
            </w:r>
            <w:r w:rsidRPr="00A1703C">
              <w:rPr>
                <w:rStyle w:val="eop"/>
                <w:sz w:val="20"/>
              </w:rPr>
              <w:t> </w:t>
            </w:r>
          </w:p>
          <w:p w14:paraId="7D75E404" w14:textId="4E26F365" w:rsidR="003C67F9" w:rsidRPr="00A1703C" w:rsidRDefault="003C67F9" w:rsidP="00D3581F">
            <w:pPr>
              <w:pStyle w:val="paragraph"/>
              <w:numPr>
                <w:ilvl w:val="0"/>
                <w:numId w:val="88"/>
              </w:numPr>
              <w:spacing w:before="0" w:beforeAutospacing="0" w:after="0" w:afterAutospacing="0"/>
              <w:textAlignment w:val="baseline"/>
              <w:rPr>
                <w:sz w:val="18"/>
                <w:szCs w:val="18"/>
              </w:rPr>
            </w:pPr>
            <w:r w:rsidRPr="00A1703C">
              <w:rPr>
                <w:rStyle w:val="normaltextrun"/>
                <w:sz w:val="20"/>
                <w:szCs w:val="20"/>
              </w:rPr>
              <w:t>prezentace rozpracovanosti</w:t>
            </w:r>
            <w:r w:rsidRPr="00A1703C">
              <w:rPr>
                <w:rStyle w:val="eop"/>
                <w:sz w:val="20"/>
              </w:rPr>
              <w:t> </w:t>
            </w:r>
          </w:p>
          <w:p w14:paraId="2EB96231" w14:textId="475441E2" w:rsidR="003C67F9" w:rsidRPr="00A1703C" w:rsidRDefault="003C67F9" w:rsidP="00D3581F">
            <w:pPr>
              <w:pStyle w:val="paragraph"/>
              <w:numPr>
                <w:ilvl w:val="0"/>
                <w:numId w:val="88"/>
              </w:numPr>
              <w:spacing w:before="0" w:beforeAutospacing="0" w:after="0" w:afterAutospacing="0"/>
              <w:textAlignment w:val="baseline"/>
              <w:rPr>
                <w:sz w:val="18"/>
                <w:szCs w:val="18"/>
              </w:rPr>
            </w:pPr>
            <w:r w:rsidRPr="00A1703C">
              <w:rPr>
                <w:rStyle w:val="normaltextrun"/>
                <w:sz w:val="20"/>
                <w:szCs w:val="20"/>
              </w:rPr>
              <w:t>konzultace rozpracovanosti</w:t>
            </w:r>
            <w:r w:rsidRPr="00A1703C">
              <w:rPr>
                <w:rStyle w:val="eop"/>
                <w:sz w:val="20"/>
              </w:rPr>
              <w:t> </w:t>
            </w:r>
          </w:p>
          <w:p w14:paraId="18F8CBA4" w14:textId="06704CED" w:rsidR="003C67F9" w:rsidRPr="00A1703C" w:rsidRDefault="003C67F9" w:rsidP="00D3581F">
            <w:pPr>
              <w:pStyle w:val="paragraph"/>
              <w:numPr>
                <w:ilvl w:val="0"/>
                <w:numId w:val="88"/>
              </w:numPr>
              <w:spacing w:before="0" w:beforeAutospacing="0" w:after="0" w:afterAutospacing="0"/>
              <w:textAlignment w:val="baseline"/>
              <w:rPr>
                <w:sz w:val="18"/>
                <w:szCs w:val="18"/>
              </w:rPr>
            </w:pPr>
            <w:r w:rsidRPr="00A1703C">
              <w:rPr>
                <w:rStyle w:val="normaltextrun"/>
                <w:sz w:val="20"/>
                <w:szCs w:val="20"/>
              </w:rPr>
              <w:t>konzultace rozpracovanosti</w:t>
            </w:r>
            <w:r w:rsidRPr="00A1703C">
              <w:rPr>
                <w:rStyle w:val="eop"/>
                <w:sz w:val="20"/>
              </w:rPr>
              <w:t> </w:t>
            </w:r>
          </w:p>
          <w:p w14:paraId="1A000B07" w14:textId="1D43E110" w:rsidR="003C67F9" w:rsidRPr="00A1703C" w:rsidRDefault="003C67F9" w:rsidP="00D3581F">
            <w:pPr>
              <w:pStyle w:val="paragraph"/>
              <w:numPr>
                <w:ilvl w:val="0"/>
                <w:numId w:val="88"/>
              </w:numPr>
              <w:spacing w:before="0" w:beforeAutospacing="0" w:after="120" w:afterAutospacing="0"/>
              <w:ind w:left="714" w:hanging="357"/>
              <w:jc w:val="both"/>
              <w:textAlignment w:val="baseline"/>
              <w:rPr>
                <w:rStyle w:val="eop"/>
                <w:sz w:val="20"/>
              </w:rPr>
            </w:pPr>
            <w:r w:rsidRPr="00A1703C">
              <w:rPr>
                <w:rStyle w:val="normaltextrun"/>
                <w:sz w:val="20"/>
                <w:szCs w:val="20"/>
              </w:rPr>
              <w:t>prezentace a vyhodnocení úkolů</w:t>
            </w:r>
            <w:r w:rsidRPr="00A1703C">
              <w:rPr>
                <w:rStyle w:val="eop"/>
                <w:sz w:val="20"/>
              </w:rPr>
              <w:t>  </w:t>
            </w:r>
          </w:p>
          <w:p w14:paraId="19DA88B1" w14:textId="38F76A56" w:rsidR="000474CD" w:rsidRPr="00045775" w:rsidRDefault="00423170" w:rsidP="00045775">
            <w:pPr>
              <w:pStyle w:val="paragraph"/>
              <w:spacing w:before="0" w:beforeAutospacing="0" w:after="0" w:afterAutospacing="0"/>
              <w:jc w:val="both"/>
              <w:textAlignment w:val="baseline"/>
              <w:rPr>
                <w:rFonts w:ascii="Segoe UI" w:hAnsi="Segoe UI" w:cs="Segoe UI"/>
                <w:sz w:val="18"/>
                <w:szCs w:val="18"/>
              </w:rPr>
            </w:pPr>
            <w:r>
              <w:rPr>
                <w:rFonts w:ascii="Segoe UI" w:hAnsi="Segoe UI" w:cs="Segoe UI"/>
                <w:sz w:val="18"/>
                <w:szCs w:val="18"/>
              </w:rPr>
              <w:t>S</w:t>
            </w:r>
            <w:r w:rsidR="003C67F9" w:rsidRPr="00CC1622">
              <w:rPr>
                <w:rStyle w:val="contextualspellingandgrammarerror"/>
                <w:sz w:val="20"/>
                <w:szCs w:val="20"/>
                <w:shd w:val="clear" w:color="auto" w:fill="FFFFFF"/>
              </w:rPr>
              <w:t>tudent získá schopnost samostatně</w:t>
            </w:r>
            <w:r w:rsidR="003C67F9" w:rsidRPr="00CC1622">
              <w:rPr>
                <w:rStyle w:val="normaltextrun"/>
                <w:sz w:val="20"/>
                <w:szCs w:val="20"/>
                <w:shd w:val="clear" w:color="auto" w:fill="FFFFFF"/>
              </w:rPr>
              <w:t>, kriticky přemýšlet v</w:t>
            </w:r>
            <w:r w:rsidR="00CC1622" w:rsidRPr="00CC1622">
              <w:rPr>
                <w:rStyle w:val="normaltextrun"/>
                <w:sz w:val="20"/>
                <w:szCs w:val="20"/>
                <w:shd w:val="clear" w:color="auto" w:fill="FFFFFF"/>
              </w:rPr>
              <w:t> </w:t>
            </w:r>
            <w:r w:rsidR="003C67F9" w:rsidRPr="00CC1622">
              <w:rPr>
                <w:rStyle w:val="normaltextrun"/>
                <w:sz w:val="20"/>
                <w:szCs w:val="20"/>
                <w:shd w:val="clear" w:color="auto" w:fill="FFFFFF"/>
              </w:rPr>
              <w:t>souvislostech</w:t>
            </w:r>
            <w:r w:rsidR="00CC1622" w:rsidRPr="00CC1622">
              <w:rPr>
                <w:rStyle w:val="normaltextrun"/>
                <w:sz w:val="20"/>
                <w:szCs w:val="20"/>
                <w:shd w:val="clear" w:color="auto" w:fill="FFFFFF"/>
              </w:rPr>
              <w:t xml:space="preserve"> a </w:t>
            </w:r>
            <w:r w:rsidR="003C67F9" w:rsidRPr="00CC1622">
              <w:rPr>
                <w:rStyle w:val="normaltextrun"/>
                <w:sz w:val="20"/>
                <w:szCs w:val="20"/>
                <w:shd w:val="clear" w:color="auto" w:fill="FFFFFF"/>
              </w:rPr>
              <w:t>originálně aplikovat poznatky nabyté studiem</w:t>
            </w:r>
            <w:r w:rsidR="00EE4C46">
              <w:rPr>
                <w:rStyle w:val="normaltextrun"/>
                <w:sz w:val="20"/>
                <w:szCs w:val="20"/>
                <w:shd w:val="clear" w:color="auto" w:fill="FFFFFF"/>
              </w:rPr>
              <w:t>.</w:t>
            </w:r>
            <w:r w:rsidR="003C67F9" w:rsidRPr="00CC1622">
              <w:rPr>
                <w:rStyle w:val="eop"/>
                <w:sz w:val="20"/>
              </w:rPr>
              <w:t> </w:t>
            </w:r>
          </w:p>
        </w:tc>
      </w:tr>
    </w:tbl>
    <w:p w14:paraId="2B74861B" w14:textId="77777777" w:rsidR="00153942" w:rsidRDefault="00153942">
      <w:r>
        <w:br w:type="page"/>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20"/>
        <w:gridCol w:w="6161"/>
      </w:tblGrid>
      <w:tr w:rsidR="00B14E05" w14:paraId="270F0EBD" w14:textId="77777777" w:rsidTr="004B33B1">
        <w:trPr>
          <w:trHeight w:val="265"/>
        </w:trPr>
        <w:tc>
          <w:tcPr>
            <w:tcW w:w="3620" w:type="dxa"/>
            <w:tcBorders>
              <w:top w:val="single" w:sz="4" w:space="0" w:color="auto"/>
              <w:left w:val="single" w:sz="4" w:space="0" w:color="auto"/>
              <w:bottom w:val="single" w:sz="4" w:space="0" w:color="auto"/>
              <w:right w:val="single" w:sz="4" w:space="0" w:color="auto"/>
            </w:tcBorders>
            <w:shd w:val="clear" w:color="auto" w:fill="F7CAAC"/>
            <w:hideMark/>
          </w:tcPr>
          <w:p w14:paraId="66DFD553" w14:textId="712ECCD2" w:rsidR="00B14E05" w:rsidRDefault="00B14E05" w:rsidP="00B14E05">
            <w:pPr>
              <w:spacing w:line="254" w:lineRule="auto"/>
              <w:jc w:val="both"/>
              <w:rPr>
                <w:lang w:eastAsia="en-US"/>
              </w:rPr>
            </w:pPr>
            <w:r>
              <w:rPr>
                <w:b/>
                <w:lang w:eastAsia="en-US"/>
              </w:rPr>
              <w:lastRenderedPageBreak/>
              <w:t>Studijní literatura a studijní pomůcky</w:t>
            </w:r>
          </w:p>
        </w:tc>
        <w:tc>
          <w:tcPr>
            <w:tcW w:w="6161" w:type="dxa"/>
            <w:tcBorders>
              <w:top w:val="single" w:sz="4" w:space="0" w:color="auto"/>
              <w:left w:val="single" w:sz="4" w:space="0" w:color="auto"/>
              <w:bottom w:val="nil"/>
              <w:right w:val="single" w:sz="4" w:space="0" w:color="auto"/>
            </w:tcBorders>
          </w:tcPr>
          <w:p w14:paraId="3407B748" w14:textId="77777777" w:rsidR="00B14E05" w:rsidRDefault="00B14E05" w:rsidP="00B14E05">
            <w:pPr>
              <w:spacing w:line="254" w:lineRule="auto"/>
              <w:jc w:val="both"/>
              <w:rPr>
                <w:lang w:eastAsia="en-US"/>
              </w:rPr>
            </w:pPr>
          </w:p>
        </w:tc>
      </w:tr>
      <w:tr w:rsidR="00B14E05" w14:paraId="315CC819" w14:textId="77777777" w:rsidTr="002F337F">
        <w:trPr>
          <w:trHeight w:val="2097"/>
        </w:trPr>
        <w:tc>
          <w:tcPr>
            <w:tcW w:w="9781" w:type="dxa"/>
            <w:gridSpan w:val="2"/>
            <w:tcBorders>
              <w:top w:val="nil"/>
              <w:left w:val="single" w:sz="4" w:space="0" w:color="auto"/>
              <w:bottom w:val="single" w:sz="4" w:space="0" w:color="auto"/>
              <w:right w:val="single" w:sz="4" w:space="0" w:color="auto"/>
            </w:tcBorders>
          </w:tcPr>
          <w:p w14:paraId="4C2763D0" w14:textId="77777777" w:rsidR="00B14E05" w:rsidRDefault="00B14E05" w:rsidP="00E153D9">
            <w:pPr>
              <w:rPr>
                <w:b/>
                <w:lang w:eastAsia="en-US"/>
              </w:rPr>
            </w:pPr>
            <w:r>
              <w:rPr>
                <w:b/>
                <w:lang w:eastAsia="en-US"/>
              </w:rPr>
              <w:t>Povinná:</w:t>
            </w:r>
          </w:p>
          <w:p w14:paraId="45A62A85" w14:textId="77777777" w:rsidR="009E6023" w:rsidRPr="003C67F9" w:rsidRDefault="009E6023" w:rsidP="00E153D9">
            <w:pPr>
              <w:pStyle w:val="paragraph"/>
              <w:spacing w:before="0" w:beforeAutospacing="0" w:after="0" w:afterAutospacing="0"/>
              <w:textAlignment w:val="baseline"/>
              <w:rPr>
                <w:rFonts w:ascii="Segoe UI" w:hAnsi="Segoe UI" w:cs="Segoe UI"/>
                <w:sz w:val="20"/>
                <w:szCs w:val="20"/>
              </w:rPr>
            </w:pPr>
            <w:r w:rsidRPr="003C67F9">
              <w:rPr>
                <w:rStyle w:val="normaltextrun"/>
                <w:sz w:val="20"/>
                <w:szCs w:val="20"/>
                <w:shd w:val="clear" w:color="auto" w:fill="FFFFFF"/>
              </w:rPr>
              <w:t xml:space="preserve">Aktuální on-line zdroje a literatura dle charakteru </w:t>
            </w:r>
            <w:r w:rsidRPr="003C67F9">
              <w:rPr>
                <w:rStyle w:val="normaltextrun"/>
                <w:sz w:val="20"/>
                <w:szCs w:val="20"/>
              </w:rPr>
              <w:t>práce jednotlivce.</w:t>
            </w:r>
            <w:r w:rsidRPr="003C67F9">
              <w:rPr>
                <w:rStyle w:val="eop"/>
                <w:sz w:val="20"/>
                <w:szCs w:val="20"/>
              </w:rPr>
              <w:t> </w:t>
            </w:r>
          </w:p>
          <w:p w14:paraId="6AAA2213" w14:textId="77777777" w:rsidR="009E6023" w:rsidRDefault="00CC1622" w:rsidP="00E153D9">
            <w:pPr>
              <w:pStyle w:val="paragraph"/>
              <w:spacing w:before="0" w:beforeAutospacing="0" w:after="0" w:afterAutospacing="0"/>
              <w:textAlignment w:val="baseline"/>
              <w:rPr>
                <w:rStyle w:val="normaltextrun"/>
                <w:sz w:val="20"/>
                <w:szCs w:val="20"/>
              </w:rPr>
            </w:pPr>
            <w:r w:rsidRPr="00CC1622">
              <w:rPr>
                <w:rStyle w:val="normaltextrun"/>
                <w:sz w:val="20"/>
                <w:szCs w:val="20"/>
              </w:rPr>
              <w:t xml:space="preserve">ASK, Thomas. </w:t>
            </w:r>
            <w:r w:rsidRPr="00CC1622">
              <w:rPr>
                <w:rStyle w:val="spellingerror"/>
                <w:i/>
                <w:iCs/>
                <w:sz w:val="20"/>
                <w:szCs w:val="20"/>
              </w:rPr>
              <w:t>Engineering</w:t>
            </w:r>
            <w:r w:rsidRPr="00CC1622">
              <w:rPr>
                <w:rStyle w:val="normaltextrun"/>
                <w:i/>
                <w:iCs/>
                <w:sz w:val="20"/>
                <w:szCs w:val="20"/>
              </w:rPr>
              <w:t xml:space="preserve"> </w:t>
            </w:r>
            <w:r w:rsidRPr="00CC1622">
              <w:rPr>
                <w:rStyle w:val="spellingerror"/>
                <w:i/>
                <w:iCs/>
                <w:sz w:val="20"/>
                <w:szCs w:val="20"/>
              </w:rPr>
              <w:t>for</w:t>
            </w:r>
            <w:r w:rsidRPr="00CC1622">
              <w:rPr>
                <w:rStyle w:val="normaltextrun"/>
                <w:i/>
                <w:iCs/>
                <w:sz w:val="20"/>
                <w:szCs w:val="20"/>
              </w:rPr>
              <w:t xml:space="preserve"> </w:t>
            </w:r>
            <w:r w:rsidRPr="00CC1622">
              <w:rPr>
                <w:rStyle w:val="spellingerror"/>
                <w:i/>
                <w:iCs/>
                <w:sz w:val="20"/>
                <w:szCs w:val="20"/>
              </w:rPr>
              <w:t>Industrial</w:t>
            </w:r>
            <w:r w:rsidRPr="00CC1622">
              <w:rPr>
                <w:rStyle w:val="normaltextrun"/>
                <w:i/>
                <w:iCs/>
                <w:sz w:val="20"/>
                <w:szCs w:val="20"/>
              </w:rPr>
              <w:t xml:space="preserve"> </w:t>
            </w:r>
            <w:r w:rsidRPr="00CC1622">
              <w:rPr>
                <w:rStyle w:val="spellingerror"/>
                <w:i/>
                <w:iCs/>
                <w:sz w:val="20"/>
                <w:szCs w:val="20"/>
              </w:rPr>
              <w:t>Designers</w:t>
            </w:r>
            <w:r w:rsidRPr="00CC1622">
              <w:rPr>
                <w:rStyle w:val="normaltextrun"/>
                <w:i/>
                <w:iCs/>
                <w:sz w:val="20"/>
                <w:szCs w:val="20"/>
              </w:rPr>
              <w:t xml:space="preserve"> and </w:t>
            </w:r>
            <w:r w:rsidRPr="00CC1622">
              <w:rPr>
                <w:rStyle w:val="spellingerror"/>
                <w:i/>
                <w:iCs/>
                <w:sz w:val="20"/>
                <w:szCs w:val="20"/>
              </w:rPr>
              <w:t>Inventors</w:t>
            </w:r>
            <w:r w:rsidRPr="00CC1622">
              <w:rPr>
                <w:rStyle w:val="normaltextrun"/>
                <w:sz w:val="20"/>
                <w:szCs w:val="20"/>
              </w:rPr>
              <w:t xml:space="preserve">. </w:t>
            </w:r>
            <w:r w:rsidRPr="00CC1622">
              <w:rPr>
                <w:rStyle w:val="spellingerror"/>
                <w:sz w:val="20"/>
                <w:szCs w:val="20"/>
              </w:rPr>
              <w:t>Sebastopol</w:t>
            </w:r>
            <w:r w:rsidRPr="00CC1622">
              <w:rPr>
                <w:rStyle w:val="normaltextrun"/>
                <w:sz w:val="20"/>
                <w:szCs w:val="20"/>
              </w:rPr>
              <w:t xml:space="preserve">, </w:t>
            </w:r>
            <w:r w:rsidRPr="00CC1622">
              <w:rPr>
                <w:rStyle w:val="spellingerror"/>
                <w:sz w:val="20"/>
                <w:szCs w:val="20"/>
              </w:rPr>
              <w:t>California</w:t>
            </w:r>
            <w:r w:rsidRPr="00CC1622">
              <w:rPr>
                <w:rStyle w:val="normaltextrun"/>
                <w:sz w:val="20"/>
                <w:szCs w:val="20"/>
              </w:rPr>
              <w:t xml:space="preserve">: </w:t>
            </w:r>
            <w:r w:rsidRPr="00CC1622">
              <w:rPr>
                <w:rStyle w:val="spellingerror"/>
                <w:sz w:val="20"/>
                <w:szCs w:val="20"/>
              </w:rPr>
              <w:t>O'Reilly</w:t>
            </w:r>
            <w:r w:rsidRPr="00CC1622">
              <w:rPr>
                <w:rStyle w:val="normaltextrun"/>
                <w:sz w:val="20"/>
                <w:szCs w:val="20"/>
              </w:rPr>
              <w:t xml:space="preserve"> Media, 2016. </w:t>
            </w:r>
          </w:p>
          <w:p w14:paraId="159EC5BB" w14:textId="058C1910" w:rsidR="00CC1622" w:rsidRPr="00CC1622" w:rsidRDefault="00CC1622" w:rsidP="00E153D9">
            <w:pPr>
              <w:pStyle w:val="paragraph"/>
              <w:spacing w:before="0" w:beforeAutospacing="0" w:after="0" w:afterAutospacing="0"/>
              <w:textAlignment w:val="baseline"/>
              <w:rPr>
                <w:rFonts w:ascii="Segoe UI" w:hAnsi="Segoe UI" w:cs="Segoe UI"/>
                <w:sz w:val="20"/>
                <w:szCs w:val="20"/>
              </w:rPr>
            </w:pPr>
            <w:r w:rsidRPr="00CC1622">
              <w:rPr>
                <w:rStyle w:val="normaltextrun"/>
                <w:sz w:val="20"/>
                <w:szCs w:val="20"/>
              </w:rPr>
              <w:t>ISBN 9781491932612.</w:t>
            </w:r>
            <w:r w:rsidRPr="00CC1622">
              <w:rPr>
                <w:rStyle w:val="eop"/>
                <w:sz w:val="20"/>
                <w:szCs w:val="20"/>
              </w:rPr>
              <w:t> </w:t>
            </w:r>
          </w:p>
          <w:p w14:paraId="07144445" w14:textId="77777777" w:rsidR="00CC1622" w:rsidRPr="00CC1622" w:rsidRDefault="00CC1622" w:rsidP="00E153D9">
            <w:pPr>
              <w:pStyle w:val="paragraph"/>
              <w:spacing w:before="0" w:beforeAutospacing="0" w:after="0" w:afterAutospacing="0"/>
              <w:textAlignment w:val="baseline"/>
              <w:rPr>
                <w:rFonts w:ascii="Segoe UI" w:hAnsi="Segoe UI" w:cs="Segoe UI"/>
                <w:sz w:val="20"/>
                <w:szCs w:val="20"/>
              </w:rPr>
            </w:pPr>
            <w:r w:rsidRPr="00CC1622">
              <w:rPr>
                <w:rStyle w:val="normaltextrun"/>
                <w:sz w:val="20"/>
                <w:szCs w:val="20"/>
              </w:rPr>
              <w:t xml:space="preserve">HALLGRIMSSON, </w:t>
            </w:r>
            <w:r w:rsidRPr="00CC1622">
              <w:rPr>
                <w:rStyle w:val="spellingerror"/>
                <w:sz w:val="20"/>
                <w:szCs w:val="20"/>
              </w:rPr>
              <w:t>Bjarki</w:t>
            </w:r>
            <w:r w:rsidRPr="00CC1622">
              <w:rPr>
                <w:rStyle w:val="normaltextrun"/>
                <w:sz w:val="20"/>
                <w:szCs w:val="20"/>
              </w:rPr>
              <w:t xml:space="preserve">. </w:t>
            </w:r>
            <w:r w:rsidRPr="00CC1622">
              <w:rPr>
                <w:rStyle w:val="spellingerror"/>
                <w:i/>
                <w:iCs/>
                <w:sz w:val="20"/>
                <w:szCs w:val="20"/>
              </w:rPr>
              <w:t>Prototyping</w:t>
            </w:r>
            <w:r w:rsidRPr="00CC1622">
              <w:rPr>
                <w:rStyle w:val="normaltextrun"/>
                <w:i/>
                <w:iCs/>
                <w:sz w:val="20"/>
                <w:szCs w:val="20"/>
              </w:rPr>
              <w:t xml:space="preserve"> and </w:t>
            </w:r>
            <w:r w:rsidRPr="00CC1622">
              <w:rPr>
                <w:rStyle w:val="spellingerror"/>
                <w:i/>
                <w:iCs/>
                <w:sz w:val="20"/>
                <w:szCs w:val="20"/>
              </w:rPr>
              <w:t>modelmaking</w:t>
            </w:r>
            <w:r w:rsidRPr="00CC1622">
              <w:rPr>
                <w:rStyle w:val="normaltextrun"/>
                <w:i/>
                <w:iCs/>
                <w:sz w:val="20"/>
                <w:szCs w:val="20"/>
              </w:rPr>
              <w:t xml:space="preserve"> </w:t>
            </w:r>
            <w:r w:rsidRPr="00CC1622">
              <w:rPr>
                <w:rStyle w:val="spellingerror"/>
                <w:i/>
                <w:iCs/>
                <w:sz w:val="20"/>
                <w:szCs w:val="20"/>
              </w:rPr>
              <w:t>for</w:t>
            </w:r>
            <w:r w:rsidRPr="00CC1622">
              <w:rPr>
                <w:rStyle w:val="normaltextrun"/>
                <w:i/>
                <w:iCs/>
                <w:sz w:val="20"/>
                <w:szCs w:val="20"/>
              </w:rPr>
              <w:t xml:space="preserve"> </w:t>
            </w:r>
            <w:r w:rsidRPr="00CC1622">
              <w:rPr>
                <w:rStyle w:val="spellingerror"/>
                <w:i/>
                <w:iCs/>
                <w:sz w:val="20"/>
                <w:szCs w:val="20"/>
              </w:rPr>
              <w:t>product</w:t>
            </w:r>
            <w:r w:rsidRPr="00CC1622">
              <w:rPr>
                <w:rStyle w:val="normaltextrun"/>
                <w:i/>
                <w:iCs/>
                <w:sz w:val="20"/>
                <w:szCs w:val="20"/>
              </w:rPr>
              <w:t xml:space="preserve"> design</w:t>
            </w:r>
            <w:r w:rsidRPr="00CC1622">
              <w:rPr>
                <w:rStyle w:val="normaltextrun"/>
                <w:sz w:val="20"/>
                <w:szCs w:val="20"/>
              </w:rPr>
              <w:t xml:space="preserve">. London: Laurence King, 2012. Portfolio </w:t>
            </w:r>
            <w:r w:rsidRPr="00CC1622">
              <w:rPr>
                <w:rStyle w:val="spellingerror"/>
                <w:sz w:val="20"/>
                <w:szCs w:val="20"/>
              </w:rPr>
              <w:t>skills</w:t>
            </w:r>
            <w:r w:rsidRPr="00CC1622">
              <w:rPr>
                <w:rStyle w:val="normaltextrun"/>
                <w:sz w:val="20"/>
                <w:szCs w:val="20"/>
              </w:rPr>
              <w:t>. ISBN 9781856698764.</w:t>
            </w:r>
            <w:r w:rsidRPr="00CC1622">
              <w:rPr>
                <w:rStyle w:val="eop"/>
                <w:sz w:val="20"/>
                <w:szCs w:val="20"/>
              </w:rPr>
              <w:t> </w:t>
            </w:r>
          </w:p>
          <w:p w14:paraId="2F8BBA6C" w14:textId="77777777" w:rsidR="00CC1622" w:rsidRPr="00CC1622" w:rsidRDefault="00CC1622" w:rsidP="00E153D9">
            <w:pPr>
              <w:pStyle w:val="paragraph"/>
              <w:spacing w:before="0" w:beforeAutospacing="0" w:after="0" w:afterAutospacing="0"/>
              <w:textAlignment w:val="baseline"/>
              <w:rPr>
                <w:rFonts w:ascii="Segoe UI" w:hAnsi="Segoe UI" w:cs="Segoe UI"/>
                <w:sz w:val="20"/>
                <w:szCs w:val="20"/>
              </w:rPr>
            </w:pPr>
            <w:r w:rsidRPr="00CC1622">
              <w:rPr>
                <w:rStyle w:val="normaltextrun"/>
                <w:sz w:val="20"/>
                <w:szCs w:val="20"/>
              </w:rPr>
              <w:t xml:space="preserve">LIDWELL, William, </w:t>
            </w:r>
            <w:r w:rsidRPr="00CC1622">
              <w:rPr>
                <w:rStyle w:val="spellingerror"/>
                <w:sz w:val="20"/>
                <w:szCs w:val="20"/>
              </w:rPr>
              <w:t>Kritina</w:t>
            </w:r>
            <w:r w:rsidRPr="00CC1622">
              <w:rPr>
                <w:rStyle w:val="normaltextrun"/>
                <w:sz w:val="20"/>
                <w:szCs w:val="20"/>
              </w:rPr>
              <w:t xml:space="preserve"> HOLDEN a </w:t>
            </w:r>
            <w:r w:rsidRPr="00CC1622">
              <w:rPr>
                <w:rStyle w:val="spellingerror"/>
                <w:sz w:val="20"/>
                <w:szCs w:val="20"/>
              </w:rPr>
              <w:t>Jill</w:t>
            </w:r>
            <w:r w:rsidRPr="00CC1622">
              <w:rPr>
                <w:rStyle w:val="normaltextrun"/>
                <w:sz w:val="20"/>
                <w:szCs w:val="20"/>
              </w:rPr>
              <w:t xml:space="preserve"> BUTLER. </w:t>
            </w:r>
            <w:r w:rsidRPr="00CC1622">
              <w:rPr>
                <w:rStyle w:val="normaltextrun"/>
                <w:i/>
                <w:iCs/>
                <w:sz w:val="20"/>
                <w:szCs w:val="20"/>
              </w:rPr>
              <w:t>Univerzální principy designu: 125 způsobů, jak zvýšit použitelnost a přitažlivost a ovlivnit vnímání designu</w:t>
            </w:r>
            <w:r w:rsidRPr="00CC1622">
              <w:rPr>
                <w:rStyle w:val="normaltextrun"/>
                <w:sz w:val="20"/>
                <w:szCs w:val="20"/>
              </w:rPr>
              <w:t xml:space="preserve">. Brno: </w:t>
            </w:r>
            <w:r w:rsidRPr="00CC1622">
              <w:rPr>
                <w:rStyle w:val="spellingerror"/>
                <w:sz w:val="20"/>
                <w:szCs w:val="20"/>
              </w:rPr>
              <w:t>Computer</w:t>
            </w:r>
            <w:r w:rsidRPr="00CC1622">
              <w:rPr>
                <w:rStyle w:val="normaltextrun"/>
                <w:sz w:val="20"/>
                <w:szCs w:val="20"/>
              </w:rPr>
              <w:t xml:space="preserve"> </w:t>
            </w:r>
            <w:r w:rsidRPr="00CC1622">
              <w:rPr>
                <w:rStyle w:val="spellingerror"/>
                <w:sz w:val="20"/>
                <w:szCs w:val="20"/>
              </w:rPr>
              <w:t>Press</w:t>
            </w:r>
            <w:r w:rsidRPr="00CC1622">
              <w:rPr>
                <w:rStyle w:val="normaltextrun"/>
                <w:sz w:val="20"/>
                <w:szCs w:val="20"/>
              </w:rPr>
              <w:t>, 2011. ISBN 9788025135402.</w:t>
            </w:r>
            <w:r w:rsidRPr="00CC1622">
              <w:rPr>
                <w:rStyle w:val="eop"/>
                <w:sz w:val="20"/>
                <w:szCs w:val="20"/>
              </w:rPr>
              <w:t> </w:t>
            </w:r>
          </w:p>
          <w:p w14:paraId="1E7B9349" w14:textId="77777777" w:rsidR="00CC1622" w:rsidRPr="00CC1622" w:rsidRDefault="00CC1622" w:rsidP="00E153D9">
            <w:pPr>
              <w:pStyle w:val="paragraph"/>
              <w:spacing w:before="0" w:beforeAutospacing="0" w:after="0" w:afterAutospacing="0"/>
              <w:textAlignment w:val="baseline"/>
              <w:rPr>
                <w:rFonts w:ascii="Segoe UI" w:hAnsi="Segoe UI" w:cs="Segoe UI"/>
                <w:sz w:val="20"/>
                <w:szCs w:val="20"/>
              </w:rPr>
            </w:pPr>
            <w:r w:rsidRPr="00CC1622">
              <w:rPr>
                <w:rStyle w:val="normaltextrun"/>
                <w:sz w:val="20"/>
                <w:szCs w:val="20"/>
              </w:rPr>
              <w:t xml:space="preserve">THOMPSON, Rob, Martin THOMPSON a </w:t>
            </w:r>
            <w:r w:rsidRPr="00CC1622">
              <w:rPr>
                <w:rStyle w:val="spellingerror"/>
                <w:sz w:val="20"/>
                <w:szCs w:val="20"/>
              </w:rPr>
              <w:t>Nigel</w:t>
            </w:r>
            <w:r w:rsidRPr="00CC1622">
              <w:rPr>
                <w:rStyle w:val="normaltextrun"/>
                <w:sz w:val="20"/>
                <w:szCs w:val="20"/>
              </w:rPr>
              <w:t xml:space="preserve"> BURGESS. </w:t>
            </w:r>
            <w:r w:rsidRPr="00CC1622">
              <w:rPr>
                <w:rStyle w:val="spellingerror"/>
                <w:i/>
                <w:iCs/>
                <w:sz w:val="20"/>
                <w:szCs w:val="20"/>
              </w:rPr>
              <w:t>The</w:t>
            </w:r>
            <w:r w:rsidRPr="00CC1622">
              <w:rPr>
                <w:rStyle w:val="normaltextrun"/>
                <w:i/>
                <w:iCs/>
                <w:sz w:val="20"/>
                <w:szCs w:val="20"/>
              </w:rPr>
              <w:t xml:space="preserve"> </w:t>
            </w:r>
            <w:r w:rsidRPr="00CC1622">
              <w:rPr>
                <w:rStyle w:val="spellingerror"/>
                <w:i/>
                <w:iCs/>
                <w:sz w:val="20"/>
                <w:szCs w:val="20"/>
              </w:rPr>
              <w:t>materials</w:t>
            </w:r>
            <w:r w:rsidRPr="00CC1622">
              <w:rPr>
                <w:rStyle w:val="normaltextrun"/>
                <w:i/>
                <w:iCs/>
                <w:sz w:val="20"/>
                <w:szCs w:val="20"/>
              </w:rPr>
              <w:t xml:space="preserve"> </w:t>
            </w:r>
            <w:r w:rsidRPr="00CC1622">
              <w:rPr>
                <w:rStyle w:val="spellingerror"/>
                <w:i/>
                <w:iCs/>
                <w:sz w:val="20"/>
                <w:szCs w:val="20"/>
              </w:rPr>
              <w:t>sourcebook</w:t>
            </w:r>
            <w:r w:rsidRPr="00CC1622">
              <w:rPr>
                <w:rStyle w:val="normaltextrun"/>
                <w:i/>
                <w:iCs/>
                <w:sz w:val="20"/>
                <w:szCs w:val="20"/>
              </w:rPr>
              <w:t xml:space="preserve"> </w:t>
            </w:r>
            <w:r w:rsidRPr="00CC1622">
              <w:rPr>
                <w:rStyle w:val="spellingerror"/>
                <w:i/>
                <w:iCs/>
                <w:sz w:val="20"/>
                <w:szCs w:val="20"/>
              </w:rPr>
              <w:t>for</w:t>
            </w:r>
            <w:r w:rsidRPr="00CC1622">
              <w:rPr>
                <w:rStyle w:val="normaltextrun"/>
                <w:i/>
                <w:iCs/>
                <w:sz w:val="20"/>
                <w:szCs w:val="20"/>
              </w:rPr>
              <w:t xml:space="preserve"> design </w:t>
            </w:r>
            <w:r w:rsidRPr="00CC1622">
              <w:rPr>
                <w:rStyle w:val="spellingerror"/>
                <w:i/>
                <w:iCs/>
                <w:sz w:val="20"/>
                <w:szCs w:val="20"/>
              </w:rPr>
              <w:t>professionals</w:t>
            </w:r>
            <w:r w:rsidRPr="00CC1622">
              <w:rPr>
                <w:rStyle w:val="normaltextrun"/>
                <w:sz w:val="20"/>
                <w:szCs w:val="20"/>
              </w:rPr>
              <w:t xml:space="preserve">. Londýn: </w:t>
            </w:r>
            <w:r w:rsidRPr="00CC1622">
              <w:rPr>
                <w:rStyle w:val="spellingerror"/>
                <w:sz w:val="20"/>
                <w:szCs w:val="20"/>
              </w:rPr>
              <w:t>Thames</w:t>
            </w:r>
            <w:r w:rsidRPr="00CC1622">
              <w:rPr>
                <w:rStyle w:val="normaltextrun"/>
                <w:sz w:val="20"/>
                <w:szCs w:val="20"/>
              </w:rPr>
              <w:t xml:space="preserve"> &amp; Hudson, 2017. ISBN 9780500518540.</w:t>
            </w:r>
            <w:r w:rsidRPr="00CC1622">
              <w:rPr>
                <w:rStyle w:val="eop"/>
                <w:sz w:val="20"/>
                <w:szCs w:val="20"/>
              </w:rPr>
              <w:t> </w:t>
            </w:r>
          </w:p>
          <w:p w14:paraId="7E001ACB" w14:textId="77777777" w:rsidR="009E6023" w:rsidRDefault="00CC1622" w:rsidP="00E153D9">
            <w:pPr>
              <w:pStyle w:val="paragraph"/>
              <w:spacing w:before="0" w:beforeAutospacing="0" w:after="0" w:afterAutospacing="0"/>
              <w:textAlignment w:val="baseline"/>
              <w:rPr>
                <w:rStyle w:val="normaltextrun"/>
                <w:sz w:val="20"/>
                <w:szCs w:val="20"/>
              </w:rPr>
            </w:pPr>
            <w:r w:rsidRPr="00CC1622">
              <w:rPr>
                <w:rStyle w:val="normaltextrun"/>
                <w:sz w:val="20"/>
                <w:szCs w:val="20"/>
              </w:rPr>
              <w:t xml:space="preserve">THOMPSON, Rob. </w:t>
            </w:r>
            <w:r w:rsidRPr="00CC1622">
              <w:rPr>
                <w:rStyle w:val="spellingerror"/>
                <w:i/>
                <w:iCs/>
                <w:sz w:val="20"/>
                <w:szCs w:val="20"/>
              </w:rPr>
              <w:t>Manufacturing</w:t>
            </w:r>
            <w:r w:rsidRPr="00CC1622">
              <w:rPr>
                <w:rStyle w:val="normaltextrun"/>
                <w:i/>
                <w:iCs/>
                <w:sz w:val="20"/>
                <w:szCs w:val="20"/>
              </w:rPr>
              <w:t xml:space="preserve"> </w:t>
            </w:r>
            <w:r w:rsidRPr="00CC1622">
              <w:rPr>
                <w:rStyle w:val="spellingerror"/>
                <w:i/>
                <w:iCs/>
                <w:sz w:val="20"/>
                <w:szCs w:val="20"/>
              </w:rPr>
              <w:t>processes</w:t>
            </w:r>
            <w:r w:rsidRPr="00CC1622">
              <w:rPr>
                <w:rStyle w:val="normaltextrun"/>
                <w:i/>
                <w:iCs/>
                <w:sz w:val="20"/>
                <w:szCs w:val="20"/>
              </w:rPr>
              <w:t xml:space="preserve"> </w:t>
            </w:r>
            <w:r w:rsidRPr="00CC1622">
              <w:rPr>
                <w:rStyle w:val="spellingerror"/>
                <w:i/>
                <w:iCs/>
                <w:sz w:val="20"/>
                <w:szCs w:val="20"/>
              </w:rPr>
              <w:t>for</w:t>
            </w:r>
            <w:r w:rsidRPr="00CC1622">
              <w:rPr>
                <w:rStyle w:val="normaltextrun"/>
                <w:i/>
                <w:iCs/>
                <w:sz w:val="20"/>
                <w:szCs w:val="20"/>
              </w:rPr>
              <w:t xml:space="preserve"> design </w:t>
            </w:r>
            <w:r w:rsidRPr="00CC1622">
              <w:rPr>
                <w:rStyle w:val="spellingerror"/>
                <w:i/>
                <w:iCs/>
                <w:sz w:val="20"/>
                <w:szCs w:val="20"/>
              </w:rPr>
              <w:t>professionals</w:t>
            </w:r>
            <w:r w:rsidRPr="00CC1622">
              <w:rPr>
                <w:rStyle w:val="normaltextrun"/>
                <w:sz w:val="20"/>
                <w:szCs w:val="20"/>
              </w:rPr>
              <w:t xml:space="preserve">. London: </w:t>
            </w:r>
            <w:r w:rsidRPr="00CC1622">
              <w:rPr>
                <w:rStyle w:val="spellingerror"/>
                <w:sz w:val="20"/>
                <w:szCs w:val="20"/>
              </w:rPr>
              <w:t>Thames</w:t>
            </w:r>
            <w:r w:rsidRPr="00CC1622">
              <w:rPr>
                <w:rStyle w:val="normaltextrun"/>
                <w:sz w:val="20"/>
                <w:szCs w:val="20"/>
              </w:rPr>
              <w:t xml:space="preserve"> &amp; Hudson, 2017. </w:t>
            </w:r>
          </w:p>
          <w:p w14:paraId="5A36A03E" w14:textId="1BEA13A3" w:rsidR="00CC1622" w:rsidRDefault="00CC1622" w:rsidP="00E153D9">
            <w:pPr>
              <w:pStyle w:val="paragraph"/>
              <w:spacing w:before="0" w:beforeAutospacing="0" w:after="0" w:afterAutospacing="0"/>
              <w:textAlignment w:val="baseline"/>
              <w:rPr>
                <w:lang w:eastAsia="en-US"/>
              </w:rPr>
            </w:pPr>
            <w:r w:rsidRPr="00CC1622">
              <w:rPr>
                <w:rStyle w:val="normaltextrun"/>
                <w:sz w:val="20"/>
                <w:szCs w:val="20"/>
              </w:rPr>
              <w:t>ISBN 9780500513750.</w:t>
            </w:r>
            <w:r w:rsidRPr="00CC1622">
              <w:rPr>
                <w:rStyle w:val="eop"/>
                <w:sz w:val="20"/>
                <w:szCs w:val="20"/>
              </w:rPr>
              <w:t> </w:t>
            </w:r>
          </w:p>
          <w:p w14:paraId="12C23462" w14:textId="77777777" w:rsidR="00B14E05" w:rsidRDefault="00B14E05" w:rsidP="00E153D9">
            <w:pPr>
              <w:rPr>
                <w:b/>
                <w:lang w:eastAsia="en-US"/>
              </w:rPr>
            </w:pPr>
            <w:r>
              <w:rPr>
                <w:b/>
                <w:lang w:eastAsia="en-US"/>
              </w:rPr>
              <w:t>Doporučená:</w:t>
            </w:r>
          </w:p>
          <w:p w14:paraId="4FD2A7B9" w14:textId="556C0DAA" w:rsidR="00F55976" w:rsidRDefault="00F55976" w:rsidP="00F55976">
            <w:pPr>
              <w:rPr>
                <w:ins w:id="11" w:author="Hana Ponížilová" w:date="2023-05-25T14:59:00Z"/>
                <w:bCs/>
              </w:rPr>
            </w:pPr>
            <w:ins w:id="12" w:author="Hana Ponížilová" w:date="2023-05-25T14:59:00Z">
              <w:r w:rsidRPr="00D84996">
                <w:rPr>
                  <w:bCs/>
                  <w:i/>
                  <w:iCs/>
                </w:rPr>
                <w:t>Design: the definitive visual guide</w:t>
              </w:r>
              <w:r w:rsidRPr="00D8045E">
                <w:rPr>
                  <w:bCs/>
                </w:rPr>
                <w:t>. London: DK, 2021. ISBN 978-0-2414-1295-4.</w:t>
              </w:r>
            </w:ins>
          </w:p>
          <w:p w14:paraId="07D73833" w14:textId="77777777" w:rsidR="00AB0C24" w:rsidRDefault="00AB0C24" w:rsidP="009E6023">
            <w:pPr>
              <w:pStyle w:val="Bezmezer"/>
              <w:rPr>
                <w:lang w:eastAsia="en-US"/>
              </w:rPr>
            </w:pPr>
            <w:r>
              <w:rPr>
                <w:lang w:eastAsia="en-US"/>
              </w:rPr>
              <w:t>GORDON, Stacey King</w:t>
            </w:r>
            <w:r w:rsidRPr="00EE5170">
              <w:rPr>
                <w:lang w:eastAsia="en-US"/>
              </w:rPr>
              <w:t>. </w:t>
            </w:r>
            <w:r w:rsidRPr="00EE5170">
              <w:rPr>
                <w:i/>
                <w:iCs/>
                <w:lang w:eastAsia="en-US"/>
              </w:rPr>
              <w:t>Packaging Makeovers</w:t>
            </w:r>
            <w:r w:rsidRPr="00EE5170">
              <w:rPr>
                <w:lang w:eastAsia="en-US"/>
              </w:rPr>
              <w:t>. Gloucester, 2001. ISBN 1-59253-110-5.</w:t>
            </w:r>
          </w:p>
          <w:p w14:paraId="3F605DA2" w14:textId="41BE0B50" w:rsidR="00B14E05" w:rsidRDefault="00B14E05" w:rsidP="0098653B">
            <w:pPr>
              <w:pStyle w:val="Bezmezer"/>
              <w:rPr>
                <w:ins w:id="13" w:author="Hana Ponížilová" w:date="2023-05-25T15:08:00Z"/>
                <w:rStyle w:val="Hypertextovodkaz"/>
                <w:bCs/>
                <w:color w:val="auto"/>
                <w:u w:val="none"/>
              </w:rPr>
            </w:pPr>
            <w:r w:rsidRPr="0014062D">
              <w:t xml:space="preserve">HERIOTT, </w:t>
            </w:r>
            <w:hyperlink w:history="1">
              <w:r w:rsidRPr="0014062D">
                <w:rPr>
                  <w:rStyle w:val="Hypertextovodkaz"/>
                  <w:bCs/>
                  <w:color w:val="auto"/>
                  <w:u w:val="none"/>
                </w:rPr>
                <w:t>Luke. </w:t>
              </w:r>
              <w:r w:rsidRPr="0014062D">
                <w:rPr>
                  <w:rStyle w:val="Hypertextovodkaz"/>
                  <w:bCs/>
                  <w:i/>
                  <w:iCs/>
                  <w:color w:val="auto"/>
                  <w:u w:val="none"/>
                </w:rPr>
                <w:t>The designer´s Packaging bible</w:t>
              </w:r>
              <w:r w:rsidRPr="0014062D">
                <w:rPr>
                  <w:rStyle w:val="Hypertextovodkaz"/>
                  <w:bCs/>
                  <w:color w:val="auto"/>
                  <w:u w:val="none"/>
                </w:rPr>
                <w:t>. www.rotovision.com, 2007. ISBN 978-2-940361-72-4.</w:t>
              </w:r>
            </w:hyperlink>
          </w:p>
          <w:p w14:paraId="4357D27F" w14:textId="4575E155" w:rsidR="00606E12" w:rsidRPr="0014062D" w:rsidRDefault="00606E12" w:rsidP="000757E4">
            <w:pPr>
              <w:pStyle w:val="Bezmezer"/>
              <w:spacing w:line="256" w:lineRule="auto"/>
              <w:rPr>
                <w:lang w:eastAsia="en-US"/>
              </w:rPr>
            </w:pPr>
            <w:ins w:id="14" w:author="Hana Ponížilová" w:date="2023-05-25T15:08:00Z">
              <w:r w:rsidRPr="00606E12">
                <w:rPr>
                  <w:lang w:eastAsia="en-US"/>
                </w:rPr>
                <w:t xml:space="preserve">LEWRICK, Michael, Patrick LINK a Larry J. LEIFER. </w:t>
              </w:r>
              <w:r w:rsidRPr="00606E12">
                <w:rPr>
                  <w:i/>
                  <w:iCs/>
                  <w:lang w:eastAsia="en-US"/>
                </w:rPr>
                <w:t xml:space="preserve">The design thinking playbook: mindful digital transformation of teams, products, services, businesses and ecosystems. </w:t>
              </w:r>
              <w:r w:rsidRPr="00606E12">
                <w:rPr>
                  <w:lang w:eastAsia="en-US"/>
                </w:rPr>
                <w:t>Hoboken: Wiley, 2018. ISBN 9781119467472.</w:t>
              </w:r>
            </w:ins>
          </w:p>
          <w:p w14:paraId="6EF4D502" w14:textId="33B08F93" w:rsidR="00B14E05" w:rsidRPr="0014062D" w:rsidRDefault="00000000" w:rsidP="00502EB8">
            <w:pPr>
              <w:pStyle w:val="Bezmezer"/>
              <w:rPr>
                <w:lang w:eastAsia="en-US"/>
              </w:rPr>
            </w:pPr>
            <w:hyperlink r:id="rId42" w:tgtFrame="_blank" w:history="1">
              <w:r w:rsidR="00B14E05" w:rsidRPr="0014062D">
                <w:rPr>
                  <w:rStyle w:val="Hypertextovodkaz"/>
                  <w:color w:val="auto"/>
                  <w:u w:val="none"/>
                </w:rPr>
                <w:t>KOLESÁR, Zdeno. </w:t>
              </w:r>
              <w:r w:rsidR="00B14E05" w:rsidRPr="0014062D">
                <w:rPr>
                  <w:rStyle w:val="Hypertextovodkaz"/>
                  <w:i/>
                  <w:iCs/>
                  <w:color w:val="auto"/>
                  <w:u w:val="none"/>
                </w:rPr>
                <w:t>Kapitoly z dějin designu</w:t>
              </w:r>
              <w:r w:rsidR="00B14E05" w:rsidRPr="0014062D">
                <w:rPr>
                  <w:rStyle w:val="Hypertextovodkaz"/>
                  <w:color w:val="auto"/>
                  <w:u w:val="none"/>
                </w:rPr>
                <w:t>. Praha: Vysoká škola uměleckoprůmyslová, 2004. ISBN 8086863034.</w:t>
              </w:r>
            </w:hyperlink>
          </w:p>
          <w:p w14:paraId="1E11F125" w14:textId="2944D63D" w:rsidR="00B14E05" w:rsidRDefault="00000000" w:rsidP="00502EB8">
            <w:pPr>
              <w:pStyle w:val="Bezmezer"/>
              <w:rPr>
                <w:lang w:eastAsia="en-US"/>
              </w:rPr>
            </w:pPr>
            <w:hyperlink r:id="rId43" w:tgtFrame="_blank" w:history="1">
              <w:r w:rsidR="00B14E05" w:rsidRPr="0014062D">
                <w:rPr>
                  <w:rStyle w:val="Hypertextovodkaz"/>
                  <w:color w:val="auto"/>
                  <w:u w:val="none"/>
                </w:rPr>
                <w:t>N</w:t>
              </w:r>
              <w:r w:rsidR="0014062D">
                <w:rPr>
                  <w:rStyle w:val="Hypertextovodkaz"/>
                  <w:color w:val="auto"/>
                  <w:u w:val="none"/>
                </w:rPr>
                <w:t>ORMAN</w:t>
              </w:r>
              <w:r w:rsidR="00B14E05" w:rsidRPr="0014062D">
                <w:rPr>
                  <w:rStyle w:val="Hypertextovodkaz"/>
                  <w:color w:val="auto"/>
                  <w:u w:val="none"/>
                </w:rPr>
                <w:t>, Donald A. </w:t>
              </w:r>
              <w:r w:rsidR="00B14E05" w:rsidRPr="0014062D">
                <w:rPr>
                  <w:rStyle w:val="Hypertextovodkaz"/>
                  <w:i/>
                  <w:iCs/>
                  <w:color w:val="auto"/>
                  <w:u w:val="none"/>
                </w:rPr>
                <w:t>Design pro každý den</w:t>
              </w:r>
              <w:r w:rsidR="00B14E05" w:rsidRPr="0014062D">
                <w:rPr>
                  <w:rStyle w:val="Hypertextovodkaz"/>
                  <w:color w:val="auto"/>
                  <w:u w:val="none"/>
                </w:rPr>
                <w:t>. Praha: Dokořán, 2010. ISBN 978-80-7363-314-1.</w:t>
              </w:r>
            </w:hyperlink>
          </w:p>
        </w:tc>
      </w:tr>
    </w:tbl>
    <w:p w14:paraId="69C5CE4D" w14:textId="09B9419A" w:rsidR="00B14E05" w:rsidRDefault="00B14E05">
      <w:r>
        <w:br w:type="page"/>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53"/>
        <w:gridCol w:w="1701"/>
        <w:gridCol w:w="889"/>
        <w:gridCol w:w="816"/>
        <w:gridCol w:w="2156"/>
        <w:gridCol w:w="539"/>
        <w:gridCol w:w="627"/>
      </w:tblGrid>
      <w:tr w:rsidR="00B14E05" w14:paraId="3669846E" w14:textId="77777777" w:rsidTr="00B14E05">
        <w:tc>
          <w:tcPr>
            <w:tcW w:w="9781" w:type="dxa"/>
            <w:gridSpan w:val="7"/>
            <w:tcBorders>
              <w:top w:val="single" w:sz="4" w:space="0" w:color="auto"/>
              <w:left w:val="single" w:sz="4" w:space="0" w:color="auto"/>
              <w:bottom w:val="double" w:sz="4" w:space="0" w:color="auto"/>
              <w:right w:val="single" w:sz="4" w:space="0" w:color="auto"/>
            </w:tcBorders>
            <w:shd w:val="clear" w:color="auto" w:fill="BDD6EE"/>
            <w:hideMark/>
          </w:tcPr>
          <w:p w14:paraId="688AF86E" w14:textId="77777777" w:rsidR="00B14E05" w:rsidRDefault="00B14E05" w:rsidP="00B14E05">
            <w:pPr>
              <w:spacing w:line="254" w:lineRule="auto"/>
              <w:jc w:val="both"/>
              <w:rPr>
                <w:b/>
                <w:sz w:val="28"/>
                <w:lang w:eastAsia="en-US"/>
              </w:rPr>
            </w:pPr>
            <w:r>
              <w:lastRenderedPageBreak/>
              <w:br w:type="page"/>
            </w:r>
            <w:r>
              <w:br w:type="page"/>
            </w:r>
            <w:r>
              <w:rPr>
                <w:b/>
                <w:sz w:val="28"/>
                <w:lang w:eastAsia="en-US"/>
              </w:rPr>
              <w:t>B-III – Charakteristika studijního předmětu</w:t>
            </w:r>
          </w:p>
        </w:tc>
      </w:tr>
      <w:tr w:rsidR="00B14E05" w14:paraId="440225D7" w14:textId="77777777" w:rsidTr="00B14E05">
        <w:tc>
          <w:tcPr>
            <w:tcW w:w="3053" w:type="dxa"/>
            <w:tcBorders>
              <w:top w:val="double" w:sz="4" w:space="0" w:color="auto"/>
              <w:left w:val="single" w:sz="4" w:space="0" w:color="auto"/>
              <w:bottom w:val="single" w:sz="4" w:space="0" w:color="auto"/>
              <w:right w:val="single" w:sz="4" w:space="0" w:color="auto"/>
            </w:tcBorders>
            <w:shd w:val="clear" w:color="auto" w:fill="F7CAAC"/>
            <w:hideMark/>
          </w:tcPr>
          <w:p w14:paraId="090A3C17" w14:textId="77777777" w:rsidR="00B14E05" w:rsidRDefault="00B14E05" w:rsidP="00B14E05">
            <w:pPr>
              <w:spacing w:line="254" w:lineRule="auto"/>
              <w:jc w:val="both"/>
              <w:rPr>
                <w:b/>
                <w:lang w:eastAsia="en-US"/>
              </w:rPr>
            </w:pPr>
            <w:r>
              <w:rPr>
                <w:b/>
                <w:lang w:eastAsia="en-US"/>
              </w:rPr>
              <w:t>Název studijního předmětu</w:t>
            </w:r>
          </w:p>
        </w:tc>
        <w:tc>
          <w:tcPr>
            <w:tcW w:w="6728" w:type="dxa"/>
            <w:gridSpan w:val="6"/>
            <w:tcBorders>
              <w:top w:val="double" w:sz="4" w:space="0" w:color="auto"/>
              <w:left w:val="single" w:sz="4" w:space="0" w:color="auto"/>
              <w:bottom w:val="single" w:sz="4" w:space="0" w:color="auto"/>
              <w:right w:val="single" w:sz="4" w:space="0" w:color="auto"/>
            </w:tcBorders>
            <w:hideMark/>
          </w:tcPr>
          <w:p w14:paraId="68B006CF" w14:textId="77777777" w:rsidR="00B14E05" w:rsidRDefault="00B14E05" w:rsidP="00B14E05">
            <w:pPr>
              <w:spacing w:line="254" w:lineRule="auto"/>
              <w:jc w:val="both"/>
              <w:rPr>
                <w:color w:val="44546A" w:themeColor="text2"/>
                <w:lang w:eastAsia="en-US"/>
              </w:rPr>
            </w:pPr>
            <w:r>
              <w:rPr>
                <w:lang w:eastAsia="en-US"/>
              </w:rPr>
              <w:t>Ateliér Produktový design 9</w:t>
            </w:r>
          </w:p>
        </w:tc>
      </w:tr>
      <w:tr w:rsidR="00B14E05" w14:paraId="57D9E14B" w14:textId="77777777" w:rsidTr="00B14E05">
        <w:tc>
          <w:tcPr>
            <w:tcW w:w="3053" w:type="dxa"/>
            <w:tcBorders>
              <w:top w:val="single" w:sz="4" w:space="0" w:color="auto"/>
              <w:left w:val="single" w:sz="4" w:space="0" w:color="auto"/>
              <w:bottom w:val="single" w:sz="4" w:space="0" w:color="auto"/>
              <w:right w:val="single" w:sz="4" w:space="0" w:color="auto"/>
            </w:tcBorders>
            <w:shd w:val="clear" w:color="auto" w:fill="F7CAAC"/>
            <w:hideMark/>
          </w:tcPr>
          <w:p w14:paraId="21727F80" w14:textId="77777777" w:rsidR="00B14E05" w:rsidRDefault="00B14E05" w:rsidP="00B14E05">
            <w:pPr>
              <w:spacing w:line="254" w:lineRule="auto"/>
              <w:rPr>
                <w:b/>
                <w:lang w:eastAsia="en-US"/>
              </w:rPr>
            </w:pPr>
            <w:r>
              <w:rPr>
                <w:b/>
                <w:lang w:eastAsia="en-US"/>
              </w:rPr>
              <w:t>Typ předmětu</w:t>
            </w:r>
          </w:p>
        </w:tc>
        <w:tc>
          <w:tcPr>
            <w:tcW w:w="3406" w:type="dxa"/>
            <w:gridSpan w:val="3"/>
            <w:tcBorders>
              <w:top w:val="single" w:sz="4" w:space="0" w:color="auto"/>
              <w:left w:val="single" w:sz="4" w:space="0" w:color="auto"/>
              <w:bottom w:val="single" w:sz="4" w:space="0" w:color="auto"/>
              <w:right w:val="single" w:sz="4" w:space="0" w:color="auto"/>
            </w:tcBorders>
            <w:hideMark/>
          </w:tcPr>
          <w:p w14:paraId="40921589" w14:textId="77777777" w:rsidR="00B14E05" w:rsidRDefault="00B14E05" w:rsidP="00B14E05">
            <w:pPr>
              <w:autoSpaceDE w:val="0"/>
              <w:autoSpaceDN w:val="0"/>
              <w:adjustRightInd w:val="0"/>
              <w:spacing w:line="254" w:lineRule="auto"/>
              <w:rPr>
                <w:lang w:eastAsia="en-US"/>
              </w:rPr>
            </w:pPr>
            <w:r>
              <w:rPr>
                <w:rFonts w:eastAsia="Calibri"/>
                <w:lang w:eastAsia="en-US"/>
              </w:rPr>
              <w:t>povinný, 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F50FFE9" w14:textId="77777777" w:rsidR="00B14E05" w:rsidRDefault="00B14E05" w:rsidP="00B14E05">
            <w:pPr>
              <w:spacing w:line="254" w:lineRule="auto"/>
              <w:jc w:val="both"/>
              <w:rPr>
                <w:lang w:eastAsia="en-US"/>
              </w:rPr>
            </w:pPr>
            <w:r>
              <w:rPr>
                <w:b/>
                <w:lang w:eastAsia="en-US"/>
              </w:rPr>
              <w:t>doporučený ročník/semestr</w:t>
            </w:r>
          </w:p>
        </w:tc>
        <w:tc>
          <w:tcPr>
            <w:tcW w:w="627" w:type="dxa"/>
            <w:tcBorders>
              <w:top w:val="single" w:sz="4" w:space="0" w:color="auto"/>
              <w:left w:val="single" w:sz="4" w:space="0" w:color="auto"/>
              <w:bottom w:val="single" w:sz="4" w:space="0" w:color="auto"/>
              <w:right w:val="single" w:sz="4" w:space="0" w:color="auto"/>
            </w:tcBorders>
            <w:hideMark/>
          </w:tcPr>
          <w:p w14:paraId="21767100" w14:textId="77777777" w:rsidR="00B14E05" w:rsidRDefault="00B14E05" w:rsidP="00B14E05">
            <w:pPr>
              <w:spacing w:line="254" w:lineRule="auto"/>
              <w:jc w:val="both"/>
              <w:rPr>
                <w:lang w:eastAsia="en-US"/>
              </w:rPr>
            </w:pPr>
            <w:r>
              <w:rPr>
                <w:lang w:eastAsia="en-US"/>
              </w:rPr>
              <w:t>2/ZS</w:t>
            </w:r>
          </w:p>
        </w:tc>
      </w:tr>
      <w:tr w:rsidR="00B14E05" w14:paraId="750479BB" w14:textId="77777777" w:rsidTr="00B14E05">
        <w:tc>
          <w:tcPr>
            <w:tcW w:w="3053" w:type="dxa"/>
            <w:tcBorders>
              <w:top w:val="single" w:sz="4" w:space="0" w:color="auto"/>
              <w:left w:val="single" w:sz="4" w:space="0" w:color="auto"/>
              <w:bottom w:val="single" w:sz="4" w:space="0" w:color="auto"/>
              <w:right w:val="single" w:sz="4" w:space="0" w:color="auto"/>
            </w:tcBorders>
            <w:shd w:val="clear" w:color="auto" w:fill="F7CAAC"/>
            <w:hideMark/>
          </w:tcPr>
          <w:p w14:paraId="5CA4E159" w14:textId="77777777" w:rsidR="00B14E05" w:rsidRDefault="00B14E05" w:rsidP="00B14E05">
            <w:pPr>
              <w:spacing w:line="254" w:lineRule="auto"/>
              <w:jc w:val="both"/>
              <w:rPr>
                <w:b/>
                <w:lang w:eastAsia="en-US"/>
              </w:rPr>
            </w:pPr>
            <w:r>
              <w:rPr>
                <w:b/>
                <w:lang w:eastAsia="en-US"/>
              </w:rPr>
              <w:t>Rozsah studijního předmětu</w:t>
            </w:r>
          </w:p>
        </w:tc>
        <w:tc>
          <w:tcPr>
            <w:tcW w:w="1701" w:type="dxa"/>
            <w:tcBorders>
              <w:top w:val="single" w:sz="4" w:space="0" w:color="auto"/>
              <w:left w:val="single" w:sz="4" w:space="0" w:color="auto"/>
              <w:bottom w:val="single" w:sz="4" w:space="0" w:color="auto"/>
              <w:right w:val="single" w:sz="4" w:space="0" w:color="auto"/>
            </w:tcBorders>
            <w:hideMark/>
          </w:tcPr>
          <w:p w14:paraId="3C65EAC6" w14:textId="4460B7BC" w:rsidR="00B14E05" w:rsidRDefault="00B14E05" w:rsidP="0014062D">
            <w:pPr>
              <w:autoSpaceDE w:val="0"/>
              <w:autoSpaceDN w:val="0"/>
              <w:adjustRightInd w:val="0"/>
              <w:spacing w:line="254" w:lineRule="auto"/>
              <w:rPr>
                <w:color w:val="44546A" w:themeColor="text2"/>
                <w:lang w:eastAsia="en-US"/>
              </w:rPr>
            </w:pPr>
            <w:r>
              <w:rPr>
                <w:lang w:eastAsia="en-US"/>
              </w:rPr>
              <w:t>52</w:t>
            </w:r>
            <w:r w:rsidR="0014062D">
              <w:rPr>
                <w:lang w:eastAsia="en-US"/>
              </w:rPr>
              <w:t xml:space="preserve"> ateliér</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2CEC86CC" w14:textId="77777777" w:rsidR="00B14E05" w:rsidRDefault="00B14E05" w:rsidP="00B14E05">
            <w:pPr>
              <w:spacing w:line="254"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08FC03EC" w14:textId="73B8D38B" w:rsidR="00B14E05" w:rsidRDefault="0014062D" w:rsidP="00B14E05">
            <w:pPr>
              <w:spacing w:line="254" w:lineRule="auto"/>
              <w:jc w:val="both"/>
              <w:rPr>
                <w:lang w:eastAsia="en-US"/>
              </w:rPr>
            </w:pPr>
            <w:r>
              <w:rPr>
                <w:lang w:eastAsia="en-US"/>
              </w:rPr>
              <w:t>52</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472F36F9" w14:textId="77777777" w:rsidR="00B14E05" w:rsidRDefault="00B14E05" w:rsidP="00B14E05">
            <w:pPr>
              <w:spacing w:line="254" w:lineRule="auto"/>
              <w:jc w:val="both"/>
              <w:rPr>
                <w:b/>
                <w:lang w:eastAsia="en-US"/>
              </w:rPr>
            </w:pPr>
            <w:r>
              <w:rPr>
                <w:b/>
                <w:lang w:eastAsia="en-US"/>
              </w:rPr>
              <w:t>kreditů</w:t>
            </w:r>
          </w:p>
        </w:tc>
        <w:tc>
          <w:tcPr>
            <w:tcW w:w="1166" w:type="dxa"/>
            <w:gridSpan w:val="2"/>
            <w:tcBorders>
              <w:top w:val="single" w:sz="4" w:space="0" w:color="auto"/>
              <w:left w:val="single" w:sz="4" w:space="0" w:color="auto"/>
              <w:bottom w:val="single" w:sz="4" w:space="0" w:color="auto"/>
              <w:right w:val="single" w:sz="4" w:space="0" w:color="auto"/>
            </w:tcBorders>
            <w:hideMark/>
          </w:tcPr>
          <w:p w14:paraId="795CB7CF" w14:textId="667F2586" w:rsidR="00B14E05" w:rsidRDefault="0014062D" w:rsidP="00B14E05">
            <w:pPr>
              <w:spacing w:line="254" w:lineRule="auto"/>
              <w:jc w:val="both"/>
              <w:rPr>
                <w:lang w:eastAsia="en-US"/>
              </w:rPr>
            </w:pPr>
            <w:r>
              <w:rPr>
                <w:lang w:eastAsia="en-US"/>
              </w:rPr>
              <w:t>4</w:t>
            </w:r>
          </w:p>
        </w:tc>
      </w:tr>
      <w:tr w:rsidR="00B14E05" w14:paraId="03810739" w14:textId="77777777" w:rsidTr="00B14E05">
        <w:tc>
          <w:tcPr>
            <w:tcW w:w="3053" w:type="dxa"/>
            <w:tcBorders>
              <w:top w:val="single" w:sz="4" w:space="0" w:color="auto"/>
              <w:left w:val="single" w:sz="4" w:space="0" w:color="auto"/>
              <w:bottom w:val="single" w:sz="4" w:space="0" w:color="auto"/>
              <w:right w:val="single" w:sz="4" w:space="0" w:color="auto"/>
            </w:tcBorders>
            <w:shd w:val="clear" w:color="auto" w:fill="F7CAAC"/>
            <w:hideMark/>
          </w:tcPr>
          <w:p w14:paraId="47BEECC0" w14:textId="77777777" w:rsidR="00B14E05" w:rsidRDefault="00B14E05" w:rsidP="00B14E05">
            <w:pPr>
              <w:spacing w:line="254" w:lineRule="auto"/>
              <w:rPr>
                <w:b/>
                <w:sz w:val="22"/>
                <w:lang w:eastAsia="en-US"/>
              </w:rPr>
            </w:pPr>
            <w:r>
              <w:rPr>
                <w:b/>
                <w:lang w:eastAsia="en-US"/>
              </w:rPr>
              <w:t>Prerekvizity, korekvizity, ekvivalence</w:t>
            </w:r>
          </w:p>
        </w:tc>
        <w:tc>
          <w:tcPr>
            <w:tcW w:w="6728" w:type="dxa"/>
            <w:gridSpan w:val="6"/>
            <w:tcBorders>
              <w:top w:val="single" w:sz="4" w:space="0" w:color="auto"/>
              <w:left w:val="single" w:sz="4" w:space="0" w:color="auto"/>
              <w:bottom w:val="single" w:sz="4" w:space="0" w:color="auto"/>
              <w:right w:val="single" w:sz="4" w:space="0" w:color="auto"/>
            </w:tcBorders>
          </w:tcPr>
          <w:p w14:paraId="028D584C" w14:textId="1574EB4A" w:rsidR="00B14E05" w:rsidRDefault="003D00FD" w:rsidP="00B14E05">
            <w:pPr>
              <w:spacing w:line="254" w:lineRule="auto"/>
              <w:jc w:val="both"/>
              <w:rPr>
                <w:sz w:val="16"/>
                <w:szCs w:val="16"/>
                <w:lang w:eastAsia="en-US"/>
              </w:rPr>
            </w:pPr>
            <w:r>
              <w:rPr>
                <w:lang w:eastAsia="en-US"/>
              </w:rPr>
              <w:t>Klauzurní práce</w:t>
            </w:r>
            <w:r w:rsidR="006B2B14">
              <w:rPr>
                <w:lang w:eastAsia="en-US"/>
              </w:rPr>
              <w:t xml:space="preserve"> 8</w:t>
            </w:r>
          </w:p>
        </w:tc>
      </w:tr>
      <w:tr w:rsidR="00B14E05" w14:paraId="2C08A368" w14:textId="77777777" w:rsidTr="00B14E05">
        <w:tc>
          <w:tcPr>
            <w:tcW w:w="3053" w:type="dxa"/>
            <w:tcBorders>
              <w:top w:val="single" w:sz="4" w:space="0" w:color="auto"/>
              <w:left w:val="single" w:sz="4" w:space="0" w:color="auto"/>
              <w:bottom w:val="single" w:sz="4" w:space="0" w:color="auto"/>
              <w:right w:val="single" w:sz="4" w:space="0" w:color="auto"/>
            </w:tcBorders>
            <w:shd w:val="clear" w:color="auto" w:fill="F7CAAC"/>
            <w:hideMark/>
          </w:tcPr>
          <w:p w14:paraId="07FEBE40" w14:textId="77777777" w:rsidR="00B14E05" w:rsidRDefault="00B14E05" w:rsidP="00B14E05">
            <w:pPr>
              <w:spacing w:line="254" w:lineRule="auto"/>
              <w:rPr>
                <w:b/>
                <w:lang w:eastAsia="en-US"/>
              </w:rPr>
            </w:pPr>
            <w:r>
              <w:rPr>
                <w:b/>
                <w:lang w:eastAsia="en-US"/>
              </w:rPr>
              <w:t>Způsob ověření studijních výsledků</w:t>
            </w:r>
          </w:p>
        </w:tc>
        <w:tc>
          <w:tcPr>
            <w:tcW w:w="3406" w:type="dxa"/>
            <w:gridSpan w:val="3"/>
            <w:tcBorders>
              <w:top w:val="single" w:sz="4" w:space="0" w:color="auto"/>
              <w:left w:val="single" w:sz="4" w:space="0" w:color="auto"/>
              <w:bottom w:val="single" w:sz="4" w:space="0" w:color="auto"/>
              <w:right w:val="single" w:sz="4" w:space="0" w:color="auto"/>
            </w:tcBorders>
            <w:hideMark/>
          </w:tcPr>
          <w:p w14:paraId="52D54B9F" w14:textId="1286E205" w:rsidR="00B14E05" w:rsidRDefault="0014062D" w:rsidP="00B14E05">
            <w:pPr>
              <w:spacing w:line="254" w:lineRule="auto"/>
              <w:jc w:val="both"/>
              <w:rPr>
                <w:lang w:eastAsia="en-US"/>
              </w:rPr>
            </w:pPr>
            <w:r>
              <w:rPr>
                <w:lang w:eastAsia="en-US"/>
              </w:rPr>
              <w:t xml:space="preserve">zápočet, </w:t>
            </w:r>
            <w:r w:rsidR="00B14E05">
              <w:rPr>
                <w:lang w:eastAsia="en-US"/>
              </w:rPr>
              <w:t>zkouška</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5BC2EE0D" w14:textId="77777777" w:rsidR="00B14E05" w:rsidRDefault="00B14E05" w:rsidP="00B14E05">
            <w:pPr>
              <w:spacing w:line="254" w:lineRule="auto"/>
              <w:jc w:val="both"/>
              <w:rPr>
                <w:b/>
                <w:lang w:eastAsia="en-US"/>
              </w:rPr>
            </w:pPr>
            <w:r>
              <w:rPr>
                <w:b/>
                <w:lang w:eastAsia="en-US"/>
              </w:rPr>
              <w:t>Forma výuky</w:t>
            </w:r>
          </w:p>
        </w:tc>
        <w:tc>
          <w:tcPr>
            <w:tcW w:w="1166" w:type="dxa"/>
            <w:gridSpan w:val="2"/>
            <w:tcBorders>
              <w:top w:val="single" w:sz="4" w:space="0" w:color="auto"/>
              <w:left w:val="single" w:sz="4" w:space="0" w:color="auto"/>
              <w:bottom w:val="single" w:sz="4" w:space="0" w:color="auto"/>
              <w:right w:val="single" w:sz="4" w:space="0" w:color="auto"/>
            </w:tcBorders>
            <w:hideMark/>
          </w:tcPr>
          <w:p w14:paraId="6033531F" w14:textId="77777777" w:rsidR="00B14E05" w:rsidRDefault="00B14E05" w:rsidP="00B14E05">
            <w:pPr>
              <w:spacing w:line="254" w:lineRule="auto"/>
              <w:jc w:val="both"/>
              <w:rPr>
                <w:lang w:eastAsia="en-US"/>
              </w:rPr>
            </w:pPr>
            <w:r>
              <w:rPr>
                <w:lang w:eastAsia="en-US"/>
              </w:rPr>
              <w:t>ateliér</w:t>
            </w:r>
          </w:p>
        </w:tc>
      </w:tr>
      <w:tr w:rsidR="00B14E05" w14:paraId="1CCF82D0" w14:textId="77777777" w:rsidTr="00B14E05">
        <w:tc>
          <w:tcPr>
            <w:tcW w:w="3053" w:type="dxa"/>
            <w:tcBorders>
              <w:top w:val="single" w:sz="4" w:space="0" w:color="auto"/>
              <w:left w:val="single" w:sz="4" w:space="0" w:color="auto"/>
              <w:bottom w:val="single" w:sz="4" w:space="0" w:color="auto"/>
              <w:right w:val="single" w:sz="4" w:space="0" w:color="auto"/>
            </w:tcBorders>
            <w:shd w:val="clear" w:color="auto" w:fill="F7CAAC"/>
            <w:hideMark/>
          </w:tcPr>
          <w:p w14:paraId="627189C5" w14:textId="77777777" w:rsidR="00B14E05" w:rsidRDefault="00B14E05" w:rsidP="00B14E05">
            <w:pPr>
              <w:spacing w:line="254" w:lineRule="auto"/>
              <w:rPr>
                <w:b/>
                <w:lang w:eastAsia="en-US"/>
              </w:rPr>
            </w:pPr>
            <w:r>
              <w:rPr>
                <w:b/>
                <w:lang w:eastAsia="en-US"/>
              </w:rPr>
              <w:t>Forma způsobu ověření studijních výsledků a další požadavky na studenta</w:t>
            </w:r>
          </w:p>
        </w:tc>
        <w:tc>
          <w:tcPr>
            <w:tcW w:w="6728" w:type="dxa"/>
            <w:gridSpan w:val="6"/>
            <w:tcBorders>
              <w:top w:val="single" w:sz="4" w:space="0" w:color="auto"/>
              <w:left w:val="single" w:sz="4" w:space="0" w:color="auto"/>
              <w:bottom w:val="nil"/>
              <w:right w:val="single" w:sz="4" w:space="0" w:color="auto"/>
            </w:tcBorders>
            <w:hideMark/>
          </w:tcPr>
          <w:p w14:paraId="38BF453A" w14:textId="77777777" w:rsidR="00B14E05" w:rsidRDefault="00B14E05" w:rsidP="00B14E05">
            <w:pPr>
              <w:pStyle w:val="Bezmezer"/>
              <w:jc w:val="both"/>
              <w:rPr>
                <w:color w:val="000000"/>
                <w:shd w:val="clear" w:color="auto" w:fill="FFFFFF"/>
                <w:lang w:eastAsia="en-US"/>
              </w:rPr>
            </w:pPr>
            <w:r>
              <w:rPr>
                <w:color w:val="000000"/>
                <w:shd w:val="clear" w:color="auto" w:fill="FFFFFF"/>
                <w:lang w:eastAsia="en-US"/>
              </w:rPr>
              <w:t>Po studentovi se požaduje 80% docházka, dále aktivní účast ve výuce                              a samostatné zpracování úkolů na základě studia dané problematiky a konzultací s vyučujícím. Student musí navrhované řešení obhájit a součástí je i prezentace.</w:t>
            </w:r>
          </w:p>
        </w:tc>
      </w:tr>
      <w:tr w:rsidR="00B14E05" w14:paraId="4CA36A71" w14:textId="77777777" w:rsidTr="00B14E05">
        <w:trPr>
          <w:trHeight w:val="224"/>
        </w:trPr>
        <w:tc>
          <w:tcPr>
            <w:tcW w:w="9781" w:type="dxa"/>
            <w:gridSpan w:val="7"/>
            <w:tcBorders>
              <w:top w:val="nil"/>
              <w:left w:val="single" w:sz="4" w:space="0" w:color="auto"/>
              <w:bottom w:val="single" w:sz="4" w:space="0" w:color="auto"/>
              <w:right w:val="single" w:sz="4" w:space="0" w:color="auto"/>
            </w:tcBorders>
          </w:tcPr>
          <w:p w14:paraId="5FDA16A4" w14:textId="77777777" w:rsidR="00B14E05" w:rsidRDefault="00B14E05" w:rsidP="00B14E05">
            <w:pPr>
              <w:spacing w:line="254" w:lineRule="auto"/>
              <w:jc w:val="both"/>
              <w:rPr>
                <w:lang w:eastAsia="en-US"/>
              </w:rPr>
            </w:pPr>
          </w:p>
        </w:tc>
      </w:tr>
      <w:tr w:rsidR="00B14E05" w14:paraId="639ADA0D" w14:textId="77777777" w:rsidTr="00B14E05">
        <w:trPr>
          <w:trHeight w:val="197"/>
        </w:trPr>
        <w:tc>
          <w:tcPr>
            <w:tcW w:w="3053" w:type="dxa"/>
            <w:tcBorders>
              <w:top w:val="nil"/>
              <w:left w:val="single" w:sz="4" w:space="0" w:color="auto"/>
              <w:bottom w:val="single" w:sz="4" w:space="0" w:color="auto"/>
              <w:right w:val="single" w:sz="4" w:space="0" w:color="auto"/>
            </w:tcBorders>
            <w:shd w:val="clear" w:color="auto" w:fill="F7CAAC"/>
            <w:hideMark/>
          </w:tcPr>
          <w:p w14:paraId="34375B3A" w14:textId="77777777" w:rsidR="00B14E05" w:rsidRDefault="00B14E05" w:rsidP="00B14E05">
            <w:pPr>
              <w:spacing w:line="254" w:lineRule="auto"/>
              <w:jc w:val="both"/>
              <w:rPr>
                <w:b/>
                <w:lang w:eastAsia="en-US"/>
              </w:rPr>
            </w:pPr>
            <w:r>
              <w:rPr>
                <w:b/>
                <w:lang w:eastAsia="en-US"/>
              </w:rPr>
              <w:t>Garant předmětu</w:t>
            </w:r>
          </w:p>
        </w:tc>
        <w:tc>
          <w:tcPr>
            <w:tcW w:w="6728" w:type="dxa"/>
            <w:gridSpan w:val="6"/>
            <w:tcBorders>
              <w:top w:val="nil"/>
              <w:left w:val="single" w:sz="4" w:space="0" w:color="auto"/>
              <w:bottom w:val="single" w:sz="4" w:space="0" w:color="auto"/>
              <w:right w:val="single" w:sz="4" w:space="0" w:color="auto"/>
            </w:tcBorders>
            <w:hideMark/>
          </w:tcPr>
          <w:p w14:paraId="4AB3824E" w14:textId="0E331D8D" w:rsidR="00B14E05" w:rsidRPr="0014062D" w:rsidRDefault="00000000" w:rsidP="00B14E05">
            <w:pPr>
              <w:spacing w:line="254" w:lineRule="auto"/>
              <w:jc w:val="both"/>
              <w:rPr>
                <w:lang w:eastAsia="en-US"/>
              </w:rPr>
            </w:pPr>
            <w:hyperlink r:id="rId44" w:history="1">
              <w:r w:rsidR="00B14E05" w:rsidRPr="0014062D">
                <w:rPr>
                  <w:rStyle w:val="Hypertextovodkaz"/>
                  <w:bCs/>
                  <w:color w:val="auto"/>
                  <w:u w:val="none"/>
                  <w:shd w:val="clear" w:color="auto" w:fill="FFFFFF"/>
                </w:rPr>
                <w:t>doc. M.</w:t>
              </w:r>
              <w:r w:rsidR="006B2B14">
                <w:rPr>
                  <w:rStyle w:val="Hypertextovodkaz"/>
                  <w:bCs/>
                  <w:color w:val="auto"/>
                  <w:u w:val="none"/>
                  <w:shd w:val="clear" w:color="auto" w:fill="FFFFFF"/>
                </w:rPr>
                <w:t xml:space="preserve"> </w:t>
              </w:r>
              <w:r w:rsidR="00B14E05" w:rsidRPr="0014062D">
                <w:rPr>
                  <w:rStyle w:val="Hypertextovodkaz"/>
                  <w:bCs/>
                  <w:color w:val="auto"/>
                  <w:u w:val="none"/>
                  <w:shd w:val="clear" w:color="auto" w:fill="FFFFFF"/>
                </w:rPr>
                <w:t>A. Vladimír Kovařík</w:t>
              </w:r>
            </w:hyperlink>
          </w:p>
        </w:tc>
      </w:tr>
      <w:tr w:rsidR="00B14E05" w14:paraId="4198B3B0" w14:textId="77777777" w:rsidTr="00B14E05">
        <w:trPr>
          <w:trHeight w:val="243"/>
        </w:trPr>
        <w:tc>
          <w:tcPr>
            <w:tcW w:w="3053" w:type="dxa"/>
            <w:tcBorders>
              <w:top w:val="nil"/>
              <w:left w:val="single" w:sz="4" w:space="0" w:color="auto"/>
              <w:bottom w:val="single" w:sz="4" w:space="0" w:color="auto"/>
              <w:right w:val="single" w:sz="4" w:space="0" w:color="auto"/>
            </w:tcBorders>
            <w:shd w:val="clear" w:color="auto" w:fill="F7CAAC"/>
            <w:hideMark/>
          </w:tcPr>
          <w:p w14:paraId="46AC1E42" w14:textId="77777777" w:rsidR="00B14E05" w:rsidRDefault="00B14E05" w:rsidP="00B14E05">
            <w:pPr>
              <w:spacing w:line="254" w:lineRule="auto"/>
              <w:rPr>
                <w:b/>
                <w:lang w:eastAsia="en-US"/>
              </w:rPr>
            </w:pPr>
            <w:r>
              <w:rPr>
                <w:b/>
                <w:lang w:eastAsia="en-US"/>
              </w:rPr>
              <w:t>Zapojení garanta do výuky předmětu</w:t>
            </w:r>
          </w:p>
        </w:tc>
        <w:tc>
          <w:tcPr>
            <w:tcW w:w="6728" w:type="dxa"/>
            <w:gridSpan w:val="6"/>
            <w:tcBorders>
              <w:top w:val="nil"/>
              <w:left w:val="single" w:sz="4" w:space="0" w:color="auto"/>
              <w:bottom w:val="single" w:sz="4" w:space="0" w:color="auto"/>
              <w:right w:val="single" w:sz="4" w:space="0" w:color="auto"/>
            </w:tcBorders>
            <w:hideMark/>
          </w:tcPr>
          <w:p w14:paraId="54119547" w14:textId="77777777" w:rsidR="00B14E05" w:rsidRPr="0014062D" w:rsidRDefault="00B14E05" w:rsidP="00B14E05">
            <w:pPr>
              <w:spacing w:line="254" w:lineRule="auto"/>
              <w:jc w:val="both"/>
              <w:rPr>
                <w:lang w:eastAsia="en-US"/>
              </w:rPr>
            </w:pPr>
            <w:r w:rsidRPr="0014062D">
              <w:rPr>
                <w:rFonts w:eastAsia="Calibri"/>
                <w:lang w:eastAsia="en-US"/>
              </w:rPr>
              <w:t>100 %</w:t>
            </w:r>
          </w:p>
        </w:tc>
      </w:tr>
      <w:tr w:rsidR="00B14E05" w14:paraId="5060EDBE" w14:textId="77777777" w:rsidTr="00B14E05">
        <w:tc>
          <w:tcPr>
            <w:tcW w:w="3053" w:type="dxa"/>
            <w:tcBorders>
              <w:top w:val="single" w:sz="4" w:space="0" w:color="auto"/>
              <w:left w:val="single" w:sz="4" w:space="0" w:color="auto"/>
              <w:bottom w:val="single" w:sz="4" w:space="0" w:color="auto"/>
              <w:right w:val="single" w:sz="4" w:space="0" w:color="auto"/>
            </w:tcBorders>
            <w:shd w:val="clear" w:color="auto" w:fill="F7CAAC"/>
            <w:hideMark/>
          </w:tcPr>
          <w:p w14:paraId="1A323A2F" w14:textId="77777777" w:rsidR="00B14E05" w:rsidRDefault="00B14E05" w:rsidP="00B14E05">
            <w:pPr>
              <w:spacing w:line="254" w:lineRule="auto"/>
              <w:jc w:val="both"/>
              <w:rPr>
                <w:b/>
                <w:lang w:eastAsia="en-US"/>
              </w:rPr>
            </w:pPr>
            <w:r>
              <w:rPr>
                <w:b/>
                <w:lang w:eastAsia="en-US"/>
              </w:rPr>
              <w:t>Vyučující</w:t>
            </w:r>
          </w:p>
        </w:tc>
        <w:tc>
          <w:tcPr>
            <w:tcW w:w="6728" w:type="dxa"/>
            <w:gridSpan w:val="6"/>
            <w:tcBorders>
              <w:top w:val="single" w:sz="4" w:space="0" w:color="auto"/>
              <w:left w:val="single" w:sz="4" w:space="0" w:color="auto"/>
              <w:bottom w:val="nil"/>
              <w:right w:val="single" w:sz="4" w:space="0" w:color="auto"/>
            </w:tcBorders>
          </w:tcPr>
          <w:p w14:paraId="13EEEF59" w14:textId="5C625A66" w:rsidR="00B14E05" w:rsidRPr="0014062D" w:rsidRDefault="00000000" w:rsidP="00B14E05">
            <w:pPr>
              <w:spacing w:line="254" w:lineRule="auto"/>
              <w:jc w:val="both"/>
              <w:rPr>
                <w:lang w:eastAsia="en-US"/>
              </w:rPr>
            </w:pPr>
            <w:hyperlink r:id="rId45" w:history="1">
              <w:r w:rsidR="00B14E05" w:rsidRPr="0014062D">
                <w:rPr>
                  <w:rStyle w:val="Hypertextovodkaz"/>
                  <w:bCs/>
                  <w:color w:val="auto"/>
                  <w:u w:val="none"/>
                  <w:shd w:val="clear" w:color="auto" w:fill="FFFFFF"/>
                </w:rPr>
                <w:t>doc. M.</w:t>
              </w:r>
              <w:r w:rsidR="006B2B14">
                <w:rPr>
                  <w:rStyle w:val="Hypertextovodkaz"/>
                  <w:bCs/>
                  <w:color w:val="auto"/>
                  <w:u w:val="none"/>
                  <w:shd w:val="clear" w:color="auto" w:fill="FFFFFF"/>
                </w:rPr>
                <w:t xml:space="preserve"> </w:t>
              </w:r>
              <w:r w:rsidR="00B14E05" w:rsidRPr="0014062D">
                <w:rPr>
                  <w:rStyle w:val="Hypertextovodkaz"/>
                  <w:bCs/>
                  <w:color w:val="auto"/>
                  <w:u w:val="none"/>
                  <w:shd w:val="clear" w:color="auto" w:fill="FFFFFF"/>
                </w:rPr>
                <w:t>A. Vladimír Kovařík</w:t>
              </w:r>
            </w:hyperlink>
          </w:p>
        </w:tc>
      </w:tr>
      <w:tr w:rsidR="00B14E05" w14:paraId="188139B2" w14:textId="77777777" w:rsidTr="00B14E05">
        <w:trPr>
          <w:trHeight w:val="292"/>
        </w:trPr>
        <w:tc>
          <w:tcPr>
            <w:tcW w:w="9781" w:type="dxa"/>
            <w:gridSpan w:val="7"/>
            <w:tcBorders>
              <w:top w:val="nil"/>
              <w:left w:val="single" w:sz="4" w:space="0" w:color="auto"/>
              <w:bottom w:val="single" w:sz="4" w:space="0" w:color="auto"/>
              <w:right w:val="single" w:sz="4" w:space="0" w:color="auto"/>
            </w:tcBorders>
            <w:hideMark/>
          </w:tcPr>
          <w:p w14:paraId="318D65A5" w14:textId="77777777" w:rsidR="00B14E05" w:rsidRDefault="00B14E05" w:rsidP="00B14E05">
            <w:pPr>
              <w:spacing w:line="254" w:lineRule="auto"/>
              <w:jc w:val="both"/>
              <w:rPr>
                <w:lang w:eastAsia="en-US"/>
              </w:rPr>
            </w:pPr>
          </w:p>
        </w:tc>
      </w:tr>
      <w:tr w:rsidR="00B14E05" w14:paraId="7729757E" w14:textId="77777777" w:rsidTr="00B14E05">
        <w:tc>
          <w:tcPr>
            <w:tcW w:w="3053" w:type="dxa"/>
            <w:tcBorders>
              <w:top w:val="single" w:sz="4" w:space="0" w:color="auto"/>
              <w:left w:val="single" w:sz="4" w:space="0" w:color="auto"/>
              <w:bottom w:val="single" w:sz="4" w:space="0" w:color="auto"/>
              <w:right w:val="single" w:sz="4" w:space="0" w:color="auto"/>
            </w:tcBorders>
            <w:shd w:val="clear" w:color="auto" w:fill="F7CAAC"/>
            <w:hideMark/>
          </w:tcPr>
          <w:p w14:paraId="308F1178" w14:textId="77777777" w:rsidR="00B14E05" w:rsidRDefault="00B14E05" w:rsidP="00B14E05">
            <w:pPr>
              <w:spacing w:line="254" w:lineRule="auto"/>
              <w:jc w:val="both"/>
              <w:rPr>
                <w:b/>
                <w:lang w:eastAsia="en-US"/>
              </w:rPr>
            </w:pPr>
            <w:r>
              <w:rPr>
                <w:b/>
                <w:lang w:eastAsia="en-US"/>
              </w:rPr>
              <w:t>Stručná anotace předmětu</w:t>
            </w:r>
          </w:p>
        </w:tc>
        <w:tc>
          <w:tcPr>
            <w:tcW w:w="6728" w:type="dxa"/>
            <w:gridSpan w:val="6"/>
            <w:tcBorders>
              <w:top w:val="single" w:sz="4" w:space="0" w:color="auto"/>
              <w:left w:val="single" w:sz="4" w:space="0" w:color="auto"/>
              <w:bottom w:val="nil"/>
              <w:right w:val="single" w:sz="4" w:space="0" w:color="auto"/>
            </w:tcBorders>
          </w:tcPr>
          <w:p w14:paraId="7B9DFE15" w14:textId="77777777" w:rsidR="00B14E05" w:rsidRDefault="00B14E05" w:rsidP="00B14E05">
            <w:pPr>
              <w:spacing w:line="254" w:lineRule="auto"/>
              <w:jc w:val="both"/>
              <w:rPr>
                <w:sz w:val="16"/>
                <w:szCs w:val="16"/>
                <w:lang w:eastAsia="en-US"/>
              </w:rPr>
            </w:pPr>
          </w:p>
        </w:tc>
      </w:tr>
      <w:tr w:rsidR="00B14E05" w14:paraId="0C4108CB" w14:textId="77777777" w:rsidTr="006B2B14">
        <w:trPr>
          <w:trHeight w:val="1540"/>
        </w:trPr>
        <w:tc>
          <w:tcPr>
            <w:tcW w:w="9781" w:type="dxa"/>
            <w:gridSpan w:val="7"/>
            <w:tcBorders>
              <w:top w:val="nil"/>
              <w:left w:val="single" w:sz="4" w:space="0" w:color="auto"/>
              <w:bottom w:val="single" w:sz="12" w:space="0" w:color="auto"/>
              <w:right w:val="single" w:sz="4" w:space="0" w:color="auto"/>
            </w:tcBorders>
            <w:hideMark/>
          </w:tcPr>
          <w:p w14:paraId="53116CF8" w14:textId="77777777" w:rsidR="00A40D73" w:rsidRDefault="00CC1622" w:rsidP="00A40D73">
            <w:pPr>
              <w:pStyle w:val="paragraph"/>
              <w:spacing w:before="0" w:beforeAutospacing="0" w:after="120" w:afterAutospacing="0"/>
              <w:jc w:val="both"/>
              <w:textAlignment w:val="baseline"/>
              <w:rPr>
                <w:rStyle w:val="normaltextrun"/>
                <w:rFonts w:ascii="Times" w:hAnsi="Times" w:cs="Times"/>
                <w:sz w:val="20"/>
                <w:szCs w:val="20"/>
              </w:rPr>
            </w:pPr>
            <w:r w:rsidRPr="00CC3382">
              <w:rPr>
                <w:rStyle w:val="normaltextrun"/>
                <w:rFonts w:ascii="Times" w:hAnsi="Times" w:cs="Times"/>
                <w:sz w:val="20"/>
                <w:szCs w:val="20"/>
              </w:rPr>
              <w:t>Cílem předmětu je zaměření se na individuální projekty, které připravují studenty na vstup do praxe. Důraz je kladen na rekapitulaci všech procesních postupů</w:t>
            </w:r>
            <w:r w:rsidR="00EE4C46">
              <w:rPr>
                <w:rStyle w:val="normaltextrun"/>
                <w:rFonts w:ascii="Times" w:hAnsi="Times" w:cs="Times"/>
                <w:sz w:val="20"/>
                <w:szCs w:val="20"/>
              </w:rPr>
              <w:t xml:space="preserve">, </w:t>
            </w:r>
            <w:r w:rsidRPr="00CC3382">
              <w:rPr>
                <w:rStyle w:val="normaltextrun"/>
                <w:rFonts w:ascii="Times" w:hAnsi="Times" w:cs="Times"/>
                <w:sz w:val="20"/>
                <w:szCs w:val="20"/>
              </w:rPr>
              <w:t>pedagog se stává superv</w:t>
            </w:r>
            <w:r w:rsidR="00665612" w:rsidRPr="00CC3382">
              <w:rPr>
                <w:rStyle w:val="normaltextrun"/>
                <w:rFonts w:ascii="Times" w:hAnsi="Times" w:cs="Times"/>
                <w:sz w:val="20"/>
                <w:szCs w:val="20"/>
              </w:rPr>
              <w:t xml:space="preserve">izorem a mentorem. </w:t>
            </w:r>
            <w:r w:rsidRPr="00CC3382">
              <w:rPr>
                <w:rStyle w:val="normaltextrun"/>
                <w:rFonts w:ascii="Times" w:hAnsi="Times" w:cs="Times"/>
                <w:sz w:val="20"/>
                <w:szCs w:val="20"/>
              </w:rPr>
              <w:t>Tvůrčí proces včetně organizace práce na několika paralelních projektech různého rozsahu a charakteru je plně v zodpovědnosti studenta. </w:t>
            </w:r>
          </w:p>
          <w:p w14:paraId="42B71B43" w14:textId="77777777" w:rsidR="00D92C77" w:rsidRDefault="00CC1622" w:rsidP="00D92C77">
            <w:pPr>
              <w:pStyle w:val="paragraph"/>
              <w:spacing w:before="0" w:beforeAutospacing="0" w:after="120" w:afterAutospacing="0"/>
              <w:jc w:val="both"/>
              <w:textAlignment w:val="baseline"/>
              <w:rPr>
                <w:rStyle w:val="normaltextrun"/>
                <w:rFonts w:ascii="Times" w:hAnsi="Times" w:cs="Times"/>
                <w:sz w:val="20"/>
                <w:szCs w:val="20"/>
              </w:rPr>
            </w:pPr>
            <w:r w:rsidRPr="00CC3382">
              <w:rPr>
                <w:rStyle w:val="normaltextrun"/>
                <w:rFonts w:ascii="Times" w:hAnsi="Times" w:cs="Times"/>
                <w:sz w:val="20"/>
                <w:szCs w:val="20"/>
              </w:rPr>
              <w:t xml:space="preserve">Komplexně pojaté projekty, jejichž zadání studenti definují samostatně po konzultaci s pedagogem, jsou těžištěm výuky v tomto semestru. Důraz je kladen především na vlastní iniciativu a schopnost samostatné tvůrčí práce. Zúročení poznatků z předešlého studia jak výtvarných, tak i teoretických předmětů je považováno za samozřejmost, stejně tak i schopnost prezentace vlastní práce jak </w:t>
            </w:r>
            <w:r w:rsidR="00CC3382" w:rsidRPr="00CC3382">
              <w:rPr>
                <w:rStyle w:val="normaltextrun"/>
                <w:rFonts w:ascii="Times" w:hAnsi="Times" w:cs="Times"/>
                <w:sz w:val="20"/>
                <w:szCs w:val="20"/>
              </w:rPr>
              <w:t>ústní,</w:t>
            </w:r>
            <w:r w:rsidRPr="00CC3382">
              <w:rPr>
                <w:rStyle w:val="normaltextrun"/>
                <w:rFonts w:ascii="Times" w:hAnsi="Times" w:cs="Times"/>
                <w:sz w:val="20"/>
                <w:szCs w:val="20"/>
              </w:rPr>
              <w:t xml:space="preserve"> tak i písemnou formou.  Vysoký stupeň náročnosti úkolů souvisí se zohledněním všech aspektů spojených s danou problematikou, tedy nejen výtvarných a technologických, ale například i sociologických, ergonomických, ekonomických, </w:t>
            </w:r>
            <w:r w:rsidR="00097709" w:rsidRPr="00CC3382">
              <w:rPr>
                <w:rStyle w:val="normaltextrun"/>
                <w:rFonts w:ascii="Times" w:hAnsi="Times" w:cs="Times"/>
                <w:sz w:val="20"/>
                <w:szCs w:val="20"/>
              </w:rPr>
              <w:t>enviromentálních… Výsledky</w:t>
            </w:r>
            <w:r w:rsidRPr="00CC3382">
              <w:rPr>
                <w:rStyle w:val="normaltextrun"/>
                <w:rFonts w:ascii="Times" w:hAnsi="Times" w:cs="Times"/>
                <w:sz w:val="20"/>
                <w:szCs w:val="20"/>
              </w:rPr>
              <w:t xml:space="preserve"> by měly přinášet jak experimentální a novátorská řešení, tak i řešení směřující k sériové produkci, vždy však přímo souvisejících s charakterem každého projektu.  </w:t>
            </w:r>
          </w:p>
          <w:p w14:paraId="04A4D3D5" w14:textId="0D0C108A" w:rsidR="00CC1622" w:rsidRDefault="00CC1622" w:rsidP="00D92C77">
            <w:pPr>
              <w:pStyle w:val="paragraph"/>
              <w:spacing w:before="0" w:beforeAutospacing="0" w:after="120" w:afterAutospacing="0"/>
              <w:jc w:val="both"/>
              <w:textAlignment w:val="baseline"/>
              <w:rPr>
                <w:rFonts w:ascii="Segoe UI" w:hAnsi="Segoe UI" w:cs="Segoe UI"/>
                <w:sz w:val="18"/>
                <w:szCs w:val="18"/>
              </w:rPr>
            </w:pPr>
            <w:r w:rsidRPr="00CC3382">
              <w:rPr>
                <w:rStyle w:val="normaltextrun"/>
                <w:rFonts w:ascii="Times" w:hAnsi="Times" w:cs="Times"/>
                <w:sz w:val="20"/>
                <w:szCs w:val="20"/>
              </w:rPr>
              <w:t xml:space="preserve">Výstupy řešení projektů jsou prezentovány ve formě fyzických a virtuálních 3D modelů, prezentovaných s doprovodnou dokumentací ať už v elektronické či tištěné podobě.  Technologie použité pro tvorbu prezentace výsledků, by měla být chápána jako nástroj pomáhající k nejlepšímu </w:t>
            </w:r>
            <w:r w:rsidR="00CC3382" w:rsidRPr="00CC3382">
              <w:rPr>
                <w:rStyle w:val="normaltextrun"/>
                <w:rFonts w:ascii="Times" w:hAnsi="Times" w:cs="Times"/>
                <w:sz w:val="20"/>
                <w:szCs w:val="20"/>
              </w:rPr>
              <w:t>řešení,</w:t>
            </w:r>
            <w:r w:rsidRPr="00CC3382">
              <w:rPr>
                <w:rStyle w:val="normaltextrun"/>
                <w:rFonts w:ascii="Times" w:hAnsi="Times" w:cs="Times"/>
                <w:sz w:val="20"/>
                <w:szCs w:val="20"/>
              </w:rPr>
              <w:t xml:space="preserve"> a ne jako nástroj omezující tvůrčí proces.  </w:t>
            </w:r>
            <w:r>
              <w:rPr>
                <w:rStyle w:val="eop"/>
                <w:rFonts w:ascii="Tahoma" w:hAnsi="Tahoma" w:cs="Tahoma"/>
                <w:color w:val="000000"/>
                <w:sz w:val="17"/>
                <w:szCs w:val="17"/>
              </w:rPr>
              <w:t> </w:t>
            </w:r>
          </w:p>
          <w:p w14:paraId="5BB7E0A3" w14:textId="41197D0A" w:rsidR="00CC1622" w:rsidRPr="00097709" w:rsidRDefault="00CC1622" w:rsidP="00D3581F">
            <w:pPr>
              <w:pStyle w:val="paragraph"/>
              <w:numPr>
                <w:ilvl w:val="0"/>
                <w:numId w:val="97"/>
              </w:numPr>
              <w:spacing w:before="0" w:beforeAutospacing="0" w:after="0" w:afterAutospacing="0"/>
              <w:textAlignment w:val="baseline"/>
              <w:rPr>
                <w:rFonts w:ascii="Segoe UI" w:hAnsi="Segoe UI" w:cs="Segoe UI"/>
                <w:sz w:val="18"/>
                <w:szCs w:val="18"/>
              </w:rPr>
            </w:pPr>
            <w:r w:rsidRPr="00097709">
              <w:rPr>
                <w:rStyle w:val="normaltextrun"/>
                <w:rFonts w:ascii="Times" w:hAnsi="Times" w:cs="Times"/>
                <w:sz w:val="20"/>
                <w:szCs w:val="20"/>
              </w:rPr>
              <w:t>zadání ateliérových úkolů, požadavky ke splnění předmětu</w:t>
            </w:r>
            <w:r w:rsidRPr="00097709">
              <w:rPr>
                <w:rStyle w:val="eop"/>
                <w:rFonts w:ascii="Times" w:hAnsi="Times" w:cs="Times"/>
                <w:sz w:val="20"/>
                <w:szCs w:val="20"/>
              </w:rPr>
              <w:t> </w:t>
            </w:r>
          </w:p>
          <w:p w14:paraId="3831AFD2" w14:textId="6C2C7B36" w:rsidR="00CC1622" w:rsidRPr="00097709" w:rsidRDefault="00CC1622" w:rsidP="00D3581F">
            <w:pPr>
              <w:pStyle w:val="paragraph"/>
              <w:numPr>
                <w:ilvl w:val="0"/>
                <w:numId w:val="97"/>
              </w:numPr>
              <w:spacing w:before="0" w:beforeAutospacing="0" w:after="0" w:afterAutospacing="0"/>
              <w:textAlignment w:val="baseline"/>
              <w:rPr>
                <w:rFonts w:ascii="Segoe UI" w:hAnsi="Segoe UI" w:cs="Segoe UI"/>
                <w:sz w:val="18"/>
                <w:szCs w:val="18"/>
              </w:rPr>
            </w:pPr>
            <w:r w:rsidRPr="00097709">
              <w:rPr>
                <w:rStyle w:val="normaltextrun"/>
                <w:rFonts w:ascii="Times" w:hAnsi="Times" w:cs="Times"/>
                <w:sz w:val="20"/>
                <w:szCs w:val="20"/>
              </w:rPr>
              <w:t>rešerše / analýza</w:t>
            </w:r>
            <w:r w:rsidRPr="00097709">
              <w:rPr>
                <w:rStyle w:val="eop"/>
                <w:rFonts w:ascii="Times" w:hAnsi="Times" w:cs="Times"/>
                <w:sz w:val="20"/>
                <w:szCs w:val="20"/>
              </w:rPr>
              <w:t> </w:t>
            </w:r>
          </w:p>
          <w:p w14:paraId="6532E6A0" w14:textId="017FB272" w:rsidR="00CC1622" w:rsidRPr="00097709" w:rsidRDefault="00CC1622" w:rsidP="00D3581F">
            <w:pPr>
              <w:pStyle w:val="paragraph"/>
              <w:numPr>
                <w:ilvl w:val="0"/>
                <w:numId w:val="97"/>
              </w:numPr>
              <w:spacing w:before="0" w:beforeAutospacing="0" w:after="0" w:afterAutospacing="0"/>
              <w:textAlignment w:val="baseline"/>
              <w:rPr>
                <w:rFonts w:ascii="Segoe UI" w:hAnsi="Segoe UI" w:cs="Segoe UI"/>
                <w:sz w:val="18"/>
                <w:szCs w:val="18"/>
              </w:rPr>
            </w:pPr>
            <w:r w:rsidRPr="00097709">
              <w:rPr>
                <w:rStyle w:val="normaltextrun"/>
                <w:rFonts w:ascii="Times" w:hAnsi="Times" w:cs="Times"/>
                <w:sz w:val="20"/>
                <w:szCs w:val="20"/>
              </w:rPr>
              <w:t>konzultace rozpracovanosti</w:t>
            </w:r>
            <w:r w:rsidRPr="00097709">
              <w:rPr>
                <w:rStyle w:val="eop"/>
                <w:rFonts w:ascii="Times" w:hAnsi="Times" w:cs="Times"/>
                <w:sz w:val="20"/>
                <w:szCs w:val="20"/>
              </w:rPr>
              <w:t> </w:t>
            </w:r>
          </w:p>
          <w:p w14:paraId="6CC67212" w14:textId="1AED7225" w:rsidR="00CC1622" w:rsidRPr="00097709" w:rsidRDefault="00CC1622" w:rsidP="00D3581F">
            <w:pPr>
              <w:pStyle w:val="paragraph"/>
              <w:numPr>
                <w:ilvl w:val="0"/>
                <w:numId w:val="97"/>
              </w:numPr>
              <w:spacing w:before="0" w:beforeAutospacing="0" w:after="0" w:afterAutospacing="0"/>
              <w:textAlignment w:val="baseline"/>
              <w:rPr>
                <w:rFonts w:ascii="Segoe UI" w:hAnsi="Segoe UI" w:cs="Segoe UI"/>
                <w:sz w:val="18"/>
                <w:szCs w:val="18"/>
              </w:rPr>
            </w:pPr>
            <w:r w:rsidRPr="00097709">
              <w:rPr>
                <w:rStyle w:val="normaltextrun"/>
                <w:rFonts w:ascii="Times" w:hAnsi="Times" w:cs="Times"/>
                <w:sz w:val="20"/>
                <w:szCs w:val="20"/>
              </w:rPr>
              <w:t>konzultace rozpracovanosti</w:t>
            </w:r>
            <w:r w:rsidRPr="00097709">
              <w:rPr>
                <w:rStyle w:val="eop"/>
                <w:rFonts w:ascii="Times" w:hAnsi="Times" w:cs="Times"/>
                <w:sz w:val="20"/>
                <w:szCs w:val="20"/>
              </w:rPr>
              <w:t> </w:t>
            </w:r>
          </w:p>
          <w:p w14:paraId="1413169A" w14:textId="2240A7CC" w:rsidR="00CC1622" w:rsidRPr="00097709" w:rsidRDefault="00CC1622" w:rsidP="00D3581F">
            <w:pPr>
              <w:pStyle w:val="paragraph"/>
              <w:numPr>
                <w:ilvl w:val="0"/>
                <w:numId w:val="97"/>
              </w:numPr>
              <w:spacing w:before="0" w:beforeAutospacing="0" w:after="0" w:afterAutospacing="0"/>
              <w:textAlignment w:val="baseline"/>
              <w:rPr>
                <w:rFonts w:ascii="Segoe UI" w:hAnsi="Segoe UI" w:cs="Segoe UI"/>
                <w:sz w:val="18"/>
                <w:szCs w:val="18"/>
              </w:rPr>
            </w:pPr>
            <w:r w:rsidRPr="00097709">
              <w:rPr>
                <w:rStyle w:val="normaltextrun"/>
                <w:rFonts w:ascii="Times" w:hAnsi="Times" w:cs="Times"/>
                <w:sz w:val="20"/>
                <w:szCs w:val="20"/>
              </w:rPr>
              <w:t>konzultace rozpracovanosti</w:t>
            </w:r>
            <w:r w:rsidRPr="00097709">
              <w:rPr>
                <w:rStyle w:val="eop"/>
                <w:rFonts w:ascii="Times" w:hAnsi="Times" w:cs="Times"/>
                <w:sz w:val="20"/>
                <w:szCs w:val="20"/>
              </w:rPr>
              <w:t> </w:t>
            </w:r>
          </w:p>
          <w:p w14:paraId="3B56C160" w14:textId="2571FE7C" w:rsidR="00CC1622" w:rsidRPr="00097709" w:rsidRDefault="00CC1622" w:rsidP="00D3581F">
            <w:pPr>
              <w:pStyle w:val="paragraph"/>
              <w:numPr>
                <w:ilvl w:val="0"/>
                <w:numId w:val="97"/>
              </w:numPr>
              <w:spacing w:before="0" w:beforeAutospacing="0" w:after="0" w:afterAutospacing="0"/>
              <w:textAlignment w:val="baseline"/>
              <w:rPr>
                <w:rFonts w:ascii="Segoe UI" w:hAnsi="Segoe UI" w:cs="Segoe UI"/>
                <w:sz w:val="18"/>
                <w:szCs w:val="18"/>
              </w:rPr>
            </w:pPr>
            <w:r w:rsidRPr="00097709">
              <w:rPr>
                <w:rStyle w:val="normaltextrun"/>
                <w:rFonts w:ascii="Times" w:hAnsi="Times" w:cs="Times"/>
                <w:sz w:val="20"/>
                <w:szCs w:val="20"/>
              </w:rPr>
              <w:t>prezentace rozpracovanosti</w:t>
            </w:r>
            <w:r w:rsidRPr="00097709">
              <w:rPr>
                <w:rStyle w:val="eop"/>
                <w:rFonts w:ascii="Times" w:hAnsi="Times" w:cs="Times"/>
                <w:sz w:val="20"/>
                <w:szCs w:val="20"/>
              </w:rPr>
              <w:t> </w:t>
            </w:r>
          </w:p>
          <w:p w14:paraId="0A4558E5" w14:textId="213CB42D" w:rsidR="00CC1622" w:rsidRPr="00097709" w:rsidRDefault="00CC1622" w:rsidP="00D3581F">
            <w:pPr>
              <w:pStyle w:val="paragraph"/>
              <w:numPr>
                <w:ilvl w:val="0"/>
                <w:numId w:val="97"/>
              </w:numPr>
              <w:spacing w:before="0" w:beforeAutospacing="0" w:after="0" w:afterAutospacing="0"/>
              <w:textAlignment w:val="baseline"/>
              <w:rPr>
                <w:rFonts w:ascii="Segoe UI" w:hAnsi="Segoe UI" w:cs="Segoe UI"/>
                <w:sz w:val="18"/>
                <w:szCs w:val="18"/>
              </w:rPr>
            </w:pPr>
            <w:r w:rsidRPr="00097709">
              <w:rPr>
                <w:rStyle w:val="normaltextrun"/>
                <w:rFonts w:ascii="Times" w:hAnsi="Times" w:cs="Times"/>
                <w:sz w:val="20"/>
                <w:szCs w:val="20"/>
              </w:rPr>
              <w:t>konzultace rozpracovanosti</w:t>
            </w:r>
            <w:r w:rsidRPr="00097709">
              <w:rPr>
                <w:rStyle w:val="eop"/>
                <w:rFonts w:ascii="Times" w:hAnsi="Times" w:cs="Times"/>
                <w:sz w:val="20"/>
                <w:szCs w:val="20"/>
              </w:rPr>
              <w:t> </w:t>
            </w:r>
          </w:p>
          <w:p w14:paraId="216FF494" w14:textId="30D8EB5E" w:rsidR="00CC1622" w:rsidRPr="00097709" w:rsidRDefault="00CC1622" w:rsidP="00D3581F">
            <w:pPr>
              <w:pStyle w:val="paragraph"/>
              <w:numPr>
                <w:ilvl w:val="0"/>
                <w:numId w:val="97"/>
              </w:numPr>
              <w:spacing w:before="0" w:beforeAutospacing="0" w:after="0" w:afterAutospacing="0"/>
              <w:textAlignment w:val="baseline"/>
              <w:rPr>
                <w:rFonts w:ascii="Segoe UI" w:hAnsi="Segoe UI" w:cs="Segoe UI"/>
                <w:sz w:val="18"/>
                <w:szCs w:val="18"/>
              </w:rPr>
            </w:pPr>
            <w:r w:rsidRPr="00097709">
              <w:rPr>
                <w:rStyle w:val="normaltextrun"/>
                <w:rFonts w:ascii="Times" w:hAnsi="Times" w:cs="Times"/>
                <w:sz w:val="20"/>
                <w:szCs w:val="20"/>
              </w:rPr>
              <w:t>konzultace rozpracovanosti</w:t>
            </w:r>
            <w:r w:rsidRPr="00097709">
              <w:rPr>
                <w:rStyle w:val="eop"/>
                <w:rFonts w:ascii="Times" w:hAnsi="Times" w:cs="Times"/>
                <w:sz w:val="20"/>
                <w:szCs w:val="20"/>
              </w:rPr>
              <w:t> </w:t>
            </w:r>
          </w:p>
          <w:p w14:paraId="5F068BC2" w14:textId="0CCA3C25" w:rsidR="00CC1622" w:rsidRPr="00097709" w:rsidRDefault="00CC1622" w:rsidP="00D3581F">
            <w:pPr>
              <w:pStyle w:val="paragraph"/>
              <w:numPr>
                <w:ilvl w:val="0"/>
                <w:numId w:val="97"/>
              </w:numPr>
              <w:spacing w:before="0" w:beforeAutospacing="0" w:after="0" w:afterAutospacing="0"/>
              <w:textAlignment w:val="baseline"/>
              <w:rPr>
                <w:rFonts w:ascii="Segoe UI" w:hAnsi="Segoe UI" w:cs="Segoe UI"/>
                <w:sz w:val="18"/>
                <w:szCs w:val="18"/>
              </w:rPr>
            </w:pPr>
            <w:r w:rsidRPr="00097709">
              <w:rPr>
                <w:rStyle w:val="normaltextrun"/>
                <w:rFonts w:ascii="Times" w:hAnsi="Times" w:cs="Times"/>
                <w:sz w:val="20"/>
                <w:szCs w:val="20"/>
              </w:rPr>
              <w:t>konzultace rozpracovanosti</w:t>
            </w:r>
            <w:r w:rsidRPr="00097709">
              <w:rPr>
                <w:rStyle w:val="eop"/>
                <w:rFonts w:ascii="Times" w:hAnsi="Times" w:cs="Times"/>
                <w:sz w:val="20"/>
                <w:szCs w:val="20"/>
              </w:rPr>
              <w:t> </w:t>
            </w:r>
          </w:p>
          <w:p w14:paraId="192C81F2" w14:textId="4572221C" w:rsidR="00CC1622" w:rsidRPr="00097709" w:rsidRDefault="00CC1622" w:rsidP="00D3581F">
            <w:pPr>
              <w:pStyle w:val="paragraph"/>
              <w:numPr>
                <w:ilvl w:val="0"/>
                <w:numId w:val="97"/>
              </w:numPr>
              <w:spacing w:before="0" w:beforeAutospacing="0" w:after="0" w:afterAutospacing="0"/>
              <w:textAlignment w:val="baseline"/>
              <w:rPr>
                <w:rFonts w:ascii="Segoe UI" w:hAnsi="Segoe UI" w:cs="Segoe UI"/>
                <w:sz w:val="18"/>
                <w:szCs w:val="18"/>
              </w:rPr>
            </w:pPr>
            <w:r w:rsidRPr="00097709">
              <w:rPr>
                <w:rStyle w:val="normaltextrun"/>
                <w:rFonts w:ascii="Times" w:hAnsi="Times" w:cs="Times"/>
                <w:sz w:val="20"/>
                <w:szCs w:val="20"/>
              </w:rPr>
              <w:t>prezentace rozpracovanosti</w:t>
            </w:r>
            <w:r w:rsidRPr="00097709">
              <w:rPr>
                <w:rStyle w:val="eop"/>
                <w:rFonts w:ascii="Times" w:hAnsi="Times" w:cs="Times"/>
                <w:sz w:val="20"/>
                <w:szCs w:val="20"/>
              </w:rPr>
              <w:t> </w:t>
            </w:r>
          </w:p>
          <w:p w14:paraId="5B81ED0A" w14:textId="46935304" w:rsidR="00CC1622" w:rsidRPr="00097709" w:rsidRDefault="00CC1622" w:rsidP="00D3581F">
            <w:pPr>
              <w:pStyle w:val="paragraph"/>
              <w:numPr>
                <w:ilvl w:val="0"/>
                <w:numId w:val="97"/>
              </w:numPr>
              <w:spacing w:before="0" w:beforeAutospacing="0" w:after="0" w:afterAutospacing="0"/>
              <w:textAlignment w:val="baseline"/>
              <w:rPr>
                <w:rFonts w:ascii="Segoe UI" w:hAnsi="Segoe UI" w:cs="Segoe UI"/>
                <w:sz w:val="18"/>
                <w:szCs w:val="18"/>
              </w:rPr>
            </w:pPr>
            <w:r w:rsidRPr="00097709">
              <w:rPr>
                <w:rStyle w:val="normaltextrun"/>
                <w:rFonts w:ascii="Times" w:hAnsi="Times" w:cs="Times"/>
                <w:sz w:val="20"/>
                <w:szCs w:val="20"/>
              </w:rPr>
              <w:t>konzultace rozpracovanosti</w:t>
            </w:r>
            <w:r w:rsidRPr="00097709">
              <w:rPr>
                <w:rStyle w:val="eop"/>
                <w:rFonts w:ascii="Times" w:hAnsi="Times" w:cs="Times"/>
                <w:sz w:val="20"/>
                <w:szCs w:val="20"/>
              </w:rPr>
              <w:t> </w:t>
            </w:r>
          </w:p>
          <w:p w14:paraId="226F8774" w14:textId="1CE4A383" w:rsidR="00CC1622" w:rsidRPr="00097709" w:rsidRDefault="00CC1622" w:rsidP="00D3581F">
            <w:pPr>
              <w:pStyle w:val="paragraph"/>
              <w:numPr>
                <w:ilvl w:val="0"/>
                <w:numId w:val="97"/>
              </w:numPr>
              <w:spacing w:before="0" w:beforeAutospacing="0" w:after="0" w:afterAutospacing="0"/>
              <w:textAlignment w:val="baseline"/>
              <w:rPr>
                <w:rFonts w:ascii="Segoe UI" w:hAnsi="Segoe UI" w:cs="Segoe UI"/>
                <w:sz w:val="18"/>
                <w:szCs w:val="18"/>
              </w:rPr>
            </w:pPr>
            <w:r w:rsidRPr="00097709">
              <w:rPr>
                <w:rStyle w:val="normaltextrun"/>
                <w:rFonts w:ascii="Times" w:hAnsi="Times" w:cs="Times"/>
                <w:sz w:val="20"/>
                <w:szCs w:val="20"/>
              </w:rPr>
              <w:t>konzultace rozpracovanosti</w:t>
            </w:r>
            <w:r w:rsidRPr="00097709">
              <w:rPr>
                <w:rStyle w:val="eop"/>
                <w:rFonts w:ascii="Times" w:hAnsi="Times" w:cs="Times"/>
                <w:sz w:val="20"/>
                <w:szCs w:val="20"/>
              </w:rPr>
              <w:t> </w:t>
            </w:r>
          </w:p>
          <w:p w14:paraId="6246288D" w14:textId="0A619104" w:rsidR="00097709" w:rsidRDefault="00CC1622" w:rsidP="00D3581F">
            <w:pPr>
              <w:pStyle w:val="paragraph"/>
              <w:numPr>
                <w:ilvl w:val="0"/>
                <w:numId w:val="97"/>
              </w:numPr>
              <w:spacing w:before="0" w:beforeAutospacing="0" w:after="120" w:afterAutospacing="0"/>
              <w:textAlignment w:val="baseline"/>
              <w:rPr>
                <w:rStyle w:val="eop"/>
                <w:rFonts w:ascii="Times" w:hAnsi="Times" w:cs="Times"/>
                <w:sz w:val="20"/>
                <w:szCs w:val="20"/>
              </w:rPr>
            </w:pPr>
            <w:r w:rsidRPr="00097709">
              <w:rPr>
                <w:rStyle w:val="normaltextrun"/>
                <w:rFonts w:ascii="Times" w:hAnsi="Times" w:cs="Times"/>
                <w:sz w:val="20"/>
                <w:szCs w:val="20"/>
              </w:rPr>
              <w:t>prezentace a vyhodnocení úkolů</w:t>
            </w:r>
            <w:r w:rsidRPr="00097709">
              <w:rPr>
                <w:rStyle w:val="eop"/>
                <w:rFonts w:ascii="Times" w:hAnsi="Times" w:cs="Times"/>
                <w:sz w:val="20"/>
                <w:szCs w:val="20"/>
              </w:rPr>
              <w:t> </w:t>
            </w:r>
          </w:p>
          <w:p w14:paraId="285CD416" w14:textId="5FA271E8" w:rsidR="000474CD" w:rsidRPr="00045775" w:rsidRDefault="00097709" w:rsidP="00045775">
            <w:pPr>
              <w:pStyle w:val="paragraph"/>
              <w:spacing w:before="0" w:beforeAutospacing="0" w:after="0" w:afterAutospacing="0"/>
              <w:textAlignment w:val="baseline"/>
              <w:rPr>
                <w:rFonts w:ascii="Segoe UI" w:hAnsi="Segoe UI" w:cs="Segoe UI"/>
                <w:sz w:val="18"/>
                <w:szCs w:val="18"/>
              </w:rPr>
            </w:pPr>
            <w:r w:rsidRPr="00CC1622">
              <w:rPr>
                <w:rStyle w:val="contextualspellingandgrammarerror"/>
                <w:sz w:val="20"/>
                <w:szCs w:val="20"/>
                <w:shd w:val="clear" w:color="auto" w:fill="FFFFFF"/>
              </w:rPr>
              <w:t>Student získá schopnost samostatně</w:t>
            </w:r>
            <w:r w:rsidRPr="00CC1622">
              <w:rPr>
                <w:rStyle w:val="normaltextrun"/>
                <w:sz w:val="20"/>
                <w:szCs w:val="20"/>
                <w:shd w:val="clear" w:color="auto" w:fill="FFFFFF"/>
              </w:rPr>
              <w:t>, kriticky přemýšlet v souvislostech a originálně aplikovat poznatky nabyté studiem</w:t>
            </w:r>
            <w:r w:rsidR="00EE4C46">
              <w:rPr>
                <w:rStyle w:val="normaltextrun"/>
                <w:sz w:val="20"/>
                <w:szCs w:val="20"/>
                <w:shd w:val="clear" w:color="auto" w:fill="FFFFFF"/>
              </w:rPr>
              <w:t>.</w:t>
            </w:r>
          </w:p>
        </w:tc>
      </w:tr>
    </w:tbl>
    <w:p w14:paraId="743C9D1F" w14:textId="77777777" w:rsidR="00097709" w:rsidRDefault="00097709">
      <w:r>
        <w:br w:type="page"/>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20"/>
        <w:gridCol w:w="6161"/>
      </w:tblGrid>
      <w:tr w:rsidR="00B14E05" w14:paraId="443A4B57" w14:textId="77777777" w:rsidTr="00D92C77">
        <w:trPr>
          <w:trHeight w:val="265"/>
        </w:trPr>
        <w:tc>
          <w:tcPr>
            <w:tcW w:w="3620" w:type="dxa"/>
            <w:tcBorders>
              <w:top w:val="single" w:sz="4" w:space="0" w:color="auto"/>
              <w:left w:val="single" w:sz="4" w:space="0" w:color="auto"/>
              <w:bottom w:val="single" w:sz="4" w:space="0" w:color="auto"/>
              <w:right w:val="single" w:sz="4" w:space="0" w:color="auto"/>
            </w:tcBorders>
            <w:shd w:val="clear" w:color="auto" w:fill="F7CAAC"/>
            <w:hideMark/>
          </w:tcPr>
          <w:p w14:paraId="35FAFB16" w14:textId="1E4FBE1A" w:rsidR="00B14E05" w:rsidRDefault="00B14E05" w:rsidP="00B14E05">
            <w:pPr>
              <w:spacing w:line="254" w:lineRule="auto"/>
              <w:jc w:val="both"/>
              <w:rPr>
                <w:lang w:eastAsia="en-US"/>
              </w:rPr>
            </w:pPr>
            <w:r>
              <w:rPr>
                <w:b/>
                <w:lang w:eastAsia="en-US"/>
              </w:rPr>
              <w:lastRenderedPageBreak/>
              <w:t>Studijní literatura a studijní pomůcky</w:t>
            </w:r>
          </w:p>
        </w:tc>
        <w:tc>
          <w:tcPr>
            <w:tcW w:w="6161" w:type="dxa"/>
            <w:tcBorders>
              <w:top w:val="single" w:sz="4" w:space="0" w:color="auto"/>
              <w:left w:val="single" w:sz="4" w:space="0" w:color="auto"/>
              <w:bottom w:val="nil"/>
              <w:right w:val="single" w:sz="4" w:space="0" w:color="auto"/>
            </w:tcBorders>
          </w:tcPr>
          <w:p w14:paraId="787F3C54" w14:textId="77777777" w:rsidR="00B14E05" w:rsidRDefault="00B14E05" w:rsidP="00B14E05">
            <w:pPr>
              <w:spacing w:line="254" w:lineRule="auto"/>
              <w:jc w:val="both"/>
              <w:rPr>
                <w:lang w:eastAsia="en-US"/>
              </w:rPr>
            </w:pPr>
          </w:p>
        </w:tc>
      </w:tr>
      <w:tr w:rsidR="00B14E05" w14:paraId="77287924" w14:textId="77777777" w:rsidTr="00045775">
        <w:trPr>
          <w:trHeight w:val="4128"/>
        </w:trPr>
        <w:tc>
          <w:tcPr>
            <w:tcW w:w="9781" w:type="dxa"/>
            <w:gridSpan w:val="2"/>
            <w:tcBorders>
              <w:top w:val="nil"/>
              <w:left w:val="single" w:sz="4" w:space="0" w:color="auto"/>
              <w:bottom w:val="single" w:sz="4" w:space="0" w:color="auto"/>
              <w:right w:val="single" w:sz="4" w:space="0" w:color="auto"/>
            </w:tcBorders>
          </w:tcPr>
          <w:p w14:paraId="1EB2AB84" w14:textId="276B35C8" w:rsidR="00097709" w:rsidRPr="00097709" w:rsidRDefault="00097709" w:rsidP="00E153D9">
            <w:pPr>
              <w:rPr>
                <w:b/>
                <w:lang w:eastAsia="en-US"/>
              </w:rPr>
            </w:pPr>
            <w:r w:rsidRPr="00097709">
              <w:rPr>
                <w:b/>
                <w:lang w:eastAsia="en-US"/>
              </w:rPr>
              <w:t xml:space="preserve">Povinná: </w:t>
            </w:r>
          </w:p>
          <w:p w14:paraId="476AA179" w14:textId="00CC6819" w:rsidR="00097709" w:rsidRPr="00097709" w:rsidRDefault="00097709" w:rsidP="00E153D9">
            <w:pPr>
              <w:rPr>
                <w:lang w:eastAsia="en-US"/>
              </w:rPr>
            </w:pPr>
            <w:r w:rsidRPr="00097709">
              <w:rPr>
                <w:lang w:eastAsia="en-US"/>
              </w:rPr>
              <w:t xml:space="preserve">Aktuální literatura a on-line zdroje dle charakteru práce jednotlivce. </w:t>
            </w:r>
          </w:p>
          <w:p w14:paraId="7877E4F6" w14:textId="77777777" w:rsidR="00097709" w:rsidRPr="00097709" w:rsidRDefault="00097709" w:rsidP="00E153D9">
            <w:pPr>
              <w:rPr>
                <w:lang w:eastAsia="en-US"/>
              </w:rPr>
            </w:pPr>
            <w:r w:rsidRPr="00097709">
              <w:rPr>
                <w:lang w:eastAsia="en-US"/>
              </w:rPr>
              <w:t xml:space="preserve">JAFFE, Sharon B., Rob FLEMING, Mark KARLEN a Saglinda H. ROBERTS. </w:t>
            </w:r>
            <w:r w:rsidRPr="00097709">
              <w:rPr>
                <w:i/>
                <w:lang w:eastAsia="en-US"/>
              </w:rPr>
              <w:t>Sustainable Design Basics</w:t>
            </w:r>
            <w:r w:rsidRPr="00097709">
              <w:rPr>
                <w:lang w:eastAsia="en-US"/>
              </w:rPr>
              <w:t xml:space="preserve">. Hoboken, New Jersey: Wiley, 2020. ISBN 9781119443735. </w:t>
            </w:r>
          </w:p>
          <w:p w14:paraId="164DB957" w14:textId="77777777" w:rsidR="00097709" w:rsidRPr="00097709" w:rsidRDefault="00097709" w:rsidP="00E153D9">
            <w:pPr>
              <w:rPr>
                <w:lang w:eastAsia="en-US"/>
              </w:rPr>
            </w:pPr>
            <w:r w:rsidRPr="00097709">
              <w:rPr>
                <w:lang w:eastAsia="en-US"/>
              </w:rPr>
              <w:t xml:space="preserve">KLEON, Austin. </w:t>
            </w:r>
            <w:r w:rsidRPr="00097709">
              <w:rPr>
                <w:i/>
                <w:lang w:eastAsia="en-US"/>
              </w:rPr>
              <w:t>Steal Like an Artist: 10 Things Nobody Told You About Being Creative</w:t>
            </w:r>
            <w:r w:rsidRPr="00097709">
              <w:rPr>
                <w:lang w:eastAsia="en-US"/>
              </w:rPr>
              <w:t xml:space="preserve">. New York: Workman Publishing, 2012. ISBN 9780761169253. </w:t>
            </w:r>
          </w:p>
          <w:p w14:paraId="3406DF4A" w14:textId="5BE0E2DC" w:rsidR="00097709" w:rsidRPr="00097709" w:rsidRDefault="00097709" w:rsidP="00E153D9">
            <w:pPr>
              <w:rPr>
                <w:lang w:eastAsia="en-US"/>
              </w:rPr>
            </w:pPr>
            <w:r w:rsidRPr="00097709">
              <w:rPr>
                <w:lang w:eastAsia="en-US"/>
              </w:rPr>
              <w:t xml:space="preserve">KUMAR, Vijay. </w:t>
            </w:r>
            <w:r w:rsidRPr="00097709">
              <w:rPr>
                <w:i/>
                <w:lang w:eastAsia="en-US"/>
              </w:rPr>
              <w:t>101 design methods: a structured approach for driving innovation in your organization.</w:t>
            </w:r>
            <w:r w:rsidRPr="00097709">
              <w:rPr>
                <w:lang w:eastAsia="en-US"/>
              </w:rPr>
              <w:t xml:space="preserve"> Hoboken, N.</w:t>
            </w:r>
            <w:r w:rsidR="00665612">
              <w:rPr>
                <w:lang w:eastAsia="en-US"/>
              </w:rPr>
              <w:t xml:space="preserve"> </w:t>
            </w:r>
            <w:r w:rsidRPr="00097709">
              <w:rPr>
                <w:lang w:eastAsia="en-US"/>
              </w:rPr>
              <w:t xml:space="preserve">J.: Wiley, 2013. ISBN 9781118083468. </w:t>
            </w:r>
          </w:p>
          <w:p w14:paraId="4BFEC356" w14:textId="77777777" w:rsidR="00097709" w:rsidRPr="00097709" w:rsidRDefault="00097709" w:rsidP="00E153D9">
            <w:pPr>
              <w:rPr>
                <w:lang w:eastAsia="en-US"/>
              </w:rPr>
            </w:pPr>
            <w:r w:rsidRPr="00097709">
              <w:rPr>
                <w:lang w:eastAsia="en-US"/>
              </w:rPr>
              <w:t xml:space="preserve">KWOK, Alison G. a Walter T. GRONDZIK. </w:t>
            </w:r>
            <w:r w:rsidRPr="00097709">
              <w:rPr>
                <w:i/>
                <w:lang w:eastAsia="en-US"/>
              </w:rPr>
              <w:t>The green studio handbook: environmental strategies for schematic design</w:t>
            </w:r>
            <w:r w:rsidRPr="00097709">
              <w:rPr>
                <w:lang w:eastAsia="en-US"/>
              </w:rPr>
              <w:t xml:space="preserve">. 2nd ed. Burlington: Architectural Press, 2011. ISBN 9780080890524. </w:t>
            </w:r>
          </w:p>
          <w:p w14:paraId="02F7C5E9" w14:textId="06473AD8" w:rsidR="00B14E05" w:rsidRDefault="00097709" w:rsidP="00E153D9">
            <w:pPr>
              <w:rPr>
                <w:b/>
                <w:lang w:eastAsia="en-US"/>
              </w:rPr>
            </w:pPr>
            <w:r w:rsidRPr="00097709">
              <w:rPr>
                <w:lang w:eastAsia="en-US"/>
              </w:rPr>
              <w:t xml:space="preserve">REED, Ron. </w:t>
            </w:r>
            <w:r w:rsidRPr="00097709">
              <w:rPr>
                <w:i/>
                <w:lang w:eastAsia="en-US"/>
              </w:rPr>
              <w:t>Color and Design: Transforming Interior Space.</w:t>
            </w:r>
            <w:r w:rsidRPr="00097709">
              <w:rPr>
                <w:lang w:eastAsia="en-US"/>
              </w:rPr>
              <w:t xml:space="preserve"> New York: Fairchild Books, 2018. ISBN 1501316788.</w:t>
            </w:r>
            <w:r w:rsidRPr="00097709">
              <w:rPr>
                <w:b/>
                <w:lang w:eastAsia="en-US"/>
              </w:rPr>
              <w:t xml:space="preserve"> </w:t>
            </w:r>
            <w:r w:rsidR="00B14E05">
              <w:rPr>
                <w:b/>
                <w:lang w:eastAsia="en-US"/>
              </w:rPr>
              <w:t>Doporučená:</w:t>
            </w:r>
          </w:p>
          <w:p w14:paraId="1DD94281" w14:textId="77777777" w:rsidR="004676CB" w:rsidRDefault="004676CB" w:rsidP="004676CB">
            <w:pPr>
              <w:rPr>
                <w:ins w:id="15" w:author="Hana Ponížilová" w:date="2023-05-25T14:59:00Z"/>
                <w:bCs/>
              </w:rPr>
            </w:pPr>
            <w:ins w:id="16" w:author="Hana Ponížilová" w:date="2023-05-25T14:59:00Z">
              <w:r w:rsidRPr="00D84996">
                <w:rPr>
                  <w:bCs/>
                  <w:i/>
                  <w:iCs/>
                </w:rPr>
                <w:t>Design: the definitive visual guide</w:t>
              </w:r>
              <w:r w:rsidRPr="00D8045E">
                <w:rPr>
                  <w:bCs/>
                </w:rPr>
                <w:t>. London: DK, 2021. ISBN 978-0-2414-1295-4.</w:t>
              </w:r>
            </w:ins>
          </w:p>
          <w:p w14:paraId="3F739841" w14:textId="77777777" w:rsidR="00AB0C24" w:rsidRPr="00EE5170" w:rsidRDefault="00AB0C24" w:rsidP="009E6023">
            <w:pPr>
              <w:pStyle w:val="Bezmezer"/>
              <w:rPr>
                <w:lang w:eastAsia="en-US"/>
              </w:rPr>
            </w:pPr>
            <w:r>
              <w:rPr>
                <w:lang w:eastAsia="en-US"/>
              </w:rPr>
              <w:t>GORDON, Stacey King</w:t>
            </w:r>
            <w:r w:rsidRPr="00EE5170">
              <w:rPr>
                <w:lang w:eastAsia="en-US"/>
              </w:rPr>
              <w:t>. </w:t>
            </w:r>
            <w:r w:rsidRPr="00EE5170">
              <w:rPr>
                <w:i/>
                <w:iCs/>
                <w:lang w:eastAsia="en-US"/>
              </w:rPr>
              <w:t>Packaging Makeovers</w:t>
            </w:r>
            <w:r w:rsidRPr="00EE5170">
              <w:rPr>
                <w:lang w:eastAsia="en-US"/>
              </w:rPr>
              <w:t>. Gloucester, 2001. ISBN 1-59253-110-5.</w:t>
            </w:r>
          </w:p>
          <w:p w14:paraId="76703EED" w14:textId="77777777" w:rsidR="00B14E05" w:rsidRPr="0014062D" w:rsidRDefault="00B14E05" w:rsidP="0098653B">
            <w:pPr>
              <w:pStyle w:val="Bezmezer"/>
              <w:rPr>
                <w:lang w:eastAsia="en-US"/>
              </w:rPr>
            </w:pPr>
            <w:r w:rsidRPr="0014062D">
              <w:t xml:space="preserve">HERIOTT, </w:t>
            </w:r>
            <w:hyperlink w:history="1">
              <w:r w:rsidRPr="0014062D">
                <w:rPr>
                  <w:rStyle w:val="Hypertextovodkaz"/>
                  <w:bCs/>
                  <w:color w:val="auto"/>
                  <w:u w:val="none"/>
                </w:rPr>
                <w:t>Luke. </w:t>
              </w:r>
              <w:r w:rsidRPr="0014062D">
                <w:rPr>
                  <w:rStyle w:val="Hypertextovodkaz"/>
                  <w:bCs/>
                  <w:i/>
                  <w:iCs/>
                  <w:color w:val="auto"/>
                  <w:u w:val="none"/>
                </w:rPr>
                <w:t>The designer´s Packaging bible</w:t>
              </w:r>
              <w:r w:rsidRPr="0014062D">
                <w:rPr>
                  <w:rStyle w:val="Hypertextovodkaz"/>
                  <w:bCs/>
                  <w:color w:val="auto"/>
                  <w:u w:val="none"/>
                </w:rPr>
                <w:t>. www.rotovision.com, 2007. ISBN 978-2-940361-72-4.</w:t>
              </w:r>
            </w:hyperlink>
          </w:p>
          <w:p w14:paraId="4B2B0EA6" w14:textId="5D6C0BAE" w:rsidR="00B14E05" w:rsidRDefault="00000000" w:rsidP="00502EB8">
            <w:pPr>
              <w:pStyle w:val="Bezmezer"/>
              <w:rPr>
                <w:ins w:id="17" w:author="Hana Ponížilová" w:date="2023-05-25T15:08:00Z"/>
                <w:rStyle w:val="Hypertextovodkaz"/>
                <w:color w:val="auto"/>
                <w:u w:val="none"/>
              </w:rPr>
            </w:pPr>
            <w:hyperlink r:id="rId46" w:tgtFrame="_blank" w:history="1">
              <w:r w:rsidR="00B14E05" w:rsidRPr="0014062D">
                <w:rPr>
                  <w:rStyle w:val="Hypertextovodkaz"/>
                  <w:color w:val="auto"/>
                  <w:u w:val="none"/>
                </w:rPr>
                <w:t>KOLESÁR, Zdeno. </w:t>
              </w:r>
              <w:r w:rsidR="00B14E05" w:rsidRPr="0014062D">
                <w:rPr>
                  <w:rStyle w:val="Hypertextovodkaz"/>
                  <w:i/>
                  <w:iCs/>
                  <w:color w:val="auto"/>
                  <w:u w:val="none"/>
                </w:rPr>
                <w:t>Kapitoly z dějin designu</w:t>
              </w:r>
              <w:r w:rsidR="00B14E05" w:rsidRPr="0014062D">
                <w:rPr>
                  <w:rStyle w:val="Hypertextovodkaz"/>
                  <w:color w:val="auto"/>
                  <w:u w:val="none"/>
                </w:rPr>
                <w:t>. Praha: Vysoká škola uměleckoprůmyslová, 2004. ISBN 8086863034.</w:t>
              </w:r>
            </w:hyperlink>
          </w:p>
          <w:p w14:paraId="450A90FD" w14:textId="74094225" w:rsidR="00606E12" w:rsidRPr="0014062D" w:rsidRDefault="00606E12" w:rsidP="000757E4">
            <w:pPr>
              <w:pStyle w:val="Bezmezer"/>
              <w:spacing w:line="256" w:lineRule="auto"/>
              <w:rPr>
                <w:lang w:eastAsia="en-US"/>
              </w:rPr>
            </w:pPr>
            <w:ins w:id="18" w:author="Hana Ponížilová" w:date="2023-05-25T15:08:00Z">
              <w:r w:rsidRPr="00606E12">
                <w:rPr>
                  <w:lang w:eastAsia="en-US"/>
                </w:rPr>
                <w:t xml:space="preserve">LEWRICK, Michael, Patrick LINK a Larry J. LEIFER. </w:t>
              </w:r>
              <w:r w:rsidRPr="00606E12">
                <w:rPr>
                  <w:i/>
                  <w:iCs/>
                  <w:lang w:eastAsia="en-US"/>
                </w:rPr>
                <w:t xml:space="preserve">The design thinking playbook: mindful digital transformation of teams, products, services, businesses and ecosystems. </w:t>
              </w:r>
              <w:r w:rsidRPr="00606E12">
                <w:rPr>
                  <w:lang w:eastAsia="en-US"/>
                </w:rPr>
                <w:t>Hoboken: Wiley, 2018. ISBN 9781119467472.</w:t>
              </w:r>
            </w:ins>
          </w:p>
          <w:p w14:paraId="152F422E" w14:textId="2AA8D7EB" w:rsidR="00821897" w:rsidRPr="00045775" w:rsidRDefault="00000000" w:rsidP="00502EB8">
            <w:pPr>
              <w:pStyle w:val="Bezmezer"/>
              <w:rPr>
                <w:rStyle w:val="normaltextrun"/>
              </w:rPr>
            </w:pPr>
            <w:hyperlink r:id="rId47" w:tgtFrame="_blank" w:history="1">
              <w:r w:rsidR="00B14E05" w:rsidRPr="0014062D">
                <w:rPr>
                  <w:rStyle w:val="Hypertextovodkaz"/>
                  <w:color w:val="auto"/>
                  <w:u w:val="none"/>
                </w:rPr>
                <w:t>N</w:t>
              </w:r>
              <w:r w:rsidR="0014062D">
                <w:rPr>
                  <w:rStyle w:val="Hypertextovodkaz"/>
                  <w:color w:val="auto"/>
                  <w:u w:val="none"/>
                </w:rPr>
                <w:t>ORMAN</w:t>
              </w:r>
              <w:r w:rsidR="00B14E05" w:rsidRPr="0014062D">
                <w:rPr>
                  <w:rStyle w:val="Hypertextovodkaz"/>
                  <w:color w:val="auto"/>
                  <w:u w:val="none"/>
                </w:rPr>
                <w:t>, Donald A. </w:t>
              </w:r>
              <w:r w:rsidR="00B14E05" w:rsidRPr="0014062D">
                <w:rPr>
                  <w:rStyle w:val="Hypertextovodkaz"/>
                  <w:i/>
                  <w:iCs/>
                  <w:color w:val="auto"/>
                  <w:u w:val="none"/>
                </w:rPr>
                <w:t>Design pro každý den</w:t>
              </w:r>
              <w:r w:rsidR="00B14E05" w:rsidRPr="0014062D">
                <w:rPr>
                  <w:rStyle w:val="Hypertextovodkaz"/>
                  <w:color w:val="auto"/>
                  <w:u w:val="none"/>
                </w:rPr>
                <w:t>. 1. vyd. Praha: Dokořán, 2010. ISBN 978-80-7363-314-1.</w:t>
              </w:r>
            </w:hyperlink>
          </w:p>
          <w:p w14:paraId="6CB1AC36" w14:textId="6BDCEAF9" w:rsidR="00B14E05" w:rsidRDefault="00097709" w:rsidP="00555ACE">
            <w:pPr>
              <w:pStyle w:val="paragraph"/>
              <w:spacing w:before="0" w:beforeAutospacing="0" w:after="0" w:afterAutospacing="0"/>
              <w:textAlignment w:val="baseline"/>
              <w:rPr>
                <w:lang w:eastAsia="en-US"/>
              </w:rPr>
            </w:pPr>
            <w:r>
              <w:rPr>
                <w:rStyle w:val="normaltextrun"/>
                <w:b/>
                <w:bCs/>
                <w:sz w:val="20"/>
                <w:szCs w:val="20"/>
              </w:rPr>
              <w:t>Pomůcky:</w:t>
            </w:r>
            <w:r>
              <w:rPr>
                <w:rStyle w:val="normaltextrun"/>
                <w:sz w:val="20"/>
                <w:szCs w:val="20"/>
              </w:rPr>
              <w:t xml:space="preserve"> ateliérový a dílenský prostor</w:t>
            </w:r>
            <w:r>
              <w:rPr>
                <w:rStyle w:val="eop"/>
              </w:rPr>
              <w:t> </w:t>
            </w:r>
            <w:r w:rsidR="00E00B6E">
              <w:rPr>
                <w:rStyle w:val="eop"/>
              </w:rPr>
              <w:t xml:space="preserve"> </w:t>
            </w:r>
          </w:p>
        </w:tc>
      </w:tr>
    </w:tbl>
    <w:p w14:paraId="6AD28804" w14:textId="7C51D0D7" w:rsidR="00B14E05" w:rsidRDefault="00B14E05">
      <w:r>
        <w:br w:type="page"/>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53"/>
        <w:gridCol w:w="567"/>
        <w:gridCol w:w="1134"/>
        <w:gridCol w:w="889"/>
        <w:gridCol w:w="816"/>
        <w:gridCol w:w="2156"/>
        <w:gridCol w:w="539"/>
        <w:gridCol w:w="627"/>
      </w:tblGrid>
      <w:tr w:rsidR="00B14E05" w14:paraId="46C67691" w14:textId="77777777" w:rsidTr="00B14E05">
        <w:tc>
          <w:tcPr>
            <w:tcW w:w="9781"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49A47FC5" w14:textId="77777777" w:rsidR="00B14E05" w:rsidRDefault="00B14E05" w:rsidP="00B14E05">
            <w:pPr>
              <w:spacing w:line="254" w:lineRule="auto"/>
              <w:jc w:val="both"/>
              <w:rPr>
                <w:b/>
                <w:sz w:val="28"/>
                <w:lang w:eastAsia="en-US"/>
              </w:rPr>
            </w:pPr>
            <w:r>
              <w:lastRenderedPageBreak/>
              <w:br w:type="page"/>
            </w:r>
            <w:r>
              <w:br w:type="page"/>
            </w:r>
            <w:r>
              <w:rPr>
                <w:b/>
                <w:sz w:val="28"/>
                <w:lang w:eastAsia="en-US"/>
              </w:rPr>
              <w:t>B-III – Charakteristika studijního předmětu</w:t>
            </w:r>
          </w:p>
        </w:tc>
      </w:tr>
      <w:tr w:rsidR="00B14E05" w14:paraId="208D8799" w14:textId="77777777" w:rsidTr="00B14E05">
        <w:tc>
          <w:tcPr>
            <w:tcW w:w="3053" w:type="dxa"/>
            <w:tcBorders>
              <w:top w:val="double" w:sz="4" w:space="0" w:color="auto"/>
              <w:left w:val="single" w:sz="4" w:space="0" w:color="auto"/>
              <w:bottom w:val="single" w:sz="4" w:space="0" w:color="auto"/>
              <w:right w:val="single" w:sz="4" w:space="0" w:color="auto"/>
            </w:tcBorders>
            <w:shd w:val="clear" w:color="auto" w:fill="F7CAAC"/>
            <w:hideMark/>
          </w:tcPr>
          <w:p w14:paraId="46BF75E3" w14:textId="77777777" w:rsidR="00B14E05" w:rsidRDefault="00B14E05" w:rsidP="00B14E05">
            <w:pPr>
              <w:spacing w:line="254" w:lineRule="auto"/>
              <w:jc w:val="both"/>
              <w:rPr>
                <w:b/>
                <w:lang w:eastAsia="en-US"/>
              </w:rPr>
            </w:pPr>
            <w:r>
              <w:rPr>
                <w:b/>
                <w:lang w:eastAsia="en-US"/>
              </w:rPr>
              <w:t>Název studijního předmětu</w:t>
            </w:r>
          </w:p>
        </w:tc>
        <w:tc>
          <w:tcPr>
            <w:tcW w:w="6728" w:type="dxa"/>
            <w:gridSpan w:val="7"/>
            <w:tcBorders>
              <w:top w:val="double" w:sz="4" w:space="0" w:color="auto"/>
              <w:left w:val="single" w:sz="4" w:space="0" w:color="auto"/>
              <w:bottom w:val="single" w:sz="4" w:space="0" w:color="auto"/>
              <w:right w:val="single" w:sz="4" w:space="0" w:color="auto"/>
            </w:tcBorders>
            <w:hideMark/>
          </w:tcPr>
          <w:p w14:paraId="3A1A5DCE" w14:textId="77777777" w:rsidR="00B14E05" w:rsidRDefault="00B14E05" w:rsidP="00B14E05">
            <w:pPr>
              <w:spacing w:line="254" w:lineRule="auto"/>
              <w:jc w:val="both"/>
              <w:rPr>
                <w:color w:val="44546A" w:themeColor="text2"/>
                <w:lang w:eastAsia="en-US"/>
              </w:rPr>
            </w:pPr>
            <w:r>
              <w:rPr>
                <w:lang w:eastAsia="en-US"/>
              </w:rPr>
              <w:t>Ateliér Produktový design 10</w:t>
            </w:r>
          </w:p>
        </w:tc>
      </w:tr>
      <w:tr w:rsidR="00B14E05" w14:paraId="53BCB3C6" w14:textId="77777777" w:rsidTr="00B14E05">
        <w:tc>
          <w:tcPr>
            <w:tcW w:w="3053" w:type="dxa"/>
            <w:tcBorders>
              <w:top w:val="single" w:sz="4" w:space="0" w:color="auto"/>
              <w:left w:val="single" w:sz="4" w:space="0" w:color="auto"/>
              <w:bottom w:val="single" w:sz="4" w:space="0" w:color="auto"/>
              <w:right w:val="single" w:sz="4" w:space="0" w:color="auto"/>
            </w:tcBorders>
            <w:shd w:val="clear" w:color="auto" w:fill="F7CAAC"/>
            <w:hideMark/>
          </w:tcPr>
          <w:p w14:paraId="7097B14D" w14:textId="77777777" w:rsidR="00B14E05" w:rsidRDefault="00B14E05" w:rsidP="00B14E05">
            <w:pPr>
              <w:spacing w:line="254" w:lineRule="auto"/>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0679C412" w14:textId="77777777" w:rsidR="00B14E05" w:rsidRDefault="00B14E05" w:rsidP="00B14E05">
            <w:pPr>
              <w:autoSpaceDE w:val="0"/>
              <w:autoSpaceDN w:val="0"/>
              <w:adjustRightInd w:val="0"/>
              <w:spacing w:line="254" w:lineRule="auto"/>
              <w:rPr>
                <w:lang w:eastAsia="en-US"/>
              </w:rPr>
            </w:pPr>
            <w:r>
              <w:rPr>
                <w:rFonts w:eastAsia="Calibri"/>
                <w:lang w:eastAsia="en-US"/>
              </w:rPr>
              <w:t>povinný, 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863AC00" w14:textId="77777777" w:rsidR="00B14E05" w:rsidRDefault="00B14E05" w:rsidP="00B14E05">
            <w:pPr>
              <w:spacing w:line="254" w:lineRule="auto"/>
              <w:jc w:val="both"/>
              <w:rPr>
                <w:lang w:eastAsia="en-US"/>
              </w:rPr>
            </w:pPr>
            <w:r>
              <w:rPr>
                <w:b/>
                <w:lang w:eastAsia="en-US"/>
              </w:rPr>
              <w:t>doporučený ročník/semestr</w:t>
            </w:r>
          </w:p>
        </w:tc>
        <w:tc>
          <w:tcPr>
            <w:tcW w:w="627" w:type="dxa"/>
            <w:tcBorders>
              <w:top w:val="single" w:sz="4" w:space="0" w:color="auto"/>
              <w:left w:val="single" w:sz="4" w:space="0" w:color="auto"/>
              <w:bottom w:val="single" w:sz="4" w:space="0" w:color="auto"/>
              <w:right w:val="single" w:sz="4" w:space="0" w:color="auto"/>
            </w:tcBorders>
            <w:hideMark/>
          </w:tcPr>
          <w:p w14:paraId="72CA3E15" w14:textId="77777777" w:rsidR="00B14E05" w:rsidRDefault="00B14E05" w:rsidP="00B14E05">
            <w:pPr>
              <w:spacing w:line="254" w:lineRule="auto"/>
              <w:jc w:val="both"/>
              <w:rPr>
                <w:lang w:eastAsia="en-US"/>
              </w:rPr>
            </w:pPr>
            <w:r>
              <w:rPr>
                <w:lang w:eastAsia="en-US"/>
              </w:rPr>
              <w:t>2/ZS</w:t>
            </w:r>
          </w:p>
        </w:tc>
      </w:tr>
      <w:tr w:rsidR="00B14E05" w14:paraId="08835AE3" w14:textId="77777777" w:rsidTr="00B14E05">
        <w:tc>
          <w:tcPr>
            <w:tcW w:w="3053" w:type="dxa"/>
            <w:tcBorders>
              <w:top w:val="single" w:sz="4" w:space="0" w:color="auto"/>
              <w:left w:val="single" w:sz="4" w:space="0" w:color="auto"/>
              <w:bottom w:val="single" w:sz="4" w:space="0" w:color="auto"/>
              <w:right w:val="single" w:sz="4" w:space="0" w:color="auto"/>
            </w:tcBorders>
            <w:shd w:val="clear" w:color="auto" w:fill="F7CAAC"/>
            <w:hideMark/>
          </w:tcPr>
          <w:p w14:paraId="09498E6C" w14:textId="77777777" w:rsidR="00B14E05" w:rsidRDefault="00B14E05" w:rsidP="00B14E05">
            <w:pPr>
              <w:spacing w:line="254" w:lineRule="auto"/>
              <w:jc w:val="both"/>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65E97064" w14:textId="4A6E846B" w:rsidR="00B14E05" w:rsidRDefault="006B2B14" w:rsidP="00B14E05">
            <w:pPr>
              <w:autoSpaceDE w:val="0"/>
              <w:autoSpaceDN w:val="0"/>
              <w:adjustRightInd w:val="0"/>
              <w:spacing w:line="254" w:lineRule="auto"/>
              <w:rPr>
                <w:color w:val="44546A" w:themeColor="text2"/>
                <w:lang w:eastAsia="en-US"/>
              </w:rPr>
            </w:pPr>
            <w:r>
              <w:rPr>
                <w:lang w:eastAsia="en-US"/>
              </w:rPr>
              <w:t>40 ateliér</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47899E25" w14:textId="77777777" w:rsidR="00B14E05" w:rsidRDefault="00B14E05" w:rsidP="00B14E05">
            <w:pPr>
              <w:spacing w:line="254"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0584C7EA" w14:textId="6CE31B25" w:rsidR="00B14E05" w:rsidRDefault="006B2B14" w:rsidP="00B14E05">
            <w:pPr>
              <w:spacing w:line="254" w:lineRule="auto"/>
              <w:jc w:val="both"/>
              <w:rPr>
                <w:lang w:eastAsia="en-US"/>
              </w:rPr>
            </w:pPr>
            <w:r>
              <w:rPr>
                <w:lang w:eastAsia="en-US"/>
              </w:rPr>
              <w:t>40</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51F600A6" w14:textId="77777777" w:rsidR="00B14E05" w:rsidRDefault="00B14E05" w:rsidP="00B14E05">
            <w:pPr>
              <w:spacing w:line="254" w:lineRule="auto"/>
              <w:jc w:val="both"/>
              <w:rPr>
                <w:b/>
                <w:lang w:eastAsia="en-US"/>
              </w:rPr>
            </w:pPr>
            <w:r>
              <w:rPr>
                <w:b/>
                <w:lang w:eastAsia="en-US"/>
              </w:rPr>
              <w:t>kreditů</w:t>
            </w:r>
          </w:p>
        </w:tc>
        <w:tc>
          <w:tcPr>
            <w:tcW w:w="1166" w:type="dxa"/>
            <w:gridSpan w:val="2"/>
            <w:tcBorders>
              <w:top w:val="single" w:sz="4" w:space="0" w:color="auto"/>
              <w:left w:val="single" w:sz="4" w:space="0" w:color="auto"/>
              <w:bottom w:val="single" w:sz="4" w:space="0" w:color="auto"/>
              <w:right w:val="single" w:sz="4" w:space="0" w:color="auto"/>
            </w:tcBorders>
            <w:hideMark/>
          </w:tcPr>
          <w:p w14:paraId="6583B353" w14:textId="77777777" w:rsidR="00B14E05" w:rsidRDefault="00B14E05" w:rsidP="00B14E05">
            <w:pPr>
              <w:spacing w:line="254" w:lineRule="auto"/>
              <w:jc w:val="both"/>
              <w:rPr>
                <w:lang w:eastAsia="en-US"/>
              </w:rPr>
            </w:pPr>
            <w:r>
              <w:rPr>
                <w:lang w:eastAsia="en-US"/>
              </w:rPr>
              <w:t>15</w:t>
            </w:r>
          </w:p>
        </w:tc>
      </w:tr>
      <w:tr w:rsidR="00665612" w14:paraId="74B79B53" w14:textId="77777777" w:rsidTr="00B14E05">
        <w:tc>
          <w:tcPr>
            <w:tcW w:w="3053" w:type="dxa"/>
            <w:tcBorders>
              <w:top w:val="single" w:sz="4" w:space="0" w:color="auto"/>
              <w:left w:val="single" w:sz="4" w:space="0" w:color="auto"/>
              <w:bottom w:val="single" w:sz="4" w:space="0" w:color="auto"/>
              <w:right w:val="single" w:sz="4" w:space="0" w:color="auto"/>
            </w:tcBorders>
            <w:shd w:val="clear" w:color="auto" w:fill="F7CAAC"/>
            <w:hideMark/>
          </w:tcPr>
          <w:p w14:paraId="324260E0" w14:textId="77777777" w:rsidR="00665612" w:rsidRDefault="00665612" w:rsidP="00665612">
            <w:pPr>
              <w:spacing w:line="254" w:lineRule="auto"/>
              <w:rPr>
                <w:b/>
                <w:sz w:val="22"/>
                <w:lang w:eastAsia="en-US"/>
              </w:rPr>
            </w:pPr>
            <w:r>
              <w:rPr>
                <w:b/>
                <w:lang w:eastAsia="en-US"/>
              </w:rPr>
              <w:t>Prerekvizity, korekvizity, ekvivalence</w:t>
            </w:r>
          </w:p>
        </w:tc>
        <w:tc>
          <w:tcPr>
            <w:tcW w:w="6728" w:type="dxa"/>
            <w:gridSpan w:val="7"/>
            <w:tcBorders>
              <w:top w:val="single" w:sz="4" w:space="0" w:color="auto"/>
              <w:left w:val="single" w:sz="4" w:space="0" w:color="auto"/>
              <w:bottom w:val="single" w:sz="4" w:space="0" w:color="auto"/>
              <w:right w:val="single" w:sz="4" w:space="0" w:color="auto"/>
            </w:tcBorders>
          </w:tcPr>
          <w:p w14:paraId="378B43DF" w14:textId="4FEAD6F4" w:rsidR="00665612" w:rsidRDefault="003D00FD" w:rsidP="00665612">
            <w:pPr>
              <w:spacing w:line="254" w:lineRule="auto"/>
              <w:jc w:val="both"/>
              <w:rPr>
                <w:sz w:val="16"/>
                <w:szCs w:val="16"/>
                <w:lang w:eastAsia="en-US"/>
              </w:rPr>
            </w:pPr>
            <w:r>
              <w:rPr>
                <w:lang w:eastAsia="en-US"/>
              </w:rPr>
              <w:t>Klauzurní práce 9</w:t>
            </w:r>
          </w:p>
        </w:tc>
      </w:tr>
      <w:tr w:rsidR="00665612" w14:paraId="1277D1B0" w14:textId="77777777" w:rsidTr="00B14E05">
        <w:tc>
          <w:tcPr>
            <w:tcW w:w="3053" w:type="dxa"/>
            <w:tcBorders>
              <w:top w:val="single" w:sz="4" w:space="0" w:color="auto"/>
              <w:left w:val="single" w:sz="4" w:space="0" w:color="auto"/>
              <w:bottom w:val="single" w:sz="4" w:space="0" w:color="auto"/>
              <w:right w:val="single" w:sz="4" w:space="0" w:color="auto"/>
            </w:tcBorders>
            <w:shd w:val="clear" w:color="auto" w:fill="F7CAAC"/>
            <w:hideMark/>
          </w:tcPr>
          <w:p w14:paraId="42CEACC6" w14:textId="77777777" w:rsidR="00665612" w:rsidRDefault="00665612" w:rsidP="00665612">
            <w:pPr>
              <w:spacing w:line="254" w:lineRule="auto"/>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0DC6F7E2" w14:textId="60A964BD" w:rsidR="00665612" w:rsidRDefault="00665612" w:rsidP="00665612">
            <w:pPr>
              <w:spacing w:line="254" w:lineRule="auto"/>
              <w:jc w:val="both"/>
              <w:rPr>
                <w:lang w:eastAsia="en-US"/>
              </w:rPr>
            </w:pPr>
            <w:r>
              <w:rPr>
                <w:lang w:eastAsia="en-US"/>
              </w:rPr>
              <w:t>zápočet, zkouška</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25204550" w14:textId="77777777" w:rsidR="00665612" w:rsidRDefault="00665612" w:rsidP="00665612">
            <w:pPr>
              <w:spacing w:line="254" w:lineRule="auto"/>
              <w:jc w:val="both"/>
              <w:rPr>
                <w:b/>
                <w:lang w:eastAsia="en-US"/>
              </w:rPr>
            </w:pPr>
            <w:r>
              <w:rPr>
                <w:b/>
                <w:lang w:eastAsia="en-US"/>
              </w:rPr>
              <w:t>Forma výuky</w:t>
            </w:r>
          </w:p>
        </w:tc>
        <w:tc>
          <w:tcPr>
            <w:tcW w:w="1166" w:type="dxa"/>
            <w:gridSpan w:val="2"/>
            <w:tcBorders>
              <w:top w:val="single" w:sz="4" w:space="0" w:color="auto"/>
              <w:left w:val="single" w:sz="4" w:space="0" w:color="auto"/>
              <w:bottom w:val="single" w:sz="4" w:space="0" w:color="auto"/>
              <w:right w:val="single" w:sz="4" w:space="0" w:color="auto"/>
            </w:tcBorders>
            <w:hideMark/>
          </w:tcPr>
          <w:p w14:paraId="620FC7FB" w14:textId="77777777" w:rsidR="00665612" w:rsidRDefault="00665612" w:rsidP="00665612">
            <w:pPr>
              <w:spacing w:line="254" w:lineRule="auto"/>
              <w:jc w:val="both"/>
              <w:rPr>
                <w:lang w:eastAsia="en-US"/>
              </w:rPr>
            </w:pPr>
            <w:r>
              <w:rPr>
                <w:lang w:eastAsia="en-US"/>
              </w:rPr>
              <w:t>ateliér</w:t>
            </w:r>
          </w:p>
        </w:tc>
      </w:tr>
      <w:tr w:rsidR="00665612" w14:paraId="26583019" w14:textId="77777777" w:rsidTr="00B14E05">
        <w:tc>
          <w:tcPr>
            <w:tcW w:w="3053" w:type="dxa"/>
            <w:tcBorders>
              <w:top w:val="single" w:sz="4" w:space="0" w:color="auto"/>
              <w:left w:val="single" w:sz="4" w:space="0" w:color="auto"/>
              <w:bottom w:val="single" w:sz="4" w:space="0" w:color="auto"/>
              <w:right w:val="single" w:sz="4" w:space="0" w:color="auto"/>
            </w:tcBorders>
            <w:shd w:val="clear" w:color="auto" w:fill="F7CAAC"/>
            <w:hideMark/>
          </w:tcPr>
          <w:p w14:paraId="19B3F6D3" w14:textId="77777777" w:rsidR="00665612" w:rsidRDefault="00665612" w:rsidP="00665612">
            <w:pPr>
              <w:spacing w:line="254" w:lineRule="auto"/>
              <w:rPr>
                <w:b/>
                <w:lang w:eastAsia="en-US"/>
              </w:rPr>
            </w:pPr>
            <w:r>
              <w:rPr>
                <w:b/>
                <w:lang w:eastAsia="en-US"/>
              </w:rPr>
              <w:t>Forma způsobu ověření studijních výsledků a další požadavky na studenta</w:t>
            </w:r>
          </w:p>
        </w:tc>
        <w:tc>
          <w:tcPr>
            <w:tcW w:w="6728" w:type="dxa"/>
            <w:gridSpan w:val="7"/>
            <w:tcBorders>
              <w:top w:val="single" w:sz="4" w:space="0" w:color="auto"/>
              <w:left w:val="single" w:sz="4" w:space="0" w:color="auto"/>
              <w:bottom w:val="nil"/>
              <w:right w:val="single" w:sz="4" w:space="0" w:color="auto"/>
            </w:tcBorders>
            <w:hideMark/>
          </w:tcPr>
          <w:p w14:paraId="2810C4BC" w14:textId="77777777" w:rsidR="00665612" w:rsidRDefault="00665612" w:rsidP="00665612">
            <w:pPr>
              <w:pStyle w:val="Bezmezer"/>
              <w:spacing w:line="256" w:lineRule="auto"/>
              <w:rPr>
                <w:color w:val="44546A" w:themeColor="text2"/>
                <w:lang w:eastAsia="en-US"/>
              </w:rPr>
            </w:pPr>
            <w:r>
              <w:rPr>
                <w:color w:val="000000"/>
                <w:shd w:val="clear" w:color="auto" w:fill="FFFFFF"/>
                <w:lang w:eastAsia="en-US"/>
              </w:rPr>
              <w:t>Po studentovi se požaduje aktivní účast ve výuce a minimálně 80% docházka do hodin.</w:t>
            </w:r>
          </w:p>
        </w:tc>
      </w:tr>
      <w:tr w:rsidR="00665612" w14:paraId="6A479C01" w14:textId="77777777" w:rsidTr="00B14E05">
        <w:trPr>
          <w:trHeight w:val="252"/>
        </w:trPr>
        <w:tc>
          <w:tcPr>
            <w:tcW w:w="9781" w:type="dxa"/>
            <w:gridSpan w:val="8"/>
            <w:tcBorders>
              <w:top w:val="nil"/>
              <w:left w:val="single" w:sz="4" w:space="0" w:color="auto"/>
              <w:bottom w:val="single" w:sz="4" w:space="0" w:color="auto"/>
              <w:right w:val="single" w:sz="4" w:space="0" w:color="auto"/>
            </w:tcBorders>
          </w:tcPr>
          <w:p w14:paraId="2039F3B8" w14:textId="77777777" w:rsidR="00665612" w:rsidRDefault="00665612" w:rsidP="00665612">
            <w:pPr>
              <w:spacing w:line="254" w:lineRule="auto"/>
              <w:jc w:val="both"/>
              <w:rPr>
                <w:lang w:eastAsia="en-US"/>
              </w:rPr>
            </w:pPr>
          </w:p>
        </w:tc>
      </w:tr>
      <w:tr w:rsidR="00665612" w14:paraId="28FE75F2" w14:textId="77777777" w:rsidTr="00B14E05">
        <w:trPr>
          <w:trHeight w:val="197"/>
        </w:trPr>
        <w:tc>
          <w:tcPr>
            <w:tcW w:w="3053" w:type="dxa"/>
            <w:tcBorders>
              <w:top w:val="nil"/>
              <w:left w:val="single" w:sz="4" w:space="0" w:color="auto"/>
              <w:bottom w:val="single" w:sz="4" w:space="0" w:color="auto"/>
              <w:right w:val="single" w:sz="4" w:space="0" w:color="auto"/>
            </w:tcBorders>
            <w:shd w:val="clear" w:color="auto" w:fill="F7CAAC"/>
            <w:hideMark/>
          </w:tcPr>
          <w:p w14:paraId="5838BB1D" w14:textId="77777777" w:rsidR="00665612" w:rsidRDefault="00665612" w:rsidP="00665612">
            <w:pPr>
              <w:spacing w:line="254" w:lineRule="auto"/>
              <w:jc w:val="both"/>
              <w:rPr>
                <w:b/>
                <w:lang w:eastAsia="en-US"/>
              </w:rPr>
            </w:pPr>
            <w:r>
              <w:rPr>
                <w:b/>
                <w:lang w:eastAsia="en-US"/>
              </w:rPr>
              <w:t>Garant předmětu</w:t>
            </w:r>
          </w:p>
        </w:tc>
        <w:tc>
          <w:tcPr>
            <w:tcW w:w="6728" w:type="dxa"/>
            <w:gridSpan w:val="7"/>
            <w:tcBorders>
              <w:top w:val="nil"/>
              <w:left w:val="single" w:sz="4" w:space="0" w:color="auto"/>
              <w:bottom w:val="single" w:sz="4" w:space="0" w:color="auto"/>
              <w:right w:val="single" w:sz="4" w:space="0" w:color="auto"/>
            </w:tcBorders>
            <w:hideMark/>
          </w:tcPr>
          <w:p w14:paraId="136F1ED4" w14:textId="24C97C71" w:rsidR="00665612" w:rsidRPr="006B2B14" w:rsidRDefault="00000000" w:rsidP="00665612">
            <w:pPr>
              <w:spacing w:line="254" w:lineRule="auto"/>
              <w:jc w:val="both"/>
              <w:rPr>
                <w:lang w:eastAsia="en-US"/>
              </w:rPr>
            </w:pPr>
            <w:hyperlink r:id="rId48" w:history="1">
              <w:r w:rsidR="00665612" w:rsidRPr="006B2B14">
                <w:rPr>
                  <w:rStyle w:val="Hypertextovodkaz"/>
                  <w:bCs/>
                  <w:color w:val="auto"/>
                  <w:u w:val="none"/>
                  <w:shd w:val="clear" w:color="auto" w:fill="FFFFFF"/>
                </w:rPr>
                <w:t>doc. M.</w:t>
              </w:r>
              <w:r w:rsidR="00665612">
                <w:rPr>
                  <w:rStyle w:val="Hypertextovodkaz"/>
                  <w:bCs/>
                  <w:color w:val="auto"/>
                  <w:u w:val="none"/>
                  <w:shd w:val="clear" w:color="auto" w:fill="FFFFFF"/>
                </w:rPr>
                <w:t xml:space="preserve"> </w:t>
              </w:r>
              <w:r w:rsidR="00665612" w:rsidRPr="006B2B14">
                <w:rPr>
                  <w:rStyle w:val="Hypertextovodkaz"/>
                  <w:bCs/>
                  <w:color w:val="auto"/>
                  <w:u w:val="none"/>
                  <w:shd w:val="clear" w:color="auto" w:fill="FFFFFF"/>
                </w:rPr>
                <w:t>A. Vladimír Kovařík</w:t>
              </w:r>
            </w:hyperlink>
          </w:p>
        </w:tc>
      </w:tr>
      <w:tr w:rsidR="00665612" w14:paraId="2F1F9387" w14:textId="77777777" w:rsidTr="00B14E05">
        <w:trPr>
          <w:trHeight w:val="243"/>
        </w:trPr>
        <w:tc>
          <w:tcPr>
            <w:tcW w:w="3053" w:type="dxa"/>
            <w:tcBorders>
              <w:top w:val="nil"/>
              <w:left w:val="single" w:sz="4" w:space="0" w:color="auto"/>
              <w:bottom w:val="single" w:sz="4" w:space="0" w:color="auto"/>
              <w:right w:val="single" w:sz="4" w:space="0" w:color="auto"/>
            </w:tcBorders>
            <w:shd w:val="clear" w:color="auto" w:fill="F7CAAC"/>
            <w:hideMark/>
          </w:tcPr>
          <w:p w14:paraId="44FF90F7" w14:textId="77777777" w:rsidR="00665612" w:rsidRDefault="00665612" w:rsidP="00665612">
            <w:pPr>
              <w:spacing w:line="254" w:lineRule="auto"/>
              <w:rPr>
                <w:b/>
                <w:lang w:eastAsia="en-US"/>
              </w:rPr>
            </w:pPr>
            <w:r>
              <w:rPr>
                <w:b/>
                <w:lang w:eastAsia="en-US"/>
              </w:rPr>
              <w:t>Zapojení garanta do výuky předmětu</w:t>
            </w:r>
          </w:p>
        </w:tc>
        <w:tc>
          <w:tcPr>
            <w:tcW w:w="6728" w:type="dxa"/>
            <w:gridSpan w:val="7"/>
            <w:tcBorders>
              <w:top w:val="nil"/>
              <w:left w:val="single" w:sz="4" w:space="0" w:color="auto"/>
              <w:bottom w:val="single" w:sz="4" w:space="0" w:color="auto"/>
              <w:right w:val="single" w:sz="4" w:space="0" w:color="auto"/>
            </w:tcBorders>
            <w:hideMark/>
          </w:tcPr>
          <w:p w14:paraId="1B693B95" w14:textId="77777777" w:rsidR="00665612" w:rsidRPr="006B2B14" w:rsidRDefault="00665612" w:rsidP="00665612">
            <w:pPr>
              <w:spacing w:line="254" w:lineRule="auto"/>
              <w:jc w:val="both"/>
              <w:rPr>
                <w:lang w:eastAsia="en-US"/>
              </w:rPr>
            </w:pPr>
            <w:r w:rsidRPr="006B2B14">
              <w:rPr>
                <w:rFonts w:eastAsia="Calibri"/>
                <w:lang w:eastAsia="en-US"/>
              </w:rPr>
              <w:t>100 %</w:t>
            </w:r>
          </w:p>
        </w:tc>
      </w:tr>
      <w:tr w:rsidR="00665612" w14:paraId="554592E5" w14:textId="77777777" w:rsidTr="00B14E05">
        <w:tc>
          <w:tcPr>
            <w:tcW w:w="3053" w:type="dxa"/>
            <w:tcBorders>
              <w:top w:val="single" w:sz="4" w:space="0" w:color="auto"/>
              <w:left w:val="single" w:sz="4" w:space="0" w:color="auto"/>
              <w:bottom w:val="single" w:sz="4" w:space="0" w:color="auto"/>
              <w:right w:val="single" w:sz="4" w:space="0" w:color="auto"/>
            </w:tcBorders>
            <w:shd w:val="clear" w:color="auto" w:fill="F7CAAC"/>
            <w:hideMark/>
          </w:tcPr>
          <w:p w14:paraId="696B780F" w14:textId="77777777" w:rsidR="00665612" w:rsidRDefault="00665612" w:rsidP="00665612">
            <w:pPr>
              <w:spacing w:line="254" w:lineRule="auto"/>
              <w:jc w:val="both"/>
              <w:rPr>
                <w:b/>
                <w:lang w:eastAsia="en-US"/>
              </w:rPr>
            </w:pPr>
            <w:r>
              <w:rPr>
                <w:b/>
                <w:lang w:eastAsia="en-US"/>
              </w:rPr>
              <w:t>Vyučující</w:t>
            </w:r>
          </w:p>
        </w:tc>
        <w:tc>
          <w:tcPr>
            <w:tcW w:w="6728" w:type="dxa"/>
            <w:gridSpan w:val="7"/>
            <w:tcBorders>
              <w:top w:val="single" w:sz="4" w:space="0" w:color="auto"/>
              <w:left w:val="single" w:sz="4" w:space="0" w:color="auto"/>
              <w:bottom w:val="nil"/>
              <w:right w:val="single" w:sz="4" w:space="0" w:color="auto"/>
            </w:tcBorders>
          </w:tcPr>
          <w:p w14:paraId="5AE9C55E" w14:textId="36EEF017" w:rsidR="00665612" w:rsidRPr="006B2B14" w:rsidRDefault="00000000" w:rsidP="00665612">
            <w:pPr>
              <w:spacing w:line="254" w:lineRule="auto"/>
              <w:jc w:val="both"/>
              <w:rPr>
                <w:lang w:eastAsia="en-US"/>
              </w:rPr>
            </w:pPr>
            <w:hyperlink r:id="rId49" w:history="1">
              <w:r w:rsidR="00665612" w:rsidRPr="006B2B14">
                <w:rPr>
                  <w:rStyle w:val="Hypertextovodkaz"/>
                  <w:bCs/>
                  <w:color w:val="auto"/>
                  <w:u w:val="none"/>
                  <w:shd w:val="clear" w:color="auto" w:fill="FFFFFF"/>
                </w:rPr>
                <w:t>doc. M.</w:t>
              </w:r>
              <w:r w:rsidR="00665612">
                <w:rPr>
                  <w:rStyle w:val="Hypertextovodkaz"/>
                  <w:bCs/>
                  <w:color w:val="auto"/>
                  <w:u w:val="none"/>
                  <w:shd w:val="clear" w:color="auto" w:fill="FFFFFF"/>
                </w:rPr>
                <w:t xml:space="preserve"> </w:t>
              </w:r>
              <w:r w:rsidR="00665612" w:rsidRPr="006B2B14">
                <w:rPr>
                  <w:rStyle w:val="Hypertextovodkaz"/>
                  <w:bCs/>
                  <w:color w:val="auto"/>
                  <w:u w:val="none"/>
                  <w:shd w:val="clear" w:color="auto" w:fill="FFFFFF"/>
                </w:rPr>
                <w:t>A. Vladimír Kovařík</w:t>
              </w:r>
            </w:hyperlink>
          </w:p>
        </w:tc>
      </w:tr>
      <w:tr w:rsidR="00665612" w14:paraId="3B217863" w14:textId="77777777" w:rsidTr="00B14E05">
        <w:trPr>
          <w:trHeight w:val="292"/>
        </w:trPr>
        <w:tc>
          <w:tcPr>
            <w:tcW w:w="9781" w:type="dxa"/>
            <w:gridSpan w:val="8"/>
            <w:tcBorders>
              <w:top w:val="nil"/>
              <w:left w:val="single" w:sz="4" w:space="0" w:color="auto"/>
              <w:bottom w:val="single" w:sz="4" w:space="0" w:color="auto"/>
              <w:right w:val="single" w:sz="4" w:space="0" w:color="auto"/>
            </w:tcBorders>
            <w:hideMark/>
          </w:tcPr>
          <w:p w14:paraId="69213CAC" w14:textId="77777777" w:rsidR="00665612" w:rsidRPr="006B2B14" w:rsidRDefault="00665612" w:rsidP="00665612">
            <w:pPr>
              <w:spacing w:line="254" w:lineRule="auto"/>
              <w:jc w:val="both"/>
              <w:rPr>
                <w:lang w:eastAsia="en-US"/>
              </w:rPr>
            </w:pPr>
          </w:p>
        </w:tc>
      </w:tr>
      <w:tr w:rsidR="00665612" w14:paraId="59DCA1DE" w14:textId="77777777" w:rsidTr="00B14E05">
        <w:tc>
          <w:tcPr>
            <w:tcW w:w="3053" w:type="dxa"/>
            <w:tcBorders>
              <w:top w:val="single" w:sz="4" w:space="0" w:color="auto"/>
              <w:left w:val="single" w:sz="4" w:space="0" w:color="auto"/>
              <w:bottom w:val="single" w:sz="4" w:space="0" w:color="auto"/>
              <w:right w:val="single" w:sz="4" w:space="0" w:color="auto"/>
            </w:tcBorders>
            <w:shd w:val="clear" w:color="auto" w:fill="F7CAAC"/>
            <w:hideMark/>
          </w:tcPr>
          <w:p w14:paraId="0E144902" w14:textId="77777777" w:rsidR="00665612" w:rsidRDefault="00665612" w:rsidP="00665612">
            <w:pPr>
              <w:spacing w:line="254" w:lineRule="auto"/>
              <w:jc w:val="both"/>
              <w:rPr>
                <w:b/>
                <w:lang w:eastAsia="en-US"/>
              </w:rPr>
            </w:pPr>
            <w:r>
              <w:rPr>
                <w:b/>
                <w:lang w:eastAsia="en-US"/>
              </w:rPr>
              <w:t>Stručná anotace předmětu</w:t>
            </w:r>
          </w:p>
        </w:tc>
        <w:tc>
          <w:tcPr>
            <w:tcW w:w="6728" w:type="dxa"/>
            <w:gridSpan w:val="7"/>
            <w:tcBorders>
              <w:top w:val="single" w:sz="4" w:space="0" w:color="auto"/>
              <w:left w:val="single" w:sz="4" w:space="0" w:color="auto"/>
              <w:bottom w:val="nil"/>
              <w:right w:val="single" w:sz="4" w:space="0" w:color="auto"/>
            </w:tcBorders>
          </w:tcPr>
          <w:p w14:paraId="3B417970" w14:textId="77777777" w:rsidR="00665612" w:rsidRPr="006B2B14" w:rsidRDefault="00665612" w:rsidP="00665612">
            <w:pPr>
              <w:spacing w:line="254" w:lineRule="auto"/>
              <w:jc w:val="both"/>
              <w:rPr>
                <w:sz w:val="16"/>
                <w:szCs w:val="16"/>
                <w:lang w:eastAsia="en-US"/>
              </w:rPr>
            </w:pPr>
          </w:p>
        </w:tc>
      </w:tr>
      <w:tr w:rsidR="00665612" w14:paraId="6D45E538" w14:textId="77777777" w:rsidTr="0022217A">
        <w:trPr>
          <w:trHeight w:val="6515"/>
        </w:trPr>
        <w:tc>
          <w:tcPr>
            <w:tcW w:w="9781" w:type="dxa"/>
            <w:gridSpan w:val="8"/>
            <w:tcBorders>
              <w:top w:val="nil"/>
              <w:left w:val="single" w:sz="4" w:space="0" w:color="auto"/>
              <w:bottom w:val="single" w:sz="12" w:space="0" w:color="auto"/>
              <w:right w:val="single" w:sz="4" w:space="0" w:color="auto"/>
            </w:tcBorders>
          </w:tcPr>
          <w:p w14:paraId="192E60C0" w14:textId="7FA95A41" w:rsidR="00665612" w:rsidRPr="00C575AC" w:rsidRDefault="00665612" w:rsidP="00D92C77">
            <w:pPr>
              <w:pStyle w:val="paragraph"/>
              <w:spacing w:before="0" w:beforeAutospacing="0" w:after="120" w:afterAutospacing="0"/>
              <w:jc w:val="both"/>
              <w:textAlignment w:val="baseline"/>
              <w:rPr>
                <w:rStyle w:val="normaltextrun"/>
                <w:rFonts w:ascii="Times" w:hAnsi="Times" w:cs="Times"/>
              </w:rPr>
            </w:pPr>
            <w:r w:rsidRPr="00C575AC">
              <w:rPr>
                <w:rStyle w:val="normaltextrun"/>
                <w:rFonts w:ascii="Times" w:hAnsi="Times" w:cs="Times"/>
                <w:sz w:val="20"/>
                <w:szCs w:val="20"/>
              </w:rPr>
              <w:t>Cílem předmětu je zaměření se na individuální projekty, které připravují studenty na vstup do praxe. Důraz je kladen na rekapitulaci všech procesních postupů</w:t>
            </w:r>
            <w:r w:rsidR="00D74687">
              <w:rPr>
                <w:rStyle w:val="normaltextrun"/>
                <w:rFonts w:ascii="Times" w:hAnsi="Times" w:cs="Times"/>
                <w:sz w:val="20"/>
                <w:szCs w:val="20"/>
              </w:rPr>
              <w:t xml:space="preserve">, </w:t>
            </w:r>
            <w:r w:rsidRPr="00C575AC">
              <w:rPr>
                <w:rStyle w:val="normaltextrun"/>
                <w:rFonts w:ascii="Times" w:hAnsi="Times" w:cs="Times"/>
                <w:sz w:val="20"/>
                <w:szCs w:val="20"/>
              </w:rPr>
              <w:t>pedagog se stává supervizorem a mentorem. Tvůrčí proces včetně organizace práce na několika paralelních projektech různého rozsahu a charakteru je plně v zodpovědnosti studenta. </w:t>
            </w:r>
            <w:r w:rsidRPr="00C575AC">
              <w:rPr>
                <w:rStyle w:val="normaltextrun"/>
                <w:rFonts w:ascii="Times" w:hAnsi="Times" w:cs="Times"/>
              </w:rPr>
              <w:t>  </w:t>
            </w:r>
          </w:p>
          <w:p w14:paraId="7576AD55" w14:textId="182F742F" w:rsidR="00411240" w:rsidRDefault="00665612" w:rsidP="00D92C77">
            <w:pPr>
              <w:pStyle w:val="paragraph"/>
              <w:spacing w:before="0" w:beforeAutospacing="0" w:after="120" w:afterAutospacing="0"/>
              <w:jc w:val="both"/>
              <w:textAlignment w:val="baseline"/>
              <w:rPr>
                <w:rStyle w:val="normaltextrun"/>
                <w:rFonts w:ascii="Times" w:hAnsi="Times" w:cs="Times"/>
                <w:sz w:val="20"/>
                <w:szCs w:val="20"/>
              </w:rPr>
            </w:pPr>
            <w:r w:rsidRPr="00C575AC">
              <w:rPr>
                <w:rStyle w:val="normaltextrun"/>
                <w:rFonts w:ascii="Times" w:hAnsi="Times" w:cs="Times"/>
                <w:sz w:val="20"/>
                <w:szCs w:val="20"/>
              </w:rPr>
              <w:t>Komplexně pojaté projekty, jejichž zadání studenti definují po konzultaci s</w:t>
            </w:r>
            <w:r w:rsidR="00F5219F">
              <w:rPr>
                <w:rStyle w:val="normaltextrun"/>
                <w:rFonts w:ascii="Times" w:hAnsi="Times" w:cs="Times"/>
                <w:sz w:val="20"/>
                <w:szCs w:val="20"/>
              </w:rPr>
              <w:t> </w:t>
            </w:r>
            <w:r w:rsidRPr="00C575AC">
              <w:rPr>
                <w:rStyle w:val="normaltextrun"/>
                <w:rFonts w:ascii="Times" w:hAnsi="Times" w:cs="Times"/>
                <w:sz w:val="20"/>
                <w:szCs w:val="20"/>
              </w:rPr>
              <w:t>pedagogem</w:t>
            </w:r>
            <w:r w:rsidR="00F5219F">
              <w:rPr>
                <w:rStyle w:val="normaltextrun"/>
                <w:rFonts w:ascii="Times" w:hAnsi="Times" w:cs="Times"/>
                <w:sz w:val="20"/>
                <w:szCs w:val="20"/>
              </w:rPr>
              <w:t>,</w:t>
            </w:r>
            <w:r w:rsidRPr="00C575AC">
              <w:rPr>
                <w:rStyle w:val="normaltextrun"/>
                <w:rFonts w:ascii="Times" w:hAnsi="Times" w:cs="Times"/>
                <w:sz w:val="20"/>
                <w:szCs w:val="20"/>
              </w:rPr>
              <w:t xml:space="preserve"> jsou těžištěm výuky v tomto semestru. Důraz je kladen především na vlastní iniciativu a schopnost samostatné tvůrčí práce. Zúročení poznatků </w:t>
            </w:r>
            <w:r w:rsidR="00411240">
              <w:rPr>
                <w:rStyle w:val="normaltextrun"/>
                <w:rFonts w:ascii="Times" w:hAnsi="Times" w:cs="Times"/>
                <w:sz w:val="20"/>
                <w:szCs w:val="20"/>
              </w:rPr>
              <w:br/>
            </w:r>
            <w:r w:rsidRPr="00C575AC">
              <w:rPr>
                <w:rStyle w:val="normaltextrun"/>
                <w:rFonts w:ascii="Times" w:hAnsi="Times" w:cs="Times"/>
                <w:sz w:val="20"/>
                <w:szCs w:val="20"/>
              </w:rPr>
              <w:t xml:space="preserve">z předešlého studia jak výtvarných, tak i teoretických předmětů je považováno za samozřejmost, stejně tak i schopnost prezentace vlastní práce jak </w:t>
            </w:r>
            <w:r w:rsidR="00C575AC" w:rsidRPr="00C575AC">
              <w:rPr>
                <w:rStyle w:val="normaltextrun"/>
                <w:rFonts w:ascii="Times" w:hAnsi="Times" w:cs="Times"/>
                <w:sz w:val="20"/>
                <w:szCs w:val="20"/>
              </w:rPr>
              <w:t>ústní,</w:t>
            </w:r>
            <w:r w:rsidRPr="00C575AC">
              <w:rPr>
                <w:rStyle w:val="normaltextrun"/>
                <w:rFonts w:ascii="Times" w:hAnsi="Times" w:cs="Times"/>
                <w:sz w:val="20"/>
                <w:szCs w:val="20"/>
              </w:rPr>
              <w:t xml:space="preserve"> tak i písemnou formou.</w:t>
            </w:r>
          </w:p>
          <w:p w14:paraId="469BF2C1" w14:textId="1086CA2E" w:rsidR="00665612" w:rsidRPr="00FC63A5" w:rsidRDefault="00665612" w:rsidP="00FC63A5">
            <w:pPr>
              <w:pStyle w:val="paragraph"/>
              <w:spacing w:before="0" w:beforeAutospacing="0" w:after="120" w:afterAutospacing="0"/>
              <w:jc w:val="both"/>
              <w:textAlignment w:val="baseline"/>
              <w:rPr>
                <w:rFonts w:ascii="Times" w:hAnsi="Times" w:cs="Times"/>
                <w:sz w:val="20"/>
                <w:szCs w:val="20"/>
              </w:rPr>
            </w:pPr>
            <w:r w:rsidRPr="00C575AC">
              <w:rPr>
                <w:rStyle w:val="normaltextrun"/>
                <w:rFonts w:ascii="Times" w:hAnsi="Times" w:cs="Times"/>
                <w:sz w:val="20"/>
                <w:szCs w:val="20"/>
              </w:rPr>
              <w:t xml:space="preserve">Vysoký stupeň náročnosti úkolů souvisí se zohledněním všech aspektů spojených s danou problematikou, tedy nejen výtvarných a technologických, ale například i sociologických, ergonomických, ekonomických, enviromentálních… Výsledky by měly přinášet jak experimentální a novátorská řešení, tak i řešení směřující k sériové produkci, vždy však přímo souvisejících s charakterem každého projektu. Výstupy řešení projektů jsou prezentovány ve formě fyzických </w:t>
            </w:r>
            <w:r w:rsidR="00FE23EF">
              <w:rPr>
                <w:rStyle w:val="normaltextrun"/>
                <w:rFonts w:ascii="Times" w:hAnsi="Times" w:cs="Times"/>
                <w:sz w:val="20"/>
                <w:szCs w:val="20"/>
              </w:rPr>
              <w:br/>
            </w:r>
            <w:r w:rsidRPr="00C575AC">
              <w:rPr>
                <w:rStyle w:val="normaltextrun"/>
                <w:rFonts w:ascii="Times" w:hAnsi="Times" w:cs="Times"/>
                <w:sz w:val="20"/>
                <w:szCs w:val="20"/>
              </w:rPr>
              <w:t>a virtuálních 3D modelů, prezentovaných s doprovodnou dokumentací ať už v elektronické či tištěné podobě. </w:t>
            </w:r>
            <w:r w:rsidR="00FE23EF">
              <w:rPr>
                <w:rStyle w:val="normaltextrun"/>
                <w:rFonts w:ascii="Times" w:hAnsi="Times" w:cs="Times"/>
              </w:rPr>
              <w:t xml:space="preserve"> </w:t>
            </w:r>
            <w:r w:rsidRPr="00BC21B3">
              <w:rPr>
                <w:rStyle w:val="normaltextrun"/>
                <w:rFonts w:ascii="Times" w:hAnsi="Times" w:cs="Times"/>
                <w:sz w:val="20"/>
                <w:szCs w:val="20"/>
              </w:rPr>
              <w:t xml:space="preserve">Technologie použité pro tvorbu prezentace výsledků, by měla být chápána jako nástroj pomáhající k nejlepšímu </w:t>
            </w:r>
            <w:r w:rsidR="00C575AC" w:rsidRPr="00BC21B3">
              <w:rPr>
                <w:rStyle w:val="normaltextrun"/>
                <w:rFonts w:ascii="Times" w:hAnsi="Times" w:cs="Times"/>
                <w:sz w:val="20"/>
                <w:szCs w:val="20"/>
              </w:rPr>
              <w:t>řešení,</w:t>
            </w:r>
            <w:r w:rsidRPr="00BC21B3">
              <w:rPr>
                <w:rStyle w:val="normaltextrun"/>
                <w:rFonts w:ascii="Times" w:hAnsi="Times" w:cs="Times"/>
                <w:sz w:val="20"/>
                <w:szCs w:val="20"/>
              </w:rPr>
              <w:t xml:space="preserve"> </w:t>
            </w:r>
            <w:r w:rsidR="00FC63A5">
              <w:rPr>
                <w:rStyle w:val="normaltextrun"/>
                <w:rFonts w:ascii="Times" w:hAnsi="Times" w:cs="Times"/>
                <w:sz w:val="20"/>
                <w:szCs w:val="20"/>
              </w:rPr>
              <w:br/>
            </w:r>
            <w:r w:rsidRPr="00BC21B3">
              <w:rPr>
                <w:rStyle w:val="normaltextrun"/>
                <w:rFonts w:ascii="Times" w:hAnsi="Times" w:cs="Times"/>
                <w:sz w:val="20"/>
                <w:szCs w:val="20"/>
              </w:rPr>
              <w:t>a ne jako nástroj omezující tvůrčí proces.  </w:t>
            </w:r>
            <w:r w:rsidRPr="00BC21B3">
              <w:rPr>
                <w:rStyle w:val="eop"/>
                <w:rFonts w:ascii="Tahoma" w:hAnsi="Tahoma" w:cs="Tahoma"/>
                <w:color w:val="000000"/>
                <w:sz w:val="20"/>
                <w:szCs w:val="20"/>
              </w:rPr>
              <w:t> </w:t>
            </w:r>
          </w:p>
          <w:p w14:paraId="7CF9E6F0" w14:textId="34D3D387" w:rsidR="00665612" w:rsidRPr="00C50CA4" w:rsidRDefault="00665612" w:rsidP="00D3581F">
            <w:pPr>
              <w:pStyle w:val="paragraph"/>
              <w:numPr>
                <w:ilvl w:val="0"/>
                <w:numId w:val="86"/>
              </w:numPr>
              <w:spacing w:before="0" w:beforeAutospacing="0" w:after="0" w:afterAutospacing="0"/>
              <w:textAlignment w:val="baseline"/>
              <w:rPr>
                <w:sz w:val="18"/>
                <w:szCs w:val="18"/>
              </w:rPr>
            </w:pPr>
            <w:r w:rsidRPr="00C50CA4">
              <w:rPr>
                <w:rStyle w:val="normaltextrun"/>
                <w:sz w:val="20"/>
                <w:szCs w:val="20"/>
              </w:rPr>
              <w:t>zadání ateliérových úkolů, požadavky ke splnění předmětu</w:t>
            </w:r>
            <w:r w:rsidRPr="00C50CA4">
              <w:rPr>
                <w:rStyle w:val="eop"/>
                <w:sz w:val="20"/>
                <w:szCs w:val="20"/>
              </w:rPr>
              <w:t> </w:t>
            </w:r>
          </w:p>
          <w:p w14:paraId="1A1D8B16" w14:textId="1C5F2862" w:rsidR="00665612" w:rsidRPr="00C50CA4" w:rsidRDefault="00665612" w:rsidP="00D3581F">
            <w:pPr>
              <w:pStyle w:val="paragraph"/>
              <w:numPr>
                <w:ilvl w:val="0"/>
                <w:numId w:val="86"/>
              </w:numPr>
              <w:spacing w:before="0" w:beforeAutospacing="0" w:after="0" w:afterAutospacing="0"/>
              <w:textAlignment w:val="baseline"/>
              <w:rPr>
                <w:sz w:val="18"/>
                <w:szCs w:val="18"/>
              </w:rPr>
            </w:pPr>
            <w:r w:rsidRPr="00C50CA4">
              <w:rPr>
                <w:rStyle w:val="normaltextrun"/>
                <w:sz w:val="20"/>
                <w:szCs w:val="20"/>
              </w:rPr>
              <w:t>rešerše / analýza</w:t>
            </w:r>
            <w:r w:rsidRPr="00C50CA4">
              <w:rPr>
                <w:rStyle w:val="eop"/>
                <w:sz w:val="20"/>
                <w:szCs w:val="20"/>
              </w:rPr>
              <w:t> </w:t>
            </w:r>
          </w:p>
          <w:p w14:paraId="7A6D953E" w14:textId="099CFD10" w:rsidR="00665612" w:rsidRPr="00C50CA4" w:rsidRDefault="00665612" w:rsidP="00D3581F">
            <w:pPr>
              <w:pStyle w:val="paragraph"/>
              <w:numPr>
                <w:ilvl w:val="0"/>
                <w:numId w:val="86"/>
              </w:numPr>
              <w:spacing w:before="0" w:beforeAutospacing="0" w:after="0" w:afterAutospacing="0"/>
              <w:textAlignment w:val="baseline"/>
              <w:rPr>
                <w:sz w:val="18"/>
                <w:szCs w:val="18"/>
              </w:rPr>
            </w:pPr>
            <w:r w:rsidRPr="00C50CA4">
              <w:rPr>
                <w:rStyle w:val="normaltextrun"/>
                <w:sz w:val="20"/>
                <w:szCs w:val="20"/>
              </w:rPr>
              <w:t>konzultace rozpracovanosti</w:t>
            </w:r>
            <w:r w:rsidRPr="00C50CA4">
              <w:rPr>
                <w:rStyle w:val="eop"/>
                <w:sz w:val="20"/>
                <w:szCs w:val="20"/>
              </w:rPr>
              <w:t> </w:t>
            </w:r>
          </w:p>
          <w:p w14:paraId="59036BF3" w14:textId="66A510E6" w:rsidR="00665612" w:rsidRPr="00C50CA4" w:rsidRDefault="00665612" w:rsidP="00D3581F">
            <w:pPr>
              <w:pStyle w:val="paragraph"/>
              <w:numPr>
                <w:ilvl w:val="0"/>
                <w:numId w:val="86"/>
              </w:numPr>
              <w:spacing w:before="0" w:beforeAutospacing="0" w:after="0" w:afterAutospacing="0"/>
              <w:textAlignment w:val="baseline"/>
              <w:rPr>
                <w:sz w:val="18"/>
                <w:szCs w:val="18"/>
              </w:rPr>
            </w:pPr>
            <w:r w:rsidRPr="00C50CA4">
              <w:rPr>
                <w:rStyle w:val="normaltextrun"/>
                <w:sz w:val="20"/>
                <w:szCs w:val="20"/>
              </w:rPr>
              <w:t>konzultace rozpracovanosti</w:t>
            </w:r>
            <w:r w:rsidRPr="00C50CA4">
              <w:rPr>
                <w:rStyle w:val="eop"/>
                <w:sz w:val="20"/>
                <w:szCs w:val="20"/>
              </w:rPr>
              <w:t> </w:t>
            </w:r>
          </w:p>
          <w:p w14:paraId="73513000" w14:textId="65862956" w:rsidR="00665612" w:rsidRPr="00C50CA4" w:rsidRDefault="00665612" w:rsidP="00D3581F">
            <w:pPr>
              <w:pStyle w:val="paragraph"/>
              <w:numPr>
                <w:ilvl w:val="0"/>
                <w:numId w:val="86"/>
              </w:numPr>
              <w:spacing w:before="0" w:beforeAutospacing="0" w:after="0" w:afterAutospacing="0"/>
              <w:textAlignment w:val="baseline"/>
              <w:rPr>
                <w:sz w:val="18"/>
                <w:szCs w:val="18"/>
              </w:rPr>
            </w:pPr>
            <w:r w:rsidRPr="00C50CA4">
              <w:rPr>
                <w:rStyle w:val="normaltextrun"/>
                <w:sz w:val="20"/>
                <w:szCs w:val="20"/>
              </w:rPr>
              <w:t>konzultace rozpracovanosti</w:t>
            </w:r>
            <w:r w:rsidRPr="00C50CA4">
              <w:rPr>
                <w:rStyle w:val="eop"/>
                <w:sz w:val="20"/>
                <w:szCs w:val="20"/>
              </w:rPr>
              <w:t> </w:t>
            </w:r>
          </w:p>
          <w:p w14:paraId="0CAB7154" w14:textId="66ECA3A7" w:rsidR="00665612" w:rsidRPr="00C50CA4" w:rsidRDefault="00665612" w:rsidP="00D3581F">
            <w:pPr>
              <w:pStyle w:val="paragraph"/>
              <w:numPr>
                <w:ilvl w:val="0"/>
                <w:numId w:val="86"/>
              </w:numPr>
              <w:spacing w:before="0" w:beforeAutospacing="0" w:after="0" w:afterAutospacing="0"/>
              <w:textAlignment w:val="baseline"/>
              <w:rPr>
                <w:sz w:val="18"/>
                <w:szCs w:val="18"/>
              </w:rPr>
            </w:pPr>
            <w:r w:rsidRPr="00C50CA4">
              <w:rPr>
                <w:rStyle w:val="normaltextrun"/>
                <w:sz w:val="20"/>
                <w:szCs w:val="20"/>
              </w:rPr>
              <w:t>prezentace rozpracovanosti</w:t>
            </w:r>
            <w:r w:rsidRPr="00C50CA4">
              <w:rPr>
                <w:rStyle w:val="eop"/>
                <w:sz w:val="20"/>
                <w:szCs w:val="20"/>
              </w:rPr>
              <w:t> </w:t>
            </w:r>
          </w:p>
          <w:p w14:paraId="28276AC6" w14:textId="1F4F2E96" w:rsidR="00665612" w:rsidRPr="00C50CA4" w:rsidRDefault="00665612" w:rsidP="00D3581F">
            <w:pPr>
              <w:pStyle w:val="paragraph"/>
              <w:numPr>
                <w:ilvl w:val="0"/>
                <w:numId w:val="86"/>
              </w:numPr>
              <w:spacing w:before="0" w:beforeAutospacing="0" w:after="0" w:afterAutospacing="0"/>
              <w:textAlignment w:val="baseline"/>
              <w:rPr>
                <w:sz w:val="18"/>
                <w:szCs w:val="18"/>
              </w:rPr>
            </w:pPr>
            <w:r w:rsidRPr="00C50CA4">
              <w:rPr>
                <w:rStyle w:val="normaltextrun"/>
                <w:sz w:val="20"/>
                <w:szCs w:val="20"/>
              </w:rPr>
              <w:t>konzultace rozpracovanosti</w:t>
            </w:r>
            <w:r w:rsidRPr="00C50CA4">
              <w:rPr>
                <w:rStyle w:val="eop"/>
                <w:sz w:val="20"/>
                <w:szCs w:val="20"/>
              </w:rPr>
              <w:t> </w:t>
            </w:r>
          </w:p>
          <w:p w14:paraId="0B37FDCF" w14:textId="3BBB0011" w:rsidR="00665612" w:rsidRPr="00C50CA4" w:rsidRDefault="00665612" w:rsidP="00D3581F">
            <w:pPr>
              <w:pStyle w:val="paragraph"/>
              <w:numPr>
                <w:ilvl w:val="0"/>
                <w:numId w:val="86"/>
              </w:numPr>
              <w:spacing w:before="0" w:beforeAutospacing="0" w:after="0" w:afterAutospacing="0"/>
              <w:textAlignment w:val="baseline"/>
              <w:rPr>
                <w:sz w:val="18"/>
                <w:szCs w:val="18"/>
              </w:rPr>
            </w:pPr>
            <w:r w:rsidRPr="00C50CA4">
              <w:rPr>
                <w:rStyle w:val="normaltextrun"/>
                <w:sz w:val="20"/>
                <w:szCs w:val="20"/>
              </w:rPr>
              <w:t>konzultace rozpracovanosti</w:t>
            </w:r>
            <w:r w:rsidRPr="00C50CA4">
              <w:rPr>
                <w:rStyle w:val="eop"/>
                <w:sz w:val="20"/>
                <w:szCs w:val="20"/>
              </w:rPr>
              <w:t> </w:t>
            </w:r>
          </w:p>
          <w:p w14:paraId="4E53D9A9" w14:textId="0FFE6246" w:rsidR="00C50CA4" w:rsidRPr="00C50CA4" w:rsidRDefault="00665612" w:rsidP="00D3581F">
            <w:pPr>
              <w:pStyle w:val="paragraph"/>
              <w:numPr>
                <w:ilvl w:val="0"/>
                <w:numId w:val="86"/>
              </w:numPr>
              <w:spacing w:before="0" w:beforeAutospacing="0" w:after="0" w:afterAutospacing="0"/>
              <w:textAlignment w:val="baseline"/>
              <w:rPr>
                <w:rStyle w:val="normaltextrun"/>
                <w:sz w:val="20"/>
                <w:szCs w:val="20"/>
              </w:rPr>
            </w:pPr>
            <w:r w:rsidRPr="00C50CA4">
              <w:rPr>
                <w:rStyle w:val="normaltextrun"/>
                <w:sz w:val="20"/>
                <w:szCs w:val="20"/>
              </w:rPr>
              <w:t>konzultace rozpracovanosti</w:t>
            </w:r>
          </w:p>
          <w:p w14:paraId="15B50FD4" w14:textId="04DA8603" w:rsidR="00665612" w:rsidRPr="00C50CA4" w:rsidRDefault="00665612" w:rsidP="00D3581F">
            <w:pPr>
              <w:pStyle w:val="paragraph"/>
              <w:numPr>
                <w:ilvl w:val="0"/>
                <w:numId w:val="86"/>
              </w:numPr>
              <w:spacing w:before="0" w:beforeAutospacing="0" w:after="120" w:afterAutospacing="0"/>
              <w:ind w:left="714" w:hanging="357"/>
              <w:textAlignment w:val="baseline"/>
              <w:rPr>
                <w:sz w:val="18"/>
                <w:szCs w:val="18"/>
              </w:rPr>
            </w:pPr>
            <w:r w:rsidRPr="00C50CA4">
              <w:rPr>
                <w:rStyle w:val="normaltextrun"/>
                <w:sz w:val="20"/>
                <w:szCs w:val="20"/>
              </w:rPr>
              <w:t>prezentace a vyhodnocení úkolů</w:t>
            </w:r>
            <w:r w:rsidRPr="00C50CA4">
              <w:rPr>
                <w:rStyle w:val="eop"/>
                <w:sz w:val="20"/>
                <w:szCs w:val="20"/>
              </w:rPr>
              <w:t> </w:t>
            </w:r>
          </w:p>
          <w:p w14:paraId="629445C8" w14:textId="37103CB9" w:rsidR="00665612" w:rsidRPr="002A01AD" w:rsidRDefault="00665612" w:rsidP="0022217A">
            <w:pPr>
              <w:pStyle w:val="FormtovanvHTML"/>
              <w:shd w:val="clear" w:color="auto" w:fill="FFFFFF"/>
              <w:rPr>
                <w:color w:val="000000"/>
                <w:shd w:val="clear" w:color="auto" w:fill="FFFFFF"/>
              </w:rPr>
            </w:pPr>
            <w:r w:rsidRPr="000474CD">
              <w:rPr>
                <w:rFonts w:ascii="Times New Roman" w:hAnsi="Times New Roman" w:cs="Times New Roman"/>
                <w:color w:val="000000"/>
              </w:rPr>
              <w:t>Student využívá při navrhování svých projektů nabyté znalosti z oblasti designu, ergonomie, estetiky a marketingu, které dokáže vhodně aplikovat.</w:t>
            </w:r>
          </w:p>
        </w:tc>
      </w:tr>
      <w:tr w:rsidR="00B14E05" w14:paraId="08A064A0" w14:textId="77777777" w:rsidTr="00B14E05">
        <w:trPr>
          <w:trHeight w:val="265"/>
        </w:trPr>
        <w:tc>
          <w:tcPr>
            <w:tcW w:w="3620" w:type="dxa"/>
            <w:gridSpan w:val="2"/>
            <w:tcBorders>
              <w:top w:val="nil"/>
              <w:left w:val="single" w:sz="4" w:space="0" w:color="auto"/>
              <w:bottom w:val="single" w:sz="4" w:space="0" w:color="auto"/>
              <w:right w:val="single" w:sz="4" w:space="0" w:color="auto"/>
            </w:tcBorders>
            <w:shd w:val="clear" w:color="auto" w:fill="F7CAAC"/>
            <w:hideMark/>
          </w:tcPr>
          <w:p w14:paraId="2D777C39" w14:textId="1D1BE863" w:rsidR="00B14E05" w:rsidRPr="006B2B14" w:rsidRDefault="00B14E05" w:rsidP="00B14E05">
            <w:pPr>
              <w:spacing w:line="254" w:lineRule="auto"/>
              <w:jc w:val="both"/>
              <w:rPr>
                <w:lang w:eastAsia="en-US"/>
              </w:rPr>
            </w:pPr>
            <w:r w:rsidRPr="006B2B14">
              <w:rPr>
                <w:b/>
                <w:lang w:eastAsia="en-US"/>
              </w:rPr>
              <w:t>Studijní literatura a studijní pomůcky</w:t>
            </w:r>
          </w:p>
        </w:tc>
        <w:tc>
          <w:tcPr>
            <w:tcW w:w="6161" w:type="dxa"/>
            <w:gridSpan w:val="6"/>
            <w:tcBorders>
              <w:top w:val="nil"/>
              <w:left w:val="single" w:sz="4" w:space="0" w:color="auto"/>
              <w:bottom w:val="nil"/>
              <w:right w:val="single" w:sz="4" w:space="0" w:color="auto"/>
            </w:tcBorders>
          </w:tcPr>
          <w:p w14:paraId="5BE55951" w14:textId="77777777" w:rsidR="00B14E05" w:rsidRPr="006B2B14" w:rsidRDefault="00B14E05" w:rsidP="00B14E05">
            <w:pPr>
              <w:spacing w:line="254" w:lineRule="auto"/>
              <w:jc w:val="both"/>
              <w:rPr>
                <w:lang w:eastAsia="en-US"/>
              </w:rPr>
            </w:pPr>
          </w:p>
        </w:tc>
      </w:tr>
      <w:tr w:rsidR="00B14E05" w14:paraId="4E3DE61D" w14:textId="77777777" w:rsidTr="002A01AD">
        <w:trPr>
          <w:trHeight w:val="1846"/>
        </w:trPr>
        <w:tc>
          <w:tcPr>
            <w:tcW w:w="9781" w:type="dxa"/>
            <w:gridSpan w:val="8"/>
            <w:tcBorders>
              <w:top w:val="nil"/>
              <w:left w:val="single" w:sz="4" w:space="0" w:color="auto"/>
              <w:bottom w:val="single" w:sz="4" w:space="0" w:color="auto"/>
              <w:right w:val="single" w:sz="4" w:space="0" w:color="auto"/>
            </w:tcBorders>
          </w:tcPr>
          <w:p w14:paraId="3690AF7A" w14:textId="77777777" w:rsidR="00B14E05" w:rsidRPr="006B2B14" w:rsidRDefault="00B14E05" w:rsidP="00B14E05">
            <w:pPr>
              <w:jc w:val="both"/>
              <w:rPr>
                <w:b/>
                <w:lang w:eastAsia="en-US"/>
              </w:rPr>
            </w:pPr>
            <w:r w:rsidRPr="006B2B14">
              <w:rPr>
                <w:b/>
                <w:lang w:eastAsia="en-US"/>
              </w:rPr>
              <w:t>Povinná:</w:t>
            </w:r>
          </w:p>
          <w:p w14:paraId="58B4A0D9" w14:textId="77777777" w:rsidR="003E011B" w:rsidRPr="003C67F9" w:rsidRDefault="003E011B" w:rsidP="003E011B">
            <w:pPr>
              <w:pStyle w:val="paragraph"/>
              <w:spacing w:before="0" w:beforeAutospacing="0" w:after="0" w:afterAutospacing="0"/>
              <w:jc w:val="both"/>
              <w:textAlignment w:val="baseline"/>
              <w:rPr>
                <w:rFonts w:ascii="Segoe UI" w:hAnsi="Segoe UI" w:cs="Segoe UI"/>
                <w:sz w:val="20"/>
                <w:szCs w:val="20"/>
              </w:rPr>
            </w:pPr>
            <w:r w:rsidRPr="003C67F9">
              <w:rPr>
                <w:rStyle w:val="normaltextrun"/>
                <w:sz w:val="20"/>
                <w:szCs w:val="20"/>
                <w:shd w:val="clear" w:color="auto" w:fill="FFFFFF"/>
              </w:rPr>
              <w:t xml:space="preserve">Aktuální on-line zdroje a literatura dle charakteru </w:t>
            </w:r>
            <w:r w:rsidRPr="003C67F9">
              <w:rPr>
                <w:rStyle w:val="normaltextrun"/>
                <w:sz w:val="20"/>
                <w:szCs w:val="20"/>
              </w:rPr>
              <w:t>práce jednotlivce.</w:t>
            </w:r>
            <w:r w:rsidRPr="003C67F9">
              <w:rPr>
                <w:rStyle w:val="eop"/>
                <w:sz w:val="20"/>
                <w:szCs w:val="20"/>
              </w:rPr>
              <w:t> </w:t>
            </w:r>
          </w:p>
          <w:p w14:paraId="0E48160A" w14:textId="77777777" w:rsidR="00B14E05" w:rsidRPr="006B2B14" w:rsidRDefault="00B14E05" w:rsidP="00B14E05">
            <w:pPr>
              <w:jc w:val="both"/>
              <w:rPr>
                <w:b/>
                <w:lang w:eastAsia="en-US"/>
              </w:rPr>
            </w:pPr>
            <w:r w:rsidRPr="006B2B14">
              <w:rPr>
                <w:b/>
                <w:lang w:eastAsia="en-US"/>
              </w:rPr>
              <w:t>Doporučená:</w:t>
            </w:r>
          </w:p>
          <w:p w14:paraId="6582CCD8" w14:textId="77777777" w:rsidR="009F1E8A" w:rsidRDefault="009F1E8A" w:rsidP="009F1E8A">
            <w:pPr>
              <w:rPr>
                <w:ins w:id="19" w:author="Hana Ponížilová" w:date="2023-05-25T14:59:00Z"/>
                <w:bCs/>
              </w:rPr>
            </w:pPr>
            <w:ins w:id="20" w:author="Hana Ponížilová" w:date="2023-05-25T14:59:00Z">
              <w:r w:rsidRPr="00D84996">
                <w:rPr>
                  <w:bCs/>
                  <w:i/>
                  <w:iCs/>
                </w:rPr>
                <w:t>Design: the definitive visual guide</w:t>
              </w:r>
              <w:r w:rsidRPr="00D8045E">
                <w:rPr>
                  <w:bCs/>
                </w:rPr>
                <w:t>. London: DK, 2021. ISBN 978-0-2414-1295-4.</w:t>
              </w:r>
            </w:ins>
          </w:p>
          <w:p w14:paraId="1F3E9AA6" w14:textId="77777777" w:rsidR="00B43873" w:rsidRPr="006B2B14" w:rsidRDefault="00B43873" w:rsidP="00B43873">
            <w:pPr>
              <w:pStyle w:val="Bezmezer"/>
              <w:rPr>
                <w:lang w:eastAsia="en-US"/>
              </w:rPr>
            </w:pPr>
            <w:r w:rsidRPr="006B2B14">
              <w:rPr>
                <w:lang w:eastAsia="en-US"/>
              </w:rPr>
              <w:t>GORDON, Stacey King. </w:t>
            </w:r>
            <w:r w:rsidRPr="006B2B14">
              <w:rPr>
                <w:i/>
                <w:iCs/>
                <w:lang w:eastAsia="en-US"/>
              </w:rPr>
              <w:t>Packaging Makeovers</w:t>
            </w:r>
            <w:r w:rsidRPr="006B2B14">
              <w:rPr>
                <w:lang w:eastAsia="en-US"/>
              </w:rPr>
              <w:t>. Gloucester, 2001. ISBN 1-59253-110-5.</w:t>
            </w:r>
          </w:p>
          <w:p w14:paraId="7E8236BA" w14:textId="77777777" w:rsidR="00B14E05" w:rsidRPr="006B2B14" w:rsidRDefault="00B14E05" w:rsidP="00B14E05">
            <w:pPr>
              <w:pStyle w:val="Bezmezer"/>
              <w:rPr>
                <w:lang w:eastAsia="en-US"/>
              </w:rPr>
            </w:pPr>
            <w:r w:rsidRPr="006B2B14">
              <w:t xml:space="preserve">HERIOTT, </w:t>
            </w:r>
            <w:hyperlink w:history="1">
              <w:r w:rsidRPr="006B2B14">
                <w:rPr>
                  <w:rStyle w:val="Hypertextovodkaz"/>
                  <w:bCs/>
                  <w:color w:val="auto"/>
                  <w:u w:val="none"/>
                </w:rPr>
                <w:t>Luke. </w:t>
              </w:r>
              <w:r w:rsidRPr="006B2B14">
                <w:rPr>
                  <w:rStyle w:val="Hypertextovodkaz"/>
                  <w:bCs/>
                  <w:i/>
                  <w:iCs/>
                  <w:color w:val="auto"/>
                  <w:u w:val="none"/>
                </w:rPr>
                <w:t>The designer´s Packaging bible</w:t>
              </w:r>
              <w:r w:rsidRPr="006B2B14">
                <w:rPr>
                  <w:rStyle w:val="Hypertextovodkaz"/>
                  <w:bCs/>
                  <w:color w:val="auto"/>
                  <w:u w:val="none"/>
                </w:rPr>
                <w:t>. www.rotovision.com, 2007. ISBN 978-2-940361-72-4.</w:t>
              </w:r>
            </w:hyperlink>
          </w:p>
          <w:p w14:paraId="647A6724" w14:textId="2EED5AFE" w:rsidR="00B14E05" w:rsidRPr="006B2B14" w:rsidRDefault="00000000" w:rsidP="00B14E05">
            <w:pPr>
              <w:pStyle w:val="Bezmezer"/>
              <w:rPr>
                <w:lang w:eastAsia="en-US"/>
              </w:rPr>
            </w:pPr>
            <w:hyperlink r:id="rId50" w:tgtFrame="_blank" w:history="1">
              <w:r w:rsidR="00B14E05" w:rsidRPr="006B2B14">
                <w:rPr>
                  <w:rStyle w:val="Hypertextovodkaz"/>
                  <w:color w:val="auto"/>
                  <w:u w:val="none"/>
                </w:rPr>
                <w:t>KOLESÁR, Zdeno. </w:t>
              </w:r>
              <w:r w:rsidR="00B14E05" w:rsidRPr="006B2B14">
                <w:rPr>
                  <w:rStyle w:val="Hypertextovodkaz"/>
                  <w:i/>
                  <w:iCs/>
                  <w:color w:val="auto"/>
                  <w:u w:val="none"/>
                </w:rPr>
                <w:t>Kapitoly z dějin designu</w:t>
              </w:r>
              <w:r w:rsidR="00B14E05" w:rsidRPr="006B2B14">
                <w:rPr>
                  <w:rStyle w:val="Hypertextovodkaz"/>
                  <w:color w:val="auto"/>
                  <w:u w:val="none"/>
                </w:rPr>
                <w:t>. Praha: Vysoká škola uměleckoprůmyslová, 2004. ISBN 8086863034.</w:t>
              </w:r>
            </w:hyperlink>
          </w:p>
          <w:p w14:paraId="7B462D1F" w14:textId="19E3E769" w:rsidR="00B14E05" w:rsidRPr="006B2B14" w:rsidRDefault="00000000" w:rsidP="00B43873">
            <w:pPr>
              <w:pStyle w:val="Bezmezer"/>
              <w:rPr>
                <w:lang w:eastAsia="en-US"/>
              </w:rPr>
            </w:pPr>
            <w:hyperlink r:id="rId51" w:tgtFrame="_blank" w:history="1">
              <w:r w:rsidR="006B2B14">
                <w:rPr>
                  <w:rStyle w:val="Hypertextovodkaz"/>
                  <w:color w:val="auto"/>
                  <w:u w:val="none"/>
                </w:rPr>
                <w:t>NORMAN</w:t>
              </w:r>
              <w:r w:rsidR="00B14E05" w:rsidRPr="006B2B14">
                <w:rPr>
                  <w:rStyle w:val="Hypertextovodkaz"/>
                  <w:color w:val="auto"/>
                  <w:u w:val="none"/>
                </w:rPr>
                <w:t>, Donald A. </w:t>
              </w:r>
              <w:r w:rsidR="00B14E05" w:rsidRPr="006B2B14">
                <w:rPr>
                  <w:rStyle w:val="Hypertextovodkaz"/>
                  <w:i/>
                  <w:iCs/>
                  <w:color w:val="auto"/>
                  <w:u w:val="none"/>
                </w:rPr>
                <w:t>Design pro každý den</w:t>
              </w:r>
              <w:r w:rsidR="00B14E05" w:rsidRPr="006B2B14">
                <w:rPr>
                  <w:rStyle w:val="Hypertextovodkaz"/>
                  <w:color w:val="auto"/>
                  <w:u w:val="none"/>
                </w:rPr>
                <w:t>. Praha: Dokořán, 2010. ISBN 978-80-7363-314-1.</w:t>
              </w:r>
            </w:hyperlink>
          </w:p>
        </w:tc>
      </w:tr>
    </w:tbl>
    <w:p w14:paraId="19FEF9D7" w14:textId="77777777" w:rsidR="00B14E05" w:rsidRDefault="00B14E0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14E05" w14:paraId="624039F7" w14:textId="77777777" w:rsidTr="00B14E05">
        <w:tc>
          <w:tcPr>
            <w:tcW w:w="9855" w:type="dxa"/>
            <w:gridSpan w:val="8"/>
            <w:tcBorders>
              <w:bottom w:val="double" w:sz="4" w:space="0" w:color="auto"/>
            </w:tcBorders>
            <w:shd w:val="clear" w:color="auto" w:fill="BDD6EE"/>
          </w:tcPr>
          <w:p w14:paraId="01818E64" w14:textId="77777777" w:rsidR="00B14E05" w:rsidRDefault="00B14E05" w:rsidP="00B14E05">
            <w:pPr>
              <w:jc w:val="both"/>
              <w:rPr>
                <w:b/>
                <w:sz w:val="28"/>
              </w:rPr>
            </w:pPr>
            <w:r>
              <w:lastRenderedPageBreak/>
              <w:br w:type="page"/>
            </w:r>
            <w:r>
              <w:rPr>
                <w:b/>
                <w:sz w:val="28"/>
              </w:rPr>
              <w:t>B-III – Charakteristika studijního předmětu</w:t>
            </w:r>
          </w:p>
        </w:tc>
      </w:tr>
      <w:tr w:rsidR="00B14E05" w14:paraId="215FD4CD" w14:textId="77777777" w:rsidTr="00B14E05">
        <w:tc>
          <w:tcPr>
            <w:tcW w:w="3086" w:type="dxa"/>
            <w:tcBorders>
              <w:top w:val="double" w:sz="4" w:space="0" w:color="auto"/>
            </w:tcBorders>
            <w:shd w:val="clear" w:color="auto" w:fill="F7CAAC"/>
          </w:tcPr>
          <w:p w14:paraId="54FC95F1" w14:textId="77777777" w:rsidR="00B14E05" w:rsidRDefault="00B14E05" w:rsidP="00B14E05">
            <w:pPr>
              <w:rPr>
                <w:b/>
              </w:rPr>
            </w:pPr>
            <w:r>
              <w:rPr>
                <w:b/>
              </w:rPr>
              <w:t>Název studijního předmětu</w:t>
            </w:r>
          </w:p>
        </w:tc>
        <w:tc>
          <w:tcPr>
            <w:tcW w:w="6769" w:type="dxa"/>
            <w:gridSpan w:val="7"/>
            <w:tcBorders>
              <w:top w:val="double" w:sz="4" w:space="0" w:color="auto"/>
            </w:tcBorders>
          </w:tcPr>
          <w:p w14:paraId="7911225A" w14:textId="77777777" w:rsidR="00B14E05" w:rsidRDefault="00B14E05" w:rsidP="00B14E05">
            <w:pPr>
              <w:jc w:val="both"/>
            </w:pPr>
            <w:r>
              <w:t>Ateliér Průmyslový design 7</w:t>
            </w:r>
          </w:p>
        </w:tc>
      </w:tr>
      <w:tr w:rsidR="00B14E05" w14:paraId="133929B5" w14:textId="77777777" w:rsidTr="00B14E05">
        <w:tc>
          <w:tcPr>
            <w:tcW w:w="3086" w:type="dxa"/>
            <w:shd w:val="clear" w:color="auto" w:fill="F7CAAC"/>
          </w:tcPr>
          <w:p w14:paraId="74738AEB" w14:textId="77777777" w:rsidR="00B14E05" w:rsidRDefault="00B14E05" w:rsidP="00B14E05">
            <w:pPr>
              <w:rPr>
                <w:b/>
              </w:rPr>
            </w:pPr>
            <w:r>
              <w:rPr>
                <w:b/>
              </w:rPr>
              <w:t>Typ předmětu</w:t>
            </w:r>
          </w:p>
        </w:tc>
        <w:tc>
          <w:tcPr>
            <w:tcW w:w="3406" w:type="dxa"/>
            <w:gridSpan w:val="4"/>
          </w:tcPr>
          <w:p w14:paraId="0FA56065" w14:textId="07A836E1" w:rsidR="00B14E05" w:rsidRDefault="000E784D" w:rsidP="00B14E05">
            <w:pPr>
              <w:jc w:val="both"/>
            </w:pPr>
            <w:r>
              <w:t>p</w:t>
            </w:r>
            <w:r w:rsidR="00B14E05">
              <w:t>ovinný, PZ</w:t>
            </w:r>
          </w:p>
        </w:tc>
        <w:tc>
          <w:tcPr>
            <w:tcW w:w="2695" w:type="dxa"/>
            <w:gridSpan w:val="2"/>
            <w:shd w:val="clear" w:color="auto" w:fill="F7CAAC"/>
          </w:tcPr>
          <w:p w14:paraId="566FC274" w14:textId="77777777" w:rsidR="00B14E05" w:rsidRDefault="00B14E05" w:rsidP="00B14E05">
            <w:pPr>
              <w:jc w:val="both"/>
            </w:pPr>
            <w:r>
              <w:rPr>
                <w:b/>
              </w:rPr>
              <w:t>doporučený ročník / semestr</w:t>
            </w:r>
          </w:p>
        </w:tc>
        <w:tc>
          <w:tcPr>
            <w:tcW w:w="668" w:type="dxa"/>
          </w:tcPr>
          <w:p w14:paraId="1883CC16" w14:textId="77777777" w:rsidR="00B14E05" w:rsidRDefault="00B14E05" w:rsidP="00B14E05">
            <w:pPr>
              <w:jc w:val="both"/>
            </w:pPr>
            <w:r>
              <w:t>1/ZS</w:t>
            </w:r>
          </w:p>
        </w:tc>
      </w:tr>
      <w:tr w:rsidR="00B14E05" w14:paraId="36BBCDB7" w14:textId="77777777" w:rsidTr="00B14E05">
        <w:tc>
          <w:tcPr>
            <w:tcW w:w="3086" w:type="dxa"/>
            <w:shd w:val="clear" w:color="auto" w:fill="F7CAAC"/>
          </w:tcPr>
          <w:p w14:paraId="1301C3B2" w14:textId="77777777" w:rsidR="00B14E05" w:rsidRDefault="00B14E05" w:rsidP="00B14E05">
            <w:pPr>
              <w:rPr>
                <w:b/>
              </w:rPr>
            </w:pPr>
            <w:r>
              <w:rPr>
                <w:b/>
              </w:rPr>
              <w:t>Rozsah studijního předmětu</w:t>
            </w:r>
          </w:p>
        </w:tc>
        <w:tc>
          <w:tcPr>
            <w:tcW w:w="1701" w:type="dxa"/>
            <w:gridSpan w:val="2"/>
          </w:tcPr>
          <w:p w14:paraId="45BD4D52" w14:textId="77777777" w:rsidR="00B14E05" w:rsidRDefault="00B14E05" w:rsidP="00B14E05">
            <w:pPr>
              <w:jc w:val="both"/>
            </w:pPr>
            <w:r>
              <w:t>52 ateliér</w:t>
            </w:r>
          </w:p>
        </w:tc>
        <w:tc>
          <w:tcPr>
            <w:tcW w:w="889" w:type="dxa"/>
            <w:shd w:val="clear" w:color="auto" w:fill="F7CAAC"/>
          </w:tcPr>
          <w:p w14:paraId="0A4C0B79" w14:textId="77777777" w:rsidR="00B14E05" w:rsidRDefault="00B14E05" w:rsidP="00B14E05">
            <w:pPr>
              <w:jc w:val="both"/>
              <w:rPr>
                <w:b/>
              </w:rPr>
            </w:pPr>
            <w:r>
              <w:rPr>
                <w:b/>
              </w:rPr>
              <w:t xml:space="preserve">hod. </w:t>
            </w:r>
          </w:p>
        </w:tc>
        <w:tc>
          <w:tcPr>
            <w:tcW w:w="816" w:type="dxa"/>
          </w:tcPr>
          <w:p w14:paraId="2260DBC7" w14:textId="77777777" w:rsidR="00B14E05" w:rsidRDefault="00B14E05" w:rsidP="00B14E05">
            <w:pPr>
              <w:jc w:val="both"/>
            </w:pPr>
            <w:r>
              <w:t>52</w:t>
            </w:r>
          </w:p>
        </w:tc>
        <w:tc>
          <w:tcPr>
            <w:tcW w:w="2156" w:type="dxa"/>
            <w:shd w:val="clear" w:color="auto" w:fill="F7CAAC"/>
          </w:tcPr>
          <w:p w14:paraId="78DC2B52" w14:textId="77777777" w:rsidR="00B14E05" w:rsidRDefault="00B14E05" w:rsidP="00B14E05">
            <w:pPr>
              <w:jc w:val="both"/>
              <w:rPr>
                <w:b/>
              </w:rPr>
            </w:pPr>
            <w:r>
              <w:rPr>
                <w:b/>
              </w:rPr>
              <w:t>kreditů</w:t>
            </w:r>
          </w:p>
        </w:tc>
        <w:tc>
          <w:tcPr>
            <w:tcW w:w="1207" w:type="dxa"/>
            <w:gridSpan w:val="2"/>
          </w:tcPr>
          <w:p w14:paraId="3176D450" w14:textId="77777777" w:rsidR="00B14E05" w:rsidRDefault="00B14E05" w:rsidP="00B14E05">
            <w:pPr>
              <w:jc w:val="both"/>
            </w:pPr>
            <w:r>
              <w:t>4</w:t>
            </w:r>
          </w:p>
        </w:tc>
      </w:tr>
      <w:tr w:rsidR="00B14E05" w14:paraId="26CAD66D" w14:textId="77777777" w:rsidTr="00B14E05">
        <w:tc>
          <w:tcPr>
            <w:tcW w:w="3086" w:type="dxa"/>
            <w:shd w:val="clear" w:color="auto" w:fill="F7CAAC"/>
          </w:tcPr>
          <w:p w14:paraId="5DCFB85A" w14:textId="77777777" w:rsidR="00B14E05" w:rsidRDefault="00B14E05" w:rsidP="00B14E05">
            <w:pPr>
              <w:rPr>
                <w:b/>
                <w:sz w:val="22"/>
              </w:rPr>
            </w:pPr>
            <w:r>
              <w:rPr>
                <w:b/>
              </w:rPr>
              <w:t>Prerekvizity, korekvizity, ekvivalence</w:t>
            </w:r>
          </w:p>
        </w:tc>
        <w:tc>
          <w:tcPr>
            <w:tcW w:w="6769" w:type="dxa"/>
            <w:gridSpan w:val="7"/>
          </w:tcPr>
          <w:p w14:paraId="04E02A7E" w14:textId="77777777" w:rsidR="00B14E05" w:rsidRDefault="00B14E05" w:rsidP="00B14E05">
            <w:pPr>
              <w:jc w:val="both"/>
            </w:pPr>
          </w:p>
        </w:tc>
      </w:tr>
      <w:tr w:rsidR="00B14E05" w14:paraId="2E535B49" w14:textId="77777777" w:rsidTr="00B14E05">
        <w:tc>
          <w:tcPr>
            <w:tcW w:w="3086" w:type="dxa"/>
            <w:shd w:val="clear" w:color="auto" w:fill="F7CAAC"/>
          </w:tcPr>
          <w:p w14:paraId="4E90E558" w14:textId="77777777" w:rsidR="00B14E05" w:rsidRDefault="00B14E05" w:rsidP="00B14E05">
            <w:pPr>
              <w:rPr>
                <w:b/>
              </w:rPr>
            </w:pPr>
            <w:r>
              <w:rPr>
                <w:b/>
              </w:rPr>
              <w:t>Způsob ověření studijních výsledků</w:t>
            </w:r>
          </w:p>
        </w:tc>
        <w:tc>
          <w:tcPr>
            <w:tcW w:w="3406" w:type="dxa"/>
            <w:gridSpan w:val="4"/>
          </w:tcPr>
          <w:p w14:paraId="27BB4154" w14:textId="06EEC2F1" w:rsidR="00B14E05" w:rsidRDefault="00B14E05" w:rsidP="00B14E05">
            <w:pPr>
              <w:jc w:val="both"/>
            </w:pPr>
            <w:r>
              <w:t>z</w:t>
            </w:r>
            <w:r w:rsidR="006B2B14">
              <w:t>ápočet</w:t>
            </w:r>
            <w:r>
              <w:t>, zk</w:t>
            </w:r>
            <w:r w:rsidR="006B2B14">
              <w:t>ouška</w:t>
            </w:r>
          </w:p>
        </w:tc>
        <w:tc>
          <w:tcPr>
            <w:tcW w:w="2156" w:type="dxa"/>
            <w:shd w:val="clear" w:color="auto" w:fill="F7CAAC"/>
          </w:tcPr>
          <w:p w14:paraId="55C5FD9E" w14:textId="77777777" w:rsidR="00B14E05" w:rsidRDefault="00B14E05" w:rsidP="00B14E05">
            <w:pPr>
              <w:jc w:val="both"/>
              <w:rPr>
                <w:b/>
              </w:rPr>
            </w:pPr>
            <w:r>
              <w:rPr>
                <w:b/>
              </w:rPr>
              <w:t>Forma výuky</w:t>
            </w:r>
          </w:p>
        </w:tc>
        <w:tc>
          <w:tcPr>
            <w:tcW w:w="1207" w:type="dxa"/>
            <w:gridSpan w:val="2"/>
          </w:tcPr>
          <w:p w14:paraId="279F88E4" w14:textId="77777777" w:rsidR="00B14E05" w:rsidRDefault="00B14E05" w:rsidP="00B14E05">
            <w:pPr>
              <w:jc w:val="both"/>
            </w:pPr>
            <w:r>
              <w:t>ateliér</w:t>
            </w:r>
          </w:p>
        </w:tc>
      </w:tr>
      <w:tr w:rsidR="00B14E05" w:rsidRPr="009949E4" w14:paraId="027C43E7" w14:textId="77777777" w:rsidTr="00B14E05">
        <w:tc>
          <w:tcPr>
            <w:tcW w:w="3086" w:type="dxa"/>
            <w:shd w:val="clear" w:color="auto" w:fill="F7CAAC"/>
          </w:tcPr>
          <w:p w14:paraId="4EE1CBCC" w14:textId="77777777" w:rsidR="00B14E05" w:rsidRDefault="00B14E05" w:rsidP="00B14E05">
            <w:pPr>
              <w:rPr>
                <w:b/>
              </w:rPr>
            </w:pPr>
            <w:r>
              <w:rPr>
                <w:b/>
              </w:rPr>
              <w:t>Forma způsobu ověření studijních výsledků a další požadavky na studenta</w:t>
            </w:r>
          </w:p>
        </w:tc>
        <w:tc>
          <w:tcPr>
            <w:tcW w:w="6769" w:type="dxa"/>
            <w:gridSpan w:val="7"/>
            <w:tcBorders>
              <w:bottom w:val="nil"/>
            </w:tcBorders>
          </w:tcPr>
          <w:p w14:paraId="47542780" w14:textId="57951964" w:rsidR="00B14E05" w:rsidRPr="009949E4" w:rsidRDefault="00B14E05" w:rsidP="00B14E05">
            <w:pPr>
              <w:jc w:val="both"/>
              <w:rPr>
                <w:color w:val="FF0000"/>
              </w:rPr>
            </w:pPr>
            <w:r w:rsidRPr="009949E4">
              <w:t xml:space="preserve">Prezentace tří tvůrčích úkolů prostřednictvím designérských skic na 2D tabletu, počítačových vizualizací, antropometrické nebo ergonomické studie, 3D modelů v programu Rhinoceros nebo Solidworks, počítačové animace, virtuální reality, případně fyzických modelů. </w:t>
            </w:r>
            <w:r w:rsidRPr="009335FE">
              <w:rPr>
                <w:rFonts w:cs="Tahoma"/>
              </w:rPr>
              <w:t xml:space="preserve">Účast minimálně </w:t>
            </w:r>
            <w:r w:rsidR="004B418F" w:rsidRPr="009335FE">
              <w:rPr>
                <w:rFonts w:cs="Tahoma"/>
              </w:rPr>
              <w:t>80 %</w:t>
            </w:r>
            <w:r w:rsidRPr="009335FE">
              <w:rPr>
                <w:rFonts w:cs="Tahoma"/>
              </w:rPr>
              <w:t>.</w:t>
            </w:r>
            <w:r>
              <w:rPr>
                <w:rFonts w:cs="Tahoma"/>
              </w:rPr>
              <w:t xml:space="preserve"> </w:t>
            </w:r>
            <w:r>
              <w:rPr>
                <w:color w:val="000000" w:themeColor="text1"/>
              </w:rPr>
              <w:t>Aktivní zapojení do činnosti ateliéru.</w:t>
            </w:r>
          </w:p>
        </w:tc>
      </w:tr>
      <w:tr w:rsidR="00B14E05" w14:paraId="2EF28106" w14:textId="77777777" w:rsidTr="002A01AD">
        <w:trPr>
          <w:trHeight w:val="95"/>
        </w:trPr>
        <w:tc>
          <w:tcPr>
            <w:tcW w:w="9855" w:type="dxa"/>
            <w:gridSpan w:val="8"/>
            <w:tcBorders>
              <w:top w:val="nil"/>
            </w:tcBorders>
          </w:tcPr>
          <w:p w14:paraId="7445A5B2" w14:textId="77777777" w:rsidR="00B14E05" w:rsidRDefault="00B14E05" w:rsidP="00B14E05"/>
        </w:tc>
      </w:tr>
      <w:tr w:rsidR="00B14E05" w14:paraId="092C8933" w14:textId="77777777" w:rsidTr="00B14E05">
        <w:trPr>
          <w:trHeight w:val="197"/>
        </w:trPr>
        <w:tc>
          <w:tcPr>
            <w:tcW w:w="3086" w:type="dxa"/>
            <w:tcBorders>
              <w:top w:val="nil"/>
            </w:tcBorders>
            <w:shd w:val="clear" w:color="auto" w:fill="F7CAAC"/>
          </w:tcPr>
          <w:p w14:paraId="284C8831" w14:textId="77777777" w:rsidR="00B14E05" w:rsidRDefault="00B14E05" w:rsidP="00B14E05">
            <w:pPr>
              <w:rPr>
                <w:b/>
              </w:rPr>
            </w:pPr>
            <w:r>
              <w:rPr>
                <w:b/>
              </w:rPr>
              <w:t>Garant předmětu</w:t>
            </w:r>
          </w:p>
        </w:tc>
        <w:tc>
          <w:tcPr>
            <w:tcW w:w="6769" w:type="dxa"/>
            <w:gridSpan w:val="7"/>
            <w:tcBorders>
              <w:top w:val="nil"/>
            </w:tcBorders>
          </w:tcPr>
          <w:p w14:paraId="1B117E72" w14:textId="774EE13D" w:rsidR="00B14E05" w:rsidRDefault="00D01680" w:rsidP="00B14E05">
            <w:pPr>
              <w:jc w:val="both"/>
            </w:pPr>
            <w:r>
              <w:t>d</w:t>
            </w:r>
            <w:r w:rsidR="00B14E05">
              <w:t>oc. MgA. Martin Surman, ArtD.</w:t>
            </w:r>
          </w:p>
        </w:tc>
      </w:tr>
      <w:tr w:rsidR="00B14E05" w14:paraId="4EF256A4" w14:textId="77777777" w:rsidTr="00B14E05">
        <w:trPr>
          <w:trHeight w:val="243"/>
        </w:trPr>
        <w:tc>
          <w:tcPr>
            <w:tcW w:w="3086" w:type="dxa"/>
            <w:tcBorders>
              <w:top w:val="nil"/>
            </w:tcBorders>
            <w:shd w:val="clear" w:color="auto" w:fill="F7CAAC"/>
          </w:tcPr>
          <w:p w14:paraId="0C981C55" w14:textId="77777777" w:rsidR="00B14E05" w:rsidRDefault="00B14E05" w:rsidP="00B14E05">
            <w:pPr>
              <w:rPr>
                <w:b/>
              </w:rPr>
            </w:pPr>
            <w:r>
              <w:rPr>
                <w:b/>
              </w:rPr>
              <w:t>Zapojení garanta do výuky předmětu</w:t>
            </w:r>
          </w:p>
        </w:tc>
        <w:tc>
          <w:tcPr>
            <w:tcW w:w="6769" w:type="dxa"/>
            <w:gridSpan w:val="7"/>
            <w:tcBorders>
              <w:top w:val="nil"/>
            </w:tcBorders>
          </w:tcPr>
          <w:p w14:paraId="4283A233" w14:textId="742B1E91" w:rsidR="00B14E05" w:rsidRDefault="00B14E05" w:rsidP="006B2B14">
            <w:pPr>
              <w:jc w:val="both"/>
            </w:pPr>
            <w:r>
              <w:t>100</w:t>
            </w:r>
            <w:r w:rsidR="006B2B14">
              <w:t xml:space="preserve"> %</w:t>
            </w:r>
          </w:p>
        </w:tc>
      </w:tr>
      <w:tr w:rsidR="00B14E05" w14:paraId="279130C6" w14:textId="77777777" w:rsidTr="00B14E05">
        <w:tc>
          <w:tcPr>
            <w:tcW w:w="3086" w:type="dxa"/>
            <w:shd w:val="clear" w:color="auto" w:fill="F7CAAC"/>
          </w:tcPr>
          <w:p w14:paraId="41F2C2CC" w14:textId="77777777" w:rsidR="00B14E05" w:rsidRDefault="00B14E05" w:rsidP="00B14E05">
            <w:pPr>
              <w:rPr>
                <w:b/>
              </w:rPr>
            </w:pPr>
            <w:r>
              <w:rPr>
                <w:b/>
              </w:rPr>
              <w:t>Vyučující</w:t>
            </w:r>
          </w:p>
        </w:tc>
        <w:tc>
          <w:tcPr>
            <w:tcW w:w="6769" w:type="dxa"/>
            <w:gridSpan w:val="7"/>
            <w:tcBorders>
              <w:bottom w:val="nil"/>
            </w:tcBorders>
          </w:tcPr>
          <w:p w14:paraId="1927D132" w14:textId="01FFB054" w:rsidR="00B14E05" w:rsidRDefault="00D01680" w:rsidP="00B14E05">
            <w:pPr>
              <w:jc w:val="both"/>
            </w:pPr>
            <w:r>
              <w:t>d</w:t>
            </w:r>
            <w:r w:rsidR="00B14E05">
              <w:t xml:space="preserve">oc. MgA. Martin Surman, ArtD. </w:t>
            </w:r>
          </w:p>
        </w:tc>
      </w:tr>
      <w:tr w:rsidR="00B14E05" w14:paraId="5950C92E" w14:textId="77777777" w:rsidTr="002A01AD">
        <w:trPr>
          <w:trHeight w:val="161"/>
        </w:trPr>
        <w:tc>
          <w:tcPr>
            <w:tcW w:w="9855" w:type="dxa"/>
            <w:gridSpan w:val="8"/>
            <w:tcBorders>
              <w:top w:val="nil"/>
            </w:tcBorders>
          </w:tcPr>
          <w:p w14:paraId="0808EBF5" w14:textId="77777777" w:rsidR="00B14E05" w:rsidRDefault="00B14E05" w:rsidP="00B14E05">
            <w:pPr>
              <w:jc w:val="both"/>
            </w:pPr>
          </w:p>
        </w:tc>
      </w:tr>
      <w:tr w:rsidR="00B14E05" w14:paraId="79590230" w14:textId="77777777" w:rsidTr="00B14E05">
        <w:tc>
          <w:tcPr>
            <w:tcW w:w="3086" w:type="dxa"/>
            <w:shd w:val="clear" w:color="auto" w:fill="F7CAAC"/>
          </w:tcPr>
          <w:p w14:paraId="0B42C5E0" w14:textId="77777777" w:rsidR="00B14E05" w:rsidRDefault="00B14E05" w:rsidP="00B14E05">
            <w:pPr>
              <w:jc w:val="both"/>
              <w:rPr>
                <w:b/>
              </w:rPr>
            </w:pPr>
            <w:r>
              <w:rPr>
                <w:b/>
              </w:rPr>
              <w:t>Stručná anotace předmětu</w:t>
            </w:r>
          </w:p>
        </w:tc>
        <w:tc>
          <w:tcPr>
            <w:tcW w:w="6769" w:type="dxa"/>
            <w:gridSpan w:val="7"/>
            <w:tcBorders>
              <w:bottom w:val="nil"/>
            </w:tcBorders>
          </w:tcPr>
          <w:p w14:paraId="1BADE5E3" w14:textId="77777777" w:rsidR="00B14E05" w:rsidRDefault="00B14E05" w:rsidP="00B14E05">
            <w:pPr>
              <w:jc w:val="both"/>
            </w:pPr>
          </w:p>
        </w:tc>
      </w:tr>
      <w:tr w:rsidR="00B14E05" w:rsidRPr="00AF68B3" w14:paraId="736049DD" w14:textId="77777777" w:rsidTr="00B14E05">
        <w:trPr>
          <w:trHeight w:val="3938"/>
        </w:trPr>
        <w:tc>
          <w:tcPr>
            <w:tcW w:w="9855" w:type="dxa"/>
            <w:gridSpan w:val="8"/>
            <w:tcBorders>
              <w:top w:val="nil"/>
              <w:bottom w:val="single" w:sz="12" w:space="0" w:color="auto"/>
            </w:tcBorders>
          </w:tcPr>
          <w:p w14:paraId="2B20CEE0" w14:textId="73247ABD" w:rsidR="006B2B14" w:rsidRDefault="00B14E05" w:rsidP="00D01680">
            <w:pPr>
              <w:spacing w:after="120"/>
              <w:jc w:val="both"/>
              <w:rPr>
                <w:color w:val="000000" w:themeColor="text1"/>
              </w:rPr>
            </w:pPr>
            <w:r>
              <w:t>Předmět je zaměřen na problematiku navrhování sériově vyrobitelných funkčních výrobků pro nejrůznější oblasti</w:t>
            </w:r>
            <w:r w:rsidR="008718FB">
              <w:t xml:space="preserve"> </w:t>
            </w:r>
            <w:r>
              <w:t>průmyslové produkce. Náplní předmětu je směřování ke komplexnějšímu vnímání designérské tvorby, řešení</w:t>
            </w:r>
            <w:r w:rsidR="008718FB">
              <w:t xml:space="preserve"> </w:t>
            </w:r>
            <w:r>
              <w:t>náročných designérských projektů spojených s komplexní designérskou analýzou zaměřenou na technologii výroby,</w:t>
            </w:r>
            <w:r w:rsidR="008718FB">
              <w:t xml:space="preserve"> </w:t>
            </w:r>
            <w:r>
              <w:t>ergonomii, ekologii, psychologii, ekonomii, marketing apod. Součástí výuky je účast studentů na tuzemských i zahraničních workshopech, sympoziích, exkurzích, výstavách, veletrzích a akcích zaměřených na oborovou problematiku.</w:t>
            </w:r>
          </w:p>
          <w:p w14:paraId="08EA8CC1" w14:textId="4F82B4FD" w:rsidR="00B14E05" w:rsidRPr="00D01680" w:rsidRDefault="00B14E05" w:rsidP="00D3581F">
            <w:pPr>
              <w:pStyle w:val="Odstavecseseznamem"/>
              <w:numPr>
                <w:ilvl w:val="0"/>
                <w:numId w:val="98"/>
              </w:numPr>
              <w:jc w:val="both"/>
              <w:rPr>
                <w:color w:val="000000" w:themeColor="text1"/>
              </w:rPr>
            </w:pPr>
            <w:r w:rsidRPr="00D01680">
              <w:rPr>
                <w:color w:val="000000" w:themeColor="text1"/>
              </w:rPr>
              <w:t>Zadání projektů, rozprava, volba tří vybraných témat.</w:t>
            </w:r>
          </w:p>
          <w:p w14:paraId="29268961" w14:textId="2DA6A1C8" w:rsidR="00B14E05" w:rsidRPr="00D01680" w:rsidRDefault="00B14E05" w:rsidP="00D3581F">
            <w:pPr>
              <w:pStyle w:val="Odstavecseseznamem"/>
              <w:numPr>
                <w:ilvl w:val="0"/>
                <w:numId w:val="98"/>
              </w:numPr>
              <w:jc w:val="both"/>
              <w:rPr>
                <w:color w:val="000000" w:themeColor="text1"/>
              </w:rPr>
            </w:pPr>
            <w:r w:rsidRPr="00D01680">
              <w:rPr>
                <w:color w:val="000000" w:themeColor="text1"/>
              </w:rPr>
              <w:t>Analýza konkurenčních designérských řešení.</w:t>
            </w:r>
          </w:p>
          <w:p w14:paraId="467109BB" w14:textId="72A3579F" w:rsidR="00B14E05" w:rsidRPr="00D01680" w:rsidRDefault="00B14E05" w:rsidP="00D3581F">
            <w:pPr>
              <w:pStyle w:val="Odstavecseseznamem"/>
              <w:numPr>
                <w:ilvl w:val="0"/>
                <w:numId w:val="98"/>
              </w:numPr>
              <w:jc w:val="both"/>
              <w:rPr>
                <w:color w:val="000000" w:themeColor="text1"/>
              </w:rPr>
            </w:pPr>
            <w:r w:rsidRPr="00D01680">
              <w:rPr>
                <w:color w:val="000000" w:themeColor="text1"/>
              </w:rPr>
              <w:t>Konkretizace cílové skupiny, specifikace cílů práce a prostředků k jejich dosažení.</w:t>
            </w:r>
          </w:p>
          <w:p w14:paraId="798F2D50" w14:textId="23A48E09" w:rsidR="00B14E05" w:rsidRPr="00D01680" w:rsidRDefault="00B14E05" w:rsidP="00D3581F">
            <w:pPr>
              <w:pStyle w:val="Odstavecseseznamem"/>
              <w:numPr>
                <w:ilvl w:val="0"/>
                <w:numId w:val="98"/>
              </w:numPr>
              <w:jc w:val="both"/>
              <w:rPr>
                <w:color w:val="000000" w:themeColor="text1"/>
              </w:rPr>
            </w:pPr>
            <w:r w:rsidRPr="00D01680">
              <w:rPr>
                <w:color w:val="000000" w:themeColor="text1"/>
              </w:rPr>
              <w:t>Prvotní kresebné návrhy, min. 5 principiálně rozdílných variantních řešení ke každému projektu.</w:t>
            </w:r>
          </w:p>
          <w:p w14:paraId="04CA42DD" w14:textId="0F6D5D11" w:rsidR="00B14E05" w:rsidRPr="00D01680" w:rsidRDefault="00B14E05" w:rsidP="00D3581F">
            <w:pPr>
              <w:pStyle w:val="Odstavecseseznamem"/>
              <w:numPr>
                <w:ilvl w:val="0"/>
                <w:numId w:val="98"/>
              </w:numPr>
              <w:jc w:val="both"/>
              <w:rPr>
                <w:color w:val="000000" w:themeColor="text1"/>
              </w:rPr>
            </w:pPr>
            <w:r w:rsidRPr="00D01680">
              <w:rPr>
                <w:color w:val="000000" w:themeColor="text1"/>
              </w:rPr>
              <w:t>Rozpracování vybraných variantních řešení kresebnou formou.</w:t>
            </w:r>
          </w:p>
          <w:p w14:paraId="5E73C1DE" w14:textId="012019B4" w:rsidR="00B14E05" w:rsidRPr="00D01680" w:rsidRDefault="00B14E05" w:rsidP="00D3581F">
            <w:pPr>
              <w:pStyle w:val="Odstavecseseznamem"/>
              <w:numPr>
                <w:ilvl w:val="0"/>
                <w:numId w:val="98"/>
              </w:numPr>
              <w:jc w:val="both"/>
              <w:rPr>
                <w:color w:val="000000" w:themeColor="text1"/>
              </w:rPr>
            </w:pPr>
            <w:r w:rsidRPr="00D01680">
              <w:rPr>
                <w:color w:val="000000" w:themeColor="text1"/>
              </w:rPr>
              <w:t>Prvotní 3D modely.</w:t>
            </w:r>
          </w:p>
          <w:p w14:paraId="19E15A96" w14:textId="744F12C9" w:rsidR="00B14E05" w:rsidRPr="00D01680" w:rsidRDefault="00B14E05" w:rsidP="00D3581F">
            <w:pPr>
              <w:pStyle w:val="Odstavecseseznamem"/>
              <w:numPr>
                <w:ilvl w:val="0"/>
                <w:numId w:val="98"/>
              </w:numPr>
              <w:jc w:val="both"/>
              <w:rPr>
                <w:color w:val="000000" w:themeColor="text1"/>
              </w:rPr>
            </w:pPr>
            <w:r w:rsidRPr="00D01680">
              <w:rPr>
                <w:color w:val="000000" w:themeColor="text1"/>
              </w:rPr>
              <w:t>Ergonomická studie, rozměrový nákres.</w:t>
            </w:r>
          </w:p>
          <w:p w14:paraId="755CE669" w14:textId="48D46FBD" w:rsidR="00B14E05" w:rsidRPr="00D01680" w:rsidRDefault="00B14E05" w:rsidP="00D3581F">
            <w:pPr>
              <w:pStyle w:val="Odstavecseseznamem"/>
              <w:numPr>
                <w:ilvl w:val="0"/>
                <w:numId w:val="98"/>
              </w:numPr>
              <w:jc w:val="both"/>
              <w:rPr>
                <w:color w:val="000000" w:themeColor="text1"/>
              </w:rPr>
            </w:pPr>
            <w:r w:rsidRPr="00D01680">
              <w:rPr>
                <w:color w:val="000000" w:themeColor="text1"/>
              </w:rPr>
              <w:t>Dopracování finálního 3D modelu.</w:t>
            </w:r>
          </w:p>
          <w:p w14:paraId="080033A6" w14:textId="49CE8AB7" w:rsidR="00B14E05" w:rsidRPr="00D01680" w:rsidRDefault="00B14E05" w:rsidP="00D3581F">
            <w:pPr>
              <w:pStyle w:val="Odstavecseseznamem"/>
              <w:numPr>
                <w:ilvl w:val="0"/>
                <w:numId w:val="98"/>
              </w:numPr>
              <w:jc w:val="both"/>
              <w:rPr>
                <w:color w:val="000000" w:themeColor="text1"/>
              </w:rPr>
            </w:pPr>
            <w:r w:rsidRPr="00D01680">
              <w:rPr>
                <w:color w:val="000000" w:themeColor="text1"/>
              </w:rPr>
              <w:t>Volba vhodných materiálů a výrobních technologií, příprava podkladů pro výrobu fyzického modelu nebo prototypu.</w:t>
            </w:r>
          </w:p>
          <w:p w14:paraId="0ACA1131" w14:textId="60D0AA22" w:rsidR="00B14E05" w:rsidRPr="00D01680" w:rsidRDefault="00B14E05" w:rsidP="00D3581F">
            <w:pPr>
              <w:pStyle w:val="Odstavecseseznamem"/>
              <w:numPr>
                <w:ilvl w:val="0"/>
                <w:numId w:val="98"/>
              </w:numPr>
              <w:jc w:val="both"/>
              <w:rPr>
                <w:color w:val="000000" w:themeColor="text1"/>
              </w:rPr>
            </w:pPr>
            <w:r w:rsidRPr="00D01680">
              <w:rPr>
                <w:color w:val="000000" w:themeColor="text1"/>
              </w:rPr>
              <w:t>Výroba modelu nebo prototypu – konzultace rozpracovanosti.</w:t>
            </w:r>
          </w:p>
          <w:p w14:paraId="05024CE3" w14:textId="55D7C2FE" w:rsidR="00B14E05" w:rsidRPr="00D01680" w:rsidRDefault="00B14E05" w:rsidP="00D3581F">
            <w:pPr>
              <w:pStyle w:val="Odstavecseseznamem"/>
              <w:numPr>
                <w:ilvl w:val="0"/>
                <w:numId w:val="98"/>
              </w:numPr>
              <w:jc w:val="both"/>
              <w:rPr>
                <w:color w:val="000000" w:themeColor="text1"/>
              </w:rPr>
            </w:pPr>
            <w:r w:rsidRPr="00D01680">
              <w:rPr>
                <w:color w:val="000000" w:themeColor="text1"/>
              </w:rPr>
              <w:t>Výroba modelu nebo prototypu – finalizace.</w:t>
            </w:r>
          </w:p>
          <w:p w14:paraId="444C49E6" w14:textId="2414CE01" w:rsidR="00B14E05" w:rsidRPr="00D01680" w:rsidRDefault="00B14E05" w:rsidP="00D3581F">
            <w:pPr>
              <w:pStyle w:val="Odstavecseseznamem"/>
              <w:numPr>
                <w:ilvl w:val="0"/>
                <w:numId w:val="98"/>
              </w:numPr>
              <w:jc w:val="both"/>
              <w:rPr>
                <w:color w:val="000000" w:themeColor="text1"/>
              </w:rPr>
            </w:pPr>
            <w:r w:rsidRPr="00D01680">
              <w:rPr>
                <w:color w:val="000000" w:themeColor="text1"/>
              </w:rPr>
              <w:t>Ověření funkčních a vizuálních aspektů prototypovaného designérského návrhu, úpravy modelu nebo prototypu.</w:t>
            </w:r>
          </w:p>
          <w:p w14:paraId="6CAEF4BF" w14:textId="28BB3D08" w:rsidR="00B14E05" w:rsidRDefault="00B14E05" w:rsidP="00D3581F">
            <w:pPr>
              <w:pStyle w:val="Odstavecseseznamem"/>
              <w:numPr>
                <w:ilvl w:val="0"/>
                <w:numId w:val="98"/>
              </w:numPr>
              <w:spacing w:after="120"/>
              <w:jc w:val="both"/>
            </w:pPr>
            <w:r w:rsidRPr="00D01680">
              <w:rPr>
                <w:color w:val="000000" w:themeColor="text1"/>
              </w:rPr>
              <w:t>Příprava finální prezentace pro obhajobu semestrální práce.</w:t>
            </w:r>
          </w:p>
          <w:p w14:paraId="7EF76165" w14:textId="24D94A6C" w:rsidR="00B14E05" w:rsidRPr="00AF68B3" w:rsidRDefault="000474CD" w:rsidP="00AB0C24">
            <w:pPr>
              <w:jc w:val="both"/>
            </w:pPr>
            <w:r>
              <w:t>Student je schopen samostatné realizace designérského projektu.</w:t>
            </w:r>
            <w:r w:rsidRPr="000F12E1">
              <w:rPr>
                <w:color w:val="FF0000"/>
              </w:rPr>
              <w:t xml:space="preserve"> </w:t>
            </w:r>
            <w:r w:rsidRPr="000F12E1">
              <w:t>Získané kompetence mu umožní samostatně vést designérský tým.</w:t>
            </w:r>
          </w:p>
        </w:tc>
      </w:tr>
      <w:tr w:rsidR="00B14E05" w14:paraId="4C5E3138" w14:textId="77777777" w:rsidTr="00B14E05">
        <w:trPr>
          <w:trHeight w:val="265"/>
        </w:trPr>
        <w:tc>
          <w:tcPr>
            <w:tcW w:w="3653" w:type="dxa"/>
            <w:gridSpan w:val="2"/>
            <w:tcBorders>
              <w:top w:val="nil"/>
            </w:tcBorders>
            <w:shd w:val="clear" w:color="auto" w:fill="F7CAAC"/>
          </w:tcPr>
          <w:p w14:paraId="4FFE8BF6" w14:textId="77777777" w:rsidR="00B14E05" w:rsidRDefault="00B14E05" w:rsidP="00B14E05">
            <w:pPr>
              <w:jc w:val="both"/>
            </w:pPr>
            <w:r>
              <w:rPr>
                <w:b/>
              </w:rPr>
              <w:t>Studijní literatura a studijní pomůcky</w:t>
            </w:r>
          </w:p>
        </w:tc>
        <w:tc>
          <w:tcPr>
            <w:tcW w:w="6202" w:type="dxa"/>
            <w:gridSpan w:val="6"/>
            <w:tcBorders>
              <w:top w:val="nil"/>
              <w:bottom w:val="nil"/>
            </w:tcBorders>
          </w:tcPr>
          <w:p w14:paraId="734C2CC3" w14:textId="77777777" w:rsidR="00B14E05" w:rsidRDefault="00B14E05" w:rsidP="00B14E05">
            <w:pPr>
              <w:jc w:val="both"/>
            </w:pPr>
          </w:p>
        </w:tc>
      </w:tr>
      <w:tr w:rsidR="00B14E05" w:rsidRPr="00F90940" w14:paraId="32F048DA" w14:textId="77777777" w:rsidTr="00FC0176">
        <w:trPr>
          <w:trHeight w:val="694"/>
        </w:trPr>
        <w:tc>
          <w:tcPr>
            <w:tcW w:w="9855" w:type="dxa"/>
            <w:gridSpan w:val="8"/>
            <w:tcBorders>
              <w:top w:val="nil"/>
            </w:tcBorders>
          </w:tcPr>
          <w:p w14:paraId="5A1DED7E" w14:textId="77777777" w:rsidR="006B2B14" w:rsidRPr="006B2B14" w:rsidRDefault="006B2B14" w:rsidP="00B14E05">
            <w:pPr>
              <w:jc w:val="both"/>
              <w:rPr>
                <w:b/>
                <w:bCs/>
              </w:rPr>
            </w:pPr>
            <w:r w:rsidRPr="006B2B14">
              <w:rPr>
                <w:b/>
                <w:bCs/>
              </w:rPr>
              <w:t>Povinná:</w:t>
            </w:r>
          </w:p>
          <w:p w14:paraId="654DF00C" w14:textId="77777777" w:rsidR="00D745DE" w:rsidRPr="00AD780A" w:rsidRDefault="00D745DE" w:rsidP="00D745DE">
            <w:pPr>
              <w:rPr>
                <w:ins w:id="21" w:author="Hana Ponížilová" w:date="2023-05-25T15:02:00Z"/>
              </w:rPr>
            </w:pPr>
            <w:ins w:id="22" w:author="Hana Ponížilová" w:date="2023-05-25T15:02:00Z">
              <w:r w:rsidRPr="00AD780A">
                <w:t xml:space="preserve">LEWRICK, Michael, Patrick LINK a Larry J. LEIFER. </w:t>
              </w:r>
              <w:r w:rsidRPr="00AD780A">
                <w:rPr>
                  <w:i/>
                </w:rPr>
                <w:t>The design thinking toolbox: a guide to mastering the most popular and valuable innovation methods.</w:t>
              </w:r>
              <w:r w:rsidRPr="00AD780A">
                <w:t xml:space="preserve"> Hoboken, New Jersey, 2020. ISBN 978-1-119-62919-1.</w:t>
              </w:r>
            </w:ins>
          </w:p>
          <w:p w14:paraId="0151E27A" w14:textId="7FB023C8" w:rsidR="00B14E05" w:rsidRPr="00F90940" w:rsidRDefault="00B14E05" w:rsidP="00B14E05">
            <w:pPr>
              <w:jc w:val="both"/>
              <w:rPr>
                <w:bCs/>
              </w:rPr>
            </w:pPr>
            <w:r w:rsidRPr="00F90940">
              <w:rPr>
                <w:bCs/>
              </w:rPr>
              <w:t>M</w:t>
            </w:r>
            <w:r w:rsidR="006B2B14">
              <w:rPr>
                <w:bCs/>
              </w:rPr>
              <w:t>ICHL</w:t>
            </w:r>
            <w:r w:rsidRPr="00F90940">
              <w:rPr>
                <w:bCs/>
              </w:rPr>
              <w:t xml:space="preserve">, J. </w:t>
            </w:r>
            <w:r w:rsidRPr="006B2B14">
              <w:rPr>
                <w:bCs/>
                <w:i/>
              </w:rPr>
              <w:t>Tak nám prý forma sleduje funkci</w:t>
            </w:r>
            <w:r w:rsidRPr="00F90940">
              <w:rPr>
                <w:bCs/>
              </w:rPr>
              <w:t>. VŠUP Praha, 2003. ISBN 80-90192-82-7.</w:t>
            </w:r>
          </w:p>
          <w:p w14:paraId="73EF4613" w14:textId="77777777" w:rsidR="00FC0176" w:rsidRDefault="006B2B14" w:rsidP="00FC0176">
            <w:pPr>
              <w:jc w:val="both"/>
              <w:rPr>
                <w:bCs/>
              </w:rPr>
            </w:pPr>
            <w:r>
              <w:rPr>
                <w:bCs/>
              </w:rPr>
              <w:t>NORMAN</w:t>
            </w:r>
            <w:r w:rsidR="00B14E05" w:rsidRPr="00F90940">
              <w:rPr>
                <w:bCs/>
              </w:rPr>
              <w:t xml:space="preserve">, Donald A. </w:t>
            </w:r>
            <w:r w:rsidR="00B14E05" w:rsidRPr="00FC0176">
              <w:rPr>
                <w:bCs/>
                <w:i/>
              </w:rPr>
              <w:t>The design of everyday things.</w:t>
            </w:r>
            <w:r w:rsidR="00B14E05" w:rsidRPr="00F90940">
              <w:rPr>
                <w:bCs/>
              </w:rPr>
              <w:t xml:space="preserve"> New York, 2013. ISBN 978-0-465-05065-9.</w:t>
            </w:r>
            <w:r w:rsidR="00FC0176" w:rsidRPr="00F90940">
              <w:rPr>
                <w:bCs/>
              </w:rPr>
              <w:t xml:space="preserve"> </w:t>
            </w:r>
          </w:p>
          <w:p w14:paraId="17C29B95" w14:textId="4AA65BED" w:rsidR="00FC0176" w:rsidRPr="00F90940" w:rsidRDefault="00FC0176" w:rsidP="00FC0176">
            <w:pPr>
              <w:jc w:val="both"/>
              <w:rPr>
                <w:bCs/>
              </w:rPr>
            </w:pPr>
            <w:r w:rsidRPr="00F90940">
              <w:rPr>
                <w:bCs/>
              </w:rPr>
              <w:t xml:space="preserve">PACHMANOVÁ, M. </w:t>
            </w:r>
            <w:r w:rsidRPr="006B2B14">
              <w:rPr>
                <w:bCs/>
                <w:i/>
              </w:rPr>
              <w:t xml:space="preserve">Design: aktualita, nebo věčnost? </w:t>
            </w:r>
            <w:r w:rsidRPr="00F90940">
              <w:rPr>
                <w:bCs/>
              </w:rPr>
              <w:t>Antologie te</w:t>
            </w:r>
            <w:r>
              <w:rPr>
                <w:bCs/>
              </w:rPr>
              <w:t>xtů k teorii a dějinám designu.</w:t>
            </w:r>
            <w:r w:rsidRPr="00F90940">
              <w:rPr>
                <w:bCs/>
              </w:rPr>
              <w:t xml:space="preserve"> Praha: VŠUP, 2005. ISBN 80-86863-05-0.</w:t>
            </w:r>
          </w:p>
          <w:p w14:paraId="7525C05D" w14:textId="77777777" w:rsidR="00FC0176" w:rsidRPr="00FC0176" w:rsidRDefault="00FC0176" w:rsidP="00B14E05">
            <w:pPr>
              <w:jc w:val="both"/>
              <w:rPr>
                <w:b/>
                <w:bCs/>
              </w:rPr>
            </w:pPr>
            <w:r w:rsidRPr="00FC0176">
              <w:rPr>
                <w:b/>
                <w:bCs/>
              </w:rPr>
              <w:t>Doporučená:</w:t>
            </w:r>
          </w:p>
          <w:p w14:paraId="79B3E9E7" w14:textId="44F47633" w:rsidR="00B14E05" w:rsidRPr="00F90940" w:rsidRDefault="00B14E05" w:rsidP="00B14E05">
            <w:pPr>
              <w:jc w:val="both"/>
              <w:rPr>
                <w:bCs/>
              </w:rPr>
            </w:pPr>
            <w:r w:rsidRPr="00F90940">
              <w:rPr>
                <w:bCs/>
              </w:rPr>
              <w:t xml:space="preserve">KARASOVÁ, D. </w:t>
            </w:r>
            <w:r w:rsidRPr="00FC0176">
              <w:rPr>
                <w:bCs/>
                <w:i/>
              </w:rPr>
              <w:t xml:space="preserve">Dějiny nábytkového umění 19. a 20. </w:t>
            </w:r>
            <w:r w:rsidR="006B2B14" w:rsidRPr="00FC0176">
              <w:rPr>
                <w:bCs/>
                <w:i/>
              </w:rPr>
              <w:t>století</w:t>
            </w:r>
            <w:r w:rsidR="006B2B14" w:rsidRPr="00F90940">
              <w:rPr>
                <w:bCs/>
              </w:rPr>
              <w:t>.</w:t>
            </w:r>
            <w:r w:rsidRPr="00F90940">
              <w:rPr>
                <w:bCs/>
              </w:rPr>
              <w:t xml:space="preserve"> Praha: Argo, 2001. ISBN 80-7203-339-5.</w:t>
            </w:r>
          </w:p>
          <w:p w14:paraId="5A5F1C34" w14:textId="1E1E528F" w:rsidR="00FC0176" w:rsidRPr="00F90940" w:rsidRDefault="00FC0176" w:rsidP="00FC0176">
            <w:pPr>
              <w:jc w:val="both"/>
              <w:rPr>
                <w:bCs/>
              </w:rPr>
            </w:pPr>
            <w:r w:rsidRPr="00F90940">
              <w:rPr>
                <w:bCs/>
              </w:rPr>
              <w:t>KOTÍK, J. Tři přednášky o užitné hodnotě, výrobě a n</w:t>
            </w:r>
            <w:r>
              <w:rPr>
                <w:bCs/>
              </w:rPr>
              <w:t>ávrhu. Praha: Silikátový svaz,</w:t>
            </w:r>
            <w:r w:rsidRPr="00F90940">
              <w:rPr>
                <w:bCs/>
              </w:rPr>
              <w:t xml:space="preserve"> 2003. ISBN 80-903113-5-0.</w:t>
            </w:r>
          </w:p>
          <w:p w14:paraId="06214572" w14:textId="4147DB7A" w:rsidR="00B14E05" w:rsidRPr="00F90940" w:rsidRDefault="00AA0A61" w:rsidP="00FC0176">
            <w:pPr>
              <w:jc w:val="both"/>
              <w:rPr>
                <w:bCs/>
              </w:rPr>
            </w:pPr>
            <w:r>
              <w:rPr>
                <w:bCs/>
              </w:rPr>
              <w:t>MOHOLY – NAGY</w:t>
            </w:r>
            <w:r w:rsidR="00B14E05" w:rsidRPr="00F90940">
              <w:rPr>
                <w:bCs/>
              </w:rPr>
              <w:t xml:space="preserve">, L. </w:t>
            </w:r>
            <w:r w:rsidR="00B14E05" w:rsidRPr="00FC0176">
              <w:rPr>
                <w:bCs/>
                <w:i/>
              </w:rPr>
              <w:t>Od materiálu k architektuře</w:t>
            </w:r>
            <w:r w:rsidR="00B14E05" w:rsidRPr="00F90940">
              <w:rPr>
                <w:bCs/>
              </w:rPr>
              <w:t xml:space="preserve">. </w:t>
            </w:r>
            <w:r w:rsidR="006B2B14" w:rsidRPr="00F90940">
              <w:rPr>
                <w:bCs/>
              </w:rPr>
              <w:t>Praha: Triáda</w:t>
            </w:r>
            <w:r w:rsidR="00B14E05" w:rsidRPr="00F90940">
              <w:rPr>
                <w:bCs/>
              </w:rPr>
              <w:t>, 2002. ISBN 80-86138-29-1.</w:t>
            </w:r>
          </w:p>
          <w:p w14:paraId="41FD6859" w14:textId="09F263CA" w:rsidR="00FC0176" w:rsidRDefault="00FC0176" w:rsidP="00FC0176">
            <w:pPr>
              <w:jc w:val="both"/>
              <w:rPr>
                <w:bCs/>
              </w:rPr>
            </w:pPr>
            <w:r>
              <w:rPr>
                <w:bCs/>
              </w:rPr>
              <w:t>NEBESKÝ</w:t>
            </w:r>
            <w:r w:rsidR="00B14E05" w:rsidRPr="00F90940">
              <w:rPr>
                <w:bCs/>
              </w:rPr>
              <w:t xml:space="preserve">, Václav M. </w:t>
            </w:r>
            <w:r w:rsidR="00B14E05" w:rsidRPr="00FC0176">
              <w:rPr>
                <w:bCs/>
                <w:i/>
              </w:rPr>
              <w:t>Smysl modernosti</w:t>
            </w:r>
            <w:r w:rsidR="00B14E05" w:rsidRPr="00F90940">
              <w:rPr>
                <w:bCs/>
              </w:rPr>
              <w:t xml:space="preserve">. </w:t>
            </w:r>
            <w:r>
              <w:rPr>
                <w:bCs/>
              </w:rPr>
              <w:t>Praha</w:t>
            </w:r>
            <w:r w:rsidR="006B2B14" w:rsidRPr="00F90940">
              <w:rPr>
                <w:bCs/>
              </w:rPr>
              <w:t>: Vysoká</w:t>
            </w:r>
            <w:r w:rsidR="00B14E05" w:rsidRPr="00F90940">
              <w:rPr>
                <w:bCs/>
              </w:rPr>
              <w:t xml:space="preserve"> škola uměleckoprůmyslová, 2001. ISBN 80-901982-6-0.</w:t>
            </w:r>
            <w:r>
              <w:rPr>
                <w:bCs/>
              </w:rPr>
              <w:t xml:space="preserve"> </w:t>
            </w:r>
          </w:p>
          <w:p w14:paraId="7A9B4D45" w14:textId="2254D3FD" w:rsidR="002A01AD" w:rsidRPr="00F90940" w:rsidRDefault="00FC0176" w:rsidP="00B14E05">
            <w:pPr>
              <w:jc w:val="both"/>
              <w:rPr>
                <w:bCs/>
              </w:rPr>
            </w:pPr>
            <w:r>
              <w:rPr>
                <w:bCs/>
              </w:rPr>
              <w:t>NORMAN</w:t>
            </w:r>
            <w:r w:rsidRPr="00F90940">
              <w:rPr>
                <w:bCs/>
              </w:rPr>
              <w:t xml:space="preserve">, Donald A. </w:t>
            </w:r>
            <w:r w:rsidRPr="00FC0176">
              <w:rPr>
                <w:bCs/>
                <w:i/>
              </w:rPr>
              <w:t>The design of future things.</w:t>
            </w:r>
            <w:r w:rsidRPr="00F90940">
              <w:rPr>
                <w:bCs/>
              </w:rPr>
              <w:t xml:space="preserve"> New York: BasicBooks, 2007. ISBN 978-0-465-00228-3.</w:t>
            </w:r>
          </w:p>
        </w:tc>
      </w:tr>
    </w:tbl>
    <w:p w14:paraId="7E1AEC35" w14:textId="77777777" w:rsidR="000474CD" w:rsidRDefault="000474C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14E05" w14:paraId="54D53F40" w14:textId="77777777" w:rsidTr="00B14E05">
        <w:tc>
          <w:tcPr>
            <w:tcW w:w="9855" w:type="dxa"/>
            <w:gridSpan w:val="8"/>
            <w:tcBorders>
              <w:bottom w:val="double" w:sz="4" w:space="0" w:color="auto"/>
            </w:tcBorders>
            <w:shd w:val="clear" w:color="auto" w:fill="BDD6EE"/>
          </w:tcPr>
          <w:p w14:paraId="0F0884A4" w14:textId="5574D4F7" w:rsidR="00B14E05" w:rsidRDefault="00B14E05" w:rsidP="00B14E05">
            <w:pPr>
              <w:jc w:val="both"/>
              <w:rPr>
                <w:b/>
                <w:sz w:val="28"/>
              </w:rPr>
            </w:pPr>
            <w:r>
              <w:lastRenderedPageBreak/>
              <w:br w:type="page"/>
            </w:r>
            <w:r>
              <w:rPr>
                <w:b/>
                <w:sz w:val="28"/>
              </w:rPr>
              <w:t>B-III – Charakteristika studijního předmětu</w:t>
            </w:r>
          </w:p>
        </w:tc>
      </w:tr>
      <w:tr w:rsidR="00B14E05" w14:paraId="21B5DE3B" w14:textId="77777777" w:rsidTr="00B14E05">
        <w:tc>
          <w:tcPr>
            <w:tcW w:w="3086" w:type="dxa"/>
            <w:tcBorders>
              <w:top w:val="double" w:sz="4" w:space="0" w:color="auto"/>
            </w:tcBorders>
            <w:shd w:val="clear" w:color="auto" w:fill="F7CAAC"/>
          </w:tcPr>
          <w:p w14:paraId="13E85285" w14:textId="77777777" w:rsidR="00B14E05" w:rsidRDefault="00B14E05" w:rsidP="00B14E05">
            <w:pPr>
              <w:rPr>
                <w:b/>
              </w:rPr>
            </w:pPr>
            <w:r>
              <w:rPr>
                <w:b/>
              </w:rPr>
              <w:t>Název studijního předmětu</w:t>
            </w:r>
          </w:p>
        </w:tc>
        <w:tc>
          <w:tcPr>
            <w:tcW w:w="6769" w:type="dxa"/>
            <w:gridSpan w:val="7"/>
            <w:tcBorders>
              <w:top w:val="double" w:sz="4" w:space="0" w:color="auto"/>
            </w:tcBorders>
          </w:tcPr>
          <w:p w14:paraId="52B26ABE" w14:textId="77777777" w:rsidR="00B14E05" w:rsidRDefault="00B14E05" w:rsidP="00B14E05">
            <w:pPr>
              <w:jc w:val="both"/>
            </w:pPr>
            <w:r>
              <w:t>Ateliér Průmyslový design 8</w:t>
            </w:r>
          </w:p>
        </w:tc>
      </w:tr>
      <w:tr w:rsidR="00B14E05" w14:paraId="4028FCE8" w14:textId="77777777" w:rsidTr="00B14E05">
        <w:tc>
          <w:tcPr>
            <w:tcW w:w="3086" w:type="dxa"/>
            <w:shd w:val="clear" w:color="auto" w:fill="F7CAAC"/>
          </w:tcPr>
          <w:p w14:paraId="591B43CA" w14:textId="77777777" w:rsidR="00B14E05" w:rsidRDefault="00B14E05" w:rsidP="00B14E05">
            <w:pPr>
              <w:rPr>
                <w:b/>
              </w:rPr>
            </w:pPr>
            <w:r>
              <w:rPr>
                <w:b/>
              </w:rPr>
              <w:t>Typ předmětu</w:t>
            </w:r>
          </w:p>
        </w:tc>
        <w:tc>
          <w:tcPr>
            <w:tcW w:w="3406" w:type="dxa"/>
            <w:gridSpan w:val="4"/>
          </w:tcPr>
          <w:p w14:paraId="06048BBB" w14:textId="5CF22712" w:rsidR="00B14E05" w:rsidRDefault="000E784D" w:rsidP="00B14E05">
            <w:pPr>
              <w:jc w:val="both"/>
            </w:pPr>
            <w:r>
              <w:t>p</w:t>
            </w:r>
            <w:r w:rsidR="00B14E05">
              <w:t>ovinný, PZ</w:t>
            </w:r>
          </w:p>
        </w:tc>
        <w:tc>
          <w:tcPr>
            <w:tcW w:w="2695" w:type="dxa"/>
            <w:gridSpan w:val="2"/>
            <w:shd w:val="clear" w:color="auto" w:fill="F7CAAC"/>
          </w:tcPr>
          <w:p w14:paraId="77713542" w14:textId="77777777" w:rsidR="00B14E05" w:rsidRDefault="00B14E05" w:rsidP="00B14E05">
            <w:pPr>
              <w:jc w:val="both"/>
            </w:pPr>
            <w:r>
              <w:rPr>
                <w:b/>
              </w:rPr>
              <w:t>doporučený ročník / semestr</w:t>
            </w:r>
          </w:p>
        </w:tc>
        <w:tc>
          <w:tcPr>
            <w:tcW w:w="668" w:type="dxa"/>
          </w:tcPr>
          <w:p w14:paraId="4D152B3F" w14:textId="77777777" w:rsidR="00B14E05" w:rsidRDefault="00B14E05" w:rsidP="00B14E05">
            <w:pPr>
              <w:jc w:val="both"/>
            </w:pPr>
            <w:r>
              <w:t>1/LS</w:t>
            </w:r>
          </w:p>
        </w:tc>
      </w:tr>
      <w:tr w:rsidR="00B14E05" w14:paraId="7AB98358" w14:textId="77777777" w:rsidTr="00B14E05">
        <w:tc>
          <w:tcPr>
            <w:tcW w:w="3086" w:type="dxa"/>
            <w:shd w:val="clear" w:color="auto" w:fill="F7CAAC"/>
          </w:tcPr>
          <w:p w14:paraId="7F7B3522" w14:textId="77777777" w:rsidR="00B14E05" w:rsidRDefault="00B14E05" w:rsidP="00B14E05">
            <w:pPr>
              <w:rPr>
                <w:b/>
              </w:rPr>
            </w:pPr>
            <w:r>
              <w:rPr>
                <w:b/>
              </w:rPr>
              <w:t>Rozsah studijního předmětu</w:t>
            </w:r>
          </w:p>
        </w:tc>
        <w:tc>
          <w:tcPr>
            <w:tcW w:w="1701" w:type="dxa"/>
            <w:gridSpan w:val="2"/>
          </w:tcPr>
          <w:p w14:paraId="34B245EC" w14:textId="77777777" w:rsidR="00B14E05" w:rsidRDefault="00B14E05" w:rsidP="00B14E05">
            <w:pPr>
              <w:jc w:val="both"/>
            </w:pPr>
            <w:r>
              <w:t>52 ateliér</w:t>
            </w:r>
          </w:p>
        </w:tc>
        <w:tc>
          <w:tcPr>
            <w:tcW w:w="889" w:type="dxa"/>
            <w:shd w:val="clear" w:color="auto" w:fill="F7CAAC"/>
          </w:tcPr>
          <w:p w14:paraId="36315038" w14:textId="77777777" w:rsidR="00B14E05" w:rsidRDefault="00B14E05" w:rsidP="00B14E05">
            <w:pPr>
              <w:jc w:val="both"/>
              <w:rPr>
                <w:b/>
              </w:rPr>
            </w:pPr>
            <w:r>
              <w:rPr>
                <w:b/>
              </w:rPr>
              <w:t xml:space="preserve">hod. </w:t>
            </w:r>
          </w:p>
        </w:tc>
        <w:tc>
          <w:tcPr>
            <w:tcW w:w="816" w:type="dxa"/>
          </w:tcPr>
          <w:p w14:paraId="1CDF33E3" w14:textId="77777777" w:rsidR="00B14E05" w:rsidRDefault="00B14E05" w:rsidP="00B14E05">
            <w:pPr>
              <w:jc w:val="both"/>
            </w:pPr>
            <w:r>
              <w:t>52</w:t>
            </w:r>
          </w:p>
        </w:tc>
        <w:tc>
          <w:tcPr>
            <w:tcW w:w="2156" w:type="dxa"/>
            <w:shd w:val="clear" w:color="auto" w:fill="F7CAAC"/>
          </w:tcPr>
          <w:p w14:paraId="39D64024" w14:textId="77777777" w:rsidR="00B14E05" w:rsidRDefault="00B14E05" w:rsidP="00B14E05">
            <w:pPr>
              <w:jc w:val="both"/>
              <w:rPr>
                <w:b/>
              </w:rPr>
            </w:pPr>
            <w:r>
              <w:rPr>
                <w:b/>
              </w:rPr>
              <w:t>kreditů</w:t>
            </w:r>
          </w:p>
        </w:tc>
        <w:tc>
          <w:tcPr>
            <w:tcW w:w="1207" w:type="dxa"/>
            <w:gridSpan w:val="2"/>
          </w:tcPr>
          <w:p w14:paraId="6B677327" w14:textId="77777777" w:rsidR="00B14E05" w:rsidRDefault="00B14E05" w:rsidP="00B14E05">
            <w:pPr>
              <w:jc w:val="both"/>
            </w:pPr>
            <w:r>
              <w:t>4</w:t>
            </w:r>
          </w:p>
        </w:tc>
      </w:tr>
      <w:tr w:rsidR="00B14E05" w14:paraId="2C68AE62" w14:textId="77777777" w:rsidTr="00B14E05">
        <w:tc>
          <w:tcPr>
            <w:tcW w:w="3086" w:type="dxa"/>
            <w:shd w:val="clear" w:color="auto" w:fill="F7CAAC"/>
          </w:tcPr>
          <w:p w14:paraId="39F0C1A1" w14:textId="77777777" w:rsidR="00B14E05" w:rsidRDefault="00B14E05" w:rsidP="00B14E05">
            <w:pPr>
              <w:rPr>
                <w:b/>
                <w:sz w:val="22"/>
              </w:rPr>
            </w:pPr>
            <w:r>
              <w:rPr>
                <w:b/>
              </w:rPr>
              <w:t>Prerekvizity, korekvizity, ekvivalence</w:t>
            </w:r>
          </w:p>
        </w:tc>
        <w:tc>
          <w:tcPr>
            <w:tcW w:w="6769" w:type="dxa"/>
            <w:gridSpan w:val="7"/>
          </w:tcPr>
          <w:p w14:paraId="6440FE4D" w14:textId="09E543F8" w:rsidR="00B14E05" w:rsidRPr="00D67CC9" w:rsidRDefault="003D00FD" w:rsidP="00B14E05">
            <w:pPr>
              <w:jc w:val="both"/>
            </w:pPr>
            <w:r>
              <w:t>Ateliér Průmyslový design 7</w:t>
            </w:r>
          </w:p>
        </w:tc>
      </w:tr>
      <w:tr w:rsidR="006B2B14" w14:paraId="52B3F2F0" w14:textId="77777777" w:rsidTr="00B14E05">
        <w:tc>
          <w:tcPr>
            <w:tcW w:w="3086" w:type="dxa"/>
            <w:shd w:val="clear" w:color="auto" w:fill="F7CAAC"/>
          </w:tcPr>
          <w:p w14:paraId="46F6BA58" w14:textId="77777777" w:rsidR="006B2B14" w:rsidRDefault="006B2B14" w:rsidP="006B2B14">
            <w:pPr>
              <w:rPr>
                <w:b/>
              </w:rPr>
            </w:pPr>
            <w:r>
              <w:rPr>
                <w:b/>
              </w:rPr>
              <w:t>Způsob ověření studijních výsledků</w:t>
            </w:r>
          </w:p>
        </w:tc>
        <w:tc>
          <w:tcPr>
            <w:tcW w:w="3406" w:type="dxa"/>
            <w:gridSpan w:val="4"/>
          </w:tcPr>
          <w:p w14:paraId="0257AC85" w14:textId="4DC92B1D" w:rsidR="006B2B14" w:rsidRDefault="006B2B14" w:rsidP="006B2B14">
            <w:pPr>
              <w:jc w:val="both"/>
            </w:pPr>
            <w:r>
              <w:t>zápočet, zkouška</w:t>
            </w:r>
          </w:p>
        </w:tc>
        <w:tc>
          <w:tcPr>
            <w:tcW w:w="2156" w:type="dxa"/>
            <w:shd w:val="clear" w:color="auto" w:fill="F7CAAC"/>
          </w:tcPr>
          <w:p w14:paraId="78822907" w14:textId="77777777" w:rsidR="006B2B14" w:rsidRDefault="006B2B14" w:rsidP="006B2B14">
            <w:pPr>
              <w:jc w:val="both"/>
              <w:rPr>
                <w:b/>
              </w:rPr>
            </w:pPr>
            <w:r>
              <w:rPr>
                <w:b/>
              </w:rPr>
              <w:t>Forma výuky</w:t>
            </w:r>
          </w:p>
        </w:tc>
        <w:tc>
          <w:tcPr>
            <w:tcW w:w="1207" w:type="dxa"/>
            <w:gridSpan w:val="2"/>
          </w:tcPr>
          <w:p w14:paraId="346CF306" w14:textId="77777777" w:rsidR="006B2B14" w:rsidRDefault="006B2B14" w:rsidP="006B2B14">
            <w:pPr>
              <w:jc w:val="both"/>
            </w:pPr>
            <w:r>
              <w:t>ateliér</w:t>
            </w:r>
          </w:p>
        </w:tc>
      </w:tr>
      <w:tr w:rsidR="006B2B14" w14:paraId="2A68505C" w14:textId="77777777" w:rsidTr="00B14E05">
        <w:tc>
          <w:tcPr>
            <w:tcW w:w="3086" w:type="dxa"/>
            <w:shd w:val="clear" w:color="auto" w:fill="F7CAAC"/>
          </w:tcPr>
          <w:p w14:paraId="5C7BBF25" w14:textId="77777777" w:rsidR="006B2B14" w:rsidRDefault="006B2B14" w:rsidP="006B2B14">
            <w:pPr>
              <w:rPr>
                <w:b/>
              </w:rPr>
            </w:pPr>
            <w:r>
              <w:rPr>
                <w:b/>
              </w:rPr>
              <w:t>Forma způsobu ověření studijních výsledků a další požadavky na studenta</w:t>
            </w:r>
          </w:p>
        </w:tc>
        <w:tc>
          <w:tcPr>
            <w:tcW w:w="6769" w:type="dxa"/>
            <w:gridSpan w:val="7"/>
            <w:tcBorders>
              <w:bottom w:val="nil"/>
            </w:tcBorders>
          </w:tcPr>
          <w:p w14:paraId="1260E61B" w14:textId="6F2E202C" w:rsidR="006B2B14" w:rsidRPr="00D67CC9" w:rsidRDefault="006B2B14" w:rsidP="006B2B14">
            <w:pPr>
              <w:jc w:val="both"/>
            </w:pPr>
            <w:r w:rsidRPr="009949E4">
              <w:t>Prezentace tří tvůrčích úkolů prostřednictvím designérských skic na 2D tabletu, počítačových vizualizací, antropometrické nebo ergonomické studie, 3D modelů v programu Rhinoceros nebo Solidworks, počítačové animace, virtuální reality, případně fyzických modelů.</w:t>
            </w:r>
            <w:r>
              <w:t xml:space="preserve"> </w:t>
            </w:r>
            <w:r w:rsidRPr="009335FE">
              <w:rPr>
                <w:rFonts w:cs="Tahoma"/>
              </w:rPr>
              <w:t>Účast minimálně 80%.</w:t>
            </w:r>
            <w:r>
              <w:rPr>
                <w:rFonts w:cs="Tahoma"/>
              </w:rPr>
              <w:t xml:space="preserve"> </w:t>
            </w:r>
            <w:r>
              <w:rPr>
                <w:color w:val="000000" w:themeColor="text1"/>
              </w:rPr>
              <w:t>Aktivní zapojení do činnosti ateliéru.</w:t>
            </w:r>
          </w:p>
        </w:tc>
      </w:tr>
      <w:tr w:rsidR="006B2B14" w14:paraId="628615B5" w14:textId="77777777" w:rsidTr="002A01AD">
        <w:trPr>
          <w:trHeight w:val="95"/>
        </w:trPr>
        <w:tc>
          <w:tcPr>
            <w:tcW w:w="9855" w:type="dxa"/>
            <w:gridSpan w:val="8"/>
            <w:tcBorders>
              <w:top w:val="nil"/>
            </w:tcBorders>
          </w:tcPr>
          <w:p w14:paraId="7EDF95E3" w14:textId="77777777" w:rsidR="006B2B14" w:rsidRDefault="006B2B14" w:rsidP="006B2B14"/>
        </w:tc>
      </w:tr>
      <w:tr w:rsidR="006B2B14" w14:paraId="3E38A888" w14:textId="77777777" w:rsidTr="00B14E05">
        <w:trPr>
          <w:trHeight w:val="197"/>
        </w:trPr>
        <w:tc>
          <w:tcPr>
            <w:tcW w:w="3086" w:type="dxa"/>
            <w:tcBorders>
              <w:top w:val="nil"/>
            </w:tcBorders>
            <w:shd w:val="clear" w:color="auto" w:fill="F7CAAC"/>
          </w:tcPr>
          <w:p w14:paraId="4CFB9E7D" w14:textId="77777777" w:rsidR="006B2B14" w:rsidRDefault="006B2B14" w:rsidP="006B2B14">
            <w:pPr>
              <w:rPr>
                <w:b/>
              </w:rPr>
            </w:pPr>
            <w:r>
              <w:rPr>
                <w:b/>
              </w:rPr>
              <w:t>Garant předmětu</w:t>
            </w:r>
          </w:p>
        </w:tc>
        <w:tc>
          <w:tcPr>
            <w:tcW w:w="6769" w:type="dxa"/>
            <w:gridSpan w:val="7"/>
            <w:tcBorders>
              <w:top w:val="nil"/>
            </w:tcBorders>
          </w:tcPr>
          <w:p w14:paraId="6BFC042A" w14:textId="5A67D6B4" w:rsidR="006B2B14" w:rsidRDefault="00DC28CF" w:rsidP="006B2B14">
            <w:pPr>
              <w:jc w:val="both"/>
            </w:pPr>
            <w:r>
              <w:t>d</w:t>
            </w:r>
            <w:r w:rsidR="006B2B14">
              <w:t>oc. MgA. Martin Surman, ArtD.</w:t>
            </w:r>
          </w:p>
        </w:tc>
      </w:tr>
      <w:tr w:rsidR="006B2B14" w14:paraId="362DB4C0" w14:textId="77777777" w:rsidTr="00B14E05">
        <w:trPr>
          <w:trHeight w:val="243"/>
        </w:trPr>
        <w:tc>
          <w:tcPr>
            <w:tcW w:w="3086" w:type="dxa"/>
            <w:tcBorders>
              <w:top w:val="nil"/>
            </w:tcBorders>
            <w:shd w:val="clear" w:color="auto" w:fill="F7CAAC"/>
          </w:tcPr>
          <w:p w14:paraId="1EA64B31" w14:textId="77777777" w:rsidR="006B2B14" w:rsidRDefault="006B2B14" w:rsidP="006B2B14">
            <w:pPr>
              <w:rPr>
                <w:b/>
              </w:rPr>
            </w:pPr>
            <w:r>
              <w:rPr>
                <w:b/>
              </w:rPr>
              <w:t>Zapojení garanta do výuky předmětu</w:t>
            </w:r>
          </w:p>
        </w:tc>
        <w:tc>
          <w:tcPr>
            <w:tcW w:w="6769" w:type="dxa"/>
            <w:gridSpan w:val="7"/>
            <w:tcBorders>
              <w:top w:val="nil"/>
            </w:tcBorders>
          </w:tcPr>
          <w:p w14:paraId="6C9F4BD9" w14:textId="281D975D" w:rsidR="006B2B14" w:rsidRDefault="00D41DAA" w:rsidP="00FC0176">
            <w:pPr>
              <w:jc w:val="both"/>
            </w:pPr>
            <w:r>
              <w:t>100 %</w:t>
            </w:r>
          </w:p>
        </w:tc>
      </w:tr>
      <w:tr w:rsidR="006B2B14" w14:paraId="731A984D" w14:textId="77777777" w:rsidTr="00B14E05">
        <w:tc>
          <w:tcPr>
            <w:tcW w:w="3086" w:type="dxa"/>
            <w:shd w:val="clear" w:color="auto" w:fill="F7CAAC"/>
          </w:tcPr>
          <w:p w14:paraId="127BF967" w14:textId="77777777" w:rsidR="006B2B14" w:rsidRDefault="006B2B14" w:rsidP="006B2B14">
            <w:pPr>
              <w:rPr>
                <w:b/>
              </w:rPr>
            </w:pPr>
            <w:r>
              <w:rPr>
                <w:b/>
              </w:rPr>
              <w:t>Vyučující</w:t>
            </w:r>
          </w:p>
        </w:tc>
        <w:tc>
          <w:tcPr>
            <w:tcW w:w="6769" w:type="dxa"/>
            <w:gridSpan w:val="7"/>
            <w:tcBorders>
              <w:bottom w:val="nil"/>
            </w:tcBorders>
          </w:tcPr>
          <w:p w14:paraId="391B9B1E" w14:textId="344CA91A" w:rsidR="006B2B14" w:rsidRDefault="00DC28CF" w:rsidP="006B2B14">
            <w:pPr>
              <w:jc w:val="both"/>
            </w:pPr>
            <w:r>
              <w:t>d</w:t>
            </w:r>
            <w:r w:rsidR="006B2B14">
              <w:t xml:space="preserve">oc. MgA. Martin Surman, ArtD. </w:t>
            </w:r>
          </w:p>
        </w:tc>
      </w:tr>
      <w:tr w:rsidR="006B2B14" w14:paraId="7DF293CA" w14:textId="77777777" w:rsidTr="002A01AD">
        <w:trPr>
          <w:trHeight w:val="161"/>
        </w:trPr>
        <w:tc>
          <w:tcPr>
            <w:tcW w:w="9855" w:type="dxa"/>
            <w:gridSpan w:val="8"/>
            <w:tcBorders>
              <w:top w:val="nil"/>
            </w:tcBorders>
          </w:tcPr>
          <w:p w14:paraId="5E51A9F9" w14:textId="77777777" w:rsidR="006B2B14" w:rsidRDefault="006B2B14" w:rsidP="006B2B14">
            <w:pPr>
              <w:jc w:val="both"/>
            </w:pPr>
          </w:p>
        </w:tc>
      </w:tr>
      <w:tr w:rsidR="006B2B14" w14:paraId="3D69F3FE" w14:textId="77777777" w:rsidTr="00B14E05">
        <w:tc>
          <w:tcPr>
            <w:tcW w:w="3086" w:type="dxa"/>
            <w:shd w:val="clear" w:color="auto" w:fill="F7CAAC"/>
          </w:tcPr>
          <w:p w14:paraId="5E1CA085" w14:textId="77777777" w:rsidR="006B2B14" w:rsidRDefault="006B2B14" w:rsidP="006B2B14">
            <w:pPr>
              <w:jc w:val="both"/>
              <w:rPr>
                <w:b/>
              </w:rPr>
            </w:pPr>
            <w:r>
              <w:rPr>
                <w:b/>
              </w:rPr>
              <w:t>Stručná anotace předmětu</w:t>
            </w:r>
          </w:p>
        </w:tc>
        <w:tc>
          <w:tcPr>
            <w:tcW w:w="6769" w:type="dxa"/>
            <w:gridSpan w:val="7"/>
            <w:tcBorders>
              <w:bottom w:val="nil"/>
            </w:tcBorders>
          </w:tcPr>
          <w:p w14:paraId="0B46FD24" w14:textId="77777777" w:rsidR="006B2B14" w:rsidRDefault="006B2B14" w:rsidP="006B2B14">
            <w:pPr>
              <w:jc w:val="both"/>
            </w:pPr>
          </w:p>
        </w:tc>
      </w:tr>
      <w:tr w:rsidR="006B2B14" w14:paraId="47DCB836" w14:textId="77777777" w:rsidTr="00B14E05">
        <w:trPr>
          <w:trHeight w:val="3938"/>
        </w:trPr>
        <w:tc>
          <w:tcPr>
            <w:tcW w:w="9855" w:type="dxa"/>
            <w:gridSpan w:val="8"/>
            <w:tcBorders>
              <w:top w:val="nil"/>
              <w:bottom w:val="single" w:sz="12" w:space="0" w:color="auto"/>
            </w:tcBorders>
          </w:tcPr>
          <w:p w14:paraId="7DDA5F8C" w14:textId="0B9BC7E2" w:rsidR="006B2B14" w:rsidRPr="00F63DAE" w:rsidRDefault="006B2B14" w:rsidP="00D01680">
            <w:pPr>
              <w:spacing w:after="120"/>
              <w:jc w:val="both"/>
              <w:rPr>
                <w:color w:val="FF0000"/>
              </w:rPr>
            </w:pPr>
            <w:r>
              <w:t>Předmět je zaměřen na problematiku navrhování sériově vyrobitelných funkčních výrobků pro nejrůznější oblasti</w:t>
            </w:r>
            <w:r w:rsidR="008718FB">
              <w:t xml:space="preserve"> </w:t>
            </w:r>
            <w:r>
              <w:t>průmyslové produkce. Náplní předmětu je práce na designérských projektech, které jsou řešeny v souladu s</w:t>
            </w:r>
            <w:r w:rsidR="008718FB">
              <w:t xml:space="preserve"> </w:t>
            </w:r>
            <w:r>
              <w:t xml:space="preserve">individuálním studijním plánem studenta, ve spolupráci s výrobními společnostmi. Součástí výuky je účast studentů na tuzemských </w:t>
            </w:r>
            <w:r w:rsidR="008718FB">
              <w:br/>
            </w:r>
            <w:r>
              <w:t>i zahraničních workshopech, sympoziích, exkurzích, výstavách, veletrzích a akcích zaměřených na oborovou problematiku.</w:t>
            </w:r>
          </w:p>
          <w:p w14:paraId="6994B0E7" w14:textId="0227FE7C" w:rsidR="006B2B14" w:rsidRPr="00D01680" w:rsidRDefault="006B2B14" w:rsidP="00D3581F">
            <w:pPr>
              <w:pStyle w:val="Odstavecseseznamem"/>
              <w:numPr>
                <w:ilvl w:val="0"/>
                <w:numId w:val="99"/>
              </w:numPr>
              <w:jc w:val="both"/>
              <w:rPr>
                <w:color w:val="000000" w:themeColor="text1"/>
              </w:rPr>
            </w:pPr>
            <w:r w:rsidRPr="00D01680">
              <w:rPr>
                <w:color w:val="000000" w:themeColor="text1"/>
              </w:rPr>
              <w:t>Zadání projektů, rozprava, volba tří vybraných témat.</w:t>
            </w:r>
          </w:p>
          <w:p w14:paraId="08537579" w14:textId="76AE54AD" w:rsidR="006B2B14" w:rsidRPr="00D01680" w:rsidRDefault="006B2B14" w:rsidP="00D3581F">
            <w:pPr>
              <w:pStyle w:val="Odstavecseseznamem"/>
              <w:numPr>
                <w:ilvl w:val="0"/>
                <w:numId w:val="99"/>
              </w:numPr>
              <w:jc w:val="both"/>
              <w:rPr>
                <w:color w:val="000000" w:themeColor="text1"/>
              </w:rPr>
            </w:pPr>
            <w:r w:rsidRPr="00D01680">
              <w:rPr>
                <w:color w:val="000000" w:themeColor="text1"/>
              </w:rPr>
              <w:t>Analýza konkurenčních designérských řešení.</w:t>
            </w:r>
          </w:p>
          <w:p w14:paraId="04CE577C" w14:textId="5D13C783" w:rsidR="006B2B14" w:rsidRPr="00D01680" w:rsidRDefault="006B2B14" w:rsidP="00D3581F">
            <w:pPr>
              <w:pStyle w:val="Odstavecseseznamem"/>
              <w:numPr>
                <w:ilvl w:val="0"/>
                <w:numId w:val="99"/>
              </w:numPr>
              <w:jc w:val="both"/>
              <w:rPr>
                <w:color w:val="000000" w:themeColor="text1"/>
              </w:rPr>
            </w:pPr>
            <w:r w:rsidRPr="00D01680">
              <w:rPr>
                <w:color w:val="000000" w:themeColor="text1"/>
              </w:rPr>
              <w:t>Konkretizace cílové skupiny, specifikace cílů práce a prostředků k jejich dosažení.</w:t>
            </w:r>
          </w:p>
          <w:p w14:paraId="7AFEF02F" w14:textId="37C43BD8" w:rsidR="006B2B14" w:rsidRPr="00D01680" w:rsidRDefault="006B2B14" w:rsidP="00D3581F">
            <w:pPr>
              <w:pStyle w:val="Odstavecseseznamem"/>
              <w:numPr>
                <w:ilvl w:val="0"/>
                <w:numId w:val="99"/>
              </w:numPr>
              <w:jc w:val="both"/>
              <w:rPr>
                <w:color w:val="000000" w:themeColor="text1"/>
              </w:rPr>
            </w:pPr>
            <w:r w:rsidRPr="00D01680">
              <w:rPr>
                <w:color w:val="000000" w:themeColor="text1"/>
              </w:rPr>
              <w:t>Prvotní kresebné návrhy, min. 5 principiálně rozdílných variantních řešení ke každému projektu.</w:t>
            </w:r>
          </w:p>
          <w:p w14:paraId="2151277F" w14:textId="0F22E3C6" w:rsidR="006B2B14" w:rsidRPr="00D01680" w:rsidRDefault="006B2B14" w:rsidP="00D3581F">
            <w:pPr>
              <w:pStyle w:val="Odstavecseseznamem"/>
              <w:numPr>
                <w:ilvl w:val="0"/>
                <w:numId w:val="99"/>
              </w:numPr>
              <w:jc w:val="both"/>
              <w:rPr>
                <w:color w:val="000000" w:themeColor="text1"/>
              </w:rPr>
            </w:pPr>
            <w:r w:rsidRPr="00D01680">
              <w:rPr>
                <w:color w:val="000000" w:themeColor="text1"/>
              </w:rPr>
              <w:t>Rozpracování vybraných variantních řešení kresebnou formou.</w:t>
            </w:r>
          </w:p>
          <w:p w14:paraId="416506AF" w14:textId="35B73BAF" w:rsidR="006B2B14" w:rsidRPr="00D01680" w:rsidRDefault="006B2B14" w:rsidP="00D3581F">
            <w:pPr>
              <w:pStyle w:val="Odstavecseseznamem"/>
              <w:numPr>
                <w:ilvl w:val="0"/>
                <w:numId w:val="99"/>
              </w:numPr>
              <w:jc w:val="both"/>
              <w:rPr>
                <w:color w:val="000000" w:themeColor="text1"/>
              </w:rPr>
            </w:pPr>
            <w:r w:rsidRPr="00D01680">
              <w:rPr>
                <w:color w:val="000000" w:themeColor="text1"/>
              </w:rPr>
              <w:t>Prvotní 3D modely.</w:t>
            </w:r>
          </w:p>
          <w:p w14:paraId="5BBE2F5B" w14:textId="156D2B78" w:rsidR="006B2B14" w:rsidRPr="00D01680" w:rsidRDefault="006B2B14" w:rsidP="00D3581F">
            <w:pPr>
              <w:pStyle w:val="Odstavecseseznamem"/>
              <w:numPr>
                <w:ilvl w:val="0"/>
                <w:numId w:val="99"/>
              </w:numPr>
              <w:jc w:val="both"/>
              <w:rPr>
                <w:color w:val="000000" w:themeColor="text1"/>
              </w:rPr>
            </w:pPr>
            <w:r w:rsidRPr="00D01680">
              <w:rPr>
                <w:color w:val="000000" w:themeColor="text1"/>
              </w:rPr>
              <w:t>Ergonomická studie, rozměrový nákres.</w:t>
            </w:r>
          </w:p>
          <w:p w14:paraId="2A2B9059" w14:textId="776EA182" w:rsidR="006B2B14" w:rsidRPr="00D01680" w:rsidRDefault="006B2B14" w:rsidP="00D3581F">
            <w:pPr>
              <w:pStyle w:val="Odstavecseseznamem"/>
              <w:numPr>
                <w:ilvl w:val="0"/>
                <w:numId w:val="99"/>
              </w:numPr>
              <w:jc w:val="both"/>
              <w:rPr>
                <w:color w:val="000000" w:themeColor="text1"/>
              </w:rPr>
            </w:pPr>
            <w:r w:rsidRPr="00D01680">
              <w:rPr>
                <w:color w:val="000000" w:themeColor="text1"/>
              </w:rPr>
              <w:t>Dopracování finálního 3D modelu.</w:t>
            </w:r>
          </w:p>
          <w:p w14:paraId="644D7B73" w14:textId="10477BE5" w:rsidR="006B2B14" w:rsidRPr="00D01680" w:rsidRDefault="006B2B14" w:rsidP="00D3581F">
            <w:pPr>
              <w:pStyle w:val="Odstavecseseznamem"/>
              <w:numPr>
                <w:ilvl w:val="0"/>
                <w:numId w:val="99"/>
              </w:numPr>
              <w:jc w:val="both"/>
              <w:rPr>
                <w:color w:val="000000" w:themeColor="text1"/>
              </w:rPr>
            </w:pPr>
            <w:r w:rsidRPr="00D01680">
              <w:rPr>
                <w:color w:val="000000" w:themeColor="text1"/>
              </w:rPr>
              <w:t>Volba vhodných materiálů a výrobních technologií, příprava podkladů pro výrobu fyzického modelu nebo prototypu.</w:t>
            </w:r>
          </w:p>
          <w:p w14:paraId="0B85D1CF" w14:textId="1E71040B" w:rsidR="006B2B14" w:rsidRPr="00D01680" w:rsidRDefault="006B2B14" w:rsidP="00D3581F">
            <w:pPr>
              <w:pStyle w:val="Odstavecseseznamem"/>
              <w:numPr>
                <w:ilvl w:val="0"/>
                <w:numId w:val="99"/>
              </w:numPr>
              <w:jc w:val="both"/>
              <w:rPr>
                <w:color w:val="000000" w:themeColor="text1"/>
              </w:rPr>
            </w:pPr>
            <w:r w:rsidRPr="00D01680">
              <w:rPr>
                <w:color w:val="000000" w:themeColor="text1"/>
              </w:rPr>
              <w:t>Výroba modelu nebo prototypu – konzultace rozpracovanosti.</w:t>
            </w:r>
          </w:p>
          <w:p w14:paraId="27CE9C50" w14:textId="5234FA5F" w:rsidR="006B2B14" w:rsidRPr="00D01680" w:rsidRDefault="006B2B14" w:rsidP="00D3581F">
            <w:pPr>
              <w:pStyle w:val="Odstavecseseznamem"/>
              <w:numPr>
                <w:ilvl w:val="0"/>
                <w:numId w:val="99"/>
              </w:numPr>
              <w:jc w:val="both"/>
              <w:rPr>
                <w:color w:val="000000" w:themeColor="text1"/>
              </w:rPr>
            </w:pPr>
            <w:r w:rsidRPr="00D01680">
              <w:rPr>
                <w:color w:val="000000" w:themeColor="text1"/>
              </w:rPr>
              <w:t>Výroba modelu nebo prototypu – finalizace.</w:t>
            </w:r>
          </w:p>
          <w:p w14:paraId="3C4F5FB0" w14:textId="2C6884DE" w:rsidR="006B2B14" w:rsidRPr="00D01680" w:rsidRDefault="006B2B14" w:rsidP="00D3581F">
            <w:pPr>
              <w:pStyle w:val="Odstavecseseznamem"/>
              <w:numPr>
                <w:ilvl w:val="0"/>
                <w:numId w:val="99"/>
              </w:numPr>
              <w:jc w:val="both"/>
              <w:rPr>
                <w:color w:val="000000" w:themeColor="text1"/>
              </w:rPr>
            </w:pPr>
            <w:r w:rsidRPr="00D01680">
              <w:rPr>
                <w:color w:val="000000" w:themeColor="text1"/>
              </w:rPr>
              <w:t>Ověření funkčních a vizuálních aspektů prototypovaného designérského návrhu, úpravy modelu nebo prototypu.</w:t>
            </w:r>
          </w:p>
          <w:p w14:paraId="1BF976A3" w14:textId="19D8885A" w:rsidR="006B2B14" w:rsidRDefault="006B2B14" w:rsidP="00D3581F">
            <w:pPr>
              <w:pStyle w:val="Odstavecseseznamem"/>
              <w:numPr>
                <w:ilvl w:val="0"/>
                <w:numId w:val="99"/>
              </w:numPr>
              <w:spacing w:after="120"/>
              <w:jc w:val="both"/>
            </w:pPr>
            <w:r w:rsidRPr="00D01680">
              <w:rPr>
                <w:color w:val="000000" w:themeColor="text1"/>
              </w:rPr>
              <w:t>Příprava finální prezentace pro obhajobu semestrální práce.</w:t>
            </w:r>
          </w:p>
          <w:p w14:paraId="4B5CF2D5" w14:textId="16C6A8B3" w:rsidR="006B2B14" w:rsidRPr="00AF68B3" w:rsidRDefault="006B2B14" w:rsidP="00AB0C24">
            <w:pPr>
              <w:jc w:val="both"/>
            </w:pPr>
            <w:r w:rsidRPr="00F63DAE">
              <w:t>Student využívá při navrhování svých projektů nabyté znalosti z oblasti designu, ergonomie, estetiky a marketingu, které dokáže vhodně aplikovat. Student je kompetentní navrhovat výrobek jako kulturně mediální objekt, který reprezentuje individualitu člověka, firmy či konkrétní instituce.</w:t>
            </w:r>
          </w:p>
        </w:tc>
      </w:tr>
      <w:tr w:rsidR="006B2B14" w14:paraId="3D4E001A" w14:textId="77777777" w:rsidTr="00B14E05">
        <w:trPr>
          <w:trHeight w:val="265"/>
        </w:trPr>
        <w:tc>
          <w:tcPr>
            <w:tcW w:w="3653" w:type="dxa"/>
            <w:gridSpan w:val="2"/>
            <w:tcBorders>
              <w:top w:val="nil"/>
            </w:tcBorders>
            <w:shd w:val="clear" w:color="auto" w:fill="F7CAAC"/>
          </w:tcPr>
          <w:p w14:paraId="7993B97E" w14:textId="77777777" w:rsidR="006B2B14" w:rsidRDefault="006B2B14" w:rsidP="006B2B14">
            <w:pPr>
              <w:jc w:val="both"/>
            </w:pPr>
            <w:r>
              <w:rPr>
                <w:b/>
              </w:rPr>
              <w:t>Studijní literatura a studijní pomůcky</w:t>
            </w:r>
          </w:p>
        </w:tc>
        <w:tc>
          <w:tcPr>
            <w:tcW w:w="6202" w:type="dxa"/>
            <w:gridSpan w:val="6"/>
            <w:tcBorders>
              <w:top w:val="nil"/>
              <w:bottom w:val="nil"/>
            </w:tcBorders>
          </w:tcPr>
          <w:p w14:paraId="33401AB9" w14:textId="77777777" w:rsidR="006B2B14" w:rsidRDefault="006B2B14" w:rsidP="006B2B14">
            <w:pPr>
              <w:jc w:val="both"/>
            </w:pPr>
          </w:p>
        </w:tc>
      </w:tr>
      <w:tr w:rsidR="00FC0176" w:rsidRPr="003F7F55" w14:paraId="376620F2" w14:textId="77777777" w:rsidTr="00B14E05">
        <w:trPr>
          <w:trHeight w:val="1497"/>
        </w:trPr>
        <w:tc>
          <w:tcPr>
            <w:tcW w:w="9855" w:type="dxa"/>
            <w:gridSpan w:val="8"/>
            <w:tcBorders>
              <w:top w:val="nil"/>
            </w:tcBorders>
          </w:tcPr>
          <w:p w14:paraId="2A6AF12F" w14:textId="77777777" w:rsidR="00FC0176" w:rsidRPr="006B2B14" w:rsidRDefault="00FC0176" w:rsidP="00FC0176">
            <w:pPr>
              <w:jc w:val="both"/>
              <w:rPr>
                <w:b/>
                <w:bCs/>
              </w:rPr>
            </w:pPr>
            <w:r w:rsidRPr="006B2B14">
              <w:rPr>
                <w:b/>
                <w:bCs/>
              </w:rPr>
              <w:t>Povinná:</w:t>
            </w:r>
          </w:p>
          <w:p w14:paraId="291902CD" w14:textId="77777777" w:rsidR="004F26D3" w:rsidRPr="00AD780A" w:rsidRDefault="004F26D3" w:rsidP="004F26D3">
            <w:pPr>
              <w:rPr>
                <w:ins w:id="23" w:author="Hana Ponížilová" w:date="2023-05-25T15:03:00Z"/>
              </w:rPr>
            </w:pPr>
            <w:ins w:id="24" w:author="Hana Ponížilová" w:date="2023-05-25T15:03:00Z">
              <w:r w:rsidRPr="00AD780A">
                <w:t xml:space="preserve">LEWRICK, Michael, Patrick LINK a Larry J. LEIFER. </w:t>
              </w:r>
              <w:r w:rsidRPr="00AD780A">
                <w:rPr>
                  <w:i/>
                </w:rPr>
                <w:t>The design thinking toolbox: a guide to mastering the most popular and valuable innovation methods.</w:t>
              </w:r>
              <w:r w:rsidRPr="00AD780A">
                <w:t xml:space="preserve"> Hoboken, New Jersey, 2020. ISBN 978-1-119-62919-1.</w:t>
              </w:r>
            </w:ins>
          </w:p>
          <w:p w14:paraId="63B36D57" w14:textId="77777777" w:rsidR="00FC0176" w:rsidRPr="00F90940" w:rsidRDefault="00FC0176" w:rsidP="00FC0176">
            <w:pPr>
              <w:jc w:val="both"/>
              <w:rPr>
                <w:bCs/>
              </w:rPr>
            </w:pPr>
            <w:r w:rsidRPr="00F90940">
              <w:rPr>
                <w:bCs/>
              </w:rPr>
              <w:t>M</w:t>
            </w:r>
            <w:r>
              <w:rPr>
                <w:bCs/>
              </w:rPr>
              <w:t>ICHL</w:t>
            </w:r>
            <w:r w:rsidRPr="00F90940">
              <w:rPr>
                <w:bCs/>
              </w:rPr>
              <w:t xml:space="preserve">, J. </w:t>
            </w:r>
            <w:r w:rsidRPr="006B2B14">
              <w:rPr>
                <w:bCs/>
                <w:i/>
              </w:rPr>
              <w:t>Tak nám prý forma sleduje funkci</w:t>
            </w:r>
            <w:r w:rsidRPr="00F90940">
              <w:rPr>
                <w:bCs/>
              </w:rPr>
              <w:t>. VŠUP Praha, 2003. ISBN 80-90192-82-7.</w:t>
            </w:r>
          </w:p>
          <w:p w14:paraId="75769791" w14:textId="77777777" w:rsidR="00FC0176" w:rsidRDefault="00FC0176" w:rsidP="00FC0176">
            <w:pPr>
              <w:jc w:val="both"/>
              <w:rPr>
                <w:bCs/>
              </w:rPr>
            </w:pPr>
            <w:r>
              <w:rPr>
                <w:bCs/>
              </w:rPr>
              <w:t>NORMAN</w:t>
            </w:r>
            <w:r w:rsidRPr="00F90940">
              <w:rPr>
                <w:bCs/>
              </w:rPr>
              <w:t xml:space="preserve">, Donald A. </w:t>
            </w:r>
            <w:r w:rsidRPr="00FC0176">
              <w:rPr>
                <w:bCs/>
                <w:i/>
              </w:rPr>
              <w:t>The design of everyday things.</w:t>
            </w:r>
            <w:r w:rsidRPr="00F90940">
              <w:rPr>
                <w:bCs/>
              </w:rPr>
              <w:t xml:space="preserve"> New York, 2013. ISBN 978-0-465-05065-9. </w:t>
            </w:r>
          </w:p>
          <w:p w14:paraId="61A18445" w14:textId="77777777" w:rsidR="00FC0176" w:rsidRPr="00F90940" w:rsidRDefault="00FC0176" w:rsidP="00FC0176">
            <w:pPr>
              <w:jc w:val="both"/>
              <w:rPr>
                <w:bCs/>
              </w:rPr>
            </w:pPr>
            <w:r w:rsidRPr="00F90940">
              <w:rPr>
                <w:bCs/>
              </w:rPr>
              <w:t xml:space="preserve">PACHMANOVÁ, M. </w:t>
            </w:r>
            <w:r w:rsidRPr="006B2B14">
              <w:rPr>
                <w:bCs/>
                <w:i/>
              </w:rPr>
              <w:t xml:space="preserve">Design: aktualita, nebo věčnost? </w:t>
            </w:r>
            <w:r w:rsidRPr="00F90940">
              <w:rPr>
                <w:bCs/>
              </w:rPr>
              <w:t>Antologie te</w:t>
            </w:r>
            <w:r>
              <w:rPr>
                <w:bCs/>
              </w:rPr>
              <w:t>xtů k teorii a dějinám designu.</w:t>
            </w:r>
            <w:r w:rsidRPr="00F90940">
              <w:rPr>
                <w:bCs/>
              </w:rPr>
              <w:t xml:space="preserve"> Praha: VŠUP, 2005. ISBN 80-86863-05-0.</w:t>
            </w:r>
          </w:p>
          <w:p w14:paraId="0C5C28CE" w14:textId="77777777" w:rsidR="00FC0176" w:rsidRPr="00FC0176" w:rsidRDefault="00FC0176" w:rsidP="00FC0176">
            <w:pPr>
              <w:jc w:val="both"/>
              <w:rPr>
                <w:b/>
                <w:bCs/>
              </w:rPr>
            </w:pPr>
            <w:r w:rsidRPr="00FC0176">
              <w:rPr>
                <w:b/>
                <w:bCs/>
              </w:rPr>
              <w:t>Doporučená:</w:t>
            </w:r>
          </w:p>
          <w:p w14:paraId="4696233A" w14:textId="77777777" w:rsidR="00FC0176" w:rsidRPr="00F90940" w:rsidRDefault="00FC0176" w:rsidP="00FC0176">
            <w:pPr>
              <w:jc w:val="both"/>
              <w:rPr>
                <w:bCs/>
              </w:rPr>
            </w:pPr>
            <w:r w:rsidRPr="00F90940">
              <w:rPr>
                <w:bCs/>
              </w:rPr>
              <w:t xml:space="preserve">KARASOVÁ, D. </w:t>
            </w:r>
            <w:r w:rsidRPr="00FC0176">
              <w:rPr>
                <w:bCs/>
                <w:i/>
              </w:rPr>
              <w:t>Dějiny nábytkového umění 19. a 20. století</w:t>
            </w:r>
            <w:r w:rsidRPr="00F90940">
              <w:rPr>
                <w:bCs/>
              </w:rPr>
              <w:t>. Praha: Argo, 2001. ISBN 80-7203-339-5.</w:t>
            </w:r>
          </w:p>
          <w:p w14:paraId="08D25159" w14:textId="77777777" w:rsidR="00FC0176" w:rsidRPr="00F90940" w:rsidRDefault="00FC0176" w:rsidP="00FC0176">
            <w:pPr>
              <w:jc w:val="both"/>
              <w:rPr>
                <w:bCs/>
              </w:rPr>
            </w:pPr>
            <w:r w:rsidRPr="00F90940">
              <w:rPr>
                <w:bCs/>
              </w:rPr>
              <w:t>KOTÍK, J. Tři přednášky o užitné hodnotě, výrobě a n</w:t>
            </w:r>
            <w:r>
              <w:rPr>
                <w:bCs/>
              </w:rPr>
              <w:t>ávrhu. Praha: Silikátový svaz,</w:t>
            </w:r>
            <w:r w:rsidRPr="00F90940">
              <w:rPr>
                <w:bCs/>
              </w:rPr>
              <w:t xml:space="preserve"> 2003. ISBN 80-903113-5-0.</w:t>
            </w:r>
          </w:p>
          <w:p w14:paraId="07877EAE" w14:textId="6830CDF9" w:rsidR="00FC0176" w:rsidRPr="00F90940" w:rsidRDefault="000F77E6" w:rsidP="00FC0176">
            <w:pPr>
              <w:jc w:val="both"/>
              <w:rPr>
                <w:bCs/>
              </w:rPr>
            </w:pPr>
            <w:r>
              <w:rPr>
                <w:bCs/>
              </w:rPr>
              <w:t>MOHOLY – NAGY</w:t>
            </w:r>
            <w:r w:rsidR="00FC0176" w:rsidRPr="00F90940">
              <w:rPr>
                <w:bCs/>
              </w:rPr>
              <w:t xml:space="preserve">, L. </w:t>
            </w:r>
            <w:r w:rsidR="00FC0176" w:rsidRPr="00FC0176">
              <w:rPr>
                <w:bCs/>
                <w:i/>
              </w:rPr>
              <w:t>Od materiálu k architektuře</w:t>
            </w:r>
            <w:r w:rsidR="00FC0176" w:rsidRPr="00F90940">
              <w:rPr>
                <w:bCs/>
              </w:rPr>
              <w:t>. Praha: Triáda, 2002. ISBN 80-86138-29-1.</w:t>
            </w:r>
          </w:p>
          <w:p w14:paraId="7413874A" w14:textId="378409F8" w:rsidR="00FC0176" w:rsidRDefault="00FC0176" w:rsidP="00FC0176">
            <w:pPr>
              <w:jc w:val="both"/>
              <w:rPr>
                <w:bCs/>
              </w:rPr>
            </w:pPr>
            <w:r>
              <w:rPr>
                <w:bCs/>
              </w:rPr>
              <w:t>NEBESKÝ</w:t>
            </w:r>
            <w:r w:rsidRPr="00F90940">
              <w:rPr>
                <w:bCs/>
              </w:rPr>
              <w:t xml:space="preserve">, Václav M. </w:t>
            </w:r>
            <w:r w:rsidRPr="00FC0176">
              <w:rPr>
                <w:bCs/>
                <w:i/>
              </w:rPr>
              <w:t>Smysl modernosti</w:t>
            </w:r>
            <w:r w:rsidRPr="00F90940">
              <w:rPr>
                <w:bCs/>
              </w:rPr>
              <w:t xml:space="preserve">. </w:t>
            </w:r>
            <w:r>
              <w:rPr>
                <w:bCs/>
              </w:rPr>
              <w:t>Praha</w:t>
            </w:r>
            <w:r w:rsidRPr="00F90940">
              <w:rPr>
                <w:bCs/>
              </w:rPr>
              <w:t>: Vysoká škola uměleckoprůmyslová, 2001. ISBN 80-901982-6-0.</w:t>
            </w:r>
            <w:r>
              <w:rPr>
                <w:bCs/>
              </w:rPr>
              <w:t xml:space="preserve"> </w:t>
            </w:r>
          </w:p>
          <w:p w14:paraId="2C3A16EC" w14:textId="77777777" w:rsidR="00FC0176" w:rsidRPr="00F90940" w:rsidRDefault="00FC0176" w:rsidP="00FC0176">
            <w:pPr>
              <w:jc w:val="both"/>
              <w:rPr>
                <w:bCs/>
              </w:rPr>
            </w:pPr>
            <w:r>
              <w:rPr>
                <w:bCs/>
              </w:rPr>
              <w:t>NORMAN</w:t>
            </w:r>
            <w:r w:rsidRPr="00F90940">
              <w:rPr>
                <w:bCs/>
              </w:rPr>
              <w:t xml:space="preserve">, Donald A. </w:t>
            </w:r>
            <w:r w:rsidRPr="00FC0176">
              <w:rPr>
                <w:bCs/>
                <w:i/>
              </w:rPr>
              <w:t>The design of future things.</w:t>
            </w:r>
            <w:r w:rsidRPr="00F90940">
              <w:rPr>
                <w:bCs/>
              </w:rPr>
              <w:t xml:space="preserve"> New York: BasicBooks, 2007. ISBN 978-0-465-00228-3.</w:t>
            </w:r>
          </w:p>
          <w:p w14:paraId="53607B46" w14:textId="02BF1907" w:rsidR="002A01AD" w:rsidRPr="002A01AD" w:rsidRDefault="00FC0176" w:rsidP="00FC0176">
            <w:pPr>
              <w:jc w:val="both"/>
              <w:rPr>
                <w:bCs/>
              </w:rPr>
            </w:pPr>
            <w:r w:rsidRPr="00F90940">
              <w:rPr>
                <w:bCs/>
              </w:rPr>
              <w:t xml:space="preserve">WOODHAM, Jonathan M. </w:t>
            </w:r>
            <w:r w:rsidRPr="00FC0176">
              <w:rPr>
                <w:bCs/>
                <w:i/>
              </w:rPr>
              <w:t>Twen</w:t>
            </w:r>
            <w:r>
              <w:rPr>
                <w:bCs/>
                <w:i/>
              </w:rPr>
              <w:t>tieth-century design.</w:t>
            </w:r>
            <w:r w:rsidRPr="00FC0176">
              <w:rPr>
                <w:bCs/>
                <w:i/>
              </w:rPr>
              <w:t xml:space="preserve"> </w:t>
            </w:r>
            <w:r w:rsidRPr="00F90940">
              <w:rPr>
                <w:bCs/>
              </w:rPr>
              <w:t>Oxford: Oxford University Press, 1997. ISBN 978-0-19-284204-6.</w:t>
            </w:r>
          </w:p>
        </w:tc>
      </w:tr>
    </w:tbl>
    <w:p w14:paraId="6EA79947" w14:textId="77777777" w:rsidR="002A01AD" w:rsidRDefault="002A01A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14E05" w14:paraId="6095EBF9" w14:textId="77777777" w:rsidTr="00B14E05">
        <w:tc>
          <w:tcPr>
            <w:tcW w:w="9855" w:type="dxa"/>
            <w:gridSpan w:val="8"/>
            <w:tcBorders>
              <w:bottom w:val="double" w:sz="4" w:space="0" w:color="auto"/>
            </w:tcBorders>
            <w:shd w:val="clear" w:color="auto" w:fill="BDD6EE"/>
          </w:tcPr>
          <w:p w14:paraId="09857995" w14:textId="2F97D3DD" w:rsidR="00B14E05" w:rsidRDefault="00B14E05" w:rsidP="00B14E05">
            <w:pPr>
              <w:jc w:val="both"/>
              <w:rPr>
                <w:b/>
                <w:sz w:val="28"/>
              </w:rPr>
            </w:pPr>
            <w:r>
              <w:lastRenderedPageBreak/>
              <w:br w:type="page"/>
            </w:r>
            <w:r>
              <w:rPr>
                <w:b/>
                <w:sz w:val="28"/>
              </w:rPr>
              <w:t>B-III – Charakteristika studijního předmětu</w:t>
            </w:r>
          </w:p>
        </w:tc>
      </w:tr>
      <w:tr w:rsidR="00B14E05" w14:paraId="32AED103" w14:textId="77777777" w:rsidTr="00B14E05">
        <w:tc>
          <w:tcPr>
            <w:tcW w:w="3086" w:type="dxa"/>
            <w:tcBorders>
              <w:top w:val="double" w:sz="4" w:space="0" w:color="auto"/>
            </w:tcBorders>
            <w:shd w:val="clear" w:color="auto" w:fill="F7CAAC"/>
          </w:tcPr>
          <w:p w14:paraId="728A8BAE" w14:textId="77777777" w:rsidR="00B14E05" w:rsidRDefault="00B14E05" w:rsidP="00B14E05">
            <w:pPr>
              <w:rPr>
                <w:b/>
              </w:rPr>
            </w:pPr>
            <w:r>
              <w:rPr>
                <w:b/>
              </w:rPr>
              <w:t>Název studijního předmětu</w:t>
            </w:r>
          </w:p>
        </w:tc>
        <w:tc>
          <w:tcPr>
            <w:tcW w:w="6769" w:type="dxa"/>
            <w:gridSpan w:val="7"/>
            <w:tcBorders>
              <w:top w:val="double" w:sz="4" w:space="0" w:color="auto"/>
            </w:tcBorders>
          </w:tcPr>
          <w:p w14:paraId="481D9A21" w14:textId="77777777" w:rsidR="00B14E05" w:rsidRDefault="00B14E05" w:rsidP="00B14E05">
            <w:pPr>
              <w:jc w:val="both"/>
            </w:pPr>
            <w:r>
              <w:t>Ateliér Průmyslový design 9</w:t>
            </w:r>
          </w:p>
        </w:tc>
      </w:tr>
      <w:tr w:rsidR="00B14E05" w14:paraId="4B2AB436" w14:textId="77777777" w:rsidTr="00B14E05">
        <w:tc>
          <w:tcPr>
            <w:tcW w:w="3086" w:type="dxa"/>
            <w:shd w:val="clear" w:color="auto" w:fill="F7CAAC"/>
          </w:tcPr>
          <w:p w14:paraId="77951E94" w14:textId="77777777" w:rsidR="00B14E05" w:rsidRDefault="00B14E05" w:rsidP="00B14E05">
            <w:pPr>
              <w:rPr>
                <w:b/>
              </w:rPr>
            </w:pPr>
            <w:r>
              <w:rPr>
                <w:b/>
              </w:rPr>
              <w:t>Typ předmětu</w:t>
            </w:r>
          </w:p>
        </w:tc>
        <w:tc>
          <w:tcPr>
            <w:tcW w:w="3406" w:type="dxa"/>
            <w:gridSpan w:val="4"/>
          </w:tcPr>
          <w:p w14:paraId="2EC30057" w14:textId="1C8846F8" w:rsidR="00B14E05" w:rsidRDefault="000E784D" w:rsidP="00B14E05">
            <w:pPr>
              <w:jc w:val="both"/>
            </w:pPr>
            <w:r>
              <w:t>p</w:t>
            </w:r>
            <w:r w:rsidR="00B14E05">
              <w:t>ovinný, PZ</w:t>
            </w:r>
          </w:p>
        </w:tc>
        <w:tc>
          <w:tcPr>
            <w:tcW w:w="2695" w:type="dxa"/>
            <w:gridSpan w:val="2"/>
            <w:shd w:val="clear" w:color="auto" w:fill="F7CAAC"/>
          </w:tcPr>
          <w:p w14:paraId="09F0C4BA" w14:textId="77777777" w:rsidR="00B14E05" w:rsidRDefault="00B14E05" w:rsidP="00B14E05">
            <w:pPr>
              <w:jc w:val="both"/>
            </w:pPr>
            <w:r>
              <w:rPr>
                <w:b/>
              </w:rPr>
              <w:t>doporučený ročník / semestr</w:t>
            </w:r>
          </w:p>
        </w:tc>
        <w:tc>
          <w:tcPr>
            <w:tcW w:w="668" w:type="dxa"/>
          </w:tcPr>
          <w:p w14:paraId="74B7D31B" w14:textId="77777777" w:rsidR="00B14E05" w:rsidRDefault="00B14E05" w:rsidP="00B14E05">
            <w:pPr>
              <w:jc w:val="both"/>
            </w:pPr>
            <w:r>
              <w:t>2/ZS</w:t>
            </w:r>
          </w:p>
        </w:tc>
      </w:tr>
      <w:tr w:rsidR="00B14E05" w14:paraId="5A3E5893" w14:textId="77777777" w:rsidTr="00B14E05">
        <w:tc>
          <w:tcPr>
            <w:tcW w:w="3086" w:type="dxa"/>
            <w:shd w:val="clear" w:color="auto" w:fill="F7CAAC"/>
          </w:tcPr>
          <w:p w14:paraId="405049C5" w14:textId="77777777" w:rsidR="00B14E05" w:rsidRDefault="00B14E05" w:rsidP="00B14E05">
            <w:pPr>
              <w:rPr>
                <w:b/>
              </w:rPr>
            </w:pPr>
            <w:r>
              <w:rPr>
                <w:b/>
              </w:rPr>
              <w:t>Rozsah studijního předmětu</w:t>
            </w:r>
          </w:p>
        </w:tc>
        <w:tc>
          <w:tcPr>
            <w:tcW w:w="1701" w:type="dxa"/>
            <w:gridSpan w:val="2"/>
          </w:tcPr>
          <w:p w14:paraId="632ACF59" w14:textId="77777777" w:rsidR="00B14E05" w:rsidRDefault="00B14E05" w:rsidP="00B14E05">
            <w:pPr>
              <w:jc w:val="both"/>
            </w:pPr>
            <w:r>
              <w:t>52 ateliér</w:t>
            </w:r>
          </w:p>
        </w:tc>
        <w:tc>
          <w:tcPr>
            <w:tcW w:w="889" w:type="dxa"/>
            <w:shd w:val="clear" w:color="auto" w:fill="F7CAAC"/>
          </w:tcPr>
          <w:p w14:paraId="7C617FCA" w14:textId="77777777" w:rsidR="00B14E05" w:rsidRDefault="00B14E05" w:rsidP="00B14E05">
            <w:pPr>
              <w:jc w:val="both"/>
              <w:rPr>
                <w:b/>
              </w:rPr>
            </w:pPr>
            <w:r>
              <w:rPr>
                <w:b/>
              </w:rPr>
              <w:t xml:space="preserve">hod. </w:t>
            </w:r>
          </w:p>
        </w:tc>
        <w:tc>
          <w:tcPr>
            <w:tcW w:w="816" w:type="dxa"/>
          </w:tcPr>
          <w:p w14:paraId="43706F41" w14:textId="77777777" w:rsidR="00B14E05" w:rsidRDefault="00B14E05" w:rsidP="00B14E05">
            <w:pPr>
              <w:jc w:val="both"/>
            </w:pPr>
            <w:r>
              <w:t>52</w:t>
            </w:r>
          </w:p>
        </w:tc>
        <w:tc>
          <w:tcPr>
            <w:tcW w:w="2156" w:type="dxa"/>
            <w:shd w:val="clear" w:color="auto" w:fill="F7CAAC"/>
          </w:tcPr>
          <w:p w14:paraId="4B68E8A7" w14:textId="77777777" w:rsidR="00B14E05" w:rsidRDefault="00B14E05" w:rsidP="00B14E05">
            <w:pPr>
              <w:jc w:val="both"/>
              <w:rPr>
                <w:b/>
              </w:rPr>
            </w:pPr>
            <w:r>
              <w:rPr>
                <w:b/>
              </w:rPr>
              <w:t>kreditů</w:t>
            </w:r>
          </w:p>
        </w:tc>
        <w:tc>
          <w:tcPr>
            <w:tcW w:w="1207" w:type="dxa"/>
            <w:gridSpan w:val="2"/>
          </w:tcPr>
          <w:p w14:paraId="12B238EB" w14:textId="77777777" w:rsidR="00B14E05" w:rsidRDefault="00B14E05" w:rsidP="00B14E05">
            <w:pPr>
              <w:jc w:val="both"/>
            </w:pPr>
            <w:r>
              <w:t>4</w:t>
            </w:r>
          </w:p>
        </w:tc>
      </w:tr>
      <w:tr w:rsidR="00B14E05" w14:paraId="3EEBECA4" w14:textId="77777777" w:rsidTr="00B14E05">
        <w:tc>
          <w:tcPr>
            <w:tcW w:w="3086" w:type="dxa"/>
            <w:shd w:val="clear" w:color="auto" w:fill="F7CAAC"/>
          </w:tcPr>
          <w:p w14:paraId="24D8EB00" w14:textId="77777777" w:rsidR="00B14E05" w:rsidRDefault="00B14E05" w:rsidP="00B14E05">
            <w:pPr>
              <w:rPr>
                <w:b/>
                <w:sz w:val="22"/>
              </w:rPr>
            </w:pPr>
            <w:r>
              <w:rPr>
                <w:b/>
              </w:rPr>
              <w:t>Prerekvizity, korekvizity, ekvivalence</w:t>
            </w:r>
          </w:p>
        </w:tc>
        <w:tc>
          <w:tcPr>
            <w:tcW w:w="6769" w:type="dxa"/>
            <w:gridSpan w:val="7"/>
          </w:tcPr>
          <w:p w14:paraId="30BC328C" w14:textId="77777777" w:rsidR="00B14E05" w:rsidRPr="0072260D" w:rsidRDefault="00B14E05" w:rsidP="00B14E05">
            <w:pPr>
              <w:jc w:val="both"/>
              <w:rPr>
                <w:color w:val="000000" w:themeColor="text1"/>
              </w:rPr>
            </w:pPr>
            <w:r w:rsidRPr="0072260D">
              <w:rPr>
                <w:color w:val="000000" w:themeColor="text1"/>
              </w:rPr>
              <w:t>Ateliér Průmyslový design 8</w:t>
            </w:r>
          </w:p>
        </w:tc>
      </w:tr>
      <w:tr w:rsidR="006B2B14" w14:paraId="55473844" w14:textId="77777777" w:rsidTr="00B14E05">
        <w:tc>
          <w:tcPr>
            <w:tcW w:w="3086" w:type="dxa"/>
            <w:shd w:val="clear" w:color="auto" w:fill="F7CAAC"/>
          </w:tcPr>
          <w:p w14:paraId="7BE229DD" w14:textId="77777777" w:rsidR="006B2B14" w:rsidRDefault="006B2B14" w:rsidP="006B2B14">
            <w:pPr>
              <w:rPr>
                <w:b/>
              </w:rPr>
            </w:pPr>
            <w:r>
              <w:rPr>
                <w:b/>
              </w:rPr>
              <w:t>Způsob ověření studijních výsledků</w:t>
            </w:r>
          </w:p>
        </w:tc>
        <w:tc>
          <w:tcPr>
            <w:tcW w:w="3406" w:type="dxa"/>
            <w:gridSpan w:val="4"/>
          </w:tcPr>
          <w:p w14:paraId="2E6CFEC5" w14:textId="2A139B59" w:rsidR="006B2B14" w:rsidRDefault="006B2B14" w:rsidP="006B2B14">
            <w:pPr>
              <w:jc w:val="both"/>
            </w:pPr>
            <w:r>
              <w:t>zápočet, zkouška</w:t>
            </w:r>
          </w:p>
        </w:tc>
        <w:tc>
          <w:tcPr>
            <w:tcW w:w="2156" w:type="dxa"/>
            <w:shd w:val="clear" w:color="auto" w:fill="F7CAAC"/>
          </w:tcPr>
          <w:p w14:paraId="26768C3B" w14:textId="77777777" w:rsidR="006B2B14" w:rsidRDefault="006B2B14" w:rsidP="006B2B14">
            <w:pPr>
              <w:jc w:val="both"/>
              <w:rPr>
                <w:b/>
              </w:rPr>
            </w:pPr>
            <w:r>
              <w:rPr>
                <w:b/>
              </w:rPr>
              <w:t>Forma výuky</w:t>
            </w:r>
          </w:p>
        </w:tc>
        <w:tc>
          <w:tcPr>
            <w:tcW w:w="1207" w:type="dxa"/>
            <w:gridSpan w:val="2"/>
          </w:tcPr>
          <w:p w14:paraId="2CEE83E8" w14:textId="77777777" w:rsidR="006B2B14" w:rsidRDefault="006B2B14" w:rsidP="006B2B14">
            <w:pPr>
              <w:jc w:val="both"/>
            </w:pPr>
            <w:r>
              <w:t>ateliér</w:t>
            </w:r>
          </w:p>
        </w:tc>
      </w:tr>
      <w:tr w:rsidR="006B2B14" w14:paraId="6923A5B8" w14:textId="77777777" w:rsidTr="00B14E05">
        <w:tc>
          <w:tcPr>
            <w:tcW w:w="3086" w:type="dxa"/>
            <w:shd w:val="clear" w:color="auto" w:fill="F7CAAC"/>
          </w:tcPr>
          <w:p w14:paraId="28467281" w14:textId="77777777" w:rsidR="006B2B14" w:rsidRDefault="006B2B14" w:rsidP="006B2B14">
            <w:pPr>
              <w:rPr>
                <w:b/>
              </w:rPr>
            </w:pPr>
            <w:r>
              <w:rPr>
                <w:b/>
              </w:rPr>
              <w:t>Forma způsobu ověření studijních výsledků a další požadavky na studenta</w:t>
            </w:r>
          </w:p>
        </w:tc>
        <w:tc>
          <w:tcPr>
            <w:tcW w:w="6769" w:type="dxa"/>
            <w:gridSpan w:val="7"/>
            <w:tcBorders>
              <w:bottom w:val="nil"/>
            </w:tcBorders>
          </w:tcPr>
          <w:p w14:paraId="31A3849F" w14:textId="32F8BA1E" w:rsidR="006B2B14" w:rsidRPr="0072260D" w:rsidRDefault="006B2B14" w:rsidP="006B2B14">
            <w:pPr>
              <w:jc w:val="both"/>
            </w:pPr>
            <w:r w:rsidRPr="009949E4">
              <w:t xml:space="preserve">Prezentace </w:t>
            </w:r>
            <w:r w:rsidRPr="00952B8A">
              <w:t xml:space="preserve">rozpracovanosti </w:t>
            </w:r>
            <w:r>
              <w:t>diplomové</w:t>
            </w:r>
            <w:r w:rsidRPr="00952B8A">
              <w:t xml:space="preserve"> práce a jednoho tvůrčího úkolu </w:t>
            </w:r>
            <w:r w:rsidRPr="009949E4">
              <w:t>prostřednictvím designérských skic na 2D tabletu, počítačových vizualizací, antropometrické nebo ergonomické studie, 3D modelů v programu Rhinoceros nebo Solidworks, počítačové animace, virtuální reality, případně fyzických modelů.</w:t>
            </w:r>
            <w:r>
              <w:t xml:space="preserve"> </w:t>
            </w:r>
            <w:r w:rsidRPr="009335FE">
              <w:rPr>
                <w:rFonts w:cs="Tahoma"/>
              </w:rPr>
              <w:t>Účast minimálně 80%.</w:t>
            </w:r>
            <w:r>
              <w:rPr>
                <w:rFonts w:cs="Tahoma"/>
              </w:rPr>
              <w:t xml:space="preserve"> </w:t>
            </w:r>
            <w:r>
              <w:rPr>
                <w:color w:val="000000" w:themeColor="text1"/>
              </w:rPr>
              <w:t>Aktivní zapojení do činnosti ateliéru.</w:t>
            </w:r>
          </w:p>
        </w:tc>
      </w:tr>
      <w:tr w:rsidR="006B2B14" w14:paraId="7623E0C5" w14:textId="77777777" w:rsidTr="002A01AD">
        <w:trPr>
          <w:trHeight w:val="95"/>
        </w:trPr>
        <w:tc>
          <w:tcPr>
            <w:tcW w:w="9855" w:type="dxa"/>
            <w:gridSpan w:val="8"/>
            <w:tcBorders>
              <w:top w:val="nil"/>
            </w:tcBorders>
          </w:tcPr>
          <w:p w14:paraId="17997B82" w14:textId="77777777" w:rsidR="006B2B14" w:rsidRDefault="006B2B14" w:rsidP="006B2B14"/>
        </w:tc>
      </w:tr>
      <w:tr w:rsidR="006B2B14" w14:paraId="5CACE84C" w14:textId="77777777" w:rsidTr="00B14E05">
        <w:trPr>
          <w:trHeight w:val="197"/>
        </w:trPr>
        <w:tc>
          <w:tcPr>
            <w:tcW w:w="3086" w:type="dxa"/>
            <w:tcBorders>
              <w:top w:val="nil"/>
            </w:tcBorders>
            <w:shd w:val="clear" w:color="auto" w:fill="F7CAAC"/>
          </w:tcPr>
          <w:p w14:paraId="5972EEC2" w14:textId="77777777" w:rsidR="006B2B14" w:rsidRDefault="006B2B14" w:rsidP="006B2B14">
            <w:pPr>
              <w:rPr>
                <w:b/>
              </w:rPr>
            </w:pPr>
            <w:r>
              <w:rPr>
                <w:b/>
              </w:rPr>
              <w:t>Garant předmětu</w:t>
            </w:r>
          </w:p>
        </w:tc>
        <w:tc>
          <w:tcPr>
            <w:tcW w:w="6769" w:type="dxa"/>
            <w:gridSpan w:val="7"/>
            <w:tcBorders>
              <w:top w:val="nil"/>
            </w:tcBorders>
          </w:tcPr>
          <w:p w14:paraId="293E78CC" w14:textId="268139C4" w:rsidR="006B2B14" w:rsidRDefault="00214AC4" w:rsidP="006B2B14">
            <w:pPr>
              <w:jc w:val="both"/>
            </w:pPr>
            <w:r>
              <w:t>d</w:t>
            </w:r>
            <w:r w:rsidR="006B2B14">
              <w:t>oc. MgA. Martin Surman, ArtD.</w:t>
            </w:r>
          </w:p>
        </w:tc>
      </w:tr>
      <w:tr w:rsidR="006B2B14" w14:paraId="34ED8C87" w14:textId="77777777" w:rsidTr="00B14E05">
        <w:trPr>
          <w:trHeight w:val="243"/>
        </w:trPr>
        <w:tc>
          <w:tcPr>
            <w:tcW w:w="3086" w:type="dxa"/>
            <w:tcBorders>
              <w:top w:val="nil"/>
            </w:tcBorders>
            <w:shd w:val="clear" w:color="auto" w:fill="F7CAAC"/>
          </w:tcPr>
          <w:p w14:paraId="7058A2AB" w14:textId="77777777" w:rsidR="006B2B14" w:rsidRDefault="006B2B14" w:rsidP="006B2B14">
            <w:pPr>
              <w:rPr>
                <w:b/>
              </w:rPr>
            </w:pPr>
            <w:r>
              <w:rPr>
                <w:b/>
              </w:rPr>
              <w:t>Zapojení garanta do výuky předmětu</w:t>
            </w:r>
          </w:p>
        </w:tc>
        <w:tc>
          <w:tcPr>
            <w:tcW w:w="6769" w:type="dxa"/>
            <w:gridSpan w:val="7"/>
            <w:tcBorders>
              <w:top w:val="nil"/>
            </w:tcBorders>
          </w:tcPr>
          <w:p w14:paraId="13656C04" w14:textId="52DB5997" w:rsidR="006B2B14" w:rsidRDefault="00D41DAA" w:rsidP="00FC0176">
            <w:pPr>
              <w:jc w:val="both"/>
            </w:pPr>
            <w:r>
              <w:t>100 %</w:t>
            </w:r>
          </w:p>
        </w:tc>
      </w:tr>
      <w:tr w:rsidR="006B2B14" w14:paraId="1443E1FC" w14:textId="77777777" w:rsidTr="00B14E05">
        <w:tc>
          <w:tcPr>
            <w:tcW w:w="3086" w:type="dxa"/>
            <w:shd w:val="clear" w:color="auto" w:fill="F7CAAC"/>
          </w:tcPr>
          <w:p w14:paraId="1834DDEE" w14:textId="77777777" w:rsidR="006B2B14" w:rsidRDefault="006B2B14" w:rsidP="006B2B14">
            <w:pPr>
              <w:rPr>
                <w:b/>
              </w:rPr>
            </w:pPr>
            <w:r>
              <w:rPr>
                <w:b/>
              </w:rPr>
              <w:t>Vyučující</w:t>
            </w:r>
          </w:p>
        </w:tc>
        <w:tc>
          <w:tcPr>
            <w:tcW w:w="6769" w:type="dxa"/>
            <w:gridSpan w:val="7"/>
            <w:tcBorders>
              <w:bottom w:val="nil"/>
            </w:tcBorders>
          </w:tcPr>
          <w:p w14:paraId="3F32A07E" w14:textId="629D64C2" w:rsidR="006B2B14" w:rsidRDefault="00214AC4" w:rsidP="006B2B14">
            <w:pPr>
              <w:jc w:val="both"/>
            </w:pPr>
            <w:r>
              <w:t>d</w:t>
            </w:r>
            <w:r w:rsidR="006B2B14">
              <w:t xml:space="preserve">oc. MgA. Martin Surman, ArtD. </w:t>
            </w:r>
          </w:p>
        </w:tc>
      </w:tr>
      <w:tr w:rsidR="006B2B14" w14:paraId="60C30CD9" w14:textId="77777777" w:rsidTr="002A01AD">
        <w:trPr>
          <w:trHeight w:val="95"/>
        </w:trPr>
        <w:tc>
          <w:tcPr>
            <w:tcW w:w="9855" w:type="dxa"/>
            <w:gridSpan w:val="8"/>
            <w:tcBorders>
              <w:top w:val="nil"/>
            </w:tcBorders>
          </w:tcPr>
          <w:p w14:paraId="0B413CB8" w14:textId="77777777" w:rsidR="006B2B14" w:rsidRDefault="006B2B14" w:rsidP="006B2B14">
            <w:pPr>
              <w:jc w:val="both"/>
            </w:pPr>
          </w:p>
        </w:tc>
      </w:tr>
      <w:tr w:rsidR="006B2B14" w14:paraId="211FC867" w14:textId="77777777" w:rsidTr="00B14E05">
        <w:tc>
          <w:tcPr>
            <w:tcW w:w="3086" w:type="dxa"/>
            <w:shd w:val="clear" w:color="auto" w:fill="F7CAAC"/>
          </w:tcPr>
          <w:p w14:paraId="35D0CEE7" w14:textId="77777777" w:rsidR="006B2B14" w:rsidRDefault="006B2B14" w:rsidP="006B2B14">
            <w:pPr>
              <w:jc w:val="both"/>
              <w:rPr>
                <w:b/>
              </w:rPr>
            </w:pPr>
            <w:r>
              <w:rPr>
                <w:b/>
              </w:rPr>
              <w:t>Stručná anotace předmětu</w:t>
            </w:r>
          </w:p>
        </w:tc>
        <w:tc>
          <w:tcPr>
            <w:tcW w:w="6769" w:type="dxa"/>
            <w:gridSpan w:val="7"/>
            <w:tcBorders>
              <w:bottom w:val="nil"/>
            </w:tcBorders>
          </w:tcPr>
          <w:p w14:paraId="269E473D" w14:textId="77777777" w:rsidR="006B2B14" w:rsidRDefault="006B2B14" w:rsidP="006B2B14">
            <w:pPr>
              <w:jc w:val="both"/>
            </w:pPr>
          </w:p>
        </w:tc>
      </w:tr>
      <w:tr w:rsidR="006B2B14" w14:paraId="49C52E9A" w14:textId="77777777" w:rsidTr="00B14E05">
        <w:trPr>
          <w:trHeight w:val="3938"/>
        </w:trPr>
        <w:tc>
          <w:tcPr>
            <w:tcW w:w="9855" w:type="dxa"/>
            <w:gridSpan w:val="8"/>
            <w:tcBorders>
              <w:top w:val="nil"/>
              <w:bottom w:val="single" w:sz="12" w:space="0" w:color="auto"/>
            </w:tcBorders>
          </w:tcPr>
          <w:p w14:paraId="601FACBF" w14:textId="26F73C8A" w:rsidR="006B2B14" w:rsidRDefault="006B2B14" w:rsidP="00DC28CF">
            <w:pPr>
              <w:spacing w:after="120"/>
              <w:jc w:val="both"/>
            </w:pPr>
            <w:r>
              <w:t>Předmět je zaměřen na problematiku navrhování sériově vyrobitelných funkčních výrobků pro nejrůznější oblasti</w:t>
            </w:r>
            <w:r w:rsidR="008718FB">
              <w:t xml:space="preserve"> </w:t>
            </w:r>
            <w:r>
              <w:t>průmyslové produkce. Náplní předmětu je realizace vysoce náročných designérských projektů experimentálního charakteru. Součástí výuky je účast studentů na tuzemských i zahraničních workshopech, sympoziích, exkurzích, výstavách, veletrzích a akcích zaměřených na oborovou problematiku.</w:t>
            </w:r>
          </w:p>
          <w:p w14:paraId="4F97A802" w14:textId="66E6055A" w:rsidR="006B2B14" w:rsidRPr="00647734" w:rsidRDefault="006B2B14" w:rsidP="00D3581F">
            <w:pPr>
              <w:pStyle w:val="Odstavecseseznamem"/>
              <w:numPr>
                <w:ilvl w:val="0"/>
                <w:numId w:val="100"/>
              </w:numPr>
              <w:jc w:val="both"/>
              <w:rPr>
                <w:color w:val="000000" w:themeColor="text1"/>
              </w:rPr>
            </w:pPr>
            <w:r w:rsidRPr="00647734">
              <w:rPr>
                <w:color w:val="000000" w:themeColor="text1"/>
              </w:rPr>
              <w:t xml:space="preserve">Zadání projektů, </w:t>
            </w:r>
            <w:r w:rsidRPr="005D7787">
              <w:t>rozprava, volba tématu diplomové práce a jednoho vybraného ateliérového zadání.</w:t>
            </w:r>
          </w:p>
          <w:p w14:paraId="08154306" w14:textId="4AE404FA" w:rsidR="006B2B14" w:rsidRPr="00647734" w:rsidRDefault="006B2B14" w:rsidP="00D3581F">
            <w:pPr>
              <w:pStyle w:val="Odstavecseseznamem"/>
              <w:numPr>
                <w:ilvl w:val="0"/>
                <w:numId w:val="100"/>
              </w:numPr>
              <w:jc w:val="both"/>
              <w:rPr>
                <w:color w:val="000000" w:themeColor="text1"/>
              </w:rPr>
            </w:pPr>
            <w:r w:rsidRPr="00647734">
              <w:rPr>
                <w:color w:val="000000" w:themeColor="text1"/>
              </w:rPr>
              <w:t>Analýza konkurenčních designérských řešení.</w:t>
            </w:r>
          </w:p>
          <w:p w14:paraId="32B8FF0B" w14:textId="61D6E3C9" w:rsidR="006B2B14" w:rsidRPr="00647734" w:rsidRDefault="006B2B14" w:rsidP="00D3581F">
            <w:pPr>
              <w:pStyle w:val="Odstavecseseznamem"/>
              <w:numPr>
                <w:ilvl w:val="0"/>
                <w:numId w:val="100"/>
              </w:numPr>
              <w:jc w:val="both"/>
              <w:rPr>
                <w:color w:val="000000" w:themeColor="text1"/>
              </w:rPr>
            </w:pPr>
            <w:r w:rsidRPr="00647734">
              <w:rPr>
                <w:color w:val="000000" w:themeColor="text1"/>
              </w:rPr>
              <w:t>Konkretizace cílové skupiny, specifikace cílů práce a prostředků k jejich dosažení.</w:t>
            </w:r>
          </w:p>
          <w:p w14:paraId="7E1D15DE" w14:textId="7CA8ADE4" w:rsidR="006B2B14" w:rsidRPr="00647734" w:rsidRDefault="006B2B14" w:rsidP="00D3581F">
            <w:pPr>
              <w:pStyle w:val="Odstavecseseznamem"/>
              <w:numPr>
                <w:ilvl w:val="0"/>
                <w:numId w:val="100"/>
              </w:numPr>
              <w:jc w:val="both"/>
              <w:rPr>
                <w:color w:val="000000" w:themeColor="text1"/>
              </w:rPr>
            </w:pPr>
            <w:r w:rsidRPr="00647734">
              <w:rPr>
                <w:color w:val="000000" w:themeColor="text1"/>
              </w:rPr>
              <w:t>Prvotní kresebné návrhy, min. 5 principiálně rozdílných variantních řešení ke každému projektu.</w:t>
            </w:r>
          </w:p>
          <w:p w14:paraId="3CDCF3CA" w14:textId="2A65EB1E" w:rsidR="006B2B14" w:rsidRPr="00647734" w:rsidRDefault="006B2B14" w:rsidP="00D3581F">
            <w:pPr>
              <w:pStyle w:val="Odstavecseseznamem"/>
              <w:numPr>
                <w:ilvl w:val="0"/>
                <w:numId w:val="100"/>
              </w:numPr>
              <w:jc w:val="both"/>
              <w:rPr>
                <w:color w:val="000000" w:themeColor="text1"/>
              </w:rPr>
            </w:pPr>
            <w:r w:rsidRPr="00647734">
              <w:rPr>
                <w:color w:val="000000" w:themeColor="text1"/>
              </w:rPr>
              <w:t>Rozpracování vybraných variantních řešení kresebnou formou.</w:t>
            </w:r>
          </w:p>
          <w:p w14:paraId="038155E4" w14:textId="4496127E" w:rsidR="006B2B14" w:rsidRPr="00647734" w:rsidRDefault="006B2B14" w:rsidP="00D3581F">
            <w:pPr>
              <w:pStyle w:val="Odstavecseseznamem"/>
              <w:numPr>
                <w:ilvl w:val="0"/>
                <w:numId w:val="100"/>
              </w:numPr>
              <w:jc w:val="both"/>
              <w:rPr>
                <w:color w:val="000000" w:themeColor="text1"/>
              </w:rPr>
            </w:pPr>
            <w:r w:rsidRPr="00647734">
              <w:rPr>
                <w:color w:val="000000" w:themeColor="text1"/>
              </w:rPr>
              <w:t>Prvotní 3D modely.</w:t>
            </w:r>
          </w:p>
          <w:p w14:paraId="13C8C693" w14:textId="0760F0CD" w:rsidR="006B2B14" w:rsidRPr="00647734" w:rsidRDefault="006B2B14" w:rsidP="00D3581F">
            <w:pPr>
              <w:pStyle w:val="Odstavecseseznamem"/>
              <w:numPr>
                <w:ilvl w:val="0"/>
                <w:numId w:val="100"/>
              </w:numPr>
              <w:jc w:val="both"/>
              <w:rPr>
                <w:color w:val="000000" w:themeColor="text1"/>
              </w:rPr>
            </w:pPr>
            <w:r w:rsidRPr="00647734">
              <w:rPr>
                <w:color w:val="000000" w:themeColor="text1"/>
              </w:rPr>
              <w:t>Ergonomická studie, rozměrový nákres.</w:t>
            </w:r>
          </w:p>
          <w:p w14:paraId="1876B877" w14:textId="5947BB49" w:rsidR="006B2B14" w:rsidRPr="00647734" w:rsidRDefault="006B2B14" w:rsidP="00D3581F">
            <w:pPr>
              <w:pStyle w:val="Odstavecseseznamem"/>
              <w:numPr>
                <w:ilvl w:val="0"/>
                <w:numId w:val="100"/>
              </w:numPr>
              <w:jc w:val="both"/>
              <w:rPr>
                <w:color w:val="000000" w:themeColor="text1"/>
              </w:rPr>
            </w:pPr>
            <w:r w:rsidRPr="00647734">
              <w:rPr>
                <w:color w:val="000000" w:themeColor="text1"/>
              </w:rPr>
              <w:t>Dopracování finálního 3D modelu.</w:t>
            </w:r>
          </w:p>
          <w:p w14:paraId="1D8F7683" w14:textId="62024D72" w:rsidR="006B2B14" w:rsidRPr="00647734" w:rsidRDefault="006B2B14" w:rsidP="00D3581F">
            <w:pPr>
              <w:pStyle w:val="Odstavecseseznamem"/>
              <w:numPr>
                <w:ilvl w:val="0"/>
                <w:numId w:val="100"/>
              </w:numPr>
              <w:jc w:val="both"/>
              <w:rPr>
                <w:color w:val="000000" w:themeColor="text1"/>
              </w:rPr>
            </w:pPr>
            <w:r w:rsidRPr="00647734">
              <w:rPr>
                <w:color w:val="000000" w:themeColor="text1"/>
              </w:rPr>
              <w:t>Volba vhodných materiálů a výrobních technologií, příprava podkladů pro výrobu fyzického modelu nebo prototypu.</w:t>
            </w:r>
          </w:p>
          <w:p w14:paraId="23C24BCB" w14:textId="6BFC86DB" w:rsidR="006B2B14" w:rsidRPr="00647734" w:rsidRDefault="006B2B14" w:rsidP="00D3581F">
            <w:pPr>
              <w:pStyle w:val="Odstavecseseznamem"/>
              <w:numPr>
                <w:ilvl w:val="0"/>
                <w:numId w:val="100"/>
              </w:numPr>
              <w:jc w:val="both"/>
              <w:rPr>
                <w:color w:val="000000" w:themeColor="text1"/>
              </w:rPr>
            </w:pPr>
            <w:r w:rsidRPr="00647734">
              <w:rPr>
                <w:color w:val="000000" w:themeColor="text1"/>
              </w:rPr>
              <w:t>Výroba modelu nebo prototypu – konzultace rozpracovanosti.</w:t>
            </w:r>
          </w:p>
          <w:p w14:paraId="6FE27A2B" w14:textId="4C716546" w:rsidR="006B2B14" w:rsidRPr="00647734" w:rsidRDefault="006B2B14" w:rsidP="00D3581F">
            <w:pPr>
              <w:pStyle w:val="Odstavecseseznamem"/>
              <w:numPr>
                <w:ilvl w:val="0"/>
                <w:numId w:val="100"/>
              </w:numPr>
              <w:jc w:val="both"/>
              <w:rPr>
                <w:color w:val="000000" w:themeColor="text1"/>
              </w:rPr>
            </w:pPr>
            <w:r w:rsidRPr="00647734">
              <w:rPr>
                <w:color w:val="000000" w:themeColor="text1"/>
              </w:rPr>
              <w:t>Výroba modelu nebo prototypu – finalizace.</w:t>
            </w:r>
          </w:p>
          <w:p w14:paraId="5E75B224" w14:textId="47F550F6" w:rsidR="006B2B14" w:rsidRPr="00647734" w:rsidRDefault="006B2B14" w:rsidP="00D3581F">
            <w:pPr>
              <w:pStyle w:val="Odstavecseseznamem"/>
              <w:numPr>
                <w:ilvl w:val="0"/>
                <w:numId w:val="100"/>
              </w:numPr>
              <w:jc w:val="both"/>
              <w:rPr>
                <w:color w:val="000000" w:themeColor="text1"/>
              </w:rPr>
            </w:pPr>
            <w:r w:rsidRPr="00647734">
              <w:rPr>
                <w:color w:val="000000" w:themeColor="text1"/>
              </w:rPr>
              <w:t>Ověření funkčních a vizuálních aspektů prototypovaného designérského návrhu, úpravy modelu nebo prototypu.</w:t>
            </w:r>
          </w:p>
          <w:p w14:paraId="02645638" w14:textId="25DDE70E" w:rsidR="006B2B14" w:rsidRDefault="006B2B14" w:rsidP="00D3581F">
            <w:pPr>
              <w:pStyle w:val="Odstavecseseznamem"/>
              <w:numPr>
                <w:ilvl w:val="0"/>
                <w:numId w:val="100"/>
              </w:numPr>
              <w:spacing w:after="120"/>
              <w:jc w:val="both"/>
            </w:pPr>
            <w:r w:rsidRPr="00647734">
              <w:rPr>
                <w:color w:val="000000" w:themeColor="text1"/>
              </w:rPr>
              <w:t xml:space="preserve">Příprava </w:t>
            </w:r>
            <w:r w:rsidRPr="005D7787">
              <w:t>finální prezentace rozpracovanosti diplomové práce a obhajoby semestrální práce.</w:t>
            </w:r>
          </w:p>
          <w:p w14:paraId="40F673CC" w14:textId="2AFCFEE7" w:rsidR="006B2B14" w:rsidRPr="00AF68B3" w:rsidRDefault="006B2B14" w:rsidP="006B2B14">
            <w:pPr>
              <w:jc w:val="both"/>
            </w:pPr>
            <w:r>
              <w:t>Student je schopen realizovat designérské projekty většího rozsahu a přistupovat kriticky k řešené problematice. Student je schopen navrhovat výrobky jak s možností využití pro sériovou výrobu, tak s přesahem do oblasti solitéru.</w:t>
            </w:r>
          </w:p>
        </w:tc>
      </w:tr>
      <w:tr w:rsidR="006B2B14" w14:paraId="79D3E695" w14:textId="77777777" w:rsidTr="00B14E05">
        <w:trPr>
          <w:trHeight w:val="265"/>
        </w:trPr>
        <w:tc>
          <w:tcPr>
            <w:tcW w:w="3653" w:type="dxa"/>
            <w:gridSpan w:val="2"/>
            <w:tcBorders>
              <w:top w:val="nil"/>
            </w:tcBorders>
            <w:shd w:val="clear" w:color="auto" w:fill="F7CAAC"/>
          </w:tcPr>
          <w:p w14:paraId="2C99AD74" w14:textId="77777777" w:rsidR="006B2B14" w:rsidRDefault="006B2B14" w:rsidP="006B2B14">
            <w:pPr>
              <w:jc w:val="both"/>
            </w:pPr>
            <w:r>
              <w:rPr>
                <w:b/>
              </w:rPr>
              <w:t>Studijní literatura a studijní pomůcky</w:t>
            </w:r>
          </w:p>
        </w:tc>
        <w:tc>
          <w:tcPr>
            <w:tcW w:w="6202" w:type="dxa"/>
            <w:gridSpan w:val="6"/>
            <w:tcBorders>
              <w:top w:val="nil"/>
              <w:bottom w:val="nil"/>
            </w:tcBorders>
          </w:tcPr>
          <w:p w14:paraId="1E9FF703" w14:textId="77777777" w:rsidR="006B2B14" w:rsidRDefault="006B2B14" w:rsidP="006B2B14">
            <w:pPr>
              <w:jc w:val="both"/>
            </w:pPr>
          </w:p>
        </w:tc>
      </w:tr>
      <w:tr w:rsidR="00FC0176" w:rsidRPr="003F7F55" w14:paraId="2569F50B" w14:textId="77777777" w:rsidTr="00B14E05">
        <w:trPr>
          <w:trHeight w:val="1497"/>
        </w:trPr>
        <w:tc>
          <w:tcPr>
            <w:tcW w:w="9855" w:type="dxa"/>
            <w:gridSpan w:val="8"/>
            <w:tcBorders>
              <w:top w:val="nil"/>
            </w:tcBorders>
          </w:tcPr>
          <w:p w14:paraId="5A765598" w14:textId="77777777" w:rsidR="00FC0176" w:rsidRPr="006B2B14" w:rsidRDefault="00FC0176" w:rsidP="00FC0176">
            <w:pPr>
              <w:jc w:val="both"/>
              <w:rPr>
                <w:b/>
                <w:bCs/>
              </w:rPr>
            </w:pPr>
            <w:r w:rsidRPr="006B2B14">
              <w:rPr>
                <w:b/>
                <w:bCs/>
              </w:rPr>
              <w:t>Povinná:</w:t>
            </w:r>
          </w:p>
          <w:p w14:paraId="63D1C252" w14:textId="77777777" w:rsidR="006A7466" w:rsidRPr="00AD780A" w:rsidRDefault="006A7466" w:rsidP="006A7466">
            <w:pPr>
              <w:rPr>
                <w:ins w:id="25" w:author="Hana Ponížilová" w:date="2023-05-25T15:03:00Z"/>
              </w:rPr>
            </w:pPr>
            <w:ins w:id="26" w:author="Hana Ponížilová" w:date="2023-05-25T15:03:00Z">
              <w:r w:rsidRPr="00AD780A">
                <w:t xml:space="preserve">LEWRICK, Michael, Patrick LINK a Larry J. LEIFER. </w:t>
              </w:r>
              <w:r w:rsidRPr="00AD780A">
                <w:rPr>
                  <w:i/>
                </w:rPr>
                <w:t>The design thinking toolbox: a guide to mastering the most popular and valuable innovation methods.</w:t>
              </w:r>
              <w:r w:rsidRPr="00AD780A">
                <w:t xml:space="preserve"> Hoboken, New Jersey, 2020. ISBN 978-1-119-62919-1.</w:t>
              </w:r>
            </w:ins>
          </w:p>
          <w:p w14:paraId="08BE9624" w14:textId="77777777" w:rsidR="00FC0176" w:rsidRPr="00F90940" w:rsidRDefault="00FC0176" w:rsidP="00FC0176">
            <w:pPr>
              <w:jc w:val="both"/>
              <w:rPr>
                <w:bCs/>
              </w:rPr>
            </w:pPr>
            <w:r w:rsidRPr="00F90940">
              <w:rPr>
                <w:bCs/>
              </w:rPr>
              <w:t>M</w:t>
            </w:r>
            <w:r>
              <w:rPr>
                <w:bCs/>
              </w:rPr>
              <w:t>ICHL</w:t>
            </w:r>
            <w:r w:rsidRPr="00F90940">
              <w:rPr>
                <w:bCs/>
              </w:rPr>
              <w:t xml:space="preserve">, J. </w:t>
            </w:r>
            <w:r w:rsidRPr="006B2B14">
              <w:rPr>
                <w:bCs/>
                <w:i/>
              </w:rPr>
              <w:t>Tak nám prý forma sleduje funkci</w:t>
            </w:r>
            <w:r w:rsidRPr="00F90940">
              <w:rPr>
                <w:bCs/>
              </w:rPr>
              <w:t>. VŠUP Praha, 2003. ISBN 80-90192-82-7.</w:t>
            </w:r>
          </w:p>
          <w:p w14:paraId="1292A877" w14:textId="77777777" w:rsidR="00FC0176" w:rsidRDefault="00FC0176" w:rsidP="00FC0176">
            <w:pPr>
              <w:jc w:val="both"/>
              <w:rPr>
                <w:bCs/>
              </w:rPr>
            </w:pPr>
            <w:r>
              <w:rPr>
                <w:bCs/>
              </w:rPr>
              <w:t>NORMAN</w:t>
            </w:r>
            <w:r w:rsidRPr="00F90940">
              <w:rPr>
                <w:bCs/>
              </w:rPr>
              <w:t xml:space="preserve">, Donald A. </w:t>
            </w:r>
            <w:r w:rsidRPr="00FC0176">
              <w:rPr>
                <w:bCs/>
                <w:i/>
              </w:rPr>
              <w:t>The design of everyday things.</w:t>
            </w:r>
            <w:r w:rsidRPr="00F90940">
              <w:rPr>
                <w:bCs/>
              </w:rPr>
              <w:t xml:space="preserve"> New York, 2013. ISBN 978-0-465-05065-9. </w:t>
            </w:r>
          </w:p>
          <w:p w14:paraId="1F55985A" w14:textId="77777777" w:rsidR="00FC0176" w:rsidRPr="00F90940" w:rsidRDefault="00FC0176" w:rsidP="00FC0176">
            <w:pPr>
              <w:jc w:val="both"/>
              <w:rPr>
                <w:bCs/>
              </w:rPr>
            </w:pPr>
            <w:r w:rsidRPr="00F90940">
              <w:rPr>
                <w:bCs/>
              </w:rPr>
              <w:t xml:space="preserve">PACHMANOVÁ, M. </w:t>
            </w:r>
            <w:r w:rsidRPr="006B2B14">
              <w:rPr>
                <w:bCs/>
                <w:i/>
              </w:rPr>
              <w:t xml:space="preserve">Design: aktualita, nebo věčnost? </w:t>
            </w:r>
            <w:r w:rsidRPr="00F90940">
              <w:rPr>
                <w:bCs/>
              </w:rPr>
              <w:t>Antologie te</w:t>
            </w:r>
            <w:r>
              <w:rPr>
                <w:bCs/>
              </w:rPr>
              <w:t>xtů k teorii a dějinám designu.</w:t>
            </w:r>
            <w:r w:rsidRPr="00F90940">
              <w:rPr>
                <w:bCs/>
              </w:rPr>
              <w:t xml:space="preserve"> Praha: VŠUP, 2005. ISBN 80-86863-05-0.</w:t>
            </w:r>
          </w:p>
          <w:p w14:paraId="31C2743C" w14:textId="77777777" w:rsidR="00FC0176" w:rsidRPr="00FC0176" w:rsidRDefault="00FC0176" w:rsidP="00FC0176">
            <w:pPr>
              <w:jc w:val="both"/>
              <w:rPr>
                <w:b/>
                <w:bCs/>
              </w:rPr>
            </w:pPr>
            <w:r w:rsidRPr="00FC0176">
              <w:rPr>
                <w:b/>
                <w:bCs/>
              </w:rPr>
              <w:t>Doporučená:</w:t>
            </w:r>
          </w:p>
          <w:p w14:paraId="0BF1FCD7" w14:textId="77777777" w:rsidR="00FC0176" w:rsidRPr="00F90940" w:rsidRDefault="00FC0176" w:rsidP="00FC0176">
            <w:pPr>
              <w:jc w:val="both"/>
              <w:rPr>
                <w:bCs/>
              </w:rPr>
            </w:pPr>
            <w:r w:rsidRPr="00F90940">
              <w:rPr>
                <w:bCs/>
              </w:rPr>
              <w:t xml:space="preserve">KARASOVÁ, D. </w:t>
            </w:r>
            <w:r w:rsidRPr="00FC0176">
              <w:rPr>
                <w:bCs/>
                <w:i/>
              </w:rPr>
              <w:t>Dějiny nábytkového umění 19. a 20. století</w:t>
            </w:r>
            <w:r w:rsidRPr="00F90940">
              <w:rPr>
                <w:bCs/>
              </w:rPr>
              <w:t>. Praha: Argo, 2001. ISBN 80-7203-339-5.</w:t>
            </w:r>
          </w:p>
          <w:p w14:paraId="5D7D6BD1" w14:textId="77777777" w:rsidR="00FC0176" w:rsidRPr="00F90940" w:rsidRDefault="00FC0176" w:rsidP="00FC0176">
            <w:pPr>
              <w:jc w:val="both"/>
              <w:rPr>
                <w:bCs/>
              </w:rPr>
            </w:pPr>
            <w:r w:rsidRPr="00F90940">
              <w:rPr>
                <w:bCs/>
              </w:rPr>
              <w:t>KOTÍK, J. Tři přednášky o užitné hodnotě, výrobě a n</w:t>
            </w:r>
            <w:r>
              <w:rPr>
                <w:bCs/>
              </w:rPr>
              <w:t>ávrhu. Praha: Silikátový svaz,</w:t>
            </w:r>
            <w:r w:rsidRPr="00F90940">
              <w:rPr>
                <w:bCs/>
              </w:rPr>
              <w:t xml:space="preserve"> 2003. ISBN 80-903113-5-0.</w:t>
            </w:r>
          </w:p>
          <w:p w14:paraId="2F9E151B" w14:textId="5B5107AA" w:rsidR="00FC0176" w:rsidRPr="00F90940" w:rsidRDefault="000F77E6" w:rsidP="00FC0176">
            <w:pPr>
              <w:jc w:val="both"/>
              <w:rPr>
                <w:bCs/>
              </w:rPr>
            </w:pPr>
            <w:r>
              <w:rPr>
                <w:bCs/>
              </w:rPr>
              <w:t>MOHOLY – NAGY</w:t>
            </w:r>
            <w:r w:rsidR="00FC0176" w:rsidRPr="00F90940">
              <w:rPr>
                <w:bCs/>
              </w:rPr>
              <w:t xml:space="preserve">, L. </w:t>
            </w:r>
            <w:r w:rsidR="00FC0176" w:rsidRPr="00FC0176">
              <w:rPr>
                <w:bCs/>
                <w:i/>
              </w:rPr>
              <w:t>Od materiálu k architektuře.</w:t>
            </w:r>
            <w:r w:rsidR="00FC0176" w:rsidRPr="00F90940">
              <w:rPr>
                <w:bCs/>
              </w:rPr>
              <w:t xml:space="preserve"> Praha: Triáda, 2002. ISBN 80-86138-29-1.</w:t>
            </w:r>
          </w:p>
          <w:p w14:paraId="5E9C8107" w14:textId="74639249" w:rsidR="00FC0176" w:rsidRDefault="00FC0176" w:rsidP="00FC0176">
            <w:pPr>
              <w:jc w:val="both"/>
              <w:rPr>
                <w:bCs/>
              </w:rPr>
            </w:pPr>
            <w:r>
              <w:rPr>
                <w:bCs/>
              </w:rPr>
              <w:t>NEBESKÝ</w:t>
            </w:r>
            <w:r w:rsidRPr="00F90940">
              <w:rPr>
                <w:bCs/>
              </w:rPr>
              <w:t xml:space="preserve">, Václav M. </w:t>
            </w:r>
            <w:r w:rsidRPr="00FC0176">
              <w:rPr>
                <w:bCs/>
                <w:i/>
              </w:rPr>
              <w:t>Smysl modernosti.</w:t>
            </w:r>
            <w:r w:rsidRPr="00F90940">
              <w:rPr>
                <w:bCs/>
              </w:rPr>
              <w:t xml:space="preserve"> </w:t>
            </w:r>
            <w:r>
              <w:rPr>
                <w:bCs/>
              </w:rPr>
              <w:t>Praha</w:t>
            </w:r>
            <w:r w:rsidRPr="00F90940">
              <w:rPr>
                <w:bCs/>
              </w:rPr>
              <w:t>: Vysoká škola uměleckoprůmyslová, 2001. ISBN 80-901982-6-0.</w:t>
            </w:r>
            <w:r>
              <w:rPr>
                <w:bCs/>
              </w:rPr>
              <w:t xml:space="preserve"> </w:t>
            </w:r>
          </w:p>
          <w:p w14:paraId="350EC9AD" w14:textId="77777777" w:rsidR="00FC0176" w:rsidRPr="00F90940" w:rsidRDefault="00FC0176" w:rsidP="00FC0176">
            <w:pPr>
              <w:jc w:val="both"/>
              <w:rPr>
                <w:bCs/>
              </w:rPr>
            </w:pPr>
            <w:r>
              <w:rPr>
                <w:bCs/>
              </w:rPr>
              <w:t>NORMAN</w:t>
            </w:r>
            <w:r w:rsidRPr="00F90940">
              <w:rPr>
                <w:bCs/>
              </w:rPr>
              <w:t xml:space="preserve">, Donald A. </w:t>
            </w:r>
            <w:r w:rsidRPr="00FC0176">
              <w:rPr>
                <w:bCs/>
                <w:i/>
              </w:rPr>
              <w:t>The design of future things.</w:t>
            </w:r>
            <w:r w:rsidRPr="00F90940">
              <w:rPr>
                <w:bCs/>
              </w:rPr>
              <w:t xml:space="preserve"> New York: BasicBooks, 2007. ISBN 978-0-465-00228-3.</w:t>
            </w:r>
          </w:p>
          <w:p w14:paraId="638CA384" w14:textId="135BCD6A" w:rsidR="00FC0176" w:rsidRPr="00CD51F5" w:rsidRDefault="00FC0176" w:rsidP="00FC0176">
            <w:pPr>
              <w:jc w:val="both"/>
              <w:rPr>
                <w:bCs/>
              </w:rPr>
            </w:pPr>
            <w:r w:rsidRPr="00F90940">
              <w:rPr>
                <w:bCs/>
              </w:rPr>
              <w:t xml:space="preserve">WOODHAM, Jonathan M. </w:t>
            </w:r>
            <w:r w:rsidRPr="00FC0176">
              <w:rPr>
                <w:bCs/>
                <w:i/>
              </w:rPr>
              <w:t>Twen</w:t>
            </w:r>
            <w:r>
              <w:rPr>
                <w:bCs/>
                <w:i/>
              </w:rPr>
              <w:t>tieth-century design.</w:t>
            </w:r>
            <w:r w:rsidRPr="00FC0176">
              <w:rPr>
                <w:bCs/>
                <w:i/>
              </w:rPr>
              <w:t xml:space="preserve"> </w:t>
            </w:r>
            <w:r w:rsidRPr="00F90940">
              <w:rPr>
                <w:bCs/>
              </w:rPr>
              <w:t>Oxford: Oxford University Press, 1997. ISBN 978-0-19-284204-6.</w:t>
            </w:r>
          </w:p>
        </w:tc>
      </w:tr>
    </w:tbl>
    <w:p w14:paraId="5953B57B" w14:textId="77777777" w:rsidR="00745970" w:rsidRDefault="0074597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14E05" w14:paraId="1BB0F852" w14:textId="77777777" w:rsidTr="00B14E05">
        <w:tc>
          <w:tcPr>
            <w:tcW w:w="9855" w:type="dxa"/>
            <w:gridSpan w:val="8"/>
            <w:tcBorders>
              <w:bottom w:val="double" w:sz="4" w:space="0" w:color="auto"/>
            </w:tcBorders>
            <w:shd w:val="clear" w:color="auto" w:fill="BDD6EE"/>
          </w:tcPr>
          <w:p w14:paraId="0BBAE35C" w14:textId="714403D3" w:rsidR="00B14E05" w:rsidRDefault="00B14E05" w:rsidP="00B14E05">
            <w:pPr>
              <w:jc w:val="both"/>
              <w:rPr>
                <w:b/>
                <w:sz w:val="28"/>
              </w:rPr>
            </w:pPr>
            <w:r>
              <w:lastRenderedPageBreak/>
              <w:br w:type="page"/>
            </w:r>
            <w:r>
              <w:rPr>
                <w:b/>
                <w:sz w:val="28"/>
              </w:rPr>
              <w:t>B-III – Charakteristika studijního předmětu</w:t>
            </w:r>
          </w:p>
        </w:tc>
      </w:tr>
      <w:tr w:rsidR="00B14E05" w14:paraId="30562B0F" w14:textId="77777777" w:rsidTr="00B14E05">
        <w:tc>
          <w:tcPr>
            <w:tcW w:w="3086" w:type="dxa"/>
            <w:tcBorders>
              <w:top w:val="double" w:sz="4" w:space="0" w:color="auto"/>
            </w:tcBorders>
            <w:shd w:val="clear" w:color="auto" w:fill="F7CAAC"/>
          </w:tcPr>
          <w:p w14:paraId="6F332898" w14:textId="77777777" w:rsidR="00B14E05" w:rsidRDefault="00B14E05" w:rsidP="00B14E05">
            <w:pPr>
              <w:rPr>
                <w:b/>
              </w:rPr>
            </w:pPr>
            <w:r>
              <w:rPr>
                <w:b/>
              </w:rPr>
              <w:t>Název studijního předmětu</w:t>
            </w:r>
          </w:p>
        </w:tc>
        <w:tc>
          <w:tcPr>
            <w:tcW w:w="6769" w:type="dxa"/>
            <w:gridSpan w:val="7"/>
            <w:tcBorders>
              <w:top w:val="double" w:sz="4" w:space="0" w:color="auto"/>
            </w:tcBorders>
          </w:tcPr>
          <w:p w14:paraId="18A94203" w14:textId="77777777" w:rsidR="00B14E05" w:rsidRDefault="00B14E05" w:rsidP="00B14E05">
            <w:pPr>
              <w:jc w:val="both"/>
            </w:pPr>
            <w:r>
              <w:t>Ateliér Průmyslový design 10</w:t>
            </w:r>
          </w:p>
        </w:tc>
      </w:tr>
      <w:tr w:rsidR="00B14E05" w14:paraId="56C39809" w14:textId="77777777" w:rsidTr="00B14E05">
        <w:tc>
          <w:tcPr>
            <w:tcW w:w="3086" w:type="dxa"/>
            <w:shd w:val="clear" w:color="auto" w:fill="F7CAAC"/>
          </w:tcPr>
          <w:p w14:paraId="74BE9A3D" w14:textId="77777777" w:rsidR="00B14E05" w:rsidRDefault="00B14E05" w:rsidP="00B14E05">
            <w:pPr>
              <w:rPr>
                <w:b/>
              </w:rPr>
            </w:pPr>
            <w:r>
              <w:rPr>
                <w:b/>
              </w:rPr>
              <w:t>Typ předmětu</w:t>
            </w:r>
          </w:p>
        </w:tc>
        <w:tc>
          <w:tcPr>
            <w:tcW w:w="3406" w:type="dxa"/>
            <w:gridSpan w:val="4"/>
          </w:tcPr>
          <w:p w14:paraId="4F30146A" w14:textId="1FB2521A" w:rsidR="00B14E05" w:rsidRDefault="000E784D" w:rsidP="00B14E05">
            <w:pPr>
              <w:jc w:val="both"/>
            </w:pPr>
            <w:r>
              <w:t>p</w:t>
            </w:r>
            <w:r w:rsidR="00B14E05">
              <w:t>ovinný, PZ</w:t>
            </w:r>
          </w:p>
        </w:tc>
        <w:tc>
          <w:tcPr>
            <w:tcW w:w="2695" w:type="dxa"/>
            <w:gridSpan w:val="2"/>
            <w:shd w:val="clear" w:color="auto" w:fill="F7CAAC"/>
          </w:tcPr>
          <w:p w14:paraId="028C02E6" w14:textId="77777777" w:rsidR="00B14E05" w:rsidRDefault="00B14E05" w:rsidP="00B14E05">
            <w:pPr>
              <w:jc w:val="both"/>
            </w:pPr>
            <w:r>
              <w:rPr>
                <w:b/>
              </w:rPr>
              <w:t>doporučený ročník / semestr</w:t>
            </w:r>
          </w:p>
        </w:tc>
        <w:tc>
          <w:tcPr>
            <w:tcW w:w="668" w:type="dxa"/>
          </w:tcPr>
          <w:p w14:paraId="5057E39B" w14:textId="77777777" w:rsidR="00B14E05" w:rsidRDefault="00B14E05" w:rsidP="00B14E05">
            <w:pPr>
              <w:jc w:val="both"/>
            </w:pPr>
            <w:r>
              <w:t>2/LS</w:t>
            </w:r>
          </w:p>
        </w:tc>
      </w:tr>
      <w:tr w:rsidR="00B14E05" w14:paraId="04A23FEC" w14:textId="77777777" w:rsidTr="00B14E05">
        <w:tc>
          <w:tcPr>
            <w:tcW w:w="3086" w:type="dxa"/>
            <w:shd w:val="clear" w:color="auto" w:fill="F7CAAC"/>
          </w:tcPr>
          <w:p w14:paraId="28AC833D" w14:textId="77777777" w:rsidR="00B14E05" w:rsidRDefault="00B14E05" w:rsidP="00B14E05">
            <w:pPr>
              <w:rPr>
                <w:b/>
              </w:rPr>
            </w:pPr>
            <w:r>
              <w:rPr>
                <w:b/>
              </w:rPr>
              <w:t>Rozsah studijního předmětu</w:t>
            </w:r>
          </w:p>
        </w:tc>
        <w:tc>
          <w:tcPr>
            <w:tcW w:w="1701" w:type="dxa"/>
            <w:gridSpan w:val="2"/>
          </w:tcPr>
          <w:p w14:paraId="7D337933" w14:textId="3379B07B" w:rsidR="00B14E05" w:rsidRDefault="00FC0176" w:rsidP="00B14E05">
            <w:pPr>
              <w:jc w:val="both"/>
            </w:pPr>
            <w:r>
              <w:t>40</w:t>
            </w:r>
            <w:r w:rsidR="00B14E05">
              <w:t xml:space="preserve"> ateliér</w:t>
            </w:r>
          </w:p>
        </w:tc>
        <w:tc>
          <w:tcPr>
            <w:tcW w:w="889" w:type="dxa"/>
            <w:shd w:val="clear" w:color="auto" w:fill="F7CAAC"/>
          </w:tcPr>
          <w:p w14:paraId="3ABD82A7" w14:textId="77777777" w:rsidR="00B14E05" w:rsidRDefault="00B14E05" w:rsidP="00B14E05">
            <w:pPr>
              <w:jc w:val="both"/>
              <w:rPr>
                <w:b/>
              </w:rPr>
            </w:pPr>
            <w:r>
              <w:rPr>
                <w:b/>
              </w:rPr>
              <w:t xml:space="preserve">hod. </w:t>
            </w:r>
          </w:p>
        </w:tc>
        <w:tc>
          <w:tcPr>
            <w:tcW w:w="816" w:type="dxa"/>
          </w:tcPr>
          <w:p w14:paraId="134A1484" w14:textId="3141BEE8" w:rsidR="00B14E05" w:rsidRDefault="00FC0176" w:rsidP="00B14E05">
            <w:pPr>
              <w:jc w:val="both"/>
            </w:pPr>
            <w:r>
              <w:t>40</w:t>
            </w:r>
          </w:p>
        </w:tc>
        <w:tc>
          <w:tcPr>
            <w:tcW w:w="2156" w:type="dxa"/>
            <w:shd w:val="clear" w:color="auto" w:fill="F7CAAC"/>
          </w:tcPr>
          <w:p w14:paraId="1C01C93F" w14:textId="77777777" w:rsidR="00B14E05" w:rsidRDefault="00B14E05" w:rsidP="00B14E05">
            <w:pPr>
              <w:jc w:val="both"/>
              <w:rPr>
                <w:b/>
              </w:rPr>
            </w:pPr>
            <w:r>
              <w:rPr>
                <w:b/>
              </w:rPr>
              <w:t>kreditů</w:t>
            </w:r>
          </w:p>
        </w:tc>
        <w:tc>
          <w:tcPr>
            <w:tcW w:w="1207" w:type="dxa"/>
            <w:gridSpan w:val="2"/>
          </w:tcPr>
          <w:p w14:paraId="0B923FB2" w14:textId="77777777" w:rsidR="00B14E05" w:rsidRDefault="00B14E05" w:rsidP="00B14E05">
            <w:pPr>
              <w:jc w:val="both"/>
            </w:pPr>
            <w:r>
              <w:t>15</w:t>
            </w:r>
          </w:p>
        </w:tc>
      </w:tr>
      <w:tr w:rsidR="00E33D2D" w14:paraId="2AA73296" w14:textId="77777777" w:rsidTr="00B14E05">
        <w:tc>
          <w:tcPr>
            <w:tcW w:w="3086" w:type="dxa"/>
            <w:shd w:val="clear" w:color="auto" w:fill="F7CAAC"/>
          </w:tcPr>
          <w:p w14:paraId="5F7AF34F" w14:textId="77777777" w:rsidR="00E33D2D" w:rsidRDefault="00E33D2D" w:rsidP="00E33D2D">
            <w:pPr>
              <w:rPr>
                <w:b/>
                <w:sz w:val="22"/>
              </w:rPr>
            </w:pPr>
            <w:r>
              <w:rPr>
                <w:b/>
              </w:rPr>
              <w:t>Prerekvizity, korekvizity, ekvivalence</w:t>
            </w:r>
          </w:p>
        </w:tc>
        <w:tc>
          <w:tcPr>
            <w:tcW w:w="6769" w:type="dxa"/>
            <w:gridSpan w:val="7"/>
          </w:tcPr>
          <w:p w14:paraId="0AD50ED8" w14:textId="1DB8B8CF" w:rsidR="00E33D2D" w:rsidRDefault="00E33D2D" w:rsidP="00E33D2D">
            <w:pPr>
              <w:jc w:val="both"/>
            </w:pPr>
            <w:r>
              <w:t>Ateliér Průmyslový design 9</w:t>
            </w:r>
          </w:p>
        </w:tc>
      </w:tr>
      <w:tr w:rsidR="00E33D2D" w14:paraId="4AF00E85" w14:textId="77777777" w:rsidTr="00B14E05">
        <w:tc>
          <w:tcPr>
            <w:tcW w:w="3086" w:type="dxa"/>
            <w:shd w:val="clear" w:color="auto" w:fill="F7CAAC"/>
          </w:tcPr>
          <w:p w14:paraId="6B4C6E38" w14:textId="77777777" w:rsidR="00E33D2D" w:rsidRDefault="00E33D2D" w:rsidP="00E33D2D">
            <w:pPr>
              <w:rPr>
                <w:b/>
              </w:rPr>
            </w:pPr>
            <w:r>
              <w:rPr>
                <w:b/>
              </w:rPr>
              <w:t>Způsob ověření studijních výsledků</w:t>
            </w:r>
          </w:p>
        </w:tc>
        <w:tc>
          <w:tcPr>
            <w:tcW w:w="3406" w:type="dxa"/>
            <w:gridSpan w:val="4"/>
          </w:tcPr>
          <w:p w14:paraId="6E2D505A" w14:textId="53A1ADE8" w:rsidR="00E33D2D" w:rsidRDefault="00E33D2D" w:rsidP="00E33D2D">
            <w:pPr>
              <w:jc w:val="both"/>
            </w:pPr>
            <w:r>
              <w:t>zápočet, zkouška</w:t>
            </w:r>
          </w:p>
        </w:tc>
        <w:tc>
          <w:tcPr>
            <w:tcW w:w="2156" w:type="dxa"/>
            <w:shd w:val="clear" w:color="auto" w:fill="F7CAAC"/>
          </w:tcPr>
          <w:p w14:paraId="5B709031" w14:textId="77777777" w:rsidR="00E33D2D" w:rsidRDefault="00E33D2D" w:rsidP="00E33D2D">
            <w:pPr>
              <w:jc w:val="both"/>
              <w:rPr>
                <w:b/>
              </w:rPr>
            </w:pPr>
            <w:r>
              <w:rPr>
                <w:b/>
              </w:rPr>
              <w:t>Forma výuky</w:t>
            </w:r>
          </w:p>
        </w:tc>
        <w:tc>
          <w:tcPr>
            <w:tcW w:w="1207" w:type="dxa"/>
            <w:gridSpan w:val="2"/>
          </w:tcPr>
          <w:p w14:paraId="08589F9D" w14:textId="77777777" w:rsidR="00E33D2D" w:rsidRDefault="00E33D2D" w:rsidP="00E33D2D">
            <w:pPr>
              <w:jc w:val="both"/>
            </w:pPr>
            <w:r>
              <w:t>ateliér</w:t>
            </w:r>
          </w:p>
        </w:tc>
      </w:tr>
      <w:tr w:rsidR="00E33D2D" w14:paraId="4E8FA530" w14:textId="77777777" w:rsidTr="00B14E05">
        <w:tc>
          <w:tcPr>
            <w:tcW w:w="3086" w:type="dxa"/>
            <w:shd w:val="clear" w:color="auto" w:fill="F7CAAC"/>
          </w:tcPr>
          <w:p w14:paraId="7669DEE7" w14:textId="77777777" w:rsidR="00E33D2D" w:rsidRDefault="00E33D2D" w:rsidP="00E33D2D">
            <w:pPr>
              <w:rPr>
                <w:b/>
              </w:rPr>
            </w:pPr>
            <w:r>
              <w:rPr>
                <w:b/>
              </w:rPr>
              <w:t>Forma způsobu ověření studijních výsledků a další požadavky na studenta</w:t>
            </w:r>
          </w:p>
        </w:tc>
        <w:tc>
          <w:tcPr>
            <w:tcW w:w="6769" w:type="dxa"/>
            <w:gridSpan w:val="7"/>
            <w:tcBorders>
              <w:bottom w:val="nil"/>
            </w:tcBorders>
          </w:tcPr>
          <w:p w14:paraId="569934E9" w14:textId="0B08CF2B" w:rsidR="00E33D2D" w:rsidRPr="000E1CED" w:rsidRDefault="00E33D2D" w:rsidP="00E33D2D">
            <w:pPr>
              <w:jc w:val="both"/>
            </w:pPr>
            <w:r w:rsidRPr="000453B3">
              <w:t>Pravidelná účast na dohodnutých konzultacích s vedoucím pedagogem diplomové práce, samostatný tvůrčí přístup a vysoká profesní</w:t>
            </w:r>
            <w:r>
              <w:t xml:space="preserve"> </w:t>
            </w:r>
            <w:r w:rsidRPr="000453B3">
              <w:t>úroveň teoretické i praktické části absolventské práce.</w:t>
            </w:r>
            <w:r>
              <w:t xml:space="preserve"> </w:t>
            </w:r>
            <w:r w:rsidRPr="009335FE">
              <w:rPr>
                <w:rFonts w:cs="Tahoma"/>
              </w:rPr>
              <w:t>Účast minimálně 80%.</w:t>
            </w:r>
            <w:r>
              <w:rPr>
                <w:rFonts w:cs="Tahoma"/>
              </w:rPr>
              <w:t xml:space="preserve"> </w:t>
            </w:r>
            <w:r>
              <w:rPr>
                <w:color w:val="000000" w:themeColor="text1"/>
              </w:rPr>
              <w:t>Aktivní zapojení do činnosti ateliéru.</w:t>
            </w:r>
          </w:p>
        </w:tc>
      </w:tr>
      <w:tr w:rsidR="00E33D2D" w14:paraId="406D2F0B" w14:textId="77777777" w:rsidTr="002A01AD">
        <w:trPr>
          <w:trHeight w:val="168"/>
        </w:trPr>
        <w:tc>
          <w:tcPr>
            <w:tcW w:w="9855" w:type="dxa"/>
            <w:gridSpan w:val="8"/>
            <w:tcBorders>
              <w:top w:val="nil"/>
            </w:tcBorders>
          </w:tcPr>
          <w:p w14:paraId="77C0F468" w14:textId="77777777" w:rsidR="00E33D2D" w:rsidRDefault="00E33D2D" w:rsidP="00E33D2D"/>
        </w:tc>
      </w:tr>
      <w:tr w:rsidR="00E33D2D" w14:paraId="1510E9D0" w14:textId="77777777" w:rsidTr="00B14E05">
        <w:trPr>
          <w:trHeight w:val="197"/>
        </w:trPr>
        <w:tc>
          <w:tcPr>
            <w:tcW w:w="3086" w:type="dxa"/>
            <w:tcBorders>
              <w:top w:val="nil"/>
            </w:tcBorders>
            <w:shd w:val="clear" w:color="auto" w:fill="F7CAAC"/>
          </w:tcPr>
          <w:p w14:paraId="37B29D2D" w14:textId="77777777" w:rsidR="00E33D2D" w:rsidRDefault="00E33D2D" w:rsidP="00E33D2D">
            <w:pPr>
              <w:rPr>
                <w:b/>
              </w:rPr>
            </w:pPr>
            <w:r>
              <w:rPr>
                <w:b/>
              </w:rPr>
              <w:t>Garant předmětu</w:t>
            </w:r>
          </w:p>
        </w:tc>
        <w:tc>
          <w:tcPr>
            <w:tcW w:w="6769" w:type="dxa"/>
            <w:gridSpan w:val="7"/>
            <w:tcBorders>
              <w:top w:val="nil"/>
            </w:tcBorders>
          </w:tcPr>
          <w:p w14:paraId="5A449B91" w14:textId="0F2941F4" w:rsidR="00E33D2D" w:rsidRDefault="00647734" w:rsidP="00E33D2D">
            <w:pPr>
              <w:jc w:val="both"/>
            </w:pPr>
            <w:r>
              <w:t>d</w:t>
            </w:r>
            <w:r w:rsidR="00E33D2D">
              <w:t>oc. MgA. Martin Surman, ArtD.</w:t>
            </w:r>
          </w:p>
        </w:tc>
      </w:tr>
      <w:tr w:rsidR="00E33D2D" w14:paraId="3C171E36" w14:textId="77777777" w:rsidTr="00B14E05">
        <w:trPr>
          <w:trHeight w:val="243"/>
        </w:trPr>
        <w:tc>
          <w:tcPr>
            <w:tcW w:w="3086" w:type="dxa"/>
            <w:tcBorders>
              <w:top w:val="nil"/>
            </w:tcBorders>
            <w:shd w:val="clear" w:color="auto" w:fill="F7CAAC"/>
          </w:tcPr>
          <w:p w14:paraId="44E685C3" w14:textId="77777777" w:rsidR="00E33D2D" w:rsidRDefault="00E33D2D" w:rsidP="00E33D2D">
            <w:pPr>
              <w:rPr>
                <w:b/>
              </w:rPr>
            </w:pPr>
            <w:r>
              <w:rPr>
                <w:b/>
              </w:rPr>
              <w:t>Zapojení garanta do výuky předmětu</w:t>
            </w:r>
          </w:p>
        </w:tc>
        <w:tc>
          <w:tcPr>
            <w:tcW w:w="6769" w:type="dxa"/>
            <w:gridSpan w:val="7"/>
            <w:tcBorders>
              <w:top w:val="nil"/>
            </w:tcBorders>
          </w:tcPr>
          <w:p w14:paraId="5AA66254" w14:textId="73F24381" w:rsidR="00E33D2D" w:rsidRDefault="00E33D2D" w:rsidP="00E33D2D">
            <w:pPr>
              <w:jc w:val="both"/>
            </w:pPr>
            <w:r>
              <w:t>100 %</w:t>
            </w:r>
          </w:p>
        </w:tc>
      </w:tr>
      <w:tr w:rsidR="00E33D2D" w14:paraId="39B78D1C" w14:textId="77777777" w:rsidTr="00B14E05">
        <w:tc>
          <w:tcPr>
            <w:tcW w:w="3086" w:type="dxa"/>
            <w:shd w:val="clear" w:color="auto" w:fill="F7CAAC"/>
          </w:tcPr>
          <w:p w14:paraId="5DEED475" w14:textId="77777777" w:rsidR="00E33D2D" w:rsidRDefault="00E33D2D" w:rsidP="00E33D2D">
            <w:pPr>
              <w:rPr>
                <w:b/>
              </w:rPr>
            </w:pPr>
            <w:r>
              <w:rPr>
                <w:b/>
              </w:rPr>
              <w:t>Vyučující</w:t>
            </w:r>
          </w:p>
        </w:tc>
        <w:tc>
          <w:tcPr>
            <w:tcW w:w="6769" w:type="dxa"/>
            <w:gridSpan w:val="7"/>
            <w:tcBorders>
              <w:bottom w:val="nil"/>
            </w:tcBorders>
          </w:tcPr>
          <w:p w14:paraId="2E597A5A" w14:textId="27928C05" w:rsidR="00E33D2D" w:rsidRDefault="00647734" w:rsidP="00E33D2D">
            <w:pPr>
              <w:jc w:val="both"/>
            </w:pPr>
            <w:r>
              <w:t>d</w:t>
            </w:r>
            <w:r w:rsidR="00E33D2D">
              <w:t xml:space="preserve">oc. MgA. Martin Surman, ArtD. </w:t>
            </w:r>
          </w:p>
        </w:tc>
      </w:tr>
      <w:tr w:rsidR="00E33D2D" w14:paraId="0100A176" w14:textId="77777777" w:rsidTr="002A01AD">
        <w:trPr>
          <w:trHeight w:val="114"/>
        </w:trPr>
        <w:tc>
          <w:tcPr>
            <w:tcW w:w="9855" w:type="dxa"/>
            <w:gridSpan w:val="8"/>
            <w:tcBorders>
              <w:top w:val="nil"/>
            </w:tcBorders>
          </w:tcPr>
          <w:p w14:paraId="51AD50C6" w14:textId="77777777" w:rsidR="00E33D2D" w:rsidRDefault="00E33D2D" w:rsidP="00E33D2D">
            <w:pPr>
              <w:jc w:val="both"/>
            </w:pPr>
          </w:p>
        </w:tc>
      </w:tr>
      <w:tr w:rsidR="00E33D2D" w14:paraId="0011FB96" w14:textId="77777777" w:rsidTr="00B14E05">
        <w:tc>
          <w:tcPr>
            <w:tcW w:w="3086" w:type="dxa"/>
            <w:shd w:val="clear" w:color="auto" w:fill="F7CAAC"/>
          </w:tcPr>
          <w:p w14:paraId="103EE411" w14:textId="77777777" w:rsidR="00E33D2D" w:rsidRDefault="00E33D2D" w:rsidP="00E33D2D">
            <w:pPr>
              <w:jc w:val="both"/>
              <w:rPr>
                <w:b/>
              </w:rPr>
            </w:pPr>
            <w:r>
              <w:rPr>
                <w:b/>
              </w:rPr>
              <w:t>Stručná anotace předmětu</w:t>
            </w:r>
          </w:p>
        </w:tc>
        <w:tc>
          <w:tcPr>
            <w:tcW w:w="6769" w:type="dxa"/>
            <w:gridSpan w:val="7"/>
            <w:tcBorders>
              <w:bottom w:val="nil"/>
            </w:tcBorders>
          </w:tcPr>
          <w:p w14:paraId="57C01C7E" w14:textId="77777777" w:rsidR="00E33D2D" w:rsidRDefault="00E33D2D" w:rsidP="00E33D2D">
            <w:pPr>
              <w:jc w:val="both"/>
            </w:pPr>
          </w:p>
        </w:tc>
      </w:tr>
      <w:tr w:rsidR="00E33D2D" w14:paraId="73306224" w14:textId="77777777" w:rsidTr="00B14E05">
        <w:trPr>
          <w:trHeight w:val="3938"/>
        </w:trPr>
        <w:tc>
          <w:tcPr>
            <w:tcW w:w="9855" w:type="dxa"/>
            <w:gridSpan w:val="8"/>
            <w:tcBorders>
              <w:top w:val="nil"/>
              <w:bottom w:val="single" w:sz="12" w:space="0" w:color="auto"/>
            </w:tcBorders>
          </w:tcPr>
          <w:p w14:paraId="0417C514" w14:textId="489F2748" w:rsidR="00E33D2D" w:rsidRDefault="00E33D2D" w:rsidP="00E33D2D">
            <w:pPr>
              <w:jc w:val="both"/>
            </w:pPr>
            <w:r>
              <w:t>Náplní tohoto semestru je využití získaných znalostí a dovedností pro vypracování diplomové</w:t>
            </w:r>
            <w:r w:rsidR="008718FB">
              <w:t xml:space="preserve"> </w:t>
            </w:r>
            <w:r>
              <w:t xml:space="preserve">práce, řešené ve spolupráci s výrobní společností. Student je systematicky veden k vytvoření struktury teoretické části práce v úzké návaznosti na vlastní designérské řešení, včetně realizace prostorového modelu či prototypu. </w:t>
            </w:r>
          </w:p>
          <w:p w14:paraId="7F7B2330" w14:textId="414D4D94" w:rsidR="00E33D2D" w:rsidRDefault="00E33D2D" w:rsidP="00647734">
            <w:pPr>
              <w:spacing w:after="120"/>
              <w:jc w:val="both"/>
            </w:pPr>
            <w:r>
              <w:t>Součástí výuky je účast studentů na tuzemských i zahraničních workshopech, sympoziích, exkurzích, výstavách, veletrzích a akcích zaměřených na oborovou problematiku.</w:t>
            </w:r>
          </w:p>
          <w:p w14:paraId="0D2FD9F3" w14:textId="013D3D4E" w:rsidR="00E33D2D" w:rsidRPr="009E17AE" w:rsidRDefault="00E33D2D" w:rsidP="00D3581F">
            <w:pPr>
              <w:pStyle w:val="Odstavecseseznamem"/>
              <w:numPr>
                <w:ilvl w:val="0"/>
                <w:numId w:val="101"/>
              </w:numPr>
              <w:jc w:val="both"/>
            </w:pPr>
            <w:r w:rsidRPr="009E17AE">
              <w:t>Volba konkrétního zadání v rámci tématu diplomové práce zvoleném v předcházejícím semestru.</w:t>
            </w:r>
          </w:p>
          <w:p w14:paraId="7FC8E9FC" w14:textId="7D62C4D0" w:rsidR="00E33D2D" w:rsidRPr="009E17AE" w:rsidRDefault="00E33D2D" w:rsidP="00D3581F">
            <w:pPr>
              <w:pStyle w:val="Odstavecseseznamem"/>
              <w:numPr>
                <w:ilvl w:val="0"/>
                <w:numId w:val="101"/>
              </w:numPr>
              <w:jc w:val="both"/>
            </w:pPr>
            <w:r w:rsidRPr="009E17AE">
              <w:t>Analýza konkurenčních designérských řešení.</w:t>
            </w:r>
          </w:p>
          <w:p w14:paraId="59C556EA" w14:textId="32D19F6C" w:rsidR="00E33D2D" w:rsidRPr="009E17AE" w:rsidRDefault="00E33D2D" w:rsidP="00D3581F">
            <w:pPr>
              <w:pStyle w:val="Odstavecseseznamem"/>
              <w:numPr>
                <w:ilvl w:val="0"/>
                <w:numId w:val="101"/>
              </w:numPr>
              <w:jc w:val="both"/>
            </w:pPr>
            <w:r w:rsidRPr="009E17AE">
              <w:t>Konkretizace cílové skupiny, specifikace cílů práce a prostředků k jejich dosažení.</w:t>
            </w:r>
          </w:p>
          <w:p w14:paraId="02A43E48" w14:textId="687AA20F" w:rsidR="00E33D2D" w:rsidRPr="009E17AE" w:rsidRDefault="00E33D2D" w:rsidP="00D3581F">
            <w:pPr>
              <w:pStyle w:val="Odstavecseseznamem"/>
              <w:numPr>
                <w:ilvl w:val="0"/>
                <w:numId w:val="101"/>
              </w:numPr>
              <w:jc w:val="both"/>
            </w:pPr>
            <w:r w:rsidRPr="009E17AE">
              <w:t>Prvotní kresebné návrhy, min. 5 principiálně rozdílných variantních řešení.</w:t>
            </w:r>
          </w:p>
          <w:p w14:paraId="71F5F984" w14:textId="122EBBC8" w:rsidR="00E33D2D" w:rsidRPr="009E17AE" w:rsidRDefault="00E33D2D" w:rsidP="00D3581F">
            <w:pPr>
              <w:pStyle w:val="Odstavecseseznamem"/>
              <w:numPr>
                <w:ilvl w:val="0"/>
                <w:numId w:val="101"/>
              </w:numPr>
              <w:jc w:val="both"/>
            </w:pPr>
            <w:r w:rsidRPr="009E17AE">
              <w:t>Rozpracování vybraných variantních řešení kresebnou formou.</w:t>
            </w:r>
          </w:p>
          <w:p w14:paraId="047220FD" w14:textId="125FDC66" w:rsidR="00E33D2D" w:rsidRPr="009E17AE" w:rsidRDefault="00E33D2D" w:rsidP="00D3581F">
            <w:pPr>
              <w:pStyle w:val="Odstavecseseznamem"/>
              <w:numPr>
                <w:ilvl w:val="0"/>
                <w:numId w:val="101"/>
              </w:numPr>
              <w:jc w:val="both"/>
            </w:pPr>
            <w:r w:rsidRPr="009E17AE">
              <w:t>Prvotní 3D modely.</w:t>
            </w:r>
          </w:p>
          <w:p w14:paraId="296840D6" w14:textId="56456E6C" w:rsidR="00E33D2D" w:rsidRPr="009E17AE" w:rsidRDefault="00E33D2D" w:rsidP="00D3581F">
            <w:pPr>
              <w:pStyle w:val="Odstavecseseznamem"/>
              <w:numPr>
                <w:ilvl w:val="0"/>
                <w:numId w:val="101"/>
              </w:numPr>
              <w:jc w:val="both"/>
            </w:pPr>
            <w:r w:rsidRPr="009E17AE">
              <w:t>Ergonomická studie, rozměrový nákres.</w:t>
            </w:r>
          </w:p>
          <w:p w14:paraId="1F8C0AB1" w14:textId="5A6DDF53" w:rsidR="00E33D2D" w:rsidRPr="009E17AE" w:rsidRDefault="00E33D2D" w:rsidP="00D3581F">
            <w:pPr>
              <w:pStyle w:val="Odstavecseseznamem"/>
              <w:numPr>
                <w:ilvl w:val="0"/>
                <w:numId w:val="101"/>
              </w:numPr>
              <w:jc w:val="both"/>
            </w:pPr>
            <w:r w:rsidRPr="009E17AE">
              <w:t>Dopracování finálního 3D modelu.</w:t>
            </w:r>
          </w:p>
          <w:p w14:paraId="5A82DD93" w14:textId="093CE11B" w:rsidR="00E33D2D" w:rsidRPr="009E17AE" w:rsidRDefault="00E33D2D" w:rsidP="00D3581F">
            <w:pPr>
              <w:pStyle w:val="Odstavecseseznamem"/>
              <w:numPr>
                <w:ilvl w:val="0"/>
                <w:numId w:val="101"/>
              </w:numPr>
              <w:jc w:val="both"/>
            </w:pPr>
            <w:r w:rsidRPr="009E17AE">
              <w:t>Volba vhodných materiálů a výrobních technologií, příprava podkladů pro výrobu fyzického modelu nebo prototypu.</w:t>
            </w:r>
          </w:p>
          <w:p w14:paraId="697B2FDC" w14:textId="77D59F7D" w:rsidR="00E33D2D" w:rsidRPr="009E17AE" w:rsidRDefault="00E33D2D" w:rsidP="00D3581F">
            <w:pPr>
              <w:pStyle w:val="Odstavecseseznamem"/>
              <w:numPr>
                <w:ilvl w:val="0"/>
                <w:numId w:val="101"/>
              </w:numPr>
              <w:jc w:val="both"/>
            </w:pPr>
            <w:r w:rsidRPr="009E17AE">
              <w:t>Výroba modelu nebo prototypu – konzultace rozpracovanosti.</w:t>
            </w:r>
          </w:p>
          <w:p w14:paraId="35E7F47F" w14:textId="3C55E4FB" w:rsidR="00E33D2D" w:rsidRPr="009E17AE" w:rsidRDefault="00E33D2D" w:rsidP="00D3581F">
            <w:pPr>
              <w:pStyle w:val="Odstavecseseznamem"/>
              <w:numPr>
                <w:ilvl w:val="0"/>
                <w:numId w:val="101"/>
              </w:numPr>
              <w:jc w:val="both"/>
            </w:pPr>
            <w:r w:rsidRPr="009E17AE">
              <w:t>Výroba modelu nebo prototypu – finalizace.</w:t>
            </w:r>
          </w:p>
          <w:p w14:paraId="1E9B835B" w14:textId="5E296BB1" w:rsidR="00E33D2D" w:rsidRPr="009E17AE" w:rsidRDefault="00E33D2D" w:rsidP="00D3581F">
            <w:pPr>
              <w:pStyle w:val="Odstavecseseznamem"/>
              <w:numPr>
                <w:ilvl w:val="0"/>
                <w:numId w:val="101"/>
              </w:numPr>
              <w:jc w:val="both"/>
            </w:pPr>
            <w:r w:rsidRPr="009E17AE">
              <w:t>Ověření funkčních a vizuálních aspektů prototypovaného designérského návrhu, úpravy modelu nebo prototypu.</w:t>
            </w:r>
          </w:p>
          <w:p w14:paraId="73BFD5FD" w14:textId="699AB3A2" w:rsidR="00E33D2D" w:rsidRDefault="00E33D2D" w:rsidP="00D3581F">
            <w:pPr>
              <w:pStyle w:val="Odstavecseseznamem"/>
              <w:numPr>
                <w:ilvl w:val="0"/>
                <w:numId w:val="101"/>
              </w:numPr>
              <w:spacing w:after="120"/>
              <w:jc w:val="both"/>
            </w:pPr>
            <w:r w:rsidRPr="009E17AE">
              <w:t>Příprava finální prezentace pro obhajobu diplomové práce.</w:t>
            </w:r>
          </w:p>
          <w:p w14:paraId="0DAE4F99" w14:textId="7036EEE9" w:rsidR="00E33D2D" w:rsidRPr="00AF68B3" w:rsidRDefault="00E33D2D" w:rsidP="00E33D2D">
            <w:pPr>
              <w:jc w:val="both"/>
            </w:pPr>
            <w:r>
              <w:t>Student je schopen samostatné realizace designérského projektu.</w:t>
            </w:r>
            <w:r w:rsidRPr="000F12E1">
              <w:rPr>
                <w:color w:val="FF0000"/>
              </w:rPr>
              <w:t xml:space="preserve"> </w:t>
            </w:r>
            <w:r w:rsidRPr="000F12E1">
              <w:t>Získané kompetence mu umožní samostatně vést designérský tým.</w:t>
            </w:r>
          </w:p>
        </w:tc>
      </w:tr>
      <w:tr w:rsidR="00E33D2D" w14:paraId="40383DC1" w14:textId="77777777" w:rsidTr="00B14E05">
        <w:trPr>
          <w:trHeight w:val="265"/>
        </w:trPr>
        <w:tc>
          <w:tcPr>
            <w:tcW w:w="3653" w:type="dxa"/>
            <w:gridSpan w:val="2"/>
            <w:tcBorders>
              <w:top w:val="nil"/>
            </w:tcBorders>
            <w:shd w:val="clear" w:color="auto" w:fill="F7CAAC"/>
          </w:tcPr>
          <w:p w14:paraId="2231FCCF" w14:textId="77777777" w:rsidR="00E33D2D" w:rsidRDefault="00E33D2D" w:rsidP="00E33D2D">
            <w:pPr>
              <w:jc w:val="both"/>
            </w:pPr>
            <w:r>
              <w:rPr>
                <w:b/>
              </w:rPr>
              <w:t>Studijní literatura a studijní pomůcky</w:t>
            </w:r>
          </w:p>
        </w:tc>
        <w:tc>
          <w:tcPr>
            <w:tcW w:w="6202" w:type="dxa"/>
            <w:gridSpan w:val="6"/>
            <w:tcBorders>
              <w:top w:val="nil"/>
              <w:bottom w:val="nil"/>
            </w:tcBorders>
          </w:tcPr>
          <w:p w14:paraId="72BC633E" w14:textId="77777777" w:rsidR="00E33D2D" w:rsidRDefault="00E33D2D" w:rsidP="00E33D2D">
            <w:pPr>
              <w:jc w:val="both"/>
            </w:pPr>
          </w:p>
        </w:tc>
      </w:tr>
      <w:tr w:rsidR="00E33D2D" w:rsidRPr="003F7F55" w14:paraId="543D1D6E" w14:textId="77777777" w:rsidTr="00B14E05">
        <w:trPr>
          <w:trHeight w:val="1497"/>
        </w:trPr>
        <w:tc>
          <w:tcPr>
            <w:tcW w:w="9855" w:type="dxa"/>
            <w:gridSpan w:val="8"/>
            <w:tcBorders>
              <w:top w:val="nil"/>
            </w:tcBorders>
          </w:tcPr>
          <w:p w14:paraId="278C4612" w14:textId="77777777" w:rsidR="00E33D2D" w:rsidRPr="006B2B14" w:rsidRDefault="00E33D2D" w:rsidP="00E33D2D">
            <w:pPr>
              <w:jc w:val="both"/>
              <w:rPr>
                <w:b/>
                <w:bCs/>
              </w:rPr>
            </w:pPr>
            <w:r w:rsidRPr="006B2B14">
              <w:rPr>
                <w:b/>
                <w:bCs/>
              </w:rPr>
              <w:t>Povinná:</w:t>
            </w:r>
          </w:p>
          <w:p w14:paraId="008252C9" w14:textId="77777777" w:rsidR="006A7466" w:rsidRPr="00AD780A" w:rsidRDefault="006A7466" w:rsidP="006A7466">
            <w:pPr>
              <w:rPr>
                <w:ins w:id="27" w:author="Hana Ponížilová" w:date="2023-05-25T15:03:00Z"/>
              </w:rPr>
            </w:pPr>
            <w:ins w:id="28" w:author="Hana Ponížilová" w:date="2023-05-25T15:03:00Z">
              <w:r w:rsidRPr="00AD780A">
                <w:t xml:space="preserve">LEWRICK, Michael, Patrick LINK a Larry J. LEIFER. </w:t>
              </w:r>
              <w:r w:rsidRPr="00AD780A">
                <w:rPr>
                  <w:i/>
                </w:rPr>
                <w:t>The design thinking toolbox: a guide to mastering the most popular and valuable innovation methods.</w:t>
              </w:r>
              <w:r w:rsidRPr="00AD780A">
                <w:t xml:space="preserve"> Hoboken, New Jersey, 2020. ISBN 978-1-119-62919-1.</w:t>
              </w:r>
            </w:ins>
          </w:p>
          <w:p w14:paraId="4B68F8E1" w14:textId="77777777" w:rsidR="00E33D2D" w:rsidRPr="00F90940" w:rsidRDefault="00E33D2D" w:rsidP="00E33D2D">
            <w:pPr>
              <w:jc w:val="both"/>
              <w:rPr>
                <w:bCs/>
              </w:rPr>
            </w:pPr>
            <w:r w:rsidRPr="00F90940">
              <w:rPr>
                <w:bCs/>
              </w:rPr>
              <w:t>M</w:t>
            </w:r>
            <w:r>
              <w:rPr>
                <w:bCs/>
              </w:rPr>
              <w:t>ICHL</w:t>
            </w:r>
            <w:r w:rsidRPr="00F90940">
              <w:rPr>
                <w:bCs/>
              </w:rPr>
              <w:t xml:space="preserve">, J. </w:t>
            </w:r>
            <w:r w:rsidRPr="006B2B14">
              <w:rPr>
                <w:bCs/>
                <w:i/>
              </w:rPr>
              <w:t>Tak nám prý forma sleduje funkci</w:t>
            </w:r>
            <w:r w:rsidRPr="00F90940">
              <w:rPr>
                <w:bCs/>
              </w:rPr>
              <w:t>. VŠUP Praha, 2003. ISBN 80-90192-82-7.</w:t>
            </w:r>
          </w:p>
          <w:p w14:paraId="1520AF80" w14:textId="77777777" w:rsidR="00E33D2D" w:rsidRDefault="00E33D2D" w:rsidP="00E33D2D">
            <w:pPr>
              <w:jc w:val="both"/>
              <w:rPr>
                <w:bCs/>
              </w:rPr>
            </w:pPr>
            <w:r>
              <w:rPr>
                <w:bCs/>
              </w:rPr>
              <w:t>NORMAN</w:t>
            </w:r>
            <w:r w:rsidRPr="00F90940">
              <w:rPr>
                <w:bCs/>
              </w:rPr>
              <w:t xml:space="preserve">, Donald A. </w:t>
            </w:r>
            <w:r w:rsidRPr="00FC0176">
              <w:rPr>
                <w:bCs/>
                <w:i/>
              </w:rPr>
              <w:t>The design of everyday things.</w:t>
            </w:r>
            <w:r w:rsidRPr="00F90940">
              <w:rPr>
                <w:bCs/>
              </w:rPr>
              <w:t xml:space="preserve"> New York, 2013. ISBN 978-0-465-05065-9. </w:t>
            </w:r>
          </w:p>
          <w:p w14:paraId="21F97A39" w14:textId="77777777" w:rsidR="00E33D2D" w:rsidRPr="00F90940" w:rsidRDefault="00E33D2D" w:rsidP="00E33D2D">
            <w:pPr>
              <w:jc w:val="both"/>
              <w:rPr>
                <w:bCs/>
              </w:rPr>
            </w:pPr>
            <w:r w:rsidRPr="00F90940">
              <w:rPr>
                <w:bCs/>
              </w:rPr>
              <w:t xml:space="preserve">PACHMANOVÁ, M. </w:t>
            </w:r>
            <w:r w:rsidRPr="006B2B14">
              <w:rPr>
                <w:bCs/>
                <w:i/>
              </w:rPr>
              <w:t xml:space="preserve">Design: aktualita, nebo věčnost? </w:t>
            </w:r>
            <w:r w:rsidRPr="00F90940">
              <w:rPr>
                <w:bCs/>
              </w:rPr>
              <w:t>Antologie te</w:t>
            </w:r>
            <w:r>
              <w:rPr>
                <w:bCs/>
              </w:rPr>
              <w:t>xtů k teorii a dějinám designu.</w:t>
            </w:r>
            <w:r w:rsidRPr="00F90940">
              <w:rPr>
                <w:bCs/>
              </w:rPr>
              <w:t xml:space="preserve"> Praha: VŠUP, 2005. ISBN 80-86863-05-0.</w:t>
            </w:r>
          </w:p>
          <w:p w14:paraId="7AD2A370" w14:textId="77777777" w:rsidR="00E33D2D" w:rsidRPr="00FC0176" w:rsidRDefault="00E33D2D" w:rsidP="00E33D2D">
            <w:pPr>
              <w:jc w:val="both"/>
              <w:rPr>
                <w:b/>
                <w:bCs/>
              </w:rPr>
            </w:pPr>
            <w:r w:rsidRPr="00FC0176">
              <w:rPr>
                <w:b/>
                <w:bCs/>
              </w:rPr>
              <w:t>Doporučená:</w:t>
            </w:r>
          </w:p>
          <w:p w14:paraId="7DD4EB82" w14:textId="77777777" w:rsidR="00E33D2D" w:rsidRPr="00F90940" w:rsidRDefault="00E33D2D" w:rsidP="00E33D2D">
            <w:pPr>
              <w:jc w:val="both"/>
              <w:rPr>
                <w:bCs/>
              </w:rPr>
            </w:pPr>
            <w:r w:rsidRPr="00F90940">
              <w:rPr>
                <w:bCs/>
              </w:rPr>
              <w:t xml:space="preserve">KARASOVÁ, D. </w:t>
            </w:r>
            <w:r w:rsidRPr="00FC0176">
              <w:rPr>
                <w:bCs/>
                <w:i/>
              </w:rPr>
              <w:t>Dějiny nábytkového umění 19. a 20. století</w:t>
            </w:r>
            <w:r w:rsidRPr="00F90940">
              <w:rPr>
                <w:bCs/>
              </w:rPr>
              <w:t>. Praha: Argo, 2001. ISBN 80-7203-339-5.</w:t>
            </w:r>
          </w:p>
          <w:p w14:paraId="6C5BC2C0" w14:textId="77777777" w:rsidR="00E33D2D" w:rsidRPr="00F90940" w:rsidRDefault="00E33D2D" w:rsidP="00E33D2D">
            <w:pPr>
              <w:jc w:val="both"/>
              <w:rPr>
                <w:bCs/>
              </w:rPr>
            </w:pPr>
            <w:r w:rsidRPr="00F90940">
              <w:rPr>
                <w:bCs/>
              </w:rPr>
              <w:t>KOTÍK, J. Tři přednášky o užitné hodnotě, výrobě a n</w:t>
            </w:r>
            <w:r>
              <w:rPr>
                <w:bCs/>
              </w:rPr>
              <w:t>ávrhu. Praha: Silikátový svaz,</w:t>
            </w:r>
            <w:r w:rsidRPr="00F90940">
              <w:rPr>
                <w:bCs/>
              </w:rPr>
              <w:t xml:space="preserve"> 2003. ISBN 80-903113-5-0.</w:t>
            </w:r>
          </w:p>
          <w:p w14:paraId="174B2894" w14:textId="026FBA69" w:rsidR="00E33D2D" w:rsidRPr="00F90940" w:rsidRDefault="00E33D2D" w:rsidP="00E33D2D">
            <w:pPr>
              <w:jc w:val="both"/>
              <w:rPr>
                <w:bCs/>
              </w:rPr>
            </w:pPr>
            <w:r>
              <w:rPr>
                <w:bCs/>
              </w:rPr>
              <w:t>MOHOLY – NAGY</w:t>
            </w:r>
            <w:r w:rsidRPr="00F90940">
              <w:rPr>
                <w:bCs/>
              </w:rPr>
              <w:t xml:space="preserve">, L. </w:t>
            </w:r>
            <w:r w:rsidRPr="00FC0176">
              <w:rPr>
                <w:bCs/>
                <w:i/>
              </w:rPr>
              <w:t>Od materiálu k architektuře.</w:t>
            </w:r>
            <w:r w:rsidRPr="00F90940">
              <w:rPr>
                <w:bCs/>
              </w:rPr>
              <w:t xml:space="preserve"> Praha: Triáda, 2002. ISBN 80-86138-29-1.</w:t>
            </w:r>
          </w:p>
          <w:p w14:paraId="39606DBD" w14:textId="364EEB76" w:rsidR="00E33D2D" w:rsidRDefault="00E33D2D" w:rsidP="00E33D2D">
            <w:pPr>
              <w:jc w:val="both"/>
              <w:rPr>
                <w:bCs/>
              </w:rPr>
            </w:pPr>
            <w:r>
              <w:rPr>
                <w:bCs/>
              </w:rPr>
              <w:t>NEBESKÝ</w:t>
            </w:r>
            <w:r w:rsidRPr="00F90940">
              <w:rPr>
                <w:bCs/>
              </w:rPr>
              <w:t xml:space="preserve">, Václav M. </w:t>
            </w:r>
            <w:r w:rsidRPr="00FC0176">
              <w:rPr>
                <w:bCs/>
                <w:i/>
              </w:rPr>
              <w:t>Smysl modernosti</w:t>
            </w:r>
            <w:r w:rsidRPr="00F90940">
              <w:rPr>
                <w:bCs/>
              </w:rPr>
              <w:t xml:space="preserve">. </w:t>
            </w:r>
            <w:r>
              <w:rPr>
                <w:bCs/>
              </w:rPr>
              <w:t>Praha</w:t>
            </w:r>
            <w:r w:rsidRPr="00F90940">
              <w:rPr>
                <w:bCs/>
              </w:rPr>
              <w:t>: Vysoká škola uměleckoprůmyslová, 2001. ISBN 80-901982-6-0.</w:t>
            </w:r>
            <w:r>
              <w:rPr>
                <w:bCs/>
              </w:rPr>
              <w:t xml:space="preserve"> </w:t>
            </w:r>
          </w:p>
          <w:p w14:paraId="435EB970" w14:textId="77777777" w:rsidR="00E33D2D" w:rsidRPr="00F90940" w:rsidRDefault="00E33D2D" w:rsidP="00E33D2D">
            <w:pPr>
              <w:jc w:val="both"/>
              <w:rPr>
                <w:bCs/>
              </w:rPr>
            </w:pPr>
            <w:r>
              <w:rPr>
                <w:bCs/>
              </w:rPr>
              <w:t>NORMAN</w:t>
            </w:r>
            <w:r w:rsidRPr="00F90940">
              <w:rPr>
                <w:bCs/>
              </w:rPr>
              <w:t xml:space="preserve">, Donald A. </w:t>
            </w:r>
            <w:r w:rsidRPr="00FC0176">
              <w:rPr>
                <w:bCs/>
                <w:i/>
              </w:rPr>
              <w:t>The design of future things.</w:t>
            </w:r>
            <w:r w:rsidRPr="00F90940">
              <w:rPr>
                <w:bCs/>
              </w:rPr>
              <w:t xml:space="preserve"> New York: BasicBooks, 2007. ISBN 978-0-465-00228-3.</w:t>
            </w:r>
          </w:p>
          <w:p w14:paraId="409FF9C0" w14:textId="23FCC5FF" w:rsidR="00E33D2D" w:rsidRPr="003F7F55" w:rsidRDefault="00E33D2D" w:rsidP="00E33D2D">
            <w:pPr>
              <w:jc w:val="both"/>
              <w:rPr>
                <w:b/>
              </w:rPr>
            </w:pPr>
            <w:r w:rsidRPr="00F90940">
              <w:rPr>
                <w:bCs/>
              </w:rPr>
              <w:t xml:space="preserve">WOODHAM, Jonathan M. </w:t>
            </w:r>
            <w:r w:rsidRPr="00FC0176">
              <w:rPr>
                <w:bCs/>
                <w:i/>
              </w:rPr>
              <w:t>Twen</w:t>
            </w:r>
            <w:r>
              <w:rPr>
                <w:bCs/>
                <w:i/>
              </w:rPr>
              <w:t>tieth-century design.</w:t>
            </w:r>
            <w:r w:rsidRPr="00FC0176">
              <w:rPr>
                <w:bCs/>
                <w:i/>
              </w:rPr>
              <w:t xml:space="preserve"> </w:t>
            </w:r>
            <w:r w:rsidRPr="00F90940">
              <w:rPr>
                <w:bCs/>
              </w:rPr>
              <w:t>Oxford: Oxford University Press, 1997. ISBN 978-0-19-284204-6.</w:t>
            </w:r>
          </w:p>
        </w:tc>
      </w:tr>
    </w:tbl>
    <w:p w14:paraId="64C1212F" w14:textId="77777777" w:rsidR="00D41DAA" w:rsidRDefault="00D41DA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D21C4" w14:paraId="507605DA" w14:textId="77777777" w:rsidTr="003D21C4">
        <w:tc>
          <w:tcPr>
            <w:tcW w:w="9855" w:type="dxa"/>
            <w:gridSpan w:val="8"/>
            <w:tcBorders>
              <w:bottom w:val="double" w:sz="4" w:space="0" w:color="auto"/>
            </w:tcBorders>
            <w:shd w:val="clear" w:color="auto" w:fill="BDD6EE"/>
          </w:tcPr>
          <w:p w14:paraId="118C5A6F" w14:textId="4C9E020A" w:rsidR="003D21C4" w:rsidRDefault="00B14E05" w:rsidP="003D21C4">
            <w:pPr>
              <w:jc w:val="both"/>
              <w:rPr>
                <w:b/>
                <w:sz w:val="28"/>
              </w:rPr>
            </w:pPr>
            <w:r>
              <w:lastRenderedPageBreak/>
              <w:br w:type="page"/>
            </w:r>
            <w:r w:rsidR="003D21C4">
              <w:br w:type="page"/>
            </w:r>
            <w:r w:rsidR="003D21C4">
              <w:rPr>
                <w:b/>
                <w:sz w:val="28"/>
              </w:rPr>
              <w:t>B-III – Charakteristika studijního předmětu</w:t>
            </w:r>
          </w:p>
        </w:tc>
      </w:tr>
      <w:tr w:rsidR="003D21C4" w14:paraId="52CA6555" w14:textId="77777777" w:rsidTr="003D21C4">
        <w:tc>
          <w:tcPr>
            <w:tcW w:w="3086" w:type="dxa"/>
            <w:tcBorders>
              <w:top w:val="double" w:sz="4" w:space="0" w:color="auto"/>
            </w:tcBorders>
            <w:shd w:val="clear" w:color="auto" w:fill="F7CAAC"/>
          </w:tcPr>
          <w:p w14:paraId="5ACB5881" w14:textId="77777777" w:rsidR="003D21C4" w:rsidRDefault="003D21C4" w:rsidP="003D21C4">
            <w:pPr>
              <w:rPr>
                <w:b/>
              </w:rPr>
            </w:pPr>
            <w:r>
              <w:rPr>
                <w:b/>
              </w:rPr>
              <w:t>Název studijního předmětu</w:t>
            </w:r>
          </w:p>
        </w:tc>
        <w:tc>
          <w:tcPr>
            <w:tcW w:w="6769" w:type="dxa"/>
            <w:gridSpan w:val="7"/>
            <w:tcBorders>
              <w:top w:val="double" w:sz="4" w:space="0" w:color="auto"/>
            </w:tcBorders>
          </w:tcPr>
          <w:p w14:paraId="460F44AC" w14:textId="77777777" w:rsidR="003D21C4" w:rsidRDefault="003D21C4" w:rsidP="003D21C4">
            <w:pPr>
              <w:jc w:val="both"/>
            </w:pPr>
            <w:r>
              <w:t>Ateliér Sklo, prostor, objekt 7</w:t>
            </w:r>
          </w:p>
        </w:tc>
      </w:tr>
      <w:tr w:rsidR="003D21C4" w14:paraId="2EB04D9C" w14:textId="77777777" w:rsidTr="003D21C4">
        <w:tc>
          <w:tcPr>
            <w:tcW w:w="3086" w:type="dxa"/>
            <w:shd w:val="clear" w:color="auto" w:fill="F7CAAC"/>
          </w:tcPr>
          <w:p w14:paraId="399E4878" w14:textId="77777777" w:rsidR="003D21C4" w:rsidRDefault="003D21C4" w:rsidP="003D21C4">
            <w:pPr>
              <w:rPr>
                <w:b/>
              </w:rPr>
            </w:pPr>
            <w:r>
              <w:rPr>
                <w:b/>
              </w:rPr>
              <w:t>Typ předmětu</w:t>
            </w:r>
          </w:p>
        </w:tc>
        <w:tc>
          <w:tcPr>
            <w:tcW w:w="3406" w:type="dxa"/>
            <w:gridSpan w:val="4"/>
          </w:tcPr>
          <w:p w14:paraId="084EEE3A" w14:textId="201CD4D8" w:rsidR="003D21C4" w:rsidRDefault="000E784D" w:rsidP="003D21C4">
            <w:pPr>
              <w:jc w:val="both"/>
            </w:pPr>
            <w:r>
              <w:t>p</w:t>
            </w:r>
            <w:r w:rsidR="003D21C4">
              <w:t>ovinný, PZ</w:t>
            </w:r>
          </w:p>
        </w:tc>
        <w:tc>
          <w:tcPr>
            <w:tcW w:w="2695" w:type="dxa"/>
            <w:gridSpan w:val="2"/>
            <w:shd w:val="clear" w:color="auto" w:fill="F7CAAC"/>
          </w:tcPr>
          <w:p w14:paraId="5715D740" w14:textId="77777777" w:rsidR="003D21C4" w:rsidRDefault="003D21C4" w:rsidP="003D21C4">
            <w:pPr>
              <w:jc w:val="both"/>
            </w:pPr>
            <w:r>
              <w:rPr>
                <w:b/>
              </w:rPr>
              <w:t>doporučený ročník / semestr</w:t>
            </w:r>
          </w:p>
        </w:tc>
        <w:tc>
          <w:tcPr>
            <w:tcW w:w="668" w:type="dxa"/>
          </w:tcPr>
          <w:p w14:paraId="7BEF8438" w14:textId="77777777" w:rsidR="003D21C4" w:rsidRDefault="003D21C4" w:rsidP="003D21C4">
            <w:pPr>
              <w:jc w:val="both"/>
            </w:pPr>
            <w:r>
              <w:t>1/ZS</w:t>
            </w:r>
          </w:p>
        </w:tc>
      </w:tr>
      <w:tr w:rsidR="003D21C4" w14:paraId="77DEC645" w14:textId="77777777" w:rsidTr="003D21C4">
        <w:tc>
          <w:tcPr>
            <w:tcW w:w="3086" w:type="dxa"/>
            <w:shd w:val="clear" w:color="auto" w:fill="F7CAAC"/>
          </w:tcPr>
          <w:p w14:paraId="3C9E177D" w14:textId="77777777" w:rsidR="003D21C4" w:rsidRDefault="003D21C4" w:rsidP="003D21C4">
            <w:pPr>
              <w:rPr>
                <w:b/>
              </w:rPr>
            </w:pPr>
            <w:r>
              <w:rPr>
                <w:b/>
              </w:rPr>
              <w:t>Rozsah studijního předmětu</w:t>
            </w:r>
          </w:p>
        </w:tc>
        <w:tc>
          <w:tcPr>
            <w:tcW w:w="1701" w:type="dxa"/>
            <w:gridSpan w:val="2"/>
          </w:tcPr>
          <w:p w14:paraId="17F7EAA2" w14:textId="77777777" w:rsidR="003D21C4" w:rsidRDefault="003D21C4" w:rsidP="003D21C4">
            <w:pPr>
              <w:jc w:val="both"/>
            </w:pPr>
            <w:r>
              <w:t>52 ateliér</w:t>
            </w:r>
          </w:p>
        </w:tc>
        <w:tc>
          <w:tcPr>
            <w:tcW w:w="889" w:type="dxa"/>
            <w:shd w:val="clear" w:color="auto" w:fill="F7CAAC"/>
          </w:tcPr>
          <w:p w14:paraId="1CF102A0" w14:textId="77777777" w:rsidR="003D21C4" w:rsidRDefault="003D21C4" w:rsidP="003D21C4">
            <w:pPr>
              <w:jc w:val="both"/>
              <w:rPr>
                <w:b/>
              </w:rPr>
            </w:pPr>
            <w:r>
              <w:rPr>
                <w:b/>
              </w:rPr>
              <w:t xml:space="preserve">hod. </w:t>
            </w:r>
          </w:p>
        </w:tc>
        <w:tc>
          <w:tcPr>
            <w:tcW w:w="816" w:type="dxa"/>
          </w:tcPr>
          <w:p w14:paraId="64FE6952" w14:textId="77777777" w:rsidR="003D21C4" w:rsidRDefault="003D21C4" w:rsidP="003D21C4">
            <w:pPr>
              <w:jc w:val="both"/>
            </w:pPr>
            <w:r>
              <w:t>52</w:t>
            </w:r>
          </w:p>
        </w:tc>
        <w:tc>
          <w:tcPr>
            <w:tcW w:w="2156" w:type="dxa"/>
            <w:shd w:val="clear" w:color="auto" w:fill="F7CAAC"/>
          </w:tcPr>
          <w:p w14:paraId="0F1B6DA5" w14:textId="77777777" w:rsidR="003D21C4" w:rsidRDefault="003D21C4" w:rsidP="003D21C4">
            <w:pPr>
              <w:jc w:val="both"/>
              <w:rPr>
                <w:b/>
              </w:rPr>
            </w:pPr>
            <w:r>
              <w:rPr>
                <w:b/>
              </w:rPr>
              <w:t>kreditů</w:t>
            </w:r>
          </w:p>
        </w:tc>
        <w:tc>
          <w:tcPr>
            <w:tcW w:w="1207" w:type="dxa"/>
            <w:gridSpan w:val="2"/>
          </w:tcPr>
          <w:p w14:paraId="2A4A1A46" w14:textId="77777777" w:rsidR="003D21C4" w:rsidRDefault="003D21C4" w:rsidP="003D21C4">
            <w:pPr>
              <w:jc w:val="both"/>
            </w:pPr>
            <w:r>
              <w:t>4</w:t>
            </w:r>
          </w:p>
        </w:tc>
      </w:tr>
      <w:tr w:rsidR="003D21C4" w14:paraId="56BD4994" w14:textId="77777777" w:rsidTr="003D21C4">
        <w:tc>
          <w:tcPr>
            <w:tcW w:w="3086" w:type="dxa"/>
            <w:shd w:val="clear" w:color="auto" w:fill="F7CAAC"/>
          </w:tcPr>
          <w:p w14:paraId="386932E9" w14:textId="77777777" w:rsidR="003D21C4" w:rsidRDefault="003D21C4" w:rsidP="003D21C4">
            <w:pPr>
              <w:rPr>
                <w:b/>
                <w:sz w:val="22"/>
              </w:rPr>
            </w:pPr>
            <w:r>
              <w:rPr>
                <w:b/>
              </w:rPr>
              <w:t>Prerekvizity, korekvizity, ekvivalence</w:t>
            </w:r>
          </w:p>
        </w:tc>
        <w:tc>
          <w:tcPr>
            <w:tcW w:w="6769" w:type="dxa"/>
            <w:gridSpan w:val="7"/>
          </w:tcPr>
          <w:p w14:paraId="36D2F993" w14:textId="77777777" w:rsidR="003D21C4" w:rsidRDefault="003D21C4" w:rsidP="003D21C4">
            <w:pPr>
              <w:jc w:val="both"/>
            </w:pPr>
          </w:p>
        </w:tc>
      </w:tr>
      <w:tr w:rsidR="003D21C4" w14:paraId="469F0916" w14:textId="77777777" w:rsidTr="003D21C4">
        <w:tc>
          <w:tcPr>
            <w:tcW w:w="3086" w:type="dxa"/>
            <w:shd w:val="clear" w:color="auto" w:fill="F7CAAC"/>
          </w:tcPr>
          <w:p w14:paraId="36BC900D" w14:textId="77777777" w:rsidR="003D21C4" w:rsidRDefault="003D21C4" w:rsidP="003D21C4">
            <w:pPr>
              <w:rPr>
                <w:b/>
              </w:rPr>
            </w:pPr>
            <w:r>
              <w:rPr>
                <w:b/>
              </w:rPr>
              <w:t>Způsob ověření studijních výsledků</w:t>
            </w:r>
          </w:p>
        </w:tc>
        <w:tc>
          <w:tcPr>
            <w:tcW w:w="3406" w:type="dxa"/>
            <w:gridSpan w:val="4"/>
          </w:tcPr>
          <w:p w14:paraId="7AEF2207" w14:textId="4F96A130" w:rsidR="003D21C4" w:rsidRDefault="003D21C4" w:rsidP="003D21C4">
            <w:pPr>
              <w:jc w:val="both"/>
            </w:pPr>
            <w:r>
              <w:t>z</w:t>
            </w:r>
            <w:r w:rsidR="00FC0176">
              <w:t>ápočet</w:t>
            </w:r>
            <w:r>
              <w:t>, zk</w:t>
            </w:r>
            <w:r w:rsidR="00FC0176">
              <w:t>ouška</w:t>
            </w:r>
          </w:p>
        </w:tc>
        <w:tc>
          <w:tcPr>
            <w:tcW w:w="2156" w:type="dxa"/>
            <w:shd w:val="clear" w:color="auto" w:fill="F7CAAC"/>
          </w:tcPr>
          <w:p w14:paraId="42F9688B" w14:textId="77777777" w:rsidR="003D21C4" w:rsidRDefault="003D21C4" w:rsidP="003D21C4">
            <w:pPr>
              <w:jc w:val="both"/>
              <w:rPr>
                <w:b/>
              </w:rPr>
            </w:pPr>
            <w:r>
              <w:rPr>
                <w:b/>
              </w:rPr>
              <w:t>Forma výuky</w:t>
            </w:r>
          </w:p>
        </w:tc>
        <w:tc>
          <w:tcPr>
            <w:tcW w:w="1207" w:type="dxa"/>
            <w:gridSpan w:val="2"/>
          </w:tcPr>
          <w:p w14:paraId="752C7C07" w14:textId="77777777" w:rsidR="003D21C4" w:rsidRDefault="003D21C4" w:rsidP="003D21C4">
            <w:pPr>
              <w:jc w:val="both"/>
            </w:pPr>
            <w:r>
              <w:t>ateliér</w:t>
            </w:r>
          </w:p>
        </w:tc>
      </w:tr>
      <w:tr w:rsidR="003D21C4" w14:paraId="47D527EB" w14:textId="77777777" w:rsidTr="003D21C4">
        <w:tc>
          <w:tcPr>
            <w:tcW w:w="3086" w:type="dxa"/>
            <w:shd w:val="clear" w:color="auto" w:fill="F7CAAC"/>
          </w:tcPr>
          <w:p w14:paraId="5E2C643C" w14:textId="77777777" w:rsidR="003D21C4" w:rsidRDefault="003D21C4" w:rsidP="003D21C4">
            <w:pPr>
              <w:rPr>
                <w:b/>
              </w:rPr>
            </w:pPr>
            <w:r>
              <w:rPr>
                <w:b/>
              </w:rPr>
              <w:t>Forma způsobu ověření studijních výsledků a další požadavky na studenta</w:t>
            </w:r>
          </w:p>
        </w:tc>
        <w:tc>
          <w:tcPr>
            <w:tcW w:w="6769" w:type="dxa"/>
            <w:gridSpan w:val="7"/>
            <w:tcBorders>
              <w:bottom w:val="nil"/>
            </w:tcBorders>
          </w:tcPr>
          <w:p w14:paraId="680E4A6E" w14:textId="048448D6" w:rsidR="003D21C4" w:rsidRDefault="00D74687" w:rsidP="003D21C4">
            <w:pPr>
              <w:jc w:val="both"/>
              <w:rPr>
                <w:shd w:val="clear" w:color="auto" w:fill="FFFFFF"/>
              </w:rPr>
            </w:pPr>
            <w:r>
              <w:rPr>
                <w:shd w:val="clear" w:color="auto" w:fill="FFFFFF"/>
              </w:rPr>
              <w:t>P</w:t>
            </w:r>
            <w:r w:rsidR="003D21C4">
              <w:rPr>
                <w:shd w:val="clear" w:color="auto" w:fill="FFFFFF"/>
              </w:rPr>
              <w:t>ovinná 80% účast.</w:t>
            </w:r>
          </w:p>
          <w:p w14:paraId="074A48BD" w14:textId="77777777" w:rsidR="003D21C4" w:rsidRPr="00A7052D" w:rsidRDefault="003D21C4" w:rsidP="003D21C4">
            <w:pPr>
              <w:jc w:val="both"/>
              <w:rPr>
                <w:color w:val="FF0000"/>
              </w:rPr>
            </w:pPr>
            <w:r>
              <w:rPr>
                <w:shd w:val="clear" w:color="auto" w:fill="FFFFFF"/>
              </w:rPr>
              <w:t>Samostatné zpracování zadaných úkolů na základě orientace a hlubšího studia dané problematiky, obhajoba autorského řešení (prezentace, model, případně prototyp).</w:t>
            </w:r>
          </w:p>
        </w:tc>
      </w:tr>
      <w:tr w:rsidR="003D21C4" w14:paraId="798E486D" w14:textId="77777777" w:rsidTr="002A01AD">
        <w:trPr>
          <w:trHeight w:val="109"/>
        </w:trPr>
        <w:tc>
          <w:tcPr>
            <w:tcW w:w="9855" w:type="dxa"/>
            <w:gridSpan w:val="8"/>
            <w:tcBorders>
              <w:top w:val="nil"/>
            </w:tcBorders>
          </w:tcPr>
          <w:p w14:paraId="5769311F" w14:textId="77777777" w:rsidR="003D21C4" w:rsidRDefault="003D21C4" w:rsidP="003D21C4"/>
        </w:tc>
      </w:tr>
      <w:tr w:rsidR="003D21C4" w14:paraId="313E8E0B" w14:textId="77777777" w:rsidTr="003D21C4">
        <w:trPr>
          <w:trHeight w:val="197"/>
        </w:trPr>
        <w:tc>
          <w:tcPr>
            <w:tcW w:w="3086" w:type="dxa"/>
            <w:tcBorders>
              <w:top w:val="nil"/>
            </w:tcBorders>
            <w:shd w:val="clear" w:color="auto" w:fill="F7CAAC"/>
          </w:tcPr>
          <w:p w14:paraId="627D7974" w14:textId="77777777" w:rsidR="003D21C4" w:rsidRDefault="003D21C4" w:rsidP="003D21C4">
            <w:pPr>
              <w:rPr>
                <w:b/>
              </w:rPr>
            </w:pPr>
            <w:r>
              <w:rPr>
                <w:b/>
              </w:rPr>
              <w:t>Garant předmětu</w:t>
            </w:r>
          </w:p>
        </w:tc>
        <w:tc>
          <w:tcPr>
            <w:tcW w:w="6769" w:type="dxa"/>
            <w:gridSpan w:val="7"/>
            <w:tcBorders>
              <w:top w:val="nil"/>
            </w:tcBorders>
          </w:tcPr>
          <w:p w14:paraId="02A93AB9" w14:textId="4B0CB6B3" w:rsidR="003D21C4" w:rsidRDefault="00E36815" w:rsidP="003D21C4">
            <w:pPr>
              <w:jc w:val="both"/>
            </w:pPr>
            <w:r>
              <w:t>p</w:t>
            </w:r>
            <w:r w:rsidR="003D21C4">
              <w:t>rof. MgA. Petr Stanický, M. F. A.</w:t>
            </w:r>
          </w:p>
        </w:tc>
      </w:tr>
      <w:tr w:rsidR="003D21C4" w14:paraId="652A1EE1" w14:textId="77777777" w:rsidTr="003D21C4">
        <w:trPr>
          <w:trHeight w:val="243"/>
        </w:trPr>
        <w:tc>
          <w:tcPr>
            <w:tcW w:w="3086" w:type="dxa"/>
            <w:tcBorders>
              <w:top w:val="nil"/>
            </w:tcBorders>
            <w:shd w:val="clear" w:color="auto" w:fill="F7CAAC"/>
          </w:tcPr>
          <w:p w14:paraId="47DC16BD" w14:textId="77777777" w:rsidR="003D21C4" w:rsidRDefault="003D21C4" w:rsidP="003D21C4">
            <w:pPr>
              <w:rPr>
                <w:b/>
              </w:rPr>
            </w:pPr>
            <w:r>
              <w:rPr>
                <w:b/>
              </w:rPr>
              <w:t>Zapojení garanta do výuky předmětu</w:t>
            </w:r>
          </w:p>
        </w:tc>
        <w:tc>
          <w:tcPr>
            <w:tcW w:w="6769" w:type="dxa"/>
            <w:gridSpan w:val="7"/>
            <w:tcBorders>
              <w:top w:val="nil"/>
            </w:tcBorders>
          </w:tcPr>
          <w:p w14:paraId="616119DD" w14:textId="657DC0F4" w:rsidR="003D21C4" w:rsidRDefault="00D41DAA" w:rsidP="00FC0176">
            <w:pPr>
              <w:jc w:val="both"/>
            </w:pPr>
            <w:r>
              <w:t>100 %</w:t>
            </w:r>
          </w:p>
        </w:tc>
      </w:tr>
      <w:tr w:rsidR="003D21C4" w14:paraId="0946BD49" w14:textId="77777777" w:rsidTr="003D21C4">
        <w:tc>
          <w:tcPr>
            <w:tcW w:w="3086" w:type="dxa"/>
            <w:shd w:val="clear" w:color="auto" w:fill="F7CAAC"/>
          </w:tcPr>
          <w:p w14:paraId="1BEF97A6" w14:textId="77777777" w:rsidR="003D21C4" w:rsidRDefault="003D21C4" w:rsidP="003D21C4">
            <w:pPr>
              <w:rPr>
                <w:b/>
              </w:rPr>
            </w:pPr>
            <w:r>
              <w:rPr>
                <w:b/>
              </w:rPr>
              <w:t>Vyučující</w:t>
            </w:r>
          </w:p>
        </w:tc>
        <w:tc>
          <w:tcPr>
            <w:tcW w:w="6769" w:type="dxa"/>
            <w:gridSpan w:val="7"/>
            <w:tcBorders>
              <w:bottom w:val="nil"/>
            </w:tcBorders>
          </w:tcPr>
          <w:p w14:paraId="51998316" w14:textId="76334FE9" w:rsidR="003D21C4" w:rsidRDefault="00E36815" w:rsidP="003D21C4">
            <w:pPr>
              <w:jc w:val="both"/>
            </w:pPr>
            <w:r>
              <w:t>p</w:t>
            </w:r>
            <w:r w:rsidR="003D21C4">
              <w:t>rof. MgA. Petr Stanický, M. F. A.</w:t>
            </w:r>
          </w:p>
        </w:tc>
      </w:tr>
      <w:tr w:rsidR="003D21C4" w14:paraId="79598C74" w14:textId="77777777" w:rsidTr="002A01AD">
        <w:trPr>
          <w:trHeight w:val="95"/>
        </w:trPr>
        <w:tc>
          <w:tcPr>
            <w:tcW w:w="9855" w:type="dxa"/>
            <w:gridSpan w:val="8"/>
            <w:tcBorders>
              <w:top w:val="nil"/>
            </w:tcBorders>
          </w:tcPr>
          <w:p w14:paraId="79D84846" w14:textId="77777777" w:rsidR="003D21C4" w:rsidRDefault="003D21C4" w:rsidP="003D21C4">
            <w:pPr>
              <w:jc w:val="both"/>
            </w:pPr>
          </w:p>
        </w:tc>
      </w:tr>
      <w:tr w:rsidR="003D21C4" w14:paraId="74FA0D78" w14:textId="77777777" w:rsidTr="003D21C4">
        <w:tc>
          <w:tcPr>
            <w:tcW w:w="3086" w:type="dxa"/>
            <w:shd w:val="clear" w:color="auto" w:fill="F7CAAC"/>
          </w:tcPr>
          <w:p w14:paraId="7B6E350C" w14:textId="77777777" w:rsidR="003D21C4" w:rsidRDefault="003D21C4" w:rsidP="003D21C4">
            <w:pPr>
              <w:jc w:val="both"/>
              <w:rPr>
                <w:b/>
              </w:rPr>
            </w:pPr>
            <w:r>
              <w:rPr>
                <w:b/>
              </w:rPr>
              <w:t>Stručná anotace předmětu</w:t>
            </w:r>
          </w:p>
        </w:tc>
        <w:tc>
          <w:tcPr>
            <w:tcW w:w="6769" w:type="dxa"/>
            <w:gridSpan w:val="7"/>
            <w:tcBorders>
              <w:bottom w:val="nil"/>
            </w:tcBorders>
          </w:tcPr>
          <w:p w14:paraId="4DF617C0" w14:textId="77777777" w:rsidR="003D21C4" w:rsidRDefault="003D21C4" w:rsidP="003D21C4">
            <w:pPr>
              <w:jc w:val="both"/>
            </w:pPr>
          </w:p>
        </w:tc>
      </w:tr>
      <w:tr w:rsidR="003D21C4" w14:paraId="7216BEB1" w14:textId="77777777" w:rsidTr="003D21C4">
        <w:trPr>
          <w:trHeight w:val="3938"/>
        </w:trPr>
        <w:tc>
          <w:tcPr>
            <w:tcW w:w="9855" w:type="dxa"/>
            <w:gridSpan w:val="8"/>
            <w:tcBorders>
              <w:top w:val="nil"/>
              <w:bottom w:val="single" w:sz="12" w:space="0" w:color="auto"/>
            </w:tcBorders>
          </w:tcPr>
          <w:p w14:paraId="54FB7CAB" w14:textId="69B7A7CF" w:rsidR="00FC0176" w:rsidRDefault="003D21C4" w:rsidP="00E36815">
            <w:pPr>
              <w:spacing w:after="120"/>
              <w:jc w:val="both"/>
              <w:rPr>
                <w:color w:val="000000"/>
              </w:rPr>
            </w:pPr>
            <w:r>
              <w:rPr>
                <w:shd w:val="clear" w:color="auto" w:fill="FFFFFF"/>
              </w:rPr>
              <w:t>Předmět vede k</w:t>
            </w:r>
            <w:r w:rsidRPr="002F7C66">
              <w:rPr>
                <w:shd w:val="clear" w:color="auto" w:fill="FFFFFF"/>
              </w:rPr>
              <w:t xml:space="preserve"> výchov</w:t>
            </w:r>
            <w:r>
              <w:rPr>
                <w:shd w:val="clear" w:color="auto" w:fill="FFFFFF"/>
              </w:rPr>
              <w:t>ě</w:t>
            </w:r>
            <w:r w:rsidRPr="002F7C66">
              <w:rPr>
                <w:shd w:val="clear" w:color="auto" w:fill="FFFFFF"/>
              </w:rPr>
              <w:t xml:space="preserve"> odborníka v oblasti designu skla s přesahem do architektury. Studium je zaměřeno na samostatnou tvorbu studenta, který bude schopen jak vlastní ateliérové produkce, tak plnohodnotné práce ve sklářském průmyslu. Cílem předmětu je identifikace oblastí zájmu a stanovení dlouhodobého rozvojového záměru každého studenta, prohloubení znalostí a dovedností ve zvolené oblasti. Tvorba experimentálních a novátorských řešení, i řešení určených k realizaci, vždy přímo souvisejících s charakterem daného projektu. </w:t>
            </w:r>
          </w:p>
          <w:p w14:paraId="5D7D79BE" w14:textId="0977B379" w:rsidR="003D21C4" w:rsidRPr="004D7121" w:rsidRDefault="003D21C4" w:rsidP="00D3581F">
            <w:pPr>
              <w:pStyle w:val="FormtovanvHTML"/>
              <w:numPr>
                <w:ilvl w:val="0"/>
                <w:numId w:val="102"/>
              </w:numPr>
              <w:shd w:val="clear" w:color="auto" w:fill="FFFFFF"/>
              <w:rPr>
                <w:rFonts w:ascii="Times New Roman" w:hAnsi="Times New Roman" w:cs="Times New Roman"/>
                <w:color w:val="000000"/>
              </w:rPr>
            </w:pPr>
            <w:r w:rsidRPr="004D7121">
              <w:rPr>
                <w:rFonts w:ascii="Times New Roman" w:hAnsi="Times New Roman" w:cs="Times New Roman"/>
                <w:color w:val="000000"/>
              </w:rPr>
              <w:t xml:space="preserve">Úvodní hodina, ateliérové zadání, požadavky ke </w:t>
            </w:r>
            <w:r>
              <w:rPr>
                <w:rFonts w:ascii="Times New Roman" w:hAnsi="Times New Roman" w:cs="Times New Roman"/>
                <w:color w:val="000000"/>
              </w:rPr>
              <w:t>splnění předmětu</w:t>
            </w:r>
          </w:p>
          <w:p w14:paraId="31B453A1" w14:textId="58FA33A8" w:rsidR="003D21C4" w:rsidRPr="004D7121" w:rsidRDefault="003D21C4" w:rsidP="00D3581F">
            <w:pPr>
              <w:pStyle w:val="FormtovanvHTML"/>
              <w:numPr>
                <w:ilvl w:val="0"/>
                <w:numId w:val="102"/>
              </w:numPr>
              <w:shd w:val="clear" w:color="auto" w:fill="FFFFFF"/>
              <w:rPr>
                <w:rFonts w:ascii="Times New Roman" w:hAnsi="Times New Roman" w:cs="Times New Roman"/>
                <w:color w:val="000000"/>
              </w:rPr>
            </w:pPr>
            <w:r w:rsidRPr="004D7121">
              <w:rPr>
                <w:rFonts w:ascii="Times New Roman" w:hAnsi="Times New Roman" w:cs="Times New Roman"/>
                <w:color w:val="000000"/>
              </w:rPr>
              <w:t>Brainstorming, moodboard, storyboard</w:t>
            </w:r>
          </w:p>
          <w:p w14:paraId="6DF906A6" w14:textId="119C8734" w:rsidR="003D21C4" w:rsidRPr="004D7121" w:rsidRDefault="003D21C4" w:rsidP="00D3581F">
            <w:pPr>
              <w:pStyle w:val="FormtovanvHTML"/>
              <w:numPr>
                <w:ilvl w:val="0"/>
                <w:numId w:val="102"/>
              </w:numPr>
              <w:shd w:val="clear" w:color="auto" w:fill="FFFFFF"/>
              <w:rPr>
                <w:rFonts w:ascii="Times New Roman" w:hAnsi="Times New Roman" w:cs="Times New Roman"/>
                <w:color w:val="000000"/>
              </w:rPr>
            </w:pPr>
            <w:r w:rsidRPr="004D7121">
              <w:rPr>
                <w:rFonts w:ascii="Times New Roman" w:hAnsi="Times New Roman" w:cs="Times New Roman"/>
                <w:color w:val="000000"/>
              </w:rPr>
              <w:t>Konzultace nad rozpracovaným tématem</w:t>
            </w:r>
          </w:p>
          <w:p w14:paraId="0581133B" w14:textId="3CFBA132" w:rsidR="003D21C4" w:rsidRPr="004D7121" w:rsidRDefault="003D21C4" w:rsidP="00D3581F">
            <w:pPr>
              <w:pStyle w:val="FormtovanvHTML"/>
              <w:numPr>
                <w:ilvl w:val="0"/>
                <w:numId w:val="102"/>
              </w:numPr>
              <w:shd w:val="clear" w:color="auto" w:fill="FFFFFF"/>
              <w:rPr>
                <w:rFonts w:ascii="Times New Roman" w:hAnsi="Times New Roman" w:cs="Times New Roman"/>
                <w:color w:val="000000"/>
              </w:rPr>
            </w:pPr>
            <w:r w:rsidRPr="004D7121">
              <w:rPr>
                <w:rFonts w:ascii="Times New Roman" w:hAnsi="Times New Roman" w:cs="Times New Roman"/>
                <w:color w:val="000000"/>
              </w:rPr>
              <w:t>Konzultace nad rozpracovaným tématem</w:t>
            </w:r>
          </w:p>
          <w:p w14:paraId="43CB7AE7" w14:textId="1C63C3B2" w:rsidR="003D21C4" w:rsidRPr="004D7121" w:rsidRDefault="003D21C4" w:rsidP="00D3581F">
            <w:pPr>
              <w:pStyle w:val="FormtovanvHTML"/>
              <w:numPr>
                <w:ilvl w:val="0"/>
                <w:numId w:val="102"/>
              </w:numPr>
              <w:shd w:val="clear" w:color="auto" w:fill="FFFFFF"/>
              <w:rPr>
                <w:rFonts w:ascii="Times New Roman" w:hAnsi="Times New Roman" w:cs="Times New Roman"/>
                <w:color w:val="000000"/>
              </w:rPr>
            </w:pPr>
            <w:r w:rsidRPr="004D7121">
              <w:rPr>
                <w:rFonts w:ascii="Times New Roman" w:hAnsi="Times New Roman" w:cs="Times New Roman"/>
                <w:color w:val="000000"/>
              </w:rPr>
              <w:t>Konzultace nad rozpracovaným tématem</w:t>
            </w:r>
          </w:p>
          <w:p w14:paraId="7036B9CB" w14:textId="3A5756E9" w:rsidR="003D21C4" w:rsidRPr="004D7121" w:rsidRDefault="003D21C4" w:rsidP="00D3581F">
            <w:pPr>
              <w:pStyle w:val="FormtovanvHTML"/>
              <w:numPr>
                <w:ilvl w:val="0"/>
                <w:numId w:val="102"/>
              </w:numPr>
              <w:shd w:val="clear" w:color="auto" w:fill="FFFFFF"/>
              <w:rPr>
                <w:rFonts w:ascii="Times New Roman" w:hAnsi="Times New Roman" w:cs="Times New Roman"/>
                <w:color w:val="000000"/>
              </w:rPr>
            </w:pPr>
            <w:r w:rsidRPr="004D7121">
              <w:rPr>
                <w:rFonts w:ascii="Times New Roman" w:hAnsi="Times New Roman" w:cs="Times New Roman"/>
                <w:color w:val="000000"/>
              </w:rPr>
              <w:t>Realizace pracovních model</w:t>
            </w:r>
            <w:r>
              <w:rPr>
                <w:rFonts w:ascii="Times New Roman" w:hAnsi="Times New Roman" w:cs="Times New Roman"/>
                <w:color w:val="000000"/>
              </w:rPr>
              <w:t>ů</w:t>
            </w:r>
          </w:p>
          <w:p w14:paraId="7E82A4B1" w14:textId="43ADFAEA" w:rsidR="003D21C4" w:rsidRPr="004D7121" w:rsidRDefault="003D21C4" w:rsidP="00D3581F">
            <w:pPr>
              <w:pStyle w:val="FormtovanvHTML"/>
              <w:numPr>
                <w:ilvl w:val="0"/>
                <w:numId w:val="102"/>
              </w:numPr>
              <w:shd w:val="clear" w:color="auto" w:fill="FFFFFF"/>
              <w:rPr>
                <w:rFonts w:ascii="Times New Roman" w:hAnsi="Times New Roman" w:cs="Times New Roman"/>
                <w:color w:val="000000"/>
              </w:rPr>
            </w:pPr>
            <w:r w:rsidRPr="004D7121">
              <w:rPr>
                <w:rFonts w:ascii="Times New Roman" w:hAnsi="Times New Roman" w:cs="Times New Roman"/>
                <w:color w:val="000000"/>
              </w:rPr>
              <w:t>Konzultace nad rozpracovaným tématem</w:t>
            </w:r>
          </w:p>
          <w:p w14:paraId="74F5158E" w14:textId="047FCDC9" w:rsidR="003D21C4" w:rsidRPr="004D7121" w:rsidRDefault="003D21C4" w:rsidP="00D3581F">
            <w:pPr>
              <w:pStyle w:val="FormtovanvHTML"/>
              <w:numPr>
                <w:ilvl w:val="0"/>
                <w:numId w:val="102"/>
              </w:numPr>
              <w:shd w:val="clear" w:color="auto" w:fill="FFFFFF"/>
              <w:rPr>
                <w:rFonts w:ascii="Times New Roman" w:hAnsi="Times New Roman" w:cs="Times New Roman"/>
                <w:color w:val="000000"/>
              </w:rPr>
            </w:pPr>
            <w:r w:rsidRPr="004D7121">
              <w:rPr>
                <w:rFonts w:ascii="Times New Roman" w:hAnsi="Times New Roman" w:cs="Times New Roman"/>
                <w:color w:val="000000"/>
              </w:rPr>
              <w:t>Konzultace nad rozpracovaným tématem</w:t>
            </w:r>
          </w:p>
          <w:p w14:paraId="7948E124" w14:textId="36064547" w:rsidR="003D21C4" w:rsidRPr="004D7121" w:rsidRDefault="003D21C4" w:rsidP="00D3581F">
            <w:pPr>
              <w:pStyle w:val="FormtovanvHTML"/>
              <w:numPr>
                <w:ilvl w:val="0"/>
                <w:numId w:val="102"/>
              </w:numPr>
              <w:shd w:val="clear" w:color="auto" w:fill="FFFFFF"/>
              <w:rPr>
                <w:rFonts w:ascii="Times New Roman" w:hAnsi="Times New Roman" w:cs="Times New Roman"/>
                <w:color w:val="000000"/>
              </w:rPr>
            </w:pPr>
            <w:r w:rsidRPr="004D7121">
              <w:rPr>
                <w:rFonts w:ascii="Times New Roman" w:hAnsi="Times New Roman" w:cs="Times New Roman"/>
                <w:color w:val="000000"/>
              </w:rPr>
              <w:t>Realizace model</w:t>
            </w:r>
            <w:r>
              <w:rPr>
                <w:rFonts w:ascii="Times New Roman" w:hAnsi="Times New Roman" w:cs="Times New Roman"/>
                <w:color w:val="000000"/>
              </w:rPr>
              <w:t>u</w:t>
            </w:r>
            <w:r w:rsidRPr="004D7121">
              <w:rPr>
                <w:rFonts w:ascii="Times New Roman" w:hAnsi="Times New Roman" w:cs="Times New Roman"/>
                <w:color w:val="000000"/>
              </w:rPr>
              <w:t xml:space="preserve"> kolekce, produktové </w:t>
            </w:r>
            <w:r>
              <w:rPr>
                <w:rFonts w:ascii="Times New Roman" w:hAnsi="Times New Roman" w:cs="Times New Roman"/>
                <w:color w:val="000000"/>
              </w:rPr>
              <w:t>s</w:t>
            </w:r>
            <w:r w:rsidRPr="004D7121">
              <w:rPr>
                <w:rFonts w:ascii="Times New Roman" w:hAnsi="Times New Roman" w:cs="Times New Roman"/>
                <w:color w:val="000000"/>
              </w:rPr>
              <w:t>ady z finálního materiálu</w:t>
            </w:r>
          </w:p>
          <w:p w14:paraId="7BF22C51" w14:textId="299C838B" w:rsidR="003D21C4" w:rsidRPr="004D7121" w:rsidRDefault="003D21C4" w:rsidP="00D3581F">
            <w:pPr>
              <w:pStyle w:val="FormtovanvHTML"/>
              <w:numPr>
                <w:ilvl w:val="0"/>
                <w:numId w:val="102"/>
              </w:numPr>
              <w:shd w:val="clear" w:color="auto" w:fill="FFFFFF"/>
              <w:rPr>
                <w:rFonts w:ascii="Times New Roman" w:hAnsi="Times New Roman" w:cs="Times New Roman"/>
                <w:color w:val="000000"/>
              </w:rPr>
            </w:pPr>
            <w:r w:rsidRPr="004D7121">
              <w:rPr>
                <w:rFonts w:ascii="Times New Roman" w:hAnsi="Times New Roman" w:cs="Times New Roman"/>
                <w:color w:val="000000"/>
              </w:rPr>
              <w:t>Konzultace nad rozpracovaným tématem</w:t>
            </w:r>
          </w:p>
          <w:p w14:paraId="149B2494" w14:textId="746F41A9" w:rsidR="003D21C4" w:rsidRPr="004D7121" w:rsidRDefault="003D21C4" w:rsidP="00D3581F">
            <w:pPr>
              <w:pStyle w:val="FormtovanvHTML"/>
              <w:numPr>
                <w:ilvl w:val="0"/>
                <w:numId w:val="102"/>
              </w:numPr>
              <w:shd w:val="clear" w:color="auto" w:fill="FFFFFF"/>
              <w:rPr>
                <w:rFonts w:ascii="Times New Roman" w:hAnsi="Times New Roman" w:cs="Times New Roman"/>
                <w:color w:val="000000"/>
              </w:rPr>
            </w:pPr>
            <w:r w:rsidRPr="004D7121">
              <w:rPr>
                <w:rFonts w:ascii="Times New Roman" w:hAnsi="Times New Roman" w:cs="Times New Roman"/>
                <w:color w:val="000000"/>
              </w:rPr>
              <w:t>Konzultace nad rozpracovaným tématem</w:t>
            </w:r>
          </w:p>
          <w:p w14:paraId="1ED6ECB4" w14:textId="6B36EC40" w:rsidR="003D21C4" w:rsidRPr="004D7121" w:rsidRDefault="003D21C4" w:rsidP="00D3581F">
            <w:pPr>
              <w:pStyle w:val="FormtovanvHTML"/>
              <w:numPr>
                <w:ilvl w:val="0"/>
                <w:numId w:val="102"/>
              </w:numPr>
              <w:shd w:val="clear" w:color="auto" w:fill="FFFFFF"/>
              <w:rPr>
                <w:rFonts w:ascii="Times New Roman" w:hAnsi="Times New Roman" w:cs="Times New Roman"/>
                <w:color w:val="000000"/>
              </w:rPr>
            </w:pPr>
            <w:r w:rsidRPr="004D7121">
              <w:rPr>
                <w:rFonts w:ascii="Times New Roman" w:hAnsi="Times New Roman" w:cs="Times New Roman"/>
                <w:color w:val="000000"/>
              </w:rPr>
              <w:t>Konzultace nad rozpracovaným tématem</w:t>
            </w:r>
          </w:p>
          <w:p w14:paraId="7CD404D9" w14:textId="351236D5" w:rsidR="00B30121" w:rsidRPr="00E36815" w:rsidRDefault="003D21C4" w:rsidP="00D3581F">
            <w:pPr>
              <w:pStyle w:val="Odstavecseseznamem"/>
              <w:numPr>
                <w:ilvl w:val="0"/>
                <w:numId w:val="102"/>
              </w:numPr>
              <w:spacing w:after="120"/>
              <w:jc w:val="both"/>
              <w:rPr>
                <w:color w:val="000000"/>
              </w:rPr>
            </w:pPr>
            <w:r w:rsidRPr="00E36815">
              <w:rPr>
                <w:color w:val="000000"/>
              </w:rPr>
              <w:t>Vyhodnocení zadání</w:t>
            </w:r>
          </w:p>
          <w:p w14:paraId="5390B904" w14:textId="681762CE" w:rsidR="003D21C4" w:rsidRPr="00AF68B3" w:rsidRDefault="00B30121" w:rsidP="00B30121">
            <w:pPr>
              <w:jc w:val="both"/>
            </w:pPr>
            <w:r w:rsidRPr="002F7C66">
              <w:rPr>
                <w:shd w:val="clear" w:color="auto" w:fill="FFFFFF"/>
              </w:rPr>
              <w:t>Student přebírá zodpovědnost a iniciativu za svůj další rozvoj, cvičení menšího rozsahu i komplexně pojaté projekty definuje samostatně po konzultaci</w:t>
            </w:r>
            <w:r>
              <w:rPr>
                <w:shd w:val="clear" w:color="auto" w:fill="FFFFFF"/>
              </w:rPr>
              <w:t xml:space="preserve"> </w:t>
            </w:r>
            <w:r w:rsidRPr="002F7C66">
              <w:rPr>
                <w:shd w:val="clear" w:color="auto" w:fill="FFFFFF"/>
              </w:rPr>
              <w:t>s pedagogem.</w:t>
            </w:r>
          </w:p>
        </w:tc>
      </w:tr>
      <w:tr w:rsidR="003D21C4" w14:paraId="580EA9A3" w14:textId="77777777" w:rsidTr="003D21C4">
        <w:trPr>
          <w:trHeight w:val="265"/>
        </w:trPr>
        <w:tc>
          <w:tcPr>
            <w:tcW w:w="3653" w:type="dxa"/>
            <w:gridSpan w:val="2"/>
            <w:tcBorders>
              <w:top w:val="nil"/>
            </w:tcBorders>
            <w:shd w:val="clear" w:color="auto" w:fill="F7CAAC"/>
          </w:tcPr>
          <w:p w14:paraId="6D9E903F" w14:textId="77777777" w:rsidR="003D21C4" w:rsidRDefault="003D21C4" w:rsidP="003D21C4">
            <w:pPr>
              <w:jc w:val="both"/>
            </w:pPr>
            <w:r>
              <w:rPr>
                <w:b/>
              </w:rPr>
              <w:t>Studijní literatura a studijní pomůcky</w:t>
            </w:r>
          </w:p>
        </w:tc>
        <w:tc>
          <w:tcPr>
            <w:tcW w:w="6202" w:type="dxa"/>
            <w:gridSpan w:val="6"/>
            <w:tcBorders>
              <w:top w:val="nil"/>
              <w:bottom w:val="nil"/>
            </w:tcBorders>
          </w:tcPr>
          <w:p w14:paraId="7710BC24" w14:textId="77777777" w:rsidR="003D21C4" w:rsidRDefault="003D21C4" w:rsidP="003D21C4">
            <w:pPr>
              <w:jc w:val="both"/>
            </w:pPr>
          </w:p>
        </w:tc>
      </w:tr>
      <w:tr w:rsidR="003D21C4" w:rsidRPr="003F7F55" w14:paraId="2CF4DC92" w14:textId="77777777" w:rsidTr="00B30121">
        <w:trPr>
          <w:trHeight w:val="552"/>
        </w:trPr>
        <w:tc>
          <w:tcPr>
            <w:tcW w:w="9855" w:type="dxa"/>
            <w:gridSpan w:val="8"/>
            <w:tcBorders>
              <w:top w:val="nil"/>
            </w:tcBorders>
          </w:tcPr>
          <w:p w14:paraId="458EB618" w14:textId="77777777" w:rsidR="003D21C4" w:rsidRPr="000C624E" w:rsidRDefault="003D21C4" w:rsidP="003D21C4">
            <w:pPr>
              <w:pStyle w:val="Bezmezer"/>
              <w:rPr>
                <w:b/>
              </w:rPr>
            </w:pPr>
            <w:r w:rsidRPr="000C624E">
              <w:rPr>
                <w:b/>
              </w:rPr>
              <w:t>Povinná:</w:t>
            </w:r>
          </w:p>
          <w:p w14:paraId="0EEC956E" w14:textId="52EAE3BC" w:rsidR="003D21C4" w:rsidRPr="000C624E" w:rsidRDefault="003D21C4" w:rsidP="003D21C4">
            <w:pPr>
              <w:pStyle w:val="Bezmezer"/>
            </w:pPr>
            <w:r w:rsidRPr="00406FB2">
              <w:t>FISCHER, Lucy (ed.).</w:t>
            </w:r>
            <w:r w:rsidRPr="000C624E">
              <w:t xml:space="preserve"> </w:t>
            </w:r>
            <w:r w:rsidRPr="000C624E">
              <w:rPr>
                <w:i/>
              </w:rPr>
              <w:t>Art Direction &amp; production design</w:t>
            </w:r>
            <w:r w:rsidRPr="00406FB2">
              <w:t>.</w:t>
            </w:r>
            <w:r w:rsidRPr="000C624E">
              <w:t xml:space="preserve"> </w:t>
            </w:r>
            <w:r w:rsidRPr="00406FB2">
              <w:t xml:space="preserve">London: </w:t>
            </w:r>
            <w:r w:rsidR="00B30121" w:rsidRPr="00406FB2">
              <w:t>I. B.</w:t>
            </w:r>
            <w:r w:rsidRPr="00406FB2">
              <w:t xml:space="preserve"> Tauris &amp; Co., 2015. ISBN 978</w:t>
            </w:r>
            <w:r w:rsidRPr="000C624E">
              <w:t>0813564357</w:t>
            </w:r>
            <w:r>
              <w:t>.</w:t>
            </w:r>
          </w:p>
          <w:p w14:paraId="252D6738" w14:textId="77777777" w:rsidR="003D21C4" w:rsidRPr="000C624E" w:rsidRDefault="003D21C4" w:rsidP="003D21C4">
            <w:pPr>
              <w:pStyle w:val="Bezmezer"/>
            </w:pPr>
            <w:r w:rsidRPr="00406FB2">
              <w:t>HUBATOVÁ-VACKOVÁ, L.; PAUKA, P.</w:t>
            </w:r>
            <w:r w:rsidRPr="000C624E">
              <w:t xml:space="preserve"> </w:t>
            </w:r>
            <w:r w:rsidRPr="000C624E">
              <w:rPr>
                <w:i/>
              </w:rPr>
              <w:t>Tam a zpátky: současný design, architektura a urbanismus.</w:t>
            </w:r>
            <w:r w:rsidRPr="00406FB2">
              <w:t xml:space="preserve">  Praha: Umprum, 2015.</w:t>
            </w:r>
            <w:r w:rsidRPr="000C624E">
              <w:t xml:space="preserve"> ISBN: 9788087989005</w:t>
            </w:r>
            <w:r>
              <w:t>.</w:t>
            </w:r>
          </w:p>
          <w:p w14:paraId="21F92393" w14:textId="77777777" w:rsidR="003D21C4" w:rsidRPr="000C624E" w:rsidRDefault="003D21C4" w:rsidP="003D21C4">
            <w:pPr>
              <w:pStyle w:val="Bezmezer"/>
            </w:pPr>
            <w:r w:rsidRPr="00406FB2">
              <w:t>MICHL. J.</w:t>
            </w:r>
            <w:r w:rsidRPr="000C624E">
              <w:t xml:space="preserve"> </w:t>
            </w:r>
            <w:r w:rsidRPr="000C624E">
              <w:rPr>
                <w:i/>
              </w:rPr>
              <w:t>Funkcionalismus, design, škola, trh: čtrnáct textů o problémech teorie a praxe moderního designu</w:t>
            </w:r>
            <w:r w:rsidRPr="000C624E">
              <w:t>. Br</w:t>
            </w:r>
            <w:r w:rsidRPr="00406FB2">
              <w:t>no: Barrister &amp; Principal, 2012. ISBN 978808747448</w:t>
            </w:r>
            <w:r w:rsidRPr="000C624E">
              <w:t>8</w:t>
            </w:r>
            <w:r>
              <w:t>.</w:t>
            </w:r>
          </w:p>
          <w:p w14:paraId="6DD68B6D" w14:textId="77777777" w:rsidR="003D21C4" w:rsidRPr="000C624E" w:rsidRDefault="003D21C4" w:rsidP="003D21C4">
            <w:pPr>
              <w:pStyle w:val="Bezmezer"/>
            </w:pPr>
            <w:r w:rsidRPr="000C624E">
              <w:t xml:space="preserve">PETROVÁ, Sylva. </w:t>
            </w:r>
            <w:r w:rsidRPr="000C624E">
              <w:rPr>
                <w:i/>
              </w:rPr>
              <w:t>České sklo.</w:t>
            </w:r>
            <w:r w:rsidRPr="00406FB2">
              <w:t xml:space="preserve"> Praha: Umprum, 2018. ISBN 978808798950</w:t>
            </w:r>
            <w:r w:rsidRPr="000C624E">
              <w:t>0</w:t>
            </w:r>
            <w:r>
              <w:t>.</w:t>
            </w:r>
          </w:p>
          <w:p w14:paraId="24F12054" w14:textId="77777777" w:rsidR="003D21C4" w:rsidRPr="000C624E" w:rsidRDefault="003D21C4" w:rsidP="003D21C4">
            <w:pPr>
              <w:pStyle w:val="Bezmezer"/>
            </w:pPr>
            <w:r w:rsidRPr="000C624E">
              <w:t>Další literatura je zadávána individuálně podle charakteru úkolu.</w:t>
            </w:r>
          </w:p>
          <w:p w14:paraId="1B5E191C" w14:textId="77777777" w:rsidR="003D21C4" w:rsidRPr="00B8180A" w:rsidRDefault="003D21C4" w:rsidP="003D21C4">
            <w:pPr>
              <w:pStyle w:val="Bezmezer"/>
              <w:rPr>
                <w:b/>
              </w:rPr>
            </w:pPr>
            <w:r w:rsidRPr="00B8180A">
              <w:rPr>
                <w:b/>
              </w:rPr>
              <w:t>Doporučená:</w:t>
            </w:r>
          </w:p>
          <w:p w14:paraId="056C322E" w14:textId="77777777" w:rsidR="00606E12" w:rsidRDefault="003D21C4" w:rsidP="003D21C4">
            <w:pPr>
              <w:pStyle w:val="Bezmezer"/>
              <w:rPr>
                <w:ins w:id="29" w:author="Hana Ponížilová" w:date="2023-05-25T15:09:00Z"/>
              </w:rPr>
            </w:pPr>
            <w:r w:rsidRPr="000C624E">
              <w:t xml:space="preserve">HOFFMAN, Jens. </w:t>
            </w:r>
            <w:r w:rsidRPr="000C624E">
              <w:rPr>
                <w:i/>
              </w:rPr>
              <w:t>Show Time: The 50 most influental exhibitions of contemporary art.</w:t>
            </w:r>
            <w:r w:rsidRPr="000C624E">
              <w:t xml:space="preserve"> D.</w:t>
            </w:r>
            <w:r w:rsidR="00E33D2D">
              <w:t xml:space="preserve"> </w:t>
            </w:r>
            <w:r w:rsidRPr="000C624E">
              <w:t>A.</w:t>
            </w:r>
            <w:r w:rsidR="00E33D2D">
              <w:t xml:space="preserve"> </w:t>
            </w:r>
            <w:r w:rsidRPr="000C624E">
              <w:t>P. / Distributed Art Publishers, Inc., 2014. ISBN 9780500239117.</w:t>
            </w:r>
          </w:p>
          <w:p w14:paraId="03F60D9C" w14:textId="6194D992" w:rsidR="003D21C4" w:rsidRPr="000C624E" w:rsidRDefault="00606E12" w:rsidP="00743C0B">
            <w:pPr>
              <w:pStyle w:val="Bezmezer"/>
              <w:spacing w:line="256" w:lineRule="auto"/>
              <w:rPr>
                <w:lang w:eastAsia="en-US"/>
              </w:rPr>
            </w:pPr>
            <w:ins w:id="30" w:author="Hana Ponížilová" w:date="2023-05-25T15:09:00Z">
              <w:r w:rsidRPr="00606E12">
                <w:rPr>
                  <w:lang w:eastAsia="en-US"/>
                </w:rPr>
                <w:t xml:space="preserve">LEWRICK, Michael, Patrick LINK a Larry J. LEIFER. </w:t>
              </w:r>
              <w:r w:rsidRPr="00606E12">
                <w:rPr>
                  <w:i/>
                  <w:iCs/>
                  <w:lang w:eastAsia="en-US"/>
                </w:rPr>
                <w:t xml:space="preserve">The design thinking playbook: mindful digital transformation of teams, products, services, businesses and ecosystems. </w:t>
              </w:r>
              <w:r w:rsidRPr="00606E12">
                <w:rPr>
                  <w:lang w:eastAsia="en-US"/>
                </w:rPr>
                <w:t>Hoboken: Wiley, 2018. ISBN 9781119467472.</w:t>
              </w:r>
            </w:ins>
            <w:r w:rsidR="003D21C4" w:rsidRPr="000C624E">
              <w:t xml:space="preserve"> </w:t>
            </w:r>
          </w:p>
          <w:p w14:paraId="1174C343" w14:textId="77777777" w:rsidR="003D21C4" w:rsidRPr="000C624E" w:rsidRDefault="003D21C4" w:rsidP="003D21C4">
            <w:pPr>
              <w:pStyle w:val="Bezmezer"/>
            </w:pPr>
            <w:r w:rsidRPr="000C624E">
              <w:t xml:space="preserve">OLDKNOW, Tina. </w:t>
            </w:r>
            <w:r w:rsidRPr="000C624E">
              <w:rPr>
                <w:i/>
              </w:rPr>
              <w:t>Voices of Contemporary Glass: The Heineman Collection</w:t>
            </w:r>
            <w:r w:rsidRPr="000C624E">
              <w:t>. New York, 2009</w:t>
            </w:r>
            <w:r w:rsidRPr="00406FB2">
              <w:t>. ISBN 978</w:t>
            </w:r>
            <w:r w:rsidRPr="000C624E">
              <w:t xml:space="preserve">1555953140. </w:t>
            </w:r>
          </w:p>
          <w:p w14:paraId="0E3F498A" w14:textId="1B06B04D" w:rsidR="003D21C4" w:rsidRPr="003F7F55" w:rsidRDefault="003D21C4" w:rsidP="00AB0C24">
            <w:pPr>
              <w:pStyle w:val="Bezmezer"/>
              <w:rPr>
                <w:b/>
              </w:rPr>
            </w:pPr>
            <w:r w:rsidRPr="000C624E">
              <w:t>Časopisy – Art and Antiques, Neues Glass, Keramika a sklo, Sklář a Keramik.</w:t>
            </w:r>
          </w:p>
        </w:tc>
      </w:tr>
    </w:tbl>
    <w:p w14:paraId="15606063" w14:textId="77777777" w:rsidR="002A01AD" w:rsidRDefault="002A01A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D21C4" w14:paraId="2231AED2" w14:textId="77777777" w:rsidTr="003D21C4">
        <w:tc>
          <w:tcPr>
            <w:tcW w:w="9855" w:type="dxa"/>
            <w:gridSpan w:val="8"/>
            <w:tcBorders>
              <w:bottom w:val="double" w:sz="4" w:space="0" w:color="auto"/>
            </w:tcBorders>
            <w:shd w:val="clear" w:color="auto" w:fill="BDD6EE"/>
          </w:tcPr>
          <w:p w14:paraId="40BCB327" w14:textId="7733B2D4" w:rsidR="003D21C4" w:rsidRDefault="003D21C4" w:rsidP="003D21C4">
            <w:pPr>
              <w:jc w:val="both"/>
              <w:rPr>
                <w:b/>
                <w:sz w:val="28"/>
              </w:rPr>
            </w:pPr>
            <w:r>
              <w:lastRenderedPageBreak/>
              <w:br w:type="page"/>
            </w:r>
            <w:r>
              <w:rPr>
                <w:b/>
                <w:sz w:val="28"/>
              </w:rPr>
              <w:t>B-III – Charakteristika studijního předmětu</w:t>
            </w:r>
          </w:p>
        </w:tc>
      </w:tr>
      <w:tr w:rsidR="003D21C4" w14:paraId="2DCACD10" w14:textId="77777777" w:rsidTr="003D21C4">
        <w:tc>
          <w:tcPr>
            <w:tcW w:w="3086" w:type="dxa"/>
            <w:tcBorders>
              <w:top w:val="double" w:sz="4" w:space="0" w:color="auto"/>
            </w:tcBorders>
            <w:shd w:val="clear" w:color="auto" w:fill="F7CAAC"/>
          </w:tcPr>
          <w:p w14:paraId="670C64FC" w14:textId="77777777" w:rsidR="003D21C4" w:rsidRDefault="003D21C4" w:rsidP="003D21C4">
            <w:pPr>
              <w:rPr>
                <w:b/>
              </w:rPr>
            </w:pPr>
            <w:r>
              <w:rPr>
                <w:b/>
              </w:rPr>
              <w:t>Název studijního předmětu</w:t>
            </w:r>
          </w:p>
        </w:tc>
        <w:tc>
          <w:tcPr>
            <w:tcW w:w="6769" w:type="dxa"/>
            <w:gridSpan w:val="7"/>
            <w:tcBorders>
              <w:top w:val="double" w:sz="4" w:space="0" w:color="auto"/>
            </w:tcBorders>
          </w:tcPr>
          <w:p w14:paraId="618B0850" w14:textId="77777777" w:rsidR="003D21C4" w:rsidRDefault="003D21C4" w:rsidP="003D21C4">
            <w:pPr>
              <w:jc w:val="both"/>
            </w:pPr>
            <w:r>
              <w:t>Ateliér Sklo, prostor, objekt 8</w:t>
            </w:r>
          </w:p>
        </w:tc>
      </w:tr>
      <w:tr w:rsidR="003D21C4" w14:paraId="01C1BA2E" w14:textId="77777777" w:rsidTr="003D21C4">
        <w:tc>
          <w:tcPr>
            <w:tcW w:w="3086" w:type="dxa"/>
            <w:shd w:val="clear" w:color="auto" w:fill="F7CAAC"/>
          </w:tcPr>
          <w:p w14:paraId="5829BD25" w14:textId="77777777" w:rsidR="003D21C4" w:rsidRDefault="003D21C4" w:rsidP="003D21C4">
            <w:pPr>
              <w:rPr>
                <w:b/>
              </w:rPr>
            </w:pPr>
            <w:r>
              <w:rPr>
                <w:b/>
              </w:rPr>
              <w:t>Typ předmětu</w:t>
            </w:r>
          </w:p>
        </w:tc>
        <w:tc>
          <w:tcPr>
            <w:tcW w:w="3406" w:type="dxa"/>
            <w:gridSpan w:val="4"/>
          </w:tcPr>
          <w:p w14:paraId="544A2894" w14:textId="5B755A73" w:rsidR="003D21C4" w:rsidRDefault="000E784D" w:rsidP="003D21C4">
            <w:pPr>
              <w:jc w:val="both"/>
            </w:pPr>
            <w:r>
              <w:t>p</w:t>
            </w:r>
            <w:r w:rsidR="003D21C4">
              <w:t>ovinný, PZ</w:t>
            </w:r>
          </w:p>
        </w:tc>
        <w:tc>
          <w:tcPr>
            <w:tcW w:w="2695" w:type="dxa"/>
            <w:gridSpan w:val="2"/>
            <w:shd w:val="clear" w:color="auto" w:fill="F7CAAC"/>
          </w:tcPr>
          <w:p w14:paraId="3C03A46F" w14:textId="77777777" w:rsidR="003D21C4" w:rsidRDefault="003D21C4" w:rsidP="003D21C4">
            <w:pPr>
              <w:jc w:val="both"/>
            </w:pPr>
            <w:r>
              <w:rPr>
                <w:b/>
              </w:rPr>
              <w:t>doporučený ročník / semestr</w:t>
            </w:r>
          </w:p>
        </w:tc>
        <w:tc>
          <w:tcPr>
            <w:tcW w:w="668" w:type="dxa"/>
          </w:tcPr>
          <w:p w14:paraId="72C81B06" w14:textId="77777777" w:rsidR="003D21C4" w:rsidRDefault="003D21C4" w:rsidP="003D21C4">
            <w:pPr>
              <w:jc w:val="both"/>
            </w:pPr>
            <w:r>
              <w:t>1/LS</w:t>
            </w:r>
          </w:p>
        </w:tc>
      </w:tr>
      <w:tr w:rsidR="003D21C4" w14:paraId="1708C049" w14:textId="77777777" w:rsidTr="003D21C4">
        <w:tc>
          <w:tcPr>
            <w:tcW w:w="3086" w:type="dxa"/>
            <w:shd w:val="clear" w:color="auto" w:fill="F7CAAC"/>
          </w:tcPr>
          <w:p w14:paraId="00103A13" w14:textId="77777777" w:rsidR="003D21C4" w:rsidRDefault="003D21C4" w:rsidP="003D21C4">
            <w:pPr>
              <w:rPr>
                <w:b/>
              </w:rPr>
            </w:pPr>
            <w:r>
              <w:rPr>
                <w:b/>
              </w:rPr>
              <w:t>Rozsah studijního předmětu</w:t>
            </w:r>
          </w:p>
        </w:tc>
        <w:tc>
          <w:tcPr>
            <w:tcW w:w="1701" w:type="dxa"/>
            <w:gridSpan w:val="2"/>
          </w:tcPr>
          <w:p w14:paraId="0990A9B3" w14:textId="77777777" w:rsidR="003D21C4" w:rsidRDefault="003D21C4" w:rsidP="003D21C4">
            <w:pPr>
              <w:jc w:val="both"/>
            </w:pPr>
            <w:r>
              <w:t>52 ateliér</w:t>
            </w:r>
          </w:p>
        </w:tc>
        <w:tc>
          <w:tcPr>
            <w:tcW w:w="889" w:type="dxa"/>
            <w:shd w:val="clear" w:color="auto" w:fill="F7CAAC"/>
          </w:tcPr>
          <w:p w14:paraId="0DCAE462" w14:textId="77777777" w:rsidR="003D21C4" w:rsidRDefault="003D21C4" w:rsidP="003D21C4">
            <w:pPr>
              <w:jc w:val="both"/>
              <w:rPr>
                <w:b/>
              </w:rPr>
            </w:pPr>
            <w:r>
              <w:rPr>
                <w:b/>
              </w:rPr>
              <w:t xml:space="preserve">hod. </w:t>
            </w:r>
          </w:p>
        </w:tc>
        <w:tc>
          <w:tcPr>
            <w:tcW w:w="816" w:type="dxa"/>
          </w:tcPr>
          <w:p w14:paraId="3BA83A7D" w14:textId="77777777" w:rsidR="003D21C4" w:rsidRDefault="003D21C4" w:rsidP="003D21C4">
            <w:pPr>
              <w:jc w:val="both"/>
            </w:pPr>
            <w:r>
              <w:t>52</w:t>
            </w:r>
          </w:p>
        </w:tc>
        <w:tc>
          <w:tcPr>
            <w:tcW w:w="2156" w:type="dxa"/>
            <w:shd w:val="clear" w:color="auto" w:fill="F7CAAC"/>
          </w:tcPr>
          <w:p w14:paraId="3FD8960E" w14:textId="77777777" w:rsidR="003D21C4" w:rsidRDefault="003D21C4" w:rsidP="003D21C4">
            <w:pPr>
              <w:jc w:val="both"/>
              <w:rPr>
                <w:b/>
              </w:rPr>
            </w:pPr>
            <w:r>
              <w:rPr>
                <w:b/>
              </w:rPr>
              <w:t>kreditů</w:t>
            </w:r>
          </w:p>
        </w:tc>
        <w:tc>
          <w:tcPr>
            <w:tcW w:w="1207" w:type="dxa"/>
            <w:gridSpan w:val="2"/>
          </w:tcPr>
          <w:p w14:paraId="73016190" w14:textId="77777777" w:rsidR="003D21C4" w:rsidRDefault="003D21C4" w:rsidP="003D21C4">
            <w:pPr>
              <w:jc w:val="both"/>
            </w:pPr>
            <w:r>
              <w:t>4</w:t>
            </w:r>
          </w:p>
        </w:tc>
      </w:tr>
      <w:tr w:rsidR="003D21C4" w14:paraId="048ACE70" w14:textId="77777777" w:rsidTr="003D21C4">
        <w:tc>
          <w:tcPr>
            <w:tcW w:w="3086" w:type="dxa"/>
            <w:shd w:val="clear" w:color="auto" w:fill="F7CAAC"/>
          </w:tcPr>
          <w:p w14:paraId="45C56472" w14:textId="77777777" w:rsidR="003D21C4" w:rsidRDefault="003D21C4" w:rsidP="003D21C4">
            <w:pPr>
              <w:rPr>
                <w:b/>
                <w:sz w:val="22"/>
              </w:rPr>
            </w:pPr>
            <w:r>
              <w:rPr>
                <w:b/>
              </w:rPr>
              <w:t>Prerekvizity, korekvizity, ekvivalence</w:t>
            </w:r>
          </w:p>
        </w:tc>
        <w:tc>
          <w:tcPr>
            <w:tcW w:w="6769" w:type="dxa"/>
            <w:gridSpan w:val="7"/>
          </w:tcPr>
          <w:p w14:paraId="40AB3E88" w14:textId="7A7A1FFE" w:rsidR="003D21C4" w:rsidRDefault="00E33D2D" w:rsidP="003D21C4">
            <w:pPr>
              <w:jc w:val="both"/>
            </w:pPr>
            <w:r>
              <w:t>Ateliér Sklo, prostor, objekt 7</w:t>
            </w:r>
          </w:p>
        </w:tc>
      </w:tr>
      <w:tr w:rsidR="003D21C4" w14:paraId="15DB1FDE" w14:textId="77777777" w:rsidTr="003D21C4">
        <w:tc>
          <w:tcPr>
            <w:tcW w:w="3086" w:type="dxa"/>
            <w:shd w:val="clear" w:color="auto" w:fill="F7CAAC"/>
          </w:tcPr>
          <w:p w14:paraId="5C1E48CC" w14:textId="77777777" w:rsidR="003D21C4" w:rsidRDefault="003D21C4" w:rsidP="003D21C4">
            <w:pPr>
              <w:rPr>
                <w:b/>
              </w:rPr>
            </w:pPr>
            <w:r>
              <w:rPr>
                <w:b/>
              </w:rPr>
              <w:t>Způsob ověření studijních výsledků</w:t>
            </w:r>
          </w:p>
        </w:tc>
        <w:tc>
          <w:tcPr>
            <w:tcW w:w="3406" w:type="dxa"/>
            <w:gridSpan w:val="4"/>
          </w:tcPr>
          <w:p w14:paraId="10DB9719" w14:textId="747AC9CC" w:rsidR="003D21C4" w:rsidRDefault="00B30121" w:rsidP="003D21C4">
            <w:pPr>
              <w:jc w:val="both"/>
            </w:pPr>
            <w:r>
              <w:t>zápočet, zkouška</w:t>
            </w:r>
          </w:p>
        </w:tc>
        <w:tc>
          <w:tcPr>
            <w:tcW w:w="2156" w:type="dxa"/>
            <w:shd w:val="clear" w:color="auto" w:fill="F7CAAC"/>
          </w:tcPr>
          <w:p w14:paraId="53405D84" w14:textId="77777777" w:rsidR="003D21C4" w:rsidRDefault="003D21C4" w:rsidP="003D21C4">
            <w:pPr>
              <w:jc w:val="both"/>
              <w:rPr>
                <w:b/>
              </w:rPr>
            </w:pPr>
            <w:r>
              <w:rPr>
                <w:b/>
              </w:rPr>
              <w:t>Forma výuky</w:t>
            </w:r>
          </w:p>
        </w:tc>
        <w:tc>
          <w:tcPr>
            <w:tcW w:w="1207" w:type="dxa"/>
            <w:gridSpan w:val="2"/>
          </w:tcPr>
          <w:p w14:paraId="67507D13" w14:textId="77777777" w:rsidR="003D21C4" w:rsidRDefault="003D21C4" w:rsidP="003D21C4">
            <w:pPr>
              <w:jc w:val="both"/>
            </w:pPr>
            <w:r>
              <w:t>ateliér</w:t>
            </w:r>
          </w:p>
        </w:tc>
      </w:tr>
      <w:tr w:rsidR="003D21C4" w14:paraId="33ADAC1C" w14:textId="77777777" w:rsidTr="003D21C4">
        <w:tc>
          <w:tcPr>
            <w:tcW w:w="3086" w:type="dxa"/>
            <w:shd w:val="clear" w:color="auto" w:fill="F7CAAC"/>
          </w:tcPr>
          <w:p w14:paraId="12623296" w14:textId="77777777" w:rsidR="003D21C4" w:rsidRDefault="003D21C4" w:rsidP="003D21C4">
            <w:pPr>
              <w:rPr>
                <w:b/>
              </w:rPr>
            </w:pPr>
            <w:r>
              <w:rPr>
                <w:b/>
              </w:rPr>
              <w:t>Forma způsobu ověření studijních výsledků a další požadavky na studenta</w:t>
            </w:r>
          </w:p>
        </w:tc>
        <w:tc>
          <w:tcPr>
            <w:tcW w:w="6769" w:type="dxa"/>
            <w:gridSpan w:val="7"/>
            <w:tcBorders>
              <w:bottom w:val="nil"/>
            </w:tcBorders>
          </w:tcPr>
          <w:p w14:paraId="5C3B5B0A" w14:textId="2ECA39E0" w:rsidR="003D21C4" w:rsidRDefault="00D74687" w:rsidP="003D21C4">
            <w:pPr>
              <w:rPr>
                <w:shd w:val="clear" w:color="auto" w:fill="FFFFFF"/>
              </w:rPr>
            </w:pPr>
            <w:r>
              <w:rPr>
                <w:shd w:val="clear" w:color="auto" w:fill="FFFFFF"/>
              </w:rPr>
              <w:t>P</w:t>
            </w:r>
            <w:r w:rsidR="003D21C4">
              <w:rPr>
                <w:shd w:val="clear" w:color="auto" w:fill="FFFFFF"/>
              </w:rPr>
              <w:t>ovinná 80% účast.</w:t>
            </w:r>
          </w:p>
          <w:p w14:paraId="6C207176" w14:textId="77777777" w:rsidR="003D21C4" w:rsidRPr="00A7052D" w:rsidRDefault="003D21C4" w:rsidP="003D21C4">
            <w:pPr>
              <w:jc w:val="both"/>
              <w:rPr>
                <w:color w:val="FF0000"/>
              </w:rPr>
            </w:pPr>
            <w:r>
              <w:rPr>
                <w:shd w:val="clear" w:color="auto" w:fill="FFFFFF"/>
              </w:rPr>
              <w:t>Samostatné zpracování zadaných úkolů na základě orientace a hlubšího studia dané problematiky, obhajoba autorského řešení (prezentace, model, případně prototyp).</w:t>
            </w:r>
          </w:p>
        </w:tc>
      </w:tr>
      <w:tr w:rsidR="003D21C4" w14:paraId="17F4260A" w14:textId="77777777" w:rsidTr="002A01AD">
        <w:trPr>
          <w:trHeight w:val="95"/>
        </w:trPr>
        <w:tc>
          <w:tcPr>
            <w:tcW w:w="9855" w:type="dxa"/>
            <w:gridSpan w:val="8"/>
            <w:tcBorders>
              <w:top w:val="nil"/>
            </w:tcBorders>
          </w:tcPr>
          <w:p w14:paraId="28B08BE9" w14:textId="77777777" w:rsidR="003D21C4" w:rsidRDefault="003D21C4" w:rsidP="003D21C4"/>
        </w:tc>
      </w:tr>
      <w:tr w:rsidR="003D21C4" w14:paraId="01B84D57" w14:textId="77777777" w:rsidTr="003D21C4">
        <w:trPr>
          <w:trHeight w:val="197"/>
        </w:trPr>
        <w:tc>
          <w:tcPr>
            <w:tcW w:w="3086" w:type="dxa"/>
            <w:tcBorders>
              <w:top w:val="nil"/>
            </w:tcBorders>
            <w:shd w:val="clear" w:color="auto" w:fill="F7CAAC"/>
          </w:tcPr>
          <w:p w14:paraId="0C64108C" w14:textId="77777777" w:rsidR="003D21C4" w:rsidRDefault="003D21C4" w:rsidP="003D21C4">
            <w:pPr>
              <w:rPr>
                <w:b/>
              </w:rPr>
            </w:pPr>
            <w:r>
              <w:rPr>
                <w:b/>
              </w:rPr>
              <w:t>Garant předmětu</w:t>
            </w:r>
          </w:p>
        </w:tc>
        <w:tc>
          <w:tcPr>
            <w:tcW w:w="6769" w:type="dxa"/>
            <w:gridSpan w:val="7"/>
            <w:tcBorders>
              <w:top w:val="nil"/>
            </w:tcBorders>
          </w:tcPr>
          <w:p w14:paraId="75DB8633" w14:textId="509CCFA5" w:rsidR="003D21C4" w:rsidRDefault="00E36815" w:rsidP="003D21C4">
            <w:pPr>
              <w:jc w:val="both"/>
            </w:pPr>
            <w:r>
              <w:t>p</w:t>
            </w:r>
            <w:r w:rsidR="003D21C4">
              <w:t>rof. MgA. Petr Stanický, M. F. A.</w:t>
            </w:r>
          </w:p>
        </w:tc>
      </w:tr>
      <w:tr w:rsidR="003D21C4" w14:paraId="5459E38C" w14:textId="77777777" w:rsidTr="003D21C4">
        <w:trPr>
          <w:trHeight w:val="243"/>
        </w:trPr>
        <w:tc>
          <w:tcPr>
            <w:tcW w:w="3086" w:type="dxa"/>
            <w:tcBorders>
              <w:top w:val="nil"/>
            </w:tcBorders>
            <w:shd w:val="clear" w:color="auto" w:fill="F7CAAC"/>
          </w:tcPr>
          <w:p w14:paraId="167BAAFF" w14:textId="77777777" w:rsidR="003D21C4" w:rsidRDefault="003D21C4" w:rsidP="003D21C4">
            <w:pPr>
              <w:rPr>
                <w:b/>
              </w:rPr>
            </w:pPr>
            <w:r>
              <w:rPr>
                <w:b/>
              </w:rPr>
              <w:t>Zapojení garanta do výuky předmětu</w:t>
            </w:r>
          </w:p>
        </w:tc>
        <w:tc>
          <w:tcPr>
            <w:tcW w:w="6769" w:type="dxa"/>
            <w:gridSpan w:val="7"/>
            <w:tcBorders>
              <w:top w:val="nil"/>
            </w:tcBorders>
          </w:tcPr>
          <w:p w14:paraId="215BA872" w14:textId="0FA669C1" w:rsidR="003D21C4" w:rsidRDefault="00D41DAA" w:rsidP="00B30121">
            <w:pPr>
              <w:jc w:val="both"/>
            </w:pPr>
            <w:r>
              <w:t>100 %</w:t>
            </w:r>
          </w:p>
        </w:tc>
      </w:tr>
      <w:tr w:rsidR="003D21C4" w14:paraId="3846728B" w14:textId="77777777" w:rsidTr="003D21C4">
        <w:tc>
          <w:tcPr>
            <w:tcW w:w="3086" w:type="dxa"/>
            <w:shd w:val="clear" w:color="auto" w:fill="F7CAAC"/>
          </w:tcPr>
          <w:p w14:paraId="177B4C4D" w14:textId="77777777" w:rsidR="003D21C4" w:rsidRDefault="003D21C4" w:rsidP="003D21C4">
            <w:pPr>
              <w:rPr>
                <w:b/>
              </w:rPr>
            </w:pPr>
            <w:r>
              <w:rPr>
                <w:b/>
              </w:rPr>
              <w:t>Vyučující</w:t>
            </w:r>
          </w:p>
        </w:tc>
        <w:tc>
          <w:tcPr>
            <w:tcW w:w="6769" w:type="dxa"/>
            <w:gridSpan w:val="7"/>
            <w:tcBorders>
              <w:bottom w:val="nil"/>
            </w:tcBorders>
          </w:tcPr>
          <w:p w14:paraId="702AE2A9" w14:textId="0DCB2A5D" w:rsidR="003D21C4" w:rsidRDefault="00E36815" w:rsidP="003D21C4">
            <w:pPr>
              <w:jc w:val="both"/>
            </w:pPr>
            <w:r>
              <w:t>p</w:t>
            </w:r>
            <w:r w:rsidR="003D21C4">
              <w:t>rof. MgA. Petr Stanický, M. F. A.</w:t>
            </w:r>
          </w:p>
        </w:tc>
      </w:tr>
      <w:tr w:rsidR="003D21C4" w14:paraId="345BBBA9" w14:textId="77777777" w:rsidTr="002A01AD">
        <w:trPr>
          <w:trHeight w:val="95"/>
        </w:trPr>
        <w:tc>
          <w:tcPr>
            <w:tcW w:w="9855" w:type="dxa"/>
            <w:gridSpan w:val="8"/>
            <w:tcBorders>
              <w:top w:val="nil"/>
            </w:tcBorders>
          </w:tcPr>
          <w:p w14:paraId="01A50FCC" w14:textId="77777777" w:rsidR="003D21C4" w:rsidRDefault="003D21C4" w:rsidP="003D21C4">
            <w:pPr>
              <w:jc w:val="both"/>
            </w:pPr>
          </w:p>
        </w:tc>
      </w:tr>
      <w:tr w:rsidR="003D21C4" w14:paraId="38C11AF4" w14:textId="77777777" w:rsidTr="003D21C4">
        <w:tc>
          <w:tcPr>
            <w:tcW w:w="3086" w:type="dxa"/>
            <w:shd w:val="clear" w:color="auto" w:fill="F7CAAC"/>
          </w:tcPr>
          <w:p w14:paraId="3E3AFEDD" w14:textId="77777777" w:rsidR="003D21C4" w:rsidRDefault="003D21C4" w:rsidP="003D21C4">
            <w:pPr>
              <w:jc w:val="both"/>
              <w:rPr>
                <w:b/>
              </w:rPr>
            </w:pPr>
            <w:r>
              <w:rPr>
                <w:b/>
              </w:rPr>
              <w:t>Stručná anotace předmětu</w:t>
            </w:r>
          </w:p>
        </w:tc>
        <w:tc>
          <w:tcPr>
            <w:tcW w:w="6769" w:type="dxa"/>
            <w:gridSpan w:val="7"/>
            <w:tcBorders>
              <w:bottom w:val="nil"/>
            </w:tcBorders>
          </w:tcPr>
          <w:p w14:paraId="785039AA" w14:textId="77777777" w:rsidR="003D21C4" w:rsidRDefault="003D21C4" w:rsidP="003D21C4">
            <w:pPr>
              <w:jc w:val="both"/>
            </w:pPr>
          </w:p>
        </w:tc>
      </w:tr>
      <w:tr w:rsidR="003D21C4" w14:paraId="1E37E6B7" w14:textId="77777777" w:rsidTr="003D21C4">
        <w:trPr>
          <w:trHeight w:val="3938"/>
        </w:trPr>
        <w:tc>
          <w:tcPr>
            <w:tcW w:w="9855" w:type="dxa"/>
            <w:gridSpan w:val="8"/>
            <w:tcBorders>
              <w:top w:val="nil"/>
              <w:bottom w:val="single" w:sz="12" w:space="0" w:color="auto"/>
            </w:tcBorders>
          </w:tcPr>
          <w:p w14:paraId="07ADEDCE" w14:textId="55D43788" w:rsidR="00B30121" w:rsidRDefault="003D21C4" w:rsidP="00E36815">
            <w:pPr>
              <w:spacing w:after="120"/>
              <w:jc w:val="both"/>
              <w:rPr>
                <w:color w:val="000000"/>
              </w:rPr>
            </w:pPr>
            <w:r w:rsidRPr="002F7C66">
              <w:rPr>
                <w:shd w:val="clear" w:color="auto" w:fill="FFFFFF"/>
              </w:rPr>
              <w:t xml:space="preserve">Úkolem předmětu je vychovat odborníka v oblasti designu skla s přesahem do architektury. Studium je zaměřeno na samostatnou tvorbu studenta, který bude schopen jak vlastní ateliérové produkce, tak plnohodnotné práce ve sklářském průmyslu. Cílem předmětu je identifikace oblastí zájmu a stanovení dlouhodobého rozvojového záměru každého studenta, prohloubení znalostí a dovedností ve zvolené oblasti. Tvorba experimentálních a novátorských řešení, i řešení určených </w:t>
            </w:r>
            <w:r w:rsidR="002A01AD">
              <w:rPr>
                <w:shd w:val="clear" w:color="auto" w:fill="FFFFFF"/>
              </w:rPr>
              <w:br/>
            </w:r>
            <w:r w:rsidRPr="002F7C66">
              <w:rPr>
                <w:shd w:val="clear" w:color="auto" w:fill="FFFFFF"/>
              </w:rPr>
              <w:t>k realizaci, vždy přímo souvisejících s charakterem daného projektu. </w:t>
            </w:r>
          </w:p>
          <w:p w14:paraId="2FF00003" w14:textId="16F44FC2" w:rsidR="003D21C4" w:rsidRPr="004D7121" w:rsidRDefault="003D21C4" w:rsidP="00D3581F">
            <w:pPr>
              <w:pStyle w:val="FormtovanvHTML"/>
              <w:numPr>
                <w:ilvl w:val="0"/>
                <w:numId w:val="95"/>
              </w:numPr>
              <w:shd w:val="clear" w:color="auto" w:fill="FFFFFF"/>
              <w:rPr>
                <w:rFonts w:ascii="Times New Roman" w:hAnsi="Times New Roman" w:cs="Times New Roman"/>
                <w:color w:val="000000"/>
              </w:rPr>
            </w:pPr>
            <w:r w:rsidRPr="004D7121">
              <w:rPr>
                <w:rFonts w:ascii="Times New Roman" w:hAnsi="Times New Roman" w:cs="Times New Roman"/>
                <w:color w:val="000000"/>
              </w:rPr>
              <w:t xml:space="preserve">Úvodní hodina, ateliérové zadání, požadavky ke </w:t>
            </w:r>
            <w:r>
              <w:rPr>
                <w:rFonts w:ascii="Times New Roman" w:hAnsi="Times New Roman" w:cs="Times New Roman"/>
                <w:color w:val="000000"/>
              </w:rPr>
              <w:t>splnění předmětu</w:t>
            </w:r>
          </w:p>
          <w:p w14:paraId="253D4EBB" w14:textId="35A4883D" w:rsidR="003D21C4" w:rsidRPr="004D7121" w:rsidRDefault="003D21C4" w:rsidP="00D3581F">
            <w:pPr>
              <w:pStyle w:val="FormtovanvHTML"/>
              <w:numPr>
                <w:ilvl w:val="0"/>
                <w:numId w:val="95"/>
              </w:numPr>
              <w:shd w:val="clear" w:color="auto" w:fill="FFFFFF"/>
              <w:rPr>
                <w:rFonts w:ascii="Times New Roman" w:hAnsi="Times New Roman" w:cs="Times New Roman"/>
                <w:color w:val="000000"/>
              </w:rPr>
            </w:pPr>
            <w:r w:rsidRPr="004D7121">
              <w:rPr>
                <w:rFonts w:ascii="Times New Roman" w:hAnsi="Times New Roman" w:cs="Times New Roman"/>
                <w:color w:val="000000"/>
              </w:rPr>
              <w:t>Brainstorming, moodboard, storyboard</w:t>
            </w:r>
          </w:p>
          <w:p w14:paraId="3C021508" w14:textId="040B5FEF" w:rsidR="003D21C4" w:rsidRPr="004D7121" w:rsidRDefault="003D21C4" w:rsidP="00D3581F">
            <w:pPr>
              <w:pStyle w:val="FormtovanvHTML"/>
              <w:numPr>
                <w:ilvl w:val="0"/>
                <w:numId w:val="95"/>
              </w:numPr>
              <w:shd w:val="clear" w:color="auto" w:fill="FFFFFF"/>
              <w:rPr>
                <w:rFonts w:ascii="Times New Roman" w:hAnsi="Times New Roman" w:cs="Times New Roman"/>
                <w:color w:val="000000"/>
              </w:rPr>
            </w:pPr>
            <w:r w:rsidRPr="004D7121">
              <w:rPr>
                <w:rFonts w:ascii="Times New Roman" w:hAnsi="Times New Roman" w:cs="Times New Roman"/>
                <w:color w:val="000000"/>
              </w:rPr>
              <w:t>Konzultace nad rozpracovaným tématem</w:t>
            </w:r>
          </w:p>
          <w:p w14:paraId="36ED971E" w14:textId="436C0A26" w:rsidR="003D21C4" w:rsidRPr="004D7121" w:rsidRDefault="003D21C4" w:rsidP="00D3581F">
            <w:pPr>
              <w:pStyle w:val="FormtovanvHTML"/>
              <w:numPr>
                <w:ilvl w:val="0"/>
                <w:numId w:val="95"/>
              </w:numPr>
              <w:shd w:val="clear" w:color="auto" w:fill="FFFFFF"/>
              <w:rPr>
                <w:rFonts w:ascii="Times New Roman" w:hAnsi="Times New Roman" w:cs="Times New Roman"/>
                <w:color w:val="000000"/>
              </w:rPr>
            </w:pPr>
            <w:r w:rsidRPr="004D7121">
              <w:rPr>
                <w:rFonts w:ascii="Times New Roman" w:hAnsi="Times New Roman" w:cs="Times New Roman"/>
                <w:color w:val="000000"/>
              </w:rPr>
              <w:t>Konzultace nad rozpracovaným tématem</w:t>
            </w:r>
          </w:p>
          <w:p w14:paraId="53CB311D" w14:textId="22CE21BB" w:rsidR="003D21C4" w:rsidRPr="004D7121" w:rsidRDefault="003D21C4" w:rsidP="00D3581F">
            <w:pPr>
              <w:pStyle w:val="FormtovanvHTML"/>
              <w:numPr>
                <w:ilvl w:val="0"/>
                <w:numId w:val="95"/>
              </w:numPr>
              <w:shd w:val="clear" w:color="auto" w:fill="FFFFFF"/>
              <w:rPr>
                <w:rFonts w:ascii="Times New Roman" w:hAnsi="Times New Roman" w:cs="Times New Roman"/>
                <w:color w:val="000000"/>
              </w:rPr>
            </w:pPr>
            <w:r w:rsidRPr="004D7121">
              <w:rPr>
                <w:rFonts w:ascii="Times New Roman" w:hAnsi="Times New Roman" w:cs="Times New Roman"/>
                <w:color w:val="000000"/>
              </w:rPr>
              <w:t>Konzultace nad rozpracovaným tématem</w:t>
            </w:r>
          </w:p>
          <w:p w14:paraId="35280FDC" w14:textId="58F0D92D" w:rsidR="003D21C4" w:rsidRPr="004D7121" w:rsidRDefault="003D21C4" w:rsidP="00D3581F">
            <w:pPr>
              <w:pStyle w:val="FormtovanvHTML"/>
              <w:numPr>
                <w:ilvl w:val="0"/>
                <w:numId w:val="95"/>
              </w:numPr>
              <w:shd w:val="clear" w:color="auto" w:fill="FFFFFF"/>
              <w:rPr>
                <w:rFonts w:ascii="Times New Roman" w:hAnsi="Times New Roman" w:cs="Times New Roman"/>
                <w:color w:val="000000"/>
              </w:rPr>
            </w:pPr>
            <w:r w:rsidRPr="004D7121">
              <w:rPr>
                <w:rFonts w:ascii="Times New Roman" w:hAnsi="Times New Roman" w:cs="Times New Roman"/>
                <w:color w:val="000000"/>
              </w:rPr>
              <w:t>Realizace pracovních model</w:t>
            </w:r>
            <w:r>
              <w:rPr>
                <w:rFonts w:ascii="Times New Roman" w:hAnsi="Times New Roman" w:cs="Times New Roman"/>
                <w:color w:val="000000"/>
              </w:rPr>
              <w:t>ů</w:t>
            </w:r>
          </w:p>
          <w:p w14:paraId="5CF53B18" w14:textId="2AC86FD0" w:rsidR="003D21C4" w:rsidRPr="004D7121" w:rsidRDefault="003D21C4" w:rsidP="00D3581F">
            <w:pPr>
              <w:pStyle w:val="FormtovanvHTML"/>
              <w:numPr>
                <w:ilvl w:val="0"/>
                <w:numId w:val="95"/>
              </w:numPr>
              <w:shd w:val="clear" w:color="auto" w:fill="FFFFFF"/>
              <w:rPr>
                <w:rFonts w:ascii="Times New Roman" w:hAnsi="Times New Roman" w:cs="Times New Roman"/>
                <w:color w:val="000000"/>
              </w:rPr>
            </w:pPr>
            <w:r w:rsidRPr="004D7121">
              <w:rPr>
                <w:rFonts w:ascii="Times New Roman" w:hAnsi="Times New Roman" w:cs="Times New Roman"/>
                <w:color w:val="000000"/>
              </w:rPr>
              <w:t>Konzultace nad rozpracovaným tématem</w:t>
            </w:r>
          </w:p>
          <w:p w14:paraId="46E8EF32" w14:textId="66763795" w:rsidR="003D21C4" w:rsidRPr="004D7121" w:rsidRDefault="003D21C4" w:rsidP="00D3581F">
            <w:pPr>
              <w:pStyle w:val="FormtovanvHTML"/>
              <w:numPr>
                <w:ilvl w:val="0"/>
                <w:numId w:val="95"/>
              </w:numPr>
              <w:shd w:val="clear" w:color="auto" w:fill="FFFFFF"/>
              <w:rPr>
                <w:rFonts w:ascii="Times New Roman" w:hAnsi="Times New Roman" w:cs="Times New Roman"/>
                <w:color w:val="000000"/>
              </w:rPr>
            </w:pPr>
            <w:r w:rsidRPr="004D7121">
              <w:rPr>
                <w:rFonts w:ascii="Times New Roman" w:hAnsi="Times New Roman" w:cs="Times New Roman"/>
                <w:color w:val="000000"/>
              </w:rPr>
              <w:t>Konzultace nad rozpracovaným tématem</w:t>
            </w:r>
          </w:p>
          <w:p w14:paraId="712D2515" w14:textId="603F31BC" w:rsidR="003D21C4" w:rsidRPr="004D7121" w:rsidRDefault="003D21C4" w:rsidP="00D3581F">
            <w:pPr>
              <w:pStyle w:val="FormtovanvHTML"/>
              <w:numPr>
                <w:ilvl w:val="0"/>
                <w:numId w:val="95"/>
              </w:numPr>
              <w:shd w:val="clear" w:color="auto" w:fill="FFFFFF"/>
              <w:rPr>
                <w:rFonts w:ascii="Times New Roman" w:hAnsi="Times New Roman" w:cs="Times New Roman"/>
                <w:color w:val="000000"/>
              </w:rPr>
            </w:pPr>
            <w:r w:rsidRPr="004D7121">
              <w:rPr>
                <w:rFonts w:ascii="Times New Roman" w:hAnsi="Times New Roman" w:cs="Times New Roman"/>
                <w:color w:val="000000"/>
              </w:rPr>
              <w:t>Realizace model</w:t>
            </w:r>
            <w:r>
              <w:rPr>
                <w:rFonts w:ascii="Times New Roman" w:hAnsi="Times New Roman" w:cs="Times New Roman"/>
                <w:color w:val="000000"/>
              </w:rPr>
              <w:t>u</w:t>
            </w:r>
            <w:r w:rsidRPr="004D7121">
              <w:rPr>
                <w:rFonts w:ascii="Times New Roman" w:hAnsi="Times New Roman" w:cs="Times New Roman"/>
                <w:color w:val="000000"/>
              </w:rPr>
              <w:t xml:space="preserve"> kolekce, produktové </w:t>
            </w:r>
            <w:r>
              <w:rPr>
                <w:rFonts w:ascii="Times New Roman" w:hAnsi="Times New Roman" w:cs="Times New Roman"/>
                <w:color w:val="000000"/>
              </w:rPr>
              <w:t>s</w:t>
            </w:r>
            <w:r w:rsidRPr="004D7121">
              <w:rPr>
                <w:rFonts w:ascii="Times New Roman" w:hAnsi="Times New Roman" w:cs="Times New Roman"/>
                <w:color w:val="000000"/>
              </w:rPr>
              <w:t>ady z finálního materiálu</w:t>
            </w:r>
          </w:p>
          <w:p w14:paraId="6BF48140" w14:textId="7363D4A2" w:rsidR="003D21C4" w:rsidRPr="004D7121" w:rsidRDefault="003D21C4" w:rsidP="00D3581F">
            <w:pPr>
              <w:pStyle w:val="FormtovanvHTML"/>
              <w:numPr>
                <w:ilvl w:val="0"/>
                <w:numId w:val="95"/>
              </w:numPr>
              <w:shd w:val="clear" w:color="auto" w:fill="FFFFFF"/>
              <w:rPr>
                <w:rFonts w:ascii="Times New Roman" w:hAnsi="Times New Roman" w:cs="Times New Roman"/>
                <w:color w:val="000000"/>
              </w:rPr>
            </w:pPr>
            <w:r w:rsidRPr="004D7121">
              <w:rPr>
                <w:rFonts w:ascii="Times New Roman" w:hAnsi="Times New Roman" w:cs="Times New Roman"/>
                <w:color w:val="000000"/>
              </w:rPr>
              <w:t>Konzultace nad rozpracovaným tématem</w:t>
            </w:r>
          </w:p>
          <w:p w14:paraId="1E0F6060" w14:textId="57E134CD" w:rsidR="003D21C4" w:rsidRPr="004D7121" w:rsidRDefault="003D21C4" w:rsidP="00D3581F">
            <w:pPr>
              <w:pStyle w:val="FormtovanvHTML"/>
              <w:numPr>
                <w:ilvl w:val="0"/>
                <w:numId w:val="95"/>
              </w:numPr>
              <w:shd w:val="clear" w:color="auto" w:fill="FFFFFF"/>
              <w:rPr>
                <w:rFonts w:ascii="Times New Roman" w:hAnsi="Times New Roman" w:cs="Times New Roman"/>
                <w:color w:val="000000"/>
              </w:rPr>
            </w:pPr>
            <w:r w:rsidRPr="004D7121">
              <w:rPr>
                <w:rFonts w:ascii="Times New Roman" w:hAnsi="Times New Roman" w:cs="Times New Roman"/>
                <w:color w:val="000000"/>
              </w:rPr>
              <w:t>Konzultace nad rozpracovaným tématem</w:t>
            </w:r>
          </w:p>
          <w:p w14:paraId="4EF0FA8C" w14:textId="75B37051" w:rsidR="003D21C4" w:rsidRPr="004D7121" w:rsidRDefault="003D21C4" w:rsidP="00D3581F">
            <w:pPr>
              <w:pStyle w:val="FormtovanvHTML"/>
              <w:numPr>
                <w:ilvl w:val="0"/>
                <w:numId w:val="95"/>
              </w:numPr>
              <w:shd w:val="clear" w:color="auto" w:fill="FFFFFF"/>
              <w:rPr>
                <w:rFonts w:ascii="Times New Roman" w:hAnsi="Times New Roman" w:cs="Times New Roman"/>
                <w:color w:val="000000"/>
              </w:rPr>
            </w:pPr>
            <w:r w:rsidRPr="004D7121">
              <w:rPr>
                <w:rFonts w:ascii="Times New Roman" w:hAnsi="Times New Roman" w:cs="Times New Roman"/>
                <w:color w:val="000000"/>
              </w:rPr>
              <w:t>Konzultace nad rozpracovaným tématem</w:t>
            </w:r>
          </w:p>
          <w:p w14:paraId="1487860F" w14:textId="53D989F6" w:rsidR="00B30121" w:rsidRPr="00E36815" w:rsidRDefault="003D21C4" w:rsidP="00D3581F">
            <w:pPr>
              <w:pStyle w:val="Odstavecseseznamem"/>
              <w:numPr>
                <w:ilvl w:val="0"/>
                <w:numId w:val="95"/>
              </w:numPr>
              <w:spacing w:after="120"/>
              <w:ind w:left="714" w:hanging="357"/>
              <w:jc w:val="both"/>
              <w:rPr>
                <w:shd w:val="clear" w:color="auto" w:fill="FFFFFF"/>
              </w:rPr>
            </w:pPr>
            <w:r w:rsidRPr="00E36815">
              <w:rPr>
                <w:color w:val="000000"/>
              </w:rPr>
              <w:t>Vyhodnocení zadání</w:t>
            </w:r>
          </w:p>
          <w:p w14:paraId="6573956A" w14:textId="11195967" w:rsidR="003D21C4" w:rsidRPr="00AF68B3" w:rsidRDefault="00B30121" w:rsidP="003D21C4">
            <w:pPr>
              <w:jc w:val="both"/>
            </w:pPr>
            <w:r w:rsidRPr="002F7C66">
              <w:rPr>
                <w:shd w:val="clear" w:color="auto" w:fill="FFFFFF"/>
              </w:rPr>
              <w:t>Student přebírá zodpovědnost a iniciativu za svůj další rozvoj, cvičení menšího rozsahu i komplexně pojaté projekty definuje samostatně po konzultaci</w:t>
            </w:r>
            <w:r>
              <w:rPr>
                <w:shd w:val="clear" w:color="auto" w:fill="FFFFFF"/>
              </w:rPr>
              <w:t xml:space="preserve"> </w:t>
            </w:r>
            <w:r w:rsidRPr="002F7C66">
              <w:rPr>
                <w:shd w:val="clear" w:color="auto" w:fill="FFFFFF"/>
              </w:rPr>
              <w:t>s pedagogem.</w:t>
            </w:r>
          </w:p>
        </w:tc>
      </w:tr>
      <w:tr w:rsidR="003D21C4" w14:paraId="4AD03FAF" w14:textId="77777777" w:rsidTr="003D21C4">
        <w:trPr>
          <w:trHeight w:val="265"/>
        </w:trPr>
        <w:tc>
          <w:tcPr>
            <w:tcW w:w="3653" w:type="dxa"/>
            <w:gridSpan w:val="2"/>
            <w:tcBorders>
              <w:top w:val="nil"/>
            </w:tcBorders>
            <w:shd w:val="clear" w:color="auto" w:fill="F7CAAC"/>
          </w:tcPr>
          <w:p w14:paraId="619AC0D6" w14:textId="77777777" w:rsidR="003D21C4" w:rsidRDefault="003D21C4" w:rsidP="003D21C4">
            <w:pPr>
              <w:jc w:val="both"/>
            </w:pPr>
            <w:r>
              <w:rPr>
                <w:b/>
              </w:rPr>
              <w:t>Studijní literatura a studijní pomůcky</w:t>
            </w:r>
          </w:p>
        </w:tc>
        <w:tc>
          <w:tcPr>
            <w:tcW w:w="6202" w:type="dxa"/>
            <w:gridSpan w:val="6"/>
            <w:tcBorders>
              <w:top w:val="nil"/>
              <w:bottom w:val="nil"/>
            </w:tcBorders>
          </w:tcPr>
          <w:p w14:paraId="08E4C117" w14:textId="77777777" w:rsidR="003D21C4" w:rsidRDefault="003D21C4" w:rsidP="003D21C4">
            <w:pPr>
              <w:jc w:val="both"/>
            </w:pPr>
          </w:p>
        </w:tc>
      </w:tr>
      <w:tr w:rsidR="003D21C4" w:rsidRPr="003F7F55" w14:paraId="0EEACAD9" w14:textId="77777777" w:rsidTr="006B1DFE">
        <w:trPr>
          <w:trHeight w:val="416"/>
        </w:trPr>
        <w:tc>
          <w:tcPr>
            <w:tcW w:w="9855" w:type="dxa"/>
            <w:gridSpan w:val="8"/>
            <w:tcBorders>
              <w:top w:val="nil"/>
            </w:tcBorders>
          </w:tcPr>
          <w:p w14:paraId="3227FC7C" w14:textId="77777777" w:rsidR="003D21C4" w:rsidRPr="00B8180A" w:rsidRDefault="003D21C4" w:rsidP="003D21C4">
            <w:pPr>
              <w:pStyle w:val="Bezmezer"/>
              <w:rPr>
                <w:b/>
              </w:rPr>
            </w:pPr>
            <w:r w:rsidRPr="00B8180A">
              <w:rPr>
                <w:b/>
              </w:rPr>
              <w:t>Povinná:</w:t>
            </w:r>
          </w:p>
          <w:p w14:paraId="077EC93F" w14:textId="77777777" w:rsidR="003D21C4" w:rsidRDefault="003D21C4" w:rsidP="003D21C4">
            <w:pPr>
              <w:pStyle w:val="Bezmezer"/>
            </w:pPr>
            <w:r w:rsidRPr="000C624E">
              <w:t xml:space="preserve">DRAHOTOVÁ, Olga. </w:t>
            </w:r>
            <w:r w:rsidRPr="000C624E">
              <w:rPr>
                <w:i/>
              </w:rPr>
              <w:t>Historie sklářské výroby v českých zemích.</w:t>
            </w:r>
            <w:r w:rsidRPr="000C624E">
              <w:t xml:space="preserve"> Praha</w:t>
            </w:r>
            <w:r w:rsidRPr="00B8180A">
              <w:t>: Academia, 2005. ISBN 802001287</w:t>
            </w:r>
            <w:r w:rsidRPr="000C624E">
              <w:t xml:space="preserve">7. </w:t>
            </w:r>
          </w:p>
          <w:p w14:paraId="25FB3C19" w14:textId="77777777" w:rsidR="003D21C4" w:rsidRPr="000C624E" w:rsidRDefault="003D21C4" w:rsidP="003D21C4">
            <w:pPr>
              <w:pStyle w:val="Bezmezer"/>
            </w:pPr>
            <w:r w:rsidRPr="00B8180A">
              <w:t>CHALUMEAU, J. L.</w:t>
            </w:r>
            <w:r w:rsidRPr="000C624E">
              <w:t xml:space="preserve"> </w:t>
            </w:r>
            <w:r w:rsidRPr="000C624E">
              <w:rPr>
                <w:i/>
              </w:rPr>
              <w:t>Přehled teorií umění</w:t>
            </w:r>
            <w:r w:rsidRPr="000C624E">
              <w:t>. Praha:</w:t>
            </w:r>
            <w:r>
              <w:t xml:space="preserve"> Portál, 2003. ISBN 80</w:t>
            </w:r>
            <w:r w:rsidRPr="00B8180A">
              <w:t>178663</w:t>
            </w:r>
            <w:r w:rsidRPr="000C624E">
              <w:t xml:space="preserve">2. </w:t>
            </w:r>
          </w:p>
          <w:p w14:paraId="323D4620" w14:textId="77777777" w:rsidR="003D21C4" w:rsidRPr="000C624E" w:rsidRDefault="003D21C4" w:rsidP="003D21C4">
            <w:pPr>
              <w:pStyle w:val="Bezmezer"/>
            </w:pPr>
            <w:r w:rsidRPr="00B8180A">
              <w:t>KIRSCH, Roland (ed.)</w:t>
            </w:r>
            <w:r w:rsidRPr="000C624E">
              <w:t xml:space="preserve"> </w:t>
            </w:r>
            <w:r w:rsidRPr="000C624E">
              <w:rPr>
                <w:i/>
              </w:rPr>
              <w:t>Historie sklářské výroby v českých zemích II/1, 2</w:t>
            </w:r>
            <w:r w:rsidRPr="000C624E">
              <w:t xml:space="preserve">. Praha: Academia, 2003. ISBN 8020010696. </w:t>
            </w:r>
          </w:p>
          <w:p w14:paraId="73B8188E" w14:textId="77777777" w:rsidR="003D21C4" w:rsidRPr="000C624E" w:rsidRDefault="003D21C4" w:rsidP="003D21C4">
            <w:pPr>
              <w:pStyle w:val="Bezmezer"/>
            </w:pPr>
            <w:r w:rsidRPr="00B8180A">
              <w:t>KOLESÁR Z.</w:t>
            </w:r>
            <w:r w:rsidRPr="000C624E">
              <w:t xml:space="preserve"> </w:t>
            </w:r>
            <w:r w:rsidRPr="000C624E">
              <w:rPr>
                <w:i/>
              </w:rPr>
              <w:t>Kapitoly z dějin designu</w:t>
            </w:r>
            <w:r w:rsidRPr="00B8180A">
              <w:t>. Praha: UMPRUM, 2009, ISBN 978</w:t>
            </w:r>
            <w:r w:rsidRPr="000C624E">
              <w:t>80</w:t>
            </w:r>
            <w:r w:rsidRPr="00B8180A">
              <w:t>8686328</w:t>
            </w:r>
            <w:r w:rsidRPr="000C624E">
              <w:t>3</w:t>
            </w:r>
            <w:r>
              <w:t>.</w:t>
            </w:r>
            <w:r w:rsidRPr="000C624E">
              <w:t xml:space="preserve"> </w:t>
            </w:r>
          </w:p>
          <w:p w14:paraId="7893051B" w14:textId="55328095" w:rsidR="003D21C4" w:rsidRPr="000C624E" w:rsidRDefault="003D21C4" w:rsidP="003D21C4">
            <w:pPr>
              <w:pStyle w:val="Bezmezer"/>
            </w:pPr>
            <w:r w:rsidRPr="000C624E">
              <w:t xml:space="preserve">KOLESÁR, Z.: </w:t>
            </w:r>
            <w:r w:rsidRPr="000C624E">
              <w:rPr>
                <w:i/>
              </w:rPr>
              <w:t>Design ve službách trvale udržitelného rozvoje.</w:t>
            </w:r>
            <w:r>
              <w:t xml:space="preserve"> Zlín: UTB, 2017. ISBN</w:t>
            </w:r>
            <w:r w:rsidRPr="00B8180A">
              <w:t xml:space="preserve"> 97880</w:t>
            </w:r>
            <w:r w:rsidRPr="000C624E">
              <w:t>7454</w:t>
            </w:r>
            <w:r w:rsidRPr="00B8180A">
              <w:t>647</w:t>
            </w:r>
            <w:r w:rsidRPr="000C624E">
              <w:t>1</w:t>
            </w:r>
            <w:r>
              <w:t>.</w:t>
            </w:r>
            <w:r w:rsidRPr="000C624E">
              <w:t xml:space="preserve"> </w:t>
            </w:r>
          </w:p>
          <w:p w14:paraId="675AA287" w14:textId="77777777" w:rsidR="003D21C4" w:rsidRPr="000C624E" w:rsidRDefault="003D21C4" w:rsidP="003D21C4">
            <w:pPr>
              <w:pStyle w:val="Bezmezer"/>
            </w:pPr>
            <w:r w:rsidRPr="00B8180A">
              <w:t>MICHL. J.</w:t>
            </w:r>
            <w:r w:rsidRPr="000C624E">
              <w:t xml:space="preserve"> </w:t>
            </w:r>
            <w:r w:rsidRPr="000C624E">
              <w:rPr>
                <w:i/>
              </w:rPr>
              <w:t>Funkcionalismus, design, škola, trh: čtrnáct textů o problémech teorie a praxe moderního designu</w:t>
            </w:r>
            <w:r w:rsidRPr="000C624E">
              <w:t>. Br</w:t>
            </w:r>
            <w:r w:rsidRPr="00B8180A">
              <w:t>no: Barrister &amp; Principal, 2012. ISBN 978808747448</w:t>
            </w:r>
            <w:r w:rsidRPr="000C624E">
              <w:t>8</w:t>
            </w:r>
            <w:r>
              <w:t>.</w:t>
            </w:r>
          </w:p>
          <w:p w14:paraId="4EFC2E1B" w14:textId="77777777" w:rsidR="003D21C4" w:rsidRPr="000C624E" w:rsidRDefault="003D21C4" w:rsidP="003D21C4">
            <w:pPr>
              <w:pStyle w:val="Bezmezer"/>
            </w:pPr>
            <w:r w:rsidRPr="000C624E">
              <w:t xml:space="preserve">Další literatura je zadávána individuálně podle charakteru úkolu. </w:t>
            </w:r>
          </w:p>
          <w:p w14:paraId="3B81A850" w14:textId="77777777" w:rsidR="003D21C4" w:rsidRPr="000C624E" w:rsidRDefault="003D21C4" w:rsidP="003D21C4">
            <w:pPr>
              <w:pStyle w:val="Bezmezer"/>
            </w:pPr>
            <w:r w:rsidRPr="000C624E">
              <w:t xml:space="preserve">Studijní materiály jsou doplněny souborem skript a multimediálních výukových podpor, </w:t>
            </w:r>
          </w:p>
          <w:p w14:paraId="69D737BB" w14:textId="28BE7C25" w:rsidR="003D21C4" w:rsidRPr="00B8180A" w:rsidRDefault="003D21C4" w:rsidP="003D21C4">
            <w:pPr>
              <w:pStyle w:val="Bezmezer"/>
              <w:rPr>
                <w:b/>
              </w:rPr>
            </w:pPr>
            <w:r w:rsidRPr="000C624E">
              <w:t xml:space="preserve">jejichž vypracování bylo financováno v rámci ESF reg. číslo CZ.1.07/2.2.00/15.0451. </w:t>
            </w:r>
          </w:p>
          <w:p w14:paraId="0081E844" w14:textId="77777777" w:rsidR="003D21C4" w:rsidRPr="00B8180A" w:rsidRDefault="003D21C4" w:rsidP="003D21C4">
            <w:pPr>
              <w:pStyle w:val="Bezmezer"/>
              <w:rPr>
                <w:b/>
              </w:rPr>
            </w:pPr>
            <w:r w:rsidRPr="00B8180A">
              <w:rPr>
                <w:b/>
              </w:rPr>
              <w:t>Doporučená:</w:t>
            </w:r>
          </w:p>
          <w:p w14:paraId="12B81853" w14:textId="01648897" w:rsidR="003D21C4" w:rsidRDefault="003D21C4" w:rsidP="003D21C4">
            <w:pPr>
              <w:pStyle w:val="Bezmezer"/>
              <w:rPr>
                <w:ins w:id="31" w:author="Hana Ponížilová" w:date="2023-05-25T15:09:00Z"/>
              </w:rPr>
            </w:pPr>
            <w:r w:rsidRPr="000C624E">
              <w:t xml:space="preserve">HOFFMAN, Jens. </w:t>
            </w:r>
            <w:r w:rsidRPr="000C624E">
              <w:rPr>
                <w:i/>
              </w:rPr>
              <w:t>Show Time: The 50 most influental exhibitions of contemporary art</w:t>
            </w:r>
            <w:r w:rsidRPr="00E33D2D">
              <w:t>. D.</w:t>
            </w:r>
            <w:r w:rsidR="00E33D2D">
              <w:t xml:space="preserve"> </w:t>
            </w:r>
            <w:r w:rsidRPr="00E33D2D">
              <w:t>A.</w:t>
            </w:r>
            <w:r w:rsidR="00E33D2D">
              <w:t xml:space="preserve"> </w:t>
            </w:r>
            <w:r w:rsidRPr="00E33D2D">
              <w:t>P.</w:t>
            </w:r>
            <w:r w:rsidRPr="000C624E">
              <w:t xml:space="preserve"> / Distributed Art Publishers, Inc., 2014. ISBN 9780500239117. </w:t>
            </w:r>
          </w:p>
          <w:p w14:paraId="7D563EE9" w14:textId="4AE3C003" w:rsidR="00606E12" w:rsidRPr="000C624E" w:rsidRDefault="00606E12" w:rsidP="00743C0B">
            <w:pPr>
              <w:pStyle w:val="Bezmezer"/>
              <w:spacing w:line="256" w:lineRule="auto"/>
              <w:rPr>
                <w:lang w:eastAsia="en-US"/>
              </w:rPr>
            </w:pPr>
            <w:ins w:id="32" w:author="Hana Ponížilová" w:date="2023-05-25T15:09:00Z">
              <w:r w:rsidRPr="00606E12">
                <w:rPr>
                  <w:lang w:eastAsia="en-US"/>
                </w:rPr>
                <w:t xml:space="preserve">LEWRICK, Michael, Patrick LINK a Larry J. LEIFER. </w:t>
              </w:r>
              <w:r w:rsidRPr="00606E12">
                <w:rPr>
                  <w:i/>
                  <w:iCs/>
                  <w:lang w:eastAsia="en-US"/>
                </w:rPr>
                <w:t xml:space="preserve">The design thinking playbook: mindful digital transformation of teams, products, services, businesses and ecosystems. </w:t>
              </w:r>
              <w:r w:rsidRPr="00606E12">
                <w:rPr>
                  <w:lang w:eastAsia="en-US"/>
                </w:rPr>
                <w:t>Hoboken: Wiley, 2018. ISBN 9781119467472.</w:t>
              </w:r>
            </w:ins>
          </w:p>
          <w:p w14:paraId="367BA178" w14:textId="3CB9365D" w:rsidR="003D21C4" w:rsidRPr="000C624E" w:rsidRDefault="003D21C4" w:rsidP="003D21C4">
            <w:pPr>
              <w:pStyle w:val="Bezmezer"/>
            </w:pPr>
            <w:r w:rsidRPr="000C624E">
              <w:t xml:space="preserve">OLDKNOW, Tina. </w:t>
            </w:r>
            <w:r w:rsidRPr="000C624E">
              <w:rPr>
                <w:i/>
              </w:rPr>
              <w:t>Voices of Contemporary Glass: The Heineman Collectio</w:t>
            </w:r>
            <w:r w:rsidRPr="00B8180A">
              <w:t>n. New York, 2009. ISBN 978</w:t>
            </w:r>
            <w:r w:rsidRPr="000C624E">
              <w:t xml:space="preserve">1555953140. </w:t>
            </w:r>
          </w:p>
          <w:p w14:paraId="38D64390" w14:textId="1D0EDD26" w:rsidR="003D21C4" w:rsidRPr="002A01AD" w:rsidRDefault="003D21C4" w:rsidP="002A01AD">
            <w:pPr>
              <w:pStyle w:val="Bezmezer"/>
              <w:rPr>
                <w:color w:val="0000FF"/>
                <w:u w:val="single"/>
                <w:shd w:val="clear" w:color="auto" w:fill="FFFFFF"/>
              </w:rPr>
            </w:pPr>
            <w:r w:rsidRPr="000C624E">
              <w:t>Časopisy – Art and Antiques, Neues Glass, Keramika a sklo, Sklář a Keramik.</w:t>
            </w:r>
          </w:p>
        </w:tc>
      </w:tr>
    </w:tbl>
    <w:p w14:paraId="67FD82A8" w14:textId="77777777" w:rsidR="009819DD" w:rsidRDefault="009819DD">
      <w:pPr>
        <w:rPr>
          <w:ins w:id="33" w:author="Hana Ponížilová" w:date="2023-05-25T15:05:00Z"/>
        </w:rPr>
      </w:pPr>
      <w:ins w:id="34" w:author="Hana Ponížilová" w:date="2023-05-25T15:05:00Z">
        <w:r>
          <w:br w:type="page"/>
        </w:r>
      </w:ins>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D21C4" w14:paraId="143F65D9" w14:textId="77777777" w:rsidTr="003D21C4">
        <w:tc>
          <w:tcPr>
            <w:tcW w:w="9855" w:type="dxa"/>
            <w:gridSpan w:val="8"/>
            <w:tcBorders>
              <w:bottom w:val="double" w:sz="4" w:space="0" w:color="auto"/>
            </w:tcBorders>
            <w:shd w:val="clear" w:color="auto" w:fill="BDD6EE"/>
          </w:tcPr>
          <w:p w14:paraId="7787150C" w14:textId="7407BD7E" w:rsidR="003D21C4" w:rsidRDefault="003D21C4" w:rsidP="003D21C4">
            <w:pPr>
              <w:jc w:val="both"/>
              <w:rPr>
                <w:b/>
                <w:sz w:val="28"/>
              </w:rPr>
            </w:pPr>
            <w:r>
              <w:lastRenderedPageBreak/>
              <w:br w:type="page"/>
            </w:r>
            <w:r>
              <w:rPr>
                <w:b/>
                <w:sz w:val="28"/>
              </w:rPr>
              <w:t>B-III – Charakteristika studijního předmětu</w:t>
            </w:r>
          </w:p>
        </w:tc>
      </w:tr>
      <w:tr w:rsidR="003D21C4" w14:paraId="02FE9A88" w14:textId="77777777" w:rsidTr="003D21C4">
        <w:tc>
          <w:tcPr>
            <w:tcW w:w="3086" w:type="dxa"/>
            <w:tcBorders>
              <w:top w:val="double" w:sz="4" w:space="0" w:color="auto"/>
            </w:tcBorders>
            <w:shd w:val="clear" w:color="auto" w:fill="F7CAAC"/>
          </w:tcPr>
          <w:p w14:paraId="5F32EC4E" w14:textId="77777777" w:rsidR="003D21C4" w:rsidRDefault="003D21C4" w:rsidP="003D21C4">
            <w:pPr>
              <w:rPr>
                <w:b/>
              </w:rPr>
            </w:pPr>
            <w:r>
              <w:rPr>
                <w:b/>
              </w:rPr>
              <w:t>Název studijního předmětu</w:t>
            </w:r>
          </w:p>
        </w:tc>
        <w:tc>
          <w:tcPr>
            <w:tcW w:w="6769" w:type="dxa"/>
            <w:gridSpan w:val="7"/>
            <w:tcBorders>
              <w:top w:val="double" w:sz="4" w:space="0" w:color="auto"/>
            </w:tcBorders>
          </w:tcPr>
          <w:p w14:paraId="3FA04833" w14:textId="77777777" w:rsidR="003D21C4" w:rsidRDefault="003D21C4" w:rsidP="003D21C4">
            <w:pPr>
              <w:jc w:val="both"/>
            </w:pPr>
            <w:r>
              <w:t>Ateliér Sklo, prostor, objekt 9</w:t>
            </w:r>
          </w:p>
        </w:tc>
      </w:tr>
      <w:tr w:rsidR="003D21C4" w14:paraId="2680B33F" w14:textId="77777777" w:rsidTr="003D21C4">
        <w:tc>
          <w:tcPr>
            <w:tcW w:w="3086" w:type="dxa"/>
            <w:shd w:val="clear" w:color="auto" w:fill="F7CAAC"/>
          </w:tcPr>
          <w:p w14:paraId="7C7B0A40" w14:textId="77777777" w:rsidR="003D21C4" w:rsidRDefault="003D21C4" w:rsidP="003D21C4">
            <w:pPr>
              <w:rPr>
                <w:b/>
              </w:rPr>
            </w:pPr>
            <w:r>
              <w:rPr>
                <w:b/>
              </w:rPr>
              <w:t>Typ předmětu</w:t>
            </w:r>
          </w:p>
        </w:tc>
        <w:tc>
          <w:tcPr>
            <w:tcW w:w="3406" w:type="dxa"/>
            <w:gridSpan w:val="4"/>
          </w:tcPr>
          <w:p w14:paraId="174537F5" w14:textId="04FC679E" w:rsidR="003D21C4" w:rsidRDefault="000E784D" w:rsidP="003D21C4">
            <w:pPr>
              <w:jc w:val="both"/>
            </w:pPr>
            <w:r>
              <w:t>p</w:t>
            </w:r>
            <w:r w:rsidR="003D21C4">
              <w:t>ovinný, PZ</w:t>
            </w:r>
          </w:p>
        </w:tc>
        <w:tc>
          <w:tcPr>
            <w:tcW w:w="2695" w:type="dxa"/>
            <w:gridSpan w:val="2"/>
            <w:shd w:val="clear" w:color="auto" w:fill="F7CAAC"/>
          </w:tcPr>
          <w:p w14:paraId="55808267" w14:textId="77777777" w:rsidR="003D21C4" w:rsidRDefault="003D21C4" w:rsidP="003D21C4">
            <w:pPr>
              <w:jc w:val="both"/>
            </w:pPr>
            <w:r>
              <w:rPr>
                <w:b/>
              </w:rPr>
              <w:t>doporučený ročník / semestr</w:t>
            </w:r>
          </w:p>
        </w:tc>
        <w:tc>
          <w:tcPr>
            <w:tcW w:w="668" w:type="dxa"/>
          </w:tcPr>
          <w:p w14:paraId="3E177F70" w14:textId="77777777" w:rsidR="003D21C4" w:rsidRDefault="003D21C4" w:rsidP="003D21C4">
            <w:pPr>
              <w:jc w:val="both"/>
            </w:pPr>
            <w:r>
              <w:t>2/ZS</w:t>
            </w:r>
          </w:p>
        </w:tc>
      </w:tr>
      <w:tr w:rsidR="003D21C4" w14:paraId="1704393F" w14:textId="77777777" w:rsidTr="003D21C4">
        <w:tc>
          <w:tcPr>
            <w:tcW w:w="3086" w:type="dxa"/>
            <w:shd w:val="clear" w:color="auto" w:fill="F7CAAC"/>
          </w:tcPr>
          <w:p w14:paraId="32693D45" w14:textId="77777777" w:rsidR="003D21C4" w:rsidRDefault="003D21C4" w:rsidP="003D21C4">
            <w:pPr>
              <w:rPr>
                <w:b/>
              </w:rPr>
            </w:pPr>
            <w:r>
              <w:rPr>
                <w:b/>
              </w:rPr>
              <w:t>Rozsah studijního předmětu</w:t>
            </w:r>
          </w:p>
        </w:tc>
        <w:tc>
          <w:tcPr>
            <w:tcW w:w="1701" w:type="dxa"/>
            <w:gridSpan w:val="2"/>
          </w:tcPr>
          <w:p w14:paraId="0A60618D" w14:textId="77777777" w:rsidR="003D21C4" w:rsidRDefault="003D21C4" w:rsidP="003D21C4">
            <w:pPr>
              <w:jc w:val="both"/>
            </w:pPr>
            <w:r>
              <w:t>52 ateliér</w:t>
            </w:r>
          </w:p>
        </w:tc>
        <w:tc>
          <w:tcPr>
            <w:tcW w:w="889" w:type="dxa"/>
            <w:shd w:val="clear" w:color="auto" w:fill="F7CAAC"/>
          </w:tcPr>
          <w:p w14:paraId="2E8B1DC3" w14:textId="77777777" w:rsidR="003D21C4" w:rsidRDefault="003D21C4" w:rsidP="003D21C4">
            <w:pPr>
              <w:jc w:val="both"/>
              <w:rPr>
                <w:b/>
              </w:rPr>
            </w:pPr>
            <w:r>
              <w:rPr>
                <w:b/>
              </w:rPr>
              <w:t xml:space="preserve">hod. </w:t>
            </w:r>
          </w:p>
        </w:tc>
        <w:tc>
          <w:tcPr>
            <w:tcW w:w="816" w:type="dxa"/>
          </w:tcPr>
          <w:p w14:paraId="2A019CE1" w14:textId="77777777" w:rsidR="003D21C4" w:rsidRDefault="003D21C4" w:rsidP="003D21C4">
            <w:pPr>
              <w:jc w:val="both"/>
            </w:pPr>
            <w:r>
              <w:t>52</w:t>
            </w:r>
          </w:p>
        </w:tc>
        <w:tc>
          <w:tcPr>
            <w:tcW w:w="2156" w:type="dxa"/>
            <w:shd w:val="clear" w:color="auto" w:fill="F7CAAC"/>
          </w:tcPr>
          <w:p w14:paraId="1AEC31D1" w14:textId="77777777" w:rsidR="003D21C4" w:rsidRDefault="003D21C4" w:rsidP="003D21C4">
            <w:pPr>
              <w:jc w:val="both"/>
              <w:rPr>
                <w:b/>
              </w:rPr>
            </w:pPr>
            <w:r>
              <w:rPr>
                <w:b/>
              </w:rPr>
              <w:t>kreditů</w:t>
            </w:r>
          </w:p>
        </w:tc>
        <w:tc>
          <w:tcPr>
            <w:tcW w:w="1207" w:type="dxa"/>
            <w:gridSpan w:val="2"/>
          </w:tcPr>
          <w:p w14:paraId="723FDCBD" w14:textId="77777777" w:rsidR="003D21C4" w:rsidRDefault="003D21C4" w:rsidP="003D21C4">
            <w:pPr>
              <w:jc w:val="both"/>
            </w:pPr>
            <w:r>
              <w:t>4</w:t>
            </w:r>
          </w:p>
        </w:tc>
      </w:tr>
      <w:tr w:rsidR="003D21C4" w14:paraId="4F2A9EB5" w14:textId="77777777" w:rsidTr="003D21C4">
        <w:tc>
          <w:tcPr>
            <w:tcW w:w="3086" w:type="dxa"/>
            <w:shd w:val="clear" w:color="auto" w:fill="F7CAAC"/>
          </w:tcPr>
          <w:p w14:paraId="1814DFA9" w14:textId="77777777" w:rsidR="003D21C4" w:rsidRDefault="003D21C4" w:rsidP="003D21C4">
            <w:pPr>
              <w:rPr>
                <w:b/>
                <w:sz w:val="22"/>
              </w:rPr>
            </w:pPr>
            <w:r>
              <w:rPr>
                <w:b/>
              </w:rPr>
              <w:t>Prerekvizity, korekvizity, ekvivalence</w:t>
            </w:r>
          </w:p>
        </w:tc>
        <w:tc>
          <w:tcPr>
            <w:tcW w:w="6769" w:type="dxa"/>
            <w:gridSpan w:val="7"/>
          </w:tcPr>
          <w:p w14:paraId="73D50B97" w14:textId="77777777" w:rsidR="003D21C4" w:rsidRDefault="003D21C4" w:rsidP="003D21C4">
            <w:pPr>
              <w:jc w:val="both"/>
            </w:pPr>
            <w:r>
              <w:t>Ateliér Sklo, prostor, objekt 8</w:t>
            </w:r>
          </w:p>
        </w:tc>
      </w:tr>
      <w:tr w:rsidR="003D21C4" w14:paraId="7E0229D0" w14:textId="77777777" w:rsidTr="003D21C4">
        <w:tc>
          <w:tcPr>
            <w:tcW w:w="3086" w:type="dxa"/>
            <w:shd w:val="clear" w:color="auto" w:fill="F7CAAC"/>
          </w:tcPr>
          <w:p w14:paraId="31177386" w14:textId="77777777" w:rsidR="003D21C4" w:rsidRDefault="003D21C4" w:rsidP="003D21C4">
            <w:pPr>
              <w:rPr>
                <w:b/>
              </w:rPr>
            </w:pPr>
            <w:r>
              <w:rPr>
                <w:b/>
              </w:rPr>
              <w:t>Způsob ověření studijních výsledků</w:t>
            </w:r>
          </w:p>
        </w:tc>
        <w:tc>
          <w:tcPr>
            <w:tcW w:w="3406" w:type="dxa"/>
            <w:gridSpan w:val="4"/>
          </w:tcPr>
          <w:p w14:paraId="6BB7B97D" w14:textId="694269FE" w:rsidR="003D21C4" w:rsidRDefault="00B30121" w:rsidP="003D21C4">
            <w:pPr>
              <w:jc w:val="both"/>
            </w:pPr>
            <w:r>
              <w:t>zápočet, zkouška</w:t>
            </w:r>
          </w:p>
        </w:tc>
        <w:tc>
          <w:tcPr>
            <w:tcW w:w="2156" w:type="dxa"/>
            <w:shd w:val="clear" w:color="auto" w:fill="F7CAAC"/>
          </w:tcPr>
          <w:p w14:paraId="0253DA23" w14:textId="77777777" w:rsidR="003D21C4" w:rsidRDefault="003D21C4" w:rsidP="003D21C4">
            <w:pPr>
              <w:jc w:val="both"/>
              <w:rPr>
                <w:b/>
              </w:rPr>
            </w:pPr>
            <w:r>
              <w:rPr>
                <w:b/>
              </w:rPr>
              <w:t>Forma výuky</w:t>
            </w:r>
          </w:p>
        </w:tc>
        <w:tc>
          <w:tcPr>
            <w:tcW w:w="1207" w:type="dxa"/>
            <w:gridSpan w:val="2"/>
          </w:tcPr>
          <w:p w14:paraId="65E42F94" w14:textId="77777777" w:rsidR="003D21C4" w:rsidRDefault="003D21C4" w:rsidP="003D21C4">
            <w:pPr>
              <w:jc w:val="both"/>
            </w:pPr>
            <w:r>
              <w:t>ateliér</w:t>
            </w:r>
          </w:p>
        </w:tc>
      </w:tr>
      <w:tr w:rsidR="003D21C4" w14:paraId="37AF5A66" w14:textId="77777777" w:rsidTr="003D21C4">
        <w:tc>
          <w:tcPr>
            <w:tcW w:w="3086" w:type="dxa"/>
            <w:shd w:val="clear" w:color="auto" w:fill="F7CAAC"/>
          </w:tcPr>
          <w:p w14:paraId="340B1ABB" w14:textId="77777777" w:rsidR="003D21C4" w:rsidRDefault="003D21C4" w:rsidP="003D21C4">
            <w:pPr>
              <w:rPr>
                <w:b/>
              </w:rPr>
            </w:pPr>
            <w:r>
              <w:rPr>
                <w:b/>
              </w:rPr>
              <w:t>Forma způsobu ověření studijních výsledků a další požadavky na studenta</w:t>
            </w:r>
          </w:p>
        </w:tc>
        <w:tc>
          <w:tcPr>
            <w:tcW w:w="6769" w:type="dxa"/>
            <w:gridSpan w:val="7"/>
            <w:tcBorders>
              <w:bottom w:val="nil"/>
            </w:tcBorders>
          </w:tcPr>
          <w:p w14:paraId="290D4FAD" w14:textId="46F38E19" w:rsidR="003D21C4" w:rsidRDefault="00D74687" w:rsidP="003D21C4">
            <w:pPr>
              <w:jc w:val="both"/>
              <w:rPr>
                <w:shd w:val="clear" w:color="auto" w:fill="FFFFFF"/>
              </w:rPr>
            </w:pPr>
            <w:r>
              <w:rPr>
                <w:shd w:val="clear" w:color="auto" w:fill="FFFFFF"/>
              </w:rPr>
              <w:t>P</w:t>
            </w:r>
            <w:r w:rsidR="003D21C4">
              <w:rPr>
                <w:shd w:val="clear" w:color="auto" w:fill="FFFFFF"/>
              </w:rPr>
              <w:t>ovinná 80% účast.</w:t>
            </w:r>
          </w:p>
          <w:p w14:paraId="7EB66E38" w14:textId="77777777" w:rsidR="003D21C4" w:rsidRPr="00A7052D" w:rsidRDefault="003D21C4" w:rsidP="003D21C4">
            <w:pPr>
              <w:jc w:val="both"/>
              <w:rPr>
                <w:color w:val="FF0000"/>
              </w:rPr>
            </w:pPr>
            <w:r>
              <w:rPr>
                <w:shd w:val="clear" w:color="auto" w:fill="FFFFFF"/>
              </w:rPr>
              <w:t>Samostatné zpracování zadaných úkolů na základě orientace a hlubšího studia dané problematiky, obhajoba autorského řešení (prezentace, model, případně prototyp).</w:t>
            </w:r>
          </w:p>
        </w:tc>
      </w:tr>
      <w:tr w:rsidR="003D21C4" w14:paraId="72460CE2" w14:textId="77777777" w:rsidTr="002A01AD">
        <w:trPr>
          <w:trHeight w:val="109"/>
        </w:trPr>
        <w:tc>
          <w:tcPr>
            <w:tcW w:w="9855" w:type="dxa"/>
            <w:gridSpan w:val="8"/>
            <w:tcBorders>
              <w:top w:val="nil"/>
            </w:tcBorders>
          </w:tcPr>
          <w:p w14:paraId="5D2BBEDD" w14:textId="77777777" w:rsidR="003D21C4" w:rsidRDefault="003D21C4" w:rsidP="003D21C4"/>
        </w:tc>
      </w:tr>
      <w:tr w:rsidR="003D21C4" w14:paraId="3E30CA0B" w14:textId="77777777" w:rsidTr="003D21C4">
        <w:trPr>
          <w:trHeight w:val="197"/>
        </w:trPr>
        <w:tc>
          <w:tcPr>
            <w:tcW w:w="3086" w:type="dxa"/>
            <w:tcBorders>
              <w:top w:val="nil"/>
            </w:tcBorders>
            <w:shd w:val="clear" w:color="auto" w:fill="F7CAAC"/>
          </w:tcPr>
          <w:p w14:paraId="046929D3" w14:textId="77777777" w:rsidR="003D21C4" w:rsidRDefault="003D21C4" w:rsidP="003D21C4">
            <w:pPr>
              <w:rPr>
                <w:b/>
              </w:rPr>
            </w:pPr>
            <w:r>
              <w:rPr>
                <w:b/>
              </w:rPr>
              <w:t>Garant předmětu</w:t>
            </w:r>
          </w:p>
        </w:tc>
        <w:tc>
          <w:tcPr>
            <w:tcW w:w="6769" w:type="dxa"/>
            <w:gridSpan w:val="7"/>
            <w:tcBorders>
              <w:top w:val="nil"/>
            </w:tcBorders>
          </w:tcPr>
          <w:p w14:paraId="51763089" w14:textId="691EE2D5" w:rsidR="003D21C4" w:rsidRDefault="00473F25" w:rsidP="003D21C4">
            <w:pPr>
              <w:jc w:val="both"/>
            </w:pPr>
            <w:r>
              <w:t>p</w:t>
            </w:r>
            <w:r w:rsidR="003D21C4">
              <w:t>rof. MgA. Petr Stanický, M. F. A.</w:t>
            </w:r>
          </w:p>
        </w:tc>
      </w:tr>
      <w:tr w:rsidR="003D21C4" w14:paraId="775B8F2A" w14:textId="77777777" w:rsidTr="003D21C4">
        <w:trPr>
          <w:trHeight w:val="243"/>
        </w:trPr>
        <w:tc>
          <w:tcPr>
            <w:tcW w:w="3086" w:type="dxa"/>
            <w:tcBorders>
              <w:top w:val="nil"/>
            </w:tcBorders>
            <w:shd w:val="clear" w:color="auto" w:fill="F7CAAC"/>
          </w:tcPr>
          <w:p w14:paraId="70C3CC67" w14:textId="77777777" w:rsidR="003D21C4" w:rsidRDefault="003D21C4" w:rsidP="003D21C4">
            <w:pPr>
              <w:rPr>
                <w:b/>
              </w:rPr>
            </w:pPr>
            <w:r>
              <w:rPr>
                <w:b/>
              </w:rPr>
              <w:t>Zapojení garanta do výuky předmětu</w:t>
            </w:r>
          </w:p>
        </w:tc>
        <w:tc>
          <w:tcPr>
            <w:tcW w:w="6769" w:type="dxa"/>
            <w:gridSpan w:val="7"/>
            <w:tcBorders>
              <w:top w:val="nil"/>
            </w:tcBorders>
          </w:tcPr>
          <w:p w14:paraId="22858567" w14:textId="78BCE85C" w:rsidR="003D21C4" w:rsidRDefault="00D41DAA" w:rsidP="00B30121">
            <w:pPr>
              <w:jc w:val="both"/>
            </w:pPr>
            <w:r>
              <w:t>100 %</w:t>
            </w:r>
          </w:p>
        </w:tc>
      </w:tr>
      <w:tr w:rsidR="003D21C4" w14:paraId="0FC830A0" w14:textId="77777777" w:rsidTr="003D21C4">
        <w:tc>
          <w:tcPr>
            <w:tcW w:w="3086" w:type="dxa"/>
            <w:shd w:val="clear" w:color="auto" w:fill="F7CAAC"/>
          </w:tcPr>
          <w:p w14:paraId="0E903ACB" w14:textId="77777777" w:rsidR="003D21C4" w:rsidRDefault="003D21C4" w:rsidP="003D21C4">
            <w:pPr>
              <w:rPr>
                <w:b/>
              </w:rPr>
            </w:pPr>
            <w:r>
              <w:rPr>
                <w:b/>
              </w:rPr>
              <w:t>Vyučující</w:t>
            </w:r>
          </w:p>
        </w:tc>
        <w:tc>
          <w:tcPr>
            <w:tcW w:w="6769" w:type="dxa"/>
            <w:gridSpan w:val="7"/>
            <w:tcBorders>
              <w:bottom w:val="nil"/>
            </w:tcBorders>
          </w:tcPr>
          <w:p w14:paraId="4E2C2D06" w14:textId="1684986E" w:rsidR="003D21C4" w:rsidRDefault="00473F25" w:rsidP="003D21C4">
            <w:pPr>
              <w:jc w:val="both"/>
            </w:pPr>
            <w:r>
              <w:t>p</w:t>
            </w:r>
            <w:r w:rsidR="003D21C4">
              <w:t>rof. MgA. Petr Stanický, M. F. A.</w:t>
            </w:r>
          </w:p>
        </w:tc>
      </w:tr>
      <w:tr w:rsidR="003D21C4" w14:paraId="68C82E5B" w14:textId="77777777" w:rsidTr="002A01AD">
        <w:trPr>
          <w:trHeight w:val="95"/>
        </w:trPr>
        <w:tc>
          <w:tcPr>
            <w:tcW w:w="9855" w:type="dxa"/>
            <w:gridSpan w:val="8"/>
            <w:tcBorders>
              <w:top w:val="nil"/>
            </w:tcBorders>
          </w:tcPr>
          <w:p w14:paraId="0DFE1DC1" w14:textId="77777777" w:rsidR="003D21C4" w:rsidRDefault="003D21C4" w:rsidP="003D21C4">
            <w:pPr>
              <w:jc w:val="both"/>
            </w:pPr>
          </w:p>
        </w:tc>
      </w:tr>
      <w:tr w:rsidR="003D21C4" w14:paraId="48351E2A" w14:textId="77777777" w:rsidTr="003D21C4">
        <w:tc>
          <w:tcPr>
            <w:tcW w:w="3086" w:type="dxa"/>
            <w:shd w:val="clear" w:color="auto" w:fill="F7CAAC"/>
          </w:tcPr>
          <w:p w14:paraId="62A75091" w14:textId="77777777" w:rsidR="003D21C4" w:rsidRDefault="003D21C4" w:rsidP="003D21C4">
            <w:pPr>
              <w:jc w:val="both"/>
              <w:rPr>
                <w:b/>
              </w:rPr>
            </w:pPr>
            <w:r>
              <w:rPr>
                <w:b/>
              </w:rPr>
              <w:t>Stručná anotace předmětu</w:t>
            </w:r>
          </w:p>
        </w:tc>
        <w:tc>
          <w:tcPr>
            <w:tcW w:w="6769" w:type="dxa"/>
            <w:gridSpan w:val="7"/>
            <w:tcBorders>
              <w:bottom w:val="nil"/>
            </w:tcBorders>
          </w:tcPr>
          <w:p w14:paraId="47CAC003" w14:textId="77777777" w:rsidR="003D21C4" w:rsidRDefault="003D21C4" w:rsidP="003D21C4">
            <w:pPr>
              <w:jc w:val="both"/>
            </w:pPr>
          </w:p>
        </w:tc>
      </w:tr>
      <w:tr w:rsidR="003D21C4" w14:paraId="440C08A4" w14:textId="77777777" w:rsidTr="003D21C4">
        <w:trPr>
          <w:trHeight w:val="3938"/>
        </w:trPr>
        <w:tc>
          <w:tcPr>
            <w:tcW w:w="9855" w:type="dxa"/>
            <w:gridSpan w:val="8"/>
            <w:tcBorders>
              <w:top w:val="nil"/>
              <w:bottom w:val="single" w:sz="12" w:space="0" w:color="auto"/>
            </w:tcBorders>
          </w:tcPr>
          <w:p w14:paraId="10DC8C99" w14:textId="560E2660" w:rsidR="003D21C4" w:rsidRDefault="003D21C4" w:rsidP="00473F25">
            <w:pPr>
              <w:spacing w:after="120"/>
              <w:jc w:val="both"/>
            </w:pPr>
            <w:r>
              <w:rPr>
                <w:shd w:val="clear" w:color="auto" w:fill="FFFFFF"/>
              </w:rPr>
              <w:t>Předmět je</w:t>
            </w:r>
            <w:r w:rsidRPr="002F7C66">
              <w:rPr>
                <w:shd w:val="clear" w:color="auto" w:fill="FFFFFF"/>
              </w:rPr>
              <w:t xml:space="preserve"> zaměřen na samostatnou tvorbu studenta, který bude schopen jak vlastní ateliérové produkce, tak plnohodnotné práce ve sklářském průmyslu. Cílem předmětu je identifikace oblastí zájmu a stanovení dlouhodobého rozvojového záměru každého studenta, prohloubení znalostí a dovedností ve zvolené oblasti. Tvorba experimentálních a novátorských řešení, </w:t>
            </w:r>
            <w:r w:rsidR="008718FB">
              <w:rPr>
                <w:shd w:val="clear" w:color="auto" w:fill="FFFFFF"/>
              </w:rPr>
              <w:br/>
            </w:r>
            <w:r w:rsidRPr="002F7C66">
              <w:rPr>
                <w:shd w:val="clear" w:color="auto" w:fill="FFFFFF"/>
              </w:rPr>
              <w:t>i řešení určených</w:t>
            </w:r>
            <w:r>
              <w:rPr>
                <w:shd w:val="clear" w:color="auto" w:fill="FFFFFF"/>
              </w:rPr>
              <w:t xml:space="preserve"> </w:t>
            </w:r>
            <w:r w:rsidRPr="002F7C66">
              <w:rPr>
                <w:shd w:val="clear" w:color="auto" w:fill="FFFFFF"/>
              </w:rPr>
              <w:t>k realizaci, vždy přímo souvisejících s charakterem daného projektu. </w:t>
            </w:r>
          </w:p>
          <w:p w14:paraId="45191DDF" w14:textId="73C55047" w:rsidR="003D21C4" w:rsidRPr="004D7121" w:rsidRDefault="003D21C4" w:rsidP="00D3581F">
            <w:pPr>
              <w:pStyle w:val="FormtovanvHTML"/>
              <w:numPr>
                <w:ilvl w:val="0"/>
                <w:numId w:val="103"/>
              </w:numPr>
              <w:shd w:val="clear" w:color="auto" w:fill="FFFFFF"/>
              <w:rPr>
                <w:rFonts w:ascii="Times New Roman" w:hAnsi="Times New Roman" w:cs="Times New Roman"/>
                <w:color w:val="000000"/>
              </w:rPr>
            </w:pPr>
            <w:r w:rsidRPr="004D7121">
              <w:rPr>
                <w:rFonts w:ascii="Times New Roman" w:hAnsi="Times New Roman" w:cs="Times New Roman"/>
                <w:color w:val="000000"/>
              </w:rPr>
              <w:t xml:space="preserve">Úvodní hodina, ateliérové zadání, požadavky ke </w:t>
            </w:r>
            <w:r>
              <w:rPr>
                <w:rFonts w:ascii="Times New Roman" w:hAnsi="Times New Roman" w:cs="Times New Roman"/>
                <w:color w:val="000000"/>
              </w:rPr>
              <w:t>splnění předmětu</w:t>
            </w:r>
          </w:p>
          <w:p w14:paraId="6F9BD1E5" w14:textId="335461CA" w:rsidR="003D21C4" w:rsidRPr="004D7121" w:rsidRDefault="003D21C4" w:rsidP="00D3581F">
            <w:pPr>
              <w:pStyle w:val="FormtovanvHTML"/>
              <w:numPr>
                <w:ilvl w:val="0"/>
                <w:numId w:val="103"/>
              </w:numPr>
              <w:shd w:val="clear" w:color="auto" w:fill="FFFFFF"/>
              <w:rPr>
                <w:rFonts w:ascii="Times New Roman" w:hAnsi="Times New Roman" w:cs="Times New Roman"/>
                <w:color w:val="000000"/>
              </w:rPr>
            </w:pPr>
            <w:r w:rsidRPr="004D7121">
              <w:rPr>
                <w:rFonts w:ascii="Times New Roman" w:hAnsi="Times New Roman" w:cs="Times New Roman"/>
                <w:color w:val="000000"/>
              </w:rPr>
              <w:t>Brainstorming, moodboard, storyboard</w:t>
            </w:r>
          </w:p>
          <w:p w14:paraId="47D02EE2" w14:textId="473861B1" w:rsidR="003D21C4" w:rsidRPr="004D7121" w:rsidRDefault="003D21C4" w:rsidP="00D3581F">
            <w:pPr>
              <w:pStyle w:val="FormtovanvHTML"/>
              <w:numPr>
                <w:ilvl w:val="0"/>
                <w:numId w:val="103"/>
              </w:numPr>
              <w:shd w:val="clear" w:color="auto" w:fill="FFFFFF"/>
              <w:rPr>
                <w:rFonts w:ascii="Times New Roman" w:hAnsi="Times New Roman" w:cs="Times New Roman"/>
                <w:color w:val="000000"/>
              </w:rPr>
            </w:pPr>
            <w:r w:rsidRPr="004D7121">
              <w:rPr>
                <w:rFonts w:ascii="Times New Roman" w:hAnsi="Times New Roman" w:cs="Times New Roman"/>
                <w:color w:val="000000"/>
              </w:rPr>
              <w:t>Konzultace nad rozpracovaným tématem</w:t>
            </w:r>
          </w:p>
          <w:p w14:paraId="18A37523" w14:textId="59089EF0" w:rsidR="003D21C4" w:rsidRPr="004D7121" w:rsidRDefault="003D21C4" w:rsidP="00D3581F">
            <w:pPr>
              <w:pStyle w:val="FormtovanvHTML"/>
              <w:numPr>
                <w:ilvl w:val="0"/>
                <w:numId w:val="103"/>
              </w:numPr>
              <w:shd w:val="clear" w:color="auto" w:fill="FFFFFF"/>
              <w:rPr>
                <w:rFonts w:ascii="Times New Roman" w:hAnsi="Times New Roman" w:cs="Times New Roman"/>
                <w:color w:val="000000"/>
              </w:rPr>
            </w:pPr>
            <w:r w:rsidRPr="004D7121">
              <w:rPr>
                <w:rFonts w:ascii="Times New Roman" w:hAnsi="Times New Roman" w:cs="Times New Roman"/>
                <w:color w:val="000000"/>
              </w:rPr>
              <w:t>Konzultace nad rozpracovaným tématem</w:t>
            </w:r>
          </w:p>
          <w:p w14:paraId="51D17BCE" w14:textId="3AC63CA6" w:rsidR="003D21C4" w:rsidRPr="004D7121" w:rsidRDefault="003D21C4" w:rsidP="00D3581F">
            <w:pPr>
              <w:pStyle w:val="FormtovanvHTML"/>
              <w:numPr>
                <w:ilvl w:val="0"/>
                <w:numId w:val="103"/>
              </w:numPr>
              <w:shd w:val="clear" w:color="auto" w:fill="FFFFFF"/>
              <w:rPr>
                <w:rFonts w:ascii="Times New Roman" w:hAnsi="Times New Roman" w:cs="Times New Roman"/>
                <w:color w:val="000000"/>
              </w:rPr>
            </w:pPr>
            <w:r w:rsidRPr="004D7121">
              <w:rPr>
                <w:rFonts w:ascii="Times New Roman" w:hAnsi="Times New Roman" w:cs="Times New Roman"/>
                <w:color w:val="000000"/>
              </w:rPr>
              <w:t>Konzultace nad rozpracovaným tématem</w:t>
            </w:r>
          </w:p>
          <w:p w14:paraId="6C878199" w14:textId="62116F83" w:rsidR="003D21C4" w:rsidRPr="004D7121" w:rsidRDefault="003D21C4" w:rsidP="00D3581F">
            <w:pPr>
              <w:pStyle w:val="FormtovanvHTML"/>
              <w:numPr>
                <w:ilvl w:val="0"/>
                <w:numId w:val="103"/>
              </w:numPr>
              <w:shd w:val="clear" w:color="auto" w:fill="FFFFFF"/>
              <w:rPr>
                <w:rFonts w:ascii="Times New Roman" w:hAnsi="Times New Roman" w:cs="Times New Roman"/>
                <w:color w:val="000000"/>
              </w:rPr>
            </w:pPr>
            <w:r w:rsidRPr="004D7121">
              <w:rPr>
                <w:rFonts w:ascii="Times New Roman" w:hAnsi="Times New Roman" w:cs="Times New Roman"/>
                <w:color w:val="000000"/>
              </w:rPr>
              <w:t>Realizace pracovních model</w:t>
            </w:r>
            <w:r>
              <w:rPr>
                <w:rFonts w:ascii="Times New Roman" w:hAnsi="Times New Roman" w:cs="Times New Roman"/>
                <w:color w:val="000000"/>
              </w:rPr>
              <w:t>ů</w:t>
            </w:r>
          </w:p>
          <w:p w14:paraId="2583BCC6" w14:textId="51EFF22B" w:rsidR="003D21C4" w:rsidRPr="004D7121" w:rsidRDefault="003D21C4" w:rsidP="00D3581F">
            <w:pPr>
              <w:pStyle w:val="FormtovanvHTML"/>
              <w:numPr>
                <w:ilvl w:val="0"/>
                <w:numId w:val="103"/>
              </w:numPr>
              <w:shd w:val="clear" w:color="auto" w:fill="FFFFFF"/>
              <w:rPr>
                <w:rFonts w:ascii="Times New Roman" w:hAnsi="Times New Roman" w:cs="Times New Roman"/>
                <w:color w:val="000000"/>
              </w:rPr>
            </w:pPr>
            <w:r w:rsidRPr="004D7121">
              <w:rPr>
                <w:rFonts w:ascii="Times New Roman" w:hAnsi="Times New Roman" w:cs="Times New Roman"/>
                <w:color w:val="000000"/>
              </w:rPr>
              <w:t>Konzultace nad rozpracovaným tématem</w:t>
            </w:r>
          </w:p>
          <w:p w14:paraId="49EDCAE0" w14:textId="7D2A45F1" w:rsidR="003D21C4" w:rsidRPr="004D7121" w:rsidRDefault="003D21C4" w:rsidP="00D3581F">
            <w:pPr>
              <w:pStyle w:val="FormtovanvHTML"/>
              <w:numPr>
                <w:ilvl w:val="0"/>
                <w:numId w:val="103"/>
              </w:numPr>
              <w:shd w:val="clear" w:color="auto" w:fill="FFFFFF"/>
              <w:rPr>
                <w:rFonts w:ascii="Times New Roman" w:hAnsi="Times New Roman" w:cs="Times New Roman"/>
                <w:color w:val="000000"/>
              </w:rPr>
            </w:pPr>
            <w:r w:rsidRPr="004D7121">
              <w:rPr>
                <w:rFonts w:ascii="Times New Roman" w:hAnsi="Times New Roman" w:cs="Times New Roman"/>
                <w:color w:val="000000"/>
              </w:rPr>
              <w:t>Konzultace nad rozpracovaným tématem</w:t>
            </w:r>
          </w:p>
          <w:p w14:paraId="428CD023" w14:textId="59CA2516" w:rsidR="003D21C4" w:rsidRPr="004D7121" w:rsidRDefault="003D21C4" w:rsidP="00D3581F">
            <w:pPr>
              <w:pStyle w:val="FormtovanvHTML"/>
              <w:numPr>
                <w:ilvl w:val="0"/>
                <w:numId w:val="103"/>
              </w:numPr>
              <w:shd w:val="clear" w:color="auto" w:fill="FFFFFF"/>
              <w:rPr>
                <w:rFonts w:ascii="Times New Roman" w:hAnsi="Times New Roman" w:cs="Times New Roman"/>
                <w:color w:val="000000"/>
              </w:rPr>
            </w:pPr>
            <w:r w:rsidRPr="004D7121">
              <w:rPr>
                <w:rFonts w:ascii="Times New Roman" w:hAnsi="Times New Roman" w:cs="Times New Roman"/>
                <w:color w:val="000000"/>
              </w:rPr>
              <w:t>Realizace model</w:t>
            </w:r>
            <w:r>
              <w:rPr>
                <w:rFonts w:ascii="Times New Roman" w:hAnsi="Times New Roman" w:cs="Times New Roman"/>
                <w:color w:val="000000"/>
              </w:rPr>
              <w:t>u</w:t>
            </w:r>
            <w:r w:rsidRPr="004D7121">
              <w:rPr>
                <w:rFonts w:ascii="Times New Roman" w:hAnsi="Times New Roman" w:cs="Times New Roman"/>
                <w:color w:val="000000"/>
              </w:rPr>
              <w:t xml:space="preserve"> kolekce, produktové </w:t>
            </w:r>
            <w:r>
              <w:rPr>
                <w:rFonts w:ascii="Times New Roman" w:hAnsi="Times New Roman" w:cs="Times New Roman"/>
                <w:color w:val="000000"/>
              </w:rPr>
              <w:t>s</w:t>
            </w:r>
            <w:r w:rsidRPr="004D7121">
              <w:rPr>
                <w:rFonts w:ascii="Times New Roman" w:hAnsi="Times New Roman" w:cs="Times New Roman"/>
                <w:color w:val="000000"/>
              </w:rPr>
              <w:t>ady z finálního materiálu</w:t>
            </w:r>
          </w:p>
          <w:p w14:paraId="2F19A39C" w14:textId="3AFDA49E" w:rsidR="003D21C4" w:rsidRPr="004D7121" w:rsidRDefault="003D21C4" w:rsidP="00D3581F">
            <w:pPr>
              <w:pStyle w:val="FormtovanvHTML"/>
              <w:numPr>
                <w:ilvl w:val="0"/>
                <w:numId w:val="103"/>
              </w:numPr>
              <w:shd w:val="clear" w:color="auto" w:fill="FFFFFF"/>
              <w:rPr>
                <w:rFonts w:ascii="Times New Roman" w:hAnsi="Times New Roman" w:cs="Times New Roman"/>
                <w:color w:val="000000"/>
              </w:rPr>
            </w:pPr>
            <w:r w:rsidRPr="004D7121">
              <w:rPr>
                <w:rFonts w:ascii="Times New Roman" w:hAnsi="Times New Roman" w:cs="Times New Roman"/>
                <w:color w:val="000000"/>
              </w:rPr>
              <w:t>Konzultace nad rozpracovaným tématem</w:t>
            </w:r>
          </w:p>
          <w:p w14:paraId="05A669CC" w14:textId="2FA12342" w:rsidR="003D21C4" w:rsidRPr="004D7121" w:rsidRDefault="003D21C4" w:rsidP="00D3581F">
            <w:pPr>
              <w:pStyle w:val="FormtovanvHTML"/>
              <w:numPr>
                <w:ilvl w:val="0"/>
                <w:numId w:val="103"/>
              </w:numPr>
              <w:shd w:val="clear" w:color="auto" w:fill="FFFFFF"/>
              <w:rPr>
                <w:rFonts w:ascii="Times New Roman" w:hAnsi="Times New Roman" w:cs="Times New Roman"/>
                <w:color w:val="000000"/>
              </w:rPr>
            </w:pPr>
            <w:r w:rsidRPr="004D7121">
              <w:rPr>
                <w:rFonts w:ascii="Times New Roman" w:hAnsi="Times New Roman" w:cs="Times New Roman"/>
                <w:color w:val="000000"/>
              </w:rPr>
              <w:t>Konzultace nad rozpracovaným tématem</w:t>
            </w:r>
          </w:p>
          <w:p w14:paraId="5C356D95" w14:textId="53D256FE" w:rsidR="003D21C4" w:rsidRPr="004D7121" w:rsidRDefault="003D21C4" w:rsidP="00D3581F">
            <w:pPr>
              <w:pStyle w:val="FormtovanvHTML"/>
              <w:numPr>
                <w:ilvl w:val="0"/>
                <w:numId w:val="103"/>
              </w:numPr>
              <w:shd w:val="clear" w:color="auto" w:fill="FFFFFF"/>
              <w:rPr>
                <w:rFonts w:ascii="Times New Roman" w:hAnsi="Times New Roman" w:cs="Times New Roman"/>
                <w:color w:val="000000"/>
              </w:rPr>
            </w:pPr>
            <w:r w:rsidRPr="004D7121">
              <w:rPr>
                <w:rFonts w:ascii="Times New Roman" w:hAnsi="Times New Roman" w:cs="Times New Roman"/>
                <w:color w:val="000000"/>
              </w:rPr>
              <w:t>Konzultace nad rozpracovaným tématem</w:t>
            </w:r>
          </w:p>
          <w:p w14:paraId="7F19893D" w14:textId="47603B12" w:rsidR="00AB0C24" w:rsidRPr="00473F25" w:rsidRDefault="003D21C4" w:rsidP="00D3581F">
            <w:pPr>
              <w:pStyle w:val="Odstavecseseznamem"/>
              <w:numPr>
                <w:ilvl w:val="0"/>
                <w:numId w:val="103"/>
              </w:numPr>
              <w:spacing w:after="120"/>
              <w:jc w:val="both"/>
              <w:rPr>
                <w:color w:val="000000"/>
              </w:rPr>
            </w:pPr>
            <w:r w:rsidRPr="00473F25">
              <w:rPr>
                <w:color w:val="000000"/>
              </w:rPr>
              <w:t>Vyhodnocení zadání</w:t>
            </w:r>
          </w:p>
          <w:p w14:paraId="5A608646" w14:textId="6142F41B" w:rsidR="003D21C4" w:rsidRPr="00AF68B3" w:rsidRDefault="00AB0C24" w:rsidP="003D21C4">
            <w:pPr>
              <w:jc w:val="both"/>
            </w:pPr>
            <w:r w:rsidRPr="002F7C66">
              <w:rPr>
                <w:shd w:val="clear" w:color="auto" w:fill="FFFFFF"/>
              </w:rPr>
              <w:t>Student přebírá zodpovědnost a iniciativu za svůj další rozvoj, cvičení menšího rozsahu i komplexně pojaté projekty definuje samostatně po</w:t>
            </w:r>
            <w:r>
              <w:rPr>
                <w:shd w:val="clear" w:color="auto" w:fill="FFFFFF"/>
              </w:rPr>
              <w:t xml:space="preserve"> k</w:t>
            </w:r>
            <w:r w:rsidRPr="002F7C66">
              <w:rPr>
                <w:shd w:val="clear" w:color="auto" w:fill="FFFFFF"/>
              </w:rPr>
              <w:t>onzultaci</w:t>
            </w:r>
            <w:r>
              <w:rPr>
                <w:shd w:val="clear" w:color="auto" w:fill="FFFFFF"/>
              </w:rPr>
              <w:t xml:space="preserve"> </w:t>
            </w:r>
            <w:r w:rsidRPr="002F7C66">
              <w:rPr>
                <w:shd w:val="clear" w:color="auto" w:fill="FFFFFF"/>
              </w:rPr>
              <w:t>s pedagogem.</w:t>
            </w:r>
          </w:p>
        </w:tc>
      </w:tr>
      <w:tr w:rsidR="003D21C4" w14:paraId="36D05713" w14:textId="77777777" w:rsidTr="003D21C4">
        <w:trPr>
          <w:trHeight w:val="265"/>
        </w:trPr>
        <w:tc>
          <w:tcPr>
            <w:tcW w:w="3653" w:type="dxa"/>
            <w:gridSpan w:val="2"/>
            <w:tcBorders>
              <w:top w:val="nil"/>
            </w:tcBorders>
            <w:shd w:val="clear" w:color="auto" w:fill="F7CAAC"/>
          </w:tcPr>
          <w:p w14:paraId="1CB453EC" w14:textId="77777777" w:rsidR="003D21C4" w:rsidRDefault="003D21C4" w:rsidP="003D21C4">
            <w:pPr>
              <w:jc w:val="both"/>
            </w:pPr>
            <w:r>
              <w:rPr>
                <w:b/>
              </w:rPr>
              <w:t>Studijní literatura a studijní pomůcky</w:t>
            </w:r>
          </w:p>
        </w:tc>
        <w:tc>
          <w:tcPr>
            <w:tcW w:w="6202" w:type="dxa"/>
            <w:gridSpan w:val="6"/>
            <w:tcBorders>
              <w:top w:val="nil"/>
              <w:bottom w:val="nil"/>
            </w:tcBorders>
          </w:tcPr>
          <w:p w14:paraId="4D043E21" w14:textId="77777777" w:rsidR="003D21C4" w:rsidRDefault="003D21C4" w:rsidP="003D21C4">
            <w:pPr>
              <w:jc w:val="both"/>
            </w:pPr>
          </w:p>
        </w:tc>
      </w:tr>
      <w:tr w:rsidR="003D21C4" w:rsidRPr="003F7F55" w14:paraId="596316BA" w14:textId="77777777" w:rsidTr="00B30121">
        <w:trPr>
          <w:trHeight w:val="1120"/>
        </w:trPr>
        <w:tc>
          <w:tcPr>
            <w:tcW w:w="9855" w:type="dxa"/>
            <w:gridSpan w:val="8"/>
            <w:tcBorders>
              <w:top w:val="nil"/>
            </w:tcBorders>
          </w:tcPr>
          <w:p w14:paraId="71A93AA2" w14:textId="77777777" w:rsidR="003D21C4" w:rsidRPr="00B8180A" w:rsidRDefault="003D21C4" w:rsidP="003D21C4">
            <w:pPr>
              <w:pStyle w:val="Bezmezer"/>
              <w:rPr>
                <w:b/>
              </w:rPr>
            </w:pPr>
            <w:r w:rsidRPr="00B8180A">
              <w:rPr>
                <w:b/>
              </w:rPr>
              <w:t>Povinná:</w:t>
            </w:r>
          </w:p>
          <w:p w14:paraId="043B44AD" w14:textId="77777777" w:rsidR="003D21C4" w:rsidRPr="000C624E" w:rsidRDefault="003D21C4" w:rsidP="003D21C4">
            <w:pPr>
              <w:pStyle w:val="Bezmezer"/>
            </w:pPr>
            <w:r w:rsidRPr="000C624E">
              <w:t xml:space="preserve">KLASOVÁ, Milena. </w:t>
            </w:r>
            <w:r w:rsidRPr="000C624E">
              <w:rPr>
                <w:i/>
              </w:rPr>
              <w:t xml:space="preserve">Libenský a Brychtová. </w:t>
            </w:r>
            <w:r w:rsidRPr="00B8180A">
              <w:t>Praha: Gallery, 2002. ISBN 808601054</w:t>
            </w:r>
            <w:r w:rsidRPr="000C624E">
              <w:t xml:space="preserve">6. </w:t>
            </w:r>
          </w:p>
          <w:p w14:paraId="70C66302" w14:textId="77777777" w:rsidR="003D21C4" w:rsidRPr="000C624E" w:rsidRDefault="003D21C4" w:rsidP="003D21C4">
            <w:pPr>
              <w:pStyle w:val="Bezmezer"/>
            </w:pPr>
            <w:r w:rsidRPr="000C624E">
              <w:t xml:space="preserve">LANGHAMER, A. </w:t>
            </w:r>
            <w:r w:rsidRPr="000C624E">
              <w:rPr>
                <w:i/>
              </w:rPr>
              <w:t>Sklo a světlo — 150 let sklářské školy v Kamenickém Šenově: 1856-2006</w:t>
            </w:r>
            <w:r w:rsidRPr="00B8180A">
              <w:t>. ISBN 807101058</w:t>
            </w:r>
            <w:r w:rsidRPr="000C624E">
              <w:t>8.</w:t>
            </w:r>
          </w:p>
          <w:p w14:paraId="05D12C7B" w14:textId="77777777" w:rsidR="003D21C4" w:rsidRPr="000C624E" w:rsidRDefault="003D21C4" w:rsidP="003D21C4">
            <w:pPr>
              <w:pStyle w:val="Bezmezer"/>
            </w:pPr>
            <w:r w:rsidRPr="000C624E">
              <w:t xml:space="preserve">MICHL, Jan: </w:t>
            </w:r>
            <w:r w:rsidRPr="000C624E">
              <w:rPr>
                <w:i/>
              </w:rPr>
              <w:t>Fukncionalismus, design, škola, trh</w:t>
            </w:r>
            <w:r w:rsidRPr="000C624E">
              <w:t>. Čtrnáct textů o problémech teorie a praxe moderního designu. Pra</w:t>
            </w:r>
            <w:r w:rsidRPr="00B8180A">
              <w:t>ha: Barrister a Principal, 2012. ISBN 978808747448</w:t>
            </w:r>
            <w:r w:rsidRPr="000C624E">
              <w:t xml:space="preserve">8 </w:t>
            </w:r>
          </w:p>
          <w:p w14:paraId="44A41BC3" w14:textId="77777777" w:rsidR="003D21C4" w:rsidRPr="000C624E" w:rsidRDefault="003D21C4" w:rsidP="003D21C4">
            <w:pPr>
              <w:pStyle w:val="Bezmezer"/>
            </w:pPr>
            <w:r w:rsidRPr="000C624E">
              <w:t xml:space="preserve">MILLER, Judith. </w:t>
            </w:r>
            <w:r w:rsidRPr="000C624E">
              <w:rPr>
                <w:i/>
              </w:rPr>
              <w:t>Sklo 20. století.</w:t>
            </w:r>
            <w:r w:rsidRPr="000C624E">
              <w:t xml:space="preserve"> </w:t>
            </w:r>
            <w:r w:rsidRPr="00B8180A">
              <w:t>Bratislava: Noxi, 2005. ISBN 808917921</w:t>
            </w:r>
            <w:r w:rsidRPr="000C624E">
              <w:t xml:space="preserve">5. </w:t>
            </w:r>
          </w:p>
          <w:p w14:paraId="66C9E0B4" w14:textId="77777777" w:rsidR="003D21C4" w:rsidRPr="000C624E" w:rsidRDefault="003D21C4" w:rsidP="003D21C4">
            <w:pPr>
              <w:pStyle w:val="Bezmezer"/>
            </w:pPr>
            <w:r w:rsidRPr="000C624E">
              <w:t xml:space="preserve">PETROVÁ, Sylva. </w:t>
            </w:r>
            <w:r w:rsidRPr="000C624E">
              <w:rPr>
                <w:i/>
              </w:rPr>
              <w:t>České sklo</w:t>
            </w:r>
            <w:r w:rsidRPr="00B8180A">
              <w:t>. Praha: Umprum, 2018.</w:t>
            </w:r>
            <w:r w:rsidRPr="000C624E">
              <w:t xml:space="preserve"> </w:t>
            </w:r>
            <w:r w:rsidRPr="00B8180A">
              <w:t>ISBN 978808798950</w:t>
            </w:r>
            <w:r w:rsidRPr="000C624E">
              <w:t xml:space="preserve">0 </w:t>
            </w:r>
          </w:p>
          <w:p w14:paraId="69BE4390" w14:textId="77777777" w:rsidR="003D21C4" w:rsidRPr="000C624E" w:rsidRDefault="003D21C4" w:rsidP="003D21C4">
            <w:pPr>
              <w:pStyle w:val="Bezmezer"/>
            </w:pPr>
            <w:r w:rsidRPr="000C624E">
              <w:t xml:space="preserve">RICKE, Helmut. </w:t>
            </w:r>
            <w:r w:rsidRPr="000C624E">
              <w:rPr>
                <w:i/>
              </w:rPr>
              <w:t>Czech Glass 1945–1980/Design in an Age of Adversity</w:t>
            </w:r>
            <w:r w:rsidRPr="00B8180A">
              <w:t>.</w:t>
            </w:r>
            <w:r w:rsidRPr="000C624E">
              <w:t xml:space="preserve"> Stuttgart: Arnoldsche</w:t>
            </w:r>
            <w:r w:rsidRPr="00B8180A">
              <w:t xml:space="preserve"> Verlagsanstalt, 2008. ISBN 978389790217</w:t>
            </w:r>
            <w:r w:rsidRPr="000C624E">
              <w:t>6.</w:t>
            </w:r>
          </w:p>
          <w:p w14:paraId="0FF8815E" w14:textId="77777777" w:rsidR="003D21C4" w:rsidRPr="000C624E" w:rsidRDefault="003D21C4" w:rsidP="003D21C4">
            <w:pPr>
              <w:pStyle w:val="Bezmezer"/>
            </w:pPr>
            <w:r w:rsidRPr="000C624E">
              <w:t xml:space="preserve">Ostatní literatura </w:t>
            </w:r>
            <w:r>
              <w:t xml:space="preserve">je </w:t>
            </w:r>
            <w:r w:rsidRPr="000C624E">
              <w:t xml:space="preserve">zadávána individuálně podle charakteru úkolu a profilace studenta. </w:t>
            </w:r>
          </w:p>
          <w:p w14:paraId="4B879FF5" w14:textId="77777777" w:rsidR="003D21C4" w:rsidRPr="000C624E" w:rsidRDefault="003D21C4" w:rsidP="003D21C4">
            <w:r w:rsidRPr="000C624E">
              <w:t xml:space="preserve">Studijní materiály jsou doplněny souborem skript a multimediálních výukových podpor, </w:t>
            </w:r>
          </w:p>
          <w:p w14:paraId="2D10454F" w14:textId="1AA35503" w:rsidR="003D21C4" w:rsidRPr="000C624E" w:rsidRDefault="003D21C4" w:rsidP="003D21C4">
            <w:r w:rsidRPr="000C624E">
              <w:t xml:space="preserve">jejichž vypracování bylo financováno v rámci ESF reg. číslo CZ.1.07/2.2.00/15.0451. </w:t>
            </w:r>
          </w:p>
          <w:p w14:paraId="7A589AAD" w14:textId="77777777" w:rsidR="003D21C4" w:rsidRPr="00B8180A" w:rsidRDefault="003D21C4" w:rsidP="003D21C4">
            <w:pPr>
              <w:pStyle w:val="Bezmezer"/>
              <w:rPr>
                <w:b/>
              </w:rPr>
            </w:pPr>
            <w:r w:rsidRPr="00B8180A">
              <w:rPr>
                <w:b/>
              </w:rPr>
              <w:t>Doporučená:</w:t>
            </w:r>
          </w:p>
          <w:p w14:paraId="3432D77C" w14:textId="77777777" w:rsidR="003D21C4" w:rsidRPr="000C624E" w:rsidRDefault="003D21C4" w:rsidP="003D21C4">
            <w:pPr>
              <w:pStyle w:val="Bezmezer"/>
            </w:pPr>
            <w:r w:rsidRPr="000C624E">
              <w:t>DAY, Ch</w:t>
            </w:r>
            <w:r w:rsidRPr="000C624E">
              <w:rPr>
                <w:i/>
              </w:rPr>
              <w:t>. Duch a místo</w:t>
            </w:r>
            <w:r w:rsidRPr="000C624E">
              <w:t>. Brno:</w:t>
            </w:r>
            <w:r w:rsidRPr="00B8180A">
              <w:t xml:space="preserve"> ERA, 2004. ISBN 808651795</w:t>
            </w:r>
            <w:r w:rsidRPr="000C624E">
              <w:t xml:space="preserve">0. </w:t>
            </w:r>
          </w:p>
          <w:p w14:paraId="1D81749C" w14:textId="77777777" w:rsidR="003D21C4" w:rsidRPr="000C624E" w:rsidRDefault="003D21C4" w:rsidP="003D21C4">
            <w:pPr>
              <w:pStyle w:val="Bezmezer"/>
            </w:pPr>
            <w:r w:rsidRPr="00B8180A">
              <w:t>FIELL, Ch.</w:t>
            </w:r>
            <w:r w:rsidRPr="000C624E">
              <w:t xml:space="preserve"> </w:t>
            </w:r>
            <w:r w:rsidRPr="000C624E">
              <w:rPr>
                <w:i/>
              </w:rPr>
              <w:t>Designing the 21st Century</w:t>
            </w:r>
            <w:r w:rsidRPr="00B8180A">
              <w:t>. Koln: Taschen, 2003. ISBN 382285883</w:t>
            </w:r>
            <w:r w:rsidRPr="000C624E">
              <w:t xml:space="preserve">8. </w:t>
            </w:r>
          </w:p>
          <w:p w14:paraId="0A633FDE" w14:textId="7E6772EB" w:rsidR="003D21C4" w:rsidRDefault="003D21C4" w:rsidP="003D21C4">
            <w:pPr>
              <w:pStyle w:val="Bezmezer"/>
              <w:rPr>
                <w:ins w:id="35" w:author="Hana Ponížilová" w:date="2023-05-25T15:09:00Z"/>
              </w:rPr>
            </w:pPr>
            <w:r w:rsidRPr="000C624E">
              <w:t xml:space="preserve">HOFFMAN, Jens. </w:t>
            </w:r>
            <w:r w:rsidRPr="000C624E">
              <w:rPr>
                <w:i/>
              </w:rPr>
              <w:t>Show Time: The 50 most influental exhibitions of contemporary art.</w:t>
            </w:r>
            <w:r w:rsidRPr="000C624E">
              <w:t xml:space="preserve"> D.</w:t>
            </w:r>
            <w:r w:rsidR="00E33D2D">
              <w:t xml:space="preserve"> </w:t>
            </w:r>
            <w:r w:rsidRPr="000C624E">
              <w:t>A.</w:t>
            </w:r>
            <w:r w:rsidR="00E33D2D">
              <w:t xml:space="preserve"> </w:t>
            </w:r>
            <w:r w:rsidRPr="000C624E">
              <w:t xml:space="preserve">P. / Distributed Art Publishers, Inc., 2014. ISBN 9780500239117. </w:t>
            </w:r>
          </w:p>
          <w:p w14:paraId="29CDC221" w14:textId="403AAF9E" w:rsidR="00606E12" w:rsidRPr="000C624E" w:rsidRDefault="00606E12" w:rsidP="00743C0B">
            <w:pPr>
              <w:pStyle w:val="Bezmezer"/>
              <w:spacing w:line="256" w:lineRule="auto"/>
              <w:rPr>
                <w:lang w:eastAsia="en-US"/>
              </w:rPr>
            </w:pPr>
            <w:ins w:id="36" w:author="Hana Ponížilová" w:date="2023-05-25T15:09:00Z">
              <w:r w:rsidRPr="00606E12">
                <w:rPr>
                  <w:lang w:eastAsia="en-US"/>
                </w:rPr>
                <w:t xml:space="preserve">LEWRICK, Michael, Patrick LINK a Larry J. LEIFER. </w:t>
              </w:r>
              <w:r w:rsidRPr="00606E12">
                <w:rPr>
                  <w:i/>
                  <w:iCs/>
                  <w:lang w:eastAsia="en-US"/>
                </w:rPr>
                <w:t xml:space="preserve">The design thinking playbook: mindful digital transformation of teams, products, services, businesses and ecosystems. </w:t>
              </w:r>
              <w:r w:rsidRPr="00606E12">
                <w:rPr>
                  <w:lang w:eastAsia="en-US"/>
                </w:rPr>
                <w:t>Hoboken: Wiley, 2018. ISBN 9781119467472.</w:t>
              </w:r>
            </w:ins>
          </w:p>
          <w:p w14:paraId="71014939" w14:textId="29300D00" w:rsidR="003D21C4" w:rsidRPr="00926799" w:rsidRDefault="003D21C4" w:rsidP="00B30121">
            <w:r w:rsidRPr="000C624E">
              <w:t>Časopisy – Art and Antiques, Neues Glass, Keramika a sklo, Sklář a Keramik.</w:t>
            </w:r>
          </w:p>
        </w:tc>
      </w:tr>
      <w:tr w:rsidR="003D21C4" w14:paraId="39602F57" w14:textId="77777777" w:rsidTr="003D21C4">
        <w:tc>
          <w:tcPr>
            <w:tcW w:w="9855" w:type="dxa"/>
            <w:gridSpan w:val="8"/>
            <w:tcBorders>
              <w:bottom w:val="double" w:sz="4" w:space="0" w:color="auto"/>
            </w:tcBorders>
            <w:shd w:val="clear" w:color="auto" w:fill="BDD6EE"/>
          </w:tcPr>
          <w:p w14:paraId="47D10957" w14:textId="5B616A3B" w:rsidR="003D21C4" w:rsidRDefault="003D21C4" w:rsidP="003D21C4">
            <w:pPr>
              <w:jc w:val="both"/>
              <w:rPr>
                <w:b/>
                <w:sz w:val="28"/>
              </w:rPr>
            </w:pPr>
            <w:r>
              <w:lastRenderedPageBreak/>
              <w:br w:type="page"/>
            </w:r>
            <w:r>
              <w:rPr>
                <w:b/>
                <w:sz w:val="28"/>
              </w:rPr>
              <w:t>B-III – Charakteristika studijního předmětu</w:t>
            </w:r>
          </w:p>
        </w:tc>
      </w:tr>
      <w:tr w:rsidR="003D21C4" w14:paraId="7209E87A" w14:textId="77777777" w:rsidTr="003D21C4">
        <w:tc>
          <w:tcPr>
            <w:tcW w:w="3086" w:type="dxa"/>
            <w:tcBorders>
              <w:top w:val="double" w:sz="4" w:space="0" w:color="auto"/>
            </w:tcBorders>
            <w:shd w:val="clear" w:color="auto" w:fill="F7CAAC"/>
          </w:tcPr>
          <w:p w14:paraId="3A04E330" w14:textId="77777777" w:rsidR="003D21C4" w:rsidRDefault="003D21C4" w:rsidP="003D21C4">
            <w:pPr>
              <w:rPr>
                <w:b/>
              </w:rPr>
            </w:pPr>
            <w:r>
              <w:rPr>
                <w:b/>
              </w:rPr>
              <w:t>Název studijního předmětu</w:t>
            </w:r>
          </w:p>
        </w:tc>
        <w:tc>
          <w:tcPr>
            <w:tcW w:w="6769" w:type="dxa"/>
            <w:gridSpan w:val="7"/>
            <w:tcBorders>
              <w:top w:val="double" w:sz="4" w:space="0" w:color="auto"/>
            </w:tcBorders>
          </w:tcPr>
          <w:p w14:paraId="688C8652" w14:textId="77777777" w:rsidR="003D21C4" w:rsidRDefault="003D21C4" w:rsidP="003D21C4">
            <w:pPr>
              <w:jc w:val="both"/>
            </w:pPr>
            <w:r>
              <w:t>Ateliér Sklo, prostor, objekt 10</w:t>
            </w:r>
          </w:p>
        </w:tc>
      </w:tr>
      <w:tr w:rsidR="003D21C4" w14:paraId="49AE85FC" w14:textId="77777777" w:rsidTr="003D21C4">
        <w:tc>
          <w:tcPr>
            <w:tcW w:w="3086" w:type="dxa"/>
            <w:shd w:val="clear" w:color="auto" w:fill="F7CAAC"/>
          </w:tcPr>
          <w:p w14:paraId="012897B8" w14:textId="77777777" w:rsidR="003D21C4" w:rsidRDefault="003D21C4" w:rsidP="003D21C4">
            <w:pPr>
              <w:rPr>
                <w:b/>
              </w:rPr>
            </w:pPr>
            <w:r>
              <w:rPr>
                <w:b/>
              </w:rPr>
              <w:t>Typ předmětu</w:t>
            </w:r>
          </w:p>
        </w:tc>
        <w:tc>
          <w:tcPr>
            <w:tcW w:w="3406" w:type="dxa"/>
            <w:gridSpan w:val="4"/>
          </w:tcPr>
          <w:p w14:paraId="0D512A04" w14:textId="788F8589" w:rsidR="003D21C4" w:rsidRDefault="000E784D" w:rsidP="003D21C4">
            <w:pPr>
              <w:jc w:val="both"/>
            </w:pPr>
            <w:r>
              <w:t>p</w:t>
            </w:r>
            <w:r w:rsidR="003D21C4">
              <w:t>ovinný, PZ</w:t>
            </w:r>
          </w:p>
        </w:tc>
        <w:tc>
          <w:tcPr>
            <w:tcW w:w="2695" w:type="dxa"/>
            <w:gridSpan w:val="2"/>
            <w:shd w:val="clear" w:color="auto" w:fill="F7CAAC"/>
          </w:tcPr>
          <w:p w14:paraId="7DC58975" w14:textId="77777777" w:rsidR="003D21C4" w:rsidRDefault="003D21C4" w:rsidP="003D21C4">
            <w:pPr>
              <w:jc w:val="both"/>
            </w:pPr>
            <w:r>
              <w:rPr>
                <w:b/>
              </w:rPr>
              <w:t>doporučený ročník / semestr</w:t>
            </w:r>
          </w:p>
        </w:tc>
        <w:tc>
          <w:tcPr>
            <w:tcW w:w="668" w:type="dxa"/>
          </w:tcPr>
          <w:p w14:paraId="1E374714" w14:textId="77777777" w:rsidR="003D21C4" w:rsidRDefault="003D21C4" w:rsidP="003D21C4">
            <w:pPr>
              <w:jc w:val="both"/>
            </w:pPr>
            <w:r>
              <w:t>2/LS</w:t>
            </w:r>
          </w:p>
        </w:tc>
      </w:tr>
      <w:tr w:rsidR="003D21C4" w14:paraId="52630DF0" w14:textId="77777777" w:rsidTr="003D21C4">
        <w:tc>
          <w:tcPr>
            <w:tcW w:w="3086" w:type="dxa"/>
            <w:shd w:val="clear" w:color="auto" w:fill="F7CAAC"/>
          </w:tcPr>
          <w:p w14:paraId="4756E578" w14:textId="77777777" w:rsidR="003D21C4" w:rsidRDefault="003D21C4" w:rsidP="003D21C4">
            <w:pPr>
              <w:rPr>
                <w:b/>
              </w:rPr>
            </w:pPr>
            <w:r>
              <w:rPr>
                <w:b/>
              </w:rPr>
              <w:t>Rozsah studijního předmětu</w:t>
            </w:r>
          </w:p>
        </w:tc>
        <w:tc>
          <w:tcPr>
            <w:tcW w:w="1701" w:type="dxa"/>
            <w:gridSpan w:val="2"/>
          </w:tcPr>
          <w:p w14:paraId="6BAE0D06" w14:textId="232C99EB" w:rsidR="003D21C4" w:rsidRDefault="00D41DAA" w:rsidP="003D21C4">
            <w:pPr>
              <w:jc w:val="both"/>
            </w:pPr>
            <w:r>
              <w:t>40</w:t>
            </w:r>
            <w:r w:rsidR="003D21C4">
              <w:t xml:space="preserve"> ateliér</w:t>
            </w:r>
          </w:p>
        </w:tc>
        <w:tc>
          <w:tcPr>
            <w:tcW w:w="889" w:type="dxa"/>
            <w:shd w:val="clear" w:color="auto" w:fill="F7CAAC"/>
          </w:tcPr>
          <w:p w14:paraId="0F36969E" w14:textId="77777777" w:rsidR="003D21C4" w:rsidRDefault="003D21C4" w:rsidP="003D21C4">
            <w:pPr>
              <w:jc w:val="both"/>
              <w:rPr>
                <w:b/>
              </w:rPr>
            </w:pPr>
            <w:r>
              <w:rPr>
                <w:b/>
              </w:rPr>
              <w:t xml:space="preserve">hod. </w:t>
            </w:r>
          </w:p>
        </w:tc>
        <w:tc>
          <w:tcPr>
            <w:tcW w:w="816" w:type="dxa"/>
          </w:tcPr>
          <w:p w14:paraId="3C3CF38E" w14:textId="20F6F7D7" w:rsidR="003D21C4" w:rsidRDefault="00D41DAA" w:rsidP="003D21C4">
            <w:pPr>
              <w:jc w:val="both"/>
            </w:pPr>
            <w:r>
              <w:t>40</w:t>
            </w:r>
          </w:p>
        </w:tc>
        <w:tc>
          <w:tcPr>
            <w:tcW w:w="2156" w:type="dxa"/>
            <w:shd w:val="clear" w:color="auto" w:fill="F7CAAC"/>
          </w:tcPr>
          <w:p w14:paraId="0958655B" w14:textId="77777777" w:rsidR="003D21C4" w:rsidRDefault="003D21C4" w:rsidP="003D21C4">
            <w:pPr>
              <w:jc w:val="both"/>
              <w:rPr>
                <w:b/>
              </w:rPr>
            </w:pPr>
            <w:r>
              <w:rPr>
                <w:b/>
              </w:rPr>
              <w:t>kreditů</w:t>
            </w:r>
          </w:p>
        </w:tc>
        <w:tc>
          <w:tcPr>
            <w:tcW w:w="1207" w:type="dxa"/>
            <w:gridSpan w:val="2"/>
          </w:tcPr>
          <w:p w14:paraId="1F351493" w14:textId="77777777" w:rsidR="003D21C4" w:rsidRDefault="003D21C4" w:rsidP="003D21C4">
            <w:pPr>
              <w:jc w:val="both"/>
            </w:pPr>
            <w:r>
              <w:t>15</w:t>
            </w:r>
          </w:p>
        </w:tc>
      </w:tr>
      <w:tr w:rsidR="003D21C4" w14:paraId="7F99F6BF" w14:textId="77777777" w:rsidTr="003D21C4">
        <w:tc>
          <w:tcPr>
            <w:tcW w:w="3086" w:type="dxa"/>
            <w:shd w:val="clear" w:color="auto" w:fill="F7CAAC"/>
          </w:tcPr>
          <w:p w14:paraId="3D1A956B" w14:textId="77777777" w:rsidR="003D21C4" w:rsidRDefault="003D21C4" w:rsidP="003D21C4">
            <w:pPr>
              <w:rPr>
                <w:b/>
                <w:sz w:val="22"/>
              </w:rPr>
            </w:pPr>
            <w:r>
              <w:rPr>
                <w:b/>
              </w:rPr>
              <w:t>Prerekvizity, korekvizity, ekvivalence</w:t>
            </w:r>
          </w:p>
        </w:tc>
        <w:tc>
          <w:tcPr>
            <w:tcW w:w="6769" w:type="dxa"/>
            <w:gridSpan w:val="7"/>
          </w:tcPr>
          <w:p w14:paraId="3FE2EC8F" w14:textId="6077D403" w:rsidR="003D21C4" w:rsidRDefault="00E33D2D" w:rsidP="003D21C4">
            <w:pPr>
              <w:jc w:val="both"/>
            </w:pPr>
            <w:r>
              <w:t>Ateliér Sklo, prostor, objekt 9</w:t>
            </w:r>
          </w:p>
        </w:tc>
      </w:tr>
      <w:tr w:rsidR="003D21C4" w14:paraId="4184554B" w14:textId="77777777" w:rsidTr="003D21C4">
        <w:tc>
          <w:tcPr>
            <w:tcW w:w="3086" w:type="dxa"/>
            <w:shd w:val="clear" w:color="auto" w:fill="F7CAAC"/>
          </w:tcPr>
          <w:p w14:paraId="509C048F" w14:textId="77777777" w:rsidR="003D21C4" w:rsidRDefault="003D21C4" w:rsidP="003D21C4">
            <w:pPr>
              <w:rPr>
                <w:b/>
              </w:rPr>
            </w:pPr>
            <w:r>
              <w:rPr>
                <w:b/>
              </w:rPr>
              <w:t>Způsob ověření studijních výsledků</w:t>
            </w:r>
          </w:p>
        </w:tc>
        <w:tc>
          <w:tcPr>
            <w:tcW w:w="3406" w:type="dxa"/>
            <w:gridSpan w:val="4"/>
          </w:tcPr>
          <w:p w14:paraId="0C67AF81" w14:textId="5603BC60" w:rsidR="003D21C4" w:rsidRDefault="00B30121" w:rsidP="003D21C4">
            <w:pPr>
              <w:jc w:val="both"/>
            </w:pPr>
            <w:r>
              <w:t>zápočet, zkouška</w:t>
            </w:r>
          </w:p>
        </w:tc>
        <w:tc>
          <w:tcPr>
            <w:tcW w:w="2156" w:type="dxa"/>
            <w:shd w:val="clear" w:color="auto" w:fill="F7CAAC"/>
          </w:tcPr>
          <w:p w14:paraId="00C49B45" w14:textId="77777777" w:rsidR="003D21C4" w:rsidRDefault="003D21C4" w:rsidP="003D21C4">
            <w:pPr>
              <w:jc w:val="both"/>
              <w:rPr>
                <w:b/>
              </w:rPr>
            </w:pPr>
            <w:r>
              <w:rPr>
                <w:b/>
              </w:rPr>
              <w:t>Forma výuky</w:t>
            </w:r>
          </w:p>
        </w:tc>
        <w:tc>
          <w:tcPr>
            <w:tcW w:w="1207" w:type="dxa"/>
            <w:gridSpan w:val="2"/>
          </w:tcPr>
          <w:p w14:paraId="11854A69" w14:textId="77777777" w:rsidR="003D21C4" w:rsidRDefault="003D21C4" w:rsidP="003D21C4">
            <w:pPr>
              <w:jc w:val="both"/>
            </w:pPr>
            <w:r>
              <w:t>ateliér</w:t>
            </w:r>
          </w:p>
        </w:tc>
      </w:tr>
      <w:tr w:rsidR="003D21C4" w14:paraId="7BC06FA7" w14:textId="77777777" w:rsidTr="003D21C4">
        <w:tc>
          <w:tcPr>
            <w:tcW w:w="3086" w:type="dxa"/>
            <w:shd w:val="clear" w:color="auto" w:fill="F7CAAC"/>
          </w:tcPr>
          <w:p w14:paraId="0CC8F79A" w14:textId="77777777" w:rsidR="003D21C4" w:rsidRDefault="003D21C4" w:rsidP="003D21C4">
            <w:pPr>
              <w:rPr>
                <w:b/>
              </w:rPr>
            </w:pPr>
            <w:r>
              <w:rPr>
                <w:b/>
              </w:rPr>
              <w:t>Forma způsobu ověření studijních výsledků a další požadavky na studenta</w:t>
            </w:r>
          </w:p>
        </w:tc>
        <w:tc>
          <w:tcPr>
            <w:tcW w:w="6769" w:type="dxa"/>
            <w:gridSpan w:val="7"/>
            <w:tcBorders>
              <w:bottom w:val="nil"/>
            </w:tcBorders>
          </w:tcPr>
          <w:p w14:paraId="14CF868C" w14:textId="77777777" w:rsidR="003D21C4" w:rsidRDefault="003D21C4" w:rsidP="003D21C4">
            <w:pPr>
              <w:jc w:val="both"/>
              <w:rPr>
                <w:shd w:val="clear" w:color="auto" w:fill="FFFFFF"/>
              </w:rPr>
            </w:pPr>
            <w:r>
              <w:rPr>
                <w:shd w:val="clear" w:color="auto" w:fill="FFFFFF"/>
              </w:rPr>
              <w:t>Docházka: povinná 80% účast.</w:t>
            </w:r>
          </w:p>
          <w:p w14:paraId="786953CA" w14:textId="77777777" w:rsidR="003D21C4" w:rsidRPr="00A7052D" w:rsidRDefault="003D21C4" w:rsidP="003D21C4">
            <w:pPr>
              <w:jc w:val="both"/>
              <w:rPr>
                <w:color w:val="FF0000"/>
              </w:rPr>
            </w:pPr>
            <w:r>
              <w:rPr>
                <w:shd w:val="clear" w:color="auto" w:fill="FFFFFF"/>
              </w:rPr>
              <w:t>Samostatné zpracování zadaných úkolů na základě znalosti dané problematiky, obhajoba autorského řešení (prezentace, model, případně prototyp).</w:t>
            </w:r>
          </w:p>
        </w:tc>
      </w:tr>
      <w:tr w:rsidR="003D21C4" w14:paraId="2B45823E" w14:textId="77777777" w:rsidTr="008718FB">
        <w:trPr>
          <w:trHeight w:val="109"/>
        </w:trPr>
        <w:tc>
          <w:tcPr>
            <w:tcW w:w="9855" w:type="dxa"/>
            <w:gridSpan w:val="8"/>
            <w:tcBorders>
              <w:top w:val="nil"/>
            </w:tcBorders>
          </w:tcPr>
          <w:p w14:paraId="208862DD" w14:textId="77777777" w:rsidR="003D21C4" w:rsidRDefault="003D21C4" w:rsidP="003D21C4"/>
        </w:tc>
      </w:tr>
      <w:tr w:rsidR="003D21C4" w14:paraId="3DDFAB3D" w14:textId="77777777" w:rsidTr="003D21C4">
        <w:trPr>
          <w:trHeight w:val="197"/>
        </w:trPr>
        <w:tc>
          <w:tcPr>
            <w:tcW w:w="3086" w:type="dxa"/>
            <w:tcBorders>
              <w:top w:val="nil"/>
            </w:tcBorders>
            <w:shd w:val="clear" w:color="auto" w:fill="F7CAAC"/>
          </w:tcPr>
          <w:p w14:paraId="24A242B7" w14:textId="77777777" w:rsidR="003D21C4" w:rsidRDefault="003D21C4" w:rsidP="003D21C4">
            <w:pPr>
              <w:rPr>
                <w:b/>
              </w:rPr>
            </w:pPr>
            <w:r>
              <w:rPr>
                <w:b/>
              </w:rPr>
              <w:t>Garant předmětu</w:t>
            </w:r>
          </w:p>
        </w:tc>
        <w:tc>
          <w:tcPr>
            <w:tcW w:w="6769" w:type="dxa"/>
            <w:gridSpan w:val="7"/>
            <w:tcBorders>
              <w:top w:val="nil"/>
            </w:tcBorders>
          </w:tcPr>
          <w:p w14:paraId="7FE6372D" w14:textId="57678751" w:rsidR="003D21C4" w:rsidRDefault="00473F25" w:rsidP="003D21C4">
            <w:pPr>
              <w:jc w:val="both"/>
            </w:pPr>
            <w:r>
              <w:t>p</w:t>
            </w:r>
            <w:r w:rsidR="003D21C4">
              <w:t>rof. MgA. Petr Stanický, M. F. A.</w:t>
            </w:r>
          </w:p>
        </w:tc>
      </w:tr>
      <w:tr w:rsidR="003D21C4" w14:paraId="69C92CA0" w14:textId="77777777" w:rsidTr="003D21C4">
        <w:trPr>
          <w:trHeight w:val="243"/>
        </w:trPr>
        <w:tc>
          <w:tcPr>
            <w:tcW w:w="3086" w:type="dxa"/>
            <w:tcBorders>
              <w:top w:val="nil"/>
            </w:tcBorders>
            <w:shd w:val="clear" w:color="auto" w:fill="F7CAAC"/>
          </w:tcPr>
          <w:p w14:paraId="48B92098" w14:textId="77777777" w:rsidR="003D21C4" w:rsidRDefault="003D21C4" w:rsidP="003D21C4">
            <w:pPr>
              <w:rPr>
                <w:b/>
              </w:rPr>
            </w:pPr>
            <w:r>
              <w:rPr>
                <w:b/>
              </w:rPr>
              <w:t>Zapojení garanta do výuky předmětu</w:t>
            </w:r>
          </w:p>
        </w:tc>
        <w:tc>
          <w:tcPr>
            <w:tcW w:w="6769" w:type="dxa"/>
            <w:gridSpan w:val="7"/>
            <w:tcBorders>
              <w:top w:val="nil"/>
            </w:tcBorders>
          </w:tcPr>
          <w:p w14:paraId="01245478" w14:textId="2715C293" w:rsidR="003D21C4" w:rsidRDefault="003D21C4" w:rsidP="00D41DAA">
            <w:pPr>
              <w:jc w:val="both"/>
            </w:pPr>
            <w:r>
              <w:t>100</w:t>
            </w:r>
            <w:r w:rsidR="00D41DAA">
              <w:t xml:space="preserve"> </w:t>
            </w:r>
            <w:r>
              <w:t>%</w:t>
            </w:r>
          </w:p>
        </w:tc>
      </w:tr>
      <w:tr w:rsidR="003D21C4" w14:paraId="6CEC25B9" w14:textId="77777777" w:rsidTr="003D21C4">
        <w:tc>
          <w:tcPr>
            <w:tcW w:w="3086" w:type="dxa"/>
            <w:shd w:val="clear" w:color="auto" w:fill="F7CAAC"/>
          </w:tcPr>
          <w:p w14:paraId="65C1D655" w14:textId="77777777" w:rsidR="003D21C4" w:rsidRDefault="003D21C4" w:rsidP="003D21C4">
            <w:pPr>
              <w:rPr>
                <w:b/>
              </w:rPr>
            </w:pPr>
            <w:r>
              <w:rPr>
                <w:b/>
              </w:rPr>
              <w:t>Vyučující</w:t>
            </w:r>
          </w:p>
        </w:tc>
        <w:tc>
          <w:tcPr>
            <w:tcW w:w="6769" w:type="dxa"/>
            <w:gridSpan w:val="7"/>
            <w:tcBorders>
              <w:bottom w:val="nil"/>
            </w:tcBorders>
          </w:tcPr>
          <w:p w14:paraId="584868DF" w14:textId="7261D6B7" w:rsidR="003D21C4" w:rsidRDefault="00473F25" w:rsidP="003D21C4">
            <w:pPr>
              <w:jc w:val="both"/>
            </w:pPr>
            <w:r>
              <w:t>p</w:t>
            </w:r>
            <w:r w:rsidR="003D21C4">
              <w:t>rof. MgA. Petr Stanický, M. F. A.</w:t>
            </w:r>
          </w:p>
        </w:tc>
      </w:tr>
      <w:tr w:rsidR="003D21C4" w14:paraId="7C9EE9E2" w14:textId="77777777" w:rsidTr="008718FB">
        <w:trPr>
          <w:trHeight w:val="95"/>
        </w:trPr>
        <w:tc>
          <w:tcPr>
            <w:tcW w:w="9855" w:type="dxa"/>
            <w:gridSpan w:val="8"/>
            <w:tcBorders>
              <w:top w:val="nil"/>
            </w:tcBorders>
          </w:tcPr>
          <w:p w14:paraId="3A702DEF" w14:textId="77777777" w:rsidR="003D21C4" w:rsidRDefault="003D21C4" w:rsidP="003D21C4">
            <w:pPr>
              <w:jc w:val="both"/>
            </w:pPr>
          </w:p>
        </w:tc>
      </w:tr>
      <w:tr w:rsidR="003D21C4" w14:paraId="0EBD17FD" w14:textId="77777777" w:rsidTr="003D21C4">
        <w:tc>
          <w:tcPr>
            <w:tcW w:w="3086" w:type="dxa"/>
            <w:shd w:val="clear" w:color="auto" w:fill="F7CAAC"/>
          </w:tcPr>
          <w:p w14:paraId="777F8EEA" w14:textId="77777777" w:rsidR="003D21C4" w:rsidRDefault="003D21C4" w:rsidP="003D21C4">
            <w:pPr>
              <w:jc w:val="both"/>
              <w:rPr>
                <w:b/>
              </w:rPr>
            </w:pPr>
            <w:r>
              <w:rPr>
                <w:b/>
              </w:rPr>
              <w:t>Stručná anotace předmětu</w:t>
            </w:r>
          </w:p>
        </w:tc>
        <w:tc>
          <w:tcPr>
            <w:tcW w:w="6769" w:type="dxa"/>
            <w:gridSpan w:val="7"/>
            <w:tcBorders>
              <w:bottom w:val="nil"/>
            </w:tcBorders>
          </w:tcPr>
          <w:p w14:paraId="739AA51C" w14:textId="77777777" w:rsidR="003D21C4" w:rsidRDefault="003D21C4" w:rsidP="003D21C4">
            <w:pPr>
              <w:jc w:val="both"/>
            </w:pPr>
          </w:p>
        </w:tc>
      </w:tr>
      <w:tr w:rsidR="003D21C4" w14:paraId="438490FD" w14:textId="77777777" w:rsidTr="003D21C4">
        <w:trPr>
          <w:trHeight w:val="3938"/>
        </w:trPr>
        <w:tc>
          <w:tcPr>
            <w:tcW w:w="9855" w:type="dxa"/>
            <w:gridSpan w:val="8"/>
            <w:tcBorders>
              <w:top w:val="nil"/>
              <w:bottom w:val="single" w:sz="12" w:space="0" w:color="auto"/>
            </w:tcBorders>
          </w:tcPr>
          <w:p w14:paraId="0498B78D" w14:textId="78E53718" w:rsidR="003D21C4" w:rsidRDefault="003D21C4" w:rsidP="00473F25">
            <w:pPr>
              <w:spacing w:after="120"/>
              <w:jc w:val="both"/>
            </w:pPr>
            <w:r>
              <w:t>Předmět připravuje studenty na úspěšné zvládnutí praktické magisterské práce a na vstup do praxe, tj. zvládnutí tvůrčího procesu včetně organizace práce na několika paralelních projektech různého rozsahu a charakteru. Důraz je kladen na rekapitulaci všech procesních postupů</w:t>
            </w:r>
            <w:r w:rsidR="00D74687">
              <w:t>, které jsou</w:t>
            </w:r>
            <w:r>
              <w:t xml:space="preserve"> zcela v režii studenta. Výuka v posledním semestru shrnuje předešlé studium a je zaměřena na individuální projekty.</w:t>
            </w:r>
          </w:p>
          <w:p w14:paraId="5D995278" w14:textId="6ECEF3B4" w:rsidR="003D21C4" w:rsidRPr="004D7121" w:rsidRDefault="003D21C4" w:rsidP="00D3581F">
            <w:pPr>
              <w:pStyle w:val="FormtovanvHTML"/>
              <w:numPr>
                <w:ilvl w:val="0"/>
                <w:numId w:val="89"/>
              </w:numPr>
              <w:shd w:val="clear" w:color="auto" w:fill="FFFFFF"/>
              <w:rPr>
                <w:rFonts w:ascii="Times New Roman" w:hAnsi="Times New Roman" w:cs="Times New Roman"/>
                <w:color w:val="000000"/>
              </w:rPr>
            </w:pPr>
            <w:r w:rsidRPr="004D7121">
              <w:rPr>
                <w:rFonts w:ascii="Times New Roman" w:hAnsi="Times New Roman" w:cs="Times New Roman"/>
                <w:color w:val="000000"/>
              </w:rPr>
              <w:t xml:space="preserve">Úvodní hodina, ateliérové zadání, požadavky ke </w:t>
            </w:r>
            <w:r>
              <w:rPr>
                <w:rFonts w:ascii="Times New Roman" w:hAnsi="Times New Roman" w:cs="Times New Roman"/>
                <w:color w:val="000000"/>
              </w:rPr>
              <w:t>splnění předmětu</w:t>
            </w:r>
          </w:p>
          <w:p w14:paraId="5DFDA81F" w14:textId="470E7AC4" w:rsidR="003D21C4" w:rsidRPr="004D7121" w:rsidRDefault="003D21C4" w:rsidP="00D3581F">
            <w:pPr>
              <w:pStyle w:val="FormtovanvHTML"/>
              <w:numPr>
                <w:ilvl w:val="0"/>
                <w:numId w:val="89"/>
              </w:numPr>
              <w:shd w:val="clear" w:color="auto" w:fill="FFFFFF"/>
              <w:rPr>
                <w:rFonts w:ascii="Times New Roman" w:hAnsi="Times New Roman" w:cs="Times New Roman"/>
                <w:color w:val="000000"/>
              </w:rPr>
            </w:pPr>
            <w:r w:rsidRPr="004D7121">
              <w:rPr>
                <w:rFonts w:ascii="Times New Roman" w:hAnsi="Times New Roman" w:cs="Times New Roman"/>
                <w:color w:val="000000"/>
              </w:rPr>
              <w:t>Brainstorming, moodboard, storyboard</w:t>
            </w:r>
          </w:p>
          <w:p w14:paraId="6727A7FE" w14:textId="11888474" w:rsidR="003D21C4" w:rsidRPr="004D7121" w:rsidRDefault="003D21C4" w:rsidP="00D3581F">
            <w:pPr>
              <w:pStyle w:val="FormtovanvHTML"/>
              <w:numPr>
                <w:ilvl w:val="0"/>
                <w:numId w:val="89"/>
              </w:numPr>
              <w:shd w:val="clear" w:color="auto" w:fill="FFFFFF"/>
              <w:rPr>
                <w:rFonts w:ascii="Times New Roman" w:hAnsi="Times New Roman" w:cs="Times New Roman"/>
                <w:color w:val="000000"/>
              </w:rPr>
            </w:pPr>
            <w:r w:rsidRPr="004D7121">
              <w:rPr>
                <w:rFonts w:ascii="Times New Roman" w:hAnsi="Times New Roman" w:cs="Times New Roman"/>
                <w:color w:val="000000"/>
              </w:rPr>
              <w:t>Konzultace nad rozpracovaným tématem</w:t>
            </w:r>
          </w:p>
          <w:p w14:paraId="7764A957" w14:textId="3D4E020D" w:rsidR="003D21C4" w:rsidRPr="004D7121" w:rsidRDefault="003D21C4" w:rsidP="00D3581F">
            <w:pPr>
              <w:pStyle w:val="FormtovanvHTML"/>
              <w:numPr>
                <w:ilvl w:val="0"/>
                <w:numId w:val="89"/>
              </w:numPr>
              <w:shd w:val="clear" w:color="auto" w:fill="FFFFFF"/>
              <w:rPr>
                <w:rFonts w:ascii="Times New Roman" w:hAnsi="Times New Roman" w:cs="Times New Roman"/>
                <w:color w:val="000000"/>
              </w:rPr>
            </w:pPr>
            <w:r w:rsidRPr="004D7121">
              <w:rPr>
                <w:rFonts w:ascii="Times New Roman" w:hAnsi="Times New Roman" w:cs="Times New Roman"/>
                <w:color w:val="000000"/>
              </w:rPr>
              <w:t>Konzultace nad rozpracovaným tématem</w:t>
            </w:r>
          </w:p>
          <w:p w14:paraId="6BC16849" w14:textId="74B17121" w:rsidR="003D21C4" w:rsidRPr="004D7121" w:rsidRDefault="003D21C4" w:rsidP="00D3581F">
            <w:pPr>
              <w:pStyle w:val="FormtovanvHTML"/>
              <w:numPr>
                <w:ilvl w:val="0"/>
                <w:numId w:val="89"/>
              </w:numPr>
              <w:shd w:val="clear" w:color="auto" w:fill="FFFFFF"/>
              <w:rPr>
                <w:rFonts w:ascii="Times New Roman" w:hAnsi="Times New Roman" w:cs="Times New Roman"/>
                <w:color w:val="000000"/>
              </w:rPr>
            </w:pPr>
            <w:r w:rsidRPr="004D7121">
              <w:rPr>
                <w:rFonts w:ascii="Times New Roman" w:hAnsi="Times New Roman" w:cs="Times New Roman"/>
                <w:color w:val="000000"/>
              </w:rPr>
              <w:t>Konzultace nad rozpracovaným tématem</w:t>
            </w:r>
          </w:p>
          <w:p w14:paraId="75CAB81F" w14:textId="564DF8F8" w:rsidR="003D21C4" w:rsidRPr="004D7121" w:rsidRDefault="003D21C4" w:rsidP="00D3581F">
            <w:pPr>
              <w:pStyle w:val="FormtovanvHTML"/>
              <w:numPr>
                <w:ilvl w:val="0"/>
                <w:numId w:val="89"/>
              </w:numPr>
              <w:shd w:val="clear" w:color="auto" w:fill="FFFFFF"/>
              <w:rPr>
                <w:rFonts w:ascii="Times New Roman" w:hAnsi="Times New Roman" w:cs="Times New Roman"/>
                <w:color w:val="000000"/>
              </w:rPr>
            </w:pPr>
            <w:r w:rsidRPr="004D7121">
              <w:rPr>
                <w:rFonts w:ascii="Times New Roman" w:hAnsi="Times New Roman" w:cs="Times New Roman"/>
                <w:color w:val="000000"/>
              </w:rPr>
              <w:t>Realizace pracovních model</w:t>
            </w:r>
            <w:r>
              <w:rPr>
                <w:rFonts w:ascii="Times New Roman" w:hAnsi="Times New Roman" w:cs="Times New Roman"/>
                <w:color w:val="000000"/>
              </w:rPr>
              <w:t>ů</w:t>
            </w:r>
          </w:p>
          <w:p w14:paraId="7D0663FC" w14:textId="08553736" w:rsidR="003D21C4" w:rsidRPr="004D7121" w:rsidRDefault="003D21C4" w:rsidP="00D3581F">
            <w:pPr>
              <w:pStyle w:val="FormtovanvHTML"/>
              <w:numPr>
                <w:ilvl w:val="0"/>
                <w:numId w:val="89"/>
              </w:numPr>
              <w:shd w:val="clear" w:color="auto" w:fill="FFFFFF"/>
              <w:rPr>
                <w:rFonts w:ascii="Times New Roman" w:hAnsi="Times New Roman" w:cs="Times New Roman"/>
                <w:color w:val="000000"/>
              </w:rPr>
            </w:pPr>
            <w:r w:rsidRPr="004D7121">
              <w:rPr>
                <w:rFonts w:ascii="Times New Roman" w:hAnsi="Times New Roman" w:cs="Times New Roman"/>
                <w:color w:val="000000"/>
              </w:rPr>
              <w:t>Konzultace nad rozpracovaným tématem</w:t>
            </w:r>
          </w:p>
          <w:p w14:paraId="7936BBF2" w14:textId="4833C26C" w:rsidR="003D21C4" w:rsidRPr="004D7121" w:rsidRDefault="003D21C4" w:rsidP="00D3581F">
            <w:pPr>
              <w:pStyle w:val="FormtovanvHTML"/>
              <w:numPr>
                <w:ilvl w:val="0"/>
                <w:numId w:val="89"/>
              </w:numPr>
              <w:shd w:val="clear" w:color="auto" w:fill="FFFFFF"/>
              <w:rPr>
                <w:rFonts w:ascii="Times New Roman" w:hAnsi="Times New Roman" w:cs="Times New Roman"/>
                <w:color w:val="000000"/>
              </w:rPr>
            </w:pPr>
            <w:r w:rsidRPr="004D7121">
              <w:rPr>
                <w:rFonts w:ascii="Times New Roman" w:hAnsi="Times New Roman" w:cs="Times New Roman"/>
                <w:color w:val="000000"/>
              </w:rPr>
              <w:t>Konzultace nad rozpracovaným tématem</w:t>
            </w:r>
          </w:p>
          <w:p w14:paraId="43D5276D" w14:textId="04B67EBB" w:rsidR="003D21C4" w:rsidRPr="004D7121" w:rsidRDefault="003D21C4" w:rsidP="00D3581F">
            <w:pPr>
              <w:pStyle w:val="FormtovanvHTML"/>
              <w:numPr>
                <w:ilvl w:val="0"/>
                <w:numId w:val="89"/>
              </w:numPr>
              <w:shd w:val="clear" w:color="auto" w:fill="FFFFFF"/>
              <w:rPr>
                <w:rFonts w:ascii="Times New Roman" w:hAnsi="Times New Roman" w:cs="Times New Roman"/>
                <w:color w:val="000000"/>
              </w:rPr>
            </w:pPr>
            <w:r w:rsidRPr="004D7121">
              <w:rPr>
                <w:rFonts w:ascii="Times New Roman" w:hAnsi="Times New Roman" w:cs="Times New Roman"/>
                <w:color w:val="000000"/>
              </w:rPr>
              <w:t>Realizace model</w:t>
            </w:r>
            <w:r>
              <w:rPr>
                <w:rFonts w:ascii="Times New Roman" w:hAnsi="Times New Roman" w:cs="Times New Roman"/>
                <w:color w:val="000000"/>
              </w:rPr>
              <w:t>u</w:t>
            </w:r>
            <w:r w:rsidRPr="004D7121">
              <w:rPr>
                <w:rFonts w:ascii="Times New Roman" w:hAnsi="Times New Roman" w:cs="Times New Roman"/>
                <w:color w:val="000000"/>
              </w:rPr>
              <w:t xml:space="preserve"> kolekce, produktové </w:t>
            </w:r>
            <w:r>
              <w:rPr>
                <w:rFonts w:ascii="Times New Roman" w:hAnsi="Times New Roman" w:cs="Times New Roman"/>
                <w:color w:val="000000"/>
              </w:rPr>
              <w:t>s</w:t>
            </w:r>
            <w:r w:rsidRPr="004D7121">
              <w:rPr>
                <w:rFonts w:ascii="Times New Roman" w:hAnsi="Times New Roman" w:cs="Times New Roman"/>
                <w:color w:val="000000"/>
              </w:rPr>
              <w:t>ady z finálního materiálu</w:t>
            </w:r>
          </w:p>
          <w:p w14:paraId="68A87F49" w14:textId="3FBDFF8F" w:rsidR="00D41DAA" w:rsidRPr="00473F25" w:rsidRDefault="003D21C4" w:rsidP="00D3581F">
            <w:pPr>
              <w:pStyle w:val="Odstavecseseznamem"/>
              <w:numPr>
                <w:ilvl w:val="0"/>
                <w:numId w:val="89"/>
              </w:numPr>
              <w:spacing w:after="120"/>
              <w:ind w:left="714" w:hanging="357"/>
              <w:jc w:val="both"/>
              <w:rPr>
                <w:color w:val="000000"/>
              </w:rPr>
            </w:pPr>
            <w:r w:rsidRPr="00473F25">
              <w:rPr>
                <w:color w:val="000000"/>
              </w:rPr>
              <w:t>Vyhodnocení zadání</w:t>
            </w:r>
          </w:p>
          <w:p w14:paraId="7FFA61BD" w14:textId="780B606D" w:rsidR="003D21C4" w:rsidRPr="00AF68B3" w:rsidRDefault="00D41DAA" w:rsidP="003D21C4">
            <w:pPr>
              <w:jc w:val="both"/>
            </w:pPr>
            <w:r w:rsidRPr="002F7C66">
              <w:rPr>
                <w:shd w:val="clear" w:color="auto" w:fill="FFFFFF"/>
              </w:rPr>
              <w:t>Student přebírá zodpovědnost a iniciativu za svůj další rozvoj, cvičení menšího rozsahu i komplexně pojaté projekty definuje samostatně po</w:t>
            </w:r>
            <w:r>
              <w:rPr>
                <w:shd w:val="clear" w:color="auto" w:fill="FFFFFF"/>
              </w:rPr>
              <w:t xml:space="preserve"> k</w:t>
            </w:r>
            <w:r w:rsidRPr="002F7C66">
              <w:rPr>
                <w:shd w:val="clear" w:color="auto" w:fill="FFFFFF"/>
              </w:rPr>
              <w:t>onzultaci</w:t>
            </w:r>
            <w:r>
              <w:rPr>
                <w:shd w:val="clear" w:color="auto" w:fill="FFFFFF"/>
              </w:rPr>
              <w:t xml:space="preserve"> </w:t>
            </w:r>
            <w:r w:rsidRPr="002F7C66">
              <w:rPr>
                <w:shd w:val="clear" w:color="auto" w:fill="FFFFFF"/>
              </w:rPr>
              <w:t>s pedagogem.</w:t>
            </w:r>
          </w:p>
        </w:tc>
      </w:tr>
      <w:tr w:rsidR="003D21C4" w14:paraId="355539BE" w14:textId="77777777" w:rsidTr="003D21C4">
        <w:trPr>
          <w:trHeight w:val="265"/>
        </w:trPr>
        <w:tc>
          <w:tcPr>
            <w:tcW w:w="3653" w:type="dxa"/>
            <w:gridSpan w:val="2"/>
            <w:tcBorders>
              <w:top w:val="nil"/>
            </w:tcBorders>
            <w:shd w:val="clear" w:color="auto" w:fill="F7CAAC"/>
          </w:tcPr>
          <w:p w14:paraId="4FBB012B" w14:textId="77777777" w:rsidR="003D21C4" w:rsidRDefault="003D21C4" w:rsidP="003D21C4">
            <w:pPr>
              <w:jc w:val="both"/>
            </w:pPr>
            <w:r>
              <w:rPr>
                <w:b/>
              </w:rPr>
              <w:t>Studijní literatura a studijní pomůcky</w:t>
            </w:r>
          </w:p>
        </w:tc>
        <w:tc>
          <w:tcPr>
            <w:tcW w:w="6202" w:type="dxa"/>
            <w:gridSpan w:val="6"/>
            <w:tcBorders>
              <w:top w:val="nil"/>
              <w:bottom w:val="nil"/>
            </w:tcBorders>
          </w:tcPr>
          <w:p w14:paraId="54289E7E" w14:textId="77777777" w:rsidR="003D21C4" w:rsidRDefault="003D21C4" w:rsidP="003D21C4">
            <w:pPr>
              <w:jc w:val="both"/>
            </w:pPr>
          </w:p>
        </w:tc>
      </w:tr>
      <w:tr w:rsidR="003D21C4" w:rsidRPr="003F7F55" w14:paraId="35E9509D" w14:textId="77777777" w:rsidTr="003D21C4">
        <w:trPr>
          <w:trHeight w:val="1497"/>
        </w:trPr>
        <w:tc>
          <w:tcPr>
            <w:tcW w:w="9855" w:type="dxa"/>
            <w:gridSpan w:val="8"/>
            <w:tcBorders>
              <w:top w:val="nil"/>
            </w:tcBorders>
          </w:tcPr>
          <w:p w14:paraId="2194EC11" w14:textId="77777777" w:rsidR="003D21C4" w:rsidRPr="00291531" w:rsidRDefault="003D21C4" w:rsidP="003D21C4">
            <w:pPr>
              <w:pStyle w:val="Bezmezer"/>
            </w:pPr>
            <w:r w:rsidRPr="3E6CE7F2">
              <w:rPr>
                <w:b/>
                <w:bCs/>
              </w:rPr>
              <w:t>Povinná:</w:t>
            </w:r>
          </w:p>
          <w:p w14:paraId="69310AEF" w14:textId="77777777" w:rsidR="003D21C4" w:rsidRDefault="003D21C4" w:rsidP="003D21C4">
            <w:pPr>
              <w:jc w:val="both"/>
            </w:pPr>
            <w:r w:rsidRPr="001226B0">
              <w:rPr>
                <w:shd w:val="clear" w:color="auto" w:fill="FFFFFF"/>
              </w:rPr>
              <w:t xml:space="preserve">Aktuální </w:t>
            </w:r>
            <w:r>
              <w:rPr>
                <w:shd w:val="clear" w:color="auto" w:fill="FFFFFF"/>
              </w:rPr>
              <w:t>literatura</w:t>
            </w:r>
            <w:r w:rsidRPr="001226B0">
              <w:rPr>
                <w:shd w:val="clear" w:color="auto" w:fill="FFFFFF"/>
              </w:rPr>
              <w:t xml:space="preserve"> </w:t>
            </w:r>
            <w:r>
              <w:rPr>
                <w:shd w:val="clear" w:color="auto" w:fill="FFFFFF"/>
              </w:rPr>
              <w:t xml:space="preserve">a </w:t>
            </w:r>
            <w:r w:rsidRPr="001226B0">
              <w:rPr>
                <w:shd w:val="clear" w:color="auto" w:fill="FFFFFF"/>
              </w:rPr>
              <w:t>on-line zdroje</w:t>
            </w:r>
            <w:r>
              <w:rPr>
                <w:shd w:val="clear" w:color="auto" w:fill="FFFFFF"/>
              </w:rPr>
              <w:t xml:space="preserve"> </w:t>
            </w:r>
            <w:r w:rsidRPr="001226B0">
              <w:rPr>
                <w:shd w:val="clear" w:color="auto" w:fill="FFFFFF"/>
              </w:rPr>
              <w:t xml:space="preserve">dle charakteru </w:t>
            </w:r>
            <w:r>
              <w:t>magisterské práce jednotlivce.</w:t>
            </w:r>
          </w:p>
          <w:p w14:paraId="197D6CF6" w14:textId="77777777" w:rsidR="003D21C4" w:rsidRDefault="003D21C4" w:rsidP="003D21C4">
            <w:r>
              <w:t>KOZAK</w:t>
            </w:r>
            <w:hyperlink r:id="rId52" w:history="1">
              <w:r>
                <w:t xml:space="preserve">, Gisela Ruth. </w:t>
              </w:r>
              <w:r>
                <w:rPr>
                  <w:i/>
                </w:rPr>
                <w:t>Package design now!</w:t>
              </w:r>
              <w:r w:rsidRPr="00D53DAF">
                <w:t xml:space="preserve"> </w:t>
              </w:r>
              <w:r>
                <w:t xml:space="preserve">Köln: Taschen, 2008. ISBN 9783822840313. </w:t>
              </w:r>
            </w:hyperlink>
          </w:p>
          <w:p w14:paraId="7BC9CFB0" w14:textId="1BBA6FD0" w:rsidR="003D21C4" w:rsidRDefault="003D21C4" w:rsidP="003D21C4">
            <w:r w:rsidRPr="3E6CE7F2">
              <w:t>LANGHAMER, A. </w:t>
            </w:r>
            <w:r w:rsidRPr="00D53DAF">
              <w:rPr>
                <w:i/>
              </w:rPr>
              <w:t>Legenda o českém skle</w:t>
            </w:r>
            <w:r w:rsidRPr="000C624E">
              <w:rPr>
                <w:i/>
              </w:rPr>
              <w:t>.</w:t>
            </w:r>
            <w:r w:rsidR="00B84B92">
              <w:t xml:space="preserve"> </w:t>
            </w:r>
            <w:r w:rsidR="000F77E6">
              <w:t>Praha: Tigris</w:t>
            </w:r>
            <w:r w:rsidR="00B84B92">
              <w:t>,</w:t>
            </w:r>
            <w:r w:rsidRPr="3E6CE7F2">
              <w:t xml:space="preserve"> 2000. ISBN </w:t>
            </w:r>
            <w:r>
              <w:t>808606202</w:t>
            </w:r>
            <w:r w:rsidRPr="3E6CE7F2">
              <w:t>3.</w:t>
            </w:r>
          </w:p>
          <w:p w14:paraId="0831873B" w14:textId="3658D81A" w:rsidR="003D21C4" w:rsidRDefault="00000000" w:rsidP="003D21C4">
            <w:hyperlink r:id="rId53" w:history="1">
              <w:r w:rsidR="003D21C4">
                <w:t xml:space="preserve">LIPOVETSKY, Gilles. </w:t>
              </w:r>
              <w:r w:rsidR="003D21C4" w:rsidRPr="00D53DAF">
                <w:rPr>
                  <w:i/>
                </w:rPr>
                <w:t>Říše pomíjivosti: móda a její úděl v moderních společnostech.</w:t>
              </w:r>
              <w:r w:rsidR="003D21C4" w:rsidRPr="000C624E">
                <w:rPr>
                  <w:i/>
                </w:rPr>
                <w:t xml:space="preserve"> </w:t>
              </w:r>
              <w:r w:rsidR="003D21C4">
                <w:t xml:space="preserve">Praha: Prostor, 2002. </w:t>
              </w:r>
              <w:r w:rsidR="000B1654">
                <w:br/>
              </w:r>
              <w:r w:rsidR="003D21C4">
                <w:t>ISBN 807260063X.</w:t>
              </w:r>
            </w:hyperlink>
          </w:p>
          <w:p w14:paraId="6F1D924F" w14:textId="77777777" w:rsidR="003D21C4" w:rsidRPr="000C624E" w:rsidRDefault="003D21C4" w:rsidP="003D21C4">
            <w:r w:rsidRPr="000C624E">
              <w:t>PETROVÁ, Sylva. </w:t>
            </w:r>
            <w:r w:rsidRPr="000C624E">
              <w:rPr>
                <w:i/>
              </w:rPr>
              <w:t>České sklo.</w:t>
            </w:r>
            <w:r>
              <w:t xml:space="preserve"> Praha: Umprum, 2018.</w:t>
            </w:r>
            <w:r w:rsidRPr="00D53DAF">
              <w:t xml:space="preserve"> ISBN 978808798950</w:t>
            </w:r>
            <w:r w:rsidRPr="000C624E">
              <w:t>0</w:t>
            </w:r>
            <w:r>
              <w:t>.</w:t>
            </w:r>
          </w:p>
          <w:p w14:paraId="5C82E386" w14:textId="77777777" w:rsidR="003D21C4" w:rsidRDefault="00000000" w:rsidP="003D21C4">
            <w:hyperlink r:id="rId54" w:history="1">
              <w:r w:rsidR="003D21C4">
                <w:t xml:space="preserve">OLDKNOW, Tina. </w:t>
              </w:r>
              <w:r w:rsidR="003D21C4" w:rsidRPr="000C624E">
                <w:t>V</w:t>
              </w:r>
              <w:r w:rsidR="003D21C4" w:rsidRPr="00D53DAF">
                <w:rPr>
                  <w:i/>
                </w:rPr>
                <w:t>oices of Contemporary Glass: The Heineman Collection.</w:t>
              </w:r>
              <w:r w:rsidR="003D21C4">
                <w:t xml:space="preserve"> New York, 2009. ISBN 9781555953140. </w:t>
              </w:r>
            </w:hyperlink>
            <w:r w:rsidR="003D21C4">
              <w:t xml:space="preserve"> </w:t>
            </w:r>
          </w:p>
          <w:p w14:paraId="245F6B37" w14:textId="4937A2F5" w:rsidR="003D21C4" w:rsidRDefault="003D21C4" w:rsidP="003D21C4">
            <w:r>
              <w:t xml:space="preserve">SUTNAR, L. </w:t>
            </w:r>
            <w:r w:rsidR="000F77E6" w:rsidRPr="00D53DAF">
              <w:rPr>
                <w:i/>
              </w:rPr>
              <w:t>Praha – New</w:t>
            </w:r>
            <w:r w:rsidRPr="00D53DAF">
              <w:rPr>
                <w:i/>
              </w:rPr>
              <w:t xml:space="preserve"> </w:t>
            </w:r>
            <w:r w:rsidR="000F77E6" w:rsidRPr="00D53DAF">
              <w:rPr>
                <w:i/>
              </w:rPr>
              <w:t>York – Desing</w:t>
            </w:r>
            <w:r w:rsidRPr="00D53DAF">
              <w:rPr>
                <w:i/>
              </w:rPr>
              <w:t xml:space="preserve"> in action.</w:t>
            </w:r>
            <w:r>
              <w:t xml:space="preserve"> Praha: Argo, 2003. ISBN 8070235150.</w:t>
            </w:r>
          </w:p>
          <w:p w14:paraId="76A0EEAE" w14:textId="77777777" w:rsidR="003D21C4" w:rsidRPr="00291531" w:rsidRDefault="003D21C4" w:rsidP="003D21C4">
            <w:pPr>
              <w:pStyle w:val="Bezmezer"/>
            </w:pPr>
            <w:r w:rsidRPr="00291531">
              <w:rPr>
                <w:b/>
              </w:rPr>
              <w:t>Doporučená:</w:t>
            </w:r>
          </w:p>
          <w:p w14:paraId="16F18332" w14:textId="78638D09" w:rsidR="003D21C4" w:rsidRPr="00D41DAA" w:rsidRDefault="00000000" w:rsidP="003D21C4">
            <w:pPr>
              <w:pStyle w:val="Bezmezer"/>
            </w:pPr>
            <w:hyperlink r:id="rId55">
              <w:r w:rsidR="003D21C4" w:rsidRPr="00D41DAA">
                <w:rPr>
                  <w:rStyle w:val="Internetovodkaz"/>
                  <w:color w:val="auto"/>
                  <w:u w:val="none"/>
                </w:rPr>
                <w:t>ROSENAU, M.</w:t>
              </w:r>
              <w:r w:rsidR="00D41DAA">
                <w:rPr>
                  <w:rStyle w:val="Internetovodkaz"/>
                  <w:color w:val="auto"/>
                  <w:u w:val="none"/>
                </w:rPr>
                <w:t xml:space="preserve"> </w:t>
              </w:r>
              <w:r w:rsidR="003D21C4" w:rsidRPr="00D41DAA">
                <w:rPr>
                  <w:rStyle w:val="Internetovodkaz"/>
                  <w:color w:val="auto"/>
                  <w:u w:val="none"/>
                </w:rPr>
                <w:t>D. </w:t>
              </w:r>
              <w:r w:rsidR="003D21C4" w:rsidRPr="00D41DAA">
                <w:rPr>
                  <w:rStyle w:val="Internetovodkaz"/>
                  <w:i/>
                  <w:iCs/>
                  <w:color w:val="auto"/>
                  <w:u w:val="none"/>
                </w:rPr>
                <w:t>Řízení projektů</w:t>
              </w:r>
              <w:r w:rsidR="003D21C4" w:rsidRPr="00D41DAA">
                <w:rPr>
                  <w:rStyle w:val="Internetovodkaz"/>
                  <w:color w:val="auto"/>
                  <w:u w:val="none"/>
                </w:rPr>
                <w:t>. Brno, 2007. ISBN 9788025115060.</w:t>
              </w:r>
            </w:hyperlink>
          </w:p>
          <w:p w14:paraId="24DFB9D8" w14:textId="71FC516D" w:rsidR="003D21C4" w:rsidRPr="004B757C" w:rsidRDefault="003D21C4" w:rsidP="003D21C4">
            <w:pPr>
              <w:jc w:val="both"/>
            </w:pPr>
            <w:r w:rsidRPr="3E6CE7F2">
              <w:t>Časopisy – </w:t>
            </w:r>
            <w:r w:rsidRPr="3E6CE7F2">
              <w:rPr>
                <w:i/>
                <w:iCs/>
              </w:rPr>
              <w:t>Art and Antiques</w:t>
            </w:r>
            <w:r w:rsidRPr="3E6CE7F2">
              <w:t>, </w:t>
            </w:r>
            <w:r w:rsidRPr="3E6CE7F2">
              <w:rPr>
                <w:i/>
                <w:iCs/>
              </w:rPr>
              <w:t>Neues Glass</w:t>
            </w:r>
            <w:r w:rsidRPr="3E6CE7F2">
              <w:t>, </w:t>
            </w:r>
            <w:r w:rsidRPr="3E6CE7F2">
              <w:rPr>
                <w:i/>
                <w:iCs/>
              </w:rPr>
              <w:t>Keramika a sklo</w:t>
            </w:r>
            <w:r w:rsidRPr="3E6CE7F2">
              <w:t>, </w:t>
            </w:r>
            <w:r w:rsidRPr="3E6CE7F2">
              <w:rPr>
                <w:i/>
                <w:iCs/>
              </w:rPr>
              <w:t>Sklář a Keramik</w:t>
            </w:r>
            <w:r w:rsidRPr="3E6CE7F2">
              <w:t>.</w:t>
            </w:r>
          </w:p>
        </w:tc>
      </w:tr>
    </w:tbl>
    <w:p w14:paraId="13D1015B" w14:textId="37D477DD" w:rsidR="001C766A" w:rsidRDefault="001C766A"/>
    <w:p w14:paraId="4A3BD9D6" w14:textId="77777777" w:rsidR="006E68FB" w:rsidRDefault="006E68F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1C766A" w14:paraId="3CA78716" w14:textId="77777777" w:rsidTr="001C766A">
        <w:tc>
          <w:tcPr>
            <w:tcW w:w="9855" w:type="dxa"/>
            <w:gridSpan w:val="8"/>
            <w:tcBorders>
              <w:bottom w:val="double" w:sz="4" w:space="0" w:color="auto"/>
            </w:tcBorders>
            <w:shd w:val="clear" w:color="auto" w:fill="BDD6EE"/>
          </w:tcPr>
          <w:p w14:paraId="48D55EED" w14:textId="28E73DD5" w:rsidR="001C766A" w:rsidRDefault="001C766A" w:rsidP="001C766A">
            <w:pPr>
              <w:jc w:val="both"/>
              <w:rPr>
                <w:b/>
                <w:sz w:val="28"/>
              </w:rPr>
            </w:pPr>
            <w:r>
              <w:lastRenderedPageBreak/>
              <w:br w:type="page"/>
            </w:r>
            <w:r>
              <w:rPr>
                <w:b/>
                <w:sz w:val="28"/>
              </w:rPr>
              <w:t>B-III – Charakteristika studijního předmětu</w:t>
            </w:r>
          </w:p>
        </w:tc>
      </w:tr>
      <w:tr w:rsidR="001C766A" w14:paraId="6DDB77CE" w14:textId="77777777" w:rsidTr="001C766A">
        <w:tc>
          <w:tcPr>
            <w:tcW w:w="3086" w:type="dxa"/>
            <w:tcBorders>
              <w:top w:val="double" w:sz="4" w:space="0" w:color="auto"/>
            </w:tcBorders>
            <w:shd w:val="clear" w:color="auto" w:fill="F7CAAC"/>
          </w:tcPr>
          <w:p w14:paraId="01F61A6F" w14:textId="77777777" w:rsidR="001C766A" w:rsidRDefault="001C766A" w:rsidP="001C766A">
            <w:pPr>
              <w:rPr>
                <w:b/>
              </w:rPr>
            </w:pPr>
            <w:r>
              <w:rPr>
                <w:b/>
              </w:rPr>
              <w:t>Název studijního předmětu</w:t>
            </w:r>
          </w:p>
        </w:tc>
        <w:tc>
          <w:tcPr>
            <w:tcW w:w="6769" w:type="dxa"/>
            <w:gridSpan w:val="7"/>
            <w:tcBorders>
              <w:top w:val="double" w:sz="4" w:space="0" w:color="auto"/>
            </w:tcBorders>
          </w:tcPr>
          <w:p w14:paraId="5960B3B8" w14:textId="77777777" w:rsidR="001C766A" w:rsidRDefault="001C766A" w:rsidP="001C766A">
            <w:pPr>
              <w:jc w:val="both"/>
            </w:pPr>
            <w:r>
              <w:t>Ateliér Tvorba prostoru 7</w:t>
            </w:r>
          </w:p>
        </w:tc>
      </w:tr>
      <w:tr w:rsidR="001C766A" w14:paraId="4B47383A" w14:textId="77777777" w:rsidTr="001C766A">
        <w:tc>
          <w:tcPr>
            <w:tcW w:w="3086" w:type="dxa"/>
            <w:shd w:val="clear" w:color="auto" w:fill="F7CAAC"/>
          </w:tcPr>
          <w:p w14:paraId="17900224" w14:textId="77777777" w:rsidR="001C766A" w:rsidRDefault="001C766A" w:rsidP="001C766A">
            <w:pPr>
              <w:rPr>
                <w:b/>
              </w:rPr>
            </w:pPr>
            <w:r>
              <w:rPr>
                <w:b/>
              </w:rPr>
              <w:t>Typ předmětu</w:t>
            </w:r>
          </w:p>
        </w:tc>
        <w:tc>
          <w:tcPr>
            <w:tcW w:w="3406" w:type="dxa"/>
            <w:gridSpan w:val="4"/>
          </w:tcPr>
          <w:p w14:paraId="0AAECC90" w14:textId="48A6C1A6" w:rsidR="001C766A" w:rsidRDefault="000E784D" w:rsidP="001C766A">
            <w:pPr>
              <w:jc w:val="both"/>
            </w:pPr>
            <w:r>
              <w:t>p</w:t>
            </w:r>
            <w:r w:rsidR="001C766A">
              <w:t>ovinný, PZ</w:t>
            </w:r>
          </w:p>
        </w:tc>
        <w:tc>
          <w:tcPr>
            <w:tcW w:w="2695" w:type="dxa"/>
            <w:gridSpan w:val="2"/>
            <w:shd w:val="clear" w:color="auto" w:fill="F7CAAC"/>
          </w:tcPr>
          <w:p w14:paraId="6EEA6D9A" w14:textId="77777777" w:rsidR="001C766A" w:rsidRDefault="001C766A" w:rsidP="001C766A">
            <w:pPr>
              <w:jc w:val="both"/>
            </w:pPr>
            <w:r>
              <w:rPr>
                <w:b/>
              </w:rPr>
              <w:t>doporučený ročník / semestr</w:t>
            </w:r>
          </w:p>
        </w:tc>
        <w:tc>
          <w:tcPr>
            <w:tcW w:w="668" w:type="dxa"/>
          </w:tcPr>
          <w:p w14:paraId="327B9D1D" w14:textId="77777777" w:rsidR="001C766A" w:rsidRDefault="001C766A" w:rsidP="001C766A">
            <w:pPr>
              <w:jc w:val="both"/>
            </w:pPr>
            <w:r>
              <w:t>1/ZS</w:t>
            </w:r>
          </w:p>
        </w:tc>
      </w:tr>
      <w:tr w:rsidR="001C766A" w14:paraId="41884D83" w14:textId="77777777" w:rsidTr="001C766A">
        <w:tc>
          <w:tcPr>
            <w:tcW w:w="3086" w:type="dxa"/>
            <w:shd w:val="clear" w:color="auto" w:fill="F7CAAC"/>
          </w:tcPr>
          <w:p w14:paraId="0644E8FB" w14:textId="77777777" w:rsidR="001C766A" w:rsidRDefault="001C766A" w:rsidP="001C766A">
            <w:pPr>
              <w:rPr>
                <w:b/>
              </w:rPr>
            </w:pPr>
            <w:r>
              <w:rPr>
                <w:b/>
              </w:rPr>
              <w:t>Rozsah studijního předmětu</w:t>
            </w:r>
          </w:p>
        </w:tc>
        <w:tc>
          <w:tcPr>
            <w:tcW w:w="1701" w:type="dxa"/>
            <w:gridSpan w:val="2"/>
          </w:tcPr>
          <w:p w14:paraId="1CAAABD8" w14:textId="77777777" w:rsidR="001C766A" w:rsidRDefault="001C766A" w:rsidP="001C766A">
            <w:pPr>
              <w:jc w:val="both"/>
            </w:pPr>
            <w:r>
              <w:t>52 ateliér</w:t>
            </w:r>
          </w:p>
        </w:tc>
        <w:tc>
          <w:tcPr>
            <w:tcW w:w="889" w:type="dxa"/>
            <w:shd w:val="clear" w:color="auto" w:fill="F7CAAC"/>
          </w:tcPr>
          <w:p w14:paraId="5A8F3BF5" w14:textId="77777777" w:rsidR="001C766A" w:rsidRDefault="001C766A" w:rsidP="001C766A">
            <w:pPr>
              <w:jc w:val="both"/>
              <w:rPr>
                <w:b/>
              </w:rPr>
            </w:pPr>
            <w:r>
              <w:rPr>
                <w:b/>
              </w:rPr>
              <w:t xml:space="preserve">hod. </w:t>
            </w:r>
          </w:p>
        </w:tc>
        <w:tc>
          <w:tcPr>
            <w:tcW w:w="816" w:type="dxa"/>
          </w:tcPr>
          <w:p w14:paraId="43FC1293" w14:textId="77777777" w:rsidR="001C766A" w:rsidRDefault="001C766A" w:rsidP="001C766A">
            <w:pPr>
              <w:jc w:val="both"/>
            </w:pPr>
            <w:r>
              <w:t>52</w:t>
            </w:r>
          </w:p>
        </w:tc>
        <w:tc>
          <w:tcPr>
            <w:tcW w:w="2156" w:type="dxa"/>
            <w:shd w:val="clear" w:color="auto" w:fill="F7CAAC"/>
          </w:tcPr>
          <w:p w14:paraId="386172CF" w14:textId="77777777" w:rsidR="001C766A" w:rsidRDefault="001C766A" w:rsidP="001C766A">
            <w:pPr>
              <w:jc w:val="both"/>
              <w:rPr>
                <w:b/>
              </w:rPr>
            </w:pPr>
            <w:r>
              <w:rPr>
                <w:b/>
              </w:rPr>
              <w:t>kreditů</w:t>
            </w:r>
          </w:p>
        </w:tc>
        <w:tc>
          <w:tcPr>
            <w:tcW w:w="1207" w:type="dxa"/>
            <w:gridSpan w:val="2"/>
          </w:tcPr>
          <w:p w14:paraId="0D7E4E23" w14:textId="77777777" w:rsidR="001C766A" w:rsidRDefault="001C766A" w:rsidP="001C766A">
            <w:pPr>
              <w:jc w:val="both"/>
            </w:pPr>
            <w:r>
              <w:t>4</w:t>
            </w:r>
          </w:p>
        </w:tc>
      </w:tr>
      <w:tr w:rsidR="001C766A" w14:paraId="4CCA2AF4" w14:textId="77777777" w:rsidTr="001C766A">
        <w:tc>
          <w:tcPr>
            <w:tcW w:w="3086" w:type="dxa"/>
            <w:shd w:val="clear" w:color="auto" w:fill="F7CAAC"/>
          </w:tcPr>
          <w:p w14:paraId="2512684B" w14:textId="77777777" w:rsidR="001C766A" w:rsidRDefault="001C766A" w:rsidP="001C766A">
            <w:pPr>
              <w:rPr>
                <w:b/>
                <w:sz w:val="22"/>
              </w:rPr>
            </w:pPr>
            <w:r>
              <w:rPr>
                <w:b/>
              </w:rPr>
              <w:t>Prerekvizity, korekvizity, ekvivalence</w:t>
            </w:r>
          </w:p>
        </w:tc>
        <w:tc>
          <w:tcPr>
            <w:tcW w:w="6769" w:type="dxa"/>
            <w:gridSpan w:val="7"/>
          </w:tcPr>
          <w:p w14:paraId="4E37C695" w14:textId="17B655DC" w:rsidR="001C766A" w:rsidRPr="001B16FE" w:rsidRDefault="001C766A" w:rsidP="001C766A">
            <w:pPr>
              <w:jc w:val="both"/>
            </w:pPr>
          </w:p>
        </w:tc>
      </w:tr>
      <w:tr w:rsidR="001C766A" w14:paraId="6EE8B755" w14:textId="77777777" w:rsidTr="001C766A">
        <w:tc>
          <w:tcPr>
            <w:tcW w:w="3086" w:type="dxa"/>
            <w:shd w:val="clear" w:color="auto" w:fill="F7CAAC"/>
          </w:tcPr>
          <w:p w14:paraId="02DEB0E8" w14:textId="77777777" w:rsidR="001C766A" w:rsidRDefault="001C766A" w:rsidP="001C766A">
            <w:pPr>
              <w:rPr>
                <w:b/>
              </w:rPr>
            </w:pPr>
            <w:r>
              <w:rPr>
                <w:b/>
              </w:rPr>
              <w:t>Způsob ověření studijních výsledků</w:t>
            </w:r>
          </w:p>
        </w:tc>
        <w:tc>
          <w:tcPr>
            <w:tcW w:w="3406" w:type="dxa"/>
            <w:gridSpan w:val="4"/>
          </w:tcPr>
          <w:p w14:paraId="343554BA" w14:textId="282C10BE" w:rsidR="001C766A" w:rsidRDefault="001C766A" w:rsidP="001C766A">
            <w:pPr>
              <w:jc w:val="both"/>
            </w:pPr>
            <w:r>
              <w:t>z</w:t>
            </w:r>
            <w:r w:rsidR="00D41DAA">
              <w:t>ápočet</w:t>
            </w:r>
            <w:r>
              <w:t>, zk</w:t>
            </w:r>
            <w:r w:rsidR="00D41DAA">
              <w:t>ouška</w:t>
            </w:r>
          </w:p>
        </w:tc>
        <w:tc>
          <w:tcPr>
            <w:tcW w:w="2156" w:type="dxa"/>
            <w:shd w:val="clear" w:color="auto" w:fill="F7CAAC"/>
          </w:tcPr>
          <w:p w14:paraId="7D002FFF" w14:textId="77777777" w:rsidR="001C766A" w:rsidRDefault="001C766A" w:rsidP="001C766A">
            <w:pPr>
              <w:jc w:val="both"/>
              <w:rPr>
                <w:b/>
              </w:rPr>
            </w:pPr>
            <w:r>
              <w:rPr>
                <w:b/>
              </w:rPr>
              <w:t>Forma výuky</w:t>
            </w:r>
          </w:p>
        </w:tc>
        <w:tc>
          <w:tcPr>
            <w:tcW w:w="1207" w:type="dxa"/>
            <w:gridSpan w:val="2"/>
          </w:tcPr>
          <w:p w14:paraId="0B3E44F9" w14:textId="77777777" w:rsidR="001C766A" w:rsidRDefault="001C766A" w:rsidP="001C766A">
            <w:pPr>
              <w:jc w:val="both"/>
            </w:pPr>
            <w:r>
              <w:t>ateliér</w:t>
            </w:r>
          </w:p>
        </w:tc>
      </w:tr>
      <w:tr w:rsidR="001C766A" w14:paraId="040BC977" w14:textId="77777777" w:rsidTr="001C766A">
        <w:tc>
          <w:tcPr>
            <w:tcW w:w="3086" w:type="dxa"/>
            <w:shd w:val="clear" w:color="auto" w:fill="F7CAAC"/>
          </w:tcPr>
          <w:p w14:paraId="70CE1E87" w14:textId="77777777" w:rsidR="001C766A" w:rsidRDefault="001C766A" w:rsidP="001C766A">
            <w:pPr>
              <w:rPr>
                <w:b/>
              </w:rPr>
            </w:pPr>
            <w:r>
              <w:rPr>
                <w:b/>
              </w:rPr>
              <w:t>Forma způsobu ověření studijních výsledků a další požadavky na studenta</w:t>
            </w:r>
          </w:p>
        </w:tc>
        <w:tc>
          <w:tcPr>
            <w:tcW w:w="6769" w:type="dxa"/>
            <w:gridSpan w:val="7"/>
            <w:tcBorders>
              <w:bottom w:val="nil"/>
            </w:tcBorders>
          </w:tcPr>
          <w:p w14:paraId="2E761B8D" w14:textId="496FC40D" w:rsidR="001C766A" w:rsidRPr="00A7052D" w:rsidRDefault="001C766A" w:rsidP="001C766A">
            <w:pPr>
              <w:jc w:val="both"/>
              <w:rPr>
                <w:color w:val="FF0000"/>
              </w:rPr>
            </w:pPr>
            <w:r>
              <w:t>M</w:t>
            </w:r>
            <w:r w:rsidR="00D74687">
              <w:t>inimální 80% účast na výuce</w:t>
            </w:r>
            <w:r>
              <w:t xml:space="preserve">. Pravidelné konzultace během semestru. Dokončení a odevzdání všech zadaných úkolů. Zápočet před zkouškou a závěrečná zkouška (obhajoba). </w:t>
            </w:r>
          </w:p>
        </w:tc>
      </w:tr>
      <w:tr w:rsidR="001C766A" w14:paraId="5700B44F" w14:textId="77777777" w:rsidTr="008718FB">
        <w:trPr>
          <w:trHeight w:val="95"/>
        </w:trPr>
        <w:tc>
          <w:tcPr>
            <w:tcW w:w="9855" w:type="dxa"/>
            <w:gridSpan w:val="8"/>
            <w:tcBorders>
              <w:top w:val="nil"/>
            </w:tcBorders>
          </w:tcPr>
          <w:p w14:paraId="533C9A85" w14:textId="77777777" w:rsidR="001C766A" w:rsidRDefault="001C766A" w:rsidP="001C766A"/>
        </w:tc>
      </w:tr>
      <w:tr w:rsidR="001C766A" w14:paraId="6857AE90" w14:textId="77777777" w:rsidTr="001C766A">
        <w:trPr>
          <w:trHeight w:val="197"/>
        </w:trPr>
        <w:tc>
          <w:tcPr>
            <w:tcW w:w="3086" w:type="dxa"/>
            <w:tcBorders>
              <w:top w:val="nil"/>
            </w:tcBorders>
            <w:shd w:val="clear" w:color="auto" w:fill="F7CAAC"/>
          </w:tcPr>
          <w:p w14:paraId="51122C4A" w14:textId="77777777" w:rsidR="001C766A" w:rsidRDefault="001C766A" w:rsidP="001C766A">
            <w:pPr>
              <w:rPr>
                <w:b/>
              </w:rPr>
            </w:pPr>
            <w:r>
              <w:rPr>
                <w:b/>
              </w:rPr>
              <w:t>Garant předmětu</w:t>
            </w:r>
          </w:p>
        </w:tc>
        <w:tc>
          <w:tcPr>
            <w:tcW w:w="6769" w:type="dxa"/>
            <w:gridSpan w:val="7"/>
            <w:tcBorders>
              <w:top w:val="nil"/>
            </w:tcBorders>
          </w:tcPr>
          <w:p w14:paraId="4139FACF" w14:textId="77777777" w:rsidR="001C766A" w:rsidRDefault="001C766A" w:rsidP="001C766A">
            <w:pPr>
              <w:jc w:val="both"/>
            </w:pPr>
            <w:r>
              <w:t>MgA. Bernadett Királyová</w:t>
            </w:r>
          </w:p>
        </w:tc>
      </w:tr>
      <w:tr w:rsidR="001C766A" w14:paraId="589B2A1A" w14:textId="77777777" w:rsidTr="001C766A">
        <w:trPr>
          <w:trHeight w:val="243"/>
        </w:trPr>
        <w:tc>
          <w:tcPr>
            <w:tcW w:w="3086" w:type="dxa"/>
            <w:tcBorders>
              <w:top w:val="nil"/>
            </w:tcBorders>
            <w:shd w:val="clear" w:color="auto" w:fill="F7CAAC"/>
          </w:tcPr>
          <w:p w14:paraId="06D0C294" w14:textId="77777777" w:rsidR="001C766A" w:rsidRDefault="001C766A" w:rsidP="001C766A">
            <w:pPr>
              <w:rPr>
                <w:b/>
              </w:rPr>
            </w:pPr>
            <w:r>
              <w:rPr>
                <w:b/>
              </w:rPr>
              <w:t>Zapojení garanta do výuky předmětu</w:t>
            </w:r>
          </w:p>
        </w:tc>
        <w:tc>
          <w:tcPr>
            <w:tcW w:w="6769" w:type="dxa"/>
            <w:gridSpan w:val="7"/>
            <w:tcBorders>
              <w:top w:val="nil"/>
            </w:tcBorders>
          </w:tcPr>
          <w:p w14:paraId="11C54956" w14:textId="3BC6F476" w:rsidR="001C766A" w:rsidRDefault="001C766A" w:rsidP="00D41DAA">
            <w:pPr>
              <w:jc w:val="both"/>
            </w:pPr>
            <w:r>
              <w:t>100</w:t>
            </w:r>
            <w:r w:rsidR="00D41DAA">
              <w:t xml:space="preserve"> %</w:t>
            </w:r>
          </w:p>
        </w:tc>
      </w:tr>
      <w:tr w:rsidR="001C766A" w14:paraId="30C0AD20" w14:textId="77777777" w:rsidTr="001C766A">
        <w:tc>
          <w:tcPr>
            <w:tcW w:w="3086" w:type="dxa"/>
            <w:shd w:val="clear" w:color="auto" w:fill="F7CAAC"/>
          </w:tcPr>
          <w:p w14:paraId="53AB1AAF" w14:textId="77777777" w:rsidR="001C766A" w:rsidRDefault="001C766A" w:rsidP="001C766A">
            <w:pPr>
              <w:rPr>
                <w:b/>
              </w:rPr>
            </w:pPr>
            <w:r>
              <w:rPr>
                <w:b/>
              </w:rPr>
              <w:t>Vyučující</w:t>
            </w:r>
          </w:p>
        </w:tc>
        <w:tc>
          <w:tcPr>
            <w:tcW w:w="6769" w:type="dxa"/>
            <w:gridSpan w:val="7"/>
            <w:tcBorders>
              <w:bottom w:val="nil"/>
            </w:tcBorders>
          </w:tcPr>
          <w:p w14:paraId="662B9359" w14:textId="61D918DC" w:rsidR="001C766A" w:rsidRDefault="001C766A" w:rsidP="00D41DAA">
            <w:pPr>
              <w:jc w:val="both"/>
            </w:pPr>
            <w:r>
              <w:t xml:space="preserve">MgA. Bernadett Királyová </w:t>
            </w:r>
          </w:p>
        </w:tc>
      </w:tr>
      <w:tr w:rsidR="001C766A" w14:paraId="2911EC63" w14:textId="77777777" w:rsidTr="008718FB">
        <w:trPr>
          <w:trHeight w:val="95"/>
        </w:trPr>
        <w:tc>
          <w:tcPr>
            <w:tcW w:w="9855" w:type="dxa"/>
            <w:gridSpan w:val="8"/>
            <w:tcBorders>
              <w:top w:val="nil"/>
            </w:tcBorders>
          </w:tcPr>
          <w:p w14:paraId="6ABE7EC3" w14:textId="77777777" w:rsidR="001C766A" w:rsidRDefault="001C766A" w:rsidP="001C766A">
            <w:pPr>
              <w:jc w:val="both"/>
            </w:pPr>
          </w:p>
        </w:tc>
      </w:tr>
      <w:tr w:rsidR="001C766A" w14:paraId="379ECC54" w14:textId="77777777" w:rsidTr="001C766A">
        <w:tc>
          <w:tcPr>
            <w:tcW w:w="3086" w:type="dxa"/>
            <w:shd w:val="clear" w:color="auto" w:fill="F7CAAC"/>
          </w:tcPr>
          <w:p w14:paraId="2FA65ADF" w14:textId="77777777" w:rsidR="001C766A" w:rsidRDefault="001C766A" w:rsidP="001C766A">
            <w:pPr>
              <w:jc w:val="both"/>
              <w:rPr>
                <w:b/>
              </w:rPr>
            </w:pPr>
            <w:r>
              <w:rPr>
                <w:b/>
              </w:rPr>
              <w:t>Stručná anotace předmětu</w:t>
            </w:r>
          </w:p>
        </w:tc>
        <w:tc>
          <w:tcPr>
            <w:tcW w:w="6769" w:type="dxa"/>
            <w:gridSpan w:val="7"/>
            <w:tcBorders>
              <w:bottom w:val="nil"/>
            </w:tcBorders>
          </w:tcPr>
          <w:p w14:paraId="1BF8ECBD" w14:textId="77777777" w:rsidR="001C766A" w:rsidRDefault="001C766A" w:rsidP="001C766A">
            <w:pPr>
              <w:jc w:val="both"/>
            </w:pPr>
          </w:p>
        </w:tc>
      </w:tr>
      <w:tr w:rsidR="001C766A" w14:paraId="51FC69B6" w14:textId="77777777" w:rsidTr="00011462">
        <w:trPr>
          <w:trHeight w:val="3832"/>
        </w:trPr>
        <w:tc>
          <w:tcPr>
            <w:tcW w:w="9855" w:type="dxa"/>
            <w:gridSpan w:val="8"/>
            <w:tcBorders>
              <w:top w:val="nil"/>
              <w:bottom w:val="single" w:sz="12" w:space="0" w:color="auto"/>
            </w:tcBorders>
          </w:tcPr>
          <w:p w14:paraId="51D4E373" w14:textId="4C9279E2" w:rsidR="00D41DAA" w:rsidRPr="001A5570" w:rsidRDefault="001C766A" w:rsidP="00473F25">
            <w:pPr>
              <w:spacing w:after="120"/>
            </w:pPr>
            <w:r>
              <w:t>Cílem předmětu je</w:t>
            </w:r>
            <w:r w:rsidR="00D41DAA">
              <w:t xml:space="preserve"> </w:t>
            </w:r>
            <w:r>
              <w:t>orientace studenta v tvorbě a organizaci prostoru,</w:t>
            </w:r>
            <w:r w:rsidR="00D25790">
              <w:t xml:space="preserve"> schopnost</w:t>
            </w:r>
            <w:r>
              <w:t xml:space="preserve"> </w:t>
            </w:r>
            <w:r w:rsidR="00D25790" w:rsidRPr="001A5570">
              <w:t>koncepčního myšlení</w:t>
            </w:r>
            <w:r w:rsidR="00D25790">
              <w:t>.</w:t>
            </w:r>
            <w:r>
              <w:t xml:space="preserve"> </w:t>
            </w:r>
          </w:p>
          <w:p w14:paraId="0C5F4C75" w14:textId="77777777" w:rsidR="001C766A" w:rsidRPr="001A5570" w:rsidRDefault="001C766A" w:rsidP="00D3581F">
            <w:pPr>
              <w:pStyle w:val="Odstavecseseznamem"/>
              <w:numPr>
                <w:ilvl w:val="0"/>
                <w:numId w:val="31"/>
              </w:numPr>
              <w:spacing w:after="160" w:line="259" w:lineRule="auto"/>
              <w:jc w:val="both"/>
            </w:pPr>
            <w:r w:rsidRPr="001A5570">
              <w:t>Zadání práce (autorský návrh) a dílčích úkolů (</w:t>
            </w:r>
            <w:r>
              <w:t>prostorová intervence, městské zásahy, memento</w:t>
            </w:r>
            <w:r w:rsidRPr="001A5570">
              <w:t>).</w:t>
            </w:r>
          </w:p>
          <w:p w14:paraId="3F04EEAF" w14:textId="77777777" w:rsidR="001C766A" w:rsidRPr="001A5570" w:rsidRDefault="001C766A" w:rsidP="00D3581F">
            <w:pPr>
              <w:pStyle w:val="Odstavecseseznamem"/>
              <w:numPr>
                <w:ilvl w:val="0"/>
                <w:numId w:val="31"/>
              </w:numPr>
              <w:spacing w:after="160" w:line="259" w:lineRule="auto"/>
              <w:jc w:val="both"/>
            </w:pPr>
            <w:r w:rsidRPr="001A5570">
              <w:t>Základy tvůrčího procesu, komplexní analýza zadání a zpracování návrhu adekvátními prostředky.</w:t>
            </w:r>
          </w:p>
          <w:p w14:paraId="3B4582AC" w14:textId="77777777" w:rsidR="001C766A" w:rsidRPr="001A5570" w:rsidRDefault="001C766A" w:rsidP="00D3581F">
            <w:pPr>
              <w:pStyle w:val="Odstavecseseznamem"/>
              <w:numPr>
                <w:ilvl w:val="0"/>
                <w:numId w:val="31"/>
              </w:numPr>
              <w:spacing w:after="160" w:line="259" w:lineRule="auto"/>
              <w:jc w:val="both"/>
            </w:pPr>
            <w:r w:rsidRPr="001A5570">
              <w:t>Individuální konzultace – konceptuální skica návrhu.</w:t>
            </w:r>
          </w:p>
          <w:p w14:paraId="74B2C4D1" w14:textId="77777777" w:rsidR="001C766A" w:rsidRPr="001A5570" w:rsidRDefault="001C766A" w:rsidP="00D3581F">
            <w:pPr>
              <w:pStyle w:val="Odstavecseseznamem"/>
              <w:numPr>
                <w:ilvl w:val="0"/>
                <w:numId w:val="31"/>
              </w:numPr>
              <w:spacing w:after="160" w:line="259" w:lineRule="auto"/>
              <w:jc w:val="both"/>
            </w:pPr>
            <w:r w:rsidRPr="001A5570">
              <w:t>Individuální konzultace – koncept návrhu.</w:t>
            </w:r>
          </w:p>
          <w:p w14:paraId="093578F2" w14:textId="77777777" w:rsidR="001C766A" w:rsidRPr="001A5570" w:rsidRDefault="001C766A" w:rsidP="00D3581F">
            <w:pPr>
              <w:pStyle w:val="Odstavecseseznamem"/>
              <w:numPr>
                <w:ilvl w:val="0"/>
                <w:numId w:val="31"/>
              </w:numPr>
              <w:spacing w:after="160" w:line="259" w:lineRule="auto"/>
              <w:jc w:val="both"/>
            </w:pPr>
            <w:r w:rsidRPr="001A5570">
              <w:t>Individuální konzultace – pracovní makety návrhu.</w:t>
            </w:r>
          </w:p>
          <w:p w14:paraId="636D887F" w14:textId="77777777" w:rsidR="001C766A" w:rsidRPr="001A5570" w:rsidRDefault="001C766A" w:rsidP="00D3581F">
            <w:pPr>
              <w:pStyle w:val="Odstavecseseznamem"/>
              <w:numPr>
                <w:ilvl w:val="0"/>
                <w:numId w:val="31"/>
              </w:numPr>
              <w:spacing w:after="160" w:line="259" w:lineRule="auto"/>
              <w:jc w:val="both"/>
            </w:pPr>
            <w:r w:rsidRPr="001A5570">
              <w:t>Kritika konceptu, graficko-výtvarného zpracování a osobitosti projevu či prezentace.</w:t>
            </w:r>
          </w:p>
          <w:p w14:paraId="7C1A4CE5" w14:textId="77777777" w:rsidR="001C766A" w:rsidRPr="001A5570" w:rsidRDefault="001C766A" w:rsidP="00D3581F">
            <w:pPr>
              <w:pStyle w:val="Odstavecseseznamem"/>
              <w:numPr>
                <w:ilvl w:val="0"/>
                <w:numId w:val="31"/>
              </w:numPr>
              <w:spacing w:after="160" w:line="259" w:lineRule="auto"/>
              <w:jc w:val="both"/>
            </w:pPr>
            <w:r w:rsidRPr="001A5570">
              <w:t>Základy tvorby výkresové dokumentace (úroveň studie) a fyzického modelu.</w:t>
            </w:r>
          </w:p>
          <w:p w14:paraId="1804E874" w14:textId="77777777" w:rsidR="001C766A" w:rsidRPr="001A5570" w:rsidRDefault="001C766A" w:rsidP="00D3581F">
            <w:pPr>
              <w:pStyle w:val="Odstavecseseznamem"/>
              <w:numPr>
                <w:ilvl w:val="0"/>
                <w:numId w:val="31"/>
              </w:numPr>
              <w:spacing w:after="160" w:line="259" w:lineRule="auto"/>
              <w:jc w:val="both"/>
            </w:pPr>
            <w:r w:rsidRPr="001A5570">
              <w:t>Odborná konzultace – zápis z jednání.</w:t>
            </w:r>
          </w:p>
          <w:p w14:paraId="0F5655FA" w14:textId="77777777" w:rsidR="001C766A" w:rsidRPr="001A5570" w:rsidRDefault="001C766A" w:rsidP="00D3581F">
            <w:pPr>
              <w:pStyle w:val="Odstavecseseznamem"/>
              <w:numPr>
                <w:ilvl w:val="0"/>
                <w:numId w:val="31"/>
              </w:numPr>
              <w:spacing w:after="160" w:line="259" w:lineRule="auto"/>
              <w:jc w:val="both"/>
            </w:pPr>
            <w:r w:rsidRPr="001A5570">
              <w:t>Individuální konzultace – výkresová studie návrhu.</w:t>
            </w:r>
          </w:p>
          <w:p w14:paraId="7E2D1542" w14:textId="77777777" w:rsidR="001C766A" w:rsidRPr="001A5570" w:rsidRDefault="001C766A" w:rsidP="00D3581F">
            <w:pPr>
              <w:pStyle w:val="Odstavecseseznamem"/>
              <w:numPr>
                <w:ilvl w:val="0"/>
                <w:numId w:val="31"/>
              </w:numPr>
              <w:spacing w:after="160" w:line="259" w:lineRule="auto"/>
              <w:jc w:val="both"/>
            </w:pPr>
            <w:r w:rsidRPr="001A5570">
              <w:t>Individuální konzultace – finální řešení návrhu.</w:t>
            </w:r>
          </w:p>
          <w:p w14:paraId="22958315" w14:textId="77777777" w:rsidR="001C766A" w:rsidRPr="001A5570" w:rsidRDefault="001C766A" w:rsidP="00D3581F">
            <w:pPr>
              <w:pStyle w:val="Odstavecseseznamem"/>
              <w:numPr>
                <w:ilvl w:val="0"/>
                <w:numId w:val="31"/>
              </w:numPr>
              <w:spacing w:after="160" w:line="259" w:lineRule="auto"/>
              <w:jc w:val="both"/>
            </w:pPr>
            <w:r w:rsidRPr="001A5570">
              <w:t>Individuální konzultace – fyzický model návrhu.</w:t>
            </w:r>
          </w:p>
          <w:p w14:paraId="5CD28B14" w14:textId="77777777" w:rsidR="001C766A" w:rsidRPr="00612620" w:rsidRDefault="001C766A" w:rsidP="00D3581F">
            <w:pPr>
              <w:pStyle w:val="Odstavecseseznamem"/>
              <w:numPr>
                <w:ilvl w:val="0"/>
                <w:numId w:val="31"/>
              </w:numPr>
              <w:spacing w:after="160" w:line="259" w:lineRule="auto"/>
              <w:jc w:val="both"/>
            </w:pPr>
            <w:r w:rsidRPr="001A5570">
              <w:t>Odevzdání požadovaných úkolů a požadavky na dopracování</w:t>
            </w:r>
            <w:r>
              <w:t>.</w:t>
            </w:r>
          </w:p>
          <w:p w14:paraId="1DB856DC" w14:textId="77777777" w:rsidR="001C766A" w:rsidRDefault="001C766A" w:rsidP="00D3581F">
            <w:pPr>
              <w:pStyle w:val="Odstavecseseznamem"/>
              <w:numPr>
                <w:ilvl w:val="0"/>
                <w:numId w:val="31"/>
              </w:numPr>
              <w:spacing w:after="120"/>
              <w:ind w:left="714" w:hanging="357"/>
              <w:jc w:val="both"/>
            </w:pPr>
            <w:r w:rsidRPr="008132D4">
              <w:t>Obhajoba výsledného autorského návrhu.</w:t>
            </w:r>
          </w:p>
          <w:p w14:paraId="142E5EED" w14:textId="13C9F5D6" w:rsidR="00D41DAA" w:rsidRPr="00612620" w:rsidRDefault="00D25790" w:rsidP="00011462">
            <w:pPr>
              <w:jc w:val="both"/>
            </w:pPr>
            <w:r>
              <w:t xml:space="preserve">Student </w:t>
            </w:r>
            <w:r w:rsidR="00E606D4">
              <w:t>získá</w:t>
            </w:r>
            <w:r w:rsidR="00D41DAA" w:rsidRPr="001A5570">
              <w:t xml:space="preserve"> </w:t>
            </w:r>
            <w:r w:rsidR="00D41DAA">
              <w:t xml:space="preserve">obratnost při </w:t>
            </w:r>
            <w:r>
              <w:t>tvorbě maket, modelů</w:t>
            </w:r>
            <w:r w:rsidR="00D41DAA">
              <w:t xml:space="preserve"> autorského návrhu</w:t>
            </w:r>
            <w:r w:rsidR="00D41DAA" w:rsidRPr="001A5570">
              <w:t>.</w:t>
            </w:r>
          </w:p>
        </w:tc>
      </w:tr>
      <w:tr w:rsidR="001C766A" w14:paraId="33A9A852" w14:textId="77777777" w:rsidTr="001C766A">
        <w:trPr>
          <w:trHeight w:val="265"/>
        </w:trPr>
        <w:tc>
          <w:tcPr>
            <w:tcW w:w="3653" w:type="dxa"/>
            <w:gridSpan w:val="2"/>
            <w:tcBorders>
              <w:top w:val="nil"/>
            </w:tcBorders>
            <w:shd w:val="clear" w:color="auto" w:fill="F7CAAC"/>
          </w:tcPr>
          <w:p w14:paraId="5B704D1F" w14:textId="77777777" w:rsidR="001C766A" w:rsidRDefault="001C766A" w:rsidP="001C766A">
            <w:pPr>
              <w:jc w:val="both"/>
            </w:pPr>
            <w:r>
              <w:rPr>
                <w:b/>
              </w:rPr>
              <w:t>Studijní literatura a studijní pomůcky</w:t>
            </w:r>
          </w:p>
        </w:tc>
        <w:tc>
          <w:tcPr>
            <w:tcW w:w="6202" w:type="dxa"/>
            <w:gridSpan w:val="6"/>
            <w:tcBorders>
              <w:top w:val="nil"/>
              <w:bottom w:val="nil"/>
            </w:tcBorders>
          </w:tcPr>
          <w:p w14:paraId="7E4B8E93" w14:textId="77777777" w:rsidR="001C766A" w:rsidRDefault="001C766A" w:rsidP="001C766A">
            <w:pPr>
              <w:jc w:val="both"/>
            </w:pPr>
          </w:p>
        </w:tc>
      </w:tr>
      <w:tr w:rsidR="001C766A" w:rsidRPr="003F7F55" w14:paraId="13D0E68D" w14:textId="77777777" w:rsidTr="001C766A">
        <w:trPr>
          <w:trHeight w:val="1497"/>
        </w:trPr>
        <w:tc>
          <w:tcPr>
            <w:tcW w:w="9855" w:type="dxa"/>
            <w:gridSpan w:val="8"/>
            <w:tcBorders>
              <w:top w:val="nil"/>
            </w:tcBorders>
          </w:tcPr>
          <w:p w14:paraId="0EAB22A4" w14:textId="77777777" w:rsidR="001C766A" w:rsidRPr="002320CF" w:rsidRDefault="001C766A" w:rsidP="001C766A">
            <w:pPr>
              <w:jc w:val="both"/>
              <w:rPr>
                <w:b/>
              </w:rPr>
            </w:pPr>
            <w:r w:rsidRPr="002320CF">
              <w:rPr>
                <w:b/>
              </w:rPr>
              <w:t>Povinná:</w:t>
            </w:r>
          </w:p>
          <w:p w14:paraId="56568D7C" w14:textId="77777777" w:rsidR="000B1654" w:rsidRDefault="00B84B92" w:rsidP="00B84B92">
            <w:pPr>
              <w:jc w:val="both"/>
              <w:rPr>
                <w:rFonts w:eastAsia="Arial Unicode MS"/>
                <w:shd w:val="clear" w:color="auto" w:fill="FFFFFF"/>
              </w:rPr>
            </w:pPr>
            <w:r w:rsidRPr="00B35EAD">
              <w:rPr>
                <w:rFonts w:eastAsia="Arial Unicode MS"/>
                <w:shd w:val="clear" w:color="auto" w:fill="FFFFFF"/>
              </w:rPr>
              <w:t xml:space="preserve">KAPLICKÝ, Jan, DVOŘÁK, Joachim, ed. Album. Přeložil Veronika VOLHEJNOVÁ. Praha: Labyrint, 2005. </w:t>
            </w:r>
          </w:p>
          <w:p w14:paraId="6E6AD47E" w14:textId="09672DD9" w:rsidR="00B84B92" w:rsidRPr="0079366C" w:rsidRDefault="00B84B92" w:rsidP="00B84B92">
            <w:pPr>
              <w:jc w:val="both"/>
              <w:rPr>
                <w:rFonts w:eastAsia="Arial Unicode MS"/>
                <w:shd w:val="clear" w:color="auto" w:fill="FFFFFF"/>
              </w:rPr>
            </w:pPr>
            <w:r w:rsidRPr="00B35EAD">
              <w:rPr>
                <w:rFonts w:eastAsia="Arial Unicode MS"/>
                <w:shd w:val="clear" w:color="auto" w:fill="FFFFFF"/>
              </w:rPr>
              <w:t>ISBN 80-85935-64-3.</w:t>
            </w:r>
          </w:p>
          <w:p w14:paraId="3A8D0868" w14:textId="77777777" w:rsidR="001C766A" w:rsidRDefault="001C766A" w:rsidP="001C766A">
            <w:pPr>
              <w:jc w:val="both"/>
              <w:rPr>
                <w:rFonts w:eastAsia="Arial Unicode MS"/>
                <w:shd w:val="clear" w:color="auto" w:fill="FFFFFF"/>
              </w:rPr>
            </w:pPr>
            <w:r w:rsidRPr="00E52795">
              <w:rPr>
                <w:rFonts w:eastAsia="Arial Unicode MS"/>
                <w:shd w:val="clear" w:color="auto" w:fill="FFFFFF"/>
              </w:rPr>
              <w:t>MORGANOVÁ, Pavlína, Terezie NEKVINDOVÁ a Dagmar SVATOŠOVÁ. </w:t>
            </w:r>
            <w:r w:rsidRPr="00D41DAA">
              <w:rPr>
                <w:rFonts w:eastAsia="Arial Unicode MS"/>
                <w:i/>
                <w:shd w:val="clear" w:color="auto" w:fill="FFFFFF"/>
              </w:rPr>
              <w:t>Výstava jako médium: české umění 1957-1999</w:t>
            </w:r>
            <w:r w:rsidRPr="00E52795">
              <w:rPr>
                <w:rFonts w:eastAsia="Arial Unicode MS"/>
                <w:shd w:val="clear" w:color="auto" w:fill="FFFFFF"/>
              </w:rPr>
              <w:t>. Praha: VVP AVU, 2020. ISBN 978-80-88366-13-3.</w:t>
            </w:r>
          </w:p>
          <w:p w14:paraId="58CCD160" w14:textId="77777777" w:rsidR="000B1654" w:rsidRDefault="001C766A" w:rsidP="001C766A">
            <w:pPr>
              <w:jc w:val="both"/>
              <w:rPr>
                <w:rFonts w:eastAsia="Arial Unicode MS"/>
                <w:shd w:val="clear" w:color="auto" w:fill="FFFFFF"/>
              </w:rPr>
            </w:pPr>
            <w:r w:rsidRPr="0079366C">
              <w:rPr>
                <w:rFonts w:eastAsia="Arial Unicode MS"/>
                <w:shd w:val="clear" w:color="auto" w:fill="FFFFFF"/>
              </w:rPr>
              <w:t>NORBERG-SCHULZ, Christian. </w:t>
            </w:r>
            <w:r w:rsidRPr="00D41DAA">
              <w:rPr>
                <w:rFonts w:eastAsia="Arial Unicode MS"/>
                <w:i/>
                <w:shd w:val="clear" w:color="auto" w:fill="FFFFFF"/>
              </w:rPr>
              <w:t>Genius loci: Krajina, místo, architektura</w:t>
            </w:r>
            <w:r w:rsidRPr="0079366C">
              <w:rPr>
                <w:rFonts w:eastAsia="Arial Unicode MS"/>
                <w:shd w:val="clear" w:color="auto" w:fill="FFFFFF"/>
              </w:rPr>
              <w:t xml:space="preserve">. Praha: Dokořán, 2010. </w:t>
            </w:r>
          </w:p>
          <w:p w14:paraId="4F884569" w14:textId="774CCFCD" w:rsidR="001C766A" w:rsidRPr="0079366C" w:rsidRDefault="001C766A" w:rsidP="001C766A">
            <w:pPr>
              <w:jc w:val="both"/>
              <w:rPr>
                <w:rFonts w:eastAsia="Arial Unicode MS"/>
                <w:shd w:val="clear" w:color="auto" w:fill="FFFFFF"/>
              </w:rPr>
            </w:pPr>
            <w:r w:rsidRPr="0079366C">
              <w:rPr>
                <w:rFonts w:eastAsia="Arial Unicode MS"/>
                <w:shd w:val="clear" w:color="auto" w:fill="FFFFFF"/>
              </w:rPr>
              <w:t>ISBN: 978-80-7363-303-5.</w:t>
            </w:r>
          </w:p>
          <w:p w14:paraId="3E5C3848" w14:textId="77777777" w:rsidR="001C766A" w:rsidRPr="002320CF" w:rsidRDefault="001C766A" w:rsidP="001C766A">
            <w:pPr>
              <w:jc w:val="both"/>
              <w:rPr>
                <w:b/>
              </w:rPr>
            </w:pPr>
            <w:r w:rsidRPr="002320CF">
              <w:rPr>
                <w:b/>
              </w:rPr>
              <w:t>Doporučená:</w:t>
            </w:r>
          </w:p>
          <w:p w14:paraId="4A9861D7" w14:textId="77777777" w:rsidR="001C766A" w:rsidRDefault="001C766A" w:rsidP="001C766A">
            <w:pPr>
              <w:jc w:val="both"/>
              <w:rPr>
                <w:rFonts w:eastAsia="Arial Unicode MS"/>
                <w:shd w:val="clear" w:color="auto" w:fill="FFFFFF"/>
              </w:rPr>
            </w:pPr>
            <w:r w:rsidRPr="00BE4C2A">
              <w:rPr>
                <w:rFonts w:eastAsia="Arial Unicode MS"/>
                <w:shd w:val="clear" w:color="auto" w:fill="FFFFFF"/>
              </w:rPr>
              <w:t>DANNHOFEROVÁ, Jana. </w:t>
            </w:r>
            <w:r w:rsidRPr="00B84B92">
              <w:rPr>
                <w:rFonts w:eastAsia="Arial Unicode MS"/>
                <w:i/>
                <w:shd w:val="clear" w:color="auto" w:fill="FFFFFF"/>
              </w:rPr>
              <w:t>Velká kniha barev: kompletní průvodce pro grafiky, fotografy a designéry</w:t>
            </w:r>
            <w:r w:rsidRPr="00BE4C2A">
              <w:rPr>
                <w:rFonts w:eastAsia="Arial Unicode MS"/>
                <w:shd w:val="clear" w:color="auto" w:fill="FFFFFF"/>
              </w:rPr>
              <w:t>. Brno: Computer Press, 2012. ISBN 9788025137857.</w:t>
            </w:r>
            <w:r w:rsidRPr="0079366C">
              <w:rPr>
                <w:rFonts w:eastAsia="Arial Unicode MS"/>
                <w:shd w:val="clear" w:color="auto" w:fill="FFFFFF"/>
              </w:rPr>
              <w:t xml:space="preserve"> </w:t>
            </w:r>
          </w:p>
          <w:p w14:paraId="3A582764" w14:textId="77777777" w:rsidR="00B84B92" w:rsidRDefault="00B84B92" w:rsidP="00B84B92">
            <w:pPr>
              <w:jc w:val="both"/>
              <w:rPr>
                <w:rFonts w:eastAsia="Arial Unicode MS"/>
                <w:shd w:val="clear" w:color="auto" w:fill="FFFFFF"/>
              </w:rPr>
            </w:pPr>
            <w:r w:rsidRPr="00E52795">
              <w:rPr>
                <w:rFonts w:eastAsia="Arial Unicode MS"/>
                <w:shd w:val="clear" w:color="auto" w:fill="FFFFFF"/>
              </w:rPr>
              <w:t>KOLESÁR, Zdeno. </w:t>
            </w:r>
            <w:r w:rsidRPr="00B84B92">
              <w:rPr>
                <w:rFonts w:eastAsia="Arial Unicode MS"/>
                <w:i/>
                <w:shd w:val="clear" w:color="auto" w:fill="FFFFFF"/>
              </w:rPr>
              <w:t>Kapitoly z dějin designu.</w:t>
            </w:r>
            <w:r>
              <w:rPr>
                <w:rFonts w:eastAsia="Arial Unicode MS"/>
                <w:shd w:val="clear" w:color="auto" w:fill="FFFFFF"/>
              </w:rPr>
              <w:t xml:space="preserve"> Praha</w:t>
            </w:r>
            <w:r w:rsidRPr="00E52795">
              <w:rPr>
                <w:rFonts w:eastAsia="Arial Unicode MS"/>
                <w:shd w:val="clear" w:color="auto" w:fill="FFFFFF"/>
              </w:rPr>
              <w:t>: Vysoká škola umělecko-průmyslová, 2004. ISBN 8086863034.</w:t>
            </w:r>
          </w:p>
          <w:p w14:paraId="79C84A22" w14:textId="1FF68ED0" w:rsidR="001C766A" w:rsidRPr="008718FB" w:rsidRDefault="001C766A" w:rsidP="001C766A">
            <w:pPr>
              <w:jc w:val="both"/>
              <w:rPr>
                <w:rFonts w:eastAsia="Arial Unicode MS"/>
                <w:shd w:val="clear" w:color="auto" w:fill="FFFFFF"/>
              </w:rPr>
            </w:pPr>
            <w:r w:rsidRPr="0079366C">
              <w:rPr>
                <w:rFonts w:eastAsia="Arial Unicode MS"/>
                <w:shd w:val="clear" w:color="auto" w:fill="FFFFFF"/>
              </w:rPr>
              <w:t>SIMITCH, Andrea, Val K. WARKE, Iñaqui CARNICERO, et al. </w:t>
            </w:r>
            <w:r w:rsidRPr="00B84B92">
              <w:rPr>
                <w:rFonts w:eastAsia="Arial Unicode MS"/>
                <w:i/>
                <w:shd w:val="clear" w:color="auto" w:fill="FFFFFF"/>
              </w:rPr>
              <w:t xml:space="preserve">Jazyk architektury: 26 principů, které by měl každý architekt znát. </w:t>
            </w:r>
            <w:r w:rsidRPr="0079366C">
              <w:rPr>
                <w:rFonts w:eastAsia="Arial Unicode MS"/>
                <w:shd w:val="clear" w:color="auto" w:fill="FFFFFF"/>
              </w:rPr>
              <w:t xml:space="preserve">Přeložil Andrea POLÁČKOVÁ. </w:t>
            </w:r>
            <w:r w:rsidR="00B84B92">
              <w:rPr>
                <w:rFonts w:eastAsia="Arial Unicode MS"/>
                <w:shd w:val="clear" w:color="auto" w:fill="FFFFFF"/>
              </w:rPr>
              <w:t xml:space="preserve">Praha: </w:t>
            </w:r>
            <w:r w:rsidRPr="0079366C">
              <w:rPr>
                <w:rFonts w:eastAsia="Arial Unicode MS"/>
                <w:shd w:val="clear" w:color="auto" w:fill="FFFFFF"/>
              </w:rPr>
              <w:t>Slovart, 2015. ISBN 978-80-7529-034-2.</w:t>
            </w:r>
          </w:p>
        </w:tc>
      </w:tr>
    </w:tbl>
    <w:p w14:paraId="5CB70D19" w14:textId="77777777" w:rsidR="001C766A" w:rsidRDefault="001C766A"/>
    <w:p w14:paraId="3C9C2604" w14:textId="57443231" w:rsidR="001C766A" w:rsidRDefault="001C766A"/>
    <w:p w14:paraId="0EA09104" w14:textId="77777777" w:rsidR="008718FB" w:rsidRDefault="008718F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1C766A" w14:paraId="569B12FB" w14:textId="77777777" w:rsidTr="001C766A">
        <w:tc>
          <w:tcPr>
            <w:tcW w:w="9855" w:type="dxa"/>
            <w:gridSpan w:val="8"/>
            <w:tcBorders>
              <w:bottom w:val="double" w:sz="4" w:space="0" w:color="auto"/>
            </w:tcBorders>
            <w:shd w:val="clear" w:color="auto" w:fill="BDD6EE"/>
          </w:tcPr>
          <w:p w14:paraId="770359DB" w14:textId="50D175C9" w:rsidR="001C766A" w:rsidRDefault="001C766A" w:rsidP="001C766A">
            <w:pPr>
              <w:jc w:val="both"/>
              <w:rPr>
                <w:b/>
                <w:sz w:val="28"/>
              </w:rPr>
            </w:pPr>
            <w:r>
              <w:lastRenderedPageBreak/>
              <w:br w:type="page"/>
            </w:r>
            <w:r>
              <w:rPr>
                <w:b/>
                <w:sz w:val="28"/>
              </w:rPr>
              <w:t>B-III – Charakteristika studijního předmětu</w:t>
            </w:r>
          </w:p>
        </w:tc>
      </w:tr>
      <w:tr w:rsidR="001C766A" w14:paraId="5BCA09C5" w14:textId="77777777" w:rsidTr="001C766A">
        <w:tc>
          <w:tcPr>
            <w:tcW w:w="3086" w:type="dxa"/>
            <w:tcBorders>
              <w:top w:val="double" w:sz="4" w:space="0" w:color="auto"/>
            </w:tcBorders>
            <w:shd w:val="clear" w:color="auto" w:fill="F7CAAC"/>
          </w:tcPr>
          <w:p w14:paraId="1633FABB" w14:textId="77777777" w:rsidR="001C766A" w:rsidRDefault="001C766A" w:rsidP="001C766A">
            <w:pPr>
              <w:rPr>
                <w:b/>
              </w:rPr>
            </w:pPr>
            <w:r>
              <w:rPr>
                <w:b/>
              </w:rPr>
              <w:t>Název studijního předmětu</w:t>
            </w:r>
          </w:p>
        </w:tc>
        <w:tc>
          <w:tcPr>
            <w:tcW w:w="6769" w:type="dxa"/>
            <w:gridSpan w:val="7"/>
            <w:tcBorders>
              <w:top w:val="double" w:sz="4" w:space="0" w:color="auto"/>
            </w:tcBorders>
          </w:tcPr>
          <w:p w14:paraId="63269FB7" w14:textId="77777777" w:rsidR="001C766A" w:rsidRDefault="001C766A" w:rsidP="001C766A">
            <w:pPr>
              <w:jc w:val="both"/>
            </w:pPr>
            <w:r>
              <w:t>Ateliér Tvorba prostoru 8</w:t>
            </w:r>
          </w:p>
        </w:tc>
      </w:tr>
      <w:tr w:rsidR="001C766A" w14:paraId="7EA6C93F" w14:textId="77777777" w:rsidTr="001C766A">
        <w:tc>
          <w:tcPr>
            <w:tcW w:w="3086" w:type="dxa"/>
            <w:shd w:val="clear" w:color="auto" w:fill="F7CAAC"/>
          </w:tcPr>
          <w:p w14:paraId="70E59FAF" w14:textId="77777777" w:rsidR="001C766A" w:rsidRDefault="001C766A" w:rsidP="001C766A">
            <w:pPr>
              <w:rPr>
                <w:b/>
              </w:rPr>
            </w:pPr>
            <w:r>
              <w:rPr>
                <w:b/>
              </w:rPr>
              <w:t>Typ předmětu</w:t>
            </w:r>
          </w:p>
        </w:tc>
        <w:tc>
          <w:tcPr>
            <w:tcW w:w="3406" w:type="dxa"/>
            <w:gridSpan w:val="4"/>
          </w:tcPr>
          <w:p w14:paraId="342BE39A" w14:textId="3A87F8B0" w:rsidR="001C766A" w:rsidRDefault="000E784D" w:rsidP="001C766A">
            <w:pPr>
              <w:jc w:val="both"/>
            </w:pPr>
            <w:r>
              <w:t>p</w:t>
            </w:r>
            <w:r w:rsidR="001C766A">
              <w:t>ovinný, PZ</w:t>
            </w:r>
          </w:p>
        </w:tc>
        <w:tc>
          <w:tcPr>
            <w:tcW w:w="2695" w:type="dxa"/>
            <w:gridSpan w:val="2"/>
            <w:shd w:val="clear" w:color="auto" w:fill="F7CAAC"/>
          </w:tcPr>
          <w:p w14:paraId="12C75B7F" w14:textId="77777777" w:rsidR="001C766A" w:rsidRDefault="001C766A" w:rsidP="001C766A">
            <w:pPr>
              <w:jc w:val="both"/>
            </w:pPr>
            <w:r>
              <w:rPr>
                <w:b/>
              </w:rPr>
              <w:t>doporučený ročník / semestr</w:t>
            </w:r>
          </w:p>
        </w:tc>
        <w:tc>
          <w:tcPr>
            <w:tcW w:w="668" w:type="dxa"/>
          </w:tcPr>
          <w:p w14:paraId="050DD4BB" w14:textId="77777777" w:rsidR="001C766A" w:rsidRDefault="001C766A" w:rsidP="001C766A">
            <w:pPr>
              <w:jc w:val="both"/>
            </w:pPr>
            <w:r>
              <w:t>1/LS</w:t>
            </w:r>
          </w:p>
        </w:tc>
      </w:tr>
      <w:tr w:rsidR="001C766A" w14:paraId="0B3DD7DF" w14:textId="77777777" w:rsidTr="001C766A">
        <w:tc>
          <w:tcPr>
            <w:tcW w:w="3086" w:type="dxa"/>
            <w:shd w:val="clear" w:color="auto" w:fill="F7CAAC"/>
          </w:tcPr>
          <w:p w14:paraId="5F836262" w14:textId="77777777" w:rsidR="001C766A" w:rsidRDefault="001C766A" w:rsidP="001C766A">
            <w:pPr>
              <w:rPr>
                <w:b/>
              </w:rPr>
            </w:pPr>
            <w:r>
              <w:rPr>
                <w:b/>
              </w:rPr>
              <w:t>Rozsah studijního předmětu</w:t>
            </w:r>
          </w:p>
        </w:tc>
        <w:tc>
          <w:tcPr>
            <w:tcW w:w="1701" w:type="dxa"/>
            <w:gridSpan w:val="2"/>
          </w:tcPr>
          <w:p w14:paraId="4E62240A" w14:textId="77777777" w:rsidR="001C766A" w:rsidRDefault="001C766A" w:rsidP="001C766A">
            <w:pPr>
              <w:jc w:val="both"/>
            </w:pPr>
            <w:r>
              <w:t>52 ateliér</w:t>
            </w:r>
          </w:p>
        </w:tc>
        <w:tc>
          <w:tcPr>
            <w:tcW w:w="889" w:type="dxa"/>
            <w:shd w:val="clear" w:color="auto" w:fill="F7CAAC"/>
          </w:tcPr>
          <w:p w14:paraId="260D76B1" w14:textId="77777777" w:rsidR="001C766A" w:rsidRDefault="001C766A" w:rsidP="001C766A">
            <w:pPr>
              <w:jc w:val="both"/>
              <w:rPr>
                <w:b/>
              </w:rPr>
            </w:pPr>
            <w:r>
              <w:rPr>
                <w:b/>
              </w:rPr>
              <w:t xml:space="preserve">hod. </w:t>
            </w:r>
          </w:p>
        </w:tc>
        <w:tc>
          <w:tcPr>
            <w:tcW w:w="816" w:type="dxa"/>
          </w:tcPr>
          <w:p w14:paraId="6D8F1CB8" w14:textId="77777777" w:rsidR="001C766A" w:rsidRDefault="001C766A" w:rsidP="001C766A">
            <w:pPr>
              <w:jc w:val="both"/>
            </w:pPr>
            <w:r>
              <w:t>52</w:t>
            </w:r>
          </w:p>
        </w:tc>
        <w:tc>
          <w:tcPr>
            <w:tcW w:w="2156" w:type="dxa"/>
            <w:shd w:val="clear" w:color="auto" w:fill="F7CAAC"/>
          </w:tcPr>
          <w:p w14:paraId="264DB66E" w14:textId="77777777" w:rsidR="001C766A" w:rsidRDefault="001C766A" w:rsidP="001C766A">
            <w:pPr>
              <w:jc w:val="both"/>
              <w:rPr>
                <w:b/>
              </w:rPr>
            </w:pPr>
            <w:r>
              <w:rPr>
                <w:b/>
              </w:rPr>
              <w:t>kreditů</w:t>
            </w:r>
          </w:p>
        </w:tc>
        <w:tc>
          <w:tcPr>
            <w:tcW w:w="1207" w:type="dxa"/>
            <w:gridSpan w:val="2"/>
          </w:tcPr>
          <w:p w14:paraId="0E5C6FE8" w14:textId="77777777" w:rsidR="001C766A" w:rsidRDefault="001C766A" w:rsidP="001C766A">
            <w:pPr>
              <w:jc w:val="both"/>
            </w:pPr>
            <w:r>
              <w:t>4</w:t>
            </w:r>
          </w:p>
        </w:tc>
      </w:tr>
      <w:tr w:rsidR="001C766A" w14:paraId="4BDA94DF" w14:textId="77777777" w:rsidTr="001C766A">
        <w:tc>
          <w:tcPr>
            <w:tcW w:w="3086" w:type="dxa"/>
            <w:shd w:val="clear" w:color="auto" w:fill="F7CAAC"/>
          </w:tcPr>
          <w:p w14:paraId="5E8F4F84" w14:textId="77777777" w:rsidR="001C766A" w:rsidRDefault="001C766A" w:rsidP="001C766A">
            <w:pPr>
              <w:rPr>
                <w:b/>
                <w:sz w:val="22"/>
              </w:rPr>
            </w:pPr>
            <w:r>
              <w:rPr>
                <w:b/>
              </w:rPr>
              <w:t>Prerekvizity, korekvizity, ekvivalence</w:t>
            </w:r>
          </w:p>
        </w:tc>
        <w:tc>
          <w:tcPr>
            <w:tcW w:w="6769" w:type="dxa"/>
            <w:gridSpan w:val="7"/>
          </w:tcPr>
          <w:p w14:paraId="3AEA5C10" w14:textId="37447227" w:rsidR="001C766A" w:rsidRPr="002929A7" w:rsidRDefault="00E33D2D" w:rsidP="001C766A">
            <w:pPr>
              <w:jc w:val="both"/>
            </w:pPr>
            <w:r>
              <w:t>Ateliér Tvorba prostoru 7</w:t>
            </w:r>
          </w:p>
        </w:tc>
      </w:tr>
      <w:tr w:rsidR="001C766A" w14:paraId="45EE0F0D" w14:textId="77777777" w:rsidTr="001C766A">
        <w:tc>
          <w:tcPr>
            <w:tcW w:w="3086" w:type="dxa"/>
            <w:shd w:val="clear" w:color="auto" w:fill="F7CAAC"/>
          </w:tcPr>
          <w:p w14:paraId="1B8E1EA8" w14:textId="77777777" w:rsidR="001C766A" w:rsidRDefault="001C766A" w:rsidP="001C766A">
            <w:pPr>
              <w:rPr>
                <w:b/>
              </w:rPr>
            </w:pPr>
            <w:r>
              <w:rPr>
                <w:b/>
              </w:rPr>
              <w:t>Způsob ověření studijních výsledků</w:t>
            </w:r>
          </w:p>
        </w:tc>
        <w:tc>
          <w:tcPr>
            <w:tcW w:w="3406" w:type="dxa"/>
            <w:gridSpan w:val="4"/>
          </w:tcPr>
          <w:p w14:paraId="363ADF3C" w14:textId="7044F176" w:rsidR="001C766A" w:rsidRDefault="00B84B92" w:rsidP="001C766A">
            <w:pPr>
              <w:jc w:val="both"/>
            </w:pPr>
            <w:r>
              <w:t xml:space="preserve">zápočet, </w:t>
            </w:r>
            <w:r w:rsidR="001C766A">
              <w:t>z</w:t>
            </w:r>
            <w:r>
              <w:t>kouška</w:t>
            </w:r>
          </w:p>
        </w:tc>
        <w:tc>
          <w:tcPr>
            <w:tcW w:w="2156" w:type="dxa"/>
            <w:shd w:val="clear" w:color="auto" w:fill="F7CAAC"/>
          </w:tcPr>
          <w:p w14:paraId="0B92D039" w14:textId="77777777" w:rsidR="001C766A" w:rsidRDefault="001C766A" w:rsidP="001C766A">
            <w:pPr>
              <w:jc w:val="both"/>
              <w:rPr>
                <w:b/>
              </w:rPr>
            </w:pPr>
            <w:r>
              <w:rPr>
                <w:b/>
              </w:rPr>
              <w:t>Forma výuky</w:t>
            </w:r>
          </w:p>
        </w:tc>
        <w:tc>
          <w:tcPr>
            <w:tcW w:w="1207" w:type="dxa"/>
            <w:gridSpan w:val="2"/>
          </w:tcPr>
          <w:p w14:paraId="1A4AE2DE" w14:textId="77777777" w:rsidR="001C766A" w:rsidRDefault="001C766A" w:rsidP="001C766A">
            <w:pPr>
              <w:jc w:val="both"/>
            </w:pPr>
            <w:r>
              <w:t>ateliér</w:t>
            </w:r>
          </w:p>
        </w:tc>
      </w:tr>
      <w:tr w:rsidR="001C766A" w14:paraId="1B23BDEA" w14:textId="77777777" w:rsidTr="001C766A">
        <w:tc>
          <w:tcPr>
            <w:tcW w:w="3086" w:type="dxa"/>
            <w:shd w:val="clear" w:color="auto" w:fill="F7CAAC"/>
          </w:tcPr>
          <w:p w14:paraId="58C44C99" w14:textId="77777777" w:rsidR="001C766A" w:rsidRDefault="001C766A" w:rsidP="001C766A">
            <w:pPr>
              <w:rPr>
                <w:b/>
              </w:rPr>
            </w:pPr>
            <w:r>
              <w:rPr>
                <w:b/>
              </w:rPr>
              <w:t>Forma způsobu ověření studijních výsledků a další požadavky na studenta</w:t>
            </w:r>
          </w:p>
        </w:tc>
        <w:tc>
          <w:tcPr>
            <w:tcW w:w="6769" w:type="dxa"/>
            <w:gridSpan w:val="7"/>
            <w:tcBorders>
              <w:bottom w:val="nil"/>
            </w:tcBorders>
          </w:tcPr>
          <w:p w14:paraId="7DBB727A" w14:textId="40FBA6BB" w:rsidR="001C766A" w:rsidRPr="00A7052D" w:rsidRDefault="001C766A" w:rsidP="001C766A">
            <w:pPr>
              <w:jc w:val="both"/>
              <w:rPr>
                <w:color w:val="FF0000"/>
              </w:rPr>
            </w:pPr>
            <w:r>
              <w:t>Minimá</w:t>
            </w:r>
            <w:r w:rsidR="00D74687">
              <w:t>lní 80% účast na výuce</w:t>
            </w:r>
            <w:r>
              <w:t xml:space="preserve">. Pravidelné konzultace během semestru. Dokončení a odevzdání všech zadaných úkolů. Zápočet před zkouškou a závěrečná zkouška (obhajoba). </w:t>
            </w:r>
          </w:p>
        </w:tc>
      </w:tr>
      <w:tr w:rsidR="001C766A" w14:paraId="49746556" w14:textId="77777777" w:rsidTr="008718FB">
        <w:trPr>
          <w:trHeight w:val="108"/>
        </w:trPr>
        <w:tc>
          <w:tcPr>
            <w:tcW w:w="9855" w:type="dxa"/>
            <w:gridSpan w:val="8"/>
            <w:tcBorders>
              <w:top w:val="nil"/>
            </w:tcBorders>
          </w:tcPr>
          <w:p w14:paraId="45397CC5" w14:textId="77777777" w:rsidR="001C766A" w:rsidRDefault="001C766A" w:rsidP="001C766A"/>
        </w:tc>
      </w:tr>
      <w:tr w:rsidR="001C766A" w14:paraId="14EF3436" w14:textId="77777777" w:rsidTr="001C766A">
        <w:trPr>
          <w:trHeight w:val="197"/>
        </w:trPr>
        <w:tc>
          <w:tcPr>
            <w:tcW w:w="3086" w:type="dxa"/>
            <w:tcBorders>
              <w:top w:val="nil"/>
            </w:tcBorders>
            <w:shd w:val="clear" w:color="auto" w:fill="F7CAAC"/>
          </w:tcPr>
          <w:p w14:paraId="116070EF" w14:textId="77777777" w:rsidR="001C766A" w:rsidRDefault="001C766A" w:rsidP="001C766A">
            <w:pPr>
              <w:rPr>
                <w:b/>
              </w:rPr>
            </w:pPr>
            <w:r>
              <w:rPr>
                <w:b/>
              </w:rPr>
              <w:t>Garant předmětu</w:t>
            </w:r>
          </w:p>
        </w:tc>
        <w:tc>
          <w:tcPr>
            <w:tcW w:w="6769" w:type="dxa"/>
            <w:gridSpan w:val="7"/>
            <w:tcBorders>
              <w:top w:val="nil"/>
            </w:tcBorders>
          </w:tcPr>
          <w:p w14:paraId="3BD92863" w14:textId="77777777" w:rsidR="001C766A" w:rsidRDefault="001C766A" w:rsidP="001C766A">
            <w:pPr>
              <w:jc w:val="both"/>
            </w:pPr>
            <w:r>
              <w:t>MgA. Bernadett Királyová</w:t>
            </w:r>
          </w:p>
        </w:tc>
      </w:tr>
      <w:tr w:rsidR="001C766A" w14:paraId="2AED38E4" w14:textId="77777777" w:rsidTr="001C766A">
        <w:trPr>
          <w:trHeight w:val="243"/>
        </w:trPr>
        <w:tc>
          <w:tcPr>
            <w:tcW w:w="3086" w:type="dxa"/>
            <w:tcBorders>
              <w:top w:val="nil"/>
            </w:tcBorders>
            <w:shd w:val="clear" w:color="auto" w:fill="F7CAAC"/>
          </w:tcPr>
          <w:p w14:paraId="37B2B1B7" w14:textId="77777777" w:rsidR="001C766A" w:rsidRDefault="001C766A" w:rsidP="001C766A">
            <w:pPr>
              <w:rPr>
                <w:b/>
              </w:rPr>
            </w:pPr>
            <w:r>
              <w:rPr>
                <w:b/>
              </w:rPr>
              <w:t>Zapojení garanta do výuky předmětu</w:t>
            </w:r>
          </w:p>
        </w:tc>
        <w:tc>
          <w:tcPr>
            <w:tcW w:w="6769" w:type="dxa"/>
            <w:gridSpan w:val="7"/>
            <w:tcBorders>
              <w:top w:val="nil"/>
            </w:tcBorders>
          </w:tcPr>
          <w:p w14:paraId="5D5898DD" w14:textId="2581E205" w:rsidR="001C766A" w:rsidRDefault="00B3052A" w:rsidP="001C766A">
            <w:pPr>
              <w:jc w:val="both"/>
            </w:pPr>
            <w:r>
              <w:t>100 %</w:t>
            </w:r>
          </w:p>
        </w:tc>
      </w:tr>
      <w:tr w:rsidR="001C766A" w14:paraId="26A8D3F3" w14:textId="77777777" w:rsidTr="001C766A">
        <w:tc>
          <w:tcPr>
            <w:tcW w:w="3086" w:type="dxa"/>
            <w:shd w:val="clear" w:color="auto" w:fill="F7CAAC"/>
          </w:tcPr>
          <w:p w14:paraId="69AC5E2A" w14:textId="77777777" w:rsidR="001C766A" w:rsidRDefault="001C766A" w:rsidP="001C766A">
            <w:pPr>
              <w:rPr>
                <w:b/>
              </w:rPr>
            </w:pPr>
            <w:r>
              <w:rPr>
                <w:b/>
              </w:rPr>
              <w:t>Vyučující</w:t>
            </w:r>
          </w:p>
        </w:tc>
        <w:tc>
          <w:tcPr>
            <w:tcW w:w="6769" w:type="dxa"/>
            <w:gridSpan w:val="7"/>
            <w:tcBorders>
              <w:bottom w:val="nil"/>
            </w:tcBorders>
          </w:tcPr>
          <w:p w14:paraId="14A55B36" w14:textId="7A8E2735" w:rsidR="001C766A" w:rsidRDefault="001C766A" w:rsidP="00B3052A">
            <w:pPr>
              <w:jc w:val="both"/>
            </w:pPr>
            <w:r>
              <w:t xml:space="preserve">MgA. Bernadett Királyová </w:t>
            </w:r>
          </w:p>
        </w:tc>
      </w:tr>
      <w:tr w:rsidR="001C766A" w14:paraId="36C596AF" w14:textId="77777777" w:rsidTr="008718FB">
        <w:trPr>
          <w:trHeight w:val="95"/>
        </w:trPr>
        <w:tc>
          <w:tcPr>
            <w:tcW w:w="9855" w:type="dxa"/>
            <w:gridSpan w:val="8"/>
            <w:tcBorders>
              <w:top w:val="nil"/>
            </w:tcBorders>
          </w:tcPr>
          <w:p w14:paraId="35D7E6FF" w14:textId="77777777" w:rsidR="001C766A" w:rsidRDefault="001C766A" w:rsidP="001C766A">
            <w:pPr>
              <w:jc w:val="both"/>
            </w:pPr>
          </w:p>
        </w:tc>
      </w:tr>
      <w:tr w:rsidR="001C766A" w14:paraId="4B660EE5" w14:textId="77777777" w:rsidTr="001C766A">
        <w:tc>
          <w:tcPr>
            <w:tcW w:w="3086" w:type="dxa"/>
            <w:shd w:val="clear" w:color="auto" w:fill="F7CAAC"/>
          </w:tcPr>
          <w:p w14:paraId="55328D71" w14:textId="77777777" w:rsidR="001C766A" w:rsidRDefault="001C766A" w:rsidP="001C766A">
            <w:pPr>
              <w:jc w:val="both"/>
              <w:rPr>
                <w:b/>
              </w:rPr>
            </w:pPr>
            <w:r>
              <w:rPr>
                <w:b/>
              </w:rPr>
              <w:t>Stručná anotace předmětu</w:t>
            </w:r>
          </w:p>
        </w:tc>
        <w:tc>
          <w:tcPr>
            <w:tcW w:w="6769" w:type="dxa"/>
            <w:gridSpan w:val="7"/>
            <w:tcBorders>
              <w:bottom w:val="nil"/>
            </w:tcBorders>
          </w:tcPr>
          <w:p w14:paraId="0F69080A" w14:textId="77777777" w:rsidR="001C766A" w:rsidRDefault="001C766A" w:rsidP="001C766A">
            <w:pPr>
              <w:jc w:val="both"/>
            </w:pPr>
          </w:p>
        </w:tc>
      </w:tr>
      <w:tr w:rsidR="001C766A" w14:paraId="62432799" w14:textId="77777777" w:rsidTr="001C766A">
        <w:trPr>
          <w:trHeight w:val="3938"/>
        </w:trPr>
        <w:tc>
          <w:tcPr>
            <w:tcW w:w="9855" w:type="dxa"/>
            <w:gridSpan w:val="8"/>
            <w:tcBorders>
              <w:top w:val="nil"/>
              <w:bottom w:val="single" w:sz="12" w:space="0" w:color="auto"/>
            </w:tcBorders>
          </w:tcPr>
          <w:p w14:paraId="724FC0C8" w14:textId="47B2F126" w:rsidR="00B84B92" w:rsidRPr="001A5570" w:rsidRDefault="00B84B92" w:rsidP="00EE434C">
            <w:pPr>
              <w:spacing w:after="120"/>
            </w:pPr>
            <w:r>
              <w:t>Cílem předmětu je</w:t>
            </w:r>
            <w:r w:rsidR="001C766A">
              <w:t xml:space="preserve"> orientace studenta v tvorbě a organizaci prostoru, znalost kompozičních principů</w:t>
            </w:r>
            <w:r>
              <w:t>.</w:t>
            </w:r>
          </w:p>
          <w:p w14:paraId="1CAF937D" w14:textId="77777777" w:rsidR="001C766A" w:rsidRPr="001A5570" w:rsidRDefault="001C766A" w:rsidP="00D3581F">
            <w:pPr>
              <w:pStyle w:val="Odstavecseseznamem"/>
              <w:numPr>
                <w:ilvl w:val="0"/>
                <w:numId w:val="32"/>
              </w:numPr>
              <w:spacing w:after="160" w:line="259" w:lineRule="auto"/>
              <w:jc w:val="both"/>
            </w:pPr>
            <w:r w:rsidRPr="001A5570">
              <w:t>Zadání práce (autorský návrh) a dílčích úkolů (</w:t>
            </w:r>
            <w:r>
              <w:t>textura a reliéf, struktura, užitý detail</w:t>
            </w:r>
            <w:r w:rsidRPr="001A5570">
              <w:t>).</w:t>
            </w:r>
          </w:p>
          <w:p w14:paraId="16B9E40D" w14:textId="77777777" w:rsidR="001C766A" w:rsidRPr="001A5570" w:rsidRDefault="001C766A" w:rsidP="00D3581F">
            <w:pPr>
              <w:pStyle w:val="Odstavecseseznamem"/>
              <w:numPr>
                <w:ilvl w:val="0"/>
                <w:numId w:val="32"/>
              </w:numPr>
              <w:spacing w:after="160" w:line="259" w:lineRule="auto"/>
              <w:jc w:val="both"/>
            </w:pPr>
            <w:r w:rsidRPr="001A5570">
              <w:t>Základy tvůrčího procesu, komplexní analýza zadání a zpracování návrhu adekvátními prostředky.</w:t>
            </w:r>
          </w:p>
          <w:p w14:paraId="746E7EB1" w14:textId="77777777" w:rsidR="001C766A" w:rsidRPr="001A5570" w:rsidRDefault="001C766A" w:rsidP="00D3581F">
            <w:pPr>
              <w:pStyle w:val="Odstavecseseznamem"/>
              <w:numPr>
                <w:ilvl w:val="0"/>
                <w:numId w:val="32"/>
              </w:numPr>
              <w:spacing w:after="160" w:line="259" w:lineRule="auto"/>
              <w:jc w:val="both"/>
            </w:pPr>
            <w:r w:rsidRPr="001A5570">
              <w:t>Individuální konzultace – konceptuální skica návrhu.</w:t>
            </w:r>
          </w:p>
          <w:p w14:paraId="4DFF4070" w14:textId="77777777" w:rsidR="001C766A" w:rsidRPr="001A5570" w:rsidRDefault="001C766A" w:rsidP="00D3581F">
            <w:pPr>
              <w:pStyle w:val="Odstavecseseznamem"/>
              <w:numPr>
                <w:ilvl w:val="0"/>
                <w:numId w:val="32"/>
              </w:numPr>
              <w:spacing w:after="160" w:line="259" w:lineRule="auto"/>
              <w:jc w:val="both"/>
            </w:pPr>
            <w:r w:rsidRPr="001A5570">
              <w:t>Individuální konzultace – koncept návrhu.</w:t>
            </w:r>
          </w:p>
          <w:p w14:paraId="5457F781" w14:textId="77777777" w:rsidR="001C766A" w:rsidRPr="001A5570" w:rsidRDefault="001C766A" w:rsidP="00D3581F">
            <w:pPr>
              <w:pStyle w:val="Odstavecseseznamem"/>
              <w:numPr>
                <w:ilvl w:val="0"/>
                <w:numId w:val="32"/>
              </w:numPr>
              <w:spacing w:after="160" w:line="259" w:lineRule="auto"/>
              <w:jc w:val="both"/>
            </w:pPr>
            <w:r w:rsidRPr="001A5570">
              <w:t>Individuální konzultace – pracovní makety návrhu.</w:t>
            </w:r>
          </w:p>
          <w:p w14:paraId="4DBF0281" w14:textId="77777777" w:rsidR="001C766A" w:rsidRPr="001A5570" w:rsidRDefault="001C766A" w:rsidP="00D3581F">
            <w:pPr>
              <w:pStyle w:val="Odstavecseseznamem"/>
              <w:numPr>
                <w:ilvl w:val="0"/>
                <w:numId w:val="32"/>
              </w:numPr>
              <w:spacing w:after="160" w:line="259" w:lineRule="auto"/>
              <w:jc w:val="both"/>
            </w:pPr>
            <w:r w:rsidRPr="001A5570">
              <w:t>Kritika konceptu, graficko-výtvarného zpracování a osobitosti projevu či prezentace.</w:t>
            </w:r>
          </w:p>
          <w:p w14:paraId="33CFE542" w14:textId="77777777" w:rsidR="001C766A" w:rsidRPr="001A5570" w:rsidRDefault="001C766A" w:rsidP="00D3581F">
            <w:pPr>
              <w:pStyle w:val="Odstavecseseznamem"/>
              <w:numPr>
                <w:ilvl w:val="0"/>
                <w:numId w:val="32"/>
              </w:numPr>
              <w:spacing w:after="160" w:line="259" w:lineRule="auto"/>
              <w:jc w:val="both"/>
            </w:pPr>
            <w:r w:rsidRPr="001A5570">
              <w:t>Základy tvorby výkresové dokumentace (úroveň studie) a fyzického modelu.</w:t>
            </w:r>
          </w:p>
          <w:p w14:paraId="499AD903" w14:textId="77777777" w:rsidR="001C766A" w:rsidRPr="001A5570" w:rsidRDefault="001C766A" w:rsidP="00D3581F">
            <w:pPr>
              <w:pStyle w:val="Odstavecseseznamem"/>
              <w:numPr>
                <w:ilvl w:val="0"/>
                <w:numId w:val="32"/>
              </w:numPr>
              <w:spacing w:after="160" w:line="259" w:lineRule="auto"/>
              <w:jc w:val="both"/>
            </w:pPr>
            <w:r w:rsidRPr="001A5570">
              <w:t>Odborná konzultace – zápis z jednání.</w:t>
            </w:r>
          </w:p>
          <w:p w14:paraId="54841F3B" w14:textId="77777777" w:rsidR="001C766A" w:rsidRPr="001A5570" w:rsidRDefault="001C766A" w:rsidP="00D3581F">
            <w:pPr>
              <w:pStyle w:val="Odstavecseseznamem"/>
              <w:numPr>
                <w:ilvl w:val="0"/>
                <w:numId w:val="32"/>
              </w:numPr>
              <w:spacing w:after="160" w:line="259" w:lineRule="auto"/>
              <w:jc w:val="both"/>
            </w:pPr>
            <w:r w:rsidRPr="001A5570">
              <w:t>Individuální konzultace – výkresová studie návrhu.</w:t>
            </w:r>
          </w:p>
          <w:p w14:paraId="6BAEFDC9" w14:textId="77777777" w:rsidR="001C766A" w:rsidRPr="001A5570" w:rsidRDefault="001C766A" w:rsidP="00D3581F">
            <w:pPr>
              <w:pStyle w:val="Odstavecseseznamem"/>
              <w:numPr>
                <w:ilvl w:val="0"/>
                <w:numId w:val="32"/>
              </w:numPr>
              <w:spacing w:after="160" w:line="259" w:lineRule="auto"/>
              <w:jc w:val="both"/>
            </w:pPr>
            <w:r w:rsidRPr="001A5570">
              <w:t>Individuální konzultace – finální řešení návrhu.</w:t>
            </w:r>
          </w:p>
          <w:p w14:paraId="334B02AE" w14:textId="77777777" w:rsidR="001C766A" w:rsidRPr="001A5570" w:rsidRDefault="001C766A" w:rsidP="00D3581F">
            <w:pPr>
              <w:pStyle w:val="Odstavecseseznamem"/>
              <w:numPr>
                <w:ilvl w:val="0"/>
                <w:numId w:val="32"/>
              </w:numPr>
              <w:spacing w:after="160" w:line="259" w:lineRule="auto"/>
              <w:jc w:val="both"/>
            </w:pPr>
            <w:r w:rsidRPr="001A5570">
              <w:t>Individuální konzultace – fyzický model návrhu.</w:t>
            </w:r>
          </w:p>
          <w:p w14:paraId="5FB28E06" w14:textId="77777777" w:rsidR="001C766A" w:rsidRPr="008D552D" w:rsidRDefault="001C766A" w:rsidP="00D3581F">
            <w:pPr>
              <w:pStyle w:val="Odstavecseseznamem"/>
              <w:numPr>
                <w:ilvl w:val="0"/>
                <w:numId w:val="32"/>
              </w:numPr>
              <w:spacing w:after="160" w:line="259" w:lineRule="auto"/>
              <w:jc w:val="both"/>
            </w:pPr>
            <w:r w:rsidRPr="001A5570">
              <w:t>Odevzdání požadovaných úkolů a požadavky na dopracování</w:t>
            </w:r>
            <w:r>
              <w:t>.</w:t>
            </w:r>
          </w:p>
          <w:p w14:paraId="5508BBA8" w14:textId="77777777" w:rsidR="001C766A" w:rsidRDefault="001C766A" w:rsidP="00D3581F">
            <w:pPr>
              <w:pStyle w:val="Odstavecseseznamem"/>
              <w:numPr>
                <w:ilvl w:val="0"/>
                <w:numId w:val="32"/>
              </w:numPr>
              <w:spacing w:after="120"/>
              <w:ind w:left="714" w:hanging="357"/>
              <w:jc w:val="both"/>
            </w:pPr>
            <w:r w:rsidRPr="008132D4">
              <w:t>Obhajoba výsledného autorského návrhu.</w:t>
            </w:r>
          </w:p>
          <w:p w14:paraId="5FFF5A96" w14:textId="354D8342" w:rsidR="00B84B92" w:rsidRPr="008D552D" w:rsidRDefault="00B84B92" w:rsidP="00B84B92">
            <w:r>
              <w:t xml:space="preserve">Dovednost </w:t>
            </w:r>
            <w:r w:rsidRPr="001A5570">
              <w:t>koncepčního myšlení</w:t>
            </w:r>
            <w:r>
              <w:t xml:space="preserve"> a</w:t>
            </w:r>
            <w:r w:rsidRPr="001A5570">
              <w:t xml:space="preserve"> </w:t>
            </w:r>
            <w:r>
              <w:t>obratnost při tvorbě maket, modelů a samotného autorského návrhu</w:t>
            </w:r>
            <w:r w:rsidRPr="001A5570">
              <w:t>.</w:t>
            </w:r>
          </w:p>
        </w:tc>
      </w:tr>
      <w:tr w:rsidR="001C766A" w14:paraId="0AD8DD4B" w14:textId="77777777" w:rsidTr="001C766A">
        <w:trPr>
          <w:trHeight w:val="265"/>
        </w:trPr>
        <w:tc>
          <w:tcPr>
            <w:tcW w:w="3653" w:type="dxa"/>
            <w:gridSpan w:val="2"/>
            <w:tcBorders>
              <w:top w:val="nil"/>
            </w:tcBorders>
            <w:shd w:val="clear" w:color="auto" w:fill="F7CAAC"/>
          </w:tcPr>
          <w:p w14:paraId="45530321" w14:textId="77777777" w:rsidR="001C766A" w:rsidRDefault="001C766A" w:rsidP="001C766A">
            <w:pPr>
              <w:jc w:val="both"/>
            </w:pPr>
            <w:r>
              <w:rPr>
                <w:b/>
              </w:rPr>
              <w:t>Studijní literatura a studijní pomůcky</w:t>
            </w:r>
          </w:p>
        </w:tc>
        <w:tc>
          <w:tcPr>
            <w:tcW w:w="6202" w:type="dxa"/>
            <w:gridSpan w:val="6"/>
            <w:tcBorders>
              <w:top w:val="nil"/>
              <w:bottom w:val="nil"/>
            </w:tcBorders>
          </w:tcPr>
          <w:p w14:paraId="1CABEE12" w14:textId="77777777" w:rsidR="001C766A" w:rsidRDefault="001C766A" w:rsidP="001C766A">
            <w:pPr>
              <w:jc w:val="both"/>
            </w:pPr>
          </w:p>
        </w:tc>
      </w:tr>
      <w:tr w:rsidR="001C766A" w:rsidRPr="003F7F55" w14:paraId="72C7C1D0" w14:textId="77777777" w:rsidTr="001C766A">
        <w:trPr>
          <w:trHeight w:val="1497"/>
        </w:trPr>
        <w:tc>
          <w:tcPr>
            <w:tcW w:w="9855" w:type="dxa"/>
            <w:gridSpan w:val="8"/>
            <w:tcBorders>
              <w:top w:val="nil"/>
            </w:tcBorders>
          </w:tcPr>
          <w:p w14:paraId="3CAE34ED" w14:textId="77777777" w:rsidR="001C766A" w:rsidRPr="002320CF" w:rsidRDefault="001C766A" w:rsidP="001C766A">
            <w:pPr>
              <w:jc w:val="both"/>
              <w:rPr>
                <w:b/>
              </w:rPr>
            </w:pPr>
            <w:r w:rsidRPr="002320CF">
              <w:rPr>
                <w:b/>
              </w:rPr>
              <w:t>Povinná:</w:t>
            </w:r>
          </w:p>
          <w:p w14:paraId="2E0131A7" w14:textId="13D639D6" w:rsidR="00B84B92" w:rsidRPr="0079366C" w:rsidRDefault="00B84B92" w:rsidP="00B84B92">
            <w:pPr>
              <w:jc w:val="both"/>
              <w:rPr>
                <w:rFonts w:eastAsia="Arial Unicode MS"/>
                <w:shd w:val="clear" w:color="auto" w:fill="FFFFFF"/>
              </w:rPr>
            </w:pPr>
            <w:r w:rsidRPr="008D2DFA">
              <w:rPr>
                <w:rFonts w:eastAsia="Arial Unicode MS"/>
                <w:shd w:val="clear" w:color="auto" w:fill="FFFFFF"/>
              </w:rPr>
              <w:t>HAUSLADEN, Gerhard a Karsten TICHELMANN. </w:t>
            </w:r>
            <w:r w:rsidRPr="00B84B92">
              <w:rPr>
                <w:rFonts w:eastAsia="Arial Unicode MS"/>
                <w:i/>
                <w:shd w:val="clear" w:color="auto" w:fill="FFFFFF"/>
              </w:rPr>
              <w:t>Interiors construction manual: integrated planning, finishings and fitting-out, technical services.</w:t>
            </w:r>
            <w:r w:rsidRPr="008D2DFA">
              <w:rPr>
                <w:rFonts w:eastAsia="Arial Unicode MS"/>
                <w:shd w:val="clear" w:color="auto" w:fill="FFFFFF"/>
              </w:rPr>
              <w:t xml:space="preserve"> Munich: Institut für Architektur-Dokumentation, 2010. Detail (Institut für Architektur-Dokumentation). ISBN 9783034602846.</w:t>
            </w:r>
          </w:p>
          <w:p w14:paraId="6B1B383A" w14:textId="6F3383B6" w:rsidR="00B84B92" w:rsidRDefault="00B84B92" w:rsidP="00B84B92">
            <w:pPr>
              <w:jc w:val="both"/>
              <w:rPr>
                <w:ins w:id="37" w:author="Hana Ponížilová" w:date="2023-05-25T16:48:00Z"/>
                <w:rFonts w:eastAsia="Arial Unicode MS"/>
                <w:shd w:val="clear" w:color="auto" w:fill="FFFFFF"/>
              </w:rPr>
            </w:pPr>
            <w:r w:rsidRPr="00B35EAD">
              <w:rPr>
                <w:rFonts w:eastAsia="Arial Unicode MS"/>
                <w:shd w:val="clear" w:color="auto" w:fill="FFFFFF"/>
              </w:rPr>
              <w:t>KAPLICKÝ, Jan, DVOŘÁK, Joachim, ed. Album. Praha: Labyrint, 2005. ISBN 80-85935-64-3.</w:t>
            </w:r>
          </w:p>
          <w:p w14:paraId="3703B3CB" w14:textId="38F3C853" w:rsidR="005A0C80" w:rsidRDefault="005A0C80" w:rsidP="00B84B92">
            <w:pPr>
              <w:jc w:val="both"/>
              <w:rPr>
                <w:rFonts w:eastAsia="Arial Unicode MS"/>
                <w:shd w:val="clear" w:color="auto" w:fill="FFFFFF"/>
              </w:rPr>
            </w:pPr>
            <w:ins w:id="38" w:author="Hana Ponížilová" w:date="2023-05-25T16:48:00Z">
              <w:r w:rsidRPr="00E52795">
                <w:rPr>
                  <w:rFonts w:eastAsia="Arial Unicode MS"/>
                  <w:shd w:val="clear" w:color="auto" w:fill="FFFFFF"/>
                </w:rPr>
                <w:t>MORGANOVÁ, Pavlína, Terezie NEKVINDOVÁ a Dagmar SVATOŠOVÁ. </w:t>
              </w:r>
              <w:r w:rsidRPr="00D41DAA">
                <w:rPr>
                  <w:rFonts w:eastAsia="Arial Unicode MS"/>
                  <w:i/>
                  <w:shd w:val="clear" w:color="auto" w:fill="FFFFFF"/>
                </w:rPr>
                <w:t>Výstava jako médium: české umění 1957-1999</w:t>
              </w:r>
              <w:r w:rsidRPr="00E52795">
                <w:rPr>
                  <w:rFonts w:eastAsia="Arial Unicode MS"/>
                  <w:shd w:val="clear" w:color="auto" w:fill="FFFFFF"/>
                </w:rPr>
                <w:t>. Praha: VVP AVU, 2020. ISBN 978-80-88366-13-3.</w:t>
              </w:r>
            </w:ins>
          </w:p>
          <w:p w14:paraId="00AB918B" w14:textId="77777777" w:rsidR="000C4414" w:rsidRDefault="001C766A" w:rsidP="001C766A">
            <w:pPr>
              <w:jc w:val="both"/>
              <w:rPr>
                <w:rFonts w:eastAsia="Arial Unicode MS"/>
                <w:shd w:val="clear" w:color="auto" w:fill="FFFFFF"/>
              </w:rPr>
            </w:pPr>
            <w:r w:rsidRPr="0079366C">
              <w:rPr>
                <w:rFonts w:eastAsia="Arial Unicode MS"/>
                <w:shd w:val="clear" w:color="auto" w:fill="FFFFFF"/>
              </w:rPr>
              <w:t>NORBERG-SCHULZ, Christian. </w:t>
            </w:r>
            <w:r w:rsidRPr="00B3052A">
              <w:rPr>
                <w:rFonts w:eastAsia="Arial Unicode MS"/>
                <w:i/>
                <w:shd w:val="clear" w:color="auto" w:fill="FFFFFF"/>
              </w:rPr>
              <w:t>Genius loci: Krajina, místo, architektura</w:t>
            </w:r>
            <w:r w:rsidRPr="0079366C">
              <w:rPr>
                <w:rFonts w:eastAsia="Arial Unicode MS"/>
                <w:shd w:val="clear" w:color="auto" w:fill="FFFFFF"/>
              </w:rPr>
              <w:t xml:space="preserve">. Praha: Dokořán, 2010. </w:t>
            </w:r>
          </w:p>
          <w:p w14:paraId="37A9FB20" w14:textId="7DB2E54C" w:rsidR="001C766A" w:rsidRPr="0079366C" w:rsidRDefault="001C766A" w:rsidP="001C766A">
            <w:pPr>
              <w:jc w:val="both"/>
              <w:rPr>
                <w:rFonts w:eastAsia="Arial Unicode MS"/>
                <w:shd w:val="clear" w:color="auto" w:fill="FFFFFF"/>
              </w:rPr>
            </w:pPr>
            <w:r w:rsidRPr="0079366C">
              <w:rPr>
                <w:rFonts w:eastAsia="Arial Unicode MS"/>
                <w:shd w:val="clear" w:color="auto" w:fill="FFFFFF"/>
              </w:rPr>
              <w:t>ISBN 978-80-7363-303-5.</w:t>
            </w:r>
          </w:p>
          <w:p w14:paraId="1BAAFF90" w14:textId="77777777" w:rsidR="001C766A" w:rsidRPr="002320CF" w:rsidRDefault="001C766A" w:rsidP="001C766A">
            <w:pPr>
              <w:jc w:val="both"/>
              <w:rPr>
                <w:b/>
              </w:rPr>
            </w:pPr>
            <w:r w:rsidRPr="002320CF">
              <w:rPr>
                <w:b/>
              </w:rPr>
              <w:t>Doporučená:</w:t>
            </w:r>
          </w:p>
          <w:p w14:paraId="21621EB3" w14:textId="77777777" w:rsidR="00B84B92" w:rsidRDefault="00B84B92" w:rsidP="00B84B92">
            <w:pPr>
              <w:jc w:val="both"/>
              <w:rPr>
                <w:ins w:id="39" w:author="Hana Ponížilová" w:date="2023-05-25T16:48:00Z"/>
                <w:rFonts w:eastAsia="Arial Unicode MS"/>
                <w:shd w:val="clear" w:color="auto" w:fill="FFFFFF"/>
              </w:rPr>
            </w:pPr>
            <w:r w:rsidRPr="00BE4C2A">
              <w:rPr>
                <w:rFonts w:eastAsia="Arial Unicode MS"/>
                <w:shd w:val="clear" w:color="auto" w:fill="FFFFFF"/>
              </w:rPr>
              <w:t>DANNHOFEROVÁ, Jana. </w:t>
            </w:r>
            <w:r w:rsidRPr="00B3052A">
              <w:rPr>
                <w:rFonts w:eastAsia="Arial Unicode MS"/>
                <w:i/>
                <w:shd w:val="clear" w:color="auto" w:fill="FFFFFF"/>
              </w:rPr>
              <w:t>Velká kniha barev: kompletní průvodce pro grafiky, fotografy a designéry</w:t>
            </w:r>
            <w:r w:rsidRPr="00BE4C2A">
              <w:rPr>
                <w:rFonts w:eastAsia="Arial Unicode MS"/>
                <w:shd w:val="clear" w:color="auto" w:fill="FFFFFF"/>
              </w:rPr>
              <w:t>. Brno: Computer Press, 2012. ISBN 9788025137857.</w:t>
            </w:r>
            <w:r w:rsidRPr="0079366C">
              <w:rPr>
                <w:rFonts w:eastAsia="Arial Unicode MS"/>
                <w:shd w:val="clear" w:color="auto" w:fill="FFFFFF"/>
              </w:rPr>
              <w:t xml:space="preserve"> </w:t>
            </w:r>
          </w:p>
          <w:p w14:paraId="000629EC" w14:textId="65C47AA3" w:rsidR="005A0C80" w:rsidRDefault="005A0C80" w:rsidP="00B84B92">
            <w:pPr>
              <w:jc w:val="both"/>
              <w:rPr>
                <w:rFonts w:eastAsia="Arial Unicode MS"/>
                <w:shd w:val="clear" w:color="auto" w:fill="FFFFFF"/>
              </w:rPr>
            </w:pPr>
            <w:ins w:id="40" w:author="Hana Ponížilová" w:date="2023-05-25T16:48:00Z">
              <w:r w:rsidRPr="005A0C80">
                <w:rPr>
                  <w:rFonts w:eastAsia="Arial Unicode MS"/>
                  <w:shd w:val="clear" w:color="auto" w:fill="FFFFFF"/>
                </w:rPr>
                <w:t xml:space="preserve">FRASER, Neil. </w:t>
              </w:r>
              <w:r w:rsidRPr="00743C0B">
                <w:rPr>
                  <w:rFonts w:eastAsia="Arial Unicode MS"/>
                  <w:i/>
                  <w:iCs/>
                  <w:shd w:val="clear" w:color="auto" w:fill="FFFFFF"/>
                </w:rPr>
                <w:t>Stage lighting design</w:t>
              </w:r>
              <w:r w:rsidRPr="005A0C80">
                <w:rPr>
                  <w:rFonts w:eastAsia="Arial Unicode MS"/>
                  <w:shd w:val="clear" w:color="auto" w:fill="FFFFFF"/>
                </w:rPr>
                <w:t>. Second edition. Ramsbury: The Crowood Press, 2018</w:t>
              </w:r>
              <w:r>
                <w:rPr>
                  <w:rFonts w:eastAsia="Arial Unicode MS"/>
                  <w:shd w:val="clear" w:color="auto" w:fill="FFFFFF"/>
                </w:rPr>
                <w:t>.</w:t>
              </w:r>
              <w:r w:rsidRPr="005A0C80">
                <w:rPr>
                  <w:rFonts w:eastAsia="Arial Unicode MS"/>
                  <w:shd w:val="clear" w:color="auto" w:fill="FFFFFF"/>
                </w:rPr>
                <w:t xml:space="preserve"> Crowood Theatre Companions. ISBN 9781785003677.</w:t>
              </w:r>
            </w:ins>
          </w:p>
          <w:p w14:paraId="0A1AEDDD" w14:textId="0F9CF932" w:rsidR="001C766A" w:rsidRDefault="001C766A" w:rsidP="001C766A">
            <w:pPr>
              <w:jc w:val="both"/>
              <w:rPr>
                <w:rFonts w:eastAsia="Arial Unicode MS"/>
                <w:shd w:val="clear" w:color="auto" w:fill="FFFFFF"/>
              </w:rPr>
            </w:pPr>
            <w:r w:rsidRPr="00E52795">
              <w:rPr>
                <w:rFonts w:eastAsia="Arial Unicode MS"/>
                <w:shd w:val="clear" w:color="auto" w:fill="FFFFFF"/>
              </w:rPr>
              <w:t>KOLESÁR, Zdeno. </w:t>
            </w:r>
            <w:r w:rsidRPr="00B84B92">
              <w:rPr>
                <w:rFonts w:eastAsia="Arial Unicode MS"/>
                <w:i/>
                <w:shd w:val="clear" w:color="auto" w:fill="FFFFFF"/>
              </w:rPr>
              <w:t>Kapitoly z dějin designu</w:t>
            </w:r>
            <w:r w:rsidRPr="00E52795">
              <w:rPr>
                <w:rFonts w:eastAsia="Arial Unicode MS"/>
                <w:shd w:val="clear" w:color="auto" w:fill="FFFFFF"/>
              </w:rPr>
              <w:t xml:space="preserve">. </w:t>
            </w:r>
            <w:r w:rsidR="00B3052A">
              <w:rPr>
                <w:rFonts w:eastAsia="Arial Unicode MS"/>
                <w:shd w:val="clear" w:color="auto" w:fill="FFFFFF"/>
              </w:rPr>
              <w:t>Praha</w:t>
            </w:r>
            <w:r w:rsidRPr="00E52795">
              <w:rPr>
                <w:rFonts w:eastAsia="Arial Unicode MS"/>
                <w:shd w:val="clear" w:color="auto" w:fill="FFFFFF"/>
              </w:rPr>
              <w:t>: Vysoká škola umělecko-průmyslová, 2004. ISBN 8086863034.</w:t>
            </w:r>
          </w:p>
          <w:p w14:paraId="13D879DD" w14:textId="6BC13C3F" w:rsidR="001C766A" w:rsidRPr="003F7F55" w:rsidRDefault="001C766A" w:rsidP="001C766A">
            <w:pPr>
              <w:jc w:val="both"/>
              <w:rPr>
                <w:b/>
              </w:rPr>
            </w:pPr>
            <w:r w:rsidRPr="0079366C">
              <w:rPr>
                <w:rFonts w:eastAsia="Arial Unicode MS"/>
                <w:shd w:val="clear" w:color="auto" w:fill="FFFFFF"/>
              </w:rPr>
              <w:t>SIMITCH, Andrea, Val K. WARKE, Iñaqui CARNICERO, et al. </w:t>
            </w:r>
            <w:r w:rsidRPr="00B84B92">
              <w:rPr>
                <w:rFonts w:eastAsia="Arial Unicode MS"/>
                <w:i/>
                <w:shd w:val="clear" w:color="auto" w:fill="FFFFFF"/>
              </w:rPr>
              <w:t>Jazyk architektury: 26 principů, které by měl každý architekt zná</w:t>
            </w:r>
            <w:r w:rsidR="00B84B92" w:rsidRPr="00B84B92">
              <w:rPr>
                <w:rFonts w:eastAsia="Arial Unicode MS"/>
                <w:i/>
                <w:shd w:val="clear" w:color="auto" w:fill="FFFFFF"/>
              </w:rPr>
              <w:t>t.</w:t>
            </w:r>
            <w:r w:rsidR="00B84B92">
              <w:rPr>
                <w:rFonts w:eastAsia="Arial Unicode MS"/>
                <w:shd w:val="clear" w:color="auto" w:fill="FFFFFF"/>
              </w:rPr>
              <w:t xml:space="preserve"> Praha</w:t>
            </w:r>
            <w:r w:rsidRPr="0079366C">
              <w:rPr>
                <w:rFonts w:eastAsia="Arial Unicode MS"/>
                <w:shd w:val="clear" w:color="auto" w:fill="FFFFFF"/>
              </w:rPr>
              <w:t>: Slovart, 2015. ISBN 978-80-7529-034-2.</w:t>
            </w:r>
          </w:p>
        </w:tc>
      </w:tr>
    </w:tbl>
    <w:p w14:paraId="5817D5D9" w14:textId="77777777" w:rsidR="00E72DA1" w:rsidRDefault="00E72DA1"/>
    <w:p w14:paraId="5BA369A8" w14:textId="7B7E80A2" w:rsidR="000A4F35" w:rsidRDefault="000A4F35"/>
    <w:p w14:paraId="59C8D9BA" w14:textId="77777777" w:rsidR="00B84B92" w:rsidRDefault="00B84B9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A4F35" w14:paraId="10102982" w14:textId="77777777" w:rsidTr="000A4F35">
        <w:tc>
          <w:tcPr>
            <w:tcW w:w="9855" w:type="dxa"/>
            <w:gridSpan w:val="8"/>
            <w:tcBorders>
              <w:top w:val="single" w:sz="4" w:space="0" w:color="auto"/>
              <w:left w:val="single" w:sz="4" w:space="0" w:color="auto"/>
              <w:bottom w:val="double" w:sz="4" w:space="0" w:color="auto"/>
              <w:right w:val="single" w:sz="4" w:space="0" w:color="auto"/>
            </w:tcBorders>
            <w:shd w:val="clear" w:color="auto" w:fill="BDD6EE"/>
          </w:tcPr>
          <w:p w14:paraId="271948F2" w14:textId="7258F556" w:rsidR="000A4F35" w:rsidRPr="000A4F35" w:rsidRDefault="000A4F35" w:rsidP="000A4F35">
            <w:pPr>
              <w:jc w:val="both"/>
              <w:rPr>
                <w:b/>
                <w:sz w:val="28"/>
                <w:szCs w:val="28"/>
              </w:rPr>
            </w:pPr>
            <w:r>
              <w:lastRenderedPageBreak/>
              <w:br w:type="page"/>
            </w:r>
            <w:r w:rsidRPr="000A4F35">
              <w:rPr>
                <w:b/>
                <w:sz w:val="28"/>
                <w:szCs w:val="28"/>
              </w:rPr>
              <w:t>B-III – Charakteristika studijního předmětu</w:t>
            </w:r>
          </w:p>
        </w:tc>
      </w:tr>
      <w:tr w:rsidR="000A4F35" w14:paraId="0BAE43EE" w14:textId="77777777" w:rsidTr="000A4F35">
        <w:tc>
          <w:tcPr>
            <w:tcW w:w="3086" w:type="dxa"/>
            <w:tcBorders>
              <w:top w:val="double" w:sz="4" w:space="0" w:color="auto"/>
            </w:tcBorders>
            <w:shd w:val="clear" w:color="auto" w:fill="F7CAAC"/>
          </w:tcPr>
          <w:p w14:paraId="57151F8A" w14:textId="77777777" w:rsidR="000A4F35" w:rsidRDefault="000A4F35" w:rsidP="000A4F35">
            <w:pPr>
              <w:rPr>
                <w:b/>
              </w:rPr>
            </w:pPr>
            <w:r>
              <w:rPr>
                <w:b/>
              </w:rPr>
              <w:t>Název studijního předmětu</w:t>
            </w:r>
          </w:p>
        </w:tc>
        <w:tc>
          <w:tcPr>
            <w:tcW w:w="6769" w:type="dxa"/>
            <w:gridSpan w:val="7"/>
            <w:tcBorders>
              <w:top w:val="double" w:sz="4" w:space="0" w:color="auto"/>
            </w:tcBorders>
          </w:tcPr>
          <w:p w14:paraId="6067DDA1" w14:textId="77777777" w:rsidR="000A4F35" w:rsidRDefault="000A4F35" w:rsidP="000A4F35">
            <w:pPr>
              <w:jc w:val="both"/>
            </w:pPr>
            <w:r>
              <w:t>Ateliér Tvorba prostoru 9</w:t>
            </w:r>
          </w:p>
        </w:tc>
      </w:tr>
      <w:tr w:rsidR="000A4F35" w14:paraId="016C1107" w14:textId="77777777" w:rsidTr="000A4F35">
        <w:tc>
          <w:tcPr>
            <w:tcW w:w="3086" w:type="dxa"/>
            <w:shd w:val="clear" w:color="auto" w:fill="F7CAAC"/>
          </w:tcPr>
          <w:p w14:paraId="3770BE27" w14:textId="77777777" w:rsidR="000A4F35" w:rsidRDefault="000A4F35" w:rsidP="000A4F35">
            <w:pPr>
              <w:rPr>
                <w:b/>
              </w:rPr>
            </w:pPr>
            <w:r>
              <w:rPr>
                <w:b/>
              </w:rPr>
              <w:t>Typ předmětu</w:t>
            </w:r>
          </w:p>
        </w:tc>
        <w:tc>
          <w:tcPr>
            <w:tcW w:w="3406" w:type="dxa"/>
            <w:gridSpan w:val="4"/>
          </w:tcPr>
          <w:p w14:paraId="7B3BBCF3" w14:textId="29107899" w:rsidR="000A4F35" w:rsidRDefault="000E784D" w:rsidP="000A4F35">
            <w:pPr>
              <w:jc w:val="both"/>
            </w:pPr>
            <w:r>
              <w:t>p</w:t>
            </w:r>
            <w:r w:rsidR="000A4F35">
              <w:t>ovinný, PZ</w:t>
            </w:r>
          </w:p>
        </w:tc>
        <w:tc>
          <w:tcPr>
            <w:tcW w:w="2695" w:type="dxa"/>
            <w:gridSpan w:val="2"/>
            <w:shd w:val="clear" w:color="auto" w:fill="F7CAAC"/>
          </w:tcPr>
          <w:p w14:paraId="3DCCADDD" w14:textId="77777777" w:rsidR="000A4F35" w:rsidRDefault="000A4F35" w:rsidP="000A4F35">
            <w:pPr>
              <w:jc w:val="both"/>
            </w:pPr>
            <w:r>
              <w:rPr>
                <w:b/>
              </w:rPr>
              <w:t>doporučený ročník / semestr</w:t>
            </w:r>
          </w:p>
        </w:tc>
        <w:tc>
          <w:tcPr>
            <w:tcW w:w="668" w:type="dxa"/>
          </w:tcPr>
          <w:p w14:paraId="7036CD3A" w14:textId="77777777" w:rsidR="000A4F35" w:rsidRDefault="000A4F35" w:rsidP="000A4F35">
            <w:pPr>
              <w:jc w:val="both"/>
            </w:pPr>
            <w:r>
              <w:t>2/ZS</w:t>
            </w:r>
          </w:p>
        </w:tc>
      </w:tr>
      <w:tr w:rsidR="000A4F35" w14:paraId="5545B7EC" w14:textId="77777777" w:rsidTr="000A4F35">
        <w:tc>
          <w:tcPr>
            <w:tcW w:w="3086" w:type="dxa"/>
            <w:shd w:val="clear" w:color="auto" w:fill="F7CAAC"/>
          </w:tcPr>
          <w:p w14:paraId="29D5DCD6" w14:textId="77777777" w:rsidR="000A4F35" w:rsidRDefault="000A4F35" w:rsidP="000A4F35">
            <w:pPr>
              <w:rPr>
                <w:b/>
              </w:rPr>
            </w:pPr>
            <w:r>
              <w:rPr>
                <w:b/>
              </w:rPr>
              <w:t>Rozsah studijního předmětu</w:t>
            </w:r>
          </w:p>
        </w:tc>
        <w:tc>
          <w:tcPr>
            <w:tcW w:w="1701" w:type="dxa"/>
            <w:gridSpan w:val="2"/>
          </w:tcPr>
          <w:p w14:paraId="0C85C66D" w14:textId="77777777" w:rsidR="000A4F35" w:rsidRDefault="000A4F35" w:rsidP="000A4F35">
            <w:pPr>
              <w:jc w:val="both"/>
            </w:pPr>
            <w:r>
              <w:t>52 ateliér</w:t>
            </w:r>
          </w:p>
        </w:tc>
        <w:tc>
          <w:tcPr>
            <w:tcW w:w="889" w:type="dxa"/>
            <w:shd w:val="clear" w:color="auto" w:fill="F7CAAC"/>
          </w:tcPr>
          <w:p w14:paraId="031A09EC" w14:textId="77777777" w:rsidR="000A4F35" w:rsidRDefault="000A4F35" w:rsidP="000A4F35">
            <w:pPr>
              <w:jc w:val="both"/>
              <w:rPr>
                <w:b/>
              </w:rPr>
            </w:pPr>
            <w:r>
              <w:rPr>
                <w:b/>
              </w:rPr>
              <w:t xml:space="preserve">hod. </w:t>
            </w:r>
          </w:p>
        </w:tc>
        <w:tc>
          <w:tcPr>
            <w:tcW w:w="816" w:type="dxa"/>
          </w:tcPr>
          <w:p w14:paraId="18FB550D" w14:textId="77777777" w:rsidR="000A4F35" w:rsidRDefault="000A4F35" w:rsidP="000A4F35">
            <w:pPr>
              <w:jc w:val="both"/>
            </w:pPr>
            <w:r>
              <w:t>52</w:t>
            </w:r>
          </w:p>
        </w:tc>
        <w:tc>
          <w:tcPr>
            <w:tcW w:w="2156" w:type="dxa"/>
            <w:shd w:val="clear" w:color="auto" w:fill="F7CAAC"/>
          </w:tcPr>
          <w:p w14:paraId="7CFA994B" w14:textId="77777777" w:rsidR="000A4F35" w:rsidRDefault="000A4F35" w:rsidP="000A4F35">
            <w:pPr>
              <w:jc w:val="both"/>
              <w:rPr>
                <w:b/>
              </w:rPr>
            </w:pPr>
            <w:r>
              <w:rPr>
                <w:b/>
              </w:rPr>
              <w:t>kreditů</w:t>
            </w:r>
          </w:p>
        </w:tc>
        <w:tc>
          <w:tcPr>
            <w:tcW w:w="1207" w:type="dxa"/>
            <w:gridSpan w:val="2"/>
          </w:tcPr>
          <w:p w14:paraId="34D7C8F9" w14:textId="77777777" w:rsidR="000A4F35" w:rsidRDefault="000A4F35" w:rsidP="000A4F35">
            <w:pPr>
              <w:jc w:val="both"/>
            </w:pPr>
            <w:r>
              <w:t>4</w:t>
            </w:r>
          </w:p>
        </w:tc>
      </w:tr>
      <w:tr w:rsidR="00B3052A" w14:paraId="688B6FC9" w14:textId="77777777" w:rsidTr="000A4F35">
        <w:tc>
          <w:tcPr>
            <w:tcW w:w="3086" w:type="dxa"/>
            <w:shd w:val="clear" w:color="auto" w:fill="F7CAAC"/>
          </w:tcPr>
          <w:p w14:paraId="6EADACCD" w14:textId="77777777" w:rsidR="00B3052A" w:rsidRDefault="00B3052A" w:rsidP="00B3052A">
            <w:pPr>
              <w:rPr>
                <w:b/>
                <w:sz w:val="22"/>
              </w:rPr>
            </w:pPr>
            <w:r>
              <w:rPr>
                <w:b/>
              </w:rPr>
              <w:t>Prerekvizity, korekvizity, ekvivalence</w:t>
            </w:r>
          </w:p>
        </w:tc>
        <w:tc>
          <w:tcPr>
            <w:tcW w:w="6769" w:type="dxa"/>
            <w:gridSpan w:val="7"/>
          </w:tcPr>
          <w:p w14:paraId="17CB2D09" w14:textId="6CC87B16" w:rsidR="00B3052A" w:rsidRPr="001E1F17" w:rsidRDefault="00B3052A" w:rsidP="00B3052A">
            <w:pPr>
              <w:jc w:val="both"/>
            </w:pPr>
            <w:r>
              <w:t>Ateliér Tvorba prostoru 8</w:t>
            </w:r>
          </w:p>
        </w:tc>
      </w:tr>
      <w:tr w:rsidR="00B3052A" w14:paraId="117A704C" w14:textId="77777777" w:rsidTr="000A4F35">
        <w:tc>
          <w:tcPr>
            <w:tcW w:w="3086" w:type="dxa"/>
            <w:shd w:val="clear" w:color="auto" w:fill="F7CAAC"/>
          </w:tcPr>
          <w:p w14:paraId="484C50BB" w14:textId="77777777" w:rsidR="00B3052A" w:rsidRDefault="00B3052A" w:rsidP="00B3052A">
            <w:pPr>
              <w:rPr>
                <w:b/>
              </w:rPr>
            </w:pPr>
            <w:r>
              <w:rPr>
                <w:b/>
              </w:rPr>
              <w:t>Způsob ověření studijních výsledků</w:t>
            </w:r>
          </w:p>
        </w:tc>
        <w:tc>
          <w:tcPr>
            <w:tcW w:w="3406" w:type="dxa"/>
            <w:gridSpan w:val="4"/>
          </w:tcPr>
          <w:p w14:paraId="32C1E030" w14:textId="3F398C47" w:rsidR="00B3052A" w:rsidRDefault="00B3052A" w:rsidP="00B3052A">
            <w:pPr>
              <w:jc w:val="both"/>
            </w:pPr>
            <w:r>
              <w:t>zápočet, zkouška</w:t>
            </w:r>
          </w:p>
        </w:tc>
        <w:tc>
          <w:tcPr>
            <w:tcW w:w="2156" w:type="dxa"/>
            <w:shd w:val="clear" w:color="auto" w:fill="F7CAAC"/>
          </w:tcPr>
          <w:p w14:paraId="52C26B80" w14:textId="77777777" w:rsidR="00B3052A" w:rsidRDefault="00B3052A" w:rsidP="00B3052A">
            <w:pPr>
              <w:jc w:val="both"/>
              <w:rPr>
                <w:b/>
              </w:rPr>
            </w:pPr>
            <w:r>
              <w:rPr>
                <w:b/>
              </w:rPr>
              <w:t>Forma výuky</w:t>
            </w:r>
          </w:p>
        </w:tc>
        <w:tc>
          <w:tcPr>
            <w:tcW w:w="1207" w:type="dxa"/>
            <w:gridSpan w:val="2"/>
          </w:tcPr>
          <w:p w14:paraId="07A2F415" w14:textId="77777777" w:rsidR="00B3052A" w:rsidRDefault="00B3052A" w:rsidP="00B3052A">
            <w:pPr>
              <w:jc w:val="both"/>
            </w:pPr>
            <w:r>
              <w:t>ateliér</w:t>
            </w:r>
          </w:p>
        </w:tc>
      </w:tr>
      <w:tr w:rsidR="00B3052A" w14:paraId="0C963275" w14:textId="77777777" w:rsidTr="000A4F35">
        <w:tc>
          <w:tcPr>
            <w:tcW w:w="3086" w:type="dxa"/>
            <w:shd w:val="clear" w:color="auto" w:fill="F7CAAC"/>
          </w:tcPr>
          <w:p w14:paraId="2132BC99" w14:textId="77777777" w:rsidR="00B3052A" w:rsidRDefault="00B3052A" w:rsidP="00B3052A">
            <w:pPr>
              <w:rPr>
                <w:b/>
              </w:rPr>
            </w:pPr>
            <w:r>
              <w:rPr>
                <w:b/>
              </w:rPr>
              <w:t>Forma způsobu ověření studijních výsledků a další požadavky na studenta</w:t>
            </w:r>
          </w:p>
        </w:tc>
        <w:tc>
          <w:tcPr>
            <w:tcW w:w="6769" w:type="dxa"/>
            <w:gridSpan w:val="7"/>
            <w:tcBorders>
              <w:bottom w:val="nil"/>
            </w:tcBorders>
          </w:tcPr>
          <w:p w14:paraId="3279FAC5" w14:textId="0BF5C2D8" w:rsidR="00B3052A" w:rsidRPr="00A7052D" w:rsidRDefault="00B3052A" w:rsidP="00D74687">
            <w:pPr>
              <w:jc w:val="both"/>
              <w:rPr>
                <w:color w:val="FF0000"/>
              </w:rPr>
            </w:pPr>
            <w:r>
              <w:t xml:space="preserve">Minimální 80% účast na </w:t>
            </w:r>
            <w:r w:rsidR="00D74687">
              <w:t>výuce</w:t>
            </w:r>
            <w:r>
              <w:t xml:space="preserve">. Pravidelné konzultace během semestru. Dokončení a odevzdání všech zadaných úkolů. Zápočet před zkouškou a závěrečná zkouška (obhajoba). </w:t>
            </w:r>
          </w:p>
        </w:tc>
      </w:tr>
      <w:tr w:rsidR="00B3052A" w14:paraId="06ACEA01" w14:textId="77777777" w:rsidTr="008718FB">
        <w:trPr>
          <w:trHeight w:val="95"/>
        </w:trPr>
        <w:tc>
          <w:tcPr>
            <w:tcW w:w="9855" w:type="dxa"/>
            <w:gridSpan w:val="8"/>
            <w:tcBorders>
              <w:top w:val="nil"/>
            </w:tcBorders>
          </w:tcPr>
          <w:p w14:paraId="791A72A4" w14:textId="77777777" w:rsidR="00B3052A" w:rsidRDefault="00B3052A" w:rsidP="00B3052A"/>
        </w:tc>
      </w:tr>
      <w:tr w:rsidR="00B3052A" w14:paraId="313E24DE" w14:textId="77777777" w:rsidTr="000A4F35">
        <w:trPr>
          <w:trHeight w:val="197"/>
        </w:trPr>
        <w:tc>
          <w:tcPr>
            <w:tcW w:w="3086" w:type="dxa"/>
            <w:tcBorders>
              <w:top w:val="nil"/>
            </w:tcBorders>
            <w:shd w:val="clear" w:color="auto" w:fill="F7CAAC"/>
          </w:tcPr>
          <w:p w14:paraId="3299D58C" w14:textId="77777777" w:rsidR="00B3052A" w:rsidRDefault="00B3052A" w:rsidP="00B3052A">
            <w:pPr>
              <w:rPr>
                <w:b/>
              </w:rPr>
            </w:pPr>
            <w:r>
              <w:rPr>
                <w:b/>
              </w:rPr>
              <w:t>Garant předmětu</w:t>
            </w:r>
          </w:p>
        </w:tc>
        <w:tc>
          <w:tcPr>
            <w:tcW w:w="6769" w:type="dxa"/>
            <w:gridSpan w:val="7"/>
            <w:tcBorders>
              <w:top w:val="nil"/>
            </w:tcBorders>
          </w:tcPr>
          <w:p w14:paraId="52A223A4" w14:textId="77777777" w:rsidR="00B3052A" w:rsidRDefault="00B3052A" w:rsidP="00B3052A">
            <w:pPr>
              <w:jc w:val="both"/>
            </w:pPr>
            <w:r>
              <w:t>Ing. arch. Kamil Koláček</w:t>
            </w:r>
          </w:p>
        </w:tc>
      </w:tr>
      <w:tr w:rsidR="00B3052A" w14:paraId="74D26AE7" w14:textId="77777777" w:rsidTr="000A4F35">
        <w:trPr>
          <w:trHeight w:val="243"/>
        </w:trPr>
        <w:tc>
          <w:tcPr>
            <w:tcW w:w="3086" w:type="dxa"/>
            <w:tcBorders>
              <w:top w:val="nil"/>
            </w:tcBorders>
            <w:shd w:val="clear" w:color="auto" w:fill="F7CAAC"/>
          </w:tcPr>
          <w:p w14:paraId="38192DC5" w14:textId="77777777" w:rsidR="00B3052A" w:rsidRDefault="00B3052A" w:rsidP="00B3052A">
            <w:pPr>
              <w:rPr>
                <w:b/>
              </w:rPr>
            </w:pPr>
            <w:r>
              <w:rPr>
                <w:b/>
              </w:rPr>
              <w:t>Zapojení garanta do výuky předmětu</w:t>
            </w:r>
          </w:p>
        </w:tc>
        <w:tc>
          <w:tcPr>
            <w:tcW w:w="6769" w:type="dxa"/>
            <w:gridSpan w:val="7"/>
            <w:tcBorders>
              <w:top w:val="nil"/>
            </w:tcBorders>
          </w:tcPr>
          <w:p w14:paraId="38FD9F3B" w14:textId="65EAD582" w:rsidR="00B3052A" w:rsidRDefault="00B3052A" w:rsidP="00B3052A">
            <w:pPr>
              <w:jc w:val="both"/>
            </w:pPr>
            <w:r>
              <w:t>50 %</w:t>
            </w:r>
          </w:p>
        </w:tc>
      </w:tr>
      <w:tr w:rsidR="00B3052A" w14:paraId="0A91E77F" w14:textId="77777777" w:rsidTr="000A4F35">
        <w:tc>
          <w:tcPr>
            <w:tcW w:w="3086" w:type="dxa"/>
            <w:shd w:val="clear" w:color="auto" w:fill="F7CAAC"/>
          </w:tcPr>
          <w:p w14:paraId="475C2344" w14:textId="77777777" w:rsidR="00B3052A" w:rsidRDefault="00B3052A" w:rsidP="00B3052A">
            <w:pPr>
              <w:rPr>
                <w:b/>
              </w:rPr>
            </w:pPr>
            <w:r>
              <w:rPr>
                <w:b/>
              </w:rPr>
              <w:t>Vyučující</w:t>
            </w:r>
          </w:p>
        </w:tc>
        <w:tc>
          <w:tcPr>
            <w:tcW w:w="6769" w:type="dxa"/>
            <w:gridSpan w:val="7"/>
            <w:tcBorders>
              <w:bottom w:val="nil"/>
            </w:tcBorders>
          </w:tcPr>
          <w:p w14:paraId="34C1D194" w14:textId="764E7DB4" w:rsidR="00B3052A" w:rsidRDefault="00B3052A" w:rsidP="00B3052A">
            <w:pPr>
              <w:jc w:val="both"/>
            </w:pPr>
            <w:r>
              <w:t>Ing. arch. Kamil Koláček 50 %, MgA. Bernadett Királyová 50 %</w:t>
            </w:r>
          </w:p>
        </w:tc>
      </w:tr>
      <w:tr w:rsidR="00B3052A" w14:paraId="0886A6B6" w14:textId="77777777" w:rsidTr="008718FB">
        <w:trPr>
          <w:trHeight w:val="95"/>
        </w:trPr>
        <w:tc>
          <w:tcPr>
            <w:tcW w:w="9855" w:type="dxa"/>
            <w:gridSpan w:val="8"/>
            <w:tcBorders>
              <w:top w:val="nil"/>
            </w:tcBorders>
          </w:tcPr>
          <w:p w14:paraId="1A6AA69D" w14:textId="77777777" w:rsidR="00B3052A" w:rsidRDefault="00B3052A" w:rsidP="00B3052A">
            <w:pPr>
              <w:jc w:val="both"/>
            </w:pPr>
          </w:p>
        </w:tc>
      </w:tr>
      <w:tr w:rsidR="00B3052A" w14:paraId="748F7FDF" w14:textId="77777777" w:rsidTr="000A4F35">
        <w:tc>
          <w:tcPr>
            <w:tcW w:w="3086" w:type="dxa"/>
            <w:shd w:val="clear" w:color="auto" w:fill="F7CAAC"/>
          </w:tcPr>
          <w:p w14:paraId="30B64725" w14:textId="77777777" w:rsidR="00B3052A" w:rsidRDefault="00B3052A" w:rsidP="00B3052A">
            <w:pPr>
              <w:jc w:val="both"/>
              <w:rPr>
                <w:b/>
              </w:rPr>
            </w:pPr>
            <w:r>
              <w:rPr>
                <w:b/>
              </w:rPr>
              <w:t>Stručná anotace předmětu</w:t>
            </w:r>
          </w:p>
        </w:tc>
        <w:tc>
          <w:tcPr>
            <w:tcW w:w="6769" w:type="dxa"/>
            <w:gridSpan w:val="7"/>
            <w:tcBorders>
              <w:bottom w:val="nil"/>
            </w:tcBorders>
          </w:tcPr>
          <w:p w14:paraId="5BD424AA" w14:textId="77777777" w:rsidR="00B3052A" w:rsidRDefault="00B3052A" w:rsidP="00B3052A">
            <w:pPr>
              <w:jc w:val="both"/>
            </w:pPr>
          </w:p>
        </w:tc>
      </w:tr>
      <w:tr w:rsidR="00B3052A" w14:paraId="25DFFD50" w14:textId="77777777" w:rsidTr="0063103C">
        <w:trPr>
          <w:trHeight w:val="4115"/>
        </w:trPr>
        <w:tc>
          <w:tcPr>
            <w:tcW w:w="9855" w:type="dxa"/>
            <w:gridSpan w:val="8"/>
            <w:tcBorders>
              <w:top w:val="nil"/>
              <w:bottom w:val="single" w:sz="12" w:space="0" w:color="auto"/>
            </w:tcBorders>
          </w:tcPr>
          <w:p w14:paraId="190F167C" w14:textId="385101A4" w:rsidR="00B3052A" w:rsidRDefault="00B3052A" w:rsidP="0063103C">
            <w:pPr>
              <w:spacing w:after="120"/>
              <w:jc w:val="both"/>
            </w:pPr>
            <w:r>
              <w:t xml:space="preserve">Cílem předmětu je orientace studenta v tvorbě a organizaci prostoru, znalost kompozičních principů, dovednost </w:t>
            </w:r>
            <w:r w:rsidRPr="001A5570">
              <w:t>koncepčního myšlení</w:t>
            </w:r>
            <w:r>
              <w:t xml:space="preserve"> a</w:t>
            </w:r>
            <w:r w:rsidRPr="001A5570">
              <w:t xml:space="preserve"> </w:t>
            </w:r>
            <w:r>
              <w:t>obratnost při tvorbě maket, modelů a samotného autorského návrhu</w:t>
            </w:r>
            <w:r w:rsidRPr="001A5570">
              <w:t>.</w:t>
            </w:r>
          </w:p>
          <w:p w14:paraId="53D3D8F1" w14:textId="237176CF" w:rsidR="00B3052A" w:rsidRPr="001A5570" w:rsidRDefault="00B3052A" w:rsidP="00D3581F">
            <w:pPr>
              <w:pStyle w:val="Odstavecseseznamem"/>
              <w:numPr>
                <w:ilvl w:val="0"/>
                <w:numId w:val="38"/>
              </w:numPr>
              <w:spacing w:after="160" w:line="259" w:lineRule="auto"/>
              <w:jc w:val="both"/>
            </w:pPr>
            <w:r w:rsidRPr="001A5570">
              <w:t>Zadání</w:t>
            </w:r>
            <w:r>
              <w:t xml:space="preserve"> tématu</w:t>
            </w:r>
            <w:r w:rsidRPr="001A5570">
              <w:t xml:space="preserve"> práce (autorský návrh) a dílčích úkolů (</w:t>
            </w:r>
            <w:r>
              <w:t>téma a literatura, osnova práce, studie teoretické části</w:t>
            </w:r>
            <w:r w:rsidRPr="001A5570">
              <w:t>).</w:t>
            </w:r>
          </w:p>
          <w:p w14:paraId="013687BF" w14:textId="77777777" w:rsidR="00B3052A" w:rsidRPr="001A5570" w:rsidRDefault="00B3052A" w:rsidP="00D3581F">
            <w:pPr>
              <w:pStyle w:val="Odstavecseseznamem"/>
              <w:numPr>
                <w:ilvl w:val="0"/>
                <w:numId w:val="38"/>
              </w:numPr>
              <w:spacing w:after="160" w:line="259" w:lineRule="auto"/>
              <w:jc w:val="both"/>
            </w:pPr>
            <w:r w:rsidRPr="001A5570">
              <w:t>Základy tvůrčího procesu, komplexní analýza zadání a zpracování návrhu adekvátními prostředky.</w:t>
            </w:r>
          </w:p>
          <w:p w14:paraId="240256F9" w14:textId="77777777" w:rsidR="00B3052A" w:rsidRPr="001A5570" w:rsidRDefault="00B3052A" w:rsidP="00D3581F">
            <w:pPr>
              <w:pStyle w:val="Odstavecseseznamem"/>
              <w:numPr>
                <w:ilvl w:val="0"/>
                <w:numId w:val="38"/>
              </w:numPr>
              <w:spacing w:after="160" w:line="259" w:lineRule="auto"/>
              <w:jc w:val="both"/>
            </w:pPr>
            <w:r w:rsidRPr="001A5570">
              <w:t>Individuální konzultace – konceptuální skica návrhu.</w:t>
            </w:r>
          </w:p>
          <w:p w14:paraId="08CF44DC" w14:textId="77777777" w:rsidR="00B3052A" w:rsidRPr="001A5570" w:rsidRDefault="00B3052A" w:rsidP="00D3581F">
            <w:pPr>
              <w:pStyle w:val="Odstavecseseznamem"/>
              <w:numPr>
                <w:ilvl w:val="0"/>
                <w:numId w:val="38"/>
              </w:numPr>
              <w:spacing w:after="160" w:line="259" w:lineRule="auto"/>
              <w:jc w:val="both"/>
            </w:pPr>
            <w:r w:rsidRPr="001A5570">
              <w:t>Individuální konzultace – koncept návrhu.</w:t>
            </w:r>
          </w:p>
          <w:p w14:paraId="129165F5" w14:textId="77777777" w:rsidR="00B3052A" w:rsidRPr="001A5570" w:rsidRDefault="00B3052A" w:rsidP="00D3581F">
            <w:pPr>
              <w:pStyle w:val="Odstavecseseznamem"/>
              <w:numPr>
                <w:ilvl w:val="0"/>
                <w:numId w:val="38"/>
              </w:numPr>
              <w:spacing w:after="160" w:line="259" w:lineRule="auto"/>
              <w:jc w:val="both"/>
            </w:pPr>
            <w:r w:rsidRPr="001A5570">
              <w:t>Individuální konzultace – pracovní makety návrhu.</w:t>
            </w:r>
          </w:p>
          <w:p w14:paraId="6F012268" w14:textId="77777777" w:rsidR="00B3052A" w:rsidRPr="001A5570" w:rsidRDefault="00B3052A" w:rsidP="00D3581F">
            <w:pPr>
              <w:pStyle w:val="Odstavecseseznamem"/>
              <w:numPr>
                <w:ilvl w:val="0"/>
                <w:numId w:val="38"/>
              </w:numPr>
              <w:spacing w:after="160" w:line="259" w:lineRule="auto"/>
              <w:jc w:val="both"/>
            </w:pPr>
            <w:r w:rsidRPr="001A5570">
              <w:t>Kritika konceptu, graficko-výtvarného zpracování a osobitosti projevu či prezentace.</w:t>
            </w:r>
          </w:p>
          <w:p w14:paraId="1991F365" w14:textId="77777777" w:rsidR="00B3052A" w:rsidRPr="001A5570" w:rsidRDefault="00B3052A" w:rsidP="00D3581F">
            <w:pPr>
              <w:pStyle w:val="Odstavecseseznamem"/>
              <w:numPr>
                <w:ilvl w:val="0"/>
                <w:numId w:val="38"/>
              </w:numPr>
              <w:spacing w:after="160" w:line="259" w:lineRule="auto"/>
              <w:jc w:val="both"/>
            </w:pPr>
            <w:r w:rsidRPr="001A5570">
              <w:t>Základy tvorby výkresové dokumentace (úroveň studie) a fyzického modelu.</w:t>
            </w:r>
          </w:p>
          <w:p w14:paraId="0F333273" w14:textId="77777777" w:rsidR="00B3052A" w:rsidRPr="001A5570" w:rsidRDefault="00B3052A" w:rsidP="00D3581F">
            <w:pPr>
              <w:pStyle w:val="Odstavecseseznamem"/>
              <w:numPr>
                <w:ilvl w:val="0"/>
                <w:numId w:val="38"/>
              </w:numPr>
              <w:spacing w:after="160" w:line="259" w:lineRule="auto"/>
              <w:jc w:val="both"/>
            </w:pPr>
            <w:r w:rsidRPr="001A5570">
              <w:t>Odborná konzultace – zápis z jednání.</w:t>
            </w:r>
          </w:p>
          <w:p w14:paraId="3A232791" w14:textId="77777777" w:rsidR="00B3052A" w:rsidRPr="001A5570" w:rsidRDefault="00B3052A" w:rsidP="00D3581F">
            <w:pPr>
              <w:pStyle w:val="Odstavecseseznamem"/>
              <w:numPr>
                <w:ilvl w:val="0"/>
                <w:numId w:val="38"/>
              </w:numPr>
              <w:spacing w:after="160" w:line="259" w:lineRule="auto"/>
              <w:jc w:val="both"/>
            </w:pPr>
            <w:r w:rsidRPr="001A5570">
              <w:t>Individuální konzultace – výkresová studie návrhu.</w:t>
            </w:r>
          </w:p>
          <w:p w14:paraId="71B1AB95" w14:textId="77777777" w:rsidR="00B3052A" w:rsidRPr="001A5570" w:rsidRDefault="00B3052A" w:rsidP="00D3581F">
            <w:pPr>
              <w:pStyle w:val="Odstavecseseznamem"/>
              <w:numPr>
                <w:ilvl w:val="0"/>
                <w:numId w:val="38"/>
              </w:numPr>
              <w:spacing w:after="160" w:line="259" w:lineRule="auto"/>
              <w:jc w:val="both"/>
            </w:pPr>
            <w:r w:rsidRPr="001A5570">
              <w:t>Individuální konzultace – finální řešení návrhu.</w:t>
            </w:r>
          </w:p>
          <w:p w14:paraId="48105F07" w14:textId="77777777" w:rsidR="00B3052A" w:rsidRPr="001A5570" w:rsidRDefault="00B3052A" w:rsidP="00D3581F">
            <w:pPr>
              <w:pStyle w:val="Odstavecseseznamem"/>
              <w:numPr>
                <w:ilvl w:val="0"/>
                <w:numId w:val="38"/>
              </w:numPr>
              <w:spacing w:after="160" w:line="259" w:lineRule="auto"/>
              <w:jc w:val="both"/>
            </w:pPr>
            <w:r w:rsidRPr="001A5570">
              <w:t>Individuální konzultace – fyzický model návrhu.</w:t>
            </w:r>
          </w:p>
          <w:p w14:paraId="371A5899" w14:textId="77777777" w:rsidR="00B3052A" w:rsidRPr="001E1F17" w:rsidRDefault="00B3052A" w:rsidP="00D3581F">
            <w:pPr>
              <w:pStyle w:val="Odstavecseseznamem"/>
              <w:numPr>
                <w:ilvl w:val="0"/>
                <w:numId w:val="38"/>
              </w:numPr>
              <w:spacing w:after="160" w:line="259" w:lineRule="auto"/>
              <w:jc w:val="both"/>
            </w:pPr>
            <w:r w:rsidRPr="001A5570">
              <w:t>Odevzdání požadovaných úkolů a požadavky na dopracování</w:t>
            </w:r>
            <w:r>
              <w:t>.</w:t>
            </w:r>
          </w:p>
          <w:p w14:paraId="6B78C8D5" w14:textId="77777777" w:rsidR="00B3052A" w:rsidRDefault="00B3052A" w:rsidP="00D3581F">
            <w:pPr>
              <w:pStyle w:val="Odstavecseseznamem"/>
              <w:numPr>
                <w:ilvl w:val="0"/>
                <w:numId w:val="38"/>
              </w:numPr>
              <w:spacing w:after="120"/>
              <w:ind w:left="714" w:hanging="357"/>
              <w:jc w:val="both"/>
            </w:pPr>
            <w:r w:rsidRPr="008132D4">
              <w:t>Obhajoba výsledného autorského návrhu.</w:t>
            </w:r>
          </w:p>
          <w:p w14:paraId="08C5C33F" w14:textId="30939FB6" w:rsidR="00B3052A" w:rsidRPr="001E1F17" w:rsidRDefault="00B3052A" w:rsidP="008718FB">
            <w:pPr>
              <w:jc w:val="both"/>
            </w:pPr>
            <w:r>
              <w:t xml:space="preserve">Student je schopen </w:t>
            </w:r>
            <w:r w:rsidRPr="001A5570">
              <w:t>koncepčního myšlení</w:t>
            </w:r>
            <w:r>
              <w:t xml:space="preserve">, </w:t>
            </w:r>
            <w:r w:rsidR="000E69A4">
              <w:t>je obratný</w:t>
            </w:r>
            <w:r>
              <w:t xml:space="preserve"> při tvorbě maket, modelů a samotného autorského návrhu</w:t>
            </w:r>
            <w:r w:rsidRPr="001A5570">
              <w:t>.</w:t>
            </w:r>
          </w:p>
        </w:tc>
      </w:tr>
      <w:tr w:rsidR="00B3052A" w14:paraId="6F54F1B0" w14:textId="77777777" w:rsidTr="000A4F35">
        <w:trPr>
          <w:trHeight w:val="265"/>
        </w:trPr>
        <w:tc>
          <w:tcPr>
            <w:tcW w:w="3653" w:type="dxa"/>
            <w:gridSpan w:val="2"/>
            <w:tcBorders>
              <w:top w:val="nil"/>
            </w:tcBorders>
            <w:shd w:val="clear" w:color="auto" w:fill="F7CAAC"/>
          </w:tcPr>
          <w:p w14:paraId="1D05AD19" w14:textId="77777777" w:rsidR="00B3052A" w:rsidRDefault="00B3052A" w:rsidP="00B3052A">
            <w:pPr>
              <w:jc w:val="both"/>
            </w:pPr>
            <w:r>
              <w:rPr>
                <w:b/>
              </w:rPr>
              <w:t>Studijní literatura a studijní pomůcky</w:t>
            </w:r>
          </w:p>
        </w:tc>
        <w:tc>
          <w:tcPr>
            <w:tcW w:w="6202" w:type="dxa"/>
            <w:gridSpan w:val="6"/>
            <w:tcBorders>
              <w:top w:val="nil"/>
              <w:bottom w:val="nil"/>
            </w:tcBorders>
          </w:tcPr>
          <w:p w14:paraId="7DCE530C" w14:textId="77777777" w:rsidR="00B3052A" w:rsidRDefault="00B3052A" w:rsidP="00B3052A">
            <w:pPr>
              <w:jc w:val="both"/>
            </w:pPr>
          </w:p>
        </w:tc>
      </w:tr>
      <w:tr w:rsidR="00B3052A" w:rsidRPr="003F7F55" w14:paraId="2EC2D4D2" w14:textId="77777777" w:rsidTr="000A4F35">
        <w:trPr>
          <w:trHeight w:val="1497"/>
        </w:trPr>
        <w:tc>
          <w:tcPr>
            <w:tcW w:w="9855" w:type="dxa"/>
            <w:gridSpan w:val="8"/>
            <w:tcBorders>
              <w:top w:val="nil"/>
            </w:tcBorders>
          </w:tcPr>
          <w:p w14:paraId="28C8D05E" w14:textId="77777777" w:rsidR="00B3052A" w:rsidRPr="002320CF" w:rsidRDefault="00B3052A" w:rsidP="00B3052A">
            <w:pPr>
              <w:jc w:val="both"/>
              <w:rPr>
                <w:b/>
              </w:rPr>
            </w:pPr>
            <w:r w:rsidRPr="002320CF">
              <w:rPr>
                <w:b/>
              </w:rPr>
              <w:t>Povinná:</w:t>
            </w:r>
          </w:p>
          <w:p w14:paraId="68E7FEF9" w14:textId="5B16C6D1" w:rsidR="00B3052A" w:rsidRDefault="00B3052A" w:rsidP="00B3052A">
            <w:pPr>
              <w:jc w:val="both"/>
              <w:rPr>
                <w:rFonts w:eastAsia="Arial Unicode MS"/>
                <w:shd w:val="clear" w:color="auto" w:fill="FFFFFF"/>
              </w:rPr>
            </w:pPr>
            <w:r w:rsidRPr="008D2DFA">
              <w:rPr>
                <w:rFonts w:eastAsia="Arial Unicode MS"/>
                <w:shd w:val="clear" w:color="auto" w:fill="FFFFFF"/>
              </w:rPr>
              <w:t>HAUSLADEN, Gerhard a Karsten TICHELMANN</w:t>
            </w:r>
            <w:r w:rsidRPr="00B3052A">
              <w:rPr>
                <w:rFonts w:eastAsia="Arial Unicode MS"/>
                <w:i/>
                <w:shd w:val="clear" w:color="auto" w:fill="FFFFFF"/>
              </w:rPr>
              <w:t xml:space="preserve">. Interiors construction manual: integrated planning, finishings and fitting-out, technical services. </w:t>
            </w:r>
            <w:r w:rsidRPr="008D2DFA">
              <w:rPr>
                <w:rFonts w:eastAsia="Arial Unicode MS"/>
                <w:shd w:val="clear" w:color="auto" w:fill="FFFFFF"/>
              </w:rPr>
              <w:t>Munich: Institut für Architektur-Dokumentation, 2010. Detail (Institut für Architektur-Dokumentation). ISBN 9783034602846.</w:t>
            </w:r>
          </w:p>
          <w:p w14:paraId="6AEA5BFE" w14:textId="5313A020" w:rsidR="00B3052A" w:rsidRDefault="00B3052A" w:rsidP="00B3052A">
            <w:pPr>
              <w:jc w:val="both"/>
              <w:rPr>
                <w:rFonts w:eastAsia="Arial Unicode MS"/>
                <w:shd w:val="clear" w:color="auto" w:fill="FFFFFF"/>
              </w:rPr>
            </w:pPr>
            <w:r w:rsidRPr="00E52795">
              <w:rPr>
                <w:rFonts w:eastAsia="Arial Unicode MS"/>
                <w:shd w:val="clear" w:color="auto" w:fill="FFFFFF"/>
              </w:rPr>
              <w:t xml:space="preserve">LOU, Michel. </w:t>
            </w:r>
            <w:r w:rsidRPr="00B3052A">
              <w:rPr>
                <w:rFonts w:eastAsia="Arial Unicode MS"/>
                <w:i/>
                <w:shd w:val="clear" w:color="auto" w:fill="FFFFFF"/>
              </w:rPr>
              <w:t>Light: The Shape of Space: Designing with Space and Light</w:t>
            </w:r>
            <w:r w:rsidRPr="00E52795">
              <w:rPr>
                <w:rFonts w:eastAsia="Arial Unicode MS"/>
                <w:shd w:val="clear" w:color="auto" w:fill="FFFFFF"/>
              </w:rPr>
              <w:t>. New York: Wiley, 1996. ISBN 0471286184.</w:t>
            </w:r>
          </w:p>
          <w:p w14:paraId="6C50A7AB" w14:textId="77777777" w:rsidR="00B3052A" w:rsidRDefault="00B3052A" w:rsidP="00B3052A">
            <w:pPr>
              <w:jc w:val="both"/>
              <w:rPr>
                <w:rFonts w:eastAsia="Arial Unicode MS"/>
                <w:shd w:val="clear" w:color="auto" w:fill="FFFFFF"/>
              </w:rPr>
            </w:pPr>
            <w:r w:rsidRPr="00E52795">
              <w:rPr>
                <w:rFonts w:eastAsia="Arial Unicode MS"/>
                <w:shd w:val="clear" w:color="auto" w:fill="FFFFFF"/>
              </w:rPr>
              <w:t>MORGANOVÁ, Pavlína, Terezie NEKVINDOVÁ a Dagmar SVATOŠOVÁ. </w:t>
            </w:r>
            <w:r w:rsidRPr="00B3052A">
              <w:rPr>
                <w:rFonts w:eastAsia="Arial Unicode MS"/>
                <w:i/>
                <w:shd w:val="clear" w:color="auto" w:fill="FFFFFF"/>
              </w:rPr>
              <w:t xml:space="preserve">Výstava jako médium: české umění 1957-1999. </w:t>
            </w:r>
            <w:r w:rsidRPr="00E52795">
              <w:rPr>
                <w:rFonts w:eastAsia="Arial Unicode MS"/>
                <w:shd w:val="clear" w:color="auto" w:fill="FFFFFF"/>
              </w:rPr>
              <w:t>Praha: VVP AVU, 2020. ISBN 978-80-88366-13-3.</w:t>
            </w:r>
          </w:p>
          <w:p w14:paraId="6100154B" w14:textId="77777777" w:rsidR="00B3052A" w:rsidRDefault="00B3052A" w:rsidP="00B3052A">
            <w:pPr>
              <w:jc w:val="both"/>
              <w:rPr>
                <w:rFonts w:eastAsia="Arial Unicode MS"/>
                <w:shd w:val="clear" w:color="auto" w:fill="FFFFFF"/>
              </w:rPr>
            </w:pPr>
            <w:r w:rsidRPr="00BE4C2A">
              <w:rPr>
                <w:rFonts w:eastAsia="Arial Unicode MS"/>
                <w:shd w:val="clear" w:color="auto" w:fill="FFFFFF"/>
              </w:rPr>
              <w:t>NEUFERT, Ernst, Peter NEUFERT a Johannes KISTER. </w:t>
            </w:r>
            <w:r w:rsidRPr="00B3052A">
              <w:rPr>
                <w:rFonts w:eastAsia="Arial Unicode MS"/>
                <w:i/>
                <w:shd w:val="clear" w:color="auto" w:fill="FFFFFF"/>
              </w:rPr>
              <w:t>Architects' data.</w:t>
            </w:r>
            <w:r w:rsidRPr="00BE4C2A">
              <w:rPr>
                <w:rFonts w:eastAsia="Arial Unicode MS"/>
                <w:shd w:val="clear" w:color="auto" w:fill="FFFFFF"/>
              </w:rPr>
              <w:t xml:space="preserve"> 4th ed. Přeložil David STURGE. Chichester: Wiley-Blackwell, 2013. ISBN 978-1405192538.</w:t>
            </w:r>
            <w:r w:rsidRPr="0079366C">
              <w:rPr>
                <w:rFonts w:eastAsia="Arial Unicode MS"/>
                <w:shd w:val="clear" w:color="auto" w:fill="FFFFFF"/>
              </w:rPr>
              <w:t xml:space="preserve"> </w:t>
            </w:r>
          </w:p>
          <w:p w14:paraId="4EC8B6F8" w14:textId="5AD80BB5" w:rsidR="00B3052A" w:rsidRDefault="00B3052A" w:rsidP="00B3052A">
            <w:pPr>
              <w:jc w:val="both"/>
              <w:rPr>
                <w:rFonts w:eastAsia="Arial Unicode MS"/>
                <w:shd w:val="clear" w:color="auto" w:fill="FFFFFF"/>
              </w:rPr>
            </w:pPr>
            <w:r w:rsidRPr="0079366C">
              <w:rPr>
                <w:rFonts w:eastAsia="Arial Unicode MS"/>
                <w:shd w:val="clear" w:color="auto" w:fill="FFFFFF"/>
              </w:rPr>
              <w:t>SIMITCH, Andrea, Val K. WARKE, Iñaqui CARNICERO, et al. </w:t>
            </w:r>
            <w:r w:rsidRPr="00B3052A">
              <w:rPr>
                <w:rFonts w:eastAsia="Arial Unicode MS"/>
                <w:i/>
                <w:shd w:val="clear" w:color="auto" w:fill="FFFFFF"/>
              </w:rPr>
              <w:t xml:space="preserve">Jazyk architektury: 26 principů, které by měl každý architekt znát. </w:t>
            </w:r>
            <w:r w:rsidRPr="00B3052A">
              <w:rPr>
                <w:rFonts w:eastAsia="Arial Unicode MS"/>
                <w:shd w:val="clear" w:color="auto" w:fill="FFFFFF"/>
              </w:rPr>
              <w:t>Praha:</w:t>
            </w:r>
            <w:r w:rsidRPr="0079366C">
              <w:rPr>
                <w:rFonts w:eastAsia="Arial Unicode MS"/>
                <w:shd w:val="clear" w:color="auto" w:fill="FFFFFF"/>
              </w:rPr>
              <w:t xml:space="preserve"> Slovart, 2015. ISBN 978-80-7529-034-2.</w:t>
            </w:r>
          </w:p>
          <w:p w14:paraId="635FE23F" w14:textId="77777777" w:rsidR="00B3052A" w:rsidRPr="002320CF" w:rsidRDefault="00B3052A" w:rsidP="00B3052A">
            <w:pPr>
              <w:jc w:val="both"/>
              <w:rPr>
                <w:b/>
              </w:rPr>
            </w:pPr>
            <w:r w:rsidRPr="002320CF">
              <w:rPr>
                <w:b/>
              </w:rPr>
              <w:t>Doporučená:</w:t>
            </w:r>
          </w:p>
          <w:p w14:paraId="481441D3" w14:textId="77777777" w:rsidR="003B0151" w:rsidRDefault="003B0151" w:rsidP="003B0151">
            <w:pPr>
              <w:jc w:val="both"/>
              <w:rPr>
                <w:rFonts w:eastAsia="Arial Unicode MS"/>
                <w:shd w:val="clear" w:color="auto" w:fill="FFFFFF"/>
              </w:rPr>
            </w:pPr>
            <w:r w:rsidRPr="000A73F0">
              <w:rPr>
                <w:rFonts w:eastAsia="Arial Unicode MS"/>
                <w:shd w:val="clear" w:color="auto" w:fill="FFFFFF"/>
              </w:rPr>
              <w:t>ALBERTOVÁ, Helena. </w:t>
            </w:r>
            <w:r w:rsidRPr="003B0151">
              <w:rPr>
                <w:rFonts w:eastAsia="Arial Unicode MS"/>
                <w:i/>
                <w:iCs/>
                <w:shd w:val="clear" w:color="auto" w:fill="FFFFFF"/>
              </w:rPr>
              <w:t>Josef Svoboda – scénograf</w:t>
            </w:r>
            <w:r w:rsidRPr="000A73F0">
              <w:rPr>
                <w:rFonts w:eastAsia="Arial Unicode MS"/>
                <w:shd w:val="clear" w:color="auto" w:fill="FFFFFF"/>
              </w:rPr>
              <w:t xml:space="preserve">. Praha: Institut umění – Divadelní ústav, 2012. </w:t>
            </w:r>
          </w:p>
          <w:p w14:paraId="4C2E0621" w14:textId="77777777" w:rsidR="003B0151" w:rsidRDefault="003B0151" w:rsidP="003B0151">
            <w:pPr>
              <w:jc w:val="both"/>
              <w:rPr>
                <w:rFonts w:eastAsia="Arial Unicode MS"/>
                <w:shd w:val="clear" w:color="auto" w:fill="FFFFFF"/>
              </w:rPr>
            </w:pPr>
            <w:r w:rsidRPr="000A73F0">
              <w:rPr>
                <w:rFonts w:eastAsia="Arial Unicode MS"/>
                <w:shd w:val="clear" w:color="auto" w:fill="FFFFFF"/>
              </w:rPr>
              <w:t>ISBN 978-80-7008-290-4.</w:t>
            </w:r>
          </w:p>
          <w:p w14:paraId="1CAE0EF6" w14:textId="77777777" w:rsidR="003B0151" w:rsidRDefault="003B0151" w:rsidP="003B0151">
            <w:pPr>
              <w:jc w:val="both"/>
              <w:rPr>
                <w:rFonts w:eastAsia="Arial Unicode MS"/>
                <w:shd w:val="clear" w:color="auto" w:fill="FFFFFF"/>
              </w:rPr>
            </w:pPr>
            <w:r w:rsidRPr="000A73F0">
              <w:rPr>
                <w:rFonts w:eastAsia="Arial Unicode MS"/>
                <w:shd w:val="clear" w:color="auto" w:fill="FFFFFF"/>
              </w:rPr>
              <w:t>KLANG, Michael. </w:t>
            </w:r>
            <w:r w:rsidRPr="003B0151">
              <w:rPr>
                <w:rFonts w:eastAsia="Arial Unicode MS"/>
                <w:i/>
                <w:iCs/>
                <w:shd w:val="clear" w:color="auto" w:fill="FFFFFF"/>
              </w:rPr>
              <w:t>Televizní konfese</w:t>
            </w:r>
            <w:r w:rsidRPr="000A73F0">
              <w:rPr>
                <w:rFonts w:eastAsia="Arial Unicode MS"/>
                <w:shd w:val="clear" w:color="auto" w:fill="FFFFFF"/>
              </w:rPr>
              <w:t>. Ve Zlíně: Univerzita Tomáše Bati, 2018. ISBN 978-80-7454-808-6.</w:t>
            </w:r>
          </w:p>
          <w:p w14:paraId="79EA5B70" w14:textId="47BA637D" w:rsidR="00B3052A" w:rsidRPr="00214C30" w:rsidRDefault="003B0151" w:rsidP="00B3052A">
            <w:pPr>
              <w:jc w:val="both"/>
              <w:rPr>
                <w:rFonts w:eastAsia="Arial Unicode MS"/>
                <w:shd w:val="clear" w:color="auto" w:fill="FFFFFF"/>
              </w:rPr>
            </w:pPr>
            <w:r w:rsidRPr="00E52795">
              <w:rPr>
                <w:rFonts w:eastAsia="Arial Unicode MS"/>
                <w:shd w:val="clear" w:color="auto" w:fill="FFFFFF"/>
              </w:rPr>
              <w:t>KOLESÁR, Zdeno. </w:t>
            </w:r>
            <w:r w:rsidRPr="003B0151">
              <w:rPr>
                <w:rFonts w:eastAsia="Arial Unicode MS"/>
                <w:i/>
                <w:iCs/>
                <w:shd w:val="clear" w:color="auto" w:fill="FFFFFF"/>
              </w:rPr>
              <w:t>Kapitoly z dějin designu.</w:t>
            </w:r>
            <w:r w:rsidRPr="00E52795">
              <w:rPr>
                <w:rFonts w:eastAsia="Arial Unicode MS"/>
                <w:shd w:val="clear" w:color="auto" w:fill="FFFFFF"/>
              </w:rPr>
              <w:t xml:space="preserve"> V Praze: Vysoká škola umělecko-průmyslová, 2004. ISBN 8086863034.</w:t>
            </w:r>
          </w:p>
        </w:tc>
      </w:tr>
    </w:tbl>
    <w:p w14:paraId="659CCA7A" w14:textId="3D9FA255" w:rsidR="000A4F35" w:rsidRDefault="000A4F35"/>
    <w:p w14:paraId="327D8567" w14:textId="0BFFAF53" w:rsidR="000A4F35" w:rsidRDefault="000A4F35"/>
    <w:p w14:paraId="0CCD91D1" w14:textId="77777777" w:rsidR="008718FB" w:rsidRDefault="008718F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A4F35" w14:paraId="328CE0AA" w14:textId="77777777" w:rsidTr="000A4F35">
        <w:tc>
          <w:tcPr>
            <w:tcW w:w="9855" w:type="dxa"/>
            <w:gridSpan w:val="8"/>
            <w:tcBorders>
              <w:top w:val="single" w:sz="4" w:space="0" w:color="auto"/>
              <w:left w:val="single" w:sz="4" w:space="0" w:color="auto"/>
              <w:bottom w:val="double" w:sz="4" w:space="0" w:color="auto"/>
              <w:right w:val="single" w:sz="4" w:space="0" w:color="auto"/>
            </w:tcBorders>
            <w:shd w:val="clear" w:color="auto" w:fill="BDD6EE"/>
          </w:tcPr>
          <w:p w14:paraId="14739E4E" w14:textId="181C3297" w:rsidR="000A4F35" w:rsidRPr="000A4F35" w:rsidRDefault="000A4F35" w:rsidP="000A4F35">
            <w:pPr>
              <w:jc w:val="both"/>
              <w:rPr>
                <w:b/>
                <w:sz w:val="28"/>
                <w:szCs w:val="28"/>
              </w:rPr>
            </w:pPr>
            <w:r>
              <w:lastRenderedPageBreak/>
              <w:br w:type="page"/>
            </w:r>
            <w:r w:rsidRPr="000A4F35">
              <w:rPr>
                <w:b/>
                <w:sz w:val="28"/>
                <w:szCs w:val="28"/>
              </w:rPr>
              <w:t>B-III – Charakteristika studijního předmětu</w:t>
            </w:r>
          </w:p>
        </w:tc>
      </w:tr>
      <w:tr w:rsidR="000A4F35" w14:paraId="54F33A81" w14:textId="77777777" w:rsidTr="000A4F35">
        <w:tc>
          <w:tcPr>
            <w:tcW w:w="3086" w:type="dxa"/>
            <w:tcBorders>
              <w:top w:val="double" w:sz="4" w:space="0" w:color="auto"/>
            </w:tcBorders>
            <w:shd w:val="clear" w:color="auto" w:fill="F7CAAC"/>
          </w:tcPr>
          <w:p w14:paraId="6193BACA" w14:textId="77777777" w:rsidR="000A4F35" w:rsidRDefault="000A4F35" w:rsidP="000A4F35">
            <w:pPr>
              <w:rPr>
                <w:b/>
              </w:rPr>
            </w:pPr>
            <w:r>
              <w:rPr>
                <w:b/>
              </w:rPr>
              <w:t>Název studijního předmětu</w:t>
            </w:r>
          </w:p>
        </w:tc>
        <w:tc>
          <w:tcPr>
            <w:tcW w:w="6769" w:type="dxa"/>
            <w:gridSpan w:val="7"/>
            <w:tcBorders>
              <w:top w:val="double" w:sz="4" w:space="0" w:color="auto"/>
            </w:tcBorders>
          </w:tcPr>
          <w:p w14:paraId="7B71B9D6" w14:textId="77777777" w:rsidR="000A4F35" w:rsidRDefault="000A4F35" w:rsidP="000A4F35">
            <w:pPr>
              <w:jc w:val="both"/>
            </w:pPr>
            <w:r>
              <w:t>Ateliér Tvorba prostoru 10</w:t>
            </w:r>
          </w:p>
        </w:tc>
      </w:tr>
      <w:tr w:rsidR="000A4F35" w14:paraId="697BCFF1" w14:textId="77777777" w:rsidTr="000A4F35">
        <w:tc>
          <w:tcPr>
            <w:tcW w:w="3086" w:type="dxa"/>
            <w:shd w:val="clear" w:color="auto" w:fill="F7CAAC"/>
          </w:tcPr>
          <w:p w14:paraId="12185922" w14:textId="77777777" w:rsidR="000A4F35" w:rsidRDefault="000A4F35" w:rsidP="000A4F35">
            <w:pPr>
              <w:rPr>
                <w:b/>
              </w:rPr>
            </w:pPr>
            <w:r>
              <w:rPr>
                <w:b/>
              </w:rPr>
              <w:t>Typ předmětu</w:t>
            </w:r>
          </w:p>
        </w:tc>
        <w:tc>
          <w:tcPr>
            <w:tcW w:w="3406" w:type="dxa"/>
            <w:gridSpan w:val="4"/>
          </w:tcPr>
          <w:p w14:paraId="4B2020E7" w14:textId="314CD086" w:rsidR="000A4F35" w:rsidRDefault="000E784D" w:rsidP="000A4F35">
            <w:pPr>
              <w:jc w:val="both"/>
            </w:pPr>
            <w:r>
              <w:t>p</w:t>
            </w:r>
            <w:r w:rsidR="000A4F35">
              <w:t>ovinný, PZ</w:t>
            </w:r>
          </w:p>
        </w:tc>
        <w:tc>
          <w:tcPr>
            <w:tcW w:w="2695" w:type="dxa"/>
            <w:gridSpan w:val="2"/>
            <w:shd w:val="clear" w:color="auto" w:fill="F7CAAC"/>
          </w:tcPr>
          <w:p w14:paraId="2A9B168F" w14:textId="77777777" w:rsidR="000A4F35" w:rsidRDefault="000A4F35" w:rsidP="000A4F35">
            <w:pPr>
              <w:jc w:val="both"/>
            </w:pPr>
            <w:r>
              <w:rPr>
                <w:b/>
              </w:rPr>
              <w:t>doporučený ročník / semestr</w:t>
            </w:r>
          </w:p>
        </w:tc>
        <w:tc>
          <w:tcPr>
            <w:tcW w:w="668" w:type="dxa"/>
          </w:tcPr>
          <w:p w14:paraId="1ABD4138" w14:textId="77777777" w:rsidR="000A4F35" w:rsidRDefault="000A4F35" w:rsidP="000A4F35">
            <w:pPr>
              <w:jc w:val="both"/>
            </w:pPr>
            <w:r>
              <w:t>2/|LS</w:t>
            </w:r>
          </w:p>
        </w:tc>
      </w:tr>
      <w:tr w:rsidR="000A4F35" w14:paraId="63A5F746" w14:textId="77777777" w:rsidTr="000A4F35">
        <w:tc>
          <w:tcPr>
            <w:tcW w:w="3086" w:type="dxa"/>
            <w:shd w:val="clear" w:color="auto" w:fill="F7CAAC"/>
          </w:tcPr>
          <w:p w14:paraId="4DE53F25" w14:textId="77777777" w:rsidR="000A4F35" w:rsidRDefault="000A4F35" w:rsidP="000A4F35">
            <w:pPr>
              <w:rPr>
                <w:b/>
              </w:rPr>
            </w:pPr>
            <w:r>
              <w:rPr>
                <w:b/>
              </w:rPr>
              <w:t>Rozsah studijního předmětu</w:t>
            </w:r>
          </w:p>
        </w:tc>
        <w:tc>
          <w:tcPr>
            <w:tcW w:w="1701" w:type="dxa"/>
            <w:gridSpan w:val="2"/>
          </w:tcPr>
          <w:p w14:paraId="6EB44C2D" w14:textId="64F0F3FC" w:rsidR="000A4F35" w:rsidRDefault="00B3052A" w:rsidP="000A4F35">
            <w:pPr>
              <w:jc w:val="both"/>
            </w:pPr>
            <w:r>
              <w:t>40</w:t>
            </w:r>
            <w:r w:rsidR="000A4F35">
              <w:t xml:space="preserve"> ateliér</w:t>
            </w:r>
          </w:p>
        </w:tc>
        <w:tc>
          <w:tcPr>
            <w:tcW w:w="889" w:type="dxa"/>
            <w:shd w:val="clear" w:color="auto" w:fill="F7CAAC"/>
          </w:tcPr>
          <w:p w14:paraId="15DB3D1B" w14:textId="77777777" w:rsidR="000A4F35" w:rsidRDefault="000A4F35" w:rsidP="000A4F35">
            <w:pPr>
              <w:jc w:val="both"/>
              <w:rPr>
                <w:b/>
              </w:rPr>
            </w:pPr>
            <w:r>
              <w:rPr>
                <w:b/>
              </w:rPr>
              <w:t xml:space="preserve">hod. </w:t>
            </w:r>
          </w:p>
        </w:tc>
        <w:tc>
          <w:tcPr>
            <w:tcW w:w="816" w:type="dxa"/>
          </w:tcPr>
          <w:p w14:paraId="16C3F7DF" w14:textId="13FFB4EA" w:rsidR="000A4F35" w:rsidRDefault="00B3052A" w:rsidP="000A4F35">
            <w:pPr>
              <w:jc w:val="both"/>
            </w:pPr>
            <w:r>
              <w:t>40</w:t>
            </w:r>
          </w:p>
        </w:tc>
        <w:tc>
          <w:tcPr>
            <w:tcW w:w="2156" w:type="dxa"/>
            <w:shd w:val="clear" w:color="auto" w:fill="F7CAAC"/>
          </w:tcPr>
          <w:p w14:paraId="7708EF4A" w14:textId="77777777" w:rsidR="000A4F35" w:rsidRDefault="000A4F35" w:rsidP="000A4F35">
            <w:pPr>
              <w:jc w:val="both"/>
              <w:rPr>
                <w:b/>
              </w:rPr>
            </w:pPr>
            <w:r>
              <w:rPr>
                <w:b/>
              </w:rPr>
              <w:t>kreditů</w:t>
            </w:r>
          </w:p>
        </w:tc>
        <w:tc>
          <w:tcPr>
            <w:tcW w:w="1207" w:type="dxa"/>
            <w:gridSpan w:val="2"/>
          </w:tcPr>
          <w:p w14:paraId="2CD0DC73" w14:textId="77777777" w:rsidR="000A4F35" w:rsidRDefault="000A4F35" w:rsidP="000A4F35">
            <w:pPr>
              <w:jc w:val="both"/>
            </w:pPr>
            <w:r>
              <w:t>15</w:t>
            </w:r>
          </w:p>
        </w:tc>
      </w:tr>
      <w:tr w:rsidR="000A4F35" w14:paraId="6FC577C7" w14:textId="77777777" w:rsidTr="000A4F35">
        <w:tc>
          <w:tcPr>
            <w:tcW w:w="3086" w:type="dxa"/>
            <w:shd w:val="clear" w:color="auto" w:fill="F7CAAC"/>
          </w:tcPr>
          <w:p w14:paraId="710C2DEA" w14:textId="77777777" w:rsidR="000A4F35" w:rsidRDefault="000A4F35" w:rsidP="000A4F35">
            <w:pPr>
              <w:rPr>
                <w:b/>
                <w:sz w:val="22"/>
              </w:rPr>
            </w:pPr>
            <w:r>
              <w:rPr>
                <w:b/>
              </w:rPr>
              <w:t>Prerekvizity, korekvizity, ekvivalence</w:t>
            </w:r>
          </w:p>
        </w:tc>
        <w:tc>
          <w:tcPr>
            <w:tcW w:w="6769" w:type="dxa"/>
            <w:gridSpan w:val="7"/>
          </w:tcPr>
          <w:p w14:paraId="7B4A6304" w14:textId="0CA5421F" w:rsidR="000A4F35" w:rsidRPr="00FD4CD0" w:rsidRDefault="00E33D2D" w:rsidP="000A4F35">
            <w:pPr>
              <w:jc w:val="both"/>
            </w:pPr>
            <w:r>
              <w:t>Ateliér Tvorba prostoru 9</w:t>
            </w:r>
          </w:p>
        </w:tc>
      </w:tr>
      <w:tr w:rsidR="000A4F35" w14:paraId="0CFCA32C" w14:textId="77777777" w:rsidTr="000A4F35">
        <w:tc>
          <w:tcPr>
            <w:tcW w:w="3086" w:type="dxa"/>
            <w:shd w:val="clear" w:color="auto" w:fill="F7CAAC"/>
          </w:tcPr>
          <w:p w14:paraId="0590F9B8" w14:textId="77777777" w:rsidR="000A4F35" w:rsidRDefault="000A4F35" w:rsidP="000A4F35">
            <w:pPr>
              <w:rPr>
                <w:b/>
              </w:rPr>
            </w:pPr>
            <w:r>
              <w:rPr>
                <w:b/>
              </w:rPr>
              <w:t>Způsob ověření studijních výsledků</w:t>
            </w:r>
          </w:p>
        </w:tc>
        <w:tc>
          <w:tcPr>
            <w:tcW w:w="3406" w:type="dxa"/>
            <w:gridSpan w:val="4"/>
          </w:tcPr>
          <w:p w14:paraId="25C8B507" w14:textId="54208AF1" w:rsidR="000A4F35" w:rsidRDefault="000A4F35" w:rsidP="000A4F35">
            <w:pPr>
              <w:jc w:val="both"/>
            </w:pPr>
            <w:r>
              <w:t>z</w:t>
            </w:r>
            <w:r w:rsidR="00B3052A">
              <w:t>ápočet</w:t>
            </w:r>
            <w:r>
              <w:t>, zk</w:t>
            </w:r>
            <w:r w:rsidR="00DC1EF1">
              <w:t>ouš</w:t>
            </w:r>
            <w:r w:rsidR="00B3052A">
              <w:t>ka</w:t>
            </w:r>
          </w:p>
        </w:tc>
        <w:tc>
          <w:tcPr>
            <w:tcW w:w="2156" w:type="dxa"/>
            <w:shd w:val="clear" w:color="auto" w:fill="F7CAAC"/>
          </w:tcPr>
          <w:p w14:paraId="1FD59554" w14:textId="77777777" w:rsidR="000A4F35" w:rsidRDefault="000A4F35" w:rsidP="000A4F35">
            <w:pPr>
              <w:jc w:val="both"/>
              <w:rPr>
                <w:b/>
              </w:rPr>
            </w:pPr>
            <w:r>
              <w:rPr>
                <w:b/>
              </w:rPr>
              <w:t>Forma výuky</w:t>
            </w:r>
          </w:p>
        </w:tc>
        <w:tc>
          <w:tcPr>
            <w:tcW w:w="1207" w:type="dxa"/>
            <w:gridSpan w:val="2"/>
          </w:tcPr>
          <w:p w14:paraId="5FCE6B70" w14:textId="77777777" w:rsidR="000A4F35" w:rsidRDefault="000A4F35" w:rsidP="000A4F35">
            <w:pPr>
              <w:jc w:val="both"/>
            </w:pPr>
            <w:r>
              <w:t>ateliér</w:t>
            </w:r>
          </w:p>
        </w:tc>
      </w:tr>
      <w:tr w:rsidR="000A4F35" w14:paraId="3B6AE648" w14:textId="77777777" w:rsidTr="000A4F35">
        <w:tc>
          <w:tcPr>
            <w:tcW w:w="3086" w:type="dxa"/>
            <w:shd w:val="clear" w:color="auto" w:fill="F7CAAC"/>
          </w:tcPr>
          <w:p w14:paraId="530C8FA6" w14:textId="77777777" w:rsidR="000A4F35" w:rsidRDefault="000A4F35" w:rsidP="000A4F35">
            <w:pPr>
              <w:rPr>
                <w:b/>
              </w:rPr>
            </w:pPr>
            <w:r>
              <w:rPr>
                <w:b/>
              </w:rPr>
              <w:t>Forma způsobu ověření studijních výsledků a další požadavky na studenta</w:t>
            </w:r>
          </w:p>
        </w:tc>
        <w:tc>
          <w:tcPr>
            <w:tcW w:w="6769" w:type="dxa"/>
            <w:gridSpan w:val="7"/>
            <w:tcBorders>
              <w:bottom w:val="nil"/>
            </w:tcBorders>
          </w:tcPr>
          <w:p w14:paraId="23EFA3C8" w14:textId="37BB196E" w:rsidR="000A4F35" w:rsidRPr="00A7052D" w:rsidRDefault="000A4F35" w:rsidP="00D74687">
            <w:pPr>
              <w:jc w:val="both"/>
              <w:rPr>
                <w:color w:val="FF0000"/>
              </w:rPr>
            </w:pPr>
            <w:r>
              <w:t xml:space="preserve">Minimální 80% účast na </w:t>
            </w:r>
            <w:r w:rsidR="00D74687">
              <w:t>výuce</w:t>
            </w:r>
            <w:r>
              <w:t xml:space="preserve">. Pravidelné konzultace během semestru. Dokončení a odevzdání všech zadaných úkolů. Zápočet před zkouškou a závěrečná zkouška (obhajoba). </w:t>
            </w:r>
          </w:p>
        </w:tc>
      </w:tr>
      <w:tr w:rsidR="000A4F35" w14:paraId="1E5C5BFB" w14:textId="77777777" w:rsidTr="008718FB">
        <w:trPr>
          <w:trHeight w:val="95"/>
        </w:trPr>
        <w:tc>
          <w:tcPr>
            <w:tcW w:w="9855" w:type="dxa"/>
            <w:gridSpan w:val="8"/>
            <w:tcBorders>
              <w:top w:val="nil"/>
            </w:tcBorders>
          </w:tcPr>
          <w:p w14:paraId="0F111B98" w14:textId="77777777" w:rsidR="000A4F35" w:rsidRDefault="000A4F35" w:rsidP="000A4F35"/>
        </w:tc>
      </w:tr>
      <w:tr w:rsidR="000A4F35" w14:paraId="42002D8D" w14:textId="77777777" w:rsidTr="000A4F35">
        <w:trPr>
          <w:trHeight w:val="197"/>
        </w:trPr>
        <w:tc>
          <w:tcPr>
            <w:tcW w:w="3086" w:type="dxa"/>
            <w:tcBorders>
              <w:top w:val="nil"/>
            </w:tcBorders>
            <w:shd w:val="clear" w:color="auto" w:fill="F7CAAC"/>
          </w:tcPr>
          <w:p w14:paraId="584163C7" w14:textId="77777777" w:rsidR="000A4F35" w:rsidRDefault="000A4F35" w:rsidP="000A4F35">
            <w:pPr>
              <w:rPr>
                <w:b/>
              </w:rPr>
            </w:pPr>
            <w:r>
              <w:rPr>
                <w:b/>
              </w:rPr>
              <w:t>Garant předmětu</w:t>
            </w:r>
          </w:p>
        </w:tc>
        <w:tc>
          <w:tcPr>
            <w:tcW w:w="6769" w:type="dxa"/>
            <w:gridSpan w:val="7"/>
            <w:tcBorders>
              <w:top w:val="nil"/>
            </w:tcBorders>
          </w:tcPr>
          <w:p w14:paraId="5F9DC0F4" w14:textId="77777777" w:rsidR="000A4F35" w:rsidRDefault="000A4F35" w:rsidP="000A4F35">
            <w:pPr>
              <w:jc w:val="both"/>
            </w:pPr>
            <w:r>
              <w:t>Ing. arch. Kamil Koláček</w:t>
            </w:r>
          </w:p>
        </w:tc>
      </w:tr>
      <w:tr w:rsidR="000A4F35" w14:paraId="0FF80052" w14:textId="77777777" w:rsidTr="000A4F35">
        <w:trPr>
          <w:trHeight w:val="243"/>
        </w:trPr>
        <w:tc>
          <w:tcPr>
            <w:tcW w:w="3086" w:type="dxa"/>
            <w:tcBorders>
              <w:top w:val="nil"/>
            </w:tcBorders>
            <w:shd w:val="clear" w:color="auto" w:fill="F7CAAC"/>
          </w:tcPr>
          <w:p w14:paraId="1BE05D0E" w14:textId="77777777" w:rsidR="000A4F35" w:rsidRDefault="000A4F35" w:rsidP="000A4F35">
            <w:pPr>
              <w:rPr>
                <w:b/>
              </w:rPr>
            </w:pPr>
            <w:r>
              <w:rPr>
                <w:b/>
              </w:rPr>
              <w:t>Zapojení garanta do výuky předmětu</w:t>
            </w:r>
          </w:p>
        </w:tc>
        <w:tc>
          <w:tcPr>
            <w:tcW w:w="6769" w:type="dxa"/>
            <w:gridSpan w:val="7"/>
            <w:tcBorders>
              <w:top w:val="nil"/>
            </w:tcBorders>
          </w:tcPr>
          <w:p w14:paraId="095EABF8" w14:textId="47BC0E94" w:rsidR="000A4F35" w:rsidRDefault="00B3052A" w:rsidP="000A4F35">
            <w:pPr>
              <w:jc w:val="both"/>
            </w:pPr>
            <w:r>
              <w:t>50 %</w:t>
            </w:r>
          </w:p>
        </w:tc>
      </w:tr>
      <w:tr w:rsidR="000A4F35" w14:paraId="0C94E498" w14:textId="77777777" w:rsidTr="000A4F35">
        <w:tc>
          <w:tcPr>
            <w:tcW w:w="3086" w:type="dxa"/>
            <w:shd w:val="clear" w:color="auto" w:fill="F7CAAC"/>
          </w:tcPr>
          <w:p w14:paraId="3830F83F" w14:textId="77777777" w:rsidR="000A4F35" w:rsidRDefault="000A4F35" w:rsidP="000A4F35">
            <w:pPr>
              <w:rPr>
                <w:b/>
              </w:rPr>
            </w:pPr>
            <w:r>
              <w:rPr>
                <w:b/>
              </w:rPr>
              <w:t>Vyučující</w:t>
            </w:r>
          </w:p>
        </w:tc>
        <w:tc>
          <w:tcPr>
            <w:tcW w:w="6769" w:type="dxa"/>
            <w:gridSpan w:val="7"/>
            <w:tcBorders>
              <w:bottom w:val="nil"/>
            </w:tcBorders>
          </w:tcPr>
          <w:p w14:paraId="49B0540A" w14:textId="34185F1B" w:rsidR="000A4F35" w:rsidRDefault="000A4F35" w:rsidP="000A4F35">
            <w:pPr>
              <w:jc w:val="both"/>
            </w:pPr>
            <w:r>
              <w:t xml:space="preserve">Ing. arch. Kamil Koláček </w:t>
            </w:r>
            <w:r w:rsidR="00064FCB">
              <w:t>50 %</w:t>
            </w:r>
            <w:r>
              <w:t xml:space="preserve">, MgA. Bernadett Királyová </w:t>
            </w:r>
            <w:r w:rsidR="00064FCB">
              <w:t>50 %</w:t>
            </w:r>
          </w:p>
        </w:tc>
      </w:tr>
      <w:tr w:rsidR="000A4F35" w14:paraId="24A1117E" w14:textId="77777777" w:rsidTr="008718FB">
        <w:trPr>
          <w:trHeight w:val="95"/>
        </w:trPr>
        <w:tc>
          <w:tcPr>
            <w:tcW w:w="9855" w:type="dxa"/>
            <w:gridSpan w:val="8"/>
            <w:tcBorders>
              <w:top w:val="nil"/>
            </w:tcBorders>
          </w:tcPr>
          <w:p w14:paraId="47125058" w14:textId="77777777" w:rsidR="000A4F35" w:rsidRDefault="000A4F35" w:rsidP="000A4F35">
            <w:pPr>
              <w:jc w:val="both"/>
            </w:pPr>
          </w:p>
        </w:tc>
      </w:tr>
      <w:tr w:rsidR="000A4F35" w14:paraId="7502AE22" w14:textId="77777777" w:rsidTr="000A4F35">
        <w:tc>
          <w:tcPr>
            <w:tcW w:w="3086" w:type="dxa"/>
            <w:shd w:val="clear" w:color="auto" w:fill="F7CAAC"/>
          </w:tcPr>
          <w:p w14:paraId="5228DA3A" w14:textId="77777777" w:rsidR="000A4F35" w:rsidRDefault="000A4F35" w:rsidP="000A4F35">
            <w:pPr>
              <w:jc w:val="both"/>
              <w:rPr>
                <w:b/>
              </w:rPr>
            </w:pPr>
            <w:r>
              <w:rPr>
                <w:b/>
              </w:rPr>
              <w:t>Stručná anotace předmětu</w:t>
            </w:r>
          </w:p>
        </w:tc>
        <w:tc>
          <w:tcPr>
            <w:tcW w:w="6769" w:type="dxa"/>
            <w:gridSpan w:val="7"/>
            <w:tcBorders>
              <w:bottom w:val="nil"/>
            </w:tcBorders>
          </w:tcPr>
          <w:p w14:paraId="0448B98B" w14:textId="77777777" w:rsidR="000A4F35" w:rsidRDefault="000A4F35" w:rsidP="000A4F35">
            <w:pPr>
              <w:jc w:val="both"/>
            </w:pPr>
          </w:p>
        </w:tc>
      </w:tr>
      <w:tr w:rsidR="000A4F35" w14:paraId="18DB4E12" w14:textId="77777777" w:rsidTr="000A4F35">
        <w:trPr>
          <w:trHeight w:val="3938"/>
        </w:trPr>
        <w:tc>
          <w:tcPr>
            <w:tcW w:w="9855" w:type="dxa"/>
            <w:gridSpan w:val="8"/>
            <w:tcBorders>
              <w:top w:val="nil"/>
              <w:bottom w:val="single" w:sz="12" w:space="0" w:color="auto"/>
            </w:tcBorders>
          </w:tcPr>
          <w:p w14:paraId="6ECE936A" w14:textId="1D0F0F90" w:rsidR="00B3052A" w:rsidRPr="001A5570" w:rsidRDefault="000A4F35" w:rsidP="001747A4">
            <w:pPr>
              <w:spacing w:after="120"/>
              <w:jc w:val="both"/>
            </w:pPr>
            <w:r>
              <w:t>Cílem předmětu je</w:t>
            </w:r>
            <w:r w:rsidR="00B3052A">
              <w:t xml:space="preserve"> individuální profilace</w:t>
            </w:r>
            <w:r w:rsidR="00D25790">
              <w:t xml:space="preserve"> při tvorbě magisterského projektu. Student prokazuje</w:t>
            </w:r>
            <w:r>
              <w:t xml:space="preserve"> znalost kompozičních principů, dovednost </w:t>
            </w:r>
            <w:r w:rsidRPr="001A5570">
              <w:t>koncepčního myšlení</w:t>
            </w:r>
            <w:r>
              <w:t xml:space="preserve"> a</w:t>
            </w:r>
            <w:r w:rsidRPr="001A5570">
              <w:t xml:space="preserve"> </w:t>
            </w:r>
            <w:r w:rsidR="00D25790">
              <w:t>schopnost tvorby</w:t>
            </w:r>
            <w:r>
              <w:t xml:space="preserve"> samotného autorského návrhu</w:t>
            </w:r>
            <w:r w:rsidRPr="001A5570">
              <w:t>.</w:t>
            </w:r>
            <w:r w:rsidR="00D25790">
              <w:t xml:space="preserve"> Důraz je kladen na rekapitulaci všech procesních postupů zcela v režii studenta, přičemž shrnuje předešlé studium. Výstupem je individuální projekt.</w:t>
            </w:r>
          </w:p>
          <w:p w14:paraId="14D248EE" w14:textId="77777777" w:rsidR="000A4F35" w:rsidRPr="001A5570" w:rsidRDefault="000A4F35" w:rsidP="00D3581F">
            <w:pPr>
              <w:pStyle w:val="Odstavecseseznamem"/>
              <w:numPr>
                <w:ilvl w:val="0"/>
                <w:numId w:val="39"/>
              </w:numPr>
              <w:spacing w:after="160" w:line="259" w:lineRule="auto"/>
              <w:jc w:val="both"/>
            </w:pPr>
            <w:r w:rsidRPr="001A5570">
              <w:t xml:space="preserve">Zadání </w:t>
            </w:r>
            <w:r>
              <w:t xml:space="preserve">praktické části </w:t>
            </w:r>
            <w:r w:rsidRPr="001A5570">
              <w:t>práce a dílčích úkolů (</w:t>
            </w:r>
            <w:r>
              <w:t>instalace práce, studie praktické části, dokumentace</w:t>
            </w:r>
            <w:r w:rsidRPr="001A5570">
              <w:t>).</w:t>
            </w:r>
          </w:p>
          <w:p w14:paraId="62447C58" w14:textId="77777777" w:rsidR="000A4F35" w:rsidRPr="001A5570" w:rsidRDefault="000A4F35" w:rsidP="00D3581F">
            <w:pPr>
              <w:pStyle w:val="Odstavecseseznamem"/>
              <w:numPr>
                <w:ilvl w:val="0"/>
                <w:numId w:val="39"/>
              </w:numPr>
              <w:spacing w:after="160" w:line="259" w:lineRule="auto"/>
              <w:jc w:val="both"/>
            </w:pPr>
            <w:r w:rsidRPr="001A5570">
              <w:t xml:space="preserve">Odborná konzultace </w:t>
            </w:r>
            <w:r>
              <w:t xml:space="preserve">technického řešení </w:t>
            </w:r>
            <w:r w:rsidRPr="001A5570">
              <w:t>– zápis z jednání.</w:t>
            </w:r>
          </w:p>
          <w:p w14:paraId="78632A69" w14:textId="77777777" w:rsidR="000A4F35" w:rsidRPr="001A5570" w:rsidRDefault="000A4F35" w:rsidP="00D3581F">
            <w:pPr>
              <w:pStyle w:val="Odstavecseseznamem"/>
              <w:numPr>
                <w:ilvl w:val="0"/>
                <w:numId w:val="39"/>
              </w:numPr>
              <w:spacing w:after="160" w:line="259" w:lineRule="auto"/>
              <w:jc w:val="both"/>
            </w:pPr>
            <w:r w:rsidRPr="001A5570">
              <w:t xml:space="preserve">Individuální konzultace – </w:t>
            </w:r>
            <w:r>
              <w:t>instalace práce</w:t>
            </w:r>
            <w:r w:rsidRPr="001A5570">
              <w:t>.</w:t>
            </w:r>
          </w:p>
          <w:p w14:paraId="0F5EF44F" w14:textId="77777777" w:rsidR="000A4F35" w:rsidRPr="001A5570" w:rsidRDefault="000A4F35" w:rsidP="00D3581F">
            <w:pPr>
              <w:pStyle w:val="Odstavecseseznamem"/>
              <w:numPr>
                <w:ilvl w:val="0"/>
                <w:numId w:val="39"/>
              </w:numPr>
              <w:spacing w:after="160" w:line="259" w:lineRule="auto"/>
              <w:jc w:val="both"/>
            </w:pPr>
            <w:r w:rsidRPr="001A5570">
              <w:t xml:space="preserve">Individuální konzultace – </w:t>
            </w:r>
            <w:r>
              <w:t>studie praktické části</w:t>
            </w:r>
            <w:r w:rsidRPr="001A5570">
              <w:t>.</w:t>
            </w:r>
          </w:p>
          <w:p w14:paraId="48CF3F69" w14:textId="77777777" w:rsidR="000A4F35" w:rsidRPr="001A5570" w:rsidRDefault="000A4F35" w:rsidP="00D3581F">
            <w:pPr>
              <w:pStyle w:val="Odstavecseseznamem"/>
              <w:numPr>
                <w:ilvl w:val="0"/>
                <w:numId w:val="39"/>
              </w:numPr>
              <w:spacing w:after="160" w:line="259" w:lineRule="auto"/>
              <w:jc w:val="both"/>
            </w:pPr>
            <w:r w:rsidRPr="001A5570">
              <w:t xml:space="preserve">Individuální konzultace – </w:t>
            </w:r>
            <w:r>
              <w:t>dokumentace autorizující návrh</w:t>
            </w:r>
            <w:r w:rsidRPr="001A5570">
              <w:t>.</w:t>
            </w:r>
          </w:p>
          <w:p w14:paraId="51C06846" w14:textId="77777777" w:rsidR="000A4F35" w:rsidRPr="001A5570" w:rsidRDefault="000A4F35" w:rsidP="00D3581F">
            <w:pPr>
              <w:pStyle w:val="Odstavecseseznamem"/>
              <w:numPr>
                <w:ilvl w:val="0"/>
                <w:numId w:val="39"/>
              </w:numPr>
              <w:spacing w:after="160" w:line="259" w:lineRule="auto"/>
              <w:jc w:val="both"/>
            </w:pPr>
            <w:r w:rsidRPr="001A5570">
              <w:t xml:space="preserve">Kritika </w:t>
            </w:r>
            <w:r>
              <w:t>komplexního návrhu</w:t>
            </w:r>
            <w:r w:rsidRPr="001A5570">
              <w:t>, graficko-výtvarného zpracování a osobitosti projevu či prezentace.</w:t>
            </w:r>
          </w:p>
          <w:p w14:paraId="5D6D2A0F" w14:textId="77777777" w:rsidR="000A4F35" w:rsidRPr="001A5570" w:rsidRDefault="000A4F35" w:rsidP="00D3581F">
            <w:pPr>
              <w:pStyle w:val="Odstavecseseznamem"/>
              <w:numPr>
                <w:ilvl w:val="0"/>
                <w:numId w:val="39"/>
              </w:numPr>
              <w:spacing w:after="160" w:line="259" w:lineRule="auto"/>
              <w:jc w:val="both"/>
            </w:pPr>
            <w:r>
              <w:t>Individuální konzultace – fyzický model návrhu.</w:t>
            </w:r>
          </w:p>
          <w:p w14:paraId="3FF3591E" w14:textId="77777777" w:rsidR="000A4F35" w:rsidRPr="001A5570" w:rsidRDefault="000A4F35" w:rsidP="00D3581F">
            <w:pPr>
              <w:pStyle w:val="Odstavecseseznamem"/>
              <w:numPr>
                <w:ilvl w:val="0"/>
                <w:numId w:val="39"/>
              </w:numPr>
              <w:spacing w:after="160" w:line="259" w:lineRule="auto"/>
              <w:jc w:val="both"/>
            </w:pPr>
            <w:r w:rsidRPr="001A5570">
              <w:t>Odborná konzultace – zápis z jednání.</w:t>
            </w:r>
          </w:p>
          <w:p w14:paraId="75AE9B4D" w14:textId="77777777" w:rsidR="000A4F35" w:rsidRPr="001A5570" w:rsidRDefault="000A4F35" w:rsidP="00D3581F">
            <w:pPr>
              <w:pStyle w:val="Odstavecseseznamem"/>
              <w:numPr>
                <w:ilvl w:val="0"/>
                <w:numId w:val="39"/>
              </w:numPr>
              <w:spacing w:after="160" w:line="259" w:lineRule="auto"/>
              <w:jc w:val="both"/>
            </w:pPr>
            <w:r w:rsidRPr="001A5570">
              <w:t xml:space="preserve">Individuální konzultace – </w:t>
            </w:r>
            <w:r>
              <w:t>design-manuál návrhu</w:t>
            </w:r>
            <w:r w:rsidRPr="001A5570">
              <w:t>.</w:t>
            </w:r>
          </w:p>
          <w:p w14:paraId="4688DD25" w14:textId="77777777" w:rsidR="000A4F35" w:rsidRPr="001A5570" w:rsidRDefault="000A4F35" w:rsidP="00D3581F">
            <w:pPr>
              <w:pStyle w:val="Odstavecseseznamem"/>
              <w:numPr>
                <w:ilvl w:val="0"/>
                <w:numId w:val="39"/>
              </w:numPr>
              <w:spacing w:after="160" w:line="259" w:lineRule="auto"/>
              <w:jc w:val="both"/>
            </w:pPr>
            <w:r w:rsidRPr="001A5570">
              <w:t xml:space="preserve">Individuální konzultace – </w:t>
            </w:r>
            <w:r>
              <w:t>forma odevzdání práce a prezentace</w:t>
            </w:r>
            <w:r w:rsidRPr="001A5570">
              <w:t>.</w:t>
            </w:r>
          </w:p>
          <w:p w14:paraId="0B98BE2B" w14:textId="77777777" w:rsidR="000A4F35" w:rsidRPr="001A5570" w:rsidRDefault="000A4F35" w:rsidP="00D3581F">
            <w:pPr>
              <w:pStyle w:val="Odstavecseseznamem"/>
              <w:numPr>
                <w:ilvl w:val="0"/>
                <w:numId w:val="39"/>
              </w:numPr>
              <w:spacing w:after="160" w:line="259" w:lineRule="auto"/>
              <w:jc w:val="both"/>
            </w:pPr>
            <w:r w:rsidRPr="001A5570">
              <w:t xml:space="preserve">Individuální konzultace – </w:t>
            </w:r>
            <w:r>
              <w:t>textové a grafické zpracování výstupů návrhu</w:t>
            </w:r>
            <w:r w:rsidRPr="001A5570">
              <w:t>.</w:t>
            </w:r>
          </w:p>
          <w:p w14:paraId="7DC43668" w14:textId="77777777" w:rsidR="000A4F35" w:rsidRPr="00FD4CD0" w:rsidRDefault="000A4F35" w:rsidP="00D3581F">
            <w:pPr>
              <w:pStyle w:val="Odstavecseseznamem"/>
              <w:numPr>
                <w:ilvl w:val="0"/>
                <w:numId w:val="39"/>
              </w:numPr>
              <w:spacing w:after="160" w:line="259" w:lineRule="auto"/>
              <w:jc w:val="both"/>
            </w:pPr>
            <w:r w:rsidRPr="001A5570">
              <w:t>Odevzdání požadovaných úkolů a požadavky na dopracování</w:t>
            </w:r>
            <w:r>
              <w:t>.</w:t>
            </w:r>
          </w:p>
          <w:p w14:paraId="3B4E514D" w14:textId="3F1A9293" w:rsidR="00B3052A" w:rsidRDefault="000A4F35" w:rsidP="00D3581F">
            <w:pPr>
              <w:pStyle w:val="Odstavecseseznamem"/>
              <w:numPr>
                <w:ilvl w:val="0"/>
                <w:numId w:val="39"/>
              </w:numPr>
              <w:spacing w:after="120"/>
              <w:ind w:left="714" w:hanging="357"/>
              <w:jc w:val="both"/>
            </w:pPr>
            <w:r w:rsidRPr="008132D4">
              <w:t>Obhajoba výsledného autorského návrhu.</w:t>
            </w:r>
          </w:p>
          <w:p w14:paraId="6B683C39" w14:textId="4529E5DA" w:rsidR="00B3052A" w:rsidRPr="00FD4CD0" w:rsidRDefault="00B3052A" w:rsidP="008718FB">
            <w:pPr>
              <w:jc w:val="both"/>
            </w:pPr>
            <w:r>
              <w:t xml:space="preserve">Student je schopen </w:t>
            </w:r>
            <w:r w:rsidRPr="001A5570">
              <w:t>koncepčního myšlení</w:t>
            </w:r>
            <w:r>
              <w:t xml:space="preserve">, </w:t>
            </w:r>
            <w:r w:rsidR="007E7B93">
              <w:t>je obratný</w:t>
            </w:r>
            <w:r>
              <w:t xml:space="preserve"> při tvorbě maket, modelů a samotného autorského návrhu</w:t>
            </w:r>
            <w:r w:rsidRPr="001A5570">
              <w:t>.</w:t>
            </w:r>
          </w:p>
        </w:tc>
      </w:tr>
      <w:tr w:rsidR="000A4F35" w14:paraId="2580681E" w14:textId="77777777" w:rsidTr="000A4F35">
        <w:trPr>
          <w:trHeight w:val="265"/>
        </w:trPr>
        <w:tc>
          <w:tcPr>
            <w:tcW w:w="3653" w:type="dxa"/>
            <w:gridSpan w:val="2"/>
            <w:tcBorders>
              <w:top w:val="nil"/>
            </w:tcBorders>
            <w:shd w:val="clear" w:color="auto" w:fill="F7CAAC"/>
          </w:tcPr>
          <w:p w14:paraId="304EC9A7" w14:textId="77777777" w:rsidR="000A4F35" w:rsidRDefault="000A4F35" w:rsidP="000A4F35">
            <w:pPr>
              <w:jc w:val="both"/>
            </w:pPr>
            <w:r>
              <w:rPr>
                <w:b/>
              </w:rPr>
              <w:t>Studijní literatura a studijní pomůcky</w:t>
            </w:r>
          </w:p>
        </w:tc>
        <w:tc>
          <w:tcPr>
            <w:tcW w:w="6202" w:type="dxa"/>
            <w:gridSpan w:val="6"/>
            <w:tcBorders>
              <w:top w:val="nil"/>
              <w:bottom w:val="nil"/>
            </w:tcBorders>
          </w:tcPr>
          <w:p w14:paraId="599ADF96" w14:textId="77777777" w:rsidR="000A4F35" w:rsidRDefault="000A4F35" w:rsidP="000A4F35">
            <w:pPr>
              <w:jc w:val="both"/>
            </w:pPr>
          </w:p>
        </w:tc>
      </w:tr>
      <w:tr w:rsidR="000A4F35" w:rsidRPr="003F7F55" w14:paraId="334D0299" w14:textId="77777777" w:rsidTr="00C13A3F">
        <w:trPr>
          <w:trHeight w:val="552"/>
        </w:trPr>
        <w:tc>
          <w:tcPr>
            <w:tcW w:w="9855" w:type="dxa"/>
            <w:gridSpan w:val="8"/>
            <w:tcBorders>
              <w:top w:val="nil"/>
            </w:tcBorders>
          </w:tcPr>
          <w:p w14:paraId="4A270C95" w14:textId="77777777" w:rsidR="000A4F35" w:rsidRPr="002320CF" w:rsidRDefault="000A4F35" w:rsidP="000A4F35">
            <w:pPr>
              <w:jc w:val="both"/>
              <w:rPr>
                <w:b/>
              </w:rPr>
            </w:pPr>
            <w:r w:rsidRPr="002320CF">
              <w:rPr>
                <w:b/>
              </w:rPr>
              <w:t>Povinná:</w:t>
            </w:r>
          </w:p>
          <w:p w14:paraId="33A11A83" w14:textId="2AEC4DE9" w:rsidR="006744E2" w:rsidRDefault="006744E2" w:rsidP="006744E2">
            <w:pPr>
              <w:jc w:val="both"/>
              <w:rPr>
                <w:rFonts w:eastAsia="Arial Unicode MS"/>
                <w:shd w:val="clear" w:color="auto" w:fill="FFFFFF"/>
              </w:rPr>
            </w:pPr>
            <w:r w:rsidRPr="008D2DFA">
              <w:rPr>
                <w:rFonts w:eastAsia="Arial Unicode MS"/>
                <w:shd w:val="clear" w:color="auto" w:fill="FFFFFF"/>
              </w:rPr>
              <w:t>HAUSLADEN, Gerhard a Karsten TICHELMANN. Interiors construction manual: integrated planning, finishings and fitting-out, technical services. Munich: Institut für Architektur-Dokumentation, 2010. Detail (Institut für Architektur-Dokumentation). ISBN 9783034602846.</w:t>
            </w:r>
          </w:p>
          <w:p w14:paraId="196F2B41" w14:textId="32F2CDDB" w:rsidR="006744E2" w:rsidRDefault="006744E2" w:rsidP="006744E2">
            <w:pPr>
              <w:jc w:val="both"/>
              <w:rPr>
                <w:rFonts w:eastAsia="Arial Unicode MS"/>
                <w:shd w:val="clear" w:color="auto" w:fill="FFFFFF"/>
              </w:rPr>
            </w:pPr>
            <w:r w:rsidRPr="00E52795">
              <w:rPr>
                <w:rFonts w:eastAsia="Arial Unicode MS"/>
                <w:shd w:val="clear" w:color="auto" w:fill="FFFFFF"/>
              </w:rPr>
              <w:t>LOU, Michel. Light: The Shape of Space: Designing with Space and Light. New York: Wiley, 1996. ISBN 0471286184.</w:t>
            </w:r>
          </w:p>
          <w:p w14:paraId="017810BB" w14:textId="77777777" w:rsidR="006744E2" w:rsidRDefault="006744E2" w:rsidP="000A4F35">
            <w:pPr>
              <w:jc w:val="both"/>
              <w:rPr>
                <w:rFonts w:eastAsia="Arial Unicode MS"/>
                <w:shd w:val="clear" w:color="auto" w:fill="FFFFFF"/>
              </w:rPr>
            </w:pPr>
            <w:r w:rsidRPr="00E52795">
              <w:rPr>
                <w:rFonts w:eastAsia="Arial Unicode MS"/>
                <w:shd w:val="clear" w:color="auto" w:fill="FFFFFF"/>
              </w:rPr>
              <w:t>MORGANOVÁ, Pavlína, Terezie NEKVINDOVÁ a Dagmar SVATOŠOVÁ. Výstava jako médium: české umění 1957-1999. Praha: VVP AVU, 2020. ISBN 978-80-88366-13-3.</w:t>
            </w:r>
          </w:p>
          <w:p w14:paraId="67F92F60" w14:textId="77777777" w:rsidR="000C4414" w:rsidRDefault="000A4F35" w:rsidP="000A4F35">
            <w:pPr>
              <w:jc w:val="both"/>
              <w:rPr>
                <w:rFonts w:eastAsia="Arial Unicode MS"/>
                <w:shd w:val="clear" w:color="auto" w:fill="FFFFFF"/>
              </w:rPr>
            </w:pPr>
            <w:r w:rsidRPr="00BE4C2A">
              <w:rPr>
                <w:rFonts w:eastAsia="Arial Unicode MS"/>
                <w:shd w:val="clear" w:color="auto" w:fill="FFFFFF"/>
              </w:rPr>
              <w:t xml:space="preserve">NEUFERT, Ernst, Peter NEUFERT a Johannes KISTER. Architects' data. Chichester: Wiley-Blackwell, 2013. </w:t>
            </w:r>
          </w:p>
          <w:p w14:paraId="571A871F" w14:textId="1FADC206" w:rsidR="000A4F35" w:rsidRPr="00BE4C2A" w:rsidRDefault="000A4F35" w:rsidP="000A4F35">
            <w:pPr>
              <w:jc w:val="both"/>
              <w:rPr>
                <w:rFonts w:eastAsia="Arial Unicode MS"/>
                <w:shd w:val="clear" w:color="auto" w:fill="FFFFFF"/>
              </w:rPr>
            </w:pPr>
            <w:r w:rsidRPr="00BE4C2A">
              <w:rPr>
                <w:rFonts w:eastAsia="Arial Unicode MS"/>
                <w:shd w:val="clear" w:color="auto" w:fill="FFFFFF"/>
              </w:rPr>
              <w:t>ISBN 978-1405192538.</w:t>
            </w:r>
          </w:p>
          <w:p w14:paraId="3B1B40BF" w14:textId="2E389863" w:rsidR="000A4F35" w:rsidRDefault="000A4F35" w:rsidP="000A4F35">
            <w:pPr>
              <w:jc w:val="both"/>
              <w:rPr>
                <w:rFonts w:eastAsia="Arial Unicode MS"/>
                <w:shd w:val="clear" w:color="auto" w:fill="FFFFFF"/>
              </w:rPr>
            </w:pPr>
            <w:r w:rsidRPr="0079366C">
              <w:rPr>
                <w:rFonts w:eastAsia="Arial Unicode MS"/>
                <w:shd w:val="clear" w:color="auto" w:fill="FFFFFF"/>
              </w:rPr>
              <w:t>SIMITCH, Andrea, Val K. WARKE, Iñaqui CARNICERO, et al. </w:t>
            </w:r>
            <w:r w:rsidRPr="00DD5EC5">
              <w:rPr>
                <w:rFonts w:eastAsia="Arial Unicode MS"/>
                <w:i/>
                <w:shd w:val="clear" w:color="auto" w:fill="FFFFFF"/>
              </w:rPr>
              <w:t xml:space="preserve">Jazyk architektury: 26 principů, které by měl každý architekt </w:t>
            </w:r>
            <w:r w:rsidR="00DD5EC5" w:rsidRPr="00DD5EC5">
              <w:rPr>
                <w:rFonts w:eastAsia="Arial Unicode MS"/>
                <w:i/>
                <w:shd w:val="clear" w:color="auto" w:fill="FFFFFF"/>
              </w:rPr>
              <w:t>znát.</w:t>
            </w:r>
            <w:r w:rsidRPr="0079366C">
              <w:rPr>
                <w:rFonts w:eastAsia="Arial Unicode MS"/>
                <w:shd w:val="clear" w:color="auto" w:fill="FFFFFF"/>
              </w:rPr>
              <w:t xml:space="preserve"> V Praze: Slovart, 2015. ISBN 978-80-7529-034-2.</w:t>
            </w:r>
          </w:p>
          <w:p w14:paraId="7DA1E126" w14:textId="77777777" w:rsidR="000A4F35" w:rsidRPr="002320CF" w:rsidRDefault="000A4F35" w:rsidP="000A4F35">
            <w:pPr>
              <w:jc w:val="both"/>
              <w:rPr>
                <w:b/>
              </w:rPr>
            </w:pPr>
            <w:r w:rsidRPr="002320CF">
              <w:rPr>
                <w:b/>
              </w:rPr>
              <w:t>Doporučená:</w:t>
            </w:r>
          </w:p>
          <w:p w14:paraId="30050F54" w14:textId="77777777" w:rsidR="000C4414" w:rsidRDefault="00B3052A" w:rsidP="000A4F35">
            <w:pPr>
              <w:jc w:val="both"/>
              <w:rPr>
                <w:rFonts w:eastAsia="Arial Unicode MS"/>
                <w:shd w:val="clear" w:color="auto" w:fill="FFFFFF"/>
              </w:rPr>
            </w:pPr>
            <w:r w:rsidRPr="000A73F0">
              <w:rPr>
                <w:rFonts w:eastAsia="Arial Unicode MS"/>
                <w:shd w:val="clear" w:color="auto" w:fill="FFFFFF"/>
              </w:rPr>
              <w:t>ALBERTOVÁ, Helena. </w:t>
            </w:r>
            <w:r w:rsidRPr="003B0151">
              <w:rPr>
                <w:rFonts w:eastAsia="Arial Unicode MS"/>
                <w:i/>
                <w:iCs/>
                <w:shd w:val="clear" w:color="auto" w:fill="FFFFFF"/>
              </w:rPr>
              <w:t>Josef Svoboda – scénograf</w:t>
            </w:r>
            <w:r w:rsidRPr="000A73F0">
              <w:rPr>
                <w:rFonts w:eastAsia="Arial Unicode MS"/>
                <w:shd w:val="clear" w:color="auto" w:fill="FFFFFF"/>
              </w:rPr>
              <w:t xml:space="preserve">. Praha: Institut umění – Divadelní ústav, 2012. </w:t>
            </w:r>
          </w:p>
          <w:p w14:paraId="4C64E2BE" w14:textId="5D9B75DA" w:rsidR="00B3052A" w:rsidRDefault="00B3052A" w:rsidP="000A4F35">
            <w:pPr>
              <w:jc w:val="both"/>
              <w:rPr>
                <w:rFonts w:eastAsia="Arial Unicode MS"/>
                <w:shd w:val="clear" w:color="auto" w:fill="FFFFFF"/>
              </w:rPr>
            </w:pPr>
            <w:r w:rsidRPr="000A73F0">
              <w:rPr>
                <w:rFonts w:eastAsia="Arial Unicode MS"/>
                <w:shd w:val="clear" w:color="auto" w:fill="FFFFFF"/>
              </w:rPr>
              <w:t>ISBN 978-80-7008-290-4.</w:t>
            </w:r>
          </w:p>
          <w:p w14:paraId="21B00303" w14:textId="77777777" w:rsidR="00B3052A" w:rsidRDefault="00B3052A" w:rsidP="00B3052A">
            <w:pPr>
              <w:jc w:val="both"/>
              <w:rPr>
                <w:rFonts w:eastAsia="Arial Unicode MS"/>
                <w:shd w:val="clear" w:color="auto" w:fill="FFFFFF"/>
              </w:rPr>
            </w:pPr>
            <w:r w:rsidRPr="000A73F0">
              <w:rPr>
                <w:rFonts w:eastAsia="Arial Unicode MS"/>
                <w:shd w:val="clear" w:color="auto" w:fill="FFFFFF"/>
              </w:rPr>
              <w:t>KLANG, Michael. </w:t>
            </w:r>
            <w:r w:rsidRPr="003B0151">
              <w:rPr>
                <w:rFonts w:eastAsia="Arial Unicode MS"/>
                <w:i/>
                <w:iCs/>
                <w:shd w:val="clear" w:color="auto" w:fill="FFFFFF"/>
              </w:rPr>
              <w:t>Televizní konfese</w:t>
            </w:r>
            <w:r w:rsidRPr="000A73F0">
              <w:rPr>
                <w:rFonts w:eastAsia="Arial Unicode MS"/>
                <w:shd w:val="clear" w:color="auto" w:fill="FFFFFF"/>
              </w:rPr>
              <w:t>. Ve Zlíně: Univerzita Tomáše Bati, 2018. ISBN 978-80-7454-808-6.</w:t>
            </w:r>
          </w:p>
          <w:p w14:paraId="7B958CF1" w14:textId="0DA5F7CB" w:rsidR="000A4F35" w:rsidRPr="003F7F55" w:rsidRDefault="000A4F35" w:rsidP="006744E2">
            <w:pPr>
              <w:jc w:val="both"/>
              <w:rPr>
                <w:b/>
              </w:rPr>
            </w:pPr>
            <w:r w:rsidRPr="00E52795">
              <w:rPr>
                <w:rFonts w:eastAsia="Arial Unicode MS"/>
                <w:shd w:val="clear" w:color="auto" w:fill="FFFFFF"/>
              </w:rPr>
              <w:t>KOLESÁR, Zdeno. </w:t>
            </w:r>
            <w:r w:rsidRPr="003B0151">
              <w:rPr>
                <w:rFonts w:eastAsia="Arial Unicode MS"/>
                <w:i/>
                <w:iCs/>
                <w:shd w:val="clear" w:color="auto" w:fill="FFFFFF"/>
              </w:rPr>
              <w:t>Kapitoly z dějin designu.</w:t>
            </w:r>
            <w:r w:rsidRPr="00E52795">
              <w:rPr>
                <w:rFonts w:eastAsia="Arial Unicode MS"/>
                <w:shd w:val="clear" w:color="auto" w:fill="FFFFFF"/>
              </w:rPr>
              <w:t xml:space="preserve"> V Praze: Vysoká škola umělecko-průmyslová, 2004. ISBN 8086863034.</w:t>
            </w:r>
          </w:p>
        </w:tc>
      </w:tr>
    </w:tbl>
    <w:p w14:paraId="256BA244" w14:textId="77777777" w:rsidR="00806FFA" w:rsidRDefault="00806FFA"/>
    <w:p w14:paraId="302497C5" w14:textId="77777777" w:rsidR="000474CD" w:rsidRDefault="000474C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06FFA" w14:paraId="189E1D17" w14:textId="77777777" w:rsidTr="00806FFA">
        <w:tc>
          <w:tcPr>
            <w:tcW w:w="9855" w:type="dxa"/>
            <w:gridSpan w:val="8"/>
            <w:tcBorders>
              <w:bottom w:val="double" w:sz="4" w:space="0" w:color="auto"/>
            </w:tcBorders>
            <w:shd w:val="clear" w:color="auto" w:fill="BDD6EE"/>
          </w:tcPr>
          <w:p w14:paraId="400B9D4B" w14:textId="08DA0CAA" w:rsidR="00806FFA" w:rsidRDefault="00806FFA" w:rsidP="00806FFA">
            <w:pPr>
              <w:jc w:val="both"/>
              <w:rPr>
                <w:b/>
                <w:sz w:val="28"/>
              </w:rPr>
            </w:pPr>
            <w:r>
              <w:lastRenderedPageBreak/>
              <w:br w:type="page"/>
            </w:r>
            <w:r>
              <w:rPr>
                <w:b/>
                <w:sz w:val="28"/>
              </w:rPr>
              <w:t>B-III – Charakteristika studijního předmětu</w:t>
            </w:r>
          </w:p>
        </w:tc>
      </w:tr>
      <w:tr w:rsidR="00806FFA" w14:paraId="508A83EB" w14:textId="77777777" w:rsidTr="00806FFA">
        <w:tc>
          <w:tcPr>
            <w:tcW w:w="3086" w:type="dxa"/>
            <w:tcBorders>
              <w:top w:val="double" w:sz="4" w:space="0" w:color="auto"/>
            </w:tcBorders>
            <w:shd w:val="clear" w:color="auto" w:fill="F7CAAC"/>
          </w:tcPr>
          <w:p w14:paraId="04CEC2D7" w14:textId="77777777" w:rsidR="00806FFA" w:rsidRDefault="00806FFA" w:rsidP="00806FFA">
            <w:pPr>
              <w:rPr>
                <w:b/>
              </w:rPr>
            </w:pPr>
            <w:r>
              <w:rPr>
                <w:b/>
              </w:rPr>
              <w:t>Název studijního předmětu</w:t>
            </w:r>
          </w:p>
        </w:tc>
        <w:tc>
          <w:tcPr>
            <w:tcW w:w="6769" w:type="dxa"/>
            <w:gridSpan w:val="7"/>
            <w:tcBorders>
              <w:top w:val="double" w:sz="4" w:space="0" w:color="auto"/>
            </w:tcBorders>
          </w:tcPr>
          <w:p w14:paraId="0B157086" w14:textId="77777777" w:rsidR="00806FFA" w:rsidRDefault="00806FFA" w:rsidP="00806FFA">
            <w:pPr>
              <w:jc w:val="both"/>
            </w:pPr>
            <w:r>
              <w:t>Ateliérová stáž 1</w:t>
            </w:r>
          </w:p>
        </w:tc>
      </w:tr>
      <w:tr w:rsidR="00806FFA" w14:paraId="343E6E21" w14:textId="77777777" w:rsidTr="00806FFA">
        <w:tc>
          <w:tcPr>
            <w:tcW w:w="3086" w:type="dxa"/>
            <w:shd w:val="clear" w:color="auto" w:fill="F7CAAC"/>
          </w:tcPr>
          <w:p w14:paraId="6CF3B3E6" w14:textId="77777777" w:rsidR="00806FFA" w:rsidRDefault="00806FFA" w:rsidP="00806FFA">
            <w:pPr>
              <w:rPr>
                <w:b/>
              </w:rPr>
            </w:pPr>
            <w:r>
              <w:rPr>
                <w:b/>
              </w:rPr>
              <w:t>Typ předmětu</w:t>
            </w:r>
          </w:p>
        </w:tc>
        <w:tc>
          <w:tcPr>
            <w:tcW w:w="3406" w:type="dxa"/>
            <w:gridSpan w:val="4"/>
          </w:tcPr>
          <w:p w14:paraId="5C495D1D" w14:textId="77777777" w:rsidR="00806FFA" w:rsidRDefault="00806FFA" w:rsidP="00806FFA">
            <w:pPr>
              <w:jc w:val="both"/>
            </w:pPr>
            <w:r>
              <w:t>povinně volitelný</w:t>
            </w:r>
          </w:p>
        </w:tc>
        <w:tc>
          <w:tcPr>
            <w:tcW w:w="2695" w:type="dxa"/>
            <w:gridSpan w:val="2"/>
            <w:shd w:val="clear" w:color="auto" w:fill="F7CAAC"/>
          </w:tcPr>
          <w:p w14:paraId="0586045F" w14:textId="77777777" w:rsidR="00806FFA" w:rsidRDefault="00806FFA" w:rsidP="00806FFA">
            <w:pPr>
              <w:jc w:val="both"/>
            </w:pPr>
            <w:r>
              <w:rPr>
                <w:b/>
              </w:rPr>
              <w:t>doporučený ročník / semestr</w:t>
            </w:r>
          </w:p>
        </w:tc>
        <w:tc>
          <w:tcPr>
            <w:tcW w:w="668" w:type="dxa"/>
          </w:tcPr>
          <w:p w14:paraId="01625408" w14:textId="77777777" w:rsidR="00806FFA" w:rsidRDefault="00806FFA" w:rsidP="00806FFA">
            <w:pPr>
              <w:jc w:val="both"/>
            </w:pPr>
            <w:r>
              <w:t>1/ZS</w:t>
            </w:r>
          </w:p>
        </w:tc>
      </w:tr>
      <w:tr w:rsidR="00806FFA" w14:paraId="5E94756C" w14:textId="77777777" w:rsidTr="00806FFA">
        <w:tc>
          <w:tcPr>
            <w:tcW w:w="3086" w:type="dxa"/>
            <w:shd w:val="clear" w:color="auto" w:fill="F7CAAC"/>
          </w:tcPr>
          <w:p w14:paraId="5A13BCCF" w14:textId="77777777" w:rsidR="00806FFA" w:rsidRDefault="00806FFA" w:rsidP="00806FFA">
            <w:pPr>
              <w:rPr>
                <w:b/>
              </w:rPr>
            </w:pPr>
            <w:r>
              <w:rPr>
                <w:b/>
              </w:rPr>
              <w:t>Rozsah studijního předmětu</w:t>
            </w:r>
          </w:p>
        </w:tc>
        <w:tc>
          <w:tcPr>
            <w:tcW w:w="1701" w:type="dxa"/>
            <w:gridSpan w:val="2"/>
          </w:tcPr>
          <w:p w14:paraId="423F27DB" w14:textId="5CDD0AB8" w:rsidR="00806FFA" w:rsidRDefault="00806FFA" w:rsidP="00806FFA">
            <w:pPr>
              <w:jc w:val="both"/>
            </w:pPr>
            <w:r>
              <w:t>13</w:t>
            </w:r>
            <w:r w:rsidR="00BC3F5F">
              <w:t xml:space="preserve"> </w:t>
            </w:r>
            <w:r>
              <w:t xml:space="preserve">c </w:t>
            </w:r>
          </w:p>
        </w:tc>
        <w:tc>
          <w:tcPr>
            <w:tcW w:w="889" w:type="dxa"/>
            <w:shd w:val="clear" w:color="auto" w:fill="F7CAAC"/>
          </w:tcPr>
          <w:p w14:paraId="0BE8C5D8" w14:textId="77777777" w:rsidR="00806FFA" w:rsidRDefault="00806FFA" w:rsidP="00806FFA">
            <w:pPr>
              <w:jc w:val="both"/>
              <w:rPr>
                <w:b/>
              </w:rPr>
            </w:pPr>
            <w:r>
              <w:rPr>
                <w:b/>
              </w:rPr>
              <w:t xml:space="preserve">hod. </w:t>
            </w:r>
          </w:p>
        </w:tc>
        <w:tc>
          <w:tcPr>
            <w:tcW w:w="816" w:type="dxa"/>
          </w:tcPr>
          <w:p w14:paraId="7BFA954E" w14:textId="77777777" w:rsidR="00806FFA" w:rsidRDefault="00806FFA" w:rsidP="00806FFA">
            <w:pPr>
              <w:jc w:val="both"/>
            </w:pPr>
            <w:r>
              <w:t>13</w:t>
            </w:r>
          </w:p>
        </w:tc>
        <w:tc>
          <w:tcPr>
            <w:tcW w:w="2156" w:type="dxa"/>
            <w:shd w:val="clear" w:color="auto" w:fill="F7CAAC"/>
          </w:tcPr>
          <w:p w14:paraId="573EC71F" w14:textId="77777777" w:rsidR="00806FFA" w:rsidRDefault="00806FFA" w:rsidP="00806FFA">
            <w:pPr>
              <w:jc w:val="both"/>
              <w:rPr>
                <w:b/>
              </w:rPr>
            </w:pPr>
            <w:r>
              <w:rPr>
                <w:b/>
              </w:rPr>
              <w:t>kreditů</w:t>
            </w:r>
          </w:p>
        </w:tc>
        <w:tc>
          <w:tcPr>
            <w:tcW w:w="1207" w:type="dxa"/>
            <w:gridSpan w:val="2"/>
          </w:tcPr>
          <w:p w14:paraId="1E69DEC9" w14:textId="77777777" w:rsidR="00806FFA" w:rsidRDefault="00806FFA" w:rsidP="00806FFA">
            <w:pPr>
              <w:jc w:val="both"/>
            </w:pPr>
            <w:r>
              <w:t>2</w:t>
            </w:r>
          </w:p>
        </w:tc>
      </w:tr>
      <w:tr w:rsidR="00806FFA" w14:paraId="6AAAF5C4" w14:textId="77777777" w:rsidTr="00806FFA">
        <w:tc>
          <w:tcPr>
            <w:tcW w:w="3086" w:type="dxa"/>
            <w:shd w:val="clear" w:color="auto" w:fill="F7CAAC"/>
          </w:tcPr>
          <w:p w14:paraId="0069971D" w14:textId="77777777" w:rsidR="00806FFA" w:rsidRDefault="00806FFA" w:rsidP="00806FFA">
            <w:pPr>
              <w:rPr>
                <w:b/>
                <w:sz w:val="22"/>
              </w:rPr>
            </w:pPr>
            <w:r>
              <w:rPr>
                <w:b/>
              </w:rPr>
              <w:t>Prerekvizity, korekvizity, ekvivalence</w:t>
            </w:r>
          </w:p>
        </w:tc>
        <w:tc>
          <w:tcPr>
            <w:tcW w:w="6769" w:type="dxa"/>
            <w:gridSpan w:val="7"/>
          </w:tcPr>
          <w:p w14:paraId="6DD6F612" w14:textId="77777777" w:rsidR="00806FFA" w:rsidRDefault="00806FFA" w:rsidP="00806FFA">
            <w:pPr>
              <w:jc w:val="both"/>
            </w:pPr>
          </w:p>
        </w:tc>
      </w:tr>
      <w:tr w:rsidR="00806FFA" w14:paraId="0C9E44CE" w14:textId="77777777" w:rsidTr="00806FFA">
        <w:tc>
          <w:tcPr>
            <w:tcW w:w="3086" w:type="dxa"/>
            <w:shd w:val="clear" w:color="auto" w:fill="F7CAAC"/>
          </w:tcPr>
          <w:p w14:paraId="3BA357B7" w14:textId="77777777" w:rsidR="00806FFA" w:rsidRDefault="00806FFA" w:rsidP="00806FFA">
            <w:pPr>
              <w:rPr>
                <w:b/>
              </w:rPr>
            </w:pPr>
            <w:r>
              <w:rPr>
                <w:b/>
              </w:rPr>
              <w:t>Způsob ověření studijních výsledků</w:t>
            </w:r>
          </w:p>
        </w:tc>
        <w:tc>
          <w:tcPr>
            <w:tcW w:w="3406" w:type="dxa"/>
            <w:gridSpan w:val="4"/>
          </w:tcPr>
          <w:p w14:paraId="0468D675" w14:textId="77777777" w:rsidR="00806FFA" w:rsidRDefault="00806FFA" w:rsidP="00806FFA">
            <w:pPr>
              <w:jc w:val="both"/>
            </w:pPr>
            <w:r>
              <w:t>klasifikovaný zápočet</w:t>
            </w:r>
          </w:p>
        </w:tc>
        <w:tc>
          <w:tcPr>
            <w:tcW w:w="2156" w:type="dxa"/>
            <w:shd w:val="clear" w:color="auto" w:fill="F7CAAC"/>
          </w:tcPr>
          <w:p w14:paraId="44F80B37" w14:textId="77777777" w:rsidR="00806FFA" w:rsidRDefault="00806FFA" w:rsidP="00806FFA">
            <w:pPr>
              <w:jc w:val="both"/>
              <w:rPr>
                <w:b/>
              </w:rPr>
            </w:pPr>
            <w:r>
              <w:rPr>
                <w:b/>
              </w:rPr>
              <w:t>Forma výuky</w:t>
            </w:r>
          </w:p>
        </w:tc>
        <w:tc>
          <w:tcPr>
            <w:tcW w:w="1207" w:type="dxa"/>
            <w:gridSpan w:val="2"/>
          </w:tcPr>
          <w:p w14:paraId="7AD3061B" w14:textId="77777777" w:rsidR="00806FFA" w:rsidRDefault="00806FFA" w:rsidP="00806FFA">
            <w:pPr>
              <w:jc w:val="both"/>
            </w:pPr>
            <w:r>
              <w:t>cvičení</w:t>
            </w:r>
          </w:p>
        </w:tc>
      </w:tr>
      <w:tr w:rsidR="00806FFA" w14:paraId="2FA537A0" w14:textId="77777777" w:rsidTr="00806FFA">
        <w:tc>
          <w:tcPr>
            <w:tcW w:w="3086" w:type="dxa"/>
            <w:shd w:val="clear" w:color="auto" w:fill="F7CAAC"/>
          </w:tcPr>
          <w:p w14:paraId="2EC24437" w14:textId="77777777" w:rsidR="00806FFA" w:rsidRDefault="00806FFA" w:rsidP="00806FFA">
            <w:pPr>
              <w:rPr>
                <w:b/>
              </w:rPr>
            </w:pPr>
            <w:r>
              <w:rPr>
                <w:b/>
              </w:rPr>
              <w:t>Forma způsobu ověření studijních výsledků a další požadavky na studenta</w:t>
            </w:r>
          </w:p>
        </w:tc>
        <w:tc>
          <w:tcPr>
            <w:tcW w:w="6769" w:type="dxa"/>
            <w:gridSpan w:val="7"/>
            <w:tcBorders>
              <w:bottom w:val="nil"/>
            </w:tcBorders>
          </w:tcPr>
          <w:p w14:paraId="6DBFC05A" w14:textId="77777777" w:rsidR="00806FFA" w:rsidRDefault="00806FFA" w:rsidP="00806FFA">
            <w:pPr>
              <w:jc w:val="both"/>
            </w:pPr>
            <w:r>
              <w:t xml:space="preserve">Analýza výkonů studenta. Forma zakončení praktická. </w:t>
            </w:r>
          </w:p>
          <w:p w14:paraId="70433CBF" w14:textId="77777777" w:rsidR="00806FFA" w:rsidRDefault="00806FFA" w:rsidP="00806FFA">
            <w:pPr>
              <w:jc w:val="both"/>
            </w:pPr>
            <w:r>
              <w:t>80% účast ve výuce.</w:t>
            </w:r>
          </w:p>
          <w:p w14:paraId="5E7E558F" w14:textId="77777777" w:rsidR="00806FFA" w:rsidRDefault="00806FFA" w:rsidP="00806FFA">
            <w:pPr>
              <w:jc w:val="both"/>
            </w:pPr>
          </w:p>
        </w:tc>
      </w:tr>
      <w:tr w:rsidR="00806FFA" w14:paraId="58CA9BD3" w14:textId="77777777" w:rsidTr="008718FB">
        <w:trPr>
          <w:trHeight w:val="95"/>
        </w:trPr>
        <w:tc>
          <w:tcPr>
            <w:tcW w:w="9855" w:type="dxa"/>
            <w:gridSpan w:val="8"/>
            <w:tcBorders>
              <w:top w:val="nil"/>
            </w:tcBorders>
          </w:tcPr>
          <w:p w14:paraId="7053C572" w14:textId="77777777" w:rsidR="00806FFA" w:rsidRDefault="00806FFA" w:rsidP="00806FFA"/>
        </w:tc>
      </w:tr>
      <w:tr w:rsidR="00806FFA" w14:paraId="33E13987" w14:textId="77777777" w:rsidTr="00806FFA">
        <w:trPr>
          <w:trHeight w:val="197"/>
        </w:trPr>
        <w:tc>
          <w:tcPr>
            <w:tcW w:w="3086" w:type="dxa"/>
            <w:tcBorders>
              <w:top w:val="nil"/>
            </w:tcBorders>
            <w:shd w:val="clear" w:color="auto" w:fill="F7CAAC"/>
          </w:tcPr>
          <w:p w14:paraId="6FC8DFC4" w14:textId="77777777" w:rsidR="00806FFA" w:rsidRDefault="00806FFA" w:rsidP="00806FFA">
            <w:pPr>
              <w:rPr>
                <w:b/>
              </w:rPr>
            </w:pPr>
            <w:r>
              <w:rPr>
                <w:b/>
              </w:rPr>
              <w:t>Garant předmětu</w:t>
            </w:r>
          </w:p>
        </w:tc>
        <w:tc>
          <w:tcPr>
            <w:tcW w:w="6769" w:type="dxa"/>
            <w:gridSpan w:val="7"/>
            <w:tcBorders>
              <w:top w:val="nil"/>
            </w:tcBorders>
          </w:tcPr>
          <w:p w14:paraId="083D548C" w14:textId="77777777" w:rsidR="00806FFA" w:rsidRDefault="00806FFA" w:rsidP="00806FFA">
            <w:pPr>
              <w:jc w:val="both"/>
            </w:pPr>
            <w:r>
              <w:rPr>
                <w:rFonts w:eastAsia="Calibri"/>
              </w:rPr>
              <w:t>doc. MgA. Kristýna Petříčková, Ph.D.</w:t>
            </w:r>
          </w:p>
        </w:tc>
      </w:tr>
      <w:tr w:rsidR="00806FFA" w14:paraId="187FC456" w14:textId="77777777" w:rsidTr="00806FFA">
        <w:trPr>
          <w:trHeight w:val="243"/>
        </w:trPr>
        <w:tc>
          <w:tcPr>
            <w:tcW w:w="3086" w:type="dxa"/>
            <w:tcBorders>
              <w:top w:val="nil"/>
            </w:tcBorders>
            <w:shd w:val="clear" w:color="auto" w:fill="F7CAAC"/>
          </w:tcPr>
          <w:p w14:paraId="6268D27F" w14:textId="77777777" w:rsidR="00806FFA" w:rsidRDefault="00806FFA" w:rsidP="00806FFA">
            <w:pPr>
              <w:rPr>
                <w:b/>
              </w:rPr>
            </w:pPr>
            <w:r>
              <w:rPr>
                <w:b/>
              </w:rPr>
              <w:t>Zapojení garanta do výuky předmětu</w:t>
            </w:r>
          </w:p>
        </w:tc>
        <w:tc>
          <w:tcPr>
            <w:tcW w:w="6769" w:type="dxa"/>
            <w:gridSpan w:val="7"/>
            <w:tcBorders>
              <w:top w:val="nil"/>
            </w:tcBorders>
          </w:tcPr>
          <w:p w14:paraId="6A6045E6" w14:textId="51852B42" w:rsidR="00806FFA" w:rsidRDefault="00EB5F18" w:rsidP="00806FFA">
            <w:pPr>
              <w:spacing w:line="256" w:lineRule="auto"/>
              <w:jc w:val="both"/>
              <w:rPr>
                <w:lang w:eastAsia="en-US"/>
              </w:rPr>
            </w:pPr>
            <w:r>
              <w:rPr>
                <w:lang w:eastAsia="en-US"/>
              </w:rPr>
              <w:t>100</w:t>
            </w:r>
            <w:r w:rsidR="00A83681">
              <w:rPr>
                <w:lang w:eastAsia="en-US"/>
              </w:rPr>
              <w:t xml:space="preserve"> </w:t>
            </w:r>
            <w:r>
              <w:rPr>
                <w:lang w:eastAsia="en-US"/>
              </w:rPr>
              <w:t xml:space="preserve">%, </w:t>
            </w:r>
            <w:r w:rsidR="00806FFA">
              <w:rPr>
                <w:lang w:eastAsia="en-US"/>
              </w:rPr>
              <w:t>garant stanovuje koncepci ateliérové stáže</w:t>
            </w:r>
            <w:r w:rsidR="00FD5783">
              <w:rPr>
                <w:lang w:eastAsia="en-US"/>
              </w:rPr>
              <w:t xml:space="preserve">, zapojuje se do výuky </w:t>
            </w:r>
          </w:p>
          <w:p w14:paraId="0A667AC0" w14:textId="77777777" w:rsidR="00806FFA" w:rsidRDefault="00806FFA" w:rsidP="00806FFA">
            <w:pPr>
              <w:jc w:val="both"/>
            </w:pPr>
          </w:p>
        </w:tc>
      </w:tr>
      <w:tr w:rsidR="00806FFA" w14:paraId="1DE308FA" w14:textId="77777777" w:rsidTr="00806FFA">
        <w:tc>
          <w:tcPr>
            <w:tcW w:w="3086" w:type="dxa"/>
            <w:shd w:val="clear" w:color="auto" w:fill="F7CAAC"/>
          </w:tcPr>
          <w:p w14:paraId="789BCDA3" w14:textId="77777777" w:rsidR="00806FFA" w:rsidRDefault="00806FFA" w:rsidP="00806FFA">
            <w:pPr>
              <w:rPr>
                <w:b/>
              </w:rPr>
            </w:pPr>
            <w:r>
              <w:rPr>
                <w:b/>
              </w:rPr>
              <w:t>Vyučující</w:t>
            </w:r>
          </w:p>
        </w:tc>
        <w:tc>
          <w:tcPr>
            <w:tcW w:w="6769" w:type="dxa"/>
            <w:gridSpan w:val="7"/>
            <w:tcBorders>
              <w:bottom w:val="nil"/>
            </w:tcBorders>
          </w:tcPr>
          <w:p w14:paraId="46602067" w14:textId="77777777" w:rsidR="00E33D2D" w:rsidRDefault="00806FFA" w:rsidP="00806FFA">
            <w:pPr>
              <w:spacing w:line="256" w:lineRule="auto"/>
              <w:jc w:val="both"/>
              <w:rPr>
                <w:lang w:eastAsia="en-US"/>
              </w:rPr>
            </w:pPr>
            <w:r>
              <w:rPr>
                <w:lang w:eastAsia="en-US"/>
              </w:rPr>
              <w:t xml:space="preserve">Ing. Martina Dokulilová, Ph.D., </w:t>
            </w:r>
            <w:r>
              <w:rPr>
                <w:rFonts w:eastAsia="Calibri"/>
                <w:lang w:eastAsia="en-US"/>
              </w:rPr>
              <w:t xml:space="preserve">doc. MgA. Kristýna Petříčková, Ph.D., </w:t>
            </w:r>
            <w:r w:rsidR="00E33D2D">
              <w:rPr>
                <w:lang w:eastAsia="en-US"/>
              </w:rPr>
              <w:t xml:space="preserve">doc. </w:t>
            </w:r>
          </w:p>
          <w:p w14:paraId="0C2CE17A" w14:textId="6980774B" w:rsidR="00806FFA" w:rsidRDefault="00806FFA" w:rsidP="00806FFA">
            <w:pPr>
              <w:spacing w:line="256" w:lineRule="auto"/>
              <w:jc w:val="both"/>
              <w:rPr>
                <w:lang w:eastAsia="en-US"/>
              </w:rPr>
            </w:pPr>
            <w:r>
              <w:rPr>
                <w:lang w:eastAsia="en-US"/>
              </w:rPr>
              <w:t>M.A.</w:t>
            </w:r>
            <w:r w:rsidR="00E33D2D">
              <w:rPr>
                <w:lang w:eastAsia="en-US"/>
              </w:rPr>
              <w:t xml:space="preserve"> </w:t>
            </w:r>
            <w:r>
              <w:rPr>
                <w:lang w:eastAsia="en-US"/>
              </w:rPr>
              <w:t>Vladimír Kovařík, doc. MgA. Martin Surman, ArtD., prof. MgA. Petr Stanický, M.F.A., Ing. arch. Kamil Koláček</w:t>
            </w:r>
          </w:p>
          <w:p w14:paraId="30D2B128" w14:textId="77777777" w:rsidR="00806FFA" w:rsidRDefault="00806FFA" w:rsidP="00806FFA">
            <w:pPr>
              <w:jc w:val="both"/>
            </w:pPr>
          </w:p>
        </w:tc>
      </w:tr>
      <w:tr w:rsidR="00806FFA" w14:paraId="7A6642E6" w14:textId="77777777" w:rsidTr="008718FB">
        <w:trPr>
          <w:trHeight w:val="95"/>
        </w:trPr>
        <w:tc>
          <w:tcPr>
            <w:tcW w:w="9855" w:type="dxa"/>
            <w:gridSpan w:val="8"/>
            <w:tcBorders>
              <w:top w:val="nil"/>
            </w:tcBorders>
          </w:tcPr>
          <w:p w14:paraId="29DC1033" w14:textId="77777777" w:rsidR="00806FFA" w:rsidRDefault="00806FFA" w:rsidP="00806FFA">
            <w:pPr>
              <w:jc w:val="both"/>
            </w:pPr>
          </w:p>
        </w:tc>
      </w:tr>
      <w:tr w:rsidR="00806FFA" w14:paraId="2E472449" w14:textId="77777777" w:rsidTr="00806FFA">
        <w:tc>
          <w:tcPr>
            <w:tcW w:w="3086" w:type="dxa"/>
            <w:shd w:val="clear" w:color="auto" w:fill="F7CAAC"/>
          </w:tcPr>
          <w:p w14:paraId="4021719C" w14:textId="77777777" w:rsidR="00806FFA" w:rsidRDefault="00806FFA" w:rsidP="00806FFA">
            <w:pPr>
              <w:jc w:val="both"/>
              <w:rPr>
                <w:b/>
              </w:rPr>
            </w:pPr>
            <w:r>
              <w:rPr>
                <w:b/>
              </w:rPr>
              <w:t>Stručná anotace předmětu</w:t>
            </w:r>
          </w:p>
        </w:tc>
        <w:tc>
          <w:tcPr>
            <w:tcW w:w="6769" w:type="dxa"/>
            <w:gridSpan w:val="7"/>
            <w:tcBorders>
              <w:bottom w:val="nil"/>
            </w:tcBorders>
          </w:tcPr>
          <w:p w14:paraId="5E10317B" w14:textId="77777777" w:rsidR="00806FFA" w:rsidRDefault="00806FFA" w:rsidP="00806FFA">
            <w:pPr>
              <w:jc w:val="both"/>
            </w:pPr>
          </w:p>
        </w:tc>
      </w:tr>
      <w:tr w:rsidR="00806FFA" w14:paraId="6F2959EA" w14:textId="77777777" w:rsidTr="00806FFA">
        <w:trPr>
          <w:trHeight w:val="3938"/>
        </w:trPr>
        <w:tc>
          <w:tcPr>
            <w:tcW w:w="9855" w:type="dxa"/>
            <w:gridSpan w:val="8"/>
            <w:tcBorders>
              <w:top w:val="nil"/>
              <w:bottom w:val="single" w:sz="12" w:space="0" w:color="auto"/>
            </w:tcBorders>
          </w:tcPr>
          <w:p w14:paraId="19B366A3" w14:textId="384061DB" w:rsidR="00EB5F18" w:rsidRDefault="00D25790" w:rsidP="001747A4">
            <w:pPr>
              <w:spacing w:after="120"/>
              <w:jc w:val="both"/>
              <w:rPr>
                <w:color w:val="000000"/>
                <w:shd w:val="clear" w:color="auto" w:fill="FFFFFF"/>
              </w:rPr>
            </w:pPr>
            <w:r>
              <w:rPr>
                <w:shd w:val="clear" w:color="auto" w:fill="FFFFFF"/>
              </w:rPr>
              <w:t xml:space="preserve">Cílem tohoto předmětu je </w:t>
            </w:r>
            <w:r>
              <w:rPr>
                <w:color w:val="000000"/>
                <w:shd w:val="clear" w:color="auto" w:fill="FFFFFF"/>
              </w:rPr>
              <w:t xml:space="preserve">umožnění mezioborového tvůrčího vzdělání studentům designových ateliérů tak, aby docházelo k žádoucímu prolínání jednotlivých oborů. Studenti si mohou vybrat ateliér dle vlastního zájmu s tím, že mají možnost stáže v rozsahu až 2 semestrů, buď na jedné zvolené specializaci, nebo </w:t>
            </w:r>
            <w:r w:rsidR="00E33D2D">
              <w:rPr>
                <w:color w:val="000000"/>
                <w:shd w:val="clear" w:color="auto" w:fill="FFFFFF"/>
              </w:rPr>
              <w:t>na více specializacích za sebou</w:t>
            </w:r>
            <w:r>
              <w:rPr>
                <w:color w:val="000000"/>
                <w:shd w:val="clear" w:color="auto" w:fill="FFFFFF"/>
              </w:rPr>
              <w:t>. Z důvodu kapacitních omezení počtu studentů na ateliérech je podmínkou souhlas vedoucího pedagoga zvoleného ateliéru, který posoudí talentové a studijní schopnosti uchazeče.</w:t>
            </w:r>
          </w:p>
          <w:p w14:paraId="558D0F50" w14:textId="77777777" w:rsidR="00806FFA" w:rsidRPr="00B72A22" w:rsidRDefault="00806FFA" w:rsidP="00D3581F">
            <w:pPr>
              <w:pStyle w:val="Odstavecseseznamem"/>
              <w:numPr>
                <w:ilvl w:val="0"/>
                <w:numId w:val="52"/>
              </w:numPr>
              <w:spacing w:after="160" w:line="259" w:lineRule="auto"/>
              <w:jc w:val="both"/>
            </w:pPr>
            <w:r w:rsidRPr="00B72A22">
              <w:t xml:space="preserve">Úvodní hodina, ateliérové zadání, požadavky ke splnění předmětu </w:t>
            </w:r>
          </w:p>
          <w:p w14:paraId="1F914688" w14:textId="77777777" w:rsidR="00806FFA" w:rsidRPr="00B72A22" w:rsidRDefault="00806FFA" w:rsidP="00D3581F">
            <w:pPr>
              <w:pStyle w:val="Odstavecseseznamem"/>
              <w:numPr>
                <w:ilvl w:val="0"/>
                <w:numId w:val="52"/>
              </w:numPr>
              <w:spacing w:after="160" w:line="259" w:lineRule="auto"/>
              <w:jc w:val="both"/>
            </w:pPr>
            <w:r w:rsidRPr="00B72A22">
              <w:t>Brainstorming, moodboard, storyboard</w:t>
            </w:r>
          </w:p>
          <w:p w14:paraId="234B9A69" w14:textId="77777777" w:rsidR="00806FFA" w:rsidRPr="00B72A22" w:rsidRDefault="00806FFA" w:rsidP="00D3581F">
            <w:pPr>
              <w:pStyle w:val="Odstavecseseznamem"/>
              <w:numPr>
                <w:ilvl w:val="0"/>
                <w:numId w:val="52"/>
              </w:numPr>
              <w:spacing w:after="160" w:line="259" w:lineRule="auto"/>
              <w:jc w:val="both"/>
            </w:pPr>
            <w:r w:rsidRPr="00B72A22">
              <w:t>Konzultace nad rozpracovaným tématem</w:t>
            </w:r>
          </w:p>
          <w:p w14:paraId="266F812B" w14:textId="77777777" w:rsidR="00806FFA" w:rsidRPr="00B72A22" w:rsidRDefault="00806FFA" w:rsidP="00D3581F">
            <w:pPr>
              <w:pStyle w:val="Odstavecseseznamem"/>
              <w:numPr>
                <w:ilvl w:val="0"/>
                <w:numId w:val="52"/>
              </w:numPr>
              <w:spacing w:after="160" w:line="259" w:lineRule="auto"/>
              <w:jc w:val="both"/>
            </w:pPr>
            <w:r w:rsidRPr="00B72A22">
              <w:t>Konzultace nad rozpracovaným tématem</w:t>
            </w:r>
          </w:p>
          <w:p w14:paraId="1EBB0BFD" w14:textId="77777777" w:rsidR="00806FFA" w:rsidRPr="00B72A22" w:rsidRDefault="00806FFA" w:rsidP="00D3581F">
            <w:pPr>
              <w:pStyle w:val="Odstavecseseznamem"/>
              <w:numPr>
                <w:ilvl w:val="0"/>
                <w:numId w:val="52"/>
              </w:numPr>
              <w:spacing w:after="160" w:line="259" w:lineRule="auto"/>
              <w:jc w:val="both"/>
            </w:pPr>
            <w:r w:rsidRPr="00B72A22">
              <w:t>Konzultace nad rozpracovaným tématem</w:t>
            </w:r>
          </w:p>
          <w:p w14:paraId="08C7B9B0" w14:textId="77777777" w:rsidR="00806FFA" w:rsidRPr="00B72A22" w:rsidRDefault="00806FFA" w:rsidP="00D3581F">
            <w:pPr>
              <w:pStyle w:val="Odstavecseseznamem"/>
              <w:numPr>
                <w:ilvl w:val="0"/>
                <w:numId w:val="52"/>
              </w:numPr>
              <w:spacing w:after="160" w:line="259" w:lineRule="auto"/>
              <w:jc w:val="both"/>
            </w:pPr>
            <w:r w:rsidRPr="00B72A22">
              <w:t>Realizace pracovních modelů</w:t>
            </w:r>
          </w:p>
          <w:p w14:paraId="712B4111" w14:textId="77777777" w:rsidR="00806FFA" w:rsidRPr="00B72A22" w:rsidRDefault="00806FFA" w:rsidP="00D3581F">
            <w:pPr>
              <w:pStyle w:val="Odstavecseseznamem"/>
              <w:numPr>
                <w:ilvl w:val="0"/>
                <w:numId w:val="52"/>
              </w:numPr>
              <w:spacing w:after="160" w:line="259" w:lineRule="auto"/>
              <w:jc w:val="both"/>
            </w:pPr>
            <w:r w:rsidRPr="00B72A22">
              <w:t>Konzultace nad rozpracovaným tématem</w:t>
            </w:r>
          </w:p>
          <w:p w14:paraId="236C28DB" w14:textId="77777777" w:rsidR="00806FFA" w:rsidRPr="00B72A22" w:rsidRDefault="00806FFA" w:rsidP="00D3581F">
            <w:pPr>
              <w:pStyle w:val="Odstavecseseznamem"/>
              <w:numPr>
                <w:ilvl w:val="0"/>
                <w:numId w:val="52"/>
              </w:numPr>
              <w:spacing w:after="160" w:line="259" w:lineRule="auto"/>
              <w:jc w:val="both"/>
            </w:pPr>
            <w:r w:rsidRPr="00B72A22">
              <w:t>Konzultace nad rozpracovaným tématem</w:t>
            </w:r>
          </w:p>
          <w:p w14:paraId="076820D2" w14:textId="77777777" w:rsidR="00806FFA" w:rsidRPr="00B72A22" w:rsidRDefault="00806FFA" w:rsidP="00D3581F">
            <w:pPr>
              <w:pStyle w:val="Odstavecseseznamem"/>
              <w:numPr>
                <w:ilvl w:val="0"/>
                <w:numId w:val="52"/>
              </w:numPr>
              <w:spacing w:after="160" w:line="259" w:lineRule="auto"/>
              <w:jc w:val="both"/>
            </w:pPr>
            <w:r w:rsidRPr="00B72A22">
              <w:t>Realizace modelů kolekce, produktové řady z finálního materiálu</w:t>
            </w:r>
          </w:p>
          <w:p w14:paraId="40BFC1CD" w14:textId="77777777" w:rsidR="00806FFA" w:rsidRPr="00B72A22" w:rsidRDefault="00806FFA" w:rsidP="00D3581F">
            <w:pPr>
              <w:pStyle w:val="Odstavecseseznamem"/>
              <w:numPr>
                <w:ilvl w:val="0"/>
                <w:numId w:val="52"/>
              </w:numPr>
              <w:spacing w:after="160" w:line="259" w:lineRule="auto"/>
              <w:jc w:val="both"/>
            </w:pPr>
            <w:r w:rsidRPr="00B72A22">
              <w:t>Konzultace nad rozpracovaným tématem</w:t>
            </w:r>
          </w:p>
          <w:p w14:paraId="177AA114" w14:textId="77777777" w:rsidR="00806FFA" w:rsidRPr="00B72A22" w:rsidRDefault="00806FFA" w:rsidP="00D3581F">
            <w:pPr>
              <w:pStyle w:val="Odstavecseseznamem"/>
              <w:numPr>
                <w:ilvl w:val="0"/>
                <w:numId w:val="52"/>
              </w:numPr>
              <w:spacing w:after="160" w:line="259" w:lineRule="auto"/>
              <w:jc w:val="both"/>
            </w:pPr>
            <w:r w:rsidRPr="00B72A22">
              <w:t>Konzultace nad rozpracovaným tématem</w:t>
            </w:r>
          </w:p>
          <w:p w14:paraId="56823A4E" w14:textId="77777777" w:rsidR="00806FFA" w:rsidRPr="00B72A22" w:rsidRDefault="00806FFA" w:rsidP="00D3581F">
            <w:pPr>
              <w:pStyle w:val="Odstavecseseznamem"/>
              <w:numPr>
                <w:ilvl w:val="0"/>
                <w:numId w:val="52"/>
              </w:numPr>
              <w:spacing w:after="160" w:line="259" w:lineRule="auto"/>
              <w:jc w:val="both"/>
            </w:pPr>
            <w:r w:rsidRPr="00B72A22">
              <w:t>Konzultace nad rozpracovaným tématem</w:t>
            </w:r>
          </w:p>
          <w:p w14:paraId="77F61725" w14:textId="63502B6B" w:rsidR="00EB5F18" w:rsidRPr="004446A3" w:rsidRDefault="00806FFA" w:rsidP="00D3581F">
            <w:pPr>
              <w:pStyle w:val="Odstavecseseznamem"/>
              <w:numPr>
                <w:ilvl w:val="0"/>
                <w:numId w:val="52"/>
              </w:numPr>
              <w:spacing w:after="120"/>
              <w:ind w:left="714" w:hanging="357"/>
              <w:jc w:val="both"/>
              <w:rPr>
                <w:color w:val="000000"/>
                <w:shd w:val="clear" w:color="auto" w:fill="FFFFFF"/>
              </w:rPr>
            </w:pPr>
            <w:r w:rsidRPr="00B72A22">
              <w:t>Vyhodnocení zadání</w:t>
            </w:r>
          </w:p>
          <w:p w14:paraId="4EA6C6E7" w14:textId="5E121D2C" w:rsidR="00806FFA" w:rsidRPr="00651BBA" w:rsidRDefault="00806FFA" w:rsidP="008718FB">
            <w:pPr>
              <w:jc w:val="both"/>
            </w:pPr>
            <w:r w:rsidRPr="00651BBA">
              <w:rPr>
                <w:color w:val="000000"/>
                <w:shd w:val="clear" w:color="auto" w:fill="FFFFFF"/>
              </w:rPr>
              <w:t xml:space="preserve">Student je způsobilý použít získané znalosti v praxi. </w:t>
            </w:r>
            <w:r>
              <w:t>Je schopen realizovat a obhájit svou ideu a dále</w:t>
            </w:r>
            <w:r w:rsidRPr="00651BBA">
              <w:rPr>
                <w:color w:val="000000"/>
                <w:shd w:val="clear" w:color="auto" w:fill="FFFFFF"/>
              </w:rPr>
              <w:t xml:space="preserve"> pracovat jako teamový </w:t>
            </w:r>
            <w:r>
              <w:rPr>
                <w:color w:val="000000"/>
                <w:shd w:val="clear" w:color="auto" w:fill="FFFFFF"/>
              </w:rPr>
              <w:t>pracovník. J</w:t>
            </w:r>
            <w:r w:rsidRPr="00651BBA">
              <w:rPr>
                <w:color w:val="000000"/>
                <w:shd w:val="clear" w:color="auto" w:fill="FFFFFF"/>
              </w:rPr>
              <w:t>e ob</w:t>
            </w:r>
            <w:r>
              <w:rPr>
                <w:color w:val="000000"/>
                <w:shd w:val="clear" w:color="auto" w:fill="FFFFFF"/>
              </w:rPr>
              <w:t>e</w:t>
            </w:r>
            <w:r w:rsidRPr="00651BBA">
              <w:rPr>
                <w:color w:val="000000"/>
                <w:shd w:val="clear" w:color="auto" w:fill="FFFFFF"/>
              </w:rPr>
              <w:t>známen s tv</w:t>
            </w:r>
            <w:r>
              <w:rPr>
                <w:color w:val="000000"/>
                <w:shd w:val="clear" w:color="auto" w:fill="FFFFFF"/>
              </w:rPr>
              <w:t>ů</w:t>
            </w:r>
            <w:r w:rsidRPr="00651BBA">
              <w:rPr>
                <w:color w:val="000000"/>
                <w:shd w:val="clear" w:color="auto" w:fill="FFFFFF"/>
              </w:rPr>
              <w:t xml:space="preserve">rčími potenciály </w:t>
            </w:r>
            <w:r>
              <w:rPr>
                <w:color w:val="000000"/>
                <w:shd w:val="clear" w:color="auto" w:fill="FFFFFF"/>
              </w:rPr>
              <w:t>mezio</w:t>
            </w:r>
            <w:r w:rsidRPr="00651BBA">
              <w:rPr>
                <w:color w:val="000000"/>
                <w:shd w:val="clear" w:color="auto" w:fill="FFFFFF"/>
              </w:rPr>
              <w:t>borové spolupráce</w:t>
            </w:r>
            <w:r>
              <w:rPr>
                <w:color w:val="000000"/>
                <w:shd w:val="clear" w:color="auto" w:fill="FFFFFF"/>
              </w:rPr>
              <w:t>.</w:t>
            </w:r>
          </w:p>
        </w:tc>
      </w:tr>
      <w:tr w:rsidR="00806FFA" w14:paraId="4748485A" w14:textId="77777777" w:rsidTr="00806FFA">
        <w:trPr>
          <w:trHeight w:val="265"/>
        </w:trPr>
        <w:tc>
          <w:tcPr>
            <w:tcW w:w="3653" w:type="dxa"/>
            <w:gridSpan w:val="2"/>
            <w:tcBorders>
              <w:top w:val="nil"/>
            </w:tcBorders>
            <w:shd w:val="clear" w:color="auto" w:fill="F7CAAC"/>
          </w:tcPr>
          <w:p w14:paraId="206B6996" w14:textId="77777777" w:rsidR="00806FFA" w:rsidRDefault="00806FFA" w:rsidP="00806FFA">
            <w:pPr>
              <w:jc w:val="both"/>
            </w:pPr>
            <w:r>
              <w:rPr>
                <w:b/>
              </w:rPr>
              <w:t>Studijní literatura a studijní pomůcky</w:t>
            </w:r>
          </w:p>
        </w:tc>
        <w:tc>
          <w:tcPr>
            <w:tcW w:w="6202" w:type="dxa"/>
            <w:gridSpan w:val="6"/>
            <w:tcBorders>
              <w:top w:val="nil"/>
              <w:bottom w:val="nil"/>
            </w:tcBorders>
          </w:tcPr>
          <w:p w14:paraId="53BE5178" w14:textId="77777777" w:rsidR="00806FFA" w:rsidRDefault="00806FFA" w:rsidP="00806FFA">
            <w:pPr>
              <w:jc w:val="both"/>
            </w:pPr>
          </w:p>
        </w:tc>
      </w:tr>
      <w:tr w:rsidR="00806FFA" w14:paraId="5E0FAA78" w14:textId="77777777" w:rsidTr="008718FB">
        <w:trPr>
          <w:trHeight w:val="308"/>
        </w:trPr>
        <w:tc>
          <w:tcPr>
            <w:tcW w:w="9855" w:type="dxa"/>
            <w:gridSpan w:val="8"/>
            <w:tcBorders>
              <w:top w:val="nil"/>
            </w:tcBorders>
          </w:tcPr>
          <w:p w14:paraId="2886FFCA" w14:textId="7F250255" w:rsidR="00806FFA" w:rsidRPr="008718FB" w:rsidRDefault="00806FFA" w:rsidP="00806FFA">
            <w:r w:rsidRPr="00464D6B">
              <w:t>Individuální výběr literatury dle zvoleného tématu zadání.</w:t>
            </w:r>
          </w:p>
        </w:tc>
      </w:tr>
    </w:tbl>
    <w:p w14:paraId="6D39CECC" w14:textId="77777777" w:rsidR="00806FFA" w:rsidRDefault="00806FFA"/>
    <w:p w14:paraId="6D905A14" w14:textId="77777777" w:rsidR="000474CD" w:rsidRDefault="000474C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06FFA" w14:paraId="0AA94223" w14:textId="77777777" w:rsidTr="00806FFA">
        <w:tc>
          <w:tcPr>
            <w:tcW w:w="9855" w:type="dxa"/>
            <w:gridSpan w:val="8"/>
            <w:tcBorders>
              <w:bottom w:val="double" w:sz="4" w:space="0" w:color="auto"/>
            </w:tcBorders>
            <w:shd w:val="clear" w:color="auto" w:fill="BDD6EE"/>
          </w:tcPr>
          <w:p w14:paraId="7A68343F" w14:textId="1A41E8E5" w:rsidR="00806FFA" w:rsidRDefault="00806FFA" w:rsidP="00806FFA">
            <w:pPr>
              <w:jc w:val="both"/>
              <w:rPr>
                <w:b/>
                <w:sz w:val="28"/>
              </w:rPr>
            </w:pPr>
            <w:r>
              <w:lastRenderedPageBreak/>
              <w:br w:type="page"/>
            </w:r>
            <w:r>
              <w:rPr>
                <w:b/>
                <w:sz w:val="28"/>
              </w:rPr>
              <w:t>B-III – Charakteristika studijního předmětu</w:t>
            </w:r>
          </w:p>
        </w:tc>
      </w:tr>
      <w:tr w:rsidR="00806FFA" w14:paraId="260C6D88" w14:textId="77777777" w:rsidTr="00806FFA">
        <w:tc>
          <w:tcPr>
            <w:tcW w:w="3086" w:type="dxa"/>
            <w:tcBorders>
              <w:top w:val="double" w:sz="4" w:space="0" w:color="auto"/>
            </w:tcBorders>
            <w:shd w:val="clear" w:color="auto" w:fill="F7CAAC"/>
          </w:tcPr>
          <w:p w14:paraId="1A5AE5E6" w14:textId="77777777" w:rsidR="00806FFA" w:rsidRDefault="00806FFA" w:rsidP="00806FFA">
            <w:pPr>
              <w:rPr>
                <w:b/>
              </w:rPr>
            </w:pPr>
            <w:r>
              <w:rPr>
                <w:b/>
              </w:rPr>
              <w:t>Název studijního předmětu</w:t>
            </w:r>
          </w:p>
        </w:tc>
        <w:tc>
          <w:tcPr>
            <w:tcW w:w="6769" w:type="dxa"/>
            <w:gridSpan w:val="7"/>
            <w:tcBorders>
              <w:top w:val="double" w:sz="4" w:space="0" w:color="auto"/>
            </w:tcBorders>
          </w:tcPr>
          <w:p w14:paraId="2C327056" w14:textId="77777777" w:rsidR="00806FFA" w:rsidRDefault="00806FFA" w:rsidP="00806FFA">
            <w:pPr>
              <w:jc w:val="both"/>
            </w:pPr>
            <w:r>
              <w:t>Ateliérová stáž 2</w:t>
            </w:r>
          </w:p>
        </w:tc>
      </w:tr>
      <w:tr w:rsidR="00806FFA" w14:paraId="62A3EEE2" w14:textId="77777777" w:rsidTr="00806FFA">
        <w:tc>
          <w:tcPr>
            <w:tcW w:w="3086" w:type="dxa"/>
            <w:shd w:val="clear" w:color="auto" w:fill="F7CAAC"/>
          </w:tcPr>
          <w:p w14:paraId="45D2CF86" w14:textId="77777777" w:rsidR="00806FFA" w:rsidRDefault="00806FFA" w:rsidP="00806FFA">
            <w:pPr>
              <w:rPr>
                <w:b/>
              </w:rPr>
            </w:pPr>
            <w:r>
              <w:rPr>
                <w:b/>
              </w:rPr>
              <w:t>Typ předmětu</w:t>
            </w:r>
          </w:p>
        </w:tc>
        <w:tc>
          <w:tcPr>
            <w:tcW w:w="3406" w:type="dxa"/>
            <w:gridSpan w:val="4"/>
          </w:tcPr>
          <w:p w14:paraId="43702EB5" w14:textId="77777777" w:rsidR="00806FFA" w:rsidRDefault="00806FFA" w:rsidP="00806FFA">
            <w:pPr>
              <w:jc w:val="both"/>
            </w:pPr>
            <w:r>
              <w:t>povinně volitelný</w:t>
            </w:r>
          </w:p>
        </w:tc>
        <w:tc>
          <w:tcPr>
            <w:tcW w:w="2695" w:type="dxa"/>
            <w:gridSpan w:val="2"/>
            <w:shd w:val="clear" w:color="auto" w:fill="F7CAAC"/>
          </w:tcPr>
          <w:p w14:paraId="41BCA63A" w14:textId="77777777" w:rsidR="00806FFA" w:rsidRDefault="00806FFA" w:rsidP="00806FFA">
            <w:pPr>
              <w:jc w:val="both"/>
            </w:pPr>
            <w:r>
              <w:rPr>
                <w:b/>
              </w:rPr>
              <w:t>doporučený ročník / semestr</w:t>
            </w:r>
          </w:p>
        </w:tc>
        <w:tc>
          <w:tcPr>
            <w:tcW w:w="668" w:type="dxa"/>
          </w:tcPr>
          <w:p w14:paraId="7D41DC0E" w14:textId="77777777" w:rsidR="00806FFA" w:rsidRDefault="00806FFA" w:rsidP="00806FFA">
            <w:pPr>
              <w:jc w:val="both"/>
            </w:pPr>
            <w:r>
              <w:t>1/LS</w:t>
            </w:r>
          </w:p>
        </w:tc>
      </w:tr>
      <w:tr w:rsidR="00806FFA" w14:paraId="6603CABE" w14:textId="77777777" w:rsidTr="00806FFA">
        <w:tc>
          <w:tcPr>
            <w:tcW w:w="3086" w:type="dxa"/>
            <w:shd w:val="clear" w:color="auto" w:fill="F7CAAC"/>
          </w:tcPr>
          <w:p w14:paraId="46104039" w14:textId="77777777" w:rsidR="00806FFA" w:rsidRDefault="00806FFA" w:rsidP="00806FFA">
            <w:pPr>
              <w:rPr>
                <w:b/>
              </w:rPr>
            </w:pPr>
            <w:r>
              <w:rPr>
                <w:b/>
              </w:rPr>
              <w:t>Rozsah studijního předmětu</w:t>
            </w:r>
          </w:p>
        </w:tc>
        <w:tc>
          <w:tcPr>
            <w:tcW w:w="1701" w:type="dxa"/>
            <w:gridSpan w:val="2"/>
          </w:tcPr>
          <w:p w14:paraId="787CA8AA" w14:textId="26F11368" w:rsidR="00806FFA" w:rsidRDefault="00806FFA" w:rsidP="00806FFA">
            <w:pPr>
              <w:jc w:val="both"/>
            </w:pPr>
            <w:r>
              <w:t>13</w:t>
            </w:r>
            <w:r w:rsidR="00BC3F5F">
              <w:t xml:space="preserve"> </w:t>
            </w:r>
            <w:r>
              <w:t xml:space="preserve">c </w:t>
            </w:r>
          </w:p>
        </w:tc>
        <w:tc>
          <w:tcPr>
            <w:tcW w:w="889" w:type="dxa"/>
            <w:shd w:val="clear" w:color="auto" w:fill="F7CAAC"/>
          </w:tcPr>
          <w:p w14:paraId="615F796B" w14:textId="77777777" w:rsidR="00806FFA" w:rsidRDefault="00806FFA" w:rsidP="00806FFA">
            <w:pPr>
              <w:jc w:val="both"/>
              <w:rPr>
                <w:b/>
              </w:rPr>
            </w:pPr>
            <w:r>
              <w:rPr>
                <w:b/>
              </w:rPr>
              <w:t xml:space="preserve">hod. </w:t>
            </w:r>
          </w:p>
        </w:tc>
        <w:tc>
          <w:tcPr>
            <w:tcW w:w="816" w:type="dxa"/>
          </w:tcPr>
          <w:p w14:paraId="26C1DADC" w14:textId="77777777" w:rsidR="00806FFA" w:rsidRDefault="00806FFA" w:rsidP="00806FFA">
            <w:pPr>
              <w:jc w:val="both"/>
            </w:pPr>
            <w:r>
              <w:t>13</w:t>
            </w:r>
          </w:p>
        </w:tc>
        <w:tc>
          <w:tcPr>
            <w:tcW w:w="2156" w:type="dxa"/>
            <w:shd w:val="clear" w:color="auto" w:fill="F7CAAC"/>
          </w:tcPr>
          <w:p w14:paraId="75F5ED5B" w14:textId="77777777" w:rsidR="00806FFA" w:rsidRDefault="00806FFA" w:rsidP="00806FFA">
            <w:pPr>
              <w:jc w:val="both"/>
              <w:rPr>
                <w:b/>
              </w:rPr>
            </w:pPr>
            <w:r>
              <w:rPr>
                <w:b/>
              </w:rPr>
              <w:t>kreditů</w:t>
            </w:r>
          </w:p>
        </w:tc>
        <w:tc>
          <w:tcPr>
            <w:tcW w:w="1207" w:type="dxa"/>
            <w:gridSpan w:val="2"/>
          </w:tcPr>
          <w:p w14:paraId="769FA82D" w14:textId="77777777" w:rsidR="00806FFA" w:rsidRDefault="00806FFA" w:rsidP="00806FFA">
            <w:pPr>
              <w:jc w:val="both"/>
            </w:pPr>
            <w:r>
              <w:t>2</w:t>
            </w:r>
          </w:p>
        </w:tc>
      </w:tr>
      <w:tr w:rsidR="00806FFA" w14:paraId="308D399A" w14:textId="77777777" w:rsidTr="00806FFA">
        <w:tc>
          <w:tcPr>
            <w:tcW w:w="3086" w:type="dxa"/>
            <w:shd w:val="clear" w:color="auto" w:fill="F7CAAC"/>
          </w:tcPr>
          <w:p w14:paraId="3A85D9BA" w14:textId="77777777" w:rsidR="00806FFA" w:rsidRDefault="00806FFA" w:rsidP="00806FFA">
            <w:pPr>
              <w:rPr>
                <w:b/>
                <w:sz w:val="22"/>
              </w:rPr>
            </w:pPr>
            <w:r>
              <w:rPr>
                <w:b/>
              </w:rPr>
              <w:t>Prerekvizity, korekvizity, ekvivalence</w:t>
            </w:r>
          </w:p>
        </w:tc>
        <w:tc>
          <w:tcPr>
            <w:tcW w:w="6769" w:type="dxa"/>
            <w:gridSpan w:val="7"/>
          </w:tcPr>
          <w:p w14:paraId="3BFE9454" w14:textId="77777777" w:rsidR="00806FFA" w:rsidRDefault="00806FFA" w:rsidP="00806FFA">
            <w:pPr>
              <w:jc w:val="both"/>
            </w:pPr>
          </w:p>
        </w:tc>
      </w:tr>
      <w:tr w:rsidR="00806FFA" w14:paraId="7F588CC6" w14:textId="77777777" w:rsidTr="00806FFA">
        <w:tc>
          <w:tcPr>
            <w:tcW w:w="3086" w:type="dxa"/>
            <w:shd w:val="clear" w:color="auto" w:fill="F7CAAC"/>
          </w:tcPr>
          <w:p w14:paraId="34E78FAE" w14:textId="77777777" w:rsidR="00806FFA" w:rsidRDefault="00806FFA" w:rsidP="00806FFA">
            <w:pPr>
              <w:rPr>
                <w:b/>
              </w:rPr>
            </w:pPr>
            <w:r>
              <w:rPr>
                <w:b/>
              </w:rPr>
              <w:t>Způsob ověření studijních výsledků</w:t>
            </w:r>
          </w:p>
        </w:tc>
        <w:tc>
          <w:tcPr>
            <w:tcW w:w="3406" w:type="dxa"/>
            <w:gridSpan w:val="4"/>
          </w:tcPr>
          <w:p w14:paraId="327FCBAC" w14:textId="77777777" w:rsidR="00806FFA" w:rsidRDefault="00806FFA" w:rsidP="00806FFA">
            <w:pPr>
              <w:jc w:val="both"/>
            </w:pPr>
            <w:r>
              <w:t>klasifikovaný zápočet</w:t>
            </w:r>
          </w:p>
        </w:tc>
        <w:tc>
          <w:tcPr>
            <w:tcW w:w="2156" w:type="dxa"/>
            <w:shd w:val="clear" w:color="auto" w:fill="F7CAAC"/>
          </w:tcPr>
          <w:p w14:paraId="6BB54792" w14:textId="77777777" w:rsidR="00806FFA" w:rsidRDefault="00806FFA" w:rsidP="00806FFA">
            <w:pPr>
              <w:jc w:val="both"/>
              <w:rPr>
                <w:b/>
              </w:rPr>
            </w:pPr>
            <w:r>
              <w:rPr>
                <w:b/>
              </w:rPr>
              <w:t>Forma výuky</w:t>
            </w:r>
          </w:p>
        </w:tc>
        <w:tc>
          <w:tcPr>
            <w:tcW w:w="1207" w:type="dxa"/>
            <w:gridSpan w:val="2"/>
          </w:tcPr>
          <w:p w14:paraId="24878DD3" w14:textId="77777777" w:rsidR="00806FFA" w:rsidRDefault="00806FFA" w:rsidP="00806FFA">
            <w:pPr>
              <w:jc w:val="both"/>
            </w:pPr>
            <w:r>
              <w:t>cvičení</w:t>
            </w:r>
          </w:p>
        </w:tc>
      </w:tr>
      <w:tr w:rsidR="00806FFA" w14:paraId="762B36CB" w14:textId="77777777" w:rsidTr="00806FFA">
        <w:tc>
          <w:tcPr>
            <w:tcW w:w="3086" w:type="dxa"/>
            <w:shd w:val="clear" w:color="auto" w:fill="F7CAAC"/>
          </w:tcPr>
          <w:p w14:paraId="031D7FD2" w14:textId="77777777" w:rsidR="00806FFA" w:rsidRDefault="00806FFA" w:rsidP="00806FFA">
            <w:pPr>
              <w:rPr>
                <w:b/>
              </w:rPr>
            </w:pPr>
            <w:r>
              <w:rPr>
                <w:b/>
              </w:rPr>
              <w:t>Forma způsobu ověření studijních výsledků a další požadavky na studenta</w:t>
            </w:r>
          </w:p>
        </w:tc>
        <w:tc>
          <w:tcPr>
            <w:tcW w:w="6769" w:type="dxa"/>
            <w:gridSpan w:val="7"/>
            <w:tcBorders>
              <w:bottom w:val="nil"/>
            </w:tcBorders>
          </w:tcPr>
          <w:p w14:paraId="1DBD4062" w14:textId="77777777" w:rsidR="00806FFA" w:rsidRDefault="00806FFA" w:rsidP="00806FFA">
            <w:pPr>
              <w:jc w:val="both"/>
            </w:pPr>
            <w:r>
              <w:t xml:space="preserve">Analýza výkonů studenta. Forma zakončení praktická. </w:t>
            </w:r>
          </w:p>
          <w:p w14:paraId="005B9FB6" w14:textId="77777777" w:rsidR="00806FFA" w:rsidRDefault="00806FFA" w:rsidP="00806FFA">
            <w:pPr>
              <w:jc w:val="both"/>
            </w:pPr>
            <w:r>
              <w:t>80% účast ve výuce.</w:t>
            </w:r>
          </w:p>
          <w:p w14:paraId="560AC4C2" w14:textId="77777777" w:rsidR="00806FFA" w:rsidRDefault="00806FFA" w:rsidP="00806FFA">
            <w:pPr>
              <w:jc w:val="both"/>
            </w:pPr>
          </w:p>
        </w:tc>
      </w:tr>
      <w:tr w:rsidR="00806FFA" w14:paraId="62A7B7FD" w14:textId="77777777" w:rsidTr="008718FB">
        <w:trPr>
          <w:trHeight w:val="109"/>
        </w:trPr>
        <w:tc>
          <w:tcPr>
            <w:tcW w:w="9855" w:type="dxa"/>
            <w:gridSpan w:val="8"/>
            <w:tcBorders>
              <w:top w:val="nil"/>
            </w:tcBorders>
          </w:tcPr>
          <w:p w14:paraId="72E1FCAF" w14:textId="77777777" w:rsidR="00806FFA" w:rsidRDefault="00806FFA" w:rsidP="00806FFA"/>
        </w:tc>
      </w:tr>
      <w:tr w:rsidR="00806FFA" w14:paraId="3C695512" w14:textId="77777777" w:rsidTr="00806FFA">
        <w:trPr>
          <w:trHeight w:val="197"/>
        </w:trPr>
        <w:tc>
          <w:tcPr>
            <w:tcW w:w="3086" w:type="dxa"/>
            <w:tcBorders>
              <w:top w:val="nil"/>
            </w:tcBorders>
            <w:shd w:val="clear" w:color="auto" w:fill="F7CAAC"/>
          </w:tcPr>
          <w:p w14:paraId="574A4CD6" w14:textId="77777777" w:rsidR="00806FFA" w:rsidRDefault="00806FFA" w:rsidP="00806FFA">
            <w:pPr>
              <w:rPr>
                <w:b/>
              </w:rPr>
            </w:pPr>
            <w:r>
              <w:rPr>
                <w:b/>
              </w:rPr>
              <w:t>Garant předmětu</w:t>
            </w:r>
          </w:p>
        </w:tc>
        <w:tc>
          <w:tcPr>
            <w:tcW w:w="6769" w:type="dxa"/>
            <w:gridSpan w:val="7"/>
            <w:tcBorders>
              <w:top w:val="nil"/>
            </w:tcBorders>
          </w:tcPr>
          <w:p w14:paraId="5872851B" w14:textId="77777777" w:rsidR="00806FFA" w:rsidRDefault="00806FFA" w:rsidP="00806FFA">
            <w:pPr>
              <w:jc w:val="both"/>
            </w:pPr>
            <w:r>
              <w:rPr>
                <w:rFonts w:eastAsia="Calibri"/>
              </w:rPr>
              <w:t>doc. MgA. Kristýna Petříčková, Ph.D.</w:t>
            </w:r>
          </w:p>
        </w:tc>
      </w:tr>
      <w:tr w:rsidR="00806FFA" w14:paraId="020C460A" w14:textId="77777777" w:rsidTr="00806FFA">
        <w:trPr>
          <w:trHeight w:val="243"/>
        </w:trPr>
        <w:tc>
          <w:tcPr>
            <w:tcW w:w="3086" w:type="dxa"/>
            <w:tcBorders>
              <w:top w:val="nil"/>
            </w:tcBorders>
            <w:shd w:val="clear" w:color="auto" w:fill="F7CAAC"/>
          </w:tcPr>
          <w:p w14:paraId="2FF15B79" w14:textId="77777777" w:rsidR="00806FFA" w:rsidRDefault="00806FFA" w:rsidP="00806FFA">
            <w:pPr>
              <w:rPr>
                <w:b/>
              </w:rPr>
            </w:pPr>
            <w:r>
              <w:rPr>
                <w:b/>
              </w:rPr>
              <w:t>Zapojení garanta do výuky předmětu</w:t>
            </w:r>
          </w:p>
        </w:tc>
        <w:tc>
          <w:tcPr>
            <w:tcW w:w="6769" w:type="dxa"/>
            <w:gridSpan w:val="7"/>
            <w:tcBorders>
              <w:top w:val="nil"/>
            </w:tcBorders>
          </w:tcPr>
          <w:p w14:paraId="594EF2D1" w14:textId="7D438BF0" w:rsidR="00806FFA" w:rsidRDefault="00A83681" w:rsidP="00806FFA">
            <w:pPr>
              <w:spacing w:line="256" w:lineRule="auto"/>
              <w:jc w:val="both"/>
              <w:rPr>
                <w:lang w:eastAsia="en-US"/>
              </w:rPr>
            </w:pPr>
            <w:r>
              <w:rPr>
                <w:lang w:eastAsia="en-US"/>
              </w:rPr>
              <w:t xml:space="preserve">100 %, </w:t>
            </w:r>
            <w:r w:rsidR="00806FFA">
              <w:rPr>
                <w:lang w:eastAsia="en-US"/>
              </w:rPr>
              <w:t>garant stanovuje koncepci ateliérové stáže</w:t>
            </w:r>
          </w:p>
          <w:p w14:paraId="44C62F2A" w14:textId="77777777" w:rsidR="00806FFA" w:rsidRDefault="00806FFA" w:rsidP="00806FFA">
            <w:pPr>
              <w:jc w:val="both"/>
            </w:pPr>
          </w:p>
        </w:tc>
      </w:tr>
      <w:tr w:rsidR="00806FFA" w14:paraId="3A4B38CE" w14:textId="77777777" w:rsidTr="00806FFA">
        <w:tc>
          <w:tcPr>
            <w:tcW w:w="3086" w:type="dxa"/>
            <w:shd w:val="clear" w:color="auto" w:fill="F7CAAC"/>
          </w:tcPr>
          <w:p w14:paraId="2BE790B3" w14:textId="77777777" w:rsidR="00806FFA" w:rsidRDefault="00806FFA" w:rsidP="00806FFA">
            <w:pPr>
              <w:rPr>
                <w:b/>
              </w:rPr>
            </w:pPr>
            <w:r>
              <w:rPr>
                <w:b/>
              </w:rPr>
              <w:t>Vyučující</w:t>
            </w:r>
          </w:p>
        </w:tc>
        <w:tc>
          <w:tcPr>
            <w:tcW w:w="6769" w:type="dxa"/>
            <w:gridSpan w:val="7"/>
            <w:tcBorders>
              <w:bottom w:val="nil"/>
            </w:tcBorders>
          </w:tcPr>
          <w:p w14:paraId="6DA6FD2A" w14:textId="77777777" w:rsidR="00806FFA" w:rsidRDefault="00806FFA" w:rsidP="00806FFA">
            <w:pPr>
              <w:jc w:val="both"/>
            </w:pPr>
            <w:r>
              <w:t xml:space="preserve">Ing. Martina Dokulilová, Ph.D., </w:t>
            </w:r>
            <w:r>
              <w:rPr>
                <w:rFonts w:eastAsia="Calibri"/>
              </w:rPr>
              <w:t xml:space="preserve">doc. MgA. Kristýna Petříčková, Ph.D., </w:t>
            </w:r>
            <w:r>
              <w:t>doc. M.A.Vladimír Kovařík, doc. MgA. Martin Surman, ArtD., prof. MgA. Petr Stanický, M.F.A., Ing. arch. Kamil Koláček</w:t>
            </w:r>
          </w:p>
        </w:tc>
      </w:tr>
      <w:tr w:rsidR="00806FFA" w14:paraId="0E9CB90E" w14:textId="77777777" w:rsidTr="008718FB">
        <w:trPr>
          <w:trHeight w:val="95"/>
        </w:trPr>
        <w:tc>
          <w:tcPr>
            <w:tcW w:w="9855" w:type="dxa"/>
            <w:gridSpan w:val="8"/>
            <w:tcBorders>
              <w:top w:val="nil"/>
            </w:tcBorders>
          </w:tcPr>
          <w:p w14:paraId="72CF1D1C" w14:textId="77777777" w:rsidR="00806FFA" w:rsidRDefault="00806FFA" w:rsidP="00806FFA">
            <w:pPr>
              <w:jc w:val="both"/>
            </w:pPr>
          </w:p>
        </w:tc>
      </w:tr>
      <w:tr w:rsidR="00806FFA" w14:paraId="1B822E31" w14:textId="77777777" w:rsidTr="00806FFA">
        <w:tc>
          <w:tcPr>
            <w:tcW w:w="3086" w:type="dxa"/>
            <w:shd w:val="clear" w:color="auto" w:fill="F7CAAC"/>
          </w:tcPr>
          <w:p w14:paraId="2D74078F" w14:textId="77777777" w:rsidR="00806FFA" w:rsidRDefault="00806FFA" w:rsidP="00806FFA">
            <w:pPr>
              <w:jc w:val="both"/>
              <w:rPr>
                <w:b/>
              </w:rPr>
            </w:pPr>
            <w:r>
              <w:rPr>
                <w:b/>
              </w:rPr>
              <w:t>Stručná anotace předmětu</w:t>
            </w:r>
          </w:p>
        </w:tc>
        <w:tc>
          <w:tcPr>
            <w:tcW w:w="6769" w:type="dxa"/>
            <w:gridSpan w:val="7"/>
            <w:tcBorders>
              <w:bottom w:val="nil"/>
            </w:tcBorders>
          </w:tcPr>
          <w:p w14:paraId="5752B8A3" w14:textId="77777777" w:rsidR="00806FFA" w:rsidRDefault="00806FFA" w:rsidP="00806FFA">
            <w:pPr>
              <w:jc w:val="both"/>
            </w:pPr>
          </w:p>
        </w:tc>
      </w:tr>
      <w:tr w:rsidR="00806FFA" w14:paraId="44AA7F4D" w14:textId="77777777" w:rsidTr="00806FFA">
        <w:trPr>
          <w:trHeight w:val="3938"/>
        </w:trPr>
        <w:tc>
          <w:tcPr>
            <w:tcW w:w="9855" w:type="dxa"/>
            <w:gridSpan w:val="8"/>
            <w:tcBorders>
              <w:top w:val="nil"/>
              <w:bottom w:val="single" w:sz="12" w:space="0" w:color="auto"/>
            </w:tcBorders>
          </w:tcPr>
          <w:p w14:paraId="24991651" w14:textId="5AF73ED2" w:rsidR="00EB5F18" w:rsidRDefault="00806FFA" w:rsidP="00091A71">
            <w:pPr>
              <w:spacing w:after="120"/>
              <w:jc w:val="both"/>
              <w:rPr>
                <w:color w:val="000000"/>
                <w:shd w:val="clear" w:color="auto" w:fill="FFFFFF"/>
              </w:rPr>
            </w:pPr>
            <w:r>
              <w:rPr>
                <w:shd w:val="clear" w:color="auto" w:fill="FFFFFF"/>
              </w:rPr>
              <w:t xml:space="preserve">Cílem tohoto předmětu je </w:t>
            </w:r>
            <w:r w:rsidR="00EB5F18">
              <w:rPr>
                <w:color w:val="000000"/>
                <w:shd w:val="clear" w:color="auto" w:fill="FFFFFF"/>
              </w:rPr>
              <w:t xml:space="preserve">umožnění mezioborového tvůrčího </w:t>
            </w:r>
            <w:r>
              <w:rPr>
                <w:color w:val="000000"/>
                <w:shd w:val="clear" w:color="auto" w:fill="FFFFFF"/>
              </w:rPr>
              <w:t xml:space="preserve">vzdělání studentům </w:t>
            </w:r>
            <w:r w:rsidR="00EB5F18">
              <w:rPr>
                <w:color w:val="000000"/>
                <w:shd w:val="clear" w:color="auto" w:fill="FFFFFF"/>
              </w:rPr>
              <w:t>designových</w:t>
            </w:r>
            <w:r>
              <w:rPr>
                <w:color w:val="000000"/>
                <w:shd w:val="clear" w:color="auto" w:fill="FFFFFF"/>
              </w:rPr>
              <w:t xml:space="preserve"> ateliérů tak, aby docházelo k žádoucímu prolínání jednotlivých oborů. Studenti si mohou vybrat ateliér dle vlastního zájmu s tím, že mají možnost s</w:t>
            </w:r>
            <w:r w:rsidR="00D25790">
              <w:rPr>
                <w:color w:val="000000"/>
                <w:shd w:val="clear" w:color="auto" w:fill="FFFFFF"/>
              </w:rPr>
              <w:t>táže v rozsahu</w:t>
            </w:r>
            <w:r w:rsidR="00EB5F18">
              <w:rPr>
                <w:color w:val="000000"/>
                <w:shd w:val="clear" w:color="auto" w:fill="FFFFFF"/>
              </w:rPr>
              <w:t xml:space="preserve"> až 2</w:t>
            </w:r>
            <w:r>
              <w:rPr>
                <w:color w:val="000000"/>
                <w:shd w:val="clear" w:color="auto" w:fill="FFFFFF"/>
              </w:rPr>
              <w:t xml:space="preserve"> semestrů, buď na jedné zvolené specializaci, nebo </w:t>
            </w:r>
            <w:r w:rsidR="00FC368E">
              <w:rPr>
                <w:color w:val="000000"/>
                <w:shd w:val="clear" w:color="auto" w:fill="FFFFFF"/>
              </w:rPr>
              <w:t>na více specializacích za sebou</w:t>
            </w:r>
            <w:r>
              <w:rPr>
                <w:color w:val="000000"/>
                <w:shd w:val="clear" w:color="auto" w:fill="FFFFFF"/>
              </w:rPr>
              <w:t xml:space="preserve">. </w:t>
            </w:r>
            <w:r w:rsidR="00EB5F18">
              <w:rPr>
                <w:color w:val="000000"/>
                <w:shd w:val="clear" w:color="auto" w:fill="FFFFFF"/>
              </w:rPr>
              <w:t>Z důvodu kapacitních omezení počtu studentů</w:t>
            </w:r>
            <w:r w:rsidR="00D25790">
              <w:rPr>
                <w:color w:val="000000"/>
                <w:shd w:val="clear" w:color="auto" w:fill="FFFFFF"/>
              </w:rPr>
              <w:t xml:space="preserve"> na ateliérech</w:t>
            </w:r>
            <w:r w:rsidR="00EB5F18">
              <w:rPr>
                <w:color w:val="000000"/>
                <w:shd w:val="clear" w:color="auto" w:fill="FFFFFF"/>
              </w:rPr>
              <w:t xml:space="preserve"> </w:t>
            </w:r>
            <w:r w:rsidR="00D25790">
              <w:rPr>
                <w:color w:val="000000"/>
                <w:shd w:val="clear" w:color="auto" w:fill="FFFFFF"/>
              </w:rPr>
              <w:t>je p</w:t>
            </w:r>
            <w:r>
              <w:rPr>
                <w:color w:val="000000"/>
                <w:shd w:val="clear" w:color="auto" w:fill="FFFFFF"/>
              </w:rPr>
              <w:t>odmínkou souhlas vedoucího pedagoga zvoleného ateliéru, který posoudí talentové a studijní schopnosti uchazeče.</w:t>
            </w:r>
          </w:p>
          <w:p w14:paraId="62BC0FE8" w14:textId="77777777" w:rsidR="00806FFA" w:rsidRPr="00B72A22" w:rsidRDefault="00806FFA" w:rsidP="00D3581F">
            <w:pPr>
              <w:pStyle w:val="Odstavecseseznamem"/>
              <w:numPr>
                <w:ilvl w:val="0"/>
                <w:numId w:val="53"/>
              </w:numPr>
              <w:spacing w:after="160" w:line="259" w:lineRule="auto"/>
              <w:jc w:val="both"/>
            </w:pPr>
            <w:r w:rsidRPr="00B72A22">
              <w:t xml:space="preserve">Úvodní hodina, ateliérové zadání, požadavky ke splnění předmětu </w:t>
            </w:r>
          </w:p>
          <w:p w14:paraId="63BB1B9C" w14:textId="77777777" w:rsidR="00806FFA" w:rsidRPr="00B72A22" w:rsidRDefault="00806FFA" w:rsidP="00D3581F">
            <w:pPr>
              <w:pStyle w:val="Odstavecseseznamem"/>
              <w:numPr>
                <w:ilvl w:val="0"/>
                <w:numId w:val="53"/>
              </w:numPr>
              <w:spacing w:after="160" w:line="259" w:lineRule="auto"/>
              <w:jc w:val="both"/>
            </w:pPr>
            <w:r w:rsidRPr="00B72A22">
              <w:t>Brainstorming, moodboard, storyboard</w:t>
            </w:r>
          </w:p>
          <w:p w14:paraId="1C1F11D5" w14:textId="77777777" w:rsidR="00806FFA" w:rsidRPr="00B72A22" w:rsidRDefault="00806FFA" w:rsidP="00D3581F">
            <w:pPr>
              <w:pStyle w:val="Odstavecseseznamem"/>
              <w:numPr>
                <w:ilvl w:val="0"/>
                <w:numId w:val="53"/>
              </w:numPr>
              <w:spacing w:after="160" w:line="259" w:lineRule="auto"/>
              <w:jc w:val="both"/>
            </w:pPr>
            <w:r w:rsidRPr="00B72A22">
              <w:t>Konzultace nad rozpracovaným tématem</w:t>
            </w:r>
          </w:p>
          <w:p w14:paraId="6EFBC9E7" w14:textId="77777777" w:rsidR="00806FFA" w:rsidRPr="00B72A22" w:rsidRDefault="00806FFA" w:rsidP="00D3581F">
            <w:pPr>
              <w:pStyle w:val="Odstavecseseznamem"/>
              <w:numPr>
                <w:ilvl w:val="0"/>
                <w:numId w:val="53"/>
              </w:numPr>
              <w:spacing w:after="160" w:line="259" w:lineRule="auto"/>
              <w:jc w:val="both"/>
            </w:pPr>
            <w:r w:rsidRPr="00B72A22">
              <w:t>Konzultace nad rozpracovaným tématem</w:t>
            </w:r>
          </w:p>
          <w:p w14:paraId="4C7DA598" w14:textId="77777777" w:rsidR="00806FFA" w:rsidRPr="00B72A22" w:rsidRDefault="00806FFA" w:rsidP="00D3581F">
            <w:pPr>
              <w:pStyle w:val="Odstavecseseznamem"/>
              <w:numPr>
                <w:ilvl w:val="0"/>
                <w:numId w:val="53"/>
              </w:numPr>
              <w:spacing w:after="160" w:line="259" w:lineRule="auto"/>
              <w:jc w:val="both"/>
            </w:pPr>
            <w:r w:rsidRPr="00B72A22">
              <w:t>Konzultace nad rozpracovaným tématem</w:t>
            </w:r>
          </w:p>
          <w:p w14:paraId="0B4689AB" w14:textId="77777777" w:rsidR="00806FFA" w:rsidRPr="00B72A22" w:rsidRDefault="00806FFA" w:rsidP="00D3581F">
            <w:pPr>
              <w:pStyle w:val="Odstavecseseznamem"/>
              <w:numPr>
                <w:ilvl w:val="0"/>
                <w:numId w:val="53"/>
              </w:numPr>
              <w:spacing w:after="160" w:line="259" w:lineRule="auto"/>
              <w:jc w:val="both"/>
            </w:pPr>
            <w:r w:rsidRPr="00B72A22">
              <w:t>Realizace pracovních modelů</w:t>
            </w:r>
          </w:p>
          <w:p w14:paraId="2C1C299B" w14:textId="77777777" w:rsidR="00806FFA" w:rsidRPr="00B72A22" w:rsidRDefault="00806FFA" w:rsidP="00D3581F">
            <w:pPr>
              <w:pStyle w:val="Odstavecseseznamem"/>
              <w:numPr>
                <w:ilvl w:val="0"/>
                <w:numId w:val="53"/>
              </w:numPr>
              <w:spacing w:after="160" w:line="259" w:lineRule="auto"/>
              <w:jc w:val="both"/>
            </w:pPr>
            <w:r w:rsidRPr="00B72A22">
              <w:t>Konzultace nad rozpracovaným tématem</w:t>
            </w:r>
          </w:p>
          <w:p w14:paraId="4F74F9E5" w14:textId="77777777" w:rsidR="00806FFA" w:rsidRPr="00B72A22" w:rsidRDefault="00806FFA" w:rsidP="00D3581F">
            <w:pPr>
              <w:pStyle w:val="Odstavecseseznamem"/>
              <w:numPr>
                <w:ilvl w:val="0"/>
                <w:numId w:val="53"/>
              </w:numPr>
              <w:spacing w:after="160" w:line="259" w:lineRule="auto"/>
              <w:jc w:val="both"/>
            </w:pPr>
            <w:r w:rsidRPr="00B72A22">
              <w:t>Konzultace nad rozpracovaným tématem</w:t>
            </w:r>
          </w:p>
          <w:p w14:paraId="55A3B72F" w14:textId="77777777" w:rsidR="00806FFA" w:rsidRPr="00B72A22" w:rsidRDefault="00806FFA" w:rsidP="00D3581F">
            <w:pPr>
              <w:pStyle w:val="Odstavecseseznamem"/>
              <w:numPr>
                <w:ilvl w:val="0"/>
                <w:numId w:val="53"/>
              </w:numPr>
              <w:spacing w:after="160" w:line="259" w:lineRule="auto"/>
              <w:jc w:val="both"/>
            </w:pPr>
            <w:r w:rsidRPr="00B72A22">
              <w:t>Realizace modelů kolekce, produktové řady z finálního materiálu</w:t>
            </w:r>
          </w:p>
          <w:p w14:paraId="04B75C9F" w14:textId="77777777" w:rsidR="00806FFA" w:rsidRPr="00B72A22" w:rsidRDefault="00806FFA" w:rsidP="00D3581F">
            <w:pPr>
              <w:pStyle w:val="Odstavecseseznamem"/>
              <w:numPr>
                <w:ilvl w:val="0"/>
                <w:numId w:val="53"/>
              </w:numPr>
              <w:spacing w:after="160" w:line="259" w:lineRule="auto"/>
              <w:jc w:val="both"/>
            </w:pPr>
            <w:r w:rsidRPr="00B72A22">
              <w:t>Konzultace nad rozpracovaným tématem</w:t>
            </w:r>
          </w:p>
          <w:p w14:paraId="0968EB60" w14:textId="77777777" w:rsidR="00806FFA" w:rsidRPr="00B72A22" w:rsidRDefault="00806FFA" w:rsidP="00D3581F">
            <w:pPr>
              <w:pStyle w:val="Odstavecseseznamem"/>
              <w:numPr>
                <w:ilvl w:val="0"/>
                <w:numId w:val="53"/>
              </w:numPr>
              <w:spacing w:after="160" w:line="259" w:lineRule="auto"/>
              <w:jc w:val="both"/>
            </w:pPr>
            <w:r w:rsidRPr="00B72A22">
              <w:t>Konzultace nad rozpracovaným tématem</w:t>
            </w:r>
          </w:p>
          <w:p w14:paraId="191A6A6A" w14:textId="77777777" w:rsidR="00806FFA" w:rsidRPr="00B72A22" w:rsidRDefault="00806FFA" w:rsidP="00D3581F">
            <w:pPr>
              <w:pStyle w:val="Odstavecseseznamem"/>
              <w:numPr>
                <w:ilvl w:val="0"/>
                <w:numId w:val="53"/>
              </w:numPr>
              <w:spacing w:after="160" w:line="259" w:lineRule="auto"/>
              <w:jc w:val="both"/>
            </w:pPr>
            <w:r w:rsidRPr="00B72A22">
              <w:t>Konzultace nad rozpracovaným tématem</w:t>
            </w:r>
          </w:p>
          <w:p w14:paraId="4C90FD04" w14:textId="1FA7C7F1" w:rsidR="00A83681" w:rsidRPr="00091A71" w:rsidRDefault="00806FFA" w:rsidP="00D3581F">
            <w:pPr>
              <w:pStyle w:val="Odstavecseseznamem"/>
              <w:numPr>
                <w:ilvl w:val="0"/>
                <w:numId w:val="53"/>
              </w:numPr>
              <w:spacing w:after="120"/>
              <w:ind w:left="714" w:hanging="357"/>
              <w:jc w:val="both"/>
              <w:rPr>
                <w:color w:val="000000"/>
                <w:shd w:val="clear" w:color="auto" w:fill="FFFFFF"/>
              </w:rPr>
            </w:pPr>
            <w:r w:rsidRPr="00B72A22">
              <w:t>Vyhodnocení zadání</w:t>
            </w:r>
          </w:p>
          <w:p w14:paraId="0F0818C2" w14:textId="32218FA8" w:rsidR="00806FFA" w:rsidRPr="00651BBA" w:rsidRDefault="00806FFA" w:rsidP="008718FB">
            <w:pPr>
              <w:jc w:val="both"/>
            </w:pPr>
            <w:r w:rsidRPr="00651BBA">
              <w:rPr>
                <w:color w:val="000000"/>
                <w:shd w:val="clear" w:color="auto" w:fill="FFFFFF"/>
              </w:rPr>
              <w:t xml:space="preserve">Student je způsobilý použít získané znalosti v praxi. </w:t>
            </w:r>
            <w:r>
              <w:t>Je schopen realizovat a obhájit svou ideu a dále</w:t>
            </w:r>
            <w:r w:rsidRPr="00651BBA">
              <w:rPr>
                <w:color w:val="000000"/>
                <w:shd w:val="clear" w:color="auto" w:fill="FFFFFF"/>
              </w:rPr>
              <w:t xml:space="preserve"> pracovat jako teamový </w:t>
            </w:r>
            <w:r>
              <w:rPr>
                <w:color w:val="000000"/>
                <w:shd w:val="clear" w:color="auto" w:fill="FFFFFF"/>
              </w:rPr>
              <w:t>pracovník. J</w:t>
            </w:r>
            <w:r w:rsidRPr="00651BBA">
              <w:rPr>
                <w:color w:val="000000"/>
                <w:shd w:val="clear" w:color="auto" w:fill="FFFFFF"/>
              </w:rPr>
              <w:t>e ob</w:t>
            </w:r>
            <w:r>
              <w:rPr>
                <w:color w:val="000000"/>
                <w:shd w:val="clear" w:color="auto" w:fill="FFFFFF"/>
              </w:rPr>
              <w:t>e</w:t>
            </w:r>
            <w:r w:rsidRPr="00651BBA">
              <w:rPr>
                <w:color w:val="000000"/>
                <w:shd w:val="clear" w:color="auto" w:fill="FFFFFF"/>
              </w:rPr>
              <w:t>známen s tv</w:t>
            </w:r>
            <w:r>
              <w:rPr>
                <w:color w:val="000000"/>
                <w:shd w:val="clear" w:color="auto" w:fill="FFFFFF"/>
              </w:rPr>
              <w:t>ů</w:t>
            </w:r>
            <w:r w:rsidRPr="00651BBA">
              <w:rPr>
                <w:color w:val="000000"/>
                <w:shd w:val="clear" w:color="auto" w:fill="FFFFFF"/>
              </w:rPr>
              <w:t xml:space="preserve">rčími potenciály </w:t>
            </w:r>
            <w:r>
              <w:rPr>
                <w:color w:val="000000"/>
                <w:shd w:val="clear" w:color="auto" w:fill="FFFFFF"/>
              </w:rPr>
              <w:t>mezio</w:t>
            </w:r>
            <w:r w:rsidRPr="00651BBA">
              <w:rPr>
                <w:color w:val="000000"/>
                <w:shd w:val="clear" w:color="auto" w:fill="FFFFFF"/>
              </w:rPr>
              <w:t>borové spolupráce</w:t>
            </w:r>
            <w:r>
              <w:rPr>
                <w:color w:val="000000"/>
                <w:shd w:val="clear" w:color="auto" w:fill="FFFFFF"/>
              </w:rPr>
              <w:t>.</w:t>
            </w:r>
          </w:p>
        </w:tc>
      </w:tr>
      <w:tr w:rsidR="00806FFA" w14:paraId="74A07D84" w14:textId="77777777" w:rsidTr="00806FFA">
        <w:trPr>
          <w:trHeight w:val="265"/>
        </w:trPr>
        <w:tc>
          <w:tcPr>
            <w:tcW w:w="3653" w:type="dxa"/>
            <w:gridSpan w:val="2"/>
            <w:tcBorders>
              <w:top w:val="nil"/>
            </w:tcBorders>
            <w:shd w:val="clear" w:color="auto" w:fill="F7CAAC"/>
          </w:tcPr>
          <w:p w14:paraId="5BE2975A" w14:textId="77777777" w:rsidR="00806FFA" w:rsidRDefault="00806FFA" w:rsidP="00806FFA">
            <w:pPr>
              <w:jc w:val="both"/>
            </w:pPr>
            <w:r>
              <w:rPr>
                <w:b/>
              </w:rPr>
              <w:t>Studijní literatura a studijní pomůcky</w:t>
            </w:r>
          </w:p>
        </w:tc>
        <w:tc>
          <w:tcPr>
            <w:tcW w:w="6202" w:type="dxa"/>
            <w:gridSpan w:val="6"/>
            <w:tcBorders>
              <w:top w:val="nil"/>
              <w:bottom w:val="nil"/>
            </w:tcBorders>
          </w:tcPr>
          <w:p w14:paraId="1ED536B5" w14:textId="77777777" w:rsidR="00806FFA" w:rsidRDefault="00806FFA" w:rsidP="00806FFA">
            <w:pPr>
              <w:jc w:val="both"/>
            </w:pPr>
          </w:p>
        </w:tc>
      </w:tr>
      <w:tr w:rsidR="00806FFA" w14:paraId="4D564929" w14:textId="77777777" w:rsidTr="008718FB">
        <w:trPr>
          <w:trHeight w:val="304"/>
        </w:trPr>
        <w:tc>
          <w:tcPr>
            <w:tcW w:w="9855" w:type="dxa"/>
            <w:gridSpan w:val="8"/>
            <w:tcBorders>
              <w:top w:val="nil"/>
            </w:tcBorders>
          </w:tcPr>
          <w:p w14:paraId="2A4FAAC0" w14:textId="49ACBF66" w:rsidR="00806FFA" w:rsidRPr="008718FB" w:rsidRDefault="00806FFA" w:rsidP="00806FFA">
            <w:r w:rsidRPr="00464D6B">
              <w:t>Individuální výběr literatury dle zvoleného tématu zadání.</w:t>
            </w:r>
          </w:p>
        </w:tc>
      </w:tr>
    </w:tbl>
    <w:p w14:paraId="66A01B47" w14:textId="59A9C947" w:rsidR="000A4F35" w:rsidRDefault="000A4F35"/>
    <w:p w14:paraId="4CEAC41B" w14:textId="77777777" w:rsidR="000474CD" w:rsidRDefault="000474C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72DA1" w14:paraId="48B40CB3" w14:textId="77777777" w:rsidTr="00E72DA1">
        <w:tc>
          <w:tcPr>
            <w:tcW w:w="9855" w:type="dxa"/>
            <w:gridSpan w:val="8"/>
            <w:tcBorders>
              <w:bottom w:val="double" w:sz="4" w:space="0" w:color="auto"/>
            </w:tcBorders>
            <w:shd w:val="clear" w:color="auto" w:fill="BDD6EE"/>
          </w:tcPr>
          <w:p w14:paraId="53FA69A7" w14:textId="079A7E45" w:rsidR="00E72DA1" w:rsidRDefault="00E72DA1" w:rsidP="00E72DA1">
            <w:pPr>
              <w:jc w:val="both"/>
              <w:rPr>
                <w:b/>
                <w:sz w:val="28"/>
              </w:rPr>
            </w:pPr>
            <w:r>
              <w:lastRenderedPageBreak/>
              <w:br w:type="page"/>
            </w:r>
            <w:r>
              <w:rPr>
                <w:b/>
                <w:sz w:val="28"/>
              </w:rPr>
              <w:t>B-III – Charakteristika studijního předmětu</w:t>
            </w:r>
          </w:p>
        </w:tc>
      </w:tr>
      <w:tr w:rsidR="00E72DA1" w14:paraId="44C2FA9B" w14:textId="77777777" w:rsidTr="00E72DA1">
        <w:tc>
          <w:tcPr>
            <w:tcW w:w="3086" w:type="dxa"/>
            <w:tcBorders>
              <w:top w:val="double" w:sz="4" w:space="0" w:color="auto"/>
            </w:tcBorders>
            <w:shd w:val="clear" w:color="auto" w:fill="F7CAAC"/>
          </w:tcPr>
          <w:p w14:paraId="3E58117C" w14:textId="77777777" w:rsidR="00E72DA1" w:rsidRDefault="00E72DA1" w:rsidP="00E72DA1">
            <w:pPr>
              <w:rPr>
                <w:b/>
              </w:rPr>
            </w:pPr>
            <w:r>
              <w:rPr>
                <w:b/>
              </w:rPr>
              <w:t>Název studijního předmětu</w:t>
            </w:r>
          </w:p>
        </w:tc>
        <w:tc>
          <w:tcPr>
            <w:tcW w:w="6769" w:type="dxa"/>
            <w:gridSpan w:val="7"/>
            <w:tcBorders>
              <w:top w:val="double" w:sz="4" w:space="0" w:color="auto"/>
            </w:tcBorders>
          </w:tcPr>
          <w:p w14:paraId="53A38F72" w14:textId="77777777" w:rsidR="00E72DA1" w:rsidRDefault="00E72DA1" w:rsidP="00E72DA1">
            <w:pPr>
              <w:jc w:val="both"/>
            </w:pPr>
            <w:r>
              <w:t>Biomechanika</w:t>
            </w:r>
          </w:p>
        </w:tc>
      </w:tr>
      <w:tr w:rsidR="00E72DA1" w14:paraId="56F017C6" w14:textId="77777777" w:rsidTr="00E72DA1">
        <w:tc>
          <w:tcPr>
            <w:tcW w:w="3086" w:type="dxa"/>
            <w:shd w:val="clear" w:color="auto" w:fill="F7CAAC"/>
          </w:tcPr>
          <w:p w14:paraId="0714DF42" w14:textId="77777777" w:rsidR="00E72DA1" w:rsidRDefault="00E72DA1" w:rsidP="00E72DA1">
            <w:pPr>
              <w:rPr>
                <w:b/>
              </w:rPr>
            </w:pPr>
            <w:r>
              <w:rPr>
                <w:b/>
              </w:rPr>
              <w:t>Typ předmětu</w:t>
            </w:r>
          </w:p>
        </w:tc>
        <w:tc>
          <w:tcPr>
            <w:tcW w:w="3406" w:type="dxa"/>
            <w:gridSpan w:val="4"/>
          </w:tcPr>
          <w:p w14:paraId="46C59D60" w14:textId="77777777" w:rsidR="00E72DA1" w:rsidRDefault="00E72DA1" w:rsidP="00E72DA1">
            <w:pPr>
              <w:jc w:val="both"/>
            </w:pPr>
            <w:r>
              <w:t>povinný</w:t>
            </w:r>
          </w:p>
        </w:tc>
        <w:tc>
          <w:tcPr>
            <w:tcW w:w="2695" w:type="dxa"/>
            <w:gridSpan w:val="2"/>
            <w:shd w:val="clear" w:color="auto" w:fill="F7CAAC"/>
          </w:tcPr>
          <w:p w14:paraId="263340C5" w14:textId="77777777" w:rsidR="00E72DA1" w:rsidRDefault="00E72DA1" w:rsidP="00E72DA1">
            <w:pPr>
              <w:jc w:val="both"/>
            </w:pPr>
            <w:r>
              <w:rPr>
                <w:b/>
              </w:rPr>
              <w:t>doporučený ročník / semestr</w:t>
            </w:r>
          </w:p>
        </w:tc>
        <w:tc>
          <w:tcPr>
            <w:tcW w:w="668" w:type="dxa"/>
          </w:tcPr>
          <w:p w14:paraId="174897B1" w14:textId="77777777" w:rsidR="00E72DA1" w:rsidRDefault="00E72DA1" w:rsidP="00E72DA1">
            <w:pPr>
              <w:jc w:val="both"/>
            </w:pPr>
            <w:r>
              <w:t>1/ZS</w:t>
            </w:r>
          </w:p>
        </w:tc>
      </w:tr>
      <w:tr w:rsidR="00E72DA1" w14:paraId="0EFE4FA8" w14:textId="77777777" w:rsidTr="00E72DA1">
        <w:tc>
          <w:tcPr>
            <w:tcW w:w="3086" w:type="dxa"/>
            <w:shd w:val="clear" w:color="auto" w:fill="F7CAAC"/>
          </w:tcPr>
          <w:p w14:paraId="53CCE2CA" w14:textId="77777777" w:rsidR="00E72DA1" w:rsidRDefault="00E72DA1" w:rsidP="00E72DA1">
            <w:pPr>
              <w:rPr>
                <w:b/>
              </w:rPr>
            </w:pPr>
            <w:r>
              <w:rPr>
                <w:b/>
              </w:rPr>
              <w:t>Rozsah studijního předmětu</w:t>
            </w:r>
          </w:p>
        </w:tc>
        <w:tc>
          <w:tcPr>
            <w:tcW w:w="1701" w:type="dxa"/>
            <w:gridSpan w:val="2"/>
          </w:tcPr>
          <w:p w14:paraId="762553BE" w14:textId="63D55663" w:rsidR="00E72DA1" w:rsidRDefault="00E72DA1" w:rsidP="00E72DA1">
            <w:pPr>
              <w:jc w:val="both"/>
            </w:pPr>
            <w:r>
              <w:t>13</w:t>
            </w:r>
            <w:r w:rsidR="00BC3F5F">
              <w:t xml:space="preserve"> </w:t>
            </w:r>
            <w:r>
              <w:t>s + 13</w:t>
            </w:r>
            <w:r w:rsidR="00BC3F5F">
              <w:t xml:space="preserve"> </w:t>
            </w:r>
            <w:r>
              <w:t>c</w:t>
            </w:r>
          </w:p>
        </w:tc>
        <w:tc>
          <w:tcPr>
            <w:tcW w:w="889" w:type="dxa"/>
            <w:shd w:val="clear" w:color="auto" w:fill="F7CAAC"/>
          </w:tcPr>
          <w:p w14:paraId="110AA39A" w14:textId="77777777" w:rsidR="00E72DA1" w:rsidRDefault="00E72DA1" w:rsidP="00E72DA1">
            <w:pPr>
              <w:jc w:val="both"/>
              <w:rPr>
                <w:b/>
              </w:rPr>
            </w:pPr>
            <w:r>
              <w:rPr>
                <w:b/>
              </w:rPr>
              <w:t xml:space="preserve">hod. </w:t>
            </w:r>
          </w:p>
        </w:tc>
        <w:tc>
          <w:tcPr>
            <w:tcW w:w="816" w:type="dxa"/>
          </w:tcPr>
          <w:p w14:paraId="6032FCEC" w14:textId="77777777" w:rsidR="00E72DA1" w:rsidRDefault="00E72DA1" w:rsidP="00E72DA1">
            <w:pPr>
              <w:jc w:val="both"/>
            </w:pPr>
            <w:r>
              <w:t>26</w:t>
            </w:r>
          </w:p>
        </w:tc>
        <w:tc>
          <w:tcPr>
            <w:tcW w:w="2156" w:type="dxa"/>
            <w:shd w:val="clear" w:color="auto" w:fill="F7CAAC"/>
          </w:tcPr>
          <w:p w14:paraId="1F1DC97F" w14:textId="77777777" w:rsidR="00E72DA1" w:rsidRDefault="00E72DA1" w:rsidP="00E72DA1">
            <w:pPr>
              <w:jc w:val="both"/>
              <w:rPr>
                <w:b/>
              </w:rPr>
            </w:pPr>
            <w:r>
              <w:rPr>
                <w:b/>
              </w:rPr>
              <w:t>kreditů</w:t>
            </w:r>
          </w:p>
        </w:tc>
        <w:tc>
          <w:tcPr>
            <w:tcW w:w="1207" w:type="dxa"/>
            <w:gridSpan w:val="2"/>
          </w:tcPr>
          <w:p w14:paraId="54C7C5DB" w14:textId="77777777" w:rsidR="00E72DA1" w:rsidRDefault="00E72DA1" w:rsidP="00E72DA1">
            <w:pPr>
              <w:jc w:val="both"/>
            </w:pPr>
            <w:r>
              <w:t>2</w:t>
            </w:r>
          </w:p>
        </w:tc>
      </w:tr>
      <w:tr w:rsidR="00E72DA1" w14:paraId="20029DB5" w14:textId="77777777" w:rsidTr="00E72DA1">
        <w:tc>
          <w:tcPr>
            <w:tcW w:w="3086" w:type="dxa"/>
            <w:shd w:val="clear" w:color="auto" w:fill="F7CAAC"/>
          </w:tcPr>
          <w:p w14:paraId="4D42A57D" w14:textId="77777777" w:rsidR="00E72DA1" w:rsidRDefault="00E72DA1" w:rsidP="00E72DA1">
            <w:pPr>
              <w:rPr>
                <w:b/>
                <w:sz w:val="22"/>
              </w:rPr>
            </w:pPr>
            <w:r>
              <w:rPr>
                <w:b/>
              </w:rPr>
              <w:t>Prerekvizity, korekvizity, ekvivalence</w:t>
            </w:r>
          </w:p>
        </w:tc>
        <w:tc>
          <w:tcPr>
            <w:tcW w:w="6769" w:type="dxa"/>
            <w:gridSpan w:val="7"/>
          </w:tcPr>
          <w:p w14:paraId="10D394DD" w14:textId="77777777" w:rsidR="00E72DA1" w:rsidRDefault="00E72DA1" w:rsidP="00E72DA1">
            <w:pPr>
              <w:jc w:val="both"/>
            </w:pPr>
          </w:p>
        </w:tc>
      </w:tr>
      <w:tr w:rsidR="00E72DA1" w14:paraId="0EAB889C" w14:textId="77777777" w:rsidTr="00E72DA1">
        <w:tc>
          <w:tcPr>
            <w:tcW w:w="3086" w:type="dxa"/>
            <w:shd w:val="clear" w:color="auto" w:fill="F7CAAC"/>
          </w:tcPr>
          <w:p w14:paraId="1F68DDCE" w14:textId="77777777" w:rsidR="00E72DA1" w:rsidRDefault="00E72DA1" w:rsidP="00E72DA1">
            <w:pPr>
              <w:rPr>
                <w:b/>
              </w:rPr>
            </w:pPr>
            <w:r>
              <w:rPr>
                <w:b/>
              </w:rPr>
              <w:t>Způsob ověření studijních výsledků</w:t>
            </w:r>
          </w:p>
        </w:tc>
        <w:tc>
          <w:tcPr>
            <w:tcW w:w="3406" w:type="dxa"/>
            <w:gridSpan w:val="4"/>
          </w:tcPr>
          <w:p w14:paraId="1511F264" w14:textId="77777777" w:rsidR="00E72DA1" w:rsidRDefault="00E72DA1" w:rsidP="00E72DA1">
            <w:pPr>
              <w:jc w:val="both"/>
            </w:pPr>
            <w:r>
              <w:t>klasifikovaný zápočet</w:t>
            </w:r>
          </w:p>
        </w:tc>
        <w:tc>
          <w:tcPr>
            <w:tcW w:w="2156" w:type="dxa"/>
            <w:shd w:val="clear" w:color="auto" w:fill="F7CAAC"/>
          </w:tcPr>
          <w:p w14:paraId="6C8CB5E6" w14:textId="77777777" w:rsidR="00E72DA1" w:rsidRDefault="00E72DA1" w:rsidP="00E72DA1">
            <w:pPr>
              <w:jc w:val="both"/>
              <w:rPr>
                <w:b/>
              </w:rPr>
            </w:pPr>
            <w:r>
              <w:rPr>
                <w:b/>
              </w:rPr>
              <w:t>Forma výuky</w:t>
            </w:r>
          </w:p>
        </w:tc>
        <w:tc>
          <w:tcPr>
            <w:tcW w:w="1207" w:type="dxa"/>
            <w:gridSpan w:val="2"/>
          </w:tcPr>
          <w:p w14:paraId="6D2B3502" w14:textId="77777777" w:rsidR="00E72DA1" w:rsidRDefault="00E72DA1" w:rsidP="00E72DA1">
            <w:pPr>
              <w:jc w:val="both"/>
            </w:pPr>
            <w:r>
              <w:t>seminář,</w:t>
            </w:r>
          </w:p>
          <w:p w14:paraId="2D9D82B1" w14:textId="77777777" w:rsidR="00E72DA1" w:rsidRDefault="00E72DA1" w:rsidP="00E72DA1">
            <w:pPr>
              <w:jc w:val="both"/>
            </w:pPr>
            <w:r>
              <w:t>cvičení</w:t>
            </w:r>
          </w:p>
        </w:tc>
      </w:tr>
      <w:tr w:rsidR="00E72DA1" w14:paraId="67DE0EDB" w14:textId="77777777" w:rsidTr="00E72DA1">
        <w:tc>
          <w:tcPr>
            <w:tcW w:w="3086" w:type="dxa"/>
            <w:shd w:val="clear" w:color="auto" w:fill="F7CAAC"/>
          </w:tcPr>
          <w:p w14:paraId="65A48703" w14:textId="77777777" w:rsidR="00E72DA1" w:rsidRDefault="00E72DA1" w:rsidP="00E72DA1">
            <w:pPr>
              <w:rPr>
                <w:b/>
              </w:rPr>
            </w:pPr>
            <w:r>
              <w:rPr>
                <w:b/>
              </w:rPr>
              <w:t>Forma způsobu ověření studijních výsledků a další požadavky na studenta</w:t>
            </w:r>
          </w:p>
        </w:tc>
        <w:tc>
          <w:tcPr>
            <w:tcW w:w="6769" w:type="dxa"/>
            <w:gridSpan w:val="7"/>
            <w:tcBorders>
              <w:bottom w:val="nil"/>
            </w:tcBorders>
          </w:tcPr>
          <w:p w14:paraId="73DC5CB9" w14:textId="7D3F1DA1" w:rsidR="00E72DA1" w:rsidRDefault="00797B3D" w:rsidP="00E72DA1">
            <w:pPr>
              <w:jc w:val="both"/>
            </w:pPr>
            <w:r>
              <w:t>80% účast ve výuce</w:t>
            </w:r>
          </w:p>
        </w:tc>
      </w:tr>
      <w:tr w:rsidR="00E72DA1" w14:paraId="3270AFF8" w14:textId="77777777" w:rsidTr="00797B3D">
        <w:trPr>
          <w:trHeight w:val="264"/>
        </w:trPr>
        <w:tc>
          <w:tcPr>
            <w:tcW w:w="9855" w:type="dxa"/>
            <w:gridSpan w:val="8"/>
            <w:tcBorders>
              <w:top w:val="nil"/>
            </w:tcBorders>
          </w:tcPr>
          <w:p w14:paraId="4CECC5E5" w14:textId="77777777" w:rsidR="00E72DA1" w:rsidRDefault="00E72DA1" w:rsidP="00E72DA1"/>
        </w:tc>
      </w:tr>
      <w:tr w:rsidR="00E72DA1" w14:paraId="2CE0B71D" w14:textId="77777777" w:rsidTr="00E72DA1">
        <w:trPr>
          <w:trHeight w:val="197"/>
        </w:trPr>
        <w:tc>
          <w:tcPr>
            <w:tcW w:w="3086" w:type="dxa"/>
            <w:tcBorders>
              <w:top w:val="nil"/>
            </w:tcBorders>
            <w:shd w:val="clear" w:color="auto" w:fill="F7CAAC"/>
          </w:tcPr>
          <w:p w14:paraId="281B8567" w14:textId="77777777" w:rsidR="00E72DA1" w:rsidRDefault="00E72DA1" w:rsidP="00E72DA1">
            <w:pPr>
              <w:rPr>
                <w:b/>
              </w:rPr>
            </w:pPr>
            <w:r>
              <w:rPr>
                <w:b/>
              </w:rPr>
              <w:t>Garant předmětu</w:t>
            </w:r>
          </w:p>
        </w:tc>
        <w:tc>
          <w:tcPr>
            <w:tcW w:w="6769" w:type="dxa"/>
            <w:gridSpan w:val="7"/>
            <w:tcBorders>
              <w:top w:val="nil"/>
            </w:tcBorders>
          </w:tcPr>
          <w:p w14:paraId="42D97EC2" w14:textId="77777777" w:rsidR="00E72DA1" w:rsidRDefault="00E72DA1" w:rsidP="00E72DA1">
            <w:pPr>
              <w:jc w:val="both"/>
            </w:pPr>
            <w:r>
              <w:t xml:space="preserve">Ing. Martina Dokulilová, Ph.D. </w:t>
            </w:r>
          </w:p>
        </w:tc>
      </w:tr>
      <w:tr w:rsidR="00E72DA1" w14:paraId="59B70C28" w14:textId="77777777" w:rsidTr="00E72DA1">
        <w:trPr>
          <w:trHeight w:val="243"/>
        </w:trPr>
        <w:tc>
          <w:tcPr>
            <w:tcW w:w="3086" w:type="dxa"/>
            <w:tcBorders>
              <w:top w:val="nil"/>
            </w:tcBorders>
            <w:shd w:val="clear" w:color="auto" w:fill="F7CAAC"/>
          </w:tcPr>
          <w:p w14:paraId="43DD96D2" w14:textId="77777777" w:rsidR="00E72DA1" w:rsidRDefault="00E72DA1" w:rsidP="00E72DA1">
            <w:pPr>
              <w:rPr>
                <w:b/>
              </w:rPr>
            </w:pPr>
            <w:r>
              <w:rPr>
                <w:b/>
              </w:rPr>
              <w:t>Zapojení garanta do výuky předmětu</w:t>
            </w:r>
          </w:p>
        </w:tc>
        <w:tc>
          <w:tcPr>
            <w:tcW w:w="6769" w:type="dxa"/>
            <w:gridSpan w:val="7"/>
            <w:tcBorders>
              <w:top w:val="nil"/>
            </w:tcBorders>
          </w:tcPr>
          <w:p w14:paraId="26EFD47A" w14:textId="602CBB7B" w:rsidR="00E72DA1" w:rsidRDefault="00A83681" w:rsidP="00E72DA1">
            <w:pPr>
              <w:jc w:val="both"/>
            </w:pPr>
            <w:r>
              <w:t>100 %</w:t>
            </w:r>
          </w:p>
        </w:tc>
      </w:tr>
      <w:tr w:rsidR="00E72DA1" w14:paraId="13EB4C0B" w14:textId="77777777" w:rsidTr="00E72DA1">
        <w:tc>
          <w:tcPr>
            <w:tcW w:w="3086" w:type="dxa"/>
            <w:shd w:val="clear" w:color="auto" w:fill="F7CAAC"/>
          </w:tcPr>
          <w:p w14:paraId="5E5A5171" w14:textId="77777777" w:rsidR="00E72DA1" w:rsidRDefault="00E72DA1" w:rsidP="00E72DA1">
            <w:pPr>
              <w:rPr>
                <w:b/>
              </w:rPr>
            </w:pPr>
            <w:r>
              <w:rPr>
                <w:b/>
              </w:rPr>
              <w:t>Vyučující</w:t>
            </w:r>
          </w:p>
        </w:tc>
        <w:tc>
          <w:tcPr>
            <w:tcW w:w="6769" w:type="dxa"/>
            <w:gridSpan w:val="7"/>
            <w:tcBorders>
              <w:bottom w:val="nil"/>
            </w:tcBorders>
          </w:tcPr>
          <w:p w14:paraId="49F34001" w14:textId="77777777" w:rsidR="00E72DA1" w:rsidRDefault="00E72DA1" w:rsidP="00E72DA1">
            <w:pPr>
              <w:jc w:val="both"/>
            </w:pPr>
            <w:r>
              <w:t xml:space="preserve">Ing. Martina Dokulilová, Ph.D. </w:t>
            </w:r>
          </w:p>
        </w:tc>
      </w:tr>
      <w:tr w:rsidR="00E72DA1" w14:paraId="2231B46E" w14:textId="77777777" w:rsidTr="008718FB">
        <w:trPr>
          <w:trHeight w:val="154"/>
        </w:trPr>
        <w:tc>
          <w:tcPr>
            <w:tcW w:w="9855" w:type="dxa"/>
            <w:gridSpan w:val="8"/>
            <w:tcBorders>
              <w:top w:val="nil"/>
            </w:tcBorders>
          </w:tcPr>
          <w:p w14:paraId="44D10821" w14:textId="77777777" w:rsidR="00E72DA1" w:rsidRDefault="00E72DA1" w:rsidP="00E72DA1">
            <w:pPr>
              <w:jc w:val="both"/>
            </w:pPr>
          </w:p>
        </w:tc>
      </w:tr>
      <w:tr w:rsidR="00E72DA1" w14:paraId="17C1E05E" w14:textId="77777777" w:rsidTr="00E72DA1">
        <w:tc>
          <w:tcPr>
            <w:tcW w:w="3086" w:type="dxa"/>
            <w:shd w:val="clear" w:color="auto" w:fill="F7CAAC"/>
          </w:tcPr>
          <w:p w14:paraId="67E39CA7" w14:textId="77777777" w:rsidR="00E72DA1" w:rsidRDefault="00E72DA1" w:rsidP="00E72DA1">
            <w:pPr>
              <w:jc w:val="both"/>
              <w:rPr>
                <w:b/>
              </w:rPr>
            </w:pPr>
            <w:r>
              <w:rPr>
                <w:b/>
              </w:rPr>
              <w:t>Stručná anotace předmětu</w:t>
            </w:r>
          </w:p>
        </w:tc>
        <w:tc>
          <w:tcPr>
            <w:tcW w:w="6769" w:type="dxa"/>
            <w:gridSpan w:val="7"/>
            <w:tcBorders>
              <w:bottom w:val="nil"/>
            </w:tcBorders>
          </w:tcPr>
          <w:p w14:paraId="21FD9174" w14:textId="77777777" w:rsidR="00E72DA1" w:rsidRDefault="00E72DA1" w:rsidP="00E72DA1">
            <w:pPr>
              <w:jc w:val="both"/>
            </w:pPr>
          </w:p>
        </w:tc>
      </w:tr>
      <w:tr w:rsidR="00E72DA1" w14:paraId="6E5A1241" w14:textId="77777777" w:rsidTr="00E72DA1">
        <w:trPr>
          <w:trHeight w:val="3938"/>
        </w:trPr>
        <w:tc>
          <w:tcPr>
            <w:tcW w:w="9855" w:type="dxa"/>
            <w:gridSpan w:val="8"/>
            <w:tcBorders>
              <w:top w:val="nil"/>
              <w:bottom w:val="single" w:sz="12" w:space="0" w:color="auto"/>
            </w:tcBorders>
          </w:tcPr>
          <w:p w14:paraId="36AB0FD8" w14:textId="793B3C32" w:rsidR="002E339A" w:rsidRPr="001B5418" w:rsidRDefault="00E72DA1" w:rsidP="00C631D1">
            <w:pPr>
              <w:spacing w:after="120"/>
              <w:jc w:val="both"/>
            </w:pPr>
            <w:r>
              <w:t>Cílem předmětu je získat základní informace o anatomii lidského těla se zaměřením na dolní končetinu. Tyto znalosti jsou dále rozšířeny na problematiku deformit nohy, zákonitostí růstu, fyziologie chůze a problematiku diabetické nohy.</w:t>
            </w:r>
          </w:p>
          <w:p w14:paraId="1A93D930" w14:textId="77777777" w:rsidR="00E72DA1" w:rsidRPr="00AF68B3" w:rsidRDefault="00E72DA1" w:rsidP="00D3581F">
            <w:pPr>
              <w:pStyle w:val="Odstavecseseznamem"/>
              <w:numPr>
                <w:ilvl w:val="0"/>
                <w:numId w:val="36"/>
              </w:numPr>
              <w:spacing w:after="160" w:line="259" w:lineRule="auto"/>
              <w:jc w:val="both"/>
            </w:pPr>
            <w:r>
              <w:t>Fylogenetický vývoj člověka</w:t>
            </w:r>
          </w:p>
          <w:p w14:paraId="34FFC12F" w14:textId="77777777" w:rsidR="00E72DA1" w:rsidRPr="00AF68B3" w:rsidRDefault="00E72DA1" w:rsidP="00D3581F">
            <w:pPr>
              <w:pStyle w:val="Odstavecseseznamem"/>
              <w:numPr>
                <w:ilvl w:val="0"/>
                <w:numId w:val="36"/>
              </w:numPr>
              <w:spacing w:after="160" w:line="259" w:lineRule="auto"/>
              <w:jc w:val="both"/>
            </w:pPr>
            <w:r>
              <w:t>Ontogenetický vývoj člověka</w:t>
            </w:r>
          </w:p>
          <w:p w14:paraId="52A2EB22" w14:textId="77777777" w:rsidR="00E72DA1" w:rsidRPr="00AF68B3" w:rsidRDefault="00E72DA1" w:rsidP="00D3581F">
            <w:pPr>
              <w:pStyle w:val="Odstavecseseznamem"/>
              <w:numPr>
                <w:ilvl w:val="0"/>
                <w:numId w:val="36"/>
              </w:numPr>
              <w:spacing w:after="160" w:line="259" w:lineRule="auto"/>
              <w:jc w:val="both"/>
            </w:pPr>
            <w:r>
              <w:t>Základy anatomie, osy a roviny</w:t>
            </w:r>
          </w:p>
          <w:p w14:paraId="4F2366FE" w14:textId="77777777" w:rsidR="00E72DA1" w:rsidRPr="00AF68B3" w:rsidRDefault="00E72DA1" w:rsidP="00D3581F">
            <w:pPr>
              <w:pStyle w:val="Odstavecseseznamem"/>
              <w:numPr>
                <w:ilvl w:val="0"/>
                <w:numId w:val="36"/>
              </w:numPr>
              <w:spacing w:after="160" w:line="259" w:lineRule="auto"/>
              <w:jc w:val="both"/>
            </w:pPr>
            <w:r>
              <w:t>Stavba lidského těla</w:t>
            </w:r>
          </w:p>
          <w:p w14:paraId="1C3310D7" w14:textId="77777777" w:rsidR="00E72DA1" w:rsidRPr="00AF68B3" w:rsidRDefault="00E72DA1" w:rsidP="00D3581F">
            <w:pPr>
              <w:pStyle w:val="Odstavecseseznamem"/>
              <w:numPr>
                <w:ilvl w:val="0"/>
                <w:numId w:val="36"/>
              </w:numPr>
              <w:spacing w:after="160" w:line="259" w:lineRule="auto"/>
              <w:jc w:val="both"/>
            </w:pPr>
            <w:r>
              <w:t>Kostra dolní končetiny</w:t>
            </w:r>
          </w:p>
          <w:p w14:paraId="6E19D787" w14:textId="77777777" w:rsidR="00E72DA1" w:rsidRPr="00475594" w:rsidRDefault="00E72DA1" w:rsidP="00D3581F">
            <w:pPr>
              <w:pStyle w:val="Odstavecseseznamem"/>
              <w:numPr>
                <w:ilvl w:val="0"/>
                <w:numId w:val="36"/>
              </w:numPr>
              <w:spacing w:after="160" w:line="259" w:lineRule="auto"/>
              <w:jc w:val="both"/>
            </w:pPr>
            <w:r>
              <w:t>Vývoj nohy a její kyneziologie</w:t>
            </w:r>
          </w:p>
          <w:p w14:paraId="706E448F" w14:textId="77777777" w:rsidR="00E72DA1" w:rsidRPr="00AF68B3" w:rsidRDefault="00E72DA1" w:rsidP="00D3581F">
            <w:pPr>
              <w:pStyle w:val="Odstavecseseznamem"/>
              <w:numPr>
                <w:ilvl w:val="0"/>
                <w:numId w:val="36"/>
              </w:numPr>
              <w:spacing w:after="160" w:line="259" w:lineRule="auto"/>
              <w:jc w:val="both"/>
            </w:pPr>
            <w:r>
              <w:t>Svaly dolní končetiny a jejich funkce</w:t>
            </w:r>
          </w:p>
          <w:p w14:paraId="51491F27" w14:textId="77777777" w:rsidR="00E72DA1" w:rsidRPr="00AF68B3" w:rsidRDefault="00E72DA1" w:rsidP="00D3581F">
            <w:pPr>
              <w:pStyle w:val="Odstavecseseznamem"/>
              <w:numPr>
                <w:ilvl w:val="0"/>
                <w:numId w:val="36"/>
              </w:numPr>
              <w:spacing w:after="160" w:line="259" w:lineRule="auto"/>
              <w:jc w:val="both"/>
            </w:pPr>
            <w:r>
              <w:t>Krevní zásobení dolní končetiny</w:t>
            </w:r>
          </w:p>
          <w:p w14:paraId="7D3D0916" w14:textId="77777777" w:rsidR="00E72DA1" w:rsidRPr="00AF68B3" w:rsidRDefault="00E72DA1" w:rsidP="00D3581F">
            <w:pPr>
              <w:pStyle w:val="Odstavecseseznamem"/>
              <w:numPr>
                <w:ilvl w:val="0"/>
                <w:numId w:val="36"/>
              </w:numPr>
              <w:spacing w:after="160" w:line="259" w:lineRule="auto"/>
              <w:jc w:val="both"/>
            </w:pPr>
            <w:r>
              <w:t>Fyziologie chůze</w:t>
            </w:r>
          </w:p>
          <w:p w14:paraId="29927CBE" w14:textId="77777777" w:rsidR="00E72DA1" w:rsidRDefault="00E72DA1" w:rsidP="00D3581F">
            <w:pPr>
              <w:pStyle w:val="Odstavecseseznamem"/>
              <w:numPr>
                <w:ilvl w:val="0"/>
                <w:numId w:val="36"/>
              </w:numPr>
              <w:spacing w:after="160" w:line="259" w:lineRule="auto"/>
              <w:jc w:val="both"/>
            </w:pPr>
            <w:r>
              <w:t>Deformity nohou</w:t>
            </w:r>
          </w:p>
          <w:p w14:paraId="73C8404A" w14:textId="77777777" w:rsidR="00E72DA1" w:rsidRPr="00402E1A" w:rsidRDefault="00E72DA1" w:rsidP="00D3581F">
            <w:pPr>
              <w:pStyle w:val="Odstavecseseznamem"/>
              <w:numPr>
                <w:ilvl w:val="0"/>
                <w:numId w:val="36"/>
              </w:numPr>
              <w:spacing w:after="160" w:line="259" w:lineRule="auto"/>
              <w:jc w:val="both"/>
            </w:pPr>
            <w:r>
              <w:t>Klasifikace deformit nohou, jejich stanovování a vyhodnocování</w:t>
            </w:r>
          </w:p>
          <w:p w14:paraId="64574AB8" w14:textId="77777777" w:rsidR="00E72DA1" w:rsidRPr="00AF68B3" w:rsidRDefault="00E72DA1" w:rsidP="00D3581F">
            <w:pPr>
              <w:pStyle w:val="Odstavecseseznamem"/>
              <w:numPr>
                <w:ilvl w:val="0"/>
                <w:numId w:val="36"/>
              </w:numPr>
              <w:spacing w:after="160" w:line="259" w:lineRule="auto"/>
              <w:jc w:val="both"/>
            </w:pPr>
            <w:r>
              <w:t>Dětská noha vs. noha dospělého</w:t>
            </w:r>
          </w:p>
          <w:p w14:paraId="35BEEAAF" w14:textId="6E051C2F" w:rsidR="00797B3D" w:rsidRPr="00214B09" w:rsidRDefault="00E72DA1" w:rsidP="00C631D1">
            <w:pPr>
              <w:pStyle w:val="Odstavecseseznamem"/>
              <w:numPr>
                <w:ilvl w:val="0"/>
                <w:numId w:val="36"/>
              </w:numPr>
              <w:spacing w:after="120"/>
              <w:ind w:left="714" w:hanging="357"/>
              <w:contextualSpacing w:val="0"/>
              <w:jc w:val="both"/>
            </w:pPr>
            <w:r w:rsidRPr="00214B09">
              <w:t>Diabetická noha</w:t>
            </w:r>
          </w:p>
          <w:p w14:paraId="136A415C" w14:textId="2BC63F8D" w:rsidR="00E72DA1" w:rsidRPr="00AF68B3" w:rsidRDefault="00E72DA1" w:rsidP="00E72DA1">
            <w:pPr>
              <w:jc w:val="both"/>
            </w:pPr>
            <w:r w:rsidRPr="004165C6">
              <w:rPr>
                <w:bCs/>
              </w:rPr>
              <w:t xml:space="preserve">Student je schopen </w:t>
            </w:r>
            <w:r>
              <w:rPr>
                <w:bCs/>
              </w:rPr>
              <w:t xml:space="preserve">využít získané </w:t>
            </w:r>
            <w:r w:rsidRPr="004165C6">
              <w:rPr>
                <w:bCs/>
              </w:rPr>
              <w:t xml:space="preserve">informace </w:t>
            </w:r>
            <w:r>
              <w:rPr>
                <w:bCs/>
              </w:rPr>
              <w:t>v oblastech péče o zdraví, správnou péči o nohu a její vývoj</w:t>
            </w:r>
            <w:r w:rsidR="00945D30">
              <w:rPr>
                <w:bCs/>
              </w:rPr>
              <w:t xml:space="preserve"> i ve vazbě na tvorbu obuvi.</w:t>
            </w:r>
            <w:r>
              <w:rPr>
                <w:bCs/>
              </w:rPr>
              <w:t xml:space="preserve"> </w:t>
            </w:r>
          </w:p>
        </w:tc>
      </w:tr>
      <w:tr w:rsidR="00E72DA1" w14:paraId="32557869" w14:textId="77777777" w:rsidTr="00E72DA1">
        <w:trPr>
          <w:trHeight w:val="265"/>
        </w:trPr>
        <w:tc>
          <w:tcPr>
            <w:tcW w:w="3653" w:type="dxa"/>
            <w:gridSpan w:val="2"/>
            <w:tcBorders>
              <w:top w:val="nil"/>
            </w:tcBorders>
            <w:shd w:val="clear" w:color="auto" w:fill="F7CAAC"/>
          </w:tcPr>
          <w:p w14:paraId="107B2B6C" w14:textId="77777777" w:rsidR="00E72DA1" w:rsidRDefault="00E72DA1" w:rsidP="00E72DA1">
            <w:pPr>
              <w:jc w:val="both"/>
            </w:pPr>
            <w:r>
              <w:rPr>
                <w:b/>
              </w:rPr>
              <w:t>Studijní literatura a studijní pomůcky</w:t>
            </w:r>
          </w:p>
        </w:tc>
        <w:tc>
          <w:tcPr>
            <w:tcW w:w="6202" w:type="dxa"/>
            <w:gridSpan w:val="6"/>
            <w:tcBorders>
              <w:top w:val="nil"/>
              <w:bottom w:val="nil"/>
            </w:tcBorders>
          </w:tcPr>
          <w:p w14:paraId="603D7F9C" w14:textId="77777777" w:rsidR="00E72DA1" w:rsidRDefault="00E72DA1" w:rsidP="00E72DA1">
            <w:pPr>
              <w:jc w:val="both"/>
            </w:pPr>
          </w:p>
        </w:tc>
      </w:tr>
      <w:tr w:rsidR="00E72DA1" w:rsidRPr="003F7F55" w14:paraId="00818EB3" w14:textId="77777777" w:rsidTr="008718FB">
        <w:trPr>
          <w:trHeight w:val="1071"/>
        </w:trPr>
        <w:tc>
          <w:tcPr>
            <w:tcW w:w="9855" w:type="dxa"/>
            <w:gridSpan w:val="8"/>
            <w:tcBorders>
              <w:top w:val="nil"/>
            </w:tcBorders>
          </w:tcPr>
          <w:p w14:paraId="13F92DD6" w14:textId="77777777" w:rsidR="00E72DA1" w:rsidRDefault="00E72DA1" w:rsidP="00E72DA1">
            <w:pPr>
              <w:jc w:val="both"/>
              <w:rPr>
                <w:b/>
              </w:rPr>
            </w:pPr>
            <w:r w:rsidRPr="003F7F55">
              <w:rPr>
                <w:b/>
              </w:rPr>
              <w:t>Povinná:</w:t>
            </w:r>
          </w:p>
          <w:p w14:paraId="318B1925" w14:textId="66B446EA" w:rsidR="004A00AF" w:rsidRDefault="004A00AF" w:rsidP="002E339A">
            <w:pPr>
              <w:jc w:val="both"/>
              <w:rPr>
                <w:b/>
              </w:rPr>
            </w:pPr>
            <w:r w:rsidRPr="004A00AF">
              <w:t xml:space="preserve">ČIHÁK, Radomír, GRIM, Miloš a Oldřich FEJFAR, ed. </w:t>
            </w:r>
            <w:r w:rsidRPr="00E153D9">
              <w:rPr>
                <w:i/>
                <w:iCs/>
              </w:rPr>
              <w:t>Anatomie</w:t>
            </w:r>
            <w:r w:rsidRPr="004A00AF">
              <w:t>. Třetí, upravené a doplněné vydání. Praha: Grada, 2016, 5 svazků. ISBN 9788024738178.</w:t>
            </w:r>
            <w:r w:rsidRPr="004A00AF" w:rsidDel="004A00AF">
              <w:t xml:space="preserve"> </w:t>
            </w:r>
          </w:p>
          <w:p w14:paraId="3457F8CA" w14:textId="4DDCFAB7" w:rsidR="002E339A" w:rsidRPr="003F7F55" w:rsidRDefault="002E339A" w:rsidP="002E339A">
            <w:pPr>
              <w:jc w:val="both"/>
              <w:rPr>
                <w:b/>
              </w:rPr>
            </w:pPr>
            <w:r w:rsidRPr="003F7F55">
              <w:rPr>
                <w:b/>
              </w:rPr>
              <w:t>Doporučená:</w:t>
            </w:r>
          </w:p>
          <w:p w14:paraId="27781F59" w14:textId="7E4AF4D0" w:rsidR="006609C7" w:rsidRDefault="006609C7" w:rsidP="00F013E3">
            <w:pPr>
              <w:jc w:val="both"/>
              <w:rPr>
                <w:ins w:id="41" w:author="Hana Ponížilová" w:date="2023-05-25T15:13:00Z"/>
              </w:rPr>
            </w:pPr>
            <w:ins w:id="42" w:author="Hana Ponížilová" w:date="2023-05-25T15:13:00Z">
              <w:r w:rsidRPr="006609C7">
                <w:t xml:space="preserve">ČAPEK, Lukáš, Petr HÁJEK a Petr HENYŠ. </w:t>
              </w:r>
              <w:r w:rsidRPr="00743C0B">
                <w:rPr>
                  <w:i/>
                  <w:iCs/>
                </w:rPr>
                <w:t>Biomechanika člověka</w:t>
              </w:r>
              <w:r w:rsidRPr="006609C7">
                <w:t xml:space="preserve">. Grada, 2018. ISBN 978-80-271-0367-6. </w:t>
              </w:r>
            </w:ins>
          </w:p>
          <w:p w14:paraId="48576275" w14:textId="0CA4C076" w:rsidR="00EB3AA5" w:rsidRDefault="00F013E3" w:rsidP="00F013E3">
            <w:pPr>
              <w:jc w:val="both"/>
            </w:pPr>
            <w:r w:rsidRPr="00F013E3">
              <w:t>L</w:t>
            </w:r>
            <w:r>
              <w:t>INC,</w:t>
            </w:r>
            <w:r w:rsidRPr="00F013E3">
              <w:t xml:space="preserve"> R., D</w:t>
            </w:r>
            <w:r>
              <w:t>OUBKOVÁ,</w:t>
            </w:r>
            <w:r w:rsidRPr="00F013E3">
              <w:t xml:space="preserve"> A. </w:t>
            </w:r>
            <w:r>
              <w:rPr>
                <w:i/>
              </w:rPr>
              <w:t>Anatomie hybnosti I.</w:t>
            </w:r>
            <w:r w:rsidRPr="00F013E3">
              <w:t xml:space="preserve"> Učební texty Univerzity Karlovy v Praze, Karolinum, Praha 1999, </w:t>
            </w:r>
          </w:p>
          <w:p w14:paraId="1613611F" w14:textId="78FACB55" w:rsidR="00E72DA1" w:rsidRPr="00F013E3" w:rsidRDefault="00F013E3" w:rsidP="00F013E3">
            <w:pPr>
              <w:jc w:val="both"/>
            </w:pPr>
            <w:r w:rsidRPr="00F013E3">
              <w:t>ISBN 80-7184-993-6.</w:t>
            </w:r>
          </w:p>
        </w:tc>
      </w:tr>
    </w:tbl>
    <w:p w14:paraId="363AE2AA" w14:textId="77777777" w:rsidR="000A4F35" w:rsidRDefault="000A4F35"/>
    <w:p w14:paraId="5AED9CE6" w14:textId="77777777" w:rsidR="000A4F35" w:rsidRDefault="000A4F35"/>
    <w:p w14:paraId="637DBE59" w14:textId="77777777" w:rsidR="00560334" w:rsidRDefault="0056033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60334" w14:paraId="6599EA5A" w14:textId="77777777" w:rsidTr="006B3067">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47821CDB" w14:textId="6E0F7EBB" w:rsidR="00560334" w:rsidRDefault="00560334" w:rsidP="00560334">
            <w:pPr>
              <w:jc w:val="both"/>
              <w:rPr>
                <w:b/>
                <w:sz w:val="28"/>
              </w:rPr>
            </w:pPr>
            <w:r>
              <w:lastRenderedPageBreak/>
              <w:br w:type="page"/>
            </w:r>
            <w:r>
              <w:rPr>
                <w:b/>
                <w:sz w:val="28"/>
              </w:rPr>
              <w:t>B-III – Charakteristika studijního předmětu</w:t>
            </w:r>
          </w:p>
        </w:tc>
      </w:tr>
      <w:tr w:rsidR="00560334" w14:paraId="15F363E5" w14:textId="77777777" w:rsidTr="00560334">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5CC07501" w14:textId="77777777" w:rsidR="00560334" w:rsidRDefault="00560334" w:rsidP="00560334">
            <w:pPr>
              <w:jc w:val="both"/>
              <w:rPr>
                <w:b/>
              </w:rPr>
            </w:pPr>
            <w:r>
              <w:rPr>
                <w:b/>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14:paraId="5E55A04C" w14:textId="77777777" w:rsidR="00560334" w:rsidRDefault="00560334" w:rsidP="00560334">
            <w:r>
              <w:rPr>
                <w:color w:val="222222"/>
                <w:shd w:val="clear" w:color="auto" w:fill="FFFFFF"/>
              </w:rPr>
              <w:t>Cirkulární ekonomika a design 1</w:t>
            </w:r>
          </w:p>
        </w:tc>
      </w:tr>
      <w:tr w:rsidR="00560334" w14:paraId="71CE666C" w14:textId="77777777" w:rsidTr="00560334">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54C0B54" w14:textId="77777777" w:rsidR="00560334" w:rsidRDefault="00560334" w:rsidP="00560334">
            <w:pPr>
              <w:rPr>
                <w:b/>
              </w:rPr>
            </w:pPr>
            <w:r>
              <w:rPr>
                <w:b/>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415B65C4" w14:textId="77777777" w:rsidR="00560334" w:rsidRDefault="00560334" w:rsidP="00560334">
            <w:pPr>
              <w:autoSpaceDE w:val="0"/>
              <w:autoSpaceDN w:val="0"/>
              <w:adjustRightInd w:val="0"/>
            </w:pPr>
            <w:r>
              <w:rPr>
                <w:rFonts w:eastAsia="Calibri"/>
              </w:rPr>
              <w:t xml:space="preserve">povinný </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A5BD848" w14:textId="77777777" w:rsidR="00560334" w:rsidRDefault="00560334" w:rsidP="00560334">
            <w:pPr>
              <w:jc w:val="both"/>
              <w:rPr>
                <w:b/>
              </w:rPr>
            </w:pPr>
            <w:r>
              <w:rPr>
                <w:b/>
              </w:rPr>
              <w:t>doporučený ročník/semestr</w:t>
            </w:r>
          </w:p>
        </w:tc>
        <w:tc>
          <w:tcPr>
            <w:tcW w:w="668" w:type="dxa"/>
            <w:tcBorders>
              <w:top w:val="single" w:sz="4" w:space="0" w:color="auto"/>
              <w:left w:val="single" w:sz="4" w:space="0" w:color="auto"/>
              <w:bottom w:val="single" w:sz="4" w:space="0" w:color="auto"/>
              <w:right w:val="single" w:sz="4" w:space="0" w:color="auto"/>
            </w:tcBorders>
            <w:hideMark/>
          </w:tcPr>
          <w:p w14:paraId="60853851" w14:textId="77777777" w:rsidR="00560334" w:rsidRDefault="00560334" w:rsidP="00560334">
            <w:pPr>
              <w:jc w:val="both"/>
            </w:pPr>
            <w:r>
              <w:t>1/LS</w:t>
            </w:r>
          </w:p>
        </w:tc>
      </w:tr>
      <w:tr w:rsidR="00560334" w14:paraId="4F991A48" w14:textId="77777777" w:rsidTr="00560334">
        <w:trPr>
          <w:trHeight w:val="153"/>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63C25C3" w14:textId="77777777" w:rsidR="00560334" w:rsidRDefault="00560334" w:rsidP="00560334">
            <w:pPr>
              <w:jc w:val="both"/>
              <w:rPr>
                <w:b/>
              </w:rPr>
            </w:pPr>
            <w:r>
              <w:rPr>
                <w:b/>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tcPr>
          <w:p w14:paraId="1C816C4E" w14:textId="0A5FF9CC" w:rsidR="00560334" w:rsidRDefault="00FC368E" w:rsidP="00560334">
            <w:pPr>
              <w:jc w:val="both"/>
            </w:pPr>
            <w:r>
              <w:t>13</w:t>
            </w:r>
            <w:r w:rsidR="00BC3F5F">
              <w:t xml:space="preserve"> </w:t>
            </w:r>
            <w:r>
              <w:t>p</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2C24A43C" w14:textId="77777777" w:rsidR="00560334" w:rsidRDefault="00560334" w:rsidP="00560334">
            <w:pPr>
              <w:jc w:val="both"/>
              <w:rPr>
                <w:b/>
              </w:rPr>
            </w:pPr>
            <w:r>
              <w:rPr>
                <w:b/>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14BD589B" w14:textId="7D79C0F2" w:rsidR="00560334" w:rsidRDefault="00560334" w:rsidP="00560334">
            <w:pPr>
              <w:jc w:val="both"/>
            </w:pPr>
            <w:r>
              <w:t>13</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3EFCFEBC" w14:textId="77777777" w:rsidR="00560334" w:rsidRDefault="00560334" w:rsidP="00560334">
            <w:pPr>
              <w:jc w:val="both"/>
              <w:rPr>
                <w:b/>
              </w:rPr>
            </w:pPr>
            <w:r>
              <w:rPr>
                <w:b/>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0AC556A1" w14:textId="77777777" w:rsidR="00560334" w:rsidRDefault="00560334" w:rsidP="00560334">
            <w:pPr>
              <w:jc w:val="both"/>
            </w:pPr>
            <w:r>
              <w:t>2</w:t>
            </w:r>
          </w:p>
        </w:tc>
      </w:tr>
      <w:tr w:rsidR="00560334" w14:paraId="4ADF53EE" w14:textId="77777777" w:rsidTr="00560334">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F92140C" w14:textId="77777777" w:rsidR="00560334" w:rsidRDefault="00560334" w:rsidP="00560334">
            <w:pPr>
              <w:rPr>
                <w:b/>
                <w:sz w:val="22"/>
              </w:rPr>
            </w:pPr>
            <w:r>
              <w:rPr>
                <w:b/>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hideMark/>
          </w:tcPr>
          <w:p w14:paraId="6217ECAB" w14:textId="77777777" w:rsidR="00560334" w:rsidRDefault="00560334" w:rsidP="00560334">
            <w:pPr>
              <w:jc w:val="both"/>
              <w:rPr>
                <w:rFonts w:eastAsia="Calibri"/>
              </w:rPr>
            </w:pPr>
          </w:p>
        </w:tc>
      </w:tr>
      <w:tr w:rsidR="00560334" w14:paraId="4AE48637" w14:textId="77777777" w:rsidTr="00560334">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4A3BC4E" w14:textId="77777777" w:rsidR="00560334" w:rsidRDefault="00560334" w:rsidP="00560334">
            <w:pPr>
              <w:rPr>
                <w:b/>
              </w:rPr>
            </w:pPr>
            <w:r>
              <w:rPr>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487BFD4A" w14:textId="77777777" w:rsidR="00560334" w:rsidRDefault="00560334" w:rsidP="00560334">
            <w:pPr>
              <w:jc w:val="both"/>
            </w:pPr>
            <w:r>
              <w:rPr>
                <w:rFonts w:eastAsia="Calibri"/>
              </w:rPr>
              <w:t>klasifikovaný 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57B0CA96" w14:textId="77777777" w:rsidR="00560334" w:rsidRDefault="00560334" w:rsidP="00560334">
            <w:pPr>
              <w:jc w:val="both"/>
              <w:rPr>
                <w:b/>
              </w:rPr>
            </w:pPr>
            <w:r>
              <w:rPr>
                <w:b/>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3458BA01" w14:textId="77777777" w:rsidR="00560334" w:rsidRDefault="00560334" w:rsidP="00560334">
            <w:pPr>
              <w:jc w:val="both"/>
              <w:rPr>
                <w:rFonts w:eastAsia="Calibri"/>
              </w:rPr>
            </w:pPr>
            <w:r>
              <w:rPr>
                <w:rFonts w:eastAsia="Calibri"/>
              </w:rPr>
              <w:t>přednáška</w:t>
            </w:r>
          </w:p>
        </w:tc>
      </w:tr>
      <w:tr w:rsidR="00560334" w14:paraId="4006962C" w14:textId="77777777" w:rsidTr="00560334">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BFDBB41" w14:textId="77777777" w:rsidR="00560334" w:rsidRDefault="00560334" w:rsidP="00560334">
            <w:pPr>
              <w:rPr>
                <w:b/>
              </w:rPr>
            </w:pPr>
            <w:r>
              <w:rPr>
                <w:b/>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hideMark/>
          </w:tcPr>
          <w:p w14:paraId="10058D33" w14:textId="77777777" w:rsidR="00560334" w:rsidRDefault="00560334" w:rsidP="00560334">
            <w:pPr>
              <w:jc w:val="both"/>
            </w:pPr>
            <w:r>
              <w:t>Písemný test</w:t>
            </w:r>
          </w:p>
        </w:tc>
      </w:tr>
      <w:tr w:rsidR="00560334" w14:paraId="61C3AE1D" w14:textId="77777777" w:rsidTr="00560334">
        <w:trPr>
          <w:trHeight w:val="264"/>
        </w:trPr>
        <w:tc>
          <w:tcPr>
            <w:tcW w:w="9855" w:type="dxa"/>
            <w:gridSpan w:val="8"/>
            <w:tcBorders>
              <w:top w:val="nil"/>
              <w:left w:val="single" w:sz="4" w:space="0" w:color="auto"/>
              <w:bottom w:val="single" w:sz="4" w:space="0" w:color="auto"/>
              <w:right w:val="single" w:sz="4" w:space="0" w:color="auto"/>
            </w:tcBorders>
          </w:tcPr>
          <w:p w14:paraId="57BBFC1C" w14:textId="77777777" w:rsidR="00560334" w:rsidRDefault="00560334" w:rsidP="00560334">
            <w:pPr>
              <w:jc w:val="both"/>
            </w:pPr>
          </w:p>
        </w:tc>
      </w:tr>
      <w:tr w:rsidR="00560334" w14:paraId="492AF779" w14:textId="77777777" w:rsidTr="00560334">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14:paraId="2AFB769D" w14:textId="77777777" w:rsidR="00560334" w:rsidRDefault="00560334" w:rsidP="00560334">
            <w:pPr>
              <w:jc w:val="both"/>
              <w:rPr>
                <w:b/>
              </w:rPr>
            </w:pPr>
            <w:r>
              <w:rPr>
                <w:b/>
              </w:rPr>
              <w:t>Garant předmětu</w:t>
            </w:r>
          </w:p>
        </w:tc>
        <w:tc>
          <w:tcPr>
            <w:tcW w:w="6769" w:type="dxa"/>
            <w:gridSpan w:val="7"/>
            <w:tcBorders>
              <w:top w:val="nil"/>
              <w:left w:val="single" w:sz="4" w:space="0" w:color="auto"/>
              <w:bottom w:val="single" w:sz="4" w:space="0" w:color="auto"/>
              <w:right w:val="single" w:sz="4" w:space="0" w:color="auto"/>
            </w:tcBorders>
            <w:hideMark/>
          </w:tcPr>
          <w:p w14:paraId="0C0223FA" w14:textId="660BF197" w:rsidR="00560334" w:rsidRDefault="00560334" w:rsidP="00560334">
            <w:pPr>
              <w:jc w:val="both"/>
            </w:pPr>
            <w:r>
              <w:t>MgA. Lucie Trejtnarová</w:t>
            </w:r>
            <w:r w:rsidR="00CC69CB">
              <w:t>, Ph.D.</w:t>
            </w:r>
          </w:p>
        </w:tc>
      </w:tr>
      <w:tr w:rsidR="00560334" w14:paraId="55E7BE1A" w14:textId="77777777" w:rsidTr="00560334">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14:paraId="1064CC01" w14:textId="77777777" w:rsidR="00560334" w:rsidRDefault="00560334" w:rsidP="00560334">
            <w:pPr>
              <w:rPr>
                <w:b/>
              </w:rPr>
            </w:pPr>
            <w:r>
              <w:rPr>
                <w:b/>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14:paraId="05F2FD30" w14:textId="77777777" w:rsidR="00560334" w:rsidRDefault="00560334" w:rsidP="00560334">
            <w:pPr>
              <w:jc w:val="both"/>
            </w:pPr>
            <w:r>
              <w:t>100 %</w:t>
            </w:r>
          </w:p>
        </w:tc>
      </w:tr>
      <w:tr w:rsidR="00560334" w14:paraId="148AF664" w14:textId="77777777" w:rsidTr="00560334">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674D6F8" w14:textId="77777777" w:rsidR="00560334" w:rsidRDefault="00560334" w:rsidP="00560334">
            <w:pPr>
              <w:jc w:val="both"/>
              <w:rPr>
                <w:b/>
              </w:rPr>
            </w:pPr>
            <w:r>
              <w:rPr>
                <w:b/>
              </w:rPr>
              <w:t>Vyučující</w:t>
            </w:r>
          </w:p>
        </w:tc>
        <w:tc>
          <w:tcPr>
            <w:tcW w:w="6769" w:type="dxa"/>
            <w:gridSpan w:val="7"/>
            <w:tcBorders>
              <w:top w:val="single" w:sz="4" w:space="0" w:color="auto"/>
              <w:left w:val="single" w:sz="4" w:space="0" w:color="auto"/>
              <w:bottom w:val="nil"/>
              <w:right w:val="single" w:sz="4" w:space="0" w:color="auto"/>
            </w:tcBorders>
            <w:hideMark/>
          </w:tcPr>
          <w:p w14:paraId="3B67B4AC" w14:textId="0C5886BA" w:rsidR="00560334" w:rsidRDefault="00560334" w:rsidP="00560334">
            <w:pPr>
              <w:jc w:val="both"/>
            </w:pPr>
            <w:r>
              <w:t>MgA. Lucie Trejtnarová</w:t>
            </w:r>
            <w:r w:rsidR="00CC69CB">
              <w:t>, Ph.D.</w:t>
            </w:r>
          </w:p>
        </w:tc>
      </w:tr>
      <w:tr w:rsidR="00560334" w14:paraId="52F04961" w14:textId="77777777" w:rsidTr="00560334">
        <w:trPr>
          <w:trHeight w:val="168"/>
        </w:trPr>
        <w:tc>
          <w:tcPr>
            <w:tcW w:w="9855" w:type="dxa"/>
            <w:gridSpan w:val="8"/>
            <w:tcBorders>
              <w:top w:val="nil"/>
              <w:left w:val="single" w:sz="4" w:space="0" w:color="auto"/>
              <w:bottom w:val="single" w:sz="4" w:space="0" w:color="auto"/>
              <w:right w:val="single" w:sz="4" w:space="0" w:color="auto"/>
            </w:tcBorders>
          </w:tcPr>
          <w:p w14:paraId="321B0DE1" w14:textId="77777777" w:rsidR="00560334" w:rsidRDefault="00560334" w:rsidP="00560334">
            <w:pPr>
              <w:jc w:val="both"/>
            </w:pPr>
          </w:p>
        </w:tc>
      </w:tr>
      <w:tr w:rsidR="00560334" w14:paraId="62594D3F" w14:textId="77777777" w:rsidTr="00560334">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73BE381" w14:textId="77777777" w:rsidR="00560334" w:rsidRDefault="00560334" w:rsidP="00560334">
            <w:pPr>
              <w:jc w:val="both"/>
              <w:rPr>
                <w:b/>
              </w:rPr>
            </w:pPr>
            <w:r>
              <w:rPr>
                <w:b/>
              </w:rPr>
              <w:t>Stručná anotace předmětu</w:t>
            </w:r>
          </w:p>
        </w:tc>
        <w:tc>
          <w:tcPr>
            <w:tcW w:w="6769" w:type="dxa"/>
            <w:gridSpan w:val="7"/>
            <w:tcBorders>
              <w:top w:val="single" w:sz="4" w:space="0" w:color="auto"/>
              <w:left w:val="single" w:sz="4" w:space="0" w:color="auto"/>
              <w:bottom w:val="nil"/>
              <w:right w:val="single" w:sz="4" w:space="0" w:color="auto"/>
            </w:tcBorders>
          </w:tcPr>
          <w:p w14:paraId="7F93C0D3" w14:textId="77777777" w:rsidR="00560334" w:rsidRDefault="00560334" w:rsidP="00560334">
            <w:pPr>
              <w:jc w:val="both"/>
              <w:rPr>
                <w:sz w:val="16"/>
                <w:szCs w:val="16"/>
              </w:rPr>
            </w:pPr>
          </w:p>
        </w:tc>
      </w:tr>
      <w:tr w:rsidR="00560334" w14:paraId="7F7A8E39" w14:textId="77777777" w:rsidTr="008718FB">
        <w:trPr>
          <w:trHeight w:val="1664"/>
        </w:trPr>
        <w:tc>
          <w:tcPr>
            <w:tcW w:w="9855" w:type="dxa"/>
            <w:gridSpan w:val="8"/>
            <w:tcBorders>
              <w:top w:val="nil"/>
              <w:left w:val="single" w:sz="4" w:space="0" w:color="auto"/>
              <w:bottom w:val="single" w:sz="12" w:space="0" w:color="auto"/>
              <w:right w:val="single" w:sz="4" w:space="0" w:color="auto"/>
            </w:tcBorders>
          </w:tcPr>
          <w:p w14:paraId="35F2B6CD" w14:textId="164BE6A1" w:rsidR="007B526E" w:rsidRPr="007B526E" w:rsidRDefault="00560334" w:rsidP="00135FA7">
            <w:pPr>
              <w:autoSpaceDE w:val="0"/>
              <w:autoSpaceDN w:val="0"/>
              <w:adjustRightInd w:val="0"/>
              <w:spacing w:after="120"/>
              <w:jc w:val="both"/>
              <w:rPr>
                <w:ins w:id="43" w:author="Hana Ponížilová" w:date="2023-05-25T12:31:00Z"/>
                <w:rFonts w:eastAsia="Calibri"/>
              </w:rPr>
            </w:pPr>
            <w:r>
              <w:rPr>
                <w:rFonts w:eastAsia="Calibri"/>
              </w:rPr>
              <w:t xml:space="preserve">Předmět se zaměřuje na udržitelný design, inovativní materiály a jejich použití v souladu s principy cirkulární ekonomiky, principy cirkulární ekonomiky ve vztahu k designu a udržitelnosti. </w:t>
            </w:r>
          </w:p>
          <w:p w14:paraId="3E6C6F22" w14:textId="0D02F934" w:rsidR="00765150" w:rsidRDefault="00765150" w:rsidP="006609C7">
            <w:pPr>
              <w:autoSpaceDE w:val="0"/>
              <w:autoSpaceDN w:val="0"/>
              <w:adjustRightInd w:val="0"/>
              <w:ind w:left="396"/>
              <w:jc w:val="both"/>
              <w:rPr>
                <w:ins w:id="44" w:author="Hana Ponížilová" w:date="2023-05-25T12:25:00Z"/>
                <w:rFonts w:eastAsia="Calibri"/>
              </w:rPr>
            </w:pPr>
            <w:ins w:id="45" w:author="Hana Ponížilová" w:date="2023-05-25T12:25:00Z">
              <w:r>
                <w:rPr>
                  <w:rFonts w:eastAsia="Calibri"/>
                </w:rPr>
                <w:t xml:space="preserve">1. </w:t>
              </w:r>
            </w:ins>
            <w:ins w:id="46" w:author="Hana Ponížilová" w:date="2023-05-25T12:26:00Z">
              <w:r>
                <w:rPr>
                  <w:rFonts w:eastAsia="Calibri"/>
                </w:rPr>
                <w:t>J</w:t>
              </w:r>
            </w:ins>
            <w:ins w:id="47" w:author="Hana Ponížilová" w:date="2023-05-25T12:25:00Z">
              <w:r w:rsidRPr="00765150">
                <w:rPr>
                  <w:rFonts w:eastAsia="Calibri"/>
                </w:rPr>
                <w:t>ak mohou podniky vytvářet hodnoty opakovaným používáním a recyklací produktů</w:t>
              </w:r>
            </w:ins>
            <w:ins w:id="48" w:author="Hana Ponížilová" w:date="2023-05-25T12:28:00Z">
              <w:r w:rsidR="00FE1982">
                <w:rPr>
                  <w:rFonts w:eastAsia="Calibri"/>
                </w:rPr>
                <w:t>?</w:t>
              </w:r>
            </w:ins>
          </w:p>
          <w:p w14:paraId="10F6BFA2" w14:textId="2EA73516" w:rsidR="00765150" w:rsidRDefault="00765150" w:rsidP="006609C7">
            <w:pPr>
              <w:autoSpaceDE w:val="0"/>
              <w:autoSpaceDN w:val="0"/>
              <w:adjustRightInd w:val="0"/>
              <w:ind w:left="396"/>
              <w:jc w:val="both"/>
              <w:rPr>
                <w:ins w:id="49" w:author="Hana Ponížilová" w:date="2023-05-25T12:27:00Z"/>
                <w:rFonts w:eastAsia="Calibri"/>
              </w:rPr>
            </w:pPr>
            <w:ins w:id="50" w:author="Hana Ponížilová" w:date="2023-05-25T12:25:00Z">
              <w:r>
                <w:rPr>
                  <w:rFonts w:eastAsia="Calibri"/>
                </w:rPr>
                <w:t>2.</w:t>
              </w:r>
            </w:ins>
            <w:ins w:id="51" w:author="Hana Ponížilová" w:date="2023-05-25T12:26:00Z">
              <w:r>
                <w:rPr>
                  <w:rFonts w:eastAsia="Calibri"/>
                </w:rPr>
                <w:t xml:space="preserve"> J</w:t>
              </w:r>
            </w:ins>
            <w:ins w:id="52" w:author="Hana Ponížilová" w:date="2023-05-25T12:25:00Z">
              <w:r w:rsidRPr="00765150">
                <w:rPr>
                  <w:rFonts w:eastAsia="Calibri"/>
                </w:rPr>
                <w:t>ak mohou designéři přinést nová inovativní řešení a jak mohou přispět k tomu, aby cirkulace započala</w:t>
              </w:r>
            </w:ins>
            <w:ins w:id="53" w:author="Hana Ponížilová" w:date="2023-05-25T12:28:00Z">
              <w:r w:rsidR="00FE1982">
                <w:rPr>
                  <w:rFonts w:eastAsia="Calibri"/>
                </w:rPr>
                <w:t>?</w:t>
              </w:r>
            </w:ins>
            <w:ins w:id="54" w:author="Hana Ponížilová" w:date="2023-05-25T12:25:00Z">
              <w:r w:rsidRPr="00765150">
                <w:rPr>
                  <w:rFonts w:eastAsia="Calibri"/>
                </w:rPr>
                <w:t xml:space="preserve"> </w:t>
              </w:r>
            </w:ins>
          </w:p>
          <w:p w14:paraId="40B04609" w14:textId="1A506599" w:rsidR="00F64DFD" w:rsidRDefault="00F64DFD" w:rsidP="006609C7">
            <w:pPr>
              <w:autoSpaceDE w:val="0"/>
              <w:autoSpaceDN w:val="0"/>
              <w:adjustRightInd w:val="0"/>
              <w:ind w:left="396"/>
              <w:jc w:val="both"/>
              <w:rPr>
                <w:ins w:id="55" w:author="Hana Ponížilová" w:date="2023-05-25T12:28:00Z"/>
                <w:rFonts w:eastAsia="Calibri"/>
              </w:rPr>
            </w:pPr>
            <w:ins w:id="56" w:author="Hana Ponížilová" w:date="2023-05-25T12:27:00Z">
              <w:r>
                <w:rPr>
                  <w:rFonts w:eastAsia="Calibri"/>
                </w:rPr>
                <w:t>3. Ja</w:t>
              </w:r>
            </w:ins>
            <w:ins w:id="57" w:author="Hana Ponížilová" w:date="2023-05-25T12:28:00Z">
              <w:r w:rsidR="00FE1982">
                <w:rPr>
                  <w:rFonts w:eastAsia="Calibri"/>
                </w:rPr>
                <w:t>k</w:t>
              </w:r>
            </w:ins>
            <w:ins w:id="58" w:author="Hana Ponížilová" w:date="2023-05-25T12:27:00Z">
              <w:r>
                <w:rPr>
                  <w:rFonts w:eastAsia="Calibri"/>
                </w:rPr>
                <w:t xml:space="preserve"> mohou designé</w:t>
              </w:r>
              <w:r w:rsidR="00FE1982">
                <w:rPr>
                  <w:rFonts w:eastAsia="Calibri"/>
                </w:rPr>
                <w:t>ři přinést nová inovativní řešení za pomoc</w:t>
              </w:r>
            </w:ins>
            <w:ins w:id="59" w:author="Hana Ponížilová" w:date="2023-05-25T12:28:00Z">
              <w:r w:rsidR="00FE1982">
                <w:rPr>
                  <w:rFonts w:eastAsia="Calibri"/>
                </w:rPr>
                <w:t>i technologií?</w:t>
              </w:r>
            </w:ins>
          </w:p>
          <w:p w14:paraId="22629AEC" w14:textId="4D5E9FF8" w:rsidR="00FE1982" w:rsidRDefault="00FE1982" w:rsidP="006609C7">
            <w:pPr>
              <w:autoSpaceDE w:val="0"/>
              <w:autoSpaceDN w:val="0"/>
              <w:adjustRightInd w:val="0"/>
              <w:ind w:left="396"/>
              <w:jc w:val="both"/>
              <w:rPr>
                <w:ins w:id="60" w:author="Hana Ponížilová" w:date="2023-05-25T12:29:00Z"/>
              </w:rPr>
            </w:pPr>
            <w:ins w:id="61" w:author="Hana Ponížilová" w:date="2023-05-25T12:28:00Z">
              <w:r>
                <w:rPr>
                  <w:rFonts w:eastAsia="Calibri"/>
                </w:rPr>
                <w:t xml:space="preserve">4. </w:t>
              </w:r>
              <w:r>
                <w:t>J</w:t>
              </w:r>
              <w:r w:rsidRPr="00F272D2">
                <w:t>ak</w:t>
              </w:r>
              <w:r>
                <w:t xml:space="preserve"> </w:t>
              </w:r>
            </w:ins>
            <w:ins w:id="62" w:author="Hana Ponížilová" w:date="2023-05-25T12:29:00Z">
              <w:r>
                <w:t xml:space="preserve">mohou být </w:t>
              </w:r>
            </w:ins>
            <w:ins w:id="63" w:author="Hana Ponížilová" w:date="2023-05-25T12:28:00Z">
              <w:r w:rsidRPr="00F272D2">
                <w:t>environmentální dopady snižov</w:t>
              </w:r>
            </w:ins>
            <w:ins w:id="64" w:author="Hana Ponížilová" w:date="2023-05-25T12:29:00Z">
              <w:r>
                <w:t>ány</w:t>
              </w:r>
            </w:ins>
            <w:ins w:id="65" w:author="Hana Ponížilová" w:date="2023-05-25T12:28:00Z">
              <w:r w:rsidRPr="00F272D2">
                <w:t xml:space="preserve"> za použití principů cirkulární ekonomiky</w:t>
              </w:r>
            </w:ins>
            <w:ins w:id="66" w:author="Hana Ponížilová" w:date="2023-05-25T12:29:00Z">
              <w:r>
                <w:t>?</w:t>
              </w:r>
            </w:ins>
          </w:p>
          <w:p w14:paraId="4860F6C8" w14:textId="1239D19E" w:rsidR="00FE1982" w:rsidRDefault="00FE1982" w:rsidP="006609C7">
            <w:pPr>
              <w:autoSpaceDE w:val="0"/>
              <w:autoSpaceDN w:val="0"/>
              <w:adjustRightInd w:val="0"/>
              <w:ind w:left="396"/>
              <w:jc w:val="both"/>
              <w:rPr>
                <w:ins w:id="67" w:author="Hana Ponížilová" w:date="2023-05-25T12:29:00Z"/>
              </w:rPr>
            </w:pPr>
            <w:ins w:id="68" w:author="Hana Ponížilová" w:date="2023-05-25T12:29:00Z">
              <w:r>
                <w:t>5. Zadání úkolů.</w:t>
              </w:r>
            </w:ins>
          </w:p>
          <w:p w14:paraId="4E59B963" w14:textId="1F416991" w:rsidR="00FE1982" w:rsidRDefault="00FE1982" w:rsidP="006609C7">
            <w:pPr>
              <w:autoSpaceDE w:val="0"/>
              <w:autoSpaceDN w:val="0"/>
              <w:adjustRightInd w:val="0"/>
              <w:ind w:left="396"/>
              <w:jc w:val="both"/>
              <w:rPr>
                <w:ins w:id="69" w:author="Hana Ponížilová" w:date="2023-05-25T12:29:00Z"/>
              </w:rPr>
            </w:pPr>
            <w:ins w:id="70" w:author="Hana Ponížilová" w:date="2023-05-25T12:29:00Z">
              <w:r>
                <w:t>6. Realizace.</w:t>
              </w:r>
            </w:ins>
          </w:p>
          <w:p w14:paraId="401F2173" w14:textId="71DEE793" w:rsidR="00FE1982" w:rsidRDefault="00FE1982" w:rsidP="006609C7">
            <w:pPr>
              <w:autoSpaceDE w:val="0"/>
              <w:autoSpaceDN w:val="0"/>
              <w:adjustRightInd w:val="0"/>
              <w:ind w:left="396"/>
              <w:jc w:val="both"/>
              <w:rPr>
                <w:ins w:id="71" w:author="Hana Ponížilová" w:date="2023-05-25T12:26:00Z"/>
                <w:rFonts w:eastAsia="Calibri"/>
              </w:rPr>
            </w:pPr>
            <w:ins w:id="72" w:author="Hana Ponížilová" w:date="2023-05-25T12:29:00Z">
              <w:r>
                <w:t xml:space="preserve">7. </w:t>
              </w:r>
            </w:ins>
            <w:ins w:id="73" w:author="Hana Ponížilová" w:date="2023-05-25T12:36:00Z">
              <w:r w:rsidR="002145CA">
                <w:t>Kritické zhodnocení vlastních návrhů a realizací.</w:t>
              </w:r>
            </w:ins>
          </w:p>
          <w:p w14:paraId="5AC98184" w14:textId="6027AE95" w:rsidR="00560334" w:rsidRPr="00743C0B" w:rsidRDefault="00765150" w:rsidP="00135FA7">
            <w:pPr>
              <w:autoSpaceDE w:val="0"/>
              <w:autoSpaceDN w:val="0"/>
              <w:adjustRightInd w:val="0"/>
              <w:spacing w:before="120"/>
              <w:jc w:val="both"/>
              <w:rPr>
                <w:rFonts w:eastAsia="Calibri"/>
              </w:rPr>
            </w:pPr>
            <w:ins w:id="74" w:author="Hana Ponížilová" w:date="2023-05-25T12:25:00Z">
              <w:r w:rsidRPr="00765150">
                <w:rPr>
                  <w:rFonts w:eastAsia="Calibri"/>
                </w:rPr>
                <w:t>Student je schopen diskutovat o problematice Cirkulární ekonomiky a je schopen kriticky zhodnotit své návrhy a realizace.</w:t>
              </w:r>
            </w:ins>
            <w:ins w:id="75" w:author="Hana Ponížilová" w:date="2023-05-25T12:30:00Z">
              <w:r w:rsidR="00FE1982">
                <w:rPr>
                  <w:rFonts w:eastAsia="Calibri"/>
                </w:rPr>
                <w:t xml:space="preserve"> </w:t>
              </w:r>
            </w:ins>
            <w:r w:rsidR="00560334" w:rsidRPr="00F272D2">
              <w:t>Vyvolanou diskusí vyhodno</w:t>
            </w:r>
            <w:r w:rsidR="00560334">
              <w:t>cuje</w:t>
            </w:r>
            <w:r w:rsidR="00560334" w:rsidRPr="00F272D2">
              <w:t>, kdy je vhodné produkt realizovat, či zda je více prospěšné jak</w:t>
            </w:r>
            <w:r w:rsidR="00560334">
              <w:t xml:space="preserve"> </w:t>
            </w:r>
            <w:r w:rsidR="00560334" w:rsidRPr="00F272D2">
              <w:t>pro designéra, tak společnost a budoucí generace produkt nerealizovat.</w:t>
            </w:r>
            <w:r w:rsidR="00560334">
              <w:t xml:space="preserve"> </w:t>
            </w:r>
            <w:r w:rsidR="00560334" w:rsidRPr="00F272D2">
              <w:t>Na příkladech jednotlivých případových studií a konceptů poukáz</w:t>
            </w:r>
            <w:r w:rsidR="00560334">
              <w:t>uje</w:t>
            </w:r>
            <w:r w:rsidR="00560334" w:rsidRPr="00F272D2">
              <w:t xml:space="preserve"> na životní cyklus</w:t>
            </w:r>
            <w:r w:rsidR="00560334">
              <w:t xml:space="preserve"> </w:t>
            </w:r>
            <w:r w:rsidR="00560334" w:rsidRPr="00F272D2">
              <w:t>produktu a jeho udržitelnost.</w:t>
            </w:r>
            <w:r w:rsidR="00560334">
              <w:t xml:space="preserve"> Zabývá se otázkou, j</w:t>
            </w:r>
            <w:r w:rsidR="00560334" w:rsidRPr="00F272D2">
              <w:t>aké aspekty tvoří cestu k úspěchu výroby za pomoci: správného načasování, dobře zvoleného</w:t>
            </w:r>
            <w:r w:rsidR="00560334">
              <w:t xml:space="preserve"> </w:t>
            </w:r>
            <w:r w:rsidR="00560334" w:rsidRPr="00F272D2">
              <w:t>produktu, správné kalkulace cen, výroby, vhodných materiálů a výroby.</w:t>
            </w:r>
            <w:r w:rsidR="00560334">
              <w:t xml:space="preserve"> </w:t>
            </w:r>
          </w:p>
        </w:tc>
      </w:tr>
      <w:tr w:rsidR="00560334" w14:paraId="3359D756" w14:textId="77777777" w:rsidTr="00560334">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1BAF28C8" w14:textId="77777777" w:rsidR="00560334" w:rsidRDefault="00560334" w:rsidP="00560334">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29BC2EBD" w14:textId="77777777" w:rsidR="00560334" w:rsidRDefault="00560334" w:rsidP="00560334">
            <w:pPr>
              <w:jc w:val="both"/>
            </w:pPr>
          </w:p>
        </w:tc>
      </w:tr>
      <w:tr w:rsidR="00560334" w14:paraId="267AC7F3" w14:textId="77777777" w:rsidTr="00560334">
        <w:trPr>
          <w:trHeight w:val="70"/>
        </w:trPr>
        <w:tc>
          <w:tcPr>
            <w:tcW w:w="9855" w:type="dxa"/>
            <w:gridSpan w:val="8"/>
            <w:tcBorders>
              <w:top w:val="nil"/>
              <w:left w:val="single" w:sz="4" w:space="0" w:color="auto"/>
              <w:bottom w:val="single" w:sz="4" w:space="0" w:color="auto"/>
              <w:right w:val="single" w:sz="4" w:space="0" w:color="auto"/>
            </w:tcBorders>
          </w:tcPr>
          <w:p w14:paraId="522441AA" w14:textId="77777777" w:rsidR="00560334" w:rsidRDefault="00560334" w:rsidP="00560334">
            <w:pPr>
              <w:rPr>
                <w:b/>
                <w:bCs/>
                <w:color w:val="000000" w:themeColor="text1"/>
              </w:rPr>
            </w:pPr>
            <w:r>
              <w:rPr>
                <w:b/>
                <w:bCs/>
                <w:color w:val="000000" w:themeColor="text1"/>
              </w:rPr>
              <w:t xml:space="preserve">Povinná: </w:t>
            </w:r>
          </w:p>
          <w:p w14:paraId="53F7F9E3" w14:textId="77777777" w:rsidR="00560334" w:rsidRDefault="00560334" w:rsidP="00560334">
            <w:pPr>
              <w:rPr>
                <w:b/>
                <w:bCs/>
                <w:color w:val="000000" w:themeColor="text1"/>
              </w:rPr>
            </w:pPr>
            <w:r>
              <w:rPr>
                <w:color w:val="000000" w:themeColor="text1"/>
              </w:rPr>
              <w:t>vybrané texty, které dostanou studenti během kurzu.</w:t>
            </w:r>
          </w:p>
          <w:p w14:paraId="3963B472" w14:textId="77777777" w:rsidR="00560334" w:rsidRDefault="00560334" w:rsidP="00560334">
            <w:pPr>
              <w:rPr>
                <w:color w:val="000000" w:themeColor="text1"/>
              </w:rPr>
            </w:pPr>
            <w:r>
              <w:rPr>
                <w:b/>
                <w:bCs/>
                <w:color w:val="000000" w:themeColor="text1"/>
              </w:rPr>
              <w:t>Doporučená</w:t>
            </w:r>
            <w:r>
              <w:rPr>
                <w:color w:val="000000" w:themeColor="text1"/>
              </w:rPr>
              <w:t xml:space="preserve">: </w:t>
            </w:r>
          </w:p>
          <w:p w14:paraId="410E4FCF" w14:textId="77777777" w:rsidR="00560334" w:rsidRDefault="00560334" w:rsidP="00560334">
            <w:pPr>
              <w:autoSpaceDE w:val="0"/>
              <w:autoSpaceDN w:val="0"/>
              <w:adjustRightInd w:val="0"/>
              <w:rPr>
                <w:rFonts w:eastAsia="Calibri"/>
              </w:rPr>
            </w:pPr>
            <w:r>
              <w:rPr>
                <w:rFonts w:eastAsia="Calibri"/>
              </w:rPr>
              <w:t xml:space="preserve">FRANKLIN, K. </w:t>
            </w:r>
            <w:r>
              <w:rPr>
                <w:rFonts w:eastAsia="Calibri"/>
                <w:i/>
                <w:iCs/>
              </w:rPr>
              <w:t>Radical matter: revolutionary materials and design for a sustainable future.</w:t>
            </w:r>
          </w:p>
          <w:p w14:paraId="5D187C3C" w14:textId="77777777" w:rsidR="00560334" w:rsidRDefault="00560334" w:rsidP="00560334">
            <w:pPr>
              <w:autoSpaceDE w:val="0"/>
              <w:autoSpaceDN w:val="0"/>
              <w:adjustRightInd w:val="0"/>
              <w:rPr>
                <w:rFonts w:eastAsia="Calibri"/>
              </w:rPr>
            </w:pPr>
            <w:r>
              <w:rPr>
                <w:rFonts w:eastAsia="Calibri"/>
              </w:rPr>
              <w:t>New York, 2018. ISBN 10: 0500519625.</w:t>
            </w:r>
          </w:p>
          <w:p w14:paraId="0F62E0F1" w14:textId="77777777" w:rsidR="00560334" w:rsidRDefault="00560334" w:rsidP="00560334">
            <w:pPr>
              <w:autoSpaceDE w:val="0"/>
              <w:autoSpaceDN w:val="0"/>
              <w:adjustRightInd w:val="0"/>
              <w:rPr>
                <w:rFonts w:eastAsia="Calibri"/>
                <w:i/>
                <w:iCs/>
              </w:rPr>
            </w:pPr>
            <w:r>
              <w:rPr>
                <w:rFonts w:eastAsia="Calibri"/>
              </w:rPr>
              <w:t xml:space="preserve">HAFFMANS, S. </w:t>
            </w:r>
            <w:r>
              <w:rPr>
                <w:rFonts w:eastAsia="Calibri"/>
                <w:i/>
                <w:iCs/>
              </w:rPr>
              <w:t>Products That Flow: Circular Business Models and Design Strategies for</w:t>
            </w:r>
          </w:p>
          <w:p w14:paraId="5F5C3A8A" w14:textId="77777777" w:rsidR="00560334" w:rsidRDefault="00560334" w:rsidP="00560334">
            <w:r>
              <w:rPr>
                <w:rFonts w:eastAsia="Calibri"/>
                <w:i/>
                <w:iCs/>
              </w:rPr>
              <w:t>Fast Moving Consumer Goods.</w:t>
            </w:r>
            <w:r>
              <w:rPr>
                <w:rFonts w:eastAsia="Calibri"/>
              </w:rPr>
              <w:t xml:space="preserve"> </w:t>
            </w:r>
            <w:r>
              <w:rPr>
                <w:color w:val="333333"/>
                <w:shd w:val="clear" w:color="auto" w:fill="FFFFFF"/>
              </w:rPr>
              <w:t>Netherlands,</w:t>
            </w:r>
            <w:r>
              <w:rPr>
                <w:rFonts w:eastAsia="Calibri"/>
              </w:rPr>
              <w:t xml:space="preserve"> 2018. </w:t>
            </w:r>
            <w:r w:rsidRPr="00C854F0">
              <w:rPr>
                <w:rFonts w:eastAsia="Calibri"/>
              </w:rPr>
              <w:t>ISBN 13: 9789063694982</w:t>
            </w:r>
            <w:r>
              <w:rPr>
                <w:rFonts w:eastAsia="Calibri"/>
              </w:rPr>
              <w:t>.</w:t>
            </w:r>
          </w:p>
          <w:p w14:paraId="703EBACA" w14:textId="77777777" w:rsidR="00560334" w:rsidRDefault="00560334" w:rsidP="00560334">
            <w:pPr>
              <w:autoSpaceDE w:val="0"/>
              <w:autoSpaceDN w:val="0"/>
              <w:adjustRightInd w:val="0"/>
              <w:rPr>
                <w:rFonts w:eastAsia="Calibri"/>
              </w:rPr>
            </w:pPr>
            <w:r>
              <w:rPr>
                <w:rFonts w:eastAsia="Calibri"/>
              </w:rPr>
              <w:t xml:space="preserve">CHARTER, M. </w:t>
            </w:r>
            <w:r>
              <w:rPr>
                <w:rFonts w:eastAsia="Calibri"/>
                <w:i/>
                <w:iCs/>
              </w:rPr>
              <w:t>Designing for the circular economy</w:t>
            </w:r>
            <w:r>
              <w:rPr>
                <w:rFonts w:eastAsia="Calibri"/>
              </w:rPr>
              <w:t xml:space="preserve">. London, 2019. ISBN </w:t>
            </w:r>
            <w:r w:rsidRPr="00C854F0">
              <w:rPr>
                <w:rFonts w:eastAsia="Calibri"/>
              </w:rPr>
              <w:t>10: 9781138081017</w:t>
            </w:r>
            <w:r>
              <w:rPr>
                <w:rFonts w:eastAsia="Calibri"/>
              </w:rPr>
              <w:t>.</w:t>
            </w:r>
          </w:p>
          <w:p w14:paraId="3190BE7C" w14:textId="77777777" w:rsidR="00560334" w:rsidRDefault="00560334" w:rsidP="00560334">
            <w:pPr>
              <w:autoSpaceDE w:val="0"/>
              <w:autoSpaceDN w:val="0"/>
              <w:adjustRightInd w:val="0"/>
              <w:rPr>
                <w:rFonts w:eastAsia="Calibri"/>
                <w:i/>
                <w:iCs/>
              </w:rPr>
            </w:pPr>
            <w:r>
              <w:rPr>
                <w:rFonts w:eastAsia="Calibri"/>
              </w:rPr>
              <w:t xml:space="preserve">KAWAMURA, Y. </w:t>
            </w:r>
            <w:r>
              <w:rPr>
                <w:rFonts w:eastAsia="Calibri"/>
                <w:i/>
                <w:iCs/>
              </w:rPr>
              <w:t>Doing research in fashion and dress: an introduction to qualitative</w:t>
            </w:r>
          </w:p>
          <w:p w14:paraId="18E8727E" w14:textId="77777777" w:rsidR="00560334" w:rsidRDefault="00560334" w:rsidP="00560334">
            <w:pPr>
              <w:autoSpaceDE w:val="0"/>
              <w:autoSpaceDN w:val="0"/>
              <w:adjustRightInd w:val="0"/>
              <w:rPr>
                <w:rFonts w:eastAsia="Calibri"/>
              </w:rPr>
            </w:pPr>
            <w:r>
              <w:rPr>
                <w:rFonts w:eastAsia="Calibri"/>
                <w:i/>
                <w:iCs/>
              </w:rPr>
              <w:t>methods</w:t>
            </w:r>
            <w:r>
              <w:rPr>
                <w:rFonts w:eastAsia="Calibri"/>
              </w:rPr>
              <w:t xml:space="preserve">. New York, 2011. </w:t>
            </w:r>
            <w:r w:rsidRPr="00C854F0">
              <w:rPr>
                <w:rFonts w:eastAsia="Calibri"/>
              </w:rPr>
              <w:t>ISBN-10: 1847885829</w:t>
            </w:r>
          </w:p>
          <w:p w14:paraId="5E33AD9A" w14:textId="77777777" w:rsidR="00560334" w:rsidRDefault="00560334" w:rsidP="00560334">
            <w:pPr>
              <w:autoSpaceDE w:val="0"/>
              <w:autoSpaceDN w:val="0"/>
              <w:adjustRightInd w:val="0"/>
              <w:rPr>
                <w:rFonts w:eastAsia="Calibri"/>
              </w:rPr>
            </w:pPr>
            <w:r>
              <w:rPr>
                <w:rFonts w:eastAsia="Calibri"/>
              </w:rPr>
              <w:t xml:space="preserve">POTTER, N. </w:t>
            </w:r>
            <w:r>
              <w:rPr>
                <w:rFonts w:eastAsia="Calibri"/>
                <w:i/>
                <w:iCs/>
              </w:rPr>
              <w:t>Co je designér: věci, místa, sdělení.</w:t>
            </w:r>
            <w:r>
              <w:rPr>
                <w:rFonts w:eastAsia="Calibri"/>
              </w:rPr>
              <w:t xml:space="preserve"> Přeložila Eva CÍSLEROVÁ. Praha, 2018.</w:t>
            </w:r>
          </w:p>
          <w:p w14:paraId="7F97D58B" w14:textId="77777777" w:rsidR="00560334" w:rsidRDefault="00560334" w:rsidP="00560334">
            <w:pPr>
              <w:autoSpaceDE w:val="0"/>
              <w:autoSpaceDN w:val="0"/>
              <w:adjustRightInd w:val="0"/>
              <w:rPr>
                <w:rFonts w:eastAsia="Calibri"/>
              </w:rPr>
            </w:pPr>
            <w:r>
              <w:rPr>
                <w:rFonts w:eastAsia="Calibri"/>
              </w:rPr>
              <w:t>Material Times: magazín [online]. Dostupné z: https://www.materialtimes.com/</w:t>
            </w:r>
          </w:p>
          <w:p w14:paraId="7EE82536" w14:textId="77777777" w:rsidR="00560334" w:rsidRDefault="00560334" w:rsidP="00560334">
            <w:pPr>
              <w:autoSpaceDE w:val="0"/>
              <w:autoSpaceDN w:val="0"/>
              <w:adjustRightInd w:val="0"/>
              <w:rPr>
                <w:rFonts w:eastAsia="Calibri"/>
                <w:i/>
                <w:iCs/>
              </w:rPr>
            </w:pPr>
            <w:r>
              <w:rPr>
                <w:rFonts w:eastAsia="Calibri"/>
              </w:rPr>
              <w:t xml:space="preserve">RAWORTH, K. </w:t>
            </w:r>
            <w:r>
              <w:rPr>
                <w:rFonts w:eastAsia="Calibri"/>
                <w:i/>
                <w:iCs/>
              </w:rPr>
              <w:t xml:space="preserve">Doughnut economics: seven ways to think like a 21st century economist. </w:t>
            </w:r>
            <w:r>
              <w:rPr>
                <w:rFonts w:eastAsia="Calibri"/>
              </w:rPr>
              <w:t xml:space="preserve">Vermont, 2017. ISBN </w:t>
            </w:r>
            <w:r w:rsidRPr="00A548D7">
              <w:rPr>
                <w:rFonts w:eastAsia="Calibri"/>
              </w:rPr>
              <w:t>10: 1603586741</w:t>
            </w:r>
            <w:r>
              <w:rPr>
                <w:rFonts w:eastAsia="Calibri"/>
              </w:rPr>
              <w:t>.</w:t>
            </w:r>
          </w:p>
          <w:p w14:paraId="2AE8823A" w14:textId="77777777" w:rsidR="00560334" w:rsidRDefault="00560334" w:rsidP="00560334">
            <w:pPr>
              <w:autoSpaceDE w:val="0"/>
              <w:autoSpaceDN w:val="0"/>
              <w:adjustRightInd w:val="0"/>
              <w:rPr>
                <w:rFonts w:eastAsia="Calibri"/>
              </w:rPr>
            </w:pPr>
            <w:r>
              <w:rPr>
                <w:rFonts w:eastAsia="Calibri"/>
              </w:rPr>
              <w:t xml:space="preserve">SOLANKI, S. </w:t>
            </w:r>
            <w:r>
              <w:rPr>
                <w:rFonts w:eastAsia="Calibri"/>
                <w:i/>
                <w:iCs/>
              </w:rPr>
              <w:t xml:space="preserve">Why Materials Matter: Responsible Design for a Better World, </w:t>
            </w:r>
            <w:r>
              <w:rPr>
                <w:rFonts w:eastAsia="Calibri"/>
              </w:rPr>
              <w:t xml:space="preserve">USA, 2018. ISBN </w:t>
            </w:r>
            <w:r w:rsidRPr="00A548D7">
              <w:rPr>
                <w:rFonts w:eastAsia="Calibri"/>
              </w:rPr>
              <w:t>10: 3791384716</w:t>
            </w:r>
            <w:r>
              <w:rPr>
                <w:rFonts w:eastAsia="Calibri"/>
              </w:rPr>
              <w:t>.</w:t>
            </w:r>
          </w:p>
          <w:p w14:paraId="34D8BD6B" w14:textId="77777777" w:rsidR="00560334" w:rsidRDefault="00560334" w:rsidP="00560334">
            <w:pPr>
              <w:autoSpaceDE w:val="0"/>
              <w:autoSpaceDN w:val="0"/>
              <w:adjustRightInd w:val="0"/>
              <w:rPr>
                <w:rFonts w:eastAsia="Calibri"/>
                <w:i/>
                <w:iCs/>
              </w:rPr>
            </w:pPr>
            <w:r>
              <w:rPr>
                <w:rFonts w:eastAsia="Calibri"/>
              </w:rPr>
              <w:t xml:space="preserve">WEETMAN, C. </w:t>
            </w:r>
            <w:r>
              <w:rPr>
                <w:rFonts w:eastAsia="Calibri"/>
                <w:i/>
                <w:iCs/>
              </w:rPr>
              <w:t>A circular economy handbook for business and supply chains: repair,</w:t>
            </w:r>
          </w:p>
          <w:p w14:paraId="40BCCFC0" w14:textId="2AF40678" w:rsidR="00560334" w:rsidRDefault="00560334" w:rsidP="008718FB">
            <w:r>
              <w:rPr>
                <w:rFonts w:eastAsia="Calibri"/>
                <w:i/>
                <w:iCs/>
              </w:rPr>
              <w:t xml:space="preserve">remake, redesign, rethink. </w:t>
            </w:r>
            <w:r>
              <w:rPr>
                <w:rFonts w:eastAsia="Calibri"/>
              </w:rPr>
              <w:t xml:space="preserve">New York, 2017. ISBN </w:t>
            </w:r>
            <w:r w:rsidRPr="00A548D7">
              <w:rPr>
                <w:rFonts w:eastAsia="Calibri"/>
              </w:rPr>
              <w:t>10: 9780749476755</w:t>
            </w:r>
            <w:r>
              <w:rPr>
                <w:rFonts w:eastAsia="Calibri"/>
              </w:rPr>
              <w:t>.</w:t>
            </w:r>
          </w:p>
        </w:tc>
      </w:tr>
    </w:tbl>
    <w:p w14:paraId="0861CF82" w14:textId="77777777" w:rsidR="00560334" w:rsidRDefault="0056033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60334" w14:paraId="7E56620C" w14:textId="77777777" w:rsidTr="00EE0716">
        <w:trPr>
          <w:trHeight w:val="70"/>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14:paraId="7004AC64" w14:textId="25F6CEA1" w:rsidR="00560334" w:rsidRPr="00560334" w:rsidRDefault="00560334" w:rsidP="00560334">
            <w:pPr>
              <w:rPr>
                <w:b/>
                <w:bCs/>
                <w:color w:val="000000" w:themeColor="text1"/>
                <w:sz w:val="28"/>
                <w:szCs w:val="28"/>
              </w:rPr>
            </w:pPr>
            <w:r w:rsidRPr="00560334">
              <w:rPr>
                <w:b/>
                <w:bCs/>
                <w:color w:val="000000" w:themeColor="text1"/>
              </w:rPr>
              <w:lastRenderedPageBreak/>
              <w:br w:type="page"/>
            </w:r>
            <w:r w:rsidRPr="00560334">
              <w:rPr>
                <w:b/>
                <w:bCs/>
                <w:color w:val="000000" w:themeColor="text1"/>
                <w:sz w:val="28"/>
                <w:szCs w:val="28"/>
              </w:rPr>
              <w:t>B-III – Charakteristika studijního předmětu</w:t>
            </w:r>
          </w:p>
        </w:tc>
      </w:tr>
      <w:tr w:rsidR="00560334" w14:paraId="24FB2331" w14:textId="77777777" w:rsidTr="00560334">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52FC71F3" w14:textId="77777777" w:rsidR="00560334" w:rsidRDefault="00560334" w:rsidP="00560334">
            <w:pPr>
              <w:jc w:val="both"/>
              <w:rPr>
                <w:b/>
              </w:rPr>
            </w:pPr>
            <w:r>
              <w:rPr>
                <w:b/>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14:paraId="39AC6067" w14:textId="77777777" w:rsidR="00560334" w:rsidRDefault="00560334" w:rsidP="00560334">
            <w:r>
              <w:rPr>
                <w:color w:val="222222"/>
                <w:shd w:val="clear" w:color="auto" w:fill="FFFFFF"/>
              </w:rPr>
              <w:t>Cirkulární ekonomika a design 2</w:t>
            </w:r>
          </w:p>
        </w:tc>
      </w:tr>
      <w:tr w:rsidR="00560334" w14:paraId="70B1538D" w14:textId="77777777" w:rsidTr="00560334">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181C520" w14:textId="77777777" w:rsidR="00560334" w:rsidRDefault="00560334" w:rsidP="00560334">
            <w:pPr>
              <w:rPr>
                <w:b/>
              </w:rPr>
            </w:pPr>
            <w:r>
              <w:rPr>
                <w:b/>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7A742A8C" w14:textId="77777777" w:rsidR="00560334" w:rsidRDefault="00560334" w:rsidP="00560334">
            <w:pPr>
              <w:autoSpaceDE w:val="0"/>
              <w:autoSpaceDN w:val="0"/>
              <w:adjustRightInd w:val="0"/>
            </w:pPr>
            <w:r>
              <w:rPr>
                <w:rFonts w:eastAsia="Calibri"/>
              </w:rPr>
              <w:t xml:space="preserve">povinný </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5913977" w14:textId="77777777" w:rsidR="00560334" w:rsidRDefault="00560334" w:rsidP="00560334">
            <w:pPr>
              <w:jc w:val="both"/>
              <w:rPr>
                <w:b/>
              </w:rPr>
            </w:pPr>
            <w:r>
              <w:rPr>
                <w:b/>
              </w:rPr>
              <w:t>doporučený ročník/semestr</w:t>
            </w:r>
          </w:p>
        </w:tc>
        <w:tc>
          <w:tcPr>
            <w:tcW w:w="668" w:type="dxa"/>
            <w:tcBorders>
              <w:top w:val="single" w:sz="4" w:space="0" w:color="auto"/>
              <w:left w:val="single" w:sz="4" w:space="0" w:color="auto"/>
              <w:bottom w:val="single" w:sz="4" w:space="0" w:color="auto"/>
              <w:right w:val="single" w:sz="4" w:space="0" w:color="auto"/>
            </w:tcBorders>
            <w:hideMark/>
          </w:tcPr>
          <w:p w14:paraId="3F5666C4" w14:textId="77777777" w:rsidR="00560334" w:rsidRDefault="00560334" w:rsidP="00560334">
            <w:pPr>
              <w:jc w:val="both"/>
            </w:pPr>
            <w:r>
              <w:t>2/ZS</w:t>
            </w:r>
          </w:p>
        </w:tc>
      </w:tr>
      <w:tr w:rsidR="00560334" w14:paraId="5587775F" w14:textId="77777777" w:rsidTr="00560334">
        <w:trPr>
          <w:trHeight w:val="153"/>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DDF4D12" w14:textId="77777777" w:rsidR="00560334" w:rsidRDefault="00560334" w:rsidP="00560334">
            <w:pPr>
              <w:jc w:val="both"/>
              <w:rPr>
                <w:b/>
              </w:rPr>
            </w:pPr>
            <w:r>
              <w:rPr>
                <w:b/>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tcPr>
          <w:p w14:paraId="5A9C8753" w14:textId="1EFEB4D1" w:rsidR="00560334" w:rsidRDefault="00FC368E" w:rsidP="00560334">
            <w:pPr>
              <w:jc w:val="both"/>
            </w:pPr>
            <w:r>
              <w:t>13</w:t>
            </w:r>
            <w:r w:rsidR="00BC3F5F">
              <w:t xml:space="preserve"> </w:t>
            </w:r>
            <w:r>
              <w:t>p</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4200688C" w14:textId="77777777" w:rsidR="00560334" w:rsidRDefault="00560334" w:rsidP="00560334">
            <w:pPr>
              <w:jc w:val="both"/>
              <w:rPr>
                <w:b/>
              </w:rPr>
            </w:pPr>
            <w:r>
              <w:rPr>
                <w:b/>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24B7A431" w14:textId="32C4C378" w:rsidR="00560334" w:rsidRDefault="00560334" w:rsidP="00560334">
            <w:pPr>
              <w:jc w:val="both"/>
            </w:pPr>
            <w:r>
              <w:t>13</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3422C3C5" w14:textId="77777777" w:rsidR="00560334" w:rsidRDefault="00560334" w:rsidP="00560334">
            <w:pPr>
              <w:jc w:val="both"/>
              <w:rPr>
                <w:b/>
              </w:rPr>
            </w:pPr>
            <w:r>
              <w:rPr>
                <w:b/>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34BD197C" w14:textId="77777777" w:rsidR="00560334" w:rsidRDefault="00560334" w:rsidP="00560334">
            <w:pPr>
              <w:jc w:val="both"/>
            </w:pPr>
            <w:r>
              <w:t>2</w:t>
            </w:r>
          </w:p>
        </w:tc>
      </w:tr>
      <w:tr w:rsidR="00560334" w14:paraId="122CD52D" w14:textId="77777777" w:rsidTr="00560334">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8FB62BC" w14:textId="77777777" w:rsidR="00560334" w:rsidRDefault="00560334" w:rsidP="00560334">
            <w:pPr>
              <w:rPr>
                <w:b/>
                <w:sz w:val="22"/>
              </w:rPr>
            </w:pPr>
            <w:r>
              <w:rPr>
                <w:b/>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hideMark/>
          </w:tcPr>
          <w:p w14:paraId="6F079D5C" w14:textId="77777777" w:rsidR="00560334" w:rsidRDefault="00560334" w:rsidP="00560334">
            <w:pPr>
              <w:jc w:val="both"/>
              <w:rPr>
                <w:rFonts w:eastAsia="Calibri"/>
              </w:rPr>
            </w:pPr>
          </w:p>
        </w:tc>
      </w:tr>
      <w:tr w:rsidR="00560334" w14:paraId="087E2D52" w14:textId="77777777" w:rsidTr="00560334">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CFAD179" w14:textId="77777777" w:rsidR="00560334" w:rsidRDefault="00560334" w:rsidP="00560334">
            <w:pPr>
              <w:rPr>
                <w:b/>
              </w:rPr>
            </w:pPr>
            <w:r>
              <w:rPr>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1D42FCA8" w14:textId="77777777" w:rsidR="00560334" w:rsidRDefault="00560334" w:rsidP="00560334">
            <w:pPr>
              <w:jc w:val="both"/>
            </w:pPr>
            <w:r>
              <w:rPr>
                <w:rFonts w:eastAsia="Calibri"/>
              </w:rPr>
              <w:t>klasifikovaný 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2DE36983" w14:textId="77777777" w:rsidR="00560334" w:rsidRDefault="00560334" w:rsidP="00560334">
            <w:pPr>
              <w:jc w:val="both"/>
              <w:rPr>
                <w:b/>
              </w:rPr>
            </w:pPr>
            <w:r>
              <w:rPr>
                <w:b/>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08538E13" w14:textId="77777777" w:rsidR="00560334" w:rsidRDefault="00560334" w:rsidP="00560334">
            <w:pPr>
              <w:jc w:val="both"/>
              <w:rPr>
                <w:rFonts w:eastAsia="Calibri"/>
              </w:rPr>
            </w:pPr>
            <w:r>
              <w:rPr>
                <w:rFonts w:eastAsia="Calibri"/>
              </w:rPr>
              <w:t>přednáška</w:t>
            </w:r>
          </w:p>
        </w:tc>
      </w:tr>
      <w:tr w:rsidR="00560334" w14:paraId="4EF86D2C" w14:textId="77777777" w:rsidTr="00560334">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B9D6207" w14:textId="77777777" w:rsidR="00560334" w:rsidRDefault="00560334" w:rsidP="00560334">
            <w:pPr>
              <w:rPr>
                <w:b/>
              </w:rPr>
            </w:pPr>
            <w:r>
              <w:rPr>
                <w:b/>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hideMark/>
          </w:tcPr>
          <w:p w14:paraId="0FC68C13" w14:textId="77777777" w:rsidR="00560334" w:rsidRDefault="00560334" w:rsidP="00560334">
            <w:pPr>
              <w:jc w:val="both"/>
            </w:pPr>
            <w:r>
              <w:t>Písemný test</w:t>
            </w:r>
          </w:p>
        </w:tc>
      </w:tr>
      <w:tr w:rsidR="00560334" w14:paraId="12E7970A" w14:textId="77777777" w:rsidTr="002A0FCF">
        <w:trPr>
          <w:trHeight w:val="122"/>
        </w:trPr>
        <w:tc>
          <w:tcPr>
            <w:tcW w:w="9855" w:type="dxa"/>
            <w:gridSpan w:val="8"/>
            <w:tcBorders>
              <w:top w:val="nil"/>
              <w:left w:val="single" w:sz="4" w:space="0" w:color="auto"/>
              <w:bottom w:val="single" w:sz="4" w:space="0" w:color="auto"/>
              <w:right w:val="single" w:sz="4" w:space="0" w:color="auto"/>
            </w:tcBorders>
          </w:tcPr>
          <w:p w14:paraId="2B811AA3" w14:textId="77777777" w:rsidR="00560334" w:rsidRDefault="00560334" w:rsidP="00560334">
            <w:pPr>
              <w:jc w:val="both"/>
            </w:pPr>
          </w:p>
        </w:tc>
      </w:tr>
      <w:tr w:rsidR="00560334" w14:paraId="127A8CD2" w14:textId="77777777" w:rsidTr="00560334">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14:paraId="599A1A78" w14:textId="77777777" w:rsidR="00560334" w:rsidRDefault="00560334" w:rsidP="00560334">
            <w:pPr>
              <w:jc w:val="both"/>
              <w:rPr>
                <w:b/>
              </w:rPr>
            </w:pPr>
            <w:r>
              <w:rPr>
                <w:b/>
              </w:rPr>
              <w:t>Garant předmětu</w:t>
            </w:r>
          </w:p>
        </w:tc>
        <w:tc>
          <w:tcPr>
            <w:tcW w:w="6769" w:type="dxa"/>
            <w:gridSpan w:val="7"/>
            <w:tcBorders>
              <w:top w:val="nil"/>
              <w:left w:val="single" w:sz="4" w:space="0" w:color="auto"/>
              <w:bottom w:val="single" w:sz="4" w:space="0" w:color="auto"/>
              <w:right w:val="single" w:sz="4" w:space="0" w:color="auto"/>
            </w:tcBorders>
            <w:hideMark/>
          </w:tcPr>
          <w:p w14:paraId="07F66482" w14:textId="00DD3341" w:rsidR="00560334" w:rsidRDefault="00560334" w:rsidP="00560334">
            <w:pPr>
              <w:jc w:val="both"/>
            </w:pPr>
            <w:r>
              <w:t>MgA. Lucie Trejtnarová</w:t>
            </w:r>
            <w:r w:rsidR="00CC69CB">
              <w:t>, Ph.D.</w:t>
            </w:r>
          </w:p>
        </w:tc>
      </w:tr>
      <w:tr w:rsidR="00560334" w14:paraId="5048B47E" w14:textId="77777777" w:rsidTr="00560334">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14:paraId="0279139C" w14:textId="77777777" w:rsidR="00560334" w:rsidRDefault="00560334" w:rsidP="00560334">
            <w:pPr>
              <w:rPr>
                <w:b/>
              </w:rPr>
            </w:pPr>
            <w:r>
              <w:rPr>
                <w:b/>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14:paraId="79F1E770" w14:textId="77777777" w:rsidR="00560334" w:rsidRDefault="00560334" w:rsidP="00560334">
            <w:pPr>
              <w:jc w:val="both"/>
            </w:pPr>
            <w:r>
              <w:t>100 %</w:t>
            </w:r>
          </w:p>
        </w:tc>
      </w:tr>
      <w:tr w:rsidR="00560334" w14:paraId="01E25D1D" w14:textId="77777777" w:rsidTr="00560334">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0411979" w14:textId="77777777" w:rsidR="00560334" w:rsidRDefault="00560334" w:rsidP="00560334">
            <w:pPr>
              <w:jc w:val="both"/>
              <w:rPr>
                <w:b/>
              </w:rPr>
            </w:pPr>
            <w:r>
              <w:rPr>
                <w:b/>
              </w:rPr>
              <w:t>Vyučující</w:t>
            </w:r>
          </w:p>
        </w:tc>
        <w:tc>
          <w:tcPr>
            <w:tcW w:w="6769" w:type="dxa"/>
            <w:gridSpan w:val="7"/>
            <w:tcBorders>
              <w:top w:val="single" w:sz="4" w:space="0" w:color="auto"/>
              <w:left w:val="single" w:sz="4" w:space="0" w:color="auto"/>
              <w:bottom w:val="nil"/>
              <w:right w:val="single" w:sz="4" w:space="0" w:color="auto"/>
            </w:tcBorders>
            <w:hideMark/>
          </w:tcPr>
          <w:p w14:paraId="2C7AE650" w14:textId="47FF1FBA" w:rsidR="00560334" w:rsidRDefault="00CC69CB" w:rsidP="00560334">
            <w:pPr>
              <w:jc w:val="both"/>
            </w:pPr>
            <w:r>
              <w:t>MgA. Lucie Trejtnarová, Ph.D.</w:t>
            </w:r>
          </w:p>
        </w:tc>
      </w:tr>
      <w:tr w:rsidR="00560334" w14:paraId="73D24C9E" w14:textId="77777777" w:rsidTr="002A0FCF">
        <w:trPr>
          <w:trHeight w:val="182"/>
        </w:trPr>
        <w:tc>
          <w:tcPr>
            <w:tcW w:w="9855" w:type="dxa"/>
            <w:gridSpan w:val="8"/>
            <w:tcBorders>
              <w:top w:val="nil"/>
              <w:left w:val="single" w:sz="4" w:space="0" w:color="auto"/>
              <w:bottom w:val="single" w:sz="4" w:space="0" w:color="auto"/>
              <w:right w:val="single" w:sz="4" w:space="0" w:color="auto"/>
            </w:tcBorders>
          </w:tcPr>
          <w:p w14:paraId="641AD10A" w14:textId="77777777" w:rsidR="00560334" w:rsidRDefault="00560334" w:rsidP="00560334">
            <w:pPr>
              <w:jc w:val="both"/>
            </w:pPr>
          </w:p>
        </w:tc>
      </w:tr>
      <w:tr w:rsidR="00560334" w14:paraId="6EF7B0E4" w14:textId="77777777" w:rsidTr="00560334">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5D22E06" w14:textId="77777777" w:rsidR="00560334" w:rsidRDefault="00560334" w:rsidP="00560334">
            <w:pPr>
              <w:jc w:val="both"/>
              <w:rPr>
                <w:b/>
              </w:rPr>
            </w:pPr>
            <w:r>
              <w:rPr>
                <w:b/>
              </w:rPr>
              <w:t>Stručná anotace předmětu</w:t>
            </w:r>
          </w:p>
        </w:tc>
        <w:tc>
          <w:tcPr>
            <w:tcW w:w="6769" w:type="dxa"/>
            <w:gridSpan w:val="7"/>
            <w:tcBorders>
              <w:top w:val="single" w:sz="4" w:space="0" w:color="auto"/>
              <w:left w:val="single" w:sz="4" w:space="0" w:color="auto"/>
              <w:bottom w:val="nil"/>
              <w:right w:val="single" w:sz="4" w:space="0" w:color="auto"/>
            </w:tcBorders>
          </w:tcPr>
          <w:p w14:paraId="4B3C9A49" w14:textId="77777777" w:rsidR="00560334" w:rsidRDefault="00560334" w:rsidP="00560334">
            <w:pPr>
              <w:jc w:val="both"/>
              <w:rPr>
                <w:sz w:val="16"/>
                <w:szCs w:val="16"/>
              </w:rPr>
            </w:pPr>
          </w:p>
        </w:tc>
      </w:tr>
      <w:tr w:rsidR="00560334" w14:paraId="3703CC3E" w14:textId="77777777" w:rsidTr="00135FA7">
        <w:trPr>
          <w:trHeight w:val="2698"/>
        </w:trPr>
        <w:tc>
          <w:tcPr>
            <w:tcW w:w="9855" w:type="dxa"/>
            <w:gridSpan w:val="8"/>
            <w:tcBorders>
              <w:top w:val="nil"/>
              <w:left w:val="single" w:sz="4" w:space="0" w:color="auto"/>
              <w:bottom w:val="single" w:sz="12" w:space="0" w:color="auto"/>
              <w:right w:val="single" w:sz="4" w:space="0" w:color="auto"/>
            </w:tcBorders>
          </w:tcPr>
          <w:p w14:paraId="46E882B4" w14:textId="62751EB1" w:rsidR="00FE1982" w:rsidRDefault="00560334" w:rsidP="00135FA7">
            <w:pPr>
              <w:autoSpaceDE w:val="0"/>
              <w:autoSpaceDN w:val="0"/>
              <w:adjustRightInd w:val="0"/>
              <w:spacing w:after="120"/>
              <w:jc w:val="both"/>
              <w:rPr>
                <w:ins w:id="76" w:author="Hana Ponížilová" w:date="2023-05-25T12:32:00Z"/>
              </w:rPr>
            </w:pPr>
            <w:r w:rsidRPr="000C624E">
              <w:t xml:space="preserve">Cílem </w:t>
            </w:r>
            <w:ins w:id="77" w:author="Hana Ponížilová" w:date="2023-05-25T12:38:00Z">
              <w:r w:rsidR="0079143F">
                <w:t>předmětu</w:t>
              </w:r>
            </w:ins>
            <w:r w:rsidR="00FC368E">
              <w:t xml:space="preserve"> </w:t>
            </w:r>
            <w:r w:rsidRPr="000C624E">
              <w:t xml:space="preserve">je kritický náhled na výrobu produktů. </w:t>
            </w:r>
            <w:ins w:id="78" w:author="Hana Ponížilová" w:date="2023-05-25T12:39:00Z">
              <w:r w:rsidR="00CE79DD">
                <w:t>Student n</w:t>
              </w:r>
              <w:r w:rsidR="00CE79DD" w:rsidRPr="000C624E">
                <w:t>a příkladech jednotlivých případových studií a konceptů pouk</w:t>
              </w:r>
              <w:r w:rsidR="00CE79DD">
                <w:t>a</w:t>
              </w:r>
              <w:r w:rsidR="00CE79DD" w:rsidRPr="000C624E">
                <w:t xml:space="preserve">zuje na životní cyklus produktu a jeho udržitelnost. </w:t>
              </w:r>
            </w:ins>
          </w:p>
          <w:p w14:paraId="07C178B0" w14:textId="0968F06F" w:rsidR="00975D74" w:rsidRDefault="00FE1982" w:rsidP="00135FA7">
            <w:pPr>
              <w:autoSpaceDE w:val="0"/>
              <w:autoSpaceDN w:val="0"/>
              <w:adjustRightInd w:val="0"/>
              <w:ind w:firstLine="396"/>
              <w:jc w:val="both"/>
              <w:rPr>
                <w:ins w:id="79" w:author="Hana Ponížilová" w:date="2023-05-25T12:33:00Z"/>
              </w:rPr>
            </w:pPr>
            <w:ins w:id="80" w:author="Hana Ponížilová" w:date="2023-05-25T12:31:00Z">
              <w:r>
                <w:rPr>
                  <w:rFonts w:eastAsia="Calibri"/>
                </w:rPr>
                <w:t xml:space="preserve">1. </w:t>
              </w:r>
            </w:ins>
            <w:ins w:id="81" w:author="Hana Ponížilová" w:date="2023-05-25T12:32:00Z">
              <w:r w:rsidR="00975D74">
                <w:t>Cirkulární ekonomik</w:t>
              </w:r>
            </w:ins>
            <w:ins w:id="82" w:author="Hana Ponížilová" w:date="2023-05-25T12:35:00Z">
              <w:r w:rsidR="002145CA">
                <w:t>a</w:t>
              </w:r>
            </w:ins>
            <w:ins w:id="83" w:author="Hana Ponížilová" w:date="2023-05-25T12:32:00Z">
              <w:r w:rsidR="00975D74">
                <w:t xml:space="preserve"> ve vztahu k designérovi/designérce jako odpovědné osobě za své n</w:t>
              </w:r>
            </w:ins>
            <w:ins w:id="84" w:author="Hana Ponížilová" w:date="2023-05-25T12:41:00Z">
              <w:r w:rsidR="005D3DAA">
                <w:t>á</w:t>
              </w:r>
            </w:ins>
            <w:ins w:id="85" w:author="Hana Ponížilová" w:date="2023-05-25T12:32:00Z">
              <w:r w:rsidR="00975D74">
                <w:t>vrhy a realizaci.</w:t>
              </w:r>
            </w:ins>
          </w:p>
          <w:p w14:paraId="0F6D19B7" w14:textId="1CFE9547" w:rsidR="00D50F72" w:rsidRDefault="00D50F72" w:rsidP="00135FA7">
            <w:pPr>
              <w:autoSpaceDE w:val="0"/>
              <w:autoSpaceDN w:val="0"/>
              <w:adjustRightInd w:val="0"/>
              <w:ind w:firstLine="396"/>
              <w:jc w:val="both"/>
              <w:rPr>
                <w:ins w:id="86" w:author="Hana Ponížilová" w:date="2023-05-25T12:34:00Z"/>
              </w:rPr>
            </w:pPr>
            <w:ins w:id="87" w:author="Hana Ponížilová" w:date="2023-05-25T12:33:00Z">
              <w:r>
                <w:t>2. Etické otázky ve vazbě na cirkulární ekonomiku.</w:t>
              </w:r>
            </w:ins>
          </w:p>
          <w:p w14:paraId="6CBAA524" w14:textId="3A5C6E49" w:rsidR="0009548F" w:rsidRDefault="00821A5B" w:rsidP="00A20BE0">
            <w:pPr>
              <w:autoSpaceDE w:val="0"/>
              <w:autoSpaceDN w:val="0"/>
              <w:adjustRightInd w:val="0"/>
              <w:ind w:firstLine="396"/>
              <w:jc w:val="both"/>
              <w:rPr>
                <w:ins w:id="88" w:author="Hana Ponížilová" w:date="2023-05-25T12:40:00Z"/>
              </w:rPr>
            </w:pPr>
            <w:ins w:id="89" w:author="Hana Ponížilová" w:date="2023-05-25T12:34:00Z">
              <w:r>
                <w:t>3. Jak mohou podniky vytvářet hodnoty opakovaným používáním a recyklací produktů</w:t>
              </w:r>
            </w:ins>
            <w:ins w:id="90" w:author="Hana Ponížilová" w:date="2023-05-25T12:41:00Z">
              <w:r w:rsidR="005D3DAA">
                <w:t>?</w:t>
              </w:r>
            </w:ins>
          </w:p>
          <w:p w14:paraId="7C3CB8BD" w14:textId="42771B06" w:rsidR="003B5747" w:rsidRDefault="003B5747" w:rsidP="00135FA7">
            <w:pPr>
              <w:autoSpaceDE w:val="0"/>
              <w:autoSpaceDN w:val="0"/>
              <w:adjustRightInd w:val="0"/>
              <w:ind w:firstLine="396"/>
              <w:jc w:val="both"/>
              <w:rPr>
                <w:ins w:id="91" w:author="Hana Ponížilová" w:date="2023-05-25T12:32:00Z"/>
              </w:rPr>
            </w:pPr>
            <w:ins w:id="92" w:author="Hana Ponížilová" w:date="2023-05-25T12:40:00Z">
              <w:r>
                <w:t xml:space="preserve">4. </w:t>
              </w:r>
              <w:r w:rsidRPr="003B2AF8">
                <w:t>Jak může cirkulární ekonomika ovlivnit podobu produktů designérů a zlepšit tím jejich internacionalizaci</w:t>
              </w:r>
              <w:r>
                <w:t>?</w:t>
              </w:r>
            </w:ins>
          </w:p>
          <w:p w14:paraId="4D4A9E00" w14:textId="4711E71D" w:rsidR="00FE1982" w:rsidRDefault="003B5747" w:rsidP="00135FA7">
            <w:pPr>
              <w:autoSpaceDE w:val="0"/>
              <w:autoSpaceDN w:val="0"/>
              <w:adjustRightInd w:val="0"/>
              <w:ind w:firstLine="396"/>
              <w:jc w:val="both"/>
              <w:rPr>
                <w:ins w:id="93" w:author="Hana Ponížilová" w:date="2023-05-25T12:31:00Z"/>
              </w:rPr>
            </w:pPr>
            <w:ins w:id="94" w:author="Hana Ponížilová" w:date="2023-05-25T12:40:00Z">
              <w:r>
                <w:rPr>
                  <w:rFonts w:eastAsia="Calibri"/>
                </w:rPr>
                <w:t>5</w:t>
              </w:r>
            </w:ins>
            <w:ins w:id="95" w:author="Hana Ponížilová" w:date="2023-05-25T12:37:00Z">
              <w:r w:rsidR="002145CA">
                <w:rPr>
                  <w:rFonts w:eastAsia="Calibri"/>
                </w:rPr>
                <w:t>.</w:t>
              </w:r>
            </w:ins>
            <w:ins w:id="96" w:author="Hana Ponížilová" w:date="2023-05-25T12:40:00Z">
              <w:r>
                <w:rPr>
                  <w:rFonts w:eastAsia="Calibri"/>
                </w:rPr>
                <w:t xml:space="preserve"> </w:t>
              </w:r>
            </w:ins>
            <w:ins w:id="97" w:author="Hana Ponížilová" w:date="2023-05-25T12:37:00Z">
              <w:r w:rsidR="00A20BE0">
                <w:rPr>
                  <w:rFonts w:eastAsia="Calibri"/>
                </w:rPr>
                <w:t>Zadání úkolů.</w:t>
              </w:r>
            </w:ins>
          </w:p>
          <w:p w14:paraId="7F8929EE" w14:textId="77777777" w:rsidR="00FE1982" w:rsidRDefault="00FE1982" w:rsidP="00A20BE0">
            <w:pPr>
              <w:autoSpaceDE w:val="0"/>
              <w:autoSpaceDN w:val="0"/>
              <w:adjustRightInd w:val="0"/>
              <w:ind w:left="396"/>
              <w:jc w:val="both"/>
              <w:rPr>
                <w:ins w:id="98" w:author="Hana Ponížilová" w:date="2023-05-25T12:31:00Z"/>
              </w:rPr>
            </w:pPr>
            <w:ins w:id="99" w:author="Hana Ponížilová" w:date="2023-05-25T12:31:00Z">
              <w:r>
                <w:t>6. Realizace.</w:t>
              </w:r>
            </w:ins>
          </w:p>
          <w:p w14:paraId="74F1B488" w14:textId="486E3064" w:rsidR="00FE1982" w:rsidRDefault="00FE1982" w:rsidP="00A20BE0">
            <w:pPr>
              <w:autoSpaceDE w:val="0"/>
              <w:autoSpaceDN w:val="0"/>
              <w:adjustRightInd w:val="0"/>
              <w:ind w:left="396"/>
              <w:jc w:val="both"/>
              <w:rPr>
                <w:ins w:id="100" w:author="Hana Ponížilová" w:date="2023-05-25T12:31:00Z"/>
                <w:rFonts w:eastAsia="Calibri"/>
              </w:rPr>
            </w:pPr>
            <w:ins w:id="101" w:author="Hana Ponížilová" w:date="2023-05-25T12:31:00Z">
              <w:r>
                <w:t xml:space="preserve">7. </w:t>
              </w:r>
            </w:ins>
            <w:ins w:id="102" w:author="Hana Ponížilová" w:date="2023-05-25T12:36:00Z">
              <w:r w:rsidR="002145CA">
                <w:t>Kritické zhodnocení vlastních návrhů a realizací.</w:t>
              </w:r>
            </w:ins>
          </w:p>
          <w:p w14:paraId="2366BA3F" w14:textId="278B508A" w:rsidR="0079143F" w:rsidRDefault="0079143F" w:rsidP="00135FA7">
            <w:pPr>
              <w:autoSpaceDE w:val="0"/>
              <w:autoSpaceDN w:val="0"/>
              <w:adjustRightInd w:val="0"/>
              <w:spacing w:before="120"/>
              <w:jc w:val="both"/>
            </w:pPr>
            <w:ins w:id="103" w:author="Hana Ponížilová" w:date="2023-05-25T12:38:00Z">
              <w:r>
                <w:t>Student</w:t>
              </w:r>
            </w:ins>
            <w:ins w:id="104" w:author="Hana Ponížilová" w:date="2023-05-25T12:39:00Z">
              <w:r w:rsidR="00CE79DD">
                <w:t xml:space="preserve"> je schopen</w:t>
              </w:r>
            </w:ins>
            <w:r w:rsidR="00560334" w:rsidRPr="000C624E">
              <w:t xml:space="preserve"> vyhodno</w:t>
            </w:r>
            <w:ins w:id="105" w:author="Hana Ponížilová" w:date="2023-05-25T12:39:00Z">
              <w:r w:rsidR="00CE79DD">
                <w:t>tit</w:t>
              </w:r>
            </w:ins>
            <w:r w:rsidR="00560334" w:rsidRPr="000C624E">
              <w:t xml:space="preserve">, kdy je vhodné produkt realizovat, či zda je více prospěšné jak pro designéra, tak společnost a budoucí generace produkt nerealizovat. </w:t>
            </w:r>
          </w:p>
        </w:tc>
      </w:tr>
      <w:tr w:rsidR="00560334" w14:paraId="3D6AEEA0" w14:textId="77777777" w:rsidTr="00560334">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27BF39B2" w14:textId="77777777" w:rsidR="00560334" w:rsidRDefault="00560334" w:rsidP="00560334">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6E152CF7" w14:textId="77777777" w:rsidR="00560334" w:rsidRDefault="00560334" w:rsidP="00560334">
            <w:pPr>
              <w:jc w:val="both"/>
            </w:pPr>
          </w:p>
        </w:tc>
      </w:tr>
      <w:tr w:rsidR="00560334" w14:paraId="3D5ECCBA" w14:textId="77777777" w:rsidTr="00560334">
        <w:trPr>
          <w:trHeight w:val="70"/>
        </w:trPr>
        <w:tc>
          <w:tcPr>
            <w:tcW w:w="9855" w:type="dxa"/>
            <w:gridSpan w:val="8"/>
            <w:tcBorders>
              <w:top w:val="nil"/>
              <w:left w:val="single" w:sz="4" w:space="0" w:color="auto"/>
              <w:bottom w:val="single" w:sz="4" w:space="0" w:color="auto"/>
              <w:right w:val="single" w:sz="4" w:space="0" w:color="auto"/>
            </w:tcBorders>
          </w:tcPr>
          <w:p w14:paraId="2A9265C9" w14:textId="6241E711" w:rsidR="00560334" w:rsidRDefault="00560334" w:rsidP="00560334">
            <w:pPr>
              <w:rPr>
                <w:b/>
                <w:bCs/>
                <w:color w:val="000000" w:themeColor="text1"/>
              </w:rPr>
            </w:pPr>
            <w:r>
              <w:rPr>
                <w:b/>
                <w:bCs/>
                <w:color w:val="000000" w:themeColor="text1"/>
              </w:rPr>
              <w:t xml:space="preserve">Povinná: </w:t>
            </w:r>
          </w:p>
          <w:p w14:paraId="4D57946E" w14:textId="77777777" w:rsidR="00560334" w:rsidRDefault="00560334" w:rsidP="00560334">
            <w:pPr>
              <w:rPr>
                <w:b/>
                <w:bCs/>
                <w:color w:val="000000" w:themeColor="text1"/>
              </w:rPr>
            </w:pPr>
            <w:r>
              <w:rPr>
                <w:color w:val="000000" w:themeColor="text1"/>
              </w:rPr>
              <w:t>vybrané texty, které dostanou studenti během kurzu.</w:t>
            </w:r>
          </w:p>
          <w:p w14:paraId="1C8A09E2" w14:textId="77777777" w:rsidR="00560334" w:rsidRDefault="00560334" w:rsidP="00560334">
            <w:pPr>
              <w:rPr>
                <w:color w:val="000000" w:themeColor="text1"/>
              </w:rPr>
            </w:pPr>
            <w:r>
              <w:rPr>
                <w:b/>
                <w:bCs/>
                <w:color w:val="000000" w:themeColor="text1"/>
              </w:rPr>
              <w:t>Doporučená</w:t>
            </w:r>
            <w:r>
              <w:rPr>
                <w:color w:val="000000" w:themeColor="text1"/>
              </w:rPr>
              <w:t xml:space="preserve">: </w:t>
            </w:r>
          </w:p>
          <w:p w14:paraId="76A9D2E7" w14:textId="77777777" w:rsidR="00560334" w:rsidRDefault="00560334" w:rsidP="00560334">
            <w:pPr>
              <w:autoSpaceDE w:val="0"/>
              <w:autoSpaceDN w:val="0"/>
              <w:adjustRightInd w:val="0"/>
              <w:rPr>
                <w:rFonts w:eastAsia="Calibri"/>
              </w:rPr>
            </w:pPr>
            <w:r>
              <w:rPr>
                <w:rFonts w:eastAsia="Calibri"/>
              </w:rPr>
              <w:t xml:space="preserve">FRANKLIN, K. </w:t>
            </w:r>
            <w:r>
              <w:rPr>
                <w:rFonts w:eastAsia="Calibri"/>
                <w:i/>
                <w:iCs/>
              </w:rPr>
              <w:t>Radical matter: revolutionary materials and design for a sustainable future.</w:t>
            </w:r>
          </w:p>
          <w:p w14:paraId="6C0CE3C6" w14:textId="77777777" w:rsidR="00560334" w:rsidRDefault="00560334" w:rsidP="00560334">
            <w:pPr>
              <w:autoSpaceDE w:val="0"/>
              <w:autoSpaceDN w:val="0"/>
              <w:adjustRightInd w:val="0"/>
              <w:rPr>
                <w:rFonts w:eastAsia="Calibri"/>
              </w:rPr>
            </w:pPr>
            <w:r>
              <w:rPr>
                <w:rFonts w:eastAsia="Calibri"/>
              </w:rPr>
              <w:t>New York, 2018. ISBN 10: 0500519625.</w:t>
            </w:r>
          </w:p>
          <w:p w14:paraId="458B0682" w14:textId="77777777" w:rsidR="00560334" w:rsidRDefault="00560334" w:rsidP="00560334">
            <w:pPr>
              <w:autoSpaceDE w:val="0"/>
              <w:autoSpaceDN w:val="0"/>
              <w:adjustRightInd w:val="0"/>
              <w:rPr>
                <w:rFonts w:eastAsia="Calibri"/>
                <w:i/>
                <w:iCs/>
              </w:rPr>
            </w:pPr>
            <w:r>
              <w:rPr>
                <w:rFonts w:eastAsia="Calibri"/>
              </w:rPr>
              <w:t xml:space="preserve">HAFFMANS, S. </w:t>
            </w:r>
            <w:r>
              <w:rPr>
                <w:rFonts w:eastAsia="Calibri"/>
                <w:i/>
                <w:iCs/>
              </w:rPr>
              <w:t>Products That Flow: Circular Business Models and Design Strategies for</w:t>
            </w:r>
          </w:p>
          <w:p w14:paraId="01859281" w14:textId="77777777" w:rsidR="00560334" w:rsidRDefault="00560334" w:rsidP="00560334">
            <w:r>
              <w:rPr>
                <w:rFonts w:eastAsia="Calibri"/>
                <w:i/>
                <w:iCs/>
              </w:rPr>
              <w:t>Fast Moving Consumer Goods.</w:t>
            </w:r>
            <w:r>
              <w:rPr>
                <w:rFonts w:eastAsia="Calibri"/>
              </w:rPr>
              <w:t xml:space="preserve"> </w:t>
            </w:r>
            <w:r>
              <w:rPr>
                <w:color w:val="333333"/>
                <w:shd w:val="clear" w:color="auto" w:fill="FFFFFF"/>
              </w:rPr>
              <w:t>Netherlands,</w:t>
            </w:r>
            <w:r>
              <w:rPr>
                <w:rFonts w:eastAsia="Calibri"/>
              </w:rPr>
              <w:t xml:space="preserve"> 2018. </w:t>
            </w:r>
            <w:r w:rsidRPr="00C854F0">
              <w:rPr>
                <w:rFonts w:eastAsia="Calibri"/>
              </w:rPr>
              <w:t>ISBN 13: 9789063694982</w:t>
            </w:r>
            <w:r>
              <w:rPr>
                <w:rFonts w:eastAsia="Calibri"/>
              </w:rPr>
              <w:t>.</w:t>
            </w:r>
          </w:p>
          <w:p w14:paraId="7C521A34" w14:textId="77777777" w:rsidR="00560334" w:rsidRDefault="00560334" w:rsidP="00560334">
            <w:pPr>
              <w:autoSpaceDE w:val="0"/>
              <w:autoSpaceDN w:val="0"/>
              <w:adjustRightInd w:val="0"/>
              <w:rPr>
                <w:rFonts w:eastAsia="Calibri"/>
              </w:rPr>
            </w:pPr>
            <w:r>
              <w:rPr>
                <w:rFonts w:eastAsia="Calibri"/>
              </w:rPr>
              <w:t xml:space="preserve">CHARTER, M. </w:t>
            </w:r>
            <w:r>
              <w:rPr>
                <w:rFonts w:eastAsia="Calibri"/>
                <w:i/>
                <w:iCs/>
              </w:rPr>
              <w:t>Designing for the circular economy</w:t>
            </w:r>
            <w:r>
              <w:rPr>
                <w:rFonts w:eastAsia="Calibri"/>
              </w:rPr>
              <w:t xml:space="preserve">. London, 2019. ISBN </w:t>
            </w:r>
            <w:r w:rsidRPr="00C854F0">
              <w:rPr>
                <w:rFonts w:eastAsia="Calibri"/>
              </w:rPr>
              <w:t>10: 9781138081017</w:t>
            </w:r>
            <w:r>
              <w:rPr>
                <w:rFonts w:eastAsia="Calibri"/>
              </w:rPr>
              <w:t>.</w:t>
            </w:r>
          </w:p>
          <w:p w14:paraId="74C437B2" w14:textId="77777777" w:rsidR="00560334" w:rsidRDefault="00560334" w:rsidP="00560334">
            <w:pPr>
              <w:autoSpaceDE w:val="0"/>
              <w:autoSpaceDN w:val="0"/>
              <w:adjustRightInd w:val="0"/>
              <w:rPr>
                <w:rFonts w:eastAsia="Calibri"/>
                <w:i/>
                <w:iCs/>
              </w:rPr>
            </w:pPr>
            <w:r>
              <w:rPr>
                <w:rFonts w:eastAsia="Calibri"/>
              </w:rPr>
              <w:t xml:space="preserve">KAWAMURA, Y. </w:t>
            </w:r>
            <w:r>
              <w:rPr>
                <w:rFonts w:eastAsia="Calibri"/>
                <w:i/>
                <w:iCs/>
              </w:rPr>
              <w:t>Doing research in fashion and dress: an introduction to qualitative</w:t>
            </w:r>
          </w:p>
          <w:p w14:paraId="2699A851" w14:textId="77777777" w:rsidR="00560334" w:rsidRDefault="00560334" w:rsidP="00560334">
            <w:pPr>
              <w:autoSpaceDE w:val="0"/>
              <w:autoSpaceDN w:val="0"/>
              <w:adjustRightInd w:val="0"/>
              <w:rPr>
                <w:rFonts w:eastAsia="Calibri"/>
              </w:rPr>
            </w:pPr>
            <w:r>
              <w:rPr>
                <w:rFonts w:eastAsia="Calibri"/>
                <w:i/>
                <w:iCs/>
              </w:rPr>
              <w:t>methods</w:t>
            </w:r>
            <w:r>
              <w:rPr>
                <w:rFonts w:eastAsia="Calibri"/>
              </w:rPr>
              <w:t xml:space="preserve">. New York, 2011. </w:t>
            </w:r>
            <w:r w:rsidRPr="00C854F0">
              <w:rPr>
                <w:rFonts w:eastAsia="Calibri"/>
              </w:rPr>
              <w:t>ISBN-10: 1847885829</w:t>
            </w:r>
          </w:p>
          <w:p w14:paraId="3FB39B65" w14:textId="77777777" w:rsidR="00560334" w:rsidRDefault="00560334" w:rsidP="00560334">
            <w:pPr>
              <w:autoSpaceDE w:val="0"/>
              <w:autoSpaceDN w:val="0"/>
              <w:adjustRightInd w:val="0"/>
              <w:rPr>
                <w:rFonts w:eastAsia="Calibri"/>
              </w:rPr>
            </w:pPr>
            <w:r>
              <w:rPr>
                <w:rFonts w:eastAsia="Calibri"/>
              </w:rPr>
              <w:t xml:space="preserve">POTTER, N. </w:t>
            </w:r>
            <w:r>
              <w:rPr>
                <w:rFonts w:eastAsia="Calibri"/>
                <w:i/>
                <w:iCs/>
              </w:rPr>
              <w:t>Co je designér: věci, místa, sdělení.</w:t>
            </w:r>
            <w:r>
              <w:rPr>
                <w:rFonts w:eastAsia="Calibri"/>
              </w:rPr>
              <w:t xml:space="preserve"> Přeložila Eva CÍSLEROVÁ. Praha, 2018.</w:t>
            </w:r>
          </w:p>
          <w:p w14:paraId="685D3E0B" w14:textId="77777777" w:rsidR="00560334" w:rsidRDefault="00560334" w:rsidP="00560334">
            <w:pPr>
              <w:autoSpaceDE w:val="0"/>
              <w:autoSpaceDN w:val="0"/>
              <w:adjustRightInd w:val="0"/>
              <w:rPr>
                <w:rFonts w:eastAsia="Calibri"/>
              </w:rPr>
            </w:pPr>
            <w:r>
              <w:rPr>
                <w:rFonts w:eastAsia="Calibri"/>
              </w:rPr>
              <w:t>Material Times: magazín [online]. Dostupné z: https://www.materialtimes.com/</w:t>
            </w:r>
          </w:p>
          <w:p w14:paraId="40B952FC" w14:textId="77777777" w:rsidR="002A0FCF" w:rsidRDefault="00560334" w:rsidP="00560334">
            <w:pPr>
              <w:autoSpaceDE w:val="0"/>
              <w:autoSpaceDN w:val="0"/>
              <w:adjustRightInd w:val="0"/>
              <w:rPr>
                <w:rFonts w:eastAsia="Calibri"/>
              </w:rPr>
            </w:pPr>
            <w:r>
              <w:rPr>
                <w:rFonts w:eastAsia="Calibri"/>
              </w:rPr>
              <w:t xml:space="preserve">RAWORTH, K. </w:t>
            </w:r>
            <w:r>
              <w:rPr>
                <w:rFonts w:eastAsia="Calibri"/>
                <w:i/>
                <w:iCs/>
              </w:rPr>
              <w:t xml:space="preserve">Doughnut economics: seven ways to think like a 21st century economist. </w:t>
            </w:r>
            <w:r>
              <w:rPr>
                <w:rFonts w:eastAsia="Calibri"/>
              </w:rPr>
              <w:t xml:space="preserve">Vermont, 2017. </w:t>
            </w:r>
          </w:p>
          <w:p w14:paraId="5C22095B" w14:textId="0A42D385" w:rsidR="00560334" w:rsidRDefault="00560334" w:rsidP="00560334">
            <w:pPr>
              <w:autoSpaceDE w:val="0"/>
              <w:autoSpaceDN w:val="0"/>
              <w:adjustRightInd w:val="0"/>
              <w:rPr>
                <w:rFonts w:eastAsia="Calibri"/>
                <w:i/>
                <w:iCs/>
              </w:rPr>
            </w:pPr>
            <w:r w:rsidRPr="00A548D7">
              <w:rPr>
                <w:rFonts w:eastAsia="Calibri"/>
              </w:rPr>
              <w:t>ISBN-10: 1603586741</w:t>
            </w:r>
            <w:r>
              <w:rPr>
                <w:rFonts w:eastAsia="Calibri"/>
              </w:rPr>
              <w:t>.</w:t>
            </w:r>
          </w:p>
          <w:p w14:paraId="20CDCE57" w14:textId="77777777" w:rsidR="00560334" w:rsidRDefault="00560334" w:rsidP="00560334">
            <w:pPr>
              <w:autoSpaceDE w:val="0"/>
              <w:autoSpaceDN w:val="0"/>
              <w:adjustRightInd w:val="0"/>
              <w:rPr>
                <w:rFonts w:eastAsia="Calibri"/>
              </w:rPr>
            </w:pPr>
            <w:r>
              <w:rPr>
                <w:rFonts w:eastAsia="Calibri"/>
              </w:rPr>
              <w:t xml:space="preserve">SOLANKI, S. </w:t>
            </w:r>
            <w:r>
              <w:rPr>
                <w:rFonts w:eastAsia="Calibri"/>
                <w:i/>
                <w:iCs/>
              </w:rPr>
              <w:t xml:space="preserve">Why Materials Matter: Responsible Design for a Better World, </w:t>
            </w:r>
            <w:r>
              <w:rPr>
                <w:rFonts w:eastAsia="Calibri"/>
              </w:rPr>
              <w:t xml:space="preserve">USA, 2018. </w:t>
            </w:r>
            <w:r w:rsidRPr="00A548D7">
              <w:rPr>
                <w:rFonts w:eastAsia="Calibri"/>
              </w:rPr>
              <w:t>ISBN-10: 3791384716</w:t>
            </w:r>
            <w:r>
              <w:rPr>
                <w:rFonts w:eastAsia="Calibri"/>
              </w:rPr>
              <w:t>.</w:t>
            </w:r>
          </w:p>
          <w:p w14:paraId="127190C3" w14:textId="77777777" w:rsidR="00560334" w:rsidRDefault="00560334" w:rsidP="00560334">
            <w:pPr>
              <w:autoSpaceDE w:val="0"/>
              <w:autoSpaceDN w:val="0"/>
              <w:adjustRightInd w:val="0"/>
              <w:rPr>
                <w:rFonts w:eastAsia="Calibri"/>
                <w:i/>
                <w:iCs/>
              </w:rPr>
            </w:pPr>
            <w:r>
              <w:rPr>
                <w:rFonts w:eastAsia="Calibri"/>
              </w:rPr>
              <w:t xml:space="preserve">WEETMAN, C. </w:t>
            </w:r>
            <w:r>
              <w:rPr>
                <w:rFonts w:eastAsia="Calibri"/>
                <w:i/>
                <w:iCs/>
              </w:rPr>
              <w:t>A circular economy handbook for business and supply chains: repair,</w:t>
            </w:r>
          </w:p>
          <w:p w14:paraId="75BBB6C0" w14:textId="6085E40C" w:rsidR="00560334" w:rsidRDefault="00560334" w:rsidP="008718FB">
            <w:r>
              <w:rPr>
                <w:rFonts w:eastAsia="Calibri"/>
                <w:i/>
                <w:iCs/>
              </w:rPr>
              <w:t xml:space="preserve">remake, redesign, rethink. </w:t>
            </w:r>
            <w:r>
              <w:rPr>
                <w:rFonts w:eastAsia="Calibri"/>
              </w:rPr>
              <w:t xml:space="preserve">New York, 2017. ISBN </w:t>
            </w:r>
            <w:r w:rsidRPr="00A548D7">
              <w:rPr>
                <w:rFonts w:eastAsia="Calibri"/>
              </w:rPr>
              <w:t>10: 9780749476755</w:t>
            </w:r>
            <w:r>
              <w:rPr>
                <w:rFonts w:eastAsia="Calibri"/>
              </w:rPr>
              <w:t>.</w:t>
            </w:r>
          </w:p>
        </w:tc>
      </w:tr>
    </w:tbl>
    <w:p w14:paraId="2D65E00C" w14:textId="77777777" w:rsidR="00886521" w:rsidRDefault="0088652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86521" w14:paraId="4F0331C2" w14:textId="77777777" w:rsidTr="003028BC">
        <w:tc>
          <w:tcPr>
            <w:tcW w:w="9855" w:type="dxa"/>
            <w:gridSpan w:val="8"/>
            <w:tcBorders>
              <w:bottom w:val="double" w:sz="4" w:space="0" w:color="auto"/>
            </w:tcBorders>
            <w:shd w:val="clear" w:color="auto" w:fill="BDD6EE"/>
          </w:tcPr>
          <w:p w14:paraId="1B7768FB" w14:textId="4870E09E" w:rsidR="00886521" w:rsidRDefault="00886521" w:rsidP="003028BC">
            <w:pPr>
              <w:jc w:val="both"/>
              <w:rPr>
                <w:b/>
                <w:sz w:val="28"/>
              </w:rPr>
            </w:pPr>
            <w:r>
              <w:lastRenderedPageBreak/>
              <w:br w:type="page"/>
            </w:r>
            <w:r>
              <w:rPr>
                <w:b/>
                <w:sz w:val="28"/>
              </w:rPr>
              <w:t>B-III – Charakteristika studijního předmětu</w:t>
            </w:r>
          </w:p>
        </w:tc>
      </w:tr>
      <w:tr w:rsidR="00886521" w14:paraId="5CA8B2D4" w14:textId="77777777" w:rsidTr="003028BC">
        <w:tc>
          <w:tcPr>
            <w:tcW w:w="3086" w:type="dxa"/>
            <w:tcBorders>
              <w:top w:val="double" w:sz="4" w:space="0" w:color="auto"/>
            </w:tcBorders>
            <w:shd w:val="clear" w:color="auto" w:fill="F7CAAC"/>
          </w:tcPr>
          <w:p w14:paraId="4898D1BE" w14:textId="77777777" w:rsidR="00886521" w:rsidRDefault="00886521" w:rsidP="002A0FCF">
            <w:pPr>
              <w:rPr>
                <w:b/>
              </w:rPr>
            </w:pPr>
            <w:r>
              <w:rPr>
                <w:b/>
              </w:rPr>
              <w:t>Název studijního předmětu</w:t>
            </w:r>
          </w:p>
        </w:tc>
        <w:tc>
          <w:tcPr>
            <w:tcW w:w="6769" w:type="dxa"/>
            <w:gridSpan w:val="7"/>
            <w:tcBorders>
              <w:top w:val="double" w:sz="4" w:space="0" w:color="auto"/>
            </w:tcBorders>
          </w:tcPr>
          <w:p w14:paraId="29B33FF0" w14:textId="77777777" w:rsidR="00886521" w:rsidRDefault="00886521" w:rsidP="003028BC">
            <w:pPr>
              <w:jc w:val="both"/>
            </w:pPr>
            <w:r>
              <w:t>Corporate Design</w:t>
            </w:r>
          </w:p>
        </w:tc>
      </w:tr>
      <w:tr w:rsidR="00886521" w14:paraId="271D950F" w14:textId="77777777" w:rsidTr="003028BC">
        <w:tc>
          <w:tcPr>
            <w:tcW w:w="3086" w:type="dxa"/>
            <w:shd w:val="clear" w:color="auto" w:fill="F7CAAC"/>
          </w:tcPr>
          <w:p w14:paraId="4EE14449" w14:textId="77777777" w:rsidR="00886521" w:rsidRDefault="00886521" w:rsidP="002A0FCF">
            <w:pPr>
              <w:rPr>
                <w:b/>
              </w:rPr>
            </w:pPr>
            <w:r>
              <w:rPr>
                <w:b/>
              </w:rPr>
              <w:t>Typ předmětu</w:t>
            </w:r>
          </w:p>
        </w:tc>
        <w:tc>
          <w:tcPr>
            <w:tcW w:w="3406" w:type="dxa"/>
            <w:gridSpan w:val="4"/>
          </w:tcPr>
          <w:p w14:paraId="3305731F" w14:textId="66DEE59C" w:rsidR="00886521" w:rsidRDefault="00886521" w:rsidP="003028BC">
            <w:pPr>
              <w:jc w:val="both"/>
            </w:pPr>
            <w:r>
              <w:t>povinně voliteln</w:t>
            </w:r>
            <w:r w:rsidR="0004040F">
              <w:t>ý</w:t>
            </w:r>
          </w:p>
        </w:tc>
        <w:tc>
          <w:tcPr>
            <w:tcW w:w="2695" w:type="dxa"/>
            <w:gridSpan w:val="2"/>
            <w:shd w:val="clear" w:color="auto" w:fill="F7CAAC"/>
          </w:tcPr>
          <w:p w14:paraId="731E347D" w14:textId="77777777" w:rsidR="00886521" w:rsidRDefault="00886521" w:rsidP="003028BC">
            <w:pPr>
              <w:jc w:val="both"/>
            </w:pPr>
            <w:r>
              <w:rPr>
                <w:b/>
              </w:rPr>
              <w:t>doporučený ročník / semestr</w:t>
            </w:r>
          </w:p>
        </w:tc>
        <w:tc>
          <w:tcPr>
            <w:tcW w:w="668" w:type="dxa"/>
          </w:tcPr>
          <w:p w14:paraId="68D0A382" w14:textId="77777777" w:rsidR="00886521" w:rsidRDefault="00886521" w:rsidP="003028BC">
            <w:pPr>
              <w:jc w:val="both"/>
            </w:pPr>
            <w:r>
              <w:t>1/ZS</w:t>
            </w:r>
          </w:p>
        </w:tc>
      </w:tr>
      <w:tr w:rsidR="00886521" w14:paraId="0CB56278" w14:textId="77777777" w:rsidTr="003028BC">
        <w:tc>
          <w:tcPr>
            <w:tcW w:w="3086" w:type="dxa"/>
            <w:shd w:val="clear" w:color="auto" w:fill="F7CAAC"/>
          </w:tcPr>
          <w:p w14:paraId="34EC2A54" w14:textId="77777777" w:rsidR="00886521" w:rsidRDefault="00886521" w:rsidP="002A0FCF">
            <w:pPr>
              <w:rPr>
                <w:b/>
              </w:rPr>
            </w:pPr>
            <w:r>
              <w:rPr>
                <w:b/>
              </w:rPr>
              <w:t>Rozsah studijního předmětu</w:t>
            </w:r>
          </w:p>
        </w:tc>
        <w:tc>
          <w:tcPr>
            <w:tcW w:w="1701" w:type="dxa"/>
            <w:gridSpan w:val="2"/>
          </w:tcPr>
          <w:p w14:paraId="6320B619" w14:textId="2C6B8820" w:rsidR="00886521" w:rsidRDefault="00886521" w:rsidP="003028BC">
            <w:pPr>
              <w:jc w:val="both"/>
            </w:pPr>
            <w:r>
              <w:t>13</w:t>
            </w:r>
            <w:r w:rsidR="00BC3F5F">
              <w:t xml:space="preserve"> </w:t>
            </w:r>
            <w:r>
              <w:t>s</w:t>
            </w:r>
          </w:p>
        </w:tc>
        <w:tc>
          <w:tcPr>
            <w:tcW w:w="889" w:type="dxa"/>
            <w:shd w:val="clear" w:color="auto" w:fill="F7CAAC"/>
          </w:tcPr>
          <w:p w14:paraId="78F6D843" w14:textId="77777777" w:rsidR="00886521" w:rsidRDefault="00886521" w:rsidP="003028BC">
            <w:pPr>
              <w:jc w:val="both"/>
              <w:rPr>
                <w:b/>
              </w:rPr>
            </w:pPr>
            <w:r>
              <w:rPr>
                <w:b/>
              </w:rPr>
              <w:t xml:space="preserve">hod. </w:t>
            </w:r>
          </w:p>
        </w:tc>
        <w:tc>
          <w:tcPr>
            <w:tcW w:w="816" w:type="dxa"/>
          </w:tcPr>
          <w:p w14:paraId="30D373DC" w14:textId="77777777" w:rsidR="00886521" w:rsidRDefault="00886521" w:rsidP="003028BC">
            <w:pPr>
              <w:jc w:val="both"/>
            </w:pPr>
            <w:r>
              <w:t>13</w:t>
            </w:r>
          </w:p>
        </w:tc>
        <w:tc>
          <w:tcPr>
            <w:tcW w:w="2156" w:type="dxa"/>
            <w:shd w:val="clear" w:color="auto" w:fill="F7CAAC"/>
          </w:tcPr>
          <w:p w14:paraId="3B107997" w14:textId="77777777" w:rsidR="00886521" w:rsidRDefault="00886521" w:rsidP="003028BC">
            <w:pPr>
              <w:jc w:val="both"/>
              <w:rPr>
                <w:b/>
              </w:rPr>
            </w:pPr>
            <w:r>
              <w:rPr>
                <w:b/>
              </w:rPr>
              <w:t>kreditů</w:t>
            </w:r>
          </w:p>
        </w:tc>
        <w:tc>
          <w:tcPr>
            <w:tcW w:w="1207" w:type="dxa"/>
            <w:gridSpan w:val="2"/>
          </w:tcPr>
          <w:p w14:paraId="02157851" w14:textId="77777777" w:rsidR="00886521" w:rsidRDefault="00886521" w:rsidP="003028BC">
            <w:pPr>
              <w:jc w:val="both"/>
            </w:pPr>
            <w:r>
              <w:t>1</w:t>
            </w:r>
          </w:p>
        </w:tc>
      </w:tr>
      <w:tr w:rsidR="00886521" w14:paraId="70B7F8C6" w14:textId="77777777" w:rsidTr="003028BC">
        <w:tc>
          <w:tcPr>
            <w:tcW w:w="3086" w:type="dxa"/>
            <w:shd w:val="clear" w:color="auto" w:fill="F7CAAC"/>
          </w:tcPr>
          <w:p w14:paraId="258F3B10" w14:textId="77777777" w:rsidR="00886521" w:rsidRDefault="00886521" w:rsidP="002A0FCF">
            <w:pPr>
              <w:rPr>
                <w:b/>
                <w:sz w:val="22"/>
              </w:rPr>
            </w:pPr>
            <w:r>
              <w:rPr>
                <w:b/>
              </w:rPr>
              <w:t>Prerekvizity, korekvizity, ekvivalence</w:t>
            </w:r>
          </w:p>
        </w:tc>
        <w:tc>
          <w:tcPr>
            <w:tcW w:w="6769" w:type="dxa"/>
            <w:gridSpan w:val="7"/>
          </w:tcPr>
          <w:p w14:paraId="02D99864" w14:textId="77777777" w:rsidR="00886521" w:rsidRDefault="00886521" w:rsidP="003028BC">
            <w:pPr>
              <w:jc w:val="both"/>
            </w:pPr>
          </w:p>
        </w:tc>
      </w:tr>
      <w:tr w:rsidR="00886521" w14:paraId="66815F5F" w14:textId="77777777" w:rsidTr="003028BC">
        <w:tc>
          <w:tcPr>
            <w:tcW w:w="3086" w:type="dxa"/>
            <w:shd w:val="clear" w:color="auto" w:fill="F7CAAC"/>
          </w:tcPr>
          <w:p w14:paraId="5CCFAE37" w14:textId="77777777" w:rsidR="00886521" w:rsidRDefault="00886521" w:rsidP="002A0FCF">
            <w:pPr>
              <w:rPr>
                <w:b/>
              </w:rPr>
            </w:pPr>
            <w:r>
              <w:rPr>
                <w:b/>
              </w:rPr>
              <w:t>Způsob ověření studijních výsledků</w:t>
            </w:r>
          </w:p>
        </w:tc>
        <w:tc>
          <w:tcPr>
            <w:tcW w:w="3406" w:type="dxa"/>
            <w:gridSpan w:val="4"/>
          </w:tcPr>
          <w:p w14:paraId="265B6AE5" w14:textId="77777777" w:rsidR="00886521" w:rsidRDefault="00886521" w:rsidP="003028BC">
            <w:pPr>
              <w:jc w:val="both"/>
            </w:pPr>
            <w:r>
              <w:t>zápočet</w:t>
            </w:r>
          </w:p>
        </w:tc>
        <w:tc>
          <w:tcPr>
            <w:tcW w:w="2156" w:type="dxa"/>
            <w:shd w:val="clear" w:color="auto" w:fill="F7CAAC"/>
          </w:tcPr>
          <w:p w14:paraId="1C2090C9" w14:textId="77777777" w:rsidR="00886521" w:rsidRDefault="00886521" w:rsidP="003028BC">
            <w:pPr>
              <w:jc w:val="both"/>
              <w:rPr>
                <w:b/>
              </w:rPr>
            </w:pPr>
            <w:r>
              <w:rPr>
                <w:b/>
              </w:rPr>
              <w:t>Forma výuky</w:t>
            </w:r>
          </w:p>
        </w:tc>
        <w:tc>
          <w:tcPr>
            <w:tcW w:w="1207" w:type="dxa"/>
            <w:gridSpan w:val="2"/>
          </w:tcPr>
          <w:p w14:paraId="285F2E56" w14:textId="77777777" w:rsidR="00886521" w:rsidRDefault="00886521" w:rsidP="003028BC">
            <w:pPr>
              <w:jc w:val="both"/>
            </w:pPr>
            <w:r>
              <w:t>seminář</w:t>
            </w:r>
          </w:p>
        </w:tc>
      </w:tr>
      <w:tr w:rsidR="00886521" w14:paraId="6B857DAE" w14:textId="77777777" w:rsidTr="003028BC">
        <w:tc>
          <w:tcPr>
            <w:tcW w:w="3086" w:type="dxa"/>
            <w:shd w:val="clear" w:color="auto" w:fill="F7CAAC"/>
          </w:tcPr>
          <w:p w14:paraId="0C34C051" w14:textId="77777777" w:rsidR="00886521" w:rsidRDefault="00886521" w:rsidP="002A0FCF">
            <w:pPr>
              <w:rPr>
                <w:b/>
              </w:rPr>
            </w:pPr>
            <w:r>
              <w:rPr>
                <w:b/>
              </w:rPr>
              <w:t>Forma způsobu ověření studijních výsledků a další požadavky na studenta</w:t>
            </w:r>
          </w:p>
        </w:tc>
        <w:tc>
          <w:tcPr>
            <w:tcW w:w="6769" w:type="dxa"/>
            <w:gridSpan w:val="7"/>
            <w:tcBorders>
              <w:bottom w:val="nil"/>
            </w:tcBorders>
          </w:tcPr>
          <w:p w14:paraId="5EC2A01E" w14:textId="20FF3C21" w:rsidR="00886521" w:rsidRDefault="00886521" w:rsidP="003028BC">
            <w:pPr>
              <w:jc w:val="both"/>
            </w:pPr>
            <w:r>
              <w:t>Docházka 80</w:t>
            </w:r>
            <w:r w:rsidR="00A83681">
              <w:t xml:space="preserve"> </w:t>
            </w:r>
            <w:r>
              <w:t>%, seminární práce, zápočet formou závěrečné prezentace a diskuze.</w:t>
            </w:r>
          </w:p>
        </w:tc>
      </w:tr>
      <w:tr w:rsidR="00886521" w14:paraId="7FEE2F0C" w14:textId="77777777" w:rsidTr="003028BC">
        <w:trPr>
          <w:trHeight w:val="109"/>
        </w:trPr>
        <w:tc>
          <w:tcPr>
            <w:tcW w:w="9855" w:type="dxa"/>
            <w:gridSpan w:val="8"/>
            <w:tcBorders>
              <w:top w:val="nil"/>
            </w:tcBorders>
          </w:tcPr>
          <w:p w14:paraId="7B3373CB" w14:textId="77777777" w:rsidR="00886521" w:rsidRDefault="00886521" w:rsidP="002A0FCF"/>
        </w:tc>
      </w:tr>
      <w:tr w:rsidR="00886521" w14:paraId="12B411A4" w14:textId="77777777" w:rsidTr="003028BC">
        <w:trPr>
          <w:trHeight w:val="197"/>
        </w:trPr>
        <w:tc>
          <w:tcPr>
            <w:tcW w:w="3086" w:type="dxa"/>
            <w:tcBorders>
              <w:top w:val="nil"/>
            </w:tcBorders>
            <w:shd w:val="clear" w:color="auto" w:fill="F7CAAC"/>
          </w:tcPr>
          <w:p w14:paraId="6F8FECBF" w14:textId="77777777" w:rsidR="00886521" w:rsidRDefault="00886521" w:rsidP="002A0FCF">
            <w:pPr>
              <w:rPr>
                <w:b/>
              </w:rPr>
            </w:pPr>
            <w:r>
              <w:rPr>
                <w:b/>
              </w:rPr>
              <w:t>Garant předmětu</w:t>
            </w:r>
          </w:p>
        </w:tc>
        <w:tc>
          <w:tcPr>
            <w:tcW w:w="6769" w:type="dxa"/>
            <w:gridSpan w:val="7"/>
            <w:tcBorders>
              <w:top w:val="nil"/>
            </w:tcBorders>
          </w:tcPr>
          <w:p w14:paraId="7F7A524B" w14:textId="77777777" w:rsidR="00886521" w:rsidRDefault="00886521" w:rsidP="003028BC">
            <w:pPr>
              <w:jc w:val="both"/>
            </w:pPr>
            <w:r>
              <w:t>dr ak. soch. Rostislav Illík</w:t>
            </w:r>
          </w:p>
        </w:tc>
      </w:tr>
      <w:tr w:rsidR="00886521" w14:paraId="101D3E51" w14:textId="77777777" w:rsidTr="003028BC">
        <w:trPr>
          <w:trHeight w:val="243"/>
        </w:trPr>
        <w:tc>
          <w:tcPr>
            <w:tcW w:w="3086" w:type="dxa"/>
            <w:tcBorders>
              <w:top w:val="nil"/>
            </w:tcBorders>
            <w:shd w:val="clear" w:color="auto" w:fill="F7CAAC"/>
          </w:tcPr>
          <w:p w14:paraId="211586F0" w14:textId="77777777" w:rsidR="00886521" w:rsidRDefault="00886521" w:rsidP="002A0FCF">
            <w:pPr>
              <w:rPr>
                <w:b/>
              </w:rPr>
            </w:pPr>
            <w:r>
              <w:rPr>
                <w:b/>
              </w:rPr>
              <w:t>Zapojení garanta do výuky předmětu</w:t>
            </w:r>
          </w:p>
        </w:tc>
        <w:tc>
          <w:tcPr>
            <w:tcW w:w="6769" w:type="dxa"/>
            <w:gridSpan w:val="7"/>
            <w:tcBorders>
              <w:top w:val="nil"/>
            </w:tcBorders>
          </w:tcPr>
          <w:p w14:paraId="51E66E2B" w14:textId="098A7D8D" w:rsidR="00886521" w:rsidRDefault="00886521" w:rsidP="003028BC">
            <w:pPr>
              <w:jc w:val="both"/>
            </w:pPr>
            <w:r>
              <w:t>100</w:t>
            </w:r>
            <w:r w:rsidR="00A83681">
              <w:t xml:space="preserve"> </w:t>
            </w:r>
            <w:r>
              <w:t>%</w:t>
            </w:r>
          </w:p>
        </w:tc>
      </w:tr>
      <w:tr w:rsidR="00886521" w14:paraId="73A08A63" w14:textId="77777777" w:rsidTr="003028BC">
        <w:tc>
          <w:tcPr>
            <w:tcW w:w="3086" w:type="dxa"/>
            <w:shd w:val="clear" w:color="auto" w:fill="F7CAAC"/>
          </w:tcPr>
          <w:p w14:paraId="4CEC62F8" w14:textId="77777777" w:rsidR="00886521" w:rsidRDefault="00886521" w:rsidP="002A0FCF">
            <w:pPr>
              <w:rPr>
                <w:b/>
              </w:rPr>
            </w:pPr>
            <w:r>
              <w:rPr>
                <w:b/>
              </w:rPr>
              <w:t>Vyučující</w:t>
            </w:r>
          </w:p>
        </w:tc>
        <w:tc>
          <w:tcPr>
            <w:tcW w:w="6769" w:type="dxa"/>
            <w:gridSpan w:val="7"/>
            <w:tcBorders>
              <w:bottom w:val="nil"/>
            </w:tcBorders>
          </w:tcPr>
          <w:p w14:paraId="239DB11E" w14:textId="77777777" w:rsidR="00886521" w:rsidRDefault="00886521" w:rsidP="003028BC">
            <w:pPr>
              <w:jc w:val="both"/>
            </w:pPr>
            <w:r>
              <w:t>dr ak. soch. Rostislav Illík</w:t>
            </w:r>
          </w:p>
        </w:tc>
      </w:tr>
      <w:tr w:rsidR="00886521" w14:paraId="57F13D40" w14:textId="77777777" w:rsidTr="003028BC">
        <w:trPr>
          <w:trHeight w:val="158"/>
        </w:trPr>
        <w:tc>
          <w:tcPr>
            <w:tcW w:w="9855" w:type="dxa"/>
            <w:gridSpan w:val="8"/>
            <w:tcBorders>
              <w:top w:val="nil"/>
            </w:tcBorders>
          </w:tcPr>
          <w:p w14:paraId="70E9E489" w14:textId="77777777" w:rsidR="00886521" w:rsidRDefault="00886521" w:rsidP="003028BC">
            <w:pPr>
              <w:jc w:val="both"/>
            </w:pPr>
          </w:p>
        </w:tc>
      </w:tr>
      <w:tr w:rsidR="00886521" w14:paraId="3E078638" w14:textId="77777777" w:rsidTr="003028BC">
        <w:trPr>
          <w:trHeight w:val="293"/>
        </w:trPr>
        <w:tc>
          <w:tcPr>
            <w:tcW w:w="3086" w:type="dxa"/>
            <w:shd w:val="clear" w:color="auto" w:fill="F7CAAC"/>
          </w:tcPr>
          <w:p w14:paraId="5CC7A63A" w14:textId="77777777" w:rsidR="00886521" w:rsidRPr="00693A75" w:rsidRDefault="00886521" w:rsidP="003028BC">
            <w:pPr>
              <w:jc w:val="both"/>
              <w:rPr>
                <w:b/>
              </w:rPr>
            </w:pPr>
            <w:r w:rsidRPr="00693A75">
              <w:rPr>
                <w:b/>
              </w:rPr>
              <w:t>Stručná anotace předmětu</w:t>
            </w:r>
          </w:p>
        </w:tc>
        <w:tc>
          <w:tcPr>
            <w:tcW w:w="6769" w:type="dxa"/>
            <w:gridSpan w:val="7"/>
            <w:tcBorders>
              <w:bottom w:val="nil"/>
            </w:tcBorders>
          </w:tcPr>
          <w:p w14:paraId="7240E113" w14:textId="77777777" w:rsidR="00886521" w:rsidRDefault="00886521" w:rsidP="003028BC">
            <w:pPr>
              <w:jc w:val="both"/>
            </w:pPr>
          </w:p>
        </w:tc>
      </w:tr>
      <w:tr w:rsidR="00886521" w14:paraId="1931AEC6" w14:textId="77777777" w:rsidTr="002A0FCF">
        <w:trPr>
          <w:trHeight w:val="3634"/>
        </w:trPr>
        <w:tc>
          <w:tcPr>
            <w:tcW w:w="9855" w:type="dxa"/>
            <w:gridSpan w:val="8"/>
            <w:tcBorders>
              <w:top w:val="nil"/>
              <w:bottom w:val="single" w:sz="12" w:space="0" w:color="auto"/>
            </w:tcBorders>
          </w:tcPr>
          <w:p w14:paraId="4E6954F2" w14:textId="1199C06F" w:rsidR="000474CD" w:rsidRPr="002A0FCF" w:rsidRDefault="00886521" w:rsidP="002A0FCF">
            <w:pPr>
              <w:autoSpaceDE w:val="0"/>
              <w:autoSpaceDN w:val="0"/>
              <w:adjustRightInd w:val="0"/>
              <w:spacing w:after="120"/>
              <w:jc w:val="both"/>
            </w:pPr>
            <w:r>
              <w:t xml:space="preserve">Cílem výuky je seznámení s problematikou corporate </w:t>
            </w:r>
            <w:r w:rsidR="004D3E81">
              <w:t>design,</w:t>
            </w:r>
            <w:r>
              <w:t xml:space="preserve"> a hlavně praktické schopnosti používat tyto znalosti </w:t>
            </w:r>
            <w:r w:rsidR="008718FB">
              <w:br/>
            </w:r>
            <w:r>
              <w:t xml:space="preserve">v reklamní praxi. Seznámení se s corporate designem jako nedílné součástí subsystému CI (corporate identity), praktické ukázky historického vývoje vizuálního stylu, objasnění pojmů, design manuál, zásady jeho používání v aplikacích. Problematika CI na sociálních sítích a online komunikaci, PPC reklamy. </w:t>
            </w:r>
          </w:p>
          <w:p w14:paraId="28ED4109" w14:textId="4153FEF8" w:rsidR="00886521" w:rsidRDefault="00886521" w:rsidP="002A0FCF">
            <w:pPr>
              <w:pStyle w:val="Bezmezer"/>
              <w:ind w:firstLine="396"/>
              <w:rPr>
                <w:rFonts w:eastAsiaTheme="minorHAnsi"/>
                <w:lang w:eastAsia="en-US"/>
              </w:rPr>
            </w:pPr>
            <w:r>
              <w:rPr>
                <w:rFonts w:eastAsiaTheme="minorHAnsi"/>
                <w:lang w:eastAsia="en-US"/>
              </w:rPr>
              <w:t xml:space="preserve">1. – 2.  </w:t>
            </w:r>
            <w:r>
              <w:t>Corporate design jako součást CI</w:t>
            </w:r>
          </w:p>
          <w:p w14:paraId="30E4ADB8" w14:textId="77777777" w:rsidR="00886521" w:rsidRDefault="00886521" w:rsidP="002A0FCF">
            <w:pPr>
              <w:pStyle w:val="Bezmezer"/>
              <w:ind w:firstLine="396"/>
              <w:rPr>
                <w:rFonts w:eastAsiaTheme="minorHAnsi"/>
                <w:lang w:eastAsia="en-US"/>
              </w:rPr>
            </w:pPr>
            <w:r>
              <w:rPr>
                <w:rFonts w:eastAsiaTheme="minorHAnsi"/>
                <w:lang w:eastAsia="en-US"/>
              </w:rPr>
              <w:t xml:space="preserve">3. – 4. </w:t>
            </w:r>
            <w:r>
              <w:t>Základní pojmy CD</w:t>
            </w:r>
          </w:p>
          <w:p w14:paraId="4FE92F34" w14:textId="77777777" w:rsidR="00886521" w:rsidRDefault="00886521" w:rsidP="002A0FCF">
            <w:pPr>
              <w:pStyle w:val="Bezmezer"/>
              <w:ind w:firstLine="396"/>
              <w:rPr>
                <w:rFonts w:eastAsiaTheme="minorHAnsi"/>
                <w:lang w:eastAsia="en-US"/>
              </w:rPr>
            </w:pPr>
            <w:r>
              <w:rPr>
                <w:rFonts w:eastAsiaTheme="minorHAnsi"/>
                <w:lang w:eastAsia="en-US"/>
              </w:rPr>
              <w:t xml:space="preserve">5. </w:t>
            </w:r>
            <w:r>
              <w:t>Historické kořeny CD</w:t>
            </w:r>
          </w:p>
          <w:p w14:paraId="3FC4C30B" w14:textId="77777777" w:rsidR="00886521" w:rsidRDefault="00886521" w:rsidP="002A0FCF">
            <w:pPr>
              <w:pStyle w:val="Bezmezer"/>
              <w:ind w:firstLine="396"/>
              <w:rPr>
                <w:rFonts w:eastAsiaTheme="minorHAnsi"/>
                <w:lang w:eastAsia="en-US"/>
              </w:rPr>
            </w:pPr>
            <w:r>
              <w:rPr>
                <w:rFonts w:eastAsiaTheme="minorHAnsi"/>
                <w:lang w:eastAsia="en-US"/>
              </w:rPr>
              <w:t xml:space="preserve">6. – 7. </w:t>
            </w:r>
            <w:r>
              <w:t>Vizuální typologie značek</w:t>
            </w:r>
          </w:p>
          <w:p w14:paraId="7A7B5F13" w14:textId="77777777" w:rsidR="00886521" w:rsidRDefault="00886521" w:rsidP="002A0FCF">
            <w:pPr>
              <w:pStyle w:val="Bezmezer"/>
              <w:ind w:firstLine="396"/>
              <w:rPr>
                <w:rFonts w:eastAsiaTheme="minorHAnsi"/>
                <w:lang w:eastAsia="en-US"/>
              </w:rPr>
            </w:pPr>
            <w:r>
              <w:rPr>
                <w:rFonts w:eastAsiaTheme="minorHAnsi"/>
                <w:lang w:eastAsia="en-US"/>
              </w:rPr>
              <w:t xml:space="preserve">8. </w:t>
            </w:r>
            <w:r>
              <w:t>Současné trendy</w:t>
            </w:r>
          </w:p>
          <w:p w14:paraId="69FB5330" w14:textId="77777777" w:rsidR="00886521" w:rsidRDefault="00886521" w:rsidP="002A0FCF">
            <w:pPr>
              <w:pStyle w:val="Bezmezer"/>
              <w:ind w:firstLine="396"/>
              <w:rPr>
                <w:rFonts w:eastAsiaTheme="minorHAnsi"/>
                <w:lang w:eastAsia="en-US"/>
              </w:rPr>
            </w:pPr>
            <w:r>
              <w:rPr>
                <w:rFonts w:eastAsiaTheme="minorHAnsi"/>
                <w:lang w:eastAsia="en-US"/>
              </w:rPr>
              <w:t xml:space="preserve">9. </w:t>
            </w:r>
            <w:r>
              <w:t>Design manuál, účel a struktura</w:t>
            </w:r>
          </w:p>
          <w:p w14:paraId="69B338DE" w14:textId="77777777" w:rsidR="00886521" w:rsidRDefault="00886521" w:rsidP="002A0FCF">
            <w:pPr>
              <w:pStyle w:val="Bezmezer"/>
              <w:ind w:firstLine="396"/>
              <w:rPr>
                <w:rFonts w:eastAsiaTheme="minorHAnsi"/>
                <w:lang w:eastAsia="en-US"/>
              </w:rPr>
            </w:pPr>
            <w:r>
              <w:rPr>
                <w:rFonts w:eastAsiaTheme="minorHAnsi"/>
                <w:lang w:eastAsia="en-US"/>
              </w:rPr>
              <w:t xml:space="preserve">10. </w:t>
            </w:r>
            <w:r>
              <w:t>Problematika sociálních sítí</w:t>
            </w:r>
          </w:p>
          <w:p w14:paraId="1B999416" w14:textId="77777777" w:rsidR="00886521" w:rsidRDefault="00886521" w:rsidP="002A0FCF">
            <w:pPr>
              <w:pStyle w:val="Bezmezer"/>
              <w:ind w:firstLine="396"/>
              <w:rPr>
                <w:rFonts w:eastAsiaTheme="minorHAnsi"/>
                <w:lang w:eastAsia="en-US"/>
              </w:rPr>
            </w:pPr>
            <w:r>
              <w:rPr>
                <w:rFonts w:eastAsiaTheme="minorHAnsi"/>
                <w:lang w:eastAsia="en-US"/>
              </w:rPr>
              <w:t xml:space="preserve">11. - 12. </w:t>
            </w:r>
            <w:r>
              <w:t>Online komunikace firem v rámci CI</w:t>
            </w:r>
          </w:p>
          <w:p w14:paraId="147B284C" w14:textId="3289C052" w:rsidR="000474CD" w:rsidRPr="002A0FCF" w:rsidRDefault="00886521" w:rsidP="002A0FCF">
            <w:pPr>
              <w:pStyle w:val="Bezmezer"/>
              <w:spacing w:after="120"/>
              <w:ind w:firstLine="397"/>
              <w:rPr>
                <w:rFonts w:eastAsiaTheme="minorHAnsi"/>
                <w:lang w:eastAsia="en-US"/>
              </w:rPr>
            </w:pPr>
            <w:r>
              <w:rPr>
                <w:rFonts w:eastAsiaTheme="minorHAnsi"/>
                <w:lang w:eastAsia="en-US"/>
              </w:rPr>
              <w:t xml:space="preserve">13. </w:t>
            </w:r>
            <w:r>
              <w:t>PPC reklamy, online propagace</w:t>
            </w:r>
          </w:p>
          <w:p w14:paraId="6796A480" w14:textId="27B3FF58" w:rsidR="00886521" w:rsidRPr="00853B87" w:rsidRDefault="00886521" w:rsidP="008718FB">
            <w:pPr>
              <w:autoSpaceDE w:val="0"/>
              <w:autoSpaceDN w:val="0"/>
              <w:adjustRightInd w:val="0"/>
              <w:rPr>
                <w:rFonts w:eastAsiaTheme="minorHAnsi"/>
                <w:lang w:eastAsia="en-US"/>
              </w:rPr>
            </w:pPr>
            <w:r>
              <w:t>Student se po absolvování předmětu dokáže orientovat v problematice corporate designu a je schopen prakticky používat nabyté znalosti v praxi. Měl by dokázat zadávat i hodnotit projekty z oblasti CD.</w:t>
            </w:r>
          </w:p>
        </w:tc>
      </w:tr>
      <w:tr w:rsidR="00886521" w14:paraId="3153532E" w14:textId="77777777" w:rsidTr="003028BC">
        <w:trPr>
          <w:trHeight w:val="265"/>
        </w:trPr>
        <w:tc>
          <w:tcPr>
            <w:tcW w:w="3653" w:type="dxa"/>
            <w:gridSpan w:val="2"/>
            <w:tcBorders>
              <w:top w:val="nil"/>
            </w:tcBorders>
            <w:shd w:val="clear" w:color="auto" w:fill="F7CAAC"/>
          </w:tcPr>
          <w:p w14:paraId="220AA777" w14:textId="77777777" w:rsidR="00886521" w:rsidRDefault="00886521" w:rsidP="003028BC">
            <w:pPr>
              <w:jc w:val="both"/>
            </w:pPr>
            <w:r>
              <w:rPr>
                <w:b/>
              </w:rPr>
              <w:t>Studijní literatura a studijní pomůcky</w:t>
            </w:r>
          </w:p>
        </w:tc>
        <w:tc>
          <w:tcPr>
            <w:tcW w:w="6202" w:type="dxa"/>
            <w:gridSpan w:val="6"/>
            <w:tcBorders>
              <w:top w:val="nil"/>
              <w:bottom w:val="nil"/>
            </w:tcBorders>
          </w:tcPr>
          <w:p w14:paraId="0DC7494A" w14:textId="77777777" w:rsidR="00886521" w:rsidRDefault="00886521" w:rsidP="003028BC">
            <w:pPr>
              <w:jc w:val="both"/>
            </w:pPr>
          </w:p>
        </w:tc>
      </w:tr>
      <w:tr w:rsidR="00886521" w14:paraId="43D5A2BD" w14:textId="77777777" w:rsidTr="003028BC">
        <w:trPr>
          <w:trHeight w:val="1497"/>
        </w:trPr>
        <w:tc>
          <w:tcPr>
            <w:tcW w:w="9855" w:type="dxa"/>
            <w:gridSpan w:val="8"/>
            <w:tcBorders>
              <w:top w:val="nil"/>
            </w:tcBorders>
          </w:tcPr>
          <w:p w14:paraId="0B7FE089" w14:textId="6DF15544" w:rsidR="00886521" w:rsidRPr="008718FB" w:rsidRDefault="00886521" w:rsidP="008718FB">
            <w:pPr>
              <w:spacing w:before="100" w:beforeAutospacing="1" w:after="100" w:afterAutospacing="1"/>
            </w:pPr>
            <w:r>
              <w:rPr>
                <w:b/>
                <w:bCs/>
              </w:rPr>
              <w:t>Povinná:</w:t>
            </w:r>
            <w:r>
              <w:rPr>
                <w:b/>
                <w:bCs/>
              </w:rPr>
              <w:br/>
            </w:r>
            <w:r w:rsidRPr="001302F4">
              <w:rPr>
                <w:color w:val="212529"/>
                <w:shd w:val="clear" w:color="auto" w:fill="FFFFFF"/>
              </w:rPr>
              <w:t>LOSEKOOT, Michelle a Eliška VYHNÁNKOVÁ. </w:t>
            </w:r>
            <w:r w:rsidRPr="001302F4">
              <w:rPr>
                <w:i/>
                <w:iCs/>
                <w:color w:val="212529"/>
                <w:shd w:val="clear" w:color="auto" w:fill="FFFFFF"/>
              </w:rPr>
              <w:t>Jak na sítě: ovládněte čtyři principy úspěchu na sociálních sítích</w:t>
            </w:r>
            <w:r w:rsidRPr="001302F4">
              <w:rPr>
                <w:color w:val="212529"/>
                <w:shd w:val="clear" w:color="auto" w:fill="FFFFFF"/>
              </w:rPr>
              <w:t xml:space="preserve">.  </w:t>
            </w:r>
            <w:r w:rsidR="007C2769">
              <w:rPr>
                <w:color w:val="212529"/>
                <w:shd w:val="clear" w:color="auto" w:fill="FFFFFF"/>
              </w:rPr>
              <w:t>Brno</w:t>
            </w:r>
            <w:r w:rsidRPr="001302F4">
              <w:rPr>
                <w:color w:val="212529"/>
                <w:shd w:val="clear" w:color="auto" w:fill="FFFFFF"/>
              </w:rPr>
              <w:t>: Jan Melvil Publishing, 2019. ISBN 978-80-7555-084-2.</w:t>
            </w:r>
            <w:r w:rsidR="00D42E40" w:rsidRPr="00853B87">
              <w:t xml:space="preserve"> </w:t>
            </w:r>
            <w:r w:rsidR="00FC368E">
              <w:t xml:space="preserve">                                            </w:t>
            </w:r>
            <w:r w:rsidR="0076337F">
              <w:t xml:space="preserve">                              </w:t>
            </w:r>
            <w:r w:rsidR="00FC368E">
              <w:t xml:space="preserve"> </w:t>
            </w:r>
            <w:r w:rsidR="00D42E40" w:rsidRPr="00853B87">
              <w:t>S</w:t>
            </w:r>
            <w:r w:rsidR="00D42E40">
              <w:t>VOBODA</w:t>
            </w:r>
            <w:r w:rsidR="00D42E40" w:rsidRPr="00853B87">
              <w:t xml:space="preserve">, Václav. </w:t>
            </w:r>
            <w:r w:rsidR="00D42E40" w:rsidRPr="00853B87">
              <w:rPr>
                <w:i/>
                <w:iCs/>
              </w:rPr>
              <w:t>Corporate identity: učební text</w:t>
            </w:r>
            <w:r w:rsidR="00D42E40" w:rsidRPr="00853B87">
              <w:t>. Zlín: Univerzita Tomáše Bati, 2003. ISBN 8073181061.</w:t>
            </w:r>
            <w:r>
              <w:br/>
            </w:r>
            <w:r>
              <w:rPr>
                <w:b/>
                <w:bCs/>
              </w:rPr>
              <w:t>Doporučená:</w:t>
            </w:r>
            <w:r>
              <w:t xml:space="preserve"> </w:t>
            </w:r>
            <w:r>
              <w:br/>
            </w:r>
            <w:r w:rsidRPr="00C13A3F">
              <w:t xml:space="preserve">kolektiv autorů. </w:t>
            </w:r>
            <w:r w:rsidRPr="00C13A3F">
              <w:rPr>
                <w:i/>
                <w:iCs/>
              </w:rPr>
              <w:t>IDENTITA SPOLEČNOSTI, publikace pro interní potřebu SPT TELECOM</w:t>
            </w:r>
            <w:r w:rsidRPr="00C13A3F">
              <w:t>. Praha, 2004.</w:t>
            </w:r>
            <w:r>
              <w:t xml:space="preserve"> </w:t>
            </w:r>
            <w:r>
              <w:br/>
            </w:r>
            <w:r w:rsidRPr="00FB4D25">
              <w:t>M</w:t>
            </w:r>
            <w:r w:rsidR="002811F4">
              <w:t>EGGS</w:t>
            </w:r>
            <w:r w:rsidRPr="00FB4D25">
              <w:t xml:space="preserve">, Philip B. </w:t>
            </w:r>
            <w:r w:rsidRPr="00FB4D25">
              <w:rPr>
                <w:i/>
                <w:iCs/>
              </w:rPr>
              <w:t>Meggs' history of graphic design</w:t>
            </w:r>
            <w:r w:rsidRPr="00FB4D25">
              <w:t xml:space="preserve">. 4th ed. </w:t>
            </w:r>
            <w:r w:rsidR="002E339A" w:rsidRPr="00FB4D25">
              <w:t>Hoboken: John</w:t>
            </w:r>
            <w:r w:rsidRPr="00FB4D25">
              <w:t xml:space="preserve"> Wiley, 2006. ISBN 0-471-69902-0. </w:t>
            </w:r>
            <w:r>
              <w:br/>
            </w:r>
            <w:r w:rsidRPr="00FB4D25">
              <w:rPr>
                <w:i/>
                <w:iCs/>
              </w:rPr>
              <w:t xml:space="preserve">Studijní opora, CORPORATE DESIGN (Rostislav Illík) </w:t>
            </w:r>
          </w:p>
        </w:tc>
      </w:tr>
    </w:tbl>
    <w:p w14:paraId="6526A211" w14:textId="77777777" w:rsidR="00C36550" w:rsidRDefault="00C3655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36550" w14:paraId="3E83B27F" w14:textId="77777777" w:rsidTr="00C36550">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59E843F3" w14:textId="77777777" w:rsidR="00C36550" w:rsidRDefault="00C36550" w:rsidP="00C36550">
            <w:pPr>
              <w:spacing w:line="254" w:lineRule="auto"/>
              <w:jc w:val="both"/>
              <w:rPr>
                <w:b/>
                <w:sz w:val="28"/>
                <w:lang w:eastAsia="en-US"/>
              </w:rPr>
            </w:pPr>
            <w:r>
              <w:rPr>
                <w:b/>
                <w:sz w:val="28"/>
                <w:lang w:eastAsia="en-US"/>
              </w:rPr>
              <w:lastRenderedPageBreak/>
              <w:t>B-III – Charakteristika studijního předmětu</w:t>
            </w:r>
          </w:p>
        </w:tc>
      </w:tr>
      <w:tr w:rsidR="00C36550" w14:paraId="26AA7273" w14:textId="77777777" w:rsidTr="00C36550">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5D637738" w14:textId="77777777" w:rsidR="00C36550" w:rsidRDefault="00C36550" w:rsidP="00C36550">
            <w:pPr>
              <w:spacing w:line="254" w:lineRule="auto"/>
              <w:jc w:val="both"/>
              <w:rPr>
                <w:b/>
                <w:lang w:eastAsia="en-US"/>
              </w:rPr>
            </w:pPr>
            <w:r>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14:paraId="4BE18B51" w14:textId="40627882" w:rsidR="00C36550" w:rsidRDefault="00C36550" w:rsidP="00C36550">
            <w:pPr>
              <w:spacing w:line="254" w:lineRule="auto"/>
              <w:jc w:val="both"/>
              <w:rPr>
                <w:lang w:eastAsia="en-US"/>
              </w:rPr>
            </w:pPr>
            <w:r>
              <w:rPr>
                <w:lang w:eastAsia="en-US"/>
              </w:rPr>
              <w:t>Dějiny obouvání 7</w:t>
            </w:r>
          </w:p>
        </w:tc>
      </w:tr>
      <w:tr w:rsidR="00C36550" w14:paraId="66E386FE" w14:textId="77777777" w:rsidTr="00C36550">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3F57F50" w14:textId="77777777" w:rsidR="00C36550" w:rsidRDefault="00C36550" w:rsidP="00C36550">
            <w:pPr>
              <w:spacing w:line="254" w:lineRule="auto"/>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2C222297" w14:textId="6065A034" w:rsidR="00C36550" w:rsidRDefault="00C36550" w:rsidP="00C13A3F">
            <w:pPr>
              <w:autoSpaceDE w:val="0"/>
              <w:autoSpaceDN w:val="0"/>
              <w:adjustRightInd w:val="0"/>
              <w:spacing w:line="254" w:lineRule="auto"/>
              <w:rPr>
                <w:lang w:eastAsia="en-US"/>
              </w:rPr>
            </w:pPr>
            <w:r>
              <w:rPr>
                <w:rFonts w:eastAsia="Calibri"/>
                <w:lang w:eastAsia="en-US"/>
              </w:rPr>
              <w:t xml:space="preserve">povinný, </w:t>
            </w:r>
            <w:r w:rsidR="00C13A3F">
              <w:rPr>
                <w:rFonts w:eastAsia="Calibri"/>
                <w:lang w:eastAsia="en-US"/>
              </w:rPr>
              <w:t>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495BE84" w14:textId="77777777" w:rsidR="00C36550" w:rsidRDefault="00C36550" w:rsidP="00C36550">
            <w:pPr>
              <w:spacing w:line="254" w:lineRule="auto"/>
              <w:jc w:val="both"/>
              <w:rPr>
                <w:lang w:eastAsia="en-US"/>
              </w:rPr>
            </w:pPr>
            <w:r>
              <w:rPr>
                <w:b/>
                <w:lang w:eastAsia="en-US"/>
              </w:rPr>
              <w:t>doporučený ročník/semestr</w:t>
            </w:r>
          </w:p>
        </w:tc>
        <w:tc>
          <w:tcPr>
            <w:tcW w:w="668" w:type="dxa"/>
            <w:tcBorders>
              <w:top w:val="single" w:sz="4" w:space="0" w:color="auto"/>
              <w:left w:val="single" w:sz="4" w:space="0" w:color="auto"/>
              <w:bottom w:val="single" w:sz="4" w:space="0" w:color="auto"/>
              <w:right w:val="single" w:sz="4" w:space="0" w:color="auto"/>
            </w:tcBorders>
            <w:hideMark/>
          </w:tcPr>
          <w:p w14:paraId="6FBAA89D" w14:textId="77777777" w:rsidR="00C36550" w:rsidRDefault="00C36550" w:rsidP="00C36550">
            <w:pPr>
              <w:spacing w:line="254" w:lineRule="auto"/>
              <w:jc w:val="both"/>
              <w:rPr>
                <w:lang w:eastAsia="en-US"/>
              </w:rPr>
            </w:pPr>
            <w:r>
              <w:rPr>
                <w:lang w:eastAsia="en-US"/>
              </w:rPr>
              <w:t>1/ZS</w:t>
            </w:r>
          </w:p>
        </w:tc>
      </w:tr>
      <w:tr w:rsidR="00C36550" w14:paraId="21A73306" w14:textId="77777777" w:rsidTr="00C36550">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1BEB722" w14:textId="77777777" w:rsidR="00C36550" w:rsidRDefault="00C36550" w:rsidP="00C36550">
            <w:pPr>
              <w:spacing w:line="254" w:lineRule="auto"/>
              <w:jc w:val="both"/>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4C846CAA" w14:textId="7E16E74B" w:rsidR="00C36550" w:rsidRDefault="00C36550" w:rsidP="00C36550">
            <w:pPr>
              <w:autoSpaceDE w:val="0"/>
              <w:autoSpaceDN w:val="0"/>
              <w:adjustRightInd w:val="0"/>
              <w:spacing w:line="254" w:lineRule="auto"/>
              <w:rPr>
                <w:sz w:val="16"/>
                <w:szCs w:val="16"/>
                <w:lang w:eastAsia="en-US"/>
              </w:rPr>
            </w:pPr>
            <w:r>
              <w:rPr>
                <w:rFonts w:eastAsia="Calibri"/>
                <w:lang w:eastAsia="en-US"/>
              </w:rPr>
              <w:t>26</w:t>
            </w:r>
            <w:r w:rsidR="00BC3F5F">
              <w:rPr>
                <w:rFonts w:eastAsia="Calibri"/>
                <w:lang w:eastAsia="en-US"/>
              </w:rPr>
              <w:t xml:space="preserve"> </w:t>
            </w:r>
            <w:r w:rsidR="00ED5585">
              <w:rPr>
                <w:rFonts w:eastAsia="Calibri"/>
                <w:lang w:eastAsia="en-US"/>
              </w:rPr>
              <w:t>p</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0F49A362" w14:textId="77777777" w:rsidR="00C36550" w:rsidRDefault="00C36550" w:rsidP="00C36550">
            <w:pPr>
              <w:spacing w:line="254"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170D901D" w14:textId="1EF7A1D5" w:rsidR="00C36550" w:rsidRDefault="00C36550" w:rsidP="00C36550">
            <w:pPr>
              <w:spacing w:line="254" w:lineRule="auto"/>
              <w:jc w:val="both"/>
              <w:rPr>
                <w:lang w:eastAsia="en-US"/>
              </w:rPr>
            </w:pPr>
            <w:r>
              <w:rPr>
                <w:lang w:eastAsia="en-US"/>
              </w:rPr>
              <w:t>26</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7E5E7422" w14:textId="77777777" w:rsidR="00C36550" w:rsidRDefault="00C36550" w:rsidP="00C36550">
            <w:pPr>
              <w:spacing w:line="254"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089A471F" w14:textId="575126AE" w:rsidR="00C36550" w:rsidRDefault="00C36550" w:rsidP="00C36550">
            <w:pPr>
              <w:spacing w:line="254" w:lineRule="auto"/>
              <w:jc w:val="both"/>
              <w:rPr>
                <w:lang w:eastAsia="en-US"/>
              </w:rPr>
            </w:pPr>
            <w:r>
              <w:rPr>
                <w:lang w:eastAsia="en-US"/>
              </w:rPr>
              <w:t>3</w:t>
            </w:r>
          </w:p>
        </w:tc>
      </w:tr>
      <w:tr w:rsidR="00C36550" w14:paraId="03F37FA9" w14:textId="77777777" w:rsidTr="00C36550">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265D40F4" w14:textId="77777777" w:rsidR="00C36550" w:rsidRDefault="00C36550" w:rsidP="00C36550">
            <w:pPr>
              <w:spacing w:line="254" w:lineRule="auto"/>
              <w:rPr>
                <w:b/>
                <w:sz w:val="22"/>
                <w:lang w:eastAsia="en-US"/>
              </w:rPr>
            </w:pPr>
            <w:r>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629186F6" w14:textId="77777777" w:rsidR="00C36550" w:rsidRDefault="00C36550" w:rsidP="00C36550">
            <w:pPr>
              <w:spacing w:line="254" w:lineRule="auto"/>
              <w:jc w:val="both"/>
              <w:rPr>
                <w:sz w:val="16"/>
                <w:szCs w:val="16"/>
                <w:lang w:eastAsia="en-US"/>
              </w:rPr>
            </w:pPr>
          </w:p>
        </w:tc>
      </w:tr>
      <w:tr w:rsidR="00C36550" w14:paraId="580BD50B" w14:textId="77777777" w:rsidTr="00C36550">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2F752646" w14:textId="77777777" w:rsidR="00C36550" w:rsidRDefault="00C36550" w:rsidP="00C36550">
            <w:pPr>
              <w:spacing w:line="254" w:lineRule="auto"/>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3C4A27E4" w14:textId="06939708" w:rsidR="00C36550" w:rsidRDefault="00266C22" w:rsidP="00C36550">
            <w:pPr>
              <w:spacing w:line="254" w:lineRule="auto"/>
              <w:jc w:val="both"/>
              <w:rPr>
                <w:lang w:eastAsia="en-US"/>
              </w:rPr>
            </w:pPr>
            <w:r>
              <w:rPr>
                <w:rFonts w:eastAsia="Calibri"/>
                <w:lang w:eastAsia="en-US"/>
              </w:rPr>
              <w:t>zkouška</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03E93537" w14:textId="77777777" w:rsidR="00C36550" w:rsidRDefault="00C36550" w:rsidP="00C36550">
            <w:pPr>
              <w:spacing w:line="254"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24AB3B3A" w14:textId="308BAEF5" w:rsidR="00C36550" w:rsidRDefault="00ED5585" w:rsidP="00C36550">
            <w:pPr>
              <w:spacing w:line="254" w:lineRule="auto"/>
              <w:jc w:val="both"/>
              <w:rPr>
                <w:rFonts w:eastAsia="Calibri"/>
                <w:lang w:eastAsia="en-US"/>
              </w:rPr>
            </w:pPr>
            <w:r>
              <w:rPr>
                <w:rFonts w:eastAsia="Calibri"/>
                <w:lang w:eastAsia="en-US"/>
              </w:rPr>
              <w:t>přednáška</w:t>
            </w:r>
          </w:p>
        </w:tc>
      </w:tr>
      <w:tr w:rsidR="00C36550" w14:paraId="7A080163" w14:textId="77777777" w:rsidTr="00C36550">
        <w:trPr>
          <w:trHeight w:val="709"/>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8F8F0F2" w14:textId="77777777" w:rsidR="00C36550" w:rsidRDefault="00C36550" w:rsidP="00C36550">
            <w:pPr>
              <w:spacing w:line="254" w:lineRule="auto"/>
              <w:rPr>
                <w:b/>
                <w:lang w:eastAsia="en-US"/>
              </w:rPr>
            </w:pPr>
            <w:r>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hideMark/>
          </w:tcPr>
          <w:p w14:paraId="6140479B" w14:textId="3E434157" w:rsidR="00C36550" w:rsidRDefault="005321A9" w:rsidP="00C36550">
            <w:pPr>
              <w:pStyle w:val="Bezmezer"/>
              <w:spacing w:line="256" w:lineRule="auto"/>
              <w:rPr>
                <w:color w:val="000000"/>
                <w:shd w:val="clear" w:color="auto" w:fill="FFFFFF"/>
                <w:lang w:eastAsia="en-US"/>
              </w:rPr>
            </w:pPr>
            <w:r>
              <w:rPr>
                <w:color w:val="000000"/>
                <w:shd w:val="clear" w:color="auto" w:fill="FFFFFF"/>
                <w:lang w:eastAsia="en-US"/>
              </w:rPr>
              <w:t>Aktivní zapojení do výuky.</w:t>
            </w:r>
          </w:p>
        </w:tc>
      </w:tr>
      <w:tr w:rsidR="00C36550" w14:paraId="0CCED7D2" w14:textId="77777777" w:rsidTr="00C36550">
        <w:trPr>
          <w:trHeight w:val="110"/>
        </w:trPr>
        <w:tc>
          <w:tcPr>
            <w:tcW w:w="9855" w:type="dxa"/>
            <w:gridSpan w:val="8"/>
            <w:tcBorders>
              <w:top w:val="nil"/>
              <w:left w:val="single" w:sz="4" w:space="0" w:color="auto"/>
              <w:bottom w:val="single" w:sz="4" w:space="0" w:color="auto"/>
              <w:right w:val="single" w:sz="4" w:space="0" w:color="auto"/>
            </w:tcBorders>
          </w:tcPr>
          <w:p w14:paraId="202A2B60" w14:textId="77777777" w:rsidR="00C36550" w:rsidRDefault="00C36550" w:rsidP="00C36550">
            <w:pPr>
              <w:spacing w:line="254" w:lineRule="auto"/>
              <w:jc w:val="both"/>
              <w:rPr>
                <w:lang w:eastAsia="en-US"/>
              </w:rPr>
            </w:pPr>
          </w:p>
        </w:tc>
      </w:tr>
      <w:tr w:rsidR="00C36550" w14:paraId="323333B5" w14:textId="77777777" w:rsidTr="00C36550">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14:paraId="763A53E0" w14:textId="77777777" w:rsidR="00C36550" w:rsidRDefault="00C36550" w:rsidP="00C36550">
            <w:pPr>
              <w:spacing w:line="254" w:lineRule="auto"/>
              <w:jc w:val="both"/>
              <w:rPr>
                <w:b/>
                <w:lang w:eastAsia="en-US"/>
              </w:rPr>
            </w:pPr>
            <w:r>
              <w:rPr>
                <w:b/>
                <w:lang w:eastAsia="en-US"/>
              </w:rPr>
              <w:t>Garant předmětu</w:t>
            </w:r>
          </w:p>
        </w:tc>
        <w:tc>
          <w:tcPr>
            <w:tcW w:w="6769" w:type="dxa"/>
            <w:gridSpan w:val="7"/>
            <w:tcBorders>
              <w:top w:val="nil"/>
              <w:left w:val="single" w:sz="4" w:space="0" w:color="auto"/>
              <w:bottom w:val="single" w:sz="4" w:space="0" w:color="auto"/>
              <w:right w:val="single" w:sz="4" w:space="0" w:color="auto"/>
            </w:tcBorders>
            <w:hideMark/>
          </w:tcPr>
          <w:p w14:paraId="36B0A83E" w14:textId="77777777" w:rsidR="00C36550" w:rsidRDefault="00C36550" w:rsidP="00C36550">
            <w:pPr>
              <w:pStyle w:val="Standard"/>
              <w:spacing w:line="256" w:lineRule="auto"/>
              <w:jc w:val="both"/>
              <w:rPr>
                <w:lang w:eastAsia="en-US"/>
              </w:rPr>
            </w:pPr>
            <w:r>
              <w:rPr>
                <w:lang w:eastAsia="en-US"/>
              </w:rPr>
              <w:t>Mgr. Miroslava Štýbrová</w:t>
            </w:r>
          </w:p>
        </w:tc>
      </w:tr>
      <w:tr w:rsidR="00C36550" w14:paraId="7BB3755C" w14:textId="77777777" w:rsidTr="00C36550">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14:paraId="715370C8" w14:textId="77777777" w:rsidR="00C36550" w:rsidRDefault="00C36550" w:rsidP="00C36550">
            <w:pPr>
              <w:spacing w:line="254" w:lineRule="auto"/>
              <w:rPr>
                <w:b/>
                <w:lang w:eastAsia="en-US"/>
              </w:rPr>
            </w:pPr>
            <w:r>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14:paraId="291A942E" w14:textId="77777777" w:rsidR="00C36550" w:rsidRDefault="00C36550" w:rsidP="00C36550">
            <w:pPr>
              <w:spacing w:line="254" w:lineRule="auto"/>
              <w:jc w:val="both"/>
              <w:rPr>
                <w:lang w:eastAsia="en-US"/>
              </w:rPr>
            </w:pPr>
            <w:r>
              <w:rPr>
                <w:lang w:eastAsia="en-US"/>
              </w:rPr>
              <w:t>100 %</w:t>
            </w:r>
          </w:p>
        </w:tc>
      </w:tr>
      <w:tr w:rsidR="00C36550" w14:paraId="758161A5" w14:textId="77777777" w:rsidTr="00C36550">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2EAA43A8" w14:textId="77777777" w:rsidR="00C36550" w:rsidRDefault="00C36550" w:rsidP="00C36550">
            <w:pPr>
              <w:spacing w:line="254" w:lineRule="auto"/>
              <w:jc w:val="both"/>
              <w:rPr>
                <w:b/>
                <w:lang w:eastAsia="en-US"/>
              </w:rPr>
            </w:pPr>
            <w:r>
              <w:rPr>
                <w:b/>
                <w:lang w:eastAsia="en-US"/>
              </w:rPr>
              <w:t>Vyučující</w:t>
            </w:r>
          </w:p>
        </w:tc>
        <w:tc>
          <w:tcPr>
            <w:tcW w:w="6769" w:type="dxa"/>
            <w:gridSpan w:val="7"/>
            <w:tcBorders>
              <w:top w:val="single" w:sz="4" w:space="0" w:color="auto"/>
              <w:left w:val="single" w:sz="4" w:space="0" w:color="auto"/>
              <w:bottom w:val="nil"/>
              <w:right w:val="single" w:sz="4" w:space="0" w:color="auto"/>
            </w:tcBorders>
            <w:hideMark/>
          </w:tcPr>
          <w:p w14:paraId="54F259F9" w14:textId="77777777" w:rsidR="00C36550" w:rsidRDefault="00C36550" w:rsidP="00C36550">
            <w:pPr>
              <w:pStyle w:val="Standard"/>
              <w:spacing w:line="256" w:lineRule="auto"/>
              <w:jc w:val="both"/>
              <w:rPr>
                <w:lang w:eastAsia="en-US"/>
              </w:rPr>
            </w:pPr>
            <w:r>
              <w:rPr>
                <w:lang w:eastAsia="en-US"/>
              </w:rPr>
              <w:t>Mgr. Miroslava Štýbrová</w:t>
            </w:r>
          </w:p>
          <w:p w14:paraId="70728C68" w14:textId="77777777" w:rsidR="00C36550" w:rsidRDefault="00C36550" w:rsidP="00C36550">
            <w:pPr>
              <w:rPr>
                <w:b/>
                <w:lang w:eastAsia="en-US"/>
              </w:rPr>
            </w:pPr>
          </w:p>
        </w:tc>
      </w:tr>
      <w:tr w:rsidR="00C36550" w14:paraId="38AECB84" w14:textId="77777777" w:rsidTr="00C36550">
        <w:trPr>
          <w:trHeight w:val="228"/>
        </w:trPr>
        <w:tc>
          <w:tcPr>
            <w:tcW w:w="9855" w:type="dxa"/>
            <w:gridSpan w:val="8"/>
            <w:tcBorders>
              <w:top w:val="nil"/>
              <w:left w:val="single" w:sz="4" w:space="0" w:color="auto"/>
              <w:bottom w:val="single" w:sz="4" w:space="0" w:color="auto"/>
              <w:right w:val="single" w:sz="4" w:space="0" w:color="auto"/>
            </w:tcBorders>
          </w:tcPr>
          <w:p w14:paraId="7F8BFE7C" w14:textId="77777777" w:rsidR="00C36550" w:rsidRDefault="00C36550" w:rsidP="00C36550">
            <w:pPr>
              <w:pStyle w:val="Standard"/>
              <w:spacing w:line="256" w:lineRule="auto"/>
              <w:jc w:val="both"/>
              <w:rPr>
                <w:lang w:eastAsia="en-US"/>
              </w:rPr>
            </w:pPr>
          </w:p>
        </w:tc>
      </w:tr>
      <w:tr w:rsidR="00C36550" w14:paraId="7C4E2328" w14:textId="77777777" w:rsidTr="00C36550">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24C25328" w14:textId="77777777" w:rsidR="00C36550" w:rsidRDefault="00C36550" w:rsidP="00C36550">
            <w:pPr>
              <w:spacing w:line="254" w:lineRule="auto"/>
              <w:jc w:val="both"/>
              <w:rPr>
                <w:b/>
                <w:lang w:eastAsia="en-US"/>
              </w:rPr>
            </w:pPr>
            <w:r>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tcPr>
          <w:p w14:paraId="4DFCF4F4" w14:textId="77777777" w:rsidR="00C36550" w:rsidRDefault="00C36550" w:rsidP="00C36550">
            <w:pPr>
              <w:spacing w:line="254" w:lineRule="auto"/>
              <w:jc w:val="both"/>
              <w:rPr>
                <w:lang w:eastAsia="en-US"/>
              </w:rPr>
            </w:pPr>
          </w:p>
        </w:tc>
      </w:tr>
      <w:tr w:rsidR="00C36550" w14:paraId="28E75906" w14:textId="77777777" w:rsidTr="00271D14">
        <w:trPr>
          <w:trHeight w:val="3155"/>
        </w:trPr>
        <w:tc>
          <w:tcPr>
            <w:tcW w:w="9855" w:type="dxa"/>
            <w:gridSpan w:val="8"/>
            <w:tcBorders>
              <w:top w:val="nil"/>
              <w:left w:val="single" w:sz="4" w:space="0" w:color="auto"/>
              <w:bottom w:val="single" w:sz="12" w:space="0" w:color="auto"/>
              <w:right w:val="single" w:sz="4" w:space="0" w:color="auto"/>
            </w:tcBorders>
          </w:tcPr>
          <w:p w14:paraId="2349B649" w14:textId="24346EE2" w:rsidR="00FC368E" w:rsidRDefault="00C36550" w:rsidP="002A0FCF">
            <w:pPr>
              <w:spacing w:after="120"/>
              <w:rPr>
                <w:color w:val="000000"/>
                <w:lang w:eastAsia="en-US"/>
              </w:rPr>
            </w:pPr>
            <w:r>
              <w:rPr>
                <w:color w:val="000000"/>
                <w:lang w:eastAsia="en-US"/>
              </w:rPr>
              <w:t xml:space="preserve">V předmětu </w:t>
            </w:r>
            <w:r w:rsidR="003E272D">
              <w:rPr>
                <w:color w:val="000000"/>
                <w:lang w:eastAsia="en-US"/>
              </w:rPr>
              <w:t>se student</w:t>
            </w:r>
            <w:r>
              <w:rPr>
                <w:color w:val="000000"/>
                <w:lang w:eastAsia="en-US"/>
              </w:rPr>
              <w:t xml:space="preserve"> seznám</w:t>
            </w:r>
            <w:r w:rsidR="003E272D">
              <w:rPr>
                <w:color w:val="000000"/>
                <w:lang w:eastAsia="en-US"/>
              </w:rPr>
              <w:t>í</w:t>
            </w:r>
            <w:r>
              <w:rPr>
                <w:color w:val="000000"/>
                <w:lang w:eastAsia="en-US"/>
              </w:rPr>
              <w:t xml:space="preserve"> s významnými výrobci a designéry obuvi</w:t>
            </w:r>
            <w:ins w:id="106" w:author="Hana Ponížilová" w:date="2023-05-25T13:55:00Z">
              <w:r w:rsidR="00C510B3">
                <w:rPr>
                  <w:color w:val="000000"/>
                  <w:lang w:eastAsia="en-US"/>
                </w:rPr>
                <w:t xml:space="preserve"> v ČR</w:t>
              </w:r>
            </w:ins>
            <w:r>
              <w:rPr>
                <w:color w:val="000000"/>
                <w:lang w:eastAsia="en-US"/>
              </w:rPr>
              <w:t xml:space="preserve"> v éře 19. a 20. století.</w:t>
            </w:r>
          </w:p>
          <w:p w14:paraId="48AB2826" w14:textId="498B9A9D" w:rsidR="00C72193" w:rsidRPr="00C72193" w:rsidRDefault="00C72193" w:rsidP="00135FA7">
            <w:pPr>
              <w:pStyle w:val="Odstavecseseznamem"/>
              <w:numPr>
                <w:ilvl w:val="0"/>
                <w:numId w:val="108"/>
              </w:numPr>
              <w:ind w:left="668" w:hanging="283"/>
              <w:rPr>
                <w:ins w:id="107" w:author="Hana Ponížilová" w:date="2023-05-25T13:52:00Z"/>
                <w:lang w:eastAsia="en-US"/>
              </w:rPr>
            </w:pPr>
            <w:ins w:id="108" w:author="Hana Ponížilová" w:date="2023-05-25T13:52:00Z">
              <w:r w:rsidRPr="00C72193">
                <w:rPr>
                  <w:lang w:eastAsia="en-US"/>
                </w:rPr>
                <w:t>Tvorba kolekce obuvi ve firmě Baťa 1900-1945 (zdroje inspirace, časopis Instruktor, fáze zařazování vzorů do kolekce, rozsah předkládaných kolekcí)</w:t>
              </w:r>
            </w:ins>
          </w:p>
          <w:p w14:paraId="69300F85" w14:textId="6DDB6031" w:rsidR="00C72193" w:rsidRPr="00135FA7" w:rsidRDefault="00C72193" w:rsidP="00135FA7">
            <w:pPr>
              <w:pStyle w:val="Odstavecseseznamem"/>
              <w:numPr>
                <w:ilvl w:val="0"/>
                <w:numId w:val="108"/>
              </w:numPr>
              <w:ind w:left="668" w:hanging="283"/>
              <w:rPr>
                <w:ins w:id="109" w:author="Hana Ponížilová" w:date="2023-05-25T13:52:00Z"/>
                <w:color w:val="000000"/>
                <w:lang w:eastAsia="en-US"/>
              </w:rPr>
            </w:pPr>
            <w:ins w:id="110" w:author="Hana Ponížilová" w:date="2023-05-25T13:52:00Z">
              <w:r w:rsidRPr="00135FA7">
                <w:rPr>
                  <w:color w:val="000000"/>
                  <w:lang w:eastAsia="en-US"/>
                </w:rPr>
                <w:t xml:space="preserve">Průřez produkcí obuvi ve firmě Baťa 1894-1945 (charakteristika nejprodávanějších </w:t>
              </w:r>
            </w:ins>
            <w:ins w:id="111" w:author="Hana Ponížilová" w:date="2023-05-25T13:58:00Z">
              <w:r w:rsidR="005738C2" w:rsidRPr="005738C2">
                <w:rPr>
                  <w:color w:val="000000"/>
                  <w:lang w:eastAsia="en-US"/>
                </w:rPr>
                <w:t>vzorů – séglovky</w:t>
              </w:r>
            </w:ins>
            <w:ins w:id="112" w:author="Hana Ponížilová" w:date="2023-05-25T13:52:00Z">
              <w:r w:rsidRPr="00135FA7">
                <w:rPr>
                  <w:color w:val="000000"/>
                  <w:lang w:eastAsia="en-US"/>
                </w:rPr>
                <w:t>, plimsolky, meltonky, trampky, galoše, sportovní obuv)</w:t>
              </w:r>
            </w:ins>
          </w:p>
          <w:p w14:paraId="73D059B9" w14:textId="1F12E0EF" w:rsidR="00C72193" w:rsidRPr="00135FA7" w:rsidRDefault="00C72193" w:rsidP="00135FA7">
            <w:pPr>
              <w:pStyle w:val="Odstavecseseznamem"/>
              <w:numPr>
                <w:ilvl w:val="0"/>
                <w:numId w:val="108"/>
              </w:numPr>
              <w:ind w:left="668" w:hanging="283"/>
              <w:rPr>
                <w:ins w:id="113" w:author="Hana Ponížilová" w:date="2023-05-25T13:52:00Z"/>
                <w:color w:val="000000"/>
                <w:lang w:eastAsia="en-US"/>
              </w:rPr>
            </w:pPr>
            <w:ins w:id="114" w:author="Hana Ponížilová" w:date="2023-05-25T13:52:00Z">
              <w:r w:rsidRPr="00135FA7">
                <w:rPr>
                  <w:color w:val="000000"/>
                  <w:lang w:eastAsia="en-US"/>
                </w:rPr>
                <w:t>Produkce obuvi firmy Baťa v době 2. světové války (dřeváková obuv, válečná kolekce pro německý wehrmacht)</w:t>
              </w:r>
            </w:ins>
          </w:p>
          <w:p w14:paraId="1B0F0A71" w14:textId="141A2D35" w:rsidR="00C72193" w:rsidRPr="00135FA7" w:rsidRDefault="00C72193" w:rsidP="00135FA7">
            <w:pPr>
              <w:pStyle w:val="Odstavecseseznamem"/>
              <w:numPr>
                <w:ilvl w:val="0"/>
                <w:numId w:val="108"/>
              </w:numPr>
              <w:ind w:left="668" w:hanging="283"/>
              <w:rPr>
                <w:ins w:id="115" w:author="Hana Ponížilová" w:date="2023-05-25T13:52:00Z"/>
                <w:color w:val="000000"/>
                <w:lang w:eastAsia="en-US"/>
              </w:rPr>
            </w:pPr>
            <w:ins w:id="116" w:author="Hana Ponížilová" w:date="2023-05-25T13:52:00Z">
              <w:r w:rsidRPr="00135FA7">
                <w:rPr>
                  <w:color w:val="000000"/>
                  <w:lang w:eastAsia="en-US"/>
                </w:rPr>
                <w:t>Firemní katalogy obuvi a plakátová reklama ve 30. letech 20. století</w:t>
              </w:r>
            </w:ins>
          </w:p>
          <w:p w14:paraId="2B104AD2" w14:textId="14398635" w:rsidR="00C72193" w:rsidRPr="00135FA7" w:rsidRDefault="00C72193" w:rsidP="00135FA7">
            <w:pPr>
              <w:pStyle w:val="Odstavecseseznamem"/>
              <w:numPr>
                <w:ilvl w:val="0"/>
                <w:numId w:val="108"/>
              </w:numPr>
              <w:ind w:left="668" w:hanging="283"/>
              <w:rPr>
                <w:ins w:id="117" w:author="Hana Ponížilová" w:date="2023-05-25T13:52:00Z"/>
                <w:color w:val="000000"/>
                <w:lang w:eastAsia="en-US"/>
              </w:rPr>
            </w:pPr>
            <w:ins w:id="118" w:author="Hana Ponížilová" w:date="2023-05-25T13:52:00Z">
              <w:r w:rsidRPr="00135FA7">
                <w:rPr>
                  <w:color w:val="000000"/>
                  <w:lang w:eastAsia="en-US"/>
                </w:rPr>
                <w:t>Instruktážní a reklamní filmy z produkce FAB (Filmové ateliéry Baťa se zaměřením na produkci obuvi)</w:t>
              </w:r>
            </w:ins>
          </w:p>
          <w:p w14:paraId="2B1335DA" w14:textId="7C175242" w:rsidR="00C72193" w:rsidRPr="00135FA7" w:rsidRDefault="00C72193" w:rsidP="00271D14">
            <w:pPr>
              <w:pStyle w:val="Odstavecseseznamem"/>
              <w:numPr>
                <w:ilvl w:val="0"/>
                <w:numId w:val="108"/>
              </w:numPr>
              <w:spacing w:after="120"/>
              <w:ind w:left="670" w:hanging="284"/>
              <w:contextualSpacing w:val="0"/>
              <w:rPr>
                <w:ins w:id="119" w:author="Hana Ponížilová" w:date="2023-05-25T13:52:00Z"/>
                <w:color w:val="000000"/>
                <w:lang w:eastAsia="en-US"/>
              </w:rPr>
            </w:pPr>
            <w:ins w:id="120" w:author="Hana Ponížilová" w:date="2023-05-25T13:52:00Z">
              <w:r w:rsidRPr="00135FA7">
                <w:rPr>
                  <w:color w:val="000000"/>
                  <w:lang w:eastAsia="en-US"/>
                </w:rPr>
                <w:t>Významné obuvnické firmy na území Čech a Moravy v I. polovině 20. století (Vávra Praha, Krása Brno, Viktorin Brno, Humanic Jihlava)</w:t>
              </w:r>
            </w:ins>
          </w:p>
          <w:p w14:paraId="3620F1C1" w14:textId="1CD4B5E7" w:rsidR="00C36550" w:rsidRPr="008718FB" w:rsidRDefault="00BE6D40" w:rsidP="002A0FCF">
            <w:pPr>
              <w:jc w:val="both"/>
              <w:rPr>
                <w:color w:val="000000"/>
                <w:lang w:eastAsia="en-US"/>
              </w:rPr>
            </w:pPr>
            <w:r w:rsidRPr="00774A7C">
              <w:t xml:space="preserve">Student se orientuje ve vývoji módy </w:t>
            </w:r>
            <w:r>
              <w:rPr>
                <w:color w:val="000000"/>
                <w:lang w:eastAsia="en-US"/>
              </w:rPr>
              <w:t xml:space="preserve">v éře 19. a 20. </w:t>
            </w:r>
            <w:r w:rsidR="003E272D">
              <w:rPr>
                <w:color w:val="000000"/>
                <w:lang w:eastAsia="en-US"/>
              </w:rPr>
              <w:t>století.</w:t>
            </w:r>
            <w:r w:rsidRPr="00774A7C">
              <w:t xml:space="preserve"> Zná specifika jednotlivých období vzhledem k dané společensko</w:t>
            </w:r>
            <w:r>
              <w:t>-</w:t>
            </w:r>
            <w:r w:rsidRPr="00774A7C">
              <w:t>kulturní situaci. Rozpozná tvorbu klíčových módních tvůrců a kriticky hodnotí jejich přínos pro vývoj módního designu.</w:t>
            </w:r>
          </w:p>
        </w:tc>
      </w:tr>
      <w:tr w:rsidR="00C36550" w14:paraId="35C1DACA" w14:textId="77777777" w:rsidTr="00C36550">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4E4F01D6" w14:textId="77777777" w:rsidR="00C36550" w:rsidRDefault="00C36550" w:rsidP="00C36550">
            <w:pPr>
              <w:jc w:val="both"/>
              <w:rPr>
                <w:lang w:eastAsia="en-US"/>
              </w:rPr>
            </w:pPr>
            <w:r>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14:paraId="48065398" w14:textId="77777777" w:rsidR="00C36550" w:rsidRDefault="00C36550" w:rsidP="00C36550">
            <w:pPr>
              <w:jc w:val="both"/>
              <w:rPr>
                <w:lang w:eastAsia="en-US"/>
              </w:rPr>
            </w:pPr>
          </w:p>
        </w:tc>
      </w:tr>
      <w:tr w:rsidR="00C36550" w14:paraId="588FFB68" w14:textId="77777777" w:rsidTr="008718FB">
        <w:trPr>
          <w:trHeight w:val="1486"/>
        </w:trPr>
        <w:tc>
          <w:tcPr>
            <w:tcW w:w="9855" w:type="dxa"/>
            <w:gridSpan w:val="8"/>
            <w:tcBorders>
              <w:top w:val="nil"/>
              <w:left w:val="single" w:sz="4" w:space="0" w:color="auto"/>
              <w:bottom w:val="single" w:sz="4" w:space="0" w:color="auto"/>
              <w:right w:val="single" w:sz="4" w:space="0" w:color="auto"/>
            </w:tcBorders>
          </w:tcPr>
          <w:p w14:paraId="5AA21C51" w14:textId="77777777" w:rsidR="00C36550" w:rsidRDefault="00C36550" w:rsidP="00C36550">
            <w:pPr>
              <w:jc w:val="both"/>
              <w:rPr>
                <w:b/>
                <w:lang w:eastAsia="en-US"/>
              </w:rPr>
            </w:pPr>
            <w:r>
              <w:rPr>
                <w:b/>
                <w:lang w:eastAsia="en-US"/>
              </w:rPr>
              <w:t>Povinná:</w:t>
            </w:r>
          </w:p>
          <w:p w14:paraId="18252E96" w14:textId="7574D79A" w:rsidR="00C36550" w:rsidRDefault="00C36550" w:rsidP="00C36550">
            <w:pPr>
              <w:pStyle w:val="Standard"/>
              <w:jc w:val="both"/>
              <w:rPr>
                <w:lang w:eastAsia="en-US"/>
              </w:rPr>
            </w:pPr>
            <w:r>
              <w:rPr>
                <w:lang w:eastAsia="en-US"/>
              </w:rPr>
              <w:t xml:space="preserve">COX, C.: </w:t>
            </w:r>
            <w:r>
              <w:rPr>
                <w:i/>
                <w:lang w:eastAsia="en-US"/>
              </w:rPr>
              <w:t>Ikony světového stylu – Boty</w:t>
            </w:r>
            <w:r w:rsidR="009B0859">
              <w:rPr>
                <w:lang w:eastAsia="en-US"/>
              </w:rPr>
              <w:t>.</w:t>
            </w:r>
            <w:r>
              <w:rPr>
                <w:lang w:eastAsia="en-US"/>
              </w:rPr>
              <w:t xml:space="preserve"> </w:t>
            </w:r>
            <w:r w:rsidRPr="00C13A3F">
              <w:rPr>
                <w:lang w:eastAsia="en-US"/>
              </w:rPr>
              <w:t>Ikar, 2015</w:t>
            </w:r>
            <w:r w:rsidR="00A1506A" w:rsidRPr="00C13A3F">
              <w:rPr>
                <w:lang w:eastAsia="en-US"/>
              </w:rPr>
              <w:t>.</w:t>
            </w:r>
            <w:r>
              <w:rPr>
                <w:lang w:eastAsia="en-US"/>
              </w:rPr>
              <w:t xml:space="preserve"> ISBN 978-80-249-2618-6</w:t>
            </w:r>
          </w:p>
          <w:p w14:paraId="4CE4EE7C" w14:textId="77777777" w:rsidR="008C2B62" w:rsidRPr="00A11474" w:rsidRDefault="008C2B62" w:rsidP="008C2B62">
            <w:pPr>
              <w:jc w:val="both"/>
              <w:rPr>
                <w:ins w:id="121" w:author="Hana Ponížilová" w:date="2023-05-25T15:19:00Z"/>
              </w:rPr>
            </w:pPr>
            <w:ins w:id="122" w:author="Hana Ponížilová" w:date="2023-05-25T15:19:00Z">
              <w:r w:rsidRPr="00A11474">
                <w:rPr>
                  <w:shd w:val="clear" w:color="auto" w:fill="FFFFFF"/>
                </w:rPr>
                <w:t>MOTAWI, Wade a Andrea MOTAWI. </w:t>
              </w:r>
              <w:r w:rsidRPr="00A11474">
                <w:rPr>
                  <w:i/>
                  <w:iCs/>
                </w:rPr>
                <w:t>Footwear pattern making and last design</w:t>
              </w:r>
              <w:r w:rsidRPr="00A11474">
                <w:t>. Milton Keynes:</w:t>
              </w:r>
              <w:r>
                <w:t xml:space="preserve"> Lightning Source, 2020</w:t>
              </w:r>
              <w:r w:rsidRPr="00A11474">
                <w:t>. ISBN 978-0-9987070-7-5.</w:t>
              </w:r>
            </w:ins>
          </w:p>
          <w:p w14:paraId="6578FE31" w14:textId="3F3E530A" w:rsidR="00C36550" w:rsidRDefault="00C36550" w:rsidP="00C36550">
            <w:pPr>
              <w:pStyle w:val="Standard"/>
              <w:jc w:val="both"/>
              <w:rPr>
                <w:lang w:eastAsia="en-US"/>
              </w:rPr>
            </w:pPr>
            <w:r>
              <w:rPr>
                <w:lang w:eastAsia="en-US"/>
              </w:rPr>
              <w:t xml:space="preserve">ŠTÝBROVÁ, M.: </w:t>
            </w:r>
            <w:r>
              <w:rPr>
                <w:i/>
                <w:lang w:eastAsia="en-US"/>
              </w:rPr>
              <w:t>Boty, botky, botičky</w:t>
            </w:r>
            <w:r>
              <w:rPr>
                <w:lang w:eastAsia="en-US"/>
              </w:rPr>
              <w:t xml:space="preserve">. </w:t>
            </w:r>
            <w:r w:rsidR="009B0859">
              <w:rPr>
                <w:lang w:eastAsia="en-US"/>
              </w:rPr>
              <w:t xml:space="preserve">Praha: </w:t>
            </w:r>
            <w:r>
              <w:rPr>
                <w:lang w:eastAsia="en-US"/>
              </w:rPr>
              <w:t>Nakladatelství Lidové noviny, 2009</w:t>
            </w:r>
            <w:r w:rsidR="00A1506A">
              <w:rPr>
                <w:lang w:eastAsia="en-US"/>
              </w:rPr>
              <w:t>.</w:t>
            </w:r>
            <w:r>
              <w:rPr>
                <w:lang w:eastAsia="en-US"/>
              </w:rPr>
              <w:t xml:space="preserve"> ISBN 978-80-7106-986-7</w:t>
            </w:r>
          </w:p>
          <w:p w14:paraId="745A6852" w14:textId="77777777" w:rsidR="00C36550" w:rsidRDefault="00C36550" w:rsidP="00C36550">
            <w:pPr>
              <w:jc w:val="both"/>
              <w:rPr>
                <w:b/>
                <w:lang w:eastAsia="en-US"/>
              </w:rPr>
            </w:pPr>
            <w:r>
              <w:rPr>
                <w:b/>
                <w:lang w:eastAsia="en-US"/>
              </w:rPr>
              <w:t xml:space="preserve">Doporučená: </w:t>
            </w:r>
          </w:p>
          <w:p w14:paraId="66A88742" w14:textId="112C4156" w:rsidR="00C36550" w:rsidRDefault="00C36550" w:rsidP="00C36550">
            <w:pPr>
              <w:pStyle w:val="Standard"/>
              <w:jc w:val="both"/>
              <w:rPr>
                <w:lang w:eastAsia="en-US"/>
              </w:rPr>
            </w:pPr>
            <w:r>
              <w:rPr>
                <w:lang w:eastAsia="en-US"/>
              </w:rPr>
              <w:t xml:space="preserve">BUXBAUM, G.: </w:t>
            </w:r>
            <w:r>
              <w:rPr>
                <w:i/>
                <w:lang w:eastAsia="en-US"/>
              </w:rPr>
              <w:t>Mode! Das 20. Jahrhundert</w:t>
            </w:r>
            <w:r w:rsidR="001C214D">
              <w:rPr>
                <w:lang w:eastAsia="en-US"/>
              </w:rPr>
              <w:t>.</w:t>
            </w:r>
            <w:r>
              <w:rPr>
                <w:lang w:eastAsia="en-US"/>
              </w:rPr>
              <w:t xml:space="preserve"> Mnichov, 1999</w:t>
            </w:r>
            <w:r w:rsidR="00A1506A">
              <w:rPr>
                <w:lang w:eastAsia="en-US"/>
              </w:rPr>
              <w:t>.</w:t>
            </w:r>
            <w:r>
              <w:rPr>
                <w:lang w:eastAsia="en-US"/>
              </w:rPr>
              <w:t xml:space="preserve"> ISBN 3-7913-2191-9</w:t>
            </w:r>
          </w:p>
          <w:p w14:paraId="15A43B9F" w14:textId="2E6B0F4F" w:rsidR="00C36550" w:rsidRDefault="00FC368E" w:rsidP="00C36550">
            <w:pPr>
              <w:pStyle w:val="Standard"/>
              <w:jc w:val="both"/>
              <w:rPr>
                <w:lang w:eastAsia="en-US"/>
              </w:rPr>
            </w:pPr>
            <w:r>
              <w:rPr>
                <w:lang w:eastAsia="en-US"/>
              </w:rPr>
              <w:t xml:space="preserve">SOMMELHACK, E.: </w:t>
            </w:r>
            <w:r>
              <w:rPr>
                <w:i/>
                <w:lang w:eastAsia="en-US"/>
              </w:rPr>
              <w:t>Icons of Elegance</w:t>
            </w:r>
            <w:r w:rsidR="001C214D">
              <w:rPr>
                <w:lang w:eastAsia="en-US"/>
              </w:rPr>
              <w:t>.</w:t>
            </w:r>
            <w:r>
              <w:rPr>
                <w:lang w:eastAsia="en-US"/>
              </w:rPr>
              <w:t xml:space="preserve"> </w:t>
            </w:r>
            <w:r w:rsidR="001C214D">
              <w:rPr>
                <w:lang w:eastAsia="en-US"/>
              </w:rPr>
              <w:t xml:space="preserve">Toronto: </w:t>
            </w:r>
            <w:r>
              <w:rPr>
                <w:lang w:eastAsia="en-US"/>
              </w:rPr>
              <w:t>Bata Shoe Museum, 2006</w:t>
            </w:r>
            <w:r w:rsidR="00A1506A">
              <w:rPr>
                <w:lang w:eastAsia="en-US"/>
              </w:rPr>
              <w:t>.</w:t>
            </w:r>
            <w:r>
              <w:rPr>
                <w:lang w:eastAsia="en-US"/>
              </w:rPr>
              <w:t xml:space="preserve"> ISBN 0-921638-18-3</w:t>
            </w:r>
          </w:p>
        </w:tc>
      </w:tr>
    </w:tbl>
    <w:p w14:paraId="26ACAAE9" w14:textId="77777777" w:rsidR="00C36550" w:rsidRDefault="00C36550" w:rsidP="00C36550"/>
    <w:p w14:paraId="72B0DDAA" w14:textId="77777777" w:rsidR="00E33B56" w:rsidRDefault="00E33B56">
      <w:pPr>
        <w:rPr>
          <w:ins w:id="123" w:author="Hana Ponížilová" w:date="2023-05-25T13:55:00Z"/>
        </w:rPr>
      </w:pPr>
      <w:ins w:id="124" w:author="Hana Ponížilová" w:date="2023-05-25T13:55:00Z">
        <w:r>
          <w:br w:type="page"/>
        </w:r>
      </w:ins>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36550" w14:paraId="4168EDF6" w14:textId="77777777" w:rsidTr="00C36550">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3D3550C8" w14:textId="1FF770D8" w:rsidR="00C36550" w:rsidRDefault="00C36550" w:rsidP="00C36550">
            <w:pPr>
              <w:spacing w:line="254" w:lineRule="auto"/>
              <w:jc w:val="both"/>
              <w:rPr>
                <w:b/>
                <w:sz w:val="28"/>
                <w:lang w:eastAsia="en-US"/>
              </w:rPr>
            </w:pPr>
            <w:r>
              <w:rPr>
                <w:b/>
                <w:sz w:val="28"/>
                <w:lang w:eastAsia="en-US"/>
              </w:rPr>
              <w:lastRenderedPageBreak/>
              <w:t>B-III – Charakteristika studijního předmětu</w:t>
            </w:r>
          </w:p>
        </w:tc>
      </w:tr>
      <w:tr w:rsidR="00C36550" w14:paraId="2975CF41" w14:textId="77777777" w:rsidTr="00C36550">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717DC005" w14:textId="77777777" w:rsidR="00C36550" w:rsidRDefault="00C36550" w:rsidP="00C36550">
            <w:pPr>
              <w:spacing w:line="254" w:lineRule="auto"/>
              <w:jc w:val="both"/>
              <w:rPr>
                <w:b/>
                <w:lang w:eastAsia="en-US"/>
              </w:rPr>
            </w:pPr>
            <w:r>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14:paraId="003C6EDD" w14:textId="620A0E3B" w:rsidR="00C36550" w:rsidRDefault="00C36550" w:rsidP="00C36550">
            <w:pPr>
              <w:spacing w:line="254" w:lineRule="auto"/>
              <w:jc w:val="both"/>
              <w:rPr>
                <w:lang w:eastAsia="en-US"/>
              </w:rPr>
            </w:pPr>
            <w:r>
              <w:rPr>
                <w:lang w:eastAsia="en-US"/>
              </w:rPr>
              <w:t>Dějiny obouvání 8</w:t>
            </w:r>
          </w:p>
        </w:tc>
      </w:tr>
      <w:tr w:rsidR="00C36550" w14:paraId="48D1621B" w14:textId="77777777" w:rsidTr="00C36550">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279CC895" w14:textId="77777777" w:rsidR="00C36550" w:rsidRDefault="00C36550" w:rsidP="00C36550">
            <w:pPr>
              <w:spacing w:line="254" w:lineRule="auto"/>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44C7C76F" w14:textId="6DE85A74" w:rsidR="00C36550" w:rsidRDefault="00266C22" w:rsidP="00C13A3F">
            <w:pPr>
              <w:autoSpaceDE w:val="0"/>
              <w:autoSpaceDN w:val="0"/>
              <w:adjustRightInd w:val="0"/>
              <w:spacing w:line="254" w:lineRule="auto"/>
              <w:rPr>
                <w:lang w:eastAsia="en-US"/>
              </w:rPr>
            </w:pPr>
            <w:r>
              <w:rPr>
                <w:rFonts w:eastAsia="Calibri"/>
                <w:lang w:eastAsia="en-US"/>
              </w:rPr>
              <w:t xml:space="preserve">povinný, </w:t>
            </w:r>
            <w:r w:rsidR="00C13A3F">
              <w:rPr>
                <w:rFonts w:eastAsia="Calibri"/>
                <w:lang w:eastAsia="en-US"/>
              </w:rPr>
              <w:t>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F3AB5DB" w14:textId="77777777" w:rsidR="00C36550" w:rsidRDefault="00C36550" w:rsidP="00C36550">
            <w:pPr>
              <w:spacing w:line="254" w:lineRule="auto"/>
              <w:jc w:val="both"/>
              <w:rPr>
                <w:lang w:eastAsia="en-US"/>
              </w:rPr>
            </w:pPr>
            <w:r>
              <w:rPr>
                <w:b/>
                <w:lang w:eastAsia="en-US"/>
              </w:rPr>
              <w:t>doporučený ročník/semestr</w:t>
            </w:r>
          </w:p>
        </w:tc>
        <w:tc>
          <w:tcPr>
            <w:tcW w:w="668" w:type="dxa"/>
            <w:tcBorders>
              <w:top w:val="single" w:sz="4" w:space="0" w:color="auto"/>
              <w:left w:val="single" w:sz="4" w:space="0" w:color="auto"/>
              <w:bottom w:val="single" w:sz="4" w:space="0" w:color="auto"/>
              <w:right w:val="single" w:sz="4" w:space="0" w:color="auto"/>
            </w:tcBorders>
            <w:hideMark/>
          </w:tcPr>
          <w:p w14:paraId="4A5F65CE" w14:textId="77777777" w:rsidR="00C36550" w:rsidRDefault="00C36550" w:rsidP="00C36550">
            <w:pPr>
              <w:spacing w:line="254" w:lineRule="auto"/>
              <w:jc w:val="both"/>
              <w:rPr>
                <w:lang w:eastAsia="en-US"/>
              </w:rPr>
            </w:pPr>
            <w:r>
              <w:rPr>
                <w:lang w:eastAsia="en-US"/>
              </w:rPr>
              <w:t>1/LS</w:t>
            </w:r>
          </w:p>
        </w:tc>
      </w:tr>
      <w:tr w:rsidR="00C36550" w14:paraId="610DE23C" w14:textId="77777777" w:rsidTr="00C36550">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23AD9095" w14:textId="77777777" w:rsidR="00C36550" w:rsidRDefault="00C36550" w:rsidP="00C36550">
            <w:pPr>
              <w:spacing w:line="254" w:lineRule="auto"/>
              <w:jc w:val="both"/>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549077BF" w14:textId="57F01207" w:rsidR="00C36550" w:rsidRDefault="00266C22" w:rsidP="00C36550">
            <w:pPr>
              <w:autoSpaceDE w:val="0"/>
              <w:autoSpaceDN w:val="0"/>
              <w:adjustRightInd w:val="0"/>
              <w:spacing w:line="254" w:lineRule="auto"/>
              <w:rPr>
                <w:sz w:val="16"/>
                <w:szCs w:val="16"/>
                <w:lang w:eastAsia="en-US"/>
              </w:rPr>
            </w:pPr>
            <w:r>
              <w:rPr>
                <w:rFonts w:eastAsia="Calibri"/>
                <w:lang w:eastAsia="en-US"/>
              </w:rPr>
              <w:t>26</w:t>
            </w:r>
            <w:r w:rsidR="00BC3F5F">
              <w:rPr>
                <w:rFonts w:eastAsia="Calibri"/>
                <w:lang w:eastAsia="en-US"/>
              </w:rPr>
              <w:t xml:space="preserve"> </w:t>
            </w:r>
            <w:r w:rsidR="00CC02C6">
              <w:rPr>
                <w:rFonts w:eastAsia="Calibri"/>
                <w:lang w:eastAsia="en-US"/>
              </w:rPr>
              <w:t>p</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454ECF80" w14:textId="77777777" w:rsidR="00C36550" w:rsidRDefault="00C36550" w:rsidP="00C36550">
            <w:pPr>
              <w:spacing w:line="254"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7B7B37AA" w14:textId="146C1AFD" w:rsidR="00C36550" w:rsidRDefault="00266C22" w:rsidP="00C36550">
            <w:pPr>
              <w:spacing w:line="254" w:lineRule="auto"/>
              <w:jc w:val="both"/>
              <w:rPr>
                <w:lang w:eastAsia="en-US"/>
              </w:rPr>
            </w:pPr>
            <w:r>
              <w:rPr>
                <w:lang w:eastAsia="en-US"/>
              </w:rPr>
              <w:t>26</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4113709D" w14:textId="77777777" w:rsidR="00C36550" w:rsidRDefault="00C36550" w:rsidP="00C36550">
            <w:pPr>
              <w:spacing w:line="254"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21D41A9E" w14:textId="51F1AE18" w:rsidR="00C36550" w:rsidRDefault="00266C22" w:rsidP="00C36550">
            <w:pPr>
              <w:spacing w:line="254" w:lineRule="auto"/>
              <w:jc w:val="both"/>
              <w:rPr>
                <w:lang w:eastAsia="en-US"/>
              </w:rPr>
            </w:pPr>
            <w:r>
              <w:rPr>
                <w:lang w:eastAsia="en-US"/>
              </w:rPr>
              <w:t>3</w:t>
            </w:r>
          </w:p>
        </w:tc>
      </w:tr>
      <w:tr w:rsidR="00C36550" w14:paraId="7AED93B0" w14:textId="77777777" w:rsidTr="00C36550">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CACF288" w14:textId="77777777" w:rsidR="00C36550" w:rsidRDefault="00C36550" w:rsidP="00C36550">
            <w:pPr>
              <w:spacing w:line="254" w:lineRule="auto"/>
              <w:rPr>
                <w:b/>
                <w:sz w:val="22"/>
                <w:lang w:eastAsia="en-US"/>
              </w:rPr>
            </w:pPr>
            <w:r>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41E14A56" w14:textId="77777777" w:rsidR="00C36550" w:rsidRDefault="00C36550" w:rsidP="00C36550">
            <w:pPr>
              <w:spacing w:line="254" w:lineRule="auto"/>
              <w:jc w:val="both"/>
              <w:rPr>
                <w:sz w:val="16"/>
                <w:szCs w:val="16"/>
                <w:lang w:eastAsia="en-US"/>
              </w:rPr>
            </w:pPr>
          </w:p>
        </w:tc>
      </w:tr>
      <w:tr w:rsidR="00C36550" w14:paraId="2B528E13" w14:textId="77777777" w:rsidTr="00C36550">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747CDF6" w14:textId="77777777" w:rsidR="00C36550" w:rsidRDefault="00C36550" w:rsidP="00C36550">
            <w:pPr>
              <w:spacing w:line="254" w:lineRule="auto"/>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68B51621" w14:textId="01D6FD0C" w:rsidR="00C36550" w:rsidRDefault="00266C22" w:rsidP="00C36550">
            <w:pPr>
              <w:spacing w:line="254" w:lineRule="auto"/>
              <w:jc w:val="both"/>
              <w:rPr>
                <w:lang w:eastAsia="en-US"/>
              </w:rPr>
            </w:pPr>
            <w:r>
              <w:rPr>
                <w:rFonts w:eastAsia="Calibri"/>
                <w:lang w:eastAsia="en-US"/>
              </w:rPr>
              <w:t>zkouška</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061EDFEF" w14:textId="77777777" w:rsidR="00C36550" w:rsidRDefault="00C36550" w:rsidP="00C36550">
            <w:pPr>
              <w:spacing w:line="254"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69819589" w14:textId="224B82F1" w:rsidR="00C36550" w:rsidRDefault="00CC02C6" w:rsidP="00C36550">
            <w:pPr>
              <w:spacing w:line="254" w:lineRule="auto"/>
              <w:jc w:val="both"/>
              <w:rPr>
                <w:rFonts w:eastAsia="Calibri"/>
                <w:lang w:eastAsia="en-US"/>
              </w:rPr>
            </w:pPr>
            <w:r>
              <w:rPr>
                <w:rFonts w:eastAsia="Calibri"/>
                <w:lang w:eastAsia="en-US"/>
              </w:rPr>
              <w:t>přednáška</w:t>
            </w:r>
          </w:p>
        </w:tc>
      </w:tr>
      <w:tr w:rsidR="00C36550" w14:paraId="140397AC" w14:textId="77777777" w:rsidTr="00C36550">
        <w:trPr>
          <w:trHeight w:val="709"/>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921388F" w14:textId="77777777" w:rsidR="00C36550" w:rsidRDefault="00C36550" w:rsidP="00C36550">
            <w:pPr>
              <w:spacing w:line="254" w:lineRule="auto"/>
              <w:rPr>
                <w:b/>
                <w:lang w:eastAsia="en-US"/>
              </w:rPr>
            </w:pPr>
            <w:r>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hideMark/>
          </w:tcPr>
          <w:p w14:paraId="2A838EA2" w14:textId="13436438" w:rsidR="00C36550" w:rsidRDefault="005321A9" w:rsidP="00C36550">
            <w:pPr>
              <w:pStyle w:val="Bezmezer"/>
              <w:spacing w:line="256" w:lineRule="auto"/>
              <w:rPr>
                <w:color w:val="000000"/>
                <w:shd w:val="clear" w:color="auto" w:fill="FFFFFF"/>
                <w:lang w:eastAsia="en-US"/>
              </w:rPr>
            </w:pPr>
            <w:r>
              <w:rPr>
                <w:color w:val="000000"/>
                <w:shd w:val="clear" w:color="auto" w:fill="FFFFFF"/>
                <w:lang w:eastAsia="en-US"/>
              </w:rPr>
              <w:t>Aktivní zapojení do výuky.</w:t>
            </w:r>
          </w:p>
        </w:tc>
      </w:tr>
      <w:tr w:rsidR="00C36550" w14:paraId="37CF6C1D" w14:textId="77777777" w:rsidTr="00C36550">
        <w:trPr>
          <w:trHeight w:val="145"/>
        </w:trPr>
        <w:tc>
          <w:tcPr>
            <w:tcW w:w="9855" w:type="dxa"/>
            <w:gridSpan w:val="8"/>
            <w:tcBorders>
              <w:top w:val="nil"/>
              <w:left w:val="single" w:sz="4" w:space="0" w:color="auto"/>
              <w:bottom w:val="single" w:sz="4" w:space="0" w:color="auto"/>
              <w:right w:val="single" w:sz="4" w:space="0" w:color="auto"/>
            </w:tcBorders>
          </w:tcPr>
          <w:p w14:paraId="68DE6B83" w14:textId="77777777" w:rsidR="00C36550" w:rsidRDefault="00C36550" w:rsidP="00C36550">
            <w:pPr>
              <w:spacing w:line="254" w:lineRule="auto"/>
              <w:jc w:val="both"/>
              <w:rPr>
                <w:lang w:eastAsia="en-US"/>
              </w:rPr>
            </w:pPr>
          </w:p>
        </w:tc>
      </w:tr>
      <w:tr w:rsidR="00C36550" w14:paraId="26E3DF9A" w14:textId="77777777" w:rsidTr="00C36550">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14:paraId="2B73611D" w14:textId="77777777" w:rsidR="00C36550" w:rsidRDefault="00C36550" w:rsidP="00C36550">
            <w:pPr>
              <w:spacing w:line="254" w:lineRule="auto"/>
              <w:jc w:val="both"/>
              <w:rPr>
                <w:b/>
                <w:lang w:eastAsia="en-US"/>
              </w:rPr>
            </w:pPr>
            <w:r>
              <w:rPr>
                <w:b/>
                <w:lang w:eastAsia="en-US"/>
              </w:rPr>
              <w:t>Garant předmětu</w:t>
            </w:r>
          </w:p>
        </w:tc>
        <w:tc>
          <w:tcPr>
            <w:tcW w:w="6769" w:type="dxa"/>
            <w:gridSpan w:val="7"/>
            <w:tcBorders>
              <w:top w:val="nil"/>
              <w:left w:val="single" w:sz="4" w:space="0" w:color="auto"/>
              <w:bottom w:val="single" w:sz="4" w:space="0" w:color="auto"/>
              <w:right w:val="single" w:sz="4" w:space="0" w:color="auto"/>
            </w:tcBorders>
            <w:hideMark/>
          </w:tcPr>
          <w:p w14:paraId="04616171" w14:textId="77777777" w:rsidR="00C36550" w:rsidRDefault="00C36550" w:rsidP="00C36550">
            <w:pPr>
              <w:pStyle w:val="Standard"/>
              <w:spacing w:line="256" w:lineRule="auto"/>
              <w:jc w:val="both"/>
              <w:rPr>
                <w:lang w:eastAsia="en-US"/>
              </w:rPr>
            </w:pPr>
            <w:r>
              <w:rPr>
                <w:lang w:eastAsia="en-US"/>
              </w:rPr>
              <w:t>Mgr. Miroslava Štýbrová</w:t>
            </w:r>
          </w:p>
        </w:tc>
      </w:tr>
      <w:tr w:rsidR="00C36550" w14:paraId="32D36171" w14:textId="77777777" w:rsidTr="00C36550">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14:paraId="0F05EF97" w14:textId="77777777" w:rsidR="00C36550" w:rsidRDefault="00C36550" w:rsidP="00C36550">
            <w:pPr>
              <w:spacing w:line="254" w:lineRule="auto"/>
              <w:rPr>
                <w:b/>
                <w:lang w:eastAsia="en-US"/>
              </w:rPr>
            </w:pPr>
            <w:r>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14:paraId="71C522C2" w14:textId="77777777" w:rsidR="00C36550" w:rsidRDefault="00C36550" w:rsidP="00C36550">
            <w:pPr>
              <w:spacing w:line="254" w:lineRule="auto"/>
              <w:jc w:val="both"/>
              <w:rPr>
                <w:lang w:eastAsia="en-US"/>
              </w:rPr>
            </w:pPr>
            <w:r>
              <w:rPr>
                <w:lang w:eastAsia="en-US"/>
              </w:rPr>
              <w:t>100 %</w:t>
            </w:r>
          </w:p>
        </w:tc>
      </w:tr>
      <w:tr w:rsidR="00C36550" w14:paraId="0D78299C" w14:textId="77777777" w:rsidTr="00C36550">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24DF45B" w14:textId="77777777" w:rsidR="00C36550" w:rsidRDefault="00C36550" w:rsidP="00C36550">
            <w:pPr>
              <w:spacing w:line="254" w:lineRule="auto"/>
              <w:jc w:val="both"/>
              <w:rPr>
                <w:b/>
                <w:lang w:eastAsia="en-US"/>
              </w:rPr>
            </w:pPr>
            <w:r>
              <w:rPr>
                <w:b/>
                <w:lang w:eastAsia="en-US"/>
              </w:rPr>
              <w:t>Vyučující</w:t>
            </w:r>
          </w:p>
        </w:tc>
        <w:tc>
          <w:tcPr>
            <w:tcW w:w="6769" w:type="dxa"/>
            <w:gridSpan w:val="7"/>
            <w:tcBorders>
              <w:top w:val="single" w:sz="4" w:space="0" w:color="auto"/>
              <w:left w:val="single" w:sz="4" w:space="0" w:color="auto"/>
              <w:bottom w:val="nil"/>
              <w:right w:val="single" w:sz="4" w:space="0" w:color="auto"/>
            </w:tcBorders>
            <w:hideMark/>
          </w:tcPr>
          <w:p w14:paraId="33A42BC3" w14:textId="77777777" w:rsidR="00C36550" w:rsidRDefault="00C36550" w:rsidP="00C36550">
            <w:pPr>
              <w:pStyle w:val="Standard"/>
              <w:spacing w:line="256" w:lineRule="auto"/>
              <w:jc w:val="both"/>
              <w:rPr>
                <w:lang w:eastAsia="en-US"/>
              </w:rPr>
            </w:pPr>
            <w:r>
              <w:rPr>
                <w:lang w:eastAsia="en-US"/>
              </w:rPr>
              <w:t>Mgr. Miroslava Štýbrová</w:t>
            </w:r>
          </w:p>
          <w:p w14:paraId="3C2FB67A" w14:textId="77777777" w:rsidR="00C36550" w:rsidRDefault="00C36550" w:rsidP="00C36550">
            <w:pPr>
              <w:rPr>
                <w:b/>
                <w:lang w:eastAsia="en-US"/>
              </w:rPr>
            </w:pPr>
          </w:p>
        </w:tc>
      </w:tr>
      <w:tr w:rsidR="00C36550" w14:paraId="3369B0FA" w14:textId="77777777" w:rsidTr="00C36550">
        <w:trPr>
          <w:trHeight w:val="256"/>
        </w:trPr>
        <w:tc>
          <w:tcPr>
            <w:tcW w:w="9855" w:type="dxa"/>
            <w:gridSpan w:val="8"/>
            <w:tcBorders>
              <w:top w:val="nil"/>
              <w:left w:val="single" w:sz="4" w:space="0" w:color="auto"/>
              <w:bottom w:val="single" w:sz="4" w:space="0" w:color="auto"/>
              <w:right w:val="single" w:sz="4" w:space="0" w:color="auto"/>
            </w:tcBorders>
          </w:tcPr>
          <w:p w14:paraId="55E0FD7E" w14:textId="77777777" w:rsidR="00C36550" w:rsidRDefault="00C36550" w:rsidP="00C36550">
            <w:pPr>
              <w:pStyle w:val="Standard"/>
              <w:spacing w:line="256" w:lineRule="auto"/>
              <w:jc w:val="both"/>
              <w:rPr>
                <w:lang w:eastAsia="en-US"/>
              </w:rPr>
            </w:pPr>
          </w:p>
        </w:tc>
      </w:tr>
      <w:tr w:rsidR="00C36550" w14:paraId="096ECC47" w14:textId="77777777" w:rsidTr="00C36550">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8B7375D" w14:textId="77777777" w:rsidR="00C36550" w:rsidRDefault="00C36550" w:rsidP="00C36550">
            <w:pPr>
              <w:spacing w:line="254" w:lineRule="auto"/>
              <w:jc w:val="both"/>
              <w:rPr>
                <w:b/>
                <w:lang w:eastAsia="en-US"/>
              </w:rPr>
            </w:pPr>
            <w:r>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tcPr>
          <w:p w14:paraId="27D3F51B" w14:textId="77777777" w:rsidR="00C36550" w:rsidRDefault="00C36550" w:rsidP="00C36550">
            <w:pPr>
              <w:spacing w:line="254" w:lineRule="auto"/>
              <w:jc w:val="both"/>
              <w:rPr>
                <w:lang w:eastAsia="en-US"/>
              </w:rPr>
            </w:pPr>
          </w:p>
        </w:tc>
      </w:tr>
      <w:tr w:rsidR="00C36550" w14:paraId="036D258C" w14:textId="77777777" w:rsidTr="00C36550">
        <w:trPr>
          <w:trHeight w:val="873"/>
        </w:trPr>
        <w:tc>
          <w:tcPr>
            <w:tcW w:w="9855" w:type="dxa"/>
            <w:gridSpan w:val="8"/>
            <w:tcBorders>
              <w:top w:val="nil"/>
              <w:left w:val="single" w:sz="4" w:space="0" w:color="auto"/>
              <w:bottom w:val="single" w:sz="12" w:space="0" w:color="auto"/>
              <w:right w:val="single" w:sz="4" w:space="0" w:color="auto"/>
            </w:tcBorders>
          </w:tcPr>
          <w:p w14:paraId="4FA901F7" w14:textId="71A64819" w:rsidR="00BE6D40" w:rsidRDefault="00C36550" w:rsidP="00135FA7">
            <w:pPr>
              <w:spacing w:after="120"/>
              <w:rPr>
                <w:ins w:id="125" w:author="Hana Ponížilová" w:date="2023-05-25T13:53:00Z"/>
                <w:color w:val="000000"/>
                <w:shd w:val="clear" w:color="auto" w:fill="FFFFFF"/>
                <w:lang w:eastAsia="en-US"/>
              </w:rPr>
            </w:pPr>
            <w:r>
              <w:rPr>
                <w:color w:val="000000"/>
                <w:shd w:val="clear" w:color="auto" w:fill="FFFFFF"/>
                <w:lang w:eastAsia="en-US"/>
              </w:rPr>
              <w:t xml:space="preserve">Náplní předmětu je seznámení </w:t>
            </w:r>
            <w:r w:rsidR="003E272D">
              <w:rPr>
                <w:color w:val="000000"/>
                <w:shd w:val="clear" w:color="auto" w:fill="FFFFFF"/>
                <w:lang w:eastAsia="en-US"/>
              </w:rPr>
              <w:t xml:space="preserve">se </w:t>
            </w:r>
            <w:r>
              <w:rPr>
                <w:color w:val="000000"/>
                <w:shd w:val="clear" w:color="auto" w:fill="FFFFFF"/>
                <w:lang w:eastAsia="en-US"/>
              </w:rPr>
              <w:t>s vývojovými směry v obouvání od nejstarších civilizací až po</w:t>
            </w:r>
            <w:r>
              <w:rPr>
                <w:color w:val="000000"/>
                <w:lang w:eastAsia="en-US"/>
              </w:rPr>
              <w:t xml:space="preserve"> </w:t>
            </w:r>
            <w:r>
              <w:rPr>
                <w:color w:val="000000"/>
                <w:shd w:val="clear" w:color="auto" w:fill="FFFFFF"/>
                <w:lang w:eastAsia="en-US"/>
              </w:rPr>
              <w:t>20. století s odkazem na evropskou módu a se specifikací rysů českého obuvnictví.</w:t>
            </w:r>
          </w:p>
          <w:p w14:paraId="31608970" w14:textId="77777777" w:rsidR="00A250B3" w:rsidRPr="00135FA7" w:rsidRDefault="00A250B3" w:rsidP="00271D14">
            <w:pPr>
              <w:pStyle w:val="Odstavecseseznamem"/>
              <w:numPr>
                <w:ilvl w:val="0"/>
                <w:numId w:val="107"/>
              </w:numPr>
              <w:spacing w:after="120"/>
              <w:ind w:left="670" w:hanging="283"/>
              <w:rPr>
                <w:color w:val="000000"/>
                <w:lang w:eastAsia="en-US"/>
              </w:rPr>
            </w:pPr>
            <w:ins w:id="126" w:author="Hana Ponížilová" w:date="2023-05-25T13:52:00Z">
              <w:r w:rsidRPr="00135FA7">
                <w:rPr>
                  <w:color w:val="000000"/>
                  <w:lang w:eastAsia="en-US"/>
                </w:rPr>
                <w:t>Obuvnické továrny na Zlínsku (Červinka, Zapletal, Štěpánek, Chlud, Jirousek, bratři Kuchařové)</w:t>
              </w:r>
            </w:ins>
          </w:p>
          <w:p w14:paraId="0F7AFB84" w14:textId="603A6FF4" w:rsidR="006E57FB" w:rsidRDefault="006E57FB" w:rsidP="00271D14">
            <w:pPr>
              <w:pStyle w:val="Odstavecseseznamem"/>
              <w:numPr>
                <w:ilvl w:val="0"/>
                <w:numId w:val="107"/>
              </w:numPr>
              <w:ind w:left="670" w:hanging="283"/>
              <w:rPr>
                <w:color w:val="000000"/>
                <w:shd w:val="clear" w:color="auto" w:fill="FFFFFF"/>
                <w:lang w:eastAsia="en-US"/>
              </w:rPr>
            </w:pPr>
            <w:ins w:id="127" w:author="Hana Ponížilová" w:date="2023-05-25T13:53:00Z">
              <w:r w:rsidRPr="00135FA7">
                <w:rPr>
                  <w:color w:val="000000"/>
                  <w:shd w:val="clear" w:color="auto" w:fill="FFFFFF"/>
                  <w:lang w:eastAsia="en-US"/>
                </w:rPr>
                <w:t>Světově uznávané obuvnické firmy v zahraničí (Bally Schoenewerd Švýcarsko, Adidas a Puma Herzogenaurach Německo)</w:t>
              </w:r>
            </w:ins>
          </w:p>
          <w:p w14:paraId="7E4CF530" w14:textId="2099208C" w:rsidR="00271D14" w:rsidRPr="00271D14" w:rsidRDefault="00271D14" w:rsidP="00271D14">
            <w:pPr>
              <w:pStyle w:val="Odstavecseseznamem"/>
              <w:numPr>
                <w:ilvl w:val="0"/>
                <w:numId w:val="107"/>
              </w:numPr>
              <w:ind w:left="670" w:hanging="283"/>
              <w:rPr>
                <w:ins w:id="128" w:author="Hana Ponížilová" w:date="2023-05-25T13:53:00Z"/>
                <w:color w:val="000000"/>
                <w:shd w:val="clear" w:color="auto" w:fill="FFFFFF"/>
                <w:lang w:eastAsia="en-US"/>
              </w:rPr>
            </w:pPr>
            <w:ins w:id="129" w:author="Hana Ponížilová" w:date="2023-05-25T13:53:00Z">
              <w:r w:rsidRPr="00135FA7">
                <w:rPr>
                  <w:color w:val="000000"/>
                  <w:shd w:val="clear" w:color="auto" w:fill="FFFFFF"/>
                  <w:lang w:eastAsia="en-US"/>
                </w:rPr>
                <w:t>Světově uznávané obuvnické firmy v zahraničí (Converse Massachusetts USA, Nike Oregon USA)</w:t>
              </w:r>
            </w:ins>
          </w:p>
          <w:p w14:paraId="7C0FB464" w14:textId="1849D0FD" w:rsidR="006E57FB" w:rsidRPr="00135FA7" w:rsidRDefault="006E57FB" w:rsidP="00271D14">
            <w:pPr>
              <w:pStyle w:val="Odstavecseseznamem"/>
              <w:numPr>
                <w:ilvl w:val="0"/>
                <w:numId w:val="107"/>
              </w:numPr>
              <w:ind w:left="670" w:hanging="283"/>
              <w:rPr>
                <w:ins w:id="130" w:author="Hana Ponížilová" w:date="2023-05-25T13:53:00Z"/>
                <w:color w:val="000000"/>
                <w:shd w:val="clear" w:color="auto" w:fill="FFFFFF"/>
                <w:lang w:eastAsia="en-US"/>
              </w:rPr>
            </w:pPr>
            <w:ins w:id="131" w:author="Hana Ponížilová" w:date="2023-05-25T13:53:00Z">
              <w:r w:rsidRPr="00135FA7">
                <w:rPr>
                  <w:color w:val="000000"/>
                  <w:shd w:val="clear" w:color="auto" w:fill="FFFFFF"/>
                  <w:lang w:eastAsia="en-US"/>
                </w:rPr>
                <w:t>Módní a technologické proměny v designu obuvi ve 20. století</w:t>
              </w:r>
            </w:ins>
          </w:p>
          <w:p w14:paraId="01885E70" w14:textId="4F66D403" w:rsidR="006E57FB" w:rsidRPr="00135FA7" w:rsidRDefault="006E57FB" w:rsidP="00271D14">
            <w:pPr>
              <w:pStyle w:val="Odstavecseseznamem"/>
              <w:numPr>
                <w:ilvl w:val="0"/>
                <w:numId w:val="107"/>
              </w:numPr>
              <w:ind w:left="670" w:hanging="283"/>
              <w:rPr>
                <w:ins w:id="132" w:author="Hana Ponížilová" w:date="2023-05-25T13:53:00Z"/>
                <w:color w:val="000000"/>
                <w:shd w:val="clear" w:color="auto" w:fill="FFFFFF"/>
                <w:lang w:eastAsia="en-US"/>
              </w:rPr>
            </w:pPr>
            <w:ins w:id="133" w:author="Hana Ponížilová" w:date="2023-05-25T13:53:00Z">
              <w:r w:rsidRPr="00135FA7">
                <w:rPr>
                  <w:color w:val="000000"/>
                  <w:shd w:val="clear" w:color="auto" w:fill="FFFFFF"/>
                  <w:lang w:eastAsia="en-US"/>
                </w:rPr>
                <w:t>Významné československé obuvnické podniky poválečného období (Svit Zlín, ZGK Třebíč, Sázavan Zruč nad Sázavou, Botana Skuteč, ZDA Partizánske)</w:t>
              </w:r>
            </w:ins>
          </w:p>
          <w:p w14:paraId="679B96C6" w14:textId="177FDB29" w:rsidR="006E57FB" w:rsidRPr="00135FA7" w:rsidRDefault="006E57FB" w:rsidP="00271D14">
            <w:pPr>
              <w:pStyle w:val="Odstavecseseznamem"/>
              <w:numPr>
                <w:ilvl w:val="0"/>
                <w:numId w:val="107"/>
              </w:numPr>
              <w:ind w:left="670" w:hanging="283"/>
              <w:rPr>
                <w:ins w:id="134" w:author="Hana Ponížilová" w:date="2023-05-25T13:53:00Z"/>
                <w:color w:val="000000"/>
                <w:shd w:val="clear" w:color="auto" w:fill="FFFFFF"/>
                <w:lang w:eastAsia="en-US"/>
              </w:rPr>
            </w:pPr>
            <w:ins w:id="135" w:author="Hana Ponížilová" w:date="2023-05-25T13:53:00Z">
              <w:r w:rsidRPr="00135FA7">
                <w:rPr>
                  <w:color w:val="000000"/>
                  <w:shd w:val="clear" w:color="auto" w:fill="FFFFFF"/>
                  <w:lang w:eastAsia="en-US"/>
                </w:rPr>
                <w:t>Úspěchy československých obuvníků na světových výstavách (New York 1939, Brusel 1958, Montreal 1967)</w:t>
              </w:r>
            </w:ins>
          </w:p>
          <w:p w14:paraId="513899B2" w14:textId="4807C17A" w:rsidR="00C36550" w:rsidRPr="002F39B9" w:rsidRDefault="00BE6D40" w:rsidP="00135FA7">
            <w:pPr>
              <w:spacing w:before="120"/>
              <w:jc w:val="both"/>
              <w:rPr>
                <w:color w:val="000000"/>
                <w:lang w:eastAsia="en-US"/>
              </w:rPr>
            </w:pPr>
            <w:r w:rsidRPr="00774A7C">
              <w:t>Student se orientuje ve vývoji módy v prvních dekádách 20. století. Zná specifika jednotlivých období vzhledem k dané společensko</w:t>
            </w:r>
            <w:r>
              <w:t>-</w:t>
            </w:r>
            <w:r w:rsidRPr="00774A7C">
              <w:t>kulturní situaci. Rozpozná tvorbu klíčových módních tvůrců a kriticky hodnotí jejich přínos pro vývoj módního designu.</w:t>
            </w:r>
          </w:p>
        </w:tc>
      </w:tr>
      <w:tr w:rsidR="00C36550" w14:paraId="1610884B" w14:textId="77777777" w:rsidTr="00C36550">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0D462435" w14:textId="77777777" w:rsidR="00C36550" w:rsidRDefault="00C36550" w:rsidP="00C36550">
            <w:pPr>
              <w:jc w:val="both"/>
              <w:rPr>
                <w:lang w:eastAsia="en-US"/>
              </w:rPr>
            </w:pPr>
            <w:r>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14:paraId="56E7CF82" w14:textId="77777777" w:rsidR="00C36550" w:rsidRDefault="00C36550" w:rsidP="00C36550">
            <w:pPr>
              <w:jc w:val="both"/>
              <w:rPr>
                <w:lang w:eastAsia="en-US"/>
              </w:rPr>
            </w:pPr>
          </w:p>
        </w:tc>
      </w:tr>
      <w:tr w:rsidR="00C36550" w14:paraId="5D7BCAF1" w14:textId="77777777" w:rsidTr="00266C22">
        <w:trPr>
          <w:trHeight w:val="1262"/>
        </w:trPr>
        <w:tc>
          <w:tcPr>
            <w:tcW w:w="9855" w:type="dxa"/>
            <w:gridSpan w:val="8"/>
            <w:tcBorders>
              <w:top w:val="nil"/>
              <w:left w:val="single" w:sz="4" w:space="0" w:color="auto"/>
              <w:bottom w:val="single" w:sz="4" w:space="0" w:color="auto"/>
              <w:right w:val="single" w:sz="4" w:space="0" w:color="auto"/>
            </w:tcBorders>
          </w:tcPr>
          <w:p w14:paraId="56B8E5EB" w14:textId="77777777" w:rsidR="00C74C1B" w:rsidRDefault="00C74C1B" w:rsidP="00C74C1B">
            <w:pPr>
              <w:jc w:val="both"/>
              <w:rPr>
                <w:b/>
                <w:lang w:eastAsia="en-US"/>
              </w:rPr>
            </w:pPr>
            <w:r>
              <w:rPr>
                <w:b/>
                <w:lang w:eastAsia="en-US"/>
              </w:rPr>
              <w:t>Povinná:</w:t>
            </w:r>
          </w:p>
          <w:p w14:paraId="0E5958EB" w14:textId="77777777" w:rsidR="00C74C1B" w:rsidRDefault="00C74C1B" w:rsidP="00C74C1B">
            <w:pPr>
              <w:pStyle w:val="Standard"/>
              <w:jc w:val="both"/>
              <w:rPr>
                <w:lang w:eastAsia="en-US"/>
              </w:rPr>
            </w:pPr>
            <w:r>
              <w:rPr>
                <w:lang w:eastAsia="en-US"/>
              </w:rPr>
              <w:t xml:space="preserve">COX, C.: </w:t>
            </w:r>
            <w:r>
              <w:rPr>
                <w:i/>
                <w:lang w:eastAsia="en-US"/>
              </w:rPr>
              <w:t>Ikony světového stylu – Boty</w:t>
            </w:r>
            <w:r>
              <w:rPr>
                <w:lang w:eastAsia="en-US"/>
              </w:rPr>
              <w:t xml:space="preserve">. </w:t>
            </w:r>
            <w:r w:rsidRPr="00C13A3F">
              <w:rPr>
                <w:lang w:eastAsia="en-US"/>
              </w:rPr>
              <w:t>Ikar, 2015.</w:t>
            </w:r>
            <w:r>
              <w:rPr>
                <w:lang w:eastAsia="en-US"/>
              </w:rPr>
              <w:t xml:space="preserve"> ISBN 978-80-249-2618-6</w:t>
            </w:r>
          </w:p>
          <w:p w14:paraId="721CCCF4" w14:textId="77777777" w:rsidR="008C2B62" w:rsidRPr="00A11474" w:rsidRDefault="008C2B62" w:rsidP="008C2B62">
            <w:pPr>
              <w:jc w:val="both"/>
              <w:rPr>
                <w:ins w:id="136" w:author="Hana Ponížilová" w:date="2023-05-25T15:18:00Z"/>
              </w:rPr>
            </w:pPr>
            <w:ins w:id="137" w:author="Hana Ponížilová" w:date="2023-05-25T15:18:00Z">
              <w:r w:rsidRPr="00A11474">
                <w:rPr>
                  <w:shd w:val="clear" w:color="auto" w:fill="FFFFFF"/>
                </w:rPr>
                <w:t>MOTAWI, Wade a Andrea MOTAWI. </w:t>
              </w:r>
              <w:r w:rsidRPr="00A11474">
                <w:rPr>
                  <w:i/>
                  <w:iCs/>
                </w:rPr>
                <w:t>Footwear pattern making and last design</w:t>
              </w:r>
              <w:r w:rsidRPr="00A11474">
                <w:t>. Milton Keynes:</w:t>
              </w:r>
              <w:r>
                <w:t xml:space="preserve"> Lightning Source, 2020</w:t>
              </w:r>
              <w:r w:rsidRPr="00A11474">
                <w:t>. ISBN 978-0-9987070-7-5.</w:t>
              </w:r>
            </w:ins>
          </w:p>
          <w:p w14:paraId="14B4DC1B" w14:textId="77777777" w:rsidR="00C74C1B" w:rsidRDefault="00C74C1B" w:rsidP="00C74C1B">
            <w:pPr>
              <w:pStyle w:val="Standard"/>
              <w:jc w:val="both"/>
              <w:rPr>
                <w:lang w:eastAsia="en-US"/>
              </w:rPr>
            </w:pPr>
            <w:r>
              <w:rPr>
                <w:lang w:eastAsia="en-US"/>
              </w:rPr>
              <w:t xml:space="preserve">ŠTÝBROVÁ, M.: </w:t>
            </w:r>
            <w:r>
              <w:rPr>
                <w:i/>
                <w:lang w:eastAsia="en-US"/>
              </w:rPr>
              <w:t>Boty, botky, botičky</w:t>
            </w:r>
            <w:r>
              <w:rPr>
                <w:lang w:eastAsia="en-US"/>
              </w:rPr>
              <w:t>. Praha: Nakladatelství Lidové noviny, 2009. ISBN 978-80-7106-986-7</w:t>
            </w:r>
          </w:p>
          <w:p w14:paraId="271838C6" w14:textId="77777777" w:rsidR="00272EAA" w:rsidRDefault="00272EAA" w:rsidP="00272EAA">
            <w:pPr>
              <w:jc w:val="both"/>
            </w:pPr>
            <w:r w:rsidRPr="009D5C1D">
              <w:t xml:space="preserve">ŠTÝBROVÁ, Miroslava. </w:t>
            </w:r>
            <w:r w:rsidRPr="009D5C1D">
              <w:rPr>
                <w:i/>
                <w:iCs/>
              </w:rPr>
              <w:t>Dějiny odívání</w:t>
            </w:r>
            <w:r w:rsidRPr="009D5C1D">
              <w:t>. Praha: NLN, Nakladatelství Lidové noviny, 2009</w:t>
            </w:r>
            <w:r>
              <w:t xml:space="preserve">. </w:t>
            </w:r>
            <w:r w:rsidRPr="009D5C1D">
              <w:t xml:space="preserve">ISBN 9788071069867. </w:t>
            </w:r>
          </w:p>
          <w:p w14:paraId="01C62CE6" w14:textId="77777777" w:rsidR="00C36550" w:rsidRDefault="00C36550" w:rsidP="00C36550">
            <w:pPr>
              <w:jc w:val="both"/>
              <w:rPr>
                <w:b/>
                <w:lang w:eastAsia="en-US"/>
              </w:rPr>
            </w:pPr>
            <w:r>
              <w:rPr>
                <w:b/>
                <w:lang w:eastAsia="en-US"/>
              </w:rPr>
              <w:t xml:space="preserve">Doporučená: </w:t>
            </w:r>
          </w:p>
          <w:p w14:paraId="2468A482" w14:textId="58A0C8D1" w:rsidR="00C36550" w:rsidRDefault="00000000" w:rsidP="00C36550">
            <w:pPr>
              <w:pStyle w:val="Bezmezer"/>
              <w:rPr>
                <w:lang w:eastAsia="en-US"/>
              </w:rPr>
            </w:pPr>
            <w:hyperlink r:id="rId56" w:tgtFrame="_blank" w:history="1">
              <w:r w:rsidR="00C36550" w:rsidRPr="00266C22">
                <w:rPr>
                  <w:rStyle w:val="Hypertextovodkaz"/>
                  <w:bCs/>
                  <w:color w:val="auto"/>
                  <w:u w:val="none"/>
                </w:rPr>
                <w:t>PŘÍHODOVÁ, Eva. </w:t>
              </w:r>
              <w:r w:rsidR="00C36550" w:rsidRPr="00266C22">
                <w:rPr>
                  <w:rStyle w:val="Hypertextovodkaz"/>
                  <w:bCs/>
                  <w:i/>
                  <w:iCs/>
                  <w:color w:val="auto"/>
                  <w:u w:val="none"/>
                </w:rPr>
                <w:t>Textil, oděvnictví, obuvnictví</w:t>
              </w:r>
              <w:r w:rsidR="00C36550" w:rsidRPr="00266C22">
                <w:rPr>
                  <w:rStyle w:val="Hypertextovodkaz"/>
                  <w:bCs/>
                  <w:color w:val="auto"/>
                  <w:u w:val="none"/>
                </w:rPr>
                <w:t>. Praha: Scientia, 2004. ISBN 80-7183-303-7.</w:t>
              </w:r>
            </w:hyperlink>
          </w:p>
        </w:tc>
      </w:tr>
    </w:tbl>
    <w:p w14:paraId="712576D5" w14:textId="77777777" w:rsidR="00C36550" w:rsidRDefault="00C36550" w:rsidP="00C36550"/>
    <w:p w14:paraId="454CD02D" w14:textId="77777777" w:rsidR="00C36550" w:rsidRDefault="00C36550" w:rsidP="00C36550"/>
    <w:p w14:paraId="2EDB1F7F" w14:textId="77777777" w:rsidR="00C36550" w:rsidRDefault="00C36550" w:rsidP="00C3655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36550" w14:paraId="607A8F3E" w14:textId="77777777" w:rsidTr="00C36550">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27541A1D" w14:textId="77777777" w:rsidR="00C36550" w:rsidRDefault="00C36550" w:rsidP="00C36550">
            <w:pPr>
              <w:spacing w:line="254" w:lineRule="auto"/>
              <w:jc w:val="both"/>
              <w:rPr>
                <w:b/>
                <w:sz w:val="28"/>
                <w:lang w:eastAsia="en-US"/>
              </w:rPr>
            </w:pPr>
            <w:r>
              <w:rPr>
                <w:b/>
                <w:sz w:val="28"/>
                <w:lang w:eastAsia="en-US"/>
              </w:rPr>
              <w:lastRenderedPageBreak/>
              <w:t>B-III – Charakteristika studijního předmětu</w:t>
            </w:r>
          </w:p>
        </w:tc>
      </w:tr>
      <w:tr w:rsidR="00C36550" w14:paraId="620D184B" w14:textId="77777777" w:rsidTr="00C36550">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58D62D04" w14:textId="77777777" w:rsidR="00C36550" w:rsidRDefault="00C36550" w:rsidP="00C36550">
            <w:pPr>
              <w:spacing w:line="254" w:lineRule="auto"/>
              <w:jc w:val="both"/>
              <w:rPr>
                <w:b/>
                <w:lang w:eastAsia="en-US"/>
              </w:rPr>
            </w:pPr>
            <w:r>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14:paraId="2B89D715" w14:textId="343BEF7D" w:rsidR="00C36550" w:rsidRDefault="00C36550" w:rsidP="00C36550">
            <w:pPr>
              <w:spacing w:line="254" w:lineRule="auto"/>
              <w:jc w:val="both"/>
              <w:rPr>
                <w:lang w:eastAsia="en-US"/>
              </w:rPr>
            </w:pPr>
            <w:r>
              <w:rPr>
                <w:lang w:eastAsia="en-US"/>
              </w:rPr>
              <w:t>Dějiny obouvání 9</w:t>
            </w:r>
          </w:p>
        </w:tc>
      </w:tr>
      <w:tr w:rsidR="00C36550" w14:paraId="04E801D1" w14:textId="77777777" w:rsidTr="00C36550">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2B69E305" w14:textId="77777777" w:rsidR="00C36550" w:rsidRDefault="00C36550" w:rsidP="00C36550">
            <w:pPr>
              <w:spacing w:line="254" w:lineRule="auto"/>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1836EE44" w14:textId="1188BDDA" w:rsidR="00C36550" w:rsidRDefault="00BE6D40" w:rsidP="00C13A3F">
            <w:pPr>
              <w:autoSpaceDE w:val="0"/>
              <w:autoSpaceDN w:val="0"/>
              <w:adjustRightInd w:val="0"/>
              <w:spacing w:line="254" w:lineRule="auto"/>
              <w:rPr>
                <w:lang w:eastAsia="en-US"/>
              </w:rPr>
            </w:pPr>
            <w:r>
              <w:rPr>
                <w:rFonts w:eastAsia="Calibri"/>
                <w:lang w:eastAsia="en-US"/>
              </w:rPr>
              <w:t xml:space="preserve">povinný, </w:t>
            </w:r>
            <w:r w:rsidR="00C13A3F">
              <w:rPr>
                <w:rFonts w:eastAsia="Calibri"/>
                <w:lang w:eastAsia="en-US"/>
              </w:rPr>
              <w:t>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E5F6A11" w14:textId="77777777" w:rsidR="00C36550" w:rsidRDefault="00C36550" w:rsidP="00C36550">
            <w:pPr>
              <w:spacing w:line="254" w:lineRule="auto"/>
              <w:jc w:val="both"/>
              <w:rPr>
                <w:lang w:eastAsia="en-US"/>
              </w:rPr>
            </w:pPr>
            <w:r>
              <w:rPr>
                <w:b/>
                <w:lang w:eastAsia="en-US"/>
              </w:rPr>
              <w:t>doporučený ročník/semestr</w:t>
            </w:r>
          </w:p>
        </w:tc>
        <w:tc>
          <w:tcPr>
            <w:tcW w:w="668" w:type="dxa"/>
            <w:tcBorders>
              <w:top w:val="single" w:sz="4" w:space="0" w:color="auto"/>
              <w:left w:val="single" w:sz="4" w:space="0" w:color="auto"/>
              <w:bottom w:val="single" w:sz="4" w:space="0" w:color="auto"/>
              <w:right w:val="single" w:sz="4" w:space="0" w:color="auto"/>
            </w:tcBorders>
            <w:hideMark/>
          </w:tcPr>
          <w:p w14:paraId="7D74CCF6" w14:textId="77777777" w:rsidR="00C36550" w:rsidRDefault="00C36550" w:rsidP="00C36550">
            <w:pPr>
              <w:spacing w:line="254" w:lineRule="auto"/>
              <w:jc w:val="both"/>
              <w:rPr>
                <w:lang w:eastAsia="en-US"/>
              </w:rPr>
            </w:pPr>
            <w:r>
              <w:rPr>
                <w:lang w:eastAsia="en-US"/>
              </w:rPr>
              <w:t>2/ZS</w:t>
            </w:r>
          </w:p>
        </w:tc>
      </w:tr>
      <w:tr w:rsidR="00C36550" w14:paraId="3DCFA1F3" w14:textId="77777777" w:rsidTr="00C36550">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39A598F" w14:textId="77777777" w:rsidR="00C36550" w:rsidRDefault="00C36550" w:rsidP="00C36550">
            <w:pPr>
              <w:spacing w:line="254" w:lineRule="auto"/>
              <w:jc w:val="both"/>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636AAA59" w14:textId="501A500B" w:rsidR="00C36550" w:rsidRDefault="0099468F" w:rsidP="00C36550">
            <w:pPr>
              <w:autoSpaceDE w:val="0"/>
              <w:autoSpaceDN w:val="0"/>
              <w:adjustRightInd w:val="0"/>
              <w:spacing w:line="254" w:lineRule="auto"/>
              <w:rPr>
                <w:sz w:val="16"/>
                <w:szCs w:val="16"/>
                <w:lang w:eastAsia="en-US"/>
              </w:rPr>
            </w:pPr>
            <w:r>
              <w:rPr>
                <w:rFonts w:eastAsia="Calibri"/>
                <w:lang w:eastAsia="en-US"/>
              </w:rPr>
              <w:t>26 p</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0E160BA6" w14:textId="77777777" w:rsidR="00C36550" w:rsidRDefault="00C36550" w:rsidP="00C36550">
            <w:pPr>
              <w:spacing w:line="254"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7EC9A7AF" w14:textId="69FE646F" w:rsidR="00C36550" w:rsidRDefault="00D03E65" w:rsidP="00C36550">
            <w:pPr>
              <w:spacing w:line="254" w:lineRule="auto"/>
              <w:jc w:val="both"/>
              <w:rPr>
                <w:lang w:eastAsia="en-US"/>
              </w:rPr>
            </w:pPr>
            <w:r>
              <w:rPr>
                <w:lang w:eastAsia="en-US"/>
              </w:rPr>
              <w:t>26</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1932D040" w14:textId="77777777" w:rsidR="00C36550" w:rsidRDefault="00C36550" w:rsidP="00C36550">
            <w:pPr>
              <w:spacing w:line="254"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4D6BDB79" w14:textId="77777777" w:rsidR="00C36550" w:rsidRDefault="00C36550" w:rsidP="00C36550">
            <w:pPr>
              <w:spacing w:line="254" w:lineRule="auto"/>
              <w:jc w:val="both"/>
              <w:rPr>
                <w:lang w:eastAsia="en-US"/>
              </w:rPr>
            </w:pPr>
            <w:r>
              <w:rPr>
                <w:lang w:eastAsia="en-US"/>
              </w:rPr>
              <w:t>3</w:t>
            </w:r>
          </w:p>
        </w:tc>
      </w:tr>
      <w:tr w:rsidR="00C36550" w14:paraId="20EB203E" w14:textId="77777777" w:rsidTr="00C36550">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184BDD1" w14:textId="77777777" w:rsidR="00C36550" w:rsidRDefault="00C36550" w:rsidP="00C36550">
            <w:pPr>
              <w:spacing w:line="254" w:lineRule="auto"/>
              <w:rPr>
                <w:b/>
                <w:sz w:val="22"/>
                <w:lang w:eastAsia="en-US"/>
              </w:rPr>
            </w:pPr>
            <w:r>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3C72F343" w14:textId="77777777" w:rsidR="00C36550" w:rsidRDefault="00C36550" w:rsidP="00C36550">
            <w:pPr>
              <w:spacing w:line="254" w:lineRule="auto"/>
              <w:jc w:val="both"/>
              <w:rPr>
                <w:sz w:val="16"/>
                <w:szCs w:val="16"/>
                <w:lang w:eastAsia="en-US"/>
              </w:rPr>
            </w:pPr>
          </w:p>
        </w:tc>
      </w:tr>
      <w:tr w:rsidR="00C36550" w14:paraId="3600F824" w14:textId="77777777" w:rsidTr="00C36550">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740A843" w14:textId="77777777" w:rsidR="00C36550" w:rsidRDefault="00C36550" w:rsidP="00C36550">
            <w:pPr>
              <w:spacing w:line="254" w:lineRule="auto"/>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068405F5" w14:textId="77777777" w:rsidR="00C36550" w:rsidRDefault="00C36550" w:rsidP="00C36550">
            <w:pPr>
              <w:spacing w:line="254" w:lineRule="auto"/>
              <w:jc w:val="both"/>
              <w:rPr>
                <w:lang w:eastAsia="en-US"/>
              </w:rPr>
            </w:pPr>
            <w:r>
              <w:rPr>
                <w:rFonts w:eastAsia="Calibri"/>
                <w:lang w:eastAsia="en-US"/>
              </w:rPr>
              <w:t>zkouška</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11E545F9" w14:textId="77777777" w:rsidR="00C36550" w:rsidRDefault="00C36550" w:rsidP="00C36550">
            <w:pPr>
              <w:spacing w:line="254"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23BA1D40" w14:textId="36D1F714" w:rsidR="00C36550" w:rsidRDefault="0099468F" w:rsidP="00C36550">
            <w:pPr>
              <w:spacing w:line="254" w:lineRule="auto"/>
              <w:jc w:val="both"/>
              <w:rPr>
                <w:rFonts w:eastAsia="Calibri"/>
                <w:lang w:eastAsia="en-US"/>
              </w:rPr>
            </w:pPr>
            <w:r>
              <w:rPr>
                <w:rFonts w:eastAsia="Calibri"/>
                <w:lang w:eastAsia="en-US"/>
              </w:rPr>
              <w:t>přednáška</w:t>
            </w:r>
          </w:p>
        </w:tc>
      </w:tr>
      <w:tr w:rsidR="00C36550" w14:paraId="06C8F0C8" w14:textId="77777777" w:rsidTr="00C36550">
        <w:trPr>
          <w:trHeight w:val="709"/>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E3C5963" w14:textId="77777777" w:rsidR="00C36550" w:rsidRDefault="00C36550" w:rsidP="00C36550">
            <w:pPr>
              <w:spacing w:line="254" w:lineRule="auto"/>
              <w:rPr>
                <w:b/>
                <w:lang w:eastAsia="en-US"/>
              </w:rPr>
            </w:pPr>
            <w:r>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hideMark/>
          </w:tcPr>
          <w:p w14:paraId="4C3E22C6" w14:textId="1B6881A0" w:rsidR="00C36550" w:rsidRDefault="005321A9" w:rsidP="00C36550">
            <w:pPr>
              <w:pStyle w:val="Bezmezer"/>
              <w:spacing w:line="256" w:lineRule="auto"/>
              <w:rPr>
                <w:color w:val="000000"/>
                <w:shd w:val="clear" w:color="auto" w:fill="FFFFFF"/>
                <w:lang w:eastAsia="en-US"/>
              </w:rPr>
            </w:pPr>
            <w:r>
              <w:rPr>
                <w:color w:val="000000"/>
                <w:shd w:val="clear" w:color="auto" w:fill="FFFFFF"/>
                <w:lang w:eastAsia="en-US"/>
              </w:rPr>
              <w:t>Aktivní zapojení do výuky.</w:t>
            </w:r>
          </w:p>
        </w:tc>
      </w:tr>
      <w:tr w:rsidR="00C36550" w14:paraId="0C2B94BC" w14:textId="77777777" w:rsidTr="00E153D9">
        <w:trPr>
          <w:trHeight w:val="110"/>
        </w:trPr>
        <w:tc>
          <w:tcPr>
            <w:tcW w:w="9855" w:type="dxa"/>
            <w:gridSpan w:val="8"/>
            <w:tcBorders>
              <w:top w:val="nil"/>
              <w:left w:val="single" w:sz="4" w:space="0" w:color="auto"/>
              <w:bottom w:val="single" w:sz="4" w:space="0" w:color="auto"/>
              <w:right w:val="single" w:sz="4" w:space="0" w:color="auto"/>
            </w:tcBorders>
          </w:tcPr>
          <w:p w14:paraId="65C9DCE1" w14:textId="77777777" w:rsidR="00C36550" w:rsidRDefault="00C36550" w:rsidP="00C36550">
            <w:pPr>
              <w:spacing w:line="254" w:lineRule="auto"/>
              <w:jc w:val="both"/>
              <w:rPr>
                <w:lang w:eastAsia="en-US"/>
              </w:rPr>
            </w:pPr>
          </w:p>
        </w:tc>
      </w:tr>
      <w:tr w:rsidR="00C36550" w14:paraId="793B1E4B" w14:textId="77777777" w:rsidTr="00C36550">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14:paraId="7EF5A079" w14:textId="77777777" w:rsidR="00C36550" w:rsidRDefault="00C36550" w:rsidP="00C36550">
            <w:pPr>
              <w:spacing w:line="254" w:lineRule="auto"/>
              <w:jc w:val="both"/>
              <w:rPr>
                <w:b/>
                <w:lang w:eastAsia="en-US"/>
              </w:rPr>
            </w:pPr>
            <w:r>
              <w:rPr>
                <w:b/>
                <w:lang w:eastAsia="en-US"/>
              </w:rPr>
              <w:t>Garant předmětu</w:t>
            </w:r>
          </w:p>
        </w:tc>
        <w:tc>
          <w:tcPr>
            <w:tcW w:w="6769" w:type="dxa"/>
            <w:gridSpan w:val="7"/>
            <w:tcBorders>
              <w:top w:val="nil"/>
              <w:left w:val="single" w:sz="4" w:space="0" w:color="auto"/>
              <w:bottom w:val="single" w:sz="4" w:space="0" w:color="auto"/>
              <w:right w:val="single" w:sz="4" w:space="0" w:color="auto"/>
            </w:tcBorders>
            <w:hideMark/>
          </w:tcPr>
          <w:p w14:paraId="301A3A4B" w14:textId="77777777" w:rsidR="00C36550" w:rsidRDefault="00C36550" w:rsidP="00C36550">
            <w:pPr>
              <w:pStyle w:val="Standard"/>
              <w:spacing w:line="256" w:lineRule="auto"/>
              <w:jc w:val="both"/>
              <w:rPr>
                <w:lang w:eastAsia="en-US"/>
              </w:rPr>
            </w:pPr>
            <w:r>
              <w:rPr>
                <w:lang w:eastAsia="en-US"/>
              </w:rPr>
              <w:t>Mgr. Miroslava Štýbrová</w:t>
            </w:r>
          </w:p>
        </w:tc>
      </w:tr>
      <w:tr w:rsidR="00C36550" w14:paraId="76A8DBA5" w14:textId="77777777" w:rsidTr="00C36550">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14:paraId="6C061549" w14:textId="77777777" w:rsidR="00C36550" w:rsidRDefault="00C36550" w:rsidP="00C36550">
            <w:pPr>
              <w:spacing w:line="254" w:lineRule="auto"/>
              <w:rPr>
                <w:b/>
                <w:lang w:eastAsia="en-US"/>
              </w:rPr>
            </w:pPr>
            <w:r>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14:paraId="406B7D0B" w14:textId="77777777" w:rsidR="00C36550" w:rsidRDefault="00C36550" w:rsidP="00C36550">
            <w:pPr>
              <w:spacing w:line="254" w:lineRule="auto"/>
              <w:jc w:val="both"/>
              <w:rPr>
                <w:lang w:eastAsia="en-US"/>
              </w:rPr>
            </w:pPr>
            <w:r>
              <w:rPr>
                <w:lang w:eastAsia="en-US"/>
              </w:rPr>
              <w:t>100 %</w:t>
            </w:r>
          </w:p>
        </w:tc>
      </w:tr>
      <w:tr w:rsidR="00C36550" w14:paraId="59A1423F" w14:textId="77777777" w:rsidTr="00C36550">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6FF422D" w14:textId="77777777" w:rsidR="00C36550" w:rsidRDefault="00C36550" w:rsidP="00C36550">
            <w:pPr>
              <w:spacing w:line="254" w:lineRule="auto"/>
              <w:jc w:val="both"/>
              <w:rPr>
                <w:b/>
                <w:lang w:eastAsia="en-US"/>
              </w:rPr>
            </w:pPr>
            <w:r>
              <w:rPr>
                <w:b/>
                <w:lang w:eastAsia="en-US"/>
              </w:rPr>
              <w:t>Vyučující</w:t>
            </w:r>
          </w:p>
        </w:tc>
        <w:tc>
          <w:tcPr>
            <w:tcW w:w="6769" w:type="dxa"/>
            <w:gridSpan w:val="7"/>
            <w:tcBorders>
              <w:top w:val="single" w:sz="4" w:space="0" w:color="auto"/>
              <w:left w:val="single" w:sz="4" w:space="0" w:color="auto"/>
              <w:bottom w:val="nil"/>
              <w:right w:val="single" w:sz="4" w:space="0" w:color="auto"/>
            </w:tcBorders>
            <w:hideMark/>
          </w:tcPr>
          <w:p w14:paraId="499A8E4A" w14:textId="77777777" w:rsidR="00C36550" w:rsidRDefault="00C36550" w:rsidP="00C36550">
            <w:pPr>
              <w:pStyle w:val="Standard"/>
              <w:spacing w:line="256" w:lineRule="auto"/>
              <w:jc w:val="both"/>
              <w:rPr>
                <w:lang w:eastAsia="en-US"/>
              </w:rPr>
            </w:pPr>
            <w:r>
              <w:rPr>
                <w:lang w:eastAsia="en-US"/>
              </w:rPr>
              <w:t>Mgr. Miroslava Štýbrová</w:t>
            </w:r>
          </w:p>
          <w:p w14:paraId="495193D6" w14:textId="77777777" w:rsidR="00C36550" w:rsidRDefault="00C36550" w:rsidP="00C36550">
            <w:pPr>
              <w:rPr>
                <w:b/>
                <w:lang w:eastAsia="en-US"/>
              </w:rPr>
            </w:pPr>
          </w:p>
        </w:tc>
      </w:tr>
      <w:tr w:rsidR="00C36550" w14:paraId="6DAB38B2" w14:textId="77777777" w:rsidTr="00C36550">
        <w:trPr>
          <w:trHeight w:val="248"/>
        </w:trPr>
        <w:tc>
          <w:tcPr>
            <w:tcW w:w="9855" w:type="dxa"/>
            <w:gridSpan w:val="8"/>
            <w:tcBorders>
              <w:top w:val="nil"/>
              <w:left w:val="single" w:sz="4" w:space="0" w:color="auto"/>
              <w:bottom w:val="single" w:sz="4" w:space="0" w:color="auto"/>
              <w:right w:val="single" w:sz="4" w:space="0" w:color="auto"/>
            </w:tcBorders>
          </w:tcPr>
          <w:p w14:paraId="1A774BFF" w14:textId="77777777" w:rsidR="00C36550" w:rsidRDefault="00C36550" w:rsidP="00C36550">
            <w:pPr>
              <w:pStyle w:val="Standard"/>
              <w:spacing w:line="256" w:lineRule="auto"/>
              <w:jc w:val="both"/>
              <w:rPr>
                <w:lang w:eastAsia="en-US"/>
              </w:rPr>
            </w:pPr>
          </w:p>
        </w:tc>
      </w:tr>
      <w:tr w:rsidR="00C36550" w14:paraId="1F919B16" w14:textId="77777777" w:rsidTr="00C36550">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CAAF44E" w14:textId="77777777" w:rsidR="00C36550" w:rsidRDefault="00C36550" w:rsidP="00C36550">
            <w:pPr>
              <w:spacing w:line="254" w:lineRule="auto"/>
              <w:jc w:val="both"/>
              <w:rPr>
                <w:b/>
                <w:lang w:eastAsia="en-US"/>
              </w:rPr>
            </w:pPr>
            <w:r>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tcPr>
          <w:p w14:paraId="256B470E" w14:textId="77777777" w:rsidR="00C36550" w:rsidRDefault="00C36550" w:rsidP="00C36550">
            <w:pPr>
              <w:spacing w:line="254" w:lineRule="auto"/>
              <w:jc w:val="both"/>
              <w:rPr>
                <w:lang w:eastAsia="en-US"/>
              </w:rPr>
            </w:pPr>
          </w:p>
        </w:tc>
      </w:tr>
      <w:tr w:rsidR="00C36550" w14:paraId="79206AF1" w14:textId="77777777" w:rsidTr="00271D14">
        <w:trPr>
          <w:trHeight w:val="3296"/>
        </w:trPr>
        <w:tc>
          <w:tcPr>
            <w:tcW w:w="9855" w:type="dxa"/>
            <w:gridSpan w:val="8"/>
            <w:tcBorders>
              <w:top w:val="nil"/>
              <w:left w:val="single" w:sz="4" w:space="0" w:color="auto"/>
              <w:bottom w:val="single" w:sz="12" w:space="0" w:color="auto"/>
              <w:right w:val="single" w:sz="4" w:space="0" w:color="auto"/>
            </w:tcBorders>
          </w:tcPr>
          <w:p w14:paraId="2CC7EED0" w14:textId="77777777" w:rsidR="0018615C" w:rsidRDefault="00C36550" w:rsidP="00271D14">
            <w:pPr>
              <w:spacing w:after="120"/>
              <w:jc w:val="both"/>
              <w:rPr>
                <w:color w:val="000000"/>
                <w:shd w:val="clear" w:color="auto" w:fill="FFFFFF"/>
                <w:lang w:eastAsia="en-US"/>
              </w:rPr>
            </w:pPr>
            <w:r>
              <w:rPr>
                <w:color w:val="000000"/>
                <w:shd w:val="clear" w:color="auto" w:fill="FFFFFF"/>
                <w:lang w:eastAsia="en-US"/>
              </w:rPr>
              <w:t xml:space="preserve">Cílem předmětu je seznámit studenty s historickým vývojem obuvnictví v éře 20. století. </w:t>
            </w:r>
          </w:p>
          <w:p w14:paraId="6D08BDAB" w14:textId="77777777" w:rsidR="00271D14" w:rsidRPr="00135FA7" w:rsidRDefault="00271D14" w:rsidP="00FB1196">
            <w:pPr>
              <w:pStyle w:val="Odstavecseseznamem"/>
              <w:numPr>
                <w:ilvl w:val="0"/>
                <w:numId w:val="114"/>
              </w:numPr>
              <w:ind w:left="670" w:hanging="283"/>
              <w:rPr>
                <w:ins w:id="138" w:author="Hana Ponížilová" w:date="2023-05-25T13:53:00Z"/>
                <w:color w:val="000000"/>
                <w:shd w:val="clear" w:color="auto" w:fill="FFFFFF"/>
                <w:lang w:eastAsia="en-US"/>
              </w:rPr>
            </w:pPr>
            <w:ins w:id="139" w:author="Hana Ponížilová" w:date="2023-05-25T13:53:00Z">
              <w:r w:rsidRPr="00135FA7">
                <w:rPr>
                  <w:color w:val="000000"/>
                  <w:shd w:val="clear" w:color="auto" w:fill="FFFFFF"/>
                  <w:lang w:eastAsia="en-US"/>
                </w:rPr>
                <w:t>Ikony designu obuvi z éry 19. a 20. století (Francois Pinet, Pietro Yantorny, André Perugia, Salvatore Ferragamo)</w:t>
              </w:r>
            </w:ins>
          </w:p>
          <w:p w14:paraId="03612B0E" w14:textId="77777777" w:rsidR="00271D14" w:rsidRDefault="00271D14" w:rsidP="00FB1196">
            <w:pPr>
              <w:pStyle w:val="Odstavecseseznamem"/>
              <w:numPr>
                <w:ilvl w:val="0"/>
                <w:numId w:val="114"/>
              </w:numPr>
              <w:ind w:left="670" w:hanging="283"/>
              <w:rPr>
                <w:ins w:id="140" w:author="Hana Ponížilová" w:date="2023-05-25T13:57:00Z"/>
                <w:color w:val="000000"/>
                <w:shd w:val="clear" w:color="auto" w:fill="FFFFFF"/>
                <w:lang w:eastAsia="en-US"/>
              </w:rPr>
            </w:pPr>
            <w:ins w:id="141" w:author="Hana Ponížilová" w:date="2023-05-25T13:53:00Z">
              <w:r w:rsidRPr="00135FA7">
                <w:rPr>
                  <w:color w:val="000000"/>
                  <w:shd w:val="clear" w:color="auto" w:fill="FFFFFF"/>
                  <w:lang w:eastAsia="en-US"/>
                </w:rPr>
                <w:t>Ikony designu obuvi z éry 20. století (Roger Vivier, Charles Jourdan, Beth Levine, Andrea Phister, André Courréges)</w:t>
              </w:r>
            </w:ins>
          </w:p>
          <w:p w14:paraId="41BD7B26" w14:textId="77777777" w:rsidR="00271D14" w:rsidRDefault="00271D14" w:rsidP="00FB1196">
            <w:pPr>
              <w:pStyle w:val="Odstavecseseznamem"/>
              <w:numPr>
                <w:ilvl w:val="0"/>
                <w:numId w:val="114"/>
              </w:numPr>
              <w:ind w:left="670" w:hanging="283"/>
              <w:rPr>
                <w:color w:val="000000"/>
                <w:shd w:val="clear" w:color="auto" w:fill="FFFFFF"/>
                <w:lang w:eastAsia="en-US"/>
              </w:rPr>
            </w:pPr>
            <w:ins w:id="142" w:author="Hana Ponížilová" w:date="2023-05-25T13:57:00Z">
              <w:r w:rsidRPr="00A70C91">
                <w:rPr>
                  <w:color w:val="000000"/>
                  <w:shd w:val="clear" w:color="auto" w:fill="FFFFFF"/>
                  <w:lang w:eastAsia="en-US"/>
                </w:rPr>
                <w:t>Ikony designu obuvi z éry 20. století (Viviene Westwood, Robert Clergerie, Jimmy Choo, Manolo Blahnik, Christian Louboutin)</w:t>
              </w:r>
            </w:ins>
          </w:p>
          <w:p w14:paraId="2556C2ED" w14:textId="63D08737" w:rsidR="00271D14" w:rsidRDefault="0018615C" w:rsidP="00FB1196">
            <w:pPr>
              <w:pStyle w:val="Odstavecseseznamem"/>
              <w:numPr>
                <w:ilvl w:val="0"/>
                <w:numId w:val="114"/>
              </w:numPr>
              <w:ind w:left="670" w:hanging="283"/>
              <w:rPr>
                <w:color w:val="000000"/>
                <w:shd w:val="clear" w:color="auto" w:fill="FFFFFF"/>
                <w:lang w:eastAsia="en-US"/>
              </w:rPr>
            </w:pPr>
            <w:ins w:id="143" w:author="Hana Ponížilová" w:date="2023-05-25T17:41:00Z">
              <w:r w:rsidRPr="00271D14">
                <w:rPr>
                  <w:color w:val="000000"/>
                  <w:shd w:val="clear" w:color="auto" w:fill="FFFFFF"/>
                  <w:lang w:eastAsia="en-US"/>
                </w:rPr>
                <w:t>V</w:t>
              </w:r>
            </w:ins>
            <w:r w:rsidR="00C36550" w:rsidRPr="00271D14">
              <w:rPr>
                <w:color w:val="000000"/>
                <w:shd w:val="clear" w:color="auto" w:fill="FFFFFF"/>
                <w:lang w:eastAsia="en-US"/>
              </w:rPr>
              <w:t xml:space="preserve">ýznamné tuzemské i věhlasné zahraniční obuvnické firmy, jejich vývoj a produkci obuvi se zřetelem na charakteristiku a vývoj kolekce v daném subjektu. </w:t>
            </w:r>
          </w:p>
          <w:p w14:paraId="6EAB9770" w14:textId="42D888B0" w:rsidR="00BE6D40" w:rsidRDefault="00271D14" w:rsidP="00FB1196">
            <w:pPr>
              <w:pStyle w:val="Odstavecseseznamem"/>
              <w:numPr>
                <w:ilvl w:val="0"/>
                <w:numId w:val="114"/>
              </w:numPr>
              <w:ind w:left="670" w:hanging="283"/>
              <w:rPr>
                <w:color w:val="000000"/>
                <w:shd w:val="clear" w:color="auto" w:fill="FFFFFF"/>
                <w:lang w:eastAsia="en-US"/>
              </w:rPr>
            </w:pPr>
            <w:r>
              <w:rPr>
                <w:color w:val="000000"/>
                <w:shd w:val="clear" w:color="auto" w:fill="FFFFFF"/>
                <w:lang w:eastAsia="en-US"/>
              </w:rPr>
              <w:t>T</w:t>
            </w:r>
            <w:r w:rsidR="00C36550" w:rsidRPr="00271D14">
              <w:rPr>
                <w:color w:val="000000"/>
                <w:shd w:val="clear" w:color="auto" w:fill="FFFFFF"/>
                <w:lang w:eastAsia="en-US"/>
              </w:rPr>
              <w:t>echnologick</w:t>
            </w:r>
            <w:r>
              <w:rPr>
                <w:color w:val="000000"/>
                <w:shd w:val="clear" w:color="auto" w:fill="FFFFFF"/>
                <w:lang w:eastAsia="en-US"/>
              </w:rPr>
              <w:t>é</w:t>
            </w:r>
            <w:r w:rsidR="00C36550" w:rsidRPr="00271D14">
              <w:rPr>
                <w:color w:val="000000"/>
                <w:shd w:val="clear" w:color="auto" w:fill="FFFFFF"/>
                <w:lang w:eastAsia="en-US"/>
              </w:rPr>
              <w:t>, materiálov</w:t>
            </w:r>
            <w:r>
              <w:rPr>
                <w:color w:val="000000"/>
                <w:shd w:val="clear" w:color="auto" w:fill="FFFFFF"/>
                <w:lang w:eastAsia="en-US"/>
              </w:rPr>
              <w:t xml:space="preserve">é </w:t>
            </w:r>
            <w:r w:rsidR="00C36550" w:rsidRPr="00271D14">
              <w:rPr>
                <w:color w:val="000000"/>
                <w:shd w:val="clear" w:color="auto" w:fill="FFFFFF"/>
                <w:lang w:eastAsia="en-US"/>
              </w:rPr>
              <w:t>i módní a tvarov</w:t>
            </w:r>
            <w:r>
              <w:rPr>
                <w:color w:val="000000"/>
                <w:shd w:val="clear" w:color="auto" w:fill="FFFFFF"/>
                <w:lang w:eastAsia="en-US"/>
              </w:rPr>
              <w:t>é</w:t>
            </w:r>
            <w:r w:rsidR="00C36550" w:rsidRPr="00271D14">
              <w:rPr>
                <w:color w:val="000000"/>
                <w:shd w:val="clear" w:color="auto" w:fill="FFFFFF"/>
                <w:lang w:eastAsia="en-US"/>
              </w:rPr>
              <w:t xml:space="preserve"> promě</w:t>
            </w:r>
            <w:r>
              <w:rPr>
                <w:color w:val="000000"/>
                <w:shd w:val="clear" w:color="auto" w:fill="FFFFFF"/>
                <w:lang w:eastAsia="en-US"/>
              </w:rPr>
              <w:t>ny</w:t>
            </w:r>
            <w:r w:rsidR="00C36550" w:rsidRPr="00271D14">
              <w:rPr>
                <w:color w:val="000000"/>
                <w:shd w:val="clear" w:color="auto" w:fill="FFFFFF"/>
                <w:lang w:eastAsia="en-US"/>
              </w:rPr>
              <w:t xml:space="preserve"> obuvi ve druhé polovině 20. století.</w:t>
            </w:r>
          </w:p>
          <w:p w14:paraId="70E7C76A" w14:textId="33C56538" w:rsidR="00271D14" w:rsidRPr="00271D14" w:rsidRDefault="00271D14" w:rsidP="00FB1196">
            <w:pPr>
              <w:pStyle w:val="Odstavecseseznamem"/>
              <w:numPr>
                <w:ilvl w:val="0"/>
                <w:numId w:val="114"/>
              </w:numPr>
              <w:ind w:left="670" w:hanging="283"/>
              <w:rPr>
                <w:color w:val="000000"/>
                <w:shd w:val="clear" w:color="auto" w:fill="FFFFFF"/>
                <w:lang w:eastAsia="en-US"/>
              </w:rPr>
            </w:pPr>
            <w:r>
              <w:rPr>
                <w:color w:val="000000"/>
                <w:shd w:val="clear" w:color="auto" w:fill="FFFFFF"/>
                <w:lang w:eastAsia="en-US"/>
              </w:rPr>
              <w:t>T</w:t>
            </w:r>
            <w:r w:rsidRPr="00271D14">
              <w:rPr>
                <w:color w:val="000000"/>
                <w:shd w:val="clear" w:color="auto" w:fill="FFFFFF"/>
                <w:lang w:eastAsia="en-US"/>
              </w:rPr>
              <w:t>echnologick</w:t>
            </w:r>
            <w:r>
              <w:rPr>
                <w:color w:val="000000"/>
                <w:shd w:val="clear" w:color="auto" w:fill="FFFFFF"/>
                <w:lang w:eastAsia="en-US"/>
              </w:rPr>
              <w:t>é</w:t>
            </w:r>
            <w:r w:rsidRPr="00271D14">
              <w:rPr>
                <w:color w:val="000000"/>
                <w:shd w:val="clear" w:color="auto" w:fill="FFFFFF"/>
                <w:lang w:eastAsia="en-US"/>
              </w:rPr>
              <w:t>, materiálov</w:t>
            </w:r>
            <w:r>
              <w:rPr>
                <w:color w:val="000000"/>
                <w:shd w:val="clear" w:color="auto" w:fill="FFFFFF"/>
                <w:lang w:eastAsia="en-US"/>
              </w:rPr>
              <w:t xml:space="preserve">é </w:t>
            </w:r>
            <w:r w:rsidRPr="00271D14">
              <w:rPr>
                <w:color w:val="000000"/>
                <w:shd w:val="clear" w:color="auto" w:fill="FFFFFF"/>
                <w:lang w:eastAsia="en-US"/>
              </w:rPr>
              <w:t>i módní a tvarov</w:t>
            </w:r>
            <w:r>
              <w:rPr>
                <w:color w:val="000000"/>
                <w:shd w:val="clear" w:color="auto" w:fill="FFFFFF"/>
                <w:lang w:eastAsia="en-US"/>
              </w:rPr>
              <w:t>é</w:t>
            </w:r>
            <w:r w:rsidRPr="00271D14">
              <w:rPr>
                <w:color w:val="000000"/>
                <w:shd w:val="clear" w:color="auto" w:fill="FFFFFF"/>
                <w:lang w:eastAsia="en-US"/>
              </w:rPr>
              <w:t xml:space="preserve"> promě</w:t>
            </w:r>
            <w:r>
              <w:rPr>
                <w:color w:val="000000"/>
                <w:shd w:val="clear" w:color="auto" w:fill="FFFFFF"/>
                <w:lang w:eastAsia="en-US"/>
              </w:rPr>
              <w:t>ny</w:t>
            </w:r>
            <w:r w:rsidRPr="00271D14">
              <w:rPr>
                <w:color w:val="000000"/>
                <w:shd w:val="clear" w:color="auto" w:fill="FFFFFF"/>
                <w:lang w:eastAsia="en-US"/>
              </w:rPr>
              <w:t xml:space="preserve"> obuvi ve druhé polovině 20. století.</w:t>
            </w:r>
          </w:p>
          <w:p w14:paraId="3F674DCC" w14:textId="4C8315FC" w:rsidR="00C36550" w:rsidRPr="008718FB" w:rsidRDefault="00BE6D40" w:rsidP="00271D14">
            <w:pPr>
              <w:spacing w:before="120"/>
              <w:jc w:val="both"/>
              <w:rPr>
                <w:color w:val="000000"/>
                <w:lang w:eastAsia="en-US"/>
              </w:rPr>
            </w:pPr>
            <w:r w:rsidRPr="00774A7C">
              <w:t xml:space="preserve">Student se orientuje ve vývoji módy </w:t>
            </w:r>
            <w:r>
              <w:rPr>
                <w:color w:val="000000"/>
                <w:shd w:val="clear" w:color="auto" w:fill="FFFFFF"/>
                <w:lang w:eastAsia="en-US"/>
              </w:rPr>
              <w:t>ve druhé polovině 20. století</w:t>
            </w:r>
            <w:r w:rsidRPr="00774A7C">
              <w:t>. Zná specifika jednotlivých období vzhledem k dané společensko</w:t>
            </w:r>
            <w:r>
              <w:t>-</w:t>
            </w:r>
            <w:r w:rsidRPr="00774A7C">
              <w:t>kulturní situaci. Rozpozná tvorbu klíčových módních tvůrců a kriticky hodnotí jejich přínos pro vývoj módního designu.</w:t>
            </w:r>
          </w:p>
        </w:tc>
      </w:tr>
      <w:tr w:rsidR="00C36550" w14:paraId="22D4DC63" w14:textId="77777777" w:rsidTr="00C36550">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6BB3859A" w14:textId="77777777" w:rsidR="00C36550" w:rsidRDefault="00C36550" w:rsidP="00C36550">
            <w:pPr>
              <w:spacing w:line="254" w:lineRule="auto"/>
              <w:jc w:val="both"/>
              <w:rPr>
                <w:lang w:eastAsia="en-US"/>
              </w:rPr>
            </w:pPr>
            <w:r>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14:paraId="61194E11" w14:textId="77777777" w:rsidR="00C36550" w:rsidRDefault="00C36550" w:rsidP="00C36550">
            <w:pPr>
              <w:spacing w:line="254" w:lineRule="auto"/>
              <w:jc w:val="both"/>
              <w:rPr>
                <w:lang w:eastAsia="en-US"/>
              </w:rPr>
            </w:pPr>
          </w:p>
        </w:tc>
      </w:tr>
      <w:tr w:rsidR="00C36550" w14:paraId="700F13ED" w14:textId="77777777" w:rsidTr="008718FB">
        <w:trPr>
          <w:trHeight w:val="925"/>
        </w:trPr>
        <w:tc>
          <w:tcPr>
            <w:tcW w:w="9855" w:type="dxa"/>
            <w:gridSpan w:val="8"/>
            <w:tcBorders>
              <w:top w:val="nil"/>
              <w:left w:val="single" w:sz="4" w:space="0" w:color="auto"/>
              <w:bottom w:val="single" w:sz="4" w:space="0" w:color="auto"/>
              <w:right w:val="single" w:sz="4" w:space="0" w:color="auto"/>
            </w:tcBorders>
          </w:tcPr>
          <w:p w14:paraId="2F79D0C8" w14:textId="77777777" w:rsidR="00C36550" w:rsidRDefault="00C36550" w:rsidP="00C36550">
            <w:pPr>
              <w:jc w:val="both"/>
              <w:rPr>
                <w:b/>
                <w:lang w:eastAsia="en-US"/>
              </w:rPr>
            </w:pPr>
            <w:r>
              <w:rPr>
                <w:b/>
                <w:lang w:eastAsia="en-US"/>
              </w:rPr>
              <w:t>Povinná:</w:t>
            </w:r>
          </w:p>
          <w:p w14:paraId="761FF466" w14:textId="77777777" w:rsidR="008C2B62" w:rsidRPr="00A11474" w:rsidRDefault="008C2B62" w:rsidP="008C2B62">
            <w:pPr>
              <w:jc w:val="both"/>
              <w:rPr>
                <w:ins w:id="144" w:author="Hana Ponížilová" w:date="2023-05-25T15:18:00Z"/>
              </w:rPr>
            </w:pPr>
            <w:ins w:id="145" w:author="Hana Ponížilová" w:date="2023-05-25T15:18:00Z">
              <w:r w:rsidRPr="00A11474">
                <w:rPr>
                  <w:shd w:val="clear" w:color="auto" w:fill="FFFFFF"/>
                </w:rPr>
                <w:t>MOTAWI, Wade a Andrea MOTAWI. </w:t>
              </w:r>
              <w:r w:rsidRPr="00A11474">
                <w:rPr>
                  <w:i/>
                  <w:iCs/>
                </w:rPr>
                <w:t>Footwear pattern making and last design</w:t>
              </w:r>
              <w:r w:rsidRPr="00A11474">
                <w:t>. Milton Keynes:</w:t>
              </w:r>
              <w:r>
                <w:t xml:space="preserve"> Lightning Source, 2020</w:t>
              </w:r>
              <w:r w:rsidRPr="00A11474">
                <w:t>. ISBN 978-0-9987070-7-5.</w:t>
              </w:r>
            </w:ins>
          </w:p>
          <w:p w14:paraId="03AD0D4E" w14:textId="77777777" w:rsidR="00E80785" w:rsidRDefault="00E80785" w:rsidP="00E80785">
            <w:pPr>
              <w:jc w:val="both"/>
            </w:pPr>
            <w:r w:rsidRPr="009D5C1D">
              <w:t xml:space="preserve">ŠTÝBROVÁ, Miroslava. </w:t>
            </w:r>
            <w:r w:rsidRPr="009D5C1D">
              <w:rPr>
                <w:i/>
                <w:iCs/>
              </w:rPr>
              <w:t>Dějiny odívání</w:t>
            </w:r>
            <w:r w:rsidRPr="009D5C1D">
              <w:t>. Praha: NLN, Nakladatelství Lidové noviny, 2009</w:t>
            </w:r>
            <w:r>
              <w:t xml:space="preserve">. </w:t>
            </w:r>
            <w:r w:rsidRPr="009D5C1D">
              <w:t xml:space="preserve">ISBN 9788071069867. </w:t>
            </w:r>
          </w:p>
          <w:p w14:paraId="20E42DAC" w14:textId="77777777" w:rsidR="00E80785" w:rsidRDefault="00E80785" w:rsidP="00E80785">
            <w:pPr>
              <w:shd w:val="clear" w:color="auto" w:fill="FFFFFF"/>
              <w:rPr>
                <w:rStyle w:val="Hypertextovodkaz"/>
                <w:bCs/>
                <w:color w:val="auto"/>
                <w:u w:val="none"/>
                <w:shd w:val="clear" w:color="auto" w:fill="FFFFFF"/>
              </w:rPr>
            </w:pPr>
            <w:r w:rsidRPr="00246469">
              <w:rPr>
                <w:rStyle w:val="Hypertextovodkaz"/>
                <w:bCs/>
                <w:color w:val="auto"/>
                <w:u w:val="none"/>
                <w:shd w:val="clear" w:color="auto" w:fill="FFFFFF"/>
              </w:rPr>
              <w:t>ŠTÝBROVÁ, Miroslava. </w:t>
            </w:r>
            <w:r w:rsidRPr="00246469">
              <w:rPr>
                <w:rStyle w:val="Hypertextovodkaz"/>
                <w:bCs/>
                <w:i/>
                <w:color w:val="auto"/>
                <w:u w:val="none"/>
                <w:shd w:val="clear" w:color="auto" w:fill="FFFFFF"/>
              </w:rPr>
              <w:t>Boty, botky, botičky.</w:t>
            </w:r>
            <w:r w:rsidRPr="00246469">
              <w:rPr>
                <w:rStyle w:val="Hypertextovodkaz"/>
                <w:bCs/>
                <w:color w:val="auto"/>
                <w:u w:val="none"/>
                <w:shd w:val="clear" w:color="auto" w:fill="FFFFFF"/>
              </w:rPr>
              <w:t xml:space="preserve"> Praha: NLN, Nakladatelství Lidové noviny, 2009. </w:t>
            </w:r>
          </w:p>
          <w:p w14:paraId="6CB8EC22" w14:textId="77777777" w:rsidR="00E80785" w:rsidRPr="00152ADB" w:rsidRDefault="00E80785" w:rsidP="00E80785">
            <w:pPr>
              <w:shd w:val="clear" w:color="auto" w:fill="FFFFFF"/>
              <w:rPr>
                <w:bCs/>
                <w:shd w:val="clear" w:color="auto" w:fill="FFFFFF"/>
              </w:rPr>
            </w:pPr>
            <w:r w:rsidRPr="00246469">
              <w:rPr>
                <w:rStyle w:val="Hypertextovodkaz"/>
                <w:bCs/>
                <w:color w:val="auto"/>
                <w:u w:val="none"/>
                <w:shd w:val="clear" w:color="auto" w:fill="FFFFFF"/>
              </w:rPr>
              <w:t>ISBN 978-80-7106-986-7.</w:t>
            </w:r>
          </w:p>
          <w:p w14:paraId="51A9DC5D" w14:textId="77777777" w:rsidR="00C36550" w:rsidRDefault="00C36550" w:rsidP="00C36550">
            <w:pPr>
              <w:jc w:val="both"/>
              <w:rPr>
                <w:b/>
                <w:lang w:eastAsia="en-US"/>
              </w:rPr>
            </w:pPr>
            <w:r>
              <w:rPr>
                <w:b/>
                <w:lang w:eastAsia="en-US"/>
              </w:rPr>
              <w:t xml:space="preserve">Doporučená: </w:t>
            </w:r>
          </w:p>
          <w:p w14:paraId="04594740" w14:textId="2586F887" w:rsidR="00E80785" w:rsidRDefault="00000000" w:rsidP="00E80785">
            <w:pPr>
              <w:pStyle w:val="Bezmezer"/>
              <w:rPr>
                <w:lang w:eastAsia="en-US"/>
              </w:rPr>
            </w:pPr>
            <w:hyperlink r:id="rId57" w:tgtFrame="_blank" w:history="1">
              <w:r w:rsidR="00C36550" w:rsidRPr="00F4776A">
                <w:rPr>
                  <w:rStyle w:val="Hypertextovodkaz"/>
                  <w:bCs/>
                  <w:color w:val="auto"/>
                  <w:u w:val="none"/>
                </w:rPr>
                <w:t>PŘÍHODOVÁ, Eva. </w:t>
              </w:r>
              <w:r w:rsidR="00C36550" w:rsidRPr="00F4776A">
                <w:rPr>
                  <w:rStyle w:val="Hypertextovodkaz"/>
                  <w:bCs/>
                  <w:i/>
                  <w:iCs/>
                  <w:color w:val="auto"/>
                  <w:u w:val="none"/>
                </w:rPr>
                <w:t>Textil, oděvnictví, obuvnictví</w:t>
              </w:r>
              <w:r w:rsidR="00C36550" w:rsidRPr="00F4776A">
                <w:rPr>
                  <w:rStyle w:val="Hypertextovodkaz"/>
                  <w:bCs/>
                  <w:color w:val="auto"/>
                  <w:u w:val="none"/>
                </w:rPr>
                <w:t>. Praha: Scientia, 2004. ISBN 80-7183-303-7.</w:t>
              </w:r>
            </w:hyperlink>
          </w:p>
        </w:tc>
      </w:tr>
    </w:tbl>
    <w:p w14:paraId="0D7C5559" w14:textId="77777777" w:rsidR="00C36550" w:rsidRDefault="00C36550" w:rsidP="00C36550"/>
    <w:p w14:paraId="75E300AF" w14:textId="77777777" w:rsidR="00C36550" w:rsidRDefault="00C36550" w:rsidP="00C3655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A7A89" w14:paraId="0FC5BA69" w14:textId="77777777" w:rsidTr="006A7A89">
        <w:tc>
          <w:tcPr>
            <w:tcW w:w="9855" w:type="dxa"/>
            <w:gridSpan w:val="8"/>
            <w:tcBorders>
              <w:bottom w:val="double" w:sz="4" w:space="0" w:color="auto"/>
            </w:tcBorders>
            <w:shd w:val="clear" w:color="auto" w:fill="BDD6EE"/>
          </w:tcPr>
          <w:p w14:paraId="22757993" w14:textId="21E86B82" w:rsidR="006A7A89" w:rsidRDefault="006A7A89" w:rsidP="006A7A89">
            <w:pPr>
              <w:jc w:val="both"/>
              <w:rPr>
                <w:b/>
                <w:sz w:val="28"/>
              </w:rPr>
            </w:pPr>
            <w:r>
              <w:lastRenderedPageBreak/>
              <w:br w:type="page"/>
            </w:r>
            <w:r>
              <w:rPr>
                <w:b/>
                <w:sz w:val="28"/>
              </w:rPr>
              <w:t>B-III – Charakteristika studijního předmětu</w:t>
            </w:r>
          </w:p>
        </w:tc>
      </w:tr>
      <w:tr w:rsidR="006A7A89" w14:paraId="2846777C" w14:textId="77777777" w:rsidTr="006A7A89">
        <w:tc>
          <w:tcPr>
            <w:tcW w:w="3086" w:type="dxa"/>
            <w:tcBorders>
              <w:top w:val="double" w:sz="4" w:space="0" w:color="auto"/>
            </w:tcBorders>
            <w:shd w:val="clear" w:color="auto" w:fill="F7CAAC"/>
          </w:tcPr>
          <w:p w14:paraId="2F8CFA3E" w14:textId="77777777" w:rsidR="006A7A89" w:rsidRDefault="006A7A89" w:rsidP="006A7A89">
            <w:pPr>
              <w:rPr>
                <w:b/>
              </w:rPr>
            </w:pPr>
            <w:r>
              <w:rPr>
                <w:b/>
              </w:rPr>
              <w:t>Název studijního předmětu</w:t>
            </w:r>
          </w:p>
        </w:tc>
        <w:tc>
          <w:tcPr>
            <w:tcW w:w="6769" w:type="dxa"/>
            <w:gridSpan w:val="7"/>
            <w:tcBorders>
              <w:top w:val="double" w:sz="4" w:space="0" w:color="auto"/>
            </w:tcBorders>
          </w:tcPr>
          <w:p w14:paraId="4E68DF2C" w14:textId="77777777" w:rsidR="006A7A89" w:rsidRDefault="006A7A89" w:rsidP="006A7A89">
            <w:pPr>
              <w:jc w:val="both"/>
            </w:pPr>
            <w:r>
              <w:t>Dějiny odívání 7</w:t>
            </w:r>
          </w:p>
        </w:tc>
      </w:tr>
      <w:tr w:rsidR="006A7A89" w14:paraId="6C49C335" w14:textId="77777777" w:rsidTr="006A7A89">
        <w:tc>
          <w:tcPr>
            <w:tcW w:w="3086" w:type="dxa"/>
            <w:shd w:val="clear" w:color="auto" w:fill="F7CAAC"/>
          </w:tcPr>
          <w:p w14:paraId="32629FC6" w14:textId="77777777" w:rsidR="006A7A89" w:rsidRDefault="006A7A89" w:rsidP="006A7A89">
            <w:pPr>
              <w:rPr>
                <w:b/>
              </w:rPr>
            </w:pPr>
            <w:r>
              <w:rPr>
                <w:b/>
              </w:rPr>
              <w:t>Typ předmětu</w:t>
            </w:r>
          </w:p>
        </w:tc>
        <w:tc>
          <w:tcPr>
            <w:tcW w:w="3406" w:type="dxa"/>
            <w:gridSpan w:val="4"/>
          </w:tcPr>
          <w:p w14:paraId="0C982C99" w14:textId="216E2519" w:rsidR="006A7A89" w:rsidRDefault="006A7A89" w:rsidP="006A7A89">
            <w:pPr>
              <w:jc w:val="both"/>
            </w:pPr>
            <w:r>
              <w:t xml:space="preserve">povinný, </w:t>
            </w:r>
            <w:r w:rsidR="00A9280D">
              <w:t>P</w:t>
            </w:r>
            <w:r>
              <w:t>Z</w:t>
            </w:r>
          </w:p>
        </w:tc>
        <w:tc>
          <w:tcPr>
            <w:tcW w:w="2695" w:type="dxa"/>
            <w:gridSpan w:val="2"/>
            <w:shd w:val="clear" w:color="auto" w:fill="F7CAAC"/>
          </w:tcPr>
          <w:p w14:paraId="44F3AFDD" w14:textId="77777777" w:rsidR="006A7A89" w:rsidRDefault="006A7A89" w:rsidP="006A7A89">
            <w:pPr>
              <w:jc w:val="both"/>
            </w:pPr>
            <w:r>
              <w:rPr>
                <w:b/>
              </w:rPr>
              <w:t>doporučený ročník / semestr</w:t>
            </w:r>
          </w:p>
        </w:tc>
        <w:tc>
          <w:tcPr>
            <w:tcW w:w="668" w:type="dxa"/>
          </w:tcPr>
          <w:p w14:paraId="53AE99A9" w14:textId="77777777" w:rsidR="006A7A89" w:rsidRDefault="006A7A89" w:rsidP="006A7A89">
            <w:pPr>
              <w:jc w:val="both"/>
            </w:pPr>
            <w:r>
              <w:t>1/ZS</w:t>
            </w:r>
          </w:p>
        </w:tc>
      </w:tr>
      <w:tr w:rsidR="006A7A89" w14:paraId="70599962" w14:textId="77777777" w:rsidTr="006A7A89">
        <w:tc>
          <w:tcPr>
            <w:tcW w:w="3086" w:type="dxa"/>
            <w:shd w:val="clear" w:color="auto" w:fill="F7CAAC"/>
          </w:tcPr>
          <w:p w14:paraId="64D2A7C9" w14:textId="77777777" w:rsidR="006A7A89" w:rsidRDefault="006A7A89" w:rsidP="006A7A89">
            <w:pPr>
              <w:rPr>
                <w:b/>
              </w:rPr>
            </w:pPr>
            <w:r>
              <w:rPr>
                <w:b/>
              </w:rPr>
              <w:t>Rozsah studijního předmětu</w:t>
            </w:r>
          </w:p>
        </w:tc>
        <w:tc>
          <w:tcPr>
            <w:tcW w:w="1701" w:type="dxa"/>
            <w:gridSpan w:val="2"/>
          </w:tcPr>
          <w:p w14:paraId="007BBAA4" w14:textId="4166BA13" w:rsidR="006A7A89" w:rsidRPr="006A63B2" w:rsidRDefault="006A7A89" w:rsidP="006A7A89">
            <w:r w:rsidRPr="006A63B2">
              <w:t>13</w:t>
            </w:r>
            <w:r w:rsidR="00BC3F5F">
              <w:t xml:space="preserve"> </w:t>
            </w:r>
            <w:r w:rsidRPr="006A63B2">
              <w:t xml:space="preserve">p </w:t>
            </w:r>
          </w:p>
        </w:tc>
        <w:tc>
          <w:tcPr>
            <w:tcW w:w="889" w:type="dxa"/>
            <w:shd w:val="clear" w:color="auto" w:fill="F7CAAC"/>
          </w:tcPr>
          <w:p w14:paraId="25B3D948" w14:textId="77777777" w:rsidR="006A7A89" w:rsidRDefault="006A7A89" w:rsidP="006A7A89">
            <w:pPr>
              <w:jc w:val="both"/>
              <w:rPr>
                <w:b/>
              </w:rPr>
            </w:pPr>
            <w:r>
              <w:rPr>
                <w:b/>
              </w:rPr>
              <w:t xml:space="preserve">hod. </w:t>
            </w:r>
          </w:p>
        </w:tc>
        <w:tc>
          <w:tcPr>
            <w:tcW w:w="816" w:type="dxa"/>
          </w:tcPr>
          <w:p w14:paraId="7FA35F5E" w14:textId="77777777" w:rsidR="006A7A89" w:rsidRDefault="006A7A89" w:rsidP="006A7A89">
            <w:pPr>
              <w:jc w:val="both"/>
            </w:pPr>
            <w:r>
              <w:t>13</w:t>
            </w:r>
          </w:p>
        </w:tc>
        <w:tc>
          <w:tcPr>
            <w:tcW w:w="2156" w:type="dxa"/>
            <w:shd w:val="clear" w:color="auto" w:fill="F7CAAC"/>
          </w:tcPr>
          <w:p w14:paraId="398E980A" w14:textId="77777777" w:rsidR="006A7A89" w:rsidRDefault="006A7A89" w:rsidP="006A7A89">
            <w:pPr>
              <w:jc w:val="both"/>
              <w:rPr>
                <w:b/>
              </w:rPr>
            </w:pPr>
            <w:r>
              <w:rPr>
                <w:b/>
              </w:rPr>
              <w:t>kreditů</w:t>
            </w:r>
          </w:p>
        </w:tc>
        <w:tc>
          <w:tcPr>
            <w:tcW w:w="1207" w:type="dxa"/>
            <w:gridSpan w:val="2"/>
          </w:tcPr>
          <w:p w14:paraId="2E6B95AB" w14:textId="77777777" w:rsidR="006A7A89" w:rsidRDefault="006A7A89" w:rsidP="006A7A89">
            <w:pPr>
              <w:jc w:val="both"/>
            </w:pPr>
            <w:r>
              <w:t>2</w:t>
            </w:r>
          </w:p>
        </w:tc>
      </w:tr>
      <w:tr w:rsidR="006A7A89" w14:paraId="047FBE05" w14:textId="77777777" w:rsidTr="006A7A89">
        <w:tc>
          <w:tcPr>
            <w:tcW w:w="3086" w:type="dxa"/>
            <w:shd w:val="clear" w:color="auto" w:fill="F7CAAC"/>
          </w:tcPr>
          <w:p w14:paraId="385E43C1" w14:textId="77777777" w:rsidR="006A7A89" w:rsidRDefault="006A7A89" w:rsidP="006A7A89">
            <w:pPr>
              <w:rPr>
                <w:b/>
                <w:sz w:val="22"/>
              </w:rPr>
            </w:pPr>
            <w:r>
              <w:rPr>
                <w:b/>
              </w:rPr>
              <w:t>Prerekvizity, korekvizity, ekvivalence</w:t>
            </w:r>
          </w:p>
        </w:tc>
        <w:tc>
          <w:tcPr>
            <w:tcW w:w="6769" w:type="dxa"/>
            <w:gridSpan w:val="7"/>
          </w:tcPr>
          <w:p w14:paraId="135A2665" w14:textId="77777777" w:rsidR="006A7A89" w:rsidRDefault="006A7A89" w:rsidP="006A7A89">
            <w:pPr>
              <w:jc w:val="both"/>
            </w:pPr>
          </w:p>
        </w:tc>
      </w:tr>
      <w:tr w:rsidR="006A7A89" w14:paraId="3EFAF5BC" w14:textId="77777777" w:rsidTr="006A7A89">
        <w:tc>
          <w:tcPr>
            <w:tcW w:w="3086" w:type="dxa"/>
            <w:shd w:val="clear" w:color="auto" w:fill="F7CAAC"/>
          </w:tcPr>
          <w:p w14:paraId="33A98AAD" w14:textId="77777777" w:rsidR="006A7A89" w:rsidRDefault="006A7A89" w:rsidP="006A7A89">
            <w:pPr>
              <w:rPr>
                <w:b/>
              </w:rPr>
            </w:pPr>
            <w:r>
              <w:rPr>
                <w:b/>
              </w:rPr>
              <w:t>Způsob ověření studijních výsledků</w:t>
            </w:r>
          </w:p>
        </w:tc>
        <w:tc>
          <w:tcPr>
            <w:tcW w:w="3406" w:type="dxa"/>
            <w:gridSpan w:val="4"/>
          </w:tcPr>
          <w:p w14:paraId="0A39E5EB" w14:textId="77777777" w:rsidR="006A7A89" w:rsidRDefault="006A7A89" w:rsidP="006A7A89">
            <w:pPr>
              <w:jc w:val="both"/>
            </w:pPr>
            <w:r>
              <w:t>klasifikovaný zápočet</w:t>
            </w:r>
          </w:p>
        </w:tc>
        <w:tc>
          <w:tcPr>
            <w:tcW w:w="2156" w:type="dxa"/>
            <w:shd w:val="clear" w:color="auto" w:fill="F7CAAC"/>
          </w:tcPr>
          <w:p w14:paraId="6A361E64" w14:textId="77777777" w:rsidR="006A7A89" w:rsidRDefault="006A7A89" w:rsidP="006A7A89">
            <w:pPr>
              <w:jc w:val="both"/>
              <w:rPr>
                <w:b/>
              </w:rPr>
            </w:pPr>
            <w:r>
              <w:rPr>
                <w:b/>
              </w:rPr>
              <w:t>Forma výuky</w:t>
            </w:r>
          </w:p>
        </w:tc>
        <w:tc>
          <w:tcPr>
            <w:tcW w:w="1207" w:type="dxa"/>
            <w:gridSpan w:val="2"/>
          </w:tcPr>
          <w:p w14:paraId="3938E11C" w14:textId="77777777" w:rsidR="006A7A89" w:rsidRDefault="006A7A89" w:rsidP="006A7A89">
            <w:pPr>
              <w:jc w:val="both"/>
            </w:pPr>
            <w:r>
              <w:t>přednáška</w:t>
            </w:r>
          </w:p>
          <w:p w14:paraId="5620AF89" w14:textId="77777777" w:rsidR="006A7A89" w:rsidRDefault="006A7A89" w:rsidP="006A7A89">
            <w:pPr>
              <w:jc w:val="both"/>
            </w:pPr>
          </w:p>
        </w:tc>
      </w:tr>
      <w:tr w:rsidR="006A7A89" w14:paraId="688D6497" w14:textId="77777777" w:rsidTr="006A7A89">
        <w:tc>
          <w:tcPr>
            <w:tcW w:w="3086" w:type="dxa"/>
            <w:shd w:val="clear" w:color="auto" w:fill="F7CAAC"/>
          </w:tcPr>
          <w:p w14:paraId="3CB1F468" w14:textId="77777777" w:rsidR="006A7A89" w:rsidRDefault="006A7A89" w:rsidP="006A7A89">
            <w:pPr>
              <w:rPr>
                <w:b/>
              </w:rPr>
            </w:pPr>
            <w:r>
              <w:rPr>
                <w:b/>
              </w:rPr>
              <w:t>Forma způsobu ověření studijních výsledků a další požadavky na studenta</w:t>
            </w:r>
          </w:p>
        </w:tc>
        <w:tc>
          <w:tcPr>
            <w:tcW w:w="6769" w:type="dxa"/>
            <w:gridSpan w:val="7"/>
            <w:tcBorders>
              <w:bottom w:val="nil"/>
            </w:tcBorders>
          </w:tcPr>
          <w:p w14:paraId="11F9FBB9" w14:textId="3683773B" w:rsidR="006A7A89" w:rsidRDefault="006A7A89" w:rsidP="006A7A89">
            <w:pPr>
              <w:jc w:val="both"/>
            </w:pPr>
            <w:r>
              <w:t>písemná</w:t>
            </w:r>
          </w:p>
          <w:p w14:paraId="3E3A95B0" w14:textId="77777777" w:rsidR="006A7A89" w:rsidRDefault="006A7A89" w:rsidP="006A7A89">
            <w:pPr>
              <w:jc w:val="both"/>
            </w:pPr>
          </w:p>
        </w:tc>
      </w:tr>
      <w:tr w:rsidR="006A7A89" w14:paraId="5456EDCC" w14:textId="77777777" w:rsidTr="008718FB">
        <w:trPr>
          <w:trHeight w:val="95"/>
        </w:trPr>
        <w:tc>
          <w:tcPr>
            <w:tcW w:w="9855" w:type="dxa"/>
            <w:gridSpan w:val="8"/>
            <w:tcBorders>
              <w:top w:val="nil"/>
            </w:tcBorders>
          </w:tcPr>
          <w:p w14:paraId="1358E507" w14:textId="77777777" w:rsidR="006A7A89" w:rsidRDefault="006A7A89" w:rsidP="006A7A89"/>
        </w:tc>
      </w:tr>
      <w:tr w:rsidR="00AD2C1B" w14:paraId="3D795FFB" w14:textId="77777777" w:rsidTr="006A7A89">
        <w:trPr>
          <w:trHeight w:val="197"/>
        </w:trPr>
        <w:tc>
          <w:tcPr>
            <w:tcW w:w="3086" w:type="dxa"/>
            <w:tcBorders>
              <w:top w:val="nil"/>
            </w:tcBorders>
            <w:shd w:val="clear" w:color="auto" w:fill="F7CAAC"/>
          </w:tcPr>
          <w:p w14:paraId="25ED840D" w14:textId="77777777" w:rsidR="00AD2C1B" w:rsidRDefault="00AD2C1B" w:rsidP="00AD2C1B">
            <w:pPr>
              <w:rPr>
                <w:b/>
              </w:rPr>
            </w:pPr>
            <w:r>
              <w:rPr>
                <w:b/>
              </w:rPr>
              <w:t>Garant předmětu</w:t>
            </w:r>
          </w:p>
        </w:tc>
        <w:tc>
          <w:tcPr>
            <w:tcW w:w="6769" w:type="dxa"/>
            <w:gridSpan w:val="7"/>
            <w:tcBorders>
              <w:top w:val="nil"/>
            </w:tcBorders>
          </w:tcPr>
          <w:p w14:paraId="23EFB181" w14:textId="5A4AA7F0" w:rsidR="00AD2C1B" w:rsidRDefault="00620DC4" w:rsidP="00E153D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E153D9">
              <w:t>MgA. Lenka Mičolová</w:t>
            </w:r>
          </w:p>
        </w:tc>
      </w:tr>
      <w:tr w:rsidR="00AD2C1B" w14:paraId="13415B2C" w14:textId="77777777" w:rsidTr="006A7A89">
        <w:trPr>
          <w:trHeight w:val="243"/>
        </w:trPr>
        <w:tc>
          <w:tcPr>
            <w:tcW w:w="3086" w:type="dxa"/>
            <w:tcBorders>
              <w:top w:val="nil"/>
            </w:tcBorders>
            <w:shd w:val="clear" w:color="auto" w:fill="F7CAAC"/>
          </w:tcPr>
          <w:p w14:paraId="7463E9E9" w14:textId="77777777" w:rsidR="00AD2C1B" w:rsidRDefault="00AD2C1B" w:rsidP="00AD2C1B">
            <w:pPr>
              <w:rPr>
                <w:b/>
              </w:rPr>
            </w:pPr>
            <w:r>
              <w:rPr>
                <w:b/>
              </w:rPr>
              <w:t>Zapojení garanta do výuky předmětu</w:t>
            </w:r>
          </w:p>
        </w:tc>
        <w:tc>
          <w:tcPr>
            <w:tcW w:w="6769" w:type="dxa"/>
            <w:gridSpan w:val="7"/>
            <w:tcBorders>
              <w:top w:val="nil"/>
            </w:tcBorders>
          </w:tcPr>
          <w:p w14:paraId="381185A8" w14:textId="61E9E187" w:rsidR="00AD2C1B" w:rsidRDefault="00E67075" w:rsidP="00AD2C1B">
            <w:pPr>
              <w:jc w:val="both"/>
            </w:pPr>
            <w:r>
              <w:t>50</w:t>
            </w:r>
            <w:r w:rsidR="00AD2C1B">
              <w:t xml:space="preserve"> %</w:t>
            </w:r>
          </w:p>
        </w:tc>
      </w:tr>
      <w:tr w:rsidR="00AD2C1B" w14:paraId="3504F3E1" w14:textId="77777777" w:rsidTr="006A7A89">
        <w:tc>
          <w:tcPr>
            <w:tcW w:w="3086" w:type="dxa"/>
            <w:shd w:val="clear" w:color="auto" w:fill="F7CAAC"/>
          </w:tcPr>
          <w:p w14:paraId="4D5351FE" w14:textId="77777777" w:rsidR="00AD2C1B" w:rsidRDefault="00AD2C1B" w:rsidP="00AD2C1B">
            <w:pPr>
              <w:rPr>
                <w:b/>
              </w:rPr>
            </w:pPr>
            <w:r>
              <w:rPr>
                <w:b/>
              </w:rPr>
              <w:t>Vyučující</w:t>
            </w:r>
          </w:p>
        </w:tc>
        <w:tc>
          <w:tcPr>
            <w:tcW w:w="6769" w:type="dxa"/>
            <w:gridSpan w:val="7"/>
            <w:tcBorders>
              <w:bottom w:val="nil"/>
            </w:tcBorders>
          </w:tcPr>
          <w:p w14:paraId="107D6128" w14:textId="38061FE5" w:rsidR="00AD2C1B" w:rsidRPr="00F223A2" w:rsidRDefault="004F488C" w:rsidP="00AD2C1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FF0000"/>
              </w:rPr>
            </w:pPr>
            <w:r w:rsidRPr="00830928">
              <w:t>MgA. Lenka Mičolová</w:t>
            </w:r>
            <w:r>
              <w:t xml:space="preserve"> 50 %, </w:t>
            </w:r>
            <w:r w:rsidR="00AD2C1B">
              <w:t>Mgr. MgA. Adéla Kučera Malendová</w:t>
            </w:r>
            <w:r>
              <w:t xml:space="preserve"> 50 %</w:t>
            </w:r>
          </w:p>
        </w:tc>
      </w:tr>
      <w:tr w:rsidR="00AD2C1B" w14:paraId="77879256" w14:textId="77777777" w:rsidTr="008718FB">
        <w:trPr>
          <w:trHeight w:val="95"/>
        </w:trPr>
        <w:tc>
          <w:tcPr>
            <w:tcW w:w="9855" w:type="dxa"/>
            <w:gridSpan w:val="8"/>
            <w:tcBorders>
              <w:top w:val="nil"/>
            </w:tcBorders>
          </w:tcPr>
          <w:p w14:paraId="1A0CC8FF" w14:textId="77777777" w:rsidR="00AD2C1B" w:rsidRDefault="00AD2C1B" w:rsidP="00AD2C1B">
            <w:pPr>
              <w:jc w:val="both"/>
            </w:pPr>
          </w:p>
        </w:tc>
      </w:tr>
      <w:tr w:rsidR="00AD2C1B" w14:paraId="69C88EA5" w14:textId="77777777" w:rsidTr="006A7A89">
        <w:tc>
          <w:tcPr>
            <w:tcW w:w="3086" w:type="dxa"/>
            <w:shd w:val="clear" w:color="auto" w:fill="F7CAAC"/>
          </w:tcPr>
          <w:p w14:paraId="2705D3D2" w14:textId="77777777" w:rsidR="00AD2C1B" w:rsidRDefault="00AD2C1B" w:rsidP="00AD2C1B">
            <w:pPr>
              <w:jc w:val="both"/>
              <w:rPr>
                <w:b/>
              </w:rPr>
            </w:pPr>
            <w:r>
              <w:rPr>
                <w:b/>
              </w:rPr>
              <w:t>Stručná anotace předmětu</w:t>
            </w:r>
          </w:p>
        </w:tc>
        <w:tc>
          <w:tcPr>
            <w:tcW w:w="6769" w:type="dxa"/>
            <w:gridSpan w:val="7"/>
            <w:tcBorders>
              <w:bottom w:val="nil"/>
            </w:tcBorders>
          </w:tcPr>
          <w:p w14:paraId="259BEC64" w14:textId="77777777" w:rsidR="00AD2C1B" w:rsidRDefault="00AD2C1B" w:rsidP="00AD2C1B">
            <w:pPr>
              <w:jc w:val="both"/>
            </w:pPr>
          </w:p>
        </w:tc>
      </w:tr>
      <w:tr w:rsidR="00AD2C1B" w14:paraId="5FDB7215" w14:textId="77777777" w:rsidTr="006A7A89">
        <w:trPr>
          <w:trHeight w:val="3938"/>
        </w:trPr>
        <w:tc>
          <w:tcPr>
            <w:tcW w:w="9855" w:type="dxa"/>
            <w:gridSpan w:val="8"/>
            <w:tcBorders>
              <w:top w:val="nil"/>
              <w:bottom w:val="single" w:sz="12" w:space="0" w:color="auto"/>
            </w:tcBorders>
          </w:tcPr>
          <w:p w14:paraId="3C3F4421" w14:textId="71FF5074" w:rsidR="00AD2C1B" w:rsidRDefault="00AD2C1B" w:rsidP="002A0FCF">
            <w:pPr>
              <w:spacing w:after="120"/>
              <w:jc w:val="both"/>
            </w:pPr>
            <w:r>
              <w:t>Cílem předmětu je seznámit studenty se změnami v rámci tvorby, výroby, distribuce a prodeje módy ve změněných společenských podmínkách po průmyslové revoluci. Studenti získají základní znalosti o vzniku modelu haute couture</w:t>
            </w:r>
            <w:r w:rsidR="008718FB">
              <w:br/>
            </w:r>
            <w:r>
              <w:t xml:space="preserve">a dalším vývoji módního designu, včetně profese módního designera. Budou se orientovat v problematice vývoje módy </w:t>
            </w:r>
            <w:r w:rsidR="008718FB">
              <w:br/>
            </w:r>
            <w:r>
              <w:t>a módního designu v první polovině 20. století v kontextu rychle se měnících společenských, kulturních a technologických podmínek. Předmět prezentuje vývoj módy v jednotlivých dekádách jednak skrze dílo klíčových tvůrců, kteří se svou tvorbou zásadně podíleli na proměně módního designu (výběr materiálu, silueta, konstrukční řešení, módní detail, celkový vzhled aj.) a zároveň jej představuje v kontextu širších společensko-kulturních podmínek.</w:t>
            </w:r>
          </w:p>
          <w:p w14:paraId="5B3B6676" w14:textId="77777777" w:rsidR="00AD2C1B" w:rsidRPr="00774A7C" w:rsidRDefault="00AD2C1B" w:rsidP="00AD2C1B">
            <w:pPr>
              <w:ind w:left="360"/>
              <w:jc w:val="both"/>
            </w:pPr>
            <w:r w:rsidRPr="00774A7C">
              <w:t>1. Vznik haute couture.</w:t>
            </w:r>
          </w:p>
          <w:p w14:paraId="10D69237" w14:textId="77777777" w:rsidR="00AD2C1B" w:rsidRPr="00774A7C" w:rsidRDefault="00AD2C1B" w:rsidP="00AD2C1B">
            <w:pPr>
              <w:ind w:left="360"/>
              <w:jc w:val="both"/>
            </w:pPr>
            <w:r w:rsidRPr="00774A7C">
              <w:t>2. Móda na počátku 20. století.</w:t>
            </w:r>
          </w:p>
          <w:p w14:paraId="12B3F730" w14:textId="77777777" w:rsidR="00AD2C1B" w:rsidRPr="00774A7C" w:rsidRDefault="00AD2C1B" w:rsidP="00AD2C1B">
            <w:pPr>
              <w:ind w:left="360"/>
              <w:jc w:val="both"/>
            </w:pPr>
            <w:r w:rsidRPr="00774A7C">
              <w:t>3. Zlatá dvacátá léta.</w:t>
            </w:r>
          </w:p>
          <w:p w14:paraId="1D1EB08D" w14:textId="77777777" w:rsidR="00AD2C1B" w:rsidRPr="00774A7C" w:rsidRDefault="00AD2C1B" w:rsidP="00AD2C1B">
            <w:pPr>
              <w:ind w:left="360"/>
              <w:jc w:val="both"/>
            </w:pPr>
            <w:r w:rsidRPr="00774A7C">
              <w:t>4. Madeleine Vion</w:t>
            </w:r>
            <w:r>
              <w:t>n</w:t>
            </w:r>
            <w:r w:rsidRPr="00774A7C">
              <w:t>et, Gabrielle Chanel, Jean</w:t>
            </w:r>
            <w:r>
              <w:t>n</w:t>
            </w:r>
            <w:r w:rsidRPr="00774A7C">
              <w:t>e Lanvin, El</w:t>
            </w:r>
            <w:r>
              <w:t>s</w:t>
            </w:r>
            <w:r w:rsidRPr="00774A7C">
              <w:t>a Schiaparelli.</w:t>
            </w:r>
          </w:p>
          <w:p w14:paraId="3D67C8F8" w14:textId="77777777" w:rsidR="00AD2C1B" w:rsidRPr="00774A7C" w:rsidRDefault="00AD2C1B" w:rsidP="00AD2C1B">
            <w:pPr>
              <w:ind w:left="360"/>
              <w:jc w:val="both"/>
            </w:pPr>
            <w:r w:rsidRPr="00774A7C">
              <w:t xml:space="preserve">5. Třicátá léta v módě a nástup filmu. Slavní kostýmní výtvarníci.                               </w:t>
            </w:r>
          </w:p>
          <w:p w14:paraId="5195B154" w14:textId="77777777" w:rsidR="00AD2C1B" w:rsidRPr="00774A7C" w:rsidRDefault="00AD2C1B" w:rsidP="00AD2C1B">
            <w:pPr>
              <w:ind w:left="360"/>
              <w:jc w:val="both"/>
            </w:pPr>
            <w:r w:rsidRPr="00774A7C">
              <w:t xml:space="preserve">6. Móda v čase válečných omezení. </w:t>
            </w:r>
          </w:p>
          <w:p w14:paraId="76C0B82E" w14:textId="77777777" w:rsidR="00AD2C1B" w:rsidRPr="00774A7C" w:rsidRDefault="00AD2C1B" w:rsidP="00AD2C1B">
            <w:pPr>
              <w:ind w:left="360"/>
              <w:jc w:val="both"/>
            </w:pPr>
            <w:r w:rsidRPr="00774A7C">
              <w:t>7. Nástup americk</w:t>
            </w:r>
            <w:r>
              <w:t>é</w:t>
            </w:r>
            <w:r w:rsidRPr="00774A7C">
              <w:t xml:space="preserve"> módy a Claire McCardell.</w:t>
            </w:r>
          </w:p>
          <w:p w14:paraId="5A66C6A7" w14:textId="77777777" w:rsidR="00AD2C1B" w:rsidRPr="00774A7C" w:rsidRDefault="00AD2C1B" w:rsidP="00AD2C1B">
            <w:pPr>
              <w:ind w:left="360"/>
              <w:jc w:val="both"/>
            </w:pPr>
            <w:r w:rsidRPr="00774A7C">
              <w:t xml:space="preserve">8. Obnova pařížské haute couture. </w:t>
            </w:r>
          </w:p>
          <w:p w14:paraId="33DFDDF1" w14:textId="77777777" w:rsidR="00AD2C1B" w:rsidRPr="00774A7C" w:rsidRDefault="00AD2C1B" w:rsidP="00AD2C1B">
            <w:pPr>
              <w:ind w:left="360"/>
              <w:jc w:val="both"/>
            </w:pPr>
            <w:r w:rsidRPr="00774A7C">
              <w:t xml:space="preserve">9. Cristobal Balenciaga, Christian Dior, Hubert de Givenchy, velký návrat Chanel. </w:t>
            </w:r>
          </w:p>
          <w:p w14:paraId="2E524842" w14:textId="77777777" w:rsidR="00AD2C1B" w:rsidRDefault="00AD2C1B" w:rsidP="00AD2C1B">
            <w:pPr>
              <w:ind w:left="360"/>
              <w:jc w:val="both"/>
            </w:pPr>
            <w:r w:rsidRPr="00774A7C">
              <w:t>10. Nástup fenoménu italské módy.</w:t>
            </w:r>
          </w:p>
          <w:p w14:paraId="47AE2FBC" w14:textId="537569AE" w:rsidR="00AD2C1B" w:rsidRDefault="00AD2C1B" w:rsidP="002A0FCF">
            <w:pPr>
              <w:spacing w:after="120"/>
              <w:ind w:left="357"/>
              <w:jc w:val="both"/>
            </w:pPr>
            <w:r w:rsidRPr="00774A7C">
              <w:t>11. Ready</w:t>
            </w:r>
            <w:r>
              <w:t>-</w:t>
            </w:r>
            <w:r w:rsidRPr="00774A7C">
              <w:t>to</w:t>
            </w:r>
            <w:r>
              <w:t>-</w:t>
            </w:r>
            <w:r w:rsidRPr="00774A7C">
              <w:t>wear, nový model tvorby, výroby a distribuce módy.</w:t>
            </w:r>
          </w:p>
          <w:p w14:paraId="1CCF82D9" w14:textId="336869C3" w:rsidR="00AD2C1B" w:rsidRPr="00AF68B3" w:rsidRDefault="00AD2C1B" w:rsidP="00AD2C1B">
            <w:pPr>
              <w:jc w:val="both"/>
            </w:pPr>
            <w:r w:rsidRPr="00774A7C">
              <w:t>Student se orientuje ve vývoji módy v prvních dekádách 20. století. Zná specifika jednotlivých období vzhledem k dané společensko</w:t>
            </w:r>
            <w:r>
              <w:t>-</w:t>
            </w:r>
            <w:r w:rsidRPr="00774A7C">
              <w:t>kulturní situaci. Rozpozná tvorbu klíčových módních tvůrců a kriticky hodnotí jejich přínos pro vývoj módního designu.</w:t>
            </w:r>
          </w:p>
        </w:tc>
      </w:tr>
      <w:tr w:rsidR="00AD2C1B" w14:paraId="07FC3E8A" w14:textId="77777777" w:rsidTr="006A7A89">
        <w:trPr>
          <w:trHeight w:val="265"/>
        </w:trPr>
        <w:tc>
          <w:tcPr>
            <w:tcW w:w="3653" w:type="dxa"/>
            <w:gridSpan w:val="2"/>
            <w:tcBorders>
              <w:top w:val="nil"/>
            </w:tcBorders>
            <w:shd w:val="clear" w:color="auto" w:fill="F7CAAC"/>
          </w:tcPr>
          <w:p w14:paraId="00B472C3" w14:textId="77777777" w:rsidR="00AD2C1B" w:rsidRDefault="00AD2C1B" w:rsidP="00AD2C1B">
            <w:pPr>
              <w:jc w:val="both"/>
            </w:pPr>
            <w:r>
              <w:rPr>
                <w:b/>
              </w:rPr>
              <w:t>Studijní literatura a studijní pomůcky</w:t>
            </w:r>
          </w:p>
        </w:tc>
        <w:tc>
          <w:tcPr>
            <w:tcW w:w="6202" w:type="dxa"/>
            <w:gridSpan w:val="6"/>
            <w:tcBorders>
              <w:top w:val="nil"/>
              <w:bottom w:val="nil"/>
            </w:tcBorders>
          </w:tcPr>
          <w:p w14:paraId="25A3623B" w14:textId="77777777" w:rsidR="00AD2C1B" w:rsidRDefault="00AD2C1B" w:rsidP="00AD2C1B">
            <w:pPr>
              <w:jc w:val="both"/>
            </w:pPr>
          </w:p>
        </w:tc>
      </w:tr>
      <w:tr w:rsidR="00AD2C1B" w:rsidRPr="003F7F55" w14:paraId="4536008C" w14:textId="77777777" w:rsidTr="00EE0716">
        <w:trPr>
          <w:trHeight w:val="553"/>
        </w:trPr>
        <w:tc>
          <w:tcPr>
            <w:tcW w:w="9855" w:type="dxa"/>
            <w:gridSpan w:val="8"/>
            <w:tcBorders>
              <w:top w:val="nil"/>
              <w:bottom w:val="single" w:sz="4" w:space="0" w:color="auto"/>
            </w:tcBorders>
          </w:tcPr>
          <w:p w14:paraId="72F7EF96" w14:textId="77777777" w:rsidR="00AD2C1B" w:rsidRPr="008C7199" w:rsidRDefault="00AD2C1B" w:rsidP="00AD2C1B">
            <w:pPr>
              <w:jc w:val="both"/>
              <w:rPr>
                <w:b/>
              </w:rPr>
            </w:pPr>
            <w:r w:rsidRPr="008C7199">
              <w:rPr>
                <w:b/>
              </w:rPr>
              <w:t>Povinná:</w:t>
            </w:r>
          </w:p>
          <w:p w14:paraId="2CAF3F92" w14:textId="551F8F45" w:rsidR="00AD2C1B" w:rsidRPr="008C7199" w:rsidRDefault="00AD2C1B" w:rsidP="00AD2C1B">
            <w:pPr>
              <w:jc w:val="both"/>
            </w:pPr>
            <w:r w:rsidRPr="008C7199">
              <w:t xml:space="preserve">DE FABIANIS, Valeria Manferto. </w:t>
            </w:r>
            <w:r w:rsidRPr="008C7199">
              <w:rPr>
                <w:i/>
              </w:rPr>
              <w:t>Legendy módy</w:t>
            </w:r>
            <w:r w:rsidRPr="008C7199">
              <w:t>. Praha: Slovart</w:t>
            </w:r>
            <w:r>
              <w:t xml:space="preserve"> 2013. </w:t>
            </w:r>
            <w:r w:rsidRPr="008C7199">
              <w:t>ISBN 978-80-7391-784-5.</w:t>
            </w:r>
          </w:p>
          <w:p w14:paraId="5A269FD3" w14:textId="1BB17B31" w:rsidR="00AD2C1B" w:rsidRDefault="00AD2C1B" w:rsidP="00AD2C1B">
            <w:pPr>
              <w:jc w:val="both"/>
            </w:pPr>
            <w:r w:rsidRPr="008C7199">
              <w:t>FOGGOVÁ, Marnie</w:t>
            </w:r>
            <w:r w:rsidRPr="008C7199">
              <w:rPr>
                <w:i/>
              </w:rPr>
              <w:t>. Móda</w:t>
            </w:r>
            <w:r>
              <w:t>. Praha: Slovart 2013.</w:t>
            </w:r>
            <w:r w:rsidRPr="008C7199">
              <w:t xml:space="preserve"> ISBN 978-80-7391-224-6. (3. a 4. kapitola)</w:t>
            </w:r>
          </w:p>
          <w:p w14:paraId="3B364127" w14:textId="77777777" w:rsidR="00A17931" w:rsidRDefault="00AD2C1B" w:rsidP="00AD2C1B">
            <w:pPr>
              <w:jc w:val="both"/>
            </w:pPr>
            <w:r w:rsidRPr="008C7199">
              <w:t xml:space="preserve">LAPŠANSKÁ, Dana. Ed. Think fashion. </w:t>
            </w:r>
            <w:r w:rsidRPr="008C7199">
              <w:rPr>
                <w:i/>
              </w:rPr>
              <w:t>História módy od Wortha po súčasnosť.</w:t>
            </w:r>
            <w:r>
              <w:t xml:space="preserve">  Bratislav: VŠVU 2016.</w:t>
            </w:r>
            <w:r w:rsidRPr="008C7199">
              <w:t xml:space="preserve"> </w:t>
            </w:r>
          </w:p>
          <w:p w14:paraId="03BB60B2" w14:textId="41783E17" w:rsidR="00AD2C1B" w:rsidRPr="008C7199" w:rsidRDefault="00AD2C1B" w:rsidP="00AD2C1B">
            <w:pPr>
              <w:jc w:val="both"/>
            </w:pPr>
            <w:r w:rsidRPr="008C7199">
              <w:t>ISBN 978-80-8189-005-5. (1. - 6. kapitola)</w:t>
            </w:r>
          </w:p>
          <w:p w14:paraId="5B9EF743" w14:textId="77777777" w:rsidR="00A17931" w:rsidRDefault="00AD2C1B" w:rsidP="00AD2C1B">
            <w:pPr>
              <w:jc w:val="both"/>
            </w:pPr>
            <w:r w:rsidRPr="008C7199">
              <w:t xml:space="preserve">SEELING, Charlotte. </w:t>
            </w:r>
            <w:r w:rsidRPr="008C7199">
              <w:rPr>
                <w:i/>
              </w:rPr>
              <w:t>Fashion. 150 Years Couturiers, Designers, Labels.</w:t>
            </w:r>
            <w:r w:rsidRPr="008C7199">
              <w:t xml:space="preserve">  Potsdam: h. f. ullmann</w:t>
            </w:r>
            <w:r>
              <w:t xml:space="preserve"> 2010. </w:t>
            </w:r>
          </w:p>
          <w:p w14:paraId="46793E44" w14:textId="3322DDAD" w:rsidR="00AD2C1B" w:rsidRPr="008C7199" w:rsidRDefault="00AD2C1B" w:rsidP="00AD2C1B">
            <w:pPr>
              <w:jc w:val="both"/>
            </w:pPr>
            <w:r w:rsidRPr="008C7199">
              <w:t>ISBN 978-3–8381-5588-8. (1. – 4. kapitola)</w:t>
            </w:r>
          </w:p>
          <w:p w14:paraId="6CAB31D0" w14:textId="77777777" w:rsidR="00A17931" w:rsidRDefault="00AD2C1B" w:rsidP="00AD2C1B">
            <w:pPr>
              <w:jc w:val="both"/>
            </w:pPr>
            <w:r w:rsidRPr="008C7199">
              <w:t xml:space="preserve">ŠIDLÍKOVÁ, Zuzana. </w:t>
            </w:r>
            <w:r w:rsidRPr="008C7199">
              <w:rPr>
                <w:i/>
              </w:rPr>
              <w:t xml:space="preserve">Móda na Slovensku v medzivojnovom období (1918–1939). </w:t>
            </w:r>
            <w:r>
              <w:t>Bratislava: Slovart 2011.</w:t>
            </w:r>
            <w:r w:rsidRPr="008C7199">
              <w:t xml:space="preserve"> </w:t>
            </w:r>
          </w:p>
          <w:p w14:paraId="345699FC" w14:textId="7C809A45" w:rsidR="00AD2C1B" w:rsidRPr="008C7199" w:rsidRDefault="00AD2C1B" w:rsidP="00AD2C1B">
            <w:pPr>
              <w:jc w:val="both"/>
            </w:pPr>
            <w:r w:rsidRPr="008C7199">
              <w:t>ISBN 978-80-556-0456-5.</w:t>
            </w:r>
          </w:p>
          <w:p w14:paraId="795E25DF" w14:textId="77777777" w:rsidR="00AD2C1B" w:rsidRDefault="00AD2C1B" w:rsidP="00AD2C1B">
            <w:pPr>
              <w:jc w:val="both"/>
              <w:rPr>
                <w:b/>
              </w:rPr>
            </w:pPr>
            <w:r w:rsidRPr="008C7199">
              <w:rPr>
                <w:b/>
              </w:rPr>
              <w:t>Doporučená:</w:t>
            </w:r>
          </w:p>
          <w:p w14:paraId="2BDFC73C" w14:textId="178D3336" w:rsidR="00AD2C1B" w:rsidRPr="00F40DC5" w:rsidRDefault="00AD2C1B" w:rsidP="00AD2C1B">
            <w:r w:rsidRPr="00F40DC5">
              <w:rPr>
                <w:rFonts w:eastAsia="Arial Unicode MS" w:hint="eastAsia"/>
              </w:rPr>
              <w:t>BURIANOVÁ, Miroslava. Móda v ulicích protektorátu. Pra</w:t>
            </w:r>
            <w:r>
              <w:rPr>
                <w:rFonts w:eastAsia="Arial Unicode MS" w:hint="eastAsia"/>
              </w:rPr>
              <w:t>ha: Národní muzeum, 2013</w:t>
            </w:r>
            <w:r>
              <w:rPr>
                <w:rFonts w:eastAsia="Arial Unicode MS"/>
              </w:rPr>
              <w:t>.</w:t>
            </w:r>
            <w:r w:rsidRPr="00F40DC5">
              <w:rPr>
                <w:rFonts w:eastAsia="Arial Unicode MS" w:hint="eastAsia"/>
              </w:rPr>
              <w:t xml:space="preserve"> ISBN 9788070363973.</w:t>
            </w:r>
          </w:p>
          <w:p w14:paraId="42EB1FF0" w14:textId="3AF32077" w:rsidR="00AD2C1B" w:rsidRPr="008C7199" w:rsidRDefault="00AD2C1B" w:rsidP="00AD2C1B">
            <w:pPr>
              <w:shd w:val="clear" w:color="auto" w:fill="FFFFFF"/>
            </w:pPr>
            <w:r w:rsidRPr="008C7199">
              <w:rPr>
                <w:i/>
              </w:rPr>
              <w:t>Christian Dior. Designer of dreams</w:t>
            </w:r>
            <w:r w:rsidRPr="008C7199">
              <w:t xml:space="preserve">.  New </w:t>
            </w:r>
            <w:r>
              <w:t xml:space="preserve">York: Thames Hudson 2018. </w:t>
            </w:r>
            <w:r w:rsidRPr="008C7199">
              <w:t xml:space="preserve">ISBN 978-0-500-02154-5 </w:t>
            </w:r>
          </w:p>
          <w:p w14:paraId="51351D8B" w14:textId="4FD1DD0B" w:rsidR="00AD2C1B" w:rsidRDefault="00AD2C1B" w:rsidP="00AD2C1B">
            <w:pPr>
              <w:shd w:val="clear" w:color="auto" w:fill="FFFFFF"/>
            </w:pPr>
            <w:r w:rsidRPr="008C7199">
              <w:t xml:space="preserve">GIDEL, Henry. </w:t>
            </w:r>
            <w:r w:rsidRPr="008C7199">
              <w:rPr>
                <w:i/>
              </w:rPr>
              <w:t>Coco Chanel</w:t>
            </w:r>
            <w:r>
              <w:t>. Praha: Garamond 2008.</w:t>
            </w:r>
            <w:r w:rsidRPr="008C7199">
              <w:t xml:space="preserve"> ISBN 978-80-7407-022-8.</w:t>
            </w:r>
          </w:p>
          <w:p w14:paraId="7DBB31C9" w14:textId="2AE6F4E2" w:rsidR="00AD2C1B" w:rsidRPr="008C7199" w:rsidRDefault="00AD2C1B" w:rsidP="00AD2C1B">
            <w:pPr>
              <w:jc w:val="both"/>
            </w:pPr>
            <w:r w:rsidRPr="00E12084">
              <w:rPr>
                <w:rFonts w:eastAsia="Arial Unicode MS"/>
                <w:shd w:val="clear" w:color="auto" w:fill="FFFFFF"/>
              </w:rPr>
              <w:t>JAROŠOVÁ, Helena. </w:t>
            </w:r>
            <w:r w:rsidRPr="00E12084">
              <w:rPr>
                <w:rFonts w:eastAsia="Arial Unicode MS"/>
                <w:i/>
                <w:iCs/>
                <w:shd w:val="clear" w:color="auto" w:fill="FFFFFF"/>
              </w:rPr>
              <w:t>Oděv, móda, tvorba</w:t>
            </w:r>
            <w:r>
              <w:rPr>
                <w:rFonts w:eastAsia="Arial Unicode MS"/>
                <w:shd w:val="clear" w:color="auto" w:fill="FFFFFF"/>
              </w:rPr>
              <w:t xml:space="preserve">. V Praze: UMPRUM, 2020. </w:t>
            </w:r>
            <w:r w:rsidRPr="00E12084">
              <w:rPr>
                <w:rFonts w:eastAsia="Arial Unicode MS"/>
                <w:shd w:val="clear" w:color="auto" w:fill="FFFFFF"/>
              </w:rPr>
              <w:t>ISBN 978-80-87989-53-1.</w:t>
            </w:r>
          </w:p>
          <w:p w14:paraId="4CD24D16" w14:textId="77777777" w:rsidR="00A17931" w:rsidRDefault="00AD2C1B" w:rsidP="00AD2C1B">
            <w:pPr>
              <w:jc w:val="both"/>
            </w:pPr>
            <w:r w:rsidRPr="008C7199">
              <w:t xml:space="preserve">KYBALOVÁ, Ludmila. </w:t>
            </w:r>
            <w:r w:rsidRPr="008C7199">
              <w:rPr>
                <w:i/>
              </w:rPr>
              <w:t>Od „zlatých dvacátých“ po Diora</w:t>
            </w:r>
            <w:r w:rsidRPr="008C7199">
              <w:t>. Praha: Nakladate</w:t>
            </w:r>
            <w:r>
              <w:t>lství Lidové noviny 2009.</w:t>
            </w:r>
            <w:r w:rsidRPr="008C7199">
              <w:t xml:space="preserve"> </w:t>
            </w:r>
          </w:p>
          <w:p w14:paraId="1171F97D" w14:textId="7EA2F65D" w:rsidR="00AD2C1B" w:rsidRPr="008C7199" w:rsidRDefault="00AD2C1B" w:rsidP="00AD2C1B">
            <w:pPr>
              <w:jc w:val="both"/>
            </w:pPr>
            <w:r w:rsidRPr="008C7199">
              <w:t>ISBN 978-80-7106-149-6.</w:t>
            </w:r>
          </w:p>
          <w:p w14:paraId="60007AB3" w14:textId="77777777" w:rsidR="00A17931" w:rsidRDefault="00AD2C1B" w:rsidP="00AD2C1B">
            <w:pPr>
              <w:jc w:val="both"/>
            </w:pPr>
            <w:r w:rsidRPr="008C7199">
              <w:t xml:space="preserve">KOGA, Reiko. </w:t>
            </w:r>
            <w:r w:rsidRPr="008C7199">
              <w:rPr>
                <w:i/>
              </w:rPr>
              <w:t>20. století – 1. polovina</w:t>
            </w:r>
            <w:r w:rsidRPr="008C7199">
              <w:t xml:space="preserve">.  In: Móda. Dějiny odívání 18., 19. a 20. století. Praha: Slovart 2003. </w:t>
            </w:r>
          </w:p>
          <w:p w14:paraId="54B1D49A" w14:textId="3AE43636" w:rsidR="00AD2C1B" w:rsidRPr="008718FB" w:rsidRDefault="00AD2C1B" w:rsidP="00AD2C1B">
            <w:pPr>
              <w:jc w:val="both"/>
            </w:pPr>
            <w:r w:rsidRPr="008C7199">
              <w:t xml:space="preserve">ISBN 3-8228–2624-3. </w:t>
            </w:r>
          </w:p>
        </w:tc>
      </w:tr>
      <w:tr w:rsidR="006A7A89" w14:paraId="1A24CC4A" w14:textId="77777777" w:rsidTr="00EE0716">
        <w:trPr>
          <w:trHeight w:val="279"/>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14:paraId="2A22F52F" w14:textId="27387952" w:rsidR="006A7A89" w:rsidRPr="006A7A89" w:rsidRDefault="006A7A89" w:rsidP="006A7A89">
            <w:pPr>
              <w:jc w:val="both"/>
              <w:rPr>
                <w:b/>
                <w:sz w:val="28"/>
                <w:szCs w:val="28"/>
              </w:rPr>
            </w:pPr>
            <w:r w:rsidRPr="006A7A89">
              <w:rPr>
                <w:b/>
                <w:sz w:val="28"/>
                <w:szCs w:val="28"/>
              </w:rPr>
              <w:lastRenderedPageBreak/>
              <w:br w:type="page"/>
              <w:t>B-III – Charakteristika studijního předmětu</w:t>
            </w:r>
          </w:p>
        </w:tc>
      </w:tr>
      <w:tr w:rsidR="006A7A89" w14:paraId="3C6F63D3" w14:textId="77777777" w:rsidTr="006A7A89">
        <w:tc>
          <w:tcPr>
            <w:tcW w:w="3086" w:type="dxa"/>
            <w:tcBorders>
              <w:top w:val="double" w:sz="4" w:space="0" w:color="auto"/>
            </w:tcBorders>
            <w:shd w:val="clear" w:color="auto" w:fill="F7CAAC"/>
          </w:tcPr>
          <w:p w14:paraId="10BDFFEA" w14:textId="77777777" w:rsidR="006A7A89" w:rsidRDefault="006A7A89" w:rsidP="006A7A89">
            <w:pPr>
              <w:rPr>
                <w:b/>
              </w:rPr>
            </w:pPr>
            <w:r>
              <w:rPr>
                <w:b/>
              </w:rPr>
              <w:t>Název studijního předmětu</w:t>
            </w:r>
          </w:p>
        </w:tc>
        <w:tc>
          <w:tcPr>
            <w:tcW w:w="6769" w:type="dxa"/>
            <w:gridSpan w:val="7"/>
            <w:tcBorders>
              <w:top w:val="double" w:sz="4" w:space="0" w:color="auto"/>
            </w:tcBorders>
          </w:tcPr>
          <w:p w14:paraId="640F5CFE" w14:textId="77777777" w:rsidR="006A7A89" w:rsidRDefault="006A7A89" w:rsidP="006A7A89">
            <w:r w:rsidRPr="00562B2C">
              <w:t>Dějiny odívání 8</w:t>
            </w:r>
          </w:p>
        </w:tc>
      </w:tr>
      <w:tr w:rsidR="006A7A89" w14:paraId="397BCDBB" w14:textId="77777777" w:rsidTr="006A7A89">
        <w:tc>
          <w:tcPr>
            <w:tcW w:w="3086" w:type="dxa"/>
            <w:shd w:val="clear" w:color="auto" w:fill="F7CAAC"/>
          </w:tcPr>
          <w:p w14:paraId="1855708B" w14:textId="77777777" w:rsidR="006A7A89" w:rsidRDefault="006A7A89" w:rsidP="006A7A89">
            <w:pPr>
              <w:rPr>
                <w:b/>
              </w:rPr>
            </w:pPr>
            <w:r>
              <w:rPr>
                <w:b/>
              </w:rPr>
              <w:t>Typ předmětu</w:t>
            </w:r>
          </w:p>
        </w:tc>
        <w:tc>
          <w:tcPr>
            <w:tcW w:w="3406" w:type="dxa"/>
            <w:gridSpan w:val="4"/>
          </w:tcPr>
          <w:p w14:paraId="20CB44A3" w14:textId="3AF196CB" w:rsidR="006A7A89" w:rsidRDefault="006A7A89" w:rsidP="006A7A89">
            <w:pPr>
              <w:jc w:val="both"/>
            </w:pPr>
            <w:r>
              <w:t xml:space="preserve">povinný, </w:t>
            </w:r>
            <w:r w:rsidR="00A9280D">
              <w:t>PZ</w:t>
            </w:r>
          </w:p>
        </w:tc>
        <w:tc>
          <w:tcPr>
            <w:tcW w:w="2695" w:type="dxa"/>
            <w:gridSpan w:val="2"/>
            <w:shd w:val="clear" w:color="auto" w:fill="F7CAAC"/>
          </w:tcPr>
          <w:p w14:paraId="3114E746" w14:textId="77777777" w:rsidR="006A7A89" w:rsidRDefault="006A7A89" w:rsidP="006A7A89">
            <w:pPr>
              <w:jc w:val="both"/>
            </w:pPr>
            <w:r>
              <w:rPr>
                <w:b/>
              </w:rPr>
              <w:t>doporučený ročník / semestr</w:t>
            </w:r>
          </w:p>
        </w:tc>
        <w:tc>
          <w:tcPr>
            <w:tcW w:w="668" w:type="dxa"/>
          </w:tcPr>
          <w:p w14:paraId="09F93BE7" w14:textId="77777777" w:rsidR="006A7A89" w:rsidRDefault="006A7A89" w:rsidP="006A7A89">
            <w:pPr>
              <w:jc w:val="both"/>
            </w:pPr>
            <w:r>
              <w:t>1/LS</w:t>
            </w:r>
          </w:p>
        </w:tc>
      </w:tr>
      <w:tr w:rsidR="006A7A89" w14:paraId="51DC5D01" w14:textId="77777777" w:rsidTr="006A7A89">
        <w:tc>
          <w:tcPr>
            <w:tcW w:w="3086" w:type="dxa"/>
            <w:shd w:val="clear" w:color="auto" w:fill="F7CAAC"/>
          </w:tcPr>
          <w:p w14:paraId="5D905D57" w14:textId="77777777" w:rsidR="006A7A89" w:rsidRDefault="006A7A89" w:rsidP="006A7A89">
            <w:pPr>
              <w:rPr>
                <w:b/>
              </w:rPr>
            </w:pPr>
            <w:r>
              <w:rPr>
                <w:b/>
              </w:rPr>
              <w:t>Rozsah studijního předmětu</w:t>
            </w:r>
          </w:p>
        </w:tc>
        <w:tc>
          <w:tcPr>
            <w:tcW w:w="1701" w:type="dxa"/>
            <w:gridSpan w:val="2"/>
          </w:tcPr>
          <w:p w14:paraId="0659CDB7" w14:textId="1CFD5501" w:rsidR="006A7A89" w:rsidRPr="00924110" w:rsidRDefault="00BE6D40" w:rsidP="006A7A89">
            <w:r>
              <w:t>13</w:t>
            </w:r>
            <w:r w:rsidR="00BC3F5F">
              <w:t xml:space="preserve"> </w:t>
            </w:r>
            <w:r>
              <w:t xml:space="preserve">p </w:t>
            </w:r>
          </w:p>
        </w:tc>
        <w:tc>
          <w:tcPr>
            <w:tcW w:w="889" w:type="dxa"/>
            <w:shd w:val="clear" w:color="auto" w:fill="F7CAAC"/>
          </w:tcPr>
          <w:p w14:paraId="3E35A9AA" w14:textId="77777777" w:rsidR="006A7A89" w:rsidRDefault="006A7A89" w:rsidP="006A7A89">
            <w:pPr>
              <w:jc w:val="both"/>
              <w:rPr>
                <w:b/>
              </w:rPr>
            </w:pPr>
            <w:r>
              <w:rPr>
                <w:b/>
              </w:rPr>
              <w:t xml:space="preserve">hod. </w:t>
            </w:r>
          </w:p>
        </w:tc>
        <w:tc>
          <w:tcPr>
            <w:tcW w:w="816" w:type="dxa"/>
          </w:tcPr>
          <w:p w14:paraId="2BBAC3D6" w14:textId="77777777" w:rsidR="006A7A89" w:rsidRDefault="006A7A89" w:rsidP="006A7A89">
            <w:pPr>
              <w:jc w:val="both"/>
            </w:pPr>
            <w:r>
              <w:t>13</w:t>
            </w:r>
          </w:p>
        </w:tc>
        <w:tc>
          <w:tcPr>
            <w:tcW w:w="2156" w:type="dxa"/>
            <w:shd w:val="clear" w:color="auto" w:fill="F7CAAC"/>
          </w:tcPr>
          <w:p w14:paraId="36F7C3DB" w14:textId="77777777" w:rsidR="006A7A89" w:rsidRDefault="006A7A89" w:rsidP="006A7A89">
            <w:pPr>
              <w:jc w:val="both"/>
              <w:rPr>
                <w:b/>
              </w:rPr>
            </w:pPr>
            <w:r>
              <w:rPr>
                <w:b/>
              </w:rPr>
              <w:t>kreditů</w:t>
            </w:r>
          </w:p>
        </w:tc>
        <w:tc>
          <w:tcPr>
            <w:tcW w:w="1207" w:type="dxa"/>
            <w:gridSpan w:val="2"/>
          </w:tcPr>
          <w:p w14:paraId="5A217D9A" w14:textId="77777777" w:rsidR="006A7A89" w:rsidRDefault="006A7A89" w:rsidP="006A7A89">
            <w:pPr>
              <w:jc w:val="both"/>
            </w:pPr>
            <w:r>
              <w:t>2</w:t>
            </w:r>
          </w:p>
        </w:tc>
      </w:tr>
      <w:tr w:rsidR="006A7A89" w14:paraId="18B0F65C" w14:textId="77777777" w:rsidTr="006A7A89">
        <w:tc>
          <w:tcPr>
            <w:tcW w:w="3086" w:type="dxa"/>
            <w:shd w:val="clear" w:color="auto" w:fill="F7CAAC"/>
          </w:tcPr>
          <w:p w14:paraId="0DE8C3F6" w14:textId="77777777" w:rsidR="006A7A89" w:rsidRDefault="006A7A89" w:rsidP="006A7A89">
            <w:pPr>
              <w:rPr>
                <w:b/>
                <w:sz w:val="22"/>
              </w:rPr>
            </w:pPr>
            <w:r>
              <w:rPr>
                <w:b/>
              </w:rPr>
              <w:t>Prerekvizity, korekvizity, ekvivalence</w:t>
            </w:r>
          </w:p>
        </w:tc>
        <w:tc>
          <w:tcPr>
            <w:tcW w:w="6769" w:type="dxa"/>
            <w:gridSpan w:val="7"/>
          </w:tcPr>
          <w:p w14:paraId="35B26A9E" w14:textId="77777777" w:rsidR="006A7A89" w:rsidRDefault="006A7A89" w:rsidP="006A7A89"/>
        </w:tc>
      </w:tr>
      <w:tr w:rsidR="006A7A89" w14:paraId="2CE2586E" w14:textId="77777777" w:rsidTr="006A7A89">
        <w:tc>
          <w:tcPr>
            <w:tcW w:w="3086" w:type="dxa"/>
            <w:shd w:val="clear" w:color="auto" w:fill="F7CAAC"/>
          </w:tcPr>
          <w:p w14:paraId="57E7DB6C" w14:textId="77777777" w:rsidR="006A7A89" w:rsidRDefault="006A7A89" w:rsidP="006A7A89">
            <w:pPr>
              <w:rPr>
                <w:b/>
              </w:rPr>
            </w:pPr>
            <w:r>
              <w:rPr>
                <w:b/>
              </w:rPr>
              <w:t>Způsob ověření studijních výsledků</w:t>
            </w:r>
          </w:p>
        </w:tc>
        <w:tc>
          <w:tcPr>
            <w:tcW w:w="3406" w:type="dxa"/>
            <w:gridSpan w:val="4"/>
          </w:tcPr>
          <w:p w14:paraId="74D99A51" w14:textId="7495429F" w:rsidR="006A7A89" w:rsidRDefault="000E784D" w:rsidP="006A7A89">
            <w:pPr>
              <w:jc w:val="both"/>
            </w:pPr>
            <w:r>
              <w:t>k</w:t>
            </w:r>
            <w:r w:rsidR="00BE6D40">
              <w:t>lasifikovaný zápoče</w:t>
            </w:r>
            <w:r w:rsidR="006A7A89">
              <w:t>t</w:t>
            </w:r>
          </w:p>
        </w:tc>
        <w:tc>
          <w:tcPr>
            <w:tcW w:w="2156" w:type="dxa"/>
            <w:shd w:val="clear" w:color="auto" w:fill="F7CAAC"/>
          </w:tcPr>
          <w:p w14:paraId="5B021EB1" w14:textId="77777777" w:rsidR="006A7A89" w:rsidRDefault="006A7A89" w:rsidP="006A7A89">
            <w:pPr>
              <w:jc w:val="both"/>
              <w:rPr>
                <w:b/>
              </w:rPr>
            </w:pPr>
            <w:r>
              <w:rPr>
                <w:b/>
              </w:rPr>
              <w:t>Forma výuky</w:t>
            </w:r>
          </w:p>
        </w:tc>
        <w:tc>
          <w:tcPr>
            <w:tcW w:w="1207" w:type="dxa"/>
            <w:gridSpan w:val="2"/>
          </w:tcPr>
          <w:p w14:paraId="7B606382" w14:textId="77777777" w:rsidR="006A7A89" w:rsidRDefault="006A7A89" w:rsidP="006A7A89">
            <w:pPr>
              <w:jc w:val="both"/>
            </w:pPr>
            <w:r>
              <w:t>přednáška</w:t>
            </w:r>
          </w:p>
          <w:p w14:paraId="3BD6720E" w14:textId="77777777" w:rsidR="006A7A89" w:rsidRDefault="006A7A89" w:rsidP="006A7A89">
            <w:pPr>
              <w:jc w:val="both"/>
            </w:pPr>
          </w:p>
        </w:tc>
      </w:tr>
      <w:tr w:rsidR="006A7A89" w14:paraId="16F3240D" w14:textId="77777777" w:rsidTr="006A7A89">
        <w:tc>
          <w:tcPr>
            <w:tcW w:w="3086" w:type="dxa"/>
            <w:shd w:val="clear" w:color="auto" w:fill="F7CAAC"/>
          </w:tcPr>
          <w:p w14:paraId="02674988" w14:textId="77777777" w:rsidR="006A7A89" w:rsidRDefault="006A7A89" w:rsidP="006A7A89">
            <w:pPr>
              <w:rPr>
                <w:b/>
              </w:rPr>
            </w:pPr>
            <w:r>
              <w:rPr>
                <w:b/>
              </w:rPr>
              <w:t>Forma způsobu ověření studijních výsledků a další požadavky na studenta</w:t>
            </w:r>
          </w:p>
        </w:tc>
        <w:tc>
          <w:tcPr>
            <w:tcW w:w="6769" w:type="dxa"/>
            <w:gridSpan w:val="7"/>
            <w:tcBorders>
              <w:bottom w:val="nil"/>
            </w:tcBorders>
          </w:tcPr>
          <w:p w14:paraId="4F7CAA84" w14:textId="0D0D96E2" w:rsidR="006A7A89" w:rsidRDefault="00BE6D40" w:rsidP="006A7A89">
            <w:pPr>
              <w:jc w:val="both"/>
            </w:pPr>
            <w:r>
              <w:t>písemná</w:t>
            </w:r>
          </w:p>
          <w:p w14:paraId="7CA66810" w14:textId="77777777" w:rsidR="006A7A89" w:rsidRDefault="006A7A89" w:rsidP="006A7A89">
            <w:pPr>
              <w:jc w:val="both"/>
            </w:pPr>
          </w:p>
        </w:tc>
      </w:tr>
      <w:tr w:rsidR="006A7A89" w14:paraId="02295E4D" w14:textId="77777777" w:rsidTr="008718FB">
        <w:trPr>
          <w:trHeight w:val="95"/>
        </w:trPr>
        <w:tc>
          <w:tcPr>
            <w:tcW w:w="9855" w:type="dxa"/>
            <w:gridSpan w:val="8"/>
            <w:tcBorders>
              <w:top w:val="nil"/>
            </w:tcBorders>
          </w:tcPr>
          <w:p w14:paraId="08BAD27B" w14:textId="77777777" w:rsidR="006A7A89" w:rsidRDefault="006A7A89" w:rsidP="006A7A89"/>
        </w:tc>
      </w:tr>
      <w:tr w:rsidR="004B04B7" w14:paraId="6D2181E1" w14:textId="77777777" w:rsidTr="006A7A89">
        <w:trPr>
          <w:trHeight w:val="197"/>
        </w:trPr>
        <w:tc>
          <w:tcPr>
            <w:tcW w:w="3086" w:type="dxa"/>
            <w:tcBorders>
              <w:top w:val="nil"/>
            </w:tcBorders>
            <w:shd w:val="clear" w:color="auto" w:fill="F7CAAC"/>
          </w:tcPr>
          <w:p w14:paraId="08136A7F" w14:textId="77777777" w:rsidR="004B04B7" w:rsidRDefault="004B04B7" w:rsidP="004B04B7">
            <w:pPr>
              <w:rPr>
                <w:b/>
              </w:rPr>
            </w:pPr>
            <w:r>
              <w:rPr>
                <w:b/>
              </w:rPr>
              <w:t>Garant předmětu</w:t>
            </w:r>
          </w:p>
        </w:tc>
        <w:tc>
          <w:tcPr>
            <w:tcW w:w="6769" w:type="dxa"/>
            <w:gridSpan w:val="7"/>
            <w:tcBorders>
              <w:top w:val="nil"/>
            </w:tcBorders>
          </w:tcPr>
          <w:p w14:paraId="6BE9384B" w14:textId="3CF2CD8D" w:rsidR="004B04B7" w:rsidRPr="00B04147" w:rsidRDefault="004B04B7" w:rsidP="004B04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spacing w:line="256" w:lineRule="auto"/>
              <w:jc w:val="both"/>
              <w:rPr>
                <w:color w:val="FF0000"/>
                <w:lang w:eastAsia="en-US"/>
              </w:rPr>
            </w:pPr>
            <w:r w:rsidRPr="00830928">
              <w:t>MgA. Lenka Mičolová</w:t>
            </w:r>
          </w:p>
        </w:tc>
      </w:tr>
      <w:tr w:rsidR="004B04B7" w14:paraId="4C5DFBD7" w14:textId="77777777" w:rsidTr="006A7A89">
        <w:trPr>
          <w:trHeight w:val="243"/>
        </w:trPr>
        <w:tc>
          <w:tcPr>
            <w:tcW w:w="3086" w:type="dxa"/>
            <w:tcBorders>
              <w:top w:val="nil"/>
            </w:tcBorders>
            <w:shd w:val="clear" w:color="auto" w:fill="F7CAAC"/>
          </w:tcPr>
          <w:p w14:paraId="39809458" w14:textId="77777777" w:rsidR="004B04B7" w:rsidRDefault="004B04B7" w:rsidP="004B04B7">
            <w:pPr>
              <w:rPr>
                <w:b/>
              </w:rPr>
            </w:pPr>
            <w:r>
              <w:rPr>
                <w:b/>
              </w:rPr>
              <w:t>Zapojení garanta do výuky předmětu</w:t>
            </w:r>
          </w:p>
        </w:tc>
        <w:tc>
          <w:tcPr>
            <w:tcW w:w="6769" w:type="dxa"/>
            <w:gridSpan w:val="7"/>
            <w:tcBorders>
              <w:top w:val="nil"/>
            </w:tcBorders>
          </w:tcPr>
          <w:p w14:paraId="14C7B456" w14:textId="0DEADAEA" w:rsidR="004B04B7" w:rsidRDefault="004B04B7" w:rsidP="004B04B7">
            <w:pPr>
              <w:jc w:val="both"/>
            </w:pPr>
            <w:r>
              <w:t>50 %</w:t>
            </w:r>
          </w:p>
        </w:tc>
      </w:tr>
      <w:tr w:rsidR="004B04B7" w14:paraId="3703943C" w14:textId="77777777" w:rsidTr="006A7A89">
        <w:tc>
          <w:tcPr>
            <w:tcW w:w="3086" w:type="dxa"/>
            <w:shd w:val="clear" w:color="auto" w:fill="F7CAAC"/>
          </w:tcPr>
          <w:p w14:paraId="4C935493" w14:textId="77777777" w:rsidR="004B04B7" w:rsidRDefault="004B04B7" w:rsidP="004B04B7">
            <w:pPr>
              <w:rPr>
                <w:b/>
              </w:rPr>
            </w:pPr>
            <w:r>
              <w:rPr>
                <w:b/>
              </w:rPr>
              <w:t>Vyučující</w:t>
            </w:r>
          </w:p>
        </w:tc>
        <w:tc>
          <w:tcPr>
            <w:tcW w:w="6769" w:type="dxa"/>
            <w:gridSpan w:val="7"/>
            <w:tcBorders>
              <w:bottom w:val="nil"/>
            </w:tcBorders>
          </w:tcPr>
          <w:p w14:paraId="4B2073B4" w14:textId="05DCFA02" w:rsidR="004B04B7" w:rsidRPr="00F223A2" w:rsidRDefault="004B04B7" w:rsidP="004B04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FF0000"/>
              </w:rPr>
            </w:pPr>
            <w:r w:rsidRPr="00830928">
              <w:t>MgA. Lenka Mičolová</w:t>
            </w:r>
            <w:r>
              <w:t xml:space="preserve"> 50 %, Mgr. MgA. Adéla Kučera Malendová 50 %</w:t>
            </w:r>
          </w:p>
        </w:tc>
      </w:tr>
      <w:tr w:rsidR="006A7A89" w14:paraId="738A1CF1" w14:textId="77777777" w:rsidTr="008718FB">
        <w:trPr>
          <w:trHeight w:val="95"/>
        </w:trPr>
        <w:tc>
          <w:tcPr>
            <w:tcW w:w="9855" w:type="dxa"/>
            <w:gridSpan w:val="8"/>
            <w:tcBorders>
              <w:top w:val="nil"/>
            </w:tcBorders>
          </w:tcPr>
          <w:p w14:paraId="1F5AA574" w14:textId="77777777" w:rsidR="006A7A89" w:rsidRDefault="006A7A89" w:rsidP="006A7A89">
            <w:pPr>
              <w:jc w:val="both"/>
            </w:pPr>
          </w:p>
        </w:tc>
      </w:tr>
      <w:tr w:rsidR="006A7A89" w14:paraId="201A291D" w14:textId="77777777" w:rsidTr="006A7A89">
        <w:tc>
          <w:tcPr>
            <w:tcW w:w="3086" w:type="dxa"/>
            <w:shd w:val="clear" w:color="auto" w:fill="F7CAAC"/>
          </w:tcPr>
          <w:p w14:paraId="14854689" w14:textId="77777777" w:rsidR="006A7A89" w:rsidRDefault="006A7A89" w:rsidP="006A7A89">
            <w:pPr>
              <w:jc w:val="both"/>
              <w:rPr>
                <w:b/>
              </w:rPr>
            </w:pPr>
            <w:r>
              <w:rPr>
                <w:b/>
              </w:rPr>
              <w:t>Stručná anotace předmětu</w:t>
            </w:r>
          </w:p>
        </w:tc>
        <w:tc>
          <w:tcPr>
            <w:tcW w:w="6769" w:type="dxa"/>
            <w:gridSpan w:val="7"/>
            <w:tcBorders>
              <w:bottom w:val="nil"/>
            </w:tcBorders>
          </w:tcPr>
          <w:p w14:paraId="57EFA858" w14:textId="77777777" w:rsidR="006A7A89" w:rsidRDefault="006A7A89" w:rsidP="006A7A89">
            <w:pPr>
              <w:jc w:val="both"/>
            </w:pPr>
          </w:p>
        </w:tc>
      </w:tr>
      <w:tr w:rsidR="006A7A89" w14:paraId="27E54486" w14:textId="77777777" w:rsidTr="006A7A89">
        <w:trPr>
          <w:trHeight w:val="3938"/>
        </w:trPr>
        <w:tc>
          <w:tcPr>
            <w:tcW w:w="9855" w:type="dxa"/>
            <w:gridSpan w:val="8"/>
            <w:tcBorders>
              <w:top w:val="nil"/>
              <w:bottom w:val="single" w:sz="12" w:space="0" w:color="auto"/>
            </w:tcBorders>
          </w:tcPr>
          <w:p w14:paraId="6BCC75D3" w14:textId="75777192" w:rsidR="00F013E3" w:rsidRDefault="006A7A89" w:rsidP="00204F2A">
            <w:pPr>
              <w:jc w:val="both"/>
            </w:pPr>
            <w:r>
              <w:t xml:space="preserve">Cílem předmětu je seznámit studenty se změnami v rámci tvorby, výroby, distribuce a prodeje módy ve změněných společenských podmínkách po druhé světové válce. Studenti získají základní znalosti dalšího vývoje haute couture </w:t>
            </w:r>
            <w:r w:rsidR="008718FB">
              <w:br/>
            </w:r>
            <w:r>
              <w:t>a módního designu, včetně profese módního designera. Budou se orientovat v problematice vývoje módy a módního designu ve druhé polovině 20. století v kontextu rychle se měnících společenských, kulturních a technologických podmínek. Předmět prezentuje vývoj módy v jednotlivých dekádách jednak skrze dílo klíčových tvůrců, kteří se svou tvorbou zásadně podíleli na proměně módního designu (výběr materiálu, silueta, konstrukční řešení, módní detail, celkový vzhled aj.) a zároveň jej představuje v kontextu širších společensko-kulturních podmínek.</w:t>
            </w:r>
          </w:p>
          <w:p w14:paraId="698CC573" w14:textId="52F067D7" w:rsidR="006A7A89" w:rsidRPr="00F34DCC" w:rsidRDefault="006A7A89" w:rsidP="00204F2A">
            <w:pPr>
              <w:ind w:left="360"/>
              <w:jc w:val="both"/>
            </w:pPr>
            <w:r w:rsidRPr="00F34DCC">
              <w:t xml:space="preserve">1. Revoluční šedesátá </w:t>
            </w:r>
            <w:r>
              <w:t>léta</w:t>
            </w:r>
            <w:r w:rsidRPr="00F34DCC">
              <w:t xml:space="preserve"> –</w:t>
            </w:r>
            <w:r>
              <w:t xml:space="preserve"> </w:t>
            </w:r>
            <w:r w:rsidRPr="00F34DCC">
              <w:t>společenská atmosféra a změny v rámci módního systému.</w:t>
            </w:r>
          </w:p>
          <w:p w14:paraId="587FBD8B" w14:textId="77777777" w:rsidR="006A7A89" w:rsidRPr="00F34DCC" w:rsidRDefault="006A7A89" w:rsidP="00204F2A">
            <w:pPr>
              <w:ind w:left="360"/>
              <w:jc w:val="both"/>
            </w:pPr>
            <w:r w:rsidRPr="00F34DCC">
              <w:t xml:space="preserve">2. Pierre </w:t>
            </w:r>
            <w:r w:rsidRPr="005F59CD">
              <w:t>Cardin, André Courrèges,</w:t>
            </w:r>
            <w:r w:rsidRPr="00F34DCC">
              <w:t xml:space="preserve"> Yves Saint Laurent.</w:t>
            </w:r>
          </w:p>
          <w:p w14:paraId="3797657F" w14:textId="5AA6F66C" w:rsidR="006A7A89" w:rsidRPr="00F34DCC" w:rsidRDefault="006A7A89" w:rsidP="00204F2A">
            <w:pPr>
              <w:ind w:left="360"/>
              <w:jc w:val="both"/>
            </w:pPr>
            <w:r w:rsidRPr="00F34DCC">
              <w:t xml:space="preserve">3. Nástup módy </w:t>
            </w:r>
            <w:r w:rsidR="00A7260C" w:rsidRPr="00F34DCC">
              <w:t>ulice – antimóda</w:t>
            </w:r>
            <w:r w:rsidRPr="00F34DCC">
              <w:t xml:space="preserve"> hippies.</w:t>
            </w:r>
          </w:p>
          <w:p w14:paraId="461D9779" w14:textId="759E97D6" w:rsidR="006A7A89" w:rsidRPr="00F34DCC" w:rsidRDefault="006A7A89" w:rsidP="00204F2A">
            <w:pPr>
              <w:ind w:left="360"/>
              <w:jc w:val="both"/>
            </w:pPr>
            <w:r w:rsidRPr="00F34DCC">
              <w:t xml:space="preserve">4. Vznik nového centra italské módy v </w:t>
            </w:r>
            <w:r w:rsidR="00A7260C" w:rsidRPr="00F34DCC">
              <w:t>Milán</w:t>
            </w:r>
            <w:r w:rsidR="00A7260C">
              <w:t>ě</w:t>
            </w:r>
            <w:r w:rsidR="00A7260C" w:rsidRPr="00F34DCC">
              <w:t xml:space="preserve"> – Giorgio</w:t>
            </w:r>
            <w:r w:rsidRPr="00F34DCC">
              <w:t xml:space="preserve"> Armani, Gianni Versace. </w:t>
            </w:r>
          </w:p>
          <w:p w14:paraId="7848CABB" w14:textId="676D4177" w:rsidR="006A7A89" w:rsidRPr="00F34DCC" w:rsidRDefault="00F013E3" w:rsidP="00204F2A">
            <w:pPr>
              <w:ind w:left="360"/>
              <w:jc w:val="both"/>
            </w:pPr>
            <w:r>
              <w:t xml:space="preserve">5. První vlna </w:t>
            </w:r>
            <w:r w:rsidR="00A7260C">
              <w:t>Japo</w:t>
            </w:r>
            <w:r w:rsidR="00A7260C" w:rsidRPr="00F34DCC">
              <w:t>ců v</w:t>
            </w:r>
            <w:r w:rsidR="006A7A89" w:rsidRPr="00F34DCC">
              <w:t xml:space="preserve"> </w:t>
            </w:r>
            <w:r w:rsidR="00A7260C" w:rsidRPr="00F34DCC">
              <w:t>Paříži – Kenzo</w:t>
            </w:r>
            <w:r w:rsidR="006A7A89" w:rsidRPr="00F34DCC">
              <w:t xml:space="preserve"> Takada, Issey Miyake. </w:t>
            </w:r>
          </w:p>
          <w:p w14:paraId="1B96569B" w14:textId="77777777" w:rsidR="006A7A89" w:rsidRPr="00F34DCC" w:rsidRDefault="006A7A89" w:rsidP="00204F2A">
            <w:pPr>
              <w:ind w:left="360"/>
              <w:jc w:val="both"/>
            </w:pPr>
            <w:r w:rsidRPr="00F34DCC">
              <w:t>6. Americká koncepce značky v mód</w:t>
            </w:r>
            <w:r>
              <w:t>ě</w:t>
            </w:r>
            <w:r w:rsidRPr="00F34DCC">
              <w:t xml:space="preserve"> – Calvin Klein, Ralph Lauren, Roy Halston Frowick.</w:t>
            </w:r>
          </w:p>
          <w:p w14:paraId="718536B9" w14:textId="77777777" w:rsidR="006A7A89" w:rsidRPr="00F34DCC" w:rsidRDefault="006A7A89" w:rsidP="00204F2A">
            <w:pPr>
              <w:ind w:left="360"/>
              <w:jc w:val="both"/>
            </w:pPr>
            <w:r w:rsidRPr="00F34DCC">
              <w:t xml:space="preserve">7. </w:t>
            </w:r>
            <w:r w:rsidRPr="00F925E9">
              <w:t>Londýnský punk a Vivienne Westwood.</w:t>
            </w:r>
          </w:p>
          <w:p w14:paraId="1E913CD0" w14:textId="60881C38" w:rsidR="006A7A89" w:rsidRPr="00F34DCC" w:rsidRDefault="006A7A89" w:rsidP="00204F2A">
            <w:pPr>
              <w:ind w:left="360"/>
              <w:jc w:val="both"/>
            </w:pPr>
            <w:r w:rsidRPr="00F34DCC">
              <w:t xml:space="preserve">8. Nový rozměr luxusní módy v 80. </w:t>
            </w:r>
            <w:r w:rsidR="00A7260C" w:rsidRPr="00F34DCC">
              <w:t>letech – Karl</w:t>
            </w:r>
            <w:r w:rsidRPr="00F34DCC">
              <w:t xml:space="preserve"> Lagerfeld, Jean Paul Gaultier, Christian Lacroix, Azzedine Alaïa</w:t>
            </w:r>
            <w:r>
              <w:t>.</w:t>
            </w:r>
          </w:p>
          <w:p w14:paraId="44D6B6BA" w14:textId="6D183C15" w:rsidR="006A7A89" w:rsidRPr="00F34DCC" w:rsidRDefault="006A7A89" w:rsidP="00204F2A">
            <w:pPr>
              <w:ind w:left="360"/>
              <w:jc w:val="both"/>
            </w:pPr>
            <w:r w:rsidRPr="00F34DCC">
              <w:t xml:space="preserve">9. Japonská </w:t>
            </w:r>
            <w:r w:rsidR="00A7260C" w:rsidRPr="00F34DCC">
              <w:t xml:space="preserve">avantgarda </w:t>
            </w:r>
            <w:r w:rsidR="00A7260C">
              <w:t>– Rei</w:t>
            </w:r>
            <w:r w:rsidRPr="00F34DCC">
              <w:t xml:space="preserve"> Kawakubo a Yohji Yamamoto. Dekonstruktivismus – Antwerp six a Martin Margiela.</w:t>
            </w:r>
          </w:p>
          <w:p w14:paraId="7C2CDC20" w14:textId="1699ABC0" w:rsidR="006A7A89" w:rsidRPr="00F34DCC" w:rsidRDefault="006A7A89" w:rsidP="00204F2A">
            <w:pPr>
              <w:ind w:left="360"/>
              <w:jc w:val="both"/>
            </w:pPr>
            <w:r w:rsidRPr="00F34DCC">
              <w:t>10. Minimali</w:t>
            </w:r>
            <w:r>
              <w:t>s</w:t>
            </w:r>
            <w:r w:rsidRPr="00F34DCC">
              <w:t xml:space="preserve">mus 90. </w:t>
            </w:r>
            <w:r w:rsidR="00A7260C" w:rsidRPr="00F34DCC">
              <w:t>let – Jil</w:t>
            </w:r>
            <w:r w:rsidRPr="00F34DCC">
              <w:t xml:space="preserve"> Sander.</w:t>
            </w:r>
          </w:p>
          <w:p w14:paraId="6005C0AB" w14:textId="77777777" w:rsidR="006A7A89" w:rsidRDefault="006A7A89" w:rsidP="00204F2A">
            <w:pPr>
              <w:ind w:left="360"/>
              <w:jc w:val="both"/>
            </w:pPr>
            <w:r w:rsidRPr="00F34DCC">
              <w:t>11. Renesance velkých módních domů a značek – Miuccia Prada, Tom Ford, John Galliano, Alexander McQueen.</w:t>
            </w:r>
          </w:p>
          <w:p w14:paraId="534A072E" w14:textId="5C43DFA0" w:rsidR="00F013E3" w:rsidRPr="002A0FCF" w:rsidRDefault="006A7A89" w:rsidP="00204F2A">
            <w:pPr>
              <w:ind w:left="357"/>
              <w:jc w:val="both"/>
            </w:pPr>
            <w:r w:rsidRPr="00F34DCC">
              <w:t xml:space="preserve">12. Grunge Marca Jacobse a retro styl návrhářské dvojice Dolce </w:t>
            </w:r>
            <w:r>
              <w:t>&amp;</w:t>
            </w:r>
            <w:r w:rsidRPr="00F34DCC">
              <w:t xml:space="preserve"> Gabbana.  </w:t>
            </w:r>
          </w:p>
          <w:p w14:paraId="1516D490" w14:textId="274D15CC" w:rsidR="006A7A89" w:rsidRPr="00AF68B3" w:rsidRDefault="006A7A89" w:rsidP="00204F2A">
            <w:pPr>
              <w:jc w:val="both"/>
            </w:pPr>
            <w:r w:rsidRPr="00774A7C">
              <w:t>Student se orientuje ve vývoji módy v</w:t>
            </w:r>
            <w:r>
              <w:t xml:space="preserve"> druhé polovině </w:t>
            </w:r>
            <w:r w:rsidRPr="00774A7C">
              <w:t>20. století. Zná specifika jednotlivých období vzhledem k dané společensko</w:t>
            </w:r>
            <w:r>
              <w:t>-</w:t>
            </w:r>
            <w:r w:rsidRPr="00774A7C">
              <w:t>kulturní situaci. Rozpozná tvorbu klíčových módních tvůrců a kriticky hodnotí jejich přínos pro vývoj módního designu.</w:t>
            </w:r>
          </w:p>
        </w:tc>
      </w:tr>
      <w:tr w:rsidR="006A7A89" w14:paraId="707122E0" w14:textId="77777777" w:rsidTr="006A7A89">
        <w:trPr>
          <w:trHeight w:val="265"/>
        </w:trPr>
        <w:tc>
          <w:tcPr>
            <w:tcW w:w="3653" w:type="dxa"/>
            <w:gridSpan w:val="2"/>
            <w:tcBorders>
              <w:top w:val="nil"/>
            </w:tcBorders>
            <w:shd w:val="clear" w:color="auto" w:fill="F7CAAC"/>
          </w:tcPr>
          <w:p w14:paraId="2182829A" w14:textId="77777777" w:rsidR="006A7A89" w:rsidRDefault="006A7A89" w:rsidP="006A7A89">
            <w:pPr>
              <w:jc w:val="both"/>
            </w:pPr>
            <w:r>
              <w:rPr>
                <w:b/>
              </w:rPr>
              <w:t>Studijní literatura a studijní pomůcky</w:t>
            </w:r>
          </w:p>
        </w:tc>
        <w:tc>
          <w:tcPr>
            <w:tcW w:w="6202" w:type="dxa"/>
            <w:gridSpan w:val="6"/>
            <w:tcBorders>
              <w:top w:val="nil"/>
              <w:bottom w:val="nil"/>
            </w:tcBorders>
          </w:tcPr>
          <w:p w14:paraId="26D91115" w14:textId="77777777" w:rsidR="006A7A89" w:rsidRDefault="006A7A89" w:rsidP="006A7A89">
            <w:pPr>
              <w:jc w:val="both"/>
            </w:pPr>
          </w:p>
        </w:tc>
      </w:tr>
      <w:tr w:rsidR="006A7A89" w:rsidRPr="003F7F55" w14:paraId="36CB03EF" w14:textId="77777777" w:rsidTr="00204F2A">
        <w:trPr>
          <w:trHeight w:val="141"/>
        </w:trPr>
        <w:tc>
          <w:tcPr>
            <w:tcW w:w="9855" w:type="dxa"/>
            <w:gridSpan w:val="8"/>
            <w:tcBorders>
              <w:top w:val="nil"/>
            </w:tcBorders>
          </w:tcPr>
          <w:p w14:paraId="3F53D9D2" w14:textId="77777777" w:rsidR="006A7A89" w:rsidRPr="00B11C5A" w:rsidRDefault="006A7A89" w:rsidP="00E153D9">
            <w:pPr>
              <w:rPr>
                <w:b/>
              </w:rPr>
            </w:pPr>
            <w:r w:rsidRPr="00B11C5A">
              <w:rPr>
                <w:b/>
              </w:rPr>
              <w:t>Povinná:</w:t>
            </w:r>
          </w:p>
          <w:p w14:paraId="0ED81D3E" w14:textId="4984C394" w:rsidR="006A7A89" w:rsidRPr="00B11C5A" w:rsidRDefault="00216150" w:rsidP="00454B80">
            <w:pPr>
              <w:shd w:val="clear" w:color="auto" w:fill="FFFFFF"/>
            </w:pPr>
            <w:r>
              <w:t>F</w:t>
            </w:r>
            <w:r w:rsidR="006A7A89" w:rsidRPr="00B11C5A">
              <w:t xml:space="preserve">FOULKES, Fiona. </w:t>
            </w:r>
            <w:r w:rsidR="006A7A89" w:rsidRPr="00B11C5A">
              <w:rPr>
                <w:i/>
              </w:rPr>
              <w:t>Abeceda módy</w:t>
            </w:r>
            <w:r w:rsidR="00F013E3">
              <w:t>. Bratislav</w:t>
            </w:r>
            <w:r w:rsidR="00EE0468">
              <w:t>a</w:t>
            </w:r>
            <w:r w:rsidR="00F013E3">
              <w:t>:</w:t>
            </w:r>
            <w:r w:rsidR="006A7A89" w:rsidRPr="00B11C5A">
              <w:t xml:space="preserve"> Slovart 2012. ISBN 978-80-556-0479-4.</w:t>
            </w:r>
          </w:p>
          <w:p w14:paraId="13E67FBC" w14:textId="05BEB36C" w:rsidR="006A7A89" w:rsidRPr="00B11C5A" w:rsidRDefault="006A7A89" w:rsidP="00E153D9">
            <w:r w:rsidRPr="00B11C5A">
              <w:t xml:space="preserve">FOGGOVÁ, Marnie. </w:t>
            </w:r>
            <w:r w:rsidRPr="00B11C5A">
              <w:rPr>
                <w:i/>
              </w:rPr>
              <w:t>Móda</w:t>
            </w:r>
            <w:r w:rsidR="00F013E3">
              <w:t>. Praha:</w:t>
            </w:r>
            <w:r w:rsidRPr="00B11C5A">
              <w:t xml:space="preserve"> Slovart 2013. ISBN 978-80-7391-224-6. (5. kapitola).</w:t>
            </w:r>
          </w:p>
          <w:p w14:paraId="17D16C7B" w14:textId="2745A58E" w:rsidR="006A7A89" w:rsidRPr="00B11C5A" w:rsidRDefault="006A7A89" w:rsidP="00E153D9">
            <w:r w:rsidRPr="00B11C5A">
              <w:t xml:space="preserve">LAPŠANSKÁ, Dana. Ed. Think fashion. </w:t>
            </w:r>
            <w:r w:rsidRPr="00B11C5A">
              <w:rPr>
                <w:i/>
              </w:rPr>
              <w:t>História módy od Wortha po súčasnosť</w:t>
            </w:r>
            <w:r w:rsidRPr="00B11C5A">
              <w:t xml:space="preserve">. </w:t>
            </w:r>
            <w:r w:rsidR="00A7260C" w:rsidRPr="00B11C5A">
              <w:t>Bratislava: VŠVU</w:t>
            </w:r>
            <w:r w:rsidRPr="00B11C5A">
              <w:t xml:space="preserve"> 2016. </w:t>
            </w:r>
            <w:r w:rsidR="00454B80">
              <w:br/>
            </w:r>
            <w:r w:rsidRPr="00B11C5A">
              <w:t xml:space="preserve">ISBN </w:t>
            </w:r>
            <w:r w:rsidR="00F013E3">
              <w:t xml:space="preserve">978-80-8189-005-5. </w:t>
            </w:r>
            <w:r w:rsidRPr="00B11C5A">
              <w:t>(7. – 11. kapitola).</w:t>
            </w:r>
          </w:p>
          <w:p w14:paraId="583B7AEE" w14:textId="37BA62F9" w:rsidR="006A7A89" w:rsidRPr="00B11C5A" w:rsidRDefault="006A7A89" w:rsidP="00454B80">
            <w:pPr>
              <w:shd w:val="clear" w:color="auto" w:fill="FFFFFF"/>
            </w:pPr>
            <w:r w:rsidRPr="00B11C5A">
              <w:t xml:space="preserve">LIPOVETSKY, Gilles. </w:t>
            </w:r>
            <w:r w:rsidRPr="00B11C5A">
              <w:rPr>
                <w:i/>
              </w:rPr>
              <w:t>Říše pomíjivosti</w:t>
            </w:r>
            <w:r w:rsidRPr="00B11C5A">
              <w:t xml:space="preserve">. </w:t>
            </w:r>
            <w:r w:rsidRPr="00A66377">
              <w:rPr>
                <w:i/>
                <w:iCs/>
              </w:rPr>
              <w:t>Móda a její úděl v moderních společnostech</w:t>
            </w:r>
            <w:r w:rsidRPr="00B11C5A">
              <w:t xml:space="preserve">. Praha: Prostor 2010. </w:t>
            </w:r>
            <w:r w:rsidR="00454B80">
              <w:br/>
            </w:r>
            <w:r w:rsidRPr="00B11C5A">
              <w:t>ISBN 978-80-7260-229-2</w:t>
            </w:r>
          </w:p>
          <w:p w14:paraId="7CE7EAE7" w14:textId="35ECF847" w:rsidR="006A7A89" w:rsidRPr="00B11C5A" w:rsidRDefault="006A7A89" w:rsidP="00E153D9">
            <w:r w:rsidRPr="00B11C5A">
              <w:t xml:space="preserve">SEELING, Charlotte. </w:t>
            </w:r>
            <w:r w:rsidRPr="00B11C5A">
              <w:rPr>
                <w:i/>
              </w:rPr>
              <w:t>Fashion.</w:t>
            </w:r>
            <w:r w:rsidRPr="00B11C5A">
              <w:t xml:space="preserve"> </w:t>
            </w:r>
            <w:r w:rsidRPr="00F77BF7">
              <w:rPr>
                <w:i/>
                <w:iCs/>
              </w:rPr>
              <w:t>150 Years Couturier</w:t>
            </w:r>
            <w:r w:rsidR="00F013E3" w:rsidRPr="00F77BF7">
              <w:rPr>
                <w:i/>
                <w:iCs/>
              </w:rPr>
              <w:t xml:space="preserve">s, Designers, Labels.  </w:t>
            </w:r>
            <w:r w:rsidR="00F013E3">
              <w:t>Potsdam:</w:t>
            </w:r>
            <w:r w:rsidR="00F013E3" w:rsidRPr="00B11C5A">
              <w:t xml:space="preserve"> h. f. ullmann</w:t>
            </w:r>
            <w:r w:rsidRPr="00B11C5A">
              <w:t xml:space="preserve"> 2010. </w:t>
            </w:r>
            <w:r w:rsidR="00F35143">
              <w:br/>
            </w:r>
            <w:r w:rsidRPr="00B11C5A">
              <w:t>ISBN 978-</w:t>
            </w:r>
            <w:r w:rsidR="00A7260C" w:rsidRPr="00B11C5A">
              <w:t>3–8381</w:t>
            </w:r>
            <w:r w:rsidRPr="00B11C5A">
              <w:t>-5588-8. (5.</w:t>
            </w:r>
            <w:r w:rsidR="000857FF">
              <w:t>-</w:t>
            </w:r>
            <w:r w:rsidRPr="00B11C5A">
              <w:t>14. kapitola).</w:t>
            </w:r>
          </w:p>
          <w:p w14:paraId="682B9614" w14:textId="77777777" w:rsidR="006A7A89" w:rsidRPr="00B11C5A" w:rsidRDefault="006A7A89" w:rsidP="00E153D9">
            <w:pPr>
              <w:rPr>
                <w:b/>
              </w:rPr>
            </w:pPr>
            <w:r w:rsidRPr="00B11C5A">
              <w:rPr>
                <w:b/>
              </w:rPr>
              <w:t>Doporučená:</w:t>
            </w:r>
          </w:p>
          <w:p w14:paraId="6B296856" w14:textId="42EE42C8" w:rsidR="006A7A89" w:rsidRPr="00B11C5A" w:rsidRDefault="006A7A89" w:rsidP="00E153D9">
            <w:r w:rsidRPr="00B11C5A">
              <w:t xml:space="preserve">BAUDOT, François. </w:t>
            </w:r>
            <w:r w:rsidRPr="00B11C5A">
              <w:rPr>
                <w:i/>
              </w:rPr>
              <w:t>Móda storočia</w:t>
            </w:r>
            <w:r w:rsidRPr="00B11C5A">
              <w:t>. Bratislava</w:t>
            </w:r>
            <w:r w:rsidR="00EE0468">
              <w:t>:</w:t>
            </w:r>
            <w:r w:rsidRPr="00B11C5A">
              <w:t xml:space="preserve"> Ikar 2001. ISBN 80-551-0127-2. </w:t>
            </w:r>
          </w:p>
          <w:p w14:paraId="046DC828" w14:textId="5CD3D9C0" w:rsidR="00AB3D29" w:rsidRDefault="00AB3D29" w:rsidP="00454B80">
            <w:pPr>
              <w:shd w:val="clear" w:color="auto" w:fill="FFFFFF"/>
            </w:pPr>
            <w:r w:rsidRPr="00B11C5A">
              <w:t xml:space="preserve">CALLAHANOVÁ, Maureen. </w:t>
            </w:r>
            <w:r w:rsidRPr="00B11C5A">
              <w:rPr>
                <w:i/>
              </w:rPr>
              <w:t>Champagne supernovy</w:t>
            </w:r>
            <w:r w:rsidRPr="00B11C5A">
              <w:t>. Praha: Slovart 2015. ISBN 978-80-7529-098-4.</w:t>
            </w:r>
          </w:p>
          <w:p w14:paraId="2E949ABD" w14:textId="4BDB52B9" w:rsidR="006A7A89" w:rsidRPr="00B11C5A" w:rsidRDefault="006A7A89" w:rsidP="0098653B">
            <w:pPr>
              <w:shd w:val="clear" w:color="auto" w:fill="FFFFFF"/>
            </w:pPr>
            <w:r w:rsidRPr="00B11C5A">
              <w:t xml:space="preserve">GUCCIi, Patricia. </w:t>
            </w:r>
            <w:r w:rsidRPr="00B11C5A">
              <w:rPr>
                <w:i/>
              </w:rPr>
              <w:t>Ve jménu Gucci</w:t>
            </w:r>
            <w:r w:rsidRPr="00B11C5A">
              <w:t>. Brno: JOTA 2016. ISBN 978-80-7462-997-6.</w:t>
            </w:r>
          </w:p>
          <w:p w14:paraId="160102EE" w14:textId="0AC14BF2" w:rsidR="006A7A89" w:rsidRPr="00B11C5A" w:rsidRDefault="006A7A89" w:rsidP="00502EB8">
            <w:pPr>
              <w:shd w:val="clear" w:color="auto" w:fill="FFFFFF"/>
            </w:pPr>
            <w:r w:rsidRPr="00B11C5A">
              <w:t xml:space="preserve">FRANKEL, Susannah. </w:t>
            </w:r>
            <w:r w:rsidRPr="00B11C5A">
              <w:rPr>
                <w:i/>
              </w:rPr>
              <w:t>Prada. Catwalk</w:t>
            </w:r>
            <w:r w:rsidRPr="00B11C5A">
              <w:t>. The Complete Collections. London: Thames Hudson</w:t>
            </w:r>
            <w:r w:rsidR="009C2110">
              <w:t>,</w:t>
            </w:r>
            <w:r w:rsidRPr="00B11C5A">
              <w:t xml:space="preserve"> 2019. </w:t>
            </w:r>
            <w:r w:rsidR="00F35143">
              <w:br/>
            </w:r>
            <w:r w:rsidRPr="00B11C5A">
              <w:t>ISBN 978-0-500-02204-7.</w:t>
            </w:r>
          </w:p>
          <w:p w14:paraId="2C81C79C" w14:textId="0B9906CB" w:rsidR="006A7A89" w:rsidRDefault="006A7A89" w:rsidP="006A7A89">
            <w:pPr>
              <w:rPr>
                <w:rFonts w:eastAsia="Arial Unicode MS"/>
              </w:rPr>
            </w:pPr>
            <w:r w:rsidRPr="00F8687C">
              <w:rPr>
                <w:rFonts w:eastAsia="Arial Unicode MS" w:hint="eastAsia"/>
              </w:rPr>
              <w:t>HLAVÁČKOVÁ, Konstantina. </w:t>
            </w:r>
            <w:r w:rsidRPr="00F013E3">
              <w:rPr>
                <w:rFonts w:eastAsia="Arial Unicode MS" w:hint="eastAsia"/>
                <w:i/>
              </w:rPr>
              <w:t>Móda za železnou oponou: společnost, oděvy a lidé v Československu 1948-1989.</w:t>
            </w:r>
            <w:r w:rsidRPr="00F8687C">
              <w:rPr>
                <w:rFonts w:eastAsia="Arial Unicode MS" w:hint="eastAsia"/>
              </w:rPr>
              <w:t xml:space="preserve"> Praha: Grada Publishing, 2016</w:t>
            </w:r>
            <w:r w:rsidR="0026138B">
              <w:rPr>
                <w:rFonts w:eastAsia="Arial Unicode MS"/>
              </w:rPr>
              <w:t>.</w:t>
            </w:r>
            <w:r w:rsidRPr="00F8687C">
              <w:rPr>
                <w:rFonts w:eastAsia="Arial Unicode MS" w:hint="eastAsia"/>
              </w:rPr>
              <w:t xml:space="preserve"> ISBN 9788024758336.</w:t>
            </w:r>
          </w:p>
          <w:p w14:paraId="134E1D69" w14:textId="4CE83559" w:rsidR="006A7A89" w:rsidRPr="008718FB" w:rsidRDefault="006A7A89" w:rsidP="006A7A89">
            <w:pPr>
              <w:jc w:val="both"/>
            </w:pPr>
            <w:r w:rsidRPr="00E12084">
              <w:rPr>
                <w:rFonts w:eastAsia="Arial Unicode MS"/>
                <w:shd w:val="clear" w:color="auto" w:fill="FFFFFF"/>
              </w:rPr>
              <w:t>JAROŠOVÁ, Helena. </w:t>
            </w:r>
            <w:r w:rsidRPr="00E12084">
              <w:rPr>
                <w:rFonts w:eastAsia="Arial Unicode MS"/>
                <w:i/>
                <w:iCs/>
                <w:shd w:val="clear" w:color="auto" w:fill="FFFFFF"/>
              </w:rPr>
              <w:t>Oděv, móda, tvorba</w:t>
            </w:r>
            <w:r w:rsidRPr="00E12084">
              <w:rPr>
                <w:rFonts w:eastAsia="Arial Unicode MS"/>
                <w:shd w:val="clear" w:color="auto" w:fill="FFFFFF"/>
              </w:rPr>
              <w:t>. V Praze: UMPRUM, 2020</w:t>
            </w:r>
            <w:r w:rsidR="0026138B">
              <w:rPr>
                <w:rFonts w:eastAsia="Arial Unicode MS"/>
                <w:shd w:val="clear" w:color="auto" w:fill="FFFFFF"/>
              </w:rPr>
              <w:t>.</w:t>
            </w:r>
            <w:r w:rsidRPr="00E12084">
              <w:rPr>
                <w:rFonts w:eastAsia="Arial Unicode MS"/>
                <w:shd w:val="clear" w:color="auto" w:fill="FFFFFF"/>
              </w:rPr>
              <w:t xml:space="preserve"> ISBN 978-80-87989-53-1.</w:t>
            </w:r>
          </w:p>
        </w:tc>
      </w:tr>
      <w:tr w:rsidR="006A7A89" w14:paraId="6BF01FA2" w14:textId="77777777" w:rsidTr="006A7A89">
        <w:tc>
          <w:tcPr>
            <w:tcW w:w="9855" w:type="dxa"/>
            <w:gridSpan w:val="8"/>
            <w:tcBorders>
              <w:bottom w:val="double" w:sz="4" w:space="0" w:color="auto"/>
            </w:tcBorders>
            <w:shd w:val="clear" w:color="auto" w:fill="BDD6EE"/>
          </w:tcPr>
          <w:p w14:paraId="55710596" w14:textId="1FD634B9" w:rsidR="006A7A89" w:rsidRDefault="006A7A89" w:rsidP="006A7A89">
            <w:pPr>
              <w:jc w:val="both"/>
              <w:rPr>
                <w:b/>
                <w:sz w:val="28"/>
              </w:rPr>
            </w:pPr>
            <w:r>
              <w:lastRenderedPageBreak/>
              <w:br w:type="page"/>
            </w:r>
            <w:r>
              <w:rPr>
                <w:b/>
                <w:sz w:val="28"/>
              </w:rPr>
              <w:t>B-III – Charakteristika studijního předmětu</w:t>
            </w:r>
          </w:p>
        </w:tc>
      </w:tr>
      <w:tr w:rsidR="006A7A89" w14:paraId="55754EAA" w14:textId="77777777" w:rsidTr="006A7A89">
        <w:tc>
          <w:tcPr>
            <w:tcW w:w="3086" w:type="dxa"/>
            <w:tcBorders>
              <w:top w:val="double" w:sz="4" w:space="0" w:color="auto"/>
            </w:tcBorders>
            <w:shd w:val="clear" w:color="auto" w:fill="F7CAAC"/>
          </w:tcPr>
          <w:p w14:paraId="75FA8960" w14:textId="77777777" w:rsidR="006A7A89" w:rsidRDefault="006A7A89" w:rsidP="006A7A89">
            <w:pPr>
              <w:rPr>
                <w:b/>
              </w:rPr>
            </w:pPr>
            <w:r>
              <w:rPr>
                <w:b/>
              </w:rPr>
              <w:t>Název studijního předmětu</w:t>
            </w:r>
          </w:p>
        </w:tc>
        <w:tc>
          <w:tcPr>
            <w:tcW w:w="6769" w:type="dxa"/>
            <w:gridSpan w:val="7"/>
            <w:tcBorders>
              <w:top w:val="double" w:sz="4" w:space="0" w:color="auto"/>
            </w:tcBorders>
          </w:tcPr>
          <w:p w14:paraId="27752E13" w14:textId="77777777" w:rsidR="006A7A89" w:rsidRDefault="006A7A89" w:rsidP="006A7A89">
            <w:pPr>
              <w:jc w:val="both"/>
            </w:pPr>
            <w:r>
              <w:t>Dějiny odívání 9</w:t>
            </w:r>
          </w:p>
        </w:tc>
      </w:tr>
      <w:tr w:rsidR="006A7A89" w14:paraId="381A818A" w14:textId="77777777" w:rsidTr="006A7A89">
        <w:tc>
          <w:tcPr>
            <w:tcW w:w="3086" w:type="dxa"/>
            <w:shd w:val="clear" w:color="auto" w:fill="F7CAAC"/>
          </w:tcPr>
          <w:p w14:paraId="1057BFB4" w14:textId="77777777" w:rsidR="006A7A89" w:rsidRDefault="006A7A89" w:rsidP="006A7A89">
            <w:pPr>
              <w:rPr>
                <w:b/>
              </w:rPr>
            </w:pPr>
            <w:r>
              <w:rPr>
                <w:b/>
              </w:rPr>
              <w:t>Typ předmětu</w:t>
            </w:r>
          </w:p>
        </w:tc>
        <w:tc>
          <w:tcPr>
            <w:tcW w:w="3406" w:type="dxa"/>
            <w:gridSpan w:val="4"/>
          </w:tcPr>
          <w:p w14:paraId="11621E1B" w14:textId="68BCB8CB" w:rsidR="006A7A89" w:rsidRDefault="006A7A89" w:rsidP="006A7A89">
            <w:pPr>
              <w:jc w:val="both"/>
            </w:pPr>
            <w:r>
              <w:t xml:space="preserve">povinný, </w:t>
            </w:r>
            <w:r w:rsidR="00A9280D">
              <w:t>PZ</w:t>
            </w:r>
          </w:p>
        </w:tc>
        <w:tc>
          <w:tcPr>
            <w:tcW w:w="2695" w:type="dxa"/>
            <w:gridSpan w:val="2"/>
            <w:shd w:val="clear" w:color="auto" w:fill="F7CAAC"/>
          </w:tcPr>
          <w:p w14:paraId="7C29B0BF" w14:textId="77777777" w:rsidR="006A7A89" w:rsidRDefault="006A7A89" w:rsidP="006A7A89">
            <w:pPr>
              <w:jc w:val="both"/>
            </w:pPr>
            <w:r>
              <w:rPr>
                <w:b/>
              </w:rPr>
              <w:t>doporučený ročník / semestr</w:t>
            </w:r>
          </w:p>
        </w:tc>
        <w:tc>
          <w:tcPr>
            <w:tcW w:w="668" w:type="dxa"/>
          </w:tcPr>
          <w:p w14:paraId="666E7F67" w14:textId="77777777" w:rsidR="006A7A89" w:rsidRDefault="006A7A89" w:rsidP="006A7A89">
            <w:pPr>
              <w:jc w:val="both"/>
            </w:pPr>
            <w:r>
              <w:t>2/ZS</w:t>
            </w:r>
          </w:p>
        </w:tc>
      </w:tr>
      <w:tr w:rsidR="006A7A89" w14:paraId="1A881A5A" w14:textId="77777777" w:rsidTr="006A7A89">
        <w:tc>
          <w:tcPr>
            <w:tcW w:w="3086" w:type="dxa"/>
            <w:shd w:val="clear" w:color="auto" w:fill="F7CAAC"/>
          </w:tcPr>
          <w:p w14:paraId="6BE84CEB" w14:textId="77777777" w:rsidR="006A7A89" w:rsidRDefault="006A7A89" w:rsidP="006A7A89">
            <w:pPr>
              <w:rPr>
                <w:b/>
              </w:rPr>
            </w:pPr>
            <w:r>
              <w:rPr>
                <w:b/>
              </w:rPr>
              <w:t>Rozsah studijního předmětu</w:t>
            </w:r>
          </w:p>
        </w:tc>
        <w:tc>
          <w:tcPr>
            <w:tcW w:w="1701" w:type="dxa"/>
            <w:gridSpan w:val="2"/>
            <w:shd w:val="clear" w:color="auto" w:fill="auto"/>
          </w:tcPr>
          <w:p w14:paraId="49DBBFA4" w14:textId="3DB2C2A2" w:rsidR="006A7A89" w:rsidRDefault="006A7A89" w:rsidP="006A7A89">
            <w:pPr>
              <w:jc w:val="both"/>
            </w:pPr>
            <w:r>
              <w:t>26</w:t>
            </w:r>
            <w:r w:rsidR="00BC3F5F">
              <w:t xml:space="preserve"> </w:t>
            </w:r>
            <w:r w:rsidRPr="009D61ED">
              <w:t xml:space="preserve">p </w:t>
            </w:r>
          </w:p>
        </w:tc>
        <w:tc>
          <w:tcPr>
            <w:tcW w:w="889" w:type="dxa"/>
            <w:shd w:val="clear" w:color="auto" w:fill="F7CAAC"/>
          </w:tcPr>
          <w:p w14:paraId="0E53E28E" w14:textId="77777777" w:rsidR="006A7A89" w:rsidRDefault="006A7A89" w:rsidP="006A7A89">
            <w:pPr>
              <w:jc w:val="both"/>
              <w:rPr>
                <w:b/>
              </w:rPr>
            </w:pPr>
            <w:r>
              <w:rPr>
                <w:b/>
              </w:rPr>
              <w:t xml:space="preserve">hod. </w:t>
            </w:r>
          </w:p>
        </w:tc>
        <w:tc>
          <w:tcPr>
            <w:tcW w:w="816" w:type="dxa"/>
          </w:tcPr>
          <w:p w14:paraId="43270B3F" w14:textId="77777777" w:rsidR="006A7A89" w:rsidRDefault="006A7A89" w:rsidP="006A7A89">
            <w:pPr>
              <w:jc w:val="both"/>
            </w:pPr>
            <w:r>
              <w:t>26</w:t>
            </w:r>
          </w:p>
        </w:tc>
        <w:tc>
          <w:tcPr>
            <w:tcW w:w="2156" w:type="dxa"/>
            <w:shd w:val="clear" w:color="auto" w:fill="F7CAAC"/>
          </w:tcPr>
          <w:p w14:paraId="4BE7496D" w14:textId="77777777" w:rsidR="006A7A89" w:rsidRDefault="006A7A89" w:rsidP="006A7A89">
            <w:pPr>
              <w:jc w:val="both"/>
              <w:rPr>
                <w:b/>
              </w:rPr>
            </w:pPr>
            <w:r>
              <w:rPr>
                <w:b/>
              </w:rPr>
              <w:t>kreditů</w:t>
            </w:r>
          </w:p>
        </w:tc>
        <w:tc>
          <w:tcPr>
            <w:tcW w:w="1207" w:type="dxa"/>
            <w:gridSpan w:val="2"/>
          </w:tcPr>
          <w:p w14:paraId="02F8B6C3" w14:textId="77777777" w:rsidR="006A7A89" w:rsidRDefault="006A7A89" w:rsidP="006A7A89">
            <w:pPr>
              <w:jc w:val="both"/>
            </w:pPr>
            <w:r>
              <w:t>2</w:t>
            </w:r>
          </w:p>
        </w:tc>
      </w:tr>
      <w:tr w:rsidR="006A7A89" w14:paraId="34E53B06" w14:textId="77777777" w:rsidTr="006A7A89">
        <w:tc>
          <w:tcPr>
            <w:tcW w:w="3086" w:type="dxa"/>
            <w:shd w:val="clear" w:color="auto" w:fill="F7CAAC"/>
          </w:tcPr>
          <w:p w14:paraId="7267BB6C" w14:textId="77777777" w:rsidR="006A7A89" w:rsidRDefault="006A7A89" w:rsidP="006A7A89">
            <w:pPr>
              <w:rPr>
                <w:b/>
                <w:sz w:val="22"/>
              </w:rPr>
            </w:pPr>
            <w:r>
              <w:rPr>
                <w:b/>
              </w:rPr>
              <w:t>Prerekvizity, korekvizity, ekvivalence</w:t>
            </w:r>
          </w:p>
        </w:tc>
        <w:tc>
          <w:tcPr>
            <w:tcW w:w="6769" w:type="dxa"/>
            <w:gridSpan w:val="7"/>
          </w:tcPr>
          <w:p w14:paraId="108E0F14" w14:textId="77777777" w:rsidR="006A7A89" w:rsidRDefault="006A7A89" w:rsidP="006A7A89">
            <w:pPr>
              <w:jc w:val="both"/>
            </w:pPr>
          </w:p>
        </w:tc>
      </w:tr>
      <w:tr w:rsidR="006A7A89" w14:paraId="139943AB" w14:textId="77777777" w:rsidTr="006A7A89">
        <w:tc>
          <w:tcPr>
            <w:tcW w:w="3086" w:type="dxa"/>
            <w:shd w:val="clear" w:color="auto" w:fill="F7CAAC"/>
          </w:tcPr>
          <w:p w14:paraId="591616F7" w14:textId="77777777" w:rsidR="006A7A89" w:rsidRDefault="006A7A89" w:rsidP="006A7A89">
            <w:pPr>
              <w:rPr>
                <w:b/>
              </w:rPr>
            </w:pPr>
            <w:r>
              <w:rPr>
                <w:b/>
              </w:rPr>
              <w:t>Způsob ověření studijních výsledků</w:t>
            </w:r>
          </w:p>
        </w:tc>
        <w:tc>
          <w:tcPr>
            <w:tcW w:w="3406" w:type="dxa"/>
            <w:gridSpan w:val="4"/>
          </w:tcPr>
          <w:p w14:paraId="3F7BEE01" w14:textId="77777777" w:rsidR="006A7A89" w:rsidRDefault="006A7A89" w:rsidP="006A7A89">
            <w:pPr>
              <w:jc w:val="both"/>
            </w:pPr>
            <w:r>
              <w:t>klasifikovaný zápočet</w:t>
            </w:r>
          </w:p>
        </w:tc>
        <w:tc>
          <w:tcPr>
            <w:tcW w:w="2156" w:type="dxa"/>
            <w:shd w:val="clear" w:color="auto" w:fill="F7CAAC"/>
          </w:tcPr>
          <w:p w14:paraId="106661E6" w14:textId="77777777" w:rsidR="006A7A89" w:rsidRDefault="006A7A89" w:rsidP="006A7A89">
            <w:pPr>
              <w:jc w:val="both"/>
              <w:rPr>
                <w:b/>
              </w:rPr>
            </w:pPr>
            <w:r>
              <w:rPr>
                <w:b/>
              </w:rPr>
              <w:t>Forma výuky</w:t>
            </w:r>
          </w:p>
        </w:tc>
        <w:tc>
          <w:tcPr>
            <w:tcW w:w="1207" w:type="dxa"/>
            <w:gridSpan w:val="2"/>
          </w:tcPr>
          <w:p w14:paraId="42C67D9C" w14:textId="77777777" w:rsidR="006A7A89" w:rsidRDefault="006A7A89" w:rsidP="006A7A89">
            <w:pPr>
              <w:jc w:val="both"/>
            </w:pPr>
            <w:r>
              <w:t>přednáška</w:t>
            </w:r>
          </w:p>
          <w:p w14:paraId="53CDA755" w14:textId="77777777" w:rsidR="006A7A89" w:rsidRDefault="006A7A89" w:rsidP="006A7A89">
            <w:pPr>
              <w:jc w:val="both"/>
            </w:pPr>
          </w:p>
        </w:tc>
      </w:tr>
      <w:tr w:rsidR="006A7A89" w14:paraId="493CBD62" w14:textId="77777777" w:rsidTr="006A7A89">
        <w:tc>
          <w:tcPr>
            <w:tcW w:w="3086" w:type="dxa"/>
            <w:shd w:val="clear" w:color="auto" w:fill="F7CAAC"/>
          </w:tcPr>
          <w:p w14:paraId="79C5BE26" w14:textId="77777777" w:rsidR="006A7A89" w:rsidRDefault="006A7A89" w:rsidP="006A7A89">
            <w:pPr>
              <w:rPr>
                <w:b/>
              </w:rPr>
            </w:pPr>
            <w:r>
              <w:rPr>
                <w:b/>
              </w:rPr>
              <w:t>Forma způsobu ověření studijních výsledků a další požadavky na studenta</w:t>
            </w:r>
          </w:p>
        </w:tc>
        <w:tc>
          <w:tcPr>
            <w:tcW w:w="6769" w:type="dxa"/>
            <w:gridSpan w:val="7"/>
            <w:tcBorders>
              <w:bottom w:val="nil"/>
            </w:tcBorders>
          </w:tcPr>
          <w:p w14:paraId="321CBF80" w14:textId="250DB9C6" w:rsidR="006A7A89" w:rsidRDefault="00BE6D40" w:rsidP="006A7A89">
            <w:pPr>
              <w:jc w:val="both"/>
            </w:pPr>
            <w:r>
              <w:t xml:space="preserve">písemná </w:t>
            </w:r>
          </w:p>
          <w:p w14:paraId="13EB698B" w14:textId="77777777" w:rsidR="006A7A89" w:rsidRDefault="006A7A89" w:rsidP="006A7A89">
            <w:pPr>
              <w:jc w:val="both"/>
            </w:pPr>
          </w:p>
        </w:tc>
      </w:tr>
      <w:tr w:rsidR="006A7A89" w14:paraId="632FC76E" w14:textId="77777777" w:rsidTr="008718FB">
        <w:trPr>
          <w:trHeight w:val="108"/>
        </w:trPr>
        <w:tc>
          <w:tcPr>
            <w:tcW w:w="9855" w:type="dxa"/>
            <w:gridSpan w:val="8"/>
            <w:tcBorders>
              <w:top w:val="nil"/>
            </w:tcBorders>
          </w:tcPr>
          <w:p w14:paraId="3A3A21CF" w14:textId="77777777" w:rsidR="006A7A89" w:rsidRDefault="006A7A89" w:rsidP="006A7A89"/>
        </w:tc>
      </w:tr>
      <w:tr w:rsidR="004B04B7" w14:paraId="73483008" w14:textId="77777777" w:rsidTr="006A7A89">
        <w:trPr>
          <w:trHeight w:val="197"/>
        </w:trPr>
        <w:tc>
          <w:tcPr>
            <w:tcW w:w="3086" w:type="dxa"/>
            <w:tcBorders>
              <w:top w:val="nil"/>
            </w:tcBorders>
            <w:shd w:val="clear" w:color="auto" w:fill="F7CAAC"/>
          </w:tcPr>
          <w:p w14:paraId="3B02C0DF" w14:textId="77777777" w:rsidR="004B04B7" w:rsidRDefault="004B04B7" w:rsidP="004B04B7">
            <w:pPr>
              <w:rPr>
                <w:b/>
              </w:rPr>
            </w:pPr>
            <w:r>
              <w:rPr>
                <w:b/>
              </w:rPr>
              <w:t>Garant předmětu</w:t>
            </w:r>
          </w:p>
        </w:tc>
        <w:tc>
          <w:tcPr>
            <w:tcW w:w="6769" w:type="dxa"/>
            <w:gridSpan w:val="7"/>
            <w:tcBorders>
              <w:top w:val="nil"/>
            </w:tcBorders>
          </w:tcPr>
          <w:p w14:paraId="73ADF2CA" w14:textId="5EFD7E67" w:rsidR="004B04B7" w:rsidRDefault="004B04B7" w:rsidP="004B04B7">
            <w:pPr>
              <w:jc w:val="both"/>
            </w:pPr>
            <w:r w:rsidRPr="00830928">
              <w:t>MgA. Lenka Mičolová</w:t>
            </w:r>
          </w:p>
        </w:tc>
      </w:tr>
      <w:tr w:rsidR="004B04B7" w14:paraId="3E788482" w14:textId="77777777" w:rsidTr="006A7A89">
        <w:trPr>
          <w:trHeight w:val="243"/>
        </w:trPr>
        <w:tc>
          <w:tcPr>
            <w:tcW w:w="3086" w:type="dxa"/>
            <w:tcBorders>
              <w:top w:val="nil"/>
            </w:tcBorders>
            <w:shd w:val="clear" w:color="auto" w:fill="F7CAAC"/>
          </w:tcPr>
          <w:p w14:paraId="33679E77" w14:textId="77777777" w:rsidR="004B04B7" w:rsidRDefault="004B04B7" w:rsidP="004B04B7">
            <w:pPr>
              <w:rPr>
                <w:b/>
              </w:rPr>
            </w:pPr>
            <w:r>
              <w:rPr>
                <w:b/>
              </w:rPr>
              <w:t>Zapojení garanta do výuky předmětu</w:t>
            </w:r>
          </w:p>
        </w:tc>
        <w:tc>
          <w:tcPr>
            <w:tcW w:w="6769" w:type="dxa"/>
            <w:gridSpan w:val="7"/>
            <w:tcBorders>
              <w:top w:val="nil"/>
            </w:tcBorders>
          </w:tcPr>
          <w:p w14:paraId="293702F0" w14:textId="3DE7219D" w:rsidR="004B04B7" w:rsidRDefault="004B04B7" w:rsidP="004B04B7">
            <w:pPr>
              <w:jc w:val="both"/>
            </w:pPr>
            <w:r>
              <w:t>50 %</w:t>
            </w:r>
          </w:p>
        </w:tc>
      </w:tr>
      <w:tr w:rsidR="004B04B7" w14:paraId="06FB291A" w14:textId="77777777" w:rsidTr="006A7A89">
        <w:tc>
          <w:tcPr>
            <w:tcW w:w="3086" w:type="dxa"/>
            <w:shd w:val="clear" w:color="auto" w:fill="F7CAAC"/>
          </w:tcPr>
          <w:p w14:paraId="30804878" w14:textId="77777777" w:rsidR="004B04B7" w:rsidRDefault="004B04B7" w:rsidP="004B04B7">
            <w:pPr>
              <w:rPr>
                <w:b/>
              </w:rPr>
            </w:pPr>
            <w:r>
              <w:rPr>
                <w:b/>
              </w:rPr>
              <w:t>Vyučující</w:t>
            </w:r>
          </w:p>
        </w:tc>
        <w:tc>
          <w:tcPr>
            <w:tcW w:w="6769" w:type="dxa"/>
            <w:gridSpan w:val="7"/>
            <w:tcBorders>
              <w:bottom w:val="nil"/>
            </w:tcBorders>
          </w:tcPr>
          <w:p w14:paraId="4468E3E2" w14:textId="670168F6" w:rsidR="004B04B7" w:rsidRPr="00F223A2" w:rsidRDefault="004B04B7" w:rsidP="004B04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FF0000"/>
              </w:rPr>
            </w:pPr>
            <w:r w:rsidRPr="00830928">
              <w:t>MgA. Lenka Mičolová</w:t>
            </w:r>
            <w:r>
              <w:t xml:space="preserve"> 50 %, Mgr. MgA. Adéla Kučera Malendová 50 %</w:t>
            </w:r>
          </w:p>
        </w:tc>
      </w:tr>
      <w:tr w:rsidR="006A7A89" w14:paraId="640F119F" w14:textId="77777777" w:rsidTr="008718FB">
        <w:trPr>
          <w:trHeight w:val="95"/>
        </w:trPr>
        <w:tc>
          <w:tcPr>
            <w:tcW w:w="9855" w:type="dxa"/>
            <w:gridSpan w:val="8"/>
            <w:tcBorders>
              <w:top w:val="nil"/>
            </w:tcBorders>
          </w:tcPr>
          <w:p w14:paraId="6C646F4F" w14:textId="77777777" w:rsidR="006A7A89" w:rsidRDefault="006A7A89" w:rsidP="006A7A89">
            <w:pPr>
              <w:jc w:val="both"/>
            </w:pPr>
          </w:p>
        </w:tc>
      </w:tr>
      <w:tr w:rsidR="006A7A89" w14:paraId="424B6D4E" w14:textId="77777777" w:rsidTr="006A7A89">
        <w:tc>
          <w:tcPr>
            <w:tcW w:w="3086" w:type="dxa"/>
            <w:shd w:val="clear" w:color="auto" w:fill="F7CAAC"/>
          </w:tcPr>
          <w:p w14:paraId="3123FE91" w14:textId="77777777" w:rsidR="006A7A89" w:rsidRDefault="006A7A89" w:rsidP="006A7A89">
            <w:pPr>
              <w:jc w:val="both"/>
              <w:rPr>
                <w:b/>
              </w:rPr>
            </w:pPr>
            <w:r>
              <w:rPr>
                <w:b/>
              </w:rPr>
              <w:t>Stručná anotace předmětu</w:t>
            </w:r>
          </w:p>
        </w:tc>
        <w:tc>
          <w:tcPr>
            <w:tcW w:w="6769" w:type="dxa"/>
            <w:gridSpan w:val="7"/>
            <w:tcBorders>
              <w:bottom w:val="nil"/>
            </w:tcBorders>
          </w:tcPr>
          <w:p w14:paraId="4CE9D98A" w14:textId="77777777" w:rsidR="006A7A89" w:rsidRDefault="006A7A89" w:rsidP="006A7A89">
            <w:pPr>
              <w:jc w:val="both"/>
            </w:pPr>
          </w:p>
        </w:tc>
      </w:tr>
      <w:tr w:rsidR="006A7A89" w14:paraId="11191E61" w14:textId="77777777" w:rsidTr="006A7A89">
        <w:trPr>
          <w:trHeight w:val="3938"/>
        </w:trPr>
        <w:tc>
          <w:tcPr>
            <w:tcW w:w="9855" w:type="dxa"/>
            <w:gridSpan w:val="8"/>
            <w:tcBorders>
              <w:top w:val="nil"/>
              <w:bottom w:val="single" w:sz="12" w:space="0" w:color="auto"/>
            </w:tcBorders>
          </w:tcPr>
          <w:p w14:paraId="29618D8B" w14:textId="1488FBEB" w:rsidR="006A7A89" w:rsidRPr="00204F2A" w:rsidRDefault="006A7A89" w:rsidP="00204F2A">
            <w:pPr>
              <w:spacing w:after="120"/>
              <w:jc w:val="both"/>
            </w:pPr>
            <w:r w:rsidRPr="00B46BF5">
              <w:t xml:space="preserve">Cílem předmětu je poskytnout studentům přehled vývoje módního designu od počátku 21. století do současnosti. Studenti budou znát soudobé tendence v rámci tvorby módního designu a budou se orientovat v nových výzvách módního průmyslu. Na základě relevantních studií, analýz a průzkumů získají základní znalosti o </w:t>
            </w:r>
            <w:r w:rsidR="00F013E3" w:rsidRPr="00B46BF5">
              <w:t>pojmech, jako</w:t>
            </w:r>
            <w:r w:rsidRPr="00B46BF5">
              <w:t xml:space="preserve"> jsou transparentnost a trvalá udržitelnost, materiálová revoluce, trvale udržitelný obchodní model a inovativní společensky relevantní design. </w:t>
            </w:r>
          </w:p>
          <w:p w14:paraId="1E7FE0AB" w14:textId="77777777" w:rsidR="006A7A89" w:rsidRPr="00B46BF5" w:rsidRDefault="006A7A89" w:rsidP="00D3581F">
            <w:pPr>
              <w:pStyle w:val="Odstavecseseznamem"/>
              <w:numPr>
                <w:ilvl w:val="0"/>
                <w:numId w:val="63"/>
              </w:numPr>
              <w:spacing w:after="160" w:line="259" w:lineRule="auto"/>
              <w:jc w:val="both"/>
            </w:pPr>
            <w:r w:rsidRPr="00B46BF5">
              <w:t>Společenská atmosféra po vstupu do nového století.</w:t>
            </w:r>
          </w:p>
          <w:p w14:paraId="2ADACB6D" w14:textId="77777777" w:rsidR="006A7A89" w:rsidRPr="00B46BF5" w:rsidRDefault="006A7A89" w:rsidP="00D3581F">
            <w:pPr>
              <w:pStyle w:val="Odstavecseseznamem"/>
              <w:numPr>
                <w:ilvl w:val="0"/>
                <w:numId w:val="63"/>
              </w:numPr>
              <w:spacing w:after="160" w:line="259" w:lineRule="auto"/>
              <w:jc w:val="both"/>
            </w:pPr>
            <w:r w:rsidRPr="00B46BF5">
              <w:t>Nový model výroby, distribuce a prodeje módy – fast fashion.</w:t>
            </w:r>
          </w:p>
          <w:p w14:paraId="26BADD21" w14:textId="77777777" w:rsidR="006A7A89" w:rsidRPr="00B46BF5" w:rsidRDefault="006A7A89" w:rsidP="00D3581F">
            <w:pPr>
              <w:pStyle w:val="Odstavecseseznamem"/>
              <w:numPr>
                <w:ilvl w:val="0"/>
                <w:numId w:val="63"/>
              </w:numPr>
              <w:spacing w:after="160" w:line="259" w:lineRule="auto"/>
              <w:jc w:val="both"/>
            </w:pPr>
            <w:r w:rsidRPr="00B46BF5">
              <w:t>Návrháři vs. módní řetězce.</w:t>
            </w:r>
          </w:p>
          <w:p w14:paraId="69C20E3B" w14:textId="77777777" w:rsidR="006A7A89" w:rsidRPr="00B46BF5" w:rsidRDefault="006A7A89" w:rsidP="00D3581F">
            <w:pPr>
              <w:pStyle w:val="Odstavecseseznamem"/>
              <w:numPr>
                <w:ilvl w:val="0"/>
                <w:numId w:val="63"/>
              </w:numPr>
              <w:spacing w:after="160" w:line="259" w:lineRule="auto"/>
              <w:jc w:val="both"/>
            </w:pPr>
            <w:r w:rsidRPr="00B46BF5">
              <w:t>BIS kolekce, massclusivity a demi-couture.</w:t>
            </w:r>
          </w:p>
          <w:p w14:paraId="54A8E611" w14:textId="77777777" w:rsidR="006A7A89" w:rsidRPr="00B46BF5" w:rsidRDefault="006A7A89" w:rsidP="00D3581F">
            <w:pPr>
              <w:pStyle w:val="Odstavecseseznamem"/>
              <w:numPr>
                <w:ilvl w:val="0"/>
                <w:numId w:val="63"/>
              </w:numPr>
              <w:spacing w:after="160" w:line="259" w:lineRule="auto"/>
              <w:jc w:val="both"/>
            </w:pPr>
            <w:r w:rsidRPr="00B46BF5">
              <w:t>Módní design v první dekádě 21. století.</w:t>
            </w:r>
          </w:p>
          <w:p w14:paraId="6E8F04F2" w14:textId="77777777" w:rsidR="006A7A89" w:rsidRPr="00B46BF5" w:rsidRDefault="006A7A89" w:rsidP="00D3581F">
            <w:pPr>
              <w:pStyle w:val="Odstavecseseznamem"/>
              <w:numPr>
                <w:ilvl w:val="0"/>
                <w:numId w:val="63"/>
              </w:numPr>
              <w:spacing w:after="160" w:line="259" w:lineRule="auto"/>
              <w:jc w:val="both"/>
            </w:pPr>
            <w:r w:rsidRPr="00B46BF5">
              <w:t>Nicolas Ghesquière, Hedi Slimane, Alber Elbaz.</w:t>
            </w:r>
          </w:p>
          <w:p w14:paraId="7FBDB1E5" w14:textId="77777777" w:rsidR="006A7A89" w:rsidRPr="00B46BF5" w:rsidRDefault="006A7A89" w:rsidP="00D3581F">
            <w:pPr>
              <w:pStyle w:val="Odstavecseseznamem"/>
              <w:numPr>
                <w:ilvl w:val="0"/>
                <w:numId w:val="63"/>
              </w:numPr>
              <w:spacing w:after="160" w:line="259" w:lineRule="auto"/>
              <w:jc w:val="both"/>
            </w:pPr>
            <w:r w:rsidRPr="00B46BF5">
              <w:t xml:space="preserve">Sportswear jako technologický akcelerátor módního designu. </w:t>
            </w:r>
          </w:p>
          <w:p w14:paraId="2B5E934E" w14:textId="77777777" w:rsidR="006A7A89" w:rsidRPr="00B46BF5" w:rsidRDefault="006A7A89" w:rsidP="00D3581F">
            <w:pPr>
              <w:pStyle w:val="Odstavecseseznamem"/>
              <w:numPr>
                <w:ilvl w:val="0"/>
                <w:numId w:val="63"/>
              </w:numPr>
              <w:spacing w:after="160" w:line="259" w:lineRule="auto"/>
              <w:jc w:val="both"/>
            </w:pPr>
            <w:r w:rsidRPr="00B46BF5">
              <w:t>Streetwear jako stylistický akcelerátor módního designu.</w:t>
            </w:r>
          </w:p>
          <w:p w14:paraId="6645ED94" w14:textId="77777777" w:rsidR="006A7A89" w:rsidRPr="00B46BF5" w:rsidRDefault="006A7A89" w:rsidP="00D3581F">
            <w:pPr>
              <w:pStyle w:val="Odstavecseseznamem"/>
              <w:numPr>
                <w:ilvl w:val="0"/>
                <w:numId w:val="63"/>
              </w:numPr>
              <w:spacing w:after="160" w:line="259" w:lineRule="auto"/>
              <w:jc w:val="both"/>
            </w:pPr>
            <w:r w:rsidRPr="00B46BF5">
              <w:t>Informační technologie jako marketingový akcelerátor módního designu.</w:t>
            </w:r>
          </w:p>
          <w:p w14:paraId="23B8233B" w14:textId="77777777" w:rsidR="006A7A89" w:rsidRPr="00B46BF5" w:rsidRDefault="006A7A89" w:rsidP="00D3581F">
            <w:pPr>
              <w:pStyle w:val="Odstavecseseznamem"/>
              <w:numPr>
                <w:ilvl w:val="0"/>
                <w:numId w:val="63"/>
              </w:numPr>
              <w:spacing w:after="160" w:line="259" w:lineRule="auto"/>
              <w:jc w:val="both"/>
            </w:pPr>
            <w:r w:rsidRPr="00B46BF5">
              <w:t xml:space="preserve">Technologie vs. kreativita v módním designu. </w:t>
            </w:r>
          </w:p>
          <w:p w14:paraId="6A2C4774" w14:textId="65E35466" w:rsidR="006A7A89" w:rsidRPr="00B46BF5" w:rsidRDefault="006A7A89" w:rsidP="00D3581F">
            <w:pPr>
              <w:pStyle w:val="Odstavecseseznamem"/>
              <w:numPr>
                <w:ilvl w:val="0"/>
                <w:numId w:val="63"/>
              </w:numPr>
              <w:spacing w:after="160" w:line="259" w:lineRule="auto"/>
              <w:jc w:val="both"/>
            </w:pPr>
            <w:r w:rsidRPr="00B46BF5">
              <w:t xml:space="preserve">Nová generace designerů ve velkých módních domech a </w:t>
            </w:r>
            <w:r w:rsidR="005463BF" w:rsidRPr="00B46BF5">
              <w:t>značkách – Raf</w:t>
            </w:r>
            <w:r w:rsidRPr="00B46BF5">
              <w:t xml:space="preserve"> Simons, Sarah Burton, Maria Grazia Chiuri, Pierpaolo Piccioli.</w:t>
            </w:r>
          </w:p>
          <w:p w14:paraId="37280283" w14:textId="1DF9E8FC" w:rsidR="00F013E3" w:rsidRDefault="006A7A89" w:rsidP="00204F2A">
            <w:pPr>
              <w:pStyle w:val="Odstavecseseznamem"/>
              <w:numPr>
                <w:ilvl w:val="0"/>
                <w:numId w:val="63"/>
              </w:numPr>
              <w:spacing w:after="120"/>
              <w:ind w:left="714" w:hanging="357"/>
              <w:contextualSpacing w:val="0"/>
              <w:jc w:val="both"/>
            </w:pPr>
            <w:r w:rsidRPr="00B46BF5">
              <w:t xml:space="preserve">Transparentnost, udržitelnost a lokální výroba jako silná tendence v tvorbě módního designu.   </w:t>
            </w:r>
          </w:p>
          <w:p w14:paraId="2FA2BC28" w14:textId="4FCAEE62" w:rsidR="006A7A89" w:rsidRPr="00AF68B3" w:rsidRDefault="006A7A89" w:rsidP="006A7A89">
            <w:pPr>
              <w:jc w:val="both"/>
            </w:pPr>
            <w:r>
              <w:t>Student se orientuje ve vývoji módy od počátku 21. století do současnosti. Zná aktuální tendence a výzvy módního designu a průmyslu, rozumí klíčovým pojmům. Kriticky hodnotí získané znalosti vzhledem k vlastní tvorbě.</w:t>
            </w:r>
          </w:p>
        </w:tc>
      </w:tr>
      <w:tr w:rsidR="006A7A89" w14:paraId="3689193C" w14:textId="77777777" w:rsidTr="006A7A89">
        <w:trPr>
          <w:trHeight w:val="265"/>
        </w:trPr>
        <w:tc>
          <w:tcPr>
            <w:tcW w:w="3653" w:type="dxa"/>
            <w:gridSpan w:val="2"/>
            <w:tcBorders>
              <w:top w:val="nil"/>
            </w:tcBorders>
            <w:shd w:val="clear" w:color="auto" w:fill="F7CAAC"/>
          </w:tcPr>
          <w:p w14:paraId="0BAF2C88" w14:textId="77777777" w:rsidR="006A7A89" w:rsidRDefault="006A7A89" w:rsidP="006A7A89">
            <w:pPr>
              <w:jc w:val="both"/>
            </w:pPr>
            <w:r>
              <w:rPr>
                <w:b/>
              </w:rPr>
              <w:t>Studijní literatura a studijní pomůcky</w:t>
            </w:r>
          </w:p>
        </w:tc>
        <w:tc>
          <w:tcPr>
            <w:tcW w:w="6202" w:type="dxa"/>
            <w:gridSpan w:val="6"/>
            <w:tcBorders>
              <w:top w:val="nil"/>
              <w:bottom w:val="nil"/>
            </w:tcBorders>
          </w:tcPr>
          <w:p w14:paraId="5A4C2736" w14:textId="77777777" w:rsidR="006A7A89" w:rsidRDefault="006A7A89" w:rsidP="006A7A89">
            <w:pPr>
              <w:jc w:val="both"/>
            </w:pPr>
          </w:p>
        </w:tc>
      </w:tr>
      <w:tr w:rsidR="006A7A89" w:rsidRPr="003F7F55" w14:paraId="7657D4AC" w14:textId="77777777" w:rsidTr="006A7A89">
        <w:trPr>
          <w:trHeight w:val="1497"/>
        </w:trPr>
        <w:tc>
          <w:tcPr>
            <w:tcW w:w="9855" w:type="dxa"/>
            <w:gridSpan w:val="8"/>
            <w:tcBorders>
              <w:top w:val="nil"/>
            </w:tcBorders>
          </w:tcPr>
          <w:p w14:paraId="4499EBBD" w14:textId="77777777" w:rsidR="006A7A89" w:rsidRPr="003F7F55" w:rsidRDefault="006A7A89" w:rsidP="006A7A89">
            <w:pPr>
              <w:jc w:val="both"/>
              <w:rPr>
                <w:b/>
              </w:rPr>
            </w:pPr>
            <w:r w:rsidRPr="003F7F55">
              <w:rPr>
                <w:b/>
              </w:rPr>
              <w:t>Povinná:</w:t>
            </w:r>
          </w:p>
          <w:p w14:paraId="5FF57C70" w14:textId="1F294DF2" w:rsidR="006A7A89" w:rsidRPr="00D375A7" w:rsidRDefault="006A7A89" w:rsidP="006A7A89">
            <w:pPr>
              <w:jc w:val="both"/>
            </w:pPr>
            <w:r w:rsidRPr="00D375A7">
              <w:t xml:space="preserve">FOGGOVÁ, Marnie. </w:t>
            </w:r>
            <w:r w:rsidRPr="00D375A7">
              <w:rPr>
                <w:i/>
              </w:rPr>
              <w:t>Móda</w:t>
            </w:r>
            <w:r w:rsidRPr="00D375A7">
              <w:t>. Praha: Slovart</w:t>
            </w:r>
            <w:r w:rsidR="009C2110">
              <w:t>,</w:t>
            </w:r>
            <w:r w:rsidRPr="00D375A7">
              <w:t xml:space="preserve"> 2013. </w:t>
            </w:r>
            <w:r w:rsidR="00F013E3">
              <w:t>ISBN 978-80-7391-224-6. (</w:t>
            </w:r>
            <w:r w:rsidRPr="00D375A7">
              <w:t>6. kapitola).</w:t>
            </w:r>
          </w:p>
          <w:p w14:paraId="6E15FB90" w14:textId="77777777" w:rsidR="000857FF" w:rsidRDefault="006A7A89" w:rsidP="006A7A89">
            <w:pPr>
              <w:jc w:val="both"/>
            </w:pPr>
            <w:r w:rsidRPr="00D375A7">
              <w:t>LAPŠ</w:t>
            </w:r>
            <w:r w:rsidR="00F013E3">
              <w:t>ANSKÁ, Dana. Ed. Think fashion.</w:t>
            </w:r>
            <w:r w:rsidRPr="00D375A7">
              <w:t xml:space="preserve"> </w:t>
            </w:r>
            <w:r w:rsidRPr="00D375A7">
              <w:rPr>
                <w:i/>
              </w:rPr>
              <w:t>Módny dizajn v kontexte kreatívneho priemyslu.</w:t>
            </w:r>
            <w:r w:rsidRPr="00D375A7">
              <w:t xml:space="preserve"> </w:t>
            </w:r>
            <w:r w:rsidR="005463BF" w:rsidRPr="00D375A7">
              <w:t>Bratisl</w:t>
            </w:r>
            <w:r w:rsidR="005463BF">
              <w:t>ava: VŠVU</w:t>
            </w:r>
            <w:r w:rsidR="009C2110">
              <w:t>,</w:t>
            </w:r>
            <w:r w:rsidR="00F013E3">
              <w:t xml:space="preserve"> 2015. </w:t>
            </w:r>
          </w:p>
          <w:p w14:paraId="67B3B92A" w14:textId="158D7032" w:rsidR="006A7A89" w:rsidRPr="00D375A7" w:rsidRDefault="006A7A89" w:rsidP="006A7A89">
            <w:pPr>
              <w:jc w:val="both"/>
            </w:pPr>
            <w:r w:rsidRPr="00D375A7">
              <w:t>ISBN 978-80-89259-96-0.</w:t>
            </w:r>
          </w:p>
          <w:p w14:paraId="6E89FC57" w14:textId="0EC3B23F" w:rsidR="006A7A89" w:rsidRPr="00D375A7" w:rsidRDefault="006A7A89" w:rsidP="006A7A89">
            <w:pPr>
              <w:jc w:val="both"/>
            </w:pPr>
            <w:r w:rsidRPr="00D375A7">
              <w:t xml:space="preserve">MACKANZIE, Mairi. Ed. …Izmy. </w:t>
            </w:r>
            <w:r w:rsidRPr="00D375A7">
              <w:rPr>
                <w:i/>
              </w:rPr>
              <w:t>Ako rozumieť móde</w:t>
            </w:r>
            <w:r w:rsidRPr="00D375A7">
              <w:t>. Bratislava: Slovart</w:t>
            </w:r>
            <w:r w:rsidR="009C2110">
              <w:t>,</w:t>
            </w:r>
            <w:r w:rsidRPr="00D375A7">
              <w:t xml:space="preserve"> 2010. ISBN 978-80-556-0192-2.</w:t>
            </w:r>
          </w:p>
          <w:p w14:paraId="051FE8D0" w14:textId="77777777" w:rsidR="000857FF" w:rsidRDefault="006A7A89" w:rsidP="006A7A89">
            <w:pPr>
              <w:jc w:val="both"/>
            </w:pPr>
            <w:r w:rsidRPr="00D375A7">
              <w:t xml:space="preserve">SEELING, Charlotte. </w:t>
            </w:r>
            <w:r w:rsidRPr="00D375A7">
              <w:rPr>
                <w:i/>
              </w:rPr>
              <w:t>Fashion. 150 Years Couturiers, Designers, Labels.</w:t>
            </w:r>
            <w:r w:rsidRPr="00D375A7">
              <w:t xml:space="preserve">  Potsdam: h. f. ullmann</w:t>
            </w:r>
            <w:r w:rsidR="009C2110">
              <w:t>,</w:t>
            </w:r>
            <w:r w:rsidRPr="00D375A7">
              <w:t xml:space="preserve"> 2010. </w:t>
            </w:r>
          </w:p>
          <w:p w14:paraId="3EA2991B" w14:textId="5C60B580" w:rsidR="006A7A89" w:rsidRPr="00A4005D" w:rsidRDefault="006A7A89" w:rsidP="006A7A89">
            <w:pPr>
              <w:jc w:val="both"/>
            </w:pPr>
            <w:r w:rsidRPr="00D375A7">
              <w:t>ISBN 978-</w:t>
            </w:r>
            <w:r w:rsidR="005463BF" w:rsidRPr="00D375A7">
              <w:t>3–8381</w:t>
            </w:r>
            <w:r w:rsidRPr="00D375A7">
              <w:t>-5588-8. (15. – 16. kapitola).</w:t>
            </w:r>
          </w:p>
          <w:p w14:paraId="5D56A961" w14:textId="72F86857" w:rsidR="00216150" w:rsidRPr="00D375A7" w:rsidRDefault="00216150" w:rsidP="00216150">
            <w:pPr>
              <w:jc w:val="both"/>
            </w:pPr>
            <w:r w:rsidRPr="00D375A7">
              <w:t xml:space="preserve">STEVENSON, NJ. </w:t>
            </w:r>
            <w:r w:rsidRPr="00D375A7">
              <w:rPr>
                <w:i/>
              </w:rPr>
              <w:t>Kronika módy</w:t>
            </w:r>
            <w:r w:rsidRPr="00D375A7">
              <w:t>. Praha: Fortuna Libri</w:t>
            </w:r>
            <w:r w:rsidR="009C2110">
              <w:t>,</w:t>
            </w:r>
            <w:r w:rsidRPr="00D375A7">
              <w:t xml:space="preserve"> 2011. ISBN 978-80-7321-570-5. </w:t>
            </w:r>
          </w:p>
          <w:p w14:paraId="7ED87241" w14:textId="77777777" w:rsidR="006A7A89" w:rsidRPr="003F7F55" w:rsidRDefault="006A7A89" w:rsidP="006A7A89">
            <w:pPr>
              <w:jc w:val="both"/>
              <w:rPr>
                <w:b/>
              </w:rPr>
            </w:pPr>
            <w:r w:rsidRPr="003F7F55">
              <w:rPr>
                <w:b/>
              </w:rPr>
              <w:t>Doporučená:</w:t>
            </w:r>
          </w:p>
          <w:p w14:paraId="50A41276" w14:textId="5D0A6603" w:rsidR="006A7A89" w:rsidRPr="00D375A7" w:rsidRDefault="006A7A89" w:rsidP="006A7A89">
            <w:pPr>
              <w:shd w:val="clear" w:color="auto" w:fill="FFFFFF"/>
            </w:pPr>
            <w:r w:rsidRPr="00D375A7">
              <w:t xml:space="preserve">FFOULKES, Fiona. </w:t>
            </w:r>
            <w:r w:rsidRPr="00D375A7">
              <w:rPr>
                <w:i/>
              </w:rPr>
              <w:t>Abeceda módy</w:t>
            </w:r>
            <w:r w:rsidRPr="00D375A7">
              <w:t>. Bratislava: Slovart</w:t>
            </w:r>
            <w:r w:rsidR="009C2110">
              <w:t>,</w:t>
            </w:r>
            <w:r w:rsidRPr="00D375A7">
              <w:t xml:space="preserve"> 2012. ISBN 978-80-556-0479-4.</w:t>
            </w:r>
          </w:p>
          <w:p w14:paraId="6C867F78" w14:textId="77777777" w:rsidR="0026138B" w:rsidRDefault="00216150" w:rsidP="006A7A89">
            <w:pPr>
              <w:jc w:val="both"/>
            </w:pPr>
            <w:r w:rsidRPr="00D375A7">
              <w:t xml:space="preserve">FUKAI, Akiko aj. </w:t>
            </w:r>
            <w:r w:rsidRPr="00D375A7">
              <w:rPr>
                <w:i/>
              </w:rPr>
              <w:t>Móda</w:t>
            </w:r>
            <w:r w:rsidRPr="00D375A7">
              <w:t xml:space="preserve">. </w:t>
            </w:r>
            <w:r w:rsidRPr="00D375A7">
              <w:rPr>
                <w:i/>
              </w:rPr>
              <w:t>Dějiny odívání 18., 19. a 20. století</w:t>
            </w:r>
            <w:r w:rsidRPr="00D375A7">
              <w:t xml:space="preserve">. Praha: Slovart 2003. ISBN 3-8228–2624-3. </w:t>
            </w:r>
          </w:p>
          <w:p w14:paraId="62C963C5" w14:textId="77777777" w:rsidR="008C5780" w:rsidRDefault="008C5780" w:rsidP="006A7A89">
            <w:pPr>
              <w:jc w:val="both"/>
              <w:rPr>
                <w:ins w:id="146" w:author="Hana Ponížilová" w:date="2023-05-25T15:21:00Z"/>
                <w:rFonts w:eastAsia="Arial Unicode MS"/>
                <w:shd w:val="clear" w:color="auto" w:fill="FFFFFF"/>
              </w:rPr>
            </w:pPr>
            <w:ins w:id="147" w:author="Hana Ponížilová" w:date="2023-05-25T15:21:00Z">
              <w:r w:rsidRPr="00E12084">
                <w:rPr>
                  <w:rFonts w:eastAsia="Arial Unicode MS"/>
                  <w:shd w:val="clear" w:color="auto" w:fill="FFFFFF"/>
                </w:rPr>
                <w:t>JAROŠOVÁ, Helena. </w:t>
              </w:r>
              <w:r w:rsidRPr="00E12084">
                <w:rPr>
                  <w:rFonts w:eastAsia="Arial Unicode MS"/>
                  <w:i/>
                  <w:iCs/>
                  <w:shd w:val="clear" w:color="auto" w:fill="FFFFFF"/>
                </w:rPr>
                <w:t>Oděv, móda, tvorba</w:t>
              </w:r>
              <w:r w:rsidRPr="00E12084">
                <w:rPr>
                  <w:rFonts w:eastAsia="Arial Unicode MS"/>
                  <w:shd w:val="clear" w:color="auto" w:fill="FFFFFF"/>
                </w:rPr>
                <w:t>. V Praze: UMPRUM, 2020</w:t>
              </w:r>
              <w:r>
                <w:rPr>
                  <w:rFonts w:eastAsia="Arial Unicode MS"/>
                  <w:shd w:val="clear" w:color="auto" w:fill="FFFFFF"/>
                </w:rPr>
                <w:t>.</w:t>
              </w:r>
              <w:r w:rsidRPr="00E12084">
                <w:rPr>
                  <w:rFonts w:eastAsia="Arial Unicode MS"/>
                  <w:shd w:val="clear" w:color="auto" w:fill="FFFFFF"/>
                </w:rPr>
                <w:t xml:space="preserve"> ISBN 978-80-87989-53-1.</w:t>
              </w:r>
            </w:ins>
          </w:p>
          <w:p w14:paraId="5DADF9DF" w14:textId="34EC280E" w:rsidR="006A7A89" w:rsidRPr="008718FB" w:rsidRDefault="006A7A89" w:rsidP="006A7A89">
            <w:pPr>
              <w:jc w:val="both"/>
            </w:pPr>
            <w:r w:rsidRPr="00D375A7">
              <w:t xml:space="preserve">TAGARIELLO, Maria Luisa. </w:t>
            </w:r>
            <w:r w:rsidRPr="00D375A7">
              <w:rPr>
                <w:i/>
              </w:rPr>
              <w:t>Legendární módní návrháři</w:t>
            </w:r>
            <w:r w:rsidRPr="00D375A7">
              <w:t>. Praha: Slovart 2014. ISBN 978-80-7391-906-1.</w:t>
            </w:r>
          </w:p>
        </w:tc>
      </w:tr>
    </w:tbl>
    <w:p w14:paraId="43827A6F" w14:textId="77777777" w:rsidR="00D91C10" w:rsidRDefault="00D91C10"/>
    <w:p w14:paraId="2C8CB896" w14:textId="77777777" w:rsidR="00D91C10" w:rsidRDefault="00D91C10"/>
    <w:p w14:paraId="5065B559" w14:textId="77777777" w:rsidR="008718FB" w:rsidRDefault="008718F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91C10" w14:paraId="58EC6C8B" w14:textId="77777777" w:rsidTr="00D91C10">
        <w:tc>
          <w:tcPr>
            <w:tcW w:w="9855" w:type="dxa"/>
            <w:gridSpan w:val="8"/>
            <w:tcBorders>
              <w:bottom w:val="double" w:sz="4" w:space="0" w:color="auto"/>
            </w:tcBorders>
            <w:shd w:val="clear" w:color="auto" w:fill="BDD6EE"/>
          </w:tcPr>
          <w:p w14:paraId="035E6F9C" w14:textId="23FD8861" w:rsidR="00D91C10" w:rsidRDefault="00D91C10" w:rsidP="00D91C10">
            <w:pPr>
              <w:jc w:val="both"/>
              <w:rPr>
                <w:b/>
                <w:sz w:val="28"/>
              </w:rPr>
            </w:pPr>
            <w:r>
              <w:lastRenderedPageBreak/>
              <w:br w:type="page"/>
            </w:r>
            <w:r>
              <w:rPr>
                <w:b/>
                <w:sz w:val="28"/>
              </w:rPr>
              <w:t>B-III – Charakteristika studijního předmětu</w:t>
            </w:r>
          </w:p>
        </w:tc>
      </w:tr>
      <w:tr w:rsidR="00D91C10" w14:paraId="7D297DF0" w14:textId="77777777" w:rsidTr="00D91C10">
        <w:tc>
          <w:tcPr>
            <w:tcW w:w="3086" w:type="dxa"/>
            <w:tcBorders>
              <w:top w:val="double" w:sz="4" w:space="0" w:color="auto"/>
            </w:tcBorders>
            <w:shd w:val="clear" w:color="auto" w:fill="F7CAAC"/>
          </w:tcPr>
          <w:p w14:paraId="010CE52B" w14:textId="77777777" w:rsidR="00D91C10" w:rsidRDefault="00D91C10" w:rsidP="00D91C10">
            <w:pPr>
              <w:jc w:val="both"/>
              <w:rPr>
                <w:b/>
              </w:rPr>
            </w:pPr>
            <w:r>
              <w:rPr>
                <w:b/>
              </w:rPr>
              <w:t>Název studijního předmětu</w:t>
            </w:r>
          </w:p>
        </w:tc>
        <w:tc>
          <w:tcPr>
            <w:tcW w:w="6769" w:type="dxa"/>
            <w:gridSpan w:val="7"/>
            <w:tcBorders>
              <w:top w:val="double" w:sz="4" w:space="0" w:color="auto"/>
            </w:tcBorders>
          </w:tcPr>
          <w:p w14:paraId="66C05FD6" w14:textId="3C38FD66" w:rsidR="00D91C10" w:rsidRPr="00F6173E" w:rsidRDefault="00D91C10" w:rsidP="00D91C10">
            <w:pPr>
              <w:jc w:val="both"/>
            </w:pPr>
            <w:r>
              <w:t xml:space="preserve">Dějiny </w:t>
            </w:r>
            <w:r w:rsidR="0056383C">
              <w:t xml:space="preserve">designu </w:t>
            </w:r>
            <w:r>
              <w:t>šperku</w:t>
            </w:r>
            <w:r w:rsidRPr="00F6173E">
              <w:t xml:space="preserve"> 1</w:t>
            </w:r>
          </w:p>
        </w:tc>
      </w:tr>
      <w:tr w:rsidR="00D91C10" w14:paraId="183CCBF8" w14:textId="77777777" w:rsidTr="00D91C10">
        <w:trPr>
          <w:trHeight w:val="58"/>
        </w:trPr>
        <w:tc>
          <w:tcPr>
            <w:tcW w:w="3086" w:type="dxa"/>
            <w:shd w:val="clear" w:color="auto" w:fill="F7CAAC"/>
          </w:tcPr>
          <w:p w14:paraId="3BD16CC1" w14:textId="77777777" w:rsidR="00D91C10" w:rsidRDefault="00D91C10" w:rsidP="00D91C10">
            <w:pPr>
              <w:rPr>
                <w:b/>
              </w:rPr>
            </w:pPr>
            <w:r>
              <w:rPr>
                <w:b/>
              </w:rPr>
              <w:t>Typ předmětu</w:t>
            </w:r>
          </w:p>
        </w:tc>
        <w:tc>
          <w:tcPr>
            <w:tcW w:w="3406" w:type="dxa"/>
            <w:gridSpan w:val="4"/>
          </w:tcPr>
          <w:p w14:paraId="6C45F8A9" w14:textId="77777777" w:rsidR="00D91C10" w:rsidRPr="00F6173E" w:rsidRDefault="00D91C10" w:rsidP="00D91C10">
            <w:pPr>
              <w:autoSpaceDE w:val="0"/>
              <w:autoSpaceDN w:val="0"/>
              <w:adjustRightInd w:val="0"/>
            </w:pPr>
            <w:r>
              <w:rPr>
                <w:rFonts w:eastAsia="Calibri"/>
              </w:rPr>
              <w:t>p</w:t>
            </w:r>
            <w:r w:rsidRPr="00F6173E">
              <w:rPr>
                <w:rFonts w:eastAsia="Calibri"/>
              </w:rPr>
              <w:t xml:space="preserve">ovinný </w:t>
            </w:r>
          </w:p>
        </w:tc>
        <w:tc>
          <w:tcPr>
            <w:tcW w:w="2695" w:type="dxa"/>
            <w:gridSpan w:val="2"/>
            <w:shd w:val="clear" w:color="auto" w:fill="F7CAAC"/>
          </w:tcPr>
          <w:p w14:paraId="53614F59" w14:textId="77777777" w:rsidR="00D91C10" w:rsidRPr="009263DD" w:rsidRDefault="00D91C10" w:rsidP="00D91C10">
            <w:pPr>
              <w:jc w:val="both"/>
              <w:rPr>
                <w:b/>
              </w:rPr>
            </w:pPr>
            <w:r w:rsidRPr="00F6173E">
              <w:rPr>
                <w:b/>
              </w:rPr>
              <w:t>doporučený ročník/semestr</w:t>
            </w:r>
          </w:p>
        </w:tc>
        <w:tc>
          <w:tcPr>
            <w:tcW w:w="668" w:type="dxa"/>
          </w:tcPr>
          <w:p w14:paraId="572DEF29" w14:textId="77777777" w:rsidR="00D91C10" w:rsidRPr="00F6173E" w:rsidRDefault="00D91C10" w:rsidP="00D91C10">
            <w:pPr>
              <w:jc w:val="both"/>
            </w:pPr>
            <w:r>
              <w:t>1/LS</w:t>
            </w:r>
          </w:p>
        </w:tc>
      </w:tr>
      <w:tr w:rsidR="00D91C10" w14:paraId="0561DB20" w14:textId="77777777" w:rsidTr="00D91C10">
        <w:trPr>
          <w:trHeight w:val="153"/>
        </w:trPr>
        <w:tc>
          <w:tcPr>
            <w:tcW w:w="3086" w:type="dxa"/>
            <w:shd w:val="clear" w:color="auto" w:fill="F7CAAC"/>
          </w:tcPr>
          <w:p w14:paraId="6F6994ED" w14:textId="77777777" w:rsidR="00D91C10" w:rsidRDefault="00D91C10" w:rsidP="00D91C10">
            <w:pPr>
              <w:jc w:val="both"/>
              <w:rPr>
                <w:b/>
              </w:rPr>
            </w:pPr>
            <w:r>
              <w:rPr>
                <w:b/>
              </w:rPr>
              <w:t>Rozsah studijního předmětu</w:t>
            </w:r>
          </w:p>
        </w:tc>
        <w:tc>
          <w:tcPr>
            <w:tcW w:w="1701" w:type="dxa"/>
            <w:gridSpan w:val="2"/>
          </w:tcPr>
          <w:p w14:paraId="40832BE7" w14:textId="0DE18E55" w:rsidR="00D91C10" w:rsidRPr="00F6173E" w:rsidRDefault="00D91C10" w:rsidP="00D91C10">
            <w:pPr>
              <w:jc w:val="both"/>
            </w:pPr>
            <w:r>
              <w:t>13</w:t>
            </w:r>
            <w:r w:rsidR="00BC3F5F">
              <w:t xml:space="preserve"> </w:t>
            </w:r>
            <w:r w:rsidR="007D3778">
              <w:t>p</w:t>
            </w:r>
          </w:p>
        </w:tc>
        <w:tc>
          <w:tcPr>
            <w:tcW w:w="889" w:type="dxa"/>
            <w:shd w:val="clear" w:color="auto" w:fill="F7CAAC"/>
          </w:tcPr>
          <w:p w14:paraId="033814AA" w14:textId="77777777" w:rsidR="00D91C10" w:rsidRPr="00F6173E" w:rsidRDefault="00D91C10" w:rsidP="00D91C10">
            <w:pPr>
              <w:jc w:val="both"/>
              <w:rPr>
                <w:b/>
              </w:rPr>
            </w:pPr>
            <w:r w:rsidRPr="00F6173E">
              <w:rPr>
                <w:b/>
              </w:rPr>
              <w:t xml:space="preserve">hod. </w:t>
            </w:r>
          </w:p>
        </w:tc>
        <w:tc>
          <w:tcPr>
            <w:tcW w:w="816" w:type="dxa"/>
          </w:tcPr>
          <w:p w14:paraId="197D65C6" w14:textId="60C5013E" w:rsidR="00D91C10" w:rsidRPr="004D4414" w:rsidRDefault="007D3778" w:rsidP="00D91C10">
            <w:pPr>
              <w:jc w:val="both"/>
            </w:pPr>
            <w:r>
              <w:t>13</w:t>
            </w:r>
          </w:p>
        </w:tc>
        <w:tc>
          <w:tcPr>
            <w:tcW w:w="2156" w:type="dxa"/>
            <w:shd w:val="clear" w:color="auto" w:fill="F7CAAC"/>
          </w:tcPr>
          <w:p w14:paraId="7AB61041" w14:textId="77777777" w:rsidR="00D91C10" w:rsidRPr="004D4414" w:rsidRDefault="00D91C10" w:rsidP="00D91C10">
            <w:pPr>
              <w:jc w:val="both"/>
              <w:rPr>
                <w:b/>
              </w:rPr>
            </w:pPr>
            <w:r w:rsidRPr="004D4414">
              <w:rPr>
                <w:b/>
              </w:rPr>
              <w:t>kreditů</w:t>
            </w:r>
          </w:p>
        </w:tc>
        <w:tc>
          <w:tcPr>
            <w:tcW w:w="1207" w:type="dxa"/>
            <w:gridSpan w:val="2"/>
          </w:tcPr>
          <w:p w14:paraId="359A8EB7" w14:textId="77777777" w:rsidR="00D91C10" w:rsidRPr="004D4414" w:rsidRDefault="00D91C10" w:rsidP="00D91C10">
            <w:pPr>
              <w:jc w:val="both"/>
            </w:pPr>
            <w:r>
              <w:t>2</w:t>
            </w:r>
          </w:p>
        </w:tc>
      </w:tr>
      <w:tr w:rsidR="00D91C10" w14:paraId="200795F6" w14:textId="77777777" w:rsidTr="00D91C10">
        <w:tc>
          <w:tcPr>
            <w:tcW w:w="3086" w:type="dxa"/>
            <w:shd w:val="clear" w:color="auto" w:fill="F7CAAC"/>
          </w:tcPr>
          <w:p w14:paraId="16200988" w14:textId="77777777" w:rsidR="00D91C10" w:rsidRDefault="00D91C10" w:rsidP="00D91C10">
            <w:pPr>
              <w:rPr>
                <w:b/>
                <w:sz w:val="22"/>
              </w:rPr>
            </w:pPr>
            <w:r>
              <w:rPr>
                <w:b/>
              </w:rPr>
              <w:t>Prerekvizity, korekvizity, ekvivalence</w:t>
            </w:r>
          </w:p>
        </w:tc>
        <w:tc>
          <w:tcPr>
            <w:tcW w:w="6769" w:type="dxa"/>
            <w:gridSpan w:val="7"/>
          </w:tcPr>
          <w:p w14:paraId="661A7501" w14:textId="77777777" w:rsidR="00D91C10" w:rsidRPr="00F6173E" w:rsidRDefault="00D91C10" w:rsidP="00D91C10">
            <w:pPr>
              <w:jc w:val="both"/>
              <w:rPr>
                <w:rFonts w:eastAsia="Calibri"/>
              </w:rPr>
            </w:pPr>
          </w:p>
        </w:tc>
      </w:tr>
      <w:tr w:rsidR="00D91C10" w14:paraId="632F273A" w14:textId="77777777" w:rsidTr="00D91C10">
        <w:tc>
          <w:tcPr>
            <w:tcW w:w="3086" w:type="dxa"/>
            <w:shd w:val="clear" w:color="auto" w:fill="F7CAAC"/>
          </w:tcPr>
          <w:p w14:paraId="5E10B5BD" w14:textId="77777777" w:rsidR="00D91C10" w:rsidRDefault="00D91C10" w:rsidP="00D91C10">
            <w:pPr>
              <w:rPr>
                <w:b/>
              </w:rPr>
            </w:pPr>
            <w:r>
              <w:rPr>
                <w:b/>
              </w:rPr>
              <w:t>Způsob ověření studijních výsledků</w:t>
            </w:r>
          </w:p>
        </w:tc>
        <w:tc>
          <w:tcPr>
            <w:tcW w:w="3406" w:type="dxa"/>
            <w:gridSpan w:val="4"/>
          </w:tcPr>
          <w:p w14:paraId="4218F66A" w14:textId="77777777" w:rsidR="00D91C10" w:rsidRPr="00F6173E" w:rsidRDefault="00D91C10" w:rsidP="00D91C10">
            <w:pPr>
              <w:jc w:val="both"/>
            </w:pPr>
            <w:r>
              <w:rPr>
                <w:rFonts w:eastAsia="Calibri"/>
              </w:rPr>
              <w:t>klasifikovaný zápočet</w:t>
            </w:r>
          </w:p>
        </w:tc>
        <w:tc>
          <w:tcPr>
            <w:tcW w:w="2156" w:type="dxa"/>
            <w:shd w:val="clear" w:color="auto" w:fill="F7CAAC"/>
          </w:tcPr>
          <w:p w14:paraId="52B229C8" w14:textId="77777777" w:rsidR="00D91C10" w:rsidRPr="00F6173E" w:rsidRDefault="00D91C10" w:rsidP="00D91C10">
            <w:pPr>
              <w:jc w:val="both"/>
              <w:rPr>
                <w:b/>
              </w:rPr>
            </w:pPr>
            <w:r w:rsidRPr="00F6173E">
              <w:rPr>
                <w:b/>
              </w:rPr>
              <w:t>Forma výuky</w:t>
            </w:r>
          </w:p>
        </w:tc>
        <w:tc>
          <w:tcPr>
            <w:tcW w:w="1207" w:type="dxa"/>
            <w:gridSpan w:val="2"/>
          </w:tcPr>
          <w:p w14:paraId="17F9BF5E" w14:textId="77777777" w:rsidR="00D91C10" w:rsidRPr="00F6173E" w:rsidRDefault="00D91C10" w:rsidP="00D91C10">
            <w:pPr>
              <w:jc w:val="both"/>
              <w:rPr>
                <w:rFonts w:eastAsia="Calibri"/>
              </w:rPr>
            </w:pPr>
            <w:r>
              <w:rPr>
                <w:rFonts w:eastAsia="Calibri"/>
              </w:rPr>
              <w:t>p</w:t>
            </w:r>
            <w:r w:rsidRPr="00F6173E">
              <w:rPr>
                <w:rFonts w:eastAsia="Calibri"/>
              </w:rPr>
              <w:t>řednáška</w:t>
            </w:r>
          </w:p>
        </w:tc>
      </w:tr>
      <w:tr w:rsidR="00D91C10" w14:paraId="7B5F8C1F" w14:textId="77777777" w:rsidTr="00D91C10">
        <w:tc>
          <w:tcPr>
            <w:tcW w:w="3086" w:type="dxa"/>
            <w:shd w:val="clear" w:color="auto" w:fill="F7CAAC"/>
          </w:tcPr>
          <w:p w14:paraId="2300D11C" w14:textId="77777777" w:rsidR="00D91C10" w:rsidRDefault="00D91C10" w:rsidP="00D91C10">
            <w:pPr>
              <w:rPr>
                <w:b/>
              </w:rPr>
            </w:pPr>
            <w:r>
              <w:rPr>
                <w:b/>
              </w:rPr>
              <w:t>Forma způsobu ověření studijních výsledků a další požadavky na studenta</w:t>
            </w:r>
          </w:p>
        </w:tc>
        <w:tc>
          <w:tcPr>
            <w:tcW w:w="6769" w:type="dxa"/>
            <w:gridSpan w:val="7"/>
            <w:tcBorders>
              <w:bottom w:val="nil"/>
            </w:tcBorders>
          </w:tcPr>
          <w:p w14:paraId="7162EE5E" w14:textId="2FFFC750" w:rsidR="00D91C10" w:rsidRPr="00F6173E" w:rsidRDefault="00BE6D40" w:rsidP="00D91C10">
            <w:pPr>
              <w:jc w:val="both"/>
            </w:pPr>
            <w:r>
              <w:t>písemný test</w:t>
            </w:r>
          </w:p>
        </w:tc>
      </w:tr>
      <w:tr w:rsidR="00D91C10" w14:paraId="6CCAF3F0" w14:textId="77777777" w:rsidTr="00CE3A68">
        <w:trPr>
          <w:trHeight w:val="122"/>
        </w:trPr>
        <w:tc>
          <w:tcPr>
            <w:tcW w:w="9855" w:type="dxa"/>
            <w:gridSpan w:val="8"/>
            <w:tcBorders>
              <w:top w:val="nil"/>
            </w:tcBorders>
          </w:tcPr>
          <w:p w14:paraId="1B8F8AC2" w14:textId="77777777" w:rsidR="00D91C10" w:rsidRPr="00F6173E" w:rsidRDefault="00D91C10" w:rsidP="00D91C10">
            <w:pPr>
              <w:jc w:val="both"/>
            </w:pPr>
          </w:p>
        </w:tc>
      </w:tr>
      <w:tr w:rsidR="00D91C10" w14:paraId="292E438D" w14:textId="77777777" w:rsidTr="00D91C10">
        <w:trPr>
          <w:trHeight w:val="197"/>
        </w:trPr>
        <w:tc>
          <w:tcPr>
            <w:tcW w:w="3086" w:type="dxa"/>
            <w:tcBorders>
              <w:top w:val="nil"/>
            </w:tcBorders>
            <w:shd w:val="clear" w:color="auto" w:fill="F7CAAC"/>
          </w:tcPr>
          <w:p w14:paraId="40FD389F" w14:textId="77777777" w:rsidR="00D91C10" w:rsidRDefault="00D91C10" w:rsidP="00D91C10">
            <w:pPr>
              <w:jc w:val="both"/>
              <w:rPr>
                <w:b/>
              </w:rPr>
            </w:pPr>
            <w:r>
              <w:rPr>
                <w:b/>
              </w:rPr>
              <w:t>Garant předmětu</w:t>
            </w:r>
          </w:p>
        </w:tc>
        <w:tc>
          <w:tcPr>
            <w:tcW w:w="6769" w:type="dxa"/>
            <w:gridSpan w:val="7"/>
            <w:tcBorders>
              <w:top w:val="nil"/>
            </w:tcBorders>
          </w:tcPr>
          <w:p w14:paraId="4D71FE1B" w14:textId="77777777" w:rsidR="00D91C10" w:rsidRPr="00F6173E" w:rsidRDefault="00D91C10" w:rsidP="00D91C10">
            <w:pPr>
              <w:jc w:val="both"/>
            </w:pPr>
            <w:r w:rsidRPr="00F6173E">
              <w:t xml:space="preserve">Mgr. </w:t>
            </w:r>
            <w:r>
              <w:t>Martina Zuzaňáková</w:t>
            </w:r>
          </w:p>
        </w:tc>
      </w:tr>
      <w:tr w:rsidR="00D91C10" w:rsidRPr="008D0458" w14:paraId="1417B687" w14:textId="77777777" w:rsidTr="00D91C10">
        <w:trPr>
          <w:trHeight w:val="243"/>
        </w:trPr>
        <w:tc>
          <w:tcPr>
            <w:tcW w:w="3086" w:type="dxa"/>
            <w:tcBorders>
              <w:top w:val="nil"/>
            </w:tcBorders>
            <w:shd w:val="clear" w:color="auto" w:fill="F7CAAC"/>
          </w:tcPr>
          <w:p w14:paraId="6EE247B8" w14:textId="77777777" w:rsidR="00D91C10" w:rsidRDefault="00D91C10" w:rsidP="00D91C10">
            <w:pPr>
              <w:rPr>
                <w:b/>
              </w:rPr>
            </w:pPr>
            <w:r>
              <w:rPr>
                <w:b/>
              </w:rPr>
              <w:t>Zapojení garanta do výuky předmětu</w:t>
            </w:r>
          </w:p>
        </w:tc>
        <w:tc>
          <w:tcPr>
            <w:tcW w:w="6769" w:type="dxa"/>
            <w:gridSpan w:val="7"/>
            <w:tcBorders>
              <w:top w:val="nil"/>
            </w:tcBorders>
          </w:tcPr>
          <w:p w14:paraId="79E65354" w14:textId="77777777" w:rsidR="00D91C10" w:rsidRPr="00F6173E" w:rsidRDefault="00D91C10" w:rsidP="00D91C10">
            <w:pPr>
              <w:jc w:val="both"/>
            </w:pPr>
            <w:r w:rsidRPr="00F6173E">
              <w:t>100 %</w:t>
            </w:r>
          </w:p>
        </w:tc>
      </w:tr>
      <w:tr w:rsidR="00D91C10" w14:paraId="772C06C4" w14:textId="77777777" w:rsidTr="00D91C10">
        <w:tc>
          <w:tcPr>
            <w:tcW w:w="3086" w:type="dxa"/>
            <w:shd w:val="clear" w:color="auto" w:fill="F7CAAC"/>
          </w:tcPr>
          <w:p w14:paraId="6CC21A01" w14:textId="77777777" w:rsidR="00D91C10" w:rsidRDefault="00D91C10" w:rsidP="00D91C10">
            <w:pPr>
              <w:jc w:val="both"/>
              <w:rPr>
                <w:b/>
              </w:rPr>
            </w:pPr>
            <w:r>
              <w:rPr>
                <w:b/>
              </w:rPr>
              <w:t>Vyučující</w:t>
            </w:r>
          </w:p>
        </w:tc>
        <w:tc>
          <w:tcPr>
            <w:tcW w:w="6769" w:type="dxa"/>
            <w:gridSpan w:val="7"/>
            <w:tcBorders>
              <w:bottom w:val="nil"/>
            </w:tcBorders>
          </w:tcPr>
          <w:p w14:paraId="6D6C84B5" w14:textId="77777777" w:rsidR="00D91C10" w:rsidRPr="00964316" w:rsidRDefault="00D91C10" w:rsidP="00D91C10">
            <w:pPr>
              <w:jc w:val="both"/>
            </w:pPr>
            <w:r w:rsidRPr="00F6173E">
              <w:t xml:space="preserve">Mgr. </w:t>
            </w:r>
            <w:r>
              <w:t>Martina Zuzaňáková</w:t>
            </w:r>
            <w:r w:rsidRPr="00964316">
              <w:t>.</w:t>
            </w:r>
          </w:p>
        </w:tc>
      </w:tr>
      <w:tr w:rsidR="00D91C10" w14:paraId="4E912C6D" w14:textId="77777777" w:rsidTr="00D91C10">
        <w:trPr>
          <w:trHeight w:val="182"/>
        </w:trPr>
        <w:tc>
          <w:tcPr>
            <w:tcW w:w="9855" w:type="dxa"/>
            <w:gridSpan w:val="8"/>
            <w:tcBorders>
              <w:top w:val="nil"/>
            </w:tcBorders>
          </w:tcPr>
          <w:p w14:paraId="6F0C8682" w14:textId="77777777" w:rsidR="00D91C10" w:rsidRDefault="00D91C10" w:rsidP="00D91C10">
            <w:pPr>
              <w:jc w:val="both"/>
            </w:pPr>
          </w:p>
        </w:tc>
      </w:tr>
      <w:tr w:rsidR="00D91C10" w14:paraId="073DECC1" w14:textId="77777777" w:rsidTr="00D91C10">
        <w:tc>
          <w:tcPr>
            <w:tcW w:w="3086" w:type="dxa"/>
            <w:shd w:val="clear" w:color="auto" w:fill="F7CAAC"/>
          </w:tcPr>
          <w:p w14:paraId="32622D89" w14:textId="77777777" w:rsidR="00D91C10" w:rsidRDefault="00D91C10" w:rsidP="00D91C10">
            <w:pPr>
              <w:jc w:val="both"/>
              <w:rPr>
                <w:b/>
              </w:rPr>
            </w:pPr>
            <w:r>
              <w:rPr>
                <w:b/>
              </w:rPr>
              <w:t>Stručná anotace předmětu</w:t>
            </w:r>
          </w:p>
        </w:tc>
        <w:tc>
          <w:tcPr>
            <w:tcW w:w="6769" w:type="dxa"/>
            <w:gridSpan w:val="7"/>
            <w:tcBorders>
              <w:bottom w:val="nil"/>
            </w:tcBorders>
          </w:tcPr>
          <w:p w14:paraId="7B79B5BC" w14:textId="77777777" w:rsidR="00D91C10" w:rsidRPr="00A908E0" w:rsidRDefault="00D91C10" w:rsidP="00D91C10">
            <w:pPr>
              <w:jc w:val="both"/>
              <w:rPr>
                <w:sz w:val="16"/>
                <w:szCs w:val="16"/>
              </w:rPr>
            </w:pPr>
          </w:p>
        </w:tc>
      </w:tr>
      <w:tr w:rsidR="00D91C10" w14:paraId="25759AB6" w14:textId="77777777" w:rsidTr="008718FB">
        <w:trPr>
          <w:trHeight w:val="2670"/>
        </w:trPr>
        <w:tc>
          <w:tcPr>
            <w:tcW w:w="9855" w:type="dxa"/>
            <w:gridSpan w:val="8"/>
            <w:tcBorders>
              <w:top w:val="nil"/>
              <w:bottom w:val="single" w:sz="12" w:space="0" w:color="auto"/>
            </w:tcBorders>
          </w:tcPr>
          <w:p w14:paraId="3CCAA3DB" w14:textId="5522087A" w:rsidR="00953F16" w:rsidRDefault="00953F16" w:rsidP="00953F16">
            <w:pPr>
              <w:spacing w:after="120"/>
              <w:jc w:val="both"/>
            </w:pPr>
            <w:r w:rsidRPr="001A7E09">
              <w:t xml:space="preserve">Cílem předmětu je seznámit studenty s historií a vývojem šperku a šperkařských technik od nejstarších dob po současnost. Předmět je zaměřen především na poznávání specifického jazyka šperkařské tvorby v jednotlivých obdobích kulturního vývoje společnosti. </w:t>
            </w:r>
            <w:r w:rsidR="00E60E2D">
              <w:t>P</w:t>
            </w:r>
            <w:r w:rsidRPr="001A7E09">
              <w:t xml:space="preserve">ozornost </w:t>
            </w:r>
            <w:r w:rsidR="00E60E2D">
              <w:t xml:space="preserve">je věnována </w:t>
            </w:r>
            <w:r w:rsidRPr="001A7E09">
              <w:t>období pravěku, starověku, antiky, ranného a pozdního středověku, renesance</w:t>
            </w:r>
            <w:r w:rsidR="00A83060">
              <w:t xml:space="preserve">, </w:t>
            </w:r>
            <w:r w:rsidRPr="001A7E09">
              <w:t>manýrismu</w:t>
            </w:r>
            <w:r w:rsidR="006A5C12">
              <w:t xml:space="preserve"> a dlouhému </w:t>
            </w:r>
            <w:r w:rsidR="006A5C12" w:rsidRPr="001A7E09">
              <w:t xml:space="preserve">období </w:t>
            </w:r>
            <w:r w:rsidR="006A5C12">
              <w:t xml:space="preserve">od 17. století do 60. let století 20. </w:t>
            </w:r>
            <w:r w:rsidRPr="001A7E09">
              <w:t xml:space="preserve">Přednášky jsou doplňovány rozsáhlejšími medailony významných tvůrců či dílen a velký důraz je kladen na kombinaci informací s obrazovou dokumentací. </w:t>
            </w:r>
          </w:p>
          <w:p w14:paraId="44FCD8BB" w14:textId="77777777" w:rsidR="00953F16" w:rsidRDefault="00953F16" w:rsidP="00D3581F">
            <w:pPr>
              <w:pStyle w:val="Odstavecseseznamem"/>
              <w:numPr>
                <w:ilvl w:val="0"/>
                <w:numId w:val="92"/>
              </w:numPr>
              <w:ind w:left="714" w:hanging="357"/>
              <w:contextualSpacing w:val="0"/>
            </w:pPr>
            <w:r w:rsidRPr="00F959C2">
              <w:t>Úvod do dějin šperku. Nejstarší doba dějinná. Šperk starověkého Egypta.</w:t>
            </w:r>
          </w:p>
          <w:p w14:paraId="33136569" w14:textId="77777777" w:rsidR="00953F16" w:rsidRDefault="00953F16" w:rsidP="00D3581F">
            <w:pPr>
              <w:pStyle w:val="Odstavecseseznamem"/>
              <w:numPr>
                <w:ilvl w:val="0"/>
                <w:numId w:val="92"/>
              </w:numPr>
              <w:ind w:left="714" w:hanging="357"/>
              <w:contextualSpacing w:val="0"/>
            </w:pPr>
            <w:r w:rsidRPr="00F959C2">
              <w:t>Šperk ve starověkém Řecku, Římě a Východořímské říši.</w:t>
            </w:r>
          </w:p>
          <w:p w14:paraId="0A264111" w14:textId="73B0E15A" w:rsidR="00953F16" w:rsidRDefault="00953F16" w:rsidP="00D3581F">
            <w:pPr>
              <w:pStyle w:val="Odstavecseseznamem"/>
              <w:numPr>
                <w:ilvl w:val="0"/>
                <w:numId w:val="92"/>
              </w:numPr>
              <w:ind w:left="714" w:hanging="357"/>
              <w:contextualSpacing w:val="0"/>
            </w:pPr>
            <w:r w:rsidRPr="00F959C2">
              <w:t>Produkce šperků ve středověku.</w:t>
            </w:r>
          </w:p>
          <w:p w14:paraId="2AD97446" w14:textId="1F181B57" w:rsidR="00FA24D2" w:rsidRDefault="00953F16" w:rsidP="00D3581F">
            <w:pPr>
              <w:pStyle w:val="Odstavecseseznamem"/>
              <w:numPr>
                <w:ilvl w:val="0"/>
                <w:numId w:val="92"/>
              </w:numPr>
              <w:ind w:left="714" w:hanging="357"/>
              <w:contextualSpacing w:val="0"/>
            </w:pPr>
            <w:r w:rsidRPr="00F959C2">
              <w:t xml:space="preserve">Renesance a manýrismus. </w:t>
            </w:r>
          </w:p>
          <w:p w14:paraId="236D2F9C" w14:textId="77777777" w:rsidR="00E60E2D" w:rsidRDefault="00E60E2D" w:rsidP="00D3581F">
            <w:pPr>
              <w:pStyle w:val="Odstavecseseznamem"/>
              <w:numPr>
                <w:ilvl w:val="0"/>
                <w:numId w:val="92"/>
              </w:numPr>
              <w:ind w:left="714" w:hanging="357"/>
              <w:contextualSpacing w:val="0"/>
            </w:pPr>
            <w:r>
              <w:t>Užité umění a šperk období baroka a pozdního baroka. Slavné umělecké sbírky (Gr</w:t>
            </w:r>
            <w:r w:rsidRPr="00963A37">
              <w:rPr>
                <w:lang w:val="de-AT"/>
              </w:rPr>
              <w:t>üner Gewölbe v</w:t>
            </w:r>
            <w:r>
              <w:t> Drážďanech, Kunsthistorisches Museum Wien, Victoria and Albert Museum v Londýně).</w:t>
            </w:r>
          </w:p>
          <w:p w14:paraId="2EC83456" w14:textId="77777777" w:rsidR="00E60E2D" w:rsidRDefault="00E60E2D" w:rsidP="00D3581F">
            <w:pPr>
              <w:pStyle w:val="Odstavecseseznamem"/>
              <w:numPr>
                <w:ilvl w:val="0"/>
                <w:numId w:val="92"/>
              </w:numPr>
              <w:ind w:left="714" w:hanging="357"/>
              <w:contextualSpacing w:val="0"/>
            </w:pPr>
            <w:r>
              <w:t xml:space="preserve">Smuteční šperky ve viktoriánské Anglii. Vývoj šperků v průběhu 19. století. </w:t>
            </w:r>
          </w:p>
          <w:p w14:paraId="518C97B7" w14:textId="77777777" w:rsidR="00E60E2D" w:rsidRPr="00963A37" w:rsidRDefault="00E60E2D" w:rsidP="00D3581F">
            <w:pPr>
              <w:pStyle w:val="Odstavecseseznamem"/>
              <w:numPr>
                <w:ilvl w:val="0"/>
                <w:numId w:val="92"/>
              </w:numPr>
              <w:ind w:left="714" w:hanging="357"/>
              <w:contextualSpacing w:val="0"/>
            </w:pPr>
            <w:r>
              <w:t>Arts and Crafts, Wiener Werkst</w:t>
            </w:r>
            <w:r w:rsidRPr="00963A37">
              <w:rPr>
                <w:lang w:val="de-AT"/>
              </w:rPr>
              <w:t>ätte, secese a Art Deco.</w:t>
            </w:r>
          </w:p>
          <w:p w14:paraId="7ADDA0C2" w14:textId="19A52478" w:rsidR="00E60E2D" w:rsidRDefault="00E60E2D" w:rsidP="00D3581F">
            <w:pPr>
              <w:pStyle w:val="Odstavecseseznamem"/>
              <w:numPr>
                <w:ilvl w:val="0"/>
                <w:numId w:val="92"/>
              </w:numPr>
              <w:spacing w:after="120"/>
              <w:ind w:left="714" w:hanging="357"/>
              <w:contextualSpacing w:val="0"/>
            </w:pPr>
            <w:r>
              <w:t>Počátek konceptuálního šperku a umělecká škola Bauhaus.</w:t>
            </w:r>
          </w:p>
          <w:p w14:paraId="69BA26F6" w14:textId="03DAF831" w:rsidR="00D91C10" w:rsidRDefault="00EC4750" w:rsidP="00D91C10">
            <w:pPr>
              <w:jc w:val="both"/>
            </w:pPr>
            <w:r>
              <w:t>Student získá schopnost orientovat se v oblasti historie designu šperku.</w:t>
            </w:r>
          </w:p>
        </w:tc>
      </w:tr>
      <w:tr w:rsidR="00D91C10" w14:paraId="5AC727D4" w14:textId="77777777" w:rsidTr="00D91C10">
        <w:trPr>
          <w:trHeight w:val="265"/>
        </w:trPr>
        <w:tc>
          <w:tcPr>
            <w:tcW w:w="3653" w:type="dxa"/>
            <w:gridSpan w:val="2"/>
            <w:tcBorders>
              <w:top w:val="nil"/>
            </w:tcBorders>
            <w:shd w:val="clear" w:color="auto" w:fill="F7CAAC"/>
          </w:tcPr>
          <w:p w14:paraId="2BBD0ED0" w14:textId="77777777" w:rsidR="00D91C10" w:rsidRDefault="00D91C10" w:rsidP="00D91C10">
            <w:pPr>
              <w:jc w:val="both"/>
            </w:pPr>
            <w:r>
              <w:rPr>
                <w:b/>
              </w:rPr>
              <w:t>Studijní literatura a studijní pomůcky</w:t>
            </w:r>
          </w:p>
        </w:tc>
        <w:tc>
          <w:tcPr>
            <w:tcW w:w="6202" w:type="dxa"/>
            <w:gridSpan w:val="6"/>
            <w:tcBorders>
              <w:top w:val="nil"/>
              <w:bottom w:val="nil"/>
            </w:tcBorders>
          </w:tcPr>
          <w:p w14:paraId="0EEDFB1C" w14:textId="77777777" w:rsidR="00D91C10" w:rsidRDefault="00D91C10" w:rsidP="00D91C10">
            <w:pPr>
              <w:jc w:val="both"/>
            </w:pPr>
          </w:p>
        </w:tc>
      </w:tr>
      <w:tr w:rsidR="00D91C10" w14:paraId="370991F7" w14:textId="77777777" w:rsidTr="00D91C10">
        <w:trPr>
          <w:trHeight w:val="70"/>
        </w:trPr>
        <w:tc>
          <w:tcPr>
            <w:tcW w:w="9855" w:type="dxa"/>
            <w:gridSpan w:val="8"/>
            <w:tcBorders>
              <w:top w:val="nil"/>
            </w:tcBorders>
          </w:tcPr>
          <w:p w14:paraId="15D21CB1" w14:textId="77777777" w:rsidR="00CE3A68" w:rsidRPr="0027528A" w:rsidRDefault="00CE3A68" w:rsidP="00CE3A68">
            <w:pPr>
              <w:rPr>
                <w:b/>
                <w:bCs/>
              </w:rPr>
            </w:pPr>
            <w:r w:rsidRPr="0027528A">
              <w:rPr>
                <w:b/>
                <w:bCs/>
              </w:rPr>
              <w:t xml:space="preserve">Povinná: </w:t>
            </w:r>
          </w:p>
          <w:p w14:paraId="55207DE6" w14:textId="77777777" w:rsidR="004331E1" w:rsidRPr="009A1DB0" w:rsidRDefault="004331E1" w:rsidP="004331E1">
            <w:pPr>
              <w:shd w:val="clear" w:color="auto" w:fill="FFFFFF"/>
              <w:rPr>
                <w:ins w:id="148" w:author="Hana Ponížilová" w:date="2023-05-25T15:22:00Z"/>
              </w:rPr>
            </w:pPr>
            <w:ins w:id="149" w:author="Hana Ponížilová" w:date="2023-05-25T15:22:00Z">
              <w:r w:rsidRPr="009A1DB0">
                <w:t xml:space="preserve">FINITSIS, Antonios. </w:t>
              </w:r>
              <w:r w:rsidRPr="009A1DB0">
                <w:rPr>
                  <w:i/>
                </w:rPr>
                <w:t>Dress and Clothig in the Hebrew Bible</w:t>
              </w:r>
              <w:r w:rsidRPr="009A1DB0">
                <w:rPr>
                  <w:rStyle w:val="Sledovanodkaz"/>
                  <w:bCs/>
                  <w:i/>
                </w:rPr>
                <w:t>:</w:t>
              </w:r>
              <w:r w:rsidRPr="009A1DB0">
                <w:rPr>
                  <w:i/>
                </w:rPr>
                <w:t>“For All Her Household Are Clothed in Crimson”.</w:t>
              </w:r>
              <w:r w:rsidRPr="009A1DB0">
                <w:t xml:space="preserve"> London: Bloomsbury Publishig, 2019. ISBN 978-0-5676-8640-4.</w:t>
              </w:r>
            </w:ins>
          </w:p>
          <w:p w14:paraId="4039EB86" w14:textId="77777777" w:rsidR="00CE3A68" w:rsidRPr="0027528A" w:rsidRDefault="00CE3A68" w:rsidP="00CE3A68">
            <w:r w:rsidRPr="0027528A">
              <w:rPr>
                <w:color w:val="212529"/>
                <w:shd w:val="clear" w:color="auto" w:fill="FFFFFF"/>
              </w:rPr>
              <w:t>KŘÍŽOVÁ, Alena. </w:t>
            </w:r>
            <w:r w:rsidRPr="0027528A">
              <w:rPr>
                <w:i/>
                <w:iCs/>
                <w:color w:val="212529"/>
                <w:shd w:val="clear" w:color="auto" w:fill="FFFFFF"/>
              </w:rPr>
              <w:t>Šperk od antiky po současnost</w:t>
            </w:r>
            <w:r w:rsidRPr="0027528A">
              <w:rPr>
                <w:color w:val="212529"/>
                <w:shd w:val="clear" w:color="auto" w:fill="FFFFFF"/>
              </w:rPr>
              <w:t>. Praha: NLN, Nakladatelství Lidové noviny, 2015. Dějiny odívání. ISBN 978-80-7422-311-2.</w:t>
            </w:r>
            <w:r w:rsidRPr="0027528A">
              <w:t xml:space="preserve"> </w:t>
            </w:r>
          </w:p>
          <w:p w14:paraId="090D3B3D" w14:textId="77777777" w:rsidR="00CE3A68" w:rsidRPr="0027528A" w:rsidRDefault="00CE3A68" w:rsidP="00CE3A68">
            <w:r w:rsidRPr="0027528A">
              <w:rPr>
                <w:b/>
                <w:bCs/>
              </w:rPr>
              <w:t>Doporučená</w:t>
            </w:r>
            <w:r w:rsidRPr="0027528A">
              <w:t xml:space="preserve">: </w:t>
            </w:r>
          </w:p>
          <w:p w14:paraId="5BA6588B" w14:textId="77777777" w:rsidR="00CE3A68" w:rsidRDefault="00CE3A68" w:rsidP="00CE3A68">
            <w:r w:rsidRPr="0027528A">
              <w:t xml:space="preserve">ECO, Umberto, ed. </w:t>
            </w:r>
            <w:r w:rsidRPr="0027528A">
              <w:rPr>
                <w:i/>
                <w:iCs/>
              </w:rPr>
              <w:t>Dějiny krásy</w:t>
            </w:r>
            <w:r w:rsidRPr="0027528A">
              <w:t xml:space="preserve">. Praha: Argo, 2005. ISBN 8072036777. </w:t>
            </w:r>
          </w:p>
          <w:p w14:paraId="179FADFB" w14:textId="77777777" w:rsidR="00CE3A68" w:rsidRDefault="00CE3A68" w:rsidP="00CE3A68">
            <w:r w:rsidRPr="0027528A">
              <w:t xml:space="preserve">FOSTER, Hal. </w:t>
            </w:r>
            <w:r w:rsidRPr="0027528A">
              <w:rPr>
                <w:i/>
                <w:iCs/>
              </w:rPr>
              <w:t>Umění po roce 1900: modernismus, antimodernismus, postmodernismus</w:t>
            </w:r>
            <w:r w:rsidRPr="0027528A">
              <w:t xml:space="preserve">. V Praze: Slovart, 2007. </w:t>
            </w:r>
          </w:p>
          <w:p w14:paraId="63E235B9" w14:textId="77777777" w:rsidR="00CE3A68" w:rsidRDefault="00CE3A68" w:rsidP="00CE3A68">
            <w:r w:rsidRPr="0027528A">
              <w:t>ISBN 9788072099528.</w:t>
            </w:r>
          </w:p>
          <w:p w14:paraId="39C80084" w14:textId="77777777" w:rsidR="00691906" w:rsidRDefault="00691906" w:rsidP="00CE3A68">
            <w:pPr>
              <w:rPr>
                <w:ins w:id="150" w:author="Hana Ponížilová" w:date="2023-05-25T15:24:00Z"/>
              </w:rPr>
            </w:pPr>
            <w:ins w:id="151" w:author="Hana Ponížilová" w:date="2023-05-25T15:24:00Z">
              <w:r w:rsidRPr="0000551F">
                <w:t xml:space="preserve">FRONEK, Jiří, VLČKOVÁ, Lucie a Radim VONDRÁČEK, ed. </w:t>
              </w:r>
              <w:r w:rsidRPr="0000551F">
                <w:rPr>
                  <w:i/>
                  <w:iCs/>
                </w:rPr>
                <w:t>Secese – vitální umění 1900: ze sbírek Uměleckoprůmyslového musea v Praze</w:t>
              </w:r>
              <w:r w:rsidRPr="0000551F">
                <w:t>. V Řevnicích: Arbor Vitae, 2013. ISBN 9788074670503.</w:t>
              </w:r>
            </w:ins>
          </w:p>
          <w:p w14:paraId="7833D53E" w14:textId="3988378D" w:rsidR="00CE3A68" w:rsidRPr="0027528A" w:rsidRDefault="00CE3A68" w:rsidP="00CE3A68">
            <w:r w:rsidRPr="0027528A">
              <w:t>JOKELOVÁ, Sylvia</w:t>
            </w:r>
            <w:r w:rsidRPr="0027528A">
              <w:rPr>
                <w:i/>
                <w:iCs/>
              </w:rPr>
              <w:t>, Dejiny šperku od priemyselnej revolúcie po súčasnosť</w:t>
            </w:r>
            <w:r w:rsidRPr="0027528A">
              <w:t>. Bratislava 2005.</w:t>
            </w:r>
            <w:r>
              <w:t xml:space="preserve"> ISBN </w:t>
            </w:r>
            <w:r w:rsidRPr="0027528A">
              <w:t>8088675952</w:t>
            </w:r>
            <w:r>
              <w:t>.</w:t>
            </w:r>
          </w:p>
          <w:p w14:paraId="378882E5" w14:textId="77777777" w:rsidR="00CE3A68" w:rsidRDefault="00CE3A68" w:rsidP="00CE3A68">
            <w:r w:rsidRPr="00AA3869">
              <w:t xml:space="preserve">KŘÍŽOVÁ, Alena. </w:t>
            </w:r>
            <w:r w:rsidRPr="00AA3869">
              <w:rPr>
                <w:i/>
                <w:iCs/>
              </w:rPr>
              <w:t>Ornament – oděv – šperk: archaické projevy materiální kultury</w:t>
            </w:r>
            <w:r w:rsidRPr="00AA3869">
              <w:t xml:space="preserve">. Brno: Masarykova univerzita, 2009. Etnologické studie. ISBN 9788021049635. </w:t>
            </w:r>
          </w:p>
          <w:p w14:paraId="0B126A0E" w14:textId="77777777" w:rsidR="00CE3A68" w:rsidRPr="0027528A" w:rsidRDefault="00CE3A68" w:rsidP="00CE3A68">
            <w:r w:rsidRPr="00AA3869">
              <w:t xml:space="preserve">KŘÍŽOVÁ, Alena. </w:t>
            </w:r>
            <w:r w:rsidRPr="00AA3869">
              <w:rPr>
                <w:i/>
                <w:iCs/>
              </w:rPr>
              <w:t>Proměny českého šperku na konci 20. století</w:t>
            </w:r>
            <w:r w:rsidRPr="00AA3869">
              <w:t xml:space="preserve">. Praha: Academia, 2002. ISBN 80-200-0920-5. </w:t>
            </w:r>
          </w:p>
          <w:p w14:paraId="01427ED5" w14:textId="77777777" w:rsidR="00CE3A68" w:rsidRDefault="00CE3A68" w:rsidP="00CE3A68">
            <w:r w:rsidRPr="00AA3869">
              <w:t xml:space="preserve">KYBALOVÁ, Ludmila. </w:t>
            </w:r>
            <w:r w:rsidRPr="00AA3869">
              <w:rPr>
                <w:i/>
                <w:iCs/>
              </w:rPr>
              <w:t>Od empíru k druhému rokoku</w:t>
            </w:r>
            <w:r w:rsidRPr="00AA3869">
              <w:t>. Praha: NLN, Nakladatelství Lidové noviny, 2004</w:t>
            </w:r>
            <w:r>
              <w:t>.</w:t>
            </w:r>
          </w:p>
          <w:p w14:paraId="6F087257" w14:textId="77777777" w:rsidR="00CE3A68" w:rsidRDefault="00CE3A68" w:rsidP="00CE3A68">
            <w:r w:rsidRPr="00AA3869">
              <w:t>ISBN 8071061425.</w:t>
            </w:r>
          </w:p>
          <w:p w14:paraId="32175FF4" w14:textId="77777777" w:rsidR="00CE3A68" w:rsidRDefault="00CE3A68" w:rsidP="00CE3A68">
            <w:r w:rsidRPr="00AA3869">
              <w:t>KYBALOVÁ, Ludmila</w:t>
            </w:r>
            <w:r w:rsidRPr="00AA3869">
              <w:rPr>
                <w:i/>
                <w:iCs/>
              </w:rPr>
              <w:t>. Doba turnýry a secese</w:t>
            </w:r>
            <w:r w:rsidRPr="00AA3869">
              <w:t xml:space="preserve">. Praha: NLN, Nakladatelství Lidové noviny, 2006. ISBN 8071061425. </w:t>
            </w:r>
          </w:p>
          <w:p w14:paraId="45C8EBAE" w14:textId="77777777" w:rsidR="00CE3A68" w:rsidRDefault="00CE3A68" w:rsidP="00CE3A68">
            <w:r w:rsidRPr="00AA3869">
              <w:t xml:space="preserve">KYBALOVÁ, Ludmila. </w:t>
            </w:r>
            <w:r w:rsidRPr="0000551F">
              <w:rPr>
                <w:i/>
                <w:iCs/>
              </w:rPr>
              <w:t>Starověk</w:t>
            </w:r>
            <w:r w:rsidRPr="00AA3869">
              <w:t xml:space="preserve">. Praha: NLN, Nakladatelství Lidové noviny, 1998. ISBN 807106145X. </w:t>
            </w:r>
          </w:p>
          <w:p w14:paraId="48065C76" w14:textId="77777777" w:rsidR="00CE3A68" w:rsidRDefault="00CE3A68" w:rsidP="00CE3A68">
            <w:r w:rsidRPr="0000551F">
              <w:t xml:space="preserve">KYBALOVÁ, Ludmila. </w:t>
            </w:r>
            <w:r w:rsidRPr="0000551F">
              <w:rPr>
                <w:i/>
                <w:iCs/>
              </w:rPr>
              <w:t>Středověk</w:t>
            </w:r>
            <w:r w:rsidRPr="0000551F">
              <w:t xml:space="preserve">. Praha: </w:t>
            </w:r>
            <w:r w:rsidRPr="00AA3869">
              <w:t xml:space="preserve">NLN, Nakladatelství </w:t>
            </w:r>
            <w:r w:rsidRPr="0000551F">
              <w:t xml:space="preserve">Lidové noviny, 2002. ISBN 8071061468. </w:t>
            </w:r>
          </w:p>
          <w:p w14:paraId="73F7459A" w14:textId="6F00C07D" w:rsidR="003660C1" w:rsidRDefault="003660C1" w:rsidP="00CE3A68">
            <w:r w:rsidRPr="003660C1">
              <w:t xml:space="preserve">SYNDRAM, Dirk. </w:t>
            </w:r>
            <w:r w:rsidRPr="00830928">
              <w:rPr>
                <w:i/>
                <w:iCs/>
              </w:rPr>
              <w:t>Juwelenkunst des Barock: Johann Melchior Dinglinger im grünen Gewölbe</w:t>
            </w:r>
            <w:r w:rsidRPr="003660C1">
              <w:t>. München: Hirmer Verlag, 2008, 192 s. ISBN 978-3-7774-4445-1.</w:t>
            </w:r>
            <w:r w:rsidRPr="003660C1" w:rsidDel="003660C1">
              <w:t xml:space="preserve"> </w:t>
            </w:r>
          </w:p>
          <w:p w14:paraId="2C00D574" w14:textId="38B673DD" w:rsidR="00D91C10" w:rsidRPr="008718FB" w:rsidRDefault="00CE3A68" w:rsidP="00691906">
            <w:pPr>
              <w:rPr>
                <w:color w:val="000000" w:themeColor="text1"/>
              </w:rPr>
            </w:pPr>
            <w:r w:rsidRPr="0000551F">
              <w:t>ŠLANCAROVÁ</w:t>
            </w:r>
            <w:r>
              <w:t>,</w:t>
            </w:r>
            <w:r w:rsidRPr="0000551F">
              <w:t xml:space="preserve"> V</w:t>
            </w:r>
            <w:r>
              <w:t>ěra</w:t>
            </w:r>
            <w:r w:rsidRPr="0000551F">
              <w:t xml:space="preserve">. </w:t>
            </w:r>
            <w:r w:rsidRPr="0000551F">
              <w:rPr>
                <w:i/>
                <w:iCs/>
              </w:rPr>
              <w:t>Středověký šperk: Archeologické nálezy z jižní Moravy</w:t>
            </w:r>
            <w:r w:rsidRPr="0000551F">
              <w:t xml:space="preserve">. Masarykova univerzita, 2018. </w:t>
            </w:r>
            <w:r>
              <w:br/>
            </w:r>
            <w:r w:rsidRPr="0000551F">
              <w:t xml:space="preserve">ISBN 978-80-210-9021-7. </w:t>
            </w:r>
          </w:p>
        </w:tc>
      </w:tr>
      <w:tr w:rsidR="00D91C10" w14:paraId="1907CBB7" w14:textId="77777777" w:rsidTr="00D91C10">
        <w:tc>
          <w:tcPr>
            <w:tcW w:w="9855" w:type="dxa"/>
            <w:gridSpan w:val="8"/>
            <w:tcBorders>
              <w:bottom w:val="double" w:sz="4" w:space="0" w:color="auto"/>
            </w:tcBorders>
            <w:shd w:val="clear" w:color="auto" w:fill="BDD6EE"/>
          </w:tcPr>
          <w:p w14:paraId="08D9726F" w14:textId="77777777" w:rsidR="00D91C10" w:rsidRDefault="00D91C10" w:rsidP="00D91C10">
            <w:pPr>
              <w:jc w:val="both"/>
              <w:rPr>
                <w:b/>
                <w:sz w:val="28"/>
              </w:rPr>
            </w:pPr>
            <w:r>
              <w:lastRenderedPageBreak/>
              <w:br w:type="page"/>
            </w:r>
            <w:r>
              <w:rPr>
                <w:b/>
                <w:sz w:val="28"/>
              </w:rPr>
              <w:t>B-III – Charakteristika studijního předmětu</w:t>
            </w:r>
          </w:p>
        </w:tc>
      </w:tr>
      <w:tr w:rsidR="00D91C10" w14:paraId="1F88F2D9" w14:textId="77777777" w:rsidTr="00D91C10">
        <w:tc>
          <w:tcPr>
            <w:tcW w:w="3086" w:type="dxa"/>
            <w:tcBorders>
              <w:top w:val="double" w:sz="4" w:space="0" w:color="auto"/>
            </w:tcBorders>
            <w:shd w:val="clear" w:color="auto" w:fill="F7CAAC"/>
          </w:tcPr>
          <w:p w14:paraId="5B1EF895" w14:textId="77777777" w:rsidR="00D91C10" w:rsidRDefault="00D91C10" w:rsidP="00D91C10">
            <w:pPr>
              <w:jc w:val="both"/>
              <w:rPr>
                <w:b/>
              </w:rPr>
            </w:pPr>
            <w:r>
              <w:rPr>
                <w:b/>
              </w:rPr>
              <w:t>Název studijního předmětu</w:t>
            </w:r>
          </w:p>
        </w:tc>
        <w:tc>
          <w:tcPr>
            <w:tcW w:w="6769" w:type="dxa"/>
            <w:gridSpan w:val="7"/>
            <w:tcBorders>
              <w:top w:val="double" w:sz="4" w:space="0" w:color="auto"/>
            </w:tcBorders>
          </w:tcPr>
          <w:p w14:paraId="4E334272" w14:textId="3D25D351" w:rsidR="00D91C10" w:rsidRPr="00F6173E" w:rsidRDefault="00D91C10" w:rsidP="00D91C10">
            <w:pPr>
              <w:jc w:val="both"/>
            </w:pPr>
            <w:r>
              <w:t xml:space="preserve">Dějiny </w:t>
            </w:r>
            <w:r w:rsidR="003B23BD">
              <w:t xml:space="preserve">designu </w:t>
            </w:r>
            <w:r>
              <w:t>šperku</w:t>
            </w:r>
            <w:r w:rsidRPr="00F6173E">
              <w:t xml:space="preserve"> </w:t>
            </w:r>
            <w:r>
              <w:t>2</w:t>
            </w:r>
          </w:p>
        </w:tc>
      </w:tr>
      <w:tr w:rsidR="00D91C10" w14:paraId="58B71634" w14:textId="77777777" w:rsidTr="00D91C10">
        <w:trPr>
          <w:trHeight w:val="58"/>
        </w:trPr>
        <w:tc>
          <w:tcPr>
            <w:tcW w:w="3086" w:type="dxa"/>
            <w:shd w:val="clear" w:color="auto" w:fill="F7CAAC"/>
          </w:tcPr>
          <w:p w14:paraId="63D923BB" w14:textId="77777777" w:rsidR="00D91C10" w:rsidRDefault="00D91C10" w:rsidP="00D91C10">
            <w:pPr>
              <w:rPr>
                <w:b/>
              </w:rPr>
            </w:pPr>
            <w:r>
              <w:rPr>
                <w:b/>
              </w:rPr>
              <w:t>Typ předmětu</w:t>
            </w:r>
          </w:p>
        </w:tc>
        <w:tc>
          <w:tcPr>
            <w:tcW w:w="3406" w:type="dxa"/>
            <w:gridSpan w:val="4"/>
          </w:tcPr>
          <w:p w14:paraId="1C3C9FEB" w14:textId="77777777" w:rsidR="00D91C10" w:rsidRPr="00F6173E" w:rsidRDefault="00D91C10" w:rsidP="00D91C10">
            <w:pPr>
              <w:autoSpaceDE w:val="0"/>
              <w:autoSpaceDN w:val="0"/>
              <w:adjustRightInd w:val="0"/>
            </w:pPr>
            <w:r>
              <w:rPr>
                <w:rFonts w:eastAsia="Calibri"/>
              </w:rPr>
              <w:t>p</w:t>
            </w:r>
            <w:r w:rsidRPr="00F6173E">
              <w:rPr>
                <w:rFonts w:eastAsia="Calibri"/>
              </w:rPr>
              <w:t xml:space="preserve">ovinný </w:t>
            </w:r>
          </w:p>
        </w:tc>
        <w:tc>
          <w:tcPr>
            <w:tcW w:w="2695" w:type="dxa"/>
            <w:gridSpan w:val="2"/>
            <w:shd w:val="clear" w:color="auto" w:fill="F7CAAC"/>
          </w:tcPr>
          <w:p w14:paraId="5CCFABD3" w14:textId="77777777" w:rsidR="00D91C10" w:rsidRPr="009263DD" w:rsidRDefault="00D91C10" w:rsidP="00D91C10">
            <w:pPr>
              <w:jc w:val="both"/>
              <w:rPr>
                <w:b/>
              </w:rPr>
            </w:pPr>
            <w:r w:rsidRPr="00F6173E">
              <w:rPr>
                <w:b/>
              </w:rPr>
              <w:t>doporučený ročník/semestr</w:t>
            </w:r>
          </w:p>
        </w:tc>
        <w:tc>
          <w:tcPr>
            <w:tcW w:w="668" w:type="dxa"/>
          </w:tcPr>
          <w:p w14:paraId="25FF92FF" w14:textId="77777777" w:rsidR="00D91C10" w:rsidRPr="00F6173E" w:rsidRDefault="00D91C10" w:rsidP="00D91C10">
            <w:pPr>
              <w:jc w:val="both"/>
            </w:pPr>
            <w:r>
              <w:t>2/ZS</w:t>
            </w:r>
          </w:p>
        </w:tc>
      </w:tr>
      <w:tr w:rsidR="00D91C10" w14:paraId="156E16F1" w14:textId="77777777" w:rsidTr="00D91C10">
        <w:trPr>
          <w:trHeight w:val="153"/>
        </w:trPr>
        <w:tc>
          <w:tcPr>
            <w:tcW w:w="3086" w:type="dxa"/>
            <w:shd w:val="clear" w:color="auto" w:fill="F7CAAC"/>
          </w:tcPr>
          <w:p w14:paraId="02DBB35E" w14:textId="77777777" w:rsidR="00D91C10" w:rsidRDefault="00D91C10" w:rsidP="00D91C10">
            <w:pPr>
              <w:jc w:val="both"/>
              <w:rPr>
                <w:b/>
              </w:rPr>
            </w:pPr>
            <w:r>
              <w:rPr>
                <w:b/>
              </w:rPr>
              <w:t>Rozsah studijního předmětu</w:t>
            </w:r>
          </w:p>
        </w:tc>
        <w:tc>
          <w:tcPr>
            <w:tcW w:w="1701" w:type="dxa"/>
            <w:gridSpan w:val="2"/>
          </w:tcPr>
          <w:p w14:paraId="417CD4E5" w14:textId="211DFF50" w:rsidR="00D91C10" w:rsidRPr="00F6173E" w:rsidRDefault="00D91C10" w:rsidP="00D91C10">
            <w:pPr>
              <w:jc w:val="both"/>
            </w:pPr>
            <w:r>
              <w:t>13</w:t>
            </w:r>
            <w:r w:rsidR="00BC3F5F">
              <w:t xml:space="preserve"> </w:t>
            </w:r>
            <w:r w:rsidR="00936789">
              <w:t>p</w:t>
            </w:r>
          </w:p>
        </w:tc>
        <w:tc>
          <w:tcPr>
            <w:tcW w:w="889" w:type="dxa"/>
            <w:shd w:val="clear" w:color="auto" w:fill="F7CAAC"/>
          </w:tcPr>
          <w:p w14:paraId="6D00346D" w14:textId="77777777" w:rsidR="00D91C10" w:rsidRPr="00F6173E" w:rsidRDefault="00D91C10" w:rsidP="00D91C10">
            <w:pPr>
              <w:jc w:val="both"/>
              <w:rPr>
                <w:b/>
              </w:rPr>
            </w:pPr>
            <w:r w:rsidRPr="00F6173E">
              <w:rPr>
                <w:b/>
              </w:rPr>
              <w:t xml:space="preserve">hod. </w:t>
            </w:r>
          </w:p>
        </w:tc>
        <w:tc>
          <w:tcPr>
            <w:tcW w:w="816" w:type="dxa"/>
          </w:tcPr>
          <w:p w14:paraId="3BE82545" w14:textId="4023B279" w:rsidR="00D91C10" w:rsidRPr="004D4414" w:rsidRDefault="00D91C10" w:rsidP="00D91C10">
            <w:pPr>
              <w:jc w:val="both"/>
            </w:pPr>
            <w:r>
              <w:t>1</w:t>
            </w:r>
            <w:r w:rsidR="00936789">
              <w:t>3</w:t>
            </w:r>
          </w:p>
        </w:tc>
        <w:tc>
          <w:tcPr>
            <w:tcW w:w="2156" w:type="dxa"/>
            <w:shd w:val="clear" w:color="auto" w:fill="F7CAAC"/>
          </w:tcPr>
          <w:p w14:paraId="53EAA2A7" w14:textId="77777777" w:rsidR="00D91C10" w:rsidRPr="004D4414" w:rsidRDefault="00D91C10" w:rsidP="00D91C10">
            <w:pPr>
              <w:jc w:val="both"/>
              <w:rPr>
                <w:b/>
              </w:rPr>
            </w:pPr>
            <w:r w:rsidRPr="004D4414">
              <w:rPr>
                <w:b/>
              </w:rPr>
              <w:t>kreditů</w:t>
            </w:r>
          </w:p>
        </w:tc>
        <w:tc>
          <w:tcPr>
            <w:tcW w:w="1207" w:type="dxa"/>
            <w:gridSpan w:val="2"/>
          </w:tcPr>
          <w:p w14:paraId="6B6ED1A8" w14:textId="77777777" w:rsidR="00D91C10" w:rsidRPr="004D4414" w:rsidRDefault="00D91C10" w:rsidP="00D91C10">
            <w:pPr>
              <w:jc w:val="both"/>
            </w:pPr>
            <w:r>
              <w:t>2</w:t>
            </w:r>
          </w:p>
        </w:tc>
      </w:tr>
      <w:tr w:rsidR="00D91C10" w14:paraId="126F3FBE" w14:textId="77777777" w:rsidTr="00D91C10">
        <w:tc>
          <w:tcPr>
            <w:tcW w:w="3086" w:type="dxa"/>
            <w:shd w:val="clear" w:color="auto" w:fill="F7CAAC"/>
          </w:tcPr>
          <w:p w14:paraId="3B72C73C" w14:textId="77777777" w:rsidR="00D91C10" w:rsidRDefault="00D91C10" w:rsidP="00D91C10">
            <w:pPr>
              <w:rPr>
                <w:b/>
                <w:sz w:val="22"/>
              </w:rPr>
            </w:pPr>
            <w:r>
              <w:rPr>
                <w:b/>
              </w:rPr>
              <w:t>Prerekvizity, korekvizity, ekvivalence</w:t>
            </w:r>
          </w:p>
        </w:tc>
        <w:tc>
          <w:tcPr>
            <w:tcW w:w="6769" w:type="dxa"/>
            <w:gridSpan w:val="7"/>
          </w:tcPr>
          <w:p w14:paraId="3D521EAA" w14:textId="77777777" w:rsidR="00D91C10" w:rsidRPr="00F6173E" w:rsidRDefault="00D91C10" w:rsidP="00D91C10">
            <w:pPr>
              <w:jc w:val="both"/>
              <w:rPr>
                <w:rFonts w:eastAsia="Calibri"/>
              </w:rPr>
            </w:pPr>
          </w:p>
        </w:tc>
      </w:tr>
      <w:tr w:rsidR="00D91C10" w14:paraId="4C6011FA" w14:textId="77777777" w:rsidTr="00D91C10">
        <w:tc>
          <w:tcPr>
            <w:tcW w:w="3086" w:type="dxa"/>
            <w:shd w:val="clear" w:color="auto" w:fill="F7CAAC"/>
          </w:tcPr>
          <w:p w14:paraId="50ED29A6" w14:textId="77777777" w:rsidR="00D91C10" w:rsidRDefault="00D91C10" w:rsidP="00D91C10">
            <w:pPr>
              <w:rPr>
                <w:b/>
              </w:rPr>
            </w:pPr>
            <w:r>
              <w:rPr>
                <w:b/>
              </w:rPr>
              <w:t>Způsob ověření studijních výsledků</w:t>
            </w:r>
          </w:p>
        </w:tc>
        <w:tc>
          <w:tcPr>
            <w:tcW w:w="3406" w:type="dxa"/>
            <w:gridSpan w:val="4"/>
          </w:tcPr>
          <w:p w14:paraId="3563A60A" w14:textId="77777777" w:rsidR="00D91C10" w:rsidRPr="00F6173E" w:rsidRDefault="00D91C10" w:rsidP="00D91C10">
            <w:pPr>
              <w:jc w:val="both"/>
            </w:pPr>
            <w:r>
              <w:rPr>
                <w:rFonts w:eastAsia="Calibri"/>
              </w:rPr>
              <w:t>klasifikovaný zápočet</w:t>
            </w:r>
          </w:p>
        </w:tc>
        <w:tc>
          <w:tcPr>
            <w:tcW w:w="2156" w:type="dxa"/>
            <w:shd w:val="clear" w:color="auto" w:fill="F7CAAC"/>
          </w:tcPr>
          <w:p w14:paraId="4AE59437" w14:textId="77777777" w:rsidR="00D91C10" w:rsidRPr="00F6173E" w:rsidRDefault="00D91C10" w:rsidP="00D91C10">
            <w:pPr>
              <w:jc w:val="both"/>
              <w:rPr>
                <w:b/>
              </w:rPr>
            </w:pPr>
            <w:r w:rsidRPr="00F6173E">
              <w:rPr>
                <w:b/>
              </w:rPr>
              <w:t>Forma výuky</w:t>
            </w:r>
          </w:p>
        </w:tc>
        <w:tc>
          <w:tcPr>
            <w:tcW w:w="1207" w:type="dxa"/>
            <w:gridSpan w:val="2"/>
          </w:tcPr>
          <w:p w14:paraId="6473DFDD" w14:textId="77777777" w:rsidR="00D91C10" w:rsidRPr="00F6173E" w:rsidRDefault="00D91C10" w:rsidP="00D91C10">
            <w:pPr>
              <w:jc w:val="both"/>
              <w:rPr>
                <w:rFonts w:eastAsia="Calibri"/>
              </w:rPr>
            </w:pPr>
            <w:r>
              <w:rPr>
                <w:rFonts w:eastAsia="Calibri"/>
              </w:rPr>
              <w:t>p</w:t>
            </w:r>
            <w:r w:rsidRPr="00F6173E">
              <w:rPr>
                <w:rFonts w:eastAsia="Calibri"/>
              </w:rPr>
              <w:t>řednáška</w:t>
            </w:r>
          </w:p>
        </w:tc>
      </w:tr>
      <w:tr w:rsidR="00D91C10" w14:paraId="3989B112" w14:textId="77777777" w:rsidTr="00D91C10">
        <w:tc>
          <w:tcPr>
            <w:tcW w:w="3086" w:type="dxa"/>
            <w:shd w:val="clear" w:color="auto" w:fill="F7CAAC"/>
          </w:tcPr>
          <w:p w14:paraId="1C9E84DB" w14:textId="77777777" w:rsidR="00D91C10" w:rsidRDefault="00D91C10" w:rsidP="00D91C10">
            <w:pPr>
              <w:rPr>
                <w:b/>
              </w:rPr>
            </w:pPr>
            <w:r>
              <w:rPr>
                <w:b/>
              </w:rPr>
              <w:t>Forma způsobu ověření studijních výsledků a další požadavky na studenta</w:t>
            </w:r>
          </w:p>
        </w:tc>
        <w:tc>
          <w:tcPr>
            <w:tcW w:w="6769" w:type="dxa"/>
            <w:gridSpan w:val="7"/>
            <w:tcBorders>
              <w:bottom w:val="nil"/>
            </w:tcBorders>
          </w:tcPr>
          <w:p w14:paraId="085B81A8" w14:textId="4A614BEC" w:rsidR="00D91C10" w:rsidRPr="00F6173E" w:rsidRDefault="00BE6D40" w:rsidP="00D91C10">
            <w:pPr>
              <w:jc w:val="both"/>
            </w:pPr>
            <w:r>
              <w:t>písemný test</w:t>
            </w:r>
          </w:p>
        </w:tc>
      </w:tr>
      <w:tr w:rsidR="00D91C10" w14:paraId="2038A819" w14:textId="77777777" w:rsidTr="00D91C10">
        <w:trPr>
          <w:trHeight w:val="250"/>
        </w:trPr>
        <w:tc>
          <w:tcPr>
            <w:tcW w:w="9855" w:type="dxa"/>
            <w:gridSpan w:val="8"/>
            <w:tcBorders>
              <w:top w:val="nil"/>
            </w:tcBorders>
          </w:tcPr>
          <w:p w14:paraId="725ACB5D" w14:textId="77777777" w:rsidR="00D91C10" w:rsidRPr="00F6173E" w:rsidRDefault="00D91C10" w:rsidP="00D91C10">
            <w:pPr>
              <w:jc w:val="both"/>
            </w:pPr>
          </w:p>
        </w:tc>
      </w:tr>
      <w:tr w:rsidR="00D91C10" w14:paraId="155EE5C8" w14:textId="77777777" w:rsidTr="00D91C10">
        <w:trPr>
          <w:trHeight w:val="197"/>
        </w:trPr>
        <w:tc>
          <w:tcPr>
            <w:tcW w:w="3086" w:type="dxa"/>
            <w:tcBorders>
              <w:top w:val="nil"/>
            </w:tcBorders>
            <w:shd w:val="clear" w:color="auto" w:fill="F7CAAC"/>
          </w:tcPr>
          <w:p w14:paraId="38957D8E" w14:textId="77777777" w:rsidR="00D91C10" w:rsidRDefault="00D91C10" w:rsidP="00D91C10">
            <w:pPr>
              <w:jc w:val="both"/>
              <w:rPr>
                <w:b/>
              </w:rPr>
            </w:pPr>
            <w:r>
              <w:rPr>
                <w:b/>
              </w:rPr>
              <w:t>Garant předmětu</w:t>
            </w:r>
          </w:p>
        </w:tc>
        <w:tc>
          <w:tcPr>
            <w:tcW w:w="6769" w:type="dxa"/>
            <w:gridSpan w:val="7"/>
            <w:tcBorders>
              <w:top w:val="nil"/>
            </w:tcBorders>
          </w:tcPr>
          <w:p w14:paraId="59FE8C72" w14:textId="77777777" w:rsidR="00D91C10" w:rsidRPr="00F6173E" w:rsidRDefault="00D91C10" w:rsidP="00D91C10">
            <w:pPr>
              <w:jc w:val="both"/>
            </w:pPr>
            <w:r w:rsidRPr="00F6173E">
              <w:t xml:space="preserve">Mgr. </w:t>
            </w:r>
            <w:r>
              <w:t>Martina Zuzaňáková</w:t>
            </w:r>
          </w:p>
        </w:tc>
      </w:tr>
      <w:tr w:rsidR="00D91C10" w:rsidRPr="008D0458" w14:paraId="71EBE3B9" w14:textId="77777777" w:rsidTr="00D91C10">
        <w:trPr>
          <w:trHeight w:val="243"/>
        </w:trPr>
        <w:tc>
          <w:tcPr>
            <w:tcW w:w="3086" w:type="dxa"/>
            <w:tcBorders>
              <w:top w:val="nil"/>
            </w:tcBorders>
            <w:shd w:val="clear" w:color="auto" w:fill="F7CAAC"/>
          </w:tcPr>
          <w:p w14:paraId="74A1E080" w14:textId="77777777" w:rsidR="00D91C10" w:rsidRDefault="00D91C10" w:rsidP="00D91C10">
            <w:pPr>
              <w:rPr>
                <w:b/>
              </w:rPr>
            </w:pPr>
            <w:r>
              <w:rPr>
                <w:b/>
              </w:rPr>
              <w:t>Zapojení garanta do výuky předmětu</w:t>
            </w:r>
          </w:p>
        </w:tc>
        <w:tc>
          <w:tcPr>
            <w:tcW w:w="6769" w:type="dxa"/>
            <w:gridSpan w:val="7"/>
            <w:tcBorders>
              <w:top w:val="nil"/>
            </w:tcBorders>
          </w:tcPr>
          <w:p w14:paraId="012E8D35" w14:textId="77777777" w:rsidR="00D91C10" w:rsidRPr="00F6173E" w:rsidRDefault="00D91C10" w:rsidP="00D91C10">
            <w:pPr>
              <w:jc w:val="both"/>
            </w:pPr>
            <w:r w:rsidRPr="00F6173E">
              <w:t>100 %</w:t>
            </w:r>
          </w:p>
        </w:tc>
      </w:tr>
      <w:tr w:rsidR="00D91C10" w14:paraId="63B7648F" w14:textId="77777777" w:rsidTr="00D91C10">
        <w:tc>
          <w:tcPr>
            <w:tcW w:w="3086" w:type="dxa"/>
            <w:shd w:val="clear" w:color="auto" w:fill="F7CAAC"/>
          </w:tcPr>
          <w:p w14:paraId="018C1644" w14:textId="77777777" w:rsidR="00D91C10" w:rsidRDefault="00D91C10" w:rsidP="00D91C10">
            <w:pPr>
              <w:jc w:val="both"/>
              <w:rPr>
                <w:b/>
              </w:rPr>
            </w:pPr>
            <w:r>
              <w:rPr>
                <w:b/>
              </w:rPr>
              <w:t>Vyučující</w:t>
            </w:r>
          </w:p>
        </w:tc>
        <w:tc>
          <w:tcPr>
            <w:tcW w:w="6769" w:type="dxa"/>
            <w:gridSpan w:val="7"/>
            <w:tcBorders>
              <w:bottom w:val="nil"/>
            </w:tcBorders>
          </w:tcPr>
          <w:p w14:paraId="763ED67D" w14:textId="77777777" w:rsidR="00D91C10" w:rsidRPr="00964316" w:rsidRDefault="00D91C10" w:rsidP="00D91C10">
            <w:pPr>
              <w:jc w:val="both"/>
            </w:pPr>
            <w:r w:rsidRPr="00F6173E">
              <w:t xml:space="preserve">Mgr. </w:t>
            </w:r>
            <w:r>
              <w:t>Martina Zuzaňáková</w:t>
            </w:r>
            <w:r w:rsidRPr="00964316">
              <w:t>.</w:t>
            </w:r>
          </w:p>
        </w:tc>
      </w:tr>
      <w:tr w:rsidR="00D91C10" w14:paraId="593F62F3" w14:textId="77777777" w:rsidTr="00D91C10">
        <w:trPr>
          <w:trHeight w:val="182"/>
        </w:trPr>
        <w:tc>
          <w:tcPr>
            <w:tcW w:w="9855" w:type="dxa"/>
            <w:gridSpan w:val="8"/>
            <w:tcBorders>
              <w:top w:val="nil"/>
            </w:tcBorders>
          </w:tcPr>
          <w:p w14:paraId="0D999D97" w14:textId="77777777" w:rsidR="00D91C10" w:rsidRDefault="00D91C10" w:rsidP="00D91C10">
            <w:pPr>
              <w:jc w:val="both"/>
            </w:pPr>
          </w:p>
        </w:tc>
      </w:tr>
      <w:tr w:rsidR="00D91C10" w14:paraId="75BEF577" w14:textId="77777777" w:rsidTr="00D91C10">
        <w:tc>
          <w:tcPr>
            <w:tcW w:w="3086" w:type="dxa"/>
            <w:shd w:val="clear" w:color="auto" w:fill="F7CAAC"/>
          </w:tcPr>
          <w:p w14:paraId="6FC3EDD9" w14:textId="77777777" w:rsidR="00D91C10" w:rsidRDefault="00D91C10" w:rsidP="00D91C10">
            <w:pPr>
              <w:jc w:val="both"/>
              <w:rPr>
                <w:b/>
              </w:rPr>
            </w:pPr>
            <w:r>
              <w:rPr>
                <w:b/>
              </w:rPr>
              <w:t>Stručná anotace předmětu</w:t>
            </w:r>
          </w:p>
        </w:tc>
        <w:tc>
          <w:tcPr>
            <w:tcW w:w="6769" w:type="dxa"/>
            <w:gridSpan w:val="7"/>
            <w:tcBorders>
              <w:bottom w:val="nil"/>
            </w:tcBorders>
          </w:tcPr>
          <w:p w14:paraId="4A889B69" w14:textId="77777777" w:rsidR="00D91C10" w:rsidRPr="00A908E0" w:rsidRDefault="00D91C10" w:rsidP="00D91C10">
            <w:pPr>
              <w:jc w:val="both"/>
              <w:rPr>
                <w:sz w:val="16"/>
                <w:szCs w:val="16"/>
              </w:rPr>
            </w:pPr>
          </w:p>
        </w:tc>
      </w:tr>
      <w:tr w:rsidR="00D91C10" w14:paraId="5B948D64" w14:textId="77777777" w:rsidTr="00D91C10">
        <w:trPr>
          <w:trHeight w:val="1111"/>
        </w:trPr>
        <w:tc>
          <w:tcPr>
            <w:tcW w:w="9855" w:type="dxa"/>
            <w:gridSpan w:val="8"/>
            <w:tcBorders>
              <w:top w:val="nil"/>
              <w:bottom w:val="single" w:sz="12" w:space="0" w:color="auto"/>
            </w:tcBorders>
          </w:tcPr>
          <w:p w14:paraId="0853F910" w14:textId="2DD8EEBA" w:rsidR="00936468" w:rsidRDefault="00936468" w:rsidP="00F57984">
            <w:pPr>
              <w:spacing w:after="120"/>
              <w:jc w:val="both"/>
            </w:pPr>
            <w:r w:rsidRPr="001A7E09">
              <w:t xml:space="preserve">Cílem předmětu je seznámit studenty s historií a vývojem šperku a šperkařských technik od nejstarších dob po současnost. Předmět je zaměřen především na poznávání specifického jazyka šperkařské tvorby v jednotlivých obdobích kulturního vývoje společnosti. </w:t>
            </w:r>
            <w:r>
              <w:t>Předmět se zaměřuj</w:t>
            </w:r>
            <w:r w:rsidR="00CE3A68">
              <w:t>e</w:t>
            </w:r>
            <w:r>
              <w:t xml:space="preserve"> především na období 20. století, a především pak autorskému šperku. Přednášky mají za cíl představit studentům nejrůznější přístupy z oblasti autorského šperku a poskytnout informační bázi, kterou mohou poté využít při řešení praktických úkolů. </w:t>
            </w:r>
            <w:r w:rsidRPr="001A7E09">
              <w:t xml:space="preserve">Přednášky jsou doplňovány rozsáhlejšími medailony významných tvůrců či dílen a velký důraz je kladen na kombinaci informací s obrazovou dokumentací. </w:t>
            </w:r>
          </w:p>
          <w:p w14:paraId="1886957C" w14:textId="77777777" w:rsidR="00936468" w:rsidRPr="004262AB" w:rsidRDefault="00936468" w:rsidP="00D3581F">
            <w:pPr>
              <w:pStyle w:val="Odstavecseseznamem"/>
              <w:numPr>
                <w:ilvl w:val="0"/>
                <w:numId w:val="93"/>
              </w:numPr>
            </w:pPr>
            <w:r w:rsidRPr="004262AB">
              <w:t>Design šperku v severských zemích (30.-70. léta)</w:t>
            </w:r>
            <w:r>
              <w:t>.</w:t>
            </w:r>
            <w:r w:rsidRPr="004262AB">
              <w:br/>
              <w:t>Alvar Alto</w:t>
            </w:r>
            <w:r>
              <w:t>.</w:t>
            </w:r>
          </w:p>
          <w:p w14:paraId="7E217223" w14:textId="77777777" w:rsidR="00936468" w:rsidRPr="004262AB" w:rsidRDefault="00936468" w:rsidP="00D3581F">
            <w:pPr>
              <w:pStyle w:val="Odstavecseseznamem"/>
              <w:numPr>
                <w:ilvl w:val="0"/>
                <w:numId w:val="93"/>
              </w:numPr>
            </w:pPr>
            <w:r w:rsidRPr="004262AB">
              <w:t>Šperky původních obyvatel Afriky a Ameriky.</w:t>
            </w:r>
          </w:p>
          <w:p w14:paraId="64249C7A" w14:textId="77777777" w:rsidR="00936468" w:rsidRPr="004262AB" w:rsidRDefault="00936468" w:rsidP="00936468">
            <w:pPr>
              <w:pStyle w:val="Odstavecseseznamem"/>
            </w:pPr>
            <w:r w:rsidRPr="004262AB">
              <w:t xml:space="preserve">Primitivismus jako inspirační zdroj.  </w:t>
            </w:r>
          </w:p>
          <w:p w14:paraId="6B93E695" w14:textId="77777777" w:rsidR="00936468" w:rsidRPr="004262AB" w:rsidRDefault="00936468" w:rsidP="00D3581F">
            <w:pPr>
              <w:pStyle w:val="Odstavecseseznamem"/>
              <w:numPr>
                <w:ilvl w:val="0"/>
                <w:numId w:val="93"/>
              </w:numPr>
            </w:pPr>
            <w:r w:rsidRPr="004262AB">
              <w:t>Šperk po roce 1945, různá východiska.</w:t>
            </w:r>
          </w:p>
          <w:p w14:paraId="2401E268" w14:textId="77777777" w:rsidR="00936468" w:rsidRPr="004262AB" w:rsidRDefault="00936468" w:rsidP="00936468">
            <w:pPr>
              <w:pStyle w:val="Odstavecseseznamem"/>
            </w:pPr>
            <w:r w:rsidRPr="004262AB">
              <w:t xml:space="preserve">Fenomén bižuterie. </w:t>
            </w:r>
          </w:p>
          <w:p w14:paraId="429F37B4" w14:textId="269A9101" w:rsidR="00EC4750" w:rsidRPr="00936468" w:rsidRDefault="00936468" w:rsidP="00D3581F">
            <w:pPr>
              <w:pStyle w:val="Odstavecseseznamem"/>
              <w:numPr>
                <w:ilvl w:val="0"/>
                <w:numId w:val="93"/>
              </w:numPr>
              <w:spacing w:after="120"/>
              <w:ind w:left="714" w:hanging="357"/>
              <w:contextualSpacing w:val="0"/>
              <w:rPr>
                <w:b/>
                <w:bCs/>
              </w:rPr>
            </w:pPr>
            <w:r w:rsidRPr="004262AB">
              <w:t>Známé zlatnické domy a jejich produkce (Cartier, Fabergé, Buccellati, Georg Jensen, Bulgari, Van Cleef &amp; Arpels, Tiffany &amp; Co.</w:t>
            </w:r>
            <w:r>
              <w:br/>
            </w:r>
            <w:r w:rsidRPr="004262AB">
              <w:t>Šperk mezi designem a objektem</w:t>
            </w:r>
          </w:p>
          <w:p w14:paraId="271B40E0" w14:textId="73BE5A8D" w:rsidR="00D91C10" w:rsidRDefault="00EC4750" w:rsidP="00F57984">
            <w:pPr>
              <w:jc w:val="both"/>
            </w:pPr>
            <w:r>
              <w:t>Student získá schopnost orientovat se v oblasti současných trendů designu šperku.</w:t>
            </w:r>
          </w:p>
        </w:tc>
      </w:tr>
      <w:tr w:rsidR="00D91C10" w14:paraId="5787DB0C" w14:textId="77777777" w:rsidTr="00D91C10">
        <w:trPr>
          <w:trHeight w:val="265"/>
        </w:trPr>
        <w:tc>
          <w:tcPr>
            <w:tcW w:w="3653" w:type="dxa"/>
            <w:gridSpan w:val="2"/>
            <w:tcBorders>
              <w:top w:val="nil"/>
            </w:tcBorders>
            <w:shd w:val="clear" w:color="auto" w:fill="F7CAAC"/>
          </w:tcPr>
          <w:p w14:paraId="6D01221F" w14:textId="77777777" w:rsidR="00D91C10" w:rsidRDefault="00D91C10" w:rsidP="00D91C10">
            <w:pPr>
              <w:jc w:val="both"/>
            </w:pPr>
            <w:r>
              <w:rPr>
                <w:b/>
              </w:rPr>
              <w:t>Studijní literatura a studijní pomůcky</w:t>
            </w:r>
          </w:p>
        </w:tc>
        <w:tc>
          <w:tcPr>
            <w:tcW w:w="6202" w:type="dxa"/>
            <w:gridSpan w:val="6"/>
            <w:tcBorders>
              <w:top w:val="nil"/>
              <w:bottom w:val="nil"/>
            </w:tcBorders>
          </w:tcPr>
          <w:p w14:paraId="5F86F592" w14:textId="77777777" w:rsidR="00D91C10" w:rsidRDefault="00D91C10" w:rsidP="00D91C10">
            <w:pPr>
              <w:jc w:val="both"/>
            </w:pPr>
          </w:p>
        </w:tc>
      </w:tr>
      <w:tr w:rsidR="00D91C10" w14:paraId="08403C91" w14:textId="77777777" w:rsidTr="00D91C10">
        <w:trPr>
          <w:trHeight w:val="70"/>
        </w:trPr>
        <w:tc>
          <w:tcPr>
            <w:tcW w:w="9855" w:type="dxa"/>
            <w:gridSpan w:val="8"/>
            <w:tcBorders>
              <w:top w:val="nil"/>
            </w:tcBorders>
          </w:tcPr>
          <w:p w14:paraId="776EB642" w14:textId="77777777" w:rsidR="00854841" w:rsidRPr="0027528A" w:rsidRDefault="00854841" w:rsidP="00854841">
            <w:pPr>
              <w:rPr>
                <w:b/>
                <w:bCs/>
              </w:rPr>
            </w:pPr>
            <w:r w:rsidRPr="0027528A">
              <w:rPr>
                <w:b/>
                <w:bCs/>
              </w:rPr>
              <w:t xml:space="preserve">Povinná: </w:t>
            </w:r>
          </w:p>
          <w:p w14:paraId="342DBD7A" w14:textId="77777777" w:rsidR="00854841" w:rsidRPr="0027528A" w:rsidRDefault="00854841" w:rsidP="00854841">
            <w:r w:rsidRPr="0027528A">
              <w:rPr>
                <w:color w:val="212529"/>
                <w:shd w:val="clear" w:color="auto" w:fill="FFFFFF"/>
              </w:rPr>
              <w:t>KŘÍŽOVÁ, Alena. </w:t>
            </w:r>
            <w:r w:rsidRPr="0027528A">
              <w:rPr>
                <w:i/>
                <w:iCs/>
                <w:color w:val="212529"/>
                <w:shd w:val="clear" w:color="auto" w:fill="FFFFFF"/>
              </w:rPr>
              <w:t>Šperk od antiky po současnost</w:t>
            </w:r>
            <w:r w:rsidRPr="0027528A">
              <w:rPr>
                <w:color w:val="212529"/>
                <w:shd w:val="clear" w:color="auto" w:fill="FFFFFF"/>
              </w:rPr>
              <w:t>. Praha: NLN, Nakladatelství Lidové noviny, 2015. Dějiny odívání. ISBN 978-80-7422-311-2.</w:t>
            </w:r>
            <w:r w:rsidRPr="0027528A">
              <w:t xml:space="preserve"> </w:t>
            </w:r>
          </w:p>
          <w:p w14:paraId="59CACDC8" w14:textId="77777777" w:rsidR="00854841" w:rsidRPr="0027528A" w:rsidRDefault="00854841" w:rsidP="00854841">
            <w:r w:rsidRPr="0027528A">
              <w:rPr>
                <w:b/>
                <w:bCs/>
              </w:rPr>
              <w:t>Doporučená</w:t>
            </w:r>
            <w:r w:rsidRPr="0027528A">
              <w:t xml:space="preserve">: </w:t>
            </w:r>
          </w:p>
          <w:p w14:paraId="5445510A" w14:textId="77777777" w:rsidR="00854841" w:rsidRDefault="00854841" w:rsidP="00854841">
            <w:r w:rsidRPr="0027528A">
              <w:t xml:space="preserve">ECO, Umberto, ed. </w:t>
            </w:r>
            <w:r w:rsidRPr="0027528A">
              <w:rPr>
                <w:i/>
                <w:iCs/>
              </w:rPr>
              <w:t>Dějiny krásy</w:t>
            </w:r>
            <w:r w:rsidRPr="0027528A">
              <w:t xml:space="preserve">. Praha: Argo, 2005. ISBN 8072036777. </w:t>
            </w:r>
          </w:p>
          <w:p w14:paraId="0242CF3E" w14:textId="77777777" w:rsidR="00854841" w:rsidRDefault="00854841" w:rsidP="00854841">
            <w:r w:rsidRPr="0027528A">
              <w:t xml:space="preserve">FOSTER, Hal. </w:t>
            </w:r>
            <w:r w:rsidRPr="0027528A">
              <w:rPr>
                <w:i/>
                <w:iCs/>
              </w:rPr>
              <w:t>Umění po roce 1900: modernismus, antimodernismus, postmodernismus</w:t>
            </w:r>
            <w:r w:rsidRPr="0027528A">
              <w:t xml:space="preserve">. V Praze: Slovart, 2007. </w:t>
            </w:r>
          </w:p>
          <w:p w14:paraId="5815327F" w14:textId="77777777" w:rsidR="00854841" w:rsidRDefault="00854841" w:rsidP="00854841">
            <w:r w:rsidRPr="0027528A">
              <w:t>ISBN 9788072099528.</w:t>
            </w:r>
          </w:p>
          <w:p w14:paraId="403F1C17" w14:textId="61769944" w:rsidR="00854841" w:rsidRPr="0027528A" w:rsidRDefault="00DD352C" w:rsidP="00854841">
            <w:ins w:id="152" w:author="Hana Ponížilová" w:date="2023-05-25T15:25:00Z">
              <w:r w:rsidRPr="0000551F">
                <w:t xml:space="preserve">FRONEK, Jiří, VLČKOVÁ, Lucie a Radim VONDRÁČEK, ed. </w:t>
              </w:r>
              <w:r w:rsidRPr="0000551F">
                <w:rPr>
                  <w:i/>
                  <w:iCs/>
                </w:rPr>
                <w:t>Secese – vitální umění 1900: ze sbírek Uměleckoprůmyslového musea v Praze</w:t>
              </w:r>
              <w:r w:rsidRPr="0000551F">
                <w:t>. V Řevnicích: Arbor Vitae, 2013. ISBN 9788074670503.</w:t>
              </w:r>
            </w:ins>
            <w:r w:rsidR="00854841" w:rsidRPr="0027528A">
              <w:t>JOKELOVÁ, Sylvia</w:t>
            </w:r>
            <w:r w:rsidR="00854841" w:rsidRPr="0027528A">
              <w:rPr>
                <w:i/>
                <w:iCs/>
              </w:rPr>
              <w:t>, Dejiny šperku od priemyselnej revolúcie po súčasnosť</w:t>
            </w:r>
            <w:r w:rsidR="00854841" w:rsidRPr="0027528A">
              <w:t>. Bratislava 2005.</w:t>
            </w:r>
            <w:r w:rsidR="00854841">
              <w:t xml:space="preserve"> ISBN </w:t>
            </w:r>
            <w:r w:rsidR="00854841" w:rsidRPr="0027528A">
              <w:t>8088675952</w:t>
            </w:r>
            <w:r w:rsidR="00854841">
              <w:t>.</w:t>
            </w:r>
          </w:p>
          <w:p w14:paraId="735A1F82" w14:textId="77777777" w:rsidR="00854841" w:rsidRDefault="00854841" w:rsidP="00854841">
            <w:r w:rsidRPr="00AA3869">
              <w:t xml:space="preserve">KŘÍŽOVÁ, Alena. </w:t>
            </w:r>
            <w:r w:rsidRPr="00AA3869">
              <w:rPr>
                <w:i/>
                <w:iCs/>
              </w:rPr>
              <w:t>Ornament – oděv – šperk: archaické projevy materiální kultury</w:t>
            </w:r>
            <w:r w:rsidRPr="00AA3869">
              <w:t xml:space="preserve">. Brno: Masarykova univerzita, 2009. Etnologické studie. ISBN 9788021049635. </w:t>
            </w:r>
          </w:p>
          <w:p w14:paraId="6377BA62" w14:textId="77777777" w:rsidR="00854841" w:rsidRPr="0027528A" w:rsidRDefault="00854841" w:rsidP="00854841">
            <w:r w:rsidRPr="00AA3869">
              <w:t xml:space="preserve">KŘÍŽOVÁ, Alena. </w:t>
            </w:r>
            <w:r w:rsidRPr="00AA3869">
              <w:rPr>
                <w:i/>
                <w:iCs/>
              </w:rPr>
              <w:t>Proměny českého šperku na konci 20. století</w:t>
            </w:r>
            <w:r w:rsidRPr="00AA3869">
              <w:t xml:space="preserve">. Praha: Academia, 2002. ISBN 80-200-0920-5. </w:t>
            </w:r>
          </w:p>
          <w:p w14:paraId="03361AB2" w14:textId="77777777" w:rsidR="00854841" w:rsidRDefault="00854841" w:rsidP="00854841">
            <w:r w:rsidRPr="00AA3869">
              <w:t xml:space="preserve">KYBALOVÁ, Ludmila. </w:t>
            </w:r>
            <w:r w:rsidRPr="00AA3869">
              <w:rPr>
                <w:i/>
                <w:iCs/>
              </w:rPr>
              <w:t>Dějiny odívání</w:t>
            </w:r>
            <w:r w:rsidRPr="00AA3869">
              <w:t xml:space="preserve">. Praha: NLN, Nakladatelství Lidové noviny, 1997. ISBN 9788071061427. </w:t>
            </w:r>
          </w:p>
          <w:p w14:paraId="4DAAD104" w14:textId="77777777" w:rsidR="00854841" w:rsidRDefault="00854841" w:rsidP="00854841">
            <w:r w:rsidRPr="00AA3869">
              <w:t xml:space="preserve">KYBALOVÁ, Ludmila. </w:t>
            </w:r>
            <w:r w:rsidRPr="00AA3869">
              <w:rPr>
                <w:i/>
                <w:iCs/>
              </w:rPr>
              <w:t>Od empíru k druhému rokoku</w:t>
            </w:r>
            <w:r w:rsidRPr="00AA3869">
              <w:t>. Praha: NLN, Nakladatelství Lidové noviny, 2004</w:t>
            </w:r>
            <w:r>
              <w:t>.</w:t>
            </w:r>
          </w:p>
          <w:p w14:paraId="2D2162B2" w14:textId="77777777" w:rsidR="00854841" w:rsidRDefault="00854841" w:rsidP="00854841">
            <w:r w:rsidRPr="00AA3869">
              <w:t>ISBN 8071061425.</w:t>
            </w:r>
          </w:p>
          <w:p w14:paraId="74D401C8" w14:textId="77777777" w:rsidR="00854841" w:rsidRDefault="00854841" w:rsidP="00854841">
            <w:r w:rsidRPr="00AA3869">
              <w:t>KYBALOVÁ, Ludmila</w:t>
            </w:r>
            <w:r w:rsidRPr="00AA3869">
              <w:rPr>
                <w:i/>
                <w:iCs/>
              </w:rPr>
              <w:t>. Doba turnýry a secese</w:t>
            </w:r>
            <w:r w:rsidRPr="00AA3869">
              <w:t xml:space="preserve">. Praha: NLN, Nakladatelství Lidové noviny, 2006. ISBN 8071061425. </w:t>
            </w:r>
          </w:p>
          <w:p w14:paraId="04553B90" w14:textId="77777777" w:rsidR="00854841" w:rsidRDefault="00854841" w:rsidP="00854841">
            <w:r w:rsidRPr="00AA3869">
              <w:t xml:space="preserve">KYBALOVÁ, Ludmila. </w:t>
            </w:r>
            <w:r w:rsidRPr="0000551F">
              <w:rPr>
                <w:i/>
                <w:iCs/>
              </w:rPr>
              <w:t>Starověk</w:t>
            </w:r>
            <w:r w:rsidRPr="00AA3869">
              <w:t xml:space="preserve">. Praha: NLN, Nakladatelství Lidové noviny, 1998. ISBN 807106145X. </w:t>
            </w:r>
          </w:p>
          <w:p w14:paraId="54DAB7FC" w14:textId="77777777" w:rsidR="00854841" w:rsidRDefault="00854841" w:rsidP="00854841">
            <w:r w:rsidRPr="0000551F">
              <w:t xml:space="preserve">KYBALOVÁ, Ludmila. </w:t>
            </w:r>
            <w:r w:rsidRPr="0000551F">
              <w:rPr>
                <w:i/>
                <w:iCs/>
              </w:rPr>
              <w:t>Středověk</w:t>
            </w:r>
            <w:r w:rsidRPr="0000551F">
              <w:t xml:space="preserve">. Praha: </w:t>
            </w:r>
            <w:r w:rsidRPr="00AA3869">
              <w:t xml:space="preserve">NLN, Nakladatelství </w:t>
            </w:r>
            <w:r w:rsidRPr="0000551F">
              <w:t xml:space="preserve">Lidové noviny, 2002. ISBN 8071061468. </w:t>
            </w:r>
          </w:p>
          <w:p w14:paraId="189012A1" w14:textId="684C3AF5" w:rsidR="003660C1" w:rsidRDefault="003660C1" w:rsidP="00854841">
            <w:r w:rsidRPr="003660C1">
              <w:t xml:space="preserve">SYNDRAM, Dirk. </w:t>
            </w:r>
            <w:r w:rsidRPr="00E153D9">
              <w:rPr>
                <w:i/>
                <w:iCs/>
              </w:rPr>
              <w:t>Juwelenkunst des Barock: Johann Melchior Dinglinger im grünen Gewölbe</w:t>
            </w:r>
            <w:r w:rsidRPr="003660C1">
              <w:t>. München: Hirmer Verlag, 2008, 192 s. ISBN 978-3-7774-4445-1.</w:t>
            </w:r>
            <w:r w:rsidRPr="003660C1" w:rsidDel="003660C1">
              <w:t xml:space="preserve"> </w:t>
            </w:r>
          </w:p>
          <w:p w14:paraId="6F897AFD" w14:textId="4E50FDC3" w:rsidR="00D91C10" w:rsidRDefault="00854841" w:rsidP="00DD352C">
            <w:r w:rsidRPr="0000551F">
              <w:t>ŠLANCAROVÁ</w:t>
            </w:r>
            <w:r>
              <w:t>,</w:t>
            </w:r>
            <w:r w:rsidRPr="0000551F">
              <w:t xml:space="preserve"> V</w:t>
            </w:r>
            <w:r>
              <w:t>ěra</w:t>
            </w:r>
            <w:r w:rsidRPr="0000551F">
              <w:t xml:space="preserve">. </w:t>
            </w:r>
            <w:r w:rsidRPr="0000551F">
              <w:rPr>
                <w:i/>
                <w:iCs/>
              </w:rPr>
              <w:t>Středověký šperk: Archeologické nálezy z jižní Moravy</w:t>
            </w:r>
            <w:r w:rsidRPr="0000551F">
              <w:t xml:space="preserve">. Masarykova univerzita, 2018. </w:t>
            </w:r>
            <w:r>
              <w:br/>
            </w:r>
            <w:r w:rsidRPr="0000551F">
              <w:t xml:space="preserve">ISBN 978-80-210-9021-7. </w:t>
            </w:r>
          </w:p>
        </w:tc>
      </w:tr>
      <w:tr w:rsidR="00806FFA" w14:paraId="14EC3EFB" w14:textId="77777777" w:rsidTr="00806FFA">
        <w:tc>
          <w:tcPr>
            <w:tcW w:w="9855" w:type="dxa"/>
            <w:gridSpan w:val="8"/>
            <w:tcBorders>
              <w:top w:val="single" w:sz="4" w:space="0" w:color="auto"/>
              <w:left w:val="single" w:sz="4" w:space="0" w:color="auto"/>
              <w:bottom w:val="double" w:sz="4" w:space="0" w:color="auto"/>
              <w:right w:val="single" w:sz="4" w:space="0" w:color="auto"/>
            </w:tcBorders>
            <w:shd w:val="clear" w:color="auto" w:fill="BDD6EE"/>
          </w:tcPr>
          <w:p w14:paraId="73440E79" w14:textId="77777777" w:rsidR="00806FFA" w:rsidRPr="00806FFA" w:rsidRDefault="00806FFA" w:rsidP="00806FFA">
            <w:pPr>
              <w:jc w:val="both"/>
              <w:rPr>
                <w:b/>
                <w:sz w:val="28"/>
                <w:szCs w:val="28"/>
              </w:rPr>
            </w:pPr>
            <w:r w:rsidRPr="00806FFA">
              <w:rPr>
                <w:b/>
                <w:sz w:val="28"/>
                <w:szCs w:val="28"/>
              </w:rPr>
              <w:lastRenderedPageBreak/>
              <w:br w:type="page"/>
              <w:t>B-III – Charakteristika studijního předmětu</w:t>
            </w:r>
          </w:p>
        </w:tc>
      </w:tr>
      <w:tr w:rsidR="00806FFA" w14:paraId="0922B2A3" w14:textId="77777777" w:rsidTr="00806FFA">
        <w:tc>
          <w:tcPr>
            <w:tcW w:w="3086" w:type="dxa"/>
            <w:tcBorders>
              <w:top w:val="double" w:sz="4" w:space="0" w:color="auto"/>
            </w:tcBorders>
            <w:shd w:val="clear" w:color="auto" w:fill="F7CAAC"/>
          </w:tcPr>
          <w:p w14:paraId="4638E2F3" w14:textId="77777777" w:rsidR="00806FFA" w:rsidRDefault="00806FFA" w:rsidP="00806FFA">
            <w:pPr>
              <w:rPr>
                <w:b/>
              </w:rPr>
            </w:pPr>
            <w:r>
              <w:rPr>
                <w:b/>
              </w:rPr>
              <w:t>Název studijního předmětu</w:t>
            </w:r>
          </w:p>
        </w:tc>
        <w:tc>
          <w:tcPr>
            <w:tcW w:w="6769" w:type="dxa"/>
            <w:gridSpan w:val="7"/>
            <w:tcBorders>
              <w:top w:val="double" w:sz="4" w:space="0" w:color="auto"/>
            </w:tcBorders>
          </w:tcPr>
          <w:p w14:paraId="0F674DDC" w14:textId="77777777" w:rsidR="00806FFA" w:rsidRDefault="00806FFA" w:rsidP="00806FFA">
            <w:pPr>
              <w:jc w:val="both"/>
            </w:pPr>
            <w:r>
              <w:t>Digital Craftsmanship 1</w:t>
            </w:r>
          </w:p>
        </w:tc>
      </w:tr>
      <w:tr w:rsidR="00806FFA" w14:paraId="2262B7A9" w14:textId="77777777" w:rsidTr="00806FFA">
        <w:tc>
          <w:tcPr>
            <w:tcW w:w="3086" w:type="dxa"/>
            <w:shd w:val="clear" w:color="auto" w:fill="F7CAAC"/>
          </w:tcPr>
          <w:p w14:paraId="132BD628" w14:textId="77777777" w:rsidR="00806FFA" w:rsidRDefault="00806FFA" w:rsidP="00806FFA">
            <w:pPr>
              <w:rPr>
                <w:b/>
              </w:rPr>
            </w:pPr>
            <w:r>
              <w:rPr>
                <w:b/>
              </w:rPr>
              <w:t>Typ předmětu</w:t>
            </w:r>
          </w:p>
        </w:tc>
        <w:tc>
          <w:tcPr>
            <w:tcW w:w="3406" w:type="dxa"/>
            <w:gridSpan w:val="4"/>
          </w:tcPr>
          <w:p w14:paraId="13C38630" w14:textId="77777777" w:rsidR="00806FFA" w:rsidRDefault="00806FFA" w:rsidP="00806FFA">
            <w:pPr>
              <w:jc w:val="both"/>
            </w:pPr>
            <w:r>
              <w:t>povinný</w:t>
            </w:r>
          </w:p>
        </w:tc>
        <w:tc>
          <w:tcPr>
            <w:tcW w:w="2695" w:type="dxa"/>
            <w:gridSpan w:val="2"/>
            <w:shd w:val="clear" w:color="auto" w:fill="F7CAAC"/>
          </w:tcPr>
          <w:p w14:paraId="4EFFA81E" w14:textId="77777777" w:rsidR="00806FFA" w:rsidRDefault="00806FFA" w:rsidP="00806FFA">
            <w:pPr>
              <w:jc w:val="both"/>
            </w:pPr>
            <w:r>
              <w:rPr>
                <w:b/>
              </w:rPr>
              <w:t>doporučený ročník / semestr</w:t>
            </w:r>
          </w:p>
        </w:tc>
        <w:tc>
          <w:tcPr>
            <w:tcW w:w="668" w:type="dxa"/>
          </w:tcPr>
          <w:p w14:paraId="40E16815" w14:textId="77777777" w:rsidR="00806FFA" w:rsidRPr="00912B14" w:rsidRDefault="00806FFA" w:rsidP="00806FFA">
            <w:pPr>
              <w:jc w:val="both"/>
            </w:pPr>
            <w:r w:rsidRPr="00912B14">
              <w:t>1/LS</w:t>
            </w:r>
          </w:p>
        </w:tc>
      </w:tr>
      <w:tr w:rsidR="00806FFA" w14:paraId="3DAD0B7A" w14:textId="77777777" w:rsidTr="00806FFA">
        <w:tc>
          <w:tcPr>
            <w:tcW w:w="3086" w:type="dxa"/>
            <w:shd w:val="clear" w:color="auto" w:fill="F7CAAC"/>
          </w:tcPr>
          <w:p w14:paraId="402C938E" w14:textId="77777777" w:rsidR="00806FFA" w:rsidRDefault="00806FFA" w:rsidP="00806FFA">
            <w:pPr>
              <w:rPr>
                <w:b/>
              </w:rPr>
            </w:pPr>
            <w:r>
              <w:rPr>
                <w:b/>
              </w:rPr>
              <w:t>Rozsah studijního předmětu</w:t>
            </w:r>
          </w:p>
        </w:tc>
        <w:tc>
          <w:tcPr>
            <w:tcW w:w="1701" w:type="dxa"/>
            <w:gridSpan w:val="2"/>
          </w:tcPr>
          <w:p w14:paraId="09257B2B" w14:textId="77828E65" w:rsidR="00806FFA" w:rsidRDefault="00806FFA" w:rsidP="006B22D3">
            <w:pPr>
              <w:jc w:val="both"/>
            </w:pPr>
            <w:r>
              <w:t>13</w:t>
            </w:r>
            <w:r w:rsidR="00F562B0">
              <w:t xml:space="preserve"> </w:t>
            </w:r>
            <w:r>
              <w:t>s</w:t>
            </w:r>
            <w:r w:rsidR="00F562B0">
              <w:t xml:space="preserve"> </w:t>
            </w:r>
            <w:r>
              <w:t>+</w:t>
            </w:r>
            <w:r w:rsidR="00F562B0">
              <w:t xml:space="preserve"> </w:t>
            </w:r>
            <w:r>
              <w:t>13</w:t>
            </w:r>
            <w:r w:rsidR="00F562B0">
              <w:t xml:space="preserve"> </w:t>
            </w:r>
            <w:r>
              <w:t xml:space="preserve">c </w:t>
            </w:r>
          </w:p>
        </w:tc>
        <w:tc>
          <w:tcPr>
            <w:tcW w:w="889" w:type="dxa"/>
            <w:shd w:val="clear" w:color="auto" w:fill="F7CAAC"/>
          </w:tcPr>
          <w:p w14:paraId="7DF2C628" w14:textId="77777777" w:rsidR="00806FFA" w:rsidRDefault="00806FFA" w:rsidP="00806FFA">
            <w:pPr>
              <w:jc w:val="both"/>
              <w:rPr>
                <w:b/>
              </w:rPr>
            </w:pPr>
            <w:r>
              <w:rPr>
                <w:b/>
              </w:rPr>
              <w:t xml:space="preserve">hod. </w:t>
            </w:r>
          </w:p>
        </w:tc>
        <w:tc>
          <w:tcPr>
            <w:tcW w:w="816" w:type="dxa"/>
          </w:tcPr>
          <w:p w14:paraId="65A8ECCE" w14:textId="77777777" w:rsidR="00806FFA" w:rsidRDefault="00806FFA" w:rsidP="00806FFA">
            <w:pPr>
              <w:jc w:val="both"/>
            </w:pPr>
            <w:r>
              <w:t>26</w:t>
            </w:r>
          </w:p>
        </w:tc>
        <w:tc>
          <w:tcPr>
            <w:tcW w:w="2156" w:type="dxa"/>
            <w:shd w:val="clear" w:color="auto" w:fill="F7CAAC"/>
          </w:tcPr>
          <w:p w14:paraId="1C9199D8" w14:textId="77777777" w:rsidR="00806FFA" w:rsidRDefault="00806FFA" w:rsidP="00806FFA">
            <w:pPr>
              <w:jc w:val="both"/>
              <w:rPr>
                <w:b/>
              </w:rPr>
            </w:pPr>
            <w:r>
              <w:rPr>
                <w:b/>
              </w:rPr>
              <w:t>kreditů</w:t>
            </w:r>
          </w:p>
        </w:tc>
        <w:tc>
          <w:tcPr>
            <w:tcW w:w="1207" w:type="dxa"/>
            <w:gridSpan w:val="2"/>
          </w:tcPr>
          <w:p w14:paraId="18C7A260" w14:textId="77777777" w:rsidR="00806FFA" w:rsidRDefault="00806FFA" w:rsidP="00806FFA">
            <w:pPr>
              <w:jc w:val="both"/>
            </w:pPr>
            <w:r>
              <w:t>1</w:t>
            </w:r>
          </w:p>
        </w:tc>
      </w:tr>
      <w:tr w:rsidR="00806FFA" w14:paraId="226BA6C3" w14:textId="77777777" w:rsidTr="00806FFA">
        <w:tc>
          <w:tcPr>
            <w:tcW w:w="3086" w:type="dxa"/>
            <w:shd w:val="clear" w:color="auto" w:fill="F7CAAC"/>
          </w:tcPr>
          <w:p w14:paraId="329E0F8D" w14:textId="77777777" w:rsidR="00806FFA" w:rsidRDefault="00806FFA" w:rsidP="00806FFA">
            <w:pPr>
              <w:rPr>
                <w:b/>
                <w:sz w:val="22"/>
              </w:rPr>
            </w:pPr>
            <w:r>
              <w:rPr>
                <w:b/>
              </w:rPr>
              <w:t>Prerekvizity, korekvizity, ekvivalence</w:t>
            </w:r>
          </w:p>
        </w:tc>
        <w:tc>
          <w:tcPr>
            <w:tcW w:w="6769" w:type="dxa"/>
            <w:gridSpan w:val="7"/>
          </w:tcPr>
          <w:p w14:paraId="74C771F4" w14:textId="77777777" w:rsidR="00806FFA" w:rsidRDefault="00806FFA" w:rsidP="00806FFA">
            <w:pPr>
              <w:jc w:val="both"/>
            </w:pPr>
          </w:p>
        </w:tc>
      </w:tr>
      <w:tr w:rsidR="00806FFA" w14:paraId="613ECA88" w14:textId="77777777" w:rsidTr="00806FFA">
        <w:tc>
          <w:tcPr>
            <w:tcW w:w="3086" w:type="dxa"/>
            <w:shd w:val="clear" w:color="auto" w:fill="F7CAAC"/>
          </w:tcPr>
          <w:p w14:paraId="16E949E7" w14:textId="77777777" w:rsidR="00806FFA" w:rsidRDefault="00806FFA" w:rsidP="00806FFA">
            <w:pPr>
              <w:rPr>
                <w:b/>
              </w:rPr>
            </w:pPr>
            <w:r>
              <w:rPr>
                <w:b/>
              </w:rPr>
              <w:t>Způsob ověření studijních výsledků</w:t>
            </w:r>
          </w:p>
        </w:tc>
        <w:tc>
          <w:tcPr>
            <w:tcW w:w="3406" w:type="dxa"/>
            <w:gridSpan w:val="4"/>
          </w:tcPr>
          <w:p w14:paraId="0EC4EC33" w14:textId="77777777" w:rsidR="00806FFA" w:rsidRDefault="00806FFA" w:rsidP="00806FFA">
            <w:pPr>
              <w:jc w:val="both"/>
            </w:pPr>
            <w:r>
              <w:t>zápočet</w:t>
            </w:r>
          </w:p>
        </w:tc>
        <w:tc>
          <w:tcPr>
            <w:tcW w:w="2156" w:type="dxa"/>
            <w:shd w:val="clear" w:color="auto" w:fill="F7CAAC"/>
          </w:tcPr>
          <w:p w14:paraId="33A62CBB" w14:textId="77777777" w:rsidR="00806FFA" w:rsidRDefault="00806FFA" w:rsidP="00806FFA">
            <w:pPr>
              <w:jc w:val="both"/>
              <w:rPr>
                <w:b/>
              </w:rPr>
            </w:pPr>
            <w:r>
              <w:rPr>
                <w:b/>
              </w:rPr>
              <w:t>Forma výuky</w:t>
            </w:r>
          </w:p>
        </w:tc>
        <w:tc>
          <w:tcPr>
            <w:tcW w:w="1207" w:type="dxa"/>
            <w:gridSpan w:val="2"/>
          </w:tcPr>
          <w:p w14:paraId="090ED15C" w14:textId="77777777" w:rsidR="00806FFA" w:rsidRDefault="00806FFA" w:rsidP="00806FFA">
            <w:pPr>
              <w:jc w:val="both"/>
            </w:pPr>
            <w:r>
              <w:t>seminář</w:t>
            </w:r>
          </w:p>
          <w:p w14:paraId="18827E95" w14:textId="77777777" w:rsidR="00806FFA" w:rsidRDefault="00806FFA" w:rsidP="00806FFA">
            <w:pPr>
              <w:jc w:val="both"/>
            </w:pPr>
            <w:r>
              <w:t>cvičení</w:t>
            </w:r>
          </w:p>
        </w:tc>
      </w:tr>
      <w:tr w:rsidR="00806FFA" w14:paraId="4271091D" w14:textId="77777777" w:rsidTr="00806FFA">
        <w:tc>
          <w:tcPr>
            <w:tcW w:w="3086" w:type="dxa"/>
            <w:shd w:val="clear" w:color="auto" w:fill="F7CAAC"/>
          </w:tcPr>
          <w:p w14:paraId="40ECAA48" w14:textId="77777777" w:rsidR="00806FFA" w:rsidRDefault="00806FFA" w:rsidP="00806FFA">
            <w:pPr>
              <w:rPr>
                <w:b/>
              </w:rPr>
            </w:pPr>
            <w:r>
              <w:rPr>
                <w:b/>
              </w:rPr>
              <w:t>Forma způsobu ověření studijních výsledků a další požadavky na studenta</w:t>
            </w:r>
          </w:p>
        </w:tc>
        <w:tc>
          <w:tcPr>
            <w:tcW w:w="6769" w:type="dxa"/>
            <w:gridSpan w:val="7"/>
            <w:tcBorders>
              <w:bottom w:val="nil"/>
            </w:tcBorders>
          </w:tcPr>
          <w:p w14:paraId="524D750E" w14:textId="77777777" w:rsidR="00806FFA" w:rsidRPr="000738FF" w:rsidRDefault="00806FFA" w:rsidP="00806FFA">
            <w:pPr>
              <w:jc w:val="both"/>
            </w:pPr>
            <w:r w:rsidRPr="000738FF">
              <w:t>písemná,</w:t>
            </w:r>
          </w:p>
          <w:p w14:paraId="00907F51" w14:textId="52FB8A80" w:rsidR="00806FFA" w:rsidRDefault="00071B16" w:rsidP="00806FFA">
            <w:pPr>
              <w:jc w:val="both"/>
            </w:pPr>
            <w:r>
              <w:t>80% aktivní účast na výuce</w:t>
            </w:r>
            <w:r w:rsidR="00806FFA" w:rsidRPr="000738FF">
              <w:t>, zpracování a prezentace závěrečné zprávy</w:t>
            </w:r>
          </w:p>
        </w:tc>
      </w:tr>
      <w:tr w:rsidR="00806FFA" w14:paraId="51375183" w14:textId="77777777" w:rsidTr="008718FB">
        <w:trPr>
          <w:trHeight w:val="108"/>
        </w:trPr>
        <w:tc>
          <w:tcPr>
            <w:tcW w:w="9855" w:type="dxa"/>
            <w:gridSpan w:val="8"/>
            <w:tcBorders>
              <w:top w:val="nil"/>
            </w:tcBorders>
          </w:tcPr>
          <w:p w14:paraId="05776A57" w14:textId="77777777" w:rsidR="00806FFA" w:rsidRDefault="00806FFA" w:rsidP="00806FFA"/>
        </w:tc>
      </w:tr>
      <w:tr w:rsidR="00806FFA" w14:paraId="3B2DF0E4" w14:textId="77777777" w:rsidTr="00806FFA">
        <w:trPr>
          <w:trHeight w:val="197"/>
        </w:trPr>
        <w:tc>
          <w:tcPr>
            <w:tcW w:w="3086" w:type="dxa"/>
            <w:tcBorders>
              <w:top w:val="nil"/>
            </w:tcBorders>
            <w:shd w:val="clear" w:color="auto" w:fill="F7CAAC"/>
          </w:tcPr>
          <w:p w14:paraId="523EFA7C" w14:textId="77777777" w:rsidR="00806FFA" w:rsidRDefault="00806FFA" w:rsidP="00806FFA">
            <w:pPr>
              <w:rPr>
                <w:b/>
              </w:rPr>
            </w:pPr>
            <w:r>
              <w:rPr>
                <w:b/>
              </w:rPr>
              <w:t>Garant předmětu</w:t>
            </w:r>
          </w:p>
        </w:tc>
        <w:tc>
          <w:tcPr>
            <w:tcW w:w="6769" w:type="dxa"/>
            <w:gridSpan w:val="7"/>
            <w:tcBorders>
              <w:top w:val="nil"/>
            </w:tcBorders>
          </w:tcPr>
          <w:p w14:paraId="551C5677" w14:textId="035C99CF" w:rsidR="00806FFA" w:rsidRDefault="00A43D29" w:rsidP="00806FFA">
            <w:pPr>
              <w:jc w:val="both"/>
            </w:pPr>
            <w:r w:rsidRPr="002C5EDD">
              <w:t>BcA. MArch Jan Kováříček</w:t>
            </w:r>
          </w:p>
        </w:tc>
      </w:tr>
      <w:tr w:rsidR="00806FFA" w14:paraId="4552E74B" w14:textId="77777777" w:rsidTr="00806FFA">
        <w:trPr>
          <w:trHeight w:val="243"/>
        </w:trPr>
        <w:tc>
          <w:tcPr>
            <w:tcW w:w="3086" w:type="dxa"/>
            <w:tcBorders>
              <w:top w:val="nil"/>
            </w:tcBorders>
            <w:shd w:val="clear" w:color="auto" w:fill="F7CAAC"/>
          </w:tcPr>
          <w:p w14:paraId="6C7F369D" w14:textId="77777777" w:rsidR="00806FFA" w:rsidRDefault="00806FFA" w:rsidP="00806FFA">
            <w:pPr>
              <w:rPr>
                <w:b/>
              </w:rPr>
            </w:pPr>
            <w:r>
              <w:rPr>
                <w:b/>
              </w:rPr>
              <w:t>Zapojení garanta do výuky předmětu</w:t>
            </w:r>
          </w:p>
        </w:tc>
        <w:tc>
          <w:tcPr>
            <w:tcW w:w="6769" w:type="dxa"/>
            <w:gridSpan w:val="7"/>
            <w:tcBorders>
              <w:top w:val="nil"/>
            </w:tcBorders>
          </w:tcPr>
          <w:p w14:paraId="675F126E" w14:textId="4F0186CC" w:rsidR="00806FFA" w:rsidRDefault="00A43D29" w:rsidP="00A43D29">
            <w:pPr>
              <w:jc w:val="both"/>
            </w:pPr>
            <w:r>
              <w:t>100 %</w:t>
            </w:r>
          </w:p>
        </w:tc>
      </w:tr>
      <w:tr w:rsidR="00806FFA" w14:paraId="4B6A16E1" w14:textId="77777777" w:rsidTr="00806FFA">
        <w:tc>
          <w:tcPr>
            <w:tcW w:w="3086" w:type="dxa"/>
            <w:shd w:val="clear" w:color="auto" w:fill="F7CAAC"/>
          </w:tcPr>
          <w:p w14:paraId="18800037" w14:textId="77777777" w:rsidR="00806FFA" w:rsidRDefault="00806FFA" w:rsidP="00806FFA">
            <w:pPr>
              <w:rPr>
                <w:b/>
              </w:rPr>
            </w:pPr>
            <w:r>
              <w:rPr>
                <w:b/>
              </w:rPr>
              <w:t>Vyučující</w:t>
            </w:r>
          </w:p>
        </w:tc>
        <w:tc>
          <w:tcPr>
            <w:tcW w:w="6769" w:type="dxa"/>
            <w:gridSpan w:val="7"/>
            <w:tcBorders>
              <w:bottom w:val="nil"/>
            </w:tcBorders>
          </w:tcPr>
          <w:p w14:paraId="0194FAE7" w14:textId="029EE04E" w:rsidR="00806FFA" w:rsidRPr="002C5EDD" w:rsidRDefault="00806FFA" w:rsidP="00A43D29">
            <w:pPr>
              <w:jc w:val="both"/>
            </w:pPr>
            <w:r w:rsidRPr="002C5EDD">
              <w:t>BcA. MArch Jan Kováříček</w:t>
            </w:r>
          </w:p>
        </w:tc>
      </w:tr>
      <w:tr w:rsidR="00806FFA" w14:paraId="59B7DFE6" w14:textId="77777777" w:rsidTr="008718FB">
        <w:trPr>
          <w:trHeight w:val="95"/>
        </w:trPr>
        <w:tc>
          <w:tcPr>
            <w:tcW w:w="9855" w:type="dxa"/>
            <w:gridSpan w:val="8"/>
            <w:tcBorders>
              <w:top w:val="nil"/>
            </w:tcBorders>
          </w:tcPr>
          <w:p w14:paraId="3FFCA0F6" w14:textId="77777777" w:rsidR="00806FFA" w:rsidRDefault="00806FFA" w:rsidP="00806FFA">
            <w:pPr>
              <w:jc w:val="both"/>
            </w:pPr>
          </w:p>
        </w:tc>
      </w:tr>
      <w:tr w:rsidR="00806FFA" w14:paraId="12292F3C" w14:textId="77777777" w:rsidTr="00806FFA">
        <w:tc>
          <w:tcPr>
            <w:tcW w:w="3086" w:type="dxa"/>
            <w:shd w:val="clear" w:color="auto" w:fill="F7CAAC"/>
          </w:tcPr>
          <w:p w14:paraId="7E154EEC" w14:textId="77777777" w:rsidR="00806FFA" w:rsidRDefault="00806FFA" w:rsidP="00806FFA">
            <w:pPr>
              <w:jc w:val="both"/>
              <w:rPr>
                <w:b/>
              </w:rPr>
            </w:pPr>
            <w:r>
              <w:rPr>
                <w:b/>
              </w:rPr>
              <w:t>Stručná anotace předmětu</w:t>
            </w:r>
          </w:p>
        </w:tc>
        <w:tc>
          <w:tcPr>
            <w:tcW w:w="6769" w:type="dxa"/>
            <w:gridSpan w:val="7"/>
            <w:tcBorders>
              <w:bottom w:val="nil"/>
            </w:tcBorders>
          </w:tcPr>
          <w:p w14:paraId="1281A1CF" w14:textId="77777777" w:rsidR="00806FFA" w:rsidRDefault="00806FFA" w:rsidP="00806FFA">
            <w:pPr>
              <w:jc w:val="both"/>
            </w:pPr>
          </w:p>
        </w:tc>
      </w:tr>
      <w:tr w:rsidR="00806FFA" w14:paraId="78DA436F" w14:textId="77777777" w:rsidTr="00806FFA">
        <w:trPr>
          <w:trHeight w:val="3938"/>
        </w:trPr>
        <w:tc>
          <w:tcPr>
            <w:tcW w:w="9855" w:type="dxa"/>
            <w:gridSpan w:val="8"/>
            <w:tcBorders>
              <w:top w:val="nil"/>
              <w:bottom w:val="single" w:sz="12" w:space="0" w:color="auto"/>
            </w:tcBorders>
          </w:tcPr>
          <w:p w14:paraId="6F5F977B" w14:textId="15C7E3EE" w:rsidR="008718FB" w:rsidRDefault="00806FFA" w:rsidP="00241BFB">
            <w:pPr>
              <w:spacing w:after="120"/>
              <w:jc w:val="both"/>
            </w:pPr>
            <w:r>
              <w:t>Cílem předmě</w:t>
            </w:r>
            <w:r w:rsidR="008651ED">
              <w:t xml:space="preserve">tu je seznámit studenty s tzv. </w:t>
            </w:r>
            <w:r>
              <w:t>digitální</w:t>
            </w:r>
            <w:r w:rsidR="008651ED">
              <w:t>m řemeslem</w:t>
            </w:r>
            <w:r>
              <w:t xml:space="preserve"> a možnými aplikacemi v textilním odvětví. Studenti získají základní znalosti z oblasti digitální fabrikace (aditivní výroba pomocí 3D tisku), principů parametrického navrhování a výpočetní simulace. V rámci semináře budou studenti směřovat k vytvoření koncepce 4D materiálu — skrze rešerši, materiálové zkoušky a digitální experimenty vytvoří virtuální kompozitní materiál se specifickými vlastnostmi. Studenti se budou orientovat v problematice digitálního navrhování, parametrických vzorů a digitální fabrikace. Budou schopni systematické rešerše vědeckých článků dané problematiky a definování vlastního výzkumného zájmu na poli 4D materiálů.</w:t>
            </w:r>
          </w:p>
          <w:p w14:paraId="20DE7E8B" w14:textId="77777777" w:rsidR="00806FFA" w:rsidRPr="00637B5A" w:rsidRDefault="00806FFA" w:rsidP="00D3581F">
            <w:pPr>
              <w:pStyle w:val="Odstavecseseznamem"/>
              <w:numPr>
                <w:ilvl w:val="0"/>
                <w:numId w:val="47"/>
              </w:numPr>
              <w:spacing w:after="160" w:line="259" w:lineRule="auto"/>
              <w:jc w:val="both"/>
            </w:pPr>
            <w:r w:rsidRPr="00637B5A">
              <w:t>Úvod do</w:t>
            </w:r>
            <w:r>
              <w:t xml:space="preserve"> problematiky</w:t>
            </w:r>
            <w:r w:rsidRPr="00637B5A">
              <w:t xml:space="preserve"> digitálního řemesla</w:t>
            </w:r>
          </w:p>
          <w:p w14:paraId="12A96235" w14:textId="77777777" w:rsidR="00806FFA" w:rsidRDefault="00806FFA" w:rsidP="00D3581F">
            <w:pPr>
              <w:pStyle w:val="Odstavecseseznamem"/>
              <w:numPr>
                <w:ilvl w:val="0"/>
                <w:numId w:val="47"/>
              </w:numPr>
              <w:spacing w:after="160" w:line="259" w:lineRule="auto"/>
              <w:jc w:val="both"/>
            </w:pPr>
            <w:r>
              <w:t>Úvod do problematiky digitální fabrikace</w:t>
            </w:r>
          </w:p>
          <w:p w14:paraId="07293837" w14:textId="77777777" w:rsidR="00806FFA" w:rsidRPr="005A304D" w:rsidRDefault="00806FFA" w:rsidP="00D3581F">
            <w:pPr>
              <w:pStyle w:val="Odstavecseseznamem"/>
              <w:numPr>
                <w:ilvl w:val="0"/>
                <w:numId w:val="47"/>
              </w:numPr>
              <w:spacing w:after="160" w:line="259" w:lineRule="auto"/>
              <w:jc w:val="both"/>
            </w:pPr>
            <w:r>
              <w:t>Problematika 4D materiálů</w:t>
            </w:r>
          </w:p>
          <w:p w14:paraId="535E48DB" w14:textId="77777777" w:rsidR="00806FFA" w:rsidRDefault="00806FFA" w:rsidP="00D3581F">
            <w:pPr>
              <w:pStyle w:val="Odstavecseseznamem"/>
              <w:numPr>
                <w:ilvl w:val="0"/>
                <w:numId w:val="47"/>
              </w:numPr>
              <w:spacing w:after="160" w:line="259" w:lineRule="auto"/>
              <w:jc w:val="both"/>
            </w:pPr>
            <w:r w:rsidRPr="00145866">
              <w:t>Základy parametrického navrhování</w:t>
            </w:r>
          </w:p>
          <w:p w14:paraId="631DE035" w14:textId="77777777" w:rsidR="00806FFA" w:rsidRPr="00145866" w:rsidRDefault="00806FFA" w:rsidP="00D3581F">
            <w:pPr>
              <w:pStyle w:val="Odstavecseseznamem"/>
              <w:numPr>
                <w:ilvl w:val="0"/>
                <w:numId w:val="47"/>
              </w:numPr>
              <w:spacing w:after="160" w:line="259" w:lineRule="auto"/>
              <w:jc w:val="both"/>
            </w:pPr>
            <w:r>
              <w:t>Základy digitální simulace a analýzy</w:t>
            </w:r>
          </w:p>
          <w:p w14:paraId="0C2F4B9E" w14:textId="77777777" w:rsidR="00806FFA" w:rsidRDefault="00806FFA" w:rsidP="00D3581F">
            <w:pPr>
              <w:pStyle w:val="Odstavecseseznamem"/>
              <w:numPr>
                <w:ilvl w:val="0"/>
                <w:numId w:val="47"/>
              </w:numPr>
              <w:spacing w:after="160" w:line="259" w:lineRule="auto"/>
              <w:jc w:val="both"/>
            </w:pPr>
            <w:r>
              <w:t xml:space="preserve">Úvod </w:t>
            </w:r>
            <w:r w:rsidRPr="00145866">
              <w:t>do metodiky výzkumu</w:t>
            </w:r>
          </w:p>
          <w:p w14:paraId="29452CEC" w14:textId="0F7D850B" w:rsidR="000B6BA3" w:rsidRDefault="00806FFA" w:rsidP="00241BFB">
            <w:pPr>
              <w:pStyle w:val="Odstavecseseznamem"/>
              <w:numPr>
                <w:ilvl w:val="0"/>
                <w:numId w:val="47"/>
              </w:numPr>
              <w:spacing w:after="120"/>
              <w:ind w:left="714" w:hanging="357"/>
              <w:jc w:val="both"/>
            </w:pPr>
            <w:r>
              <w:t>Dokumentace</w:t>
            </w:r>
          </w:p>
          <w:p w14:paraId="28EBCB12" w14:textId="5C043A80" w:rsidR="00806FFA" w:rsidRPr="007B39A0" w:rsidRDefault="00806FFA" w:rsidP="00806FFA">
            <w:pPr>
              <w:jc w:val="both"/>
              <w:rPr>
                <w:color w:val="FF0000"/>
              </w:rPr>
            </w:pPr>
            <w:r w:rsidRPr="007B39A0">
              <w:t>Student je schopen systematické analýzy, rešerše a kritické reflexe současného stavu poznání na poli digitální fabrikace. Má základní povědomí o vývoji digitálního řemesla, nejpoužívanějších nástrojech a metodice postupu při experimentálním vývoji. Pod odborným vedením je schopen vytvářet parametrické aplikace pro tvorbu 4D materiálů.</w:t>
            </w:r>
            <w:r>
              <w:t xml:space="preserve"> Je schopen formulovat výsledky svého bádání formou závěrečné zprávy vědeckého formátu.</w:t>
            </w:r>
          </w:p>
        </w:tc>
      </w:tr>
      <w:tr w:rsidR="00806FFA" w14:paraId="0CAE4701" w14:textId="77777777" w:rsidTr="00806FFA">
        <w:trPr>
          <w:trHeight w:val="265"/>
        </w:trPr>
        <w:tc>
          <w:tcPr>
            <w:tcW w:w="3653" w:type="dxa"/>
            <w:gridSpan w:val="2"/>
            <w:tcBorders>
              <w:top w:val="nil"/>
            </w:tcBorders>
            <w:shd w:val="clear" w:color="auto" w:fill="F7CAAC"/>
          </w:tcPr>
          <w:p w14:paraId="6859E79E" w14:textId="77777777" w:rsidR="00806FFA" w:rsidRDefault="00806FFA" w:rsidP="00806FFA">
            <w:pPr>
              <w:jc w:val="both"/>
            </w:pPr>
            <w:r>
              <w:rPr>
                <w:b/>
              </w:rPr>
              <w:t>Studijní literatura a studijní pomůcky</w:t>
            </w:r>
          </w:p>
        </w:tc>
        <w:tc>
          <w:tcPr>
            <w:tcW w:w="6202" w:type="dxa"/>
            <w:gridSpan w:val="6"/>
            <w:tcBorders>
              <w:top w:val="nil"/>
              <w:bottom w:val="nil"/>
            </w:tcBorders>
          </w:tcPr>
          <w:p w14:paraId="5C17809F" w14:textId="77777777" w:rsidR="00806FFA" w:rsidRDefault="00806FFA" w:rsidP="00806FFA">
            <w:pPr>
              <w:jc w:val="both"/>
            </w:pPr>
          </w:p>
        </w:tc>
      </w:tr>
      <w:tr w:rsidR="00806FFA" w:rsidRPr="003F7F55" w14:paraId="70187AD4" w14:textId="77777777" w:rsidTr="00806FFA">
        <w:trPr>
          <w:trHeight w:val="1497"/>
        </w:trPr>
        <w:tc>
          <w:tcPr>
            <w:tcW w:w="9855" w:type="dxa"/>
            <w:gridSpan w:val="8"/>
            <w:tcBorders>
              <w:top w:val="nil"/>
            </w:tcBorders>
          </w:tcPr>
          <w:p w14:paraId="14E6B2C7" w14:textId="77777777" w:rsidR="00806FFA" w:rsidRPr="003F7F55" w:rsidRDefault="00806FFA" w:rsidP="00806FFA">
            <w:pPr>
              <w:jc w:val="both"/>
              <w:rPr>
                <w:b/>
              </w:rPr>
            </w:pPr>
            <w:r w:rsidRPr="003F7F55">
              <w:rPr>
                <w:b/>
              </w:rPr>
              <w:t>Povinná:</w:t>
            </w:r>
          </w:p>
          <w:p w14:paraId="716545B8" w14:textId="4F3A4A20" w:rsidR="00806FFA" w:rsidRPr="00CE2EFF" w:rsidRDefault="00806FFA" w:rsidP="00806FFA">
            <w:pPr>
              <w:jc w:val="both"/>
              <w:rPr>
                <w:rFonts w:eastAsia="Arial Unicode MS"/>
                <w:shd w:val="clear" w:color="auto" w:fill="FFFFFF"/>
              </w:rPr>
            </w:pPr>
            <w:r>
              <w:rPr>
                <w:rFonts w:eastAsia="Arial Unicode MS"/>
                <w:shd w:val="clear" w:color="auto" w:fill="FFFFFF"/>
              </w:rPr>
              <w:t xml:space="preserve">BOUCHER, Marie-Pier et al. </w:t>
            </w:r>
            <w:r w:rsidRPr="00CE2EFF">
              <w:rPr>
                <w:rFonts w:eastAsia="Arial Unicode MS"/>
                <w:i/>
                <w:shd w:val="clear" w:color="auto" w:fill="FFFFFF"/>
              </w:rPr>
              <w:t>Being Material</w:t>
            </w:r>
            <w:r>
              <w:rPr>
                <w:rFonts w:eastAsia="Arial Unicode MS"/>
                <w:shd w:val="clear" w:color="auto" w:fill="FFFFFF"/>
              </w:rPr>
              <w:t xml:space="preserve">. </w:t>
            </w:r>
            <w:r w:rsidRPr="00351839">
              <w:rPr>
                <w:rFonts w:eastAsia="Arial Unicode MS"/>
                <w:shd w:val="clear" w:color="auto" w:fill="FFFFFF"/>
              </w:rPr>
              <w:t>Cambridge</w:t>
            </w:r>
            <w:r>
              <w:rPr>
                <w:rFonts w:eastAsia="Arial Unicode MS"/>
                <w:shd w:val="clear" w:color="auto" w:fill="FFFFFF"/>
              </w:rPr>
              <w:t>, MA</w:t>
            </w:r>
            <w:r w:rsidRPr="00351839">
              <w:rPr>
                <w:rFonts w:eastAsia="Arial Unicode MS"/>
                <w:shd w:val="clear" w:color="auto" w:fill="FFFFFF"/>
              </w:rPr>
              <w:t xml:space="preserve">: </w:t>
            </w:r>
            <w:r>
              <w:rPr>
                <w:rFonts w:eastAsia="Arial Unicode MS"/>
                <w:shd w:val="clear" w:color="auto" w:fill="FFFFFF"/>
              </w:rPr>
              <w:t xml:space="preserve">The </w:t>
            </w:r>
            <w:r w:rsidRPr="00351839">
              <w:rPr>
                <w:rFonts w:eastAsia="Arial Unicode MS"/>
                <w:shd w:val="clear" w:color="auto" w:fill="FFFFFF"/>
              </w:rPr>
              <w:t>MIT Press, 201</w:t>
            </w:r>
            <w:r>
              <w:rPr>
                <w:rFonts w:eastAsia="Arial Unicode MS"/>
                <w:shd w:val="clear" w:color="auto" w:fill="FFFFFF"/>
              </w:rPr>
              <w:t>9. ISBN</w:t>
            </w:r>
            <w:r>
              <w:t xml:space="preserve"> </w:t>
            </w:r>
            <w:r w:rsidRPr="00CE2EFF">
              <w:rPr>
                <w:rFonts w:eastAsia="Arial Unicode MS"/>
                <w:shd w:val="clear" w:color="auto" w:fill="FFFFFF"/>
              </w:rPr>
              <w:t>9780262043281</w:t>
            </w:r>
            <w:r>
              <w:rPr>
                <w:rFonts w:eastAsia="Arial Unicode MS"/>
                <w:shd w:val="clear" w:color="auto" w:fill="FFFFFF"/>
              </w:rPr>
              <w:t>.</w:t>
            </w:r>
          </w:p>
          <w:p w14:paraId="1AEF76C3" w14:textId="77777777" w:rsidR="00030027" w:rsidRDefault="00806FFA" w:rsidP="00806FFA">
            <w:pPr>
              <w:jc w:val="both"/>
              <w:rPr>
                <w:rFonts w:eastAsia="Arial Unicode MS"/>
                <w:shd w:val="clear" w:color="auto" w:fill="FFFFFF"/>
              </w:rPr>
            </w:pPr>
            <w:r w:rsidRPr="00351839">
              <w:rPr>
                <w:rFonts w:eastAsia="Arial Unicode MS"/>
                <w:shd w:val="clear" w:color="auto" w:fill="FFFFFF"/>
              </w:rPr>
              <w:t xml:space="preserve">CARPO, Mario. </w:t>
            </w:r>
            <w:r w:rsidRPr="00351839">
              <w:rPr>
                <w:rFonts w:eastAsia="Arial Unicode MS"/>
                <w:i/>
                <w:shd w:val="clear" w:color="auto" w:fill="FFFFFF"/>
              </w:rPr>
              <w:t>The Second Digital Turn: Design Beyond Intelligence</w:t>
            </w:r>
            <w:r w:rsidRPr="00351839">
              <w:rPr>
                <w:rFonts w:eastAsia="Arial Unicode MS"/>
                <w:shd w:val="clear" w:color="auto" w:fill="FFFFFF"/>
              </w:rPr>
              <w:t>. Cambridge</w:t>
            </w:r>
            <w:r>
              <w:rPr>
                <w:rFonts w:eastAsia="Arial Unicode MS"/>
                <w:shd w:val="clear" w:color="auto" w:fill="FFFFFF"/>
              </w:rPr>
              <w:t>, MA</w:t>
            </w:r>
            <w:r w:rsidRPr="00351839">
              <w:rPr>
                <w:rFonts w:eastAsia="Arial Unicode MS"/>
                <w:shd w:val="clear" w:color="auto" w:fill="FFFFFF"/>
              </w:rPr>
              <w:t xml:space="preserve">: </w:t>
            </w:r>
            <w:r>
              <w:rPr>
                <w:rFonts w:eastAsia="Arial Unicode MS"/>
                <w:shd w:val="clear" w:color="auto" w:fill="FFFFFF"/>
              </w:rPr>
              <w:t xml:space="preserve">The </w:t>
            </w:r>
            <w:r w:rsidRPr="00351839">
              <w:rPr>
                <w:rFonts w:eastAsia="Arial Unicode MS"/>
                <w:shd w:val="clear" w:color="auto" w:fill="FFFFFF"/>
              </w:rPr>
              <w:t xml:space="preserve">MIT Press, 2017. </w:t>
            </w:r>
          </w:p>
          <w:p w14:paraId="5530A458" w14:textId="12D1EFF6" w:rsidR="00806FFA" w:rsidRDefault="00806FFA" w:rsidP="00806FFA">
            <w:pPr>
              <w:jc w:val="both"/>
              <w:rPr>
                <w:rFonts w:eastAsia="Arial Unicode MS"/>
                <w:shd w:val="clear" w:color="auto" w:fill="FFFFFF"/>
              </w:rPr>
            </w:pPr>
            <w:r w:rsidRPr="00351839">
              <w:rPr>
                <w:rFonts w:eastAsia="Arial Unicode MS"/>
                <w:shd w:val="clear" w:color="auto" w:fill="FFFFFF"/>
              </w:rPr>
              <w:t>ISBN 9780262534024</w:t>
            </w:r>
            <w:r>
              <w:rPr>
                <w:rFonts w:eastAsia="Arial Unicode MS"/>
                <w:shd w:val="clear" w:color="auto" w:fill="FFFFFF"/>
              </w:rPr>
              <w:t>.</w:t>
            </w:r>
          </w:p>
          <w:p w14:paraId="461DB197" w14:textId="05798EBB" w:rsidR="00806FFA" w:rsidRPr="00CE2EFF" w:rsidRDefault="00806FFA" w:rsidP="00806FFA">
            <w:pPr>
              <w:jc w:val="both"/>
              <w:rPr>
                <w:rFonts w:eastAsia="Arial Unicode MS"/>
                <w:shd w:val="clear" w:color="auto" w:fill="FFFFFF"/>
              </w:rPr>
            </w:pPr>
            <w:r>
              <w:rPr>
                <w:rFonts w:eastAsia="Arial Unicode MS"/>
                <w:shd w:val="clear" w:color="auto" w:fill="FFFFFF"/>
              </w:rPr>
              <w:t xml:space="preserve">SENNET, Richard. </w:t>
            </w:r>
            <w:r w:rsidRPr="00CE2EFF">
              <w:rPr>
                <w:rFonts w:eastAsia="Arial Unicode MS"/>
                <w:i/>
                <w:shd w:val="clear" w:color="auto" w:fill="FFFFFF"/>
              </w:rPr>
              <w:t>The Craftsman</w:t>
            </w:r>
            <w:r>
              <w:rPr>
                <w:rFonts w:eastAsia="Arial Unicode MS"/>
                <w:i/>
                <w:shd w:val="clear" w:color="auto" w:fill="FFFFFF"/>
              </w:rPr>
              <w:t>.</w:t>
            </w:r>
            <w:r>
              <w:rPr>
                <w:rFonts w:eastAsia="Arial Unicode MS"/>
                <w:shd w:val="clear" w:color="auto" w:fill="FFFFFF"/>
              </w:rPr>
              <w:t xml:space="preserve"> New Haven: Yale University Press, 2009. ISBN </w:t>
            </w:r>
            <w:r w:rsidRPr="00CE2EFF">
              <w:rPr>
                <w:rFonts w:eastAsia="Arial Unicode MS"/>
                <w:shd w:val="clear" w:color="auto" w:fill="FFFFFF"/>
              </w:rPr>
              <w:t>978-0300151190</w:t>
            </w:r>
          </w:p>
          <w:p w14:paraId="7C32BDBA" w14:textId="23654692" w:rsidR="00806FFA" w:rsidRDefault="00806FFA" w:rsidP="00806FFA">
            <w:pPr>
              <w:jc w:val="both"/>
              <w:rPr>
                <w:rFonts w:eastAsia="Arial Unicode MS"/>
                <w:shd w:val="clear" w:color="auto" w:fill="FFFFFF"/>
              </w:rPr>
            </w:pPr>
            <w:r>
              <w:rPr>
                <w:rFonts w:eastAsia="Arial Unicode MS"/>
                <w:shd w:val="clear" w:color="auto" w:fill="FFFFFF"/>
              </w:rPr>
              <w:t xml:space="preserve">TEDESCHI, Arturo. </w:t>
            </w:r>
            <w:r>
              <w:rPr>
                <w:rFonts w:eastAsia="Arial Unicode MS"/>
                <w:i/>
                <w:shd w:val="clear" w:color="auto" w:fill="FFFFFF"/>
              </w:rPr>
              <w:t>Algorithms Aided Design.</w:t>
            </w:r>
            <w:r>
              <w:rPr>
                <w:rFonts w:eastAsia="Arial Unicode MS"/>
                <w:shd w:val="clear" w:color="auto" w:fill="FFFFFF"/>
              </w:rPr>
              <w:t xml:space="preserve"> Neapol: Le Penseur, 2014. ISBN </w:t>
            </w:r>
            <w:r w:rsidRPr="00A65C53">
              <w:rPr>
                <w:rFonts w:eastAsia="Arial Unicode MS"/>
                <w:shd w:val="clear" w:color="auto" w:fill="FFFFFF"/>
              </w:rPr>
              <w:t>978-8895315300</w:t>
            </w:r>
            <w:r>
              <w:rPr>
                <w:rFonts w:eastAsia="Arial Unicode MS"/>
                <w:shd w:val="clear" w:color="auto" w:fill="FFFFFF"/>
              </w:rPr>
              <w:t>.</w:t>
            </w:r>
          </w:p>
          <w:p w14:paraId="41A57A89" w14:textId="77C0FAE1" w:rsidR="00806FFA" w:rsidRDefault="00806FFA" w:rsidP="00806FFA">
            <w:pPr>
              <w:jc w:val="both"/>
              <w:rPr>
                <w:rFonts w:eastAsia="Arial Unicode MS"/>
                <w:shd w:val="clear" w:color="auto" w:fill="FFFFFF"/>
              </w:rPr>
            </w:pPr>
            <w:r w:rsidRPr="00351839">
              <w:rPr>
                <w:rFonts w:eastAsia="Arial Unicode MS"/>
                <w:shd w:val="clear" w:color="auto" w:fill="FFFFFF"/>
              </w:rPr>
              <w:t>TIBBITS</w:t>
            </w:r>
            <w:r>
              <w:rPr>
                <w:rFonts w:eastAsia="Arial Unicode MS"/>
                <w:shd w:val="clear" w:color="auto" w:fill="FFFFFF"/>
              </w:rPr>
              <w:t xml:space="preserve">, Skylar. </w:t>
            </w:r>
            <w:r w:rsidRPr="004B48AE">
              <w:rPr>
                <w:rFonts w:eastAsia="Arial Unicode MS"/>
                <w:i/>
                <w:shd w:val="clear" w:color="auto" w:fill="FFFFFF"/>
              </w:rPr>
              <w:t>Active Matter</w:t>
            </w:r>
            <w:r w:rsidRPr="004B48AE">
              <w:rPr>
                <w:rFonts w:eastAsia="Arial Unicode MS"/>
                <w:shd w:val="clear" w:color="auto" w:fill="FFFFFF"/>
              </w:rPr>
              <w:t>.</w:t>
            </w:r>
            <w:r>
              <w:rPr>
                <w:rFonts w:eastAsia="Arial Unicode MS"/>
                <w:shd w:val="clear" w:color="auto" w:fill="FFFFFF"/>
              </w:rPr>
              <w:t xml:space="preserve"> </w:t>
            </w:r>
            <w:r w:rsidRPr="00351839">
              <w:rPr>
                <w:rFonts w:eastAsia="Arial Unicode MS"/>
                <w:shd w:val="clear" w:color="auto" w:fill="FFFFFF"/>
              </w:rPr>
              <w:t>Cambridge</w:t>
            </w:r>
            <w:r>
              <w:rPr>
                <w:rFonts w:eastAsia="Arial Unicode MS"/>
                <w:shd w:val="clear" w:color="auto" w:fill="FFFFFF"/>
              </w:rPr>
              <w:t>, MA</w:t>
            </w:r>
            <w:r w:rsidRPr="00351839">
              <w:rPr>
                <w:rFonts w:eastAsia="Arial Unicode MS"/>
                <w:shd w:val="clear" w:color="auto" w:fill="FFFFFF"/>
              </w:rPr>
              <w:t xml:space="preserve">: </w:t>
            </w:r>
            <w:r>
              <w:rPr>
                <w:rFonts w:eastAsia="Arial Unicode MS"/>
                <w:shd w:val="clear" w:color="auto" w:fill="FFFFFF"/>
              </w:rPr>
              <w:t xml:space="preserve">The </w:t>
            </w:r>
            <w:r w:rsidRPr="00351839">
              <w:rPr>
                <w:rFonts w:eastAsia="Arial Unicode MS"/>
                <w:shd w:val="clear" w:color="auto" w:fill="FFFFFF"/>
              </w:rPr>
              <w:t>MIT Press, 2017</w:t>
            </w:r>
            <w:r>
              <w:rPr>
                <w:rFonts w:eastAsia="Arial Unicode MS"/>
                <w:shd w:val="clear" w:color="auto" w:fill="FFFFFF"/>
              </w:rPr>
              <w:t xml:space="preserve">. ISBN </w:t>
            </w:r>
            <w:r w:rsidRPr="004B48AE">
              <w:rPr>
                <w:rFonts w:eastAsia="Arial Unicode MS"/>
                <w:shd w:val="clear" w:color="auto" w:fill="FFFFFF"/>
              </w:rPr>
              <w:t>978-0262036801</w:t>
            </w:r>
            <w:r>
              <w:rPr>
                <w:rFonts w:eastAsia="Arial Unicode MS"/>
                <w:shd w:val="clear" w:color="auto" w:fill="FFFFFF"/>
              </w:rPr>
              <w:t>.</w:t>
            </w:r>
          </w:p>
          <w:p w14:paraId="045ABE41" w14:textId="77777777" w:rsidR="00806FFA" w:rsidRDefault="00806FFA" w:rsidP="00806FFA">
            <w:pPr>
              <w:jc w:val="both"/>
              <w:rPr>
                <w:b/>
              </w:rPr>
            </w:pPr>
            <w:r w:rsidRPr="003F7F55">
              <w:rPr>
                <w:b/>
              </w:rPr>
              <w:t>Doporučená:</w:t>
            </w:r>
          </w:p>
          <w:p w14:paraId="30180D96" w14:textId="77777777" w:rsidR="00030027" w:rsidRDefault="00806FFA" w:rsidP="00806FFA">
            <w:pPr>
              <w:jc w:val="both"/>
            </w:pPr>
            <w:r w:rsidRPr="00A65C53">
              <w:t>CUEVAS</w:t>
            </w:r>
            <w:r>
              <w:t xml:space="preserve">, D. Diego Garcia. </w:t>
            </w:r>
            <w:r>
              <w:rPr>
                <w:i/>
              </w:rPr>
              <w:t>Advanced 3D Printing with Grasshopper: Clay and FDM</w:t>
            </w:r>
            <w:r>
              <w:t xml:space="preserve">. Nezávisle vydáno, 2020. </w:t>
            </w:r>
          </w:p>
          <w:p w14:paraId="284166FB" w14:textId="6FABE25D" w:rsidR="00806FFA" w:rsidRPr="003F7F55" w:rsidRDefault="00806FFA" w:rsidP="00806FFA">
            <w:pPr>
              <w:jc w:val="both"/>
              <w:rPr>
                <w:b/>
              </w:rPr>
            </w:pPr>
            <w:r>
              <w:t xml:space="preserve">ISBN </w:t>
            </w:r>
            <w:r w:rsidRPr="00A65C53">
              <w:t>979-8635379011</w:t>
            </w:r>
          </w:p>
        </w:tc>
      </w:tr>
    </w:tbl>
    <w:p w14:paraId="5253B97D" w14:textId="77777777" w:rsidR="00806FFA" w:rsidRDefault="00806FFA"/>
    <w:p w14:paraId="1BBEDB96" w14:textId="77777777" w:rsidR="00806FFA" w:rsidRDefault="00806FF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06FFA" w14:paraId="46CB5546" w14:textId="77777777" w:rsidTr="00806FFA">
        <w:tc>
          <w:tcPr>
            <w:tcW w:w="9855" w:type="dxa"/>
            <w:gridSpan w:val="8"/>
            <w:tcBorders>
              <w:bottom w:val="double" w:sz="4" w:space="0" w:color="auto"/>
            </w:tcBorders>
            <w:shd w:val="clear" w:color="auto" w:fill="BDD6EE"/>
          </w:tcPr>
          <w:p w14:paraId="03FAC7B0" w14:textId="77777777" w:rsidR="00806FFA" w:rsidRDefault="00806FFA" w:rsidP="00806FFA">
            <w:pPr>
              <w:jc w:val="both"/>
              <w:rPr>
                <w:b/>
                <w:sz w:val="28"/>
              </w:rPr>
            </w:pPr>
            <w:r>
              <w:lastRenderedPageBreak/>
              <w:br w:type="page"/>
            </w:r>
            <w:r>
              <w:rPr>
                <w:b/>
                <w:sz w:val="28"/>
              </w:rPr>
              <w:t>B-III – Charakteristika studijního předmětu</w:t>
            </w:r>
          </w:p>
        </w:tc>
      </w:tr>
      <w:tr w:rsidR="00806FFA" w14:paraId="50E8AAEF" w14:textId="77777777" w:rsidTr="00806FFA">
        <w:tc>
          <w:tcPr>
            <w:tcW w:w="3086" w:type="dxa"/>
            <w:tcBorders>
              <w:top w:val="double" w:sz="4" w:space="0" w:color="auto"/>
            </w:tcBorders>
            <w:shd w:val="clear" w:color="auto" w:fill="F7CAAC"/>
          </w:tcPr>
          <w:p w14:paraId="019329F6" w14:textId="77777777" w:rsidR="00806FFA" w:rsidRDefault="00806FFA" w:rsidP="00806FFA">
            <w:pPr>
              <w:rPr>
                <w:b/>
              </w:rPr>
            </w:pPr>
            <w:r>
              <w:rPr>
                <w:b/>
              </w:rPr>
              <w:t>Název studijního předmětu</w:t>
            </w:r>
          </w:p>
        </w:tc>
        <w:tc>
          <w:tcPr>
            <w:tcW w:w="6769" w:type="dxa"/>
            <w:gridSpan w:val="7"/>
            <w:tcBorders>
              <w:top w:val="double" w:sz="4" w:space="0" w:color="auto"/>
            </w:tcBorders>
          </w:tcPr>
          <w:p w14:paraId="05BD7972" w14:textId="77777777" w:rsidR="00806FFA" w:rsidRDefault="00806FFA" w:rsidP="00806FFA">
            <w:pPr>
              <w:jc w:val="both"/>
            </w:pPr>
            <w:r>
              <w:t>Digital Craftsmanship 2</w:t>
            </w:r>
          </w:p>
        </w:tc>
      </w:tr>
      <w:tr w:rsidR="00806FFA" w14:paraId="6A3E007F" w14:textId="77777777" w:rsidTr="00806FFA">
        <w:tc>
          <w:tcPr>
            <w:tcW w:w="3086" w:type="dxa"/>
            <w:shd w:val="clear" w:color="auto" w:fill="F7CAAC"/>
          </w:tcPr>
          <w:p w14:paraId="08F271B8" w14:textId="77777777" w:rsidR="00806FFA" w:rsidRDefault="00806FFA" w:rsidP="00806FFA">
            <w:pPr>
              <w:rPr>
                <w:b/>
              </w:rPr>
            </w:pPr>
            <w:r>
              <w:rPr>
                <w:b/>
              </w:rPr>
              <w:t>Typ předmětu</w:t>
            </w:r>
          </w:p>
        </w:tc>
        <w:tc>
          <w:tcPr>
            <w:tcW w:w="3406" w:type="dxa"/>
            <w:gridSpan w:val="4"/>
          </w:tcPr>
          <w:p w14:paraId="580160BB" w14:textId="77777777" w:rsidR="00806FFA" w:rsidRDefault="00806FFA" w:rsidP="00806FFA">
            <w:pPr>
              <w:jc w:val="both"/>
            </w:pPr>
            <w:r>
              <w:t>povinný</w:t>
            </w:r>
          </w:p>
        </w:tc>
        <w:tc>
          <w:tcPr>
            <w:tcW w:w="2695" w:type="dxa"/>
            <w:gridSpan w:val="2"/>
            <w:shd w:val="clear" w:color="auto" w:fill="F7CAAC"/>
          </w:tcPr>
          <w:p w14:paraId="47E8CB50" w14:textId="77777777" w:rsidR="00806FFA" w:rsidRDefault="00806FFA" w:rsidP="00806FFA">
            <w:pPr>
              <w:jc w:val="both"/>
            </w:pPr>
            <w:r>
              <w:rPr>
                <w:b/>
              </w:rPr>
              <w:t>doporučený ročník / semestr</w:t>
            </w:r>
          </w:p>
        </w:tc>
        <w:tc>
          <w:tcPr>
            <w:tcW w:w="668" w:type="dxa"/>
          </w:tcPr>
          <w:p w14:paraId="48CC8CAF" w14:textId="77777777" w:rsidR="00806FFA" w:rsidRDefault="00806FFA" w:rsidP="00806FFA">
            <w:pPr>
              <w:jc w:val="both"/>
            </w:pPr>
            <w:r>
              <w:t>2/ZS</w:t>
            </w:r>
          </w:p>
        </w:tc>
      </w:tr>
      <w:tr w:rsidR="00806FFA" w14:paraId="36DC8992" w14:textId="77777777" w:rsidTr="00806FFA">
        <w:tc>
          <w:tcPr>
            <w:tcW w:w="3086" w:type="dxa"/>
            <w:shd w:val="clear" w:color="auto" w:fill="F7CAAC"/>
          </w:tcPr>
          <w:p w14:paraId="67A5E9B1" w14:textId="77777777" w:rsidR="00806FFA" w:rsidRDefault="00806FFA" w:rsidP="00806FFA">
            <w:pPr>
              <w:rPr>
                <w:b/>
              </w:rPr>
            </w:pPr>
            <w:r>
              <w:rPr>
                <w:b/>
              </w:rPr>
              <w:t>Rozsah studijního předmětu</w:t>
            </w:r>
          </w:p>
        </w:tc>
        <w:tc>
          <w:tcPr>
            <w:tcW w:w="1701" w:type="dxa"/>
            <w:gridSpan w:val="2"/>
          </w:tcPr>
          <w:p w14:paraId="6303182B" w14:textId="1F9FD8B2" w:rsidR="00806FFA" w:rsidRDefault="00806FFA" w:rsidP="00806FFA">
            <w:pPr>
              <w:jc w:val="both"/>
            </w:pPr>
            <w:r>
              <w:t>13</w:t>
            </w:r>
            <w:r w:rsidR="00F562B0">
              <w:t xml:space="preserve"> </w:t>
            </w:r>
            <w:r>
              <w:t>s</w:t>
            </w:r>
            <w:r w:rsidR="00F562B0">
              <w:t xml:space="preserve"> </w:t>
            </w:r>
            <w:r>
              <w:t>+</w:t>
            </w:r>
            <w:r w:rsidR="00F562B0">
              <w:t xml:space="preserve"> </w:t>
            </w:r>
            <w:r>
              <w:t>13</w:t>
            </w:r>
            <w:r w:rsidR="00F562B0">
              <w:t xml:space="preserve"> </w:t>
            </w:r>
            <w:r>
              <w:t xml:space="preserve">c </w:t>
            </w:r>
          </w:p>
        </w:tc>
        <w:tc>
          <w:tcPr>
            <w:tcW w:w="889" w:type="dxa"/>
            <w:shd w:val="clear" w:color="auto" w:fill="F7CAAC"/>
          </w:tcPr>
          <w:p w14:paraId="08C326E8" w14:textId="77777777" w:rsidR="00806FFA" w:rsidRDefault="00806FFA" w:rsidP="00806FFA">
            <w:pPr>
              <w:jc w:val="both"/>
              <w:rPr>
                <w:b/>
              </w:rPr>
            </w:pPr>
            <w:r>
              <w:rPr>
                <w:b/>
              </w:rPr>
              <w:t xml:space="preserve">hod. </w:t>
            </w:r>
          </w:p>
        </w:tc>
        <w:tc>
          <w:tcPr>
            <w:tcW w:w="816" w:type="dxa"/>
          </w:tcPr>
          <w:p w14:paraId="41B83A5E" w14:textId="77777777" w:rsidR="00806FFA" w:rsidRDefault="00806FFA" w:rsidP="00806FFA">
            <w:pPr>
              <w:jc w:val="both"/>
            </w:pPr>
            <w:r>
              <w:t>26</w:t>
            </w:r>
          </w:p>
        </w:tc>
        <w:tc>
          <w:tcPr>
            <w:tcW w:w="2156" w:type="dxa"/>
            <w:shd w:val="clear" w:color="auto" w:fill="F7CAAC"/>
          </w:tcPr>
          <w:p w14:paraId="53A408CE" w14:textId="77777777" w:rsidR="00806FFA" w:rsidRDefault="00806FFA" w:rsidP="00806FFA">
            <w:pPr>
              <w:jc w:val="both"/>
              <w:rPr>
                <w:b/>
              </w:rPr>
            </w:pPr>
            <w:r>
              <w:rPr>
                <w:b/>
              </w:rPr>
              <w:t>kreditů</w:t>
            </w:r>
          </w:p>
        </w:tc>
        <w:tc>
          <w:tcPr>
            <w:tcW w:w="1207" w:type="dxa"/>
            <w:gridSpan w:val="2"/>
          </w:tcPr>
          <w:p w14:paraId="56F2ACD0" w14:textId="77777777" w:rsidR="00806FFA" w:rsidRDefault="00806FFA" w:rsidP="00806FFA">
            <w:pPr>
              <w:jc w:val="both"/>
            </w:pPr>
            <w:r>
              <w:t>1</w:t>
            </w:r>
          </w:p>
        </w:tc>
      </w:tr>
      <w:tr w:rsidR="00806FFA" w14:paraId="10F760B7" w14:textId="77777777" w:rsidTr="00806FFA">
        <w:tc>
          <w:tcPr>
            <w:tcW w:w="3086" w:type="dxa"/>
            <w:shd w:val="clear" w:color="auto" w:fill="F7CAAC"/>
          </w:tcPr>
          <w:p w14:paraId="45966FFE" w14:textId="77777777" w:rsidR="00806FFA" w:rsidRDefault="00806FFA" w:rsidP="00806FFA">
            <w:pPr>
              <w:rPr>
                <w:b/>
                <w:sz w:val="22"/>
              </w:rPr>
            </w:pPr>
            <w:r>
              <w:rPr>
                <w:b/>
              </w:rPr>
              <w:t>Prerekvizity, korekvizity, ekvivalence</w:t>
            </w:r>
          </w:p>
        </w:tc>
        <w:tc>
          <w:tcPr>
            <w:tcW w:w="6769" w:type="dxa"/>
            <w:gridSpan w:val="7"/>
          </w:tcPr>
          <w:p w14:paraId="375347D4" w14:textId="77777777" w:rsidR="00806FFA" w:rsidRDefault="00806FFA" w:rsidP="00806FFA">
            <w:pPr>
              <w:jc w:val="both"/>
            </w:pPr>
          </w:p>
        </w:tc>
      </w:tr>
      <w:tr w:rsidR="00806FFA" w14:paraId="382E0BFE" w14:textId="77777777" w:rsidTr="00806FFA">
        <w:tc>
          <w:tcPr>
            <w:tcW w:w="3086" w:type="dxa"/>
            <w:shd w:val="clear" w:color="auto" w:fill="F7CAAC"/>
          </w:tcPr>
          <w:p w14:paraId="7D461801" w14:textId="77777777" w:rsidR="00806FFA" w:rsidRDefault="00806FFA" w:rsidP="00806FFA">
            <w:pPr>
              <w:rPr>
                <w:b/>
              </w:rPr>
            </w:pPr>
            <w:r>
              <w:rPr>
                <w:b/>
              </w:rPr>
              <w:t>Způsob ověření studijních výsledků</w:t>
            </w:r>
          </w:p>
        </w:tc>
        <w:tc>
          <w:tcPr>
            <w:tcW w:w="3406" w:type="dxa"/>
            <w:gridSpan w:val="4"/>
          </w:tcPr>
          <w:p w14:paraId="0513E22B" w14:textId="77777777" w:rsidR="00806FFA" w:rsidRDefault="00806FFA" w:rsidP="00806FFA">
            <w:pPr>
              <w:jc w:val="both"/>
            </w:pPr>
            <w:r>
              <w:t>zápočet</w:t>
            </w:r>
          </w:p>
        </w:tc>
        <w:tc>
          <w:tcPr>
            <w:tcW w:w="2156" w:type="dxa"/>
            <w:shd w:val="clear" w:color="auto" w:fill="F7CAAC"/>
          </w:tcPr>
          <w:p w14:paraId="66D82C36" w14:textId="77777777" w:rsidR="00806FFA" w:rsidRDefault="00806FFA" w:rsidP="00806FFA">
            <w:pPr>
              <w:jc w:val="both"/>
              <w:rPr>
                <w:b/>
              </w:rPr>
            </w:pPr>
            <w:r>
              <w:rPr>
                <w:b/>
              </w:rPr>
              <w:t>Forma výuky</w:t>
            </w:r>
          </w:p>
        </w:tc>
        <w:tc>
          <w:tcPr>
            <w:tcW w:w="1207" w:type="dxa"/>
            <w:gridSpan w:val="2"/>
          </w:tcPr>
          <w:p w14:paraId="0E251459" w14:textId="77777777" w:rsidR="00806FFA" w:rsidRDefault="00806FFA" w:rsidP="00806FFA">
            <w:pPr>
              <w:jc w:val="both"/>
            </w:pPr>
            <w:r>
              <w:t>seminář</w:t>
            </w:r>
          </w:p>
          <w:p w14:paraId="3F8A500E" w14:textId="77777777" w:rsidR="00806FFA" w:rsidRDefault="00806FFA" w:rsidP="00806FFA">
            <w:pPr>
              <w:jc w:val="both"/>
            </w:pPr>
            <w:r>
              <w:t>cvičení</w:t>
            </w:r>
          </w:p>
        </w:tc>
      </w:tr>
      <w:tr w:rsidR="00806FFA" w14:paraId="2F37D8D6" w14:textId="77777777" w:rsidTr="00806FFA">
        <w:tc>
          <w:tcPr>
            <w:tcW w:w="3086" w:type="dxa"/>
            <w:shd w:val="clear" w:color="auto" w:fill="F7CAAC"/>
          </w:tcPr>
          <w:p w14:paraId="598EE01F" w14:textId="77777777" w:rsidR="00806FFA" w:rsidRDefault="00806FFA" w:rsidP="00806FFA">
            <w:pPr>
              <w:rPr>
                <w:b/>
              </w:rPr>
            </w:pPr>
            <w:r>
              <w:rPr>
                <w:b/>
              </w:rPr>
              <w:t>Forma způsobu ověření studijních výsledků a další požadavky na studenta</w:t>
            </w:r>
          </w:p>
        </w:tc>
        <w:tc>
          <w:tcPr>
            <w:tcW w:w="6769" w:type="dxa"/>
            <w:gridSpan w:val="7"/>
            <w:tcBorders>
              <w:bottom w:val="nil"/>
            </w:tcBorders>
          </w:tcPr>
          <w:p w14:paraId="5938DEBA" w14:textId="77777777" w:rsidR="00806FFA" w:rsidRDefault="00806FFA" w:rsidP="00806FFA">
            <w:pPr>
              <w:jc w:val="both"/>
            </w:pPr>
            <w:r>
              <w:t>písemná,</w:t>
            </w:r>
          </w:p>
          <w:p w14:paraId="75C55AC3" w14:textId="21457550" w:rsidR="00806FFA" w:rsidRDefault="00071B16" w:rsidP="00806FFA">
            <w:pPr>
              <w:jc w:val="both"/>
            </w:pPr>
            <w:r>
              <w:t>80% aktivní účast na výuce</w:t>
            </w:r>
            <w:r w:rsidR="00806FFA">
              <w:t xml:space="preserve">, </w:t>
            </w:r>
            <w:r w:rsidR="00806FFA" w:rsidRPr="000738FF">
              <w:t xml:space="preserve">zpracování a prezentace </w:t>
            </w:r>
            <w:r w:rsidR="00806FFA">
              <w:t>4D materiálového prototypu formou závěrečné zprávy</w:t>
            </w:r>
          </w:p>
        </w:tc>
      </w:tr>
      <w:tr w:rsidR="00806FFA" w14:paraId="18A1B415" w14:textId="77777777" w:rsidTr="008718FB">
        <w:trPr>
          <w:trHeight w:val="95"/>
        </w:trPr>
        <w:tc>
          <w:tcPr>
            <w:tcW w:w="9855" w:type="dxa"/>
            <w:gridSpan w:val="8"/>
            <w:tcBorders>
              <w:top w:val="nil"/>
            </w:tcBorders>
          </w:tcPr>
          <w:p w14:paraId="0C865619" w14:textId="77777777" w:rsidR="00806FFA" w:rsidRDefault="00806FFA" w:rsidP="00806FFA"/>
        </w:tc>
      </w:tr>
      <w:tr w:rsidR="00806FFA" w14:paraId="78251FEC" w14:textId="77777777" w:rsidTr="00806FFA">
        <w:trPr>
          <w:trHeight w:val="197"/>
        </w:trPr>
        <w:tc>
          <w:tcPr>
            <w:tcW w:w="3086" w:type="dxa"/>
            <w:tcBorders>
              <w:top w:val="nil"/>
            </w:tcBorders>
            <w:shd w:val="clear" w:color="auto" w:fill="F7CAAC"/>
          </w:tcPr>
          <w:p w14:paraId="0E86498C" w14:textId="77777777" w:rsidR="00806FFA" w:rsidRDefault="00806FFA" w:rsidP="00806FFA">
            <w:pPr>
              <w:rPr>
                <w:b/>
              </w:rPr>
            </w:pPr>
            <w:r>
              <w:rPr>
                <w:b/>
              </w:rPr>
              <w:t>Garant předmětu</w:t>
            </w:r>
          </w:p>
        </w:tc>
        <w:tc>
          <w:tcPr>
            <w:tcW w:w="6769" w:type="dxa"/>
            <w:gridSpan w:val="7"/>
            <w:tcBorders>
              <w:top w:val="nil"/>
            </w:tcBorders>
          </w:tcPr>
          <w:p w14:paraId="50C03103" w14:textId="46F4FD08" w:rsidR="00806FFA" w:rsidRDefault="00A43D29" w:rsidP="00806FFA">
            <w:pPr>
              <w:jc w:val="both"/>
            </w:pPr>
            <w:r w:rsidRPr="002C5EDD">
              <w:t>BcA. MArch Jan Kováříček</w:t>
            </w:r>
          </w:p>
        </w:tc>
      </w:tr>
      <w:tr w:rsidR="00806FFA" w14:paraId="3A317D36" w14:textId="77777777" w:rsidTr="00806FFA">
        <w:trPr>
          <w:trHeight w:val="243"/>
        </w:trPr>
        <w:tc>
          <w:tcPr>
            <w:tcW w:w="3086" w:type="dxa"/>
            <w:tcBorders>
              <w:top w:val="nil"/>
            </w:tcBorders>
            <w:shd w:val="clear" w:color="auto" w:fill="F7CAAC"/>
          </w:tcPr>
          <w:p w14:paraId="434686C9" w14:textId="77777777" w:rsidR="00806FFA" w:rsidRDefault="00806FFA" w:rsidP="00806FFA">
            <w:pPr>
              <w:rPr>
                <w:b/>
              </w:rPr>
            </w:pPr>
            <w:r>
              <w:rPr>
                <w:b/>
              </w:rPr>
              <w:t>Zapojení garanta do výuky předmětu</w:t>
            </w:r>
          </w:p>
        </w:tc>
        <w:tc>
          <w:tcPr>
            <w:tcW w:w="6769" w:type="dxa"/>
            <w:gridSpan w:val="7"/>
            <w:tcBorders>
              <w:top w:val="nil"/>
            </w:tcBorders>
          </w:tcPr>
          <w:p w14:paraId="03ADB626" w14:textId="580EE8B0" w:rsidR="00806FFA" w:rsidRDefault="00A43D29" w:rsidP="00A43D29">
            <w:pPr>
              <w:jc w:val="both"/>
            </w:pPr>
            <w:r>
              <w:t>100 %</w:t>
            </w:r>
          </w:p>
        </w:tc>
      </w:tr>
      <w:tr w:rsidR="00806FFA" w14:paraId="30E7AB95" w14:textId="77777777" w:rsidTr="00806FFA">
        <w:tc>
          <w:tcPr>
            <w:tcW w:w="3086" w:type="dxa"/>
            <w:shd w:val="clear" w:color="auto" w:fill="F7CAAC"/>
          </w:tcPr>
          <w:p w14:paraId="179D5D4E" w14:textId="77777777" w:rsidR="00806FFA" w:rsidRDefault="00806FFA" w:rsidP="00806FFA">
            <w:pPr>
              <w:rPr>
                <w:b/>
              </w:rPr>
            </w:pPr>
            <w:r>
              <w:rPr>
                <w:b/>
              </w:rPr>
              <w:t>Vyučující</w:t>
            </w:r>
          </w:p>
        </w:tc>
        <w:tc>
          <w:tcPr>
            <w:tcW w:w="6769" w:type="dxa"/>
            <w:gridSpan w:val="7"/>
            <w:tcBorders>
              <w:bottom w:val="nil"/>
            </w:tcBorders>
          </w:tcPr>
          <w:p w14:paraId="0B114744" w14:textId="380975C0" w:rsidR="00806FFA" w:rsidRPr="002C5EDD" w:rsidRDefault="00A43D29" w:rsidP="00806FFA">
            <w:pPr>
              <w:jc w:val="both"/>
            </w:pPr>
            <w:r w:rsidRPr="002C5EDD">
              <w:t>BcA. MArch Jan Kováříček</w:t>
            </w:r>
          </w:p>
        </w:tc>
      </w:tr>
      <w:tr w:rsidR="00806FFA" w14:paraId="3430333D" w14:textId="77777777" w:rsidTr="00497415">
        <w:trPr>
          <w:trHeight w:val="300"/>
        </w:trPr>
        <w:tc>
          <w:tcPr>
            <w:tcW w:w="9855" w:type="dxa"/>
            <w:gridSpan w:val="8"/>
            <w:tcBorders>
              <w:top w:val="nil"/>
            </w:tcBorders>
          </w:tcPr>
          <w:p w14:paraId="42AE4F97" w14:textId="77777777" w:rsidR="00806FFA" w:rsidRDefault="00806FFA" w:rsidP="00806FFA">
            <w:pPr>
              <w:jc w:val="both"/>
            </w:pPr>
          </w:p>
        </w:tc>
      </w:tr>
      <w:tr w:rsidR="00806FFA" w14:paraId="74965F14" w14:textId="77777777" w:rsidTr="00806FFA">
        <w:tc>
          <w:tcPr>
            <w:tcW w:w="3086" w:type="dxa"/>
            <w:shd w:val="clear" w:color="auto" w:fill="F7CAAC"/>
          </w:tcPr>
          <w:p w14:paraId="382A8DC4" w14:textId="77777777" w:rsidR="00806FFA" w:rsidRDefault="00806FFA" w:rsidP="00806FFA">
            <w:pPr>
              <w:jc w:val="both"/>
              <w:rPr>
                <w:b/>
              </w:rPr>
            </w:pPr>
            <w:r>
              <w:rPr>
                <w:b/>
              </w:rPr>
              <w:t>Stručná anotace předmětu</w:t>
            </w:r>
          </w:p>
        </w:tc>
        <w:tc>
          <w:tcPr>
            <w:tcW w:w="6769" w:type="dxa"/>
            <w:gridSpan w:val="7"/>
            <w:tcBorders>
              <w:bottom w:val="nil"/>
            </w:tcBorders>
          </w:tcPr>
          <w:p w14:paraId="538D738A" w14:textId="77777777" w:rsidR="00806FFA" w:rsidRDefault="00806FFA" w:rsidP="00806FFA">
            <w:pPr>
              <w:jc w:val="both"/>
            </w:pPr>
          </w:p>
        </w:tc>
      </w:tr>
      <w:tr w:rsidR="00806FFA" w14:paraId="16AE1E17" w14:textId="77777777" w:rsidTr="00806FFA">
        <w:trPr>
          <w:trHeight w:val="3938"/>
        </w:trPr>
        <w:tc>
          <w:tcPr>
            <w:tcW w:w="9855" w:type="dxa"/>
            <w:gridSpan w:val="8"/>
            <w:tcBorders>
              <w:top w:val="nil"/>
              <w:bottom w:val="single" w:sz="12" w:space="0" w:color="auto"/>
            </w:tcBorders>
          </w:tcPr>
          <w:p w14:paraId="3E1051F2" w14:textId="06B95A62" w:rsidR="00806FFA" w:rsidRPr="00637B5A" w:rsidRDefault="00806FFA" w:rsidP="00241BFB">
            <w:pPr>
              <w:spacing w:after="120"/>
              <w:jc w:val="both"/>
            </w:pPr>
            <w:r>
              <w:t>Cílem předmětu je osvojení tzv. ‚digitálního řemesla‘ studenty ateliéru oděvu. V návaznosti na Digital Craftsmanship 1 budou studenti získané znalosti aplikovat ve vývoji a realizaci 4D materiálových prototypů a jejich testování. Studenti se budou orientovat v problematice digitálního navrhování, parametrických vzorů a digitální fabrikace. Budou schopni systematické práce na jednotlivých iteracích 4D prototypů, jejich dokumentace a kritického zhodnocení designérsko–vědeckého bádání.</w:t>
            </w:r>
          </w:p>
          <w:p w14:paraId="132489EF" w14:textId="77777777" w:rsidR="00806FFA" w:rsidRPr="00A51A87" w:rsidRDefault="00806FFA" w:rsidP="00D3581F">
            <w:pPr>
              <w:pStyle w:val="Odstavecseseznamem"/>
              <w:numPr>
                <w:ilvl w:val="0"/>
                <w:numId w:val="48"/>
              </w:numPr>
              <w:spacing w:after="160" w:line="259" w:lineRule="auto"/>
              <w:jc w:val="both"/>
            </w:pPr>
            <w:r w:rsidRPr="00A51A87">
              <w:t>Metodika výzkumu</w:t>
            </w:r>
            <w:r>
              <w:t xml:space="preserve"> ‚research by design‘</w:t>
            </w:r>
          </w:p>
          <w:p w14:paraId="7BCC4134" w14:textId="77777777" w:rsidR="00806FFA" w:rsidRPr="00A51A87" w:rsidRDefault="00806FFA" w:rsidP="00D3581F">
            <w:pPr>
              <w:pStyle w:val="Odstavecseseznamem"/>
              <w:numPr>
                <w:ilvl w:val="0"/>
                <w:numId w:val="48"/>
              </w:numPr>
              <w:spacing w:after="160" w:line="259" w:lineRule="auto"/>
              <w:jc w:val="both"/>
            </w:pPr>
            <w:r w:rsidRPr="00A51A87">
              <w:t>Pokročilé možnosti parametrického navrhování</w:t>
            </w:r>
          </w:p>
          <w:p w14:paraId="65EE6E9C" w14:textId="77777777" w:rsidR="00806FFA" w:rsidRPr="00A51A87" w:rsidRDefault="00806FFA" w:rsidP="00D3581F">
            <w:pPr>
              <w:pStyle w:val="Odstavecseseznamem"/>
              <w:numPr>
                <w:ilvl w:val="0"/>
                <w:numId w:val="48"/>
              </w:numPr>
              <w:spacing w:after="160" w:line="259" w:lineRule="auto"/>
              <w:jc w:val="both"/>
            </w:pPr>
            <w:r w:rsidRPr="00A51A87">
              <w:t>Pokročilé možnosti digitální simulace a analýzy</w:t>
            </w:r>
          </w:p>
          <w:p w14:paraId="0716474B" w14:textId="77777777" w:rsidR="00806FFA" w:rsidRPr="00A51A87" w:rsidRDefault="00806FFA" w:rsidP="00D3581F">
            <w:pPr>
              <w:pStyle w:val="Odstavecseseznamem"/>
              <w:numPr>
                <w:ilvl w:val="0"/>
                <w:numId w:val="48"/>
              </w:numPr>
              <w:spacing w:after="160" w:line="259" w:lineRule="auto"/>
              <w:jc w:val="both"/>
            </w:pPr>
            <w:r w:rsidRPr="00A51A87">
              <w:t>Simulace 4D materiálových prototypů</w:t>
            </w:r>
          </w:p>
          <w:p w14:paraId="7CB9BBF1" w14:textId="77777777" w:rsidR="00806FFA" w:rsidRPr="00A51A87" w:rsidRDefault="00806FFA" w:rsidP="00D3581F">
            <w:pPr>
              <w:pStyle w:val="Odstavecseseznamem"/>
              <w:numPr>
                <w:ilvl w:val="0"/>
                <w:numId w:val="48"/>
              </w:numPr>
              <w:spacing w:after="160" w:line="259" w:lineRule="auto"/>
              <w:jc w:val="both"/>
            </w:pPr>
            <w:r w:rsidRPr="00A51A87">
              <w:t>Fabrikace 4D materiálových prototypů</w:t>
            </w:r>
          </w:p>
          <w:p w14:paraId="7C6C197D" w14:textId="77777777" w:rsidR="00806FFA" w:rsidRDefault="00806FFA" w:rsidP="00D3581F">
            <w:pPr>
              <w:pStyle w:val="Odstavecseseznamem"/>
              <w:numPr>
                <w:ilvl w:val="0"/>
                <w:numId w:val="48"/>
              </w:numPr>
              <w:spacing w:after="160" w:line="259" w:lineRule="auto"/>
              <w:jc w:val="both"/>
            </w:pPr>
            <w:r w:rsidRPr="00A51A87">
              <w:t>Fyzické testování vlastností 4D materiálových prototypů</w:t>
            </w:r>
          </w:p>
          <w:p w14:paraId="4FD93EC4" w14:textId="592EF264" w:rsidR="00806FFA" w:rsidRPr="00241BFB" w:rsidRDefault="00806FFA" w:rsidP="00241BFB">
            <w:pPr>
              <w:pStyle w:val="Odstavecseseznamem"/>
              <w:numPr>
                <w:ilvl w:val="0"/>
                <w:numId w:val="48"/>
              </w:numPr>
              <w:spacing w:after="120"/>
              <w:ind w:left="714" w:hanging="357"/>
              <w:jc w:val="both"/>
            </w:pPr>
            <w:r>
              <w:t>Dokumentace</w:t>
            </w:r>
          </w:p>
          <w:p w14:paraId="5C49CF9A" w14:textId="77777777" w:rsidR="00806FFA" w:rsidRPr="00AF68B3" w:rsidRDefault="00806FFA" w:rsidP="00806FFA">
            <w:pPr>
              <w:jc w:val="both"/>
            </w:pPr>
            <w:r w:rsidRPr="007B39A0">
              <w:t xml:space="preserve">Student je schopen </w:t>
            </w:r>
            <w:r>
              <w:t>iterativní práce na materiálových prototypech</w:t>
            </w:r>
            <w:r w:rsidRPr="007B39A0">
              <w:t xml:space="preserve">. Má </w:t>
            </w:r>
            <w:r>
              <w:t xml:space="preserve">hlubší </w:t>
            </w:r>
            <w:r w:rsidRPr="007B39A0">
              <w:t xml:space="preserve">povědomí o </w:t>
            </w:r>
            <w:r>
              <w:t xml:space="preserve">současném směřování </w:t>
            </w:r>
            <w:r w:rsidRPr="007B39A0">
              <w:t xml:space="preserve">digitálního řemesla, </w:t>
            </w:r>
            <w:r>
              <w:t xml:space="preserve">osvojil si </w:t>
            </w:r>
            <w:r w:rsidRPr="007B39A0">
              <w:t xml:space="preserve">nejpoužívanější nástroje </w:t>
            </w:r>
            <w:r>
              <w:t>experimentálního vývoje v aditivní výrobě</w:t>
            </w:r>
            <w:r w:rsidRPr="007B39A0">
              <w:t xml:space="preserve">. </w:t>
            </w:r>
            <w:r>
              <w:t>J</w:t>
            </w:r>
            <w:r w:rsidRPr="007B39A0">
              <w:t xml:space="preserve">e schopen </w:t>
            </w:r>
            <w:r>
              <w:t xml:space="preserve">realizovat 4D materiálové prototypy na základě </w:t>
            </w:r>
            <w:r w:rsidRPr="007B39A0">
              <w:t>parametrické aplikace</w:t>
            </w:r>
            <w:r>
              <w:t xml:space="preserve"> a provést kvantitativní a kvalitativní analýzu experimentů</w:t>
            </w:r>
            <w:r w:rsidRPr="007B39A0">
              <w:t>.</w:t>
            </w:r>
            <w:r>
              <w:t xml:space="preserve"> Výsledky svého bádání prezentuje formou závěrečné zprávy vědeckého formátu.</w:t>
            </w:r>
          </w:p>
        </w:tc>
      </w:tr>
      <w:tr w:rsidR="00806FFA" w14:paraId="4C20A03A" w14:textId="77777777" w:rsidTr="00806FFA">
        <w:trPr>
          <w:trHeight w:val="265"/>
        </w:trPr>
        <w:tc>
          <w:tcPr>
            <w:tcW w:w="3653" w:type="dxa"/>
            <w:gridSpan w:val="2"/>
            <w:tcBorders>
              <w:top w:val="nil"/>
            </w:tcBorders>
            <w:shd w:val="clear" w:color="auto" w:fill="F7CAAC"/>
          </w:tcPr>
          <w:p w14:paraId="30C51559" w14:textId="77777777" w:rsidR="00806FFA" w:rsidRDefault="00806FFA" w:rsidP="00806FFA">
            <w:pPr>
              <w:jc w:val="both"/>
            </w:pPr>
            <w:r>
              <w:rPr>
                <w:b/>
              </w:rPr>
              <w:t>Studijní literatura a studijní pomůcky</w:t>
            </w:r>
          </w:p>
        </w:tc>
        <w:tc>
          <w:tcPr>
            <w:tcW w:w="6202" w:type="dxa"/>
            <w:gridSpan w:val="6"/>
            <w:tcBorders>
              <w:top w:val="nil"/>
              <w:bottom w:val="nil"/>
            </w:tcBorders>
          </w:tcPr>
          <w:p w14:paraId="13D0CBA1" w14:textId="77777777" w:rsidR="00806FFA" w:rsidRDefault="00806FFA" w:rsidP="00806FFA">
            <w:pPr>
              <w:jc w:val="both"/>
            </w:pPr>
          </w:p>
        </w:tc>
      </w:tr>
      <w:tr w:rsidR="00806FFA" w:rsidRPr="003F7F55" w14:paraId="76B0D985" w14:textId="77777777" w:rsidTr="00806FFA">
        <w:trPr>
          <w:trHeight w:val="1497"/>
        </w:trPr>
        <w:tc>
          <w:tcPr>
            <w:tcW w:w="9855" w:type="dxa"/>
            <w:gridSpan w:val="8"/>
            <w:tcBorders>
              <w:top w:val="nil"/>
            </w:tcBorders>
          </w:tcPr>
          <w:p w14:paraId="1AAFA884" w14:textId="77777777" w:rsidR="00806FFA" w:rsidRPr="003F7F55" w:rsidRDefault="00806FFA" w:rsidP="00806FFA">
            <w:pPr>
              <w:jc w:val="both"/>
              <w:rPr>
                <w:b/>
              </w:rPr>
            </w:pPr>
            <w:r w:rsidRPr="003F7F55">
              <w:rPr>
                <w:b/>
              </w:rPr>
              <w:t>Povinná:</w:t>
            </w:r>
          </w:p>
          <w:p w14:paraId="5FE08274" w14:textId="6CAC4370" w:rsidR="00806FFA" w:rsidRDefault="00806FFA" w:rsidP="00806FFA">
            <w:pPr>
              <w:jc w:val="both"/>
              <w:rPr>
                <w:rFonts w:eastAsia="Arial Unicode MS"/>
                <w:shd w:val="clear" w:color="auto" w:fill="FFFFFF"/>
              </w:rPr>
            </w:pPr>
            <w:r>
              <w:rPr>
                <w:rFonts w:eastAsia="Arial Unicode MS"/>
                <w:shd w:val="clear" w:color="auto" w:fill="FFFFFF"/>
              </w:rPr>
              <w:t xml:space="preserve">BOUCHER, Marie-Pier et al. </w:t>
            </w:r>
            <w:r>
              <w:rPr>
                <w:rFonts w:eastAsia="Arial Unicode MS"/>
                <w:i/>
                <w:shd w:val="clear" w:color="auto" w:fill="FFFFFF"/>
              </w:rPr>
              <w:t>Being Material</w:t>
            </w:r>
            <w:r>
              <w:rPr>
                <w:rFonts w:eastAsia="Arial Unicode MS"/>
                <w:shd w:val="clear" w:color="auto" w:fill="FFFFFF"/>
              </w:rPr>
              <w:t>. Cambridge</w:t>
            </w:r>
            <w:r w:rsidR="0026138B">
              <w:rPr>
                <w:rFonts w:eastAsia="Arial Unicode MS"/>
                <w:shd w:val="clear" w:color="auto" w:fill="FFFFFF"/>
              </w:rPr>
              <w:t>, MA: The MIT Press, 2019</w:t>
            </w:r>
            <w:r>
              <w:rPr>
                <w:rFonts w:eastAsia="Arial Unicode MS"/>
                <w:shd w:val="clear" w:color="auto" w:fill="FFFFFF"/>
              </w:rPr>
              <w:t>. ISBN</w:t>
            </w:r>
            <w:r>
              <w:t xml:space="preserve"> </w:t>
            </w:r>
            <w:r>
              <w:rPr>
                <w:rFonts w:eastAsia="Arial Unicode MS"/>
                <w:shd w:val="clear" w:color="auto" w:fill="FFFFFF"/>
              </w:rPr>
              <w:t>9780262043281.</w:t>
            </w:r>
          </w:p>
          <w:p w14:paraId="6A0DE823" w14:textId="77777777" w:rsidR="00030027" w:rsidRDefault="00806FFA" w:rsidP="00806FFA">
            <w:pPr>
              <w:jc w:val="both"/>
              <w:rPr>
                <w:rFonts w:eastAsia="Arial Unicode MS"/>
                <w:shd w:val="clear" w:color="auto" w:fill="FFFFFF"/>
              </w:rPr>
            </w:pPr>
            <w:r>
              <w:rPr>
                <w:rFonts w:eastAsia="Arial Unicode MS"/>
                <w:shd w:val="clear" w:color="auto" w:fill="FFFFFF"/>
              </w:rPr>
              <w:t xml:space="preserve">CARPO, Mario. </w:t>
            </w:r>
            <w:r>
              <w:rPr>
                <w:rFonts w:eastAsia="Arial Unicode MS"/>
                <w:i/>
                <w:shd w:val="clear" w:color="auto" w:fill="FFFFFF"/>
              </w:rPr>
              <w:t>The Second Digital Turn: Design Beyond Intelligence</w:t>
            </w:r>
            <w:r>
              <w:rPr>
                <w:rFonts w:eastAsia="Arial Unicode MS"/>
                <w:shd w:val="clear" w:color="auto" w:fill="FFFFFF"/>
              </w:rPr>
              <w:t>. Cambridge, MA: T</w:t>
            </w:r>
            <w:r w:rsidR="0026138B">
              <w:rPr>
                <w:rFonts w:eastAsia="Arial Unicode MS"/>
                <w:shd w:val="clear" w:color="auto" w:fill="FFFFFF"/>
              </w:rPr>
              <w:t>he MIT Press, 2017</w:t>
            </w:r>
            <w:r>
              <w:rPr>
                <w:rFonts w:eastAsia="Arial Unicode MS"/>
                <w:shd w:val="clear" w:color="auto" w:fill="FFFFFF"/>
              </w:rPr>
              <w:t xml:space="preserve">. </w:t>
            </w:r>
          </w:p>
          <w:p w14:paraId="42F98650" w14:textId="25CDFA74" w:rsidR="00806FFA" w:rsidRDefault="00806FFA" w:rsidP="00806FFA">
            <w:pPr>
              <w:jc w:val="both"/>
              <w:rPr>
                <w:rFonts w:eastAsia="Arial Unicode MS"/>
                <w:shd w:val="clear" w:color="auto" w:fill="FFFFFF"/>
              </w:rPr>
            </w:pPr>
            <w:r>
              <w:rPr>
                <w:rFonts w:eastAsia="Arial Unicode MS"/>
                <w:shd w:val="clear" w:color="auto" w:fill="FFFFFF"/>
              </w:rPr>
              <w:t>ISBN 9780262534024.</w:t>
            </w:r>
          </w:p>
          <w:p w14:paraId="79A293A9" w14:textId="1A5DEE42" w:rsidR="00806FFA" w:rsidRDefault="00806FFA" w:rsidP="00806FFA">
            <w:pPr>
              <w:jc w:val="both"/>
              <w:rPr>
                <w:rFonts w:eastAsia="Arial Unicode MS"/>
                <w:shd w:val="clear" w:color="auto" w:fill="FFFFFF"/>
              </w:rPr>
            </w:pPr>
            <w:r>
              <w:rPr>
                <w:rFonts w:eastAsia="Arial Unicode MS"/>
                <w:shd w:val="clear" w:color="auto" w:fill="FFFFFF"/>
              </w:rPr>
              <w:t xml:space="preserve">SENNET, Richard. </w:t>
            </w:r>
            <w:r>
              <w:rPr>
                <w:rFonts w:eastAsia="Arial Unicode MS"/>
                <w:i/>
                <w:shd w:val="clear" w:color="auto" w:fill="FFFFFF"/>
              </w:rPr>
              <w:t>The Craftsman.</w:t>
            </w:r>
            <w:r>
              <w:rPr>
                <w:rFonts w:eastAsia="Arial Unicode MS"/>
                <w:shd w:val="clear" w:color="auto" w:fill="FFFFFF"/>
              </w:rPr>
              <w:t xml:space="preserve"> New Haven: Ya</w:t>
            </w:r>
            <w:r w:rsidR="0026138B">
              <w:rPr>
                <w:rFonts w:eastAsia="Arial Unicode MS"/>
                <w:shd w:val="clear" w:color="auto" w:fill="FFFFFF"/>
              </w:rPr>
              <w:t>le University Press, 2009</w:t>
            </w:r>
            <w:r>
              <w:rPr>
                <w:rFonts w:eastAsia="Arial Unicode MS"/>
                <w:shd w:val="clear" w:color="auto" w:fill="FFFFFF"/>
              </w:rPr>
              <w:t>. ISBN 978-0300151190</w:t>
            </w:r>
          </w:p>
          <w:p w14:paraId="6D07AA1C" w14:textId="1AC6C56E" w:rsidR="00806FFA" w:rsidRDefault="00806FFA" w:rsidP="00806FFA">
            <w:pPr>
              <w:jc w:val="both"/>
              <w:rPr>
                <w:rFonts w:eastAsia="Arial Unicode MS"/>
                <w:shd w:val="clear" w:color="auto" w:fill="FFFFFF"/>
              </w:rPr>
            </w:pPr>
            <w:r>
              <w:rPr>
                <w:rFonts w:eastAsia="Arial Unicode MS"/>
                <w:shd w:val="clear" w:color="auto" w:fill="FFFFFF"/>
              </w:rPr>
              <w:t xml:space="preserve">TEDESCHI, Arturo. </w:t>
            </w:r>
            <w:r>
              <w:rPr>
                <w:rFonts w:eastAsia="Arial Unicode MS"/>
                <w:i/>
                <w:shd w:val="clear" w:color="auto" w:fill="FFFFFF"/>
              </w:rPr>
              <w:t>Algorithms Aided Design.</w:t>
            </w:r>
            <w:r w:rsidR="0026138B">
              <w:rPr>
                <w:rFonts w:eastAsia="Arial Unicode MS"/>
                <w:shd w:val="clear" w:color="auto" w:fill="FFFFFF"/>
              </w:rPr>
              <w:t xml:space="preserve"> Neapol: Le Penseur, 2014</w:t>
            </w:r>
            <w:r>
              <w:rPr>
                <w:rFonts w:eastAsia="Arial Unicode MS"/>
                <w:shd w:val="clear" w:color="auto" w:fill="FFFFFF"/>
              </w:rPr>
              <w:t>. ISBN 978-8895315300.</w:t>
            </w:r>
          </w:p>
          <w:p w14:paraId="5A15EDC7" w14:textId="7DFA0BE0" w:rsidR="00806FFA" w:rsidRDefault="00806FFA" w:rsidP="00806FFA">
            <w:pPr>
              <w:jc w:val="both"/>
              <w:rPr>
                <w:rFonts w:eastAsia="Arial Unicode MS"/>
                <w:shd w:val="clear" w:color="auto" w:fill="FFFFFF"/>
              </w:rPr>
            </w:pPr>
            <w:r>
              <w:rPr>
                <w:rFonts w:eastAsia="Arial Unicode MS"/>
                <w:shd w:val="clear" w:color="auto" w:fill="FFFFFF"/>
              </w:rPr>
              <w:t xml:space="preserve">TIBBITS, Skylar. </w:t>
            </w:r>
            <w:r>
              <w:rPr>
                <w:rFonts w:eastAsia="Arial Unicode MS"/>
                <w:i/>
                <w:shd w:val="clear" w:color="auto" w:fill="FFFFFF"/>
              </w:rPr>
              <w:t>Active Matter</w:t>
            </w:r>
            <w:r>
              <w:rPr>
                <w:rFonts w:eastAsia="Arial Unicode MS"/>
                <w:shd w:val="clear" w:color="auto" w:fill="FFFFFF"/>
              </w:rPr>
              <w:t>. Cambridge, MA:</w:t>
            </w:r>
            <w:r w:rsidR="0026138B">
              <w:rPr>
                <w:rFonts w:eastAsia="Arial Unicode MS"/>
                <w:shd w:val="clear" w:color="auto" w:fill="FFFFFF"/>
              </w:rPr>
              <w:t xml:space="preserve"> The MIT Press, 2017</w:t>
            </w:r>
            <w:r>
              <w:rPr>
                <w:rFonts w:eastAsia="Arial Unicode MS"/>
                <w:shd w:val="clear" w:color="auto" w:fill="FFFFFF"/>
              </w:rPr>
              <w:t>. ISBN 978-0262036801.</w:t>
            </w:r>
          </w:p>
          <w:p w14:paraId="164FE401" w14:textId="77777777" w:rsidR="00806FFA" w:rsidRDefault="00806FFA" w:rsidP="00806FFA">
            <w:pPr>
              <w:jc w:val="both"/>
              <w:rPr>
                <w:b/>
              </w:rPr>
            </w:pPr>
            <w:r w:rsidRPr="003F7F55">
              <w:rPr>
                <w:b/>
              </w:rPr>
              <w:t>Doporučená:</w:t>
            </w:r>
          </w:p>
          <w:p w14:paraId="478DF32A" w14:textId="77777777" w:rsidR="00030027" w:rsidRDefault="00806FFA" w:rsidP="00806FFA">
            <w:pPr>
              <w:jc w:val="both"/>
            </w:pPr>
            <w:r w:rsidRPr="00A65C53">
              <w:t>CUEVAS</w:t>
            </w:r>
            <w:r>
              <w:t xml:space="preserve">, D. Diego Garcia. </w:t>
            </w:r>
            <w:r>
              <w:rPr>
                <w:i/>
              </w:rPr>
              <w:t>Advanced 3D Printing with Grasshopper: Clay and FDM</w:t>
            </w:r>
            <w:r w:rsidR="0026138B">
              <w:t>. Nezávisle vydáno, 2020</w:t>
            </w:r>
            <w:r>
              <w:t xml:space="preserve">. </w:t>
            </w:r>
          </w:p>
          <w:p w14:paraId="11EAC5BF" w14:textId="328F892B" w:rsidR="00806FFA" w:rsidRPr="003F7F55" w:rsidRDefault="00806FFA" w:rsidP="00806FFA">
            <w:pPr>
              <w:jc w:val="both"/>
              <w:rPr>
                <w:b/>
              </w:rPr>
            </w:pPr>
            <w:r>
              <w:t xml:space="preserve">ISBN </w:t>
            </w:r>
            <w:r w:rsidRPr="00A65C53">
              <w:t>979-8635379011</w:t>
            </w:r>
          </w:p>
        </w:tc>
      </w:tr>
    </w:tbl>
    <w:p w14:paraId="23041DE9" w14:textId="1523DC15" w:rsidR="00806FFA" w:rsidRDefault="00806FFA"/>
    <w:p w14:paraId="4AB7A64B" w14:textId="77777777" w:rsidR="00806FFA" w:rsidRDefault="00806FFA"/>
    <w:p w14:paraId="5CACDB75" w14:textId="77777777" w:rsidR="00806FFA" w:rsidRDefault="00806FF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D21C4" w14:paraId="6908DD37" w14:textId="77777777" w:rsidTr="003D21C4">
        <w:tc>
          <w:tcPr>
            <w:tcW w:w="9855" w:type="dxa"/>
            <w:gridSpan w:val="8"/>
            <w:tcBorders>
              <w:bottom w:val="double" w:sz="4" w:space="0" w:color="auto"/>
            </w:tcBorders>
            <w:shd w:val="clear" w:color="auto" w:fill="BDD6EE"/>
          </w:tcPr>
          <w:p w14:paraId="7BE7071D" w14:textId="1C434B4F" w:rsidR="003D21C4" w:rsidRDefault="003D21C4" w:rsidP="003D21C4">
            <w:pPr>
              <w:jc w:val="both"/>
              <w:rPr>
                <w:b/>
                <w:sz w:val="28"/>
              </w:rPr>
            </w:pPr>
            <w:r>
              <w:lastRenderedPageBreak/>
              <w:br w:type="page"/>
            </w:r>
            <w:r>
              <w:rPr>
                <w:b/>
                <w:sz w:val="28"/>
              </w:rPr>
              <w:t>B-III – Charakteristika studijního předmětu</w:t>
            </w:r>
          </w:p>
        </w:tc>
      </w:tr>
      <w:tr w:rsidR="003D21C4" w14:paraId="471D14A7" w14:textId="77777777" w:rsidTr="003D21C4">
        <w:tc>
          <w:tcPr>
            <w:tcW w:w="3086" w:type="dxa"/>
            <w:tcBorders>
              <w:top w:val="double" w:sz="4" w:space="0" w:color="auto"/>
            </w:tcBorders>
            <w:shd w:val="clear" w:color="auto" w:fill="F7CAAC"/>
          </w:tcPr>
          <w:p w14:paraId="141B8696" w14:textId="77777777" w:rsidR="003D21C4" w:rsidRDefault="003D21C4" w:rsidP="003D21C4">
            <w:pPr>
              <w:rPr>
                <w:b/>
              </w:rPr>
            </w:pPr>
            <w:r>
              <w:rPr>
                <w:b/>
              </w:rPr>
              <w:t>Název studijního předmětu</w:t>
            </w:r>
          </w:p>
        </w:tc>
        <w:tc>
          <w:tcPr>
            <w:tcW w:w="6769" w:type="dxa"/>
            <w:gridSpan w:val="7"/>
            <w:tcBorders>
              <w:top w:val="double" w:sz="4" w:space="0" w:color="auto"/>
            </w:tcBorders>
          </w:tcPr>
          <w:p w14:paraId="7F06E8C7" w14:textId="5DABBAF9" w:rsidR="003D21C4" w:rsidRDefault="003D21C4" w:rsidP="00B73AA1">
            <w:pPr>
              <w:jc w:val="both"/>
            </w:pPr>
            <w:r>
              <w:t>Diplomov</w:t>
            </w:r>
            <w:r w:rsidR="00B73AA1">
              <w:t>á práce</w:t>
            </w:r>
          </w:p>
        </w:tc>
      </w:tr>
      <w:tr w:rsidR="003D21C4" w14:paraId="4B8D353F" w14:textId="77777777" w:rsidTr="003D21C4">
        <w:tc>
          <w:tcPr>
            <w:tcW w:w="3086" w:type="dxa"/>
            <w:shd w:val="clear" w:color="auto" w:fill="F7CAAC"/>
          </w:tcPr>
          <w:p w14:paraId="41AE15F9" w14:textId="77777777" w:rsidR="003D21C4" w:rsidRDefault="003D21C4" w:rsidP="003D21C4">
            <w:pPr>
              <w:rPr>
                <w:b/>
              </w:rPr>
            </w:pPr>
            <w:r>
              <w:rPr>
                <w:b/>
              </w:rPr>
              <w:t>Typ předmětu</w:t>
            </w:r>
          </w:p>
        </w:tc>
        <w:tc>
          <w:tcPr>
            <w:tcW w:w="3406" w:type="dxa"/>
            <w:gridSpan w:val="4"/>
          </w:tcPr>
          <w:p w14:paraId="4E8DB9FD" w14:textId="3440D553" w:rsidR="003D21C4" w:rsidRDefault="000E784D" w:rsidP="003D21C4">
            <w:pPr>
              <w:jc w:val="both"/>
            </w:pPr>
            <w:r>
              <w:t>p</w:t>
            </w:r>
            <w:r w:rsidR="003D21C4">
              <w:t>ovinný</w:t>
            </w:r>
          </w:p>
        </w:tc>
        <w:tc>
          <w:tcPr>
            <w:tcW w:w="2695" w:type="dxa"/>
            <w:gridSpan w:val="2"/>
            <w:shd w:val="clear" w:color="auto" w:fill="F7CAAC"/>
          </w:tcPr>
          <w:p w14:paraId="2E24F228" w14:textId="77777777" w:rsidR="003D21C4" w:rsidRDefault="003D21C4" w:rsidP="003D21C4">
            <w:pPr>
              <w:jc w:val="both"/>
            </w:pPr>
            <w:r>
              <w:rPr>
                <w:b/>
              </w:rPr>
              <w:t>doporučený ročník / semestr</w:t>
            </w:r>
          </w:p>
        </w:tc>
        <w:tc>
          <w:tcPr>
            <w:tcW w:w="668" w:type="dxa"/>
          </w:tcPr>
          <w:p w14:paraId="5A6ABACD" w14:textId="77777777" w:rsidR="003D21C4" w:rsidRDefault="003D21C4" w:rsidP="003D21C4">
            <w:pPr>
              <w:jc w:val="both"/>
            </w:pPr>
            <w:r>
              <w:t>2/LS</w:t>
            </w:r>
          </w:p>
        </w:tc>
      </w:tr>
      <w:tr w:rsidR="003D21C4" w14:paraId="4B13AED7" w14:textId="77777777" w:rsidTr="003D21C4">
        <w:tc>
          <w:tcPr>
            <w:tcW w:w="3086" w:type="dxa"/>
            <w:shd w:val="clear" w:color="auto" w:fill="F7CAAC"/>
          </w:tcPr>
          <w:p w14:paraId="03408583" w14:textId="77777777" w:rsidR="003D21C4" w:rsidRDefault="003D21C4" w:rsidP="003D21C4">
            <w:pPr>
              <w:rPr>
                <w:b/>
              </w:rPr>
            </w:pPr>
            <w:r>
              <w:rPr>
                <w:b/>
              </w:rPr>
              <w:t>Rozsah studijního předmětu</w:t>
            </w:r>
          </w:p>
        </w:tc>
        <w:tc>
          <w:tcPr>
            <w:tcW w:w="1701" w:type="dxa"/>
            <w:gridSpan w:val="2"/>
          </w:tcPr>
          <w:p w14:paraId="5D4E9AFA" w14:textId="50AB5039" w:rsidR="003D21C4" w:rsidRDefault="003D21C4" w:rsidP="003D21C4">
            <w:pPr>
              <w:jc w:val="both"/>
            </w:pPr>
            <w:r>
              <w:t>2</w:t>
            </w:r>
            <w:r w:rsidR="008855A9">
              <w:t>0</w:t>
            </w:r>
            <w:r>
              <w:t xml:space="preserve"> s</w:t>
            </w:r>
          </w:p>
        </w:tc>
        <w:tc>
          <w:tcPr>
            <w:tcW w:w="889" w:type="dxa"/>
            <w:shd w:val="clear" w:color="auto" w:fill="F7CAAC"/>
          </w:tcPr>
          <w:p w14:paraId="2B9C3EFE" w14:textId="77777777" w:rsidR="003D21C4" w:rsidRDefault="003D21C4" w:rsidP="003D21C4">
            <w:pPr>
              <w:jc w:val="both"/>
              <w:rPr>
                <w:b/>
              </w:rPr>
            </w:pPr>
            <w:r>
              <w:rPr>
                <w:b/>
              </w:rPr>
              <w:t xml:space="preserve">hod. </w:t>
            </w:r>
          </w:p>
        </w:tc>
        <w:tc>
          <w:tcPr>
            <w:tcW w:w="816" w:type="dxa"/>
          </w:tcPr>
          <w:p w14:paraId="24295C69" w14:textId="1506C95B" w:rsidR="003D21C4" w:rsidRDefault="003D21C4" w:rsidP="003D21C4">
            <w:pPr>
              <w:jc w:val="both"/>
            </w:pPr>
            <w:r>
              <w:t>2</w:t>
            </w:r>
            <w:r w:rsidR="00A57154">
              <w:t>0</w:t>
            </w:r>
          </w:p>
        </w:tc>
        <w:tc>
          <w:tcPr>
            <w:tcW w:w="2156" w:type="dxa"/>
            <w:shd w:val="clear" w:color="auto" w:fill="F7CAAC"/>
          </w:tcPr>
          <w:p w14:paraId="61CADC38" w14:textId="77777777" w:rsidR="003D21C4" w:rsidRDefault="003D21C4" w:rsidP="003D21C4">
            <w:pPr>
              <w:jc w:val="both"/>
              <w:rPr>
                <w:b/>
              </w:rPr>
            </w:pPr>
            <w:r>
              <w:rPr>
                <w:b/>
              </w:rPr>
              <w:t>kreditů</w:t>
            </w:r>
          </w:p>
        </w:tc>
        <w:tc>
          <w:tcPr>
            <w:tcW w:w="1207" w:type="dxa"/>
            <w:gridSpan w:val="2"/>
          </w:tcPr>
          <w:p w14:paraId="3E6F3366" w14:textId="77777777" w:rsidR="003D21C4" w:rsidRDefault="003D21C4" w:rsidP="003D21C4">
            <w:pPr>
              <w:jc w:val="both"/>
            </w:pPr>
            <w:r>
              <w:t>15</w:t>
            </w:r>
          </w:p>
        </w:tc>
      </w:tr>
      <w:tr w:rsidR="003D21C4" w14:paraId="47B62275" w14:textId="77777777" w:rsidTr="003D21C4">
        <w:tc>
          <w:tcPr>
            <w:tcW w:w="3086" w:type="dxa"/>
            <w:shd w:val="clear" w:color="auto" w:fill="F7CAAC"/>
          </w:tcPr>
          <w:p w14:paraId="4D273F54" w14:textId="77777777" w:rsidR="003D21C4" w:rsidRDefault="003D21C4" w:rsidP="003D21C4">
            <w:pPr>
              <w:rPr>
                <w:b/>
                <w:sz w:val="22"/>
              </w:rPr>
            </w:pPr>
            <w:r>
              <w:rPr>
                <w:b/>
              </w:rPr>
              <w:t>Prerekvizity, korekvizity, ekvivalence</w:t>
            </w:r>
          </w:p>
        </w:tc>
        <w:tc>
          <w:tcPr>
            <w:tcW w:w="6769" w:type="dxa"/>
            <w:gridSpan w:val="7"/>
          </w:tcPr>
          <w:p w14:paraId="75B54F75" w14:textId="77777777" w:rsidR="003D21C4" w:rsidRDefault="003D21C4" w:rsidP="003D21C4">
            <w:pPr>
              <w:jc w:val="both"/>
            </w:pPr>
          </w:p>
        </w:tc>
      </w:tr>
      <w:tr w:rsidR="003D21C4" w14:paraId="5D93C2D6" w14:textId="77777777" w:rsidTr="003D21C4">
        <w:tc>
          <w:tcPr>
            <w:tcW w:w="3086" w:type="dxa"/>
            <w:shd w:val="clear" w:color="auto" w:fill="F7CAAC"/>
          </w:tcPr>
          <w:p w14:paraId="3154AC29" w14:textId="77777777" w:rsidR="003D21C4" w:rsidRDefault="003D21C4" w:rsidP="003D21C4">
            <w:pPr>
              <w:rPr>
                <w:b/>
              </w:rPr>
            </w:pPr>
            <w:r>
              <w:rPr>
                <w:b/>
              </w:rPr>
              <w:t>Způsob ověření studijních výsledků</w:t>
            </w:r>
          </w:p>
        </w:tc>
        <w:tc>
          <w:tcPr>
            <w:tcW w:w="3406" w:type="dxa"/>
            <w:gridSpan w:val="4"/>
          </w:tcPr>
          <w:p w14:paraId="185D6994" w14:textId="77777777" w:rsidR="003D21C4" w:rsidRDefault="003D21C4" w:rsidP="003D21C4">
            <w:pPr>
              <w:jc w:val="both"/>
            </w:pPr>
            <w:r>
              <w:t>zkouška</w:t>
            </w:r>
          </w:p>
        </w:tc>
        <w:tc>
          <w:tcPr>
            <w:tcW w:w="2156" w:type="dxa"/>
            <w:shd w:val="clear" w:color="auto" w:fill="F7CAAC"/>
          </w:tcPr>
          <w:p w14:paraId="52A80D95" w14:textId="77777777" w:rsidR="003D21C4" w:rsidRDefault="003D21C4" w:rsidP="003D21C4">
            <w:pPr>
              <w:jc w:val="both"/>
              <w:rPr>
                <w:b/>
              </w:rPr>
            </w:pPr>
            <w:r>
              <w:rPr>
                <w:b/>
              </w:rPr>
              <w:t>Forma výuky</w:t>
            </w:r>
          </w:p>
        </w:tc>
        <w:tc>
          <w:tcPr>
            <w:tcW w:w="1207" w:type="dxa"/>
            <w:gridSpan w:val="2"/>
          </w:tcPr>
          <w:p w14:paraId="141DFD86" w14:textId="5A1DD232" w:rsidR="003D21C4" w:rsidRDefault="00A57154" w:rsidP="003D21C4">
            <w:pPr>
              <w:jc w:val="both"/>
            </w:pPr>
            <w:r>
              <w:t>s</w:t>
            </w:r>
            <w:r w:rsidR="003D21C4">
              <w:t>eminář</w:t>
            </w:r>
          </w:p>
        </w:tc>
      </w:tr>
      <w:tr w:rsidR="003D21C4" w14:paraId="07759371" w14:textId="77777777" w:rsidTr="003D21C4">
        <w:tc>
          <w:tcPr>
            <w:tcW w:w="3086" w:type="dxa"/>
            <w:shd w:val="clear" w:color="auto" w:fill="F7CAAC"/>
          </w:tcPr>
          <w:p w14:paraId="08A67EB0" w14:textId="77777777" w:rsidR="003D21C4" w:rsidRDefault="003D21C4" w:rsidP="003D21C4">
            <w:pPr>
              <w:rPr>
                <w:b/>
              </w:rPr>
            </w:pPr>
            <w:r>
              <w:rPr>
                <w:b/>
              </w:rPr>
              <w:t>Forma způsobu ověření studijních výsledků a další požadavky na studenta</w:t>
            </w:r>
          </w:p>
        </w:tc>
        <w:tc>
          <w:tcPr>
            <w:tcW w:w="6769" w:type="dxa"/>
            <w:gridSpan w:val="7"/>
            <w:tcBorders>
              <w:bottom w:val="nil"/>
            </w:tcBorders>
          </w:tcPr>
          <w:p w14:paraId="7656CB79" w14:textId="77777777" w:rsidR="003D21C4" w:rsidRDefault="003D21C4" w:rsidP="003D21C4">
            <w:pPr>
              <w:jc w:val="both"/>
              <w:rPr>
                <w:rFonts w:eastAsia="Calibri"/>
              </w:rPr>
            </w:pPr>
            <w:r w:rsidRPr="002E719F">
              <w:rPr>
                <w:rFonts w:eastAsia="Calibri"/>
              </w:rPr>
              <w:t>Minimálně</w:t>
            </w:r>
            <w:r>
              <w:rPr>
                <w:rFonts w:eastAsia="Calibri"/>
              </w:rPr>
              <w:t xml:space="preserve"> tři</w:t>
            </w:r>
            <w:r w:rsidRPr="002E719F">
              <w:rPr>
                <w:rFonts w:eastAsia="Calibri"/>
              </w:rPr>
              <w:t xml:space="preserve"> povinn</w:t>
            </w:r>
            <w:r>
              <w:rPr>
                <w:rFonts w:eastAsia="Calibri"/>
              </w:rPr>
              <w:t>é</w:t>
            </w:r>
            <w:r w:rsidRPr="002E719F">
              <w:rPr>
                <w:rFonts w:eastAsia="Calibri"/>
              </w:rPr>
              <w:t xml:space="preserve"> konzultace</w:t>
            </w:r>
            <w:r>
              <w:rPr>
                <w:rFonts w:eastAsia="Calibri"/>
              </w:rPr>
              <w:t>.</w:t>
            </w:r>
          </w:p>
          <w:p w14:paraId="7AC8E13B" w14:textId="77777777" w:rsidR="003D21C4" w:rsidRPr="00A7052D" w:rsidRDefault="003D21C4" w:rsidP="003D21C4">
            <w:pPr>
              <w:jc w:val="both"/>
              <w:rPr>
                <w:color w:val="FF0000"/>
              </w:rPr>
            </w:pPr>
            <w:r>
              <w:rPr>
                <w:rFonts w:eastAsia="Calibri"/>
              </w:rPr>
              <w:t>Ústní zkouška.</w:t>
            </w:r>
          </w:p>
        </w:tc>
      </w:tr>
      <w:tr w:rsidR="003D21C4" w14:paraId="301BD97A" w14:textId="77777777" w:rsidTr="00F16FC5">
        <w:trPr>
          <w:trHeight w:val="264"/>
        </w:trPr>
        <w:tc>
          <w:tcPr>
            <w:tcW w:w="9855" w:type="dxa"/>
            <w:gridSpan w:val="8"/>
            <w:tcBorders>
              <w:top w:val="nil"/>
            </w:tcBorders>
          </w:tcPr>
          <w:p w14:paraId="44A60508" w14:textId="77777777" w:rsidR="003D21C4" w:rsidRDefault="003D21C4" w:rsidP="003D21C4"/>
        </w:tc>
      </w:tr>
      <w:tr w:rsidR="003D21C4" w14:paraId="0864ECC7" w14:textId="77777777" w:rsidTr="003D21C4">
        <w:trPr>
          <w:trHeight w:val="197"/>
        </w:trPr>
        <w:tc>
          <w:tcPr>
            <w:tcW w:w="3086" w:type="dxa"/>
            <w:tcBorders>
              <w:top w:val="nil"/>
            </w:tcBorders>
            <w:shd w:val="clear" w:color="auto" w:fill="F7CAAC"/>
          </w:tcPr>
          <w:p w14:paraId="3772E16E" w14:textId="77777777" w:rsidR="003D21C4" w:rsidRDefault="003D21C4" w:rsidP="003D21C4">
            <w:pPr>
              <w:rPr>
                <w:b/>
              </w:rPr>
            </w:pPr>
            <w:r>
              <w:rPr>
                <w:b/>
              </w:rPr>
              <w:t>Garant předmětu</w:t>
            </w:r>
          </w:p>
        </w:tc>
        <w:tc>
          <w:tcPr>
            <w:tcW w:w="6769" w:type="dxa"/>
            <w:gridSpan w:val="7"/>
            <w:tcBorders>
              <w:top w:val="nil"/>
            </w:tcBorders>
          </w:tcPr>
          <w:p w14:paraId="4D3F1712" w14:textId="77777777" w:rsidR="003D21C4" w:rsidRDefault="003D21C4" w:rsidP="003D21C4">
            <w:pPr>
              <w:jc w:val="both"/>
            </w:pPr>
            <w:r>
              <w:t>Prof. MgA. Petr Stanický, M. F. A.</w:t>
            </w:r>
          </w:p>
        </w:tc>
      </w:tr>
      <w:tr w:rsidR="003D21C4" w14:paraId="03531719" w14:textId="77777777" w:rsidTr="003D21C4">
        <w:trPr>
          <w:trHeight w:val="243"/>
        </w:trPr>
        <w:tc>
          <w:tcPr>
            <w:tcW w:w="3086" w:type="dxa"/>
            <w:tcBorders>
              <w:top w:val="nil"/>
            </w:tcBorders>
            <w:shd w:val="clear" w:color="auto" w:fill="F7CAAC"/>
          </w:tcPr>
          <w:p w14:paraId="22DC3C9A" w14:textId="77777777" w:rsidR="003D21C4" w:rsidRDefault="003D21C4" w:rsidP="003D21C4">
            <w:pPr>
              <w:rPr>
                <w:b/>
              </w:rPr>
            </w:pPr>
            <w:r>
              <w:rPr>
                <w:b/>
              </w:rPr>
              <w:t>Zapojení garanta do výuky předmětu</w:t>
            </w:r>
          </w:p>
        </w:tc>
        <w:tc>
          <w:tcPr>
            <w:tcW w:w="6769" w:type="dxa"/>
            <w:gridSpan w:val="7"/>
            <w:tcBorders>
              <w:top w:val="nil"/>
            </w:tcBorders>
          </w:tcPr>
          <w:p w14:paraId="760D9D29" w14:textId="32CE366D" w:rsidR="003D21C4" w:rsidRDefault="003D21C4" w:rsidP="003D21C4">
            <w:pPr>
              <w:jc w:val="both"/>
            </w:pPr>
            <w:r>
              <w:t>100</w:t>
            </w:r>
            <w:r w:rsidR="00CE1D13">
              <w:t xml:space="preserve"> </w:t>
            </w:r>
            <w:r>
              <w:t>%, stanovuje koncepci seminářů</w:t>
            </w:r>
          </w:p>
        </w:tc>
      </w:tr>
      <w:tr w:rsidR="003D21C4" w14:paraId="18E792D8" w14:textId="77777777" w:rsidTr="003D21C4">
        <w:tc>
          <w:tcPr>
            <w:tcW w:w="3086" w:type="dxa"/>
            <w:shd w:val="clear" w:color="auto" w:fill="F7CAAC"/>
          </w:tcPr>
          <w:p w14:paraId="25A9CE75" w14:textId="77777777" w:rsidR="003D21C4" w:rsidRDefault="003D21C4" w:rsidP="003D21C4">
            <w:pPr>
              <w:rPr>
                <w:b/>
              </w:rPr>
            </w:pPr>
            <w:r>
              <w:rPr>
                <w:b/>
              </w:rPr>
              <w:t>Vyučující</w:t>
            </w:r>
          </w:p>
        </w:tc>
        <w:tc>
          <w:tcPr>
            <w:tcW w:w="6769" w:type="dxa"/>
            <w:gridSpan w:val="7"/>
            <w:tcBorders>
              <w:bottom w:val="nil"/>
            </w:tcBorders>
          </w:tcPr>
          <w:p w14:paraId="7E623711" w14:textId="77777777" w:rsidR="003D21C4" w:rsidRDefault="003D21C4" w:rsidP="003D21C4">
            <w:pPr>
              <w:jc w:val="both"/>
            </w:pPr>
            <w:r>
              <w:t>Prof. MgA. Petr Stanický, M. F. A. a kol. pedagogů</w:t>
            </w:r>
          </w:p>
        </w:tc>
      </w:tr>
      <w:tr w:rsidR="003D21C4" w14:paraId="2104BE4F" w14:textId="77777777" w:rsidTr="008718FB">
        <w:trPr>
          <w:trHeight w:val="95"/>
        </w:trPr>
        <w:tc>
          <w:tcPr>
            <w:tcW w:w="9855" w:type="dxa"/>
            <w:gridSpan w:val="8"/>
            <w:tcBorders>
              <w:top w:val="nil"/>
            </w:tcBorders>
          </w:tcPr>
          <w:p w14:paraId="06F93221" w14:textId="77777777" w:rsidR="003D21C4" w:rsidRDefault="003D21C4" w:rsidP="003D21C4">
            <w:pPr>
              <w:jc w:val="both"/>
            </w:pPr>
          </w:p>
        </w:tc>
      </w:tr>
      <w:tr w:rsidR="003D21C4" w14:paraId="5D2B827D" w14:textId="77777777" w:rsidTr="003D21C4">
        <w:tc>
          <w:tcPr>
            <w:tcW w:w="3086" w:type="dxa"/>
            <w:shd w:val="clear" w:color="auto" w:fill="F7CAAC"/>
          </w:tcPr>
          <w:p w14:paraId="4E059784" w14:textId="77777777" w:rsidR="003D21C4" w:rsidRDefault="003D21C4" w:rsidP="003D21C4">
            <w:pPr>
              <w:jc w:val="both"/>
              <w:rPr>
                <w:b/>
              </w:rPr>
            </w:pPr>
            <w:r>
              <w:rPr>
                <w:b/>
              </w:rPr>
              <w:t>Stručná anotace předmětu</w:t>
            </w:r>
          </w:p>
        </w:tc>
        <w:tc>
          <w:tcPr>
            <w:tcW w:w="6769" w:type="dxa"/>
            <w:gridSpan w:val="7"/>
            <w:tcBorders>
              <w:bottom w:val="nil"/>
            </w:tcBorders>
          </w:tcPr>
          <w:p w14:paraId="47929358" w14:textId="77777777" w:rsidR="003D21C4" w:rsidRDefault="003D21C4" w:rsidP="003D21C4">
            <w:pPr>
              <w:jc w:val="both"/>
            </w:pPr>
          </w:p>
        </w:tc>
      </w:tr>
      <w:tr w:rsidR="003D21C4" w14:paraId="511F177F" w14:textId="77777777" w:rsidTr="00A57154">
        <w:trPr>
          <w:trHeight w:val="1204"/>
        </w:trPr>
        <w:tc>
          <w:tcPr>
            <w:tcW w:w="9855" w:type="dxa"/>
            <w:gridSpan w:val="8"/>
            <w:tcBorders>
              <w:top w:val="nil"/>
              <w:bottom w:val="single" w:sz="12" w:space="0" w:color="auto"/>
            </w:tcBorders>
          </w:tcPr>
          <w:p w14:paraId="6D939098" w14:textId="6A7F68A8" w:rsidR="003D21C4" w:rsidRPr="008718FB" w:rsidRDefault="003D21C4" w:rsidP="00241BFB">
            <w:pPr>
              <w:pStyle w:val="FreeForm"/>
              <w:spacing w:before="120" w:after="120"/>
              <w:jc w:val="both"/>
              <w:rPr>
                <w:rFonts w:ascii="Times New Roman" w:eastAsia="Lucida Grande" w:hAnsi="Times New Roman"/>
                <w:sz w:val="20"/>
              </w:rPr>
            </w:pPr>
            <w:r>
              <w:rPr>
                <w:rFonts w:ascii="Times New Roman" w:hAnsi="Times New Roman"/>
                <w:sz w:val="20"/>
              </w:rPr>
              <w:t>Předmět umožňuje s</w:t>
            </w:r>
            <w:r w:rsidRPr="00C32791">
              <w:rPr>
                <w:rFonts w:ascii="Times New Roman" w:hAnsi="Times New Roman"/>
                <w:sz w:val="20"/>
              </w:rPr>
              <w:t>tudent</w:t>
            </w:r>
            <w:r>
              <w:rPr>
                <w:rFonts w:ascii="Times New Roman" w:hAnsi="Times New Roman"/>
                <w:sz w:val="20"/>
              </w:rPr>
              <w:t>ovi</w:t>
            </w:r>
            <w:r w:rsidRPr="00C32791">
              <w:rPr>
                <w:rFonts w:ascii="Times New Roman" w:hAnsi="Times New Roman"/>
                <w:sz w:val="20"/>
              </w:rPr>
              <w:t xml:space="preserve"> aplik</w:t>
            </w:r>
            <w:r>
              <w:rPr>
                <w:rFonts w:ascii="Times New Roman" w:hAnsi="Times New Roman"/>
                <w:sz w:val="20"/>
              </w:rPr>
              <w:t>ovat</w:t>
            </w:r>
            <w:r w:rsidRPr="00C32791">
              <w:rPr>
                <w:rFonts w:ascii="Times New Roman" w:hAnsi="Times New Roman"/>
                <w:sz w:val="20"/>
              </w:rPr>
              <w:t xml:space="preserve"> své znalosti o základních postupech, metodách a nástrojích v oblasti designu do vlastního výstupu, který si zvolil jako teoretickou část diplomové práce ve vazbě na tvůrčí výkon. Vývoj teoretické práce průběžně konzultuje</w:t>
            </w:r>
            <w:r>
              <w:rPr>
                <w:rFonts w:ascii="Times New Roman" w:eastAsia="Lucida Grande" w:hAnsi="Times New Roman"/>
                <w:sz w:val="20"/>
              </w:rPr>
              <w:t xml:space="preserve">. </w:t>
            </w:r>
            <w:r w:rsidRPr="00C32791">
              <w:rPr>
                <w:rFonts w:ascii="Times New Roman" w:eastAsia="Lucida Grande" w:hAnsi="Times New Roman"/>
                <w:sz w:val="20"/>
              </w:rPr>
              <w:t>Defin</w:t>
            </w:r>
            <w:r>
              <w:rPr>
                <w:rFonts w:ascii="Times New Roman" w:eastAsia="Lucida Grande" w:hAnsi="Times New Roman"/>
                <w:sz w:val="20"/>
              </w:rPr>
              <w:t>uje</w:t>
            </w:r>
            <w:r w:rsidRPr="00C32791">
              <w:rPr>
                <w:rFonts w:ascii="Times New Roman" w:eastAsia="Lucida Grande" w:hAnsi="Times New Roman"/>
                <w:sz w:val="20"/>
              </w:rPr>
              <w:t xml:space="preserve"> obsah </w:t>
            </w:r>
            <w:r>
              <w:rPr>
                <w:rFonts w:ascii="Times New Roman" w:eastAsia="Lucida Grande" w:hAnsi="Times New Roman"/>
                <w:sz w:val="20"/>
              </w:rPr>
              <w:t xml:space="preserve">teoretické části </w:t>
            </w:r>
            <w:r w:rsidRPr="00C32791">
              <w:rPr>
                <w:rFonts w:ascii="Times New Roman" w:eastAsia="Lucida Grande" w:hAnsi="Times New Roman"/>
                <w:sz w:val="20"/>
              </w:rPr>
              <w:t>diplomové prác</w:t>
            </w:r>
            <w:r>
              <w:rPr>
                <w:rFonts w:ascii="Times New Roman" w:eastAsia="Lucida Grande" w:hAnsi="Times New Roman"/>
                <w:sz w:val="20"/>
              </w:rPr>
              <w:t xml:space="preserve">e. </w:t>
            </w:r>
            <w:r w:rsidRPr="00C32791">
              <w:rPr>
                <w:rFonts w:ascii="Times New Roman" w:eastAsia="Lucida Grande" w:hAnsi="Times New Roman"/>
                <w:sz w:val="20"/>
              </w:rPr>
              <w:t>Sb</w:t>
            </w:r>
            <w:r>
              <w:rPr>
                <w:rFonts w:ascii="Times New Roman" w:eastAsia="Lucida Grande" w:hAnsi="Times New Roman"/>
                <w:sz w:val="20"/>
              </w:rPr>
              <w:t>írá</w:t>
            </w:r>
            <w:r w:rsidRPr="00C32791">
              <w:rPr>
                <w:rFonts w:ascii="Times New Roman" w:eastAsia="Lucida Grande" w:hAnsi="Times New Roman"/>
                <w:sz w:val="20"/>
              </w:rPr>
              <w:t xml:space="preserve"> materiál k tématu a studium odborné literatury</w:t>
            </w:r>
            <w:r>
              <w:rPr>
                <w:rFonts w:ascii="Times New Roman" w:eastAsia="Lucida Grande" w:hAnsi="Times New Roman"/>
                <w:sz w:val="20"/>
              </w:rPr>
              <w:t xml:space="preserve">. </w:t>
            </w:r>
            <w:r w:rsidRPr="00C32791">
              <w:rPr>
                <w:rFonts w:ascii="Times New Roman" w:eastAsia="Lucida Grande" w:hAnsi="Times New Roman"/>
                <w:sz w:val="20"/>
              </w:rPr>
              <w:t xml:space="preserve"> Průběžn</w:t>
            </w:r>
            <w:r>
              <w:rPr>
                <w:rFonts w:ascii="Times New Roman" w:eastAsia="Lucida Grande" w:hAnsi="Times New Roman"/>
                <w:sz w:val="20"/>
              </w:rPr>
              <w:t>ě</w:t>
            </w:r>
            <w:r w:rsidRPr="00C32791">
              <w:rPr>
                <w:rFonts w:ascii="Times New Roman" w:eastAsia="Lucida Grande" w:hAnsi="Times New Roman"/>
                <w:sz w:val="20"/>
              </w:rPr>
              <w:t xml:space="preserve"> naplň</w:t>
            </w:r>
            <w:r>
              <w:rPr>
                <w:rFonts w:ascii="Times New Roman" w:eastAsia="Lucida Grande" w:hAnsi="Times New Roman"/>
                <w:sz w:val="20"/>
              </w:rPr>
              <w:t>uje</w:t>
            </w:r>
            <w:r w:rsidRPr="00C32791">
              <w:rPr>
                <w:rFonts w:ascii="Times New Roman" w:eastAsia="Lucida Grande" w:hAnsi="Times New Roman"/>
                <w:sz w:val="20"/>
              </w:rPr>
              <w:t xml:space="preserve"> osnov</w:t>
            </w:r>
            <w:r>
              <w:rPr>
                <w:rFonts w:ascii="Times New Roman" w:eastAsia="Lucida Grande" w:hAnsi="Times New Roman"/>
                <w:sz w:val="20"/>
              </w:rPr>
              <w:t>u</w:t>
            </w:r>
            <w:r w:rsidRPr="00C32791">
              <w:rPr>
                <w:rFonts w:ascii="Times New Roman" w:eastAsia="Lucida Grande" w:hAnsi="Times New Roman"/>
                <w:sz w:val="20"/>
              </w:rPr>
              <w:t xml:space="preserve"> DP a její přesn</w:t>
            </w:r>
            <w:r>
              <w:rPr>
                <w:rFonts w:ascii="Times New Roman" w:eastAsia="Lucida Grande" w:hAnsi="Times New Roman"/>
                <w:sz w:val="20"/>
              </w:rPr>
              <w:t>ou</w:t>
            </w:r>
            <w:r w:rsidRPr="00C32791">
              <w:rPr>
                <w:rFonts w:ascii="Times New Roman" w:eastAsia="Lucida Grande" w:hAnsi="Times New Roman"/>
                <w:sz w:val="20"/>
              </w:rPr>
              <w:t xml:space="preserve"> formulac</w:t>
            </w:r>
            <w:r>
              <w:rPr>
                <w:rFonts w:ascii="Times New Roman" w:eastAsia="Lucida Grande" w:hAnsi="Times New Roman"/>
                <w:sz w:val="20"/>
              </w:rPr>
              <w:t>i</w:t>
            </w:r>
            <w:r w:rsidRPr="00C32791">
              <w:rPr>
                <w:rFonts w:ascii="Times New Roman" w:eastAsia="Lucida Grande" w:hAnsi="Times New Roman"/>
                <w:sz w:val="20"/>
              </w:rPr>
              <w:t xml:space="preserve"> ve vztahu k</w:t>
            </w:r>
            <w:r>
              <w:rPr>
                <w:rFonts w:ascii="Times New Roman" w:eastAsia="Lucida Grande" w:hAnsi="Times New Roman"/>
                <w:sz w:val="20"/>
              </w:rPr>
              <w:t> </w:t>
            </w:r>
            <w:r w:rsidRPr="00C32791">
              <w:rPr>
                <w:rFonts w:ascii="Times New Roman" w:eastAsia="Lucida Grande" w:hAnsi="Times New Roman"/>
                <w:sz w:val="20"/>
              </w:rPr>
              <w:t>obsahu</w:t>
            </w:r>
            <w:r>
              <w:rPr>
                <w:rFonts w:ascii="Times New Roman" w:eastAsia="Lucida Grande" w:hAnsi="Times New Roman"/>
                <w:sz w:val="20"/>
              </w:rPr>
              <w:t xml:space="preserve">. Pracuje s </w:t>
            </w:r>
            <w:r>
              <w:rPr>
                <w:rFonts w:ascii="Times New Roman" w:hAnsi="Times New Roman"/>
                <w:sz w:val="20"/>
              </w:rPr>
              <w:t>j</w:t>
            </w:r>
            <w:r w:rsidRPr="00C32791">
              <w:rPr>
                <w:rFonts w:ascii="Times New Roman" w:hAnsi="Times New Roman"/>
                <w:sz w:val="20"/>
              </w:rPr>
              <w:t>azykov</w:t>
            </w:r>
            <w:r>
              <w:rPr>
                <w:rFonts w:ascii="Times New Roman" w:hAnsi="Times New Roman"/>
                <w:sz w:val="20"/>
              </w:rPr>
              <w:t>ou</w:t>
            </w:r>
            <w:r w:rsidRPr="00C32791">
              <w:rPr>
                <w:rFonts w:ascii="Times New Roman" w:hAnsi="Times New Roman"/>
                <w:sz w:val="20"/>
              </w:rPr>
              <w:t xml:space="preserve"> korektur</w:t>
            </w:r>
            <w:r>
              <w:rPr>
                <w:rFonts w:ascii="Times New Roman" w:hAnsi="Times New Roman"/>
                <w:sz w:val="20"/>
              </w:rPr>
              <w:t xml:space="preserve">ou. Je povinen splnit </w:t>
            </w:r>
            <w:r w:rsidRPr="00C32791">
              <w:rPr>
                <w:rFonts w:ascii="Times New Roman" w:eastAsia="Lucida Grande" w:hAnsi="Times New Roman"/>
                <w:sz w:val="20"/>
              </w:rPr>
              <w:t>stanoven</w:t>
            </w:r>
            <w:r>
              <w:rPr>
                <w:rFonts w:ascii="Times New Roman" w:eastAsia="Lucida Grande" w:hAnsi="Times New Roman"/>
                <w:sz w:val="20"/>
              </w:rPr>
              <w:t>é</w:t>
            </w:r>
            <w:r w:rsidRPr="00C32791">
              <w:rPr>
                <w:rFonts w:ascii="Times New Roman" w:eastAsia="Lucida Grande" w:hAnsi="Times New Roman"/>
                <w:sz w:val="20"/>
              </w:rPr>
              <w:t xml:space="preserve"> parametr</w:t>
            </w:r>
            <w:r>
              <w:rPr>
                <w:rFonts w:ascii="Times New Roman" w:eastAsia="Lucida Grande" w:hAnsi="Times New Roman"/>
                <w:sz w:val="20"/>
              </w:rPr>
              <w:t>y</w:t>
            </w:r>
            <w:r w:rsidRPr="00C32791">
              <w:rPr>
                <w:rFonts w:ascii="Times New Roman" w:eastAsia="Lucida Grande" w:hAnsi="Times New Roman"/>
                <w:sz w:val="20"/>
              </w:rPr>
              <w:t xml:space="preserve"> podle směrnic rektora a děkana</w:t>
            </w:r>
            <w:r>
              <w:rPr>
                <w:rFonts w:ascii="Times New Roman" w:eastAsia="Lucida Grande" w:hAnsi="Times New Roman"/>
                <w:sz w:val="20"/>
              </w:rPr>
              <w:t>.</w:t>
            </w:r>
            <w:r w:rsidRPr="00C32791">
              <w:rPr>
                <w:rFonts w:ascii="Times New Roman" w:eastAsia="Lucida Grande" w:hAnsi="Times New Roman"/>
                <w:sz w:val="20"/>
              </w:rPr>
              <w:t xml:space="preserve"> </w:t>
            </w:r>
          </w:p>
        </w:tc>
      </w:tr>
      <w:tr w:rsidR="003D21C4" w14:paraId="176560EA" w14:textId="77777777" w:rsidTr="003D21C4">
        <w:trPr>
          <w:trHeight w:val="265"/>
        </w:trPr>
        <w:tc>
          <w:tcPr>
            <w:tcW w:w="3653" w:type="dxa"/>
            <w:gridSpan w:val="2"/>
            <w:tcBorders>
              <w:top w:val="nil"/>
            </w:tcBorders>
            <w:shd w:val="clear" w:color="auto" w:fill="F7CAAC"/>
          </w:tcPr>
          <w:p w14:paraId="30D53BC7" w14:textId="77777777" w:rsidR="003D21C4" w:rsidRDefault="003D21C4" w:rsidP="003D21C4">
            <w:pPr>
              <w:jc w:val="both"/>
            </w:pPr>
            <w:r>
              <w:rPr>
                <w:b/>
              </w:rPr>
              <w:t>Studijní literatura a studijní pomůcky</w:t>
            </w:r>
          </w:p>
        </w:tc>
        <w:tc>
          <w:tcPr>
            <w:tcW w:w="6202" w:type="dxa"/>
            <w:gridSpan w:val="6"/>
            <w:tcBorders>
              <w:top w:val="nil"/>
              <w:bottom w:val="nil"/>
            </w:tcBorders>
          </w:tcPr>
          <w:p w14:paraId="7F63168F" w14:textId="77777777" w:rsidR="003D21C4" w:rsidRDefault="003D21C4" w:rsidP="003D21C4">
            <w:pPr>
              <w:jc w:val="both"/>
            </w:pPr>
          </w:p>
        </w:tc>
      </w:tr>
      <w:tr w:rsidR="003D21C4" w:rsidRPr="003F7F55" w14:paraId="437BCE37" w14:textId="77777777" w:rsidTr="003D21C4">
        <w:trPr>
          <w:trHeight w:val="1497"/>
        </w:trPr>
        <w:tc>
          <w:tcPr>
            <w:tcW w:w="9855" w:type="dxa"/>
            <w:gridSpan w:val="8"/>
            <w:tcBorders>
              <w:top w:val="nil"/>
            </w:tcBorders>
          </w:tcPr>
          <w:p w14:paraId="2743B951" w14:textId="77777777" w:rsidR="003D21C4" w:rsidRDefault="003D21C4" w:rsidP="003D21C4">
            <w:pPr>
              <w:jc w:val="both"/>
            </w:pPr>
            <w:r w:rsidRPr="001E7429">
              <w:rPr>
                <w:b/>
              </w:rPr>
              <w:t>Povinná:</w:t>
            </w:r>
            <w:r>
              <w:t xml:space="preserve"> </w:t>
            </w:r>
          </w:p>
          <w:p w14:paraId="6C2916C4" w14:textId="30DAC82E" w:rsidR="003D21C4" w:rsidRDefault="003D21C4" w:rsidP="003D21C4">
            <w:r w:rsidRPr="001226B0">
              <w:rPr>
                <w:shd w:val="clear" w:color="auto" w:fill="FFFFFF"/>
              </w:rPr>
              <w:t xml:space="preserve">Aktuální </w:t>
            </w:r>
            <w:r>
              <w:rPr>
                <w:shd w:val="clear" w:color="auto" w:fill="FFFFFF"/>
              </w:rPr>
              <w:t>literatura</w:t>
            </w:r>
            <w:r w:rsidRPr="001226B0">
              <w:rPr>
                <w:shd w:val="clear" w:color="auto" w:fill="FFFFFF"/>
              </w:rPr>
              <w:t xml:space="preserve"> </w:t>
            </w:r>
            <w:r>
              <w:rPr>
                <w:shd w:val="clear" w:color="auto" w:fill="FFFFFF"/>
              </w:rPr>
              <w:t xml:space="preserve">a </w:t>
            </w:r>
            <w:r w:rsidRPr="001226B0">
              <w:rPr>
                <w:shd w:val="clear" w:color="auto" w:fill="FFFFFF"/>
              </w:rPr>
              <w:t>on-line zdroje</w:t>
            </w:r>
            <w:r>
              <w:rPr>
                <w:shd w:val="clear" w:color="auto" w:fill="FFFFFF"/>
              </w:rPr>
              <w:t xml:space="preserve"> </w:t>
            </w:r>
            <w:r w:rsidRPr="001226B0">
              <w:rPr>
                <w:shd w:val="clear" w:color="auto" w:fill="FFFFFF"/>
              </w:rPr>
              <w:t xml:space="preserve">dle charakteru </w:t>
            </w:r>
            <w:r w:rsidR="00F025F8">
              <w:t>d</w:t>
            </w:r>
            <w:r w:rsidR="00E54BF4">
              <w:t>iplomové</w:t>
            </w:r>
            <w:r w:rsidR="00F025F8">
              <w:t xml:space="preserve"> </w:t>
            </w:r>
            <w:r>
              <w:t>práce jednotlivce.</w:t>
            </w:r>
          </w:p>
          <w:p w14:paraId="7F5B3BD6" w14:textId="77777777" w:rsidR="003D21C4" w:rsidRPr="0038048A" w:rsidRDefault="00000000" w:rsidP="003D21C4">
            <w:hyperlink r:id="rId58" w:history="1">
              <w:r w:rsidR="003D21C4" w:rsidRPr="0038048A">
                <w:t>BHASKARAN, Lakshmi. </w:t>
              </w:r>
              <w:r w:rsidR="003D21C4" w:rsidRPr="0038048A">
                <w:rPr>
                  <w:i/>
                  <w:iCs/>
                </w:rPr>
                <w:t>Podoby moderního designu: inspirace hlavních hnutí a stylů pro současný design</w:t>
              </w:r>
              <w:r w:rsidR="003D21C4" w:rsidRPr="0038048A">
                <w:rPr>
                  <w:rStyle w:val="Hypertextovodkaz"/>
                  <w:color w:val="auto"/>
                  <w:u w:val="none"/>
                </w:rPr>
                <w:t>. V Praze: Slovart, 2007. ISBN 9788072098644.</w:t>
              </w:r>
            </w:hyperlink>
            <w:r w:rsidR="003D21C4" w:rsidRPr="0038048A">
              <w:t xml:space="preserve"> </w:t>
            </w:r>
          </w:p>
          <w:p w14:paraId="6A136A77" w14:textId="77777777" w:rsidR="003D21C4" w:rsidRPr="00AA7022" w:rsidRDefault="003D21C4" w:rsidP="003D21C4">
            <w:r w:rsidRPr="00AA7022">
              <w:t>FISCHER, Lucy (ed.) Art Direction &amp; production design.: London: I.B. Tauris &amp; Co., 2015. ISBN: 9780813564357</w:t>
            </w:r>
          </w:p>
          <w:p w14:paraId="05E83C76" w14:textId="77777777" w:rsidR="003D21C4" w:rsidRPr="00AA7022" w:rsidRDefault="003D21C4" w:rsidP="003D21C4">
            <w:r w:rsidRPr="00AA7022">
              <w:t xml:space="preserve">GRAHAM, Gordon </w:t>
            </w:r>
            <w:r w:rsidRPr="00AA7022">
              <w:rPr>
                <w:i/>
                <w:iCs/>
              </w:rPr>
              <w:t>Filosofie umění</w:t>
            </w:r>
            <w:r w:rsidRPr="00AA7022">
              <w:t xml:space="preserve">. Praha: </w:t>
            </w:r>
            <w:hyperlink r:id="rId59" w:history="1">
              <w:r w:rsidRPr="0038048A">
                <w:rPr>
                  <w:rStyle w:val="Hypertextovodkaz"/>
                  <w:color w:val="auto"/>
                  <w:u w:val="none"/>
                </w:rPr>
                <w:t>Barrister a Principal</w:t>
              </w:r>
            </w:hyperlink>
            <w:r w:rsidRPr="0038048A">
              <w:t xml:space="preserve">, </w:t>
            </w:r>
            <w:r w:rsidRPr="00AA7022">
              <w:t xml:space="preserve">2004. ISBN 8085947536.  </w:t>
            </w:r>
          </w:p>
          <w:p w14:paraId="39643D8E" w14:textId="77777777" w:rsidR="003D21C4" w:rsidRPr="00AA7022" w:rsidRDefault="003D21C4" w:rsidP="003D21C4">
            <w:r w:rsidRPr="00AA7022">
              <w:t>CHALUMEAU, J. L. </w:t>
            </w:r>
            <w:r w:rsidRPr="00AA7022">
              <w:rPr>
                <w:i/>
                <w:iCs/>
              </w:rPr>
              <w:t>Přehled teorií umění.</w:t>
            </w:r>
            <w:r w:rsidRPr="00AA7022">
              <w:t xml:space="preserve"> Praha: Portál, 2003. ISBN 8071786632.</w:t>
            </w:r>
          </w:p>
          <w:p w14:paraId="559A3D63" w14:textId="77777777" w:rsidR="003D21C4" w:rsidRPr="00AA7022" w:rsidRDefault="003D21C4" w:rsidP="003D21C4">
            <w:r w:rsidRPr="00AA7022">
              <w:t xml:space="preserve">HUBATOVÁ-VACKOVÁ, L.; Pauke, P. </w:t>
            </w:r>
            <w:r w:rsidRPr="00AA7022">
              <w:rPr>
                <w:i/>
              </w:rPr>
              <w:t>Tam a zpátky: současný design, architektura a urbanismus</w:t>
            </w:r>
            <w:r w:rsidRPr="00AA7022">
              <w:t xml:space="preserve">.  Praha: Umprum, 2015. ISBN 9788087989005 </w:t>
            </w:r>
          </w:p>
          <w:p w14:paraId="1931DFC6" w14:textId="77777777" w:rsidR="003D21C4" w:rsidRPr="00AA7022" w:rsidRDefault="003D21C4" w:rsidP="003D21C4">
            <w:r w:rsidRPr="00AA7022">
              <w:t xml:space="preserve">KOLESÁR Z. </w:t>
            </w:r>
            <w:r w:rsidRPr="00AA7022">
              <w:rPr>
                <w:i/>
              </w:rPr>
              <w:t>Kapitoly z dějin designu.</w:t>
            </w:r>
            <w:r w:rsidRPr="00AA7022">
              <w:t xml:space="preserve"> Praha: UMPRUM, 2009. ISBN: 9788086863283 </w:t>
            </w:r>
          </w:p>
          <w:p w14:paraId="29627C7B" w14:textId="66260D2C" w:rsidR="003D21C4" w:rsidRDefault="003D21C4" w:rsidP="003D21C4">
            <w:pPr>
              <w:rPr>
                <w:ins w:id="153" w:author="Hana Ponížilová" w:date="2023-05-25T15:29:00Z"/>
              </w:rPr>
            </w:pPr>
            <w:r w:rsidRPr="00AA7022">
              <w:t xml:space="preserve">KOLESÁR, Z. </w:t>
            </w:r>
            <w:r w:rsidRPr="00AA7022">
              <w:rPr>
                <w:i/>
              </w:rPr>
              <w:t>Design ve službách trvale udržitelného rozvoje</w:t>
            </w:r>
            <w:r w:rsidRPr="00AA7022">
              <w:t xml:space="preserve">. Zlín: UTB, 2017. 9788074546471 </w:t>
            </w:r>
          </w:p>
          <w:p w14:paraId="1F4D0D40" w14:textId="77777777" w:rsidR="00AC54D8" w:rsidRPr="00AD780A" w:rsidRDefault="00AC54D8" w:rsidP="00AC54D8">
            <w:pPr>
              <w:rPr>
                <w:ins w:id="154" w:author="Hana Ponížilová" w:date="2023-05-25T15:29:00Z"/>
              </w:rPr>
            </w:pPr>
            <w:ins w:id="155" w:author="Hana Ponížilová" w:date="2023-05-25T15:29:00Z">
              <w:r w:rsidRPr="00AD780A">
                <w:t xml:space="preserve">LEWRICK, Michael, Patrick LINK a Larry J. LEIFER. </w:t>
              </w:r>
              <w:r w:rsidRPr="00AD780A">
                <w:rPr>
                  <w:i/>
                </w:rPr>
                <w:t>The design thinking toolbox: a guide to mastering the most popular and valuable innovation methods.</w:t>
              </w:r>
              <w:r w:rsidRPr="00AD780A">
                <w:t xml:space="preserve"> Hoboken, New Jersey, 2020. ISBN 978-1-119-62919-1.</w:t>
              </w:r>
            </w:ins>
          </w:p>
          <w:p w14:paraId="0664A71B" w14:textId="028E725C" w:rsidR="00AC54D8" w:rsidRPr="00AC54D8" w:rsidRDefault="00AC54D8" w:rsidP="00E54BF4">
            <w:pPr>
              <w:jc w:val="both"/>
              <w:rPr>
                <w:bCs/>
              </w:rPr>
            </w:pPr>
            <w:ins w:id="156" w:author="Hana Ponížilová" w:date="2023-05-25T15:29:00Z">
              <w:r w:rsidRPr="00F90940">
                <w:rPr>
                  <w:bCs/>
                </w:rPr>
                <w:t>M</w:t>
              </w:r>
              <w:r>
                <w:rPr>
                  <w:bCs/>
                </w:rPr>
                <w:t>ICHL</w:t>
              </w:r>
              <w:r w:rsidRPr="00F90940">
                <w:rPr>
                  <w:bCs/>
                </w:rPr>
                <w:t xml:space="preserve">, J. </w:t>
              </w:r>
              <w:r w:rsidRPr="006B2B14">
                <w:rPr>
                  <w:bCs/>
                  <w:i/>
                </w:rPr>
                <w:t>Tak nám prý forma sleduje funkci</w:t>
              </w:r>
              <w:r w:rsidRPr="00F90940">
                <w:rPr>
                  <w:bCs/>
                </w:rPr>
                <w:t>. VŠUP Praha, 2003. ISBN 80-90192-82-7.</w:t>
              </w:r>
            </w:ins>
          </w:p>
          <w:p w14:paraId="424E5473" w14:textId="77777777" w:rsidR="003D21C4" w:rsidRPr="00AA7022" w:rsidRDefault="003D21C4" w:rsidP="003D21C4">
            <w:r w:rsidRPr="00AA7022">
              <w:t xml:space="preserve">MICHL. J. </w:t>
            </w:r>
            <w:r w:rsidRPr="00AA7022">
              <w:rPr>
                <w:i/>
              </w:rPr>
              <w:t>Funkcionalismus, design, škola, trh: čtrnáct textů o problémech teorie a praxe moderního designu.</w:t>
            </w:r>
            <w:r w:rsidRPr="00AA7022">
              <w:t xml:space="preserve"> Brno: Barrister &amp; Principal, 2012. ISBN 9788087474488</w:t>
            </w:r>
          </w:p>
          <w:p w14:paraId="42E34204" w14:textId="77777777" w:rsidR="003D21C4" w:rsidRPr="001E7429" w:rsidRDefault="003D21C4" w:rsidP="003D21C4">
            <w:pPr>
              <w:rPr>
                <w:b/>
              </w:rPr>
            </w:pPr>
            <w:r w:rsidRPr="001E7429">
              <w:rPr>
                <w:b/>
              </w:rPr>
              <w:t>Doporučená:</w:t>
            </w:r>
          </w:p>
          <w:p w14:paraId="236862CE" w14:textId="77777777" w:rsidR="003D21C4" w:rsidRPr="001E7429" w:rsidRDefault="003D21C4" w:rsidP="003D21C4">
            <w:pPr>
              <w:rPr>
                <w:rFonts w:eastAsia="Calibri"/>
              </w:rPr>
            </w:pPr>
            <w:r w:rsidRPr="001E7429">
              <w:rPr>
                <w:rFonts w:eastAsia="Calibri"/>
              </w:rPr>
              <w:t>ALAN, Josef</w:t>
            </w:r>
            <w:r>
              <w:rPr>
                <w:rFonts w:eastAsia="Calibri"/>
              </w:rPr>
              <w:t>.</w:t>
            </w:r>
            <w:r w:rsidRPr="001E7429">
              <w:rPr>
                <w:rFonts w:eastAsia="Calibri"/>
              </w:rPr>
              <w:t> </w:t>
            </w:r>
            <w:r w:rsidRPr="000C624E">
              <w:rPr>
                <w:rFonts w:eastAsia="Calibri"/>
                <w:i/>
              </w:rPr>
              <w:t>Alternativní kultura. Příběh české společnosti 1945–1989</w:t>
            </w:r>
            <w:r w:rsidRPr="001E7429">
              <w:rPr>
                <w:rFonts w:eastAsia="Calibri"/>
              </w:rPr>
              <w:t xml:space="preserve">. Nakladatelství Lidové </w:t>
            </w:r>
            <w:r>
              <w:rPr>
                <w:rFonts w:eastAsia="Calibri"/>
              </w:rPr>
              <w:t>noviny, Praha 2001. ISBN 807106449</w:t>
            </w:r>
            <w:r w:rsidRPr="001E7429">
              <w:rPr>
                <w:rFonts w:eastAsia="Calibri"/>
              </w:rPr>
              <w:t>1.</w:t>
            </w:r>
          </w:p>
          <w:p w14:paraId="76A33A05" w14:textId="004AC778" w:rsidR="003D21C4" w:rsidRPr="00E14DCB" w:rsidRDefault="003D21C4" w:rsidP="003D21C4">
            <w:r>
              <w:t>HORÁK, Ondřej (ed).</w:t>
            </w:r>
            <w:r w:rsidRPr="00E14DCB">
              <w:rPr>
                <w:i/>
                <w:iCs/>
              </w:rPr>
              <w:t xml:space="preserve"> Místa počinu.</w:t>
            </w:r>
            <w:r w:rsidRPr="00E14DCB">
              <w:t xml:space="preserve"> Praha: Komun</w:t>
            </w:r>
            <w:r>
              <w:t>ikační prostor Školská 28, 2009.</w:t>
            </w:r>
            <w:r w:rsidRPr="00E14DCB">
              <w:t xml:space="preserve"> ISBN</w:t>
            </w:r>
            <w:r>
              <w:t xml:space="preserve"> 978802548775</w:t>
            </w:r>
            <w:r w:rsidRPr="00E14DCB">
              <w:t xml:space="preserve">4. </w:t>
            </w:r>
          </w:p>
          <w:p w14:paraId="6EF5D311" w14:textId="31D25EA7" w:rsidR="003D21C4" w:rsidRPr="00E14DCB" w:rsidRDefault="003D21C4" w:rsidP="003D21C4">
            <w:r w:rsidRPr="00E14DCB">
              <w:t xml:space="preserve">PETROVÁ, Eva: </w:t>
            </w:r>
            <w:r w:rsidRPr="00E14DCB">
              <w:rPr>
                <w:i/>
                <w:iCs/>
              </w:rPr>
              <w:t>Výstavy v čase proměn</w:t>
            </w:r>
            <w:r w:rsidRPr="00E14DCB">
              <w:t>. České Bu</w:t>
            </w:r>
            <w:r>
              <w:t>dějovice: Gallery, 2009. ISBN 9788086990</w:t>
            </w:r>
            <w:r w:rsidRPr="00E14DCB">
              <w:t xml:space="preserve">75.  </w:t>
            </w:r>
          </w:p>
          <w:p w14:paraId="67AF19C0" w14:textId="1AB06D12" w:rsidR="003D21C4" w:rsidRPr="00F51054" w:rsidRDefault="003D21C4" w:rsidP="003D21C4">
            <w:pPr>
              <w:spacing w:line="257" w:lineRule="auto"/>
              <w:rPr>
                <w:rFonts w:eastAsia="Calibri"/>
              </w:rPr>
            </w:pPr>
            <w:r w:rsidRPr="001E7429">
              <w:rPr>
                <w:rFonts w:eastAsia="Calibri"/>
              </w:rPr>
              <w:t xml:space="preserve">PETŘÍČEK, Miroslav: </w:t>
            </w:r>
            <w:r w:rsidRPr="001E7429">
              <w:rPr>
                <w:rFonts w:eastAsia="Calibri"/>
                <w:i/>
                <w:iCs/>
              </w:rPr>
              <w:t>Myšlení obrazem.</w:t>
            </w:r>
            <w:r w:rsidRPr="001E7429">
              <w:rPr>
                <w:rFonts w:eastAsia="Calibri"/>
              </w:rPr>
              <w:t xml:space="preserve"> Praha: Hermann a syn</w:t>
            </w:r>
            <w:r>
              <w:rPr>
                <w:rFonts w:eastAsia="Calibri"/>
              </w:rPr>
              <w:t>ové, 2009. ISBN 978808705418</w:t>
            </w:r>
            <w:r w:rsidRPr="001E7429">
              <w:rPr>
                <w:rFonts w:eastAsia="Calibri"/>
              </w:rPr>
              <w:t xml:space="preserve">5. </w:t>
            </w:r>
            <w:r w:rsidRPr="00E14DCB">
              <w:br/>
            </w:r>
            <w:r w:rsidRPr="001E7429">
              <w:rPr>
                <w:rFonts w:eastAsia="Calibri"/>
              </w:rPr>
              <w:t xml:space="preserve">ZUIDERVAART, Lambert: </w:t>
            </w:r>
            <w:r w:rsidRPr="001E7429">
              <w:rPr>
                <w:rFonts w:eastAsia="Calibri"/>
                <w:i/>
                <w:iCs/>
              </w:rPr>
              <w:t>Umění a sociální transformace.</w:t>
            </w:r>
            <w:r>
              <w:rPr>
                <w:rFonts w:eastAsia="Calibri"/>
              </w:rPr>
              <w:t xml:space="preserve"> Ústí nad Labem: FUD UJEP, 2015. ISBN: 978807414979</w:t>
            </w:r>
            <w:r w:rsidRPr="001E7429">
              <w:rPr>
                <w:rFonts w:eastAsia="Calibri"/>
              </w:rPr>
              <w:t xml:space="preserve">5.  </w:t>
            </w:r>
            <w:r w:rsidRPr="00E14DCB">
              <w:br/>
            </w:r>
            <w:r w:rsidRPr="001E7429">
              <w:rPr>
                <w:rFonts w:eastAsia="Calibri"/>
              </w:rPr>
              <w:t xml:space="preserve">ZUIDERVAART, Lambert: </w:t>
            </w:r>
            <w:r w:rsidRPr="001E7429">
              <w:rPr>
                <w:rFonts w:eastAsia="Calibri"/>
                <w:i/>
                <w:iCs/>
              </w:rPr>
              <w:t>Art in Public.</w:t>
            </w:r>
            <w:r w:rsidRPr="001E7429">
              <w:rPr>
                <w:rFonts w:eastAsia="Calibri"/>
              </w:rPr>
              <w:t xml:space="preserve"> Ca</w:t>
            </w:r>
            <w:r>
              <w:rPr>
                <w:rFonts w:eastAsia="Calibri"/>
              </w:rPr>
              <w:t>mbridge: University Press, 2011.</w:t>
            </w:r>
            <w:r w:rsidRPr="001E7429">
              <w:rPr>
                <w:rFonts w:eastAsia="Calibri"/>
              </w:rPr>
              <w:t xml:space="preserve"> ISBN 9780521112741.  </w:t>
            </w:r>
          </w:p>
        </w:tc>
      </w:tr>
    </w:tbl>
    <w:p w14:paraId="17C43FE9" w14:textId="77777777" w:rsidR="000A4F35" w:rsidRDefault="000A4F3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A4F35" w14:paraId="47CF7B37" w14:textId="77777777" w:rsidTr="000A4F35">
        <w:tc>
          <w:tcPr>
            <w:tcW w:w="9855" w:type="dxa"/>
            <w:gridSpan w:val="8"/>
            <w:tcBorders>
              <w:bottom w:val="double" w:sz="4" w:space="0" w:color="auto"/>
            </w:tcBorders>
            <w:shd w:val="clear" w:color="auto" w:fill="BDD6EE"/>
          </w:tcPr>
          <w:p w14:paraId="1CCB8C3B" w14:textId="14944914" w:rsidR="000A4F35" w:rsidRDefault="000A4F35" w:rsidP="000A4F35">
            <w:pPr>
              <w:jc w:val="both"/>
              <w:rPr>
                <w:b/>
                <w:sz w:val="28"/>
              </w:rPr>
            </w:pPr>
            <w:r>
              <w:lastRenderedPageBreak/>
              <w:br w:type="page"/>
            </w:r>
            <w:r>
              <w:rPr>
                <w:b/>
                <w:sz w:val="28"/>
              </w:rPr>
              <w:t>B-III – Charakteristika studijního předmětu</w:t>
            </w:r>
          </w:p>
        </w:tc>
      </w:tr>
      <w:tr w:rsidR="000A4F35" w14:paraId="01742D1B" w14:textId="77777777" w:rsidTr="000A4F35">
        <w:tc>
          <w:tcPr>
            <w:tcW w:w="3086" w:type="dxa"/>
            <w:tcBorders>
              <w:top w:val="double" w:sz="4" w:space="0" w:color="auto"/>
            </w:tcBorders>
            <w:shd w:val="clear" w:color="auto" w:fill="F7CAAC"/>
          </w:tcPr>
          <w:p w14:paraId="7DB6C744" w14:textId="77777777" w:rsidR="000A4F35" w:rsidRDefault="000A4F35" w:rsidP="00241BFB">
            <w:pPr>
              <w:rPr>
                <w:b/>
              </w:rPr>
            </w:pPr>
            <w:r>
              <w:rPr>
                <w:b/>
              </w:rPr>
              <w:t>Název studijního předmětu</w:t>
            </w:r>
          </w:p>
        </w:tc>
        <w:tc>
          <w:tcPr>
            <w:tcW w:w="6769" w:type="dxa"/>
            <w:gridSpan w:val="7"/>
            <w:tcBorders>
              <w:top w:val="double" w:sz="4" w:space="0" w:color="auto"/>
            </w:tcBorders>
          </w:tcPr>
          <w:p w14:paraId="6807772F" w14:textId="77777777" w:rsidR="000A4F35" w:rsidRPr="00756E96" w:rsidRDefault="000A4F35" w:rsidP="00241BFB">
            <w:pPr>
              <w:rPr>
                <w:sz w:val="22"/>
                <w:szCs w:val="22"/>
              </w:rPr>
            </w:pPr>
            <w:r>
              <w:t>Environmentální trendy ve vizuálním umění 1</w:t>
            </w:r>
          </w:p>
        </w:tc>
      </w:tr>
      <w:tr w:rsidR="000A4F35" w14:paraId="46BCA171" w14:textId="77777777" w:rsidTr="000A4F35">
        <w:tc>
          <w:tcPr>
            <w:tcW w:w="3086" w:type="dxa"/>
            <w:shd w:val="clear" w:color="auto" w:fill="F7CAAC"/>
          </w:tcPr>
          <w:p w14:paraId="60F30EEB" w14:textId="77777777" w:rsidR="000A4F35" w:rsidRDefault="000A4F35" w:rsidP="00241BFB">
            <w:pPr>
              <w:rPr>
                <w:b/>
              </w:rPr>
            </w:pPr>
            <w:r>
              <w:rPr>
                <w:b/>
              </w:rPr>
              <w:t>Typ předmětu</w:t>
            </w:r>
          </w:p>
        </w:tc>
        <w:tc>
          <w:tcPr>
            <w:tcW w:w="3406" w:type="dxa"/>
            <w:gridSpan w:val="4"/>
          </w:tcPr>
          <w:p w14:paraId="67902A5B" w14:textId="1F91F798" w:rsidR="000A4F35" w:rsidRPr="00B03BFC" w:rsidRDefault="000E784D" w:rsidP="00241BFB">
            <w:r>
              <w:t>p</w:t>
            </w:r>
            <w:r w:rsidR="00C74C1B">
              <w:t>ovinný</w:t>
            </w:r>
          </w:p>
        </w:tc>
        <w:tc>
          <w:tcPr>
            <w:tcW w:w="2695" w:type="dxa"/>
            <w:gridSpan w:val="2"/>
            <w:shd w:val="clear" w:color="auto" w:fill="F7CAAC"/>
          </w:tcPr>
          <w:p w14:paraId="20B5DA53" w14:textId="77777777" w:rsidR="000A4F35" w:rsidRPr="00B03BFC" w:rsidRDefault="000A4F35" w:rsidP="00241BFB">
            <w:r w:rsidRPr="00B03BFC">
              <w:rPr>
                <w:b/>
              </w:rPr>
              <w:t>doporučený ročník / semestr</w:t>
            </w:r>
          </w:p>
        </w:tc>
        <w:tc>
          <w:tcPr>
            <w:tcW w:w="668" w:type="dxa"/>
          </w:tcPr>
          <w:p w14:paraId="7B855FE4" w14:textId="77777777" w:rsidR="000A4F35" w:rsidRPr="00C74C1B" w:rsidRDefault="000A4F35" w:rsidP="00241BFB">
            <w:r w:rsidRPr="00C74C1B">
              <w:t>1/ZS</w:t>
            </w:r>
          </w:p>
        </w:tc>
      </w:tr>
      <w:tr w:rsidR="000A4F35" w14:paraId="65ED1101" w14:textId="77777777" w:rsidTr="000A4F35">
        <w:tc>
          <w:tcPr>
            <w:tcW w:w="3086" w:type="dxa"/>
            <w:shd w:val="clear" w:color="auto" w:fill="F7CAAC"/>
          </w:tcPr>
          <w:p w14:paraId="4D8A5061" w14:textId="77777777" w:rsidR="000A4F35" w:rsidRDefault="000A4F35" w:rsidP="00241BFB">
            <w:pPr>
              <w:rPr>
                <w:b/>
              </w:rPr>
            </w:pPr>
            <w:r>
              <w:rPr>
                <w:b/>
              </w:rPr>
              <w:t>Rozsah studijního předmětu</w:t>
            </w:r>
          </w:p>
        </w:tc>
        <w:tc>
          <w:tcPr>
            <w:tcW w:w="1701" w:type="dxa"/>
            <w:gridSpan w:val="2"/>
          </w:tcPr>
          <w:p w14:paraId="4E3A7B65" w14:textId="6A201A0B" w:rsidR="000A4F35" w:rsidRPr="00CE1B8E" w:rsidRDefault="000A4F35" w:rsidP="00241BFB">
            <w:r w:rsidRPr="00CE1B8E">
              <w:t>26</w:t>
            </w:r>
            <w:r w:rsidR="00BC3F5F">
              <w:t xml:space="preserve"> </w:t>
            </w:r>
            <w:r w:rsidRPr="00CE1B8E">
              <w:t>s</w:t>
            </w:r>
          </w:p>
        </w:tc>
        <w:tc>
          <w:tcPr>
            <w:tcW w:w="889" w:type="dxa"/>
            <w:shd w:val="clear" w:color="auto" w:fill="F7CAAC"/>
          </w:tcPr>
          <w:p w14:paraId="349CA995" w14:textId="77777777" w:rsidR="000A4F35" w:rsidRPr="00CE1B8E" w:rsidRDefault="000A4F35" w:rsidP="00241BFB">
            <w:pPr>
              <w:rPr>
                <w:b/>
              </w:rPr>
            </w:pPr>
            <w:r w:rsidRPr="00CE1B8E">
              <w:rPr>
                <w:b/>
              </w:rPr>
              <w:t xml:space="preserve">hod. </w:t>
            </w:r>
          </w:p>
        </w:tc>
        <w:tc>
          <w:tcPr>
            <w:tcW w:w="816" w:type="dxa"/>
          </w:tcPr>
          <w:p w14:paraId="79229570" w14:textId="77777777" w:rsidR="000A4F35" w:rsidRPr="00CE1B8E" w:rsidRDefault="000A4F35" w:rsidP="00241BFB">
            <w:r w:rsidRPr="00CE1B8E">
              <w:t>26</w:t>
            </w:r>
          </w:p>
        </w:tc>
        <w:tc>
          <w:tcPr>
            <w:tcW w:w="2156" w:type="dxa"/>
            <w:shd w:val="clear" w:color="auto" w:fill="F7CAAC"/>
          </w:tcPr>
          <w:p w14:paraId="3ECBE180" w14:textId="77777777" w:rsidR="000A4F35" w:rsidRPr="00CE1B8E" w:rsidRDefault="000A4F35" w:rsidP="00241BFB">
            <w:pPr>
              <w:rPr>
                <w:b/>
              </w:rPr>
            </w:pPr>
            <w:r w:rsidRPr="00CE1B8E">
              <w:rPr>
                <w:b/>
              </w:rPr>
              <w:t>kreditů</w:t>
            </w:r>
          </w:p>
        </w:tc>
        <w:tc>
          <w:tcPr>
            <w:tcW w:w="1207" w:type="dxa"/>
            <w:gridSpan w:val="2"/>
          </w:tcPr>
          <w:p w14:paraId="2E96B010" w14:textId="77777777" w:rsidR="000A4F35" w:rsidRPr="00CE1B8E" w:rsidRDefault="000A4F35" w:rsidP="00241BFB">
            <w:r w:rsidRPr="00CE1B8E">
              <w:t>1</w:t>
            </w:r>
          </w:p>
        </w:tc>
      </w:tr>
      <w:tr w:rsidR="000A4F35" w14:paraId="76C27EED" w14:textId="77777777" w:rsidTr="000A4F35">
        <w:tc>
          <w:tcPr>
            <w:tcW w:w="3086" w:type="dxa"/>
            <w:shd w:val="clear" w:color="auto" w:fill="F7CAAC"/>
          </w:tcPr>
          <w:p w14:paraId="52B2403C" w14:textId="77777777" w:rsidR="000A4F35" w:rsidRDefault="000A4F35" w:rsidP="00241BFB">
            <w:pPr>
              <w:rPr>
                <w:b/>
                <w:sz w:val="22"/>
              </w:rPr>
            </w:pPr>
            <w:r>
              <w:rPr>
                <w:b/>
              </w:rPr>
              <w:t>Prerekvizity, korekvizity, ekvivalence</w:t>
            </w:r>
          </w:p>
        </w:tc>
        <w:tc>
          <w:tcPr>
            <w:tcW w:w="6769" w:type="dxa"/>
            <w:gridSpan w:val="7"/>
          </w:tcPr>
          <w:p w14:paraId="1B5714B7" w14:textId="77777777" w:rsidR="000A4F35" w:rsidRPr="00CE1B8E" w:rsidRDefault="000A4F35" w:rsidP="00241BFB"/>
        </w:tc>
      </w:tr>
      <w:tr w:rsidR="000A4F35" w14:paraId="0CA7218C" w14:textId="77777777" w:rsidTr="000A4F35">
        <w:tc>
          <w:tcPr>
            <w:tcW w:w="3086" w:type="dxa"/>
            <w:shd w:val="clear" w:color="auto" w:fill="F7CAAC"/>
          </w:tcPr>
          <w:p w14:paraId="1E8C511F" w14:textId="77777777" w:rsidR="000A4F35" w:rsidRDefault="000A4F35" w:rsidP="00241BFB">
            <w:pPr>
              <w:rPr>
                <w:b/>
              </w:rPr>
            </w:pPr>
            <w:r>
              <w:rPr>
                <w:b/>
              </w:rPr>
              <w:t>Způsob ověření studijních výsledků</w:t>
            </w:r>
          </w:p>
        </w:tc>
        <w:tc>
          <w:tcPr>
            <w:tcW w:w="3406" w:type="dxa"/>
            <w:gridSpan w:val="4"/>
          </w:tcPr>
          <w:p w14:paraId="0810D208" w14:textId="77777777" w:rsidR="000A4F35" w:rsidRPr="00CE1B8E" w:rsidRDefault="000A4F35" w:rsidP="00241BFB">
            <w:r w:rsidRPr="00CE1B8E">
              <w:t>zápočet</w:t>
            </w:r>
          </w:p>
        </w:tc>
        <w:tc>
          <w:tcPr>
            <w:tcW w:w="2156" w:type="dxa"/>
            <w:shd w:val="clear" w:color="auto" w:fill="F7CAAC"/>
          </w:tcPr>
          <w:p w14:paraId="08562020" w14:textId="77777777" w:rsidR="000A4F35" w:rsidRPr="00CE1B8E" w:rsidRDefault="000A4F35" w:rsidP="00241BFB">
            <w:pPr>
              <w:rPr>
                <w:b/>
              </w:rPr>
            </w:pPr>
            <w:r w:rsidRPr="00CE1B8E">
              <w:rPr>
                <w:b/>
              </w:rPr>
              <w:t>Forma výuky</w:t>
            </w:r>
          </w:p>
        </w:tc>
        <w:tc>
          <w:tcPr>
            <w:tcW w:w="1207" w:type="dxa"/>
            <w:gridSpan w:val="2"/>
          </w:tcPr>
          <w:p w14:paraId="6B1B2D56" w14:textId="77777777" w:rsidR="000A4F35" w:rsidRPr="00CE1B8E" w:rsidRDefault="000A4F35" w:rsidP="00241BFB">
            <w:r w:rsidRPr="00CE1B8E">
              <w:t>seminář</w:t>
            </w:r>
          </w:p>
        </w:tc>
      </w:tr>
      <w:tr w:rsidR="000A4F35" w14:paraId="2CD6145D" w14:textId="77777777" w:rsidTr="000A4F35">
        <w:tc>
          <w:tcPr>
            <w:tcW w:w="3086" w:type="dxa"/>
            <w:shd w:val="clear" w:color="auto" w:fill="F7CAAC"/>
          </w:tcPr>
          <w:p w14:paraId="02BEC185" w14:textId="77777777" w:rsidR="000A4F35" w:rsidRDefault="000A4F35" w:rsidP="00241BFB">
            <w:pPr>
              <w:rPr>
                <w:b/>
              </w:rPr>
            </w:pPr>
            <w:r>
              <w:rPr>
                <w:b/>
              </w:rPr>
              <w:t>Forma způsobu ověření studijních výsledků a další požadavky na studenta</w:t>
            </w:r>
          </w:p>
        </w:tc>
        <w:tc>
          <w:tcPr>
            <w:tcW w:w="6769" w:type="dxa"/>
            <w:gridSpan w:val="7"/>
            <w:tcBorders>
              <w:bottom w:val="nil"/>
            </w:tcBorders>
          </w:tcPr>
          <w:p w14:paraId="6B12ADA2" w14:textId="77777777" w:rsidR="000A4F35" w:rsidRPr="00B03BFC" w:rsidRDefault="000A4F35" w:rsidP="00241BFB">
            <w:r w:rsidRPr="00B03BFC">
              <w:t>100% aktivní účast</w:t>
            </w:r>
          </w:p>
          <w:p w14:paraId="469C0109" w14:textId="77777777" w:rsidR="000A4F35" w:rsidRPr="00B03BFC" w:rsidRDefault="000A4F35" w:rsidP="00241BFB">
            <w:r w:rsidRPr="00B03BFC">
              <w:t>Samostatné zpracování úkolů na základě studia dané problematiky a konzultací s vyučujícím</w:t>
            </w:r>
          </w:p>
          <w:p w14:paraId="69E0974D" w14:textId="77777777" w:rsidR="000A4F35" w:rsidRPr="00B03BFC" w:rsidRDefault="000A4F35" w:rsidP="00241BFB">
            <w:r w:rsidRPr="00B03BFC">
              <w:t>Obhajoba navrhovaného řešení</w:t>
            </w:r>
          </w:p>
          <w:p w14:paraId="6819476D" w14:textId="77777777" w:rsidR="000A4F35" w:rsidRPr="00B03BFC" w:rsidRDefault="000A4F35" w:rsidP="00241BFB">
            <w:r w:rsidRPr="00B03BFC">
              <w:t>Prezentace ve formátu PDF umístěná na www.showcase.fmk.utb.cz</w:t>
            </w:r>
          </w:p>
        </w:tc>
      </w:tr>
      <w:tr w:rsidR="000A4F35" w14:paraId="1875FCFC" w14:textId="77777777" w:rsidTr="008718FB">
        <w:trPr>
          <w:trHeight w:val="215"/>
        </w:trPr>
        <w:tc>
          <w:tcPr>
            <w:tcW w:w="9855" w:type="dxa"/>
            <w:gridSpan w:val="8"/>
            <w:tcBorders>
              <w:top w:val="nil"/>
            </w:tcBorders>
          </w:tcPr>
          <w:p w14:paraId="2BD7FF9D" w14:textId="77777777" w:rsidR="000A4F35" w:rsidRPr="00B03BFC" w:rsidRDefault="000A4F35" w:rsidP="00241BFB"/>
        </w:tc>
      </w:tr>
      <w:tr w:rsidR="000A4F35" w14:paraId="05B57C53" w14:textId="77777777" w:rsidTr="000A4F35">
        <w:trPr>
          <w:trHeight w:val="197"/>
        </w:trPr>
        <w:tc>
          <w:tcPr>
            <w:tcW w:w="3086" w:type="dxa"/>
            <w:tcBorders>
              <w:top w:val="nil"/>
            </w:tcBorders>
            <w:shd w:val="clear" w:color="auto" w:fill="F7CAAC"/>
          </w:tcPr>
          <w:p w14:paraId="017705F3" w14:textId="77777777" w:rsidR="000A4F35" w:rsidRDefault="000A4F35" w:rsidP="00241BFB">
            <w:pPr>
              <w:rPr>
                <w:b/>
              </w:rPr>
            </w:pPr>
            <w:r>
              <w:rPr>
                <w:b/>
              </w:rPr>
              <w:t>Garant předmětu</w:t>
            </w:r>
          </w:p>
        </w:tc>
        <w:tc>
          <w:tcPr>
            <w:tcW w:w="6769" w:type="dxa"/>
            <w:gridSpan w:val="7"/>
            <w:tcBorders>
              <w:top w:val="nil"/>
            </w:tcBorders>
          </w:tcPr>
          <w:p w14:paraId="4E2BE9CF" w14:textId="425CE058" w:rsidR="000A4F35" w:rsidRPr="00B03BFC" w:rsidRDefault="000A4F35" w:rsidP="00241BFB">
            <w:pPr>
              <w:spacing w:line="256" w:lineRule="auto"/>
              <w:rPr>
                <w:lang w:eastAsia="en-US"/>
              </w:rPr>
            </w:pPr>
            <w:r w:rsidRPr="00B03BFC">
              <w:rPr>
                <w:lang w:eastAsia="en-US"/>
              </w:rPr>
              <w:t>doc. M.</w:t>
            </w:r>
            <w:r w:rsidR="004C658B">
              <w:rPr>
                <w:lang w:eastAsia="en-US"/>
              </w:rPr>
              <w:t xml:space="preserve"> </w:t>
            </w:r>
            <w:r w:rsidRPr="00B03BFC">
              <w:rPr>
                <w:lang w:eastAsia="en-US"/>
              </w:rPr>
              <w:t>A. Vladimír Kovařík</w:t>
            </w:r>
          </w:p>
        </w:tc>
      </w:tr>
      <w:tr w:rsidR="00CF4932" w14:paraId="227FA42F" w14:textId="77777777" w:rsidTr="000A4F35">
        <w:trPr>
          <w:trHeight w:val="243"/>
        </w:trPr>
        <w:tc>
          <w:tcPr>
            <w:tcW w:w="3086" w:type="dxa"/>
            <w:tcBorders>
              <w:top w:val="nil"/>
            </w:tcBorders>
            <w:shd w:val="clear" w:color="auto" w:fill="F7CAAC"/>
          </w:tcPr>
          <w:p w14:paraId="1E6F3E17" w14:textId="77777777" w:rsidR="00CF4932" w:rsidRDefault="00CF4932" w:rsidP="00241BFB">
            <w:pPr>
              <w:rPr>
                <w:b/>
              </w:rPr>
            </w:pPr>
            <w:r>
              <w:rPr>
                <w:b/>
              </w:rPr>
              <w:t>Zapojení garanta do výuky předmětu</w:t>
            </w:r>
          </w:p>
        </w:tc>
        <w:tc>
          <w:tcPr>
            <w:tcW w:w="6769" w:type="dxa"/>
            <w:gridSpan w:val="7"/>
            <w:tcBorders>
              <w:top w:val="nil"/>
            </w:tcBorders>
          </w:tcPr>
          <w:p w14:paraId="2CADCC34" w14:textId="1840514D" w:rsidR="00CF4932" w:rsidRPr="00B03BFC" w:rsidRDefault="00CF4932" w:rsidP="00241BFB">
            <w:pPr>
              <w:spacing w:line="256" w:lineRule="auto"/>
              <w:rPr>
                <w:lang w:eastAsia="en-US"/>
              </w:rPr>
            </w:pPr>
            <w:r>
              <w:rPr>
                <w:lang w:eastAsia="en-US"/>
              </w:rPr>
              <w:t>100 %</w:t>
            </w:r>
          </w:p>
        </w:tc>
      </w:tr>
      <w:tr w:rsidR="00CF4932" w14:paraId="06CBBA01" w14:textId="77777777" w:rsidTr="000A4F35">
        <w:tc>
          <w:tcPr>
            <w:tcW w:w="3086" w:type="dxa"/>
            <w:shd w:val="clear" w:color="auto" w:fill="F7CAAC"/>
          </w:tcPr>
          <w:p w14:paraId="15CA68E2" w14:textId="77777777" w:rsidR="00CF4932" w:rsidRDefault="00CF4932" w:rsidP="00241BFB">
            <w:pPr>
              <w:rPr>
                <w:b/>
              </w:rPr>
            </w:pPr>
          </w:p>
        </w:tc>
        <w:tc>
          <w:tcPr>
            <w:tcW w:w="6769" w:type="dxa"/>
            <w:gridSpan w:val="7"/>
            <w:tcBorders>
              <w:bottom w:val="nil"/>
            </w:tcBorders>
          </w:tcPr>
          <w:p w14:paraId="1126565C" w14:textId="059F3D67" w:rsidR="00CF4932" w:rsidRPr="00B03BFC" w:rsidRDefault="00CF4932" w:rsidP="00241BFB">
            <w:r w:rsidRPr="00392E86">
              <w:t>M.</w:t>
            </w:r>
            <w:r>
              <w:t xml:space="preserve"> </w:t>
            </w:r>
            <w:r w:rsidRPr="00392E86">
              <w:t xml:space="preserve">A. Vladimír Kovařík </w:t>
            </w:r>
          </w:p>
        </w:tc>
      </w:tr>
      <w:tr w:rsidR="000A4F35" w14:paraId="591322C5" w14:textId="77777777" w:rsidTr="008718FB">
        <w:trPr>
          <w:trHeight w:val="146"/>
        </w:trPr>
        <w:tc>
          <w:tcPr>
            <w:tcW w:w="9855" w:type="dxa"/>
            <w:gridSpan w:val="8"/>
            <w:tcBorders>
              <w:top w:val="nil"/>
            </w:tcBorders>
          </w:tcPr>
          <w:p w14:paraId="50AB5CC7" w14:textId="77777777" w:rsidR="000A4F35" w:rsidRPr="00B03BFC" w:rsidRDefault="000A4F35" w:rsidP="00241BFB"/>
        </w:tc>
      </w:tr>
      <w:tr w:rsidR="000A4F35" w14:paraId="4EC1C10E" w14:textId="77777777" w:rsidTr="000A4F35">
        <w:tc>
          <w:tcPr>
            <w:tcW w:w="3086" w:type="dxa"/>
            <w:shd w:val="clear" w:color="auto" w:fill="F7CAAC"/>
          </w:tcPr>
          <w:p w14:paraId="4E29CFA9" w14:textId="77777777" w:rsidR="000A4F35" w:rsidRDefault="000A4F35" w:rsidP="000A4F35">
            <w:pPr>
              <w:jc w:val="both"/>
              <w:rPr>
                <w:b/>
              </w:rPr>
            </w:pPr>
            <w:r>
              <w:rPr>
                <w:b/>
              </w:rPr>
              <w:t>Stručná anotace předmětu</w:t>
            </w:r>
          </w:p>
        </w:tc>
        <w:tc>
          <w:tcPr>
            <w:tcW w:w="6769" w:type="dxa"/>
            <w:gridSpan w:val="7"/>
            <w:tcBorders>
              <w:bottom w:val="nil"/>
            </w:tcBorders>
          </w:tcPr>
          <w:p w14:paraId="3510560B" w14:textId="77777777" w:rsidR="000A4F35" w:rsidRPr="00B03BFC" w:rsidRDefault="000A4F35" w:rsidP="000A4F35">
            <w:pPr>
              <w:jc w:val="both"/>
            </w:pPr>
          </w:p>
        </w:tc>
      </w:tr>
      <w:tr w:rsidR="000A4F35" w14:paraId="02BB0DCC" w14:textId="77777777" w:rsidTr="00241BFB">
        <w:trPr>
          <w:trHeight w:val="2081"/>
        </w:trPr>
        <w:tc>
          <w:tcPr>
            <w:tcW w:w="9855" w:type="dxa"/>
            <w:gridSpan w:val="8"/>
            <w:tcBorders>
              <w:top w:val="nil"/>
              <w:bottom w:val="single" w:sz="12" w:space="0" w:color="auto"/>
            </w:tcBorders>
          </w:tcPr>
          <w:p w14:paraId="2DE08795" w14:textId="77777777" w:rsidR="0089389F" w:rsidRPr="0089389F" w:rsidRDefault="0089389F" w:rsidP="00241BFB">
            <w:pPr>
              <w:spacing w:before="120" w:after="120"/>
              <w:jc w:val="both"/>
            </w:pPr>
            <w:r w:rsidRPr="0089389F">
              <w:rPr>
                <w:rStyle w:val="normaltextrun"/>
                <w:shd w:val="clear" w:color="auto" w:fill="FFFFFF"/>
              </w:rPr>
              <w:t>Cílem předmětu je seznámení se s poznatky o enviromentálních trendech v současném vizuálním umění. </w:t>
            </w:r>
            <w:r w:rsidRPr="0089389F">
              <w:rPr>
                <w:rStyle w:val="scxw61372576"/>
              </w:rPr>
              <w:t> </w:t>
            </w:r>
            <w:r w:rsidRPr="0089389F">
              <w:t>Studenti na základě vlastního výzkumu uměleckých projevů vztahujících se k environmentálnímu prostředí vytvářejí vlastní výtvarný projekt (instalace, objekt, happening a jeho dokumentace ap.).</w:t>
            </w:r>
            <w:r w:rsidRPr="0089389F">
              <w:rPr>
                <w:rStyle w:val="eop"/>
                <w:color w:val="FF0000"/>
              </w:rPr>
              <w:t> </w:t>
            </w:r>
          </w:p>
          <w:p w14:paraId="63EA4AA6" w14:textId="3BEACFDB" w:rsidR="0089389F" w:rsidRPr="0089389F" w:rsidRDefault="0089389F" w:rsidP="00241BFB">
            <w:pPr>
              <w:spacing w:before="120" w:after="120"/>
              <w:contextualSpacing/>
              <w:jc w:val="both"/>
              <w:rPr>
                <w:rStyle w:val="normaltextrun"/>
                <w:shd w:val="clear" w:color="auto" w:fill="FFFFFF"/>
              </w:rPr>
            </w:pPr>
            <w:r w:rsidRPr="0089389F">
              <w:rPr>
                <w:rStyle w:val="normaltextrun"/>
                <w:shd w:val="clear" w:color="auto" w:fill="FFFFFF"/>
              </w:rPr>
              <w:t xml:space="preserve">Témata kurzu jsou: </w:t>
            </w:r>
          </w:p>
          <w:p w14:paraId="713C8334" w14:textId="77777777" w:rsidR="0089389F" w:rsidRPr="00A42D41" w:rsidRDefault="0089389F" w:rsidP="00A42D41">
            <w:pPr>
              <w:pStyle w:val="Odstavecseseznamem"/>
              <w:numPr>
                <w:ilvl w:val="0"/>
                <w:numId w:val="110"/>
              </w:numPr>
              <w:spacing w:before="120" w:after="120"/>
              <w:jc w:val="both"/>
              <w:rPr>
                <w:rStyle w:val="normaltextrun"/>
                <w:shd w:val="clear" w:color="auto" w:fill="FFFFFF"/>
              </w:rPr>
            </w:pPr>
            <w:r w:rsidRPr="00A42D41">
              <w:rPr>
                <w:rStyle w:val="normaltextrun"/>
                <w:shd w:val="clear" w:color="auto" w:fill="FFFFFF"/>
              </w:rPr>
              <w:t xml:space="preserve">Umění v kontextu environmentální problematiky. </w:t>
            </w:r>
          </w:p>
          <w:p w14:paraId="785C9B77" w14:textId="77777777" w:rsidR="0089389F" w:rsidRPr="00A42D41" w:rsidRDefault="0089389F" w:rsidP="00A42D41">
            <w:pPr>
              <w:pStyle w:val="Odstavecseseznamem"/>
              <w:numPr>
                <w:ilvl w:val="0"/>
                <w:numId w:val="110"/>
              </w:numPr>
              <w:spacing w:before="120" w:after="120"/>
              <w:jc w:val="both"/>
              <w:rPr>
                <w:rStyle w:val="normaltextrun"/>
                <w:shd w:val="clear" w:color="auto" w:fill="FFFFFF"/>
              </w:rPr>
            </w:pPr>
            <w:r w:rsidRPr="00A42D41">
              <w:rPr>
                <w:rStyle w:val="normaltextrun"/>
                <w:shd w:val="clear" w:color="auto" w:fill="FFFFFF"/>
              </w:rPr>
              <w:t xml:space="preserve">Hledání nových východisek v umění a designu v rámci prostředí. </w:t>
            </w:r>
          </w:p>
          <w:p w14:paraId="57FC3CF3" w14:textId="5077274E" w:rsidR="000A4F35" w:rsidRPr="00B03BFC" w:rsidRDefault="0089389F" w:rsidP="00241BFB">
            <w:pPr>
              <w:pStyle w:val="Bezmezer"/>
              <w:spacing w:before="120" w:after="120"/>
              <w:jc w:val="both"/>
            </w:pPr>
            <w:r>
              <w:rPr>
                <w:shd w:val="clear" w:color="auto" w:fill="FFFFFF"/>
                <w:lang w:eastAsia="en-US"/>
              </w:rPr>
              <w:t>Student získá s</w:t>
            </w:r>
            <w:r w:rsidR="000A4F35" w:rsidRPr="00B03BFC">
              <w:rPr>
                <w:shd w:val="clear" w:color="auto" w:fill="FFFFFF"/>
                <w:lang w:eastAsia="en-US"/>
              </w:rPr>
              <w:t>chopnost samostatně, kriticky přemýšlet v souvislostech, doplněná schopností originálně aplikovat poznatky nabyté studiem</w:t>
            </w:r>
            <w:r>
              <w:rPr>
                <w:shd w:val="clear" w:color="auto" w:fill="FFFFFF"/>
                <w:lang w:eastAsia="en-US"/>
              </w:rPr>
              <w:t>.</w:t>
            </w:r>
          </w:p>
        </w:tc>
      </w:tr>
      <w:tr w:rsidR="000A4F35" w14:paraId="52E85CE7" w14:textId="77777777" w:rsidTr="000A4F35">
        <w:trPr>
          <w:trHeight w:val="265"/>
        </w:trPr>
        <w:tc>
          <w:tcPr>
            <w:tcW w:w="3653" w:type="dxa"/>
            <w:gridSpan w:val="2"/>
            <w:tcBorders>
              <w:top w:val="nil"/>
            </w:tcBorders>
            <w:shd w:val="clear" w:color="auto" w:fill="F7CAAC"/>
          </w:tcPr>
          <w:p w14:paraId="5D0D0494" w14:textId="77777777" w:rsidR="000A4F35" w:rsidRDefault="000A4F35" w:rsidP="000A4F35">
            <w:pPr>
              <w:jc w:val="both"/>
            </w:pPr>
            <w:r>
              <w:rPr>
                <w:b/>
              </w:rPr>
              <w:t>Studijní literatura a studijní pomůcky</w:t>
            </w:r>
          </w:p>
        </w:tc>
        <w:tc>
          <w:tcPr>
            <w:tcW w:w="6202" w:type="dxa"/>
            <w:gridSpan w:val="6"/>
            <w:tcBorders>
              <w:top w:val="nil"/>
              <w:bottom w:val="nil"/>
            </w:tcBorders>
          </w:tcPr>
          <w:p w14:paraId="577587D2" w14:textId="77777777" w:rsidR="000A4F35" w:rsidRDefault="000A4F35" w:rsidP="000A4F35">
            <w:pPr>
              <w:jc w:val="both"/>
            </w:pPr>
          </w:p>
        </w:tc>
      </w:tr>
      <w:tr w:rsidR="000A4F35" w14:paraId="77D43876" w14:textId="77777777" w:rsidTr="000A4F35">
        <w:trPr>
          <w:trHeight w:val="1497"/>
        </w:trPr>
        <w:tc>
          <w:tcPr>
            <w:tcW w:w="9855" w:type="dxa"/>
            <w:gridSpan w:val="8"/>
            <w:tcBorders>
              <w:top w:val="nil"/>
            </w:tcBorders>
          </w:tcPr>
          <w:p w14:paraId="50D2CB1C" w14:textId="77777777" w:rsidR="000A4F35" w:rsidRPr="00792D20" w:rsidRDefault="000A4F35" w:rsidP="000A4F35">
            <w:pPr>
              <w:pStyle w:val="Bezmezer"/>
              <w:rPr>
                <w:b/>
              </w:rPr>
            </w:pPr>
            <w:r w:rsidRPr="00792D20">
              <w:rPr>
                <w:b/>
              </w:rPr>
              <w:t>Povinná:</w:t>
            </w:r>
          </w:p>
          <w:p w14:paraId="45F2C859" w14:textId="77777777" w:rsidR="00D71B3C" w:rsidRDefault="000A4F35" w:rsidP="000A4F35">
            <w:pPr>
              <w:pStyle w:val="Bezmezer"/>
              <w:rPr>
                <w:color w:val="212529"/>
              </w:rPr>
            </w:pPr>
            <w:r w:rsidRPr="00A84A21">
              <w:rPr>
                <w:color w:val="212529"/>
              </w:rPr>
              <w:t xml:space="preserve">BOETZKES, Amanda. </w:t>
            </w:r>
            <w:r w:rsidRPr="00A84A21">
              <w:rPr>
                <w:i/>
                <w:iCs/>
                <w:color w:val="212529"/>
              </w:rPr>
              <w:t>The Ethics of Earth Art</w:t>
            </w:r>
            <w:r w:rsidRPr="00A84A21">
              <w:rPr>
                <w:color w:val="212529"/>
              </w:rPr>
              <w:t xml:space="preserve">. 1. Minnesota, USA: Univ Of </w:t>
            </w:r>
            <w:r>
              <w:rPr>
                <w:color w:val="212529"/>
              </w:rPr>
              <w:t xml:space="preserve">Minnesota Press, 2010. </w:t>
            </w:r>
          </w:p>
          <w:p w14:paraId="41C6E4A3" w14:textId="0A144048" w:rsidR="000A4F35" w:rsidRPr="00A84A21" w:rsidRDefault="000A4F35" w:rsidP="000A4F35">
            <w:pPr>
              <w:pStyle w:val="Bezmezer"/>
              <w:rPr>
                <w:color w:val="212529"/>
              </w:rPr>
            </w:pPr>
            <w:r>
              <w:rPr>
                <w:color w:val="212529"/>
              </w:rPr>
              <w:t>ISBN 978</w:t>
            </w:r>
            <w:r w:rsidRPr="00A84A21">
              <w:rPr>
                <w:color w:val="212529"/>
              </w:rPr>
              <w:t>0816665891.</w:t>
            </w:r>
          </w:p>
          <w:p w14:paraId="063E1789" w14:textId="77777777" w:rsidR="000A4F35" w:rsidRPr="00A84A21" w:rsidRDefault="000A4F35" w:rsidP="000A4F35">
            <w:pPr>
              <w:pStyle w:val="Bezmezer"/>
              <w:rPr>
                <w:color w:val="454545"/>
              </w:rPr>
            </w:pPr>
            <w:r w:rsidRPr="00A84A21">
              <w:rPr>
                <w:color w:val="454545"/>
              </w:rPr>
              <w:t xml:space="preserve">MORGANOVÁ, Pavlína. </w:t>
            </w:r>
            <w:r w:rsidRPr="00A84A21">
              <w:rPr>
                <w:i/>
                <w:iCs/>
                <w:color w:val="454545"/>
              </w:rPr>
              <w:t>Czech action art: happenings, actions, events, land art, body art and performance art behind the iron curtain</w:t>
            </w:r>
            <w:r w:rsidRPr="00A84A21">
              <w:rPr>
                <w:color w:val="454545"/>
              </w:rPr>
              <w:t>. Pr</w:t>
            </w:r>
            <w:r>
              <w:rPr>
                <w:color w:val="454545"/>
              </w:rPr>
              <w:t>ague: Karolinum, 2014. ISBN 978802462317</w:t>
            </w:r>
            <w:r w:rsidRPr="00A84A21">
              <w:rPr>
                <w:color w:val="454545"/>
              </w:rPr>
              <w:t>7.</w:t>
            </w:r>
          </w:p>
          <w:p w14:paraId="369F316F" w14:textId="77777777" w:rsidR="00D71B3C" w:rsidRDefault="000A4F35" w:rsidP="000A4F35">
            <w:pPr>
              <w:pStyle w:val="Bezmezer"/>
              <w:rPr>
                <w:color w:val="454545"/>
              </w:rPr>
            </w:pPr>
            <w:r w:rsidRPr="00A84A21">
              <w:rPr>
                <w:i/>
                <w:iCs/>
                <w:color w:val="454545"/>
              </w:rPr>
              <w:t>Art &amp; place: site-specific art of the Americas</w:t>
            </w:r>
            <w:r w:rsidRPr="00A84A21">
              <w:rPr>
                <w:color w:val="454545"/>
              </w:rPr>
              <w:t>. Editor Amanda RENSHAW. London: Phaid</w:t>
            </w:r>
            <w:r>
              <w:rPr>
                <w:color w:val="454545"/>
              </w:rPr>
              <w:t xml:space="preserve">on Press, 2013. </w:t>
            </w:r>
          </w:p>
          <w:p w14:paraId="17199FD7" w14:textId="0DFCCF08" w:rsidR="000A4F35" w:rsidRPr="00A84A21" w:rsidRDefault="000A4F35" w:rsidP="000A4F35">
            <w:pPr>
              <w:pStyle w:val="Bezmezer"/>
            </w:pPr>
            <w:r>
              <w:rPr>
                <w:color w:val="454545"/>
              </w:rPr>
              <w:t>ISBN 978071486551</w:t>
            </w:r>
            <w:r w:rsidRPr="00A84A21">
              <w:rPr>
                <w:color w:val="454545"/>
              </w:rPr>
              <w:t>5.</w:t>
            </w:r>
          </w:p>
          <w:p w14:paraId="4D15B001" w14:textId="77777777" w:rsidR="000A4F35" w:rsidRPr="00A84A21" w:rsidRDefault="000A4F35" w:rsidP="000A4F35">
            <w:pPr>
              <w:pStyle w:val="Bezmezer"/>
            </w:pPr>
            <w:r w:rsidRPr="00A84A21">
              <w:rPr>
                <w:color w:val="454545"/>
              </w:rPr>
              <w:t xml:space="preserve">SCHMELZOVÁ, Radoslava, Dagmar ŠUBRTOVÁ a Radek MIKULÁŠ. </w:t>
            </w:r>
            <w:r w:rsidRPr="00A84A21">
              <w:rPr>
                <w:i/>
                <w:iCs/>
                <w:color w:val="454545"/>
              </w:rPr>
              <w:t>Současná umělecká díla v krajině</w:t>
            </w:r>
            <w:r w:rsidRPr="00A84A21">
              <w:rPr>
                <w:color w:val="454545"/>
              </w:rPr>
              <w:t>. Praha: Academia, 2014</w:t>
            </w:r>
            <w:r>
              <w:rPr>
                <w:color w:val="454545"/>
              </w:rPr>
              <w:t>. Průvodce (Academia). ISBN 978802002275</w:t>
            </w:r>
            <w:r w:rsidRPr="00A84A21">
              <w:rPr>
                <w:color w:val="454545"/>
              </w:rPr>
              <w:t>2.</w:t>
            </w:r>
          </w:p>
          <w:p w14:paraId="4EE59BB9" w14:textId="77777777" w:rsidR="00D71B3C" w:rsidRDefault="000A4F35" w:rsidP="000A4F35">
            <w:pPr>
              <w:pStyle w:val="Bezmezer"/>
              <w:rPr>
                <w:color w:val="212529"/>
              </w:rPr>
            </w:pPr>
            <w:r w:rsidRPr="00A84A21">
              <w:rPr>
                <w:color w:val="212529"/>
              </w:rPr>
              <w:t xml:space="preserve">TUFNELL, Ben. </w:t>
            </w:r>
            <w:r w:rsidRPr="00A84A21">
              <w:rPr>
                <w:i/>
                <w:iCs/>
                <w:color w:val="212529"/>
              </w:rPr>
              <w:t>In Land: Writings Around Land Art and its Legacies</w:t>
            </w:r>
            <w:r w:rsidRPr="00A84A21">
              <w:rPr>
                <w:color w:val="212529"/>
              </w:rPr>
              <w:t>. 1. United Kingd</w:t>
            </w:r>
            <w:r>
              <w:rPr>
                <w:color w:val="212529"/>
              </w:rPr>
              <w:t xml:space="preserve">om: Zero Books, 2019. </w:t>
            </w:r>
          </w:p>
          <w:p w14:paraId="540DF958" w14:textId="14384CC3" w:rsidR="000A4F35" w:rsidRPr="00A84A21" w:rsidRDefault="000A4F35" w:rsidP="000A4F35">
            <w:pPr>
              <w:pStyle w:val="Bezmezer"/>
              <w:rPr>
                <w:color w:val="212529"/>
              </w:rPr>
            </w:pPr>
            <w:r>
              <w:rPr>
                <w:color w:val="212529"/>
              </w:rPr>
              <w:t>ISBN 978</w:t>
            </w:r>
            <w:r w:rsidRPr="00A84A21">
              <w:rPr>
                <w:color w:val="212529"/>
              </w:rPr>
              <w:t>1789040500.</w:t>
            </w:r>
          </w:p>
          <w:p w14:paraId="6777005C" w14:textId="77777777" w:rsidR="000A4F35" w:rsidRPr="00792D20" w:rsidRDefault="000A4F35" w:rsidP="000A4F35">
            <w:pPr>
              <w:pStyle w:val="Bezmezer"/>
              <w:rPr>
                <w:b/>
                <w:bCs/>
              </w:rPr>
            </w:pPr>
            <w:r w:rsidRPr="728B05A3">
              <w:rPr>
                <w:b/>
                <w:bCs/>
              </w:rPr>
              <w:t>Doporučená:</w:t>
            </w:r>
          </w:p>
          <w:p w14:paraId="5B55C55A" w14:textId="77777777" w:rsidR="000A4F35" w:rsidRPr="00C45978" w:rsidRDefault="000A4F35" w:rsidP="000A4F35">
            <w:pPr>
              <w:pStyle w:val="Bezmezer"/>
            </w:pPr>
            <w:r>
              <w:t>GOLDSWORTHY, Andy. </w:t>
            </w:r>
            <w:r w:rsidRPr="728B05A3">
              <w:rPr>
                <w:i/>
                <w:iCs/>
              </w:rPr>
              <w:t>Enclosure: Andy Goldsworthy</w:t>
            </w:r>
            <w:r>
              <w:rPr>
                <w:i/>
                <w:iCs/>
              </w:rPr>
              <w:t xml:space="preserve">. </w:t>
            </w:r>
            <w:r>
              <w:rPr>
                <w:iCs/>
              </w:rPr>
              <w:t>Amazon, 2007.</w:t>
            </w:r>
            <w:r>
              <w:rPr>
                <w:i/>
                <w:iCs/>
              </w:rPr>
              <w:t xml:space="preserve"> </w:t>
            </w:r>
            <w:r w:rsidRPr="00C45978">
              <w:rPr>
                <w:iCs/>
              </w:rPr>
              <w:t>ISBN 9780810993914.</w:t>
            </w:r>
          </w:p>
          <w:p w14:paraId="0480F82C" w14:textId="77777777" w:rsidR="000A4F35" w:rsidRPr="00792D20" w:rsidRDefault="000A4F35" w:rsidP="000A4F35">
            <w:pPr>
              <w:pStyle w:val="Bezmezer"/>
            </w:pPr>
            <w:r w:rsidRPr="00792D20">
              <w:t>GOLDSWORTHY, Andy. </w:t>
            </w:r>
            <w:r w:rsidRPr="00792D20">
              <w:rPr>
                <w:i/>
              </w:rPr>
              <w:t>Rivers And Tides</w:t>
            </w:r>
            <w:r w:rsidRPr="00792D20">
              <w:t>.</w:t>
            </w:r>
            <w:r>
              <w:t xml:space="preserve"> Projects Hardcover, </w:t>
            </w:r>
            <w:r w:rsidRPr="00C45978">
              <w:t>2017</w:t>
            </w:r>
            <w:r>
              <w:t>. ISBN 13: 9781419722226.</w:t>
            </w:r>
          </w:p>
          <w:p w14:paraId="3FAD564A" w14:textId="4AB8EA0D" w:rsidR="000A4F35" w:rsidRPr="008718FB" w:rsidRDefault="000A4F35" w:rsidP="008718FB">
            <w:pPr>
              <w:pStyle w:val="Bezmezer"/>
            </w:pPr>
            <w:r w:rsidRPr="00792D20">
              <w:t>LAILACH,</w:t>
            </w:r>
            <w:r>
              <w:t xml:space="preserve"> Michael.</w:t>
            </w:r>
            <w:r w:rsidRPr="00792D20">
              <w:t xml:space="preserve"> </w:t>
            </w:r>
            <w:r w:rsidRPr="00792D20">
              <w:rPr>
                <w:i/>
              </w:rPr>
              <w:t>Grosenick Uta.</w:t>
            </w:r>
            <w:r w:rsidRPr="00792D20">
              <w:t> Land Art. 2007.</w:t>
            </w:r>
            <w:r>
              <w:t xml:space="preserve"> ISBN </w:t>
            </w:r>
            <w:r w:rsidRPr="00C45978">
              <w:t>10: 3822856134</w:t>
            </w:r>
          </w:p>
        </w:tc>
      </w:tr>
    </w:tbl>
    <w:p w14:paraId="49DEFD94" w14:textId="77777777" w:rsidR="000A4F35" w:rsidRDefault="000A4F35"/>
    <w:p w14:paraId="5D5A9957" w14:textId="77777777" w:rsidR="000A4F35" w:rsidRDefault="000A4F35"/>
    <w:p w14:paraId="1D71098C" w14:textId="77777777" w:rsidR="000A4F35" w:rsidRDefault="000A4F35"/>
    <w:p w14:paraId="12826DDE" w14:textId="77777777" w:rsidR="000A4F35" w:rsidRDefault="000A4F3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A4F35" w14:paraId="46746AFC" w14:textId="77777777" w:rsidTr="000A4F35">
        <w:tc>
          <w:tcPr>
            <w:tcW w:w="9855" w:type="dxa"/>
            <w:gridSpan w:val="8"/>
            <w:tcBorders>
              <w:bottom w:val="double" w:sz="4" w:space="0" w:color="auto"/>
            </w:tcBorders>
            <w:shd w:val="clear" w:color="auto" w:fill="BDD6EE"/>
          </w:tcPr>
          <w:p w14:paraId="720860BF" w14:textId="66A2E6F0" w:rsidR="000A4F35" w:rsidRDefault="000A4F35" w:rsidP="000A4F35">
            <w:pPr>
              <w:jc w:val="both"/>
              <w:rPr>
                <w:b/>
                <w:sz w:val="28"/>
              </w:rPr>
            </w:pPr>
            <w:r>
              <w:lastRenderedPageBreak/>
              <w:br w:type="page"/>
            </w:r>
            <w:r>
              <w:rPr>
                <w:b/>
                <w:sz w:val="28"/>
              </w:rPr>
              <w:t>B-III – Charakteristika studijního předmětu</w:t>
            </w:r>
          </w:p>
        </w:tc>
      </w:tr>
      <w:tr w:rsidR="000A4F35" w14:paraId="6C9C89F0" w14:textId="77777777" w:rsidTr="000A4F35">
        <w:tc>
          <w:tcPr>
            <w:tcW w:w="3086" w:type="dxa"/>
            <w:tcBorders>
              <w:top w:val="double" w:sz="4" w:space="0" w:color="auto"/>
            </w:tcBorders>
            <w:shd w:val="clear" w:color="auto" w:fill="F7CAAC"/>
          </w:tcPr>
          <w:p w14:paraId="7B391917" w14:textId="77777777" w:rsidR="000A4F35" w:rsidRPr="00392E86" w:rsidRDefault="000A4F35" w:rsidP="00107370">
            <w:pPr>
              <w:rPr>
                <w:b/>
              </w:rPr>
            </w:pPr>
            <w:r w:rsidRPr="00392E86">
              <w:rPr>
                <w:b/>
              </w:rPr>
              <w:t>Název studijního předmětu</w:t>
            </w:r>
          </w:p>
        </w:tc>
        <w:tc>
          <w:tcPr>
            <w:tcW w:w="6769" w:type="dxa"/>
            <w:gridSpan w:val="7"/>
            <w:tcBorders>
              <w:top w:val="double" w:sz="4" w:space="0" w:color="auto"/>
            </w:tcBorders>
          </w:tcPr>
          <w:p w14:paraId="58847580" w14:textId="77777777" w:rsidR="000A4F35" w:rsidRPr="00392E86" w:rsidRDefault="000A4F35" w:rsidP="000A4F35">
            <w:pPr>
              <w:jc w:val="both"/>
            </w:pPr>
            <w:r w:rsidRPr="00392E86">
              <w:t>Environmentální trendy ve vizuálním umění 2</w:t>
            </w:r>
          </w:p>
        </w:tc>
      </w:tr>
      <w:tr w:rsidR="000A4F35" w14:paraId="190FB635" w14:textId="77777777" w:rsidTr="000A4F35">
        <w:tc>
          <w:tcPr>
            <w:tcW w:w="3086" w:type="dxa"/>
            <w:shd w:val="clear" w:color="auto" w:fill="F7CAAC"/>
          </w:tcPr>
          <w:p w14:paraId="4C649F3E" w14:textId="77777777" w:rsidR="000A4F35" w:rsidRPr="00392E86" w:rsidRDefault="000A4F35" w:rsidP="00107370">
            <w:pPr>
              <w:rPr>
                <w:b/>
              </w:rPr>
            </w:pPr>
            <w:r w:rsidRPr="00392E86">
              <w:rPr>
                <w:b/>
              </w:rPr>
              <w:t>Typ předmětu</w:t>
            </w:r>
          </w:p>
        </w:tc>
        <w:tc>
          <w:tcPr>
            <w:tcW w:w="3406" w:type="dxa"/>
            <w:gridSpan w:val="4"/>
          </w:tcPr>
          <w:p w14:paraId="4B3DEC75" w14:textId="13C600B0" w:rsidR="000A4F35" w:rsidRPr="00392E86" w:rsidRDefault="000E784D" w:rsidP="00C74C1B">
            <w:pPr>
              <w:jc w:val="both"/>
            </w:pPr>
            <w:r>
              <w:t>p</w:t>
            </w:r>
            <w:r w:rsidR="000A4F35" w:rsidRPr="00392E86">
              <w:t>ovinný</w:t>
            </w:r>
          </w:p>
        </w:tc>
        <w:tc>
          <w:tcPr>
            <w:tcW w:w="2695" w:type="dxa"/>
            <w:gridSpan w:val="2"/>
            <w:shd w:val="clear" w:color="auto" w:fill="F7CAAC"/>
          </w:tcPr>
          <w:p w14:paraId="21A523AA" w14:textId="77777777" w:rsidR="000A4F35" w:rsidRPr="00392E86" w:rsidRDefault="000A4F35" w:rsidP="000A4F35">
            <w:pPr>
              <w:jc w:val="both"/>
            </w:pPr>
            <w:r w:rsidRPr="00392E86">
              <w:rPr>
                <w:b/>
              </w:rPr>
              <w:t>doporučený ročník / semestr</w:t>
            </w:r>
          </w:p>
        </w:tc>
        <w:tc>
          <w:tcPr>
            <w:tcW w:w="668" w:type="dxa"/>
          </w:tcPr>
          <w:p w14:paraId="5755FE75" w14:textId="77777777" w:rsidR="000A4F35" w:rsidRPr="00392E86" w:rsidRDefault="000A4F35" w:rsidP="000A4F35">
            <w:pPr>
              <w:jc w:val="both"/>
            </w:pPr>
            <w:r w:rsidRPr="00392E86">
              <w:t>2/ZS</w:t>
            </w:r>
          </w:p>
        </w:tc>
      </w:tr>
      <w:tr w:rsidR="000A4F35" w14:paraId="3F801B66" w14:textId="77777777" w:rsidTr="000A4F35">
        <w:tc>
          <w:tcPr>
            <w:tcW w:w="3086" w:type="dxa"/>
            <w:shd w:val="clear" w:color="auto" w:fill="F7CAAC"/>
          </w:tcPr>
          <w:p w14:paraId="0ACDD1B8" w14:textId="77777777" w:rsidR="000A4F35" w:rsidRPr="00392E86" w:rsidRDefault="000A4F35" w:rsidP="00107370">
            <w:pPr>
              <w:rPr>
                <w:b/>
              </w:rPr>
            </w:pPr>
            <w:r w:rsidRPr="00392E86">
              <w:rPr>
                <w:b/>
              </w:rPr>
              <w:t>Rozsah studijního předmětu</w:t>
            </w:r>
          </w:p>
        </w:tc>
        <w:tc>
          <w:tcPr>
            <w:tcW w:w="1701" w:type="dxa"/>
            <w:gridSpan w:val="2"/>
          </w:tcPr>
          <w:p w14:paraId="14F337BE" w14:textId="6C94089C" w:rsidR="000A4F35" w:rsidRPr="00392E86" w:rsidRDefault="000A4F35" w:rsidP="000A4F35">
            <w:pPr>
              <w:jc w:val="both"/>
            </w:pPr>
            <w:r w:rsidRPr="00392E86">
              <w:t>26</w:t>
            </w:r>
            <w:r w:rsidR="00BC3F5F">
              <w:t xml:space="preserve"> </w:t>
            </w:r>
            <w:r w:rsidRPr="00392E86">
              <w:t>s</w:t>
            </w:r>
          </w:p>
        </w:tc>
        <w:tc>
          <w:tcPr>
            <w:tcW w:w="889" w:type="dxa"/>
            <w:shd w:val="clear" w:color="auto" w:fill="F7CAAC"/>
          </w:tcPr>
          <w:p w14:paraId="51AE3AD4" w14:textId="77777777" w:rsidR="000A4F35" w:rsidRPr="00392E86" w:rsidRDefault="000A4F35" w:rsidP="000A4F35">
            <w:pPr>
              <w:jc w:val="both"/>
              <w:rPr>
                <w:b/>
              </w:rPr>
            </w:pPr>
            <w:r w:rsidRPr="00392E86">
              <w:rPr>
                <w:b/>
              </w:rPr>
              <w:t xml:space="preserve">hod. </w:t>
            </w:r>
          </w:p>
        </w:tc>
        <w:tc>
          <w:tcPr>
            <w:tcW w:w="816" w:type="dxa"/>
          </w:tcPr>
          <w:p w14:paraId="2413C9CF" w14:textId="77777777" w:rsidR="000A4F35" w:rsidRPr="00392E86" w:rsidRDefault="000A4F35" w:rsidP="000A4F35">
            <w:pPr>
              <w:jc w:val="both"/>
            </w:pPr>
            <w:r w:rsidRPr="00392E86">
              <w:t>26</w:t>
            </w:r>
          </w:p>
        </w:tc>
        <w:tc>
          <w:tcPr>
            <w:tcW w:w="2156" w:type="dxa"/>
            <w:shd w:val="clear" w:color="auto" w:fill="F7CAAC"/>
          </w:tcPr>
          <w:p w14:paraId="2631C82B" w14:textId="77777777" w:rsidR="000A4F35" w:rsidRPr="00392E86" w:rsidRDefault="000A4F35" w:rsidP="000A4F35">
            <w:pPr>
              <w:jc w:val="both"/>
              <w:rPr>
                <w:b/>
              </w:rPr>
            </w:pPr>
            <w:r w:rsidRPr="00392E86">
              <w:rPr>
                <w:b/>
              </w:rPr>
              <w:t>kreditů</w:t>
            </w:r>
          </w:p>
        </w:tc>
        <w:tc>
          <w:tcPr>
            <w:tcW w:w="1207" w:type="dxa"/>
            <w:gridSpan w:val="2"/>
          </w:tcPr>
          <w:p w14:paraId="5ED8D56A" w14:textId="77777777" w:rsidR="000A4F35" w:rsidRPr="00392E86" w:rsidRDefault="000A4F35" w:rsidP="000A4F35">
            <w:pPr>
              <w:jc w:val="both"/>
            </w:pPr>
            <w:r w:rsidRPr="00392E86">
              <w:t>2</w:t>
            </w:r>
          </w:p>
        </w:tc>
      </w:tr>
      <w:tr w:rsidR="000A4F35" w14:paraId="31363111" w14:textId="77777777" w:rsidTr="000A4F35">
        <w:tc>
          <w:tcPr>
            <w:tcW w:w="3086" w:type="dxa"/>
            <w:shd w:val="clear" w:color="auto" w:fill="F7CAAC"/>
          </w:tcPr>
          <w:p w14:paraId="30A7F45E" w14:textId="77777777" w:rsidR="000A4F35" w:rsidRPr="00392E86" w:rsidRDefault="000A4F35" w:rsidP="00107370">
            <w:pPr>
              <w:rPr>
                <w:b/>
              </w:rPr>
            </w:pPr>
            <w:r w:rsidRPr="00392E86">
              <w:rPr>
                <w:b/>
              </w:rPr>
              <w:t>Prerekvizity, korekvizity, ekvivalence</w:t>
            </w:r>
          </w:p>
        </w:tc>
        <w:tc>
          <w:tcPr>
            <w:tcW w:w="6769" w:type="dxa"/>
            <w:gridSpan w:val="7"/>
          </w:tcPr>
          <w:p w14:paraId="36568B99" w14:textId="77777777" w:rsidR="000A4F35" w:rsidRPr="00392E86" w:rsidRDefault="000A4F35" w:rsidP="000A4F35">
            <w:pPr>
              <w:jc w:val="both"/>
            </w:pPr>
          </w:p>
        </w:tc>
      </w:tr>
      <w:tr w:rsidR="000A4F35" w14:paraId="77E4DA85" w14:textId="77777777" w:rsidTr="000A4F35">
        <w:tc>
          <w:tcPr>
            <w:tcW w:w="3086" w:type="dxa"/>
            <w:shd w:val="clear" w:color="auto" w:fill="F7CAAC"/>
          </w:tcPr>
          <w:p w14:paraId="070533C5" w14:textId="77777777" w:rsidR="000A4F35" w:rsidRPr="00392E86" w:rsidRDefault="000A4F35" w:rsidP="00107370">
            <w:pPr>
              <w:rPr>
                <w:b/>
              </w:rPr>
            </w:pPr>
            <w:r w:rsidRPr="00392E86">
              <w:rPr>
                <w:b/>
              </w:rPr>
              <w:t>Způsob ověření studijních výsledků</w:t>
            </w:r>
          </w:p>
        </w:tc>
        <w:tc>
          <w:tcPr>
            <w:tcW w:w="3406" w:type="dxa"/>
            <w:gridSpan w:val="4"/>
          </w:tcPr>
          <w:p w14:paraId="6D9FB0D4" w14:textId="223336CC" w:rsidR="000A4F35" w:rsidRPr="00392E86" w:rsidRDefault="00E7465A" w:rsidP="000A4F35">
            <w:pPr>
              <w:jc w:val="both"/>
            </w:pPr>
            <w:r>
              <w:t>k</w:t>
            </w:r>
            <w:r w:rsidR="000A4F35" w:rsidRPr="00392E86">
              <w:t>lasifikovaný zápočet</w:t>
            </w:r>
          </w:p>
        </w:tc>
        <w:tc>
          <w:tcPr>
            <w:tcW w:w="2156" w:type="dxa"/>
            <w:shd w:val="clear" w:color="auto" w:fill="F7CAAC"/>
          </w:tcPr>
          <w:p w14:paraId="224FB1EC" w14:textId="77777777" w:rsidR="000A4F35" w:rsidRPr="00392E86" w:rsidRDefault="000A4F35" w:rsidP="000A4F35">
            <w:pPr>
              <w:jc w:val="both"/>
              <w:rPr>
                <w:b/>
              </w:rPr>
            </w:pPr>
            <w:r w:rsidRPr="00392E86">
              <w:rPr>
                <w:b/>
              </w:rPr>
              <w:t>Forma výuky</w:t>
            </w:r>
          </w:p>
        </w:tc>
        <w:tc>
          <w:tcPr>
            <w:tcW w:w="1207" w:type="dxa"/>
            <w:gridSpan w:val="2"/>
          </w:tcPr>
          <w:p w14:paraId="66697CC7" w14:textId="77777777" w:rsidR="000A4F35" w:rsidRPr="00392E86" w:rsidRDefault="000A4F35" w:rsidP="000A4F35">
            <w:pPr>
              <w:jc w:val="both"/>
            </w:pPr>
            <w:r w:rsidRPr="00392E86">
              <w:t>seminář</w:t>
            </w:r>
          </w:p>
        </w:tc>
      </w:tr>
      <w:tr w:rsidR="000A4F35" w14:paraId="1BB8E70A" w14:textId="77777777" w:rsidTr="000A4F35">
        <w:tc>
          <w:tcPr>
            <w:tcW w:w="3086" w:type="dxa"/>
            <w:shd w:val="clear" w:color="auto" w:fill="F7CAAC"/>
          </w:tcPr>
          <w:p w14:paraId="21A026AA" w14:textId="77777777" w:rsidR="000A4F35" w:rsidRPr="00392E86" w:rsidRDefault="000A4F35" w:rsidP="00107370">
            <w:pPr>
              <w:rPr>
                <w:b/>
              </w:rPr>
            </w:pPr>
            <w:r w:rsidRPr="00392E86">
              <w:rPr>
                <w:b/>
              </w:rPr>
              <w:t>Forma způsobu ověření studijních výsledků a další požadavky na studenta</w:t>
            </w:r>
          </w:p>
        </w:tc>
        <w:tc>
          <w:tcPr>
            <w:tcW w:w="6769" w:type="dxa"/>
            <w:gridSpan w:val="7"/>
            <w:tcBorders>
              <w:bottom w:val="nil"/>
            </w:tcBorders>
          </w:tcPr>
          <w:p w14:paraId="17F81576" w14:textId="77777777" w:rsidR="000A4F35" w:rsidRPr="00392E86" w:rsidRDefault="000A4F35" w:rsidP="000A4F35">
            <w:pPr>
              <w:jc w:val="both"/>
            </w:pPr>
            <w:r w:rsidRPr="00392E86">
              <w:t>100% aktivní účast</w:t>
            </w:r>
          </w:p>
          <w:p w14:paraId="235C1135" w14:textId="77777777" w:rsidR="000A4F35" w:rsidRPr="00392E86" w:rsidRDefault="000A4F35" w:rsidP="000A4F35">
            <w:pPr>
              <w:jc w:val="both"/>
            </w:pPr>
            <w:r w:rsidRPr="00392E86">
              <w:t>Samostatné zpracování úkolů na základě studia dané problematiky a konzultací s vyučujícím</w:t>
            </w:r>
          </w:p>
          <w:p w14:paraId="1E0CE0B8" w14:textId="77777777" w:rsidR="000A4F35" w:rsidRPr="00392E86" w:rsidRDefault="000A4F35" w:rsidP="000A4F35">
            <w:pPr>
              <w:jc w:val="both"/>
            </w:pPr>
            <w:r w:rsidRPr="00392E86">
              <w:t>Obhajoba navrhovaného řešení</w:t>
            </w:r>
          </w:p>
          <w:p w14:paraId="6F15AABD" w14:textId="77777777" w:rsidR="000A4F35" w:rsidRPr="00392E86" w:rsidRDefault="000A4F35" w:rsidP="000A4F35">
            <w:pPr>
              <w:jc w:val="both"/>
            </w:pPr>
            <w:r w:rsidRPr="00392E86">
              <w:t>Poster 700x1000mm nalepený na tvrdé podložce např. Kappa</w:t>
            </w:r>
          </w:p>
          <w:p w14:paraId="2D4401D5" w14:textId="77777777" w:rsidR="000A4F35" w:rsidRPr="00392E86" w:rsidRDefault="000A4F35" w:rsidP="000A4F35">
            <w:pPr>
              <w:jc w:val="both"/>
            </w:pPr>
            <w:r w:rsidRPr="00392E86">
              <w:t>3D fyzický model/prototyp</w:t>
            </w:r>
          </w:p>
          <w:p w14:paraId="250714E2" w14:textId="77777777" w:rsidR="000A4F35" w:rsidRPr="00392E86" w:rsidRDefault="000A4F35" w:rsidP="000A4F35">
            <w:pPr>
              <w:jc w:val="both"/>
            </w:pPr>
            <w:r w:rsidRPr="00392E86">
              <w:t>Prezentace ve formátu PDF umístěná na www.showcase.fmk.utb.cz</w:t>
            </w:r>
          </w:p>
        </w:tc>
      </w:tr>
      <w:tr w:rsidR="000A4F35" w14:paraId="2B24E29A" w14:textId="77777777" w:rsidTr="008718FB">
        <w:trPr>
          <w:trHeight w:val="95"/>
        </w:trPr>
        <w:tc>
          <w:tcPr>
            <w:tcW w:w="9855" w:type="dxa"/>
            <w:gridSpan w:val="8"/>
            <w:tcBorders>
              <w:top w:val="nil"/>
            </w:tcBorders>
          </w:tcPr>
          <w:p w14:paraId="1F84224F" w14:textId="77777777" w:rsidR="000A4F35" w:rsidRPr="00392E86" w:rsidRDefault="000A4F35" w:rsidP="00107370"/>
        </w:tc>
      </w:tr>
      <w:tr w:rsidR="000A4F35" w14:paraId="67FD4438" w14:textId="77777777" w:rsidTr="000A4F35">
        <w:trPr>
          <w:trHeight w:val="197"/>
        </w:trPr>
        <w:tc>
          <w:tcPr>
            <w:tcW w:w="3086" w:type="dxa"/>
            <w:tcBorders>
              <w:top w:val="nil"/>
            </w:tcBorders>
            <w:shd w:val="clear" w:color="auto" w:fill="F7CAAC"/>
          </w:tcPr>
          <w:p w14:paraId="411606BC" w14:textId="77777777" w:rsidR="000A4F35" w:rsidRPr="00392E86" w:rsidRDefault="000A4F35" w:rsidP="00107370">
            <w:pPr>
              <w:rPr>
                <w:b/>
              </w:rPr>
            </w:pPr>
            <w:r w:rsidRPr="00392E86">
              <w:rPr>
                <w:b/>
              </w:rPr>
              <w:t>Garant předmětu</w:t>
            </w:r>
          </w:p>
        </w:tc>
        <w:tc>
          <w:tcPr>
            <w:tcW w:w="6769" w:type="dxa"/>
            <w:gridSpan w:val="7"/>
            <w:tcBorders>
              <w:top w:val="nil"/>
            </w:tcBorders>
          </w:tcPr>
          <w:p w14:paraId="050D3D81" w14:textId="5848076B" w:rsidR="000A4F35" w:rsidRPr="00392E86" w:rsidRDefault="000A4F35" w:rsidP="000A4F35">
            <w:pPr>
              <w:spacing w:line="256" w:lineRule="auto"/>
              <w:jc w:val="both"/>
              <w:rPr>
                <w:lang w:eastAsia="en-US"/>
              </w:rPr>
            </w:pPr>
            <w:r w:rsidRPr="00392E86">
              <w:rPr>
                <w:lang w:eastAsia="en-US"/>
              </w:rPr>
              <w:t>doc. M.</w:t>
            </w:r>
            <w:r w:rsidR="00C74C1B">
              <w:rPr>
                <w:lang w:eastAsia="en-US"/>
              </w:rPr>
              <w:t xml:space="preserve"> </w:t>
            </w:r>
            <w:r w:rsidRPr="00392E86">
              <w:rPr>
                <w:lang w:eastAsia="en-US"/>
              </w:rPr>
              <w:t>A. Vladimír Kovařík</w:t>
            </w:r>
          </w:p>
        </w:tc>
      </w:tr>
      <w:tr w:rsidR="000A4F35" w14:paraId="2A7F1D79" w14:textId="77777777" w:rsidTr="000A4F35">
        <w:trPr>
          <w:trHeight w:val="243"/>
        </w:trPr>
        <w:tc>
          <w:tcPr>
            <w:tcW w:w="3086" w:type="dxa"/>
            <w:tcBorders>
              <w:top w:val="nil"/>
            </w:tcBorders>
            <w:shd w:val="clear" w:color="auto" w:fill="F7CAAC"/>
          </w:tcPr>
          <w:p w14:paraId="7A2F07AF" w14:textId="77777777" w:rsidR="000A4F35" w:rsidRPr="00392E86" w:rsidRDefault="000A4F35" w:rsidP="00107370">
            <w:pPr>
              <w:rPr>
                <w:b/>
              </w:rPr>
            </w:pPr>
            <w:r w:rsidRPr="00392E86">
              <w:rPr>
                <w:b/>
              </w:rPr>
              <w:t>Zapojení garanta do výuky předmětu</w:t>
            </w:r>
          </w:p>
        </w:tc>
        <w:tc>
          <w:tcPr>
            <w:tcW w:w="6769" w:type="dxa"/>
            <w:gridSpan w:val="7"/>
            <w:tcBorders>
              <w:top w:val="nil"/>
            </w:tcBorders>
          </w:tcPr>
          <w:p w14:paraId="7946C1A0" w14:textId="2BB60A26" w:rsidR="000A4F35" w:rsidRPr="00392E86" w:rsidRDefault="00CF4932" w:rsidP="000A4F35">
            <w:pPr>
              <w:spacing w:line="256" w:lineRule="auto"/>
              <w:jc w:val="both"/>
              <w:rPr>
                <w:lang w:eastAsia="en-US"/>
              </w:rPr>
            </w:pPr>
            <w:r>
              <w:rPr>
                <w:lang w:eastAsia="en-US"/>
              </w:rPr>
              <w:t>100 %</w:t>
            </w:r>
          </w:p>
        </w:tc>
      </w:tr>
      <w:tr w:rsidR="000A4F35" w14:paraId="1BD66AC3" w14:textId="77777777" w:rsidTr="000A4F35">
        <w:tc>
          <w:tcPr>
            <w:tcW w:w="3086" w:type="dxa"/>
            <w:shd w:val="clear" w:color="auto" w:fill="F7CAAC"/>
          </w:tcPr>
          <w:p w14:paraId="699A78A8" w14:textId="77777777" w:rsidR="000A4F35" w:rsidRPr="00392E86" w:rsidRDefault="000A4F35" w:rsidP="00107370">
            <w:pPr>
              <w:rPr>
                <w:b/>
              </w:rPr>
            </w:pPr>
          </w:p>
        </w:tc>
        <w:tc>
          <w:tcPr>
            <w:tcW w:w="6769" w:type="dxa"/>
            <w:gridSpan w:val="7"/>
            <w:tcBorders>
              <w:bottom w:val="nil"/>
            </w:tcBorders>
          </w:tcPr>
          <w:p w14:paraId="6613ACBB" w14:textId="01B01718" w:rsidR="000A4F35" w:rsidRPr="00392E86" w:rsidRDefault="000A4F35" w:rsidP="000A4F35">
            <w:pPr>
              <w:jc w:val="both"/>
            </w:pPr>
            <w:r w:rsidRPr="00392E86">
              <w:t>M.</w:t>
            </w:r>
            <w:r w:rsidR="00C74C1B">
              <w:t xml:space="preserve"> </w:t>
            </w:r>
            <w:r w:rsidRPr="00392E86">
              <w:t xml:space="preserve">A. Vladimír Kovařík </w:t>
            </w:r>
          </w:p>
        </w:tc>
      </w:tr>
      <w:tr w:rsidR="000A4F35" w14:paraId="70A08377" w14:textId="77777777" w:rsidTr="00F16FC5">
        <w:trPr>
          <w:trHeight w:val="228"/>
        </w:trPr>
        <w:tc>
          <w:tcPr>
            <w:tcW w:w="9855" w:type="dxa"/>
            <w:gridSpan w:val="8"/>
            <w:tcBorders>
              <w:top w:val="nil"/>
            </w:tcBorders>
          </w:tcPr>
          <w:p w14:paraId="0BCA72BD" w14:textId="77777777" w:rsidR="000A4F35" w:rsidRPr="00392E86" w:rsidRDefault="000A4F35" w:rsidP="000A4F35">
            <w:pPr>
              <w:jc w:val="both"/>
            </w:pPr>
          </w:p>
        </w:tc>
      </w:tr>
      <w:tr w:rsidR="000A4F35" w14:paraId="44AC9899" w14:textId="77777777" w:rsidTr="000A4F35">
        <w:tc>
          <w:tcPr>
            <w:tcW w:w="3086" w:type="dxa"/>
            <w:shd w:val="clear" w:color="auto" w:fill="F7CAAC"/>
          </w:tcPr>
          <w:p w14:paraId="58E05F05" w14:textId="77777777" w:rsidR="000A4F35" w:rsidRPr="00392E86" w:rsidRDefault="000A4F35" w:rsidP="000A4F35">
            <w:pPr>
              <w:jc w:val="both"/>
              <w:rPr>
                <w:b/>
              </w:rPr>
            </w:pPr>
            <w:r w:rsidRPr="00392E86">
              <w:rPr>
                <w:b/>
              </w:rPr>
              <w:t>Stručná anotace předmětu</w:t>
            </w:r>
          </w:p>
        </w:tc>
        <w:tc>
          <w:tcPr>
            <w:tcW w:w="6769" w:type="dxa"/>
            <w:gridSpan w:val="7"/>
            <w:tcBorders>
              <w:bottom w:val="nil"/>
            </w:tcBorders>
          </w:tcPr>
          <w:p w14:paraId="32AA2726" w14:textId="77777777" w:rsidR="000A4F35" w:rsidRPr="00392E86" w:rsidRDefault="000A4F35" w:rsidP="000A4F35">
            <w:pPr>
              <w:jc w:val="both"/>
            </w:pPr>
          </w:p>
        </w:tc>
      </w:tr>
      <w:tr w:rsidR="000A4F35" w14:paraId="7D061F49" w14:textId="77777777" w:rsidTr="00FA4EF4">
        <w:trPr>
          <w:trHeight w:val="2537"/>
        </w:trPr>
        <w:tc>
          <w:tcPr>
            <w:tcW w:w="9855" w:type="dxa"/>
            <w:gridSpan w:val="8"/>
            <w:tcBorders>
              <w:top w:val="nil"/>
              <w:bottom w:val="single" w:sz="12" w:space="0" w:color="auto"/>
            </w:tcBorders>
          </w:tcPr>
          <w:p w14:paraId="5A37C19A" w14:textId="77777777" w:rsidR="0089389F" w:rsidRPr="0089389F" w:rsidRDefault="0089389F" w:rsidP="00107370">
            <w:pPr>
              <w:spacing w:before="120"/>
              <w:jc w:val="both"/>
            </w:pPr>
            <w:r w:rsidRPr="0089389F">
              <w:rPr>
                <w:rStyle w:val="normaltextrun"/>
                <w:shd w:val="clear" w:color="auto" w:fill="FFFFFF"/>
              </w:rPr>
              <w:t>Cílem předmětu je seznámení se s poznatky o enviromentálních trendech v současném vizuálním umění. </w:t>
            </w:r>
            <w:r w:rsidRPr="0089389F">
              <w:rPr>
                <w:rStyle w:val="scxw61372576"/>
              </w:rPr>
              <w:t> </w:t>
            </w:r>
            <w:r w:rsidRPr="0089389F">
              <w:t>Studenti na základě vlastního výzkumu uměleckých projevů vztahujících se k environmentálnímu prostředí vytvářejí vlastní výtvarný projekt (instalace, objekt, happening a jeho dokumentace ap.).</w:t>
            </w:r>
            <w:r w:rsidRPr="0089389F">
              <w:rPr>
                <w:rStyle w:val="eop"/>
                <w:color w:val="FF0000"/>
              </w:rPr>
              <w:t> </w:t>
            </w:r>
          </w:p>
          <w:p w14:paraId="280B204A" w14:textId="16D40297" w:rsidR="0089389F" w:rsidRPr="0089389F" w:rsidRDefault="0089389F" w:rsidP="00107370">
            <w:pPr>
              <w:spacing w:before="120"/>
              <w:jc w:val="both"/>
              <w:rPr>
                <w:rStyle w:val="normaltextrun"/>
                <w:shd w:val="clear" w:color="auto" w:fill="FFFFFF"/>
              </w:rPr>
            </w:pPr>
            <w:r w:rsidRPr="0089389F">
              <w:rPr>
                <w:rStyle w:val="normaltextrun"/>
                <w:shd w:val="clear" w:color="auto" w:fill="FFFFFF"/>
              </w:rPr>
              <w:t xml:space="preserve">Témata kurzu jsou: </w:t>
            </w:r>
          </w:p>
          <w:p w14:paraId="410A63B8" w14:textId="77777777" w:rsidR="0089389F" w:rsidRPr="00A42D41" w:rsidRDefault="0089389F" w:rsidP="00A42D41">
            <w:pPr>
              <w:pStyle w:val="Odstavecseseznamem"/>
              <w:numPr>
                <w:ilvl w:val="0"/>
                <w:numId w:val="111"/>
              </w:numPr>
              <w:jc w:val="both"/>
              <w:rPr>
                <w:rStyle w:val="normaltextrun"/>
                <w:shd w:val="clear" w:color="auto" w:fill="FFFFFF"/>
              </w:rPr>
            </w:pPr>
            <w:r w:rsidRPr="00A42D41">
              <w:rPr>
                <w:rStyle w:val="normaltextrun"/>
                <w:shd w:val="clear" w:color="auto" w:fill="FFFFFF"/>
              </w:rPr>
              <w:t xml:space="preserve">Objevovaní "zapomenutých" a minoritních technik. </w:t>
            </w:r>
          </w:p>
          <w:p w14:paraId="46A06EB2" w14:textId="77777777" w:rsidR="0089389F" w:rsidRPr="00A42D41" w:rsidRDefault="0089389F" w:rsidP="00A42D41">
            <w:pPr>
              <w:pStyle w:val="Odstavecseseznamem"/>
              <w:numPr>
                <w:ilvl w:val="0"/>
                <w:numId w:val="111"/>
              </w:numPr>
              <w:jc w:val="both"/>
              <w:rPr>
                <w:rStyle w:val="normaltextrun"/>
                <w:shd w:val="clear" w:color="auto" w:fill="FFFFFF"/>
              </w:rPr>
            </w:pPr>
            <w:r w:rsidRPr="00A42D41">
              <w:rPr>
                <w:rStyle w:val="normaltextrun"/>
                <w:shd w:val="clear" w:color="auto" w:fill="FFFFFF"/>
              </w:rPr>
              <w:t xml:space="preserve">Environmentální tendence v architektuře. </w:t>
            </w:r>
          </w:p>
          <w:p w14:paraId="505AD234" w14:textId="13719EAF" w:rsidR="0089389F" w:rsidRPr="00107370" w:rsidRDefault="0089389F" w:rsidP="00A42D41">
            <w:pPr>
              <w:pStyle w:val="Odstavecseseznamem"/>
              <w:numPr>
                <w:ilvl w:val="0"/>
                <w:numId w:val="111"/>
              </w:numPr>
              <w:spacing w:after="120"/>
              <w:jc w:val="both"/>
              <w:rPr>
                <w:rStyle w:val="eop"/>
              </w:rPr>
            </w:pPr>
            <w:r w:rsidRPr="00A42D41">
              <w:rPr>
                <w:rStyle w:val="normaltextrun"/>
                <w:shd w:val="clear" w:color="auto" w:fill="FFFFFF"/>
              </w:rPr>
              <w:t xml:space="preserve">Teorie Gaia, metabolismus Země, Tantra, </w:t>
            </w:r>
            <w:r w:rsidRPr="00A42D41">
              <w:rPr>
                <w:rStyle w:val="spellingerror"/>
                <w:shd w:val="clear" w:color="auto" w:fill="FFFFFF"/>
              </w:rPr>
              <w:t>Witchcraft</w:t>
            </w:r>
            <w:r w:rsidRPr="00A42D41">
              <w:rPr>
                <w:rStyle w:val="normaltextrun"/>
                <w:shd w:val="clear" w:color="auto" w:fill="FFFFFF"/>
              </w:rPr>
              <w:t>. </w:t>
            </w:r>
            <w:r w:rsidRPr="0089389F">
              <w:rPr>
                <w:rStyle w:val="eop"/>
              </w:rPr>
              <w:t> </w:t>
            </w:r>
          </w:p>
          <w:p w14:paraId="2CBD80E2" w14:textId="473EF3D3" w:rsidR="000A4F35" w:rsidRPr="00392E86" w:rsidRDefault="0089389F" w:rsidP="0089389F">
            <w:pPr>
              <w:pStyle w:val="Bezmezer"/>
              <w:jc w:val="both"/>
            </w:pPr>
            <w:r>
              <w:rPr>
                <w:shd w:val="clear" w:color="auto" w:fill="FFFFFF"/>
                <w:lang w:eastAsia="en-US"/>
              </w:rPr>
              <w:t>Student získá s</w:t>
            </w:r>
            <w:r w:rsidRPr="00B03BFC">
              <w:rPr>
                <w:shd w:val="clear" w:color="auto" w:fill="FFFFFF"/>
                <w:lang w:eastAsia="en-US"/>
              </w:rPr>
              <w:t>chopnost samostatně, kriticky přemýšlet v souvislostech, doplněná schopností originálně aplikovat poznatky nabyté studiem</w:t>
            </w:r>
            <w:r>
              <w:rPr>
                <w:shd w:val="clear" w:color="auto" w:fill="FFFFFF"/>
                <w:lang w:eastAsia="en-US"/>
              </w:rPr>
              <w:t>.</w:t>
            </w:r>
          </w:p>
        </w:tc>
      </w:tr>
      <w:tr w:rsidR="000A4F35" w14:paraId="4D93688B" w14:textId="77777777" w:rsidTr="000A4F35">
        <w:trPr>
          <w:trHeight w:val="265"/>
        </w:trPr>
        <w:tc>
          <w:tcPr>
            <w:tcW w:w="3653" w:type="dxa"/>
            <w:gridSpan w:val="2"/>
            <w:tcBorders>
              <w:top w:val="nil"/>
            </w:tcBorders>
            <w:shd w:val="clear" w:color="auto" w:fill="F7CAAC"/>
          </w:tcPr>
          <w:p w14:paraId="6EEB34C5" w14:textId="77777777" w:rsidR="000A4F35" w:rsidRDefault="000A4F35" w:rsidP="000A4F35">
            <w:pPr>
              <w:jc w:val="both"/>
            </w:pPr>
            <w:r>
              <w:rPr>
                <w:b/>
              </w:rPr>
              <w:t>Studijní literatura a studijní pomůcky</w:t>
            </w:r>
          </w:p>
        </w:tc>
        <w:tc>
          <w:tcPr>
            <w:tcW w:w="6202" w:type="dxa"/>
            <w:gridSpan w:val="6"/>
            <w:tcBorders>
              <w:top w:val="nil"/>
              <w:bottom w:val="nil"/>
            </w:tcBorders>
          </w:tcPr>
          <w:p w14:paraId="50545024" w14:textId="77777777" w:rsidR="000A4F35" w:rsidRDefault="000A4F35" w:rsidP="000A4F35">
            <w:pPr>
              <w:jc w:val="both"/>
            </w:pPr>
          </w:p>
        </w:tc>
      </w:tr>
      <w:tr w:rsidR="000A4F35" w14:paraId="42A412C1" w14:textId="77777777" w:rsidTr="008718FB">
        <w:trPr>
          <w:trHeight w:val="3035"/>
        </w:trPr>
        <w:tc>
          <w:tcPr>
            <w:tcW w:w="9855" w:type="dxa"/>
            <w:gridSpan w:val="8"/>
            <w:tcBorders>
              <w:top w:val="nil"/>
            </w:tcBorders>
          </w:tcPr>
          <w:p w14:paraId="4A2778FE" w14:textId="77777777" w:rsidR="000A4F35" w:rsidRPr="00792D20" w:rsidRDefault="000A4F35" w:rsidP="000A4F35">
            <w:pPr>
              <w:pStyle w:val="Bezmezer"/>
              <w:rPr>
                <w:b/>
              </w:rPr>
            </w:pPr>
            <w:r w:rsidRPr="00792D20">
              <w:rPr>
                <w:b/>
              </w:rPr>
              <w:t>Povinná:</w:t>
            </w:r>
          </w:p>
          <w:p w14:paraId="20E4BB07" w14:textId="77777777" w:rsidR="00DF6626" w:rsidRDefault="000A4F35" w:rsidP="000A4F35">
            <w:pPr>
              <w:pStyle w:val="Bezmezer"/>
              <w:rPr>
                <w:color w:val="212529"/>
              </w:rPr>
            </w:pPr>
            <w:r w:rsidRPr="00A84A21">
              <w:rPr>
                <w:color w:val="212529"/>
              </w:rPr>
              <w:t xml:space="preserve">BOETZKES, Amanda. </w:t>
            </w:r>
            <w:r w:rsidRPr="00A84A21">
              <w:rPr>
                <w:i/>
                <w:iCs/>
                <w:color w:val="212529"/>
              </w:rPr>
              <w:t>The Ethics of Earth Art</w:t>
            </w:r>
            <w:r w:rsidRPr="00A84A21">
              <w:rPr>
                <w:color w:val="212529"/>
              </w:rPr>
              <w:t xml:space="preserve">. 1. Minnesota, USA: Univ Of </w:t>
            </w:r>
            <w:r>
              <w:rPr>
                <w:color w:val="212529"/>
              </w:rPr>
              <w:t xml:space="preserve">Minnesota Press, 2010. </w:t>
            </w:r>
          </w:p>
          <w:p w14:paraId="67598389" w14:textId="1EA7A800" w:rsidR="000A4F35" w:rsidRPr="00A84A21" w:rsidRDefault="000A4F35" w:rsidP="000A4F35">
            <w:pPr>
              <w:pStyle w:val="Bezmezer"/>
              <w:rPr>
                <w:color w:val="212529"/>
              </w:rPr>
            </w:pPr>
            <w:r>
              <w:rPr>
                <w:color w:val="212529"/>
              </w:rPr>
              <w:t>ISBN 978</w:t>
            </w:r>
            <w:r w:rsidRPr="00A84A21">
              <w:rPr>
                <w:color w:val="212529"/>
              </w:rPr>
              <w:t>0816665891.</w:t>
            </w:r>
          </w:p>
          <w:p w14:paraId="701801BF" w14:textId="77777777" w:rsidR="000A4F35" w:rsidRPr="00A84A21" w:rsidRDefault="000A4F35" w:rsidP="000A4F35">
            <w:pPr>
              <w:pStyle w:val="Bezmezer"/>
              <w:rPr>
                <w:color w:val="454545"/>
              </w:rPr>
            </w:pPr>
            <w:r w:rsidRPr="00A84A21">
              <w:rPr>
                <w:color w:val="454545"/>
              </w:rPr>
              <w:t xml:space="preserve">MORGANOVÁ, Pavlína. </w:t>
            </w:r>
            <w:r w:rsidRPr="00A84A21">
              <w:rPr>
                <w:i/>
                <w:iCs/>
                <w:color w:val="454545"/>
              </w:rPr>
              <w:t>Czech action art: happenings, actions, events, land art, body art and performance art behind the iron curtain</w:t>
            </w:r>
            <w:r w:rsidRPr="00A84A21">
              <w:rPr>
                <w:color w:val="454545"/>
              </w:rPr>
              <w:t>. Pr</w:t>
            </w:r>
            <w:r>
              <w:rPr>
                <w:color w:val="454545"/>
              </w:rPr>
              <w:t>ague: Karolinum, 2014. ISBN 978802462317</w:t>
            </w:r>
            <w:r w:rsidRPr="00A84A21">
              <w:rPr>
                <w:color w:val="454545"/>
              </w:rPr>
              <w:t>7.</w:t>
            </w:r>
          </w:p>
          <w:p w14:paraId="34345652" w14:textId="77777777" w:rsidR="00DF6626" w:rsidRDefault="000A4F35" w:rsidP="000A4F35">
            <w:pPr>
              <w:pStyle w:val="Bezmezer"/>
              <w:rPr>
                <w:color w:val="454545"/>
              </w:rPr>
            </w:pPr>
            <w:r w:rsidRPr="00A84A21">
              <w:rPr>
                <w:i/>
                <w:iCs/>
                <w:color w:val="454545"/>
              </w:rPr>
              <w:t>Art &amp; place: site-specific art of the Americas</w:t>
            </w:r>
            <w:r w:rsidRPr="00A84A21">
              <w:rPr>
                <w:color w:val="454545"/>
              </w:rPr>
              <w:t>. Editor Amanda RENSHAW. London: Phaid</w:t>
            </w:r>
            <w:r>
              <w:rPr>
                <w:color w:val="454545"/>
              </w:rPr>
              <w:t xml:space="preserve">on Press, 2013. </w:t>
            </w:r>
          </w:p>
          <w:p w14:paraId="6407FA90" w14:textId="01E7C9C6" w:rsidR="000A4F35" w:rsidRPr="00A84A21" w:rsidRDefault="000A4F35" w:rsidP="000A4F35">
            <w:pPr>
              <w:pStyle w:val="Bezmezer"/>
            </w:pPr>
            <w:r>
              <w:rPr>
                <w:color w:val="454545"/>
              </w:rPr>
              <w:t>ISBN 978071486551</w:t>
            </w:r>
            <w:r w:rsidRPr="00A84A21">
              <w:rPr>
                <w:color w:val="454545"/>
              </w:rPr>
              <w:t>5.</w:t>
            </w:r>
          </w:p>
          <w:p w14:paraId="21246205" w14:textId="77777777" w:rsidR="000A4F35" w:rsidRPr="00A84A21" w:rsidRDefault="000A4F35" w:rsidP="000A4F35">
            <w:pPr>
              <w:pStyle w:val="Bezmezer"/>
            </w:pPr>
            <w:r w:rsidRPr="00A84A21">
              <w:rPr>
                <w:color w:val="454545"/>
              </w:rPr>
              <w:t xml:space="preserve">SCHMELZOVÁ, Radoslava, Dagmar ŠUBRTOVÁ a Radek MIKULÁŠ. </w:t>
            </w:r>
            <w:r w:rsidRPr="00A84A21">
              <w:rPr>
                <w:i/>
                <w:iCs/>
                <w:color w:val="454545"/>
              </w:rPr>
              <w:t>Současná umělecká díla v krajině</w:t>
            </w:r>
            <w:r w:rsidRPr="00A84A21">
              <w:rPr>
                <w:color w:val="454545"/>
              </w:rPr>
              <w:t>. Praha: Academia, 2014</w:t>
            </w:r>
            <w:r>
              <w:rPr>
                <w:color w:val="454545"/>
              </w:rPr>
              <w:t>. Průvodce (Academia). ISBN 978802002275</w:t>
            </w:r>
            <w:r w:rsidRPr="00A84A21">
              <w:rPr>
                <w:color w:val="454545"/>
              </w:rPr>
              <w:t>2.</w:t>
            </w:r>
          </w:p>
          <w:p w14:paraId="76FA7E16" w14:textId="77777777" w:rsidR="00DF6626" w:rsidRDefault="000A4F35" w:rsidP="000A4F35">
            <w:pPr>
              <w:pStyle w:val="Bezmezer"/>
              <w:rPr>
                <w:color w:val="212529"/>
              </w:rPr>
            </w:pPr>
            <w:r w:rsidRPr="00A84A21">
              <w:rPr>
                <w:color w:val="212529"/>
              </w:rPr>
              <w:t xml:space="preserve">TUFNELL, Ben. </w:t>
            </w:r>
            <w:r w:rsidRPr="00A84A21">
              <w:rPr>
                <w:i/>
                <w:iCs/>
                <w:color w:val="212529"/>
              </w:rPr>
              <w:t>In Land: Writings Around Land Art and its Legacies</w:t>
            </w:r>
            <w:r w:rsidRPr="00A84A21">
              <w:rPr>
                <w:color w:val="212529"/>
              </w:rPr>
              <w:t>. United Kingd</w:t>
            </w:r>
            <w:r>
              <w:rPr>
                <w:color w:val="212529"/>
              </w:rPr>
              <w:t xml:space="preserve">om: Zero Books, 2019. </w:t>
            </w:r>
          </w:p>
          <w:p w14:paraId="0BD12F63" w14:textId="56E053C5" w:rsidR="000A4F35" w:rsidRPr="00A84A21" w:rsidRDefault="000A4F35" w:rsidP="000A4F35">
            <w:pPr>
              <w:pStyle w:val="Bezmezer"/>
              <w:rPr>
                <w:color w:val="212529"/>
              </w:rPr>
            </w:pPr>
            <w:r>
              <w:rPr>
                <w:color w:val="212529"/>
              </w:rPr>
              <w:t>ISBN 978</w:t>
            </w:r>
            <w:r w:rsidRPr="00A84A21">
              <w:rPr>
                <w:color w:val="212529"/>
              </w:rPr>
              <w:t>1789040500.</w:t>
            </w:r>
          </w:p>
          <w:p w14:paraId="54E39003" w14:textId="77777777" w:rsidR="000A4F35" w:rsidRPr="00792D20" w:rsidRDefault="000A4F35" w:rsidP="000A4F35">
            <w:pPr>
              <w:pStyle w:val="Bezmezer"/>
              <w:rPr>
                <w:b/>
                <w:bCs/>
              </w:rPr>
            </w:pPr>
            <w:r w:rsidRPr="728B05A3">
              <w:rPr>
                <w:b/>
                <w:bCs/>
              </w:rPr>
              <w:t>Doporučená:</w:t>
            </w:r>
          </w:p>
          <w:p w14:paraId="668CCD12" w14:textId="01E53505" w:rsidR="000A4F35" w:rsidRPr="008718FB" w:rsidRDefault="000A4F35" w:rsidP="000A4F35">
            <w:pPr>
              <w:pStyle w:val="Bezmezer"/>
              <w:rPr>
                <w:color w:val="212529"/>
              </w:rPr>
            </w:pPr>
            <w:r w:rsidRPr="00792D20">
              <w:t>LAILACH,</w:t>
            </w:r>
            <w:r>
              <w:t xml:space="preserve"> Michael.</w:t>
            </w:r>
            <w:r w:rsidRPr="00792D20">
              <w:t xml:space="preserve"> </w:t>
            </w:r>
            <w:r w:rsidRPr="00792D20">
              <w:rPr>
                <w:i/>
              </w:rPr>
              <w:t>Grosenick Uta.</w:t>
            </w:r>
            <w:r w:rsidRPr="00792D20">
              <w:t> </w:t>
            </w:r>
            <w:r w:rsidRPr="00C13A3F">
              <w:t>Land Art. 2007.</w:t>
            </w:r>
            <w:r>
              <w:t xml:space="preserve"> ISBN </w:t>
            </w:r>
            <w:r w:rsidRPr="00C45978">
              <w:t>103822856134</w:t>
            </w:r>
            <w:r w:rsidR="008718FB">
              <w:t>.</w:t>
            </w:r>
          </w:p>
        </w:tc>
      </w:tr>
    </w:tbl>
    <w:p w14:paraId="6AFC456C" w14:textId="6A356503" w:rsidR="009E7B04" w:rsidRDefault="009E7B0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E7B04" w14:paraId="3D4FFE94" w14:textId="77777777" w:rsidTr="009E7B04">
        <w:tc>
          <w:tcPr>
            <w:tcW w:w="9855" w:type="dxa"/>
            <w:gridSpan w:val="8"/>
            <w:tcBorders>
              <w:bottom w:val="double" w:sz="4" w:space="0" w:color="auto"/>
            </w:tcBorders>
            <w:shd w:val="clear" w:color="auto" w:fill="BDD6EE"/>
          </w:tcPr>
          <w:p w14:paraId="5D4BBAF4" w14:textId="71D74844" w:rsidR="009E7B04" w:rsidRDefault="009E7B04" w:rsidP="009E7B04">
            <w:pPr>
              <w:jc w:val="both"/>
              <w:rPr>
                <w:b/>
                <w:sz w:val="28"/>
              </w:rPr>
            </w:pPr>
            <w:r>
              <w:lastRenderedPageBreak/>
              <w:br w:type="page"/>
            </w:r>
            <w:r>
              <w:rPr>
                <w:b/>
                <w:sz w:val="28"/>
              </w:rPr>
              <w:t>B-III – Charakteristika studijního předmětu</w:t>
            </w:r>
          </w:p>
        </w:tc>
      </w:tr>
      <w:tr w:rsidR="009E7B04" w14:paraId="3FB707AE" w14:textId="77777777" w:rsidTr="009E7B04">
        <w:tc>
          <w:tcPr>
            <w:tcW w:w="3086" w:type="dxa"/>
            <w:tcBorders>
              <w:top w:val="double" w:sz="4" w:space="0" w:color="auto"/>
            </w:tcBorders>
            <w:shd w:val="clear" w:color="auto" w:fill="F7CAAC"/>
          </w:tcPr>
          <w:p w14:paraId="40E648BC" w14:textId="77777777" w:rsidR="009E7B04" w:rsidRDefault="009E7B04" w:rsidP="009E7B04">
            <w:pPr>
              <w:rPr>
                <w:b/>
              </w:rPr>
            </w:pPr>
            <w:r>
              <w:rPr>
                <w:b/>
              </w:rPr>
              <w:t>Název studijního předmětu</w:t>
            </w:r>
          </w:p>
        </w:tc>
        <w:tc>
          <w:tcPr>
            <w:tcW w:w="6769" w:type="dxa"/>
            <w:gridSpan w:val="7"/>
            <w:tcBorders>
              <w:top w:val="double" w:sz="4" w:space="0" w:color="auto"/>
            </w:tcBorders>
          </w:tcPr>
          <w:p w14:paraId="5D812D63" w14:textId="77777777" w:rsidR="009E7B04" w:rsidRDefault="009E7B04" w:rsidP="009E7B04">
            <w:pPr>
              <w:jc w:val="both"/>
            </w:pPr>
            <w:r>
              <w:t>Estetika 1</w:t>
            </w:r>
          </w:p>
        </w:tc>
      </w:tr>
      <w:tr w:rsidR="009E7B04" w14:paraId="2CD94BE7" w14:textId="77777777" w:rsidTr="009E7B04">
        <w:tc>
          <w:tcPr>
            <w:tcW w:w="3086" w:type="dxa"/>
            <w:shd w:val="clear" w:color="auto" w:fill="F7CAAC"/>
          </w:tcPr>
          <w:p w14:paraId="6BAE7A72" w14:textId="77777777" w:rsidR="009E7B04" w:rsidRDefault="009E7B04" w:rsidP="009E7B04">
            <w:pPr>
              <w:rPr>
                <w:b/>
              </w:rPr>
            </w:pPr>
            <w:r>
              <w:rPr>
                <w:b/>
              </w:rPr>
              <w:t>Typ předmětu</w:t>
            </w:r>
          </w:p>
        </w:tc>
        <w:tc>
          <w:tcPr>
            <w:tcW w:w="3406" w:type="dxa"/>
            <w:gridSpan w:val="4"/>
          </w:tcPr>
          <w:p w14:paraId="1F9C5842" w14:textId="77777777" w:rsidR="009E7B04" w:rsidRDefault="009E7B04" w:rsidP="009E7B04">
            <w:pPr>
              <w:jc w:val="both"/>
            </w:pPr>
            <w:r>
              <w:t>povinný</w:t>
            </w:r>
          </w:p>
        </w:tc>
        <w:tc>
          <w:tcPr>
            <w:tcW w:w="2695" w:type="dxa"/>
            <w:gridSpan w:val="2"/>
            <w:shd w:val="clear" w:color="auto" w:fill="F7CAAC"/>
          </w:tcPr>
          <w:p w14:paraId="4BF2A4BB" w14:textId="77777777" w:rsidR="009E7B04" w:rsidRDefault="009E7B04" w:rsidP="009E7B04">
            <w:pPr>
              <w:jc w:val="both"/>
            </w:pPr>
            <w:r>
              <w:rPr>
                <w:b/>
              </w:rPr>
              <w:t>doporučený ročník / semestr</w:t>
            </w:r>
          </w:p>
        </w:tc>
        <w:tc>
          <w:tcPr>
            <w:tcW w:w="668" w:type="dxa"/>
          </w:tcPr>
          <w:p w14:paraId="36A68216" w14:textId="77777777" w:rsidR="009E7B04" w:rsidRDefault="009E7B04" w:rsidP="009E7B04">
            <w:pPr>
              <w:jc w:val="both"/>
            </w:pPr>
            <w:r>
              <w:t>1/ZS</w:t>
            </w:r>
          </w:p>
        </w:tc>
      </w:tr>
      <w:tr w:rsidR="009E7B04" w14:paraId="258E1756" w14:textId="77777777" w:rsidTr="009E7B04">
        <w:tc>
          <w:tcPr>
            <w:tcW w:w="3086" w:type="dxa"/>
            <w:shd w:val="clear" w:color="auto" w:fill="F7CAAC"/>
          </w:tcPr>
          <w:p w14:paraId="2741A274" w14:textId="77777777" w:rsidR="009E7B04" w:rsidRDefault="009E7B04" w:rsidP="009E7B04">
            <w:pPr>
              <w:rPr>
                <w:b/>
              </w:rPr>
            </w:pPr>
            <w:r>
              <w:rPr>
                <w:b/>
              </w:rPr>
              <w:t>Rozsah studijního předmětu</w:t>
            </w:r>
          </w:p>
        </w:tc>
        <w:tc>
          <w:tcPr>
            <w:tcW w:w="1701" w:type="dxa"/>
            <w:gridSpan w:val="2"/>
          </w:tcPr>
          <w:p w14:paraId="1C020533" w14:textId="5FD02ACF" w:rsidR="009E7B04" w:rsidRDefault="009E7B04" w:rsidP="009E7B04">
            <w:pPr>
              <w:jc w:val="both"/>
            </w:pPr>
            <w:r>
              <w:t>13</w:t>
            </w:r>
            <w:r w:rsidR="00BC3F5F">
              <w:t xml:space="preserve"> </w:t>
            </w:r>
            <w:r>
              <w:t>p + 13</w:t>
            </w:r>
            <w:r w:rsidR="00BC3F5F">
              <w:t xml:space="preserve"> </w:t>
            </w:r>
            <w:r>
              <w:t>s</w:t>
            </w:r>
          </w:p>
        </w:tc>
        <w:tc>
          <w:tcPr>
            <w:tcW w:w="889" w:type="dxa"/>
            <w:shd w:val="clear" w:color="auto" w:fill="F7CAAC"/>
          </w:tcPr>
          <w:p w14:paraId="148E2CD4" w14:textId="77777777" w:rsidR="009E7B04" w:rsidRDefault="009E7B04" w:rsidP="009E7B04">
            <w:pPr>
              <w:jc w:val="both"/>
              <w:rPr>
                <w:b/>
              </w:rPr>
            </w:pPr>
            <w:r>
              <w:rPr>
                <w:b/>
              </w:rPr>
              <w:t xml:space="preserve">hod. </w:t>
            </w:r>
          </w:p>
        </w:tc>
        <w:tc>
          <w:tcPr>
            <w:tcW w:w="816" w:type="dxa"/>
          </w:tcPr>
          <w:p w14:paraId="2D5A7671" w14:textId="77777777" w:rsidR="009E7B04" w:rsidRDefault="009E7B04" w:rsidP="009E7B04">
            <w:pPr>
              <w:jc w:val="both"/>
            </w:pPr>
            <w:r>
              <w:t>26</w:t>
            </w:r>
          </w:p>
        </w:tc>
        <w:tc>
          <w:tcPr>
            <w:tcW w:w="2156" w:type="dxa"/>
            <w:shd w:val="clear" w:color="auto" w:fill="F7CAAC"/>
          </w:tcPr>
          <w:p w14:paraId="027E9416" w14:textId="77777777" w:rsidR="009E7B04" w:rsidRDefault="009E7B04" w:rsidP="009E7B04">
            <w:pPr>
              <w:jc w:val="both"/>
              <w:rPr>
                <w:b/>
              </w:rPr>
            </w:pPr>
            <w:r>
              <w:rPr>
                <w:b/>
              </w:rPr>
              <w:t>kreditů</w:t>
            </w:r>
          </w:p>
        </w:tc>
        <w:tc>
          <w:tcPr>
            <w:tcW w:w="1207" w:type="dxa"/>
            <w:gridSpan w:val="2"/>
          </w:tcPr>
          <w:p w14:paraId="4D03CAF6" w14:textId="77777777" w:rsidR="009E7B04" w:rsidRDefault="009E7B04" w:rsidP="009E7B04">
            <w:pPr>
              <w:jc w:val="both"/>
            </w:pPr>
            <w:r>
              <w:t>3</w:t>
            </w:r>
          </w:p>
        </w:tc>
      </w:tr>
      <w:tr w:rsidR="009E7B04" w14:paraId="44514900" w14:textId="77777777" w:rsidTr="009E7B04">
        <w:tc>
          <w:tcPr>
            <w:tcW w:w="3086" w:type="dxa"/>
            <w:shd w:val="clear" w:color="auto" w:fill="F7CAAC"/>
          </w:tcPr>
          <w:p w14:paraId="57221229" w14:textId="77777777" w:rsidR="009E7B04" w:rsidRDefault="009E7B04" w:rsidP="009E7B04">
            <w:pPr>
              <w:rPr>
                <w:b/>
                <w:sz w:val="22"/>
              </w:rPr>
            </w:pPr>
            <w:r>
              <w:rPr>
                <w:b/>
              </w:rPr>
              <w:t>Prerekvizity, korekvizity, ekvivalence</w:t>
            </w:r>
          </w:p>
        </w:tc>
        <w:tc>
          <w:tcPr>
            <w:tcW w:w="6769" w:type="dxa"/>
            <w:gridSpan w:val="7"/>
          </w:tcPr>
          <w:p w14:paraId="511F9984" w14:textId="77777777" w:rsidR="009E7B04" w:rsidRDefault="009E7B04" w:rsidP="009E7B04">
            <w:pPr>
              <w:jc w:val="both"/>
            </w:pPr>
          </w:p>
        </w:tc>
      </w:tr>
      <w:tr w:rsidR="009E7B04" w14:paraId="42D72526" w14:textId="77777777" w:rsidTr="009E7B04">
        <w:tc>
          <w:tcPr>
            <w:tcW w:w="3086" w:type="dxa"/>
            <w:shd w:val="clear" w:color="auto" w:fill="F7CAAC"/>
          </w:tcPr>
          <w:p w14:paraId="7D6A5BFD" w14:textId="77777777" w:rsidR="009E7B04" w:rsidRDefault="009E7B04" w:rsidP="009E7B04">
            <w:pPr>
              <w:rPr>
                <w:b/>
              </w:rPr>
            </w:pPr>
            <w:r>
              <w:rPr>
                <w:b/>
              </w:rPr>
              <w:t>Způsob ověření studijních výsledků</w:t>
            </w:r>
          </w:p>
        </w:tc>
        <w:tc>
          <w:tcPr>
            <w:tcW w:w="3406" w:type="dxa"/>
            <w:gridSpan w:val="4"/>
          </w:tcPr>
          <w:p w14:paraId="7457F4B0" w14:textId="77777777" w:rsidR="009E7B04" w:rsidRDefault="009E7B04" w:rsidP="009E7B04">
            <w:pPr>
              <w:jc w:val="both"/>
            </w:pPr>
            <w:r>
              <w:t>zkouška</w:t>
            </w:r>
          </w:p>
        </w:tc>
        <w:tc>
          <w:tcPr>
            <w:tcW w:w="2156" w:type="dxa"/>
            <w:shd w:val="clear" w:color="auto" w:fill="F7CAAC"/>
          </w:tcPr>
          <w:p w14:paraId="6D5306D6" w14:textId="77777777" w:rsidR="009E7B04" w:rsidRDefault="009E7B04" w:rsidP="009E7B04">
            <w:pPr>
              <w:jc w:val="both"/>
              <w:rPr>
                <w:b/>
              </w:rPr>
            </w:pPr>
            <w:r>
              <w:rPr>
                <w:b/>
              </w:rPr>
              <w:t>Forma výuky</w:t>
            </w:r>
          </w:p>
        </w:tc>
        <w:tc>
          <w:tcPr>
            <w:tcW w:w="1207" w:type="dxa"/>
            <w:gridSpan w:val="2"/>
          </w:tcPr>
          <w:p w14:paraId="253A262C" w14:textId="77777777" w:rsidR="009E7B04" w:rsidRDefault="009E7B04" w:rsidP="009E7B04">
            <w:pPr>
              <w:jc w:val="both"/>
            </w:pPr>
            <w:r>
              <w:t>přednáška, seminář</w:t>
            </w:r>
          </w:p>
        </w:tc>
      </w:tr>
      <w:tr w:rsidR="009E7B04" w14:paraId="40F1CF99" w14:textId="77777777" w:rsidTr="009E7B04">
        <w:tc>
          <w:tcPr>
            <w:tcW w:w="3086" w:type="dxa"/>
            <w:shd w:val="clear" w:color="auto" w:fill="F7CAAC"/>
          </w:tcPr>
          <w:p w14:paraId="52B9015D" w14:textId="77777777" w:rsidR="009E7B04" w:rsidRDefault="009E7B04" w:rsidP="009E7B04">
            <w:pPr>
              <w:rPr>
                <w:b/>
              </w:rPr>
            </w:pPr>
            <w:r>
              <w:rPr>
                <w:b/>
              </w:rPr>
              <w:t>Forma způsobu ověření studijních výsledků a další požadavky na studenta</w:t>
            </w:r>
          </w:p>
        </w:tc>
        <w:tc>
          <w:tcPr>
            <w:tcW w:w="6769" w:type="dxa"/>
            <w:gridSpan w:val="7"/>
            <w:tcBorders>
              <w:bottom w:val="nil"/>
            </w:tcBorders>
          </w:tcPr>
          <w:p w14:paraId="1E762F78" w14:textId="77777777" w:rsidR="009E7B04" w:rsidRDefault="009E7B04" w:rsidP="009E7B04">
            <w:pPr>
              <w:jc w:val="both"/>
            </w:pPr>
            <w:r w:rsidRPr="00B22FAD">
              <w:t>Zkouška kombinovaná</w:t>
            </w:r>
            <w:r>
              <w:t>.</w:t>
            </w:r>
          </w:p>
          <w:p w14:paraId="3707CA8A" w14:textId="77777777" w:rsidR="009E7B04" w:rsidRDefault="009E7B04" w:rsidP="009E7B04">
            <w:pPr>
              <w:jc w:val="both"/>
            </w:pPr>
            <w:r w:rsidRPr="00B22FAD">
              <w:t>80</w:t>
            </w:r>
            <w:r>
              <w:t xml:space="preserve"> %</w:t>
            </w:r>
            <w:r w:rsidRPr="00B22FAD">
              <w:t xml:space="preserve"> účasti na seminářích</w:t>
            </w:r>
            <w:r>
              <w:t>.</w:t>
            </w:r>
          </w:p>
        </w:tc>
      </w:tr>
      <w:tr w:rsidR="009E7B04" w14:paraId="3A777CDD" w14:textId="77777777" w:rsidTr="009E7B04">
        <w:trPr>
          <w:trHeight w:val="122"/>
        </w:trPr>
        <w:tc>
          <w:tcPr>
            <w:tcW w:w="9855" w:type="dxa"/>
            <w:gridSpan w:val="8"/>
            <w:tcBorders>
              <w:top w:val="nil"/>
            </w:tcBorders>
          </w:tcPr>
          <w:p w14:paraId="17B5F4A8" w14:textId="77777777" w:rsidR="009E7B04" w:rsidRDefault="009E7B04" w:rsidP="009E7B04"/>
        </w:tc>
      </w:tr>
      <w:tr w:rsidR="009E7B04" w14:paraId="58C66D75" w14:textId="77777777" w:rsidTr="009E7B04">
        <w:trPr>
          <w:trHeight w:val="197"/>
        </w:trPr>
        <w:tc>
          <w:tcPr>
            <w:tcW w:w="3086" w:type="dxa"/>
            <w:tcBorders>
              <w:top w:val="nil"/>
            </w:tcBorders>
            <w:shd w:val="clear" w:color="auto" w:fill="F7CAAC"/>
          </w:tcPr>
          <w:p w14:paraId="14FE0E18" w14:textId="77777777" w:rsidR="009E7B04" w:rsidRDefault="009E7B04" w:rsidP="009E7B04">
            <w:pPr>
              <w:rPr>
                <w:b/>
              </w:rPr>
            </w:pPr>
            <w:r>
              <w:rPr>
                <w:b/>
              </w:rPr>
              <w:t>Garant předmětu</w:t>
            </w:r>
          </w:p>
        </w:tc>
        <w:tc>
          <w:tcPr>
            <w:tcW w:w="6769" w:type="dxa"/>
            <w:gridSpan w:val="7"/>
            <w:tcBorders>
              <w:top w:val="nil"/>
            </w:tcBorders>
          </w:tcPr>
          <w:p w14:paraId="716F6018" w14:textId="77777777" w:rsidR="009E7B04" w:rsidRDefault="009E7B04" w:rsidP="009E7B04">
            <w:pPr>
              <w:jc w:val="both"/>
            </w:pPr>
            <w:r>
              <w:t>doc. PhDr. Miroslav Zelinský, CSc.</w:t>
            </w:r>
          </w:p>
        </w:tc>
      </w:tr>
      <w:tr w:rsidR="009E7B04" w14:paraId="3EFADCF8" w14:textId="77777777" w:rsidTr="009E7B04">
        <w:trPr>
          <w:trHeight w:val="243"/>
        </w:trPr>
        <w:tc>
          <w:tcPr>
            <w:tcW w:w="3086" w:type="dxa"/>
            <w:tcBorders>
              <w:top w:val="nil"/>
            </w:tcBorders>
            <w:shd w:val="clear" w:color="auto" w:fill="F7CAAC"/>
          </w:tcPr>
          <w:p w14:paraId="4F61FB58" w14:textId="77777777" w:rsidR="009E7B04" w:rsidRDefault="009E7B04" w:rsidP="009E7B04">
            <w:pPr>
              <w:rPr>
                <w:b/>
              </w:rPr>
            </w:pPr>
            <w:r>
              <w:rPr>
                <w:b/>
              </w:rPr>
              <w:t>Zapojení garanta do výuky předmětu</w:t>
            </w:r>
          </w:p>
        </w:tc>
        <w:tc>
          <w:tcPr>
            <w:tcW w:w="6769" w:type="dxa"/>
            <w:gridSpan w:val="7"/>
            <w:tcBorders>
              <w:top w:val="nil"/>
            </w:tcBorders>
          </w:tcPr>
          <w:p w14:paraId="7CF430A3" w14:textId="77777777" w:rsidR="009E7B04" w:rsidRDefault="009E7B04" w:rsidP="009E7B04">
            <w:pPr>
              <w:jc w:val="both"/>
            </w:pPr>
            <w:r>
              <w:t>100 %</w:t>
            </w:r>
          </w:p>
        </w:tc>
      </w:tr>
      <w:tr w:rsidR="009E7B04" w14:paraId="6BBCAF5D" w14:textId="77777777" w:rsidTr="009E7B04">
        <w:tc>
          <w:tcPr>
            <w:tcW w:w="3086" w:type="dxa"/>
            <w:shd w:val="clear" w:color="auto" w:fill="F7CAAC"/>
          </w:tcPr>
          <w:p w14:paraId="38FBE465" w14:textId="77777777" w:rsidR="009E7B04" w:rsidRDefault="009E7B04" w:rsidP="009E7B04">
            <w:pPr>
              <w:rPr>
                <w:b/>
              </w:rPr>
            </w:pPr>
            <w:r>
              <w:rPr>
                <w:b/>
              </w:rPr>
              <w:t>Vyučující</w:t>
            </w:r>
          </w:p>
        </w:tc>
        <w:tc>
          <w:tcPr>
            <w:tcW w:w="6769" w:type="dxa"/>
            <w:gridSpan w:val="7"/>
            <w:tcBorders>
              <w:bottom w:val="nil"/>
            </w:tcBorders>
          </w:tcPr>
          <w:p w14:paraId="3275C96A" w14:textId="77777777" w:rsidR="009E7B04" w:rsidRDefault="009E7B04" w:rsidP="009E7B04">
            <w:pPr>
              <w:jc w:val="both"/>
            </w:pPr>
            <w:r>
              <w:t>doc. PhDr. Miroslav Zelinský, CSc.</w:t>
            </w:r>
          </w:p>
        </w:tc>
      </w:tr>
      <w:tr w:rsidR="009E7B04" w14:paraId="642ACB24" w14:textId="77777777" w:rsidTr="009E7B04">
        <w:trPr>
          <w:trHeight w:val="210"/>
        </w:trPr>
        <w:tc>
          <w:tcPr>
            <w:tcW w:w="9855" w:type="dxa"/>
            <w:gridSpan w:val="8"/>
            <w:tcBorders>
              <w:top w:val="nil"/>
            </w:tcBorders>
          </w:tcPr>
          <w:p w14:paraId="40A0640B" w14:textId="77777777" w:rsidR="009E7B04" w:rsidRDefault="009E7B04" w:rsidP="009E7B04">
            <w:pPr>
              <w:jc w:val="both"/>
            </w:pPr>
          </w:p>
        </w:tc>
      </w:tr>
      <w:tr w:rsidR="009E7B04" w14:paraId="63503742" w14:textId="77777777" w:rsidTr="009E7B04">
        <w:tc>
          <w:tcPr>
            <w:tcW w:w="3086" w:type="dxa"/>
            <w:shd w:val="clear" w:color="auto" w:fill="F7CAAC"/>
          </w:tcPr>
          <w:p w14:paraId="58C0196A" w14:textId="77777777" w:rsidR="009E7B04" w:rsidRDefault="009E7B04" w:rsidP="009E7B04">
            <w:pPr>
              <w:jc w:val="both"/>
              <w:rPr>
                <w:b/>
              </w:rPr>
            </w:pPr>
            <w:r>
              <w:rPr>
                <w:b/>
              </w:rPr>
              <w:t>Stručná anotace předmětu</w:t>
            </w:r>
          </w:p>
        </w:tc>
        <w:tc>
          <w:tcPr>
            <w:tcW w:w="6769" w:type="dxa"/>
            <w:gridSpan w:val="7"/>
            <w:tcBorders>
              <w:bottom w:val="nil"/>
            </w:tcBorders>
          </w:tcPr>
          <w:p w14:paraId="5C9BE294" w14:textId="77777777" w:rsidR="009E7B04" w:rsidRDefault="009E7B04" w:rsidP="009E7B04">
            <w:pPr>
              <w:jc w:val="both"/>
            </w:pPr>
          </w:p>
        </w:tc>
      </w:tr>
      <w:tr w:rsidR="009E7B04" w14:paraId="31BE372A" w14:textId="77777777" w:rsidTr="009E7B04">
        <w:trPr>
          <w:trHeight w:val="3938"/>
        </w:trPr>
        <w:tc>
          <w:tcPr>
            <w:tcW w:w="9855" w:type="dxa"/>
            <w:gridSpan w:val="8"/>
            <w:tcBorders>
              <w:top w:val="nil"/>
              <w:bottom w:val="single" w:sz="12" w:space="0" w:color="auto"/>
            </w:tcBorders>
          </w:tcPr>
          <w:p w14:paraId="1764C39C" w14:textId="77777777" w:rsidR="009E7B04" w:rsidRDefault="009E7B04" w:rsidP="009E7B04">
            <w:pPr>
              <w:jc w:val="both"/>
            </w:pPr>
            <w:r w:rsidRPr="00B054EB">
              <w:t>Cílem</w:t>
            </w:r>
            <w:r w:rsidRPr="00197117">
              <w:t xml:space="preserve"> předmětu je seznámit studenty se základy estetiky jako obecné uměnovědy, s její historií a současným stavem. Naučit je orientovat se v rozmanitostech estetična, světa umění, přírody a artefaktů, seznámit je s pojmy v oblasti estetických kategorií, naučit prakticky uplatňovat získané vědomosti ve svém studijním oboru. Výuka se zaměřuje na stručnou historii, kategorie estetiky, vizuální estetiku. Student by měl porozumět obrazům v moderním a současném umění.</w:t>
            </w:r>
          </w:p>
          <w:p w14:paraId="0FB0E8FA" w14:textId="77777777" w:rsidR="009E7B04" w:rsidRPr="00DD312F" w:rsidRDefault="009E7B04" w:rsidP="009E7B04">
            <w:pPr>
              <w:jc w:val="both"/>
              <w:rPr>
                <w:sz w:val="12"/>
                <w:szCs w:val="12"/>
              </w:rPr>
            </w:pPr>
          </w:p>
          <w:p w14:paraId="76B83CE1" w14:textId="77777777" w:rsidR="009E7B04" w:rsidRPr="00DD312F" w:rsidRDefault="009E7B04" w:rsidP="00D3581F">
            <w:pPr>
              <w:numPr>
                <w:ilvl w:val="0"/>
                <w:numId w:val="23"/>
              </w:numPr>
              <w:jc w:val="both"/>
            </w:pPr>
            <w:r w:rsidRPr="00DD312F">
              <w:t>Co je to estetika a co je teorie umění?</w:t>
            </w:r>
          </w:p>
          <w:p w14:paraId="15046D77" w14:textId="77777777" w:rsidR="009E7B04" w:rsidRPr="00DD312F" w:rsidRDefault="009E7B04" w:rsidP="00D3581F">
            <w:pPr>
              <w:numPr>
                <w:ilvl w:val="0"/>
                <w:numId w:val="23"/>
              </w:numPr>
              <w:jc w:val="both"/>
            </w:pPr>
            <w:r w:rsidRPr="00DD312F">
              <w:t>Umění před uměním</w:t>
            </w:r>
            <w:r>
              <w:t>.</w:t>
            </w:r>
          </w:p>
          <w:p w14:paraId="65E82D18" w14:textId="77777777" w:rsidR="009E7B04" w:rsidRPr="00DD312F" w:rsidRDefault="009E7B04" w:rsidP="00D3581F">
            <w:pPr>
              <w:numPr>
                <w:ilvl w:val="0"/>
                <w:numId w:val="23"/>
              </w:numPr>
              <w:jc w:val="both"/>
            </w:pPr>
            <w:r w:rsidRPr="00DD312F">
              <w:t>Umění antiky a estetické myšlení</w:t>
            </w:r>
            <w:r>
              <w:t>.</w:t>
            </w:r>
          </w:p>
          <w:p w14:paraId="1716DAC5" w14:textId="77777777" w:rsidR="009E7B04" w:rsidRPr="00DD312F" w:rsidRDefault="009E7B04" w:rsidP="00D3581F">
            <w:pPr>
              <w:numPr>
                <w:ilvl w:val="0"/>
                <w:numId w:val="23"/>
              </w:numPr>
              <w:jc w:val="both"/>
            </w:pPr>
            <w:r w:rsidRPr="00DD312F">
              <w:t>Středověké umění, renesance a baroko</w:t>
            </w:r>
            <w:r>
              <w:t>.</w:t>
            </w:r>
          </w:p>
          <w:p w14:paraId="62D3845E" w14:textId="77777777" w:rsidR="009E7B04" w:rsidRPr="00DD312F" w:rsidRDefault="009E7B04" w:rsidP="00D3581F">
            <w:pPr>
              <w:numPr>
                <w:ilvl w:val="0"/>
                <w:numId w:val="23"/>
              </w:numPr>
              <w:jc w:val="both"/>
            </w:pPr>
            <w:r w:rsidRPr="00DD312F">
              <w:t>Osvícenství</w:t>
            </w:r>
            <w:r>
              <w:t>.</w:t>
            </w:r>
          </w:p>
          <w:p w14:paraId="6789EAF4" w14:textId="3F79CABF" w:rsidR="009E7B04" w:rsidRPr="00DD312F" w:rsidRDefault="009E7B04" w:rsidP="00D3581F">
            <w:pPr>
              <w:numPr>
                <w:ilvl w:val="0"/>
                <w:numId w:val="23"/>
              </w:numPr>
              <w:jc w:val="both"/>
            </w:pPr>
            <w:r w:rsidRPr="00DD312F">
              <w:t>Estetika 19. st</w:t>
            </w:r>
            <w:r w:rsidR="00667449">
              <w:t>oletí.</w:t>
            </w:r>
          </w:p>
          <w:p w14:paraId="3107868E" w14:textId="77777777" w:rsidR="009E7B04" w:rsidRPr="00DD312F" w:rsidRDefault="009E7B04" w:rsidP="00D3581F">
            <w:pPr>
              <w:numPr>
                <w:ilvl w:val="0"/>
                <w:numId w:val="23"/>
              </w:numPr>
              <w:jc w:val="both"/>
            </w:pPr>
            <w:r w:rsidRPr="00DD312F">
              <w:t>Estetika ošklivosti</w:t>
            </w:r>
            <w:r>
              <w:t>.</w:t>
            </w:r>
          </w:p>
          <w:p w14:paraId="08C1CF5B" w14:textId="77777777" w:rsidR="009E7B04" w:rsidRPr="00DD312F" w:rsidRDefault="009E7B04" w:rsidP="00D3581F">
            <w:pPr>
              <w:numPr>
                <w:ilvl w:val="0"/>
                <w:numId w:val="23"/>
              </w:numPr>
              <w:jc w:val="both"/>
            </w:pPr>
            <w:r w:rsidRPr="00DD312F">
              <w:t>Moderní směry estetického myšlení</w:t>
            </w:r>
            <w:r>
              <w:t>.</w:t>
            </w:r>
          </w:p>
          <w:p w14:paraId="0E3C7A67" w14:textId="77777777" w:rsidR="009E7B04" w:rsidRPr="00DD312F" w:rsidRDefault="009E7B04" w:rsidP="00D3581F">
            <w:pPr>
              <w:numPr>
                <w:ilvl w:val="0"/>
                <w:numId w:val="23"/>
              </w:numPr>
              <w:jc w:val="both"/>
            </w:pPr>
            <w:r w:rsidRPr="00DD312F">
              <w:t>Sémiotika</w:t>
            </w:r>
            <w:r>
              <w:t>.</w:t>
            </w:r>
          </w:p>
          <w:p w14:paraId="41307891" w14:textId="77777777" w:rsidR="009E7B04" w:rsidRPr="00DD312F" w:rsidRDefault="009E7B04" w:rsidP="00D3581F">
            <w:pPr>
              <w:numPr>
                <w:ilvl w:val="0"/>
                <w:numId w:val="23"/>
              </w:numPr>
              <w:jc w:val="both"/>
            </w:pPr>
            <w:r w:rsidRPr="00DD312F">
              <w:t>Strukturální estetika</w:t>
            </w:r>
            <w:r>
              <w:t>.</w:t>
            </w:r>
          </w:p>
          <w:p w14:paraId="7B8E2086" w14:textId="77777777" w:rsidR="009E7B04" w:rsidRPr="00DD312F" w:rsidRDefault="009E7B04" w:rsidP="00D3581F">
            <w:pPr>
              <w:numPr>
                <w:ilvl w:val="0"/>
                <w:numId w:val="23"/>
              </w:numPr>
              <w:jc w:val="both"/>
            </w:pPr>
            <w:r w:rsidRPr="00DD312F">
              <w:t>Neodarwinistická estetika</w:t>
            </w:r>
            <w:r>
              <w:t>.</w:t>
            </w:r>
          </w:p>
          <w:p w14:paraId="1682AA52" w14:textId="77777777" w:rsidR="009E7B04" w:rsidRPr="00DD312F" w:rsidRDefault="009E7B04" w:rsidP="00D3581F">
            <w:pPr>
              <w:numPr>
                <w:ilvl w:val="0"/>
                <w:numId w:val="23"/>
              </w:numPr>
              <w:jc w:val="both"/>
            </w:pPr>
            <w:r w:rsidRPr="00DD312F">
              <w:t>Estetika a kýč</w:t>
            </w:r>
            <w:r>
              <w:t>.</w:t>
            </w:r>
          </w:p>
          <w:p w14:paraId="2DCCC629" w14:textId="77777777" w:rsidR="009E7B04" w:rsidRDefault="009E7B04" w:rsidP="00D3581F">
            <w:pPr>
              <w:numPr>
                <w:ilvl w:val="0"/>
                <w:numId w:val="23"/>
              </w:numPr>
              <w:jc w:val="both"/>
            </w:pPr>
            <w:r w:rsidRPr="00DD312F">
              <w:t>Praktické využití estetiky</w:t>
            </w:r>
            <w:r>
              <w:t>.</w:t>
            </w:r>
          </w:p>
          <w:p w14:paraId="23DAD97B" w14:textId="77777777" w:rsidR="009E7B04" w:rsidRPr="00DD312F" w:rsidRDefault="009E7B04" w:rsidP="009E7B04">
            <w:pPr>
              <w:jc w:val="both"/>
              <w:rPr>
                <w:sz w:val="12"/>
                <w:szCs w:val="12"/>
              </w:rPr>
            </w:pPr>
          </w:p>
          <w:p w14:paraId="3512EA95" w14:textId="77777777" w:rsidR="009E7B04" w:rsidRDefault="009E7B04" w:rsidP="009E7B04">
            <w:pPr>
              <w:jc w:val="both"/>
            </w:pPr>
            <w:r>
              <w:t>S</w:t>
            </w:r>
            <w:r w:rsidRPr="00DD312F">
              <w:t>chopnost porozumět uměleckému dílu v různých uměleckých druzích a takové dílo interpretovat</w:t>
            </w:r>
            <w:r>
              <w:t>.</w:t>
            </w:r>
          </w:p>
        </w:tc>
      </w:tr>
      <w:tr w:rsidR="009E7B04" w14:paraId="4A63FEE9" w14:textId="77777777" w:rsidTr="009E7B04">
        <w:trPr>
          <w:trHeight w:val="265"/>
        </w:trPr>
        <w:tc>
          <w:tcPr>
            <w:tcW w:w="3653" w:type="dxa"/>
            <w:gridSpan w:val="2"/>
            <w:tcBorders>
              <w:top w:val="nil"/>
            </w:tcBorders>
            <w:shd w:val="clear" w:color="auto" w:fill="F7CAAC"/>
          </w:tcPr>
          <w:p w14:paraId="69570259" w14:textId="77777777" w:rsidR="009E7B04" w:rsidRDefault="009E7B04" w:rsidP="009E7B04">
            <w:pPr>
              <w:jc w:val="both"/>
            </w:pPr>
            <w:r>
              <w:rPr>
                <w:b/>
              </w:rPr>
              <w:t>Studijní literatura a studijní pomůcky</w:t>
            </w:r>
          </w:p>
        </w:tc>
        <w:tc>
          <w:tcPr>
            <w:tcW w:w="6202" w:type="dxa"/>
            <w:gridSpan w:val="6"/>
            <w:tcBorders>
              <w:top w:val="nil"/>
              <w:bottom w:val="nil"/>
            </w:tcBorders>
          </w:tcPr>
          <w:p w14:paraId="4A020419" w14:textId="77777777" w:rsidR="009E7B04" w:rsidRDefault="009E7B04" w:rsidP="009E7B04">
            <w:pPr>
              <w:jc w:val="both"/>
            </w:pPr>
          </w:p>
        </w:tc>
      </w:tr>
      <w:tr w:rsidR="009E7B04" w14:paraId="3EF5CB0F" w14:textId="77777777" w:rsidTr="009E7B04">
        <w:trPr>
          <w:trHeight w:val="1497"/>
        </w:trPr>
        <w:tc>
          <w:tcPr>
            <w:tcW w:w="9855" w:type="dxa"/>
            <w:gridSpan w:val="8"/>
            <w:tcBorders>
              <w:top w:val="nil"/>
            </w:tcBorders>
          </w:tcPr>
          <w:p w14:paraId="79370396" w14:textId="77777777" w:rsidR="009E7B04" w:rsidRPr="00111F9F" w:rsidRDefault="009E7B04" w:rsidP="009E7B04">
            <w:pPr>
              <w:pStyle w:val="Bezmezer"/>
              <w:rPr>
                <w:b/>
              </w:rPr>
            </w:pPr>
            <w:r w:rsidRPr="007314CC">
              <w:rPr>
                <w:b/>
              </w:rPr>
              <w:t>Povinná</w:t>
            </w:r>
          </w:p>
          <w:p w14:paraId="4E91949E" w14:textId="29D5B864" w:rsidR="009E7B04" w:rsidRDefault="009E7B04" w:rsidP="009E7B04">
            <w:pPr>
              <w:pStyle w:val="Bezmezer"/>
            </w:pPr>
            <w:r>
              <w:t xml:space="preserve">POSPÍŠIL, </w:t>
            </w:r>
            <w:hyperlink r:id="rId60" w:tgtFrame="_blank" w:history="1">
              <w:r w:rsidRPr="00B769BF">
                <w:t>Zdenek. </w:t>
              </w:r>
              <w:r w:rsidRPr="00B769BF">
                <w:rPr>
                  <w:i/>
                  <w:iCs/>
                </w:rPr>
                <w:t>Kaleidoskop estetiky</w:t>
              </w:r>
              <w:r>
                <w:t>. Olomouc: UP</w:t>
              </w:r>
              <w:r w:rsidR="0084408D">
                <w:t>,</w:t>
              </w:r>
              <w:r>
                <w:t xml:space="preserve"> 2006</w:t>
              </w:r>
              <w:r w:rsidRPr="00B769BF">
                <w:t>. ISBN 80-244-1480-0. </w:t>
              </w:r>
            </w:hyperlink>
          </w:p>
          <w:p w14:paraId="41FF4671" w14:textId="070F961E" w:rsidR="009E7B04" w:rsidRPr="00B769BF" w:rsidRDefault="009E7B04" w:rsidP="009E7B04">
            <w:pPr>
              <w:pStyle w:val="Bezmezer"/>
            </w:pPr>
            <w:r>
              <w:t xml:space="preserve">PROKOP, Dušan </w:t>
            </w:r>
            <w:r w:rsidRPr="009043C3">
              <w:rPr>
                <w:i/>
              </w:rPr>
              <w:t>Kultura.</w:t>
            </w:r>
            <w:r>
              <w:rPr>
                <w:i/>
              </w:rPr>
              <w:t xml:space="preserve"> </w:t>
            </w:r>
            <w:r w:rsidRPr="009043C3">
              <w:rPr>
                <w:i/>
              </w:rPr>
              <w:t>Estet</w:t>
            </w:r>
            <w:r>
              <w:rPr>
                <w:i/>
              </w:rPr>
              <w:t>ič</w:t>
            </w:r>
            <w:r w:rsidRPr="009043C3">
              <w:rPr>
                <w:i/>
              </w:rPr>
              <w:t>no.</w:t>
            </w:r>
            <w:r>
              <w:rPr>
                <w:i/>
              </w:rPr>
              <w:t xml:space="preserve"> </w:t>
            </w:r>
            <w:r w:rsidRPr="009043C3">
              <w:rPr>
                <w:i/>
              </w:rPr>
              <w:t>Umění.</w:t>
            </w:r>
            <w:r>
              <w:t xml:space="preserve"> Praha: Malá Skála</w:t>
            </w:r>
            <w:r w:rsidR="0084408D">
              <w:t>,</w:t>
            </w:r>
            <w:r>
              <w:t xml:space="preserve"> 2014. ISBN978-80-86776-12-5</w:t>
            </w:r>
          </w:p>
          <w:p w14:paraId="793E3D1B" w14:textId="7BFEC2CE" w:rsidR="009E7B04" w:rsidRDefault="009E7B04" w:rsidP="009E7B04">
            <w:pPr>
              <w:pStyle w:val="Bezmezer"/>
            </w:pPr>
            <w:r>
              <w:t xml:space="preserve">PTÁČKOVÁ, </w:t>
            </w:r>
            <w:hyperlink r:id="rId61" w:tgtFrame="_blank" w:history="1">
              <w:r w:rsidRPr="00B769BF">
                <w:t>Brigita</w:t>
              </w:r>
              <w:r>
                <w:t>. STIBRAL, Karel</w:t>
              </w:r>
              <w:r w:rsidRPr="00B769BF">
                <w:t>. </w:t>
              </w:r>
              <w:r w:rsidRPr="00B769BF">
                <w:rPr>
                  <w:i/>
                  <w:iCs/>
                </w:rPr>
                <w:t>Estetika na dlani</w:t>
              </w:r>
              <w:r>
                <w:t>. Olomouc: UP</w:t>
              </w:r>
              <w:r w:rsidR="0084408D">
                <w:t>,</w:t>
              </w:r>
              <w:r>
                <w:t xml:space="preserve"> 2002</w:t>
              </w:r>
              <w:r w:rsidRPr="00B769BF">
                <w:t>. ISBN 80-85839-79-2. </w:t>
              </w:r>
            </w:hyperlink>
          </w:p>
          <w:p w14:paraId="63BB2FC4" w14:textId="778444BB" w:rsidR="009E7B04" w:rsidRPr="00B769BF" w:rsidRDefault="009E7B04" w:rsidP="009E7B04">
            <w:pPr>
              <w:pStyle w:val="Bezmezer"/>
            </w:pPr>
            <w:r>
              <w:t xml:space="preserve">VANĚK, Jiří. </w:t>
            </w:r>
            <w:r w:rsidRPr="00111F9F">
              <w:rPr>
                <w:i/>
              </w:rPr>
              <w:t>Způsoby estetického vnímání.</w:t>
            </w:r>
            <w:r>
              <w:t xml:space="preserve"> </w:t>
            </w:r>
            <w:r w:rsidRPr="00111F9F">
              <w:t>Praha</w:t>
            </w:r>
            <w:r>
              <w:t>: Galerie Zdeněk Sklenář</w:t>
            </w:r>
            <w:r w:rsidR="0084408D">
              <w:t>,</w:t>
            </w:r>
            <w:r>
              <w:t xml:space="preserve"> 2009</w:t>
            </w:r>
            <w:r w:rsidRPr="00111F9F">
              <w:t>. ISBN978-80-904315-1-5</w:t>
            </w:r>
          </w:p>
          <w:p w14:paraId="1F244EE4" w14:textId="3365E732" w:rsidR="009E7B04" w:rsidRPr="00B769BF" w:rsidRDefault="009E7B04" w:rsidP="009E7B04">
            <w:pPr>
              <w:pStyle w:val="Bezmezer"/>
            </w:pPr>
            <w:r>
              <w:t>ZUSKA,</w:t>
            </w:r>
            <w:r w:rsidR="00C13A3F">
              <w:t xml:space="preserve"> </w:t>
            </w:r>
            <w:hyperlink r:id="rId62" w:tgtFrame="_blank" w:history="1">
              <w:r>
                <w:t>Vlastimil</w:t>
              </w:r>
              <w:r w:rsidRPr="00B769BF">
                <w:t>. </w:t>
              </w:r>
              <w:r>
                <w:rPr>
                  <w:i/>
                  <w:iCs/>
                </w:rPr>
                <w:t>Estetika. Úvod do součas</w:t>
              </w:r>
              <w:r w:rsidRPr="00B769BF">
                <w:rPr>
                  <w:i/>
                  <w:iCs/>
                </w:rPr>
                <w:t>nosti tradiční disciplíny</w:t>
              </w:r>
              <w:r w:rsidRPr="00B769BF">
                <w:t>. Praha</w:t>
              </w:r>
              <w:r>
                <w:t>: Triton</w:t>
              </w:r>
              <w:r w:rsidR="0084408D">
                <w:t>,</w:t>
              </w:r>
              <w:r>
                <w:t xml:space="preserve"> 2001</w:t>
              </w:r>
              <w:r w:rsidRPr="00B769BF">
                <w:t>. ISBN 80-7254-194-3. </w:t>
              </w:r>
            </w:hyperlink>
          </w:p>
          <w:p w14:paraId="4EF34EC1" w14:textId="77777777" w:rsidR="009E7B04" w:rsidRPr="00B769BF" w:rsidRDefault="009E7B04" w:rsidP="009E7B04">
            <w:pPr>
              <w:pStyle w:val="Bezmezer"/>
            </w:pPr>
            <w:r w:rsidRPr="007314CC">
              <w:rPr>
                <w:b/>
              </w:rPr>
              <w:t>Doporučená</w:t>
            </w:r>
          </w:p>
          <w:p w14:paraId="6721185B" w14:textId="4666BF6E" w:rsidR="009E7B04" w:rsidRPr="00B769BF" w:rsidRDefault="009E7B04" w:rsidP="009E7B04">
            <w:pPr>
              <w:pStyle w:val="Bezmezer"/>
            </w:pPr>
            <w:r w:rsidRPr="008D3472">
              <w:t>ECO</w:t>
            </w:r>
            <w:r>
              <w:t>,</w:t>
            </w:r>
            <w:r w:rsidRPr="008D3472">
              <w:t xml:space="preserve"> </w:t>
            </w:r>
            <w:hyperlink r:id="rId63" w:tgtFrame="_blank" w:history="1">
              <w:r w:rsidRPr="00B769BF">
                <w:t>Umberto. </w:t>
              </w:r>
              <w:r w:rsidRPr="00B769BF">
                <w:rPr>
                  <w:i/>
                  <w:iCs/>
                </w:rPr>
                <w:t>D</w:t>
              </w:r>
              <w:r>
                <w:rPr>
                  <w:i/>
                  <w:iCs/>
                </w:rPr>
                <w:t>ě</w:t>
              </w:r>
              <w:r w:rsidRPr="00B769BF">
                <w:rPr>
                  <w:i/>
                  <w:iCs/>
                </w:rPr>
                <w:t>jiny krásy</w:t>
              </w:r>
              <w:r w:rsidRPr="00B769BF">
                <w:t>. Praha</w:t>
              </w:r>
              <w:r>
                <w:t>: Argo</w:t>
              </w:r>
              <w:r w:rsidR="0084408D">
                <w:t>,</w:t>
              </w:r>
              <w:r>
                <w:t xml:space="preserve"> 2005</w:t>
              </w:r>
              <w:r w:rsidRPr="00B769BF">
                <w:t xml:space="preserve">. ISBN </w:t>
              </w:r>
              <w:r>
                <w:t>978-</w:t>
              </w:r>
              <w:r w:rsidRPr="00B769BF">
                <w:t>80-7203-677-7.</w:t>
              </w:r>
              <w:r>
                <w:t xml:space="preserve"> </w:t>
              </w:r>
              <w:r w:rsidRPr="00B769BF">
                <w:t> </w:t>
              </w:r>
            </w:hyperlink>
          </w:p>
          <w:p w14:paraId="7BB03784" w14:textId="6ECAC1B7" w:rsidR="009E7B04" w:rsidRDefault="009E7B04" w:rsidP="009E7B04">
            <w:pPr>
              <w:pStyle w:val="Bezmezer"/>
            </w:pPr>
            <w:r w:rsidRPr="008D3472">
              <w:t>ECO</w:t>
            </w:r>
            <w:r>
              <w:t>,</w:t>
            </w:r>
            <w:r w:rsidRPr="008D3472">
              <w:t xml:space="preserve"> </w:t>
            </w:r>
            <w:hyperlink r:id="rId64" w:tgtFrame="_blank" w:history="1">
              <w:r w:rsidRPr="00B769BF">
                <w:t>Umberto. </w:t>
              </w:r>
              <w:r w:rsidRPr="00B769BF">
                <w:rPr>
                  <w:i/>
                  <w:iCs/>
                </w:rPr>
                <w:t>Um</w:t>
              </w:r>
              <w:r>
                <w:rPr>
                  <w:i/>
                  <w:iCs/>
                </w:rPr>
                <w:t>ě</w:t>
              </w:r>
              <w:r w:rsidRPr="00B769BF">
                <w:rPr>
                  <w:i/>
                  <w:iCs/>
                </w:rPr>
                <w:t>ní a krása ve st</w:t>
              </w:r>
              <w:r>
                <w:rPr>
                  <w:i/>
                  <w:iCs/>
                </w:rPr>
                <w:t>ř</w:t>
              </w:r>
              <w:r w:rsidRPr="00B769BF">
                <w:rPr>
                  <w:i/>
                  <w:iCs/>
                </w:rPr>
                <w:t>edov</w:t>
              </w:r>
              <w:r>
                <w:rPr>
                  <w:i/>
                  <w:iCs/>
                </w:rPr>
                <w:t>ě</w:t>
              </w:r>
              <w:r w:rsidRPr="00B769BF">
                <w:rPr>
                  <w:i/>
                  <w:iCs/>
                </w:rPr>
                <w:t>ké estetice</w:t>
              </w:r>
              <w:r>
                <w:t>. Praha: Argo</w:t>
              </w:r>
              <w:r w:rsidR="0084408D">
                <w:t>,</w:t>
              </w:r>
              <w:r>
                <w:t xml:space="preserve"> 1998</w:t>
              </w:r>
              <w:r w:rsidRPr="00B769BF">
                <w:t>. ISBN 978-80-7203-892-3.</w:t>
              </w:r>
            </w:hyperlink>
          </w:p>
          <w:p w14:paraId="324EC8B4" w14:textId="737672C0" w:rsidR="009E7B04" w:rsidRPr="00B769BF" w:rsidRDefault="009E7B04" w:rsidP="009E7B04">
            <w:pPr>
              <w:pStyle w:val="Bezmezer"/>
            </w:pPr>
            <w:r>
              <w:t xml:space="preserve">ECO, Umberto. </w:t>
            </w:r>
            <w:r w:rsidRPr="009043C3">
              <w:rPr>
                <w:i/>
              </w:rPr>
              <w:t>Dějiny legendárních zemí a míst</w:t>
            </w:r>
            <w:r>
              <w:t xml:space="preserve"> Praha: Argo</w:t>
            </w:r>
            <w:r w:rsidR="0084408D">
              <w:t>,</w:t>
            </w:r>
            <w:r>
              <w:t xml:space="preserve"> 2017. ISBN 978-80-25709-0-85.</w:t>
            </w:r>
          </w:p>
          <w:p w14:paraId="1CB9FC5C" w14:textId="77777777" w:rsidR="009E7B04" w:rsidRDefault="009E7B04" w:rsidP="009E7B04">
            <w:pPr>
              <w:pStyle w:val="Bezmezer"/>
              <w:rPr>
                <w:ins w:id="157" w:author="Hana Ponížilová" w:date="2023-05-25T15:32:00Z"/>
              </w:rPr>
            </w:pPr>
            <w:r>
              <w:t xml:space="preserve">ECO, Umberto. </w:t>
            </w:r>
            <w:r w:rsidRPr="00121069">
              <w:rPr>
                <w:i/>
                <w:iCs/>
              </w:rPr>
              <w:t>Dějiny ošklivosti.</w:t>
            </w:r>
            <w:r w:rsidRPr="00B769BF">
              <w:t xml:space="preserve"> </w:t>
            </w:r>
            <w:r>
              <w:t>Praha: Argo</w:t>
            </w:r>
            <w:r w:rsidR="0084408D">
              <w:t>,</w:t>
            </w:r>
            <w:r>
              <w:t xml:space="preserve"> 2007. ISBN 978-80-7203-8930.</w:t>
            </w:r>
          </w:p>
          <w:p w14:paraId="13765DB6" w14:textId="74CB7DBA" w:rsidR="00170EC2" w:rsidRDefault="00170EC2" w:rsidP="009E7B04">
            <w:pPr>
              <w:pStyle w:val="Bezmezer"/>
            </w:pPr>
            <w:ins w:id="158" w:author="Hana Ponížilová" w:date="2023-05-25T15:32:00Z">
              <w:r w:rsidRPr="00170EC2">
                <w:t xml:space="preserve">KRATOCHVÍL, Petr, Dan MERTA a Klára PUČEROVÁ, </w:t>
              </w:r>
              <w:r w:rsidRPr="00667449">
                <w:rPr>
                  <w:i/>
                  <w:iCs/>
                </w:rPr>
                <w:t xml:space="preserve">ed. Estetika udržitelné architektury: The aesthetics of the sustainable architecture. </w:t>
              </w:r>
              <w:r w:rsidRPr="00170EC2">
                <w:t>Praha: Galerie Jaroslava Fragnera &amp; Architectura, 2020. ISBN 978-80-88161-12-7.</w:t>
              </w:r>
            </w:ins>
          </w:p>
        </w:tc>
      </w:tr>
    </w:tbl>
    <w:p w14:paraId="00E3FED0" w14:textId="77777777" w:rsidR="009E7B04" w:rsidRDefault="009E7B04"/>
    <w:p w14:paraId="55222886" w14:textId="77777777" w:rsidR="009E7B04" w:rsidRDefault="009E7B0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E7B04" w14:paraId="553B46D8" w14:textId="77777777" w:rsidTr="009E7B04">
        <w:tc>
          <w:tcPr>
            <w:tcW w:w="9855" w:type="dxa"/>
            <w:gridSpan w:val="8"/>
            <w:tcBorders>
              <w:bottom w:val="double" w:sz="4" w:space="0" w:color="auto"/>
            </w:tcBorders>
            <w:shd w:val="clear" w:color="auto" w:fill="BDD6EE"/>
          </w:tcPr>
          <w:p w14:paraId="520CEF0A" w14:textId="4C3CD773" w:rsidR="009E7B04" w:rsidRDefault="009E7B04" w:rsidP="009E7B04">
            <w:pPr>
              <w:jc w:val="both"/>
              <w:rPr>
                <w:b/>
                <w:sz w:val="28"/>
              </w:rPr>
            </w:pPr>
            <w:r>
              <w:lastRenderedPageBreak/>
              <w:br w:type="page"/>
            </w:r>
            <w:r>
              <w:rPr>
                <w:b/>
                <w:sz w:val="28"/>
              </w:rPr>
              <w:t>B-III – Charakteristika studijního předmětu</w:t>
            </w:r>
          </w:p>
        </w:tc>
      </w:tr>
      <w:tr w:rsidR="009E7B04" w14:paraId="17BCE957" w14:textId="77777777" w:rsidTr="009E7B04">
        <w:tc>
          <w:tcPr>
            <w:tcW w:w="3086" w:type="dxa"/>
            <w:tcBorders>
              <w:top w:val="double" w:sz="4" w:space="0" w:color="auto"/>
            </w:tcBorders>
            <w:shd w:val="clear" w:color="auto" w:fill="F7CAAC"/>
          </w:tcPr>
          <w:p w14:paraId="5E19C21B" w14:textId="77777777" w:rsidR="009E7B04" w:rsidRDefault="009E7B04" w:rsidP="009E7B04">
            <w:pPr>
              <w:rPr>
                <w:b/>
              </w:rPr>
            </w:pPr>
            <w:r>
              <w:rPr>
                <w:b/>
              </w:rPr>
              <w:t>Název studijního předmětu</w:t>
            </w:r>
          </w:p>
        </w:tc>
        <w:tc>
          <w:tcPr>
            <w:tcW w:w="6769" w:type="dxa"/>
            <w:gridSpan w:val="7"/>
            <w:tcBorders>
              <w:top w:val="double" w:sz="4" w:space="0" w:color="auto"/>
            </w:tcBorders>
          </w:tcPr>
          <w:p w14:paraId="1D386665" w14:textId="77777777" w:rsidR="009E7B04" w:rsidRDefault="009E7B04" w:rsidP="009E7B04">
            <w:pPr>
              <w:jc w:val="both"/>
            </w:pPr>
            <w:r>
              <w:t>Estetika 2</w:t>
            </w:r>
          </w:p>
        </w:tc>
      </w:tr>
      <w:tr w:rsidR="009E7B04" w14:paraId="1294CD5C" w14:textId="77777777" w:rsidTr="009E7B04">
        <w:tc>
          <w:tcPr>
            <w:tcW w:w="3086" w:type="dxa"/>
            <w:shd w:val="clear" w:color="auto" w:fill="F7CAAC"/>
          </w:tcPr>
          <w:p w14:paraId="45506E5F" w14:textId="77777777" w:rsidR="009E7B04" w:rsidRDefault="009E7B04" w:rsidP="009E7B04">
            <w:pPr>
              <w:rPr>
                <w:b/>
              </w:rPr>
            </w:pPr>
            <w:r>
              <w:rPr>
                <w:b/>
              </w:rPr>
              <w:t>Typ předmětu</w:t>
            </w:r>
          </w:p>
        </w:tc>
        <w:tc>
          <w:tcPr>
            <w:tcW w:w="3406" w:type="dxa"/>
            <w:gridSpan w:val="4"/>
          </w:tcPr>
          <w:p w14:paraId="39A6FC18" w14:textId="77777777" w:rsidR="009E7B04" w:rsidRDefault="009E7B04" w:rsidP="009E7B04">
            <w:pPr>
              <w:jc w:val="both"/>
            </w:pPr>
            <w:r>
              <w:t>povinný</w:t>
            </w:r>
          </w:p>
        </w:tc>
        <w:tc>
          <w:tcPr>
            <w:tcW w:w="2695" w:type="dxa"/>
            <w:gridSpan w:val="2"/>
            <w:shd w:val="clear" w:color="auto" w:fill="F7CAAC"/>
          </w:tcPr>
          <w:p w14:paraId="5621E66E" w14:textId="77777777" w:rsidR="009E7B04" w:rsidRDefault="009E7B04" w:rsidP="009E7B04">
            <w:pPr>
              <w:jc w:val="both"/>
            </w:pPr>
            <w:r>
              <w:rPr>
                <w:b/>
              </w:rPr>
              <w:t>doporučený ročník / semestr</w:t>
            </w:r>
          </w:p>
        </w:tc>
        <w:tc>
          <w:tcPr>
            <w:tcW w:w="668" w:type="dxa"/>
          </w:tcPr>
          <w:p w14:paraId="6D91EF43" w14:textId="77777777" w:rsidR="009E7B04" w:rsidRDefault="009E7B04" w:rsidP="009E7B04">
            <w:pPr>
              <w:jc w:val="both"/>
            </w:pPr>
            <w:r>
              <w:t>1/LS</w:t>
            </w:r>
          </w:p>
        </w:tc>
      </w:tr>
      <w:tr w:rsidR="009E7B04" w14:paraId="0C20C650" w14:textId="77777777" w:rsidTr="009E7B04">
        <w:tc>
          <w:tcPr>
            <w:tcW w:w="3086" w:type="dxa"/>
            <w:shd w:val="clear" w:color="auto" w:fill="F7CAAC"/>
          </w:tcPr>
          <w:p w14:paraId="71970B2D" w14:textId="77777777" w:rsidR="009E7B04" w:rsidRDefault="009E7B04" w:rsidP="009E7B04">
            <w:pPr>
              <w:rPr>
                <w:b/>
              </w:rPr>
            </w:pPr>
            <w:r>
              <w:rPr>
                <w:b/>
              </w:rPr>
              <w:t>Rozsah studijního předmětu</w:t>
            </w:r>
          </w:p>
        </w:tc>
        <w:tc>
          <w:tcPr>
            <w:tcW w:w="1701" w:type="dxa"/>
            <w:gridSpan w:val="2"/>
          </w:tcPr>
          <w:p w14:paraId="4A94A57F" w14:textId="3CB66C5E" w:rsidR="009E7B04" w:rsidRDefault="009E7B04" w:rsidP="009E7B04">
            <w:pPr>
              <w:jc w:val="both"/>
            </w:pPr>
            <w:r>
              <w:t>13</w:t>
            </w:r>
            <w:r w:rsidR="00BC3F5F">
              <w:t xml:space="preserve"> </w:t>
            </w:r>
            <w:r>
              <w:t>p + 13</w:t>
            </w:r>
            <w:r w:rsidR="00BC3F5F">
              <w:t xml:space="preserve"> </w:t>
            </w:r>
            <w:r>
              <w:t>s</w:t>
            </w:r>
          </w:p>
        </w:tc>
        <w:tc>
          <w:tcPr>
            <w:tcW w:w="889" w:type="dxa"/>
            <w:shd w:val="clear" w:color="auto" w:fill="F7CAAC"/>
          </w:tcPr>
          <w:p w14:paraId="439DE58F" w14:textId="77777777" w:rsidR="009E7B04" w:rsidRDefault="009E7B04" w:rsidP="009E7B04">
            <w:pPr>
              <w:jc w:val="both"/>
              <w:rPr>
                <w:b/>
              </w:rPr>
            </w:pPr>
            <w:r>
              <w:rPr>
                <w:b/>
              </w:rPr>
              <w:t xml:space="preserve">hod. </w:t>
            </w:r>
          </w:p>
        </w:tc>
        <w:tc>
          <w:tcPr>
            <w:tcW w:w="816" w:type="dxa"/>
          </w:tcPr>
          <w:p w14:paraId="1B7C726C" w14:textId="77777777" w:rsidR="009E7B04" w:rsidRDefault="009E7B04" w:rsidP="009E7B04">
            <w:pPr>
              <w:jc w:val="both"/>
            </w:pPr>
            <w:r>
              <w:t>26</w:t>
            </w:r>
          </w:p>
        </w:tc>
        <w:tc>
          <w:tcPr>
            <w:tcW w:w="2156" w:type="dxa"/>
            <w:shd w:val="clear" w:color="auto" w:fill="F7CAAC"/>
          </w:tcPr>
          <w:p w14:paraId="103E5A0D" w14:textId="77777777" w:rsidR="009E7B04" w:rsidRDefault="009E7B04" w:rsidP="009E7B04">
            <w:pPr>
              <w:jc w:val="both"/>
              <w:rPr>
                <w:b/>
              </w:rPr>
            </w:pPr>
            <w:r>
              <w:rPr>
                <w:b/>
              </w:rPr>
              <w:t>kreditů</w:t>
            </w:r>
          </w:p>
        </w:tc>
        <w:tc>
          <w:tcPr>
            <w:tcW w:w="1207" w:type="dxa"/>
            <w:gridSpan w:val="2"/>
          </w:tcPr>
          <w:p w14:paraId="43115CC5" w14:textId="77777777" w:rsidR="009E7B04" w:rsidRDefault="009E7B04" w:rsidP="009E7B04">
            <w:pPr>
              <w:jc w:val="both"/>
            </w:pPr>
            <w:r>
              <w:t>3</w:t>
            </w:r>
          </w:p>
        </w:tc>
      </w:tr>
      <w:tr w:rsidR="009E7B04" w14:paraId="582D26D8" w14:textId="77777777" w:rsidTr="009E7B04">
        <w:tc>
          <w:tcPr>
            <w:tcW w:w="3086" w:type="dxa"/>
            <w:shd w:val="clear" w:color="auto" w:fill="F7CAAC"/>
          </w:tcPr>
          <w:p w14:paraId="6064AF3F" w14:textId="77777777" w:rsidR="009E7B04" w:rsidRDefault="009E7B04" w:rsidP="009E7B04">
            <w:pPr>
              <w:rPr>
                <w:b/>
                <w:sz w:val="22"/>
              </w:rPr>
            </w:pPr>
            <w:r>
              <w:rPr>
                <w:b/>
              </w:rPr>
              <w:t>Prerekvizity, korekvizity, ekvivalence</w:t>
            </w:r>
          </w:p>
        </w:tc>
        <w:tc>
          <w:tcPr>
            <w:tcW w:w="6769" w:type="dxa"/>
            <w:gridSpan w:val="7"/>
          </w:tcPr>
          <w:p w14:paraId="11A3E8F8" w14:textId="77777777" w:rsidR="009E7B04" w:rsidRDefault="009E7B04" w:rsidP="009E7B04">
            <w:pPr>
              <w:jc w:val="both"/>
            </w:pPr>
          </w:p>
        </w:tc>
      </w:tr>
      <w:tr w:rsidR="009E7B04" w14:paraId="10C56695" w14:textId="77777777" w:rsidTr="009E7B04">
        <w:tc>
          <w:tcPr>
            <w:tcW w:w="3086" w:type="dxa"/>
            <w:shd w:val="clear" w:color="auto" w:fill="F7CAAC"/>
          </w:tcPr>
          <w:p w14:paraId="57380183" w14:textId="77777777" w:rsidR="009E7B04" w:rsidRDefault="009E7B04" w:rsidP="009E7B04">
            <w:pPr>
              <w:rPr>
                <w:b/>
              </w:rPr>
            </w:pPr>
            <w:r>
              <w:rPr>
                <w:b/>
              </w:rPr>
              <w:t>Způsob ověření studijních výsledků</w:t>
            </w:r>
          </w:p>
        </w:tc>
        <w:tc>
          <w:tcPr>
            <w:tcW w:w="3406" w:type="dxa"/>
            <w:gridSpan w:val="4"/>
          </w:tcPr>
          <w:p w14:paraId="1A9EDEA7" w14:textId="77777777" w:rsidR="009E7B04" w:rsidRDefault="009E7B04" w:rsidP="009E7B04">
            <w:pPr>
              <w:jc w:val="both"/>
            </w:pPr>
            <w:r>
              <w:t>zkouška</w:t>
            </w:r>
          </w:p>
        </w:tc>
        <w:tc>
          <w:tcPr>
            <w:tcW w:w="2156" w:type="dxa"/>
            <w:shd w:val="clear" w:color="auto" w:fill="F7CAAC"/>
          </w:tcPr>
          <w:p w14:paraId="5BD05AE6" w14:textId="77777777" w:rsidR="009E7B04" w:rsidRDefault="009E7B04" w:rsidP="009E7B04">
            <w:pPr>
              <w:jc w:val="both"/>
              <w:rPr>
                <w:b/>
              </w:rPr>
            </w:pPr>
            <w:r>
              <w:rPr>
                <w:b/>
              </w:rPr>
              <w:t>Forma výuky</w:t>
            </w:r>
          </w:p>
        </w:tc>
        <w:tc>
          <w:tcPr>
            <w:tcW w:w="1207" w:type="dxa"/>
            <w:gridSpan w:val="2"/>
          </w:tcPr>
          <w:p w14:paraId="633C062A" w14:textId="77777777" w:rsidR="009E7B04" w:rsidRDefault="009E7B04" w:rsidP="009E7B04">
            <w:pPr>
              <w:jc w:val="both"/>
            </w:pPr>
            <w:r>
              <w:t>přednáška, seminář</w:t>
            </w:r>
          </w:p>
        </w:tc>
      </w:tr>
      <w:tr w:rsidR="009E7B04" w14:paraId="38D9D0EB" w14:textId="77777777" w:rsidTr="009E7B04">
        <w:tc>
          <w:tcPr>
            <w:tcW w:w="3086" w:type="dxa"/>
            <w:shd w:val="clear" w:color="auto" w:fill="F7CAAC"/>
          </w:tcPr>
          <w:p w14:paraId="7FFD1620" w14:textId="77777777" w:rsidR="009E7B04" w:rsidRDefault="009E7B04" w:rsidP="009E7B04">
            <w:pPr>
              <w:rPr>
                <w:b/>
              </w:rPr>
            </w:pPr>
            <w:r>
              <w:rPr>
                <w:b/>
              </w:rPr>
              <w:t>Forma způsobu ověření studijních výsledků a další požadavky na studenta</w:t>
            </w:r>
          </w:p>
        </w:tc>
        <w:tc>
          <w:tcPr>
            <w:tcW w:w="6769" w:type="dxa"/>
            <w:gridSpan w:val="7"/>
            <w:tcBorders>
              <w:bottom w:val="nil"/>
            </w:tcBorders>
          </w:tcPr>
          <w:p w14:paraId="2B46CC14" w14:textId="77777777" w:rsidR="009E7B04" w:rsidRDefault="009E7B04" w:rsidP="009E7B04">
            <w:pPr>
              <w:jc w:val="both"/>
            </w:pPr>
            <w:r>
              <w:t xml:space="preserve">Kombinovaná zkouška. </w:t>
            </w:r>
          </w:p>
          <w:p w14:paraId="560FD7E2" w14:textId="77777777" w:rsidR="009E7B04" w:rsidRDefault="009E7B04" w:rsidP="009E7B04">
            <w:pPr>
              <w:jc w:val="both"/>
            </w:pPr>
            <w:r>
              <w:t>80 % účast na seminářích.</w:t>
            </w:r>
          </w:p>
        </w:tc>
      </w:tr>
      <w:tr w:rsidR="009E7B04" w14:paraId="3EF8EE0D" w14:textId="77777777" w:rsidTr="009E7B04">
        <w:trPr>
          <w:trHeight w:val="264"/>
        </w:trPr>
        <w:tc>
          <w:tcPr>
            <w:tcW w:w="9855" w:type="dxa"/>
            <w:gridSpan w:val="8"/>
            <w:tcBorders>
              <w:top w:val="nil"/>
            </w:tcBorders>
          </w:tcPr>
          <w:p w14:paraId="17309CB8" w14:textId="77777777" w:rsidR="009E7B04" w:rsidRDefault="009E7B04" w:rsidP="009E7B04"/>
        </w:tc>
      </w:tr>
      <w:tr w:rsidR="009E7B04" w14:paraId="63F22BA4" w14:textId="77777777" w:rsidTr="009E7B04">
        <w:trPr>
          <w:trHeight w:val="197"/>
        </w:trPr>
        <w:tc>
          <w:tcPr>
            <w:tcW w:w="3086" w:type="dxa"/>
            <w:tcBorders>
              <w:top w:val="nil"/>
            </w:tcBorders>
            <w:shd w:val="clear" w:color="auto" w:fill="F7CAAC"/>
          </w:tcPr>
          <w:p w14:paraId="6ED12CD4" w14:textId="77777777" w:rsidR="009E7B04" w:rsidRDefault="009E7B04" w:rsidP="009E7B04">
            <w:pPr>
              <w:rPr>
                <w:b/>
              </w:rPr>
            </w:pPr>
            <w:r>
              <w:rPr>
                <w:b/>
              </w:rPr>
              <w:t>Garant předmětu</w:t>
            </w:r>
          </w:p>
        </w:tc>
        <w:tc>
          <w:tcPr>
            <w:tcW w:w="6769" w:type="dxa"/>
            <w:gridSpan w:val="7"/>
            <w:tcBorders>
              <w:top w:val="nil"/>
            </w:tcBorders>
          </w:tcPr>
          <w:p w14:paraId="69B1C57D" w14:textId="77777777" w:rsidR="009E7B04" w:rsidRDefault="009E7B04" w:rsidP="009E7B04">
            <w:pPr>
              <w:jc w:val="both"/>
            </w:pPr>
            <w:r>
              <w:t>doc. PhDr. Miroslav Zelinský, CSc.</w:t>
            </w:r>
          </w:p>
        </w:tc>
      </w:tr>
      <w:tr w:rsidR="009E7B04" w14:paraId="6C008972" w14:textId="77777777" w:rsidTr="009E7B04">
        <w:trPr>
          <w:trHeight w:val="243"/>
        </w:trPr>
        <w:tc>
          <w:tcPr>
            <w:tcW w:w="3086" w:type="dxa"/>
            <w:tcBorders>
              <w:top w:val="nil"/>
            </w:tcBorders>
            <w:shd w:val="clear" w:color="auto" w:fill="F7CAAC"/>
          </w:tcPr>
          <w:p w14:paraId="5C812D9C" w14:textId="77777777" w:rsidR="009E7B04" w:rsidRDefault="009E7B04" w:rsidP="009E7B04">
            <w:pPr>
              <w:rPr>
                <w:b/>
              </w:rPr>
            </w:pPr>
            <w:r>
              <w:rPr>
                <w:b/>
              </w:rPr>
              <w:t>Zapojení garanta do výuky předmětu</w:t>
            </w:r>
          </w:p>
        </w:tc>
        <w:tc>
          <w:tcPr>
            <w:tcW w:w="6769" w:type="dxa"/>
            <w:gridSpan w:val="7"/>
            <w:tcBorders>
              <w:top w:val="nil"/>
            </w:tcBorders>
          </w:tcPr>
          <w:p w14:paraId="62BF9D40" w14:textId="77777777" w:rsidR="009E7B04" w:rsidRDefault="009E7B04" w:rsidP="009E7B04">
            <w:pPr>
              <w:jc w:val="both"/>
            </w:pPr>
            <w:r>
              <w:t>100 %</w:t>
            </w:r>
          </w:p>
        </w:tc>
      </w:tr>
      <w:tr w:rsidR="009E7B04" w14:paraId="2AA5AF90" w14:textId="77777777" w:rsidTr="009E7B04">
        <w:tc>
          <w:tcPr>
            <w:tcW w:w="3086" w:type="dxa"/>
            <w:shd w:val="clear" w:color="auto" w:fill="F7CAAC"/>
          </w:tcPr>
          <w:p w14:paraId="6BA5DB83" w14:textId="77777777" w:rsidR="009E7B04" w:rsidRDefault="009E7B04" w:rsidP="009E7B04">
            <w:pPr>
              <w:rPr>
                <w:b/>
              </w:rPr>
            </w:pPr>
            <w:r>
              <w:rPr>
                <w:b/>
              </w:rPr>
              <w:t>Vyučující</w:t>
            </w:r>
          </w:p>
        </w:tc>
        <w:tc>
          <w:tcPr>
            <w:tcW w:w="6769" w:type="dxa"/>
            <w:gridSpan w:val="7"/>
            <w:tcBorders>
              <w:bottom w:val="nil"/>
            </w:tcBorders>
          </w:tcPr>
          <w:p w14:paraId="54E32F98" w14:textId="77777777" w:rsidR="009E7B04" w:rsidRDefault="009E7B04" w:rsidP="009E7B04">
            <w:pPr>
              <w:jc w:val="both"/>
            </w:pPr>
            <w:r>
              <w:t>doc. PhDr. Miroslav Zelinský, CSc.</w:t>
            </w:r>
          </w:p>
        </w:tc>
      </w:tr>
      <w:tr w:rsidR="009E7B04" w14:paraId="718E2E35" w14:textId="77777777" w:rsidTr="009E7B04">
        <w:trPr>
          <w:trHeight w:val="182"/>
        </w:trPr>
        <w:tc>
          <w:tcPr>
            <w:tcW w:w="9855" w:type="dxa"/>
            <w:gridSpan w:val="8"/>
            <w:tcBorders>
              <w:top w:val="nil"/>
            </w:tcBorders>
          </w:tcPr>
          <w:p w14:paraId="314CFCE2" w14:textId="77777777" w:rsidR="009E7B04" w:rsidRDefault="009E7B04" w:rsidP="009E7B04">
            <w:pPr>
              <w:jc w:val="both"/>
            </w:pPr>
          </w:p>
        </w:tc>
      </w:tr>
      <w:tr w:rsidR="009E7B04" w14:paraId="4238FC94" w14:textId="77777777" w:rsidTr="009E7B04">
        <w:tc>
          <w:tcPr>
            <w:tcW w:w="3086" w:type="dxa"/>
            <w:shd w:val="clear" w:color="auto" w:fill="F7CAAC"/>
          </w:tcPr>
          <w:p w14:paraId="768FABB9" w14:textId="77777777" w:rsidR="009E7B04" w:rsidRDefault="009E7B04" w:rsidP="009E7B04">
            <w:pPr>
              <w:jc w:val="both"/>
              <w:rPr>
                <w:b/>
              </w:rPr>
            </w:pPr>
            <w:r>
              <w:rPr>
                <w:b/>
              </w:rPr>
              <w:t>Stručná anotace předmětu</w:t>
            </w:r>
          </w:p>
        </w:tc>
        <w:tc>
          <w:tcPr>
            <w:tcW w:w="6769" w:type="dxa"/>
            <w:gridSpan w:val="7"/>
            <w:tcBorders>
              <w:bottom w:val="nil"/>
            </w:tcBorders>
          </w:tcPr>
          <w:p w14:paraId="00BBDDCF" w14:textId="77777777" w:rsidR="009E7B04" w:rsidRDefault="009E7B04" w:rsidP="009E7B04">
            <w:pPr>
              <w:jc w:val="both"/>
            </w:pPr>
          </w:p>
        </w:tc>
      </w:tr>
      <w:tr w:rsidR="009E7B04" w14:paraId="3AAF7814" w14:textId="77777777" w:rsidTr="003C3AEF">
        <w:trPr>
          <w:trHeight w:val="3804"/>
        </w:trPr>
        <w:tc>
          <w:tcPr>
            <w:tcW w:w="9855" w:type="dxa"/>
            <w:gridSpan w:val="8"/>
            <w:tcBorders>
              <w:top w:val="nil"/>
              <w:bottom w:val="single" w:sz="12" w:space="0" w:color="auto"/>
            </w:tcBorders>
          </w:tcPr>
          <w:p w14:paraId="4132819B" w14:textId="234181DC" w:rsidR="009E7B04" w:rsidRDefault="009E7B04" w:rsidP="00107370">
            <w:pPr>
              <w:spacing w:after="120"/>
              <w:jc w:val="both"/>
              <w:rPr>
                <w:shd w:val="clear" w:color="auto" w:fill="FFFFFF"/>
              </w:rPr>
            </w:pPr>
            <w:r w:rsidRPr="00B053A2">
              <w:rPr>
                <w:shd w:val="clear" w:color="auto" w:fill="FFFFFF"/>
              </w:rPr>
              <w:t>Cílem</w:t>
            </w:r>
            <w:r>
              <w:rPr>
                <w:shd w:val="clear" w:color="auto" w:fill="FFFFFF"/>
              </w:rPr>
              <w:t xml:space="preserve"> je naučit studenta orientovat se ve vizuální estetice, v otázkách krásy a ošklivosti, znát znaky a symboly, malířský a sochařský portrét. </w:t>
            </w:r>
          </w:p>
          <w:p w14:paraId="0A075C1F" w14:textId="77777777" w:rsidR="009E7B04" w:rsidRPr="00E151F7" w:rsidRDefault="009E7B04" w:rsidP="00D3581F">
            <w:pPr>
              <w:pStyle w:val="Odstavecseseznamem"/>
              <w:numPr>
                <w:ilvl w:val="0"/>
                <w:numId w:val="24"/>
              </w:numPr>
              <w:spacing w:after="160" w:line="259" w:lineRule="auto"/>
              <w:jc w:val="both"/>
            </w:pPr>
            <w:r w:rsidRPr="00E151F7">
              <w:t>Aktuální tendence v estetickém myšlení</w:t>
            </w:r>
          </w:p>
          <w:p w14:paraId="5765B78D" w14:textId="77777777" w:rsidR="009E7B04" w:rsidRPr="00E151F7" w:rsidRDefault="009E7B04" w:rsidP="00D3581F">
            <w:pPr>
              <w:pStyle w:val="Odstavecseseznamem"/>
              <w:numPr>
                <w:ilvl w:val="0"/>
                <w:numId w:val="24"/>
              </w:numPr>
              <w:jc w:val="both"/>
            </w:pPr>
            <w:r w:rsidRPr="00E151F7">
              <w:t>Estetika přírody a člověka</w:t>
            </w:r>
          </w:p>
          <w:p w14:paraId="743F6F17" w14:textId="77777777" w:rsidR="009E7B04" w:rsidRPr="00E151F7" w:rsidRDefault="009E7B04" w:rsidP="00D3581F">
            <w:pPr>
              <w:pStyle w:val="Odstavecseseznamem"/>
              <w:numPr>
                <w:ilvl w:val="0"/>
                <w:numId w:val="24"/>
              </w:numPr>
              <w:jc w:val="both"/>
            </w:pPr>
            <w:r w:rsidRPr="00E151F7">
              <w:t>Člověk jako estetický objekt, historicky i aktuálně</w:t>
            </w:r>
          </w:p>
          <w:p w14:paraId="4095C183" w14:textId="77777777" w:rsidR="009E7B04" w:rsidRPr="00E151F7" w:rsidRDefault="009E7B04" w:rsidP="00D3581F">
            <w:pPr>
              <w:pStyle w:val="Odstavecseseznamem"/>
              <w:numPr>
                <w:ilvl w:val="0"/>
                <w:numId w:val="24"/>
              </w:numPr>
              <w:jc w:val="both"/>
            </w:pPr>
            <w:r w:rsidRPr="00E151F7">
              <w:t>Antropocentrismus v estetickém myšlení</w:t>
            </w:r>
          </w:p>
          <w:p w14:paraId="4C2D97AE" w14:textId="77777777" w:rsidR="009E7B04" w:rsidRPr="00E151F7" w:rsidRDefault="009E7B04" w:rsidP="00D3581F">
            <w:pPr>
              <w:pStyle w:val="Odstavecseseznamem"/>
              <w:numPr>
                <w:ilvl w:val="0"/>
                <w:numId w:val="24"/>
              </w:numPr>
              <w:jc w:val="both"/>
            </w:pPr>
            <w:r w:rsidRPr="00E151F7">
              <w:t>Praktická estetika – možnosti interpretace</w:t>
            </w:r>
          </w:p>
          <w:p w14:paraId="0C20C6EE" w14:textId="77777777" w:rsidR="009E7B04" w:rsidRPr="00E151F7" w:rsidRDefault="009E7B04" w:rsidP="00D3581F">
            <w:pPr>
              <w:pStyle w:val="Odstavecseseznamem"/>
              <w:numPr>
                <w:ilvl w:val="0"/>
                <w:numId w:val="24"/>
              </w:numPr>
              <w:jc w:val="both"/>
            </w:pPr>
            <w:r w:rsidRPr="00E151F7">
              <w:t>Estetika užitého umění</w:t>
            </w:r>
          </w:p>
          <w:p w14:paraId="607C4E55" w14:textId="77777777" w:rsidR="009E7B04" w:rsidRPr="00E151F7" w:rsidRDefault="009E7B04" w:rsidP="00D3581F">
            <w:pPr>
              <w:pStyle w:val="Odstavecseseznamem"/>
              <w:numPr>
                <w:ilvl w:val="0"/>
                <w:numId w:val="24"/>
              </w:numPr>
              <w:jc w:val="both"/>
            </w:pPr>
            <w:r w:rsidRPr="00E151F7">
              <w:t>Problematika estetické funkce ve volném umění</w:t>
            </w:r>
          </w:p>
          <w:p w14:paraId="1BD603B9" w14:textId="77777777" w:rsidR="009E7B04" w:rsidRPr="00E151F7" w:rsidRDefault="009E7B04" w:rsidP="00D3581F">
            <w:pPr>
              <w:pStyle w:val="Odstavecseseznamem"/>
              <w:numPr>
                <w:ilvl w:val="0"/>
                <w:numId w:val="24"/>
              </w:numPr>
              <w:jc w:val="both"/>
            </w:pPr>
            <w:r w:rsidRPr="00E151F7">
              <w:t>Problematika estetické funkce v designu</w:t>
            </w:r>
          </w:p>
          <w:p w14:paraId="7C5998CF" w14:textId="77777777" w:rsidR="009E7B04" w:rsidRPr="00E151F7" w:rsidRDefault="009E7B04" w:rsidP="00D3581F">
            <w:pPr>
              <w:pStyle w:val="Odstavecseseznamem"/>
              <w:numPr>
                <w:ilvl w:val="0"/>
                <w:numId w:val="24"/>
              </w:numPr>
              <w:jc w:val="both"/>
            </w:pPr>
            <w:r w:rsidRPr="00E151F7">
              <w:t xml:space="preserve">Estetická norma a hodnota </w:t>
            </w:r>
          </w:p>
          <w:p w14:paraId="14483DC7" w14:textId="77777777" w:rsidR="009E7B04" w:rsidRPr="00E151F7" w:rsidRDefault="009E7B04" w:rsidP="00D3581F">
            <w:pPr>
              <w:pStyle w:val="Odstavecseseznamem"/>
              <w:numPr>
                <w:ilvl w:val="0"/>
                <w:numId w:val="24"/>
              </w:numPr>
              <w:jc w:val="both"/>
            </w:pPr>
            <w:r w:rsidRPr="00E151F7">
              <w:t>Pohyb v estetické struktuře.</w:t>
            </w:r>
          </w:p>
          <w:p w14:paraId="3276C972" w14:textId="77777777" w:rsidR="009E7B04" w:rsidRPr="00E151F7" w:rsidRDefault="009E7B04" w:rsidP="00D3581F">
            <w:pPr>
              <w:pStyle w:val="Odstavecseseznamem"/>
              <w:numPr>
                <w:ilvl w:val="0"/>
                <w:numId w:val="24"/>
              </w:numPr>
              <w:jc w:val="both"/>
            </w:pPr>
            <w:r w:rsidRPr="00E151F7">
              <w:t>Pulzační estetika</w:t>
            </w:r>
          </w:p>
          <w:p w14:paraId="121ADF34" w14:textId="77777777" w:rsidR="009E7B04" w:rsidRPr="00E151F7" w:rsidRDefault="009E7B04" w:rsidP="00D3581F">
            <w:pPr>
              <w:pStyle w:val="Odstavecseseznamem"/>
              <w:numPr>
                <w:ilvl w:val="0"/>
                <w:numId w:val="24"/>
              </w:numPr>
              <w:jc w:val="both"/>
            </w:pPr>
            <w:r w:rsidRPr="00E151F7">
              <w:t>Estetika nitranské školy umělecké komunikace</w:t>
            </w:r>
          </w:p>
          <w:p w14:paraId="0F2EEF54" w14:textId="77777777" w:rsidR="003C3AEF" w:rsidRDefault="009E7B04" w:rsidP="003C3AEF">
            <w:pPr>
              <w:pStyle w:val="Odstavecseseznamem"/>
              <w:numPr>
                <w:ilvl w:val="0"/>
                <w:numId w:val="24"/>
              </w:numPr>
              <w:spacing w:after="120"/>
              <w:ind w:left="714" w:hanging="357"/>
              <w:contextualSpacing w:val="0"/>
              <w:jc w:val="both"/>
            </w:pPr>
            <w:r w:rsidRPr="00E151F7">
              <w:t>Aktuální praxe uměleckého provozu a estetika</w:t>
            </w:r>
          </w:p>
          <w:p w14:paraId="7E55BFE4" w14:textId="14E42367" w:rsidR="009E7B04" w:rsidRDefault="009E7B04" w:rsidP="003C3AEF">
            <w:pPr>
              <w:jc w:val="both"/>
            </w:pPr>
            <w:r w:rsidRPr="003C3AEF">
              <w:rPr>
                <w:shd w:val="clear" w:color="auto" w:fill="FFFFFF"/>
              </w:rPr>
              <w:t xml:space="preserve">Student by měl porozumět obrazům v moderním a současném umění. </w:t>
            </w:r>
            <w:r>
              <w:t>Estetika XX. st.</w:t>
            </w:r>
          </w:p>
        </w:tc>
      </w:tr>
      <w:tr w:rsidR="009E7B04" w14:paraId="295E4A47" w14:textId="77777777" w:rsidTr="009E7B04">
        <w:trPr>
          <w:trHeight w:val="265"/>
        </w:trPr>
        <w:tc>
          <w:tcPr>
            <w:tcW w:w="3653" w:type="dxa"/>
            <w:gridSpan w:val="2"/>
            <w:tcBorders>
              <w:top w:val="nil"/>
            </w:tcBorders>
            <w:shd w:val="clear" w:color="auto" w:fill="F7CAAC"/>
          </w:tcPr>
          <w:p w14:paraId="789E609E" w14:textId="77777777" w:rsidR="009E7B04" w:rsidRDefault="009E7B04" w:rsidP="009E7B04">
            <w:pPr>
              <w:jc w:val="both"/>
            </w:pPr>
            <w:r>
              <w:rPr>
                <w:b/>
              </w:rPr>
              <w:t>Studijní literatura a studijní pomůcky</w:t>
            </w:r>
          </w:p>
        </w:tc>
        <w:tc>
          <w:tcPr>
            <w:tcW w:w="6202" w:type="dxa"/>
            <w:gridSpan w:val="6"/>
            <w:tcBorders>
              <w:top w:val="nil"/>
              <w:bottom w:val="nil"/>
            </w:tcBorders>
          </w:tcPr>
          <w:p w14:paraId="6EED86EE" w14:textId="77777777" w:rsidR="009E7B04" w:rsidRDefault="009E7B04" w:rsidP="009E7B04">
            <w:pPr>
              <w:jc w:val="both"/>
            </w:pPr>
          </w:p>
        </w:tc>
      </w:tr>
      <w:tr w:rsidR="009E7B04" w14:paraId="50A0FBB2" w14:textId="77777777" w:rsidTr="009E7B04">
        <w:trPr>
          <w:trHeight w:val="1497"/>
        </w:trPr>
        <w:tc>
          <w:tcPr>
            <w:tcW w:w="9855" w:type="dxa"/>
            <w:gridSpan w:val="8"/>
            <w:tcBorders>
              <w:top w:val="nil"/>
            </w:tcBorders>
          </w:tcPr>
          <w:p w14:paraId="21545C56" w14:textId="77777777" w:rsidR="009E7B04" w:rsidRPr="00111F9F" w:rsidRDefault="009E7B04" w:rsidP="009E7B04">
            <w:pPr>
              <w:pStyle w:val="Bezmezer"/>
              <w:rPr>
                <w:b/>
              </w:rPr>
            </w:pPr>
            <w:r w:rsidRPr="007314CC">
              <w:rPr>
                <w:b/>
              </w:rPr>
              <w:t>Povinná</w:t>
            </w:r>
          </w:p>
          <w:p w14:paraId="3C672137" w14:textId="6E691558" w:rsidR="009E7B04" w:rsidRDefault="009E7B04" w:rsidP="009E7B04">
            <w:pPr>
              <w:pStyle w:val="Bezmezer"/>
            </w:pPr>
            <w:r>
              <w:t xml:space="preserve">POSPÍŠIL, </w:t>
            </w:r>
            <w:hyperlink r:id="rId65" w:tgtFrame="_blank" w:history="1">
              <w:r w:rsidRPr="00B769BF">
                <w:t>Zdenek. </w:t>
              </w:r>
              <w:r w:rsidRPr="00B769BF">
                <w:rPr>
                  <w:i/>
                  <w:iCs/>
                </w:rPr>
                <w:t>Kaleidoskop estetiky</w:t>
              </w:r>
              <w:r>
                <w:t>. Olomouc: UP</w:t>
              </w:r>
              <w:r w:rsidR="0084408D">
                <w:t>,</w:t>
              </w:r>
              <w:r>
                <w:t xml:space="preserve"> 2006</w:t>
              </w:r>
              <w:r w:rsidRPr="00B769BF">
                <w:t>. ISBN 80-244-1480-0. </w:t>
              </w:r>
            </w:hyperlink>
          </w:p>
          <w:p w14:paraId="5B7209E1" w14:textId="76B32F01" w:rsidR="009E7B04" w:rsidRDefault="009E7B04" w:rsidP="009E7B04">
            <w:pPr>
              <w:pStyle w:val="Bezmezer"/>
            </w:pPr>
            <w:r>
              <w:t xml:space="preserve">PROKOP, Dušan </w:t>
            </w:r>
            <w:r w:rsidRPr="009043C3">
              <w:rPr>
                <w:i/>
              </w:rPr>
              <w:t>Kultura.</w:t>
            </w:r>
            <w:r>
              <w:rPr>
                <w:i/>
              </w:rPr>
              <w:t xml:space="preserve"> </w:t>
            </w:r>
            <w:r w:rsidRPr="009043C3">
              <w:rPr>
                <w:i/>
              </w:rPr>
              <w:t>Estet</w:t>
            </w:r>
            <w:r>
              <w:rPr>
                <w:i/>
              </w:rPr>
              <w:t>ič</w:t>
            </w:r>
            <w:r w:rsidRPr="009043C3">
              <w:rPr>
                <w:i/>
              </w:rPr>
              <w:t>no.</w:t>
            </w:r>
            <w:r>
              <w:rPr>
                <w:i/>
              </w:rPr>
              <w:t xml:space="preserve"> </w:t>
            </w:r>
            <w:r w:rsidRPr="009043C3">
              <w:rPr>
                <w:i/>
              </w:rPr>
              <w:t>Umění.</w:t>
            </w:r>
            <w:r>
              <w:t xml:space="preserve"> Praha: Malá Skála</w:t>
            </w:r>
            <w:r w:rsidR="0084408D">
              <w:t>,</w:t>
            </w:r>
            <w:r>
              <w:t xml:space="preserve"> 2014. ISBN978-80-86776-12-5</w:t>
            </w:r>
            <w:r w:rsidR="0084408D">
              <w:t>.</w:t>
            </w:r>
          </w:p>
          <w:p w14:paraId="40F1E0D8" w14:textId="531F390A" w:rsidR="009E7B04" w:rsidRPr="00B769BF" w:rsidRDefault="009E7B04" w:rsidP="009E7B04">
            <w:pPr>
              <w:pStyle w:val="Bezmezer"/>
            </w:pPr>
            <w:r>
              <w:t xml:space="preserve">VANĚK, Jiří. </w:t>
            </w:r>
            <w:r>
              <w:rPr>
                <w:i/>
              </w:rPr>
              <w:t>Estetika v proměnách prožitků</w:t>
            </w:r>
            <w:r w:rsidRPr="00111F9F">
              <w:rPr>
                <w:i/>
              </w:rPr>
              <w:t>.</w:t>
            </w:r>
            <w:r>
              <w:t xml:space="preserve"> </w:t>
            </w:r>
            <w:r w:rsidRPr="00111F9F">
              <w:t>Praha</w:t>
            </w:r>
            <w:r>
              <w:t>: ARSCI</w:t>
            </w:r>
            <w:r w:rsidR="0084408D">
              <w:t>,</w:t>
            </w:r>
            <w:r>
              <w:t xml:space="preserve"> 2014</w:t>
            </w:r>
            <w:r w:rsidRPr="00111F9F">
              <w:t>. ISBN</w:t>
            </w:r>
            <w:r>
              <w:t xml:space="preserve"> </w:t>
            </w:r>
            <w:r w:rsidRPr="00111F9F">
              <w:t>978-80-</w:t>
            </w:r>
            <w:r>
              <w:t>7420-040-3.</w:t>
            </w:r>
          </w:p>
          <w:p w14:paraId="1A4B8BB9" w14:textId="5208B838" w:rsidR="009E7B04" w:rsidRPr="00B769BF" w:rsidRDefault="009E7B04" w:rsidP="009E7B04">
            <w:pPr>
              <w:pStyle w:val="Bezmezer"/>
            </w:pPr>
            <w:r>
              <w:t>ZUSKA,</w:t>
            </w:r>
            <w:r w:rsidR="00C13A3F">
              <w:t xml:space="preserve"> </w:t>
            </w:r>
            <w:hyperlink r:id="rId66" w:tgtFrame="_blank" w:history="1">
              <w:r>
                <w:t>Vlastimil</w:t>
              </w:r>
              <w:r w:rsidRPr="00B769BF">
                <w:t>. </w:t>
              </w:r>
              <w:r>
                <w:rPr>
                  <w:i/>
                  <w:iCs/>
                </w:rPr>
                <w:t>Estetika. Úvod do součas</w:t>
              </w:r>
              <w:r w:rsidRPr="00B769BF">
                <w:rPr>
                  <w:i/>
                  <w:iCs/>
                </w:rPr>
                <w:t>nosti tradiční disciplíny</w:t>
              </w:r>
              <w:r w:rsidRPr="00B769BF">
                <w:t>. Praha</w:t>
              </w:r>
              <w:r>
                <w:t>: Triton</w:t>
              </w:r>
              <w:r w:rsidR="0084408D">
                <w:t>,</w:t>
              </w:r>
              <w:r>
                <w:t xml:space="preserve"> 2001</w:t>
              </w:r>
              <w:r w:rsidRPr="00B769BF">
                <w:t>. ISBN 80-7254-194-3. </w:t>
              </w:r>
            </w:hyperlink>
          </w:p>
          <w:p w14:paraId="5F3BF619" w14:textId="52D91E37" w:rsidR="009E7B04" w:rsidRDefault="009E7B04" w:rsidP="009E7B04">
            <w:pPr>
              <w:pStyle w:val="Bezmezer"/>
            </w:pPr>
            <w:r>
              <w:t xml:space="preserve">CHVATÍK, Květoslav. </w:t>
            </w:r>
            <w:r w:rsidRPr="0038182B">
              <w:rPr>
                <w:i/>
                <w:iCs/>
              </w:rPr>
              <w:t>Strukturální estetika.</w:t>
            </w:r>
            <w:r>
              <w:t xml:space="preserve"> Brno: Host</w:t>
            </w:r>
            <w:r w:rsidR="0084408D">
              <w:t>,</w:t>
            </w:r>
            <w:r>
              <w:t xml:space="preserve"> 2001. ISBN 9788072-940271.</w:t>
            </w:r>
          </w:p>
          <w:p w14:paraId="1A5CF846" w14:textId="77777777" w:rsidR="009E7B04" w:rsidRPr="00B769BF" w:rsidRDefault="009E7B04" w:rsidP="009E7B04">
            <w:pPr>
              <w:pStyle w:val="Bezmezer"/>
            </w:pPr>
            <w:r w:rsidRPr="007314CC">
              <w:rPr>
                <w:b/>
              </w:rPr>
              <w:t>Doporučená</w:t>
            </w:r>
          </w:p>
          <w:p w14:paraId="7BAD4B13" w14:textId="10316AC1" w:rsidR="009E7B04" w:rsidRPr="00B769BF" w:rsidRDefault="009E7B04" w:rsidP="009E7B04">
            <w:pPr>
              <w:pStyle w:val="Bezmezer"/>
            </w:pPr>
            <w:r w:rsidRPr="008D3472">
              <w:t>ECO</w:t>
            </w:r>
            <w:r>
              <w:t>,</w:t>
            </w:r>
            <w:r w:rsidRPr="008D3472">
              <w:t xml:space="preserve"> </w:t>
            </w:r>
            <w:hyperlink r:id="rId67" w:tgtFrame="_blank" w:history="1">
              <w:r w:rsidRPr="00B769BF">
                <w:t>Umberto. </w:t>
              </w:r>
              <w:r w:rsidRPr="00B769BF">
                <w:rPr>
                  <w:i/>
                  <w:iCs/>
                </w:rPr>
                <w:t>D</w:t>
              </w:r>
              <w:r>
                <w:rPr>
                  <w:i/>
                  <w:iCs/>
                </w:rPr>
                <w:t>ě</w:t>
              </w:r>
              <w:r w:rsidRPr="00B769BF">
                <w:rPr>
                  <w:i/>
                  <w:iCs/>
                </w:rPr>
                <w:t>jiny krásy</w:t>
              </w:r>
              <w:r w:rsidRPr="00B769BF">
                <w:t>. Praha</w:t>
              </w:r>
              <w:r>
                <w:t>: Argo</w:t>
              </w:r>
              <w:r w:rsidR="0084408D">
                <w:t>,</w:t>
              </w:r>
              <w:r>
                <w:t xml:space="preserve"> 2005</w:t>
              </w:r>
              <w:r w:rsidRPr="00B769BF">
                <w:t xml:space="preserve">. ISBN </w:t>
              </w:r>
              <w:r>
                <w:t>978-</w:t>
              </w:r>
              <w:r w:rsidRPr="00B769BF">
                <w:t>80-7203-677-7.</w:t>
              </w:r>
              <w:r>
                <w:t xml:space="preserve"> </w:t>
              </w:r>
              <w:r w:rsidRPr="00B769BF">
                <w:t> </w:t>
              </w:r>
            </w:hyperlink>
          </w:p>
          <w:p w14:paraId="42261A34" w14:textId="5F5D0FBB" w:rsidR="009E7B04" w:rsidRDefault="009E7B04" w:rsidP="009E7B04">
            <w:pPr>
              <w:pStyle w:val="Bezmezer"/>
            </w:pPr>
            <w:r w:rsidRPr="008D3472">
              <w:t>ECO</w:t>
            </w:r>
            <w:r>
              <w:t>,</w:t>
            </w:r>
            <w:r w:rsidRPr="008D3472">
              <w:t xml:space="preserve"> </w:t>
            </w:r>
            <w:hyperlink r:id="rId68" w:tgtFrame="_blank" w:history="1">
              <w:r w:rsidRPr="00B769BF">
                <w:t>Umberto. </w:t>
              </w:r>
              <w:r w:rsidRPr="00B769BF">
                <w:rPr>
                  <w:i/>
                  <w:iCs/>
                </w:rPr>
                <w:t>Um</w:t>
              </w:r>
              <w:r>
                <w:rPr>
                  <w:i/>
                  <w:iCs/>
                </w:rPr>
                <w:t>ě</w:t>
              </w:r>
              <w:r w:rsidRPr="00B769BF">
                <w:rPr>
                  <w:i/>
                  <w:iCs/>
                </w:rPr>
                <w:t>ní a krása ve st</w:t>
              </w:r>
              <w:r>
                <w:rPr>
                  <w:i/>
                  <w:iCs/>
                </w:rPr>
                <w:t>ř</w:t>
              </w:r>
              <w:r w:rsidRPr="00B769BF">
                <w:rPr>
                  <w:i/>
                  <w:iCs/>
                </w:rPr>
                <w:t>edov</w:t>
              </w:r>
              <w:r>
                <w:rPr>
                  <w:i/>
                  <w:iCs/>
                </w:rPr>
                <w:t>ě</w:t>
              </w:r>
              <w:r w:rsidRPr="00B769BF">
                <w:rPr>
                  <w:i/>
                  <w:iCs/>
                </w:rPr>
                <w:t>ké estetice</w:t>
              </w:r>
              <w:r>
                <w:t>. Praha: Argo</w:t>
              </w:r>
              <w:r w:rsidR="0084408D">
                <w:t>,</w:t>
              </w:r>
              <w:r>
                <w:t xml:space="preserve"> 1998</w:t>
              </w:r>
              <w:r w:rsidRPr="00B769BF">
                <w:t>. ISBN 978-80-7203-892-3.</w:t>
              </w:r>
            </w:hyperlink>
          </w:p>
          <w:p w14:paraId="4AC811EF" w14:textId="55F627AE" w:rsidR="009E7B04" w:rsidRPr="00B769BF" w:rsidRDefault="009E7B04" w:rsidP="009E7B04">
            <w:pPr>
              <w:pStyle w:val="Bezmezer"/>
            </w:pPr>
            <w:r>
              <w:t xml:space="preserve">HADRAVOVÁ, Tereza. </w:t>
            </w:r>
            <w:r w:rsidRPr="0038182B">
              <w:rPr>
                <w:i/>
                <w:iCs/>
              </w:rPr>
              <w:t>Co je nového v</w:t>
            </w:r>
            <w:r>
              <w:rPr>
                <w:i/>
                <w:iCs/>
              </w:rPr>
              <w:t> </w:t>
            </w:r>
            <w:r w:rsidRPr="0038182B">
              <w:rPr>
                <w:i/>
                <w:iCs/>
              </w:rPr>
              <w:t>estetice</w:t>
            </w:r>
            <w:r>
              <w:rPr>
                <w:i/>
                <w:iCs/>
              </w:rPr>
              <w:t xml:space="preserve">. </w:t>
            </w:r>
            <w:r w:rsidRPr="0038182B">
              <w:t>Praha</w:t>
            </w:r>
            <w:r>
              <w:t>: Nová beseda</w:t>
            </w:r>
            <w:r w:rsidR="0084408D">
              <w:t>,</w:t>
            </w:r>
            <w:r>
              <w:t xml:space="preserve"> 2016. ISBN 978-8090-608979.</w:t>
            </w:r>
          </w:p>
          <w:p w14:paraId="1D40F5CC" w14:textId="77777777" w:rsidR="009E7B04" w:rsidRDefault="009E7B04" w:rsidP="009E7B04">
            <w:pPr>
              <w:pStyle w:val="Bezmezer"/>
              <w:rPr>
                <w:ins w:id="159" w:author="Hana Ponížilová" w:date="2023-05-25T15:33:00Z"/>
              </w:rPr>
            </w:pPr>
            <w:r>
              <w:t xml:space="preserve">ECO, Umberto. </w:t>
            </w:r>
            <w:r w:rsidRPr="00121069">
              <w:rPr>
                <w:i/>
                <w:iCs/>
              </w:rPr>
              <w:t>Dějiny ošklivosti.</w:t>
            </w:r>
            <w:r w:rsidRPr="00B769BF">
              <w:t xml:space="preserve"> </w:t>
            </w:r>
            <w:r>
              <w:t>Praha: Argo 2007. ISBN 978-80-7203-8930.</w:t>
            </w:r>
          </w:p>
          <w:p w14:paraId="7864DDE1" w14:textId="08A87A72" w:rsidR="00B174F0" w:rsidRDefault="00B174F0" w:rsidP="009E7B04">
            <w:pPr>
              <w:pStyle w:val="Bezmezer"/>
            </w:pPr>
            <w:ins w:id="160" w:author="Hana Ponížilová" w:date="2023-05-25T15:33:00Z">
              <w:r w:rsidRPr="00170EC2">
                <w:t xml:space="preserve">KRATOCHVÍL, Petr, Dan MERTA a Klára PUČEROVÁ, </w:t>
              </w:r>
              <w:r w:rsidRPr="00A70C91">
                <w:rPr>
                  <w:i/>
                  <w:iCs/>
                </w:rPr>
                <w:t xml:space="preserve">ed. Estetika udržitelné architektury: The aesthetics of the sustainable architecture. </w:t>
              </w:r>
              <w:r w:rsidRPr="00170EC2">
                <w:t>Praha: Galerie Jaroslava Fragnera &amp; Architectura, 2020. ISBN 978-80-88161-12-7.</w:t>
              </w:r>
            </w:ins>
          </w:p>
        </w:tc>
      </w:tr>
    </w:tbl>
    <w:p w14:paraId="00EB568F" w14:textId="3DD71F99" w:rsidR="004A6489" w:rsidRDefault="004A648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A6489" w14:paraId="78ECA885" w14:textId="77777777" w:rsidTr="004A6489">
        <w:tc>
          <w:tcPr>
            <w:tcW w:w="9855" w:type="dxa"/>
            <w:gridSpan w:val="8"/>
            <w:tcBorders>
              <w:bottom w:val="double" w:sz="4" w:space="0" w:color="auto"/>
            </w:tcBorders>
            <w:shd w:val="clear" w:color="auto" w:fill="BDD6EE"/>
          </w:tcPr>
          <w:p w14:paraId="64F3D2D9" w14:textId="77777777" w:rsidR="004A6489" w:rsidRDefault="004A6489" w:rsidP="004A6489">
            <w:pPr>
              <w:jc w:val="both"/>
              <w:rPr>
                <w:b/>
                <w:sz w:val="28"/>
              </w:rPr>
            </w:pPr>
            <w:r>
              <w:lastRenderedPageBreak/>
              <w:br w:type="page"/>
            </w:r>
            <w:r>
              <w:rPr>
                <w:b/>
                <w:sz w:val="28"/>
              </w:rPr>
              <w:t>B-III – Charakteristika studijního předmětu</w:t>
            </w:r>
          </w:p>
        </w:tc>
      </w:tr>
      <w:tr w:rsidR="004A6489" w14:paraId="25BE468E" w14:textId="77777777" w:rsidTr="004A6489">
        <w:tc>
          <w:tcPr>
            <w:tcW w:w="3086" w:type="dxa"/>
            <w:tcBorders>
              <w:top w:val="double" w:sz="4" w:space="0" w:color="auto"/>
            </w:tcBorders>
            <w:shd w:val="clear" w:color="auto" w:fill="F7CAAC"/>
          </w:tcPr>
          <w:p w14:paraId="2A09E06B" w14:textId="77777777" w:rsidR="004A6489" w:rsidRDefault="004A6489" w:rsidP="004A6489">
            <w:pPr>
              <w:rPr>
                <w:b/>
              </w:rPr>
            </w:pPr>
            <w:r>
              <w:rPr>
                <w:b/>
              </w:rPr>
              <w:t>Název studijního předmětu</w:t>
            </w:r>
          </w:p>
        </w:tc>
        <w:tc>
          <w:tcPr>
            <w:tcW w:w="6769" w:type="dxa"/>
            <w:gridSpan w:val="7"/>
            <w:tcBorders>
              <w:top w:val="double" w:sz="4" w:space="0" w:color="auto"/>
            </w:tcBorders>
          </w:tcPr>
          <w:p w14:paraId="57F32423" w14:textId="77777777" w:rsidR="004A6489" w:rsidRDefault="004A6489" w:rsidP="004A6489">
            <w:pPr>
              <w:jc w:val="both"/>
            </w:pPr>
            <w:r>
              <w:t>Fashion management 1</w:t>
            </w:r>
          </w:p>
        </w:tc>
      </w:tr>
      <w:tr w:rsidR="004A6489" w14:paraId="70442D26" w14:textId="77777777" w:rsidTr="004A6489">
        <w:tc>
          <w:tcPr>
            <w:tcW w:w="3086" w:type="dxa"/>
            <w:shd w:val="clear" w:color="auto" w:fill="F7CAAC"/>
          </w:tcPr>
          <w:p w14:paraId="0FA58863" w14:textId="77777777" w:rsidR="004A6489" w:rsidRDefault="004A6489" w:rsidP="004A6489">
            <w:pPr>
              <w:rPr>
                <w:b/>
              </w:rPr>
            </w:pPr>
            <w:r>
              <w:rPr>
                <w:b/>
              </w:rPr>
              <w:t>Typ předmětu</w:t>
            </w:r>
          </w:p>
        </w:tc>
        <w:tc>
          <w:tcPr>
            <w:tcW w:w="3406" w:type="dxa"/>
            <w:gridSpan w:val="4"/>
          </w:tcPr>
          <w:p w14:paraId="5C6DE66D" w14:textId="77777777" w:rsidR="004A6489" w:rsidRDefault="004A6489" w:rsidP="004A6489">
            <w:pPr>
              <w:jc w:val="both"/>
            </w:pPr>
            <w:r>
              <w:t>povinný</w:t>
            </w:r>
          </w:p>
        </w:tc>
        <w:tc>
          <w:tcPr>
            <w:tcW w:w="2695" w:type="dxa"/>
            <w:gridSpan w:val="2"/>
            <w:shd w:val="clear" w:color="auto" w:fill="F7CAAC"/>
          </w:tcPr>
          <w:p w14:paraId="7F2DC0BB" w14:textId="77777777" w:rsidR="004A6489" w:rsidRDefault="004A6489" w:rsidP="004A6489">
            <w:pPr>
              <w:jc w:val="both"/>
            </w:pPr>
            <w:r>
              <w:rPr>
                <w:b/>
              </w:rPr>
              <w:t>doporučený ročník / semestr</w:t>
            </w:r>
          </w:p>
        </w:tc>
        <w:tc>
          <w:tcPr>
            <w:tcW w:w="668" w:type="dxa"/>
          </w:tcPr>
          <w:p w14:paraId="1947BDAC" w14:textId="77777777" w:rsidR="004A6489" w:rsidRDefault="004A6489" w:rsidP="004A6489">
            <w:pPr>
              <w:jc w:val="both"/>
            </w:pPr>
            <w:r>
              <w:t>1/ZS</w:t>
            </w:r>
          </w:p>
        </w:tc>
      </w:tr>
      <w:tr w:rsidR="004A6489" w14:paraId="5CF8670F" w14:textId="77777777" w:rsidTr="004A6489">
        <w:tc>
          <w:tcPr>
            <w:tcW w:w="3086" w:type="dxa"/>
            <w:shd w:val="clear" w:color="auto" w:fill="F7CAAC"/>
          </w:tcPr>
          <w:p w14:paraId="0284F774" w14:textId="77777777" w:rsidR="004A6489" w:rsidRDefault="004A6489" w:rsidP="004A6489">
            <w:pPr>
              <w:rPr>
                <w:b/>
              </w:rPr>
            </w:pPr>
            <w:r>
              <w:rPr>
                <w:b/>
              </w:rPr>
              <w:t>Rozsah studijního předmětu</w:t>
            </w:r>
          </w:p>
        </w:tc>
        <w:tc>
          <w:tcPr>
            <w:tcW w:w="1701" w:type="dxa"/>
            <w:gridSpan w:val="2"/>
          </w:tcPr>
          <w:p w14:paraId="4215DF4D" w14:textId="3D681416" w:rsidR="004A6489" w:rsidRDefault="004A6489" w:rsidP="004A6489">
            <w:pPr>
              <w:jc w:val="both"/>
            </w:pPr>
            <w:r>
              <w:t>13</w:t>
            </w:r>
            <w:r w:rsidR="00BC3F5F">
              <w:t xml:space="preserve"> </w:t>
            </w:r>
            <w:r>
              <w:t>s</w:t>
            </w:r>
          </w:p>
        </w:tc>
        <w:tc>
          <w:tcPr>
            <w:tcW w:w="889" w:type="dxa"/>
            <w:shd w:val="clear" w:color="auto" w:fill="F7CAAC"/>
          </w:tcPr>
          <w:p w14:paraId="5C2475B9" w14:textId="77777777" w:rsidR="004A6489" w:rsidRDefault="004A6489" w:rsidP="004A6489">
            <w:pPr>
              <w:jc w:val="both"/>
              <w:rPr>
                <w:b/>
              </w:rPr>
            </w:pPr>
            <w:r>
              <w:rPr>
                <w:b/>
              </w:rPr>
              <w:t xml:space="preserve">hod. </w:t>
            </w:r>
          </w:p>
        </w:tc>
        <w:tc>
          <w:tcPr>
            <w:tcW w:w="816" w:type="dxa"/>
          </w:tcPr>
          <w:p w14:paraId="7DC5287F" w14:textId="77777777" w:rsidR="004A6489" w:rsidRDefault="004A6489" w:rsidP="004A6489">
            <w:pPr>
              <w:jc w:val="both"/>
            </w:pPr>
            <w:r>
              <w:t>13</w:t>
            </w:r>
          </w:p>
        </w:tc>
        <w:tc>
          <w:tcPr>
            <w:tcW w:w="2156" w:type="dxa"/>
            <w:shd w:val="clear" w:color="auto" w:fill="F7CAAC"/>
          </w:tcPr>
          <w:p w14:paraId="0FAF9EBB" w14:textId="77777777" w:rsidR="004A6489" w:rsidRDefault="004A6489" w:rsidP="004A6489">
            <w:pPr>
              <w:jc w:val="both"/>
              <w:rPr>
                <w:b/>
              </w:rPr>
            </w:pPr>
            <w:r>
              <w:rPr>
                <w:b/>
              </w:rPr>
              <w:t>kreditů</w:t>
            </w:r>
          </w:p>
        </w:tc>
        <w:tc>
          <w:tcPr>
            <w:tcW w:w="1207" w:type="dxa"/>
            <w:gridSpan w:val="2"/>
          </w:tcPr>
          <w:p w14:paraId="5F691285" w14:textId="77777777" w:rsidR="004A6489" w:rsidRDefault="004A6489" w:rsidP="004A6489">
            <w:pPr>
              <w:jc w:val="both"/>
            </w:pPr>
            <w:r>
              <w:t>1</w:t>
            </w:r>
          </w:p>
        </w:tc>
      </w:tr>
      <w:tr w:rsidR="004A6489" w14:paraId="56597EF4" w14:textId="77777777" w:rsidTr="004A6489">
        <w:tc>
          <w:tcPr>
            <w:tcW w:w="3086" w:type="dxa"/>
            <w:shd w:val="clear" w:color="auto" w:fill="F7CAAC"/>
          </w:tcPr>
          <w:p w14:paraId="4096961F" w14:textId="77777777" w:rsidR="004A6489" w:rsidRDefault="004A6489" w:rsidP="004A6489">
            <w:pPr>
              <w:rPr>
                <w:b/>
                <w:sz w:val="22"/>
              </w:rPr>
            </w:pPr>
            <w:r>
              <w:rPr>
                <w:b/>
              </w:rPr>
              <w:t>Prerekvizity, korekvizity, ekvivalence</w:t>
            </w:r>
          </w:p>
        </w:tc>
        <w:tc>
          <w:tcPr>
            <w:tcW w:w="6769" w:type="dxa"/>
            <w:gridSpan w:val="7"/>
          </w:tcPr>
          <w:p w14:paraId="6C09FDC6" w14:textId="77777777" w:rsidR="004A6489" w:rsidRDefault="004A6489" w:rsidP="004A6489">
            <w:pPr>
              <w:jc w:val="both"/>
            </w:pPr>
          </w:p>
        </w:tc>
      </w:tr>
      <w:tr w:rsidR="004A6489" w14:paraId="674F788B" w14:textId="77777777" w:rsidTr="004A6489">
        <w:tc>
          <w:tcPr>
            <w:tcW w:w="3086" w:type="dxa"/>
            <w:shd w:val="clear" w:color="auto" w:fill="F7CAAC"/>
          </w:tcPr>
          <w:p w14:paraId="42683161" w14:textId="77777777" w:rsidR="004A6489" w:rsidRDefault="004A6489" w:rsidP="004A6489">
            <w:pPr>
              <w:rPr>
                <w:b/>
              </w:rPr>
            </w:pPr>
            <w:r>
              <w:rPr>
                <w:b/>
              </w:rPr>
              <w:t>Způsob ověření studijních výsledků</w:t>
            </w:r>
          </w:p>
        </w:tc>
        <w:tc>
          <w:tcPr>
            <w:tcW w:w="3406" w:type="dxa"/>
            <w:gridSpan w:val="4"/>
          </w:tcPr>
          <w:p w14:paraId="323B2ECE" w14:textId="77777777" w:rsidR="004A6489" w:rsidRDefault="004A6489" w:rsidP="004A6489">
            <w:pPr>
              <w:jc w:val="both"/>
            </w:pPr>
            <w:r>
              <w:t>zápočet</w:t>
            </w:r>
          </w:p>
        </w:tc>
        <w:tc>
          <w:tcPr>
            <w:tcW w:w="2156" w:type="dxa"/>
            <w:shd w:val="clear" w:color="auto" w:fill="F7CAAC"/>
          </w:tcPr>
          <w:p w14:paraId="237F6323" w14:textId="77777777" w:rsidR="004A6489" w:rsidRDefault="004A6489" w:rsidP="004A6489">
            <w:pPr>
              <w:jc w:val="both"/>
              <w:rPr>
                <w:b/>
              </w:rPr>
            </w:pPr>
            <w:r>
              <w:rPr>
                <w:b/>
              </w:rPr>
              <w:t>Forma výuky</w:t>
            </w:r>
          </w:p>
        </w:tc>
        <w:tc>
          <w:tcPr>
            <w:tcW w:w="1207" w:type="dxa"/>
            <w:gridSpan w:val="2"/>
          </w:tcPr>
          <w:p w14:paraId="690B086F" w14:textId="77777777" w:rsidR="004A6489" w:rsidRDefault="004A6489" w:rsidP="004A6489">
            <w:pPr>
              <w:jc w:val="both"/>
            </w:pPr>
            <w:r>
              <w:t>seminář</w:t>
            </w:r>
          </w:p>
        </w:tc>
      </w:tr>
      <w:tr w:rsidR="004A6489" w14:paraId="7E99AF39" w14:textId="77777777" w:rsidTr="004A6489">
        <w:tc>
          <w:tcPr>
            <w:tcW w:w="3086" w:type="dxa"/>
            <w:shd w:val="clear" w:color="auto" w:fill="F7CAAC"/>
          </w:tcPr>
          <w:p w14:paraId="6ED04DC0" w14:textId="77777777" w:rsidR="004A6489" w:rsidRDefault="004A6489" w:rsidP="004A6489">
            <w:pPr>
              <w:rPr>
                <w:b/>
              </w:rPr>
            </w:pPr>
            <w:r>
              <w:rPr>
                <w:b/>
              </w:rPr>
              <w:t>Forma způsobu ověření studijních výsledků a další požadavky na studenta</w:t>
            </w:r>
          </w:p>
        </w:tc>
        <w:tc>
          <w:tcPr>
            <w:tcW w:w="6769" w:type="dxa"/>
            <w:gridSpan w:val="7"/>
            <w:tcBorders>
              <w:bottom w:val="nil"/>
            </w:tcBorders>
          </w:tcPr>
          <w:p w14:paraId="4843B61C" w14:textId="77777777" w:rsidR="004A6489" w:rsidRDefault="004A6489" w:rsidP="004A6489">
            <w:pPr>
              <w:jc w:val="both"/>
            </w:pPr>
            <w:r>
              <w:t>Písemná.</w:t>
            </w:r>
          </w:p>
          <w:p w14:paraId="68AE37A5" w14:textId="77777777" w:rsidR="004A6489" w:rsidRDefault="004A6489" w:rsidP="004A6489">
            <w:pPr>
              <w:jc w:val="both"/>
            </w:pPr>
            <w:r>
              <w:t>80% aktivní účast na seminářích, vypracování dílčích úkolů dle aktuálního zadání, zpracování a prezentace seminární práce.</w:t>
            </w:r>
          </w:p>
        </w:tc>
      </w:tr>
      <w:tr w:rsidR="004A6489" w14:paraId="0F206AA4" w14:textId="77777777" w:rsidTr="004A6489">
        <w:trPr>
          <w:trHeight w:val="122"/>
        </w:trPr>
        <w:tc>
          <w:tcPr>
            <w:tcW w:w="9855" w:type="dxa"/>
            <w:gridSpan w:val="8"/>
            <w:tcBorders>
              <w:top w:val="nil"/>
            </w:tcBorders>
          </w:tcPr>
          <w:p w14:paraId="68E40854" w14:textId="77777777" w:rsidR="004A6489" w:rsidRDefault="004A6489" w:rsidP="004A6489"/>
        </w:tc>
      </w:tr>
      <w:tr w:rsidR="004A6489" w14:paraId="22937EDB" w14:textId="77777777" w:rsidTr="004A6489">
        <w:trPr>
          <w:trHeight w:val="197"/>
        </w:trPr>
        <w:tc>
          <w:tcPr>
            <w:tcW w:w="3086" w:type="dxa"/>
            <w:tcBorders>
              <w:top w:val="nil"/>
            </w:tcBorders>
            <w:shd w:val="clear" w:color="auto" w:fill="F7CAAC"/>
          </w:tcPr>
          <w:p w14:paraId="69A7CD2C" w14:textId="77777777" w:rsidR="004A6489" w:rsidRDefault="004A6489" w:rsidP="004A6489">
            <w:pPr>
              <w:rPr>
                <w:b/>
              </w:rPr>
            </w:pPr>
            <w:r>
              <w:rPr>
                <w:b/>
              </w:rPr>
              <w:t>Garant předmětu</w:t>
            </w:r>
          </w:p>
        </w:tc>
        <w:tc>
          <w:tcPr>
            <w:tcW w:w="6769" w:type="dxa"/>
            <w:gridSpan w:val="7"/>
            <w:tcBorders>
              <w:top w:val="nil"/>
            </w:tcBorders>
          </w:tcPr>
          <w:p w14:paraId="657708A5" w14:textId="77777777" w:rsidR="004A6489" w:rsidRDefault="004A6489" w:rsidP="004A6489">
            <w:pPr>
              <w:jc w:val="both"/>
            </w:pPr>
            <w:r>
              <w:t>Ing. Lenka Harantová, Ph.D.</w:t>
            </w:r>
          </w:p>
        </w:tc>
      </w:tr>
      <w:tr w:rsidR="004A6489" w14:paraId="28D3BED2" w14:textId="77777777" w:rsidTr="004A6489">
        <w:trPr>
          <w:trHeight w:val="243"/>
        </w:trPr>
        <w:tc>
          <w:tcPr>
            <w:tcW w:w="3086" w:type="dxa"/>
            <w:tcBorders>
              <w:top w:val="nil"/>
            </w:tcBorders>
            <w:shd w:val="clear" w:color="auto" w:fill="F7CAAC"/>
          </w:tcPr>
          <w:p w14:paraId="0F765407" w14:textId="77777777" w:rsidR="004A6489" w:rsidRDefault="004A6489" w:rsidP="004A6489">
            <w:pPr>
              <w:rPr>
                <w:b/>
              </w:rPr>
            </w:pPr>
            <w:r>
              <w:rPr>
                <w:b/>
              </w:rPr>
              <w:t>Zapojení garanta do výuky předmětu</w:t>
            </w:r>
          </w:p>
        </w:tc>
        <w:tc>
          <w:tcPr>
            <w:tcW w:w="6769" w:type="dxa"/>
            <w:gridSpan w:val="7"/>
            <w:tcBorders>
              <w:top w:val="nil"/>
            </w:tcBorders>
          </w:tcPr>
          <w:p w14:paraId="49825A6C" w14:textId="77777777" w:rsidR="004A6489" w:rsidRDefault="004A6489" w:rsidP="004A6489">
            <w:pPr>
              <w:jc w:val="both"/>
            </w:pPr>
            <w:r>
              <w:t>100 %</w:t>
            </w:r>
          </w:p>
        </w:tc>
      </w:tr>
      <w:tr w:rsidR="004A6489" w14:paraId="4607651C" w14:textId="77777777" w:rsidTr="004A6489">
        <w:tc>
          <w:tcPr>
            <w:tcW w:w="3086" w:type="dxa"/>
            <w:shd w:val="clear" w:color="auto" w:fill="F7CAAC"/>
          </w:tcPr>
          <w:p w14:paraId="5E4C531B" w14:textId="77777777" w:rsidR="004A6489" w:rsidRDefault="004A6489" w:rsidP="004A6489">
            <w:pPr>
              <w:rPr>
                <w:b/>
              </w:rPr>
            </w:pPr>
            <w:r>
              <w:rPr>
                <w:b/>
              </w:rPr>
              <w:t>Vyučující</w:t>
            </w:r>
          </w:p>
        </w:tc>
        <w:tc>
          <w:tcPr>
            <w:tcW w:w="6769" w:type="dxa"/>
            <w:gridSpan w:val="7"/>
            <w:tcBorders>
              <w:bottom w:val="nil"/>
            </w:tcBorders>
          </w:tcPr>
          <w:p w14:paraId="311D2454" w14:textId="77777777" w:rsidR="004A6489" w:rsidRDefault="004A6489" w:rsidP="004A6489">
            <w:pPr>
              <w:jc w:val="both"/>
            </w:pPr>
            <w:r>
              <w:t>Ing. Lenka Harantová, Ph.D.</w:t>
            </w:r>
          </w:p>
        </w:tc>
      </w:tr>
      <w:tr w:rsidR="004A6489" w14:paraId="44A52AEB" w14:textId="77777777" w:rsidTr="004A6489">
        <w:trPr>
          <w:trHeight w:val="70"/>
        </w:trPr>
        <w:tc>
          <w:tcPr>
            <w:tcW w:w="9855" w:type="dxa"/>
            <w:gridSpan w:val="8"/>
            <w:tcBorders>
              <w:top w:val="nil"/>
            </w:tcBorders>
          </w:tcPr>
          <w:p w14:paraId="24BEBEA9" w14:textId="77777777" w:rsidR="004A6489" w:rsidRDefault="004A6489" w:rsidP="004A6489">
            <w:pPr>
              <w:jc w:val="both"/>
            </w:pPr>
          </w:p>
        </w:tc>
      </w:tr>
      <w:tr w:rsidR="004A6489" w14:paraId="59CB5544" w14:textId="77777777" w:rsidTr="004A6489">
        <w:tc>
          <w:tcPr>
            <w:tcW w:w="3086" w:type="dxa"/>
            <w:shd w:val="clear" w:color="auto" w:fill="F7CAAC"/>
          </w:tcPr>
          <w:p w14:paraId="0F6C44D4" w14:textId="77777777" w:rsidR="004A6489" w:rsidRDefault="004A6489" w:rsidP="004A6489">
            <w:pPr>
              <w:jc w:val="both"/>
              <w:rPr>
                <w:b/>
              </w:rPr>
            </w:pPr>
            <w:r>
              <w:rPr>
                <w:b/>
              </w:rPr>
              <w:t>Stručná anotace předmětu</w:t>
            </w:r>
          </w:p>
        </w:tc>
        <w:tc>
          <w:tcPr>
            <w:tcW w:w="6769" w:type="dxa"/>
            <w:gridSpan w:val="7"/>
            <w:tcBorders>
              <w:bottom w:val="nil"/>
            </w:tcBorders>
          </w:tcPr>
          <w:p w14:paraId="4799291F" w14:textId="77777777" w:rsidR="004A6489" w:rsidRDefault="004A6489" w:rsidP="004A6489">
            <w:pPr>
              <w:jc w:val="both"/>
            </w:pPr>
          </w:p>
        </w:tc>
      </w:tr>
      <w:tr w:rsidR="004A6489" w14:paraId="4B4D2FE9" w14:textId="77777777" w:rsidTr="004A6489">
        <w:trPr>
          <w:trHeight w:val="3938"/>
        </w:trPr>
        <w:tc>
          <w:tcPr>
            <w:tcW w:w="9855" w:type="dxa"/>
            <w:gridSpan w:val="8"/>
            <w:tcBorders>
              <w:top w:val="nil"/>
              <w:bottom w:val="single" w:sz="12" w:space="0" w:color="auto"/>
            </w:tcBorders>
          </w:tcPr>
          <w:p w14:paraId="7D415C2D" w14:textId="2A233814" w:rsidR="00CF6547" w:rsidRDefault="004A6489" w:rsidP="003C3AEF">
            <w:pPr>
              <w:spacing w:after="120"/>
              <w:jc w:val="both"/>
            </w:pPr>
            <w:r w:rsidRPr="00B961AA">
              <w:t xml:space="preserve">Cílem předmětu je seznámit studenty se základy fashion managementu nejen v ČR. Studenti získají základní přehled </w:t>
            </w:r>
            <w:r w:rsidRPr="00F70188">
              <w:t xml:space="preserve">z oblasti historie, vývoje a aktuálních trendů módního trhu. Budou se orientovat v problematice obchodních modelů </w:t>
            </w:r>
            <w:r w:rsidR="00846907">
              <w:br/>
            </w:r>
            <w:r w:rsidRPr="00F70188">
              <w:t>a formátů maloobchodního trhu v oblasti módy. Budou dále umět napsat business plán a provést základní manažerské analýzy.</w:t>
            </w:r>
          </w:p>
          <w:p w14:paraId="429332E6" w14:textId="77777777" w:rsidR="00CF6547" w:rsidRDefault="00B961AA" w:rsidP="003C3AEF">
            <w:pPr>
              <w:pStyle w:val="Odstavecseseznamem"/>
              <w:numPr>
                <w:ilvl w:val="0"/>
                <w:numId w:val="71"/>
              </w:numPr>
              <w:ind w:left="821" w:hanging="425"/>
              <w:jc w:val="both"/>
            </w:pPr>
            <w:r>
              <w:t>V</w:t>
            </w:r>
            <w:r w:rsidR="004A6489" w:rsidRPr="00F70188">
              <w:t>ymezení základních pojmů z oblasti módy</w:t>
            </w:r>
          </w:p>
          <w:p w14:paraId="00BEF99B" w14:textId="2F329537" w:rsidR="004A6489" w:rsidRPr="00F70188" w:rsidRDefault="004A6489" w:rsidP="003C3AEF">
            <w:pPr>
              <w:pStyle w:val="Odstavecseseznamem"/>
              <w:numPr>
                <w:ilvl w:val="0"/>
                <w:numId w:val="71"/>
              </w:numPr>
              <w:ind w:left="821" w:hanging="425"/>
              <w:jc w:val="both"/>
            </w:pPr>
            <w:r w:rsidRPr="00F70188">
              <w:t>Základy managementu</w:t>
            </w:r>
          </w:p>
          <w:p w14:paraId="397A5034" w14:textId="77777777" w:rsidR="004A6489" w:rsidRPr="00F70188" w:rsidRDefault="004A6489" w:rsidP="003C3AEF">
            <w:pPr>
              <w:pStyle w:val="Odstavecseseznamem"/>
              <w:numPr>
                <w:ilvl w:val="0"/>
                <w:numId w:val="71"/>
              </w:numPr>
              <w:ind w:left="821" w:hanging="425"/>
              <w:jc w:val="both"/>
            </w:pPr>
            <w:r w:rsidRPr="00F70188">
              <w:t>Historie a vývoj módního trhu</w:t>
            </w:r>
          </w:p>
          <w:p w14:paraId="2463AAC4" w14:textId="77777777" w:rsidR="004A6489" w:rsidRPr="00F70188" w:rsidRDefault="004A6489" w:rsidP="003C3AEF">
            <w:pPr>
              <w:pStyle w:val="Odstavecseseznamem"/>
              <w:numPr>
                <w:ilvl w:val="0"/>
                <w:numId w:val="71"/>
              </w:numPr>
              <w:ind w:left="821" w:hanging="425"/>
              <w:jc w:val="both"/>
            </w:pPr>
            <w:r w:rsidRPr="00F70188">
              <w:t>Oděvní trh ve světě</w:t>
            </w:r>
          </w:p>
          <w:p w14:paraId="1E9AF846" w14:textId="77777777" w:rsidR="004A6489" w:rsidRPr="00F70188" w:rsidRDefault="004A6489" w:rsidP="003C3AEF">
            <w:pPr>
              <w:pStyle w:val="Odstavecseseznamem"/>
              <w:numPr>
                <w:ilvl w:val="0"/>
                <w:numId w:val="71"/>
              </w:numPr>
              <w:ind w:left="821" w:hanging="425"/>
              <w:jc w:val="both"/>
            </w:pPr>
            <w:r w:rsidRPr="00F70188">
              <w:t>Oděvní trh v České republice</w:t>
            </w:r>
          </w:p>
          <w:p w14:paraId="3A334B74" w14:textId="77777777" w:rsidR="004A6489" w:rsidRPr="00F70188" w:rsidRDefault="004A6489" w:rsidP="003C3AEF">
            <w:pPr>
              <w:pStyle w:val="Odstavecseseznamem"/>
              <w:numPr>
                <w:ilvl w:val="0"/>
                <w:numId w:val="71"/>
              </w:numPr>
              <w:ind w:left="821" w:hanging="425"/>
              <w:jc w:val="both"/>
            </w:pPr>
            <w:r w:rsidRPr="00F70188">
              <w:t>Obchodní modely</w:t>
            </w:r>
          </w:p>
          <w:p w14:paraId="5CE2798E" w14:textId="77777777" w:rsidR="004A6489" w:rsidRPr="00F70188" w:rsidRDefault="004A6489" w:rsidP="003C3AEF">
            <w:pPr>
              <w:pStyle w:val="Odstavecseseznamem"/>
              <w:numPr>
                <w:ilvl w:val="0"/>
                <w:numId w:val="71"/>
              </w:numPr>
              <w:ind w:left="821" w:hanging="425"/>
              <w:jc w:val="both"/>
            </w:pPr>
            <w:r w:rsidRPr="00F70188">
              <w:t>Obchodní formáty</w:t>
            </w:r>
          </w:p>
          <w:p w14:paraId="775E234F" w14:textId="77777777" w:rsidR="004A6489" w:rsidRPr="00F70188" w:rsidRDefault="004A6489" w:rsidP="003C3AEF">
            <w:pPr>
              <w:pStyle w:val="Odstavecseseznamem"/>
              <w:numPr>
                <w:ilvl w:val="0"/>
                <w:numId w:val="71"/>
              </w:numPr>
              <w:ind w:left="821" w:hanging="425"/>
              <w:jc w:val="both"/>
            </w:pPr>
            <w:r w:rsidRPr="00F70188">
              <w:t>Aktuální trendy v retailu</w:t>
            </w:r>
          </w:p>
          <w:p w14:paraId="717D8F06" w14:textId="77777777" w:rsidR="004A6489" w:rsidRPr="00F70188" w:rsidRDefault="004A6489" w:rsidP="003C3AEF">
            <w:pPr>
              <w:pStyle w:val="Odstavecseseznamem"/>
              <w:numPr>
                <w:ilvl w:val="0"/>
                <w:numId w:val="71"/>
              </w:numPr>
              <w:ind w:left="821" w:hanging="425"/>
              <w:jc w:val="both"/>
            </w:pPr>
            <w:r w:rsidRPr="00F70188">
              <w:t>Business plán</w:t>
            </w:r>
          </w:p>
          <w:p w14:paraId="78E4C6CC" w14:textId="77777777" w:rsidR="004A6489" w:rsidRPr="00F70188" w:rsidRDefault="004A6489" w:rsidP="003C3AEF">
            <w:pPr>
              <w:pStyle w:val="Odstavecseseznamem"/>
              <w:numPr>
                <w:ilvl w:val="0"/>
                <w:numId w:val="71"/>
              </w:numPr>
              <w:ind w:left="821" w:hanging="425"/>
              <w:jc w:val="both"/>
            </w:pPr>
            <w:r w:rsidRPr="00F70188">
              <w:t>SWOT analýza</w:t>
            </w:r>
          </w:p>
          <w:p w14:paraId="7BAB766B" w14:textId="77777777" w:rsidR="004A6489" w:rsidRPr="00F70188" w:rsidRDefault="004A6489" w:rsidP="003C3AEF">
            <w:pPr>
              <w:pStyle w:val="Odstavecseseznamem"/>
              <w:numPr>
                <w:ilvl w:val="0"/>
                <w:numId w:val="71"/>
              </w:numPr>
              <w:ind w:left="821" w:hanging="425"/>
              <w:jc w:val="both"/>
            </w:pPr>
            <w:r w:rsidRPr="00F70188">
              <w:t>Analýza konkurence</w:t>
            </w:r>
          </w:p>
          <w:p w14:paraId="7BEADFE1" w14:textId="77777777" w:rsidR="004A6489" w:rsidRPr="00F70188" w:rsidRDefault="004A6489" w:rsidP="003C3AEF">
            <w:pPr>
              <w:pStyle w:val="Odstavecseseznamem"/>
              <w:numPr>
                <w:ilvl w:val="0"/>
                <w:numId w:val="71"/>
              </w:numPr>
              <w:ind w:left="821" w:hanging="425"/>
              <w:jc w:val="both"/>
            </w:pPr>
            <w:r w:rsidRPr="00F70188">
              <w:t>Ostatní základní manažerské analýzy</w:t>
            </w:r>
          </w:p>
          <w:p w14:paraId="7C9BA210" w14:textId="77777777" w:rsidR="004A6489" w:rsidRPr="00F70188" w:rsidRDefault="004A6489" w:rsidP="003C3AEF">
            <w:pPr>
              <w:pStyle w:val="Odstavecseseznamem"/>
              <w:numPr>
                <w:ilvl w:val="0"/>
                <w:numId w:val="71"/>
              </w:numPr>
              <w:ind w:left="821" w:hanging="425"/>
              <w:jc w:val="both"/>
            </w:pPr>
            <w:r w:rsidRPr="00F70188">
              <w:t>Prezentace seminárních prací</w:t>
            </w:r>
          </w:p>
          <w:p w14:paraId="79A52C3B" w14:textId="77777777" w:rsidR="004A6489" w:rsidRPr="00E47FC9" w:rsidRDefault="004A6489" w:rsidP="004A6489">
            <w:pPr>
              <w:jc w:val="both"/>
              <w:rPr>
                <w:b/>
                <w:sz w:val="12"/>
                <w:szCs w:val="12"/>
              </w:rPr>
            </w:pPr>
          </w:p>
          <w:p w14:paraId="773870D2" w14:textId="242B2F3C" w:rsidR="004A6489" w:rsidRDefault="004A6489" w:rsidP="004A6489">
            <w:pPr>
              <w:jc w:val="both"/>
            </w:pPr>
            <w:r w:rsidRPr="00F70188">
              <w:t xml:space="preserve">Student kriticky hodnotí informace v souvislosti s módním trhem a jeho aktuálními trendy, zná základní údaje </w:t>
            </w:r>
            <w:r w:rsidR="00846907">
              <w:br/>
            </w:r>
            <w:r w:rsidRPr="00F70188">
              <w:t>o obchodních modelech a formátech působících v oblasti módy a taktéž má přehled o specificích tohoto trhu od haute couture po fast fashion. Umí sám vytvořit business plán a kriticky hodnotí podnikatelské příležitosti a hrozby.</w:t>
            </w:r>
          </w:p>
        </w:tc>
      </w:tr>
      <w:tr w:rsidR="004A6489" w14:paraId="013B4E12" w14:textId="77777777" w:rsidTr="004A6489">
        <w:trPr>
          <w:trHeight w:val="265"/>
        </w:trPr>
        <w:tc>
          <w:tcPr>
            <w:tcW w:w="3653" w:type="dxa"/>
            <w:gridSpan w:val="2"/>
            <w:tcBorders>
              <w:top w:val="nil"/>
            </w:tcBorders>
            <w:shd w:val="clear" w:color="auto" w:fill="F7CAAC"/>
          </w:tcPr>
          <w:p w14:paraId="6B33CECA" w14:textId="77777777" w:rsidR="004A6489" w:rsidRDefault="004A6489" w:rsidP="004A6489">
            <w:pPr>
              <w:jc w:val="both"/>
            </w:pPr>
            <w:r>
              <w:rPr>
                <w:b/>
              </w:rPr>
              <w:t>Studijní literatura a studijní pomůcky</w:t>
            </w:r>
          </w:p>
        </w:tc>
        <w:tc>
          <w:tcPr>
            <w:tcW w:w="6202" w:type="dxa"/>
            <w:gridSpan w:val="6"/>
            <w:tcBorders>
              <w:top w:val="nil"/>
              <w:bottom w:val="nil"/>
            </w:tcBorders>
          </w:tcPr>
          <w:p w14:paraId="3D9110B9" w14:textId="77777777" w:rsidR="004A6489" w:rsidRDefault="004A6489" w:rsidP="004A6489">
            <w:pPr>
              <w:jc w:val="both"/>
            </w:pPr>
          </w:p>
        </w:tc>
      </w:tr>
      <w:tr w:rsidR="004A6489" w14:paraId="52A4D444" w14:textId="77777777" w:rsidTr="004A6489">
        <w:trPr>
          <w:trHeight w:val="1497"/>
        </w:trPr>
        <w:tc>
          <w:tcPr>
            <w:tcW w:w="9855" w:type="dxa"/>
            <w:gridSpan w:val="8"/>
            <w:tcBorders>
              <w:top w:val="nil"/>
            </w:tcBorders>
          </w:tcPr>
          <w:p w14:paraId="5B2EB93E" w14:textId="77777777" w:rsidR="004A6489" w:rsidRPr="00712C62" w:rsidRDefault="004A6489" w:rsidP="004A6489">
            <w:pPr>
              <w:jc w:val="both"/>
              <w:rPr>
                <w:b/>
              </w:rPr>
            </w:pPr>
            <w:r w:rsidRPr="00712C62">
              <w:rPr>
                <w:b/>
              </w:rPr>
              <w:t>Povinná:</w:t>
            </w:r>
          </w:p>
          <w:p w14:paraId="0B9AB456" w14:textId="344857B3" w:rsidR="003D2F8F" w:rsidRPr="008E391A" w:rsidRDefault="003D2F8F" w:rsidP="003D2F8F">
            <w:pPr>
              <w:rPr>
                <w:rFonts w:eastAsia="Arial Unicode MS"/>
                <w:i/>
                <w:iCs/>
                <w:shd w:val="clear" w:color="auto" w:fill="FFFFFF"/>
              </w:rPr>
            </w:pPr>
            <w:r w:rsidRPr="00712C62">
              <w:rPr>
                <w:rFonts w:eastAsia="Arial Unicode MS"/>
                <w:shd w:val="clear" w:color="auto" w:fill="FFFFFF"/>
              </w:rPr>
              <w:t>DILLON, Susan. </w:t>
            </w:r>
            <w:r w:rsidRPr="00712C62">
              <w:rPr>
                <w:rFonts w:eastAsia="Arial Unicode MS"/>
                <w:i/>
                <w:iCs/>
                <w:shd w:val="clear" w:color="auto" w:fill="FFFFFF"/>
              </w:rPr>
              <w:t>The fundamentals of fashion management</w:t>
            </w:r>
            <w:r w:rsidRPr="00712C62">
              <w:rPr>
                <w:rFonts w:eastAsia="Arial Unicode MS"/>
                <w:shd w:val="clear" w:color="auto" w:fill="FFFFFF"/>
              </w:rPr>
              <w:t>. Second Edition. New York: Bloomsbury Visual Arts, 2017</w:t>
            </w:r>
            <w:r w:rsidR="0084408D">
              <w:rPr>
                <w:rFonts w:eastAsia="Arial Unicode MS"/>
                <w:shd w:val="clear" w:color="auto" w:fill="FFFFFF"/>
              </w:rPr>
              <w:t>.</w:t>
            </w:r>
            <w:r w:rsidRPr="00712C62">
              <w:rPr>
                <w:rFonts w:eastAsia="Arial Unicode MS"/>
                <w:shd w:val="clear" w:color="auto" w:fill="FFFFFF"/>
              </w:rPr>
              <w:t xml:space="preserve"> ISBN 9781474271233. Dostupné také z: https://proxy.k.utb.cz/login?url=https://doi.org/10.5040/9781474271233?locatt=label:secondary_appliedVisualArts</w:t>
            </w:r>
          </w:p>
          <w:p w14:paraId="2A855BEA" w14:textId="69EB2FF6" w:rsidR="004A6489" w:rsidRPr="00712C62" w:rsidRDefault="004A6489" w:rsidP="004A6489">
            <w:pPr>
              <w:jc w:val="both"/>
              <w:rPr>
                <w:rFonts w:eastAsia="Arial Unicode MS"/>
                <w:shd w:val="clear" w:color="auto" w:fill="FFFFFF"/>
              </w:rPr>
            </w:pPr>
            <w:r w:rsidRPr="00712C62">
              <w:rPr>
                <w:rFonts w:eastAsia="Arial Unicode MS"/>
                <w:shd w:val="clear" w:color="auto" w:fill="FFFFFF"/>
              </w:rPr>
              <w:t>HAUNEROVÁ, Klára, Vladimíra KHELEROVÁ a Zuzana ŠIMONOVSKÁ. </w:t>
            </w:r>
            <w:r w:rsidRPr="00712C62">
              <w:rPr>
                <w:rFonts w:eastAsia="Arial Unicode MS"/>
                <w:i/>
                <w:iCs/>
                <w:shd w:val="clear" w:color="auto" w:fill="FFFFFF"/>
              </w:rPr>
              <w:t>Fashion management</w:t>
            </w:r>
            <w:r w:rsidR="001A0401">
              <w:rPr>
                <w:rFonts w:eastAsia="Arial Unicode MS"/>
                <w:shd w:val="clear" w:color="auto" w:fill="FFFFFF"/>
              </w:rPr>
              <w:t>. Praha: Grada, 2019</w:t>
            </w:r>
            <w:r w:rsidRPr="00712C62">
              <w:rPr>
                <w:rFonts w:eastAsia="Arial Unicode MS"/>
                <w:shd w:val="clear" w:color="auto" w:fill="FFFFFF"/>
              </w:rPr>
              <w:t>. ISBN 9788027121137.</w:t>
            </w:r>
          </w:p>
          <w:p w14:paraId="5923DD86" w14:textId="7D5B0735" w:rsidR="004A6489" w:rsidRPr="00846907" w:rsidRDefault="004A6489" w:rsidP="004A6489">
            <w:pPr>
              <w:rPr>
                <w:rFonts w:eastAsia="Arial Unicode MS"/>
                <w:i/>
                <w:iCs/>
                <w:shd w:val="clear" w:color="auto" w:fill="FFFFFF"/>
              </w:rPr>
            </w:pPr>
            <w:r w:rsidRPr="00712C62">
              <w:rPr>
                <w:rFonts w:eastAsia="Arial Unicode MS"/>
                <w:shd w:val="clear" w:color="auto" w:fill="FFFFFF"/>
              </w:rPr>
              <w:t>CHOI, Tsan-Ming, ed. </w:t>
            </w:r>
            <w:r w:rsidRPr="00712C62">
              <w:rPr>
                <w:rFonts w:eastAsia="Arial Unicode MS"/>
                <w:i/>
                <w:iCs/>
                <w:shd w:val="clear" w:color="auto" w:fill="FFFFFF"/>
              </w:rPr>
              <w:t>Fashion supply chain management: industry and business analysis</w:t>
            </w:r>
            <w:r w:rsidRPr="00712C62">
              <w:rPr>
                <w:rFonts w:eastAsia="Arial Unicode MS"/>
                <w:shd w:val="clear" w:color="auto" w:fill="FFFFFF"/>
              </w:rPr>
              <w:t>. Hershey: Business Science Reference</w:t>
            </w:r>
            <w:r w:rsidRPr="00846907">
              <w:rPr>
                <w:rFonts w:eastAsia="Arial Unicode MS"/>
                <w:shd w:val="clear" w:color="auto" w:fill="FFFFFF"/>
              </w:rPr>
              <w:t>, 2</w:t>
            </w:r>
            <w:r w:rsidR="001A0401" w:rsidRPr="00846907">
              <w:rPr>
                <w:rFonts w:eastAsia="Arial Unicode MS"/>
                <w:shd w:val="clear" w:color="auto" w:fill="FFFFFF"/>
              </w:rPr>
              <w:t>012</w:t>
            </w:r>
            <w:r w:rsidR="00EE0721" w:rsidRPr="00846907">
              <w:rPr>
                <w:rFonts w:eastAsia="Arial Unicode MS"/>
                <w:shd w:val="clear" w:color="auto" w:fill="FFFFFF"/>
              </w:rPr>
              <w:t>.</w:t>
            </w:r>
            <w:r w:rsidR="001A0401" w:rsidRPr="00846907">
              <w:rPr>
                <w:rFonts w:eastAsia="Arial Unicode MS"/>
                <w:shd w:val="clear" w:color="auto" w:fill="FFFFFF"/>
              </w:rPr>
              <w:t xml:space="preserve"> 1 online zdroj</w:t>
            </w:r>
            <w:r w:rsidRPr="00846907">
              <w:rPr>
                <w:rFonts w:eastAsia="Arial Unicode MS"/>
                <w:shd w:val="clear" w:color="auto" w:fill="FFFFFF"/>
              </w:rPr>
              <w:t xml:space="preserve">. Premier reference source. ISBN 9781609607579. Dostupné také z: </w:t>
            </w:r>
            <w:hyperlink r:id="rId69" w:history="1">
              <w:r w:rsidRPr="00846907">
                <w:rPr>
                  <w:rStyle w:val="Hypertextovodkaz"/>
                  <w:rFonts w:eastAsia="Arial Unicode MS"/>
                  <w:color w:val="auto"/>
                  <w:u w:val="none"/>
                  <w:shd w:val="clear" w:color="auto" w:fill="FFFFFF"/>
                </w:rPr>
                <w:t>http://search.ebscohost.com/login.aspx?direct=true&amp;db=nlebk&amp;AN=378605&amp;lang=cs&amp;site=ehost-live&amp;authtype=ip,shib&amp;custid=s3936755</w:t>
              </w:r>
            </w:hyperlink>
            <w:r w:rsidRPr="00846907">
              <w:rPr>
                <w:rFonts w:eastAsia="Arial Unicode MS"/>
                <w:i/>
                <w:iCs/>
                <w:shd w:val="clear" w:color="auto" w:fill="FFFFFF"/>
              </w:rPr>
              <w:t xml:space="preserve"> </w:t>
            </w:r>
          </w:p>
          <w:p w14:paraId="34779295" w14:textId="77777777" w:rsidR="004A6489" w:rsidRPr="00846907" w:rsidRDefault="004A6489" w:rsidP="004A6489">
            <w:pPr>
              <w:jc w:val="both"/>
              <w:rPr>
                <w:b/>
              </w:rPr>
            </w:pPr>
            <w:r w:rsidRPr="00846907">
              <w:rPr>
                <w:b/>
              </w:rPr>
              <w:t>Doporučená:</w:t>
            </w:r>
          </w:p>
          <w:p w14:paraId="6A3F3831" w14:textId="28307737" w:rsidR="004A6489" w:rsidRPr="00712C62" w:rsidRDefault="004A6489" w:rsidP="004A6489">
            <w:pPr>
              <w:rPr>
                <w:rFonts w:eastAsia="Arial Unicode MS"/>
                <w:shd w:val="clear" w:color="auto" w:fill="FFFFFF"/>
              </w:rPr>
            </w:pPr>
            <w:r w:rsidRPr="00712C62">
              <w:rPr>
                <w:rFonts w:eastAsia="Arial Unicode MS"/>
                <w:shd w:val="clear" w:color="auto" w:fill="FFFFFF"/>
              </w:rPr>
              <w:t>BURNS, Leslie Davis a Kathy K. MULLET. </w:t>
            </w:r>
            <w:r w:rsidRPr="00712C62">
              <w:rPr>
                <w:rFonts w:eastAsia="Arial Unicode MS"/>
                <w:i/>
                <w:iCs/>
                <w:shd w:val="clear" w:color="auto" w:fill="FFFFFF"/>
              </w:rPr>
              <w:t>The business of fashion: designing, manufacturing, and marketing</w:t>
            </w:r>
            <w:r w:rsidRPr="00712C62">
              <w:rPr>
                <w:rFonts w:eastAsia="Arial Unicode MS"/>
                <w:shd w:val="clear" w:color="auto" w:fill="FFFFFF"/>
              </w:rPr>
              <w:t>. New York: Fair</w:t>
            </w:r>
            <w:r w:rsidR="0026138B">
              <w:rPr>
                <w:rFonts w:eastAsia="Arial Unicode MS"/>
                <w:shd w:val="clear" w:color="auto" w:fill="FFFFFF"/>
              </w:rPr>
              <w:t xml:space="preserve">child books, 2020. </w:t>
            </w:r>
            <w:r w:rsidRPr="00712C62">
              <w:rPr>
                <w:rFonts w:eastAsia="Arial Unicode MS"/>
                <w:shd w:val="clear" w:color="auto" w:fill="FFFFFF"/>
              </w:rPr>
              <w:t>ISBN 978-1-5013-6100-5.</w:t>
            </w:r>
          </w:p>
          <w:p w14:paraId="33F2E783" w14:textId="77777777" w:rsidR="0063769F" w:rsidRDefault="004A6489" w:rsidP="004A6489">
            <w:pPr>
              <w:jc w:val="both"/>
              <w:rPr>
                <w:rFonts w:eastAsia="Arial Unicode MS"/>
                <w:shd w:val="clear" w:color="auto" w:fill="FFFFFF"/>
              </w:rPr>
            </w:pPr>
            <w:r w:rsidRPr="00712C62">
              <w:rPr>
                <w:rFonts w:eastAsia="Arial Unicode MS"/>
                <w:i/>
                <w:iCs/>
                <w:shd w:val="clear" w:color="auto" w:fill="FFFFFF"/>
              </w:rPr>
              <w:t>The fashion business manual: an illustrated guide to building a fashion brand</w:t>
            </w:r>
            <w:r w:rsidRPr="00712C62">
              <w:rPr>
                <w:rFonts w:eastAsia="Arial Unicode MS"/>
                <w:shd w:val="clear" w:color="auto" w:fill="FFFFFF"/>
              </w:rPr>
              <w:t>. Hong Kong: Fashionary, 2021</w:t>
            </w:r>
            <w:r w:rsidR="002F0780">
              <w:rPr>
                <w:rFonts w:eastAsia="Arial Unicode MS"/>
                <w:shd w:val="clear" w:color="auto" w:fill="FFFFFF"/>
              </w:rPr>
              <w:t xml:space="preserve">. </w:t>
            </w:r>
          </w:p>
          <w:p w14:paraId="165B9661" w14:textId="7114544C" w:rsidR="004A6489" w:rsidRDefault="004A6489" w:rsidP="004A6489">
            <w:pPr>
              <w:jc w:val="both"/>
            </w:pPr>
            <w:r w:rsidRPr="00712C62">
              <w:rPr>
                <w:rFonts w:eastAsia="Arial Unicode MS"/>
                <w:shd w:val="clear" w:color="auto" w:fill="FFFFFF"/>
              </w:rPr>
              <w:t>ISBN 978-988-77109-7-4.</w:t>
            </w:r>
          </w:p>
        </w:tc>
      </w:tr>
    </w:tbl>
    <w:p w14:paraId="5539379D" w14:textId="77777777" w:rsidR="004A6489" w:rsidRDefault="004A648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A6489" w14:paraId="4F677A32" w14:textId="77777777" w:rsidTr="004A6489">
        <w:tc>
          <w:tcPr>
            <w:tcW w:w="9855" w:type="dxa"/>
            <w:gridSpan w:val="8"/>
            <w:tcBorders>
              <w:bottom w:val="double" w:sz="4" w:space="0" w:color="auto"/>
            </w:tcBorders>
            <w:shd w:val="clear" w:color="auto" w:fill="BDD6EE"/>
          </w:tcPr>
          <w:p w14:paraId="70BAF575" w14:textId="77777777" w:rsidR="004A6489" w:rsidRDefault="004A6489" w:rsidP="004A6489">
            <w:pPr>
              <w:jc w:val="both"/>
              <w:rPr>
                <w:b/>
                <w:sz w:val="28"/>
              </w:rPr>
            </w:pPr>
            <w:r>
              <w:lastRenderedPageBreak/>
              <w:br w:type="page"/>
            </w:r>
            <w:r>
              <w:rPr>
                <w:b/>
                <w:sz w:val="28"/>
              </w:rPr>
              <w:t>B-III – Charakteristika studijního předmětu</w:t>
            </w:r>
          </w:p>
        </w:tc>
      </w:tr>
      <w:tr w:rsidR="004A6489" w14:paraId="18427A2A" w14:textId="77777777" w:rsidTr="004A6489">
        <w:tc>
          <w:tcPr>
            <w:tcW w:w="3086" w:type="dxa"/>
            <w:tcBorders>
              <w:top w:val="double" w:sz="4" w:space="0" w:color="auto"/>
            </w:tcBorders>
            <w:shd w:val="clear" w:color="auto" w:fill="F7CAAC"/>
          </w:tcPr>
          <w:p w14:paraId="4FC7B132" w14:textId="77777777" w:rsidR="004A6489" w:rsidRDefault="004A6489" w:rsidP="004A6489">
            <w:pPr>
              <w:rPr>
                <w:b/>
              </w:rPr>
            </w:pPr>
            <w:r>
              <w:rPr>
                <w:b/>
              </w:rPr>
              <w:t>Název studijního předmětu</w:t>
            </w:r>
          </w:p>
        </w:tc>
        <w:tc>
          <w:tcPr>
            <w:tcW w:w="6769" w:type="dxa"/>
            <w:gridSpan w:val="7"/>
            <w:tcBorders>
              <w:top w:val="double" w:sz="4" w:space="0" w:color="auto"/>
            </w:tcBorders>
          </w:tcPr>
          <w:p w14:paraId="3AE5AD9F" w14:textId="77777777" w:rsidR="004A6489" w:rsidRDefault="004A6489" w:rsidP="004A6489">
            <w:pPr>
              <w:jc w:val="both"/>
            </w:pPr>
            <w:r>
              <w:t>Fashion management 2</w:t>
            </w:r>
          </w:p>
        </w:tc>
      </w:tr>
      <w:tr w:rsidR="004A6489" w14:paraId="522E06D9" w14:textId="77777777" w:rsidTr="004A6489">
        <w:tc>
          <w:tcPr>
            <w:tcW w:w="3086" w:type="dxa"/>
            <w:shd w:val="clear" w:color="auto" w:fill="F7CAAC"/>
          </w:tcPr>
          <w:p w14:paraId="49556916" w14:textId="77777777" w:rsidR="004A6489" w:rsidRDefault="004A6489" w:rsidP="004A6489">
            <w:pPr>
              <w:rPr>
                <w:b/>
              </w:rPr>
            </w:pPr>
            <w:r>
              <w:rPr>
                <w:b/>
              </w:rPr>
              <w:t>Typ předmětu</w:t>
            </w:r>
          </w:p>
        </w:tc>
        <w:tc>
          <w:tcPr>
            <w:tcW w:w="3406" w:type="dxa"/>
            <w:gridSpan w:val="4"/>
          </w:tcPr>
          <w:p w14:paraId="6CAD43EF" w14:textId="77777777" w:rsidR="004A6489" w:rsidRDefault="004A6489" w:rsidP="004A6489">
            <w:pPr>
              <w:jc w:val="both"/>
            </w:pPr>
            <w:r>
              <w:t>povinný</w:t>
            </w:r>
          </w:p>
        </w:tc>
        <w:tc>
          <w:tcPr>
            <w:tcW w:w="2695" w:type="dxa"/>
            <w:gridSpan w:val="2"/>
            <w:shd w:val="clear" w:color="auto" w:fill="F7CAAC"/>
          </w:tcPr>
          <w:p w14:paraId="4E142AF3" w14:textId="77777777" w:rsidR="004A6489" w:rsidRDefault="004A6489" w:rsidP="004A6489">
            <w:pPr>
              <w:jc w:val="both"/>
            </w:pPr>
            <w:r>
              <w:rPr>
                <w:b/>
              </w:rPr>
              <w:t>doporučený ročník / semestr</w:t>
            </w:r>
          </w:p>
        </w:tc>
        <w:tc>
          <w:tcPr>
            <w:tcW w:w="668" w:type="dxa"/>
          </w:tcPr>
          <w:p w14:paraId="76C08151" w14:textId="77777777" w:rsidR="004A6489" w:rsidRDefault="004A6489" w:rsidP="004A6489">
            <w:pPr>
              <w:jc w:val="both"/>
            </w:pPr>
            <w:r>
              <w:t>1/LS</w:t>
            </w:r>
          </w:p>
        </w:tc>
      </w:tr>
      <w:tr w:rsidR="004A6489" w14:paraId="2FA67A8A" w14:textId="77777777" w:rsidTr="004A6489">
        <w:tc>
          <w:tcPr>
            <w:tcW w:w="3086" w:type="dxa"/>
            <w:shd w:val="clear" w:color="auto" w:fill="F7CAAC"/>
          </w:tcPr>
          <w:p w14:paraId="4AC98793" w14:textId="77777777" w:rsidR="004A6489" w:rsidRDefault="004A6489" w:rsidP="004A6489">
            <w:pPr>
              <w:rPr>
                <w:b/>
              </w:rPr>
            </w:pPr>
            <w:r>
              <w:rPr>
                <w:b/>
              </w:rPr>
              <w:t>Rozsah studijního předmětu</w:t>
            </w:r>
          </w:p>
        </w:tc>
        <w:tc>
          <w:tcPr>
            <w:tcW w:w="1701" w:type="dxa"/>
            <w:gridSpan w:val="2"/>
          </w:tcPr>
          <w:p w14:paraId="3062FCF4" w14:textId="5CD763D6" w:rsidR="004A6489" w:rsidRDefault="004A6489" w:rsidP="004A6489">
            <w:pPr>
              <w:jc w:val="both"/>
            </w:pPr>
            <w:r>
              <w:t>13</w:t>
            </w:r>
            <w:r w:rsidR="00BC3F5F">
              <w:t xml:space="preserve"> </w:t>
            </w:r>
            <w:r>
              <w:t>s</w:t>
            </w:r>
          </w:p>
        </w:tc>
        <w:tc>
          <w:tcPr>
            <w:tcW w:w="889" w:type="dxa"/>
            <w:shd w:val="clear" w:color="auto" w:fill="F7CAAC"/>
          </w:tcPr>
          <w:p w14:paraId="608EDB5B" w14:textId="77777777" w:rsidR="004A6489" w:rsidRDefault="004A6489" w:rsidP="004A6489">
            <w:pPr>
              <w:jc w:val="both"/>
              <w:rPr>
                <w:b/>
              </w:rPr>
            </w:pPr>
            <w:r>
              <w:rPr>
                <w:b/>
              </w:rPr>
              <w:t xml:space="preserve">hod. </w:t>
            </w:r>
          </w:p>
        </w:tc>
        <w:tc>
          <w:tcPr>
            <w:tcW w:w="816" w:type="dxa"/>
          </w:tcPr>
          <w:p w14:paraId="63820D2B" w14:textId="77777777" w:rsidR="004A6489" w:rsidRDefault="004A6489" w:rsidP="004A6489">
            <w:pPr>
              <w:jc w:val="both"/>
            </w:pPr>
            <w:r>
              <w:t>13</w:t>
            </w:r>
          </w:p>
        </w:tc>
        <w:tc>
          <w:tcPr>
            <w:tcW w:w="2156" w:type="dxa"/>
            <w:shd w:val="clear" w:color="auto" w:fill="F7CAAC"/>
          </w:tcPr>
          <w:p w14:paraId="0F402608" w14:textId="77777777" w:rsidR="004A6489" w:rsidRDefault="004A6489" w:rsidP="004A6489">
            <w:pPr>
              <w:jc w:val="both"/>
              <w:rPr>
                <w:b/>
              </w:rPr>
            </w:pPr>
            <w:r>
              <w:rPr>
                <w:b/>
              </w:rPr>
              <w:t>kreditů</w:t>
            </w:r>
          </w:p>
        </w:tc>
        <w:tc>
          <w:tcPr>
            <w:tcW w:w="1207" w:type="dxa"/>
            <w:gridSpan w:val="2"/>
          </w:tcPr>
          <w:p w14:paraId="2AFFBA9A" w14:textId="77777777" w:rsidR="004A6489" w:rsidRDefault="004A6489" w:rsidP="004A6489">
            <w:pPr>
              <w:jc w:val="both"/>
            </w:pPr>
            <w:r>
              <w:t>2</w:t>
            </w:r>
          </w:p>
        </w:tc>
      </w:tr>
      <w:tr w:rsidR="004A6489" w14:paraId="300FD455" w14:textId="77777777" w:rsidTr="004A6489">
        <w:tc>
          <w:tcPr>
            <w:tcW w:w="3086" w:type="dxa"/>
            <w:shd w:val="clear" w:color="auto" w:fill="F7CAAC"/>
          </w:tcPr>
          <w:p w14:paraId="20B7DCBF" w14:textId="77777777" w:rsidR="004A6489" w:rsidRDefault="004A6489" w:rsidP="004A6489">
            <w:pPr>
              <w:rPr>
                <w:b/>
                <w:sz w:val="22"/>
              </w:rPr>
            </w:pPr>
            <w:r>
              <w:rPr>
                <w:b/>
              </w:rPr>
              <w:t>Prerekvizity, korekvizity, ekvivalence</w:t>
            </w:r>
          </w:p>
        </w:tc>
        <w:tc>
          <w:tcPr>
            <w:tcW w:w="6769" w:type="dxa"/>
            <w:gridSpan w:val="7"/>
          </w:tcPr>
          <w:p w14:paraId="489C5258" w14:textId="77777777" w:rsidR="004A6489" w:rsidRDefault="004A6489" w:rsidP="004A6489">
            <w:pPr>
              <w:jc w:val="both"/>
            </w:pPr>
          </w:p>
        </w:tc>
      </w:tr>
      <w:tr w:rsidR="004A6489" w14:paraId="7C0CE3FC" w14:textId="77777777" w:rsidTr="004A6489">
        <w:tc>
          <w:tcPr>
            <w:tcW w:w="3086" w:type="dxa"/>
            <w:shd w:val="clear" w:color="auto" w:fill="F7CAAC"/>
          </w:tcPr>
          <w:p w14:paraId="6A519CF7" w14:textId="77777777" w:rsidR="004A6489" w:rsidRDefault="004A6489" w:rsidP="004A6489">
            <w:pPr>
              <w:rPr>
                <w:b/>
              </w:rPr>
            </w:pPr>
            <w:r>
              <w:rPr>
                <w:b/>
              </w:rPr>
              <w:t>Způsob ověření studijních výsledků</w:t>
            </w:r>
          </w:p>
        </w:tc>
        <w:tc>
          <w:tcPr>
            <w:tcW w:w="3406" w:type="dxa"/>
            <w:gridSpan w:val="4"/>
          </w:tcPr>
          <w:p w14:paraId="57FF92A2" w14:textId="77777777" w:rsidR="004A6489" w:rsidRDefault="004A6489" w:rsidP="004A6489">
            <w:pPr>
              <w:jc w:val="both"/>
            </w:pPr>
            <w:r>
              <w:t>klasifikovaný zápočet</w:t>
            </w:r>
          </w:p>
        </w:tc>
        <w:tc>
          <w:tcPr>
            <w:tcW w:w="2156" w:type="dxa"/>
            <w:shd w:val="clear" w:color="auto" w:fill="F7CAAC"/>
          </w:tcPr>
          <w:p w14:paraId="02A94811" w14:textId="77777777" w:rsidR="004A6489" w:rsidRDefault="004A6489" w:rsidP="004A6489">
            <w:pPr>
              <w:jc w:val="both"/>
              <w:rPr>
                <w:b/>
              </w:rPr>
            </w:pPr>
            <w:r>
              <w:rPr>
                <w:b/>
              </w:rPr>
              <w:t>Forma výuky</w:t>
            </w:r>
          </w:p>
        </w:tc>
        <w:tc>
          <w:tcPr>
            <w:tcW w:w="1207" w:type="dxa"/>
            <w:gridSpan w:val="2"/>
          </w:tcPr>
          <w:p w14:paraId="333E6747" w14:textId="77777777" w:rsidR="004A6489" w:rsidRDefault="004A6489" w:rsidP="004A6489">
            <w:pPr>
              <w:jc w:val="both"/>
            </w:pPr>
            <w:r>
              <w:t>seminář</w:t>
            </w:r>
          </w:p>
        </w:tc>
      </w:tr>
      <w:tr w:rsidR="004A6489" w14:paraId="758DD837" w14:textId="77777777" w:rsidTr="004A6489">
        <w:tc>
          <w:tcPr>
            <w:tcW w:w="3086" w:type="dxa"/>
            <w:shd w:val="clear" w:color="auto" w:fill="F7CAAC"/>
          </w:tcPr>
          <w:p w14:paraId="15933F8C" w14:textId="77777777" w:rsidR="004A6489" w:rsidRDefault="004A6489" w:rsidP="004A6489">
            <w:pPr>
              <w:rPr>
                <w:b/>
              </w:rPr>
            </w:pPr>
            <w:r>
              <w:rPr>
                <w:b/>
              </w:rPr>
              <w:t>Forma způsobu ověření studijních výsledků a další požadavky na studenta</w:t>
            </w:r>
          </w:p>
        </w:tc>
        <w:tc>
          <w:tcPr>
            <w:tcW w:w="6769" w:type="dxa"/>
            <w:gridSpan w:val="7"/>
            <w:tcBorders>
              <w:bottom w:val="nil"/>
            </w:tcBorders>
          </w:tcPr>
          <w:p w14:paraId="4CF9A138" w14:textId="77777777" w:rsidR="004A6489" w:rsidRDefault="004A6489" w:rsidP="004A6489">
            <w:pPr>
              <w:jc w:val="both"/>
            </w:pPr>
            <w:r>
              <w:t>Písemná.</w:t>
            </w:r>
          </w:p>
          <w:p w14:paraId="1FAAC680" w14:textId="77777777" w:rsidR="004A6489" w:rsidRDefault="004A6489" w:rsidP="004A6489">
            <w:pPr>
              <w:jc w:val="both"/>
            </w:pPr>
            <w:r>
              <w:t>80% aktivní účast na seminářích, vypracování dílčích úkolů dle aktuálního zadání, zpracování a prezentace seminární práce.</w:t>
            </w:r>
          </w:p>
        </w:tc>
      </w:tr>
      <w:tr w:rsidR="004A6489" w14:paraId="447FEA23" w14:textId="77777777" w:rsidTr="00846907">
        <w:trPr>
          <w:trHeight w:val="109"/>
        </w:trPr>
        <w:tc>
          <w:tcPr>
            <w:tcW w:w="9855" w:type="dxa"/>
            <w:gridSpan w:val="8"/>
            <w:tcBorders>
              <w:top w:val="nil"/>
            </w:tcBorders>
          </w:tcPr>
          <w:p w14:paraId="5DACAD44" w14:textId="77777777" w:rsidR="004A6489" w:rsidRDefault="004A6489" w:rsidP="004A6489"/>
        </w:tc>
      </w:tr>
      <w:tr w:rsidR="004A6489" w14:paraId="483DD73C" w14:textId="77777777" w:rsidTr="004A6489">
        <w:trPr>
          <w:trHeight w:val="197"/>
        </w:trPr>
        <w:tc>
          <w:tcPr>
            <w:tcW w:w="3086" w:type="dxa"/>
            <w:tcBorders>
              <w:top w:val="nil"/>
            </w:tcBorders>
            <w:shd w:val="clear" w:color="auto" w:fill="F7CAAC"/>
          </w:tcPr>
          <w:p w14:paraId="7A4611C9" w14:textId="77777777" w:rsidR="004A6489" w:rsidRDefault="004A6489" w:rsidP="004A6489">
            <w:pPr>
              <w:rPr>
                <w:b/>
              </w:rPr>
            </w:pPr>
            <w:r>
              <w:rPr>
                <w:b/>
              </w:rPr>
              <w:t>Garant předmětu</w:t>
            </w:r>
          </w:p>
        </w:tc>
        <w:tc>
          <w:tcPr>
            <w:tcW w:w="6769" w:type="dxa"/>
            <w:gridSpan w:val="7"/>
            <w:tcBorders>
              <w:top w:val="nil"/>
            </w:tcBorders>
          </w:tcPr>
          <w:p w14:paraId="6D253A63" w14:textId="77777777" w:rsidR="004A6489" w:rsidRDefault="004A6489" w:rsidP="004A6489">
            <w:pPr>
              <w:jc w:val="both"/>
            </w:pPr>
            <w:r>
              <w:t>Ing. Lenka Harantová, Ph.D.</w:t>
            </w:r>
          </w:p>
        </w:tc>
      </w:tr>
      <w:tr w:rsidR="004A6489" w14:paraId="011CF882" w14:textId="77777777" w:rsidTr="004A6489">
        <w:trPr>
          <w:trHeight w:val="243"/>
        </w:trPr>
        <w:tc>
          <w:tcPr>
            <w:tcW w:w="3086" w:type="dxa"/>
            <w:tcBorders>
              <w:top w:val="nil"/>
            </w:tcBorders>
            <w:shd w:val="clear" w:color="auto" w:fill="F7CAAC"/>
          </w:tcPr>
          <w:p w14:paraId="0776E899" w14:textId="77777777" w:rsidR="004A6489" w:rsidRDefault="004A6489" w:rsidP="004A6489">
            <w:pPr>
              <w:rPr>
                <w:b/>
              </w:rPr>
            </w:pPr>
            <w:r>
              <w:rPr>
                <w:b/>
              </w:rPr>
              <w:t>Zapojení garanta do výuky předmětu</w:t>
            </w:r>
          </w:p>
        </w:tc>
        <w:tc>
          <w:tcPr>
            <w:tcW w:w="6769" w:type="dxa"/>
            <w:gridSpan w:val="7"/>
            <w:tcBorders>
              <w:top w:val="nil"/>
            </w:tcBorders>
          </w:tcPr>
          <w:p w14:paraId="77C5FA37" w14:textId="77777777" w:rsidR="004A6489" w:rsidRDefault="004A6489" w:rsidP="004A6489">
            <w:pPr>
              <w:jc w:val="both"/>
            </w:pPr>
            <w:r>
              <w:t>100 %</w:t>
            </w:r>
          </w:p>
        </w:tc>
      </w:tr>
      <w:tr w:rsidR="004A6489" w14:paraId="7733B9CC" w14:textId="77777777" w:rsidTr="004A6489">
        <w:tc>
          <w:tcPr>
            <w:tcW w:w="3086" w:type="dxa"/>
            <w:shd w:val="clear" w:color="auto" w:fill="F7CAAC"/>
          </w:tcPr>
          <w:p w14:paraId="4F7655B0" w14:textId="77777777" w:rsidR="004A6489" w:rsidRDefault="004A6489" w:rsidP="004A6489">
            <w:pPr>
              <w:rPr>
                <w:b/>
              </w:rPr>
            </w:pPr>
            <w:r>
              <w:rPr>
                <w:b/>
              </w:rPr>
              <w:t>Vyučující</w:t>
            </w:r>
          </w:p>
        </w:tc>
        <w:tc>
          <w:tcPr>
            <w:tcW w:w="6769" w:type="dxa"/>
            <w:gridSpan w:val="7"/>
            <w:tcBorders>
              <w:bottom w:val="nil"/>
            </w:tcBorders>
          </w:tcPr>
          <w:p w14:paraId="09C21F34" w14:textId="77777777" w:rsidR="004A6489" w:rsidRDefault="004A6489" w:rsidP="004A6489">
            <w:pPr>
              <w:jc w:val="both"/>
            </w:pPr>
            <w:r>
              <w:t>Ing. Lenka Harantová, Ph.D.</w:t>
            </w:r>
          </w:p>
        </w:tc>
      </w:tr>
      <w:tr w:rsidR="004A6489" w14:paraId="3C93FECC" w14:textId="77777777" w:rsidTr="004A6489">
        <w:trPr>
          <w:trHeight w:val="182"/>
        </w:trPr>
        <w:tc>
          <w:tcPr>
            <w:tcW w:w="9855" w:type="dxa"/>
            <w:gridSpan w:val="8"/>
            <w:tcBorders>
              <w:top w:val="nil"/>
            </w:tcBorders>
          </w:tcPr>
          <w:p w14:paraId="166BB1E3" w14:textId="77777777" w:rsidR="004A6489" w:rsidRDefault="004A6489" w:rsidP="004A6489">
            <w:pPr>
              <w:jc w:val="both"/>
            </w:pPr>
          </w:p>
        </w:tc>
      </w:tr>
      <w:tr w:rsidR="004A6489" w14:paraId="791EEBAD" w14:textId="77777777" w:rsidTr="004A6489">
        <w:tc>
          <w:tcPr>
            <w:tcW w:w="3086" w:type="dxa"/>
            <w:shd w:val="clear" w:color="auto" w:fill="F7CAAC"/>
          </w:tcPr>
          <w:p w14:paraId="14A2ADD5" w14:textId="77777777" w:rsidR="004A6489" w:rsidRDefault="004A6489" w:rsidP="004A6489">
            <w:pPr>
              <w:jc w:val="both"/>
              <w:rPr>
                <w:b/>
              </w:rPr>
            </w:pPr>
            <w:r>
              <w:rPr>
                <w:b/>
              </w:rPr>
              <w:t>Stručná anotace předmětu</w:t>
            </w:r>
          </w:p>
        </w:tc>
        <w:tc>
          <w:tcPr>
            <w:tcW w:w="6769" w:type="dxa"/>
            <w:gridSpan w:val="7"/>
            <w:tcBorders>
              <w:bottom w:val="nil"/>
            </w:tcBorders>
          </w:tcPr>
          <w:p w14:paraId="3FF37010" w14:textId="77777777" w:rsidR="004A6489" w:rsidRDefault="004A6489" w:rsidP="004A6489">
            <w:pPr>
              <w:jc w:val="both"/>
            </w:pPr>
          </w:p>
        </w:tc>
      </w:tr>
      <w:tr w:rsidR="004A6489" w14:paraId="1C9F4192" w14:textId="77777777" w:rsidTr="004A6489">
        <w:trPr>
          <w:trHeight w:val="3938"/>
        </w:trPr>
        <w:tc>
          <w:tcPr>
            <w:tcW w:w="9855" w:type="dxa"/>
            <w:gridSpan w:val="8"/>
            <w:tcBorders>
              <w:top w:val="nil"/>
              <w:bottom w:val="single" w:sz="12" w:space="0" w:color="auto"/>
            </w:tcBorders>
          </w:tcPr>
          <w:p w14:paraId="32445232" w14:textId="77777777" w:rsidR="004A6489" w:rsidRDefault="004A6489" w:rsidP="004A6489">
            <w:pPr>
              <w:jc w:val="both"/>
            </w:pPr>
            <w:r w:rsidRPr="00704B5E">
              <w:t>Cílem</w:t>
            </w:r>
            <w:r w:rsidRPr="006C7F11">
              <w:t xml:space="preserve"> předmětu je prohloubit znalosti získané v předmětu Fashion managemet 1. Studenti získají základní znalosti z řízení módního průmyslu. Budou se orientovat v problematice uvedení nového fashion produktu na trh, budování značky, práce s módními médii. Budou dále znát základní specifika fungování firem v oblasti fashion business.</w:t>
            </w:r>
          </w:p>
          <w:p w14:paraId="021215DE" w14:textId="77777777" w:rsidR="004A6489" w:rsidRPr="006C7F11" w:rsidRDefault="004A6489" w:rsidP="004A6489">
            <w:pPr>
              <w:jc w:val="both"/>
              <w:rPr>
                <w:sz w:val="12"/>
                <w:szCs w:val="12"/>
              </w:rPr>
            </w:pPr>
          </w:p>
          <w:p w14:paraId="745BFA5F" w14:textId="77777777" w:rsidR="004A6489" w:rsidRPr="006C7F11" w:rsidRDefault="004A6489" w:rsidP="00D3581F">
            <w:pPr>
              <w:numPr>
                <w:ilvl w:val="0"/>
                <w:numId w:val="11"/>
              </w:numPr>
              <w:jc w:val="both"/>
            </w:pPr>
            <w:r w:rsidRPr="006C7F11">
              <w:t>Vývoj produktu a jeho uvedení na trh</w:t>
            </w:r>
          </w:p>
          <w:p w14:paraId="07A103C5" w14:textId="77777777" w:rsidR="004A6489" w:rsidRPr="006C7F11" w:rsidRDefault="004A6489" w:rsidP="00D3581F">
            <w:pPr>
              <w:numPr>
                <w:ilvl w:val="0"/>
                <w:numId w:val="11"/>
              </w:numPr>
              <w:jc w:val="both"/>
            </w:pPr>
            <w:r w:rsidRPr="006C7F11">
              <w:t>Specifika řízení luxusních fashion brandů</w:t>
            </w:r>
          </w:p>
          <w:p w14:paraId="471A4B19" w14:textId="77777777" w:rsidR="004A6489" w:rsidRPr="006C7F11" w:rsidRDefault="004A6489" w:rsidP="00D3581F">
            <w:pPr>
              <w:numPr>
                <w:ilvl w:val="0"/>
                <w:numId w:val="11"/>
              </w:numPr>
              <w:jc w:val="both"/>
            </w:pPr>
            <w:r w:rsidRPr="006C7F11">
              <w:t>Brand management</w:t>
            </w:r>
          </w:p>
          <w:p w14:paraId="56BFD034" w14:textId="77777777" w:rsidR="004A6489" w:rsidRPr="006C7F11" w:rsidRDefault="004A6489" w:rsidP="00D3581F">
            <w:pPr>
              <w:numPr>
                <w:ilvl w:val="0"/>
                <w:numId w:val="11"/>
              </w:numPr>
              <w:jc w:val="both"/>
            </w:pPr>
            <w:r w:rsidRPr="006C7F11">
              <w:t>Práce s médii z oblasti fashion business</w:t>
            </w:r>
          </w:p>
          <w:p w14:paraId="17A337BB" w14:textId="77777777" w:rsidR="004A6489" w:rsidRPr="006C7F11" w:rsidRDefault="004A6489" w:rsidP="00D3581F">
            <w:pPr>
              <w:numPr>
                <w:ilvl w:val="0"/>
                <w:numId w:val="11"/>
              </w:numPr>
              <w:jc w:val="both"/>
            </w:pPr>
            <w:r w:rsidRPr="006C7F11">
              <w:t>Řízení lidských zdrojů</w:t>
            </w:r>
          </w:p>
          <w:p w14:paraId="6B9DB66E" w14:textId="77777777" w:rsidR="004A6489" w:rsidRPr="006C7F11" w:rsidRDefault="004A6489" w:rsidP="00D3581F">
            <w:pPr>
              <w:numPr>
                <w:ilvl w:val="0"/>
                <w:numId w:val="11"/>
              </w:numPr>
              <w:jc w:val="both"/>
            </w:pPr>
            <w:r w:rsidRPr="006C7F11">
              <w:t>Role manažera, styly řízení</w:t>
            </w:r>
          </w:p>
          <w:p w14:paraId="1C6C8E54" w14:textId="77777777" w:rsidR="004A6489" w:rsidRPr="006C7F11" w:rsidRDefault="004A6489" w:rsidP="00D3581F">
            <w:pPr>
              <w:numPr>
                <w:ilvl w:val="0"/>
                <w:numId w:val="11"/>
              </w:numPr>
              <w:jc w:val="both"/>
            </w:pPr>
            <w:r w:rsidRPr="006C7F11">
              <w:t>Motivace zaměstnanců</w:t>
            </w:r>
          </w:p>
          <w:p w14:paraId="0B9CE371" w14:textId="77777777" w:rsidR="004A6489" w:rsidRPr="006C7F11" w:rsidRDefault="004A6489" w:rsidP="00D3581F">
            <w:pPr>
              <w:numPr>
                <w:ilvl w:val="0"/>
                <w:numId w:val="11"/>
              </w:numPr>
              <w:jc w:val="both"/>
            </w:pPr>
            <w:r w:rsidRPr="006C7F11">
              <w:t>Týmová práce v managementu</w:t>
            </w:r>
          </w:p>
          <w:p w14:paraId="1CCE1F00" w14:textId="77777777" w:rsidR="004A6489" w:rsidRPr="006C7F11" w:rsidRDefault="004A6489" w:rsidP="00D3581F">
            <w:pPr>
              <w:numPr>
                <w:ilvl w:val="0"/>
                <w:numId w:val="11"/>
              </w:numPr>
              <w:jc w:val="both"/>
            </w:pPr>
            <w:r w:rsidRPr="006C7F11">
              <w:t>Komunikační dovednosti manažera</w:t>
            </w:r>
          </w:p>
          <w:p w14:paraId="2A87F847" w14:textId="77777777" w:rsidR="004A6489" w:rsidRPr="006C7F11" w:rsidRDefault="004A6489" w:rsidP="00D3581F">
            <w:pPr>
              <w:numPr>
                <w:ilvl w:val="0"/>
                <w:numId w:val="11"/>
              </w:numPr>
              <w:jc w:val="both"/>
            </w:pPr>
            <w:r w:rsidRPr="006C7F11">
              <w:t>Self a time management</w:t>
            </w:r>
          </w:p>
          <w:p w14:paraId="3D4C74E4" w14:textId="77777777" w:rsidR="004A6489" w:rsidRPr="006C7F11" w:rsidRDefault="004A6489" w:rsidP="00D3581F">
            <w:pPr>
              <w:numPr>
                <w:ilvl w:val="0"/>
                <w:numId w:val="11"/>
              </w:numPr>
              <w:jc w:val="both"/>
            </w:pPr>
            <w:r w:rsidRPr="006C7F11">
              <w:t>Etické aspekty módního průmyslu</w:t>
            </w:r>
          </w:p>
          <w:p w14:paraId="392D120A" w14:textId="77777777" w:rsidR="004A6489" w:rsidRPr="006C7F11" w:rsidRDefault="004A6489" w:rsidP="00D3581F">
            <w:pPr>
              <w:numPr>
                <w:ilvl w:val="0"/>
                <w:numId w:val="11"/>
              </w:numPr>
              <w:jc w:val="both"/>
            </w:pPr>
            <w:r w:rsidRPr="006C7F11">
              <w:t>Udržitelnost jako nástroj fashion managementu</w:t>
            </w:r>
          </w:p>
          <w:p w14:paraId="1119E0DA" w14:textId="77777777" w:rsidR="004A6489" w:rsidRPr="006C7F11" w:rsidRDefault="004A6489" w:rsidP="00D3581F">
            <w:pPr>
              <w:numPr>
                <w:ilvl w:val="0"/>
                <w:numId w:val="11"/>
              </w:numPr>
              <w:jc w:val="both"/>
            </w:pPr>
            <w:r w:rsidRPr="006C7F11">
              <w:t>Prezentace seminárních prací</w:t>
            </w:r>
          </w:p>
          <w:p w14:paraId="28D3CF28" w14:textId="77777777" w:rsidR="004A6489" w:rsidRPr="006C7F11" w:rsidRDefault="004A6489" w:rsidP="004A6489">
            <w:pPr>
              <w:jc w:val="both"/>
              <w:rPr>
                <w:b/>
                <w:sz w:val="12"/>
                <w:szCs w:val="12"/>
              </w:rPr>
            </w:pPr>
          </w:p>
          <w:p w14:paraId="1AB13DDF" w14:textId="64F84531" w:rsidR="004A6489" w:rsidRDefault="004A6489" w:rsidP="004A6489">
            <w:pPr>
              <w:jc w:val="both"/>
            </w:pPr>
            <w:r w:rsidRPr="006C7F11">
              <w:t xml:space="preserve">Student kriticky hodnotí informace v souvislosti s vývojem nového produktu a jeho uvedení na trh, zná základní údaje </w:t>
            </w:r>
            <w:r w:rsidRPr="006C7F11">
              <w:br/>
              <w:t xml:space="preserve">z oblasti brandingu a brand managementu a umí </w:t>
            </w:r>
            <w:r w:rsidR="004C658B">
              <w:t>komunikovat s jednotlivými médii</w:t>
            </w:r>
            <w:r w:rsidRPr="006C7F11">
              <w:t>. Dále zná základní principy řízení lidských zdrojů a specifika jednotlivých stylů řízení. Má přehled v oblasti společenské odpovědnosti firem a uvědomuje si důležitost a aspekty udržitelnosti v oblasti módního průmyslu.</w:t>
            </w:r>
          </w:p>
        </w:tc>
      </w:tr>
      <w:tr w:rsidR="004A6489" w14:paraId="189D8907" w14:textId="77777777" w:rsidTr="004A6489">
        <w:trPr>
          <w:trHeight w:val="265"/>
        </w:trPr>
        <w:tc>
          <w:tcPr>
            <w:tcW w:w="3653" w:type="dxa"/>
            <w:gridSpan w:val="2"/>
            <w:tcBorders>
              <w:top w:val="nil"/>
            </w:tcBorders>
            <w:shd w:val="clear" w:color="auto" w:fill="F7CAAC"/>
          </w:tcPr>
          <w:p w14:paraId="24A3424D" w14:textId="77777777" w:rsidR="004A6489" w:rsidRDefault="004A6489" w:rsidP="004A6489">
            <w:pPr>
              <w:jc w:val="both"/>
            </w:pPr>
            <w:r>
              <w:rPr>
                <w:b/>
              </w:rPr>
              <w:t>Studijní literatura a studijní pomůcky</w:t>
            </w:r>
          </w:p>
        </w:tc>
        <w:tc>
          <w:tcPr>
            <w:tcW w:w="6202" w:type="dxa"/>
            <w:gridSpan w:val="6"/>
            <w:tcBorders>
              <w:top w:val="nil"/>
              <w:bottom w:val="nil"/>
            </w:tcBorders>
          </w:tcPr>
          <w:p w14:paraId="263349A8" w14:textId="77777777" w:rsidR="004A6489" w:rsidRDefault="004A6489" w:rsidP="004A6489">
            <w:pPr>
              <w:jc w:val="both"/>
            </w:pPr>
          </w:p>
        </w:tc>
      </w:tr>
      <w:tr w:rsidR="004A6489" w14:paraId="118D7427" w14:textId="77777777" w:rsidTr="004A6489">
        <w:trPr>
          <w:trHeight w:val="1497"/>
        </w:trPr>
        <w:tc>
          <w:tcPr>
            <w:tcW w:w="9855" w:type="dxa"/>
            <w:gridSpan w:val="8"/>
            <w:tcBorders>
              <w:top w:val="nil"/>
            </w:tcBorders>
          </w:tcPr>
          <w:p w14:paraId="6E9E8098" w14:textId="77777777" w:rsidR="004A6489" w:rsidRPr="00712C62" w:rsidRDefault="004A6489" w:rsidP="004A6489">
            <w:pPr>
              <w:jc w:val="both"/>
              <w:rPr>
                <w:b/>
              </w:rPr>
            </w:pPr>
            <w:r w:rsidRPr="00712C62">
              <w:rPr>
                <w:b/>
              </w:rPr>
              <w:t>Povinná:</w:t>
            </w:r>
          </w:p>
          <w:p w14:paraId="758F744C" w14:textId="22F7452C" w:rsidR="0008189C" w:rsidRPr="0000767C" w:rsidRDefault="0008189C" w:rsidP="0008189C">
            <w:pPr>
              <w:rPr>
                <w:rFonts w:eastAsia="Arial Unicode MS"/>
                <w:shd w:val="clear" w:color="auto" w:fill="FFFFFF"/>
              </w:rPr>
            </w:pPr>
            <w:r w:rsidRPr="0000767C">
              <w:rPr>
                <w:rFonts w:eastAsia="Arial Unicode MS"/>
                <w:shd w:val="clear" w:color="auto" w:fill="FFFFFF"/>
              </w:rPr>
              <w:t>GEHLHAR, Mary. </w:t>
            </w:r>
            <w:r w:rsidRPr="0000767C">
              <w:rPr>
                <w:rFonts w:eastAsia="Arial Unicode MS"/>
                <w:i/>
                <w:iCs/>
                <w:shd w:val="clear" w:color="auto" w:fill="FFFFFF"/>
              </w:rPr>
              <w:t>The fashion designer survival guide: start and run your own fashion business</w:t>
            </w:r>
            <w:r w:rsidRPr="0000767C">
              <w:rPr>
                <w:rFonts w:eastAsia="Arial Unicode MS"/>
                <w:shd w:val="clear" w:color="auto" w:fill="FFFFFF"/>
              </w:rPr>
              <w:t xml:space="preserve">. Third edition. New </w:t>
            </w:r>
            <w:r w:rsidR="002F0780">
              <w:rPr>
                <w:rFonts w:eastAsia="Arial Unicode MS"/>
                <w:shd w:val="clear" w:color="auto" w:fill="FFFFFF"/>
              </w:rPr>
              <w:t>York: Kaplan, 2021</w:t>
            </w:r>
            <w:r w:rsidRPr="0000767C">
              <w:rPr>
                <w:rFonts w:eastAsia="Arial Unicode MS"/>
                <w:shd w:val="clear" w:color="auto" w:fill="FFFFFF"/>
              </w:rPr>
              <w:t>. ISBN 978-1-5062-6560-5.</w:t>
            </w:r>
          </w:p>
          <w:p w14:paraId="51B84A1E" w14:textId="5183A009" w:rsidR="004A6489" w:rsidRPr="00712C62" w:rsidRDefault="004A6489" w:rsidP="004A6489">
            <w:pPr>
              <w:jc w:val="both"/>
              <w:rPr>
                <w:rFonts w:eastAsia="Arial Unicode MS"/>
                <w:shd w:val="clear" w:color="auto" w:fill="FFFFFF"/>
              </w:rPr>
            </w:pPr>
            <w:r w:rsidRPr="00712C62">
              <w:rPr>
                <w:rFonts w:eastAsia="Arial Unicode MS"/>
                <w:shd w:val="clear" w:color="auto" w:fill="FFFFFF"/>
              </w:rPr>
              <w:t>HAUNEROVÁ, Klára, Vladimíra KHELEROVÁ a Zuzana ŠIMONOVSKÁ. </w:t>
            </w:r>
            <w:r w:rsidRPr="00712C62">
              <w:rPr>
                <w:rFonts w:eastAsia="Arial Unicode MS"/>
                <w:i/>
                <w:iCs/>
                <w:shd w:val="clear" w:color="auto" w:fill="FFFFFF"/>
              </w:rPr>
              <w:t>Fashion management</w:t>
            </w:r>
            <w:r w:rsidR="002F0780">
              <w:rPr>
                <w:rFonts w:eastAsia="Arial Unicode MS"/>
                <w:shd w:val="clear" w:color="auto" w:fill="FFFFFF"/>
              </w:rPr>
              <w:t xml:space="preserve">. Praha: Grada, 2019, </w:t>
            </w:r>
            <w:r w:rsidRPr="00712C62">
              <w:rPr>
                <w:rFonts w:eastAsia="Arial Unicode MS"/>
                <w:shd w:val="clear" w:color="auto" w:fill="FFFFFF"/>
              </w:rPr>
              <w:t>ISBN 9788027121137.</w:t>
            </w:r>
          </w:p>
          <w:p w14:paraId="73BD209A" w14:textId="09BFB7A5" w:rsidR="004A6489" w:rsidRPr="0000767C" w:rsidRDefault="004A6489" w:rsidP="004A6489">
            <w:pPr>
              <w:rPr>
                <w:rFonts w:eastAsia="Arial Unicode MS"/>
                <w:shd w:val="clear" w:color="auto" w:fill="FFFFFF"/>
              </w:rPr>
            </w:pPr>
            <w:r w:rsidRPr="0000767C">
              <w:rPr>
                <w:rFonts w:eastAsia="Arial Unicode MS"/>
                <w:shd w:val="clear" w:color="auto" w:fill="FFFFFF"/>
              </w:rPr>
              <w:t>JIN, Byoungho a Elena CEDROLA, ed. </w:t>
            </w:r>
            <w:r w:rsidRPr="0000767C">
              <w:rPr>
                <w:rFonts w:eastAsia="Arial Unicode MS"/>
                <w:i/>
                <w:iCs/>
                <w:shd w:val="clear" w:color="auto" w:fill="FFFFFF"/>
              </w:rPr>
              <w:t>Fashion branding and communication: core strategies of European luxury brands</w:t>
            </w:r>
            <w:r w:rsidRPr="0000767C">
              <w:rPr>
                <w:rFonts w:eastAsia="Arial Unicode MS"/>
                <w:shd w:val="clear" w:color="auto" w:fill="FFFFFF"/>
              </w:rPr>
              <w:t>. New York: Palgrave M</w:t>
            </w:r>
            <w:r w:rsidR="002F0780">
              <w:rPr>
                <w:rFonts w:eastAsia="Arial Unicode MS"/>
                <w:shd w:val="clear" w:color="auto" w:fill="FFFFFF"/>
              </w:rPr>
              <w:t xml:space="preserve">acmillan, 2017. </w:t>
            </w:r>
            <w:r w:rsidRPr="0000767C">
              <w:rPr>
                <w:rFonts w:eastAsia="Arial Unicode MS"/>
                <w:shd w:val="clear" w:color="auto" w:fill="FFFFFF"/>
              </w:rPr>
              <w:t>ISBN 9781137523426.</w:t>
            </w:r>
          </w:p>
          <w:p w14:paraId="3998B1E7" w14:textId="77777777" w:rsidR="004A6489" w:rsidRPr="00712C62" w:rsidRDefault="004A6489" w:rsidP="004A6489">
            <w:pPr>
              <w:jc w:val="both"/>
              <w:rPr>
                <w:b/>
              </w:rPr>
            </w:pPr>
            <w:r w:rsidRPr="00712C62">
              <w:rPr>
                <w:b/>
              </w:rPr>
              <w:t>Doporučená:</w:t>
            </w:r>
          </w:p>
          <w:p w14:paraId="3ABE2F82" w14:textId="2A109D7F" w:rsidR="0008189C" w:rsidRDefault="0008189C" w:rsidP="004A6489">
            <w:pPr>
              <w:jc w:val="both"/>
              <w:rPr>
                <w:rFonts w:eastAsia="Arial Unicode MS"/>
                <w:shd w:val="clear" w:color="auto" w:fill="FFFFFF"/>
              </w:rPr>
            </w:pPr>
            <w:r w:rsidRPr="00E8630F">
              <w:rPr>
                <w:rFonts w:eastAsia="Arial Unicode MS"/>
                <w:shd w:val="clear" w:color="auto" w:fill="FFFFFF"/>
              </w:rPr>
              <w:t>HENNINGER, Claudia E., Panayiota J. ALEVIZOU, Helen GOWOREK a Daniella RYDING. </w:t>
            </w:r>
            <w:r w:rsidRPr="00E8630F">
              <w:rPr>
                <w:rFonts w:eastAsia="Arial Unicode MS"/>
                <w:i/>
                <w:iCs/>
                <w:shd w:val="clear" w:color="auto" w:fill="FFFFFF"/>
              </w:rPr>
              <w:t>Sustainability in fashion: a cradle to upcycle approach</w:t>
            </w:r>
            <w:r w:rsidRPr="00E8630F">
              <w:rPr>
                <w:rFonts w:eastAsia="Arial Unicode MS"/>
                <w:shd w:val="clear" w:color="auto" w:fill="FFFFFF"/>
              </w:rPr>
              <w:t xml:space="preserve">. Cham, Switzerland: Palgrave </w:t>
            </w:r>
            <w:r w:rsidRPr="00C13A3F">
              <w:rPr>
                <w:rFonts w:eastAsia="Arial Unicode MS"/>
                <w:shd w:val="clear" w:color="auto" w:fill="FFFFFF"/>
              </w:rPr>
              <w:t>Macmillan, 2017</w:t>
            </w:r>
            <w:r w:rsidR="00CF689D" w:rsidRPr="00C13A3F">
              <w:rPr>
                <w:rFonts w:eastAsia="Arial Unicode MS"/>
                <w:shd w:val="clear" w:color="auto" w:fill="FFFFFF"/>
              </w:rPr>
              <w:t>.</w:t>
            </w:r>
            <w:r w:rsidRPr="00C13A3F">
              <w:rPr>
                <w:rFonts w:eastAsia="Arial Unicode MS"/>
                <w:shd w:val="clear" w:color="auto" w:fill="FFFFFF"/>
              </w:rPr>
              <w:t xml:space="preserve"> Dostupné z: doi:9783319512532.</w:t>
            </w:r>
          </w:p>
          <w:p w14:paraId="05D683DD" w14:textId="126A1B9D" w:rsidR="004A6489" w:rsidRPr="00846907" w:rsidRDefault="004A6489" w:rsidP="004A6489">
            <w:pPr>
              <w:jc w:val="both"/>
              <w:rPr>
                <w:rFonts w:eastAsia="Arial Unicode MS"/>
                <w:shd w:val="clear" w:color="auto" w:fill="FFFFFF"/>
              </w:rPr>
            </w:pPr>
            <w:r w:rsidRPr="00E8630F">
              <w:rPr>
                <w:rFonts w:eastAsia="Arial Unicode MS"/>
                <w:shd w:val="clear" w:color="auto" w:fill="FFFFFF"/>
              </w:rPr>
              <w:t>JIN, Byoungho a Elena CEDROLA, ed. </w:t>
            </w:r>
            <w:r w:rsidRPr="00E8630F">
              <w:rPr>
                <w:rFonts w:eastAsia="Arial Unicode MS"/>
                <w:i/>
                <w:iCs/>
                <w:shd w:val="clear" w:color="auto" w:fill="FFFFFF"/>
              </w:rPr>
              <w:t>Product innovation in the global fashion industry</w:t>
            </w:r>
            <w:r w:rsidRPr="00E8630F">
              <w:rPr>
                <w:rFonts w:eastAsia="Arial Unicode MS"/>
                <w:shd w:val="clear" w:color="auto" w:fill="FFFFFF"/>
              </w:rPr>
              <w:t>.</w:t>
            </w:r>
            <w:r w:rsidR="002F0780">
              <w:rPr>
                <w:rFonts w:eastAsia="Arial Unicode MS"/>
                <w:shd w:val="clear" w:color="auto" w:fill="FFFFFF"/>
              </w:rPr>
              <w:t xml:space="preserve"> New York: Palgrave Macmillan, </w:t>
            </w:r>
            <w:r w:rsidRPr="00E8630F">
              <w:rPr>
                <w:rFonts w:eastAsia="Arial Unicode MS"/>
                <w:shd w:val="clear" w:color="auto" w:fill="FFFFFF"/>
              </w:rPr>
              <w:t>2018</w:t>
            </w:r>
            <w:r w:rsidR="002F0780">
              <w:rPr>
                <w:rFonts w:eastAsia="Arial Unicode MS"/>
                <w:shd w:val="clear" w:color="auto" w:fill="FFFFFF"/>
              </w:rPr>
              <w:t xml:space="preserve">. </w:t>
            </w:r>
            <w:r w:rsidRPr="00E8630F">
              <w:rPr>
                <w:rFonts w:eastAsia="Arial Unicode MS"/>
                <w:shd w:val="clear" w:color="auto" w:fill="FFFFFF"/>
              </w:rPr>
              <w:t>ISBN 9781137523488.</w:t>
            </w:r>
          </w:p>
        </w:tc>
      </w:tr>
    </w:tbl>
    <w:p w14:paraId="0F451521" w14:textId="77777777" w:rsidR="003D21C4" w:rsidRDefault="003D21C4"/>
    <w:p w14:paraId="4A0051B8" w14:textId="630C0D27" w:rsidR="003D21C4" w:rsidRDefault="003D21C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A7A89" w14:paraId="40AEA6BC" w14:textId="77777777" w:rsidTr="006A7A89">
        <w:tc>
          <w:tcPr>
            <w:tcW w:w="9855" w:type="dxa"/>
            <w:gridSpan w:val="8"/>
            <w:tcBorders>
              <w:top w:val="single" w:sz="4" w:space="0" w:color="auto"/>
              <w:left w:val="single" w:sz="4" w:space="0" w:color="auto"/>
              <w:bottom w:val="double" w:sz="4" w:space="0" w:color="auto"/>
              <w:right w:val="single" w:sz="4" w:space="0" w:color="auto"/>
            </w:tcBorders>
            <w:shd w:val="clear" w:color="auto" w:fill="BDD6EE"/>
          </w:tcPr>
          <w:p w14:paraId="3F7D3031" w14:textId="77777777" w:rsidR="006A7A89" w:rsidRPr="006A7A89" w:rsidRDefault="006A7A89" w:rsidP="006A7A89">
            <w:pPr>
              <w:jc w:val="both"/>
              <w:rPr>
                <w:b/>
                <w:sz w:val="28"/>
                <w:szCs w:val="28"/>
              </w:rPr>
            </w:pPr>
            <w:r w:rsidRPr="006A7A89">
              <w:rPr>
                <w:b/>
                <w:sz w:val="28"/>
                <w:szCs w:val="28"/>
              </w:rPr>
              <w:lastRenderedPageBreak/>
              <w:br w:type="page"/>
              <w:t>B-III – Charakteristika studijního předmětu</w:t>
            </w:r>
          </w:p>
        </w:tc>
      </w:tr>
      <w:tr w:rsidR="006A7A89" w14:paraId="524FD197" w14:textId="77777777" w:rsidTr="006A7A89">
        <w:tc>
          <w:tcPr>
            <w:tcW w:w="3086" w:type="dxa"/>
            <w:tcBorders>
              <w:top w:val="double" w:sz="4" w:space="0" w:color="auto"/>
            </w:tcBorders>
            <w:shd w:val="clear" w:color="auto" w:fill="F7CAAC"/>
          </w:tcPr>
          <w:p w14:paraId="073F5976" w14:textId="77777777" w:rsidR="006A7A89" w:rsidRDefault="006A7A89" w:rsidP="006A7A89">
            <w:pPr>
              <w:rPr>
                <w:b/>
              </w:rPr>
            </w:pPr>
            <w:r>
              <w:rPr>
                <w:b/>
              </w:rPr>
              <w:t>Název studijního předmětu</w:t>
            </w:r>
          </w:p>
        </w:tc>
        <w:tc>
          <w:tcPr>
            <w:tcW w:w="6769" w:type="dxa"/>
            <w:gridSpan w:val="7"/>
            <w:tcBorders>
              <w:top w:val="double" w:sz="4" w:space="0" w:color="auto"/>
            </w:tcBorders>
          </w:tcPr>
          <w:p w14:paraId="2457AB35" w14:textId="77777777" w:rsidR="006A7A89" w:rsidRDefault="006A7A89" w:rsidP="006A7A89">
            <w:pPr>
              <w:jc w:val="both"/>
            </w:pPr>
            <w:r>
              <w:t>Fotografie a média 1</w:t>
            </w:r>
          </w:p>
        </w:tc>
      </w:tr>
      <w:tr w:rsidR="006A7A89" w14:paraId="7AF1D6D0" w14:textId="77777777" w:rsidTr="006A7A89">
        <w:tc>
          <w:tcPr>
            <w:tcW w:w="3086" w:type="dxa"/>
            <w:shd w:val="clear" w:color="auto" w:fill="F7CAAC"/>
          </w:tcPr>
          <w:p w14:paraId="5B2876AE" w14:textId="77777777" w:rsidR="006A7A89" w:rsidRDefault="006A7A89" w:rsidP="006A7A89">
            <w:pPr>
              <w:rPr>
                <w:b/>
              </w:rPr>
            </w:pPr>
            <w:r>
              <w:rPr>
                <w:b/>
              </w:rPr>
              <w:t>Typ předmětu</w:t>
            </w:r>
          </w:p>
        </w:tc>
        <w:tc>
          <w:tcPr>
            <w:tcW w:w="3406" w:type="dxa"/>
            <w:gridSpan w:val="4"/>
          </w:tcPr>
          <w:p w14:paraId="3A5DCF79" w14:textId="77777777" w:rsidR="006A7A89" w:rsidRDefault="006A7A89" w:rsidP="006A7A89">
            <w:pPr>
              <w:jc w:val="both"/>
            </w:pPr>
            <w:r>
              <w:t>povinný</w:t>
            </w:r>
          </w:p>
        </w:tc>
        <w:tc>
          <w:tcPr>
            <w:tcW w:w="2695" w:type="dxa"/>
            <w:gridSpan w:val="2"/>
            <w:shd w:val="clear" w:color="auto" w:fill="F7CAAC"/>
          </w:tcPr>
          <w:p w14:paraId="3BED1BC4" w14:textId="77777777" w:rsidR="006A7A89" w:rsidRDefault="006A7A89" w:rsidP="006A7A89">
            <w:pPr>
              <w:jc w:val="both"/>
            </w:pPr>
            <w:r>
              <w:rPr>
                <w:b/>
              </w:rPr>
              <w:t>doporučený ročník / semestr</w:t>
            </w:r>
          </w:p>
        </w:tc>
        <w:tc>
          <w:tcPr>
            <w:tcW w:w="668" w:type="dxa"/>
          </w:tcPr>
          <w:p w14:paraId="124EFAA2" w14:textId="77777777" w:rsidR="006A7A89" w:rsidRDefault="006A7A89" w:rsidP="006A7A89">
            <w:pPr>
              <w:jc w:val="both"/>
            </w:pPr>
            <w:r>
              <w:t>1/ZS</w:t>
            </w:r>
          </w:p>
        </w:tc>
      </w:tr>
      <w:tr w:rsidR="006A7A89" w14:paraId="4932F358" w14:textId="77777777" w:rsidTr="006A7A89">
        <w:tc>
          <w:tcPr>
            <w:tcW w:w="3086" w:type="dxa"/>
            <w:shd w:val="clear" w:color="auto" w:fill="F7CAAC"/>
          </w:tcPr>
          <w:p w14:paraId="2ACAF215" w14:textId="77777777" w:rsidR="006A7A89" w:rsidRDefault="006A7A89" w:rsidP="006A7A89">
            <w:pPr>
              <w:rPr>
                <w:b/>
              </w:rPr>
            </w:pPr>
            <w:r>
              <w:rPr>
                <w:b/>
              </w:rPr>
              <w:t>Rozsah studijního předmětu</w:t>
            </w:r>
          </w:p>
        </w:tc>
        <w:tc>
          <w:tcPr>
            <w:tcW w:w="1701" w:type="dxa"/>
            <w:gridSpan w:val="2"/>
          </w:tcPr>
          <w:p w14:paraId="46B5E7AB" w14:textId="0015E290" w:rsidR="006A7A89" w:rsidRDefault="006A7A89" w:rsidP="006A7A89">
            <w:pPr>
              <w:jc w:val="both"/>
            </w:pPr>
            <w:r>
              <w:t>13</w:t>
            </w:r>
            <w:r w:rsidR="00913F5D">
              <w:t xml:space="preserve"> </w:t>
            </w:r>
            <w:r>
              <w:t>s + 13</w:t>
            </w:r>
            <w:r w:rsidR="00913F5D">
              <w:t xml:space="preserve"> </w:t>
            </w:r>
            <w:r>
              <w:t>c</w:t>
            </w:r>
          </w:p>
        </w:tc>
        <w:tc>
          <w:tcPr>
            <w:tcW w:w="889" w:type="dxa"/>
            <w:shd w:val="clear" w:color="auto" w:fill="F7CAAC"/>
          </w:tcPr>
          <w:p w14:paraId="4B85755E" w14:textId="77777777" w:rsidR="006A7A89" w:rsidRDefault="006A7A89" w:rsidP="006A7A89">
            <w:pPr>
              <w:jc w:val="both"/>
              <w:rPr>
                <w:b/>
              </w:rPr>
            </w:pPr>
            <w:r>
              <w:rPr>
                <w:b/>
              </w:rPr>
              <w:t xml:space="preserve">hod. </w:t>
            </w:r>
          </w:p>
        </w:tc>
        <w:tc>
          <w:tcPr>
            <w:tcW w:w="816" w:type="dxa"/>
          </w:tcPr>
          <w:p w14:paraId="59F486B7" w14:textId="77777777" w:rsidR="006A7A89" w:rsidRDefault="006A7A89" w:rsidP="006A7A89">
            <w:pPr>
              <w:jc w:val="both"/>
            </w:pPr>
            <w:r>
              <w:t>26</w:t>
            </w:r>
          </w:p>
        </w:tc>
        <w:tc>
          <w:tcPr>
            <w:tcW w:w="2156" w:type="dxa"/>
            <w:shd w:val="clear" w:color="auto" w:fill="F7CAAC"/>
          </w:tcPr>
          <w:p w14:paraId="14E10615" w14:textId="77777777" w:rsidR="006A7A89" w:rsidRDefault="006A7A89" w:rsidP="006A7A89">
            <w:pPr>
              <w:jc w:val="both"/>
              <w:rPr>
                <w:b/>
              </w:rPr>
            </w:pPr>
            <w:r>
              <w:rPr>
                <w:b/>
              </w:rPr>
              <w:t>kreditů</w:t>
            </w:r>
          </w:p>
        </w:tc>
        <w:tc>
          <w:tcPr>
            <w:tcW w:w="1207" w:type="dxa"/>
            <w:gridSpan w:val="2"/>
          </w:tcPr>
          <w:p w14:paraId="17B300D0" w14:textId="77777777" w:rsidR="006A7A89" w:rsidRDefault="006A7A89" w:rsidP="006A7A89">
            <w:pPr>
              <w:jc w:val="both"/>
            </w:pPr>
            <w:r>
              <w:t>1</w:t>
            </w:r>
          </w:p>
        </w:tc>
      </w:tr>
      <w:tr w:rsidR="006A7A89" w14:paraId="4D724DBF" w14:textId="77777777" w:rsidTr="006A7A89">
        <w:tc>
          <w:tcPr>
            <w:tcW w:w="3086" w:type="dxa"/>
            <w:shd w:val="clear" w:color="auto" w:fill="F7CAAC"/>
          </w:tcPr>
          <w:p w14:paraId="42AE5142" w14:textId="77777777" w:rsidR="006A7A89" w:rsidRDefault="006A7A89" w:rsidP="006A7A89">
            <w:pPr>
              <w:rPr>
                <w:b/>
                <w:sz w:val="22"/>
              </w:rPr>
            </w:pPr>
            <w:r>
              <w:rPr>
                <w:b/>
              </w:rPr>
              <w:t>Prerekvizity, korekvizity, ekvivalence</w:t>
            </w:r>
          </w:p>
        </w:tc>
        <w:tc>
          <w:tcPr>
            <w:tcW w:w="6769" w:type="dxa"/>
            <w:gridSpan w:val="7"/>
          </w:tcPr>
          <w:p w14:paraId="34702619" w14:textId="77777777" w:rsidR="006A7A89" w:rsidRDefault="006A7A89" w:rsidP="006A7A89">
            <w:pPr>
              <w:jc w:val="both"/>
            </w:pPr>
          </w:p>
        </w:tc>
      </w:tr>
      <w:tr w:rsidR="006A7A89" w14:paraId="2CFEA165" w14:textId="77777777" w:rsidTr="006A7A89">
        <w:tc>
          <w:tcPr>
            <w:tcW w:w="3086" w:type="dxa"/>
            <w:shd w:val="clear" w:color="auto" w:fill="F7CAAC"/>
          </w:tcPr>
          <w:p w14:paraId="351D68DC" w14:textId="77777777" w:rsidR="006A7A89" w:rsidRDefault="006A7A89" w:rsidP="006A7A89">
            <w:pPr>
              <w:rPr>
                <w:b/>
              </w:rPr>
            </w:pPr>
            <w:r>
              <w:rPr>
                <w:b/>
              </w:rPr>
              <w:t>Způsob ověření studijních výsledků</w:t>
            </w:r>
          </w:p>
        </w:tc>
        <w:tc>
          <w:tcPr>
            <w:tcW w:w="3406" w:type="dxa"/>
            <w:gridSpan w:val="4"/>
          </w:tcPr>
          <w:p w14:paraId="444C9CE8" w14:textId="77777777" w:rsidR="006A7A89" w:rsidRDefault="006A7A89" w:rsidP="006A7A89">
            <w:pPr>
              <w:jc w:val="both"/>
            </w:pPr>
            <w:r>
              <w:t>zápočet</w:t>
            </w:r>
          </w:p>
        </w:tc>
        <w:tc>
          <w:tcPr>
            <w:tcW w:w="2156" w:type="dxa"/>
            <w:shd w:val="clear" w:color="auto" w:fill="F7CAAC"/>
          </w:tcPr>
          <w:p w14:paraId="4A2C5A14" w14:textId="77777777" w:rsidR="006A7A89" w:rsidRDefault="006A7A89" w:rsidP="006A7A89">
            <w:pPr>
              <w:jc w:val="both"/>
              <w:rPr>
                <w:b/>
              </w:rPr>
            </w:pPr>
            <w:r>
              <w:rPr>
                <w:b/>
              </w:rPr>
              <w:t>Forma výuky</w:t>
            </w:r>
          </w:p>
        </w:tc>
        <w:tc>
          <w:tcPr>
            <w:tcW w:w="1207" w:type="dxa"/>
            <w:gridSpan w:val="2"/>
          </w:tcPr>
          <w:p w14:paraId="22889D64" w14:textId="77777777" w:rsidR="006A7A89" w:rsidRDefault="006A7A89" w:rsidP="006A7A89">
            <w:pPr>
              <w:jc w:val="both"/>
            </w:pPr>
            <w:r>
              <w:t>seminář,</w:t>
            </w:r>
          </w:p>
          <w:p w14:paraId="6E0ABCEC" w14:textId="77777777" w:rsidR="006A7A89" w:rsidRDefault="006A7A89" w:rsidP="006A7A89">
            <w:pPr>
              <w:jc w:val="both"/>
            </w:pPr>
            <w:r>
              <w:t>cvičení</w:t>
            </w:r>
          </w:p>
        </w:tc>
      </w:tr>
      <w:tr w:rsidR="006A7A89" w14:paraId="7304C00F" w14:textId="77777777" w:rsidTr="006A7A89">
        <w:tc>
          <w:tcPr>
            <w:tcW w:w="3086" w:type="dxa"/>
            <w:shd w:val="clear" w:color="auto" w:fill="F7CAAC"/>
          </w:tcPr>
          <w:p w14:paraId="3F827CAE" w14:textId="77777777" w:rsidR="006A7A89" w:rsidRDefault="006A7A89" w:rsidP="006A7A89">
            <w:pPr>
              <w:rPr>
                <w:b/>
              </w:rPr>
            </w:pPr>
            <w:r>
              <w:rPr>
                <w:b/>
              </w:rPr>
              <w:t>Forma způsobu ověření studijních výsledků a další požadavky na studenta</w:t>
            </w:r>
          </w:p>
        </w:tc>
        <w:tc>
          <w:tcPr>
            <w:tcW w:w="6769" w:type="dxa"/>
            <w:gridSpan w:val="7"/>
            <w:tcBorders>
              <w:bottom w:val="nil"/>
            </w:tcBorders>
          </w:tcPr>
          <w:p w14:paraId="0BF5E2A6" w14:textId="77777777" w:rsidR="006A7A89" w:rsidRPr="00A7052D" w:rsidRDefault="006A7A89" w:rsidP="006A7A89">
            <w:pPr>
              <w:jc w:val="both"/>
              <w:rPr>
                <w:color w:val="FF0000"/>
              </w:rPr>
            </w:pPr>
            <w:r w:rsidRPr="008F411C">
              <w:t>80% aktivní účast na seminářích a cvičeních</w:t>
            </w:r>
          </w:p>
        </w:tc>
      </w:tr>
      <w:tr w:rsidR="006A7A89" w14:paraId="44229460" w14:textId="77777777" w:rsidTr="00846907">
        <w:trPr>
          <w:trHeight w:val="95"/>
        </w:trPr>
        <w:tc>
          <w:tcPr>
            <w:tcW w:w="9855" w:type="dxa"/>
            <w:gridSpan w:val="8"/>
            <w:tcBorders>
              <w:top w:val="nil"/>
            </w:tcBorders>
          </w:tcPr>
          <w:p w14:paraId="184903C6" w14:textId="77777777" w:rsidR="006A7A89" w:rsidRDefault="006A7A89" w:rsidP="006A7A89"/>
        </w:tc>
      </w:tr>
      <w:tr w:rsidR="006A7A89" w14:paraId="36501CD0" w14:textId="77777777" w:rsidTr="0070316F">
        <w:trPr>
          <w:trHeight w:val="272"/>
        </w:trPr>
        <w:tc>
          <w:tcPr>
            <w:tcW w:w="3086" w:type="dxa"/>
            <w:tcBorders>
              <w:top w:val="nil"/>
            </w:tcBorders>
            <w:shd w:val="clear" w:color="auto" w:fill="F7CAAC"/>
          </w:tcPr>
          <w:p w14:paraId="7DA311B8" w14:textId="77777777" w:rsidR="006A7A89" w:rsidRDefault="006A7A89" w:rsidP="006A7A89">
            <w:pPr>
              <w:rPr>
                <w:b/>
              </w:rPr>
            </w:pPr>
            <w:r>
              <w:rPr>
                <w:b/>
              </w:rPr>
              <w:t>Garant předmětu</w:t>
            </w:r>
          </w:p>
        </w:tc>
        <w:tc>
          <w:tcPr>
            <w:tcW w:w="6769" w:type="dxa"/>
            <w:gridSpan w:val="7"/>
            <w:tcBorders>
              <w:top w:val="nil"/>
            </w:tcBorders>
          </w:tcPr>
          <w:p w14:paraId="73EBC0CB" w14:textId="77777777" w:rsidR="006A7A89" w:rsidRDefault="006A7A89" w:rsidP="006A7A89">
            <w:pPr>
              <w:jc w:val="both"/>
            </w:pPr>
            <w:r>
              <w:t>MgA. Karin Zadrick</w:t>
            </w:r>
          </w:p>
        </w:tc>
      </w:tr>
      <w:tr w:rsidR="006A7A89" w14:paraId="796C1046" w14:textId="77777777" w:rsidTr="006A7A89">
        <w:trPr>
          <w:trHeight w:val="243"/>
        </w:trPr>
        <w:tc>
          <w:tcPr>
            <w:tcW w:w="3086" w:type="dxa"/>
            <w:tcBorders>
              <w:top w:val="nil"/>
            </w:tcBorders>
            <w:shd w:val="clear" w:color="auto" w:fill="F7CAAC"/>
          </w:tcPr>
          <w:p w14:paraId="3A6E3526" w14:textId="77777777" w:rsidR="006A7A89" w:rsidRDefault="006A7A89" w:rsidP="006A7A89">
            <w:pPr>
              <w:rPr>
                <w:b/>
              </w:rPr>
            </w:pPr>
            <w:r>
              <w:rPr>
                <w:b/>
              </w:rPr>
              <w:t>Zapojení garanta do výuky předmětu</w:t>
            </w:r>
          </w:p>
        </w:tc>
        <w:tc>
          <w:tcPr>
            <w:tcW w:w="6769" w:type="dxa"/>
            <w:gridSpan w:val="7"/>
            <w:tcBorders>
              <w:top w:val="nil"/>
            </w:tcBorders>
          </w:tcPr>
          <w:p w14:paraId="30F9C7A0" w14:textId="29BB4460" w:rsidR="006A7A89" w:rsidRDefault="006A7A89" w:rsidP="006A7A89">
            <w:pPr>
              <w:jc w:val="both"/>
            </w:pPr>
            <w:r>
              <w:t>100 %</w:t>
            </w:r>
          </w:p>
        </w:tc>
      </w:tr>
      <w:tr w:rsidR="006A7A89" w14:paraId="40A8266C" w14:textId="77777777" w:rsidTr="006A7A89">
        <w:tc>
          <w:tcPr>
            <w:tcW w:w="3086" w:type="dxa"/>
            <w:shd w:val="clear" w:color="auto" w:fill="F7CAAC"/>
          </w:tcPr>
          <w:p w14:paraId="41B954C0" w14:textId="77777777" w:rsidR="006A7A89" w:rsidRDefault="006A7A89" w:rsidP="006A7A89">
            <w:pPr>
              <w:rPr>
                <w:b/>
              </w:rPr>
            </w:pPr>
            <w:r>
              <w:rPr>
                <w:b/>
              </w:rPr>
              <w:t>Vyučující</w:t>
            </w:r>
          </w:p>
        </w:tc>
        <w:tc>
          <w:tcPr>
            <w:tcW w:w="6769" w:type="dxa"/>
            <w:gridSpan w:val="7"/>
            <w:tcBorders>
              <w:bottom w:val="nil"/>
            </w:tcBorders>
          </w:tcPr>
          <w:p w14:paraId="7DF52562" w14:textId="77777777" w:rsidR="006A7A89" w:rsidRDefault="006A7A89" w:rsidP="006A7A89">
            <w:pPr>
              <w:jc w:val="both"/>
            </w:pPr>
            <w:r>
              <w:t>MgA. Karin Zadrick</w:t>
            </w:r>
          </w:p>
        </w:tc>
      </w:tr>
      <w:tr w:rsidR="006A7A89" w14:paraId="08672A29" w14:textId="77777777" w:rsidTr="00846907">
        <w:trPr>
          <w:trHeight w:val="154"/>
        </w:trPr>
        <w:tc>
          <w:tcPr>
            <w:tcW w:w="9855" w:type="dxa"/>
            <w:gridSpan w:val="8"/>
            <w:tcBorders>
              <w:top w:val="nil"/>
            </w:tcBorders>
          </w:tcPr>
          <w:p w14:paraId="0DD6E6F6" w14:textId="77777777" w:rsidR="006A7A89" w:rsidRDefault="006A7A89" w:rsidP="006A7A89">
            <w:pPr>
              <w:jc w:val="both"/>
            </w:pPr>
          </w:p>
        </w:tc>
      </w:tr>
      <w:tr w:rsidR="006A7A89" w14:paraId="0E54E471" w14:textId="77777777" w:rsidTr="006A7A89">
        <w:tc>
          <w:tcPr>
            <w:tcW w:w="3086" w:type="dxa"/>
            <w:shd w:val="clear" w:color="auto" w:fill="F7CAAC"/>
          </w:tcPr>
          <w:p w14:paraId="78C9229C" w14:textId="77777777" w:rsidR="006A7A89" w:rsidRDefault="006A7A89" w:rsidP="006A7A89">
            <w:pPr>
              <w:jc w:val="both"/>
              <w:rPr>
                <w:b/>
              </w:rPr>
            </w:pPr>
            <w:r>
              <w:rPr>
                <w:b/>
              </w:rPr>
              <w:t>Stručná anotace předmětu</w:t>
            </w:r>
          </w:p>
        </w:tc>
        <w:tc>
          <w:tcPr>
            <w:tcW w:w="6769" w:type="dxa"/>
            <w:gridSpan w:val="7"/>
            <w:tcBorders>
              <w:bottom w:val="nil"/>
            </w:tcBorders>
          </w:tcPr>
          <w:p w14:paraId="5741B1F5" w14:textId="77777777" w:rsidR="006A7A89" w:rsidRDefault="006A7A89" w:rsidP="006A7A89">
            <w:pPr>
              <w:jc w:val="both"/>
            </w:pPr>
          </w:p>
        </w:tc>
      </w:tr>
      <w:tr w:rsidR="006A7A89" w14:paraId="6E01B7AF" w14:textId="77777777" w:rsidTr="006A7A89">
        <w:trPr>
          <w:trHeight w:val="3938"/>
        </w:trPr>
        <w:tc>
          <w:tcPr>
            <w:tcW w:w="9855" w:type="dxa"/>
            <w:gridSpan w:val="8"/>
            <w:tcBorders>
              <w:top w:val="nil"/>
              <w:bottom w:val="single" w:sz="12" w:space="0" w:color="auto"/>
            </w:tcBorders>
          </w:tcPr>
          <w:p w14:paraId="69CC6DC2" w14:textId="736F4F3A" w:rsidR="006A7A89" w:rsidRDefault="006A7A89" w:rsidP="00913F5D">
            <w:pPr>
              <w:pStyle w:val="Body"/>
              <w:jc w:val="both"/>
              <w:rPr>
                <w:rFonts w:ascii="Times New Roman" w:hAnsi="Times New Roman"/>
                <w:color w:val="auto"/>
                <w:sz w:val="20"/>
              </w:rPr>
            </w:pPr>
            <w:r w:rsidRPr="00800EE2">
              <w:rPr>
                <w:rFonts w:ascii="Times New Roman" w:hAnsi="Times New Roman"/>
                <w:color w:val="auto"/>
                <w:sz w:val="20"/>
              </w:rPr>
              <w:t>Cílem předmětu je sledování procesu tvorby od jednoduch</w:t>
            </w:r>
            <w:r w:rsidRPr="00800EE2">
              <w:rPr>
                <w:rFonts w:ascii="Times New Roman" w:hAnsi="Times New Roman"/>
                <w:color w:val="auto"/>
                <w:sz w:val="20"/>
                <w:lang w:val="fr-FR"/>
              </w:rPr>
              <w:t>é</w:t>
            </w:r>
            <w:r w:rsidRPr="00800EE2">
              <w:rPr>
                <w:rFonts w:ascii="Times New Roman" w:hAnsi="Times New Roman"/>
                <w:color w:val="auto"/>
                <w:sz w:val="20"/>
              </w:rPr>
              <w:t>ho mechanick</w:t>
            </w:r>
            <w:r w:rsidRPr="00800EE2">
              <w:rPr>
                <w:rFonts w:ascii="Times New Roman" w:hAnsi="Times New Roman"/>
                <w:color w:val="auto"/>
                <w:sz w:val="20"/>
                <w:lang w:val="fr-FR"/>
              </w:rPr>
              <w:t>é</w:t>
            </w:r>
            <w:r w:rsidRPr="00800EE2">
              <w:rPr>
                <w:rFonts w:ascii="Times New Roman" w:hAnsi="Times New Roman"/>
                <w:color w:val="auto"/>
                <w:sz w:val="20"/>
              </w:rPr>
              <w:t>ho záznamu k autorsk</w:t>
            </w:r>
            <w:r w:rsidRPr="00800EE2">
              <w:rPr>
                <w:rFonts w:ascii="Times New Roman" w:hAnsi="Times New Roman"/>
                <w:color w:val="auto"/>
                <w:sz w:val="20"/>
                <w:lang w:val="fr-FR"/>
              </w:rPr>
              <w:t>é</w:t>
            </w:r>
            <w:r w:rsidRPr="00800EE2">
              <w:rPr>
                <w:rFonts w:ascii="Times New Roman" w:hAnsi="Times New Roman"/>
                <w:color w:val="auto"/>
                <w:sz w:val="20"/>
              </w:rPr>
              <w:t>mu vyjádření.</w:t>
            </w:r>
            <w:r w:rsidRPr="00800EE2">
              <w:rPr>
                <w:rFonts w:ascii="Times New Roman" w:hAnsi="Times New Roman"/>
                <w:color w:val="auto"/>
                <w:sz w:val="20"/>
                <w:shd w:val="clear" w:color="auto" w:fill="FFFFFF"/>
              </w:rPr>
              <w:t xml:space="preserve"> </w:t>
            </w:r>
            <w:r w:rsidRPr="00800EE2">
              <w:rPr>
                <w:rFonts w:ascii="Times New Roman" w:hAnsi="Times New Roman"/>
                <w:color w:val="auto"/>
                <w:sz w:val="20"/>
              </w:rPr>
              <w:t>Předmět vede posluchače k ovládnutí všech výrazových prostředků fotografie i skladebných</w:t>
            </w:r>
            <w:r w:rsidRPr="00800EE2">
              <w:rPr>
                <w:rFonts w:ascii="Times New Roman" w:hAnsi="Times New Roman"/>
                <w:color w:val="auto"/>
                <w:sz w:val="20"/>
                <w:shd w:val="clear" w:color="auto" w:fill="FFFFFF"/>
              </w:rPr>
              <w:t xml:space="preserve"> </w:t>
            </w:r>
            <w:r w:rsidRPr="00800EE2">
              <w:rPr>
                <w:rFonts w:ascii="Times New Roman" w:hAnsi="Times New Roman"/>
                <w:color w:val="auto"/>
                <w:sz w:val="20"/>
              </w:rPr>
              <w:t xml:space="preserve">postupů </w:t>
            </w:r>
            <w:r w:rsidRPr="00800EE2">
              <w:rPr>
                <w:rFonts w:ascii="Times New Roman" w:hAnsi="Times New Roman"/>
                <w:color w:val="auto"/>
                <w:sz w:val="20"/>
                <w:lang w:val="fr-FR"/>
              </w:rPr>
              <w:t>s c</w:t>
            </w:r>
            <w:r w:rsidRPr="00800EE2">
              <w:rPr>
                <w:rFonts w:ascii="Times New Roman" w:hAnsi="Times New Roman"/>
                <w:color w:val="auto"/>
                <w:sz w:val="20"/>
              </w:rPr>
              <w:t>í</w:t>
            </w:r>
            <w:r w:rsidRPr="00800EE2">
              <w:rPr>
                <w:rFonts w:ascii="Times New Roman" w:hAnsi="Times New Roman"/>
                <w:color w:val="auto"/>
                <w:sz w:val="20"/>
                <w:lang w:val="pt-PT"/>
              </w:rPr>
              <w:t>lem dos</w:t>
            </w:r>
            <w:r w:rsidRPr="00800EE2">
              <w:rPr>
                <w:rFonts w:ascii="Times New Roman" w:hAnsi="Times New Roman"/>
                <w:color w:val="auto"/>
                <w:sz w:val="20"/>
              </w:rPr>
              <w:t>áhnout dokonal</w:t>
            </w:r>
            <w:r w:rsidRPr="00800EE2">
              <w:rPr>
                <w:rFonts w:ascii="Times New Roman" w:hAnsi="Times New Roman"/>
                <w:color w:val="auto"/>
                <w:sz w:val="20"/>
                <w:lang w:val="fr-FR"/>
              </w:rPr>
              <w:t xml:space="preserve">é </w:t>
            </w:r>
            <w:r w:rsidRPr="00800EE2">
              <w:rPr>
                <w:rFonts w:ascii="Times New Roman" w:hAnsi="Times New Roman"/>
                <w:color w:val="auto"/>
                <w:sz w:val="20"/>
              </w:rPr>
              <w:t>obrazov</w:t>
            </w:r>
            <w:r w:rsidRPr="00800EE2">
              <w:rPr>
                <w:rFonts w:ascii="Times New Roman" w:hAnsi="Times New Roman"/>
                <w:color w:val="auto"/>
                <w:sz w:val="20"/>
                <w:lang w:val="fr-FR"/>
              </w:rPr>
              <w:t xml:space="preserve">é </w:t>
            </w:r>
            <w:r w:rsidRPr="00800EE2">
              <w:rPr>
                <w:rFonts w:ascii="Times New Roman" w:hAnsi="Times New Roman"/>
                <w:color w:val="auto"/>
                <w:sz w:val="20"/>
              </w:rPr>
              <w:t>informace i emotivního působení na</w:t>
            </w:r>
            <w:r w:rsidRPr="00800EE2">
              <w:rPr>
                <w:rFonts w:ascii="Times New Roman" w:hAnsi="Times New Roman"/>
                <w:color w:val="auto"/>
                <w:sz w:val="20"/>
                <w:shd w:val="clear" w:color="auto" w:fill="FFFFFF"/>
              </w:rPr>
              <w:t xml:space="preserve"> </w:t>
            </w:r>
            <w:r w:rsidRPr="00800EE2">
              <w:rPr>
                <w:rFonts w:ascii="Times New Roman" w:hAnsi="Times New Roman"/>
                <w:color w:val="auto"/>
                <w:sz w:val="20"/>
                <w:lang w:val="it-IT"/>
              </w:rPr>
              <w:t>div</w:t>
            </w:r>
            <w:r w:rsidRPr="00800EE2">
              <w:rPr>
                <w:rFonts w:ascii="Times New Roman" w:hAnsi="Times New Roman"/>
                <w:color w:val="auto"/>
                <w:sz w:val="20"/>
              </w:rPr>
              <w:t>áka.</w:t>
            </w:r>
          </w:p>
          <w:p w14:paraId="103F4EC5" w14:textId="77777777" w:rsidR="0070316F" w:rsidRPr="00E0491F" w:rsidRDefault="0070316F" w:rsidP="00913F5D">
            <w:pPr>
              <w:pStyle w:val="Body"/>
              <w:rPr>
                <w:rFonts w:ascii="Times New Roman" w:hAnsi="Times New Roman"/>
                <w:color w:val="auto"/>
                <w:sz w:val="20"/>
              </w:rPr>
            </w:pPr>
          </w:p>
          <w:p w14:paraId="0669E2AB" w14:textId="77777777" w:rsidR="006A7A89" w:rsidRPr="00800EE2" w:rsidRDefault="006A7A89" w:rsidP="00913F5D">
            <w:pPr>
              <w:pStyle w:val="Odstavecseseznamem"/>
              <w:numPr>
                <w:ilvl w:val="0"/>
                <w:numId w:val="61"/>
              </w:numPr>
              <w:contextualSpacing w:val="0"/>
              <w:jc w:val="both"/>
            </w:pPr>
            <w:r w:rsidRPr="00800EE2">
              <w:t xml:space="preserve">Druhy fotografie a jejich využití, historie fotografie </w:t>
            </w:r>
          </w:p>
          <w:p w14:paraId="27295C84" w14:textId="77777777" w:rsidR="006A7A89" w:rsidRDefault="006A7A89" w:rsidP="00913F5D">
            <w:pPr>
              <w:pStyle w:val="Odstavecseseznamem"/>
              <w:numPr>
                <w:ilvl w:val="0"/>
                <w:numId w:val="61"/>
              </w:numPr>
              <w:contextualSpacing w:val="0"/>
              <w:jc w:val="both"/>
            </w:pPr>
            <w:r w:rsidRPr="00800EE2">
              <w:t>Fotografie jako médium v současném světě</w:t>
            </w:r>
          </w:p>
          <w:p w14:paraId="78CEF5BD" w14:textId="77777777" w:rsidR="006A7A89" w:rsidRPr="00800EE2" w:rsidRDefault="006A7A89" w:rsidP="00913F5D">
            <w:pPr>
              <w:pStyle w:val="Odstavecseseznamem"/>
              <w:numPr>
                <w:ilvl w:val="0"/>
                <w:numId w:val="61"/>
              </w:numPr>
              <w:ind w:left="714" w:hanging="357"/>
              <w:contextualSpacing w:val="0"/>
              <w:jc w:val="both"/>
            </w:pPr>
            <w:r w:rsidRPr="00800EE2">
              <w:t xml:space="preserve">Česká a světová fotografie v módním průmyslu a jeho problematika  </w:t>
            </w:r>
          </w:p>
          <w:p w14:paraId="36B63FEF" w14:textId="77777777" w:rsidR="006A7A89" w:rsidRPr="00800EE2" w:rsidRDefault="006A7A89" w:rsidP="00913F5D">
            <w:pPr>
              <w:pStyle w:val="Odstavecseseznamem"/>
              <w:numPr>
                <w:ilvl w:val="0"/>
                <w:numId w:val="61"/>
              </w:numPr>
              <w:contextualSpacing w:val="0"/>
              <w:jc w:val="both"/>
            </w:pPr>
            <w:r w:rsidRPr="00800EE2">
              <w:t xml:space="preserve">Uplatnění fotografie v médiích </w:t>
            </w:r>
          </w:p>
          <w:p w14:paraId="08BF7970" w14:textId="77777777" w:rsidR="006A7A89" w:rsidRPr="00800EE2" w:rsidRDefault="006A7A89" w:rsidP="00913F5D">
            <w:pPr>
              <w:pStyle w:val="Odstavecseseznamem"/>
              <w:numPr>
                <w:ilvl w:val="0"/>
                <w:numId w:val="61"/>
              </w:numPr>
              <w:contextualSpacing w:val="0"/>
              <w:jc w:val="both"/>
            </w:pPr>
            <w:r w:rsidRPr="00800EE2">
              <w:t xml:space="preserve">Fotografie ve společenských lifestyle časopisech  </w:t>
            </w:r>
          </w:p>
          <w:p w14:paraId="34A26759" w14:textId="77777777" w:rsidR="006A7A89" w:rsidRPr="00800EE2" w:rsidRDefault="006A7A89" w:rsidP="00913F5D">
            <w:pPr>
              <w:pStyle w:val="Odstavecseseznamem"/>
              <w:numPr>
                <w:ilvl w:val="0"/>
                <w:numId w:val="61"/>
              </w:numPr>
              <w:contextualSpacing w:val="0"/>
              <w:jc w:val="both"/>
            </w:pPr>
            <w:r w:rsidRPr="00800EE2">
              <w:t xml:space="preserve">Módní autorská fotografie, autorský rukopis v módních časopisech </w:t>
            </w:r>
          </w:p>
          <w:p w14:paraId="55639ADF" w14:textId="77777777" w:rsidR="006A7A89" w:rsidRPr="00800EE2" w:rsidRDefault="006A7A89" w:rsidP="00913F5D">
            <w:pPr>
              <w:pStyle w:val="Odstavecseseznamem"/>
              <w:numPr>
                <w:ilvl w:val="0"/>
                <w:numId w:val="61"/>
              </w:numPr>
              <w:contextualSpacing w:val="0"/>
              <w:jc w:val="both"/>
            </w:pPr>
            <w:r w:rsidRPr="00800EE2">
              <w:t xml:space="preserve">Prolínání autorské a komerční tvorby </w:t>
            </w:r>
          </w:p>
          <w:p w14:paraId="6939392C" w14:textId="77777777" w:rsidR="006A7A89" w:rsidRPr="00800EE2" w:rsidRDefault="006A7A89" w:rsidP="00913F5D">
            <w:pPr>
              <w:pStyle w:val="Odstavecseseznamem"/>
              <w:numPr>
                <w:ilvl w:val="0"/>
                <w:numId w:val="61"/>
              </w:numPr>
              <w:contextualSpacing w:val="0"/>
              <w:jc w:val="both"/>
            </w:pPr>
            <w:r w:rsidRPr="00800EE2">
              <w:t xml:space="preserve">Retuše a jejich úskalí </w:t>
            </w:r>
          </w:p>
          <w:p w14:paraId="535336DB" w14:textId="77777777" w:rsidR="006A7A89" w:rsidRPr="00800EE2" w:rsidRDefault="006A7A89" w:rsidP="00913F5D">
            <w:pPr>
              <w:pStyle w:val="Odstavecseseznamem"/>
              <w:numPr>
                <w:ilvl w:val="0"/>
                <w:numId w:val="61"/>
              </w:numPr>
              <w:contextualSpacing w:val="0"/>
              <w:jc w:val="both"/>
            </w:pPr>
            <w:r w:rsidRPr="00800EE2">
              <w:t>Mainstream versus kontrakultura</w:t>
            </w:r>
          </w:p>
          <w:p w14:paraId="3A6C62A6" w14:textId="77777777" w:rsidR="006A7A89" w:rsidRPr="00800EE2" w:rsidRDefault="006A7A89" w:rsidP="00913F5D">
            <w:pPr>
              <w:pStyle w:val="Odstavecseseznamem"/>
              <w:numPr>
                <w:ilvl w:val="0"/>
                <w:numId w:val="61"/>
              </w:numPr>
              <w:contextualSpacing w:val="0"/>
              <w:jc w:val="both"/>
            </w:pPr>
            <w:r w:rsidRPr="00800EE2">
              <w:t xml:space="preserve">Autorství jako komodita </w:t>
            </w:r>
          </w:p>
          <w:p w14:paraId="32DBE305" w14:textId="4CFF77BB" w:rsidR="0070316F" w:rsidRDefault="006A7A89" w:rsidP="00913F5D">
            <w:pPr>
              <w:pStyle w:val="Odstavecseseznamem"/>
              <w:numPr>
                <w:ilvl w:val="0"/>
                <w:numId w:val="61"/>
              </w:numPr>
              <w:spacing w:after="120"/>
              <w:ind w:left="714" w:hanging="357"/>
              <w:contextualSpacing w:val="0"/>
              <w:jc w:val="both"/>
            </w:pPr>
            <w:r w:rsidRPr="00800EE2">
              <w:t xml:space="preserve">Fotografie jako součást konceptu </w:t>
            </w:r>
          </w:p>
          <w:p w14:paraId="0DC58811" w14:textId="6F4F5EF9" w:rsidR="006A7A89" w:rsidRPr="00AF68B3" w:rsidRDefault="006A7A89" w:rsidP="006A7A89">
            <w:pPr>
              <w:jc w:val="both"/>
            </w:pPr>
            <w:r w:rsidRPr="00800EE2">
              <w:t>Student kriticky hodnotí informace v souvislosti s aplikací módní fotografie v médiích, má schopnost uplatnit módní fotografii především v tištěných a online médiích kreativního průmyslu. Paralelně je kladen důraz na individuální rozvoj osobnosti studenta ve voln</w:t>
            </w:r>
            <w:r w:rsidRPr="00800EE2">
              <w:rPr>
                <w:lang w:val="fr-FR"/>
              </w:rPr>
              <w:t>é</w:t>
            </w:r>
            <w:r w:rsidRPr="00800EE2">
              <w:t>m</w:t>
            </w:r>
            <w:r>
              <w:t xml:space="preserve"> tvůrčím</w:t>
            </w:r>
            <w:r w:rsidRPr="00800EE2">
              <w:t xml:space="preserve"> projevu.</w:t>
            </w:r>
          </w:p>
        </w:tc>
      </w:tr>
      <w:tr w:rsidR="006A7A89" w14:paraId="0BA00542" w14:textId="77777777" w:rsidTr="006A7A89">
        <w:trPr>
          <w:trHeight w:val="265"/>
        </w:trPr>
        <w:tc>
          <w:tcPr>
            <w:tcW w:w="3653" w:type="dxa"/>
            <w:gridSpan w:val="2"/>
            <w:tcBorders>
              <w:top w:val="nil"/>
            </w:tcBorders>
            <w:shd w:val="clear" w:color="auto" w:fill="F7CAAC"/>
          </w:tcPr>
          <w:p w14:paraId="52F0A7AA" w14:textId="77777777" w:rsidR="006A7A89" w:rsidRDefault="006A7A89" w:rsidP="006A7A89">
            <w:pPr>
              <w:jc w:val="both"/>
            </w:pPr>
            <w:r>
              <w:rPr>
                <w:b/>
              </w:rPr>
              <w:t>Studijní literatura a studijní pomůcky</w:t>
            </w:r>
          </w:p>
        </w:tc>
        <w:tc>
          <w:tcPr>
            <w:tcW w:w="6202" w:type="dxa"/>
            <w:gridSpan w:val="6"/>
            <w:tcBorders>
              <w:top w:val="nil"/>
              <w:bottom w:val="nil"/>
            </w:tcBorders>
          </w:tcPr>
          <w:p w14:paraId="755CFE98" w14:textId="77777777" w:rsidR="006A7A89" w:rsidRDefault="006A7A89" w:rsidP="006A7A89">
            <w:pPr>
              <w:jc w:val="both"/>
            </w:pPr>
          </w:p>
        </w:tc>
      </w:tr>
      <w:tr w:rsidR="006A7A89" w:rsidRPr="003F7F55" w14:paraId="5C9191F7" w14:textId="77777777" w:rsidTr="00C13A3F">
        <w:trPr>
          <w:trHeight w:val="1635"/>
        </w:trPr>
        <w:tc>
          <w:tcPr>
            <w:tcW w:w="9855" w:type="dxa"/>
            <w:gridSpan w:val="8"/>
            <w:tcBorders>
              <w:top w:val="nil"/>
            </w:tcBorders>
          </w:tcPr>
          <w:p w14:paraId="14F66828" w14:textId="77777777" w:rsidR="006A7A89" w:rsidRPr="00CC2BEF" w:rsidRDefault="006A7A89" w:rsidP="006A7A89">
            <w:pPr>
              <w:jc w:val="both"/>
              <w:rPr>
                <w:b/>
              </w:rPr>
            </w:pPr>
            <w:r w:rsidRPr="00CC2BEF">
              <w:rPr>
                <w:b/>
              </w:rPr>
              <w:t>Povinná:</w:t>
            </w:r>
          </w:p>
          <w:p w14:paraId="3FCA577F" w14:textId="77777777" w:rsidR="0063769F" w:rsidRDefault="006A7A89" w:rsidP="006A7A89">
            <w:pPr>
              <w:jc w:val="both"/>
            </w:pPr>
            <w:r w:rsidRPr="00B832C5">
              <w:t xml:space="preserve">BARTHES, Roland. </w:t>
            </w:r>
            <w:r w:rsidRPr="006A2CF1">
              <w:rPr>
                <w:i/>
                <w:iCs/>
              </w:rPr>
              <w:t>Světlá komora: vysvětlivka k fotografii.</w:t>
            </w:r>
            <w:r w:rsidRPr="00B832C5">
              <w:t xml:space="preserve"> Bratislava: Archa 1994 a Praha: Agite/Fra, 2005.</w:t>
            </w:r>
            <w:r>
              <w:t xml:space="preserve"> </w:t>
            </w:r>
          </w:p>
          <w:p w14:paraId="4C067C54" w14:textId="08A868D5" w:rsidR="006A7A89" w:rsidRDefault="006A7A89" w:rsidP="006A7A89">
            <w:pPr>
              <w:jc w:val="both"/>
              <w:rPr>
                <w:color w:val="000000"/>
                <w:shd w:val="clear" w:color="auto" w:fill="FFFFFF"/>
              </w:rPr>
            </w:pPr>
            <w:r w:rsidRPr="006A2CF1">
              <w:t xml:space="preserve">ISBN </w:t>
            </w:r>
            <w:r w:rsidRPr="006A2CF1">
              <w:rPr>
                <w:color w:val="000000"/>
                <w:shd w:val="clear" w:color="auto" w:fill="FFFFFF"/>
              </w:rPr>
              <w:t>9788071150817.</w:t>
            </w:r>
          </w:p>
          <w:p w14:paraId="2FDC8C64" w14:textId="12F2387A" w:rsidR="006A7A89" w:rsidRPr="006A2CF1" w:rsidRDefault="006A7A89" w:rsidP="006A7A89">
            <w:r w:rsidRPr="00B832C5">
              <w:t xml:space="preserve">CÍSAŘ, Karel. </w:t>
            </w:r>
            <w:r w:rsidRPr="00B832C5">
              <w:rPr>
                <w:i/>
                <w:iCs/>
              </w:rPr>
              <w:t>Co je to fotografie?</w:t>
            </w:r>
            <w:r w:rsidRPr="00B832C5">
              <w:t xml:space="preserve"> Praha. Herrmann &amp; synové, </w:t>
            </w:r>
            <w:r w:rsidRPr="006A2CF1">
              <w:t xml:space="preserve">2004. ISBN </w:t>
            </w:r>
            <w:r w:rsidRPr="006A2CF1">
              <w:rPr>
                <w:color w:val="000000"/>
                <w:shd w:val="clear" w:color="auto" w:fill="FFFFFF"/>
              </w:rPr>
              <w:t>9788023951691.</w:t>
            </w:r>
          </w:p>
          <w:p w14:paraId="3B02A50E" w14:textId="77777777" w:rsidR="006A7A89" w:rsidRPr="00CC2BEF" w:rsidRDefault="006A7A89" w:rsidP="006A7A89">
            <w:r w:rsidRPr="00CC2BEF">
              <w:rPr>
                <w:b/>
              </w:rPr>
              <w:t>Doporučená:</w:t>
            </w:r>
          </w:p>
          <w:p w14:paraId="0FB1323E" w14:textId="77777777" w:rsidR="0063769F" w:rsidRDefault="006A7A89" w:rsidP="00846907">
            <w:pPr>
              <w:jc w:val="both"/>
            </w:pPr>
            <w:r w:rsidRPr="00B832C5">
              <w:t xml:space="preserve">ANDĚL, Jaroslav (ed.). </w:t>
            </w:r>
            <w:r w:rsidRPr="00B832C5">
              <w:rPr>
                <w:i/>
                <w:iCs/>
              </w:rPr>
              <w:t>Myšlení o fotografii I. Průvodce modernitou v antologii textů</w:t>
            </w:r>
            <w:r w:rsidRPr="00B832C5">
              <w:t>. Praha: NAMU, 2012.</w:t>
            </w:r>
            <w:r>
              <w:t xml:space="preserve"> </w:t>
            </w:r>
          </w:p>
          <w:p w14:paraId="17356D95" w14:textId="77777777" w:rsidR="006A7A89" w:rsidRDefault="006A7A89" w:rsidP="00846907">
            <w:pPr>
              <w:jc w:val="both"/>
              <w:rPr>
                <w:color w:val="000000"/>
                <w:shd w:val="clear" w:color="auto" w:fill="FFFFFF"/>
              </w:rPr>
            </w:pPr>
            <w:r w:rsidRPr="006A2CF1">
              <w:t xml:space="preserve">ISBN </w:t>
            </w:r>
            <w:r w:rsidRPr="006A2CF1">
              <w:rPr>
                <w:color w:val="000000"/>
                <w:shd w:val="clear" w:color="auto" w:fill="FFFFFF"/>
              </w:rPr>
              <w:t>9788073312350</w:t>
            </w:r>
            <w:r>
              <w:rPr>
                <w:color w:val="000000"/>
                <w:shd w:val="clear" w:color="auto" w:fill="FFFFFF"/>
              </w:rPr>
              <w:t>.</w:t>
            </w:r>
          </w:p>
          <w:p w14:paraId="454B19CF" w14:textId="77777777" w:rsidR="00E27387" w:rsidRPr="00826C18" w:rsidRDefault="00E27387" w:rsidP="00E27387">
            <w:pPr>
              <w:shd w:val="clear" w:color="auto" w:fill="FFFFFF"/>
              <w:rPr>
                <w:color w:val="222222"/>
              </w:rPr>
            </w:pPr>
            <w:r w:rsidRPr="00826C18">
              <w:rPr>
                <w:color w:val="222222"/>
              </w:rPr>
              <w:t xml:space="preserve">BERGER, John. </w:t>
            </w:r>
            <w:r w:rsidRPr="00826C18">
              <w:rPr>
                <w:i/>
                <w:color w:val="222222"/>
              </w:rPr>
              <w:t>Způsoby vidění.</w:t>
            </w:r>
            <w:r w:rsidRPr="00826C18">
              <w:rPr>
                <w:color w:val="222222"/>
              </w:rPr>
              <w:t xml:space="preserve"> Praha: Labyrint, 2016. ISBN </w:t>
            </w:r>
            <w:r w:rsidRPr="00826C18">
              <w:rPr>
                <w:color w:val="000000"/>
                <w:shd w:val="clear" w:color="auto" w:fill="FFFFFF"/>
              </w:rPr>
              <w:t>978-80-87260-78-4.</w:t>
            </w:r>
          </w:p>
          <w:p w14:paraId="7B6FD42F" w14:textId="77777777" w:rsidR="00B201A1" w:rsidRDefault="00B201A1" w:rsidP="00846907">
            <w:pPr>
              <w:jc w:val="both"/>
              <w:rPr>
                <w:rFonts w:eastAsia="Arial Unicode MS"/>
              </w:rPr>
            </w:pPr>
            <w:r>
              <w:rPr>
                <w:rFonts w:eastAsia="Arial Unicode MS"/>
              </w:rPr>
              <w:t xml:space="preserve">JINDRA, Jan. </w:t>
            </w:r>
            <w:r w:rsidRPr="004F2239">
              <w:rPr>
                <w:rFonts w:eastAsia="Arial Unicode MS"/>
                <w:i/>
              </w:rPr>
              <w:t>Osmdesátky</w:t>
            </w:r>
            <w:r>
              <w:rPr>
                <w:rFonts w:eastAsia="Arial Unicode MS"/>
              </w:rPr>
              <w:t>. Praha: BiggBoss, 2016. ISBN 978-80-906019-6-3.</w:t>
            </w:r>
          </w:p>
          <w:p w14:paraId="5A4D0494" w14:textId="77777777" w:rsidR="008D1673" w:rsidRDefault="008D1673" w:rsidP="008D1673">
            <w:pPr>
              <w:jc w:val="both"/>
              <w:rPr>
                <w:rFonts w:eastAsia="Arial Unicode MS"/>
              </w:rPr>
            </w:pPr>
            <w:r>
              <w:rPr>
                <w:rFonts w:eastAsia="Arial Unicode MS"/>
              </w:rPr>
              <w:t xml:space="preserve">JINDRA, Jan. </w:t>
            </w:r>
            <w:r w:rsidRPr="002A2F8F">
              <w:rPr>
                <w:rFonts w:eastAsia="Arial Unicode MS"/>
                <w:i/>
                <w:iCs/>
              </w:rPr>
              <w:t>Charels Bridge</w:t>
            </w:r>
            <w:r>
              <w:rPr>
                <w:rFonts w:eastAsia="Arial Unicode MS"/>
              </w:rPr>
              <w:t>. Praha: Bigg Boss 2021. ISBN 978-80-908359-0-0.</w:t>
            </w:r>
          </w:p>
          <w:p w14:paraId="3E2996F9" w14:textId="35D3019D" w:rsidR="00B201A1" w:rsidRPr="00B201A1" w:rsidRDefault="00B201A1" w:rsidP="00846907">
            <w:pPr>
              <w:jc w:val="both"/>
            </w:pPr>
            <w:r w:rsidRPr="00CC2BEF">
              <w:t xml:space="preserve">LIPOVETSKY, Gilles. </w:t>
            </w:r>
            <w:r w:rsidRPr="00CC2BEF">
              <w:rPr>
                <w:i/>
                <w:iCs/>
              </w:rPr>
              <w:t>Říše pomíjivosti.</w:t>
            </w:r>
            <w:r w:rsidRPr="00CC2BEF">
              <w:t xml:space="preserve"> Přeložil Martin Pokorný. Praha. Prostor 2002. ISBN 807260063X</w:t>
            </w:r>
          </w:p>
        </w:tc>
      </w:tr>
    </w:tbl>
    <w:p w14:paraId="44577808" w14:textId="77777777" w:rsidR="006A7A89" w:rsidRDefault="006A7A89"/>
    <w:p w14:paraId="465B9717" w14:textId="77777777" w:rsidR="006A7A89" w:rsidRDefault="006A7A8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A7A89" w14:paraId="6EEEA968" w14:textId="77777777" w:rsidTr="006A7A89">
        <w:tc>
          <w:tcPr>
            <w:tcW w:w="9855" w:type="dxa"/>
            <w:gridSpan w:val="8"/>
            <w:tcBorders>
              <w:bottom w:val="double" w:sz="4" w:space="0" w:color="auto"/>
            </w:tcBorders>
            <w:shd w:val="clear" w:color="auto" w:fill="BDD6EE"/>
          </w:tcPr>
          <w:p w14:paraId="0D57734B" w14:textId="53B0F2B3" w:rsidR="006A7A89" w:rsidRDefault="006A7A89" w:rsidP="006A7A89">
            <w:pPr>
              <w:jc w:val="both"/>
              <w:rPr>
                <w:b/>
                <w:sz w:val="28"/>
              </w:rPr>
            </w:pPr>
            <w:r>
              <w:lastRenderedPageBreak/>
              <w:br w:type="page"/>
            </w:r>
            <w:r>
              <w:rPr>
                <w:b/>
                <w:sz w:val="28"/>
              </w:rPr>
              <w:t>B-III – Charakteristika studijního předmětu</w:t>
            </w:r>
          </w:p>
        </w:tc>
      </w:tr>
      <w:tr w:rsidR="006A7A89" w14:paraId="23ED635C" w14:textId="77777777" w:rsidTr="006A7A89">
        <w:tc>
          <w:tcPr>
            <w:tcW w:w="3086" w:type="dxa"/>
            <w:tcBorders>
              <w:top w:val="double" w:sz="4" w:space="0" w:color="auto"/>
            </w:tcBorders>
            <w:shd w:val="clear" w:color="auto" w:fill="F7CAAC"/>
          </w:tcPr>
          <w:p w14:paraId="54E5FE94" w14:textId="77777777" w:rsidR="006A7A89" w:rsidRDefault="006A7A89" w:rsidP="006A7A89">
            <w:pPr>
              <w:rPr>
                <w:b/>
              </w:rPr>
            </w:pPr>
            <w:r>
              <w:rPr>
                <w:b/>
              </w:rPr>
              <w:t>Název studijního předmětu</w:t>
            </w:r>
          </w:p>
        </w:tc>
        <w:tc>
          <w:tcPr>
            <w:tcW w:w="6769" w:type="dxa"/>
            <w:gridSpan w:val="7"/>
            <w:tcBorders>
              <w:top w:val="double" w:sz="4" w:space="0" w:color="auto"/>
            </w:tcBorders>
          </w:tcPr>
          <w:p w14:paraId="16646117" w14:textId="77777777" w:rsidR="006A7A89" w:rsidRDefault="006A7A89" w:rsidP="006A7A89">
            <w:pPr>
              <w:jc w:val="both"/>
            </w:pPr>
            <w:r>
              <w:t>Fotografie a média 2</w:t>
            </w:r>
          </w:p>
        </w:tc>
      </w:tr>
      <w:tr w:rsidR="006A7A89" w14:paraId="3146B48B" w14:textId="77777777" w:rsidTr="006A7A89">
        <w:tc>
          <w:tcPr>
            <w:tcW w:w="3086" w:type="dxa"/>
            <w:shd w:val="clear" w:color="auto" w:fill="F7CAAC"/>
          </w:tcPr>
          <w:p w14:paraId="65097625" w14:textId="77777777" w:rsidR="006A7A89" w:rsidRDefault="006A7A89" w:rsidP="006A7A89">
            <w:pPr>
              <w:rPr>
                <w:b/>
              </w:rPr>
            </w:pPr>
            <w:r>
              <w:rPr>
                <w:b/>
              </w:rPr>
              <w:t>Typ předmětu</w:t>
            </w:r>
          </w:p>
        </w:tc>
        <w:tc>
          <w:tcPr>
            <w:tcW w:w="3406" w:type="dxa"/>
            <w:gridSpan w:val="4"/>
          </w:tcPr>
          <w:p w14:paraId="37064C59" w14:textId="77777777" w:rsidR="006A7A89" w:rsidRDefault="006A7A89" w:rsidP="006A7A89">
            <w:pPr>
              <w:jc w:val="both"/>
            </w:pPr>
            <w:r>
              <w:t>povinný</w:t>
            </w:r>
          </w:p>
        </w:tc>
        <w:tc>
          <w:tcPr>
            <w:tcW w:w="2695" w:type="dxa"/>
            <w:gridSpan w:val="2"/>
            <w:shd w:val="clear" w:color="auto" w:fill="F7CAAC"/>
          </w:tcPr>
          <w:p w14:paraId="07ABC32F" w14:textId="77777777" w:rsidR="006A7A89" w:rsidRDefault="006A7A89" w:rsidP="006A7A89">
            <w:pPr>
              <w:jc w:val="both"/>
            </w:pPr>
            <w:r>
              <w:rPr>
                <w:b/>
              </w:rPr>
              <w:t>doporučený ročník / semestr</w:t>
            </w:r>
          </w:p>
        </w:tc>
        <w:tc>
          <w:tcPr>
            <w:tcW w:w="668" w:type="dxa"/>
          </w:tcPr>
          <w:p w14:paraId="636B952C" w14:textId="77777777" w:rsidR="006A7A89" w:rsidRDefault="006A7A89" w:rsidP="006A7A89">
            <w:pPr>
              <w:jc w:val="both"/>
            </w:pPr>
            <w:r>
              <w:t>1/LS</w:t>
            </w:r>
          </w:p>
        </w:tc>
      </w:tr>
      <w:tr w:rsidR="006A7A89" w14:paraId="0C5AD440" w14:textId="77777777" w:rsidTr="006A7A89">
        <w:tc>
          <w:tcPr>
            <w:tcW w:w="3086" w:type="dxa"/>
            <w:shd w:val="clear" w:color="auto" w:fill="F7CAAC"/>
          </w:tcPr>
          <w:p w14:paraId="00890022" w14:textId="77777777" w:rsidR="006A7A89" w:rsidRDefault="006A7A89" w:rsidP="006A7A89">
            <w:pPr>
              <w:rPr>
                <w:b/>
              </w:rPr>
            </w:pPr>
            <w:r>
              <w:rPr>
                <w:b/>
              </w:rPr>
              <w:t>Rozsah studijního předmětu</w:t>
            </w:r>
          </w:p>
        </w:tc>
        <w:tc>
          <w:tcPr>
            <w:tcW w:w="1701" w:type="dxa"/>
            <w:gridSpan w:val="2"/>
          </w:tcPr>
          <w:p w14:paraId="22D6BE58" w14:textId="22A31B13" w:rsidR="006A7A89" w:rsidRDefault="006A7A89" w:rsidP="006A7A89">
            <w:pPr>
              <w:jc w:val="both"/>
            </w:pPr>
            <w:r>
              <w:t>13</w:t>
            </w:r>
            <w:r w:rsidR="00BC3F5F">
              <w:t xml:space="preserve"> </w:t>
            </w:r>
            <w:r>
              <w:t>s + 13</w:t>
            </w:r>
            <w:r w:rsidR="00BC3F5F">
              <w:t xml:space="preserve"> </w:t>
            </w:r>
            <w:r>
              <w:t>c</w:t>
            </w:r>
          </w:p>
        </w:tc>
        <w:tc>
          <w:tcPr>
            <w:tcW w:w="889" w:type="dxa"/>
            <w:shd w:val="clear" w:color="auto" w:fill="F7CAAC"/>
          </w:tcPr>
          <w:p w14:paraId="2350ECF8" w14:textId="77777777" w:rsidR="006A7A89" w:rsidRDefault="006A7A89" w:rsidP="006A7A89">
            <w:pPr>
              <w:jc w:val="both"/>
              <w:rPr>
                <w:b/>
              </w:rPr>
            </w:pPr>
            <w:r>
              <w:rPr>
                <w:b/>
              </w:rPr>
              <w:t xml:space="preserve">hod. </w:t>
            </w:r>
          </w:p>
        </w:tc>
        <w:tc>
          <w:tcPr>
            <w:tcW w:w="816" w:type="dxa"/>
          </w:tcPr>
          <w:p w14:paraId="729FB182" w14:textId="77777777" w:rsidR="006A7A89" w:rsidRDefault="006A7A89" w:rsidP="006A7A89">
            <w:pPr>
              <w:jc w:val="both"/>
            </w:pPr>
            <w:r>
              <w:t>26</w:t>
            </w:r>
          </w:p>
        </w:tc>
        <w:tc>
          <w:tcPr>
            <w:tcW w:w="2156" w:type="dxa"/>
            <w:shd w:val="clear" w:color="auto" w:fill="F7CAAC"/>
          </w:tcPr>
          <w:p w14:paraId="7369AE63" w14:textId="77777777" w:rsidR="006A7A89" w:rsidRDefault="006A7A89" w:rsidP="006A7A89">
            <w:pPr>
              <w:jc w:val="both"/>
              <w:rPr>
                <w:b/>
              </w:rPr>
            </w:pPr>
            <w:r>
              <w:rPr>
                <w:b/>
              </w:rPr>
              <w:t>kreditů</w:t>
            </w:r>
          </w:p>
        </w:tc>
        <w:tc>
          <w:tcPr>
            <w:tcW w:w="1207" w:type="dxa"/>
            <w:gridSpan w:val="2"/>
          </w:tcPr>
          <w:p w14:paraId="3854129D" w14:textId="77777777" w:rsidR="006A7A89" w:rsidRDefault="006A7A89" w:rsidP="006A7A89">
            <w:pPr>
              <w:jc w:val="both"/>
            </w:pPr>
            <w:r>
              <w:t>1</w:t>
            </w:r>
          </w:p>
        </w:tc>
      </w:tr>
      <w:tr w:rsidR="006A7A89" w14:paraId="4E0C34BD" w14:textId="77777777" w:rsidTr="006A7A89">
        <w:tc>
          <w:tcPr>
            <w:tcW w:w="3086" w:type="dxa"/>
            <w:shd w:val="clear" w:color="auto" w:fill="F7CAAC"/>
          </w:tcPr>
          <w:p w14:paraId="138D4C1B" w14:textId="77777777" w:rsidR="006A7A89" w:rsidRDefault="006A7A89" w:rsidP="006A7A89">
            <w:pPr>
              <w:rPr>
                <w:b/>
                <w:sz w:val="22"/>
              </w:rPr>
            </w:pPr>
            <w:r>
              <w:rPr>
                <w:b/>
              </w:rPr>
              <w:t>Prerekvizity, korekvizity, ekvivalence</w:t>
            </w:r>
          </w:p>
        </w:tc>
        <w:tc>
          <w:tcPr>
            <w:tcW w:w="6769" w:type="dxa"/>
            <w:gridSpan w:val="7"/>
          </w:tcPr>
          <w:p w14:paraId="2EAD6BC5" w14:textId="77777777" w:rsidR="006A7A89" w:rsidRDefault="006A7A89" w:rsidP="006A7A89">
            <w:pPr>
              <w:jc w:val="both"/>
            </w:pPr>
          </w:p>
        </w:tc>
      </w:tr>
      <w:tr w:rsidR="006A7A89" w14:paraId="044CCC7B" w14:textId="77777777" w:rsidTr="006A7A89">
        <w:tc>
          <w:tcPr>
            <w:tcW w:w="3086" w:type="dxa"/>
            <w:shd w:val="clear" w:color="auto" w:fill="F7CAAC"/>
          </w:tcPr>
          <w:p w14:paraId="45501E23" w14:textId="77777777" w:rsidR="006A7A89" w:rsidRDefault="006A7A89" w:rsidP="006A7A89">
            <w:pPr>
              <w:rPr>
                <w:b/>
              </w:rPr>
            </w:pPr>
            <w:r>
              <w:rPr>
                <w:b/>
              </w:rPr>
              <w:t>Způsob ověření studijních výsledků</w:t>
            </w:r>
          </w:p>
        </w:tc>
        <w:tc>
          <w:tcPr>
            <w:tcW w:w="3406" w:type="dxa"/>
            <w:gridSpan w:val="4"/>
          </w:tcPr>
          <w:p w14:paraId="2DA0F8A3" w14:textId="77777777" w:rsidR="006A7A89" w:rsidRDefault="006A7A89" w:rsidP="006A7A89">
            <w:pPr>
              <w:jc w:val="both"/>
            </w:pPr>
            <w:r>
              <w:t>zápočet</w:t>
            </w:r>
          </w:p>
        </w:tc>
        <w:tc>
          <w:tcPr>
            <w:tcW w:w="2156" w:type="dxa"/>
            <w:shd w:val="clear" w:color="auto" w:fill="F7CAAC"/>
          </w:tcPr>
          <w:p w14:paraId="136F497A" w14:textId="77777777" w:rsidR="006A7A89" w:rsidRDefault="006A7A89" w:rsidP="006A7A89">
            <w:pPr>
              <w:jc w:val="both"/>
              <w:rPr>
                <w:b/>
              </w:rPr>
            </w:pPr>
            <w:r>
              <w:rPr>
                <w:b/>
              </w:rPr>
              <w:t>Forma výuky</w:t>
            </w:r>
          </w:p>
        </w:tc>
        <w:tc>
          <w:tcPr>
            <w:tcW w:w="1207" w:type="dxa"/>
            <w:gridSpan w:val="2"/>
          </w:tcPr>
          <w:p w14:paraId="2F629301" w14:textId="77777777" w:rsidR="006A7A89" w:rsidRDefault="006A7A89" w:rsidP="006A7A89">
            <w:pPr>
              <w:jc w:val="both"/>
            </w:pPr>
            <w:r>
              <w:t>seminář,</w:t>
            </w:r>
          </w:p>
          <w:p w14:paraId="73AE645A" w14:textId="77777777" w:rsidR="006A7A89" w:rsidRDefault="006A7A89" w:rsidP="006A7A89">
            <w:pPr>
              <w:jc w:val="both"/>
            </w:pPr>
            <w:r>
              <w:t>cvičení</w:t>
            </w:r>
          </w:p>
        </w:tc>
      </w:tr>
      <w:tr w:rsidR="006A7A89" w14:paraId="21DC8422" w14:textId="77777777" w:rsidTr="006A7A89">
        <w:tc>
          <w:tcPr>
            <w:tcW w:w="3086" w:type="dxa"/>
            <w:shd w:val="clear" w:color="auto" w:fill="F7CAAC"/>
          </w:tcPr>
          <w:p w14:paraId="114D40DC" w14:textId="77777777" w:rsidR="006A7A89" w:rsidRDefault="006A7A89" w:rsidP="006A7A89">
            <w:pPr>
              <w:rPr>
                <w:b/>
              </w:rPr>
            </w:pPr>
            <w:r>
              <w:rPr>
                <w:b/>
              </w:rPr>
              <w:t>Forma způsobu ověření studijních výsledků a další požadavky na studenta</w:t>
            </w:r>
          </w:p>
        </w:tc>
        <w:tc>
          <w:tcPr>
            <w:tcW w:w="6769" w:type="dxa"/>
            <w:gridSpan w:val="7"/>
            <w:tcBorders>
              <w:bottom w:val="nil"/>
            </w:tcBorders>
          </w:tcPr>
          <w:p w14:paraId="5BBDF7E9" w14:textId="77777777" w:rsidR="006A7A89" w:rsidRPr="00A7052D" w:rsidRDefault="006A7A89" w:rsidP="006A7A89">
            <w:pPr>
              <w:jc w:val="both"/>
              <w:rPr>
                <w:color w:val="FF0000"/>
              </w:rPr>
            </w:pPr>
            <w:r w:rsidRPr="008F411C">
              <w:t>80% aktivní účast na seminářích a cvičeních</w:t>
            </w:r>
          </w:p>
        </w:tc>
      </w:tr>
      <w:tr w:rsidR="006A7A89" w14:paraId="74A4D674" w14:textId="77777777" w:rsidTr="00846907">
        <w:trPr>
          <w:trHeight w:val="108"/>
        </w:trPr>
        <w:tc>
          <w:tcPr>
            <w:tcW w:w="9855" w:type="dxa"/>
            <w:gridSpan w:val="8"/>
            <w:tcBorders>
              <w:top w:val="nil"/>
            </w:tcBorders>
          </w:tcPr>
          <w:p w14:paraId="23C5C1B4" w14:textId="77777777" w:rsidR="006A7A89" w:rsidRDefault="006A7A89" w:rsidP="006A7A89"/>
        </w:tc>
      </w:tr>
      <w:tr w:rsidR="006A7A89" w14:paraId="4F2EFED1" w14:textId="77777777" w:rsidTr="006A7A89">
        <w:trPr>
          <w:trHeight w:val="197"/>
        </w:trPr>
        <w:tc>
          <w:tcPr>
            <w:tcW w:w="3086" w:type="dxa"/>
            <w:tcBorders>
              <w:top w:val="nil"/>
            </w:tcBorders>
            <w:shd w:val="clear" w:color="auto" w:fill="F7CAAC"/>
          </w:tcPr>
          <w:p w14:paraId="72C40597" w14:textId="77777777" w:rsidR="006A7A89" w:rsidRDefault="006A7A89" w:rsidP="006A7A89">
            <w:pPr>
              <w:rPr>
                <w:b/>
              </w:rPr>
            </w:pPr>
            <w:r>
              <w:rPr>
                <w:b/>
              </w:rPr>
              <w:t>Garant předmětu</w:t>
            </w:r>
          </w:p>
        </w:tc>
        <w:tc>
          <w:tcPr>
            <w:tcW w:w="6769" w:type="dxa"/>
            <w:gridSpan w:val="7"/>
            <w:tcBorders>
              <w:top w:val="nil"/>
            </w:tcBorders>
          </w:tcPr>
          <w:p w14:paraId="65176FF5" w14:textId="77777777" w:rsidR="006A7A89" w:rsidRDefault="006A7A89" w:rsidP="006A7A89">
            <w:pPr>
              <w:jc w:val="both"/>
            </w:pPr>
            <w:r>
              <w:t>MgA. Karin Zadrick</w:t>
            </w:r>
          </w:p>
        </w:tc>
      </w:tr>
      <w:tr w:rsidR="006A7A89" w14:paraId="127137D1" w14:textId="77777777" w:rsidTr="006A7A89">
        <w:trPr>
          <w:trHeight w:val="243"/>
        </w:trPr>
        <w:tc>
          <w:tcPr>
            <w:tcW w:w="3086" w:type="dxa"/>
            <w:tcBorders>
              <w:top w:val="nil"/>
            </w:tcBorders>
            <w:shd w:val="clear" w:color="auto" w:fill="F7CAAC"/>
          </w:tcPr>
          <w:p w14:paraId="58F27895" w14:textId="77777777" w:rsidR="006A7A89" w:rsidRDefault="006A7A89" w:rsidP="006A7A89">
            <w:pPr>
              <w:rPr>
                <w:b/>
              </w:rPr>
            </w:pPr>
            <w:r>
              <w:rPr>
                <w:b/>
              </w:rPr>
              <w:t>Zapojení garanta do výuky předmětu</w:t>
            </w:r>
          </w:p>
        </w:tc>
        <w:tc>
          <w:tcPr>
            <w:tcW w:w="6769" w:type="dxa"/>
            <w:gridSpan w:val="7"/>
            <w:tcBorders>
              <w:top w:val="nil"/>
            </w:tcBorders>
          </w:tcPr>
          <w:p w14:paraId="6908D21B" w14:textId="78E83E69" w:rsidR="006A7A89" w:rsidRDefault="009E5EF9" w:rsidP="006A7A89">
            <w:pPr>
              <w:jc w:val="both"/>
            </w:pPr>
            <w:r>
              <w:t>100 %</w:t>
            </w:r>
          </w:p>
        </w:tc>
      </w:tr>
      <w:tr w:rsidR="006A7A89" w14:paraId="14ECFFF2" w14:textId="77777777" w:rsidTr="006A7A89">
        <w:tc>
          <w:tcPr>
            <w:tcW w:w="3086" w:type="dxa"/>
            <w:shd w:val="clear" w:color="auto" w:fill="F7CAAC"/>
          </w:tcPr>
          <w:p w14:paraId="1C7716E2" w14:textId="77777777" w:rsidR="006A7A89" w:rsidRDefault="006A7A89" w:rsidP="006A7A89">
            <w:pPr>
              <w:rPr>
                <w:b/>
              </w:rPr>
            </w:pPr>
            <w:r>
              <w:rPr>
                <w:b/>
              </w:rPr>
              <w:t>Vyučující</w:t>
            </w:r>
          </w:p>
        </w:tc>
        <w:tc>
          <w:tcPr>
            <w:tcW w:w="6769" w:type="dxa"/>
            <w:gridSpan w:val="7"/>
            <w:tcBorders>
              <w:bottom w:val="nil"/>
            </w:tcBorders>
          </w:tcPr>
          <w:p w14:paraId="1FB59A4B" w14:textId="77777777" w:rsidR="006A7A89" w:rsidRDefault="006A7A89" w:rsidP="006A7A89">
            <w:pPr>
              <w:jc w:val="both"/>
            </w:pPr>
            <w:r>
              <w:t>MgA. Karin Zadrick</w:t>
            </w:r>
          </w:p>
        </w:tc>
      </w:tr>
      <w:tr w:rsidR="006A7A89" w14:paraId="6B81767C" w14:textId="77777777" w:rsidTr="00846907">
        <w:trPr>
          <w:trHeight w:val="95"/>
        </w:trPr>
        <w:tc>
          <w:tcPr>
            <w:tcW w:w="9855" w:type="dxa"/>
            <w:gridSpan w:val="8"/>
            <w:tcBorders>
              <w:top w:val="nil"/>
            </w:tcBorders>
          </w:tcPr>
          <w:p w14:paraId="6323B271" w14:textId="77777777" w:rsidR="006A7A89" w:rsidRDefault="006A7A89" w:rsidP="006A7A89">
            <w:pPr>
              <w:jc w:val="both"/>
            </w:pPr>
          </w:p>
        </w:tc>
      </w:tr>
      <w:tr w:rsidR="006A7A89" w14:paraId="11B76388" w14:textId="77777777" w:rsidTr="006A7A89">
        <w:tc>
          <w:tcPr>
            <w:tcW w:w="3086" w:type="dxa"/>
            <w:shd w:val="clear" w:color="auto" w:fill="F7CAAC"/>
          </w:tcPr>
          <w:p w14:paraId="60AB604A" w14:textId="77777777" w:rsidR="006A7A89" w:rsidRDefault="006A7A89" w:rsidP="006A7A89">
            <w:pPr>
              <w:jc w:val="both"/>
              <w:rPr>
                <w:b/>
              </w:rPr>
            </w:pPr>
            <w:r>
              <w:rPr>
                <w:b/>
              </w:rPr>
              <w:t>Stručná anotace předmětu</w:t>
            </w:r>
          </w:p>
        </w:tc>
        <w:tc>
          <w:tcPr>
            <w:tcW w:w="6769" w:type="dxa"/>
            <w:gridSpan w:val="7"/>
            <w:tcBorders>
              <w:bottom w:val="nil"/>
            </w:tcBorders>
          </w:tcPr>
          <w:p w14:paraId="2999F0CB" w14:textId="77777777" w:rsidR="006A7A89" w:rsidRDefault="006A7A89" w:rsidP="006A7A89">
            <w:pPr>
              <w:jc w:val="both"/>
            </w:pPr>
          </w:p>
        </w:tc>
      </w:tr>
      <w:tr w:rsidR="006A7A89" w14:paraId="00412B91" w14:textId="77777777" w:rsidTr="006A7A89">
        <w:trPr>
          <w:trHeight w:val="3938"/>
        </w:trPr>
        <w:tc>
          <w:tcPr>
            <w:tcW w:w="9855" w:type="dxa"/>
            <w:gridSpan w:val="8"/>
            <w:tcBorders>
              <w:top w:val="nil"/>
              <w:bottom w:val="single" w:sz="12" w:space="0" w:color="auto"/>
            </w:tcBorders>
          </w:tcPr>
          <w:p w14:paraId="6A6E6C3C" w14:textId="19B2B21D" w:rsidR="009E5EF9" w:rsidRPr="00E26F88" w:rsidRDefault="006A7A89" w:rsidP="00913F5D">
            <w:pPr>
              <w:pStyle w:val="Body"/>
              <w:spacing w:after="120"/>
              <w:jc w:val="both"/>
              <w:rPr>
                <w:rFonts w:ascii="Times New Roman" w:hAnsi="Times New Roman"/>
                <w:color w:val="auto"/>
                <w:sz w:val="20"/>
              </w:rPr>
            </w:pPr>
            <w:r w:rsidRPr="00E26F88">
              <w:rPr>
                <w:rFonts w:ascii="Times New Roman" w:hAnsi="Times New Roman"/>
                <w:color w:val="auto"/>
                <w:sz w:val="20"/>
              </w:rPr>
              <w:t>Cílem předmětu je seznámit studenty s rozsahem celého</w:t>
            </w:r>
            <w:r w:rsidRPr="00E26F88">
              <w:rPr>
                <w:rFonts w:ascii="Times New Roman" w:hAnsi="Times New Roman"/>
                <w:color w:val="auto"/>
                <w:sz w:val="20"/>
                <w:shd w:val="clear" w:color="auto" w:fill="FFFFFF"/>
              </w:rPr>
              <w:t xml:space="preserve"> </w:t>
            </w:r>
            <w:r w:rsidRPr="00E26F88">
              <w:rPr>
                <w:rFonts w:ascii="Times New Roman" w:hAnsi="Times New Roman"/>
                <w:color w:val="auto"/>
                <w:sz w:val="20"/>
              </w:rPr>
              <w:t>fotografického procesu od snímání, př</w:t>
            </w:r>
            <w:r w:rsidRPr="00E26F88">
              <w:rPr>
                <w:rFonts w:ascii="Times New Roman" w:hAnsi="Times New Roman"/>
                <w:color w:val="auto"/>
                <w:sz w:val="20"/>
                <w:lang w:val="es-ES_tradnl"/>
              </w:rPr>
              <w:t>es editaci a</w:t>
            </w:r>
            <w:r w:rsidRPr="00E26F88">
              <w:rPr>
                <w:rFonts w:ascii="Times New Roman" w:hAnsi="Times New Roman"/>
                <w:color w:val="auto"/>
                <w:sz w:val="20"/>
              </w:rPr>
              <w:t>ž po tisk. Předmět vede studenta a jeho autorskou práci k výstavnímu</w:t>
            </w:r>
            <w:r w:rsidRPr="00E26F88">
              <w:rPr>
                <w:rFonts w:ascii="Times New Roman" w:hAnsi="Times New Roman"/>
                <w:color w:val="auto"/>
                <w:sz w:val="20"/>
                <w:lang w:val="es-ES_tradnl"/>
              </w:rPr>
              <w:t xml:space="preserve"> potenci</w:t>
            </w:r>
            <w:r w:rsidRPr="00E26F88">
              <w:rPr>
                <w:rFonts w:ascii="Times New Roman" w:hAnsi="Times New Roman"/>
                <w:color w:val="auto"/>
                <w:sz w:val="20"/>
              </w:rPr>
              <w:t>álu či potenciálu pro publikování v médiích.</w:t>
            </w:r>
            <w:r w:rsidRPr="00E26F88">
              <w:rPr>
                <w:rFonts w:ascii="Times New Roman" w:hAnsi="Times New Roman"/>
                <w:color w:val="auto"/>
                <w:sz w:val="20"/>
                <w:shd w:val="clear" w:color="auto" w:fill="FFFFFF"/>
              </w:rPr>
              <w:br/>
            </w:r>
            <w:r w:rsidRPr="00E26F88">
              <w:rPr>
                <w:rFonts w:ascii="Times New Roman" w:hAnsi="Times New Roman"/>
                <w:color w:val="auto"/>
                <w:sz w:val="20"/>
              </w:rPr>
              <w:t>Program předmětu se zaměří na dané téma zpracované pro různé typy médií.</w:t>
            </w:r>
          </w:p>
          <w:p w14:paraId="5A6A36A9" w14:textId="77777777" w:rsidR="006A7A89" w:rsidRDefault="006A7A89" w:rsidP="00D3581F">
            <w:pPr>
              <w:pStyle w:val="Odstavecseseznamem"/>
              <w:numPr>
                <w:ilvl w:val="0"/>
                <w:numId w:val="62"/>
              </w:numPr>
              <w:spacing w:after="160" w:line="259" w:lineRule="auto"/>
              <w:jc w:val="both"/>
            </w:pPr>
            <w:r w:rsidRPr="00E26F88">
              <w:t>Aktuální směřování v oblasti současné módní fotografie</w:t>
            </w:r>
          </w:p>
          <w:p w14:paraId="37BFE83B" w14:textId="77777777" w:rsidR="006A7A89" w:rsidRPr="00E26F88" w:rsidRDefault="006A7A89" w:rsidP="00D3581F">
            <w:pPr>
              <w:pStyle w:val="Odstavecseseznamem"/>
              <w:numPr>
                <w:ilvl w:val="0"/>
                <w:numId w:val="62"/>
              </w:numPr>
              <w:spacing w:after="160" w:line="259" w:lineRule="auto"/>
              <w:jc w:val="both"/>
            </w:pPr>
            <w:r>
              <w:t>Druhy fotografií užívaných v komerčním průmyslu a reklamě</w:t>
            </w:r>
          </w:p>
          <w:p w14:paraId="583CFC6B" w14:textId="77777777" w:rsidR="006A7A89" w:rsidRDefault="006A7A89" w:rsidP="00D3581F">
            <w:pPr>
              <w:pStyle w:val="Odstavecseseznamem"/>
              <w:numPr>
                <w:ilvl w:val="0"/>
                <w:numId w:val="62"/>
              </w:numPr>
              <w:spacing w:after="160" w:line="259" w:lineRule="auto"/>
              <w:jc w:val="both"/>
            </w:pPr>
            <w:r>
              <w:t>Umělecká versus módní fotografie</w:t>
            </w:r>
          </w:p>
          <w:p w14:paraId="36AC7EAC" w14:textId="77777777" w:rsidR="006A7A89" w:rsidRPr="00E26F88" w:rsidRDefault="006A7A89" w:rsidP="00D3581F">
            <w:pPr>
              <w:pStyle w:val="Odstavecseseznamem"/>
              <w:numPr>
                <w:ilvl w:val="0"/>
                <w:numId w:val="62"/>
              </w:numPr>
              <w:spacing w:after="160" w:line="259" w:lineRule="auto"/>
              <w:jc w:val="both"/>
            </w:pPr>
            <w:r>
              <w:t>Analogová a digitální fotografie</w:t>
            </w:r>
          </w:p>
          <w:p w14:paraId="1284523F" w14:textId="77777777" w:rsidR="006A7A89" w:rsidRPr="00E26F88" w:rsidRDefault="006A7A89" w:rsidP="00D3581F">
            <w:pPr>
              <w:pStyle w:val="Odstavecseseznamem"/>
              <w:numPr>
                <w:ilvl w:val="0"/>
                <w:numId w:val="62"/>
              </w:numPr>
              <w:spacing w:after="160" w:line="259" w:lineRule="auto"/>
              <w:jc w:val="both"/>
            </w:pPr>
            <w:r w:rsidRPr="00E26F88">
              <w:t>Management a tvorba</w:t>
            </w:r>
          </w:p>
          <w:p w14:paraId="7953F27B" w14:textId="77777777" w:rsidR="006A7A89" w:rsidRPr="00E26F88" w:rsidRDefault="006A7A89" w:rsidP="00D3581F">
            <w:pPr>
              <w:pStyle w:val="Odstavecseseznamem"/>
              <w:numPr>
                <w:ilvl w:val="0"/>
                <w:numId w:val="62"/>
              </w:numPr>
              <w:spacing w:after="160" w:line="259" w:lineRule="auto"/>
              <w:jc w:val="both"/>
            </w:pPr>
            <w:r w:rsidRPr="00E26F88">
              <w:t>Právní aspekt tvorby</w:t>
            </w:r>
          </w:p>
          <w:p w14:paraId="248A5059" w14:textId="77777777" w:rsidR="006A7A89" w:rsidRPr="00E26F88" w:rsidRDefault="006A7A89" w:rsidP="00D3581F">
            <w:pPr>
              <w:pStyle w:val="Odstavecseseznamem"/>
              <w:numPr>
                <w:ilvl w:val="0"/>
                <w:numId w:val="62"/>
              </w:numPr>
              <w:spacing w:after="160" w:line="259" w:lineRule="auto"/>
              <w:jc w:val="both"/>
            </w:pPr>
            <w:r w:rsidRPr="00E26F88">
              <w:t>Etická úskalí</w:t>
            </w:r>
          </w:p>
          <w:p w14:paraId="69391CF4" w14:textId="77777777" w:rsidR="006A7A89" w:rsidRPr="00E26F88" w:rsidRDefault="006A7A89" w:rsidP="00D3581F">
            <w:pPr>
              <w:pStyle w:val="Odstavecseseznamem"/>
              <w:numPr>
                <w:ilvl w:val="0"/>
                <w:numId w:val="62"/>
              </w:numPr>
              <w:spacing w:after="160" w:line="259" w:lineRule="auto"/>
              <w:jc w:val="both"/>
            </w:pPr>
            <w:r w:rsidRPr="00E26F88">
              <w:t>Manipulace, fotomontáž</w:t>
            </w:r>
          </w:p>
          <w:p w14:paraId="4F18A670" w14:textId="77777777" w:rsidR="006A7A89" w:rsidRPr="00E26F88" w:rsidRDefault="006A7A89" w:rsidP="00D3581F">
            <w:pPr>
              <w:pStyle w:val="Odstavecseseznamem"/>
              <w:numPr>
                <w:ilvl w:val="0"/>
                <w:numId w:val="62"/>
              </w:numPr>
              <w:spacing w:after="160" w:line="259" w:lineRule="auto"/>
              <w:jc w:val="both"/>
            </w:pPr>
            <w:r w:rsidRPr="00E26F88">
              <w:t>Obsah a forma ve fotografování</w:t>
            </w:r>
          </w:p>
          <w:p w14:paraId="7FB602CE" w14:textId="77777777" w:rsidR="006A7A89" w:rsidRDefault="006A7A89" w:rsidP="00D3581F">
            <w:pPr>
              <w:pStyle w:val="Odstavecseseznamem"/>
              <w:numPr>
                <w:ilvl w:val="0"/>
                <w:numId w:val="62"/>
              </w:numPr>
              <w:spacing w:after="160" w:line="259" w:lineRule="auto"/>
              <w:jc w:val="both"/>
            </w:pPr>
            <w:r w:rsidRPr="00E26F88">
              <w:t>Manipulace, fotomontáž</w:t>
            </w:r>
          </w:p>
          <w:p w14:paraId="04969D2A" w14:textId="77777777" w:rsidR="006A7A89" w:rsidRPr="00800EE2" w:rsidRDefault="006A7A89" w:rsidP="00D3581F">
            <w:pPr>
              <w:pStyle w:val="Odstavecseseznamem"/>
              <w:numPr>
                <w:ilvl w:val="0"/>
                <w:numId w:val="62"/>
              </w:numPr>
              <w:spacing w:after="160" w:line="259" w:lineRule="auto"/>
              <w:jc w:val="both"/>
            </w:pPr>
            <w:r w:rsidRPr="00800EE2">
              <w:t xml:space="preserve">Estetika a individuální estetické cítění ve fotografii </w:t>
            </w:r>
          </w:p>
          <w:p w14:paraId="2EF66F92" w14:textId="65BC6C9C" w:rsidR="009E5EF9" w:rsidRDefault="006A7A89" w:rsidP="00913F5D">
            <w:pPr>
              <w:pStyle w:val="Odstavecseseznamem"/>
              <w:numPr>
                <w:ilvl w:val="0"/>
                <w:numId w:val="62"/>
              </w:numPr>
              <w:spacing w:after="120"/>
              <w:ind w:left="714" w:hanging="357"/>
              <w:contextualSpacing w:val="0"/>
              <w:jc w:val="both"/>
            </w:pPr>
            <w:r w:rsidRPr="00800EE2">
              <w:t xml:space="preserve">Kýč ve fotografii </w:t>
            </w:r>
          </w:p>
          <w:p w14:paraId="41DE17BB" w14:textId="24C4DA46" w:rsidR="006A7A89" w:rsidRPr="00AF68B3" w:rsidRDefault="006A7A89" w:rsidP="006A7A89">
            <w:pPr>
              <w:jc w:val="both"/>
            </w:pPr>
            <w:r w:rsidRPr="003D743B">
              <w:t xml:space="preserve">Student kriticky hodnotí </w:t>
            </w:r>
            <w:r w:rsidRPr="00800EE2">
              <w:t>informace v souvislosti s aplikací módní fotografie v médiích, má schopnost uplatnit módní fotografii především v tištěných a online médiích kreativního průmyslu. Paralelně je kladen důraz na individuální rozvoj osobnosti studenta ve voln</w:t>
            </w:r>
            <w:r w:rsidRPr="00800EE2">
              <w:rPr>
                <w:lang w:val="fr-FR"/>
              </w:rPr>
              <w:t>é</w:t>
            </w:r>
            <w:r w:rsidRPr="00800EE2">
              <w:t>m</w:t>
            </w:r>
            <w:r>
              <w:t xml:space="preserve"> tvůrčím</w:t>
            </w:r>
            <w:r w:rsidRPr="00800EE2">
              <w:t xml:space="preserve"> projevu.</w:t>
            </w:r>
          </w:p>
        </w:tc>
      </w:tr>
      <w:tr w:rsidR="006A7A89" w14:paraId="690C86B1" w14:textId="77777777" w:rsidTr="006A7A89">
        <w:trPr>
          <w:trHeight w:val="265"/>
        </w:trPr>
        <w:tc>
          <w:tcPr>
            <w:tcW w:w="3653" w:type="dxa"/>
            <w:gridSpan w:val="2"/>
            <w:tcBorders>
              <w:top w:val="nil"/>
            </w:tcBorders>
            <w:shd w:val="clear" w:color="auto" w:fill="F7CAAC"/>
          </w:tcPr>
          <w:p w14:paraId="5F3109DA" w14:textId="77777777" w:rsidR="006A7A89" w:rsidRDefault="006A7A89" w:rsidP="006A7A89">
            <w:pPr>
              <w:jc w:val="both"/>
            </w:pPr>
            <w:r>
              <w:rPr>
                <w:b/>
              </w:rPr>
              <w:t>Studijní literatura a studijní pomůcky</w:t>
            </w:r>
          </w:p>
        </w:tc>
        <w:tc>
          <w:tcPr>
            <w:tcW w:w="6202" w:type="dxa"/>
            <w:gridSpan w:val="6"/>
            <w:tcBorders>
              <w:top w:val="nil"/>
              <w:bottom w:val="nil"/>
            </w:tcBorders>
          </w:tcPr>
          <w:p w14:paraId="7753E887" w14:textId="77777777" w:rsidR="006A7A89" w:rsidRDefault="006A7A89" w:rsidP="006A7A89">
            <w:pPr>
              <w:jc w:val="both"/>
            </w:pPr>
          </w:p>
        </w:tc>
      </w:tr>
      <w:tr w:rsidR="006A7A89" w:rsidRPr="003F7F55" w14:paraId="7B4E6EAA" w14:textId="77777777" w:rsidTr="006A7A89">
        <w:trPr>
          <w:trHeight w:val="1497"/>
        </w:trPr>
        <w:tc>
          <w:tcPr>
            <w:tcW w:w="9855" w:type="dxa"/>
            <w:gridSpan w:val="8"/>
            <w:tcBorders>
              <w:top w:val="nil"/>
            </w:tcBorders>
          </w:tcPr>
          <w:p w14:paraId="209813B0" w14:textId="77777777" w:rsidR="006A7A89" w:rsidRDefault="006A7A89" w:rsidP="006A7A89">
            <w:pPr>
              <w:jc w:val="both"/>
              <w:rPr>
                <w:b/>
              </w:rPr>
            </w:pPr>
            <w:r w:rsidRPr="00B832C5">
              <w:rPr>
                <w:b/>
              </w:rPr>
              <w:t>Povinná:</w:t>
            </w:r>
          </w:p>
          <w:p w14:paraId="62EB2724" w14:textId="77777777" w:rsidR="00B201A1" w:rsidRDefault="006A7A89" w:rsidP="006A7A89">
            <w:r w:rsidRPr="00F93198">
              <w:t xml:space="preserve">FLUSSER, Vilém. </w:t>
            </w:r>
            <w:r w:rsidRPr="00F93198">
              <w:rPr>
                <w:i/>
                <w:iCs/>
              </w:rPr>
              <w:t>Za filosofii fotografie</w:t>
            </w:r>
            <w:r w:rsidRPr="00F93198">
              <w:t>. Přeložil Božena a Josef Kosekovi, doslov Karel Thein,</w:t>
            </w:r>
            <w:r w:rsidRPr="00B832C5">
              <w:t xml:space="preserve"> </w:t>
            </w:r>
            <w:r w:rsidRPr="00F93198">
              <w:t>Praha. Fra. 2013</w:t>
            </w:r>
            <w:r w:rsidRPr="00B832C5">
              <w:t>.</w:t>
            </w:r>
            <w:r w:rsidRPr="00F93198">
              <w:t xml:space="preserve"> </w:t>
            </w:r>
          </w:p>
          <w:p w14:paraId="0538032F" w14:textId="6AF56330" w:rsidR="006A7A89" w:rsidRPr="00B832C5" w:rsidRDefault="006A7A89" w:rsidP="006A7A89">
            <w:r w:rsidRPr="00F93198">
              <w:t>ISBN 9788086603797.</w:t>
            </w:r>
          </w:p>
          <w:p w14:paraId="50DED70C" w14:textId="77777777" w:rsidR="006A7A89" w:rsidRPr="00B832C5" w:rsidRDefault="006A7A89" w:rsidP="006A7A89">
            <w:pPr>
              <w:jc w:val="both"/>
              <w:rPr>
                <w:b/>
              </w:rPr>
            </w:pPr>
            <w:r w:rsidRPr="00CC2BEF">
              <w:t xml:space="preserve">MARITAIN, Jacques. </w:t>
            </w:r>
            <w:r w:rsidRPr="00CC2BEF">
              <w:rPr>
                <w:i/>
                <w:iCs/>
              </w:rPr>
              <w:t>Odpovědnost umělce.</w:t>
            </w:r>
            <w:r w:rsidRPr="00CC2BEF">
              <w:t xml:space="preserve"> Praha: Triáda, 2011. ISBN 9788087256466.</w:t>
            </w:r>
          </w:p>
          <w:p w14:paraId="0FECD150" w14:textId="77777777" w:rsidR="006A7A89" w:rsidRDefault="006A7A89" w:rsidP="006A7A89">
            <w:pPr>
              <w:jc w:val="both"/>
              <w:rPr>
                <w:b/>
              </w:rPr>
            </w:pPr>
            <w:r w:rsidRPr="00B832C5">
              <w:rPr>
                <w:b/>
              </w:rPr>
              <w:t>Doporučená:</w:t>
            </w:r>
          </w:p>
          <w:p w14:paraId="0B269766" w14:textId="3E63D455" w:rsidR="006A7A89" w:rsidRDefault="006A7A89" w:rsidP="006A7A89">
            <w:pPr>
              <w:jc w:val="both"/>
            </w:pPr>
            <w:r w:rsidRPr="00CC2BEF">
              <w:t xml:space="preserve">AUMONT, Jacques. </w:t>
            </w:r>
            <w:r w:rsidRPr="00CC2BEF">
              <w:rPr>
                <w:i/>
                <w:iCs/>
              </w:rPr>
              <w:t>Obraz.</w:t>
            </w:r>
            <w:r w:rsidRPr="00CC2BEF">
              <w:t xml:space="preserve"> AMU 2010. ISBN 978-80-7331-165-0</w:t>
            </w:r>
          </w:p>
          <w:p w14:paraId="6443BE29" w14:textId="61D137CE" w:rsidR="00E27387" w:rsidRPr="00E153D9" w:rsidRDefault="00E27387" w:rsidP="00E153D9">
            <w:pPr>
              <w:shd w:val="clear" w:color="auto" w:fill="FFFFFF"/>
              <w:rPr>
                <w:color w:val="222222"/>
              </w:rPr>
            </w:pPr>
            <w:r w:rsidRPr="00826C18">
              <w:rPr>
                <w:color w:val="222222"/>
              </w:rPr>
              <w:t xml:space="preserve">BERGER, John. </w:t>
            </w:r>
            <w:r w:rsidRPr="00826C18">
              <w:rPr>
                <w:i/>
                <w:color w:val="222222"/>
              </w:rPr>
              <w:t>Způsoby vidění.</w:t>
            </w:r>
            <w:r w:rsidRPr="00826C18">
              <w:rPr>
                <w:color w:val="222222"/>
              </w:rPr>
              <w:t xml:space="preserve"> Praha: Labyrint, 2016. ISBN </w:t>
            </w:r>
            <w:r w:rsidRPr="00826C18">
              <w:rPr>
                <w:color w:val="000000"/>
                <w:shd w:val="clear" w:color="auto" w:fill="FFFFFF"/>
              </w:rPr>
              <w:t>978-80-87260-78-4.</w:t>
            </w:r>
          </w:p>
          <w:p w14:paraId="4BB3DB92" w14:textId="77777777" w:rsidR="00B201A1" w:rsidRDefault="00B201A1" w:rsidP="006A7A89">
            <w:pPr>
              <w:jc w:val="both"/>
              <w:rPr>
                <w:rFonts w:eastAsia="Arial Unicode MS"/>
              </w:rPr>
            </w:pPr>
            <w:r>
              <w:rPr>
                <w:rFonts w:eastAsia="Arial Unicode MS"/>
              </w:rPr>
              <w:t xml:space="preserve">JINDRA, Jan. </w:t>
            </w:r>
            <w:r w:rsidRPr="004F2239">
              <w:rPr>
                <w:rFonts w:eastAsia="Arial Unicode MS"/>
                <w:i/>
              </w:rPr>
              <w:t>Osmdesátky</w:t>
            </w:r>
            <w:r>
              <w:rPr>
                <w:rFonts w:eastAsia="Arial Unicode MS"/>
              </w:rPr>
              <w:t>. Praha: BiggBoss, 2016. ISBN 978-80-906019-6-3.</w:t>
            </w:r>
          </w:p>
          <w:p w14:paraId="1A2B9FDF" w14:textId="77777777" w:rsidR="008D1673" w:rsidRDefault="008D1673" w:rsidP="008D1673">
            <w:pPr>
              <w:jc w:val="both"/>
              <w:rPr>
                <w:rFonts w:eastAsia="Arial Unicode MS"/>
              </w:rPr>
            </w:pPr>
            <w:r>
              <w:rPr>
                <w:rFonts w:eastAsia="Arial Unicode MS"/>
              </w:rPr>
              <w:t xml:space="preserve">JINDRA, Jan. </w:t>
            </w:r>
            <w:r w:rsidRPr="002A2F8F">
              <w:rPr>
                <w:rFonts w:eastAsia="Arial Unicode MS"/>
                <w:i/>
                <w:iCs/>
              </w:rPr>
              <w:t>Charels Bridge</w:t>
            </w:r>
            <w:r>
              <w:rPr>
                <w:rFonts w:eastAsia="Arial Unicode MS"/>
              </w:rPr>
              <w:t>. Praha: Bigg Boss 2021. ISBN 978-80-908359-0-0.</w:t>
            </w:r>
          </w:p>
          <w:p w14:paraId="02DD3532" w14:textId="353440D6" w:rsidR="00B201A1" w:rsidRPr="00E27387" w:rsidRDefault="006A7A89" w:rsidP="006A7A89">
            <w:pPr>
              <w:jc w:val="both"/>
            </w:pPr>
            <w:r w:rsidRPr="00CC2BEF">
              <w:t xml:space="preserve">LIPOVETSKY, Gilles. </w:t>
            </w:r>
            <w:r w:rsidRPr="00CC2BEF">
              <w:rPr>
                <w:i/>
                <w:iCs/>
              </w:rPr>
              <w:t>Říše pomíjivosti.</w:t>
            </w:r>
            <w:r w:rsidRPr="00CC2BEF">
              <w:t xml:space="preserve"> Přeložil Martin Pokorný. Praha. Prostor 2002. ISBN 807260063X</w:t>
            </w:r>
            <w:r w:rsidR="00736486">
              <w:t>.</w:t>
            </w:r>
          </w:p>
        </w:tc>
      </w:tr>
    </w:tbl>
    <w:p w14:paraId="66D22465" w14:textId="5ADBFBCB" w:rsidR="006A7A89" w:rsidRDefault="006A7A8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D21C4" w14:paraId="3759AB19" w14:textId="77777777" w:rsidTr="003D21C4">
        <w:tc>
          <w:tcPr>
            <w:tcW w:w="9855" w:type="dxa"/>
            <w:gridSpan w:val="8"/>
            <w:tcBorders>
              <w:bottom w:val="double" w:sz="4" w:space="0" w:color="auto"/>
            </w:tcBorders>
            <w:shd w:val="clear" w:color="auto" w:fill="BDD6EE"/>
          </w:tcPr>
          <w:p w14:paraId="05FF89E4" w14:textId="0B6618CD" w:rsidR="003D21C4" w:rsidRDefault="003D21C4" w:rsidP="003D21C4">
            <w:pPr>
              <w:jc w:val="both"/>
              <w:rPr>
                <w:b/>
                <w:sz w:val="28"/>
              </w:rPr>
            </w:pPr>
            <w:r>
              <w:lastRenderedPageBreak/>
              <w:br w:type="page"/>
            </w:r>
            <w:r>
              <w:rPr>
                <w:b/>
                <w:sz w:val="28"/>
              </w:rPr>
              <w:t>B-III – Charakteristika studijního předmětu</w:t>
            </w:r>
          </w:p>
        </w:tc>
      </w:tr>
      <w:tr w:rsidR="003D21C4" w14:paraId="0ACCF137" w14:textId="77777777" w:rsidTr="003D21C4">
        <w:tc>
          <w:tcPr>
            <w:tcW w:w="3086" w:type="dxa"/>
            <w:tcBorders>
              <w:top w:val="double" w:sz="4" w:space="0" w:color="auto"/>
            </w:tcBorders>
            <w:shd w:val="clear" w:color="auto" w:fill="F7CAAC"/>
          </w:tcPr>
          <w:p w14:paraId="0605AB90" w14:textId="77777777" w:rsidR="003D21C4" w:rsidRDefault="003D21C4" w:rsidP="003D21C4">
            <w:pPr>
              <w:rPr>
                <w:b/>
              </w:rPr>
            </w:pPr>
            <w:r>
              <w:rPr>
                <w:b/>
              </w:rPr>
              <w:t>Název studijního předmětu</w:t>
            </w:r>
          </w:p>
        </w:tc>
        <w:tc>
          <w:tcPr>
            <w:tcW w:w="6769" w:type="dxa"/>
            <w:gridSpan w:val="7"/>
            <w:tcBorders>
              <w:top w:val="double" w:sz="4" w:space="0" w:color="auto"/>
            </w:tcBorders>
          </w:tcPr>
          <w:p w14:paraId="22935FBF" w14:textId="77777777" w:rsidR="003D21C4" w:rsidRDefault="003D21C4" w:rsidP="003D21C4">
            <w:pPr>
              <w:jc w:val="both"/>
            </w:pPr>
            <w:r>
              <w:t>Interpretace designérského díla 1</w:t>
            </w:r>
          </w:p>
        </w:tc>
      </w:tr>
      <w:tr w:rsidR="003D21C4" w14:paraId="599C773C" w14:textId="77777777" w:rsidTr="003D21C4">
        <w:tc>
          <w:tcPr>
            <w:tcW w:w="3086" w:type="dxa"/>
            <w:shd w:val="clear" w:color="auto" w:fill="F7CAAC"/>
          </w:tcPr>
          <w:p w14:paraId="734E81C0" w14:textId="77777777" w:rsidR="003D21C4" w:rsidRDefault="003D21C4" w:rsidP="003D21C4">
            <w:pPr>
              <w:rPr>
                <w:b/>
              </w:rPr>
            </w:pPr>
            <w:r>
              <w:rPr>
                <w:b/>
              </w:rPr>
              <w:t>Typ předmětu</w:t>
            </w:r>
          </w:p>
        </w:tc>
        <w:tc>
          <w:tcPr>
            <w:tcW w:w="3406" w:type="dxa"/>
            <w:gridSpan w:val="4"/>
          </w:tcPr>
          <w:p w14:paraId="25D49A7D" w14:textId="7CA19821" w:rsidR="003D21C4" w:rsidRDefault="000E784D" w:rsidP="003D21C4">
            <w:pPr>
              <w:jc w:val="both"/>
            </w:pPr>
            <w:r>
              <w:t>p</w:t>
            </w:r>
            <w:r w:rsidR="003D21C4">
              <w:t>ovinný, PZ</w:t>
            </w:r>
          </w:p>
        </w:tc>
        <w:tc>
          <w:tcPr>
            <w:tcW w:w="2695" w:type="dxa"/>
            <w:gridSpan w:val="2"/>
            <w:shd w:val="clear" w:color="auto" w:fill="F7CAAC"/>
          </w:tcPr>
          <w:p w14:paraId="68376B13" w14:textId="77777777" w:rsidR="003D21C4" w:rsidRDefault="003D21C4" w:rsidP="003D21C4">
            <w:pPr>
              <w:jc w:val="both"/>
            </w:pPr>
            <w:r>
              <w:rPr>
                <w:b/>
              </w:rPr>
              <w:t>doporučený ročník / semestr</w:t>
            </w:r>
          </w:p>
        </w:tc>
        <w:tc>
          <w:tcPr>
            <w:tcW w:w="668" w:type="dxa"/>
          </w:tcPr>
          <w:p w14:paraId="3113A48D" w14:textId="77777777" w:rsidR="003D21C4" w:rsidRDefault="003D21C4" w:rsidP="003D21C4">
            <w:pPr>
              <w:jc w:val="both"/>
            </w:pPr>
            <w:r>
              <w:t>1/ZS</w:t>
            </w:r>
          </w:p>
        </w:tc>
      </w:tr>
      <w:tr w:rsidR="003D21C4" w14:paraId="4CBE55EF" w14:textId="77777777" w:rsidTr="003D21C4">
        <w:tc>
          <w:tcPr>
            <w:tcW w:w="3086" w:type="dxa"/>
            <w:shd w:val="clear" w:color="auto" w:fill="F7CAAC"/>
          </w:tcPr>
          <w:p w14:paraId="6297139C" w14:textId="77777777" w:rsidR="003D21C4" w:rsidRDefault="003D21C4" w:rsidP="003D21C4">
            <w:pPr>
              <w:rPr>
                <w:b/>
              </w:rPr>
            </w:pPr>
            <w:r>
              <w:rPr>
                <w:b/>
              </w:rPr>
              <w:t>Rozsah studijního předmětu</w:t>
            </w:r>
          </w:p>
        </w:tc>
        <w:tc>
          <w:tcPr>
            <w:tcW w:w="1701" w:type="dxa"/>
            <w:gridSpan w:val="2"/>
          </w:tcPr>
          <w:p w14:paraId="58D82734" w14:textId="665272AE" w:rsidR="003D21C4" w:rsidRDefault="003D21C4" w:rsidP="003D21C4">
            <w:pPr>
              <w:jc w:val="both"/>
            </w:pPr>
            <w:r>
              <w:t>26</w:t>
            </w:r>
            <w:r w:rsidR="00BC3F5F">
              <w:t xml:space="preserve"> </w:t>
            </w:r>
            <w:r>
              <w:t>s</w:t>
            </w:r>
          </w:p>
        </w:tc>
        <w:tc>
          <w:tcPr>
            <w:tcW w:w="889" w:type="dxa"/>
            <w:shd w:val="clear" w:color="auto" w:fill="F7CAAC"/>
          </w:tcPr>
          <w:p w14:paraId="7764E66E" w14:textId="77777777" w:rsidR="003D21C4" w:rsidRDefault="003D21C4" w:rsidP="003D21C4">
            <w:pPr>
              <w:jc w:val="both"/>
              <w:rPr>
                <w:b/>
              </w:rPr>
            </w:pPr>
            <w:r>
              <w:rPr>
                <w:b/>
              </w:rPr>
              <w:t xml:space="preserve">hod. </w:t>
            </w:r>
          </w:p>
        </w:tc>
        <w:tc>
          <w:tcPr>
            <w:tcW w:w="816" w:type="dxa"/>
          </w:tcPr>
          <w:p w14:paraId="74E9036B" w14:textId="77777777" w:rsidR="003D21C4" w:rsidRDefault="003D21C4" w:rsidP="003D21C4">
            <w:pPr>
              <w:jc w:val="both"/>
            </w:pPr>
            <w:r>
              <w:t>26</w:t>
            </w:r>
          </w:p>
        </w:tc>
        <w:tc>
          <w:tcPr>
            <w:tcW w:w="2156" w:type="dxa"/>
            <w:shd w:val="clear" w:color="auto" w:fill="F7CAAC"/>
          </w:tcPr>
          <w:p w14:paraId="2A350AA5" w14:textId="77777777" w:rsidR="003D21C4" w:rsidRDefault="003D21C4" w:rsidP="003D21C4">
            <w:pPr>
              <w:jc w:val="both"/>
              <w:rPr>
                <w:b/>
              </w:rPr>
            </w:pPr>
            <w:r>
              <w:rPr>
                <w:b/>
              </w:rPr>
              <w:t>kreditů</w:t>
            </w:r>
          </w:p>
        </w:tc>
        <w:tc>
          <w:tcPr>
            <w:tcW w:w="1207" w:type="dxa"/>
            <w:gridSpan w:val="2"/>
          </w:tcPr>
          <w:p w14:paraId="4FE62FA3" w14:textId="77777777" w:rsidR="003D21C4" w:rsidRDefault="003D21C4" w:rsidP="003D21C4">
            <w:pPr>
              <w:jc w:val="both"/>
            </w:pPr>
            <w:r>
              <w:t>2</w:t>
            </w:r>
          </w:p>
        </w:tc>
      </w:tr>
      <w:tr w:rsidR="003D21C4" w14:paraId="3864B2B9" w14:textId="77777777" w:rsidTr="003D21C4">
        <w:tc>
          <w:tcPr>
            <w:tcW w:w="3086" w:type="dxa"/>
            <w:shd w:val="clear" w:color="auto" w:fill="F7CAAC"/>
          </w:tcPr>
          <w:p w14:paraId="3CF383DF" w14:textId="77777777" w:rsidR="003D21C4" w:rsidRDefault="003D21C4" w:rsidP="003D21C4">
            <w:pPr>
              <w:rPr>
                <w:b/>
                <w:sz w:val="22"/>
              </w:rPr>
            </w:pPr>
            <w:r>
              <w:rPr>
                <w:b/>
              </w:rPr>
              <w:t>Prerekvizity, korekvizity, ekvivalence</w:t>
            </w:r>
          </w:p>
        </w:tc>
        <w:tc>
          <w:tcPr>
            <w:tcW w:w="6769" w:type="dxa"/>
            <w:gridSpan w:val="7"/>
          </w:tcPr>
          <w:p w14:paraId="6516D7E1" w14:textId="77777777" w:rsidR="003D21C4" w:rsidRDefault="003D21C4" w:rsidP="003D21C4">
            <w:pPr>
              <w:jc w:val="both"/>
            </w:pPr>
          </w:p>
        </w:tc>
      </w:tr>
      <w:tr w:rsidR="003D21C4" w14:paraId="12A5D85A" w14:textId="77777777" w:rsidTr="003D21C4">
        <w:tc>
          <w:tcPr>
            <w:tcW w:w="3086" w:type="dxa"/>
            <w:shd w:val="clear" w:color="auto" w:fill="F7CAAC"/>
          </w:tcPr>
          <w:p w14:paraId="0A2930D6" w14:textId="77777777" w:rsidR="003D21C4" w:rsidRDefault="003D21C4" w:rsidP="003D21C4">
            <w:pPr>
              <w:rPr>
                <w:b/>
              </w:rPr>
            </w:pPr>
            <w:r>
              <w:rPr>
                <w:b/>
              </w:rPr>
              <w:t>Způsob ověření studijních výsledků</w:t>
            </w:r>
          </w:p>
        </w:tc>
        <w:tc>
          <w:tcPr>
            <w:tcW w:w="3406" w:type="dxa"/>
            <w:gridSpan w:val="4"/>
          </w:tcPr>
          <w:p w14:paraId="69433C1C" w14:textId="29E8539F" w:rsidR="003D21C4" w:rsidRDefault="000E784D" w:rsidP="003D21C4">
            <w:pPr>
              <w:jc w:val="both"/>
            </w:pPr>
            <w:r>
              <w:t>k</w:t>
            </w:r>
            <w:r w:rsidR="003D21C4">
              <w:t>lasifikovaný zápočet</w:t>
            </w:r>
          </w:p>
        </w:tc>
        <w:tc>
          <w:tcPr>
            <w:tcW w:w="2156" w:type="dxa"/>
            <w:shd w:val="clear" w:color="auto" w:fill="F7CAAC"/>
          </w:tcPr>
          <w:p w14:paraId="5365EB1E" w14:textId="77777777" w:rsidR="003D21C4" w:rsidRDefault="003D21C4" w:rsidP="003D21C4">
            <w:pPr>
              <w:jc w:val="both"/>
              <w:rPr>
                <w:b/>
              </w:rPr>
            </w:pPr>
            <w:r>
              <w:rPr>
                <w:b/>
              </w:rPr>
              <w:t>Forma výuky</w:t>
            </w:r>
          </w:p>
        </w:tc>
        <w:tc>
          <w:tcPr>
            <w:tcW w:w="1207" w:type="dxa"/>
            <w:gridSpan w:val="2"/>
          </w:tcPr>
          <w:p w14:paraId="07F9BBCA" w14:textId="77777777" w:rsidR="003D21C4" w:rsidRDefault="003D21C4" w:rsidP="003D21C4">
            <w:pPr>
              <w:jc w:val="both"/>
            </w:pPr>
            <w:r>
              <w:t>Seminář</w:t>
            </w:r>
          </w:p>
        </w:tc>
      </w:tr>
      <w:tr w:rsidR="003D21C4" w14:paraId="4787B7AB" w14:textId="77777777" w:rsidTr="003D21C4">
        <w:tc>
          <w:tcPr>
            <w:tcW w:w="3086" w:type="dxa"/>
            <w:shd w:val="clear" w:color="auto" w:fill="F7CAAC"/>
          </w:tcPr>
          <w:p w14:paraId="7F69AF5C" w14:textId="77777777" w:rsidR="003D21C4" w:rsidRDefault="003D21C4" w:rsidP="003D21C4">
            <w:pPr>
              <w:rPr>
                <w:b/>
              </w:rPr>
            </w:pPr>
            <w:r>
              <w:rPr>
                <w:b/>
              </w:rPr>
              <w:t>Forma způsobu ověření studijních výsledků a další požadavky na studenta</w:t>
            </w:r>
          </w:p>
        </w:tc>
        <w:tc>
          <w:tcPr>
            <w:tcW w:w="6769" w:type="dxa"/>
            <w:gridSpan w:val="7"/>
            <w:tcBorders>
              <w:bottom w:val="nil"/>
            </w:tcBorders>
          </w:tcPr>
          <w:p w14:paraId="1479653E" w14:textId="61A5582B" w:rsidR="003D21C4" w:rsidRPr="00826BBF" w:rsidRDefault="003D21C4" w:rsidP="003D21C4">
            <w:pPr>
              <w:jc w:val="both"/>
              <w:rPr>
                <w:rFonts w:cs="Tahoma"/>
              </w:rPr>
            </w:pPr>
            <w:r w:rsidRPr="00826BBF">
              <w:rPr>
                <w:rFonts w:cs="Tahoma"/>
              </w:rPr>
              <w:t xml:space="preserve">Prezentace </w:t>
            </w:r>
            <w:r>
              <w:rPr>
                <w:rFonts w:cs="Tahoma"/>
              </w:rPr>
              <w:t xml:space="preserve">komplexní </w:t>
            </w:r>
            <w:r w:rsidRPr="00826BBF">
              <w:rPr>
                <w:rFonts w:cs="Tahoma"/>
              </w:rPr>
              <w:t>analýzy vybraného designérského projektu.</w:t>
            </w:r>
            <w:r>
              <w:rPr>
                <w:rFonts w:cs="Tahoma"/>
              </w:rPr>
              <w:t xml:space="preserve"> </w:t>
            </w:r>
            <w:r w:rsidRPr="00826BBF">
              <w:rPr>
                <w:rFonts w:cs="Tahoma"/>
              </w:rPr>
              <w:t>Účast na seminářích minimálně 80</w:t>
            </w:r>
            <w:r w:rsidR="00C24B6C">
              <w:rPr>
                <w:rFonts w:cs="Tahoma"/>
              </w:rPr>
              <w:t xml:space="preserve"> </w:t>
            </w:r>
            <w:r w:rsidRPr="00826BBF">
              <w:rPr>
                <w:rFonts w:cs="Tahoma"/>
              </w:rPr>
              <w:t>%.</w:t>
            </w:r>
          </w:p>
          <w:p w14:paraId="102DC914" w14:textId="77777777" w:rsidR="003D21C4" w:rsidRPr="00826BBF" w:rsidRDefault="003D21C4" w:rsidP="003D21C4">
            <w:pPr>
              <w:jc w:val="both"/>
              <w:rPr>
                <w:rFonts w:cs="Tahoma"/>
              </w:rPr>
            </w:pPr>
          </w:p>
        </w:tc>
      </w:tr>
      <w:tr w:rsidR="003D21C4" w14:paraId="1086AD2B" w14:textId="77777777" w:rsidTr="00846907">
        <w:trPr>
          <w:trHeight w:val="95"/>
        </w:trPr>
        <w:tc>
          <w:tcPr>
            <w:tcW w:w="9855" w:type="dxa"/>
            <w:gridSpan w:val="8"/>
            <w:tcBorders>
              <w:top w:val="nil"/>
            </w:tcBorders>
          </w:tcPr>
          <w:p w14:paraId="3C9DE5D3" w14:textId="77777777" w:rsidR="003D21C4" w:rsidRDefault="003D21C4" w:rsidP="003D21C4"/>
        </w:tc>
      </w:tr>
      <w:tr w:rsidR="003D21C4" w14:paraId="19AE5500" w14:textId="77777777" w:rsidTr="003D21C4">
        <w:trPr>
          <w:trHeight w:val="197"/>
        </w:trPr>
        <w:tc>
          <w:tcPr>
            <w:tcW w:w="3086" w:type="dxa"/>
            <w:tcBorders>
              <w:top w:val="nil"/>
            </w:tcBorders>
            <w:shd w:val="clear" w:color="auto" w:fill="F7CAAC"/>
          </w:tcPr>
          <w:p w14:paraId="19ADF21C" w14:textId="77777777" w:rsidR="003D21C4" w:rsidRDefault="003D21C4" w:rsidP="003D21C4">
            <w:pPr>
              <w:rPr>
                <w:b/>
              </w:rPr>
            </w:pPr>
            <w:r>
              <w:rPr>
                <w:b/>
              </w:rPr>
              <w:t>Garant předmětu</w:t>
            </w:r>
          </w:p>
        </w:tc>
        <w:tc>
          <w:tcPr>
            <w:tcW w:w="6769" w:type="dxa"/>
            <w:gridSpan w:val="7"/>
            <w:tcBorders>
              <w:top w:val="nil"/>
            </w:tcBorders>
          </w:tcPr>
          <w:p w14:paraId="412DEB72" w14:textId="5301245C" w:rsidR="003D21C4" w:rsidRDefault="00736486" w:rsidP="003D21C4">
            <w:pPr>
              <w:jc w:val="both"/>
            </w:pPr>
            <w:r>
              <w:t>d</w:t>
            </w:r>
            <w:r w:rsidR="003D21C4">
              <w:t>oc. MgA. Martin Surman, ArtD.</w:t>
            </w:r>
          </w:p>
        </w:tc>
      </w:tr>
      <w:tr w:rsidR="003D21C4" w14:paraId="381EBD1F" w14:textId="77777777" w:rsidTr="003D21C4">
        <w:trPr>
          <w:trHeight w:val="243"/>
        </w:trPr>
        <w:tc>
          <w:tcPr>
            <w:tcW w:w="3086" w:type="dxa"/>
            <w:tcBorders>
              <w:top w:val="nil"/>
            </w:tcBorders>
            <w:shd w:val="clear" w:color="auto" w:fill="F7CAAC"/>
          </w:tcPr>
          <w:p w14:paraId="4FFF99A5" w14:textId="77777777" w:rsidR="003D21C4" w:rsidRDefault="003D21C4" w:rsidP="003D21C4">
            <w:pPr>
              <w:rPr>
                <w:b/>
              </w:rPr>
            </w:pPr>
            <w:r>
              <w:rPr>
                <w:b/>
              </w:rPr>
              <w:t>Zapojení garanta do výuky předmětu</w:t>
            </w:r>
          </w:p>
        </w:tc>
        <w:tc>
          <w:tcPr>
            <w:tcW w:w="6769" w:type="dxa"/>
            <w:gridSpan w:val="7"/>
            <w:tcBorders>
              <w:top w:val="nil"/>
            </w:tcBorders>
          </w:tcPr>
          <w:p w14:paraId="1BB63512" w14:textId="3062497E" w:rsidR="003D21C4" w:rsidRDefault="00AF7E09" w:rsidP="003D21C4">
            <w:pPr>
              <w:jc w:val="both"/>
            </w:pPr>
            <w:r>
              <w:t>100 %</w:t>
            </w:r>
          </w:p>
        </w:tc>
      </w:tr>
      <w:tr w:rsidR="003D21C4" w14:paraId="067E0A80" w14:textId="77777777" w:rsidTr="003D21C4">
        <w:tc>
          <w:tcPr>
            <w:tcW w:w="3086" w:type="dxa"/>
            <w:shd w:val="clear" w:color="auto" w:fill="F7CAAC"/>
          </w:tcPr>
          <w:p w14:paraId="0E4A0FFA" w14:textId="77777777" w:rsidR="003D21C4" w:rsidRDefault="003D21C4" w:rsidP="003D21C4">
            <w:pPr>
              <w:rPr>
                <w:b/>
              </w:rPr>
            </w:pPr>
            <w:r>
              <w:rPr>
                <w:b/>
              </w:rPr>
              <w:t>Vyučující</w:t>
            </w:r>
          </w:p>
        </w:tc>
        <w:tc>
          <w:tcPr>
            <w:tcW w:w="6769" w:type="dxa"/>
            <w:gridSpan w:val="7"/>
            <w:tcBorders>
              <w:bottom w:val="nil"/>
            </w:tcBorders>
          </w:tcPr>
          <w:p w14:paraId="4A53A8C3" w14:textId="6DDCC2CC" w:rsidR="003D21C4" w:rsidRDefault="00736486" w:rsidP="003D21C4">
            <w:pPr>
              <w:jc w:val="both"/>
            </w:pPr>
            <w:r>
              <w:t>d</w:t>
            </w:r>
            <w:r w:rsidR="003D21C4">
              <w:t xml:space="preserve">oc. MgA. Martin Surman, ArtD. </w:t>
            </w:r>
          </w:p>
        </w:tc>
      </w:tr>
      <w:tr w:rsidR="003D21C4" w14:paraId="4AF29D1C" w14:textId="77777777" w:rsidTr="00846907">
        <w:trPr>
          <w:trHeight w:val="95"/>
        </w:trPr>
        <w:tc>
          <w:tcPr>
            <w:tcW w:w="9855" w:type="dxa"/>
            <w:gridSpan w:val="8"/>
            <w:tcBorders>
              <w:top w:val="nil"/>
            </w:tcBorders>
          </w:tcPr>
          <w:p w14:paraId="2C6572D2" w14:textId="77777777" w:rsidR="003D21C4" w:rsidRDefault="003D21C4" w:rsidP="003D21C4">
            <w:pPr>
              <w:jc w:val="both"/>
            </w:pPr>
          </w:p>
        </w:tc>
      </w:tr>
      <w:tr w:rsidR="003D21C4" w14:paraId="35ADFC4D" w14:textId="77777777" w:rsidTr="003D21C4">
        <w:tc>
          <w:tcPr>
            <w:tcW w:w="3086" w:type="dxa"/>
            <w:shd w:val="clear" w:color="auto" w:fill="F7CAAC"/>
          </w:tcPr>
          <w:p w14:paraId="58820533" w14:textId="77777777" w:rsidR="003D21C4" w:rsidRDefault="003D21C4" w:rsidP="003D21C4">
            <w:pPr>
              <w:jc w:val="both"/>
              <w:rPr>
                <w:b/>
              </w:rPr>
            </w:pPr>
            <w:r>
              <w:rPr>
                <w:b/>
              </w:rPr>
              <w:t>Stručná anotace předmětu</w:t>
            </w:r>
          </w:p>
        </w:tc>
        <w:tc>
          <w:tcPr>
            <w:tcW w:w="6769" w:type="dxa"/>
            <w:gridSpan w:val="7"/>
            <w:tcBorders>
              <w:bottom w:val="nil"/>
            </w:tcBorders>
          </w:tcPr>
          <w:p w14:paraId="0F0E610E" w14:textId="77777777" w:rsidR="003D21C4" w:rsidRDefault="003D21C4" w:rsidP="003D21C4">
            <w:pPr>
              <w:jc w:val="both"/>
            </w:pPr>
          </w:p>
        </w:tc>
      </w:tr>
      <w:tr w:rsidR="003D21C4" w14:paraId="5E522B59" w14:textId="77777777" w:rsidTr="003D21C4">
        <w:trPr>
          <w:trHeight w:val="3938"/>
        </w:trPr>
        <w:tc>
          <w:tcPr>
            <w:tcW w:w="9855" w:type="dxa"/>
            <w:gridSpan w:val="8"/>
            <w:tcBorders>
              <w:top w:val="nil"/>
              <w:bottom w:val="single" w:sz="12" w:space="0" w:color="auto"/>
            </w:tcBorders>
          </w:tcPr>
          <w:p w14:paraId="33F87786" w14:textId="4DB86077" w:rsidR="003D21C4" w:rsidRPr="00913F5D" w:rsidRDefault="003D21C4" w:rsidP="00913F5D">
            <w:pPr>
              <w:spacing w:after="120"/>
              <w:jc w:val="both"/>
              <w:rPr>
                <w:color w:val="FF0000"/>
              </w:rPr>
            </w:pPr>
            <w:r w:rsidRPr="00680F02">
              <w:t>Předmět je zaměřen na komplexní interpretaci vybraného designérského díla na základě jeho vizuálních a funkčních charakteristik. Náplní předmětu je analýza designérských projektů zejména z hlediska jejich vizuálních znaků, funkčních aspektů, antropometrických a ergonomických parametrů</w:t>
            </w:r>
            <w:r>
              <w:t xml:space="preserve"> apod.</w:t>
            </w:r>
            <w:r w:rsidRPr="00526815">
              <w:rPr>
                <w:color w:val="FF0000"/>
              </w:rPr>
              <w:t xml:space="preserve"> </w:t>
            </w:r>
          </w:p>
          <w:p w14:paraId="5FAC4CE0" w14:textId="39F0A326" w:rsidR="003D21C4" w:rsidRPr="00846907" w:rsidRDefault="003D21C4" w:rsidP="00D3581F">
            <w:pPr>
              <w:pStyle w:val="Odstavecseseznamem"/>
              <w:numPr>
                <w:ilvl w:val="0"/>
                <w:numId w:val="91"/>
              </w:numPr>
              <w:jc w:val="both"/>
            </w:pPr>
            <w:r w:rsidRPr="00846907">
              <w:t>Úvod k problematice produktových oblastí</w:t>
            </w:r>
          </w:p>
          <w:p w14:paraId="700E1BF7" w14:textId="5871B150" w:rsidR="003D21C4" w:rsidRPr="00846907" w:rsidRDefault="003D21C4" w:rsidP="00D3581F">
            <w:pPr>
              <w:pStyle w:val="Odstavecseseznamem"/>
              <w:numPr>
                <w:ilvl w:val="0"/>
                <w:numId w:val="91"/>
              </w:numPr>
              <w:jc w:val="both"/>
            </w:pPr>
            <w:r w:rsidRPr="00846907">
              <w:t>Analýza historických souvislostí vývoje společnosti</w:t>
            </w:r>
          </w:p>
          <w:p w14:paraId="6853D6D4" w14:textId="1A9E7864" w:rsidR="003D21C4" w:rsidRPr="00846907" w:rsidRDefault="003D21C4" w:rsidP="00D3581F">
            <w:pPr>
              <w:pStyle w:val="Odstavecseseznamem"/>
              <w:numPr>
                <w:ilvl w:val="0"/>
                <w:numId w:val="91"/>
              </w:numPr>
              <w:jc w:val="both"/>
            </w:pPr>
            <w:r w:rsidRPr="00846907">
              <w:t>Kulturní a geografické aspekty vývoje produktů</w:t>
            </w:r>
          </w:p>
          <w:p w14:paraId="736565D8" w14:textId="544DE077" w:rsidR="003D21C4" w:rsidRPr="00846907" w:rsidRDefault="003D21C4" w:rsidP="00D3581F">
            <w:pPr>
              <w:pStyle w:val="Odstavecseseznamem"/>
              <w:numPr>
                <w:ilvl w:val="0"/>
                <w:numId w:val="91"/>
              </w:numPr>
              <w:jc w:val="both"/>
            </w:pPr>
            <w:r w:rsidRPr="00846907">
              <w:t>Analýza vývoje výrobních technologií a materiálů</w:t>
            </w:r>
          </w:p>
          <w:p w14:paraId="1400FFB7" w14:textId="7C6754FF" w:rsidR="003D21C4" w:rsidRPr="00846907" w:rsidRDefault="003D21C4" w:rsidP="00D3581F">
            <w:pPr>
              <w:pStyle w:val="Odstavecseseznamem"/>
              <w:numPr>
                <w:ilvl w:val="0"/>
                <w:numId w:val="91"/>
              </w:numPr>
              <w:jc w:val="both"/>
            </w:pPr>
            <w:r w:rsidRPr="00846907">
              <w:t>Seznámení s metodami interpretace designérského díla</w:t>
            </w:r>
          </w:p>
          <w:p w14:paraId="055EC6DB" w14:textId="51489A60" w:rsidR="003D21C4" w:rsidRPr="00846907" w:rsidRDefault="003D21C4" w:rsidP="00D3581F">
            <w:pPr>
              <w:pStyle w:val="Odstavecseseznamem"/>
              <w:numPr>
                <w:ilvl w:val="0"/>
                <w:numId w:val="91"/>
              </w:numPr>
              <w:jc w:val="both"/>
            </w:pPr>
            <w:r w:rsidRPr="00846907">
              <w:t xml:space="preserve">Interpretace vizuálních znaků díla </w:t>
            </w:r>
          </w:p>
          <w:p w14:paraId="1FFF7BF4" w14:textId="361D3EF6" w:rsidR="003D21C4" w:rsidRPr="00846907" w:rsidRDefault="003D21C4" w:rsidP="00D3581F">
            <w:pPr>
              <w:pStyle w:val="Odstavecseseznamem"/>
              <w:numPr>
                <w:ilvl w:val="0"/>
                <w:numId w:val="91"/>
              </w:numPr>
              <w:jc w:val="both"/>
            </w:pPr>
            <w:r w:rsidRPr="00846907">
              <w:t xml:space="preserve">Definování funkčních aspektů díla </w:t>
            </w:r>
          </w:p>
          <w:p w14:paraId="2743028E" w14:textId="2939A28F" w:rsidR="003D21C4" w:rsidRPr="00846907" w:rsidRDefault="003D21C4" w:rsidP="00D3581F">
            <w:pPr>
              <w:pStyle w:val="Odstavecseseznamem"/>
              <w:numPr>
                <w:ilvl w:val="0"/>
                <w:numId w:val="91"/>
              </w:numPr>
              <w:jc w:val="both"/>
            </w:pPr>
            <w:r w:rsidRPr="00846907">
              <w:t xml:space="preserve">Antropometrické parametry díla </w:t>
            </w:r>
          </w:p>
          <w:p w14:paraId="50C5BCEE" w14:textId="2F5D6772" w:rsidR="003D21C4" w:rsidRPr="00846907" w:rsidRDefault="003D21C4" w:rsidP="00D3581F">
            <w:pPr>
              <w:pStyle w:val="Odstavecseseznamem"/>
              <w:numPr>
                <w:ilvl w:val="0"/>
                <w:numId w:val="91"/>
              </w:numPr>
              <w:jc w:val="both"/>
            </w:pPr>
            <w:r w:rsidRPr="00846907">
              <w:t xml:space="preserve">Ergonomické parametry díla </w:t>
            </w:r>
          </w:p>
          <w:p w14:paraId="4CEDCAE8" w14:textId="79FAB4AD" w:rsidR="003D21C4" w:rsidRPr="00846907" w:rsidRDefault="003D21C4" w:rsidP="00D3581F">
            <w:pPr>
              <w:pStyle w:val="Odstavecseseznamem"/>
              <w:numPr>
                <w:ilvl w:val="0"/>
                <w:numId w:val="91"/>
              </w:numPr>
              <w:jc w:val="both"/>
            </w:pPr>
            <w:r w:rsidRPr="00846907">
              <w:t>Výběr vhodného designérského díla k interpretaci</w:t>
            </w:r>
          </w:p>
          <w:p w14:paraId="598DF4F4" w14:textId="255CE1AE" w:rsidR="003D21C4" w:rsidRPr="00846907" w:rsidRDefault="003D21C4" w:rsidP="00D3581F">
            <w:pPr>
              <w:pStyle w:val="Odstavecseseznamem"/>
              <w:numPr>
                <w:ilvl w:val="0"/>
                <w:numId w:val="91"/>
              </w:numPr>
              <w:jc w:val="both"/>
            </w:pPr>
            <w:r w:rsidRPr="00846907">
              <w:t>Rozprava nad vybraným designérským dílem</w:t>
            </w:r>
          </w:p>
          <w:p w14:paraId="35FB2A34" w14:textId="0B7CEEBD" w:rsidR="003D21C4" w:rsidRPr="00846907" w:rsidRDefault="003D21C4" w:rsidP="00D3581F">
            <w:pPr>
              <w:pStyle w:val="Odstavecseseznamem"/>
              <w:numPr>
                <w:ilvl w:val="0"/>
                <w:numId w:val="91"/>
              </w:numPr>
              <w:tabs>
                <w:tab w:val="left" w:pos="729"/>
              </w:tabs>
              <w:jc w:val="both"/>
            </w:pPr>
            <w:r w:rsidRPr="00846907">
              <w:t>Zpracování komplexní interpretace vybraného designérského díla</w:t>
            </w:r>
          </w:p>
          <w:p w14:paraId="282DC5FF" w14:textId="0CDFC7CF" w:rsidR="003D21C4" w:rsidRDefault="003D21C4" w:rsidP="00913F5D">
            <w:pPr>
              <w:pStyle w:val="Odstavecseseznamem"/>
              <w:numPr>
                <w:ilvl w:val="0"/>
                <w:numId w:val="91"/>
              </w:numPr>
              <w:spacing w:after="120"/>
              <w:ind w:hanging="357"/>
              <w:contextualSpacing w:val="0"/>
            </w:pPr>
            <w:r w:rsidRPr="00846907">
              <w:t>Finální prezentace</w:t>
            </w:r>
          </w:p>
          <w:p w14:paraId="5A17CE4C" w14:textId="4FDF745D" w:rsidR="003D21C4" w:rsidRPr="00AF68B3" w:rsidRDefault="003D21C4" w:rsidP="003D21C4">
            <w:pPr>
              <w:jc w:val="both"/>
            </w:pPr>
            <w:r w:rsidRPr="00F02EA1">
              <w:t xml:space="preserve">Student je schopen samostatně analyzovat vybrané designérské projekty z hlediska jejich </w:t>
            </w:r>
            <w:bookmarkStart w:id="161" w:name="_Hlk119349623"/>
            <w:r w:rsidRPr="00F02EA1">
              <w:t xml:space="preserve">vizuálních znaků, funkčních aspektů, antropometrických a ergonomických </w:t>
            </w:r>
            <w:r w:rsidR="001A0401">
              <w:t>parametrů</w:t>
            </w:r>
            <w:r w:rsidRPr="00F02EA1">
              <w:t xml:space="preserve">. </w:t>
            </w:r>
            <w:bookmarkEnd w:id="161"/>
          </w:p>
        </w:tc>
      </w:tr>
      <w:tr w:rsidR="003D21C4" w14:paraId="54DA6587" w14:textId="77777777" w:rsidTr="003D21C4">
        <w:trPr>
          <w:trHeight w:val="265"/>
        </w:trPr>
        <w:tc>
          <w:tcPr>
            <w:tcW w:w="3653" w:type="dxa"/>
            <w:gridSpan w:val="2"/>
            <w:tcBorders>
              <w:top w:val="nil"/>
            </w:tcBorders>
            <w:shd w:val="clear" w:color="auto" w:fill="F7CAAC"/>
          </w:tcPr>
          <w:p w14:paraId="1155EB33" w14:textId="77777777" w:rsidR="003D21C4" w:rsidRDefault="003D21C4" w:rsidP="003D21C4">
            <w:pPr>
              <w:jc w:val="both"/>
            </w:pPr>
            <w:r>
              <w:rPr>
                <w:b/>
              </w:rPr>
              <w:t>Studijní literatura a studijní pomůcky</w:t>
            </w:r>
          </w:p>
        </w:tc>
        <w:tc>
          <w:tcPr>
            <w:tcW w:w="6202" w:type="dxa"/>
            <w:gridSpan w:val="6"/>
            <w:tcBorders>
              <w:top w:val="nil"/>
              <w:bottom w:val="nil"/>
            </w:tcBorders>
          </w:tcPr>
          <w:p w14:paraId="282CAC4A" w14:textId="77777777" w:rsidR="003D21C4" w:rsidRDefault="003D21C4" w:rsidP="003D21C4">
            <w:pPr>
              <w:jc w:val="both"/>
            </w:pPr>
          </w:p>
        </w:tc>
      </w:tr>
      <w:tr w:rsidR="003D21C4" w:rsidRPr="003F7F55" w14:paraId="27A0102F" w14:textId="77777777" w:rsidTr="003D21C4">
        <w:trPr>
          <w:trHeight w:val="1497"/>
        </w:trPr>
        <w:tc>
          <w:tcPr>
            <w:tcW w:w="9855" w:type="dxa"/>
            <w:gridSpan w:val="8"/>
            <w:tcBorders>
              <w:top w:val="nil"/>
            </w:tcBorders>
          </w:tcPr>
          <w:p w14:paraId="3ACE23F5" w14:textId="77777777" w:rsidR="002F3D4D" w:rsidRPr="003D0257" w:rsidRDefault="002F3D4D" w:rsidP="003D21C4">
            <w:pPr>
              <w:jc w:val="both"/>
              <w:rPr>
                <w:b/>
              </w:rPr>
            </w:pPr>
            <w:r w:rsidRPr="003D0257">
              <w:rPr>
                <w:b/>
              </w:rPr>
              <w:t>Povinná:</w:t>
            </w:r>
          </w:p>
          <w:p w14:paraId="5975D34B" w14:textId="11463903" w:rsidR="003D21C4" w:rsidRPr="00756F1E" w:rsidRDefault="003D21C4" w:rsidP="003D21C4">
            <w:pPr>
              <w:jc w:val="both"/>
              <w:rPr>
                <w:bCs/>
              </w:rPr>
            </w:pPr>
            <w:r w:rsidRPr="00756F1E">
              <w:rPr>
                <w:bCs/>
              </w:rPr>
              <w:t xml:space="preserve">KARASOVÁ, D. </w:t>
            </w:r>
            <w:r w:rsidRPr="002F3D4D">
              <w:rPr>
                <w:bCs/>
                <w:i/>
                <w:iCs/>
              </w:rPr>
              <w:t xml:space="preserve">Dějiny nábytkového umění 19. a 20. </w:t>
            </w:r>
            <w:r w:rsidR="00C24B6C" w:rsidRPr="002F3D4D">
              <w:rPr>
                <w:bCs/>
                <w:i/>
                <w:iCs/>
              </w:rPr>
              <w:t>století.</w:t>
            </w:r>
            <w:r w:rsidRPr="00756F1E">
              <w:rPr>
                <w:bCs/>
              </w:rPr>
              <w:t xml:space="preserve"> Praha: Argo, 2001. ISBN 80-7203-339-5.</w:t>
            </w:r>
          </w:p>
          <w:p w14:paraId="50BF871E" w14:textId="77777777" w:rsidR="002F3D4D" w:rsidRPr="003D0257" w:rsidRDefault="003D21C4" w:rsidP="003D21C4">
            <w:pPr>
              <w:jc w:val="both"/>
              <w:rPr>
                <w:b/>
              </w:rPr>
            </w:pPr>
            <w:r w:rsidRPr="003D0257">
              <w:rPr>
                <w:b/>
              </w:rPr>
              <w:t xml:space="preserve">Doporučená: </w:t>
            </w:r>
          </w:p>
          <w:p w14:paraId="7CE5F1E9" w14:textId="77777777" w:rsidR="001B2769" w:rsidRPr="00DB692F" w:rsidRDefault="001B2769" w:rsidP="001B2769">
            <w:pPr>
              <w:pStyle w:val="Bezmezer"/>
              <w:spacing w:line="256" w:lineRule="auto"/>
              <w:rPr>
                <w:ins w:id="162" w:author="Hana Ponížilová" w:date="2023-05-25T15:36:00Z"/>
                <w:lang w:eastAsia="en-US"/>
              </w:rPr>
            </w:pPr>
            <w:ins w:id="163" w:author="Hana Ponížilová" w:date="2023-05-25T15:36:00Z">
              <w:r w:rsidRPr="00606E12">
                <w:rPr>
                  <w:lang w:eastAsia="en-US"/>
                </w:rPr>
                <w:t xml:space="preserve">LEWRICK, Michael, Patrick LINK a Larry J. LEIFER. </w:t>
              </w:r>
              <w:r w:rsidRPr="00606E12">
                <w:rPr>
                  <w:i/>
                  <w:iCs/>
                  <w:lang w:eastAsia="en-US"/>
                </w:rPr>
                <w:t xml:space="preserve">The design thinking playbook: mindful digital transformation of teams, products, services, businesses and ecosystems. </w:t>
              </w:r>
              <w:r w:rsidRPr="00606E12">
                <w:rPr>
                  <w:lang w:eastAsia="en-US"/>
                </w:rPr>
                <w:t>Hoboken: Wiley, 2018. ISBN 9781119467472.</w:t>
              </w:r>
            </w:ins>
          </w:p>
          <w:p w14:paraId="7E356AEA" w14:textId="77777777" w:rsidR="003D0257" w:rsidRPr="00756F1E" w:rsidRDefault="003D0257" w:rsidP="003D0257">
            <w:pPr>
              <w:jc w:val="both"/>
              <w:rPr>
                <w:bCs/>
              </w:rPr>
            </w:pPr>
            <w:r w:rsidRPr="00756F1E">
              <w:rPr>
                <w:bCs/>
              </w:rPr>
              <w:t>M</w:t>
            </w:r>
            <w:r>
              <w:rPr>
                <w:bCs/>
              </w:rPr>
              <w:t>ICHL</w:t>
            </w:r>
            <w:r w:rsidRPr="00756F1E">
              <w:rPr>
                <w:bCs/>
              </w:rPr>
              <w:t xml:space="preserve">, J. </w:t>
            </w:r>
            <w:r w:rsidRPr="002F3D4D">
              <w:rPr>
                <w:bCs/>
                <w:i/>
                <w:iCs/>
              </w:rPr>
              <w:t>Tak nám prý forma sleduje funkci</w:t>
            </w:r>
            <w:r w:rsidRPr="00756F1E">
              <w:rPr>
                <w:bCs/>
              </w:rPr>
              <w:t>. Praha: VŠUP, 2003. ISBN 80-90192-82-7.</w:t>
            </w:r>
          </w:p>
          <w:p w14:paraId="0BCF6142" w14:textId="61FAA425" w:rsidR="003D21C4" w:rsidRPr="00756F1E" w:rsidRDefault="003D21C4" w:rsidP="003D21C4">
            <w:pPr>
              <w:jc w:val="both"/>
              <w:rPr>
                <w:bCs/>
              </w:rPr>
            </w:pPr>
            <w:r w:rsidRPr="00756F1E">
              <w:rPr>
                <w:bCs/>
              </w:rPr>
              <w:t>N</w:t>
            </w:r>
            <w:r w:rsidR="002F3D4D">
              <w:rPr>
                <w:bCs/>
              </w:rPr>
              <w:t>EBESKÝ</w:t>
            </w:r>
            <w:r w:rsidRPr="00756F1E">
              <w:rPr>
                <w:bCs/>
              </w:rPr>
              <w:t xml:space="preserve">, Václav M. </w:t>
            </w:r>
            <w:r w:rsidRPr="002F3D4D">
              <w:rPr>
                <w:bCs/>
                <w:i/>
                <w:iCs/>
              </w:rPr>
              <w:t>Smysl modernosti</w:t>
            </w:r>
            <w:r w:rsidRPr="00756F1E">
              <w:rPr>
                <w:bCs/>
              </w:rPr>
              <w:t xml:space="preserve">. V </w:t>
            </w:r>
            <w:r w:rsidR="00C24B6C" w:rsidRPr="00756F1E">
              <w:rPr>
                <w:bCs/>
              </w:rPr>
              <w:t>Praze:</w:t>
            </w:r>
            <w:r w:rsidRPr="00756F1E">
              <w:rPr>
                <w:bCs/>
              </w:rPr>
              <w:t xml:space="preserve"> Vysoká škola uměleckoprůmyslová, 2001. ISBN 80-901982-6-0.</w:t>
            </w:r>
          </w:p>
          <w:p w14:paraId="7A6AB76E" w14:textId="77777777" w:rsidR="003D0257" w:rsidRPr="00756F1E" w:rsidRDefault="003D0257" w:rsidP="003D0257">
            <w:pPr>
              <w:jc w:val="both"/>
              <w:rPr>
                <w:bCs/>
              </w:rPr>
            </w:pPr>
            <w:r w:rsidRPr="00756F1E">
              <w:rPr>
                <w:bCs/>
              </w:rPr>
              <w:t>N</w:t>
            </w:r>
            <w:r>
              <w:rPr>
                <w:bCs/>
              </w:rPr>
              <w:t>ORMAN</w:t>
            </w:r>
            <w:r w:rsidRPr="00756F1E">
              <w:rPr>
                <w:bCs/>
              </w:rPr>
              <w:t xml:space="preserve">, Donald A. </w:t>
            </w:r>
            <w:r w:rsidRPr="002F3D4D">
              <w:rPr>
                <w:bCs/>
                <w:i/>
                <w:iCs/>
              </w:rPr>
              <w:t>Design pro každý den.</w:t>
            </w:r>
            <w:r w:rsidRPr="00756F1E">
              <w:rPr>
                <w:bCs/>
              </w:rPr>
              <w:t xml:space="preserve"> Praha: Dokořán, 2010. ISBN 978-80-7363-314-1.</w:t>
            </w:r>
          </w:p>
          <w:p w14:paraId="2A4EEB0E" w14:textId="77777777" w:rsidR="003D0257" w:rsidRDefault="003D21C4" w:rsidP="003D0257">
            <w:pPr>
              <w:jc w:val="both"/>
              <w:rPr>
                <w:bCs/>
              </w:rPr>
            </w:pPr>
            <w:r w:rsidRPr="00756F1E">
              <w:rPr>
                <w:bCs/>
              </w:rPr>
              <w:t>N</w:t>
            </w:r>
            <w:r w:rsidR="002F3D4D">
              <w:rPr>
                <w:bCs/>
              </w:rPr>
              <w:t>ORMAN</w:t>
            </w:r>
            <w:r w:rsidRPr="00756F1E">
              <w:rPr>
                <w:bCs/>
              </w:rPr>
              <w:t xml:space="preserve">, Donald A. </w:t>
            </w:r>
            <w:r w:rsidRPr="002F3D4D">
              <w:rPr>
                <w:bCs/>
                <w:i/>
                <w:iCs/>
              </w:rPr>
              <w:t>The Design of future things.</w:t>
            </w:r>
            <w:r w:rsidRPr="00756F1E">
              <w:rPr>
                <w:bCs/>
              </w:rPr>
              <w:t xml:space="preserve"> New York, 2007. ISBN 978-0465-00228-3.</w:t>
            </w:r>
            <w:r w:rsidR="003D0257" w:rsidRPr="00756F1E">
              <w:rPr>
                <w:bCs/>
              </w:rPr>
              <w:t xml:space="preserve"> </w:t>
            </w:r>
          </w:p>
          <w:p w14:paraId="0F0756F8" w14:textId="333A5DC7" w:rsidR="003D21C4" w:rsidRPr="00756F1E" w:rsidRDefault="003D0257" w:rsidP="003D21C4">
            <w:pPr>
              <w:jc w:val="both"/>
              <w:rPr>
                <w:bCs/>
              </w:rPr>
            </w:pPr>
            <w:r w:rsidRPr="00756F1E">
              <w:rPr>
                <w:bCs/>
              </w:rPr>
              <w:t xml:space="preserve">PACHMANOVÁ, M. </w:t>
            </w:r>
            <w:r w:rsidRPr="002F3D4D">
              <w:rPr>
                <w:bCs/>
                <w:i/>
                <w:iCs/>
              </w:rPr>
              <w:t>Design: aktualita, nebo věčnost?</w:t>
            </w:r>
            <w:r w:rsidRPr="00756F1E">
              <w:rPr>
                <w:bCs/>
              </w:rPr>
              <w:t xml:space="preserve"> Antologie textů k teorii a dějinám designu. Praha: VŠUP, 2005. ISBN 80-86863-05-0.</w:t>
            </w:r>
          </w:p>
        </w:tc>
      </w:tr>
    </w:tbl>
    <w:p w14:paraId="4C0223D4" w14:textId="77777777" w:rsidR="003D21C4" w:rsidRDefault="003D21C4"/>
    <w:p w14:paraId="527132C9" w14:textId="77777777" w:rsidR="003D21C4" w:rsidRDefault="003D21C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D21C4" w14:paraId="76185D9F" w14:textId="77777777" w:rsidTr="003D21C4">
        <w:tc>
          <w:tcPr>
            <w:tcW w:w="9855" w:type="dxa"/>
            <w:gridSpan w:val="8"/>
            <w:tcBorders>
              <w:bottom w:val="double" w:sz="4" w:space="0" w:color="auto"/>
            </w:tcBorders>
            <w:shd w:val="clear" w:color="auto" w:fill="BDD6EE"/>
          </w:tcPr>
          <w:p w14:paraId="5AC29699" w14:textId="28976101" w:rsidR="003D21C4" w:rsidRDefault="003D21C4" w:rsidP="003D21C4">
            <w:pPr>
              <w:jc w:val="both"/>
              <w:rPr>
                <w:b/>
                <w:sz w:val="28"/>
              </w:rPr>
            </w:pPr>
            <w:r>
              <w:lastRenderedPageBreak/>
              <w:br w:type="page"/>
            </w:r>
            <w:r>
              <w:rPr>
                <w:b/>
                <w:sz w:val="28"/>
              </w:rPr>
              <w:t>B-III – Charakteristika studijního předmětu</w:t>
            </w:r>
          </w:p>
        </w:tc>
      </w:tr>
      <w:tr w:rsidR="003D21C4" w14:paraId="41027315" w14:textId="77777777" w:rsidTr="003D21C4">
        <w:tc>
          <w:tcPr>
            <w:tcW w:w="3086" w:type="dxa"/>
            <w:tcBorders>
              <w:top w:val="double" w:sz="4" w:space="0" w:color="auto"/>
            </w:tcBorders>
            <w:shd w:val="clear" w:color="auto" w:fill="F7CAAC"/>
          </w:tcPr>
          <w:p w14:paraId="1FCC9686" w14:textId="77777777" w:rsidR="003D21C4" w:rsidRDefault="003D21C4" w:rsidP="003D21C4">
            <w:pPr>
              <w:rPr>
                <w:b/>
              </w:rPr>
            </w:pPr>
            <w:r>
              <w:rPr>
                <w:b/>
              </w:rPr>
              <w:t>Název studijního předmětu</w:t>
            </w:r>
          </w:p>
        </w:tc>
        <w:tc>
          <w:tcPr>
            <w:tcW w:w="6769" w:type="dxa"/>
            <w:gridSpan w:val="7"/>
            <w:tcBorders>
              <w:top w:val="double" w:sz="4" w:space="0" w:color="auto"/>
            </w:tcBorders>
          </w:tcPr>
          <w:p w14:paraId="06B74C9A" w14:textId="77777777" w:rsidR="003D21C4" w:rsidRDefault="003D21C4" w:rsidP="003D21C4">
            <w:pPr>
              <w:jc w:val="both"/>
            </w:pPr>
            <w:r>
              <w:t>Interpretace designérského díla 2</w:t>
            </w:r>
          </w:p>
        </w:tc>
      </w:tr>
      <w:tr w:rsidR="003D21C4" w14:paraId="687CCF4E" w14:textId="77777777" w:rsidTr="003D21C4">
        <w:tc>
          <w:tcPr>
            <w:tcW w:w="3086" w:type="dxa"/>
            <w:shd w:val="clear" w:color="auto" w:fill="F7CAAC"/>
          </w:tcPr>
          <w:p w14:paraId="1605BCE1" w14:textId="77777777" w:rsidR="003D21C4" w:rsidRDefault="003D21C4" w:rsidP="003D21C4">
            <w:pPr>
              <w:rPr>
                <w:b/>
              </w:rPr>
            </w:pPr>
            <w:r>
              <w:rPr>
                <w:b/>
              </w:rPr>
              <w:t>Typ předmětu</w:t>
            </w:r>
          </w:p>
        </w:tc>
        <w:tc>
          <w:tcPr>
            <w:tcW w:w="3406" w:type="dxa"/>
            <w:gridSpan w:val="4"/>
          </w:tcPr>
          <w:p w14:paraId="752BCBD1" w14:textId="416D99C8" w:rsidR="003D21C4" w:rsidRDefault="000E784D" w:rsidP="003D21C4">
            <w:pPr>
              <w:jc w:val="both"/>
            </w:pPr>
            <w:r>
              <w:t>p</w:t>
            </w:r>
            <w:r w:rsidR="003D21C4">
              <w:t>ovinný, PZ</w:t>
            </w:r>
          </w:p>
        </w:tc>
        <w:tc>
          <w:tcPr>
            <w:tcW w:w="2695" w:type="dxa"/>
            <w:gridSpan w:val="2"/>
            <w:shd w:val="clear" w:color="auto" w:fill="F7CAAC"/>
          </w:tcPr>
          <w:p w14:paraId="2C370717" w14:textId="77777777" w:rsidR="003D21C4" w:rsidRDefault="003D21C4" w:rsidP="003D21C4">
            <w:pPr>
              <w:jc w:val="both"/>
            </w:pPr>
            <w:r>
              <w:rPr>
                <w:b/>
              </w:rPr>
              <w:t>doporučený ročník / semestr</w:t>
            </w:r>
          </w:p>
        </w:tc>
        <w:tc>
          <w:tcPr>
            <w:tcW w:w="668" w:type="dxa"/>
          </w:tcPr>
          <w:p w14:paraId="5617C210" w14:textId="77777777" w:rsidR="003D21C4" w:rsidRDefault="003D21C4" w:rsidP="003D21C4">
            <w:pPr>
              <w:jc w:val="both"/>
            </w:pPr>
            <w:r>
              <w:t>1/LS</w:t>
            </w:r>
          </w:p>
        </w:tc>
      </w:tr>
      <w:tr w:rsidR="003D21C4" w14:paraId="38A827E3" w14:textId="77777777" w:rsidTr="003D21C4">
        <w:tc>
          <w:tcPr>
            <w:tcW w:w="3086" w:type="dxa"/>
            <w:shd w:val="clear" w:color="auto" w:fill="F7CAAC"/>
          </w:tcPr>
          <w:p w14:paraId="1729C7F8" w14:textId="77777777" w:rsidR="003D21C4" w:rsidRDefault="003D21C4" w:rsidP="003D21C4">
            <w:pPr>
              <w:rPr>
                <w:b/>
              </w:rPr>
            </w:pPr>
            <w:r>
              <w:rPr>
                <w:b/>
              </w:rPr>
              <w:t>Rozsah studijního předmětu</w:t>
            </w:r>
          </w:p>
        </w:tc>
        <w:tc>
          <w:tcPr>
            <w:tcW w:w="1701" w:type="dxa"/>
            <w:gridSpan w:val="2"/>
          </w:tcPr>
          <w:p w14:paraId="38E92666" w14:textId="03DE8D09" w:rsidR="003D21C4" w:rsidRDefault="001A0401" w:rsidP="003D21C4">
            <w:pPr>
              <w:jc w:val="both"/>
            </w:pPr>
            <w:r>
              <w:t>2</w:t>
            </w:r>
            <w:r w:rsidR="00BC3F5F">
              <w:t xml:space="preserve">6 </w:t>
            </w:r>
            <w:r w:rsidR="003D21C4">
              <w:t>s</w:t>
            </w:r>
          </w:p>
        </w:tc>
        <w:tc>
          <w:tcPr>
            <w:tcW w:w="889" w:type="dxa"/>
            <w:shd w:val="clear" w:color="auto" w:fill="F7CAAC"/>
          </w:tcPr>
          <w:p w14:paraId="6372DE76" w14:textId="77777777" w:rsidR="003D21C4" w:rsidRDefault="003D21C4" w:rsidP="003D21C4">
            <w:pPr>
              <w:jc w:val="both"/>
              <w:rPr>
                <w:b/>
              </w:rPr>
            </w:pPr>
            <w:r>
              <w:rPr>
                <w:b/>
              </w:rPr>
              <w:t xml:space="preserve">hod. </w:t>
            </w:r>
          </w:p>
        </w:tc>
        <w:tc>
          <w:tcPr>
            <w:tcW w:w="816" w:type="dxa"/>
          </w:tcPr>
          <w:p w14:paraId="48CD32AD" w14:textId="77777777" w:rsidR="003D21C4" w:rsidRDefault="003D21C4" w:rsidP="003D21C4">
            <w:pPr>
              <w:jc w:val="both"/>
            </w:pPr>
            <w:r>
              <w:t>26</w:t>
            </w:r>
          </w:p>
        </w:tc>
        <w:tc>
          <w:tcPr>
            <w:tcW w:w="2156" w:type="dxa"/>
            <w:shd w:val="clear" w:color="auto" w:fill="F7CAAC"/>
          </w:tcPr>
          <w:p w14:paraId="031E0093" w14:textId="77777777" w:rsidR="003D21C4" w:rsidRDefault="003D21C4" w:rsidP="003D21C4">
            <w:pPr>
              <w:jc w:val="both"/>
              <w:rPr>
                <w:b/>
              </w:rPr>
            </w:pPr>
            <w:r>
              <w:rPr>
                <w:b/>
              </w:rPr>
              <w:t>kreditů</w:t>
            </w:r>
          </w:p>
        </w:tc>
        <w:tc>
          <w:tcPr>
            <w:tcW w:w="1207" w:type="dxa"/>
            <w:gridSpan w:val="2"/>
          </w:tcPr>
          <w:p w14:paraId="3108C632" w14:textId="77777777" w:rsidR="003D21C4" w:rsidRDefault="003D21C4" w:rsidP="003D21C4">
            <w:pPr>
              <w:jc w:val="both"/>
            </w:pPr>
            <w:r>
              <w:t>2</w:t>
            </w:r>
          </w:p>
        </w:tc>
      </w:tr>
      <w:tr w:rsidR="003D21C4" w14:paraId="37956C8B" w14:textId="77777777" w:rsidTr="003D21C4">
        <w:tc>
          <w:tcPr>
            <w:tcW w:w="3086" w:type="dxa"/>
            <w:shd w:val="clear" w:color="auto" w:fill="F7CAAC"/>
          </w:tcPr>
          <w:p w14:paraId="260EF107" w14:textId="77777777" w:rsidR="003D21C4" w:rsidRDefault="003D21C4" w:rsidP="003D21C4">
            <w:pPr>
              <w:rPr>
                <w:b/>
                <w:sz w:val="22"/>
              </w:rPr>
            </w:pPr>
            <w:r>
              <w:rPr>
                <w:b/>
              </w:rPr>
              <w:t>Prerekvizity, korekvizity, ekvivalence</w:t>
            </w:r>
          </w:p>
        </w:tc>
        <w:tc>
          <w:tcPr>
            <w:tcW w:w="6769" w:type="dxa"/>
            <w:gridSpan w:val="7"/>
          </w:tcPr>
          <w:p w14:paraId="264170E9" w14:textId="77777777" w:rsidR="003D21C4" w:rsidRDefault="003D21C4" w:rsidP="003D21C4">
            <w:pPr>
              <w:jc w:val="both"/>
            </w:pPr>
            <w:r>
              <w:t>Interpretace designérského díla 1</w:t>
            </w:r>
          </w:p>
        </w:tc>
      </w:tr>
      <w:tr w:rsidR="003D21C4" w14:paraId="307D717B" w14:textId="77777777" w:rsidTr="003D21C4">
        <w:tc>
          <w:tcPr>
            <w:tcW w:w="3086" w:type="dxa"/>
            <w:shd w:val="clear" w:color="auto" w:fill="F7CAAC"/>
          </w:tcPr>
          <w:p w14:paraId="7A71D86D" w14:textId="77777777" w:rsidR="003D21C4" w:rsidRDefault="003D21C4" w:rsidP="003D21C4">
            <w:pPr>
              <w:rPr>
                <w:b/>
              </w:rPr>
            </w:pPr>
            <w:r>
              <w:rPr>
                <w:b/>
              </w:rPr>
              <w:t>Způsob ověření studijních výsledků</w:t>
            </w:r>
          </w:p>
        </w:tc>
        <w:tc>
          <w:tcPr>
            <w:tcW w:w="3406" w:type="dxa"/>
            <w:gridSpan w:val="4"/>
          </w:tcPr>
          <w:p w14:paraId="7C88B5D2" w14:textId="47408943" w:rsidR="003D21C4" w:rsidRDefault="000E784D" w:rsidP="003D21C4">
            <w:pPr>
              <w:jc w:val="both"/>
            </w:pPr>
            <w:r>
              <w:t>k</w:t>
            </w:r>
            <w:r w:rsidR="003D21C4">
              <w:t>lasifikovaný zápočet</w:t>
            </w:r>
          </w:p>
        </w:tc>
        <w:tc>
          <w:tcPr>
            <w:tcW w:w="2156" w:type="dxa"/>
            <w:shd w:val="clear" w:color="auto" w:fill="F7CAAC"/>
          </w:tcPr>
          <w:p w14:paraId="23B42C9B" w14:textId="77777777" w:rsidR="003D21C4" w:rsidRDefault="003D21C4" w:rsidP="003D21C4">
            <w:pPr>
              <w:jc w:val="both"/>
              <w:rPr>
                <w:b/>
              </w:rPr>
            </w:pPr>
            <w:r>
              <w:rPr>
                <w:b/>
              </w:rPr>
              <w:t>Forma výuky</w:t>
            </w:r>
          </w:p>
        </w:tc>
        <w:tc>
          <w:tcPr>
            <w:tcW w:w="1207" w:type="dxa"/>
            <w:gridSpan w:val="2"/>
          </w:tcPr>
          <w:p w14:paraId="521FFEC3" w14:textId="77777777" w:rsidR="003D21C4" w:rsidRDefault="003D21C4" w:rsidP="003D21C4">
            <w:pPr>
              <w:jc w:val="both"/>
            </w:pPr>
            <w:r>
              <w:t>Seminář</w:t>
            </w:r>
          </w:p>
        </w:tc>
      </w:tr>
      <w:tr w:rsidR="003D21C4" w14:paraId="38FD9A1D" w14:textId="77777777" w:rsidTr="003D21C4">
        <w:tc>
          <w:tcPr>
            <w:tcW w:w="3086" w:type="dxa"/>
            <w:shd w:val="clear" w:color="auto" w:fill="F7CAAC"/>
          </w:tcPr>
          <w:p w14:paraId="57775213" w14:textId="77777777" w:rsidR="003D21C4" w:rsidRDefault="003D21C4" w:rsidP="003D21C4">
            <w:pPr>
              <w:rPr>
                <w:b/>
              </w:rPr>
            </w:pPr>
            <w:r>
              <w:rPr>
                <w:b/>
              </w:rPr>
              <w:t>Forma způsobu ověření studijních výsledků a další požadavky na studenta</w:t>
            </w:r>
          </w:p>
        </w:tc>
        <w:tc>
          <w:tcPr>
            <w:tcW w:w="6769" w:type="dxa"/>
            <w:gridSpan w:val="7"/>
            <w:tcBorders>
              <w:bottom w:val="nil"/>
            </w:tcBorders>
          </w:tcPr>
          <w:p w14:paraId="17948D4E" w14:textId="541B5681" w:rsidR="003D21C4" w:rsidRPr="0073063B" w:rsidRDefault="003D21C4" w:rsidP="00C74C1B">
            <w:pPr>
              <w:jc w:val="both"/>
              <w:rPr>
                <w:rFonts w:cs="Tahoma"/>
              </w:rPr>
            </w:pPr>
            <w:r w:rsidRPr="00FE7769">
              <w:t xml:space="preserve">Prezentace </w:t>
            </w:r>
            <w:r>
              <w:t xml:space="preserve">komplexní </w:t>
            </w:r>
            <w:r w:rsidRPr="00FE7769">
              <w:t>analýzy vlastního designérského projektu</w:t>
            </w:r>
            <w:r>
              <w:t xml:space="preserve">. </w:t>
            </w:r>
            <w:r w:rsidRPr="00FE7769">
              <w:rPr>
                <w:rFonts w:cs="Tahoma"/>
              </w:rPr>
              <w:t>Účast na seminářích minimálně 80%</w:t>
            </w:r>
            <w:r>
              <w:rPr>
                <w:rFonts w:cs="Tahoma"/>
              </w:rPr>
              <w:t>.</w:t>
            </w:r>
          </w:p>
        </w:tc>
      </w:tr>
      <w:tr w:rsidR="003D21C4" w14:paraId="5F03581F" w14:textId="77777777" w:rsidTr="00846907">
        <w:trPr>
          <w:trHeight w:val="95"/>
        </w:trPr>
        <w:tc>
          <w:tcPr>
            <w:tcW w:w="9855" w:type="dxa"/>
            <w:gridSpan w:val="8"/>
            <w:tcBorders>
              <w:top w:val="nil"/>
            </w:tcBorders>
          </w:tcPr>
          <w:p w14:paraId="740E2DE3" w14:textId="77777777" w:rsidR="003D21C4" w:rsidRDefault="003D21C4" w:rsidP="003D21C4"/>
        </w:tc>
      </w:tr>
      <w:tr w:rsidR="003D21C4" w14:paraId="0493E2D4" w14:textId="77777777" w:rsidTr="003D21C4">
        <w:trPr>
          <w:trHeight w:val="197"/>
        </w:trPr>
        <w:tc>
          <w:tcPr>
            <w:tcW w:w="3086" w:type="dxa"/>
            <w:tcBorders>
              <w:top w:val="nil"/>
            </w:tcBorders>
            <w:shd w:val="clear" w:color="auto" w:fill="F7CAAC"/>
          </w:tcPr>
          <w:p w14:paraId="1E588471" w14:textId="77777777" w:rsidR="003D21C4" w:rsidRDefault="003D21C4" w:rsidP="003D21C4">
            <w:pPr>
              <w:rPr>
                <w:b/>
              </w:rPr>
            </w:pPr>
            <w:r>
              <w:rPr>
                <w:b/>
              </w:rPr>
              <w:t>Garant předmětu</w:t>
            </w:r>
          </w:p>
        </w:tc>
        <w:tc>
          <w:tcPr>
            <w:tcW w:w="6769" w:type="dxa"/>
            <w:gridSpan w:val="7"/>
            <w:tcBorders>
              <w:top w:val="nil"/>
            </w:tcBorders>
          </w:tcPr>
          <w:p w14:paraId="44DD9B19" w14:textId="492A0318" w:rsidR="003D21C4" w:rsidRDefault="00736486" w:rsidP="003D21C4">
            <w:pPr>
              <w:jc w:val="both"/>
            </w:pPr>
            <w:r>
              <w:t>d</w:t>
            </w:r>
            <w:r w:rsidR="003D21C4">
              <w:t>oc. MgA. Martin Surman, ArtD.</w:t>
            </w:r>
          </w:p>
        </w:tc>
      </w:tr>
      <w:tr w:rsidR="003D21C4" w14:paraId="517FD56C" w14:textId="77777777" w:rsidTr="003D21C4">
        <w:trPr>
          <w:trHeight w:val="243"/>
        </w:trPr>
        <w:tc>
          <w:tcPr>
            <w:tcW w:w="3086" w:type="dxa"/>
            <w:tcBorders>
              <w:top w:val="nil"/>
            </w:tcBorders>
            <w:shd w:val="clear" w:color="auto" w:fill="F7CAAC"/>
          </w:tcPr>
          <w:p w14:paraId="3871A333" w14:textId="77777777" w:rsidR="003D21C4" w:rsidRDefault="003D21C4" w:rsidP="003D21C4">
            <w:pPr>
              <w:rPr>
                <w:b/>
              </w:rPr>
            </w:pPr>
            <w:r>
              <w:rPr>
                <w:b/>
              </w:rPr>
              <w:t>Zapojení garanta do výuky předmětu</w:t>
            </w:r>
          </w:p>
        </w:tc>
        <w:tc>
          <w:tcPr>
            <w:tcW w:w="6769" w:type="dxa"/>
            <w:gridSpan w:val="7"/>
            <w:tcBorders>
              <w:top w:val="nil"/>
            </w:tcBorders>
          </w:tcPr>
          <w:p w14:paraId="7A8EC09A" w14:textId="39E29ECF" w:rsidR="003D21C4" w:rsidRDefault="003D0257" w:rsidP="003D21C4">
            <w:pPr>
              <w:jc w:val="both"/>
            </w:pPr>
            <w:r>
              <w:t>100 %</w:t>
            </w:r>
          </w:p>
        </w:tc>
      </w:tr>
      <w:tr w:rsidR="003D21C4" w14:paraId="26CD63CB" w14:textId="77777777" w:rsidTr="003D21C4">
        <w:tc>
          <w:tcPr>
            <w:tcW w:w="3086" w:type="dxa"/>
            <w:shd w:val="clear" w:color="auto" w:fill="F7CAAC"/>
          </w:tcPr>
          <w:p w14:paraId="302B6547" w14:textId="77777777" w:rsidR="003D21C4" w:rsidRDefault="003D21C4" w:rsidP="003D21C4">
            <w:pPr>
              <w:rPr>
                <w:b/>
              </w:rPr>
            </w:pPr>
            <w:r>
              <w:rPr>
                <w:b/>
              </w:rPr>
              <w:t>Vyučující</w:t>
            </w:r>
          </w:p>
        </w:tc>
        <w:tc>
          <w:tcPr>
            <w:tcW w:w="6769" w:type="dxa"/>
            <w:gridSpan w:val="7"/>
            <w:tcBorders>
              <w:bottom w:val="nil"/>
            </w:tcBorders>
          </w:tcPr>
          <w:p w14:paraId="0BD934DB" w14:textId="6BC59AA4" w:rsidR="003D21C4" w:rsidRDefault="00736486" w:rsidP="003D21C4">
            <w:pPr>
              <w:jc w:val="both"/>
            </w:pPr>
            <w:r>
              <w:t>d</w:t>
            </w:r>
            <w:r w:rsidR="003D21C4">
              <w:t xml:space="preserve">oc. MgA. Martin Surman, ArtD. </w:t>
            </w:r>
          </w:p>
        </w:tc>
      </w:tr>
      <w:tr w:rsidR="003D21C4" w14:paraId="571DB598" w14:textId="77777777" w:rsidTr="00846907">
        <w:trPr>
          <w:trHeight w:val="95"/>
        </w:trPr>
        <w:tc>
          <w:tcPr>
            <w:tcW w:w="9855" w:type="dxa"/>
            <w:gridSpan w:val="8"/>
            <w:tcBorders>
              <w:top w:val="nil"/>
            </w:tcBorders>
          </w:tcPr>
          <w:p w14:paraId="307A18FF" w14:textId="77777777" w:rsidR="003D21C4" w:rsidRDefault="003D21C4" w:rsidP="003D21C4">
            <w:pPr>
              <w:jc w:val="both"/>
            </w:pPr>
          </w:p>
        </w:tc>
      </w:tr>
      <w:tr w:rsidR="003D21C4" w14:paraId="03D082E4" w14:textId="77777777" w:rsidTr="003D21C4">
        <w:tc>
          <w:tcPr>
            <w:tcW w:w="3086" w:type="dxa"/>
            <w:shd w:val="clear" w:color="auto" w:fill="F7CAAC"/>
          </w:tcPr>
          <w:p w14:paraId="29CC6295" w14:textId="77777777" w:rsidR="003D21C4" w:rsidRDefault="003D21C4" w:rsidP="003D21C4">
            <w:pPr>
              <w:jc w:val="both"/>
              <w:rPr>
                <w:b/>
              </w:rPr>
            </w:pPr>
            <w:r>
              <w:rPr>
                <w:b/>
              </w:rPr>
              <w:t>Stručná anotace předmětu</w:t>
            </w:r>
          </w:p>
        </w:tc>
        <w:tc>
          <w:tcPr>
            <w:tcW w:w="6769" w:type="dxa"/>
            <w:gridSpan w:val="7"/>
            <w:tcBorders>
              <w:bottom w:val="nil"/>
            </w:tcBorders>
          </w:tcPr>
          <w:p w14:paraId="20EECA38" w14:textId="77777777" w:rsidR="003D21C4" w:rsidRDefault="003D21C4" w:rsidP="003D21C4">
            <w:pPr>
              <w:jc w:val="both"/>
            </w:pPr>
          </w:p>
        </w:tc>
      </w:tr>
      <w:tr w:rsidR="003D21C4" w14:paraId="427924AC" w14:textId="77777777" w:rsidTr="003D21C4">
        <w:trPr>
          <w:trHeight w:val="3938"/>
        </w:trPr>
        <w:tc>
          <w:tcPr>
            <w:tcW w:w="9855" w:type="dxa"/>
            <w:gridSpan w:val="8"/>
            <w:tcBorders>
              <w:top w:val="nil"/>
              <w:bottom w:val="single" w:sz="12" w:space="0" w:color="auto"/>
            </w:tcBorders>
          </w:tcPr>
          <w:p w14:paraId="17939564" w14:textId="7AC844B4" w:rsidR="003D21C4" w:rsidRDefault="003D21C4" w:rsidP="00913F5D">
            <w:pPr>
              <w:spacing w:after="120"/>
              <w:jc w:val="both"/>
            </w:pPr>
            <w:r w:rsidRPr="008B22E0">
              <w:t xml:space="preserve">Předmět je zaměřen na komplexní interpretaci vlastního designérského díla na základě jeho vizuálních a funkčních charakteristik. Náplní předmětu je analýza designérských projektů zejména z hlediska jejich cílové uživatelské skupiny, sociálně-společenského </w:t>
            </w:r>
            <w:r w:rsidRPr="009C2DD2">
              <w:t xml:space="preserve">kontextu, použitých materiálů, </w:t>
            </w:r>
            <w:r>
              <w:t>výrobních technologií</w:t>
            </w:r>
            <w:r w:rsidRPr="009C2DD2">
              <w:t xml:space="preserve">, </w:t>
            </w:r>
            <w:r w:rsidRPr="008B22E0">
              <w:t>environmentálního dopadu apod.</w:t>
            </w:r>
          </w:p>
          <w:p w14:paraId="327167E1" w14:textId="3078A325" w:rsidR="003D21C4" w:rsidRPr="00846907" w:rsidRDefault="003D21C4" w:rsidP="00D3581F">
            <w:pPr>
              <w:pStyle w:val="Odstavecseseznamem"/>
              <w:numPr>
                <w:ilvl w:val="0"/>
                <w:numId w:val="90"/>
              </w:numPr>
              <w:jc w:val="both"/>
            </w:pPr>
            <w:r w:rsidRPr="00846907">
              <w:t>Historický exkurz do vývoje vybraných produktových oblastí</w:t>
            </w:r>
          </w:p>
          <w:p w14:paraId="43AB00D9" w14:textId="57E36EDC" w:rsidR="003D21C4" w:rsidRPr="00846907" w:rsidRDefault="003D21C4" w:rsidP="00D3581F">
            <w:pPr>
              <w:pStyle w:val="Odstavecseseznamem"/>
              <w:numPr>
                <w:ilvl w:val="0"/>
                <w:numId w:val="90"/>
              </w:numPr>
              <w:jc w:val="both"/>
            </w:pPr>
            <w:r w:rsidRPr="00846907">
              <w:t>Kontext doby vzniku designérského díla</w:t>
            </w:r>
          </w:p>
          <w:p w14:paraId="124C6412" w14:textId="05642465" w:rsidR="003D21C4" w:rsidRPr="00846907" w:rsidRDefault="003D21C4" w:rsidP="00D3581F">
            <w:pPr>
              <w:pStyle w:val="Odstavecseseznamem"/>
              <w:numPr>
                <w:ilvl w:val="0"/>
                <w:numId w:val="90"/>
              </w:numPr>
              <w:jc w:val="both"/>
            </w:pPr>
            <w:r w:rsidRPr="00846907">
              <w:t>Vnímání vizuálních atributů díla v kontextu dobového vkusu</w:t>
            </w:r>
          </w:p>
          <w:p w14:paraId="17A7B4D9" w14:textId="5C714CE2" w:rsidR="003D21C4" w:rsidRPr="00846907" w:rsidRDefault="003D21C4" w:rsidP="00D3581F">
            <w:pPr>
              <w:pStyle w:val="Odstavecseseznamem"/>
              <w:numPr>
                <w:ilvl w:val="0"/>
                <w:numId w:val="90"/>
              </w:numPr>
              <w:jc w:val="both"/>
            </w:pPr>
            <w:r w:rsidRPr="00846907">
              <w:t xml:space="preserve">Analýza cílové uživatelské skupiny </w:t>
            </w:r>
          </w:p>
          <w:p w14:paraId="17D1A60D" w14:textId="76544D29" w:rsidR="003D21C4" w:rsidRPr="00846907" w:rsidRDefault="003D21C4" w:rsidP="00D3581F">
            <w:pPr>
              <w:pStyle w:val="Odstavecseseznamem"/>
              <w:numPr>
                <w:ilvl w:val="0"/>
                <w:numId w:val="90"/>
              </w:numPr>
              <w:jc w:val="both"/>
            </w:pPr>
            <w:r w:rsidRPr="00846907">
              <w:t xml:space="preserve">Sociálně-společenský kontext </w:t>
            </w:r>
          </w:p>
          <w:p w14:paraId="60DC038F" w14:textId="21B5CBEF" w:rsidR="003D21C4" w:rsidRPr="00846907" w:rsidRDefault="003D21C4" w:rsidP="00D3581F">
            <w:pPr>
              <w:pStyle w:val="Odstavecseseznamem"/>
              <w:numPr>
                <w:ilvl w:val="0"/>
                <w:numId w:val="90"/>
              </w:numPr>
              <w:jc w:val="both"/>
            </w:pPr>
            <w:r w:rsidRPr="00846907">
              <w:t>Analýza použitých materiálů</w:t>
            </w:r>
          </w:p>
          <w:p w14:paraId="73815FAF" w14:textId="52574EB5" w:rsidR="003D21C4" w:rsidRPr="00846907" w:rsidRDefault="003D21C4" w:rsidP="00D3581F">
            <w:pPr>
              <w:pStyle w:val="Odstavecseseznamem"/>
              <w:numPr>
                <w:ilvl w:val="0"/>
                <w:numId w:val="90"/>
              </w:numPr>
              <w:jc w:val="both"/>
            </w:pPr>
            <w:r w:rsidRPr="00846907">
              <w:t>Analýza výrobních technologií</w:t>
            </w:r>
          </w:p>
          <w:p w14:paraId="4540BB81" w14:textId="5AB25647" w:rsidR="003D21C4" w:rsidRPr="00846907" w:rsidRDefault="003D21C4" w:rsidP="00D3581F">
            <w:pPr>
              <w:pStyle w:val="Odstavecseseznamem"/>
              <w:numPr>
                <w:ilvl w:val="0"/>
                <w:numId w:val="90"/>
              </w:numPr>
              <w:jc w:val="both"/>
            </w:pPr>
            <w:r w:rsidRPr="00846907">
              <w:t>Ekonomické aspekty díla</w:t>
            </w:r>
          </w:p>
          <w:p w14:paraId="5F661250" w14:textId="7D8E15A6" w:rsidR="003D21C4" w:rsidRPr="00846907" w:rsidRDefault="003D21C4" w:rsidP="00D3581F">
            <w:pPr>
              <w:pStyle w:val="Odstavecseseznamem"/>
              <w:numPr>
                <w:ilvl w:val="0"/>
                <w:numId w:val="90"/>
              </w:numPr>
              <w:jc w:val="both"/>
            </w:pPr>
            <w:r w:rsidRPr="00846907">
              <w:t xml:space="preserve">Environmentální analýza  </w:t>
            </w:r>
          </w:p>
          <w:p w14:paraId="69D967B8" w14:textId="795D61A5" w:rsidR="003D21C4" w:rsidRPr="00846907" w:rsidRDefault="003D21C4" w:rsidP="00D3581F">
            <w:pPr>
              <w:pStyle w:val="Odstavecseseznamem"/>
              <w:numPr>
                <w:ilvl w:val="0"/>
                <w:numId w:val="90"/>
              </w:numPr>
              <w:jc w:val="both"/>
            </w:pPr>
            <w:r w:rsidRPr="00846907">
              <w:t>Výběr vlastního designérského díla k interpretaci</w:t>
            </w:r>
          </w:p>
          <w:p w14:paraId="546CE3D2" w14:textId="2418EBBD" w:rsidR="003D21C4" w:rsidRPr="00846907" w:rsidRDefault="003D21C4" w:rsidP="00D3581F">
            <w:pPr>
              <w:pStyle w:val="Odstavecseseznamem"/>
              <w:numPr>
                <w:ilvl w:val="0"/>
                <w:numId w:val="90"/>
              </w:numPr>
              <w:jc w:val="both"/>
            </w:pPr>
            <w:r w:rsidRPr="00846907">
              <w:t>Rozprava nad vybraným designérským dílem</w:t>
            </w:r>
          </w:p>
          <w:p w14:paraId="706CD14B" w14:textId="7E423339" w:rsidR="003D21C4" w:rsidRPr="00846907" w:rsidRDefault="003D21C4" w:rsidP="00D3581F">
            <w:pPr>
              <w:pStyle w:val="Odstavecseseznamem"/>
              <w:numPr>
                <w:ilvl w:val="0"/>
                <w:numId w:val="90"/>
              </w:numPr>
              <w:tabs>
                <w:tab w:val="left" w:pos="729"/>
              </w:tabs>
              <w:jc w:val="both"/>
            </w:pPr>
            <w:r w:rsidRPr="00846907">
              <w:t>Zpracování komplexní interpretace vlastního designérského díla</w:t>
            </w:r>
          </w:p>
          <w:p w14:paraId="087DC5A2" w14:textId="034CA6DE" w:rsidR="00195194" w:rsidRDefault="003D21C4" w:rsidP="00913F5D">
            <w:pPr>
              <w:pStyle w:val="Odstavecseseznamem"/>
              <w:numPr>
                <w:ilvl w:val="0"/>
                <w:numId w:val="90"/>
              </w:numPr>
              <w:spacing w:after="120"/>
              <w:ind w:left="714" w:hanging="357"/>
              <w:contextualSpacing w:val="0"/>
            </w:pPr>
            <w:r>
              <w:t>Finální prezentace</w:t>
            </w:r>
          </w:p>
          <w:p w14:paraId="420B318F" w14:textId="06A9D5AC" w:rsidR="003D21C4" w:rsidRPr="00846907" w:rsidRDefault="003D21C4" w:rsidP="00846907">
            <w:pPr>
              <w:tabs>
                <w:tab w:val="left" w:pos="729"/>
              </w:tabs>
              <w:jc w:val="both"/>
              <w:rPr>
                <w:b/>
              </w:rPr>
            </w:pPr>
            <w:r w:rsidRPr="005A4DFA">
              <w:t xml:space="preserve">Student je schopen samostatně analyzovat vlastní designérské projekty z hlediska jejich </w:t>
            </w:r>
            <w:bookmarkStart w:id="164" w:name="_Hlk119349598"/>
            <w:r w:rsidRPr="005A4DFA">
              <w:t xml:space="preserve">cílové uživatelské skupiny, sociálně-společenského kontextu, </w:t>
            </w:r>
            <w:r w:rsidRPr="009C2DD2">
              <w:t xml:space="preserve">použitých materiálů, </w:t>
            </w:r>
            <w:r>
              <w:t>výrobních technologií</w:t>
            </w:r>
            <w:r w:rsidRPr="009C2DD2">
              <w:t xml:space="preserve">, </w:t>
            </w:r>
            <w:r w:rsidR="001A0401">
              <w:t>environmentálního dopadu</w:t>
            </w:r>
            <w:r w:rsidRPr="005A4DFA">
              <w:t>.</w:t>
            </w:r>
            <w:bookmarkEnd w:id="164"/>
          </w:p>
        </w:tc>
      </w:tr>
      <w:tr w:rsidR="003D21C4" w14:paraId="1078DE89" w14:textId="77777777" w:rsidTr="003D21C4">
        <w:trPr>
          <w:trHeight w:val="265"/>
        </w:trPr>
        <w:tc>
          <w:tcPr>
            <w:tcW w:w="3653" w:type="dxa"/>
            <w:gridSpan w:val="2"/>
            <w:tcBorders>
              <w:top w:val="nil"/>
            </w:tcBorders>
            <w:shd w:val="clear" w:color="auto" w:fill="F7CAAC"/>
          </w:tcPr>
          <w:p w14:paraId="3C80BFA3" w14:textId="77777777" w:rsidR="003D21C4" w:rsidRDefault="003D21C4" w:rsidP="003D21C4">
            <w:pPr>
              <w:jc w:val="both"/>
            </w:pPr>
            <w:r>
              <w:rPr>
                <w:b/>
              </w:rPr>
              <w:t>Studijní literatura a studijní pomůcky</w:t>
            </w:r>
          </w:p>
        </w:tc>
        <w:tc>
          <w:tcPr>
            <w:tcW w:w="6202" w:type="dxa"/>
            <w:gridSpan w:val="6"/>
            <w:tcBorders>
              <w:top w:val="nil"/>
              <w:bottom w:val="nil"/>
            </w:tcBorders>
          </w:tcPr>
          <w:p w14:paraId="3244B24C" w14:textId="77777777" w:rsidR="003D21C4" w:rsidRDefault="003D21C4" w:rsidP="003D21C4">
            <w:pPr>
              <w:jc w:val="both"/>
            </w:pPr>
          </w:p>
        </w:tc>
      </w:tr>
      <w:tr w:rsidR="003D21C4" w:rsidRPr="003F7F55" w14:paraId="5E2989CE" w14:textId="77777777" w:rsidTr="003D21C4">
        <w:trPr>
          <w:trHeight w:val="1497"/>
        </w:trPr>
        <w:tc>
          <w:tcPr>
            <w:tcW w:w="9855" w:type="dxa"/>
            <w:gridSpan w:val="8"/>
            <w:tcBorders>
              <w:top w:val="nil"/>
            </w:tcBorders>
          </w:tcPr>
          <w:p w14:paraId="4FD4060A" w14:textId="77777777" w:rsidR="003D0257" w:rsidRPr="003D0257" w:rsidRDefault="003D0257" w:rsidP="003D0257">
            <w:pPr>
              <w:jc w:val="both"/>
              <w:rPr>
                <w:b/>
              </w:rPr>
            </w:pPr>
            <w:r w:rsidRPr="003D0257">
              <w:rPr>
                <w:b/>
              </w:rPr>
              <w:t>Povinná:</w:t>
            </w:r>
          </w:p>
          <w:p w14:paraId="13F891E4" w14:textId="77777777" w:rsidR="003D0257" w:rsidRPr="00756F1E" w:rsidRDefault="003D0257" w:rsidP="003D0257">
            <w:pPr>
              <w:jc w:val="both"/>
              <w:rPr>
                <w:bCs/>
              </w:rPr>
            </w:pPr>
            <w:r w:rsidRPr="00756F1E">
              <w:rPr>
                <w:bCs/>
              </w:rPr>
              <w:t xml:space="preserve">KARASOVÁ, D. </w:t>
            </w:r>
            <w:r w:rsidRPr="002F3D4D">
              <w:rPr>
                <w:bCs/>
                <w:i/>
                <w:iCs/>
              </w:rPr>
              <w:t>Dějiny nábytkového umění 19. a 20. století.</w:t>
            </w:r>
            <w:r w:rsidRPr="00756F1E">
              <w:rPr>
                <w:bCs/>
              </w:rPr>
              <w:t xml:space="preserve"> Praha: Argo, 2001. ISBN 80-7203-339-5.</w:t>
            </w:r>
          </w:p>
          <w:p w14:paraId="42018CA7" w14:textId="77777777" w:rsidR="003D0257" w:rsidRPr="003D0257" w:rsidRDefault="003D0257" w:rsidP="003D0257">
            <w:pPr>
              <w:jc w:val="both"/>
              <w:rPr>
                <w:b/>
              </w:rPr>
            </w:pPr>
            <w:r w:rsidRPr="003D0257">
              <w:rPr>
                <w:b/>
              </w:rPr>
              <w:t xml:space="preserve">Doporučená: </w:t>
            </w:r>
          </w:p>
          <w:p w14:paraId="0FC80604" w14:textId="77777777" w:rsidR="001B2769" w:rsidRPr="00DB692F" w:rsidRDefault="001B2769" w:rsidP="001B2769">
            <w:pPr>
              <w:pStyle w:val="Bezmezer"/>
              <w:spacing w:line="256" w:lineRule="auto"/>
              <w:rPr>
                <w:ins w:id="165" w:author="Hana Ponížilová" w:date="2023-05-25T15:36:00Z"/>
                <w:lang w:eastAsia="en-US"/>
              </w:rPr>
            </w:pPr>
            <w:ins w:id="166" w:author="Hana Ponížilová" w:date="2023-05-25T15:36:00Z">
              <w:r w:rsidRPr="00606E12">
                <w:rPr>
                  <w:lang w:eastAsia="en-US"/>
                </w:rPr>
                <w:t xml:space="preserve">LEWRICK, Michael, Patrick LINK a Larry J. LEIFER. </w:t>
              </w:r>
              <w:r w:rsidRPr="00606E12">
                <w:rPr>
                  <w:i/>
                  <w:iCs/>
                  <w:lang w:eastAsia="en-US"/>
                </w:rPr>
                <w:t xml:space="preserve">The design thinking playbook: mindful digital transformation of teams, products, services, businesses and ecosystems. </w:t>
              </w:r>
              <w:r w:rsidRPr="00606E12">
                <w:rPr>
                  <w:lang w:eastAsia="en-US"/>
                </w:rPr>
                <w:t>Hoboken: Wiley, 2018. ISBN 9781119467472.</w:t>
              </w:r>
            </w:ins>
          </w:p>
          <w:p w14:paraId="507DBEAE" w14:textId="77777777" w:rsidR="003D0257" w:rsidRPr="00756F1E" w:rsidRDefault="003D0257" w:rsidP="003D0257">
            <w:pPr>
              <w:jc w:val="both"/>
              <w:rPr>
                <w:bCs/>
              </w:rPr>
            </w:pPr>
            <w:r w:rsidRPr="00756F1E">
              <w:rPr>
                <w:bCs/>
              </w:rPr>
              <w:t>M</w:t>
            </w:r>
            <w:r>
              <w:rPr>
                <w:bCs/>
              </w:rPr>
              <w:t>ICHL</w:t>
            </w:r>
            <w:r w:rsidRPr="00756F1E">
              <w:rPr>
                <w:bCs/>
              </w:rPr>
              <w:t xml:space="preserve">, J. </w:t>
            </w:r>
            <w:r w:rsidRPr="002F3D4D">
              <w:rPr>
                <w:bCs/>
                <w:i/>
                <w:iCs/>
              </w:rPr>
              <w:t>Tak nám prý forma sleduje funkci</w:t>
            </w:r>
            <w:r w:rsidRPr="00756F1E">
              <w:rPr>
                <w:bCs/>
              </w:rPr>
              <w:t>. Praha: VŠUP, 2003. ISBN 80-90192-82-7.</w:t>
            </w:r>
          </w:p>
          <w:p w14:paraId="0308F527" w14:textId="77777777" w:rsidR="003D0257" w:rsidRPr="00756F1E" w:rsidRDefault="003D0257" w:rsidP="003D0257">
            <w:pPr>
              <w:jc w:val="both"/>
              <w:rPr>
                <w:bCs/>
              </w:rPr>
            </w:pPr>
            <w:r w:rsidRPr="00756F1E">
              <w:rPr>
                <w:bCs/>
              </w:rPr>
              <w:t>N</w:t>
            </w:r>
            <w:r>
              <w:rPr>
                <w:bCs/>
              </w:rPr>
              <w:t>EBESKÝ</w:t>
            </w:r>
            <w:r w:rsidRPr="00756F1E">
              <w:rPr>
                <w:bCs/>
              </w:rPr>
              <w:t xml:space="preserve">, Václav M. </w:t>
            </w:r>
            <w:r w:rsidRPr="002F3D4D">
              <w:rPr>
                <w:bCs/>
                <w:i/>
                <w:iCs/>
              </w:rPr>
              <w:t>Smysl modernosti</w:t>
            </w:r>
            <w:r w:rsidRPr="00756F1E">
              <w:rPr>
                <w:bCs/>
              </w:rPr>
              <w:t>. V Praze: Vysoká škola uměleckoprůmyslová, 2001. ISBN 80-901982-6-0.</w:t>
            </w:r>
          </w:p>
          <w:p w14:paraId="09B187C7" w14:textId="77777777" w:rsidR="003D0257" w:rsidRPr="00756F1E" w:rsidRDefault="003D0257" w:rsidP="003D0257">
            <w:pPr>
              <w:jc w:val="both"/>
              <w:rPr>
                <w:bCs/>
              </w:rPr>
            </w:pPr>
            <w:r w:rsidRPr="00756F1E">
              <w:rPr>
                <w:bCs/>
              </w:rPr>
              <w:t>N</w:t>
            </w:r>
            <w:r>
              <w:rPr>
                <w:bCs/>
              </w:rPr>
              <w:t>ORMAN</w:t>
            </w:r>
            <w:r w:rsidRPr="00756F1E">
              <w:rPr>
                <w:bCs/>
              </w:rPr>
              <w:t xml:space="preserve">, Donald A. </w:t>
            </w:r>
            <w:r w:rsidRPr="002F3D4D">
              <w:rPr>
                <w:bCs/>
                <w:i/>
                <w:iCs/>
              </w:rPr>
              <w:t>Design pro každý den.</w:t>
            </w:r>
            <w:r w:rsidRPr="00756F1E">
              <w:rPr>
                <w:bCs/>
              </w:rPr>
              <w:t xml:space="preserve"> Praha: Dokořán, 2010. ISBN 978-80-7363-314-1.</w:t>
            </w:r>
          </w:p>
          <w:p w14:paraId="7AB29005" w14:textId="77777777" w:rsidR="003D0257" w:rsidRDefault="003D0257" w:rsidP="003D0257">
            <w:pPr>
              <w:jc w:val="both"/>
              <w:rPr>
                <w:bCs/>
              </w:rPr>
            </w:pPr>
            <w:r w:rsidRPr="00756F1E">
              <w:rPr>
                <w:bCs/>
              </w:rPr>
              <w:t>N</w:t>
            </w:r>
            <w:r>
              <w:rPr>
                <w:bCs/>
              </w:rPr>
              <w:t>ORMAN</w:t>
            </w:r>
            <w:r w:rsidRPr="00756F1E">
              <w:rPr>
                <w:bCs/>
              </w:rPr>
              <w:t xml:space="preserve">, Donald A. </w:t>
            </w:r>
            <w:r w:rsidRPr="002F3D4D">
              <w:rPr>
                <w:bCs/>
                <w:i/>
                <w:iCs/>
              </w:rPr>
              <w:t>The Design of future things.</w:t>
            </w:r>
            <w:r w:rsidRPr="00756F1E">
              <w:rPr>
                <w:bCs/>
              </w:rPr>
              <w:t xml:space="preserve"> New York, 2007. ISBN 978-0465-00228-3. </w:t>
            </w:r>
          </w:p>
          <w:p w14:paraId="437E44FE" w14:textId="5201E7CE" w:rsidR="003D21C4" w:rsidRPr="003F7F55" w:rsidRDefault="003D0257" w:rsidP="003D0257">
            <w:pPr>
              <w:jc w:val="both"/>
              <w:rPr>
                <w:b/>
              </w:rPr>
            </w:pPr>
            <w:r w:rsidRPr="00756F1E">
              <w:rPr>
                <w:bCs/>
              </w:rPr>
              <w:t xml:space="preserve">PACHMANOVÁ, M. </w:t>
            </w:r>
            <w:r w:rsidRPr="002F3D4D">
              <w:rPr>
                <w:bCs/>
                <w:i/>
                <w:iCs/>
              </w:rPr>
              <w:t>Design: aktualita, nebo věčnost?</w:t>
            </w:r>
            <w:r w:rsidRPr="00756F1E">
              <w:rPr>
                <w:bCs/>
              </w:rPr>
              <w:t xml:space="preserve"> Antologie textů k teorii a dějinám designu. Praha: VŠUP, 2005. ISBN 80-86863-05-0.</w:t>
            </w:r>
          </w:p>
        </w:tc>
      </w:tr>
    </w:tbl>
    <w:p w14:paraId="0E4EF99D" w14:textId="77777777" w:rsidR="00886521" w:rsidRDefault="00886521"/>
    <w:p w14:paraId="50A290C5" w14:textId="77777777" w:rsidR="00DE476A" w:rsidRDefault="00DE476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73AA1" w14:paraId="4A19E76B" w14:textId="77777777" w:rsidTr="00B73AA1">
        <w:tc>
          <w:tcPr>
            <w:tcW w:w="9855" w:type="dxa"/>
            <w:gridSpan w:val="8"/>
            <w:tcBorders>
              <w:bottom w:val="double" w:sz="4" w:space="0" w:color="auto"/>
            </w:tcBorders>
            <w:shd w:val="clear" w:color="auto" w:fill="BDD6EE"/>
          </w:tcPr>
          <w:p w14:paraId="4C2BDF14" w14:textId="6B6AE848" w:rsidR="00B73AA1" w:rsidRDefault="00B73AA1" w:rsidP="00D91C10">
            <w:pPr>
              <w:jc w:val="both"/>
              <w:rPr>
                <w:b/>
                <w:sz w:val="28"/>
              </w:rPr>
            </w:pPr>
            <w:r>
              <w:lastRenderedPageBreak/>
              <w:br w:type="page"/>
            </w:r>
            <w:r>
              <w:rPr>
                <w:b/>
                <w:sz w:val="28"/>
              </w:rPr>
              <w:t>B-III – Charakteristika studijního předmětu</w:t>
            </w:r>
          </w:p>
        </w:tc>
      </w:tr>
      <w:tr w:rsidR="00B73AA1" w14:paraId="1CE7EEBF" w14:textId="77777777" w:rsidTr="00B73AA1">
        <w:tc>
          <w:tcPr>
            <w:tcW w:w="3086" w:type="dxa"/>
            <w:tcBorders>
              <w:top w:val="double" w:sz="4" w:space="0" w:color="auto"/>
            </w:tcBorders>
            <w:shd w:val="clear" w:color="auto" w:fill="F7CAAC"/>
          </w:tcPr>
          <w:p w14:paraId="5ECFD5F3" w14:textId="77777777" w:rsidR="00B73AA1" w:rsidRDefault="00B73AA1" w:rsidP="000E784D">
            <w:pPr>
              <w:rPr>
                <w:b/>
              </w:rPr>
            </w:pPr>
            <w:r>
              <w:rPr>
                <w:b/>
              </w:rPr>
              <w:t>Název studijního předmětu</w:t>
            </w:r>
          </w:p>
        </w:tc>
        <w:tc>
          <w:tcPr>
            <w:tcW w:w="6769" w:type="dxa"/>
            <w:gridSpan w:val="7"/>
            <w:tcBorders>
              <w:top w:val="double" w:sz="4" w:space="0" w:color="auto"/>
            </w:tcBorders>
          </w:tcPr>
          <w:p w14:paraId="664FC290" w14:textId="77777777" w:rsidR="00B73AA1" w:rsidRDefault="00B73AA1" w:rsidP="00D91C10">
            <w:pPr>
              <w:jc w:val="both"/>
            </w:pPr>
            <w:r>
              <w:t>Klauzurní práce 7</w:t>
            </w:r>
          </w:p>
        </w:tc>
      </w:tr>
      <w:tr w:rsidR="00B73AA1" w14:paraId="033384E2" w14:textId="77777777" w:rsidTr="00B73AA1">
        <w:tc>
          <w:tcPr>
            <w:tcW w:w="3086" w:type="dxa"/>
            <w:shd w:val="clear" w:color="auto" w:fill="F7CAAC"/>
          </w:tcPr>
          <w:p w14:paraId="08BEE676" w14:textId="77777777" w:rsidR="00B73AA1" w:rsidRDefault="00B73AA1" w:rsidP="000E784D">
            <w:pPr>
              <w:rPr>
                <w:b/>
              </w:rPr>
            </w:pPr>
            <w:r>
              <w:rPr>
                <w:b/>
              </w:rPr>
              <w:t>Typ předmětu</w:t>
            </w:r>
          </w:p>
        </w:tc>
        <w:tc>
          <w:tcPr>
            <w:tcW w:w="3406" w:type="dxa"/>
            <w:gridSpan w:val="4"/>
          </w:tcPr>
          <w:p w14:paraId="1E9C04E0" w14:textId="16CA6723" w:rsidR="00B73AA1" w:rsidRDefault="000E784D" w:rsidP="00D91C10">
            <w:pPr>
              <w:jc w:val="both"/>
            </w:pPr>
            <w:r>
              <w:t>p</w:t>
            </w:r>
            <w:r w:rsidR="00B73AA1">
              <w:t>ovinný</w:t>
            </w:r>
          </w:p>
        </w:tc>
        <w:tc>
          <w:tcPr>
            <w:tcW w:w="2695" w:type="dxa"/>
            <w:gridSpan w:val="2"/>
            <w:shd w:val="clear" w:color="auto" w:fill="F7CAAC"/>
          </w:tcPr>
          <w:p w14:paraId="6273CE34" w14:textId="77777777" w:rsidR="00B73AA1" w:rsidRDefault="00B73AA1" w:rsidP="00D91C10">
            <w:pPr>
              <w:jc w:val="both"/>
            </w:pPr>
            <w:r>
              <w:rPr>
                <w:b/>
              </w:rPr>
              <w:t>doporučený ročník / semestr</w:t>
            </w:r>
          </w:p>
        </w:tc>
        <w:tc>
          <w:tcPr>
            <w:tcW w:w="668" w:type="dxa"/>
          </w:tcPr>
          <w:p w14:paraId="0FBA9003" w14:textId="77777777" w:rsidR="00B73AA1" w:rsidRDefault="00B73AA1" w:rsidP="00D91C10">
            <w:pPr>
              <w:jc w:val="both"/>
            </w:pPr>
            <w:r>
              <w:t>1/ZS</w:t>
            </w:r>
          </w:p>
        </w:tc>
      </w:tr>
      <w:tr w:rsidR="00B73AA1" w14:paraId="73D3F0E4" w14:textId="77777777" w:rsidTr="00B73AA1">
        <w:tc>
          <w:tcPr>
            <w:tcW w:w="3086" w:type="dxa"/>
            <w:shd w:val="clear" w:color="auto" w:fill="F7CAAC"/>
          </w:tcPr>
          <w:p w14:paraId="6A7D71A5" w14:textId="77777777" w:rsidR="00B73AA1" w:rsidRDefault="00B73AA1" w:rsidP="000E784D">
            <w:pPr>
              <w:rPr>
                <w:b/>
              </w:rPr>
            </w:pPr>
            <w:r>
              <w:rPr>
                <w:b/>
              </w:rPr>
              <w:t>Rozsah studijního předmětu</w:t>
            </w:r>
          </w:p>
        </w:tc>
        <w:tc>
          <w:tcPr>
            <w:tcW w:w="1701" w:type="dxa"/>
            <w:gridSpan w:val="2"/>
          </w:tcPr>
          <w:p w14:paraId="697DB2D7" w14:textId="0BD53B8F" w:rsidR="00B73AA1" w:rsidRDefault="00B73AA1" w:rsidP="00D91C10">
            <w:pPr>
              <w:jc w:val="both"/>
            </w:pPr>
            <w:r>
              <w:t>13</w:t>
            </w:r>
            <w:r w:rsidR="00BC3F5F">
              <w:t xml:space="preserve"> </w:t>
            </w:r>
            <w:r w:rsidR="00E0164B">
              <w:t>c</w:t>
            </w:r>
          </w:p>
        </w:tc>
        <w:tc>
          <w:tcPr>
            <w:tcW w:w="889" w:type="dxa"/>
            <w:shd w:val="clear" w:color="auto" w:fill="F7CAAC"/>
          </w:tcPr>
          <w:p w14:paraId="1642C22B" w14:textId="77777777" w:rsidR="00B73AA1" w:rsidRDefault="00B73AA1" w:rsidP="00D91C10">
            <w:pPr>
              <w:jc w:val="both"/>
              <w:rPr>
                <w:b/>
              </w:rPr>
            </w:pPr>
            <w:r>
              <w:rPr>
                <w:b/>
              </w:rPr>
              <w:t xml:space="preserve">hod. </w:t>
            </w:r>
          </w:p>
        </w:tc>
        <w:tc>
          <w:tcPr>
            <w:tcW w:w="816" w:type="dxa"/>
          </w:tcPr>
          <w:p w14:paraId="1A1F99DB" w14:textId="3A90888E" w:rsidR="00B73AA1" w:rsidRDefault="00E0164B" w:rsidP="00D91C10">
            <w:pPr>
              <w:jc w:val="both"/>
            </w:pPr>
            <w:r>
              <w:t>13</w:t>
            </w:r>
          </w:p>
        </w:tc>
        <w:tc>
          <w:tcPr>
            <w:tcW w:w="2156" w:type="dxa"/>
            <w:shd w:val="clear" w:color="auto" w:fill="F7CAAC"/>
          </w:tcPr>
          <w:p w14:paraId="495E1CCE" w14:textId="77777777" w:rsidR="00B73AA1" w:rsidRDefault="00B73AA1" w:rsidP="00D91C10">
            <w:pPr>
              <w:jc w:val="both"/>
              <w:rPr>
                <w:b/>
              </w:rPr>
            </w:pPr>
            <w:r>
              <w:rPr>
                <w:b/>
              </w:rPr>
              <w:t>kreditů</w:t>
            </w:r>
          </w:p>
        </w:tc>
        <w:tc>
          <w:tcPr>
            <w:tcW w:w="1207" w:type="dxa"/>
            <w:gridSpan w:val="2"/>
          </w:tcPr>
          <w:p w14:paraId="3A83F828" w14:textId="73D95C25" w:rsidR="00B73AA1" w:rsidRDefault="00E0164B" w:rsidP="00D91C10">
            <w:pPr>
              <w:jc w:val="both"/>
            </w:pPr>
            <w:r>
              <w:t>5</w:t>
            </w:r>
          </w:p>
        </w:tc>
      </w:tr>
      <w:tr w:rsidR="00B73AA1" w14:paraId="568136BF" w14:textId="77777777" w:rsidTr="00B73AA1">
        <w:tc>
          <w:tcPr>
            <w:tcW w:w="3086" w:type="dxa"/>
            <w:shd w:val="clear" w:color="auto" w:fill="F7CAAC"/>
          </w:tcPr>
          <w:p w14:paraId="24CD5D48" w14:textId="77777777" w:rsidR="00B73AA1" w:rsidRDefault="00B73AA1" w:rsidP="000E784D">
            <w:pPr>
              <w:rPr>
                <w:b/>
                <w:sz w:val="22"/>
              </w:rPr>
            </w:pPr>
            <w:r>
              <w:rPr>
                <w:b/>
              </w:rPr>
              <w:t>Prerekvizity, korekvizity, ekvivalence</w:t>
            </w:r>
          </w:p>
        </w:tc>
        <w:tc>
          <w:tcPr>
            <w:tcW w:w="6769" w:type="dxa"/>
            <w:gridSpan w:val="7"/>
          </w:tcPr>
          <w:p w14:paraId="75804FC5" w14:textId="77777777" w:rsidR="00B73AA1" w:rsidRDefault="00B73AA1" w:rsidP="00D91C10">
            <w:pPr>
              <w:jc w:val="both"/>
            </w:pPr>
          </w:p>
        </w:tc>
      </w:tr>
      <w:tr w:rsidR="00B73AA1" w14:paraId="50CB20E9" w14:textId="77777777" w:rsidTr="00B73AA1">
        <w:tc>
          <w:tcPr>
            <w:tcW w:w="3086" w:type="dxa"/>
            <w:shd w:val="clear" w:color="auto" w:fill="F7CAAC"/>
          </w:tcPr>
          <w:p w14:paraId="361E12BB" w14:textId="77777777" w:rsidR="00B73AA1" w:rsidRDefault="00B73AA1" w:rsidP="000E784D">
            <w:pPr>
              <w:rPr>
                <w:b/>
              </w:rPr>
            </w:pPr>
            <w:r>
              <w:rPr>
                <w:b/>
              </w:rPr>
              <w:t>Způsob ověření studijních výsledků</w:t>
            </w:r>
          </w:p>
        </w:tc>
        <w:tc>
          <w:tcPr>
            <w:tcW w:w="3406" w:type="dxa"/>
            <w:gridSpan w:val="4"/>
          </w:tcPr>
          <w:p w14:paraId="3AC16581" w14:textId="7201B4A6" w:rsidR="00B73AA1" w:rsidRDefault="000E784D" w:rsidP="00D91C10">
            <w:pPr>
              <w:jc w:val="both"/>
            </w:pPr>
            <w:r>
              <w:t>k</w:t>
            </w:r>
            <w:r w:rsidR="00E12DEC">
              <w:t xml:space="preserve">lauzurní </w:t>
            </w:r>
            <w:r w:rsidR="00B73AA1">
              <w:t>zkouška</w:t>
            </w:r>
          </w:p>
        </w:tc>
        <w:tc>
          <w:tcPr>
            <w:tcW w:w="2156" w:type="dxa"/>
            <w:shd w:val="clear" w:color="auto" w:fill="F7CAAC"/>
          </w:tcPr>
          <w:p w14:paraId="285FC9FA" w14:textId="77777777" w:rsidR="00B73AA1" w:rsidRDefault="00B73AA1" w:rsidP="00D91C10">
            <w:pPr>
              <w:jc w:val="both"/>
              <w:rPr>
                <w:b/>
              </w:rPr>
            </w:pPr>
            <w:r>
              <w:rPr>
                <w:b/>
              </w:rPr>
              <w:t>Forma výuky</w:t>
            </w:r>
          </w:p>
        </w:tc>
        <w:tc>
          <w:tcPr>
            <w:tcW w:w="1207" w:type="dxa"/>
            <w:gridSpan w:val="2"/>
          </w:tcPr>
          <w:p w14:paraId="7DD43390" w14:textId="77777777" w:rsidR="00B73AA1" w:rsidRDefault="00B73AA1" w:rsidP="00D91C10">
            <w:pPr>
              <w:jc w:val="both"/>
            </w:pPr>
            <w:r>
              <w:t>cvičení</w:t>
            </w:r>
          </w:p>
        </w:tc>
      </w:tr>
      <w:tr w:rsidR="00B73AA1" w14:paraId="4140C43C" w14:textId="77777777" w:rsidTr="00B73AA1">
        <w:tc>
          <w:tcPr>
            <w:tcW w:w="3086" w:type="dxa"/>
            <w:shd w:val="clear" w:color="auto" w:fill="F7CAAC"/>
          </w:tcPr>
          <w:p w14:paraId="1BBA5F64" w14:textId="77777777" w:rsidR="00B73AA1" w:rsidRDefault="00B73AA1" w:rsidP="000E784D">
            <w:pPr>
              <w:rPr>
                <w:b/>
              </w:rPr>
            </w:pPr>
            <w:r>
              <w:rPr>
                <w:b/>
              </w:rPr>
              <w:t>Forma způsobu ověření studijních výsledků a další požadavky na studenta</w:t>
            </w:r>
          </w:p>
        </w:tc>
        <w:tc>
          <w:tcPr>
            <w:tcW w:w="6769" w:type="dxa"/>
            <w:gridSpan w:val="7"/>
            <w:tcBorders>
              <w:bottom w:val="nil"/>
            </w:tcBorders>
          </w:tcPr>
          <w:p w14:paraId="57EA4383" w14:textId="77777777" w:rsidR="00B73AA1" w:rsidRDefault="00B73AA1" w:rsidP="00D91C10">
            <w:pPr>
              <w:jc w:val="both"/>
              <w:rPr>
                <w:color w:val="000000"/>
                <w:shd w:val="clear" w:color="auto" w:fill="FFFFFF"/>
              </w:rPr>
            </w:pPr>
            <w:r w:rsidRPr="003A26EB">
              <w:rPr>
                <w:color w:val="000000"/>
                <w:shd w:val="clear" w:color="auto" w:fill="FFFFFF"/>
              </w:rPr>
              <w:t xml:space="preserve">Aktivní účast na výuce – minimálně 80%. </w:t>
            </w:r>
          </w:p>
          <w:p w14:paraId="512CDDAB" w14:textId="6CC54DE3" w:rsidR="00B73AA1" w:rsidRDefault="00B73AA1" w:rsidP="00D91C10">
            <w:pPr>
              <w:jc w:val="both"/>
            </w:pPr>
            <w:r>
              <w:rPr>
                <w:color w:val="000000"/>
                <w:shd w:val="clear" w:color="auto" w:fill="FFFFFF"/>
              </w:rPr>
              <w:t>S</w:t>
            </w:r>
            <w:r w:rsidRPr="003A26EB">
              <w:rPr>
                <w:color w:val="000000"/>
                <w:shd w:val="clear" w:color="auto" w:fill="FFFFFF"/>
              </w:rPr>
              <w:t xml:space="preserve">amostatné zpracování zadaných úkolů na základě studia dané problematiky </w:t>
            </w:r>
            <w:r w:rsidR="00846907">
              <w:rPr>
                <w:color w:val="000000"/>
                <w:shd w:val="clear" w:color="auto" w:fill="FFFFFF"/>
              </w:rPr>
              <w:br/>
            </w:r>
            <w:r w:rsidRPr="003A26EB">
              <w:rPr>
                <w:color w:val="000000"/>
                <w:shd w:val="clear" w:color="auto" w:fill="FFFFFF"/>
              </w:rPr>
              <w:t>a konzultací s vyučujícím, obhajoba autorského řešení (prezentace, model, případně prototyp)</w:t>
            </w:r>
            <w:r>
              <w:rPr>
                <w:color w:val="000000"/>
                <w:shd w:val="clear" w:color="auto" w:fill="FFFFFF"/>
              </w:rPr>
              <w:t>. Z</w:t>
            </w:r>
            <w:r w:rsidRPr="003A26EB">
              <w:rPr>
                <w:color w:val="000000"/>
                <w:shd w:val="clear" w:color="auto" w:fill="FFFFFF"/>
              </w:rPr>
              <w:t>pracování zadaného úkolu na základě znalosti dané problematiky, obhajoba autorského řešení (prezentace, model, případně prototyp)</w:t>
            </w:r>
          </w:p>
        </w:tc>
      </w:tr>
      <w:tr w:rsidR="00B73AA1" w14:paraId="77D44629" w14:textId="77777777" w:rsidTr="00846907">
        <w:trPr>
          <w:trHeight w:val="215"/>
        </w:trPr>
        <w:tc>
          <w:tcPr>
            <w:tcW w:w="9855" w:type="dxa"/>
            <w:gridSpan w:val="8"/>
            <w:tcBorders>
              <w:top w:val="nil"/>
            </w:tcBorders>
          </w:tcPr>
          <w:p w14:paraId="6CB506D7" w14:textId="77777777" w:rsidR="00B73AA1" w:rsidRDefault="00B73AA1" w:rsidP="000E784D"/>
        </w:tc>
      </w:tr>
      <w:tr w:rsidR="00B73AA1" w14:paraId="7A0B3FCE" w14:textId="77777777" w:rsidTr="00B73AA1">
        <w:trPr>
          <w:trHeight w:val="197"/>
        </w:trPr>
        <w:tc>
          <w:tcPr>
            <w:tcW w:w="3086" w:type="dxa"/>
            <w:tcBorders>
              <w:top w:val="nil"/>
            </w:tcBorders>
            <w:shd w:val="clear" w:color="auto" w:fill="F7CAAC"/>
          </w:tcPr>
          <w:p w14:paraId="25948E01" w14:textId="77777777" w:rsidR="00B73AA1" w:rsidRDefault="00B73AA1" w:rsidP="000E784D">
            <w:pPr>
              <w:rPr>
                <w:b/>
              </w:rPr>
            </w:pPr>
            <w:r>
              <w:rPr>
                <w:b/>
              </w:rPr>
              <w:t>Garant předmětu</w:t>
            </w:r>
          </w:p>
        </w:tc>
        <w:tc>
          <w:tcPr>
            <w:tcW w:w="6769" w:type="dxa"/>
            <w:gridSpan w:val="7"/>
            <w:tcBorders>
              <w:top w:val="nil"/>
            </w:tcBorders>
          </w:tcPr>
          <w:p w14:paraId="4F18809F" w14:textId="04DA8DA4" w:rsidR="00B73AA1" w:rsidRDefault="00CE3FA4" w:rsidP="00D91C10">
            <w:pPr>
              <w:jc w:val="both"/>
            </w:pPr>
            <w:r>
              <w:t>d</w:t>
            </w:r>
            <w:r w:rsidR="00B73AA1">
              <w:t>oc. M.</w:t>
            </w:r>
            <w:r w:rsidR="00C74C1B">
              <w:t xml:space="preserve"> </w:t>
            </w:r>
            <w:r w:rsidR="00B73AA1">
              <w:t>A. Vladimír Kovařík</w:t>
            </w:r>
          </w:p>
        </w:tc>
      </w:tr>
      <w:tr w:rsidR="00B73AA1" w14:paraId="636670C0" w14:textId="77777777" w:rsidTr="00B73AA1">
        <w:trPr>
          <w:trHeight w:val="243"/>
        </w:trPr>
        <w:tc>
          <w:tcPr>
            <w:tcW w:w="3086" w:type="dxa"/>
            <w:tcBorders>
              <w:top w:val="nil"/>
            </w:tcBorders>
            <w:shd w:val="clear" w:color="auto" w:fill="F7CAAC"/>
          </w:tcPr>
          <w:p w14:paraId="1C9BBF32" w14:textId="77777777" w:rsidR="00B73AA1" w:rsidRDefault="00B73AA1" w:rsidP="000E784D">
            <w:pPr>
              <w:rPr>
                <w:b/>
              </w:rPr>
            </w:pPr>
            <w:r>
              <w:rPr>
                <w:b/>
              </w:rPr>
              <w:t>Zapojení garanta do výuky předmětu</w:t>
            </w:r>
          </w:p>
        </w:tc>
        <w:tc>
          <w:tcPr>
            <w:tcW w:w="6769" w:type="dxa"/>
            <w:gridSpan w:val="7"/>
            <w:tcBorders>
              <w:top w:val="nil"/>
            </w:tcBorders>
          </w:tcPr>
          <w:p w14:paraId="1E02904C" w14:textId="695F6905" w:rsidR="00B73AA1" w:rsidRDefault="00973F93" w:rsidP="00D91C10">
            <w:pPr>
              <w:jc w:val="both"/>
            </w:pPr>
            <w:r>
              <w:rPr>
                <w:lang w:eastAsia="en-US"/>
              </w:rPr>
              <w:t>10</w:t>
            </w:r>
            <w:r w:rsidRPr="00392E86">
              <w:rPr>
                <w:lang w:eastAsia="en-US"/>
              </w:rPr>
              <w:t>0</w:t>
            </w:r>
            <w:r>
              <w:rPr>
                <w:lang w:eastAsia="en-US"/>
              </w:rPr>
              <w:t xml:space="preserve"> </w:t>
            </w:r>
            <w:r w:rsidRPr="00392E86">
              <w:rPr>
                <w:lang w:eastAsia="en-US"/>
              </w:rPr>
              <w:t>%</w:t>
            </w:r>
          </w:p>
        </w:tc>
      </w:tr>
      <w:tr w:rsidR="00B73AA1" w14:paraId="704CD955" w14:textId="77777777" w:rsidTr="00B73AA1">
        <w:tc>
          <w:tcPr>
            <w:tcW w:w="3086" w:type="dxa"/>
            <w:shd w:val="clear" w:color="auto" w:fill="F7CAAC"/>
          </w:tcPr>
          <w:p w14:paraId="6C0057FB" w14:textId="77777777" w:rsidR="00B73AA1" w:rsidRDefault="00B73AA1" w:rsidP="00D91C10">
            <w:pPr>
              <w:jc w:val="both"/>
              <w:rPr>
                <w:b/>
              </w:rPr>
            </w:pPr>
            <w:r>
              <w:rPr>
                <w:b/>
              </w:rPr>
              <w:t>Vyučující</w:t>
            </w:r>
          </w:p>
        </w:tc>
        <w:tc>
          <w:tcPr>
            <w:tcW w:w="6769" w:type="dxa"/>
            <w:gridSpan w:val="7"/>
            <w:tcBorders>
              <w:bottom w:val="nil"/>
            </w:tcBorders>
          </w:tcPr>
          <w:p w14:paraId="643C170A" w14:textId="5B4B9C79" w:rsidR="00B73AA1" w:rsidRDefault="00CE3FA4" w:rsidP="00D91C10">
            <w:pPr>
              <w:jc w:val="both"/>
            </w:pPr>
            <w:r>
              <w:t>d</w:t>
            </w:r>
            <w:r w:rsidR="00817F51">
              <w:t>oc. M. A. Vladimír Kovařík</w:t>
            </w:r>
            <w:r w:rsidR="00444743">
              <w:t xml:space="preserve"> </w:t>
            </w:r>
            <w:r w:rsidR="00C7124B">
              <w:t>a kol. pedagogů</w:t>
            </w:r>
          </w:p>
        </w:tc>
      </w:tr>
      <w:tr w:rsidR="00B73AA1" w14:paraId="37162D77" w14:textId="77777777" w:rsidTr="00846907">
        <w:trPr>
          <w:trHeight w:val="160"/>
        </w:trPr>
        <w:tc>
          <w:tcPr>
            <w:tcW w:w="9855" w:type="dxa"/>
            <w:gridSpan w:val="8"/>
            <w:tcBorders>
              <w:top w:val="nil"/>
            </w:tcBorders>
          </w:tcPr>
          <w:p w14:paraId="15E6173D" w14:textId="77777777" w:rsidR="00B73AA1" w:rsidRDefault="00B73AA1" w:rsidP="00D91C10">
            <w:pPr>
              <w:jc w:val="both"/>
            </w:pPr>
          </w:p>
        </w:tc>
      </w:tr>
      <w:tr w:rsidR="00B73AA1" w14:paraId="3DF2F2CB" w14:textId="77777777" w:rsidTr="00B73AA1">
        <w:tc>
          <w:tcPr>
            <w:tcW w:w="3086" w:type="dxa"/>
            <w:shd w:val="clear" w:color="auto" w:fill="F7CAAC"/>
          </w:tcPr>
          <w:p w14:paraId="68DB11CF" w14:textId="77777777" w:rsidR="00B73AA1" w:rsidRPr="00693A75" w:rsidRDefault="00B73AA1" w:rsidP="00D91C10">
            <w:pPr>
              <w:jc w:val="both"/>
              <w:rPr>
                <w:b/>
              </w:rPr>
            </w:pPr>
            <w:r w:rsidRPr="00693A75">
              <w:rPr>
                <w:b/>
              </w:rPr>
              <w:t>Stručná anotace předmětu</w:t>
            </w:r>
          </w:p>
        </w:tc>
        <w:tc>
          <w:tcPr>
            <w:tcW w:w="6769" w:type="dxa"/>
            <w:gridSpan w:val="7"/>
            <w:tcBorders>
              <w:bottom w:val="nil"/>
            </w:tcBorders>
          </w:tcPr>
          <w:p w14:paraId="37471B66" w14:textId="77777777" w:rsidR="00B73AA1" w:rsidRDefault="00B73AA1" w:rsidP="00D91C10">
            <w:pPr>
              <w:jc w:val="both"/>
            </w:pPr>
          </w:p>
        </w:tc>
      </w:tr>
      <w:tr w:rsidR="00B73AA1" w14:paraId="69A90615" w14:textId="77777777" w:rsidTr="00466F8F">
        <w:trPr>
          <w:trHeight w:val="2946"/>
        </w:trPr>
        <w:tc>
          <w:tcPr>
            <w:tcW w:w="9855" w:type="dxa"/>
            <w:gridSpan w:val="8"/>
            <w:tcBorders>
              <w:top w:val="nil"/>
              <w:bottom w:val="single" w:sz="12" w:space="0" w:color="auto"/>
            </w:tcBorders>
          </w:tcPr>
          <w:p w14:paraId="2E84434D" w14:textId="15C1B6CE" w:rsidR="00846907" w:rsidRPr="00494E77" w:rsidRDefault="00B73AA1" w:rsidP="00466F8F">
            <w:pPr>
              <w:pStyle w:val="Bezmezer"/>
              <w:spacing w:after="120"/>
              <w:jc w:val="both"/>
              <w:rPr>
                <w:color w:val="000000"/>
                <w:shd w:val="clear" w:color="auto" w:fill="FFFFFF"/>
              </w:rPr>
            </w:pPr>
            <w:r w:rsidRPr="0070224B">
              <w:rPr>
                <w:color w:val="000000"/>
                <w:shd w:val="clear" w:color="auto" w:fill="FFFFFF"/>
              </w:rPr>
              <w:t>Cílem předmětu je získání dovedností a zkušeností potřebných pro tvorbu, prohlubování komplexních dovedností v dané specializaci</w:t>
            </w:r>
            <w:r>
              <w:rPr>
                <w:color w:val="000000"/>
                <w:shd w:val="clear" w:color="auto" w:fill="FFFFFF"/>
              </w:rPr>
              <w:t xml:space="preserve"> a ročníku</w:t>
            </w:r>
            <w:r w:rsidRPr="0070224B">
              <w:rPr>
                <w:color w:val="000000"/>
                <w:shd w:val="clear" w:color="auto" w:fill="FFFFFF"/>
              </w:rPr>
              <w:t>, trénink schopnosti reakce na nejrůznější zadání.</w:t>
            </w:r>
            <w:r>
              <w:rPr>
                <w:color w:val="000000"/>
                <w:shd w:val="clear" w:color="auto" w:fill="FFFFFF"/>
              </w:rPr>
              <w:t xml:space="preserve"> </w:t>
            </w:r>
            <w:r w:rsidRPr="00494E77">
              <w:rPr>
                <w:color w:val="000000"/>
                <w:shd w:val="clear" w:color="auto" w:fill="FFFFFF"/>
              </w:rPr>
              <w:t xml:space="preserve">Záměrem je naučit studenta přistupovat </w:t>
            </w:r>
            <w:r w:rsidR="00846907">
              <w:rPr>
                <w:color w:val="000000"/>
                <w:shd w:val="clear" w:color="auto" w:fill="FFFFFF"/>
              </w:rPr>
              <w:br/>
            </w:r>
            <w:r w:rsidRPr="00494E77">
              <w:rPr>
                <w:color w:val="000000"/>
                <w:shd w:val="clear" w:color="auto" w:fill="FFFFFF"/>
              </w:rPr>
              <w:t xml:space="preserve">k problematice tvorby jak z hlediska srozumitelnosti a dobré přehlednosti, tak z hlediska vysoce estetické kvality. </w:t>
            </w:r>
          </w:p>
          <w:p w14:paraId="48EE48A8" w14:textId="03ADCC5A" w:rsidR="00E42098" w:rsidRDefault="00B73AA1" w:rsidP="00D3581F">
            <w:pPr>
              <w:pStyle w:val="Bezmezer"/>
              <w:numPr>
                <w:ilvl w:val="0"/>
                <w:numId w:val="72"/>
              </w:numPr>
              <w:rPr>
                <w:color w:val="000000"/>
                <w:shd w:val="clear" w:color="auto" w:fill="FFFFFF"/>
              </w:rPr>
            </w:pPr>
            <w:r w:rsidRPr="00494E77">
              <w:rPr>
                <w:color w:val="000000"/>
                <w:shd w:val="clear" w:color="auto" w:fill="FFFFFF"/>
              </w:rPr>
              <w:t>Pochopení principů práce s</w:t>
            </w:r>
            <w:r w:rsidR="00E42098">
              <w:rPr>
                <w:color w:val="000000"/>
                <w:shd w:val="clear" w:color="auto" w:fill="FFFFFF"/>
              </w:rPr>
              <w:t> </w:t>
            </w:r>
            <w:r w:rsidRPr="00494E77">
              <w:rPr>
                <w:color w:val="000000"/>
                <w:shd w:val="clear" w:color="auto" w:fill="FFFFFF"/>
              </w:rPr>
              <w:t>informacemi</w:t>
            </w:r>
          </w:p>
          <w:p w14:paraId="6F0BEEBA" w14:textId="77777777" w:rsidR="00E42098" w:rsidRDefault="00B73AA1" w:rsidP="00D3581F">
            <w:pPr>
              <w:pStyle w:val="Bezmezer"/>
              <w:numPr>
                <w:ilvl w:val="0"/>
                <w:numId w:val="72"/>
              </w:numPr>
              <w:rPr>
                <w:color w:val="000000"/>
                <w:shd w:val="clear" w:color="auto" w:fill="FFFFFF"/>
              </w:rPr>
            </w:pPr>
            <w:r w:rsidRPr="00494E77">
              <w:rPr>
                <w:color w:val="000000"/>
                <w:shd w:val="clear" w:color="auto" w:fill="FFFFFF"/>
              </w:rPr>
              <w:t>Osvojení schopnosti analýzy a z ní vyplývající dobře navržené struktury, organizace obsahu sdělení</w:t>
            </w:r>
          </w:p>
          <w:p w14:paraId="0FAF32D7" w14:textId="77777777" w:rsidR="00E42098" w:rsidRDefault="00B73AA1" w:rsidP="00D3581F">
            <w:pPr>
              <w:pStyle w:val="Bezmezer"/>
              <w:numPr>
                <w:ilvl w:val="0"/>
                <w:numId w:val="72"/>
              </w:numPr>
              <w:rPr>
                <w:color w:val="000000"/>
                <w:shd w:val="clear" w:color="auto" w:fill="FFFFFF"/>
              </w:rPr>
            </w:pPr>
            <w:r w:rsidRPr="00494E77">
              <w:rPr>
                <w:color w:val="000000"/>
                <w:shd w:val="clear" w:color="auto" w:fill="FFFFFF"/>
              </w:rPr>
              <w:t>Vizualizace informací z hlediska jejich hierarchie, agregace, funkce, dynamiky, distribuce apod. s ohledem na potřeby uživatele, prostředí a použitou technologii</w:t>
            </w:r>
          </w:p>
          <w:p w14:paraId="057BFD16" w14:textId="6DFB3BA1" w:rsidR="004C0BDE" w:rsidRPr="00466F8F" w:rsidRDefault="00B73AA1" w:rsidP="00466F8F">
            <w:pPr>
              <w:pStyle w:val="Bezmezer"/>
              <w:numPr>
                <w:ilvl w:val="0"/>
                <w:numId w:val="72"/>
              </w:numPr>
              <w:spacing w:after="120"/>
              <w:ind w:left="714" w:hanging="357"/>
              <w:rPr>
                <w:color w:val="000000"/>
                <w:shd w:val="clear" w:color="auto" w:fill="FFFFFF"/>
              </w:rPr>
            </w:pPr>
            <w:r w:rsidRPr="00494E77">
              <w:rPr>
                <w:color w:val="000000"/>
                <w:shd w:val="clear" w:color="auto" w:fill="FFFFFF"/>
              </w:rPr>
              <w:t>Kombinace reálných úkolů (kde je kladen důraz na realizovatelnost řešení), úkolů akademických (kde nemusí být realizovatelnost řešení zcela podmínkou) a experimentálních či vizionářských zadání (důraz je kladen na myšlenku a její prezentaci, ne realizovatelnost)</w:t>
            </w:r>
          </w:p>
          <w:p w14:paraId="1C399F82" w14:textId="0E5DEF3B" w:rsidR="004C0BDE" w:rsidRPr="00693A75" w:rsidRDefault="004C0BDE" w:rsidP="00846907">
            <w:pPr>
              <w:pStyle w:val="Bezmezer"/>
              <w:jc w:val="both"/>
            </w:pPr>
            <w:r>
              <w:rPr>
                <w:color w:val="000000"/>
                <w:shd w:val="clear" w:color="auto" w:fill="FFFFFF"/>
              </w:rPr>
              <w:t xml:space="preserve">Student </w:t>
            </w:r>
            <w:r w:rsidR="00506C61">
              <w:rPr>
                <w:color w:val="000000"/>
                <w:shd w:val="clear" w:color="auto" w:fill="FFFFFF"/>
              </w:rPr>
              <w:t>získá schopnost</w:t>
            </w:r>
            <w:r>
              <w:rPr>
                <w:color w:val="000000"/>
                <w:shd w:val="clear" w:color="auto" w:fill="FFFFFF"/>
              </w:rPr>
              <w:t xml:space="preserve"> </w:t>
            </w:r>
            <w:r w:rsidR="00506C61" w:rsidRPr="00494E77">
              <w:rPr>
                <w:color w:val="000000"/>
                <w:shd w:val="clear" w:color="auto" w:fill="FFFFFF"/>
              </w:rPr>
              <w:t>samostatné</w:t>
            </w:r>
            <w:r w:rsidR="00EC7E38">
              <w:rPr>
                <w:color w:val="000000"/>
                <w:shd w:val="clear" w:color="auto" w:fill="FFFFFF"/>
              </w:rPr>
              <w:t>ho</w:t>
            </w:r>
            <w:r w:rsidR="00506C61" w:rsidRPr="00494E77">
              <w:rPr>
                <w:color w:val="000000"/>
                <w:shd w:val="clear" w:color="auto" w:fill="FFFFFF"/>
              </w:rPr>
              <w:t>, kritické</w:t>
            </w:r>
            <w:r w:rsidR="00EC7E38">
              <w:rPr>
                <w:color w:val="000000"/>
                <w:shd w:val="clear" w:color="auto" w:fill="FFFFFF"/>
              </w:rPr>
              <w:t>ho</w:t>
            </w:r>
            <w:r w:rsidR="00506C61" w:rsidRPr="00494E77">
              <w:rPr>
                <w:color w:val="000000"/>
                <w:shd w:val="clear" w:color="auto" w:fill="FFFFFF"/>
              </w:rPr>
              <w:t xml:space="preserve"> způsobu myšlení, upozorňuje na chyby a nabízí principy vedoucí </w:t>
            </w:r>
            <w:r w:rsidR="00846907">
              <w:rPr>
                <w:color w:val="000000"/>
                <w:shd w:val="clear" w:color="auto" w:fill="FFFFFF"/>
              </w:rPr>
              <w:br/>
            </w:r>
            <w:r w:rsidR="00506C61" w:rsidRPr="00494E77">
              <w:rPr>
                <w:color w:val="000000"/>
                <w:shd w:val="clear" w:color="auto" w:fill="FFFFFF"/>
              </w:rPr>
              <w:t>k možným řešení.</w:t>
            </w:r>
          </w:p>
        </w:tc>
      </w:tr>
      <w:tr w:rsidR="00B73AA1" w14:paraId="0BBFCB46" w14:textId="77777777" w:rsidTr="00B73AA1">
        <w:trPr>
          <w:trHeight w:val="265"/>
        </w:trPr>
        <w:tc>
          <w:tcPr>
            <w:tcW w:w="3653" w:type="dxa"/>
            <w:gridSpan w:val="2"/>
            <w:tcBorders>
              <w:top w:val="nil"/>
            </w:tcBorders>
            <w:shd w:val="clear" w:color="auto" w:fill="F7CAAC"/>
          </w:tcPr>
          <w:p w14:paraId="145B34E4" w14:textId="77777777" w:rsidR="00B73AA1" w:rsidRDefault="00B73AA1" w:rsidP="00D91C10">
            <w:pPr>
              <w:jc w:val="both"/>
            </w:pPr>
            <w:r>
              <w:rPr>
                <w:b/>
              </w:rPr>
              <w:t>Studijní literatura a studijní pomůcky</w:t>
            </w:r>
          </w:p>
        </w:tc>
        <w:tc>
          <w:tcPr>
            <w:tcW w:w="6202" w:type="dxa"/>
            <w:gridSpan w:val="6"/>
            <w:tcBorders>
              <w:top w:val="nil"/>
              <w:bottom w:val="nil"/>
            </w:tcBorders>
          </w:tcPr>
          <w:p w14:paraId="0A08B977" w14:textId="77777777" w:rsidR="00B73AA1" w:rsidRDefault="00B73AA1" w:rsidP="00D91C10">
            <w:pPr>
              <w:jc w:val="both"/>
            </w:pPr>
          </w:p>
        </w:tc>
      </w:tr>
      <w:tr w:rsidR="00B73AA1" w14:paraId="0A450CD7" w14:textId="77777777" w:rsidTr="00BE2B1D">
        <w:trPr>
          <w:trHeight w:val="274"/>
        </w:trPr>
        <w:tc>
          <w:tcPr>
            <w:tcW w:w="9855" w:type="dxa"/>
            <w:gridSpan w:val="8"/>
            <w:tcBorders>
              <w:top w:val="nil"/>
            </w:tcBorders>
          </w:tcPr>
          <w:p w14:paraId="2942FF33" w14:textId="77777777" w:rsidR="00B73AA1" w:rsidRDefault="00B73AA1" w:rsidP="00D91C10">
            <w:pPr>
              <w:jc w:val="both"/>
            </w:pPr>
            <w:r>
              <w:t>Individuální dle zaměření práce</w:t>
            </w:r>
          </w:p>
        </w:tc>
      </w:tr>
    </w:tbl>
    <w:p w14:paraId="7FE75740" w14:textId="77777777" w:rsidR="00B73AA1" w:rsidRDefault="00B73AA1"/>
    <w:p w14:paraId="7EC01EF6" w14:textId="77777777" w:rsidR="00B73AA1" w:rsidRDefault="00B73AA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73AA1" w14:paraId="1DCA7702" w14:textId="77777777" w:rsidTr="00B73AA1">
        <w:tc>
          <w:tcPr>
            <w:tcW w:w="9855" w:type="dxa"/>
            <w:gridSpan w:val="8"/>
            <w:tcBorders>
              <w:bottom w:val="double" w:sz="4" w:space="0" w:color="auto"/>
            </w:tcBorders>
            <w:shd w:val="clear" w:color="auto" w:fill="BDD6EE"/>
          </w:tcPr>
          <w:p w14:paraId="627E2E7E" w14:textId="5D8CD479" w:rsidR="00B73AA1" w:rsidRDefault="00B73AA1" w:rsidP="00D91C10">
            <w:pPr>
              <w:jc w:val="both"/>
              <w:rPr>
                <w:b/>
                <w:sz w:val="28"/>
              </w:rPr>
            </w:pPr>
            <w:r>
              <w:lastRenderedPageBreak/>
              <w:br w:type="page"/>
            </w:r>
            <w:r>
              <w:rPr>
                <w:b/>
                <w:sz w:val="28"/>
              </w:rPr>
              <w:t>B-III – Charakteristika studijního předmětu</w:t>
            </w:r>
          </w:p>
        </w:tc>
      </w:tr>
      <w:tr w:rsidR="00B73AA1" w14:paraId="01C1AA58" w14:textId="77777777" w:rsidTr="00B73AA1">
        <w:tc>
          <w:tcPr>
            <w:tcW w:w="3086" w:type="dxa"/>
            <w:tcBorders>
              <w:top w:val="double" w:sz="4" w:space="0" w:color="auto"/>
            </w:tcBorders>
            <w:shd w:val="clear" w:color="auto" w:fill="F7CAAC"/>
          </w:tcPr>
          <w:p w14:paraId="7B445C64" w14:textId="77777777" w:rsidR="00B73AA1" w:rsidRDefault="00B73AA1" w:rsidP="00D91C10">
            <w:pPr>
              <w:jc w:val="both"/>
              <w:rPr>
                <w:b/>
              </w:rPr>
            </w:pPr>
            <w:r>
              <w:rPr>
                <w:b/>
              </w:rPr>
              <w:t>Název studijního předmětu</w:t>
            </w:r>
          </w:p>
        </w:tc>
        <w:tc>
          <w:tcPr>
            <w:tcW w:w="6769" w:type="dxa"/>
            <w:gridSpan w:val="7"/>
            <w:tcBorders>
              <w:top w:val="double" w:sz="4" w:space="0" w:color="auto"/>
            </w:tcBorders>
          </w:tcPr>
          <w:p w14:paraId="08997246" w14:textId="77777777" w:rsidR="00B73AA1" w:rsidRDefault="00B73AA1" w:rsidP="00D91C10">
            <w:pPr>
              <w:jc w:val="both"/>
            </w:pPr>
            <w:r>
              <w:t>Klauzurní práce 8</w:t>
            </w:r>
          </w:p>
        </w:tc>
      </w:tr>
      <w:tr w:rsidR="00B73AA1" w14:paraId="5DC870D1" w14:textId="77777777" w:rsidTr="00B73AA1">
        <w:tc>
          <w:tcPr>
            <w:tcW w:w="3086" w:type="dxa"/>
            <w:shd w:val="clear" w:color="auto" w:fill="F7CAAC"/>
          </w:tcPr>
          <w:p w14:paraId="7DB0AD4F" w14:textId="77777777" w:rsidR="00B73AA1" w:rsidRDefault="00B73AA1" w:rsidP="000E784D">
            <w:pPr>
              <w:rPr>
                <w:b/>
              </w:rPr>
            </w:pPr>
            <w:r>
              <w:rPr>
                <w:b/>
              </w:rPr>
              <w:t>Typ předmětu</w:t>
            </w:r>
          </w:p>
        </w:tc>
        <w:tc>
          <w:tcPr>
            <w:tcW w:w="3406" w:type="dxa"/>
            <w:gridSpan w:val="4"/>
          </w:tcPr>
          <w:p w14:paraId="7DF5AA81" w14:textId="6DE3705F" w:rsidR="00B73AA1" w:rsidRDefault="000E784D" w:rsidP="00D91C10">
            <w:pPr>
              <w:jc w:val="both"/>
            </w:pPr>
            <w:r>
              <w:t>p</w:t>
            </w:r>
            <w:r w:rsidR="00B73AA1">
              <w:t>ovinný</w:t>
            </w:r>
          </w:p>
        </w:tc>
        <w:tc>
          <w:tcPr>
            <w:tcW w:w="2695" w:type="dxa"/>
            <w:gridSpan w:val="2"/>
            <w:shd w:val="clear" w:color="auto" w:fill="F7CAAC"/>
          </w:tcPr>
          <w:p w14:paraId="549B22E7" w14:textId="77777777" w:rsidR="00B73AA1" w:rsidRDefault="00B73AA1" w:rsidP="00D91C10">
            <w:pPr>
              <w:jc w:val="both"/>
            </w:pPr>
            <w:r>
              <w:rPr>
                <w:b/>
              </w:rPr>
              <w:t>doporučený ročník / semestr</w:t>
            </w:r>
          </w:p>
        </w:tc>
        <w:tc>
          <w:tcPr>
            <w:tcW w:w="668" w:type="dxa"/>
          </w:tcPr>
          <w:p w14:paraId="5E96E47D" w14:textId="77777777" w:rsidR="00B73AA1" w:rsidRDefault="00B73AA1" w:rsidP="00D91C10">
            <w:pPr>
              <w:jc w:val="both"/>
            </w:pPr>
            <w:r>
              <w:t>1/LS</w:t>
            </w:r>
          </w:p>
        </w:tc>
      </w:tr>
      <w:tr w:rsidR="00B73AA1" w14:paraId="6E4C77A0" w14:textId="77777777" w:rsidTr="00B73AA1">
        <w:tc>
          <w:tcPr>
            <w:tcW w:w="3086" w:type="dxa"/>
            <w:shd w:val="clear" w:color="auto" w:fill="F7CAAC"/>
          </w:tcPr>
          <w:p w14:paraId="6D9CE0DC" w14:textId="77777777" w:rsidR="00B73AA1" w:rsidRDefault="00B73AA1" w:rsidP="000E784D">
            <w:pPr>
              <w:rPr>
                <w:b/>
              </w:rPr>
            </w:pPr>
            <w:r>
              <w:rPr>
                <w:b/>
              </w:rPr>
              <w:t>Rozsah studijního předmětu</w:t>
            </w:r>
          </w:p>
        </w:tc>
        <w:tc>
          <w:tcPr>
            <w:tcW w:w="1701" w:type="dxa"/>
            <w:gridSpan w:val="2"/>
          </w:tcPr>
          <w:p w14:paraId="366B3715" w14:textId="0E5A93A6" w:rsidR="00B73AA1" w:rsidRDefault="00B73AA1" w:rsidP="00D91C10">
            <w:pPr>
              <w:jc w:val="both"/>
            </w:pPr>
            <w:r>
              <w:t>13</w:t>
            </w:r>
            <w:r w:rsidR="00BC3F5F">
              <w:t xml:space="preserve"> </w:t>
            </w:r>
            <w:r w:rsidR="00EF54FC">
              <w:t>c</w:t>
            </w:r>
          </w:p>
        </w:tc>
        <w:tc>
          <w:tcPr>
            <w:tcW w:w="889" w:type="dxa"/>
            <w:shd w:val="clear" w:color="auto" w:fill="F7CAAC"/>
          </w:tcPr>
          <w:p w14:paraId="4A2CEE7B" w14:textId="77777777" w:rsidR="00B73AA1" w:rsidRDefault="00B73AA1" w:rsidP="00D91C10">
            <w:pPr>
              <w:jc w:val="both"/>
              <w:rPr>
                <w:b/>
              </w:rPr>
            </w:pPr>
            <w:r>
              <w:rPr>
                <w:b/>
              </w:rPr>
              <w:t xml:space="preserve">hod. </w:t>
            </w:r>
          </w:p>
        </w:tc>
        <w:tc>
          <w:tcPr>
            <w:tcW w:w="816" w:type="dxa"/>
          </w:tcPr>
          <w:p w14:paraId="38C5B3F5" w14:textId="1AB6D8F5" w:rsidR="00B73AA1" w:rsidRDefault="00B73AA1" w:rsidP="00D91C10">
            <w:pPr>
              <w:jc w:val="both"/>
            </w:pPr>
            <w:r>
              <w:t>1</w:t>
            </w:r>
            <w:r w:rsidR="00EF54FC">
              <w:t>3</w:t>
            </w:r>
          </w:p>
        </w:tc>
        <w:tc>
          <w:tcPr>
            <w:tcW w:w="2156" w:type="dxa"/>
            <w:shd w:val="clear" w:color="auto" w:fill="F7CAAC"/>
          </w:tcPr>
          <w:p w14:paraId="13959E97" w14:textId="77777777" w:rsidR="00B73AA1" w:rsidRDefault="00B73AA1" w:rsidP="00D91C10">
            <w:pPr>
              <w:jc w:val="both"/>
              <w:rPr>
                <w:b/>
              </w:rPr>
            </w:pPr>
            <w:r>
              <w:rPr>
                <w:b/>
              </w:rPr>
              <w:t>kreditů</w:t>
            </w:r>
          </w:p>
        </w:tc>
        <w:tc>
          <w:tcPr>
            <w:tcW w:w="1207" w:type="dxa"/>
            <w:gridSpan w:val="2"/>
          </w:tcPr>
          <w:p w14:paraId="6DF1BF80" w14:textId="44A05EDF" w:rsidR="00B73AA1" w:rsidRDefault="003A0828" w:rsidP="00D91C10">
            <w:pPr>
              <w:jc w:val="both"/>
            </w:pPr>
            <w:r>
              <w:t>5</w:t>
            </w:r>
          </w:p>
        </w:tc>
      </w:tr>
      <w:tr w:rsidR="00B73AA1" w14:paraId="4968F750" w14:textId="77777777" w:rsidTr="00B73AA1">
        <w:tc>
          <w:tcPr>
            <w:tcW w:w="3086" w:type="dxa"/>
            <w:shd w:val="clear" w:color="auto" w:fill="F7CAAC"/>
          </w:tcPr>
          <w:p w14:paraId="06962526" w14:textId="77777777" w:rsidR="00B73AA1" w:rsidRDefault="00B73AA1" w:rsidP="000E784D">
            <w:pPr>
              <w:rPr>
                <w:b/>
                <w:sz w:val="22"/>
              </w:rPr>
            </w:pPr>
            <w:r>
              <w:rPr>
                <w:b/>
              </w:rPr>
              <w:t>Prerekvizity, korekvizity, ekvivalence</w:t>
            </w:r>
          </w:p>
        </w:tc>
        <w:tc>
          <w:tcPr>
            <w:tcW w:w="6769" w:type="dxa"/>
            <w:gridSpan w:val="7"/>
          </w:tcPr>
          <w:p w14:paraId="491BC532" w14:textId="77777777" w:rsidR="00B73AA1" w:rsidRDefault="00B73AA1" w:rsidP="00D91C10">
            <w:pPr>
              <w:jc w:val="both"/>
            </w:pPr>
          </w:p>
        </w:tc>
      </w:tr>
      <w:tr w:rsidR="00B73AA1" w14:paraId="02925211" w14:textId="77777777" w:rsidTr="00B73AA1">
        <w:tc>
          <w:tcPr>
            <w:tcW w:w="3086" w:type="dxa"/>
            <w:shd w:val="clear" w:color="auto" w:fill="F7CAAC"/>
          </w:tcPr>
          <w:p w14:paraId="5AE4A455" w14:textId="77777777" w:rsidR="00B73AA1" w:rsidRDefault="00B73AA1" w:rsidP="000E784D">
            <w:pPr>
              <w:rPr>
                <w:b/>
              </w:rPr>
            </w:pPr>
            <w:r>
              <w:rPr>
                <w:b/>
              </w:rPr>
              <w:t>Způsob ověření studijních výsledků</w:t>
            </w:r>
          </w:p>
        </w:tc>
        <w:tc>
          <w:tcPr>
            <w:tcW w:w="3406" w:type="dxa"/>
            <w:gridSpan w:val="4"/>
          </w:tcPr>
          <w:p w14:paraId="10813CC7" w14:textId="79543ABA" w:rsidR="00B73AA1" w:rsidRDefault="000E784D" w:rsidP="00D91C10">
            <w:pPr>
              <w:jc w:val="both"/>
            </w:pPr>
            <w:r>
              <w:t>k</w:t>
            </w:r>
            <w:r w:rsidR="003A0828">
              <w:t xml:space="preserve">lauzurní </w:t>
            </w:r>
            <w:r w:rsidR="00B73AA1">
              <w:t>zkouška</w:t>
            </w:r>
          </w:p>
        </w:tc>
        <w:tc>
          <w:tcPr>
            <w:tcW w:w="2156" w:type="dxa"/>
            <w:shd w:val="clear" w:color="auto" w:fill="F7CAAC"/>
          </w:tcPr>
          <w:p w14:paraId="49056759" w14:textId="77777777" w:rsidR="00B73AA1" w:rsidRDefault="00B73AA1" w:rsidP="00D91C10">
            <w:pPr>
              <w:jc w:val="both"/>
              <w:rPr>
                <w:b/>
              </w:rPr>
            </w:pPr>
            <w:r>
              <w:rPr>
                <w:b/>
              </w:rPr>
              <w:t>Forma výuky</w:t>
            </w:r>
          </w:p>
        </w:tc>
        <w:tc>
          <w:tcPr>
            <w:tcW w:w="1207" w:type="dxa"/>
            <w:gridSpan w:val="2"/>
          </w:tcPr>
          <w:p w14:paraId="6F5A9EFD" w14:textId="77777777" w:rsidR="00B73AA1" w:rsidRDefault="00B73AA1" w:rsidP="00D91C10">
            <w:pPr>
              <w:jc w:val="both"/>
            </w:pPr>
            <w:r>
              <w:t>cvičení</w:t>
            </w:r>
          </w:p>
        </w:tc>
      </w:tr>
      <w:tr w:rsidR="00B73AA1" w14:paraId="15380978" w14:textId="77777777" w:rsidTr="00B73AA1">
        <w:tc>
          <w:tcPr>
            <w:tcW w:w="3086" w:type="dxa"/>
            <w:shd w:val="clear" w:color="auto" w:fill="F7CAAC"/>
          </w:tcPr>
          <w:p w14:paraId="4262F6EB" w14:textId="77777777" w:rsidR="00B73AA1" w:rsidRDefault="00B73AA1" w:rsidP="000E784D">
            <w:pPr>
              <w:rPr>
                <w:b/>
              </w:rPr>
            </w:pPr>
            <w:r>
              <w:rPr>
                <w:b/>
              </w:rPr>
              <w:t>Forma způsobu ověření studijních výsledků a další požadavky na studenta</w:t>
            </w:r>
          </w:p>
        </w:tc>
        <w:tc>
          <w:tcPr>
            <w:tcW w:w="6769" w:type="dxa"/>
            <w:gridSpan w:val="7"/>
            <w:tcBorders>
              <w:bottom w:val="nil"/>
            </w:tcBorders>
          </w:tcPr>
          <w:p w14:paraId="69A77DAC" w14:textId="77777777" w:rsidR="00B73AA1" w:rsidRDefault="00B73AA1" w:rsidP="00D91C10">
            <w:pPr>
              <w:jc w:val="both"/>
              <w:rPr>
                <w:color w:val="000000"/>
                <w:shd w:val="clear" w:color="auto" w:fill="FFFFFF"/>
              </w:rPr>
            </w:pPr>
            <w:r w:rsidRPr="003A26EB">
              <w:rPr>
                <w:color w:val="000000"/>
                <w:shd w:val="clear" w:color="auto" w:fill="FFFFFF"/>
              </w:rPr>
              <w:t xml:space="preserve">Aktivní účast na výuce – minimálně 80%. </w:t>
            </w:r>
          </w:p>
          <w:p w14:paraId="598D1A55" w14:textId="5DB0D27D" w:rsidR="00B73AA1" w:rsidRDefault="00B73AA1" w:rsidP="00D91C10">
            <w:pPr>
              <w:jc w:val="both"/>
            </w:pPr>
            <w:r>
              <w:rPr>
                <w:color w:val="000000"/>
                <w:shd w:val="clear" w:color="auto" w:fill="FFFFFF"/>
              </w:rPr>
              <w:t>S</w:t>
            </w:r>
            <w:r w:rsidRPr="003A26EB">
              <w:rPr>
                <w:color w:val="000000"/>
                <w:shd w:val="clear" w:color="auto" w:fill="FFFFFF"/>
              </w:rPr>
              <w:t xml:space="preserve">amostatné zpracování zadaných úkolů na základě studia dané problematiky </w:t>
            </w:r>
            <w:r w:rsidR="00BE2B1D">
              <w:rPr>
                <w:color w:val="000000"/>
                <w:shd w:val="clear" w:color="auto" w:fill="FFFFFF"/>
              </w:rPr>
              <w:br/>
            </w:r>
            <w:r w:rsidRPr="003A26EB">
              <w:rPr>
                <w:color w:val="000000"/>
                <w:shd w:val="clear" w:color="auto" w:fill="FFFFFF"/>
              </w:rPr>
              <w:t>a konzultací s vyučujícím, obhajoba autorského řešení (prezentace, model, případně prototyp)</w:t>
            </w:r>
            <w:r>
              <w:rPr>
                <w:color w:val="000000"/>
                <w:shd w:val="clear" w:color="auto" w:fill="FFFFFF"/>
              </w:rPr>
              <w:t>. Z</w:t>
            </w:r>
            <w:r w:rsidRPr="003A26EB">
              <w:rPr>
                <w:color w:val="000000"/>
                <w:shd w:val="clear" w:color="auto" w:fill="FFFFFF"/>
              </w:rPr>
              <w:t>pracování zadaného úkolu na základě znalosti dané problematiky, obhajoba autorského řešení (prezentace, model, případně prototyp)</w:t>
            </w:r>
          </w:p>
        </w:tc>
      </w:tr>
      <w:tr w:rsidR="00B73AA1" w14:paraId="454B6040" w14:textId="77777777" w:rsidTr="00846907">
        <w:trPr>
          <w:trHeight w:val="95"/>
        </w:trPr>
        <w:tc>
          <w:tcPr>
            <w:tcW w:w="9855" w:type="dxa"/>
            <w:gridSpan w:val="8"/>
            <w:tcBorders>
              <w:top w:val="nil"/>
            </w:tcBorders>
          </w:tcPr>
          <w:p w14:paraId="21D00B39" w14:textId="77777777" w:rsidR="00B73AA1" w:rsidRDefault="00B73AA1" w:rsidP="000E784D"/>
        </w:tc>
      </w:tr>
      <w:tr w:rsidR="00B73AA1" w14:paraId="21B1C47D" w14:textId="77777777" w:rsidTr="00B73AA1">
        <w:trPr>
          <w:trHeight w:val="197"/>
        </w:trPr>
        <w:tc>
          <w:tcPr>
            <w:tcW w:w="3086" w:type="dxa"/>
            <w:tcBorders>
              <w:top w:val="nil"/>
            </w:tcBorders>
            <w:shd w:val="clear" w:color="auto" w:fill="F7CAAC"/>
          </w:tcPr>
          <w:p w14:paraId="77B84938" w14:textId="77777777" w:rsidR="00B73AA1" w:rsidRDefault="00B73AA1" w:rsidP="000E784D">
            <w:pPr>
              <w:rPr>
                <w:b/>
              </w:rPr>
            </w:pPr>
            <w:r>
              <w:rPr>
                <w:b/>
              </w:rPr>
              <w:t>Garant předmětu</w:t>
            </w:r>
          </w:p>
        </w:tc>
        <w:tc>
          <w:tcPr>
            <w:tcW w:w="6769" w:type="dxa"/>
            <w:gridSpan w:val="7"/>
            <w:tcBorders>
              <w:top w:val="nil"/>
            </w:tcBorders>
          </w:tcPr>
          <w:p w14:paraId="73DDDE9B" w14:textId="405CCE5B" w:rsidR="00B73AA1" w:rsidRDefault="00CE3FA4" w:rsidP="00D91C10">
            <w:pPr>
              <w:jc w:val="both"/>
            </w:pPr>
            <w:r>
              <w:t>d</w:t>
            </w:r>
            <w:r w:rsidR="00B73AA1">
              <w:t>oc. M.</w:t>
            </w:r>
            <w:r w:rsidR="00C74C1B">
              <w:t xml:space="preserve"> </w:t>
            </w:r>
            <w:r w:rsidR="00B73AA1">
              <w:t>A. Vladimír Kovařík</w:t>
            </w:r>
          </w:p>
        </w:tc>
      </w:tr>
      <w:tr w:rsidR="00B73AA1" w14:paraId="42CF3437" w14:textId="77777777" w:rsidTr="00B73AA1">
        <w:trPr>
          <w:trHeight w:val="243"/>
        </w:trPr>
        <w:tc>
          <w:tcPr>
            <w:tcW w:w="3086" w:type="dxa"/>
            <w:tcBorders>
              <w:top w:val="nil"/>
            </w:tcBorders>
            <w:shd w:val="clear" w:color="auto" w:fill="F7CAAC"/>
          </w:tcPr>
          <w:p w14:paraId="3BCBC3B4" w14:textId="77777777" w:rsidR="00B73AA1" w:rsidRDefault="00B73AA1" w:rsidP="000E784D">
            <w:pPr>
              <w:rPr>
                <w:b/>
              </w:rPr>
            </w:pPr>
            <w:r>
              <w:rPr>
                <w:b/>
              </w:rPr>
              <w:t>Zapojení garanta do výuky předmětu</w:t>
            </w:r>
          </w:p>
        </w:tc>
        <w:tc>
          <w:tcPr>
            <w:tcW w:w="6769" w:type="dxa"/>
            <w:gridSpan w:val="7"/>
            <w:tcBorders>
              <w:top w:val="nil"/>
            </w:tcBorders>
          </w:tcPr>
          <w:p w14:paraId="131FB77F" w14:textId="352BB8DB" w:rsidR="00B73AA1" w:rsidRDefault="00E21571" w:rsidP="00D91C10">
            <w:pPr>
              <w:jc w:val="both"/>
            </w:pPr>
            <w:r>
              <w:rPr>
                <w:lang w:eastAsia="en-US"/>
              </w:rPr>
              <w:t>10</w:t>
            </w:r>
            <w:r w:rsidRPr="00392E86">
              <w:rPr>
                <w:lang w:eastAsia="en-US"/>
              </w:rPr>
              <w:t>0</w:t>
            </w:r>
            <w:r>
              <w:rPr>
                <w:lang w:eastAsia="en-US"/>
              </w:rPr>
              <w:t xml:space="preserve"> </w:t>
            </w:r>
            <w:r w:rsidRPr="00392E86">
              <w:rPr>
                <w:lang w:eastAsia="en-US"/>
              </w:rPr>
              <w:t>%</w:t>
            </w:r>
          </w:p>
        </w:tc>
      </w:tr>
      <w:tr w:rsidR="00B73AA1" w14:paraId="7CC0EE2D" w14:textId="77777777" w:rsidTr="00B73AA1">
        <w:tc>
          <w:tcPr>
            <w:tcW w:w="3086" w:type="dxa"/>
            <w:shd w:val="clear" w:color="auto" w:fill="F7CAAC"/>
          </w:tcPr>
          <w:p w14:paraId="2212FAD9" w14:textId="77777777" w:rsidR="00B73AA1" w:rsidRDefault="00B73AA1" w:rsidP="00D91C10">
            <w:pPr>
              <w:jc w:val="both"/>
              <w:rPr>
                <w:b/>
              </w:rPr>
            </w:pPr>
            <w:r>
              <w:rPr>
                <w:b/>
              </w:rPr>
              <w:t>Vyučující</w:t>
            </w:r>
          </w:p>
        </w:tc>
        <w:tc>
          <w:tcPr>
            <w:tcW w:w="6769" w:type="dxa"/>
            <w:gridSpan w:val="7"/>
            <w:tcBorders>
              <w:bottom w:val="nil"/>
            </w:tcBorders>
          </w:tcPr>
          <w:p w14:paraId="4D2E1AA4" w14:textId="7F2E218B" w:rsidR="00B73AA1" w:rsidRDefault="00CE3FA4" w:rsidP="00D91C10">
            <w:pPr>
              <w:jc w:val="both"/>
            </w:pPr>
            <w:r>
              <w:t>doc. M. A. Vladimír Kovařík a kol. pedagogů</w:t>
            </w:r>
          </w:p>
        </w:tc>
      </w:tr>
      <w:tr w:rsidR="00B73AA1" w14:paraId="276AC882" w14:textId="77777777" w:rsidTr="00846907">
        <w:trPr>
          <w:trHeight w:val="95"/>
        </w:trPr>
        <w:tc>
          <w:tcPr>
            <w:tcW w:w="9855" w:type="dxa"/>
            <w:gridSpan w:val="8"/>
            <w:tcBorders>
              <w:top w:val="nil"/>
            </w:tcBorders>
          </w:tcPr>
          <w:p w14:paraId="523A736C" w14:textId="18DBAD5B" w:rsidR="00B73AA1" w:rsidRDefault="00B73AA1" w:rsidP="00D91C10">
            <w:pPr>
              <w:jc w:val="both"/>
            </w:pPr>
          </w:p>
        </w:tc>
      </w:tr>
      <w:tr w:rsidR="00B73AA1" w14:paraId="245F7F7E" w14:textId="77777777" w:rsidTr="00B73AA1">
        <w:tc>
          <w:tcPr>
            <w:tcW w:w="3086" w:type="dxa"/>
            <w:shd w:val="clear" w:color="auto" w:fill="F7CAAC"/>
          </w:tcPr>
          <w:p w14:paraId="469AE7A3" w14:textId="77777777" w:rsidR="00B73AA1" w:rsidRPr="00693A75" w:rsidRDefault="00B73AA1" w:rsidP="00D91C10">
            <w:pPr>
              <w:jc w:val="both"/>
              <w:rPr>
                <w:b/>
              </w:rPr>
            </w:pPr>
            <w:r w:rsidRPr="00693A75">
              <w:rPr>
                <w:b/>
              </w:rPr>
              <w:t>Stručná anotace předmětu</w:t>
            </w:r>
          </w:p>
        </w:tc>
        <w:tc>
          <w:tcPr>
            <w:tcW w:w="6769" w:type="dxa"/>
            <w:gridSpan w:val="7"/>
            <w:tcBorders>
              <w:bottom w:val="nil"/>
            </w:tcBorders>
          </w:tcPr>
          <w:p w14:paraId="3FB52BD6" w14:textId="77777777" w:rsidR="00B73AA1" w:rsidRDefault="00B73AA1" w:rsidP="00D91C10">
            <w:pPr>
              <w:jc w:val="both"/>
            </w:pPr>
          </w:p>
        </w:tc>
      </w:tr>
      <w:tr w:rsidR="00B73AA1" w14:paraId="033CC2AE" w14:textId="77777777" w:rsidTr="00466F8F">
        <w:trPr>
          <w:trHeight w:val="2946"/>
        </w:trPr>
        <w:tc>
          <w:tcPr>
            <w:tcW w:w="9855" w:type="dxa"/>
            <w:gridSpan w:val="8"/>
            <w:tcBorders>
              <w:top w:val="nil"/>
              <w:bottom w:val="single" w:sz="12" w:space="0" w:color="auto"/>
            </w:tcBorders>
          </w:tcPr>
          <w:p w14:paraId="1650C9B7" w14:textId="2D847410" w:rsidR="00846907" w:rsidRPr="00494E77" w:rsidRDefault="00E42098" w:rsidP="00466F8F">
            <w:pPr>
              <w:pStyle w:val="Bezmezer"/>
              <w:spacing w:after="120"/>
              <w:jc w:val="both"/>
              <w:rPr>
                <w:color w:val="000000"/>
                <w:shd w:val="clear" w:color="auto" w:fill="FFFFFF"/>
              </w:rPr>
            </w:pPr>
            <w:r w:rsidRPr="0070224B">
              <w:rPr>
                <w:color w:val="000000"/>
                <w:shd w:val="clear" w:color="auto" w:fill="FFFFFF"/>
              </w:rPr>
              <w:t>Cílem předmětu je získání dovedností a zkušeností potřebných pro tvorbu, prohlubování komplexních dovedností v dané specializaci</w:t>
            </w:r>
            <w:r>
              <w:rPr>
                <w:color w:val="000000"/>
                <w:shd w:val="clear" w:color="auto" w:fill="FFFFFF"/>
              </w:rPr>
              <w:t xml:space="preserve"> a ročníku</w:t>
            </w:r>
            <w:r w:rsidRPr="0070224B">
              <w:rPr>
                <w:color w:val="000000"/>
                <w:shd w:val="clear" w:color="auto" w:fill="FFFFFF"/>
              </w:rPr>
              <w:t>, trénink schopnosti reakce na nejrůznější zadání.</w:t>
            </w:r>
            <w:r>
              <w:rPr>
                <w:color w:val="000000"/>
                <w:shd w:val="clear" w:color="auto" w:fill="FFFFFF"/>
              </w:rPr>
              <w:t xml:space="preserve"> </w:t>
            </w:r>
            <w:r w:rsidRPr="00494E77">
              <w:rPr>
                <w:color w:val="000000"/>
                <w:shd w:val="clear" w:color="auto" w:fill="FFFFFF"/>
              </w:rPr>
              <w:t xml:space="preserve">Záměrem je naučit studenta přistupovat </w:t>
            </w:r>
            <w:r w:rsidR="00BE2B1D">
              <w:rPr>
                <w:color w:val="000000"/>
                <w:shd w:val="clear" w:color="auto" w:fill="FFFFFF"/>
              </w:rPr>
              <w:br/>
            </w:r>
            <w:r w:rsidRPr="00494E77">
              <w:rPr>
                <w:color w:val="000000"/>
                <w:shd w:val="clear" w:color="auto" w:fill="FFFFFF"/>
              </w:rPr>
              <w:t xml:space="preserve">k problematice tvorby jak z hlediska srozumitelnosti a dobré přehlednosti, tak z hlediska vysoce estetické kvality. </w:t>
            </w:r>
          </w:p>
          <w:p w14:paraId="55383CE1" w14:textId="77777777" w:rsidR="00E42098" w:rsidRDefault="00E42098" w:rsidP="00D3581F">
            <w:pPr>
              <w:pStyle w:val="Bezmezer"/>
              <w:numPr>
                <w:ilvl w:val="0"/>
                <w:numId w:val="73"/>
              </w:numPr>
              <w:rPr>
                <w:color w:val="000000"/>
                <w:shd w:val="clear" w:color="auto" w:fill="FFFFFF"/>
              </w:rPr>
            </w:pPr>
            <w:r w:rsidRPr="00494E77">
              <w:rPr>
                <w:color w:val="000000"/>
                <w:shd w:val="clear" w:color="auto" w:fill="FFFFFF"/>
              </w:rPr>
              <w:t>Pochopení principů práce s</w:t>
            </w:r>
            <w:r>
              <w:rPr>
                <w:color w:val="000000"/>
                <w:shd w:val="clear" w:color="auto" w:fill="FFFFFF"/>
              </w:rPr>
              <w:t> </w:t>
            </w:r>
            <w:r w:rsidRPr="00494E77">
              <w:rPr>
                <w:color w:val="000000"/>
                <w:shd w:val="clear" w:color="auto" w:fill="FFFFFF"/>
              </w:rPr>
              <w:t>informacemi</w:t>
            </w:r>
          </w:p>
          <w:p w14:paraId="69846152" w14:textId="77777777" w:rsidR="00E42098" w:rsidRDefault="00E42098" w:rsidP="00D3581F">
            <w:pPr>
              <w:pStyle w:val="Bezmezer"/>
              <w:numPr>
                <w:ilvl w:val="0"/>
                <w:numId w:val="73"/>
              </w:numPr>
              <w:rPr>
                <w:color w:val="000000"/>
                <w:shd w:val="clear" w:color="auto" w:fill="FFFFFF"/>
              </w:rPr>
            </w:pPr>
            <w:r w:rsidRPr="00494E77">
              <w:rPr>
                <w:color w:val="000000"/>
                <w:shd w:val="clear" w:color="auto" w:fill="FFFFFF"/>
              </w:rPr>
              <w:t>Osvojení schopnosti analýzy a z ní vyplývající dobře navržené struktury, organizace obsahu sdělení</w:t>
            </w:r>
          </w:p>
          <w:p w14:paraId="169681F9" w14:textId="77777777" w:rsidR="00E42098" w:rsidRDefault="00E42098" w:rsidP="00D3581F">
            <w:pPr>
              <w:pStyle w:val="Bezmezer"/>
              <w:numPr>
                <w:ilvl w:val="0"/>
                <w:numId w:val="73"/>
              </w:numPr>
              <w:rPr>
                <w:color w:val="000000"/>
                <w:shd w:val="clear" w:color="auto" w:fill="FFFFFF"/>
              </w:rPr>
            </w:pPr>
            <w:r w:rsidRPr="00494E77">
              <w:rPr>
                <w:color w:val="000000"/>
                <w:shd w:val="clear" w:color="auto" w:fill="FFFFFF"/>
              </w:rPr>
              <w:t>Vizualizace informací z hlediska jejich hierarchie, agregace, funkce, dynamiky, distribuce apod. s ohledem na potřeby uživatele, prostředí a použitou technologii</w:t>
            </w:r>
          </w:p>
          <w:p w14:paraId="2704F89D" w14:textId="6F3D7E5F" w:rsidR="00E42098" w:rsidRDefault="00E42098" w:rsidP="00466F8F">
            <w:pPr>
              <w:pStyle w:val="Bezmezer"/>
              <w:numPr>
                <w:ilvl w:val="0"/>
                <w:numId w:val="73"/>
              </w:numPr>
              <w:spacing w:after="120"/>
              <w:ind w:left="714" w:hanging="357"/>
              <w:rPr>
                <w:color w:val="000000"/>
                <w:shd w:val="clear" w:color="auto" w:fill="FFFFFF"/>
              </w:rPr>
            </w:pPr>
            <w:r w:rsidRPr="00494E77">
              <w:rPr>
                <w:color w:val="000000"/>
                <w:shd w:val="clear" w:color="auto" w:fill="FFFFFF"/>
              </w:rPr>
              <w:t>Kombinace reálných úkolů (kde je kladen důraz na realizovatelnost řešení), úkolů akademických (kde nemusí být realizovatelnost řešení zcela podmínkou) a experimentálních či vizionářských zadání (důraz je kladen na myšlenku a její prezentaci, ne realizovatelnost)</w:t>
            </w:r>
          </w:p>
          <w:p w14:paraId="7CFFFA93" w14:textId="0E4DE758" w:rsidR="00B73AA1" w:rsidRPr="00693A75" w:rsidRDefault="00E42098" w:rsidP="00BE2B1D">
            <w:pPr>
              <w:pStyle w:val="Bezmezer"/>
              <w:jc w:val="both"/>
            </w:pPr>
            <w:r>
              <w:rPr>
                <w:color w:val="000000"/>
                <w:shd w:val="clear" w:color="auto" w:fill="FFFFFF"/>
              </w:rPr>
              <w:t xml:space="preserve">Student získá schopnost </w:t>
            </w:r>
            <w:r w:rsidRPr="00494E77">
              <w:rPr>
                <w:color w:val="000000"/>
                <w:shd w:val="clear" w:color="auto" w:fill="FFFFFF"/>
              </w:rPr>
              <w:t>samostatné</w:t>
            </w:r>
            <w:r>
              <w:rPr>
                <w:color w:val="000000"/>
                <w:shd w:val="clear" w:color="auto" w:fill="FFFFFF"/>
              </w:rPr>
              <w:t>ho</w:t>
            </w:r>
            <w:r w:rsidRPr="00494E77">
              <w:rPr>
                <w:color w:val="000000"/>
                <w:shd w:val="clear" w:color="auto" w:fill="FFFFFF"/>
              </w:rPr>
              <w:t>, kritické</w:t>
            </w:r>
            <w:r>
              <w:rPr>
                <w:color w:val="000000"/>
                <w:shd w:val="clear" w:color="auto" w:fill="FFFFFF"/>
              </w:rPr>
              <w:t>ho</w:t>
            </w:r>
            <w:r w:rsidRPr="00494E77">
              <w:rPr>
                <w:color w:val="000000"/>
                <w:shd w:val="clear" w:color="auto" w:fill="FFFFFF"/>
              </w:rPr>
              <w:t xml:space="preserve"> způsobu myšlení, upozorňuje na chyby a nabízí principy vedoucí </w:t>
            </w:r>
            <w:r w:rsidR="00BE2B1D">
              <w:rPr>
                <w:color w:val="000000"/>
                <w:shd w:val="clear" w:color="auto" w:fill="FFFFFF"/>
              </w:rPr>
              <w:br/>
            </w:r>
            <w:r w:rsidRPr="00494E77">
              <w:rPr>
                <w:color w:val="000000"/>
                <w:shd w:val="clear" w:color="auto" w:fill="FFFFFF"/>
              </w:rPr>
              <w:t>k možným řešení.</w:t>
            </w:r>
          </w:p>
        </w:tc>
      </w:tr>
      <w:tr w:rsidR="00B73AA1" w14:paraId="0C2E367A" w14:textId="77777777" w:rsidTr="00B73AA1">
        <w:trPr>
          <w:trHeight w:val="265"/>
        </w:trPr>
        <w:tc>
          <w:tcPr>
            <w:tcW w:w="3653" w:type="dxa"/>
            <w:gridSpan w:val="2"/>
            <w:tcBorders>
              <w:top w:val="nil"/>
            </w:tcBorders>
            <w:shd w:val="clear" w:color="auto" w:fill="F7CAAC"/>
          </w:tcPr>
          <w:p w14:paraId="4D0548A1" w14:textId="77777777" w:rsidR="00B73AA1" w:rsidRDefault="00B73AA1" w:rsidP="00D91C10">
            <w:pPr>
              <w:jc w:val="both"/>
            </w:pPr>
            <w:r>
              <w:rPr>
                <w:b/>
              </w:rPr>
              <w:t>Studijní literatura a studijní pomůcky</w:t>
            </w:r>
          </w:p>
        </w:tc>
        <w:tc>
          <w:tcPr>
            <w:tcW w:w="6202" w:type="dxa"/>
            <w:gridSpan w:val="6"/>
            <w:tcBorders>
              <w:top w:val="nil"/>
              <w:bottom w:val="nil"/>
            </w:tcBorders>
          </w:tcPr>
          <w:p w14:paraId="5EC023E7" w14:textId="77777777" w:rsidR="00B73AA1" w:rsidRDefault="00B73AA1" w:rsidP="00D91C10">
            <w:pPr>
              <w:jc w:val="both"/>
            </w:pPr>
          </w:p>
        </w:tc>
      </w:tr>
      <w:tr w:rsidR="00B73AA1" w14:paraId="1D35FA47" w14:textId="77777777" w:rsidTr="00BE2B1D">
        <w:trPr>
          <w:trHeight w:val="190"/>
        </w:trPr>
        <w:tc>
          <w:tcPr>
            <w:tcW w:w="9855" w:type="dxa"/>
            <w:gridSpan w:val="8"/>
            <w:tcBorders>
              <w:top w:val="nil"/>
            </w:tcBorders>
          </w:tcPr>
          <w:p w14:paraId="09AF17F0" w14:textId="77777777" w:rsidR="00B73AA1" w:rsidRDefault="00B73AA1" w:rsidP="00D91C10">
            <w:pPr>
              <w:jc w:val="both"/>
            </w:pPr>
            <w:r>
              <w:t>Individuální dle zaměření práce</w:t>
            </w:r>
          </w:p>
        </w:tc>
      </w:tr>
    </w:tbl>
    <w:p w14:paraId="3BB83875" w14:textId="77777777" w:rsidR="00B73AA1" w:rsidRDefault="00B73AA1"/>
    <w:p w14:paraId="6DF27885" w14:textId="77777777" w:rsidR="00B73AA1" w:rsidRDefault="00B73AA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73AA1" w14:paraId="464A76E0" w14:textId="77777777" w:rsidTr="00B73AA1">
        <w:tc>
          <w:tcPr>
            <w:tcW w:w="9855" w:type="dxa"/>
            <w:gridSpan w:val="8"/>
            <w:tcBorders>
              <w:bottom w:val="double" w:sz="4" w:space="0" w:color="auto"/>
            </w:tcBorders>
            <w:shd w:val="clear" w:color="auto" w:fill="BDD6EE"/>
          </w:tcPr>
          <w:p w14:paraId="1B91DFFC" w14:textId="52BE69ED" w:rsidR="00B73AA1" w:rsidRDefault="00B73AA1" w:rsidP="00D91C10">
            <w:pPr>
              <w:jc w:val="both"/>
              <w:rPr>
                <w:b/>
                <w:sz w:val="28"/>
              </w:rPr>
            </w:pPr>
            <w:r>
              <w:lastRenderedPageBreak/>
              <w:br w:type="page"/>
            </w:r>
            <w:r>
              <w:rPr>
                <w:b/>
                <w:sz w:val="28"/>
              </w:rPr>
              <w:t>B-III – Charakteristika studijního předmětu</w:t>
            </w:r>
          </w:p>
        </w:tc>
      </w:tr>
      <w:tr w:rsidR="00B73AA1" w14:paraId="35632534" w14:textId="77777777" w:rsidTr="00B73AA1">
        <w:tc>
          <w:tcPr>
            <w:tcW w:w="3086" w:type="dxa"/>
            <w:tcBorders>
              <w:top w:val="double" w:sz="4" w:space="0" w:color="auto"/>
            </w:tcBorders>
            <w:shd w:val="clear" w:color="auto" w:fill="F7CAAC"/>
          </w:tcPr>
          <w:p w14:paraId="31BF4F49" w14:textId="77777777" w:rsidR="00B73AA1" w:rsidRDefault="00B73AA1" w:rsidP="000E784D">
            <w:pPr>
              <w:rPr>
                <w:b/>
              </w:rPr>
            </w:pPr>
            <w:r>
              <w:rPr>
                <w:b/>
              </w:rPr>
              <w:t>Název studijního předmětu</w:t>
            </w:r>
          </w:p>
        </w:tc>
        <w:tc>
          <w:tcPr>
            <w:tcW w:w="6769" w:type="dxa"/>
            <w:gridSpan w:val="7"/>
            <w:tcBorders>
              <w:top w:val="double" w:sz="4" w:space="0" w:color="auto"/>
            </w:tcBorders>
          </w:tcPr>
          <w:p w14:paraId="13516A2E" w14:textId="77777777" w:rsidR="00B73AA1" w:rsidRDefault="00B73AA1" w:rsidP="00D91C10">
            <w:pPr>
              <w:jc w:val="both"/>
            </w:pPr>
            <w:r>
              <w:t>Klauzurní práce 9</w:t>
            </w:r>
          </w:p>
        </w:tc>
      </w:tr>
      <w:tr w:rsidR="00B73AA1" w14:paraId="20AEDEB1" w14:textId="77777777" w:rsidTr="00B73AA1">
        <w:tc>
          <w:tcPr>
            <w:tcW w:w="3086" w:type="dxa"/>
            <w:shd w:val="clear" w:color="auto" w:fill="F7CAAC"/>
          </w:tcPr>
          <w:p w14:paraId="37970219" w14:textId="77777777" w:rsidR="00B73AA1" w:rsidRDefault="00B73AA1" w:rsidP="000E784D">
            <w:pPr>
              <w:rPr>
                <w:b/>
              </w:rPr>
            </w:pPr>
            <w:r>
              <w:rPr>
                <w:b/>
              </w:rPr>
              <w:t>Typ předmětu</w:t>
            </w:r>
          </w:p>
        </w:tc>
        <w:tc>
          <w:tcPr>
            <w:tcW w:w="3406" w:type="dxa"/>
            <w:gridSpan w:val="4"/>
          </w:tcPr>
          <w:p w14:paraId="37385A7D" w14:textId="495AD15D" w:rsidR="00B73AA1" w:rsidRDefault="000E784D" w:rsidP="00D91C10">
            <w:pPr>
              <w:jc w:val="both"/>
            </w:pPr>
            <w:r>
              <w:t>p</w:t>
            </w:r>
            <w:r w:rsidR="00B73AA1">
              <w:t>ovinný</w:t>
            </w:r>
          </w:p>
        </w:tc>
        <w:tc>
          <w:tcPr>
            <w:tcW w:w="2695" w:type="dxa"/>
            <w:gridSpan w:val="2"/>
            <w:shd w:val="clear" w:color="auto" w:fill="F7CAAC"/>
          </w:tcPr>
          <w:p w14:paraId="07F44C59" w14:textId="77777777" w:rsidR="00B73AA1" w:rsidRDefault="00B73AA1" w:rsidP="00D91C10">
            <w:pPr>
              <w:jc w:val="both"/>
            </w:pPr>
            <w:r>
              <w:rPr>
                <w:b/>
              </w:rPr>
              <w:t>doporučený ročník / semestr</w:t>
            </w:r>
          </w:p>
        </w:tc>
        <w:tc>
          <w:tcPr>
            <w:tcW w:w="668" w:type="dxa"/>
          </w:tcPr>
          <w:p w14:paraId="4221AB21" w14:textId="77777777" w:rsidR="00B73AA1" w:rsidRDefault="00B73AA1" w:rsidP="00D91C10">
            <w:pPr>
              <w:jc w:val="both"/>
            </w:pPr>
            <w:r>
              <w:t>2/ZS</w:t>
            </w:r>
          </w:p>
        </w:tc>
      </w:tr>
      <w:tr w:rsidR="00B73AA1" w14:paraId="6776469F" w14:textId="77777777" w:rsidTr="00B73AA1">
        <w:tc>
          <w:tcPr>
            <w:tcW w:w="3086" w:type="dxa"/>
            <w:shd w:val="clear" w:color="auto" w:fill="F7CAAC"/>
          </w:tcPr>
          <w:p w14:paraId="6FA1EDA3" w14:textId="77777777" w:rsidR="00B73AA1" w:rsidRDefault="00B73AA1" w:rsidP="000E784D">
            <w:pPr>
              <w:rPr>
                <w:b/>
              </w:rPr>
            </w:pPr>
            <w:r>
              <w:rPr>
                <w:b/>
              </w:rPr>
              <w:t>Rozsah studijního předmětu</w:t>
            </w:r>
          </w:p>
        </w:tc>
        <w:tc>
          <w:tcPr>
            <w:tcW w:w="1701" w:type="dxa"/>
            <w:gridSpan w:val="2"/>
          </w:tcPr>
          <w:p w14:paraId="32266F0A" w14:textId="43DF11B5" w:rsidR="00B73AA1" w:rsidRDefault="00B73AA1" w:rsidP="00D91C10">
            <w:pPr>
              <w:jc w:val="both"/>
            </w:pPr>
            <w:r>
              <w:t>13</w:t>
            </w:r>
            <w:r w:rsidR="00BC3F5F">
              <w:t xml:space="preserve"> </w:t>
            </w:r>
            <w:r w:rsidR="00B40912">
              <w:t>c</w:t>
            </w:r>
          </w:p>
        </w:tc>
        <w:tc>
          <w:tcPr>
            <w:tcW w:w="889" w:type="dxa"/>
            <w:shd w:val="clear" w:color="auto" w:fill="F7CAAC"/>
          </w:tcPr>
          <w:p w14:paraId="077EB0F9" w14:textId="77777777" w:rsidR="00B73AA1" w:rsidRDefault="00B73AA1" w:rsidP="00D91C10">
            <w:pPr>
              <w:jc w:val="both"/>
              <w:rPr>
                <w:b/>
              </w:rPr>
            </w:pPr>
            <w:r>
              <w:rPr>
                <w:b/>
              </w:rPr>
              <w:t xml:space="preserve">hod. </w:t>
            </w:r>
          </w:p>
        </w:tc>
        <w:tc>
          <w:tcPr>
            <w:tcW w:w="816" w:type="dxa"/>
          </w:tcPr>
          <w:p w14:paraId="2257E7DF" w14:textId="32676323" w:rsidR="00B73AA1" w:rsidRDefault="00B73AA1" w:rsidP="00D91C10">
            <w:pPr>
              <w:jc w:val="both"/>
            </w:pPr>
            <w:r>
              <w:t>1</w:t>
            </w:r>
            <w:r w:rsidR="00B40912">
              <w:t>3</w:t>
            </w:r>
          </w:p>
        </w:tc>
        <w:tc>
          <w:tcPr>
            <w:tcW w:w="2156" w:type="dxa"/>
            <w:shd w:val="clear" w:color="auto" w:fill="F7CAAC"/>
          </w:tcPr>
          <w:p w14:paraId="21671E52" w14:textId="77777777" w:rsidR="00B73AA1" w:rsidRDefault="00B73AA1" w:rsidP="00D91C10">
            <w:pPr>
              <w:jc w:val="both"/>
              <w:rPr>
                <w:b/>
              </w:rPr>
            </w:pPr>
            <w:r>
              <w:rPr>
                <w:b/>
              </w:rPr>
              <w:t>kreditů</w:t>
            </w:r>
          </w:p>
        </w:tc>
        <w:tc>
          <w:tcPr>
            <w:tcW w:w="1207" w:type="dxa"/>
            <w:gridSpan w:val="2"/>
          </w:tcPr>
          <w:p w14:paraId="0C02EE22" w14:textId="60699BB8" w:rsidR="00B73AA1" w:rsidRDefault="00B40912" w:rsidP="00D91C10">
            <w:pPr>
              <w:jc w:val="both"/>
            </w:pPr>
            <w:r>
              <w:t>5</w:t>
            </w:r>
          </w:p>
        </w:tc>
      </w:tr>
      <w:tr w:rsidR="00B73AA1" w14:paraId="43BA31B8" w14:textId="77777777" w:rsidTr="00B73AA1">
        <w:tc>
          <w:tcPr>
            <w:tcW w:w="3086" w:type="dxa"/>
            <w:shd w:val="clear" w:color="auto" w:fill="F7CAAC"/>
          </w:tcPr>
          <w:p w14:paraId="3F802B69" w14:textId="77777777" w:rsidR="00B73AA1" w:rsidRDefault="00B73AA1" w:rsidP="000E784D">
            <w:pPr>
              <w:rPr>
                <w:b/>
                <w:sz w:val="22"/>
              </w:rPr>
            </w:pPr>
            <w:r>
              <w:rPr>
                <w:b/>
              </w:rPr>
              <w:t>Prerekvizity, korekvizity, ekvivalence</w:t>
            </w:r>
          </w:p>
        </w:tc>
        <w:tc>
          <w:tcPr>
            <w:tcW w:w="6769" w:type="dxa"/>
            <w:gridSpan w:val="7"/>
          </w:tcPr>
          <w:p w14:paraId="330E3955" w14:textId="77777777" w:rsidR="00B73AA1" w:rsidRDefault="00B73AA1" w:rsidP="00D91C10">
            <w:pPr>
              <w:jc w:val="both"/>
            </w:pPr>
          </w:p>
        </w:tc>
      </w:tr>
      <w:tr w:rsidR="00B73AA1" w14:paraId="6CE27DD0" w14:textId="77777777" w:rsidTr="00B73AA1">
        <w:tc>
          <w:tcPr>
            <w:tcW w:w="3086" w:type="dxa"/>
            <w:shd w:val="clear" w:color="auto" w:fill="F7CAAC"/>
          </w:tcPr>
          <w:p w14:paraId="59123064" w14:textId="77777777" w:rsidR="00B73AA1" w:rsidRDefault="00B73AA1" w:rsidP="000E784D">
            <w:pPr>
              <w:rPr>
                <w:b/>
              </w:rPr>
            </w:pPr>
            <w:r>
              <w:rPr>
                <w:b/>
              </w:rPr>
              <w:t>Způsob ověření studijních výsledků</w:t>
            </w:r>
          </w:p>
        </w:tc>
        <w:tc>
          <w:tcPr>
            <w:tcW w:w="3406" w:type="dxa"/>
            <w:gridSpan w:val="4"/>
          </w:tcPr>
          <w:p w14:paraId="29D75049" w14:textId="106489C3" w:rsidR="00B73AA1" w:rsidRDefault="000E784D" w:rsidP="00D91C10">
            <w:pPr>
              <w:jc w:val="both"/>
            </w:pPr>
            <w:r>
              <w:t>k</w:t>
            </w:r>
            <w:r w:rsidR="000D4B17">
              <w:t xml:space="preserve">lauzurní </w:t>
            </w:r>
            <w:r w:rsidR="00B73AA1">
              <w:t>zkouška</w:t>
            </w:r>
          </w:p>
        </w:tc>
        <w:tc>
          <w:tcPr>
            <w:tcW w:w="2156" w:type="dxa"/>
            <w:shd w:val="clear" w:color="auto" w:fill="F7CAAC"/>
          </w:tcPr>
          <w:p w14:paraId="442FBFD6" w14:textId="77777777" w:rsidR="00B73AA1" w:rsidRDefault="00B73AA1" w:rsidP="00D91C10">
            <w:pPr>
              <w:jc w:val="both"/>
              <w:rPr>
                <w:b/>
              </w:rPr>
            </w:pPr>
            <w:r>
              <w:rPr>
                <w:b/>
              </w:rPr>
              <w:t>Forma výuky</w:t>
            </w:r>
          </w:p>
        </w:tc>
        <w:tc>
          <w:tcPr>
            <w:tcW w:w="1207" w:type="dxa"/>
            <w:gridSpan w:val="2"/>
          </w:tcPr>
          <w:p w14:paraId="76DF3ADF" w14:textId="77777777" w:rsidR="00B73AA1" w:rsidRDefault="00B73AA1" w:rsidP="00D91C10">
            <w:pPr>
              <w:jc w:val="both"/>
            </w:pPr>
            <w:r>
              <w:t>cvičení</w:t>
            </w:r>
          </w:p>
        </w:tc>
      </w:tr>
      <w:tr w:rsidR="00B73AA1" w14:paraId="36971ECC" w14:textId="77777777" w:rsidTr="00B73AA1">
        <w:tc>
          <w:tcPr>
            <w:tcW w:w="3086" w:type="dxa"/>
            <w:shd w:val="clear" w:color="auto" w:fill="F7CAAC"/>
          </w:tcPr>
          <w:p w14:paraId="480177B1" w14:textId="77777777" w:rsidR="00B73AA1" w:rsidRDefault="00B73AA1" w:rsidP="000E784D">
            <w:pPr>
              <w:rPr>
                <w:b/>
              </w:rPr>
            </w:pPr>
            <w:r>
              <w:rPr>
                <w:b/>
              </w:rPr>
              <w:t>Forma způsobu ověření studijních výsledků a další požadavky na studenta</w:t>
            </w:r>
          </w:p>
        </w:tc>
        <w:tc>
          <w:tcPr>
            <w:tcW w:w="6769" w:type="dxa"/>
            <w:gridSpan w:val="7"/>
            <w:tcBorders>
              <w:bottom w:val="nil"/>
            </w:tcBorders>
          </w:tcPr>
          <w:p w14:paraId="7B59A720" w14:textId="77777777" w:rsidR="00B73AA1" w:rsidRDefault="00B73AA1" w:rsidP="00D91C10">
            <w:pPr>
              <w:jc w:val="both"/>
              <w:rPr>
                <w:color w:val="000000"/>
                <w:shd w:val="clear" w:color="auto" w:fill="FFFFFF"/>
              </w:rPr>
            </w:pPr>
            <w:r w:rsidRPr="003A26EB">
              <w:rPr>
                <w:color w:val="000000"/>
                <w:shd w:val="clear" w:color="auto" w:fill="FFFFFF"/>
              </w:rPr>
              <w:t xml:space="preserve">Aktivní účast na výuce – minimálně 80%. </w:t>
            </w:r>
          </w:p>
          <w:p w14:paraId="396D710F" w14:textId="48EA6FB3" w:rsidR="00B73AA1" w:rsidRDefault="00B73AA1" w:rsidP="00D91C10">
            <w:pPr>
              <w:jc w:val="both"/>
            </w:pPr>
            <w:r>
              <w:rPr>
                <w:color w:val="000000"/>
                <w:shd w:val="clear" w:color="auto" w:fill="FFFFFF"/>
              </w:rPr>
              <w:t>S</w:t>
            </w:r>
            <w:r w:rsidRPr="003A26EB">
              <w:rPr>
                <w:color w:val="000000"/>
                <w:shd w:val="clear" w:color="auto" w:fill="FFFFFF"/>
              </w:rPr>
              <w:t xml:space="preserve">amostatné zpracování zadaných úkolů na základě studia dané problematiky </w:t>
            </w:r>
            <w:r w:rsidR="00BE2B1D">
              <w:rPr>
                <w:color w:val="000000"/>
                <w:shd w:val="clear" w:color="auto" w:fill="FFFFFF"/>
              </w:rPr>
              <w:br/>
            </w:r>
            <w:r w:rsidRPr="003A26EB">
              <w:rPr>
                <w:color w:val="000000"/>
                <w:shd w:val="clear" w:color="auto" w:fill="FFFFFF"/>
              </w:rPr>
              <w:t>a konzultací s vyučujícím, obhajoba autorského řešení (prezentace, model, případně prototyp)</w:t>
            </w:r>
            <w:r>
              <w:rPr>
                <w:color w:val="000000"/>
                <w:shd w:val="clear" w:color="auto" w:fill="FFFFFF"/>
              </w:rPr>
              <w:t>. Z</w:t>
            </w:r>
            <w:r w:rsidRPr="003A26EB">
              <w:rPr>
                <w:color w:val="000000"/>
                <w:shd w:val="clear" w:color="auto" w:fill="FFFFFF"/>
              </w:rPr>
              <w:t>pracování zadaného úkolu na základě znalosti dané problematiky, obhajoba autorského řešení (prezentace, model, případně prototyp)</w:t>
            </w:r>
          </w:p>
        </w:tc>
      </w:tr>
      <w:tr w:rsidR="00B73AA1" w14:paraId="397AE1E9" w14:textId="77777777" w:rsidTr="00BE2B1D">
        <w:trPr>
          <w:trHeight w:val="95"/>
        </w:trPr>
        <w:tc>
          <w:tcPr>
            <w:tcW w:w="9855" w:type="dxa"/>
            <w:gridSpan w:val="8"/>
            <w:tcBorders>
              <w:top w:val="nil"/>
            </w:tcBorders>
          </w:tcPr>
          <w:p w14:paraId="5E85437C" w14:textId="77777777" w:rsidR="00B73AA1" w:rsidRDefault="00B73AA1" w:rsidP="000E784D"/>
        </w:tc>
      </w:tr>
      <w:tr w:rsidR="00B73AA1" w14:paraId="6FC29CDE" w14:textId="77777777" w:rsidTr="00B73AA1">
        <w:trPr>
          <w:trHeight w:val="197"/>
        </w:trPr>
        <w:tc>
          <w:tcPr>
            <w:tcW w:w="3086" w:type="dxa"/>
            <w:tcBorders>
              <w:top w:val="nil"/>
            </w:tcBorders>
            <w:shd w:val="clear" w:color="auto" w:fill="F7CAAC"/>
          </w:tcPr>
          <w:p w14:paraId="3A3976C5" w14:textId="77777777" w:rsidR="00B73AA1" w:rsidRDefault="00B73AA1" w:rsidP="000E784D">
            <w:pPr>
              <w:rPr>
                <w:b/>
              </w:rPr>
            </w:pPr>
            <w:r>
              <w:rPr>
                <w:b/>
              </w:rPr>
              <w:t>Garant předmětu</w:t>
            </w:r>
          </w:p>
        </w:tc>
        <w:tc>
          <w:tcPr>
            <w:tcW w:w="6769" w:type="dxa"/>
            <w:gridSpan w:val="7"/>
            <w:tcBorders>
              <w:top w:val="nil"/>
            </w:tcBorders>
          </w:tcPr>
          <w:p w14:paraId="498E3636" w14:textId="071F679B" w:rsidR="00B73AA1" w:rsidRDefault="00F10329" w:rsidP="00D91C10">
            <w:pPr>
              <w:jc w:val="both"/>
            </w:pPr>
            <w:r>
              <w:t>d</w:t>
            </w:r>
            <w:r w:rsidR="00B73AA1">
              <w:t>oc. M.</w:t>
            </w:r>
            <w:r w:rsidR="00C74C1B">
              <w:t xml:space="preserve"> </w:t>
            </w:r>
            <w:r w:rsidR="00B73AA1">
              <w:t>A. Vladimír Kovařík</w:t>
            </w:r>
          </w:p>
        </w:tc>
      </w:tr>
      <w:tr w:rsidR="00B73AA1" w14:paraId="0CDB650E" w14:textId="77777777" w:rsidTr="00B73AA1">
        <w:trPr>
          <w:trHeight w:val="243"/>
        </w:trPr>
        <w:tc>
          <w:tcPr>
            <w:tcW w:w="3086" w:type="dxa"/>
            <w:tcBorders>
              <w:top w:val="nil"/>
            </w:tcBorders>
            <w:shd w:val="clear" w:color="auto" w:fill="F7CAAC"/>
          </w:tcPr>
          <w:p w14:paraId="1808D607" w14:textId="77777777" w:rsidR="00B73AA1" w:rsidRDefault="00B73AA1" w:rsidP="000E784D">
            <w:pPr>
              <w:rPr>
                <w:b/>
              </w:rPr>
            </w:pPr>
            <w:r>
              <w:rPr>
                <w:b/>
              </w:rPr>
              <w:t>Zapojení garanta do výuky předmětu</w:t>
            </w:r>
          </w:p>
        </w:tc>
        <w:tc>
          <w:tcPr>
            <w:tcW w:w="6769" w:type="dxa"/>
            <w:gridSpan w:val="7"/>
            <w:tcBorders>
              <w:top w:val="nil"/>
            </w:tcBorders>
          </w:tcPr>
          <w:p w14:paraId="26079B3E" w14:textId="08694F8E" w:rsidR="00B73AA1" w:rsidRDefault="00B73AA1" w:rsidP="00D91C10">
            <w:pPr>
              <w:jc w:val="both"/>
            </w:pPr>
            <w:r>
              <w:t>10</w:t>
            </w:r>
            <w:r w:rsidR="00EF54FC">
              <w:t>0</w:t>
            </w:r>
            <w:r>
              <w:t xml:space="preserve"> %</w:t>
            </w:r>
          </w:p>
        </w:tc>
      </w:tr>
      <w:tr w:rsidR="00B73AA1" w14:paraId="044E4DB1" w14:textId="77777777" w:rsidTr="00B73AA1">
        <w:tc>
          <w:tcPr>
            <w:tcW w:w="3086" w:type="dxa"/>
            <w:shd w:val="clear" w:color="auto" w:fill="F7CAAC"/>
          </w:tcPr>
          <w:p w14:paraId="57C08128" w14:textId="77777777" w:rsidR="00B73AA1" w:rsidRDefault="00B73AA1" w:rsidP="00D91C10">
            <w:pPr>
              <w:jc w:val="both"/>
              <w:rPr>
                <w:b/>
              </w:rPr>
            </w:pPr>
            <w:r>
              <w:rPr>
                <w:b/>
              </w:rPr>
              <w:t>Vyučující</w:t>
            </w:r>
          </w:p>
        </w:tc>
        <w:tc>
          <w:tcPr>
            <w:tcW w:w="6769" w:type="dxa"/>
            <w:gridSpan w:val="7"/>
            <w:tcBorders>
              <w:bottom w:val="nil"/>
            </w:tcBorders>
          </w:tcPr>
          <w:p w14:paraId="0F27C8C8" w14:textId="506F5399" w:rsidR="00B73AA1" w:rsidRDefault="00F10329" w:rsidP="00D91C10">
            <w:pPr>
              <w:jc w:val="both"/>
            </w:pPr>
            <w:r>
              <w:t>doc. M. A. Vladimír Kovařík a kol. pedagogů</w:t>
            </w:r>
          </w:p>
        </w:tc>
      </w:tr>
      <w:tr w:rsidR="00047577" w14:paraId="71D27ED3" w14:textId="77777777" w:rsidTr="009B3DFA">
        <w:trPr>
          <w:trHeight w:val="90"/>
        </w:trPr>
        <w:tc>
          <w:tcPr>
            <w:tcW w:w="9855" w:type="dxa"/>
            <w:gridSpan w:val="8"/>
            <w:tcBorders>
              <w:top w:val="nil"/>
            </w:tcBorders>
          </w:tcPr>
          <w:p w14:paraId="6F2822F8" w14:textId="77777777" w:rsidR="00047577" w:rsidRDefault="00047577" w:rsidP="00047577">
            <w:pPr>
              <w:jc w:val="both"/>
            </w:pPr>
          </w:p>
        </w:tc>
      </w:tr>
      <w:tr w:rsidR="00047577" w14:paraId="0D1605F0" w14:textId="77777777" w:rsidTr="00B73AA1">
        <w:tc>
          <w:tcPr>
            <w:tcW w:w="3086" w:type="dxa"/>
            <w:shd w:val="clear" w:color="auto" w:fill="F7CAAC"/>
          </w:tcPr>
          <w:p w14:paraId="335852DF" w14:textId="146514DA" w:rsidR="00047577" w:rsidRPr="00693A75" w:rsidRDefault="00047577" w:rsidP="00047577">
            <w:pPr>
              <w:jc w:val="both"/>
              <w:rPr>
                <w:b/>
              </w:rPr>
            </w:pPr>
            <w:r w:rsidRPr="00693A75">
              <w:rPr>
                <w:b/>
              </w:rPr>
              <w:t>Stručná anotace předmětu</w:t>
            </w:r>
          </w:p>
        </w:tc>
        <w:tc>
          <w:tcPr>
            <w:tcW w:w="6769" w:type="dxa"/>
            <w:gridSpan w:val="7"/>
            <w:tcBorders>
              <w:bottom w:val="nil"/>
            </w:tcBorders>
          </w:tcPr>
          <w:p w14:paraId="5E701658" w14:textId="56D9E110" w:rsidR="00047577" w:rsidRDefault="00047577" w:rsidP="00047577">
            <w:pPr>
              <w:jc w:val="both"/>
            </w:pPr>
          </w:p>
        </w:tc>
      </w:tr>
      <w:tr w:rsidR="00047577" w14:paraId="501FEF8B" w14:textId="77777777" w:rsidTr="00466F8F">
        <w:trPr>
          <w:trHeight w:val="2946"/>
        </w:trPr>
        <w:tc>
          <w:tcPr>
            <w:tcW w:w="9855" w:type="dxa"/>
            <w:gridSpan w:val="8"/>
            <w:tcBorders>
              <w:top w:val="nil"/>
              <w:bottom w:val="single" w:sz="12" w:space="0" w:color="auto"/>
            </w:tcBorders>
          </w:tcPr>
          <w:p w14:paraId="0EC27725" w14:textId="28575FD2" w:rsidR="00047577" w:rsidRDefault="00047577" w:rsidP="00466F8F">
            <w:pPr>
              <w:pStyle w:val="Bezmezer"/>
              <w:spacing w:after="120"/>
              <w:jc w:val="both"/>
              <w:rPr>
                <w:color w:val="000000"/>
                <w:shd w:val="clear" w:color="auto" w:fill="FFFFFF"/>
              </w:rPr>
            </w:pPr>
            <w:r w:rsidRPr="0070224B">
              <w:rPr>
                <w:color w:val="000000"/>
                <w:shd w:val="clear" w:color="auto" w:fill="FFFFFF"/>
              </w:rPr>
              <w:t>Cílem předmětu je získání dovedností a zkušeností potřebných pro tvorbu, prohlubování komplexních dovedností v dané specializaci</w:t>
            </w:r>
            <w:r>
              <w:rPr>
                <w:color w:val="000000"/>
                <w:shd w:val="clear" w:color="auto" w:fill="FFFFFF"/>
              </w:rPr>
              <w:t xml:space="preserve"> a ročníku</w:t>
            </w:r>
            <w:r w:rsidRPr="0070224B">
              <w:rPr>
                <w:color w:val="000000"/>
                <w:shd w:val="clear" w:color="auto" w:fill="FFFFFF"/>
              </w:rPr>
              <w:t>, trénink schopnosti reakce na nejrůznější zadání.</w:t>
            </w:r>
            <w:r>
              <w:rPr>
                <w:color w:val="000000"/>
                <w:shd w:val="clear" w:color="auto" w:fill="FFFFFF"/>
              </w:rPr>
              <w:t xml:space="preserve"> </w:t>
            </w:r>
            <w:r w:rsidRPr="00494E77">
              <w:rPr>
                <w:color w:val="000000"/>
                <w:shd w:val="clear" w:color="auto" w:fill="FFFFFF"/>
              </w:rPr>
              <w:t xml:space="preserve">Záměrem je naučit studenta přistupovat </w:t>
            </w:r>
            <w:r w:rsidR="00BE2B1D">
              <w:rPr>
                <w:color w:val="000000"/>
                <w:shd w:val="clear" w:color="auto" w:fill="FFFFFF"/>
              </w:rPr>
              <w:br/>
            </w:r>
            <w:r w:rsidRPr="00494E77">
              <w:rPr>
                <w:color w:val="000000"/>
                <w:shd w:val="clear" w:color="auto" w:fill="FFFFFF"/>
              </w:rPr>
              <w:t xml:space="preserve">k problematice tvorby jak z hlediska srozumitelnosti a dobré přehlednosti, tak z hlediska vysoce estetické kvality. </w:t>
            </w:r>
          </w:p>
          <w:p w14:paraId="23EC4461" w14:textId="77777777" w:rsidR="00D07A50" w:rsidRDefault="00D07A50" w:rsidP="00D3581F">
            <w:pPr>
              <w:pStyle w:val="Bezmezer"/>
              <w:numPr>
                <w:ilvl w:val="0"/>
                <w:numId w:val="74"/>
              </w:numPr>
              <w:rPr>
                <w:color w:val="000000"/>
                <w:shd w:val="clear" w:color="auto" w:fill="FFFFFF"/>
              </w:rPr>
            </w:pPr>
            <w:r w:rsidRPr="00494E77">
              <w:rPr>
                <w:color w:val="000000"/>
                <w:shd w:val="clear" w:color="auto" w:fill="FFFFFF"/>
              </w:rPr>
              <w:t>Pochopení principů práce s</w:t>
            </w:r>
            <w:r>
              <w:rPr>
                <w:color w:val="000000"/>
                <w:shd w:val="clear" w:color="auto" w:fill="FFFFFF"/>
              </w:rPr>
              <w:t> </w:t>
            </w:r>
            <w:r w:rsidRPr="00494E77">
              <w:rPr>
                <w:color w:val="000000"/>
                <w:shd w:val="clear" w:color="auto" w:fill="FFFFFF"/>
              </w:rPr>
              <w:t>informacemi</w:t>
            </w:r>
          </w:p>
          <w:p w14:paraId="3A0804B8" w14:textId="77777777" w:rsidR="00D07A50" w:rsidRDefault="00D07A50" w:rsidP="00D3581F">
            <w:pPr>
              <w:pStyle w:val="Bezmezer"/>
              <w:numPr>
                <w:ilvl w:val="0"/>
                <w:numId w:val="74"/>
              </w:numPr>
              <w:rPr>
                <w:color w:val="000000"/>
                <w:shd w:val="clear" w:color="auto" w:fill="FFFFFF"/>
              </w:rPr>
            </w:pPr>
            <w:r w:rsidRPr="00494E77">
              <w:rPr>
                <w:color w:val="000000"/>
                <w:shd w:val="clear" w:color="auto" w:fill="FFFFFF"/>
              </w:rPr>
              <w:t>Osvojení schopnosti analýzy a z ní vyplývající dobře navržené struktury, organizace obsahu sdělení</w:t>
            </w:r>
          </w:p>
          <w:p w14:paraId="56725B77" w14:textId="77777777" w:rsidR="00D07A50" w:rsidRDefault="00D07A50" w:rsidP="00D3581F">
            <w:pPr>
              <w:pStyle w:val="Bezmezer"/>
              <w:numPr>
                <w:ilvl w:val="0"/>
                <w:numId w:val="74"/>
              </w:numPr>
              <w:rPr>
                <w:color w:val="000000"/>
                <w:shd w:val="clear" w:color="auto" w:fill="FFFFFF"/>
              </w:rPr>
            </w:pPr>
            <w:r w:rsidRPr="00D07A50">
              <w:rPr>
                <w:color w:val="000000"/>
                <w:shd w:val="clear" w:color="auto" w:fill="FFFFFF"/>
              </w:rPr>
              <w:t>Vizualizace informací z hlediska jejich hierarchie, agregace, funkce, dynamiky, distribuce apod. s ohledem na potřeby uživatele, prostředí a použitou technologii</w:t>
            </w:r>
          </w:p>
          <w:p w14:paraId="2518AD15" w14:textId="03006209" w:rsidR="00047577" w:rsidRPr="00466F8F" w:rsidRDefault="00D07A50" w:rsidP="00466F8F">
            <w:pPr>
              <w:pStyle w:val="Bezmezer"/>
              <w:numPr>
                <w:ilvl w:val="0"/>
                <w:numId w:val="74"/>
              </w:numPr>
              <w:spacing w:after="120"/>
              <w:ind w:left="714" w:hanging="357"/>
              <w:rPr>
                <w:color w:val="000000"/>
                <w:shd w:val="clear" w:color="auto" w:fill="FFFFFF"/>
              </w:rPr>
            </w:pPr>
            <w:r w:rsidRPr="00D07A50">
              <w:rPr>
                <w:color w:val="000000"/>
                <w:shd w:val="clear" w:color="auto" w:fill="FFFFFF"/>
              </w:rPr>
              <w:t>Kombinace reálných úkolů (kde je kladen důraz na realizovatelnost řešení), úkolů akademických (kde nemusí být realizovatelnost řešení zcela podmínkou) a experimentálních či vizionářských zadání (důraz je kladen na myšlenku a její prezentaci, ne realizovatelnost)</w:t>
            </w:r>
          </w:p>
          <w:p w14:paraId="1EDE4594" w14:textId="070EB316" w:rsidR="00047577" w:rsidRPr="00693A75" w:rsidRDefault="00047577" w:rsidP="00BE2B1D">
            <w:pPr>
              <w:pStyle w:val="Bezmezer"/>
              <w:jc w:val="both"/>
            </w:pPr>
            <w:r>
              <w:rPr>
                <w:color w:val="000000"/>
                <w:shd w:val="clear" w:color="auto" w:fill="FFFFFF"/>
              </w:rPr>
              <w:t xml:space="preserve">Student získá schopnost </w:t>
            </w:r>
            <w:r w:rsidRPr="00494E77">
              <w:rPr>
                <w:color w:val="000000"/>
                <w:shd w:val="clear" w:color="auto" w:fill="FFFFFF"/>
              </w:rPr>
              <w:t>samostatné</w:t>
            </w:r>
            <w:r>
              <w:rPr>
                <w:color w:val="000000"/>
                <w:shd w:val="clear" w:color="auto" w:fill="FFFFFF"/>
              </w:rPr>
              <w:t>ho</w:t>
            </w:r>
            <w:r w:rsidRPr="00494E77">
              <w:rPr>
                <w:color w:val="000000"/>
                <w:shd w:val="clear" w:color="auto" w:fill="FFFFFF"/>
              </w:rPr>
              <w:t>, kritické</w:t>
            </w:r>
            <w:r>
              <w:rPr>
                <w:color w:val="000000"/>
                <w:shd w:val="clear" w:color="auto" w:fill="FFFFFF"/>
              </w:rPr>
              <w:t>ho</w:t>
            </w:r>
            <w:r w:rsidRPr="00494E77">
              <w:rPr>
                <w:color w:val="000000"/>
                <w:shd w:val="clear" w:color="auto" w:fill="FFFFFF"/>
              </w:rPr>
              <w:t xml:space="preserve"> způsobu myšlení, upozorňuje na chyby a nabízí principy vedoucí </w:t>
            </w:r>
            <w:r w:rsidR="00BE2B1D">
              <w:rPr>
                <w:color w:val="000000"/>
                <w:shd w:val="clear" w:color="auto" w:fill="FFFFFF"/>
              </w:rPr>
              <w:br/>
            </w:r>
            <w:r w:rsidRPr="00494E77">
              <w:rPr>
                <w:color w:val="000000"/>
                <w:shd w:val="clear" w:color="auto" w:fill="FFFFFF"/>
              </w:rPr>
              <w:t>k možným řešení.</w:t>
            </w:r>
          </w:p>
        </w:tc>
      </w:tr>
      <w:tr w:rsidR="00B73AA1" w14:paraId="766C1F95" w14:textId="77777777" w:rsidTr="00B73AA1">
        <w:trPr>
          <w:trHeight w:val="265"/>
        </w:trPr>
        <w:tc>
          <w:tcPr>
            <w:tcW w:w="3653" w:type="dxa"/>
            <w:gridSpan w:val="2"/>
            <w:tcBorders>
              <w:top w:val="nil"/>
            </w:tcBorders>
            <w:shd w:val="clear" w:color="auto" w:fill="F7CAAC"/>
          </w:tcPr>
          <w:p w14:paraId="74358AD9" w14:textId="77777777" w:rsidR="00B73AA1" w:rsidRDefault="00B73AA1" w:rsidP="00D91C10">
            <w:pPr>
              <w:jc w:val="both"/>
            </w:pPr>
            <w:r>
              <w:rPr>
                <w:b/>
              </w:rPr>
              <w:t>Studijní literatura a studijní pomůcky</w:t>
            </w:r>
          </w:p>
        </w:tc>
        <w:tc>
          <w:tcPr>
            <w:tcW w:w="6202" w:type="dxa"/>
            <w:gridSpan w:val="6"/>
            <w:tcBorders>
              <w:top w:val="nil"/>
              <w:bottom w:val="nil"/>
            </w:tcBorders>
          </w:tcPr>
          <w:p w14:paraId="451CA17D" w14:textId="77777777" w:rsidR="00B73AA1" w:rsidRDefault="00B73AA1" w:rsidP="00D91C10">
            <w:pPr>
              <w:jc w:val="both"/>
            </w:pPr>
          </w:p>
        </w:tc>
      </w:tr>
      <w:tr w:rsidR="00B73AA1" w14:paraId="6A5B5AF1" w14:textId="77777777" w:rsidTr="00BE2B1D">
        <w:trPr>
          <w:trHeight w:val="152"/>
        </w:trPr>
        <w:tc>
          <w:tcPr>
            <w:tcW w:w="9855" w:type="dxa"/>
            <w:gridSpan w:val="8"/>
            <w:tcBorders>
              <w:top w:val="nil"/>
            </w:tcBorders>
          </w:tcPr>
          <w:p w14:paraId="24DDC1AA" w14:textId="77777777" w:rsidR="00B73AA1" w:rsidRDefault="00B73AA1" w:rsidP="00D91C10">
            <w:pPr>
              <w:jc w:val="both"/>
            </w:pPr>
            <w:r>
              <w:t>Individuální dle zaměření práce</w:t>
            </w:r>
          </w:p>
        </w:tc>
      </w:tr>
    </w:tbl>
    <w:p w14:paraId="74836400" w14:textId="77777777" w:rsidR="00623E3D" w:rsidRDefault="00623E3D"/>
    <w:p w14:paraId="760D1226" w14:textId="77777777" w:rsidR="00623E3D" w:rsidRDefault="00623E3D"/>
    <w:p w14:paraId="7C9FE129" w14:textId="77777777" w:rsidR="00623E3D" w:rsidRDefault="00623E3D"/>
    <w:p w14:paraId="0526FF09" w14:textId="77777777" w:rsidR="00177C00" w:rsidRDefault="00177C0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23E3D" w14:paraId="06EBD014" w14:textId="77777777" w:rsidTr="005053CD">
        <w:tc>
          <w:tcPr>
            <w:tcW w:w="9855" w:type="dxa"/>
            <w:gridSpan w:val="8"/>
            <w:tcBorders>
              <w:bottom w:val="double" w:sz="4" w:space="0" w:color="auto"/>
            </w:tcBorders>
            <w:shd w:val="clear" w:color="auto" w:fill="BDD6EE"/>
          </w:tcPr>
          <w:p w14:paraId="1C8DCC85" w14:textId="3CD9A8A1" w:rsidR="00623E3D" w:rsidRDefault="00623E3D" w:rsidP="005053CD">
            <w:pPr>
              <w:jc w:val="both"/>
              <w:rPr>
                <w:b/>
                <w:sz w:val="28"/>
              </w:rPr>
            </w:pPr>
            <w:r>
              <w:lastRenderedPageBreak/>
              <w:br w:type="page"/>
            </w:r>
            <w:r>
              <w:rPr>
                <w:b/>
                <w:sz w:val="28"/>
              </w:rPr>
              <w:t>B-III – Charakteristika studijního předmětu</w:t>
            </w:r>
          </w:p>
        </w:tc>
      </w:tr>
      <w:tr w:rsidR="00623E3D" w14:paraId="3C1BFA0A" w14:textId="77777777" w:rsidTr="005053CD">
        <w:tc>
          <w:tcPr>
            <w:tcW w:w="3086" w:type="dxa"/>
            <w:tcBorders>
              <w:top w:val="double" w:sz="4" w:space="0" w:color="auto"/>
            </w:tcBorders>
            <w:shd w:val="clear" w:color="auto" w:fill="F7CAAC"/>
          </w:tcPr>
          <w:p w14:paraId="1F9A46DD" w14:textId="77777777" w:rsidR="00623E3D" w:rsidRDefault="00623E3D" w:rsidP="005053CD">
            <w:pPr>
              <w:rPr>
                <w:b/>
              </w:rPr>
            </w:pPr>
            <w:r>
              <w:rPr>
                <w:b/>
              </w:rPr>
              <w:t>Název studijního předmětu</w:t>
            </w:r>
          </w:p>
        </w:tc>
        <w:tc>
          <w:tcPr>
            <w:tcW w:w="6769" w:type="dxa"/>
            <w:gridSpan w:val="7"/>
            <w:tcBorders>
              <w:top w:val="double" w:sz="4" w:space="0" w:color="auto"/>
            </w:tcBorders>
          </w:tcPr>
          <w:p w14:paraId="7C9D5D94" w14:textId="77777777" w:rsidR="00623E3D" w:rsidRDefault="00623E3D" w:rsidP="005053CD">
            <w:pPr>
              <w:jc w:val="both"/>
            </w:pPr>
            <w:r w:rsidRPr="0049200B">
              <w:t>Kres</w:t>
            </w:r>
            <w:r>
              <w:t>ebná praktika</w:t>
            </w:r>
            <w:r w:rsidRPr="0049200B">
              <w:t xml:space="preserve"> 7</w:t>
            </w:r>
          </w:p>
        </w:tc>
      </w:tr>
      <w:tr w:rsidR="00623E3D" w14:paraId="79914FA1" w14:textId="77777777" w:rsidTr="005053CD">
        <w:tc>
          <w:tcPr>
            <w:tcW w:w="3086" w:type="dxa"/>
            <w:shd w:val="clear" w:color="auto" w:fill="F7CAAC"/>
          </w:tcPr>
          <w:p w14:paraId="18543477" w14:textId="77777777" w:rsidR="00623E3D" w:rsidRDefault="00623E3D" w:rsidP="005053CD">
            <w:pPr>
              <w:rPr>
                <w:b/>
              </w:rPr>
            </w:pPr>
            <w:r>
              <w:rPr>
                <w:b/>
              </w:rPr>
              <w:t>Typ předmětu</w:t>
            </w:r>
          </w:p>
        </w:tc>
        <w:tc>
          <w:tcPr>
            <w:tcW w:w="3406" w:type="dxa"/>
            <w:gridSpan w:val="4"/>
          </w:tcPr>
          <w:p w14:paraId="716D831B" w14:textId="77777777" w:rsidR="00623E3D" w:rsidRDefault="00623E3D" w:rsidP="005053CD">
            <w:pPr>
              <w:jc w:val="both"/>
            </w:pPr>
            <w:r w:rsidRPr="0049200B">
              <w:t>povinně volitelný</w:t>
            </w:r>
          </w:p>
        </w:tc>
        <w:tc>
          <w:tcPr>
            <w:tcW w:w="2695" w:type="dxa"/>
            <w:gridSpan w:val="2"/>
            <w:shd w:val="clear" w:color="auto" w:fill="F7CAAC"/>
          </w:tcPr>
          <w:p w14:paraId="114BA6C3" w14:textId="77777777" w:rsidR="00623E3D" w:rsidRDefault="00623E3D" w:rsidP="005053CD">
            <w:pPr>
              <w:jc w:val="both"/>
            </w:pPr>
            <w:r>
              <w:rPr>
                <w:b/>
              </w:rPr>
              <w:t>doporučený ročník / semestr</w:t>
            </w:r>
          </w:p>
        </w:tc>
        <w:tc>
          <w:tcPr>
            <w:tcW w:w="668" w:type="dxa"/>
          </w:tcPr>
          <w:p w14:paraId="1E49355F" w14:textId="77777777" w:rsidR="00623E3D" w:rsidRDefault="00623E3D" w:rsidP="005053CD">
            <w:pPr>
              <w:jc w:val="both"/>
            </w:pPr>
            <w:r>
              <w:t>1/ZS</w:t>
            </w:r>
          </w:p>
        </w:tc>
      </w:tr>
      <w:tr w:rsidR="00623E3D" w14:paraId="58E8CD9D" w14:textId="77777777" w:rsidTr="005053CD">
        <w:tc>
          <w:tcPr>
            <w:tcW w:w="3086" w:type="dxa"/>
            <w:shd w:val="clear" w:color="auto" w:fill="F7CAAC"/>
          </w:tcPr>
          <w:p w14:paraId="56A8D6B0" w14:textId="77777777" w:rsidR="00623E3D" w:rsidRDefault="00623E3D" w:rsidP="005053CD">
            <w:pPr>
              <w:rPr>
                <w:b/>
              </w:rPr>
            </w:pPr>
            <w:r>
              <w:rPr>
                <w:b/>
              </w:rPr>
              <w:t>Rozsah studijního předmětu</w:t>
            </w:r>
          </w:p>
        </w:tc>
        <w:tc>
          <w:tcPr>
            <w:tcW w:w="1701" w:type="dxa"/>
            <w:gridSpan w:val="2"/>
          </w:tcPr>
          <w:p w14:paraId="2640F9E0" w14:textId="5FB734C1" w:rsidR="00623E3D" w:rsidRDefault="00623E3D" w:rsidP="005053CD">
            <w:pPr>
              <w:jc w:val="both"/>
            </w:pPr>
            <w:r>
              <w:t>26</w:t>
            </w:r>
            <w:r w:rsidR="00BC3F5F">
              <w:t xml:space="preserve"> </w:t>
            </w:r>
            <w:r w:rsidRPr="0049200B">
              <w:t>c</w:t>
            </w:r>
          </w:p>
        </w:tc>
        <w:tc>
          <w:tcPr>
            <w:tcW w:w="889" w:type="dxa"/>
            <w:shd w:val="clear" w:color="auto" w:fill="F7CAAC"/>
          </w:tcPr>
          <w:p w14:paraId="25BEDB58" w14:textId="77777777" w:rsidR="00623E3D" w:rsidRDefault="00623E3D" w:rsidP="005053CD">
            <w:pPr>
              <w:jc w:val="both"/>
              <w:rPr>
                <w:b/>
              </w:rPr>
            </w:pPr>
            <w:r w:rsidRPr="0049200B">
              <w:rPr>
                <w:b/>
              </w:rPr>
              <w:t xml:space="preserve">hod. </w:t>
            </w:r>
          </w:p>
        </w:tc>
        <w:tc>
          <w:tcPr>
            <w:tcW w:w="816" w:type="dxa"/>
          </w:tcPr>
          <w:p w14:paraId="25F1980F" w14:textId="77777777" w:rsidR="00623E3D" w:rsidRDefault="00623E3D" w:rsidP="005053CD">
            <w:pPr>
              <w:jc w:val="both"/>
            </w:pPr>
            <w:r>
              <w:t>26</w:t>
            </w:r>
          </w:p>
        </w:tc>
        <w:tc>
          <w:tcPr>
            <w:tcW w:w="2156" w:type="dxa"/>
            <w:shd w:val="clear" w:color="auto" w:fill="F7CAAC"/>
          </w:tcPr>
          <w:p w14:paraId="4063502A" w14:textId="77777777" w:rsidR="00623E3D" w:rsidRDefault="00623E3D" w:rsidP="005053CD">
            <w:pPr>
              <w:jc w:val="both"/>
              <w:rPr>
                <w:b/>
              </w:rPr>
            </w:pPr>
            <w:r w:rsidRPr="0049200B">
              <w:rPr>
                <w:b/>
              </w:rPr>
              <w:t>kreditů</w:t>
            </w:r>
          </w:p>
        </w:tc>
        <w:tc>
          <w:tcPr>
            <w:tcW w:w="1207" w:type="dxa"/>
            <w:gridSpan w:val="2"/>
          </w:tcPr>
          <w:p w14:paraId="3D07377F" w14:textId="77777777" w:rsidR="00623E3D" w:rsidRDefault="00623E3D" w:rsidP="005053CD">
            <w:pPr>
              <w:jc w:val="both"/>
            </w:pPr>
            <w:r w:rsidRPr="0049200B">
              <w:t>2</w:t>
            </w:r>
          </w:p>
        </w:tc>
      </w:tr>
      <w:tr w:rsidR="00623E3D" w14:paraId="354EA2EB" w14:textId="77777777" w:rsidTr="005053CD">
        <w:tc>
          <w:tcPr>
            <w:tcW w:w="3086" w:type="dxa"/>
            <w:shd w:val="clear" w:color="auto" w:fill="F7CAAC"/>
          </w:tcPr>
          <w:p w14:paraId="7624EF00" w14:textId="77777777" w:rsidR="00623E3D" w:rsidRDefault="00623E3D" w:rsidP="005053CD">
            <w:pPr>
              <w:rPr>
                <w:b/>
                <w:sz w:val="22"/>
              </w:rPr>
            </w:pPr>
            <w:r>
              <w:rPr>
                <w:b/>
              </w:rPr>
              <w:t>Prerekvizity, korekvizity, ekvivalence</w:t>
            </w:r>
          </w:p>
        </w:tc>
        <w:tc>
          <w:tcPr>
            <w:tcW w:w="6769" w:type="dxa"/>
            <w:gridSpan w:val="7"/>
          </w:tcPr>
          <w:p w14:paraId="01F1D395" w14:textId="77777777" w:rsidR="00623E3D" w:rsidRDefault="00623E3D" w:rsidP="005053CD">
            <w:pPr>
              <w:jc w:val="both"/>
            </w:pPr>
          </w:p>
        </w:tc>
      </w:tr>
      <w:tr w:rsidR="00623E3D" w14:paraId="5DFAD758" w14:textId="77777777" w:rsidTr="005053CD">
        <w:tc>
          <w:tcPr>
            <w:tcW w:w="3086" w:type="dxa"/>
            <w:shd w:val="clear" w:color="auto" w:fill="F7CAAC"/>
          </w:tcPr>
          <w:p w14:paraId="24CCD629" w14:textId="77777777" w:rsidR="00623E3D" w:rsidRDefault="00623E3D" w:rsidP="005053CD">
            <w:pPr>
              <w:rPr>
                <w:b/>
              </w:rPr>
            </w:pPr>
            <w:r>
              <w:rPr>
                <w:b/>
              </w:rPr>
              <w:t>Způsob ověření studijních výsledků</w:t>
            </w:r>
          </w:p>
        </w:tc>
        <w:tc>
          <w:tcPr>
            <w:tcW w:w="3406" w:type="dxa"/>
            <w:gridSpan w:val="4"/>
          </w:tcPr>
          <w:p w14:paraId="6140A3A2" w14:textId="77777777" w:rsidR="00623E3D" w:rsidRDefault="00623E3D" w:rsidP="005053CD">
            <w:pPr>
              <w:jc w:val="both"/>
            </w:pPr>
            <w:r w:rsidRPr="0049200B">
              <w:t>klasifikovaný zápočet</w:t>
            </w:r>
          </w:p>
        </w:tc>
        <w:tc>
          <w:tcPr>
            <w:tcW w:w="2156" w:type="dxa"/>
            <w:shd w:val="clear" w:color="auto" w:fill="F7CAAC"/>
          </w:tcPr>
          <w:p w14:paraId="07D2554C" w14:textId="77777777" w:rsidR="00623E3D" w:rsidRDefault="00623E3D" w:rsidP="005053CD">
            <w:pPr>
              <w:jc w:val="both"/>
              <w:rPr>
                <w:b/>
              </w:rPr>
            </w:pPr>
            <w:r w:rsidRPr="0049200B">
              <w:rPr>
                <w:b/>
              </w:rPr>
              <w:t>Forma výuky</w:t>
            </w:r>
          </w:p>
        </w:tc>
        <w:tc>
          <w:tcPr>
            <w:tcW w:w="1207" w:type="dxa"/>
            <w:gridSpan w:val="2"/>
          </w:tcPr>
          <w:p w14:paraId="2B1EF71D" w14:textId="77777777" w:rsidR="00623E3D" w:rsidRDefault="00623E3D" w:rsidP="005053CD">
            <w:pPr>
              <w:jc w:val="both"/>
            </w:pPr>
            <w:r w:rsidRPr="0049200B">
              <w:t>cvičení</w:t>
            </w:r>
          </w:p>
        </w:tc>
      </w:tr>
      <w:tr w:rsidR="00623E3D" w14:paraId="0EFD4376" w14:textId="77777777" w:rsidTr="005053CD">
        <w:tc>
          <w:tcPr>
            <w:tcW w:w="3086" w:type="dxa"/>
            <w:shd w:val="clear" w:color="auto" w:fill="F7CAAC"/>
          </w:tcPr>
          <w:p w14:paraId="7B243391" w14:textId="77777777" w:rsidR="00623E3D" w:rsidRDefault="00623E3D" w:rsidP="005053CD">
            <w:pPr>
              <w:rPr>
                <w:b/>
              </w:rPr>
            </w:pPr>
            <w:r>
              <w:rPr>
                <w:b/>
              </w:rPr>
              <w:t>Forma způsobu ověření studijních výsledků a další požadavky na studenta</w:t>
            </w:r>
          </w:p>
        </w:tc>
        <w:tc>
          <w:tcPr>
            <w:tcW w:w="6769" w:type="dxa"/>
            <w:gridSpan w:val="7"/>
            <w:tcBorders>
              <w:bottom w:val="nil"/>
            </w:tcBorders>
          </w:tcPr>
          <w:p w14:paraId="1202C2F1" w14:textId="3E63A2BC" w:rsidR="00623E3D" w:rsidRPr="00466F8F" w:rsidRDefault="00623E3D" w:rsidP="005053CD">
            <w:pPr>
              <w:jc w:val="both"/>
              <w:rPr>
                <w:color w:val="000000"/>
                <w:shd w:val="clear" w:color="auto" w:fill="FFFFFF"/>
              </w:rPr>
            </w:pPr>
            <w:r w:rsidRPr="0049200B">
              <w:rPr>
                <w:color w:val="000000"/>
                <w:shd w:val="clear" w:color="auto" w:fill="FFFFFF"/>
              </w:rPr>
              <w:t>Aktivní účast na výuce – prezenčn</w:t>
            </w:r>
            <w:r>
              <w:rPr>
                <w:color w:val="000000"/>
                <w:shd w:val="clear" w:color="auto" w:fill="FFFFFF"/>
              </w:rPr>
              <w:t>ě</w:t>
            </w:r>
            <w:r w:rsidRPr="0049200B">
              <w:rPr>
                <w:color w:val="000000"/>
                <w:shd w:val="clear" w:color="auto" w:fill="FFFFFF"/>
              </w:rPr>
              <w:t xml:space="preserve"> minimálně 80%. Kresba na hodinách. </w:t>
            </w:r>
            <w:r w:rsidRPr="00A724AF">
              <w:rPr>
                <w:color w:val="000000"/>
                <w:shd w:val="clear" w:color="auto" w:fill="FFFFFF"/>
              </w:rPr>
              <w:t>Podmínkou úspěšného absolvování předmětu je také vypracování domác</w:t>
            </w:r>
            <w:r>
              <w:rPr>
                <w:color w:val="000000"/>
                <w:shd w:val="clear" w:color="auto" w:fill="FFFFFF"/>
              </w:rPr>
              <w:t>í</w:t>
            </w:r>
            <w:r w:rsidRPr="00A724AF">
              <w:rPr>
                <w:color w:val="000000"/>
                <w:shd w:val="clear" w:color="auto" w:fill="FFFFFF"/>
              </w:rPr>
              <w:t>ch zadání v technice kresba, ma</w:t>
            </w:r>
            <w:r>
              <w:rPr>
                <w:color w:val="000000"/>
                <w:shd w:val="clear" w:color="auto" w:fill="FFFFFF"/>
              </w:rPr>
              <w:t>l</w:t>
            </w:r>
            <w:r w:rsidRPr="00A724AF">
              <w:rPr>
                <w:color w:val="000000"/>
                <w:shd w:val="clear" w:color="auto" w:fill="FFFFFF"/>
              </w:rPr>
              <w:t xml:space="preserve">ba, grafika. Samostatné zpracování zadání na doma je součástí výsledného hodnocení.   </w:t>
            </w:r>
          </w:p>
        </w:tc>
      </w:tr>
      <w:tr w:rsidR="00623E3D" w14:paraId="3689D96A" w14:textId="77777777" w:rsidTr="00466F8F">
        <w:trPr>
          <w:trHeight w:val="182"/>
        </w:trPr>
        <w:tc>
          <w:tcPr>
            <w:tcW w:w="9855" w:type="dxa"/>
            <w:gridSpan w:val="8"/>
            <w:tcBorders>
              <w:top w:val="nil"/>
            </w:tcBorders>
          </w:tcPr>
          <w:p w14:paraId="2511CA47" w14:textId="77777777" w:rsidR="00623E3D" w:rsidRDefault="00623E3D" w:rsidP="005053CD"/>
        </w:tc>
      </w:tr>
      <w:tr w:rsidR="00623E3D" w14:paraId="765D28EE" w14:textId="77777777" w:rsidTr="005053CD">
        <w:trPr>
          <w:trHeight w:val="197"/>
        </w:trPr>
        <w:tc>
          <w:tcPr>
            <w:tcW w:w="3086" w:type="dxa"/>
            <w:tcBorders>
              <w:top w:val="nil"/>
            </w:tcBorders>
            <w:shd w:val="clear" w:color="auto" w:fill="F7CAAC"/>
          </w:tcPr>
          <w:p w14:paraId="61668641" w14:textId="77777777" w:rsidR="00623E3D" w:rsidRDefault="00623E3D" w:rsidP="005053CD">
            <w:pPr>
              <w:rPr>
                <w:b/>
              </w:rPr>
            </w:pPr>
            <w:r>
              <w:rPr>
                <w:b/>
              </w:rPr>
              <w:t>Garant předmětu</w:t>
            </w:r>
          </w:p>
        </w:tc>
        <w:tc>
          <w:tcPr>
            <w:tcW w:w="6769" w:type="dxa"/>
            <w:gridSpan w:val="7"/>
            <w:tcBorders>
              <w:top w:val="nil"/>
            </w:tcBorders>
          </w:tcPr>
          <w:p w14:paraId="35396825" w14:textId="77777777" w:rsidR="00623E3D" w:rsidRDefault="00623E3D" w:rsidP="005053CD">
            <w:pPr>
              <w:jc w:val="both"/>
            </w:pPr>
            <w:r w:rsidRPr="0049200B">
              <w:t>Mgr art. Lívia Kožušková, ArtD.</w:t>
            </w:r>
          </w:p>
        </w:tc>
      </w:tr>
      <w:tr w:rsidR="00623E3D" w14:paraId="646D3252" w14:textId="77777777" w:rsidTr="005053CD">
        <w:trPr>
          <w:trHeight w:val="243"/>
        </w:trPr>
        <w:tc>
          <w:tcPr>
            <w:tcW w:w="3086" w:type="dxa"/>
            <w:tcBorders>
              <w:top w:val="nil"/>
            </w:tcBorders>
            <w:shd w:val="clear" w:color="auto" w:fill="F7CAAC"/>
          </w:tcPr>
          <w:p w14:paraId="6EF83C54" w14:textId="77777777" w:rsidR="00623E3D" w:rsidRDefault="00623E3D" w:rsidP="005053CD">
            <w:pPr>
              <w:rPr>
                <w:b/>
              </w:rPr>
            </w:pPr>
            <w:r>
              <w:rPr>
                <w:b/>
              </w:rPr>
              <w:t>Zapojení garanta do výuky předmětu</w:t>
            </w:r>
          </w:p>
        </w:tc>
        <w:tc>
          <w:tcPr>
            <w:tcW w:w="6769" w:type="dxa"/>
            <w:gridSpan w:val="7"/>
            <w:tcBorders>
              <w:top w:val="nil"/>
            </w:tcBorders>
          </w:tcPr>
          <w:p w14:paraId="442F44BF" w14:textId="77777777" w:rsidR="00623E3D" w:rsidRDefault="00623E3D" w:rsidP="005053CD">
            <w:pPr>
              <w:jc w:val="both"/>
            </w:pPr>
            <w:r>
              <w:t>10</w:t>
            </w:r>
            <w:r w:rsidRPr="0049200B">
              <w:t>0 %</w:t>
            </w:r>
          </w:p>
        </w:tc>
      </w:tr>
      <w:tr w:rsidR="00623E3D" w14:paraId="76B7BB85" w14:textId="77777777" w:rsidTr="005053CD">
        <w:tc>
          <w:tcPr>
            <w:tcW w:w="3086" w:type="dxa"/>
            <w:shd w:val="clear" w:color="auto" w:fill="F7CAAC"/>
          </w:tcPr>
          <w:p w14:paraId="4C3052F3" w14:textId="77777777" w:rsidR="00623E3D" w:rsidRDefault="00623E3D" w:rsidP="005053CD">
            <w:pPr>
              <w:rPr>
                <w:b/>
              </w:rPr>
            </w:pPr>
            <w:r>
              <w:rPr>
                <w:b/>
              </w:rPr>
              <w:t>Vyučující</w:t>
            </w:r>
          </w:p>
        </w:tc>
        <w:tc>
          <w:tcPr>
            <w:tcW w:w="6769" w:type="dxa"/>
            <w:gridSpan w:val="7"/>
            <w:tcBorders>
              <w:bottom w:val="nil"/>
            </w:tcBorders>
          </w:tcPr>
          <w:p w14:paraId="74EB01FA" w14:textId="77777777" w:rsidR="00623E3D" w:rsidRDefault="00623E3D" w:rsidP="005053CD">
            <w:pPr>
              <w:jc w:val="both"/>
            </w:pPr>
            <w:r w:rsidRPr="0049200B">
              <w:t xml:space="preserve">Mgr art. Lívia Kožušková, ArtD. </w:t>
            </w:r>
          </w:p>
        </w:tc>
      </w:tr>
      <w:tr w:rsidR="00623E3D" w14:paraId="363B316A" w14:textId="77777777" w:rsidTr="00466F8F">
        <w:trPr>
          <w:trHeight w:val="228"/>
        </w:trPr>
        <w:tc>
          <w:tcPr>
            <w:tcW w:w="9855" w:type="dxa"/>
            <w:gridSpan w:val="8"/>
            <w:tcBorders>
              <w:top w:val="nil"/>
            </w:tcBorders>
          </w:tcPr>
          <w:p w14:paraId="01A1C625" w14:textId="77777777" w:rsidR="00623E3D" w:rsidRDefault="00623E3D" w:rsidP="005053CD">
            <w:pPr>
              <w:jc w:val="both"/>
            </w:pPr>
          </w:p>
        </w:tc>
      </w:tr>
      <w:tr w:rsidR="00623E3D" w14:paraId="71B84C91" w14:textId="77777777" w:rsidTr="005053CD">
        <w:tc>
          <w:tcPr>
            <w:tcW w:w="3086" w:type="dxa"/>
            <w:shd w:val="clear" w:color="auto" w:fill="F7CAAC"/>
          </w:tcPr>
          <w:p w14:paraId="17E37D4A" w14:textId="77777777" w:rsidR="00623E3D" w:rsidRDefault="00623E3D" w:rsidP="005053CD">
            <w:pPr>
              <w:jc w:val="both"/>
              <w:rPr>
                <w:b/>
              </w:rPr>
            </w:pPr>
            <w:r>
              <w:rPr>
                <w:b/>
              </w:rPr>
              <w:t>Stručná anotace předmětu</w:t>
            </w:r>
          </w:p>
        </w:tc>
        <w:tc>
          <w:tcPr>
            <w:tcW w:w="6769" w:type="dxa"/>
            <w:gridSpan w:val="7"/>
            <w:tcBorders>
              <w:bottom w:val="nil"/>
            </w:tcBorders>
          </w:tcPr>
          <w:p w14:paraId="0D4A2D4B" w14:textId="77777777" w:rsidR="00623E3D" w:rsidRDefault="00623E3D" w:rsidP="005053CD">
            <w:pPr>
              <w:jc w:val="both"/>
            </w:pPr>
          </w:p>
        </w:tc>
      </w:tr>
      <w:tr w:rsidR="00623E3D" w14:paraId="2C488779" w14:textId="77777777" w:rsidTr="00667449">
        <w:trPr>
          <w:trHeight w:val="5451"/>
        </w:trPr>
        <w:tc>
          <w:tcPr>
            <w:tcW w:w="9855" w:type="dxa"/>
            <w:gridSpan w:val="8"/>
            <w:tcBorders>
              <w:top w:val="nil"/>
              <w:bottom w:val="single" w:sz="12" w:space="0" w:color="auto"/>
            </w:tcBorders>
          </w:tcPr>
          <w:p w14:paraId="097FECBA" w14:textId="7BD76871" w:rsidR="00A113CD" w:rsidRPr="00A113CD" w:rsidRDefault="00710F89" w:rsidP="00667449">
            <w:pPr>
              <w:jc w:val="both"/>
              <w:rPr>
                <w:ins w:id="167" w:author="Hana Ponížilová" w:date="2023-05-25T15:43:00Z"/>
                <w:color w:val="000000" w:themeColor="text1"/>
              </w:rPr>
            </w:pPr>
            <w:ins w:id="168" w:author="Hana Ponížilová" w:date="2023-05-25T15:42:00Z">
              <w:r w:rsidRPr="00710F89">
                <w:rPr>
                  <w:color w:val="000000"/>
                  <w:shd w:val="clear" w:color="auto" w:fill="FFFFFF"/>
                </w:rPr>
                <w:t>Cílem předmětu je studium celého lidského těla, s důrazem na zachování proporcí jednotlivých částí a celku a zvládnutí základních kresebných dovedností. Studenti budou prohlubovat míru svých zkušeností důkladným studiem modelu. Budou vedeni k maximální flexibilitě při aplikaci neobvyklých kreslířských technik a postupů směřujících k dosažení výtvarného záměru. Cílem výuky v tomto semestru je posunout znalosti ze studia postavy k vlastnímu projevu.</w:t>
              </w:r>
            </w:ins>
          </w:p>
          <w:p w14:paraId="0BA95A37" w14:textId="77777777" w:rsidR="00A113CD" w:rsidRPr="00A113CD" w:rsidRDefault="00A113CD" w:rsidP="00A113CD">
            <w:pPr>
              <w:ind w:left="243"/>
              <w:jc w:val="both"/>
              <w:rPr>
                <w:ins w:id="169" w:author="Hana Ponížilová" w:date="2023-05-25T15:43:00Z"/>
                <w:color w:val="000000" w:themeColor="text1"/>
              </w:rPr>
            </w:pPr>
          </w:p>
          <w:p w14:paraId="7AF69DC2" w14:textId="725B9CE4" w:rsidR="00A113CD" w:rsidRPr="00A113CD" w:rsidRDefault="00A113CD" w:rsidP="00667449">
            <w:pPr>
              <w:ind w:left="243"/>
              <w:rPr>
                <w:ins w:id="170" w:author="Hana Ponížilová" w:date="2023-05-25T15:43:00Z"/>
                <w:color w:val="000000" w:themeColor="text1"/>
              </w:rPr>
            </w:pPr>
            <w:ins w:id="171" w:author="Hana Ponížilová" w:date="2023-05-25T15:43:00Z">
              <w:r w:rsidRPr="00A113CD">
                <w:rPr>
                  <w:color w:val="000000" w:themeColor="text1"/>
                </w:rPr>
                <w:t xml:space="preserve">1. – 2. </w:t>
              </w:r>
            </w:ins>
            <w:ins w:id="172" w:author="Hana Ponížilová" w:date="2023-05-25T15:49:00Z">
              <w:r w:rsidR="00F67C35">
                <w:rPr>
                  <w:color w:val="000000" w:themeColor="text1"/>
                </w:rPr>
                <w:t>Zobrazení objektů živé a neživé přírody v prostoru. Zobrazení objektu i figury v prostoru. Pochopení základních principů kompozice, zásady zobrazování lidské post</w:t>
              </w:r>
            </w:ins>
            <w:ins w:id="173" w:author="Hana Ponížilová" w:date="2023-05-25T15:50:00Z">
              <w:r w:rsidR="00F67C35">
                <w:rPr>
                  <w:color w:val="000000" w:themeColor="text1"/>
                </w:rPr>
                <w:t>avy. Prostor ve fi</w:t>
              </w:r>
              <w:r w:rsidR="0077126D">
                <w:rPr>
                  <w:color w:val="000000" w:themeColor="text1"/>
                </w:rPr>
                <w:t>g</w:t>
              </w:r>
              <w:r w:rsidR="00F67C35">
                <w:rPr>
                  <w:color w:val="000000" w:themeColor="text1"/>
                </w:rPr>
                <w:t>uře, objekt v prostoru, pochopení perspektivy</w:t>
              </w:r>
              <w:r w:rsidR="0077126D">
                <w:rPr>
                  <w:color w:val="000000" w:themeColor="text1"/>
                </w:rPr>
                <w:t xml:space="preserve"> vybraného objektu i lidské postavy.</w:t>
              </w:r>
            </w:ins>
            <w:ins w:id="174" w:author="Hana Ponížilová" w:date="2023-05-25T15:43:00Z">
              <w:r w:rsidRPr="00A113CD">
                <w:rPr>
                  <w:color w:val="000000" w:themeColor="text1"/>
                </w:rPr>
                <w:t xml:space="preserve"> </w:t>
              </w:r>
            </w:ins>
          </w:p>
          <w:p w14:paraId="620F1B01" w14:textId="06D0572D" w:rsidR="00A113CD" w:rsidRPr="00A113CD" w:rsidRDefault="00A113CD" w:rsidP="00667449">
            <w:pPr>
              <w:ind w:left="243"/>
              <w:rPr>
                <w:ins w:id="175" w:author="Hana Ponížilová" w:date="2023-05-25T15:43:00Z"/>
                <w:color w:val="000000" w:themeColor="text1"/>
              </w:rPr>
            </w:pPr>
            <w:ins w:id="176" w:author="Hana Ponížilová" w:date="2023-05-25T15:43:00Z">
              <w:r w:rsidRPr="00A113CD">
                <w:rPr>
                  <w:color w:val="000000" w:themeColor="text1"/>
                </w:rPr>
                <w:t>3. – 4. Základn</w:t>
              </w:r>
            </w:ins>
            <w:ins w:id="177" w:author="Hana Ponížilová" w:date="2023-05-25T15:50:00Z">
              <w:r w:rsidR="0077126D">
                <w:rPr>
                  <w:color w:val="000000" w:themeColor="text1"/>
                </w:rPr>
                <w:t>í</w:t>
              </w:r>
            </w:ins>
            <w:ins w:id="178" w:author="Hana Ponížilová" w:date="2023-05-25T15:43:00Z">
              <w:r w:rsidRPr="00A113CD">
                <w:rPr>
                  <w:color w:val="000000" w:themeColor="text1"/>
                </w:rPr>
                <w:t xml:space="preserve"> kresebné schopnosti. </w:t>
              </w:r>
            </w:ins>
            <w:ins w:id="179" w:author="Hana Ponížilová" w:date="2023-05-25T15:50:00Z">
              <w:r w:rsidR="0077126D">
                <w:rPr>
                  <w:color w:val="000000" w:themeColor="text1"/>
                </w:rPr>
                <w:t xml:space="preserve">Zobrazení </w:t>
              </w:r>
            </w:ins>
            <w:ins w:id="180" w:author="Hana Ponížilová" w:date="2023-05-25T15:52:00Z">
              <w:r w:rsidR="001874DF">
                <w:rPr>
                  <w:color w:val="000000" w:themeColor="text1"/>
                </w:rPr>
                <w:t>l</w:t>
              </w:r>
            </w:ins>
            <w:ins w:id="181" w:author="Hana Ponížilová" w:date="2023-05-25T15:50:00Z">
              <w:r w:rsidR="0077126D">
                <w:rPr>
                  <w:color w:val="000000" w:themeColor="text1"/>
                </w:rPr>
                <w:t>idského těla</w:t>
              </w:r>
            </w:ins>
            <w:ins w:id="182" w:author="Hana Ponížilová" w:date="2023-05-25T15:51:00Z">
              <w:r w:rsidR="0077126D">
                <w:rPr>
                  <w:color w:val="000000" w:themeColor="text1"/>
                </w:rPr>
                <w:t xml:space="preserve"> a jeho částí</w:t>
              </w:r>
              <w:r w:rsidR="00554EFC">
                <w:rPr>
                  <w:color w:val="000000" w:themeColor="text1"/>
                </w:rPr>
                <w:t>: zachycení celé figury se zaměření</w:t>
              </w:r>
            </w:ins>
            <w:ins w:id="183" w:author="Hana Ponížilová" w:date="2023-05-25T15:59:00Z">
              <w:r w:rsidR="000F7C3C">
                <w:rPr>
                  <w:color w:val="000000" w:themeColor="text1"/>
                </w:rPr>
                <w:t>m</w:t>
              </w:r>
            </w:ins>
            <w:ins w:id="184" w:author="Hana Ponížilová" w:date="2023-05-25T15:51:00Z">
              <w:r w:rsidR="00554EFC">
                <w:rPr>
                  <w:color w:val="000000" w:themeColor="text1"/>
                </w:rPr>
                <w:t xml:space="preserve"> </w:t>
              </w:r>
            </w:ins>
            <w:ins w:id="185" w:author="Hana Ponížilová" w:date="2023-05-25T15:59:00Z">
              <w:r w:rsidR="000F7C3C">
                <w:rPr>
                  <w:color w:val="000000" w:themeColor="text1"/>
                </w:rPr>
                <w:t xml:space="preserve">se </w:t>
              </w:r>
            </w:ins>
            <w:ins w:id="186" w:author="Hana Ponížilová" w:date="2023-05-25T15:51:00Z">
              <w:r w:rsidR="00554EFC">
                <w:rPr>
                  <w:color w:val="000000" w:themeColor="text1"/>
                </w:rPr>
                <w:t>na oblast hlavy a ramen</w:t>
              </w:r>
            </w:ins>
            <w:ins w:id="187" w:author="Hana Ponížilová" w:date="2023-05-25T15:59:00Z">
              <w:r w:rsidR="00AF3E7B">
                <w:rPr>
                  <w:color w:val="000000" w:themeColor="text1"/>
                </w:rPr>
                <w:t>,</w:t>
              </w:r>
            </w:ins>
            <w:ins w:id="188" w:author="Hana Ponížilová" w:date="2023-05-25T15:51:00Z">
              <w:r w:rsidR="00554EFC">
                <w:rPr>
                  <w:color w:val="000000" w:themeColor="text1"/>
                </w:rPr>
                <w:t xml:space="preserve"> podle živého modelu a podle kostry. </w:t>
              </w:r>
            </w:ins>
          </w:p>
          <w:p w14:paraId="788BD532" w14:textId="40C00690" w:rsidR="00A113CD" w:rsidRPr="00A113CD" w:rsidRDefault="00A113CD" w:rsidP="00667449">
            <w:pPr>
              <w:ind w:left="243"/>
              <w:rPr>
                <w:ins w:id="189" w:author="Hana Ponížilová" w:date="2023-05-25T15:43:00Z"/>
                <w:color w:val="000000" w:themeColor="text1"/>
              </w:rPr>
            </w:pPr>
            <w:ins w:id="190" w:author="Hana Ponížilová" w:date="2023-05-25T15:43:00Z">
              <w:r w:rsidRPr="00A113CD">
                <w:rPr>
                  <w:color w:val="000000" w:themeColor="text1"/>
                </w:rPr>
                <w:t>5. - 6. Základn</w:t>
              </w:r>
            </w:ins>
            <w:ins w:id="191" w:author="Hana Ponížilová" w:date="2023-05-25T15:51:00Z">
              <w:r w:rsidR="00554EFC">
                <w:rPr>
                  <w:color w:val="000000" w:themeColor="text1"/>
                </w:rPr>
                <w:t>í</w:t>
              </w:r>
            </w:ins>
            <w:ins w:id="192" w:author="Hana Ponížilová" w:date="2023-05-25T15:43:00Z">
              <w:r w:rsidRPr="00A113CD">
                <w:rPr>
                  <w:color w:val="000000" w:themeColor="text1"/>
                </w:rPr>
                <w:t xml:space="preserve"> kresebné schopnosti. </w:t>
              </w:r>
            </w:ins>
            <w:ins w:id="193" w:author="Hana Ponížilová" w:date="2023-05-25T15:51:00Z">
              <w:r w:rsidR="00554EFC">
                <w:rPr>
                  <w:color w:val="000000" w:themeColor="text1"/>
                </w:rPr>
                <w:t xml:space="preserve">Prostor </w:t>
              </w:r>
            </w:ins>
            <w:ins w:id="194" w:author="Hana Ponížilová" w:date="2023-05-25T15:52:00Z">
              <w:r w:rsidR="001874DF">
                <w:rPr>
                  <w:color w:val="000000" w:themeColor="text1"/>
                </w:rPr>
                <w:t>v</w:t>
              </w:r>
            </w:ins>
            <w:ins w:id="195" w:author="Hana Ponížilová" w:date="2023-05-25T15:51:00Z">
              <w:r w:rsidR="00554EFC">
                <w:rPr>
                  <w:color w:val="000000" w:themeColor="text1"/>
                </w:rPr>
                <w:t>e figuře. Zobrazení lidského těla a jeho částí: zachycení celé figury se</w:t>
              </w:r>
            </w:ins>
            <w:ins w:id="196" w:author="Hana Ponížilová" w:date="2023-05-25T15:52:00Z">
              <w:r w:rsidR="00554EFC">
                <w:rPr>
                  <w:color w:val="000000" w:themeColor="text1"/>
                </w:rPr>
                <w:t xml:space="preserve"> zaměřením se na oblast hrudníku</w:t>
              </w:r>
              <w:r w:rsidR="006B324C">
                <w:rPr>
                  <w:color w:val="000000" w:themeColor="text1"/>
                </w:rPr>
                <w:t>, zad</w:t>
              </w:r>
            </w:ins>
            <w:ins w:id="197" w:author="Hana Ponížilová" w:date="2023-05-25T15:59:00Z">
              <w:r w:rsidR="00AF3E7B">
                <w:rPr>
                  <w:color w:val="000000" w:themeColor="text1"/>
                </w:rPr>
                <w:t>,</w:t>
              </w:r>
            </w:ins>
            <w:ins w:id="198" w:author="Hana Ponížilová" w:date="2023-05-25T15:52:00Z">
              <w:r w:rsidR="006B324C">
                <w:rPr>
                  <w:color w:val="000000" w:themeColor="text1"/>
                </w:rPr>
                <w:t xml:space="preserve"> podle živého modelu a podle kostry. </w:t>
              </w:r>
            </w:ins>
          </w:p>
          <w:p w14:paraId="082708CC" w14:textId="2B1E9089" w:rsidR="000938D7" w:rsidRDefault="00A113CD" w:rsidP="00667449">
            <w:pPr>
              <w:ind w:left="243"/>
              <w:rPr>
                <w:ins w:id="199" w:author="Hana Ponížilová" w:date="2023-05-25T15:54:00Z"/>
                <w:color w:val="000000" w:themeColor="text1"/>
              </w:rPr>
            </w:pPr>
            <w:ins w:id="200" w:author="Hana Ponížilová" w:date="2023-05-25T15:43:00Z">
              <w:r w:rsidRPr="00A113CD">
                <w:rPr>
                  <w:color w:val="000000" w:themeColor="text1"/>
                </w:rPr>
                <w:t xml:space="preserve">7. – 8. </w:t>
              </w:r>
            </w:ins>
            <w:ins w:id="201" w:author="Hana Ponížilová" w:date="2023-05-25T15:53:00Z">
              <w:r w:rsidR="001874DF" w:rsidRPr="00A113CD">
                <w:rPr>
                  <w:color w:val="000000" w:themeColor="text1"/>
                </w:rPr>
                <w:t>Základn</w:t>
              </w:r>
              <w:r w:rsidR="001874DF">
                <w:rPr>
                  <w:color w:val="000000" w:themeColor="text1"/>
                </w:rPr>
                <w:t>í</w:t>
              </w:r>
              <w:r w:rsidR="001874DF" w:rsidRPr="00A113CD">
                <w:rPr>
                  <w:color w:val="000000" w:themeColor="text1"/>
                </w:rPr>
                <w:t xml:space="preserve"> kresebné schopnosti. </w:t>
              </w:r>
              <w:r w:rsidR="001874DF">
                <w:rPr>
                  <w:color w:val="000000" w:themeColor="text1"/>
                </w:rPr>
                <w:t xml:space="preserve">Prostor ve figuře. Zobrazení lidského těla a jeho částí: </w:t>
              </w:r>
            </w:ins>
            <w:ins w:id="202" w:author="Hana Ponížilová" w:date="2023-05-25T15:54:00Z">
              <w:r w:rsidR="001874DF">
                <w:rPr>
                  <w:color w:val="000000" w:themeColor="text1"/>
                </w:rPr>
                <w:t xml:space="preserve">zachycení celé figury se </w:t>
              </w:r>
            </w:ins>
            <w:ins w:id="203" w:author="Hana Ponížilová" w:date="2023-05-25T15:59:00Z">
              <w:r w:rsidR="00AF3E7B">
                <w:rPr>
                  <w:color w:val="000000" w:themeColor="text1"/>
                </w:rPr>
                <w:t>za</w:t>
              </w:r>
            </w:ins>
            <w:ins w:id="204" w:author="Hana Ponížilová" w:date="2023-05-25T15:54:00Z">
              <w:r w:rsidR="001874DF">
                <w:rPr>
                  <w:color w:val="000000" w:themeColor="text1"/>
                </w:rPr>
                <w:t>měření</w:t>
              </w:r>
            </w:ins>
            <w:ins w:id="205" w:author="Hana Ponížilová" w:date="2023-05-25T16:00:00Z">
              <w:r w:rsidR="00AF3E7B">
                <w:rPr>
                  <w:color w:val="000000" w:themeColor="text1"/>
                </w:rPr>
                <w:t>m se</w:t>
              </w:r>
            </w:ins>
            <w:ins w:id="206" w:author="Hana Ponížilová" w:date="2023-05-25T15:54:00Z">
              <w:r w:rsidR="001874DF">
                <w:rPr>
                  <w:color w:val="000000" w:themeColor="text1"/>
                </w:rPr>
                <w:t xml:space="preserve"> na oblast pánve a kostí dolní končetiny</w:t>
              </w:r>
            </w:ins>
            <w:ins w:id="207" w:author="Hana Ponížilová" w:date="2023-05-25T16:00:00Z">
              <w:r w:rsidR="00AF3E7B">
                <w:rPr>
                  <w:color w:val="000000" w:themeColor="text1"/>
                </w:rPr>
                <w:t>,</w:t>
              </w:r>
            </w:ins>
            <w:ins w:id="208" w:author="Hana Ponížilová" w:date="2023-05-25T15:54:00Z">
              <w:r w:rsidR="000938D7">
                <w:rPr>
                  <w:color w:val="000000" w:themeColor="text1"/>
                </w:rPr>
                <w:t xml:space="preserve"> podle živého modelu a podle kostry.</w:t>
              </w:r>
            </w:ins>
          </w:p>
          <w:p w14:paraId="4560B81B" w14:textId="4A60B172" w:rsidR="00A113CD" w:rsidRPr="00A113CD" w:rsidRDefault="00A113CD" w:rsidP="00667449">
            <w:pPr>
              <w:ind w:left="243"/>
              <w:rPr>
                <w:ins w:id="209" w:author="Hana Ponížilová" w:date="2023-05-25T15:43:00Z"/>
                <w:color w:val="000000" w:themeColor="text1"/>
              </w:rPr>
            </w:pPr>
            <w:ins w:id="210" w:author="Hana Ponížilová" w:date="2023-05-25T15:43:00Z">
              <w:r w:rsidRPr="00A113CD">
                <w:rPr>
                  <w:color w:val="000000" w:themeColor="text1"/>
                </w:rPr>
                <w:t xml:space="preserve">9. – 10. </w:t>
              </w:r>
            </w:ins>
            <w:ins w:id="211" w:author="Hana Ponížilová" w:date="2023-05-25T15:53:00Z">
              <w:r w:rsidR="001874DF" w:rsidRPr="00A113CD">
                <w:rPr>
                  <w:color w:val="000000" w:themeColor="text1"/>
                </w:rPr>
                <w:t>Základn</w:t>
              </w:r>
              <w:r w:rsidR="001874DF">
                <w:rPr>
                  <w:color w:val="000000" w:themeColor="text1"/>
                </w:rPr>
                <w:t>í</w:t>
              </w:r>
              <w:r w:rsidR="001874DF" w:rsidRPr="00A113CD">
                <w:rPr>
                  <w:color w:val="000000" w:themeColor="text1"/>
                </w:rPr>
                <w:t xml:space="preserve"> kresebné schopnosti. </w:t>
              </w:r>
              <w:r w:rsidR="001874DF">
                <w:rPr>
                  <w:color w:val="000000" w:themeColor="text1"/>
                </w:rPr>
                <w:t>Prostor ve figuře. Zobrazení lidského těla a jeho částí:</w:t>
              </w:r>
            </w:ins>
            <w:ins w:id="212" w:author="Hana Ponížilová" w:date="2023-05-25T15:54:00Z">
              <w:r w:rsidR="000938D7">
                <w:rPr>
                  <w:color w:val="000000" w:themeColor="text1"/>
                </w:rPr>
                <w:t xml:space="preserve"> </w:t>
              </w:r>
              <w:r w:rsidR="00AA27B7">
                <w:rPr>
                  <w:color w:val="000000" w:themeColor="text1"/>
                </w:rPr>
                <w:t>zakreslení celé figu</w:t>
              </w:r>
            </w:ins>
            <w:ins w:id="213" w:author="Hana Ponížilová" w:date="2023-05-25T15:55:00Z">
              <w:r w:rsidR="00AA27B7">
                <w:rPr>
                  <w:color w:val="000000" w:themeColor="text1"/>
                </w:rPr>
                <w:t>ry se zaměřením se na oblast dolní poloviny lidského těla, nohy a chodi</w:t>
              </w:r>
            </w:ins>
            <w:ins w:id="214" w:author="Hana Ponížilová" w:date="2023-05-25T16:00:00Z">
              <w:r w:rsidR="00AF3E7B">
                <w:rPr>
                  <w:color w:val="000000" w:themeColor="text1"/>
                </w:rPr>
                <w:t>dla,</w:t>
              </w:r>
            </w:ins>
            <w:ins w:id="215" w:author="Hana Ponížilová" w:date="2023-05-25T15:55:00Z">
              <w:r w:rsidR="00AA27B7">
                <w:rPr>
                  <w:color w:val="000000" w:themeColor="text1"/>
                </w:rPr>
                <w:t xml:space="preserve"> podle živého modelu a podle kostry</w:t>
              </w:r>
            </w:ins>
            <w:ins w:id="216" w:author="Hana Ponížilová" w:date="2023-05-25T15:43:00Z">
              <w:r w:rsidRPr="00A113CD">
                <w:rPr>
                  <w:color w:val="000000" w:themeColor="text1"/>
                </w:rPr>
                <w:t>.</w:t>
              </w:r>
            </w:ins>
          </w:p>
          <w:p w14:paraId="674636CC" w14:textId="09C40C81" w:rsidR="00CA44E0" w:rsidRDefault="00A113CD" w:rsidP="00667449">
            <w:pPr>
              <w:ind w:left="243"/>
              <w:rPr>
                <w:ins w:id="217" w:author="Hana Ponížilová" w:date="2023-05-25T15:56:00Z"/>
                <w:color w:val="000000" w:themeColor="text1"/>
              </w:rPr>
            </w:pPr>
            <w:ins w:id="218" w:author="Hana Ponížilová" w:date="2023-05-25T15:43:00Z">
              <w:r w:rsidRPr="00A113CD">
                <w:rPr>
                  <w:color w:val="000000" w:themeColor="text1"/>
                </w:rPr>
                <w:t xml:space="preserve">11. – 12. </w:t>
              </w:r>
            </w:ins>
            <w:ins w:id="219" w:author="Hana Ponížilová" w:date="2023-05-25T15:53:00Z">
              <w:r w:rsidR="001874DF" w:rsidRPr="00A113CD">
                <w:rPr>
                  <w:color w:val="000000" w:themeColor="text1"/>
                </w:rPr>
                <w:t>Základn</w:t>
              </w:r>
              <w:r w:rsidR="001874DF">
                <w:rPr>
                  <w:color w:val="000000" w:themeColor="text1"/>
                </w:rPr>
                <w:t>í</w:t>
              </w:r>
              <w:r w:rsidR="001874DF" w:rsidRPr="00A113CD">
                <w:rPr>
                  <w:color w:val="000000" w:themeColor="text1"/>
                </w:rPr>
                <w:t xml:space="preserve"> kresebné schopnosti. </w:t>
              </w:r>
              <w:r w:rsidR="001874DF">
                <w:rPr>
                  <w:color w:val="000000" w:themeColor="text1"/>
                </w:rPr>
                <w:t>P</w:t>
              </w:r>
            </w:ins>
            <w:ins w:id="220" w:author="Hana Ponížilová" w:date="2023-05-25T15:55:00Z">
              <w:r w:rsidR="00AA27B7">
                <w:rPr>
                  <w:color w:val="000000" w:themeColor="text1"/>
                </w:rPr>
                <w:t xml:space="preserve">ozice lidské postavy staticky i v pohybu. Pohybovky. </w:t>
              </w:r>
            </w:ins>
            <w:ins w:id="221" w:author="Hana Ponížilová" w:date="2023-05-25T15:56:00Z">
              <w:r w:rsidR="00CA44E0">
                <w:rPr>
                  <w:color w:val="000000" w:themeColor="text1"/>
                </w:rPr>
                <w:t xml:space="preserve">Zachycení </w:t>
              </w:r>
            </w:ins>
            <w:ins w:id="222" w:author="Hana Ponížilová" w:date="2023-05-25T15:57:00Z">
              <w:r w:rsidR="009C5FDD">
                <w:rPr>
                  <w:color w:val="000000" w:themeColor="text1"/>
                </w:rPr>
                <w:t xml:space="preserve">pohybu ve figuře a </w:t>
              </w:r>
            </w:ins>
            <w:ins w:id="223" w:author="Hana Ponížilová" w:date="2023-05-25T15:56:00Z">
              <w:r w:rsidR="00CA44E0">
                <w:rPr>
                  <w:color w:val="000000" w:themeColor="text1"/>
                </w:rPr>
                <w:t>podle živého modelu</w:t>
              </w:r>
              <w:r w:rsidR="00CA44E0" w:rsidRPr="00A113CD">
                <w:rPr>
                  <w:color w:val="000000" w:themeColor="text1"/>
                </w:rPr>
                <w:t>.</w:t>
              </w:r>
            </w:ins>
          </w:p>
          <w:p w14:paraId="560BC855" w14:textId="61F23DEC" w:rsidR="00A113CD" w:rsidRPr="00A113CD" w:rsidRDefault="00A113CD" w:rsidP="00667449">
            <w:pPr>
              <w:spacing w:after="120"/>
              <w:ind w:left="244"/>
              <w:rPr>
                <w:ins w:id="224" w:author="Hana Ponížilová" w:date="2023-05-25T15:43:00Z"/>
                <w:color w:val="000000" w:themeColor="text1"/>
              </w:rPr>
            </w:pPr>
            <w:ins w:id="225" w:author="Hana Ponížilová" w:date="2023-05-25T15:43:00Z">
              <w:r w:rsidRPr="00A113CD">
                <w:rPr>
                  <w:color w:val="000000" w:themeColor="text1"/>
                </w:rPr>
                <w:t xml:space="preserve">13. </w:t>
              </w:r>
            </w:ins>
            <w:ins w:id="226" w:author="Hana Ponížilová" w:date="2023-05-25T15:53:00Z">
              <w:r w:rsidR="001874DF" w:rsidRPr="00A113CD">
                <w:rPr>
                  <w:color w:val="000000" w:themeColor="text1"/>
                </w:rPr>
                <w:t>Základn</w:t>
              </w:r>
              <w:r w:rsidR="001874DF">
                <w:rPr>
                  <w:color w:val="000000" w:themeColor="text1"/>
                </w:rPr>
                <w:t>í</w:t>
              </w:r>
              <w:r w:rsidR="001874DF" w:rsidRPr="00A113CD">
                <w:rPr>
                  <w:color w:val="000000" w:themeColor="text1"/>
                </w:rPr>
                <w:t xml:space="preserve"> kresebné schopnosti. </w:t>
              </w:r>
              <w:r w:rsidR="001874DF">
                <w:rPr>
                  <w:color w:val="000000" w:themeColor="text1"/>
                </w:rPr>
                <w:t xml:space="preserve">Prostor ve figuře. </w:t>
              </w:r>
            </w:ins>
            <w:ins w:id="227" w:author="Hana Ponížilová" w:date="2023-05-25T15:57:00Z">
              <w:r w:rsidR="009C5FDD">
                <w:rPr>
                  <w:color w:val="000000" w:themeColor="text1"/>
                </w:rPr>
                <w:t xml:space="preserve">Zachycení pozice lidského těla. Kresba </w:t>
              </w:r>
            </w:ins>
            <w:ins w:id="228" w:author="Hana Ponížilová" w:date="2023-05-25T16:00:00Z">
              <w:r w:rsidR="00AF3E7B">
                <w:rPr>
                  <w:color w:val="000000" w:themeColor="text1"/>
                </w:rPr>
                <w:t>p</w:t>
              </w:r>
            </w:ins>
            <w:ins w:id="229" w:author="Hana Ponížilová" w:date="2023-05-25T15:57:00Z">
              <w:r w:rsidR="009C5FDD">
                <w:rPr>
                  <w:color w:val="000000" w:themeColor="text1"/>
                </w:rPr>
                <w:t xml:space="preserve">odle živého modelu. </w:t>
              </w:r>
            </w:ins>
            <w:ins w:id="230" w:author="Hana Ponížilová" w:date="2023-05-25T15:43:00Z">
              <w:r w:rsidRPr="00A113CD">
                <w:rPr>
                  <w:color w:val="000000" w:themeColor="text1"/>
                </w:rPr>
                <w:t xml:space="preserve"> Kontrapost vs. tatická po</w:t>
              </w:r>
            </w:ins>
            <w:ins w:id="231" w:author="Hana Ponížilová" w:date="2023-05-25T15:57:00Z">
              <w:r w:rsidR="009C5FDD">
                <w:rPr>
                  <w:color w:val="000000" w:themeColor="text1"/>
                </w:rPr>
                <w:t>zice lidského těla. E</w:t>
              </w:r>
            </w:ins>
            <w:ins w:id="232" w:author="Hana Ponížilová" w:date="2023-05-25T15:58:00Z">
              <w:r w:rsidR="009C5FDD">
                <w:rPr>
                  <w:color w:val="000000" w:themeColor="text1"/>
                </w:rPr>
                <w:t>xtrémní kontrasty v pozicích modelu. Dynamická vs. statická figura.</w:t>
              </w:r>
            </w:ins>
            <w:ins w:id="233" w:author="Hana Ponížilová" w:date="2023-05-25T15:43:00Z">
              <w:r w:rsidRPr="00A113CD">
                <w:rPr>
                  <w:color w:val="000000" w:themeColor="text1"/>
                </w:rPr>
                <w:t xml:space="preserve"> </w:t>
              </w:r>
            </w:ins>
          </w:p>
          <w:p w14:paraId="73CD7683" w14:textId="3B4C2077" w:rsidR="00623E3D" w:rsidRDefault="00A113CD" w:rsidP="00667449">
            <w:pPr>
              <w:jc w:val="both"/>
            </w:pPr>
            <w:ins w:id="234" w:author="Hana Ponížilová" w:date="2023-05-25T15:43:00Z">
              <w:r w:rsidRPr="00A113CD">
                <w:rPr>
                  <w:color w:val="000000" w:themeColor="text1"/>
                </w:rPr>
                <w:t>Student bude seznámen se zásadami zobrazování lidské postavy v prostoru a z různých úhlů pohledu. Student tak na</w:t>
              </w:r>
            </w:ins>
            <w:ins w:id="235" w:author="Hana Ponížilová" w:date="2023-05-25T16:01:00Z">
              <w:r w:rsidR="00AF3E7B">
                <w:rPr>
                  <w:color w:val="000000" w:themeColor="text1"/>
                </w:rPr>
                <w:t>byd</w:t>
              </w:r>
            </w:ins>
            <w:ins w:id="236" w:author="Hana Ponížilová" w:date="2023-05-25T15:43:00Z">
              <w:r w:rsidRPr="00A113CD">
                <w:rPr>
                  <w:color w:val="000000" w:themeColor="text1"/>
                </w:rPr>
                <w:t>e základní kresebné dovednosti.  Získá znalosti z oboru perspektivy, dále znalosti jednotlivých kánonů částí lidského těla. Naučí se pracovat s kresl</w:t>
              </w:r>
            </w:ins>
            <w:ins w:id="237" w:author="Hana Ponížilová" w:date="2023-05-25T16:02:00Z">
              <w:r w:rsidR="001D2023">
                <w:rPr>
                  <w:color w:val="000000" w:themeColor="text1"/>
                </w:rPr>
                <w:t>i</w:t>
              </w:r>
            </w:ins>
            <w:ins w:id="238" w:author="Hana Ponížilová" w:date="2023-05-25T15:43:00Z">
              <w:r w:rsidRPr="00A113CD">
                <w:rPr>
                  <w:color w:val="000000" w:themeColor="text1"/>
                </w:rPr>
                <w:t xml:space="preserve">cími prostředky. Student je tak schopný kresebního záznamu živé figury na papír. </w:t>
              </w:r>
            </w:ins>
          </w:p>
        </w:tc>
      </w:tr>
      <w:tr w:rsidR="00623E3D" w14:paraId="78F0A471" w14:textId="77777777" w:rsidTr="005053CD">
        <w:trPr>
          <w:trHeight w:val="265"/>
        </w:trPr>
        <w:tc>
          <w:tcPr>
            <w:tcW w:w="3653" w:type="dxa"/>
            <w:gridSpan w:val="2"/>
            <w:tcBorders>
              <w:top w:val="nil"/>
            </w:tcBorders>
            <w:shd w:val="clear" w:color="auto" w:fill="F7CAAC"/>
          </w:tcPr>
          <w:p w14:paraId="75820332" w14:textId="77777777" w:rsidR="00623E3D" w:rsidRDefault="00623E3D" w:rsidP="005053CD">
            <w:pPr>
              <w:jc w:val="both"/>
            </w:pPr>
            <w:r>
              <w:rPr>
                <w:b/>
              </w:rPr>
              <w:t>Studijní literatura a studijní pomůcky</w:t>
            </w:r>
          </w:p>
        </w:tc>
        <w:tc>
          <w:tcPr>
            <w:tcW w:w="6202" w:type="dxa"/>
            <w:gridSpan w:val="6"/>
            <w:tcBorders>
              <w:top w:val="nil"/>
              <w:bottom w:val="nil"/>
            </w:tcBorders>
          </w:tcPr>
          <w:p w14:paraId="17C197FE" w14:textId="77777777" w:rsidR="00623E3D" w:rsidRDefault="00623E3D" w:rsidP="005053CD">
            <w:pPr>
              <w:jc w:val="both"/>
            </w:pPr>
          </w:p>
        </w:tc>
      </w:tr>
      <w:tr w:rsidR="00623E3D" w:rsidRPr="002B0732" w14:paraId="0F39CC9D" w14:textId="77777777" w:rsidTr="00667449">
        <w:trPr>
          <w:trHeight w:val="425"/>
        </w:trPr>
        <w:tc>
          <w:tcPr>
            <w:tcW w:w="9855" w:type="dxa"/>
            <w:gridSpan w:val="8"/>
            <w:tcBorders>
              <w:top w:val="nil"/>
            </w:tcBorders>
          </w:tcPr>
          <w:p w14:paraId="42E17398" w14:textId="77777777" w:rsidR="00623E3D" w:rsidRPr="0049200B" w:rsidRDefault="00623E3D" w:rsidP="005053CD">
            <w:pPr>
              <w:pStyle w:val="Bezmezer"/>
              <w:rPr>
                <w:b/>
                <w:shd w:val="clear" w:color="auto" w:fill="FFFFFF"/>
              </w:rPr>
            </w:pPr>
            <w:r w:rsidRPr="0049200B">
              <w:rPr>
                <w:b/>
                <w:shd w:val="clear" w:color="auto" w:fill="FFFFFF"/>
              </w:rPr>
              <w:t xml:space="preserve">Povinná: </w:t>
            </w:r>
          </w:p>
          <w:p w14:paraId="5E1C6176" w14:textId="77777777" w:rsidR="00623E3D" w:rsidRPr="00560C75" w:rsidRDefault="00623E3D" w:rsidP="005053CD">
            <w:pPr>
              <w:pStyle w:val="Bezmezer"/>
              <w:rPr>
                <w:shd w:val="clear" w:color="auto" w:fill="FFFFFF"/>
              </w:rPr>
            </w:pPr>
            <w:r w:rsidRPr="00560C75">
              <w:rPr>
                <w:color w:val="000000"/>
              </w:rPr>
              <w:t xml:space="preserve">BAXANDALL, M. </w:t>
            </w:r>
            <w:r w:rsidRPr="00560C75">
              <w:rPr>
                <w:i/>
                <w:iCs/>
                <w:color w:val="000000"/>
              </w:rPr>
              <w:t xml:space="preserve">Stíny a světlo. Umění a vizuální zkušenost. </w:t>
            </w:r>
            <w:r w:rsidRPr="00560C75">
              <w:rPr>
                <w:color w:val="000000"/>
              </w:rPr>
              <w:t>Barrister &amp; Principal., 2003. ISBN-10 8086598586.</w:t>
            </w:r>
          </w:p>
          <w:p w14:paraId="38F1ED46" w14:textId="77777777" w:rsidR="00623E3D" w:rsidRPr="0049200B" w:rsidRDefault="00623E3D" w:rsidP="005053CD">
            <w:pPr>
              <w:pStyle w:val="Bezmezer"/>
              <w:rPr>
                <w:b/>
                <w:shd w:val="clear" w:color="auto" w:fill="FFFFFF"/>
              </w:rPr>
            </w:pPr>
            <w:r w:rsidRPr="0049200B">
              <w:rPr>
                <w:color w:val="000000"/>
              </w:rPr>
              <w:t>C</w:t>
            </w:r>
            <w:r>
              <w:rPr>
                <w:color w:val="000000"/>
              </w:rPr>
              <w:t>ONSTAACEOVÁ</w:t>
            </w:r>
            <w:r w:rsidRPr="0049200B">
              <w:rPr>
                <w:color w:val="000000"/>
              </w:rPr>
              <w:t>, Diana. </w:t>
            </w:r>
            <w:r w:rsidRPr="0049200B">
              <w:rPr>
                <w:i/>
                <w:iCs/>
                <w:color w:val="000000"/>
              </w:rPr>
              <w:t>Jak kreslit lidské tělo</w:t>
            </w:r>
            <w:r w:rsidRPr="0049200B">
              <w:rPr>
                <w:color w:val="000000"/>
              </w:rPr>
              <w:t>. Praha: Svojtka a Co., 2002. ISBN 80-7237-565-2.</w:t>
            </w:r>
          </w:p>
          <w:p w14:paraId="34286A0E" w14:textId="77777777" w:rsidR="00623E3D" w:rsidRPr="0049200B" w:rsidRDefault="00623E3D" w:rsidP="005053CD">
            <w:pPr>
              <w:pStyle w:val="Bezmezer"/>
              <w:rPr>
                <w:b/>
                <w:shd w:val="clear" w:color="auto" w:fill="FFFFFF"/>
              </w:rPr>
            </w:pPr>
            <w:r w:rsidRPr="0049200B">
              <w:rPr>
                <w:color w:val="000000"/>
              </w:rPr>
              <w:t>H</w:t>
            </w:r>
            <w:r>
              <w:rPr>
                <w:color w:val="000000"/>
              </w:rPr>
              <w:t>AMPTON</w:t>
            </w:r>
            <w:r w:rsidRPr="0049200B">
              <w:rPr>
                <w:color w:val="000000"/>
              </w:rPr>
              <w:t xml:space="preserve">, M. </w:t>
            </w:r>
            <w:r w:rsidRPr="0049200B">
              <w:rPr>
                <w:i/>
                <w:iCs/>
                <w:color w:val="000000"/>
              </w:rPr>
              <w:t xml:space="preserve">Figure Drawing. Design and Invetion. </w:t>
            </w:r>
            <w:r w:rsidRPr="0049200B">
              <w:rPr>
                <w:color w:val="000000"/>
              </w:rPr>
              <w:t>Published by M. Hampton., 2009. ISBN-10 0-615-27281-8.</w:t>
            </w:r>
          </w:p>
          <w:p w14:paraId="0D795A7B" w14:textId="77777777" w:rsidR="00623E3D" w:rsidRPr="00780DC6" w:rsidRDefault="00623E3D" w:rsidP="005053CD">
            <w:r w:rsidRPr="00780DC6">
              <w:rPr>
                <w:color w:val="000000"/>
                <w:shd w:val="clear" w:color="auto" w:fill="FFFFFF"/>
              </w:rPr>
              <w:t>H</w:t>
            </w:r>
            <w:r>
              <w:rPr>
                <w:color w:val="000000"/>
                <w:shd w:val="clear" w:color="auto" w:fill="FFFFFF"/>
              </w:rPr>
              <w:t>ELLER,</w:t>
            </w:r>
            <w:r w:rsidRPr="00780DC6">
              <w:rPr>
                <w:color w:val="000000"/>
                <w:shd w:val="clear" w:color="auto" w:fill="FFFFFF"/>
              </w:rPr>
              <w:t xml:space="preserve"> Steven. </w:t>
            </w:r>
            <w:r w:rsidRPr="00780DC6">
              <w:rPr>
                <w:i/>
                <w:iCs/>
                <w:color w:val="000000"/>
                <w:shd w:val="clear" w:color="auto" w:fill="FFFFFF"/>
              </w:rPr>
              <w:t>100 Illustrators</w:t>
            </w:r>
            <w:r w:rsidRPr="00780DC6">
              <w:rPr>
                <w:color w:val="000000"/>
                <w:shd w:val="clear" w:color="auto" w:fill="FFFFFF"/>
              </w:rPr>
              <w:t>. Cologne, 2019. ISBN 9783836522229.</w:t>
            </w:r>
          </w:p>
          <w:p w14:paraId="0390C76D" w14:textId="77777777" w:rsidR="00623E3D" w:rsidRPr="0049200B" w:rsidRDefault="00623E3D" w:rsidP="005053CD">
            <w:pPr>
              <w:pStyle w:val="Bezmezer"/>
              <w:rPr>
                <w:b/>
                <w:shd w:val="clear" w:color="auto" w:fill="FFFFFF"/>
              </w:rPr>
            </w:pPr>
            <w:r w:rsidRPr="0049200B">
              <w:rPr>
                <w:color w:val="000000"/>
              </w:rPr>
              <w:t>H</w:t>
            </w:r>
            <w:r>
              <w:rPr>
                <w:color w:val="000000"/>
              </w:rPr>
              <w:t>ENRY</w:t>
            </w:r>
            <w:r w:rsidRPr="0049200B">
              <w:rPr>
                <w:color w:val="000000"/>
              </w:rPr>
              <w:t xml:space="preserve">, K. </w:t>
            </w:r>
            <w:r w:rsidRPr="0049200B">
              <w:rPr>
                <w:i/>
                <w:iCs/>
                <w:color w:val="000000"/>
              </w:rPr>
              <w:t xml:space="preserve">Drawing for Product Designers. </w:t>
            </w:r>
            <w:r w:rsidRPr="0049200B">
              <w:rPr>
                <w:color w:val="000000"/>
              </w:rPr>
              <w:t>Laurence King Publishing., 2012. ISBN 1856697436</w:t>
            </w:r>
          </w:p>
          <w:p w14:paraId="643F508D" w14:textId="77777777" w:rsidR="00623E3D" w:rsidRPr="0049200B" w:rsidRDefault="00623E3D" w:rsidP="005053CD">
            <w:pPr>
              <w:pStyle w:val="Bezmezer"/>
              <w:rPr>
                <w:b/>
                <w:shd w:val="clear" w:color="auto" w:fill="FFFFFF"/>
              </w:rPr>
            </w:pPr>
            <w:r w:rsidRPr="0049200B">
              <w:rPr>
                <w:color w:val="000000"/>
              </w:rPr>
              <w:t>P</w:t>
            </w:r>
            <w:r>
              <w:rPr>
                <w:color w:val="000000"/>
              </w:rPr>
              <w:t>ETŘÍČEK</w:t>
            </w:r>
            <w:r w:rsidRPr="0049200B">
              <w:rPr>
                <w:color w:val="000000"/>
              </w:rPr>
              <w:t xml:space="preserve">, R. </w:t>
            </w:r>
            <w:r w:rsidRPr="0049200B">
              <w:rPr>
                <w:i/>
                <w:iCs/>
                <w:color w:val="000000"/>
              </w:rPr>
              <w:t xml:space="preserve">Výtvarná anatomie. </w:t>
            </w:r>
            <w:r w:rsidRPr="0049200B">
              <w:rPr>
                <w:color w:val="000000"/>
              </w:rPr>
              <w:t>Pardubice: Vydala Univerzita Pardubice., 2000. ISBN 978-80-7560-282-4</w:t>
            </w:r>
          </w:p>
          <w:p w14:paraId="6C0214A6" w14:textId="77777777" w:rsidR="00623E3D" w:rsidRPr="0049200B" w:rsidRDefault="00623E3D" w:rsidP="005053CD">
            <w:pPr>
              <w:pStyle w:val="Bezmezer"/>
              <w:rPr>
                <w:b/>
                <w:shd w:val="clear" w:color="auto" w:fill="FFFFFF"/>
              </w:rPr>
            </w:pPr>
            <w:r w:rsidRPr="0049200B">
              <w:rPr>
                <w:color w:val="000000"/>
              </w:rPr>
              <w:t>P</w:t>
            </w:r>
            <w:r>
              <w:rPr>
                <w:color w:val="000000"/>
              </w:rPr>
              <w:t>ARRAMÓN</w:t>
            </w:r>
            <w:r w:rsidRPr="0049200B">
              <w:rPr>
                <w:color w:val="000000"/>
              </w:rPr>
              <w:t xml:space="preserve">, José M. </w:t>
            </w:r>
            <w:r w:rsidRPr="0049200B">
              <w:rPr>
                <w:i/>
                <w:iCs/>
                <w:color w:val="000000"/>
              </w:rPr>
              <w:t xml:space="preserve">Perspektiva pro výtvarníky. </w:t>
            </w:r>
            <w:r w:rsidRPr="0049200B">
              <w:rPr>
                <w:color w:val="000000"/>
              </w:rPr>
              <w:t>Praha: Jan Vašut s. r. o., 1992. ISBN 80-7236-041-8.</w:t>
            </w:r>
          </w:p>
          <w:p w14:paraId="26DF25EF" w14:textId="77777777" w:rsidR="00623E3D" w:rsidRPr="0049200B" w:rsidRDefault="00623E3D" w:rsidP="005053CD">
            <w:pPr>
              <w:pStyle w:val="Bezmezer"/>
              <w:rPr>
                <w:b/>
                <w:shd w:val="clear" w:color="auto" w:fill="FFFFFF"/>
              </w:rPr>
            </w:pPr>
            <w:r w:rsidRPr="0049200B">
              <w:rPr>
                <w:color w:val="000000"/>
              </w:rPr>
              <w:t>P</w:t>
            </w:r>
            <w:r>
              <w:rPr>
                <w:color w:val="000000"/>
              </w:rPr>
              <w:t>ARRAMÓN</w:t>
            </w:r>
            <w:r w:rsidRPr="0049200B">
              <w:rPr>
                <w:color w:val="000000"/>
              </w:rPr>
              <w:t xml:space="preserve">, José M. </w:t>
            </w:r>
            <w:r w:rsidRPr="0049200B">
              <w:rPr>
                <w:i/>
                <w:iCs/>
                <w:color w:val="000000"/>
              </w:rPr>
              <w:t xml:space="preserve">Teorie barev. </w:t>
            </w:r>
            <w:r w:rsidRPr="0049200B">
              <w:rPr>
                <w:color w:val="000000"/>
              </w:rPr>
              <w:t>Praha: Jan Vašut s. r. o., 1998. ISBN 8072360469.</w:t>
            </w:r>
          </w:p>
          <w:p w14:paraId="59BEFE97" w14:textId="77777777" w:rsidR="00623E3D" w:rsidRPr="002B0732" w:rsidRDefault="00623E3D" w:rsidP="005053CD">
            <w:pPr>
              <w:pStyle w:val="Bezmezer"/>
              <w:rPr>
                <w:b/>
                <w:color w:val="FF0000"/>
                <w:shd w:val="clear" w:color="auto" w:fill="FFFFFF"/>
              </w:rPr>
            </w:pPr>
            <w:r>
              <w:rPr>
                <w:b/>
                <w:shd w:val="clear" w:color="auto" w:fill="FFFFFF"/>
              </w:rPr>
              <w:t>Doporučená:</w:t>
            </w:r>
            <w:r>
              <w:rPr>
                <w:b/>
                <w:shd w:val="clear" w:color="auto" w:fill="FFFFFF"/>
              </w:rPr>
              <w:br/>
            </w:r>
            <w:r w:rsidRPr="0049200B">
              <w:rPr>
                <w:color w:val="000000"/>
              </w:rPr>
              <w:t>B</w:t>
            </w:r>
            <w:r>
              <w:rPr>
                <w:color w:val="000000"/>
              </w:rPr>
              <w:t>ALLESTER</w:t>
            </w:r>
            <w:r w:rsidRPr="0049200B">
              <w:rPr>
                <w:color w:val="000000"/>
              </w:rPr>
              <w:t>, V., B., Vigué, J. </w:t>
            </w:r>
            <w:r w:rsidRPr="0049200B">
              <w:rPr>
                <w:i/>
                <w:iCs/>
                <w:color w:val="000000"/>
              </w:rPr>
              <w:t>Kresba</w:t>
            </w:r>
            <w:r w:rsidRPr="0049200B">
              <w:rPr>
                <w:color w:val="000000"/>
              </w:rPr>
              <w:t>. Praha: Reba Production, 2005. ISBN 80-7234-411-0.</w:t>
            </w:r>
            <w:r>
              <w:rPr>
                <w:color w:val="000000"/>
              </w:rPr>
              <w:br/>
            </w:r>
            <w:r w:rsidRPr="0049200B">
              <w:rPr>
                <w:color w:val="000000"/>
              </w:rPr>
              <w:t>B</w:t>
            </w:r>
            <w:r>
              <w:rPr>
                <w:color w:val="000000"/>
              </w:rPr>
              <w:t>ALLESTER,</w:t>
            </w:r>
            <w:r w:rsidRPr="0049200B">
              <w:rPr>
                <w:color w:val="000000"/>
              </w:rPr>
              <w:t xml:space="preserve"> V. B., Vigué, J. </w:t>
            </w:r>
            <w:r w:rsidRPr="0049200B">
              <w:rPr>
                <w:i/>
                <w:iCs/>
                <w:color w:val="000000"/>
              </w:rPr>
              <w:t>Skici</w:t>
            </w:r>
            <w:r w:rsidRPr="0049200B">
              <w:rPr>
                <w:color w:val="000000"/>
              </w:rPr>
              <w:t>. Čestice: Rebo, 2005. ISBN 80-7234-431-5.</w:t>
            </w:r>
            <w:r>
              <w:rPr>
                <w:color w:val="000000"/>
              </w:rPr>
              <w:br/>
            </w:r>
            <w:r w:rsidRPr="00780DC6">
              <w:rPr>
                <w:color w:val="000000"/>
                <w:shd w:val="clear" w:color="auto" w:fill="FFFFFF"/>
              </w:rPr>
              <w:t>D</w:t>
            </w:r>
            <w:r>
              <w:rPr>
                <w:color w:val="000000"/>
                <w:shd w:val="clear" w:color="auto" w:fill="FFFFFF"/>
              </w:rPr>
              <w:t>RUDI,</w:t>
            </w:r>
            <w:r w:rsidRPr="00780DC6">
              <w:rPr>
                <w:color w:val="000000"/>
                <w:shd w:val="clear" w:color="auto" w:fill="FFFFFF"/>
              </w:rPr>
              <w:t xml:space="preserve"> Alisabetta. </w:t>
            </w:r>
            <w:r w:rsidRPr="00780DC6">
              <w:rPr>
                <w:i/>
                <w:iCs/>
                <w:color w:val="000000"/>
                <w:shd w:val="clear" w:color="auto" w:fill="FFFFFF"/>
              </w:rPr>
              <w:t>Figure Drawing for Fashion Design</w:t>
            </w:r>
            <w:r w:rsidRPr="00780DC6">
              <w:rPr>
                <w:color w:val="000000"/>
                <w:shd w:val="clear" w:color="auto" w:fill="FFFFFF"/>
              </w:rPr>
              <w:t>. Amsterdam, 2010. ISBN 9789054961505.</w:t>
            </w:r>
            <w:r>
              <w:rPr>
                <w:color w:val="000000"/>
                <w:shd w:val="clear" w:color="auto" w:fill="FFFFFF"/>
              </w:rPr>
              <w:br/>
            </w:r>
            <w:r w:rsidRPr="0049200B">
              <w:rPr>
                <w:color w:val="000000"/>
              </w:rPr>
              <w:t>G</w:t>
            </w:r>
            <w:r>
              <w:rPr>
                <w:color w:val="000000"/>
              </w:rPr>
              <w:t>AIR,</w:t>
            </w:r>
            <w:r w:rsidRPr="0049200B">
              <w:rPr>
                <w:color w:val="000000"/>
              </w:rPr>
              <w:t xml:space="preserve"> A. </w:t>
            </w:r>
            <w:r w:rsidRPr="0049200B">
              <w:rPr>
                <w:i/>
                <w:iCs/>
                <w:color w:val="000000"/>
              </w:rPr>
              <w:t>Kapesní encyklopedie kreslení a malování</w:t>
            </w:r>
            <w:r w:rsidRPr="0049200B">
              <w:rPr>
                <w:color w:val="000000"/>
              </w:rPr>
              <w:t>. Praha: Svojtka a Co., 2002. ISBN 80-7237-592-X.</w:t>
            </w:r>
            <w:r>
              <w:rPr>
                <w:color w:val="000000"/>
              </w:rPr>
              <w:br/>
            </w:r>
            <w:r w:rsidRPr="0049200B">
              <w:rPr>
                <w:color w:val="000000"/>
              </w:rPr>
              <w:t>P</w:t>
            </w:r>
            <w:r>
              <w:rPr>
                <w:color w:val="000000"/>
              </w:rPr>
              <w:t>ARRAMÓN</w:t>
            </w:r>
            <w:r w:rsidRPr="0049200B">
              <w:rPr>
                <w:color w:val="000000"/>
              </w:rPr>
              <w:t>, José M. </w:t>
            </w:r>
            <w:r w:rsidRPr="0049200B">
              <w:rPr>
                <w:i/>
                <w:iCs/>
                <w:color w:val="000000"/>
              </w:rPr>
              <w:t>Jak kreslit uhlem, tužkou a křídou</w:t>
            </w:r>
            <w:r w:rsidRPr="0049200B">
              <w:rPr>
                <w:color w:val="000000"/>
              </w:rPr>
              <w:t>. Praha: Jan Vašut, 2000. ISBN 80-7236-164-3.</w:t>
            </w:r>
          </w:p>
        </w:tc>
      </w:tr>
      <w:tr w:rsidR="00177C00" w14:paraId="2C8E50AE" w14:textId="77777777" w:rsidTr="005053CD">
        <w:tc>
          <w:tcPr>
            <w:tcW w:w="9855" w:type="dxa"/>
            <w:gridSpan w:val="8"/>
            <w:tcBorders>
              <w:bottom w:val="double" w:sz="4" w:space="0" w:color="auto"/>
            </w:tcBorders>
            <w:shd w:val="clear" w:color="auto" w:fill="BDD6EE"/>
          </w:tcPr>
          <w:p w14:paraId="45DC3948" w14:textId="52C4607D" w:rsidR="00177C00" w:rsidRDefault="00177C00" w:rsidP="005053CD">
            <w:pPr>
              <w:jc w:val="both"/>
              <w:rPr>
                <w:b/>
                <w:sz w:val="28"/>
              </w:rPr>
            </w:pPr>
            <w:r>
              <w:lastRenderedPageBreak/>
              <w:br w:type="page"/>
            </w:r>
            <w:r>
              <w:rPr>
                <w:b/>
                <w:sz w:val="28"/>
              </w:rPr>
              <w:t>B-III – Charakteristika studijního předmětu</w:t>
            </w:r>
          </w:p>
        </w:tc>
      </w:tr>
      <w:tr w:rsidR="00177C00" w14:paraId="4A926A13" w14:textId="77777777" w:rsidTr="005053CD">
        <w:tc>
          <w:tcPr>
            <w:tcW w:w="3086" w:type="dxa"/>
            <w:tcBorders>
              <w:top w:val="double" w:sz="4" w:space="0" w:color="auto"/>
            </w:tcBorders>
            <w:shd w:val="clear" w:color="auto" w:fill="F7CAAC"/>
          </w:tcPr>
          <w:p w14:paraId="6AB9EEA9" w14:textId="77777777" w:rsidR="00177C00" w:rsidRDefault="00177C00" w:rsidP="005053CD">
            <w:pPr>
              <w:rPr>
                <w:b/>
              </w:rPr>
            </w:pPr>
            <w:r>
              <w:rPr>
                <w:b/>
              </w:rPr>
              <w:t>Název studijního předmětu</w:t>
            </w:r>
          </w:p>
        </w:tc>
        <w:tc>
          <w:tcPr>
            <w:tcW w:w="6769" w:type="dxa"/>
            <w:gridSpan w:val="7"/>
            <w:tcBorders>
              <w:top w:val="double" w:sz="4" w:space="0" w:color="auto"/>
            </w:tcBorders>
          </w:tcPr>
          <w:p w14:paraId="7A05C639" w14:textId="77777777" w:rsidR="00177C00" w:rsidRDefault="00177C00" w:rsidP="005053CD">
            <w:pPr>
              <w:jc w:val="both"/>
            </w:pPr>
            <w:r w:rsidRPr="0049200B">
              <w:t>Kres</w:t>
            </w:r>
            <w:r>
              <w:t>ebná praktika</w:t>
            </w:r>
            <w:r w:rsidRPr="0049200B">
              <w:t xml:space="preserve"> </w:t>
            </w:r>
            <w:r>
              <w:t>8</w:t>
            </w:r>
          </w:p>
        </w:tc>
      </w:tr>
      <w:tr w:rsidR="00177C00" w14:paraId="56AAF87A" w14:textId="77777777" w:rsidTr="005053CD">
        <w:tc>
          <w:tcPr>
            <w:tcW w:w="3086" w:type="dxa"/>
            <w:shd w:val="clear" w:color="auto" w:fill="F7CAAC"/>
          </w:tcPr>
          <w:p w14:paraId="6DFC2DFF" w14:textId="77777777" w:rsidR="00177C00" w:rsidRDefault="00177C00" w:rsidP="005053CD">
            <w:pPr>
              <w:rPr>
                <w:b/>
              </w:rPr>
            </w:pPr>
            <w:r>
              <w:rPr>
                <w:b/>
              </w:rPr>
              <w:t>Typ předmětu</w:t>
            </w:r>
          </w:p>
        </w:tc>
        <w:tc>
          <w:tcPr>
            <w:tcW w:w="3406" w:type="dxa"/>
            <w:gridSpan w:val="4"/>
          </w:tcPr>
          <w:p w14:paraId="7E7D7A55" w14:textId="77777777" w:rsidR="00177C00" w:rsidRDefault="00177C00" w:rsidP="005053CD">
            <w:pPr>
              <w:jc w:val="both"/>
            </w:pPr>
            <w:r w:rsidRPr="0049200B">
              <w:t>povinně volitelný</w:t>
            </w:r>
          </w:p>
        </w:tc>
        <w:tc>
          <w:tcPr>
            <w:tcW w:w="2695" w:type="dxa"/>
            <w:gridSpan w:val="2"/>
            <w:shd w:val="clear" w:color="auto" w:fill="F7CAAC"/>
          </w:tcPr>
          <w:p w14:paraId="2ECB01E5" w14:textId="77777777" w:rsidR="00177C00" w:rsidRDefault="00177C00" w:rsidP="005053CD">
            <w:pPr>
              <w:jc w:val="both"/>
            </w:pPr>
            <w:r>
              <w:rPr>
                <w:b/>
              </w:rPr>
              <w:t>doporučený ročník / semestr</w:t>
            </w:r>
          </w:p>
        </w:tc>
        <w:tc>
          <w:tcPr>
            <w:tcW w:w="668" w:type="dxa"/>
          </w:tcPr>
          <w:p w14:paraId="3D148123" w14:textId="77777777" w:rsidR="00177C00" w:rsidRDefault="00177C00" w:rsidP="005053CD">
            <w:pPr>
              <w:jc w:val="both"/>
            </w:pPr>
            <w:r>
              <w:t>1/LS</w:t>
            </w:r>
          </w:p>
        </w:tc>
      </w:tr>
      <w:tr w:rsidR="00177C00" w14:paraId="2C235BED" w14:textId="77777777" w:rsidTr="005053CD">
        <w:tc>
          <w:tcPr>
            <w:tcW w:w="3086" w:type="dxa"/>
            <w:shd w:val="clear" w:color="auto" w:fill="F7CAAC"/>
          </w:tcPr>
          <w:p w14:paraId="780B3536" w14:textId="77777777" w:rsidR="00177C00" w:rsidRDefault="00177C00" w:rsidP="005053CD">
            <w:pPr>
              <w:rPr>
                <w:b/>
              </w:rPr>
            </w:pPr>
            <w:r>
              <w:rPr>
                <w:b/>
              </w:rPr>
              <w:t>Rozsah studijního předmětu</w:t>
            </w:r>
          </w:p>
        </w:tc>
        <w:tc>
          <w:tcPr>
            <w:tcW w:w="1701" w:type="dxa"/>
            <w:gridSpan w:val="2"/>
          </w:tcPr>
          <w:p w14:paraId="6105511A" w14:textId="126FAE73" w:rsidR="00177C00" w:rsidRDefault="00177C00" w:rsidP="005053CD">
            <w:pPr>
              <w:jc w:val="both"/>
            </w:pPr>
            <w:r>
              <w:t>26</w:t>
            </w:r>
            <w:r w:rsidR="00BC3F5F">
              <w:t xml:space="preserve"> </w:t>
            </w:r>
            <w:r w:rsidRPr="0049200B">
              <w:t>c</w:t>
            </w:r>
          </w:p>
        </w:tc>
        <w:tc>
          <w:tcPr>
            <w:tcW w:w="889" w:type="dxa"/>
            <w:shd w:val="clear" w:color="auto" w:fill="F7CAAC"/>
          </w:tcPr>
          <w:p w14:paraId="24052F49" w14:textId="77777777" w:rsidR="00177C00" w:rsidRDefault="00177C00" w:rsidP="005053CD">
            <w:pPr>
              <w:jc w:val="both"/>
              <w:rPr>
                <w:b/>
              </w:rPr>
            </w:pPr>
            <w:r w:rsidRPr="0049200B">
              <w:rPr>
                <w:b/>
              </w:rPr>
              <w:t xml:space="preserve">hod. </w:t>
            </w:r>
          </w:p>
        </w:tc>
        <w:tc>
          <w:tcPr>
            <w:tcW w:w="816" w:type="dxa"/>
          </w:tcPr>
          <w:p w14:paraId="75F3B904" w14:textId="77777777" w:rsidR="00177C00" w:rsidRDefault="00177C00" w:rsidP="005053CD">
            <w:pPr>
              <w:jc w:val="both"/>
            </w:pPr>
            <w:r>
              <w:t>26</w:t>
            </w:r>
          </w:p>
        </w:tc>
        <w:tc>
          <w:tcPr>
            <w:tcW w:w="2156" w:type="dxa"/>
            <w:shd w:val="clear" w:color="auto" w:fill="F7CAAC"/>
          </w:tcPr>
          <w:p w14:paraId="220DC2D2" w14:textId="77777777" w:rsidR="00177C00" w:rsidRDefault="00177C00" w:rsidP="005053CD">
            <w:pPr>
              <w:jc w:val="both"/>
              <w:rPr>
                <w:b/>
              </w:rPr>
            </w:pPr>
            <w:r w:rsidRPr="0049200B">
              <w:rPr>
                <w:b/>
              </w:rPr>
              <w:t>kreditů</w:t>
            </w:r>
          </w:p>
        </w:tc>
        <w:tc>
          <w:tcPr>
            <w:tcW w:w="1207" w:type="dxa"/>
            <w:gridSpan w:val="2"/>
          </w:tcPr>
          <w:p w14:paraId="04F7A937" w14:textId="77777777" w:rsidR="00177C00" w:rsidRDefault="00177C00" w:rsidP="005053CD">
            <w:pPr>
              <w:jc w:val="both"/>
            </w:pPr>
            <w:r w:rsidRPr="0049200B">
              <w:t>2</w:t>
            </w:r>
          </w:p>
        </w:tc>
      </w:tr>
      <w:tr w:rsidR="00177C00" w14:paraId="7D9B32AF" w14:textId="77777777" w:rsidTr="005053CD">
        <w:tc>
          <w:tcPr>
            <w:tcW w:w="3086" w:type="dxa"/>
            <w:shd w:val="clear" w:color="auto" w:fill="F7CAAC"/>
          </w:tcPr>
          <w:p w14:paraId="638A6EBC" w14:textId="77777777" w:rsidR="00177C00" w:rsidRDefault="00177C00" w:rsidP="005053CD">
            <w:pPr>
              <w:rPr>
                <w:b/>
                <w:sz w:val="22"/>
              </w:rPr>
            </w:pPr>
            <w:r>
              <w:rPr>
                <w:b/>
              </w:rPr>
              <w:t>Prerekvizity, korekvizity, ekvivalence</w:t>
            </w:r>
          </w:p>
        </w:tc>
        <w:tc>
          <w:tcPr>
            <w:tcW w:w="6769" w:type="dxa"/>
            <w:gridSpan w:val="7"/>
          </w:tcPr>
          <w:p w14:paraId="50C701C1" w14:textId="77777777" w:rsidR="00177C00" w:rsidRDefault="00177C00" w:rsidP="005053CD">
            <w:pPr>
              <w:jc w:val="both"/>
            </w:pPr>
          </w:p>
        </w:tc>
      </w:tr>
      <w:tr w:rsidR="00177C00" w14:paraId="2D616353" w14:textId="77777777" w:rsidTr="005053CD">
        <w:tc>
          <w:tcPr>
            <w:tcW w:w="3086" w:type="dxa"/>
            <w:shd w:val="clear" w:color="auto" w:fill="F7CAAC"/>
          </w:tcPr>
          <w:p w14:paraId="45F46127" w14:textId="77777777" w:rsidR="00177C00" w:rsidRDefault="00177C00" w:rsidP="005053CD">
            <w:pPr>
              <w:rPr>
                <w:b/>
              </w:rPr>
            </w:pPr>
            <w:r>
              <w:rPr>
                <w:b/>
              </w:rPr>
              <w:t>Způsob ověření studijních výsledků</w:t>
            </w:r>
          </w:p>
        </w:tc>
        <w:tc>
          <w:tcPr>
            <w:tcW w:w="3406" w:type="dxa"/>
            <w:gridSpan w:val="4"/>
          </w:tcPr>
          <w:p w14:paraId="4B3FFF7E" w14:textId="77777777" w:rsidR="00177C00" w:rsidRDefault="00177C00" w:rsidP="005053CD">
            <w:pPr>
              <w:jc w:val="both"/>
            </w:pPr>
            <w:r w:rsidRPr="0049200B">
              <w:t>klasifikovaný zápočet</w:t>
            </w:r>
          </w:p>
        </w:tc>
        <w:tc>
          <w:tcPr>
            <w:tcW w:w="2156" w:type="dxa"/>
            <w:shd w:val="clear" w:color="auto" w:fill="F7CAAC"/>
          </w:tcPr>
          <w:p w14:paraId="713954F2" w14:textId="77777777" w:rsidR="00177C00" w:rsidRDefault="00177C00" w:rsidP="005053CD">
            <w:pPr>
              <w:jc w:val="both"/>
              <w:rPr>
                <w:b/>
              </w:rPr>
            </w:pPr>
            <w:r w:rsidRPr="0049200B">
              <w:rPr>
                <w:b/>
              </w:rPr>
              <w:t>Forma výuky</w:t>
            </w:r>
          </w:p>
        </w:tc>
        <w:tc>
          <w:tcPr>
            <w:tcW w:w="1207" w:type="dxa"/>
            <w:gridSpan w:val="2"/>
          </w:tcPr>
          <w:p w14:paraId="3F7CAF64" w14:textId="77777777" w:rsidR="00177C00" w:rsidRDefault="00177C00" w:rsidP="005053CD">
            <w:pPr>
              <w:jc w:val="both"/>
            </w:pPr>
            <w:r w:rsidRPr="0049200B">
              <w:t>cvičení</w:t>
            </w:r>
          </w:p>
        </w:tc>
      </w:tr>
      <w:tr w:rsidR="00177C00" w14:paraId="1C09D906" w14:textId="77777777" w:rsidTr="005053CD">
        <w:tc>
          <w:tcPr>
            <w:tcW w:w="3086" w:type="dxa"/>
            <w:shd w:val="clear" w:color="auto" w:fill="F7CAAC"/>
          </w:tcPr>
          <w:p w14:paraId="0C2C3262" w14:textId="77777777" w:rsidR="00177C00" w:rsidRDefault="00177C00" w:rsidP="005053CD">
            <w:pPr>
              <w:rPr>
                <w:b/>
              </w:rPr>
            </w:pPr>
            <w:r>
              <w:rPr>
                <w:b/>
              </w:rPr>
              <w:t>Forma způsobu ověření studijních výsledků a další požadavky na studenta</w:t>
            </w:r>
          </w:p>
        </w:tc>
        <w:tc>
          <w:tcPr>
            <w:tcW w:w="6769" w:type="dxa"/>
            <w:gridSpan w:val="7"/>
            <w:tcBorders>
              <w:bottom w:val="nil"/>
            </w:tcBorders>
          </w:tcPr>
          <w:p w14:paraId="046E71A1" w14:textId="4640C77D" w:rsidR="00177C00" w:rsidRPr="00B73A76" w:rsidRDefault="00177C00" w:rsidP="005053CD">
            <w:pPr>
              <w:jc w:val="both"/>
              <w:rPr>
                <w:color w:val="000000"/>
                <w:shd w:val="clear" w:color="auto" w:fill="FFFFFF"/>
              </w:rPr>
            </w:pPr>
            <w:r w:rsidRPr="0049200B">
              <w:rPr>
                <w:color w:val="000000"/>
                <w:shd w:val="clear" w:color="auto" w:fill="FFFFFF"/>
              </w:rPr>
              <w:t>Aktivní účast na výuce – prezenčn</w:t>
            </w:r>
            <w:r>
              <w:rPr>
                <w:color w:val="000000"/>
                <w:shd w:val="clear" w:color="auto" w:fill="FFFFFF"/>
              </w:rPr>
              <w:t>ě</w:t>
            </w:r>
            <w:r w:rsidRPr="0049200B">
              <w:rPr>
                <w:color w:val="000000"/>
                <w:shd w:val="clear" w:color="auto" w:fill="FFFFFF"/>
              </w:rPr>
              <w:t xml:space="preserve"> minimálně 80%. Kresba na hodinách. </w:t>
            </w:r>
            <w:r w:rsidRPr="00A724AF">
              <w:rPr>
                <w:color w:val="000000"/>
                <w:shd w:val="clear" w:color="auto" w:fill="FFFFFF"/>
              </w:rPr>
              <w:t>Podmínkou úspěšného absolvování předmětu je také vypracování domác</w:t>
            </w:r>
            <w:r>
              <w:rPr>
                <w:color w:val="000000"/>
                <w:shd w:val="clear" w:color="auto" w:fill="FFFFFF"/>
              </w:rPr>
              <w:t>í</w:t>
            </w:r>
            <w:r w:rsidRPr="00A724AF">
              <w:rPr>
                <w:color w:val="000000"/>
                <w:shd w:val="clear" w:color="auto" w:fill="FFFFFF"/>
              </w:rPr>
              <w:t>ch zadání v technice kresba, ma</w:t>
            </w:r>
            <w:r>
              <w:rPr>
                <w:color w:val="000000"/>
                <w:shd w:val="clear" w:color="auto" w:fill="FFFFFF"/>
              </w:rPr>
              <w:t>l</w:t>
            </w:r>
            <w:r w:rsidRPr="00A724AF">
              <w:rPr>
                <w:color w:val="000000"/>
                <w:shd w:val="clear" w:color="auto" w:fill="FFFFFF"/>
              </w:rPr>
              <w:t xml:space="preserve">ba, grafika. Samostatné zpracování zadání na doma je součástí výsledného hodnocení.   </w:t>
            </w:r>
          </w:p>
        </w:tc>
      </w:tr>
      <w:tr w:rsidR="00177C00" w14:paraId="26CDB166" w14:textId="77777777" w:rsidTr="005053CD">
        <w:trPr>
          <w:trHeight w:val="271"/>
        </w:trPr>
        <w:tc>
          <w:tcPr>
            <w:tcW w:w="9855" w:type="dxa"/>
            <w:gridSpan w:val="8"/>
            <w:tcBorders>
              <w:top w:val="nil"/>
            </w:tcBorders>
          </w:tcPr>
          <w:p w14:paraId="40D7831C" w14:textId="77777777" w:rsidR="00177C00" w:rsidRDefault="00177C00" w:rsidP="005053CD"/>
        </w:tc>
      </w:tr>
      <w:tr w:rsidR="00177C00" w14:paraId="3840E997" w14:textId="77777777" w:rsidTr="005053CD">
        <w:trPr>
          <w:trHeight w:val="197"/>
        </w:trPr>
        <w:tc>
          <w:tcPr>
            <w:tcW w:w="3086" w:type="dxa"/>
            <w:tcBorders>
              <w:top w:val="nil"/>
            </w:tcBorders>
            <w:shd w:val="clear" w:color="auto" w:fill="F7CAAC"/>
          </w:tcPr>
          <w:p w14:paraId="3C1B62EF" w14:textId="77777777" w:rsidR="00177C00" w:rsidRDefault="00177C00" w:rsidP="005053CD">
            <w:pPr>
              <w:rPr>
                <w:b/>
              </w:rPr>
            </w:pPr>
            <w:r>
              <w:rPr>
                <w:b/>
              </w:rPr>
              <w:t>Garant předmětu</w:t>
            </w:r>
          </w:p>
        </w:tc>
        <w:tc>
          <w:tcPr>
            <w:tcW w:w="6769" w:type="dxa"/>
            <w:gridSpan w:val="7"/>
            <w:tcBorders>
              <w:top w:val="nil"/>
            </w:tcBorders>
          </w:tcPr>
          <w:p w14:paraId="01AF2C3E" w14:textId="77777777" w:rsidR="00177C00" w:rsidRDefault="00177C00" w:rsidP="005053CD">
            <w:pPr>
              <w:jc w:val="both"/>
            </w:pPr>
            <w:r w:rsidRPr="0049200B">
              <w:t>Mgr art. Lívia Kožušková, ArtD.</w:t>
            </w:r>
          </w:p>
        </w:tc>
      </w:tr>
      <w:tr w:rsidR="00177C00" w14:paraId="71EBF97D" w14:textId="77777777" w:rsidTr="005053CD">
        <w:trPr>
          <w:trHeight w:val="243"/>
        </w:trPr>
        <w:tc>
          <w:tcPr>
            <w:tcW w:w="3086" w:type="dxa"/>
            <w:tcBorders>
              <w:top w:val="nil"/>
            </w:tcBorders>
            <w:shd w:val="clear" w:color="auto" w:fill="F7CAAC"/>
          </w:tcPr>
          <w:p w14:paraId="2D4E1FFF" w14:textId="77777777" w:rsidR="00177C00" w:rsidRDefault="00177C00" w:rsidP="005053CD">
            <w:pPr>
              <w:rPr>
                <w:b/>
              </w:rPr>
            </w:pPr>
            <w:r>
              <w:rPr>
                <w:b/>
              </w:rPr>
              <w:t>Zapojení garanta do výuky předmětu</w:t>
            </w:r>
          </w:p>
        </w:tc>
        <w:tc>
          <w:tcPr>
            <w:tcW w:w="6769" w:type="dxa"/>
            <w:gridSpan w:val="7"/>
            <w:tcBorders>
              <w:top w:val="nil"/>
            </w:tcBorders>
          </w:tcPr>
          <w:p w14:paraId="292E57D3" w14:textId="77777777" w:rsidR="00177C00" w:rsidRDefault="00177C00" w:rsidP="005053CD">
            <w:pPr>
              <w:jc w:val="both"/>
            </w:pPr>
            <w:r>
              <w:t>10</w:t>
            </w:r>
            <w:r w:rsidRPr="0049200B">
              <w:t>0 %</w:t>
            </w:r>
          </w:p>
        </w:tc>
      </w:tr>
      <w:tr w:rsidR="00177C00" w14:paraId="7F703691" w14:textId="77777777" w:rsidTr="005053CD">
        <w:tc>
          <w:tcPr>
            <w:tcW w:w="3086" w:type="dxa"/>
            <w:shd w:val="clear" w:color="auto" w:fill="F7CAAC"/>
          </w:tcPr>
          <w:p w14:paraId="04CF2753" w14:textId="77777777" w:rsidR="00177C00" w:rsidRDefault="00177C00" w:rsidP="005053CD">
            <w:pPr>
              <w:rPr>
                <w:b/>
              </w:rPr>
            </w:pPr>
            <w:r>
              <w:rPr>
                <w:b/>
              </w:rPr>
              <w:t>Vyučující</w:t>
            </w:r>
          </w:p>
        </w:tc>
        <w:tc>
          <w:tcPr>
            <w:tcW w:w="6769" w:type="dxa"/>
            <w:gridSpan w:val="7"/>
            <w:tcBorders>
              <w:bottom w:val="nil"/>
            </w:tcBorders>
          </w:tcPr>
          <w:p w14:paraId="1A2458D2" w14:textId="77777777" w:rsidR="00177C00" w:rsidRDefault="00177C00" w:rsidP="005053CD">
            <w:pPr>
              <w:jc w:val="both"/>
            </w:pPr>
            <w:r w:rsidRPr="0049200B">
              <w:t xml:space="preserve">Mgr art. Lívia Kožušková, ArtD. </w:t>
            </w:r>
          </w:p>
        </w:tc>
      </w:tr>
      <w:tr w:rsidR="00177C00" w14:paraId="518E2865" w14:textId="77777777" w:rsidTr="00B73A76">
        <w:trPr>
          <w:trHeight w:val="228"/>
        </w:trPr>
        <w:tc>
          <w:tcPr>
            <w:tcW w:w="9855" w:type="dxa"/>
            <w:gridSpan w:val="8"/>
            <w:tcBorders>
              <w:top w:val="nil"/>
            </w:tcBorders>
          </w:tcPr>
          <w:p w14:paraId="0EEA676B" w14:textId="77777777" w:rsidR="00177C00" w:rsidRDefault="00177C00" w:rsidP="005053CD">
            <w:pPr>
              <w:jc w:val="both"/>
            </w:pPr>
          </w:p>
        </w:tc>
      </w:tr>
      <w:tr w:rsidR="00177C00" w14:paraId="4538EB2D" w14:textId="77777777" w:rsidTr="005053CD">
        <w:tc>
          <w:tcPr>
            <w:tcW w:w="3086" w:type="dxa"/>
            <w:shd w:val="clear" w:color="auto" w:fill="F7CAAC"/>
          </w:tcPr>
          <w:p w14:paraId="55B09131" w14:textId="77777777" w:rsidR="00177C00" w:rsidRDefault="00177C00" w:rsidP="005053CD">
            <w:pPr>
              <w:jc w:val="both"/>
              <w:rPr>
                <w:b/>
              </w:rPr>
            </w:pPr>
            <w:r>
              <w:rPr>
                <w:b/>
              </w:rPr>
              <w:t>Stručná anotace předmětu</w:t>
            </w:r>
          </w:p>
        </w:tc>
        <w:tc>
          <w:tcPr>
            <w:tcW w:w="6769" w:type="dxa"/>
            <w:gridSpan w:val="7"/>
            <w:tcBorders>
              <w:bottom w:val="nil"/>
            </w:tcBorders>
          </w:tcPr>
          <w:p w14:paraId="71BEF138" w14:textId="77777777" w:rsidR="00177C00" w:rsidRDefault="00177C00" w:rsidP="005053CD">
            <w:pPr>
              <w:jc w:val="both"/>
            </w:pPr>
          </w:p>
        </w:tc>
      </w:tr>
      <w:tr w:rsidR="00177C00" w14:paraId="21EE9961" w14:textId="77777777" w:rsidTr="00DE1395">
        <w:trPr>
          <w:trHeight w:val="7677"/>
        </w:trPr>
        <w:tc>
          <w:tcPr>
            <w:tcW w:w="9855" w:type="dxa"/>
            <w:gridSpan w:val="8"/>
            <w:tcBorders>
              <w:top w:val="nil"/>
              <w:bottom w:val="single" w:sz="12" w:space="0" w:color="auto"/>
            </w:tcBorders>
          </w:tcPr>
          <w:p w14:paraId="00D9C7BF" w14:textId="50BC980B" w:rsidR="00B03AF5" w:rsidRDefault="00A01A21" w:rsidP="00DE1395">
            <w:pPr>
              <w:spacing w:after="120"/>
              <w:jc w:val="both"/>
              <w:rPr>
                <w:ins w:id="239" w:author="Hana Ponížilová" w:date="2023-05-25T16:04:00Z"/>
                <w:color w:val="000000"/>
                <w:shd w:val="clear" w:color="auto" w:fill="FFFFFF"/>
              </w:rPr>
            </w:pPr>
            <w:ins w:id="240" w:author="Hana Ponížilová" w:date="2023-05-25T15:47:00Z">
              <w:r w:rsidRPr="00A01A21">
                <w:rPr>
                  <w:color w:val="000000"/>
                  <w:shd w:val="clear" w:color="auto" w:fill="FFFFFF"/>
                </w:rPr>
                <w:t>Cílem předmětu je studium celého lidského těla, s důrazem na zachování proporcí jednotlivých částí a celku a zvládnutí základních kresebných dovedností. Studenti budou prohlubovat míru svých zkušeností důkladným studiem modelu. Budou vedeni k maximální flexibilitě při aplikaci neobvyklých kreslířských technik a postupů směřujících k dosažení výtvarného záměru. Cílem výuky v tomto semestru je posunout znalosti ze studia postavy k vlastnímu projevu.</w:t>
              </w:r>
            </w:ins>
          </w:p>
          <w:p w14:paraId="5F20BB9E" w14:textId="595A9908" w:rsidR="00B03AF5" w:rsidRPr="00B03AF5" w:rsidRDefault="00B03AF5" w:rsidP="00DE1395">
            <w:pPr>
              <w:ind w:left="244"/>
              <w:rPr>
                <w:ins w:id="241" w:author="Hana Ponížilová" w:date="2023-05-25T16:05:00Z"/>
                <w:color w:val="000000"/>
                <w:shd w:val="clear" w:color="auto" w:fill="FFFFFF"/>
              </w:rPr>
            </w:pPr>
            <w:ins w:id="242" w:author="Hana Ponížilová" w:date="2023-05-25T16:05:00Z">
              <w:r w:rsidRPr="00B03AF5">
                <w:rPr>
                  <w:color w:val="000000"/>
                  <w:shd w:val="clear" w:color="auto" w:fill="FFFFFF"/>
                </w:rPr>
                <w:t xml:space="preserve">1. - 2. </w:t>
              </w:r>
            </w:ins>
            <w:ins w:id="243" w:author="Hana Ponížilová" w:date="2023-05-25T16:06:00Z">
              <w:r w:rsidR="000517C0">
                <w:rPr>
                  <w:color w:val="000000"/>
                  <w:shd w:val="clear" w:color="auto" w:fill="FFFFFF"/>
                </w:rPr>
                <w:t>Z</w:t>
              </w:r>
            </w:ins>
            <w:ins w:id="244" w:author="Hana Ponížilová" w:date="2023-05-25T16:05:00Z">
              <w:r w:rsidRPr="00B03AF5">
                <w:rPr>
                  <w:color w:val="000000"/>
                  <w:shd w:val="clear" w:color="auto" w:fill="FFFFFF"/>
                </w:rPr>
                <w:t xml:space="preserve">ákladní zobrazení objektů živé a neživé přírody v prostoru. Zobrazení předmětů a útvarů v prostoru. Pochopení základních kompozičních principů, principy zobrazování lidské postavy. Prostor v postavě, předmět v prostoru, pochopení perspektivy těla a předmětu. Schopnost aplikovat principy chápání prostoru při zobrazování neživého objektu, jejich následné využití při kresbě lidské postavy. </w:t>
              </w:r>
            </w:ins>
          </w:p>
          <w:p w14:paraId="05CA9483" w14:textId="77777777" w:rsidR="00B03AF5" w:rsidRPr="00B03AF5" w:rsidRDefault="00B03AF5" w:rsidP="00DE1395">
            <w:pPr>
              <w:ind w:left="244"/>
              <w:rPr>
                <w:ins w:id="245" w:author="Hana Ponížilová" w:date="2023-05-25T16:05:00Z"/>
                <w:color w:val="000000"/>
                <w:shd w:val="clear" w:color="auto" w:fill="FFFFFF"/>
              </w:rPr>
            </w:pPr>
            <w:ins w:id="246" w:author="Hana Ponížilová" w:date="2023-05-25T16:05:00Z">
              <w:r w:rsidRPr="00B03AF5">
                <w:rPr>
                  <w:color w:val="000000"/>
                  <w:shd w:val="clear" w:color="auto" w:fill="FFFFFF"/>
                </w:rPr>
                <w:t>3. - 4. Základní kreslířské dovednosti. Postavení lidské postavy staticky i v pohybu. Dynamika postavy. Živá postava, dynamický stoj versus statické polohy. Pohyby v černé a bílé.</w:t>
              </w:r>
            </w:ins>
          </w:p>
          <w:p w14:paraId="47B01F96" w14:textId="24ADF5A4" w:rsidR="00B03AF5" w:rsidRPr="00B03AF5" w:rsidRDefault="00B03AF5" w:rsidP="00DE1395">
            <w:pPr>
              <w:ind w:left="244"/>
              <w:rPr>
                <w:ins w:id="247" w:author="Hana Ponížilová" w:date="2023-05-25T16:05:00Z"/>
                <w:color w:val="000000"/>
                <w:shd w:val="clear" w:color="auto" w:fill="FFFFFF"/>
              </w:rPr>
            </w:pPr>
            <w:ins w:id="248" w:author="Hana Ponížilová" w:date="2023-05-25T16:05:00Z">
              <w:r w:rsidRPr="00B03AF5">
                <w:rPr>
                  <w:color w:val="000000"/>
                  <w:shd w:val="clear" w:color="auto" w:fill="FFFFFF"/>
                </w:rPr>
                <w:t>5</w:t>
              </w:r>
            </w:ins>
            <w:ins w:id="249" w:author="Hana Ponížilová" w:date="2023-05-25T16:06:00Z">
              <w:r w:rsidR="000517C0">
                <w:rPr>
                  <w:color w:val="000000"/>
                  <w:shd w:val="clear" w:color="auto" w:fill="FFFFFF"/>
                </w:rPr>
                <w:t xml:space="preserve">. – </w:t>
              </w:r>
            </w:ins>
            <w:ins w:id="250" w:author="Hana Ponížilová" w:date="2023-05-25T16:05:00Z">
              <w:r w:rsidRPr="00B03AF5">
                <w:rPr>
                  <w:color w:val="000000"/>
                  <w:shd w:val="clear" w:color="auto" w:fill="FFFFFF"/>
                </w:rPr>
                <w:t>6</w:t>
              </w:r>
            </w:ins>
            <w:ins w:id="251" w:author="Hana Ponížilová" w:date="2023-05-25T16:06:00Z">
              <w:r w:rsidR="000517C0">
                <w:rPr>
                  <w:color w:val="000000"/>
                  <w:shd w:val="clear" w:color="auto" w:fill="FFFFFF"/>
                </w:rPr>
                <w:t>.</w:t>
              </w:r>
            </w:ins>
            <w:ins w:id="252" w:author="Hana Ponížilová" w:date="2023-05-25T16:05:00Z">
              <w:r w:rsidRPr="00B03AF5">
                <w:rPr>
                  <w:color w:val="000000"/>
                  <w:shd w:val="clear" w:color="auto" w:fill="FFFFFF"/>
                </w:rPr>
                <w:t xml:space="preserve"> Základní kreslířské dovednosti. Postavení lidské postavy staticky i v pohybu. Pohyby v barvě, volba techniky. Pastel, fix, akryl.</w:t>
              </w:r>
            </w:ins>
          </w:p>
          <w:p w14:paraId="4AB88799" w14:textId="77777777" w:rsidR="00B03AF5" w:rsidRPr="00B03AF5" w:rsidRDefault="00B03AF5" w:rsidP="00DE1395">
            <w:pPr>
              <w:ind w:left="244"/>
              <w:rPr>
                <w:ins w:id="253" w:author="Hana Ponížilová" w:date="2023-05-25T16:05:00Z"/>
                <w:color w:val="000000"/>
                <w:shd w:val="clear" w:color="auto" w:fill="FFFFFF"/>
              </w:rPr>
            </w:pPr>
            <w:ins w:id="254" w:author="Hana Ponížilová" w:date="2023-05-25T16:05:00Z">
              <w:r w:rsidRPr="00B03AF5">
                <w:rPr>
                  <w:color w:val="000000"/>
                  <w:shd w:val="clear" w:color="auto" w:fill="FFFFFF"/>
                </w:rPr>
                <w:t>7. - 8. Osvojení kánonů, zásady zobrazování lidského těla. Kresba lineární, modelování světla a stínu. Kresba živého modelu, postup zobrazení od celku k detailu. Schopnost převádět složitější tvary do jednodušších, krychlových tvarů. Pochopení kompozice a perspektivy u figury. Schopnost aplikovat některé principy zobrazování "prostoru ve figuře" při kresbě například neživého objektu.</w:t>
              </w:r>
            </w:ins>
          </w:p>
          <w:p w14:paraId="2436C4B6" w14:textId="69235D81" w:rsidR="00B03AF5" w:rsidRPr="00B03AF5" w:rsidRDefault="00B03AF5" w:rsidP="00DE1395">
            <w:pPr>
              <w:ind w:left="244"/>
              <w:rPr>
                <w:ins w:id="255" w:author="Hana Ponížilová" w:date="2023-05-25T16:05:00Z"/>
                <w:color w:val="000000"/>
                <w:shd w:val="clear" w:color="auto" w:fill="FFFFFF"/>
              </w:rPr>
            </w:pPr>
            <w:ins w:id="256" w:author="Hana Ponížilová" w:date="2023-05-25T16:05:00Z">
              <w:r w:rsidRPr="00B03AF5">
                <w:rPr>
                  <w:color w:val="000000"/>
                  <w:shd w:val="clear" w:color="auto" w:fill="FFFFFF"/>
                </w:rPr>
                <w:t xml:space="preserve">9. - 10. Reálný vs. iluzivní prostor v kresbě. </w:t>
              </w:r>
            </w:ins>
            <w:ins w:id="257" w:author="Hana Ponížilová" w:date="2023-05-25T16:06:00Z">
              <w:r w:rsidR="000517C0" w:rsidRPr="00B03AF5">
                <w:rPr>
                  <w:color w:val="000000"/>
                  <w:shd w:val="clear" w:color="auto" w:fill="FFFFFF"/>
                </w:rPr>
                <w:t>Reprezentace – kreslení</w:t>
              </w:r>
            </w:ins>
            <w:ins w:id="258" w:author="Hana Ponížilová" w:date="2023-05-25T16:05:00Z">
              <w:r w:rsidRPr="00B03AF5">
                <w:rPr>
                  <w:color w:val="000000"/>
                  <w:shd w:val="clear" w:color="auto" w:fill="FFFFFF"/>
                </w:rPr>
                <w:t xml:space="preserve"> podle předlohy. Využitím principů iluzivního zobrazení v kresbě se žák stává tvůrcem, kreativcem. Přináší svůj vlastní pohled na zobrazovaný objekt. Pochopení zobrazení modelu v prostoru s využitím znalostí perspektivy a kompozice jako základního stavebního kamene. Iluzivní prostor jako jiná podoba zobrazované skutečnosti. </w:t>
              </w:r>
            </w:ins>
          </w:p>
          <w:p w14:paraId="64254292" w14:textId="0C74A19B" w:rsidR="00B03AF5" w:rsidRPr="00B03AF5" w:rsidRDefault="00B03AF5" w:rsidP="00DE1395">
            <w:pPr>
              <w:ind w:left="244"/>
              <w:rPr>
                <w:ins w:id="259" w:author="Hana Ponížilová" w:date="2023-05-25T16:05:00Z"/>
                <w:color w:val="000000"/>
                <w:shd w:val="clear" w:color="auto" w:fill="FFFFFF"/>
              </w:rPr>
            </w:pPr>
            <w:ins w:id="260" w:author="Hana Ponížilová" w:date="2023-05-25T16:05:00Z">
              <w:r w:rsidRPr="00B03AF5">
                <w:rPr>
                  <w:color w:val="000000"/>
                  <w:shd w:val="clear" w:color="auto" w:fill="FFFFFF"/>
                </w:rPr>
                <w:t xml:space="preserve">11. - 12. Kreslení objektu v prostoru, modelu. Symbol v kresbě a nová barevná a tvarová řešení. Přenesení principů trojrozměrného světa do 2D plochy. Zobrazení objektu, pochopení principů zobrazení objektu, možnost uplatnění při kresbě modelu, ale i neživého objektu. Přechod od složitého k jednoduchému a naopak. Přepis složitých </w:t>
              </w:r>
            </w:ins>
            <w:ins w:id="261" w:author="Hana Ponížilová" w:date="2023-05-25T16:06:00Z">
              <w:r w:rsidR="000517C0" w:rsidRPr="00B03AF5">
                <w:rPr>
                  <w:color w:val="000000"/>
                  <w:shd w:val="clear" w:color="auto" w:fill="FFFFFF"/>
                </w:rPr>
                <w:t>tvarů – figury</w:t>
              </w:r>
            </w:ins>
            <w:ins w:id="262" w:author="Hana Ponížilová" w:date="2023-05-25T16:05:00Z">
              <w:r w:rsidRPr="00B03AF5">
                <w:rPr>
                  <w:color w:val="000000"/>
                  <w:shd w:val="clear" w:color="auto" w:fill="FFFFFF"/>
                </w:rPr>
                <w:t xml:space="preserve">, objektu, modelu do jednodušších krychlových tvarů v alternativních barevných řešeních.  </w:t>
              </w:r>
            </w:ins>
          </w:p>
          <w:p w14:paraId="0477CDAF" w14:textId="3FC80BDA" w:rsidR="00B03AF5" w:rsidRPr="00B03AF5" w:rsidRDefault="00B03AF5" w:rsidP="00DE1395">
            <w:pPr>
              <w:spacing w:after="120"/>
              <w:ind w:left="244"/>
              <w:rPr>
                <w:ins w:id="263" w:author="Hana Ponížilová" w:date="2023-05-25T16:05:00Z"/>
                <w:color w:val="000000"/>
                <w:shd w:val="clear" w:color="auto" w:fill="FFFFFF"/>
              </w:rPr>
            </w:pPr>
            <w:ins w:id="264" w:author="Hana Ponížilová" w:date="2023-05-25T16:05:00Z">
              <w:r w:rsidRPr="00B03AF5">
                <w:rPr>
                  <w:color w:val="000000"/>
                  <w:shd w:val="clear" w:color="auto" w:fill="FFFFFF"/>
                </w:rPr>
                <w:t xml:space="preserve">13. Kreslení objektu, modelu umístěného v prostoru. Shrnutí poznatků o lineárním i objemovém kreslení. Světlo, stín. Barva. Kompozice vs. perspektiva. Symboly v kresbě, kánony, reálný vs. iluzivní prostor. Možnost využití umělého </w:t>
              </w:r>
            </w:ins>
            <w:ins w:id="265" w:author="Hana Ponížilová" w:date="2023-05-25T16:06:00Z">
              <w:r w:rsidR="000517C0" w:rsidRPr="00B03AF5">
                <w:rPr>
                  <w:color w:val="000000"/>
                  <w:shd w:val="clear" w:color="auto" w:fill="FFFFFF"/>
                </w:rPr>
                <w:t>světla – reflektory</w:t>
              </w:r>
            </w:ins>
            <w:ins w:id="266" w:author="Hana Ponížilová" w:date="2023-05-25T16:05:00Z">
              <w:r w:rsidRPr="00B03AF5">
                <w:rPr>
                  <w:color w:val="000000"/>
                  <w:shd w:val="clear" w:color="auto" w:fill="FFFFFF"/>
                </w:rPr>
                <w:t xml:space="preserve">, princip kontrastu k přirozenému, využití denního světla. </w:t>
              </w:r>
            </w:ins>
          </w:p>
          <w:p w14:paraId="240654C4" w14:textId="089E276D" w:rsidR="00177C00" w:rsidRDefault="000517C0" w:rsidP="005053CD">
            <w:pPr>
              <w:jc w:val="both"/>
            </w:pPr>
            <w:ins w:id="267" w:author="Hana Ponížilová" w:date="2023-05-25T16:06:00Z">
              <w:r>
                <w:rPr>
                  <w:color w:val="000000"/>
                  <w:shd w:val="clear" w:color="auto" w:fill="FFFFFF"/>
                </w:rPr>
                <w:t>S</w:t>
              </w:r>
            </w:ins>
            <w:ins w:id="268" w:author="Hana Ponížilová" w:date="2023-05-25T16:07:00Z">
              <w:r>
                <w:rPr>
                  <w:color w:val="000000"/>
                  <w:shd w:val="clear" w:color="auto" w:fill="FFFFFF"/>
                </w:rPr>
                <w:t>tudent</w:t>
              </w:r>
            </w:ins>
            <w:ins w:id="269" w:author="Hana Ponížilová" w:date="2023-05-25T16:05:00Z">
              <w:r w:rsidR="00B03AF5" w:rsidRPr="00B03AF5">
                <w:rPr>
                  <w:color w:val="000000"/>
                  <w:shd w:val="clear" w:color="auto" w:fill="FFFFFF"/>
                </w:rPr>
                <w:t xml:space="preserve"> bude schopen převést trojrozměrný objekt, model do lineární i stínované kresby při zachování harmonie všech částí celku. </w:t>
              </w:r>
            </w:ins>
            <w:ins w:id="270" w:author="Hana Ponížilová" w:date="2023-05-25T16:07:00Z">
              <w:r w:rsidR="003329DD">
                <w:rPr>
                  <w:color w:val="000000"/>
                  <w:shd w:val="clear" w:color="auto" w:fill="FFFFFF"/>
                </w:rPr>
                <w:t>S</w:t>
              </w:r>
            </w:ins>
            <w:ins w:id="271" w:author="Hana Ponížilová" w:date="2023-05-25T16:05:00Z">
              <w:r w:rsidR="00B03AF5" w:rsidRPr="00B03AF5">
                <w:rPr>
                  <w:color w:val="000000"/>
                  <w:shd w:val="clear" w:color="auto" w:fill="FFFFFF"/>
                </w:rPr>
                <w:t>eznámí se zásadami zobrazování lidské postavy v prostoru a z různých úhlů pohledu</w:t>
              </w:r>
            </w:ins>
            <w:ins w:id="272" w:author="Hana Ponížilová" w:date="2023-05-25T16:08:00Z">
              <w:r w:rsidR="00A571E5">
                <w:rPr>
                  <w:color w:val="000000"/>
                  <w:shd w:val="clear" w:color="auto" w:fill="FFFFFF"/>
                </w:rPr>
                <w:t xml:space="preserve">, </w:t>
              </w:r>
            </w:ins>
            <w:ins w:id="273" w:author="Hana Ponížilová" w:date="2023-05-25T16:05:00Z">
              <w:r w:rsidR="00B03AF5" w:rsidRPr="00B03AF5">
                <w:rPr>
                  <w:color w:val="000000"/>
                  <w:shd w:val="clear" w:color="auto" w:fill="FFFFFF"/>
                </w:rPr>
                <w:t xml:space="preserve">osvojí </w:t>
              </w:r>
            </w:ins>
            <w:ins w:id="274" w:author="Hana Ponížilová" w:date="2023-05-25T16:08:00Z">
              <w:r w:rsidR="00A571E5">
                <w:rPr>
                  <w:color w:val="000000"/>
                  <w:shd w:val="clear" w:color="auto" w:fill="FFFFFF"/>
                </w:rPr>
                <w:t xml:space="preserve">si </w:t>
              </w:r>
            </w:ins>
            <w:ins w:id="275" w:author="Hana Ponížilová" w:date="2023-05-25T16:05:00Z">
              <w:r w:rsidR="00B03AF5" w:rsidRPr="00B03AF5">
                <w:rPr>
                  <w:color w:val="000000"/>
                  <w:shd w:val="clear" w:color="auto" w:fill="FFFFFF"/>
                </w:rPr>
                <w:t>základní kreslířské dovednosti. Student získá znalosti perspektivy a také znalosti různých kánonů zobrazování částí lidského těla</w:t>
              </w:r>
            </w:ins>
            <w:ins w:id="276" w:author="Hana Ponížilová" w:date="2023-05-25T16:08:00Z">
              <w:r w:rsidR="00A571E5">
                <w:rPr>
                  <w:color w:val="000000"/>
                  <w:shd w:val="clear" w:color="auto" w:fill="FFFFFF"/>
                </w:rPr>
                <w:t xml:space="preserve">, </w:t>
              </w:r>
            </w:ins>
            <w:ins w:id="277" w:author="Hana Ponížilová" w:date="2023-05-25T16:05:00Z">
              <w:r w:rsidR="00B03AF5" w:rsidRPr="00B03AF5">
                <w:rPr>
                  <w:color w:val="000000"/>
                  <w:shd w:val="clear" w:color="auto" w:fill="FFFFFF"/>
                </w:rPr>
                <w:t xml:space="preserve">naučí </w:t>
              </w:r>
            </w:ins>
            <w:ins w:id="278" w:author="Hana Ponížilová" w:date="2023-05-25T16:08:00Z">
              <w:r w:rsidR="00A571E5">
                <w:rPr>
                  <w:color w:val="000000"/>
                  <w:shd w:val="clear" w:color="auto" w:fill="FFFFFF"/>
                </w:rPr>
                <w:t xml:space="preserve">se </w:t>
              </w:r>
            </w:ins>
            <w:ins w:id="279" w:author="Hana Ponížilová" w:date="2023-05-25T16:05:00Z">
              <w:r w:rsidR="00B03AF5" w:rsidRPr="00B03AF5">
                <w:rPr>
                  <w:color w:val="000000"/>
                  <w:shd w:val="clear" w:color="auto" w:fill="FFFFFF"/>
                </w:rPr>
                <w:t>pracovat s kreslířskými nástroji</w:t>
              </w:r>
            </w:ins>
            <w:ins w:id="280" w:author="Hana Ponížilová" w:date="2023-05-25T16:08:00Z">
              <w:r w:rsidR="003329DD">
                <w:rPr>
                  <w:color w:val="000000"/>
                  <w:shd w:val="clear" w:color="auto" w:fill="FFFFFF"/>
                </w:rPr>
                <w:t>,</w:t>
              </w:r>
            </w:ins>
            <w:ins w:id="281" w:author="Hana Ponížilová" w:date="2023-05-25T16:05:00Z">
              <w:r w:rsidR="00B03AF5" w:rsidRPr="00B03AF5">
                <w:rPr>
                  <w:color w:val="000000"/>
                  <w:shd w:val="clear" w:color="auto" w:fill="FFFFFF"/>
                </w:rPr>
                <w:t xml:space="preserve"> bude schopen nakreslit živou postavu na papír. Pozdější praktické využití při vlastní tvorbě a navrhování, v designu i ve fotografii.</w:t>
              </w:r>
            </w:ins>
          </w:p>
        </w:tc>
      </w:tr>
      <w:tr w:rsidR="00177C00" w14:paraId="35B3644D" w14:textId="77777777" w:rsidTr="005053CD">
        <w:trPr>
          <w:trHeight w:val="265"/>
        </w:trPr>
        <w:tc>
          <w:tcPr>
            <w:tcW w:w="3653" w:type="dxa"/>
            <w:gridSpan w:val="2"/>
            <w:tcBorders>
              <w:top w:val="nil"/>
            </w:tcBorders>
            <w:shd w:val="clear" w:color="auto" w:fill="F7CAAC"/>
          </w:tcPr>
          <w:p w14:paraId="597EDE3A" w14:textId="77777777" w:rsidR="00177C00" w:rsidRDefault="00177C00" w:rsidP="005053CD">
            <w:pPr>
              <w:jc w:val="both"/>
            </w:pPr>
            <w:r>
              <w:rPr>
                <w:b/>
              </w:rPr>
              <w:t>Studijní literatura a studijní pomůcky</w:t>
            </w:r>
          </w:p>
        </w:tc>
        <w:tc>
          <w:tcPr>
            <w:tcW w:w="6202" w:type="dxa"/>
            <w:gridSpan w:val="6"/>
            <w:tcBorders>
              <w:top w:val="nil"/>
              <w:bottom w:val="nil"/>
            </w:tcBorders>
          </w:tcPr>
          <w:p w14:paraId="7320358D" w14:textId="77777777" w:rsidR="00177C00" w:rsidRDefault="00177C00" w:rsidP="005053CD">
            <w:pPr>
              <w:jc w:val="both"/>
            </w:pPr>
          </w:p>
        </w:tc>
      </w:tr>
      <w:tr w:rsidR="00177C00" w:rsidRPr="002B0732" w14:paraId="42551516" w14:textId="77777777" w:rsidTr="005053CD">
        <w:trPr>
          <w:trHeight w:val="978"/>
        </w:trPr>
        <w:tc>
          <w:tcPr>
            <w:tcW w:w="9855" w:type="dxa"/>
            <w:gridSpan w:val="8"/>
            <w:tcBorders>
              <w:top w:val="nil"/>
            </w:tcBorders>
          </w:tcPr>
          <w:p w14:paraId="3E1B9E09" w14:textId="77777777" w:rsidR="00177C00" w:rsidRPr="0049200B" w:rsidRDefault="00177C00" w:rsidP="005053CD">
            <w:pPr>
              <w:pStyle w:val="Bezmezer"/>
              <w:rPr>
                <w:b/>
                <w:shd w:val="clear" w:color="auto" w:fill="FFFFFF"/>
              </w:rPr>
            </w:pPr>
            <w:r w:rsidRPr="0049200B">
              <w:rPr>
                <w:b/>
                <w:shd w:val="clear" w:color="auto" w:fill="FFFFFF"/>
              </w:rPr>
              <w:t xml:space="preserve">Povinná: </w:t>
            </w:r>
          </w:p>
          <w:p w14:paraId="448AA4B9" w14:textId="77777777" w:rsidR="00177C00" w:rsidRPr="0049200B" w:rsidRDefault="00177C00" w:rsidP="005053CD">
            <w:pPr>
              <w:pStyle w:val="Bezmezer"/>
              <w:rPr>
                <w:b/>
                <w:shd w:val="clear" w:color="auto" w:fill="FFFFFF"/>
              </w:rPr>
            </w:pPr>
            <w:r w:rsidRPr="0049200B">
              <w:rPr>
                <w:color w:val="000000"/>
              </w:rPr>
              <w:t>B</w:t>
            </w:r>
            <w:r>
              <w:rPr>
                <w:color w:val="000000"/>
              </w:rPr>
              <w:t>AXANDALL</w:t>
            </w:r>
            <w:r w:rsidRPr="0049200B">
              <w:rPr>
                <w:color w:val="000000"/>
              </w:rPr>
              <w:t xml:space="preserve">, M. </w:t>
            </w:r>
            <w:r w:rsidRPr="0049200B">
              <w:rPr>
                <w:i/>
                <w:iCs/>
                <w:color w:val="000000"/>
              </w:rPr>
              <w:t xml:space="preserve">Stíny a světlo. Umění a vizuální zkušenost. </w:t>
            </w:r>
            <w:r w:rsidRPr="0049200B">
              <w:rPr>
                <w:color w:val="000000"/>
              </w:rPr>
              <w:t>Barrister &amp; Principal., 2003. ISBN-10 8086598586.</w:t>
            </w:r>
          </w:p>
          <w:p w14:paraId="06368CEA" w14:textId="77777777" w:rsidR="00177C00" w:rsidRPr="0049200B" w:rsidRDefault="00177C00" w:rsidP="005053CD">
            <w:pPr>
              <w:pStyle w:val="Bezmezer"/>
              <w:rPr>
                <w:b/>
                <w:shd w:val="clear" w:color="auto" w:fill="FFFFFF"/>
              </w:rPr>
            </w:pPr>
            <w:r w:rsidRPr="0049200B">
              <w:rPr>
                <w:color w:val="000000"/>
              </w:rPr>
              <w:t>C</w:t>
            </w:r>
            <w:r>
              <w:rPr>
                <w:color w:val="000000"/>
              </w:rPr>
              <w:t>ONSTAACEOVÁ</w:t>
            </w:r>
            <w:r w:rsidRPr="0049200B">
              <w:rPr>
                <w:color w:val="000000"/>
              </w:rPr>
              <w:t>, Diana. </w:t>
            </w:r>
            <w:r w:rsidRPr="0049200B">
              <w:rPr>
                <w:i/>
                <w:iCs/>
                <w:color w:val="000000"/>
              </w:rPr>
              <w:t>Jak kreslit lidské tělo</w:t>
            </w:r>
            <w:r w:rsidRPr="0049200B">
              <w:rPr>
                <w:color w:val="000000"/>
              </w:rPr>
              <w:t>. Praha: Svojtka a Co., 2002. ISBN 80-7237-565-2.</w:t>
            </w:r>
          </w:p>
          <w:p w14:paraId="75C8A893" w14:textId="77777777" w:rsidR="00177C00" w:rsidRPr="0049200B" w:rsidRDefault="00177C00" w:rsidP="005053CD">
            <w:pPr>
              <w:pStyle w:val="Bezmezer"/>
              <w:rPr>
                <w:b/>
                <w:shd w:val="clear" w:color="auto" w:fill="FFFFFF"/>
              </w:rPr>
            </w:pPr>
            <w:r w:rsidRPr="0049200B">
              <w:rPr>
                <w:color w:val="000000"/>
              </w:rPr>
              <w:t>H</w:t>
            </w:r>
            <w:r>
              <w:rPr>
                <w:color w:val="000000"/>
              </w:rPr>
              <w:t>AMPTON</w:t>
            </w:r>
            <w:r w:rsidRPr="0049200B">
              <w:rPr>
                <w:color w:val="000000"/>
              </w:rPr>
              <w:t xml:space="preserve">, M. </w:t>
            </w:r>
            <w:r w:rsidRPr="0049200B">
              <w:rPr>
                <w:i/>
                <w:iCs/>
                <w:color w:val="000000"/>
              </w:rPr>
              <w:t xml:space="preserve">Figure Drawing. Design and Invetion. </w:t>
            </w:r>
            <w:r w:rsidRPr="0049200B">
              <w:rPr>
                <w:color w:val="000000"/>
              </w:rPr>
              <w:t>Published by M. Hampton., 2009. ISBN-10 0-615-27281-8.</w:t>
            </w:r>
          </w:p>
          <w:p w14:paraId="2DF7F8C1" w14:textId="77777777" w:rsidR="00177C00" w:rsidRPr="00780DC6" w:rsidRDefault="00177C00" w:rsidP="005053CD">
            <w:r w:rsidRPr="00780DC6">
              <w:rPr>
                <w:color w:val="000000"/>
                <w:shd w:val="clear" w:color="auto" w:fill="FFFFFF"/>
              </w:rPr>
              <w:t>H</w:t>
            </w:r>
            <w:r>
              <w:rPr>
                <w:color w:val="000000"/>
                <w:shd w:val="clear" w:color="auto" w:fill="FFFFFF"/>
              </w:rPr>
              <w:t>ELLER,</w:t>
            </w:r>
            <w:r w:rsidRPr="00780DC6">
              <w:rPr>
                <w:color w:val="000000"/>
                <w:shd w:val="clear" w:color="auto" w:fill="FFFFFF"/>
              </w:rPr>
              <w:t xml:space="preserve"> Steven. </w:t>
            </w:r>
            <w:r w:rsidRPr="00780DC6">
              <w:rPr>
                <w:i/>
                <w:iCs/>
                <w:color w:val="000000"/>
                <w:shd w:val="clear" w:color="auto" w:fill="FFFFFF"/>
              </w:rPr>
              <w:t>100 Illustrators</w:t>
            </w:r>
            <w:r w:rsidRPr="00780DC6">
              <w:rPr>
                <w:color w:val="000000"/>
                <w:shd w:val="clear" w:color="auto" w:fill="FFFFFF"/>
              </w:rPr>
              <w:t>. Cologne, 2019. ISBN 9783836522229.</w:t>
            </w:r>
          </w:p>
          <w:p w14:paraId="1D0EC694" w14:textId="77777777" w:rsidR="00177C00" w:rsidRPr="0049200B" w:rsidRDefault="00177C00" w:rsidP="005053CD">
            <w:pPr>
              <w:pStyle w:val="Bezmezer"/>
              <w:rPr>
                <w:b/>
                <w:shd w:val="clear" w:color="auto" w:fill="FFFFFF"/>
              </w:rPr>
            </w:pPr>
            <w:r w:rsidRPr="0049200B">
              <w:rPr>
                <w:color w:val="000000"/>
              </w:rPr>
              <w:lastRenderedPageBreak/>
              <w:t>H</w:t>
            </w:r>
            <w:r>
              <w:rPr>
                <w:color w:val="000000"/>
              </w:rPr>
              <w:t>ENRY</w:t>
            </w:r>
            <w:r w:rsidRPr="0049200B">
              <w:rPr>
                <w:color w:val="000000"/>
              </w:rPr>
              <w:t xml:space="preserve">, K. </w:t>
            </w:r>
            <w:r w:rsidRPr="0049200B">
              <w:rPr>
                <w:i/>
                <w:iCs/>
                <w:color w:val="000000"/>
              </w:rPr>
              <w:t xml:space="preserve">Drawing for Product Designers. </w:t>
            </w:r>
            <w:r w:rsidRPr="0049200B">
              <w:rPr>
                <w:color w:val="000000"/>
              </w:rPr>
              <w:t>Laurence King Publishing., 2012. ISBN 1856697436</w:t>
            </w:r>
          </w:p>
          <w:p w14:paraId="5AE4D3A9" w14:textId="77777777" w:rsidR="00177C00" w:rsidRPr="0049200B" w:rsidRDefault="00177C00" w:rsidP="005053CD">
            <w:pPr>
              <w:pStyle w:val="Bezmezer"/>
              <w:rPr>
                <w:b/>
                <w:shd w:val="clear" w:color="auto" w:fill="FFFFFF"/>
              </w:rPr>
            </w:pPr>
            <w:r w:rsidRPr="0049200B">
              <w:rPr>
                <w:color w:val="000000"/>
              </w:rPr>
              <w:t>P</w:t>
            </w:r>
            <w:r>
              <w:rPr>
                <w:color w:val="000000"/>
              </w:rPr>
              <w:t>ARRAMÓN</w:t>
            </w:r>
            <w:r w:rsidRPr="0049200B">
              <w:rPr>
                <w:color w:val="000000"/>
              </w:rPr>
              <w:t xml:space="preserve">, José M. </w:t>
            </w:r>
            <w:r w:rsidRPr="0049200B">
              <w:rPr>
                <w:i/>
                <w:iCs/>
                <w:color w:val="000000"/>
              </w:rPr>
              <w:t xml:space="preserve">Perspektiva pro výtvarníky. </w:t>
            </w:r>
            <w:r w:rsidRPr="0049200B">
              <w:rPr>
                <w:color w:val="000000"/>
              </w:rPr>
              <w:t>Praha:</w:t>
            </w:r>
            <w:r w:rsidRPr="0049200B">
              <w:rPr>
                <w:i/>
                <w:iCs/>
                <w:color w:val="000000"/>
              </w:rPr>
              <w:t xml:space="preserve"> </w:t>
            </w:r>
            <w:r w:rsidRPr="0049200B">
              <w:rPr>
                <w:color w:val="000000"/>
              </w:rPr>
              <w:t>Jan Vašut s. r. o., 1992. ISBN 80-7236-041-8.</w:t>
            </w:r>
          </w:p>
          <w:p w14:paraId="1798E791" w14:textId="77777777" w:rsidR="00177C00" w:rsidRPr="0049200B" w:rsidRDefault="00177C00" w:rsidP="005053CD">
            <w:pPr>
              <w:pStyle w:val="Bezmezer"/>
              <w:rPr>
                <w:b/>
                <w:shd w:val="clear" w:color="auto" w:fill="FFFFFF"/>
              </w:rPr>
            </w:pPr>
            <w:r w:rsidRPr="0049200B">
              <w:rPr>
                <w:color w:val="000000"/>
              </w:rPr>
              <w:t>P</w:t>
            </w:r>
            <w:r>
              <w:rPr>
                <w:color w:val="000000"/>
              </w:rPr>
              <w:t>ARRAMÓN</w:t>
            </w:r>
            <w:r w:rsidRPr="0049200B">
              <w:rPr>
                <w:color w:val="000000"/>
              </w:rPr>
              <w:t xml:space="preserve">, José M. </w:t>
            </w:r>
            <w:r w:rsidRPr="0049200B">
              <w:rPr>
                <w:i/>
                <w:iCs/>
                <w:color w:val="000000"/>
              </w:rPr>
              <w:t xml:space="preserve">Teorie barev. </w:t>
            </w:r>
            <w:r w:rsidRPr="0049200B">
              <w:rPr>
                <w:color w:val="000000"/>
              </w:rPr>
              <w:t>Praha:</w:t>
            </w:r>
            <w:r w:rsidRPr="0049200B">
              <w:rPr>
                <w:i/>
                <w:iCs/>
                <w:color w:val="000000"/>
              </w:rPr>
              <w:t xml:space="preserve"> </w:t>
            </w:r>
            <w:r w:rsidRPr="0049200B">
              <w:rPr>
                <w:color w:val="000000"/>
              </w:rPr>
              <w:t>Jan Vašut s. r. o., 1998. ISBN 8072360469.</w:t>
            </w:r>
          </w:p>
          <w:p w14:paraId="5FF8721A" w14:textId="77777777" w:rsidR="00177C00" w:rsidRPr="0049200B" w:rsidRDefault="00177C00" w:rsidP="005053CD">
            <w:pPr>
              <w:pStyle w:val="Bezmezer"/>
              <w:rPr>
                <w:b/>
                <w:shd w:val="clear" w:color="auto" w:fill="FFFFFF"/>
              </w:rPr>
            </w:pPr>
            <w:r w:rsidRPr="0049200B">
              <w:rPr>
                <w:color w:val="000000"/>
              </w:rPr>
              <w:t>P</w:t>
            </w:r>
            <w:r>
              <w:rPr>
                <w:color w:val="000000"/>
              </w:rPr>
              <w:t>ETŘÍČEK</w:t>
            </w:r>
            <w:r w:rsidRPr="0049200B">
              <w:rPr>
                <w:color w:val="000000"/>
              </w:rPr>
              <w:t xml:space="preserve">, R. </w:t>
            </w:r>
            <w:r w:rsidRPr="0049200B">
              <w:rPr>
                <w:i/>
                <w:iCs/>
                <w:color w:val="000000"/>
              </w:rPr>
              <w:t xml:space="preserve">Výtvarná anatomie. </w:t>
            </w:r>
            <w:r w:rsidRPr="0049200B">
              <w:rPr>
                <w:color w:val="000000"/>
              </w:rPr>
              <w:t>Pardubice: Vydala Univerzita Pardubice., 2000. ISBN 978-80-7560-282-4</w:t>
            </w:r>
          </w:p>
          <w:p w14:paraId="593E33C6" w14:textId="77777777" w:rsidR="00177C00" w:rsidRPr="002B0732" w:rsidRDefault="00177C00" w:rsidP="005053CD">
            <w:pPr>
              <w:pStyle w:val="Bezmezer"/>
              <w:rPr>
                <w:b/>
                <w:color w:val="FF0000"/>
                <w:shd w:val="clear" w:color="auto" w:fill="FFFFFF"/>
              </w:rPr>
            </w:pPr>
            <w:r w:rsidRPr="0049200B">
              <w:rPr>
                <w:b/>
                <w:shd w:val="clear" w:color="auto" w:fill="FFFFFF"/>
              </w:rPr>
              <w:t xml:space="preserve">Doporučená: </w:t>
            </w:r>
            <w:r>
              <w:rPr>
                <w:b/>
                <w:shd w:val="clear" w:color="auto" w:fill="FFFFFF"/>
              </w:rPr>
              <w:br/>
            </w:r>
            <w:r w:rsidRPr="0049200B">
              <w:rPr>
                <w:color w:val="000000"/>
              </w:rPr>
              <w:t>B</w:t>
            </w:r>
            <w:r>
              <w:rPr>
                <w:color w:val="000000"/>
              </w:rPr>
              <w:t>ALLESTER</w:t>
            </w:r>
            <w:r w:rsidRPr="0049200B">
              <w:rPr>
                <w:color w:val="000000"/>
              </w:rPr>
              <w:t>, V., B., Vigué, J. </w:t>
            </w:r>
            <w:r w:rsidRPr="0049200B">
              <w:rPr>
                <w:i/>
                <w:iCs/>
                <w:color w:val="000000"/>
              </w:rPr>
              <w:t>Kresba</w:t>
            </w:r>
            <w:r w:rsidRPr="0049200B">
              <w:rPr>
                <w:color w:val="000000"/>
              </w:rPr>
              <w:t>. Praha: Reba Production, 2005. ISBN 80-7234-411-0.</w:t>
            </w:r>
            <w:r>
              <w:rPr>
                <w:color w:val="000000"/>
              </w:rPr>
              <w:br/>
            </w:r>
            <w:r w:rsidRPr="0049200B">
              <w:rPr>
                <w:color w:val="000000"/>
              </w:rPr>
              <w:t>B</w:t>
            </w:r>
            <w:r>
              <w:rPr>
                <w:color w:val="000000"/>
              </w:rPr>
              <w:t>ALLESTER,</w:t>
            </w:r>
            <w:r w:rsidRPr="0049200B">
              <w:rPr>
                <w:color w:val="000000"/>
              </w:rPr>
              <w:t xml:space="preserve"> V. B., Vigué, J. </w:t>
            </w:r>
            <w:r w:rsidRPr="0049200B">
              <w:rPr>
                <w:i/>
                <w:iCs/>
                <w:color w:val="000000"/>
              </w:rPr>
              <w:t>Skici</w:t>
            </w:r>
            <w:r w:rsidRPr="0049200B">
              <w:rPr>
                <w:color w:val="000000"/>
              </w:rPr>
              <w:t>. Čestice: Rebo, 2005. ISBN 80-7234-431-5.</w:t>
            </w:r>
            <w:r>
              <w:rPr>
                <w:color w:val="000000"/>
              </w:rPr>
              <w:br/>
            </w:r>
            <w:r w:rsidRPr="00780DC6">
              <w:rPr>
                <w:color w:val="000000"/>
                <w:shd w:val="clear" w:color="auto" w:fill="FFFFFF"/>
              </w:rPr>
              <w:t>D</w:t>
            </w:r>
            <w:r>
              <w:rPr>
                <w:color w:val="000000"/>
                <w:shd w:val="clear" w:color="auto" w:fill="FFFFFF"/>
              </w:rPr>
              <w:t>RUDI,</w:t>
            </w:r>
            <w:r w:rsidRPr="00780DC6">
              <w:rPr>
                <w:color w:val="000000"/>
                <w:shd w:val="clear" w:color="auto" w:fill="FFFFFF"/>
              </w:rPr>
              <w:t xml:space="preserve"> Alisabetta. </w:t>
            </w:r>
            <w:r w:rsidRPr="00780DC6">
              <w:rPr>
                <w:i/>
                <w:iCs/>
                <w:color w:val="000000"/>
                <w:shd w:val="clear" w:color="auto" w:fill="FFFFFF"/>
              </w:rPr>
              <w:t>Figure Drawing for Fashion Design</w:t>
            </w:r>
            <w:r w:rsidRPr="00780DC6">
              <w:rPr>
                <w:color w:val="000000"/>
                <w:shd w:val="clear" w:color="auto" w:fill="FFFFFF"/>
              </w:rPr>
              <w:t>. Amsterdam, 2010. ISBN 9789054961505.</w:t>
            </w:r>
            <w:r>
              <w:rPr>
                <w:color w:val="000000"/>
                <w:shd w:val="clear" w:color="auto" w:fill="FFFFFF"/>
              </w:rPr>
              <w:br/>
            </w:r>
            <w:r w:rsidRPr="0049200B">
              <w:rPr>
                <w:color w:val="000000"/>
              </w:rPr>
              <w:t>G</w:t>
            </w:r>
            <w:r>
              <w:rPr>
                <w:color w:val="000000"/>
              </w:rPr>
              <w:t>AIR,</w:t>
            </w:r>
            <w:r w:rsidRPr="0049200B">
              <w:rPr>
                <w:color w:val="000000"/>
              </w:rPr>
              <w:t xml:space="preserve"> A. </w:t>
            </w:r>
            <w:r w:rsidRPr="0049200B">
              <w:rPr>
                <w:i/>
                <w:iCs/>
                <w:color w:val="000000"/>
              </w:rPr>
              <w:t>Kapesní encyklopedie kreslení a malování</w:t>
            </w:r>
            <w:r w:rsidRPr="0049200B">
              <w:rPr>
                <w:color w:val="000000"/>
              </w:rPr>
              <w:t>. Praha: Svojtka a Co., 2002. ISBN 80-7237-592-X.</w:t>
            </w:r>
            <w:r>
              <w:rPr>
                <w:color w:val="000000"/>
              </w:rPr>
              <w:br/>
            </w:r>
            <w:r w:rsidRPr="0049200B">
              <w:rPr>
                <w:color w:val="000000"/>
              </w:rPr>
              <w:t>P</w:t>
            </w:r>
            <w:r>
              <w:rPr>
                <w:color w:val="000000"/>
              </w:rPr>
              <w:t>ARRAMÓN</w:t>
            </w:r>
            <w:r w:rsidRPr="0049200B">
              <w:rPr>
                <w:color w:val="000000"/>
              </w:rPr>
              <w:t>, José M. </w:t>
            </w:r>
            <w:r w:rsidRPr="0049200B">
              <w:rPr>
                <w:i/>
                <w:iCs/>
                <w:color w:val="000000"/>
              </w:rPr>
              <w:t>Jak kreslit uhlem, tužkou a křídou</w:t>
            </w:r>
            <w:r w:rsidRPr="0049200B">
              <w:rPr>
                <w:color w:val="000000"/>
              </w:rPr>
              <w:t>. Praha: Jan Vašut, 2000. ISBN 80-7236-164-3.</w:t>
            </w:r>
          </w:p>
        </w:tc>
      </w:tr>
    </w:tbl>
    <w:p w14:paraId="1676BB4C" w14:textId="5516C4E2" w:rsidR="00FF3693" w:rsidRDefault="00177C00">
      <w:r>
        <w:lastRenderedPageBreak/>
        <w:t xml:space="preserve"> </w:t>
      </w:r>
      <w:r w:rsidR="00FF3693">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1701"/>
        <w:gridCol w:w="889"/>
        <w:gridCol w:w="816"/>
        <w:gridCol w:w="2156"/>
        <w:gridCol w:w="539"/>
        <w:gridCol w:w="668"/>
      </w:tblGrid>
      <w:tr w:rsidR="004A6489" w14:paraId="1E2E3054" w14:textId="77777777" w:rsidTr="004A6489">
        <w:tc>
          <w:tcPr>
            <w:tcW w:w="9855" w:type="dxa"/>
            <w:gridSpan w:val="7"/>
            <w:tcBorders>
              <w:bottom w:val="double" w:sz="4" w:space="0" w:color="auto"/>
            </w:tcBorders>
            <w:shd w:val="clear" w:color="auto" w:fill="BDD6EE"/>
          </w:tcPr>
          <w:p w14:paraId="0B7838F8" w14:textId="0363606C" w:rsidR="004A6489" w:rsidRDefault="004A6489" w:rsidP="004A6489">
            <w:pPr>
              <w:jc w:val="both"/>
              <w:rPr>
                <w:b/>
                <w:sz w:val="28"/>
              </w:rPr>
            </w:pPr>
            <w:r>
              <w:lastRenderedPageBreak/>
              <w:br w:type="page"/>
            </w:r>
            <w:r>
              <w:rPr>
                <w:b/>
                <w:sz w:val="28"/>
              </w:rPr>
              <w:t>B-III – Charakteristika studijního předmětu</w:t>
            </w:r>
          </w:p>
        </w:tc>
      </w:tr>
      <w:tr w:rsidR="004A6489" w14:paraId="1F666956" w14:textId="77777777" w:rsidTr="004A6489">
        <w:tc>
          <w:tcPr>
            <w:tcW w:w="3086" w:type="dxa"/>
            <w:tcBorders>
              <w:top w:val="double" w:sz="4" w:space="0" w:color="auto"/>
            </w:tcBorders>
            <w:shd w:val="clear" w:color="auto" w:fill="F7CAAC"/>
          </w:tcPr>
          <w:p w14:paraId="6D00BCC3" w14:textId="77777777" w:rsidR="004A6489" w:rsidRDefault="004A6489" w:rsidP="004A6489">
            <w:pPr>
              <w:rPr>
                <w:b/>
              </w:rPr>
            </w:pPr>
            <w:r>
              <w:rPr>
                <w:b/>
              </w:rPr>
              <w:t>Název studijního předmětu</w:t>
            </w:r>
          </w:p>
        </w:tc>
        <w:tc>
          <w:tcPr>
            <w:tcW w:w="6769" w:type="dxa"/>
            <w:gridSpan w:val="6"/>
            <w:tcBorders>
              <w:top w:val="double" w:sz="4" w:space="0" w:color="auto"/>
            </w:tcBorders>
          </w:tcPr>
          <w:p w14:paraId="50567229" w14:textId="77777777" w:rsidR="004A6489" w:rsidRDefault="004A6489" w:rsidP="004A6489">
            <w:pPr>
              <w:jc w:val="both"/>
            </w:pPr>
            <w:r>
              <w:t>Metodika výstav</w:t>
            </w:r>
          </w:p>
        </w:tc>
      </w:tr>
      <w:tr w:rsidR="004A6489" w14:paraId="530F124D" w14:textId="77777777" w:rsidTr="004A6489">
        <w:tc>
          <w:tcPr>
            <w:tcW w:w="3086" w:type="dxa"/>
            <w:shd w:val="clear" w:color="auto" w:fill="F7CAAC"/>
          </w:tcPr>
          <w:p w14:paraId="36E3C4EF" w14:textId="77777777" w:rsidR="004A6489" w:rsidRDefault="004A6489" w:rsidP="004A6489">
            <w:pPr>
              <w:rPr>
                <w:b/>
              </w:rPr>
            </w:pPr>
            <w:r>
              <w:rPr>
                <w:b/>
              </w:rPr>
              <w:t>Typ předmětu</w:t>
            </w:r>
          </w:p>
        </w:tc>
        <w:tc>
          <w:tcPr>
            <w:tcW w:w="3406" w:type="dxa"/>
            <w:gridSpan w:val="3"/>
          </w:tcPr>
          <w:p w14:paraId="5B06E39B" w14:textId="77777777" w:rsidR="004A6489" w:rsidRDefault="004A6489" w:rsidP="004A6489">
            <w:pPr>
              <w:jc w:val="both"/>
            </w:pPr>
            <w:r>
              <w:t>povinně volitelný</w:t>
            </w:r>
          </w:p>
        </w:tc>
        <w:tc>
          <w:tcPr>
            <w:tcW w:w="2695" w:type="dxa"/>
            <w:gridSpan w:val="2"/>
            <w:shd w:val="clear" w:color="auto" w:fill="F7CAAC"/>
          </w:tcPr>
          <w:p w14:paraId="3256A8E5" w14:textId="77777777" w:rsidR="004A6489" w:rsidRDefault="004A6489" w:rsidP="004A6489">
            <w:pPr>
              <w:jc w:val="both"/>
            </w:pPr>
            <w:r>
              <w:rPr>
                <w:b/>
              </w:rPr>
              <w:t>doporučený ročník / semestr</w:t>
            </w:r>
          </w:p>
        </w:tc>
        <w:tc>
          <w:tcPr>
            <w:tcW w:w="668" w:type="dxa"/>
          </w:tcPr>
          <w:p w14:paraId="419A2F22" w14:textId="77777777" w:rsidR="004A6489" w:rsidRDefault="004A6489" w:rsidP="004A6489">
            <w:pPr>
              <w:jc w:val="both"/>
            </w:pPr>
            <w:r>
              <w:t>2/ZS</w:t>
            </w:r>
          </w:p>
        </w:tc>
      </w:tr>
      <w:tr w:rsidR="004A6489" w14:paraId="0DFCEEF9" w14:textId="77777777" w:rsidTr="004A6489">
        <w:tc>
          <w:tcPr>
            <w:tcW w:w="3086" w:type="dxa"/>
            <w:shd w:val="clear" w:color="auto" w:fill="F7CAAC"/>
          </w:tcPr>
          <w:p w14:paraId="043E03D8" w14:textId="77777777" w:rsidR="004A6489" w:rsidRDefault="004A6489" w:rsidP="004A6489">
            <w:pPr>
              <w:rPr>
                <w:b/>
              </w:rPr>
            </w:pPr>
            <w:r>
              <w:rPr>
                <w:b/>
              </w:rPr>
              <w:t>Rozsah studijního předmětu</w:t>
            </w:r>
          </w:p>
        </w:tc>
        <w:tc>
          <w:tcPr>
            <w:tcW w:w="1701" w:type="dxa"/>
          </w:tcPr>
          <w:p w14:paraId="5A263036" w14:textId="61843F8D" w:rsidR="004A6489" w:rsidRDefault="004A6489" w:rsidP="004A6489">
            <w:pPr>
              <w:jc w:val="both"/>
            </w:pPr>
            <w:r>
              <w:t>26</w:t>
            </w:r>
            <w:r w:rsidR="00BC3F5F">
              <w:t xml:space="preserve"> </w:t>
            </w:r>
            <w:r>
              <w:t xml:space="preserve">c </w:t>
            </w:r>
          </w:p>
        </w:tc>
        <w:tc>
          <w:tcPr>
            <w:tcW w:w="889" w:type="dxa"/>
            <w:shd w:val="clear" w:color="auto" w:fill="F7CAAC"/>
          </w:tcPr>
          <w:p w14:paraId="0614710C" w14:textId="77777777" w:rsidR="004A6489" w:rsidRDefault="004A6489" w:rsidP="004A6489">
            <w:pPr>
              <w:jc w:val="both"/>
              <w:rPr>
                <w:b/>
              </w:rPr>
            </w:pPr>
            <w:r>
              <w:rPr>
                <w:b/>
              </w:rPr>
              <w:t xml:space="preserve">hod. </w:t>
            </w:r>
          </w:p>
        </w:tc>
        <w:tc>
          <w:tcPr>
            <w:tcW w:w="816" w:type="dxa"/>
          </w:tcPr>
          <w:p w14:paraId="59417C46" w14:textId="77777777" w:rsidR="004A6489" w:rsidRDefault="004A6489" w:rsidP="004A6489">
            <w:pPr>
              <w:jc w:val="both"/>
            </w:pPr>
            <w:r>
              <w:t>26</w:t>
            </w:r>
          </w:p>
        </w:tc>
        <w:tc>
          <w:tcPr>
            <w:tcW w:w="2156" w:type="dxa"/>
            <w:shd w:val="clear" w:color="auto" w:fill="F7CAAC"/>
          </w:tcPr>
          <w:p w14:paraId="40497BFF" w14:textId="77777777" w:rsidR="004A6489" w:rsidRDefault="004A6489" w:rsidP="004A6489">
            <w:pPr>
              <w:jc w:val="both"/>
              <w:rPr>
                <w:b/>
              </w:rPr>
            </w:pPr>
            <w:r>
              <w:rPr>
                <w:b/>
              </w:rPr>
              <w:t>kreditů</w:t>
            </w:r>
          </w:p>
        </w:tc>
        <w:tc>
          <w:tcPr>
            <w:tcW w:w="1207" w:type="dxa"/>
            <w:gridSpan w:val="2"/>
          </w:tcPr>
          <w:p w14:paraId="5E26B50F" w14:textId="77777777" w:rsidR="004A6489" w:rsidRDefault="004A6489" w:rsidP="004A6489">
            <w:pPr>
              <w:jc w:val="both"/>
            </w:pPr>
            <w:r>
              <w:t>2</w:t>
            </w:r>
          </w:p>
        </w:tc>
      </w:tr>
      <w:tr w:rsidR="004A6489" w14:paraId="17EBC703" w14:textId="77777777" w:rsidTr="004A6489">
        <w:tc>
          <w:tcPr>
            <w:tcW w:w="3086" w:type="dxa"/>
            <w:shd w:val="clear" w:color="auto" w:fill="F7CAAC"/>
          </w:tcPr>
          <w:p w14:paraId="3B6876DC" w14:textId="77777777" w:rsidR="004A6489" w:rsidRDefault="004A6489" w:rsidP="004A6489">
            <w:pPr>
              <w:rPr>
                <w:b/>
                <w:sz w:val="22"/>
              </w:rPr>
            </w:pPr>
            <w:r>
              <w:rPr>
                <w:b/>
              </w:rPr>
              <w:t>Prerekvizity, korekvizity, ekvivalence</w:t>
            </w:r>
          </w:p>
        </w:tc>
        <w:tc>
          <w:tcPr>
            <w:tcW w:w="6769" w:type="dxa"/>
            <w:gridSpan w:val="6"/>
          </w:tcPr>
          <w:p w14:paraId="31A4BCCD" w14:textId="77777777" w:rsidR="004A6489" w:rsidRDefault="004A6489" w:rsidP="004A6489">
            <w:pPr>
              <w:jc w:val="both"/>
            </w:pPr>
          </w:p>
        </w:tc>
      </w:tr>
      <w:tr w:rsidR="004A6489" w14:paraId="30203D2A" w14:textId="77777777" w:rsidTr="004A6489">
        <w:tc>
          <w:tcPr>
            <w:tcW w:w="3086" w:type="dxa"/>
            <w:shd w:val="clear" w:color="auto" w:fill="F7CAAC"/>
          </w:tcPr>
          <w:p w14:paraId="4B3E7CF4" w14:textId="77777777" w:rsidR="004A6489" w:rsidRDefault="004A6489" w:rsidP="004A6489">
            <w:pPr>
              <w:rPr>
                <w:b/>
              </w:rPr>
            </w:pPr>
            <w:r>
              <w:rPr>
                <w:b/>
              </w:rPr>
              <w:t>Způsob ověření studijních výsledků</w:t>
            </w:r>
          </w:p>
        </w:tc>
        <w:tc>
          <w:tcPr>
            <w:tcW w:w="3406" w:type="dxa"/>
            <w:gridSpan w:val="3"/>
          </w:tcPr>
          <w:p w14:paraId="374C85B1" w14:textId="77777777" w:rsidR="004A6489" w:rsidRDefault="004A6489" w:rsidP="004A6489">
            <w:pPr>
              <w:jc w:val="both"/>
            </w:pPr>
            <w:r>
              <w:t>klasifikovaný zápočet</w:t>
            </w:r>
          </w:p>
        </w:tc>
        <w:tc>
          <w:tcPr>
            <w:tcW w:w="2156" w:type="dxa"/>
            <w:shd w:val="clear" w:color="auto" w:fill="F7CAAC"/>
          </w:tcPr>
          <w:p w14:paraId="0DB1A41B" w14:textId="77777777" w:rsidR="004A6489" w:rsidRDefault="004A6489" w:rsidP="004A6489">
            <w:pPr>
              <w:jc w:val="both"/>
              <w:rPr>
                <w:b/>
              </w:rPr>
            </w:pPr>
            <w:r>
              <w:rPr>
                <w:b/>
              </w:rPr>
              <w:t>Forma výuky</w:t>
            </w:r>
          </w:p>
        </w:tc>
        <w:tc>
          <w:tcPr>
            <w:tcW w:w="1207" w:type="dxa"/>
            <w:gridSpan w:val="2"/>
          </w:tcPr>
          <w:p w14:paraId="72F15A40" w14:textId="77777777" w:rsidR="004A6489" w:rsidRDefault="004A6489" w:rsidP="004A6489">
            <w:pPr>
              <w:jc w:val="both"/>
            </w:pPr>
            <w:r>
              <w:t>cvičení</w:t>
            </w:r>
          </w:p>
        </w:tc>
      </w:tr>
      <w:tr w:rsidR="004A6489" w14:paraId="23079E3A" w14:textId="77777777" w:rsidTr="004A6489">
        <w:tc>
          <w:tcPr>
            <w:tcW w:w="3086" w:type="dxa"/>
            <w:shd w:val="clear" w:color="auto" w:fill="F7CAAC"/>
          </w:tcPr>
          <w:p w14:paraId="5FD74E18" w14:textId="77777777" w:rsidR="004A6489" w:rsidRDefault="004A6489" w:rsidP="004A6489">
            <w:pPr>
              <w:rPr>
                <w:b/>
              </w:rPr>
            </w:pPr>
            <w:r>
              <w:rPr>
                <w:b/>
              </w:rPr>
              <w:t>Forma způsobu ověření studijních výsledků a další požadavky na studenta</w:t>
            </w:r>
          </w:p>
        </w:tc>
        <w:tc>
          <w:tcPr>
            <w:tcW w:w="6769" w:type="dxa"/>
            <w:gridSpan w:val="6"/>
            <w:tcBorders>
              <w:bottom w:val="nil"/>
            </w:tcBorders>
          </w:tcPr>
          <w:p w14:paraId="61DBE6C1" w14:textId="77777777" w:rsidR="004A6489" w:rsidRDefault="004A6489" w:rsidP="004A6489">
            <w:pPr>
              <w:jc w:val="both"/>
            </w:pPr>
            <w:r>
              <w:t xml:space="preserve">Písemná – formou bodovaného testu – 2 části  </w:t>
            </w:r>
          </w:p>
          <w:p w14:paraId="4C305381" w14:textId="77777777" w:rsidR="004A6489" w:rsidRDefault="004A6489" w:rsidP="004A6489">
            <w:pPr>
              <w:jc w:val="both"/>
            </w:pPr>
            <w:r>
              <w:t xml:space="preserve">(část z oblasti teorie a část věnovaná praktické realizaci výstavy) </w:t>
            </w:r>
          </w:p>
          <w:p w14:paraId="75004A16" w14:textId="77777777" w:rsidR="004A6489" w:rsidRDefault="004A6489" w:rsidP="004A6489">
            <w:pPr>
              <w:jc w:val="both"/>
            </w:pPr>
            <w:r>
              <w:t>+ ústní – komentovaná PP prezentace k zadanému tématu</w:t>
            </w:r>
          </w:p>
          <w:p w14:paraId="2727201C" w14:textId="77777777" w:rsidR="004A6489" w:rsidRDefault="004A6489" w:rsidP="004A6489">
            <w:pPr>
              <w:jc w:val="both"/>
            </w:pPr>
            <w:r>
              <w:t>aktivní účast na cvičeních.</w:t>
            </w:r>
          </w:p>
        </w:tc>
      </w:tr>
      <w:tr w:rsidR="004A6489" w14:paraId="2379B659" w14:textId="77777777" w:rsidTr="00BE2B1D">
        <w:trPr>
          <w:trHeight w:val="168"/>
        </w:trPr>
        <w:tc>
          <w:tcPr>
            <w:tcW w:w="9855" w:type="dxa"/>
            <w:gridSpan w:val="7"/>
            <w:tcBorders>
              <w:top w:val="nil"/>
            </w:tcBorders>
          </w:tcPr>
          <w:p w14:paraId="764DD88E" w14:textId="77777777" w:rsidR="004A6489" w:rsidRDefault="004A6489" w:rsidP="004A6489"/>
        </w:tc>
      </w:tr>
      <w:tr w:rsidR="004A6489" w14:paraId="7F98BAE2" w14:textId="77777777" w:rsidTr="004A6489">
        <w:trPr>
          <w:trHeight w:val="197"/>
        </w:trPr>
        <w:tc>
          <w:tcPr>
            <w:tcW w:w="3086" w:type="dxa"/>
            <w:tcBorders>
              <w:top w:val="nil"/>
            </w:tcBorders>
            <w:shd w:val="clear" w:color="auto" w:fill="F7CAAC"/>
          </w:tcPr>
          <w:p w14:paraId="0F554A6E" w14:textId="77777777" w:rsidR="004A6489" w:rsidRDefault="004A6489" w:rsidP="004A6489">
            <w:pPr>
              <w:rPr>
                <w:b/>
              </w:rPr>
            </w:pPr>
            <w:r>
              <w:rPr>
                <w:b/>
              </w:rPr>
              <w:t>Garant předmětu</w:t>
            </w:r>
          </w:p>
        </w:tc>
        <w:tc>
          <w:tcPr>
            <w:tcW w:w="6769" w:type="dxa"/>
            <w:gridSpan w:val="6"/>
            <w:tcBorders>
              <w:top w:val="nil"/>
            </w:tcBorders>
          </w:tcPr>
          <w:p w14:paraId="5615061F" w14:textId="77777777" w:rsidR="004A6489" w:rsidRDefault="004A6489" w:rsidP="004A6489">
            <w:pPr>
              <w:jc w:val="both"/>
            </w:pPr>
            <w:r>
              <w:t>Mgr. Ladislava Horňáková</w:t>
            </w:r>
          </w:p>
        </w:tc>
      </w:tr>
      <w:tr w:rsidR="004A6489" w14:paraId="5EB25228" w14:textId="77777777" w:rsidTr="004A6489">
        <w:trPr>
          <w:trHeight w:val="243"/>
        </w:trPr>
        <w:tc>
          <w:tcPr>
            <w:tcW w:w="3086" w:type="dxa"/>
            <w:tcBorders>
              <w:top w:val="nil"/>
            </w:tcBorders>
            <w:shd w:val="clear" w:color="auto" w:fill="F7CAAC"/>
          </w:tcPr>
          <w:p w14:paraId="21467853" w14:textId="77777777" w:rsidR="004A6489" w:rsidRDefault="004A6489" w:rsidP="004A6489">
            <w:pPr>
              <w:rPr>
                <w:b/>
              </w:rPr>
            </w:pPr>
            <w:r>
              <w:rPr>
                <w:b/>
              </w:rPr>
              <w:t>Zapojení garanta do výuky předmětu</w:t>
            </w:r>
          </w:p>
        </w:tc>
        <w:tc>
          <w:tcPr>
            <w:tcW w:w="6769" w:type="dxa"/>
            <w:gridSpan w:val="6"/>
            <w:tcBorders>
              <w:top w:val="nil"/>
            </w:tcBorders>
          </w:tcPr>
          <w:p w14:paraId="2782C452" w14:textId="77777777" w:rsidR="004A6489" w:rsidRDefault="004A6489" w:rsidP="004A6489">
            <w:pPr>
              <w:jc w:val="both"/>
            </w:pPr>
            <w:r>
              <w:t>100 %</w:t>
            </w:r>
          </w:p>
        </w:tc>
      </w:tr>
      <w:tr w:rsidR="004A6489" w14:paraId="590EDAF1" w14:textId="77777777" w:rsidTr="004A6489">
        <w:tc>
          <w:tcPr>
            <w:tcW w:w="3086" w:type="dxa"/>
            <w:shd w:val="clear" w:color="auto" w:fill="F7CAAC"/>
          </w:tcPr>
          <w:p w14:paraId="7A06B699" w14:textId="77777777" w:rsidR="004A6489" w:rsidRDefault="004A6489" w:rsidP="004A6489">
            <w:pPr>
              <w:rPr>
                <w:b/>
              </w:rPr>
            </w:pPr>
            <w:r>
              <w:rPr>
                <w:b/>
              </w:rPr>
              <w:t>Vyučující</w:t>
            </w:r>
          </w:p>
        </w:tc>
        <w:tc>
          <w:tcPr>
            <w:tcW w:w="6769" w:type="dxa"/>
            <w:gridSpan w:val="6"/>
            <w:tcBorders>
              <w:bottom w:val="nil"/>
            </w:tcBorders>
          </w:tcPr>
          <w:p w14:paraId="6E980543" w14:textId="77777777" w:rsidR="004A6489" w:rsidRDefault="004A6489" w:rsidP="004A6489">
            <w:pPr>
              <w:jc w:val="both"/>
            </w:pPr>
            <w:r>
              <w:t>Mgr. Ladislava Horňáková</w:t>
            </w:r>
          </w:p>
        </w:tc>
      </w:tr>
      <w:tr w:rsidR="004A6489" w14:paraId="4C191CC1" w14:textId="77777777" w:rsidTr="00B73A76">
        <w:trPr>
          <w:trHeight w:val="270"/>
        </w:trPr>
        <w:tc>
          <w:tcPr>
            <w:tcW w:w="9855" w:type="dxa"/>
            <w:gridSpan w:val="7"/>
            <w:tcBorders>
              <w:top w:val="nil"/>
            </w:tcBorders>
          </w:tcPr>
          <w:p w14:paraId="29F23647" w14:textId="77777777" w:rsidR="004A6489" w:rsidRDefault="004A6489" w:rsidP="004A6489">
            <w:pPr>
              <w:jc w:val="both"/>
            </w:pPr>
          </w:p>
        </w:tc>
      </w:tr>
      <w:tr w:rsidR="004A6489" w14:paraId="004008CF" w14:textId="77777777" w:rsidTr="004A6489">
        <w:tc>
          <w:tcPr>
            <w:tcW w:w="3086" w:type="dxa"/>
            <w:shd w:val="clear" w:color="auto" w:fill="F7CAAC"/>
          </w:tcPr>
          <w:p w14:paraId="7A710595" w14:textId="77777777" w:rsidR="004A6489" w:rsidRDefault="004A6489" w:rsidP="004A6489">
            <w:pPr>
              <w:jc w:val="both"/>
              <w:rPr>
                <w:b/>
              </w:rPr>
            </w:pPr>
            <w:r>
              <w:rPr>
                <w:b/>
              </w:rPr>
              <w:t>Stručná anotace předmětu</w:t>
            </w:r>
          </w:p>
        </w:tc>
        <w:tc>
          <w:tcPr>
            <w:tcW w:w="6769" w:type="dxa"/>
            <w:gridSpan w:val="6"/>
            <w:tcBorders>
              <w:bottom w:val="nil"/>
            </w:tcBorders>
          </w:tcPr>
          <w:p w14:paraId="5CF00D6D" w14:textId="77777777" w:rsidR="004A6489" w:rsidRDefault="004A6489" w:rsidP="004A6489">
            <w:pPr>
              <w:jc w:val="both"/>
            </w:pPr>
          </w:p>
        </w:tc>
      </w:tr>
      <w:tr w:rsidR="004A6489" w14:paraId="4CE0138E" w14:textId="77777777" w:rsidTr="004A6489">
        <w:trPr>
          <w:trHeight w:val="3938"/>
        </w:trPr>
        <w:tc>
          <w:tcPr>
            <w:tcW w:w="9855" w:type="dxa"/>
            <w:gridSpan w:val="7"/>
            <w:tcBorders>
              <w:top w:val="nil"/>
              <w:bottom w:val="single" w:sz="12" w:space="0" w:color="auto"/>
            </w:tcBorders>
          </w:tcPr>
          <w:p w14:paraId="339EAA7E" w14:textId="632D62A1" w:rsidR="004A6489" w:rsidRPr="001D4EA7" w:rsidRDefault="004A6489" w:rsidP="00BE2B1D">
            <w:pPr>
              <w:jc w:val="both"/>
              <w:rPr>
                <w:iCs/>
              </w:rPr>
            </w:pPr>
            <w:r w:rsidRPr="00E35AE3">
              <w:rPr>
                <w:bCs/>
                <w:iCs/>
              </w:rPr>
              <w:t>Cílem předmětu je seznámit s procesem tvorby výstav, se současnými trendy a tendencemi, spojenými s výstavním</w:t>
            </w:r>
            <w:r w:rsidRPr="001D4EA7">
              <w:rPr>
                <w:iCs/>
              </w:rPr>
              <w:t xml:space="preserve"> designem, managementem a s organizací výstavních projektů. Předmět se věnuje především tématu </w:t>
            </w:r>
            <w:r w:rsidR="00DD57D7">
              <w:rPr>
                <w:iCs/>
              </w:rPr>
              <w:t>tvorby výstav v teoretické rovině</w:t>
            </w:r>
            <w:r w:rsidRPr="001D4EA7">
              <w:rPr>
                <w:iCs/>
              </w:rPr>
              <w:t xml:space="preserve">, </w:t>
            </w:r>
            <w:r w:rsidR="00DD57D7">
              <w:rPr>
                <w:iCs/>
              </w:rPr>
              <w:t>s řadou praktických příkladů z</w:t>
            </w:r>
            <w:r w:rsidRPr="001D4EA7">
              <w:rPr>
                <w:iCs/>
              </w:rPr>
              <w:t xml:space="preserve"> výstavních inst</w:t>
            </w:r>
            <w:r w:rsidR="00DD57D7">
              <w:rPr>
                <w:iCs/>
              </w:rPr>
              <w:t>itucí</w:t>
            </w:r>
            <w:r w:rsidRPr="001D4EA7">
              <w:rPr>
                <w:iCs/>
              </w:rPr>
              <w:t xml:space="preserve">. Definuje obecné termíny z oblasti muzeologie, zahrnující muzeum a muzeum výtvarného umění jako svébytnou instituci i kategorizaci muzejního výstavnictví. Seznamuje s kritérii a rozdíly mezi výstavou a expozicí i se souvislostmi muzejního vzdělávání s tvorbou a fungováním výstav nebo expozic. Součástí je také stručné shrnutí historického vývoje muzejního výstavnictví a vystavování. </w:t>
            </w:r>
          </w:p>
          <w:p w14:paraId="68FF6D94" w14:textId="77777777" w:rsidR="004A6489" w:rsidRPr="001D4EA7" w:rsidRDefault="004A6489" w:rsidP="00BE2B1D">
            <w:pPr>
              <w:jc w:val="both"/>
              <w:rPr>
                <w:iCs/>
              </w:rPr>
            </w:pPr>
            <w:r w:rsidRPr="001D4EA7">
              <w:rPr>
                <w:iCs/>
              </w:rPr>
              <w:t>V rámci praktické části jsou studenti seznámeni s konkrétními postupy při tvorbě a realizaci výstavy nebo expozice. Jsou zmíněna kritéria i podmínky, se kterými je potřeba počítat a neopomenout je nejen při realizaci, ale i v závěrečné fázi výstavy a její evaluaci.</w:t>
            </w:r>
          </w:p>
          <w:p w14:paraId="2A1BABC5" w14:textId="77777777" w:rsidR="004A6489" w:rsidRPr="000877B5" w:rsidRDefault="004A6489" w:rsidP="004A6489">
            <w:pPr>
              <w:rPr>
                <w:b/>
                <w:iCs/>
                <w:sz w:val="12"/>
                <w:szCs w:val="12"/>
              </w:rPr>
            </w:pPr>
          </w:p>
          <w:p w14:paraId="54B8B748" w14:textId="77777777" w:rsidR="004A6489" w:rsidRPr="001D4EA7" w:rsidRDefault="004A6489" w:rsidP="004A6489">
            <w:pPr>
              <w:rPr>
                <w:iCs/>
              </w:rPr>
            </w:pPr>
            <w:r>
              <w:rPr>
                <w:bCs/>
                <w:iCs/>
              </w:rPr>
              <w:t>Obecná terminologie</w:t>
            </w:r>
            <w:r w:rsidRPr="001D4EA7">
              <w:rPr>
                <w:iCs/>
              </w:rPr>
              <w:tab/>
            </w:r>
          </w:p>
          <w:p w14:paraId="4D5C24D7" w14:textId="77777777" w:rsidR="004A6489" w:rsidRPr="001D4EA7" w:rsidRDefault="004A6489" w:rsidP="00D3581F">
            <w:pPr>
              <w:numPr>
                <w:ilvl w:val="0"/>
                <w:numId w:val="12"/>
              </w:numPr>
              <w:rPr>
                <w:iCs/>
              </w:rPr>
            </w:pPr>
            <w:r w:rsidRPr="001D4EA7">
              <w:rPr>
                <w:iCs/>
              </w:rPr>
              <w:t>Muzeum / muzeum umění (galerie) – sbírkotvorné a výstavní instituce a výstavnictví</w:t>
            </w:r>
            <w:r w:rsidRPr="001D4EA7">
              <w:rPr>
                <w:iCs/>
              </w:rPr>
              <w:tab/>
            </w:r>
          </w:p>
          <w:p w14:paraId="62FE3B39" w14:textId="77777777" w:rsidR="004A6489" w:rsidRPr="001D4EA7" w:rsidRDefault="004A6489" w:rsidP="00D3581F">
            <w:pPr>
              <w:numPr>
                <w:ilvl w:val="0"/>
                <w:numId w:val="12"/>
              </w:numPr>
              <w:rPr>
                <w:iCs/>
              </w:rPr>
            </w:pPr>
            <w:r w:rsidRPr="001D4EA7">
              <w:rPr>
                <w:iCs/>
              </w:rPr>
              <w:t>Výstava a expozice</w:t>
            </w:r>
            <w:r w:rsidRPr="001D4EA7">
              <w:rPr>
                <w:iCs/>
              </w:rPr>
              <w:tab/>
            </w:r>
          </w:p>
          <w:p w14:paraId="4E32E1DB" w14:textId="77777777" w:rsidR="004A6489" w:rsidRPr="001D4EA7" w:rsidRDefault="004A6489" w:rsidP="00D3581F">
            <w:pPr>
              <w:numPr>
                <w:ilvl w:val="0"/>
                <w:numId w:val="12"/>
              </w:numPr>
              <w:rPr>
                <w:iCs/>
              </w:rPr>
            </w:pPr>
            <w:r w:rsidRPr="001D4EA7">
              <w:rPr>
                <w:iCs/>
              </w:rPr>
              <w:t xml:space="preserve">Sbírky a sbírkotvorný proces </w:t>
            </w:r>
          </w:p>
          <w:p w14:paraId="110F7AD5" w14:textId="77777777" w:rsidR="004A6489" w:rsidRPr="001D4EA7" w:rsidRDefault="004A6489" w:rsidP="00D3581F">
            <w:pPr>
              <w:numPr>
                <w:ilvl w:val="0"/>
                <w:numId w:val="12"/>
              </w:numPr>
              <w:rPr>
                <w:iCs/>
              </w:rPr>
            </w:pPr>
            <w:r w:rsidRPr="001D4EA7">
              <w:rPr>
                <w:iCs/>
              </w:rPr>
              <w:t xml:space="preserve">Ochrana sbírkových předmětů – zákony a smlouvy </w:t>
            </w:r>
          </w:p>
          <w:p w14:paraId="19E802EA" w14:textId="77777777" w:rsidR="004A6489" w:rsidRPr="001D4EA7" w:rsidRDefault="004A6489" w:rsidP="00D3581F">
            <w:pPr>
              <w:numPr>
                <w:ilvl w:val="0"/>
                <w:numId w:val="12"/>
              </w:numPr>
              <w:rPr>
                <w:iCs/>
              </w:rPr>
            </w:pPr>
            <w:r w:rsidRPr="001D4EA7">
              <w:rPr>
                <w:iCs/>
              </w:rPr>
              <w:t xml:space="preserve">Ochrana vystavovaných předmětů a možnosti vystavování </w:t>
            </w:r>
          </w:p>
          <w:p w14:paraId="74C4940F" w14:textId="77777777" w:rsidR="004A6489" w:rsidRPr="001D4EA7" w:rsidRDefault="004A6489" w:rsidP="00D3581F">
            <w:pPr>
              <w:numPr>
                <w:ilvl w:val="0"/>
                <w:numId w:val="12"/>
              </w:numPr>
              <w:rPr>
                <w:iCs/>
              </w:rPr>
            </w:pPr>
            <w:r w:rsidRPr="001D4EA7">
              <w:rPr>
                <w:iCs/>
              </w:rPr>
              <w:t xml:space="preserve">Muzejní a galerijní edukace </w:t>
            </w:r>
          </w:p>
          <w:p w14:paraId="34710779" w14:textId="77777777" w:rsidR="004A6489" w:rsidRPr="001D4EA7" w:rsidRDefault="004A6489" w:rsidP="00D3581F">
            <w:pPr>
              <w:numPr>
                <w:ilvl w:val="0"/>
                <w:numId w:val="12"/>
              </w:numPr>
              <w:rPr>
                <w:iCs/>
              </w:rPr>
            </w:pPr>
            <w:r w:rsidRPr="001D4EA7">
              <w:rPr>
                <w:iCs/>
              </w:rPr>
              <w:t>Historie vystavování a výstavnictví</w:t>
            </w:r>
          </w:p>
          <w:p w14:paraId="6F3888E4" w14:textId="77777777" w:rsidR="004A6489" w:rsidRPr="001D4EA7" w:rsidRDefault="004A6489" w:rsidP="004A6489">
            <w:pPr>
              <w:overflowPunct w:val="0"/>
              <w:autoSpaceDE w:val="0"/>
              <w:autoSpaceDN w:val="0"/>
              <w:adjustRightInd w:val="0"/>
              <w:textAlignment w:val="baseline"/>
              <w:rPr>
                <w:iCs/>
              </w:rPr>
            </w:pPr>
            <w:r>
              <w:rPr>
                <w:iCs/>
              </w:rPr>
              <w:t>Příprava a realizace výstav</w:t>
            </w:r>
          </w:p>
          <w:p w14:paraId="66E88E28" w14:textId="77777777" w:rsidR="004A6489" w:rsidRPr="001D4EA7" w:rsidRDefault="004A6489" w:rsidP="00D3581F">
            <w:pPr>
              <w:numPr>
                <w:ilvl w:val="0"/>
                <w:numId w:val="13"/>
              </w:numPr>
              <w:overflowPunct w:val="0"/>
              <w:autoSpaceDE w:val="0"/>
              <w:autoSpaceDN w:val="0"/>
              <w:adjustRightInd w:val="0"/>
              <w:textAlignment w:val="baseline"/>
              <w:rPr>
                <w:iCs/>
              </w:rPr>
            </w:pPr>
            <w:r w:rsidRPr="001D4EA7">
              <w:rPr>
                <w:iCs/>
              </w:rPr>
              <w:t xml:space="preserve">Typy výstav </w:t>
            </w:r>
            <w:r>
              <w:rPr>
                <w:iCs/>
              </w:rPr>
              <w:t>–</w:t>
            </w:r>
            <w:r w:rsidRPr="001D4EA7">
              <w:rPr>
                <w:iCs/>
              </w:rPr>
              <w:t xml:space="preserve"> definice výstavy </w:t>
            </w:r>
          </w:p>
          <w:p w14:paraId="02A29423" w14:textId="77777777" w:rsidR="004A6489" w:rsidRPr="001D4EA7" w:rsidRDefault="004A6489" w:rsidP="00D3581F">
            <w:pPr>
              <w:numPr>
                <w:ilvl w:val="0"/>
                <w:numId w:val="13"/>
              </w:numPr>
              <w:overflowPunct w:val="0"/>
              <w:autoSpaceDE w:val="0"/>
              <w:autoSpaceDN w:val="0"/>
              <w:adjustRightInd w:val="0"/>
              <w:textAlignment w:val="baseline"/>
              <w:rPr>
                <w:iCs/>
              </w:rPr>
            </w:pPr>
            <w:r w:rsidRPr="001D4EA7">
              <w:rPr>
                <w:iCs/>
              </w:rPr>
              <w:t>Organizace výstavy</w:t>
            </w:r>
          </w:p>
          <w:p w14:paraId="3219C301" w14:textId="77777777" w:rsidR="004A6489" w:rsidRPr="001D4EA7" w:rsidRDefault="004A6489" w:rsidP="00D3581F">
            <w:pPr>
              <w:numPr>
                <w:ilvl w:val="0"/>
                <w:numId w:val="13"/>
              </w:numPr>
              <w:overflowPunct w:val="0"/>
              <w:autoSpaceDE w:val="0"/>
              <w:autoSpaceDN w:val="0"/>
              <w:adjustRightInd w:val="0"/>
              <w:textAlignment w:val="baseline"/>
              <w:rPr>
                <w:iCs/>
              </w:rPr>
            </w:pPr>
            <w:r w:rsidRPr="001D4EA7">
              <w:rPr>
                <w:iCs/>
              </w:rPr>
              <w:t>Návrh, námět, libreto a scénář výstavy</w:t>
            </w:r>
          </w:p>
          <w:p w14:paraId="215AD15D" w14:textId="77777777" w:rsidR="004A6489" w:rsidRPr="001D4EA7" w:rsidRDefault="004A6489" w:rsidP="00D3581F">
            <w:pPr>
              <w:numPr>
                <w:ilvl w:val="0"/>
                <w:numId w:val="13"/>
              </w:numPr>
              <w:overflowPunct w:val="0"/>
              <w:autoSpaceDE w:val="0"/>
              <w:autoSpaceDN w:val="0"/>
              <w:adjustRightInd w:val="0"/>
              <w:textAlignment w:val="baseline"/>
              <w:rPr>
                <w:iCs/>
              </w:rPr>
            </w:pPr>
            <w:r w:rsidRPr="001D4EA7">
              <w:rPr>
                <w:iCs/>
              </w:rPr>
              <w:t>Rozpočet výstavy</w:t>
            </w:r>
            <w:r w:rsidRPr="001D4EA7">
              <w:rPr>
                <w:iCs/>
              </w:rPr>
              <w:tab/>
            </w:r>
          </w:p>
          <w:p w14:paraId="341E98A7" w14:textId="77777777" w:rsidR="004A6489" w:rsidRPr="001D4EA7" w:rsidRDefault="004A6489" w:rsidP="00D3581F">
            <w:pPr>
              <w:numPr>
                <w:ilvl w:val="0"/>
                <w:numId w:val="13"/>
              </w:numPr>
              <w:overflowPunct w:val="0"/>
              <w:autoSpaceDE w:val="0"/>
              <w:autoSpaceDN w:val="0"/>
              <w:adjustRightInd w:val="0"/>
              <w:textAlignment w:val="baseline"/>
              <w:rPr>
                <w:iCs/>
              </w:rPr>
            </w:pPr>
            <w:r w:rsidRPr="001D4EA7">
              <w:rPr>
                <w:iCs/>
              </w:rPr>
              <w:t>Technické řešení výstavy</w:t>
            </w:r>
          </w:p>
          <w:p w14:paraId="14D31D88" w14:textId="77777777" w:rsidR="004A6489" w:rsidRPr="001D4EA7" w:rsidRDefault="004A6489" w:rsidP="00D3581F">
            <w:pPr>
              <w:numPr>
                <w:ilvl w:val="0"/>
                <w:numId w:val="13"/>
              </w:numPr>
              <w:overflowPunct w:val="0"/>
              <w:autoSpaceDE w:val="0"/>
              <w:autoSpaceDN w:val="0"/>
              <w:adjustRightInd w:val="0"/>
              <w:textAlignment w:val="baseline"/>
              <w:rPr>
                <w:iCs/>
              </w:rPr>
            </w:pPr>
            <w:r w:rsidRPr="001D4EA7">
              <w:rPr>
                <w:iCs/>
              </w:rPr>
              <w:t xml:space="preserve">Evaluace a závěrečná část výstavy </w:t>
            </w:r>
          </w:p>
          <w:p w14:paraId="02209C3D" w14:textId="77777777" w:rsidR="004A6489" w:rsidRPr="000877B5" w:rsidRDefault="004A6489" w:rsidP="004A6489">
            <w:pPr>
              <w:overflowPunct w:val="0"/>
              <w:autoSpaceDE w:val="0"/>
              <w:autoSpaceDN w:val="0"/>
              <w:adjustRightInd w:val="0"/>
              <w:textAlignment w:val="baseline"/>
              <w:rPr>
                <w:b/>
                <w:iCs/>
                <w:sz w:val="12"/>
                <w:szCs w:val="12"/>
              </w:rPr>
            </w:pPr>
          </w:p>
          <w:p w14:paraId="519143BA" w14:textId="7CA9A5C8" w:rsidR="004A6489" w:rsidRDefault="004A6489" w:rsidP="00B73A76">
            <w:pPr>
              <w:pStyle w:val="Bezmezer"/>
              <w:jc w:val="both"/>
            </w:pPr>
            <w:r w:rsidRPr="00DF7EE0">
              <w:t xml:space="preserve">Studenti by měli definovat pojem muzeum /muzeum umění, shrnout kategorii muzejního výstavnictví, rozlišit výstavu </w:t>
            </w:r>
            <w:r w:rsidR="00B73A76">
              <w:br/>
            </w:r>
            <w:r w:rsidRPr="00DF7EE0">
              <w:t>a expozici</w:t>
            </w:r>
            <w:r>
              <w:t>, d</w:t>
            </w:r>
            <w:r w:rsidRPr="00DF7EE0">
              <w:t>efinovat pojem sbírka</w:t>
            </w:r>
            <w:r>
              <w:t xml:space="preserve"> a způsoby její ochrany</w:t>
            </w:r>
            <w:r w:rsidRPr="00DF7EE0">
              <w:t>, popsat sbírkotvorný proces</w:t>
            </w:r>
            <w:r>
              <w:t>, p</w:t>
            </w:r>
            <w:r w:rsidRPr="00DF7EE0">
              <w:t xml:space="preserve">racovat s pojmy </w:t>
            </w:r>
            <w:r>
              <w:t>z oblasti muzejnictví, s</w:t>
            </w:r>
            <w:r w:rsidRPr="00DF7EE0">
              <w:t>hrnout historické souvislosti muzejního výstavnictví a vystavování</w:t>
            </w:r>
            <w:r>
              <w:t xml:space="preserve"> a p</w:t>
            </w:r>
            <w:r w:rsidRPr="00DF7EE0">
              <w:t xml:space="preserve">opsat </w:t>
            </w:r>
            <w:r>
              <w:t xml:space="preserve">odborné a </w:t>
            </w:r>
            <w:r w:rsidRPr="00DF7EE0">
              <w:t>pedagogické přístupy v galerijním a muzejním prostředí</w:t>
            </w:r>
            <w:r>
              <w:t>. Na základě teorie i praktických zkušeností d</w:t>
            </w:r>
            <w:r w:rsidRPr="00DF7EE0">
              <w:t xml:space="preserve">efinovat pojmy spojené s tvorbou </w:t>
            </w:r>
            <w:r w:rsidR="00B73A76">
              <w:br/>
            </w:r>
            <w:r w:rsidRPr="00DF7EE0">
              <w:t>a plánováním výstavy</w:t>
            </w:r>
            <w:r>
              <w:t>, v</w:t>
            </w:r>
            <w:r w:rsidRPr="00DF7EE0">
              <w:t>ytyčit hlavní cíle realizační fáze výstavy</w:t>
            </w:r>
            <w:r>
              <w:t>, nav</w:t>
            </w:r>
            <w:r w:rsidRPr="00DF7EE0">
              <w:t>r</w:t>
            </w:r>
            <w:r>
              <w:t>h</w:t>
            </w:r>
            <w:r w:rsidRPr="00DF7EE0">
              <w:t>nout možnosti technického řešení výstavy</w:t>
            </w:r>
            <w:r>
              <w:t xml:space="preserve"> a její</w:t>
            </w:r>
            <w:r w:rsidRPr="00DF7EE0">
              <w:t xml:space="preserve"> evaluaci</w:t>
            </w:r>
            <w:r>
              <w:t xml:space="preserve"> a na základě těchto znalostí vytvořit plán realizace vlastní výstavy.</w:t>
            </w:r>
          </w:p>
        </w:tc>
      </w:tr>
    </w:tbl>
    <w:p w14:paraId="120FCA46" w14:textId="77777777" w:rsidR="00BE2B1D" w:rsidRDefault="00BE2B1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53"/>
        <w:gridCol w:w="6202"/>
      </w:tblGrid>
      <w:tr w:rsidR="004A6489" w14:paraId="606FBE2A" w14:textId="77777777" w:rsidTr="00B73A76">
        <w:trPr>
          <w:trHeight w:val="265"/>
        </w:trPr>
        <w:tc>
          <w:tcPr>
            <w:tcW w:w="3653" w:type="dxa"/>
            <w:tcBorders>
              <w:top w:val="single" w:sz="4" w:space="0" w:color="auto"/>
            </w:tcBorders>
            <w:shd w:val="clear" w:color="auto" w:fill="F7CAAC"/>
          </w:tcPr>
          <w:p w14:paraId="4B5B1862" w14:textId="2A802B74" w:rsidR="004A6489" w:rsidRDefault="004A6489" w:rsidP="004A6489">
            <w:pPr>
              <w:jc w:val="both"/>
            </w:pPr>
            <w:r>
              <w:rPr>
                <w:b/>
              </w:rPr>
              <w:lastRenderedPageBreak/>
              <w:t>Studijní literatura a studijní pomůcky</w:t>
            </w:r>
          </w:p>
        </w:tc>
        <w:tc>
          <w:tcPr>
            <w:tcW w:w="6202" w:type="dxa"/>
            <w:tcBorders>
              <w:top w:val="single" w:sz="4" w:space="0" w:color="auto"/>
              <w:bottom w:val="nil"/>
            </w:tcBorders>
          </w:tcPr>
          <w:p w14:paraId="00C353BA" w14:textId="77777777" w:rsidR="004A6489" w:rsidRDefault="004A6489" w:rsidP="004A6489">
            <w:pPr>
              <w:jc w:val="both"/>
            </w:pPr>
          </w:p>
        </w:tc>
      </w:tr>
      <w:tr w:rsidR="004A6489" w14:paraId="46BD5F43" w14:textId="77777777" w:rsidTr="00BE2B1D">
        <w:trPr>
          <w:trHeight w:val="3955"/>
        </w:trPr>
        <w:tc>
          <w:tcPr>
            <w:tcW w:w="9855" w:type="dxa"/>
            <w:gridSpan w:val="2"/>
            <w:tcBorders>
              <w:top w:val="nil"/>
            </w:tcBorders>
          </w:tcPr>
          <w:p w14:paraId="39DF48EC" w14:textId="77777777" w:rsidR="004A6489" w:rsidRPr="006E7B74" w:rsidRDefault="004A6489" w:rsidP="004A6489">
            <w:pPr>
              <w:jc w:val="both"/>
            </w:pPr>
            <w:r>
              <w:rPr>
                <w:b/>
                <w:bCs/>
              </w:rPr>
              <w:t>Povin</w:t>
            </w:r>
            <w:r w:rsidRPr="006E7B74">
              <w:rPr>
                <w:b/>
                <w:bCs/>
              </w:rPr>
              <w:t>ná</w:t>
            </w:r>
            <w:r>
              <w:rPr>
                <w:b/>
                <w:bCs/>
              </w:rPr>
              <w:t>:</w:t>
            </w:r>
          </w:p>
          <w:p w14:paraId="20B64534" w14:textId="77777777" w:rsidR="004A6489" w:rsidRPr="006E7B74" w:rsidRDefault="004A6489" w:rsidP="004A6489">
            <w:pPr>
              <w:jc w:val="both"/>
            </w:pPr>
            <w:r w:rsidRPr="006E7B74">
              <w:t xml:space="preserve">BUKAČOVÁ, Jana, Anna KOMÁRKOVÁ a František ŠEBEK. </w:t>
            </w:r>
            <w:r w:rsidRPr="006E7B74">
              <w:rPr>
                <w:i/>
                <w:iCs/>
              </w:rPr>
              <w:t>Muzejní výstavnictví: učební texty nástavbového kurzu Školy muzejní propedeutiky, Asociace muzeí a galerií České republiky</w:t>
            </w:r>
            <w:r w:rsidRPr="006E7B74">
              <w:t xml:space="preserve">. Praha: AMGČR 2014. ISBN 978-80-86611-62-4. </w:t>
            </w:r>
          </w:p>
          <w:p w14:paraId="0B899510" w14:textId="1FF42CB2" w:rsidR="004A6489" w:rsidRPr="006E7B74" w:rsidRDefault="004A6489" w:rsidP="004A6489">
            <w:pPr>
              <w:jc w:val="both"/>
            </w:pPr>
            <w:r w:rsidRPr="006E7B74">
              <w:t xml:space="preserve">DOLÁK, Jan (ed.). </w:t>
            </w:r>
            <w:r w:rsidRPr="006E7B74">
              <w:rPr>
                <w:i/>
                <w:iCs/>
              </w:rPr>
              <w:t>Muze</w:t>
            </w:r>
            <w:r>
              <w:rPr>
                <w:i/>
                <w:iCs/>
              </w:rPr>
              <w:t>ologie na začátku 3. tisíciletí</w:t>
            </w:r>
            <w:r w:rsidRPr="006E7B74">
              <w:rPr>
                <w:i/>
                <w:iCs/>
              </w:rPr>
              <w:t>: sborník z mezinárodního semináře Teorie a praxe 2008</w:t>
            </w:r>
            <w:r w:rsidRPr="006E7B74">
              <w:t xml:space="preserve">. </w:t>
            </w:r>
            <w:r w:rsidR="00B509EE">
              <w:t>Brno</w:t>
            </w:r>
            <w:r w:rsidR="00B509EE" w:rsidRPr="006E7B74">
              <w:t>: Technické</w:t>
            </w:r>
            <w:r w:rsidRPr="006E7B74">
              <w:t xml:space="preserve"> muzeum v </w:t>
            </w:r>
            <w:r w:rsidR="002F0780">
              <w:t>Brně, 2009.</w:t>
            </w:r>
            <w:r w:rsidRPr="006E7B74">
              <w:t xml:space="preserve"> ISBN 978-80-86413-61-7.</w:t>
            </w:r>
          </w:p>
          <w:p w14:paraId="102E76A0" w14:textId="66770C8C" w:rsidR="00735E31" w:rsidRDefault="00735E31" w:rsidP="000040DC">
            <w:pPr>
              <w:rPr>
                <w:ins w:id="282" w:author="Hana Ponížilová" w:date="2023-05-25T16:10:00Z"/>
              </w:rPr>
            </w:pPr>
            <w:ins w:id="283" w:author="Hana Ponížilová" w:date="2023-05-25T16:10:00Z">
              <w:r w:rsidRPr="00735E31">
                <w:t xml:space="preserve">JAGOŠOVÁ, Lucie, Pavol TIŠLIAR, Otakar KIRSCH a Monika FRECEROVÁ. </w:t>
              </w:r>
              <w:r w:rsidRPr="000040DC">
                <w:rPr>
                  <w:i/>
                  <w:iCs/>
                </w:rPr>
                <w:t xml:space="preserve">Muzejní výstava na cestách: specifika putovních výstav do škol, muzeí i dalších veřejných institucí. </w:t>
              </w:r>
              <w:r w:rsidRPr="00735E31">
                <w:t xml:space="preserve">Brno: Masarykova univerzita, 2022. </w:t>
              </w:r>
              <w:r>
                <w:br/>
              </w:r>
              <w:r w:rsidRPr="00735E31">
                <w:t>ISBN 978-80-280-0210-7.</w:t>
              </w:r>
            </w:ins>
          </w:p>
          <w:p w14:paraId="150047D9" w14:textId="77777777" w:rsidR="004A6489" w:rsidRDefault="004A6489" w:rsidP="004A6489">
            <w:pPr>
              <w:jc w:val="both"/>
              <w:rPr>
                <w:b/>
                <w:bCs/>
              </w:rPr>
            </w:pPr>
            <w:r w:rsidRPr="006E7B74">
              <w:rPr>
                <w:b/>
                <w:bCs/>
              </w:rPr>
              <w:t>Doporučen:</w:t>
            </w:r>
          </w:p>
          <w:p w14:paraId="46D11C7C" w14:textId="34108F12" w:rsidR="004A6489" w:rsidRDefault="004A6489" w:rsidP="004A6489">
            <w:pPr>
              <w:jc w:val="both"/>
            </w:pPr>
            <w:r w:rsidRPr="006E7B74">
              <w:t xml:space="preserve">BRABCOVÁ, Alexandra. </w:t>
            </w:r>
            <w:r w:rsidRPr="001D5E4F">
              <w:rPr>
                <w:i/>
                <w:iCs/>
              </w:rPr>
              <w:t>Brána muzea otevřená</w:t>
            </w:r>
            <w:r w:rsidRPr="006E7B74">
              <w:t>. Průvodce na cestě muzea k lidem a lidí do m</w:t>
            </w:r>
            <w:r w:rsidR="002F0780">
              <w:t>uzea. 2008. Náchod: JUKO.</w:t>
            </w:r>
            <w:r w:rsidRPr="006E7B74">
              <w:t xml:space="preserve"> ISBN 80-86213-28-5 </w:t>
            </w:r>
          </w:p>
          <w:p w14:paraId="7EBD7429" w14:textId="77777777" w:rsidR="004A6489" w:rsidRPr="006E7B74" w:rsidRDefault="004A6489" w:rsidP="004A6489">
            <w:pPr>
              <w:jc w:val="both"/>
            </w:pPr>
            <w:r w:rsidRPr="006E7B74">
              <w:t xml:space="preserve">ČEJKA, Miloš. Výstavy aneb několik vět o tvorbě výstav a výstavnictví obecně. </w:t>
            </w:r>
            <w:r w:rsidRPr="006E7B74">
              <w:rPr>
                <w:i/>
                <w:iCs/>
              </w:rPr>
              <w:t xml:space="preserve">Muzeum: Muzejní a vlastivědná práce. </w:t>
            </w:r>
            <w:r w:rsidRPr="006E7B74">
              <w:t>Praha: Národní muzeum, 2010, roč. 48, č. 1, s 22-29 ISSN 1803-0386.</w:t>
            </w:r>
          </w:p>
          <w:p w14:paraId="451E4846" w14:textId="436C78B1" w:rsidR="004A6489" w:rsidRPr="006E7B74" w:rsidRDefault="004A6489" w:rsidP="004A6489">
            <w:pPr>
              <w:jc w:val="both"/>
            </w:pPr>
            <w:r w:rsidRPr="006E7B74">
              <w:t xml:space="preserve">DESVALLÉES, André a François MAIRESSE. </w:t>
            </w:r>
            <w:r w:rsidRPr="006E7B74">
              <w:rPr>
                <w:i/>
                <w:iCs/>
              </w:rPr>
              <w:t>Základní muzeologické pojmy</w:t>
            </w:r>
            <w:r w:rsidRPr="006E7B74">
              <w:t xml:space="preserve">. Brno: Technické muzeum v Brně, 2011. ISBN 978-80-86413-79-2. </w:t>
            </w:r>
          </w:p>
          <w:p w14:paraId="4ACFB350" w14:textId="77777777" w:rsidR="00EA5ACF" w:rsidRDefault="00684607" w:rsidP="004A6489">
            <w:pPr>
              <w:jc w:val="both"/>
            </w:pPr>
            <w:r w:rsidRPr="006E7B74">
              <w:t>ŠOBÁŇOVÁ</w:t>
            </w:r>
            <w:r>
              <w:t>, Petra</w:t>
            </w:r>
            <w:r w:rsidRPr="006E7B74">
              <w:t xml:space="preserve">. </w:t>
            </w:r>
            <w:r w:rsidRPr="006E7B74">
              <w:rPr>
                <w:i/>
                <w:iCs/>
              </w:rPr>
              <w:t>Základy muzejní pedagogiky: studijní texty</w:t>
            </w:r>
            <w:r w:rsidRPr="006E7B74">
              <w:t>. Brno: Moravské zemské muzeum, Metodické centrum muzejní pedagogiky, 2014. ISBN 978-80-7028-441-4.</w:t>
            </w:r>
          </w:p>
          <w:p w14:paraId="01D26FF6" w14:textId="77777777" w:rsidR="00F27E74" w:rsidRDefault="00A34C5D" w:rsidP="00A34C5D">
            <w:pPr>
              <w:jc w:val="both"/>
            </w:pPr>
            <w:r w:rsidRPr="006E7B74">
              <w:t xml:space="preserve">ŠOBÁŇOVÁ, Petra. </w:t>
            </w:r>
            <w:r w:rsidRPr="00684607">
              <w:rPr>
                <w:i/>
                <w:iCs/>
              </w:rPr>
              <w:t>Muzejní expozice jako edukační médium.</w:t>
            </w:r>
            <w:r w:rsidRPr="006E7B74">
              <w:t xml:space="preserve"> Brno: Moravské zemské muzeum </w:t>
            </w:r>
            <w:r>
              <w:t xml:space="preserve">2016. </w:t>
            </w:r>
          </w:p>
          <w:p w14:paraId="38229CF1" w14:textId="55FA63C5" w:rsidR="00A34C5D" w:rsidRDefault="00A34C5D" w:rsidP="00A34C5D">
            <w:pPr>
              <w:jc w:val="both"/>
            </w:pPr>
            <w:r w:rsidRPr="006E7B74">
              <w:t xml:space="preserve">ISBN 9788024443942.  </w:t>
            </w:r>
          </w:p>
          <w:p w14:paraId="7128393F" w14:textId="77777777" w:rsidR="00F27E74" w:rsidRDefault="004A6489" w:rsidP="004A6489">
            <w:pPr>
              <w:jc w:val="both"/>
            </w:pPr>
            <w:r w:rsidRPr="006E7B74">
              <w:t xml:space="preserve">ŠTĚPÁNEK, Pavel. </w:t>
            </w:r>
            <w:r w:rsidRPr="006E7B74">
              <w:rPr>
                <w:i/>
                <w:iCs/>
              </w:rPr>
              <w:t>Obrysy muzeologie: pro historiky umění</w:t>
            </w:r>
            <w:r w:rsidRPr="006E7B74">
              <w:t xml:space="preserve">. </w:t>
            </w:r>
            <w:r w:rsidR="00EA5ACF" w:rsidRPr="006E7B74">
              <w:t>Olomouc:</w:t>
            </w:r>
            <w:r w:rsidRPr="006E7B74">
              <w:t xml:space="preserve"> Un</w:t>
            </w:r>
            <w:r w:rsidR="002F0780">
              <w:t>iverzita Palackého, 2002.</w:t>
            </w:r>
            <w:r w:rsidRPr="006E7B74">
              <w:t xml:space="preserve"> </w:t>
            </w:r>
          </w:p>
          <w:p w14:paraId="2033BEDC" w14:textId="011DD95B" w:rsidR="004A6489" w:rsidRPr="006E7B74" w:rsidRDefault="004A6489" w:rsidP="004A6489">
            <w:pPr>
              <w:jc w:val="both"/>
            </w:pPr>
            <w:r w:rsidRPr="006E7B74">
              <w:t>ISBN 80-244-0542-3.</w:t>
            </w:r>
          </w:p>
          <w:p w14:paraId="31D1552D" w14:textId="502159D5" w:rsidR="004A6489" w:rsidRDefault="004A6489" w:rsidP="004A6489">
            <w:pPr>
              <w:jc w:val="both"/>
            </w:pPr>
            <w:r w:rsidRPr="006E7B74">
              <w:t>ŽALMAN Jiří a kol., Příručka muzejníkova I</w:t>
            </w:r>
            <w:r w:rsidR="00706624">
              <w:t>.</w:t>
            </w:r>
            <w:r w:rsidRPr="006E7B74">
              <w:t xml:space="preserve"> Praha</w:t>
            </w:r>
            <w:r w:rsidR="00706624">
              <w:t>:</w:t>
            </w:r>
            <w:r w:rsidRPr="006E7B74">
              <w:t xml:space="preserve"> Asociace muzeí a galerií </w:t>
            </w:r>
            <w:r w:rsidR="00706624" w:rsidRPr="006E7B74">
              <w:t>2010</w:t>
            </w:r>
            <w:r w:rsidR="00706624">
              <w:t xml:space="preserve">. </w:t>
            </w:r>
            <w:r w:rsidRPr="006E7B74">
              <w:t>ČR</w:t>
            </w:r>
            <w:r w:rsidR="001D5E4F">
              <w:t>.</w:t>
            </w:r>
            <w:r w:rsidRPr="006E7B74">
              <w:t>ISBN 978-80-86611-41-9</w:t>
            </w:r>
            <w:r w:rsidR="00BE2B1D">
              <w:t>.</w:t>
            </w:r>
          </w:p>
        </w:tc>
      </w:tr>
    </w:tbl>
    <w:p w14:paraId="797CF1B8" w14:textId="77777777" w:rsidR="004A6489" w:rsidRDefault="004A6489"/>
    <w:p w14:paraId="0919205D" w14:textId="77777777" w:rsidR="00806FFA" w:rsidRDefault="00806FF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06FFA" w14:paraId="03B647AA" w14:textId="77777777" w:rsidTr="00806FFA">
        <w:tc>
          <w:tcPr>
            <w:tcW w:w="9855" w:type="dxa"/>
            <w:gridSpan w:val="8"/>
            <w:tcBorders>
              <w:bottom w:val="double" w:sz="4" w:space="0" w:color="auto"/>
            </w:tcBorders>
            <w:shd w:val="clear" w:color="auto" w:fill="BDD6EE"/>
          </w:tcPr>
          <w:p w14:paraId="6EAD26CC" w14:textId="58DBF37E" w:rsidR="00806FFA" w:rsidRDefault="00806FFA" w:rsidP="00806FFA">
            <w:pPr>
              <w:jc w:val="both"/>
              <w:rPr>
                <w:b/>
                <w:sz w:val="28"/>
              </w:rPr>
            </w:pPr>
            <w:r>
              <w:lastRenderedPageBreak/>
              <w:br w:type="page"/>
            </w:r>
            <w:r>
              <w:rPr>
                <w:b/>
                <w:sz w:val="28"/>
              </w:rPr>
              <w:t>B-III – Charakteristika studijního předmětu</w:t>
            </w:r>
          </w:p>
        </w:tc>
      </w:tr>
      <w:tr w:rsidR="00806FFA" w14:paraId="25655E3D" w14:textId="77777777" w:rsidTr="00806FFA">
        <w:tc>
          <w:tcPr>
            <w:tcW w:w="3086" w:type="dxa"/>
            <w:tcBorders>
              <w:top w:val="double" w:sz="4" w:space="0" w:color="auto"/>
            </w:tcBorders>
            <w:shd w:val="clear" w:color="auto" w:fill="F7CAAC"/>
          </w:tcPr>
          <w:p w14:paraId="02E7F970" w14:textId="77777777" w:rsidR="00806FFA" w:rsidRDefault="00806FFA" w:rsidP="00806FFA">
            <w:pPr>
              <w:rPr>
                <w:b/>
              </w:rPr>
            </w:pPr>
            <w:r>
              <w:rPr>
                <w:b/>
              </w:rPr>
              <w:t>Název studijního předmětu</w:t>
            </w:r>
          </w:p>
        </w:tc>
        <w:tc>
          <w:tcPr>
            <w:tcW w:w="6769" w:type="dxa"/>
            <w:gridSpan w:val="7"/>
            <w:tcBorders>
              <w:top w:val="double" w:sz="4" w:space="0" w:color="auto"/>
            </w:tcBorders>
          </w:tcPr>
          <w:p w14:paraId="1858E567" w14:textId="77777777" w:rsidR="00806FFA" w:rsidRDefault="00806FFA" w:rsidP="00806FFA">
            <w:pPr>
              <w:jc w:val="both"/>
            </w:pPr>
            <w:r>
              <w:t>Metodika výzkumu 1</w:t>
            </w:r>
          </w:p>
        </w:tc>
      </w:tr>
      <w:tr w:rsidR="00806FFA" w14:paraId="0A6F2362" w14:textId="77777777" w:rsidTr="00806FFA">
        <w:tc>
          <w:tcPr>
            <w:tcW w:w="3086" w:type="dxa"/>
            <w:shd w:val="clear" w:color="auto" w:fill="F7CAAC"/>
          </w:tcPr>
          <w:p w14:paraId="3CDD0F05" w14:textId="77777777" w:rsidR="00806FFA" w:rsidRDefault="00806FFA" w:rsidP="00806FFA">
            <w:pPr>
              <w:rPr>
                <w:b/>
              </w:rPr>
            </w:pPr>
            <w:r>
              <w:rPr>
                <w:b/>
              </w:rPr>
              <w:t>Typ předmětu</w:t>
            </w:r>
          </w:p>
        </w:tc>
        <w:tc>
          <w:tcPr>
            <w:tcW w:w="3406" w:type="dxa"/>
            <w:gridSpan w:val="4"/>
          </w:tcPr>
          <w:p w14:paraId="079609E3" w14:textId="77777777" w:rsidR="00806FFA" w:rsidRDefault="00806FFA" w:rsidP="00806FFA">
            <w:pPr>
              <w:jc w:val="both"/>
            </w:pPr>
            <w:r>
              <w:t>povinný</w:t>
            </w:r>
          </w:p>
        </w:tc>
        <w:tc>
          <w:tcPr>
            <w:tcW w:w="2695" w:type="dxa"/>
            <w:gridSpan w:val="2"/>
            <w:shd w:val="clear" w:color="auto" w:fill="F7CAAC"/>
          </w:tcPr>
          <w:p w14:paraId="2205FF7E" w14:textId="77777777" w:rsidR="00806FFA" w:rsidRDefault="00806FFA" w:rsidP="00806FFA">
            <w:pPr>
              <w:jc w:val="both"/>
            </w:pPr>
            <w:r>
              <w:rPr>
                <w:b/>
              </w:rPr>
              <w:t>doporučený ročník / semestr</w:t>
            </w:r>
          </w:p>
        </w:tc>
        <w:tc>
          <w:tcPr>
            <w:tcW w:w="668" w:type="dxa"/>
          </w:tcPr>
          <w:p w14:paraId="5B2736D3" w14:textId="77777777" w:rsidR="00806FFA" w:rsidRDefault="00806FFA" w:rsidP="00806FFA">
            <w:pPr>
              <w:jc w:val="both"/>
            </w:pPr>
            <w:r>
              <w:t>1/ZS</w:t>
            </w:r>
          </w:p>
        </w:tc>
      </w:tr>
      <w:tr w:rsidR="00806FFA" w14:paraId="46CC8068" w14:textId="77777777" w:rsidTr="00806FFA">
        <w:tc>
          <w:tcPr>
            <w:tcW w:w="3086" w:type="dxa"/>
            <w:shd w:val="clear" w:color="auto" w:fill="F7CAAC"/>
          </w:tcPr>
          <w:p w14:paraId="64AD1B33" w14:textId="77777777" w:rsidR="00806FFA" w:rsidRDefault="00806FFA" w:rsidP="00806FFA">
            <w:pPr>
              <w:rPr>
                <w:b/>
              </w:rPr>
            </w:pPr>
            <w:r>
              <w:rPr>
                <w:b/>
              </w:rPr>
              <w:t>Rozsah studijního předmětu</w:t>
            </w:r>
          </w:p>
        </w:tc>
        <w:tc>
          <w:tcPr>
            <w:tcW w:w="1701" w:type="dxa"/>
            <w:gridSpan w:val="2"/>
          </w:tcPr>
          <w:p w14:paraId="5FF960FF" w14:textId="2986F2E5" w:rsidR="00806FFA" w:rsidRDefault="00806FFA" w:rsidP="00806FFA">
            <w:pPr>
              <w:jc w:val="both"/>
            </w:pPr>
            <w:r>
              <w:t>26</w:t>
            </w:r>
            <w:r w:rsidR="00BC3F5F">
              <w:t xml:space="preserve"> </w:t>
            </w:r>
            <w:r>
              <w:t xml:space="preserve">c </w:t>
            </w:r>
          </w:p>
        </w:tc>
        <w:tc>
          <w:tcPr>
            <w:tcW w:w="889" w:type="dxa"/>
            <w:shd w:val="clear" w:color="auto" w:fill="F7CAAC"/>
          </w:tcPr>
          <w:p w14:paraId="7D0AFEEF" w14:textId="77777777" w:rsidR="00806FFA" w:rsidRDefault="00806FFA" w:rsidP="00806FFA">
            <w:pPr>
              <w:jc w:val="both"/>
              <w:rPr>
                <w:b/>
              </w:rPr>
            </w:pPr>
            <w:r>
              <w:rPr>
                <w:b/>
              </w:rPr>
              <w:t xml:space="preserve">hod. </w:t>
            </w:r>
          </w:p>
        </w:tc>
        <w:tc>
          <w:tcPr>
            <w:tcW w:w="816" w:type="dxa"/>
          </w:tcPr>
          <w:p w14:paraId="29E31109" w14:textId="77777777" w:rsidR="00806FFA" w:rsidRDefault="00806FFA" w:rsidP="00806FFA">
            <w:pPr>
              <w:jc w:val="both"/>
            </w:pPr>
            <w:r>
              <w:t>26</w:t>
            </w:r>
          </w:p>
        </w:tc>
        <w:tc>
          <w:tcPr>
            <w:tcW w:w="2156" w:type="dxa"/>
            <w:shd w:val="clear" w:color="auto" w:fill="F7CAAC"/>
          </w:tcPr>
          <w:p w14:paraId="071143A4" w14:textId="77777777" w:rsidR="00806FFA" w:rsidRDefault="00806FFA" w:rsidP="00806FFA">
            <w:pPr>
              <w:jc w:val="both"/>
              <w:rPr>
                <w:b/>
              </w:rPr>
            </w:pPr>
            <w:r>
              <w:rPr>
                <w:b/>
              </w:rPr>
              <w:t>kreditů</w:t>
            </w:r>
          </w:p>
        </w:tc>
        <w:tc>
          <w:tcPr>
            <w:tcW w:w="1207" w:type="dxa"/>
            <w:gridSpan w:val="2"/>
          </w:tcPr>
          <w:p w14:paraId="3C5C94FD" w14:textId="77777777" w:rsidR="00806FFA" w:rsidRDefault="00806FFA" w:rsidP="00806FFA">
            <w:pPr>
              <w:jc w:val="both"/>
            </w:pPr>
            <w:r>
              <w:t>2</w:t>
            </w:r>
          </w:p>
        </w:tc>
      </w:tr>
      <w:tr w:rsidR="00806FFA" w14:paraId="22432E7B" w14:textId="77777777" w:rsidTr="00806FFA">
        <w:tc>
          <w:tcPr>
            <w:tcW w:w="3086" w:type="dxa"/>
            <w:shd w:val="clear" w:color="auto" w:fill="F7CAAC"/>
          </w:tcPr>
          <w:p w14:paraId="2E66EF19" w14:textId="77777777" w:rsidR="00806FFA" w:rsidRDefault="00806FFA" w:rsidP="00806FFA">
            <w:pPr>
              <w:rPr>
                <w:b/>
                <w:sz w:val="22"/>
              </w:rPr>
            </w:pPr>
            <w:r>
              <w:rPr>
                <w:b/>
              </w:rPr>
              <w:t>Prerekvizity, korekvizity, ekvivalence</w:t>
            </w:r>
          </w:p>
        </w:tc>
        <w:tc>
          <w:tcPr>
            <w:tcW w:w="6769" w:type="dxa"/>
            <w:gridSpan w:val="7"/>
          </w:tcPr>
          <w:p w14:paraId="3DEF5957" w14:textId="77777777" w:rsidR="00806FFA" w:rsidRDefault="00806FFA" w:rsidP="00806FFA">
            <w:pPr>
              <w:jc w:val="both"/>
            </w:pPr>
          </w:p>
        </w:tc>
      </w:tr>
      <w:tr w:rsidR="00806FFA" w14:paraId="25662BFD" w14:textId="77777777" w:rsidTr="00806FFA">
        <w:tc>
          <w:tcPr>
            <w:tcW w:w="3086" w:type="dxa"/>
            <w:shd w:val="clear" w:color="auto" w:fill="F7CAAC"/>
          </w:tcPr>
          <w:p w14:paraId="065AF04A" w14:textId="77777777" w:rsidR="00806FFA" w:rsidRDefault="00806FFA" w:rsidP="00806FFA">
            <w:pPr>
              <w:rPr>
                <w:b/>
              </w:rPr>
            </w:pPr>
            <w:r>
              <w:rPr>
                <w:b/>
              </w:rPr>
              <w:t>Způsob ověření studijních výsledků</w:t>
            </w:r>
          </w:p>
        </w:tc>
        <w:tc>
          <w:tcPr>
            <w:tcW w:w="3406" w:type="dxa"/>
            <w:gridSpan w:val="4"/>
          </w:tcPr>
          <w:p w14:paraId="69C104EC" w14:textId="77777777" w:rsidR="00806FFA" w:rsidRDefault="00806FFA" w:rsidP="00806FFA">
            <w:pPr>
              <w:jc w:val="both"/>
            </w:pPr>
            <w:r>
              <w:t>klasifikovaný zápočet</w:t>
            </w:r>
          </w:p>
        </w:tc>
        <w:tc>
          <w:tcPr>
            <w:tcW w:w="2156" w:type="dxa"/>
            <w:shd w:val="clear" w:color="auto" w:fill="F7CAAC"/>
          </w:tcPr>
          <w:p w14:paraId="2CE6BADC" w14:textId="77777777" w:rsidR="00806FFA" w:rsidRDefault="00806FFA" w:rsidP="00806FFA">
            <w:pPr>
              <w:jc w:val="both"/>
              <w:rPr>
                <w:b/>
              </w:rPr>
            </w:pPr>
            <w:r>
              <w:rPr>
                <w:b/>
              </w:rPr>
              <w:t>Forma výuky</w:t>
            </w:r>
          </w:p>
        </w:tc>
        <w:tc>
          <w:tcPr>
            <w:tcW w:w="1207" w:type="dxa"/>
            <w:gridSpan w:val="2"/>
          </w:tcPr>
          <w:p w14:paraId="2A9B5DB1" w14:textId="77777777" w:rsidR="00806FFA" w:rsidRDefault="00806FFA" w:rsidP="00806FFA">
            <w:pPr>
              <w:jc w:val="both"/>
            </w:pPr>
            <w:r>
              <w:t>cvičení</w:t>
            </w:r>
          </w:p>
        </w:tc>
      </w:tr>
      <w:tr w:rsidR="00806FFA" w14:paraId="55A9591C" w14:textId="77777777" w:rsidTr="00806FFA">
        <w:tc>
          <w:tcPr>
            <w:tcW w:w="3086" w:type="dxa"/>
            <w:shd w:val="clear" w:color="auto" w:fill="F7CAAC"/>
          </w:tcPr>
          <w:p w14:paraId="5BB256D6" w14:textId="77777777" w:rsidR="00806FFA" w:rsidRDefault="00806FFA" w:rsidP="00806FFA">
            <w:pPr>
              <w:rPr>
                <w:b/>
              </w:rPr>
            </w:pPr>
            <w:r>
              <w:rPr>
                <w:b/>
              </w:rPr>
              <w:t>Forma způsobu ověření studijních výsledků a další požadavky na studenta</w:t>
            </w:r>
          </w:p>
        </w:tc>
        <w:tc>
          <w:tcPr>
            <w:tcW w:w="6769" w:type="dxa"/>
            <w:gridSpan w:val="7"/>
            <w:tcBorders>
              <w:bottom w:val="nil"/>
            </w:tcBorders>
          </w:tcPr>
          <w:p w14:paraId="63BA25FC" w14:textId="77777777" w:rsidR="00806FFA" w:rsidRDefault="00806FFA" w:rsidP="00806FFA">
            <w:pPr>
              <w:jc w:val="both"/>
            </w:pPr>
            <w:r>
              <w:t>písemná,</w:t>
            </w:r>
          </w:p>
          <w:p w14:paraId="77501101" w14:textId="77777777" w:rsidR="00806FFA" w:rsidRDefault="00806FFA" w:rsidP="00806FFA">
            <w:pPr>
              <w:jc w:val="both"/>
            </w:pPr>
            <w:r>
              <w:t>80% aktivní účast na cvičeních, zpracování plánu výzkumu a vyhodnocení dat</w:t>
            </w:r>
          </w:p>
        </w:tc>
      </w:tr>
      <w:tr w:rsidR="00806FFA" w14:paraId="2905B281" w14:textId="77777777" w:rsidTr="00BE2B1D">
        <w:trPr>
          <w:trHeight w:val="109"/>
        </w:trPr>
        <w:tc>
          <w:tcPr>
            <w:tcW w:w="9855" w:type="dxa"/>
            <w:gridSpan w:val="8"/>
            <w:tcBorders>
              <w:top w:val="nil"/>
            </w:tcBorders>
          </w:tcPr>
          <w:p w14:paraId="5CCC69DA" w14:textId="77777777" w:rsidR="00806FFA" w:rsidRDefault="00806FFA" w:rsidP="00806FFA"/>
        </w:tc>
      </w:tr>
      <w:tr w:rsidR="00806FFA" w14:paraId="163AFCB1" w14:textId="77777777" w:rsidTr="00806FFA">
        <w:trPr>
          <w:trHeight w:val="197"/>
        </w:trPr>
        <w:tc>
          <w:tcPr>
            <w:tcW w:w="3086" w:type="dxa"/>
            <w:tcBorders>
              <w:top w:val="nil"/>
            </w:tcBorders>
            <w:shd w:val="clear" w:color="auto" w:fill="F7CAAC"/>
          </w:tcPr>
          <w:p w14:paraId="5A9DBE54" w14:textId="77777777" w:rsidR="00806FFA" w:rsidRDefault="00806FFA" w:rsidP="00806FFA">
            <w:pPr>
              <w:rPr>
                <w:b/>
              </w:rPr>
            </w:pPr>
            <w:r>
              <w:rPr>
                <w:b/>
              </w:rPr>
              <w:t>Garant předmětu</w:t>
            </w:r>
          </w:p>
        </w:tc>
        <w:tc>
          <w:tcPr>
            <w:tcW w:w="6769" w:type="dxa"/>
            <w:gridSpan w:val="7"/>
            <w:tcBorders>
              <w:top w:val="nil"/>
            </w:tcBorders>
          </w:tcPr>
          <w:p w14:paraId="709B7095" w14:textId="6BE625F8" w:rsidR="00806FFA" w:rsidRDefault="00806FFA" w:rsidP="00806FFA">
            <w:pPr>
              <w:jc w:val="both"/>
            </w:pPr>
            <w:r>
              <w:t xml:space="preserve">doc. </w:t>
            </w:r>
            <w:r w:rsidR="00B73A76">
              <w:t xml:space="preserve">Mgr. </w:t>
            </w:r>
            <w:r>
              <w:t>Ing.</w:t>
            </w:r>
            <w:r w:rsidR="00B73A76">
              <w:t xml:space="preserve"> </w:t>
            </w:r>
            <w:r>
              <w:t>Radim Bačuvčík, Ph.D.</w:t>
            </w:r>
          </w:p>
        </w:tc>
      </w:tr>
      <w:tr w:rsidR="00806FFA" w14:paraId="0CA42E79" w14:textId="77777777" w:rsidTr="00806FFA">
        <w:trPr>
          <w:trHeight w:val="243"/>
        </w:trPr>
        <w:tc>
          <w:tcPr>
            <w:tcW w:w="3086" w:type="dxa"/>
            <w:tcBorders>
              <w:top w:val="nil"/>
            </w:tcBorders>
            <w:shd w:val="clear" w:color="auto" w:fill="F7CAAC"/>
          </w:tcPr>
          <w:p w14:paraId="6FFCCFD0" w14:textId="77777777" w:rsidR="00806FFA" w:rsidRDefault="00806FFA" w:rsidP="00806FFA">
            <w:pPr>
              <w:rPr>
                <w:b/>
              </w:rPr>
            </w:pPr>
            <w:r>
              <w:rPr>
                <w:b/>
              </w:rPr>
              <w:t>Zapojení garanta do výuky předmětu</w:t>
            </w:r>
          </w:p>
        </w:tc>
        <w:tc>
          <w:tcPr>
            <w:tcW w:w="6769" w:type="dxa"/>
            <w:gridSpan w:val="7"/>
            <w:tcBorders>
              <w:top w:val="nil"/>
            </w:tcBorders>
          </w:tcPr>
          <w:p w14:paraId="50BD63A2" w14:textId="3F82A1C0" w:rsidR="00806FFA" w:rsidRDefault="00F9413C" w:rsidP="00806FFA">
            <w:pPr>
              <w:jc w:val="both"/>
            </w:pPr>
            <w:r>
              <w:t>100 %</w:t>
            </w:r>
          </w:p>
        </w:tc>
      </w:tr>
      <w:tr w:rsidR="00806FFA" w14:paraId="056637B4" w14:textId="77777777" w:rsidTr="00806FFA">
        <w:tc>
          <w:tcPr>
            <w:tcW w:w="3086" w:type="dxa"/>
            <w:shd w:val="clear" w:color="auto" w:fill="F7CAAC"/>
          </w:tcPr>
          <w:p w14:paraId="11978BA9" w14:textId="77777777" w:rsidR="00806FFA" w:rsidRDefault="00806FFA" w:rsidP="00806FFA">
            <w:pPr>
              <w:rPr>
                <w:b/>
              </w:rPr>
            </w:pPr>
            <w:r>
              <w:rPr>
                <w:b/>
              </w:rPr>
              <w:t>Vyučující</w:t>
            </w:r>
          </w:p>
        </w:tc>
        <w:tc>
          <w:tcPr>
            <w:tcW w:w="6769" w:type="dxa"/>
            <w:gridSpan w:val="7"/>
            <w:tcBorders>
              <w:bottom w:val="nil"/>
            </w:tcBorders>
          </w:tcPr>
          <w:p w14:paraId="7DD5929B" w14:textId="17698596" w:rsidR="00806FFA" w:rsidRPr="00F223A2" w:rsidRDefault="00B73A76" w:rsidP="00806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FF0000"/>
              </w:rPr>
            </w:pPr>
            <w:r>
              <w:t>doc. Mgr. Ing. Radim Bačuvčík, Ph.D.</w:t>
            </w:r>
          </w:p>
        </w:tc>
      </w:tr>
      <w:tr w:rsidR="00806FFA" w14:paraId="1769536E" w14:textId="77777777" w:rsidTr="00BE2B1D">
        <w:trPr>
          <w:trHeight w:val="95"/>
        </w:trPr>
        <w:tc>
          <w:tcPr>
            <w:tcW w:w="9855" w:type="dxa"/>
            <w:gridSpan w:val="8"/>
            <w:tcBorders>
              <w:top w:val="nil"/>
            </w:tcBorders>
          </w:tcPr>
          <w:p w14:paraId="3D739D60" w14:textId="77777777" w:rsidR="00806FFA" w:rsidRDefault="00806FFA" w:rsidP="00806FFA">
            <w:pPr>
              <w:jc w:val="both"/>
            </w:pPr>
          </w:p>
        </w:tc>
      </w:tr>
      <w:tr w:rsidR="00806FFA" w14:paraId="6F14E547" w14:textId="77777777" w:rsidTr="00806FFA">
        <w:tc>
          <w:tcPr>
            <w:tcW w:w="3086" w:type="dxa"/>
            <w:shd w:val="clear" w:color="auto" w:fill="F7CAAC"/>
          </w:tcPr>
          <w:p w14:paraId="3EB2577C" w14:textId="77777777" w:rsidR="00806FFA" w:rsidRDefault="00806FFA" w:rsidP="00806FFA">
            <w:pPr>
              <w:jc w:val="both"/>
              <w:rPr>
                <w:b/>
              </w:rPr>
            </w:pPr>
            <w:r>
              <w:rPr>
                <w:b/>
              </w:rPr>
              <w:t>Stručná anotace předmětu</w:t>
            </w:r>
          </w:p>
        </w:tc>
        <w:tc>
          <w:tcPr>
            <w:tcW w:w="6769" w:type="dxa"/>
            <w:gridSpan w:val="7"/>
            <w:tcBorders>
              <w:bottom w:val="nil"/>
            </w:tcBorders>
          </w:tcPr>
          <w:p w14:paraId="5AD3168C" w14:textId="77777777" w:rsidR="00806FFA" w:rsidRDefault="00806FFA" w:rsidP="00806FFA">
            <w:pPr>
              <w:jc w:val="both"/>
            </w:pPr>
          </w:p>
        </w:tc>
      </w:tr>
      <w:tr w:rsidR="00806FFA" w14:paraId="6376B7AB" w14:textId="77777777" w:rsidTr="00806FFA">
        <w:trPr>
          <w:trHeight w:val="3938"/>
        </w:trPr>
        <w:tc>
          <w:tcPr>
            <w:tcW w:w="9855" w:type="dxa"/>
            <w:gridSpan w:val="8"/>
            <w:tcBorders>
              <w:top w:val="nil"/>
              <w:bottom w:val="single" w:sz="12" w:space="0" w:color="auto"/>
            </w:tcBorders>
          </w:tcPr>
          <w:p w14:paraId="65B0F8CC" w14:textId="50B5C0D3" w:rsidR="00F9413C" w:rsidRDefault="00806FFA" w:rsidP="00B73A76">
            <w:pPr>
              <w:spacing w:after="120"/>
              <w:jc w:val="both"/>
            </w:pPr>
            <w:r w:rsidRPr="00ED17BC">
              <w:t xml:space="preserve">Cílem předmětu je </w:t>
            </w:r>
            <w:r>
              <w:t xml:space="preserve">seznámit studenty s metodami a technikami výzkumu využitelnými v oblasti marketingového </w:t>
            </w:r>
            <w:r w:rsidR="00BE2B1D">
              <w:br/>
            </w:r>
            <w:r>
              <w:t xml:space="preserve">a komunikačního kvalitativního výzkumu, aplikovaného zejména v oblasti komerční i nekomerční kulturní a umělecké tvorby. Důraz je kladen na </w:t>
            </w:r>
            <w:r w:rsidRPr="00ED17BC">
              <w:t xml:space="preserve">správné metodické nastavení </w:t>
            </w:r>
            <w:r>
              <w:t>výzkumu a adekvátní způsoby</w:t>
            </w:r>
            <w:r w:rsidRPr="00ED17BC">
              <w:t xml:space="preserve"> vyhodnocení </w:t>
            </w:r>
            <w:r>
              <w:t>výzkumných dat</w:t>
            </w:r>
            <w:r w:rsidRPr="00ED17BC">
              <w:t>.</w:t>
            </w:r>
          </w:p>
          <w:p w14:paraId="05ADA321" w14:textId="3264F252" w:rsidR="00806FFA" w:rsidRDefault="00806FFA" w:rsidP="00D3581F">
            <w:pPr>
              <w:pStyle w:val="Odstavecseseznamem"/>
              <w:numPr>
                <w:ilvl w:val="0"/>
                <w:numId w:val="54"/>
              </w:numPr>
              <w:spacing w:after="160" w:line="259" w:lineRule="auto"/>
              <w:jc w:val="both"/>
            </w:pPr>
            <w:r w:rsidRPr="00645C5E">
              <w:t xml:space="preserve">Kvantitativní a kvalitativní výzkum </w:t>
            </w:r>
          </w:p>
          <w:p w14:paraId="7157CF46" w14:textId="77777777" w:rsidR="00806FFA" w:rsidRDefault="00806FFA" w:rsidP="00D3581F">
            <w:pPr>
              <w:pStyle w:val="Odstavecseseznamem"/>
              <w:numPr>
                <w:ilvl w:val="0"/>
                <w:numId w:val="54"/>
              </w:numPr>
              <w:spacing w:after="160" w:line="259" w:lineRule="auto"/>
              <w:jc w:val="both"/>
            </w:pPr>
            <w:r>
              <w:t>Marketingový výzkum a výzkum marketingové komunikace</w:t>
            </w:r>
          </w:p>
          <w:p w14:paraId="50B7A9AA" w14:textId="77777777" w:rsidR="00806FFA" w:rsidRDefault="00806FFA" w:rsidP="00D3581F">
            <w:pPr>
              <w:pStyle w:val="Odstavecseseznamem"/>
              <w:numPr>
                <w:ilvl w:val="0"/>
                <w:numId w:val="54"/>
              </w:numPr>
              <w:spacing w:after="160" w:line="259" w:lineRule="auto"/>
              <w:jc w:val="both"/>
            </w:pPr>
            <w:r w:rsidRPr="00645C5E">
              <w:t>Design kvalitativního marketingového výzkumu</w:t>
            </w:r>
          </w:p>
          <w:p w14:paraId="30F4B4B4" w14:textId="77777777" w:rsidR="00806FFA" w:rsidRDefault="00806FFA" w:rsidP="00D3581F">
            <w:pPr>
              <w:pStyle w:val="Odstavecseseznamem"/>
              <w:numPr>
                <w:ilvl w:val="0"/>
                <w:numId w:val="54"/>
              </w:numPr>
              <w:spacing w:after="160" w:line="259" w:lineRule="auto"/>
              <w:jc w:val="both"/>
            </w:pPr>
            <w:r>
              <w:t>Design kvalitativního komunikačního výzkumu</w:t>
            </w:r>
          </w:p>
          <w:p w14:paraId="36C51DFB" w14:textId="77777777" w:rsidR="00806FFA" w:rsidRDefault="00806FFA" w:rsidP="00D3581F">
            <w:pPr>
              <w:pStyle w:val="Odstavecseseznamem"/>
              <w:numPr>
                <w:ilvl w:val="0"/>
                <w:numId w:val="54"/>
              </w:numPr>
              <w:spacing w:after="160" w:line="259" w:lineRule="auto"/>
              <w:jc w:val="both"/>
            </w:pPr>
            <w:r w:rsidRPr="00645C5E">
              <w:t>Výzkumný problém</w:t>
            </w:r>
            <w:r>
              <w:t xml:space="preserve"> a</w:t>
            </w:r>
            <w:r w:rsidRPr="00645C5E">
              <w:t xml:space="preserve"> výzkumné otázky</w:t>
            </w:r>
            <w:r>
              <w:t xml:space="preserve"> v kvalitativním výzkumu</w:t>
            </w:r>
          </w:p>
          <w:p w14:paraId="431BEFB0" w14:textId="77777777" w:rsidR="00806FFA" w:rsidRDefault="00806FFA" w:rsidP="00D3581F">
            <w:pPr>
              <w:pStyle w:val="Odstavecseseznamem"/>
              <w:numPr>
                <w:ilvl w:val="0"/>
                <w:numId w:val="54"/>
              </w:numPr>
              <w:spacing w:after="160" w:line="259" w:lineRule="auto"/>
              <w:jc w:val="both"/>
            </w:pPr>
            <w:r>
              <w:t>Metody a techniky sběru kvalitativních dat</w:t>
            </w:r>
          </w:p>
          <w:p w14:paraId="21C7140C" w14:textId="77777777" w:rsidR="00806FFA" w:rsidRDefault="00806FFA" w:rsidP="00D3581F">
            <w:pPr>
              <w:pStyle w:val="Odstavecseseznamem"/>
              <w:numPr>
                <w:ilvl w:val="0"/>
                <w:numId w:val="54"/>
              </w:numPr>
              <w:spacing w:after="160" w:line="259" w:lineRule="auto"/>
              <w:jc w:val="both"/>
            </w:pPr>
            <w:r>
              <w:t>Konstrukce scénáře pro individuální a skupinový rozhovor</w:t>
            </w:r>
          </w:p>
          <w:p w14:paraId="6D58D36B" w14:textId="77777777" w:rsidR="00806FFA" w:rsidRDefault="00806FFA" w:rsidP="00D3581F">
            <w:pPr>
              <w:pStyle w:val="Odstavecseseznamem"/>
              <w:numPr>
                <w:ilvl w:val="0"/>
                <w:numId w:val="54"/>
              </w:numPr>
              <w:spacing w:after="160" w:line="259" w:lineRule="auto"/>
              <w:jc w:val="both"/>
            </w:pPr>
            <w:r>
              <w:t>Vedení individuálního a skupinového rozhovoru</w:t>
            </w:r>
          </w:p>
          <w:p w14:paraId="03B39F85" w14:textId="77777777" w:rsidR="00806FFA" w:rsidRDefault="00806FFA" w:rsidP="00D3581F">
            <w:pPr>
              <w:pStyle w:val="Odstavecseseznamem"/>
              <w:numPr>
                <w:ilvl w:val="0"/>
                <w:numId w:val="54"/>
              </w:numPr>
              <w:spacing w:after="160" w:line="259" w:lineRule="auto"/>
              <w:jc w:val="both"/>
            </w:pPr>
            <w:r w:rsidRPr="00645C5E">
              <w:t>Kódování kvalitativních dat</w:t>
            </w:r>
          </w:p>
          <w:p w14:paraId="1CFB574F" w14:textId="77777777" w:rsidR="00806FFA" w:rsidRDefault="00806FFA" w:rsidP="00D3581F">
            <w:pPr>
              <w:pStyle w:val="Odstavecseseznamem"/>
              <w:numPr>
                <w:ilvl w:val="0"/>
                <w:numId w:val="54"/>
              </w:numPr>
              <w:spacing w:after="160" w:line="259" w:lineRule="auto"/>
              <w:jc w:val="both"/>
            </w:pPr>
            <w:r>
              <w:t>Vyhodnocení kvalitativních dat</w:t>
            </w:r>
          </w:p>
          <w:p w14:paraId="715128B2" w14:textId="77777777" w:rsidR="00806FFA" w:rsidRDefault="00806FFA" w:rsidP="00D3581F">
            <w:pPr>
              <w:pStyle w:val="Odstavecseseznamem"/>
              <w:numPr>
                <w:ilvl w:val="0"/>
                <w:numId w:val="54"/>
              </w:numPr>
              <w:spacing w:line="259" w:lineRule="auto"/>
              <w:jc w:val="both"/>
            </w:pPr>
            <w:r w:rsidRPr="00645C5E">
              <w:t>Interpretace</w:t>
            </w:r>
            <w:r>
              <w:t xml:space="preserve"> kvalitativních dat</w:t>
            </w:r>
          </w:p>
          <w:p w14:paraId="4C5255B5" w14:textId="631C0291" w:rsidR="00F9413C" w:rsidRDefault="00806FFA" w:rsidP="00B73A76">
            <w:pPr>
              <w:pStyle w:val="Odstavecseseznamem"/>
              <w:numPr>
                <w:ilvl w:val="0"/>
                <w:numId w:val="54"/>
              </w:numPr>
              <w:spacing w:after="120"/>
              <w:ind w:left="714" w:hanging="357"/>
              <w:contextualSpacing w:val="0"/>
              <w:jc w:val="both"/>
            </w:pPr>
            <w:r>
              <w:t>Prezentace výsledků kvalitativního výzkumu</w:t>
            </w:r>
          </w:p>
          <w:p w14:paraId="4CEAB6E1" w14:textId="581C2F60" w:rsidR="00806FFA" w:rsidRPr="00AF68B3" w:rsidRDefault="00806FFA" w:rsidP="00806FFA">
            <w:pPr>
              <w:jc w:val="both"/>
            </w:pPr>
            <w:r>
              <w:t>Student umí využívat metody a techniky</w:t>
            </w:r>
            <w:r w:rsidRPr="00ED17BC">
              <w:t xml:space="preserve"> marketingov</w:t>
            </w:r>
            <w:r>
              <w:t>ého a komunikačního</w:t>
            </w:r>
            <w:r w:rsidRPr="00ED17BC">
              <w:t xml:space="preserve"> výzkumu</w:t>
            </w:r>
            <w:r>
              <w:t>, dokáže formulovat zadání výzkumu (cíl, výzkumné otázky, definice základního a výběrového souboru, výběr výzkumných metod), zná zákonitosti sběru dat, jejich vyhodnocení a prezentace výsledků výzkumu.</w:t>
            </w:r>
            <w:r w:rsidRPr="00ED17BC">
              <w:t xml:space="preserve"> </w:t>
            </w:r>
          </w:p>
        </w:tc>
      </w:tr>
      <w:tr w:rsidR="00806FFA" w14:paraId="0BD81F65" w14:textId="77777777" w:rsidTr="00806FFA">
        <w:trPr>
          <w:trHeight w:val="265"/>
        </w:trPr>
        <w:tc>
          <w:tcPr>
            <w:tcW w:w="3653" w:type="dxa"/>
            <w:gridSpan w:val="2"/>
            <w:tcBorders>
              <w:top w:val="nil"/>
            </w:tcBorders>
            <w:shd w:val="clear" w:color="auto" w:fill="F7CAAC"/>
          </w:tcPr>
          <w:p w14:paraId="5C710478" w14:textId="77777777" w:rsidR="00806FFA" w:rsidRDefault="00806FFA" w:rsidP="00806FFA">
            <w:pPr>
              <w:jc w:val="both"/>
            </w:pPr>
            <w:r>
              <w:rPr>
                <w:b/>
              </w:rPr>
              <w:t>Studijní literatura a studijní pomůcky</w:t>
            </w:r>
          </w:p>
        </w:tc>
        <w:tc>
          <w:tcPr>
            <w:tcW w:w="6202" w:type="dxa"/>
            <w:gridSpan w:val="6"/>
            <w:tcBorders>
              <w:top w:val="nil"/>
              <w:bottom w:val="nil"/>
            </w:tcBorders>
          </w:tcPr>
          <w:p w14:paraId="76C55844" w14:textId="77777777" w:rsidR="00806FFA" w:rsidRDefault="00806FFA" w:rsidP="00806FFA">
            <w:pPr>
              <w:jc w:val="both"/>
            </w:pPr>
          </w:p>
        </w:tc>
      </w:tr>
      <w:tr w:rsidR="00806FFA" w:rsidRPr="003F7F55" w14:paraId="779B733B" w14:textId="77777777" w:rsidTr="00806FFA">
        <w:trPr>
          <w:trHeight w:val="1497"/>
        </w:trPr>
        <w:tc>
          <w:tcPr>
            <w:tcW w:w="9855" w:type="dxa"/>
            <w:gridSpan w:val="8"/>
            <w:tcBorders>
              <w:top w:val="nil"/>
            </w:tcBorders>
          </w:tcPr>
          <w:p w14:paraId="7D390E60" w14:textId="77777777" w:rsidR="00806FFA" w:rsidRPr="003F7F55" w:rsidRDefault="00806FFA" w:rsidP="00806FFA">
            <w:pPr>
              <w:jc w:val="both"/>
              <w:rPr>
                <w:b/>
              </w:rPr>
            </w:pPr>
            <w:r w:rsidRPr="003F7F55">
              <w:rPr>
                <w:b/>
              </w:rPr>
              <w:t>Povinná:</w:t>
            </w:r>
          </w:p>
          <w:p w14:paraId="10E96AEB" w14:textId="1A3D519F" w:rsidR="00806FFA" w:rsidRPr="004029B8" w:rsidRDefault="00806FFA" w:rsidP="00806FFA">
            <w:pPr>
              <w:jc w:val="both"/>
              <w:rPr>
                <w:rFonts w:eastAsia="Arial Unicode MS"/>
                <w:bCs/>
                <w:shd w:val="clear" w:color="auto" w:fill="FFFFFF"/>
              </w:rPr>
            </w:pPr>
            <w:r>
              <w:rPr>
                <w:rFonts w:eastAsia="Arial Unicode MS"/>
                <w:bCs/>
                <w:shd w:val="clear" w:color="auto" w:fill="FFFFFF"/>
              </w:rPr>
              <w:t>HENDL</w:t>
            </w:r>
            <w:r w:rsidRPr="004029B8">
              <w:rPr>
                <w:rFonts w:eastAsia="Arial Unicode MS"/>
                <w:bCs/>
                <w:shd w:val="clear" w:color="auto" w:fill="FFFFFF"/>
              </w:rPr>
              <w:t>, Jan. </w:t>
            </w:r>
            <w:r w:rsidRPr="004029B8">
              <w:rPr>
                <w:rFonts w:eastAsia="Arial Unicode MS"/>
                <w:bCs/>
                <w:i/>
                <w:iCs/>
                <w:shd w:val="clear" w:color="auto" w:fill="FFFFFF"/>
              </w:rPr>
              <w:t xml:space="preserve">Kvalitativní </w:t>
            </w:r>
            <w:r w:rsidR="00F9413C" w:rsidRPr="004029B8">
              <w:rPr>
                <w:rFonts w:eastAsia="Arial Unicode MS"/>
                <w:bCs/>
                <w:i/>
                <w:iCs/>
                <w:shd w:val="clear" w:color="auto" w:fill="FFFFFF"/>
              </w:rPr>
              <w:t>výzkum:</w:t>
            </w:r>
            <w:r w:rsidRPr="004029B8">
              <w:rPr>
                <w:rFonts w:eastAsia="Arial Unicode MS"/>
                <w:bCs/>
                <w:i/>
                <w:iCs/>
                <w:shd w:val="clear" w:color="auto" w:fill="FFFFFF"/>
              </w:rPr>
              <w:t xml:space="preserve"> základní teorie, metody a aplikace</w:t>
            </w:r>
            <w:r w:rsidRPr="004029B8">
              <w:rPr>
                <w:rFonts w:eastAsia="Arial Unicode MS"/>
                <w:bCs/>
                <w:shd w:val="clear" w:color="auto" w:fill="FFFFFF"/>
              </w:rPr>
              <w:t xml:space="preserve">. </w:t>
            </w:r>
            <w:r w:rsidR="00F9413C" w:rsidRPr="004029B8">
              <w:rPr>
                <w:rFonts w:eastAsia="Arial Unicode MS"/>
                <w:bCs/>
                <w:shd w:val="clear" w:color="auto" w:fill="FFFFFF"/>
              </w:rPr>
              <w:t>Praha:</w:t>
            </w:r>
            <w:r w:rsidRPr="004029B8">
              <w:rPr>
                <w:rFonts w:eastAsia="Arial Unicode MS"/>
                <w:bCs/>
                <w:shd w:val="clear" w:color="auto" w:fill="FFFFFF"/>
              </w:rPr>
              <w:t xml:space="preserve"> Portál, 2016. ISBN 978-80-262-0982-9. </w:t>
            </w:r>
          </w:p>
          <w:p w14:paraId="65B77E87" w14:textId="35336D58" w:rsidR="00806FFA" w:rsidRDefault="00806FFA" w:rsidP="00806FFA">
            <w:pPr>
              <w:pStyle w:val="Normlnweb"/>
              <w:spacing w:before="0" w:beforeAutospacing="0" w:after="0" w:afterAutospacing="0"/>
              <w:rPr>
                <w:rFonts w:eastAsia="Arial Unicode MS"/>
                <w:bCs/>
                <w:sz w:val="20"/>
                <w:szCs w:val="20"/>
              </w:rPr>
            </w:pPr>
            <w:r>
              <w:rPr>
                <w:rFonts w:eastAsia="Arial Unicode MS"/>
                <w:bCs/>
                <w:sz w:val="20"/>
                <w:szCs w:val="20"/>
              </w:rPr>
              <w:t>KOZEL</w:t>
            </w:r>
            <w:r w:rsidRPr="004029B8">
              <w:rPr>
                <w:rFonts w:eastAsia="Arial Unicode MS"/>
                <w:bCs/>
                <w:sz w:val="20"/>
                <w:szCs w:val="20"/>
              </w:rPr>
              <w:t xml:space="preserve">, Roman, </w:t>
            </w:r>
            <w:r>
              <w:rPr>
                <w:rFonts w:eastAsia="Arial Unicode MS"/>
                <w:bCs/>
                <w:sz w:val="20"/>
                <w:szCs w:val="20"/>
              </w:rPr>
              <w:t>MYNÁŘOVÁ</w:t>
            </w:r>
            <w:r w:rsidRPr="004029B8">
              <w:rPr>
                <w:rFonts w:eastAsia="Arial Unicode MS"/>
                <w:bCs/>
                <w:sz w:val="20"/>
                <w:szCs w:val="20"/>
              </w:rPr>
              <w:t xml:space="preserve">, Lenka, </w:t>
            </w:r>
            <w:r>
              <w:rPr>
                <w:rFonts w:eastAsia="Arial Unicode MS"/>
                <w:bCs/>
                <w:sz w:val="20"/>
                <w:szCs w:val="20"/>
              </w:rPr>
              <w:t>SVOBODOVÁ</w:t>
            </w:r>
            <w:r w:rsidRPr="004029B8">
              <w:rPr>
                <w:rFonts w:eastAsia="Arial Unicode MS"/>
                <w:bCs/>
                <w:sz w:val="20"/>
                <w:szCs w:val="20"/>
              </w:rPr>
              <w:t>, Hana. </w:t>
            </w:r>
            <w:r w:rsidRPr="004029B8">
              <w:rPr>
                <w:rFonts w:eastAsia="Arial Unicode MS"/>
                <w:bCs/>
                <w:i/>
                <w:iCs/>
                <w:sz w:val="20"/>
                <w:szCs w:val="20"/>
              </w:rPr>
              <w:t>Moderní metody a techniky marketingového výzkumu</w:t>
            </w:r>
            <w:r w:rsidRPr="004029B8">
              <w:rPr>
                <w:rFonts w:eastAsia="Arial Unicode MS"/>
                <w:bCs/>
                <w:sz w:val="20"/>
                <w:szCs w:val="20"/>
              </w:rPr>
              <w:t xml:space="preserve">. </w:t>
            </w:r>
            <w:r w:rsidR="00F9413C" w:rsidRPr="004029B8">
              <w:rPr>
                <w:rFonts w:eastAsia="Arial Unicode MS"/>
                <w:bCs/>
                <w:sz w:val="20"/>
                <w:szCs w:val="20"/>
              </w:rPr>
              <w:t>Praha:</w:t>
            </w:r>
            <w:r w:rsidRPr="004029B8">
              <w:rPr>
                <w:rFonts w:eastAsia="Arial Unicode MS"/>
                <w:bCs/>
                <w:sz w:val="20"/>
                <w:szCs w:val="20"/>
              </w:rPr>
              <w:t xml:space="preserve"> Grada, 2011. ISBN 978-80-247-3527-6. </w:t>
            </w:r>
          </w:p>
          <w:p w14:paraId="3A05D673" w14:textId="557E1786" w:rsidR="00806FFA" w:rsidRDefault="00806FFA" w:rsidP="00806FFA">
            <w:pPr>
              <w:pStyle w:val="Normlnweb"/>
              <w:spacing w:before="0" w:beforeAutospacing="0" w:after="0" w:afterAutospacing="0"/>
              <w:rPr>
                <w:rFonts w:eastAsia="Arial Unicode MS"/>
                <w:bCs/>
                <w:sz w:val="20"/>
                <w:szCs w:val="20"/>
              </w:rPr>
            </w:pPr>
            <w:r w:rsidRPr="00D6099C">
              <w:rPr>
                <w:rFonts w:eastAsia="Arial Unicode MS" w:hint="eastAsia"/>
                <w:bCs/>
                <w:sz w:val="20"/>
                <w:szCs w:val="20"/>
              </w:rPr>
              <w:t>MIŠOVIČ, Ján. </w:t>
            </w:r>
            <w:r w:rsidRPr="00D6099C">
              <w:rPr>
                <w:rFonts w:eastAsia="Arial Unicode MS" w:hint="eastAsia"/>
                <w:bCs/>
                <w:i/>
                <w:iCs/>
                <w:sz w:val="20"/>
                <w:szCs w:val="20"/>
              </w:rPr>
              <w:t>Kvalitativní výzkum se zaměřením na polostrukturovaný rozhovor</w:t>
            </w:r>
            <w:r w:rsidR="002F0780">
              <w:rPr>
                <w:rFonts w:eastAsia="Arial Unicode MS" w:hint="eastAsia"/>
                <w:bCs/>
                <w:sz w:val="20"/>
                <w:szCs w:val="20"/>
              </w:rPr>
              <w:t>. Praha: Slon, 2019</w:t>
            </w:r>
            <w:r w:rsidRPr="00D6099C">
              <w:rPr>
                <w:rFonts w:eastAsia="Arial Unicode MS" w:hint="eastAsia"/>
                <w:bCs/>
                <w:sz w:val="20"/>
                <w:szCs w:val="20"/>
              </w:rPr>
              <w:t>. Studijní texty. ISBN 9788074192852.</w:t>
            </w:r>
          </w:p>
          <w:p w14:paraId="0D00D3B2" w14:textId="09D658BE" w:rsidR="00806FFA" w:rsidRPr="004029B8" w:rsidRDefault="00806FFA" w:rsidP="00806FFA">
            <w:pPr>
              <w:pStyle w:val="Normlnweb"/>
              <w:spacing w:before="0" w:beforeAutospacing="0" w:after="0" w:afterAutospacing="0"/>
              <w:rPr>
                <w:rFonts w:eastAsia="Arial Unicode MS"/>
                <w:bCs/>
                <w:sz w:val="20"/>
                <w:szCs w:val="20"/>
              </w:rPr>
            </w:pPr>
            <w:r w:rsidRPr="00D6099C">
              <w:rPr>
                <w:rFonts w:eastAsia="Arial Unicode MS" w:hint="eastAsia"/>
                <w:bCs/>
                <w:sz w:val="20"/>
                <w:szCs w:val="20"/>
              </w:rPr>
              <w:t>NOVOTNÁ, Hedvika, Ondřej ŠPAČEK a Magdaléna ŠŤOVÍČKOVÁ, ed. </w:t>
            </w:r>
            <w:r w:rsidRPr="00D6099C">
              <w:rPr>
                <w:rFonts w:eastAsia="Arial Unicode MS" w:hint="eastAsia"/>
                <w:bCs/>
                <w:i/>
                <w:iCs/>
                <w:sz w:val="20"/>
                <w:szCs w:val="20"/>
              </w:rPr>
              <w:t>Metody výzkumu ve společenských vědách</w:t>
            </w:r>
            <w:r w:rsidRPr="00D6099C">
              <w:rPr>
                <w:rFonts w:eastAsia="Arial Unicode MS" w:hint="eastAsia"/>
                <w:bCs/>
                <w:sz w:val="20"/>
                <w:szCs w:val="20"/>
              </w:rPr>
              <w:t>. Praha: FHS UK, 2019. ISBN 9788075710253.</w:t>
            </w:r>
          </w:p>
          <w:p w14:paraId="0530624B" w14:textId="77777777" w:rsidR="00F9413C" w:rsidRDefault="00F9413C" w:rsidP="00F9413C">
            <w:pPr>
              <w:pStyle w:val="Normlnweb"/>
              <w:spacing w:before="0" w:beforeAutospacing="0" w:after="0" w:afterAutospacing="0"/>
              <w:rPr>
                <w:rFonts w:eastAsia="Arial Unicode MS"/>
                <w:bCs/>
                <w:sz w:val="20"/>
                <w:szCs w:val="20"/>
              </w:rPr>
            </w:pPr>
            <w:r>
              <w:rPr>
                <w:rFonts w:eastAsia="Arial Unicode MS"/>
                <w:bCs/>
                <w:sz w:val="20"/>
                <w:szCs w:val="20"/>
              </w:rPr>
              <w:t>TAHAL</w:t>
            </w:r>
            <w:r w:rsidRPr="004029B8">
              <w:rPr>
                <w:rFonts w:eastAsia="Arial Unicode MS"/>
                <w:bCs/>
                <w:sz w:val="20"/>
                <w:szCs w:val="20"/>
              </w:rPr>
              <w:t>, Radek a kol. </w:t>
            </w:r>
            <w:r w:rsidRPr="004029B8">
              <w:rPr>
                <w:rFonts w:eastAsia="Arial Unicode MS"/>
                <w:bCs/>
                <w:i/>
                <w:iCs/>
                <w:sz w:val="20"/>
                <w:szCs w:val="20"/>
              </w:rPr>
              <w:t>Marketingový výzkum: postupy, metody, trendy</w:t>
            </w:r>
            <w:r w:rsidRPr="004029B8">
              <w:rPr>
                <w:rFonts w:eastAsia="Arial Unicode MS"/>
                <w:bCs/>
                <w:sz w:val="20"/>
                <w:szCs w:val="20"/>
              </w:rPr>
              <w:t>. Praha: Grada, 2017. ISBN 978-80-271-0206-8. </w:t>
            </w:r>
          </w:p>
          <w:p w14:paraId="73C605F0" w14:textId="77777777" w:rsidR="00806FFA" w:rsidRPr="004029B8" w:rsidRDefault="00806FFA" w:rsidP="00806FFA">
            <w:pPr>
              <w:jc w:val="both"/>
              <w:rPr>
                <w:b/>
              </w:rPr>
            </w:pPr>
            <w:r w:rsidRPr="004029B8">
              <w:rPr>
                <w:b/>
              </w:rPr>
              <w:t>Doporučená:</w:t>
            </w:r>
          </w:p>
          <w:p w14:paraId="5C629C31" w14:textId="77777777" w:rsidR="00F9413C" w:rsidRPr="004029B8" w:rsidRDefault="00F9413C" w:rsidP="00F9413C">
            <w:pPr>
              <w:pStyle w:val="Normlnweb"/>
              <w:spacing w:before="0" w:beforeAutospacing="0" w:after="0" w:afterAutospacing="0"/>
              <w:rPr>
                <w:rFonts w:eastAsia="Arial Unicode MS"/>
                <w:bCs/>
                <w:sz w:val="20"/>
                <w:szCs w:val="20"/>
              </w:rPr>
            </w:pPr>
            <w:r>
              <w:rPr>
                <w:rFonts w:eastAsia="Arial Unicode MS"/>
                <w:bCs/>
                <w:sz w:val="20"/>
                <w:szCs w:val="20"/>
              </w:rPr>
              <w:t>HENDL</w:t>
            </w:r>
            <w:r w:rsidRPr="004029B8">
              <w:rPr>
                <w:rFonts w:eastAsia="Arial Unicode MS"/>
                <w:bCs/>
                <w:sz w:val="20"/>
                <w:szCs w:val="20"/>
              </w:rPr>
              <w:t xml:space="preserve">, Jan, </w:t>
            </w:r>
            <w:r>
              <w:rPr>
                <w:rFonts w:eastAsia="Arial Unicode MS"/>
                <w:bCs/>
                <w:sz w:val="20"/>
                <w:szCs w:val="20"/>
              </w:rPr>
              <w:t>REMR</w:t>
            </w:r>
            <w:r w:rsidRPr="004029B8">
              <w:rPr>
                <w:rFonts w:eastAsia="Arial Unicode MS"/>
                <w:bCs/>
                <w:sz w:val="20"/>
                <w:szCs w:val="20"/>
              </w:rPr>
              <w:t>, Jiří. </w:t>
            </w:r>
            <w:r w:rsidRPr="004029B8">
              <w:rPr>
                <w:rFonts w:eastAsia="Arial Unicode MS"/>
                <w:bCs/>
                <w:i/>
                <w:iCs/>
                <w:sz w:val="20"/>
                <w:szCs w:val="20"/>
              </w:rPr>
              <w:t>Metody výzkumu a evaluace</w:t>
            </w:r>
            <w:r w:rsidRPr="004029B8">
              <w:rPr>
                <w:rFonts w:eastAsia="Arial Unicode MS"/>
                <w:bCs/>
                <w:sz w:val="20"/>
                <w:szCs w:val="20"/>
              </w:rPr>
              <w:t>. Praha: Portál, 2017. ISBN 978-80-262-1192-1. </w:t>
            </w:r>
          </w:p>
          <w:p w14:paraId="0EDEC3D3" w14:textId="6E748E6F" w:rsidR="00806FFA" w:rsidRPr="004029B8" w:rsidRDefault="00806FFA" w:rsidP="00806FFA">
            <w:pPr>
              <w:pStyle w:val="Normlnweb"/>
              <w:spacing w:before="0" w:beforeAutospacing="0" w:after="0" w:afterAutospacing="0"/>
              <w:rPr>
                <w:rFonts w:eastAsia="Arial Unicode MS"/>
                <w:bCs/>
                <w:sz w:val="20"/>
                <w:szCs w:val="20"/>
              </w:rPr>
            </w:pPr>
            <w:r>
              <w:rPr>
                <w:rFonts w:eastAsia="Arial Unicode MS"/>
                <w:bCs/>
                <w:sz w:val="20"/>
                <w:szCs w:val="20"/>
              </w:rPr>
              <w:t>SILVERMAN</w:t>
            </w:r>
            <w:r w:rsidRPr="004029B8">
              <w:rPr>
                <w:rFonts w:eastAsia="Arial Unicode MS"/>
                <w:bCs/>
                <w:sz w:val="20"/>
                <w:szCs w:val="20"/>
              </w:rPr>
              <w:t>, David. </w:t>
            </w:r>
            <w:r w:rsidRPr="004029B8">
              <w:rPr>
                <w:rFonts w:eastAsia="Arial Unicode MS"/>
                <w:bCs/>
                <w:i/>
                <w:iCs/>
                <w:sz w:val="20"/>
                <w:szCs w:val="20"/>
              </w:rPr>
              <w:t xml:space="preserve">Ako robiť kvalitatívny </w:t>
            </w:r>
            <w:r w:rsidR="00F9413C" w:rsidRPr="004029B8">
              <w:rPr>
                <w:rFonts w:eastAsia="Arial Unicode MS"/>
                <w:bCs/>
                <w:i/>
                <w:iCs/>
                <w:sz w:val="20"/>
                <w:szCs w:val="20"/>
              </w:rPr>
              <w:t>výskum:</w:t>
            </w:r>
            <w:r w:rsidRPr="004029B8">
              <w:rPr>
                <w:rFonts w:eastAsia="Arial Unicode MS"/>
                <w:bCs/>
                <w:i/>
                <w:iCs/>
                <w:sz w:val="20"/>
                <w:szCs w:val="20"/>
              </w:rPr>
              <w:t xml:space="preserve"> praktická príručka</w:t>
            </w:r>
            <w:r w:rsidRPr="004029B8">
              <w:rPr>
                <w:rFonts w:eastAsia="Arial Unicode MS"/>
                <w:bCs/>
                <w:sz w:val="20"/>
                <w:szCs w:val="20"/>
              </w:rPr>
              <w:t xml:space="preserve">. </w:t>
            </w:r>
            <w:r w:rsidR="00F9413C" w:rsidRPr="004029B8">
              <w:rPr>
                <w:rFonts w:eastAsia="Arial Unicode MS"/>
                <w:bCs/>
                <w:sz w:val="20"/>
                <w:szCs w:val="20"/>
              </w:rPr>
              <w:t>Bratislava:</w:t>
            </w:r>
            <w:r w:rsidRPr="004029B8">
              <w:rPr>
                <w:rFonts w:eastAsia="Arial Unicode MS"/>
                <w:bCs/>
                <w:sz w:val="20"/>
                <w:szCs w:val="20"/>
              </w:rPr>
              <w:t xml:space="preserve"> Ikar, 2005. ISBN 80-551-0904-4. </w:t>
            </w:r>
          </w:p>
          <w:p w14:paraId="1ADEFCF8" w14:textId="60730BD2" w:rsidR="00806FFA" w:rsidRPr="00922EDF" w:rsidRDefault="00806FFA" w:rsidP="00806FFA">
            <w:pPr>
              <w:pStyle w:val="Normlnweb"/>
              <w:spacing w:before="0" w:beforeAutospacing="0" w:after="0" w:afterAutospacing="0"/>
              <w:rPr>
                <w:rFonts w:eastAsia="Arial Unicode MS"/>
                <w:bCs/>
                <w:sz w:val="20"/>
                <w:szCs w:val="20"/>
              </w:rPr>
            </w:pPr>
            <w:r w:rsidRPr="004029B8">
              <w:rPr>
                <w:rFonts w:eastAsia="Arial Unicode MS"/>
                <w:bCs/>
                <w:sz w:val="20"/>
                <w:szCs w:val="20"/>
              </w:rPr>
              <w:t>TRAMPOTA, T., VOJTĚCHOVSKÁ, M. </w:t>
            </w:r>
            <w:r w:rsidRPr="004029B8">
              <w:rPr>
                <w:rFonts w:eastAsia="Arial Unicode MS"/>
                <w:bCs/>
                <w:i/>
                <w:iCs/>
                <w:sz w:val="20"/>
                <w:szCs w:val="20"/>
              </w:rPr>
              <w:t>Metody výzkumu médií. Praha: Portál. ISBN 978-80-7367-683-4. (8., 10., 11., 12. kapitola.)</w:t>
            </w:r>
            <w:r w:rsidRPr="004029B8">
              <w:rPr>
                <w:rFonts w:eastAsia="Arial Unicode MS"/>
                <w:bCs/>
                <w:sz w:val="20"/>
                <w:szCs w:val="20"/>
              </w:rPr>
              <w:t>. </w:t>
            </w:r>
          </w:p>
        </w:tc>
      </w:tr>
    </w:tbl>
    <w:p w14:paraId="5BBEED85" w14:textId="09A9EBE4" w:rsidR="00D42F49" w:rsidRDefault="00D42F49"/>
    <w:p w14:paraId="3AE31933" w14:textId="77777777" w:rsidR="00BE2B1D" w:rsidRDefault="00BE2B1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42F49" w14:paraId="5E40CD08" w14:textId="77777777" w:rsidTr="00D42F49">
        <w:tc>
          <w:tcPr>
            <w:tcW w:w="9855" w:type="dxa"/>
            <w:gridSpan w:val="8"/>
            <w:tcBorders>
              <w:bottom w:val="double" w:sz="4" w:space="0" w:color="auto"/>
            </w:tcBorders>
            <w:shd w:val="clear" w:color="auto" w:fill="BDD6EE"/>
          </w:tcPr>
          <w:p w14:paraId="7CE45293" w14:textId="0749F25A" w:rsidR="00D42F49" w:rsidRDefault="00D42F49" w:rsidP="00D42F49">
            <w:pPr>
              <w:jc w:val="both"/>
              <w:rPr>
                <w:b/>
                <w:sz w:val="28"/>
              </w:rPr>
            </w:pPr>
            <w:r>
              <w:lastRenderedPageBreak/>
              <w:br w:type="page"/>
            </w:r>
            <w:r>
              <w:rPr>
                <w:b/>
                <w:sz w:val="28"/>
              </w:rPr>
              <w:t>B-III – Charakteristika studijního předmětu</w:t>
            </w:r>
          </w:p>
        </w:tc>
      </w:tr>
      <w:tr w:rsidR="00D42F49" w14:paraId="6B512330" w14:textId="77777777" w:rsidTr="00D42F49">
        <w:tc>
          <w:tcPr>
            <w:tcW w:w="3086" w:type="dxa"/>
            <w:tcBorders>
              <w:top w:val="double" w:sz="4" w:space="0" w:color="auto"/>
            </w:tcBorders>
            <w:shd w:val="clear" w:color="auto" w:fill="F7CAAC"/>
          </w:tcPr>
          <w:p w14:paraId="7706A104" w14:textId="77777777" w:rsidR="00D42F49" w:rsidRDefault="00D42F49" w:rsidP="00D42F49">
            <w:pPr>
              <w:rPr>
                <w:b/>
              </w:rPr>
            </w:pPr>
            <w:r>
              <w:rPr>
                <w:b/>
              </w:rPr>
              <w:t>Název studijního předmětu</w:t>
            </w:r>
          </w:p>
        </w:tc>
        <w:tc>
          <w:tcPr>
            <w:tcW w:w="6769" w:type="dxa"/>
            <w:gridSpan w:val="7"/>
            <w:tcBorders>
              <w:top w:val="double" w:sz="4" w:space="0" w:color="auto"/>
            </w:tcBorders>
          </w:tcPr>
          <w:p w14:paraId="545C12FC" w14:textId="77777777" w:rsidR="00D42F49" w:rsidRDefault="00D42F49" w:rsidP="00D42F49">
            <w:pPr>
              <w:jc w:val="both"/>
            </w:pPr>
            <w:r>
              <w:t>Metodika výzkumu 2</w:t>
            </w:r>
          </w:p>
        </w:tc>
      </w:tr>
      <w:tr w:rsidR="00D42F49" w14:paraId="68EE1D4D" w14:textId="77777777" w:rsidTr="00D42F49">
        <w:tc>
          <w:tcPr>
            <w:tcW w:w="3086" w:type="dxa"/>
            <w:shd w:val="clear" w:color="auto" w:fill="F7CAAC"/>
          </w:tcPr>
          <w:p w14:paraId="22BFD9E2" w14:textId="77777777" w:rsidR="00D42F49" w:rsidRDefault="00D42F49" w:rsidP="00D42F49">
            <w:pPr>
              <w:rPr>
                <w:b/>
              </w:rPr>
            </w:pPr>
            <w:r>
              <w:rPr>
                <w:b/>
              </w:rPr>
              <w:t>Typ předmětu</w:t>
            </w:r>
          </w:p>
        </w:tc>
        <w:tc>
          <w:tcPr>
            <w:tcW w:w="3406" w:type="dxa"/>
            <w:gridSpan w:val="4"/>
          </w:tcPr>
          <w:p w14:paraId="351666E1" w14:textId="77777777" w:rsidR="00D42F49" w:rsidRDefault="00D42F49" w:rsidP="00D42F49">
            <w:pPr>
              <w:jc w:val="both"/>
            </w:pPr>
            <w:r>
              <w:t>povinný</w:t>
            </w:r>
          </w:p>
        </w:tc>
        <w:tc>
          <w:tcPr>
            <w:tcW w:w="2695" w:type="dxa"/>
            <w:gridSpan w:val="2"/>
            <w:shd w:val="clear" w:color="auto" w:fill="F7CAAC"/>
          </w:tcPr>
          <w:p w14:paraId="37758CEC" w14:textId="77777777" w:rsidR="00D42F49" w:rsidRDefault="00D42F49" w:rsidP="00D42F49">
            <w:pPr>
              <w:jc w:val="both"/>
            </w:pPr>
            <w:r>
              <w:rPr>
                <w:b/>
              </w:rPr>
              <w:t>doporučený ročník / semestr</w:t>
            </w:r>
          </w:p>
        </w:tc>
        <w:tc>
          <w:tcPr>
            <w:tcW w:w="668" w:type="dxa"/>
          </w:tcPr>
          <w:p w14:paraId="33AC02A4" w14:textId="77777777" w:rsidR="00D42F49" w:rsidRDefault="00D42F49" w:rsidP="00D42F49">
            <w:pPr>
              <w:jc w:val="both"/>
            </w:pPr>
            <w:r>
              <w:t>1/LS</w:t>
            </w:r>
          </w:p>
        </w:tc>
      </w:tr>
      <w:tr w:rsidR="00D42F49" w14:paraId="36DF3D91" w14:textId="77777777" w:rsidTr="00D42F49">
        <w:tc>
          <w:tcPr>
            <w:tcW w:w="3086" w:type="dxa"/>
            <w:shd w:val="clear" w:color="auto" w:fill="F7CAAC"/>
          </w:tcPr>
          <w:p w14:paraId="11E6F701" w14:textId="77777777" w:rsidR="00D42F49" w:rsidRDefault="00D42F49" w:rsidP="00D42F49">
            <w:pPr>
              <w:rPr>
                <w:b/>
              </w:rPr>
            </w:pPr>
            <w:r>
              <w:rPr>
                <w:b/>
              </w:rPr>
              <w:t>Rozsah studijního předmětu</w:t>
            </w:r>
          </w:p>
        </w:tc>
        <w:tc>
          <w:tcPr>
            <w:tcW w:w="1701" w:type="dxa"/>
            <w:gridSpan w:val="2"/>
          </w:tcPr>
          <w:p w14:paraId="649EA7A5" w14:textId="3920F988" w:rsidR="00D42F49" w:rsidRDefault="00D42F49" w:rsidP="00D42F49">
            <w:pPr>
              <w:jc w:val="both"/>
            </w:pPr>
            <w:r>
              <w:t>26</w:t>
            </w:r>
            <w:r w:rsidR="00BC3F5F">
              <w:t xml:space="preserve"> </w:t>
            </w:r>
            <w:r>
              <w:t xml:space="preserve">c </w:t>
            </w:r>
          </w:p>
        </w:tc>
        <w:tc>
          <w:tcPr>
            <w:tcW w:w="889" w:type="dxa"/>
            <w:shd w:val="clear" w:color="auto" w:fill="F7CAAC"/>
          </w:tcPr>
          <w:p w14:paraId="35924D51" w14:textId="77777777" w:rsidR="00D42F49" w:rsidRDefault="00D42F49" w:rsidP="00D42F49">
            <w:pPr>
              <w:jc w:val="both"/>
              <w:rPr>
                <w:b/>
              </w:rPr>
            </w:pPr>
            <w:r>
              <w:rPr>
                <w:b/>
              </w:rPr>
              <w:t xml:space="preserve">hod. </w:t>
            </w:r>
          </w:p>
        </w:tc>
        <w:tc>
          <w:tcPr>
            <w:tcW w:w="816" w:type="dxa"/>
          </w:tcPr>
          <w:p w14:paraId="48ACF73D" w14:textId="77777777" w:rsidR="00D42F49" w:rsidRDefault="00D42F49" w:rsidP="00D42F49">
            <w:pPr>
              <w:jc w:val="both"/>
            </w:pPr>
            <w:r>
              <w:t>26</w:t>
            </w:r>
          </w:p>
        </w:tc>
        <w:tc>
          <w:tcPr>
            <w:tcW w:w="2156" w:type="dxa"/>
            <w:shd w:val="clear" w:color="auto" w:fill="F7CAAC"/>
          </w:tcPr>
          <w:p w14:paraId="2E95BEB2" w14:textId="77777777" w:rsidR="00D42F49" w:rsidRDefault="00D42F49" w:rsidP="00D42F49">
            <w:pPr>
              <w:jc w:val="both"/>
              <w:rPr>
                <w:b/>
              </w:rPr>
            </w:pPr>
            <w:r>
              <w:rPr>
                <w:b/>
              </w:rPr>
              <w:t>kreditů</w:t>
            </w:r>
          </w:p>
        </w:tc>
        <w:tc>
          <w:tcPr>
            <w:tcW w:w="1207" w:type="dxa"/>
            <w:gridSpan w:val="2"/>
          </w:tcPr>
          <w:p w14:paraId="41C17CD8" w14:textId="77777777" w:rsidR="00D42F49" w:rsidRDefault="00D42F49" w:rsidP="00D42F49">
            <w:pPr>
              <w:jc w:val="both"/>
            </w:pPr>
            <w:r>
              <w:t>2</w:t>
            </w:r>
          </w:p>
        </w:tc>
      </w:tr>
      <w:tr w:rsidR="00D42F49" w14:paraId="2E3016E5" w14:textId="77777777" w:rsidTr="00D42F49">
        <w:tc>
          <w:tcPr>
            <w:tcW w:w="3086" w:type="dxa"/>
            <w:shd w:val="clear" w:color="auto" w:fill="F7CAAC"/>
          </w:tcPr>
          <w:p w14:paraId="2D49A803" w14:textId="77777777" w:rsidR="00D42F49" w:rsidRDefault="00D42F49" w:rsidP="00D42F49">
            <w:pPr>
              <w:rPr>
                <w:b/>
                <w:sz w:val="22"/>
              </w:rPr>
            </w:pPr>
            <w:r>
              <w:rPr>
                <w:b/>
              </w:rPr>
              <w:t>Prerekvizity, korekvizity, ekvivalence</w:t>
            </w:r>
          </w:p>
        </w:tc>
        <w:tc>
          <w:tcPr>
            <w:tcW w:w="6769" w:type="dxa"/>
            <w:gridSpan w:val="7"/>
          </w:tcPr>
          <w:p w14:paraId="7DBF47BD" w14:textId="77777777" w:rsidR="00D42F49" w:rsidRDefault="00D42F49" w:rsidP="00D42F49">
            <w:pPr>
              <w:jc w:val="both"/>
            </w:pPr>
          </w:p>
        </w:tc>
      </w:tr>
      <w:tr w:rsidR="00D42F49" w14:paraId="1F27470B" w14:textId="77777777" w:rsidTr="00D42F49">
        <w:tc>
          <w:tcPr>
            <w:tcW w:w="3086" w:type="dxa"/>
            <w:shd w:val="clear" w:color="auto" w:fill="F7CAAC"/>
          </w:tcPr>
          <w:p w14:paraId="05EB2523" w14:textId="77777777" w:rsidR="00D42F49" w:rsidRDefault="00D42F49" w:rsidP="00D42F49">
            <w:pPr>
              <w:rPr>
                <w:b/>
              </w:rPr>
            </w:pPr>
            <w:r>
              <w:rPr>
                <w:b/>
              </w:rPr>
              <w:t>Způsob ověření studijních výsledků</w:t>
            </w:r>
          </w:p>
        </w:tc>
        <w:tc>
          <w:tcPr>
            <w:tcW w:w="3406" w:type="dxa"/>
            <w:gridSpan w:val="4"/>
          </w:tcPr>
          <w:p w14:paraId="28FC704E" w14:textId="77777777" w:rsidR="00D42F49" w:rsidRDefault="00D42F49" w:rsidP="00D42F49">
            <w:pPr>
              <w:jc w:val="both"/>
            </w:pPr>
            <w:r>
              <w:t>klasifikovaný zápočet</w:t>
            </w:r>
          </w:p>
        </w:tc>
        <w:tc>
          <w:tcPr>
            <w:tcW w:w="2156" w:type="dxa"/>
            <w:shd w:val="clear" w:color="auto" w:fill="F7CAAC"/>
          </w:tcPr>
          <w:p w14:paraId="776D29D6" w14:textId="77777777" w:rsidR="00D42F49" w:rsidRDefault="00D42F49" w:rsidP="00D42F49">
            <w:pPr>
              <w:jc w:val="both"/>
              <w:rPr>
                <w:b/>
              </w:rPr>
            </w:pPr>
            <w:r>
              <w:rPr>
                <w:b/>
              </w:rPr>
              <w:t>Forma výuky</w:t>
            </w:r>
          </w:p>
        </w:tc>
        <w:tc>
          <w:tcPr>
            <w:tcW w:w="1207" w:type="dxa"/>
            <w:gridSpan w:val="2"/>
          </w:tcPr>
          <w:p w14:paraId="31EAFE37" w14:textId="77777777" w:rsidR="00D42F49" w:rsidRDefault="00D42F49" w:rsidP="00D42F49">
            <w:pPr>
              <w:jc w:val="both"/>
            </w:pPr>
            <w:r>
              <w:t>cvičení</w:t>
            </w:r>
          </w:p>
        </w:tc>
      </w:tr>
      <w:tr w:rsidR="00D42F49" w14:paraId="5A77A4F8" w14:textId="77777777" w:rsidTr="00D42F49">
        <w:tc>
          <w:tcPr>
            <w:tcW w:w="3086" w:type="dxa"/>
            <w:shd w:val="clear" w:color="auto" w:fill="F7CAAC"/>
          </w:tcPr>
          <w:p w14:paraId="40DD3A47" w14:textId="77777777" w:rsidR="00D42F49" w:rsidRDefault="00D42F49" w:rsidP="00D42F49">
            <w:pPr>
              <w:rPr>
                <w:b/>
              </w:rPr>
            </w:pPr>
            <w:r>
              <w:rPr>
                <w:b/>
              </w:rPr>
              <w:t>Forma způsobu ověření studijních výsledků a další požadavky na studenta</w:t>
            </w:r>
          </w:p>
        </w:tc>
        <w:tc>
          <w:tcPr>
            <w:tcW w:w="6769" w:type="dxa"/>
            <w:gridSpan w:val="7"/>
            <w:tcBorders>
              <w:bottom w:val="nil"/>
            </w:tcBorders>
          </w:tcPr>
          <w:p w14:paraId="02118200" w14:textId="77777777" w:rsidR="00D42F49" w:rsidRDefault="00D42F49" w:rsidP="00D42F49">
            <w:pPr>
              <w:jc w:val="both"/>
            </w:pPr>
            <w:r>
              <w:t>písemná,</w:t>
            </w:r>
          </w:p>
          <w:p w14:paraId="74B4E30F" w14:textId="77777777" w:rsidR="00D42F49" w:rsidRDefault="00D42F49" w:rsidP="00D42F49">
            <w:pPr>
              <w:jc w:val="both"/>
            </w:pPr>
            <w:r>
              <w:t>80% aktivní účast na cvičeních, zpracování plánu výzkumu a vyhodnocení dat</w:t>
            </w:r>
          </w:p>
        </w:tc>
      </w:tr>
      <w:tr w:rsidR="00D42F49" w14:paraId="23CE1B19" w14:textId="77777777" w:rsidTr="00BE2B1D">
        <w:trPr>
          <w:trHeight w:val="95"/>
        </w:trPr>
        <w:tc>
          <w:tcPr>
            <w:tcW w:w="9855" w:type="dxa"/>
            <w:gridSpan w:val="8"/>
            <w:tcBorders>
              <w:top w:val="nil"/>
            </w:tcBorders>
          </w:tcPr>
          <w:p w14:paraId="3B00ABDD" w14:textId="77777777" w:rsidR="00D42F49" w:rsidRDefault="00D42F49" w:rsidP="00D42F49"/>
        </w:tc>
      </w:tr>
      <w:tr w:rsidR="00D42F49" w14:paraId="497149F9" w14:textId="77777777" w:rsidTr="00D42F49">
        <w:trPr>
          <w:trHeight w:val="197"/>
        </w:trPr>
        <w:tc>
          <w:tcPr>
            <w:tcW w:w="3086" w:type="dxa"/>
            <w:tcBorders>
              <w:top w:val="nil"/>
            </w:tcBorders>
            <w:shd w:val="clear" w:color="auto" w:fill="F7CAAC"/>
          </w:tcPr>
          <w:p w14:paraId="34F25172" w14:textId="77777777" w:rsidR="00D42F49" w:rsidRDefault="00D42F49" w:rsidP="00D42F49">
            <w:pPr>
              <w:rPr>
                <w:b/>
              </w:rPr>
            </w:pPr>
            <w:r>
              <w:rPr>
                <w:b/>
              </w:rPr>
              <w:t>Garant předmětu</w:t>
            </w:r>
          </w:p>
        </w:tc>
        <w:tc>
          <w:tcPr>
            <w:tcW w:w="6769" w:type="dxa"/>
            <w:gridSpan w:val="7"/>
            <w:tcBorders>
              <w:top w:val="nil"/>
            </w:tcBorders>
          </w:tcPr>
          <w:p w14:paraId="4F2B4134" w14:textId="330269A8" w:rsidR="00D42F49" w:rsidRDefault="00B73A76" w:rsidP="00D42F49">
            <w:pPr>
              <w:jc w:val="both"/>
            </w:pPr>
            <w:r>
              <w:t>doc. Mgr. Ing. Radim Bačuvčík, Ph.D.</w:t>
            </w:r>
          </w:p>
        </w:tc>
      </w:tr>
      <w:tr w:rsidR="00D42F49" w14:paraId="1CA9128F" w14:textId="77777777" w:rsidTr="00D42F49">
        <w:trPr>
          <w:trHeight w:val="243"/>
        </w:trPr>
        <w:tc>
          <w:tcPr>
            <w:tcW w:w="3086" w:type="dxa"/>
            <w:tcBorders>
              <w:top w:val="nil"/>
            </w:tcBorders>
            <w:shd w:val="clear" w:color="auto" w:fill="F7CAAC"/>
          </w:tcPr>
          <w:p w14:paraId="1A2FA662" w14:textId="77777777" w:rsidR="00D42F49" w:rsidRDefault="00D42F49" w:rsidP="00D42F49">
            <w:pPr>
              <w:rPr>
                <w:b/>
              </w:rPr>
            </w:pPr>
            <w:r>
              <w:rPr>
                <w:b/>
              </w:rPr>
              <w:t>Zapojení garanta do výuky předmětu</w:t>
            </w:r>
          </w:p>
        </w:tc>
        <w:tc>
          <w:tcPr>
            <w:tcW w:w="6769" w:type="dxa"/>
            <w:gridSpan w:val="7"/>
            <w:tcBorders>
              <w:top w:val="nil"/>
            </w:tcBorders>
          </w:tcPr>
          <w:p w14:paraId="310EB7AC" w14:textId="3DDF0450" w:rsidR="00D42F49" w:rsidRDefault="00AA244E" w:rsidP="00D42F49">
            <w:pPr>
              <w:jc w:val="both"/>
            </w:pPr>
            <w:r>
              <w:t>100 %</w:t>
            </w:r>
          </w:p>
        </w:tc>
      </w:tr>
      <w:tr w:rsidR="00D42F49" w14:paraId="6A5BF47F" w14:textId="77777777" w:rsidTr="00D42F49">
        <w:tc>
          <w:tcPr>
            <w:tcW w:w="3086" w:type="dxa"/>
            <w:shd w:val="clear" w:color="auto" w:fill="F7CAAC"/>
          </w:tcPr>
          <w:p w14:paraId="1D39BFF5" w14:textId="77777777" w:rsidR="00D42F49" w:rsidRDefault="00D42F49" w:rsidP="00D42F49">
            <w:pPr>
              <w:rPr>
                <w:b/>
              </w:rPr>
            </w:pPr>
            <w:r>
              <w:rPr>
                <w:b/>
              </w:rPr>
              <w:t>Vyučující</w:t>
            </w:r>
          </w:p>
        </w:tc>
        <w:tc>
          <w:tcPr>
            <w:tcW w:w="6769" w:type="dxa"/>
            <w:gridSpan w:val="7"/>
            <w:tcBorders>
              <w:bottom w:val="nil"/>
            </w:tcBorders>
          </w:tcPr>
          <w:p w14:paraId="4B85E2D5" w14:textId="45A85A13" w:rsidR="00D42F49" w:rsidRPr="00F223A2" w:rsidRDefault="00B73A76" w:rsidP="00D42F4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FF0000"/>
              </w:rPr>
            </w:pPr>
            <w:r>
              <w:t>doc. Mgr. Ing. Radim Bačuvčík, Ph.D.</w:t>
            </w:r>
          </w:p>
        </w:tc>
      </w:tr>
      <w:tr w:rsidR="00D42F49" w14:paraId="24A8A0CB" w14:textId="77777777" w:rsidTr="00BE2B1D">
        <w:trPr>
          <w:trHeight w:val="95"/>
        </w:trPr>
        <w:tc>
          <w:tcPr>
            <w:tcW w:w="9855" w:type="dxa"/>
            <w:gridSpan w:val="8"/>
            <w:tcBorders>
              <w:top w:val="nil"/>
            </w:tcBorders>
          </w:tcPr>
          <w:p w14:paraId="64BF9449" w14:textId="77777777" w:rsidR="00D42F49" w:rsidRDefault="00D42F49" w:rsidP="00D42F49">
            <w:pPr>
              <w:jc w:val="both"/>
            </w:pPr>
          </w:p>
        </w:tc>
      </w:tr>
      <w:tr w:rsidR="00D42F49" w14:paraId="0DD8F55B" w14:textId="77777777" w:rsidTr="00D42F49">
        <w:tc>
          <w:tcPr>
            <w:tcW w:w="3086" w:type="dxa"/>
            <w:shd w:val="clear" w:color="auto" w:fill="F7CAAC"/>
          </w:tcPr>
          <w:p w14:paraId="742D5147" w14:textId="77777777" w:rsidR="00D42F49" w:rsidRDefault="00D42F49" w:rsidP="00D42F49">
            <w:pPr>
              <w:jc w:val="both"/>
              <w:rPr>
                <w:b/>
              </w:rPr>
            </w:pPr>
            <w:r>
              <w:rPr>
                <w:b/>
              </w:rPr>
              <w:t>Stručná anotace předmětu</w:t>
            </w:r>
          </w:p>
        </w:tc>
        <w:tc>
          <w:tcPr>
            <w:tcW w:w="6769" w:type="dxa"/>
            <w:gridSpan w:val="7"/>
            <w:tcBorders>
              <w:bottom w:val="nil"/>
            </w:tcBorders>
          </w:tcPr>
          <w:p w14:paraId="09940037" w14:textId="77777777" w:rsidR="00D42F49" w:rsidRDefault="00D42F49" w:rsidP="00D42F49">
            <w:pPr>
              <w:jc w:val="both"/>
            </w:pPr>
          </w:p>
        </w:tc>
      </w:tr>
      <w:tr w:rsidR="00D42F49" w14:paraId="7F0AEFAB" w14:textId="77777777" w:rsidTr="00D42F49">
        <w:trPr>
          <w:trHeight w:val="3938"/>
        </w:trPr>
        <w:tc>
          <w:tcPr>
            <w:tcW w:w="9855" w:type="dxa"/>
            <w:gridSpan w:val="8"/>
            <w:tcBorders>
              <w:top w:val="nil"/>
              <w:bottom w:val="single" w:sz="12" w:space="0" w:color="auto"/>
            </w:tcBorders>
          </w:tcPr>
          <w:p w14:paraId="7A78B1B2" w14:textId="7A944910" w:rsidR="00370CA0" w:rsidRDefault="00D42F49" w:rsidP="00B73A76">
            <w:pPr>
              <w:spacing w:after="120"/>
              <w:jc w:val="both"/>
            </w:pPr>
            <w:r w:rsidRPr="00ED17BC">
              <w:t xml:space="preserve">Cílem předmětu je </w:t>
            </w:r>
            <w:r>
              <w:t xml:space="preserve">seznámit studenty s metodami a technikami výzkumu využitelnými v oblasti marketingového </w:t>
            </w:r>
            <w:r w:rsidR="00BE2B1D">
              <w:br/>
            </w:r>
            <w:r>
              <w:t xml:space="preserve">a komunikačního kvantitativního výzkumu, aplikovaného zejména v oblasti komerční i nekomerční kulturní a umělecké tvorby. Důraz je kladen na </w:t>
            </w:r>
            <w:r w:rsidRPr="00ED17BC">
              <w:t xml:space="preserve">správné metodické nastavení </w:t>
            </w:r>
            <w:r>
              <w:t>výzkumu a adekvátní způsoby</w:t>
            </w:r>
            <w:r w:rsidRPr="00ED17BC">
              <w:t xml:space="preserve"> vyhodnocení </w:t>
            </w:r>
            <w:r>
              <w:t>výzkumných dat</w:t>
            </w:r>
            <w:r w:rsidRPr="00ED17BC">
              <w:t>.</w:t>
            </w:r>
          </w:p>
          <w:p w14:paraId="42FCA56E" w14:textId="77777777" w:rsidR="00D42F49" w:rsidRDefault="00D42F49" w:rsidP="00D3581F">
            <w:pPr>
              <w:pStyle w:val="Odstavecseseznamem"/>
              <w:numPr>
                <w:ilvl w:val="0"/>
                <w:numId w:val="55"/>
              </w:numPr>
              <w:spacing w:after="160" w:line="259" w:lineRule="auto"/>
              <w:jc w:val="both"/>
            </w:pPr>
            <w:r w:rsidRPr="00645C5E">
              <w:t xml:space="preserve">Design </w:t>
            </w:r>
            <w:r>
              <w:t>kvantitativního</w:t>
            </w:r>
            <w:r w:rsidRPr="00645C5E">
              <w:t xml:space="preserve"> marketingového výzkumu</w:t>
            </w:r>
          </w:p>
          <w:p w14:paraId="71634167" w14:textId="77777777" w:rsidR="00D42F49" w:rsidRDefault="00D42F49" w:rsidP="00D3581F">
            <w:pPr>
              <w:pStyle w:val="Odstavecseseznamem"/>
              <w:numPr>
                <w:ilvl w:val="0"/>
                <w:numId w:val="55"/>
              </w:numPr>
              <w:spacing w:after="160" w:line="259" w:lineRule="auto"/>
              <w:jc w:val="both"/>
            </w:pPr>
            <w:r>
              <w:t>Design kvantitativního komunikačního výzkumu</w:t>
            </w:r>
          </w:p>
          <w:p w14:paraId="07D10176" w14:textId="77777777" w:rsidR="00D42F49" w:rsidRDefault="00D42F49" w:rsidP="00D3581F">
            <w:pPr>
              <w:pStyle w:val="Odstavecseseznamem"/>
              <w:numPr>
                <w:ilvl w:val="0"/>
                <w:numId w:val="55"/>
              </w:numPr>
              <w:spacing w:after="160" w:line="259" w:lineRule="auto"/>
              <w:jc w:val="both"/>
            </w:pPr>
            <w:r w:rsidRPr="00645C5E">
              <w:t>Výzkumný problém</w:t>
            </w:r>
            <w:r>
              <w:t xml:space="preserve">, </w:t>
            </w:r>
            <w:r w:rsidRPr="00645C5E">
              <w:t>výzkumné otázky</w:t>
            </w:r>
            <w:r>
              <w:t>, výzkumné předpoklady a hypotézy v kvantitativním výzkumu</w:t>
            </w:r>
          </w:p>
          <w:p w14:paraId="7831B4DA" w14:textId="77777777" w:rsidR="00D42F49" w:rsidRDefault="00D42F49" w:rsidP="00D3581F">
            <w:pPr>
              <w:pStyle w:val="Odstavecseseznamem"/>
              <w:numPr>
                <w:ilvl w:val="0"/>
                <w:numId w:val="55"/>
              </w:numPr>
              <w:spacing w:after="160" w:line="259" w:lineRule="auto"/>
              <w:jc w:val="both"/>
            </w:pPr>
            <w:r>
              <w:t>Metody a techniky sběru kvantitativních dat</w:t>
            </w:r>
          </w:p>
          <w:p w14:paraId="25F3F6C0" w14:textId="77777777" w:rsidR="00D42F49" w:rsidRDefault="00D42F49" w:rsidP="00D3581F">
            <w:pPr>
              <w:pStyle w:val="Odstavecseseznamem"/>
              <w:numPr>
                <w:ilvl w:val="0"/>
                <w:numId w:val="55"/>
              </w:numPr>
              <w:spacing w:after="160" w:line="259" w:lineRule="auto"/>
              <w:jc w:val="both"/>
            </w:pPr>
            <w:r>
              <w:t>Smíšené výzkumné strategie</w:t>
            </w:r>
          </w:p>
          <w:p w14:paraId="1B4DD86D" w14:textId="77777777" w:rsidR="00D42F49" w:rsidRDefault="00D42F49" w:rsidP="00D3581F">
            <w:pPr>
              <w:pStyle w:val="Odstavecseseznamem"/>
              <w:numPr>
                <w:ilvl w:val="0"/>
                <w:numId w:val="55"/>
              </w:numPr>
              <w:spacing w:after="160" w:line="259" w:lineRule="auto"/>
              <w:jc w:val="both"/>
            </w:pPr>
            <w:r>
              <w:t>Konstrukce dotazníku</w:t>
            </w:r>
          </w:p>
          <w:p w14:paraId="14749BAD" w14:textId="77777777" w:rsidR="00D42F49" w:rsidRDefault="00D42F49" w:rsidP="00D3581F">
            <w:pPr>
              <w:pStyle w:val="Odstavecseseznamem"/>
              <w:numPr>
                <w:ilvl w:val="0"/>
                <w:numId w:val="55"/>
              </w:numPr>
              <w:spacing w:after="160" w:line="259" w:lineRule="auto"/>
              <w:jc w:val="both"/>
            </w:pPr>
            <w:r>
              <w:t>Realizace dotazníkového šetření</w:t>
            </w:r>
          </w:p>
          <w:p w14:paraId="5884F9AA" w14:textId="77777777" w:rsidR="00D42F49" w:rsidRDefault="00D42F49" w:rsidP="00D3581F">
            <w:pPr>
              <w:pStyle w:val="Odstavecseseznamem"/>
              <w:numPr>
                <w:ilvl w:val="0"/>
                <w:numId w:val="55"/>
              </w:numPr>
              <w:spacing w:after="160" w:line="259" w:lineRule="auto"/>
              <w:jc w:val="both"/>
            </w:pPr>
            <w:r>
              <w:t>Testování hypotéz</w:t>
            </w:r>
          </w:p>
          <w:p w14:paraId="006AC2FB" w14:textId="77777777" w:rsidR="00D42F49" w:rsidRDefault="00D42F49" w:rsidP="00D3581F">
            <w:pPr>
              <w:pStyle w:val="Odstavecseseznamem"/>
              <w:numPr>
                <w:ilvl w:val="0"/>
                <w:numId w:val="55"/>
              </w:numPr>
              <w:spacing w:after="160" w:line="259" w:lineRule="auto"/>
              <w:jc w:val="both"/>
            </w:pPr>
            <w:r>
              <w:t>Základní statistické ukazatele</w:t>
            </w:r>
          </w:p>
          <w:p w14:paraId="1AC6D0F5" w14:textId="77777777" w:rsidR="00D42F49" w:rsidRDefault="00D42F49" w:rsidP="00D3581F">
            <w:pPr>
              <w:pStyle w:val="Odstavecseseznamem"/>
              <w:numPr>
                <w:ilvl w:val="0"/>
                <w:numId w:val="55"/>
              </w:numPr>
              <w:spacing w:after="160" w:line="259" w:lineRule="auto"/>
              <w:jc w:val="both"/>
            </w:pPr>
            <w:r>
              <w:t>Vyhodnocení kvantitativních dat</w:t>
            </w:r>
          </w:p>
          <w:p w14:paraId="584AFC34" w14:textId="77777777" w:rsidR="00D42F49" w:rsidRDefault="00D42F49" w:rsidP="00D3581F">
            <w:pPr>
              <w:pStyle w:val="Odstavecseseznamem"/>
              <w:numPr>
                <w:ilvl w:val="0"/>
                <w:numId w:val="55"/>
              </w:numPr>
              <w:spacing w:line="259" w:lineRule="auto"/>
              <w:jc w:val="both"/>
            </w:pPr>
            <w:r w:rsidRPr="00645C5E">
              <w:t>Interpretace</w:t>
            </w:r>
            <w:r>
              <w:t xml:space="preserve"> kvantitativních dat</w:t>
            </w:r>
          </w:p>
          <w:p w14:paraId="79908760" w14:textId="7D7A538A" w:rsidR="00370CA0" w:rsidRDefault="00D42F49" w:rsidP="00B73A76">
            <w:pPr>
              <w:pStyle w:val="Odstavecseseznamem"/>
              <w:numPr>
                <w:ilvl w:val="0"/>
                <w:numId w:val="55"/>
              </w:numPr>
              <w:spacing w:after="120"/>
              <w:ind w:left="714" w:hanging="357"/>
              <w:contextualSpacing w:val="0"/>
              <w:jc w:val="both"/>
            </w:pPr>
            <w:r>
              <w:t>Prezentace výsledků kvantitativního výzkumu</w:t>
            </w:r>
          </w:p>
          <w:p w14:paraId="45CA5AD1" w14:textId="1A8BA047" w:rsidR="00D42F49" w:rsidRPr="00AF68B3" w:rsidRDefault="00D42F49" w:rsidP="00D42F49">
            <w:pPr>
              <w:jc w:val="both"/>
            </w:pPr>
            <w:r>
              <w:t>Student umí využívat metody a techniky</w:t>
            </w:r>
            <w:r w:rsidRPr="00ED17BC">
              <w:t xml:space="preserve"> marketingov</w:t>
            </w:r>
            <w:r>
              <w:t>ého a komunikačního</w:t>
            </w:r>
            <w:r w:rsidRPr="00ED17BC">
              <w:t xml:space="preserve"> výzkumu</w:t>
            </w:r>
            <w:r>
              <w:t>, dokáže formulovat zadání výzkumu (cíl, výzkumné otázky, definice základního a výběrového souboru, výběr výzkumných metod), zná zákonitosti sběru dat, jejich vyhodnocení a prezentace výsledků výzkumu.</w:t>
            </w:r>
          </w:p>
        </w:tc>
      </w:tr>
      <w:tr w:rsidR="00D42F49" w14:paraId="5B7270C2" w14:textId="77777777" w:rsidTr="00D42F49">
        <w:trPr>
          <w:trHeight w:val="265"/>
        </w:trPr>
        <w:tc>
          <w:tcPr>
            <w:tcW w:w="3653" w:type="dxa"/>
            <w:gridSpan w:val="2"/>
            <w:tcBorders>
              <w:top w:val="nil"/>
            </w:tcBorders>
            <w:shd w:val="clear" w:color="auto" w:fill="F7CAAC"/>
          </w:tcPr>
          <w:p w14:paraId="61997AF7" w14:textId="77777777" w:rsidR="00D42F49" w:rsidRDefault="00D42F49" w:rsidP="00D42F49">
            <w:pPr>
              <w:jc w:val="both"/>
            </w:pPr>
            <w:r>
              <w:rPr>
                <w:b/>
              </w:rPr>
              <w:t>Studijní literatura a studijní pomůcky</w:t>
            </w:r>
          </w:p>
        </w:tc>
        <w:tc>
          <w:tcPr>
            <w:tcW w:w="6202" w:type="dxa"/>
            <w:gridSpan w:val="6"/>
            <w:tcBorders>
              <w:top w:val="nil"/>
              <w:bottom w:val="nil"/>
            </w:tcBorders>
          </w:tcPr>
          <w:p w14:paraId="580F3BB5" w14:textId="77777777" w:rsidR="00D42F49" w:rsidRDefault="00D42F49" w:rsidP="00D42F49">
            <w:pPr>
              <w:jc w:val="both"/>
            </w:pPr>
          </w:p>
        </w:tc>
      </w:tr>
      <w:tr w:rsidR="00D42F49" w:rsidRPr="003F7F55" w14:paraId="6590E91A" w14:textId="77777777" w:rsidTr="00D42F49">
        <w:trPr>
          <w:trHeight w:val="1497"/>
        </w:trPr>
        <w:tc>
          <w:tcPr>
            <w:tcW w:w="9855" w:type="dxa"/>
            <w:gridSpan w:val="8"/>
            <w:tcBorders>
              <w:top w:val="nil"/>
            </w:tcBorders>
          </w:tcPr>
          <w:p w14:paraId="505CB2CB" w14:textId="77777777" w:rsidR="00D42F49" w:rsidRPr="003F7F55" w:rsidRDefault="00D42F49" w:rsidP="00D42F49">
            <w:pPr>
              <w:jc w:val="both"/>
              <w:rPr>
                <w:b/>
              </w:rPr>
            </w:pPr>
            <w:r w:rsidRPr="003F7F55">
              <w:rPr>
                <w:b/>
              </w:rPr>
              <w:t>Povinná:</w:t>
            </w:r>
          </w:p>
          <w:p w14:paraId="3DE62CAC" w14:textId="01B7EDB5" w:rsidR="00D42F49" w:rsidRDefault="00D42F49" w:rsidP="00D42F49">
            <w:pPr>
              <w:pStyle w:val="Normlnweb"/>
              <w:spacing w:before="0" w:beforeAutospacing="0" w:after="0" w:afterAutospacing="0"/>
              <w:rPr>
                <w:rFonts w:eastAsia="Arial Unicode MS"/>
                <w:bCs/>
                <w:sz w:val="20"/>
                <w:szCs w:val="20"/>
              </w:rPr>
            </w:pPr>
            <w:r>
              <w:rPr>
                <w:rFonts w:eastAsia="Arial Unicode MS"/>
                <w:bCs/>
                <w:sz w:val="20"/>
                <w:szCs w:val="20"/>
              </w:rPr>
              <w:t>HENDL</w:t>
            </w:r>
            <w:r w:rsidRPr="004029B8">
              <w:rPr>
                <w:rFonts w:eastAsia="Arial Unicode MS"/>
                <w:bCs/>
                <w:sz w:val="20"/>
                <w:szCs w:val="20"/>
              </w:rPr>
              <w:t xml:space="preserve">, Jan, </w:t>
            </w:r>
            <w:r>
              <w:rPr>
                <w:rFonts w:eastAsia="Arial Unicode MS"/>
                <w:bCs/>
                <w:sz w:val="20"/>
                <w:szCs w:val="20"/>
              </w:rPr>
              <w:t>REMR</w:t>
            </w:r>
            <w:r w:rsidRPr="004029B8">
              <w:rPr>
                <w:rFonts w:eastAsia="Arial Unicode MS"/>
                <w:bCs/>
                <w:sz w:val="20"/>
                <w:szCs w:val="20"/>
              </w:rPr>
              <w:t>, Jiří. </w:t>
            </w:r>
            <w:r w:rsidRPr="004029B8">
              <w:rPr>
                <w:rFonts w:eastAsia="Arial Unicode MS"/>
                <w:bCs/>
                <w:i/>
                <w:iCs/>
                <w:sz w:val="20"/>
                <w:szCs w:val="20"/>
              </w:rPr>
              <w:t>Metody výzkumu a evaluace</w:t>
            </w:r>
            <w:r w:rsidRPr="004029B8">
              <w:rPr>
                <w:rFonts w:eastAsia="Arial Unicode MS"/>
                <w:bCs/>
                <w:sz w:val="20"/>
                <w:szCs w:val="20"/>
              </w:rPr>
              <w:t xml:space="preserve">. </w:t>
            </w:r>
            <w:r w:rsidR="00F66CBC" w:rsidRPr="004029B8">
              <w:rPr>
                <w:rFonts w:eastAsia="Arial Unicode MS"/>
                <w:bCs/>
                <w:sz w:val="20"/>
                <w:szCs w:val="20"/>
              </w:rPr>
              <w:t>Praha:</w:t>
            </w:r>
            <w:r w:rsidRPr="004029B8">
              <w:rPr>
                <w:rFonts w:eastAsia="Arial Unicode MS"/>
                <w:bCs/>
                <w:sz w:val="20"/>
                <w:szCs w:val="20"/>
              </w:rPr>
              <w:t xml:space="preserve"> Portál, 2017. ISBN 978-80-262-1192-1. </w:t>
            </w:r>
          </w:p>
          <w:p w14:paraId="5AC36DBF" w14:textId="59721766" w:rsidR="00F66CBC" w:rsidRDefault="00F66CBC" w:rsidP="00F66CBC">
            <w:pPr>
              <w:pStyle w:val="Normlnweb"/>
              <w:spacing w:before="0" w:beforeAutospacing="0" w:after="0" w:afterAutospacing="0"/>
              <w:rPr>
                <w:rFonts w:eastAsia="Arial Unicode MS"/>
                <w:bCs/>
                <w:sz w:val="20"/>
                <w:szCs w:val="20"/>
              </w:rPr>
            </w:pPr>
            <w:r>
              <w:rPr>
                <w:rFonts w:eastAsia="Arial Unicode MS"/>
                <w:bCs/>
                <w:sz w:val="20"/>
                <w:szCs w:val="20"/>
              </w:rPr>
              <w:t>KOZEL</w:t>
            </w:r>
            <w:r w:rsidRPr="004029B8">
              <w:rPr>
                <w:rFonts w:eastAsia="Arial Unicode MS"/>
                <w:bCs/>
                <w:sz w:val="20"/>
                <w:szCs w:val="20"/>
              </w:rPr>
              <w:t xml:space="preserve">, Roman, </w:t>
            </w:r>
            <w:r>
              <w:rPr>
                <w:rFonts w:eastAsia="Arial Unicode MS"/>
                <w:bCs/>
                <w:sz w:val="20"/>
                <w:szCs w:val="20"/>
              </w:rPr>
              <w:t>MYNÁŘOVÁ</w:t>
            </w:r>
            <w:r w:rsidRPr="004029B8">
              <w:rPr>
                <w:rFonts w:eastAsia="Arial Unicode MS"/>
                <w:bCs/>
                <w:sz w:val="20"/>
                <w:szCs w:val="20"/>
              </w:rPr>
              <w:t xml:space="preserve">, Lenka, </w:t>
            </w:r>
            <w:r>
              <w:rPr>
                <w:rFonts w:eastAsia="Arial Unicode MS"/>
                <w:bCs/>
                <w:sz w:val="20"/>
                <w:szCs w:val="20"/>
              </w:rPr>
              <w:t>SVOBODOVÁ</w:t>
            </w:r>
            <w:r w:rsidRPr="004029B8">
              <w:rPr>
                <w:rFonts w:eastAsia="Arial Unicode MS"/>
                <w:bCs/>
                <w:sz w:val="20"/>
                <w:szCs w:val="20"/>
              </w:rPr>
              <w:t>, Hana. </w:t>
            </w:r>
            <w:r w:rsidRPr="004029B8">
              <w:rPr>
                <w:rFonts w:eastAsia="Arial Unicode MS"/>
                <w:bCs/>
                <w:i/>
                <w:iCs/>
                <w:sz w:val="20"/>
                <w:szCs w:val="20"/>
              </w:rPr>
              <w:t>Moderní metody a techniky marketingového výzkumu</w:t>
            </w:r>
            <w:r w:rsidRPr="004029B8">
              <w:rPr>
                <w:rFonts w:eastAsia="Arial Unicode MS"/>
                <w:bCs/>
                <w:sz w:val="20"/>
                <w:szCs w:val="20"/>
              </w:rPr>
              <w:t>. Praha: Grada, 2011. ISBN 978-80-247-3527-6. </w:t>
            </w:r>
          </w:p>
          <w:p w14:paraId="424C8E03" w14:textId="757F4BDD" w:rsidR="00D42F49" w:rsidRPr="004029B8" w:rsidRDefault="00D42F49" w:rsidP="00D42F49">
            <w:pPr>
              <w:pStyle w:val="Normlnweb"/>
              <w:spacing w:before="0" w:beforeAutospacing="0" w:after="0" w:afterAutospacing="0"/>
              <w:rPr>
                <w:rFonts w:eastAsia="Arial Unicode MS"/>
                <w:bCs/>
                <w:sz w:val="20"/>
                <w:szCs w:val="20"/>
              </w:rPr>
            </w:pPr>
            <w:r w:rsidRPr="00D6099C">
              <w:rPr>
                <w:rFonts w:eastAsia="Arial Unicode MS" w:hint="eastAsia"/>
                <w:bCs/>
                <w:sz w:val="20"/>
                <w:szCs w:val="20"/>
              </w:rPr>
              <w:t>NOVOTNÁ, Hedvika, Ondřej ŠPAČEK a Magdaléna ŠŤOVÍČKOVÁ, ed. </w:t>
            </w:r>
            <w:r w:rsidRPr="00D6099C">
              <w:rPr>
                <w:rFonts w:eastAsia="Arial Unicode MS" w:hint="eastAsia"/>
                <w:bCs/>
                <w:i/>
                <w:iCs/>
                <w:sz w:val="20"/>
                <w:szCs w:val="20"/>
              </w:rPr>
              <w:t>Metody výzkumu ve společenských vědách</w:t>
            </w:r>
            <w:r w:rsidRPr="00D6099C">
              <w:rPr>
                <w:rFonts w:eastAsia="Arial Unicode MS" w:hint="eastAsia"/>
                <w:bCs/>
                <w:sz w:val="20"/>
                <w:szCs w:val="20"/>
              </w:rPr>
              <w:t>. Praha: FHS UK, 2019. ISBN 9788075710253.</w:t>
            </w:r>
          </w:p>
          <w:p w14:paraId="34AABED2" w14:textId="7F11EC38" w:rsidR="00F66CBC" w:rsidRPr="004029B8" w:rsidRDefault="00F66CBC" w:rsidP="00F66CBC">
            <w:pPr>
              <w:pStyle w:val="Normlnweb"/>
              <w:spacing w:before="0" w:beforeAutospacing="0" w:after="0" w:afterAutospacing="0"/>
              <w:rPr>
                <w:rFonts w:eastAsia="Arial Unicode MS"/>
                <w:bCs/>
                <w:sz w:val="20"/>
                <w:szCs w:val="20"/>
              </w:rPr>
            </w:pPr>
            <w:r>
              <w:rPr>
                <w:rFonts w:eastAsia="Arial Unicode MS"/>
                <w:bCs/>
                <w:sz w:val="20"/>
                <w:szCs w:val="20"/>
              </w:rPr>
              <w:t>TAHAL</w:t>
            </w:r>
            <w:r w:rsidRPr="004029B8">
              <w:rPr>
                <w:rFonts w:eastAsia="Arial Unicode MS"/>
                <w:bCs/>
                <w:sz w:val="20"/>
                <w:szCs w:val="20"/>
              </w:rPr>
              <w:t>, Radek a kol. </w:t>
            </w:r>
            <w:r w:rsidRPr="004029B8">
              <w:rPr>
                <w:rFonts w:eastAsia="Arial Unicode MS"/>
                <w:bCs/>
                <w:i/>
                <w:iCs/>
                <w:sz w:val="20"/>
                <w:szCs w:val="20"/>
              </w:rPr>
              <w:t>Marketingový výzkum: postupy, metody, trendy</w:t>
            </w:r>
            <w:r w:rsidRPr="004029B8">
              <w:rPr>
                <w:rFonts w:eastAsia="Arial Unicode MS"/>
                <w:bCs/>
                <w:sz w:val="20"/>
                <w:szCs w:val="20"/>
              </w:rPr>
              <w:t>. Praha: Grada, 2017. ISBN 978-80-271-0206-8. </w:t>
            </w:r>
          </w:p>
          <w:p w14:paraId="1ADCA22B" w14:textId="77777777" w:rsidR="0098653B" w:rsidRDefault="00F66CBC" w:rsidP="00F66CBC">
            <w:pPr>
              <w:pStyle w:val="Normlnweb"/>
              <w:spacing w:before="0" w:beforeAutospacing="0" w:after="0" w:afterAutospacing="0"/>
              <w:rPr>
                <w:rFonts w:eastAsia="Arial Unicode MS"/>
                <w:bCs/>
                <w:sz w:val="20"/>
                <w:szCs w:val="20"/>
              </w:rPr>
            </w:pPr>
            <w:r w:rsidRPr="001B79A7">
              <w:rPr>
                <w:rFonts w:eastAsia="Arial Unicode MS" w:hint="eastAsia"/>
                <w:bCs/>
                <w:sz w:val="20"/>
                <w:szCs w:val="20"/>
              </w:rPr>
              <w:t>WALKER, Ian, HOLT, Nigel, ed. </w:t>
            </w:r>
            <w:r w:rsidRPr="001B79A7">
              <w:rPr>
                <w:rFonts w:eastAsia="Arial Unicode MS" w:hint="eastAsia"/>
                <w:bCs/>
                <w:i/>
                <w:iCs/>
                <w:sz w:val="20"/>
                <w:szCs w:val="20"/>
              </w:rPr>
              <w:t>Výzkumné metody a statistika</w:t>
            </w:r>
            <w:r w:rsidRPr="001B79A7">
              <w:rPr>
                <w:rFonts w:eastAsia="Arial Unicode MS" w:hint="eastAsia"/>
                <w:bCs/>
                <w:sz w:val="20"/>
                <w:szCs w:val="20"/>
              </w:rPr>
              <w:t xml:space="preserve">. Praha: Grada, 2013. Z pohledu psychologie. </w:t>
            </w:r>
          </w:p>
          <w:p w14:paraId="2C82F2BD" w14:textId="57094D05" w:rsidR="00F66CBC" w:rsidRPr="004029B8" w:rsidRDefault="00F66CBC" w:rsidP="00F66CBC">
            <w:pPr>
              <w:pStyle w:val="Normlnweb"/>
              <w:spacing w:before="0" w:beforeAutospacing="0" w:after="0" w:afterAutospacing="0"/>
              <w:rPr>
                <w:rFonts w:eastAsia="Arial Unicode MS"/>
                <w:bCs/>
                <w:sz w:val="20"/>
                <w:szCs w:val="20"/>
              </w:rPr>
            </w:pPr>
            <w:r w:rsidRPr="001B79A7">
              <w:rPr>
                <w:rFonts w:eastAsia="Arial Unicode MS" w:hint="eastAsia"/>
                <w:bCs/>
                <w:sz w:val="20"/>
                <w:szCs w:val="20"/>
              </w:rPr>
              <w:t>ISBN 9788024739205.</w:t>
            </w:r>
          </w:p>
          <w:p w14:paraId="42464A7E" w14:textId="77777777" w:rsidR="00D42F49" w:rsidRPr="003663AF" w:rsidRDefault="00D42F49" w:rsidP="00D42F49">
            <w:pPr>
              <w:jc w:val="both"/>
              <w:rPr>
                <w:b/>
              </w:rPr>
            </w:pPr>
            <w:r w:rsidRPr="003663AF">
              <w:rPr>
                <w:b/>
              </w:rPr>
              <w:t>Doporučená:</w:t>
            </w:r>
          </w:p>
          <w:p w14:paraId="1DA4A40F" w14:textId="0D00B541" w:rsidR="00D42F49" w:rsidRPr="003663AF" w:rsidRDefault="00D42F49" w:rsidP="00D42F49">
            <w:pPr>
              <w:pStyle w:val="Normlnweb"/>
              <w:spacing w:before="0" w:beforeAutospacing="0" w:after="0" w:afterAutospacing="0"/>
              <w:rPr>
                <w:rFonts w:eastAsia="Arial Unicode MS"/>
                <w:bCs/>
                <w:sz w:val="20"/>
                <w:szCs w:val="20"/>
                <w:shd w:val="clear" w:color="auto" w:fill="FFFFFF"/>
              </w:rPr>
            </w:pPr>
            <w:r w:rsidRPr="003663AF">
              <w:rPr>
                <w:rFonts w:eastAsia="Arial Unicode MS"/>
                <w:bCs/>
                <w:sz w:val="20"/>
                <w:szCs w:val="20"/>
                <w:shd w:val="clear" w:color="auto" w:fill="FFFFFF"/>
              </w:rPr>
              <w:t>HENDL, Jan. </w:t>
            </w:r>
            <w:r w:rsidRPr="003663AF">
              <w:rPr>
                <w:rFonts w:eastAsia="Arial Unicode MS"/>
                <w:bCs/>
                <w:i/>
                <w:iCs/>
                <w:sz w:val="20"/>
                <w:szCs w:val="20"/>
                <w:shd w:val="clear" w:color="auto" w:fill="FFFFFF"/>
              </w:rPr>
              <w:t xml:space="preserve">Kvalitativní </w:t>
            </w:r>
            <w:r w:rsidR="00F66CBC" w:rsidRPr="003663AF">
              <w:rPr>
                <w:rFonts w:eastAsia="Arial Unicode MS"/>
                <w:bCs/>
                <w:i/>
                <w:iCs/>
                <w:sz w:val="20"/>
                <w:szCs w:val="20"/>
                <w:shd w:val="clear" w:color="auto" w:fill="FFFFFF"/>
              </w:rPr>
              <w:t>výzkum:</w:t>
            </w:r>
            <w:r w:rsidRPr="003663AF">
              <w:rPr>
                <w:rFonts w:eastAsia="Arial Unicode MS"/>
                <w:bCs/>
                <w:i/>
                <w:iCs/>
                <w:sz w:val="20"/>
                <w:szCs w:val="20"/>
                <w:shd w:val="clear" w:color="auto" w:fill="FFFFFF"/>
              </w:rPr>
              <w:t xml:space="preserve"> základní teorie, metody a aplikace</w:t>
            </w:r>
            <w:r w:rsidRPr="003663AF">
              <w:rPr>
                <w:rFonts w:eastAsia="Arial Unicode MS"/>
                <w:bCs/>
                <w:sz w:val="20"/>
                <w:szCs w:val="20"/>
                <w:shd w:val="clear" w:color="auto" w:fill="FFFFFF"/>
              </w:rPr>
              <w:t xml:space="preserve">. </w:t>
            </w:r>
            <w:r w:rsidR="00F66CBC" w:rsidRPr="003663AF">
              <w:rPr>
                <w:rFonts w:eastAsia="Arial Unicode MS"/>
                <w:bCs/>
                <w:sz w:val="20"/>
                <w:szCs w:val="20"/>
                <w:shd w:val="clear" w:color="auto" w:fill="FFFFFF"/>
              </w:rPr>
              <w:t>Praha:</w:t>
            </w:r>
            <w:r w:rsidRPr="003663AF">
              <w:rPr>
                <w:rFonts w:eastAsia="Arial Unicode MS"/>
                <w:bCs/>
                <w:sz w:val="20"/>
                <w:szCs w:val="20"/>
                <w:shd w:val="clear" w:color="auto" w:fill="FFFFFF"/>
              </w:rPr>
              <w:t xml:space="preserve"> Portál, 2016. ISBN 978-80-262-0982-9. </w:t>
            </w:r>
          </w:p>
          <w:p w14:paraId="23915A26" w14:textId="77777777" w:rsidR="0098653B" w:rsidRDefault="00D42F49" w:rsidP="00D42F49">
            <w:pPr>
              <w:pStyle w:val="Normlnweb"/>
              <w:spacing w:before="0" w:beforeAutospacing="0" w:after="0" w:afterAutospacing="0"/>
              <w:rPr>
                <w:bCs/>
                <w:sz w:val="20"/>
                <w:szCs w:val="20"/>
              </w:rPr>
            </w:pPr>
            <w:r w:rsidRPr="003663AF">
              <w:rPr>
                <w:rFonts w:hint="eastAsia"/>
                <w:bCs/>
                <w:sz w:val="20"/>
                <w:szCs w:val="20"/>
              </w:rPr>
              <w:t>ŘEZANKOVÁ, Hana. </w:t>
            </w:r>
            <w:r w:rsidRPr="003663AF">
              <w:rPr>
                <w:rFonts w:hint="eastAsia"/>
                <w:bCs/>
                <w:i/>
                <w:iCs/>
                <w:sz w:val="20"/>
                <w:szCs w:val="20"/>
              </w:rPr>
              <w:t>Analýza dat z dotazníkových šetření</w:t>
            </w:r>
            <w:r w:rsidRPr="003663AF">
              <w:rPr>
                <w:rFonts w:hint="eastAsia"/>
                <w:bCs/>
                <w:sz w:val="20"/>
                <w:szCs w:val="20"/>
              </w:rPr>
              <w:t>. Praha: Professional Publishing, 2017</w:t>
            </w:r>
            <w:r w:rsidRPr="005E2257">
              <w:rPr>
                <w:rFonts w:hint="eastAsia"/>
                <w:bCs/>
                <w:sz w:val="20"/>
                <w:szCs w:val="20"/>
              </w:rPr>
              <w:t xml:space="preserve">. </w:t>
            </w:r>
          </w:p>
          <w:p w14:paraId="50369696" w14:textId="1D460DEF" w:rsidR="00D42F49" w:rsidRPr="005E2257" w:rsidRDefault="00D42F49" w:rsidP="00D42F49">
            <w:pPr>
              <w:pStyle w:val="Normlnweb"/>
              <w:spacing w:before="0" w:beforeAutospacing="0" w:after="0" w:afterAutospacing="0"/>
              <w:rPr>
                <w:bCs/>
                <w:sz w:val="20"/>
                <w:szCs w:val="20"/>
              </w:rPr>
            </w:pPr>
            <w:r w:rsidRPr="005E2257">
              <w:rPr>
                <w:rFonts w:hint="eastAsia"/>
                <w:bCs/>
                <w:sz w:val="20"/>
                <w:szCs w:val="20"/>
              </w:rPr>
              <w:t>ISBN 9788090659483.</w:t>
            </w:r>
          </w:p>
          <w:p w14:paraId="593BC8BD" w14:textId="4C48D1BA" w:rsidR="00D42F49" w:rsidRPr="005E2257" w:rsidRDefault="00D42F49" w:rsidP="00D42F49">
            <w:pPr>
              <w:pStyle w:val="Normlnweb"/>
              <w:spacing w:before="0" w:beforeAutospacing="0" w:after="0" w:afterAutospacing="0"/>
              <w:rPr>
                <w:sz w:val="20"/>
                <w:szCs w:val="20"/>
              </w:rPr>
            </w:pPr>
            <w:r w:rsidRPr="005E2257">
              <w:rPr>
                <w:rFonts w:hint="eastAsia"/>
                <w:sz w:val="20"/>
                <w:szCs w:val="20"/>
              </w:rPr>
              <w:t>ŘEZANKOVÁ, Hana a Tomáš LÖSTER. </w:t>
            </w:r>
            <w:r w:rsidRPr="005E2257">
              <w:rPr>
                <w:rFonts w:hint="eastAsia"/>
                <w:i/>
                <w:iCs/>
                <w:sz w:val="20"/>
                <w:szCs w:val="20"/>
              </w:rPr>
              <w:t>Základy statistiky</w:t>
            </w:r>
            <w:r w:rsidRPr="005E2257">
              <w:rPr>
                <w:rFonts w:hint="eastAsia"/>
                <w:sz w:val="20"/>
                <w:szCs w:val="20"/>
              </w:rPr>
              <w:t>. Praha: Oeconomica, 2013. ISBN 9788024519579.</w:t>
            </w:r>
          </w:p>
        </w:tc>
      </w:tr>
    </w:tbl>
    <w:p w14:paraId="79004259" w14:textId="77777777" w:rsidR="00B73AA1" w:rsidRDefault="00B73AA1"/>
    <w:p w14:paraId="03BCFBFE" w14:textId="77777777" w:rsidR="00B73AA1" w:rsidRDefault="00B73AA1"/>
    <w:p w14:paraId="3056EF26" w14:textId="77777777" w:rsidR="00BE2B1D" w:rsidRDefault="00BE2B1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73AA1" w14:paraId="784F9B55" w14:textId="77777777" w:rsidTr="00D91C10">
        <w:tc>
          <w:tcPr>
            <w:tcW w:w="9855" w:type="dxa"/>
            <w:gridSpan w:val="8"/>
            <w:tcBorders>
              <w:bottom w:val="double" w:sz="4" w:space="0" w:color="auto"/>
            </w:tcBorders>
            <w:shd w:val="clear" w:color="auto" w:fill="BDD6EE"/>
          </w:tcPr>
          <w:p w14:paraId="42B6C27A" w14:textId="49788A1A" w:rsidR="00B73AA1" w:rsidRDefault="00B73AA1" w:rsidP="00D91C10">
            <w:pPr>
              <w:jc w:val="both"/>
              <w:rPr>
                <w:b/>
                <w:sz w:val="28"/>
              </w:rPr>
            </w:pPr>
            <w:r>
              <w:lastRenderedPageBreak/>
              <w:br w:type="page"/>
            </w:r>
            <w:r>
              <w:rPr>
                <w:b/>
                <w:sz w:val="28"/>
              </w:rPr>
              <w:t>B-III – Charakteristika studijního předmětu</w:t>
            </w:r>
          </w:p>
        </w:tc>
      </w:tr>
      <w:tr w:rsidR="00B73AA1" w14:paraId="5F41BE0A" w14:textId="77777777" w:rsidTr="00D91C10">
        <w:tc>
          <w:tcPr>
            <w:tcW w:w="3086" w:type="dxa"/>
            <w:tcBorders>
              <w:top w:val="double" w:sz="4" w:space="0" w:color="auto"/>
            </w:tcBorders>
            <w:shd w:val="clear" w:color="auto" w:fill="F7CAAC"/>
          </w:tcPr>
          <w:p w14:paraId="210703FE" w14:textId="77777777" w:rsidR="00B73AA1" w:rsidRDefault="00B73AA1" w:rsidP="000E784D">
            <w:pPr>
              <w:rPr>
                <w:b/>
              </w:rPr>
            </w:pPr>
            <w:r>
              <w:rPr>
                <w:b/>
              </w:rPr>
              <w:t>Název studijního předmětu</w:t>
            </w:r>
          </w:p>
        </w:tc>
        <w:tc>
          <w:tcPr>
            <w:tcW w:w="6769" w:type="dxa"/>
            <w:gridSpan w:val="7"/>
            <w:tcBorders>
              <w:top w:val="double" w:sz="4" w:space="0" w:color="auto"/>
            </w:tcBorders>
          </w:tcPr>
          <w:p w14:paraId="2530E158" w14:textId="77777777" w:rsidR="00B73AA1" w:rsidRDefault="00B73AA1" w:rsidP="00D91C10">
            <w:pPr>
              <w:jc w:val="both"/>
            </w:pPr>
            <w:r>
              <w:t>Multimédia 1</w:t>
            </w:r>
          </w:p>
        </w:tc>
      </w:tr>
      <w:tr w:rsidR="00B73AA1" w14:paraId="74367296" w14:textId="77777777" w:rsidTr="00D91C10">
        <w:tc>
          <w:tcPr>
            <w:tcW w:w="3086" w:type="dxa"/>
            <w:shd w:val="clear" w:color="auto" w:fill="F7CAAC"/>
          </w:tcPr>
          <w:p w14:paraId="78247400" w14:textId="77777777" w:rsidR="00B73AA1" w:rsidRDefault="00B73AA1" w:rsidP="000E784D">
            <w:pPr>
              <w:rPr>
                <w:b/>
              </w:rPr>
            </w:pPr>
            <w:r>
              <w:rPr>
                <w:b/>
              </w:rPr>
              <w:t>Typ předmětu</w:t>
            </w:r>
          </w:p>
        </w:tc>
        <w:tc>
          <w:tcPr>
            <w:tcW w:w="3406" w:type="dxa"/>
            <w:gridSpan w:val="4"/>
          </w:tcPr>
          <w:p w14:paraId="29831332" w14:textId="738614C5" w:rsidR="00B73AA1" w:rsidRDefault="000E784D" w:rsidP="00D91C10">
            <w:pPr>
              <w:jc w:val="both"/>
            </w:pPr>
            <w:r>
              <w:t>p</w:t>
            </w:r>
            <w:r w:rsidR="00B73AA1">
              <w:t>ovinný</w:t>
            </w:r>
          </w:p>
        </w:tc>
        <w:tc>
          <w:tcPr>
            <w:tcW w:w="2695" w:type="dxa"/>
            <w:gridSpan w:val="2"/>
            <w:shd w:val="clear" w:color="auto" w:fill="F7CAAC"/>
          </w:tcPr>
          <w:p w14:paraId="24842DEC" w14:textId="77777777" w:rsidR="00B73AA1" w:rsidRDefault="00B73AA1" w:rsidP="00D91C10">
            <w:pPr>
              <w:jc w:val="both"/>
            </w:pPr>
            <w:r>
              <w:rPr>
                <w:b/>
              </w:rPr>
              <w:t>doporučený ročník / semestr</w:t>
            </w:r>
          </w:p>
        </w:tc>
        <w:tc>
          <w:tcPr>
            <w:tcW w:w="668" w:type="dxa"/>
          </w:tcPr>
          <w:p w14:paraId="7DE27885" w14:textId="77777777" w:rsidR="00B73AA1" w:rsidRDefault="00B73AA1" w:rsidP="00D91C10">
            <w:pPr>
              <w:jc w:val="both"/>
            </w:pPr>
            <w:r>
              <w:t>1/ZS</w:t>
            </w:r>
          </w:p>
        </w:tc>
      </w:tr>
      <w:tr w:rsidR="00B73AA1" w14:paraId="0A9D96D6" w14:textId="77777777" w:rsidTr="00D91C10">
        <w:tc>
          <w:tcPr>
            <w:tcW w:w="3086" w:type="dxa"/>
            <w:shd w:val="clear" w:color="auto" w:fill="F7CAAC"/>
          </w:tcPr>
          <w:p w14:paraId="67D6D076" w14:textId="77777777" w:rsidR="00B73AA1" w:rsidRDefault="00B73AA1" w:rsidP="000E784D">
            <w:pPr>
              <w:rPr>
                <w:b/>
              </w:rPr>
            </w:pPr>
            <w:r>
              <w:rPr>
                <w:b/>
              </w:rPr>
              <w:t>Rozsah studijního předmětu</w:t>
            </w:r>
          </w:p>
        </w:tc>
        <w:tc>
          <w:tcPr>
            <w:tcW w:w="1701" w:type="dxa"/>
            <w:gridSpan w:val="2"/>
          </w:tcPr>
          <w:p w14:paraId="37083554" w14:textId="4111B50A" w:rsidR="00B73AA1" w:rsidRDefault="00B73AA1" w:rsidP="00D91C10">
            <w:pPr>
              <w:jc w:val="both"/>
            </w:pPr>
            <w:r>
              <w:t>26</w:t>
            </w:r>
            <w:r w:rsidR="00BC3F5F">
              <w:t xml:space="preserve"> </w:t>
            </w:r>
            <w:r w:rsidR="00296699">
              <w:t>c</w:t>
            </w:r>
          </w:p>
        </w:tc>
        <w:tc>
          <w:tcPr>
            <w:tcW w:w="889" w:type="dxa"/>
            <w:shd w:val="clear" w:color="auto" w:fill="F7CAAC"/>
          </w:tcPr>
          <w:p w14:paraId="50F2B806" w14:textId="77777777" w:rsidR="00B73AA1" w:rsidRDefault="00B73AA1" w:rsidP="00D91C10">
            <w:pPr>
              <w:jc w:val="both"/>
              <w:rPr>
                <w:b/>
              </w:rPr>
            </w:pPr>
            <w:r>
              <w:rPr>
                <w:b/>
              </w:rPr>
              <w:t xml:space="preserve">hod. </w:t>
            </w:r>
          </w:p>
        </w:tc>
        <w:tc>
          <w:tcPr>
            <w:tcW w:w="816" w:type="dxa"/>
          </w:tcPr>
          <w:p w14:paraId="0A8A9639" w14:textId="0E88BE16" w:rsidR="00B73AA1" w:rsidRDefault="00B73AA1" w:rsidP="00D91C10">
            <w:pPr>
              <w:jc w:val="both"/>
            </w:pPr>
            <w:r>
              <w:t>2</w:t>
            </w:r>
            <w:r w:rsidR="00296699">
              <w:t>6</w:t>
            </w:r>
          </w:p>
        </w:tc>
        <w:tc>
          <w:tcPr>
            <w:tcW w:w="2156" w:type="dxa"/>
            <w:shd w:val="clear" w:color="auto" w:fill="F7CAAC"/>
          </w:tcPr>
          <w:p w14:paraId="01B1CC99" w14:textId="77777777" w:rsidR="00B73AA1" w:rsidRDefault="00B73AA1" w:rsidP="00D91C10">
            <w:pPr>
              <w:jc w:val="both"/>
              <w:rPr>
                <w:b/>
              </w:rPr>
            </w:pPr>
            <w:r>
              <w:rPr>
                <w:b/>
              </w:rPr>
              <w:t>kreditů</w:t>
            </w:r>
          </w:p>
        </w:tc>
        <w:tc>
          <w:tcPr>
            <w:tcW w:w="1207" w:type="dxa"/>
            <w:gridSpan w:val="2"/>
          </w:tcPr>
          <w:p w14:paraId="1D02AC6D" w14:textId="77777777" w:rsidR="00B73AA1" w:rsidRDefault="00B73AA1" w:rsidP="00D91C10">
            <w:pPr>
              <w:jc w:val="both"/>
            </w:pPr>
            <w:r>
              <w:t>2</w:t>
            </w:r>
          </w:p>
        </w:tc>
      </w:tr>
      <w:tr w:rsidR="00B73AA1" w14:paraId="79F7E975" w14:textId="77777777" w:rsidTr="00D91C10">
        <w:tc>
          <w:tcPr>
            <w:tcW w:w="3086" w:type="dxa"/>
            <w:shd w:val="clear" w:color="auto" w:fill="F7CAAC"/>
          </w:tcPr>
          <w:p w14:paraId="5AB053ED" w14:textId="77777777" w:rsidR="00B73AA1" w:rsidRDefault="00B73AA1" w:rsidP="000E784D">
            <w:pPr>
              <w:rPr>
                <w:b/>
                <w:sz w:val="22"/>
              </w:rPr>
            </w:pPr>
            <w:r>
              <w:rPr>
                <w:b/>
              </w:rPr>
              <w:t>Prerekvizity, korekvizity, ekvivalence</w:t>
            </w:r>
          </w:p>
        </w:tc>
        <w:tc>
          <w:tcPr>
            <w:tcW w:w="6769" w:type="dxa"/>
            <w:gridSpan w:val="7"/>
          </w:tcPr>
          <w:p w14:paraId="3990902D" w14:textId="77777777" w:rsidR="00B73AA1" w:rsidRDefault="00B73AA1" w:rsidP="00D91C10">
            <w:pPr>
              <w:jc w:val="both"/>
            </w:pPr>
          </w:p>
        </w:tc>
      </w:tr>
      <w:tr w:rsidR="00B73AA1" w14:paraId="2917EB0E" w14:textId="77777777" w:rsidTr="00D91C10">
        <w:tc>
          <w:tcPr>
            <w:tcW w:w="3086" w:type="dxa"/>
            <w:shd w:val="clear" w:color="auto" w:fill="F7CAAC"/>
          </w:tcPr>
          <w:p w14:paraId="36C428E9" w14:textId="77777777" w:rsidR="00B73AA1" w:rsidRDefault="00B73AA1" w:rsidP="000E784D">
            <w:pPr>
              <w:rPr>
                <w:b/>
              </w:rPr>
            </w:pPr>
            <w:r>
              <w:rPr>
                <w:b/>
              </w:rPr>
              <w:t>Způsob ověření studijních výsledků</w:t>
            </w:r>
          </w:p>
        </w:tc>
        <w:tc>
          <w:tcPr>
            <w:tcW w:w="3406" w:type="dxa"/>
            <w:gridSpan w:val="4"/>
          </w:tcPr>
          <w:p w14:paraId="1E6252C8" w14:textId="36DF0615" w:rsidR="00B73AA1" w:rsidRDefault="000E784D" w:rsidP="00D91C10">
            <w:pPr>
              <w:jc w:val="both"/>
            </w:pPr>
            <w:r>
              <w:t>k</w:t>
            </w:r>
            <w:r w:rsidR="00B73AA1">
              <w:t>lasifikovaný zápočet</w:t>
            </w:r>
          </w:p>
        </w:tc>
        <w:tc>
          <w:tcPr>
            <w:tcW w:w="2156" w:type="dxa"/>
            <w:shd w:val="clear" w:color="auto" w:fill="F7CAAC"/>
          </w:tcPr>
          <w:p w14:paraId="3D0E77DB" w14:textId="77777777" w:rsidR="00B73AA1" w:rsidRDefault="00B73AA1" w:rsidP="00D91C10">
            <w:pPr>
              <w:jc w:val="both"/>
              <w:rPr>
                <w:b/>
              </w:rPr>
            </w:pPr>
            <w:r>
              <w:rPr>
                <w:b/>
              </w:rPr>
              <w:t>Forma výuky</w:t>
            </w:r>
          </w:p>
        </w:tc>
        <w:tc>
          <w:tcPr>
            <w:tcW w:w="1207" w:type="dxa"/>
            <w:gridSpan w:val="2"/>
          </w:tcPr>
          <w:p w14:paraId="6F18E50C" w14:textId="77777777" w:rsidR="00B73AA1" w:rsidRDefault="00B73AA1" w:rsidP="00D91C10">
            <w:pPr>
              <w:jc w:val="both"/>
            </w:pPr>
            <w:r>
              <w:t>cvičení</w:t>
            </w:r>
          </w:p>
        </w:tc>
      </w:tr>
      <w:tr w:rsidR="00B73AA1" w14:paraId="70CC4D54" w14:textId="77777777" w:rsidTr="00D91C10">
        <w:tc>
          <w:tcPr>
            <w:tcW w:w="3086" w:type="dxa"/>
            <w:shd w:val="clear" w:color="auto" w:fill="F7CAAC"/>
          </w:tcPr>
          <w:p w14:paraId="15A14EEE" w14:textId="77777777" w:rsidR="00B73AA1" w:rsidRDefault="00B73AA1" w:rsidP="000E784D">
            <w:pPr>
              <w:rPr>
                <w:b/>
              </w:rPr>
            </w:pPr>
            <w:r>
              <w:rPr>
                <w:b/>
              </w:rPr>
              <w:t>Forma způsobu ověření studijních výsledků a další požadavky na studenta</w:t>
            </w:r>
          </w:p>
        </w:tc>
        <w:tc>
          <w:tcPr>
            <w:tcW w:w="6769" w:type="dxa"/>
            <w:gridSpan w:val="7"/>
            <w:tcBorders>
              <w:bottom w:val="nil"/>
            </w:tcBorders>
          </w:tcPr>
          <w:p w14:paraId="685DC7F1" w14:textId="77777777" w:rsidR="00B73AA1" w:rsidRDefault="00B73AA1" w:rsidP="00D91C10">
            <w:pPr>
              <w:jc w:val="both"/>
            </w:pPr>
            <w:r>
              <w:t>Písemná, ústní</w:t>
            </w:r>
          </w:p>
        </w:tc>
      </w:tr>
      <w:tr w:rsidR="00B73AA1" w14:paraId="13FCE56E" w14:textId="77777777" w:rsidTr="00BE2B1D">
        <w:trPr>
          <w:trHeight w:val="95"/>
        </w:trPr>
        <w:tc>
          <w:tcPr>
            <w:tcW w:w="9855" w:type="dxa"/>
            <w:gridSpan w:val="8"/>
            <w:tcBorders>
              <w:top w:val="nil"/>
            </w:tcBorders>
          </w:tcPr>
          <w:p w14:paraId="68BF751E" w14:textId="77777777" w:rsidR="00B73AA1" w:rsidRDefault="00B73AA1" w:rsidP="000E784D"/>
        </w:tc>
      </w:tr>
      <w:tr w:rsidR="00B73AA1" w14:paraId="198103ED" w14:textId="77777777" w:rsidTr="00D91C10">
        <w:trPr>
          <w:trHeight w:val="197"/>
        </w:trPr>
        <w:tc>
          <w:tcPr>
            <w:tcW w:w="3086" w:type="dxa"/>
            <w:tcBorders>
              <w:top w:val="nil"/>
            </w:tcBorders>
            <w:shd w:val="clear" w:color="auto" w:fill="F7CAAC"/>
          </w:tcPr>
          <w:p w14:paraId="67FA6528" w14:textId="77777777" w:rsidR="00B73AA1" w:rsidRDefault="00B73AA1" w:rsidP="000E784D">
            <w:pPr>
              <w:rPr>
                <w:b/>
              </w:rPr>
            </w:pPr>
            <w:r>
              <w:rPr>
                <w:b/>
              </w:rPr>
              <w:t>Garant předmětu</w:t>
            </w:r>
          </w:p>
        </w:tc>
        <w:tc>
          <w:tcPr>
            <w:tcW w:w="6769" w:type="dxa"/>
            <w:gridSpan w:val="7"/>
            <w:tcBorders>
              <w:top w:val="nil"/>
            </w:tcBorders>
          </w:tcPr>
          <w:p w14:paraId="0C079237" w14:textId="77777777" w:rsidR="00B73AA1" w:rsidRDefault="00B73AA1" w:rsidP="00D91C10">
            <w:pPr>
              <w:spacing w:line="256" w:lineRule="auto"/>
              <w:jc w:val="both"/>
              <w:rPr>
                <w:lang w:eastAsia="en-US"/>
              </w:rPr>
            </w:pPr>
            <w:r>
              <w:rPr>
                <w:lang w:eastAsia="en-US"/>
              </w:rPr>
              <w:t>Mgr. Pavel Krutil</w:t>
            </w:r>
          </w:p>
        </w:tc>
      </w:tr>
      <w:tr w:rsidR="00B73AA1" w14:paraId="4C43F3CC" w14:textId="77777777" w:rsidTr="00D91C10">
        <w:trPr>
          <w:trHeight w:val="243"/>
        </w:trPr>
        <w:tc>
          <w:tcPr>
            <w:tcW w:w="3086" w:type="dxa"/>
            <w:tcBorders>
              <w:top w:val="nil"/>
            </w:tcBorders>
            <w:shd w:val="clear" w:color="auto" w:fill="F7CAAC"/>
          </w:tcPr>
          <w:p w14:paraId="05805A91" w14:textId="77777777" w:rsidR="00B73AA1" w:rsidRDefault="00B73AA1" w:rsidP="000E784D">
            <w:pPr>
              <w:rPr>
                <w:b/>
              </w:rPr>
            </w:pPr>
            <w:r>
              <w:rPr>
                <w:b/>
              </w:rPr>
              <w:t>Zapojení garanta do výuky předmětu</w:t>
            </w:r>
          </w:p>
        </w:tc>
        <w:tc>
          <w:tcPr>
            <w:tcW w:w="6769" w:type="dxa"/>
            <w:gridSpan w:val="7"/>
            <w:tcBorders>
              <w:top w:val="nil"/>
            </w:tcBorders>
          </w:tcPr>
          <w:p w14:paraId="281F1A62" w14:textId="6D85E1BC" w:rsidR="00B73AA1" w:rsidRDefault="00B73AA1" w:rsidP="00D91C10">
            <w:pPr>
              <w:spacing w:line="256" w:lineRule="auto"/>
              <w:jc w:val="both"/>
              <w:rPr>
                <w:lang w:eastAsia="en-US"/>
              </w:rPr>
            </w:pPr>
            <w:r>
              <w:rPr>
                <w:lang w:eastAsia="en-US"/>
              </w:rPr>
              <w:t>100</w:t>
            </w:r>
            <w:r w:rsidR="001A7041">
              <w:rPr>
                <w:lang w:eastAsia="en-US"/>
              </w:rPr>
              <w:t xml:space="preserve"> </w:t>
            </w:r>
            <w:r>
              <w:rPr>
                <w:lang w:eastAsia="en-US"/>
              </w:rPr>
              <w:t>%</w:t>
            </w:r>
          </w:p>
        </w:tc>
      </w:tr>
      <w:tr w:rsidR="00B73AA1" w14:paraId="29AC7820" w14:textId="77777777" w:rsidTr="00D91C10">
        <w:tc>
          <w:tcPr>
            <w:tcW w:w="3086" w:type="dxa"/>
            <w:shd w:val="clear" w:color="auto" w:fill="F7CAAC"/>
          </w:tcPr>
          <w:p w14:paraId="65ECBCE9" w14:textId="77777777" w:rsidR="00B73AA1" w:rsidRDefault="00B73AA1" w:rsidP="000E784D">
            <w:pPr>
              <w:rPr>
                <w:b/>
              </w:rPr>
            </w:pPr>
            <w:r>
              <w:rPr>
                <w:b/>
              </w:rPr>
              <w:t>Vyučující</w:t>
            </w:r>
          </w:p>
        </w:tc>
        <w:tc>
          <w:tcPr>
            <w:tcW w:w="6769" w:type="dxa"/>
            <w:gridSpan w:val="7"/>
            <w:tcBorders>
              <w:bottom w:val="nil"/>
            </w:tcBorders>
          </w:tcPr>
          <w:p w14:paraId="461834C0" w14:textId="77777777" w:rsidR="00B73AA1" w:rsidRDefault="00B73AA1" w:rsidP="00D91C10">
            <w:pPr>
              <w:jc w:val="both"/>
            </w:pPr>
            <w:r>
              <w:rPr>
                <w:lang w:eastAsia="en-US"/>
              </w:rPr>
              <w:t>Mgr. Pavel Krutil</w:t>
            </w:r>
          </w:p>
        </w:tc>
      </w:tr>
      <w:tr w:rsidR="00B73AA1" w14:paraId="2402102A" w14:textId="77777777" w:rsidTr="00BE2B1D">
        <w:trPr>
          <w:trHeight w:val="95"/>
        </w:trPr>
        <w:tc>
          <w:tcPr>
            <w:tcW w:w="9855" w:type="dxa"/>
            <w:gridSpan w:val="8"/>
            <w:tcBorders>
              <w:top w:val="nil"/>
            </w:tcBorders>
          </w:tcPr>
          <w:p w14:paraId="58893D50" w14:textId="77777777" w:rsidR="00B73AA1" w:rsidRDefault="00B73AA1" w:rsidP="00D91C10">
            <w:pPr>
              <w:jc w:val="both"/>
            </w:pPr>
          </w:p>
        </w:tc>
      </w:tr>
      <w:tr w:rsidR="00B73AA1" w14:paraId="2538AF44" w14:textId="77777777" w:rsidTr="00D91C10">
        <w:tc>
          <w:tcPr>
            <w:tcW w:w="3086" w:type="dxa"/>
            <w:shd w:val="clear" w:color="auto" w:fill="F7CAAC"/>
          </w:tcPr>
          <w:p w14:paraId="7E32D686" w14:textId="77777777" w:rsidR="00B73AA1" w:rsidRDefault="00B73AA1" w:rsidP="00D91C10">
            <w:pPr>
              <w:jc w:val="both"/>
              <w:rPr>
                <w:b/>
              </w:rPr>
            </w:pPr>
            <w:r>
              <w:rPr>
                <w:b/>
              </w:rPr>
              <w:t>Stručná anotace předmětu</w:t>
            </w:r>
          </w:p>
        </w:tc>
        <w:tc>
          <w:tcPr>
            <w:tcW w:w="6769" w:type="dxa"/>
            <w:gridSpan w:val="7"/>
            <w:tcBorders>
              <w:bottom w:val="nil"/>
            </w:tcBorders>
          </w:tcPr>
          <w:p w14:paraId="7F5CC684" w14:textId="77777777" w:rsidR="00B73AA1" w:rsidRDefault="00B73AA1" w:rsidP="00D91C10">
            <w:pPr>
              <w:jc w:val="both"/>
            </w:pPr>
          </w:p>
        </w:tc>
      </w:tr>
      <w:tr w:rsidR="00B73AA1" w14:paraId="71B5A3E1" w14:textId="77777777" w:rsidTr="00D91C10">
        <w:trPr>
          <w:trHeight w:val="3938"/>
        </w:trPr>
        <w:tc>
          <w:tcPr>
            <w:tcW w:w="9855" w:type="dxa"/>
            <w:gridSpan w:val="8"/>
            <w:tcBorders>
              <w:top w:val="nil"/>
              <w:bottom w:val="single" w:sz="12" w:space="0" w:color="auto"/>
            </w:tcBorders>
          </w:tcPr>
          <w:p w14:paraId="5AF36E95" w14:textId="22A9C148" w:rsidR="00766682" w:rsidRPr="000C5859" w:rsidRDefault="00B73AA1" w:rsidP="00522A26">
            <w:pPr>
              <w:pStyle w:val="Bezmezer"/>
              <w:spacing w:after="120"/>
              <w:jc w:val="both"/>
              <w:rPr>
                <w:lang w:eastAsia="en-US"/>
              </w:rPr>
            </w:pPr>
            <w:r w:rsidRPr="000C5859">
              <w:rPr>
                <w:lang w:eastAsia="en-US"/>
              </w:rPr>
              <w:t>Cílem předmětu je připravit studenty formou vysvětlení a praktického osvojení používání softwarových produktů pro kreativní tvorbu statických WWW stránek. Student bude schopen s použitím značkovacího jazyka XHTML, kaskádových stylů (CSS) a skriptovacího jazyka JavaScript vytvořit vlastní projekt statických WWW stránek, obsahujících text, statickou a dynamickou grafiku a video, a volitelně využívajících jako zdroj dat soubory XML.</w:t>
            </w:r>
          </w:p>
          <w:p w14:paraId="14A0C8A2" w14:textId="5C1CA1DD" w:rsidR="00A86019" w:rsidRDefault="00B73AA1" w:rsidP="00A75EBA">
            <w:pPr>
              <w:pStyle w:val="Bezmezer"/>
              <w:spacing w:after="120"/>
              <w:ind w:left="537" w:hanging="141"/>
              <w:rPr>
                <w:lang w:eastAsia="en-US"/>
              </w:rPr>
            </w:pPr>
            <w:r w:rsidRPr="000C5859">
              <w:rPr>
                <w:lang w:eastAsia="en-US"/>
              </w:rPr>
              <w:t xml:space="preserve">Internet </w:t>
            </w:r>
            <w:r w:rsidRPr="000C5859">
              <w:rPr>
                <w:lang w:eastAsia="en-US"/>
              </w:rPr>
              <w:br/>
              <w:t xml:space="preserve">- Principy fungování WWW stránek, protokoly </w:t>
            </w:r>
            <w:r w:rsidRPr="000C5859">
              <w:rPr>
                <w:lang w:eastAsia="en-US"/>
              </w:rPr>
              <w:br/>
              <w:t xml:space="preserve">- Zásady správné tvorby WWW stránek </w:t>
            </w:r>
            <w:r w:rsidRPr="000C5859">
              <w:rPr>
                <w:lang w:eastAsia="en-US"/>
              </w:rPr>
              <w:br/>
              <w:t xml:space="preserve">- Značkovací jazyky </w:t>
            </w:r>
            <w:r w:rsidRPr="000C5859">
              <w:rPr>
                <w:lang w:eastAsia="en-US"/>
              </w:rPr>
              <w:br/>
              <w:t xml:space="preserve">- XML a XHTML </w:t>
            </w:r>
            <w:r w:rsidRPr="000C5859">
              <w:rPr>
                <w:lang w:eastAsia="en-US"/>
              </w:rPr>
              <w:br/>
              <w:t xml:space="preserve">- Rozvržení stránek pomocí kaskádových stylů (CSS) </w:t>
            </w:r>
            <w:r w:rsidRPr="000C5859">
              <w:rPr>
                <w:lang w:eastAsia="en-US"/>
              </w:rPr>
              <w:br/>
              <w:t xml:space="preserve">- Navigace pomocí CSS a JavaScriptu </w:t>
            </w:r>
            <w:r w:rsidRPr="000C5859">
              <w:rPr>
                <w:lang w:eastAsia="en-US"/>
              </w:rPr>
              <w:br/>
              <w:t xml:space="preserve">- Import dat z XML zdrojů </w:t>
            </w:r>
            <w:r w:rsidRPr="000C5859">
              <w:rPr>
                <w:lang w:eastAsia="en-US"/>
              </w:rPr>
              <w:br/>
              <w:t xml:space="preserve">- Formátování textů a tabulek s využitím CSS </w:t>
            </w:r>
            <w:r w:rsidRPr="000C5859">
              <w:rPr>
                <w:lang w:eastAsia="en-US"/>
              </w:rPr>
              <w:br/>
              <w:t xml:space="preserve">- Formuláře </w:t>
            </w:r>
            <w:r w:rsidRPr="000C5859">
              <w:rPr>
                <w:lang w:eastAsia="en-US"/>
              </w:rPr>
              <w:br/>
              <w:t xml:space="preserve">- Grafické formáty pro web </w:t>
            </w:r>
            <w:r w:rsidRPr="000C5859">
              <w:rPr>
                <w:lang w:eastAsia="en-US"/>
              </w:rPr>
              <w:br/>
              <w:t xml:space="preserve">- Animace na webu (Flash) </w:t>
            </w:r>
            <w:r w:rsidRPr="000C5859">
              <w:rPr>
                <w:lang w:eastAsia="en-US"/>
              </w:rPr>
              <w:br/>
              <w:t>- Příprava a import videa do WWW stránek</w:t>
            </w:r>
          </w:p>
          <w:p w14:paraId="0F6A07B0" w14:textId="2A1BD95D" w:rsidR="00B73AA1" w:rsidRPr="00EC671A" w:rsidRDefault="00A86019" w:rsidP="00D91C10">
            <w:pPr>
              <w:pStyle w:val="Bezmezer"/>
              <w:rPr>
                <w:lang w:eastAsia="en-US"/>
              </w:rPr>
            </w:pPr>
            <w:r>
              <w:rPr>
                <w:lang w:eastAsia="en-US"/>
              </w:rPr>
              <w:t>Student je schope</w:t>
            </w:r>
            <w:r w:rsidR="00766682">
              <w:rPr>
                <w:lang w:eastAsia="en-US"/>
              </w:rPr>
              <w:t>n</w:t>
            </w:r>
            <w:r>
              <w:rPr>
                <w:lang w:eastAsia="en-US"/>
              </w:rPr>
              <w:t xml:space="preserve"> </w:t>
            </w:r>
            <w:r w:rsidR="00766682">
              <w:rPr>
                <w:lang w:eastAsia="en-US"/>
              </w:rPr>
              <w:t xml:space="preserve">praktického používání </w:t>
            </w:r>
            <w:r w:rsidR="00766682" w:rsidRPr="000C5859">
              <w:rPr>
                <w:lang w:eastAsia="en-US"/>
              </w:rPr>
              <w:t>softwarových produktů pro kreativní tvorbu statických WWW stránek</w:t>
            </w:r>
            <w:r w:rsidR="00766682">
              <w:rPr>
                <w:lang w:eastAsia="en-US"/>
              </w:rPr>
              <w:t>.</w:t>
            </w:r>
          </w:p>
        </w:tc>
      </w:tr>
      <w:tr w:rsidR="00B73AA1" w14:paraId="6C9FE257" w14:textId="77777777" w:rsidTr="00D91C10">
        <w:trPr>
          <w:trHeight w:val="265"/>
        </w:trPr>
        <w:tc>
          <w:tcPr>
            <w:tcW w:w="3653" w:type="dxa"/>
            <w:gridSpan w:val="2"/>
            <w:tcBorders>
              <w:top w:val="nil"/>
            </w:tcBorders>
            <w:shd w:val="clear" w:color="auto" w:fill="F7CAAC"/>
          </w:tcPr>
          <w:p w14:paraId="605CF0BD" w14:textId="77777777" w:rsidR="00B73AA1" w:rsidRDefault="00B73AA1" w:rsidP="00D91C10">
            <w:pPr>
              <w:jc w:val="both"/>
            </w:pPr>
            <w:r>
              <w:rPr>
                <w:b/>
              </w:rPr>
              <w:t>Studijní literatura a studijní pomůcky</w:t>
            </w:r>
          </w:p>
        </w:tc>
        <w:tc>
          <w:tcPr>
            <w:tcW w:w="6202" w:type="dxa"/>
            <w:gridSpan w:val="6"/>
            <w:tcBorders>
              <w:top w:val="nil"/>
              <w:bottom w:val="nil"/>
            </w:tcBorders>
          </w:tcPr>
          <w:p w14:paraId="688C6231" w14:textId="77777777" w:rsidR="00B73AA1" w:rsidRDefault="00B73AA1" w:rsidP="00D91C10">
            <w:pPr>
              <w:jc w:val="both"/>
            </w:pPr>
          </w:p>
        </w:tc>
      </w:tr>
      <w:tr w:rsidR="00B73AA1" w14:paraId="1018F9AA" w14:textId="77777777" w:rsidTr="00D91C10">
        <w:trPr>
          <w:trHeight w:val="1497"/>
        </w:trPr>
        <w:tc>
          <w:tcPr>
            <w:tcW w:w="9855" w:type="dxa"/>
            <w:gridSpan w:val="8"/>
            <w:tcBorders>
              <w:top w:val="nil"/>
            </w:tcBorders>
          </w:tcPr>
          <w:p w14:paraId="4CBB1D10" w14:textId="77777777" w:rsidR="00B73AA1" w:rsidRPr="005E3AD2" w:rsidRDefault="00B73AA1" w:rsidP="00D91C10">
            <w:pPr>
              <w:pStyle w:val="Bezmezer"/>
              <w:rPr>
                <w:b/>
                <w:lang w:eastAsia="en-US"/>
              </w:rPr>
            </w:pPr>
            <w:r w:rsidRPr="005E3AD2">
              <w:rPr>
                <w:b/>
                <w:lang w:eastAsia="en-US"/>
              </w:rPr>
              <w:t>Povinná:</w:t>
            </w:r>
          </w:p>
          <w:p w14:paraId="2969012B" w14:textId="5CE03E2A" w:rsidR="00366CCD" w:rsidRDefault="00366CCD" w:rsidP="00D91C10">
            <w:pPr>
              <w:pStyle w:val="Bezmezer"/>
              <w:rPr>
                <w:ins w:id="284" w:author="Hana Ponížilová" w:date="2023-05-25T16:13:00Z"/>
              </w:rPr>
            </w:pPr>
            <w:ins w:id="285" w:author="Hana Ponížilová" w:date="2023-05-25T16:13:00Z">
              <w:r w:rsidRPr="00366CCD">
                <w:t xml:space="preserve">LAURENČÍK, Marek. </w:t>
              </w:r>
              <w:r w:rsidRPr="000040DC">
                <w:rPr>
                  <w:i/>
                  <w:iCs/>
                </w:rPr>
                <w:t>Tvorba www stránek v HTML a CSS</w:t>
              </w:r>
              <w:r w:rsidRPr="00366CCD">
                <w:t xml:space="preserve">. Praha: Grada Publishing, 2019. Průvodce (Grada). </w:t>
              </w:r>
            </w:ins>
            <w:ins w:id="286" w:author="Hana Ponížilová" w:date="2023-05-25T16:14:00Z">
              <w:r w:rsidR="006A39D2">
                <w:br/>
              </w:r>
            </w:ins>
            <w:ins w:id="287" w:author="Hana Ponížilová" w:date="2023-05-25T16:13:00Z">
              <w:r w:rsidRPr="00366CCD">
                <w:t xml:space="preserve">ISBN 978-80-271-2241-7. </w:t>
              </w:r>
            </w:ins>
          </w:p>
          <w:p w14:paraId="4156D996" w14:textId="48E2371C" w:rsidR="00B73AA1" w:rsidRPr="000C5859" w:rsidRDefault="00000000" w:rsidP="00D91C10">
            <w:pPr>
              <w:pStyle w:val="Bezmezer"/>
              <w:rPr>
                <w:lang w:eastAsia="en-US"/>
              </w:rPr>
            </w:pPr>
            <w:hyperlink r:id="rId70" w:tgtFrame="_blank" w:history="1">
              <w:r w:rsidR="00B73AA1" w:rsidRPr="000C5859">
                <w:rPr>
                  <w:lang w:eastAsia="en-US"/>
                </w:rPr>
                <w:t xml:space="preserve">SCHAFER, Steven M. </w:t>
              </w:r>
              <w:r w:rsidR="00B73AA1" w:rsidRPr="000C5859">
                <w:rPr>
                  <w:i/>
                  <w:lang w:eastAsia="en-US"/>
                </w:rPr>
                <w:t xml:space="preserve">HTML, XHTML a </w:t>
              </w:r>
              <w:r w:rsidR="001A7041" w:rsidRPr="000C5859">
                <w:rPr>
                  <w:i/>
                  <w:lang w:eastAsia="en-US"/>
                </w:rPr>
                <w:t>CSS:</w:t>
              </w:r>
              <w:r w:rsidR="00B73AA1" w:rsidRPr="000C5859">
                <w:rPr>
                  <w:i/>
                  <w:lang w:eastAsia="en-US"/>
                </w:rPr>
                <w:t xml:space="preserve"> bible</w:t>
              </w:r>
              <w:r w:rsidR="00B73AA1" w:rsidRPr="000C5859">
                <w:rPr>
                  <w:lang w:eastAsia="en-US"/>
                </w:rPr>
                <w:t xml:space="preserve">. </w:t>
              </w:r>
              <w:r w:rsidR="001A7041" w:rsidRPr="000C5859">
                <w:rPr>
                  <w:lang w:eastAsia="en-US"/>
                </w:rPr>
                <w:t>Praha:</w:t>
              </w:r>
              <w:r w:rsidR="00B73AA1" w:rsidRPr="000C5859">
                <w:rPr>
                  <w:lang w:eastAsia="en-US"/>
                </w:rPr>
                <w:t xml:space="preserve"> Grada, 2009. ISBN 978-80-247-2850-6. </w:t>
              </w:r>
            </w:hyperlink>
          </w:p>
          <w:p w14:paraId="3BE6231D" w14:textId="77777777" w:rsidR="00B73AA1" w:rsidRPr="000C5859" w:rsidRDefault="00000000" w:rsidP="00D91C10">
            <w:pPr>
              <w:pStyle w:val="Bezmezer"/>
              <w:rPr>
                <w:lang w:eastAsia="en-US"/>
              </w:rPr>
            </w:pPr>
            <w:hyperlink w:history="1">
              <w:r w:rsidR="00B73AA1" w:rsidRPr="000C5859">
                <w:rPr>
                  <w:lang w:eastAsia="en-US"/>
                </w:rPr>
                <w:t xml:space="preserve">http://www.w3schools.com (Online) </w:t>
              </w:r>
            </w:hyperlink>
          </w:p>
          <w:p w14:paraId="08A56CB1" w14:textId="3CB9B491" w:rsidR="00B73AA1" w:rsidRPr="000C5859" w:rsidRDefault="00D03FFD" w:rsidP="00D91C10">
            <w:pPr>
              <w:pStyle w:val="Bezmezer"/>
              <w:rPr>
                <w:b/>
                <w:lang w:eastAsia="en-US"/>
              </w:rPr>
            </w:pPr>
            <w:r>
              <w:rPr>
                <w:b/>
                <w:lang w:eastAsia="en-US"/>
              </w:rPr>
              <w:t>D</w:t>
            </w:r>
            <w:r w:rsidR="00B73AA1" w:rsidRPr="000C5859">
              <w:rPr>
                <w:b/>
                <w:lang w:eastAsia="en-US"/>
              </w:rPr>
              <w:t xml:space="preserve">oporučená: </w:t>
            </w:r>
          </w:p>
          <w:p w14:paraId="518D726B" w14:textId="71B391FA" w:rsidR="001A7041" w:rsidRPr="000C5859" w:rsidRDefault="00000000" w:rsidP="001A7041">
            <w:pPr>
              <w:pStyle w:val="Bezmezer"/>
              <w:rPr>
                <w:lang w:eastAsia="en-US"/>
              </w:rPr>
            </w:pPr>
            <w:hyperlink r:id="rId71" w:tgtFrame="_blank" w:history="1">
              <w:r w:rsidR="001A7041" w:rsidRPr="000C5859">
                <w:rPr>
                  <w:lang w:eastAsia="en-US"/>
                </w:rPr>
                <w:t>BROŽA, Petr. T</w:t>
              </w:r>
              <w:r w:rsidR="001A7041" w:rsidRPr="000C5859">
                <w:rPr>
                  <w:i/>
                  <w:lang w:eastAsia="en-US"/>
                </w:rPr>
                <w:t>vorba www stránek pro úplné začátečníky</w:t>
              </w:r>
              <w:r w:rsidR="002F0780">
                <w:rPr>
                  <w:lang w:eastAsia="en-US"/>
                </w:rPr>
                <w:t xml:space="preserve">. </w:t>
              </w:r>
              <w:r w:rsidR="001A7041" w:rsidRPr="000C5859">
                <w:rPr>
                  <w:lang w:eastAsia="en-US"/>
                </w:rPr>
                <w:t xml:space="preserve">Brno: Computer Press, 2004. ISBN 8025101649. </w:t>
              </w:r>
            </w:hyperlink>
          </w:p>
          <w:p w14:paraId="4D47716E" w14:textId="3C4EC8AF" w:rsidR="00B73AA1" w:rsidRPr="000C5859" w:rsidRDefault="00000000" w:rsidP="00D91C10">
            <w:pPr>
              <w:pStyle w:val="Bezmezer"/>
              <w:rPr>
                <w:lang w:eastAsia="en-US"/>
              </w:rPr>
            </w:pPr>
            <w:hyperlink r:id="rId72" w:tgtFrame="_blank" w:history="1">
              <w:r w:rsidR="00B73AA1" w:rsidRPr="000C5859">
                <w:rPr>
                  <w:lang w:eastAsia="en-US"/>
                </w:rPr>
                <w:t xml:space="preserve">DRUSKA, Peter. </w:t>
              </w:r>
              <w:r w:rsidR="00B73AA1" w:rsidRPr="000C5859">
                <w:rPr>
                  <w:i/>
                  <w:lang w:eastAsia="en-US"/>
                </w:rPr>
                <w:t xml:space="preserve">CSS a </w:t>
              </w:r>
              <w:r w:rsidR="001A7041" w:rsidRPr="000C5859">
                <w:rPr>
                  <w:i/>
                  <w:lang w:eastAsia="en-US"/>
                </w:rPr>
                <w:t>XHTML:</w:t>
              </w:r>
              <w:r w:rsidR="00B73AA1" w:rsidRPr="000C5859">
                <w:rPr>
                  <w:i/>
                  <w:lang w:eastAsia="en-US"/>
                </w:rPr>
                <w:t xml:space="preserve"> tvorba dokonalých webových stránek krok za krokem.</w:t>
              </w:r>
              <w:r w:rsidR="002F0780">
                <w:rPr>
                  <w:lang w:eastAsia="en-US"/>
                </w:rPr>
                <w:t xml:space="preserve"> </w:t>
              </w:r>
              <w:r w:rsidR="001A7041" w:rsidRPr="000C5859">
                <w:rPr>
                  <w:lang w:eastAsia="en-US"/>
                </w:rPr>
                <w:t>Praha:</w:t>
              </w:r>
              <w:r w:rsidR="00B73AA1" w:rsidRPr="000C5859">
                <w:rPr>
                  <w:lang w:eastAsia="en-US"/>
                </w:rPr>
                <w:t xml:space="preserve"> Grada, 2006. </w:t>
              </w:r>
              <w:r w:rsidR="00704C8A">
                <w:rPr>
                  <w:lang w:eastAsia="en-US"/>
                </w:rPr>
                <w:br/>
              </w:r>
              <w:r w:rsidR="00B73AA1" w:rsidRPr="000C5859">
                <w:rPr>
                  <w:lang w:eastAsia="en-US"/>
                </w:rPr>
                <w:t xml:space="preserve">ISBN 80-247-1382-9. </w:t>
              </w:r>
            </w:hyperlink>
          </w:p>
          <w:p w14:paraId="3BFDBBC3" w14:textId="37D2112F" w:rsidR="00B73AA1" w:rsidRPr="00BE2B1D" w:rsidRDefault="001A7041" w:rsidP="00D91C10">
            <w:pPr>
              <w:pStyle w:val="Bezmezer"/>
              <w:rPr>
                <w:lang w:eastAsia="en-US"/>
              </w:rPr>
            </w:pPr>
            <w:r w:rsidRPr="001A7041">
              <w:rPr>
                <w:lang w:eastAsia="en-US"/>
              </w:rPr>
              <w:t xml:space="preserve">HLAVENKA, J. a kol. </w:t>
            </w:r>
            <w:r w:rsidRPr="00BB53CA">
              <w:rPr>
                <w:lang w:eastAsia="en-US"/>
              </w:rPr>
              <w:t>Vytváříme WWW stránky. Praha: Computer Press, 2000. ISBN</w:t>
            </w:r>
            <w:r w:rsidRPr="001A7041">
              <w:rPr>
                <w:lang w:eastAsia="en-US"/>
              </w:rPr>
              <w:t xml:space="preserve"> 80-7226-293-9.</w:t>
            </w:r>
            <w:hyperlink r:id="rId73" w:tgtFrame="_blank" w:history="1">
              <w:r w:rsidR="00B73AA1" w:rsidRPr="000C5859">
                <w:rPr>
                  <w:lang w:eastAsia="en-US"/>
                </w:rPr>
                <w:t xml:space="preserve"> </w:t>
              </w:r>
            </w:hyperlink>
            <w:r w:rsidR="00B73AA1" w:rsidRPr="005E3AD2">
              <w:rPr>
                <w:lang w:eastAsia="en-US"/>
              </w:rPr>
              <w:t xml:space="preserve"> </w:t>
            </w:r>
          </w:p>
        </w:tc>
      </w:tr>
    </w:tbl>
    <w:p w14:paraId="307C7870" w14:textId="77777777" w:rsidR="00D91C10" w:rsidRDefault="00D91C1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91C10" w14:paraId="7D51D14E" w14:textId="77777777" w:rsidTr="00D91C10">
        <w:tc>
          <w:tcPr>
            <w:tcW w:w="9855" w:type="dxa"/>
            <w:gridSpan w:val="8"/>
            <w:tcBorders>
              <w:bottom w:val="double" w:sz="4" w:space="0" w:color="auto"/>
            </w:tcBorders>
            <w:shd w:val="clear" w:color="auto" w:fill="BDD6EE"/>
          </w:tcPr>
          <w:p w14:paraId="3939E6A3" w14:textId="77777777" w:rsidR="00D91C10" w:rsidRDefault="00D91C10" w:rsidP="00D91C10">
            <w:pPr>
              <w:jc w:val="both"/>
              <w:rPr>
                <w:b/>
                <w:sz w:val="28"/>
              </w:rPr>
            </w:pPr>
            <w:r>
              <w:lastRenderedPageBreak/>
              <w:br w:type="page"/>
            </w:r>
            <w:r>
              <w:rPr>
                <w:b/>
                <w:sz w:val="28"/>
              </w:rPr>
              <w:t>B-III – Charakteristika studijního předmětu</w:t>
            </w:r>
          </w:p>
        </w:tc>
      </w:tr>
      <w:tr w:rsidR="00D91C10" w14:paraId="54DBAABC" w14:textId="77777777" w:rsidTr="00D91C10">
        <w:tc>
          <w:tcPr>
            <w:tcW w:w="3086" w:type="dxa"/>
            <w:tcBorders>
              <w:top w:val="double" w:sz="4" w:space="0" w:color="auto"/>
            </w:tcBorders>
            <w:shd w:val="clear" w:color="auto" w:fill="F7CAAC"/>
          </w:tcPr>
          <w:p w14:paraId="46D79239" w14:textId="77777777" w:rsidR="00D91C10" w:rsidRDefault="00D91C10" w:rsidP="00FB2BD9">
            <w:pPr>
              <w:rPr>
                <w:b/>
              </w:rPr>
            </w:pPr>
            <w:r>
              <w:rPr>
                <w:b/>
              </w:rPr>
              <w:t>Název studijního předmětu</w:t>
            </w:r>
          </w:p>
        </w:tc>
        <w:tc>
          <w:tcPr>
            <w:tcW w:w="6769" w:type="dxa"/>
            <w:gridSpan w:val="7"/>
            <w:tcBorders>
              <w:top w:val="double" w:sz="4" w:space="0" w:color="auto"/>
            </w:tcBorders>
          </w:tcPr>
          <w:p w14:paraId="57117C55" w14:textId="77777777" w:rsidR="00D91C10" w:rsidRDefault="00D91C10" w:rsidP="00D91C10">
            <w:pPr>
              <w:jc w:val="both"/>
            </w:pPr>
            <w:r>
              <w:t>Multimédia 2</w:t>
            </w:r>
          </w:p>
        </w:tc>
      </w:tr>
      <w:tr w:rsidR="00D91C10" w14:paraId="4BFEB056" w14:textId="77777777" w:rsidTr="00D91C10">
        <w:tc>
          <w:tcPr>
            <w:tcW w:w="3086" w:type="dxa"/>
            <w:shd w:val="clear" w:color="auto" w:fill="F7CAAC"/>
          </w:tcPr>
          <w:p w14:paraId="0A31D0AE" w14:textId="77777777" w:rsidR="00D91C10" w:rsidRDefault="00D91C10" w:rsidP="00FB2BD9">
            <w:pPr>
              <w:rPr>
                <w:b/>
              </w:rPr>
            </w:pPr>
            <w:r>
              <w:rPr>
                <w:b/>
              </w:rPr>
              <w:t>Typ předmětu</w:t>
            </w:r>
          </w:p>
        </w:tc>
        <w:tc>
          <w:tcPr>
            <w:tcW w:w="3406" w:type="dxa"/>
            <w:gridSpan w:val="4"/>
          </w:tcPr>
          <w:p w14:paraId="341F69A5" w14:textId="3E4D85D4" w:rsidR="00D91C10" w:rsidRDefault="00FB2BD9" w:rsidP="00D91C10">
            <w:pPr>
              <w:jc w:val="both"/>
            </w:pPr>
            <w:r>
              <w:t>p</w:t>
            </w:r>
            <w:r w:rsidR="00D91C10">
              <w:t>ovinný</w:t>
            </w:r>
          </w:p>
        </w:tc>
        <w:tc>
          <w:tcPr>
            <w:tcW w:w="2695" w:type="dxa"/>
            <w:gridSpan w:val="2"/>
            <w:shd w:val="clear" w:color="auto" w:fill="F7CAAC"/>
          </w:tcPr>
          <w:p w14:paraId="3424AEE4" w14:textId="77777777" w:rsidR="00D91C10" w:rsidRDefault="00D91C10" w:rsidP="00D91C10">
            <w:pPr>
              <w:jc w:val="both"/>
            </w:pPr>
            <w:r>
              <w:rPr>
                <w:b/>
              </w:rPr>
              <w:t>doporučený ročník / semestr</w:t>
            </w:r>
          </w:p>
        </w:tc>
        <w:tc>
          <w:tcPr>
            <w:tcW w:w="668" w:type="dxa"/>
          </w:tcPr>
          <w:p w14:paraId="7E563365" w14:textId="77777777" w:rsidR="00D91C10" w:rsidRDefault="00D91C10" w:rsidP="00D91C10">
            <w:pPr>
              <w:jc w:val="both"/>
            </w:pPr>
            <w:r>
              <w:t>1/ZS</w:t>
            </w:r>
          </w:p>
        </w:tc>
      </w:tr>
      <w:tr w:rsidR="00D91C10" w14:paraId="7E1A9FBB" w14:textId="77777777" w:rsidTr="00D91C10">
        <w:tc>
          <w:tcPr>
            <w:tcW w:w="3086" w:type="dxa"/>
            <w:shd w:val="clear" w:color="auto" w:fill="F7CAAC"/>
          </w:tcPr>
          <w:p w14:paraId="04BFBCD2" w14:textId="77777777" w:rsidR="00D91C10" w:rsidRDefault="00D91C10" w:rsidP="00FB2BD9">
            <w:pPr>
              <w:rPr>
                <w:b/>
              </w:rPr>
            </w:pPr>
            <w:r>
              <w:rPr>
                <w:b/>
              </w:rPr>
              <w:t>Rozsah studijního předmětu</w:t>
            </w:r>
          </w:p>
        </w:tc>
        <w:tc>
          <w:tcPr>
            <w:tcW w:w="1701" w:type="dxa"/>
            <w:gridSpan w:val="2"/>
          </w:tcPr>
          <w:p w14:paraId="4ABB7524" w14:textId="5F5B2A48" w:rsidR="00D91C10" w:rsidRDefault="00D91C10" w:rsidP="00D91C10">
            <w:pPr>
              <w:jc w:val="both"/>
            </w:pPr>
            <w:r>
              <w:t>26</w:t>
            </w:r>
            <w:r w:rsidR="00BC3F5F">
              <w:t xml:space="preserve"> </w:t>
            </w:r>
            <w:r w:rsidR="001A7041">
              <w:t>c</w:t>
            </w:r>
          </w:p>
        </w:tc>
        <w:tc>
          <w:tcPr>
            <w:tcW w:w="889" w:type="dxa"/>
            <w:shd w:val="clear" w:color="auto" w:fill="F7CAAC"/>
          </w:tcPr>
          <w:p w14:paraId="1489D068" w14:textId="77777777" w:rsidR="00D91C10" w:rsidRDefault="00D91C10" w:rsidP="00D91C10">
            <w:pPr>
              <w:jc w:val="both"/>
              <w:rPr>
                <w:b/>
              </w:rPr>
            </w:pPr>
            <w:r>
              <w:rPr>
                <w:b/>
              </w:rPr>
              <w:t xml:space="preserve">hod. </w:t>
            </w:r>
          </w:p>
        </w:tc>
        <w:tc>
          <w:tcPr>
            <w:tcW w:w="816" w:type="dxa"/>
          </w:tcPr>
          <w:p w14:paraId="060CCF98" w14:textId="6A1EFD3C" w:rsidR="00D91C10" w:rsidRDefault="00D91C10" w:rsidP="00D91C10">
            <w:pPr>
              <w:jc w:val="both"/>
            </w:pPr>
            <w:r>
              <w:t>2</w:t>
            </w:r>
            <w:r w:rsidR="00D03FFD">
              <w:t>6</w:t>
            </w:r>
          </w:p>
        </w:tc>
        <w:tc>
          <w:tcPr>
            <w:tcW w:w="2156" w:type="dxa"/>
            <w:shd w:val="clear" w:color="auto" w:fill="F7CAAC"/>
          </w:tcPr>
          <w:p w14:paraId="3484BB55" w14:textId="77777777" w:rsidR="00D91C10" w:rsidRDefault="00D91C10" w:rsidP="00D91C10">
            <w:pPr>
              <w:jc w:val="both"/>
              <w:rPr>
                <w:b/>
              </w:rPr>
            </w:pPr>
            <w:r>
              <w:rPr>
                <w:b/>
              </w:rPr>
              <w:t>kreditů</w:t>
            </w:r>
          </w:p>
        </w:tc>
        <w:tc>
          <w:tcPr>
            <w:tcW w:w="1207" w:type="dxa"/>
            <w:gridSpan w:val="2"/>
          </w:tcPr>
          <w:p w14:paraId="63137FCC" w14:textId="77777777" w:rsidR="00D91C10" w:rsidRDefault="00D91C10" w:rsidP="00D91C10">
            <w:pPr>
              <w:jc w:val="both"/>
            </w:pPr>
            <w:r>
              <w:t>2</w:t>
            </w:r>
          </w:p>
        </w:tc>
      </w:tr>
      <w:tr w:rsidR="00D91C10" w14:paraId="2574CB82" w14:textId="77777777" w:rsidTr="00D91C10">
        <w:tc>
          <w:tcPr>
            <w:tcW w:w="3086" w:type="dxa"/>
            <w:shd w:val="clear" w:color="auto" w:fill="F7CAAC"/>
          </w:tcPr>
          <w:p w14:paraId="5E6EB4FB" w14:textId="77777777" w:rsidR="00D91C10" w:rsidRDefault="00D91C10" w:rsidP="00FB2BD9">
            <w:pPr>
              <w:rPr>
                <w:b/>
                <w:sz w:val="22"/>
              </w:rPr>
            </w:pPr>
            <w:r>
              <w:rPr>
                <w:b/>
              </w:rPr>
              <w:t>Prerekvizity, korekvizity, ekvivalence</w:t>
            </w:r>
          </w:p>
        </w:tc>
        <w:tc>
          <w:tcPr>
            <w:tcW w:w="6769" w:type="dxa"/>
            <w:gridSpan w:val="7"/>
          </w:tcPr>
          <w:p w14:paraId="5821D853" w14:textId="77777777" w:rsidR="00D91C10" w:rsidRDefault="00D91C10" w:rsidP="00D91C10">
            <w:pPr>
              <w:jc w:val="both"/>
            </w:pPr>
          </w:p>
        </w:tc>
      </w:tr>
      <w:tr w:rsidR="00D91C10" w14:paraId="0C494646" w14:textId="77777777" w:rsidTr="00D91C10">
        <w:tc>
          <w:tcPr>
            <w:tcW w:w="3086" w:type="dxa"/>
            <w:shd w:val="clear" w:color="auto" w:fill="F7CAAC"/>
          </w:tcPr>
          <w:p w14:paraId="0CB00E86" w14:textId="77777777" w:rsidR="00D91C10" w:rsidRDefault="00D91C10" w:rsidP="00FB2BD9">
            <w:pPr>
              <w:rPr>
                <w:b/>
              </w:rPr>
            </w:pPr>
            <w:r>
              <w:rPr>
                <w:b/>
              </w:rPr>
              <w:t>Způsob ověření studijních výsledků</w:t>
            </w:r>
          </w:p>
        </w:tc>
        <w:tc>
          <w:tcPr>
            <w:tcW w:w="3406" w:type="dxa"/>
            <w:gridSpan w:val="4"/>
          </w:tcPr>
          <w:p w14:paraId="5929EB6B" w14:textId="7AC8B785" w:rsidR="00D91C10" w:rsidRDefault="00FB2BD9" w:rsidP="00D91C10">
            <w:pPr>
              <w:jc w:val="both"/>
            </w:pPr>
            <w:r>
              <w:t>k</w:t>
            </w:r>
            <w:r w:rsidR="00D91C10">
              <w:t>lasifikovaný zápočet</w:t>
            </w:r>
          </w:p>
        </w:tc>
        <w:tc>
          <w:tcPr>
            <w:tcW w:w="2156" w:type="dxa"/>
            <w:shd w:val="clear" w:color="auto" w:fill="F7CAAC"/>
          </w:tcPr>
          <w:p w14:paraId="38393F50" w14:textId="77777777" w:rsidR="00D91C10" w:rsidRDefault="00D91C10" w:rsidP="00D91C10">
            <w:pPr>
              <w:jc w:val="both"/>
              <w:rPr>
                <w:b/>
              </w:rPr>
            </w:pPr>
            <w:r>
              <w:rPr>
                <w:b/>
              </w:rPr>
              <w:t>Forma výuky</w:t>
            </w:r>
          </w:p>
        </w:tc>
        <w:tc>
          <w:tcPr>
            <w:tcW w:w="1207" w:type="dxa"/>
            <w:gridSpan w:val="2"/>
          </w:tcPr>
          <w:p w14:paraId="073EB8EE" w14:textId="77777777" w:rsidR="00D91C10" w:rsidRDefault="00D91C10" w:rsidP="00D91C10">
            <w:pPr>
              <w:jc w:val="both"/>
            </w:pPr>
            <w:r>
              <w:t>cvičení</w:t>
            </w:r>
          </w:p>
        </w:tc>
      </w:tr>
      <w:tr w:rsidR="00D91C10" w14:paraId="498B1591" w14:textId="77777777" w:rsidTr="00D91C10">
        <w:tc>
          <w:tcPr>
            <w:tcW w:w="3086" w:type="dxa"/>
            <w:shd w:val="clear" w:color="auto" w:fill="F7CAAC"/>
          </w:tcPr>
          <w:p w14:paraId="7219ADAA" w14:textId="77777777" w:rsidR="00D91C10" w:rsidRDefault="00D91C10" w:rsidP="00FB2BD9">
            <w:pPr>
              <w:rPr>
                <w:b/>
              </w:rPr>
            </w:pPr>
            <w:r>
              <w:rPr>
                <w:b/>
              </w:rPr>
              <w:t>Forma způsobu ověření studijních výsledků a další požadavky na studenta</w:t>
            </w:r>
          </w:p>
        </w:tc>
        <w:tc>
          <w:tcPr>
            <w:tcW w:w="6769" w:type="dxa"/>
            <w:gridSpan w:val="7"/>
            <w:tcBorders>
              <w:bottom w:val="nil"/>
            </w:tcBorders>
          </w:tcPr>
          <w:p w14:paraId="5E284279" w14:textId="77777777" w:rsidR="00D91C10" w:rsidRDefault="00D91C10" w:rsidP="00D91C10">
            <w:pPr>
              <w:jc w:val="both"/>
            </w:pPr>
            <w:r>
              <w:t>Písemná, ústní</w:t>
            </w:r>
          </w:p>
        </w:tc>
      </w:tr>
      <w:tr w:rsidR="00D91C10" w14:paraId="2F3A87B0" w14:textId="77777777" w:rsidTr="00673084">
        <w:trPr>
          <w:trHeight w:val="250"/>
        </w:trPr>
        <w:tc>
          <w:tcPr>
            <w:tcW w:w="9855" w:type="dxa"/>
            <w:gridSpan w:val="8"/>
            <w:tcBorders>
              <w:top w:val="nil"/>
            </w:tcBorders>
          </w:tcPr>
          <w:p w14:paraId="77C72DF2" w14:textId="77777777" w:rsidR="00D91C10" w:rsidRDefault="00D91C10" w:rsidP="00FB2BD9"/>
        </w:tc>
      </w:tr>
      <w:tr w:rsidR="00D91C10" w14:paraId="33D08D16" w14:textId="77777777" w:rsidTr="00D91C10">
        <w:trPr>
          <w:trHeight w:val="197"/>
        </w:trPr>
        <w:tc>
          <w:tcPr>
            <w:tcW w:w="3086" w:type="dxa"/>
            <w:tcBorders>
              <w:top w:val="nil"/>
            </w:tcBorders>
            <w:shd w:val="clear" w:color="auto" w:fill="F7CAAC"/>
          </w:tcPr>
          <w:p w14:paraId="73743EA1" w14:textId="77777777" w:rsidR="00D91C10" w:rsidRDefault="00D91C10" w:rsidP="00FB2BD9">
            <w:pPr>
              <w:rPr>
                <w:b/>
              </w:rPr>
            </w:pPr>
            <w:r>
              <w:rPr>
                <w:b/>
              </w:rPr>
              <w:t>Garant předmětu</w:t>
            </w:r>
          </w:p>
        </w:tc>
        <w:tc>
          <w:tcPr>
            <w:tcW w:w="6769" w:type="dxa"/>
            <w:gridSpan w:val="7"/>
            <w:tcBorders>
              <w:top w:val="nil"/>
            </w:tcBorders>
          </w:tcPr>
          <w:p w14:paraId="4D93A292" w14:textId="77777777" w:rsidR="00D91C10" w:rsidRDefault="00D91C10" w:rsidP="00D91C10">
            <w:pPr>
              <w:spacing w:line="256" w:lineRule="auto"/>
              <w:jc w:val="both"/>
              <w:rPr>
                <w:lang w:eastAsia="en-US"/>
              </w:rPr>
            </w:pPr>
            <w:r>
              <w:rPr>
                <w:lang w:eastAsia="en-US"/>
              </w:rPr>
              <w:t>Mgr. Pavel Krutil</w:t>
            </w:r>
          </w:p>
        </w:tc>
      </w:tr>
      <w:tr w:rsidR="00D91C10" w14:paraId="380256E8" w14:textId="77777777" w:rsidTr="00D91C10">
        <w:trPr>
          <w:trHeight w:val="243"/>
        </w:trPr>
        <w:tc>
          <w:tcPr>
            <w:tcW w:w="3086" w:type="dxa"/>
            <w:tcBorders>
              <w:top w:val="nil"/>
            </w:tcBorders>
            <w:shd w:val="clear" w:color="auto" w:fill="F7CAAC"/>
          </w:tcPr>
          <w:p w14:paraId="62C15ADC" w14:textId="77777777" w:rsidR="00D91C10" w:rsidRDefault="00D91C10" w:rsidP="00FB2BD9">
            <w:pPr>
              <w:rPr>
                <w:b/>
              </w:rPr>
            </w:pPr>
            <w:r>
              <w:rPr>
                <w:b/>
              </w:rPr>
              <w:t>Zapojení garanta do výuky předmětu</w:t>
            </w:r>
          </w:p>
        </w:tc>
        <w:tc>
          <w:tcPr>
            <w:tcW w:w="6769" w:type="dxa"/>
            <w:gridSpan w:val="7"/>
            <w:tcBorders>
              <w:top w:val="nil"/>
            </w:tcBorders>
          </w:tcPr>
          <w:p w14:paraId="2EC789E8" w14:textId="41E5D624" w:rsidR="00D91C10" w:rsidRDefault="00D91C10" w:rsidP="00D91C10">
            <w:pPr>
              <w:spacing w:line="256" w:lineRule="auto"/>
              <w:jc w:val="both"/>
              <w:rPr>
                <w:lang w:eastAsia="en-US"/>
              </w:rPr>
            </w:pPr>
            <w:r>
              <w:rPr>
                <w:lang w:eastAsia="en-US"/>
              </w:rPr>
              <w:t>100</w:t>
            </w:r>
            <w:r w:rsidR="00D03FFD">
              <w:rPr>
                <w:lang w:eastAsia="en-US"/>
              </w:rPr>
              <w:t xml:space="preserve"> </w:t>
            </w:r>
            <w:r>
              <w:rPr>
                <w:lang w:eastAsia="en-US"/>
              </w:rPr>
              <w:t>%</w:t>
            </w:r>
          </w:p>
        </w:tc>
      </w:tr>
      <w:tr w:rsidR="00D91C10" w14:paraId="589F5227" w14:textId="77777777" w:rsidTr="00D91C10">
        <w:tc>
          <w:tcPr>
            <w:tcW w:w="3086" w:type="dxa"/>
            <w:shd w:val="clear" w:color="auto" w:fill="F7CAAC"/>
          </w:tcPr>
          <w:p w14:paraId="4CCCE303" w14:textId="77777777" w:rsidR="00D91C10" w:rsidRDefault="00D91C10" w:rsidP="00D91C10">
            <w:pPr>
              <w:jc w:val="both"/>
              <w:rPr>
                <w:b/>
              </w:rPr>
            </w:pPr>
            <w:r>
              <w:rPr>
                <w:b/>
              </w:rPr>
              <w:t>Vyučující</w:t>
            </w:r>
          </w:p>
        </w:tc>
        <w:tc>
          <w:tcPr>
            <w:tcW w:w="6769" w:type="dxa"/>
            <w:gridSpan w:val="7"/>
            <w:tcBorders>
              <w:bottom w:val="nil"/>
            </w:tcBorders>
          </w:tcPr>
          <w:p w14:paraId="6B2DD709" w14:textId="77777777" w:rsidR="00D91C10" w:rsidRDefault="00D91C10" w:rsidP="00D91C10">
            <w:pPr>
              <w:jc w:val="both"/>
            </w:pPr>
            <w:r>
              <w:rPr>
                <w:lang w:eastAsia="en-US"/>
              </w:rPr>
              <w:t>Mgr. Pavel Krutil</w:t>
            </w:r>
          </w:p>
        </w:tc>
      </w:tr>
      <w:tr w:rsidR="00D91C10" w14:paraId="1D54C2D4" w14:textId="77777777" w:rsidTr="00BE2B1D">
        <w:trPr>
          <w:trHeight w:val="95"/>
        </w:trPr>
        <w:tc>
          <w:tcPr>
            <w:tcW w:w="9855" w:type="dxa"/>
            <w:gridSpan w:val="8"/>
            <w:tcBorders>
              <w:top w:val="nil"/>
            </w:tcBorders>
          </w:tcPr>
          <w:p w14:paraId="731F92EF" w14:textId="77777777" w:rsidR="00D91C10" w:rsidRDefault="00D91C10" w:rsidP="00D91C10">
            <w:pPr>
              <w:jc w:val="both"/>
            </w:pPr>
          </w:p>
        </w:tc>
      </w:tr>
      <w:tr w:rsidR="00D91C10" w14:paraId="656EC93E" w14:textId="77777777" w:rsidTr="00D91C10">
        <w:tc>
          <w:tcPr>
            <w:tcW w:w="3086" w:type="dxa"/>
            <w:shd w:val="clear" w:color="auto" w:fill="F7CAAC"/>
          </w:tcPr>
          <w:p w14:paraId="57C2F6FC" w14:textId="77777777" w:rsidR="00D91C10" w:rsidRDefault="00D91C10" w:rsidP="00D91C10">
            <w:pPr>
              <w:jc w:val="both"/>
              <w:rPr>
                <w:b/>
              </w:rPr>
            </w:pPr>
            <w:r>
              <w:rPr>
                <w:b/>
              </w:rPr>
              <w:t>Stručná anotace předmětu</w:t>
            </w:r>
          </w:p>
        </w:tc>
        <w:tc>
          <w:tcPr>
            <w:tcW w:w="6769" w:type="dxa"/>
            <w:gridSpan w:val="7"/>
            <w:tcBorders>
              <w:bottom w:val="nil"/>
            </w:tcBorders>
          </w:tcPr>
          <w:p w14:paraId="6D8A15AF" w14:textId="77777777" w:rsidR="00D91C10" w:rsidRDefault="00D91C10" w:rsidP="00D91C10">
            <w:pPr>
              <w:jc w:val="both"/>
            </w:pPr>
          </w:p>
        </w:tc>
      </w:tr>
      <w:tr w:rsidR="00D91C10" w14:paraId="7CCD13ED" w14:textId="77777777" w:rsidTr="00D91C10">
        <w:trPr>
          <w:trHeight w:val="3938"/>
        </w:trPr>
        <w:tc>
          <w:tcPr>
            <w:tcW w:w="9855" w:type="dxa"/>
            <w:gridSpan w:val="8"/>
            <w:tcBorders>
              <w:top w:val="nil"/>
              <w:bottom w:val="single" w:sz="12" w:space="0" w:color="auto"/>
            </w:tcBorders>
          </w:tcPr>
          <w:p w14:paraId="38405CB6" w14:textId="77777777" w:rsidR="00766682" w:rsidRDefault="00D91C10" w:rsidP="00522A26">
            <w:pPr>
              <w:pStyle w:val="Bezmezer"/>
              <w:spacing w:after="120"/>
              <w:jc w:val="both"/>
              <w:rPr>
                <w:lang w:eastAsia="en-US"/>
              </w:rPr>
            </w:pPr>
            <w:r w:rsidRPr="005E3AD2">
              <w:rPr>
                <w:lang w:eastAsia="en-US"/>
              </w:rPr>
              <w:t xml:space="preserve">Cílem předmětu je připravit studenty formou vysvětlení a praktického osvojení používání softwarových produktů pro kreativní tvorbu dynamických WWW stránek. Student bude schopen vytvořit vlastní projekt WWW stránek, využívajících dynamické zdroje dat (MySQL databázi) a skriptovací jazyk (PHP), včetně funkčního a zabezpečeného rozhraní pro správu obsahu. </w:t>
            </w:r>
            <w:r w:rsidRPr="00E87C26">
              <w:rPr>
                <w:lang w:eastAsia="en-US"/>
              </w:rPr>
              <w:t>- Principy fungování WWW stránek, protokoly</w:t>
            </w:r>
            <w:r w:rsidR="00766682">
              <w:rPr>
                <w:lang w:eastAsia="en-US"/>
              </w:rPr>
              <w:t>.</w:t>
            </w:r>
          </w:p>
          <w:p w14:paraId="3EB9C025" w14:textId="0929620B" w:rsidR="00766682" w:rsidRPr="00522A26" w:rsidRDefault="00D91C10" w:rsidP="00A75EBA">
            <w:pPr>
              <w:pStyle w:val="Bezmezer"/>
              <w:spacing w:after="120"/>
              <w:ind w:left="537" w:hanging="141"/>
              <w:rPr>
                <w:rFonts w:ascii="Tahoma" w:hAnsi="Tahoma" w:cs="Tahoma"/>
              </w:rPr>
            </w:pPr>
            <w:r w:rsidRPr="005E3AD2">
              <w:rPr>
                <w:lang w:eastAsia="en-US"/>
              </w:rPr>
              <w:t xml:space="preserve">Dynamické WWW stránky </w:t>
            </w:r>
            <w:r w:rsidRPr="005E3AD2">
              <w:rPr>
                <w:lang w:eastAsia="en-US"/>
              </w:rPr>
              <w:br/>
              <w:t xml:space="preserve">- Skriptovací jazyky </w:t>
            </w:r>
            <w:r w:rsidRPr="005E3AD2">
              <w:rPr>
                <w:lang w:eastAsia="en-US"/>
              </w:rPr>
              <w:br/>
              <w:t xml:space="preserve">- PHP </w:t>
            </w:r>
            <w:r w:rsidRPr="005E3AD2">
              <w:rPr>
                <w:lang w:eastAsia="en-US"/>
              </w:rPr>
              <w:br/>
              <w:t xml:space="preserve">- Vytvoření a správa MySQL databáze </w:t>
            </w:r>
            <w:r w:rsidRPr="005E3AD2">
              <w:rPr>
                <w:lang w:eastAsia="en-US"/>
              </w:rPr>
              <w:br/>
              <w:t xml:space="preserve">- Import a export dat </w:t>
            </w:r>
            <w:r w:rsidRPr="005E3AD2">
              <w:rPr>
                <w:lang w:eastAsia="en-US"/>
              </w:rPr>
              <w:br/>
              <w:t xml:space="preserve">- Nastavení site v Adobe Dreamweaver </w:t>
            </w:r>
            <w:r w:rsidRPr="005E3AD2">
              <w:rPr>
                <w:lang w:eastAsia="en-US"/>
              </w:rPr>
              <w:br/>
              <w:t xml:space="preserve">- Připojení k databázi pomocí PHP </w:t>
            </w:r>
            <w:r w:rsidRPr="005E3AD2">
              <w:rPr>
                <w:lang w:eastAsia="en-US"/>
              </w:rPr>
              <w:br/>
              <w:t xml:space="preserve">- Získání sady záznamů a práce s nimi </w:t>
            </w:r>
            <w:r w:rsidRPr="005E3AD2">
              <w:rPr>
                <w:lang w:eastAsia="en-US"/>
              </w:rPr>
              <w:br/>
              <w:t xml:space="preserve">- Dynamické elementy </w:t>
            </w:r>
            <w:r w:rsidRPr="005E3AD2">
              <w:rPr>
                <w:lang w:eastAsia="en-US"/>
              </w:rPr>
              <w:br/>
              <w:t xml:space="preserve">- Validace formulářů </w:t>
            </w:r>
            <w:r w:rsidRPr="005E3AD2">
              <w:rPr>
                <w:lang w:eastAsia="en-US"/>
              </w:rPr>
              <w:br/>
              <w:t>- Vkládání, aktualizace a mazání záznamů</w:t>
            </w:r>
            <w:r>
              <w:rPr>
                <w:rFonts w:ascii="Tahoma" w:hAnsi="Tahoma" w:cs="Tahoma"/>
              </w:rPr>
              <w:t xml:space="preserve"> </w:t>
            </w:r>
          </w:p>
          <w:p w14:paraId="22825394" w14:textId="620A0129" w:rsidR="00C04D0F" w:rsidRPr="00EC671A" w:rsidRDefault="00C04D0F" w:rsidP="00D91C10">
            <w:pPr>
              <w:pStyle w:val="Bezmezer"/>
            </w:pPr>
            <w:r>
              <w:t xml:space="preserve">Student je způsobilý k praktickému používání </w:t>
            </w:r>
            <w:r w:rsidRPr="005E3AD2">
              <w:rPr>
                <w:lang w:eastAsia="en-US"/>
              </w:rPr>
              <w:t>softwarových produktů pro kreativní tvorbu dynamických WWW stránek.</w:t>
            </w:r>
          </w:p>
        </w:tc>
      </w:tr>
      <w:tr w:rsidR="00D91C10" w14:paraId="2A3F7430" w14:textId="77777777" w:rsidTr="00D91C10">
        <w:trPr>
          <w:trHeight w:val="265"/>
        </w:trPr>
        <w:tc>
          <w:tcPr>
            <w:tcW w:w="3653" w:type="dxa"/>
            <w:gridSpan w:val="2"/>
            <w:tcBorders>
              <w:top w:val="nil"/>
            </w:tcBorders>
            <w:shd w:val="clear" w:color="auto" w:fill="F7CAAC"/>
          </w:tcPr>
          <w:p w14:paraId="62827005" w14:textId="77777777" w:rsidR="00D91C10" w:rsidRDefault="00D91C10" w:rsidP="00D91C10">
            <w:pPr>
              <w:jc w:val="both"/>
            </w:pPr>
            <w:r>
              <w:rPr>
                <w:b/>
              </w:rPr>
              <w:t>Studijní literatura a studijní pomůcky</w:t>
            </w:r>
          </w:p>
        </w:tc>
        <w:tc>
          <w:tcPr>
            <w:tcW w:w="6202" w:type="dxa"/>
            <w:gridSpan w:val="6"/>
            <w:tcBorders>
              <w:top w:val="nil"/>
              <w:bottom w:val="nil"/>
            </w:tcBorders>
          </w:tcPr>
          <w:p w14:paraId="411052A6" w14:textId="77777777" w:rsidR="00D91C10" w:rsidRDefault="00D91C10" w:rsidP="00D91C10">
            <w:pPr>
              <w:jc w:val="both"/>
            </w:pPr>
          </w:p>
        </w:tc>
      </w:tr>
      <w:tr w:rsidR="00D91C10" w14:paraId="44AEBC20" w14:textId="77777777" w:rsidTr="00A75EBA">
        <w:trPr>
          <w:trHeight w:val="1128"/>
        </w:trPr>
        <w:tc>
          <w:tcPr>
            <w:tcW w:w="9855" w:type="dxa"/>
            <w:gridSpan w:val="8"/>
            <w:tcBorders>
              <w:top w:val="nil"/>
            </w:tcBorders>
          </w:tcPr>
          <w:p w14:paraId="5F590CA8" w14:textId="77777777" w:rsidR="00D91C10" w:rsidRPr="005E3AD2" w:rsidRDefault="00D91C10" w:rsidP="00D91C10">
            <w:pPr>
              <w:pStyle w:val="Bezmezer"/>
              <w:rPr>
                <w:b/>
                <w:lang w:eastAsia="en-US"/>
              </w:rPr>
            </w:pPr>
            <w:r w:rsidRPr="005E3AD2">
              <w:rPr>
                <w:b/>
                <w:lang w:eastAsia="en-US"/>
              </w:rPr>
              <w:t>Povinná:</w:t>
            </w:r>
          </w:p>
          <w:p w14:paraId="76478436" w14:textId="3FD0BCF2" w:rsidR="00D91C10" w:rsidRPr="005E3AD2" w:rsidRDefault="00000000" w:rsidP="00D91C10">
            <w:pPr>
              <w:pStyle w:val="Bezmezer"/>
              <w:rPr>
                <w:lang w:eastAsia="en-US"/>
              </w:rPr>
            </w:pPr>
            <w:hyperlink r:id="rId74" w:tgtFrame="_blank" w:history="1">
              <w:r w:rsidR="00D91C10" w:rsidRPr="00814542">
                <w:rPr>
                  <w:i/>
                  <w:iCs/>
                  <w:lang w:eastAsia="en-US"/>
                </w:rPr>
                <w:t>Adobe Dreamweaver CS4: oficiální výukový kurz.</w:t>
              </w:r>
              <w:r w:rsidR="00D91C10" w:rsidRPr="005E3AD2">
                <w:rPr>
                  <w:lang w:eastAsia="en-US"/>
                </w:rPr>
                <w:t xml:space="preserve"> Brno: Computer Press, 2009. ISBN 978-80-251-2341-6. </w:t>
              </w:r>
            </w:hyperlink>
          </w:p>
          <w:p w14:paraId="35811ACF" w14:textId="4249773B" w:rsidR="006A39D2" w:rsidRPr="005E3AD2" w:rsidRDefault="00000000" w:rsidP="00D91C10">
            <w:pPr>
              <w:pStyle w:val="Bezmezer"/>
              <w:rPr>
                <w:lang w:eastAsia="en-US"/>
              </w:rPr>
            </w:pPr>
            <w:hyperlink w:history="1">
              <w:r w:rsidR="00D91C10" w:rsidRPr="005E3AD2">
                <w:rPr>
                  <w:lang w:eastAsia="en-US"/>
                </w:rPr>
                <w:t xml:space="preserve">http://www.w3schools.com (Online) </w:t>
              </w:r>
            </w:hyperlink>
          </w:p>
          <w:p w14:paraId="68DD51B1" w14:textId="2DC713DA" w:rsidR="001B4FBF" w:rsidRDefault="00D91C10" w:rsidP="00D91C10">
            <w:pPr>
              <w:pStyle w:val="Bezmezer"/>
              <w:rPr>
                <w:ins w:id="288" w:author="Hana Ponížilová" w:date="2023-05-25T16:14:00Z"/>
              </w:rPr>
            </w:pPr>
            <w:r w:rsidRPr="005E3AD2">
              <w:rPr>
                <w:b/>
                <w:lang w:eastAsia="en-US"/>
              </w:rPr>
              <w:t xml:space="preserve">Doporučená: </w:t>
            </w:r>
          </w:p>
          <w:p w14:paraId="7B490782" w14:textId="77777777" w:rsidR="00D91C10" w:rsidRDefault="00000000" w:rsidP="00D91C10">
            <w:pPr>
              <w:pStyle w:val="Bezmezer"/>
              <w:rPr>
                <w:ins w:id="289" w:author="Hana Ponížilová" w:date="2023-05-25T16:14:00Z"/>
                <w:lang w:eastAsia="en-US"/>
              </w:rPr>
            </w:pPr>
            <w:hyperlink r:id="rId75" w:tgtFrame="_blank" w:history="1">
              <w:r w:rsidR="00D91C10" w:rsidRPr="005E3AD2">
                <w:rPr>
                  <w:lang w:eastAsia="en-US"/>
                </w:rPr>
                <w:t xml:space="preserve">KARLINS, D. </w:t>
              </w:r>
              <w:r w:rsidR="00D91C10" w:rsidRPr="00814542">
                <w:rPr>
                  <w:i/>
                  <w:iCs/>
                  <w:lang w:eastAsia="en-US"/>
                </w:rPr>
                <w:t>Adobe Dreamweaver CS4: Sto nejlepších postupů.</w:t>
              </w:r>
              <w:r w:rsidR="00D91C10" w:rsidRPr="005E3AD2">
                <w:rPr>
                  <w:lang w:eastAsia="en-US"/>
                </w:rPr>
                <w:t xml:space="preserve"> Brno, 2009. ISBN 978-80-251-2699-8. </w:t>
              </w:r>
            </w:hyperlink>
            <w:r w:rsidR="00D91C10" w:rsidRPr="005E3AD2">
              <w:rPr>
                <w:lang w:eastAsia="en-US"/>
              </w:rPr>
              <w:t xml:space="preserve"> </w:t>
            </w:r>
          </w:p>
          <w:p w14:paraId="79AEDF05" w14:textId="7EAE2931" w:rsidR="001B4FBF" w:rsidRPr="00BE2B1D" w:rsidRDefault="001B4FBF" w:rsidP="00D91C10">
            <w:pPr>
              <w:pStyle w:val="Bezmezer"/>
            </w:pPr>
            <w:ins w:id="290" w:author="Hana Ponížilová" w:date="2023-05-25T16:14:00Z">
              <w:r w:rsidRPr="00366CCD">
                <w:t xml:space="preserve">LAURENČÍK, Marek. </w:t>
              </w:r>
              <w:r w:rsidRPr="00A70C91">
                <w:rPr>
                  <w:i/>
                  <w:iCs/>
                </w:rPr>
                <w:t>Tvorba www stránek v HTML a CSS</w:t>
              </w:r>
              <w:r w:rsidRPr="00366CCD">
                <w:t xml:space="preserve">. Praha: Grada Publishing, 2019. Průvodce (Grada). </w:t>
              </w:r>
              <w:r>
                <w:br/>
              </w:r>
              <w:r w:rsidRPr="00366CCD">
                <w:t xml:space="preserve">ISBN 978-80-271-2241-7. </w:t>
              </w:r>
            </w:ins>
          </w:p>
        </w:tc>
      </w:tr>
    </w:tbl>
    <w:p w14:paraId="1C422410" w14:textId="0F607D8B" w:rsidR="00F04C40" w:rsidRDefault="00F04C4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04C40" w14:paraId="1E98A5F9" w14:textId="77777777" w:rsidTr="00B06D68">
        <w:tc>
          <w:tcPr>
            <w:tcW w:w="9855" w:type="dxa"/>
            <w:gridSpan w:val="8"/>
            <w:tcBorders>
              <w:bottom w:val="double" w:sz="4" w:space="0" w:color="auto"/>
            </w:tcBorders>
            <w:shd w:val="clear" w:color="auto" w:fill="BDD6EE"/>
          </w:tcPr>
          <w:p w14:paraId="22E74D99" w14:textId="4CEC31DF" w:rsidR="00F04C40" w:rsidRDefault="00F04C40" w:rsidP="00B06D68">
            <w:pPr>
              <w:jc w:val="both"/>
              <w:rPr>
                <w:b/>
                <w:sz w:val="28"/>
              </w:rPr>
            </w:pPr>
            <w:r>
              <w:lastRenderedPageBreak/>
              <w:br w:type="page"/>
            </w:r>
            <w:r>
              <w:rPr>
                <w:b/>
                <w:sz w:val="28"/>
              </w:rPr>
              <w:t>B-III – Charakteristika studijního předmětu</w:t>
            </w:r>
          </w:p>
        </w:tc>
      </w:tr>
      <w:tr w:rsidR="00F04C40" w14:paraId="6246C622" w14:textId="77777777" w:rsidTr="00B06D68">
        <w:tc>
          <w:tcPr>
            <w:tcW w:w="3086" w:type="dxa"/>
            <w:tcBorders>
              <w:top w:val="double" w:sz="4" w:space="0" w:color="auto"/>
            </w:tcBorders>
            <w:shd w:val="clear" w:color="auto" w:fill="F7CAAC"/>
          </w:tcPr>
          <w:p w14:paraId="61240E8E" w14:textId="77777777" w:rsidR="00F04C40" w:rsidRDefault="00F04C40" w:rsidP="00FB2BD9">
            <w:pPr>
              <w:rPr>
                <w:b/>
              </w:rPr>
            </w:pPr>
            <w:r>
              <w:rPr>
                <w:b/>
              </w:rPr>
              <w:t>Název studijního předmětu</w:t>
            </w:r>
          </w:p>
        </w:tc>
        <w:tc>
          <w:tcPr>
            <w:tcW w:w="6769" w:type="dxa"/>
            <w:gridSpan w:val="7"/>
            <w:tcBorders>
              <w:top w:val="double" w:sz="4" w:space="0" w:color="auto"/>
            </w:tcBorders>
          </w:tcPr>
          <w:p w14:paraId="3F4F5A44" w14:textId="77777777" w:rsidR="00F04C40" w:rsidRDefault="00F04C40" w:rsidP="00B06D68">
            <w:pPr>
              <w:jc w:val="both"/>
            </w:pPr>
            <w:r>
              <w:t>Multimediální prezentace 1</w:t>
            </w:r>
          </w:p>
        </w:tc>
      </w:tr>
      <w:tr w:rsidR="00F04C40" w14:paraId="6FEA09B6" w14:textId="77777777" w:rsidTr="00B06D68">
        <w:tc>
          <w:tcPr>
            <w:tcW w:w="3086" w:type="dxa"/>
            <w:shd w:val="clear" w:color="auto" w:fill="F7CAAC"/>
          </w:tcPr>
          <w:p w14:paraId="502BE19D" w14:textId="77777777" w:rsidR="00F04C40" w:rsidRDefault="00F04C40" w:rsidP="00FB2BD9">
            <w:pPr>
              <w:rPr>
                <w:b/>
              </w:rPr>
            </w:pPr>
            <w:r>
              <w:rPr>
                <w:b/>
              </w:rPr>
              <w:t>Typ předmětu</w:t>
            </w:r>
          </w:p>
        </w:tc>
        <w:tc>
          <w:tcPr>
            <w:tcW w:w="3406" w:type="dxa"/>
            <w:gridSpan w:val="4"/>
          </w:tcPr>
          <w:p w14:paraId="3E7B2704" w14:textId="7979E0EC" w:rsidR="00F04C40" w:rsidRDefault="00FB2BD9" w:rsidP="00B06D68">
            <w:pPr>
              <w:jc w:val="both"/>
            </w:pPr>
            <w:r>
              <w:t>p</w:t>
            </w:r>
            <w:r w:rsidR="00F04C40">
              <w:t>ovinný, PZ</w:t>
            </w:r>
          </w:p>
        </w:tc>
        <w:tc>
          <w:tcPr>
            <w:tcW w:w="2695" w:type="dxa"/>
            <w:gridSpan w:val="2"/>
            <w:shd w:val="clear" w:color="auto" w:fill="F7CAAC"/>
          </w:tcPr>
          <w:p w14:paraId="15949C46" w14:textId="77777777" w:rsidR="00F04C40" w:rsidRDefault="00F04C40" w:rsidP="00B06D68">
            <w:pPr>
              <w:jc w:val="both"/>
            </w:pPr>
            <w:r>
              <w:rPr>
                <w:b/>
              </w:rPr>
              <w:t>doporučený ročník / semestr</w:t>
            </w:r>
          </w:p>
        </w:tc>
        <w:tc>
          <w:tcPr>
            <w:tcW w:w="668" w:type="dxa"/>
          </w:tcPr>
          <w:p w14:paraId="013BD86A" w14:textId="77777777" w:rsidR="00F04C40" w:rsidRDefault="00F04C40" w:rsidP="00B06D68">
            <w:pPr>
              <w:jc w:val="both"/>
            </w:pPr>
            <w:r>
              <w:t>1/ZS</w:t>
            </w:r>
          </w:p>
        </w:tc>
      </w:tr>
      <w:tr w:rsidR="00F04C40" w14:paraId="1109DBC4" w14:textId="77777777" w:rsidTr="00B06D68">
        <w:tc>
          <w:tcPr>
            <w:tcW w:w="3086" w:type="dxa"/>
            <w:shd w:val="clear" w:color="auto" w:fill="F7CAAC"/>
          </w:tcPr>
          <w:p w14:paraId="00837598" w14:textId="77777777" w:rsidR="00F04C40" w:rsidRDefault="00F04C40" w:rsidP="00FB2BD9">
            <w:pPr>
              <w:rPr>
                <w:b/>
              </w:rPr>
            </w:pPr>
            <w:r>
              <w:rPr>
                <w:b/>
              </w:rPr>
              <w:t>Rozsah studijního předmětu</w:t>
            </w:r>
          </w:p>
        </w:tc>
        <w:tc>
          <w:tcPr>
            <w:tcW w:w="1701" w:type="dxa"/>
            <w:gridSpan w:val="2"/>
          </w:tcPr>
          <w:p w14:paraId="4E430B94" w14:textId="4771EA57" w:rsidR="00F04C40" w:rsidRDefault="00F04C40" w:rsidP="00B06D68">
            <w:pPr>
              <w:jc w:val="both"/>
            </w:pPr>
            <w:r>
              <w:t>26</w:t>
            </w:r>
            <w:r w:rsidR="00BC3F5F">
              <w:t xml:space="preserve"> </w:t>
            </w:r>
            <w:r>
              <w:t>s</w:t>
            </w:r>
          </w:p>
        </w:tc>
        <w:tc>
          <w:tcPr>
            <w:tcW w:w="889" w:type="dxa"/>
            <w:shd w:val="clear" w:color="auto" w:fill="F7CAAC"/>
          </w:tcPr>
          <w:p w14:paraId="7D2011EB" w14:textId="77777777" w:rsidR="00F04C40" w:rsidRDefault="00F04C40" w:rsidP="00B06D68">
            <w:pPr>
              <w:jc w:val="both"/>
              <w:rPr>
                <w:b/>
              </w:rPr>
            </w:pPr>
            <w:r>
              <w:rPr>
                <w:b/>
              </w:rPr>
              <w:t xml:space="preserve">hod. </w:t>
            </w:r>
          </w:p>
        </w:tc>
        <w:tc>
          <w:tcPr>
            <w:tcW w:w="816" w:type="dxa"/>
          </w:tcPr>
          <w:p w14:paraId="525C51EA" w14:textId="77777777" w:rsidR="00F04C40" w:rsidRDefault="00F04C40" w:rsidP="00B06D68">
            <w:pPr>
              <w:jc w:val="both"/>
            </w:pPr>
            <w:r>
              <w:t>26</w:t>
            </w:r>
          </w:p>
        </w:tc>
        <w:tc>
          <w:tcPr>
            <w:tcW w:w="2156" w:type="dxa"/>
            <w:shd w:val="clear" w:color="auto" w:fill="F7CAAC"/>
          </w:tcPr>
          <w:p w14:paraId="3ABF6D6D" w14:textId="77777777" w:rsidR="00F04C40" w:rsidRDefault="00F04C40" w:rsidP="00B06D68">
            <w:pPr>
              <w:jc w:val="both"/>
              <w:rPr>
                <w:b/>
              </w:rPr>
            </w:pPr>
            <w:r>
              <w:rPr>
                <w:b/>
              </w:rPr>
              <w:t>kreditů</w:t>
            </w:r>
          </w:p>
        </w:tc>
        <w:tc>
          <w:tcPr>
            <w:tcW w:w="1207" w:type="dxa"/>
            <w:gridSpan w:val="2"/>
          </w:tcPr>
          <w:p w14:paraId="5CD5CC42" w14:textId="77777777" w:rsidR="00F04C40" w:rsidRDefault="00F04C40" w:rsidP="00B06D68">
            <w:pPr>
              <w:jc w:val="both"/>
            </w:pPr>
            <w:r>
              <w:t>2</w:t>
            </w:r>
          </w:p>
        </w:tc>
      </w:tr>
      <w:tr w:rsidR="00F04C40" w14:paraId="068CE9F5" w14:textId="77777777" w:rsidTr="00B06D68">
        <w:tc>
          <w:tcPr>
            <w:tcW w:w="3086" w:type="dxa"/>
            <w:shd w:val="clear" w:color="auto" w:fill="F7CAAC"/>
          </w:tcPr>
          <w:p w14:paraId="4240B53C" w14:textId="77777777" w:rsidR="00F04C40" w:rsidRDefault="00F04C40" w:rsidP="00FB2BD9">
            <w:pPr>
              <w:rPr>
                <w:b/>
                <w:sz w:val="22"/>
              </w:rPr>
            </w:pPr>
            <w:r>
              <w:rPr>
                <w:b/>
              </w:rPr>
              <w:t>Prerekvizity, korekvizity, ekvivalence</w:t>
            </w:r>
          </w:p>
        </w:tc>
        <w:tc>
          <w:tcPr>
            <w:tcW w:w="6769" w:type="dxa"/>
            <w:gridSpan w:val="7"/>
          </w:tcPr>
          <w:p w14:paraId="4775A021" w14:textId="77777777" w:rsidR="00F04C40" w:rsidRDefault="00F04C40" w:rsidP="00B06D68">
            <w:pPr>
              <w:jc w:val="both"/>
            </w:pPr>
          </w:p>
        </w:tc>
      </w:tr>
      <w:tr w:rsidR="00F04C40" w14:paraId="771D6F9B" w14:textId="77777777" w:rsidTr="00B06D68">
        <w:tc>
          <w:tcPr>
            <w:tcW w:w="3086" w:type="dxa"/>
            <w:shd w:val="clear" w:color="auto" w:fill="F7CAAC"/>
          </w:tcPr>
          <w:p w14:paraId="66F818EB" w14:textId="77777777" w:rsidR="00F04C40" w:rsidRDefault="00F04C40" w:rsidP="00FB2BD9">
            <w:pPr>
              <w:rPr>
                <w:b/>
              </w:rPr>
            </w:pPr>
            <w:r>
              <w:rPr>
                <w:b/>
              </w:rPr>
              <w:t>Způsob ověření studijních výsledků</w:t>
            </w:r>
          </w:p>
        </w:tc>
        <w:tc>
          <w:tcPr>
            <w:tcW w:w="3406" w:type="dxa"/>
            <w:gridSpan w:val="4"/>
          </w:tcPr>
          <w:p w14:paraId="56E0E30F" w14:textId="2317AF1E" w:rsidR="00F04C40" w:rsidRDefault="00FB2BD9" w:rsidP="00B06D68">
            <w:pPr>
              <w:jc w:val="both"/>
            </w:pPr>
            <w:r>
              <w:t>k</w:t>
            </w:r>
            <w:r w:rsidR="00F04C40">
              <w:t>lasifikovaný zápočet</w:t>
            </w:r>
          </w:p>
        </w:tc>
        <w:tc>
          <w:tcPr>
            <w:tcW w:w="2156" w:type="dxa"/>
            <w:shd w:val="clear" w:color="auto" w:fill="F7CAAC"/>
          </w:tcPr>
          <w:p w14:paraId="0C73A1AD" w14:textId="77777777" w:rsidR="00F04C40" w:rsidRDefault="00F04C40" w:rsidP="00B06D68">
            <w:pPr>
              <w:jc w:val="both"/>
              <w:rPr>
                <w:b/>
              </w:rPr>
            </w:pPr>
            <w:r>
              <w:rPr>
                <w:b/>
              </w:rPr>
              <w:t>Forma výuky</w:t>
            </w:r>
          </w:p>
        </w:tc>
        <w:tc>
          <w:tcPr>
            <w:tcW w:w="1207" w:type="dxa"/>
            <w:gridSpan w:val="2"/>
          </w:tcPr>
          <w:p w14:paraId="4B0E1A8D" w14:textId="77777777" w:rsidR="00F04C40" w:rsidRDefault="00F04C40" w:rsidP="00B06D68">
            <w:pPr>
              <w:jc w:val="both"/>
            </w:pPr>
            <w:r>
              <w:t>seminář</w:t>
            </w:r>
          </w:p>
        </w:tc>
      </w:tr>
      <w:tr w:rsidR="00F04C40" w14:paraId="4198634E" w14:textId="77777777" w:rsidTr="00B06D68">
        <w:tc>
          <w:tcPr>
            <w:tcW w:w="3086" w:type="dxa"/>
            <w:shd w:val="clear" w:color="auto" w:fill="F7CAAC"/>
          </w:tcPr>
          <w:p w14:paraId="3F4F8C16" w14:textId="77777777" w:rsidR="00F04C40" w:rsidRDefault="00F04C40" w:rsidP="00FB2BD9">
            <w:pPr>
              <w:rPr>
                <w:b/>
              </w:rPr>
            </w:pPr>
            <w:r>
              <w:rPr>
                <w:b/>
              </w:rPr>
              <w:t>Forma způsobu ověření studijních výsledků a další požadavky na studenta</w:t>
            </w:r>
          </w:p>
        </w:tc>
        <w:tc>
          <w:tcPr>
            <w:tcW w:w="6769" w:type="dxa"/>
            <w:gridSpan w:val="7"/>
            <w:tcBorders>
              <w:bottom w:val="nil"/>
            </w:tcBorders>
          </w:tcPr>
          <w:p w14:paraId="69BE0EB7" w14:textId="77777777" w:rsidR="00F04C40" w:rsidRDefault="00F04C40" w:rsidP="00B06D68">
            <w:pPr>
              <w:jc w:val="both"/>
            </w:pPr>
            <w:r>
              <w:t>Písemná, ústní</w:t>
            </w:r>
          </w:p>
          <w:p w14:paraId="3B4783CF" w14:textId="77777777" w:rsidR="00F04C40" w:rsidRDefault="00F04C40" w:rsidP="00B06D68">
            <w:pPr>
              <w:jc w:val="both"/>
            </w:pPr>
            <w:r w:rsidRPr="004E47C9">
              <w:t>Povinná účast na prvním semináři. Celková účast na seminářích minimálně 75%. Zpracování samostatného úkolu, zadaného v prvním semináři.</w:t>
            </w:r>
          </w:p>
        </w:tc>
      </w:tr>
      <w:tr w:rsidR="00F04C40" w14:paraId="7861340E" w14:textId="77777777" w:rsidTr="00BE2B1D">
        <w:trPr>
          <w:trHeight w:val="108"/>
        </w:trPr>
        <w:tc>
          <w:tcPr>
            <w:tcW w:w="9855" w:type="dxa"/>
            <w:gridSpan w:val="8"/>
            <w:tcBorders>
              <w:top w:val="nil"/>
            </w:tcBorders>
          </w:tcPr>
          <w:p w14:paraId="0E268FA4" w14:textId="77777777" w:rsidR="00F04C40" w:rsidRDefault="00F04C40" w:rsidP="00FB2BD9"/>
        </w:tc>
      </w:tr>
      <w:tr w:rsidR="00F04C40" w14:paraId="1F24FD65" w14:textId="77777777" w:rsidTr="00B06D68">
        <w:trPr>
          <w:trHeight w:val="197"/>
        </w:trPr>
        <w:tc>
          <w:tcPr>
            <w:tcW w:w="3086" w:type="dxa"/>
            <w:tcBorders>
              <w:top w:val="nil"/>
            </w:tcBorders>
            <w:shd w:val="clear" w:color="auto" w:fill="F7CAAC"/>
          </w:tcPr>
          <w:p w14:paraId="4417071B" w14:textId="77777777" w:rsidR="00F04C40" w:rsidRDefault="00F04C40" w:rsidP="00FB2BD9">
            <w:pPr>
              <w:rPr>
                <w:b/>
              </w:rPr>
            </w:pPr>
            <w:r>
              <w:rPr>
                <w:b/>
              </w:rPr>
              <w:t>Garant předmětu</w:t>
            </w:r>
          </w:p>
        </w:tc>
        <w:tc>
          <w:tcPr>
            <w:tcW w:w="6769" w:type="dxa"/>
            <w:gridSpan w:val="7"/>
            <w:tcBorders>
              <w:top w:val="nil"/>
            </w:tcBorders>
          </w:tcPr>
          <w:p w14:paraId="427860C3" w14:textId="77777777" w:rsidR="00F04C40" w:rsidRDefault="00F04C40" w:rsidP="00B06D68">
            <w:pPr>
              <w:spacing w:line="256" w:lineRule="auto"/>
              <w:jc w:val="both"/>
              <w:rPr>
                <w:lang w:eastAsia="en-US"/>
              </w:rPr>
            </w:pPr>
            <w:r>
              <w:rPr>
                <w:lang w:eastAsia="en-US"/>
              </w:rPr>
              <w:t>MgA. Václav Ondroušek</w:t>
            </w:r>
          </w:p>
        </w:tc>
      </w:tr>
      <w:tr w:rsidR="00F04C40" w14:paraId="5488B5FE" w14:textId="77777777" w:rsidTr="00B06D68">
        <w:trPr>
          <w:trHeight w:val="243"/>
        </w:trPr>
        <w:tc>
          <w:tcPr>
            <w:tcW w:w="3086" w:type="dxa"/>
            <w:tcBorders>
              <w:top w:val="nil"/>
            </w:tcBorders>
            <w:shd w:val="clear" w:color="auto" w:fill="F7CAAC"/>
          </w:tcPr>
          <w:p w14:paraId="6919DC63" w14:textId="77777777" w:rsidR="00F04C40" w:rsidRDefault="00F04C40" w:rsidP="00FB2BD9">
            <w:pPr>
              <w:rPr>
                <w:b/>
              </w:rPr>
            </w:pPr>
            <w:r>
              <w:rPr>
                <w:b/>
              </w:rPr>
              <w:t>Zapojení garanta do výuky předmětu</w:t>
            </w:r>
          </w:p>
        </w:tc>
        <w:tc>
          <w:tcPr>
            <w:tcW w:w="6769" w:type="dxa"/>
            <w:gridSpan w:val="7"/>
            <w:tcBorders>
              <w:top w:val="nil"/>
            </w:tcBorders>
          </w:tcPr>
          <w:p w14:paraId="2028B3DC" w14:textId="6D89A2C3" w:rsidR="00F04C40" w:rsidRDefault="00F04C40" w:rsidP="00B06D68">
            <w:pPr>
              <w:spacing w:line="256" w:lineRule="auto"/>
              <w:jc w:val="both"/>
              <w:rPr>
                <w:lang w:eastAsia="en-US"/>
              </w:rPr>
            </w:pPr>
            <w:r>
              <w:rPr>
                <w:lang w:eastAsia="en-US"/>
              </w:rPr>
              <w:t>100</w:t>
            </w:r>
            <w:r w:rsidR="0077375E">
              <w:rPr>
                <w:lang w:eastAsia="en-US"/>
              </w:rPr>
              <w:t xml:space="preserve"> </w:t>
            </w:r>
            <w:r>
              <w:rPr>
                <w:lang w:eastAsia="en-US"/>
              </w:rPr>
              <w:t>%</w:t>
            </w:r>
          </w:p>
        </w:tc>
      </w:tr>
      <w:tr w:rsidR="00F04C40" w14:paraId="38997153" w14:textId="77777777" w:rsidTr="00B06D68">
        <w:tc>
          <w:tcPr>
            <w:tcW w:w="3086" w:type="dxa"/>
            <w:shd w:val="clear" w:color="auto" w:fill="F7CAAC"/>
          </w:tcPr>
          <w:p w14:paraId="1BBABE85" w14:textId="77777777" w:rsidR="00F04C40" w:rsidRDefault="00F04C40" w:rsidP="00B06D68">
            <w:pPr>
              <w:jc w:val="both"/>
              <w:rPr>
                <w:b/>
              </w:rPr>
            </w:pPr>
            <w:r>
              <w:rPr>
                <w:b/>
              </w:rPr>
              <w:t>Vyučující</w:t>
            </w:r>
          </w:p>
        </w:tc>
        <w:tc>
          <w:tcPr>
            <w:tcW w:w="6769" w:type="dxa"/>
            <w:gridSpan w:val="7"/>
            <w:tcBorders>
              <w:bottom w:val="nil"/>
            </w:tcBorders>
          </w:tcPr>
          <w:p w14:paraId="662BC7B6" w14:textId="57CC063E" w:rsidR="00F04C40" w:rsidRDefault="001C5D1F" w:rsidP="00B06D68">
            <w:pPr>
              <w:jc w:val="both"/>
            </w:pPr>
            <w:r>
              <w:rPr>
                <w:lang w:eastAsia="en-US"/>
              </w:rPr>
              <w:t>MgA. Václav Ondroušek</w:t>
            </w:r>
          </w:p>
        </w:tc>
      </w:tr>
      <w:tr w:rsidR="00F04C40" w14:paraId="3D6C90F2" w14:textId="77777777" w:rsidTr="00BE2B1D">
        <w:trPr>
          <w:trHeight w:val="182"/>
        </w:trPr>
        <w:tc>
          <w:tcPr>
            <w:tcW w:w="9855" w:type="dxa"/>
            <w:gridSpan w:val="8"/>
            <w:tcBorders>
              <w:top w:val="nil"/>
            </w:tcBorders>
          </w:tcPr>
          <w:p w14:paraId="719D5FAE" w14:textId="68E5ED43" w:rsidR="00F04C40" w:rsidRDefault="00F04C40" w:rsidP="00B06D68">
            <w:pPr>
              <w:jc w:val="both"/>
            </w:pPr>
          </w:p>
        </w:tc>
      </w:tr>
      <w:tr w:rsidR="00F04C40" w14:paraId="3BF6F0A7" w14:textId="77777777" w:rsidTr="00B06D68">
        <w:tc>
          <w:tcPr>
            <w:tcW w:w="3086" w:type="dxa"/>
            <w:shd w:val="clear" w:color="auto" w:fill="F7CAAC"/>
          </w:tcPr>
          <w:p w14:paraId="09015BC6" w14:textId="77777777" w:rsidR="00F04C40" w:rsidRDefault="00F04C40" w:rsidP="00B06D68">
            <w:pPr>
              <w:jc w:val="both"/>
              <w:rPr>
                <w:b/>
              </w:rPr>
            </w:pPr>
            <w:r>
              <w:rPr>
                <w:b/>
              </w:rPr>
              <w:t>Stručná anotace předmětu</w:t>
            </w:r>
          </w:p>
        </w:tc>
        <w:tc>
          <w:tcPr>
            <w:tcW w:w="6769" w:type="dxa"/>
            <w:gridSpan w:val="7"/>
            <w:tcBorders>
              <w:bottom w:val="nil"/>
            </w:tcBorders>
          </w:tcPr>
          <w:p w14:paraId="142A75D4" w14:textId="77777777" w:rsidR="00F04C40" w:rsidRDefault="00F04C40" w:rsidP="00B06D68">
            <w:pPr>
              <w:jc w:val="both"/>
            </w:pPr>
          </w:p>
        </w:tc>
      </w:tr>
      <w:tr w:rsidR="00F04C40" w14:paraId="24D57BDA" w14:textId="77777777" w:rsidTr="00B06D68">
        <w:trPr>
          <w:trHeight w:val="3938"/>
        </w:trPr>
        <w:tc>
          <w:tcPr>
            <w:tcW w:w="9855" w:type="dxa"/>
            <w:gridSpan w:val="8"/>
            <w:tcBorders>
              <w:top w:val="nil"/>
              <w:bottom w:val="single" w:sz="12" w:space="0" w:color="auto"/>
            </w:tcBorders>
          </w:tcPr>
          <w:p w14:paraId="0B7AF7B6" w14:textId="5FF5821D" w:rsidR="00F04C40" w:rsidRPr="0020544E" w:rsidRDefault="00F04C40" w:rsidP="00BE2B1D">
            <w:pPr>
              <w:jc w:val="both"/>
              <w:rPr>
                <w:lang w:eastAsia="en-US"/>
              </w:rPr>
            </w:pPr>
            <w:r w:rsidRPr="0020544E">
              <w:rPr>
                <w:lang w:eastAsia="en-US"/>
              </w:rPr>
              <w:t>Cílem</w:t>
            </w:r>
            <w:r>
              <w:rPr>
                <w:lang w:eastAsia="en-US"/>
              </w:rPr>
              <w:t xml:space="preserve"> předmětu je připravit studenty </w:t>
            </w:r>
            <w:r w:rsidRPr="0020544E">
              <w:rPr>
                <w:lang w:eastAsia="en-US"/>
              </w:rPr>
              <w:t xml:space="preserve">(formou vysvětlení pojmů a praktickým osvojením používání programových produktů) </w:t>
            </w:r>
            <w:r w:rsidR="00DD57D7">
              <w:rPr>
                <w:lang w:eastAsia="en-US"/>
              </w:rPr>
              <w:t>na</w:t>
            </w:r>
            <w:r w:rsidRPr="0020544E">
              <w:rPr>
                <w:lang w:eastAsia="en-US"/>
              </w:rPr>
              <w:t xml:space="preserve"> kreativní tvorbu</w:t>
            </w:r>
            <w:r>
              <w:rPr>
                <w:lang w:eastAsia="en-US"/>
              </w:rPr>
              <w:t xml:space="preserve"> site specific instalaci</w:t>
            </w:r>
            <w:r w:rsidRPr="0020544E">
              <w:rPr>
                <w:lang w:eastAsia="en-US"/>
              </w:rPr>
              <w:t>. Student bude schop</w:t>
            </w:r>
            <w:r>
              <w:rPr>
                <w:lang w:eastAsia="en-US"/>
              </w:rPr>
              <w:t>ný realizovat vlastní projekty</w:t>
            </w:r>
            <w:r w:rsidRPr="0020544E">
              <w:rPr>
                <w:lang w:eastAsia="en-US"/>
              </w:rPr>
              <w:t>.</w:t>
            </w:r>
          </w:p>
          <w:p w14:paraId="7A979322" w14:textId="158A9FE6" w:rsidR="00F04C40" w:rsidRDefault="00F04C40" w:rsidP="00A75EBA">
            <w:pPr>
              <w:spacing w:after="120"/>
              <w:jc w:val="both"/>
              <w:rPr>
                <w:lang w:eastAsia="en-US"/>
              </w:rPr>
            </w:pPr>
            <w:r>
              <w:rPr>
                <w:lang w:eastAsia="en-US"/>
              </w:rPr>
              <w:t xml:space="preserve">Úvod do problematiky </w:t>
            </w:r>
            <w:r w:rsidR="00DD57D7">
              <w:rPr>
                <w:lang w:eastAsia="en-US"/>
              </w:rPr>
              <w:t>analyzuje jednotlivá</w:t>
            </w:r>
            <w:r>
              <w:rPr>
                <w:lang w:eastAsia="en-US"/>
              </w:rPr>
              <w:t xml:space="preserve"> odvětvích nových médiích, představ</w:t>
            </w:r>
            <w:r w:rsidR="00DD57D7">
              <w:rPr>
                <w:lang w:eastAsia="en-US"/>
              </w:rPr>
              <w:t xml:space="preserve">uje již stávající site specific instalace </w:t>
            </w:r>
            <w:r w:rsidR="00EB2F02">
              <w:rPr>
                <w:lang w:eastAsia="en-US"/>
              </w:rPr>
              <w:br/>
            </w:r>
            <w:r w:rsidR="00DD57D7">
              <w:rPr>
                <w:lang w:eastAsia="en-US"/>
              </w:rPr>
              <w:t>a umělce</w:t>
            </w:r>
            <w:r>
              <w:rPr>
                <w:lang w:eastAsia="en-US"/>
              </w:rPr>
              <w:t>, kteří pracují s novými medií.</w:t>
            </w:r>
          </w:p>
          <w:p w14:paraId="72BA9FC4" w14:textId="1D46E023" w:rsidR="00F04C40" w:rsidRDefault="00F04C40" w:rsidP="00D3581F">
            <w:pPr>
              <w:pStyle w:val="Odstavecseseznamem"/>
              <w:numPr>
                <w:ilvl w:val="0"/>
                <w:numId w:val="40"/>
              </w:numPr>
              <w:rPr>
                <w:lang w:eastAsia="en-US"/>
              </w:rPr>
            </w:pPr>
            <w:r>
              <w:rPr>
                <w:lang w:eastAsia="en-US"/>
              </w:rPr>
              <w:t xml:space="preserve">Úvod do předmětu a seznámení </w:t>
            </w:r>
            <w:r w:rsidR="00DD57D7">
              <w:rPr>
                <w:lang w:eastAsia="en-US"/>
              </w:rPr>
              <w:t>studentů s požadovanými výstupy</w:t>
            </w:r>
          </w:p>
          <w:p w14:paraId="7C901331" w14:textId="3B581F19" w:rsidR="00F04C40" w:rsidRDefault="0077375E" w:rsidP="00D3581F">
            <w:pPr>
              <w:pStyle w:val="Odstavecseseznamem"/>
              <w:numPr>
                <w:ilvl w:val="0"/>
                <w:numId w:val="40"/>
              </w:numPr>
              <w:rPr>
                <w:lang w:eastAsia="en-US"/>
              </w:rPr>
            </w:pPr>
            <w:r>
              <w:rPr>
                <w:lang w:eastAsia="en-US"/>
              </w:rPr>
              <w:t>Heigh</w:t>
            </w:r>
            <w:r w:rsidR="00F04C40">
              <w:rPr>
                <w:lang w:eastAsia="en-US"/>
              </w:rPr>
              <w:t xml:space="preserve"> touch visual: Out of the box</w:t>
            </w:r>
          </w:p>
          <w:p w14:paraId="3E3D3BB5" w14:textId="3EADE510" w:rsidR="00F04C40" w:rsidRDefault="0077375E" w:rsidP="00D3581F">
            <w:pPr>
              <w:pStyle w:val="Odstavecseseznamem"/>
              <w:numPr>
                <w:ilvl w:val="0"/>
                <w:numId w:val="40"/>
              </w:numPr>
              <w:rPr>
                <w:lang w:eastAsia="en-US"/>
              </w:rPr>
            </w:pPr>
            <w:r>
              <w:rPr>
                <w:lang w:eastAsia="en-US"/>
              </w:rPr>
              <w:t>Heigh</w:t>
            </w:r>
            <w:r w:rsidR="00F04C40">
              <w:rPr>
                <w:lang w:eastAsia="en-US"/>
              </w:rPr>
              <w:t xml:space="preserve"> touch visual: Imitation and Mimicry</w:t>
            </w:r>
          </w:p>
          <w:p w14:paraId="4E2860CD" w14:textId="30396EA1" w:rsidR="00F04C40" w:rsidRDefault="0077375E" w:rsidP="00D3581F">
            <w:pPr>
              <w:pStyle w:val="Odstavecseseznamem"/>
              <w:numPr>
                <w:ilvl w:val="0"/>
                <w:numId w:val="40"/>
              </w:numPr>
              <w:rPr>
                <w:lang w:eastAsia="en-US"/>
              </w:rPr>
            </w:pPr>
            <w:r>
              <w:rPr>
                <w:lang w:eastAsia="en-US"/>
              </w:rPr>
              <w:t>Heigh</w:t>
            </w:r>
            <w:r w:rsidR="00F04C40">
              <w:rPr>
                <w:lang w:eastAsia="en-US"/>
              </w:rPr>
              <w:t xml:space="preserve"> touch visual: Object and Aplication</w:t>
            </w:r>
          </w:p>
          <w:p w14:paraId="7E166E56" w14:textId="2655EBD5" w:rsidR="00F04C40" w:rsidRDefault="0077375E" w:rsidP="00D3581F">
            <w:pPr>
              <w:pStyle w:val="Odstavecseseznamem"/>
              <w:numPr>
                <w:ilvl w:val="0"/>
                <w:numId w:val="40"/>
              </w:numPr>
              <w:rPr>
                <w:lang w:eastAsia="en-US"/>
              </w:rPr>
            </w:pPr>
            <w:r>
              <w:rPr>
                <w:lang w:eastAsia="en-US"/>
              </w:rPr>
              <w:t>Heigh</w:t>
            </w:r>
            <w:r w:rsidR="00F04C40">
              <w:rPr>
                <w:lang w:eastAsia="en-US"/>
              </w:rPr>
              <w:t xml:space="preserve"> touch visual: Public Intervation</w:t>
            </w:r>
          </w:p>
          <w:p w14:paraId="3D93DF97" w14:textId="49451FF2" w:rsidR="00F04C40" w:rsidRDefault="0077375E" w:rsidP="00D3581F">
            <w:pPr>
              <w:pStyle w:val="Odstavecseseznamem"/>
              <w:numPr>
                <w:ilvl w:val="0"/>
                <w:numId w:val="40"/>
              </w:numPr>
              <w:rPr>
                <w:lang w:eastAsia="en-US"/>
              </w:rPr>
            </w:pPr>
            <w:r>
              <w:rPr>
                <w:lang w:eastAsia="en-US"/>
              </w:rPr>
              <w:t>Heigh</w:t>
            </w:r>
            <w:r w:rsidR="00F04C40">
              <w:rPr>
                <w:lang w:eastAsia="en-US"/>
              </w:rPr>
              <w:t xml:space="preserve"> touch </w:t>
            </w:r>
            <w:r>
              <w:rPr>
                <w:lang w:eastAsia="en-US"/>
              </w:rPr>
              <w:t>visual: Minimal</w:t>
            </w:r>
            <w:r w:rsidR="00F04C40">
              <w:rPr>
                <w:lang w:eastAsia="en-US"/>
              </w:rPr>
              <w:t xml:space="preserve"> vs. Maximal</w:t>
            </w:r>
          </w:p>
          <w:p w14:paraId="6CF5718E" w14:textId="7BE77162" w:rsidR="00F04C40" w:rsidRDefault="00F04C40" w:rsidP="00D3581F">
            <w:pPr>
              <w:pStyle w:val="Odstavecseseznamem"/>
              <w:numPr>
                <w:ilvl w:val="0"/>
                <w:numId w:val="40"/>
              </w:numPr>
              <w:rPr>
                <w:lang w:eastAsia="en-US"/>
              </w:rPr>
            </w:pPr>
            <w:r>
              <w:rPr>
                <w:lang w:eastAsia="en-US"/>
              </w:rPr>
              <w:t>Site specific instalace – neinteraktivní</w:t>
            </w:r>
          </w:p>
          <w:p w14:paraId="1F123C4A" w14:textId="78F5C112" w:rsidR="00F04C40" w:rsidRDefault="00F04C40" w:rsidP="00D3581F">
            <w:pPr>
              <w:pStyle w:val="Odstavecseseznamem"/>
              <w:numPr>
                <w:ilvl w:val="0"/>
                <w:numId w:val="40"/>
              </w:numPr>
              <w:rPr>
                <w:lang w:eastAsia="en-US"/>
              </w:rPr>
            </w:pPr>
            <w:r>
              <w:rPr>
                <w:lang w:eastAsia="en-US"/>
              </w:rPr>
              <w:t>Interaktivní instalace</w:t>
            </w:r>
          </w:p>
          <w:p w14:paraId="199FA559" w14:textId="06FCD524" w:rsidR="00F04C40" w:rsidRDefault="00F04C40" w:rsidP="00D3581F">
            <w:pPr>
              <w:pStyle w:val="Odstavecseseznamem"/>
              <w:numPr>
                <w:ilvl w:val="0"/>
                <w:numId w:val="40"/>
              </w:numPr>
              <w:rPr>
                <w:lang w:eastAsia="en-US"/>
              </w:rPr>
            </w:pPr>
            <w:r>
              <w:rPr>
                <w:lang w:eastAsia="en-US"/>
              </w:rPr>
              <w:t>Light design</w:t>
            </w:r>
          </w:p>
          <w:p w14:paraId="1C96FF3B" w14:textId="55463C9C" w:rsidR="00F04C40" w:rsidRDefault="001C5D1F" w:rsidP="00D3581F">
            <w:pPr>
              <w:pStyle w:val="Odstavecseseznamem"/>
              <w:numPr>
                <w:ilvl w:val="0"/>
                <w:numId w:val="40"/>
              </w:numPr>
              <w:rPr>
                <w:lang w:eastAsia="en-US"/>
              </w:rPr>
            </w:pPr>
            <w:r>
              <w:rPr>
                <w:lang w:eastAsia="en-US"/>
              </w:rPr>
              <w:t>V</w:t>
            </w:r>
            <w:r w:rsidR="00F04C40">
              <w:rPr>
                <w:lang w:eastAsia="en-US"/>
              </w:rPr>
              <w:t>ideomapping 1</w:t>
            </w:r>
          </w:p>
          <w:p w14:paraId="67CA413D" w14:textId="6AC3DC58" w:rsidR="00F04C40" w:rsidRDefault="001C5D1F" w:rsidP="00D3581F">
            <w:pPr>
              <w:pStyle w:val="Odstavecseseznamem"/>
              <w:numPr>
                <w:ilvl w:val="0"/>
                <w:numId w:val="40"/>
              </w:numPr>
              <w:rPr>
                <w:lang w:eastAsia="en-US"/>
              </w:rPr>
            </w:pPr>
            <w:r>
              <w:rPr>
                <w:lang w:eastAsia="en-US"/>
              </w:rPr>
              <w:t>V</w:t>
            </w:r>
            <w:r w:rsidR="00F04C40">
              <w:rPr>
                <w:lang w:eastAsia="en-US"/>
              </w:rPr>
              <w:t>ideomapping 2</w:t>
            </w:r>
          </w:p>
          <w:p w14:paraId="5535B3F3" w14:textId="527F7889" w:rsidR="00F04C40" w:rsidRDefault="001C5D1F" w:rsidP="00D3581F">
            <w:pPr>
              <w:pStyle w:val="Odstavecseseznamem"/>
              <w:numPr>
                <w:ilvl w:val="0"/>
                <w:numId w:val="40"/>
              </w:numPr>
              <w:rPr>
                <w:lang w:eastAsia="en-US"/>
              </w:rPr>
            </w:pPr>
            <w:r>
              <w:rPr>
                <w:lang w:eastAsia="en-US"/>
              </w:rPr>
              <w:t>Interaktivní</w:t>
            </w:r>
            <w:r w:rsidR="00F04C40">
              <w:rPr>
                <w:lang w:eastAsia="en-US"/>
              </w:rPr>
              <w:t xml:space="preserve"> videomapping</w:t>
            </w:r>
          </w:p>
          <w:p w14:paraId="66F1FD76" w14:textId="38DF4B6B" w:rsidR="00F04C40" w:rsidRDefault="00F04C40" w:rsidP="00A75EBA">
            <w:pPr>
              <w:pStyle w:val="Odstavecseseznamem"/>
              <w:numPr>
                <w:ilvl w:val="0"/>
                <w:numId w:val="40"/>
              </w:numPr>
              <w:spacing w:after="120"/>
              <w:ind w:left="850" w:hanging="357"/>
              <w:contextualSpacing w:val="0"/>
              <w:rPr>
                <w:lang w:eastAsia="en-US"/>
              </w:rPr>
            </w:pPr>
            <w:r>
              <w:rPr>
                <w:lang w:eastAsia="en-US"/>
              </w:rPr>
              <w:t>Představení vlastních studentských projektů.</w:t>
            </w:r>
          </w:p>
          <w:p w14:paraId="41ACFF93" w14:textId="5A5247C8" w:rsidR="00F04C40" w:rsidRPr="00EC671A" w:rsidRDefault="00F04C40" w:rsidP="00A75EBA">
            <w:pPr>
              <w:jc w:val="both"/>
              <w:rPr>
                <w:lang w:eastAsia="en-US"/>
              </w:rPr>
            </w:pPr>
            <w:r w:rsidRPr="001C5D1F">
              <w:rPr>
                <w:lang w:eastAsia="en-US"/>
              </w:rPr>
              <w:t>Studen bude schopen vymyslet konkrétní koncept a zpracovat celkovou dokumentaci, která bude obsahovat kurátorskou anotaci, fyzický popis, technické specifikace a ekonomickou kalkulaci.</w:t>
            </w:r>
          </w:p>
        </w:tc>
      </w:tr>
      <w:tr w:rsidR="00F04C40" w14:paraId="53602A1A" w14:textId="77777777" w:rsidTr="00B06D68">
        <w:trPr>
          <w:trHeight w:val="265"/>
        </w:trPr>
        <w:tc>
          <w:tcPr>
            <w:tcW w:w="3653" w:type="dxa"/>
            <w:gridSpan w:val="2"/>
            <w:tcBorders>
              <w:top w:val="nil"/>
            </w:tcBorders>
            <w:shd w:val="clear" w:color="auto" w:fill="F7CAAC"/>
          </w:tcPr>
          <w:p w14:paraId="2CFD1EAE" w14:textId="77777777" w:rsidR="00F04C40" w:rsidRDefault="00F04C40" w:rsidP="00B06D68">
            <w:pPr>
              <w:jc w:val="both"/>
            </w:pPr>
            <w:r>
              <w:rPr>
                <w:b/>
              </w:rPr>
              <w:t>Studijní literatura a studijní pomůcky</w:t>
            </w:r>
          </w:p>
        </w:tc>
        <w:tc>
          <w:tcPr>
            <w:tcW w:w="6202" w:type="dxa"/>
            <w:gridSpan w:val="6"/>
            <w:tcBorders>
              <w:top w:val="nil"/>
              <w:bottom w:val="nil"/>
            </w:tcBorders>
          </w:tcPr>
          <w:p w14:paraId="058ED3CE" w14:textId="77777777" w:rsidR="00F04C40" w:rsidRDefault="00F04C40" w:rsidP="00B06D68">
            <w:pPr>
              <w:jc w:val="both"/>
            </w:pPr>
          </w:p>
        </w:tc>
      </w:tr>
      <w:tr w:rsidR="00F04C40" w14:paraId="159F0CCA" w14:textId="77777777" w:rsidTr="00B06D68">
        <w:trPr>
          <w:trHeight w:val="1497"/>
        </w:trPr>
        <w:tc>
          <w:tcPr>
            <w:tcW w:w="9855" w:type="dxa"/>
            <w:gridSpan w:val="8"/>
            <w:tcBorders>
              <w:top w:val="nil"/>
            </w:tcBorders>
          </w:tcPr>
          <w:p w14:paraId="2B3BFDFD" w14:textId="77777777" w:rsidR="00F04C40" w:rsidRPr="00A071BA" w:rsidRDefault="00F04C40" w:rsidP="00B06D68">
            <w:r w:rsidRPr="0098721F">
              <w:rPr>
                <w:b/>
                <w:bCs/>
                <w:kern w:val="36"/>
              </w:rPr>
              <w:t>Povinná:</w:t>
            </w:r>
          </w:p>
          <w:p w14:paraId="7D6F2F0E" w14:textId="77777777" w:rsidR="009761F2" w:rsidRDefault="009761F2" w:rsidP="009761F2">
            <w:pPr>
              <w:rPr>
                <w:shd w:val="clear" w:color="auto" w:fill="FFFFFF"/>
              </w:rPr>
            </w:pPr>
            <w:r w:rsidRPr="009761F2">
              <w:rPr>
                <w:shd w:val="clear" w:color="auto" w:fill="FFFFFF"/>
              </w:rPr>
              <w:t xml:space="preserve">DEUZE, Mark. </w:t>
            </w:r>
            <w:r w:rsidRPr="009761F2">
              <w:rPr>
                <w:i/>
                <w:iCs/>
                <w:shd w:val="clear" w:color="auto" w:fill="FFFFFF"/>
              </w:rPr>
              <w:t>Media life</w:t>
            </w:r>
            <w:r w:rsidRPr="009761F2">
              <w:rPr>
                <w:shd w:val="clear" w:color="auto" w:fill="FFFFFF"/>
              </w:rPr>
              <w:t>. Praha: Univerzita Karlova v Praze, nakladatelství Karolinum, 2015. Studia nových médií. ISBN 978-80-246-2815-8.</w:t>
            </w:r>
          </w:p>
          <w:p w14:paraId="70B0AF09" w14:textId="09BBDD00" w:rsidR="009761F2" w:rsidRDefault="009761F2" w:rsidP="009761F2">
            <w:pPr>
              <w:rPr>
                <w:ins w:id="291" w:author="Hana Ponížilová" w:date="2023-05-25T16:21:00Z"/>
                <w:color w:val="000000"/>
                <w:shd w:val="clear" w:color="auto" w:fill="FFFFFF"/>
                <w:lang w:val="en-US" w:eastAsia="en-US"/>
              </w:rPr>
            </w:pPr>
            <w:r w:rsidRPr="009761F2">
              <w:rPr>
                <w:color w:val="000000"/>
                <w:shd w:val="clear" w:color="auto" w:fill="FFFFFF"/>
                <w:lang w:val="en-US" w:eastAsia="en-US"/>
              </w:rPr>
              <w:t xml:space="preserve">KAVAN, Jan, </w:t>
            </w:r>
            <w:r w:rsidRPr="009761F2">
              <w:rPr>
                <w:i/>
                <w:iCs/>
                <w:color w:val="000000"/>
                <w:lang w:val="en-US" w:eastAsia="en-US"/>
              </w:rPr>
              <w:t>Pure Data: platforma pro tvorbu interaktivního díla</w:t>
            </w:r>
            <w:r w:rsidRPr="009761F2">
              <w:rPr>
                <w:color w:val="000000"/>
                <w:shd w:val="clear" w:color="auto" w:fill="FFFFFF"/>
                <w:lang w:val="en-US" w:eastAsia="en-US"/>
              </w:rPr>
              <w:t>. Brno: Janáčkova akademie múzických umění v Brně</w:t>
            </w:r>
            <w:r w:rsidR="002F0780">
              <w:rPr>
                <w:color w:val="000000"/>
                <w:shd w:val="clear" w:color="auto" w:fill="FFFFFF"/>
                <w:lang w:val="en-US" w:eastAsia="en-US"/>
              </w:rPr>
              <w:t xml:space="preserve"> </w:t>
            </w:r>
            <w:r w:rsidR="002F0780" w:rsidRPr="009761F2">
              <w:rPr>
                <w:color w:val="000000"/>
                <w:shd w:val="clear" w:color="auto" w:fill="FFFFFF"/>
                <w:lang w:val="en-US" w:eastAsia="en-US"/>
              </w:rPr>
              <w:t>2013. </w:t>
            </w:r>
            <w:r w:rsidRPr="009761F2">
              <w:rPr>
                <w:color w:val="000000"/>
                <w:shd w:val="clear" w:color="auto" w:fill="FFFFFF"/>
                <w:lang w:val="en-US" w:eastAsia="en-US"/>
              </w:rPr>
              <w:t>ISBN 978-80-7460-033-3.</w:t>
            </w:r>
          </w:p>
          <w:p w14:paraId="058336C4" w14:textId="77777777" w:rsidR="00933053" w:rsidRDefault="00933053" w:rsidP="00933053">
            <w:pPr>
              <w:rPr>
                <w:ins w:id="292" w:author="Hana Ponížilová" w:date="2023-05-25T16:21:00Z"/>
              </w:rPr>
            </w:pPr>
            <w:ins w:id="293" w:author="Hana Ponížilová" w:date="2023-05-25T16:21:00Z">
              <w:r w:rsidRPr="00895B09">
                <w:t>MCQUAIL, Denis a DEUZE, Mark. </w:t>
              </w:r>
              <w:r w:rsidRPr="00895B09">
                <w:rPr>
                  <w:i/>
                  <w:iCs/>
                </w:rPr>
                <w:t>McQuail's media &amp; mass communication theory.</w:t>
              </w:r>
              <w:r w:rsidRPr="00895B09">
                <w:t xml:space="preserve"> Los An</w:t>
              </w:r>
              <w:r>
                <w:t>geles: Sage, 2020</w:t>
              </w:r>
              <w:r w:rsidRPr="00895B09">
                <w:t>. </w:t>
              </w:r>
            </w:ins>
          </w:p>
          <w:p w14:paraId="47EF9E93" w14:textId="62D24E90" w:rsidR="00933053" w:rsidRPr="000040DC" w:rsidRDefault="00933053" w:rsidP="009761F2">
            <w:ins w:id="294" w:author="Hana Ponížilová" w:date="2023-05-25T16:21:00Z">
              <w:r w:rsidRPr="00895B09">
                <w:t>ISBN 978-1-4739-0250-3.</w:t>
              </w:r>
            </w:ins>
          </w:p>
          <w:p w14:paraId="6BE558B4" w14:textId="710835D9" w:rsidR="00F04C40" w:rsidRPr="009761F2" w:rsidRDefault="00F04C40" w:rsidP="00B06D68">
            <w:pPr>
              <w:rPr>
                <w:shd w:val="clear" w:color="auto" w:fill="FFFFFF"/>
              </w:rPr>
            </w:pPr>
            <w:r w:rsidRPr="009761F2">
              <w:rPr>
                <w:shd w:val="clear" w:color="auto" w:fill="FFFFFF"/>
              </w:rPr>
              <w:t xml:space="preserve">MOTAL, Jan. Jak rozumět médiím 6 </w:t>
            </w:r>
            <w:r w:rsidRPr="009761F2">
              <w:t>[rozhlasový pořad].</w:t>
            </w:r>
            <w:r w:rsidRPr="009761F2">
              <w:rPr>
                <w:shd w:val="clear" w:color="auto" w:fill="FFFFFF"/>
              </w:rPr>
              <w:t xml:space="preserve"> </w:t>
            </w:r>
            <w:r w:rsidRPr="009761F2">
              <w:rPr>
                <w:i/>
                <w:iCs/>
                <w:shd w:val="clear" w:color="auto" w:fill="FFFFFF"/>
              </w:rPr>
              <w:t>Morální panika a dehumanizace</w:t>
            </w:r>
            <w:r w:rsidRPr="009761F2">
              <w:rPr>
                <w:shd w:val="clear" w:color="auto" w:fill="FFFFFF"/>
              </w:rPr>
              <w:t xml:space="preserve"> Proglas, připravil Ondřej </w:t>
            </w:r>
          </w:p>
          <w:p w14:paraId="62696618" w14:textId="22250832" w:rsidR="009761F2" w:rsidRPr="009761F2" w:rsidRDefault="002F0780" w:rsidP="009761F2">
            <w:pPr>
              <w:rPr>
                <w:lang w:val="en-US" w:eastAsia="en-US"/>
              </w:rPr>
            </w:pPr>
            <w:r>
              <w:rPr>
                <w:color w:val="000000"/>
                <w:shd w:val="clear" w:color="auto" w:fill="FFFFFF"/>
                <w:lang w:val="en-US" w:eastAsia="en-US"/>
              </w:rPr>
              <w:t xml:space="preserve">NANDY, Abhishek, </w:t>
            </w:r>
            <w:r w:rsidR="009761F2" w:rsidRPr="009761F2">
              <w:rPr>
                <w:i/>
                <w:iCs/>
                <w:color w:val="000000"/>
                <w:lang w:val="en-US" w:eastAsia="en-US"/>
              </w:rPr>
              <w:t>Leap motion for developers</w:t>
            </w:r>
            <w:r w:rsidR="009761F2" w:rsidRPr="009761F2">
              <w:rPr>
                <w:color w:val="000000"/>
                <w:shd w:val="clear" w:color="auto" w:fill="FFFFFF"/>
                <w:lang w:val="en-US" w:eastAsia="en-US"/>
              </w:rPr>
              <w:t>. New York: Apress</w:t>
            </w:r>
            <w:r>
              <w:rPr>
                <w:color w:val="000000"/>
                <w:shd w:val="clear" w:color="auto" w:fill="FFFFFF"/>
                <w:lang w:val="en-US" w:eastAsia="en-US"/>
              </w:rPr>
              <w:t xml:space="preserve"> </w:t>
            </w:r>
            <w:r w:rsidRPr="009761F2">
              <w:rPr>
                <w:color w:val="000000"/>
                <w:shd w:val="clear" w:color="auto" w:fill="FFFFFF"/>
                <w:lang w:val="en-US" w:eastAsia="en-US"/>
              </w:rPr>
              <w:t>2016</w:t>
            </w:r>
            <w:r w:rsidR="009761F2" w:rsidRPr="009761F2">
              <w:rPr>
                <w:color w:val="000000"/>
                <w:shd w:val="clear" w:color="auto" w:fill="FFFFFF"/>
                <w:lang w:val="en-US" w:eastAsia="en-US"/>
              </w:rPr>
              <w:t>. ISBN 9781484225493.</w:t>
            </w:r>
          </w:p>
          <w:p w14:paraId="007E9F48" w14:textId="3FFDC18C" w:rsidR="009761F2" w:rsidRPr="009761F2" w:rsidRDefault="009761F2" w:rsidP="009761F2">
            <w:pPr>
              <w:rPr>
                <w:lang w:val="en-US" w:eastAsia="en-US"/>
              </w:rPr>
            </w:pPr>
            <w:r w:rsidRPr="009761F2">
              <w:rPr>
                <w:color w:val="000000"/>
                <w:shd w:val="clear" w:color="auto" w:fill="FFFFFF"/>
                <w:lang w:val="en-US" w:eastAsia="en-US"/>
              </w:rPr>
              <w:t>VODA, Zbyšek, </w:t>
            </w:r>
            <w:r w:rsidRPr="009761F2">
              <w:rPr>
                <w:i/>
                <w:iCs/>
                <w:color w:val="000000"/>
                <w:lang w:val="en-US" w:eastAsia="en-US"/>
              </w:rPr>
              <w:t>Průvodce světem Arduina</w:t>
            </w:r>
            <w:r w:rsidR="002F0780">
              <w:rPr>
                <w:color w:val="000000"/>
                <w:shd w:val="clear" w:color="auto" w:fill="FFFFFF"/>
                <w:lang w:val="en-US" w:eastAsia="en-US"/>
              </w:rPr>
              <w:t>.</w:t>
            </w:r>
            <w:r w:rsidRPr="009761F2">
              <w:rPr>
                <w:color w:val="000000"/>
                <w:shd w:val="clear" w:color="auto" w:fill="FFFFFF"/>
                <w:lang w:val="en-US" w:eastAsia="en-US"/>
              </w:rPr>
              <w:t xml:space="preserve"> Bučovice: Martin Stříž</w:t>
            </w:r>
            <w:ins w:id="295" w:author="Hana Ponížilová" w:date="2023-05-25T16:15:00Z">
              <w:r w:rsidR="001B4FBF">
                <w:rPr>
                  <w:color w:val="000000"/>
                  <w:shd w:val="clear" w:color="auto" w:fill="FFFFFF"/>
                  <w:lang w:val="en-US" w:eastAsia="en-US"/>
                </w:rPr>
                <w:t xml:space="preserve"> </w:t>
              </w:r>
            </w:ins>
            <w:r w:rsidR="002F0780" w:rsidRPr="009761F2">
              <w:rPr>
                <w:color w:val="000000"/>
                <w:shd w:val="clear" w:color="auto" w:fill="FFFFFF"/>
                <w:lang w:val="en-US" w:eastAsia="en-US"/>
              </w:rPr>
              <w:t>2017.</w:t>
            </w:r>
            <w:r w:rsidRPr="009761F2">
              <w:rPr>
                <w:color w:val="000000"/>
                <w:shd w:val="clear" w:color="auto" w:fill="FFFFFF"/>
                <w:lang w:val="en-US" w:eastAsia="en-US"/>
              </w:rPr>
              <w:t xml:space="preserve"> ISBN 978-80-87106-93-8.</w:t>
            </w:r>
          </w:p>
          <w:p w14:paraId="17811337" w14:textId="77777777" w:rsidR="00F04C40" w:rsidRPr="009761F2" w:rsidRDefault="00F04C40" w:rsidP="00B06D68">
            <w:pPr>
              <w:rPr>
                <w:b/>
                <w:bCs/>
              </w:rPr>
            </w:pPr>
            <w:r w:rsidRPr="009761F2">
              <w:rPr>
                <w:b/>
                <w:bCs/>
              </w:rPr>
              <w:t>Doporučená:</w:t>
            </w:r>
          </w:p>
          <w:p w14:paraId="55BDCA1D" w14:textId="1FF9A095" w:rsidR="009761F2" w:rsidRDefault="009761F2" w:rsidP="00B06D68">
            <w:pPr>
              <w:rPr>
                <w:shd w:val="clear" w:color="auto" w:fill="FFFFFF"/>
              </w:rPr>
            </w:pPr>
            <w:r w:rsidRPr="009761F2">
              <w:rPr>
                <w:shd w:val="clear" w:color="auto" w:fill="FFFFFF"/>
              </w:rPr>
              <w:t>BRUNO, Giuliana. </w:t>
            </w:r>
            <w:r w:rsidRPr="009761F2">
              <w:rPr>
                <w:i/>
                <w:iCs/>
                <w:shd w:val="clear" w:color="auto" w:fill="FFFFFF"/>
              </w:rPr>
              <w:t>Surface: matters of aesthetics, materiality, and media.</w:t>
            </w:r>
            <w:r w:rsidRPr="009761F2">
              <w:rPr>
                <w:shd w:val="clear" w:color="auto" w:fill="FFFFFF"/>
              </w:rPr>
              <w:t xml:space="preserve"> Chicago: University of Chicago Press, 2014. ISBN 978-0-226-10494-2.</w:t>
            </w:r>
          </w:p>
          <w:p w14:paraId="7A2C6EAE" w14:textId="7C758FC2" w:rsidR="00F04C40" w:rsidRPr="002E3BB3" w:rsidRDefault="00F04C40" w:rsidP="00B06D68">
            <w:pPr>
              <w:rPr>
                <w:shd w:val="clear" w:color="auto" w:fill="FFFFFF"/>
              </w:rPr>
            </w:pPr>
            <w:r w:rsidRPr="009761F2">
              <w:rPr>
                <w:shd w:val="clear" w:color="auto" w:fill="FFFFFF"/>
              </w:rPr>
              <w:t>JIRÁK, Jan a Barbara KÖPPLOVÁ. </w:t>
            </w:r>
            <w:r w:rsidRPr="009761F2">
              <w:rPr>
                <w:i/>
                <w:iCs/>
                <w:shd w:val="clear" w:color="auto" w:fill="FFFFFF"/>
              </w:rPr>
              <w:t>Média a společnost</w:t>
            </w:r>
            <w:r w:rsidRPr="009761F2">
              <w:rPr>
                <w:shd w:val="clear" w:color="auto" w:fill="FFFFFF"/>
              </w:rPr>
              <w:t>.</w:t>
            </w:r>
            <w:r w:rsidR="00872E9D">
              <w:rPr>
                <w:shd w:val="clear" w:color="auto" w:fill="FFFFFF"/>
              </w:rPr>
              <w:t xml:space="preserve"> </w:t>
            </w:r>
            <w:r w:rsidRPr="009761F2">
              <w:rPr>
                <w:shd w:val="clear" w:color="auto" w:fill="FFFFFF"/>
              </w:rPr>
              <w:t>Praha: Portál, 2007. ISBN 978-80-7367-287-4.</w:t>
            </w:r>
          </w:p>
        </w:tc>
      </w:tr>
    </w:tbl>
    <w:p w14:paraId="200E5F39" w14:textId="77777777" w:rsidR="00F04C40" w:rsidRDefault="00F04C40"/>
    <w:p w14:paraId="6A46C99D" w14:textId="77777777" w:rsidR="00EB2F02" w:rsidRDefault="00EB2F0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04C40" w14:paraId="407E3D1C" w14:textId="77777777" w:rsidTr="00B06D68">
        <w:tc>
          <w:tcPr>
            <w:tcW w:w="9855" w:type="dxa"/>
            <w:gridSpan w:val="8"/>
            <w:tcBorders>
              <w:bottom w:val="double" w:sz="4" w:space="0" w:color="auto"/>
            </w:tcBorders>
            <w:shd w:val="clear" w:color="auto" w:fill="BDD6EE"/>
          </w:tcPr>
          <w:p w14:paraId="094BEAE0" w14:textId="4518FA4A" w:rsidR="00F04C40" w:rsidRDefault="00F04C40" w:rsidP="00B06D68">
            <w:pPr>
              <w:jc w:val="both"/>
              <w:rPr>
                <w:b/>
                <w:sz w:val="28"/>
              </w:rPr>
            </w:pPr>
            <w:r>
              <w:lastRenderedPageBreak/>
              <w:br w:type="page"/>
            </w:r>
            <w:r>
              <w:rPr>
                <w:b/>
                <w:sz w:val="28"/>
              </w:rPr>
              <w:t>B-III – Charakteristika studijního předmětu</w:t>
            </w:r>
          </w:p>
        </w:tc>
      </w:tr>
      <w:tr w:rsidR="00F04C40" w14:paraId="30EC3380" w14:textId="77777777" w:rsidTr="00B06D68">
        <w:tc>
          <w:tcPr>
            <w:tcW w:w="3086" w:type="dxa"/>
            <w:tcBorders>
              <w:top w:val="double" w:sz="4" w:space="0" w:color="auto"/>
            </w:tcBorders>
            <w:shd w:val="clear" w:color="auto" w:fill="F7CAAC"/>
          </w:tcPr>
          <w:p w14:paraId="45FB3BAE" w14:textId="77777777" w:rsidR="00F04C40" w:rsidRDefault="00F04C40" w:rsidP="00FB2BD9">
            <w:pPr>
              <w:rPr>
                <w:b/>
              </w:rPr>
            </w:pPr>
            <w:r>
              <w:rPr>
                <w:b/>
              </w:rPr>
              <w:t>Název studijního předmětu</w:t>
            </w:r>
          </w:p>
        </w:tc>
        <w:tc>
          <w:tcPr>
            <w:tcW w:w="6769" w:type="dxa"/>
            <w:gridSpan w:val="7"/>
            <w:tcBorders>
              <w:top w:val="double" w:sz="4" w:space="0" w:color="auto"/>
            </w:tcBorders>
          </w:tcPr>
          <w:p w14:paraId="522D5A40" w14:textId="77777777" w:rsidR="00F04C40" w:rsidRDefault="00F04C40" w:rsidP="00B06D68">
            <w:pPr>
              <w:jc w:val="both"/>
            </w:pPr>
            <w:r>
              <w:t>Multimediální prezentace 2</w:t>
            </w:r>
          </w:p>
        </w:tc>
      </w:tr>
      <w:tr w:rsidR="00F04C40" w14:paraId="31DA91CF" w14:textId="77777777" w:rsidTr="00B06D68">
        <w:tc>
          <w:tcPr>
            <w:tcW w:w="3086" w:type="dxa"/>
            <w:shd w:val="clear" w:color="auto" w:fill="F7CAAC"/>
          </w:tcPr>
          <w:p w14:paraId="70807EB4" w14:textId="77777777" w:rsidR="00F04C40" w:rsidRDefault="00F04C40" w:rsidP="00FB2BD9">
            <w:pPr>
              <w:rPr>
                <w:b/>
              </w:rPr>
            </w:pPr>
            <w:r>
              <w:rPr>
                <w:b/>
              </w:rPr>
              <w:t>Typ předmětu</w:t>
            </w:r>
          </w:p>
        </w:tc>
        <w:tc>
          <w:tcPr>
            <w:tcW w:w="3406" w:type="dxa"/>
            <w:gridSpan w:val="4"/>
          </w:tcPr>
          <w:p w14:paraId="0C89AAFE" w14:textId="1C7738AC" w:rsidR="00F04C40" w:rsidRDefault="00FB2BD9" w:rsidP="00B06D68">
            <w:pPr>
              <w:jc w:val="both"/>
            </w:pPr>
            <w:r>
              <w:t>p</w:t>
            </w:r>
            <w:r w:rsidR="00F04C40">
              <w:t>ovinný, PZ</w:t>
            </w:r>
          </w:p>
        </w:tc>
        <w:tc>
          <w:tcPr>
            <w:tcW w:w="2695" w:type="dxa"/>
            <w:gridSpan w:val="2"/>
            <w:shd w:val="clear" w:color="auto" w:fill="F7CAAC"/>
          </w:tcPr>
          <w:p w14:paraId="18717F75" w14:textId="77777777" w:rsidR="00F04C40" w:rsidRDefault="00F04C40" w:rsidP="00B06D68">
            <w:pPr>
              <w:jc w:val="both"/>
            </w:pPr>
            <w:r>
              <w:rPr>
                <w:b/>
              </w:rPr>
              <w:t>doporučený ročník / semestr</w:t>
            </w:r>
          </w:p>
        </w:tc>
        <w:tc>
          <w:tcPr>
            <w:tcW w:w="668" w:type="dxa"/>
          </w:tcPr>
          <w:p w14:paraId="55337349" w14:textId="77777777" w:rsidR="00F04C40" w:rsidRDefault="00F04C40" w:rsidP="00B06D68">
            <w:pPr>
              <w:jc w:val="both"/>
            </w:pPr>
            <w:r>
              <w:t>1/LS</w:t>
            </w:r>
          </w:p>
        </w:tc>
      </w:tr>
      <w:tr w:rsidR="00F04C40" w14:paraId="10178B7F" w14:textId="77777777" w:rsidTr="00B06D68">
        <w:tc>
          <w:tcPr>
            <w:tcW w:w="3086" w:type="dxa"/>
            <w:shd w:val="clear" w:color="auto" w:fill="F7CAAC"/>
          </w:tcPr>
          <w:p w14:paraId="29188752" w14:textId="77777777" w:rsidR="00F04C40" w:rsidRDefault="00F04C40" w:rsidP="00FB2BD9">
            <w:pPr>
              <w:rPr>
                <w:b/>
              </w:rPr>
            </w:pPr>
            <w:r>
              <w:rPr>
                <w:b/>
              </w:rPr>
              <w:t>Rozsah studijního předmětu</w:t>
            </w:r>
          </w:p>
        </w:tc>
        <w:tc>
          <w:tcPr>
            <w:tcW w:w="1701" w:type="dxa"/>
            <w:gridSpan w:val="2"/>
          </w:tcPr>
          <w:p w14:paraId="2D0C1574" w14:textId="7837F1CE" w:rsidR="00F04C40" w:rsidRDefault="00F04C40" w:rsidP="00B06D68">
            <w:pPr>
              <w:jc w:val="both"/>
            </w:pPr>
            <w:r>
              <w:t>26</w:t>
            </w:r>
            <w:r w:rsidR="00BC3F5F">
              <w:t xml:space="preserve"> </w:t>
            </w:r>
            <w:r>
              <w:t>s</w:t>
            </w:r>
          </w:p>
        </w:tc>
        <w:tc>
          <w:tcPr>
            <w:tcW w:w="889" w:type="dxa"/>
            <w:shd w:val="clear" w:color="auto" w:fill="F7CAAC"/>
          </w:tcPr>
          <w:p w14:paraId="439FD39D" w14:textId="77777777" w:rsidR="00F04C40" w:rsidRDefault="00F04C40" w:rsidP="00B06D68">
            <w:pPr>
              <w:jc w:val="both"/>
              <w:rPr>
                <w:b/>
              </w:rPr>
            </w:pPr>
            <w:r>
              <w:rPr>
                <w:b/>
              </w:rPr>
              <w:t xml:space="preserve">hod. </w:t>
            </w:r>
          </w:p>
        </w:tc>
        <w:tc>
          <w:tcPr>
            <w:tcW w:w="816" w:type="dxa"/>
          </w:tcPr>
          <w:p w14:paraId="65860B05" w14:textId="77777777" w:rsidR="00F04C40" w:rsidRDefault="00F04C40" w:rsidP="00B06D68">
            <w:pPr>
              <w:jc w:val="both"/>
            </w:pPr>
            <w:r>
              <w:t>26</w:t>
            </w:r>
          </w:p>
        </w:tc>
        <w:tc>
          <w:tcPr>
            <w:tcW w:w="2156" w:type="dxa"/>
            <w:shd w:val="clear" w:color="auto" w:fill="F7CAAC"/>
          </w:tcPr>
          <w:p w14:paraId="6261A89D" w14:textId="77777777" w:rsidR="00F04C40" w:rsidRDefault="00F04C40" w:rsidP="00B06D68">
            <w:pPr>
              <w:jc w:val="both"/>
              <w:rPr>
                <w:b/>
              </w:rPr>
            </w:pPr>
            <w:r>
              <w:rPr>
                <w:b/>
              </w:rPr>
              <w:t>kreditů</w:t>
            </w:r>
          </w:p>
        </w:tc>
        <w:tc>
          <w:tcPr>
            <w:tcW w:w="1207" w:type="dxa"/>
            <w:gridSpan w:val="2"/>
          </w:tcPr>
          <w:p w14:paraId="578E7B28" w14:textId="77777777" w:rsidR="00F04C40" w:rsidRDefault="00F04C40" w:rsidP="00B06D68">
            <w:pPr>
              <w:jc w:val="both"/>
            </w:pPr>
            <w:r>
              <w:t>2</w:t>
            </w:r>
          </w:p>
        </w:tc>
      </w:tr>
      <w:tr w:rsidR="00F04C40" w14:paraId="4517539C" w14:textId="77777777" w:rsidTr="00B06D68">
        <w:tc>
          <w:tcPr>
            <w:tcW w:w="3086" w:type="dxa"/>
            <w:shd w:val="clear" w:color="auto" w:fill="F7CAAC"/>
          </w:tcPr>
          <w:p w14:paraId="724F3211" w14:textId="77777777" w:rsidR="00F04C40" w:rsidRDefault="00F04C40" w:rsidP="00FB2BD9">
            <w:pPr>
              <w:rPr>
                <w:b/>
                <w:sz w:val="22"/>
              </w:rPr>
            </w:pPr>
            <w:r>
              <w:rPr>
                <w:b/>
              </w:rPr>
              <w:t>Prerekvizity, korekvizity, ekvivalence</w:t>
            </w:r>
          </w:p>
        </w:tc>
        <w:tc>
          <w:tcPr>
            <w:tcW w:w="6769" w:type="dxa"/>
            <w:gridSpan w:val="7"/>
          </w:tcPr>
          <w:p w14:paraId="6340B973" w14:textId="77777777" w:rsidR="00F04C40" w:rsidRDefault="00F04C40" w:rsidP="00B06D68">
            <w:pPr>
              <w:jc w:val="both"/>
            </w:pPr>
          </w:p>
        </w:tc>
      </w:tr>
      <w:tr w:rsidR="00F04C40" w14:paraId="340B6E0D" w14:textId="77777777" w:rsidTr="00B06D68">
        <w:tc>
          <w:tcPr>
            <w:tcW w:w="3086" w:type="dxa"/>
            <w:shd w:val="clear" w:color="auto" w:fill="F7CAAC"/>
          </w:tcPr>
          <w:p w14:paraId="2AEF518E" w14:textId="77777777" w:rsidR="00F04C40" w:rsidRDefault="00F04C40" w:rsidP="00FB2BD9">
            <w:pPr>
              <w:rPr>
                <w:b/>
              </w:rPr>
            </w:pPr>
            <w:r>
              <w:rPr>
                <w:b/>
              </w:rPr>
              <w:t>Způsob ověření studijních výsledků</w:t>
            </w:r>
          </w:p>
        </w:tc>
        <w:tc>
          <w:tcPr>
            <w:tcW w:w="3406" w:type="dxa"/>
            <w:gridSpan w:val="4"/>
          </w:tcPr>
          <w:p w14:paraId="3A186BCF" w14:textId="582DCCD5" w:rsidR="00F04C40" w:rsidRDefault="00FB2BD9" w:rsidP="00B06D68">
            <w:pPr>
              <w:jc w:val="both"/>
            </w:pPr>
            <w:r>
              <w:t>k</w:t>
            </w:r>
            <w:r w:rsidR="00F04C40">
              <w:t>lasifikovaný zápočet</w:t>
            </w:r>
          </w:p>
        </w:tc>
        <w:tc>
          <w:tcPr>
            <w:tcW w:w="2156" w:type="dxa"/>
            <w:shd w:val="clear" w:color="auto" w:fill="F7CAAC"/>
          </w:tcPr>
          <w:p w14:paraId="55ECB904" w14:textId="77777777" w:rsidR="00F04C40" w:rsidRDefault="00F04C40" w:rsidP="00B06D68">
            <w:pPr>
              <w:jc w:val="both"/>
              <w:rPr>
                <w:b/>
              </w:rPr>
            </w:pPr>
            <w:r>
              <w:rPr>
                <w:b/>
              </w:rPr>
              <w:t>Forma výuky</w:t>
            </w:r>
          </w:p>
        </w:tc>
        <w:tc>
          <w:tcPr>
            <w:tcW w:w="1207" w:type="dxa"/>
            <w:gridSpan w:val="2"/>
          </w:tcPr>
          <w:p w14:paraId="7582BFF7" w14:textId="77777777" w:rsidR="00F04C40" w:rsidRDefault="00F04C40" w:rsidP="00B06D68">
            <w:pPr>
              <w:jc w:val="both"/>
            </w:pPr>
            <w:r>
              <w:t>seminář</w:t>
            </w:r>
          </w:p>
        </w:tc>
      </w:tr>
      <w:tr w:rsidR="00F04C40" w14:paraId="6DB60D47" w14:textId="77777777" w:rsidTr="00B06D68">
        <w:tc>
          <w:tcPr>
            <w:tcW w:w="3086" w:type="dxa"/>
            <w:shd w:val="clear" w:color="auto" w:fill="F7CAAC"/>
          </w:tcPr>
          <w:p w14:paraId="3589C45C" w14:textId="77777777" w:rsidR="00F04C40" w:rsidRDefault="00F04C40" w:rsidP="00FB2BD9">
            <w:pPr>
              <w:rPr>
                <w:b/>
              </w:rPr>
            </w:pPr>
            <w:r>
              <w:rPr>
                <w:b/>
              </w:rPr>
              <w:t>Forma způsobu ověření studijních výsledků a další požadavky na studenta</w:t>
            </w:r>
          </w:p>
        </w:tc>
        <w:tc>
          <w:tcPr>
            <w:tcW w:w="6769" w:type="dxa"/>
            <w:gridSpan w:val="7"/>
            <w:tcBorders>
              <w:bottom w:val="nil"/>
            </w:tcBorders>
          </w:tcPr>
          <w:p w14:paraId="013EDCE2" w14:textId="77777777" w:rsidR="00F04C40" w:rsidRDefault="00F04C40" w:rsidP="00B06D68">
            <w:pPr>
              <w:jc w:val="both"/>
            </w:pPr>
            <w:r>
              <w:t>Písemná, ústní</w:t>
            </w:r>
          </w:p>
          <w:p w14:paraId="63AC8D4F" w14:textId="77777777" w:rsidR="00F04C40" w:rsidRDefault="00F04C40" w:rsidP="00B06D68">
            <w:pPr>
              <w:jc w:val="both"/>
            </w:pPr>
            <w:r w:rsidRPr="004E47C9">
              <w:t>Povinná účast na prvním semináři. Celková účast na seminářích minimálně 75%. Zpracování samostatného úkolu, zadaného v prvním semináři.</w:t>
            </w:r>
          </w:p>
        </w:tc>
      </w:tr>
      <w:tr w:rsidR="00F04C40" w14:paraId="31F4E649" w14:textId="77777777" w:rsidTr="00EB2F02">
        <w:trPr>
          <w:trHeight w:val="95"/>
        </w:trPr>
        <w:tc>
          <w:tcPr>
            <w:tcW w:w="9855" w:type="dxa"/>
            <w:gridSpan w:val="8"/>
            <w:tcBorders>
              <w:top w:val="nil"/>
            </w:tcBorders>
          </w:tcPr>
          <w:p w14:paraId="7C285294" w14:textId="77777777" w:rsidR="00F04C40" w:rsidRDefault="00F04C40" w:rsidP="00FB2BD9"/>
        </w:tc>
      </w:tr>
      <w:tr w:rsidR="00F04C40" w14:paraId="17044D7C" w14:textId="77777777" w:rsidTr="00B06D68">
        <w:trPr>
          <w:trHeight w:val="197"/>
        </w:trPr>
        <w:tc>
          <w:tcPr>
            <w:tcW w:w="3086" w:type="dxa"/>
            <w:tcBorders>
              <w:top w:val="nil"/>
            </w:tcBorders>
            <w:shd w:val="clear" w:color="auto" w:fill="F7CAAC"/>
          </w:tcPr>
          <w:p w14:paraId="1B33555D" w14:textId="77777777" w:rsidR="00F04C40" w:rsidRDefault="00F04C40" w:rsidP="00FB2BD9">
            <w:pPr>
              <w:rPr>
                <w:b/>
              </w:rPr>
            </w:pPr>
            <w:r>
              <w:rPr>
                <w:b/>
              </w:rPr>
              <w:t>Garant předmětu</w:t>
            </w:r>
          </w:p>
        </w:tc>
        <w:tc>
          <w:tcPr>
            <w:tcW w:w="6769" w:type="dxa"/>
            <w:gridSpan w:val="7"/>
            <w:tcBorders>
              <w:top w:val="nil"/>
            </w:tcBorders>
          </w:tcPr>
          <w:p w14:paraId="1B5E9845" w14:textId="77777777" w:rsidR="00F04C40" w:rsidRDefault="00F04C40" w:rsidP="00B06D68">
            <w:pPr>
              <w:spacing w:line="256" w:lineRule="auto"/>
              <w:jc w:val="both"/>
              <w:rPr>
                <w:lang w:eastAsia="en-US"/>
              </w:rPr>
            </w:pPr>
            <w:r>
              <w:rPr>
                <w:lang w:eastAsia="en-US"/>
              </w:rPr>
              <w:t>MgA. Václav Ondroušek</w:t>
            </w:r>
          </w:p>
        </w:tc>
      </w:tr>
      <w:tr w:rsidR="00F04C40" w14:paraId="5B55DDEB" w14:textId="77777777" w:rsidTr="00B06D68">
        <w:trPr>
          <w:trHeight w:val="243"/>
        </w:trPr>
        <w:tc>
          <w:tcPr>
            <w:tcW w:w="3086" w:type="dxa"/>
            <w:tcBorders>
              <w:top w:val="nil"/>
            </w:tcBorders>
            <w:shd w:val="clear" w:color="auto" w:fill="F7CAAC"/>
          </w:tcPr>
          <w:p w14:paraId="1B1D4D4A" w14:textId="77777777" w:rsidR="00F04C40" w:rsidRDefault="00F04C40" w:rsidP="00FB2BD9">
            <w:pPr>
              <w:rPr>
                <w:b/>
              </w:rPr>
            </w:pPr>
            <w:r>
              <w:rPr>
                <w:b/>
              </w:rPr>
              <w:t>Zapojení garanta do výuky předmětu</w:t>
            </w:r>
          </w:p>
        </w:tc>
        <w:tc>
          <w:tcPr>
            <w:tcW w:w="6769" w:type="dxa"/>
            <w:gridSpan w:val="7"/>
            <w:tcBorders>
              <w:top w:val="nil"/>
            </w:tcBorders>
          </w:tcPr>
          <w:p w14:paraId="4E2ACF0C" w14:textId="3A2F5936" w:rsidR="00F04C40" w:rsidRDefault="00F04C40" w:rsidP="00B06D68">
            <w:pPr>
              <w:spacing w:line="256" w:lineRule="auto"/>
              <w:jc w:val="both"/>
              <w:rPr>
                <w:lang w:eastAsia="en-US"/>
              </w:rPr>
            </w:pPr>
            <w:r>
              <w:rPr>
                <w:lang w:eastAsia="en-US"/>
              </w:rPr>
              <w:t>100</w:t>
            </w:r>
            <w:r w:rsidR="00872E9D">
              <w:rPr>
                <w:lang w:eastAsia="en-US"/>
              </w:rPr>
              <w:t xml:space="preserve"> </w:t>
            </w:r>
            <w:r>
              <w:rPr>
                <w:lang w:eastAsia="en-US"/>
              </w:rPr>
              <w:t>%</w:t>
            </w:r>
          </w:p>
        </w:tc>
      </w:tr>
      <w:tr w:rsidR="00F04C40" w14:paraId="695B0E5E" w14:textId="77777777" w:rsidTr="00B06D68">
        <w:tc>
          <w:tcPr>
            <w:tcW w:w="3086" w:type="dxa"/>
            <w:shd w:val="clear" w:color="auto" w:fill="F7CAAC"/>
          </w:tcPr>
          <w:p w14:paraId="082F630E" w14:textId="77777777" w:rsidR="00F04C40" w:rsidRDefault="00F04C40" w:rsidP="00B06D68">
            <w:pPr>
              <w:jc w:val="both"/>
              <w:rPr>
                <w:b/>
              </w:rPr>
            </w:pPr>
            <w:r>
              <w:rPr>
                <w:b/>
              </w:rPr>
              <w:t>Vyučující</w:t>
            </w:r>
          </w:p>
        </w:tc>
        <w:tc>
          <w:tcPr>
            <w:tcW w:w="6769" w:type="dxa"/>
            <w:gridSpan w:val="7"/>
            <w:tcBorders>
              <w:bottom w:val="nil"/>
            </w:tcBorders>
          </w:tcPr>
          <w:p w14:paraId="1CF7CC08" w14:textId="1D95ECAB" w:rsidR="00F04C40" w:rsidRDefault="00872E9D" w:rsidP="00B06D68">
            <w:pPr>
              <w:jc w:val="both"/>
            </w:pPr>
            <w:r>
              <w:rPr>
                <w:lang w:eastAsia="en-US"/>
              </w:rPr>
              <w:t>MgA. Václav Ondroušek</w:t>
            </w:r>
          </w:p>
        </w:tc>
      </w:tr>
      <w:tr w:rsidR="00F04C40" w14:paraId="5C2BF453" w14:textId="77777777" w:rsidTr="00EB2F02">
        <w:trPr>
          <w:trHeight w:val="95"/>
        </w:trPr>
        <w:tc>
          <w:tcPr>
            <w:tcW w:w="9855" w:type="dxa"/>
            <w:gridSpan w:val="8"/>
            <w:tcBorders>
              <w:top w:val="nil"/>
            </w:tcBorders>
          </w:tcPr>
          <w:p w14:paraId="65432694" w14:textId="069BAF04" w:rsidR="00F04C40" w:rsidRDefault="00F04C40" w:rsidP="00B06D68">
            <w:pPr>
              <w:jc w:val="both"/>
            </w:pPr>
          </w:p>
        </w:tc>
      </w:tr>
      <w:tr w:rsidR="00F04C40" w14:paraId="7CE2F2C2" w14:textId="77777777" w:rsidTr="00B06D68">
        <w:tc>
          <w:tcPr>
            <w:tcW w:w="3086" w:type="dxa"/>
            <w:shd w:val="clear" w:color="auto" w:fill="F7CAAC"/>
          </w:tcPr>
          <w:p w14:paraId="1D48F7F6" w14:textId="77777777" w:rsidR="00F04C40" w:rsidRDefault="00F04C40" w:rsidP="00B06D68">
            <w:pPr>
              <w:jc w:val="both"/>
              <w:rPr>
                <w:b/>
              </w:rPr>
            </w:pPr>
            <w:r>
              <w:rPr>
                <w:b/>
              </w:rPr>
              <w:t>Stručná anotace předmětu</w:t>
            </w:r>
          </w:p>
        </w:tc>
        <w:tc>
          <w:tcPr>
            <w:tcW w:w="6769" w:type="dxa"/>
            <w:gridSpan w:val="7"/>
            <w:tcBorders>
              <w:bottom w:val="nil"/>
            </w:tcBorders>
          </w:tcPr>
          <w:p w14:paraId="135D49BF" w14:textId="77777777" w:rsidR="00F04C40" w:rsidRDefault="00F04C40" w:rsidP="00B06D68">
            <w:pPr>
              <w:jc w:val="both"/>
            </w:pPr>
          </w:p>
        </w:tc>
      </w:tr>
      <w:tr w:rsidR="00F04C40" w14:paraId="0DD719AA" w14:textId="77777777" w:rsidTr="00A75EBA">
        <w:trPr>
          <w:trHeight w:val="2259"/>
        </w:trPr>
        <w:tc>
          <w:tcPr>
            <w:tcW w:w="9855" w:type="dxa"/>
            <w:gridSpan w:val="8"/>
            <w:tcBorders>
              <w:top w:val="nil"/>
              <w:bottom w:val="single" w:sz="12" w:space="0" w:color="auto"/>
            </w:tcBorders>
          </w:tcPr>
          <w:p w14:paraId="666E7394" w14:textId="14D9530A" w:rsidR="00F04C40" w:rsidRDefault="00F04C40" w:rsidP="00A75EBA">
            <w:pPr>
              <w:spacing w:after="120"/>
              <w:jc w:val="both"/>
              <w:rPr>
                <w:lang w:eastAsia="en-US"/>
              </w:rPr>
            </w:pPr>
            <w:r w:rsidRPr="0016621D">
              <w:rPr>
                <w:lang w:eastAsia="en-US"/>
              </w:rPr>
              <w:t xml:space="preserve">Cílem výuky je zvládnutí </w:t>
            </w:r>
            <w:r>
              <w:rPr>
                <w:lang w:eastAsia="en-US"/>
              </w:rPr>
              <w:t>tvorby</w:t>
            </w:r>
            <w:r w:rsidRPr="0016621D">
              <w:rPr>
                <w:lang w:eastAsia="en-US"/>
              </w:rPr>
              <w:t xml:space="preserve"> </w:t>
            </w:r>
            <w:r>
              <w:rPr>
                <w:lang w:eastAsia="en-US"/>
              </w:rPr>
              <w:t xml:space="preserve">– site specific intalací, </w:t>
            </w:r>
            <w:r w:rsidRPr="0016621D">
              <w:rPr>
                <w:lang w:eastAsia="en-US"/>
              </w:rPr>
              <w:t xml:space="preserve">prostřednictvím nových médií a osvojení si práce s nimi. Těžiště výuky bude soustředěno na </w:t>
            </w:r>
            <w:r>
              <w:rPr>
                <w:lang w:eastAsia="en-US"/>
              </w:rPr>
              <w:t>osvojení si principů a jednotlivýck postupů</w:t>
            </w:r>
            <w:r w:rsidRPr="0016621D">
              <w:rPr>
                <w:lang w:eastAsia="en-US"/>
              </w:rPr>
              <w:t xml:space="preserve">, </w:t>
            </w:r>
            <w:r>
              <w:rPr>
                <w:lang w:eastAsia="en-US"/>
              </w:rPr>
              <w:t>zvládnuti prezentačních softwarů</w:t>
            </w:r>
            <w:r w:rsidRPr="0016621D">
              <w:rPr>
                <w:lang w:eastAsia="en-US"/>
              </w:rPr>
              <w:t xml:space="preserve"> a prezentační techniky (videoprojektor, výuková aparatura, videokamera</w:t>
            </w:r>
            <w:r>
              <w:rPr>
                <w:lang w:eastAsia="en-US"/>
              </w:rPr>
              <w:t>, leap motion, arduino+čidla, prezentační a interaktivní software)</w:t>
            </w:r>
            <w:r w:rsidRPr="0016621D">
              <w:rPr>
                <w:lang w:eastAsia="en-US"/>
              </w:rPr>
              <w:t>.</w:t>
            </w:r>
          </w:p>
          <w:p w14:paraId="71CE3C37" w14:textId="77777777" w:rsidR="00F04C40" w:rsidRDefault="00F04C40" w:rsidP="00D3581F">
            <w:pPr>
              <w:pStyle w:val="Odstavecseseznamem"/>
              <w:numPr>
                <w:ilvl w:val="0"/>
                <w:numId w:val="42"/>
              </w:numPr>
              <w:rPr>
                <w:lang w:eastAsia="en-US"/>
              </w:rPr>
            </w:pPr>
            <w:r>
              <w:rPr>
                <w:lang w:eastAsia="en-US"/>
              </w:rPr>
              <w:t xml:space="preserve">Představení a návrh řešení studentských projektů. </w:t>
            </w:r>
            <w:r w:rsidRPr="0016621D">
              <w:rPr>
                <w:lang w:eastAsia="en-US"/>
              </w:rPr>
              <w:t>Hledání konkrétního konceptu.</w:t>
            </w:r>
          </w:p>
          <w:p w14:paraId="0FE8FBA6" w14:textId="77777777" w:rsidR="00F04C40" w:rsidRDefault="00F04C40" w:rsidP="00D3581F">
            <w:pPr>
              <w:pStyle w:val="Odstavecseseznamem"/>
              <w:numPr>
                <w:ilvl w:val="0"/>
                <w:numId w:val="42"/>
              </w:numPr>
              <w:rPr>
                <w:lang w:eastAsia="en-US"/>
              </w:rPr>
            </w:pPr>
            <w:r w:rsidRPr="0016621D">
              <w:rPr>
                <w:lang w:eastAsia="en-US"/>
              </w:rPr>
              <w:t xml:space="preserve">Příprava a realizování </w:t>
            </w:r>
            <w:r>
              <w:rPr>
                <w:lang w:eastAsia="en-US"/>
              </w:rPr>
              <w:t>konkrétních projektů, konzultace nad rozpracovaným projektem.</w:t>
            </w:r>
          </w:p>
          <w:p w14:paraId="780AD7E8" w14:textId="77777777" w:rsidR="00F04C40" w:rsidRDefault="00F04C40" w:rsidP="00D3581F">
            <w:pPr>
              <w:pStyle w:val="Odstavecseseznamem"/>
              <w:numPr>
                <w:ilvl w:val="0"/>
                <w:numId w:val="42"/>
              </w:numPr>
              <w:rPr>
                <w:lang w:eastAsia="en-US"/>
              </w:rPr>
            </w:pPr>
            <w:r>
              <w:rPr>
                <w:lang w:eastAsia="en-US"/>
              </w:rPr>
              <w:t>Konzultace nad rozpracovaným projektem.</w:t>
            </w:r>
          </w:p>
          <w:p w14:paraId="647365BA" w14:textId="0791C3E4" w:rsidR="00F04C40" w:rsidRPr="0016621D" w:rsidRDefault="00F04C40" w:rsidP="00A75EBA">
            <w:pPr>
              <w:pStyle w:val="Odstavecseseznamem"/>
              <w:numPr>
                <w:ilvl w:val="0"/>
                <w:numId w:val="42"/>
              </w:numPr>
              <w:spacing w:after="120"/>
              <w:ind w:left="714" w:hanging="357"/>
              <w:contextualSpacing w:val="0"/>
              <w:rPr>
                <w:lang w:eastAsia="en-US"/>
              </w:rPr>
            </w:pPr>
            <w:r>
              <w:rPr>
                <w:lang w:eastAsia="en-US"/>
              </w:rPr>
              <w:t>Vyhodnocení projektů</w:t>
            </w:r>
          </w:p>
          <w:p w14:paraId="6F9A4F0A" w14:textId="2D93F5B0" w:rsidR="00F04C40" w:rsidRPr="00EC671A" w:rsidRDefault="006A203B" w:rsidP="00B06D68">
            <w:pPr>
              <w:rPr>
                <w:lang w:eastAsia="en-US"/>
              </w:rPr>
            </w:pPr>
            <w:r>
              <w:rPr>
                <w:lang w:eastAsia="en-US"/>
              </w:rPr>
              <w:t>S</w:t>
            </w:r>
            <w:r w:rsidR="00F04C40">
              <w:rPr>
                <w:lang w:eastAsia="en-US"/>
              </w:rPr>
              <w:t>tuden realizuje</w:t>
            </w:r>
            <w:r w:rsidR="00F04C40" w:rsidRPr="0016621D">
              <w:rPr>
                <w:lang w:eastAsia="en-US"/>
              </w:rPr>
              <w:t xml:space="preserve"> </w:t>
            </w:r>
            <w:r w:rsidR="00F04C40">
              <w:rPr>
                <w:lang w:eastAsia="en-US"/>
              </w:rPr>
              <w:t>s</w:t>
            </w:r>
            <w:r w:rsidR="00F04C40" w:rsidRPr="0016621D">
              <w:rPr>
                <w:lang w:eastAsia="en-US"/>
              </w:rPr>
              <w:t>amostatný finalní produkt prezentovany jako umělecké dílo na výstavě</w:t>
            </w:r>
            <w:r w:rsidR="00F04C40">
              <w:rPr>
                <w:lang w:eastAsia="en-US"/>
              </w:rPr>
              <w:t xml:space="preserve">, festivalu, </w:t>
            </w:r>
            <w:r w:rsidR="00C535DA">
              <w:rPr>
                <w:lang w:eastAsia="en-US"/>
              </w:rPr>
              <w:t>přehlídce</w:t>
            </w:r>
            <w:r w:rsidR="00F04C40">
              <w:rPr>
                <w:lang w:eastAsia="en-US"/>
              </w:rPr>
              <w:t xml:space="preserve"> atd.</w:t>
            </w:r>
          </w:p>
        </w:tc>
      </w:tr>
      <w:tr w:rsidR="00F04C40" w14:paraId="43978F8B" w14:textId="77777777" w:rsidTr="00B06D68">
        <w:trPr>
          <w:trHeight w:val="265"/>
        </w:trPr>
        <w:tc>
          <w:tcPr>
            <w:tcW w:w="3653" w:type="dxa"/>
            <w:gridSpan w:val="2"/>
            <w:tcBorders>
              <w:top w:val="nil"/>
            </w:tcBorders>
            <w:shd w:val="clear" w:color="auto" w:fill="F7CAAC"/>
          </w:tcPr>
          <w:p w14:paraId="100038F2" w14:textId="77777777" w:rsidR="00F04C40" w:rsidRDefault="00F04C40" w:rsidP="00B06D68">
            <w:pPr>
              <w:jc w:val="both"/>
            </w:pPr>
            <w:r>
              <w:rPr>
                <w:b/>
              </w:rPr>
              <w:t>Studijní literatura a studijní pomůcky</w:t>
            </w:r>
          </w:p>
        </w:tc>
        <w:tc>
          <w:tcPr>
            <w:tcW w:w="6202" w:type="dxa"/>
            <w:gridSpan w:val="6"/>
            <w:tcBorders>
              <w:top w:val="nil"/>
              <w:bottom w:val="nil"/>
            </w:tcBorders>
          </w:tcPr>
          <w:p w14:paraId="73955981" w14:textId="77777777" w:rsidR="00F04C40" w:rsidRDefault="00F04C40" w:rsidP="00B06D68">
            <w:pPr>
              <w:jc w:val="both"/>
            </w:pPr>
          </w:p>
        </w:tc>
      </w:tr>
      <w:tr w:rsidR="00F04C40" w14:paraId="470B3D3F" w14:textId="77777777" w:rsidTr="00B06D68">
        <w:trPr>
          <w:trHeight w:val="1497"/>
        </w:trPr>
        <w:tc>
          <w:tcPr>
            <w:tcW w:w="9855" w:type="dxa"/>
            <w:gridSpan w:val="8"/>
            <w:tcBorders>
              <w:top w:val="nil"/>
            </w:tcBorders>
          </w:tcPr>
          <w:p w14:paraId="286A8DB5" w14:textId="77777777" w:rsidR="00F04C40" w:rsidRPr="00873755" w:rsidRDefault="00F04C40" w:rsidP="00873755">
            <w:pPr>
              <w:rPr>
                <w:b/>
                <w:kern w:val="36"/>
                <w:lang w:val="en-US"/>
              </w:rPr>
            </w:pPr>
            <w:r w:rsidRPr="00873755">
              <w:rPr>
                <w:b/>
                <w:kern w:val="36"/>
                <w:lang w:val="en-US"/>
              </w:rPr>
              <w:t>Povinná:</w:t>
            </w:r>
          </w:p>
          <w:p w14:paraId="7BC3580A" w14:textId="77C82A60" w:rsidR="00F04C40" w:rsidRPr="000649F5" w:rsidRDefault="00873755" w:rsidP="00D3581F">
            <w:pPr>
              <w:numPr>
                <w:ilvl w:val="0"/>
                <w:numId w:val="41"/>
              </w:numPr>
              <w:ind w:left="0"/>
              <w:rPr>
                <w:bCs/>
                <w:kern w:val="36"/>
                <w:lang w:val="en-US"/>
              </w:rPr>
            </w:pPr>
            <w:r>
              <w:rPr>
                <w:bCs/>
                <w:kern w:val="36"/>
                <w:lang w:val="en-US"/>
              </w:rPr>
              <w:t xml:space="preserve">CHRISTIANE, </w:t>
            </w:r>
            <w:r w:rsidR="00F04C40" w:rsidRPr="000649F5">
              <w:rPr>
                <w:bCs/>
                <w:kern w:val="36"/>
                <w:lang w:val="en-US"/>
              </w:rPr>
              <w:t>Paul. </w:t>
            </w:r>
            <w:r w:rsidR="00F04C40" w:rsidRPr="000649F5">
              <w:rPr>
                <w:bCs/>
                <w:i/>
                <w:iCs/>
                <w:kern w:val="36"/>
                <w:lang w:val="en-US"/>
              </w:rPr>
              <w:t>Digital Art</w:t>
            </w:r>
            <w:r w:rsidR="00F04C40" w:rsidRPr="000649F5">
              <w:rPr>
                <w:bCs/>
                <w:kern w:val="36"/>
                <w:lang w:val="en-US"/>
              </w:rPr>
              <w:t>. London, 2015. ISBN 978-0500204238.</w:t>
            </w:r>
          </w:p>
          <w:p w14:paraId="236F3562" w14:textId="451490AA" w:rsidR="00F04C40" w:rsidRPr="000649F5" w:rsidRDefault="00F04C40" w:rsidP="00D3581F">
            <w:pPr>
              <w:numPr>
                <w:ilvl w:val="0"/>
                <w:numId w:val="41"/>
              </w:numPr>
              <w:ind w:left="0"/>
              <w:rPr>
                <w:bCs/>
                <w:kern w:val="36"/>
                <w:lang w:val="en-US"/>
              </w:rPr>
            </w:pPr>
            <w:r w:rsidRPr="000649F5">
              <w:rPr>
                <w:bCs/>
                <w:kern w:val="36"/>
                <w:lang w:val="en-US"/>
              </w:rPr>
              <w:t>C</w:t>
            </w:r>
            <w:r w:rsidR="00873755">
              <w:rPr>
                <w:bCs/>
                <w:kern w:val="36"/>
                <w:lang w:val="en-US"/>
              </w:rPr>
              <w:t>HEN</w:t>
            </w:r>
            <w:r w:rsidR="00A62DDC">
              <w:rPr>
                <w:bCs/>
                <w:kern w:val="36"/>
                <w:lang w:val="en-US"/>
              </w:rPr>
              <w:t xml:space="preserve"> WANG</w:t>
            </w:r>
            <w:r w:rsidRPr="000649F5">
              <w:rPr>
                <w:bCs/>
                <w:kern w:val="36"/>
                <w:lang w:val="en-US"/>
              </w:rPr>
              <w:t>. </w:t>
            </w:r>
            <w:r w:rsidRPr="000649F5">
              <w:rPr>
                <w:bCs/>
                <w:i/>
                <w:iCs/>
                <w:kern w:val="36"/>
                <w:lang w:val="en-US"/>
              </w:rPr>
              <w:t>Interactive Installation Art &amp; Design</w:t>
            </w:r>
            <w:r w:rsidRPr="000649F5">
              <w:rPr>
                <w:bCs/>
                <w:kern w:val="36"/>
                <w:lang w:val="en-US"/>
              </w:rPr>
              <w:t>. Hong Kong, 2020. ISBN 9881998581.</w:t>
            </w:r>
          </w:p>
          <w:p w14:paraId="76F0765C" w14:textId="77777777" w:rsidR="002017A8" w:rsidRPr="000649F5" w:rsidRDefault="002017A8" w:rsidP="00D3581F">
            <w:pPr>
              <w:numPr>
                <w:ilvl w:val="0"/>
                <w:numId w:val="41"/>
              </w:numPr>
              <w:ind w:left="0"/>
              <w:rPr>
                <w:bCs/>
                <w:kern w:val="36"/>
                <w:lang w:val="en-US"/>
              </w:rPr>
            </w:pPr>
            <w:r w:rsidRPr="000649F5">
              <w:rPr>
                <w:bCs/>
                <w:kern w:val="36"/>
                <w:lang w:val="en-US"/>
              </w:rPr>
              <w:t>K</w:t>
            </w:r>
            <w:r>
              <w:rPr>
                <w:bCs/>
                <w:kern w:val="36"/>
                <w:lang w:val="en-US"/>
              </w:rPr>
              <w:t>LANTEN,</w:t>
            </w:r>
            <w:r w:rsidRPr="000649F5">
              <w:rPr>
                <w:bCs/>
                <w:kern w:val="36"/>
                <w:lang w:val="en-US"/>
              </w:rPr>
              <w:t xml:space="preserve"> Robert. </w:t>
            </w:r>
            <w:r w:rsidRPr="000649F5">
              <w:rPr>
                <w:bCs/>
                <w:i/>
                <w:iCs/>
                <w:kern w:val="36"/>
                <w:lang w:val="en-US"/>
              </w:rPr>
              <w:t>A Touch of Code: Interactive Installations and Experiences</w:t>
            </w:r>
            <w:r w:rsidRPr="000649F5">
              <w:rPr>
                <w:bCs/>
                <w:kern w:val="36"/>
                <w:lang w:val="en-US"/>
              </w:rPr>
              <w:t>. Berlin, 2011. ISBN 978-3899553314.</w:t>
            </w:r>
          </w:p>
          <w:p w14:paraId="70522B16" w14:textId="77777777" w:rsidR="00F04C40" w:rsidRPr="00A62DDC" w:rsidRDefault="00F04C40" w:rsidP="00D3581F">
            <w:pPr>
              <w:numPr>
                <w:ilvl w:val="0"/>
                <w:numId w:val="41"/>
              </w:numPr>
              <w:ind w:left="0"/>
              <w:rPr>
                <w:b/>
                <w:kern w:val="36"/>
                <w:lang w:val="en-US"/>
              </w:rPr>
            </w:pPr>
            <w:r w:rsidRPr="00A62DDC">
              <w:rPr>
                <w:b/>
                <w:kern w:val="36"/>
                <w:lang w:val="en-US"/>
              </w:rPr>
              <w:t>Doporučená:</w:t>
            </w:r>
          </w:p>
          <w:p w14:paraId="4F63E9C0" w14:textId="2CBB011F" w:rsidR="00F04C40" w:rsidRPr="00EB2F02" w:rsidRDefault="00F04C40" w:rsidP="00D3581F">
            <w:pPr>
              <w:numPr>
                <w:ilvl w:val="0"/>
                <w:numId w:val="41"/>
              </w:numPr>
              <w:ind w:left="0"/>
              <w:rPr>
                <w:bCs/>
                <w:kern w:val="36"/>
                <w:lang w:val="en-US"/>
              </w:rPr>
            </w:pPr>
            <w:r w:rsidRPr="00673084">
              <w:rPr>
                <w:bCs/>
                <w:kern w:val="36"/>
                <w:lang w:val="en-US"/>
              </w:rPr>
              <w:t>Sandu Publishing. </w:t>
            </w:r>
            <w:r w:rsidRPr="00673084">
              <w:rPr>
                <w:bCs/>
                <w:i/>
                <w:iCs/>
                <w:kern w:val="36"/>
                <w:lang w:val="en-US"/>
              </w:rPr>
              <w:t xml:space="preserve">New media </w:t>
            </w:r>
            <w:r w:rsidR="00C535DA" w:rsidRPr="00673084">
              <w:rPr>
                <w:bCs/>
                <w:i/>
                <w:iCs/>
                <w:kern w:val="36"/>
                <w:lang w:val="en-US"/>
              </w:rPr>
              <w:t>installation:</w:t>
            </w:r>
            <w:r w:rsidRPr="00673084">
              <w:rPr>
                <w:bCs/>
                <w:i/>
                <w:iCs/>
                <w:kern w:val="36"/>
                <w:lang w:val="en-US"/>
              </w:rPr>
              <w:t xml:space="preserve"> technology in public art</w:t>
            </w:r>
            <w:r w:rsidRPr="00673084">
              <w:rPr>
                <w:bCs/>
                <w:kern w:val="36"/>
                <w:lang w:val="en-US"/>
              </w:rPr>
              <w:t>. Berkeley, 2018. ISBN 9781584237181.</w:t>
            </w:r>
          </w:p>
        </w:tc>
      </w:tr>
    </w:tbl>
    <w:p w14:paraId="62FE4904" w14:textId="77777777" w:rsidR="00B06D68" w:rsidRDefault="00B06D68"/>
    <w:p w14:paraId="75E1A5F6" w14:textId="77777777" w:rsidR="00B06D68" w:rsidRDefault="00B06D68"/>
    <w:p w14:paraId="070580C1" w14:textId="77777777" w:rsidR="00EC4DDD" w:rsidRDefault="00EC4DDD">
      <w:r>
        <w:br w:type="page"/>
      </w:r>
    </w:p>
    <w:tbl>
      <w:tblPr>
        <w:tblW w:w="9809" w:type="dxa"/>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22"/>
      </w:tblGrid>
      <w:tr w:rsidR="00EC4DDD" w14:paraId="37B6AC29" w14:textId="77777777" w:rsidTr="00DD5EC5">
        <w:tc>
          <w:tcPr>
            <w:tcW w:w="9809"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79291279" w14:textId="77777777" w:rsidR="00EC4DDD" w:rsidRDefault="00EC4DDD" w:rsidP="00DD5EC5">
            <w:pPr>
              <w:spacing w:line="256" w:lineRule="auto"/>
              <w:jc w:val="both"/>
              <w:rPr>
                <w:b/>
                <w:sz w:val="28"/>
                <w:lang w:eastAsia="en-US"/>
              </w:rPr>
            </w:pPr>
            <w:r>
              <w:rPr>
                <w:b/>
                <w:sz w:val="28"/>
                <w:lang w:eastAsia="en-US"/>
              </w:rPr>
              <w:lastRenderedPageBreak/>
              <w:t>B-III – Charakteristika studijního předmětu</w:t>
            </w:r>
          </w:p>
        </w:tc>
      </w:tr>
      <w:tr w:rsidR="00EC4DDD" w14:paraId="63500A71" w14:textId="77777777" w:rsidTr="00DD5EC5">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75F772A3" w14:textId="77777777" w:rsidR="00EC4DDD" w:rsidRDefault="00EC4DDD" w:rsidP="00DD5EC5">
            <w:pPr>
              <w:spacing w:line="256" w:lineRule="auto"/>
              <w:jc w:val="both"/>
              <w:rPr>
                <w:b/>
                <w:lang w:eastAsia="en-US"/>
              </w:rPr>
            </w:pPr>
            <w:r>
              <w:rPr>
                <w:b/>
                <w:lang w:eastAsia="en-US"/>
              </w:rPr>
              <w:t>Název studijního předmětu</w:t>
            </w:r>
          </w:p>
        </w:tc>
        <w:tc>
          <w:tcPr>
            <w:tcW w:w="6723" w:type="dxa"/>
            <w:gridSpan w:val="7"/>
            <w:tcBorders>
              <w:top w:val="double" w:sz="4" w:space="0" w:color="auto"/>
              <w:left w:val="single" w:sz="4" w:space="0" w:color="auto"/>
              <w:bottom w:val="single" w:sz="4" w:space="0" w:color="auto"/>
              <w:right w:val="single" w:sz="4" w:space="0" w:color="auto"/>
            </w:tcBorders>
            <w:hideMark/>
          </w:tcPr>
          <w:p w14:paraId="30F5DDF0" w14:textId="77777777" w:rsidR="00EC4DDD" w:rsidRDefault="00EC4DDD" w:rsidP="00DD5EC5">
            <w:pPr>
              <w:spacing w:line="256" w:lineRule="auto"/>
              <w:jc w:val="both"/>
              <w:rPr>
                <w:color w:val="1F497D"/>
                <w:lang w:eastAsia="en-US"/>
              </w:rPr>
            </w:pPr>
            <w:r>
              <w:rPr>
                <w:lang w:eastAsia="en-US"/>
              </w:rPr>
              <w:t>Odborná angličtina B2+ 1</w:t>
            </w:r>
          </w:p>
        </w:tc>
      </w:tr>
      <w:tr w:rsidR="00EC4DDD" w14:paraId="464CD505" w14:textId="77777777" w:rsidTr="00DD5EC5">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0AD6B1E" w14:textId="77777777" w:rsidR="00EC4DDD" w:rsidRDefault="00EC4DDD" w:rsidP="00DD5EC5">
            <w:pPr>
              <w:spacing w:line="256" w:lineRule="auto"/>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67F31E1C" w14:textId="77777777" w:rsidR="00EC4DDD" w:rsidRDefault="00EC4DDD" w:rsidP="00DD5EC5">
            <w:pPr>
              <w:spacing w:line="256" w:lineRule="auto"/>
              <w:jc w:val="both"/>
              <w:rPr>
                <w:lang w:eastAsia="en-US"/>
              </w:rPr>
            </w:pPr>
            <w:r>
              <w:rPr>
                <w:lang w:eastAsia="en-US"/>
              </w:rPr>
              <w:t>povinný</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4D70B8F" w14:textId="77777777" w:rsidR="00EC4DDD" w:rsidRDefault="00EC4DDD" w:rsidP="00DD5EC5">
            <w:pPr>
              <w:spacing w:line="256" w:lineRule="auto"/>
              <w:jc w:val="both"/>
              <w:rPr>
                <w:lang w:eastAsia="en-US"/>
              </w:rPr>
            </w:pPr>
            <w:r>
              <w:rPr>
                <w:b/>
                <w:lang w:eastAsia="en-US"/>
              </w:rPr>
              <w:t>doporučený ročník/semestr</w:t>
            </w:r>
          </w:p>
        </w:tc>
        <w:tc>
          <w:tcPr>
            <w:tcW w:w="622" w:type="dxa"/>
            <w:tcBorders>
              <w:top w:val="single" w:sz="4" w:space="0" w:color="auto"/>
              <w:left w:val="single" w:sz="4" w:space="0" w:color="auto"/>
              <w:bottom w:val="single" w:sz="4" w:space="0" w:color="auto"/>
              <w:right w:val="single" w:sz="4" w:space="0" w:color="auto"/>
            </w:tcBorders>
            <w:hideMark/>
          </w:tcPr>
          <w:p w14:paraId="78E362A9" w14:textId="77777777" w:rsidR="00EC4DDD" w:rsidRDefault="00EC4DDD" w:rsidP="00DD5EC5">
            <w:pPr>
              <w:spacing w:line="256" w:lineRule="auto"/>
              <w:jc w:val="both"/>
              <w:rPr>
                <w:lang w:eastAsia="en-US"/>
              </w:rPr>
            </w:pPr>
            <w:r>
              <w:rPr>
                <w:lang w:eastAsia="en-US"/>
              </w:rPr>
              <w:t>1/ZS</w:t>
            </w:r>
          </w:p>
        </w:tc>
      </w:tr>
      <w:tr w:rsidR="00EC4DDD" w14:paraId="78111355" w14:textId="77777777" w:rsidTr="00DD5EC5">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C9502C0" w14:textId="77777777" w:rsidR="00EC4DDD" w:rsidRDefault="00EC4DDD" w:rsidP="00DD5EC5">
            <w:pPr>
              <w:spacing w:line="256" w:lineRule="auto"/>
              <w:jc w:val="both"/>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4B9742BC" w14:textId="154462C0" w:rsidR="00EC4DDD" w:rsidRDefault="00EC4DDD" w:rsidP="00DD5EC5">
            <w:pPr>
              <w:spacing w:line="256" w:lineRule="auto"/>
              <w:jc w:val="both"/>
              <w:rPr>
                <w:color w:val="1F497D"/>
                <w:lang w:eastAsia="en-US"/>
              </w:rPr>
            </w:pPr>
            <w:r>
              <w:rPr>
                <w:rFonts w:eastAsia="Calibri"/>
                <w:lang w:eastAsia="en-US"/>
              </w:rPr>
              <w:t>26</w:t>
            </w:r>
            <w:r w:rsidR="00BC3F5F">
              <w:rPr>
                <w:rFonts w:eastAsia="Calibri"/>
                <w:lang w:eastAsia="en-US"/>
              </w:rPr>
              <w:t xml:space="preserve"> </w:t>
            </w:r>
            <w:r>
              <w:rPr>
                <w:rFonts w:eastAsia="Calibri"/>
                <w:lang w:eastAsia="en-US"/>
              </w:rPr>
              <w:t>s</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04E80EFA" w14:textId="77777777" w:rsidR="00EC4DDD" w:rsidRDefault="00EC4DDD" w:rsidP="00DD5EC5">
            <w:pPr>
              <w:spacing w:line="25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559336C7" w14:textId="77777777" w:rsidR="00EC4DDD" w:rsidRDefault="00EC4DDD" w:rsidP="00DD5EC5">
            <w:pPr>
              <w:spacing w:line="256" w:lineRule="auto"/>
              <w:jc w:val="both"/>
              <w:rPr>
                <w:lang w:eastAsia="en-US"/>
              </w:rPr>
            </w:pPr>
            <w:r>
              <w:rPr>
                <w:lang w:eastAsia="en-US"/>
              </w:rPr>
              <w:t>26</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0BA965B6" w14:textId="77777777" w:rsidR="00EC4DDD" w:rsidRDefault="00EC4DDD" w:rsidP="00DD5EC5">
            <w:pPr>
              <w:spacing w:line="256" w:lineRule="auto"/>
              <w:jc w:val="both"/>
              <w:rPr>
                <w:b/>
                <w:lang w:eastAsia="en-US"/>
              </w:rPr>
            </w:pPr>
            <w:r>
              <w:rPr>
                <w:b/>
                <w:lang w:eastAsia="en-US"/>
              </w:rPr>
              <w:t>kreditů</w:t>
            </w:r>
          </w:p>
        </w:tc>
        <w:tc>
          <w:tcPr>
            <w:tcW w:w="1161" w:type="dxa"/>
            <w:gridSpan w:val="2"/>
            <w:tcBorders>
              <w:top w:val="single" w:sz="4" w:space="0" w:color="auto"/>
              <w:left w:val="single" w:sz="4" w:space="0" w:color="auto"/>
              <w:bottom w:val="single" w:sz="4" w:space="0" w:color="auto"/>
              <w:right w:val="single" w:sz="4" w:space="0" w:color="auto"/>
            </w:tcBorders>
            <w:hideMark/>
          </w:tcPr>
          <w:p w14:paraId="7CAF9C6E" w14:textId="77777777" w:rsidR="00EC4DDD" w:rsidRDefault="00EC4DDD" w:rsidP="00DD5EC5">
            <w:pPr>
              <w:spacing w:line="256" w:lineRule="auto"/>
              <w:jc w:val="both"/>
              <w:rPr>
                <w:lang w:eastAsia="en-US"/>
              </w:rPr>
            </w:pPr>
            <w:r>
              <w:rPr>
                <w:lang w:eastAsia="en-US"/>
              </w:rPr>
              <w:t>2</w:t>
            </w:r>
          </w:p>
        </w:tc>
      </w:tr>
      <w:tr w:rsidR="00EC4DDD" w14:paraId="01EC05D1" w14:textId="77777777" w:rsidTr="00DD5EC5">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21F88F5" w14:textId="77777777" w:rsidR="00EC4DDD" w:rsidRDefault="00EC4DDD" w:rsidP="00DD5EC5">
            <w:pPr>
              <w:spacing w:line="256" w:lineRule="auto"/>
              <w:rPr>
                <w:b/>
                <w:sz w:val="22"/>
                <w:lang w:eastAsia="en-US"/>
              </w:rPr>
            </w:pPr>
            <w:r>
              <w:rPr>
                <w:b/>
                <w:lang w:eastAsia="en-US"/>
              </w:rPr>
              <w:t>Prerekvizity, korekvizity, ekvivalence</w:t>
            </w:r>
          </w:p>
        </w:tc>
        <w:tc>
          <w:tcPr>
            <w:tcW w:w="6723" w:type="dxa"/>
            <w:gridSpan w:val="7"/>
            <w:tcBorders>
              <w:top w:val="single" w:sz="4" w:space="0" w:color="auto"/>
              <w:left w:val="single" w:sz="4" w:space="0" w:color="auto"/>
              <w:bottom w:val="single" w:sz="4" w:space="0" w:color="auto"/>
              <w:right w:val="single" w:sz="4" w:space="0" w:color="auto"/>
            </w:tcBorders>
          </w:tcPr>
          <w:p w14:paraId="4ED5FA31" w14:textId="77777777" w:rsidR="00EC4DDD" w:rsidRDefault="00EC4DDD" w:rsidP="00DD5EC5">
            <w:pPr>
              <w:spacing w:line="256" w:lineRule="auto"/>
              <w:jc w:val="both"/>
              <w:rPr>
                <w:sz w:val="16"/>
                <w:szCs w:val="16"/>
                <w:lang w:eastAsia="en-US"/>
              </w:rPr>
            </w:pPr>
          </w:p>
        </w:tc>
      </w:tr>
      <w:tr w:rsidR="00EC4DDD" w14:paraId="070662F1" w14:textId="77777777" w:rsidTr="00DD5EC5">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6A7D880" w14:textId="77777777" w:rsidR="00EC4DDD" w:rsidRDefault="00EC4DDD" w:rsidP="00DD5EC5">
            <w:pPr>
              <w:spacing w:line="256" w:lineRule="auto"/>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00297B7A" w14:textId="77777777" w:rsidR="00EC4DDD" w:rsidRDefault="00EC4DDD" w:rsidP="00DD5EC5">
            <w:pPr>
              <w:spacing w:line="256" w:lineRule="auto"/>
              <w:jc w:val="both"/>
              <w:rPr>
                <w:sz w:val="16"/>
                <w:szCs w:val="16"/>
                <w:lang w:eastAsia="en-US"/>
              </w:rPr>
            </w:pPr>
            <w:r>
              <w:rPr>
                <w:rFonts w:eastAsia="Calibri"/>
                <w:lang w:eastAsia="en-US"/>
              </w:rPr>
              <w:t>klasifikovaný 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52729AB0" w14:textId="77777777" w:rsidR="00EC4DDD" w:rsidRDefault="00EC4DDD" w:rsidP="00DD5EC5">
            <w:pPr>
              <w:spacing w:line="256" w:lineRule="auto"/>
              <w:jc w:val="both"/>
              <w:rPr>
                <w:b/>
                <w:lang w:eastAsia="en-US"/>
              </w:rPr>
            </w:pPr>
            <w:r>
              <w:rPr>
                <w:b/>
                <w:lang w:eastAsia="en-US"/>
              </w:rPr>
              <w:t>Forma výuky</w:t>
            </w:r>
          </w:p>
        </w:tc>
        <w:tc>
          <w:tcPr>
            <w:tcW w:w="1161" w:type="dxa"/>
            <w:gridSpan w:val="2"/>
            <w:tcBorders>
              <w:top w:val="single" w:sz="4" w:space="0" w:color="auto"/>
              <w:left w:val="single" w:sz="4" w:space="0" w:color="auto"/>
              <w:bottom w:val="single" w:sz="4" w:space="0" w:color="auto"/>
              <w:right w:val="single" w:sz="4" w:space="0" w:color="auto"/>
            </w:tcBorders>
            <w:hideMark/>
          </w:tcPr>
          <w:p w14:paraId="11A52197" w14:textId="77777777" w:rsidR="00EC4DDD" w:rsidRDefault="00EC4DDD" w:rsidP="00DD5EC5">
            <w:pPr>
              <w:spacing w:line="256" w:lineRule="auto"/>
              <w:jc w:val="both"/>
              <w:rPr>
                <w:lang w:eastAsia="en-US"/>
              </w:rPr>
            </w:pPr>
            <w:r>
              <w:rPr>
                <w:rFonts w:eastAsia="Calibri"/>
                <w:lang w:eastAsia="en-US"/>
              </w:rPr>
              <w:t>seminář</w:t>
            </w:r>
          </w:p>
        </w:tc>
      </w:tr>
      <w:tr w:rsidR="00EC4DDD" w14:paraId="6BFEA516" w14:textId="77777777" w:rsidTr="00DD5EC5">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B0E7D29" w14:textId="77777777" w:rsidR="00EC4DDD" w:rsidRDefault="00EC4DDD" w:rsidP="00DD5EC5">
            <w:pPr>
              <w:spacing w:line="256" w:lineRule="auto"/>
              <w:rPr>
                <w:b/>
                <w:lang w:eastAsia="en-US"/>
              </w:rPr>
            </w:pPr>
            <w:r>
              <w:rPr>
                <w:b/>
                <w:lang w:eastAsia="en-US"/>
              </w:rPr>
              <w:t>Forma způsobu ověření studijních výsledků a další požadavky na studenta</w:t>
            </w:r>
          </w:p>
        </w:tc>
        <w:tc>
          <w:tcPr>
            <w:tcW w:w="6723" w:type="dxa"/>
            <w:gridSpan w:val="7"/>
            <w:tcBorders>
              <w:top w:val="single" w:sz="4" w:space="0" w:color="auto"/>
              <w:left w:val="single" w:sz="4" w:space="0" w:color="auto"/>
              <w:bottom w:val="nil"/>
              <w:right w:val="single" w:sz="4" w:space="0" w:color="auto"/>
            </w:tcBorders>
            <w:hideMark/>
          </w:tcPr>
          <w:p w14:paraId="15E45DEC" w14:textId="2C9034F0" w:rsidR="00EC4DDD" w:rsidRDefault="00EC4DDD" w:rsidP="00DD5EC5">
            <w:pPr>
              <w:rPr>
                <w:lang w:eastAsia="en-US"/>
              </w:rPr>
            </w:pPr>
            <w:r>
              <w:rPr>
                <w:lang w:eastAsia="en-US"/>
              </w:rPr>
              <w:t>Aktivní účast na seminářích minimálně 80 %.</w:t>
            </w:r>
          </w:p>
          <w:p w14:paraId="74F3D9E8" w14:textId="77777777" w:rsidR="00EC4DDD" w:rsidRDefault="00EC4DDD" w:rsidP="00DD5EC5">
            <w:pPr>
              <w:rPr>
                <w:lang w:eastAsia="en-US"/>
              </w:rPr>
            </w:pPr>
            <w:r>
              <w:rPr>
                <w:lang w:eastAsia="en-US"/>
              </w:rPr>
              <w:t>Písemný test z probrané látky, úspěšnost 60 % a více.</w:t>
            </w:r>
          </w:p>
          <w:p w14:paraId="49FB9BCE" w14:textId="77777777" w:rsidR="00EC4DDD" w:rsidRDefault="00EC4DDD" w:rsidP="00DD5EC5">
            <w:pPr>
              <w:rPr>
                <w:lang w:eastAsia="en-US"/>
              </w:rPr>
            </w:pPr>
            <w:r>
              <w:rPr>
                <w:lang w:eastAsia="en-US"/>
              </w:rPr>
              <w:t>Vypracování a odevzdání všech domácích prací v termínu.</w:t>
            </w:r>
          </w:p>
          <w:p w14:paraId="549517DC" w14:textId="77777777" w:rsidR="00EC4DDD" w:rsidRDefault="00EC4DDD" w:rsidP="00DD5EC5">
            <w:pPr>
              <w:rPr>
                <w:lang w:eastAsia="en-US"/>
              </w:rPr>
            </w:pPr>
            <w:r>
              <w:rPr>
                <w:lang w:eastAsia="en-US"/>
              </w:rPr>
              <w:t>Prezentace v hodině s doprovodnými materiály v dohodnutém termínu.</w:t>
            </w:r>
          </w:p>
          <w:p w14:paraId="76C12D95" w14:textId="77777777" w:rsidR="00EC4DDD" w:rsidRDefault="00EC4DDD" w:rsidP="00DD5EC5">
            <w:pPr>
              <w:rPr>
                <w:color w:val="1F497D"/>
                <w:sz w:val="16"/>
                <w:szCs w:val="16"/>
                <w:lang w:eastAsia="en-US"/>
              </w:rPr>
            </w:pPr>
            <w:r>
              <w:rPr>
                <w:lang w:eastAsia="en-US"/>
              </w:rPr>
              <w:t>Studenti se registrují do kurzu v MOODLE</w:t>
            </w:r>
          </w:p>
        </w:tc>
      </w:tr>
      <w:tr w:rsidR="00EC4DDD" w14:paraId="3FEEC596" w14:textId="77777777" w:rsidTr="00DD5EC5">
        <w:trPr>
          <w:trHeight w:val="274"/>
        </w:trPr>
        <w:tc>
          <w:tcPr>
            <w:tcW w:w="9809" w:type="dxa"/>
            <w:gridSpan w:val="8"/>
            <w:tcBorders>
              <w:top w:val="nil"/>
              <w:left w:val="single" w:sz="4" w:space="0" w:color="auto"/>
              <w:bottom w:val="single" w:sz="4" w:space="0" w:color="auto"/>
              <w:right w:val="single" w:sz="4" w:space="0" w:color="auto"/>
            </w:tcBorders>
          </w:tcPr>
          <w:p w14:paraId="231035DB" w14:textId="77777777" w:rsidR="00EC4DDD" w:rsidRDefault="00EC4DDD" w:rsidP="00DD5EC5">
            <w:pPr>
              <w:spacing w:line="256" w:lineRule="auto"/>
              <w:jc w:val="both"/>
              <w:rPr>
                <w:lang w:eastAsia="en-US"/>
              </w:rPr>
            </w:pPr>
          </w:p>
        </w:tc>
      </w:tr>
      <w:tr w:rsidR="00EC4DDD" w14:paraId="322F408F" w14:textId="77777777" w:rsidTr="00DD5EC5">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14:paraId="461ED9B8" w14:textId="77777777" w:rsidR="00EC4DDD" w:rsidRDefault="00EC4DDD" w:rsidP="00DD5EC5">
            <w:pPr>
              <w:spacing w:line="256" w:lineRule="auto"/>
              <w:jc w:val="both"/>
              <w:rPr>
                <w:b/>
                <w:lang w:eastAsia="en-US"/>
              </w:rPr>
            </w:pPr>
            <w:r>
              <w:rPr>
                <w:b/>
                <w:lang w:eastAsia="en-US"/>
              </w:rPr>
              <w:t>Garant předmětu</w:t>
            </w:r>
          </w:p>
        </w:tc>
        <w:tc>
          <w:tcPr>
            <w:tcW w:w="6723" w:type="dxa"/>
            <w:gridSpan w:val="7"/>
            <w:tcBorders>
              <w:top w:val="nil"/>
              <w:left w:val="single" w:sz="4" w:space="0" w:color="auto"/>
              <w:bottom w:val="single" w:sz="4" w:space="0" w:color="auto"/>
              <w:right w:val="single" w:sz="4" w:space="0" w:color="auto"/>
            </w:tcBorders>
            <w:hideMark/>
          </w:tcPr>
          <w:p w14:paraId="28933399" w14:textId="77777777" w:rsidR="00EC4DDD" w:rsidRDefault="00EC4DDD" w:rsidP="00DD5EC5">
            <w:pPr>
              <w:spacing w:line="256" w:lineRule="auto"/>
              <w:jc w:val="both"/>
              <w:rPr>
                <w:lang w:eastAsia="en-US"/>
              </w:rPr>
            </w:pPr>
            <w:r>
              <w:rPr>
                <w:rFonts w:eastAsia="Calibri"/>
                <w:lang w:eastAsia="en-US"/>
              </w:rPr>
              <w:t>Mgr. Hana Atcheson</w:t>
            </w:r>
          </w:p>
        </w:tc>
      </w:tr>
      <w:tr w:rsidR="00EC4DDD" w14:paraId="173C2E33" w14:textId="77777777" w:rsidTr="00DD5EC5">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14:paraId="59CC8ED5" w14:textId="77777777" w:rsidR="00EC4DDD" w:rsidRDefault="00EC4DDD" w:rsidP="00DD5EC5">
            <w:pPr>
              <w:spacing w:line="256" w:lineRule="auto"/>
              <w:rPr>
                <w:b/>
                <w:lang w:eastAsia="en-US"/>
              </w:rPr>
            </w:pPr>
            <w:r>
              <w:rPr>
                <w:b/>
                <w:lang w:eastAsia="en-US"/>
              </w:rPr>
              <w:t>Zapojení garanta do výuky předmětu</w:t>
            </w:r>
          </w:p>
        </w:tc>
        <w:tc>
          <w:tcPr>
            <w:tcW w:w="6723" w:type="dxa"/>
            <w:gridSpan w:val="7"/>
            <w:tcBorders>
              <w:top w:val="nil"/>
              <w:left w:val="single" w:sz="4" w:space="0" w:color="auto"/>
              <w:bottom w:val="single" w:sz="4" w:space="0" w:color="auto"/>
              <w:right w:val="single" w:sz="4" w:space="0" w:color="auto"/>
            </w:tcBorders>
            <w:hideMark/>
          </w:tcPr>
          <w:p w14:paraId="179055E7" w14:textId="77777777" w:rsidR="00EC4DDD" w:rsidRDefault="00EC4DDD" w:rsidP="00DD5EC5">
            <w:pPr>
              <w:spacing w:line="256" w:lineRule="auto"/>
              <w:jc w:val="both"/>
              <w:rPr>
                <w:lang w:eastAsia="en-US"/>
              </w:rPr>
            </w:pPr>
            <w:r>
              <w:rPr>
                <w:rFonts w:eastAsia="Calibri"/>
                <w:lang w:eastAsia="en-US"/>
              </w:rPr>
              <w:t xml:space="preserve">100 % </w:t>
            </w:r>
          </w:p>
        </w:tc>
      </w:tr>
      <w:tr w:rsidR="00EC4DDD" w14:paraId="5E46944B" w14:textId="77777777" w:rsidTr="00DD5EC5">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AC5259A" w14:textId="77777777" w:rsidR="00EC4DDD" w:rsidRDefault="00EC4DDD" w:rsidP="00DD5EC5">
            <w:pPr>
              <w:spacing w:line="256" w:lineRule="auto"/>
              <w:jc w:val="both"/>
              <w:rPr>
                <w:b/>
                <w:lang w:eastAsia="en-US"/>
              </w:rPr>
            </w:pPr>
            <w:r>
              <w:rPr>
                <w:b/>
                <w:lang w:eastAsia="en-US"/>
              </w:rPr>
              <w:t>Vyučující</w:t>
            </w:r>
          </w:p>
        </w:tc>
        <w:tc>
          <w:tcPr>
            <w:tcW w:w="6723" w:type="dxa"/>
            <w:gridSpan w:val="7"/>
            <w:tcBorders>
              <w:top w:val="single" w:sz="4" w:space="0" w:color="auto"/>
              <w:left w:val="single" w:sz="4" w:space="0" w:color="auto"/>
              <w:bottom w:val="nil"/>
              <w:right w:val="single" w:sz="4" w:space="0" w:color="auto"/>
            </w:tcBorders>
            <w:hideMark/>
          </w:tcPr>
          <w:p w14:paraId="7840854B" w14:textId="77777777" w:rsidR="00EC4DDD" w:rsidRDefault="00EC4DDD" w:rsidP="00DD5EC5">
            <w:pPr>
              <w:spacing w:line="256" w:lineRule="auto"/>
              <w:jc w:val="both"/>
              <w:rPr>
                <w:lang w:eastAsia="en-US"/>
              </w:rPr>
            </w:pPr>
            <w:r>
              <w:rPr>
                <w:rFonts w:eastAsia="Calibri"/>
                <w:lang w:eastAsia="en-US"/>
              </w:rPr>
              <w:t>Mgr. Hana Atcheson</w:t>
            </w:r>
          </w:p>
        </w:tc>
      </w:tr>
      <w:tr w:rsidR="00EC4DDD" w14:paraId="12A96F83" w14:textId="77777777" w:rsidTr="00DD5EC5">
        <w:trPr>
          <w:trHeight w:val="320"/>
        </w:trPr>
        <w:tc>
          <w:tcPr>
            <w:tcW w:w="9809" w:type="dxa"/>
            <w:gridSpan w:val="8"/>
            <w:tcBorders>
              <w:top w:val="nil"/>
              <w:left w:val="single" w:sz="4" w:space="0" w:color="auto"/>
              <w:bottom w:val="single" w:sz="4" w:space="0" w:color="auto"/>
              <w:right w:val="single" w:sz="4" w:space="0" w:color="auto"/>
            </w:tcBorders>
          </w:tcPr>
          <w:p w14:paraId="54B3D970" w14:textId="77777777" w:rsidR="00EC4DDD" w:rsidRDefault="00EC4DDD" w:rsidP="00DD5EC5">
            <w:pPr>
              <w:spacing w:line="256" w:lineRule="auto"/>
              <w:jc w:val="both"/>
              <w:rPr>
                <w:lang w:eastAsia="en-US"/>
              </w:rPr>
            </w:pPr>
          </w:p>
        </w:tc>
      </w:tr>
      <w:tr w:rsidR="00EC4DDD" w14:paraId="103D838B" w14:textId="77777777" w:rsidTr="00DD5EC5">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927B58E" w14:textId="77777777" w:rsidR="00EC4DDD" w:rsidRDefault="00EC4DDD" w:rsidP="00DD5EC5">
            <w:pPr>
              <w:spacing w:line="256" w:lineRule="auto"/>
              <w:jc w:val="both"/>
              <w:rPr>
                <w:b/>
                <w:lang w:eastAsia="en-US"/>
              </w:rPr>
            </w:pPr>
            <w:r>
              <w:rPr>
                <w:b/>
                <w:lang w:eastAsia="en-US"/>
              </w:rPr>
              <w:t>Stručná anotace předmětu</w:t>
            </w:r>
          </w:p>
        </w:tc>
        <w:tc>
          <w:tcPr>
            <w:tcW w:w="6723" w:type="dxa"/>
            <w:gridSpan w:val="7"/>
            <w:tcBorders>
              <w:top w:val="single" w:sz="4" w:space="0" w:color="auto"/>
              <w:left w:val="single" w:sz="4" w:space="0" w:color="auto"/>
              <w:bottom w:val="nil"/>
              <w:right w:val="single" w:sz="4" w:space="0" w:color="auto"/>
            </w:tcBorders>
          </w:tcPr>
          <w:p w14:paraId="536CCE91" w14:textId="77777777" w:rsidR="00EC4DDD" w:rsidRDefault="00EC4DDD" w:rsidP="00DD5EC5">
            <w:pPr>
              <w:spacing w:line="256" w:lineRule="auto"/>
              <w:jc w:val="both"/>
              <w:rPr>
                <w:sz w:val="16"/>
                <w:szCs w:val="16"/>
                <w:lang w:eastAsia="en-US"/>
              </w:rPr>
            </w:pPr>
          </w:p>
        </w:tc>
      </w:tr>
      <w:tr w:rsidR="00EC4DDD" w14:paraId="5C8B1C8D" w14:textId="77777777" w:rsidTr="00DD5EC5">
        <w:trPr>
          <w:trHeight w:val="1554"/>
        </w:trPr>
        <w:tc>
          <w:tcPr>
            <w:tcW w:w="9809" w:type="dxa"/>
            <w:gridSpan w:val="8"/>
            <w:tcBorders>
              <w:top w:val="nil"/>
              <w:left w:val="single" w:sz="4" w:space="0" w:color="auto"/>
              <w:bottom w:val="single" w:sz="12" w:space="0" w:color="auto"/>
              <w:right w:val="single" w:sz="4" w:space="0" w:color="auto"/>
            </w:tcBorders>
          </w:tcPr>
          <w:p w14:paraId="22EC306F" w14:textId="77777777" w:rsidR="00EC4DDD" w:rsidRDefault="00EC4DDD" w:rsidP="00DD5EC5">
            <w:pPr>
              <w:jc w:val="both"/>
              <w:rPr>
                <w:lang w:eastAsia="en-US"/>
              </w:rPr>
            </w:pPr>
            <w:r>
              <w:rPr>
                <w:lang w:eastAsia="en-US"/>
              </w:rPr>
              <w:t>Cílem předmětu je poskytnout studentům výtvarných oborů jazykovou přípravu odpovídající současným požadavkům trhu práce.</w:t>
            </w:r>
          </w:p>
          <w:p w14:paraId="5A0AC9FF" w14:textId="77777777" w:rsidR="00EC4DDD" w:rsidRDefault="00EC4DDD" w:rsidP="00DD5EC5">
            <w:pPr>
              <w:spacing w:after="120"/>
              <w:jc w:val="both"/>
              <w:rPr>
                <w:lang w:eastAsia="en-US"/>
              </w:rPr>
            </w:pPr>
            <w:r>
              <w:rPr>
                <w:lang w:eastAsia="en-US"/>
              </w:rPr>
              <w:t xml:space="preserve">Předmět si klade za cíl svým absolventům zvýšit schopnost studovat odbornou literaturu, zlepšit jazykovou vybavenost </w:t>
            </w:r>
            <w:r>
              <w:rPr>
                <w:lang w:eastAsia="en-US"/>
              </w:rPr>
              <w:br/>
              <w:t>a tím také rozšířit možnost účasti na zahraničních výstavách či v zahraničních soutěžích.</w:t>
            </w:r>
          </w:p>
          <w:p w14:paraId="6AF413E6" w14:textId="77777777" w:rsidR="00EC4DDD" w:rsidRDefault="00EC4DDD" w:rsidP="00A75EBA">
            <w:pPr>
              <w:ind w:firstLine="239"/>
              <w:jc w:val="both"/>
              <w:rPr>
                <w:lang w:eastAsia="en-US"/>
              </w:rPr>
            </w:pPr>
            <w:r>
              <w:rPr>
                <w:lang w:eastAsia="en-US"/>
              </w:rPr>
              <w:t>Obsah předmětu tematicky:</w:t>
            </w:r>
          </w:p>
          <w:p w14:paraId="30AC5DB6" w14:textId="6306CA3A" w:rsidR="00EC4DDD" w:rsidRDefault="00EC4DDD" w:rsidP="000040DC">
            <w:pPr>
              <w:pStyle w:val="Odstavecseseznamem"/>
              <w:numPr>
                <w:ilvl w:val="0"/>
                <w:numId w:val="112"/>
              </w:numPr>
              <w:jc w:val="both"/>
              <w:rPr>
                <w:lang w:eastAsia="en-US"/>
              </w:rPr>
            </w:pPr>
            <w:r>
              <w:rPr>
                <w:lang w:eastAsia="en-US"/>
              </w:rPr>
              <w:t>Prvky a principy designu</w:t>
            </w:r>
          </w:p>
          <w:p w14:paraId="5F93CC08" w14:textId="168911C7" w:rsidR="00EC4DDD" w:rsidRDefault="00EC4DDD" w:rsidP="000040DC">
            <w:pPr>
              <w:pStyle w:val="Odstavecseseznamem"/>
              <w:numPr>
                <w:ilvl w:val="0"/>
                <w:numId w:val="112"/>
              </w:numPr>
              <w:jc w:val="both"/>
              <w:rPr>
                <w:lang w:eastAsia="en-US"/>
              </w:rPr>
            </w:pPr>
            <w:r>
              <w:rPr>
                <w:lang w:eastAsia="en-US"/>
              </w:rPr>
              <w:t>Materiály, vzory a barvy</w:t>
            </w:r>
          </w:p>
          <w:p w14:paraId="44074298" w14:textId="237BB8B1" w:rsidR="00EC4DDD" w:rsidRDefault="00EC4DDD" w:rsidP="000040DC">
            <w:pPr>
              <w:pStyle w:val="Odstavecseseznamem"/>
              <w:numPr>
                <w:ilvl w:val="0"/>
                <w:numId w:val="112"/>
              </w:numPr>
              <w:jc w:val="both"/>
              <w:rPr>
                <w:lang w:eastAsia="en-US"/>
              </w:rPr>
            </w:pPr>
            <w:r>
              <w:rPr>
                <w:lang w:eastAsia="en-US"/>
              </w:rPr>
              <w:t>Tvary a formy</w:t>
            </w:r>
          </w:p>
          <w:p w14:paraId="6592AC70" w14:textId="5C691705" w:rsidR="00EC4DDD" w:rsidRDefault="00EC4DDD" w:rsidP="000040DC">
            <w:pPr>
              <w:pStyle w:val="Odstavecseseznamem"/>
              <w:numPr>
                <w:ilvl w:val="0"/>
                <w:numId w:val="112"/>
              </w:numPr>
              <w:jc w:val="both"/>
              <w:rPr>
                <w:lang w:eastAsia="en-US"/>
              </w:rPr>
            </w:pPr>
            <w:r>
              <w:rPr>
                <w:lang w:eastAsia="en-US"/>
              </w:rPr>
              <w:t>Pracovní postupy ve výtvarném navrhování</w:t>
            </w:r>
          </w:p>
          <w:p w14:paraId="46EE421E" w14:textId="46A507E9" w:rsidR="00EC4DDD" w:rsidRDefault="00EC4DDD" w:rsidP="000040DC">
            <w:pPr>
              <w:pStyle w:val="Odstavecseseznamem"/>
              <w:numPr>
                <w:ilvl w:val="0"/>
                <w:numId w:val="112"/>
              </w:numPr>
              <w:jc w:val="both"/>
              <w:rPr>
                <w:lang w:eastAsia="en-US"/>
              </w:rPr>
            </w:pPr>
            <w:r>
              <w:rPr>
                <w:lang w:eastAsia="en-US"/>
              </w:rPr>
              <w:t>Profese a náplň práce vybraných výtvarníků</w:t>
            </w:r>
          </w:p>
          <w:p w14:paraId="3D6B5549" w14:textId="442D6177" w:rsidR="00EC4DDD" w:rsidRDefault="00EC4DDD" w:rsidP="000040DC">
            <w:pPr>
              <w:pStyle w:val="Odstavecseseznamem"/>
              <w:numPr>
                <w:ilvl w:val="0"/>
                <w:numId w:val="112"/>
              </w:numPr>
              <w:spacing w:after="120"/>
              <w:jc w:val="both"/>
              <w:rPr>
                <w:lang w:eastAsia="en-US"/>
              </w:rPr>
            </w:pPr>
            <w:r>
              <w:rPr>
                <w:lang w:eastAsia="en-US"/>
              </w:rPr>
              <w:t>Soutěže v České republice a v zahraničí</w:t>
            </w:r>
          </w:p>
          <w:p w14:paraId="59B3A9EF" w14:textId="77777777" w:rsidR="00EC4DDD" w:rsidRDefault="00EC4DDD" w:rsidP="00DD5EC5">
            <w:pPr>
              <w:jc w:val="both"/>
              <w:rPr>
                <w:lang w:eastAsia="en-US"/>
              </w:rPr>
            </w:pPr>
            <w:r>
              <w:rPr>
                <w:lang w:eastAsia="en-US"/>
              </w:rPr>
              <w:t xml:space="preserve">Po absolvování předmětu je student schopen vyjádřit se k vybraným odborným tématům, které souvisejí s jeho specializací v oblasti multimédií a designu. Komplexně se vyjadřovat o tematických celcích v oblasti práce na tvůrčím projektu. Aplikovat základní principy pro efektivní sestavení a přednes odborné prezentace. Referovat o soutěžích a výstavách </w:t>
            </w:r>
            <w:r>
              <w:rPr>
                <w:lang w:eastAsia="en-US"/>
              </w:rPr>
              <w:br/>
              <w:t>v oblasti designu v České republice a v zahraničí. Napsat popis pracovního postupu ve výtvarném navrhování nebo ve tvůrčím projektu. Popsat výtvarný design / umělecké dílo / filmový záběr nebo zápletku. Porozumět odborné přednášce.</w:t>
            </w:r>
          </w:p>
        </w:tc>
      </w:tr>
      <w:tr w:rsidR="00EC4DDD" w14:paraId="61853CCB" w14:textId="77777777" w:rsidTr="00DD5EC5">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5FD3282F" w14:textId="77777777" w:rsidR="00EC4DDD" w:rsidRDefault="00EC4DDD" w:rsidP="00DD5EC5">
            <w:pPr>
              <w:spacing w:line="256" w:lineRule="auto"/>
              <w:jc w:val="both"/>
              <w:rPr>
                <w:lang w:eastAsia="en-US"/>
              </w:rPr>
            </w:pPr>
            <w:r>
              <w:rPr>
                <w:b/>
                <w:lang w:eastAsia="en-US"/>
              </w:rPr>
              <w:t>Studijní literatura a studijní pomůcky</w:t>
            </w:r>
          </w:p>
        </w:tc>
        <w:tc>
          <w:tcPr>
            <w:tcW w:w="6156" w:type="dxa"/>
            <w:gridSpan w:val="6"/>
            <w:tcBorders>
              <w:top w:val="nil"/>
              <w:left w:val="single" w:sz="4" w:space="0" w:color="auto"/>
              <w:bottom w:val="nil"/>
              <w:right w:val="single" w:sz="4" w:space="0" w:color="auto"/>
            </w:tcBorders>
          </w:tcPr>
          <w:p w14:paraId="42B9808B" w14:textId="77777777" w:rsidR="00EC4DDD" w:rsidRDefault="00EC4DDD" w:rsidP="00DD5EC5">
            <w:pPr>
              <w:spacing w:line="256" w:lineRule="auto"/>
              <w:jc w:val="both"/>
              <w:rPr>
                <w:lang w:eastAsia="en-US"/>
              </w:rPr>
            </w:pPr>
          </w:p>
        </w:tc>
      </w:tr>
      <w:tr w:rsidR="00EC4DDD" w14:paraId="5D3B7390" w14:textId="77777777" w:rsidTr="00DD5EC5">
        <w:trPr>
          <w:trHeight w:val="669"/>
        </w:trPr>
        <w:tc>
          <w:tcPr>
            <w:tcW w:w="9809" w:type="dxa"/>
            <w:gridSpan w:val="8"/>
            <w:tcBorders>
              <w:top w:val="nil"/>
              <w:left w:val="single" w:sz="4" w:space="0" w:color="auto"/>
              <w:bottom w:val="single" w:sz="4" w:space="0" w:color="auto"/>
              <w:right w:val="single" w:sz="4" w:space="0" w:color="auto"/>
            </w:tcBorders>
          </w:tcPr>
          <w:p w14:paraId="4F7A31F4" w14:textId="77777777" w:rsidR="00EC4DDD" w:rsidRDefault="00EC4DDD" w:rsidP="00DD5EC5">
            <w:pPr>
              <w:rPr>
                <w:b/>
                <w:lang w:eastAsia="en-US"/>
              </w:rPr>
            </w:pPr>
            <w:r>
              <w:rPr>
                <w:b/>
                <w:lang w:eastAsia="en-US"/>
              </w:rPr>
              <w:t>Povinná</w:t>
            </w:r>
            <w:r w:rsidRPr="00654BCB">
              <w:rPr>
                <w:b/>
                <w:lang w:eastAsia="en-US"/>
              </w:rPr>
              <w:t xml:space="preserve">: </w:t>
            </w:r>
          </w:p>
          <w:p w14:paraId="1DDB414C" w14:textId="77777777" w:rsidR="00EC4DDD" w:rsidRDefault="00EC4DDD" w:rsidP="00DD5EC5">
            <w:pPr>
              <w:rPr>
                <w:b/>
                <w:lang w:eastAsia="en-US"/>
              </w:rPr>
            </w:pPr>
            <w:r w:rsidRPr="00654BCB">
              <w:rPr>
                <w:bCs/>
                <w:lang w:eastAsia="en-US"/>
              </w:rPr>
              <w:t>autentické texty z oblasti výtvarného designu dle zadání vyučujícího.</w:t>
            </w:r>
          </w:p>
          <w:p w14:paraId="7F64CA69" w14:textId="77777777" w:rsidR="00EC4DDD" w:rsidRDefault="00EC4DDD" w:rsidP="00DD5EC5">
            <w:pPr>
              <w:rPr>
                <w:b/>
                <w:lang w:eastAsia="en-US"/>
              </w:rPr>
            </w:pPr>
            <w:r>
              <w:rPr>
                <w:b/>
                <w:lang w:eastAsia="en-US"/>
              </w:rPr>
              <w:t>Doporučená:</w:t>
            </w:r>
          </w:p>
          <w:p w14:paraId="58B61B20" w14:textId="77777777" w:rsidR="00EC4DDD" w:rsidRDefault="00EC4DDD" w:rsidP="00DD5EC5">
            <w:pPr>
              <w:spacing w:line="256" w:lineRule="auto"/>
              <w:jc w:val="both"/>
              <w:rPr>
                <w:lang w:eastAsia="en-US"/>
              </w:rPr>
            </w:pPr>
            <w:r w:rsidRPr="00F60823">
              <w:rPr>
                <w:lang w:eastAsia="en-US"/>
              </w:rPr>
              <w:t xml:space="preserve">BREČKOVÁ, D. </w:t>
            </w:r>
            <w:r w:rsidRPr="00D00842">
              <w:rPr>
                <w:i/>
                <w:iCs/>
                <w:lang w:eastAsia="en-US"/>
              </w:rPr>
              <w:t>English for Designers: Professional Communication Basics</w:t>
            </w:r>
            <w:r w:rsidRPr="00F60823">
              <w:rPr>
                <w:lang w:eastAsia="en-US"/>
              </w:rPr>
              <w:t>. Bratislava, 2005. ISBN 80-8057-653-x.</w:t>
            </w:r>
          </w:p>
        </w:tc>
      </w:tr>
    </w:tbl>
    <w:p w14:paraId="5205084B" w14:textId="77777777" w:rsidR="00EC4DDD" w:rsidRDefault="00EC4DDD">
      <w:r>
        <w:br w:type="page"/>
      </w:r>
    </w:p>
    <w:tbl>
      <w:tblPr>
        <w:tblW w:w="981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27"/>
      </w:tblGrid>
      <w:tr w:rsidR="00F812C9" w14:paraId="0BC8354F" w14:textId="77777777" w:rsidTr="00DD5EC5">
        <w:tc>
          <w:tcPr>
            <w:tcW w:w="9814"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1DEC42B7" w14:textId="77777777" w:rsidR="00F812C9" w:rsidRDefault="00F812C9" w:rsidP="00DD5EC5">
            <w:pPr>
              <w:spacing w:line="256" w:lineRule="auto"/>
              <w:jc w:val="both"/>
              <w:rPr>
                <w:b/>
                <w:sz w:val="28"/>
                <w:lang w:eastAsia="en-US"/>
              </w:rPr>
            </w:pPr>
            <w:r>
              <w:lastRenderedPageBreak/>
              <w:br w:type="page"/>
            </w:r>
            <w:r>
              <w:rPr>
                <w:b/>
                <w:sz w:val="28"/>
                <w:lang w:eastAsia="en-US"/>
              </w:rPr>
              <w:t>B-III – Charakteristika studijního předmětu</w:t>
            </w:r>
          </w:p>
        </w:tc>
      </w:tr>
      <w:tr w:rsidR="00F812C9" w14:paraId="7A1A7F64" w14:textId="77777777" w:rsidTr="00DD5EC5">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1AB1CE79" w14:textId="77777777" w:rsidR="00F812C9" w:rsidRDefault="00F812C9" w:rsidP="00DD5EC5">
            <w:pPr>
              <w:spacing w:line="256" w:lineRule="auto"/>
              <w:jc w:val="both"/>
              <w:rPr>
                <w:b/>
                <w:lang w:eastAsia="en-US"/>
              </w:rPr>
            </w:pPr>
            <w:r>
              <w:rPr>
                <w:b/>
                <w:lang w:eastAsia="en-US"/>
              </w:rPr>
              <w:t>Název studijního předmětu</w:t>
            </w:r>
          </w:p>
        </w:tc>
        <w:tc>
          <w:tcPr>
            <w:tcW w:w="6728" w:type="dxa"/>
            <w:gridSpan w:val="7"/>
            <w:tcBorders>
              <w:top w:val="double" w:sz="4" w:space="0" w:color="auto"/>
              <w:left w:val="single" w:sz="4" w:space="0" w:color="auto"/>
              <w:bottom w:val="single" w:sz="4" w:space="0" w:color="auto"/>
              <w:right w:val="single" w:sz="4" w:space="0" w:color="auto"/>
            </w:tcBorders>
            <w:hideMark/>
          </w:tcPr>
          <w:p w14:paraId="324AC955" w14:textId="77777777" w:rsidR="00F812C9" w:rsidRDefault="00F812C9" w:rsidP="00DD5EC5">
            <w:pPr>
              <w:spacing w:line="256" w:lineRule="auto"/>
              <w:jc w:val="both"/>
              <w:rPr>
                <w:color w:val="1F497D"/>
                <w:lang w:eastAsia="en-US"/>
              </w:rPr>
            </w:pPr>
            <w:r>
              <w:rPr>
                <w:lang w:eastAsia="en-US"/>
              </w:rPr>
              <w:t>Odborná angličtina B2+ 2</w:t>
            </w:r>
          </w:p>
        </w:tc>
      </w:tr>
      <w:tr w:rsidR="00F812C9" w14:paraId="1A6A73B7" w14:textId="77777777" w:rsidTr="00DD5EC5">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5962466" w14:textId="77777777" w:rsidR="00F812C9" w:rsidRDefault="00F812C9" w:rsidP="00DD5EC5">
            <w:pPr>
              <w:spacing w:line="256" w:lineRule="auto"/>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4BFF4DAC" w14:textId="77777777" w:rsidR="00F812C9" w:rsidRDefault="00F812C9" w:rsidP="00DD5EC5">
            <w:pPr>
              <w:spacing w:line="256" w:lineRule="auto"/>
              <w:jc w:val="both"/>
              <w:rPr>
                <w:lang w:eastAsia="en-US"/>
              </w:rPr>
            </w:pPr>
            <w:r>
              <w:rPr>
                <w:lang w:eastAsia="en-US"/>
              </w:rPr>
              <w:t>povinný</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C53998D" w14:textId="77777777" w:rsidR="00F812C9" w:rsidRDefault="00F812C9" w:rsidP="00DD5EC5">
            <w:pPr>
              <w:spacing w:line="256" w:lineRule="auto"/>
              <w:jc w:val="both"/>
              <w:rPr>
                <w:lang w:eastAsia="en-US"/>
              </w:rPr>
            </w:pPr>
            <w:r>
              <w:rPr>
                <w:b/>
                <w:lang w:eastAsia="en-US"/>
              </w:rPr>
              <w:t>doporučený ročník/semestr</w:t>
            </w:r>
          </w:p>
        </w:tc>
        <w:tc>
          <w:tcPr>
            <w:tcW w:w="627" w:type="dxa"/>
            <w:tcBorders>
              <w:top w:val="single" w:sz="4" w:space="0" w:color="auto"/>
              <w:left w:val="single" w:sz="4" w:space="0" w:color="auto"/>
              <w:bottom w:val="single" w:sz="4" w:space="0" w:color="auto"/>
              <w:right w:val="single" w:sz="4" w:space="0" w:color="auto"/>
            </w:tcBorders>
            <w:hideMark/>
          </w:tcPr>
          <w:p w14:paraId="4E367670" w14:textId="77777777" w:rsidR="00F812C9" w:rsidRDefault="00F812C9" w:rsidP="00DD5EC5">
            <w:pPr>
              <w:spacing w:line="256" w:lineRule="auto"/>
              <w:jc w:val="both"/>
              <w:rPr>
                <w:lang w:eastAsia="en-US"/>
              </w:rPr>
            </w:pPr>
            <w:r>
              <w:rPr>
                <w:lang w:eastAsia="en-US"/>
              </w:rPr>
              <w:t>1/LS</w:t>
            </w:r>
          </w:p>
        </w:tc>
      </w:tr>
      <w:tr w:rsidR="00F812C9" w14:paraId="5B9FF6B7" w14:textId="77777777" w:rsidTr="00DD5EC5">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0E602D5" w14:textId="77777777" w:rsidR="00F812C9" w:rsidRDefault="00F812C9" w:rsidP="00DD5EC5">
            <w:pPr>
              <w:spacing w:line="256" w:lineRule="auto"/>
              <w:jc w:val="both"/>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13076692" w14:textId="7B8D1D6A" w:rsidR="00F812C9" w:rsidRDefault="00F812C9" w:rsidP="00DD5EC5">
            <w:pPr>
              <w:spacing w:line="256" w:lineRule="auto"/>
              <w:jc w:val="both"/>
              <w:rPr>
                <w:color w:val="1F497D"/>
                <w:lang w:eastAsia="en-US"/>
              </w:rPr>
            </w:pPr>
            <w:r>
              <w:rPr>
                <w:rFonts w:eastAsia="Calibri"/>
                <w:lang w:eastAsia="en-US"/>
              </w:rPr>
              <w:t>26</w:t>
            </w:r>
            <w:r w:rsidR="00BC3F5F">
              <w:rPr>
                <w:rFonts w:eastAsia="Calibri"/>
                <w:lang w:eastAsia="en-US"/>
              </w:rPr>
              <w:t xml:space="preserve"> </w:t>
            </w:r>
            <w:r>
              <w:rPr>
                <w:rFonts w:eastAsia="Calibri"/>
                <w:lang w:eastAsia="en-US"/>
              </w:rPr>
              <w:t>s</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1DF6A391" w14:textId="77777777" w:rsidR="00F812C9" w:rsidRDefault="00F812C9" w:rsidP="00DD5EC5">
            <w:pPr>
              <w:spacing w:line="25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19EDBD52" w14:textId="77777777" w:rsidR="00F812C9" w:rsidRDefault="00F812C9" w:rsidP="00DD5EC5">
            <w:pPr>
              <w:spacing w:line="256" w:lineRule="auto"/>
              <w:jc w:val="both"/>
              <w:rPr>
                <w:lang w:eastAsia="en-US"/>
              </w:rPr>
            </w:pPr>
            <w:r>
              <w:rPr>
                <w:lang w:eastAsia="en-US"/>
              </w:rPr>
              <w:t>26</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5084A122" w14:textId="77777777" w:rsidR="00F812C9" w:rsidRDefault="00F812C9" w:rsidP="00DD5EC5">
            <w:pPr>
              <w:spacing w:line="256" w:lineRule="auto"/>
              <w:jc w:val="both"/>
              <w:rPr>
                <w:b/>
                <w:lang w:eastAsia="en-US"/>
              </w:rPr>
            </w:pPr>
            <w:r>
              <w:rPr>
                <w:b/>
                <w:lang w:eastAsia="en-US"/>
              </w:rPr>
              <w:t>kreditů</w:t>
            </w:r>
          </w:p>
        </w:tc>
        <w:tc>
          <w:tcPr>
            <w:tcW w:w="1166" w:type="dxa"/>
            <w:gridSpan w:val="2"/>
            <w:tcBorders>
              <w:top w:val="single" w:sz="4" w:space="0" w:color="auto"/>
              <w:left w:val="single" w:sz="4" w:space="0" w:color="auto"/>
              <w:bottom w:val="single" w:sz="4" w:space="0" w:color="auto"/>
              <w:right w:val="single" w:sz="4" w:space="0" w:color="auto"/>
            </w:tcBorders>
            <w:hideMark/>
          </w:tcPr>
          <w:p w14:paraId="0B26693D" w14:textId="77777777" w:rsidR="00F812C9" w:rsidRDefault="00F812C9" w:rsidP="00DD5EC5">
            <w:pPr>
              <w:spacing w:line="256" w:lineRule="auto"/>
              <w:jc w:val="both"/>
              <w:rPr>
                <w:lang w:eastAsia="en-US"/>
              </w:rPr>
            </w:pPr>
            <w:r>
              <w:rPr>
                <w:lang w:eastAsia="en-US"/>
              </w:rPr>
              <w:t>2</w:t>
            </w:r>
          </w:p>
        </w:tc>
      </w:tr>
      <w:tr w:rsidR="00F812C9" w14:paraId="7778C2C3" w14:textId="77777777" w:rsidTr="00DD5EC5">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22C8B51B" w14:textId="77777777" w:rsidR="00F812C9" w:rsidRDefault="00F812C9" w:rsidP="00DD5EC5">
            <w:pPr>
              <w:spacing w:line="256" w:lineRule="auto"/>
              <w:rPr>
                <w:b/>
                <w:sz w:val="22"/>
                <w:lang w:eastAsia="en-US"/>
              </w:rPr>
            </w:pPr>
            <w:r>
              <w:rPr>
                <w:b/>
                <w:lang w:eastAsia="en-US"/>
              </w:rPr>
              <w:t>Prerekvizity, korekvizity, ekvivalence</w:t>
            </w:r>
          </w:p>
        </w:tc>
        <w:tc>
          <w:tcPr>
            <w:tcW w:w="6728" w:type="dxa"/>
            <w:gridSpan w:val="7"/>
            <w:tcBorders>
              <w:top w:val="single" w:sz="4" w:space="0" w:color="auto"/>
              <w:left w:val="single" w:sz="4" w:space="0" w:color="auto"/>
              <w:bottom w:val="single" w:sz="4" w:space="0" w:color="auto"/>
              <w:right w:val="single" w:sz="4" w:space="0" w:color="auto"/>
            </w:tcBorders>
          </w:tcPr>
          <w:p w14:paraId="08D8927F" w14:textId="77777777" w:rsidR="00F812C9" w:rsidRDefault="00F812C9" w:rsidP="00DD5EC5">
            <w:pPr>
              <w:spacing w:line="256" w:lineRule="auto"/>
              <w:jc w:val="both"/>
              <w:rPr>
                <w:sz w:val="16"/>
                <w:szCs w:val="16"/>
                <w:lang w:eastAsia="en-US"/>
              </w:rPr>
            </w:pPr>
          </w:p>
        </w:tc>
      </w:tr>
      <w:tr w:rsidR="00F812C9" w14:paraId="061B8EAC" w14:textId="77777777" w:rsidTr="00DD5EC5">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ED4AE9E" w14:textId="77777777" w:rsidR="00F812C9" w:rsidRDefault="00F812C9" w:rsidP="00DD5EC5">
            <w:pPr>
              <w:spacing w:line="256" w:lineRule="auto"/>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703BE64C" w14:textId="77777777" w:rsidR="00F812C9" w:rsidRDefault="00F812C9" w:rsidP="00DD5EC5">
            <w:pPr>
              <w:spacing w:line="256" w:lineRule="auto"/>
              <w:jc w:val="both"/>
              <w:rPr>
                <w:sz w:val="16"/>
                <w:szCs w:val="16"/>
                <w:lang w:eastAsia="en-US"/>
              </w:rPr>
            </w:pPr>
            <w:r w:rsidRPr="00024C20">
              <w:rPr>
                <w:rFonts w:eastAsia="Calibri"/>
                <w:lang w:eastAsia="en-US"/>
              </w:rPr>
              <w:t>zkouška</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44FED809" w14:textId="77777777" w:rsidR="00F812C9" w:rsidRDefault="00F812C9" w:rsidP="00DD5EC5">
            <w:pPr>
              <w:spacing w:line="256" w:lineRule="auto"/>
              <w:jc w:val="both"/>
              <w:rPr>
                <w:b/>
                <w:lang w:eastAsia="en-US"/>
              </w:rPr>
            </w:pPr>
            <w:r>
              <w:rPr>
                <w:b/>
                <w:lang w:eastAsia="en-US"/>
              </w:rPr>
              <w:t>Forma výuky</w:t>
            </w:r>
          </w:p>
        </w:tc>
        <w:tc>
          <w:tcPr>
            <w:tcW w:w="1166" w:type="dxa"/>
            <w:gridSpan w:val="2"/>
            <w:tcBorders>
              <w:top w:val="single" w:sz="4" w:space="0" w:color="auto"/>
              <w:left w:val="single" w:sz="4" w:space="0" w:color="auto"/>
              <w:bottom w:val="single" w:sz="4" w:space="0" w:color="auto"/>
              <w:right w:val="single" w:sz="4" w:space="0" w:color="auto"/>
            </w:tcBorders>
            <w:hideMark/>
          </w:tcPr>
          <w:p w14:paraId="7FB2B6CB" w14:textId="77777777" w:rsidR="00F812C9" w:rsidRDefault="00F812C9" w:rsidP="00DD5EC5">
            <w:pPr>
              <w:spacing w:line="256" w:lineRule="auto"/>
              <w:jc w:val="both"/>
              <w:rPr>
                <w:lang w:eastAsia="en-US"/>
              </w:rPr>
            </w:pPr>
            <w:r>
              <w:rPr>
                <w:rFonts w:eastAsia="Calibri"/>
                <w:lang w:eastAsia="en-US"/>
              </w:rPr>
              <w:t>seminář</w:t>
            </w:r>
          </w:p>
        </w:tc>
      </w:tr>
      <w:tr w:rsidR="00F812C9" w14:paraId="05FB15E1" w14:textId="77777777" w:rsidTr="00DD5EC5">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A3D18F3" w14:textId="77777777" w:rsidR="00F812C9" w:rsidRDefault="00F812C9" w:rsidP="00DD5EC5">
            <w:pPr>
              <w:rPr>
                <w:b/>
                <w:lang w:eastAsia="en-US"/>
              </w:rPr>
            </w:pPr>
            <w:r>
              <w:rPr>
                <w:b/>
                <w:lang w:eastAsia="en-US"/>
              </w:rPr>
              <w:t>Forma způsobu ověření studijních výsledků a další požadavky na studenta</w:t>
            </w:r>
          </w:p>
        </w:tc>
        <w:tc>
          <w:tcPr>
            <w:tcW w:w="6728" w:type="dxa"/>
            <w:gridSpan w:val="7"/>
            <w:tcBorders>
              <w:top w:val="single" w:sz="4" w:space="0" w:color="auto"/>
              <w:left w:val="single" w:sz="4" w:space="0" w:color="auto"/>
              <w:bottom w:val="nil"/>
              <w:right w:val="single" w:sz="4" w:space="0" w:color="auto"/>
            </w:tcBorders>
            <w:hideMark/>
          </w:tcPr>
          <w:p w14:paraId="44F31285" w14:textId="77777777" w:rsidR="00F812C9" w:rsidRPr="00364AF7" w:rsidRDefault="00F812C9" w:rsidP="00DD5EC5">
            <w:pPr>
              <w:rPr>
                <w:lang w:eastAsia="en-US"/>
              </w:rPr>
            </w:pPr>
            <w:r w:rsidRPr="00364AF7">
              <w:rPr>
                <w:lang w:eastAsia="en-US"/>
              </w:rPr>
              <w:t>Ústní zkouška: Témata pro ústní zkoušku zadává vyučující.</w:t>
            </w:r>
          </w:p>
          <w:p w14:paraId="3C1A55E7" w14:textId="77777777" w:rsidR="00F812C9" w:rsidRPr="00364AF7" w:rsidRDefault="00F812C9" w:rsidP="00DD5EC5">
            <w:pPr>
              <w:rPr>
                <w:lang w:eastAsia="en-US"/>
              </w:rPr>
            </w:pPr>
            <w:r w:rsidRPr="00364AF7">
              <w:rPr>
                <w:lang w:eastAsia="en-US"/>
              </w:rPr>
              <w:t>Docházka, minimálně 80 %.</w:t>
            </w:r>
          </w:p>
          <w:p w14:paraId="595E53BC" w14:textId="5D99E493" w:rsidR="00F812C9" w:rsidRPr="00364AF7" w:rsidRDefault="00F812C9" w:rsidP="00DD5EC5">
            <w:pPr>
              <w:rPr>
                <w:lang w:eastAsia="en-US"/>
              </w:rPr>
            </w:pPr>
            <w:r w:rsidRPr="00364AF7">
              <w:rPr>
                <w:lang w:eastAsia="en-US"/>
              </w:rPr>
              <w:t>Aktivní účast na seminářích.</w:t>
            </w:r>
          </w:p>
          <w:p w14:paraId="12BF44D1" w14:textId="77777777" w:rsidR="00F812C9" w:rsidRPr="00364AF7" w:rsidRDefault="00F812C9" w:rsidP="00DD5EC5">
            <w:pPr>
              <w:rPr>
                <w:lang w:eastAsia="en-US"/>
              </w:rPr>
            </w:pPr>
            <w:r w:rsidRPr="00364AF7">
              <w:rPr>
                <w:lang w:eastAsia="en-US"/>
              </w:rPr>
              <w:t>Prezentace. Prezentace v hodině s doprovodnými materiály v dohodnutém termínu. Hodnocení prezentace: min 15 a max 25 bodů. Neúspěšnou prezentaci je nutné opakovat v předem dohodnutém termínu.</w:t>
            </w:r>
          </w:p>
          <w:p w14:paraId="4EBFC085" w14:textId="77777777" w:rsidR="00F812C9" w:rsidRPr="00364AF7" w:rsidRDefault="00F812C9" w:rsidP="00DD5EC5">
            <w:pPr>
              <w:rPr>
                <w:lang w:eastAsia="en-US"/>
              </w:rPr>
            </w:pPr>
            <w:r w:rsidRPr="00364AF7">
              <w:rPr>
                <w:lang w:eastAsia="en-US"/>
              </w:rPr>
              <w:t>Písemný test z probrané látky, úspěšnost 60 % a více.</w:t>
            </w:r>
          </w:p>
          <w:p w14:paraId="2D4989CE" w14:textId="77777777" w:rsidR="00F812C9" w:rsidRPr="00364AF7" w:rsidRDefault="00F812C9" w:rsidP="00DD5EC5">
            <w:pPr>
              <w:rPr>
                <w:lang w:eastAsia="en-US"/>
              </w:rPr>
            </w:pPr>
            <w:r w:rsidRPr="00364AF7">
              <w:rPr>
                <w:lang w:eastAsia="en-US"/>
              </w:rPr>
              <w:t>Výsledná známka je součtem všech hodnocených úkolů zadaných během semestru.</w:t>
            </w:r>
          </w:p>
          <w:p w14:paraId="7938755B" w14:textId="77777777" w:rsidR="00F812C9" w:rsidRPr="00364AF7" w:rsidRDefault="00F812C9" w:rsidP="00DD5EC5">
            <w:pPr>
              <w:rPr>
                <w:lang w:eastAsia="en-US"/>
              </w:rPr>
            </w:pPr>
            <w:r w:rsidRPr="00364AF7">
              <w:rPr>
                <w:lang w:eastAsia="en-US"/>
              </w:rPr>
              <w:t>Studenti mají povinnost registrovat se do kurzu OAD2 v prostředí MOODLE, dle instrukcí vyučujícího.</w:t>
            </w:r>
          </w:p>
        </w:tc>
      </w:tr>
      <w:tr w:rsidR="00F812C9" w14:paraId="19F9F158" w14:textId="77777777" w:rsidTr="00EB2F02">
        <w:trPr>
          <w:trHeight w:val="264"/>
        </w:trPr>
        <w:tc>
          <w:tcPr>
            <w:tcW w:w="9814" w:type="dxa"/>
            <w:gridSpan w:val="8"/>
            <w:tcBorders>
              <w:top w:val="nil"/>
              <w:left w:val="single" w:sz="4" w:space="0" w:color="auto"/>
              <w:bottom w:val="single" w:sz="4" w:space="0" w:color="auto"/>
              <w:right w:val="single" w:sz="4" w:space="0" w:color="auto"/>
            </w:tcBorders>
          </w:tcPr>
          <w:p w14:paraId="0C8308EC" w14:textId="77777777" w:rsidR="00F812C9" w:rsidRDefault="00F812C9" w:rsidP="00DD5EC5">
            <w:pPr>
              <w:jc w:val="both"/>
              <w:rPr>
                <w:lang w:eastAsia="en-US"/>
              </w:rPr>
            </w:pPr>
          </w:p>
        </w:tc>
      </w:tr>
      <w:tr w:rsidR="00F812C9" w14:paraId="37F6645D" w14:textId="77777777" w:rsidTr="00DD5EC5">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14:paraId="24AC8BDF" w14:textId="77777777" w:rsidR="00F812C9" w:rsidRDefault="00F812C9" w:rsidP="00DD5EC5">
            <w:pPr>
              <w:spacing w:line="256" w:lineRule="auto"/>
              <w:jc w:val="both"/>
              <w:rPr>
                <w:b/>
                <w:lang w:eastAsia="en-US"/>
              </w:rPr>
            </w:pPr>
            <w:r>
              <w:rPr>
                <w:b/>
                <w:lang w:eastAsia="en-US"/>
              </w:rPr>
              <w:t>Garant předmětu</w:t>
            </w:r>
          </w:p>
        </w:tc>
        <w:tc>
          <w:tcPr>
            <w:tcW w:w="6728" w:type="dxa"/>
            <w:gridSpan w:val="7"/>
            <w:tcBorders>
              <w:top w:val="nil"/>
              <w:left w:val="single" w:sz="4" w:space="0" w:color="auto"/>
              <w:bottom w:val="single" w:sz="4" w:space="0" w:color="auto"/>
              <w:right w:val="single" w:sz="4" w:space="0" w:color="auto"/>
            </w:tcBorders>
            <w:hideMark/>
          </w:tcPr>
          <w:p w14:paraId="0A7EA7C2" w14:textId="77777777" w:rsidR="00F812C9" w:rsidRDefault="00F812C9" w:rsidP="00DD5EC5">
            <w:pPr>
              <w:spacing w:line="256" w:lineRule="auto"/>
              <w:jc w:val="both"/>
              <w:rPr>
                <w:lang w:eastAsia="en-US"/>
              </w:rPr>
            </w:pPr>
            <w:r>
              <w:rPr>
                <w:rFonts w:eastAsia="Calibri"/>
                <w:lang w:eastAsia="en-US"/>
              </w:rPr>
              <w:t>Mgr. Hana Atcheson</w:t>
            </w:r>
          </w:p>
        </w:tc>
      </w:tr>
      <w:tr w:rsidR="00F812C9" w14:paraId="55436E4D" w14:textId="77777777" w:rsidTr="00DD5EC5">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14:paraId="0275280B" w14:textId="77777777" w:rsidR="00F812C9" w:rsidRDefault="00F812C9" w:rsidP="00DD5EC5">
            <w:pPr>
              <w:spacing w:line="256" w:lineRule="auto"/>
              <w:rPr>
                <w:b/>
                <w:lang w:eastAsia="en-US"/>
              </w:rPr>
            </w:pPr>
            <w:r>
              <w:rPr>
                <w:b/>
                <w:lang w:eastAsia="en-US"/>
              </w:rPr>
              <w:t>Zapojení garanta do výuky předmětu</w:t>
            </w:r>
          </w:p>
        </w:tc>
        <w:tc>
          <w:tcPr>
            <w:tcW w:w="6728" w:type="dxa"/>
            <w:gridSpan w:val="7"/>
            <w:tcBorders>
              <w:top w:val="nil"/>
              <w:left w:val="single" w:sz="4" w:space="0" w:color="auto"/>
              <w:bottom w:val="single" w:sz="4" w:space="0" w:color="auto"/>
              <w:right w:val="single" w:sz="4" w:space="0" w:color="auto"/>
            </w:tcBorders>
            <w:hideMark/>
          </w:tcPr>
          <w:p w14:paraId="638DE2D2" w14:textId="77777777" w:rsidR="00F812C9" w:rsidRDefault="00F812C9" w:rsidP="00DD5EC5">
            <w:pPr>
              <w:spacing w:line="256" w:lineRule="auto"/>
              <w:jc w:val="both"/>
              <w:rPr>
                <w:lang w:eastAsia="en-US"/>
              </w:rPr>
            </w:pPr>
            <w:r>
              <w:rPr>
                <w:rFonts w:eastAsia="Calibri"/>
                <w:lang w:eastAsia="en-US"/>
              </w:rPr>
              <w:t xml:space="preserve">100 % </w:t>
            </w:r>
          </w:p>
        </w:tc>
      </w:tr>
      <w:tr w:rsidR="00F812C9" w14:paraId="7641328E" w14:textId="77777777" w:rsidTr="00DD5EC5">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6EB72EA" w14:textId="77777777" w:rsidR="00F812C9" w:rsidRDefault="00F812C9" w:rsidP="00DD5EC5">
            <w:pPr>
              <w:spacing w:line="256" w:lineRule="auto"/>
              <w:jc w:val="both"/>
              <w:rPr>
                <w:b/>
                <w:lang w:eastAsia="en-US"/>
              </w:rPr>
            </w:pPr>
            <w:r>
              <w:rPr>
                <w:b/>
                <w:lang w:eastAsia="en-US"/>
              </w:rPr>
              <w:t>Vyučující</w:t>
            </w:r>
          </w:p>
        </w:tc>
        <w:tc>
          <w:tcPr>
            <w:tcW w:w="6728" w:type="dxa"/>
            <w:gridSpan w:val="7"/>
            <w:tcBorders>
              <w:top w:val="single" w:sz="4" w:space="0" w:color="auto"/>
              <w:left w:val="single" w:sz="4" w:space="0" w:color="auto"/>
              <w:bottom w:val="nil"/>
              <w:right w:val="single" w:sz="4" w:space="0" w:color="auto"/>
            </w:tcBorders>
            <w:hideMark/>
          </w:tcPr>
          <w:p w14:paraId="61A446E9" w14:textId="77777777" w:rsidR="00F812C9" w:rsidRDefault="00F812C9" w:rsidP="00DD5EC5">
            <w:pPr>
              <w:spacing w:line="256" w:lineRule="auto"/>
              <w:jc w:val="both"/>
              <w:rPr>
                <w:lang w:eastAsia="en-US"/>
              </w:rPr>
            </w:pPr>
            <w:r>
              <w:rPr>
                <w:rFonts w:eastAsia="Calibri"/>
                <w:lang w:eastAsia="en-US"/>
              </w:rPr>
              <w:t>Mgr. Hana Atcheson</w:t>
            </w:r>
          </w:p>
        </w:tc>
      </w:tr>
      <w:tr w:rsidR="00F812C9" w14:paraId="56152633" w14:textId="77777777" w:rsidTr="00DD5EC5">
        <w:trPr>
          <w:trHeight w:val="309"/>
        </w:trPr>
        <w:tc>
          <w:tcPr>
            <w:tcW w:w="9814" w:type="dxa"/>
            <w:gridSpan w:val="8"/>
            <w:tcBorders>
              <w:top w:val="nil"/>
              <w:left w:val="single" w:sz="4" w:space="0" w:color="auto"/>
              <w:bottom w:val="single" w:sz="4" w:space="0" w:color="auto"/>
              <w:right w:val="single" w:sz="4" w:space="0" w:color="auto"/>
            </w:tcBorders>
          </w:tcPr>
          <w:p w14:paraId="3E3D7097" w14:textId="77777777" w:rsidR="00F812C9" w:rsidRDefault="00F812C9" w:rsidP="00DD5EC5">
            <w:pPr>
              <w:spacing w:line="256" w:lineRule="auto"/>
              <w:jc w:val="both"/>
              <w:rPr>
                <w:lang w:eastAsia="en-US"/>
              </w:rPr>
            </w:pPr>
          </w:p>
        </w:tc>
      </w:tr>
      <w:tr w:rsidR="00F812C9" w14:paraId="50C554E9" w14:textId="77777777" w:rsidTr="00DD5EC5">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4674819" w14:textId="77777777" w:rsidR="00F812C9" w:rsidRDefault="00F812C9" w:rsidP="00DD5EC5">
            <w:pPr>
              <w:spacing w:line="256" w:lineRule="auto"/>
              <w:jc w:val="both"/>
              <w:rPr>
                <w:b/>
                <w:lang w:eastAsia="en-US"/>
              </w:rPr>
            </w:pPr>
            <w:r>
              <w:rPr>
                <w:b/>
                <w:lang w:eastAsia="en-US"/>
              </w:rPr>
              <w:t>Stručná anotace předmětu</w:t>
            </w:r>
          </w:p>
        </w:tc>
        <w:tc>
          <w:tcPr>
            <w:tcW w:w="6728" w:type="dxa"/>
            <w:gridSpan w:val="7"/>
            <w:tcBorders>
              <w:top w:val="single" w:sz="4" w:space="0" w:color="auto"/>
              <w:left w:val="single" w:sz="4" w:space="0" w:color="auto"/>
              <w:bottom w:val="nil"/>
              <w:right w:val="single" w:sz="4" w:space="0" w:color="auto"/>
            </w:tcBorders>
          </w:tcPr>
          <w:p w14:paraId="0945AB32" w14:textId="77777777" w:rsidR="00F812C9" w:rsidRDefault="00F812C9" w:rsidP="00DD5EC5">
            <w:pPr>
              <w:spacing w:line="256" w:lineRule="auto"/>
              <w:jc w:val="both"/>
              <w:rPr>
                <w:sz w:val="16"/>
                <w:szCs w:val="16"/>
                <w:lang w:eastAsia="en-US"/>
              </w:rPr>
            </w:pPr>
          </w:p>
        </w:tc>
      </w:tr>
      <w:tr w:rsidR="00F812C9" w14:paraId="2E5D6BDA" w14:textId="77777777" w:rsidTr="00DD5EC5">
        <w:trPr>
          <w:trHeight w:val="1554"/>
        </w:trPr>
        <w:tc>
          <w:tcPr>
            <w:tcW w:w="9814" w:type="dxa"/>
            <w:gridSpan w:val="8"/>
            <w:tcBorders>
              <w:top w:val="nil"/>
              <w:left w:val="single" w:sz="4" w:space="0" w:color="auto"/>
              <w:bottom w:val="single" w:sz="12" w:space="0" w:color="auto"/>
              <w:right w:val="single" w:sz="4" w:space="0" w:color="auto"/>
            </w:tcBorders>
          </w:tcPr>
          <w:p w14:paraId="3D574DE1" w14:textId="77777777" w:rsidR="00F812C9" w:rsidRDefault="00F812C9" w:rsidP="00DD5EC5">
            <w:pPr>
              <w:jc w:val="both"/>
              <w:rPr>
                <w:lang w:eastAsia="en-US"/>
              </w:rPr>
            </w:pPr>
            <w:r>
              <w:rPr>
                <w:lang w:eastAsia="en-US"/>
              </w:rPr>
              <w:t>Cílem předmětu je poskytnout studentům výtvarných oborů jazykovou přípravu odpovídající současným požadavkům trhu práce. Základním učebním materiálem jsou vybrané texty z publikací od světových autorů v jazyce anglickém a další materiály dle výběru lektora. Student cíleně rozvíjí schopnost komunikovat ve svém oboru v angličtině na jazykové úrovni B2.</w:t>
            </w:r>
          </w:p>
          <w:p w14:paraId="59538568" w14:textId="77777777" w:rsidR="00F812C9" w:rsidRDefault="00F812C9" w:rsidP="00DD5EC5">
            <w:pPr>
              <w:spacing w:after="120"/>
              <w:jc w:val="both"/>
              <w:rPr>
                <w:lang w:eastAsia="en-US"/>
              </w:rPr>
            </w:pPr>
            <w:r>
              <w:rPr>
                <w:lang w:eastAsia="en-US"/>
              </w:rPr>
              <w:t xml:space="preserve">Předmět si klade za cíl svým absolventům zvýšit schopnost studovat odbornou literaturu, zlepšit jazykovou vybavenost </w:t>
            </w:r>
            <w:r>
              <w:rPr>
                <w:lang w:eastAsia="en-US"/>
              </w:rPr>
              <w:br/>
              <w:t xml:space="preserve">a tím pádem také rozšířit možnost účasti na zahraničních výstavách či v zahraničních soutěžích. </w:t>
            </w:r>
          </w:p>
          <w:p w14:paraId="7431CA5C" w14:textId="77777777" w:rsidR="00F812C9" w:rsidRDefault="00F812C9" w:rsidP="00A75EBA">
            <w:pPr>
              <w:ind w:firstLine="396"/>
              <w:jc w:val="both"/>
              <w:rPr>
                <w:lang w:eastAsia="en-US"/>
              </w:rPr>
            </w:pPr>
            <w:r>
              <w:rPr>
                <w:lang w:eastAsia="en-US"/>
              </w:rPr>
              <w:t>Obsah předmětu tematicky:</w:t>
            </w:r>
          </w:p>
          <w:p w14:paraId="352D149F" w14:textId="24D70C9E" w:rsidR="00F812C9" w:rsidRDefault="00F812C9" w:rsidP="000040DC">
            <w:pPr>
              <w:pStyle w:val="Odstavecseseznamem"/>
              <w:numPr>
                <w:ilvl w:val="0"/>
                <w:numId w:val="113"/>
              </w:numPr>
              <w:jc w:val="both"/>
              <w:rPr>
                <w:lang w:eastAsia="en-US"/>
              </w:rPr>
            </w:pPr>
            <w:r>
              <w:rPr>
                <w:lang w:eastAsia="en-US"/>
              </w:rPr>
              <w:t>Výtvarné techniky pro design</w:t>
            </w:r>
          </w:p>
          <w:p w14:paraId="1D7CF281" w14:textId="690BBD79" w:rsidR="00F812C9" w:rsidRDefault="00F812C9" w:rsidP="000040DC">
            <w:pPr>
              <w:pStyle w:val="Odstavecseseznamem"/>
              <w:numPr>
                <w:ilvl w:val="0"/>
                <w:numId w:val="113"/>
              </w:numPr>
              <w:jc w:val="both"/>
              <w:rPr>
                <w:lang w:eastAsia="en-US"/>
              </w:rPr>
            </w:pPr>
            <w:r>
              <w:rPr>
                <w:lang w:eastAsia="en-US"/>
              </w:rPr>
              <w:t>Portfolio</w:t>
            </w:r>
          </w:p>
          <w:p w14:paraId="5D6FF110" w14:textId="0270AE04" w:rsidR="00F812C9" w:rsidRDefault="00F812C9" w:rsidP="000040DC">
            <w:pPr>
              <w:pStyle w:val="Odstavecseseznamem"/>
              <w:numPr>
                <w:ilvl w:val="0"/>
                <w:numId w:val="113"/>
              </w:numPr>
              <w:jc w:val="both"/>
              <w:rPr>
                <w:lang w:eastAsia="en-US"/>
              </w:rPr>
            </w:pPr>
            <w:r>
              <w:rPr>
                <w:lang w:eastAsia="en-US"/>
              </w:rPr>
              <w:t>Prezentace projektu</w:t>
            </w:r>
          </w:p>
          <w:p w14:paraId="2A7FE77A" w14:textId="37D087E0" w:rsidR="00F812C9" w:rsidRDefault="00F812C9" w:rsidP="000040DC">
            <w:pPr>
              <w:pStyle w:val="Odstavecseseznamem"/>
              <w:numPr>
                <w:ilvl w:val="0"/>
                <w:numId w:val="113"/>
              </w:numPr>
              <w:jc w:val="both"/>
              <w:rPr>
                <w:lang w:eastAsia="en-US"/>
              </w:rPr>
            </w:pPr>
            <w:r>
              <w:rPr>
                <w:lang w:eastAsia="en-US"/>
              </w:rPr>
              <w:t>Storyboard</w:t>
            </w:r>
          </w:p>
          <w:p w14:paraId="07E0060B" w14:textId="55F96D99" w:rsidR="00F812C9" w:rsidRDefault="00F812C9" w:rsidP="000040DC">
            <w:pPr>
              <w:pStyle w:val="Odstavecseseznamem"/>
              <w:numPr>
                <w:ilvl w:val="0"/>
                <w:numId w:val="113"/>
              </w:numPr>
              <w:jc w:val="both"/>
              <w:rPr>
                <w:lang w:eastAsia="en-US"/>
              </w:rPr>
            </w:pPr>
            <w:r>
              <w:rPr>
                <w:lang w:eastAsia="en-US"/>
              </w:rPr>
              <w:t>Eco design</w:t>
            </w:r>
          </w:p>
          <w:p w14:paraId="38549BDA" w14:textId="5CEE7387" w:rsidR="00F812C9" w:rsidRDefault="00F812C9" w:rsidP="000040DC">
            <w:pPr>
              <w:pStyle w:val="Odstavecseseznamem"/>
              <w:numPr>
                <w:ilvl w:val="0"/>
                <w:numId w:val="113"/>
              </w:numPr>
              <w:jc w:val="both"/>
              <w:rPr>
                <w:lang w:eastAsia="en-US"/>
              </w:rPr>
            </w:pPr>
            <w:r>
              <w:rPr>
                <w:lang w:eastAsia="en-US"/>
              </w:rPr>
              <w:t>Týmová práce</w:t>
            </w:r>
          </w:p>
          <w:p w14:paraId="20EBDB74" w14:textId="42D2DFEE" w:rsidR="00F812C9" w:rsidRDefault="00F812C9" w:rsidP="000040DC">
            <w:pPr>
              <w:pStyle w:val="Odstavecseseznamem"/>
              <w:numPr>
                <w:ilvl w:val="0"/>
                <w:numId w:val="113"/>
              </w:numPr>
              <w:jc w:val="both"/>
              <w:rPr>
                <w:lang w:eastAsia="en-US"/>
              </w:rPr>
            </w:pPr>
            <w:r>
              <w:rPr>
                <w:lang w:eastAsia="en-US"/>
              </w:rPr>
              <w:t>Profese a náplň práce v projektu pro výtvarný design</w:t>
            </w:r>
          </w:p>
          <w:p w14:paraId="134EC224" w14:textId="2EE577CB" w:rsidR="00F812C9" w:rsidRDefault="00F812C9" w:rsidP="000040DC">
            <w:pPr>
              <w:pStyle w:val="Odstavecseseznamem"/>
              <w:numPr>
                <w:ilvl w:val="0"/>
                <w:numId w:val="113"/>
              </w:numPr>
              <w:spacing w:after="120"/>
              <w:jc w:val="both"/>
              <w:rPr>
                <w:lang w:eastAsia="en-US"/>
              </w:rPr>
            </w:pPr>
            <w:r>
              <w:rPr>
                <w:lang w:eastAsia="en-US"/>
              </w:rPr>
              <w:t>Design brief</w:t>
            </w:r>
          </w:p>
          <w:p w14:paraId="4F7AA01E" w14:textId="77777777" w:rsidR="00F812C9" w:rsidRDefault="00F812C9" w:rsidP="00DD5EC5">
            <w:pPr>
              <w:jc w:val="both"/>
              <w:rPr>
                <w:lang w:eastAsia="en-US"/>
              </w:rPr>
            </w:pPr>
            <w:r>
              <w:rPr>
                <w:lang w:eastAsia="en-US"/>
              </w:rPr>
              <w:t>Po absolvování předmětu studenti aktivně komunikují v anglickém jazyce, jsou schopni vyjadřování k tématům z oblasti jejich výtvarné studijní specializace.</w:t>
            </w:r>
          </w:p>
        </w:tc>
      </w:tr>
      <w:tr w:rsidR="00F812C9" w14:paraId="6CD55C6A" w14:textId="77777777" w:rsidTr="00DD5EC5">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50FF5293" w14:textId="77777777" w:rsidR="00F812C9" w:rsidRDefault="00F812C9" w:rsidP="00DD5EC5">
            <w:pPr>
              <w:spacing w:line="256" w:lineRule="auto"/>
              <w:jc w:val="both"/>
              <w:rPr>
                <w:lang w:eastAsia="en-US"/>
              </w:rPr>
            </w:pPr>
            <w:r>
              <w:rPr>
                <w:b/>
                <w:lang w:eastAsia="en-US"/>
              </w:rPr>
              <w:t>Studijní literatura a studijní pomůcky</w:t>
            </w:r>
          </w:p>
        </w:tc>
        <w:tc>
          <w:tcPr>
            <w:tcW w:w="6161" w:type="dxa"/>
            <w:gridSpan w:val="6"/>
            <w:tcBorders>
              <w:top w:val="nil"/>
              <w:left w:val="single" w:sz="4" w:space="0" w:color="auto"/>
              <w:bottom w:val="nil"/>
              <w:right w:val="single" w:sz="4" w:space="0" w:color="auto"/>
            </w:tcBorders>
          </w:tcPr>
          <w:p w14:paraId="6E0FBD12" w14:textId="77777777" w:rsidR="00F812C9" w:rsidRDefault="00F812C9" w:rsidP="00DD5EC5">
            <w:pPr>
              <w:spacing w:line="256" w:lineRule="auto"/>
              <w:jc w:val="both"/>
              <w:rPr>
                <w:lang w:eastAsia="en-US"/>
              </w:rPr>
            </w:pPr>
          </w:p>
        </w:tc>
      </w:tr>
      <w:tr w:rsidR="00F812C9" w14:paraId="57B3AD48" w14:textId="77777777" w:rsidTr="00DD5EC5">
        <w:trPr>
          <w:trHeight w:val="416"/>
        </w:trPr>
        <w:tc>
          <w:tcPr>
            <w:tcW w:w="9814" w:type="dxa"/>
            <w:gridSpan w:val="8"/>
            <w:tcBorders>
              <w:top w:val="nil"/>
              <w:left w:val="single" w:sz="4" w:space="0" w:color="auto"/>
              <w:bottom w:val="single" w:sz="4" w:space="0" w:color="auto"/>
              <w:right w:val="single" w:sz="4" w:space="0" w:color="auto"/>
            </w:tcBorders>
          </w:tcPr>
          <w:p w14:paraId="50473888" w14:textId="77777777" w:rsidR="00F812C9" w:rsidRDefault="00F812C9" w:rsidP="00DD5EC5">
            <w:pPr>
              <w:rPr>
                <w:b/>
                <w:lang w:eastAsia="en-US"/>
              </w:rPr>
            </w:pPr>
            <w:r>
              <w:rPr>
                <w:b/>
                <w:lang w:eastAsia="en-US"/>
              </w:rPr>
              <w:t>Povinná:</w:t>
            </w:r>
          </w:p>
          <w:p w14:paraId="57509425" w14:textId="77777777" w:rsidR="00F812C9" w:rsidRDefault="00F812C9" w:rsidP="00DD5EC5">
            <w:pPr>
              <w:rPr>
                <w:lang w:eastAsia="en-US"/>
              </w:rPr>
            </w:pPr>
            <w:r w:rsidRPr="00654BCB">
              <w:rPr>
                <w:bCs/>
                <w:lang w:eastAsia="en-US"/>
              </w:rPr>
              <w:t>autentické texty z oblasti výtvarného designu dle zadání vyučujícího</w:t>
            </w:r>
          </w:p>
          <w:p w14:paraId="49502802" w14:textId="77777777" w:rsidR="00F812C9" w:rsidRDefault="00F812C9" w:rsidP="00DD5EC5">
            <w:pPr>
              <w:rPr>
                <w:b/>
                <w:lang w:eastAsia="en-US"/>
              </w:rPr>
            </w:pPr>
            <w:r>
              <w:rPr>
                <w:b/>
                <w:lang w:eastAsia="en-US"/>
              </w:rPr>
              <w:t>Doporučená:</w:t>
            </w:r>
          </w:p>
          <w:p w14:paraId="231BA307" w14:textId="77777777" w:rsidR="00F812C9" w:rsidRDefault="00F812C9" w:rsidP="00DD5EC5">
            <w:pPr>
              <w:rPr>
                <w:b/>
                <w:lang w:eastAsia="en-US"/>
              </w:rPr>
            </w:pPr>
            <w:r w:rsidRPr="00F60823">
              <w:rPr>
                <w:lang w:eastAsia="en-US"/>
              </w:rPr>
              <w:t xml:space="preserve">BREČKOVÁ, D. </w:t>
            </w:r>
            <w:r w:rsidRPr="00D00842">
              <w:rPr>
                <w:i/>
                <w:iCs/>
                <w:lang w:eastAsia="en-US"/>
              </w:rPr>
              <w:t>English for Designers: Professional Communication Basics</w:t>
            </w:r>
            <w:r w:rsidRPr="00F60823">
              <w:rPr>
                <w:lang w:eastAsia="en-US"/>
              </w:rPr>
              <w:t>. Bratislava, 2005. ISBN 80-8057-653-x.</w:t>
            </w:r>
          </w:p>
          <w:p w14:paraId="764A1643" w14:textId="77777777" w:rsidR="00F812C9" w:rsidRDefault="00F812C9" w:rsidP="00DD5EC5">
            <w:pPr>
              <w:rPr>
                <w:lang w:eastAsia="en-US"/>
              </w:rPr>
            </w:pPr>
            <w:r>
              <w:rPr>
                <w:lang w:eastAsia="en-US"/>
              </w:rPr>
              <w:t xml:space="preserve">HILL, A. and WATSON, J. </w:t>
            </w:r>
            <w:r>
              <w:rPr>
                <w:i/>
                <w:iCs/>
                <w:lang w:eastAsia="en-US"/>
              </w:rPr>
              <w:t>Dictionary of Media and Communication Studies</w:t>
            </w:r>
            <w:r>
              <w:rPr>
                <w:lang w:eastAsia="en-US"/>
              </w:rPr>
              <w:t>. London: Bloomsbury Academic, 2012. ISBN 9781849665285.</w:t>
            </w:r>
          </w:p>
          <w:p w14:paraId="1344F690" w14:textId="77777777" w:rsidR="00F812C9" w:rsidRPr="003F6D71" w:rsidRDefault="00F812C9" w:rsidP="00DD5EC5">
            <w:pPr>
              <w:rPr>
                <w:lang w:eastAsia="en-US"/>
              </w:rPr>
            </w:pPr>
            <w:r w:rsidRPr="003F6D71">
              <w:rPr>
                <w:color w:val="000000"/>
                <w:shd w:val="clear" w:color="auto" w:fill="FFFFFF"/>
              </w:rPr>
              <w:t>LIDWELL, W., HOLDEN, K. &amp; BUTLER, J. </w:t>
            </w:r>
            <w:r w:rsidRPr="003F6D71">
              <w:rPr>
                <w:i/>
                <w:iCs/>
                <w:color w:val="000000"/>
                <w:shd w:val="clear" w:color="auto" w:fill="FFFFFF"/>
              </w:rPr>
              <w:t>Universal Principles of Design</w:t>
            </w:r>
            <w:r w:rsidRPr="003F6D71">
              <w:rPr>
                <w:color w:val="000000"/>
                <w:shd w:val="clear" w:color="auto" w:fill="FFFFFF"/>
              </w:rPr>
              <w:t>. Beverly, MA: Rockport Pub., 2010. ISBN 978-1-59253-587-3.</w:t>
            </w:r>
          </w:p>
        </w:tc>
      </w:tr>
    </w:tbl>
    <w:p w14:paraId="42668B01" w14:textId="4C902C6C" w:rsidR="00D42F49" w:rsidRDefault="00D42F4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42F49" w14:paraId="3C39FC37" w14:textId="77777777" w:rsidTr="00D42F49">
        <w:tc>
          <w:tcPr>
            <w:tcW w:w="9855" w:type="dxa"/>
            <w:gridSpan w:val="8"/>
            <w:tcBorders>
              <w:bottom w:val="double" w:sz="4" w:space="0" w:color="auto"/>
            </w:tcBorders>
            <w:shd w:val="clear" w:color="auto" w:fill="BDD6EE"/>
          </w:tcPr>
          <w:p w14:paraId="6FDE3F94" w14:textId="665ABF37" w:rsidR="00D42F49" w:rsidRDefault="00D42F49" w:rsidP="00D42F49">
            <w:pPr>
              <w:jc w:val="both"/>
              <w:rPr>
                <w:b/>
                <w:sz w:val="28"/>
              </w:rPr>
            </w:pPr>
            <w:r>
              <w:lastRenderedPageBreak/>
              <w:br w:type="page"/>
            </w:r>
            <w:r>
              <w:rPr>
                <w:b/>
                <w:sz w:val="28"/>
              </w:rPr>
              <w:t>B-III – Charakteristika studijního předmětu</w:t>
            </w:r>
          </w:p>
        </w:tc>
      </w:tr>
      <w:tr w:rsidR="00D42F49" w14:paraId="47F35C0F" w14:textId="77777777" w:rsidTr="00D42F49">
        <w:tc>
          <w:tcPr>
            <w:tcW w:w="3086" w:type="dxa"/>
            <w:tcBorders>
              <w:top w:val="double" w:sz="4" w:space="0" w:color="auto"/>
            </w:tcBorders>
            <w:shd w:val="clear" w:color="auto" w:fill="F7CAAC"/>
          </w:tcPr>
          <w:p w14:paraId="178D8FBE" w14:textId="77777777" w:rsidR="00D42F49" w:rsidRDefault="00D42F49" w:rsidP="00D42F49">
            <w:pPr>
              <w:rPr>
                <w:b/>
              </w:rPr>
            </w:pPr>
            <w:r>
              <w:rPr>
                <w:b/>
              </w:rPr>
              <w:t>Název studijního předmětu</w:t>
            </w:r>
          </w:p>
        </w:tc>
        <w:tc>
          <w:tcPr>
            <w:tcW w:w="6769" w:type="dxa"/>
            <w:gridSpan w:val="7"/>
            <w:tcBorders>
              <w:top w:val="double" w:sz="4" w:space="0" w:color="auto"/>
            </w:tcBorders>
          </w:tcPr>
          <w:p w14:paraId="2CD0239F" w14:textId="77777777" w:rsidR="00D42F49" w:rsidRDefault="00D42F49" w:rsidP="00D42F49">
            <w:pPr>
              <w:jc w:val="both"/>
            </w:pPr>
            <w:r>
              <w:t>Počítačové metody 3D 1</w:t>
            </w:r>
          </w:p>
        </w:tc>
      </w:tr>
      <w:tr w:rsidR="00D42F49" w14:paraId="74B923FB" w14:textId="77777777" w:rsidTr="00D42F49">
        <w:tc>
          <w:tcPr>
            <w:tcW w:w="3086" w:type="dxa"/>
            <w:shd w:val="clear" w:color="auto" w:fill="F7CAAC"/>
          </w:tcPr>
          <w:p w14:paraId="5E1F885C" w14:textId="77777777" w:rsidR="00D42F49" w:rsidRDefault="00D42F49" w:rsidP="00D42F49">
            <w:pPr>
              <w:rPr>
                <w:b/>
              </w:rPr>
            </w:pPr>
            <w:r>
              <w:rPr>
                <w:b/>
              </w:rPr>
              <w:t>Typ předmětu</w:t>
            </w:r>
          </w:p>
        </w:tc>
        <w:tc>
          <w:tcPr>
            <w:tcW w:w="3406" w:type="dxa"/>
            <w:gridSpan w:val="4"/>
          </w:tcPr>
          <w:p w14:paraId="7ABF1440" w14:textId="77777777" w:rsidR="00D42F49" w:rsidRDefault="00D42F49" w:rsidP="00D42F49">
            <w:pPr>
              <w:jc w:val="both"/>
            </w:pPr>
            <w:r>
              <w:t>povinný</w:t>
            </w:r>
          </w:p>
        </w:tc>
        <w:tc>
          <w:tcPr>
            <w:tcW w:w="2695" w:type="dxa"/>
            <w:gridSpan w:val="2"/>
            <w:shd w:val="clear" w:color="auto" w:fill="F7CAAC"/>
          </w:tcPr>
          <w:p w14:paraId="0F78CB7F" w14:textId="77777777" w:rsidR="00D42F49" w:rsidRDefault="00D42F49" w:rsidP="00D42F49">
            <w:pPr>
              <w:jc w:val="both"/>
            </w:pPr>
            <w:r>
              <w:rPr>
                <w:b/>
              </w:rPr>
              <w:t>doporučený ročník / semestr</w:t>
            </w:r>
          </w:p>
        </w:tc>
        <w:tc>
          <w:tcPr>
            <w:tcW w:w="668" w:type="dxa"/>
          </w:tcPr>
          <w:p w14:paraId="28237E83" w14:textId="77777777" w:rsidR="00D42F49" w:rsidRDefault="00D42F49" w:rsidP="00D42F49">
            <w:pPr>
              <w:jc w:val="both"/>
            </w:pPr>
            <w:r>
              <w:t>1/ZS</w:t>
            </w:r>
          </w:p>
        </w:tc>
      </w:tr>
      <w:tr w:rsidR="00D42F49" w14:paraId="04967122" w14:textId="77777777" w:rsidTr="00D42F49">
        <w:tc>
          <w:tcPr>
            <w:tcW w:w="3086" w:type="dxa"/>
            <w:shd w:val="clear" w:color="auto" w:fill="F7CAAC"/>
          </w:tcPr>
          <w:p w14:paraId="7DA63D74" w14:textId="77777777" w:rsidR="00D42F49" w:rsidRDefault="00D42F49" w:rsidP="00D42F49">
            <w:pPr>
              <w:rPr>
                <w:b/>
              </w:rPr>
            </w:pPr>
            <w:r>
              <w:rPr>
                <w:b/>
              </w:rPr>
              <w:t>Rozsah studijního předmětu</w:t>
            </w:r>
          </w:p>
        </w:tc>
        <w:tc>
          <w:tcPr>
            <w:tcW w:w="1701" w:type="dxa"/>
            <w:gridSpan w:val="2"/>
          </w:tcPr>
          <w:p w14:paraId="6D909348" w14:textId="6FAE5827" w:rsidR="00D42F49" w:rsidRDefault="00D42F49" w:rsidP="00567A9A">
            <w:pPr>
              <w:jc w:val="both"/>
            </w:pPr>
            <w:r>
              <w:t>26</w:t>
            </w:r>
            <w:r w:rsidR="00BC3F5F">
              <w:t xml:space="preserve"> </w:t>
            </w:r>
            <w:r>
              <w:t xml:space="preserve">c </w:t>
            </w:r>
          </w:p>
        </w:tc>
        <w:tc>
          <w:tcPr>
            <w:tcW w:w="889" w:type="dxa"/>
            <w:shd w:val="clear" w:color="auto" w:fill="F7CAAC"/>
          </w:tcPr>
          <w:p w14:paraId="5E6F3301" w14:textId="77777777" w:rsidR="00D42F49" w:rsidRDefault="00D42F49" w:rsidP="00D42F49">
            <w:pPr>
              <w:jc w:val="both"/>
              <w:rPr>
                <w:b/>
              </w:rPr>
            </w:pPr>
            <w:r>
              <w:rPr>
                <w:b/>
              </w:rPr>
              <w:t xml:space="preserve">hod. </w:t>
            </w:r>
          </w:p>
        </w:tc>
        <w:tc>
          <w:tcPr>
            <w:tcW w:w="816" w:type="dxa"/>
          </w:tcPr>
          <w:p w14:paraId="6B04A552" w14:textId="77777777" w:rsidR="00D42F49" w:rsidRDefault="00D42F49" w:rsidP="00D42F49">
            <w:pPr>
              <w:jc w:val="both"/>
            </w:pPr>
            <w:r>
              <w:t>26</w:t>
            </w:r>
          </w:p>
        </w:tc>
        <w:tc>
          <w:tcPr>
            <w:tcW w:w="2156" w:type="dxa"/>
            <w:shd w:val="clear" w:color="auto" w:fill="F7CAAC"/>
          </w:tcPr>
          <w:p w14:paraId="2C473393" w14:textId="77777777" w:rsidR="00D42F49" w:rsidRDefault="00D42F49" w:rsidP="00D42F49">
            <w:pPr>
              <w:jc w:val="both"/>
              <w:rPr>
                <w:b/>
              </w:rPr>
            </w:pPr>
            <w:r>
              <w:rPr>
                <w:b/>
              </w:rPr>
              <w:t>kreditů</w:t>
            </w:r>
          </w:p>
        </w:tc>
        <w:tc>
          <w:tcPr>
            <w:tcW w:w="1207" w:type="dxa"/>
            <w:gridSpan w:val="2"/>
          </w:tcPr>
          <w:p w14:paraId="429260C0" w14:textId="77777777" w:rsidR="00D42F49" w:rsidRDefault="00D42F49" w:rsidP="00D42F49">
            <w:pPr>
              <w:jc w:val="both"/>
            </w:pPr>
            <w:r>
              <w:t>1</w:t>
            </w:r>
          </w:p>
        </w:tc>
      </w:tr>
      <w:tr w:rsidR="00D42F49" w14:paraId="41B83A6A" w14:textId="77777777" w:rsidTr="00D42F49">
        <w:tc>
          <w:tcPr>
            <w:tcW w:w="3086" w:type="dxa"/>
            <w:shd w:val="clear" w:color="auto" w:fill="F7CAAC"/>
          </w:tcPr>
          <w:p w14:paraId="1A7ECE7D" w14:textId="77777777" w:rsidR="00D42F49" w:rsidRDefault="00D42F49" w:rsidP="00D42F49">
            <w:pPr>
              <w:rPr>
                <w:b/>
                <w:sz w:val="22"/>
              </w:rPr>
            </w:pPr>
            <w:r>
              <w:rPr>
                <w:b/>
              </w:rPr>
              <w:t>Prerekvizity, korekvizity, ekvivalence</w:t>
            </w:r>
          </w:p>
        </w:tc>
        <w:tc>
          <w:tcPr>
            <w:tcW w:w="6769" w:type="dxa"/>
            <w:gridSpan w:val="7"/>
          </w:tcPr>
          <w:p w14:paraId="0DC4608A" w14:textId="77777777" w:rsidR="00D42F49" w:rsidRDefault="00D42F49" w:rsidP="00D42F49">
            <w:pPr>
              <w:jc w:val="both"/>
            </w:pPr>
          </w:p>
        </w:tc>
      </w:tr>
      <w:tr w:rsidR="00D42F49" w14:paraId="0A6421A8" w14:textId="77777777" w:rsidTr="00D42F49">
        <w:tc>
          <w:tcPr>
            <w:tcW w:w="3086" w:type="dxa"/>
            <w:shd w:val="clear" w:color="auto" w:fill="F7CAAC"/>
          </w:tcPr>
          <w:p w14:paraId="53A5DBC2" w14:textId="77777777" w:rsidR="00D42F49" w:rsidRDefault="00D42F49" w:rsidP="00D42F49">
            <w:pPr>
              <w:rPr>
                <w:b/>
              </w:rPr>
            </w:pPr>
            <w:r>
              <w:rPr>
                <w:b/>
              </w:rPr>
              <w:t>Způsob ověření studijních výsledků</w:t>
            </w:r>
          </w:p>
        </w:tc>
        <w:tc>
          <w:tcPr>
            <w:tcW w:w="3406" w:type="dxa"/>
            <w:gridSpan w:val="4"/>
          </w:tcPr>
          <w:p w14:paraId="1CEC86DB" w14:textId="77777777" w:rsidR="00D42F49" w:rsidRDefault="00D42F49" w:rsidP="00D42F49">
            <w:pPr>
              <w:jc w:val="both"/>
            </w:pPr>
            <w:r>
              <w:t>zápočet</w:t>
            </w:r>
          </w:p>
        </w:tc>
        <w:tc>
          <w:tcPr>
            <w:tcW w:w="2156" w:type="dxa"/>
            <w:shd w:val="clear" w:color="auto" w:fill="F7CAAC"/>
          </w:tcPr>
          <w:p w14:paraId="38FE502F" w14:textId="77777777" w:rsidR="00D42F49" w:rsidRDefault="00D42F49" w:rsidP="00D42F49">
            <w:pPr>
              <w:jc w:val="both"/>
              <w:rPr>
                <w:b/>
              </w:rPr>
            </w:pPr>
            <w:r>
              <w:rPr>
                <w:b/>
              </w:rPr>
              <w:t>Forma výuky</w:t>
            </w:r>
          </w:p>
        </w:tc>
        <w:tc>
          <w:tcPr>
            <w:tcW w:w="1207" w:type="dxa"/>
            <w:gridSpan w:val="2"/>
          </w:tcPr>
          <w:p w14:paraId="0F56DFA3" w14:textId="77777777" w:rsidR="00D42F49" w:rsidRDefault="00D42F49" w:rsidP="00D42F49">
            <w:pPr>
              <w:jc w:val="both"/>
            </w:pPr>
            <w:r>
              <w:t>cvičení</w:t>
            </w:r>
          </w:p>
          <w:p w14:paraId="12CE2B69" w14:textId="77777777" w:rsidR="00D42F49" w:rsidRDefault="00D42F49" w:rsidP="00D42F49">
            <w:pPr>
              <w:jc w:val="both"/>
            </w:pPr>
          </w:p>
        </w:tc>
      </w:tr>
      <w:tr w:rsidR="00D42F49" w14:paraId="7C525034" w14:textId="77777777" w:rsidTr="00D42F49">
        <w:tc>
          <w:tcPr>
            <w:tcW w:w="3086" w:type="dxa"/>
            <w:shd w:val="clear" w:color="auto" w:fill="F7CAAC"/>
          </w:tcPr>
          <w:p w14:paraId="3E6BDA96" w14:textId="77777777" w:rsidR="00D42F49" w:rsidRDefault="00D42F49" w:rsidP="00D42F49">
            <w:pPr>
              <w:rPr>
                <w:b/>
              </w:rPr>
            </w:pPr>
            <w:r>
              <w:rPr>
                <w:b/>
              </w:rPr>
              <w:t>Forma způsobu ověření studijních výsledků a další požadavky na studenta</w:t>
            </w:r>
          </w:p>
        </w:tc>
        <w:tc>
          <w:tcPr>
            <w:tcW w:w="6769" w:type="dxa"/>
            <w:gridSpan w:val="7"/>
            <w:tcBorders>
              <w:bottom w:val="nil"/>
            </w:tcBorders>
          </w:tcPr>
          <w:p w14:paraId="4AAD7AF1" w14:textId="73E2D0AA" w:rsidR="00D42F49" w:rsidRDefault="00D42F49" w:rsidP="00D42F49">
            <w:pPr>
              <w:jc w:val="both"/>
            </w:pPr>
            <w:r w:rsidRPr="00315472">
              <w:t>Stude</w:t>
            </w:r>
            <w:r>
              <w:t>nt zpracuje v kontaktní výuce 13</w:t>
            </w:r>
            <w:r w:rsidRPr="00315472">
              <w:t xml:space="preserve"> projektů. Student odevzdá závěrečnou samostatnou práci, demonstrující schopnost tvorb</w:t>
            </w:r>
            <w:r>
              <w:t>y jednoduché součásti oděvu</w:t>
            </w:r>
            <w:r w:rsidRPr="00315472">
              <w:t>.</w:t>
            </w:r>
          </w:p>
        </w:tc>
      </w:tr>
      <w:tr w:rsidR="00D42F49" w14:paraId="1B42A484" w14:textId="77777777" w:rsidTr="00EB2F02">
        <w:trPr>
          <w:trHeight w:val="109"/>
        </w:trPr>
        <w:tc>
          <w:tcPr>
            <w:tcW w:w="9855" w:type="dxa"/>
            <w:gridSpan w:val="8"/>
            <w:tcBorders>
              <w:top w:val="nil"/>
            </w:tcBorders>
          </w:tcPr>
          <w:p w14:paraId="7CDBE73A" w14:textId="77777777" w:rsidR="00D42F49" w:rsidRDefault="00D42F49" w:rsidP="00D42F49"/>
        </w:tc>
      </w:tr>
      <w:tr w:rsidR="00D42F49" w14:paraId="5753D929" w14:textId="77777777" w:rsidTr="00D42F49">
        <w:trPr>
          <w:trHeight w:val="197"/>
        </w:trPr>
        <w:tc>
          <w:tcPr>
            <w:tcW w:w="3086" w:type="dxa"/>
            <w:tcBorders>
              <w:top w:val="nil"/>
            </w:tcBorders>
            <w:shd w:val="clear" w:color="auto" w:fill="F7CAAC"/>
          </w:tcPr>
          <w:p w14:paraId="66AE2CF3" w14:textId="77777777" w:rsidR="00D42F49" w:rsidRDefault="00D42F49" w:rsidP="00D42F49">
            <w:pPr>
              <w:rPr>
                <w:b/>
              </w:rPr>
            </w:pPr>
            <w:r>
              <w:rPr>
                <w:b/>
              </w:rPr>
              <w:t>Garant předmětu</w:t>
            </w:r>
          </w:p>
        </w:tc>
        <w:tc>
          <w:tcPr>
            <w:tcW w:w="6769" w:type="dxa"/>
            <w:gridSpan w:val="7"/>
            <w:tcBorders>
              <w:top w:val="nil"/>
            </w:tcBorders>
          </w:tcPr>
          <w:p w14:paraId="42FF4DAE" w14:textId="77777777" w:rsidR="00D42F49" w:rsidRDefault="00D42F49" w:rsidP="00D42F49">
            <w:pPr>
              <w:jc w:val="both"/>
            </w:pPr>
            <w:r>
              <w:t>Ing. Jaroslav Maloch, CSc.</w:t>
            </w:r>
          </w:p>
        </w:tc>
      </w:tr>
      <w:tr w:rsidR="00D42F49" w14:paraId="17FBFEFB" w14:textId="77777777" w:rsidTr="00D42F49">
        <w:trPr>
          <w:trHeight w:val="243"/>
        </w:trPr>
        <w:tc>
          <w:tcPr>
            <w:tcW w:w="3086" w:type="dxa"/>
            <w:tcBorders>
              <w:top w:val="nil"/>
            </w:tcBorders>
            <w:shd w:val="clear" w:color="auto" w:fill="F7CAAC"/>
          </w:tcPr>
          <w:p w14:paraId="46BEE8A3" w14:textId="77777777" w:rsidR="00D42F49" w:rsidRDefault="00D42F49" w:rsidP="00D42F49">
            <w:pPr>
              <w:rPr>
                <w:b/>
              </w:rPr>
            </w:pPr>
            <w:r>
              <w:rPr>
                <w:b/>
              </w:rPr>
              <w:t>Zapojení garanta do výuky předmětu</w:t>
            </w:r>
          </w:p>
        </w:tc>
        <w:tc>
          <w:tcPr>
            <w:tcW w:w="6769" w:type="dxa"/>
            <w:gridSpan w:val="7"/>
            <w:tcBorders>
              <w:top w:val="nil"/>
            </w:tcBorders>
          </w:tcPr>
          <w:p w14:paraId="24EFA0E4" w14:textId="53BA708A" w:rsidR="00D42F49" w:rsidRDefault="002F4D39" w:rsidP="00D42F49">
            <w:pPr>
              <w:jc w:val="both"/>
            </w:pPr>
            <w:r>
              <w:t>100 %</w:t>
            </w:r>
          </w:p>
        </w:tc>
      </w:tr>
      <w:tr w:rsidR="00D42F49" w14:paraId="0CBEF4F4" w14:textId="77777777" w:rsidTr="00D42F49">
        <w:tc>
          <w:tcPr>
            <w:tcW w:w="3086" w:type="dxa"/>
            <w:shd w:val="clear" w:color="auto" w:fill="F7CAAC"/>
          </w:tcPr>
          <w:p w14:paraId="3971A6D8" w14:textId="77777777" w:rsidR="00D42F49" w:rsidRDefault="00D42F49" w:rsidP="00D42F49">
            <w:pPr>
              <w:rPr>
                <w:b/>
              </w:rPr>
            </w:pPr>
            <w:r>
              <w:rPr>
                <w:b/>
              </w:rPr>
              <w:t>Vyučující</w:t>
            </w:r>
          </w:p>
        </w:tc>
        <w:tc>
          <w:tcPr>
            <w:tcW w:w="6769" w:type="dxa"/>
            <w:gridSpan w:val="7"/>
            <w:tcBorders>
              <w:bottom w:val="nil"/>
            </w:tcBorders>
          </w:tcPr>
          <w:p w14:paraId="581A8721" w14:textId="77777777" w:rsidR="00D42F49" w:rsidRPr="00F223A2" w:rsidRDefault="00D42F49" w:rsidP="00D42F4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FF0000"/>
              </w:rPr>
            </w:pPr>
            <w:r>
              <w:t>Ing. Jaroslav Maloch, CSc.</w:t>
            </w:r>
          </w:p>
        </w:tc>
      </w:tr>
      <w:tr w:rsidR="00D42F49" w14:paraId="5304055F" w14:textId="77777777" w:rsidTr="00EB2F02">
        <w:trPr>
          <w:trHeight w:val="95"/>
        </w:trPr>
        <w:tc>
          <w:tcPr>
            <w:tcW w:w="9855" w:type="dxa"/>
            <w:gridSpan w:val="8"/>
            <w:tcBorders>
              <w:top w:val="nil"/>
            </w:tcBorders>
          </w:tcPr>
          <w:p w14:paraId="14C7E0B4" w14:textId="77777777" w:rsidR="00D42F49" w:rsidRDefault="00D42F49" w:rsidP="00D42F49">
            <w:pPr>
              <w:jc w:val="both"/>
            </w:pPr>
          </w:p>
        </w:tc>
      </w:tr>
      <w:tr w:rsidR="00D42F49" w14:paraId="587997A9" w14:textId="77777777" w:rsidTr="00D42F49">
        <w:tc>
          <w:tcPr>
            <w:tcW w:w="3086" w:type="dxa"/>
            <w:shd w:val="clear" w:color="auto" w:fill="F7CAAC"/>
          </w:tcPr>
          <w:p w14:paraId="5C4EFF40" w14:textId="77777777" w:rsidR="00D42F49" w:rsidRDefault="00D42F49" w:rsidP="00D42F49">
            <w:pPr>
              <w:jc w:val="both"/>
              <w:rPr>
                <w:b/>
              </w:rPr>
            </w:pPr>
            <w:r>
              <w:rPr>
                <w:b/>
              </w:rPr>
              <w:t>Stručná anotace předmětu</w:t>
            </w:r>
          </w:p>
        </w:tc>
        <w:tc>
          <w:tcPr>
            <w:tcW w:w="6769" w:type="dxa"/>
            <w:gridSpan w:val="7"/>
            <w:tcBorders>
              <w:bottom w:val="nil"/>
            </w:tcBorders>
          </w:tcPr>
          <w:p w14:paraId="5DA3301C" w14:textId="77777777" w:rsidR="00D42F49" w:rsidRDefault="00D42F49" w:rsidP="00D42F49">
            <w:pPr>
              <w:jc w:val="both"/>
            </w:pPr>
          </w:p>
        </w:tc>
      </w:tr>
      <w:tr w:rsidR="00D42F49" w14:paraId="38C02BE9" w14:textId="77777777" w:rsidTr="00D42F49">
        <w:trPr>
          <w:trHeight w:val="3938"/>
        </w:trPr>
        <w:tc>
          <w:tcPr>
            <w:tcW w:w="9855" w:type="dxa"/>
            <w:gridSpan w:val="8"/>
            <w:tcBorders>
              <w:top w:val="nil"/>
              <w:bottom w:val="single" w:sz="12" w:space="0" w:color="auto"/>
            </w:tcBorders>
          </w:tcPr>
          <w:p w14:paraId="1A98FECD" w14:textId="03C76BFC" w:rsidR="002F4D39" w:rsidRPr="001B5418" w:rsidRDefault="00D42F49" w:rsidP="00F562B0">
            <w:pPr>
              <w:spacing w:after="120"/>
              <w:jc w:val="both"/>
            </w:pPr>
            <w:r>
              <w:t>Cílem předmětu je seznámit studenty s pokročilými metodami v 3D oděvním software včetně individuálních úprav materiálů a tvorby oděvních doplňků.</w:t>
            </w:r>
          </w:p>
          <w:p w14:paraId="14E79A7C" w14:textId="77777777" w:rsidR="00D42F49" w:rsidRPr="00AF68B3" w:rsidRDefault="00D42F49" w:rsidP="00D3581F">
            <w:pPr>
              <w:pStyle w:val="Odstavecseseznamem"/>
              <w:numPr>
                <w:ilvl w:val="0"/>
                <w:numId w:val="56"/>
              </w:numPr>
              <w:spacing w:after="160" w:line="259" w:lineRule="auto"/>
              <w:jc w:val="both"/>
            </w:pPr>
            <w:r w:rsidRPr="000735AC">
              <w:t>Prostředí CLO3D</w:t>
            </w:r>
          </w:p>
          <w:p w14:paraId="141E314F" w14:textId="0DC3D877" w:rsidR="00D42F49" w:rsidRPr="00AF68B3" w:rsidRDefault="00D42F49" w:rsidP="00D3581F">
            <w:pPr>
              <w:pStyle w:val="Odstavecseseznamem"/>
              <w:numPr>
                <w:ilvl w:val="0"/>
                <w:numId w:val="56"/>
              </w:numPr>
              <w:spacing w:after="160" w:line="259" w:lineRule="auto"/>
              <w:jc w:val="both"/>
            </w:pPr>
            <w:r w:rsidRPr="000735AC">
              <w:t xml:space="preserve">Práce ve 2D </w:t>
            </w:r>
            <w:r w:rsidR="001C7EE3" w:rsidRPr="000735AC">
              <w:t>prostoru – vytváření</w:t>
            </w:r>
            <w:r w:rsidRPr="000735AC">
              <w:t xml:space="preserve"> a editace střihu pomocí polygonů</w:t>
            </w:r>
          </w:p>
          <w:p w14:paraId="65566842" w14:textId="17DBE71A" w:rsidR="00D42F49" w:rsidRPr="00AF68B3" w:rsidRDefault="00D42F49" w:rsidP="00D3581F">
            <w:pPr>
              <w:pStyle w:val="Odstavecseseznamem"/>
              <w:numPr>
                <w:ilvl w:val="0"/>
                <w:numId w:val="56"/>
              </w:numPr>
              <w:spacing w:after="160" w:line="259" w:lineRule="auto"/>
              <w:jc w:val="both"/>
            </w:pPr>
            <w:r w:rsidRPr="000735AC">
              <w:t xml:space="preserve">Práce ve 3D </w:t>
            </w:r>
            <w:r w:rsidR="001C7EE3" w:rsidRPr="000735AC">
              <w:t>prostoru – umístění</w:t>
            </w:r>
            <w:r w:rsidRPr="000735AC">
              <w:t xml:space="preserve"> dílů oděvu na Avatara</w:t>
            </w:r>
          </w:p>
          <w:p w14:paraId="3EEA8D89" w14:textId="77777777" w:rsidR="00D42F49" w:rsidRPr="00AF68B3" w:rsidRDefault="00D42F49" w:rsidP="00D3581F">
            <w:pPr>
              <w:pStyle w:val="Odstavecseseznamem"/>
              <w:numPr>
                <w:ilvl w:val="0"/>
                <w:numId w:val="56"/>
              </w:numPr>
              <w:spacing w:after="160" w:line="259" w:lineRule="auto"/>
              <w:jc w:val="both"/>
            </w:pPr>
            <w:r w:rsidRPr="000735AC">
              <w:t>Inverzní tvorba střihu z modelu vytvořeném na Avataru</w:t>
            </w:r>
          </w:p>
          <w:p w14:paraId="47448747" w14:textId="77777777" w:rsidR="00D42F49" w:rsidRPr="00AF68B3" w:rsidRDefault="00D42F49" w:rsidP="00D3581F">
            <w:pPr>
              <w:pStyle w:val="Odstavecseseznamem"/>
              <w:numPr>
                <w:ilvl w:val="0"/>
                <w:numId w:val="56"/>
              </w:numPr>
              <w:spacing w:after="160" w:line="259" w:lineRule="auto"/>
              <w:jc w:val="both"/>
            </w:pPr>
            <w:r w:rsidRPr="000735AC">
              <w:t>Pokročilé metody pro práci s materiály</w:t>
            </w:r>
          </w:p>
          <w:p w14:paraId="2B0685B6" w14:textId="77777777" w:rsidR="00D42F49" w:rsidRPr="00AF68B3" w:rsidRDefault="00D42F49" w:rsidP="00D3581F">
            <w:pPr>
              <w:pStyle w:val="Odstavecseseznamem"/>
              <w:numPr>
                <w:ilvl w:val="0"/>
                <w:numId w:val="56"/>
              </w:numPr>
              <w:spacing w:after="160" w:line="259" w:lineRule="auto"/>
              <w:jc w:val="both"/>
            </w:pPr>
            <w:r w:rsidRPr="000735AC">
              <w:t>Paspartizace 2D motivů pro textilní materiály s opakujícími se vzory</w:t>
            </w:r>
          </w:p>
          <w:p w14:paraId="34446591" w14:textId="29AE9B33" w:rsidR="00D42F49" w:rsidRPr="00AF68B3" w:rsidRDefault="00D42F49" w:rsidP="00D3581F">
            <w:pPr>
              <w:pStyle w:val="Odstavecseseznamem"/>
              <w:numPr>
                <w:ilvl w:val="0"/>
                <w:numId w:val="56"/>
              </w:numPr>
              <w:spacing w:after="160" w:line="259" w:lineRule="auto"/>
              <w:jc w:val="both"/>
            </w:pPr>
            <w:r w:rsidRPr="000735AC">
              <w:t xml:space="preserve">Polohování Avatara pomocí struktury interní </w:t>
            </w:r>
            <w:r w:rsidR="001C7EE3" w:rsidRPr="000735AC">
              <w:t>kostry – symetrie</w:t>
            </w:r>
            <w:r w:rsidRPr="000735AC">
              <w:t xml:space="preserve"> pohybu</w:t>
            </w:r>
          </w:p>
          <w:p w14:paraId="3EF94C55" w14:textId="77777777" w:rsidR="00D42F49" w:rsidRPr="00AF68B3" w:rsidRDefault="00D42F49" w:rsidP="00D3581F">
            <w:pPr>
              <w:pStyle w:val="Odstavecseseznamem"/>
              <w:numPr>
                <w:ilvl w:val="0"/>
                <w:numId w:val="56"/>
              </w:numPr>
              <w:spacing w:after="160" w:line="259" w:lineRule="auto"/>
              <w:jc w:val="both"/>
            </w:pPr>
            <w:r w:rsidRPr="000735AC">
              <w:t>Editace uchycovacích bodů a nabalovacích objemů Avatara</w:t>
            </w:r>
          </w:p>
          <w:p w14:paraId="7CF23EDA" w14:textId="4199B9E9" w:rsidR="00D42F49" w:rsidRPr="00AF68B3" w:rsidRDefault="00D42F49" w:rsidP="00D3581F">
            <w:pPr>
              <w:pStyle w:val="Odstavecseseznamem"/>
              <w:numPr>
                <w:ilvl w:val="0"/>
                <w:numId w:val="56"/>
              </w:numPr>
              <w:spacing w:after="160" w:line="259" w:lineRule="auto"/>
              <w:jc w:val="both"/>
            </w:pPr>
            <w:r w:rsidRPr="000735AC">
              <w:t xml:space="preserve">Tvorba </w:t>
            </w:r>
            <w:r w:rsidR="001C7EE3" w:rsidRPr="000735AC">
              <w:t>doplňků – boty</w:t>
            </w:r>
            <w:r w:rsidRPr="000735AC">
              <w:t>, rukavice, kabelky</w:t>
            </w:r>
          </w:p>
          <w:p w14:paraId="74623990" w14:textId="77777777" w:rsidR="00D42F49" w:rsidRPr="00AF68B3" w:rsidRDefault="00D42F49" w:rsidP="00D3581F">
            <w:pPr>
              <w:pStyle w:val="Odstavecseseznamem"/>
              <w:numPr>
                <w:ilvl w:val="0"/>
                <w:numId w:val="56"/>
              </w:numPr>
              <w:spacing w:after="160" w:line="259" w:lineRule="auto"/>
              <w:jc w:val="both"/>
            </w:pPr>
            <w:r w:rsidRPr="000735AC">
              <w:t>Import doplňků pomocí standardních souborových formátů pro výměnu dat</w:t>
            </w:r>
          </w:p>
          <w:p w14:paraId="774739A1" w14:textId="6988BC37" w:rsidR="00D42F49" w:rsidRPr="00AF68B3" w:rsidRDefault="00D42F49" w:rsidP="00D3581F">
            <w:pPr>
              <w:pStyle w:val="Odstavecseseznamem"/>
              <w:numPr>
                <w:ilvl w:val="0"/>
                <w:numId w:val="56"/>
              </w:numPr>
              <w:spacing w:after="160" w:line="259" w:lineRule="auto"/>
              <w:jc w:val="both"/>
            </w:pPr>
            <w:r w:rsidRPr="000735AC">
              <w:t xml:space="preserve">Úpravy Avatara editačními prostředky v </w:t>
            </w:r>
            <w:r w:rsidR="001C7EE3" w:rsidRPr="000735AC">
              <w:t>CLO3D – změna</w:t>
            </w:r>
            <w:r w:rsidRPr="000735AC">
              <w:t xml:space="preserve"> velikosti, změna pov</w:t>
            </w:r>
            <w:r>
              <w:t>rchových bitmap</w:t>
            </w:r>
          </w:p>
          <w:p w14:paraId="027ABA1F" w14:textId="40B17AA6" w:rsidR="00D42F49" w:rsidRPr="00AF68B3" w:rsidRDefault="00D42F49" w:rsidP="00D3581F">
            <w:pPr>
              <w:pStyle w:val="Odstavecseseznamem"/>
              <w:numPr>
                <w:ilvl w:val="0"/>
                <w:numId w:val="56"/>
              </w:numPr>
              <w:spacing w:after="160" w:line="259" w:lineRule="auto"/>
              <w:jc w:val="both"/>
            </w:pPr>
            <w:r w:rsidRPr="000735AC">
              <w:t xml:space="preserve">Úprava Avatara pomocí externích </w:t>
            </w:r>
            <w:r w:rsidR="001C7EE3" w:rsidRPr="000735AC">
              <w:t>editorů – DAZ3D</w:t>
            </w:r>
            <w:r w:rsidRPr="000735AC">
              <w:t>, formát souboru FBX</w:t>
            </w:r>
          </w:p>
          <w:p w14:paraId="56E3A9F4" w14:textId="376E7A1D" w:rsidR="00D42F49" w:rsidRPr="00F562B0" w:rsidRDefault="00D42F49" w:rsidP="00F562B0">
            <w:pPr>
              <w:pStyle w:val="Odstavecseseznamem"/>
              <w:numPr>
                <w:ilvl w:val="0"/>
                <w:numId w:val="56"/>
              </w:numPr>
              <w:spacing w:after="120"/>
              <w:ind w:left="714" w:hanging="357"/>
              <w:contextualSpacing w:val="0"/>
              <w:jc w:val="both"/>
            </w:pPr>
            <w:r w:rsidRPr="000735AC">
              <w:t xml:space="preserve">Úprava Avatara pomocí externích </w:t>
            </w:r>
            <w:r w:rsidR="001C7EE3" w:rsidRPr="000735AC">
              <w:t>editorů – Autodesk</w:t>
            </w:r>
            <w:r w:rsidRPr="000735AC">
              <w:t xml:space="preserve"> Maya, Blender</w:t>
            </w:r>
          </w:p>
          <w:p w14:paraId="76FBE654" w14:textId="77777777" w:rsidR="00D42F49" w:rsidRPr="00AF68B3" w:rsidRDefault="00D42F49" w:rsidP="00D42F49">
            <w:pPr>
              <w:jc w:val="both"/>
            </w:pPr>
            <w:r>
              <w:t>Student je schopný pomocí pokročilých technik upravit vývojové prostředí CAD software pro potřeby individuální zakázkové výroby oděvů v oblasti 2D a 3D.</w:t>
            </w:r>
          </w:p>
        </w:tc>
      </w:tr>
      <w:tr w:rsidR="00D42F49" w14:paraId="1D2A308D" w14:textId="77777777" w:rsidTr="005569FB">
        <w:trPr>
          <w:trHeight w:val="265"/>
        </w:trPr>
        <w:tc>
          <w:tcPr>
            <w:tcW w:w="3653" w:type="dxa"/>
            <w:gridSpan w:val="2"/>
            <w:tcBorders>
              <w:top w:val="nil"/>
              <w:bottom w:val="nil"/>
            </w:tcBorders>
            <w:shd w:val="clear" w:color="auto" w:fill="F7CAAC"/>
          </w:tcPr>
          <w:p w14:paraId="3F616C2D" w14:textId="77777777" w:rsidR="00D42F49" w:rsidRDefault="00D42F49" w:rsidP="00D42F49">
            <w:pPr>
              <w:jc w:val="both"/>
            </w:pPr>
            <w:r>
              <w:rPr>
                <w:b/>
              </w:rPr>
              <w:t>Studijní literatura a studijní pomůcky</w:t>
            </w:r>
          </w:p>
        </w:tc>
        <w:tc>
          <w:tcPr>
            <w:tcW w:w="6202" w:type="dxa"/>
            <w:gridSpan w:val="6"/>
            <w:tcBorders>
              <w:top w:val="nil"/>
              <w:bottom w:val="nil"/>
            </w:tcBorders>
          </w:tcPr>
          <w:p w14:paraId="177FCEB8" w14:textId="77777777" w:rsidR="00D42F49" w:rsidRDefault="00D42F49" w:rsidP="00D42F49">
            <w:pPr>
              <w:jc w:val="both"/>
            </w:pPr>
          </w:p>
        </w:tc>
      </w:tr>
      <w:tr w:rsidR="00D42F49" w:rsidRPr="003F7F55" w14:paraId="1DC125E7" w14:textId="77777777" w:rsidTr="005569FB">
        <w:trPr>
          <w:trHeight w:val="460"/>
        </w:trPr>
        <w:tc>
          <w:tcPr>
            <w:tcW w:w="9855" w:type="dxa"/>
            <w:gridSpan w:val="8"/>
            <w:tcBorders>
              <w:top w:val="nil"/>
              <w:bottom w:val="single" w:sz="4" w:space="0" w:color="auto"/>
            </w:tcBorders>
          </w:tcPr>
          <w:p w14:paraId="7695648A" w14:textId="77777777" w:rsidR="00D42F49" w:rsidRPr="003F7F55" w:rsidRDefault="00D42F49" w:rsidP="00D42F49">
            <w:pPr>
              <w:jc w:val="both"/>
              <w:rPr>
                <w:b/>
              </w:rPr>
            </w:pPr>
            <w:r w:rsidRPr="003F7F55">
              <w:rPr>
                <w:b/>
              </w:rPr>
              <w:t>Povinná:</w:t>
            </w:r>
          </w:p>
          <w:p w14:paraId="26015FB3" w14:textId="27844496" w:rsidR="00D42F49" w:rsidRPr="00B51737" w:rsidRDefault="00D42F49" w:rsidP="00B51737">
            <w:pPr>
              <w:jc w:val="both"/>
              <w:rPr>
                <w:rFonts w:eastAsia="Arial Unicode MS"/>
                <w:shd w:val="clear" w:color="auto" w:fill="FFFFFF"/>
              </w:rPr>
            </w:pPr>
            <w:r>
              <w:rPr>
                <w:rFonts w:eastAsia="Arial Unicode MS"/>
                <w:shd w:val="clear" w:color="auto" w:fill="FFFFFF"/>
              </w:rPr>
              <w:t>CLO3D Online Tutorial</w:t>
            </w:r>
          </w:p>
        </w:tc>
      </w:tr>
    </w:tbl>
    <w:p w14:paraId="54666C45" w14:textId="77777777" w:rsidR="00D42F49" w:rsidRDefault="00D42F49"/>
    <w:p w14:paraId="7D44AD34" w14:textId="77777777" w:rsidR="00D42F49" w:rsidRDefault="00D42F4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42F49" w14:paraId="128AC4E1" w14:textId="77777777" w:rsidTr="00D42F49">
        <w:tc>
          <w:tcPr>
            <w:tcW w:w="9855" w:type="dxa"/>
            <w:gridSpan w:val="8"/>
            <w:tcBorders>
              <w:bottom w:val="double" w:sz="4" w:space="0" w:color="auto"/>
            </w:tcBorders>
            <w:shd w:val="clear" w:color="auto" w:fill="BDD6EE"/>
          </w:tcPr>
          <w:p w14:paraId="7F203B2A" w14:textId="2E6F4206" w:rsidR="00D42F49" w:rsidRDefault="00D42F49" w:rsidP="00D42F49">
            <w:pPr>
              <w:jc w:val="both"/>
              <w:rPr>
                <w:b/>
                <w:sz w:val="28"/>
              </w:rPr>
            </w:pPr>
            <w:r>
              <w:lastRenderedPageBreak/>
              <w:br w:type="page"/>
            </w:r>
            <w:r>
              <w:rPr>
                <w:b/>
                <w:sz w:val="28"/>
              </w:rPr>
              <w:t>B-III – Charakteristika studijního předmětu</w:t>
            </w:r>
          </w:p>
        </w:tc>
      </w:tr>
      <w:tr w:rsidR="00D42F49" w14:paraId="72CD7005" w14:textId="77777777" w:rsidTr="00D42F49">
        <w:tc>
          <w:tcPr>
            <w:tcW w:w="3086" w:type="dxa"/>
            <w:tcBorders>
              <w:top w:val="double" w:sz="4" w:space="0" w:color="auto"/>
            </w:tcBorders>
            <w:shd w:val="clear" w:color="auto" w:fill="F7CAAC"/>
          </w:tcPr>
          <w:p w14:paraId="70AFA0B6" w14:textId="77777777" w:rsidR="00D42F49" w:rsidRDefault="00D42F49" w:rsidP="00D42F49">
            <w:pPr>
              <w:rPr>
                <w:b/>
              </w:rPr>
            </w:pPr>
            <w:r>
              <w:rPr>
                <w:b/>
              </w:rPr>
              <w:t>Název studijního předmětu</w:t>
            </w:r>
          </w:p>
        </w:tc>
        <w:tc>
          <w:tcPr>
            <w:tcW w:w="6769" w:type="dxa"/>
            <w:gridSpan w:val="7"/>
            <w:tcBorders>
              <w:top w:val="double" w:sz="4" w:space="0" w:color="auto"/>
            </w:tcBorders>
          </w:tcPr>
          <w:p w14:paraId="1CB55011" w14:textId="77777777" w:rsidR="00D42F49" w:rsidRDefault="00D42F49" w:rsidP="00D42F49">
            <w:pPr>
              <w:jc w:val="both"/>
            </w:pPr>
            <w:r>
              <w:t>Počítačové metody 3D 2</w:t>
            </w:r>
          </w:p>
        </w:tc>
      </w:tr>
      <w:tr w:rsidR="00D42F49" w14:paraId="2998DE9A" w14:textId="77777777" w:rsidTr="00D42F49">
        <w:tc>
          <w:tcPr>
            <w:tcW w:w="3086" w:type="dxa"/>
            <w:shd w:val="clear" w:color="auto" w:fill="F7CAAC"/>
          </w:tcPr>
          <w:p w14:paraId="4E4F5378" w14:textId="77777777" w:rsidR="00D42F49" w:rsidRDefault="00D42F49" w:rsidP="00D42F49">
            <w:pPr>
              <w:rPr>
                <w:b/>
              </w:rPr>
            </w:pPr>
            <w:r>
              <w:rPr>
                <w:b/>
              </w:rPr>
              <w:t>Typ předmětu</w:t>
            </w:r>
          </w:p>
        </w:tc>
        <w:tc>
          <w:tcPr>
            <w:tcW w:w="3406" w:type="dxa"/>
            <w:gridSpan w:val="4"/>
          </w:tcPr>
          <w:p w14:paraId="544212E9" w14:textId="77777777" w:rsidR="00D42F49" w:rsidRDefault="00D42F49" w:rsidP="00D42F49">
            <w:pPr>
              <w:jc w:val="both"/>
            </w:pPr>
            <w:r>
              <w:t>povinný</w:t>
            </w:r>
          </w:p>
        </w:tc>
        <w:tc>
          <w:tcPr>
            <w:tcW w:w="2695" w:type="dxa"/>
            <w:gridSpan w:val="2"/>
            <w:shd w:val="clear" w:color="auto" w:fill="F7CAAC"/>
          </w:tcPr>
          <w:p w14:paraId="05DC5934" w14:textId="77777777" w:rsidR="00D42F49" w:rsidRDefault="00D42F49" w:rsidP="00D42F49">
            <w:pPr>
              <w:jc w:val="both"/>
            </w:pPr>
            <w:r>
              <w:rPr>
                <w:b/>
              </w:rPr>
              <w:t>doporučený ročník / semestr</w:t>
            </w:r>
          </w:p>
        </w:tc>
        <w:tc>
          <w:tcPr>
            <w:tcW w:w="668" w:type="dxa"/>
          </w:tcPr>
          <w:p w14:paraId="7156CA39" w14:textId="77777777" w:rsidR="00D42F49" w:rsidRDefault="00D42F49" w:rsidP="00D42F49">
            <w:pPr>
              <w:jc w:val="both"/>
            </w:pPr>
            <w:r>
              <w:t>1/LS</w:t>
            </w:r>
          </w:p>
        </w:tc>
      </w:tr>
      <w:tr w:rsidR="00D42F49" w14:paraId="3CB1CF69" w14:textId="77777777" w:rsidTr="00D42F49">
        <w:tc>
          <w:tcPr>
            <w:tcW w:w="3086" w:type="dxa"/>
            <w:shd w:val="clear" w:color="auto" w:fill="F7CAAC"/>
          </w:tcPr>
          <w:p w14:paraId="68A07104" w14:textId="77777777" w:rsidR="00D42F49" w:rsidRDefault="00D42F49" w:rsidP="00D42F49">
            <w:pPr>
              <w:rPr>
                <w:b/>
              </w:rPr>
            </w:pPr>
            <w:r>
              <w:rPr>
                <w:b/>
              </w:rPr>
              <w:t>Rozsah studijního předmětu</w:t>
            </w:r>
          </w:p>
        </w:tc>
        <w:tc>
          <w:tcPr>
            <w:tcW w:w="1701" w:type="dxa"/>
            <w:gridSpan w:val="2"/>
          </w:tcPr>
          <w:p w14:paraId="6E1C93B2" w14:textId="0E78B8B2" w:rsidR="00D42F49" w:rsidRDefault="00D42F49" w:rsidP="00567A9A">
            <w:pPr>
              <w:jc w:val="both"/>
            </w:pPr>
            <w:r>
              <w:t>26</w:t>
            </w:r>
            <w:r w:rsidR="00BC3F5F">
              <w:t xml:space="preserve"> </w:t>
            </w:r>
            <w:r>
              <w:t xml:space="preserve">c </w:t>
            </w:r>
          </w:p>
        </w:tc>
        <w:tc>
          <w:tcPr>
            <w:tcW w:w="889" w:type="dxa"/>
            <w:shd w:val="clear" w:color="auto" w:fill="F7CAAC"/>
          </w:tcPr>
          <w:p w14:paraId="595B0D6C" w14:textId="77777777" w:rsidR="00D42F49" w:rsidRDefault="00D42F49" w:rsidP="00D42F49">
            <w:pPr>
              <w:jc w:val="both"/>
              <w:rPr>
                <w:b/>
              </w:rPr>
            </w:pPr>
            <w:r>
              <w:rPr>
                <w:b/>
              </w:rPr>
              <w:t xml:space="preserve">hod. </w:t>
            </w:r>
          </w:p>
        </w:tc>
        <w:tc>
          <w:tcPr>
            <w:tcW w:w="816" w:type="dxa"/>
          </w:tcPr>
          <w:p w14:paraId="151EC885" w14:textId="77777777" w:rsidR="00D42F49" w:rsidRDefault="00D42F49" w:rsidP="00D42F49">
            <w:pPr>
              <w:jc w:val="both"/>
            </w:pPr>
            <w:r>
              <w:t>26</w:t>
            </w:r>
          </w:p>
        </w:tc>
        <w:tc>
          <w:tcPr>
            <w:tcW w:w="2156" w:type="dxa"/>
            <w:shd w:val="clear" w:color="auto" w:fill="F7CAAC"/>
          </w:tcPr>
          <w:p w14:paraId="58FF5973" w14:textId="77777777" w:rsidR="00D42F49" w:rsidRDefault="00D42F49" w:rsidP="00D42F49">
            <w:pPr>
              <w:jc w:val="both"/>
              <w:rPr>
                <w:b/>
              </w:rPr>
            </w:pPr>
            <w:r>
              <w:rPr>
                <w:b/>
              </w:rPr>
              <w:t>kreditů</w:t>
            </w:r>
          </w:p>
        </w:tc>
        <w:tc>
          <w:tcPr>
            <w:tcW w:w="1207" w:type="dxa"/>
            <w:gridSpan w:val="2"/>
          </w:tcPr>
          <w:p w14:paraId="57178763" w14:textId="77777777" w:rsidR="00D42F49" w:rsidRDefault="00D42F49" w:rsidP="00D42F49">
            <w:pPr>
              <w:jc w:val="both"/>
            </w:pPr>
            <w:r>
              <w:t>2</w:t>
            </w:r>
          </w:p>
        </w:tc>
      </w:tr>
      <w:tr w:rsidR="00D42F49" w14:paraId="0A5AF963" w14:textId="77777777" w:rsidTr="00D42F49">
        <w:tc>
          <w:tcPr>
            <w:tcW w:w="3086" w:type="dxa"/>
            <w:shd w:val="clear" w:color="auto" w:fill="F7CAAC"/>
          </w:tcPr>
          <w:p w14:paraId="0C6EBEF2" w14:textId="77777777" w:rsidR="00D42F49" w:rsidRDefault="00D42F49" w:rsidP="00D42F49">
            <w:pPr>
              <w:rPr>
                <w:b/>
                <w:sz w:val="22"/>
              </w:rPr>
            </w:pPr>
            <w:r>
              <w:rPr>
                <w:b/>
              </w:rPr>
              <w:t>Prerekvizity, korekvizity, ekvivalence</w:t>
            </w:r>
          </w:p>
        </w:tc>
        <w:tc>
          <w:tcPr>
            <w:tcW w:w="6769" w:type="dxa"/>
            <w:gridSpan w:val="7"/>
          </w:tcPr>
          <w:p w14:paraId="0FA00E8D" w14:textId="77777777" w:rsidR="00D42F49" w:rsidRDefault="00D42F49" w:rsidP="00D42F49">
            <w:pPr>
              <w:jc w:val="both"/>
            </w:pPr>
          </w:p>
        </w:tc>
      </w:tr>
      <w:tr w:rsidR="00D42F49" w14:paraId="5C4A61DE" w14:textId="77777777" w:rsidTr="00D42F49">
        <w:tc>
          <w:tcPr>
            <w:tcW w:w="3086" w:type="dxa"/>
            <w:shd w:val="clear" w:color="auto" w:fill="F7CAAC"/>
          </w:tcPr>
          <w:p w14:paraId="5F1E0D5A" w14:textId="77777777" w:rsidR="00D42F49" w:rsidRDefault="00D42F49" w:rsidP="00D42F49">
            <w:pPr>
              <w:rPr>
                <w:b/>
              </w:rPr>
            </w:pPr>
            <w:r>
              <w:rPr>
                <w:b/>
              </w:rPr>
              <w:t>Způsob ověření studijních výsledků</w:t>
            </w:r>
          </w:p>
        </w:tc>
        <w:tc>
          <w:tcPr>
            <w:tcW w:w="3406" w:type="dxa"/>
            <w:gridSpan w:val="4"/>
          </w:tcPr>
          <w:p w14:paraId="1EF30CFD" w14:textId="77777777" w:rsidR="00D42F49" w:rsidRDefault="00D42F49" w:rsidP="00D42F49">
            <w:pPr>
              <w:jc w:val="both"/>
            </w:pPr>
            <w:r>
              <w:t>klasifikovaný zápočet</w:t>
            </w:r>
          </w:p>
        </w:tc>
        <w:tc>
          <w:tcPr>
            <w:tcW w:w="2156" w:type="dxa"/>
            <w:shd w:val="clear" w:color="auto" w:fill="F7CAAC"/>
          </w:tcPr>
          <w:p w14:paraId="6D4610D6" w14:textId="77777777" w:rsidR="00D42F49" w:rsidRDefault="00D42F49" w:rsidP="00D42F49">
            <w:pPr>
              <w:jc w:val="both"/>
              <w:rPr>
                <w:b/>
              </w:rPr>
            </w:pPr>
            <w:r>
              <w:rPr>
                <w:b/>
              </w:rPr>
              <w:t>Forma výuky</w:t>
            </w:r>
          </w:p>
        </w:tc>
        <w:tc>
          <w:tcPr>
            <w:tcW w:w="1207" w:type="dxa"/>
            <w:gridSpan w:val="2"/>
          </w:tcPr>
          <w:p w14:paraId="3400D429" w14:textId="77777777" w:rsidR="00D42F49" w:rsidRDefault="00D42F49" w:rsidP="00D42F49">
            <w:pPr>
              <w:jc w:val="both"/>
            </w:pPr>
            <w:r>
              <w:t>cvičení</w:t>
            </w:r>
          </w:p>
          <w:p w14:paraId="1ED7EA76" w14:textId="77777777" w:rsidR="00D42F49" w:rsidRDefault="00D42F49" w:rsidP="00D42F49">
            <w:pPr>
              <w:jc w:val="both"/>
            </w:pPr>
          </w:p>
        </w:tc>
      </w:tr>
      <w:tr w:rsidR="00D42F49" w14:paraId="29B79AA1" w14:textId="77777777" w:rsidTr="00D42F49">
        <w:tc>
          <w:tcPr>
            <w:tcW w:w="3086" w:type="dxa"/>
            <w:shd w:val="clear" w:color="auto" w:fill="F7CAAC"/>
          </w:tcPr>
          <w:p w14:paraId="2C9979E9" w14:textId="77777777" w:rsidR="00D42F49" w:rsidRDefault="00D42F49" w:rsidP="00D42F49">
            <w:pPr>
              <w:rPr>
                <w:b/>
              </w:rPr>
            </w:pPr>
            <w:r>
              <w:rPr>
                <w:b/>
              </w:rPr>
              <w:t>Forma způsobu ověření studijních výsledků a další požadavky na studenta</w:t>
            </w:r>
          </w:p>
        </w:tc>
        <w:tc>
          <w:tcPr>
            <w:tcW w:w="6769" w:type="dxa"/>
            <w:gridSpan w:val="7"/>
            <w:tcBorders>
              <w:bottom w:val="nil"/>
            </w:tcBorders>
          </w:tcPr>
          <w:p w14:paraId="16E6A794" w14:textId="6465230D" w:rsidR="00D42F49" w:rsidRDefault="00D42F49" w:rsidP="00D42F49">
            <w:pPr>
              <w:jc w:val="both"/>
            </w:pPr>
            <w:r w:rsidRPr="00315472">
              <w:t>Stude</w:t>
            </w:r>
            <w:r>
              <w:t>nt zpracuje v kontaktní výuce 13</w:t>
            </w:r>
            <w:r w:rsidRPr="00315472">
              <w:t xml:space="preserve"> projektů. Student odevzdá závěrečnou samostatnou práci, demonstrující schopnost tvorby</w:t>
            </w:r>
            <w:r>
              <w:t xml:space="preserve"> 3D objektu, včetně spolupráce s dalšími vývojovými prostředími a animované vizuální prezentace oděvního návrhu.</w:t>
            </w:r>
          </w:p>
        </w:tc>
      </w:tr>
      <w:tr w:rsidR="00D42F49" w14:paraId="268CDA90" w14:textId="77777777" w:rsidTr="00BC41B1">
        <w:trPr>
          <w:trHeight w:val="95"/>
        </w:trPr>
        <w:tc>
          <w:tcPr>
            <w:tcW w:w="9855" w:type="dxa"/>
            <w:gridSpan w:val="8"/>
            <w:tcBorders>
              <w:top w:val="nil"/>
            </w:tcBorders>
          </w:tcPr>
          <w:p w14:paraId="03B3DF5E" w14:textId="77777777" w:rsidR="00D42F49" w:rsidRDefault="00D42F49" w:rsidP="00D42F49"/>
        </w:tc>
      </w:tr>
      <w:tr w:rsidR="00D42F49" w14:paraId="241C8071" w14:textId="77777777" w:rsidTr="00D42F49">
        <w:trPr>
          <w:trHeight w:val="197"/>
        </w:trPr>
        <w:tc>
          <w:tcPr>
            <w:tcW w:w="3086" w:type="dxa"/>
            <w:tcBorders>
              <w:top w:val="nil"/>
            </w:tcBorders>
            <w:shd w:val="clear" w:color="auto" w:fill="F7CAAC"/>
          </w:tcPr>
          <w:p w14:paraId="04A98FBF" w14:textId="77777777" w:rsidR="00D42F49" w:rsidRDefault="00D42F49" w:rsidP="00D42F49">
            <w:pPr>
              <w:rPr>
                <w:b/>
              </w:rPr>
            </w:pPr>
            <w:r>
              <w:rPr>
                <w:b/>
              </w:rPr>
              <w:t>Garant předmětu</w:t>
            </w:r>
          </w:p>
        </w:tc>
        <w:tc>
          <w:tcPr>
            <w:tcW w:w="6769" w:type="dxa"/>
            <w:gridSpan w:val="7"/>
            <w:tcBorders>
              <w:top w:val="nil"/>
            </w:tcBorders>
          </w:tcPr>
          <w:p w14:paraId="77FC4629" w14:textId="77777777" w:rsidR="00D42F49" w:rsidRDefault="00D42F49" w:rsidP="00D42F49">
            <w:pPr>
              <w:jc w:val="both"/>
            </w:pPr>
            <w:r>
              <w:t>Ing. Jaroslav Maloch, CSc.</w:t>
            </w:r>
          </w:p>
        </w:tc>
      </w:tr>
      <w:tr w:rsidR="00D42F49" w14:paraId="6E957487" w14:textId="77777777" w:rsidTr="00D42F49">
        <w:trPr>
          <w:trHeight w:val="243"/>
        </w:trPr>
        <w:tc>
          <w:tcPr>
            <w:tcW w:w="3086" w:type="dxa"/>
            <w:tcBorders>
              <w:top w:val="nil"/>
            </w:tcBorders>
            <w:shd w:val="clear" w:color="auto" w:fill="F7CAAC"/>
          </w:tcPr>
          <w:p w14:paraId="7478381A" w14:textId="77777777" w:rsidR="00D42F49" w:rsidRDefault="00D42F49" w:rsidP="00D42F49">
            <w:pPr>
              <w:rPr>
                <w:b/>
              </w:rPr>
            </w:pPr>
            <w:r>
              <w:rPr>
                <w:b/>
              </w:rPr>
              <w:t>Zapojení garanta do výuky předmětu</w:t>
            </w:r>
          </w:p>
        </w:tc>
        <w:tc>
          <w:tcPr>
            <w:tcW w:w="6769" w:type="dxa"/>
            <w:gridSpan w:val="7"/>
            <w:tcBorders>
              <w:top w:val="nil"/>
            </w:tcBorders>
          </w:tcPr>
          <w:p w14:paraId="430D4178" w14:textId="224AF2BB" w:rsidR="00D42F49" w:rsidRDefault="002F4D39" w:rsidP="00D42F49">
            <w:pPr>
              <w:jc w:val="both"/>
            </w:pPr>
            <w:r>
              <w:t>100 %</w:t>
            </w:r>
          </w:p>
        </w:tc>
      </w:tr>
      <w:tr w:rsidR="00D42F49" w14:paraId="225AB544" w14:textId="77777777" w:rsidTr="00D42F49">
        <w:tc>
          <w:tcPr>
            <w:tcW w:w="3086" w:type="dxa"/>
            <w:shd w:val="clear" w:color="auto" w:fill="F7CAAC"/>
          </w:tcPr>
          <w:p w14:paraId="76A45A5F" w14:textId="77777777" w:rsidR="00D42F49" w:rsidRDefault="00D42F49" w:rsidP="00D42F49">
            <w:pPr>
              <w:rPr>
                <w:b/>
              </w:rPr>
            </w:pPr>
            <w:r>
              <w:rPr>
                <w:b/>
              </w:rPr>
              <w:t>Vyučující</w:t>
            </w:r>
          </w:p>
        </w:tc>
        <w:tc>
          <w:tcPr>
            <w:tcW w:w="6769" w:type="dxa"/>
            <w:gridSpan w:val="7"/>
            <w:tcBorders>
              <w:bottom w:val="nil"/>
            </w:tcBorders>
          </w:tcPr>
          <w:p w14:paraId="1A2BEE1E" w14:textId="77777777" w:rsidR="00D42F49" w:rsidRPr="00F223A2" w:rsidRDefault="00D42F49" w:rsidP="00D42F4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FF0000"/>
              </w:rPr>
            </w:pPr>
            <w:r>
              <w:t>Ing. Jaroslav Maloch, CSc.</w:t>
            </w:r>
          </w:p>
        </w:tc>
      </w:tr>
      <w:tr w:rsidR="00D42F49" w14:paraId="5440C571" w14:textId="77777777" w:rsidTr="00BC41B1">
        <w:trPr>
          <w:trHeight w:val="95"/>
        </w:trPr>
        <w:tc>
          <w:tcPr>
            <w:tcW w:w="9855" w:type="dxa"/>
            <w:gridSpan w:val="8"/>
            <w:tcBorders>
              <w:top w:val="nil"/>
            </w:tcBorders>
          </w:tcPr>
          <w:p w14:paraId="0CE8A64E" w14:textId="77777777" w:rsidR="00D42F49" w:rsidRDefault="00D42F49" w:rsidP="00D42F49">
            <w:pPr>
              <w:jc w:val="both"/>
            </w:pPr>
          </w:p>
        </w:tc>
      </w:tr>
      <w:tr w:rsidR="00D42F49" w14:paraId="34E549CA" w14:textId="77777777" w:rsidTr="00D42F49">
        <w:tc>
          <w:tcPr>
            <w:tcW w:w="3086" w:type="dxa"/>
            <w:shd w:val="clear" w:color="auto" w:fill="F7CAAC"/>
          </w:tcPr>
          <w:p w14:paraId="53E3685A" w14:textId="77777777" w:rsidR="00D42F49" w:rsidRDefault="00D42F49" w:rsidP="00D42F49">
            <w:pPr>
              <w:jc w:val="both"/>
              <w:rPr>
                <w:b/>
              </w:rPr>
            </w:pPr>
            <w:r>
              <w:rPr>
                <w:b/>
              </w:rPr>
              <w:t>Stručná anotace předmětu</w:t>
            </w:r>
          </w:p>
        </w:tc>
        <w:tc>
          <w:tcPr>
            <w:tcW w:w="6769" w:type="dxa"/>
            <w:gridSpan w:val="7"/>
            <w:tcBorders>
              <w:bottom w:val="nil"/>
            </w:tcBorders>
          </w:tcPr>
          <w:p w14:paraId="5627188A" w14:textId="77777777" w:rsidR="00D42F49" w:rsidRDefault="00D42F49" w:rsidP="00D42F49">
            <w:pPr>
              <w:jc w:val="both"/>
            </w:pPr>
          </w:p>
        </w:tc>
      </w:tr>
      <w:tr w:rsidR="00D42F49" w14:paraId="04BBB420" w14:textId="77777777" w:rsidTr="00D42F49">
        <w:trPr>
          <w:trHeight w:val="3938"/>
        </w:trPr>
        <w:tc>
          <w:tcPr>
            <w:tcW w:w="9855" w:type="dxa"/>
            <w:gridSpan w:val="8"/>
            <w:tcBorders>
              <w:top w:val="nil"/>
              <w:bottom w:val="single" w:sz="12" w:space="0" w:color="auto"/>
            </w:tcBorders>
          </w:tcPr>
          <w:p w14:paraId="5B4C9430" w14:textId="77777777" w:rsidR="00D42F49" w:rsidRPr="001B5418" w:rsidRDefault="00D42F49" w:rsidP="00F562B0">
            <w:pPr>
              <w:spacing w:after="120"/>
              <w:jc w:val="both"/>
            </w:pPr>
            <w:r>
              <w:t xml:space="preserve">Cílem předmětu je seznámit studenty s pokročilými metodami v 3D oděvním software včetně pokročilých metod animované virtuální prezentace oděvního návrhu. </w:t>
            </w:r>
          </w:p>
          <w:p w14:paraId="0EEA0E07" w14:textId="3E4FA50B" w:rsidR="00D42F49" w:rsidRPr="00AF68B3" w:rsidRDefault="00D42F49" w:rsidP="00D3581F">
            <w:pPr>
              <w:pStyle w:val="Odstavecseseznamem"/>
              <w:numPr>
                <w:ilvl w:val="0"/>
                <w:numId w:val="57"/>
              </w:numPr>
              <w:spacing w:after="160" w:line="259" w:lineRule="auto"/>
              <w:jc w:val="both"/>
            </w:pPr>
            <w:r w:rsidRPr="001D7AD9">
              <w:t xml:space="preserve">Problematika exportu a importu </w:t>
            </w:r>
            <w:r w:rsidR="0065334A" w:rsidRPr="001D7AD9">
              <w:t>dat – zachování</w:t>
            </w:r>
            <w:r w:rsidRPr="001D7AD9">
              <w:t xml:space="preserve"> měřítka, definiční body, hustota výpočtové sítě</w:t>
            </w:r>
          </w:p>
          <w:p w14:paraId="4428ED52" w14:textId="77777777" w:rsidR="00D42F49" w:rsidRPr="00AF68B3" w:rsidRDefault="00D42F49" w:rsidP="00D3581F">
            <w:pPr>
              <w:pStyle w:val="Odstavecseseznamem"/>
              <w:numPr>
                <w:ilvl w:val="0"/>
                <w:numId w:val="57"/>
              </w:numPr>
              <w:spacing w:after="160" w:line="259" w:lineRule="auto"/>
              <w:jc w:val="both"/>
            </w:pPr>
            <w:r w:rsidRPr="001D7AD9">
              <w:t>Import a export dat pomocí formátu DXF (z externích editorů střihu)</w:t>
            </w:r>
          </w:p>
          <w:p w14:paraId="71254744" w14:textId="77777777" w:rsidR="00D42F49" w:rsidRPr="00AF68B3" w:rsidRDefault="00D42F49" w:rsidP="00D3581F">
            <w:pPr>
              <w:pStyle w:val="Odstavecseseznamem"/>
              <w:numPr>
                <w:ilvl w:val="0"/>
                <w:numId w:val="57"/>
              </w:numPr>
              <w:spacing w:after="160" w:line="259" w:lineRule="auto"/>
              <w:jc w:val="both"/>
            </w:pPr>
            <w:r w:rsidRPr="001D7AD9">
              <w:t>Import střihu pomocí formátů PDF a AI (Adobe Illustrator)</w:t>
            </w:r>
          </w:p>
          <w:p w14:paraId="3E2BEBCC" w14:textId="6C8D3D6D" w:rsidR="00D42F49" w:rsidRPr="00AF68B3" w:rsidRDefault="00D42F49" w:rsidP="00D3581F">
            <w:pPr>
              <w:pStyle w:val="Odstavecseseznamem"/>
              <w:numPr>
                <w:ilvl w:val="0"/>
                <w:numId w:val="57"/>
              </w:numPr>
              <w:spacing w:after="160" w:line="259" w:lineRule="auto"/>
              <w:jc w:val="both"/>
            </w:pPr>
            <w:r w:rsidRPr="001D7AD9">
              <w:t xml:space="preserve">Animace </w:t>
            </w:r>
            <w:r w:rsidR="0065334A" w:rsidRPr="001D7AD9">
              <w:t>Avatara – prostředky</w:t>
            </w:r>
            <w:r w:rsidRPr="001D7AD9">
              <w:t xml:space="preserve"> inverzní kinematiky</w:t>
            </w:r>
          </w:p>
          <w:p w14:paraId="3601C0C2" w14:textId="51CCE253" w:rsidR="00D42F49" w:rsidRPr="00AF68B3" w:rsidRDefault="00D42F49" w:rsidP="00D3581F">
            <w:pPr>
              <w:pStyle w:val="Odstavecseseznamem"/>
              <w:numPr>
                <w:ilvl w:val="0"/>
                <w:numId w:val="57"/>
              </w:numPr>
              <w:spacing w:after="160" w:line="259" w:lineRule="auto"/>
              <w:jc w:val="both"/>
            </w:pPr>
            <w:r w:rsidRPr="001D7AD9">
              <w:t xml:space="preserve">Inverzní </w:t>
            </w:r>
            <w:r w:rsidR="0065334A" w:rsidRPr="001D7AD9">
              <w:t>kinematika – základní</w:t>
            </w:r>
            <w:r w:rsidRPr="001D7AD9">
              <w:t xml:space="preserve"> koncepce</w:t>
            </w:r>
          </w:p>
          <w:p w14:paraId="7C4CAF89" w14:textId="77777777" w:rsidR="00D42F49" w:rsidRPr="00AF68B3" w:rsidRDefault="00D42F49" w:rsidP="00D3581F">
            <w:pPr>
              <w:pStyle w:val="Odstavecseseznamem"/>
              <w:numPr>
                <w:ilvl w:val="0"/>
                <w:numId w:val="57"/>
              </w:numPr>
              <w:spacing w:after="160" w:line="259" w:lineRule="auto"/>
              <w:jc w:val="both"/>
            </w:pPr>
            <w:r w:rsidRPr="001D7AD9">
              <w:t>Práce se simulací proudění větru</w:t>
            </w:r>
          </w:p>
          <w:p w14:paraId="24F70B8A" w14:textId="50237692" w:rsidR="00D42F49" w:rsidRPr="00AF68B3" w:rsidRDefault="00D42F49" w:rsidP="00D3581F">
            <w:pPr>
              <w:pStyle w:val="Odstavecseseznamem"/>
              <w:numPr>
                <w:ilvl w:val="0"/>
                <w:numId w:val="57"/>
              </w:numPr>
              <w:spacing w:after="160" w:line="259" w:lineRule="auto"/>
              <w:jc w:val="both"/>
            </w:pPr>
            <w:r w:rsidRPr="001D7AD9">
              <w:t xml:space="preserve">Animace pomocí externího serveru </w:t>
            </w:r>
            <w:r w:rsidR="0065334A" w:rsidRPr="001D7AD9">
              <w:t>MIXAMO – export</w:t>
            </w:r>
            <w:r w:rsidRPr="001D7AD9">
              <w:t xml:space="preserve"> dat a jejich zpracování</w:t>
            </w:r>
          </w:p>
          <w:p w14:paraId="34826ED9" w14:textId="44016E87" w:rsidR="00D42F49" w:rsidRPr="00AF68B3" w:rsidRDefault="00D42F49" w:rsidP="00D3581F">
            <w:pPr>
              <w:pStyle w:val="Odstavecseseznamem"/>
              <w:numPr>
                <w:ilvl w:val="0"/>
                <w:numId w:val="57"/>
              </w:numPr>
              <w:spacing w:after="160" w:line="259" w:lineRule="auto"/>
              <w:jc w:val="both"/>
            </w:pPr>
            <w:r w:rsidRPr="001D7AD9">
              <w:t xml:space="preserve">Animace pomocí externího serveru </w:t>
            </w:r>
            <w:r w:rsidR="0065334A" w:rsidRPr="001D7AD9">
              <w:t>MIXAMO – zpětný</w:t>
            </w:r>
            <w:r w:rsidRPr="001D7AD9">
              <w:t xml:space="preserve"> import do prostředí CLO3D</w:t>
            </w:r>
          </w:p>
          <w:p w14:paraId="0AE339C6" w14:textId="6640BD99" w:rsidR="00D42F49" w:rsidRPr="00AF68B3" w:rsidRDefault="00D42F49" w:rsidP="00D3581F">
            <w:pPr>
              <w:pStyle w:val="Odstavecseseznamem"/>
              <w:numPr>
                <w:ilvl w:val="0"/>
                <w:numId w:val="57"/>
              </w:numPr>
              <w:spacing w:after="160" w:line="259" w:lineRule="auto"/>
              <w:jc w:val="both"/>
            </w:pPr>
            <w:r w:rsidRPr="001D7AD9">
              <w:t xml:space="preserve">Animace pomocí Autodesk </w:t>
            </w:r>
            <w:r w:rsidR="0065334A" w:rsidRPr="001D7AD9">
              <w:t>Maya – export</w:t>
            </w:r>
            <w:r w:rsidRPr="001D7AD9">
              <w:t xml:space="preserve"> dat a jejich zpracování</w:t>
            </w:r>
          </w:p>
          <w:p w14:paraId="4A2C2A95" w14:textId="5F56E1A5" w:rsidR="00D42F49" w:rsidRPr="00AF68B3" w:rsidRDefault="00D42F49" w:rsidP="00D3581F">
            <w:pPr>
              <w:pStyle w:val="Odstavecseseznamem"/>
              <w:numPr>
                <w:ilvl w:val="0"/>
                <w:numId w:val="57"/>
              </w:numPr>
              <w:spacing w:after="160" w:line="259" w:lineRule="auto"/>
              <w:jc w:val="both"/>
            </w:pPr>
            <w:r w:rsidRPr="001D7AD9">
              <w:t xml:space="preserve">Animace pomocí Autodesk </w:t>
            </w:r>
            <w:r w:rsidR="0065334A" w:rsidRPr="001D7AD9">
              <w:t>Maya – zpětný</w:t>
            </w:r>
            <w:r w:rsidRPr="001D7AD9">
              <w:t xml:space="preserve"> import do prostředí CLO3D</w:t>
            </w:r>
          </w:p>
          <w:p w14:paraId="1B6A852D" w14:textId="6BC2C5A2" w:rsidR="00D42F49" w:rsidRPr="00AF68B3" w:rsidRDefault="00D42F49" w:rsidP="00D3581F">
            <w:pPr>
              <w:pStyle w:val="Odstavecseseznamem"/>
              <w:numPr>
                <w:ilvl w:val="0"/>
                <w:numId w:val="57"/>
              </w:numPr>
              <w:spacing w:after="160" w:line="259" w:lineRule="auto"/>
              <w:jc w:val="both"/>
            </w:pPr>
            <w:r w:rsidRPr="001D7AD9">
              <w:t xml:space="preserve">Animace pomocí </w:t>
            </w:r>
            <w:r w:rsidR="0065334A" w:rsidRPr="001D7AD9">
              <w:t>Blender – export</w:t>
            </w:r>
            <w:r w:rsidRPr="001D7AD9">
              <w:t xml:space="preserve"> dat a jejich zpracování</w:t>
            </w:r>
          </w:p>
          <w:p w14:paraId="6083CA2A" w14:textId="615C3006" w:rsidR="00D42F49" w:rsidRPr="00AF68B3" w:rsidRDefault="00D42F49" w:rsidP="00D3581F">
            <w:pPr>
              <w:pStyle w:val="Odstavecseseznamem"/>
              <w:numPr>
                <w:ilvl w:val="0"/>
                <w:numId w:val="57"/>
              </w:numPr>
              <w:spacing w:after="160" w:line="259" w:lineRule="auto"/>
              <w:jc w:val="both"/>
            </w:pPr>
            <w:r w:rsidRPr="001D7AD9">
              <w:t xml:space="preserve">Animace pomocí </w:t>
            </w:r>
            <w:r w:rsidR="0065334A" w:rsidRPr="001D7AD9">
              <w:t>Blender – zpětný</w:t>
            </w:r>
            <w:r w:rsidRPr="001D7AD9">
              <w:t xml:space="preserve"> import do prostředí CLO3D</w:t>
            </w:r>
          </w:p>
          <w:p w14:paraId="3AEF9DA7" w14:textId="77777777" w:rsidR="00D42F49" w:rsidRPr="00AF68B3" w:rsidRDefault="00D42F49" w:rsidP="00F562B0">
            <w:pPr>
              <w:pStyle w:val="Odstavecseseznamem"/>
              <w:numPr>
                <w:ilvl w:val="0"/>
                <w:numId w:val="57"/>
              </w:numPr>
              <w:spacing w:after="120"/>
              <w:ind w:left="714" w:hanging="357"/>
              <w:contextualSpacing w:val="0"/>
              <w:jc w:val="both"/>
            </w:pPr>
            <w:r w:rsidRPr="001D7AD9">
              <w:t>Tvorba animačního prostředí</w:t>
            </w:r>
          </w:p>
          <w:p w14:paraId="64149597" w14:textId="77777777" w:rsidR="00D42F49" w:rsidRPr="00AF68B3" w:rsidRDefault="00D42F49" w:rsidP="00D42F49">
            <w:pPr>
              <w:jc w:val="both"/>
            </w:pPr>
            <w:r>
              <w:t>Student je schopný pomocí pokročilých technik spolupracovat na přípravě průmyslové výroby oděvu a je schopný připravit animovanou virtuální prezentace oděvního návrhu.</w:t>
            </w:r>
          </w:p>
        </w:tc>
      </w:tr>
      <w:tr w:rsidR="00D42F49" w14:paraId="5E5E782D" w14:textId="77777777" w:rsidTr="00D42F49">
        <w:trPr>
          <w:trHeight w:val="265"/>
        </w:trPr>
        <w:tc>
          <w:tcPr>
            <w:tcW w:w="3653" w:type="dxa"/>
            <w:gridSpan w:val="2"/>
            <w:tcBorders>
              <w:top w:val="nil"/>
            </w:tcBorders>
            <w:shd w:val="clear" w:color="auto" w:fill="F7CAAC"/>
          </w:tcPr>
          <w:p w14:paraId="2FF9E32D" w14:textId="77777777" w:rsidR="00D42F49" w:rsidRDefault="00D42F49" w:rsidP="00D42F49">
            <w:pPr>
              <w:jc w:val="both"/>
            </w:pPr>
            <w:r>
              <w:rPr>
                <w:b/>
              </w:rPr>
              <w:t>Studijní literatura a studijní pomůcky</w:t>
            </w:r>
          </w:p>
        </w:tc>
        <w:tc>
          <w:tcPr>
            <w:tcW w:w="6202" w:type="dxa"/>
            <w:gridSpan w:val="6"/>
            <w:tcBorders>
              <w:top w:val="nil"/>
              <w:bottom w:val="nil"/>
            </w:tcBorders>
          </w:tcPr>
          <w:p w14:paraId="208D0DFD" w14:textId="77777777" w:rsidR="00D42F49" w:rsidRDefault="00D42F49" w:rsidP="00D42F49">
            <w:pPr>
              <w:jc w:val="both"/>
            </w:pPr>
          </w:p>
        </w:tc>
      </w:tr>
      <w:tr w:rsidR="00D42F49" w:rsidRPr="003F7F55" w14:paraId="24376D93" w14:textId="77777777" w:rsidTr="008706AA">
        <w:trPr>
          <w:trHeight w:val="328"/>
        </w:trPr>
        <w:tc>
          <w:tcPr>
            <w:tcW w:w="9855" w:type="dxa"/>
            <w:gridSpan w:val="8"/>
            <w:tcBorders>
              <w:top w:val="nil"/>
            </w:tcBorders>
          </w:tcPr>
          <w:p w14:paraId="69354B4F" w14:textId="77777777" w:rsidR="00D42F49" w:rsidRPr="003F7F55" w:rsidRDefault="00D42F49" w:rsidP="00D42F49">
            <w:pPr>
              <w:jc w:val="both"/>
              <w:rPr>
                <w:b/>
              </w:rPr>
            </w:pPr>
            <w:r w:rsidRPr="003F7F55">
              <w:rPr>
                <w:b/>
              </w:rPr>
              <w:t>Povinná:</w:t>
            </w:r>
          </w:p>
          <w:p w14:paraId="68948176" w14:textId="1B8D5876" w:rsidR="00D42F49" w:rsidRPr="008706AA" w:rsidRDefault="00D42F49" w:rsidP="00D42F49">
            <w:pPr>
              <w:jc w:val="both"/>
              <w:rPr>
                <w:rFonts w:eastAsia="Arial Unicode MS"/>
                <w:shd w:val="clear" w:color="auto" w:fill="FFFFFF"/>
              </w:rPr>
            </w:pPr>
            <w:r>
              <w:rPr>
                <w:rFonts w:eastAsia="Arial Unicode MS"/>
                <w:shd w:val="clear" w:color="auto" w:fill="FFFFFF"/>
              </w:rPr>
              <w:t>CLO3D Online Tutorial</w:t>
            </w:r>
          </w:p>
        </w:tc>
      </w:tr>
    </w:tbl>
    <w:p w14:paraId="34A050EC" w14:textId="77777777" w:rsidR="00567A9A" w:rsidRDefault="00567A9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67A9A" w14:paraId="3A36F381" w14:textId="77777777" w:rsidTr="00B25065">
        <w:tc>
          <w:tcPr>
            <w:tcW w:w="9855" w:type="dxa"/>
            <w:gridSpan w:val="8"/>
            <w:tcBorders>
              <w:bottom w:val="double" w:sz="4" w:space="0" w:color="auto"/>
            </w:tcBorders>
            <w:shd w:val="clear" w:color="auto" w:fill="BDD6EE"/>
          </w:tcPr>
          <w:p w14:paraId="7F2E9C81" w14:textId="77777777" w:rsidR="00567A9A" w:rsidRDefault="00567A9A" w:rsidP="00B25065">
            <w:pPr>
              <w:jc w:val="both"/>
              <w:rPr>
                <w:b/>
                <w:sz w:val="28"/>
              </w:rPr>
            </w:pPr>
            <w:r>
              <w:lastRenderedPageBreak/>
              <w:br w:type="page"/>
            </w:r>
            <w:r>
              <w:rPr>
                <w:b/>
                <w:sz w:val="28"/>
              </w:rPr>
              <w:t>B-III – Charakteristika studijního předmětu</w:t>
            </w:r>
          </w:p>
        </w:tc>
      </w:tr>
      <w:tr w:rsidR="00567A9A" w14:paraId="26B0A804" w14:textId="77777777" w:rsidTr="00B25065">
        <w:tc>
          <w:tcPr>
            <w:tcW w:w="3086" w:type="dxa"/>
            <w:tcBorders>
              <w:top w:val="double" w:sz="4" w:space="0" w:color="auto"/>
            </w:tcBorders>
            <w:shd w:val="clear" w:color="auto" w:fill="F7CAAC"/>
          </w:tcPr>
          <w:p w14:paraId="69287267" w14:textId="77777777" w:rsidR="00567A9A" w:rsidRDefault="00567A9A" w:rsidP="00B25065">
            <w:pPr>
              <w:rPr>
                <w:b/>
              </w:rPr>
            </w:pPr>
            <w:r>
              <w:rPr>
                <w:b/>
              </w:rPr>
              <w:t>Název studijního předmětu</w:t>
            </w:r>
          </w:p>
        </w:tc>
        <w:tc>
          <w:tcPr>
            <w:tcW w:w="6769" w:type="dxa"/>
            <w:gridSpan w:val="7"/>
            <w:tcBorders>
              <w:top w:val="double" w:sz="4" w:space="0" w:color="auto"/>
            </w:tcBorders>
          </w:tcPr>
          <w:p w14:paraId="4FB9D1C1" w14:textId="790D53EB" w:rsidR="00567A9A" w:rsidRDefault="00567A9A" w:rsidP="00B25065">
            <w:pPr>
              <w:jc w:val="both"/>
            </w:pPr>
            <w:r w:rsidRPr="00611A22">
              <w:t xml:space="preserve">Počítačové metody </w:t>
            </w:r>
            <w:r w:rsidR="00FA5161">
              <w:t>7</w:t>
            </w:r>
            <w:r w:rsidRPr="00611A22">
              <w:t xml:space="preserve"> – Rhino</w:t>
            </w:r>
          </w:p>
        </w:tc>
      </w:tr>
      <w:tr w:rsidR="00567A9A" w14:paraId="3DE2A88E" w14:textId="77777777" w:rsidTr="00B25065">
        <w:tc>
          <w:tcPr>
            <w:tcW w:w="3086" w:type="dxa"/>
            <w:shd w:val="clear" w:color="auto" w:fill="F7CAAC"/>
          </w:tcPr>
          <w:p w14:paraId="622A5F31" w14:textId="77777777" w:rsidR="00567A9A" w:rsidRDefault="00567A9A" w:rsidP="00B25065">
            <w:pPr>
              <w:rPr>
                <w:b/>
              </w:rPr>
            </w:pPr>
            <w:r>
              <w:rPr>
                <w:b/>
              </w:rPr>
              <w:t>Typ předmětu</w:t>
            </w:r>
          </w:p>
        </w:tc>
        <w:tc>
          <w:tcPr>
            <w:tcW w:w="3406" w:type="dxa"/>
            <w:gridSpan w:val="4"/>
          </w:tcPr>
          <w:p w14:paraId="0E92CE6B" w14:textId="7E2FED5F" w:rsidR="00567A9A" w:rsidRDefault="00CB2898" w:rsidP="00B25065">
            <w:pPr>
              <w:jc w:val="both"/>
            </w:pPr>
            <w:r>
              <w:t>p</w:t>
            </w:r>
            <w:r w:rsidR="00567A9A">
              <w:t>ovinný, PZ</w:t>
            </w:r>
          </w:p>
        </w:tc>
        <w:tc>
          <w:tcPr>
            <w:tcW w:w="2695" w:type="dxa"/>
            <w:gridSpan w:val="2"/>
            <w:shd w:val="clear" w:color="auto" w:fill="F7CAAC"/>
          </w:tcPr>
          <w:p w14:paraId="31059CC3" w14:textId="77777777" w:rsidR="00567A9A" w:rsidRDefault="00567A9A" w:rsidP="00B25065">
            <w:pPr>
              <w:jc w:val="both"/>
            </w:pPr>
            <w:r>
              <w:rPr>
                <w:b/>
              </w:rPr>
              <w:t>doporučený ročník / semestr</w:t>
            </w:r>
          </w:p>
        </w:tc>
        <w:tc>
          <w:tcPr>
            <w:tcW w:w="668" w:type="dxa"/>
          </w:tcPr>
          <w:p w14:paraId="3F5BC007" w14:textId="7BB76BBD" w:rsidR="00567A9A" w:rsidRDefault="00567A9A" w:rsidP="00B25065">
            <w:pPr>
              <w:jc w:val="both"/>
            </w:pPr>
            <w:r>
              <w:t>1/ZS</w:t>
            </w:r>
          </w:p>
        </w:tc>
      </w:tr>
      <w:tr w:rsidR="00567A9A" w14:paraId="42A6A837" w14:textId="77777777" w:rsidTr="00B25065">
        <w:tc>
          <w:tcPr>
            <w:tcW w:w="3086" w:type="dxa"/>
            <w:shd w:val="clear" w:color="auto" w:fill="F7CAAC"/>
          </w:tcPr>
          <w:p w14:paraId="3B692B86" w14:textId="77777777" w:rsidR="00567A9A" w:rsidRDefault="00567A9A" w:rsidP="00B25065">
            <w:pPr>
              <w:rPr>
                <w:b/>
              </w:rPr>
            </w:pPr>
            <w:r>
              <w:rPr>
                <w:b/>
              </w:rPr>
              <w:t>Rozsah studijního předmětu</w:t>
            </w:r>
          </w:p>
        </w:tc>
        <w:tc>
          <w:tcPr>
            <w:tcW w:w="1701" w:type="dxa"/>
            <w:gridSpan w:val="2"/>
          </w:tcPr>
          <w:p w14:paraId="4CB788A6" w14:textId="48524720" w:rsidR="00567A9A" w:rsidRDefault="002F4D39" w:rsidP="00B25065">
            <w:pPr>
              <w:jc w:val="both"/>
            </w:pPr>
            <w:r>
              <w:t>26</w:t>
            </w:r>
            <w:r w:rsidR="00BC3F5F">
              <w:t xml:space="preserve"> </w:t>
            </w:r>
            <w:r w:rsidR="00567A9A">
              <w:t>s</w:t>
            </w:r>
          </w:p>
        </w:tc>
        <w:tc>
          <w:tcPr>
            <w:tcW w:w="889" w:type="dxa"/>
            <w:shd w:val="clear" w:color="auto" w:fill="F7CAAC"/>
          </w:tcPr>
          <w:p w14:paraId="38022165" w14:textId="77777777" w:rsidR="00567A9A" w:rsidRDefault="00567A9A" w:rsidP="00B25065">
            <w:pPr>
              <w:jc w:val="both"/>
              <w:rPr>
                <w:b/>
              </w:rPr>
            </w:pPr>
            <w:r>
              <w:rPr>
                <w:b/>
              </w:rPr>
              <w:t xml:space="preserve">hod. </w:t>
            </w:r>
          </w:p>
        </w:tc>
        <w:tc>
          <w:tcPr>
            <w:tcW w:w="816" w:type="dxa"/>
          </w:tcPr>
          <w:p w14:paraId="44C7F868" w14:textId="77777777" w:rsidR="00567A9A" w:rsidRDefault="00567A9A" w:rsidP="00B25065">
            <w:pPr>
              <w:jc w:val="both"/>
            </w:pPr>
            <w:r>
              <w:t>13</w:t>
            </w:r>
          </w:p>
        </w:tc>
        <w:tc>
          <w:tcPr>
            <w:tcW w:w="2156" w:type="dxa"/>
            <w:shd w:val="clear" w:color="auto" w:fill="F7CAAC"/>
          </w:tcPr>
          <w:p w14:paraId="46918A05" w14:textId="77777777" w:rsidR="00567A9A" w:rsidRDefault="00567A9A" w:rsidP="00B25065">
            <w:pPr>
              <w:jc w:val="both"/>
              <w:rPr>
                <w:b/>
              </w:rPr>
            </w:pPr>
            <w:r>
              <w:rPr>
                <w:b/>
              </w:rPr>
              <w:t>kreditů</w:t>
            </w:r>
          </w:p>
        </w:tc>
        <w:tc>
          <w:tcPr>
            <w:tcW w:w="1207" w:type="dxa"/>
            <w:gridSpan w:val="2"/>
          </w:tcPr>
          <w:p w14:paraId="5868AC4B" w14:textId="77777777" w:rsidR="00567A9A" w:rsidRDefault="00567A9A" w:rsidP="00B25065">
            <w:pPr>
              <w:jc w:val="both"/>
            </w:pPr>
            <w:r>
              <w:t>2</w:t>
            </w:r>
          </w:p>
        </w:tc>
      </w:tr>
      <w:tr w:rsidR="00567A9A" w14:paraId="2B89A436" w14:textId="77777777" w:rsidTr="00B25065">
        <w:tc>
          <w:tcPr>
            <w:tcW w:w="3086" w:type="dxa"/>
            <w:shd w:val="clear" w:color="auto" w:fill="F7CAAC"/>
          </w:tcPr>
          <w:p w14:paraId="0E902033" w14:textId="77777777" w:rsidR="00567A9A" w:rsidRDefault="00567A9A" w:rsidP="00B25065">
            <w:pPr>
              <w:rPr>
                <w:b/>
                <w:sz w:val="22"/>
              </w:rPr>
            </w:pPr>
            <w:r>
              <w:rPr>
                <w:b/>
              </w:rPr>
              <w:t>Prerekvizity, korekvizity, ekvivalence</w:t>
            </w:r>
          </w:p>
        </w:tc>
        <w:tc>
          <w:tcPr>
            <w:tcW w:w="6769" w:type="dxa"/>
            <w:gridSpan w:val="7"/>
          </w:tcPr>
          <w:p w14:paraId="4A2FEC50" w14:textId="71D16221" w:rsidR="00567A9A" w:rsidRPr="00567A9A" w:rsidRDefault="00567A9A" w:rsidP="00B25065">
            <w:pPr>
              <w:jc w:val="both"/>
            </w:pPr>
          </w:p>
        </w:tc>
      </w:tr>
      <w:tr w:rsidR="00567A9A" w14:paraId="07E2F840" w14:textId="77777777" w:rsidTr="00B25065">
        <w:tc>
          <w:tcPr>
            <w:tcW w:w="3086" w:type="dxa"/>
            <w:shd w:val="clear" w:color="auto" w:fill="F7CAAC"/>
          </w:tcPr>
          <w:p w14:paraId="5A6D7BB7" w14:textId="77777777" w:rsidR="00567A9A" w:rsidRDefault="00567A9A" w:rsidP="00B25065">
            <w:pPr>
              <w:rPr>
                <w:b/>
              </w:rPr>
            </w:pPr>
            <w:r>
              <w:rPr>
                <w:b/>
              </w:rPr>
              <w:t>Klasifikovaný zápočet</w:t>
            </w:r>
          </w:p>
        </w:tc>
        <w:tc>
          <w:tcPr>
            <w:tcW w:w="3406" w:type="dxa"/>
            <w:gridSpan w:val="4"/>
          </w:tcPr>
          <w:p w14:paraId="352FFBFD" w14:textId="44C35F81" w:rsidR="00567A9A" w:rsidRPr="00567A9A" w:rsidRDefault="00CB2898" w:rsidP="00B25065">
            <w:pPr>
              <w:jc w:val="both"/>
            </w:pPr>
            <w:r>
              <w:t>k</w:t>
            </w:r>
            <w:r w:rsidR="00567A9A" w:rsidRPr="00567A9A">
              <w:t>lasifikovaný zápočet</w:t>
            </w:r>
          </w:p>
        </w:tc>
        <w:tc>
          <w:tcPr>
            <w:tcW w:w="2156" w:type="dxa"/>
            <w:shd w:val="clear" w:color="auto" w:fill="F7CAAC"/>
          </w:tcPr>
          <w:p w14:paraId="0CE2F0F4" w14:textId="77777777" w:rsidR="00567A9A" w:rsidRPr="00567A9A" w:rsidRDefault="00567A9A" w:rsidP="00B25065">
            <w:pPr>
              <w:jc w:val="both"/>
              <w:rPr>
                <w:b/>
              </w:rPr>
            </w:pPr>
            <w:r w:rsidRPr="00567A9A">
              <w:rPr>
                <w:b/>
              </w:rPr>
              <w:t>Forma výuky</w:t>
            </w:r>
          </w:p>
        </w:tc>
        <w:tc>
          <w:tcPr>
            <w:tcW w:w="1207" w:type="dxa"/>
            <w:gridSpan w:val="2"/>
          </w:tcPr>
          <w:p w14:paraId="79428486" w14:textId="77777777" w:rsidR="00567A9A" w:rsidRPr="00567A9A" w:rsidRDefault="00567A9A" w:rsidP="00B25065">
            <w:pPr>
              <w:jc w:val="both"/>
            </w:pPr>
            <w:r w:rsidRPr="00567A9A">
              <w:t>seminář</w:t>
            </w:r>
          </w:p>
        </w:tc>
      </w:tr>
      <w:tr w:rsidR="00567A9A" w14:paraId="1264705E" w14:textId="77777777" w:rsidTr="00B25065">
        <w:tc>
          <w:tcPr>
            <w:tcW w:w="3086" w:type="dxa"/>
            <w:shd w:val="clear" w:color="auto" w:fill="F7CAAC"/>
          </w:tcPr>
          <w:p w14:paraId="295A748F" w14:textId="77777777" w:rsidR="00567A9A" w:rsidRDefault="00567A9A" w:rsidP="00B25065">
            <w:pPr>
              <w:rPr>
                <w:b/>
              </w:rPr>
            </w:pPr>
            <w:r>
              <w:rPr>
                <w:b/>
              </w:rPr>
              <w:t>Forma způsobu ověření studijních výsledků a další požadavky na studenta</w:t>
            </w:r>
          </w:p>
        </w:tc>
        <w:tc>
          <w:tcPr>
            <w:tcW w:w="6769" w:type="dxa"/>
            <w:gridSpan w:val="7"/>
            <w:tcBorders>
              <w:bottom w:val="nil"/>
            </w:tcBorders>
          </w:tcPr>
          <w:p w14:paraId="58EBD4E4" w14:textId="77777777" w:rsidR="00567A9A" w:rsidRPr="00567A9A" w:rsidRDefault="00567A9A" w:rsidP="00B25065">
            <w:pPr>
              <w:jc w:val="both"/>
            </w:pPr>
            <w:r w:rsidRPr="00567A9A">
              <w:t>80% aktivní účast na seminářích</w:t>
            </w:r>
          </w:p>
          <w:p w14:paraId="0E9FF860" w14:textId="77777777" w:rsidR="00567A9A" w:rsidRPr="00567A9A" w:rsidRDefault="00567A9A" w:rsidP="00B25065">
            <w:pPr>
              <w:jc w:val="both"/>
            </w:pPr>
            <w:r w:rsidRPr="00567A9A">
              <w:rPr>
                <w:shd w:val="clear" w:color="auto" w:fill="FFFFFF"/>
              </w:rPr>
              <w:t xml:space="preserve">Student předloží dva projekty podle vlastního výběru, </w:t>
            </w:r>
          </w:p>
          <w:p w14:paraId="15CA712C" w14:textId="066CA0E2" w:rsidR="00567A9A" w:rsidRPr="00F562B0" w:rsidRDefault="00567A9A" w:rsidP="00B25065">
            <w:pPr>
              <w:jc w:val="both"/>
              <w:rPr>
                <w:shd w:val="clear" w:color="auto" w:fill="FFFFFF"/>
              </w:rPr>
            </w:pPr>
            <w:r>
              <w:rPr>
                <w:shd w:val="clear" w:color="auto" w:fill="FFFFFF"/>
              </w:rPr>
              <w:t>t</w:t>
            </w:r>
            <w:r w:rsidRPr="00567A9A">
              <w:rPr>
                <w:shd w:val="clear" w:color="auto" w:fill="FFFFFF"/>
              </w:rPr>
              <w:t>ím prokáže svou schopnost vytvářet funkční algoritmické definice 3D objektů. Závěrečný plakát bude zachycovat renderované zobrazení objektu a bude obsahovat menší okna se snímkem obrazovky a s řadou dalších parametricky změněných objektů založených na této definici, a případně i fotografii objektu, který byl použit jako prvotní zdroj inspirace pro projekt. </w:t>
            </w:r>
            <w:r w:rsidRPr="00567A9A">
              <w:rPr>
                <w:lang w:val="sk-SK" w:eastAsia="sk-SK"/>
              </w:rPr>
              <w:t>Rozbor portfolia studenta</w:t>
            </w:r>
          </w:p>
        </w:tc>
      </w:tr>
      <w:tr w:rsidR="00567A9A" w14:paraId="13B512A6" w14:textId="77777777" w:rsidTr="00567A9A">
        <w:trPr>
          <w:trHeight w:val="178"/>
        </w:trPr>
        <w:tc>
          <w:tcPr>
            <w:tcW w:w="9855" w:type="dxa"/>
            <w:gridSpan w:val="8"/>
            <w:tcBorders>
              <w:top w:val="nil"/>
            </w:tcBorders>
          </w:tcPr>
          <w:p w14:paraId="32376F49" w14:textId="77777777" w:rsidR="00567A9A" w:rsidRDefault="00567A9A" w:rsidP="00B25065"/>
        </w:tc>
      </w:tr>
      <w:tr w:rsidR="00567A9A" w14:paraId="62D9E166" w14:textId="77777777" w:rsidTr="00B25065">
        <w:trPr>
          <w:trHeight w:val="197"/>
        </w:trPr>
        <w:tc>
          <w:tcPr>
            <w:tcW w:w="3086" w:type="dxa"/>
            <w:tcBorders>
              <w:top w:val="nil"/>
            </w:tcBorders>
            <w:shd w:val="clear" w:color="auto" w:fill="F7CAAC"/>
          </w:tcPr>
          <w:p w14:paraId="24991697" w14:textId="77777777" w:rsidR="00567A9A" w:rsidRDefault="00567A9A" w:rsidP="00B25065">
            <w:pPr>
              <w:rPr>
                <w:b/>
              </w:rPr>
            </w:pPr>
            <w:r>
              <w:rPr>
                <w:b/>
              </w:rPr>
              <w:t>Garant předmětu</w:t>
            </w:r>
          </w:p>
        </w:tc>
        <w:tc>
          <w:tcPr>
            <w:tcW w:w="6769" w:type="dxa"/>
            <w:gridSpan w:val="7"/>
            <w:tcBorders>
              <w:top w:val="nil"/>
            </w:tcBorders>
          </w:tcPr>
          <w:p w14:paraId="20045FBF" w14:textId="77777777" w:rsidR="00567A9A" w:rsidRDefault="00567A9A" w:rsidP="00B25065">
            <w:pPr>
              <w:jc w:val="both"/>
            </w:pPr>
            <w:r>
              <w:t>MgA. Jakub Hrdina, Ph.D.</w:t>
            </w:r>
          </w:p>
        </w:tc>
      </w:tr>
      <w:tr w:rsidR="00567A9A" w14:paraId="10925025" w14:textId="77777777" w:rsidTr="00B25065">
        <w:trPr>
          <w:trHeight w:val="243"/>
        </w:trPr>
        <w:tc>
          <w:tcPr>
            <w:tcW w:w="3086" w:type="dxa"/>
            <w:tcBorders>
              <w:top w:val="nil"/>
            </w:tcBorders>
            <w:shd w:val="clear" w:color="auto" w:fill="F7CAAC"/>
          </w:tcPr>
          <w:p w14:paraId="5BA8FD0A" w14:textId="77777777" w:rsidR="00567A9A" w:rsidRDefault="00567A9A" w:rsidP="00B25065">
            <w:pPr>
              <w:rPr>
                <w:b/>
              </w:rPr>
            </w:pPr>
            <w:r>
              <w:rPr>
                <w:b/>
              </w:rPr>
              <w:t>Zapojení garanta do výuky předmětu</w:t>
            </w:r>
          </w:p>
        </w:tc>
        <w:tc>
          <w:tcPr>
            <w:tcW w:w="6769" w:type="dxa"/>
            <w:gridSpan w:val="7"/>
            <w:tcBorders>
              <w:top w:val="nil"/>
            </w:tcBorders>
          </w:tcPr>
          <w:p w14:paraId="7D00538D" w14:textId="0D8B7CA6" w:rsidR="00567A9A" w:rsidRDefault="002F4D39" w:rsidP="00B25065">
            <w:pPr>
              <w:jc w:val="both"/>
            </w:pPr>
            <w:r>
              <w:t>100 %</w:t>
            </w:r>
          </w:p>
        </w:tc>
      </w:tr>
      <w:tr w:rsidR="00567A9A" w14:paraId="6FB5E665" w14:textId="77777777" w:rsidTr="00B25065">
        <w:tc>
          <w:tcPr>
            <w:tcW w:w="3086" w:type="dxa"/>
            <w:shd w:val="clear" w:color="auto" w:fill="F7CAAC"/>
          </w:tcPr>
          <w:p w14:paraId="58196219" w14:textId="77777777" w:rsidR="00567A9A" w:rsidRDefault="00567A9A" w:rsidP="00B25065">
            <w:pPr>
              <w:rPr>
                <w:b/>
              </w:rPr>
            </w:pPr>
            <w:r>
              <w:rPr>
                <w:b/>
              </w:rPr>
              <w:t>Vyučující</w:t>
            </w:r>
          </w:p>
        </w:tc>
        <w:tc>
          <w:tcPr>
            <w:tcW w:w="6769" w:type="dxa"/>
            <w:gridSpan w:val="7"/>
            <w:tcBorders>
              <w:bottom w:val="nil"/>
            </w:tcBorders>
          </w:tcPr>
          <w:p w14:paraId="60D53DEF" w14:textId="77777777" w:rsidR="00567A9A" w:rsidRDefault="00567A9A" w:rsidP="00B25065">
            <w:pPr>
              <w:jc w:val="both"/>
            </w:pPr>
            <w:r>
              <w:t>MgA. Jakub Hrdina, Ph.D.</w:t>
            </w:r>
          </w:p>
        </w:tc>
      </w:tr>
      <w:tr w:rsidR="00567A9A" w14:paraId="3775A804" w14:textId="77777777" w:rsidTr="00BC41B1">
        <w:trPr>
          <w:trHeight w:val="95"/>
        </w:trPr>
        <w:tc>
          <w:tcPr>
            <w:tcW w:w="9855" w:type="dxa"/>
            <w:gridSpan w:val="8"/>
            <w:tcBorders>
              <w:top w:val="nil"/>
            </w:tcBorders>
          </w:tcPr>
          <w:p w14:paraId="30549219" w14:textId="77777777" w:rsidR="00567A9A" w:rsidRDefault="00567A9A" w:rsidP="00B25065">
            <w:pPr>
              <w:jc w:val="both"/>
            </w:pPr>
          </w:p>
        </w:tc>
      </w:tr>
      <w:tr w:rsidR="00567A9A" w14:paraId="0B8B1800" w14:textId="77777777" w:rsidTr="00B25065">
        <w:tc>
          <w:tcPr>
            <w:tcW w:w="3086" w:type="dxa"/>
            <w:shd w:val="clear" w:color="auto" w:fill="F7CAAC"/>
          </w:tcPr>
          <w:p w14:paraId="37BB809D" w14:textId="77777777" w:rsidR="00567A9A" w:rsidRDefault="00567A9A" w:rsidP="00B25065">
            <w:pPr>
              <w:jc w:val="both"/>
              <w:rPr>
                <w:b/>
              </w:rPr>
            </w:pPr>
            <w:r>
              <w:rPr>
                <w:b/>
              </w:rPr>
              <w:t>Stručná anotace předmětu</w:t>
            </w:r>
          </w:p>
        </w:tc>
        <w:tc>
          <w:tcPr>
            <w:tcW w:w="6769" w:type="dxa"/>
            <w:gridSpan w:val="7"/>
            <w:tcBorders>
              <w:bottom w:val="nil"/>
            </w:tcBorders>
          </w:tcPr>
          <w:p w14:paraId="2F41D4BD" w14:textId="77777777" w:rsidR="00567A9A" w:rsidRDefault="00567A9A" w:rsidP="00B25065">
            <w:pPr>
              <w:jc w:val="both"/>
            </w:pPr>
          </w:p>
        </w:tc>
      </w:tr>
      <w:tr w:rsidR="00567A9A" w14:paraId="0BB3ED8E" w14:textId="77777777" w:rsidTr="00F562B0">
        <w:trPr>
          <w:trHeight w:val="3289"/>
        </w:trPr>
        <w:tc>
          <w:tcPr>
            <w:tcW w:w="9855" w:type="dxa"/>
            <w:gridSpan w:val="8"/>
            <w:tcBorders>
              <w:top w:val="nil"/>
              <w:bottom w:val="single" w:sz="12" w:space="0" w:color="auto"/>
            </w:tcBorders>
          </w:tcPr>
          <w:p w14:paraId="7C7ADF20" w14:textId="10E00D4D" w:rsidR="00567A9A" w:rsidRPr="00567A9A" w:rsidRDefault="00567A9A" w:rsidP="00F562B0">
            <w:pPr>
              <w:spacing w:after="120"/>
              <w:jc w:val="both"/>
              <w:rPr>
                <w:color w:val="000000"/>
                <w:shd w:val="clear" w:color="auto" w:fill="FFFFFF"/>
              </w:rPr>
            </w:pPr>
            <w:r w:rsidRPr="00567A9A">
              <w:rPr>
                <w:color w:val="000000"/>
                <w:shd w:val="clear" w:color="auto" w:fill="FFFFFF"/>
              </w:rPr>
              <w:t>Cílem předmětu je pokročilé osvojení práce s designérsky zaměřeným prostorovým modelovacím programem Rhinoceros 3D, určeným pro tvorbu a vizuální prezentaci výrobků a objektů. Probráno bude použití pluginu (rozšiřujícího modulu) Grasshopper (http://grasshopper3d.com). Studentům se doporučuje řešit vlastní konkrétní projekt z oblasti prostorového designu. </w:t>
            </w:r>
          </w:p>
          <w:p w14:paraId="10CEBBF3" w14:textId="77777777" w:rsidR="00567A9A" w:rsidRPr="00567A9A" w:rsidRDefault="00567A9A" w:rsidP="00D3581F">
            <w:pPr>
              <w:pStyle w:val="Odstavecseseznamem"/>
              <w:numPr>
                <w:ilvl w:val="0"/>
                <w:numId w:val="78"/>
              </w:numPr>
              <w:spacing w:after="160" w:line="259" w:lineRule="auto"/>
              <w:rPr>
                <w:color w:val="000000"/>
                <w:shd w:val="clear" w:color="auto" w:fill="FFFFFF"/>
              </w:rPr>
            </w:pPr>
            <w:r w:rsidRPr="00567A9A">
              <w:rPr>
                <w:color w:val="000000"/>
                <w:shd w:val="clear" w:color="auto" w:fill="FFFFFF"/>
              </w:rPr>
              <w:t>Pojem "algoritmus"</w:t>
            </w:r>
          </w:p>
          <w:p w14:paraId="660D0D5A" w14:textId="77777777" w:rsidR="00567A9A" w:rsidRPr="00567A9A" w:rsidRDefault="00567A9A" w:rsidP="00D3581F">
            <w:pPr>
              <w:pStyle w:val="Odstavecseseznamem"/>
              <w:numPr>
                <w:ilvl w:val="0"/>
                <w:numId w:val="78"/>
              </w:numPr>
              <w:spacing w:after="160" w:line="259" w:lineRule="auto"/>
              <w:rPr>
                <w:color w:val="000000"/>
                <w:shd w:val="clear" w:color="auto" w:fill="FFFFFF"/>
              </w:rPr>
            </w:pPr>
            <w:r w:rsidRPr="00567A9A">
              <w:rPr>
                <w:color w:val="000000"/>
                <w:shd w:val="clear" w:color="auto" w:fill="FFFFFF"/>
              </w:rPr>
              <w:t>Seznámení, plugin modul Grasshopper, jeho pracovní plocha, palety</w:t>
            </w:r>
          </w:p>
          <w:p w14:paraId="1DC618C1" w14:textId="77777777" w:rsidR="00567A9A" w:rsidRPr="00567A9A" w:rsidRDefault="00567A9A" w:rsidP="00D3581F">
            <w:pPr>
              <w:pStyle w:val="Odstavecseseznamem"/>
              <w:numPr>
                <w:ilvl w:val="0"/>
                <w:numId w:val="78"/>
              </w:numPr>
              <w:spacing w:after="160" w:line="259" w:lineRule="auto"/>
              <w:rPr>
                <w:color w:val="000000"/>
                <w:shd w:val="clear" w:color="auto" w:fill="FFFFFF"/>
              </w:rPr>
            </w:pPr>
            <w:r w:rsidRPr="00567A9A">
              <w:rPr>
                <w:color w:val="000000"/>
                <w:shd w:val="clear" w:color="auto" w:fill="FFFFFF"/>
              </w:rPr>
              <w:t>Praktická definice jednoduchého algoritmu v programu Grasshopper </w:t>
            </w:r>
          </w:p>
          <w:p w14:paraId="53B05C89" w14:textId="77777777" w:rsidR="00567A9A" w:rsidRPr="00567A9A" w:rsidRDefault="00567A9A" w:rsidP="00D3581F">
            <w:pPr>
              <w:pStyle w:val="Odstavecseseznamem"/>
              <w:numPr>
                <w:ilvl w:val="0"/>
                <w:numId w:val="78"/>
              </w:numPr>
              <w:spacing w:after="160" w:line="259" w:lineRule="auto"/>
              <w:rPr>
                <w:color w:val="000000"/>
                <w:shd w:val="clear" w:color="auto" w:fill="FFFFFF"/>
              </w:rPr>
            </w:pPr>
            <w:r w:rsidRPr="00567A9A">
              <w:rPr>
                <w:color w:val="000000"/>
                <w:shd w:val="clear" w:color="auto" w:fill="FFFFFF"/>
              </w:rPr>
              <w:t>Komplexnější definice </w:t>
            </w:r>
          </w:p>
          <w:p w14:paraId="2FDAC4FE" w14:textId="77777777" w:rsidR="00567A9A" w:rsidRPr="00567A9A" w:rsidRDefault="00567A9A" w:rsidP="00D3581F">
            <w:pPr>
              <w:pStyle w:val="Odstavecseseznamem"/>
              <w:numPr>
                <w:ilvl w:val="0"/>
                <w:numId w:val="78"/>
              </w:numPr>
              <w:spacing w:after="160" w:line="259" w:lineRule="auto"/>
              <w:rPr>
                <w:color w:val="000000"/>
                <w:shd w:val="clear" w:color="auto" w:fill="FFFFFF"/>
              </w:rPr>
            </w:pPr>
            <w:r w:rsidRPr="00567A9A">
              <w:rPr>
                <w:color w:val="000000"/>
                <w:shd w:val="clear" w:color="auto" w:fill="FFFFFF"/>
              </w:rPr>
              <w:t>Použití domén</w:t>
            </w:r>
          </w:p>
          <w:p w14:paraId="76C41A37" w14:textId="77777777" w:rsidR="00567A9A" w:rsidRPr="00567A9A" w:rsidRDefault="00567A9A" w:rsidP="00D3581F">
            <w:pPr>
              <w:pStyle w:val="Odstavecseseznamem"/>
              <w:numPr>
                <w:ilvl w:val="0"/>
                <w:numId w:val="78"/>
              </w:numPr>
              <w:spacing w:after="160" w:line="259" w:lineRule="auto"/>
              <w:rPr>
                <w:color w:val="000000"/>
                <w:shd w:val="clear" w:color="auto" w:fill="FFFFFF"/>
              </w:rPr>
            </w:pPr>
            <w:r w:rsidRPr="00567A9A">
              <w:rPr>
                <w:color w:val="000000"/>
                <w:shd w:val="clear" w:color="auto" w:fill="FFFFFF"/>
              </w:rPr>
              <w:t xml:space="preserve">Použití číselných řad, </w:t>
            </w:r>
          </w:p>
          <w:p w14:paraId="5C2E96EE" w14:textId="77777777" w:rsidR="00567A9A" w:rsidRPr="00567A9A" w:rsidRDefault="00567A9A" w:rsidP="00F562B0">
            <w:pPr>
              <w:pStyle w:val="Odstavecseseznamem"/>
              <w:numPr>
                <w:ilvl w:val="0"/>
                <w:numId w:val="78"/>
              </w:numPr>
              <w:spacing w:after="120"/>
              <w:ind w:left="714" w:hanging="357"/>
              <w:contextualSpacing w:val="0"/>
            </w:pPr>
            <w:r w:rsidRPr="00567A9A">
              <w:rPr>
                <w:color w:val="000000"/>
                <w:shd w:val="clear" w:color="auto" w:fill="FFFFFF"/>
              </w:rPr>
              <w:t>Použití matematických výrazů </w:t>
            </w:r>
          </w:p>
          <w:p w14:paraId="60DFFB2E" w14:textId="235A6A7E" w:rsidR="00567A9A" w:rsidRPr="00AF68B3" w:rsidRDefault="00567A9A" w:rsidP="00F562B0">
            <w:r>
              <w:rPr>
                <w:color w:val="000000"/>
                <w:shd w:val="clear" w:color="auto" w:fill="FFFFFF"/>
              </w:rPr>
              <w:t>Student si osvojí práci</w:t>
            </w:r>
            <w:r w:rsidRPr="00567A9A">
              <w:rPr>
                <w:color w:val="000000"/>
                <w:shd w:val="clear" w:color="auto" w:fill="FFFFFF"/>
              </w:rPr>
              <w:t xml:space="preserve"> s designérsky zaměřeným prostorovým modelovacím programem Rhinoceros 3D, určeným pro tvorbu a vizuální prezentaci výrobků a objektů</w:t>
            </w:r>
            <w:r>
              <w:rPr>
                <w:color w:val="000000"/>
                <w:shd w:val="clear" w:color="auto" w:fill="FFFFFF"/>
              </w:rPr>
              <w:t>.</w:t>
            </w:r>
          </w:p>
        </w:tc>
      </w:tr>
      <w:tr w:rsidR="00567A9A" w14:paraId="097E075C" w14:textId="77777777" w:rsidTr="00B25065">
        <w:trPr>
          <w:trHeight w:val="265"/>
        </w:trPr>
        <w:tc>
          <w:tcPr>
            <w:tcW w:w="3653" w:type="dxa"/>
            <w:gridSpan w:val="2"/>
            <w:tcBorders>
              <w:top w:val="nil"/>
            </w:tcBorders>
            <w:shd w:val="clear" w:color="auto" w:fill="F7CAAC"/>
          </w:tcPr>
          <w:p w14:paraId="10AD0BE6" w14:textId="77777777" w:rsidR="00567A9A" w:rsidRDefault="00567A9A" w:rsidP="00B25065">
            <w:pPr>
              <w:jc w:val="both"/>
            </w:pPr>
            <w:r>
              <w:rPr>
                <w:b/>
              </w:rPr>
              <w:t>Studijní literatura a studijní pomůcky</w:t>
            </w:r>
          </w:p>
        </w:tc>
        <w:tc>
          <w:tcPr>
            <w:tcW w:w="6202" w:type="dxa"/>
            <w:gridSpan w:val="6"/>
            <w:tcBorders>
              <w:top w:val="nil"/>
              <w:bottom w:val="nil"/>
            </w:tcBorders>
          </w:tcPr>
          <w:p w14:paraId="59AE2994" w14:textId="77777777" w:rsidR="00567A9A" w:rsidRDefault="00567A9A" w:rsidP="00B25065">
            <w:pPr>
              <w:jc w:val="both"/>
            </w:pPr>
          </w:p>
        </w:tc>
      </w:tr>
      <w:tr w:rsidR="00567A9A" w:rsidRPr="003F7F55" w14:paraId="4AA490AB" w14:textId="77777777" w:rsidTr="00BC41B1">
        <w:trPr>
          <w:trHeight w:val="1801"/>
        </w:trPr>
        <w:tc>
          <w:tcPr>
            <w:tcW w:w="9855" w:type="dxa"/>
            <w:gridSpan w:val="8"/>
            <w:tcBorders>
              <w:top w:val="nil"/>
            </w:tcBorders>
          </w:tcPr>
          <w:p w14:paraId="07EB8C29" w14:textId="77777777" w:rsidR="00BB6A2C" w:rsidRPr="00A071BA" w:rsidRDefault="00BB6A2C" w:rsidP="00BB6A2C">
            <w:r w:rsidRPr="0098721F">
              <w:rPr>
                <w:b/>
                <w:bCs/>
                <w:kern w:val="36"/>
              </w:rPr>
              <w:t>Povinná:</w:t>
            </w:r>
          </w:p>
          <w:p w14:paraId="726CB3C5" w14:textId="77777777" w:rsidR="00BB6A2C" w:rsidRPr="00B96B48" w:rsidRDefault="00000000" w:rsidP="00BB6A2C">
            <w:pPr>
              <w:pStyle w:val="Bezmezer"/>
              <w:rPr>
                <w:lang w:eastAsia="en-US"/>
              </w:rPr>
            </w:pPr>
            <w:hyperlink w:history="1">
              <w:r w:rsidR="00BB6A2C" w:rsidRPr="00B96B48">
                <w:rPr>
                  <w:lang w:eastAsia="en-US"/>
                </w:rPr>
                <w:t xml:space="preserve">www.rhino3d.com </w:t>
              </w:r>
            </w:hyperlink>
          </w:p>
          <w:p w14:paraId="4F397338" w14:textId="77777777" w:rsidR="00BB6A2C" w:rsidRPr="0040652B" w:rsidRDefault="00000000" w:rsidP="00BB6A2C">
            <w:pPr>
              <w:pStyle w:val="Bezmezer"/>
              <w:rPr>
                <w:i/>
                <w:lang w:eastAsia="en-US"/>
              </w:rPr>
            </w:pPr>
            <w:hyperlink r:id="rId76" w:tgtFrame="_blank" w:history="1">
              <w:r w:rsidR="00BB6A2C" w:rsidRPr="0040652B">
                <w:rPr>
                  <w:i/>
                  <w:lang w:eastAsia="en-US"/>
                </w:rPr>
                <w:t xml:space="preserve">Grasshopper Album at Vimeo </w:t>
              </w:r>
            </w:hyperlink>
          </w:p>
          <w:p w14:paraId="6A05FF7C" w14:textId="77777777" w:rsidR="00BB6A2C" w:rsidRPr="0040652B" w:rsidRDefault="00000000" w:rsidP="00BB6A2C">
            <w:pPr>
              <w:pStyle w:val="Bezmezer"/>
              <w:rPr>
                <w:i/>
                <w:lang w:eastAsia="en-US"/>
              </w:rPr>
            </w:pPr>
            <w:hyperlink r:id="rId77" w:tgtFrame="_blank" w:history="1">
              <w:r w:rsidR="00BB6A2C" w:rsidRPr="0040652B">
                <w:rPr>
                  <w:i/>
                  <w:lang w:eastAsia="en-US"/>
                </w:rPr>
                <w:t xml:space="preserve">Grasshopper All Videos Tagged Tutorial (Scott Davidson) </w:t>
              </w:r>
            </w:hyperlink>
          </w:p>
          <w:p w14:paraId="03273794" w14:textId="77777777" w:rsidR="00BB6A2C" w:rsidRPr="0040652B" w:rsidRDefault="00000000" w:rsidP="00BB6A2C">
            <w:pPr>
              <w:pStyle w:val="Bezmezer"/>
              <w:rPr>
                <w:i/>
                <w:lang w:eastAsia="en-US"/>
              </w:rPr>
            </w:pPr>
            <w:hyperlink r:id="rId78" w:tgtFrame="_blank" w:history="1">
              <w:r w:rsidR="00BB6A2C" w:rsidRPr="0040652B">
                <w:rPr>
                  <w:i/>
                  <w:lang w:eastAsia="en-US"/>
                </w:rPr>
                <w:t xml:space="preserve">Grasshopper Tutorials at Youtube </w:t>
              </w:r>
            </w:hyperlink>
          </w:p>
          <w:p w14:paraId="48F49A07" w14:textId="77777777" w:rsidR="00BB6A2C" w:rsidRPr="0040652B" w:rsidRDefault="00BB6A2C" w:rsidP="00BB6A2C">
            <w:pPr>
              <w:pStyle w:val="Bezmezer"/>
              <w:rPr>
                <w:i/>
                <w:lang w:eastAsia="en-US"/>
              </w:rPr>
            </w:pPr>
            <w:r w:rsidRPr="0040652B">
              <w:rPr>
                <w:i/>
                <w:lang w:eastAsia="en-US"/>
              </w:rPr>
              <w:t xml:space="preserve">Rhino User's Manual. </w:t>
            </w:r>
          </w:p>
          <w:p w14:paraId="3264F35B" w14:textId="77777777" w:rsidR="00BB6A2C" w:rsidRPr="00B96B48" w:rsidRDefault="00BB6A2C" w:rsidP="00BB6A2C">
            <w:pPr>
              <w:rPr>
                <w:b/>
                <w:lang w:eastAsia="en-US"/>
              </w:rPr>
            </w:pPr>
            <w:r w:rsidRPr="00B96B48">
              <w:rPr>
                <w:b/>
                <w:lang w:eastAsia="en-US"/>
              </w:rPr>
              <w:t xml:space="preserve">Doporučená: </w:t>
            </w:r>
          </w:p>
          <w:p w14:paraId="7DD40A85" w14:textId="75EDA906" w:rsidR="00567A9A" w:rsidRPr="003F7F55" w:rsidRDefault="00000000" w:rsidP="0011456A">
            <w:pPr>
              <w:rPr>
                <w:b/>
              </w:rPr>
            </w:pPr>
            <w:hyperlink r:id="rId79" w:tgtFrame="_blank" w:history="1">
              <w:r w:rsidR="00BB6A2C" w:rsidRPr="00673084">
                <w:rPr>
                  <w:lang w:eastAsia="en-US"/>
                </w:rPr>
                <w:t xml:space="preserve">KUTSCHEAUER, André. </w:t>
              </w:r>
              <w:r w:rsidR="00BB6A2C" w:rsidRPr="00673084">
                <w:rPr>
                  <w:i/>
                  <w:lang w:eastAsia="en-US"/>
                </w:rPr>
                <w:t>3D Car Modeling with Rhinoceros</w:t>
              </w:r>
              <w:r w:rsidR="00BB6A2C" w:rsidRPr="00673084">
                <w:rPr>
                  <w:lang w:eastAsia="en-US"/>
                </w:rPr>
                <w:t xml:space="preserve"> EN. ISBN 97830003.</w:t>
              </w:r>
              <w:r w:rsidR="00BB6A2C" w:rsidRPr="00673084">
                <w:rPr>
                  <w:rStyle w:val="Hypertextovodkaz"/>
                  <w:rFonts w:ascii="Tahoma" w:hAnsi="Tahoma" w:cs="Tahoma"/>
                  <w:color w:val="01445F"/>
                  <w:sz w:val="17"/>
                  <w:szCs w:val="17"/>
                </w:rPr>
                <w:t xml:space="preserve"> </w:t>
              </w:r>
            </w:hyperlink>
          </w:p>
        </w:tc>
      </w:tr>
    </w:tbl>
    <w:p w14:paraId="3BC4BB83" w14:textId="77777777" w:rsidR="00567A9A" w:rsidRDefault="00567A9A"/>
    <w:p w14:paraId="0BB4A73B" w14:textId="77777777" w:rsidR="00567A9A" w:rsidRDefault="00567A9A"/>
    <w:p w14:paraId="0DD8A1B1" w14:textId="77777777" w:rsidR="00567A9A" w:rsidRDefault="00567A9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67A9A" w14:paraId="6AA502EC" w14:textId="77777777" w:rsidTr="00B25065">
        <w:tc>
          <w:tcPr>
            <w:tcW w:w="9855" w:type="dxa"/>
            <w:gridSpan w:val="8"/>
            <w:tcBorders>
              <w:bottom w:val="double" w:sz="4" w:space="0" w:color="auto"/>
            </w:tcBorders>
            <w:shd w:val="clear" w:color="auto" w:fill="BDD6EE"/>
          </w:tcPr>
          <w:p w14:paraId="16E1AC8B" w14:textId="47EA9811" w:rsidR="00567A9A" w:rsidRDefault="00567A9A" w:rsidP="00B25065">
            <w:pPr>
              <w:jc w:val="both"/>
              <w:rPr>
                <w:b/>
                <w:sz w:val="28"/>
              </w:rPr>
            </w:pPr>
            <w:r>
              <w:lastRenderedPageBreak/>
              <w:br w:type="page"/>
            </w:r>
            <w:r>
              <w:rPr>
                <w:b/>
                <w:sz w:val="28"/>
              </w:rPr>
              <w:t>B-III – Charakteristika studijního předmětu</w:t>
            </w:r>
          </w:p>
        </w:tc>
      </w:tr>
      <w:tr w:rsidR="00567A9A" w14:paraId="39C682E8" w14:textId="77777777" w:rsidTr="00B25065">
        <w:tc>
          <w:tcPr>
            <w:tcW w:w="3086" w:type="dxa"/>
            <w:tcBorders>
              <w:top w:val="double" w:sz="4" w:space="0" w:color="auto"/>
            </w:tcBorders>
            <w:shd w:val="clear" w:color="auto" w:fill="F7CAAC"/>
          </w:tcPr>
          <w:p w14:paraId="576E0671" w14:textId="77777777" w:rsidR="00567A9A" w:rsidRDefault="00567A9A" w:rsidP="00B25065">
            <w:pPr>
              <w:rPr>
                <w:b/>
              </w:rPr>
            </w:pPr>
            <w:r>
              <w:rPr>
                <w:b/>
              </w:rPr>
              <w:t>Název studijního předmětu</w:t>
            </w:r>
          </w:p>
        </w:tc>
        <w:tc>
          <w:tcPr>
            <w:tcW w:w="6769" w:type="dxa"/>
            <w:gridSpan w:val="7"/>
            <w:tcBorders>
              <w:top w:val="double" w:sz="4" w:space="0" w:color="auto"/>
            </w:tcBorders>
          </w:tcPr>
          <w:p w14:paraId="32F9F205" w14:textId="7060583C" w:rsidR="00567A9A" w:rsidRDefault="00567A9A" w:rsidP="00B25065">
            <w:pPr>
              <w:jc w:val="both"/>
            </w:pPr>
            <w:r w:rsidRPr="00611A22">
              <w:t xml:space="preserve">Počítačové metody </w:t>
            </w:r>
            <w:r w:rsidR="00FA5161">
              <w:t>8</w:t>
            </w:r>
            <w:r w:rsidRPr="00611A22">
              <w:t xml:space="preserve"> – Rhino</w:t>
            </w:r>
          </w:p>
        </w:tc>
      </w:tr>
      <w:tr w:rsidR="00567A9A" w14:paraId="730A5A36" w14:textId="77777777" w:rsidTr="00B25065">
        <w:tc>
          <w:tcPr>
            <w:tcW w:w="3086" w:type="dxa"/>
            <w:shd w:val="clear" w:color="auto" w:fill="F7CAAC"/>
          </w:tcPr>
          <w:p w14:paraId="0F98D700" w14:textId="77777777" w:rsidR="00567A9A" w:rsidRDefault="00567A9A" w:rsidP="00B25065">
            <w:pPr>
              <w:rPr>
                <w:b/>
              </w:rPr>
            </w:pPr>
            <w:r>
              <w:rPr>
                <w:b/>
              </w:rPr>
              <w:t>Typ předmětu</w:t>
            </w:r>
          </w:p>
        </w:tc>
        <w:tc>
          <w:tcPr>
            <w:tcW w:w="3406" w:type="dxa"/>
            <w:gridSpan w:val="4"/>
          </w:tcPr>
          <w:p w14:paraId="757CD0DF" w14:textId="58C7B177" w:rsidR="00567A9A" w:rsidRDefault="00CB2898" w:rsidP="00B25065">
            <w:pPr>
              <w:jc w:val="both"/>
            </w:pPr>
            <w:r>
              <w:t>p</w:t>
            </w:r>
            <w:r w:rsidR="00567A9A">
              <w:t>ovinný, PZ</w:t>
            </w:r>
          </w:p>
        </w:tc>
        <w:tc>
          <w:tcPr>
            <w:tcW w:w="2695" w:type="dxa"/>
            <w:gridSpan w:val="2"/>
            <w:shd w:val="clear" w:color="auto" w:fill="F7CAAC"/>
          </w:tcPr>
          <w:p w14:paraId="5065EBDA" w14:textId="77777777" w:rsidR="00567A9A" w:rsidRDefault="00567A9A" w:rsidP="00B25065">
            <w:pPr>
              <w:jc w:val="both"/>
            </w:pPr>
            <w:r>
              <w:rPr>
                <w:b/>
              </w:rPr>
              <w:t>doporučený ročník / semestr</w:t>
            </w:r>
          </w:p>
        </w:tc>
        <w:tc>
          <w:tcPr>
            <w:tcW w:w="668" w:type="dxa"/>
          </w:tcPr>
          <w:p w14:paraId="7115F950" w14:textId="64609968" w:rsidR="00567A9A" w:rsidRDefault="00DC1EF1" w:rsidP="00DC1EF1">
            <w:pPr>
              <w:jc w:val="both"/>
            </w:pPr>
            <w:r>
              <w:t>1</w:t>
            </w:r>
            <w:r w:rsidR="00567A9A">
              <w:t>/</w:t>
            </w:r>
            <w:r>
              <w:t>L</w:t>
            </w:r>
            <w:r w:rsidR="00567A9A">
              <w:t>S</w:t>
            </w:r>
          </w:p>
        </w:tc>
      </w:tr>
      <w:tr w:rsidR="00567A9A" w14:paraId="2F974F41" w14:textId="77777777" w:rsidTr="00B25065">
        <w:tc>
          <w:tcPr>
            <w:tcW w:w="3086" w:type="dxa"/>
            <w:shd w:val="clear" w:color="auto" w:fill="F7CAAC"/>
          </w:tcPr>
          <w:p w14:paraId="6F33B609" w14:textId="77777777" w:rsidR="00567A9A" w:rsidRDefault="00567A9A" w:rsidP="00B25065">
            <w:pPr>
              <w:rPr>
                <w:b/>
              </w:rPr>
            </w:pPr>
            <w:r>
              <w:rPr>
                <w:b/>
              </w:rPr>
              <w:t>Rozsah studijního předmětu</w:t>
            </w:r>
          </w:p>
        </w:tc>
        <w:tc>
          <w:tcPr>
            <w:tcW w:w="1701" w:type="dxa"/>
            <w:gridSpan w:val="2"/>
          </w:tcPr>
          <w:p w14:paraId="2DDB712E" w14:textId="177F74E3" w:rsidR="00567A9A" w:rsidRDefault="00DC1EF1" w:rsidP="00B25065">
            <w:pPr>
              <w:jc w:val="both"/>
            </w:pPr>
            <w:r>
              <w:t>26</w:t>
            </w:r>
            <w:r w:rsidR="00BC3F5F">
              <w:t xml:space="preserve"> </w:t>
            </w:r>
            <w:r w:rsidR="00567A9A">
              <w:t>s</w:t>
            </w:r>
          </w:p>
        </w:tc>
        <w:tc>
          <w:tcPr>
            <w:tcW w:w="889" w:type="dxa"/>
            <w:shd w:val="clear" w:color="auto" w:fill="F7CAAC"/>
          </w:tcPr>
          <w:p w14:paraId="5691B991" w14:textId="77777777" w:rsidR="00567A9A" w:rsidRDefault="00567A9A" w:rsidP="00B25065">
            <w:pPr>
              <w:jc w:val="both"/>
              <w:rPr>
                <w:b/>
              </w:rPr>
            </w:pPr>
            <w:r>
              <w:rPr>
                <w:b/>
              </w:rPr>
              <w:t xml:space="preserve">hod. </w:t>
            </w:r>
          </w:p>
        </w:tc>
        <w:tc>
          <w:tcPr>
            <w:tcW w:w="816" w:type="dxa"/>
          </w:tcPr>
          <w:p w14:paraId="2F88D0EF" w14:textId="5FB343DC" w:rsidR="00567A9A" w:rsidRDefault="00DC1EF1" w:rsidP="00B25065">
            <w:pPr>
              <w:jc w:val="both"/>
            </w:pPr>
            <w:r>
              <w:t>26</w:t>
            </w:r>
          </w:p>
        </w:tc>
        <w:tc>
          <w:tcPr>
            <w:tcW w:w="2156" w:type="dxa"/>
            <w:shd w:val="clear" w:color="auto" w:fill="F7CAAC"/>
          </w:tcPr>
          <w:p w14:paraId="2EC431D3" w14:textId="77777777" w:rsidR="00567A9A" w:rsidRDefault="00567A9A" w:rsidP="00B25065">
            <w:pPr>
              <w:jc w:val="both"/>
              <w:rPr>
                <w:b/>
              </w:rPr>
            </w:pPr>
            <w:r>
              <w:rPr>
                <w:b/>
              </w:rPr>
              <w:t>kreditů</w:t>
            </w:r>
          </w:p>
        </w:tc>
        <w:tc>
          <w:tcPr>
            <w:tcW w:w="1207" w:type="dxa"/>
            <w:gridSpan w:val="2"/>
          </w:tcPr>
          <w:p w14:paraId="37B82CB1" w14:textId="77777777" w:rsidR="00567A9A" w:rsidRDefault="00567A9A" w:rsidP="00B25065">
            <w:pPr>
              <w:jc w:val="both"/>
            </w:pPr>
            <w:r>
              <w:t>2</w:t>
            </w:r>
          </w:p>
        </w:tc>
      </w:tr>
      <w:tr w:rsidR="00567A9A" w14:paraId="6E84456D" w14:textId="77777777" w:rsidTr="00B25065">
        <w:tc>
          <w:tcPr>
            <w:tcW w:w="3086" w:type="dxa"/>
            <w:shd w:val="clear" w:color="auto" w:fill="F7CAAC"/>
          </w:tcPr>
          <w:p w14:paraId="5AC838FE" w14:textId="77777777" w:rsidR="00567A9A" w:rsidRDefault="00567A9A" w:rsidP="00B25065">
            <w:pPr>
              <w:rPr>
                <w:b/>
                <w:sz w:val="22"/>
              </w:rPr>
            </w:pPr>
            <w:r>
              <w:rPr>
                <w:b/>
              </w:rPr>
              <w:t>Prerekvizity, korekvizity, ekvivalence</w:t>
            </w:r>
          </w:p>
        </w:tc>
        <w:tc>
          <w:tcPr>
            <w:tcW w:w="6769" w:type="dxa"/>
            <w:gridSpan w:val="7"/>
          </w:tcPr>
          <w:p w14:paraId="4E3F53F2" w14:textId="41A35BD4" w:rsidR="00567A9A" w:rsidRDefault="00567A9A" w:rsidP="00B25065">
            <w:pPr>
              <w:jc w:val="both"/>
            </w:pPr>
          </w:p>
        </w:tc>
      </w:tr>
      <w:tr w:rsidR="00567A9A" w14:paraId="1B60020B" w14:textId="77777777" w:rsidTr="00B25065">
        <w:tc>
          <w:tcPr>
            <w:tcW w:w="3086" w:type="dxa"/>
            <w:shd w:val="clear" w:color="auto" w:fill="F7CAAC"/>
          </w:tcPr>
          <w:p w14:paraId="6368509F" w14:textId="77777777" w:rsidR="00567A9A" w:rsidRDefault="00567A9A" w:rsidP="00B25065">
            <w:pPr>
              <w:rPr>
                <w:b/>
              </w:rPr>
            </w:pPr>
            <w:r>
              <w:rPr>
                <w:b/>
              </w:rPr>
              <w:t>Klasifikovaný zápočet</w:t>
            </w:r>
          </w:p>
        </w:tc>
        <w:tc>
          <w:tcPr>
            <w:tcW w:w="3406" w:type="dxa"/>
            <w:gridSpan w:val="4"/>
          </w:tcPr>
          <w:p w14:paraId="33E9BE80" w14:textId="37944E75" w:rsidR="00567A9A" w:rsidRDefault="00CB2898" w:rsidP="00B25065">
            <w:pPr>
              <w:jc w:val="both"/>
            </w:pPr>
            <w:r>
              <w:t>k</w:t>
            </w:r>
            <w:r w:rsidR="00567A9A">
              <w:t>lasifikovaný zápočet</w:t>
            </w:r>
          </w:p>
        </w:tc>
        <w:tc>
          <w:tcPr>
            <w:tcW w:w="2156" w:type="dxa"/>
            <w:shd w:val="clear" w:color="auto" w:fill="F7CAAC"/>
          </w:tcPr>
          <w:p w14:paraId="293E0D11" w14:textId="77777777" w:rsidR="00567A9A" w:rsidRDefault="00567A9A" w:rsidP="00B25065">
            <w:pPr>
              <w:jc w:val="both"/>
              <w:rPr>
                <w:b/>
              </w:rPr>
            </w:pPr>
            <w:r>
              <w:rPr>
                <w:b/>
              </w:rPr>
              <w:t>Forma výuky</w:t>
            </w:r>
          </w:p>
        </w:tc>
        <w:tc>
          <w:tcPr>
            <w:tcW w:w="1207" w:type="dxa"/>
            <w:gridSpan w:val="2"/>
          </w:tcPr>
          <w:p w14:paraId="4C88137A" w14:textId="77777777" w:rsidR="00567A9A" w:rsidRDefault="00567A9A" w:rsidP="00B25065">
            <w:pPr>
              <w:jc w:val="both"/>
            </w:pPr>
            <w:r>
              <w:t>seminář</w:t>
            </w:r>
          </w:p>
        </w:tc>
      </w:tr>
      <w:tr w:rsidR="00567A9A" w14:paraId="4F93BB49" w14:textId="77777777" w:rsidTr="00B25065">
        <w:tc>
          <w:tcPr>
            <w:tcW w:w="3086" w:type="dxa"/>
            <w:shd w:val="clear" w:color="auto" w:fill="F7CAAC"/>
          </w:tcPr>
          <w:p w14:paraId="4D3B27DA" w14:textId="77777777" w:rsidR="00567A9A" w:rsidRDefault="00567A9A" w:rsidP="00B25065">
            <w:pPr>
              <w:rPr>
                <w:b/>
              </w:rPr>
            </w:pPr>
            <w:r>
              <w:rPr>
                <w:b/>
              </w:rPr>
              <w:t>Forma způsobu ověření studijních výsledků a další požadavky na studenta</w:t>
            </w:r>
          </w:p>
        </w:tc>
        <w:tc>
          <w:tcPr>
            <w:tcW w:w="6769" w:type="dxa"/>
            <w:gridSpan w:val="7"/>
            <w:tcBorders>
              <w:bottom w:val="nil"/>
            </w:tcBorders>
          </w:tcPr>
          <w:p w14:paraId="25AEAE24" w14:textId="77777777" w:rsidR="00567A9A" w:rsidRPr="00DC1EF1" w:rsidRDefault="00567A9A" w:rsidP="00B25065">
            <w:pPr>
              <w:jc w:val="both"/>
            </w:pPr>
            <w:r w:rsidRPr="00DC1EF1">
              <w:t>80% aktivní účast na seminářích</w:t>
            </w:r>
          </w:p>
          <w:p w14:paraId="00EC97BA" w14:textId="77777777" w:rsidR="00567A9A" w:rsidRPr="00DC1EF1" w:rsidRDefault="00567A9A" w:rsidP="00B25065">
            <w:pPr>
              <w:jc w:val="both"/>
            </w:pPr>
            <w:r w:rsidRPr="00DC1EF1">
              <w:rPr>
                <w:shd w:val="clear" w:color="auto" w:fill="FFFFFF"/>
              </w:rPr>
              <w:t xml:space="preserve">Student předloží dva projekty podle vlastního výběru, </w:t>
            </w:r>
          </w:p>
          <w:p w14:paraId="099FB948" w14:textId="08C5659E" w:rsidR="00567A9A" w:rsidRPr="00F562B0" w:rsidRDefault="00567A9A" w:rsidP="00B25065">
            <w:pPr>
              <w:jc w:val="both"/>
              <w:rPr>
                <w:lang w:val="sk-SK" w:eastAsia="sk-SK"/>
              </w:rPr>
            </w:pPr>
            <w:r w:rsidRPr="00DC1EF1">
              <w:rPr>
                <w:shd w:val="clear" w:color="auto" w:fill="FFFFFF"/>
              </w:rPr>
              <w:t>Tím prokáže svou schopnost vytvářet funkční algoritmické definice 3D objektů. Závěrečný plakát bude zachycovat renderované zobrazení objektu a bude obsahovat menší okna se snímkem obrazovky a s řadou dalších parametricky změněných objektů založených na této definici, a případně i fotografii objektu, který byl použit jako prvotní zdroj inspirace pro projekt. </w:t>
            </w:r>
            <w:r w:rsidRPr="00DC1EF1">
              <w:rPr>
                <w:lang w:val="sk-SK" w:eastAsia="sk-SK"/>
              </w:rPr>
              <w:t>Rozbor portfolia studenta</w:t>
            </w:r>
          </w:p>
        </w:tc>
      </w:tr>
      <w:tr w:rsidR="00567A9A" w14:paraId="0D502E68" w14:textId="77777777" w:rsidTr="00BC41B1">
        <w:trPr>
          <w:trHeight w:val="95"/>
        </w:trPr>
        <w:tc>
          <w:tcPr>
            <w:tcW w:w="9855" w:type="dxa"/>
            <w:gridSpan w:val="8"/>
            <w:tcBorders>
              <w:top w:val="nil"/>
            </w:tcBorders>
          </w:tcPr>
          <w:p w14:paraId="7184C395" w14:textId="77777777" w:rsidR="00567A9A" w:rsidRDefault="00567A9A" w:rsidP="00B25065"/>
        </w:tc>
      </w:tr>
      <w:tr w:rsidR="00567A9A" w14:paraId="74E05492" w14:textId="77777777" w:rsidTr="00B25065">
        <w:trPr>
          <w:trHeight w:val="197"/>
        </w:trPr>
        <w:tc>
          <w:tcPr>
            <w:tcW w:w="3086" w:type="dxa"/>
            <w:tcBorders>
              <w:top w:val="nil"/>
            </w:tcBorders>
            <w:shd w:val="clear" w:color="auto" w:fill="F7CAAC"/>
          </w:tcPr>
          <w:p w14:paraId="5811083F" w14:textId="77777777" w:rsidR="00567A9A" w:rsidRDefault="00567A9A" w:rsidP="00B25065">
            <w:pPr>
              <w:rPr>
                <w:b/>
              </w:rPr>
            </w:pPr>
            <w:r>
              <w:rPr>
                <w:b/>
              </w:rPr>
              <w:t>Garant předmětu</w:t>
            </w:r>
          </w:p>
        </w:tc>
        <w:tc>
          <w:tcPr>
            <w:tcW w:w="6769" w:type="dxa"/>
            <w:gridSpan w:val="7"/>
            <w:tcBorders>
              <w:top w:val="nil"/>
            </w:tcBorders>
          </w:tcPr>
          <w:p w14:paraId="20764922" w14:textId="77777777" w:rsidR="00567A9A" w:rsidRDefault="00567A9A" w:rsidP="00B25065">
            <w:pPr>
              <w:jc w:val="both"/>
            </w:pPr>
            <w:r>
              <w:t>MgA. Jakub Hrdina, Ph.D.</w:t>
            </w:r>
          </w:p>
        </w:tc>
      </w:tr>
      <w:tr w:rsidR="00567A9A" w14:paraId="115819E2" w14:textId="77777777" w:rsidTr="00B25065">
        <w:trPr>
          <w:trHeight w:val="243"/>
        </w:trPr>
        <w:tc>
          <w:tcPr>
            <w:tcW w:w="3086" w:type="dxa"/>
            <w:tcBorders>
              <w:top w:val="nil"/>
            </w:tcBorders>
            <w:shd w:val="clear" w:color="auto" w:fill="F7CAAC"/>
          </w:tcPr>
          <w:p w14:paraId="5D196038" w14:textId="77777777" w:rsidR="00567A9A" w:rsidRDefault="00567A9A" w:rsidP="00B25065">
            <w:pPr>
              <w:rPr>
                <w:b/>
              </w:rPr>
            </w:pPr>
            <w:r>
              <w:rPr>
                <w:b/>
              </w:rPr>
              <w:t>Zapojení garanta do výuky předmětu</w:t>
            </w:r>
          </w:p>
        </w:tc>
        <w:tc>
          <w:tcPr>
            <w:tcW w:w="6769" w:type="dxa"/>
            <w:gridSpan w:val="7"/>
            <w:tcBorders>
              <w:top w:val="nil"/>
            </w:tcBorders>
          </w:tcPr>
          <w:p w14:paraId="318D35DC" w14:textId="64DDB591" w:rsidR="00567A9A" w:rsidRDefault="00DC1EF1" w:rsidP="00B25065">
            <w:pPr>
              <w:jc w:val="both"/>
            </w:pPr>
            <w:r>
              <w:t>100 %</w:t>
            </w:r>
          </w:p>
        </w:tc>
      </w:tr>
      <w:tr w:rsidR="00567A9A" w14:paraId="4F98B4AC" w14:textId="77777777" w:rsidTr="00B25065">
        <w:tc>
          <w:tcPr>
            <w:tcW w:w="3086" w:type="dxa"/>
            <w:shd w:val="clear" w:color="auto" w:fill="F7CAAC"/>
          </w:tcPr>
          <w:p w14:paraId="7BE5A839" w14:textId="77777777" w:rsidR="00567A9A" w:rsidRDefault="00567A9A" w:rsidP="00B25065">
            <w:pPr>
              <w:rPr>
                <w:b/>
              </w:rPr>
            </w:pPr>
            <w:r>
              <w:rPr>
                <w:b/>
              </w:rPr>
              <w:t>Vyučující</w:t>
            </w:r>
          </w:p>
        </w:tc>
        <w:tc>
          <w:tcPr>
            <w:tcW w:w="6769" w:type="dxa"/>
            <w:gridSpan w:val="7"/>
            <w:tcBorders>
              <w:bottom w:val="nil"/>
            </w:tcBorders>
          </w:tcPr>
          <w:p w14:paraId="34738A98" w14:textId="77777777" w:rsidR="00567A9A" w:rsidRDefault="00567A9A" w:rsidP="00B25065">
            <w:pPr>
              <w:jc w:val="both"/>
            </w:pPr>
            <w:r>
              <w:t>MgA. Jakub Hrdina, Ph.D.</w:t>
            </w:r>
          </w:p>
        </w:tc>
      </w:tr>
      <w:tr w:rsidR="00567A9A" w14:paraId="3B295BA5" w14:textId="77777777" w:rsidTr="00BC41B1">
        <w:trPr>
          <w:trHeight w:val="95"/>
        </w:trPr>
        <w:tc>
          <w:tcPr>
            <w:tcW w:w="9855" w:type="dxa"/>
            <w:gridSpan w:val="8"/>
            <w:tcBorders>
              <w:top w:val="nil"/>
            </w:tcBorders>
          </w:tcPr>
          <w:p w14:paraId="305800F4" w14:textId="77777777" w:rsidR="00567A9A" w:rsidRDefault="00567A9A" w:rsidP="00B25065">
            <w:pPr>
              <w:jc w:val="both"/>
            </w:pPr>
          </w:p>
        </w:tc>
      </w:tr>
      <w:tr w:rsidR="00567A9A" w14:paraId="53875FDB" w14:textId="77777777" w:rsidTr="00B25065">
        <w:tc>
          <w:tcPr>
            <w:tcW w:w="3086" w:type="dxa"/>
            <w:shd w:val="clear" w:color="auto" w:fill="F7CAAC"/>
          </w:tcPr>
          <w:p w14:paraId="3CAD9BF6" w14:textId="77777777" w:rsidR="00567A9A" w:rsidRDefault="00567A9A" w:rsidP="00B25065">
            <w:pPr>
              <w:jc w:val="both"/>
              <w:rPr>
                <w:b/>
              </w:rPr>
            </w:pPr>
            <w:r>
              <w:rPr>
                <w:b/>
              </w:rPr>
              <w:t>Stručná anotace předmětu</w:t>
            </w:r>
          </w:p>
        </w:tc>
        <w:tc>
          <w:tcPr>
            <w:tcW w:w="6769" w:type="dxa"/>
            <w:gridSpan w:val="7"/>
            <w:tcBorders>
              <w:bottom w:val="nil"/>
            </w:tcBorders>
          </w:tcPr>
          <w:p w14:paraId="6B451018" w14:textId="77777777" w:rsidR="00567A9A" w:rsidRDefault="00567A9A" w:rsidP="00B25065">
            <w:pPr>
              <w:jc w:val="both"/>
            </w:pPr>
          </w:p>
        </w:tc>
      </w:tr>
      <w:tr w:rsidR="00567A9A" w14:paraId="7F6A65E3" w14:textId="77777777" w:rsidTr="00F562B0">
        <w:trPr>
          <w:trHeight w:val="3005"/>
        </w:trPr>
        <w:tc>
          <w:tcPr>
            <w:tcW w:w="9855" w:type="dxa"/>
            <w:gridSpan w:val="8"/>
            <w:tcBorders>
              <w:top w:val="nil"/>
              <w:bottom w:val="single" w:sz="12" w:space="0" w:color="auto"/>
            </w:tcBorders>
          </w:tcPr>
          <w:p w14:paraId="286DDD25" w14:textId="2D83FE5B" w:rsidR="00567A9A" w:rsidRPr="00DC1EF1" w:rsidRDefault="00567A9A" w:rsidP="00F562B0">
            <w:pPr>
              <w:spacing w:after="120"/>
              <w:jc w:val="both"/>
              <w:rPr>
                <w:color w:val="000000"/>
                <w:shd w:val="clear" w:color="auto" w:fill="FFFFFF"/>
              </w:rPr>
            </w:pPr>
            <w:r w:rsidRPr="00DC1EF1">
              <w:rPr>
                <w:color w:val="000000"/>
                <w:shd w:val="clear" w:color="auto" w:fill="FFFFFF"/>
              </w:rPr>
              <w:t>Cílem předmětu je pokročilé osvojení práce s designérsky zaměřeným prostorovým modelovacím programem Rhinoceros 3D, určeným pro tvorbu a vizuální prezentaci výrobků a objektů. Probráno bude použití pluginu (rozšiřujícího modulu) Grasshopper (http://grasshopper3d.com). Studentům se doporučuje řešit vlastní konkrétní projekt z oblasti prostorového designu. </w:t>
            </w:r>
          </w:p>
          <w:p w14:paraId="6857DED7" w14:textId="77777777" w:rsidR="00567A9A" w:rsidRPr="00DC1EF1" w:rsidRDefault="00567A9A" w:rsidP="00D3581F">
            <w:pPr>
              <w:pStyle w:val="Odstavecseseznamem"/>
              <w:numPr>
                <w:ilvl w:val="0"/>
                <w:numId w:val="79"/>
              </w:numPr>
              <w:spacing w:after="160" w:line="259" w:lineRule="auto"/>
            </w:pPr>
            <w:r w:rsidRPr="00DC1EF1">
              <w:rPr>
                <w:color w:val="000000"/>
                <w:shd w:val="clear" w:color="auto" w:fill="FFFFFF"/>
              </w:rPr>
              <w:t>Rastry</w:t>
            </w:r>
          </w:p>
          <w:p w14:paraId="0E0CC416" w14:textId="77777777" w:rsidR="00567A9A" w:rsidRPr="00DC1EF1" w:rsidRDefault="00567A9A" w:rsidP="00D3581F">
            <w:pPr>
              <w:pStyle w:val="Odstavecseseznamem"/>
              <w:numPr>
                <w:ilvl w:val="0"/>
                <w:numId w:val="79"/>
              </w:numPr>
              <w:spacing w:after="160" w:line="259" w:lineRule="auto"/>
            </w:pPr>
            <w:r w:rsidRPr="00DC1EF1">
              <w:rPr>
                <w:color w:val="000000"/>
                <w:shd w:val="clear" w:color="auto" w:fill="FFFFFF"/>
              </w:rPr>
              <w:t>Opakující se objekty </w:t>
            </w:r>
          </w:p>
          <w:p w14:paraId="1ACB3BA3" w14:textId="77777777" w:rsidR="00567A9A" w:rsidRPr="00DC1EF1" w:rsidRDefault="00567A9A" w:rsidP="00D3581F">
            <w:pPr>
              <w:pStyle w:val="Odstavecseseznamem"/>
              <w:numPr>
                <w:ilvl w:val="0"/>
                <w:numId w:val="79"/>
              </w:numPr>
              <w:spacing w:after="160" w:line="259" w:lineRule="auto"/>
            </w:pPr>
            <w:r w:rsidRPr="00DC1EF1">
              <w:rPr>
                <w:color w:val="000000"/>
                <w:shd w:val="clear" w:color="auto" w:fill="FFFFFF"/>
              </w:rPr>
              <w:t>Dělení plochy </w:t>
            </w:r>
          </w:p>
          <w:p w14:paraId="01BBA62C" w14:textId="77777777" w:rsidR="00567A9A" w:rsidRPr="00DC1EF1" w:rsidRDefault="00567A9A" w:rsidP="00D3581F">
            <w:pPr>
              <w:pStyle w:val="Odstavecseseznamem"/>
              <w:numPr>
                <w:ilvl w:val="0"/>
                <w:numId w:val="79"/>
              </w:numPr>
              <w:spacing w:after="160" w:line="259" w:lineRule="auto"/>
            </w:pPr>
            <w:r w:rsidRPr="00DC1EF1">
              <w:rPr>
                <w:color w:val="000000"/>
                <w:shd w:val="clear" w:color="auto" w:fill="FFFFFF"/>
              </w:rPr>
              <w:t>Mapování objektů na plochu</w:t>
            </w:r>
          </w:p>
          <w:p w14:paraId="16E2A42D" w14:textId="77777777" w:rsidR="00567A9A" w:rsidRPr="00DC1EF1" w:rsidRDefault="00567A9A" w:rsidP="00D3581F">
            <w:pPr>
              <w:pStyle w:val="Odstavecseseznamem"/>
              <w:numPr>
                <w:ilvl w:val="0"/>
                <w:numId w:val="79"/>
              </w:numPr>
              <w:spacing w:after="160" w:line="259" w:lineRule="auto"/>
            </w:pPr>
            <w:r w:rsidRPr="00DC1EF1">
              <w:rPr>
                <w:color w:val="000000"/>
                <w:shd w:val="clear" w:color="auto" w:fill="FFFFFF"/>
              </w:rPr>
              <w:t>Pokročilé mapování objektů na plochu</w:t>
            </w:r>
          </w:p>
          <w:p w14:paraId="0B4008E9" w14:textId="77777777" w:rsidR="00567A9A" w:rsidRPr="00DC1EF1" w:rsidRDefault="00567A9A" w:rsidP="00F562B0">
            <w:pPr>
              <w:pStyle w:val="Odstavecseseznamem"/>
              <w:numPr>
                <w:ilvl w:val="0"/>
                <w:numId w:val="79"/>
              </w:numPr>
              <w:spacing w:after="120"/>
              <w:ind w:left="1077" w:hanging="357"/>
              <w:contextualSpacing w:val="0"/>
            </w:pPr>
            <w:r w:rsidRPr="00DC1EF1">
              <w:rPr>
                <w:color w:val="000000"/>
                <w:shd w:val="clear" w:color="auto" w:fill="FFFFFF"/>
              </w:rPr>
              <w:t>Konečný výstup v programu Rhinoceros 3D </w:t>
            </w:r>
          </w:p>
          <w:p w14:paraId="0FC1230D" w14:textId="5D3E6986" w:rsidR="00567A9A" w:rsidRPr="00AF68B3" w:rsidRDefault="00567A9A" w:rsidP="00BC41B1">
            <w:r w:rsidRPr="00DC1EF1">
              <w:rPr>
                <w:color w:val="000000"/>
                <w:shd w:val="clear" w:color="auto" w:fill="FFFFFF"/>
              </w:rPr>
              <w:t>Student si osvojí práci s designérsky zaměřeným prostorovým modelovacím programem Rhinoceros 3D, určeným pro tvorbu a vizuální prezentaci výrobků a objektů.</w:t>
            </w:r>
          </w:p>
        </w:tc>
      </w:tr>
      <w:tr w:rsidR="00567A9A" w14:paraId="1FB3FCDC" w14:textId="77777777" w:rsidTr="00B25065">
        <w:trPr>
          <w:trHeight w:val="265"/>
        </w:trPr>
        <w:tc>
          <w:tcPr>
            <w:tcW w:w="3653" w:type="dxa"/>
            <w:gridSpan w:val="2"/>
            <w:tcBorders>
              <w:top w:val="nil"/>
            </w:tcBorders>
            <w:shd w:val="clear" w:color="auto" w:fill="F7CAAC"/>
          </w:tcPr>
          <w:p w14:paraId="2FD3B033" w14:textId="77777777" w:rsidR="00567A9A" w:rsidRDefault="00567A9A" w:rsidP="00B25065">
            <w:pPr>
              <w:jc w:val="both"/>
            </w:pPr>
            <w:r>
              <w:rPr>
                <w:b/>
              </w:rPr>
              <w:t>Studijní literatura a studijní pomůcky</w:t>
            </w:r>
          </w:p>
        </w:tc>
        <w:tc>
          <w:tcPr>
            <w:tcW w:w="6202" w:type="dxa"/>
            <w:gridSpan w:val="6"/>
            <w:tcBorders>
              <w:top w:val="nil"/>
              <w:bottom w:val="nil"/>
            </w:tcBorders>
          </w:tcPr>
          <w:p w14:paraId="671B5C62" w14:textId="77777777" w:rsidR="00567A9A" w:rsidRDefault="00567A9A" w:rsidP="00B25065">
            <w:pPr>
              <w:jc w:val="both"/>
            </w:pPr>
          </w:p>
        </w:tc>
      </w:tr>
      <w:tr w:rsidR="00567A9A" w:rsidRPr="003F7F55" w14:paraId="3190C1B7" w14:textId="77777777" w:rsidTr="00673084">
        <w:trPr>
          <w:trHeight w:val="975"/>
        </w:trPr>
        <w:tc>
          <w:tcPr>
            <w:tcW w:w="9855" w:type="dxa"/>
            <w:gridSpan w:val="8"/>
            <w:tcBorders>
              <w:top w:val="nil"/>
            </w:tcBorders>
          </w:tcPr>
          <w:p w14:paraId="1FA6E900" w14:textId="77777777" w:rsidR="005468D6" w:rsidRPr="00A071BA" w:rsidRDefault="005468D6" w:rsidP="005468D6">
            <w:r w:rsidRPr="0098721F">
              <w:rPr>
                <w:b/>
                <w:bCs/>
                <w:kern w:val="36"/>
              </w:rPr>
              <w:t>Povinná:</w:t>
            </w:r>
          </w:p>
          <w:p w14:paraId="614577DE" w14:textId="77777777" w:rsidR="005468D6" w:rsidRPr="0040652B" w:rsidRDefault="00000000" w:rsidP="005468D6">
            <w:pPr>
              <w:pStyle w:val="Bezmezer"/>
              <w:rPr>
                <w:i/>
                <w:lang w:eastAsia="en-US"/>
              </w:rPr>
            </w:pPr>
            <w:hyperlink w:history="1">
              <w:r w:rsidR="005468D6" w:rsidRPr="0040652B">
                <w:rPr>
                  <w:i/>
                  <w:lang w:eastAsia="en-US"/>
                </w:rPr>
                <w:t xml:space="preserve">www.rhino3d.com </w:t>
              </w:r>
            </w:hyperlink>
          </w:p>
          <w:p w14:paraId="41147BCE" w14:textId="77777777" w:rsidR="005468D6" w:rsidRPr="0040652B" w:rsidRDefault="00000000" w:rsidP="005468D6">
            <w:pPr>
              <w:pStyle w:val="Bezmezer"/>
              <w:rPr>
                <w:i/>
                <w:lang w:eastAsia="en-US"/>
              </w:rPr>
            </w:pPr>
            <w:hyperlink r:id="rId80" w:tgtFrame="_blank" w:history="1">
              <w:r w:rsidR="005468D6" w:rsidRPr="0040652B">
                <w:rPr>
                  <w:i/>
                  <w:lang w:eastAsia="en-US"/>
                </w:rPr>
                <w:t xml:space="preserve">Rhino 3D (Hul, Brian) </w:t>
              </w:r>
            </w:hyperlink>
          </w:p>
          <w:p w14:paraId="741C8AF0" w14:textId="77777777" w:rsidR="005468D6" w:rsidRPr="00B96B48" w:rsidRDefault="005468D6" w:rsidP="005468D6">
            <w:pPr>
              <w:rPr>
                <w:b/>
                <w:lang w:eastAsia="en-US"/>
              </w:rPr>
            </w:pPr>
            <w:r w:rsidRPr="00B96B48">
              <w:rPr>
                <w:b/>
                <w:lang w:eastAsia="en-US"/>
              </w:rPr>
              <w:t xml:space="preserve">Doporučená: </w:t>
            </w:r>
          </w:p>
          <w:p w14:paraId="060B1FEA" w14:textId="77777777" w:rsidR="005468D6" w:rsidRPr="0040652B" w:rsidRDefault="00000000" w:rsidP="005468D6">
            <w:pPr>
              <w:pStyle w:val="Bezmezer"/>
              <w:rPr>
                <w:i/>
                <w:lang w:eastAsia="en-US"/>
              </w:rPr>
            </w:pPr>
            <w:hyperlink r:id="rId81" w:tgtFrame="_blank" w:history="1">
              <w:r w:rsidR="005468D6" w:rsidRPr="0040652B">
                <w:rPr>
                  <w:i/>
                  <w:lang w:eastAsia="en-US"/>
                </w:rPr>
                <w:t xml:space="preserve">Grasshopper Album at Vimeo </w:t>
              </w:r>
            </w:hyperlink>
          </w:p>
          <w:p w14:paraId="73D3F7E5" w14:textId="77777777" w:rsidR="005468D6" w:rsidRPr="0040652B" w:rsidRDefault="00000000" w:rsidP="005468D6">
            <w:pPr>
              <w:pStyle w:val="Bezmezer"/>
              <w:rPr>
                <w:i/>
                <w:lang w:eastAsia="en-US"/>
              </w:rPr>
            </w:pPr>
            <w:hyperlink r:id="rId82" w:tgtFrame="_blank" w:history="1">
              <w:r w:rsidR="005468D6" w:rsidRPr="0040652B">
                <w:rPr>
                  <w:i/>
                  <w:lang w:eastAsia="en-US"/>
                </w:rPr>
                <w:t xml:space="preserve">Grasshopper All Videos Tagged Tutorial (Scott Davidson) </w:t>
              </w:r>
            </w:hyperlink>
          </w:p>
          <w:p w14:paraId="2492DF64" w14:textId="591D76CF" w:rsidR="00567A9A" w:rsidRPr="00BC41B1" w:rsidRDefault="00000000" w:rsidP="00BC41B1">
            <w:pPr>
              <w:pStyle w:val="Bezmezer"/>
              <w:rPr>
                <w:i/>
                <w:lang w:eastAsia="en-US"/>
              </w:rPr>
            </w:pPr>
            <w:hyperlink r:id="rId83" w:tgtFrame="_blank" w:history="1">
              <w:r w:rsidR="005468D6" w:rsidRPr="0040652B">
                <w:rPr>
                  <w:i/>
                  <w:lang w:eastAsia="en-US"/>
                </w:rPr>
                <w:t xml:space="preserve">Grasshopper Tutorials at Youtube </w:t>
              </w:r>
            </w:hyperlink>
          </w:p>
        </w:tc>
      </w:tr>
    </w:tbl>
    <w:p w14:paraId="72F7EFA8" w14:textId="68BBE7B3" w:rsidR="00B06D68" w:rsidRDefault="00B06D6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A7A89" w:rsidRPr="00190723" w14:paraId="55656D70" w14:textId="77777777" w:rsidTr="006A7A89">
        <w:tc>
          <w:tcPr>
            <w:tcW w:w="9855" w:type="dxa"/>
            <w:gridSpan w:val="8"/>
            <w:tcBorders>
              <w:bottom w:val="double" w:sz="4" w:space="0" w:color="auto"/>
            </w:tcBorders>
            <w:shd w:val="clear" w:color="auto" w:fill="BDD6EE"/>
          </w:tcPr>
          <w:p w14:paraId="53A7549A" w14:textId="4D106EF3" w:rsidR="006A7A89" w:rsidRPr="00190723" w:rsidRDefault="006A7A89" w:rsidP="006A7A89">
            <w:pPr>
              <w:jc w:val="both"/>
              <w:rPr>
                <w:b/>
                <w:color w:val="000000" w:themeColor="text1"/>
                <w:sz w:val="28"/>
              </w:rPr>
            </w:pPr>
            <w:r w:rsidRPr="00190723">
              <w:rPr>
                <w:color w:val="000000" w:themeColor="text1"/>
              </w:rPr>
              <w:lastRenderedPageBreak/>
              <w:br w:type="page"/>
            </w:r>
            <w:r w:rsidRPr="00190723">
              <w:rPr>
                <w:b/>
                <w:color w:val="000000" w:themeColor="text1"/>
                <w:sz w:val="28"/>
              </w:rPr>
              <w:t>B-III – Charakteristika studijního předmětu</w:t>
            </w:r>
          </w:p>
        </w:tc>
      </w:tr>
      <w:tr w:rsidR="006A7A89" w:rsidRPr="00190723" w14:paraId="376E50C4" w14:textId="77777777" w:rsidTr="006A7A89">
        <w:tc>
          <w:tcPr>
            <w:tcW w:w="3086" w:type="dxa"/>
            <w:tcBorders>
              <w:top w:val="double" w:sz="4" w:space="0" w:color="auto"/>
            </w:tcBorders>
            <w:shd w:val="clear" w:color="auto" w:fill="F7CAAC"/>
          </w:tcPr>
          <w:p w14:paraId="2F244532" w14:textId="77777777" w:rsidR="006A7A89" w:rsidRPr="00190723" w:rsidRDefault="006A7A89" w:rsidP="006A7A89">
            <w:pPr>
              <w:rPr>
                <w:b/>
                <w:color w:val="000000" w:themeColor="text1"/>
              </w:rPr>
            </w:pPr>
            <w:r w:rsidRPr="00190723">
              <w:rPr>
                <w:b/>
                <w:color w:val="000000" w:themeColor="text1"/>
              </w:rPr>
              <w:t>Název studijního předmětu</w:t>
            </w:r>
          </w:p>
        </w:tc>
        <w:tc>
          <w:tcPr>
            <w:tcW w:w="6769" w:type="dxa"/>
            <w:gridSpan w:val="7"/>
            <w:tcBorders>
              <w:top w:val="double" w:sz="4" w:space="0" w:color="auto"/>
            </w:tcBorders>
          </w:tcPr>
          <w:p w14:paraId="1D7F4B09" w14:textId="77777777" w:rsidR="006A7A89" w:rsidRPr="00190723" w:rsidRDefault="006A7A89" w:rsidP="006A7A89">
            <w:pPr>
              <w:jc w:val="both"/>
              <w:rPr>
                <w:color w:val="000000" w:themeColor="text1"/>
              </w:rPr>
            </w:pPr>
            <w:r w:rsidRPr="00190723">
              <w:rPr>
                <w:color w:val="000000" w:themeColor="text1"/>
              </w:rPr>
              <w:t>Právo a praxe v kreativním průmyslu 1</w:t>
            </w:r>
          </w:p>
        </w:tc>
      </w:tr>
      <w:tr w:rsidR="006A7A89" w:rsidRPr="00190723" w14:paraId="1BADDB90" w14:textId="77777777" w:rsidTr="006A7A89">
        <w:tc>
          <w:tcPr>
            <w:tcW w:w="3086" w:type="dxa"/>
            <w:shd w:val="clear" w:color="auto" w:fill="F7CAAC"/>
          </w:tcPr>
          <w:p w14:paraId="1E1D4765" w14:textId="77777777" w:rsidR="006A7A89" w:rsidRPr="00190723" w:rsidRDefault="006A7A89" w:rsidP="006A7A89">
            <w:pPr>
              <w:rPr>
                <w:b/>
                <w:color w:val="000000" w:themeColor="text1"/>
              </w:rPr>
            </w:pPr>
            <w:r w:rsidRPr="00190723">
              <w:rPr>
                <w:b/>
                <w:color w:val="000000" w:themeColor="text1"/>
              </w:rPr>
              <w:t>Typ předmětu</w:t>
            </w:r>
          </w:p>
        </w:tc>
        <w:tc>
          <w:tcPr>
            <w:tcW w:w="3406" w:type="dxa"/>
            <w:gridSpan w:val="4"/>
          </w:tcPr>
          <w:p w14:paraId="6448BF83" w14:textId="77777777" w:rsidR="006A7A89" w:rsidRPr="00190723" w:rsidRDefault="006A7A89" w:rsidP="006A7A89">
            <w:pPr>
              <w:jc w:val="both"/>
              <w:rPr>
                <w:color w:val="000000" w:themeColor="text1"/>
              </w:rPr>
            </w:pPr>
            <w:r w:rsidRPr="00190723">
              <w:rPr>
                <w:color w:val="000000" w:themeColor="text1"/>
              </w:rPr>
              <w:t>povinný</w:t>
            </w:r>
          </w:p>
        </w:tc>
        <w:tc>
          <w:tcPr>
            <w:tcW w:w="2695" w:type="dxa"/>
            <w:gridSpan w:val="2"/>
            <w:shd w:val="clear" w:color="auto" w:fill="F7CAAC"/>
          </w:tcPr>
          <w:p w14:paraId="55E7EBEA" w14:textId="77777777" w:rsidR="006A7A89" w:rsidRPr="00190723" w:rsidRDefault="006A7A89" w:rsidP="006A7A89">
            <w:pPr>
              <w:jc w:val="both"/>
              <w:rPr>
                <w:color w:val="000000" w:themeColor="text1"/>
              </w:rPr>
            </w:pPr>
            <w:r w:rsidRPr="00190723">
              <w:rPr>
                <w:b/>
                <w:color w:val="000000" w:themeColor="text1"/>
              </w:rPr>
              <w:t>doporučený ročník / semestr</w:t>
            </w:r>
          </w:p>
        </w:tc>
        <w:tc>
          <w:tcPr>
            <w:tcW w:w="668" w:type="dxa"/>
          </w:tcPr>
          <w:p w14:paraId="3D525C5B" w14:textId="77777777" w:rsidR="006A7A89" w:rsidRPr="00190723" w:rsidRDefault="006A7A89" w:rsidP="006A7A89">
            <w:pPr>
              <w:jc w:val="both"/>
              <w:rPr>
                <w:color w:val="000000" w:themeColor="text1"/>
              </w:rPr>
            </w:pPr>
            <w:r w:rsidRPr="00190723">
              <w:rPr>
                <w:color w:val="000000" w:themeColor="text1"/>
              </w:rPr>
              <w:t>1/</w:t>
            </w:r>
            <w:r>
              <w:rPr>
                <w:color w:val="000000" w:themeColor="text1"/>
              </w:rPr>
              <w:t>L</w:t>
            </w:r>
            <w:r w:rsidRPr="00190723">
              <w:rPr>
                <w:color w:val="000000" w:themeColor="text1"/>
              </w:rPr>
              <w:t>S</w:t>
            </w:r>
          </w:p>
        </w:tc>
      </w:tr>
      <w:tr w:rsidR="006A7A89" w:rsidRPr="00190723" w14:paraId="68CDDD54" w14:textId="77777777" w:rsidTr="006A7A89">
        <w:tc>
          <w:tcPr>
            <w:tcW w:w="3086" w:type="dxa"/>
            <w:shd w:val="clear" w:color="auto" w:fill="F7CAAC"/>
          </w:tcPr>
          <w:p w14:paraId="77CCE83E" w14:textId="77777777" w:rsidR="006A7A89" w:rsidRPr="00190723" w:rsidRDefault="006A7A89" w:rsidP="006A7A89">
            <w:pPr>
              <w:rPr>
                <w:b/>
                <w:color w:val="000000" w:themeColor="text1"/>
              </w:rPr>
            </w:pPr>
            <w:r w:rsidRPr="00190723">
              <w:rPr>
                <w:b/>
                <w:color w:val="000000" w:themeColor="text1"/>
              </w:rPr>
              <w:t>Rozsah studijního předmětu</w:t>
            </w:r>
          </w:p>
        </w:tc>
        <w:tc>
          <w:tcPr>
            <w:tcW w:w="1701" w:type="dxa"/>
            <w:gridSpan w:val="2"/>
          </w:tcPr>
          <w:p w14:paraId="0AF696ED" w14:textId="529DEBF6" w:rsidR="006A7A89" w:rsidRPr="00190723" w:rsidRDefault="006A7A89" w:rsidP="006A7A89">
            <w:pPr>
              <w:jc w:val="both"/>
              <w:rPr>
                <w:color w:val="000000" w:themeColor="text1"/>
              </w:rPr>
            </w:pPr>
            <w:r w:rsidRPr="00190723">
              <w:rPr>
                <w:color w:val="000000" w:themeColor="text1"/>
              </w:rPr>
              <w:t>13</w:t>
            </w:r>
            <w:r w:rsidR="00BC3F5F">
              <w:rPr>
                <w:color w:val="000000" w:themeColor="text1"/>
              </w:rPr>
              <w:t xml:space="preserve"> </w:t>
            </w:r>
            <w:r w:rsidRPr="00190723">
              <w:rPr>
                <w:color w:val="000000" w:themeColor="text1"/>
              </w:rPr>
              <w:t>p</w:t>
            </w:r>
            <w:r w:rsidR="00F562B0">
              <w:rPr>
                <w:color w:val="000000" w:themeColor="text1"/>
              </w:rPr>
              <w:t xml:space="preserve"> </w:t>
            </w:r>
            <w:r w:rsidRPr="00190723">
              <w:rPr>
                <w:color w:val="000000" w:themeColor="text1"/>
              </w:rPr>
              <w:t>+</w:t>
            </w:r>
            <w:r w:rsidR="00F562B0">
              <w:rPr>
                <w:color w:val="000000" w:themeColor="text1"/>
              </w:rPr>
              <w:t xml:space="preserve"> </w:t>
            </w:r>
            <w:r w:rsidRPr="00190723">
              <w:rPr>
                <w:color w:val="000000" w:themeColor="text1"/>
              </w:rPr>
              <w:t>13</w:t>
            </w:r>
            <w:r w:rsidR="00BC3F5F">
              <w:rPr>
                <w:color w:val="000000" w:themeColor="text1"/>
              </w:rPr>
              <w:t xml:space="preserve"> </w:t>
            </w:r>
            <w:r w:rsidRPr="00190723">
              <w:rPr>
                <w:color w:val="000000" w:themeColor="text1"/>
              </w:rPr>
              <w:t xml:space="preserve">s </w:t>
            </w:r>
          </w:p>
        </w:tc>
        <w:tc>
          <w:tcPr>
            <w:tcW w:w="889" w:type="dxa"/>
            <w:shd w:val="clear" w:color="auto" w:fill="F7CAAC"/>
          </w:tcPr>
          <w:p w14:paraId="3108B413" w14:textId="77777777" w:rsidR="006A7A89" w:rsidRPr="00190723" w:rsidRDefault="006A7A89" w:rsidP="006A7A89">
            <w:pPr>
              <w:jc w:val="both"/>
              <w:rPr>
                <w:b/>
                <w:color w:val="000000" w:themeColor="text1"/>
              </w:rPr>
            </w:pPr>
            <w:r w:rsidRPr="00190723">
              <w:rPr>
                <w:b/>
                <w:color w:val="000000" w:themeColor="text1"/>
              </w:rPr>
              <w:t xml:space="preserve">hod. </w:t>
            </w:r>
          </w:p>
        </w:tc>
        <w:tc>
          <w:tcPr>
            <w:tcW w:w="816" w:type="dxa"/>
          </w:tcPr>
          <w:p w14:paraId="35F11CA9" w14:textId="77777777" w:rsidR="006A7A89" w:rsidRPr="00190723" w:rsidRDefault="006A7A89" w:rsidP="006A7A89">
            <w:pPr>
              <w:jc w:val="both"/>
              <w:rPr>
                <w:color w:val="000000" w:themeColor="text1"/>
              </w:rPr>
            </w:pPr>
            <w:r w:rsidRPr="00190723">
              <w:rPr>
                <w:color w:val="000000" w:themeColor="text1"/>
              </w:rPr>
              <w:t>26</w:t>
            </w:r>
          </w:p>
        </w:tc>
        <w:tc>
          <w:tcPr>
            <w:tcW w:w="2156" w:type="dxa"/>
            <w:shd w:val="clear" w:color="auto" w:fill="F7CAAC"/>
          </w:tcPr>
          <w:p w14:paraId="7DE55E7A" w14:textId="77777777" w:rsidR="006A7A89" w:rsidRPr="00190723" w:rsidRDefault="006A7A89" w:rsidP="006A7A89">
            <w:pPr>
              <w:jc w:val="both"/>
              <w:rPr>
                <w:b/>
                <w:color w:val="000000" w:themeColor="text1"/>
              </w:rPr>
            </w:pPr>
            <w:r w:rsidRPr="00190723">
              <w:rPr>
                <w:b/>
                <w:color w:val="000000" w:themeColor="text1"/>
              </w:rPr>
              <w:t>kreditů</w:t>
            </w:r>
          </w:p>
        </w:tc>
        <w:tc>
          <w:tcPr>
            <w:tcW w:w="1207" w:type="dxa"/>
            <w:gridSpan w:val="2"/>
          </w:tcPr>
          <w:p w14:paraId="63665B6A" w14:textId="77777777" w:rsidR="006A7A89" w:rsidRPr="00190723" w:rsidRDefault="006A7A89" w:rsidP="006A7A89">
            <w:pPr>
              <w:jc w:val="both"/>
              <w:rPr>
                <w:color w:val="000000" w:themeColor="text1"/>
              </w:rPr>
            </w:pPr>
            <w:r w:rsidRPr="00190723">
              <w:rPr>
                <w:color w:val="000000" w:themeColor="text1"/>
              </w:rPr>
              <w:t>3</w:t>
            </w:r>
          </w:p>
        </w:tc>
      </w:tr>
      <w:tr w:rsidR="006A7A89" w:rsidRPr="00190723" w14:paraId="06F5ED02" w14:textId="77777777" w:rsidTr="006A7A89">
        <w:tc>
          <w:tcPr>
            <w:tcW w:w="3086" w:type="dxa"/>
            <w:shd w:val="clear" w:color="auto" w:fill="F7CAAC"/>
          </w:tcPr>
          <w:p w14:paraId="3CB0C7F7" w14:textId="77777777" w:rsidR="006A7A89" w:rsidRPr="00190723" w:rsidRDefault="006A7A89" w:rsidP="006A7A89">
            <w:pPr>
              <w:rPr>
                <w:b/>
                <w:color w:val="000000" w:themeColor="text1"/>
                <w:sz w:val="22"/>
              </w:rPr>
            </w:pPr>
            <w:r w:rsidRPr="00190723">
              <w:rPr>
                <w:b/>
                <w:color w:val="000000" w:themeColor="text1"/>
              </w:rPr>
              <w:t>Prerekvizity, korekvizity, ekvivalence</w:t>
            </w:r>
          </w:p>
        </w:tc>
        <w:tc>
          <w:tcPr>
            <w:tcW w:w="6769" w:type="dxa"/>
            <w:gridSpan w:val="7"/>
          </w:tcPr>
          <w:p w14:paraId="64F43083" w14:textId="77777777" w:rsidR="006A7A89" w:rsidRPr="00190723" w:rsidRDefault="006A7A89" w:rsidP="006A7A89">
            <w:pPr>
              <w:jc w:val="both"/>
              <w:rPr>
                <w:color w:val="000000" w:themeColor="text1"/>
              </w:rPr>
            </w:pPr>
          </w:p>
        </w:tc>
      </w:tr>
      <w:tr w:rsidR="006A7A89" w:rsidRPr="00190723" w14:paraId="39FA293B" w14:textId="77777777" w:rsidTr="006A7A89">
        <w:tc>
          <w:tcPr>
            <w:tcW w:w="3086" w:type="dxa"/>
            <w:shd w:val="clear" w:color="auto" w:fill="F7CAAC"/>
          </w:tcPr>
          <w:p w14:paraId="239209EB" w14:textId="77777777" w:rsidR="006A7A89" w:rsidRPr="00190723" w:rsidRDefault="006A7A89" w:rsidP="006A7A89">
            <w:pPr>
              <w:rPr>
                <w:b/>
                <w:color w:val="000000" w:themeColor="text1"/>
              </w:rPr>
            </w:pPr>
            <w:r w:rsidRPr="00190723">
              <w:rPr>
                <w:b/>
                <w:color w:val="000000" w:themeColor="text1"/>
              </w:rPr>
              <w:t>Způsob ověření studijních výsledků</w:t>
            </w:r>
          </w:p>
        </w:tc>
        <w:tc>
          <w:tcPr>
            <w:tcW w:w="3406" w:type="dxa"/>
            <w:gridSpan w:val="4"/>
          </w:tcPr>
          <w:p w14:paraId="34934BF2" w14:textId="77777777" w:rsidR="006A7A89" w:rsidRPr="00190723" w:rsidRDefault="006A7A89" w:rsidP="006A7A89">
            <w:pPr>
              <w:jc w:val="both"/>
              <w:rPr>
                <w:color w:val="000000" w:themeColor="text1"/>
              </w:rPr>
            </w:pPr>
            <w:r w:rsidRPr="00190723">
              <w:rPr>
                <w:color w:val="000000" w:themeColor="text1"/>
              </w:rPr>
              <w:t>zkouška</w:t>
            </w:r>
          </w:p>
        </w:tc>
        <w:tc>
          <w:tcPr>
            <w:tcW w:w="2156" w:type="dxa"/>
            <w:shd w:val="clear" w:color="auto" w:fill="F7CAAC"/>
          </w:tcPr>
          <w:p w14:paraId="11D55903" w14:textId="77777777" w:rsidR="006A7A89" w:rsidRPr="00190723" w:rsidRDefault="006A7A89" w:rsidP="006A7A89">
            <w:pPr>
              <w:jc w:val="both"/>
              <w:rPr>
                <w:b/>
                <w:color w:val="000000" w:themeColor="text1"/>
              </w:rPr>
            </w:pPr>
            <w:r w:rsidRPr="00190723">
              <w:rPr>
                <w:b/>
                <w:color w:val="000000" w:themeColor="text1"/>
              </w:rPr>
              <w:t>Forma výuky</w:t>
            </w:r>
          </w:p>
        </w:tc>
        <w:tc>
          <w:tcPr>
            <w:tcW w:w="1207" w:type="dxa"/>
            <w:gridSpan w:val="2"/>
          </w:tcPr>
          <w:p w14:paraId="40C47040" w14:textId="77777777" w:rsidR="006A7A89" w:rsidRPr="00190723" w:rsidRDefault="006A7A89" w:rsidP="006A7A89">
            <w:pPr>
              <w:jc w:val="both"/>
              <w:rPr>
                <w:color w:val="000000" w:themeColor="text1"/>
              </w:rPr>
            </w:pPr>
            <w:r w:rsidRPr="00190723">
              <w:rPr>
                <w:color w:val="000000" w:themeColor="text1"/>
              </w:rPr>
              <w:t>přednáška</w:t>
            </w:r>
          </w:p>
          <w:p w14:paraId="4B132EE0" w14:textId="77777777" w:rsidR="006A7A89" w:rsidRPr="00190723" w:rsidRDefault="006A7A89" w:rsidP="006A7A89">
            <w:pPr>
              <w:jc w:val="both"/>
              <w:rPr>
                <w:color w:val="000000" w:themeColor="text1"/>
              </w:rPr>
            </w:pPr>
            <w:r w:rsidRPr="00190723">
              <w:rPr>
                <w:color w:val="000000" w:themeColor="text1"/>
              </w:rPr>
              <w:t>seminář</w:t>
            </w:r>
          </w:p>
        </w:tc>
      </w:tr>
      <w:tr w:rsidR="006A7A89" w:rsidRPr="00190723" w14:paraId="48809228" w14:textId="77777777" w:rsidTr="006A7A89">
        <w:tc>
          <w:tcPr>
            <w:tcW w:w="3086" w:type="dxa"/>
            <w:shd w:val="clear" w:color="auto" w:fill="F7CAAC"/>
          </w:tcPr>
          <w:p w14:paraId="4D0C9ED0" w14:textId="77777777" w:rsidR="006A7A89" w:rsidRPr="00190723" w:rsidRDefault="006A7A89" w:rsidP="006A7A89">
            <w:pPr>
              <w:rPr>
                <w:b/>
                <w:color w:val="000000" w:themeColor="text1"/>
              </w:rPr>
            </w:pPr>
            <w:r w:rsidRPr="00190723">
              <w:rPr>
                <w:b/>
                <w:color w:val="000000" w:themeColor="text1"/>
              </w:rPr>
              <w:t>Forma způsobu ověření studijních výsledků a další požadavky na studenta</w:t>
            </w:r>
          </w:p>
        </w:tc>
        <w:tc>
          <w:tcPr>
            <w:tcW w:w="6769" w:type="dxa"/>
            <w:gridSpan w:val="7"/>
            <w:tcBorders>
              <w:bottom w:val="nil"/>
            </w:tcBorders>
          </w:tcPr>
          <w:p w14:paraId="78357E5B" w14:textId="77777777" w:rsidR="006A7A89" w:rsidRPr="00190723" w:rsidRDefault="006A7A89" w:rsidP="006A7A89">
            <w:pPr>
              <w:jc w:val="both"/>
              <w:rPr>
                <w:color w:val="000000" w:themeColor="text1"/>
              </w:rPr>
            </w:pPr>
            <w:r w:rsidRPr="00190723">
              <w:rPr>
                <w:color w:val="000000" w:themeColor="text1"/>
              </w:rPr>
              <w:t>písemná,</w:t>
            </w:r>
          </w:p>
          <w:p w14:paraId="373D5F5F" w14:textId="77777777" w:rsidR="006A7A89" w:rsidRPr="00190723" w:rsidRDefault="006A7A89" w:rsidP="006A7A89">
            <w:pPr>
              <w:jc w:val="both"/>
              <w:rPr>
                <w:color w:val="000000" w:themeColor="text1"/>
              </w:rPr>
            </w:pPr>
            <w:r w:rsidRPr="00190723">
              <w:rPr>
                <w:color w:val="000000" w:themeColor="text1"/>
              </w:rPr>
              <w:t>80% aktivní účast ve výuce, vypracování dílčích úkolů dle aktuálního zadání</w:t>
            </w:r>
          </w:p>
        </w:tc>
      </w:tr>
      <w:tr w:rsidR="006A7A89" w:rsidRPr="00190723" w14:paraId="05C2B10A" w14:textId="77777777" w:rsidTr="00BC41B1">
        <w:trPr>
          <w:trHeight w:val="109"/>
        </w:trPr>
        <w:tc>
          <w:tcPr>
            <w:tcW w:w="9855" w:type="dxa"/>
            <w:gridSpan w:val="8"/>
            <w:tcBorders>
              <w:top w:val="nil"/>
            </w:tcBorders>
          </w:tcPr>
          <w:p w14:paraId="0773EFC9" w14:textId="77777777" w:rsidR="006A7A89" w:rsidRPr="00190723" w:rsidRDefault="006A7A89" w:rsidP="006A7A89">
            <w:pPr>
              <w:rPr>
                <w:color w:val="000000" w:themeColor="text1"/>
              </w:rPr>
            </w:pPr>
          </w:p>
        </w:tc>
      </w:tr>
      <w:tr w:rsidR="006A7A89" w:rsidRPr="00190723" w14:paraId="5BDAEE4E" w14:textId="77777777" w:rsidTr="006A7A89">
        <w:trPr>
          <w:trHeight w:val="197"/>
        </w:trPr>
        <w:tc>
          <w:tcPr>
            <w:tcW w:w="3086" w:type="dxa"/>
            <w:tcBorders>
              <w:top w:val="nil"/>
            </w:tcBorders>
            <w:shd w:val="clear" w:color="auto" w:fill="F7CAAC"/>
          </w:tcPr>
          <w:p w14:paraId="190E76E5" w14:textId="77777777" w:rsidR="006A7A89" w:rsidRPr="00190723" w:rsidRDefault="006A7A89" w:rsidP="006A7A89">
            <w:pPr>
              <w:rPr>
                <w:b/>
                <w:color w:val="000000" w:themeColor="text1"/>
              </w:rPr>
            </w:pPr>
            <w:r w:rsidRPr="00190723">
              <w:rPr>
                <w:b/>
                <w:color w:val="000000" w:themeColor="text1"/>
              </w:rPr>
              <w:t>Garant předmětu</w:t>
            </w:r>
          </w:p>
        </w:tc>
        <w:tc>
          <w:tcPr>
            <w:tcW w:w="6769" w:type="dxa"/>
            <w:gridSpan w:val="7"/>
            <w:tcBorders>
              <w:top w:val="nil"/>
            </w:tcBorders>
          </w:tcPr>
          <w:p w14:paraId="5AF3F3C0" w14:textId="77777777" w:rsidR="006A7A89" w:rsidRPr="00190723" w:rsidRDefault="006A7A89" w:rsidP="006A7A89">
            <w:pPr>
              <w:jc w:val="both"/>
              <w:rPr>
                <w:color w:val="000000" w:themeColor="text1"/>
              </w:rPr>
            </w:pPr>
            <w:r>
              <w:t>Mgr. Zuzana Čabart Šimonovská, LL.M</w:t>
            </w:r>
          </w:p>
        </w:tc>
      </w:tr>
      <w:tr w:rsidR="006A7A89" w:rsidRPr="00190723" w14:paraId="1BC2F970" w14:textId="77777777" w:rsidTr="006A7A89">
        <w:trPr>
          <w:trHeight w:val="243"/>
        </w:trPr>
        <w:tc>
          <w:tcPr>
            <w:tcW w:w="3086" w:type="dxa"/>
            <w:tcBorders>
              <w:top w:val="nil"/>
            </w:tcBorders>
            <w:shd w:val="clear" w:color="auto" w:fill="F7CAAC"/>
          </w:tcPr>
          <w:p w14:paraId="78F51334" w14:textId="77777777" w:rsidR="006A7A89" w:rsidRPr="00190723" w:rsidRDefault="006A7A89" w:rsidP="006A7A89">
            <w:pPr>
              <w:rPr>
                <w:b/>
                <w:color w:val="000000" w:themeColor="text1"/>
              </w:rPr>
            </w:pPr>
            <w:r w:rsidRPr="00190723">
              <w:rPr>
                <w:b/>
                <w:color w:val="000000" w:themeColor="text1"/>
              </w:rPr>
              <w:t>Zapojení garanta do výuky předmětu</w:t>
            </w:r>
          </w:p>
        </w:tc>
        <w:tc>
          <w:tcPr>
            <w:tcW w:w="6769" w:type="dxa"/>
            <w:gridSpan w:val="7"/>
            <w:tcBorders>
              <w:top w:val="nil"/>
            </w:tcBorders>
          </w:tcPr>
          <w:p w14:paraId="6CEEAF2B" w14:textId="3385F95A" w:rsidR="006A7A89" w:rsidRPr="00190723" w:rsidRDefault="00CF35C0" w:rsidP="006A7A89">
            <w:pPr>
              <w:jc w:val="both"/>
              <w:rPr>
                <w:color w:val="000000" w:themeColor="text1"/>
              </w:rPr>
            </w:pPr>
            <w:r>
              <w:rPr>
                <w:color w:val="000000" w:themeColor="text1"/>
              </w:rPr>
              <w:t>100 %</w:t>
            </w:r>
          </w:p>
        </w:tc>
      </w:tr>
      <w:tr w:rsidR="006A7A89" w:rsidRPr="00190723" w14:paraId="13A0F6CB" w14:textId="77777777" w:rsidTr="006A7A89">
        <w:tc>
          <w:tcPr>
            <w:tcW w:w="3086" w:type="dxa"/>
            <w:shd w:val="clear" w:color="auto" w:fill="F7CAAC"/>
          </w:tcPr>
          <w:p w14:paraId="21E7F80F" w14:textId="77777777" w:rsidR="006A7A89" w:rsidRPr="00190723" w:rsidRDefault="006A7A89" w:rsidP="006A7A89">
            <w:pPr>
              <w:rPr>
                <w:b/>
                <w:color w:val="000000" w:themeColor="text1"/>
              </w:rPr>
            </w:pPr>
            <w:r w:rsidRPr="00190723">
              <w:rPr>
                <w:b/>
                <w:color w:val="000000" w:themeColor="text1"/>
              </w:rPr>
              <w:t>Vyučující</w:t>
            </w:r>
          </w:p>
        </w:tc>
        <w:tc>
          <w:tcPr>
            <w:tcW w:w="6769" w:type="dxa"/>
            <w:gridSpan w:val="7"/>
            <w:tcBorders>
              <w:bottom w:val="nil"/>
            </w:tcBorders>
          </w:tcPr>
          <w:p w14:paraId="5B241E08" w14:textId="77777777" w:rsidR="006A7A89" w:rsidRPr="00190723" w:rsidRDefault="006A7A89" w:rsidP="006A7A8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000000" w:themeColor="text1"/>
              </w:rPr>
            </w:pPr>
            <w:r w:rsidRPr="00190723">
              <w:rPr>
                <w:color w:val="000000" w:themeColor="text1"/>
              </w:rPr>
              <w:t xml:space="preserve">Mgr. Zuzana </w:t>
            </w:r>
            <w:r>
              <w:rPr>
                <w:color w:val="000000" w:themeColor="text1"/>
              </w:rPr>
              <w:t xml:space="preserve">Čabart </w:t>
            </w:r>
            <w:r w:rsidRPr="00190723">
              <w:rPr>
                <w:color w:val="000000" w:themeColor="text1"/>
              </w:rPr>
              <w:t>Šimonovská, LL.M</w:t>
            </w:r>
          </w:p>
        </w:tc>
      </w:tr>
      <w:tr w:rsidR="006A7A89" w:rsidRPr="00190723" w14:paraId="2CC57DF0" w14:textId="77777777" w:rsidTr="00BC41B1">
        <w:trPr>
          <w:trHeight w:val="95"/>
        </w:trPr>
        <w:tc>
          <w:tcPr>
            <w:tcW w:w="9855" w:type="dxa"/>
            <w:gridSpan w:val="8"/>
            <w:tcBorders>
              <w:top w:val="nil"/>
            </w:tcBorders>
          </w:tcPr>
          <w:p w14:paraId="21289414" w14:textId="77777777" w:rsidR="006A7A89" w:rsidRPr="00190723" w:rsidRDefault="006A7A89" w:rsidP="006A7A89">
            <w:pPr>
              <w:jc w:val="both"/>
              <w:rPr>
                <w:color w:val="000000" w:themeColor="text1"/>
              </w:rPr>
            </w:pPr>
          </w:p>
        </w:tc>
      </w:tr>
      <w:tr w:rsidR="006A7A89" w:rsidRPr="00190723" w14:paraId="7E0510C6" w14:textId="77777777" w:rsidTr="006A7A89">
        <w:tc>
          <w:tcPr>
            <w:tcW w:w="3086" w:type="dxa"/>
            <w:shd w:val="clear" w:color="auto" w:fill="F7CAAC"/>
          </w:tcPr>
          <w:p w14:paraId="2F7D1C48" w14:textId="77777777" w:rsidR="006A7A89" w:rsidRPr="00190723" w:rsidRDefault="006A7A89" w:rsidP="006A7A89">
            <w:pPr>
              <w:jc w:val="both"/>
              <w:rPr>
                <w:b/>
                <w:color w:val="000000" w:themeColor="text1"/>
              </w:rPr>
            </w:pPr>
            <w:r w:rsidRPr="00190723">
              <w:rPr>
                <w:b/>
                <w:color w:val="000000" w:themeColor="text1"/>
              </w:rPr>
              <w:t>Stručná anotace předmětu</w:t>
            </w:r>
          </w:p>
        </w:tc>
        <w:tc>
          <w:tcPr>
            <w:tcW w:w="6769" w:type="dxa"/>
            <w:gridSpan w:val="7"/>
            <w:tcBorders>
              <w:bottom w:val="nil"/>
            </w:tcBorders>
          </w:tcPr>
          <w:p w14:paraId="6DB2C38E" w14:textId="77777777" w:rsidR="006A7A89" w:rsidRPr="00190723" w:rsidRDefault="006A7A89" w:rsidP="006A7A89">
            <w:pPr>
              <w:jc w:val="both"/>
              <w:rPr>
                <w:color w:val="000000" w:themeColor="text1"/>
              </w:rPr>
            </w:pPr>
          </w:p>
        </w:tc>
      </w:tr>
      <w:tr w:rsidR="006A7A89" w:rsidRPr="00190723" w14:paraId="6CA86A70" w14:textId="77777777" w:rsidTr="006A7A89">
        <w:trPr>
          <w:trHeight w:val="3938"/>
        </w:trPr>
        <w:tc>
          <w:tcPr>
            <w:tcW w:w="9855" w:type="dxa"/>
            <w:gridSpan w:val="8"/>
            <w:tcBorders>
              <w:top w:val="nil"/>
              <w:bottom w:val="single" w:sz="12" w:space="0" w:color="auto"/>
            </w:tcBorders>
          </w:tcPr>
          <w:p w14:paraId="2361753E" w14:textId="43A5F0E2" w:rsidR="006A7A89" w:rsidRPr="00190723" w:rsidRDefault="006A7A89" w:rsidP="006A7A89">
            <w:pPr>
              <w:spacing w:after="60" w:line="256" w:lineRule="auto"/>
              <w:jc w:val="both"/>
              <w:rPr>
                <w:color w:val="000000" w:themeColor="text1"/>
              </w:rPr>
            </w:pPr>
            <w:r w:rsidRPr="00190723">
              <w:rPr>
                <w:color w:val="000000" w:themeColor="text1"/>
              </w:rPr>
              <w:t xml:space="preserve">Cílem předmětu je seznámit studenty s podnikatelským prostředím nejen v ČR. Studenti získají základní znalosti z oblasti podnikání, zakládání a řízení vlastních podnikatelských subjektů. Budou se orientovat v problematice tvorby podnikatelského plánu, právním minimu pro založení a vznik firmy, a to jak fyzické osoby, tak právnické osoby. Budou dále znát základní ekonomické vazby a fungování firem. Studenti se seznámí s tím, jak spolu právo a podnikání souvisí, </w:t>
            </w:r>
            <w:r w:rsidR="00BC41B1">
              <w:rPr>
                <w:color w:val="000000" w:themeColor="text1"/>
              </w:rPr>
              <w:br/>
            </w:r>
            <w:r w:rsidRPr="00190723">
              <w:rPr>
                <w:color w:val="000000" w:themeColor="text1"/>
              </w:rPr>
              <w:t xml:space="preserve">a při kterých rozhodnutích zohledňovat právní aspekty. Cílem předmětu je provést studenty celým cyklem vybudování vlastní značky a souvisejícími právními otázkami, a to od prvotních formalit zahájení podnikání přes každodenní fungování po případné ukončení činnosti. Zaměříme se na ochranu duševního vlastnictví, konkrétně ochranné známky, domény </w:t>
            </w:r>
            <w:r w:rsidR="00BC41B1">
              <w:rPr>
                <w:color w:val="000000" w:themeColor="text1"/>
              </w:rPr>
              <w:br/>
            </w:r>
            <w:r w:rsidRPr="00190723">
              <w:rPr>
                <w:color w:val="000000" w:themeColor="text1"/>
              </w:rPr>
              <w:t xml:space="preserve">a další označení užívaná v obchodě i při propagaci značky na internetu a sociálních sítích, jakož i možnosti ochrany designu jako takového. Dále si představíme smluvní úpravu vztahu při spolupráci s designéry či dalšími autory, nastavení vztahů v rámci dodavatelského řetězce, právní regulaci označování a reklamy, specifika spolupráce při propagaci i marketingu prostřednictvím sociálních sítí, jakož i otázky související s prodejem finálního produktu v kamenných prodejnách nebo online. </w:t>
            </w:r>
          </w:p>
          <w:p w14:paraId="3C16EF80" w14:textId="77777777" w:rsidR="006A7A89" w:rsidRPr="00190723" w:rsidRDefault="006A7A89" w:rsidP="00D3581F">
            <w:pPr>
              <w:pStyle w:val="Odstavecseseznamem"/>
              <w:numPr>
                <w:ilvl w:val="0"/>
                <w:numId w:val="64"/>
              </w:numPr>
              <w:spacing w:after="160" w:line="256" w:lineRule="auto"/>
              <w:jc w:val="both"/>
              <w:rPr>
                <w:color w:val="000000" w:themeColor="text1"/>
              </w:rPr>
            </w:pPr>
            <w:r w:rsidRPr="00190723">
              <w:rPr>
                <w:color w:val="000000" w:themeColor="text1"/>
              </w:rPr>
              <w:t>Úvod do podnikání, podnikatelské prostředí, specifika podnikání v oblasti umění a kulturně kreativních průmyslech</w:t>
            </w:r>
          </w:p>
          <w:p w14:paraId="56EECFA6" w14:textId="77777777" w:rsidR="006A7A89" w:rsidRPr="00190723" w:rsidRDefault="006A7A89" w:rsidP="00D3581F">
            <w:pPr>
              <w:pStyle w:val="Odstavecseseznamem"/>
              <w:numPr>
                <w:ilvl w:val="0"/>
                <w:numId w:val="64"/>
              </w:numPr>
              <w:spacing w:after="160" w:line="256" w:lineRule="auto"/>
              <w:jc w:val="both"/>
              <w:rPr>
                <w:color w:val="000000" w:themeColor="text1"/>
              </w:rPr>
            </w:pPr>
            <w:r w:rsidRPr="00190723">
              <w:rPr>
                <w:color w:val="000000" w:themeColor="text1"/>
              </w:rPr>
              <w:t>Právní aspekty podnikání a právní formy podnikání v ČR (</w:t>
            </w:r>
            <w:r w:rsidRPr="00190723">
              <w:rPr>
                <w:color w:val="000000" w:themeColor="text1"/>
                <w:lang w:eastAsia="en-GB"/>
              </w:rPr>
              <w:t>volba právní formy, výběr typu obchodní společnosti, živnosti)</w:t>
            </w:r>
          </w:p>
          <w:p w14:paraId="22A0FE74" w14:textId="0163DCDC" w:rsidR="006A7A89" w:rsidRPr="00190723" w:rsidRDefault="006A7A89" w:rsidP="00D3581F">
            <w:pPr>
              <w:pStyle w:val="Odstavecseseznamem"/>
              <w:numPr>
                <w:ilvl w:val="0"/>
                <w:numId w:val="64"/>
              </w:numPr>
              <w:spacing w:after="160" w:line="256" w:lineRule="auto"/>
              <w:jc w:val="both"/>
              <w:rPr>
                <w:color w:val="000000" w:themeColor="text1"/>
              </w:rPr>
            </w:pPr>
            <w:r w:rsidRPr="00190723">
              <w:rPr>
                <w:color w:val="000000" w:themeColor="text1"/>
                <w:lang w:eastAsia="en-GB"/>
              </w:rPr>
              <w:t xml:space="preserve">Vhodné formy </w:t>
            </w:r>
            <w:r w:rsidR="00CF35C0" w:rsidRPr="00190723">
              <w:rPr>
                <w:color w:val="000000" w:themeColor="text1"/>
                <w:lang w:eastAsia="en-GB"/>
              </w:rPr>
              <w:t>financování</w:t>
            </w:r>
            <w:r w:rsidR="00CF35C0" w:rsidRPr="00190723">
              <w:rPr>
                <w:color w:val="000000" w:themeColor="text1"/>
              </w:rPr>
              <w:t>,</w:t>
            </w:r>
            <w:r w:rsidRPr="00190723">
              <w:rPr>
                <w:color w:val="000000" w:themeColor="text1"/>
              </w:rPr>
              <w:t xml:space="preserve"> </w:t>
            </w:r>
            <w:r w:rsidRPr="00190723">
              <w:rPr>
                <w:color w:val="000000" w:themeColor="text1"/>
                <w:lang w:eastAsia="en-GB"/>
              </w:rPr>
              <w:t>vstup a nastavení vztahu s investorem, podpora podnikání</w:t>
            </w:r>
          </w:p>
          <w:p w14:paraId="154E783E" w14:textId="77777777" w:rsidR="006A7A89" w:rsidRPr="00190723" w:rsidRDefault="006A7A89" w:rsidP="00D3581F">
            <w:pPr>
              <w:pStyle w:val="Odstavecseseznamem"/>
              <w:numPr>
                <w:ilvl w:val="0"/>
                <w:numId w:val="64"/>
              </w:numPr>
              <w:spacing w:after="160" w:line="256" w:lineRule="auto"/>
              <w:jc w:val="both"/>
              <w:rPr>
                <w:color w:val="000000" w:themeColor="text1"/>
              </w:rPr>
            </w:pPr>
            <w:r w:rsidRPr="00190723">
              <w:rPr>
                <w:color w:val="000000" w:themeColor="text1"/>
              </w:rPr>
              <w:t>Životní cyklus podniku, vznik a zánik podniku</w:t>
            </w:r>
          </w:p>
          <w:p w14:paraId="7E679CAA" w14:textId="33BE5A33" w:rsidR="006A7A89" w:rsidRPr="00190723" w:rsidRDefault="006A7A89" w:rsidP="00D3581F">
            <w:pPr>
              <w:pStyle w:val="Odstavecseseznamem"/>
              <w:numPr>
                <w:ilvl w:val="0"/>
                <w:numId w:val="64"/>
              </w:numPr>
              <w:spacing w:after="160" w:line="256" w:lineRule="auto"/>
              <w:jc w:val="both"/>
              <w:rPr>
                <w:color w:val="000000" w:themeColor="text1"/>
              </w:rPr>
            </w:pPr>
            <w:r w:rsidRPr="00190723">
              <w:rPr>
                <w:color w:val="000000" w:themeColor="text1"/>
                <w:lang w:eastAsia="en-GB"/>
              </w:rPr>
              <w:t xml:space="preserve">Ochrana duševního </w:t>
            </w:r>
            <w:r w:rsidR="00CF35C0" w:rsidRPr="00190723">
              <w:rPr>
                <w:color w:val="000000" w:themeColor="text1"/>
                <w:lang w:eastAsia="en-GB"/>
              </w:rPr>
              <w:t>vlastnictví – ochrana</w:t>
            </w:r>
            <w:r w:rsidRPr="00190723">
              <w:rPr>
                <w:color w:val="000000" w:themeColor="text1"/>
                <w:lang w:eastAsia="en-GB"/>
              </w:rPr>
              <w:t xml:space="preserve"> značky – ochranné známky, domény a další označení</w:t>
            </w:r>
          </w:p>
          <w:p w14:paraId="67F22429" w14:textId="77777777" w:rsidR="006A7A89" w:rsidRPr="00190723" w:rsidRDefault="006A7A89" w:rsidP="00D3581F">
            <w:pPr>
              <w:pStyle w:val="Odstavecseseznamem"/>
              <w:numPr>
                <w:ilvl w:val="0"/>
                <w:numId w:val="64"/>
              </w:numPr>
              <w:spacing w:after="160" w:line="256" w:lineRule="auto"/>
              <w:jc w:val="both"/>
              <w:rPr>
                <w:color w:val="000000" w:themeColor="text1"/>
              </w:rPr>
            </w:pPr>
            <w:r w:rsidRPr="00190723">
              <w:rPr>
                <w:color w:val="000000" w:themeColor="text1"/>
                <w:lang w:eastAsia="en-GB"/>
              </w:rPr>
              <w:t>Ochrana duševního vlastnictví</w:t>
            </w:r>
            <w:r w:rsidRPr="00190723">
              <w:rPr>
                <w:color w:val="000000" w:themeColor="text1"/>
              </w:rPr>
              <w:t xml:space="preserve"> </w:t>
            </w:r>
            <w:r w:rsidRPr="00190723">
              <w:rPr>
                <w:color w:val="000000" w:themeColor="text1"/>
                <w:lang w:eastAsia="en-GB"/>
              </w:rPr>
              <w:t>ochrana produktu – autorské právo, průmyslové vzory, užitné vzory, patenty</w:t>
            </w:r>
          </w:p>
          <w:p w14:paraId="4F622338" w14:textId="10846814" w:rsidR="006A7A89" w:rsidRPr="00190723" w:rsidRDefault="006A7A89" w:rsidP="00D3581F">
            <w:pPr>
              <w:pStyle w:val="Odstavecseseznamem"/>
              <w:numPr>
                <w:ilvl w:val="0"/>
                <w:numId w:val="64"/>
              </w:numPr>
              <w:spacing w:after="160" w:line="256" w:lineRule="auto"/>
              <w:jc w:val="both"/>
              <w:rPr>
                <w:color w:val="000000" w:themeColor="text1"/>
              </w:rPr>
            </w:pPr>
            <w:r w:rsidRPr="00190723">
              <w:rPr>
                <w:color w:val="000000" w:themeColor="text1"/>
                <w:lang w:eastAsia="en-GB"/>
              </w:rPr>
              <w:t xml:space="preserve">Ochrana duševního </w:t>
            </w:r>
            <w:r w:rsidR="00CF35C0" w:rsidRPr="00190723">
              <w:rPr>
                <w:color w:val="000000" w:themeColor="text1"/>
                <w:lang w:eastAsia="en-GB"/>
              </w:rPr>
              <w:t>vlastnictví</w:t>
            </w:r>
            <w:r w:rsidR="00CF35C0" w:rsidRPr="00190723">
              <w:rPr>
                <w:color w:val="000000" w:themeColor="text1"/>
              </w:rPr>
              <w:t xml:space="preserve"> – padělky</w:t>
            </w:r>
            <w:r w:rsidRPr="00190723">
              <w:rPr>
                <w:color w:val="000000" w:themeColor="text1"/>
              </w:rPr>
              <w:t xml:space="preserve"> a vymáhání práv</w:t>
            </w:r>
          </w:p>
          <w:p w14:paraId="02EDEB85" w14:textId="77777777" w:rsidR="006A7A89" w:rsidRPr="00190723" w:rsidRDefault="006A7A89" w:rsidP="00D3581F">
            <w:pPr>
              <w:pStyle w:val="Odstavecseseznamem"/>
              <w:numPr>
                <w:ilvl w:val="0"/>
                <w:numId w:val="64"/>
              </w:numPr>
              <w:spacing w:line="256" w:lineRule="auto"/>
              <w:jc w:val="both"/>
              <w:rPr>
                <w:color w:val="000000" w:themeColor="text1"/>
              </w:rPr>
            </w:pPr>
            <w:r w:rsidRPr="00190723">
              <w:rPr>
                <w:color w:val="000000" w:themeColor="text1"/>
                <w:lang w:eastAsia="en-GB"/>
              </w:rPr>
              <w:t>L</w:t>
            </w:r>
            <w:r w:rsidRPr="00190723">
              <w:rPr>
                <w:color w:val="000000" w:themeColor="text1"/>
              </w:rPr>
              <w:t>icence</w:t>
            </w:r>
          </w:p>
          <w:p w14:paraId="184365E3" w14:textId="3140D60D" w:rsidR="006A7A89" w:rsidRPr="00190723" w:rsidRDefault="006A7A89" w:rsidP="00F562B0">
            <w:pPr>
              <w:spacing w:before="120"/>
              <w:jc w:val="both"/>
              <w:rPr>
                <w:color w:val="000000" w:themeColor="text1"/>
              </w:rPr>
            </w:pPr>
            <w:r w:rsidRPr="00190723">
              <w:rPr>
                <w:color w:val="000000" w:themeColor="text1"/>
              </w:rPr>
              <w:t xml:space="preserve">Student kriticky hodnotí informace v souvislosti s podnikáním, tvorbou vlastního Startupu, zná základní údaje </w:t>
            </w:r>
            <w:r w:rsidRPr="00190723">
              <w:rPr>
                <w:color w:val="000000" w:themeColor="text1"/>
              </w:rPr>
              <w:br/>
              <w:t xml:space="preserve">o podnikatelském prostředí, právních aspektech podnikání, právních formách podnikání a možnostech zajištění ochrany své značky a produktu. </w:t>
            </w:r>
          </w:p>
        </w:tc>
      </w:tr>
      <w:tr w:rsidR="006A7A89" w:rsidRPr="00190723" w14:paraId="1412941B" w14:textId="77777777" w:rsidTr="006A7A89">
        <w:trPr>
          <w:trHeight w:val="265"/>
        </w:trPr>
        <w:tc>
          <w:tcPr>
            <w:tcW w:w="3653" w:type="dxa"/>
            <w:gridSpan w:val="2"/>
            <w:tcBorders>
              <w:top w:val="nil"/>
            </w:tcBorders>
            <w:shd w:val="clear" w:color="auto" w:fill="F7CAAC"/>
          </w:tcPr>
          <w:p w14:paraId="140834A4" w14:textId="77777777" w:rsidR="006A7A89" w:rsidRPr="00190723" w:rsidRDefault="006A7A89" w:rsidP="006A7A89">
            <w:pPr>
              <w:jc w:val="both"/>
              <w:rPr>
                <w:color w:val="000000" w:themeColor="text1"/>
              </w:rPr>
            </w:pPr>
            <w:r w:rsidRPr="00190723">
              <w:rPr>
                <w:b/>
                <w:color w:val="000000" w:themeColor="text1"/>
              </w:rPr>
              <w:t>Studijní literatura a studijní pomůcky</w:t>
            </w:r>
          </w:p>
        </w:tc>
        <w:tc>
          <w:tcPr>
            <w:tcW w:w="6202" w:type="dxa"/>
            <w:gridSpan w:val="6"/>
            <w:tcBorders>
              <w:top w:val="nil"/>
              <w:bottom w:val="nil"/>
            </w:tcBorders>
          </w:tcPr>
          <w:p w14:paraId="19D82510" w14:textId="77777777" w:rsidR="006A7A89" w:rsidRPr="00190723" w:rsidRDefault="006A7A89" w:rsidP="006A7A89">
            <w:pPr>
              <w:jc w:val="both"/>
              <w:rPr>
                <w:color w:val="000000" w:themeColor="text1"/>
              </w:rPr>
            </w:pPr>
          </w:p>
        </w:tc>
      </w:tr>
      <w:tr w:rsidR="006A7A89" w:rsidRPr="00190723" w14:paraId="11F34FA6" w14:textId="77777777" w:rsidTr="006A7A89">
        <w:trPr>
          <w:trHeight w:val="1497"/>
        </w:trPr>
        <w:tc>
          <w:tcPr>
            <w:tcW w:w="9855" w:type="dxa"/>
            <w:gridSpan w:val="8"/>
            <w:tcBorders>
              <w:top w:val="nil"/>
            </w:tcBorders>
          </w:tcPr>
          <w:p w14:paraId="3713E718" w14:textId="77777777" w:rsidR="00D91EF9" w:rsidRPr="00190723" w:rsidRDefault="00D91EF9" w:rsidP="00D91EF9">
            <w:pPr>
              <w:rPr>
                <w:b/>
                <w:color w:val="000000" w:themeColor="text1"/>
              </w:rPr>
            </w:pPr>
            <w:r w:rsidRPr="00190723">
              <w:rPr>
                <w:b/>
                <w:color w:val="000000" w:themeColor="text1"/>
              </w:rPr>
              <w:t>Povinná:</w:t>
            </w:r>
          </w:p>
          <w:p w14:paraId="1195601C" w14:textId="5E537D79" w:rsidR="00D91EF9" w:rsidRPr="00F1154D" w:rsidRDefault="00D91EF9" w:rsidP="00D91EF9">
            <w:pPr>
              <w:rPr>
                <w:color w:val="000000" w:themeColor="text1"/>
              </w:rPr>
            </w:pPr>
            <w:r w:rsidRPr="00190723">
              <w:rPr>
                <w:color w:val="000000" w:themeColor="text1"/>
              </w:rPr>
              <w:t>HORÁČEK, Roman,</w:t>
            </w:r>
            <w:r w:rsidRPr="00190723">
              <w:rPr>
                <w:rFonts w:eastAsia="Calibri"/>
                <w:color w:val="000000" w:themeColor="text1"/>
              </w:rPr>
              <w:t> </w:t>
            </w:r>
            <w:r w:rsidRPr="00190723">
              <w:rPr>
                <w:color w:val="000000" w:themeColor="text1"/>
              </w:rPr>
              <w:t>ČADA, Karel,</w:t>
            </w:r>
            <w:r w:rsidRPr="00190723">
              <w:rPr>
                <w:rFonts w:eastAsia="Calibri"/>
                <w:color w:val="000000" w:themeColor="text1"/>
              </w:rPr>
              <w:t> </w:t>
            </w:r>
            <w:r w:rsidRPr="00190723">
              <w:rPr>
                <w:color w:val="000000" w:themeColor="text1"/>
              </w:rPr>
              <w:t xml:space="preserve">HAJN, Petr. </w:t>
            </w:r>
            <w:r w:rsidRPr="009D0F76">
              <w:rPr>
                <w:i/>
                <w:color w:val="000000" w:themeColor="text1"/>
              </w:rPr>
              <w:t>Práva k průmyslovému vlastnictví</w:t>
            </w:r>
            <w:r w:rsidRPr="00190723">
              <w:rPr>
                <w:color w:val="000000" w:themeColor="text1"/>
              </w:rPr>
              <w:t>. C.</w:t>
            </w:r>
            <w:r w:rsidR="002F4D39">
              <w:rPr>
                <w:color w:val="000000" w:themeColor="text1"/>
              </w:rPr>
              <w:t xml:space="preserve"> </w:t>
            </w:r>
            <w:r w:rsidRPr="00190723">
              <w:rPr>
                <w:color w:val="000000" w:themeColor="text1"/>
              </w:rPr>
              <w:t>H. Beck 2017.</w:t>
            </w:r>
            <w:r>
              <w:rPr>
                <w:color w:val="000000" w:themeColor="text1"/>
              </w:rPr>
              <w:t xml:space="preserve"> ISBN </w:t>
            </w:r>
          </w:p>
          <w:p w14:paraId="2A94C43A" w14:textId="77777777" w:rsidR="00D91EF9" w:rsidRPr="00190723" w:rsidRDefault="00D91EF9" w:rsidP="00D91EF9">
            <w:pPr>
              <w:rPr>
                <w:color w:val="000000" w:themeColor="text1"/>
              </w:rPr>
            </w:pPr>
            <w:r w:rsidRPr="00F1154D">
              <w:rPr>
                <w:color w:val="000000" w:themeColor="text1"/>
              </w:rPr>
              <w:t>80-7179-879-7</w:t>
            </w:r>
          </w:p>
          <w:p w14:paraId="2838A56F" w14:textId="4401609A" w:rsidR="00D91EF9" w:rsidRPr="00190723" w:rsidRDefault="00D91EF9" w:rsidP="00D91EF9">
            <w:pPr>
              <w:rPr>
                <w:color w:val="000000" w:themeColor="text1"/>
              </w:rPr>
            </w:pPr>
            <w:r w:rsidRPr="00190723">
              <w:rPr>
                <w:color w:val="000000" w:themeColor="text1"/>
              </w:rPr>
              <w:t xml:space="preserve">JANKŮ, Martin a kol. </w:t>
            </w:r>
            <w:r w:rsidRPr="009D0F76">
              <w:rPr>
                <w:i/>
                <w:color w:val="000000" w:themeColor="text1"/>
              </w:rPr>
              <w:t>Základy práva pro posluchače neprávnických fakult</w:t>
            </w:r>
            <w:r w:rsidRPr="00190723">
              <w:rPr>
                <w:color w:val="000000" w:themeColor="text1"/>
              </w:rPr>
              <w:t>. C.</w:t>
            </w:r>
            <w:r w:rsidR="002F4D39">
              <w:rPr>
                <w:color w:val="000000" w:themeColor="text1"/>
              </w:rPr>
              <w:t xml:space="preserve"> </w:t>
            </w:r>
            <w:r w:rsidRPr="00190723">
              <w:rPr>
                <w:color w:val="000000" w:themeColor="text1"/>
              </w:rPr>
              <w:t>H. Beck 2022.</w:t>
            </w:r>
            <w:r>
              <w:rPr>
                <w:color w:val="000000" w:themeColor="text1"/>
              </w:rPr>
              <w:t xml:space="preserve"> </w:t>
            </w:r>
            <w:r w:rsidRPr="00207310">
              <w:rPr>
                <w:color w:val="000000" w:themeColor="text1"/>
              </w:rPr>
              <w:t>ISBN: 978-80-7400-875-7</w:t>
            </w:r>
          </w:p>
          <w:p w14:paraId="202F6E4A" w14:textId="77777777" w:rsidR="00D91EF9" w:rsidRPr="0083766D" w:rsidRDefault="00D91EF9" w:rsidP="00D91EF9">
            <w:pPr>
              <w:rPr>
                <w:color w:val="000000" w:themeColor="text1"/>
              </w:rPr>
            </w:pPr>
            <w:r w:rsidRPr="00190723">
              <w:rPr>
                <w:color w:val="000000" w:themeColor="text1"/>
              </w:rPr>
              <w:t xml:space="preserve">JUDr. </w:t>
            </w:r>
            <w:r w:rsidRPr="0083766D">
              <w:rPr>
                <w:color w:val="000000" w:themeColor="text1"/>
              </w:rPr>
              <w:t xml:space="preserve">Jan Zibner – </w:t>
            </w:r>
            <w:r w:rsidRPr="0083766D">
              <w:rPr>
                <w:i/>
                <w:color w:val="000000" w:themeColor="text1"/>
              </w:rPr>
              <w:t>Právo duševního vlastnictví:</w:t>
            </w:r>
          </w:p>
          <w:p w14:paraId="56A6D3FD" w14:textId="77777777" w:rsidR="00D91EF9" w:rsidRPr="0083766D" w:rsidRDefault="00000000" w:rsidP="00D91EF9">
            <w:pPr>
              <w:rPr>
                <w:color w:val="000000" w:themeColor="text1"/>
              </w:rPr>
            </w:pPr>
            <w:hyperlink r:id="rId84" w:history="1">
              <w:r w:rsidR="00D91EF9" w:rsidRPr="0083766D">
                <w:rPr>
                  <w:rStyle w:val="Hypertextovodkaz"/>
                  <w:color w:val="000000" w:themeColor="text1"/>
                  <w:u w:val="none"/>
                </w:rPr>
                <w:t>https://is.muni.cz/do/rect/el/estud/praf/2019podzim/dusevni_vlastnictvi/web/index.html</w:t>
              </w:r>
            </w:hyperlink>
          </w:p>
          <w:p w14:paraId="591F7936" w14:textId="77777777" w:rsidR="00D91EF9" w:rsidRPr="0083766D" w:rsidRDefault="00D91EF9" w:rsidP="00D91EF9">
            <w:pPr>
              <w:rPr>
                <w:b/>
                <w:color w:val="000000" w:themeColor="text1"/>
              </w:rPr>
            </w:pPr>
            <w:r w:rsidRPr="0083766D">
              <w:rPr>
                <w:b/>
                <w:color w:val="000000" w:themeColor="text1"/>
              </w:rPr>
              <w:t>Doporučená:</w:t>
            </w:r>
          </w:p>
          <w:p w14:paraId="2779E077" w14:textId="77777777" w:rsidR="00D91EF9" w:rsidRPr="00190723" w:rsidRDefault="00000000" w:rsidP="00D91EF9">
            <w:pPr>
              <w:rPr>
                <w:color w:val="000000" w:themeColor="text1"/>
              </w:rPr>
            </w:pPr>
            <w:hyperlink r:id="rId85" w:history="1">
              <w:r w:rsidR="00D91EF9" w:rsidRPr="0083766D">
                <w:rPr>
                  <w:rStyle w:val="Hypertextovodkaz"/>
                  <w:color w:val="000000" w:themeColor="text1"/>
                  <w:u w:val="none"/>
                </w:rPr>
                <w:t xml:space="preserve">ADLEROVÁ, Eva; MACHŮ, Matěj; PECKOVÁ, Adéla. </w:t>
              </w:r>
              <w:r w:rsidR="00D91EF9" w:rsidRPr="0083766D">
                <w:rPr>
                  <w:rStyle w:val="Hypertextovodkaz"/>
                  <w:i/>
                  <w:color w:val="000000" w:themeColor="text1"/>
                  <w:u w:val="none"/>
                </w:rPr>
                <w:t>Právní ochrana průmyslového vlastnictví v asijských zemích</w:t>
              </w:r>
            </w:hyperlink>
            <w:r w:rsidR="00D91EF9" w:rsidRPr="007960C2">
              <w:rPr>
                <w:color w:val="000000" w:themeColor="text1"/>
              </w:rPr>
              <w:t xml:space="preserve">. </w:t>
            </w:r>
            <w:r w:rsidR="00D91EF9" w:rsidRPr="00190723">
              <w:rPr>
                <w:color w:val="000000" w:themeColor="text1"/>
              </w:rPr>
              <w:t>Metropolitan University Prague Press a Wolters Kluwer, 2017.</w:t>
            </w:r>
            <w:r w:rsidR="00D91EF9">
              <w:rPr>
                <w:color w:val="000000" w:themeColor="text1"/>
              </w:rPr>
              <w:t xml:space="preserve"> </w:t>
            </w:r>
            <w:r w:rsidR="00D91EF9" w:rsidRPr="00177052">
              <w:rPr>
                <w:color w:val="000000" w:themeColor="text1"/>
              </w:rPr>
              <w:t>ISBN 978-80-87956-77-9</w:t>
            </w:r>
          </w:p>
          <w:p w14:paraId="09A4F287" w14:textId="77777777" w:rsidR="00D91EF9" w:rsidRPr="0083766D" w:rsidRDefault="00D91EF9" w:rsidP="00D91EF9">
            <w:pPr>
              <w:rPr>
                <w:color w:val="000000" w:themeColor="text1"/>
              </w:rPr>
            </w:pPr>
            <w:r w:rsidRPr="00190723">
              <w:rPr>
                <w:color w:val="000000" w:themeColor="text1"/>
              </w:rPr>
              <w:t xml:space="preserve">EUIPO Observatory – publikace a reporty k porušování duševního vlastnictví: </w:t>
            </w:r>
            <w:hyperlink r:id="rId86" w:history="1">
              <w:r w:rsidRPr="0083766D">
                <w:rPr>
                  <w:rStyle w:val="Hypertextovodkaz"/>
                  <w:rFonts w:eastAsia="Calibri"/>
                  <w:color w:val="000000" w:themeColor="text1"/>
                  <w:u w:val="none"/>
                </w:rPr>
                <w:t>https://euipo.europa.eu/ohimportal/en/web/observatory/observatory-publications</w:t>
              </w:r>
            </w:hyperlink>
            <w:r w:rsidRPr="0083766D">
              <w:rPr>
                <w:color w:val="000000" w:themeColor="text1"/>
              </w:rPr>
              <w:t xml:space="preserve"> </w:t>
            </w:r>
          </w:p>
          <w:p w14:paraId="270552CF" w14:textId="77777777" w:rsidR="00D91EF9" w:rsidRPr="0083766D" w:rsidRDefault="00D91EF9" w:rsidP="00D91EF9">
            <w:pPr>
              <w:rPr>
                <w:color w:val="000000" w:themeColor="text1"/>
              </w:rPr>
            </w:pPr>
            <w:r w:rsidRPr="0083766D">
              <w:rPr>
                <w:color w:val="000000" w:themeColor="text1"/>
              </w:rPr>
              <w:t>ÚPV – Duševní vlastnictví jako nástroj malých a středních podniků – příručka pro obuvnický, kožedělný, nábytkářský, textilní a oděvní průmysl:</w:t>
            </w:r>
          </w:p>
          <w:p w14:paraId="12468D51" w14:textId="77777777" w:rsidR="00D91EF9" w:rsidRPr="0083766D" w:rsidRDefault="00000000" w:rsidP="00D91EF9">
            <w:pPr>
              <w:rPr>
                <w:color w:val="000000" w:themeColor="text1"/>
              </w:rPr>
            </w:pPr>
            <w:hyperlink r:id="rId87" w:history="1">
              <w:r w:rsidR="00D91EF9" w:rsidRPr="0083766D">
                <w:rPr>
                  <w:rStyle w:val="Hypertextovodkaz"/>
                  <w:color w:val="000000" w:themeColor="text1"/>
                  <w:u w:val="none"/>
                </w:rPr>
                <w:t>https://upv.gov.cz/files/uploads/PDF_Dokumenty/msp/Brozura_MSP_Obuv.pdf</w:t>
              </w:r>
            </w:hyperlink>
          </w:p>
          <w:p w14:paraId="37A82628" w14:textId="77777777" w:rsidR="00D91EF9" w:rsidRPr="0083766D" w:rsidRDefault="00000000" w:rsidP="00D91EF9">
            <w:pPr>
              <w:rPr>
                <w:color w:val="000000" w:themeColor="text1"/>
              </w:rPr>
            </w:pPr>
            <w:hyperlink r:id="rId88" w:history="1">
              <w:r w:rsidR="00D91EF9" w:rsidRPr="0083766D">
                <w:rPr>
                  <w:rStyle w:val="Hypertextovodkaz"/>
                  <w:color w:val="000000" w:themeColor="text1"/>
                  <w:u w:val="none"/>
                </w:rPr>
                <w:t>https://upv.gov.cz/files/uploads/PDF_Dokumenty/msp/Brozura_MSP_Kuze.pdf</w:t>
              </w:r>
            </w:hyperlink>
          </w:p>
          <w:p w14:paraId="48CC9C2E" w14:textId="77777777" w:rsidR="00D91EF9" w:rsidRPr="0083766D" w:rsidRDefault="00000000" w:rsidP="00D91EF9">
            <w:pPr>
              <w:rPr>
                <w:color w:val="000000" w:themeColor="text1"/>
              </w:rPr>
            </w:pPr>
            <w:hyperlink r:id="rId89" w:history="1">
              <w:r w:rsidR="00D91EF9" w:rsidRPr="0083766D">
                <w:rPr>
                  <w:rStyle w:val="Hypertextovodkaz"/>
                  <w:color w:val="000000" w:themeColor="text1"/>
                  <w:u w:val="none"/>
                </w:rPr>
                <w:t>https://upv.gov.cz/files/uploads/PDF_Dokumenty/msp/Brozura_MSP_Nabytek.pdf</w:t>
              </w:r>
            </w:hyperlink>
          </w:p>
          <w:p w14:paraId="6C906DC5" w14:textId="77777777" w:rsidR="00D91EF9" w:rsidRPr="0083766D" w:rsidRDefault="00D91EF9" w:rsidP="00D91EF9">
            <w:pPr>
              <w:rPr>
                <w:color w:val="000000" w:themeColor="text1"/>
              </w:rPr>
            </w:pPr>
            <w:r w:rsidRPr="0083766D">
              <w:rPr>
                <w:color w:val="000000" w:themeColor="text1"/>
              </w:rPr>
              <w:t>https://upv.gov.cz/files/uploads/PDF_Dokumenty/msp/Brozura_MSP_Textil.pdf</w:t>
            </w:r>
          </w:p>
          <w:p w14:paraId="7BD00F55" w14:textId="77777777" w:rsidR="00D91EF9" w:rsidRPr="0083766D" w:rsidRDefault="00D91EF9" w:rsidP="00D91EF9">
            <w:pPr>
              <w:rPr>
                <w:rFonts w:eastAsia="Calibri"/>
                <w:color w:val="000000" w:themeColor="text1"/>
              </w:rPr>
            </w:pPr>
            <w:r w:rsidRPr="0083766D">
              <w:rPr>
                <w:color w:val="000000" w:themeColor="text1"/>
              </w:rPr>
              <w:t xml:space="preserve">WIPO. Duševní vlastnictví pro podniky. Vypadat dobře: </w:t>
            </w:r>
            <w:hyperlink r:id="rId90" w:history="1">
              <w:r w:rsidRPr="0083766D">
                <w:rPr>
                  <w:rStyle w:val="Hypertextovodkaz"/>
                  <w:rFonts w:eastAsia="Calibri"/>
                  <w:color w:val="000000" w:themeColor="text1"/>
                  <w:u w:val="none"/>
                </w:rPr>
                <w:t>https://upv.gov.cz/files/uploads/PDF_Dokumenty/brozury/2020/vypadat_dobre_062015.pdf</w:t>
              </w:r>
            </w:hyperlink>
          </w:p>
          <w:p w14:paraId="77E917F4" w14:textId="77777777" w:rsidR="00D91EF9" w:rsidRPr="0083766D" w:rsidRDefault="00D91EF9" w:rsidP="00D91EF9">
            <w:pPr>
              <w:rPr>
                <w:color w:val="000000" w:themeColor="text1"/>
              </w:rPr>
            </w:pPr>
            <w:r w:rsidRPr="0083766D">
              <w:rPr>
                <w:color w:val="000000" w:themeColor="text1"/>
              </w:rPr>
              <w:t xml:space="preserve">Bezpečnost spotřebních výrobků. Evropská komise: </w:t>
            </w:r>
          </w:p>
          <w:p w14:paraId="4448D105" w14:textId="77777777" w:rsidR="00D91EF9" w:rsidRPr="0083766D" w:rsidRDefault="00000000" w:rsidP="00D91EF9">
            <w:pPr>
              <w:rPr>
                <w:color w:val="000000" w:themeColor="text1"/>
              </w:rPr>
            </w:pPr>
            <w:hyperlink r:id="rId91" w:history="1">
              <w:r w:rsidR="00D91EF9" w:rsidRPr="0083766D">
                <w:rPr>
                  <w:rStyle w:val="Hypertextovodkaz"/>
                  <w:rFonts w:eastAsia="Calibri"/>
                  <w:color w:val="000000" w:themeColor="text1"/>
                  <w:u w:val="none"/>
                </w:rPr>
                <w:t>https://ec.europa.eu/info/business-economy-euro/product-safety-and-requirements/product-safety_cs</w:t>
              </w:r>
            </w:hyperlink>
            <w:r w:rsidR="00D91EF9" w:rsidRPr="0083766D">
              <w:rPr>
                <w:color w:val="000000" w:themeColor="text1"/>
              </w:rPr>
              <w:t xml:space="preserve"> </w:t>
            </w:r>
          </w:p>
          <w:p w14:paraId="38877D84" w14:textId="77777777" w:rsidR="00D91EF9" w:rsidRPr="0083766D" w:rsidRDefault="00D91EF9" w:rsidP="00D91EF9">
            <w:pPr>
              <w:rPr>
                <w:color w:val="000000" w:themeColor="text1"/>
              </w:rPr>
            </w:pPr>
            <w:r w:rsidRPr="0083766D">
              <w:rPr>
                <w:color w:val="000000" w:themeColor="text1"/>
              </w:rPr>
              <w:t xml:space="preserve">Databáze nebezpečných nepotravinářských výrobků: </w:t>
            </w:r>
          </w:p>
          <w:p w14:paraId="1BB5365D" w14:textId="1CAAC7DB" w:rsidR="006A7A89" w:rsidRPr="00190723" w:rsidRDefault="00000000" w:rsidP="00D91EF9">
            <w:pPr>
              <w:rPr>
                <w:rFonts w:ascii="Arial Unicode MS" w:eastAsia="Arial Unicode MS" w:hAnsi="Arial Unicode MS" w:cs="Arial Unicode MS"/>
                <w:color w:val="000000" w:themeColor="text1"/>
                <w:shd w:val="clear" w:color="auto" w:fill="FFFFFF"/>
              </w:rPr>
            </w:pPr>
            <w:hyperlink r:id="rId92" w:history="1">
              <w:r w:rsidR="00D91EF9" w:rsidRPr="0083766D">
                <w:rPr>
                  <w:rStyle w:val="Hypertextovodkaz"/>
                  <w:rFonts w:eastAsia="Calibri"/>
                  <w:color w:val="000000" w:themeColor="text1"/>
                  <w:u w:val="none"/>
                </w:rPr>
                <w:t>https://ec.europa.eu/safety-gate-alerts/screen/webReport</w:t>
              </w:r>
            </w:hyperlink>
            <w:r w:rsidR="00D91EF9" w:rsidRPr="0083766D">
              <w:rPr>
                <w:color w:val="000000" w:themeColor="text1"/>
              </w:rPr>
              <w:t xml:space="preserve">  </w:t>
            </w:r>
          </w:p>
        </w:tc>
      </w:tr>
    </w:tbl>
    <w:p w14:paraId="3F5C430F" w14:textId="77777777" w:rsidR="006A7A89" w:rsidRDefault="006A7A89"/>
    <w:p w14:paraId="2EC80F97" w14:textId="77777777" w:rsidR="006A7A89" w:rsidRDefault="006A7A8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A7A89" w14:paraId="1864F075" w14:textId="77777777" w:rsidTr="006A7A89">
        <w:tc>
          <w:tcPr>
            <w:tcW w:w="9855" w:type="dxa"/>
            <w:gridSpan w:val="8"/>
            <w:tcBorders>
              <w:bottom w:val="double" w:sz="4" w:space="0" w:color="auto"/>
            </w:tcBorders>
            <w:shd w:val="clear" w:color="auto" w:fill="BDD6EE"/>
          </w:tcPr>
          <w:p w14:paraId="2F66DE25" w14:textId="5092E781" w:rsidR="006A7A89" w:rsidRDefault="006A7A89" w:rsidP="006A7A89">
            <w:pPr>
              <w:jc w:val="both"/>
              <w:rPr>
                <w:b/>
                <w:sz w:val="28"/>
              </w:rPr>
            </w:pPr>
            <w:r>
              <w:lastRenderedPageBreak/>
              <w:br w:type="page"/>
            </w:r>
            <w:r>
              <w:rPr>
                <w:b/>
                <w:sz w:val="28"/>
              </w:rPr>
              <w:t>B-III – Charakteristika studijního předmětu</w:t>
            </w:r>
          </w:p>
        </w:tc>
      </w:tr>
      <w:tr w:rsidR="006A7A89" w14:paraId="50968B7E" w14:textId="77777777" w:rsidTr="006A7A89">
        <w:tc>
          <w:tcPr>
            <w:tcW w:w="3086" w:type="dxa"/>
            <w:tcBorders>
              <w:top w:val="double" w:sz="4" w:space="0" w:color="auto"/>
            </w:tcBorders>
            <w:shd w:val="clear" w:color="auto" w:fill="F7CAAC"/>
          </w:tcPr>
          <w:p w14:paraId="73698920" w14:textId="77777777" w:rsidR="006A7A89" w:rsidRDefault="006A7A89" w:rsidP="006A7A89">
            <w:pPr>
              <w:rPr>
                <w:b/>
              </w:rPr>
            </w:pPr>
            <w:r>
              <w:rPr>
                <w:b/>
              </w:rPr>
              <w:t>Název studijního předmětu</w:t>
            </w:r>
          </w:p>
        </w:tc>
        <w:tc>
          <w:tcPr>
            <w:tcW w:w="6769" w:type="dxa"/>
            <w:gridSpan w:val="7"/>
            <w:tcBorders>
              <w:top w:val="double" w:sz="4" w:space="0" w:color="auto"/>
            </w:tcBorders>
          </w:tcPr>
          <w:p w14:paraId="32BE7B8C" w14:textId="77777777" w:rsidR="006A7A89" w:rsidRDefault="006A7A89" w:rsidP="006A7A89">
            <w:pPr>
              <w:jc w:val="both"/>
            </w:pPr>
            <w:r w:rsidRPr="00934DCD">
              <w:t xml:space="preserve">Právo a praxe v kreativním průmyslu </w:t>
            </w:r>
            <w:r>
              <w:t>2</w:t>
            </w:r>
          </w:p>
        </w:tc>
      </w:tr>
      <w:tr w:rsidR="006A7A89" w14:paraId="61A083FD" w14:textId="77777777" w:rsidTr="006A7A89">
        <w:tc>
          <w:tcPr>
            <w:tcW w:w="3086" w:type="dxa"/>
            <w:shd w:val="clear" w:color="auto" w:fill="F7CAAC"/>
          </w:tcPr>
          <w:p w14:paraId="3A722E40" w14:textId="77777777" w:rsidR="006A7A89" w:rsidRDefault="006A7A89" w:rsidP="006A7A89">
            <w:pPr>
              <w:rPr>
                <w:b/>
              </w:rPr>
            </w:pPr>
            <w:r>
              <w:rPr>
                <w:b/>
              </w:rPr>
              <w:t>Typ předmětu</w:t>
            </w:r>
          </w:p>
        </w:tc>
        <w:tc>
          <w:tcPr>
            <w:tcW w:w="3406" w:type="dxa"/>
            <w:gridSpan w:val="4"/>
          </w:tcPr>
          <w:p w14:paraId="4965200C" w14:textId="77777777" w:rsidR="006A7A89" w:rsidRDefault="006A7A89" w:rsidP="006A7A89">
            <w:pPr>
              <w:jc w:val="both"/>
            </w:pPr>
            <w:r>
              <w:t>povinný</w:t>
            </w:r>
          </w:p>
        </w:tc>
        <w:tc>
          <w:tcPr>
            <w:tcW w:w="2695" w:type="dxa"/>
            <w:gridSpan w:val="2"/>
            <w:shd w:val="clear" w:color="auto" w:fill="F7CAAC"/>
          </w:tcPr>
          <w:p w14:paraId="478B3B2F" w14:textId="77777777" w:rsidR="006A7A89" w:rsidRDefault="006A7A89" w:rsidP="006A7A89">
            <w:pPr>
              <w:jc w:val="both"/>
            </w:pPr>
            <w:r>
              <w:rPr>
                <w:b/>
              </w:rPr>
              <w:t>doporučený ročník / semestr</w:t>
            </w:r>
          </w:p>
        </w:tc>
        <w:tc>
          <w:tcPr>
            <w:tcW w:w="668" w:type="dxa"/>
          </w:tcPr>
          <w:p w14:paraId="436A5736" w14:textId="77777777" w:rsidR="006A7A89" w:rsidRDefault="006A7A89" w:rsidP="006A7A89">
            <w:pPr>
              <w:jc w:val="both"/>
            </w:pPr>
            <w:r>
              <w:t>2/ZS</w:t>
            </w:r>
          </w:p>
        </w:tc>
      </w:tr>
      <w:tr w:rsidR="006A7A89" w14:paraId="2E9B33CA" w14:textId="77777777" w:rsidTr="006A7A89">
        <w:tc>
          <w:tcPr>
            <w:tcW w:w="3086" w:type="dxa"/>
            <w:shd w:val="clear" w:color="auto" w:fill="F7CAAC"/>
          </w:tcPr>
          <w:p w14:paraId="65F464CA" w14:textId="77777777" w:rsidR="006A7A89" w:rsidRDefault="006A7A89" w:rsidP="006A7A89">
            <w:pPr>
              <w:rPr>
                <w:b/>
              </w:rPr>
            </w:pPr>
            <w:r>
              <w:rPr>
                <w:b/>
              </w:rPr>
              <w:t>Rozsah studijního předmětu</w:t>
            </w:r>
          </w:p>
        </w:tc>
        <w:tc>
          <w:tcPr>
            <w:tcW w:w="1701" w:type="dxa"/>
            <w:gridSpan w:val="2"/>
          </w:tcPr>
          <w:p w14:paraId="6BCB7817" w14:textId="3198BB55" w:rsidR="006A7A89" w:rsidRDefault="006A7A89" w:rsidP="006A7A89">
            <w:pPr>
              <w:jc w:val="both"/>
            </w:pPr>
            <w:r w:rsidRPr="00934DCD">
              <w:t>13</w:t>
            </w:r>
            <w:r w:rsidR="00BC3F5F">
              <w:t xml:space="preserve"> </w:t>
            </w:r>
            <w:r w:rsidRPr="00934DCD">
              <w:t>p</w:t>
            </w:r>
            <w:r w:rsidR="00111CEF">
              <w:t xml:space="preserve"> </w:t>
            </w:r>
            <w:r w:rsidRPr="00934DCD">
              <w:t>+</w:t>
            </w:r>
            <w:r w:rsidR="00111CEF">
              <w:t xml:space="preserve"> </w:t>
            </w:r>
            <w:r w:rsidRPr="00934DCD">
              <w:t>13</w:t>
            </w:r>
            <w:r w:rsidR="00BC3F5F">
              <w:t xml:space="preserve"> </w:t>
            </w:r>
            <w:r w:rsidRPr="00934DCD">
              <w:t xml:space="preserve">s </w:t>
            </w:r>
          </w:p>
        </w:tc>
        <w:tc>
          <w:tcPr>
            <w:tcW w:w="889" w:type="dxa"/>
            <w:shd w:val="clear" w:color="auto" w:fill="F7CAAC"/>
          </w:tcPr>
          <w:p w14:paraId="77CAFAF8" w14:textId="77777777" w:rsidR="006A7A89" w:rsidRDefault="006A7A89" w:rsidP="006A7A89">
            <w:pPr>
              <w:jc w:val="both"/>
              <w:rPr>
                <w:b/>
              </w:rPr>
            </w:pPr>
            <w:r>
              <w:rPr>
                <w:b/>
              </w:rPr>
              <w:t xml:space="preserve">hod. </w:t>
            </w:r>
          </w:p>
        </w:tc>
        <w:tc>
          <w:tcPr>
            <w:tcW w:w="816" w:type="dxa"/>
          </w:tcPr>
          <w:p w14:paraId="410AFC99" w14:textId="77777777" w:rsidR="006A7A89" w:rsidRDefault="006A7A89" w:rsidP="006A7A89">
            <w:pPr>
              <w:jc w:val="both"/>
            </w:pPr>
            <w:r>
              <w:t>26</w:t>
            </w:r>
          </w:p>
        </w:tc>
        <w:tc>
          <w:tcPr>
            <w:tcW w:w="2156" w:type="dxa"/>
            <w:shd w:val="clear" w:color="auto" w:fill="F7CAAC"/>
          </w:tcPr>
          <w:p w14:paraId="5D8940D6" w14:textId="77777777" w:rsidR="006A7A89" w:rsidRDefault="006A7A89" w:rsidP="006A7A89">
            <w:pPr>
              <w:jc w:val="both"/>
              <w:rPr>
                <w:b/>
              </w:rPr>
            </w:pPr>
            <w:r>
              <w:rPr>
                <w:b/>
              </w:rPr>
              <w:t>kreditů</w:t>
            </w:r>
          </w:p>
        </w:tc>
        <w:tc>
          <w:tcPr>
            <w:tcW w:w="1207" w:type="dxa"/>
            <w:gridSpan w:val="2"/>
          </w:tcPr>
          <w:p w14:paraId="758947FA" w14:textId="77777777" w:rsidR="006A7A89" w:rsidRDefault="006A7A89" w:rsidP="006A7A89">
            <w:pPr>
              <w:jc w:val="both"/>
            </w:pPr>
            <w:r>
              <w:t>3</w:t>
            </w:r>
          </w:p>
        </w:tc>
      </w:tr>
      <w:tr w:rsidR="006A7A89" w14:paraId="395F1915" w14:textId="77777777" w:rsidTr="006A7A89">
        <w:tc>
          <w:tcPr>
            <w:tcW w:w="3086" w:type="dxa"/>
            <w:shd w:val="clear" w:color="auto" w:fill="F7CAAC"/>
          </w:tcPr>
          <w:p w14:paraId="131E8A80" w14:textId="77777777" w:rsidR="006A7A89" w:rsidRDefault="006A7A89" w:rsidP="006A7A89">
            <w:pPr>
              <w:rPr>
                <w:b/>
                <w:sz w:val="22"/>
              </w:rPr>
            </w:pPr>
            <w:r>
              <w:rPr>
                <w:b/>
              </w:rPr>
              <w:t>Prerekvizity, korekvizity, ekvivalence</w:t>
            </w:r>
          </w:p>
        </w:tc>
        <w:tc>
          <w:tcPr>
            <w:tcW w:w="6769" w:type="dxa"/>
            <w:gridSpan w:val="7"/>
          </w:tcPr>
          <w:p w14:paraId="15B41A3B" w14:textId="77777777" w:rsidR="006A7A89" w:rsidRDefault="006A7A89" w:rsidP="006A7A89">
            <w:pPr>
              <w:jc w:val="both"/>
            </w:pPr>
          </w:p>
        </w:tc>
      </w:tr>
      <w:tr w:rsidR="006A7A89" w14:paraId="4B1E4513" w14:textId="77777777" w:rsidTr="006A7A89">
        <w:tc>
          <w:tcPr>
            <w:tcW w:w="3086" w:type="dxa"/>
            <w:shd w:val="clear" w:color="auto" w:fill="F7CAAC"/>
          </w:tcPr>
          <w:p w14:paraId="105217B1" w14:textId="77777777" w:rsidR="006A7A89" w:rsidRDefault="006A7A89" w:rsidP="006A7A89">
            <w:pPr>
              <w:rPr>
                <w:b/>
              </w:rPr>
            </w:pPr>
            <w:r>
              <w:rPr>
                <w:b/>
              </w:rPr>
              <w:t>Způsob ověření studijních výsledků</w:t>
            </w:r>
          </w:p>
        </w:tc>
        <w:tc>
          <w:tcPr>
            <w:tcW w:w="3406" w:type="dxa"/>
            <w:gridSpan w:val="4"/>
          </w:tcPr>
          <w:p w14:paraId="3863ABB5" w14:textId="77777777" w:rsidR="006A7A89" w:rsidRDefault="006A7A89" w:rsidP="006A7A89">
            <w:pPr>
              <w:jc w:val="both"/>
            </w:pPr>
            <w:r>
              <w:t>zkouška</w:t>
            </w:r>
          </w:p>
        </w:tc>
        <w:tc>
          <w:tcPr>
            <w:tcW w:w="2156" w:type="dxa"/>
            <w:shd w:val="clear" w:color="auto" w:fill="F7CAAC"/>
          </w:tcPr>
          <w:p w14:paraId="62BF0064" w14:textId="77777777" w:rsidR="006A7A89" w:rsidRDefault="006A7A89" w:rsidP="006A7A89">
            <w:pPr>
              <w:jc w:val="both"/>
              <w:rPr>
                <w:b/>
              </w:rPr>
            </w:pPr>
            <w:r>
              <w:rPr>
                <w:b/>
              </w:rPr>
              <w:t>Forma výuky</w:t>
            </w:r>
          </w:p>
        </w:tc>
        <w:tc>
          <w:tcPr>
            <w:tcW w:w="1207" w:type="dxa"/>
            <w:gridSpan w:val="2"/>
          </w:tcPr>
          <w:p w14:paraId="547EDAA9" w14:textId="77777777" w:rsidR="006A7A89" w:rsidRPr="00934DCD" w:rsidRDefault="006A7A89" w:rsidP="006A7A89">
            <w:pPr>
              <w:jc w:val="both"/>
            </w:pPr>
            <w:r w:rsidRPr="00934DCD">
              <w:t>přednáška</w:t>
            </w:r>
          </w:p>
          <w:p w14:paraId="21977989" w14:textId="77777777" w:rsidR="006A7A89" w:rsidRDefault="006A7A89" w:rsidP="006A7A89">
            <w:pPr>
              <w:jc w:val="both"/>
            </w:pPr>
            <w:r w:rsidRPr="00934DCD">
              <w:t>seminář</w:t>
            </w:r>
          </w:p>
        </w:tc>
      </w:tr>
      <w:tr w:rsidR="006A7A89" w14:paraId="5B6CEBB6" w14:textId="77777777" w:rsidTr="006A7A89">
        <w:tc>
          <w:tcPr>
            <w:tcW w:w="3086" w:type="dxa"/>
            <w:shd w:val="clear" w:color="auto" w:fill="F7CAAC"/>
          </w:tcPr>
          <w:p w14:paraId="634CCE9B" w14:textId="77777777" w:rsidR="006A7A89" w:rsidRDefault="006A7A89" w:rsidP="006A7A89">
            <w:pPr>
              <w:rPr>
                <w:b/>
              </w:rPr>
            </w:pPr>
            <w:r>
              <w:rPr>
                <w:b/>
              </w:rPr>
              <w:t>Forma způsobu ověření studijních výsledků a další požadavky na studenta</w:t>
            </w:r>
          </w:p>
        </w:tc>
        <w:tc>
          <w:tcPr>
            <w:tcW w:w="6769" w:type="dxa"/>
            <w:gridSpan w:val="7"/>
            <w:tcBorders>
              <w:bottom w:val="nil"/>
            </w:tcBorders>
          </w:tcPr>
          <w:p w14:paraId="149EEEF2" w14:textId="77777777" w:rsidR="006A7A89" w:rsidRDefault="006A7A89" w:rsidP="006A7A89">
            <w:pPr>
              <w:jc w:val="both"/>
            </w:pPr>
            <w:r>
              <w:t>písemná,</w:t>
            </w:r>
          </w:p>
          <w:p w14:paraId="30417D33" w14:textId="77777777" w:rsidR="006A7A89" w:rsidRDefault="006A7A89" w:rsidP="006A7A89">
            <w:pPr>
              <w:jc w:val="both"/>
            </w:pPr>
            <w:r>
              <w:t>80% aktivní účast ve výuce, vypracování dílčích úkolů dle aktuálního zadání</w:t>
            </w:r>
          </w:p>
        </w:tc>
      </w:tr>
      <w:tr w:rsidR="006A7A89" w14:paraId="763C9956" w14:textId="77777777" w:rsidTr="00BC41B1">
        <w:trPr>
          <w:trHeight w:val="108"/>
        </w:trPr>
        <w:tc>
          <w:tcPr>
            <w:tcW w:w="9855" w:type="dxa"/>
            <w:gridSpan w:val="8"/>
            <w:tcBorders>
              <w:top w:val="nil"/>
            </w:tcBorders>
          </w:tcPr>
          <w:p w14:paraId="7C9B8B51" w14:textId="77777777" w:rsidR="006A7A89" w:rsidRDefault="006A7A89" w:rsidP="006A7A89"/>
        </w:tc>
      </w:tr>
      <w:tr w:rsidR="006A7A89" w14:paraId="706FA15C" w14:textId="77777777" w:rsidTr="006A7A89">
        <w:trPr>
          <w:trHeight w:val="197"/>
        </w:trPr>
        <w:tc>
          <w:tcPr>
            <w:tcW w:w="3086" w:type="dxa"/>
            <w:tcBorders>
              <w:top w:val="nil"/>
            </w:tcBorders>
            <w:shd w:val="clear" w:color="auto" w:fill="F7CAAC"/>
          </w:tcPr>
          <w:p w14:paraId="0DD35C46" w14:textId="77777777" w:rsidR="006A7A89" w:rsidRDefault="006A7A89" w:rsidP="006A7A89">
            <w:pPr>
              <w:rPr>
                <w:b/>
              </w:rPr>
            </w:pPr>
            <w:r>
              <w:rPr>
                <w:b/>
              </w:rPr>
              <w:t>Garant předmětu</w:t>
            </w:r>
          </w:p>
        </w:tc>
        <w:tc>
          <w:tcPr>
            <w:tcW w:w="6769" w:type="dxa"/>
            <w:gridSpan w:val="7"/>
            <w:tcBorders>
              <w:top w:val="nil"/>
            </w:tcBorders>
          </w:tcPr>
          <w:p w14:paraId="0087AFCB" w14:textId="03E3BF07" w:rsidR="006A7A89" w:rsidRDefault="006A7A89" w:rsidP="006A7A89">
            <w:pPr>
              <w:jc w:val="both"/>
            </w:pPr>
            <w:r w:rsidRPr="00EB1F80">
              <w:t xml:space="preserve">Mgr. Zuzana </w:t>
            </w:r>
            <w:r>
              <w:t xml:space="preserve">Čabart </w:t>
            </w:r>
            <w:r w:rsidRPr="00EB1F80">
              <w:t>Šimonovská, LL.</w:t>
            </w:r>
            <w:r w:rsidR="002F4D39">
              <w:t xml:space="preserve"> </w:t>
            </w:r>
            <w:r w:rsidRPr="00EB1F80">
              <w:t>M</w:t>
            </w:r>
          </w:p>
        </w:tc>
      </w:tr>
      <w:tr w:rsidR="006A7A89" w14:paraId="783E4D0B" w14:textId="77777777" w:rsidTr="006A7A89">
        <w:trPr>
          <w:trHeight w:val="243"/>
        </w:trPr>
        <w:tc>
          <w:tcPr>
            <w:tcW w:w="3086" w:type="dxa"/>
            <w:tcBorders>
              <w:top w:val="nil"/>
            </w:tcBorders>
            <w:shd w:val="clear" w:color="auto" w:fill="F7CAAC"/>
          </w:tcPr>
          <w:p w14:paraId="058E437B" w14:textId="77777777" w:rsidR="006A7A89" w:rsidRDefault="006A7A89" w:rsidP="006A7A89">
            <w:pPr>
              <w:rPr>
                <w:b/>
              </w:rPr>
            </w:pPr>
            <w:r>
              <w:rPr>
                <w:b/>
              </w:rPr>
              <w:t>Zapojení garanta do výuky předmětu</w:t>
            </w:r>
          </w:p>
        </w:tc>
        <w:tc>
          <w:tcPr>
            <w:tcW w:w="6769" w:type="dxa"/>
            <w:gridSpan w:val="7"/>
            <w:tcBorders>
              <w:top w:val="nil"/>
            </w:tcBorders>
          </w:tcPr>
          <w:p w14:paraId="3DBF8AD8" w14:textId="185ECD85" w:rsidR="006A7A89" w:rsidRDefault="002F4D39" w:rsidP="006A7A89">
            <w:pPr>
              <w:jc w:val="both"/>
            </w:pPr>
            <w:r>
              <w:t>100 %</w:t>
            </w:r>
          </w:p>
        </w:tc>
      </w:tr>
      <w:tr w:rsidR="006A7A89" w14:paraId="414F2320" w14:textId="77777777" w:rsidTr="006A7A89">
        <w:tc>
          <w:tcPr>
            <w:tcW w:w="3086" w:type="dxa"/>
            <w:shd w:val="clear" w:color="auto" w:fill="F7CAAC"/>
          </w:tcPr>
          <w:p w14:paraId="091E9144" w14:textId="77777777" w:rsidR="006A7A89" w:rsidRDefault="006A7A89" w:rsidP="006A7A89">
            <w:pPr>
              <w:rPr>
                <w:b/>
              </w:rPr>
            </w:pPr>
            <w:r>
              <w:rPr>
                <w:b/>
              </w:rPr>
              <w:t>Vyučující</w:t>
            </w:r>
          </w:p>
        </w:tc>
        <w:tc>
          <w:tcPr>
            <w:tcW w:w="6769" w:type="dxa"/>
            <w:gridSpan w:val="7"/>
            <w:tcBorders>
              <w:bottom w:val="nil"/>
            </w:tcBorders>
          </w:tcPr>
          <w:p w14:paraId="74B79153" w14:textId="5324232B" w:rsidR="006A7A89" w:rsidRPr="00F223A2" w:rsidRDefault="006A7A89" w:rsidP="006A7A8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FF0000"/>
              </w:rPr>
            </w:pPr>
            <w:r w:rsidRPr="00EB1F80">
              <w:t xml:space="preserve">Mgr. Zuzana </w:t>
            </w:r>
            <w:r>
              <w:t xml:space="preserve">Čabart </w:t>
            </w:r>
            <w:r w:rsidRPr="00EB1F80">
              <w:t>Šimonovská, LL.</w:t>
            </w:r>
            <w:r w:rsidR="002F4D39">
              <w:t xml:space="preserve"> </w:t>
            </w:r>
            <w:r w:rsidRPr="00EB1F80">
              <w:t>M</w:t>
            </w:r>
          </w:p>
        </w:tc>
      </w:tr>
      <w:tr w:rsidR="006A7A89" w14:paraId="5EB1A1E7" w14:textId="77777777" w:rsidTr="00BC41B1">
        <w:trPr>
          <w:trHeight w:val="95"/>
        </w:trPr>
        <w:tc>
          <w:tcPr>
            <w:tcW w:w="9855" w:type="dxa"/>
            <w:gridSpan w:val="8"/>
            <w:tcBorders>
              <w:top w:val="nil"/>
            </w:tcBorders>
          </w:tcPr>
          <w:p w14:paraId="140353C6" w14:textId="77777777" w:rsidR="006A7A89" w:rsidRDefault="006A7A89" w:rsidP="006A7A89">
            <w:pPr>
              <w:jc w:val="both"/>
            </w:pPr>
          </w:p>
        </w:tc>
      </w:tr>
      <w:tr w:rsidR="006A7A89" w14:paraId="42C5160C" w14:textId="77777777" w:rsidTr="006A7A89">
        <w:tc>
          <w:tcPr>
            <w:tcW w:w="3086" w:type="dxa"/>
            <w:shd w:val="clear" w:color="auto" w:fill="F7CAAC"/>
          </w:tcPr>
          <w:p w14:paraId="5F9D05FD" w14:textId="77777777" w:rsidR="006A7A89" w:rsidRDefault="006A7A89" w:rsidP="006A7A89">
            <w:pPr>
              <w:jc w:val="both"/>
              <w:rPr>
                <w:b/>
              </w:rPr>
            </w:pPr>
            <w:r>
              <w:rPr>
                <w:b/>
              </w:rPr>
              <w:t>Stručná anotace předmětu</w:t>
            </w:r>
          </w:p>
        </w:tc>
        <w:tc>
          <w:tcPr>
            <w:tcW w:w="6769" w:type="dxa"/>
            <w:gridSpan w:val="7"/>
            <w:tcBorders>
              <w:bottom w:val="nil"/>
            </w:tcBorders>
          </w:tcPr>
          <w:p w14:paraId="25FBAA68" w14:textId="77777777" w:rsidR="006A7A89" w:rsidRDefault="006A7A89" w:rsidP="006A7A89">
            <w:pPr>
              <w:jc w:val="both"/>
            </w:pPr>
          </w:p>
        </w:tc>
      </w:tr>
      <w:tr w:rsidR="006A7A89" w14:paraId="4BEA7880" w14:textId="77777777" w:rsidTr="006A7A89">
        <w:trPr>
          <w:trHeight w:val="1275"/>
        </w:trPr>
        <w:tc>
          <w:tcPr>
            <w:tcW w:w="9855" w:type="dxa"/>
            <w:gridSpan w:val="8"/>
            <w:tcBorders>
              <w:top w:val="nil"/>
              <w:bottom w:val="single" w:sz="12" w:space="0" w:color="auto"/>
            </w:tcBorders>
          </w:tcPr>
          <w:p w14:paraId="73B3ADF2" w14:textId="1732C670" w:rsidR="006A7A89" w:rsidRPr="00111CEF" w:rsidRDefault="006A7A89" w:rsidP="00111CEF">
            <w:pPr>
              <w:spacing w:after="120"/>
              <w:jc w:val="both"/>
              <w:rPr>
                <w:color w:val="000000" w:themeColor="text1"/>
              </w:rPr>
            </w:pPr>
            <w:r>
              <w:t xml:space="preserve">Cílem předmětu je seznámit studenty s podnikatelským prostředím nejen v ČR. Studenti získají základní znalosti z oblasti podnikání, zakládání a řízení vlastních podnikatelských subjektů. Budou se orientovat v problematice tvorby podnikatelského plánu, právním minimu pro založení a vznik firmy, a to jak fyzické osoby, tak právnické osoby. Budou dále znát základní ekonomické vazby a fungování firem. </w:t>
            </w:r>
            <w:r>
              <w:rPr>
                <w:color w:val="000000" w:themeColor="text1"/>
                <w:lang w:eastAsia="en-GB"/>
              </w:rPr>
              <w:t xml:space="preserve">Studenti se seznámí s tím, jak spolu právo a podnikání souvisí, </w:t>
            </w:r>
            <w:r w:rsidR="00BC41B1">
              <w:rPr>
                <w:color w:val="000000" w:themeColor="text1"/>
                <w:lang w:eastAsia="en-GB"/>
              </w:rPr>
              <w:br/>
            </w:r>
            <w:r>
              <w:rPr>
                <w:color w:val="000000" w:themeColor="text1"/>
                <w:lang w:eastAsia="en-GB"/>
              </w:rPr>
              <w:t xml:space="preserve">a při kterých rozhodnutích zohledňovat právní aspekty. Cílem předmětu je provést studenty celým cyklem vybudování vlastní značky a souvisejícími právními otázkami, zaměřuje se na </w:t>
            </w:r>
            <w:r>
              <w:rPr>
                <w:color w:val="000000" w:themeColor="text1"/>
              </w:rPr>
              <w:t>smluvní úpravu vztahu při spolupráci s designéry či dalšími autory, nastavení vztahů v rámci dodavatelského řetězce, právní regulaci označování a reklamy, specifika spolupráce při propagaci i marketingu prostřednictvím sociálních sítí, jakož i otázky související s prodejem finálního produktu v kamenných prodejnách nebo online.</w:t>
            </w:r>
          </w:p>
          <w:p w14:paraId="4F252116" w14:textId="77777777" w:rsidR="006A7A89" w:rsidRDefault="006A7A89" w:rsidP="00D3581F">
            <w:pPr>
              <w:pStyle w:val="Odstavecseseznamem"/>
              <w:numPr>
                <w:ilvl w:val="0"/>
                <w:numId w:val="65"/>
              </w:numPr>
              <w:spacing w:after="160" w:line="256" w:lineRule="auto"/>
              <w:jc w:val="both"/>
            </w:pPr>
            <w:r>
              <w:t>S</w:t>
            </w:r>
            <w:r>
              <w:rPr>
                <w:color w:val="000000" w:themeColor="text1"/>
              </w:rPr>
              <w:t>mluvní vztahy při navrhování a vývoji produktu/kolekce</w:t>
            </w:r>
          </w:p>
          <w:p w14:paraId="5E7332B7" w14:textId="77777777" w:rsidR="006A7A89" w:rsidRDefault="006A7A89" w:rsidP="00D3581F">
            <w:pPr>
              <w:pStyle w:val="Odstavecseseznamem"/>
              <w:numPr>
                <w:ilvl w:val="0"/>
                <w:numId w:val="65"/>
              </w:numPr>
              <w:spacing w:after="160" w:line="256" w:lineRule="auto"/>
              <w:jc w:val="both"/>
            </w:pPr>
            <w:r>
              <w:rPr>
                <w:color w:val="000000" w:themeColor="text1"/>
              </w:rPr>
              <w:t>Mlčenlivost, obchodní tajemství</w:t>
            </w:r>
          </w:p>
          <w:p w14:paraId="046D7BA3" w14:textId="77777777" w:rsidR="006A7A89" w:rsidRDefault="006A7A89" w:rsidP="00D3581F">
            <w:pPr>
              <w:pStyle w:val="Odstavecseseznamem"/>
              <w:numPr>
                <w:ilvl w:val="0"/>
                <w:numId w:val="65"/>
              </w:numPr>
              <w:spacing w:after="160" w:line="256" w:lineRule="auto"/>
              <w:jc w:val="both"/>
            </w:pPr>
            <w:r>
              <w:t>S</w:t>
            </w:r>
            <w:r>
              <w:rPr>
                <w:color w:val="000000" w:themeColor="text1"/>
              </w:rPr>
              <w:t>mluvní úprava vztahů v rámci dodavatelského řetězce</w:t>
            </w:r>
          </w:p>
          <w:p w14:paraId="772CD7EE" w14:textId="77777777" w:rsidR="006A7A89" w:rsidRDefault="006A7A89" w:rsidP="00D3581F">
            <w:pPr>
              <w:pStyle w:val="Odstavecseseznamem"/>
              <w:numPr>
                <w:ilvl w:val="0"/>
                <w:numId w:val="65"/>
              </w:numPr>
              <w:spacing w:after="160" w:line="256" w:lineRule="auto"/>
              <w:jc w:val="both"/>
            </w:pPr>
            <w:r>
              <w:rPr>
                <w:color w:val="000000" w:themeColor="text1"/>
                <w:lang w:eastAsia="en-GB"/>
              </w:rPr>
              <w:t>Pracovně-právní vztahy</w:t>
            </w:r>
          </w:p>
          <w:p w14:paraId="0E64BCC0" w14:textId="77777777" w:rsidR="006A7A89" w:rsidRDefault="006A7A89" w:rsidP="00D3581F">
            <w:pPr>
              <w:pStyle w:val="Odstavecseseznamem"/>
              <w:numPr>
                <w:ilvl w:val="0"/>
                <w:numId w:val="65"/>
              </w:numPr>
              <w:spacing w:after="160" w:line="256" w:lineRule="auto"/>
              <w:jc w:val="both"/>
            </w:pPr>
            <w:r>
              <w:rPr>
                <w:color w:val="000000" w:themeColor="text1"/>
                <w:lang w:eastAsia="en-GB"/>
              </w:rPr>
              <w:t>Právní regulace označování</w:t>
            </w:r>
          </w:p>
          <w:p w14:paraId="49A9CBD2" w14:textId="77777777" w:rsidR="006A7A89" w:rsidRDefault="006A7A89" w:rsidP="00D3581F">
            <w:pPr>
              <w:pStyle w:val="Odstavecseseznamem"/>
              <w:numPr>
                <w:ilvl w:val="0"/>
                <w:numId w:val="65"/>
              </w:numPr>
              <w:spacing w:after="60"/>
              <w:ind w:left="714" w:hanging="357"/>
              <w:jc w:val="both"/>
            </w:pPr>
            <w:r>
              <w:rPr>
                <w:color w:val="000000" w:themeColor="text1"/>
                <w:lang w:eastAsia="en-GB"/>
              </w:rPr>
              <w:t>Právní regulace v oblasti životního prostředí</w:t>
            </w:r>
            <w:r>
              <w:rPr>
                <w:color w:val="000000" w:themeColor="text1"/>
              </w:rPr>
              <w:t xml:space="preserve">, </w:t>
            </w:r>
            <w:r>
              <w:rPr>
                <w:color w:val="000000" w:themeColor="text1"/>
                <w:lang w:eastAsia="en-GB"/>
              </w:rPr>
              <w:t xml:space="preserve">vč. </w:t>
            </w:r>
            <w:r>
              <w:rPr>
                <w:color w:val="000000" w:themeColor="text1"/>
              </w:rPr>
              <w:t xml:space="preserve">odpadu, obalových materiálů, </w:t>
            </w:r>
            <w:r>
              <w:rPr>
                <w:color w:val="000000" w:themeColor="text1"/>
                <w:lang w:eastAsia="en-GB"/>
              </w:rPr>
              <w:t>certifikace kovů a drahých kamenů</w:t>
            </w:r>
          </w:p>
          <w:p w14:paraId="11FD085D" w14:textId="77777777" w:rsidR="006A7A89" w:rsidRDefault="006A7A89" w:rsidP="00D3581F">
            <w:pPr>
              <w:pStyle w:val="Odstavecseseznamem"/>
              <w:numPr>
                <w:ilvl w:val="0"/>
                <w:numId w:val="65"/>
              </w:numPr>
              <w:spacing w:after="60"/>
              <w:ind w:left="714" w:hanging="357"/>
              <w:jc w:val="both"/>
            </w:pPr>
            <w:r>
              <w:rPr>
                <w:color w:val="000000" w:themeColor="text1"/>
                <w:lang w:eastAsia="en-GB"/>
              </w:rPr>
              <w:t>Právní otázky související s marketingem a propagací</w:t>
            </w:r>
          </w:p>
          <w:p w14:paraId="33369FCB" w14:textId="77777777" w:rsidR="006A7A89" w:rsidRDefault="006A7A89" w:rsidP="00D3581F">
            <w:pPr>
              <w:pStyle w:val="Odstavecseseznamem"/>
              <w:numPr>
                <w:ilvl w:val="0"/>
                <w:numId w:val="65"/>
              </w:numPr>
              <w:spacing w:after="60"/>
              <w:ind w:left="714" w:hanging="357"/>
              <w:jc w:val="both"/>
            </w:pPr>
            <w:r>
              <w:rPr>
                <w:color w:val="000000" w:themeColor="text1"/>
                <w:lang w:eastAsia="en-GB"/>
              </w:rPr>
              <w:t>Právní vztahy při prodeji, ochrana spotřebitele, e-commerce</w:t>
            </w:r>
          </w:p>
          <w:p w14:paraId="0DD2B186" w14:textId="06E37C2D" w:rsidR="006A7A89" w:rsidRPr="00111CEF" w:rsidRDefault="006A7A89" w:rsidP="00111CEF">
            <w:pPr>
              <w:pStyle w:val="Odstavecseseznamem"/>
              <w:numPr>
                <w:ilvl w:val="0"/>
                <w:numId w:val="65"/>
              </w:numPr>
              <w:spacing w:after="120"/>
              <w:ind w:left="714" w:hanging="357"/>
              <w:contextualSpacing w:val="0"/>
              <w:jc w:val="both"/>
            </w:pPr>
            <w:r>
              <w:t xml:space="preserve">Mezinárodní expanze, celní režimy </w:t>
            </w:r>
          </w:p>
          <w:p w14:paraId="66F12377" w14:textId="77777777" w:rsidR="006A7A89" w:rsidRPr="00AF68B3" w:rsidRDefault="006A7A89" w:rsidP="006A7A89">
            <w:pPr>
              <w:jc w:val="both"/>
            </w:pPr>
            <w:r>
              <w:t xml:space="preserve">Student kriticky hodnotí informace v souvislosti s podnikáním, tvorbou vlastního Startupu, zná základní údaje </w:t>
            </w:r>
            <w:r>
              <w:br/>
              <w:t>o podnikatelském prostředí, právních aspektech podnikání, právních formách podnikání, a možnostech zajištění ochrany své značky a produktu.</w:t>
            </w:r>
          </w:p>
        </w:tc>
      </w:tr>
      <w:tr w:rsidR="006A7A89" w14:paraId="15AA5BE9" w14:textId="77777777" w:rsidTr="006A7A89">
        <w:trPr>
          <w:trHeight w:val="265"/>
        </w:trPr>
        <w:tc>
          <w:tcPr>
            <w:tcW w:w="3653" w:type="dxa"/>
            <w:gridSpan w:val="2"/>
            <w:tcBorders>
              <w:top w:val="nil"/>
            </w:tcBorders>
            <w:shd w:val="clear" w:color="auto" w:fill="F7CAAC"/>
          </w:tcPr>
          <w:p w14:paraId="7D1DB265" w14:textId="77777777" w:rsidR="006A7A89" w:rsidRDefault="006A7A89" w:rsidP="006A7A89">
            <w:pPr>
              <w:jc w:val="both"/>
            </w:pPr>
            <w:r>
              <w:rPr>
                <w:b/>
              </w:rPr>
              <w:t>Studijní literatura a studijní pomůcky</w:t>
            </w:r>
          </w:p>
        </w:tc>
        <w:tc>
          <w:tcPr>
            <w:tcW w:w="6202" w:type="dxa"/>
            <w:gridSpan w:val="6"/>
            <w:tcBorders>
              <w:top w:val="nil"/>
              <w:bottom w:val="nil"/>
            </w:tcBorders>
          </w:tcPr>
          <w:p w14:paraId="7751BC1B" w14:textId="77777777" w:rsidR="006A7A89" w:rsidRDefault="006A7A89" w:rsidP="006A7A89">
            <w:pPr>
              <w:jc w:val="both"/>
            </w:pPr>
          </w:p>
        </w:tc>
      </w:tr>
      <w:tr w:rsidR="006A7A89" w:rsidRPr="003F7F55" w14:paraId="38603A88" w14:textId="77777777" w:rsidTr="00306572">
        <w:trPr>
          <w:trHeight w:val="3530"/>
        </w:trPr>
        <w:tc>
          <w:tcPr>
            <w:tcW w:w="9855" w:type="dxa"/>
            <w:gridSpan w:val="8"/>
            <w:tcBorders>
              <w:top w:val="nil"/>
            </w:tcBorders>
          </w:tcPr>
          <w:p w14:paraId="576BC6C7" w14:textId="77777777" w:rsidR="00A35774" w:rsidRPr="00190723" w:rsidRDefault="00A35774" w:rsidP="00A35774">
            <w:pPr>
              <w:rPr>
                <w:b/>
                <w:color w:val="000000" w:themeColor="text1"/>
              </w:rPr>
            </w:pPr>
            <w:r w:rsidRPr="00190723">
              <w:rPr>
                <w:b/>
                <w:color w:val="000000" w:themeColor="text1"/>
              </w:rPr>
              <w:t>Povinná:</w:t>
            </w:r>
          </w:p>
          <w:p w14:paraId="350C1667" w14:textId="77777777" w:rsidR="008704B0" w:rsidRDefault="00A35774" w:rsidP="00A35774">
            <w:pPr>
              <w:rPr>
                <w:color w:val="000000" w:themeColor="text1"/>
              </w:rPr>
            </w:pPr>
            <w:r w:rsidRPr="00190723">
              <w:rPr>
                <w:color w:val="000000" w:themeColor="text1"/>
              </w:rPr>
              <w:t>HORÁČEK, Roman,</w:t>
            </w:r>
            <w:r w:rsidRPr="00190723">
              <w:rPr>
                <w:rFonts w:eastAsia="Calibri"/>
                <w:color w:val="000000" w:themeColor="text1"/>
              </w:rPr>
              <w:t> </w:t>
            </w:r>
            <w:r w:rsidRPr="00190723">
              <w:rPr>
                <w:color w:val="000000" w:themeColor="text1"/>
              </w:rPr>
              <w:t>ČADA, Karel,</w:t>
            </w:r>
            <w:r w:rsidRPr="00190723">
              <w:rPr>
                <w:rFonts w:eastAsia="Calibri"/>
                <w:color w:val="000000" w:themeColor="text1"/>
              </w:rPr>
              <w:t> </w:t>
            </w:r>
            <w:r w:rsidRPr="00190723">
              <w:rPr>
                <w:color w:val="000000" w:themeColor="text1"/>
              </w:rPr>
              <w:t xml:space="preserve">HAJN, Petr. </w:t>
            </w:r>
            <w:r w:rsidRPr="009D0F76">
              <w:rPr>
                <w:i/>
                <w:color w:val="000000" w:themeColor="text1"/>
              </w:rPr>
              <w:t>Práva k průmyslovému vlastnictví</w:t>
            </w:r>
            <w:r w:rsidRPr="00190723">
              <w:rPr>
                <w:color w:val="000000" w:themeColor="text1"/>
              </w:rPr>
              <w:t>. C.</w:t>
            </w:r>
            <w:r w:rsidR="002F4D39">
              <w:rPr>
                <w:color w:val="000000" w:themeColor="text1"/>
              </w:rPr>
              <w:t xml:space="preserve"> </w:t>
            </w:r>
            <w:r w:rsidRPr="00190723">
              <w:rPr>
                <w:color w:val="000000" w:themeColor="text1"/>
              </w:rPr>
              <w:t>H. Beck 2017.</w:t>
            </w:r>
            <w:r>
              <w:rPr>
                <w:color w:val="000000" w:themeColor="text1"/>
              </w:rPr>
              <w:t xml:space="preserve"> </w:t>
            </w:r>
          </w:p>
          <w:p w14:paraId="3EAA533B" w14:textId="25764CF3" w:rsidR="00A35774" w:rsidRPr="00190723" w:rsidRDefault="00A35774" w:rsidP="00A35774">
            <w:pPr>
              <w:rPr>
                <w:color w:val="000000" w:themeColor="text1"/>
              </w:rPr>
            </w:pPr>
            <w:r>
              <w:rPr>
                <w:color w:val="000000" w:themeColor="text1"/>
              </w:rPr>
              <w:t xml:space="preserve">ISBN </w:t>
            </w:r>
            <w:r w:rsidRPr="00F1154D">
              <w:rPr>
                <w:color w:val="000000" w:themeColor="text1"/>
              </w:rPr>
              <w:t>80-7179-879-7</w:t>
            </w:r>
          </w:p>
          <w:p w14:paraId="2747CC23" w14:textId="4672BFD2" w:rsidR="00A35774" w:rsidRPr="00190723" w:rsidRDefault="00A35774" w:rsidP="00A35774">
            <w:pPr>
              <w:rPr>
                <w:color w:val="000000" w:themeColor="text1"/>
              </w:rPr>
            </w:pPr>
            <w:r w:rsidRPr="00190723">
              <w:rPr>
                <w:color w:val="000000" w:themeColor="text1"/>
              </w:rPr>
              <w:t xml:space="preserve">doc. JUDr. Pavel Koukal, Ph.D., JUDr. Matěj Myška, Ph.D., Mgr. Bc. Helena Pullmannová, Mgr. Terezie Vojtíšková, JANKŮ, Martin a kol. </w:t>
            </w:r>
            <w:r w:rsidRPr="009D0F76">
              <w:rPr>
                <w:i/>
                <w:color w:val="000000" w:themeColor="text1"/>
              </w:rPr>
              <w:t>Základy práva pro posluchače neprávnických fakult</w:t>
            </w:r>
            <w:r w:rsidRPr="00190723">
              <w:rPr>
                <w:color w:val="000000" w:themeColor="text1"/>
              </w:rPr>
              <w:t>. C.</w:t>
            </w:r>
            <w:r w:rsidR="002F4D39">
              <w:rPr>
                <w:color w:val="000000" w:themeColor="text1"/>
              </w:rPr>
              <w:t xml:space="preserve"> </w:t>
            </w:r>
            <w:r w:rsidRPr="00190723">
              <w:rPr>
                <w:color w:val="000000" w:themeColor="text1"/>
              </w:rPr>
              <w:t>H. Beck 2022.</w:t>
            </w:r>
            <w:r>
              <w:rPr>
                <w:color w:val="000000" w:themeColor="text1"/>
              </w:rPr>
              <w:t xml:space="preserve"> </w:t>
            </w:r>
            <w:r w:rsidRPr="00207310">
              <w:rPr>
                <w:color w:val="000000" w:themeColor="text1"/>
              </w:rPr>
              <w:t>ISBN 978-80-7400-875-7</w:t>
            </w:r>
          </w:p>
          <w:p w14:paraId="086F1C0E" w14:textId="77777777" w:rsidR="00A35774" w:rsidRPr="0083766D" w:rsidRDefault="00A35774" w:rsidP="00A35774">
            <w:pPr>
              <w:rPr>
                <w:color w:val="000000" w:themeColor="text1"/>
              </w:rPr>
            </w:pPr>
            <w:r w:rsidRPr="00190723">
              <w:rPr>
                <w:color w:val="000000" w:themeColor="text1"/>
              </w:rPr>
              <w:t xml:space="preserve">JUDr. </w:t>
            </w:r>
            <w:r w:rsidRPr="0083766D">
              <w:rPr>
                <w:color w:val="000000" w:themeColor="text1"/>
              </w:rPr>
              <w:t xml:space="preserve">Jan Zibner – </w:t>
            </w:r>
            <w:r w:rsidRPr="0083766D">
              <w:rPr>
                <w:i/>
                <w:color w:val="000000" w:themeColor="text1"/>
              </w:rPr>
              <w:t>Právo duševního vlastnictví:</w:t>
            </w:r>
          </w:p>
          <w:p w14:paraId="2994078D" w14:textId="77777777" w:rsidR="00A35774" w:rsidRPr="0083766D" w:rsidRDefault="00000000" w:rsidP="00A35774">
            <w:pPr>
              <w:rPr>
                <w:color w:val="000000" w:themeColor="text1"/>
              </w:rPr>
            </w:pPr>
            <w:hyperlink r:id="rId93" w:history="1">
              <w:r w:rsidR="00A35774" w:rsidRPr="0083766D">
                <w:rPr>
                  <w:rStyle w:val="Hypertextovodkaz"/>
                  <w:color w:val="000000" w:themeColor="text1"/>
                  <w:u w:val="none"/>
                </w:rPr>
                <w:t>https://is.muni.cz/do/rect/el/estud/praf/2019podzim/dusevni_vlastnictvi/web/index.html</w:t>
              </w:r>
            </w:hyperlink>
          </w:p>
          <w:p w14:paraId="2EF2641F" w14:textId="77777777" w:rsidR="00A35774" w:rsidRPr="0083766D" w:rsidRDefault="00A35774" w:rsidP="00A35774">
            <w:pPr>
              <w:rPr>
                <w:b/>
                <w:color w:val="000000" w:themeColor="text1"/>
              </w:rPr>
            </w:pPr>
            <w:r w:rsidRPr="0083766D">
              <w:rPr>
                <w:b/>
                <w:color w:val="000000" w:themeColor="text1"/>
              </w:rPr>
              <w:t>Doporučená:</w:t>
            </w:r>
          </w:p>
          <w:p w14:paraId="23F7C012" w14:textId="77777777" w:rsidR="00A35774" w:rsidRPr="005A6896" w:rsidRDefault="00A35774" w:rsidP="00A35774">
            <w:pPr>
              <w:spacing w:line="256" w:lineRule="auto"/>
              <w:rPr>
                <w:lang w:eastAsia="en-US"/>
              </w:rPr>
            </w:pPr>
            <w:r w:rsidRPr="005A6896">
              <w:rPr>
                <w:lang w:eastAsia="en-US"/>
              </w:rPr>
              <w:t>The Ellen MacArthur Foundation – publikace k cirkulární ekonomice:</w:t>
            </w:r>
            <w:r w:rsidRPr="005A6896">
              <w:rPr>
                <w:lang w:eastAsia="en-US"/>
              </w:rPr>
              <w:tab/>
            </w:r>
          </w:p>
          <w:p w14:paraId="72903EF7" w14:textId="77777777" w:rsidR="00A35774" w:rsidRPr="005A6896" w:rsidRDefault="00000000" w:rsidP="00A35774">
            <w:pPr>
              <w:spacing w:line="256" w:lineRule="auto"/>
              <w:rPr>
                <w:lang w:eastAsia="en-US"/>
              </w:rPr>
            </w:pPr>
            <w:hyperlink r:id="rId94" w:history="1">
              <w:r w:rsidR="00A35774" w:rsidRPr="005A6896">
                <w:rPr>
                  <w:rStyle w:val="Hypertextovodkaz"/>
                  <w:rFonts w:eastAsia="Calibri"/>
                  <w:color w:val="auto"/>
                  <w:u w:val="none"/>
                  <w:lang w:eastAsia="en-US"/>
                </w:rPr>
                <w:t>Sustainable Markets Initiative</w:t>
              </w:r>
            </w:hyperlink>
            <w:r w:rsidR="00A35774" w:rsidRPr="005A6896">
              <w:rPr>
                <w:lang w:eastAsia="en-US"/>
              </w:rPr>
              <w:t>:</w:t>
            </w:r>
          </w:p>
          <w:p w14:paraId="22CC6E10" w14:textId="77777777" w:rsidR="00A35774" w:rsidRPr="005A6896" w:rsidRDefault="00A35774" w:rsidP="00A35774">
            <w:pPr>
              <w:spacing w:line="256" w:lineRule="auto"/>
              <w:rPr>
                <w:lang w:eastAsia="en-US"/>
              </w:rPr>
            </w:pPr>
            <w:r w:rsidRPr="005A6896">
              <w:rPr>
                <w:lang w:eastAsia="en-US"/>
              </w:rPr>
              <w:t xml:space="preserve">https://www.sustainable-markets.org </w:t>
            </w:r>
          </w:p>
          <w:p w14:paraId="17A717AF" w14:textId="77777777" w:rsidR="00A35774" w:rsidRPr="005A6896" w:rsidRDefault="00A35774" w:rsidP="00A35774">
            <w:pPr>
              <w:spacing w:line="256" w:lineRule="auto"/>
              <w:rPr>
                <w:lang w:eastAsia="en-US"/>
              </w:rPr>
            </w:pPr>
            <w:r w:rsidRPr="005A6896">
              <w:rPr>
                <w:lang w:eastAsia="en-US"/>
              </w:rPr>
              <w:t xml:space="preserve">Bezpečnost spotřebních výrobků. Evropská komise: </w:t>
            </w:r>
          </w:p>
          <w:p w14:paraId="00444D13" w14:textId="77777777" w:rsidR="00A35774" w:rsidRPr="005A6896" w:rsidRDefault="00000000" w:rsidP="00A35774">
            <w:pPr>
              <w:spacing w:line="256" w:lineRule="auto"/>
              <w:rPr>
                <w:lang w:eastAsia="en-US"/>
              </w:rPr>
            </w:pPr>
            <w:hyperlink r:id="rId95" w:history="1">
              <w:r w:rsidR="00A35774" w:rsidRPr="005A6896">
                <w:rPr>
                  <w:rStyle w:val="Hypertextovodkaz"/>
                  <w:rFonts w:eastAsia="Calibri"/>
                  <w:color w:val="auto"/>
                  <w:u w:val="none"/>
                  <w:lang w:eastAsia="en-US"/>
                </w:rPr>
                <w:t>https://ec.europa.eu/info/business-economy-euro/product-safety-and-requirements/product-safety_cs</w:t>
              </w:r>
            </w:hyperlink>
            <w:r w:rsidR="00A35774" w:rsidRPr="005A6896">
              <w:rPr>
                <w:lang w:eastAsia="en-US"/>
              </w:rPr>
              <w:t xml:space="preserve"> </w:t>
            </w:r>
          </w:p>
          <w:p w14:paraId="574D83BB" w14:textId="77777777" w:rsidR="00A35774" w:rsidRPr="005A6896" w:rsidRDefault="00A35774" w:rsidP="00A35774">
            <w:pPr>
              <w:spacing w:line="256" w:lineRule="auto"/>
              <w:rPr>
                <w:lang w:eastAsia="en-US"/>
              </w:rPr>
            </w:pPr>
            <w:r w:rsidRPr="005A6896">
              <w:rPr>
                <w:lang w:eastAsia="en-US"/>
              </w:rPr>
              <w:t xml:space="preserve">Databáze nebezpečných nepotravinářských výrobků: </w:t>
            </w:r>
          </w:p>
          <w:p w14:paraId="4F422A5E" w14:textId="56431CF9" w:rsidR="006A7A89" w:rsidRPr="00BC41B1" w:rsidRDefault="00000000" w:rsidP="00306572">
            <w:pPr>
              <w:spacing w:line="256" w:lineRule="auto"/>
              <w:rPr>
                <w:rFonts w:eastAsiaTheme="minorHAnsi"/>
                <w:sz w:val="24"/>
                <w:szCs w:val="24"/>
              </w:rPr>
            </w:pPr>
            <w:hyperlink r:id="rId96" w:history="1">
              <w:r w:rsidR="00A35774" w:rsidRPr="005A6896">
                <w:rPr>
                  <w:rStyle w:val="Hypertextovodkaz"/>
                  <w:rFonts w:eastAsia="Calibri"/>
                  <w:color w:val="auto"/>
                  <w:u w:val="none"/>
                  <w:lang w:eastAsia="en-US"/>
                </w:rPr>
                <w:t>https://ec.europa.eu/safety-gate-alerts/screen/webReport</w:t>
              </w:r>
            </w:hyperlink>
            <w:r w:rsidR="00A35774" w:rsidRPr="005A6896">
              <w:rPr>
                <w:lang w:eastAsia="en-US"/>
              </w:rPr>
              <w:t xml:space="preserve"> </w:t>
            </w:r>
          </w:p>
        </w:tc>
      </w:tr>
    </w:tbl>
    <w:p w14:paraId="1CF6A98B" w14:textId="65EC8FF9" w:rsidR="00E72DA1" w:rsidRDefault="00E72DA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04C40" w14:paraId="5E8539D3" w14:textId="77777777" w:rsidTr="00FF4496">
        <w:trPr>
          <w:trHeight w:val="283"/>
        </w:trPr>
        <w:tc>
          <w:tcPr>
            <w:tcW w:w="9855" w:type="dxa"/>
            <w:gridSpan w:val="8"/>
            <w:tcBorders>
              <w:top w:val="single" w:sz="4" w:space="0" w:color="auto"/>
              <w:left w:val="single" w:sz="4" w:space="0" w:color="auto"/>
              <w:bottom w:val="double" w:sz="4" w:space="0" w:color="auto"/>
              <w:right w:val="single" w:sz="4" w:space="0" w:color="auto"/>
            </w:tcBorders>
            <w:shd w:val="clear" w:color="auto" w:fill="BDD6EE"/>
          </w:tcPr>
          <w:p w14:paraId="6D011B67" w14:textId="77777777" w:rsidR="00F04C40" w:rsidRPr="00F04C40" w:rsidRDefault="00F04C40" w:rsidP="00B06D68">
            <w:pPr>
              <w:jc w:val="both"/>
              <w:rPr>
                <w:b/>
                <w:sz w:val="28"/>
                <w:szCs w:val="28"/>
              </w:rPr>
            </w:pPr>
            <w:r>
              <w:lastRenderedPageBreak/>
              <w:br w:type="page"/>
            </w:r>
            <w:r w:rsidRPr="00F04C40">
              <w:rPr>
                <w:b/>
                <w:sz w:val="28"/>
                <w:szCs w:val="28"/>
              </w:rPr>
              <w:t>B-III – Charakteristika studijního předmětu</w:t>
            </w:r>
          </w:p>
        </w:tc>
      </w:tr>
      <w:tr w:rsidR="00F04C40" w14:paraId="73F3099E" w14:textId="77777777" w:rsidTr="00B06D68">
        <w:tc>
          <w:tcPr>
            <w:tcW w:w="3086" w:type="dxa"/>
            <w:tcBorders>
              <w:top w:val="double" w:sz="4" w:space="0" w:color="auto"/>
            </w:tcBorders>
            <w:shd w:val="clear" w:color="auto" w:fill="F7CAAC"/>
          </w:tcPr>
          <w:p w14:paraId="380833C9" w14:textId="77777777" w:rsidR="00F04C40" w:rsidRDefault="00F04C40" w:rsidP="00B06D68">
            <w:pPr>
              <w:rPr>
                <w:b/>
              </w:rPr>
            </w:pPr>
            <w:r>
              <w:rPr>
                <w:b/>
              </w:rPr>
              <w:t>Název studijního předmětu</w:t>
            </w:r>
          </w:p>
        </w:tc>
        <w:tc>
          <w:tcPr>
            <w:tcW w:w="6769" w:type="dxa"/>
            <w:gridSpan w:val="7"/>
            <w:tcBorders>
              <w:top w:val="double" w:sz="4" w:space="0" w:color="auto"/>
            </w:tcBorders>
          </w:tcPr>
          <w:p w14:paraId="2DB78195" w14:textId="77777777" w:rsidR="00F04C40" w:rsidRDefault="00F04C40" w:rsidP="00B06D68">
            <w:pPr>
              <w:jc w:val="both"/>
            </w:pPr>
            <w:r>
              <w:t>Prezentace designérského díla 1</w:t>
            </w:r>
          </w:p>
        </w:tc>
      </w:tr>
      <w:tr w:rsidR="00F04C40" w14:paraId="06CA8849" w14:textId="77777777" w:rsidTr="00B06D68">
        <w:tc>
          <w:tcPr>
            <w:tcW w:w="3086" w:type="dxa"/>
            <w:shd w:val="clear" w:color="auto" w:fill="F7CAAC"/>
          </w:tcPr>
          <w:p w14:paraId="4DC4E018" w14:textId="77777777" w:rsidR="00F04C40" w:rsidRDefault="00F04C40" w:rsidP="00B06D68">
            <w:pPr>
              <w:rPr>
                <w:b/>
              </w:rPr>
            </w:pPr>
            <w:r>
              <w:rPr>
                <w:b/>
              </w:rPr>
              <w:t>Typ předmětu</w:t>
            </w:r>
          </w:p>
        </w:tc>
        <w:tc>
          <w:tcPr>
            <w:tcW w:w="3406" w:type="dxa"/>
            <w:gridSpan w:val="4"/>
          </w:tcPr>
          <w:p w14:paraId="14D5CF90" w14:textId="4A71DCBE" w:rsidR="00F04C40" w:rsidRDefault="00CB2898" w:rsidP="00B06D68">
            <w:pPr>
              <w:jc w:val="both"/>
            </w:pPr>
            <w:r>
              <w:t>p</w:t>
            </w:r>
            <w:r w:rsidR="00F04C40">
              <w:t>ovinný</w:t>
            </w:r>
          </w:p>
        </w:tc>
        <w:tc>
          <w:tcPr>
            <w:tcW w:w="2695" w:type="dxa"/>
            <w:gridSpan w:val="2"/>
            <w:shd w:val="clear" w:color="auto" w:fill="F7CAAC"/>
          </w:tcPr>
          <w:p w14:paraId="69888ECB" w14:textId="77777777" w:rsidR="00F04C40" w:rsidRDefault="00F04C40" w:rsidP="00B06D68">
            <w:pPr>
              <w:jc w:val="both"/>
            </w:pPr>
            <w:r>
              <w:rPr>
                <w:b/>
              </w:rPr>
              <w:t>doporučený ročník / semestr</w:t>
            </w:r>
          </w:p>
        </w:tc>
        <w:tc>
          <w:tcPr>
            <w:tcW w:w="668" w:type="dxa"/>
          </w:tcPr>
          <w:p w14:paraId="36DAE687" w14:textId="77777777" w:rsidR="00F04C40" w:rsidRDefault="00F04C40" w:rsidP="00B06D68">
            <w:pPr>
              <w:jc w:val="both"/>
            </w:pPr>
            <w:r>
              <w:t>1/ZS</w:t>
            </w:r>
          </w:p>
        </w:tc>
      </w:tr>
      <w:tr w:rsidR="00F04C40" w14:paraId="7D195C1C" w14:textId="77777777" w:rsidTr="00B06D68">
        <w:tc>
          <w:tcPr>
            <w:tcW w:w="3086" w:type="dxa"/>
            <w:shd w:val="clear" w:color="auto" w:fill="F7CAAC"/>
          </w:tcPr>
          <w:p w14:paraId="22DB17B0" w14:textId="77777777" w:rsidR="00F04C40" w:rsidRDefault="00F04C40" w:rsidP="00B06D68">
            <w:pPr>
              <w:rPr>
                <w:b/>
              </w:rPr>
            </w:pPr>
            <w:r>
              <w:rPr>
                <w:b/>
              </w:rPr>
              <w:t>Rozsah studijního předmětu</w:t>
            </w:r>
          </w:p>
        </w:tc>
        <w:tc>
          <w:tcPr>
            <w:tcW w:w="1701" w:type="dxa"/>
            <w:gridSpan w:val="2"/>
          </w:tcPr>
          <w:p w14:paraId="4A287322" w14:textId="0C61E2A8" w:rsidR="00F04C40" w:rsidRDefault="00F04C40" w:rsidP="00B06D68">
            <w:pPr>
              <w:jc w:val="both"/>
            </w:pPr>
            <w:r>
              <w:t>26</w:t>
            </w:r>
            <w:r w:rsidR="00BC3F5F">
              <w:t xml:space="preserve"> </w:t>
            </w:r>
            <w:r>
              <w:t>s</w:t>
            </w:r>
          </w:p>
        </w:tc>
        <w:tc>
          <w:tcPr>
            <w:tcW w:w="889" w:type="dxa"/>
            <w:shd w:val="clear" w:color="auto" w:fill="F7CAAC"/>
          </w:tcPr>
          <w:p w14:paraId="0CD5C209" w14:textId="77777777" w:rsidR="00F04C40" w:rsidRDefault="00F04C40" w:rsidP="00B06D68">
            <w:pPr>
              <w:jc w:val="both"/>
              <w:rPr>
                <w:b/>
              </w:rPr>
            </w:pPr>
            <w:r>
              <w:rPr>
                <w:b/>
              </w:rPr>
              <w:t xml:space="preserve">hod. </w:t>
            </w:r>
          </w:p>
        </w:tc>
        <w:tc>
          <w:tcPr>
            <w:tcW w:w="816" w:type="dxa"/>
          </w:tcPr>
          <w:p w14:paraId="7F818F35" w14:textId="77777777" w:rsidR="00F04C40" w:rsidRDefault="00F04C40" w:rsidP="00B06D68">
            <w:pPr>
              <w:jc w:val="both"/>
            </w:pPr>
            <w:r>
              <w:t>26</w:t>
            </w:r>
          </w:p>
        </w:tc>
        <w:tc>
          <w:tcPr>
            <w:tcW w:w="2156" w:type="dxa"/>
            <w:shd w:val="clear" w:color="auto" w:fill="F7CAAC"/>
          </w:tcPr>
          <w:p w14:paraId="285FF072" w14:textId="77777777" w:rsidR="00F04C40" w:rsidRDefault="00F04C40" w:rsidP="00B06D68">
            <w:pPr>
              <w:jc w:val="both"/>
              <w:rPr>
                <w:b/>
              </w:rPr>
            </w:pPr>
            <w:r>
              <w:rPr>
                <w:b/>
              </w:rPr>
              <w:t>kreditů</w:t>
            </w:r>
          </w:p>
        </w:tc>
        <w:tc>
          <w:tcPr>
            <w:tcW w:w="1207" w:type="dxa"/>
            <w:gridSpan w:val="2"/>
          </w:tcPr>
          <w:p w14:paraId="03981990" w14:textId="77777777" w:rsidR="00F04C40" w:rsidRDefault="00F04C40" w:rsidP="00B06D68">
            <w:pPr>
              <w:jc w:val="both"/>
            </w:pPr>
            <w:r>
              <w:t>1</w:t>
            </w:r>
          </w:p>
        </w:tc>
      </w:tr>
      <w:tr w:rsidR="00F04C40" w14:paraId="6CFBE997" w14:textId="77777777" w:rsidTr="00B06D68">
        <w:tc>
          <w:tcPr>
            <w:tcW w:w="3086" w:type="dxa"/>
            <w:shd w:val="clear" w:color="auto" w:fill="F7CAAC"/>
          </w:tcPr>
          <w:p w14:paraId="50EFA438" w14:textId="77777777" w:rsidR="00F04C40" w:rsidRDefault="00F04C40" w:rsidP="00B06D68">
            <w:pPr>
              <w:rPr>
                <w:b/>
                <w:sz w:val="22"/>
              </w:rPr>
            </w:pPr>
            <w:r>
              <w:rPr>
                <w:b/>
              </w:rPr>
              <w:t>Prerekvizity, korekvizity, ekvivalence</w:t>
            </w:r>
          </w:p>
        </w:tc>
        <w:tc>
          <w:tcPr>
            <w:tcW w:w="6769" w:type="dxa"/>
            <w:gridSpan w:val="7"/>
          </w:tcPr>
          <w:p w14:paraId="147BD08A" w14:textId="77777777" w:rsidR="00F04C40" w:rsidRDefault="00F04C40" w:rsidP="00B06D68">
            <w:pPr>
              <w:jc w:val="both"/>
            </w:pPr>
          </w:p>
        </w:tc>
      </w:tr>
      <w:tr w:rsidR="00F04C40" w14:paraId="5C9F8BA4" w14:textId="77777777" w:rsidTr="00B06D68">
        <w:tc>
          <w:tcPr>
            <w:tcW w:w="3086" w:type="dxa"/>
            <w:shd w:val="clear" w:color="auto" w:fill="F7CAAC"/>
          </w:tcPr>
          <w:p w14:paraId="173D2D2F" w14:textId="77777777" w:rsidR="00F04C40" w:rsidRDefault="00F04C40" w:rsidP="00B06D68">
            <w:pPr>
              <w:rPr>
                <w:b/>
              </w:rPr>
            </w:pPr>
            <w:r>
              <w:rPr>
                <w:b/>
              </w:rPr>
              <w:t>Způsob ověření studijních výsledků</w:t>
            </w:r>
          </w:p>
        </w:tc>
        <w:tc>
          <w:tcPr>
            <w:tcW w:w="3406" w:type="dxa"/>
            <w:gridSpan w:val="4"/>
          </w:tcPr>
          <w:p w14:paraId="20FB2A22" w14:textId="77777777" w:rsidR="00F04C40" w:rsidRDefault="00F04C40" w:rsidP="00B06D68">
            <w:pPr>
              <w:jc w:val="both"/>
            </w:pPr>
            <w:r>
              <w:t>zápočet</w:t>
            </w:r>
          </w:p>
        </w:tc>
        <w:tc>
          <w:tcPr>
            <w:tcW w:w="2156" w:type="dxa"/>
            <w:shd w:val="clear" w:color="auto" w:fill="F7CAAC"/>
          </w:tcPr>
          <w:p w14:paraId="5E8C2DD2" w14:textId="77777777" w:rsidR="00F04C40" w:rsidRDefault="00F04C40" w:rsidP="00B06D68">
            <w:pPr>
              <w:jc w:val="both"/>
              <w:rPr>
                <w:b/>
              </w:rPr>
            </w:pPr>
            <w:r>
              <w:rPr>
                <w:b/>
              </w:rPr>
              <w:t>Forma výuky</w:t>
            </w:r>
          </w:p>
        </w:tc>
        <w:tc>
          <w:tcPr>
            <w:tcW w:w="1207" w:type="dxa"/>
            <w:gridSpan w:val="2"/>
          </w:tcPr>
          <w:p w14:paraId="42C6B877" w14:textId="77777777" w:rsidR="00F04C40" w:rsidRDefault="00F04C40" w:rsidP="00B06D68">
            <w:pPr>
              <w:jc w:val="both"/>
            </w:pPr>
            <w:r>
              <w:t>seminář</w:t>
            </w:r>
          </w:p>
        </w:tc>
      </w:tr>
      <w:tr w:rsidR="00F04C40" w14:paraId="3BD60B79" w14:textId="77777777" w:rsidTr="00B06D68">
        <w:tc>
          <w:tcPr>
            <w:tcW w:w="3086" w:type="dxa"/>
            <w:shd w:val="clear" w:color="auto" w:fill="F7CAAC"/>
          </w:tcPr>
          <w:p w14:paraId="6FBCE752" w14:textId="77777777" w:rsidR="00F04C40" w:rsidRDefault="00F04C40" w:rsidP="00B06D68">
            <w:pPr>
              <w:rPr>
                <w:b/>
              </w:rPr>
            </w:pPr>
            <w:r>
              <w:rPr>
                <w:b/>
              </w:rPr>
              <w:t>Forma způsobu ověření studijních výsledků a další požadavky na studenta</w:t>
            </w:r>
          </w:p>
        </w:tc>
        <w:tc>
          <w:tcPr>
            <w:tcW w:w="6769" w:type="dxa"/>
            <w:gridSpan w:val="7"/>
            <w:tcBorders>
              <w:bottom w:val="nil"/>
            </w:tcBorders>
          </w:tcPr>
          <w:p w14:paraId="3D031F56" w14:textId="77777777" w:rsidR="00F04C40" w:rsidRPr="00EC4E7E" w:rsidRDefault="00F04C40" w:rsidP="00B06D68">
            <w:pPr>
              <w:jc w:val="both"/>
              <w:rPr>
                <w:color w:val="000000" w:themeColor="text1"/>
              </w:rPr>
            </w:pPr>
            <w:r w:rsidRPr="00EC4E7E">
              <w:rPr>
                <w:color w:val="000000" w:themeColor="text1"/>
              </w:rPr>
              <w:t>Účast na seminářích minimálně 80 %. Student předloží a obhájí zadané úkoly.</w:t>
            </w:r>
          </w:p>
        </w:tc>
      </w:tr>
      <w:tr w:rsidR="00F04C40" w14:paraId="4163FDBE" w14:textId="77777777" w:rsidTr="00BC41B1">
        <w:trPr>
          <w:trHeight w:val="109"/>
        </w:trPr>
        <w:tc>
          <w:tcPr>
            <w:tcW w:w="9855" w:type="dxa"/>
            <w:gridSpan w:val="8"/>
            <w:tcBorders>
              <w:top w:val="nil"/>
            </w:tcBorders>
          </w:tcPr>
          <w:p w14:paraId="1D82E3A5" w14:textId="77777777" w:rsidR="00F04C40" w:rsidRDefault="00F04C40" w:rsidP="00B06D68"/>
        </w:tc>
      </w:tr>
      <w:tr w:rsidR="00F04C40" w14:paraId="4A872E3A" w14:textId="77777777" w:rsidTr="00B06D68">
        <w:trPr>
          <w:trHeight w:val="197"/>
        </w:trPr>
        <w:tc>
          <w:tcPr>
            <w:tcW w:w="3086" w:type="dxa"/>
            <w:tcBorders>
              <w:top w:val="nil"/>
            </w:tcBorders>
            <w:shd w:val="clear" w:color="auto" w:fill="F7CAAC"/>
          </w:tcPr>
          <w:p w14:paraId="340A42D5" w14:textId="77777777" w:rsidR="00F04C40" w:rsidRDefault="00F04C40" w:rsidP="00B06D68">
            <w:pPr>
              <w:rPr>
                <w:b/>
              </w:rPr>
            </w:pPr>
            <w:r>
              <w:rPr>
                <w:b/>
              </w:rPr>
              <w:t>Garant předmětu</w:t>
            </w:r>
          </w:p>
        </w:tc>
        <w:tc>
          <w:tcPr>
            <w:tcW w:w="6769" w:type="dxa"/>
            <w:gridSpan w:val="7"/>
            <w:tcBorders>
              <w:top w:val="nil"/>
            </w:tcBorders>
          </w:tcPr>
          <w:p w14:paraId="08B2B2EF" w14:textId="77777777" w:rsidR="00F04C40" w:rsidRDefault="00F04C40" w:rsidP="00B06D68">
            <w:pPr>
              <w:jc w:val="both"/>
            </w:pPr>
            <w:r>
              <w:t>MgA. Ondřej Puchta, Ph.D.</w:t>
            </w:r>
          </w:p>
        </w:tc>
      </w:tr>
      <w:tr w:rsidR="00F04C40" w14:paraId="2927FAE7" w14:textId="77777777" w:rsidTr="00B06D68">
        <w:trPr>
          <w:trHeight w:val="243"/>
        </w:trPr>
        <w:tc>
          <w:tcPr>
            <w:tcW w:w="3086" w:type="dxa"/>
            <w:tcBorders>
              <w:top w:val="nil"/>
            </w:tcBorders>
            <w:shd w:val="clear" w:color="auto" w:fill="F7CAAC"/>
          </w:tcPr>
          <w:p w14:paraId="3F0531C6" w14:textId="77777777" w:rsidR="00F04C40" w:rsidRDefault="00F04C40" w:rsidP="00B06D68">
            <w:pPr>
              <w:rPr>
                <w:b/>
              </w:rPr>
            </w:pPr>
            <w:r>
              <w:rPr>
                <w:b/>
              </w:rPr>
              <w:t>Zapojení garanta do výuky předmětu</w:t>
            </w:r>
          </w:p>
        </w:tc>
        <w:tc>
          <w:tcPr>
            <w:tcW w:w="6769" w:type="dxa"/>
            <w:gridSpan w:val="7"/>
            <w:tcBorders>
              <w:top w:val="nil"/>
            </w:tcBorders>
          </w:tcPr>
          <w:p w14:paraId="45535671" w14:textId="73DB64E6" w:rsidR="00F04C40" w:rsidRDefault="002F4D39" w:rsidP="00B06D68">
            <w:pPr>
              <w:jc w:val="both"/>
            </w:pPr>
            <w:r>
              <w:t>100 %</w:t>
            </w:r>
          </w:p>
        </w:tc>
      </w:tr>
      <w:tr w:rsidR="00F04C40" w14:paraId="37915DB0" w14:textId="77777777" w:rsidTr="00B06D68">
        <w:tc>
          <w:tcPr>
            <w:tcW w:w="3086" w:type="dxa"/>
            <w:shd w:val="clear" w:color="auto" w:fill="F7CAAC"/>
          </w:tcPr>
          <w:p w14:paraId="7DD13F30" w14:textId="77777777" w:rsidR="00F04C40" w:rsidRDefault="00F04C40" w:rsidP="00B06D68">
            <w:pPr>
              <w:rPr>
                <w:b/>
              </w:rPr>
            </w:pPr>
            <w:r>
              <w:rPr>
                <w:b/>
              </w:rPr>
              <w:t>Vyučující</w:t>
            </w:r>
          </w:p>
        </w:tc>
        <w:tc>
          <w:tcPr>
            <w:tcW w:w="6769" w:type="dxa"/>
            <w:gridSpan w:val="7"/>
            <w:tcBorders>
              <w:bottom w:val="nil"/>
            </w:tcBorders>
          </w:tcPr>
          <w:p w14:paraId="5F721B62" w14:textId="77777777" w:rsidR="00F04C40" w:rsidRDefault="00F04C40" w:rsidP="00B06D68">
            <w:pPr>
              <w:jc w:val="both"/>
            </w:pPr>
            <w:r>
              <w:t>MgA. Ondřej Puchta, Ph.D.</w:t>
            </w:r>
          </w:p>
        </w:tc>
      </w:tr>
      <w:tr w:rsidR="00F04C40" w14:paraId="1DCE5EF2" w14:textId="77777777" w:rsidTr="00BC41B1">
        <w:trPr>
          <w:trHeight w:val="95"/>
        </w:trPr>
        <w:tc>
          <w:tcPr>
            <w:tcW w:w="9855" w:type="dxa"/>
            <w:gridSpan w:val="8"/>
            <w:tcBorders>
              <w:top w:val="nil"/>
            </w:tcBorders>
          </w:tcPr>
          <w:p w14:paraId="5EC3EFAB" w14:textId="77777777" w:rsidR="00F04C40" w:rsidRDefault="00F04C40" w:rsidP="00B06D68">
            <w:pPr>
              <w:jc w:val="both"/>
            </w:pPr>
          </w:p>
        </w:tc>
      </w:tr>
      <w:tr w:rsidR="00F04C40" w14:paraId="25A21D12" w14:textId="77777777" w:rsidTr="00B06D68">
        <w:tc>
          <w:tcPr>
            <w:tcW w:w="3086" w:type="dxa"/>
            <w:shd w:val="clear" w:color="auto" w:fill="F7CAAC"/>
          </w:tcPr>
          <w:p w14:paraId="111D2C01" w14:textId="77777777" w:rsidR="00F04C40" w:rsidRDefault="00F04C40" w:rsidP="00B06D68">
            <w:pPr>
              <w:jc w:val="both"/>
              <w:rPr>
                <w:b/>
              </w:rPr>
            </w:pPr>
            <w:r>
              <w:rPr>
                <w:b/>
              </w:rPr>
              <w:t>Stručná anotace předmětu</w:t>
            </w:r>
          </w:p>
        </w:tc>
        <w:tc>
          <w:tcPr>
            <w:tcW w:w="6769" w:type="dxa"/>
            <w:gridSpan w:val="7"/>
            <w:tcBorders>
              <w:bottom w:val="nil"/>
            </w:tcBorders>
          </w:tcPr>
          <w:p w14:paraId="272DDDC9" w14:textId="77777777" w:rsidR="00F04C40" w:rsidRDefault="00F04C40" w:rsidP="00B06D68">
            <w:pPr>
              <w:jc w:val="both"/>
            </w:pPr>
          </w:p>
        </w:tc>
      </w:tr>
      <w:tr w:rsidR="00F04C40" w14:paraId="27019DF1" w14:textId="77777777" w:rsidTr="00B06D68">
        <w:trPr>
          <w:trHeight w:val="3938"/>
        </w:trPr>
        <w:tc>
          <w:tcPr>
            <w:tcW w:w="9855" w:type="dxa"/>
            <w:gridSpan w:val="8"/>
            <w:tcBorders>
              <w:top w:val="nil"/>
              <w:bottom w:val="single" w:sz="12" w:space="0" w:color="auto"/>
            </w:tcBorders>
          </w:tcPr>
          <w:p w14:paraId="1AC29157" w14:textId="4E30AF02" w:rsidR="00F04C40" w:rsidRDefault="00F04C40" w:rsidP="00111CEF">
            <w:pPr>
              <w:spacing w:after="120"/>
              <w:jc w:val="both"/>
            </w:pPr>
            <w:r w:rsidRPr="00EC4E7E">
              <w:t xml:space="preserve">Předmět je zaměřen na možné způsoby a technické aspekty prezentace designérského díla v závislosti na jeho charakteristice. Náplní tohoto semestru je komplexní analýza nejrůznějších oblastí designérské tvorby a způsobů jejich prezentace s ohledem na konkrétní specifika zvoleného prostředí a definovanou cílovou skupinu příjemců sdělení. </w:t>
            </w:r>
          </w:p>
          <w:p w14:paraId="20562A9E" w14:textId="70AABD6B" w:rsidR="00F04C40" w:rsidRDefault="00F04C40" w:rsidP="00111CEF">
            <w:pPr>
              <w:pStyle w:val="Odstavecseseznamem"/>
              <w:numPr>
                <w:ilvl w:val="0"/>
                <w:numId w:val="104"/>
              </w:numPr>
              <w:jc w:val="both"/>
            </w:pPr>
            <w:r>
              <w:t>Úvod do problematiky prezentace designérského díla</w:t>
            </w:r>
          </w:p>
          <w:p w14:paraId="24ADAAE5" w14:textId="206668FB" w:rsidR="00F04C40" w:rsidRDefault="00F04C40" w:rsidP="00111CEF">
            <w:pPr>
              <w:pStyle w:val="Odstavecseseznamem"/>
              <w:numPr>
                <w:ilvl w:val="0"/>
                <w:numId w:val="104"/>
              </w:numPr>
              <w:jc w:val="both"/>
            </w:pPr>
            <w:r>
              <w:t>Prostředky prezentace designérského díla</w:t>
            </w:r>
          </w:p>
          <w:p w14:paraId="3581CF36" w14:textId="2332AD7C" w:rsidR="00F04C40" w:rsidRDefault="00F04C40" w:rsidP="00111CEF">
            <w:pPr>
              <w:pStyle w:val="Odstavecseseznamem"/>
              <w:numPr>
                <w:ilvl w:val="0"/>
                <w:numId w:val="104"/>
              </w:numPr>
              <w:jc w:val="both"/>
            </w:pPr>
            <w:r>
              <w:t>Světové designweeky a jejich specifika</w:t>
            </w:r>
          </w:p>
          <w:p w14:paraId="4FF7110D" w14:textId="3651CE5C" w:rsidR="00F04C40" w:rsidRDefault="00F04C40" w:rsidP="00111CEF">
            <w:pPr>
              <w:pStyle w:val="Odstavecseseznamem"/>
              <w:numPr>
                <w:ilvl w:val="0"/>
                <w:numId w:val="104"/>
              </w:numPr>
              <w:jc w:val="both"/>
            </w:pPr>
            <w:r>
              <w:t>Tuzemské designweeky a jejich specifika</w:t>
            </w:r>
          </w:p>
          <w:p w14:paraId="5455EFAC" w14:textId="7E53AFE5" w:rsidR="00F04C40" w:rsidRDefault="00F04C40" w:rsidP="00111CEF">
            <w:pPr>
              <w:pStyle w:val="Odstavecseseznamem"/>
              <w:numPr>
                <w:ilvl w:val="0"/>
                <w:numId w:val="104"/>
              </w:numPr>
              <w:jc w:val="both"/>
            </w:pPr>
            <w:r>
              <w:t>Dispoziční řešení designérské prezentace</w:t>
            </w:r>
          </w:p>
          <w:p w14:paraId="7FD86C0D" w14:textId="68F0914E" w:rsidR="00F04C40" w:rsidRDefault="00F04C40" w:rsidP="00111CEF">
            <w:pPr>
              <w:pStyle w:val="Odstavecseseznamem"/>
              <w:numPr>
                <w:ilvl w:val="0"/>
                <w:numId w:val="104"/>
              </w:numPr>
              <w:jc w:val="both"/>
            </w:pPr>
            <w:r>
              <w:t>Barvy – fyzika, psychologie a místní zvyklosti</w:t>
            </w:r>
          </w:p>
          <w:p w14:paraId="2CB6355F" w14:textId="3A84411E" w:rsidR="00F04C40" w:rsidRDefault="00F04C40" w:rsidP="00111CEF">
            <w:pPr>
              <w:pStyle w:val="Odstavecseseznamem"/>
              <w:numPr>
                <w:ilvl w:val="0"/>
                <w:numId w:val="104"/>
              </w:numPr>
              <w:jc w:val="both"/>
            </w:pPr>
            <w:r>
              <w:t>Výrobní technologie a materiály</w:t>
            </w:r>
          </w:p>
          <w:p w14:paraId="652A40B8" w14:textId="6466A06D" w:rsidR="00F04C40" w:rsidRDefault="00F04C40" w:rsidP="00111CEF">
            <w:pPr>
              <w:pStyle w:val="Odstavecseseznamem"/>
              <w:numPr>
                <w:ilvl w:val="0"/>
                <w:numId w:val="104"/>
              </w:numPr>
              <w:jc w:val="both"/>
            </w:pPr>
            <w:r>
              <w:t>Světelné zdroje – typologie, parametry, ergonomie a bezpečnost</w:t>
            </w:r>
          </w:p>
          <w:p w14:paraId="2101D06D" w14:textId="6BC4931A" w:rsidR="00F04C40" w:rsidRDefault="00F04C40" w:rsidP="00111CEF">
            <w:pPr>
              <w:pStyle w:val="Odstavecseseznamem"/>
              <w:numPr>
                <w:ilvl w:val="0"/>
                <w:numId w:val="104"/>
              </w:numPr>
              <w:jc w:val="both"/>
            </w:pPr>
            <w:r>
              <w:t>Grafické materiály, Corporate design a Corporate identity</w:t>
            </w:r>
          </w:p>
          <w:p w14:paraId="5DA5A98E" w14:textId="1833D54B" w:rsidR="00F04C40" w:rsidRDefault="00F04C40" w:rsidP="00111CEF">
            <w:pPr>
              <w:pStyle w:val="Odstavecseseznamem"/>
              <w:numPr>
                <w:ilvl w:val="0"/>
                <w:numId w:val="104"/>
              </w:numPr>
              <w:jc w:val="both"/>
            </w:pPr>
            <w:r>
              <w:t>Produktová fotografie</w:t>
            </w:r>
          </w:p>
          <w:p w14:paraId="3766A320" w14:textId="643C4A12" w:rsidR="00F04C40" w:rsidRDefault="00F04C40" w:rsidP="00111CEF">
            <w:pPr>
              <w:pStyle w:val="Odstavecseseznamem"/>
              <w:numPr>
                <w:ilvl w:val="0"/>
                <w:numId w:val="104"/>
              </w:numPr>
              <w:jc w:val="both"/>
            </w:pPr>
            <w:r>
              <w:t>Interaktivita v prezentaci designérského díla</w:t>
            </w:r>
          </w:p>
          <w:p w14:paraId="778CC3BC" w14:textId="04B494C7" w:rsidR="00F04C40" w:rsidRDefault="00F04C40" w:rsidP="00111CEF">
            <w:pPr>
              <w:pStyle w:val="Odstavecseseznamem"/>
              <w:numPr>
                <w:ilvl w:val="0"/>
                <w:numId w:val="104"/>
              </w:numPr>
              <w:jc w:val="both"/>
            </w:pPr>
            <w:r>
              <w:t>Prezentace vybraných designérských studií, společností a škol</w:t>
            </w:r>
          </w:p>
          <w:p w14:paraId="5B360163" w14:textId="7C150FF5" w:rsidR="00F04C40" w:rsidRDefault="00F04C40" w:rsidP="00111CEF">
            <w:pPr>
              <w:pStyle w:val="Odstavecseseznamem"/>
              <w:numPr>
                <w:ilvl w:val="0"/>
                <w:numId w:val="104"/>
              </w:numPr>
              <w:spacing w:after="120"/>
              <w:jc w:val="both"/>
            </w:pPr>
            <w:r>
              <w:t>Presskit a komunikace s médii</w:t>
            </w:r>
          </w:p>
          <w:p w14:paraId="4E156CF4" w14:textId="77777777" w:rsidR="00F04C40" w:rsidRPr="0035248B" w:rsidRDefault="00F04C40" w:rsidP="00B06D68">
            <w:pPr>
              <w:jc w:val="both"/>
              <w:rPr>
                <w:b/>
              </w:rPr>
            </w:pPr>
            <w:r w:rsidRPr="00EC4E7E">
              <w:t>Student se seznámí s inovativními přístupy a progresivními technologiemi v oblasti prezentace design</w:t>
            </w:r>
            <w:r>
              <w:t>érského díla. Získá přehled o světových a tuzemských výstavních akcích, prezentacích designérů i společností.</w:t>
            </w:r>
          </w:p>
        </w:tc>
      </w:tr>
      <w:tr w:rsidR="00F04C40" w14:paraId="66AADCE3" w14:textId="77777777" w:rsidTr="00B06D68">
        <w:trPr>
          <w:trHeight w:val="265"/>
        </w:trPr>
        <w:tc>
          <w:tcPr>
            <w:tcW w:w="3653" w:type="dxa"/>
            <w:gridSpan w:val="2"/>
            <w:tcBorders>
              <w:top w:val="nil"/>
            </w:tcBorders>
            <w:shd w:val="clear" w:color="auto" w:fill="F7CAAC"/>
          </w:tcPr>
          <w:p w14:paraId="0414DD1A" w14:textId="77777777" w:rsidR="00F04C40" w:rsidRDefault="00F04C40" w:rsidP="00B06D68">
            <w:pPr>
              <w:jc w:val="both"/>
            </w:pPr>
            <w:r>
              <w:rPr>
                <w:b/>
              </w:rPr>
              <w:t>Studijní literatura a studijní pomůcky</w:t>
            </w:r>
          </w:p>
        </w:tc>
        <w:tc>
          <w:tcPr>
            <w:tcW w:w="6202" w:type="dxa"/>
            <w:gridSpan w:val="6"/>
            <w:tcBorders>
              <w:top w:val="nil"/>
              <w:bottom w:val="nil"/>
            </w:tcBorders>
          </w:tcPr>
          <w:p w14:paraId="2F72EAEA" w14:textId="77777777" w:rsidR="00F04C40" w:rsidRDefault="00F04C40" w:rsidP="00B06D68">
            <w:pPr>
              <w:jc w:val="both"/>
            </w:pPr>
          </w:p>
        </w:tc>
      </w:tr>
      <w:tr w:rsidR="00F04C40" w:rsidRPr="003F7F55" w14:paraId="46F0EAD4" w14:textId="77777777" w:rsidTr="00BC41B1">
        <w:trPr>
          <w:trHeight w:val="1180"/>
        </w:trPr>
        <w:tc>
          <w:tcPr>
            <w:tcW w:w="9855" w:type="dxa"/>
            <w:gridSpan w:val="8"/>
            <w:tcBorders>
              <w:top w:val="nil"/>
            </w:tcBorders>
          </w:tcPr>
          <w:p w14:paraId="3BF685F8" w14:textId="77777777" w:rsidR="002F4D39" w:rsidRDefault="002F4D39" w:rsidP="00B06D68">
            <w:pPr>
              <w:jc w:val="both"/>
              <w:rPr>
                <w:b/>
              </w:rPr>
            </w:pPr>
            <w:r>
              <w:rPr>
                <w:b/>
              </w:rPr>
              <w:t>Povinná:</w:t>
            </w:r>
          </w:p>
          <w:p w14:paraId="43E8CE0D" w14:textId="4909B71E" w:rsidR="00F04C40" w:rsidRPr="002F4D39" w:rsidRDefault="00F04C40" w:rsidP="00B06D68">
            <w:pPr>
              <w:jc w:val="both"/>
            </w:pPr>
            <w:r w:rsidRPr="002F4D39">
              <w:t>P</w:t>
            </w:r>
            <w:r w:rsidR="002F4D39">
              <w:t>OLSTER</w:t>
            </w:r>
            <w:r w:rsidRPr="002F4D39">
              <w:t>, B., N</w:t>
            </w:r>
            <w:r w:rsidR="002F4D39">
              <w:t>EUMANOVÁ</w:t>
            </w:r>
            <w:r w:rsidRPr="002F4D39">
              <w:t>, C., S</w:t>
            </w:r>
            <w:r w:rsidR="002F4D39">
              <w:t>CHULER</w:t>
            </w:r>
            <w:r w:rsidRPr="002F4D39">
              <w:t>, M., L</w:t>
            </w:r>
            <w:r w:rsidR="002F4D39">
              <w:t>EVEN</w:t>
            </w:r>
            <w:r w:rsidRPr="002F4D39">
              <w:t xml:space="preserve">, F. </w:t>
            </w:r>
            <w:r w:rsidRPr="002F4D39">
              <w:rPr>
                <w:i/>
              </w:rPr>
              <w:t>AZ Lexikon moderního designu</w:t>
            </w:r>
            <w:r w:rsidR="002F4D39">
              <w:t xml:space="preserve">. </w:t>
            </w:r>
            <w:r w:rsidRPr="002F4D39">
              <w:t>Praha: Nakladatelství Slovart, s. r. o., 2008. ISBN 978-80-7391-080-8.</w:t>
            </w:r>
          </w:p>
          <w:p w14:paraId="39DA977F" w14:textId="77777777" w:rsidR="002F4D39" w:rsidRDefault="00F04C40" w:rsidP="00B06D68">
            <w:pPr>
              <w:jc w:val="both"/>
              <w:rPr>
                <w:b/>
              </w:rPr>
            </w:pPr>
            <w:r w:rsidRPr="00EC4E7E">
              <w:rPr>
                <w:b/>
              </w:rPr>
              <w:t xml:space="preserve">Doporučená: </w:t>
            </w:r>
          </w:p>
          <w:p w14:paraId="63DE3A84" w14:textId="77777777" w:rsidR="00F04C40" w:rsidRDefault="002F4D39" w:rsidP="00BC41B1">
            <w:pPr>
              <w:jc w:val="both"/>
            </w:pPr>
            <w:r w:rsidRPr="002F4D39">
              <w:t xml:space="preserve">BHASKARAN, Lakshmi. </w:t>
            </w:r>
            <w:r w:rsidRPr="00B84584">
              <w:rPr>
                <w:i/>
                <w:iCs/>
              </w:rPr>
              <w:t>Podoby moderního designu.</w:t>
            </w:r>
            <w:r w:rsidRPr="002F4D39">
              <w:t xml:space="preserve"> Praha, Slovart, 2007. ISBN 978-80-7209-864-4.</w:t>
            </w:r>
            <w:r w:rsidR="00F04C40">
              <w:tab/>
            </w:r>
          </w:p>
          <w:p w14:paraId="5D53ED6E" w14:textId="1600FB82" w:rsidR="00440FA3" w:rsidRPr="00E153D9" w:rsidRDefault="00440FA3" w:rsidP="00440FA3">
            <w:pPr>
              <w:rPr>
                <w:shd w:val="clear" w:color="auto" w:fill="FFFFFF"/>
              </w:rPr>
            </w:pPr>
            <w:r w:rsidRPr="009761F2">
              <w:rPr>
                <w:shd w:val="clear" w:color="auto" w:fill="FFFFFF"/>
              </w:rPr>
              <w:t xml:space="preserve">DEUZE, Mark. </w:t>
            </w:r>
            <w:r w:rsidRPr="009761F2">
              <w:rPr>
                <w:i/>
                <w:iCs/>
                <w:shd w:val="clear" w:color="auto" w:fill="FFFFFF"/>
              </w:rPr>
              <w:t>Media life</w:t>
            </w:r>
            <w:r w:rsidRPr="009761F2">
              <w:rPr>
                <w:shd w:val="clear" w:color="auto" w:fill="FFFFFF"/>
              </w:rPr>
              <w:t>. Praha: Univerzita Karlova v Praze, nakladatelství Karolinum, 2015. Studia nových médií. ISBN 978-80-246-2815-8.</w:t>
            </w:r>
          </w:p>
          <w:p w14:paraId="52FF055B" w14:textId="77777777" w:rsidR="006A273F" w:rsidRPr="000649F5" w:rsidRDefault="006A273F" w:rsidP="00D3581F">
            <w:pPr>
              <w:numPr>
                <w:ilvl w:val="0"/>
                <w:numId w:val="41"/>
              </w:numPr>
              <w:ind w:left="0"/>
              <w:rPr>
                <w:bCs/>
                <w:kern w:val="36"/>
                <w:lang w:val="en-US"/>
              </w:rPr>
            </w:pPr>
            <w:r w:rsidRPr="000649F5">
              <w:rPr>
                <w:bCs/>
                <w:kern w:val="36"/>
                <w:lang w:val="en-US"/>
              </w:rPr>
              <w:t>C</w:t>
            </w:r>
            <w:r>
              <w:rPr>
                <w:bCs/>
                <w:kern w:val="36"/>
                <w:lang w:val="en-US"/>
              </w:rPr>
              <w:t>HEN WANG</w:t>
            </w:r>
            <w:r w:rsidRPr="000649F5">
              <w:rPr>
                <w:bCs/>
                <w:kern w:val="36"/>
                <w:lang w:val="en-US"/>
              </w:rPr>
              <w:t>. </w:t>
            </w:r>
            <w:r w:rsidRPr="000649F5">
              <w:rPr>
                <w:bCs/>
                <w:i/>
                <w:iCs/>
                <w:kern w:val="36"/>
                <w:lang w:val="en-US"/>
              </w:rPr>
              <w:t>Interactive Installation Art &amp; Design</w:t>
            </w:r>
            <w:r w:rsidRPr="000649F5">
              <w:rPr>
                <w:bCs/>
                <w:kern w:val="36"/>
                <w:lang w:val="en-US"/>
              </w:rPr>
              <w:t>. Hong Kong, 2020. ISBN 9881998581.</w:t>
            </w:r>
          </w:p>
          <w:p w14:paraId="1C7D5B03" w14:textId="77777777" w:rsidR="006A273F" w:rsidRPr="000649F5" w:rsidRDefault="006A273F" w:rsidP="00D3581F">
            <w:pPr>
              <w:numPr>
                <w:ilvl w:val="0"/>
                <w:numId w:val="41"/>
              </w:numPr>
              <w:ind w:left="0"/>
              <w:rPr>
                <w:bCs/>
                <w:kern w:val="36"/>
                <w:lang w:val="en-US"/>
              </w:rPr>
            </w:pPr>
            <w:r w:rsidRPr="000649F5">
              <w:rPr>
                <w:bCs/>
                <w:kern w:val="36"/>
                <w:lang w:val="en-US"/>
              </w:rPr>
              <w:t>K</w:t>
            </w:r>
            <w:r>
              <w:rPr>
                <w:bCs/>
                <w:kern w:val="36"/>
                <w:lang w:val="en-US"/>
              </w:rPr>
              <w:t>LANTEN,</w:t>
            </w:r>
            <w:r w:rsidRPr="000649F5">
              <w:rPr>
                <w:bCs/>
                <w:kern w:val="36"/>
                <w:lang w:val="en-US"/>
              </w:rPr>
              <w:t xml:space="preserve"> Robert. </w:t>
            </w:r>
            <w:r w:rsidRPr="000649F5">
              <w:rPr>
                <w:bCs/>
                <w:i/>
                <w:iCs/>
                <w:kern w:val="36"/>
                <w:lang w:val="en-US"/>
              </w:rPr>
              <w:t>A Touch of Code: Interactive Installations and Experiences</w:t>
            </w:r>
            <w:r w:rsidRPr="000649F5">
              <w:rPr>
                <w:bCs/>
                <w:kern w:val="36"/>
                <w:lang w:val="en-US"/>
              </w:rPr>
              <w:t>. Berlin, 2011. ISBN 978-3899553314.</w:t>
            </w:r>
          </w:p>
          <w:p w14:paraId="12F7C944" w14:textId="691EB965" w:rsidR="00440FA3" w:rsidRPr="00E153D9" w:rsidRDefault="006A273F" w:rsidP="00E153D9">
            <w:pPr>
              <w:rPr>
                <w:color w:val="000000"/>
                <w:shd w:val="clear" w:color="auto" w:fill="FFFFFF"/>
                <w:lang w:val="en-US" w:eastAsia="en-US"/>
              </w:rPr>
            </w:pPr>
            <w:r>
              <w:rPr>
                <w:color w:val="000000"/>
                <w:shd w:val="clear" w:color="auto" w:fill="FFFFFF"/>
                <w:lang w:val="en-US" w:eastAsia="en-US"/>
              </w:rPr>
              <w:t xml:space="preserve">NANDY, Abhishek, </w:t>
            </w:r>
            <w:r w:rsidRPr="009761F2">
              <w:rPr>
                <w:i/>
                <w:iCs/>
                <w:color w:val="000000"/>
                <w:lang w:val="en-US" w:eastAsia="en-US"/>
              </w:rPr>
              <w:t>Leap motion for developers</w:t>
            </w:r>
            <w:r w:rsidRPr="009761F2">
              <w:rPr>
                <w:color w:val="000000"/>
                <w:shd w:val="clear" w:color="auto" w:fill="FFFFFF"/>
                <w:lang w:val="en-US" w:eastAsia="en-US"/>
              </w:rPr>
              <w:t>. New York: Apress</w:t>
            </w:r>
            <w:r>
              <w:rPr>
                <w:color w:val="000000"/>
                <w:shd w:val="clear" w:color="auto" w:fill="FFFFFF"/>
                <w:lang w:val="en-US" w:eastAsia="en-US"/>
              </w:rPr>
              <w:t xml:space="preserve"> </w:t>
            </w:r>
            <w:r w:rsidRPr="009761F2">
              <w:rPr>
                <w:color w:val="000000"/>
                <w:shd w:val="clear" w:color="auto" w:fill="FFFFFF"/>
                <w:lang w:val="en-US" w:eastAsia="en-US"/>
              </w:rPr>
              <w:t>2016. ISBN 9781484225493.</w:t>
            </w:r>
          </w:p>
        </w:tc>
      </w:tr>
    </w:tbl>
    <w:p w14:paraId="1445ABAF" w14:textId="77777777" w:rsidR="00F04C40" w:rsidRDefault="00F04C40">
      <w:r>
        <w:br w:type="page"/>
      </w:r>
    </w:p>
    <w:tbl>
      <w:tblPr>
        <w:tblW w:w="98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04C40" w14:paraId="43A1E6AB" w14:textId="77777777" w:rsidTr="00935720">
        <w:trPr>
          <w:trHeight w:val="283"/>
        </w:trPr>
        <w:tc>
          <w:tcPr>
            <w:tcW w:w="9855" w:type="dxa"/>
            <w:gridSpan w:val="8"/>
            <w:tcBorders>
              <w:top w:val="single" w:sz="4" w:space="0" w:color="auto"/>
              <w:left w:val="single" w:sz="4" w:space="0" w:color="auto"/>
              <w:bottom w:val="double" w:sz="4" w:space="0" w:color="auto"/>
              <w:right w:val="single" w:sz="4" w:space="0" w:color="auto"/>
            </w:tcBorders>
            <w:shd w:val="clear" w:color="auto" w:fill="BDD6EE"/>
          </w:tcPr>
          <w:p w14:paraId="50CC2B31" w14:textId="38C79B15" w:rsidR="00F04C40" w:rsidRPr="00F04C40" w:rsidRDefault="00F04C40" w:rsidP="00B06D68">
            <w:pPr>
              <w:jc w:val="both"/>
              <w:rPr>
                <w:b/>
                <w:sz w:val="28"/>
                <w:szCs w:val="28"/>
              </w:rPr>
            </w:pPr>
            <w:r>
              <w:lastRenderedPageBreak/>
              <w:br w:type="page"/>
            </w:r>
            <w:r>
              <w:br w:type="page"/>
            </w:r>
            <w:r w:rsidRPr="00F04C40">
              <w:rPr>
                <w:b/>
                <w:sz w:val="28"/>
                <w:szCs w:val="28"/>
              </w:rPr>
              <w:t>B-III – Charakteristika studijního předmětu</w:t>
            </w:r>
          </w:p>
        </w:tc>
      </w:tr>
      <w:tr w:rsidR="00F04C40" w14:paraId="04268A6C" w14:textId="77777777" w:rsidTr="00935720">
        <w:tc>
          <w:tcPr>
            <w:tcW w:w="3086" w:type="dxa"/>
            <w:tcBorders>
              <w:top w:val="double" w:sz="4" w:space="0" w:color="auto"/>
            </w:tcBorders>
            <w:shd w:val="clear" w:color="auto" w:fill="F7CAAC"/>
          </w:tcPr>
          <w:p w14:paraId="351B0F3B" w14:textId="77777777" w:rsidR="00F04C40" w:rsidRDefault="00F04C40" w:rsidP="00B06D68">
            <w:pPr>
              <w:rPr>
                <w:b/>
              </w:rPr>
            </w:pPr>
            <w:r>
              <w:rPr>
                <w:b/>
              </w:rPr>
              <w:t>Název studijního předmětu</w:t>
            </w:r>
          </w:p>
        </w:tc>
        <w:tc>
          <w:tcPr>
            <w:tcW w:w="6769" w:type="dxa"/>
            <w:gridSpan w:val="7"/>
            <w:tcBorders>
              <w:top w:val="double" w:sz="4" w:space="0" w:color="auto"/>
            </w:tcBorders>
          </w:tcPr>
          <w:p w14:paraId="6A240D7E" w14:textId="77777777" w:rsidR="00F04C40" w:rsidRDefault="00F04C40" w:rsidP="00B06D68">
            <w:pPr>
              <w:jc w:val="both"/>
            </w:pPr>
            <w:r>
              <w:t>Prezentace designérského díla 2</w:t>
            </w:r>
          </w:p>
        </w:tc>
      </w:tr>
      <w:tr w:rsidR="00F04C40" w14:paraId="5E8D4420" w14:textId="77777777" w:rsidTr="00935720">
        <w:tc>
          <w:tcPr>
            <w:tcW w:w="3086" w:type="dxa"/>
            <w:shd w:val="clear" w:color="auto" w:fill="F7CAAC"/>
          </w:tcPr>
          <w:p w14:paraId="5598F712" w14:textId="77777777" w:rsidR="00F04C40" w:rsidRDefault="00F04C40" w:rsidP="00B06D68">
            <w:pPr>
              <w:rPr>
                <w:b/>
              </w:rPr>
            </w:pPr>
            <w:r>
              <w:rPr>
                <w:b/>
              </w:rPr>
              <w:t>Typ předmětu</w:t>
            </w:r>
          </w:p>
        </w:tc>
        <w:tc>
          <w:tcPr>
            <w:tcW w:w="3406" w:type="dxa"/>
            <w:gridSpan w:val="4"/>
          </w:tcPr>
          <w:p w14:paraId="684B6353" w14:textId="45701074" w:rsidR="00F04C40" w:rsidRDefault="00CB2898" w:rsidP="00B06D68">
            <w:pPr>
              <w:jc w:val="both"/>
            </w:pPr>
            <w:r>
              <w:t>p</w:t>
            </w:r>
            <w:r w:rsidR="00F04C40">
              <w:t>ovinný</w:t>
            </w:r>
          </w:p>
        </w:tc>
        <w:tc>
          <w:tcPr>
            <w:tcW w:w="2695" w:type="dxa"/>
            <w:gridSpan w:val="2"/>
            <w:shd w:val="clear" w:color="auto" w:fill="F7CAAC"/>
          </w:tcPr>
          <w:p w14:paraId="2F2E55AC" w14:textId="77777777" w:rsidR="00F04C40" w:rsidRDefault="00F04C40" w:rsidP="00B06D68">
            <w:pPr>
              <w:jc w:val="both"/>
            </w:pPr>
            <w:r>
              <w:rPr>
                <w:b/>
              </w:rPr>
              <w:t>doporučený ročník / semestr</w:t>
            </w:r>
          </w:p>
        </w:tc>
        <w:tc>
          <w:tcPr>
            <w:tcW w:w="668" w:type="dxa"/>
          </w:tcPr>
          <w:p w14:paraId="1F997E41" w14:textId="77777777" w:rsidR="00F04C40" w:rsidRDefault="00F04C40" w:rsidP="00B06D68">
            <w:pPr>
              <w:jc w:val="both"/>
            </w:pPr>
            <w:r>
              <w:t>1/LS</w:t>
            </w:r>
          </w:p>
        </w:tc>
      </w:tr>
      <w:tr w:rsidR="00F04C40" w14:paraId="754E2B47" w14:textId="77777777" w:rsidTr="00935720">
        <w:tc>
          <w:tcPr>
            <w:tcW w:w="3086" w:type="dxa"/>
            <w:shd w:val="clear" w:color="auto" w:fill="F7CAAC"/>
          </w:tcPr>
          <w:p w14:paraId="6C7B6886" w14:textId="77777777" w:rsidR="00F04C40" w:rsidRDefault="00F04C40" w:rsidP="00B06D68">
            <w:pPr>
              <w:rPr>
                <w:b/>
              </w:rPr>
            </w:pPr>
            <w:r>
              <w:rPr>
                <w:b/>
              </w:rPr>
              <w:t>Rozsah studijního předmětu</w:t>
            </w:r>
          </w:p>
        </w:tc>
        <w:tc>
          <w:tcPr>
            <w:tcW w:w="1701" w:type="dxa"/>
            <w:gridSpan w:val="2"/>
          </w:tcPr>
          <w:p w14:paraId="5565C1E8" w14:textId="2240FCFB" w:rsidR="00F04C40" w:rsidRDefault="00F04C40" w:rsidP="00B06D68">
            <w:pPr>
              <w:jc w:val="both"/>
            </w:pPr>
            <w:r>
              <w:t>26</w:t>
            </w:r>
            <w:r w:rsidR="00BC3F5F">
              <w:t xml:space="preserve"> </w:t>
            </w:r>
            <w:r>
              <w:t>s</w:t>
            </w:r>
          </w:p>
        </w:tc>
        <w:tc>
          <w:tcPr>
            <w:tcW w:w="889" w:type="dxa"/>
            <w:shd w:val="clear" w:color="auto" w:fill="F7CAAC"/>
          </w:tcPr>
          <w:p w14:paraId="3BCCCA68" w14:textId="77777777" w:rsidR="00F04C40" w:rsidRDefault="00F04C40" w:rsidP="00B06D68">
            <w:pPr>
              <w:jc w:val="both"/>
              <w:rPr>
                <w:b/>
              </w:rPr>
            </w:pPr>
            <w:r>
              <w:rPr>
                <w:b/>
              </w:rPr>
              <w:t xml:space="preserve">hod. </w:t>
            </w:r>
          </w:p>
        </w:tc>
        <w:tc>
          <w:tcPr>
            <w:tcW w:w="816" w:type="dxa"/>
          </w:tcPr>
          <w:p w14:paraId="3A7DCB8D" w14:textId="77777777" w:rsidR="00F04C40" w:rsidRDefault="00F04C40" w:rsidP="00B06D68">
            <w:pPr>
              <w:jc w:val="both"/>
            </w:pPr>
            <w:r>
              <w:t>26</w:t>
            </w:r>
          </w:p>
        </w:tc>
        <w:tc>
          <w:tcPr>
            <w:tcW w:w="2156" w:type="dxa"/>
            <w:shd w:val="clear" w:color="auto" w:fill="F7CAAC"/>
          </w:tcPr>
          <w:p w14:paraId="06F6BCEA" w14:textId="77777777" w:rsidR="00F04C40" w:rsidRDefault="00F04C40" w:rsidP="00B06D68">
            <w:pPr>
              <w:jc w:val="both"/>
              <w:rPr>
                <w:b/>
              </w:rPr>
            </w:pPr>
            <w:r>
              <w:rPr>
                <w:b/>
              </w:rPr>
              <w:t>kreditů</w:t>
            </w:r>
          </w:p>
        </w:tc>
        <w:tc>
          <w:tcPr>
            <w:tcW w:w="1207" w:type="dxa"/>
            <w:gridSpan w:val="2"/>
          </w:tcPr>
          <w:p w14:paraId="42BA0492" w14:textId="77777777" w:rsidR="00F04C40" w:rsidRDefault="00F04C40" w:rsidP="00B06D68">
            <w:pPr>
              <w:jc w:val="both"/>
            </w:pPr>
            <w:r>
              <w:t>1</w:t>
            </w:r>
          </w:p>
        </w:tc>
      </w:tr>
      <w:tr w:rsidR="00F04C40" w14:paraId="467DA401" w14:textId="77777777" w:rsidTr="00935720">
        <w:tc>
          <w:tcPr>
            <w:tcW w:w="3086" w:type="dxa"/>
            <w:shd w:val="clear" w:color="auto" w:fill="F7CAAC"/>
          </w:tcPr>
          <w:p w14:paraId="52DF459E" w14:textId="77777777" w:rsidR="00F04C40" w:rsidRDefault="00F04C40" w:rsidP="00B06D68">
            <w:pPr>
              <w:rPr>
                <w:b/>
                <w:sz w:val="22"/>
              </w:rPr>
            </w:pPr>
            <w:r>
              <w:rPr>
                <w:b/>
              </w:rPr>
              <w:t>Prerekvizity, korekvizity, ekvivalence</w:t>
            </w:r>
          </w:p>
        </w:tc>
        <w:tc>
          <w:tcPr>
            <w:tcW w:w="6769" w:type="dxa"/>
            <w:gridSpan w:val="7"/>
          </w:tcPr>
          <w:p w14:paraId="5A7E9DEE" w14:textId="0832551B" w:rsidR="00F04C40" w:rsidRPr="00CF7DBB" w:rsidRDefault="00F04C40" w:rsidP="00B06D68">
            <w:pPr>
              <w:jc w:val="both"/>
              <w:rPr>
                <w:color w:val="000000" w:themeColor="text1"/>
              </w:rPr>
            </w:pPr>
            <w:r>
              <w:rPr>
                <w:color w:val="000000" w:themeColor="text1"/>
              </w:rPr>
              <w:t>Prezentace designérského díla 1</w:t>
            </w:r>
          </w:p>
        </w:tc>
      </w:tr>
      <w:tr w:rsidR="00F04C40" w14:paraId="1BBB81F2" w14:textId="77777777" w:rsidTr="00935720">
        <w:tc>
          <w:tcPr>
            <w:tcW w:w="3086" w:type="dxa"/>
            <w:shd w:val="clear" w:color="auto" w:fill="F7CAAC"/>
          </w:tcPr>
          <w:p w14:paraId="5D098D75" w14:textId="77777777" w:rsidR="00F04C40" w:rsidRDefault="00F04C40" w:rsidP="00B06D68">
            <w:pPr>
              <w:rPr>
                <w:b/>
              </w:rPr>
            </w:pPr>
            <w:r>
              <w:rPr>
                <w:b/>
              </w:rPr>
              <w:t>Způsob ověření studijních výsledků</w:t>
            </w:r>
          </w:p>
        </w:tc>
        <w:tc>
          <w:tcPr>
            <w:tcW w:w="3406" w:type="dxa"/>
            <w:gridSpan w:val="4"/>
          </w:tcPr>
          <w:p w14:paraId="5284AC33" w14:textId="77777777" w:rsidR="00F04C40" w:rsidRDefault="00F04C40" w:rsidP="00B06D68">
            <w:pPr>
              <w:jc w:val="both"/>
            </w:pPr>
            <w:r>
              <w:t>zápočet</w:t>
            </w:r>
          </w:p>
        </w:tc>
        <w:tc>
          <w:tcPr>
            <w:tcW w:w="2156" w:type="dxa"/>
            <w:shd w:val="clear" w:color="auto" w:fill="F7CAAC"/>
          </w:tcPr>
          <w:p w14:paraId="46CF138B" w14:textId="77777777" w:rsidR="00F04C40" w:rsidRDefault="00F04C40" w:rsidP="00B06D68">
            <w:pPr>
              <w:jc w:val="both"/>
              <w:rPr>
                <w:b/>
              </w:rPr>
            </w:pPr>
            <w:r>
              <w:rPr>
                <w:b/>
              </w:rPr>
              <w:t>Forma výuky</w:t>
            </w:r>
          </w:p>
        </w:tc>
        <w:tc>
          <w:tcPr>
            <w:tcW w:w="1207" w:type="dxa"/>
            <w:gridSpan w:val="2"/>
          </w:tcPr>
          <w:p w14:paraId="112D8E5F" w14:textId="77777777" w:rsidR="00F04C40" w:rsidRDefault="00F04C40" w:rsidP="00B06D68">
            <w:pPr>
              <w:jc w:val="both"/>
            </w:pPr>
            <w:r>
              <w:t>seminář</w:t>
            </w:r>
          </w:p>
        </w:tc>
      </w:tr>
      <w:tr w:rsidR="00F04C40" w14:paraId="7AF29697" w14:textId="77777777" w:rsidTr="00935720">
        <w:tc>
          <w:tcPr>
            <w:tcW w:w="3086" w:type="dxa"/>
            <w:shd w:val="clear" w:color="auto" w:fill="F7CAAC"/>
          </w:tcPr>
          <w:p w14:paraId="0374D392" w14:textId="77777777" w:rsidR="00F04C40" w:rsidRDefault="00F04C40" w:rsidP="00B06D68">
            <w:pPr>
              <w:rPr>
                <w:b/>
              </w:rPr>
            </w:pPr>
            <w:r>
              <w:rPr>
                <w:b/>
              </w:rPr>
              <w:t>Forma způsobu ověření studijních výsledků a další požadavky na studenta</w:t>
            </w:r>
          </w:p>
        </w:tc>
        <w:tc>
          <w:tcPr>
            <w:tcW w:w="6769" w:type="dxa"/>
            <w:gridSpan w:val="7"/>
            <w:tcBorders>
              <w:bottom w:val="nil"/>
            </w:tcBorders>
          </w:tcPr>
          <w:p w14:paraId="33E5336C" w14:textId="77777777" w:rsidR="00F04C40" w:rsidRPr="00CF7DBB" w:rsidRDefault="00F04C40" w:rsidP="00B06D68">
            <w:pPr>
              <w:jc w:val="both"/>
              <w:rPr>
                <w:color w:val="000000" w:themeColor="text1"/>
              </w:rPr>
            </w:pPr>
            <w:r w:rsidRPr="00CF7DBB">
              <w:rPr>
                <w:color w:val="000000" w:themeColor="text1"/>
              </w:rPr>
              <w:t>Účast na seminářích minimálně 80 %. Student předloží a obhájí zadané úkoly.</w:t>
            </w:r>
          </w:p>
        </w:tc>
      </w:tr>
      <w:tr w:rsidR="00F04C40" w14:paraId="49C0AF5B" w14:textId="77777777" w:rsidTr="00935720">
        <w:trPr>
          <w:trHeight w:val="95"/>
        </w:trPr>
        <w:tc>
          <w:tcPr>
            <w:tcW w:w="9855" w:type="dxa"/>
            <w:gridSpan w:val="8"/>
            <w:tcBorders>
              <w:top w:val="nil"/>
            </w:tcBorders>
          </w:tcPr>
          <w:p w14:paraId="47880F53" w14:textId="77777777" w:rsidR="00F04C40" w:rsidRDefault="00F04C40" w:rsidP="00B06D68"/>
        </w:tc>
      </w:tr>
      <w:tr w:rsidR="00F04C40" w14:paraId="2FB057A9" w14:textId="77777777" w:rsidTr="00935720">
        <w:trPr>
          <w:trHeight w:val="197"/>
        </w:trPr>
        <w:tc>
          <w:tcPr>
            <w:tcW w:w="3086" w:type="dxa"/>
            <w:tcBorders>
              <w:top w:val="nil"/>
            </w:tcBorders>
            <w:shd w:val="clear" w:color="auto" w:fill="F7CAAC"/>
          </w:tcPr>
          <w:p w14:paraId="0014057D" w14:textId="77777777" w:rsidR="00F04C40" w:rsidRDefault="00F04C40" w:rsidP="00B06D68">
            <w:pPr>
              <w:rPr>
                <w:b/>
              </w:rPr>
            </w:pPr>
            <w:r>
              <w:rPr>
                <w:b/>
              </w:rPr>
              <w:t>Garant předmětu</w:t>
            </w:r>
          </w:p>
        </w:tc>
        <w:tc>
          <w:tcPr>
            <w:tcW w:w="6769" w:type="dxa"/>
            <w:gridSpan w:val="7"/>
            <w:tcBorders>
              <w:top w:val="nil"/>
            </w:tcBorders>
          </w:tcPr>
          <w:p w14:paraId="1B232E35" w14:textId="77777777" w:rsidR="00F04C40" w:rsidRDefault="00F04C40" w:rsidP="00B06D68">
            <w:pPr>
              <w:jc w:val="both"/>
            </w:pPr>
            <w:r>
              <w:t>MgA. Ondřej Puchta, Ph.D.</w:t>
            </w:r>
          </w:p>
        </w:tc>
      </w:tr>
      <w:tr w:rsidR="00F04C40" w14:paraId="76788909" w14:textId="77777777" w:rsidTr="00935720">
        <w:trPr>
          <w:trHeight w:val="243"/>
        </w:trPr>
        <w:tc>
          <w:tcPr>
            <w:tcW w:w="3086" w:type="dxa"/>
            <w:tcBorders>
              <w:top w:val="nil"/>
            </w:tcBorders>
            <w:shd w:val="clear" w:color="auto" w:fill="F7CAAC"/>
          </w:tcPr>
          <w:p w14:paraId="1B1FBC8C" w14:textId="77777777" w:rsidR="00F04C40" w:rsidRDefault="00F04C40" w:rsidP="00B06D68">
            <w:pPr>
              <w:rPr>
                <w:b/>
              </w:rPr>
            </w:pPr>
            <w:r>
              <w:rPr>
                <w:b/>
              </w:rPr>
              <w:t>Zapojení garanta do výuky předmětu</w:t>
            </w:r>
          </w:p>
        </w:tc>
        <w:tc>
          <w:tcPr>
            <w:tcW w:w="6769" w:type="dxa"/>
            <w:gridSpan w:val="7"/>
            <w:tcBorders>
              <w:top w:val="nil"/>
            </w:tcBorders>
          </w:tcPr>
          <w:p w14:paraId="2B910BA5" w14:textId="49EC5539" w:rsidR="00F04C40" w:rsidRDefault="002F4D39" w:rsidP="002F4D39">
            <w:pPr>
              <w:jc w:val="both"/>
            </w:pPr>
            <w:r>
              <w:t>100 %</w:t>
            </w:r>
          </w:p>
        </w:tc>
      </w:tr>
      <w:tr w:rsidR="00F04C40" w14:paraId="074B9F27" w14:textId="77777777" w:rsidTr="00935720">
        <w:tc>
          <w:tcPr>
            <w:tcW w:w="3086" w:type="dxa"/>
            <w:shd w:val="clear" w:color="auto" w:fill="F7CAAC"/>
          </w:tcPr>
          <w:p w14:paraId="092E2525" w14:textId="77777777" w:rsidR="00F04C40" w:rsidRDefault="00F04C40" w:rsidP="00B06D68">
            <w:pPr>
              <w:rPr>
                <w:b/>
              </w:rPr>
            </w:pPr>
            <w:r>
              <w:rPr>
                <w:b/>
              </w:rPr>
              <w:t>Vyučující</w:t>
            </w:r>
          </w:p>
        </w:tc>
        <w:tc>
          <w:tcPr>
            <w:tcW w:w="6769" w:type="dxa"/>
            <w:gridSpan w:val="7"/>
            <w:tcBorders>
              <w:bottom w:val="nil"/>
            </w:tcBorders>
          </w:tcPr>
          <w:p w14:paraId="4A53AE1E" w14:textId="77777777" w:rsidR="00F04C40" w:rsidRDefault="00F04C40" w:rsidP="00B06D68">
            <w:pPr>
              <w:jc w:val="both"/>
            </w:pPr>
            <w:r>
              <w:t>MgA. Ondřej Puchta, Ph.D.</w:t>
            </w:r>
          </w:p>
        </w:tc>
      </w:tr>
      <w:tr w:rsidR="00F04C40" w14:paraId="5EC8BE52" w14:textId="77777777" w:rsidTr="00935720">
        <w:trPr>
          <w:trHeight w:val="95"/>
        </w:trPr>
        <w:tc>
          <w:tcPr>
            <w:tcW w:w="9855" w:type="dxa"/>
            <w:gridSpan w:val="8"/>
            <w:tcBorders>
              <w:top w:val="nil"/>
            </w:tcBorders>
          </w:tcPr>
          <w:p w14:paraId="7B253E02" w14:textId="77777777" w:rsidR="00F04C40" w:rsidRDefault="00F04C40" w:rsidP="00B06D68">
            <w:pPr>
              <w:jc w:val="both"/>
            </w:pPr>
          </w:p>
        </w:tc>
      </w:tr>
      <w:tr w:rsidR="00F04C40" w14:paraId="0C13227E" w14:textId="77777777" w:rsidTr="00935720">
        <w:tc>
          <w:tcPr>
            <w:tcW w:w="3086" w:type="dxa"/>
            <w:shd w:val="clear" w:color="auto" w:fill="F7CAAC"/>
          </w:tcPr>
          <w:p w14:paraId="563A49B2" w14:textId="77777777" w:rsidR="00F04C40" w:rsidRDefault="00F04C40" w:rsidP="00B06D68">
            <w:pPr>
              <w:jc w:val="both"/>
              <w:rPr>
                <w:b/>
              </w:rPr>
            </w:pPr>
            <w:r>
              <w:rPr>
                <w:b/>
              </w:rPr>
              <w:t>Stručná anotace předmětu</w:t>
            </w:r>
          </w:p>
        </w:tc>
        <w:tc>
          <w:tcPr>
            <w:tcW w:w="6769" w:type="dxa"/>
            <w:gridSpan w:val="7"/>
            <w:tcBorders>
              <w:bottom w:val="nil"/>
            </w:tcBorders>
          </w:tcPr>
          <w:p w14:paraId="152A1FD0" w14:textId="77777777" w:rsidR="00F04C40" w:rsidRDefault="00F04C40" w:rsidP="00B06D68">
            <w:pPr>
              <w:jc w:val="both"/>
            </w:pPr>
          </w:p>
        </w:tc>
      </w:tr>
      <w:tr w:rsidR="00F04C40" w14:paraId="7E440CD2" w14:textId="77777777" w:rsidTr="00935720">
        <w:trPr>
          <w:trHeight w:val="3938"/>
        </w:trPr>
        <w:tc>
          <w:tcPr>
            <w:tcW w:w="9855" w:type="dxa"/>
            <w:gridSpan w:val="8"/>
            <w:tcBorders>
              <w:top w:val="nil"/>
              <w:bottom w:val="single" w:sz="12" w:space="0" w:color="auto"/>
            </w:tcBorders>
          </w:tcPr>
          <w:p w14:paraId="0CAA2B14" w14:textId="32C9B175" w:rsidR="00F04C40" w:rsidRPr="00111CEF" w:rsidRDefault="00F04C40" w:rsidP="00111CEF">
            <w:pPr>
              <w:spacing w:after="120"/>
              <w:jc w:val="both"/>
            </w:pPr>
            <w:r w:rsidRPr="00CF7DBB">
              <w:t xml:space="preserve">Předmět je zaměřen na možné způsoby a technické aspekty prezentace designérského díla v závislosti na jeho charakteristice. </w:t>
            </w:r>
            <w:r>
              <w:t xml:space="preserve">Cílem </w:t>
            </w:r>
            <w:r w:rsidRPr="00CF7DBB">
              <w:t xml:space="preserve">tohoto semestru je získání praktických zkušeností v rámci prezentace společného designérského projektu. </w:t>
            </w:r>
            <w:r>
              <w:t>Obsah předmětu lze chápat jako výčet souběžně probíhajících aktivit, nejedná se o harmonogram.</w:t>
            </w:r>
          </w:p>
          <w:p w14:paraId="774361B3" w14:textId="77777777" w:rsidR="00F04C40" w:rsidRPr="00004B6E" w:rsidRDefault="00F04C40" w:rsidP="00A83559">
            <w:pPr>
              <w:pStyle w:val="Odstavecseseznamem"/>
              <w:numPr>
                <w:ilvl w:val="0"/>
                <w:numId w:val="106"/>
              </w:numPr>
              <w:spacing w:after="160" w:line="259" w:lineRule="auto"/>
              <w:ind w:left="776" w:hanging="425"/>
              <w:jc w:val="both"/>
            </w:pPr>
            <w:r w:rsidRPr="00004B6E">
              <w:t>Příprava prezentace designérského díla – výběr projektu</w:t>
            </w:r>
          </w:p>
          <w:p w14:paraId="6F07FC25" w14:textId="77777777" w:rsidR="00F04C40" w:rsidRPr="00004B6E" w:rsidRDefault="00F04C40" w:rsidP="00A83559">
            <w:pPr>
              <w:pStyle w:val="Odstavecseseznamem"/>
              <w:numPr>
                <w:ilvl w:val="0"/>
                <w:numId w:val="106"/>
              </w:numPr>
              <w:spacing w:after="160" w:line="259" w:lineRule="auto"/>
              <w:ind w:left="776" w:hanging="425"/>
              <w:jc w:val="both"/>
            </w:pPr>
            <w:r w:rsidRPr="00004B6E">
              <w:t>Sestavení realizačního teamu</w:t>
            </w:r>
          </w:p>
          <w:p w14:paraId="20611BD8" w14:textId="77777777" w:rsidR="00F04C40" w:rsidRPr="00004B6E" w:rsidRDefault="00F04C40" w:rsidP="00A83559">
            <w:pPr>
              <w:pStyle w:val="Odstavecseseznamem"/>
              <w:numPr>
                <w:ilvl w:val="0"/>
                <w:numId w:val="106"/>
              </w:numPr>
              <w:spacing w:after="160" w:line="259" w:lineRule="auto"/>
              <w:ind w:left="776" w:hanging="425"/>
              <w:jc w:val="both"/>
            </w:pPr>
            <w:r w:rsidRPr="00004B6E">
              <w:t>Definování cílů prezentace designérského díla</w:t>
            </w:r>
          </w:p>
          <w:p w14:paraId="4875DF72" w14:textId="77777777" w:rsidR="00F04C40" w:rsidRPr="00004B6E" w:rsidRDefault="00F04C40" w:rsidP="00A83559">
            <w:pPr>
              <w:pStyle w:val="Odstavecseseznamem"/>
              <w:numPr>
                <w:ilvl w:val="0"/>
                <w:numId w:val="106"/>
              </w:numPr>
              <w:spacing w:after="160" w:line="259" w:lineRule="auto"/>
              <w:ind w:left="776" w:hanging="425"/>
              <w:jc w:val="both"/>
            </w:pPr>
            <w:r w:rsidRPr="00004B6E">
              <w:t>Výběr cílové skupiny</w:t>
            </w:r>
          </w:p>
          <w:p w14:paraId="6D09F82C" w14:textId="77777777" w:rsidR="00F04C40" w:rsidRPr="00004B6E" w:rsidRDefault="00F04C40" w:rsidP="00A83559">
            <w:pPr>
              <w:pStyle w:val="Odstavecseseznamem"/>
              <w:numPr>
                <w:ilvl w:val="0"/>
                <w:numId w:val="106"/>
              </w:numPr>
              <w:spacing w:after="160" w:line="259" w:lineRule="auto"/>
              <w:ind w:left="776" w:hanging="425"/>
              <w:jc w:val="both"/>
            </w:pPr>
            <w:r w:rsidRPr="00004B6E">
              <w:t>Konkretizace koncepce prezentace</w:t>
            </w:r>
          </w:p>
          <w:p w14:paraId="32828F12" w14:textId="77777777" w:rsidR="00F04C40" w:rsidRPr="00004B6E" w:rsidRDefault="00F04C40" w:rsidP="00A83559">
            <w:pPr>
              <w:pStyle w:val="Odstavecseseznamem"/>
              <w:numPr>
                <w:ilvl w:val="0"/>
                <w:numId w:val="106"/>
              </w:numPr>
              <w:spacing w:after="160" w:line="259" w:lineRule="auto"/>
              <w:ind w:left="776" w:hanging="425"/>
              <w:jc w:val="both"/>
            </w:pPr>
            <w:r w:rsidRPr="00004B6E">
              <w:t>Výběr lokality</w:t>
            </w:r>
          </w:p>
          <w:p w14:paraId="55B76C58" w14:textId="77777777" w:rsidR="00F04C40" w:rsidRPr="00004B6E" w:rsidRDefault="00F04C40" w:rsidP="00A83559">
            <w:pPr>
              <w:pStyle w:val="Odstavecseseznamem"/>
              <w:numPr>
                <w:ilvl w:val="0"/>
                <w:numId w:val="106"/>
              </w:numPr>
              <w:spacing w:after="160" w:line="259" w:lineRule="auto"/>
              <w:ind w:left="776" w:hanging="425"/>
              <w:jc w:val="both"/>
            </w:pPr>
            <w:r w:rsidRPr="00004B6E">
              <w:t>Návrh expozice</w:t>
            </w:r>
          </w:p>
          <w:p w14:paraId="78C45EC1" w14:textId="77777777" w:rsidR="00F04C40" w:rsidRPr="00004B6E" w:rsidRDefault="00F04C40" w:rsidP="00A83559">
            <w:pPr>
              <w:pStyle w:val="Odstavecseseznamem"/>
              <w:numPr>
                <w:ilvl w:val="0"/>
                <w:numId w:val="106"/>
              </w:numPr>
              <w:spacing w:after="160" w:line="259" w:lineRule="auto"/>
              <w:ind w:left="776" w:hanging="425"/>
              <w:jc w:val="both"/>
            </w:pPr>
            <w:r w:rsidRPr="00004B6E">
              <w:t>Tvorba vizuálního stylu</w:t>
            </w:r>
          </w:p>
          <w:p w14:paraId="20741CCF" w14:textId="77777777" w:rsidR="00F04C40" w:rsidRPr="00004B6E" w:rsidRDefault="00F04C40" w:rsidP="00A83559">
            <w:pPr>
              <w:pStyle w:val="Odstavecseseznamem"/>
              <w:numPr>
                <w:ilvl w:val="0"/>
                <w:numId w:val="106"/>
              </w:numPr>
              <w:spacing w:after="160" w:line="259" w:lineRule="auto"/>
              <w:ind w:left="776" w:hanging="425"/>
              <w:jc w:val="both"/>
            </w:pPr>
            <w:r w:rsidRPr="00004B6E">
              <w:t>Logistika</w:t>
            </w:r>
          </w:p>
          <w:p w14:paraId="2181ED12" w14:textId="77777777" w:rsidR="00F04C40" w:rsidRPr="00004B6E" w:rsidRDefault="00F04C40" w:rsidP="00A83559">
            <w:pPr>
              <w:pStyle w:val="Odstavecseseznamem"/>
              <w:numPr>
                <w:ilvl w:val="0"/>
                <w:numId w:val="106"/>
              </w:numPr>
              <w:spacing w:after="160" w:line="259" w:lineRule="auto"/>
              <w:ind w:left="776" w:hanging="425"/>
              <w:jc w:val="both"/>
            </w:pPr>
            <w:r w:rsidRPr="00004B6E">
              <w:t>Realizace expozice</w:t>
            </w:r>
          </w:p>
          <w:p w14:paraId="1070840A" w14:textId="77777777" w:rsidR="00F04C40" w:rsidRPr="00004B6E" w:rsidRDefault="00F04C40" w:rsidP="00A83559">
            <w:pPr>
              <w:pStyle w:val="Odstavecseseznamem"/>
              <w:numPr>
                <w:ilvl w:val="0"/>
                <w:numId w:val="106"/>
              </w:numPr>
              <w:spacing w:after="160" w:line="259" w:lineRule="auto"/>
              <w:ind w:left="776" w:hanging="425"/>
              <w:jc w:val="both"/>
            </w:pPr>
            <w:r w:rsidRPr="00004B6E">
              <w:t>Nafocení exponátů</w:t>
            </w:r>
          </w:p>
          <w:p w14:paraId="47862576" w14:textId="77777777" w:rsidR="00F04C40" w:rsidRPr="00004B6E" w:rsidRDefault="00F04C40" w:rsidP="00A83559">
            <w:pPr>
              <w:pStyle w:val="Odstavecseseznamem"/>
              <w:numPr>
                <w:ilvl w:val="0"/>
                <w:numId w:val="106"/>
              </w:numPr>
              <w:spacing w:after="160" w:line="259" w:lineRule="auto"/>
              <w:ind w:left="776" w:hanging="425"/>
              <w:jc w:val="both"/>
            </w:pPr>
            <w:r w:rsidRPr="00004B6E">
              <w:t>Příprava grafických podkladů</w:t>
            </w:r>
          </w:p>
          <w:p w14:paraId="48DFD443" w14:textId="4B6EFF96" w:rsidR="00F04C40" w:rsidRPr="002F4D39" w:rsidRDefault="00F04C40" w:rsidP="00A83559">
            <w:pPr>
              <w:pStyle w:val="Odstavecseseznamem"/>
              <w:numPr>
                <w:ilvl w:val="0"/>
                <w:numId w:val="106"/>
              </w:numPr>
              <w:spacing w:after="120"/>
              <w:ind w:left="776" w:hanging="425"/>
              <w:contextualSpacing w:val="0"/>
              <w:jc w:val="both"/>
            </w:pPr>
            <w:r w:rsidRPr="00004B6E">
              <w:t>Příprava press</w:t>
            </w:r>
            <w:r>
              <w:t>-</w:t>
            </w:r>
            <w:r w:rsidRPr="00004B6E">
              <w:t>kitu</w:t>
            </w:r>
          </w:p>
          <w:p w14:paraId="4DDEFAB0" w14:textId="77777777" w:rsidR="00F04C40" w:rsidRPr="00004B6E" w:rsidRDefault="00F04C40" w:rsidP="00B06D68">
            <w:pPr>
              <w:jc w:val="both"/>
              <w:rPr>
                <w:b/>
              </w:rPr>
            </w:pPr>
            <w:r w:rsidRPr="00CF7DBB">
              <w:t>Student se stane součástí týmu, pověřeného přípravou a realizací prezentace vybraného designérského projektu</w:t>
            </w:r>
            <w:r>
              <w:t>. Získá praktické zkušenosti a kontakty, které budou prospěšné v jeho profesním životě.</w:t>
            </w:r>
          </w:p>
        </w:tc>
      </w:tr>
      <w:tr w:rsidR="00F04C40" w14:paraId="2DE65154" w14:textId="77777777" w:rsidTr="00935720">
        <w:trPr>
          <w:trHeight w:val="265"/>
        </w:trPr>
        <w:tc>
          <w:tcPr>
            <w:tcW w:w="3653" w:type="dxa"/>
            <w:gridSpan w:val="2"/>
            <w:tcBorders>
              <w:top w:val="nil"/>
            </w:tcBorders>
            <w:shd w:val="clear" w:color="auto" w:fill="F7CAAC"/>
          </w:tcPr>
          <w:p w14:paraId="13ACE128" w14:textId="77777777" w:rsidR="00F04C40" w:rsidRDefault="00F04C40" w:rsidP="00B06D68">
            <w:pPr>
              <w:jc w:val="both"/>
            </w:pPr>
            <w:r>
              <w:rPr>
                <w:b/>
              </w:rPr>
              <w:t>Studijní literatura a studijní pomůcky</w:t>
            </w:r>
          </w:p>
        </w:tc>
        <w:tc>
          <w:tcPr>
            <w:tcW w:w="6202" w:type="dxa"/>
            <w:gridSpan w:val="6"/>
            <w:tcBorders>
              <w:top w:val="nil"/>
              <w:bottom w:val="nil"/>
            </w:tcBorders>
          </w:tcPr>
          <w:p w14:paraId="6A468196" w14:textId="77777777" w:rsidR="00F04C40" w:rsidRDefault="00F04C40" w:rsidP="00B06D68">
            <w:pPr>
              <w:jc w:val="both"/>
            </w:pPr>
          </w:p>
        </w:tc>
      </w:tr>
      <w:tr w:rsidR="002F4D39" w:rsidRPr="003F7F55" w14:paraId="128302A8" w14:textId="77777777" w:rsidTr="00935720">
        <w:trPr>
          <w:trHeight w:val="1027"/>
        </w:trPr>
        <w:tc>
          <w:tcPr>
            <w:tcW w:w="9855" w:type="dxa"/>
            <w:gridSpan w:val="8"/>
            <w:tcBorders>
              <w:top w:val="nil"/>
            </w:tcBorders>
          </w:tcPr>
          <w:p w14:paraId="5D988A26" w14:textId="77777777" w:rsidR="002F4D39" w:rsidRDefault="002F4D39" w:rsidP="002F4D39">
            <w:pPr>
              <w:jc w:val="both"/>
              <w:rPr>
                <w:b/>
              </w:rPr>
            </w:pPr>
            <w:r>
              <w:rPr>
                <w:b/>
              </w:rPr>
              <w:t>Povinná:</w:t>
            </w:r>
          </w:p>
          <w:p w14:paraId="3FF8CDCA" w14:textId="77777777" w:rsidR="002F4D39" w:rsidRPr="002F4D39" w:rsidRDefault="002F4D39" w:rsidP="002F4D39">
            <w:pPr>
              <w:jc w:val="both"/>
            </w:pPr>
            <w:r w:rsidRPr="002F4D39">
              <w:t>P</w:t>
            </w:r>
            <w:r>
              <w:t>OLSTER</w:t>
            </w:r>
            <w:r w:rsidRPr="002F4D39">
              <w:t>, B., N</w:t>
            </w:r>
            <w:r>
              <w:t>EUMANOVÁ</w:t>
            </w:r>
            <w:r w:rsidRPr="002F4D39">
              <w:t>, C., S</w:t>
            </w:r>
            <w:r>
              <w:t>CHULER</w:t>
            </w:r>
            <w:r w:rsidRPr="002F4D39">
              <w:t>, M., L</w:t>
            </w:r>
            <w:r>
              <w:t>EVEN</w:t>
            </w:r>
            <w:r w:rsidRPr="002F4D39">
              <w:t xml:space="preserve">, F. </w:t>
            </w:r>
            <w:r w:rsidRPr="002F4D39">
              <w:rPr>
                <w:i/>
              </w:rPr>
              <w:t>AZ Lexikon moderního designu</w:t>
            </w:r>
            <w:r>
              <w:t xml:space="preserve">. </w:t>
            </w:r>
            <w:r w:rsidRPr="002F4D39">
              <w:t>Praha: Nakladatelství Slovart, s. r. o., 2008. ISBN 978-80-7391-080-8.</w:t>
            </w:r>
          </w:p>
          <w:p w14:paraId="46FB8D22" w14:textId="77777777" w:rsidR="002F4D39" w:rsidRDefault="002F4D39" w:rsidP="002F4D39">
            <w:pPr>
              <w:jc w:val="both"/>
              <w:rPr>
                <w:b/>
              </w:rPr>
            </w:pPr>
            <w:r w:rsidRPr="00EC4E7E">
              <w:rPr>
                <w:b/>
              </w:rPr>
              <w:t xml:space="preserve">Doporučená: </w:t>
            </w:r>
          </w:p>
          <w:p w14:paraId="0366ECCB" w14:textId="77777777" w:rsidR="002F4D39" w:rsidRDefault="002F4D39" w:rsidP="002F4D39">
            <w:pPr>
              <w:jc w:val="both"/>
            </w:pPr>
            <w:r w:rsidRPr="002F4D39">
              <w:t>BHASKARAN, Lakshmi. Podoby moderního designu. Praha, Slovart, 2007. ISBN 978-80-7209-864-4.</w:t>
            </w:r>
          </w:p>
          <w:p w14:paraId="1E96E664" w14:textId="77777777" w:rsidR="006A273F" w:rsidRPr="00830928" w:rsidRDefault="006A273F" w:rsidP="006A273F">
            <w:pPr>
              <w:rPr>
                <w:shd w:val="clear" w:color="auto" w:fill="FFFFFF"/>
              </w:rPr>
            </w:pPr>
            <w:r w:rsidRPr="009761F2">
              <w:rPr>
                <w:shd w:val="clear" w:color="auto" w:fill="FFFFFF"/>
              </w:rPr>
              <w:t xml:space="preserve">DEUZE, Mark. </w:t>
            </w:r>
            <w:r w:rsidRPr="009761F2">
              <w:rPr>
                <w:i/>
                <w:iCs/>
                <w:shd w:val="clear" w:color="auto" w:fill="FFFFFF"/>
              </w:rPr>
              <w:t>Media life</w:t>
            </w:r>
            <w:r w:rsidRPr="009761F2">
              <w:rPr>
                <w:shd w:val="clear" w:color="auto" w:fill="FFFFFF"/>
              </w:rPr>
              <w:t>. Praha: Univerzita Karlova v Praze, nakladatelství Karolinum, 2015. Studia nových médií. ISBN 978-80-246-2815-8.</w:t>
            </w:r>
          </w:p>
          <w:p w14:paraId="1E11439C" w14:textId="77777777" w:rsidR="006A273F" w:rsidRPr="000649F5" w:rsidRDefault="006A273F" w:rsidP="00D3581F">
            <w:pPr>
              <w:numPr>
                <w:ilvl w:val="0"/>
                <w:numId w:val="41"/>
              </w:numPr>
              <w:ind w:left="0"/>
              <w:rPr>
                <w:bCs/>
                <w:kern w:val="36"/>
                <w:lang w:val="en-US"/>
              </w:rPr>
            </w:pPr>
            <w:r w:rsidRPr="000649F5">
              <w:rPr>
                <w:bCs/>
                <w:kern w:val="36"/>
                <w:lang w:val="en-US"/>
              </w:rPr>
              <w:t>C</w:t>
            </w:r>
            <w:r>
              <w:rPr>
                <w:bCs/>
                <w:kern w:val="36"/>
                <w:lang w:val="en-US"/>
              </w:rPr>
              <w:t>HEN WANG</w:t>
            </w:r>
            <w:r w:rsidRPr="000649F5">
              <w:rPr>
                <w:bCs/>
                <w:kern w:val="36"/>
                <w:lang w:val="en-US"/>
              </w:rPr>
              <w:t>. </w:t>
            </w:r>
            <w:r w:rsidRPr="000649F5">
              <w:rPr>
                <w:bCs/>
                <w:i/>
                <w:iCs/>
                <w:kern w:val="36"/>
                <w:lang w:val="en-US"/>
              </w:rPr>
              <w:t>Interactive Installation Art &amp; Design</w:t>
            </w:r>
            <w:r w:rsidRPr="000649F5">
              <w:rPr>
                <w:bCs/>
                <w:kern w:val="36"/>
                <w:lang w:val="en-US"/>
              </w:rPr>
              <w:t>. Hong Kong, 2020. ISBN 9881998581.</w:t>
            </w:r>
          </w:p>
          <w:p w14:paraId="175B717B" w14:textId="77777777" w:rsidR="006A273F" w:rsidRPr="000649F5" w:rsidRDefault="006A273F" w:rsidP="00D3581F">
            <w:pPr>
              <w:numPr>
                <w:ilvl w:val="0"/>
                <w:numId w:val="41"/>
              </w:numPr>
              <w:ind w:left="0"/>
              <w:rPr>
                <w:bCs/>
                <w:kern w:val="36"/>
                <w:lang w:val="en-US"/>
              </w:rPr>
            </w:pPr>
            <w:r w:rsidRPr="000649F5">
              <w:rPr>
                <w:bCs/>
                <w:kern w:val="36"/>
                <w:lang w:val="en-US"/>
              </w:rPr>
              <w:t>K</w:t>
            </w:r>
            <w:r>
              <w:rPr>
                <w:bCs/>
                <w:kern w:val="36"/>
                <w:lang w:val="en-US"/>
              </w:rPr>
              <w:t>LANTEN,</w:t>
            </w:r>
            <w:r w:rsidRPr="000649F5">
              <w:rPr>
                <w:bCs/>
                <w:kern w:val="36"/>
                <w:lang w:val="en-US"/>
              </w:rPr>
              <w:t xml:space="preserve"> Robert. </w:t>
            </w:r>
            <w:r w:rsidRPr="000649F5">
              <w:rPr>
                <w:bCs/>
                <w:i/>
                <w:iCs/>
                <w:kern w:val="36"/>
                <w:lang w:val="en-US"/>
              </w:rPr>
              <w:t>A Touch of Code: Interactive Installations and Experiences</w:t>
            </w:r>
            <w:r w:rsidRPr="000649F5">
              <w:rPr>
                <w:bCs/>
                <w:kern w:val="36"/>
                <w:lang w:val="en-US"/>
              </w:rPr>
              <w:t>. Berlin, 2011. ISBN 978-3899553314.</w:t>
            </w:r>
          </w:p>
          <w:p w14:paraId="378F60D8" w14:textId="2A1D478D" w:rsidR="006A273F" w:rsidRPr="00BC41B1" w:rsidRDefault="006A273F" w:rsidP="006A273F">
            <w:pPr>
              <w:jc w:val="both"/>
            </w:pPr>
            <w:r>
              <w:rPr>
                <w:color w:val="000000"/>
                <w:shd w:val="clear" w:color="auto" w:fill="FFFFFF"/>
                <w:lang w:val="en-US" w:eastAsia="en-US"/>
              </w:rPr>
              <w:t xml:space="preserve">NANDY, Abhishek, </w:t>
            </w:r>
            <w:r w:rsidRPr="009761F2">
              <w:rPr>
                <w:i/>
                <w:iCs/>
                <w:color w:val="000000"/>
                <w:lang w:val="en-US" w:eastAsia="en-US"/>
              </w:rPr>
              <w:t>Leap motion for developers</w:t>
            </w:r>
            <w:r w:rsidRPr="009761F2">
              <w:rPr>
                <w:color w:val="000000"/>
                <w:shd w:val="clear" w:color="auto" w:fill="FFFFFF"/>
                <w:lang w:val="en-US" w:eastAsia="en-US"/>
              </w:rPr>
              <w:t>. New York: Apress</w:t>
            </w:r>
            <w:r>
              <w:rPr>
                <w:color w:val="000000"/>
                <w:shd w:val="clear" w:color="auto" w:fill="FFFFFF"/>
                <w:lang w:val="en-US" w:eastAsia="en-US"/>
              </w:rPr>
              <w:t xml:space="preserve"> </w:t>
            </w:r>
            <w:r w:rsidRPr="009761F2">
              <w:rPr>
                <w:color w:val="000000"/>
                <w:shd w:val="clear" w:color="auto" w:fill="FFFFFF"/>
                <w:lang w:val="en-US" w:eastAsia="en-US"/>
              </w:rPr>
              <w:t>2016. ISBN 9781484225493.</w:t>
            </w:r>
          </w:p>
        </w:tc>
      </w:tr>
    </w:tbl>
    <w:p w14:paraId="6539BE6A" w14:textId="77777777" w:rsidR="00F04C40" w:rsidRDefault="00F04C4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72DA1" w14:paraId="3DB4B186" w14:textId="77777777" w:rsidTr="00FF4496">
        <w:trPr>
          <w:trHeight w:val="283"/>
        </w:trPr>
        <w:tc>
          <w:tcPr>
            <w:tcW w:w="9855" w:type="dxa"/>
            <w:gridSpan w:val="8"/>
            <w:tcBorders>
              <w:bottom w:val="double" w:sz="4" w:space="0" w:color="auto"/>
            </w:tcBorders>
            <w:shd w:val="clear" w:color="auto" w:fill="BDD6EE"/>
          </w:tcPr>
          <w:p w14:paraId="53DF6F11" w14:textId="766D96A9" w:rsidR="00E72DA1" w:rsidRDefault="00E72DA1" w:rsidP="00E72DA1">
            <w:pPr>
              <w:jc w:val="both"/>
              <w:rPr>
                <w:b/>
                <w:sz w:val="28"/>
              </w:rPr>
            </w:pPr>
            <w:r>
              <w:lastRenderedPageBreak/>
              <w:br w:type="page"/>
            </w:r>
            <w:r>
              <w:rPr>
                <w:b/>
                <w:sz w:val="28"/>
              </w:rPr>
              <w:t>B-III – Charakteristika studijního předmětu</w:t>
            </w:r>
          </w:p>
        </w:tc>
      </w:tr>
      <w:tr w:rsidR="00E72DA1" w14:paraId="1FBCA467" w14:textId="77777777" w:rsidTr="00E72DA1">
        <w:tc>
          <w:tcPr>
            <w:tcW w:w="3086" w:type="dxa"/>
            <w:tcBorders>
              <w:top w:val="double" w:sz="4" w:space="0" w:color="auto"/>
            </w:tcBorders>
            <w:shd w:val="clear" w:color="auto" w:fill="F7CAAC"/>
          </w:tcPr>
          <w:p w14:paraId="580B2D0E" w14:textId="77777777" w:rsidR="00E72DA1" w:rsidRDefault="00E72DA1" w:rsidP="00E72DA1">
            <w:pPr>
              <w:rPr>
                <w:b/>
              </w:rPr>
            </w:pPr>
            <w:r>
              <w:rPr>
                <w:b/>
              </w:rPr>
              <w:t>Název studijního předmětu</w:t>
            </w:r>
          </w:p>
        </w:tc>
        <w:tc>
          <w:tcPr>
            <w:tcW w:w="6769" w:type="dxa"/>
            <w:gridSpan w:val="7"/>
            <w:tcBorders>
              <w:top w:val="double" w:sz="4" w:space="0" w:color="auto"/>
            </w:tcBorders>
          </w:tcPr>
          <w:p w14:paraId="3FCC67F3" w14:textId="77777777" w:rsidR="00E72DA1" w:rsidRDefault="00E72DA1" w:rsidP="00E72DA1">
            <w:pPr>
              <w:jc w:val="both"/>
            </w:pPr>
            <w:r>
              <w:t>Progresivní technologie v PD 1</w:t>
            </w:r>
          </w:p>
        </w:tc>
      </w:tr>
      <w:tr w:rsidR="00E72DA1" w14:paraId="02E8BC29" w14:textId="77777777" w:rsidTr="00E72DA1">
        <w:tc>
          <w:tcPr>
            <w:tcW w:w="3086" w:type="dxa"/>
            <w:shd w:val="clear" w:color="auto" w:fill="F7CAAC"/>
          </w:tcPr>
          <w:p w14:paraId="22FBD611" w14:textId="77777777" w:rsidR="00E72DA1" w:rsidRDefault="00E72DA1" w:rsidP="00E72DA1">
            <w:pPr>
              <w:rPr>
                <w:b/>
              </w:rPr>
            </w:pPr>
            <w:r>
              <w:rPr>
                <w:b/>
              </w:rPr>
              <w:t>Typ předmětu</w:t>
            </w:r>
          </w:p>
        </w:tc>
        <w:tc>
          <w:tcPr>
            <w:tcW w:w="3406" w:type="dxa"/>
            <w:gridSpan w:val="4"/>
          </w:tcPr>
          <w:p w14:paraId="32500B11" w14:textId="21CAF8B9" w:rsidR="00E72DA1" w:rsidRDefault="00CB2898" w:rsidP="00E72DA1">
            <w:pPr>
              <w:jc w:val="both"/>
            </w:pPr>
            <w:r>
              <w:t>p</w:t>
            </w:r>
            <w:r w:rsidR="00E72DA1">
              <w:t>ovinný, PZ</w:t>
            </w:r>
          </w:p>
        </w:tc>
        <w:tc>
          <w:tcPr>
            <w:tcW w:w="2695" w:type="dxa"/>
            <w:gridSpan w:val="2"/>
            <w:shd w:val="clear" w:color="auto" w:fill="F7CAAC"/>
          </w:tcPr>
          <w:p w14:paraId="43C54A31" w14:textId="77777777" w:rsidR="00E72DA1" w:rsidRDefault="00E72DA1" w:rsidP="00E72DA1">
            <w:pPr>
              <w:jc w:val="both"/>
            </w:pPr>
            <w:r>
              <w:rPr>
                <w:b/>
              </w:rPr>
              <w:t>doporučený ročník / semestr</w:t>
            </w:r>
          </w:p>
        </w:tc>
        <w:tc>
          <w:tcPr>
            <w:tcW w:w="668" w:type="dxa"/>
          </w:tcPr>
          <w:p w14:paraId="02BC0A6D" w14:textId="77777777" w:rsidR="00E72DA1" w:rsidRDefault="00E72DA1" w:rsidP="00E72DA1">
            <w:pPr>
              <w:jc w:val="both"/>
            </w:pPr>
            <w:r>
              <w:t>1/ZS</w:t>
            </w:r>
          </w:p>
        </w:tc>
      </w:tr>
      <w:tr w:rsidR="00E72DA1" w14:paraId="42973D85" w14:textId="77777777" w:rsidTr="00E72DA1">
        <w:tc>
          <w:tcPr>
            <w:tcW w:w="3086" w:type="dxa"/>
            <w:shd w:val="clear" w:color="auto" w:fill="F7CAAC"/>
          </w:tcPr>
          <w:p w14:paraId="35872C17" w14:textId="77777777" w:rsidR="00E72DA1" w:rsidRDefault="00E72DA1" w:rsidP="00E72DA1">
            <w:pPr>
              <w:rPr>
                <w:b/>
              </w:rPr>
            </w:pPr>
            <w:r>
              <w:rPr>
                <w:b/>
              </w:rPr>
              <w:t>Rozsah studijního předmětu</w:t>
            </w:r>
          </w:p>
        </w:tc>
        <w:tc>
          <w:tcPr>
            <w:tcW w:w="1701" w:type="dxa"/>
            <w:gridSpan w:val="2"/>
          </w:tcPr>
          <w:p w14:paraId="1DB34BDD" w14:textId="3235FAA2" w:rsidR="00E72DA1" w:rsidRPr="001725B5" w:rsidRDefault="00E72DA1" w:rsidP="00E72DA1">
            <w:pPr>
              <w:jc w:val="both"/>
            </w:pPr>
            <w:r w:rsidRPr="001725B5">
              <w:t>26</w:t>
            </w:r>
            <w:r w:rsidR="00BC3F5F">
              <w:t xml:space="preserve"> </w:t>
            </w:r>
            <w:r w:rsidRPr="001725B5">
              <w:t>s</w:t>
            </w:r>
          </w:p>
        </w:tc>
        <w:tc>
          <w:tcPr>
            <w:tcW w:w="889" w:type="dxa"/>
            <w:shd w:val="clear" w:color="auto" w:fill="F7CAAC"/>
          </w:tcPr>
          <w:p w14:paraId="0272237F" w14:textId="77777777" w:rsidR="00E72DA1" w:rsidRPr="001725B5" w:rsidRDefault="00E72DA1" w:rsidP="00E72DA1">
            <w:pPr>
              <w:jc w:val="both"/>
              <w:rPr>
                <w:b/>
              </w:rPr>
            </w:pPr>
            <w:r w:rsidRPr="001725B5">
              <w:rPr>
                <w:b/>
              </w:rPr>
              <w:t xml:space="preserve">hod. </w:t>
            </w:r>
          </w:p>
        </w:tc>
        <w:tc>
          <w:tcPr>
            <w:tcW w:w="816" w:type="dxa"/>
          </w:tcPr>
          <w:p w14:paraId="6FC87A2D" w14:textId="77777777" w:rsidR="00E72DA1" w:rsidRPr="001725B5" w:rsidRDefault="00E72DA1" w:rsidP="00E72DA1">
            <w:pPr>
              <w:jc w:val="both"/>
            </w:pPr>
            <w:r w:rsidRPr="001725B5">
              <w:t>26</w:t>
            </w:r>
          </w:p>
        </w:tc>
        <w:tc>
          <w:tcPr>
            <w:tcW w:w="2156" w:type="dxa"/>
            <w:shd w:val="clear" w:color="auto" w:fill="F7CAAC"/>
          </w:tcPr>
          <w:p w14:paraId="790415A5" w14:textId="77777777" w:rsidR="00E72DA1" w:rsidRPr="001725B5" w:rsidRDefault="00E72DA1" w:rsidP="00E72DA1">
            <w:pPr>
              <w:jc w:val="both"/>
              <w:rPr>
                <w:b/>
              </w:rPr>
            </w:pPr>
            <w:r w:rsidRPr="001725B5">
              <w:rPr>
                <w:b/>
              </w:rPr>
              <w:t>kreditů</w:t>
            </w:r>
          </w:p>
        </w:tc>
        <w:tc>
          <w:tcPr>
            <w:tcW w:w="1207" w:type="dxa"/>
            <w:gridSpan w:val="2"/>
          </w:tcPr>
          <w:p w14:paraId="2CBF511B" w14:textId="77777777" w:rsidR="00E72DA1" w:rsidRPr="001725B5" w:rsidRDefault="00E72DA1" w:rsidP="00E72DA1">
            <w:pPr>
              <w:jc w:val="both"/>
            </w:pPr>
            <w:r w:rsidRPr="001725B5">
              <w:t>2</w:t>
            </w:r>
          </w:p>
        </w:tc>
      </w:tr>
      <w:tr w:rsidR="00E72DA1" w14:paraId="20752FAA" w14:textId="77777777" w:rsidTr="00E72DA1">
        <w:tc>
          <w:tcPr>
            <w:tcW w:w="3086" w:type="dxa"/>
            <w:shd w:val="clear" w:color="auto" w:fill="F7CAAC"/>
          </w:tcPr>
          <w:p w14:paraId="3F1FE072" w14:textId="77777777" w:rsidR="00E72DA1" w:rsidRDefault="00E72DA1" w:rsidP="00E72DA1">
            <w:pPr>
              <w:rPr>
                <w:b/>
                <w:sz w:val="22"/>
              </w:rPr>
            </w:pPr>
            <w:r>
              <w:rPr>
                <w:b/>
              </w:rPr>
              <w:t>Prerekvizity, korekvizity, ekvivalence</w:t>
            </w:r>
          </w:p>
        </w:tc>
        <w:tc>
          <w:tcPr>
            <w:tcW w:w="6769" w:type="dxa"/>
            <w:gridSpan w:val="7"/>
          </w:tcPr>
          <w:p w14:paraId="44F25A0B" w14:textId="5361961E" w:rsidR="00E72DA1" w:rsidRPr="001725B5" w:rsidRDefault="00E72DA1" w:rsidP="00E72DA1">
            <w:pPr>
              <w:jc w:val="both"/>
            </w:pPr>
          </w:p>
        </w:tc>
      </w:tr>
      <w:tr w:rsidR="00E72DA1" w14:paraId="7C52ABD5" w14:textId="77777777" w:rsidTr="00E72DA1">
        <w:tc>
          <w:tcPr>
            <w:tcW w:w="3086" w:type="dxa"/>
            <w:shd w:val="clear" w:color="auto" w:fill="F7CAAC"/>
          </w:tcPr>
          <w:p w14:paraId="4AB2542A" w14:textId="77777777" w:rsidR="00E72DA1" w:rsidRDefault="00E72DA1" w:rsidP="00E72DA1">
            <w:pPr>
              <w:rPr>
                <w:b/>
              </w:rPr>
            </w:pPr>
            <w:r>
              <w:rPr>
                <w:b/>
              </w:rPr>
              <w:t>Klasifikovaný zápočet</w:t>
            </w:r>
          </w:p>
        </w:tc>
        <w:tc>
          <w:tcPr>
            <w:tcW w:w="3406" w:type="dxa"/>
            <w:gridSpan w:val="4"/>
          </w:tcPr>
          <w:p w14:paraId="3653AD12" w14:textId="6269FE36" w:rsidR="00E72DA1" w:rsidRPr="001725B5" w:rsidRDefault="00CB2898" w:rsidP="00E72DA1">
            <w:pPr>
              <w:jc w:val="both"/>
            </w:pPr>
            <w:r>
              <w:t>k</w:t>
            </w:r>
            <w:r w:rsidR="00E72DA1" w:rsidRPr="001725B5">
              <w:t>lasifikovaný zápočet</w:t>
            </w:r>
          </w:p>
        </w:tc>
        <w:tc>
          <w:tcPr>
            <w:tcW w:w="2156" w:type="dxa"/>
            <w:shd w:val="clear" w:color="auto" w:fill="F7CAAC"/>
          </w:tcPr>
          <w:p w14:paraId="43234EE6" w14:textId="77777777" w:rsidR="00E72DA1" w:rsidRPr="001725B5" w:rsidRDefault="00E72DA1" w:rsidP="00E72DA1">
            <w:pPr>
              <w:jc w:val="both"/>
              <w:rPr>
                <w:b/>
              </w:rPr>
            </w:pPr>
            <w:r w:rsidRPr="001725B5">
              <w:rPr>
                <w:b/>
              </w:rPr>
              <w:t>Forma výuky</w:t>
            </w:r>
          </w:p>
        </w:tc>
        <w:tc>
          <w:tcPr>
            <w:tcW w:w="1207" w:type="dxa"/>
            <w:gridSpan w:val="2"/>
          </w:tcPr>
          <w:p w14:paraId="3C96B2B5" w14:textId="77777777" w:rsidR="00E72DA1" w:rsidRPr="001725B5" w:rsidRDefault="00E72DA1" w:rsidP="00E72DA1">
            <w:pPr>
              <w:jc w:val="both"/>
            </w:pPr>
            <w:r w:rsidRPr="001725B5">
              <w:t>seminář</w:t>
            </w:r>
          </w:p>
        </w:tc>
      </w:tr>
      <w:tr w:rsidR="00E72DA1" w14:paraId="75B31314" w14:textId="77777777" w:rsidTr="00E72DA1">
        <w:tc>
          <w:tcPr>
            <w:tcW w:w="3086" w:type="dxa"/>
            <w:shd w:val="clear" w:color="auto" w:fill="F7CAAC"/>
          </w:tcPr>
          <w:p w14:paraId="0A9701AB" w14:textId="77777777" w:rsidR="00E72DA1" w:rsidRDefault="00E72DA1" w:rsidP="00E72DA1">
            <w:pPr>
              <w:rPr>
                <w:b/>
              </w:rPr>
            </w:pPr>
            <w:r>
              <w:rPr>
                <w:b/>
              </w:rPr>
              <w:t>Forma způsobu ověření studijních výsledků a další požadavky na studenta</w:t>
            </w:r>
          </w:p>
        </w:tc>
        <w:tc>
          <w:tcPr>
            <w:tcW w:w="6769" w:type="dxa"/>
            <w:gridSpan w:val="7"/>
            <w:tcBorders>
              <w:bottom w:val="nil"/>
            </w:tcBorders>
          </w:tcPr>
          <w:p w14:paraId="37CA4DFB" w14:textId="77777777" w:rsidR="001725B5" w:rsidRDefault="001725B5" w:rsidP="001725B5">
            <w:pPr>
              <w:rPr>
                <w:color w:val="000000" w:themeColor="text1"/>
              </w:rPr>
            </w:pPr>
            <w:r>
              <w:rPr>
                <w:color w:val="000000" w:themeColor="text1"/>
              </w:rPr>
              <w:t>80% aktivní účast na seminářích</w:t>
            </w:r>
          </w:p>
          <w:p w14:paraId="0B41C86F" w14:textId="79929B9B" w:rsidR="00E72DA1" w:rsidRPr="003B0753" w:rsidRDefault="001725B5" w:rsidP="003B0753">
            <w:pPr>
              <w:rPr>
                <w:color w:val="000000" w:themeColor="text1"/>
                <w:shd w:val="clear" w:color="auto" w:fill="FFFFFF"/>
              </w:rPr>
            </w:pPr>
            <w:r w:rsidRPr="001725B5">
              <w:rPr>
                <w:color w:val="000000" w:themeColor="text1"/>
                <w:shd w:val="clear" w:color="auto" w:fill="FFFFFF"/>
              </w:rPr>
              <w:t>a)</w:t>
            </w:r>
            <w:r>
              <w:rPr>
                <w:shd w:val="clear" w:color="auto" w:fill="FFFFFF"/>
              </w:rPr>
              <w:t xml:space="preserve"> </w:t>
            </w:r>
            <w:r w:rsidR="00E72DA1" w:rsidRPr="001725B5">
              <w:rPr>
                <w:color w:val="000000" w:themeColor="text1"/>
                <w:shd w:val="clear" w:color="auto" w:fill="FFFFFF"/>
              </w:rPr>
              <w:t>spojité válcové panorama zvoleného exterieru a jeho začlenění do webové stránky </w:t>
            </w:r>
            <w:r w:rsidR="00E72DA1" w:rsidRPr="001725B5">
              <w:rPr>
                <w:color w:val="000000" w:themeColor="text1"/>
              </w:rPr>
              <w:br/>
            </w:r>
            <w:r w:rsidR="00E72DA1" w:rsidRPr="001725B5">
              <w:rPr>
                <w:color w:val="000000" w:themeColor="text1"/>
                <w:shd w:val="clear" w:color="auto" w:fill="FFFFFF"/>
              </w:rPr>
              <w:t>b) kulové interaktivní panorama interieru </w:t>
            </w:r>
            <w:r w:rsidR="00E72DA1" w:rsidRPr="001725B5">
              <w:rPr>
                <w:color w:val="000000" w:themeColor="text1"/>
              </w:rPr>
              <w:br/>
            </w:r>
            <w:r w:rsidR="00E72DA1" w:rsidRPr="001725B5">
              <w:rPr>
                <w:color w:val="000000" w:themeColor="text1"/>
                <w:shd w:val="clear" w:color="auto" w:fill="FFFFFF"/>
              </w:rPr>
              <w:t>c) zpracování plošného virtuálního modelu objektu a variantních materiálových vzorků jako podklad pro interaktivní webovou prezentaci</w:t>
            </w:r>
            <w:r>
              <w:rPr>
                <w:color w:val="000000" w:themeColor="text1"/>
                <w:shd w:val="clear" w:color="auto" w:fill="FFFFFF"/>
              </w:rPr>
              <w:t>, zpracování prezentace</w:t>
            </w:r>
            <w:r w:rsidR="00E72DA1" w:rsidRPr="001725B5">
              <w:rPr>
                <w:color w:val="000000" w:themeColor="text1"/>
                <w:shd w:val="clear" w:color="auto" w:fill="FFFFFF"/>
              </w:rPr>
              <w:t>. </w:t>
            </w:r>
          </w:p>
        </w:tc>
      </w:tr>
      <w:tr w:rsidR="00E72DA1" w14:paraId="17CEA4EF" w14:textId="77777777" w:rsidTr="00BC41B1">
        <w:trPr>
          <w:trHeight w:val="95"/>
        </w:trPr>
        <w:tc>
          <w:tcPr>
            <w:tcW w:w="9855" w:type="dxa"/>
            <w:gridSpan w:val="8"/>
            <w:tcBorders>
              <w:top w:val="nil"/>
            </w:tcBorders>
          </w:tcPr>
          <w:p w14:paraId="71EFCE6A" w14:textId="77777777" w:rsidR="00E72DA1" w:rsidRDefault="00E72DA1" w:rsidP="00E72DA1"/>
        </w:tc>
      </w:tr>
      <w:tr w:rsidR="00E72DA1" w14:paraId="1B1ABBAB" w14:textId="77777777" w:rsidTr="00E72DA1">
        <w:trPr>
          <w:trHeight w:val="197"/>
        </w:trPr>
        <w:tc>
          <w:tcPr>
            <w:tcW w:w="3086" w:type="dxa"/>
            <w:tcBorders>
              <w:top w:val="nil"/>
            </w:tcBorders>
            <w:shd w:val="clear" w:color="auto" w:fill="F7CAAC"/>
          </w:tcPr>
          <w:p w14:paraId="6D9A1201" w14:textId="77777777" w:rsidR="00E72DA1" w:rsidRDefault="00E72DA1" w:rsidP="00E72DA1">
            <w:pPr>
              <w:rPr>
                <w:b/>
              </w:rPr>
            </w:pPr>
            <w:r>
              <w:rPr>
                <w:b/>
              </w:rPr>
              <w:t>Garant předmětu</w:t>
            </w:r>
          </w:p>
        </w:tc>
        <w:tc>
          <w:tcPr>
            <w:tcW w:w="6769" w:type="dxa"/>
            <w:gridSpan w:val="7"/>
            <w:tcBorders>
              <w:top w:val="nil"/>
            </w:tcBorders>
          </w:tcPr>
          <w:p w14:paraId="4AB19E82" w14:textId="77777777" w:rsidR="00E72DA1" w:rsidRDefault="00E72DA1" w:rsidP="00E72DA1">
            <w:pPr>
              <w:jc w:val="both"/>
            </w:pPr>
            <w:r>
              <w:t>MgA. Jakub Hrdina, Ph.D.</w:t>
            </w:r>
          </w:p>
        </w:tc>
      </w:tr>
      <w:tr w:rsidR="00E72DA1" w14:paraId="553DACA1" w14:textId="77777777" w:rsidTr="00E72DA1">
        <w:trPr>
          <w:trHeight w:val="243"/>
        </w:trPr>
        <w:tc>
          <w:tcPr>
            <w:tcW w:w="3086" w:type="dxa"/>
            <w:tcBorders>
              <w:top w:val="nil"/>
            </w:tcBorders>
            <w:shd w:val="clear" w:color="auto" w:fill="F7CAAC"/>
          </w:tcPr>
          <w:p w14:paraId="6B9E4BD0" w14:textId="77777777" w:rsidR="00E72DA1" w:rsidRDefault="00E72DA1" w:rsidP="00E72DA1">
            <w:pPr>
              <w:rPr>
                <w:b/>
              </w:rPr>
            </w:pPr>
            <w:r>
              <w:rPr>
                <w:b/>
              </w:rPr>
              <w:t>Zapojení garanta do výuky předmětu</w:t>
            </w:r>
          </w:p>
        </w:tc>
        <w:tc>
          <w:tcPr>
            <w:tcW w:w="6769" w:type="dxa"/>
            <w:gridSpan w:val="7"/>
            <w:tcBorders>
              <w:top w:val="nil"/>
            </w:tcBorders>
          </w:tcPr>
          <w:p w14:paraId="32CF4959" w14:textId="4A91327D" w:rsidR="00E72DA1" w:rsidRDefault="002F4D39" w:rsidP="00E72DA1">
            <w:pPr>
              <w:jc w:val="both"/>
            </w:pPr>
            <w:r>
              <w:t>100 %</w:t>
            </w:r>
          </w:p>
        </w:tc>
      </w:tr>
      <w:tr w:rsidR="00E72DA1" w14:paraId="21346E59" w14:textId="77777777" w:rsidTr="00E72DA1">
        <w:tc>
          <w:tcPr>
            <w:tcW w:w="3086" w:type="dxa"/>
            <w:shd w:val="clear" w:color="auto" w:fill="F7CAAC"/>
          </w:tcPr>
          <w:p w14:paraId="3A147966" w14:textId="77777777" w:rsidR="00E72DA1" w:rsidRDefault="00E72DA1" w:rsidP="00E72DA1">
            <w:pPr>
              <w:rPr>
                <w:b/>
              </w:rPr>
            </w:pPr>
            <w:r>
              <w:rPr>
                <w:b/>
              </w:rPr>
              <w:t>Vyučující</w:t>
            </w:r>
          </w:p>
        </w:tc>
        <w:tc>
          <w:tcPr>
            <w:tcW w:w="6769" w:type="dxa"/>
            <w:gridSpan w:val="7"/>
            <w:tcBorders>
              <w:bottom w:val="nil"/>
            </w:tcBorders>
          </w:tcPr>
          <w:p w14:paraId="3E8220E3" w14:textId="77777777" w:rsidR="00E72DA1" w:rsidRDefault="00E72DA1" w:rsidP="00E72DA1">
            <w:pPr>
              <w:jc w:val="both"/>
            </w:pPr>
            <w:r>
              <w:t>MgA. Jakub Hrdina, Ph.D.</w:t>
            </w:r>
          </w:p>
        </w:tc>
      </w:tr>
      <w:tr w:rsidR="00E72DA1" w14:paraId="2AE73368" w14:textId="77777777" w:rsidTr="00BC41B1">
        <w:trPr>
          <w:trHeight w:val="95"/>
        </w:trPr>
        <w:tc>
          <w:tcPr>
            <w:tcW w:w="9855" w:type="dxa"/>
            <w:gridSpan w:val="8"/>
            <w:tcBorders>
              <w:top w:val="nil"/>
            </w:tcBorders>
          </w:tcPr>
          <w:p w14:paraId="737A038D" w14:textId="77777777" w:rsidR="00E72DA1" w:rsidRDefault="00E72DA1" w:rsidP="00E72DA1">
            <w:pPr>
              <w:jc w:val="both"/>
            </w:pPr>
          </w:p>
        </w:tc>
      </w:tr>
      <w:tr w:rsidR="00E72DA1" w14:paraId="11A48026" w14:textId="77777777" w:rsidTr="00E72DA1">
        <w:tc>
          <w:tcPr>
            <w:tcW w:w="3086" w:type="dxa"/>
            <w:shd w:val="clear" w:color="auto" w:fill="F7CAAC"/>
          </w:tcPr>
          <w:p w14:paraId="02ABE7F0" w14:textId="77777777" w:rsidR="00E72DA1" w:rsidRDefault="00E72DA1" w:rsidP="00E72DA1">
            <w:pPr>
              <w:jc w:val="both"/>
              <w:rPr>
                <w:b/>
              </w:rPr>
            </w:pPr>
            <w:r>
              <w:rPr>
                <w:b/>
              </w:rPr>
              <w:t>Stručná anotace předmětu</w:t>
            </w:r>
          </w:p>
        </w:tc>
        <w:tc>
          <w:tcPr>
            <w:tcW w:w="6769" w:type="dxa"/>
            <w:gridSpan w:val="7"/>
            <w:tcBorders>
              <w:bottom w:val="nil"/>
            </w:tcBorders>
          </w:tcPr>
          <w:p w14:paraId="17ED9CC9" w14:textId="77777777" w:rsidR="00E72DA1" w:rsidRDefault="00E72DA1" w:rsidP="00E72DA1">
            <w:pPr>
              <w:jc w:val="both"/>
            </w:pPr>
          </w:p>
        </w:tc>
      </w:tr>
      <w:tr w:rsidR="00E72DA1" w14:paraId="4103DBB7" w14:textId="77777777" w:rsidTr="00BC41B1">
        <w:trPr>
          <w:trHeight w:val="5546"/>
        </w:trPr>
        <w:tc>
          <w:tcPr>
            <w:tcW w:w="9855" w:type="dxa"/>
            <w:gridSpan w:val="8"/>
            <w:tcBorders>
              <w:top w:val="nil"/>
              <w:bottom w:val="single" w:sz="12" w:space="0" w:color="auto"/>
            </w:tcBorders>
          </w:tcPr>
          <w:p w14:paraId="173ADA90" w14:textId="77777777" w:rsidR="00BC41B1" w:rsidRDefault="00E72DA1" w:rsidP="00BC41B1">
            <w:pPr>
              <w:jc w:val="both"/>
              <w:rPr>
                <w:color w:val="000000"/>
                <w:shd w:val="clear" w:color="auto" w:fill="FFFFFF"/>
              </w:rPr>
            </w:pPr>
            <w:r w:rsidRPr="001725B5">
              <w:rPr>
                <w:color w:val="000000"/>
                <w:shd w:val="clear" w:color="auto" w:fill="FFFFFF"/>
              </w:rPr>
              <w:t>Cílem předmětu je osvojení si dovedností při interaktivní počítačové vizualizaci objektů nebo scén pomocí softwarových prostředků virtuální reality (VR). Prezentace třírozměrných objektů a prostorů na základě fotografií, prohlížení trojrozměrných návrhů (virtuální výstupy z počítačového programu). Začlenění výstupů VR do webové stránky, interaktivní prezentace. Budou probrány následující oblasti: </w:t>
            </w:r>
          </w:p>
          <w:p w14:paraId="7AA0337A" w14:textId="2451C3A1" w:rsidR="00E72DA1" w:rsidRPr="007A5A9B" w:rsidRDefault="00E72DA1" w:rsidP="007A5A9B">
            <w:pPr>
              <w:spacing w:after="120"/>
              <w:rPr>
                <w:color w:val="000000"/>
                <w:shd w:val="clear" w:color="auto" w:fill="FFFFFF"/>
              </w:rPr>
            </w:pPr>
            <w:r w:rsidRPr="001725B5">
              <w:rPr>
                <w:color w:val="000000"/>
                <w:shd w:val="clear" w:color="auto" w:fill="FFFFFF"/>
              </w:rPr>
              <w:t>- Plošné zobrazení prostorových objektů na základě digitálních obrazových podkladů (získaných snímkováním existujícího objektu/prostoru nebo vizualizací CAD modelu). </w:t>
            </w:r>
            <w:r w:rsidRPr="001725B5">
              <w:rPr>
                <w:color w:val="000000"/>
              </w:rPr>
              <w:br/>
            </w:r>
            <w:r w:rsidRPr="001725B5">
              <w:rPr>
                <w:color w:val="000000"/>
                <w:shd w:val="clear" w:color="auto" w:fill="FFFFFF"/>
              </w:rPr>
              <w:t>- Interaktivní zobrazení panoramatické scény (válcové nebo kulové panorama) </w:t>
            </w:r>
          </w:p>
          <w:p w14:paraId="6EE3CD1F" w14:textId="77777777" w:rsidR="00E72DA1" w:rsidRPr="001725B5" w:rsidRDefault="00E72DA1" w:rsidP="00D3581F">
            <w:pPr>
              <w:pStyle w:val="Odstavecseseznamem"/>
              <w:numPr>
                <w:ilvl w:val="0"/>
                <w:numId w:val="37"/>
              </w:numPr>
              <w:spacing w:after="160" w:line="259" w:lineRule="auto"/>
              <w:rPr>
                <w:color w:val="000000"/>
              </w:rPr>
            </w:pPr>
            <w:r w:rsidRPr="001725B5">
              <w:rPr>
                <w:color w:val="000000"/>
                <w:shd w:val="clear" w:color="auto" w:fill="FFFFFF"/>
              </w:rPr>
              <w:t xml:space="preserve">Virtuální realita </w:t>
            </w:r>
          </w:p>
          <w:p w14:paraId="34411D91" w14:textId="77777777" w:rsidR="00E72DA1" w:rsidRPr="001725B5" w:rsidRDefault="00E72DA1" w:rsidP="00D3581F">
            <w:pPr>
              <w:pStyle w:val="Odstavecseseznamem"/>
              <w:numPr>
                <w:ilvl w:val="0"/>
                <w:numId w:val="37"/>
              </w:numPr>
              <w:spacing w:after="160" w:line="259" w:lineRule="auto"/>
              <w:rPr>
                <w:color w:val="000000"/>
              </w:rPr>
            </w:pPr>
            <w:r w:rsidRPr="001725B5">
              <w:rPr>
                <w:color w:val="000000"/>
                <w:shd w:val="clear" w:color="auto" w:fill="FFFFFF"/>
              </w:rPr>
              <w:t>Virtuální realita II</w:t>
            </w:r>
          </w:p>
          <w:p w14:paraId="41180E88" w14:textId="77777777" w:rsidR="00E72DA1" w:rsidRPr="001725B5" w:rsidRDefault="00E72DA1" w:rsidP="00D3581F">
            <w:pPr>
              <w:pStyle w:val="Odstavecseseznamem"/>
              <w:numPr>
                <w:ilvl w:val="0"/>
                <w:numId w:val="37"/>
              </w:numPr>
              <w:spacing w:after="160" w:line="259" w:lineRule="auto"/>
              <w:rPr>
                <w:color w:val="000000"/>
              </w:rPr>
            </w:pPr>
            <w:r w:rsidRPr="001725B5">
              <w:rPr>
                <w:color w:val="000000"/>
              </w:rPr>
              <w:t>Rozšířená realita</w:t>
            </w:r>
          </w:p>
          <w:p w14:paraId="52F23C7D" w14:textId="77777777" w:rsidR="00E72DA1" w:rsidRPr="001725B5" w:rsidRDefault="00E72DA1" w:rsidP="00D3581F">
            <w:pPr>
              <w:pStyle w:val="Odstavecseseznamem"/>
              <w:numPr>
                <w:ilvl w:val="0"/>
                <w:numId w:val="37"/>
              </w:numPr>
              <w:spacing w:after="160" w:line="259" w:lineRule="auto"/>
              <w:rPr>
                <w:color w:val="000000"/>
              </w:rPr>
            </w:pPr>
            <w:r w:rsidRPr="001725B5">
              <w:rPr>
                <w:color w:val="000000"/>
              </w:rPr>
              <w:t xml:space="preserve">Mixed reality </w:t>
            </w:r>
          </w:p>
          <w:p w14:paraId="32077362" w14:textId="77777777" w:rsidR="00E72DA1" w:rsidRPr="001725B5" w:rsidRDefault="00E72DA1" w:rsidP="00D3581F">
            <w:pPr>
              <w:pStyle w:val="Odstavecseseznamem"/>
              <w:numPr>
                <w:ilvl w:val="0"/>
                <w:numId w:val="37"/>
              </w:numPr>
              <w:spacing w:after="160" w:line="259" w:lineRule="auto"/>
              <w:rPr>
                <w:color w:val="000000"/>
              </w:rPr>
            </w:pPr>
            <w:r w:rsidRPr="001725B5">
              <w:rPr>
                <w:color w:val="000000"/>
              </w:rPr>
              <w:t>Umělá inteligence</w:t>
            </w:r>
          </w:p>
          <w:p w14:paraId="62E246A0" w14:textId="77777777" w:rsidR="00E72DA1" w:rsidRPr="001725B5" w:rsidRDefault="00E72DA1" w:rsidP="00D3581F">
            <w:pPr>
              <w:pStyle w:val="Odstavecseseznamem"/>
              <w:numPr>
                <w:ilvl w:val="0"/>
                <w:numId w:val="37"/>
              </w:numPr>
              <w:spacing w:after="160" w:line="259" w:lineRule="auto"/>
              <w:rPr>
                <w:color w:val="000000"/>
              </w:rPr>
            </w:pPr>
            <w:r w:rsidRPr="001725B5">
              <w:rPr>
                <w:color w:val="000000"/>
              </w:rPr>
              <w:t>Generatívní nástroje</w:t>
            </w:r>
          </w:p>
          <w:p w14:paraId="1DBC41AB" w14:textId="77777777" w:rsidR="00E72DA1" w:rsidRPr="001725B5" w:rsidRDefault="00E72DA1" w:rsidP="00D3581F">
            <w:pPr>
              <w:pStyle w:val="Odstavecseseznamem"/>
              <w:numPr>
                <w:ilvl w:val="0"/>
                <w:numId w:val="37"/>
              </w:numPr>
              <w:spacing w:after="160" w:line="259" w:lineRule="auto"/>
              <w:rPr>
                <w:color w:val="000000"/>
              </w:rPr>
            </w:pPr>
            <w:r w:rsidRPr="001725B5">
              <w:rPr>
                <w:color w:val="000000"/>
                <w:shd w:val="clear" w:color="auto" w:fill="FFFFFF"/>
              </w:rPr>
              <w:t>Teoretický základ vytváření počítačem generovaných pohledů na základě 2D obrazového záznamu. </w:t>
            </w:r>
          </w:p>
          <w:p w14:paraId="5A2FF2EB" w14:textId="77777777" w:rsidR="00E72DA1" w:rsidRPr="001725B5" w:rsidRDefault="00E72DA1" w:rsidP="00D3581F">
            <w:pPr>
              <w:pStyle w:val="Odstavecseseznamem"/>
              <w:numPr>
                <w:ilvl w:val="0"/>
                <w:numId w:val="37"/>
              </w:numPr>
              <w:spacing w:after="160" w:line="259" w:lineRule="auto"/>
              <w:rPr>
                <w:color w:val="000000"/>
              </w:rPr>
            </w:pPr>
            <w:r w:rsidRPr="001725B5">
              <w:rPr>
                <w:color w:val="000000"/>
                <w:shd w:val="clear" w:color="auto" w:fill="FFFFFF"/>
              </w:rPr>
              <w:t>Příprava grafických dat pro virtuální interaktivní prezentaci. </w:t>
            </w:r>
          </w:p>
          <w:p w14:paraId="7C870B3E" w14:textId="77777777" w:rsidR="00E72DA1" w:rsidRPr="001725B5" w:rsidRDefault="00E72DA1" w:rsidP="00D3581F">
            <w:pPr>
              <w:pStyle w:val="Odstavecseseznamem"/>
              <w:numPr>
                <w:ilvl w:val="0"/>
                <w:numId w:val="37"/>
              </w:numPr>
              <w:spacing w:after="160" w:line="259" w:lineRule="auto"/>
              <w:rPr>
                <w:color w:val="000000"/>
              </w:rPr>
            </w:pPr>
            <w:r w:rsidRPr="001725B5">
              <w:rPr>
                <w:color w:val="000000"/>
                <w:shd w:val="clear" w:color="auto" w:fill="FFFFFF"/>
              </w:rPr>
              <w:t>Vytváření grafických výstupů z 3D modelovacího programu </w:t>
            </w:r>
          </w:p>
          <w:p w14:paraId="63C73C9D" w14:textId="77777777" w:rsidR="00E72DA1" w:rsidRPr="001725B5" w:rsidRDefault="00E72DA1" w:rsidP="00D3581F">
            <w:pPr>
              <w:pStyle w:val="Odstavecseseznamem"/>
              <w:numPr>
                <w:ilvl w:val="0"/>
                <w:numId w:val="37"/>
              </w:numPr>
              <w:spacing w:after="160" w:line="259" w:lineRule="auto"/>
              <w:rPr>
                <w:color w:val="000000"/>
              </w:rPr>
            </w:pPr>
            <w:r w:rsidRPr="001725B5">
              <w:rPr>
                <w:color w:val="000000"/>
                <w:shd w:val="clear" w:color="auto" w:fill="FFFFFF"/>
              </w:rPr>
              <w:t>Animace jednoduchého pohybu na webové stránce </w:t>
            </w:r>
          </w:p>
          <w:p w14:paraId="6D6D2CDF" w14:textId="77777777" w:rsidR="00E72DA1" w:rsidRPr="001725B5" w:rsidRDefault="00E72DA1" w:rsidP="00D3581F">
            <w:pPr>
              <w:pStyle w:val="Odstavecseseznamem"/>
              <w:numPr>
                <w:ilvl w:val="0"/>
                <w:numId w:val="37"/>
              </w:numPr>
              <w:spacing w:after="160" w:line="259" w:lineRule="auto"/>
              <w:rPr>
                <w:color w:val="000000"/>
              </w:rPr>
            </w:pPr>
            <w:r w:rsidRPr="001725B5">
              <w:rPr>
                <w:color w:val="000000"/>
                <w:shd w:val="clear" w:color="auto" w:fill="FFFFFF"/>
              </w:rPr>
              <w:t>Interaktivní prezentace objektu na webové stránce </w:t>
            </w:r>
          </w:p>
          <w:p w14:paraId="105F5F0D" w14:textId="77777777" w:rsidR="00E72DA1" w:rsidRPr="001725B5" w:rsidRDefault="00E72DA1" w:rsidP="00D3581F">
            <w:pPr>
              <w:pStyle w:val="Odstavecseseznamem"/>
              <w:numPr>
                <w:ilvl w:val="0"/>
                <w:numId w:val="37"/>
              </w:numPr>
              <w:spacing w:after="160" w:line="259" w:lineRule="auto"/>
            </w:pPr>
            <w:r w:rsidRPr="001725B5">
              <w:rPr>
                <w:color w:val="000000"/>
                <w:shd w:val="clear" w:color="auto" w:fill="FFFFFF"/>
              </w:rPr>
              <w:t>Interaktivní panorama válcové a kulové, začlenění do webové stránky</w:t>
            </w:r>
          </w:p>
          <w:p w14:paraId="19848D89" w14:textId="77777777" w:rsidR="00E72DA1" w:rsidRPr="001725B5" w:rsidRDefault="00E72DA1" w:rsidP="007A5A9B">
            <w:pPr>
              <w:pStyle w:val="Odstavecseseznamem"/>
              <w:numPr>
                <w:ilvl w:val="0"/>
                <w:numId w:val="37"/>
              </w:numPr>
              <w:spacing w:after="120"/>
              <w:ind w:left="714" w:hanging="357"/>
              <w:contextualSpacing w:val="0"/>
            </w:pPr>
            <w:r w:rsidRPr="001725B5">
              <w:rPr>
                <w:color w:val="000000"/>
                <w:shd w:val="clear" w:color="auto" w:fill="FFFFFF"/>
              </w:rPr>
              <w:t>Umístění prezentace na veřejně přístupném webovém serveru</w:t>
            </w:r>
            <w:r w:rsidRPr="00775F92">
              <w:rPr>
                <w:rFonts w:ascii="Tahoma" w:hAnsi="Tahoma" w:cs="Tahoma"/>
                <w:color w:val="000000"/>
                <w:sz w:val="17"/>
                <w:szCs w:val="17"/>
                <w:shd w:val="clear" w:color="auto" w:fill="FFFFFF"/>
              </w:rPr>
              <w:t> </w:t>
            </w:r>
          </w:p>
          <w:p w14:paraId="35CE28E6" w14:textId="2981E18C" w:rsidR="001725B5" w:rsidRPr="00AF68B3" w:rsidRDefault="001725B5" w:rsidP="00BC41B1">
            <w:r>
              <w:t xml:space="preserve">Student získá </w:t>
            </w:r>
            <w:r>
              <w:rPr>
                <w:color w:val="000000"/>
                <w:shd w:val="clear" w:color="auto" w:fill="FFFFFF"/>
              </w:rPr>
              <w:t>dovednosti</w:t>
            </w:r>
            <w:r w:rsidRPr="001725B5">
              <w:rPr>
                <w:color w:val="000000"/>
                <w:shd w:val="clear" w:color="auto" w:fill="FFFFFF"/>
              </w:rPr>
              <w:t xml:space="preserve"> </w:t>
            </w:r>
            <w:r>
              <w:rPr>
                <w:color w:val="000000"/>
                <w:shd w:val="clear" w:color="auto" w:fill="FFFFFF"/>
              </w:rPr>
              <w:t xml:space="preserve">s </w:t>
            </w:r>
            <w:r w:rsidRPr="001725B5">
              <w:rPr>
                <w:color w:val="000000"/>
                <w:shd w:val="clear" w:color="auto" w:fill="FFFFFF"/>
              </w:rPr>
              <w:t>interaktivní</w:t>
            </w:r>
            <w:r>
              <w:rPr>
                <w:color w:val="000000"/>
                <w:shd w:val="clear" w:color="auto" w:fill="FFFFFF"/>
              </w:rPr>
              <w:t>mi</w:t>
            </w:r>
            <w:r w:rsidRPr="001725B5">
              <w:rPr>
                <w:color w:val="000000"/>
                <w:shd w:val="clear" w:color="auto" w:fill="FFFFFF"/>
              </w:rPr>
              <w:t xml:space="preserve"> počí</w:t>
            </w:r>
            <w:r>
              <w:rPr>
                <w:color w:val="000000"/>
                <w:shd w:val="clear" w:color="auto" w:fill="FFFFFF"/>
              </w:rPr>
              <w:t>tačovými</w:t>
            </w:r>
            <w:r w:rsidRPr="001725B5">
              <w:rPr>
                <w:color w:val="000000"/>
                <w:shd w:val="clear" w:color="auto" w:fill="FFFFFF"/>
              </w:rPr>
              <w:t xml:space="preserve"> vizual</w:t>
            </w:r>
            <w:r>
              <w:rPr>
                <w:color w:val="000000"/>
                <w:shd w:val="clear" w:color="auto" w:fill="FFFFFF"/>
              </w:rPr>
              <w:t>izacemi</w:t>
            </w:r>
            <w:r w:rsidRPr="001725B5">
              <w:rPr>
                <w:color w:val="000000"/>
                <w:shd w:val="clear" w:color="auto" w:fill="FFFFFF"/>
              </w:rPr>
              <w:t xml:space="preserve"> objektů nebo scén</w:t>
            </w:r>
            <w:r>
              <w:rPr>
                <w:color w:val="000000"/>
                <w:shd w:val="clear" w:color="auto" w:fill="FFFFFF"/>
              </w:rPr>
              <w:t xml:space="preserve"> pomocí softwarových prostředků.</w:t>
            </w:r>
          </w:p>
        </w:tc>
      </w:tr>
      <w:tr w:rsidR="00E72DA1" w14:paraId="6D9418DB" w14:textId="77777777" w:rsidTr="00E72DA1">
        <w:trPr>
          <w:trHeight w:val="265"/>
        </w:trPr>
        <w:tc>
          <w:tcPr>
            <w:tcW w:w="3653" w:type="dxa"/>
            <w:gridSpan w:val="2"/>
            <w:tcBorders>
              <w:top w:val="nil"/>
            </w:tcBorders>
            <w:shd w:val="clear" w:color="auto" w:fill="F7CAAC"/>
          </w:tcPr>
          <w:p w14:paraId="4C10E55B" w14:textId="77777777" w:rsidR="00E72DA1" w:rsidRDefault="00E72DA1" w:rsidP="00E72DA1">
            <w:pPr>
              <w:jc w:val="both"/>
            </w:pPr>
            <w:r>
              <w:rPr>
                <w:b/>
              </w:rPr>
              <w:t>Studijní literatura a studijní pomůcky</w:t>
            </w:r>
          </w:p>
        </w:tc>
        <w:tc>
          <w:tcPr>
            <w:tcW w:w="6202" w:type="dxa"/>
            <w:gridSpan w:val="6"/>
            <w:tcBorders>
              <w:top w:val="nil"/>
              <w:bottom w:val="nil"/>
            </w:tcBorders>
          </w:tcPr>
          <w:p w14:paraId="3F3BA0C9" w14:textId="77777777" w:rsidR="00E72DA1" w:rsidRDefault="00E72DA1" w:rsidP="00E72DA1">
            <w:pPr>
              <w:jc w:val="both"/>
            </w:pPr>
          </w:p>
        </w:tc>
      </w:tr>
      <w:tr w:rsidR="00E72DA1" w:rsidRPr="003F7F55" w14:paraId="0F19D760" w14:textId="77777777" w:rsidTr="00E72DA1">
        <w:trPr>
          <w:trHeight w:val="1497"/>
        </w:trPr>
        <w:tc>
          <w:tcPr>
            <w:tcW w:w="9855" w:type="dxa"/>
            <w:gridSpan w:val="8"/>
            <w:tcBorders>
              <w:top w:val="nil"/>
            </w:tcBorders>
          </w:tcPr>
          <w:p w14:paraId="6462113D" w14:textId="77777777" w:rsidR="007662EA" w:rsidRPr="00B05DF5" w:rsidRDefault="007662EA" w:rsidP="007662EA">
            <w:pPr>
              <w:spacing w:line="256" w:lineRule="auto"/>
              <w:jc w:val="both"/>
              <w:rPr>
                <w:b/>
                <w:lang w:eastAsia="en-US"/>
              </w:rPr>
            </w:pPr>
            <w:r w:rsidRPr="00B05DF5">
              <w:rPr>
                <w:b/>
                <w:lang w:eastAsia="en-US"/>
              </w:rPr>
              <w:t xml:space="preserve">Doporučená: </w:t>
            </w:r>
          </w:p>
          <w:p w14:paraId="213C4680" w14:textId="0F6F6C80" w:rsidR="007662EA" w:rsidRPr="007662EA" w:rsidRDefault="00000000" w:rsidP="007662EA">
            <w:pPr>
              <w:pStyle w:val="Bezmezer"/>
              <w:spacing w:line="256" w:lineRule="auto"/>
              <w:rPr>
                <w:lang w:eastAsia="en-US"/>
              </w:rPr>
            </w:pPr>
            <w:hyperlink r:id="rId97" w:tgtFrame="_blank" w:history="1">
              <w:r w:rsidR="007662EA" w:rsidRPr="007662EA">
                <w:rPr>
                  <w:rStyle w:val="Hypertextovodkaz"/>
                  <w:bCs/>
                  <w:i/>
                  <w:iCs/>
                  <w:color w:val="auto"/>
                  <w:u w:val="none"/>
                </w:rPr>
                <w:t>Getting Started: Volume I – WireFusion 5</w:t>
              </w:r>
            </w:hyperlink>
          </w:p>
          <w:p w14:paraId="20696136" w14:textId="4B7149D9" w:rsidR="007662EA" w:rsidRPr="007662EA" w:rsidRDefault="00000000" w:rsidP="007662EA">
            <w:pPr>
              <w:pStyle w:val="Bezmezer"/>
              <w:spacing w:line="256" w:lineRule="auto"/>
              <w:rPr>
                <w:lang w:eastAsia="en-US"/>
              </w:rPr>
            </w:pPr>
            <w:hyperlink r:id="rId98" w:tgtFrame="_blank" w:history="1">
              <w:r w:rsidR="007662EA" w:rsidRPr="007662EA">
                <w:rPr>
                  <w:rStyle w:val="Hypertextovodkaz"/>
                  <w:bCs/>
                  <w:i/>
                  <w:iCs/>
                  <w:color w:val="auto"/>
                  <w:u w:val="none"/>
                </w:rPr>
                <w:t>Getting Started: Volume II – 3D Tutorial</w:t>
              </w:r>
            </w:hyperlink>
          </w:p>
          <w:p w14:paraId="05C31DC0" w14:textId="77777777" w:rsidR="007662EA" w:rsidRPr="007662EA" w:rsidRDefault="00000000" w:rsidP="007662EA">
            <w:pPr>
              <w:pStyle w:val="Bezmezer"/>
              <w:spacing w:line="256" w:lineRule="auto"/>
              <w:rPr>
                <w:lang w:eastAsia="en-US"/>
              </w:rPr>
            </w:pPr>
            <w:hyperlink r:id="rId99" w:tgtFrame="_blank" w:history="1">
              <w:r w:rsidR="007662EA" w:rsidRPr="007662EA">
                <w:rPr>
                  <w:rStyle w:val="Hypertextovodkaz"/>
                  <w:bCs/>
                  <w:i/>
                  <w:iCs/>
                  <w:color w:val="auto"/>
                  <w:u w:val="none"/>
                </w:rPr>
                <w:t>Starting with VRML (D.K.S.)</w:t>
              </w:r>
            </w:hyperlink>
          </w:p>
          <w:p w14:paraId="29590D04" w14:textId="77777777" w:rsidR="007662EA" w:rsidRPr="007662EA" w:rsidRDefault="00000000" w:rsidP="007662EA">
            <w:pPr>
              <w:pStyle w:val="Bezmezer"/>
              <w:spacing w:line="256" w:lineRule="auto"/>
              <w:rPr>
                <w:lang w:eastAsia="en-US"/>
              </w:rPr>
            </w:pPr>
            <w:hyperlink r:id="rId100" w:tgtFrame="_blank" w:history="1">
              <w:r w:rsidR="007662EA" w:rsidRPr="007662EA">
                <w:rPr>
                  <w:rStyle w:val="Hypertextovodkaz"/>
                  <w:bCs/>
                  <w:i/>
                  <w:iCs/>
                  <w:color w:val="auto"/>
                  <w:u w:val="none"/>
                </w:rPr>
                <w:t>WireFusion Free Edition</w:t>
              </w:r>
            </w:hyperlink>
          </w:p>
          <w:p w14:paraId="33D50B28" w14:textId="23217627" w:rsidR="00E72DA1" w:rsidRPr="003F7F55" w:rsidRDefault="00000000" w:rsidP="007662EA">
            <w:pPr>
              <w:pStyle w:val="Bezmezer"/>
              <w:spacing w:line="256" w:lineRule="auto"/>
              <w:rPr>
                <w:b/>
              </w:rPr>
            </w:pPr>
            <w:hyperlink r:id="rId101" w:tgtFrame="_blank" w:history="1">
              <w:r w:rsidR="007662EA" w:rsidRPr="007662EA">
                <w:rPr>
                  <w:rStyle w:val="Hypertextovodkaz"/>
                  <w:bCs/>
                  <w:i/>
                  <w:iCs/>
                  <w:color w:val="auto"/>
                  <w:u w:val="none"/>
                </w:rPr>
                <w:t>WireFusion Java WebStart Edition (Demicron)</w:t>
              </w:r>
            </w:hyperlink>
          </w:p>
        </w:tc>
      </w:tr>
    </w:tbl>
    <w:p w14:paraId="237A290F" w14:textId="77777777" w:rsidR="00BC41B1" w:rsidRDefault="00BC41B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72DA1" w14:paraId="5E1E9F06" w14:textId="77777777" w:rsidTr="00FF4496">
        <w:trPr>
          <w:trHeight w:val="283"/>
        </w:trPr>
        <w:tc>
          <w:tcPr>
            <w:tcW w:w="9855" w:type="dxa"/>
            <w:gridSpan w:val="8"/>
            <w:tcBorders>
              <w:top w:val="single" w:sz="4" w:space="0" w:color="auto"/>
              <w:left w:val="single" w:sz="4" w:space="0" w:color="auto"/>
              <w:bottom w:val="double" w:sz="4" w:space="0" w:color="auto"/>
              <w:right w:val="single" w:sz="4" w:space="0" w:color="auto"/>
            </w:tcBorders>
            <w:shd w:val="clear" w:color="auto" w:fill="BDD6EE"/>
          </w:tcPr>
          <w:p w14:paraId="776AFAA6" w14:textId="5835D005" w:rsidR="00E72DA1" w:rsidRPr="00E72DA1" w:rsidRDefault="00E72DA1" w:rsidP="00E72DA1">
            <w:pPr>
              <w:jc w:val="both"/>
              <w:rPr>
                <w:b/>
                <w:sz w:val="28"/>
                <w:szCs w:val="28"/>
              </w:rPr>
            </w:pPr>
            <w:r>
              <w:lastRenderedPageBreak/>
              <w:br w:type="page"/>
            </w:r>
            <w:r w:rsidRPr="00E72DA1">
              <w:rPr>
                <w:b/>
                <w:sz w:val="28"/>
                <w:szCs w:val="28"/>
              </w:rPr>
              <w:t>B-III – Charakteristika studijního předmětu</w:t>
            </w:r>
          </w:p>
        </w:tc>
      </w:tr>
      <w:tr w:rsidR="00E72DA1" w14:paraId="76273D4F" w14:textId="77777777" w:rsidTr="00E72DA1">
        <w:tc>
          <w:tcPr>
            <w:tcW w:w="3086" w:type="dxa"/>
            <w:tcBorders>
              <w:top w:val="double" w:sz="4" w:space="0" w:color="auto"/>
            </w:tcBorders>
            <w:shd w:val="clear" w:color="auto" w:fill="F7CAAC"/>
          </w:tcPr>
          <w:p w14:paraId="57C79899" w14:textId="77777777" w:rsidR="00E72DA1" w:rsidRDefault="00E72DA1" w:rsidP="00E72DA1">
            <w:pPr>
              <w:rPr>
                <w:b/>
              </w:rPr>
            </w:pPr>
            <w:r>
              <w:rPr>
                <w:b/>
              </w:rPr>
              <w:t>Název studijního předmětu</w:t>
            </w:r>
          </w:p>
        </w:tc>
        <w:tc>
          <w:tcPr>
            <w:tcW w:w="6769" w:type="dxa"/>
            <w:gridSpan w:val="7"/>
            <w:tcBorders>
              <w:top w:val="double" w:sz="4" w:space="0" w:color="auto"/>
            </w:tcBorders>
          </w:tcPr>
          <w:p w14:paraId="1F36033F" w14:textId="77777777" w:rsidR="00E72DA1" w:rsidRDefault="00E72DA1" w:rsidP="00E72DA1">
            <w:pPr>
              <w:jc w:val="both"/>
            </w:pPr>
            <w:r>
              <w:t>Progresivní technologie v PD 2</w:t>
            </w:r>
          </w:p>
        </w:tc>
      </w:tr>
      <w:tr w:rsidR="00E72DA1" w14:paraId="5FDF01AB" w14:textId="77777777" w:rsidTr="00E72DA1">
        <w:tc>
          <w:tcPr>
            <w:tcW w:w="3086" w:type="dxa"/>
            <w:shd w:val="clear" w:color="auto" w:fill="F7CAAC"/>
          </w:tcPr>
          <w:p w14:paraId="5A67ED18" w14:textId="77777777" w:rsidR="00E72DA1" w:rsidRDefault="00E72DA1" w:rsidP="00E72DA1">
            <w:pPr>
              <w:rPr>
                <w:b/>
              </w:rPr>
            </w:pPr>
            <w:r>
              <w:rPr>
                <w:b/>
              </w:rPr>
              <w:t>Typ předmětu</w:t>
            </w:r>
          </w:p>
        </w:tc>
        <w:tc>
          <w:tcPr>
            <w:tcW w:w="3406" w:type="dxa"/>
            <w:gridSpan w:val="4"/>
          </w:tcPr>
          <w:p w14:paraId="5FFF930D" w14:textId="15FC23A5" w:rsidR="00E72DA1" w:rsidRDefault="00CB2898" w:rsidP="00E72DA1">
            <w:pPr>
              <w:jc w:val="both"/>
            </w:pPr>
            <w:r>
              <w:t>p</w:t>
            </w:r>
            <w:r w:rsidR="00E72DA1">
              <w:t>ovinný, PZ</w:t>
            </w:r>
          </w:p>
        </w:tc>
        <w:tc>
          <w:tcPr>
            <w:tcW w:w="2695" w:type="dxa"/>
            <w:gridSpan w:val="2"/>
            <w:shd w:val="clear" w:color="auto" w:fill="F7CAAC"/>
          </w:tcPr>
          <w:p w14:paraId="6AB931B0" w14:textId="77777777" w:rsidR="00E72DA1" w:rsidRDefault="00E72DA1" w:rsidP="00E72DA1">
            <w:pPr>
              <w:jc w:val="both"/>
            </w:pPr>
            <w:r>
              <w:rPr>
                <w:b/>
              </w:rPr>
              <w:t>doporučený ročník / semestr</w:t>
            </w:r>
          </w:p>
        </w:tc>
        <w:tc>
          <w:tcPr>
            <w:tcW w:w="668" w:type="dxa"/>
          </w:tcPr>
          <w:p w14:paraId="5DB41037" w14:textId="77777777" w:rsidR="00E72DA1" w:rsidRDefault="00E72DA1" w:rsidP="00E72DA1">
            <w:pPr>
              <w:jc w:val="both"/>
            </w:pPr>
            <w:r>
              <w:t>1/LS</w:t>
            </w:r>
          </w:p>
        </w:tc>
      </w:tr>
      <w:tr w:rsidR="00E72DA1" w14:paraId="33E30A1B" w14:textId="77777777" w:rsidTr="00E72DA1">
        <w:tc>
          <w:tcPr>
            <w:tcW w:w="3086" w:type="dxa"/>
            <w:shd w:val="clear" w:color="auto" w:fill="F7CAAC"/>
          </w:tcPr>
          <w:p w14:paraId="094FE859" w14:textId="77777777" w:rsidR="00E72DA1" w:rsidRDefault="00E72DA1" w:rsidP="00E72DA1">
            <w:pPr>
              <w:rPr>
                <w:b/>
              </w:rPr>
            </w:pPr>
            <w:r>
              <w:rPr>
                <w:b/>
              </w:rPr>
              <w:t>Rozsah studijního předmětu</w:t>
            </w:r>
          </w:p>
        </w:tc>
        <w:tc>
          <w:tcPr>
            <w:tcW w:w="1701" w:type="dxa"/>
            <w:gridSpan w:val="2"/>
          </w:tcPr>
          <w:p w14:paraId="59914F09" w14:textId="5BDCDD56" w:rsidR="00E72DA1" w:rsidRDefault="00E72DA1" w:rsidP="00E72DA1">
            <w:pPr>
              <w:jc w:val="both"/>
            </w:pPr>
            <w:r>
              <w:t>26</w:t>
            </w:r>
            <w:r w:rsidR="00BC3F5F">
              <w:t xml:space="preserve"> </w:t>
            </w:r>
            <w:r>
              <w:t>s</w:t>
            </w:r>
          </w:p>
        </w:tc>
        <w:tc>
          <w:tcPr>
            <w:tcW w:w="889" w:type="dxa"/>
            <w:shd w:val="clear" w:color="auto" w:fill="F7CAAC"/>
          </w:tcPr>
          <w:p w14:paraId="3691E8A8" w14:textId="77777777" w:rsidR="00E72DA1" w:rsidRDefault="00E72DA1" w:rsidP="00E72DA1">
            <w:pPr>
              <w:jc w:val="both"/>
              <w:rPr>
                <w:b/>
              </w:rPr>
            </w:pPr>
            <w:r>
              <w:rPr>
                <w:b/>
              </w:rPr>
              <w:t xml:space="preserve">hod. </w:t>
            </w:r>
          </w:p>
        </w:tc>
        <w:tc>
          <w:tcPr>
            <w:tcW w:w="816" w:type="dxa"/>
          </w:tcPr>
          <w:p w14:paraId="16974D73" w14:textId="77777777" w:rsidR="00E72DA1" w:rsidRDefault="00E72DA1" w:rsidP="00E72DA1">
            <w:pPr>
              <w:jc w:val="both"/>
            </w:pPr>
            <w:r>
              <w:t>26</w:t>
            </w:r>
          </w:p>
        </w:tc>
        <w:tc>
          <w:tcPr>
            <w:tcW w:w="2156" w:type="dxa"/>
            <w:shd w:val="clear" w:color="auto" w:fill="F7CAAC"/>
          </w:tcPr>
          <w:p w14:paraId="4582F524" w14:textId="77777777" w:rsidR="00E72DA1" w:rsidRDefault="00E72DA1" w:rsidP="00E72DA1">
            <w:pPr>
              <w:jc w:val="both"/>
              <w:rPr>
                <w:b/>
              </w:rPr>
            </w:pPr>
            <w:r>
              <w:rPr>
                <w:b/>
              </w:rPr>
              <w:t>kreditů</w:t>
            </w:r>
          </w:p>
        </w:tc>
        <w:tc>
          <w:tcPr>
            <w:tcW w:w="1207" w:type="dxa"/>
            <w:gridSpan w:val="2"/>
          </w:tcPr>
          <w:p w14:paraId="4C03410A" w14:textId="77777777" w:rsidR="00E72DA1" w:rsidRDefault="00E72DA1" w:rsidP="00E72DA1">
            <w:pPr>
              <w:jc w:val="both"/>
            </w:pPr>
            <w:r>
              <w:t>2</w:t>
            </w:r>
          </w:p>
        </w:tc>
      </w:tr>
      <w:tr w:rsidR="00E72DA1" w14:paraId="5BFFA916" w14:textId="77777777" w:rsidTr="00E72DA1">
        <w:tc>
          <w:tcPr>
            <w:tcW w:w="3086" w:type="dxa"/>
            <w:shd w:val="clear" w:color="auto" w:fill="F7CAAC"/>
          </w:tcPr>
          <w:p w14:paraId="28076FBF" w14:textId="77777777" w:rsidR="00E72DA1" w:rsidRDefault="00E72DA1" w:rsidP="00E72DA1">
            <w:pPr>
              <w:rPr>
                <w:b/>
                <w:sz w:val="22"/>
              </w:rPr>
            </w:pPr>
            <w:r>
              <w:rPr>
                <w:b/>
              </w:rPr>
              <w:t>Prerekvizity, korekvizity, ekvivalence</w:t>
            </w:r>
          </w:p>
        </w:tc>
        <w:tc>
          <w:tcPr>
            <w:tcW w:w="6769" w:type="dxa"/>
            <w:gridSpan w:val="7"/>
          </w:tcPr>
          <w:p w14:paraId="4056C63B" w14:textId="575E762D" w:rsidR="00E72DA1" w:rsidRDefault="00E72DA1" w:rsidP="00E72DA1">
            <w:pPr>
              <w:jc w:val="both"/>
            </w:pPr>
          </w:p>
        </w:tc>
      </w:tr>
      <w:tr w:rsidR="00E72DA1" w14:paraId="55E4ED6C" w14:textId="77777777" w:rsidTr="00E72DA1">
        <w:tc>
          <w:tcPr>
            <w:tcW w:w="3086" w:type="dxa"/>
            <w:shd w:val="clear" w:color="auto" w:fill="F7CAAC"/>
          </w:tcPr>
          <w:p w14:paraId="7A06A128" w14:textId="77777777" w:rsidR="00E72DA1" w:rsidRDefault="00E72DA1" w:rsidP="00E72DA1">
            <w:pPr>
              <w:rPr>
                <w:b/>
              </w:rPr>
            </w:pPr>
            <w:r>
              <w:rPr>
                <w:b/>
              </w:rPr>
              <w:t>Klasifikovaný zápočet</w:t>
            </w:r>
          </w:p>
        </w:tc>
        <w:tc>
          <w:tcPr>
            <w:tcW w:w="3406" w:type="dxa"/>
            <w:gridSpan w:val="4"/>
          </w:tcPr>
          <w:p w14:paraId="6B617882" w14:textId="6FD0806C" w:rsidR="00E72DA1" w:rsidRDefault="001725B5" w:rsidP="00E72DA1">
            <w:pPr>
              <w:jc w:val="both"/>
            </w:pPr>
            <w:r>
              <w:t>zkouška</w:t>
            </w:r>
          </w:p>
        </w:tc>
        <w:tc>
          <w:tcPr>
            <w:tcW w:w="2156" w:type="dxa"/>
            <w:shd w:val="clear" w:color="auto" w:fill="F7CAAC"/>
          </w:tcPr>
          <w:p w14:paraId="15591288" w14:textId="77777777" w:rsidR="00E72DA1" w:rsidRDefault="00E72DA1" w:rsidP="00E72DA1">
            <w:pPr>
              <w:jc w:val="both"/>
              <w:rPr>
                <w:b/>
              </w:rPr>
            </w:pPr>
            <w:r>
              <w:rPr>
                <w:b/>
              </w:rPr>
              <w:t>Forma výuky</w:t>
            </w:r>
          </w:p>
        </w:tc>
        <w:tc>
          <w:tcPr>
            <w:tcW w:w="1207" w:type="dxa"/>
            <w:gridSpan w:val="2"/>
          </w:tcPr>
          <w:p w14:paraId="1528B643" w14:textId="77777777" w:rsidR="00E72DA1" w:rsidRDefault="00E72DA1" w:rsidP="00E72DA1">
            <w:pPr>
              <w:jc w:val="both"/>
            </w:pPr>
            <w:r>
              <w:t>seminář</w:t>
            </w:r>
          </w:p>
        </w:tc>
      </w:tr>
      <w:tr w:rsidR="00E72DA1" w14:paraId="4E6F717B" w14:textId="77777777" w:rsidTr="00E72DA1">
        <w:tc>
          <w:tcPr>
            <w:tcW w:w="3086" w:type="dxa"/>
            <w:shd w:val="clear" w:color="auto" w:fill="F7CAAC"/>
          </w:tcPr>
          <w:p w14:paraId="4A753435" w14:textId="77777777" w:rsidR="00E72DA1" w:rsidRPr="00B70804" w:rsidRDefault="00E72DA1" w:rsidP="00E72DA1">
            <w:pPr>
              <w:rPr>
                <w:b/>
                <w:color w:val="000000" w:themeColor="text1"/>
              </w:rPr>
            </w:pPr>
            <w:r w:rsidRPr="00B70804">
              <w:rPr>
                <w:b/>
                <w:color w:val="000000" w:themeColor="text1"/>
              </w:rPr>
              <w:t>Forma způsobu ověření studijních výsledků a další požadavky na studenta</w:t>
            </w:r>
          </w:p>
        </w:tc>
        <w:tc>
          <w:tcPr>
            <w:tcW w:w="6769" w:type="dxa"/>
            <w:gridSpan w:val="7"/>
            <w:tcBorders>
              <w:bottom w:val="nil"/>
            </w:tcBorders>
          </w:tcPr>
          <w:p w14:paraId="0C90DE31" w14:textId="77777777" w:rsidR="001725B5" w:rsidRDefault="001725B5" w:rsidP="001725B5">
            <w:pPr>
              <w:rPr>
                <w:color w:val="000000" w:themeColor="text1"/>
              </w:rPr>
            </w:pPr>
            <w:r>
              <w:rPr>
                <w:color w:val="000000" w:themeColor="text1"/>
              </w:rPr>
              <w:t>80% aktivní účast na seminářích</w:t>
            </w:r>
          </w:p>
          <w:p w14:paraId="3D67B3F4" w14:textId="39FCFA92" w:rsidR="00E72DA1" w:rsidRPr="003B0753" w:rsidRDefault="001725B5" w:rsidP="003B0753">
            <w:pPr>
              <w:rPr>
                <w:color w:val="000000" w:themeColor="text1"/>
                <w:shd w:val="clear" w:color="auto" w:fill="FFFFFF"/>
              </w:rPr>
            </w:pPr>
            <w:r w:rsidRPr="001725B5">
              <w:rPr>
                <w:color w:val="000000" w:themeColor="text1"/>
                <w:shd w:val="clear" w:color="auto" w:fill="FFFFFF"/>
              </w:rPr>
              <w:t>a)</w:t>
            </w:r>
            <w:r>
              <w:rPr>
                <w:shd w:val="clear" w:color="auto" w:fill="FFFFFF"/>
              </w:rPr>
              <w:t xml:space="preserve"> </w:t>
            </w:r>
            <w:r w:rsidRPr="001725B5">
              <w:rPr>
                <w:color w:val="000000" w:themeColor="text1"/>
                <w:shd w:val="clear" w:color="auto" w:fill="FFFFFF"/>
              </w:rPr>
              <w:t>spojité válcové panorama zvoleného exterieru a jeho začlenění do webové stránky </w:t>
            </w:r>
            <w:r w:rsidRPr="001725B5">
              <w:rPr>
                <w:color w:val="000000" w:themeColor="text1"/>
              </w:rPr>
              <w:br/>
            </w:r>
            <w:r w:rsidRPr="001725B5">
              <w:rPr>
                <w:color w:val="000000" w:themeColor="text1"/>
                <w:shd w:val="clear" w:color="auto" w:fill="FFFFFF"/>
              </w:rPr>
              <w:t>b) kulové interaktivní panorama interieru </w:t>
            </w:r>
            <w:r w:rsidRPr="001725B5">
              <w:rPr>
                <w:color w:val="000000" w:themeColor="text1"/>
              </w:rPr>
              <w:br/>
            </w:r>
            <w:r w:rsidRPr="001725B5">
              <w:rPr>
                <w:color w:val="000000" w:themeColor="text1"/>
                <w:shd w:val="clear" w:color="auto" w:fill="FFFFFF"/>
              </w:rPr>
              <w:t>c) zpracování plošného virtuálního modelu objektu a variantních materiálových vzorků jako podklad pro interaktivní webovou prezentaci</w:t>
            </w:r>
            <w:r>
              <w:rPr>
                <w:color w:val="000000" w:themeColor="text1"/>
                <w:shd w:val="clear" w:color="auto" w:fill="FFFFFF"/>
              </w:rPr>
              <w:t>, zpracování prezentace</w:t>
            </w:r>
            <w:r w:rsidRPr="001725B5">
              <w:rPr>
                <w:color w:val="000000" w:themeColor="text1"/>
                <w:shd w:val="clear" w:color="auto" w:fill="FFFFFF"/>
              </w:rPr>
              <w:t>. </w:t>
            </w:r>
          </w:p>
        </w:tc>
      </w:tr>
      <w:tr w:rsidR="00E72DA1" w14:paraId="43E17573" w14:textId="77777777" w:rsidTr="001725B5">
        <w:trPr>
          <w:trHeight w:val="178"/>
        </w:trPr>
        <w:tc>
          <w:tcPr>
            <w:tcW w:w="9855" w:type="dxa"/>
            <w:gridSpan w:val="8"/>
            <w:tcBorders>
              <w:top w:val="nil"/>
            </w:tcBorders>
          </w:tcPr>
          <w:p w14:paraId="24614D5C" w14:textId="77777777" w:rsidR="00E72DA1" w:rsidRDefault="00E72DA1" w:rsidP="00E72DA1"/>
        </w:tc>
      </w:tr>
      <w:tr w:rsidR="00E72DA1" w14:paraId="2E7857E1" w14:textId="77777777" w:rsidTr="00E72DA1">
        <w:trPr>
          <w:trHeight w:val="197"/>
        </w:trPr>
        <w:tc>
          <w:tcPr>
            <w:tcW w:w="3086" w:type="dxa"/>
            <w:tcBorders>
              <w:top w:val="nil"/>
            </w:tcBorders>
            <w:shd w:val="clear" w:color="auto" w:fill="F7CAAC"/>
          </w:tcPr>
          <w:p w14:paraId="3B638B01" w14:textId="77777777" w:rsidR="00E72DA1" w:rsidRDefault="00E72DA1" w:rsidP="00E72DA1">
            <w:pPr>
              <w:rPr>
                <w:b/>
              </w:rPr>
            </w:pPr>
            <w:r>
              <w:rPr>
                <w:b/>
              </w:rPr>
              <w:t>Garant předmětu</w:t>
            </w:r>
          </w:p>
        </w:tc>
        <w:tc>
          <w:tcPr>
            <w:tcW w:w="6769" w:type="dxa"/>
            <w:gridSpan w:val="7"/>
            <w:tcBorders>
              <w:top w:val="nil"/>
            </w:tcBorders>
          </w:tcPr>
          <w:p w14:paraId="74D8711D" w14:textId="77777777" w:rsidR="00E72DA1" w:rsidRDefault="00E72DA1" w:rsidP="00E72DA1">
            <w:pPr>
              <w:jc w:val="both"/>
            </w:pPr>
            <w:r>
              <w:t>MgA. Jakub Hrdina, Ph.D.</w:t>
            </w:r>
          </w:p>
        </w:tc>
      </w:tr>
      <w:tr w:rsidR="00E72DA1" w14:paraId="7F30BE8F" w14:textId="77777777" w:rsidTr="00E72DA1">
        <w:trPr>
          <w:trHeight w:val="243"/>
        </w:trPr>
        <w:tc>
          <w:tcPr>
            <w:tcW w:w="3086" w:type="dxa"/>
            <w:tcBorders>
              <w:top w:val="nil"/>
            </w:tcBorders>
            <w:shd w:val="clear" w:color="auto" w:fill="F7CAAC"/>
          </w:tcPr>
          <w:p w14:paraId="59D00D68" w14:textId="77777777" w:rsidR="00E72DA1" w:rsidRDefault="00E72DA1" w:rsidP="00E72DA1">
            <w:pPr>
              <w:rPr>
                <w:b/>
              </w:rPr>
            </w:pPr>
            <w:r>
              <w:rPr>
                <w:b/>
              </w:rPr>
              <w:t>Zapojení garanta do výuky předmětu</w:t>
            </w:r>
          </w:p>
        </w:tc>
        <w:tc>
          <w:tcPr>
            <w:tcW w:w="6769" w:type="dxa"/>
            <w:gridSpan w:val="7"/>
            <w:tcBorders>
              <w:top w:val="nil"/>
            </w:tcBorders>
          </w:tcPr>
          <w:p w14:paraId="1D9F313D" w14:textId="66C8B5F6" w:rsidR="00E72DA1" w:rsidRDefault="00983E86" w:rsidP="00E72DA1">
            <w:pPr>
              <w:jc w:val="both"/>
            </w:pPr>
            <w:r>
              <w:t>100 %</w:t>
            </w:r>
          </w:p>
        </w:tc>
      </w:tr>
      <w:tr w:rsidR="00E72DA1" w14:paraId="1E3D30F1" w14:textId="77777777" w:rsidTr="00E72DA1">
        <w:tc>
          <w:tcPr>
            <w:tcW w:w="3086" w:type="dxa"/>
            <w:shd w:val="clear" w:color="auto" w:fill="F7CAAC"/>
          </w:tcPr>
          <w:p w14:paraId="0C0B6625" w14:textId="77777777" w:rsidR="00E72DA1" w:rsidRDefault="00E72DA1" w:rsidP="00E72DA1">
            <w:pPr>
              <w:rPr>
                <w:b/>
              </w:rPr>
            </w:pPr>
            <w:r>
              <w:rPr>
                <w:b/>
              </w:rPr>
              <w:t>Vyučující</w:t>
            </w:r>
          </w:p>
        </w:tc>
        <w:tc>
          <w:tcPr>
            <w:tcW w:w="6769" w:type="dxa"/>
            <w:gridSpan w:val="7"/>
            <w:tcBorders>
              <w:bottom w:val="nil"/>
            </w:tcBorders>
          </w:tcPr>
          <w:p w14:paraId="2C5A4606" w14:textId="77777777" w:rsidR="00E72DA1" w:rsidRDefault="00E72DA1" w:rsidP="00E72DA1">
            <w:pPr>
              <w:jc w:val="both"/>
            </w:pPr>
            <w:r>
              <w:t>MgA. Jakub Hrdina, Ph.D.</w:t>
            </w:r>
          </w:p>
        </w:tc>
      </w:tr>
      <w:tr w:rsidR="00E72DA1" w14:paraId="7A4C8188" w14:textId="77777777" w:rsidTr="001725B5">
        <w:trPr>
          <w:trHeight w:val="266"/>
        </w:trPr>
        <w:tc>
          <w:tcPr>
            <w:tcW w:w="9855" w:type="dxa"/>
            <w:gridSpan w:val="8"/>
            <w:tcBorders>
              <w:top w:val="nil"/>
            </w:tcBorders>
          </w:tcPr>
          <w:p w14:paraId="2C8B6272" w14:textId="77777777" w:rsidR="00E72DA1" w:rsidRDefault="00E72DA1" w:rsidP="00E72DA1">
            <w:pPr>
              <w:jc w:val="both"/>
            </w:pPr>
          </w:p>
        </w:tc>
      </w:tr>
      <w:tr w:rsidR="00E72DA1" w14:paraId="5DC84CDB" w14:textId="77777777" w:rsidTr="00E72DA1">
        <w:tc>
          <w:tcPr>
            <w:tcW w:w="3086" w:type="dxa"/>
            <w:shd w:val="clear" w:color="auto" w:fill="F7CAAC"/>
          </w:tcPr>
          <w:p w14:paraId="6412419B" w14:textId="77777777" w:rsidR="00E72DA1" w:rsidRDefault="00E72DA1" w:rsidP="00BC41B1">
            <w:pPr>
              <w:jc w:val="both"/>
              <w:rPr>
                <w:b/>
              </w:rPr>
            </w:pPr>
            <w:r>
              <w:rPr>
                <w:b/>
              </w:rPr>
              <w:t>Stručná anotace předmětu</w:t>
            </w:r>
          </w:p>
        </w:tc>
        <w:tc>
          <w:tcPr>
            <w:tcW w:w="6769" w:type="dxa"/>
            <w:gridSpan w:val="7"/>
            <w:tcBorders>
              <w:bottom w:val="nil"/>
            </w:tcBorders>
          </w:tcPr>
          <w:p w14:paraId="2B6BB33F" w14:textId="77777777" w:rsidR="00E72DA1" w:rsidRDefault="00E72DA1" w:rsidP="00E72DA1">
            <w:pPr>
              <w:jc w:val="both"/>
            </w:pPr>
          </w:p>
        </w:tc>
      </w:tr>
      <w:tr w:rsidR="00E72DA1" w14:paraId="31FCACBD" w14:textId="77777777" w:rsidTr="007A5A9B">
        <w:trPr>
          <w:trHeight w:val="5186"/>
        </w:trPr>
        <w:tc>
          <w:tcPr>
            <w:tcW w:w="9855" w:type="dxa"/>
            <w:gridSpan w:val="8"/>
            <w:tcBorders>
              <w:top w:val="nil"/>
              <w:bottom w:val="single" w:sz="12" w:space="0" w:color="auto"/>
            </w:tcBorders>
          </w:tcPr>
          <w:p w14:paraId="60F6C3E9" w14:textId="77777777" w:rsidR="00BC41B1" w:rsidRDefault="00E72DA1" w:rsidP="00BC41B1">
            <w:pPr>
              <w:jc w:val="both"/>
              <w:rPr>
                <w:color w:val="000000"/>
                <w:shd w:val="clear" w:color="auto" w:fill="FFFFFF"/>
              </w:rPr>
            </w:pPr>
            <w:r w:rsidRPr="001725B5">
              <w:rPr>
                <w:color w:val="000000"/>
                <w:shd w:val="clear" w:color="auto" w:fill="FFFFFF"/>
              </w:rPr>
              <w:t>Cílem předmětu je osvojení si dovedností při interaktivní počítačové vizualizaci objektů nebo scén pomocí softwarových prostředků virtuální reality (VR). Prezentace třírozměrných objektů a prostorů na základě fotografií, prohlížení trojrozměrných návrhů (virtuální výstupy z počítačového programu). Začlenění výstupů VR do webové stránky, interaktivní prezentace. Budou probrány následující oblasti: </w:t>
            </w:r>
          </w:p>
          <w:p w14:paraId="78582704" w14:textId="5D4F873D" w:rsidR="00E72DA1" w:rsidRPr="007A5A9B" w:rsidRDefault="00E72DA1" w:rsidP="007A5A9B">
            <w:pPr>
              <w:spacing w:after="120"/>
              <w:rPr>
                <w:color w:val="000000"/>
                <w:shd w:val="clear" w:color="auto" w:fill="FFFFFF"/>
              </w:rPr>
            </w:pPr>
            <w:r w:rsidRPr="001725B5">
              <w:rPr>
                <w:color w:val="000000"/>
                <w:shd w:val="clear" w:color="auto" w:fill="FFFFFF"/>
              </w:rPr>
              <w:t>- Plošné zobrazení prostorových objektů na základě digitálních obrazových podkladů (získaných snímkováním existujícího objektu/prostoru nebo vizualizací CAD modelu). </w:t>
            </w:r>
            <w:r w:rsidRPr="001725B5">
              <w:rPr>
                <w:color w:val="000000"/>
              </w:rPr>
              <w:br/>
            </w:r>
            <w:r w:rsidRPr="001725B5">
              <w:rPr>
                <w:color w:val="000000"/>
                <w:shd w:val="clear" w:color="auto" w:fill="FFFFFF"/>
              </w:rPr>
              <w:t>- Interaktivní zobrazení panoramatické scény (válcové nebo kulové panorama) </w:t>
            </w:r>
          </w:p>
          <w:p w14:paraId="68DDC70D" w14:textId="77777777" w:rsidR="00E72DA1" w:rsidRPr="001725B5" w:rsidRDefault="00E72DA1" w:rsidP="00D3581F">
            <w:pPr>
              <w:pStyle w:val="Odstavecseseznamem"/>
              <w:numPr>
                <w:ilvl w:val="0"/>
                <w:numId w:val="77"/>
              </w:numPr>
              <w:spacing w:after="160" w:line="259" w:lineRule="auto"/>
              <w:jc w:val="both"/>
              <w:rPr>
                <w:color w:val="000000"/>
              </w:rPr>
            </w:pPr>
            <w:r w:rsidRPr="001725B5">
              <w:rPr>
                <w:color w:val="000000"/>
                <w:shd w:val="clear" w:color="auto" w:fill="FFFFFF"/>
              </w:rPr>
              <w:t xml:space="preserve">Virtuální realita </w:t>
            </w:r>
          </w:p>
          <w:p w14:paraId="1F2A2EA4" w14:textId="77777777" w:rsidR="00E72DA1" w:rsidRPr="001725B5" w:rsidRDefault="00E72DA1" w:rsidP="00D3581F">
            <w:pPr>
              <w:pStyle w:val="Odstavecseseznamem"/>
              <w:numPr>
                <w:ilvl w:val="0"/>
                <w:numId w:val="77"/>
              </w:numPr>
              <w:spacing w:after="160" w:line="259" w:lineRule="auto"/>
              <w:jc w:val="both"/>
              <w:rPr>
                <w:color w:val="000000"/>
              </w:rPr>
            </w:pPr>
            <w:r w:rsidRPr="001725B5">
              <w:rPr>
                <w:color w:val="000000"/>
                <w:shd w:val="clear" w:color="auto" w:fill="FFFFFF"/>
              </w:rPr>
              <w:t>Virtuální realita II</w:t>
            </w:r>
          </w:p>
          <w:p w14:paraId="304C1927" w14:textId="77777777" w:rsidR="00E72DA1" w:rsidRPr="001725B5" w:rsidRDefault="00E72DA1" w:rsidP="00D3581F">
            <w:pPr>
              <w:pStyle w:val="Odstavecseseznamem"/>
              <w:numPr>
                <w:ilvl w:val="0"/>
                <w:numId w:val="77"/>
              </w:numPr>
              <w:spacing w:after="160" w:line="259" w:lineRule="auto"/>
              <w:jc w:val="both"/>
              <w:rPr>
                <w:color w:val="000000"/>
              </w:rPr>
            </w:pPr>
            <w:r w:rsidRPr="001725B5">
              <w:rPr>
                <w:color w:val="000000"/>
              </w:rPr>
              <w:t>Rozšířená realita</w:t>
            </w:r>
          </w:p>
          <w:p w14:paraId="726DC342" w14:textId="77777777" w:rsidR="00E72DA1" w:rsidRPr="001725B5" w:rsidRDefault="00E72DA1" w:rsidP="00D3581F">
            <w:pPr>
              <w:pStyle w:val="Odstavecseseznamem"/>
              <w:numPr>
                <w:ilvl w:val="0"/>
                <w:numId w:val="77"/>
              </w:numPr>
              <w:spacing w:after="160" w:line="259" w:lineRule="auto"/>
              <w:jc w:val="both"/>
              <w:rPr>
                <w:color w:val="000000"/>
              </w:rPr>
            </w:pPr>
            <w:r w:rsidRPr="001725B5">
              <w:rPr>
                <w:color w:val="000000"/>
              </w:rPr>
              <w:t xml:space="preserve">Mixed reality </w:t>
            </w:r>
          </w:p>
          <w:p w14:paraId="77E8AFDD" w14:textId="77777777" w:rsidR="00E72DA1" w:rsidRPr="001725B5" w:rsidRDefault="00E72DA1" w:rsidP="00D3581F">
            <w:pPr>
              <w:pStyle w:val="Odstavecseseznamem"/>
              <w:numPr>
                <w:ilvl w:val="0"/>
                <w:numId w:val="77"/>
              </w:numPr>
              <w:spacing w:after="160" w:line="259" w:lineRule="auto"/>
              <w:jc w:val="both"/>
              <w:rPr>
                <w:color w:val="000000"/>
              </w:rPr>
            </w:pPr>
            <w:r w:rsidRPr="001725B5">
              <w:rPr>
                <w:color w:val="000000"/>
              </w:rPr>
              <w:t>Umělá inteligence</w:t>
            </w:r>
          </w:p>
          <w:p w14:paraId="34AF98E9" w14:textId="77777777" w:rsidR="00E72DA1" w:rsidRPr="001725B5" w:rsidRDefault="00E72DA1" w:rsidP="00D3581F">
            <w:pPr>
              <w:pStyle w:val="Odstavecseseznamem"/>
              <w:numPr>
                <w:ilvl w:val="0"/>
                <w:numId w:val="77"/>
              </w:numPr>
              <w:spacing w:after="160" w:line="259" w:lineRule="auto"/>
              <w:jc w:val="both"/>
              <w:rPr>
                <w:color w:val="000000"/>
              </w:rPr>
            </w:pPr>
            <w:r w:rsidRPr="001725B5">
              <w:rPr>
                <w:color w:val="000000"/>
              </w:rPr>
              <w:t>Generatívní nástroje</w:t>
            </w:r>
          </w:p>
          <w:p w14:paraId="4F8A0493" w14:textId="77777777" w:rsidR="00E72DA1" w:rsidRPr="001725B5" w:rsidRDefault="00E72DA1" w:rsidP="00D3581F">
            <w:pPr>
              <w:pStyle w:val="Odstavecseseznamem"/>
              <w:numPr>
                <w:ilvl w:val="0"/>
                <w:numId w:val="77"/>
              </w:numPr>
              <w:spacing w:after="160" w:line="259" w:lineRule="auto"/>
              <w:jc w:val="both"/>
              <w:rPr>
                <w:color w:val="000000"/>
              </w:rPr>
            </w:pPr>
            <w:r w:rsidRPr="001725B5">
              <w:rPr>
                <w:color w:val="000000"/>
                <w:shd w:val="clear" w:color="auto" w:fill="FFFFFF"/>
              </w:rPr>
              <w:t>Teoretický základ vytváření počítačem generovaných pohledů na základě 2D obrazového záznamu. </w:t>
            </w:r>
          </w:p>
          <w:p w14:paraId="7CDE64C0" w14:textId="77777777" w:rsidR="00E72DA1" w:rsidRPr="001725B5" w:rsidRDefault="00E72DA1" w:rsidP="00D3581F">
            <w:pPr>
              <w:pStyle w:val="Odstavecseseznamem"/>
              <w:numPr>
                <w:ilvl w:val="0"/>
                <w:numId w:val="77"/>
              </w:numPr>
              <w:spacing w:after="160" w:line="259" w:lineRule="auto"/>
              <w:jc w:val="both"/>
              <w:rPr>
                <w:color w:val="000000"/>
              </w:rPr>
            </w:pPr>
            <w:r w:rsidRPr="001725B5">
              <w:rPr>
                <w:color w:val="000000"/>
                <w:shd w:val="clear" w:color="auto" w:fill="FFFFFF"/>
              </w:rPr>
              <w:t>Příprava grafických dat pro virtuální interaktivní prezentaci. </w:t>
            </w:r>
          </w:p>
          <w:p w14:paraId="7ACC026C" w14:textId="77777777" w:rsidR="00E72DA1" w:rsidRPr="001725B5" w:rsidRDefault="00E72DA1" w:rsidP="00D3581F">
            <w:pPr>
              <w:pStyle w:val="Odstavecseseznamem"/>
              <w:numPr>
                <w:ilvl w:val="0"/>
                <w:numId w:val="77"/>
              </w:numPr>
              <w:spacing w:after="160" w:line="259" w:lineRule="auto"/>
              <w:jc w:val="both"/>
              <w:rPr>
                <w:color w:val="000000"/>
              </w:rPr>
            </w:pPr>
            <w:r w:rsidRPr="001725B5">
              <w:rPr>
                <w:color w:val="000000"/>
                <w:shd w:val="clear" w:color="auto" w:fill="FFFFFF"/>
              </w:rPr>
              <w:t>Vytváření grafických výstupů z 3D modelovacího programu </w:t>
            </w:r>
          </w:p>
          <w:p w14:paraId="7F85DFFE" w14:textId="77777777" w:rsidR="00E72DA1" w:rsidRPr="001725B5" w:rsidRDefault="00E72DA1" w:rsidP="00D3581F">
            <w:pPr>
              <w:pStyle w:val="Odstavecseseznamem"/>
              <w:numPr>
                <w:ilvl w:val="0"/>
                <w:numId w:val="77"/>
              </w:numPr>
              <w:spacing w:after="160" w:line="259" w:lineRule="auto"/>
              <w:jc w:val="both"/>
              <w:rPr>
                <w:color w:val="000000"/>
              </w:rPr>
            </w:pPr>
            <w:r w:rsidRPr="001725B5">
              <w:rPr>
                <w:color w:val="000000"/>
                <w:shd w:val="clear" w:color="auto" w:fill="FFFFFF"/>
              </w:rPr>
              <w:t>Animace jednoduchého pohybu na webové stránce </w:t>
            </w:r>
          </w:p>
          <w:p w14:paraId="4DEF0FBB" w14:textId="77777777" w:rsidR="00E72DA1" w:rsidRPr="001725B5" w:rsidRDefault="00E72DA1" w:rsidP="00D3581F">
            <w:pPr>
              <w:pStyle w:val="Odstavecseseznamem"/>
              <w:numPr>
                <w:ilvl w:val="0"/>
                <w:numId w:val="77"/>
              </w:numPr>
              <w:spacing w:after="160" w:line="259" w:lineRule="auto"/>
              <w:jc w:val="both"/>
              <w:rPr>
                <w:color w:val="000000"/>
              </w:rPr>
            </w:pPr>
            <w:r w:rsidRPr="001725B5">
              <w:rPr>
                <w:color w:val="000000"/>
                <w:shd w:val="clear" w:color="auto" w:fill="FFFFFF"/>
              </w:rPr>
              <w:t>Interaktivní prezentace objektu na webové stránce </w:t>
            </w:r>
          </w:p>
          <w:p w14:paraId="673B4788" w14:textId="77777777" w:rsidR="00E72DA1" w:rsidRPr="001725B5" w:rsidRDefault="00E72DA1" w:rsidP="00D3581F">
            <w:pPr>
              <w:pStyle w:val="Odstavecseseznamem"/>
              <w:numPr>
                <w:ilvl w:val="0"/>
                <w:numId w:val="77"/>
              </w:numPr>
              <w:spacing w:after="160" w:line="259" w:lineRule="auto"/>
              <w:jc w:val="both"/>
            </w:pPr>
            <w:r w:rsidRPr="001725B5">
              <w:rPr>
                <w:color w:val="000000"/>
                <w:shd w:val="clear" w:color="auto" w:fill="FFFFFF"/>
              </w:rPr>
              <w:t>Interaktivní panorama válcové a kulové, začlenění do webové stránky </w:t>
            </w:r>
          </w:p>
          <w:p w14:paraId="6EA76B7E" w14:textId="77777777" w:rsidR="007A5A9B" w:rsidRPr="007A5A9B" w:rsidRDefault="00E72DA1" w:rsidP="007A5A9B">
            <w:pPr>
              <w:pStyle w:val="Odstavecseseznamem"/>
              <w:numPr>
                <w:ilvl w:val="0"/>
                <w:numId w:val="77"/>
              </w:numPr>
              <w:spacing w:after="120"/>
              <w:ind w:left="1077" w:hanging="357"/>
              <w:contextualSpacing w:val="0"/>
              <w:jc w:val="both"/>
            </w:pPr>
            <w:r w:rsidRPr="001725B5">
              <w:rPr>
                <w:color w:val="000000"/>
                <w:shd w:val="clear" w:color="auto" w:fill="FFFFFF"/>
              </w:rPr>
              <w:t>Umístění prezentace na veřejně přístupném webovém serveru</w:t>
            </w:r>
            <w:r w:rsidRPr="001725B5">
              <w:rPr>
                <w:rFonts w:ascii="Tahoma" w:hAnsi="Tahoma" w:cs="Tahoma"/>
                <w:color w:val="000000"/>
                <w:sz w:val="17"/>
                <w:szCs w:val="17"/>
                <w:shd w:val="clear" w:color="auto" w:fill="FFFFFF"/>
              </w:rPr>
              <w:t> </w:t>
            </w:r>
          </w:p>
          <w:p w14:paraId="68341B00" w14:textId="0FDEBA8D" w:rsidR="001725B5" w:rsidRPr="00AF68B3" w:rsidRDefault="001725B5" w:rsidP="007A5A9B">
            <w:pPr>
              <w:jc w:val="both"/>
            </w:pPr>
            <w:r>
              <w:t xml:space="preserve">Student získá </w:t>
            </w:r>
            <w:r w:rsidRPr="007A5A9B">
              <w:rPr>
                <w:color w:val="000000"/>
                <w:shd w:val="clear" w:color="auto" w:fill="FFFFFF"/>
              </w:rPr>
              <w:t>dovednosti s interaktivními počítačovými vizualizacemi objektů nebo scén pomocí softwarových prostředků.</w:t>
            </w:r>
          </w:p>
        </w:tc>
      </w:tr>
      <w:tr w:rsidR="00E72DA1" w14:paraId="1CB9CA58" w14:textId="77777777" w:rsidTr="00E72DA1">
        <w:trPr>
          <w:trHeight w:val="265"/>
        </w:trPr>
        <w:tc>
          <w:tcPr>
            <w:tcW w:w="3653" w:type="dxa"/>
            <w:gridSpan w:val="2"/>
            <w:tcBorders>
              <w:top w:val="nil"/>
            </w:tcBorders>
            <w:shd w:val="clear" w:color="auto" w:fill="F7CAAC"/>
          </w:tcPr>
          <w:p w14:paraId="457B8B0D" w14:textId="77777777" w:rsidR="00E72DA1" w:rsidRDefault="00E72DA1" w:rsidP="00E72DA1">
            <w:pPr>
              <w:jc w:val="both"/>
            </w:pPr>
            <w:r>
              <w:rPr>
                <w:b/>
              </w:rPr>
              <w:t>Studijní literatura a studijní pomůcky</w:t>
            </w:r>
          </w:p>
        </w:tc>
        <w:tc>
          <w:tcPr>
            <w:tcW w:w="6202" w:type="dxa"/>
            <w:gridSpan w:val="6"/>
            <w:tcBorders>
              <w:top w:val="nil"/>
              <w:bottom w:val="nil"/>
            </w:tcBorders>
          </w:tcPr>
          <w:p w14:paraId="2F925B00" w14:textId="77777777" w:rsidR="00E72DA1" w:rsidRDefault="00E72DA1" w:rsidP="00E72DA1">
            <w:pPr>
              <w:jc w:val="both"/>
            </w:pPr>
          </w:p>
        </w:tc>
      </w:tr>
      <w:tr w:rsidR="00E72DA1" w:rsidRPr="003F7F55" w14:paraId="1B7943ED" w14:textId="77777777" w:rsidTr="00E72DA1">
        <w:trPr>
          <w:trHeight w:val="1497"/>
        </w:trPr>
        <w:tc>
          <w:tcPr>
            <w:tcW w:w="9855" w:type="dxa"/>
            <w:gridSpan w:val="8"/>
            <w:tcBorders>
              <w:top w:val="nil"/>
            </w:tcBorders>
          </w:tcPr>
          <w:p w14:paraId="090D98A8" w14:textId="77777777" w:rsidR="007662EA" w:rsidRPr="00B05DF5" w:rsidRDefault="007662EA" w:rsidP="007662EA">
            <w:pPr>
              <w:spacing w:line="256" w:lineRule="auto"/>
              <w:jc w:val="both"/>
              <w:rPr>
                <w:b/>
                <w:lang w:eastAsia="en-US"/>
              </w:rPr>
            </w:pPr>
            <w:r w:rsidRPr="00B05DF5">
              <w:rPr>
                <w:b/>
                <w:lang w:eastAsia="en-US"/>
              </w:rPr>
              <w:t xml:space="preserve">Doporučená: </w:t>
            </w:r>
          </w:p>
          <w:p w14:paraId="69A60FAA" w14:textId="77777777" w:rsidR="007662EA" w:rsidRPr="007662EA" w:rsidRDefault="00000000" w:rsidP="007662EA">
            <w:pPr>
              <w:pStyle w:val="Bezmezer"/>
              <w:spacing w:line="256" w:lineRule="auto"/>
              <w:rPr>
                <w:lang w:eastAsia="en-US"/>
              </w:rPr>
            </w:pPr>
            <w:hyperlink r:id="rId102" w:tgtFrame="_blank" w:history="1">
              <w:r w:rsidR="007662EA" w:rsidRPr="007662EA">
                <w:rPr>
                  <w:rStyle w:val="Hypertextovodkaz"/>
                  <w:bCs/>
                  <w:i/>
                  <w:iCs/>
                  <w:color w:val="auto"/>
                  <w:u w:val="none"/>
                </w:rPr>
                <w:t>Getting Started: Volume I – WireFusion 5</w:t>
              </w:r>
            </w:hyperlink>
          </w:p>
          <w:p w14:paraId="22B3D429" w14:textId="77777777" w:rsidR="007662EA" w:rsidRPr="007662EA" w:rsidRDefault="00000000" w:rsidP="007662EA">
            <w:pPr>
              <w:pStyle w:val="Bezmezer"/>
              <w:spacing w:line="256" w:lineRule="auto"/>
              <w:rPr>
                <w:lang w:eastAsia="en-US"/>
              </w:rPr>
            </w:pPr>
            <w:hyperlink r:id="rId103" w:tgtFrame="_blank" w:history="1">
              <w:r w:rsidR="007662EA" w:rsidRPr="007662EA">
                <w:rPr>
                  <w:rStyle w:val="Hypertextovodkaz"/>
                  <w:bCs/>
                  <w:i/>
                  <w:iCs/>
                  <w:color w:val="auto"/>
                  <w:u w:val="none"/>
                </w:rPr>
                <w:t>Getting Started: Volume II – 3D Tutorial</w:t>
              </w:r>
            </w:hyperlink>
          </w:p>
          <w:p w14:paraId="67DEF5D8" w14:textId="77777777" w:rsidR="007662EA" w:rsidRPr="007662EA" w:rsidRDefault="00000000" w:rsidP="007662EA">
            <w:pPr>
              <w:pStyle w:val="Bezmezer"/>
              <w:spacing w:line="256" w:lineRule="auto"/>
              <w:rPr>
                <w:lang w:eastAsia="en-US"/>
              </w:rPr>
            </w:pPr>
            <w:hyperlink r:id="rId104" w:tgtFrame="_blank" w:history="1">
              <w:r w:rsidR="007662EA" w:rsidRPr="007662EA">
                <w:rPr>
                  <w:rStyle w:val="Hypertextovodkaz"/>
                  <w:bCs/>
                  <w:i/>
                  <w:iCs/>
                  <w:color w:val="auto"/>
                  <w:u w:val="none"/>
                </w:rPr>
                <w:t>Starting with VRML (D.K.S.)</w:t>
              </w:r>
            </w:hyperlink>
          </w:p>
          <w:p w14:paraId="432C136C" w14:textId="77777777" w:rsidR="007662EA" w:rsidRDefault="00000000" w:rsidP="007662EA">
            <w:pPr>
              <w:pStyle w:val="Bezmezer"/>
              <w:spacing w:line="256" w:lineRule="auto"/>
              <w:rPr>
                <w:rStyle w:val="Hypertextovodkaz"/>
                <w:bCs/>
                <w:i/>
                <w:iCs/>
                <w:color w:val="auto"/>
                <w:u w:val="none"/>
              </w:rPr>
            </w:pPr>
            <w:hyperlink r:id="rId105" w:tgtFrame="_blank" w:history="1">
              <w:r w:rsidR="007662EA" w:rsidRPr="007662EA">
                <w:rPr>
                  <w:rStyle w:val="Hypertextovodkaz"/>
                  <w:bCs/>
                  <w:i/>
                  <w:iCs/>
                  <w:color w:val="auto"/>
                  <w:u w:val="none"/>
                </w:rPr>
                <w:t>WireFusion Free Edition</w:t>
              </w:r>
            </w:hyperlink>
          </w:p>
          <w:p w14:paraId="189EB458" w14:textId="0FDA423F" w:rsidR="00E72DA1" w:rsidRPr="003F7F55" w:rsidRDefault="00000000" w:rsidP="007662EA">
            <w:pPr>
              <w:pStyle w:val="Bezmezer"/>
              <w:spacing w:line="256" w:lineRule="auto"/>
              <w:rPr>
                <w:b/>
              </w:rPr>
            </w:pPr>
            <w:hyperlink r:id="rId106" w:tgtFrame="_blank" w:history="1">
              <w:r w:rsidR="007662EA" w:rsidRPr="007662EA">
                <w:rPr>
                  <w:rStyle w:val="Hypertextovodkaz"/>
                  <w:bCs/>
                  <w:i/>
                  <w:iCs/>
                  <w:color w:val="auto"/>
                  <w:u w:val="none"/>
                </w:rPr>
                <w:t>WireFusion Java WebStart Edition (Demicron)</w:t>
              </w:r>
            </w:hyperlink>
          </w:p>
        </w:tc>
      </w:tr>
    </w:tbl>
    <w:p w14:paraId="632953DC" w14:textId="7E2FF89E" w:rsidR="00E72DA1" w:rsidRDefault="00E72DA1"/>
    <w:p w14:paraId="3A1DA8DB" w14:textId="77777777" w:rsidR="007662EA" w:rsidRDefault="007662E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E7B04" w14:paraId="1784DE53" w14:textId="77777777" w:rsidTr="00FF4496">
        <w:trPr>
          <w:trHeight w:val="283"/>
        </w:trPr>
        <w:tc>
          <w:tcPr>
            <w:tcW w:w="9855" w:type="dxa"/>
            <w:gridSpan w:val="8"/>
            <w:tcBorders>
              <w:bottom w:val="double" w:sz="4" w:space="0" w:color="auto"/>
            </w:tcBorders>
            <w:shd w:val="clear" w:color="auto" w:fill="BDD6EE"/>
          </w:tcPr>
          <w:p w14:paraId="58F058A0" w14:textId="0CF1FA58" w:rsidR="009E7B04" w:rsidRDefault="009E7B04" w:rsidP="009E7B04">
            <w:pPr>
              <w:jc w:val="both"/>
              <w:rPr>
                <w:b/>
                <w:sz w:val="28"/>
              </w:rPr>
            </w:pPr>
            <w:r>
              <w:lastRenderedPageBreak/>
              <w:br w:type="page"/>
            </w:r>
            <w:r>
              <w:rPr>
                <w:b/>
                <w:sz w:val="28"/>
              </w:rPr>
              <w:t>B-III – Charakteristika studijního předmětu</w:t>
            </w:r>
          </w:p>
        </w:tc>
      </w:tr>
      <w:tr w:rsidR="009E7B04" w14:paraId="63BBF11A" w14:textId="77777777" w:rsidTr="009E7B04">
        <w:tc>
          <w:tcPr>
            <w:tcW w:w="3086" w:type="dxa"/>
            <w:tcBorders>
              <w:top w:val="double" w:sz="4" w:space="0" w:color="auto"/>
            </w:tcBorders>
            <w:shd w:val="clear" w:color="auto" w:fill="F7CAAC"/>
          </w:tcPr>
          <w:p w14:paraId="5F51D4B7" w14:textId="77777777" w:rsidR="009E7B04" w:rsidRDefault="009E7B04" w:rsidP="009E7B04">
            <w:pPr>
              <w:rPr>
                <w:b/>
              </w:rPr>
            </w:pPr>
            <w:r>
              <w:rPr>
                <w:b/>
              </w:rPr>
              <w:t>Název studijního předmětu</w:t>
            </w:r>
          </w:p>
        </w:tc>
        <w:tc>
          <w:tcPr>
            <w:tcW w:w="6769" w:type="dxa"/>
            <w:gridSpan w:val="7"/>
            <w:tcBorders>
              <w:top w:val="double" w:sz="4" w:space="0" w:color="auto"/>
            </w:tcBorders>
          </w:tcPr>
          <w:p w14:paraId="615A6405" w14:textId="77777777" w:rsidR="009E7B04" w:rsidRDefault="009E7B04" w:rsidP="009E7B04">
            <w:pPr>
              <w:jc w:val="both"/>
            </w:pPr>
            <w:r>
              <w:t>Seminář k diplomové práci</w:t>
            </w:r>
          </w:p>
        </w:tc>
      </w:tr>
      <w:tr w:rsidR="009E7B04" w14:paraId="676E5F4E" w14:textId="77777777" w:rsidTr="009E7B04">
        <w:tc>
          <w:tcPr>
            <w:tcW w:w="3086" w:type="dxa"/>
            <w:shd w:val="clear" w:color="auto" w:fill="F7CAAC"/>
          </w:tcPr>
          <w:p w14:paraId="3C1D51C1" w14:textId="77777777" w:rsidR="009E7B04" w:rsidRDefault="009E7B04" w:rsidP="009E7B04">
            <w:pPr>
              <w:rPr>
                <w:b/>
              </w:rPr>
            </w:pPr>
            <w:r>
              <w:rPr>
                <w:b/>
              </w:rPr>
              <w:t>Typ předmětu</w:t>
            </w:r>
          </w:p>
        </w:tc>
        <w:tc>
          <w:tcPr>
            <w:tcW w:w="3406" w:type="dxa"/>
            <w:gridSpan w:val="4"/>
          </w:tcPr>
          <w:p w14:paraId="4BD634C0" w14:textId="77777777" w:rsidR="009E7B04" w:rsidRDefault="009E7B04" w:rsidP="009E7B04">
            <w:pPr>
              <w:jc w:val="both"/>
            </w:pPr>
            <w:r>
              <w:t>povinný</w:t>
            </w:r>
          </w:p>
        </w:tc>
        <w:tc>
          <w:tcPr>
            <w:tcW w:w="2695" w:type="dxa"/>
            <w:gridSpan w:val="2"/>
            <w:shd w:val="clear" w:color="auto" w:fill="F7CAAC"/>
          </w:tcPr>
          <w:p w14:paraId="73B28935" w14:textId="77777777" w:rsidR="009E7B04" w:rsidRDefault="009E7B04" w:rsidP="009E7B04">
            <w:pPr>
              <w:jc w:val="both"/>
            </w:pPr>
            <w:r>
              <w:rPr>
                <w:b/>
              </w:rPr>
              <w:t>doporučený ročník / semestr</w:t>
            </w:r>
          </w:p>
        </w:tc>
        <w:tc>
          <w:tcPr>
            <w:tcW w:w="668" w:type="dxa"/>
          </w:tcPr>
          <w:p w14:paraId="23469FD4" w14:textId="77777777" w:rsidR="009E7B04" w:rsidRDefault="009E7B04" w:rsidP="009E7B04">
            <w:pPr>
              <w:jc w:val="both"/>
            </w:pPr>
            <w:r>
              <w:t>2/ZS</w:t>
            </w:r>
          </w:p>
        </w:tc>
      </w:tr>
      <w:tr w:rsidR="009E7B04" w14:paraId="6E9BD1FC" w14:textId="77777777" w:rsidTr="009E7B04">
        <w:tc>
          <w:tcPr>
            <w:tcW w:w="3086" w:type="dxa"/>
            <w:shd w:val="clear" w:color="auto" w:fill="F7CAAC"/>
          </w:tcPr>
          <w:p w14:paraId="104B24A1" w14:textId="77777777" w:rsidR="009E7B04" w:rsidRDefault="009E7B04" w:rsidP="009E7B04">
            <w:pPr>
              <w:rPr>
                <w:b/>
              </w:rPr>
            </w:pPr>
            <w:r>
              <w:rPr>
                <w:b/>
              </w:rPr>
              <w:t>Rozsah studijního předmětu</w:t>
            </w:r>
          </w:p>
        </w:tc>
        <w:tc>
          <w:tcPr>
            <w:tcW w:w="1701" w:type="dxa"/>
            <w:gridSpan w:val="2"/>
          </w:tcPr>
          <w:p w14:paraId="2DC9008B" w14:textId="432406D5" w:rsidR="009E7B04" w:rsidRDefault="009E7B04" w:rsidP="009E7B04">
            <w:pPr>
              <w:jc w:val="both"/>
            </w:pPr>
            <w:r>
              <w:t>13</w:t>
            </w:r>
            <w:r w:rsidR="00BC3F5F">
              <w:t xml:space="preserve"> </w:t>
            </w:r>
            <w:r>
              <w:t>s</w:t>
            </w:r>
          </w:p>
        </w:tc>
        <w:tc>
          <w:tcPr>
            <w:tcW w:w="889" w:type="dxa"/>
            <w:shd w:val="clear" w:color="auto" w:fill="F7CAAC"/>
          </w:tcPr>
          <w:p w14:paraId="132695FD" w14:textId="77777777" w:rsidR="009E7B04" w:rsidRDefault="009E7B04" w:rsidP="009E7B04">
            <w:pPr>
              <w:jc w:val="both"/>
              <w:rPr>
                <w:b/>
              </w:rPr>
            </w:pPr>
            <w:r>
              <w:rPr>
                <w:b/>
              </w:rPr>
              <w:t xml:space="preserve">hod. </w:t>
            </w:r>
          </w:p>
        </w:tc>
        <w:tc>
          <w:tcPr>
            <w:tcW w:w="816" w:type="dxa"/>
          </w:tcPr>
          <w:p w14:paraId="4A54B4F2" w14:textId="77777777" w:rsidR="009E7B04" w:rsidRDefault="009E7B04" w:rsidP="009E7B04">
            <w:pPr>
              <w:jc w:val="both"/>
            </w:pPr>
            <w:r>
              <w:t>13</w:t>
            </w:r>
          </w:p>
        </w:tc>
        <w:tc>
          <w:tcPr>
            <w:tcW w:w="2156" w:type="dxa"/>
            <w:shd w:val="clear" w:color="auto" w:fill="F7CAAC"/>
          </w:tcPr>
          <w:p w14:paraId="2EAE7DEF" w14:textId="77777777" w:rsidR="009E7B04" w:rsidRDefault="009E7B04" w:rsidP="009E7B04">
            <w:pPr>
              <w:jc w:val="both"/>
              <w:rPr>
                <w:b/>
              </w:rPr>
            </w:pPr>
            <w:r>
              <w:rPr>
                <w:b/>
              </w:rPr>
              <w:t>kreditů</w:t>
            </w:r>
          </w:p>
        </w:tc>
        <w:tc>
          <w:tcPr>
            <w:tcW w:w="1207" w:type="dxa"/>
            <w:gridSpan w:val="2"/>
          </w:tcPr>
          <w:p w14:paraId="77220161" w14:textId="77777777" w:rsidR="009E7B04" w:rsidRDefault="009E7B04" w:rsidP="009E7B04">
            <w:pPr>
              <w:jc w:val="both"/>
            </w:pPr>
            <w:r>
              <w:t>1</w:t>
            </w:r>
          </w:p>
        </w:tc>
      </w:tr>
      <w:tr w:rsidR="009E7B04" w14:paraId="5E92302D" w14:textId="77777777" w:rsidTr="009E7B04">
        <w:tc>
          <w:tcPr>
            <w:tcW w:w="3086" w:type="dxa"/>
            <w:shd w:val="clear" w:color="auto" w:fill="F7CAAC"/>
          </w:tcPr>
          <w:p w14:paraId="6AD3922D" w14:textId="77777777" w:rsidR="009E7B04" w:rsidRDefault="009E7B04" w:rsidP="009E7B04">
            <w:pPr>
              <w:rPr>
                <w:b/>
                <w:sz w:val="22"/>
              </w:rPr>
            </w:pPr>
            <w:r>
              <w:rPr>
                <w:b/>
              </w:rPr>
              <w:t>Prerekvizity, korekvizity, ekvivalence</w:t>
            </w:r>
          </w:p>
        </w:tc>
        <w:tc>
          <w:tcPr>
            <w:tcW w:w="6769" w:type="dxa"/>
            <w:gridSpan w:val="7"/>
          </w:tcPr>
          <w:p w14:paraId="519BBC43" w14:textId="77777777" w:rsidR="009E7B04" w:rsidRDefault="009E7B04" w:rsidP="009E7B04">
            <w:pPr>
              <w:jc w:val="both"/>
            </w:pPr>
          </w:p>
        </w:tc>
      </w:tr>
      <w:tr w:rsidR="009E7B04" w14:paraId="33585797" w14:textId="77777777" w:rsidTr="009E7B04">
        <w:tc>
          <w:tcPr>
            <w:tcW w:w="3086" w:type="dxa"/>
            <w:shd w:val="clear" w:color="auto" w:fill="F7CAAC"/>
          </w:tcPr>
          <w:p w14:paraId="294F2662" w14:textId="77777777" w:rsidR="009E7B04" w:rsidRDefault="009E7B04" w:rsidP="009E7B04">
            <w:pPr>
              <w:rPr>
                <w:b/>
              </w:rPr>
            </w:pPr>
            <w:r>
              <w:rPr>
                <w:b/>
              </w:rPr>
              <w:t>Způsob ověření studijních výsledků</w:t>
            </w:r>
          </w:p>
        </w:tc>
        <w:tc>
          <w:tcPr>
            <w:tcW w:w="3406" w:type="dxa"/>
            <w:gridSpan w:val="4"/>
          </w:tcPr>
          <w:p w14:paraId="5C8056FD" w14:textId="77777777" w:rsidR="009E7B04" w:rsidRDefault="009E7B04" w:rsidP="009E7B04">
            <w:pPr>
              <w:jc w:val="both"/>
            </w:pPr>
            <w:r>
              <w:t>zápočet</w:t>
            </w:r>
          </w:p>
        </w:tc>
        <w:tc>
          <w:tcPr>
            <w:tcW w:w="2156" w:type="dxa"/>
            <w:shd w:val="clear" w:color="auto" w:fill="F7CAAC"/>
          </w:tcPr>
          <w:p w14:paraId="42961C80" w14:textId="77777777" w:rsidR="009E7B04" w:rsidRDefault="009E7B04" w:rsidP="009E7B04">
            <w:pPr>
              <w:jc w:val="both"/>
              <w:rPr>
                <w:b/>
              </w:rPr>
            </w:pPr>
            <w:r>
              <w:rPr>
                <w:b/>
              </w:rPr>
              <w:t>Forma výuky</w:t>
            </w:r>
          </w:p>
        </w:tc>
        <w:tc>
          <w:tcPr>
            <w:tcW w:w="1207" w:type="dxa"/>
            <w:gridSpan w:val="2"/>
          </w:tcPr>
          <w:p w14:paraId="13D02641" w14:textId="77777777" w:rsidR="009E7B04" w:rsidRDefault="009E7B04" w:rsidP="009E7B04">
            <w:pPr>
              <w:jc w:val="both"/>
            </w:pPr>
            <w:r>
              <w:t>seminář</w:t>
            </w:r>
          </w:p>
        </w:tc>
      </w:tr>
      <w:tr w:rsidR="009E7B04" w14:paraId="129FE15B" w14:textId="77777777" w:rsidTr="009E7B04">
        <w:tc>
          <w:tcPr>
            <w:tcW w:w="3086" w:type="dxa"/>
            <w:shd w:val="clear" w:color="auto" w:fill="F7CAAC"/>
          </w:tcPr>
          <w:p w14:paraId="5F251CBC" w14:textId="77777777" w:rsidR="009E7B04" w:rsidRDefault="009E7B04" w:rsidP="009E7B04">
            <w:pPr>
              <w:rPr>
                <w:b/>
              </w:rPr>
            </w:pPr>
            <w:r>
              <w:rPr>
                <w:b/>
              </w:rPr>
              <w:t>Forma způsobu ověření studijních výsledků a další požadavky na studenta</w:t>
            </w:r>
          </w:p>
        </w:tc>
        <w:tc>
          <w:tcPr>
            <w:tcW w:w="6769" w:type="dxa"/>
            <w:gridSpan w:val="7"/>
            <w:tcBorders>
              <w:bottom w:val="nil"/>
            </w:tcBorders>
          </w:tcPr>
          <w:p w14:paraId="2DCC532E" w14:textId="058FFFBE" w:rsidR="009E7B04" w:rsidRDefault="009E7B04" w:rsidP="0071777C">
            <w:pPr>
              <w:jc w:val="both"/>
            </w:pPr>
            <w:r w:rsidRPr="00595279">
              <w:t xml:space="preserve">Odevzdání rozpracované </w:t>
            </w:r>
            <w:r w:rsidR="0071777C">
              <w:t xml:space="preserve">teoretické </w:t>
            </w:r>
            <w:r w:rsidRPr="00595279">
              <w:t>diplomové práce včetně citací, odkazování v textu a bibliografických záznamů v seznamu použité literatury. Minimálně jedna individuální povinná konzultace k odbornému stylu a jazykové stylistice diplomové práce (rozdělení studentů ke konzultacím dle specializací). Konzultace ke způsobu odkazování na cizí zdroje v textu a na psaní bibliografických záznamů zdrojů k citovanému textu.</w:t>
            </w:r>
          </w:p>
        </w:tc>
      </w:tr>
      <w:tr w:rsidR="009E7B04" w14:paraId="67A4B7B4" w14:textId="77777777" w:rsidTr="009E7B04">
        <w:trPr>
          <w:trHeight w:val="132"/>
        </w:trPr>
        <w:tc>
          <w:tcPr>
            <w:tcW w:w="9855" w:type="dxa"/>
            <w:gridSpan w:val="8"/>
            <w:tcBorders>
              <w:top w:val="nil"/>
            </w:tcBorders>
          </w:tcPr>
          <w:p w14:paraId="1A952B24" w14:textId="77777777" w:rsidR="009E7B04" w:rsidRDefault="009E7B04" w:rsidP="009E7B04"/>
        </w:tc>
      </w:tr>
      <w:tr w:rsidR="009E7B04" w14:paraId="046E61C8" w14:textId="77777777" w:rsidTr="009E7B04">
        <w:trPr>
          <w:trHeight w:val="197"/>
        </w:trPr>
        <w:tc>
          <w:tcPr>
            <w:tcW w:w="3086" w:type="dxa"/>
            <w:tcBorders>
              <w:top w:val="nil"/>
            </w:tcBorders>
            <w:shd w:val="clear" w:color="auto" w:fill="F7CAAC"/>
          </w:tcPr>
          <w:p w14:paraId="35285400" w14:textId="77777777" w:rsidR="009E7B04" w:rsidRDefault="009E7B04" w:rsidP="009E7B04">
            <w:pPr>
              <w:rPr>
                <w:b/>
              </w:rPr>
            </w:pPr>
            <w:r>
              <w:rPr>
                <w:b/>
              </w:rPr>
              <w:t>Garant předmětu</w:t>
            </w:r>
          </w:p>
        </w:tc>
        <w:tc>
          <w:tcPr>
            <w:tcW w:w="6769" w:type="dxa"/>
            <w:gridSpan w:val="7"/>
            <w:tcBorders>
              <w:top w:val="nil"/>
            </w:tcBorders>
          </w:tcPr>
          <w:p w14:paraId="672B5525" w14:textId="77777777" w:rsidR="009E7B04" w:rsidRDefault="009E7B04" w:rsidP="009E7B04">
            <w:pPr>
              <w:jc w:val="both"/>
            </w:pPr>
            <w:r>
              <w:t>Ing. Eva Šviráková, Ph.D.</w:t>
            </w:r>
          </w:p>
        </w:tc>
      </w:tr>
      <w:tr w:rsidR="009E7B04" w14:paraId="1AFBD56D" w14:textId="77777777" w:rsidTr="009E7B04">
        <w:trPr>
          <w:trHeight w:val="243"/>
        </w:trPr>
        <w:tc>
          <w:tcPr>
            <w:tcW w:w="3086" w:type="dxa"/>
            <w:tcBorders>
              <w:top w:val="nil"/>
            </w:tcBorders>
            <w:shd w:val="clear" w:color="auto" w:fill="F7CAAC"/>
          </w:tcPr>
          <w:p w14:paraId="19A9FA5E" w14:textId="77777777" w:rsidR="009E7B04" w:rsidRDefault="009E7B04" w:rsidP="009E7B04">
            <w:pPr>
              <w:rPr>
                <w:b/>
              </w:rPr>
            </w:pPr>
            <w:r>
              <w:rPr>
                <w:b/>
              </w:rPr>
              <w:t>Zapojení garanta do výuky předmětu</w:t>
            </w:r>
          </w:p>
        </w:tc>
        <w:tc>
          <w:tcPr>
            <w:tcW w:w="6769" w:type="dxa"/>
            <w:gridSpan w:val="7"/>
            <w:tcBorders>
              <w:top w:val="nil"/>
            </w:tcBorders>
          </w:tcPr>
          <w:p w14:paraId="28F6B148" w14:textId="053920E0" w:rsidR="009E7B04" w:rsidRDefault="00983E86" w:rsidP="009E7B04">
            <w:pPr>
              <w:jc w:val="both"/>
            </w:pPr>
            <w:r>
              <w:t>10</w:t>
            </w:r>
            <w:r w:rsidR="009E7B04" w:rsidRPr="00235A32">
              <w:t>0 %</w:t>
            </w:r>
          </w:p>
        </w:tc>
      </w:tr>
      <w:tr w:rsidR="009E7B04" w14:paraId="09D9DDF7" w14:textId="77777777" w:rsidTr="009E7B04">
        <w:tc>
          <w:tcPr>
            <w:tcW w:w="3086" w:type="dxa"/>
            <w:shd w:val="clear" w:color="auto" w:fill="F7CAAC"/>
          </w:tcPr>
          <w:p w14:paraId="4A3767E6" w14:textId="77777777" w:rsidR="009E7B04" w:rsidRDefault="009E7B04" w:rsidP="009E7B04">
            <w:pPr>
              <w:rPr>
                <w:b/>
              </w:rPr>
            </w:pPr>
            <w:r>
              <w:rPr>
                <w:b/>
              </w:rPr>
              <w:t>Vyučující</w:t>
            </w:r>
          </w:p>
        </w:tc>
        <w:tc>
          <w:tcPr>
            <w:tcW w:w="6769" w:type="dxa"/>
            <w:gridSpan w:val="7"/>
            <w:tcBorders>
              <w:bottom w:val="nil"/>
            </w:tcBorders>
          </w:tcPr>
          <w:p w14:paraId="4A99D053" w14:textId="7C0A638D" w:rsidR="009E7B04" w:rsidRDefault="009E7B04" w:rsidP="00983E86">
            <w:pPr>
              <w:jc w:val="both"/>
            </w:pPr>
            <w:r>
              <w:t xml:space="preserve">Ing. Eva Šviráková, Ph.D. </w:t>
            </w:r>
          </w:p>
        </w:tc>
      </w:tr>
      <w:tr w:rsidR="009E7B04" w14:paraId="7CE3884E" w14:textId="77777777" w:rsidTr="009E7B04">
        <w:trPr>
          <w:trHeight w:val="220"/>
        </w:trPr>
        <w:tc>
          <w:tcPr>
            <w:tcW w:w="9855" w:type="dxa"/>
            <w:gridSpan w:val="8"/>
            <w:tcBorders>
              <w:top w:val="nil"/>
            </w:tcBorders>
          </w:tcPr>
          <w:p w14:paraId="56E72782" w14:textId="337831DD" w:rsidR="009E7B04" w:rsidRDefault="009E7B04" w:rsidP="009E7B04">
            <w:pPr>
              <w:jc w:val="both"/>
            </w:pPr>
          </w:p>
        </w:tc>
      </w:tr>
      <w:tr w:rsidR="009E7B04" w14:paraId="47797A3D" w14:textId="77777777" w:rsidTr="00E72DA1">
        <w:trPr>
          <w:trHeight w:val="50"/>
        </w:trPr>
        <w:tc>
          <w:tcPr>
            <w:tcW w:w="3086" w:type="dxa"/>
            <w:shd w:val="clear" w:color="auto" w:fill="F7CAAC"/>
          </w:tcPr>
          <w:p w14:paraId="3FF10F9F" w14:textId="77777777" w:rsidR="009E7B04" w:rsidRDefault="009E7B04" w:rsidP="009E7B04">
            <w:pPr>
              <w:jc w:val="both"/>
              <w:rPr>
                <w:b/>
              </w:rPr>
            </w:pPr>
            <w:r>
              <w:rPr>
                <w:b/>
              </w:rPr>
              <w:t>Stručná anotace předmětu</w:t>
            </w:r>
          </w:p>
        </w:tc>
        <w:tc>
          <w:tcPr>
            <w:tcW w:w="6769" w:type="dxa"/>
            <w:gridSpan w:val="7"/>
            <w:tcBorders>
              <w:bottom w:val="nil"/>
            </w:tcBorders>
          </w:tcPr>
          <w:p w14:paraId="1DF12732" w14:textId="77777777" w:rsidR="009E7B04" w:rsidRDefault="009E7B04" w:rsidP="009E7B04">
            <w:pPr>
              <w:jc w:val="both"/>
            </w:pPr>
          </w:p>
        </w:tc>
      </w:tr>
      <w:tr w:rsidR="009E7B04" w14:paraId="74A8D4DC" w14:textId="77777777" w:rsidTr="009E7B04">
        <w:trPr>
          <w:trHeight w:val="3938"/>
        </w:trPr>
        <w:tc>
          <w:tcPr>
            <w:tcW w:w="9855" w:type="dxa"/>
            <w:gridSpan w:val="8"/>
            <w:tcBorders>
              <w:top w:val="nil"/>
              <w:bottom w:val="single" w:sz="12" w:space="0" w:color="auto"/>
            </w:tcBorders>
          </w:tcPr>
          <w:p w14:paraId="1A533E2B" w14:textId="686F2DA2" w:rsidR="009E7B04" w:rsidRDefault="009E7B04" w:rsidP="009E7B04">
            <w:pPr>
              <w:jc w:val="both"/>
            </w:pPr>
            <w:r w:rsidRPr="002E48CE">
              <w:t xml:space="preserve">Cílem předmětu seminář k diplomové práci je připravit studenty na zpracování osnovy </w:t>
            </w:r>
            <w:r w:rsidR="0071777C">
              <w:t xml:space="preserve">teoretické části </w:t>
            </w:r>
            <w:r w:rsidRPr="002E48CE">
              <w:t>diplomové práce a výzkumného pr</w:t>
            </w:r>
            <w:r w:rsidRPr="00EF592E">
              <w:t xml:space="preserve">ojektu pro zpracování diplomové práce. Studenti si osvojí styl psaní odborného textu na základě pochopení a procvičení principů, které se vztahují k charakteru odborné tvůrčí práce ve své oblasti designu. </w:t>
            </w:r>
          </w:p>
          <w:p w14:paraId="0684C075" w14:textId="77777777" w:rsidR="009E7B04" w:rsidRPr="00B4448C" w:rsidRDefault="009E7B04" w:rsidP="009E7B04">
            <w:pPr>
              <w:jc w:val="both"/>
              <w:rPr>
                <w:sz w:val="12"/>
                <w:szCs w:val="12"/>
              </w:rPr>
            </w:pPr>
          </w:p>
          <w:p w14:paraId="4F5B3B57" w14:textId="77777777" w:rsidR="009E7B04" w:rsidRPr="00EF592E" w:rsidRDefault="009E7B04" w:rsidP="00D3581F">
            <w:pPr>
              <w:numPr>
                <w:ilvl w:val="0"/>
                <w:numId w:val="22"/>
              </w:numPr>
              <w:jc w:val="both"/>
            </w:pPr>
            <w:r w:rsidRPr="00EF592E">
              <w:t>Zásady pro vypracování podkladů pro zadání diplomové práce. Diskuse k tématu práce, koncipování tématu a zaměření textové části práce, koncepce diplomové práce (Co? Proč? Jak?)</w:t>
            </w:r>
          </w:p>
          <w:p w14:paraId="7A0064E0" w14:textId="77777777" w:rsidR="009E7B04" w:rsidRPr="00EF592E" w:rsidRDefault="009E7B04" w:rsidP="00D3581F">
            <w:pPr>
              <w:numPr>
                <w:ilvl w:val="0"/>
                <w:numId w:val="22"/>
              </w:numPr>
              <w:jc w:val="both"/>
            </w:pPr>
            <w:r w:rsidRPr="00EF592E">
              <w:t>Struktura diplomové práce, úvod (principy a význam úvodu); hlavní část textové závěrečné práce; závěr (principy, význam, stylistika</w:t>
            </w:r>
          </w:p>
          <w:p w14:paraId="7C2AD145" w14:textId="77777777" w:rsidR="009E7B04" w:rsidRPr="00EF592E" w:rsidRDefault="009E7B04" w:rsidP="00D3581F">
            <w:pPr>
              <w:numPr>
                <w:ilvl w:val="0"/>
                <w:numId w:val="22"/>
              </w:numPr>
              <w:jc w:val="both"/>
            </w:pPr>
            <w:r w:rsidRPr="00EF592E">
              <w:t xml:space="preserve">Heuristika, výběr relevantních odborných zdrojů, jak vybírat zdroje a kvalita zdrojů, reflexe dosavadního stavu poznání, tvorba chytrých poznámek k přečtenému textu. </w:t>
            </w:r>
          </w:p>
          <w:p w14:paraId="11AB337D" w14:textId="77777777" w:rsidR="009E7B04" w:rsidRPr="00EF592E" w:rsidRDefault="009E7B04" w:rsidP="00D3581F">
            <w:pPr>
              <w:numPr>
                <w:ilvl w:val="0"/>
                <w:numId w:val="22"/>
              </w:numPr>
              <w:jc w:val="both"/>
            </w:pPr>
            <w:r w:rsidRPr="00EF592E">
              <w:t xml:space="preserve">Tvůrčí práce se zdroji v textové části diplomové práce, postup, jak se zdroji pracovat tvůrčím způsobem, doporučení, jak promítnout do textu diplomové práce vlastní pohled. </w:t>
            </w:r>
          </w:p>
          <w:p w14:paraId="6FE2F9C8" w14:textId="77777777" w:rsidR="009E7B04" w:rsidRPr="00EF592E" w:rsidRDefault="009E7B04" w:rsidP="00D3581F">
            <w:pPr>
              <w:numPr>
                <w:ilvl w:val="0"/>
                <w:numId w:val="22"/>
              </w:numPr>
              <w:jc w:val="both"/>
            </w:pPr>
            <w:r w:rsidRPr="00EF592E">
              <w:t>Tvůrčí práce analytická a metody analýzy (textová analýza, kompilace (kompilát), komparativní analýza; kvalitativní výzkum, vedení rozhovorů s uživateli tvůrčí ateliérové části diplomové práce, využití zkušenosti získávání informací v duchu inkluzivního designu, participativní postupy.</w:t>
            </w:r>
          </w:p>
          <w:p w14:paraId="71955069" w14:textId="77777777" w:rsidR="009E7B04" w:rsidRPr="00B4448C" w:rsidRDefault="009E7B04" w:rsidP="007A5A9B">
            <w:pPr>
              <w:pStyle w:val="Odstavecseseznamem"/>
              <w:numPr>
                <w:ilvl w:val="0"/>
                <w:numId w:val="22"/>
              </w:numPr>
              <w:spacing w:after="120"/>
              <w:ind w:left="714" w:hanging="357"/>
              <w:contextualSpacing w:val="0"/>
              <w:jc w:val="both"/>
            </w:pPr>
            <w:r w:rsidRPr="00B4448C">
              <w:t>Citace a parafráze; citace z cizího jazyka. Odkazování na zdroje k obrázkům a fotografiím. Seznam bibliografických záznamů podle citační normy.</w:t>
            </w:r>
          </w:p>
          <w:p w14:paraId="4F546B65" w14:textId="77777777" w:rsidR="009E7B04" w:rsidRDefault="009E7B04" w:rsidP="009E7B04">
            <w:pPr>
              <w:jc w:val="both"/>
            </w:pPr>
            <w:r w:rsidRPr="00EF592E">
              <w:t xml:space="preserve">Studenti získají přehled o základních metodách a nástrojích výzkumu v oblasti tvůrčích odvětví. Předmět připraví studenty na správný postup používání zdrojů (textových i obrazových) při psaní diplomové práce. </w:t>
            </w:r>
          </w:p>
        </w:tc>
      </w:tr>
      <w:tr w:rsidR="009E7B04" w14:paraId="348EC315" w14:textId="77777777" w:rsidTr="009E7B04">
        <w:trPr>
          <w:trHeight w:val="265"/>
        </w:trPr>
        <w:tc>
          <w:tcPr>
            <w:tcW w:w="3653" w:type="dxa"/>
            <w:gridSpan w:val="2"/>
            <w:tcBorders>
              <w:top w:val="nil"/>
            </w:tcBorders>
            <w:shd w:val="clear" w:color="auto" w:fill="F7CAAC"/>
          </w:tcPr>
          <w:p w14:paraId="0BFAED97" w14:textId="77777777" w:rsidR="009E7B04" w:rsidRDefault="009E7B04" w:rsidP="009E7B04">
            <w:pPr>
              <w:jc w:val="both"/>
            </w:pPr>
            <w:r>
              <w:rPr>
                <w:b/>
              </w:rPr>
              <w:t>Studijní literatura a studijní pomůcky</w:t>
            </w:r>
          </w:p>
        </w:tc>
        <w:tc>
          <w:tcPr>
            <w:tcW w:w="6202" w:type="dxa"/>
            <w:gridSpan w:val="6"/>
            <w:tcBorders>
              <w:top w:val="nil"/>
              <w:bottom w:val="nil"/>
            </w:tcBorders>
          </w:tcPr>
          <w:p w14:paraId="34798276" w14:textId="77777777" w:rsidR="009E7B04" w:rsidRDefault="009E7B04" w:rsidP="009E7B04">
            <w:pPr>
              <w:jc w:val="both"/>
            </w:pPr>
          </w:p>
        </w:tc>
      </w:tr>
      <w:tr w:rsidR="009E7B04" w14:paraId="73FC75E8" w14:textId="77777777" w:rsidTr="009E7B04">
        <w:trPr>
          <w:trHeight w:val="425"/>
        </w:trPr>
        <w:tc>
          <w:tcPr>
            <w:tcW w:w="9855" w:type="dxa"/>
            <w:gridSpan w:val="8"/>
            <w:tcBorders>
              <w:top w:val="nil"/>
            </w:tcBorders>
          </w:tcPr>
          <w:p w14:paraId="63DECAC7" w14:textId="130076A4" w:rsidR="009E7B04" w:rsidRPr="007829E6" w:rsidRDefault="009E7B04" w:rsidP="00E153D9">
            <w:pPr>
              <w:rPr>
                <w:b/>
              </w:rPr>
            </w:pPr>
            <w:r w:rsidRPr="007829E6">
              <w:rPr>
                <w:b/>
              </w:rPr>
              <w:t>Povinná</w:t>
            </w:r>
            <w:r w:rsidR="001F07BC">
              <w:rPr>
                <w:b/>
              </w:rPr>
              <w:t>:</w:t>
            </w:r>
          </w:p>
          <w:p w14:paraId="75161F70" w14:textId="45AF8B0C" w:rsidR="009E7B04" w:rsidRPr="007829E6" w:rsidRDefault="009E7B04" w:rsidP="00E153D9">
            <w:r w:rsidRPr="007829E6">
              <w:t xml:space="preserve">KRČÁL, M., TEPLÍKOVÁ, Z. </w:t>
            </w:r>
            <w:r w:rsidRPr="007829E6">
              <w:rPr>
                <w:i/>
              </w:rPr>
              <w:t>Naučte (se) citovat</w:t>
            </w:r>
            <w:r w:rsidRPr="007829E6">
              <w:t xml:space="preserve">. </w:t>
            </w:r>
            <w:r w:rsidR="001F07BC" w:rsidRPr="007829E6">
              <w:t>Blansko:</w:t>
            </w:r>
            <w:r w:rsidRPr="007829E6">
              <w:t xml:space="preserve"> Citace.com, 2014. ISBN 978-80-260-6074-1.</w:t>
            </w:r>
          </w:p>
          <w:p w14:paraId="6CC10226" w14:textId="400E84C0" w:rsidR="009E7B04" w:rsidRPr="007829E6" w:rsidRDefault="009E7B04" w:rsidP="00E153D9">
            <w:r w:rsidRPr="007829E6">
              <w:t xml:space="preserve">SYNEK, Miloslav, Pavel MIKAN a Hana VÁVROVÁ. </w:t>
            </w:r>
            <w:r w:rsidRPr="007829E6">
              <w:rPr>
                <w:i/>
              </w:rPr>
              <w:t>Jak psát bakalářské, diplomové, doktorské a jiné písemné práce</w:t>
            </w:r>
            <w:r w:rsidRPr="007829E6">
              <w:t>. Praha: Oeconomica, 2011</w:t>
            </w:r>
            <w:r w:rsidR="00B17A99">
              <w:t>.</w:t>
            </w:r>
            <w:r w:rsidRPr="007829E6">
              <w:t xml:space="preserve"> ISBN 9788024518190.</w:t>
            </w:r>
          </w:p>
          <w:p w14:paraId="437C4C63" w14:textId="006B970D" w:rsidR="009E7B04" w:rsidRPr="007829E6" w:rsidRDefault="009E7B04" w:rsidP="00E153D9">
            <w:r w:rsidRPr="007829E6">
              <w:t>ŠVIRÁKOVÁ, Eva. </w:t>
            </w:r>
            <w:r w:rsidRPr="007829E6">
              <w:rPr>
                <w:i/>
                <w:iCs/>
              </w:rPr>
              <w:t>Bakalářská a diplomová práce pro obory designu</w:t>
            </w:r>
            <w:r w:rsidRPr="007829E6">
              <w:t> [online]. Zlín</w:t>
            </w:r>
            <w:r w:rsidR="009A2D8A">
              <w:t xml:space="preserve">, </w:t>
            </w:r>
            <w:r w:rsidRPr="007829E6">
              <w:t>Interní studijní materiál. Univerzita Tomáše Bati ve Zlíně, Fakulta multimediálních komunikací, 2022.</w:t>
            </w:r>
          </w:p>
          <w:p w14:paraId="128B510D" w14:textId="13D43A30" w:rsidR="009E7B04" w:rsidRPr="007829E6" w:rsidRDefault="009E7B04" w:rsidP="00E153D9">
            <w:pPr>
              <w:rPr>
                <w:b/>
              </w:rPr>
            </w:pPr>
            <w:r w:rsidRPr="007829E6">
              <w:rPr>
                <w:b/>
              </w:rPr>
              <w:t>Doporučená</w:t>
            </w:r>
            <w:r w:rsidR="001F07BC">
              <w:rPr>
                <w:b/>
              </w:rPr>
              <w:t>:</w:t>
            </w:r>
          </w:p>
          <w:p w14:paraId="2D13E9E9" w14:textId="77777777" w:rsidR="004F29F6" w:rsidRDefault="009E7B04" w:rsidP="00E153D9">
            <w:r w:rsidRPr="007829E6">
              <w:t xml:space="preserve">COLLINS, H. Kreativní výzkum: teorie a praxe výzkumu v oblasti tvůrčích </w:t>
            </w:r>
            <w:r w:rsidR="001F07BC" w:rsidRPr="007829E6">
              <w:t>odvětví.</w:t>
            </w:r>
            <w:r w:rsidRPr="007829E6">
              <w:t xml:space="preserve"> Praha, 2017. </w:t>
            </w:r>
          </w:p>
          <w:p w14:paraId="05B12675" w14:textId="0241B045" w:rsidR="009E7B04" w:rsidRPr="007829E6" w:rsidRDefault="009E7B04" w:rsidP="00E153D9">
            <w:r w:rsidRPr="007829E6">
              <w:t>ISBN 978-80-7008-386-4.</w:t>
            </w:r>
          </w:p>
          <w:p w14:paraId="781D1BF6" w14:textId="37DB2FE9" w:rsidR="009E7B04" w:rsidRPr="007829E6" w:rsidRDefault="009E7B04" w:rsidP="00E153D9">
            <w:r w:rsidRPr="007829E6">
              <w:t xml:space="preserve">FISHER, Elizabeth a Richard THOMPSON. </w:t>
            </w:r>
            <w:r w:rsidRPr="009A2D8A">
              <w:rPr>
                <w:i/>
                <w:iCs/>
              </w:rPr>
              <w:t xml:space="preserve">Enjoy writing your science thesis or </w:t>
            </w:r>
            <w:r w:rsidR="001F07BC" w:rsidRPr="009A2D8A">
              <w:rPr>
                <w:i/>
                <w:iCs/>
              </w:rPr>
              <w:t>dissertation!</w:t>
            </w:r>
            <w:r w:rsidRPr="009A2D8A">
              <w:rPr>
                <w:i/>
                <w:iCs/>
              </w:rPr>
              <w:t xml:space="preserve"> a step-by-step guide to planning and writing a thesis or dissertation for undergraduate and graduate science students.</w:t>
            </w:r>
            <w:r w:rsidRPr="007829E6">
              <w:t xml:space="preserve"> London: Imperial College Press, 2014</w:t>
            </w:r>
            <w:r w:rsidR="001B09BC">
              <w:t>.</w:t>
            </w:r>
            <w:r w:rsidRPr="007829E6">
              <w:t xml:space="preserve"> ISBN 9781783264216.</w:t>
            </w:r>
          </w:p>
          <w:p w14:paraId="5047F7DB" w14:textId="6AD31F1A" w:rsidR="009E7B04" w:rsidRDefault="009E7B04" w:rsidP="00E153D9">
            <w:r w:rsidRPr="007829E6">
              <w:t>KRUG, Steve. </w:t>
            </w:r>
            <w:r w:rsidRPr="007829E6">
              <w:rPr>
                <w:i/>
                <w:iCs/>
              </w:rPr>
              <w:t xml:space="preserve">Nenuťte uživatele </w:t>
            </w:r>
            <w:r w:rsidR="001F07BC" w:rsidRPr="007829E6">
              <w:rPr>
                <w:i/>
                <w:iCs/>
              </w:rPr>
              <w:t>přemýšlet!</w:t>
            </w:r>
            <w:r w:rsidRPr="007829E6">
              <w:rPr>
                <w:i/>
                <w:iCs/>
              </w:rPr>
              <w:t xml:space="preserve"> praktický průvodce testováním a opravou chyb použitelnost [sic] webu</w:t>
            </w:r>
            <w:r w:rsidRPr="007829E6">
              <w:t>. Brno: Computer Press, 2010. ISBN 978-80-251-2923-4.</w:t>
            </w:r>
          </w:p>
        </w:tc>
      </w:tr>
    </w:tbl>
    <w:p w14:paraId="7859337A" w14:textId="33ACBB5D" w:rsidR="00256425" w:rsidRDefault="00256425"/>
    <w:p w14:paraId="0031C48C" w14:textId="77777777" w:rsidR="00F470C0" w:rsidRDefault="00F470C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56425" w14:paraId="7C8B3FB4" w14:textId="77777777" w:rsidTr="00FF4496">
        <w:trPr>
          <w:trHeight w:val="283"/>
        </w:trPr>
        <w:tc>
          <w:tcPr>
            <w:tcW w:w="9855" w:type="dxa"/>
            <w:gridSpan w:val="8"/>
            <w:tcBorders>
              <w:top w:val="single" w:sz="4" w:space="0" w:color="auto"/>
              <w:left w:val="single" w:sz="4" w:space="0" w:color="auto"/>
              <w:bottom w:val="double" w:sz="4" w:space="0" w:color="auto"/>
              <w:right w:val="single" w:sz="4" w:space="0" w:color="auto"/>
            </w:tcBorders>
            <w:shd w:val="clear" w:color="auto" w:fill="BDD6EE"/>
          </w:tcPr>
          <w:p w14:paraId="1118B959" w14:textId="251DB83D" w:rsidR="00256425" w:rsidRPr="00256425" w:rsidRDefault="00256425" w:rsidP="009E7B04">
            <w:pPr>
              <w:jc w:val="both"/>
              <w:rPr>
                <w:b/>
                <w:sz w:val="28"/>
                <w:szCs w:val="28"/>
              </w:rPr>
            </w:pPr>
            <w:r>
              <w:lastRenderedPageBreak/>
              <w:br w:type="page"/>
            </w:r>
            <w:r w:rsidRPr="00256425">
              <w:rPr>
                <w:b/>
                <w:sz w:val="28"/>
                <w:szCs w:val="28"/>
              </w:rPr>
              <w:t>B-III – Charakteristika studijního předmětu</w:t>
            </w:r>
          </w:p>
        </w:tc>
      </w:tr>
      <w:tr w:rsidR="00256425" w14:paraId="2E2DAFD2" w14:textId="77777777" w:rsidTr="009E7B04">
        <w:tc>
          <w:tcPr>
            <w:tcW w:w="3086" w:type="dxa"/>
            <w:tcBorders>
              <w:top w:val="double" w:sz="4" w:space="0" w:color="auto"/>
            </w:tcBorders>
            <w:shd w:val="clear" w:color="auto" w:fill="F7CAAC"/>
          </w:tcPr>
          <w:p w14:paraId="0517DB53" w14:textId="77777777" w:rsidR="00256425" w:rsidRDefault="00256425" w:rsidP="009E7B04">
            <w:pPr>
              <w:rPr>
                <w:b/>
              </w:rPr>
            </w:pPr>
            <w:r>
              <w:rPr>
                <w:b/>
              </w:rPr>
              <w:t>Název studijního předmětu</w:t>
            </w:r>
          </w:p>
        </w:tc>
        <w:tc>
          <w:tcPr>
            <w:tcW w:w="6769" w:type="dxa"/>
            <w:gridSpan w:val="7"/>
            <w:tcBorders>
              <w:top w:val="double" w:sz="4" w:space="0" w:color="auto"/>
            </w:tcBorders>
          </w:tcPr>
          <w:p w14:paraId="7F45A73C" w14:textId="77777777" w:rsidR="00256425" w:rsidRDefault="00256425" w:rsidP="009E7B04">
            <w:pPr>
              <w:jc w:val="both"/>
            </w:pPr>
            <w:r>
              <w:t>Současné tendence v architektuře 1</w:t>
            </w:r>
          </w:p>
        </w:tc>
      </w:tr>
      <w:tr w:rsidR="00256425" w14:paraId="4D58E13A" w14:textId="77777777" w:rsidTr="009E7B04">
        <w:tc>
          <w:tcPr>
            <w:tcW w:w="3086" w:type="dxa"/>
            <w:shd w:val="clear" w:color="auto" w:fill="F7CAAC"/>
          </w:tcPr>
          <w:p w14:paraId="29BECB0E" w14:textId="77777777" w:rsidR="00256425" w:rsidRDefault="00256425" w:rsidP="009E7B04">
            <w:pPr>
              <w:rPr>
                <w:b/>
              </w:rPr>
            </w:pPr>
            <w:r>
              <w:rPr>
                <w:b/>
              </w:rPr>
              <w:t>Typ předmětu</w:t>
            </w:r>
          </w:p>
        </w:tc>
        <w:tc>
          <w:tcPr>
            <w:tcW w:w="3406" w:type="dxa"/>
            <w:gridSpan w:val="4"/>
          </w:tcPr>
          <w:p w14:paraId="1780A1AB" w14:textId="53D71EEF" w:rsidR="00256425" w:rsidRDefault="00256425" w:rsidP="009E7C08">
            <w:pPr>
              <w:jc w:val="both"/>
            </w:pPr>
            <w:r>
              <w:t xml:space="preserve">povinný, </w:t>
            </w:r>
            <w:r w:rsidR="009E7C08">
              <w:t>PZ</w:t>
            </w:r>
          </w:p>
        </w:tc>
        <w:tc>
          <w:tcPr>
            <w:tcW w:w="2695" w:type="dxa"/>
            <w:gridSpan w:val="2"/>
            <w:shd w:val="clear" w:color="auto" w:fill="F7CAAC"/>
          </w:tcPr>
          <w:p w14:paraId="3CC6DED5" w14:textId="77777777" w:rsidR="00256425" w:rsidRDefault="00256425" w:rsidP="009E7B04">
            <w:pPr>
              <w:jc w:val="both"/>
            </w:pPr>
            <w:r>
              <w:rPr>
                <w:b/>
              </w:rPr>
              <w:t>doporučený ročník / semestr</w:t>
            </w:r>
          </w:p>
        </w:tc>
        <w:tc>
          <w:tcPr>
            <w:tcW w:w="668" w:type="dxa"/>
          </w:tcPr>
          <w:p w14:paraId="345F76AF" w14:textId="77777777" w:rsidR="00256425" w:rsidRDefault="00256425" w:rsidP="009E7B04">
            <w:pPr>
              <w:jc w:val="both"/>
            </w:pPr>
            <w:r>
              <w:t>1/ZS</w:t>
            </w:r>
          </w:p>
        </w:tc>
      </w:tr>
      <w:tr w:rsidR="00256425" w14:paraId="6CC83399" w14:textId="77777777" w:rsidTr="009E7B04">
        <w:tc>
          <w:tcPr>
            <w:tcW w:w="3086" w:type="dxa"/>
            <w:shd w:val="clear" w:color="auto" w:fill="F7CAAC"/>
          </w:tcPr>
          <w:p w14:paraId="65C55D1D" w14:textId="77777777" w:rsidR="00256425" w:rsidRDefault="00256425" w:rsidP="009E7B04">
            <w:pPr>
              <w:rPr>
                <w:b/>
              </w:rPr>
            </w:pPr>
            <w:r>
              <w:rPr>
                <w:b/>
              </w:rPr>
              <w:t>Rozsah studijního předmětu</w:t>
            </w:r>
          </w:p>
        </w:tc>
        <w:tc>
          <w:tcPr>
            <w:tcW w:w="1701" w:type="dxa"/>
            <w:gridSpan w:val="2"/>
          </w:tcPr>
          <w:p w14:paraId="5F9202B7" w14:textId="5826E402" w:rsidR="00256425" w:rsidRDefault="00256425" w:rsidP="009E7B04">
            <w:pPr>
              <w:jc w:val="both"/>
            </w:pPr>
            <w:r>
              <w:t>13</w:t>
            </w:r>
            <w:r w:rsidR="00BC3F5F">
              <w:t xml:space="preserve"> </w:t>
            </w:r>
            <w:r>
              <w:t>p</w:t>
            </w:r>
          </w:p>
        </w:tc>
        <w:tc>
          <w:tcPr>
            <w:tcW w:w="889" w:type="dxa"/>
            <w:shd w:val="clear" w:color="auto" w:fill="F7CAAC"/>
          </w:tcPr>
          <w:p w14:paraId="7F7F16DF" w14:textId="77777777" w:rsidR="00256425" w:rsidRDefault="00256425" w:rsidP="009E7B04">
            <w:pPr>
              <w:jc w:val="both"/>
              <w:rPr>
                <w:b/>
              </w:rPr>
            </w:pPr>
            <w:r>
              <w:rPr>
                <w:b/>
              </w:rPr>
              <w:t xml:space="preserve">hod. </w:t>
            </w:r>
          </w:p>
        </w:tc>
        <w:tc>
          <w:tcPr>
            <w:tcW w:w="816" w:type="dxa"/>
          </w:tcPr>
          <w:p w14:paraId="499D5489" w14:textId="77777777" w:rsidR="00256425" w:rsidRDefault="00256425" w:rsidP="009E7B04">
            <w:pPr>
              <w:jc w:val="both"/>
            </w:pPr>
            <w:r>
              <w:t>13</w:t>
            </w:r>
          </w:p>
        </w:tc>
        <w:tc>
          <w:tcPr>
            <w:tcW w:w="2156" w:type="dxa"/>
            <w:shd w:val="clear" w:color="auto" w:fill="F7CAAC"/>
          </w:tcPr>
          <w:p w14:paraId="33C0D86C" w14:textId="77777777" w:rsidR="00256425" w:rsidRDefault="00256425" w:rsidP="009E7B04">
            <w:pPr>
              <w:jc w:val="both"/>
              <w:rPr>
                <w:b/>
              </w:rPr>
            </w:pPr>
            <w:r>
              <w:rPr>
                <w:b/>
              </w:rPr>
              <w:t>kreditů</w:t>
            </w:r>
          </w:p>
        </w:tc>
        <w:tc>
          <w:tcPr>
            <w:tcW w:w="1207" w:type="dxa"/>
            <w:gridSpan w:val="2"/>
          </w:tcPr>
          <w:p w14:paraId="083B7A1C" w14:textId="77777777" w:rsidR="00256425" w:rsidRDefault="00256425" w:rsidP="009E7B04">
            <w:pPr>
              <w:jc w:val="both"/>
            </w:pPr>
            <w:r>
              <w:t>3</w:t>
            </w:r>
          </w:p>
        </w:tc>
      </w:tr>
      <w:tr w:rsidR="00256425" w14:paraId="554916E4" w14:textId="77777777" w:rsidTr="009E7B04">
        <w:tc>
          <w:tcPr>
            <w:tcW w:w="3086" w:type="dxa"/>
            <w:shd w:val="clear" w:color="auto" w:fill="F7CAAC"/>
          </w:tcPr>
          <w:p w14:paraId="577073F6" w14:textId="77777777" w:rsidR="00256425" w:rsidRDefault="00256425" w:rsidP="009E7B04">
            <w:pPr>
              <w:rPr>
                <w:b/>
                <w:sz w:val="22"/>
              </w:rPr>
            </w:pPr>
            <w:r>
              <w:rPr>
                <w:b/>
              </w:rPr>
              <w:t>Prerekvizity, korekvizity, ekvivalence</w:t>
            </w:r>
          </w:p>
        </w:tc>
        <w:tc>
          <w:tcPr>
            <w:tcW w:w="6769" w:type="dxa"/>
            <w:gridSpan w:val="7"/>
          </w:tcPr>
          <w:p w14:paraId="101D761E" w14:textId="77777777" w:rsidR="00256425" w:rsidRDefault="00256425" w:rsidP="009E7B04">
            <w:pPr>
              <w:jc w:val="both"/>
            </w:pPr>
          </w:p>
        </w:tc>
      </w:tr>
      <w:tr w:rsidR="00256425" w14:paraId="16075ABE" w14:textId="77777777" w:rsidTr="009E7B04">
        <w:tc>
          <w:tcPr>
            <w:tcW w:w="3086" w:type="dxa"/>
            <w:shd w:val="clear" w:color="auto" w:fill="F7CAAC"/>
          </w:tcPr>
          <w:p w14:paraId="7000194B" w14:textId="77777777" w:rsidR="00256425" w:rsidRDefault="00256425" w:rsidP="009E7B04">
            <w:pPr>
              <w:rPr>
                <w:b/>
              </w:rPr>
            </w:pPr>
            <w:r>
              <w:rPr>
                <w:b/>
              </w:rPr>
              <w:t>Způsob ověření studijních výsledků</w:t>
            </w:r>
          </w:p>
        </w:tc>
        <w:tc>
          <w:tcPr>
            <w:tcW w:w="3406" w:type="dxa"/>
            <w:gridSpan w:val="4"/>
          </w:tcPr>
          <w:p w14:paraId="4ED744BC" w14:textId="77777777" w:rsidR="00256425" w:rsidRDefault="00256425" w:rsidP="009E7B04">
            <w:pPr>
              <w:jc w:val="both"/>
            </w:pPr>
            <w:r>
              <w:t>zkouška</w:t>
            </w:r>
          </w:p>
        </w:tc>
        <w:tc>
          <w:tcPr>
            <w:tcW w:w="2156" w:type="dxa"/>
            <w:shd w:val="clear" w:color="auto" w:fill="F7CAAC"/>
          </w:tcPr>
          <w:p w14:paraId="3374CF1E" w14:textId="77777777" w:rsidR="00256425" w:rsidRDefault="00256425" w:rsidP="009E7B04">
            <w:pPr>
              <w:jc w:val="both"/>
              <w:rPr>
                <w:b/>
              </w:rPr>
            </w:pPr>
            <w:r>
              <w:rPr>
                <w:b/>
              </w:rPr>
              <w:t>Forma výuky</w:t>
            </w:r>
          </w:p>
        </w:tc>
        <w:tc>
          <w:tcPr>
            <w:tcW w:w="1207" w:type="dxa"/>
            <w:gridSpan w:val="2"/>
          </w:tcPr>
          <w:p w14:paraId="233A7E2D" w14:textId="77777777" w:rsidR="00256425" w:rsidRDefault="00256425" w:rsidP="009E7B04">
            <w:pPr>
              <w:jc w:val="both"/>
            </w:pPr>
            <w:r>
              <w:t>přednáška</w:t>
            </w:r>
          </w:p>
        </w:tc>
      </w:tr>
      <w:tr w:rsidR="00256425" w14:paraId="4056D110" w14:textId="77777777" w:rsidTr="009E7B04">
        <w:tc>
          <w:tcPr>
            <w:tcW w:w="3086" w:type="dxa"/>
            <w:shd w:val="clear" w:color="auto" w:fill="F7CAAC"/>
          </w:tcPr>
          <w:p w14:paraId="3330EF0F" w14:textId="77777777" w:rsidR="00256425" w:rsidRDefault="00256425" w:rsidP="009E7B04">
            <w:pPr>
              <w:rPr>
                <w:b/>
              </w:rPr>
            </w:pPr>
            <w:r>
              <w:rPr>
                <w:b/>
              </w:rPr>
              <w:t>Forma způsobu ověření studijních výsledků a další požadavky na studenta</w:t>
            </w:r>
          </w:p>
        </w:tc>
        <w:tc>
          <w:tcPr>
            <w:tcW w:w="6769" w:type="dxa"/>
            <w:gridSpan w:val="7"/>
            <w:tcBorders>
              <w:bottom w:val="nil"/>
            </w:tcBorders>
          </w:tcPr>
          <w:p w14:paraId="774FE996" w14:textId="77777777" w:rsidR="00256425" w:rsidRDefault="00256425" w:rsidP="009E7B04">
            <w:pPr>
              <w:jc w:val="both"/>
            </w:pPr>
            <w:r>
              <w:t>Ústní zkouška.</w:t>
            </w:r>
          </w:p>
          <w:p w14:paraId="4FC12936" w14:textId="77777777" w:rsidR="00256425" w:rsidRDefault="00256425" w:rsidP="009E7B04">
            <w:pPr>
              <w:jc w:val="both"/>
            </w:pPr>
            <w:r>
              <w:t>Aktivní účast v hodinách, plnění průběžně zadaných úkolů (četba, návštěva výstavy či objektu, referát).</w:t>
            </w:r>
          </w:p>
        </w:tc>
      </w:tr>
      <w:tr w:rsidR="00256425" w14:paraId="3CD4879C" w14:textId="77777777" w:rsidTr="009E7B04">
        <w:trPr>
          <w:trHeight w:val="250"/>
        </w:trPr>
        <w:tc>
          <w:tcPr>
            <w:tcW w:w="9855" w:type="dxa"/>
            <w:gridSpan w:val="8"/>
            <w:tcBorders>
              <w:top w:val="nil"/>
            </w:tcBorders>
          </w:tcPr>
          <w:p w14:paraId="5D9F217C" w14:textId="77777777" w:rsidR="00256425" w:rsidRDefault="00256425" w:rsidP="009E7B04"/>
        </w:tc>
      </w:tr>
      <w:tr w:rsidR="00256425" w14:paraId="4F019A0F" w14:textId="77777777" w:rsidTr="009E7B04">
        <w:trPr>
          <w:trHeight w:val="197"/>
        </w:trPr>
        <w:tc>
          <w:tcPr>
            <w:tcW w:w="3086" w:type="dxa"/>
            <w:tcBorders>
              <w:top w:val="nil"/>
            </w:tcBorders>
            <w:shd w:val="clear" w:color="auto" w:fill="F7CAAC"/>
          </w:tcPr>
          <w:p w14:paraId="40634549" w14:textId="77777777" w:rsidR="00256425" w:rsidRDefault="00256425" w:rsidP="009E7B04">
            <w:pPr>
              <w:rPr>
                <w:b/>
              </w:rPr>
            </w:pPr>
            <w:r>
              <w:rPr>
                <w:b/>
              </w:rPr>
              <w:t>Garant předmětu</w:t>
            </w:r>
          </w:p>
        </w:tc>
        <w:tc>
          <w:tcPr>
            <w:tcW w:w="6769" w:type="dxa"/>
            <w:gridSpan w:val="7"/>
            <w:tcBorders>
              <w:top w:val="nil"/>
            </w:tcBorders>
          </w:tcPr>
          <w:p w14:paraId="3B65E4A6" w14:textId="77777777" w:rsidR="00256425" w:rsidRDefault="00256425" w:rsidP="009E7B04">
            <w:pPr>
              <w:jc w:val="both"/>
            </w:pPr>
            <w:r>
              <w:t>Mgr. Helena Maňasová Hradská, Ph.D.</w:t>
            </w:r>
          </w:p>
        </w:tc>
      </w:tr>
      <w:tr w:rsidR="00256425" w14:paraId="0926BA91" w14:textId="77777777" w:rsidTr="009E7B04">
        <w:trPr>
          <w:trHeight w:val="243"/>
        </w:trPr>
        <w:tc>
          <w:tcPr>
            <w:tcW w:w="3086" w:type="dxa"/>
            <w:tcBorders>
              <w:top w:val="nil"/>
            </w:tcBorders>
            <w:shd w:val="clear" w:color="auto" w:fill="F7CAAC"/>
          </w:tcPr>
          <w:p w14:paraId="0B7FFE8E" w14:textId="77777777" w:rsidR="00256425" w:rsidRDefault="00256425" w:rsidP="009E7B04">
            <w:pPr>
              <w:rPr>
                <w:b/>
              </w:rPr>
            </w:pPr>
            <w:r>
              <w:rPr>
                <w:b/>
              </w:rPr>
              <w:t>Zapojení garanta do výuky předmětu</w:t>
            </w:r>
          </w:p>
        </w:tc>
        <w:tc>
          <w:tcPr>
            <w:tcW w:w="6769" w:type="dxa"/>
            <w:gridSpan w:val="7"/>
            <w:tcBorders>
              <w:top w:val="nil"/>
            </w:tcBorders>
          </w:tcPr>
          <w:p w14:paraId="48553D8A" w14:textId="77777777" w:rsidR="00256425" w:rsidRDefault="00256425" w:rsidP="009E7B04">
            <w:pPr>
              <w:jc w:val="both"/>
            </w:pPr>
            <w:r>
              <w:t>Garant se podílí na výuce v rozsahu 50 %, stanovuje koncepci kurzu</w:t>
            </w:r>
          </w:p>
        </w:tc>
      </w:tr>
      <w:tr w:rsidR="00256425" w14:paraId="6D94526A" w14:textId="77777777" w:rsidTr="009E7B04">
        <w:tc>
          <w:tcPr>
            <w:tcW w:w="3086" w:type="dxa"/>
            <w:shd w:val="clear" w:color="auto" w:fill="F7CAAC"/>
          </w:tcPr>
          <w:p w14:paraId="2DD00194" w14:textId="77777777" w:rsidR="00256425" w:rsidRDefault="00256425" w:rsidP="009E7B04">
            <w:pPr>
              <w:rPr>
                <w:b/>
              </w:rPr>
            </w:pPr>
            <w:r>
              <w:rPr>
                <w:b/>
              </w:rPr>
              <w:t>Vyučující</w:t>
            </w:r>
          </w:p>
        </w:tc>
        <w:tc>
          <w:tcPr>
            <w:tcW w:w="6769" w:type="dxa"/>
            <w:gridSpan w:val="7"/>
            <w:tcBorders>
              <w:bottom w:val="nil"/>
            </w:tcBorders>
          </w:tcPr>
          <w:p w14:paraId="1FD94763" w14:textId="77777777" w:rsidR="00256425" w:rsidRDefault="00256425" w:rsidP="009E7B04">
            <w:pPr>
              <w:jc w:val="both"/>
            </w:pPr>
            <w:r>
              <w:t>Mgr. Helena Maňasová Hradská, Ph.D</w:t>
            </w:r>
            <w:r w:rsidRPr="00E66307">
              <w:t>.</w:t>
            </w:r>
            <w:r>
              <w:t xml:space="preserve"> 50 %, Mgr. Zuzana Ragulová 50 %</w:t>
            </w:r>
          </w:p>
        </w:tc>
      </w:tr>
      <w:tr w:rsidR="00256425" w14:paraId="75841B9F" w14:textId="77777777" w:rsidTr="009E7B04">
        <w:trPr>
          <w:trHeight w:val="182"/>
        </w:trPr>
        <w:tc>
          <w:tcPr>
            <w:tcW w:w="9855" w:type="dxa"/>
            <w:gridSpan w:val="8"/>
            <w:tcBorders>
              <w:top w:val="nil"/>
            </w:tcBorders>
          </w:tcPr>
          <w:p w14:paraId="6E2AA836" w14:textId="77777777" w:rsidR="00256425" w:rsidRDefault="00256425" w:rsidP="009E7B04">
            <w:pPr>
              <w:jc w:val="both"/>
            </w:pPr>
          </w:p>
        </w:tc>
      </w:tr>
      <w:tr w:rsidR="00256425" w14:paraId="224BA91C" w14:textId="77777777" w:rsidTr="009E7B04">
        <w:tc>
          <w:tcPr>
            <w:tcW w:w="3086" w:type="dxa"/>
            <w:shd w:val="clear" w:color="auto" w:fill="F7CAAC"/>
          </w:tcPr>
          <w:p w14:paraId="68249447" w14:textId="77777777" w:rsidR="00256425" w:rsidRDefault="00256425" w:rsidP="009E7B04">
            <w:pPr>
              <w:jc w:val="both"/>
              <w:rPr>
                <w:b/>
              </w:rPr>
            </w:pPr>
            <w:r>
              <w:rPr>
                <w:b/>
              </w:rPr>
              <w:t>Stručná anotace předmětu</w:t>
            </w:r>
          </w:p>
        </w:tc>
        <w:tc>
          <w:tcPr>
            <w:tcW w:w="6769" w:type="dxa"/>
            <w:gridSpan w:val="7"/>
            <w:tcBorders>
              <w:bottom w:val="nil"/>
            </w:tcBorders>
          </w:tcPr>
          <w:p w14:paraId="5E5948D3" w14:textId="77777777" w:rsidR="00256425" w:rsidRDefault="00256425" w:rsidP="009E7B04">
            <w:pPr>
              <w:jc w:val="both"/>
            </w:pPr>
          </w:p>
        </w:tc>
      </w:tr>
      <w:tr w:rsidR="00256425" w14:paraId="40724248" w14:textId="77777777" w:rsidTr="007A5A9B">
        <w:trPr>
          <w:trHeight w:val="3535"/>
        </w:trPr>
        <w:tc>
          <w:tcPr>
            <w:tcW w:w="9855" w:type="dxa"/>
            <w:gridSpan w:val="8"/>
            <w:tcBorders>
              <w:top w:val="nil"/>
              <w:bottom w:val="single" w:sz="12" w:space="0" w:color="auto"/>
            </w:tcBorders>
          </w:tcPr>
          <w:p w14:paraId="4BA36493" w14:textId="77777777" w:rsidR="00256425" w:rsidRDefault="00256425" w:rsidP="009E7B04">
            <w:pPr>
              <w:jc w:val="both"/>
            </w:pPr>
            <w:r w:rsidRPr="00B25065">
              <w:rPr>
                <w:bCs/>
              </w:rPr>
              <w:t>Cílem</w:t>
            </w:r>
            <w:r w:rsidRPr="00BC31F3">
              <w:t xml:space="preserve"> kurzu je </w:t>
            </w:r>
            <w:r>
              <w:t xml:space="preserve">studujícím přehledně představit </w:t>
            </w:r>
            <w:r w:rsidRPr="00BC31F3">
              <w:t>současn</w:t>
            </w:r>
            <w:r>
              <w:t>á akcentovaná</w:t>
            </w:r>
            <w:r w:rsidRPr="00BC31F3">
              <w:t xml:space="preserve"> témat</w:t>
            </w:r>
            <w:r>
              <w:t>a</w:t>
            </w:r>
            <w:r w:rsidRPr="00BC31F3">
              <w:t xml:space="preserve"> a úloh</w:t>
            </w:r>
            <w:r>
              <w:t>y</w:t>
            </w:r>
            <w:r w:rsidRPr="00BC31F3">
              <w:t xml:space="preserve"> světové architektury.</w:t>
            </w:r>
            <w:r>
              <w:t xml:space="preserve"> Prostřednictvím příkladových rozborů architektonických realizací či urbanistických projektů budou studentům představeny také výrazné osobnosti architektury a architektonická studia.</w:t>
            </w:r>
          </w:p>
          <w:p w14:paraId="5656273B" w14:textId="77777777" w:rsidR="00256425" w:rsidRPr="00C670D1" w:rsidRDefault="00256425" w:rsidP="009E7B04">
            <w:pPr>
              <w:jc w:val="both"/>
              <w:rPr>
                <w:sz w:val="12"/>
                <w:szCs w:val="12"/>
              </w:rPr>
            </w:pPr>
          </w:p>
          <w:p w14:paraId="26A5C700" w14:textId="77777777" w:rsidR="00256425" w:rsidRPr="000C4C02" w:rsidRDefault="00256425" w:rsidP="00D3581F">
            <w:pPr>
              <w:pStyle w:val="Odstavecseseznamem"/>
              <w:numPr>
                <w:ilvl w:val="0"/>
                <w:numId w:val="17"/>
              </w:numPr>
              <w:spacing w:after="160" w:line="259" w:lineRule="auto"/>
              <w:jc w:val="both"/>
            </w:pPr>
            <w:r>
              <w:t>K</w:t>
            </w:r>
            <w:r w:rsidRPr="000C4C02">
              <w:t>ontextuální modernismus</w:t>
            </w:r>
            <w:r>
              <w:t>.</w:t>
            </w:r>
          </w:p>
          <w:p w14:paraId="40D01FE5" w14:textId="77777777" w:rsidR="00256425" w:rsidRPr="000C4C02" w:rsidRDefault="00256425" w:rsidP="00D3581F">
            <w:pPr>
              <w:pStyle w:val="Odstavecseseznamem"/>
              <w:numPr>
                <w:ilvl w:val="0"/>
                <w:numId w:val="17"/>
              </w:numPr>
              <w:spacing w:after="160" w:line="259" w:lineRule="auto"/>
              <w:jc w:val="both"/>
            </w:pPr>
            <w:r>
              <w:t>D</w:t>
            </w:r>
            <w:r w:rsidRPr="000C4C02">
              <w:t>ekonstruktivismus a fenomén hvězdných architektů</w:t>
            </w:r>
            <w:r>
              <w:t>.</w:t>
            </w:r>
          </w:p>
          <w:p w14:paraId="0B646651" w14:textId="77777777" w:rsidR="00256425" w:rsidRPr="000C4C02" w:rsidRDefault="00256425" w:rsidP="00D3581F">
            <w:pPr>
              <w:pStyle w:val="Odstavecseseznamem"/>
              <w:numPr>
                <w:ilvl w:val="0"/>
                <w:numId w:val="17"/>
              </w:numPr>
              <w:spacing w:after="160" w:line="259" w:lineRule="auto"/>
              <w:jc w:val="both"/>
            </w:pPr>
            <w:r>
              <w:t>H</w:t>
            </w:r>
            <w:r w:rsidRPr="000C4C02">
              <w:t>ypermodernismus a "demokratizace" skla</w:t>
            </w:r>
            <w:r>
              <w:t>.</w:t>
            </w:r>
          </w:p>
          <w:p w14:paraId="25B5E7E7" w14:textId="77777777" w:rsidR="00256425" w:rsidRPr="000C4C02" w:rsidRDefault="00256425" w:rsidP="00D3581F">
            <w:pPr>
              <w:pStyle w:val="Odstavecseseznamem"/>
              <w:numPr>
                <w:ilvl w:val="0"/>
                <w:numId w:val="17"/>
              </w:numPr>
              <w:spacing w:after="160" w:line="259" w:lineRule="auto"/>
              <w:jc w:val="both"/>
            </w:pPr>
            <w:r>
              <w:t>M</w:t>
            </w:r>
            <w:r w:rsidRPr="000C4C02">
              <w:t>inimalistické tendence</w:t>
            </w:r>
            <w:r>
              <w:t>.</w:t>
            </w:r>
          </w:p>
          <w:p w14:paraId="4E8E3E6B" w14:textId="77777777" w:rsidR="00256425" w:rsidRPr="000C4C02" w:rsidRDefault="00256425" w:rsidP="00D3581F">
            <w:pPr>
              <w:pStyle w:val="Odstavecseseznamem"/>
              <w:numPr>
                <w:ilvl w:val="0"/>
                <w:numId w:val="17"/>
              </w:numPr>
              <w:spacing w:after="160" w:line="259" w:lineRule="auto"/>
              <w:jc w:val="both"/>
            </w:pPr>
            <w:r>
              <w:t>Z</w:t>
            </w:r>
            <w:r w:rsidRPr="000C4C02">
              <w:t>elená architektura a diskurz o životním prostředí</w:t>
            </w:r>
            <w:r>
              <w:t>.</w:t>
            </w:r>
          </w:p>
          <w:p w14:paraId="41FD5CDF" w14:textId="77777777" w:rsidR="00256425" w:rsidRPr="000C4C02" w:rsidRDefault="00256425" w:rsidP="00D3581F">
            <w:pPr>
              <w:pStyle w:val="Odstavecseseznamem"/>
              <w:numPr>
                <w:ilvl w:val="0"/>
                <w:numId w:val="17"/>
              </w:numPr>
              <w:spacing w:after="160" w:line="259" w:lineRule="auto"/>
              <w:jc w:val="both"/>
            </w:pPr>
            <w:r>
              <w:t>P</w:t>
            </w:r>
            <w:r w:rsidRPr="000C4C02">
              <w:t>arametrismus a architektura roje</w:t>
            </w:r>
            <w:r>
              <w:t>.</w:t>
            </w:r>
          </w:p>
          <w:p w14:paraId="2FE0B439" w14:textId="77777777" w:rsidR="00256425" w:rsidRPr="000C4C02" w:rsidRDefault="00256425" w:rsidP="00D3581F">
            <w:pPr>
              <w:pStyle w:val="Odstavecseseznamem"/>
              <w:numPr>
                <w:ilvl w:val="0"/>
                <w:numId w:val="17"/>
              </w:numPr>
              <w:spacing w:after="160" w:line="259" w:lineRule="auto"/>
              <w:jc w:val="both"/>
            </w:pPr>
            <w:r>
              <w:t>F</w:t>
            </w:r>
            <w:r w:rsidRPr="000C4C02">
              <w:t>enomén modularity</w:t>
            </w:r>
            <w:r>
              <w:t>.</w:t>
            </w:r>
          </w:p>
          <w:p w14:paraId="5A6EC70C" w14:textId="77777777" w:rsidR="00256425" w:rsidRPr="000C4C02" w:rsidRDefault="00256425" w:rsidP="007A5A9B">
            <w:pPr>
              <w:pStyle w:val="Odstavecseseznamem"/>
              <w:numPr>
                <w:ilvl w:val="0"/>
                <w:numId w:val="17"/>
              </w:numPr>
              <w:spacing w:after="120"/>
              <w:ind w:left="714" w:hanging="357"/>
              <w:contextualSpacing w:val="0"/>
              <w:jc w:val="both"/>
            </w:pPr>
            <w:r>
              <w:t>R</w:t>
            </w:r>
            <w:r w:rsidRPr="000C4C02">
              <w:t>ekonstrukce, revitalizace, konzervace v kontextu současného urbanismu</w:t>
            </w:r>
            <w:r>
              <w:t>.</w:t>
            </w:r>
          </w:p>
          <w:p w14:paraId="5FD318FB" w14:textId="77777777" w:rsidR="00256425" w:rsidRPr="00C670D1" w:rsidRDefault="00256425" w:rsidP="009E7B04">
            <w:pPr>
              <w:jc w:val="both"/>
            </w:pPr>
            <w:r w:rsidRPr="004C4CA0">
              <w:t>Rozpoznávání prezentovaných ukázek architektury, orientace v probraných pojmech a konceptech, nastudování zadaných textů.</w:t>
            </w:r>
            <w:r>
              <w:t xml:space="preserve"> Studující budou schopni lépe přečíst současné architektonické objekty z hlediska jejich záměru, úlohy, urbanistického kontextu i výtvarné stylizace a budou tak dobře vybavení pro reflexi vlastní tvorby.</w:t>
            </w:r>
          </w:p>
        </w:tc>
      </w:tr>
      <w:tr w:rsidR="00256425" w14:paraId="26B35AFB" w14:textId="77777777" w:rsidTr="009E7B04">
        <w:trPr>
          <w:trHeight w:val="265"/>
        </w:trPr>
        <w:tc>
          <w:tcPr>
            <w:tcW w:w="3653" w:type="dxa"/>
            <w:gridSpan w:val="2"/>
            <w:tcBorders>
              <w:top w:val="nil"/>
            </w:tcBorders>
            <w:shd w:val="clear" w:color="auto" w:fill="F7CAAC"/>
          </w:tcPr>
          <w:p w14:paraId="7A65899D" w14:textId="77777777" w:rsidR="00256425" w:rsidRDefault="00256425" w:rsidP="009E7B04">
            <w:pPr>
              <w:jc w:val="both"/>
            </w:pPr>
            <w:r>
              <w:rPr>
                <w:b/>
              </w:rPr>
              <w:t>Studijní literatura a studijní pomůcky</w:t>
            </w:r>
          </w:p>
        </w:tc>
        <w:tc>
          <w:tcPr>
            <w:tcW w:w="6202" w:type="dxa"/>
            <w:gridSpan w:val="6"/>
            <w:tcBorders>
              <w:top w:val="nil"/>
              <w:bottom w:val="nil"/>
            </w:tcBorders>
          </w:tcPr>
          <w:p w14:paraId="245D347D" w14:textId="77777777" w:rsidR="00256425" w:rsidRDefault="00256425" w:rsidP="009E7B04">
            <w:pPr>
              <w:jc w:val="both"/>
            </w:pPr>
          </w:p>
        </w:tc>
      </w:tr>
      <w:tr w:rsidR="00256425" w14:paraId="5456FAB9" w14:textId="77777777" w:rsidTr="009E7B04">
        <w:trPr>
          <w:trHeight w:val="1497"/>
        </w:trPr>
        <w:tc>
          <w:tcPr>
            <w:tcW w:w="9855" w:type="dxa"/>
            <w:gridSpan w:val="8"/>
            <w:tcBorders>
              <w:top w:val="nil"/>
            </w:tcBorders>
          </w:tcPr>
          <w:p w14:paraId="2DC797D7" w14:textId="77777777" w:rsidR="00673084" w:rsidRPr="00673084" w:rsidRDefault="00673084" w:rsidP="00E153D9">
            <w:pPr>
              <w:rPr>
                <w:b/>
              </w:rPr>
            </w:pPr>
            <w:r w:rsidRPr="00673084">
              <w:rPr>
                <w:b/>
              </w:rPr>
              <w:t>Povinná:</w:t>
            </w:r>
          </w:p>
          <w:p w14:paraId="67C8B428" w14:textId="50D59BD2" w:rsidR="00B25065" w:rsidRDefault="00B25065" w:rsidP="00E153D9">
            <w:r>
              <w:t xml:space="preserve">FRAMPTON, Kenneth. </w:t>
            </w:r>
            <w:r w:rsidRPr="00B25065">
              <w:rPr>
                <w:i/>
              </w:rPr>
              <w:t>Moderní architektura, Kritické dějiny</w:t>
            </w:r>
            <w:r>
              <w:t>. Academia, 2004. ISBN 80-200-1261-3.</w:t>
            </w:r>
          </w:p>
          <w:p w14:paraId="42F7B6FB" w14:textId="5D18D0B2" w:rsidR="00673084" w:rsidRPr="005944C5" w:rsidRDefault="00673084" w:rsidP="00E153D9">
            <w:pPr>
              <w:rPr>
                <w:b/>
                <w:bCs/>
              </w:rPr>
            </w:pPr>
            <w:r w:rsidRPr="005944C5">
              <w:rPr>
                <w:b/>
                <w:bCs/>
              </w:rPr>
              <w:t>Doporučená</w:t>
            </w:r>
            <w:r>
              <w:rPr>
                <w:b/>
                <w:bCs/>
              </w:rPr>
              <w:t>:</w:t>
            </w:r>
          </w:p>
          <w:p w14:paraId="68E3E44B" w14:textId="4916ED01" w:rsidR="00256425" w:rsidRDefault="00256425" w:rsidP="00E153D9">
            <w:r>
              <w:t xml:space="preserve">CHING, Francis D. </w:t>
            </w:r>
            <w:r w:rsidR="00B25065">
              <w:t>K. and</w:t>
            </w:r>
            <w:r>
              <w:t xml:space="preserve"> JARZOMBEK, Mark M. and PRAKASH, Vikramaditya. </w:t>
            </w:r>
            <w:r w:rsidRPr="00B25065">
              <w:rPr>
                <w:i/>
              </w:rPr>
              <w:t xml:space="preserve">A </w:t>
            </w:r>
            <w:r w:rsidR="00B25065">
              <w:rPr>
                <w:i/>
              </w:rPr>
              <w:t>Global History of Architecture.</w:t>
            </w:r>
            <w:r>
              <w:t xml:space="preserve"> Wiley, 2017. ISBN 9781118981337.</w:t>
            </w:r>
          </w:p>
          <w:p w14:paraId="63C0E3B8" w14:textId="77777777" w:rsidR="004F29F6" w:rsidRDefault="00B25065" w:rsidP="00E153D9">
            <w:r>
              <w:t xml:space="preserve">KOOLHAA, Rem. </w:t>
            </w:r>
            <w:r w:rsidRPr="00B25065">
              <w:rPr>
                <w:i/>
              </w:rPr>
              <w:t>Třeštící New York: retroaktivní manifest pro Manhattan</w:t>
            </w:r>
            <w:r>
              <w:t xml:space="preserve">. Praha: Arbor vitae, 2007. </w:t>
            </w:r>
          </w:p>
          <w:p w14:paraId="0B55DA4C" w14:textId="537C5475" w:rsidR="00B25065" w:rsidRDefault="00B25065" w:rsidP="00E153D9">
            <w:r>
              <w:t>ISBN 978-80-86300-77-1.</w:t>
            </w:r>
          </w:p>
          <w:p w14:paraId="1DA36B25" w14:textId="2EF98CFA" w:rsidR="00B25065" w:rsidRDefault="00B25065" w:rsidP="00E153D9">
            <w:r>
              <w:t xml:space="preserve">ŠVÁCHA, Rostislav. SRŠŇOVÁ, Milena. TICHÁ, Jana (eds.). </w:t>
            </w:r>
            <w:r w:rsidRPr="00B25065">
              <w:rPr>
                <w:i/>
              </w:rPr>
              <w:t>Euroamerické architektonické myšlení 1936–2011</w:t>
            </w:r>
            <w:r>
              <w:t>. Praha, 2018. ISBN 9788088033035.</w:t>
            </w:r>
          </w:p>
          <w:p w14:paraId="075EA119" w14:textId="2D7A52E9" w:rsidR="00256425" w:rsidRDefault="00256425" w:rsidP="00E153D9">
            <w:r>
              <w:t xml:space="preserve">TICHÁ, Jana a kol. (ed.). </w:t>
            </w:r>
            <w:r w:rsidRPr="00B25065">
              <w:rPr>
                <w:i/>
              </w:rPr>
              <w:t>Prostor a místo: architektonická tvorba na území České republiky 1989-2014</w:t>
            </w:r>
            <w:r>
              <w:t>. Praha</w:t>
            </w:r>
            <w:r w:rsidR="00CC5FEF">
              <w:t>:</w:t>
            </w:r>
            <w:r>
              <w:t xml:space="preserve"> ČVUT, 2016. ISBN 9788088033011.</w:t>
            </w:r>
          </w:p>
        </w:tc>
      </w:tr>
    </w:tbl>
    <w:p w14:paraId="7D5A0F6C" w14:textId="51E34BDA" w:rsidR="00256425" w:rsidRDefault="0025642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56425" w14:paraId="05ECB15D" w14:textId="77777777" w:rsidTr="00256425">
        <w:tc>
          <w:tcPr>
            <w:tcW w:w="9855" w:type="dxa"/>
            <w:gridSpan w:val="8"/>
            <w:tcBorders>
              <w:top w:val="single" w:sz="4" w:space="0" w:color="auto"/>
              <w:left w:val="single" w:sz="4" w:space="0" w:color="auto"/>
              <w:bottom w:val="double" w:sz="4" w:space="0" w:color="auto"/>
              <w:right w:val="single" w:sz="4" w:space="0" w:color="auto"/>
            </w:tcBorders>
            <w:shd w:val="clear" w:color="auto" w:fill="BDD6EE"/>
          </w:tcPr>
          <w:p w14:paraId="01CBE3BE" w14:textId="77777777" w:rsidR="00256425" w:rsidRPr="00256425" w:rsidRDefault="00256425" w:rsidP="009E7B04">
            <w:pPr>
              <w:jc w:val="both"/>
              <w:rPr>
                <w:b/>
                <w:sz w:val="28"/>
                <w:szCs w:val="28"/>
              </w:rPr>
            </w:pPr>
            <w:r>
              <w:lastRenderedPageBreak/>
              <w:br w:type="page"/>
            </w:r>
            <w:r w:rsidRPr="00256425">
              <w:rPr>
                <w:b/>
                <w:sz w:val="28"/>
                <w:szCs w:val="28"/>
              </w:rPr>
              <w:t>B-III – Charakteristika studijního předmětu</w:t>
            </w:r>
          </w:p>
        </w:tc>
      </w:tr>
      <w:tr w:rsidR="00256425" w14:paraId="7BA07EE5" w14:textId="77777777" w:rsidTr="009E7B04">
        <w:tc>
          <w:tcPr>
            <w:tcW w:w="3086" w:type="dxa"/>
            <w:tcBorders>
              <w:top w:val="double" w:sz="4" w:space="0" w:color="auto"/>
            </w:tcBorders>
            <w:shd w:val="clear" w:color="auto" w:fill="F7CAAC"/>
          </w:tcPr>
          <w:p w14:paraId="645CFF3F" w14:textId="77777777" w:rsidR="00256425" w:rsidRDefault="00256425" w:rsidP="009E7B04">
            <w:pPr>
              <w:rPr>
                <w:b/>
              </w:rPr>
            </w:pPr>
            <w:r>
              <w:rPr>
                <w:b/>
              </w:rPr>
              <w:t>Název studijního předmětu</w:t>
            </w:r>
          </w:p>
        </w:tc>
        <w:tc>
          <w:tcPr>
            <w:tcW w:w="6769" w:type="dxa"/>
            <w:gridSpan w:val="7"/>
            <w:tcBorders>
              <w:top w:val="double" w:sz="4" w:space="0" w:color="auto"/>
            </w:tcBorders>
          </w:tcPr>
          <w:p w14:paraId="5EB90923" w14:textId="77777777" w:rsidR="00256425" w:rsidRDefault="00256425" w:rsidP="009E7B04">
            <w:pPr>
              <w:jc w:val="both"/>
            </w:pPr>
            <w:r>
              <w:t>Současné tendence v architektuře 2</w:t>
            </w:r>
          </w:p>
        </w:tc>
      </w:tr>
      <w:tr w:rsidR="00256425" w14:paraId="1719770A" w14:textId="77777777" w:rsidTr="009E7B04">
        <w:tc>
          <w:tcPr>
            <w:tcW w:w="3086" w:type="dxa"/>
            <w:shd w:val="clear" w:color="auto" w:fill="F7CAAC"/>
          </w:tcPr>
          <w:p w14:paraId="573108B5" w14:textId="77777777" w:rsidR="00256425" w:rsidRDefault="00256425" w:rsidP="009E7B04">
            <w:pPr>
              <w:rPr>
                <w:b/>
              </w:rPr>
            </w:pPr>
            <w:r>
              <w:rPr>
                <w:b/>
              </w:rPr>
              <w:t>Typ předmětu</w:t>
            </w:r>
          </w:p>
        </w:tc>
        <w:tc>
          <w:tcPr>
            <w:tcW w:w="3406" w:type="dxa"/>
            <w:gridSpan w:val="4"/>
          </w:tcPr>
          <w:p w14:paraId="0F27E8CA" w14:textId="0B3693DB" w:rsidR="00256425" w:rsidRDefault="00256425" w:rsidP="009E7C08">
            <w:pPr>
              <w:jc w:val="both"/>
            </w:pPr>
            <w:r>
              <w:t xml:space="preserve">povinný, </w:t>
            </w:r>
            <w:r w:rsidR="009E7C08">
              <w:t>PZ</w:t>
            </w:r>
          </w:p>
        </w:tc>
        <w:tc>
          <w:tcPr>
            <w:tcW w:w="2695" w:type="dxa"/>
            <w:gridSpan w:val="2"/>
            <w:shd w:val="clear" w:color="auto" w:fill="F7CAAC"/>
          </w:tcPr>
          <w:p w14:paraId="091A497B" w14:textId="77777777" w:rsidR="00256425" w:rsidRDefault="00256425" w:rsidP="009E7B04">
            <w:pPr>
              <w:jc w:val="both"/>
            </w:pPr>
            <w:r>
              <w:rPr>
                <w:b/>
              </w:rPr>
              <w:t>doporučený ročník / semestr</w:t>
            </w:r>
          </w:p>
        </w:tc>
        <w:tc>
          <w:tcPr>
            <w:tcW w:w="668" w:type="dxa"/>
          </w:tcPr>
          <w:p w14:paraId="50819AB8" w14:textId="77777777" w:rsidR="00256425" w:rsidRDefault="00256425" w:rsidP="009E7B04">
            <w:pPr>
              <w:jc w:val="both"/>
            </w:pPr>
            <w:r>
              <w:t>1/LS</w:t>
            </w:r>
          </w:p>
        </w:tc>
      </w:tr>
      <w:tr w:rsidR="00256425" w14:paraId="3CA37AC5" w14:textId="77777777" w:rsidTr="009E7B04">
        <w:tc>
          <w:tcPr>
            <w:tcW w:w="3086" w:type="dxa"/>
            <w:shd w:val="clear" w:color="auto" w:fill="F7CAAC"/>
          </w:tcPr>
          <w:p w14:paraId="46F86737" w14:textId="77777777" w:rsidR="00256425" w:rsidRDefault="00256425" w:rsidP="009E7B04">
            <w:pPr>
              <w:rPr>
                <w:b/>
              </w:rPr>
            </w:pPr>
            <w:r>
              <w:rPr>
                <w:b/>
              </w:rPr>
              <w:t>Rozsah studijního předmětu</w:t>
            </w:r>
          </w:p>
        </w:tc>
        <w:tc>
          <w:tcPr>
            <w:tcW w:w="1701" w:type="dxa"/>
            <w:gridSpan w:val="2"/>
          </w:tcPr>
          <w:p w14:paraId="429C85BE" w14:textId="6705F744" w:rsidR="00256425" w:rsidRDefault="00256425" w:rsidP="009E7B04">
            <w:pPr>
              <w:jc w:val="both"/>
            </w:pPr>
            <w:r>
              <w:t>13</w:t>
            </w:r>
            <w:r w:rsidR="00BC3F5F">
              <w:t xml:space="preserve"> </w:t>
            </w:r>
            <w:r>
              <w:t>p</w:t>
            </w:r>
          </w:p>
        </w:tc>
        <w:tc>
          <w:tcPr>
            <w:tcW w:w="889" w:type="dxa"/>
            <w:shd w:val="clear" w:color="auto" w:fill="F7CAAC"/>
          </w:tcPr>
          <w:p w14:paraId="09C39EEC" w14:textId="77777777" w:rsidR="00256425" w:rsidRDefault="00256425" w:rsidP="009E7B04">
            <w:pPr>
              <w:jc w:val="both"/>
              <w:rPr>
                <w:b/>
              </w:rPr>
            </w:pPr>
            <w:r>
              <w:rPr>
                <w:b/>
              </w:rPr>
              <w:t xml:space="preserve">hod. </w:t>
            </w:r>
          </w:p>
        </w:tc>
        <w:tc>
          <w:tcPr>
            <w:tcW w:w="816" w:type="dxa"/>
          </w:tcPr>
          <w:p w14:paraId="30B46F7E" w14:textId="77777777" w:rsidR="00256425" w:rsidRDefault="00256425" w:rsidP="009E7B04">
            <w:pPr>
              <w:jc w:val="both"/>
            </w:pPr>
            <w:r>
              <w:t>13</w:t>
            </w:r>
          </w:p>
        </w:tc>
        <w:tc>
          <w:tcPr>
            <w:tcW w:w="2156" w:type="dxa"/>
            <w:shd w:val="clear" w:color="auto" w:fill="F7CAAC"/>
          </w:tcPr>
          <w:p w14:paraId="1526119D" w14:textId="77777777" w:rsidR="00256425" w:rsidRDefault="00256425" w:rsidP="009E7B04">
            <w:pPr>
              <w:jc w:val="both"/>
              <w:rPr>
                <w:b/>
              </w:rPr>
            </w:pPr>
            <w:r>
              <w:rPr>
                <w:b/>
              </w:rPr>
              <w:t>kreditů</w:t>
            </w:r>
          </w:p>
        </w:tc>
        <w:tc>
          <w:tcPr>
            <w:tcW w:w="1207" w:type="dxa"/>
            <w:gridSpan w:val="2"/>
          </w:tcPr>
          <w:p w14:paraId="707E6988" w14:textId="77777777" w:rsidR="00256425" w:rsidRDefault="00256425" w:rsidP="009E7B04">
            <w:pPr>
              <w:jc w:val="both"/>
            </w:pPr>
            <w:r>
              <w:t>3</w:t>
            </w:r>
          </w:p>
        </w:tc>
      </w:tr>
      <w:tr w:rsidR="00256425" w14:paraId="6E49A680" w14:textId="77777777" w:rsidTr="009E7B04">
        <w:tc>
          <w:tcPr>
            <w:tcW w:w="3086" w:type="dxa"/>
            <w:shd w:val="clear" w:color="auto" w:fill="F7CAAC"/>
          </w:tcPr>
          <w:p w14:paraId="66A9B4DA" w14:textId="77777777" w:rsidR="00256425" w:rsidRDefault="00256425" w:rsidP="009E7B04">
            <w:pPr>
              <w:rPr>
                <w:b/>
                <w:sz w:val="22"/>
              </w:rPr>
            </w:pPr>
            <w:r>
              <w:rPr>
                <w:b/>
              </w:rPr>
              <w:t>Prerekvizity, korekvizity, ekvivalence</w:t>
            </w:r>
          </w:p>
        </w:tc>
        <w:tc>
          <w:tcPr>
            <w:tcW w:w="6769" w:type="dxa"/>
            <w:gridSpan w:val="7"/>
          </w:tcPr>
          <w:p w14:paraId="178BEE82" w14:textId="77777777" w:rsidR="00256425" w:rsidRDefault="00256425" w:rsidP="009E7B04">
            <w:pPr>
              <w:jc w:val="both"/>
            </w:pPr>
          </w:p>
        </w:tc>
      </w:tr>
      <w:tr w:rsidR="00256425" w14:paraId="030485CF" w14:textId="77777777" w:rsidTr="009E7B04">
        <w:tc>
          <w:tcPr>
            <w:tcW w:w="3086" w:type="dxa"/>
            <w:shd w:val="clear" w:color="auto" w:fill="F7CAAC"/>
          </w:tcPr>
          <w:p w14:paraId="1A855BF6" w14:textId="77777777" w:rsidR="00256425" w:rsidRDefault="00256425" w:rsidP="009E7B04">
            <w:pPr>
              <w:rPr>
                <w:b/>
              </w:rPr>
            </w:pPr>
            <w:r>
              <w:rPr>
                <w:b/>
              </w:rPr>
              <w:t>Způsob ověření studijních výsledků</w:t>
            </w:r>
          </w:p>
        </w:tc>
        <w:tc>
          <w:tcPr>
            <w:tcW w:w="3406" w:type="dxa"/>
            <w:gridSpan w:val="4"/>
          </w:tcPr>
          <w:p w14:paraId="0925AFBB" w14:textId="77777777" w:rsidR="00256425" w:rsidRDefault="00256425" w:rsidP="009E7B04">
            <w:pPr>
              <w:jc w:val="both"/>
            </w:pPr>
            <w:r>
              <w:t>zkouška</w:t>
            </w:r>
          </w:p>
        </w:tc>
        <w:tc>
          <w:tcPr>
            <w:tcW w:w="2156" w:type="dxa"/>
            <w:shd w:val="clear" w:color="auto" w:fill="F7CAAC"/>
          </w:tcPr>
          <w:p w14:paraId="05D357BA" w14:textId="77777777" w:rsidR="00256425" w:rsidRDefault="00256425" w:rsidP="009E7B04">
            <w:pPr>
              <w:jc w:val="both"/>
              <w:rPr>
                <w:b/>
              </w:rPr>
            </w:pPr>
            <w:r>
              <w:rPr>
                <w:b/>
              </w:rPr>
              <w:t>Forma výuky</w:t>
            </w:r>
          </w:p>
        </w:tc>
        <w:tc>
          <w:tcPr>
            <w:tcW w:w="1207" w:type="dxa"/>
            <w:gridSpan w:val="2"/>
          </w:tcPr>
          <w:p w14:paraId="17D9364A" w14:textId="77777777" w:rsidR="00256425" w:rsidRDefault="00256425" w:rsidP="009E7B04">
            <w:pPr>
              <w:jc w:val="both"/>
            </w:pPr>
            <w:r>
              <w:t>přednáška</w:t>
            </w:r>
          </w:p>
        </w:tc>
      </w:tr>
      <w:tr w:rsidR="00256425" w14:paraId="66C79E1E" w14:textId="77777777" w:rsidTr="009E7B04">
        <w:tc>
          <w:tcPr>
            <w:tcW w:w="3086" w:type="dxa"/>
            <w:shd w:val="clear" w:color="auto" w:fill="F7CAAC"/>
          </w:tcPr>
          <w:p w14:paraId="5F8E1044" w14:textId="77777777" w:rsidR="00256425" w:rsidRDefault="00256425" w:rsidP="009E7B04">
            <w:pPr>
              <w:rPr>
                <w:b/>
              </w:rPr>
            </w:pPr>
            <w:r>
              <w:rPr>
                <w:b/>
              </w:rPr>
              <w:t>Forma způsobu ověření studijních výsledků a další požadavky na studenta</w:t>
            </w:r>
          </w:p>
        </w:tc>
        <w:tc>
          <w:tcPr>
            <w:tcW w:w="6769" w:type="dxa"/>
            <w:gridSpan w:val="7"/>
            <w:tcBorders>
              <w:bottom w:val="nil"/>
            </w:tcBorders>
          </w:tcPr>
          <w:p w14:paraId="6812F824" w14:textId="77777777" w:rsidR="00256425" w:rsidRDefault="00256425" w:rsidP="009E7B04">
            <w:pPr>
              <w:jc w:val="both"/>
            </w:pPr>
            <w:r>
              <w:t>Ústní zkouška.</w:t>
            </w:r>
          </w:p>
          <w:p w14:paraId="3AC65C16" w14:textId="77777777" w:rsidR="00256425" w:rsidRDefault="00256425" w:rsidP="009E7B04">
            <w:pPr>
              <w:jc w:val="both"/>
            </w:pPr>
            <w:r>
              <w:t>Aktivní účast v hodinách, plnění průběžně zadaných úkolů (četba, návštěva výstavy či objektu, referát).</w:t>
            </w:r>
          </w:p>
        </w:tc>
      </w:tr>
      <w:tr w:rsidR="00256425" w14:paraId="7B37242D" w14:textId="77777777" w:rsidTr="009E7B04">
        <w:trPr>
          <w:trHeight w:val="109"/>
        </w:trPr>
        <w:tc>
          <w:tcPr>
            <w:tcW w:w="9855" w:type="dxa"/>
            <w:gridSpan w:val="8"/>
            <w:tcBorders>
              <w:top w:val="nil"/>
            </w:tcBorders>
          </w:tcPr>
          <w:p w14:paraId="1309D4D8" w14:textId="77777777" w:rsidR="00256425" w:rsidRDefault="00256425" w:rsidP="009E7B04"/>
        </w:tc>
      </w:tr>
      <w:tr w:rsidR="00256425" w14:paraId="287F3FDB" w14:textId="77777777" w:rsidTr="009E7B04">
        <w:trPr>
          <w:trHeight w:val="197"/>
        </w:trPr>
        <w:tc>
          <w:tcPr>
            <w:tcW w:w="3086" w:type="dxa"/>
            <w:tcBorders>
              <w:top w:val="nil"/>
            </w:tcBorders>
            <w:shd w:val="clear" w:color="auto" w:fill="F7CAAC"/>
          </w:tcPr>
          <w:p w14:paraId="0D73DE04" w14:textId="77777777" w:rsidR="00256425" w:rsidRDefault="00256425" w:rsidP="009E7B04">
            <w:pPr>
              <w:rPr>
                <w:b/>
              </w:rPr>
            </w:pPr>
            <w:r>
              <w:rPr>
                <w:b/>
              </w:rPr>
              <w:t>Garant předmětu</w:t>
            </w:r>
          </w:p>
        </w:tc>
        <w:tc>
          <w:tcPr>
            <w:tcW w:w="6769" w:type="dxa"/>
            <w:gridSpan w:val="7"/>
            <w:tcBorders>
              <w:top w:val="nil"/>
            </w:tcBorders>
          </w:tcPr>
          <w:p w14:paraId="3119091C" w14:textId="77777777" w:rsidR="00256425" w:rsidRDefault="00256425" w:rsidP="009E7B04">
            <w:pPr>
              <w:jc w:val="both"/>
            </w:pPr>
            <w:r>
              <w:t>Mgr. Helena Maňasová Hradská, Ph.D.</w:t>
            </w:r>
          </w:p>
        </w:tc>
      </w:tr>
      <w:tr w:rsidR="00256425" w14:paraId="0E296A3B" w14:textId="77777777" w:rsidTr="009E7B04">
        <w:trPr>
          <w:trHeight w:val="243"/>
        </w:trPr>
        <w:tc>
          <w:tcPr>
            <w:tcW w:w="3086" w:type="dxa"/>
            <w:tcBorders>
              <w:top w:val="nil"/>
            </w:tcBorders>
            <w:shd w:val="clear" w:color="auto" w:fill="F7CAAC"/>
          </w:tcPr>
          <w:p w14:paraId="34C16F61" w14:textId="77777777" w:rsidR="00256425" w:rsidRDefault="00256425" w:rsidP="009E7B04">
            <w:pPr>
              <w:rPr>
                <w:b/>
              </w:rPr>
            </w:pPr>
            <w:r>
              <w:rPr>
                <w:b/>
              </w:rPr>
              <w:t>Zapojení garanta do výuky předmětu</w:t>
            </w:r>
          </w:p>
        </w:tc>
        <w:tc>
          <w:tcPr>
            <w:tcW w:w="6769" w:type="dxa"/>
            <w:gridSpan w:val="7"/>
            <w:tcBorders>
              <w:top w:val="nil"/>
            </w:tcBorders>
          </w:tcPr>
          <w:p w14:paraId="7BDAA644" w14:textId="77777777" w:rsidR="00256425" w:rsidRDefault="00256425" w:rsidP="009E7B04">
            <w:pPr>
              <w:jc w:val="both"/>
            </w:pPr>
            <w:r w:rsidRPr="001D617E">
              <w:t>Garant se podílí na výuce v rozsahu 50 %, stanovuje koncepci kurzu</w:t>
            </w:r>
          </w:p>
        </w:tc>
      </w:tr>
      <w:tr w:rsidR="00256425" w14:paraId="6159E80F" w14:textId="77777777" w:rsidTr="009E7B04">
        <w:tc>
          <w:tcPr>
            <w:tcW w:w="3086" w:type="dxa"/>
            <w:shd w:val="clear" w:color="auto" w:fill="F7CAAC"/>
          </w:tcPr>
          <w:p w14:paraId="65DCFFB8" w14:textId="77777777" w:rsidR="00256425" w:rsidRDefault="00256425" w:rsidP="009E7B04">
            <w:pPr>
              <w:rPr>
                <w:b/>
              </w:rPr>
            </w:pPr>
            <w:r>
              <w:rPr>
                <w:b/>
              </w:rPr>
              <w:t>Vyučující</w:t>
            </w:r>
          </w:p>
        </w:tc>
        <w:tc>
          <w:tcPr>
            <w:tcW w:w="6769" w:type="dxa"/>
            <w:gridSpan w:val="7"/>
            <w:tcBorders>
              <w:bottom w:val="nil"/>
            </w:tcBorders>
          </w:tcPr>
          <w:p w14:paraId="6A4B2F13" w14:textId="77777777" w:rsidR="00256425" w:rsidRDefault="00256425" w:rsidP="009E7B04">
            <w:pPr>
              <w:jc w:val="both"/>
            </w:pPr>
            <w:r>
              <w:t>Mgr. Helena Maňasová Hradská, Ph.D</w:t>
            </w:r>
            <w:r w:rsidRPr="00E66307">
              <w:t>.</w:t>
            </w:r>
            <w:r>
              <w:t xml:space="preserve"> 50 %, Mgr. Zuzana Ragulová 50 %</w:t>
            </w:r>
          </w:p>
        </w:tc>
      </w:tr>
      <w:tr w:rsidR="00256425" w14:paraId="150986FB" w14:textId="77777777" w:rsidTr="009E7B04">
        <w:trPr>
          <w:trHeight w:val="210"/>
        </w:trPr>
        <w:tc>
          <w:tcPr>
            <w:tcW w:w="9855" w:type="dxa"/>
            <w:gridSpan w:val="8"/>
            <w:tcBorders>
              <w:top w:val="nil"/>
            </w:tcBorders>
          </w:tcPr>
          <w:p w14:paraId="51286077" w14:textId="77777777" w:rsidR="00256425" w:rsidRDefault="00256425" w:rsidP="009E7B04">
            <w:pPr>
              <w:jc w:val="both"/>
            </w:pPr>
          </w:p>
        </w:tc>
      </w:tr>
      <w:tr w:rsidR="00256425" w14:paraId="16C7410E" w14:textId="77777777" w:rsidTr="009E7B04">
        <w:tc>
          <w:tcPr>
            <w:tcW w:w="3086" w:type="dxa"/>
            <w:shd w:val="clear" w:color="auto" w:fill="F7CAAC"/>
          </w:tcPr>
          <w:p w14:paraId="298C052E" w14:textId="77777777" w:rsidR="00256425" w:rsidRDefault="00256425" w:rsidP="009E7B04">
            <w:pPr>
              <w:jc w:val="both"/>
              <w:rPr>
                <w:b/>
              </w:rPr>
            </w:pPr>
            <w:r>
              <w:rPr>
                <w:b/>
              </w:rPr>
              <w:t>Stručná anotace předmětu</w:t>
            </w:r>
          </w:p>
        </w:tc>
        <w:tc>
          <w:tcPr>
            <w:tcW w:w="6769" w:type="dxa"/>
            <w:gridSpan w:val="7"/>
            <w:tcBorders>
              <w:bottom w:val="nil"/>
            </w:tcBorders>
          </w:tcPr>
          <w:p w14:paraId="7BAF7FD0" w14:textId="77777777" w:rsidR="00256425" w:rsidRDefault="00256425" w:rsidP="009E7B04">
            <w:pPr>
              <w:jc w:val="both"/>
            </w:pPr>
          </w:p>
        </w:tc>
      </w:tr>
      <w:tr w:rsidR="00256425" w14:paraId="75624404" w14:textId="77777777" w:rsidTr="009E7B04">
        <w:trPr>
          <w:trHeight w:val="3938"/>
        </w:trPr>
        <w:tc>
          <w:tcPr>
            <w:tcW w:w="9855" w:type="dxa"/>
            <w:gridSpan w:val="8"/>
            <w:tcBorders>
              <w:top w:val="nil"/>
              <w:bottom w:val="single" w:sz="12" w:space="0" w:color="auto"/>
            </w:tcBorders>
          </w:tcPr>
          <w:p w14:paraId="75177E8A" w14:textId="77777777" w:rsidR="00256425" w:rsidRDefault="00256425" w:rsidP="009E7B04">
            <w:pPr>
              <w:jc w:val="both"/>
            </w:pPr>
            <w:r w:rsidRPr="00B25065">
              <w:rPr>
                <w:bCs/>
              </w:rPr>
              <w:t>Cílem</w:t>
            </w:r>
            <w:r w:rsidRPr="00B25065">
              <w:t xml:space="preserve"> </w:t>
            </w:r>
            <w:r w:rsidRPr="00BC31F3">
              <w:t xml:space="preserve">kurzu je </w:t>
            </w:r>
            <w:r>
              <w:t xml:space="preserve">studujícím přehledně představit </w:t>
            </w:r>
            <w:r w:rsidRPr="00BC31F3">
              <w:t>současn</w:t>
            </w:r>
            <w:r>
              <w:t>á akcentovaná</w:t>
            </w:r>
            <w:r w:rsidRPr="00BC31F3">
              <w:t xml:space="preserve"> témat</w:t>
            </w:r>
            <w:r>
              <w:t>a</w:t>
            </w:r>
            <w:r w:rsidRPr="00BC31F3">
              <w:t xml:space="preserve"> a úloh</w:t>
            </w:r>
            <w:r>
              <w:t>y</w:t>
            </w:r>
            <w:r w:rsidRPr="00BC31F3">
              <w:t xml:space="preserve"> architektury</w:t>
            </w:r>
            <w:r>
              <w:t xml:space="preserve"> v ČR</w:t>
            </w:r>
            <w:r w:rsidRPr="00BC31F3">
              <w:t>.</w:t>
            </w:r>
            <w:r>
              <w:t xml:space="preserve"> Prostřednictvím příkladových rozborů architektonických realizací či urbanistických projektů budou studentům představeny také výrazné osobnosti architektury a architektonická studia. </w:t>
            </w:r>
          </w:p>
          <w:p w14:paraId="215E66C6" w14:textId="77777777" w:rsidR="00256425" w:rsidRDefault="00256425" w:rsidP="009E7B04">
            <w:pPr>
              <w:jc w:val="both"/>
            </w:pPr>
            <w:r>
              <w:t>Současný stav architektury se vyznačuje různorodým přístupem a tvorbou. Z hlediska ekologického je to nový pohled na architekturu a její součásti, nové konstrukce a materiály, ať už tradiční anebo alternativní. Tento směr se stává svébytnou větví architektury a podíl ekologického nazírání na architekturu se prohlubuje ať už směrem technickým – nízko energetické domy, pasivní domy, anebo z hlediska celospolečenského – dostupnost nových obytných území, omezování individuální dopravy, využívání stávajících lokálních materiálových zdrojů. V kurzu se těmito problémy, a ještě dalšími současnými tendencemi budeme zabývat v rozsahu našeho území a z pohledu naší společnosti v souvislosti s nejhlubšímu tradicemi lidové architektury.</w:t>
            </w:r>
          </w:p>
          <w:p w14:paraId="3D999079" w14:textId="77777777" w:rsidR="00256425" w:rsidRDefault="00256425" w:rsidP="009E7B04">
            <w:pPr>
              <w:jc w:val="both"/>
            </w:pPr>
            <w:r>
              <w:t xml:space="preserve">Součástí výuky bude také seznámení s aktuálními českými stavbami a jejich autory. </w:t>
            </w:r>
          </w:p>
          <w:p w14:paraId="474843EE" w14:textId="77777777" w:rsidR="00256425" w:rsidRPr="00997143" w:rsidRDefault="00256425" w:rsidP="009E7B04">
            <w:pPr>
              <w:jc w:val="both"/>
              <w:rPr>
                <w:sz w:val="12"/>
                <w:szCs w:val="12"/>
              </w:rPr>
            </w:pPr>
          </w:p>
          <w:p w14:paraId="7BE03D86" w14:textId="77777777" w:rsidR="00256425" w:rsidRPr="000C4C02" w:rsidRDefault="00256425" w:rsidP="00D567A8">
            <w:pPr>
              <w:pStyle w:val="Odstavecseseznamem"/>
              <w:numPr>
                <w:ilvl w:val="0"/>
                <w:numId w:val="18"/>
              </w:numPr>
              <w:ind w:left="675" w:hanging="318"/>
              <w:contextualSpacing w:val="0"/>
              <w:jc w:val="both"/>
            </w:pPr>
            <w:r>
              <w:t>K</w:t>
            </w:r>
            <w:r w:rsidRPr="000C4C02">
              <w:t>ontextuální modernismus</w:t>
            </w:r>
            <w:r>
              <w:t xml:space="preserve"> v kontextu postkomunistického prostoru.</w:t>
            </w:r>
          </w:p>
          <w:p w14:paraId="64A5314B" w14:textId="77777777" w:rsidR="00256425" w:rsidRPr="000C4C02" w:rsidRDefault="00256425" w:rsidP="00D567A8">
            <w:pPr>
              <w:pStyle w:val="Odstavecseseznamem"/>
              <w:numPr>
                <w:ilvl w:val="0"/>
                <w:numId w:val="18"/>
              </w:numPr>
              <w:ind w:left="675" w:hanging="318"/>
              <w:contextualSpacing w:val="0"/>
              <w:jc w:val="both"/>
            </w:pPr>
            <w:r>
              <w:t>D</w:t>
            </w:r>
            <w:r w:rsidRPr="000C4C02">
              <w:t>ekonstruktivismus a fenomén hvězdných architektů</w:t>
            </w:r>
            <w:r>
              <w:t xml:space="preserve"> v ČR.</w:t>
            </w:r>
          </w:p>
          <w:p w14:paraId="3060EE94" w14:textId="77777777" w:rsidR="00256425" w:rsidRPr="000C4C02" w:rsidRDefault="00256425" w:rsidP="00D567A8">
            <w:pPr>
              <w:pStyle w:val="Odstavecseseznamem"/>
              <w:numPr>
                <w:ilvl w:val="0"/>
                <w:numId w:val="18"/>
              </w:numPr>
              <w:ind w:left="675" w:hanging="318"/>
              <w:contextualSpacing w:val="0"/>
              <w:jc w:val="both"/>
            </w:pPr>
            <w:r>
              <w:t>M</w:t>
            </w:r>
            <w:r w:rsidRPr="000C4C02">
              <w:t>inimalistické tendence</w:t>
            </w:r>
            <w:r>
              <w:t>.</w:t>
            </w:r>
          </w:p>
          <w:p w14:paraId="11AD5F90" w14:textId="77777777" w:rsidR="00256425" w:rsidRPr="000C4C02" w:rsidRDefault="00256425" w:rsidP="00D567A8">
            <w:pPr>
              <w:pStyle w:val="Odstavecseseznamem"/>
              <w:numPr>
                <w:ilvl w:val="0"/>
                <w:numId w:val="18"/>
              </w:numPr>
              <w:ind w:left="675" w:hanging="318"/>
              <w:contextualSpacing w:val="0"/>
              <w:jc w:val="both"/>
            </w:pPr>
            <w:r>
              <w:t>Z</w:t>
            </w:r>
            <w:r w:rsidRPr="000C4C02">
              <w:t>elená architektura a diskurz o životním prostředí</w:t>
            </w:r>
            <w:r>
              <w:t xml:space="preserve"> – úspěšné realizace.</w:t>
            </w:r>
          </w:p>
          <w:p w14:paraId="4337C8D7" w14:textId="77777777" w:rsidR="00256425" w:rsidRPr="000C4C02" w:rsidRDefault="00256425" w:rsidP="00D567A8">
            <w:pPr>
              <w:pStyle w:val="Odstavecseseznamem"/>
              <w:numPr>
                <w:ilvl w:val="0"/>
                <w:numId w:val="18"/>
              </w:numPr>
              <w:ind w:left="675" w:hanging="318"/>
              <w:contextualSpacing w:val="0"/>
              <w:jc w:val="both"/>
            </w:pPr>
            <w:r>
              <w:t>F</w:t>
            </w:r>
            <w:r w:rsidRPr="000C4C02">
              <w:t>enomén modularity</w:t>
            </w:r>
            <w:r>
              <w:t xml:space="preserve"> – jeho uchopení v ČR (KOMA modular).</w:t>
            </w:r>
          </w:p>
          <w:p w14:paraId="4E20BC6B" w14:textId="77777777" w:rsidR="00256425" w:rsidRPr="000C4C02" w:rsidRDefault="00256425" w:rsidP="00D567A8">
            <w:pPr>
              <w:pStyle w:val="Odstavecseseznamem"/>
              <w:numPr>
                <w:ilvl w:val="0"/>
                <w:numId w:val="18"/>
              </w:numPr>
              <w:spacing w:after="120"/>
              <w:ind w:left="675" w:hanging="318"/>
              <w:contextualSpacing w:val="0"/>
              <w:jc w:val="both"/>
            </w:pPr>
            <w:r>
              <w:t>R</w:t>
            </w:r>
            <w:r w:rsidRPr="000C4C02">
              <w:t>ekonstrukce, revitalizace, konzervace v kontextu současné</w:t>
            </w:r>
            <w:r>
              <w:t xml:space="preserve"> diskuze o urbanismu a klimatu.</w:t>
            </w:r>
          </w:p>
          <w:p w14:paraId="036FDC47" w14:textId="77777777" w:rsidR="00256425" w:rsidRDefault="00256425" w:rsidP="009E7B04">
            <w:pPr>
              <w:jc w:val="both"/>
            </w:pPr>
            <w:r>
              <w:t>Schopnost r</w:t>
            </w:r>
            <w:r w:rsidRPr="004C4CA0">
              <w:t xml:space="preserve">ozpoznávání architektury, orientace v probraných pojmech a konceptech, </w:t>
            </w:r>
            <w:r>
              <w:t>v odborných</w:t>
            </w:r>
            <w:r w:rsidRPr="004C4CA0">
              <w:t xml:space="preserve"> </w:t>
            </w:r>
            <w:r>
              <w:t>textech o současné architektuře a urbanismu</w:t>
            </w:r>
            <w:r w:rsidRPr="004C4CA0">
              <w:t>.</w:t>
            </w:r>
            <w:r>
              <w:t xml:space="preserve"> Studující získají představu mapy české architektonické tvorby, získají dovednost přečíst současné architektonické objekty z hlediska jejich záměru, úlohy, urbanistického kontextu i výtvarné stylizace a budou tak dobře vybaveni pro reflexi vlastní tvorby.</w:t>
            </w:r>
          </w:p>
        </w:tc>
      </w:tr>
      <w:tr w:rsidR="00256425" w14:paraId="348095FA" w14:textId="77777777" w:rsidTr="009E7B04">
        <w:trPr>
          <w:trHeight w:val="265"/>
        </w:trPr>
        <w:tc>
          <w:tcPr>
            <w:tcW w:w="3653" w:type="dxa"/>
            <w:gridSpan w:val="2"/>
            <w:tcBorders>
              <w:top w:val="nil"/>
            </w:tcBorders>
            <w:shd w:val="clear" w:color="auto" w:fill="F7CAAC"/>
          </w:tcPr>
          <w:p w14:paraId="55D83E72" w14:textId="77777777" w:rsidR="00256425" w:rsidRDefault="00256425" w:rsidP="009E7B04">
            <w:pPr>
              <w:jc w:val="both"/>
            </w:pPr>
            <w:r>
              <w:rPr>
                <w:b/>
              </w:rPr>
              <w:t>Studijní literatura a studijní pomůcky</w:t>
            </w:r>
          </w:p>
        </w:tc>
        <w:tc>
          <w:tcPr>
            <w:tcW w:w="6202" w:type="dxa"/>
            <w:gridSpan w:val="6"/>
            <w:tcBorders>
              <w:top w:val="nil"/>
              <w:bottom w:val="nil"/>
            </w:tcBorders>
          </w:tcPr>
          <w:p w14:paraId="63E071F4" w14:textId="77777777" w:rsidR="00256425" w:rsidRDefault="00256425" w:rsidP="009E7B04">
            <w:pPr>
              <w:jc w:val="both"/>
            </w:pPr>
          </w:p>
        </w:tc>
      </w:tr>
      <w:tr w:rsidR="00256425" w14:paraId="13C7BB13" w14:textId="77777777" w:rsidTr="009E7B04">
        <w:trPr>
          <w:trHeight w:val="1497"/>
        </w:trPr>
        <w:tc>
          <w:tcPr>
            <w:tcW w:w="9855" w:type="dxa"/>
            <w:gridSpan w:val="8"/>
            <w:tcBorders>
              <w:top w:val="nil"/>
            </w:tcBorders>
          </w:tcPr>
          <w:p w14:paraId="7DA3FA58" w14:textId="77777777" w:rsidR="00673084" w:rsidRPr="00673084" w:rsidRDefault="00673084" w:rsidP="009E7B04">
            <w:pPr>
              <w:jc w:val="both"/>
              <w:rPr>
                <w:b/>
              </w:rPr>
            </w:pPr>
            <w:r w:rsidRPr="00673084">
              <w:rPr>
                <w:b/>
              </w:rPr>
              <w:t>Povinná:</w:t>
            </w:r>
          </w:p>
          <w:p w14:paraId="125FE5CC" w14:textId="77777777" w:rsidR="004F29F6" w:rsidRDefault="00256425" w:rsidP="009E7B04">
            <w:pPr>
              <w:jc w:val="both"/>
            </w:pPr>
            <w:r w:rsidRPr="00FF3C16">
              <w:t>S</w:t>
            </w:r>
            <w:r w:rsidR="00B25065">
              <w:t>USKE</w:t>
            </w:r>
            <w:r w:rsidRPr="00FF3C16">
              <w:t xml:space="preserve">, Petr. </w:t>
            </w:r>
            <w:r w:rsidRPr="00B25065">
              <w:rPr>
                <w:i/>
              </w:rPr>
              <w:t>Ekologická architektura ve stínu moderny: podstata, principy a mýty.</w:t>
            </w:r>
            <w:r w:rsidRPr="00FF3C16">
              <w:t xml:space="preserve"> Brno: ERA, 2008. </w:t>
            </w:r>
          </w:p>
          <w:p w14:paraId="449F84F3" w14:textId="79ECF42A" w:rsidR="00256425" w:rsidRPr="00FF3C16" w:rsidRDefault="00256425" w:rsidP="009E7B04">
            <w:pPr>
              <w:jc w:val="both"/>
            </w:pPr>
            <w:r w:rsidRPr="00FF3C16">
              <w:t>ISBN 978-80-7366-112-0.</w:t>
            </w:r>
          </w:p>
          <w:p w14:paraId="41346F3A" w14:textId="77777777" w:rsidR="00673084" w:rsidRPr="00FF3C16" w:rsidRDefault="00673084" w:rsidP="00673084">
            <w:pPr>
              <w:jc w:val="both"/>
              <w:rPr>
                <w:b/>
                <w:bCs/>
              </w:rPr>
            </w:pPr>
            <w:r w:rsidRPr="00FF3C16">
              <w:rPr>
                <w:b/>
                <w:bCs/>
              </w:rPr>
              <w:t>Doporučená</w:t>
            </w:r>
            <w:r>
              <w:rPr>
                <w:b/>
                <w:bCs/>
              </w:rPr>
              <w:t>:</w:t>
            </w:r>
          </w:p>
          <w:p w14:paraId="36BC2B88" w14:textId="11BA8727" w:rsidR="00256425" w:rsidRPr="00FF3C16" w:rsidRDefault="00256425" w:rsidP="00673084">
            <w:pPr>
              <w:jc w:val="both"/>
            </w:pPr>
            <w:r w:rsidRPr="00FF3C16">
              <w:t>Česká architektura: ročenka – Czech architecture: yearbook. Praha: Prostor, 2001. ISBN 978-80-87064-04-7.</w:t>
            </w:r>
          </w:p>
          <w:p w14:paraId="1902F66A" w14:textId="02C9C89C" w:rsidR="004F29F6" w:rsidRDefault="004F29F6" w:rsidP="00E153D9">
            <w:pPr>
              <w:jc w:val="both"/>
            </w:pPr>
            <w:r>
              <w:t xml:space="preserve">CHING, Francis D. K. and JARZOMBEK, Mark M. and PRAKASH, Vikramaditya. </w:t>
            </w:r>
            <w:r w:rsidRPr="00B25065">
              <w:rPr>
                <w:i/>
              </w:rPr>
              <w:t xml:space="preserve">A </w:t>
            </w:r>
            <w:r>
              <w:rPr>
                <w:i/>
              </w:rPr>
              <w:t>Global History of Architecture.</w:t>
            </w:r>
            <w:r>
              <w:t xml:space="preserve"> Wiley, 2017. ISBN 9781118981337.</w:t>
            </w:r>
          </w:p>
          <w:p w14:paraId="21B41136" w14:textId="77777777" w:rsidR="004F29F6" w:rsidRDefault="004F29F6" w:rsidP="004F29F6">
            <w:r>
              <w:t xml:space="preserve">KOOLHAA, Rem. </w:t>
            </w:r>
            <w:r w:rsidRPr="00B25065">
              <w:rPr>
                <w:i/>
              </w:rPr>
              <w:t>Třeštící New York: retroaktivní manifest pro Manhattan</w:t>
            </w:r>
            <w:r>
              <w:t xml:space="preserve">. Praha: Arbor vitae, 2007. </w:t>
            </w:r>
          </w:p>
          <w:p w14:paraId="1404F827" w14:textId="77777777" w:rsidR="004F29F6" w:rsidRDefault="004F29F6" w:rsidP="004F29F6">
            <w:r>
              <w:t>ISBN 978-80-86300-77-1.</w:t>
            </w:r>
          </w:p>
          <w:p w14:paraId="1DB0AA51" w14:textId="77777777" w:rsidR="004F29F6" w:rsidRDefault="004F29F6" w:rsidP="004F29F6">
            <w:r>
              <w:t xml:space="preserve">ŠVÁCHA, Rostislav. SRŠŇOVÁ, Milena. TICHÁ, Jana (eds.). </w:t>
            </w:r>
            <w:r w:rsidRPr="00B25065">
              <w:rPr>
                <w:i/>
              </w:rPr>
              <w:t>Euroamerické architektonické myšlení 1936–2011</w:t>
            </w:r>
            <w:r>
              <w:t>. Praha, 2018. ISBN 9788088033035.</w:t>
            </w:r>
          </w:p>
          <w:p w14:paraId="72572232" w14:textId="1D82971B" w:rsidR="004F29F6" w:rsidRDefault="004F29F6" w:rsidP="004F29F6">
            <w:pPr>
              <w:jc w:val="both"/>
            </w:pPr>
            <w:r>
              <w:t xml:space="preserve">TICHÁ, Jana a kol. (ed.). </w:t>
            </w:r>
            <w:r w:rsidRPr="00B25065">
              <w:rPr>
                <w:i/>
              </w:rPr>
              <w:t>Prostor a místo: architektonická tvorba na území České republiky 1989-2014</w:t>
            </w:r>
            <w:r>
              <w:t>. Praha: ČVUT, 2016. ISBN 9788088033011.</w:t>
            </w:r>
          </w:p>
        </w:tc>
      </w:tr>
    </w:tbl>
    <w:p w14:paraId="3729460D" w14:textId="77777777" w:rsidR="009E7B04" w:rsidRDefault="009E7B04"/>
    <w:p w14:paraId="7243E5FC" w14:textId="77777777" w:rsidR="009E7B04" w:rsidRDefault="009E7B04"/>
    <w:p w14:paraId="61B5ADFC" w14:textId="77777777" w:rsidR="003C3C73" w:rsidRDefault="003C3C7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C3C73" w14:paraId="165954BD" w14:textId="77777777" w:rsidTr="005053CD">
        <w:tc>
          <w:tcPr>
            <w:tcW w:w="9855" w:type="dxa"/>
            <w:gridSpan w:val="8"/>
            <w:tcBorders>
              <w:bottom w:val="double" w:sz="4" w:space="0" w:color="auto"/>
            </w:tcBorders>
            <w:shd w:val="clear" w:color="auto" w:fill="BDD6EE"/>
          </w:tcPr>
          <w:p w14:paraId="0FDFC370" w14:textId="1C897E0E" w:rsidR="003C3C73" w:rsidRDefault="003C3C73" w:rsidP="005053CD">
            <w:pPr>
              <w:jc w:val="both"/>
              <w:rPr>
                <w:b/>
                <w:sz w:val="28"/>
              </w:rPr>
            </w:pPr>
            <w:r>
              <w:lastRenderedPageBreak/>
              <w:br w:type="page"/>
            </w:r>
            <w:r>
              <w:rPr>
                <w:b/>
                <w:sz w:val="28"/>
              </w:rPr>
              <w:t>B-III – Charakteristika studijního předmětu</w:t>
            </w:r>
          </w:p>
        </w:tc>
      </w:tr>
      <w:tr w:rsidR="003C3C73" w14:paraId="57C53FD4" w14:textId="77777777" w:rsidTr="00C96E88">
        <w:trPr>
          <w:trHeight w:val="211"/>
        </w:trPr>
        <w:tc>
          <w:tcPr>
            <w:tcW w:w="3086" w:type="dxa"/>
            <w:tcBorders>
              <w:top w:val="double" w:sz="4" w:space="0" w:color="auto"/>
            </w:tcBorders>
            <w:shd w:val="clear" w:color="auto" w:fill="F7CAAC"/>
          </w:tcPr>
          <w:p w14:paraId="7C14A136" w14:textId="77777777" w:rsidR="003C3C73" w:rsidRDefault="003C3C73" w:rsidP="005053CD">
            <w:pPr>
              <w:jc w:val="both"/>
              <w:rPr>
                <w:b/>
              </w:rPr>
            </w:pPr>
            <w:r>
              <w:rPr>
                <w:b/>
              </w:rPr>
              <w:t>Název studijního předmětu</w:t>
            </w:r>
          </w:p>
        </w:tc>
        <w:tc>
          <w:tcPr>
            <w:tcW w:w="6769" w:type="dxa"/>
            <w:gridSpan w:val="7"/>
            <w:tcBorders>
              <w:top w:val="double" w:sz="4" w:space="0" w:color="auto"/>
            </w:tcBorders>
          </w:tcPr>
          <w:p w14:paraId="3E798A8E" w14:textId="2E4A4D81" w:rsidR="003C3C73" w:rsidRPr="00085AF0" w:rsidRDefault="003C3C73" w:rsidP="005053CD">
            <w:pPr>
              <w:jc w:val="both"/>
              <w:rPr>
                <w:color w:val="44546A" w:themeColor="text2"/>
              </w:rPr>
            </w:pPr>
            <w:r>
              <w:t xml:space="preserve">Současné tendence v architektuře 3 </w:t>
            </w:r>
          </w:p>
        </w:tc>
      </w:tr>
      <w:tr w:rsidR="003C3C73" w14:paraId="549C267A" w14:textId="77777777" w:rsidTr="00672CE8">
        <w:trPr>
          <w:trHeight w:val="265"/>
        </w:trPr>
        <w:tc>
          <w:tcPr>
            <w:tcW w:w="3086" w:type="dxa"/>
            <w:shd w:val="clear" w:color="auto" w:fill="F7CAAC"/>
          </w:tcPr>
          <w:p w14:paraId="452E847A" w14:textId="77777777" w:rsidR="003C3C73" w:rsidRDefault="003C3C73" w:rsidP="005053CD">
            <w:pPr>
              <w:rPr>
                <w:b/>
              </w:rPr>
            </w:pPr>
            <w:r>
              <w:rPr>
                <w:b/>
              </w:rPr>
              <w:t>Typ předmětu</w:t>
            </w:r>
          </w:p>
        </w:tc>
        <w:tc>
          <w:tcPr>
            <w:tcW w:w="3406" w:type="dxa"/>
            <w:gridSpan w:val="4"/>
          </w:tcPr>
          <w:p w14:paraId="249D1BB5" w14:textId="0F8062B4" w:rsidR="003C3C73" w:rsidRDefault="00CB2898" w:rsidP="009E7C08">
            <w:pPr>
              <w:jc w:val="both"/>
            </w:pPr>
            <w:r>
              <w:t>p</w:t>
            </w:r>
            <w:r w:rsidR="003C3C73">
              <w:t>ovinný</w:t>
            </w:r>
            <w:r w:rsidR="00B33A1E">
              <w:t xml:space="preserve">, </w:t>
            </w:r>
            <w:r w:rsidR="009E7C08">
              <w:t>PZ</w:t>
            </w:r>
          </w:p>
        </w:tc>
        <w:tc>
          <w:tcPr>
            <w:tcW w:w="2695" w:type="dxa"/>
            <w:gridSpan w:val="2"/>
            <w:shd w:val="clear" w:color="auto" w:fill="F7CAAC"/>
          </w:tcPr>
          <w:p w14:paraId="4478D3F9" w14:textId="0BF9F7BC" w:rsidR="003C3C73" w:rsidRDefault="003C3C73" w:rsidP="00047DC7">
            <w:pPr>
              <w:jc w:val="both"/>
            </w:pPr>
            <w:r>
              <w:rPr>
                <w:b/>
              </w:rPr>
              <w:t>doporučený ročník/semestr</w:t>
            </w:r>
          </w:p>
        </w:tc>
        <w:tc>
          <w:tcPr>
            <w:tcW w:w="668" w:type="dxa"/>
          </w:tcPr>
          <w:p w14:paraId="6A68E167" w14:textId="77777777" w:rsidR="003C3C73" w:rsidRPr="008D0458" w:rsidRDefault="003C3C73" w:rsidP="005053CD">
            <w:pPr>
              <w:jc w:val="both"/>
              <w:rPr>
                <w:sz w:val="16"/>
                <w:szCs w:val="16"/>
              </w:rPr>
            </w:pPr>
            <w:r>
              <w:rPr>
                <w:sz w:val="16"/>
                <w:szCs w:val="16"/>
              </w:rPr>
              <w:t>2/ZS</w:t>
            </w:r>
          </w:p>
        </w:tc>
      </w:tr>
      <w:tr w:rsidR="003C3C73" w14:paraId="37FF83C1" w14:textId="77777777" w:rsidTr="005053CD">
        <w:tc>
          <w:tcPr>
            <w:tcW w:w="3086" w:type="dxa"/>
            <w:shd w:val="clear" w:color="auto" w:fill="F7CAAC"/>
          </w:tcPr>
          <w:p w14:paraId="057CEC0B" w14:textId="77777777" w:rsidR="003C3C73" w:rsidRDefault="003C3C73" w:rsidP="005053CD">
            <w:pPr>
              <w:jc w:val="both"/>
              <w:rPr>
                <w:b/>
              </w:rPr>
            </w:pPr>
            <w:r>
              <w:rPr>
                <w:b/>
              </w:rPr>
              <w:t>Rozsah studijního předmětu</w:t>
            </w:r>
          </w:p>
        </w:tc>
        <w:tc>
          <w:tcPr>
            <w:tcW w:w="1701" w:type="dxa"/>
            <w:gridSpan w:val="2"/>
          </w:tcPr>
          <w:p w14:paraId="24780DAE" w14:textId="6AEBE409" w:rsidR="003C3C73" w:rsidRPr="00085AF0" w:rsidRDefault="003C3C73" w:rsidP="005053CD">
            <w:pPr>
              <w:jc w:val="both"/>
            </w:pPr>
            <w:r>
              <w:rPr>
                <w:rFonts w:eastAsia="Calibri"/>
              </w:rPr>
              <w:t>1</w:t>
            </w:r>
            <w:r w:rsidR="003E4503">
              <w:rPr>
                <w:rFonts w:eastAsia="Calibri"/>
              </w:rPr>
              <w:t>3</w:t>
            </w:r>
            <w:r w:rsidR="00BC3F5F">
              <w:rPr>
                <w:rFonts w:eastAsia="Calibri"/>
              </w:rPr>
              <w:t xml:space="preserve"> </w:t>
            </w:r>
            <w:r>
              <w:rPr>
                <w:rFonts w:eastAsia="Calibri"/>
              </w:rPr>
              <w:t>p</w:t>
            </w:r>
          </w:p>
        </w:tc>
        <w:tc>
          <w:tcPr>
            <w:tcW w:w="889" w:type="dxa"/>
            <w:shd w:val="clear" w:color="auto" w:fill="F7CAAC"/>
          </w:tcPr>
          <w:p w14:paraId="2CB1A215" w14:textId="77777777" w:rsidR="003C3C73" w:rsidRDefault="003C3C73" w:rsidP="005053CD">
            <w:pPr>
              <w:jc w:val="both"/>
              <w:rPr>
                <w:b/>
              </w:rPr>
            </w:pPr>
            <w:r>
              <w:rPr>
                <w:b/>
              </w:rPr>
              <w:t xml:space="preserve">hod. </w:t>
            </w:r>
          </w:p>
        </w:tc>
        <w:tc>
          <w:tcPr>
            <w:tcW w:w="816" w:type="dxa"/>
          </w:tcPr>
          <w:p w14:paraId="35A3B940" w14:textId="77777777" w:rsidR="003C3C73" w:rsidRPr="00085AF0" w:rsidRDefault="003C3C73" w:rsidP="005053CD">
            <w:pPr>
              <w:jc w:val="both"/>
            </w:pPr>
            <w:r>
              <w:t>13</w:t>
            </w:r>
          </w:p>
        </w:tc>
        <w:tc>
          <w:tcPr>
            <w:tcW w:w="2156" w:type="dxa"/>
            <w:shd w:val="clear" w:color="auto" w:fill="F7CAAC"/>
          </w:tcPr>
          <w:p w14:paraId="650699E0" w14:textId="77777777" w:rsidR="003C3C73" w:rsidRPr="00085AF0" w:rsidRDefault="003C3C73" w:rsidP="005053CD">
            <w:pPr>
              <w:jc w:val="both"/>
              <w:rPr>
                <w:b/>
              </w:rPr>
            </w:pPr>
            <w:r w:rsidRPr="00085AF0">
              <w:rPr>
                <w:b/>
              </w:rPr>
              <w:t>kreditů</w:t>
            </w:r>
          </w:p>
        </w:tc>
        <w:tc>
          <w:tcPr>
            <w:tcW w:w="1207" w:type="dxa"/>
            <w:gridSpan w:val="2"/>
          </w:tcPr>
          <w:p w14:paraId="494A071B" w14:textId="256F505B" w:rsidR="003C3C73" w:rsidRPr="00085AF0" w:rsidRDefault="003E4503" w:rsidP="005053CD">
            <w:pPr>
              <w:jc w:val="both"/>
            </w:pPr>
            <w:r>
              <w:t>3</w:t>
            </w:r>
          </w:p>
        </w:tc>
      </w:tr>
      <w:tr w:rsidR="003C3C73" w14:paraId="6802028C" w14:textId="77777777" w:rsidTr="005053CD">
        <w:tc>
          <w:tcPr>
            <w:tcW w:w="3086" w:type="dxa"/>
            <w:shd w:val="clear" w:color="auto" w:fill="F7CAAC"/>
          </w:tcPr>
          <w:p w14:paraId="606E60FF" w14:textId="77777777" w:rsidR="003C3C73" w:rsidRDefault="003C3C73" w:rsidP="005053CD">
            <w:pPr>
              <w:rPr>
                <w:b/>
                <w:sz w:val="22"/>
              </w:rPr>
            </w:pPr>
            <w:r>
              <w:rPr>
                <w:b/>
              </w:rPr>
              <w:t>Prerekvizity, korekvizity, ekvivalence</w:t>
            </w:r>
          </w:p>
        </w:tc>
        <w:tc>
          <w:tcPr>
            <w:tcW w:w="6769" w:type="dxa"/>
            <w:gridSpan w:val="7"/>
          </w:tcPr>
          <w:p w14:paraId="058C0755" w14:textId="77777777" w:rsidR="003C3C73" w:rsidRPr="006906D6" w:rsidRDefault="003C3C73" w:rsidP="005053CD">
            <w:pPr>
              <w:jc w:val="both"/>
              <w:rPr>
                <w:sz w:val="16"/>
                <w:szCs w:val="16"/>
              </w:rPr>
            </w:pPr>
          </w:p>
        </w:tc>
      </w:tr>
      <w:tr w:rsidR="003C3C73" w14:paraId="324D931C" w14:textId="77777777" w:rsidTr="005053CD">
        <w:tc>
          <w:tcPr>
            <w:tcW w:w="3086" w:type="dxa"/>
            <w:shd w:val="clear" w:color="auto" w:fill="F7CAAC"/>
          </w:tcPr>
          <w:p w14:paraId="30289751" w14:textId="77777777" w:rsidR="003C3C73" w:rsidRDefault="003C3C73" w:rsidP="005053CD">
            <w:pPr>
              <w:rPr>
                <w:b/>
              </w:rPr>
            </w:pPr>
            <w:r>
              <w:rPr>
                <w:b/>
              </w:rPr>
              <w:t>Způsob ověření studijních výsledků</w:t>
            </w:r>
          </w:p>
        </w:tc>
        <w:tc>
          <w:tcPr>
            <w:tcW w:w="3406" w:type="dxa"/>
            <w:gridSpan w:val="4"/>
          </w:tcPr>
          <w:p w14:paraId="2041CBD4" w14:textId="255A6304" w:rsidR="003C3C73" w:rsidRPr="00085AF0" w:rsidRDefault="00330B03" w:rsidP="005053CD">
            <w:pPr>
              <w:jc w:val="both"/>
            </w:pPr>
            <w:r>
              <w:rPr>
                <w:rFonts w:eastAsia="Calibri"/>
              </w:rPr>
              <w:t>zkouška</w:t>
            </w:r>
          </w:p>
          <w:p w14:paraId="17354FD9" w14:textId="77777777" w:rsidR="003C3C73" w:rsidRPr="00085AF0" w:rsidRDefault="003C3C73" w:rsidP="005053CD">
            <w:pPr>
              <w:jc w:val="both"/>
            </w:pPr>
          </w:p>
        </w:tc>
        <w:tc>
          <w:tcPr>
            <w:tcW w:w="2156" w:type="dxa"/>
            <w:shd w:val="clear" w:color="auto" w:fill="F7CAAC"/>
          </w:tcPr>
          <w:p w14:paraId="7344E469" w14:textId="77777777" w:rsidR="003C3C73" w:rsidRDefault="003C3C73" w:rsidP="005053CD">
            <w:pPr>
              <w:jc w:val="both"/>
              <w:rPr>
                <w:b/>
              </w:rPr>
            </w:pPr>
            <w:r>
              <w:rPr>
                <w:b/>
              </w:rPr>
              <w:t>Forma výuky</w:t>
            </w:r>
          </w:p>
        </w:tc>
        <w:tc>
          <w:tcPr>
            <w:tcW w:w="1207" w:type="dxa"/>
            <w:gridSpan w:val="2"/>
          </w:tcPr>
          <w:p w14:paraId="34FB9345" w14:textId="77777777" w:rsidR="003C3C73" w:rsidRPr="00085AF0" w:rsidRDefault="003C3C73" w:rsidP="005053CD">
            <w:pPr>
              <w:jc w:val="both"/>
            </w:pPr>
            <w:r>
              <w:rPr>
                <w:rFonts w:eastAsia="Calibri"/>
              </w:rPr>
              <w:t>přednáška</w:t>
            </w:r>
          </w:p>
        </w:tc>
      </w:tr>
      <w:tr w:rsidR="003C3C73" w14:paraId="7295D37C" w14:textId="77777777" w:rsidTr="005053CD">
        <w:tc>
          <w:tcPr>
            <w:tcW w:w="3086" w:type="dxa"/>
            <w:shd w:val="clear" w:color="auto" w:fill="F7CAAC"/>
          </w:tcPr>
          <w:p w14:paraId="6511793A" w14:textId="77777777" w:rsidR="003C3C73" w:rsidRDefault="003C3C73" w:rsidP="005053CD">
            <w:pPr>
              <w:rPr>
                <w:b/>
              </w:rPr>
            </w:pPr>
            <w:r>
              <w:rPr>
                <w:b/>
              </w:rPr>
              <w:t>Forma způsobu ověření studijních výsledků a další požadavky na studenta</w:t>
            </w:r>
          </w:p>
        </w:tc>
        <w:tc>
          <w:tcPr>
            <w:tcW w:w="6769" w:type="dxa"/>
            <w:gridSpan w:val="7"/>
            <w:tcBorders>
              <w:bottom w:val="nil"/>
            </w:tcBorders>
          </w:tcPr>
          <w:p w14:paraId="6A64A106" w14:textId="77777777" w:rsidR="003C3C73" w:rsidRDefault="003C3C73" w:rsidP="005053CD">
            <w:pPr>
              <w:jc w:val="both"/>
              <w:rPr>
                <w:color w:val="44546A" w:themeColor="text2"/>
                <w:sz w:val="16"/>
                <w:szCs w:val="16"/>
              </w:rPr>
            </w:pPr>
          </w:p>
          <w:p w14:paraId="31826628" w14:textId="636A43B6" w:rsidR="003C3C73" w:rsidRPr="008D0458" w:rsidRDefault="00C46D1A" w:rsidP="00673084">
            <w:pPr>
              <w:jc w:val="both"/>
              <w:rPr>
                <w:color w:val="44546A" w:themeColor="text2"/>
                <w:sz w:val="16"/>
                <w:szCs w:val="16"/>
              </w:rPr>
            </w:pPr>
            <w:r>
              <w:t>A</w:t>
            </w:r>
            <w:r w:rsidR="003C3C73" w:rsidRPr="00A00919">
              <w:t xml:space="preserve">ktivní účast na daném předmětu, 85% účast ve výuce, zpracování a autorská prezentace seminární práce na zadané téma, test. </w:t>
            </w:r>
          </w:p>
        </w:tc>
      </w:tr>
      <w:tr w:rsidR="003C3C73" w14:paraId="272B542B" w14:textId="77777777" w:rsidTr="00BC41B1">
        <w:trPr>
          <w:trHeight w:val="95"/>
        </w:trPr>
        <w:tc>
          <w:tcPr>
            <w:tcW w:w="9855" w:type="dxa"/>
            <w:gridSpan w:val="8"/>
            <w:tcBorders>
              <w:top w:val="nil"/>
            </w:tcBorders>
          </w:tcPr>
          <w:p w14:paraId="78DF3CC5" w14:textId="77777777" w:rsidR="003C3C73" w:rsidRDefault="003C3C73" w:rsidP="005053CD">
            <w:pPr>
              <w:jc w:val="both"/>
            </w:pPr>
          </w:p>
        </w:tc>
      </w:tr>
      <w:tr w:rsidR="003C3C73" w14:paraId="6B172CD3" w14:textId="77777777" w:rsidTr="005053CD">
        <w:trPr>
          <w:trHeight w:val="197"/>
        </w:trPr>
        <w:tc>
          <w:tcPr>
            <w:tcW w:w="3086" w:type="dxa"/>
            <w:tcBorders>
              <w:top w:val="nil"/>
            </w:tcBorders>
            <w:shd w:val="clear" w:color="auto" w:fill="F7CAAC"/>
          </w:tcPr>
          <w:p w14:paraId="4448C02D" w14:textId="77777777" w:rsidR="003C3C73" w:rsidRDefault="003C3C73" w:rsidP="005053CD">
            <w:pPr>
              <w:jc w:val="both"/>
              <w:rPr>
                <w:b/>
              </w:rPr>
            </w:pPr>
            <w:r>
              <w:rPr>
                <w:b/>
              </w:rPr>
              <w:t>Garant předmětu</w:t>
            </w:r>
          </w:p>
        </w:tc>
        <w:tc>
          <w:tcPr>
            <w:tcW w:w="6769" w:type="dxa"/>
            <w:gridSpan w:val="7"/>
            <w:tcBorders>
              <w:top w:val="nil"/>
            </w:tcBorders>
          </w:tcPr>
          <w:p w14:paraId="36014DEC" w14:textId="77777777" w:rsidR="003C3C73" w:rsidRPr="00A83AC1" w:rsidDel="009B34F6" w:rsidRDefault="003C3C73" w:rsidP="005053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Vít Jakubíček, PhD.</w:t>
            </w:r>
          </w:p>
        </w:tc>
      </w:tr>
      <w:tr w:rsidR="003C3C73" w:rsidRPr="008D0458" w14:paraId="53D55C68" w14:textId="77777777" w:rsidTr="005053CD">
        <w:trPr>
          <w:trHeight w:val="243"/>
        </w:trPr>
        <w:tc>
          <w:tcPr>
            <w:tcW w:w="3086" w:type="dxa"/>
            <w:tcBorders>
              <w:top w:val="nil"/>
            </w:tcBorders>
            <w:shd w:val="clear" w:color="auto" w:fill="F7CAAC"/>
          </w:tcPr>
          <w:p w14:paraId="731F8F8A" w14:textId="77777777" w:rsidR="003C3C73" w:rsidRDefault="003C3C73" w:rsidP="005053CD">
            <w:pPr>
              <w:rPr>
                <w:b/>
              </w:rPr>
            </w:pPr>
            <w:r>
              <w:rPr>
                <w:b/>
              </w:rPr>
              <w:t>Zapojení garanta do výuky předmětu</w:t>
            </w:r>
          </w:p>
        </w:tc>
        <w:tc>
          <w:tcPr>
            <w:tcW w:w="6769" w:type="dxa"/>
            <w:gridSpan w:val="7"/>
            <w:tcBorders>
              <w:top w:val="nil"/>
            </w:tcBorders>
          </w:tcPr>
          <w:p w14:paraId="1CD288C3" w14:textId="62C5272F" w:rsidR="003C3C73" w:rsidRPr="00085AF0" w:rsidRDefault="00DA74FD" w:rsidP="005053CD">
            <w:pPr>
              <w:jc w:val="both"/>
            </w:pPr>
            <w:r>
              <w:t>100 %</w:t>
            </w:r>
          </w:p>
        </w:tc>
      </w:tr>
      <w:tr w:rsidR="003C3C73" w14:paraId="522BFF15" w14:textId="77777777" w:rsidTr="005053CD">
        <w:tc>
          <w:tcPr>
            <w:tcW w:w="3086" w:type="dxa"/>
            <w:shd w:val="clear" w:color="auto" w:fill="F7CAAC"/>
          </w:tcPr>
          <w:p w14:paraId="3B46EB22" w14:textId="77777777" w:rsidR="003C3C73" w:rsidRDefault="003C3C73" w:rsidP="005053CD">
            <w:pPr>
              <w:jc w:val="both"/>
              <w:rPr>
                <w:b/>
              </w:rPr>
            </w:pPr>
            <w:r>
              <w:rPr>
                <w:b/>
              </w:rPr>
              <w:t>Vyučující</w:t>
            </w:r>
          </w:p>
        </w:tc>
        <w:tc>
          <w:tcPr>
            <w:tcW w:w="6769" w:type="dxa"/>
            <w:gridSpan w:val="7"/>
            <w:tcBorders>
              <w:bottom w:val="nil"/>
            </w:tcBorders>
          </w:tcPr>
          <w:p w14:paraId="2AB739AA" w14:textId="77777777" w:rsidR="003C3C73" w:rsidRPr="00085AF0" w:rsidRDefault="003C3C73" w:rsidP="005053CD">
            <w:pPr>
              <w:jc w:val="both"/>
            </w:pPr>
            <w:r>
              <w:t>Mgr. Vít Jakubíček, PhD.</w:t>
            </w:r>
          </w:p>
        </w:tc>
      </w:tr>
      <w:tr w:rsidR="003C3C73" w14:paraId="0EF8B9E4" w14:textId="77777777" w:rsidTr="00BC41B1">
        <w:trPr>
          <w:trHeight w:val="95"/>
        </w:trPr>
        <w:tc>
          <w:tcPr>
            <w:tcW w:w="9855" w:type="dxa"/>
            <w:gridSpan w:val="8"/>
            <w:tcBorders>
              <w:top w:val="nil"/>
            </w:tcBorders>
          </w:tcPr>
          <w:p w14:paraId="7CE597AD" w14:textId="77777777" w:rsidR="003C3C73" w:rsidRDefault="003C3C73" w:rsidP="005053CD">
            <w:pPr>
              <w:jc w:val="both"/>
            </w:pPr>
          </w:p>
        </w:tc>
      </w:tr>
      <w:tr w:rsidR="003C3C73" w14:paraId="693FE976" w14:textId="77777777" w:rsidTr="005053CD">
        <w:tc>
          <w:tcPr>
            <w:tcW w:w="3086" w:type="dxa"/>
            <w:shd w:val="clear" w:color="auto" w:fill="F7CAAC"/>
          </w:tcPr>
          <w:p w14:paraId="770024FC" w14:textId="77777777" w:rsidR="003C3C73" w:rsidRDefault="003C3C73" w:rsidP="005053CD">
            <w:pPr>
              <w:jc w:val="both"/>
              <w:rPr>
                <w:b/>
              </w:rPr>
            </w:pPr>
            <w:r>
              <w:rPr>
                <w:b/>
              </w:rPr>
              <w:t>Stručná anotace předmětu</w:t>
            </w:r>
          </w:p>
        </w:tc>
        <w:tc>
          <w:tcPr>
            <w:tcW w:w="6769" w:type="dxa"/>
            <w:gridSpan w:val="7"/>
            <w:tcBorders>
              <w:bottom w:val="nil"/>
            </w:tcBorders>
          </w:tcPr>
          <w:p w14:paraId="5B97CA7C" w14:textId="77777777" w:rsidR="003C3C73" w:rsidRPr="00A908E0" w:rsidRDefault="003C3C73" w:rsidP="005053CD">
            <w:pPr>
              <w:jc w:val="both"/>
              <w:rPr>
                <w:sz w:val="16"/>
                <w:szCs w:val="16"/>
              </w:rPr>
            </w:pPr>
          </w:p>
        </w:tc>
      </w:tr>
      <w:tr w:rsidR="003C3C73" w14:paraId="5AD51AAB" w14:textId="77777777" w:rsidTr="00D567A8">
        <w:trPr>
          <w:trHeight w:val="3183"/>
        </w:trPr>
        <w:tc>
          <w:tcPr>
            <w:tcW w:w="9855" w:type="dxa"/>
            <w:gridSpan w:val="8"/>
            <w:tcBorders>
              <w:top w:val="nil"/>
              <w:bottom w:val="single" w:sz="12" w:space="0" w:color="auto"/>
            </w:tcBorders>
          </w:tcPr>
          <w:p w14:paraId="28BBD23E" w14:textId="320D7604" w:rsidR="003C3C73" w:rsidRDefault="003C3C73" w:rsidP="00D567A8">
            <w:pPr>
              <w:spacing w:after="120"/>
              <w:jc w:val="both"/>
            </w:pPr>
            <w:r>
              <w:t>Cílem předmětu je představení současných tendencí v architektuře, které se dotýkají oblasti designu. Již historicky řada architektů působí v oboru designu a naopak, což ovlivňuje obě polohy jejich tvorby. Předmět se proto zaměří jak na hledání definice hranic mezi architekturou a designem, tak také na vliv designu na podobu současné architektury. Součástí předmětu bude také exkurze.</w:t>
            </w:r>
          </w:p>
          <w:p w14:paraId="0E6D1E0E" w14:textId="77777777" w:rsidR="003C3C73" w:rsidRDefault="003C3C73" w:rsidP="00D567A8">
            <w:pPr>
              <w:ind w:firstLine="396"/>
              <w:jc w:val="both"/>
            </w:pPr>
            <w:r>
              <w:t>1. Vymezení pojmů architektura a design; společné charakteristiky a rozdíly v teorii a praxi</w:t>
            </w:r>
          </w:p>
          <w:p w14:paraId="0B26C479" w14:textId="77777777" w:rsidR="003C3C73" w:rsidRDefault="003C3C73" w:rsidP="00D567A8">
            <w:pPr>
              <w:ind w:firstLine="396"/>
              <w:jc w:val="both"/>
            </w:pPr>
            <w:r>
              <w:t>2. Architekti jako designéři v průběhu 20. století</w:t>
            </w:r>
          </w:p>
          <w:p w14:paraId="694C1113" w14:textId="77777777" w:rsidR="003C3C73" w:rsidRDefault="003C3C73" w:rsidP="00D567A8">
            <w:pPr>
              <w:ind w:firstLine="396"/>
              <w:jc w:val="both"/>
            </w:pPr>
            <w:r>
              <w:t>3. Architekti a průmyslový design</w:t>
            </w:r>
          </w:p>
          <w:p w14:paraId="2637EBCF" w14:textId="77777777" w:rsidR="003C3C73" w:rsidRDefault="003C3C73" w:rsidP="00D567A8">
            <w:pPr>
              <w:ind w:firstLine="396"/>
              <w:jc w:val="both"/>
            </w:pPr>
            <w:r>
              <w:t>4. Architekti a produktový design</w:t>
            </w:r>
          </w:p>
          <w:p w14:paraId="4A5E18E0" w14:textId="77777777" w:rsidR="003C3C73" w:rsidRDefault="003C3C73" w:rsidP="00D567A8">
            <w:pPr>
              <w:ind w:firstLine="396"/>
              <w:jc w:val="both"/>
            </w:pPr>
            <w:r>
              <w:t>5. Architekti a grafický design</w:t>
            </w:r>
          </w:p>
          <w:p w14:paraId="20A97AF5" w14:textId="5523E7DF" w:rsidR="003C3C73" w:rsidRDefault="003C3C73" w:rsidP="00D567A8">
            <w:pPr>
              <w:spacing w:after="120"/>
              <w:ind w:firstLine="397"/>
              <w:jc w:val="both"/>
            </w:pPr>
            <w:r>
              <w:t xml:space="preserve">6. Architekti a fashion design </w:t>
            </w:r>
          </w:p>
          <w:p w14:paraId="20D9B3D8" w14:textId="74DFEFD9" w:rsidR="003C3C73" w:rsidRDefault="003C3C73" w:rsidP="00D567A8">
            <w:pPr>
              <w:jc w:val="both"/>
            </w:pPr>
            <w:r>
              <w:t xml:space="preserve">Student kriticky reflektuje a evaluuje vztah mezi architekturou a designem, je schopen rozpoznat jejich společné charakteristiky, jakož i specifika odlišující jednotlivé obory. Dokáže definovat hlavní osobnosti v historii i současnosti </w:t>
            </w:r>
            <w:r w:rsidR="00D567A8">
              <w:br/>
            </w:r>
            <w:r>
              <w:t xml:space="preserve">a popsat specifika jejich tvorby. Student je schopen se orientovat v přesazích architektury do jednotlivých odvětví designu. </w:t>
            </w:r>
          </w:p>
        </w:tc>
      </w:tr>
      <w:tr w:rsidR="003C3C73" w14:paraId="4B24FCFD" w14:textId="77777777" w:rsidTr="005053CD">
        <w:trPr>
          <w:trHeight w:val="265"/>
        </w:trPr>
        <w:tc>
          <w:tcPr>
            <w:tcW w:w="3653" w:type="dxa"/>
            <w:gridSpan w:val="2"/>
            <w:tcBorders>
              <w:top w:val="nil"/>
            </w:tcBorders>
            <w:shd w:val="clear" w:color="auto" w:fill="F7CAAC"/>
          </w:tcPr>
          <w:p w14:paraId="3C6CEA9D" w14:textId="77777777" w:rsidR="003C3C73" w:rsidRDefault="003C3C73" w:rsidP="005053CD">
            <w:pPr>
              <w:jc w:val="both"/>
            </w:pPr>
            <w:r>
              <w:rPr>
                <w:b/>
              </w:rPr>
              <w:t>Studijní literatura a studijní pomůcky</w:t>
            </w:r>
          </w:p>
        </w:tc>
        <w:tc>
          <w:tcPr>
            <w:tcW w:w="6202" w:type="dxa"/>
            <w:gridSpan w:val="6"/>
            <w:tcBorders>
              <w:top w:val="nil"/>
              <w:bottom w:val="nil"/>
            </w:tcBorders>
          </w:tcPr>
          <w:p w14:paraId="3971505E" w14:textId="77777777" w:rsidR="003C3C73" w:rsidRDefault="003C3C73" w:rsidP="005053CD">
            <w:pPr>
              <w:jc w:val="both"/>
            </w:pPr>
          </w:p>
        </w:tc>
      </w:tr>
      <w:tr w:rsidR="003C3C73" w14:paraId="141F153B" w14:textId="77777777" w:rsidTr="005053CD">
        <w:trPr>
          <w:trHeight w:val="1497"/>
        </w:trPr>
        <w:tc>
          <w:tcPr>
            <w:tcW w:w="9855" w:type="dxa"/>
            <w:gridSpan w:val="8"/>
            <w:tcBorders>
              <w:top w:val="nil"/>
            </w:tcBorders>
          </w:tcPr>
          <w:p w14:paraId="00ECE279" w14:textId="77777777" w:rsidR="00673084" w:rsidRPr="00673084" w:rsidRDefault="00673084" w:rsidP="005A56A6">
            <w:pPr>
              <w:jc w:val="both"/>
              <w:rPr>
                <w:b/>
              </w:rPr>
            </w:pPr>
            <w:r w:rsidRPr="00673084">
              <w:rPr>
                <w:b/>
              </w:rPr>
              <w:t>Povinná:</w:t>
            </w:r>
          </w:p>
          <w:p w14:paraId="4B90499D" w14:textId="77777777" w:rsidR="004F29F6" w:rsidRDefault="005A56A6" w:rsidP="005A56A6">
            <w:pPr>
              <w:jc w:val="both"/>
            </w:pPr>
            <w:r>
              <w:t xml:space="preserve">FAIRS, Marcus. </w:t>
            </w:r>
            <w:r w:rsidRPr="00E50B96">
              <w:rPr>
                <w:i/>
              </w:rPr>
              <w:t>Design 21. století: nové ikony designu; od masového trhu k avantgardě</w:t>
            </w:r>
            <w:r>
              <w:t xml:space="preserve">. Praha: Slovart, 2007. </w:t>
            </w:r>
          </w:p>
          <w:p w14:paraId="5504AB14" w14:textId="5D037B83" w:rsidR="005A56A6" w:rsidRDefault="005A56A6" w:rsidP="005A56A6">
            <w:pPr>
              <w:jc w:val="both"/>
              <w:rPr>
                <w:rStyle w:val="result-detail-item"/>
              </w:rPr>
            </w:pPr>
            <w:r>
              <w:t xml:space="preserve">ISBN </w:t>
            </w:r>
            <w:r>
              <w:rPr>
                <w:rStyle w:val="result-detail-item"/>
              </w:rPr>
              <w:t>9788072099702</w:t>
            </w:r>
            <w:ins w:id="296" w:author="Hana Ponížilová" w:date="2023-05-25T16:29:00Z">
              <w:r w:rsidR="00FC43A9">
                <w:rPr>
                  <w:rStyle w:val="result-detail-item"/>
                </w:rPr>
                <w:t>.</w:t>
              </w:r>
            </w:ins>
          </w:p>
          <w:p w14:paraId="438FA974" w14:textId="32D24844" w:rsidR="00673084" w:rsidRPr="00673084" w:rsidRDefault="00673084" w:rsidP="005A56A6">
            <w:pPr>
              <w:jc w:val="both"/>
              <w:rPr>
                <w:b/>
              </w:rPr>
            </w:pPr>
            <w:r w:rsidRPr="00673084">
              <w:rPr>
                <w:rStyle w:val="result-detail-item"/>
                <w:b/>
              </w:rPr>
              <w:t>Doporučená:</w:t>
            </w:r>
          </w:p>
          <w:p w14:paraId="5638D4B6" w14:textId="77777777" w:rsidR="005A56A6" w:rsidRDefault="005A56A6" w:rsidP="005A56A6">
            <w:pPr>
              <w:jc w:val="both"/>
            </w:pPr>
            <w:r>
              <w:t>FAIRS, Marcus. Design 21. století: nové ikony designu: od masového trhu k avantgardě. V Praze: Slovart, 2007.</w:t>
            </w:r>
          </w:p>
          <w:p w14:paraId="786EFC9A" w14:textId="77777777" w:rsidR="005A56A6" w:rsidRDefault="005A56A6" w:rsidP="005A56A6">
            <w:pPr>
              <w:jc w:val="both"/>
            </w:pPr>
            <w:r w:rsidRPr="00D13194">
              <w:t xml:space="preserve">FRAMPTON, Kenneth. </w:t>
            </w:r>
            <w:r w:rsidRPr="00D13194">
              <w:rPr>
                <w:i/>
              </w:rPr>
              <w:t>Moderní architektura: kritické dějiny</w:t>
            </w:r>
            <w:r>
              <w:t>. Praha: Academia, 2004</w:t>
            </w:r>
            <w:r w:rsidRPr="00D13194">
              <w:t>. ISBN 8020012613.</w:t>
            </w:r>
          </w:p>
          <w:p w14:paraId="650A63C1" w14:textId="77777777" w:rsidR="003C3C73" w:rsidRDefault="003C3C73" w:rsidP="005053CD">
            <w:pPr>
              <w:jc w:val="both"/>
            </w:pPr>
            <w:r w:rsidRPr="000C6367">
              <w:t xml:space="preserve">GÖSSEL, Peter a Gabriele LEUTHÄUSER. </w:t>
            </w:r>
            <w:r w:rsidRPr="000C6367">
              <w:rPr>
                <w:i/>
              </w:rPr>
              <w:t>Architektura 20. století</w:t>
            </w:r>
            <w:r>
              <w:t>. Praha: Slovart, 2006</w:t>
            </w:r>
            <w:r w:rsidRPr="000C6367">
              <w:t>. ISBN 8072098144.</w:t>
            </w:r>
          </w:p>
          <w:p w14:paraId="326B2357" w14:textId="70031FE5" w:rsidR="005A56A6" w:rsidRDefault="005A56A6" w:rsidP="005A56A6">
            <w:pPr>
              <w:jc w:val="both"/>
            </w:pPr>
            <w:r>
              <w:t xml:space="preserve">HERRIOTT, Luke. </w:t>
            </w:r>
            <w:r w:rsidRPr="00787177">
              <w:rPr>
                <w:i/>
              </w:rPr>
              <w:t>Design pro 21. století</w:t>
            </w:r>
            <w:r>
              <w:t xml:space="preserve">. Praha: Slovart, 2007. ISBN </w:t>
            </w:r>
            <w:r>
              <w:rPr>
                <w:rStyle w:val="result-detail-item"/>
              </w:rPr>
              <w:t>8072096192</w:t>
            </w:r>
            <w:ins w:id="297" w:author="Hana Ponížilová" w:date="2023-05-25T16:29:00Z">
              <w:r w:rsidR="00FC43A9">
                <w:rPr>
                  <w:rStyle w:val="result-detail-item"/>
                </w:rPr>
                <w:t>.</w:t>
              </w:r>
            </w:ins>
          </w:p>
          <w:p w14:paraId="75D72D1B" w14:textId="77777777" w:rsidR="005A56A6" w:rsidRDefault="005A56A6" w:rsidP="005A56A6">
            <w:pPr>
              <w:jc w:val="both"/>
            </w:pPr>
            <w:r>
              <w:rPr>
                <w:caps/>
              </w:rPr>
              <w:t>Hubatová-Vacková</w:t>
            </w:r>
            <w:r>
              <w:t xml:space="preserve">, Lada, ed., </w:t>
            </w:r>
            <w:r>
              <w:rPr>
                <w:caps/>
              </w:rPr>
              <w:t>Pauknerová</w:t>
            </w:r>
            <w:r>
              <w:t xml:space="preserve">, Pavla, ed. a </w:t>
            </w:r>
            <w:r>
              <w:rPr>
                <w:caps/>
              </w:rPr>
              <w:t>Říha</w:t>
            </w:r>
            <w:r>
              <w:t xml:space="preserve">, Cyril, ed. </w:t>
            </w:r>
            <w:r>
              <w:rPr>
                <w:i/>
                <w:iCs/>
              </w:rPr>
              <w:t>Tam a zpátky: současný design, architektura a urbanismus</w:t>
            </w:r>
            <w:r>
              <w:t xml:space="preserve">. Vydání první. Praha: Vysoká škola uměleckoprůmyslová, 2015. ISBN </w:t>
            </w:r>
            <w:r>
              <w:rPr>
                <w:rStyle w:val="result-detail-item"/>
              </w:rPr>
              <w:t>9788087989005</w:t>
            </w:r>
          </w:p>
          <w:p w14:paraId="0F749833" w14:textId="47A5428A" w:rsidR="003C3C73" w:rsidRPr="00461D24" w:rsidRDefault="003C3C73" w:rsidP="005053CD">
            <w:pPr>
              <w:jc w:val="both"/>
            </w:pPr>
            <w:r w:rsidRPr="00461D24">
              <w:rPr>
                <w:caps/>
              </w:rPr>
              <w:t>Kolesár</w:t>
            </w:r>
            <w:r w:rsidRPr="00461D24">
              <w:t xml:space="preserve">, Zdeno. </w:t>
            </w:r>
            <w:r w:rsidRPr="00A22118">
              <w:rPr>
                <w:i/>
                <w:iCs/>
              </w:rPr>
              <w:t>Kapitoly z dějin designu</w:t>
            </w:r>
            <w:r w:rsidRPr="00461D24">
              <w:t>. Překlad Kateřina Křížová a Lucie Vidmar. Pra</w:t>
            </w:r>
            <w:r>
              <w:t>ha</w:t>
            </w:r>
            <w:r w:rsidRPr="00461D24">
              <w:t xml:space="preserve">: Vysoká škola uměleckoprůmyslová, 2009. </w:t>
            </w:r>
            <w:r>
              <w:t xml:space="preserve">ISBN </w:t>
            </w:r>
            <w:r>
              <w:rPr>
                <w:rStyle w:val="result-detail-item"/>
              </w:rPr>
              <w:t>9788086863283</w:t>
            </w:r>
            <w:ins w:id="298" w:author="Hana Ponížilová" w:date="2023-05-25T16:29:00Z">
              <w:r w:rsidR="00FC43A9">
                <w:rPr>
                  <w:rStyle w:val="result-detail-item"/>
                </w:rPr>
                <w:t>.</w:t>
              </w:r>
            </w:ins>
          </w:p>
          <w:p w14:paraId="11EE5EEB" w14:textId="7BB4543D" w:rsidR="005A56A6" w:rsidRDefault="003C3C73" w:rsidP="005A56A6">
            <w:pPr>
              <w:jc w:val="both"/>
            </w:pPr>
            <w:r w:rsidRPr="00461D24">
              <w:rPr>
                <w:caps/>
              </w:rPr>
              <w:t>Kolesár</w:t>
            </w:r>
            <w:r w:rsidRPr="00461D24">
              <w:t xml:space="preserve">, Zdeno. </w:t>
            </w:r>
            <w:r w:rsidRPr="00A22118">
              <w:rPr>
                <w:i/>
                <w:iCs/>
              </w:rPr>
              <w:t>Kapitoly z dejín grafického dizajnu</w:t>
            </w:r>
            <w:r w:rsidRPr="00461D24">
              <w:t>. Bratislava: Slovenské centrum</w:t>
            </w:r>
            <w:r w:rsidRPr="008E2945">
              <w:t xml:space="preserve"> dizajnu, 2006.</w:t>
            </w:r>
            <w:r>
              <w:t xml:space="preserve"> ISBN </w:t>
            </w:r>
            <w:r>
              <w:rPr>
                <w:rStyle w:val="result-detail-item"/>
              </w:rPr>
              <w:t>8096865854.</w:t>
            </w:r>
            <w:r w:rsidRPr="008E2945">
              <w:t xml:space="preserve"> </w:t>
            </w:r>
          </w:p>
          <w:p w14:paraId="314FB618" w14:textId="77777777" w:rsidR="003C3C73" w:rsidRDefault="005A56A6" w:rsidP="005053CD">
            <w:pPr>
              <w:jc w:val="both"/>
              <w:rPr>
                <w:ins w:id="299" w:author="Hana Ponížilová" w:date="2023-05-25T16:30:00Z"/>
                <w:rStyle w:val="a-list-item"/>
              </w:rPr>
            </w:pPr>
            <w:r>
              <w:t xml:space="preserve">OLIVETI, Chiara. </w:t>
            </w:r>
            <w:r w:rsidRPr="00787177">
              <w:rPr>
                <w:i/>
              </w:rPr>
              <w:t>Design</w:t>
            </w:r>
            <w:r>
              <w:t xml:space="preserve">. Praha: Slovart; Warszawa: Solis; Budapest: Vince kiadó, 2009. ISBN </w:t>
            </w:r>
            <w:r>
              <w:rPr>
                <w:rStyle w:val="a-list-item"/>
              </w:rPr>
              <w:t>978-2809900842</w:t>
            </w:r>
            <w:ins w:id="300" w:author="Hana Ponížilová" w:date="2023-05-25T16:29:00Z">
              <w:r w:rsidR="00FC43A9">
                <w:rPr>
                  <w:rStyle w:val="a-list-item"/>
                </w:rPr>
                <w:t>.</w:t>
              </w:r>
            </w:ins>
          </w:p>
          <w:p w14:paraId="06FF885D" w14:textId="4BB60CAB" w:rsidR="00654D5F" w:rsidRDefault="00654D5F" w:rsidP="00306572">
            <w:ins w:id="301" w:author="Hana Ponížilová" w:date="2023-05-25T16:30:00Z">
              <w:r>
                <w:t xml:space="preserve">ŠVÁCHA, Rostislav. SRŠŇOVÁ, Milena. TICHÁ, Jana (eds.). </w:t>
              </w:r>
              <w:r w:rsidRPr="00B25065">
                <w:rPr>
                  <w:i/>
                </w:rPr>
                <w:t>Euroamerické architektonické myšlení 1936–2011</w:t>
              </w:r>
              <w:r>
                <w:t>. Praha, 2018. ISBN 9788088033035</w:t>
              </w:r>
              <w:r w:rsidR="00420418">
                <w:t>.</w:t>
              </w:r>
            </w:ins>
          </w:p>
        </w:tc>
      </w:tr>
    </w:tbl>
    <w:p w14:paraId="47DEEAC0" w14:textId="77777777" w:rsidR="009E7B04" w:rsidRDefault="009E7B0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E7B04" w14:paraId="144423F4" w14:textId="77777777" w:rsidTr="009E7B04">
        <w:tc>
          <w:tcPr>
            <w:tcW w:w="9855" w:type="dxa"/>
            <w:gridSpan w:val="8"/>
            <w:tcBorders>
              <w:bottom w:val="double" w:sz="4" w:space="0" w:color="auto"/>
            </w:tcBorders>
            <w:shd w:val="clear" w:color="auto" w:fill="BDD6EE"/>
          </w:tcPr>
          <w:p w14:paraId="2F84C9F2" w14:textId="2C4AAD16" w:rsidR="009E7B04" w:rsidRDefault="009E7B04" w:rsidP="009E7B04">
            <w:pPr>
              <w:jc w:val="both"/>
              <w:rPr>
                <w:b/>
                <w:sz w:val="28"/>
              </w:rPr>
            </w:pPr>
            <w:r>
              <w:lastRenderedPageBreak/>
              <w:br w:type="page"/>
            </w:r>
            <w:r>
              <w:rPr>
                <w:b/>
                <w:sz w:val="28"/>
              </w:rPr>
              <w:t>B-III – Charakteristika studijního předmětu</w:t>
            </w:r>
          </w:p>
        </w:tc>
      </w:tr>
      <w:tr w:rsidR="009E7B04" w14:paraId="5C80B49D" w14:textId="77777777" w:rsidTr="009E7B04">
        <w:tc>
          <w:tcPr>
            <w:tcW w:w="3086" w:type="dxa"/>
            <w:tcBorders>
              <w:top w:val="double" w:sz="4" w:space="0" w:color="auto"/>
            </w:tcBorders>
            <w:shd w:val="clear" w:color="auto" w:fill="F7CAAC"/>
          </w:tcPr>
          <w:p w14:paraId="152415B8" w14:textId="77777777" w:rsidR="009E7B04" w:rsidRDefault="009E7B04" w:rsidP="009E7B04">
            <w:pPr>
              <w:rPr>
                <w:b/>
              </w:rPr>
            </w:pPr>
            <w:r>
              <w:rPr>
                <w:b/>
              </w:rPr>
              <w:t>Název studijního předmětu</w:t>
            </w:r>
          </w:p>
        </w:tc>
        <w:tc>
          <w:tcPr>
            <w:tcW w:w="6769" w:type="dxa"/>
            <w:gridSpan w:val="7"/>
            <w:tcBorders>
              <w:top w:val="double" w:sz="4" w:space="0" w:color="auto"/>
            </w:tcBorders>
          </w:tcPr>
          <w:p w14:paraId="2461F1A9" w14:textId="77777777" w:rsidR="009E7B04" w:rsidRDefault="009E7B04" w:rsidP="009E7B04">
            <w:pPr>
              <w:jc w:val="both"/>
            </w:pPr>
            <w:r>
              <w:t>Současné tendence v designu obuvi 1</w:t>
            </w:r>
          </w:p>
        </w:tc>
      </w:tr>
      <w:tr w:rsidR="009E7B04" w14:paraId="241ED492" w14:textId="77777777" w:rsidTr="009E7B04">
        <w:tc>
          <w:tcPr>
            <w:tcW w:w="3086" w:type="dxa"/>
            <w:shd w:val="clear" w:color="auto" w:fill="F7CAAC"/>
          </w:tcPr>
          <w:p w14:paraId="509DCB2B" w14:textId="77777777" w:rsidR="009E7B04" w:rsidRDefault="009E7B04" w:rsidP="009E7B04">
            <w:pPr>
              <w:rPr>
                <w:b/>
              </w:rPr>
            </w:pPr>
            <w:r>
              <w:rPr>
                <w:b/>
              </w:rPr>
              <w:t>Typ předmětu</w:t>
            </w:r>
          </w:p>
        </w:tc>
        <w:tc>
          <w:tcPr>
            <w:tcW w:w="3406" w:type="dxa"/>
            <w:gridSpan w:val="4"/>
          </w:tcPr>
          <w:p w14:paraId="50880C2F" w14:textId="286B1BBD" w:rsidR="009E7B04" w:rsidRDefault="00C36550" w:rsidP="00C36550">
            <w:pPr>
              <w:jc w:val="both"/>
            </w:pPr>
            <w:r>
              <w:t xml:space="preserve">povinně </w:t>
            </w:r>
            <w:r w:rsidR="002B4571">
              <w:t>volitelný – specializace</w:t>
            </w:r>
          </w:p>
        </w:tc>
        <w:tc>
          <w:tcPr>
            <w:tcW w:w="2695" w:type="dxa"/>
            <w:gridSpan w:val="2"/>
            <w:shd w:val="clear" w:color="auto" w:fill="F7CAAC"/>
          </w:tcPr>
          <w:p w14:paraId="0E483F91" w14:textId="77777777" w:rsidR="009E7B04" w:rsidRDefault="009E7B04" w:rsidP="009E7B04">
            <w:pPr>
              <w:jc w:val="both"/>
            </w:pPr>
            <w:r>
              <w:rPr>
                <w:b/>
              </w:rPr>
              <w:t>doporučený ročník / semestr</w:t>
            </w:r>
          </w:p>
        </w:tc>
        <w:tc>
          <w:tcPr>
            <w:tcW w:w="668" w:type="dxa"/>
          </w:tcPr>
          <w:p w14:paraId="04BB6503" w14:textId="77777777" w:rsidR="009E7B04" w:rsidRDefault="009E7B04" w:rsidP="009E7B04">
            <w:pPr>
              <w:jc w:val="both"/>
            </w:pPr>
            <w:r>
              <w:t>1/ZS</w:t>
            </w:r>
          </w:p>
        </w:tc>
      </w:tr>
      <w:tr w:rsidR="009E7B04" w14:paraId="1C0A9674" w14:textId="77777777" w:rsidTr="009E7B04">
        <w:tc>
          <w:tcPr>
            <w:tcW w:w="3086" w:type="dxa"/>
            <w:shd w:val="clear" w:color="auto" w:fill="F7CAAC"/>
          </w:tcPr>
          <w:p w14:paraId="4DCDAC85" w14:textId="77777777" w:rsidR="009E7B04" w:rsidRDefault="009E7B04" w:rsidP="009E7B04">
            <w:pPr>
              <w:rPr>
                <w:b/>
              </w:rPr>
            </w:pPr>
            <w:r>
              <w:rPr>
                <w:b/>
              </w:rPr>
              <w:t>Rozsah studijního předmětu</w:t>
            </w:r>
          </w:p>
        </w:tc>
        <w:tc>
          <w:tcPr>
            <w:tcW w:w="1701" w:type="dxa"/>
            <w:gridSpan w:val="2"/>
          </w:tcPr>
          <w:p w14:paraId="66604F18" w14:textId="76982288" w:rsidR="009E7B04" w:rsidRDefault="009E7B04" w:rsidP="009E7B04">
            <w:pPr>
              <w:jc w:val="both"/>
            </w:pPr>
            <w:r>
              <w:t>13</w:t>
            </w:r>
            <w:r w:rsidR="00BC3F5F">
              <w:t xml:space="preserve"> </w:t>
            </w:r>
            <w:r>
              <w:t>p</w:t>
            </w:r>
          </w:p>
        </w:tc>
        <w:tc>
          <w:tcPr>
            <w:tcW w:w="889" w:type="dxa"/>
            <w:shd w:val="clear" w:color="auto" w:fill="F7CAAC"/>
          </w:tcPr>
          <w:p w14:paraId="17C73153" w14:textId="77777777" w:rsidR="009E7B04" w:rsidRDefault="009E7B04" w:rsidP="009E7B04">
            <w:pPr>
              <w:jc w:val="both"/>
              <w:rPr>
                <w:b/>
              </w:rPr>
            </w:pPr>
            <w:r>
              <w:rPr>
                <w:b/>
              </w:rPr>
              <w:t xml:space="preserve">hod. </w:t>
            </w:r>
          </w:p>
        </w:tc>
        <w:tc>
          <w:tcPr>
            <w:tcW w:w="816" w:type="dxa"/>
          </w:tcPr>
          <w:p w14:paraId="4FBBFC51" w14:textId="77777777" w:rsidR="009E7B04" w:rsidRDefault="009E7B04" w:rsidP="009E7B04">
            <w:pPr>
              <w:jc w:val="both"/>
            </w:pPr>
            <w:r>
              <w:t>13</w:t>
            </w:r>
          </w:p>
        </w:tc>
        <w:tc>
          <w:tcPr>
            <w:tcW w:w="2156" w:type="dxa"/>
            <w:shd w:val="clear" w:color="auto" w:fill="F7CAAC"/>
          </w:tcPr>
          <w:p w14:paraId="79CB8DFB" w14:textId="77777777" w:rsidR="009E7B04" w:rsidRDefault="009E7B04" w:rsidP="009E7B04">
            <w:pPr>
              <w:jc w:val="both"/>
              <w:rPr>
                <w:b/>
              </w:rPr>
            </w:pPr>
            <w:r>
              <w:rPr>
                <w:b/>
              </w:rPr>
              <w:t>kreditů</w:t>
            </w:r>
          </w:p>
        </w:tc>
        <w:tc>
          <w:tcPr>
            <w:tcW w:w="1207" w:type="dxa"/>
            <w:gridSpan w:val="2"/>
          </w:tcPr>
          <w:p w14:paraId="1112DF3B" w14:textId="77777777" w:rsidR="009E7B04" w:rsidRDefault="009E7B04" w:rsidP="009E7B04">
            <w:pPr>
              <w:jc w:val="both"/>
            </w:pPr>
            <w:r>
              <w:t>2</w:t>
            </w:r>
          </w:p>
        </w:tc>
      </w:tr>
      <w:tr w:rsidR="009E7B04" w14:paraId="7C46C043" w14:textId="77777777" w:rsidTr="009E7B04">
        <w:tc>
          <w:tcPr>
            <w:tcW w:w="3086" w:type="dxa"/>
            <w:shd w:val="clear" w:color="auto" w:fill="F7CAAC"/>
          </w:tcPr>
          <w:p w14:paraId="5D3AA692" w14:textId="77777777" w:rsidR="009E7B04" w:rsidRDefault="009E7B04" w:rsidP="009E7B04">
            <w:pPr>
              <w:rPr>
                <w:b/>
                <w:sz w:val="22"/>
              </w:rPr>
            </w:pPr>
            <w:r>
              <w:rPr>
                <w:b/>
              </w:rPr>
              <w:t>Prerekvizity, korekvizity, ekvivalence</w:t>
            </w:r>
          </w:p>
        </w:tc>
        <w:tc>
          <w:tcPr>
            <w:tcW w:w="6769" w:type="dxa"/>
            <w:gridSpan w:val="7"/>
          </w:tcPr>
          <w:p w14:paraId="2E15255A" w14:textId="77777777" w:rsidR="009E7B04" w:rsidRDefault="009E7B04" w:rsidP="009E7B04">
            <w:pPr>
              <w:jc w:val="both"/>
            </w:pPr>
          </w:p>
        </w:tc>
      </w:tr>
      <w:tr w:rsidR="009E7B04" w14:paraId="6216411D" w14:textId="77777777" w:rsidTr="009E7B04">
        <w:tc>
          <w:tcPr>
            <w:tcW w:w="3086" w:type="dxa"/>
            <w:shd w:val="clear" w:color="auto" w:fill="F7CAAC"/>
          </w:tcPr>
          <w:p w14:paraId="414AD0FC" w14:textId="77777777" w:rsidR="009E7B04" w:rsidRDefault="009E7B04" w:rsidP="009E7B04">
            <w:pPr>
              <w:rPr>
                <w:b/>
              </w:rPr>
            </w:pPr>
            <w:r>
              <w:rPr>
                <w:b/>
              </w:rPr>
              <w:t>Způsob ověření studijních výsledků</w:t>
            </w:r>
          </w:p>
        </w:tc>
        <w:tc>
          <w:tcPr>
            <w:tcW w:w="3406" w:type="dxa"/>
            <w:gridSpan w:val="4"/>
          </w:tcPr>
          <w:p w14:paraId="6E403D1E" w14:textId="77777777" w:rsidR="009E7B04" w:rsidRDefault="009E7B04" w:rsidP="009E7B04">
            <w:pPr>
              <w:jc w:val="both"/>
            </w:pPr>
            <w:r>
              <w:t>klasifikovaný zápočet</w:t>
            </w:r>
          </w:p>
        </w:tc>
        <w:tc>
          <w:tcPr>
            <w:tcW w:w="2156" w:type="dxa"/>
            <w:shd w:val="clear" w:color="auto" w:fill="F7CAAC"/>
          </w:tcPr>
          <w:p w14:paraId="3175A57B" w14:textId="77777777" w:rsidR="009E7B04" w:rsidRDefault="009E7B04" w:rsidP="009E7B04">
            <w:pPr>
              <w:jc w:val="both"/>
              <w:rPr>
                <w:b/>
              </w:rPr>
            </w:pPr>
            <w:r>
              <w:rPr>
                <w:b/>
              </w:rPr>
              <w:t>Forma výuky</w:t>
            </w:r>
          </w:p>
        </w:tc>
        <w:tc>
          <w:tcPr>
            <w:tcW w:w="1207" w:type="dxa"/>
            <w:gridSpan w:val="2"/>
          </w:tcPr>
          <w:p w14:paraId="095A23A6" w14:textId="77777777" w:rsidR="009E7B04" w:rsidRDefault="009E7B04" w:rsidP="009E7B04">
            <w:pPr>
              <w:jc w:val="both"/>
            </w:pPr>
            <w:r>
              <w:t>přednáška</w:t>
            </w:r>
          </w:p>
        </w:tc>
      </w:tr>
      <w:tr w:rsidR="009E7B04" w14:paraId="046C875A" w14:textId="77777777" w:rsidTr="009E7B04">
        <w:tc>
          <w:tcPr>
            <w:tcW w:w="3086" w:type="dxa"/>
            <w:shd w:val="clear" w:color="auto" w:fill="F7CAAC"/>
          </w:tcPr>
          <w:p w14:paraId="0ACCDD04" w14:textId="77777777" w:rsidR="009E7B04" w:rsidRDefault="009E7B04" w:rsidP="009E7B04">
            <w:pPr>
              <w:rPr>
                <w:b/>
              </w:rPr>
            </w:pPr>
            <w:r>
              <w:rPr>
                <w:b/>
              </w:rPr>
              <w:t>Forma způsobu ověření studijních výsledků a další požadavky na studenta</w:t>
            </w:r>
          </w:p>
        </w:tc>
        <w:tc>
          <w:tcPr>
            <w:tcW w:w="6769" w:type="dxa"/>
            <w:gridSpan w:val="7"/>
            <w:tcBorders>
              <w:bottom w:val="nil"/>
            </w:tcBorders>
          </w:tcPr>
          <w:p w14:paraId="70479002" w14:textId="77777777" w:rsidR="009E7B04" w:rsidRDefault="009E7B04" w:rsidP="009E7B04">
            <w:pPr>
              <w:jc w:val="both"/>
            </w:pPr>
            <w:r>
              <w:t>ústní</w:t>
            </w:r>
          </w:p>
        </w:tc>
      </w:tr>
      <w:tr w:rsidR="009E7B04" w14:paraId="2B55391A" w14:textId="77777777" w:rsidTr="000E5FE2">
        <w:trPr>
          <w:trHeight w:val="264"/>
        </w:trPr>
        <w:tc>
          <w:tcPr>
            <w:tcW w:w="9855" w:type="dxa"/>
            <w:gridSpan w:val="8"/>
            <w:tcBorders>
              <w:top w:val="nil"/>
            </w:tcBorders>
          </w:tcPr>
          <w:p w14:paraId="52914D74" w14:textId="77777777" w:rsidR="009E7B04" w:rsidRDefault="009E7B04" w:rsidP="009E7B04"/>
        </w:tc>
      </w:tr>
      <w:tr w:rsidR="009E7B04" w14:paraId="648197A7" w14:textId="77777777" w:rsidTr="009E7B04">
        <w:trPr>
          <w:trHeight w:val="197"/>
        </w:trPr>
        <w:tc>
          <w:tcPr>
            <w:tcW w:w="3086" w:type="dxa"/>
            <w:tcBorders>
              <w:top w:val="nil"/>
            </w:tcBorders>
            <w:shd w:val="clear" w:color="auto" w:fill="F7CAAC"/>
          </w:tcPr>
          <w:p w14:paraId="7F7C6BBD" w14:textId="77777777" w:rsidR="009E7B04" w:rsidRDefault="009E7B04" w:rsidP="009E7B04">
            <w:pPr>
              <w:rPr>
                <w:b/>
              </w:rPr>
            </w:pPr>
            <w:r>
              <w:rPr>
                <w:b/>
              </w:rPr>
              <w:t>Garant předmětu</w:t>
            </w:r>
          </w:p>
        </w:tc>
        <w:tc>
          <w:tcPr>
            <w:tcW w:w="6769" w:type="dxa"/>
            <w:gridSpan w:val="7"/>
            <w:tcBorders>
              <w:top w:val="nil"/>
            </w:tcBorders>
          </w:tcPr>
          <w:p w14:paraId="633E34EF" w14:textId="77777777" w:rsidR="009E7B04" w:rsidRDefault="009E7B04" w:rsidP="009E7B04">
            <w:pPr>
              <w:jc w:val="both"/>
            </w:pPr>
            <w:r>
              <w:t>MgA. Jana Buch</w:t>
            </w:r>
          </w:p>
        </w:tc>
      </w:tr>
      <w:tr w:rsidR="009E7B04" w14:paraId="1E0D6D41" w14:textId="77777777" w:rsidTr="009E7B04">
        <w:trPr>
          <w:trHeight w:val="243"/>
        </w:trPr>
        <w:tc>
          <w:tcPr>
            <w:tcW w:w="3086" w:type="dxa"/>
            <w:tcBorders>
              <w:top w:val="nil"/>
            </w:tcBorders>
            <w:shd w:val="clear" w:color="auto" w:fill="F7CAAC"/>
          </w:tcPr>
          <w:p w14:paraId="5AA3D1E9" w14:textId="77777777" w:rsidR="009E7B04" w:rsidRDefault="009E7B04" w:rsidP="009E7B04">
            <w:pPr>
              <w:rPr>
                <w:b/>
              </w:rPr>
            </w:pPr>
            <w:r>
              <w:rPr>
                <w:b/>
              </w:rPr>
              <w:t>Zapojení garanta do výuky předmětu</w:t>
            </w:r>
          </w:p>
        </w:tc>
        <w:tc>
          <w:tcPr>
            <w:tcW w:w="6769" w:type="dxa"/>
            <w:gridSpan w:val="7"/>
            <w:tcBorders>
              <w:top w:val="nil"/>
            </w:tcBorders>
          </w:tcPr>
          <w:p w14:paraId="59B8B53B" w14:textId="4F5C7DF9" w:rsidR="009E7B04" w:rsidRDefault="00CB5E30" w:rsidP="009E7B04">
            <w:pPr>
              <w:jc w:val="both"/>
            </w:pPr>
            <w:r>
              <w:t>100 %</w:t>
            </w:r>
          </w:p>
        </w:tc>
      </w:tr>
      <w:tr w:rsidR="009E7B04" w14:paraId="08702963" w14:textId="77777777" w:rsidTr="009E7B04">
        <w:tc>
          <w:tcPr>
            <w:tcW w:w="3086" w:type="dxa"/>
            <w:shd w:val="clear" w:color="auto" w:fill="F7CAAC"/>
          </w:tcPr>
          <w:p w14:paraId="042521C5" w14:textId="77777777" w:rsidR="009E7B04" w:rsidRDefault="009E7B04" w:rsidP="009E7B04">
            <w:pPr>
              <w:rPr>
                <w:b/>
              </w:rPr>
            </w:pPr>
            <w:r>
              <w:rPr>
                <w:b/>
              </w:rPr>
              <w:t>Vyučující</w:t>
            </w:r>
          </w:p>
        </w:tc>
        <w:tc>
          <w:tcPr>
            <w:tcW w:w="6769" w:type="dxa"/>
            <w:gridSpan w:val="7"/>
            <w:tcBorders>
              <w:bottom w:val="nil"/>
            </w:tcBorders>
          </w:tcPr>
          <w:p w14:paraId="1F8D3D2A" w14:textId="77777777" w:rsidR="009E7B04" w:rsidRDefault="009E7B04" w:rsidP="009E7B04">
            <w:pPr>
              <w:jc w:val="both"/>
            </w:pPr>
            <w:r>
              <w:t>MgA. Jana Buch</w:t>
            </w:r>
          </w:p>
        </w:tc>
      </w:tr>
      <w:tr w:rsidR="009E7B04" w14:paraId="0E8AA515" w14:textId="77777777" w:rsidTr="00BC41B1">
        <w:trPr>
          <w:trHeight w:val="154"/>
        </w:trPr>
        <w:tc>
          <w:tcPr>
            <w:tcW w:w="9855" w:type="dxa"/>
            <w:gridSpan w:val="8"/>
            <w:tcBorders>
              <w:top w:val="nil"/>
            </w:tcBorders>
          </w:tcPr>
          <w:p w14:paraId="51F0661F" w14:textId="77777777" w:rsidR="009E7B04" w:rsidRDefault="009E7B04" w:rsidP="009E7B04">
            <w:pPr>
              <w:jc w:val="both"/>
            </w:pPr>
          </w:p>
        </w:tc>
      </w:tr>
      <w:tr w:rsidR="009E7B04" w14:paraId="00F08E13" w14:textId="77777777" w:rsidTr="009E7B04">
        <w:tc>
          <w:tcPr>
            <w:tcW w:w="3086" w:type="dxa"/>
            <w:shd w:val="clear" w:color="auto" w:fill="F7CAAC"/>
          </w:tcPr>
          <w:p w14:paraId="77EBC6BB" w14:textId="77777777" w:rsidR="009E7B04" w:rsidRDefault="009E7B04" w:rsidP="009E7B04">
            <w:pPr>
              <w:jc w:val="both"/>
              <w:rPr>
                <w:b/>
              </w:rPr>
            </w:pPr>
            <w:r>
              <w:rPr>
                <w:b/>
              </w:rPr>
              <w:t>Stručná anotace předmětu</w:t>
            </w:r>
          </w:p>
        </w:tc>
        <w:tc>
          <w:tcPr>
            <w:tcW w:w="6769" w:type="dxa"/>
            <w:gridSpan w:val="7"/>
            <w:tcBorders>
              <w:bottom w:val="nil"/>
            </w:tcBorders>
          </w:tcPr>
          <w:p w14:paraId="2B33E54D" w14:textId="77777777" w:rsidR="009E7B04" w:rsidRDefault="009E7B04" w:rsidP="009E7B04">
            <w:pPr>
              <w:jc w:val="both"/>
            </w:pPr>
          </w:p>
        </w:tc>
      </w:tr>
      <w:tr w:rsidR="009E7B04" w14:paraId="348FB71D" w14:textId="77777777" w:rsidTr="00BC41B1">
        <w:trPr>
          <w:trHeight w:val="2089"/>
        </w:trPr>
        <w:tc>
          <w:tcPr>
            <w:tcW w:w="9855" w:type="dxa"/>
            <w:gridSpan w:val="8"/>
            <w:tcBorders>
              <w:top w:val="nil"/>
              <w:bottom w:val="single" w:sz="12" w:space="0" w:color="auto"/>
            </w:tcBorders>
          </w:tcPr>
          <w:p w14:paraId="27870CE0" w14:textId="77777777" w:rsidR="009E7B04" w:rsidRPr="001B5418" w:rsidRDefault="009E7B04" w:rsidP="00D567A8">
            <w:pPr>
              <w:spacing w:after="120"/>
              <w:jc w:val="both"/>
            </w:pPr>
            <w:r>
              <w:t>Cílem předmětu je poskytnou náhled a způsob, jak hledat nové poznatky z oboru a ty se studenty i diskutovat.</w:t>
            </w:r>
          </w:p>
          <w:p w14:paraId="0DBE7CEB" w14:textId="77777777" w:rsidR="009E7B04" w:rsidRPr="00AF68B3" w:rsidRDefault="009E7B04" w:rsidP="00D3581F">
            <w:pPr>
              <w:pStyle w:val="Odstavecseseznamem"/>
              <w:numPr>
                <w:ilvl w:val="0"/>
                <w:numId w:val="27"/>
              </w:numPr>
              <w:spacing w:after="160" w:line="259" w:lineRule="auto"/>
              <w:jc w:val="both"/>
            </w:pPr>
            <w:r>
              <w:t>Trendy v architektuře a designu</w:t>
            </w:r>
          </w:p>
          <w:p w14:paraId="5FCB0173" w14:textId="77777777" w:rsidR="009E7B04" w:rsidRPr="00AF68B3" w:rsidRDefault="009E7B04" w:rsidP="00D3581F">
            <w:pPr>
              <w:pStyle w:val="Odstavecseseznamem"/>
              <w:numPr>
                <w:ilvl w:val="0"/>
                <w:numId w:val="27"/>
              </w:numPr>
              <w:spacing w:after="160" w:line="259" w:lineRule="auto"/>
              <w:jc w:val="both"/>
            </w:pPr>
            <w:r>
              <w:t>Trendy v módě</w:t>
            </w:r>
          </w:p>
          <w:p w14:paraId="0A038936" w14:textId="77777777" w:rsidR="009E7B04" w:rsidRPr="00AF68B3" w:rsidRDefault="009E7B04" w:rsidP="00D3581F">
            <w:pPr>
              <w:pStyle w:val="Odstavecseseznamem"/>
              <w:numPr>
                <w:ilvl w:val="0"/>
                <w:numId w:val="27"/>
              </w:numPr>
              <w:spacing w:after="160" w:line="259" w:lineRule="auto"/>
              <w:jc w:val="both"/>
            </w:pPr>
            <w:r>
              <w:t>Nové obuvnické materiály</w:t>
            </w:r>
          </w:p>
          <w:p w14:paraId="44B3921E" w14:textId="77777777" w:rsidR="009E7B04" w:rsidRPr="00AF68B3" w:rsidRDefault="009E7B04" w:rsidP="00D3581F">
            <w:pPr>
              <w:pStyle w:val="Odstavecseseznamem"/>
              <w:numPr>
                <w:ilvl w:val="0"/>
                <w:numId w:val="27"/>
              </w:numPr>
              <w:spacing w:after="160" w:line="259" w:lineRule="auto"/>
              <w:jc w:val="both"/>
            </w:pPr>
            <w:r>
              <w:t>Ekologické obuvnické materiály</w:t>
            </w:r>
          </w:p>
          <w:p w14:paraId="37F956E6" w14:textId="77777777" w:rsidR="009E7B04" w:rsidRPr="00AF68B3" w:rsidRDefault="009E7B04" w:rsidP="00D3581F">
            <w:pPr>
              <w:pStyle w:val="Odstavecseseznamem"/>
              <w:numPr>
                <w:ilvl w:val="0"/>
                <w:numId w:val="27"/>
              </w:numPr>
              <w:spacing w:after="160" w:line="259" w:lineRule="auto"/>
              <w:jc w:val="both"/>
            </w:pPr>
            <w:r>
              <w:t>Nové technologie ve výrobě obuvi</w:t>
            </w:r>
          </w:p>
          <w:p w14:paraId="738792C3" w14:textId="77777777" w:rsidR="009E7B04" w:rsidRPr="00AF68B3" w:rsidRDefault="009E7B04" w:rsidP="00D567A8">
            <w:pPr>
              <w:pStyle w:val="Odstavecseseznamem"/>
              <w:numPr>
                <w:ilvl w:val="0"/>
                <w:numId w:val="27"/>
              </w:numPr>
              <w:spacing w:after="120"/>
              <w:ind w:left="714" w:hanging="357"/>
              <w:contextualSpacing w:val="0"/>
              <w:jc w:val="both"/>
            </w:pPr>
            <w:r>
              <w:t>3D technoligie pro obuvnictví</w:t>
            </w:r>
          </w:p>
          <w:p w14:paraId="70F65109" w14:textId="7D421A35" w:rsidR="009E7B04" w:rsidRPr="00AF68B3" w:rsidRDefault="009E7B04" w:rsidP="009E7B04">
            <w:pPr>
              <w:jc w:val="both"/>
            </w:pPr>
            <w:r w:rsidRPr="00B02D34">
              <w:t>Student se orientuje profesionálně v dané problematice</w:t>
            </w:r>
            <w:r>
              <w:t>.</w:t>
            </w:r>
          </w:p>
        </w:tc>
      </w:tr>
      <w:tr w:rsidR="009E7B04" w14:paraId="2A363E2E" w14:textId="77777777" w:rsidTr="009E7B04">
        <w:trPr>
          <w:trHeight w:val="265"/>
        </w:trPr>
        <w:tc>
          <w:tcPr>
            <w:tcW w:w="3653" w:type="dxa"/>
            <w:gridSpan w:val="2"/>
            <w:tcBorders>
              <w:top w:val="nil"/>
            </w:tcBorders>
            <w:shd w:val="clear" w:color="auto" w:fill="F7CAAC"/>
          </w:tcPr>
          <w:p w14:paraId="08709C4B" w14:textId="77777777" w:rsidR="009E7B04" w:rsidRDefault="009E7B04" w:rsidP="009E7B04">
            <w:pPr>
              <w:jc w:val="both"/>
            </w:pPr>
            <w:r>
              <w:rPr>
                <w:b/>
              </w:rPr>
              <w:t>Studijní literatura a studijní pomůcky</w:t>
            </w:r>
          </w:p>
        </w:tc>
        <w:tc>
          <w:tcPr>
            <w:tcW w:w="6202" w:type="dxa"/>
            <w:gridSpan w:val="6"/>
            <w:tcBorders>
              <w:top w:val="nil"/>
              <w:bottom w:val="nil"/>
            </w:tcBorders>
          </w:tcPr>
          <w:p w14:paraId="6328AB08" w14:textId="77777777" w:rsidR="009E7B04" w:rsidRDefault="009E7B04" w:rsidP="009E7B04">
            <w:pPr>
              <w:jc w:val="both"/>
            </w:pPr>
          </w:p>
        </w:tc>
      </w:tr>
      <w:tr w:rsidR="009E7B04" w:rsidRPr="003F7F55" w14:paraId="74FF6DB3" w14:textId="77777777" w:rsidTr="00FC0A7D">
        <w:trPr>
          <w:trHeight w:val="415"/>
        </w:trPr>
        <w:tc>
          <w:tcPr>
            <w:tcW w:w="9855" w:type="dxa"/>
            <w:gridSpan w:val="8"/>
            <w:tcBorders>
              <w:top w:val="nil"/>
            </w:tcBorders>
          </w:tcPr>
          <w:p w14:paraId="7DFC303E" w14:textId="316A2FED" w:rsidR="009E7B04" w:rsidRPr="00E153D9" w:rsidRDefault="000E6635" w:rsidP="009E7B04">
            <w:pPr>
              <w:jc w:val="both"/>
              <w:rPr>
                <w:b/>
                <w:bCs/>
              </w:rPr>
            </w:pPr>
            <w:r w:rsidRPr="00E153D9">
              <w:rPr>
                <w:b/>
                <w:bCs/>
              </w:rPr>
              <w:t>Povinná:</w:t>
            </w:r>
          </w:p>
          <w:p w14:paraId="5C350701" w14:textId="0F9AEB41" w:rsidR="009E7B04" w:rsidRDefault="0065334A" w:rsidP="00FC0A7D">
            <w:pPr>
              <w:jc w:val="both"/>
              <w:rPr>
                <w:ins w:id="302" w:author="Hana Ponížilová" w:date="2023-05-25T16:31:00Z"/>
                <w:bCs/>
              </w:rPr>
            </w:pPr>
            <w:r w:rsidRPr="00A85064">
              <w:rPr>
                <w:bCs/>
                <w:i/>
                <w:iCs/>
              </w:rPr>
              <w:t>Fashionary Shoe Design</w:t>
            </w:r>
            <w:r w:rsidRPr="00A85064">
              <w:rPr>
                <w:bCs/>
              </w:rPr>
              <w:t xml:space="preserve">. </w:t>
            </w:r>
            <w:r w:rsidRPr="001706AA">
              <w:rPr>
                <w:bCs/>
              </w:rPr>
              <w:t>Kwun Tong</w:t>
            </w:r>
            <w:r>
              <w:rPr>
                <w:bCs/>
              </w:rPr>
              <w:t>:</w:t>
            </w:r>
            <w:r w:rsidRPr="001706AA">
              <w:rPr>
                <w:bCs/>
              </w:rPr>
              <w:t xml:space="preserve"> </w:t>
            </w:r>
            <w:r w:rsidRPr="00A85064">
              <w:rPr>
                <w:bCs/>
              </w:rPr>
              <w:t>Fashionary International Limited, 2015</w:t>
            </w:r>
            <w:r>
              <w:rPr>
                <w:bCs/>
              </w:rPr>
              <w:t xml:space="preserve">. </w:t>
            </w:r>
            <w:r w:rsidRPr="00F250C3">
              <w:rPr>
                <w:bCs/>
              </w:rPr>
              <w:t>ISBN: 9789881354716</w:t>
            </w:r>
            <w:ins w:id="303" w:author="Hana Ponížilová" w:date="2023-05-25T16:31:00Z">
              <w:r w:rsidR="00420418">
                <w:rPr>
                  <w:bCs/>
                </w:rPr>
                <w:t>.</w:t>
              </w:r>
            </w:ins>
          </w:p>
          <w:p w14:paraId="31BC06A3" w14:textId="77777777" w:rsidR="00420418" w:rsidRDefault="00420418" w:rsidP="00420418">
            <w:pPr>
              <w:rPr>
                <w:ins w:id="304" w:author="Hana Ponížilová" w:date="2023-05-25T16:31:00Z"/>
              </w:rPr>
            </w:pPr>
            <w:ins w:id="305" w:author="Hana Ponížilová" w:date="2023-05-25T16:31:00Z">
              <w:r w:rsidRPr="00F62BE3">
                <w:t xml:space="preserve">DIRIX, Emmanuelle. </w:t>
              </w:r>
              <w:r w:rsidRPr="00C61048">
                <w:rPr>
                  <w:i/>
                </w:rPr>
                <w:t>Little book of Balenciaga: the story of the iconic fashion house</w:t>
              </w:r>
              <w:r w:rsidRPr="00F62BE3">
                <w:t xml:space="preserve">. London: Welbeck, 2022. </w:t>
              </w:r>
            </w:ins>
          </w:p>
          <w:p w14:paraId="6D2FFDD7" w14:textId="644F880B" w:rsidR="00420418" w:rsidRPr="00420418" w:rsidRDefault="00420418" w:rsidP="00306572">
            <w:ins w:id="306" w:author="Hana Ponížilová" w:date="2023-05-25T16:31:00Z">
              <w:r w:rsidRPr="00F62BE3">
                <w:t xml:space="preserve">ISBN 978-1-78739-830-6.      </w:t>
              </w:r>
            </w:ins>
          </w:p>
          <w:p w14:paraId="216D1DA2" w14:textId="72AF59D1" w:rsidR="003D4B94" w:rsidRPr="00E153D9" w:rsidRDefault="000E6635" w:rsidP="00FC0A7D">
            <w:pPr>
              <w:jc w:val="both"/>
              <w:rPr>
                <w:b/>
              </w:rPr>
            </w:pPr>
            <w:r w:rsidRPr="003F7F55">
              <w:rPr>
                <w:b/>
              </w:rPr>
              <w:t>Doporučená:</w:t>
            </w:r>
          </w:p>
          <w:p w14:paraId="72169E99" w14:textId="77777777" w:rsidR="003D4B94" w:rsidRPr="00D375A7" w:rsidRDefault="003D4B94" w:rsidP="003D4B94">
            <w:pPr>
              <w:jc w:val="both"/>
            </w:pPr>
            <w:r w:rsidRPr="00D375A7">
              <w:t xml:space="preserve">FOGGOVÁ, Marnie. </w:t>
            </w:r>
            <w:r w:rsidRPr="00D375A7">
              <w:rPr>
                <w:i/>
              </w:rPr>
              <w:t>Móda</w:t>
            </w:r>
            <w:r w:rsidRPr="00D375A7">
              <w:t>. Praha: Slovart</w:t>
            </w:r>
            <w:r>
              <w:t>,</w:t>
            </w:r>
            <w:r w:rsidRPr="00D375A7">
              <w:t xml:space="preserve"> 2013. </w:t>
            </w:r>
            <w:r>
              <w:t>ISBN 978-80-7391-224-6. (</w:t>
            </w:r>
            <w:r w:rsidRPr="00D375A7">
              <w:t>6. kapitola).</w:t>
            </w:r>
          </w:p>
          <w:p w14:paraId="68CF501C" w14:textId="77777777" w:rsidR="003D4B94" w:rsidRDefault="003D4B94" w:rsidP="003D4B94">
            <w:pPr>
              <w:jc w:val="both"/>
            </w:pPr>
            <w:r w:rsidRPr="00D375A7">
              <w:t>LAPŠ</w:t>
            </w:r>
            <w:r>
              <w:t>ANSKÁ, Dana. Ed. Think fashion.</w:t>
            </w:r>
            <w:r w:rsidRPr="00D375A7">
              <w:t xml:space="preserve"> </w:t>
            </w:r>
            <w:r w:rsidRPr="00D375A7">
              <w:rPr>
                <w:i/>
              </w:rPr>
              <w:t>Módny dizajn v kontexte kreatívneho priemyslu.</w:t>
            </w:r>
            <w:r w:rsidRPr="00D375A7">
              <w:t xml:space="preserve"> Bratisl</w:t>
            </w:r>
            <w:r>
              <w:t xml:space="preserve">ava: VŠVU, 2015. </w:t>
            </w:r>
          </w:p>
          <w:p w14:paraId="74413E2D" w14:textId="77777777" w:rsidR="003D4B94" w:rsidRPr="00D375A7" w:rsidRDefault="003D4B94" w:rsidP="003D4B94">
            <w:pPr>
              <w:jc w:val="both"/>
            </w:pPr>
            <w:r w:rsidRPr="00D375A7">
              <w:t>ISBN 978-80-89259-96-0.</w:t>
            </w:r>
          </w:p>
          <w:p w14:paraId="05FB35CB" w14:textId="77777777" w:rsidR="003D4B94" w:rsidRPr="00D375A7" w:rsidRDefault="003D4B94" w:rsidP="003D4B94">
            <w:pPr>
              <w:jc w:val="both"/>
            </w:pPr>
            <w:r w:rsidRPr="00D375A7">
              <w:t xml:space="preserve">MACKANZIE, Mairi. Ed. …Izmy. </w:t>
            </w:r>
            <w:r w:rsidRPr="00D375A7">
              <w:rPr>
                <w:i/>
              </w:rPr>
              <w:t>Ako rozumieť móde</w:t>
            </w:r>
            <w:r w:rsidRPr="00D375A7">
              <w:t>. Bratislava: Slovart</w:t>
            </w:r>
            <w:r>
              <w:t>,</w:t>
            </w:r>
            <w:r w:rsidRPr="00D375A7">
              <w:t xml:space="preserve"> 2010. ISBN 978-80-556-0192-2.</w:t>
            </w:r>
          </w:p>
          <w:p w14:paraId="114B6086" w14:textId="77777777" w:rsidR="003D4B94" w:rsidRDefault="003D4B94" w:rsidP="003D4B94">
            <w:pPr>
              <w:jc w:val="both"/>
            </w:pPr>
            <w:r w:rsidRPr="00D375A7">
              <w:t xml:space="preserve">SEELING, Charlotte. </w:t>
            </w:r>
            <w:r w:rsidRPr="00D375A7">
              <w:rPr>
                <w:i/>
              </w:rPr>
              <w:t>Fashion. 150 Years Couturiers, Designers, Labels.</w:t>
            </w:r>
            <w:r w:rsidRPr="00D375A7">
              <w:t xml:space="preserve">  Potsdam: h. f. ullmann</w:t>
            </w:r>
            <w:r>
              <w:t>,</w:t>
            </w:r>
            <w:r w:rsidRPr="00D375A7">
              <w:t xml:space="preserve"> 2010. </w:t>
            </w:r>
          </w:p>
          <w:p w14:paraId="13C2BBDD" w14:textId="63E1330B" w:rsidR="003D4B94" w:rsidRPr="00A4005D" w:rsidRDefault="003D4B94" w:rsidP="003D4B94">
            <w:pPr>
              <w:jc w:val="both"/>
            </w:pPr>
            <w:r w:rsidRPr="00D375A7">
              <w:t>ISBN 978-3–8381-5588-8.</w:t>
            </w:r>
          </w:p>
          <w:p w14:paraId="30ADD631" w14:textId="77777777" w:rsidR="003D4B94" w:rsidRPr="00D375A7" w:rsidRDefault="003D4B94" w:rsidP="003D4B94">
            <w:pPr>
              <w:jc w:val="both"/>
            </w:pPr>
            <w:r w:rsidRPr="00D375A7">
              <w:t xml:space="preserve">STEVENSON, NJ. </w:t>
            </w:r>
            <w:r w:rsidRPr="00D375A7">
              <w:rPr>
                <w:i/>
              </w:rPr>
              <w:t>Kronika módy</w:t>
            </w:r>
            <w:r w:rsidRPr="00D375A7">
              <w:t>. Praha: Fortuna Libri</w:t>
            </w:r>
            <w:r>
              <w:t>,</w:t>
            </w:r>
            <w:r w:rsidRPr="00D375A7">
              <w:t xml:space="preserve"> 2011. ISBN 978-80-7321-570-5. </w:t>
            </w:r>
          </w:p>
          <w:p w14:paraId="0E883A69" w14:textId="77777777" w:rsidR="000E6635" w:rsidRDefault="003D4B94" w:rsidP="000E6635">
            <w:pPr>
              <w:shd w:val="clear" w:color="auto" w:fill="FFFFFF"/>
            </w:pPr>
            <w:r w:rsidRPr="00D375A7">
              <w:t xml:space="preserve">FFOULKES, Fiona. </w:t>
            </w:r>
            <w:r w:rsidRPr="00D375A7">
              <w:rPr>
                <w:i/>
              </w:rPr>
              <w:t>Abeceda módy</w:t>
            </w:r>
            <w:r w:rsidRPr="00D375A7">
              <w:t>. Bratislava: Slovart</w:t>
            </w:r>
            <w:r>
              <w:t>,</w:t>
            </w:r>
            <w:r w:rsidRPr="00D375A7">
              <w:t xml:space="preserve"> 2012. ISBN 978-80-556-0479-4.</w:t>
            </w:r>
          </w:p>
          <w:p w14:paraId="0019B347" w14:textId="2A9AC51A" w:rsidR="003D4B94" w:rsidRPr="00BC41B1" w:rsidRDefault="003D4B94" w:rsidP="00E153D9">
            <w:pPr>
              <w:shd w:val="clear" w:color="auto" w:fill="FFFFFF"/>
              <w:rPr>
                <w:bCs/>
              </w:rPr>
            </w:pPr>
            <w:r w:rsidRPr="00D375A7">
              <w:t xml:space="preserve">TAGARIELLO, Maria Luisa. </w:t>
            </w:r>
            <w:r w:rsidRPr="00D375A7">
              <w:rPr>
                <w:i/>
              </w:rPr>
              <w:t>Legendární módní návrháři</w:t>
            </w:r>
            <w:r w:rsidRPr="00D375A7">
              <w:t>. Praha: Slovart 2014. ISBN 978-80-7391-906-1.</w:t>
            </w:r>
          </w:p>
        </w:tc>
      </w:tr>
    </w:tbl>
    <w:p w14:paraId="14B664DD" w14:textId="77777777" w:rsidR="009E7B04" w:rsidRDefault="009E7B04"/>
    <w:p w14:paraId="4FF1BEE9" w14:textId="77777777" w:rsidR="009E7B04" w:rsidRDefault="009E7B04"/>
    <w:p w14:paraId="2D3A721E" w14:textId="77777777" w:rsidR="001C766A" w:rsidRDefault="001C766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1C766A" w14:paraId="713C16E3" w14:textId="77777777" w:rsidTr="001C766A">
        <w:tc>
          <w:tcPr>
            <w:tcW w:w="9855" w:type="dxa"/>
            <w:gridSpan w:val="8"/>
            <w:tcBorders>
              <w:bottom w:val="double" w:sz="4" w:space="0" w:color="auto"/>
            </w:tcBorders>
            <w:shd w:val="clear" w:color="auto" w:fill="BDD6EE"/>
          </w:tcPr>
          <w:p w14:paraId="799200F8" w14:textId="2E37C983" w:rsidR="001C766A" w:rsidRDefault="001C766A" w:rsidP="001C766A">
            <w:pPr>
              <w:jc w:val="both"/>
              <w:rPr>
                <w:b/>
                <w:sz w:val="28"/>
              </w:rPr>
            </w:pPr>
            <w:r>
              <w:lastRenderedPageBreak/>
              <w:br w:type="page"/>
            </w:r>
            <w:r>
              <w:rPr>
                <w:b/>
                <w:sz w:val="28"/>
              </w:rPr>
              <w:t>B-III – Charakteristika studijního předmětu</w:t>
            </w:r>
          </w:p>
        </w:tc>
      </w:tr>
      <w:tr w:rsidR="001C766A" w14:paraId="23D72A71" w14:textId="77777777" w:rsidTr="001C766A">
        <w:tc>
          <w:tcPr>
            <w:tcW w:w="3086" w:type="dxa"/>
            <w:tcBorders>
              <w:top w:val="double" w:sz="4" w:space="0" w:color="auto"/>
            </w:tcBorders>
            <w:shd w:val="clear" w:color="auto" w:fill="F7CAAC"/>
          </w:tcPr>
          <w:p w14:paraId="2946F8C7" w14:textId="77777777" w:rsidR="001C766A" w:rsidRDefault="001C766A" w:rsidP="001C766A">
            <w:pPr>
              <w:rPr>
                <w:b/>
              </w:rPr>
            </w:pPr>
            <w:r>
              <w:rPr>
                <w:b/>
              </w:rPr>
              <w:t>Název studijního předmětu</w:t>
            </w:r>
          </w:p>
        </w:tc>
        <w:tc>
          <w:tcPr>
            <w:tcW w:w="6769" w:type="dxa"/>
            <w:gridSpan w:val="7"/>
            <w:tcBorders>
              <w:top w:val="double" w:sz="4" w:space="0" w:color="auto"/>
            </w:tcBorders>
          </w:tcPr>
          <w:p w14:paraId="22C2BCF1" w14:textId="77777777" w:rsidR="001C766A" w:rsidRDefault="001C766A" w:rsidP="001C766A">
            <w:pPr>
              <w:jc w:val="both"/>
            </w:pPr>
            <w:r>
              <w:t>Současné tendence v designu obuvi 2</w:t>
            </w:r>
          </w:p>
        </w:tc>
      </w:tr>
      <w:tr w:rsidR="001C766A" w14:paraId="2615C0BD" w14:textId="77777777" w:rsidTr="001C766A">
        <w:tc>
          <w:tcPr>
            <w:tcW w:w="3086" w:type="dxa"/>
            <w:shd w:val="clear" w:color="auto" w:fill="F7CAAC"/>
          </w:tcPr>
          <w:p w14:paraId="1083F012" w14:textId="77777777" w:rsidR="001C766A" w:rsidRDefault="001C766A" w:rsidP="001C766A">
            <w:pPr>
              <w:rPr>
                <w:b/>
              </w:rPr>
            </w:pPr>
            <w:r>
              <w:rPr>
                <w:b/>
              </w:rPr>
              <w:t>Typ předmětu</w:t>
            </w:r>
          </w:p>
        </w:tc>
        <w:tc>
          <w:tcPr>
            <w:tcW w:w="3406" w:type="dxa"/>
            <w:gridSpan w:val="4"/>
          </w:tcPr>
          <w:p w14:paraId="309D8CCD" w14:textId="6BD04D08" w:rsidR="001C766A" w:rsidRDefault="00C36550" w:rsidP="00C36550">
            <w:pPr>
              <w:jc w:val="both"/>
            </w:pPr>
            <w:r>
              <w:t xml:space="preserve">povinně </w:t>
            </w:r>
            <w:r w:rsidR="000E5FE2">
              <w:t>volitelný – specializace</w:t>
            </w:r>
          </w:p>
        </w:tc>
        <w:tc>
          <w:tcPr>
            <w:tcW w:w="2695" w:type="dxa"/>
            <w:gridSpan w:val="2"/>
            <w:shd w:val="clear" w:color="auto" w:fill="F7CAAC"/>
          </w:tcPr>
          <w:p w14:paraId="272F5909" w14:textId="77777777" w:rsidR="001C766A" w:rsidRDefault="001C766A" w:rsidP="001C766A">
            <w:pPr>
              <w:jc w:val="both"/>
            </w:pPr>
            <w:r>
              <w:rPr>
                <w:b/>
              </w:rPr>
              <w:t>doporučený ročník / semestr</w:t>
            </w:r>
          </w:p>
        </w:tc>
        <w:tc>
          <w:tcPr>
            <w:tcW w:w="668" w:type="dxa"/>
          </w:tcPr>
          <w:p w14:paraId="5E776976" w14:textId="77777777" w:rsidR="001C766A" w:rsidRDefault="001C766A" w:rsidP="001C766A">
            <w:pPr>
              <w:jc w:val="both"/>
            </w:pPr>
            <w:r>
              <w:t>1/LS</w:t>
            </w:r>
          </w:p>
        </w:tc>
      </w:tr>
      <w:tr w:rsidR="001C766A" w14:paraId="69A6449C" w14:textId="77777777" w:rsidTr="001C766A">
        <w:tc>
          <w:tcPr>
            <w:tcW w:w="3086" w:type="dxa"/>
            <w:shd w:val="clear" w:color="auto" w:fill="F7CAAC"/>
          </w:tcPr>
          <w:p w14:paraId="2B8FE994" w14:textId="77777777" w:rsidR="001C766A" w:rsidRDefault="001C766A" w:rsidP="001C766A">
            <w:pPr>
              <w:rPr>
                <w:b/>
              </w:rPr>
            </w:pPr>
            <w:r>
              <w:rPr>
                <w:b/>
              </w:rPr>
              <w:t>Rozsah studijního předmětu</w:t>
            </w:r>
          </w:p>
        </w:tc>
        <w:tc>
          <w:tcPr>
            <w:tcW w:w="1701" w:type="dxa"/>
            <w:gridSpan w:val="2"/>
          </w:tcPr>
          <w:p w14:paraId="4B00A137" w14:textId="45719F96" w:rsidR="001C766A" w:rsidRDefault="001C766A" w:rsidP="001C766A">
            <w:pPr>
              <w:jc w:val="both"/>
            </w:pPr>
            <w:r>
              <w:t>13</w:t>
            </w:r>
            <w:r w:rsidR="00BC3F5F">
              <w:t xml:space="preserve"> </w:t>
            </w:r>
            <w:r>
              <w:t>p</w:t>
            </w:r>
          </w:p>
        </w:tc>
        <w:tc>
          <w:tcPr>
            <w:tcW w:w="889" w:type="dxa"/>
            <w:shd w:val="clear" w:color="auto" w:fill="F7CAAC"/>
          </w:tcPr>
          <w:p w14:paraId="72359BA3" w14:textId="77777777" w:rsidR="001C766A" w:rsidRDefault="001C766A" w:rsidP="001C766A">
            <w:pPr>
              <w:jc w:val="both"/>
              <w:rPr>
                <w:b/>
              </w:rPr>
            </w:pPr>
            <w:r>
              <w:rPr>
                <w:b/>
              </w:rPr>
              <w:t xml:space="preserve">hod. </w:t>
            </w:r>
          </w:p>
        </w:tc>
        <w:tc>
          <w:tcPr>
            <w:tcW w:w="816" w:type="dxa"/>
          </w:tcPr>
          <w:p w14:paraId="0DA0A232" w14:textId="77777777" w:rsidR="001C766A" w:rsidRDefault="001C766A" w:rsidP="001C766A">
            <w:pPr>
              <w:jc w:val="both"/>
            </w:pPr>
            <w:r>
              <w:t>13</w:t>
            </w:r>
          </w:p>
        </w:tc>
        <w:tc>
          <w:tcPr>
            <w:tcW w:w="2156" w:type="dxa"/>
            <w:shd w:val="clear" w:color="auto" w:fill="F7CAAC"/>
          </w:tcPr>
          <w:p w14:paraId="667B13E1" w14:textId="77777777" w:rsidR="001C766A" w:rsidRDefault="001C766A" w:rsidP="001C766A">
            <w:pPr>
              <w:jc w:val="both"/>
              <w:rPr>
                <w:b/>
              </w:rPr>
            </w:pPr>
            <w:r>
              <w:rPr>
                <w:b/>
              </w:rPr>
              <w:t>kreditů</w:t>
            </w:r>
          </w:p>
        </w:tc>
        <w:tc>
          <w:tcPr>
            <w:tcW w:w="1207" w:type="dxa"/>
            <w:gridSpan w:val="2"/>
          </w:tcPr>
          <w:p w14:paraId="1AB69607" w14:textId="77777777" w:rsidR="001C766A" w:rsidRDefault="001C766A" w:rsidP="001C766A">
            <w:pPr>
              <w:jc w:val="both"/>
            </w:pPr>
            <w:r>
              <w:t>2</w:t>
            </w:r>
          </w:p>
        </w:tc>
      </w:tr>
      <w:tr w:rsidR="001C766A" w14:paraId="433AEB8B" w14:textId="77777777" w:rsidTr="001C766A">
        <w:tc>
          <w:tcPr>
            <w:tcW w:w="3086" w:type="dxa"/>
            <w:shd w:val="clear" w:color="auto" w:fill="F7CAAC"/>
          </w:tcPr>
          <w:p w14:paraId="2AA30C1C" w14:textId="77777777" w:rsidR="001C766A" w:rsidRDefault="001C766A" w:rsidP="001C766A">
            <w:pPr>
              <w:rPr>
                <w:b/>
                <w:sz w:val="22"/>
              </w:rPr>
            </w:pPr>
            <w:r>
              <w:rPr>
                <w:b/>
              </w:rPr>
              <w:t>Prerekvizity, korekvizity, ekvivalence</w:t>
            </w:r>
          </w:p>
        </w:tc>
        <w:tc>
          <w:tcPr>
            <w:tcW w:w="6769" w:type="dxa"/>
            <w:gridSpan w:val="7"/>
          </w:tcPr>
          <w:p w14:paraId="4C14562D" w14:textId="77777777" w:rsidR="001C766A" w:rsidRDefault="001C766A" w:rsidP="001C766A">
            <w:pPr>
              <w:jc w:val="both"/>
            </w:pPr>
          </w:p>
        </w:tc>
      </w:tr>
      <w:tr w:rsidR="001C766A" w14:paraId="2E97FBC7" w14:textId="77777777" w:rsidTr="001C766A">
        <w:tc>
          <w:tcPr>
            <w:tcW w:w="3086" w:type="dxa"/>
            <w:shd w:val="clear" w:color="auto" w:fill="F7CAAC"/>
          </w:tcPr>
          <w:p w14:paraId="466AFC40" w14:textId="77777777" w:rsidR="001C766A" w:rsidRDefault="001C766A" w:rsidP="001C766A">
            <w:pPr>
              <w:rPr>
                <w:b/>
              </w:rPr>
            </w:pPr>
            <w:r>
              <w:rPr>
                <w:b/>
              </w:rPr>
              <w:t>Způsob ověření studijních výsledků</w:t>
            </w:r>
          </w:p>
        </w:tc>
        <w:tc>
          <w:tcPr>
            <w:tcW w:w="3406" w:type="dxa"/>
            <w:gridSpan w:val="4"/>
          </w:tcPr>
          <w:p w14:paraId="115C0B67" w14:textId="77777777" w:rsidR="001C766A" w:rsidRDefault="001C766A" w:rsidP="001C766A">
            <w:pPr>
              <w:jc w:val="both"/>
            </w:pPr>
            <w:r>
              <w:t>klasifikovaný zápočet</w:t>
            </w:r>
          </w:p>
        </w:tc>
        <w:tc>
          <w:tcPr>
            <w:tcW w:w="2156" w:type="dxa"/>
            <w:shd w:val="clear" w:color="auto" w:fill="F7CAAC"/>
          </w:tcPr>
          <w:p w14:paraId="132E3454" w14:textId="77777777" w:rsidR="001C766A" w:rsidRDefault="001C766A" w:rsidP="001C766A">
            <w:pPr>
              <w:jc w:val="both"/>
              <w:rPr>
                <w:b/>
              </w:rPr>
            </w:pPr>
            <w:r>
              <w:rPr>
                <w:b/>
              </w:rPr>
              <w:t>Forma výuky</w:t>
            </w:r>
          </w:p>
        </w:tc>
        <w:tc>
          <w:tcPr>
            <w:tcW w:w="1207" w:type="dxa"/>
            <w:gridSpan w:val="2"/>
          </w:tcPr>
          <w:p w14:paraId="6E9A400C" w14:textId="77777777" w:rsidR="001C766A" w:rsidRDefault="001C766A" w:rsidP="001C766A">
            <w:pPr>
              <w:jc w:val="both"/>
            </w:pPr>
            <w:r>
              <w:t>přednáška</w:t>
            </w:r>
          </w:p>
        </w:tc>
      </w:tr>
      <w:tr w:rsidR="001C766A" w14:paraId="2F2636E3" w14:textId="77777777" w:rsidTr="001C766A">
        <w:tc>
          <w:tcPr>
            <w:tcW w:w="3086" w:type="dxa"/>
            <w:shd w:val="clear" w:color="auto" w:fill="F7CAAC"/>
          </w:tcPr>
          <w:p w14:paraId="17A2DF08" w14:textId="77777777" w:rsidR="001C766A" w:rsidRDefault="001C766A" w:rsidP="001C766A">
            <w:pPr>
              <w:rPr>
                <w:b/>
              </w:rPr>
            </w:pPr>
            <w:r>
              <w:rPr>
                <w:b/>
              </w:rPr>
              <w:t>Forma způsobu ověření studijních výsledků a další požadavky na studenta</w:t>
            </w:r>
          </w:p>
        </w:tc>
        <w:tc>
          <w:tcPr>
            <w:tcW w:w="6769" w:type="dxa"/>
            <w:gridSpan w:val="7"/>
            <w:tcBorders>
              <w:bottom w:val="nil"/>
            </w:tcBorders>
          </w:tcPr>
          <w:p w14:paraId="5E52F24C" w14:textId="77777777" w:rsidR="001C766A" w:rsidRDefault="001C766A" w:rsidP="001C766A">
            <w:pPr>
              <w:jc w:val="both"/>
            </w:pPr>
            <w:r>
              <w:t>ústní</w:t>
            </w:r>
          </w:p>
        </w:tc>
      </w:tr>
      <w:tr w:rsidR="001C766A" w14:paraId="705FA2A4" w14:textId="77777777" w:rsidTr="00BC41B1">
        <w:trPr>
          <w:trHeight w:val="95"/>
        </w:trPr>
        <w:tc>
          <w:tcPr>
            <w:tcW w:w="9855" w:type="dxa"/>
            <w:gridSpan w:val="8"/>
            <w:tcBorders>
              <w:top w:val="nil"/>
            </w:tcBorders>
          </w:tcPr>
          <w:p w14:paraId="68145DCE" w14:textId="77777777" w:rsidR="001C766A" w:rsidRDefault="001C766A" w:rsidP="001C766A"/>
        </w:tc>
      </w:tr>
      <w:tr w:rsidR="001C766A" w14:paraId="4E2084F0" w14:textId="77777777" w:rsidTr="001C766A">
        <w:trPr>
          <w:trHeight w:val="197"/>
        </w:trPr>
        <w:tc>
          <w:tcPr>
            <w:tcW w:w="3086" w:type="dxa"/>
            <w:tcBorders>
              <w:top w:val="nil"/>
            </w:tcBorders>
            <w:shd w:val="clear" w:color="auto" w:fill="F7CAAC"/>
          </w:tcPr>
          <w:p w14:paraId="1FEF629E" w14:textId="77777777" w:rsidR="001C766A" w:rsidRDefault="001C766A" w:rsidP="001C766A">
            <w:pPr>
              <w:rPr>
                <w:b/>
              </w:rPr>
            </w:pPr>
            <w:r>
              <w:rPr>
                <w:b/>
              </w:rPr>
              <w:t>Garant předmětu</w:t>
            </w:r>
          </w:p>
        </w:tc>
        <w:tc>
          <w:tcPr>
            <w:tcW w:w="6769" w:type="dxa"/>
            <w:gridSpan w:val="7"/>
            <w:tcBorders>
              <w:top w:val="nil"/>
            </w:tcBorders>
          </w:tcPr>
          <w:p w14:paraId="3DA716BF" w14:textId="77777777" w:rsidR="001C766A" w:rsidRDefault="001C766A" w:rsidP="001C766A">
            <w:pPr>
              <w:jc w:val="both"/>
            </w:pPr>
            <w:r>
              <w:t>MgA. Jana Buch</w:t>
            </w:r>
          </w:p>
        </w:tc>
      </w:tr>
      <w:tr w:rsidR="001C766A" w14:paraId="125034D8" w14:textId="77777777" w:rsidTr="001C766A">
        <w:trPr>
          <w:trHeight w:val="243"/>
        </w:trPr>
        <w:tc>
          <w:tcPr>
            <w:tcW w:w="3086" w:type="dxa"/>
            <w:tcBorders>
              <w:top w:val="nil"/>
            </w:tcBorders>
            <w:shd w:val="clear" w:color="auto" w:fill="F7CAAC"/>
          </w:tcPr>
          <w:p w14:paraId="5098C613" w14:textId="77777777" w:rsidR="001C766A" w:rsidRDefault="001C766A" w:rsidP="001C766A">
            <w:pPr>
              <w:rPr>
                <w:b/>
              </w:rPr>
            </w:pPr>
            <w:r>
              <w:rPr>
                <w:b/>
              </w:rPr>
              <w:t>Zapojení garanta do výuky předmětu</w:t>
            </w:r>
          </w:p>
        </w:tc>
        <w:tc>
          <w:tcPr>
            <w:tcW w:w="6769" w:type="dxa"/>
            <w:gridSpan w:val="7"/>
            <w:tcBorders>
              <w:top w:val="nil"/>
            </w:tcBorders>
          </w:tcPr>
          <w:p w14:paraId="0FF3AD68" w14:textId="15CCCCCE" w:rsidR="001C766A" w:rsidRDefault="00983E86" w:rsidP="001C766A">
            <w:pPr>
              <w:jc w:val="both"/>
            </w:pPr>
            <w:r>
              <w:t>100 %</w:t>
            </w:r>
          </w:p>
        </w:tc>
      </w:tr>
      <w:tr w:rsidR="001C766A" w14:paraId="52D5292D" w14:textId="77777777" w:rsidTr="001C766A">
        <w:tc>
          <w:tcPr>
            <w:tcW w:w="3086" w:type="dxa"/>
            <w:shd w:val="clear" w:color="auto" w:fill="F7CAAC"/>
          </w:tcPr>
          <w:p w14:paraId="2A07EF94" w14:textId="77777777" w:rsidR="001C766A" w:rsidRDefault="001C766A" w:rsidP="001C766A">
            <w:pPr>
              <w:rPr>
                <w:b/>
              </w:rPr>
            </w:pPr>
            <w:r>
              <w:rPr>
                <w:b/>
              </w:rPr>
              <w:t>Vyučující</w:t>
            </w:r>
          </w:p>
        </w:tc>
        <w:tc>
          <w:tcPr>
            <w:tcW w:w="6769" w:type="dxa"/>
            <w:gridSpan w:val="7"/>
            <w:tcBorders>
              <w:bottom w:val="nil"/>
            </w:tcBorders>
          </w:tcPr>
          <w:p w14:paraId="0D7EC195" w14:textId="77777777" w:rsidR="001C766A" w:rsidRDefault="001C766A" w:rsidP="001C766A">
            <w:pPr>
              <w:jc w:val="both"/>
            </w:pPr>
            <w:r>
              <w:t>MgA. Jana Buch</w:t>
            </w:r>
          </w:p>
        </w:tc>
      </w:tr>
      <w:tr w:rsidR="001C766A" w14:paraId="58A0F4E7" w14:textId="77777777" w:rsidTr="00BC41B1">
        <w:trPr>
          <w:trHeight w:val="95"/>
        </w:trPr>
        <w:tc>
          <w:tcPr>
            <w:tcW w:w="9855" w:type="dxa"/>
            <w:gridSpan w:val="8"/>
            <w:tcBorders>
              <w:top w:val="nil"/>
            </w:tcBorders>
          </w:tcPr>
          <w:p w14:paraId="56997817" w14:textId="77777777" w:rsidR="001C766A" w:rsidRDefault="001C766A" w:rsidP="001C766A">
            <w:pPr>
              <w:jc w:val="both"/>
            </w:pPr>
          </w:p>
        </w:tc>
      </w:tr>
      <w:tr w:rsidR="001C766A" w14:paraId="10489DCC" w14:textId="77777777" w:rsidTr="001C766A">
        <w:tc>
          <w:tcPr>
            <w:tcW w:w="3086" w:type="dxa"/>
            <w:shd w:val="clear" w:color="auto" w:fill="F7CAAC"/>
          </w:tcPr>
          <w:p w14:paraId="31E026FF" w14:textId="77777777" w:rsidR="001C766A" w:rsidRDefault="001C766A" w:rsidP="001C766A">
            <w:pPr>
              <w:jc w:val="both"/>
              <w:rPr>
                <w:b/>
              </w:rPr>
            </w:pPr>
            <w:r>
              <w:rPr>
                <w:b/>
              </w:rPr>
              <w:t>Stručná anotace předmětu</w:t>
            </w:r>
          </w:p>
        </w:tc>
        <w:tc>
          <w:tcPr>
            <w:tcW w:w="6769" w:type="dxa"/>
            <w:gridSpan w:val="7"/>
            <w:tcBorders>
              <w:bottom w:val="nil"/>
            </w:tcBorders>
          </w:tcPr>
          <w:p w14:paraId="7F44DFBF" w14:textId="77777777" w:rsidR="001C766A" w:rsidRDefault="001C766A" w:rsidP="001C766A">
            <w:pPr>
              <w:jc w:val="both"/>
            </w:pPr>
          </w:p>
        </w:tc>
      </w:tr>
      <w:tr w:rsidR="001C766A" w14:paraId="544423AD" w14:textId="77777777" w:rsidTr="00D567A8">
        <w:trPr>
          <w:trHeight w:val="2273"/>
        </w:trPr>
        <w:tc>
          <w:tcPr>
            <w:tcW w:w="9855" w:type="dxa"/>
            <w:gridSpan w:val="8"/>
            <w:tcBorders>
              <w:top w:val="nil"/>
              <w:bottom w:val="single" w:sz="12" w:space="0" w:color="auto"/>
            </w:tcBorders>
          </w:tcPr>
          <w:p w14:paraId="4CDA54E1" w14:textId="77777777" w:rsidR="001C766A" w:rsidRPr="001B5418" w:rsidRDefault="001C766A" w:rsidP="00D567A8">
            <w:pPr>
              <w:spacing w:after="120"/>
              <w:jc w:val="both"/>
            </w:pPr>
            <w:r>
              <w:t>Cílem předmětu je poskytnou náhled a způsob, jak hledat nové poznatky z oboru a ty se studenty i diskutovat.</w:t>
            </w:r>
          </w:p>
          <w:p w14:paraId="38AC6AAF" w14:textId="77777777" w:rsidR="001C766A" w:rsidRPr="00AF68B3" w:rsidRDefault="001C766A" w:rsidP="00D3581F">
            <w:pPr>
              <w:pStyle w:val="Odstavecseseznamem"/>
              <w:numPr>
                <w:ilvl w:val="0"/>
                <w:numId w:val="28"/>
              </w:numPr>
              <w:spacing w:after="160" w:line="259" w:lineRule="auto"/>
              <w:jc w:val="both"/>
            </w:pPr>
            <w:r>
              <w:t>Trendové značky v dámské obuvi</w:t>
            </w:r>
          </w:p>
          <w:p w14:paraId="49859C02" w14:textId="77777777" w:rsidR="001C766A" w:rsidRPr="00AF68B3" w:rsidRDefault="001C766A" w:rsidP="00D3581F">
            <w:pPr>
              <w:pStyle w:val="Odstavecseseznamem"/>
              <w:numPr>
                <w:ilvl w:val="0"/>
                <w:numId w:val="28"/>
              </w:numPr>
              <w:spacing w:after="160" w:line="259" w:lineRule="auto"/>
              <w:jc w:val="both"/>
            </w:pPr>
            <w:r>
              <w:t>Trendové značky v pánské obuvi</w:t>
            </w:r>
          </w:p>
          <w:p w14:paraId="25BEC9CD" w14:textId="77777777" w:rsidR="001C766A" w:rsidRPr="00AF68B3" w:rsidRDefault="001C766A" w:rsidP="00D3581F">
            <w:pPr>
              <w:pStyle w:val="Odstavecseseznamem"/>
              <w:numPr>
                <w:ilvl w:val="0"/>
                <w:numId w:val="28"/>
              </w:numPr>
              <w:spacing w:after="160" w:line="259" w:lineRule="auto"/>
              <w:jc w:val="both"/>
            </w:pPr>
            <w:r>
              <w:t>Trendové značky v dětské obuvi</w:t>
            </w:r>
          </w:p>
          <w:p w14:paraId="2350857B" w14:textId="77777777" w:rsidR="001C766A" w:rsidRPr="00AF68B3" w:rsidRDefault="001C766A" w:rsidP="00D3581F">
            <w:pPr>
              <w:pStyle w:val="Odstavecseseznamem"/>
              <w:numPr>
                <w:ilvl w:val="0"/>
                <w:numId w:val="28"/>
              </w:numPr>
              <w:spacing w:after="160" w:line="259" w:lineRule="auto"/>
              <w:jc w:val="both"/>
            </w:pPr>
            <w:r>
              <w:t>Trendové značky v galanterii</w:t>
            </w:r>
          </w:p>
          <w:p w14:paraId="631D8883" w14:textId="77777777" w:rsidR="001C766A" w:rsidRPr="00AF68B3" w:rsidRDefault="001C766A" w:rsidP="00D3581F">
            <w:pPr>
              <w:pStyle w:val="Odstavecseseznamem"/>
              <w:numPr>
                <w:ilvl w:val="0"/>
                <w:numId w:val="28"/>
              </w:numPr>
              <w:spacing w:after="160" w:line="259" w:lineRule="auto"/>
              <w:jc w:val="both"/>
            </w:pPr>
            <w:r>
              <w:t>Ekologie v obuvnické výrobě</w:t>
            </w:r>
          </w:p>
          <w:p w14:paraId="7F0AF8B4" w14:textId="77777777" w:rsidR="001C766A" w:rsidRPr="00AF68B3" w:rsidRDefault="001C766A" w:rsidP="00D3581F">
            <w:pPr>
              <w:pStyle w:val="Odstavecseseznamem"/>
              <w:numPr>
                <w:ilvl w:val="0"/>
                <w:numId w:val="28"/>
              </w:numPr>
              <w:spacing w:after="160" w:line="259" w:lineRule="auto"/>
              <w:jc w:val="both"/>
            </w:pPr>
            <w:r>
              <w:t>Rozložitelnost obuvnických materiálů</w:t>
            </w:r>
          </w:p>
          <w:p w14:paraId="4A78CD57" w14:textId="6F592671" w:rsidR="001C766A" w:rsidRPr="00D567A8" w:rsidRDefault="001C766A" w:rsidP="00D567A8">
            <w:pPr>
              <w:pStyle w:val="Odstavecseseznamem"/>
              <w:numPr>
                <w:ilvl w:val="0"/>
                <w:numId w:val="28"/>
              </w:numPr>
              <w:spacing w:after="120"/>
              <w:ind w:left="714" w:hanging="357"/>
              <w:contextualSpacing w:val="0"/>
              <w:jc w:val="both"/>
            </w:pPr>
            <w:r>
              <w:t>Závěrečné shrnutí</w:t>
            </w:r>
          </w:p>
          <w:p w14:paraId="6574FE14" w14:textId="51EAF602" w:rsidR="001C766A" w:rsidRPr="00AF68B3" w:rsidRDefault="001C766A" w:rsidP="001C766A">
            <w:pPr>
              <w:jc w:val="both"/>
            </w:pPr>
            <w:r w:rsidRPr="00F53179">
              <w:t>Student se orientuje profesionálně v dané problematice</w:t>
            </w:r>
            <w:r>
              <w:t>.</w:t>
            </w:r>
          </w:p>
        </w:tc>
      </w:tr>
      <w:tr w:rsidR="001C766A" w14:paraId="643F0B7F" w14:textId="77777777" w:rsidTr="001C766A">
        <w:trPr>
          <w:trHeight w:val="265"/>
        </w:trPr>
        <w:tc>
          <w:tcPr>
            <w:tcW w:w="3653" w:type="dxa"/>
            <w:gridSpan w:val="2"/>
            <w:tcBorders>
              <w:top w:val="nil"/>
            </w:tcBorders>
            <w:shd w:val="clear" w:color="auto" w:fill="F7CAAC"/>
          </w:tcPr>
          <w:p w14:paraId="55197897" w14:textId="77777777" w:rsidR="001C766A" w:rsidRDefault="001C766A" w:rsidP="001C766A">
            <w:pPr>
              <w:jc w:val="both"/>
            </w:pPr>
            <w:r>
              <w:rPr>
                <w:b/>
              </w:rPr>
              <w:t>Studijní literatura a studijní pomůcky</w:t>
            </w:r>
          </w:p>
        </w:tc>
        <w:tc>
          <w:tcPr>
            <w:tcW w:w="6202" w:type="dxa"/>
            <w:gridSpan w:val="6"/>
            <w:tcBorders>
              <w:top w:val="nil"/>
              <w:bottom w:val="nil"/>
            </w:tcBorders>
          </w:tcPr>
          <w:p w14:paraId="4D342367" w14:textId="77777777" w:rsidR="001C766A" w:rsidRDefault="001C766A" w:rsidP="001C766A">
            <w:pPr>
              <w:jc w:val="both"/>
            </w:pPr>
          </w:p>
        </w:tc>
      </w:tr>
      <w:tr w:rsidR="001C766A" w:rsidRPr="003F7F55" w14:paraId="4AA6DE12" w14:textId="77777777" w:rsidTr="00BE48B0">
        <w:trPr>
          <w:trHeight w:val="397"/>
        </w:trPr>
        <w:tc>
          <w:tcPr>
            <w:tcW w:w="9855" w:type="dxa"/>
            <w:gridSpan w:val="8"/>
            <w:tcBorders>
              <w:top w:val="nil"/>
            </w:tcBorders>
          </w:tcPr>
          <w:p w14:paraId="6C9479F4" w14:textId="77777777" w:rsidR="00670196" w:rsidRPr="00830928" w:rsidRDefault="00670196" w:rsidP="00670196">
            <w:pPr>
              <w:jc w:val="both"/>
              <w:rPr>
                <w:b/>
                <w:bCs/>
              </w:rPr>
            </w:pPr>
            <w:r w:rsidRPr="00830928">
              <w:rPr>
                <w:b/>
                <w:bCs/>
              </w:rPr>
              <w:t>Povinná:</w:t>
            </w:r>
          </w:p>
          <w:p w14:paraId="17176986" w14:textId="0C274210" w:rsidR="00670196" w:rsidRDefault="00670196" w:rsidP="00670196">
            <w:pPr>
              <w:jc w:val="both"/>
              <w:rPr>
                <w:ins w:id="307" w:author="Hana Ponížilová" w:date="2023-05-25T16:32:00Z"/>
                <w:bCs/>
              </w:rPr>
            </w:pPr>
            <w:r w:rsidRPr="00A85064">
              <w:rPr>
                <w:bCs/>
                <w:i/>
                <w:iCs/>
              </w:rPr>
              <w:t>Fashionary Shoe Design</w:t>
            </w:r>
            <w:r w:rsidRPr="00A85064">
              <w:rPr>
                <w:bCs/>
              </w:rPr>
              <w:t xml:space="preserve">. </w:t>
            </w:r>
            <w:r w:rsidRPr="001706AA">
              <w:rPr>
                <w:bCs/>
              </w:rPr>
              <w:t>Kwun Tong</w:t>
            </w:r>
            <w:r>
              <w:rPr>
                <w:bCs/>
              </w:rPr>
              <w:t>:</w:t>
            </w:r>
            <w:r w:rsidRPr="001706AA">
              <w:rPr>
                <w:bCs/>
              </w:rPr>
              <w:t xml:space="preserve"> </w:t>
            </w:r>
            <w:r w:rsidRPr="00A85064">
              <w:rPr>
                <w:bCs/>
              </w:rPr>
              <w:t>Fashionary International Limited, 2015</w:t>
            </w:r>
            <w:r>
              <w:rPr>
                <w:bCs/>
              </w:rPr>
              <w:t xml:space="preserve">. </w:t>
            </w:r>
            <w:r w:rsidRPr="00F250C3">
              <w:rPr>
                <w:bCs/>
              </w:rPr>
              <w:t>ISBN: 9789881354716</w:t>
            </w:r>
            <w:ins w:id="308" w:author="Hana Ponížilová" w:date="2023-05-25T16:32:00Z">
              <w:r w:rsidR="00420418">
                <w:rPr>
                  <w:bCs/>
                </w:rPr>
                <w:t>.</w:t>
              </w:r>
            </w:ins>
          </w:p>
          <w:p w14:paraId="7D132920" w14:textId="77777777" w:rsidR="00420418" w:rsidRDefault="00420418" w:rsidP="00420418">
            <w:pPr>
              <w:rPr>
                <w:ins w:id="309" w:author="Hana Ponížilová" w:date="2023-05-25T16:32:00Z"/>
              </w:rPr>
            </w:pPr>
            <w:ins w:id="310" w:author="Hana Ponížilová" w:date="2023-05-25T16:32:00Z">
              <w:r w:rsidRPr="00F62BE3">
                <w:t xml:space="preserve">DIRIX, Emmanuelle. </w:t>
              </w:r>
              <w:r w:rsidRPr="00C61048">
                <w:rPr>
                  <w:i/>
                </w:rPr>
                <w:t>Little book of Balenciaga: the story of the iconic fashion house</w:t>
              </w:r>
              <w:r w:rsidRPr="00F62BE3">
                <w:t xml:space="preserve">. London: Welbeck, 2022. </w:t>
              </w:r>
            </w:ins>
          </w:p>
          <w:p w14:paraId="4587D21E" w14:textId="7366830D" w:rsidR="00420418" w:rsidRPr="00420418" w:rsidRDefault="00420418" w:rsidP="00306572">
            <w:ins w:id="311" w:author="Hana Ponížilová" w:date="2023-05-25T16:32:00Z">
              <w:r w:rsidRPr="00F62BE3">
                <w:t xml:space="preserve">ISBN 978-1-78739-830-6.      </w:t>
              </w:r>
            </w:ins>
          </w:p>
          <w:p w14:paraId="7837F219" w14:textId="77777777" w:rsidR="00670196" w:rsidRPr="00830928" w:rsidRDefault="00670196" w:rsidP="00670196">
            <w:pPr>
              <w:jc w:val="both"/>
              <w:rPr>
                <w:b/>
              </w:rPr>
            </w:pPr>
            <w:r w:rsidRPr="003F7F55">
              <w:rPr>
                <w:b/>
              </w:rPr>
              <w:t>Doporučená:</w:t>
            </w:r>
          </w:p>
          <w:p w14:paraId="154FA0AC" w14:textId="77777777" w:rsidR="00670196" w:rsidRPr="00D375A7" w:rsidRDefault="00670196" w:rsidP="00670196">
            <w:pPr>
              <w:jc w:val="both"/>
            </w:pPr>
            <w:r w:rsidRPr="00D375A7">
              <w:t xml:space="preserve">FOGGOVÁ, Marnie. </w:t>
            </w:r>
            <w:r w:rsidRPr="00D375A7">
              <w:rPr>
                <w:i/>
              </w:rPr>
              <w:t>Móda</w:t>
            </w:r>
            <w:r w:rsidRPr="00D375A7">
              <w:t>. Praha: Slovart</w:t>
            </w:r>
            <w:r>
              <w:t>,</w:t>
            </w:r>
            <w:r w:rsidRPr="00D375A7">
              <w:t xml:space="preserve"> 2013. </w:t>
            </w:r>
            <w:r>
              <w:t>ISBN 978-80-7391-224-6. (</w:t>
            </w:r>
            <w:r w:rsidRPr="00D375A7">
              <w:t>6. kapitola).</w:t>
            </w:r>
          </w:p>
          <w:p w14:paraId="2AD39611" w14:textId="77777777" w:rsidR="00670196" w:rsidRDefault="00670196" w:rsidP="00670196">
            <w:pPr>
              <w:jc w:val="both"/>
            </w:pPr>
            <w:r w:rsidRPr="00D375A7">
              <w:t>LAPŠ</w:t>
            </w:r>
            <w:r>
              <w:t>ANSKÁ, Dana. Ed. Think fashion.</w:t>
            </w:r>
            <w:r w:rsidRPr="00D375A7">
              <w:t xml:space="preserve"> </w:t>
            </w:r>
            <w:r w:rsidRPr="00D375A7">
              <w:rPr>
                <w:i/>
              </w:rPr>
              <w:t>Módny dizajn v kontexte kreatívneho priemyslu.</w:t>
            </w:r>
            <w:r w:rsidRPr="00D375A7">
              <w:t xml:space="preserve"> Bratisl</w:t>
            </w:r>
            <w:r>
              <w:t xml:space="preserve">ava: VŠVU, 2015. </w:t>
            </w:r>
          </w:p>
          <w:p w14:paraId="1230CAC4" w14:textId="77777777" w:rsidR="00670196" w:rsidRPr="00D375A7" w:rsidRDefault="00670196" w:rsidP="00670196">
            <w:pPr>
              <w:jc w:val="both"/>
            </w:pPr>
            <w:r w:rsidRPr="00D375A7">
              <w:t>ISBN 978-80-89259-96-0.</w:t>
            </w:r>
          </w:p>
          <w:p w14:paraId="74DF8AB4" w14:textId="77777777" w:rsidR="00670196" w:rsidRPr="00D375A7" w:rsidRDefault="00670196" w:rsidP="00670196">
            <w:pPr>
              <w:jc w:val="both"/>
            </w:pPr>
            <w:r w:rsidRPr="00D375A7">
              <w:t xml:space="preserve">MACKANZIE, Mairi. Ed. …Izmy. </w:t>
            </w:r>
            <w:r w:rsidRPr="00D375A7">
              <w:rPr>
                <w:i/>
              </w:rPr>
              <w:t>Ako rozumieť móde</w:t>
            </w:r>
            <w:r w:rsidRPr="00D375A7">
              <w:t>. Bratislava: Slovart</w:t>
            </w:r>
            <w:r>
              <w:t>,</w:t>
            </w:r>
            <w:r w:rsidRPr="00D375A7">
              <w:t xml:space="preserve"> 2010. ISBN 978-80-556-0192-2.</w:t>
            </w:r>
          </w:p>
          <w:p w14:paraId="3ED922DD" w14:textId="77777777" w:rsidR="00670196" w:rsidRDefault="00670196" w:rsidP="00670196">
            <w:pPr>
              <w:jc w:val="both"/>
            </w:pPr>
            <w:r w:rsidRPr="00D375A7">
              <w:t xml:space="preserve">SEELING, Charlotte. </w:t>
            </w:r>
            <w:r w:rsidRPr="00D375A7">
              <w:rPr>
                <w:i/>
              </w:rPr>
              <w:t>Fashion. 150 Years Couturiers, Designers, Labels.</w:t>
            </w:r>
            <w:r w:rsidRPr="00D375A7">
              <w:t xml:space="preserve">  Potsdam: h. f. ullmann</w:t>
            </w:r>
            <w:r>
              <w:t>,</w:t>
            </w:r>
            <w:r w:rsidRPr="00D375A7">
              <w:t xml:space="preserve"> 2010. </w:t>
            </w:r>
          </w:p>
          <w:p w14:paraId="2B1B3B59" w14:textId="77777777" w:rsidR="00670196" w:rsidRPr="00A4005D" w:rsidRDefault="00670196" w:rsidP="00670196">
            <w:pPr>
              <w:jc w:val="both"/>
            </w:pPr>
            <w:r w:rsidRPr="00D375A7">
              <w:t>ISBN 978-3–8381-5588-8.</w:t>
            </w:r>
          </w:p>
          <w:p w14:paraId="4EC08E9C" w14:textId="77777777" w:rsidR="00670196" w:rsidRPr="00D375A7" w:rsidRDefault="00670196" w:rsidP="00670196">
            <w:pPr>
              <w:jc w:val="both"/>
            </w:pPr>
            <w:r w:rsidRPr="00D375A7">
              <w:t xml:space="preserve">STEVENSON, NJ. </w:t>
            </w:r>
            <w:r w:rsidRPr="00D375A7">
              <w:rPr>
                <w:i/>
              </w:rPr>
              <w:t>Kronika módy</w:t>
            </w:r>
            <w:r w:rsidRPr="00D375A7">
              <w:t>. Praha: Fortuna Libri</w:t>
            </w:r>
            <w:r>
              <w:t>,</w:t>
            </w:r>
            <w:r w:rsidRPr="00D375A7">
              <w:t xml:space="preserve"> 2011. ISBN 978-80-7321-570-5. </w:t>
            </w:r>
          </w:p>
          <w:p w14:paraId="4C2BE93D" w14:textId="77777777" w:rsidR="00670196" w:rsidRDefault="00670196" w:rsidP="00670196">
            <w:pPr>
              <w:shd w:val="clear" w:color="auto" w:fill="FFFFFF"/>
            </w:pPr>
            <w:r w:rsidRPr="00D375A7">
              <w:t xml:space="preserve">FFOULKES, Fiona. </w:t>
            </w:r>
            <w:r w:rsidRPr="00D375A7">
              <w:rPr>
                <w:i/>
              </w:rPr>
              <w:t>Abeceda módy</w:t>
            </w:r>
            <w:r w:rsidRPr="00D375A7">
              <w:t>. Bratislava: Slovart</w:t>
            </w:r>
            <w:r>
              <w:t>,</w:t>
            </w:r>
            <w:r w:rsidRPr="00D375A7">
              <w:t xml:space="preserve"> 2012. ISBN 978-80-556-0479-4.</w:t>
            </w:r>
          </w:p>
          <w:p w14:paraId="0C5C43EF" w14:textId="473943C7" w:rsidR="001C766A" w:rsidRPr="00BC41B1" w:rsidRDefault="00670196" w:rsidP="00A85064">
            <w:pPr>
              <w:jc w:val="both"/>
              <w:rPr>
                <w:bCs/>
              </w:rPr>
            </w:pPr>
            <w:r w:rsidRPr="00D375A7">
              <w:t xml:space="preserve">TAGARIELLO, Maria Luisa. </w:t>
            </w:r>
            <w:r w:rsidRPr="00D375A7">
              <w:rPr>
                <w:i/>
              </w:rPr>
              <w:t>Legendární módní návrháři</w:t>
            </w:r>
            <w:r w:rsidRPr="00D375A7">
              <w:t>. Praha: Slovart 2014. ISBN 978-80-7391-906-1.</w:t>
            </w:r>
          </w:p>
        </w:tc>
      </w:tr>
    </w:tbl>
    <w:p w14:paraId="26750BE1" w14:textId="77777777" w:rsidR="00E72DA1" w:rsidRDefault="00E72DA1"/>
    <w:p w14:paraId="11A78B14" w14:textId="77777777" w:rsidR="00E72DA1" w:rsidRDefault="00E72DA1"/>
    <w:p w14:paraId="4CB50296" w14:textId="77777777" w:rsidR="00E72DA1" w:rsidRDefault="00E72DA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72DA1" w:rsidRPr="00855BC3" w14:paraId="0B199AAC" w14:textId="77777777" w:rsidTr="00E72DA1">
        <w:tc>
          <w:tcPr>
            <w:tcW w:w="9855" w:type="dxa"/>
            <w:gridSpan w:val="8"/>
            <w:tcBorders>
              <w:bottom w:val="double" w:sz="4" w:space="0" w:color="auto"/>
            </w:tcBorders>
            <w:shd w:val="clear" w:color="auto" w:fill="BDD6EE"/>
          </w:tcPr>
          <w:p w14:paraId="5787AD8B" w14:textId="737E3B47" w:rsidR="00E72DA1" w:rsidRPr="00855BC3" w:rsidRDefault="00E72DA1" w:rsidP="00E72DA1">
            <w:pPr>
              <w:jc w:val="both"/>
              <w:rPr>
                <w:b/>
                <w:sz w:val="28"/>
              </w:rPr>
            </w:pPr>
            <w:r w:rsidRPr="00855BC3">
              <w:lastRenderedPageBreak/>
              <w:br w:type="page"/>
            </w:r>
            <w:r w:rsidRPr="00855BC3">
              <w:rPr>
                <w:b/>
                <w:sz w:val="28"/>
              </w:rPr>
              <w:t>B-III – Charakteristika studijního předmětu</w:t>
            </w:r>
          </w:p>
        </w:tc>
      </w:tr>
      <w:tr w:rsidR="00E72DA1" w:rsidRPr="00855BC3" w14:paraId="6632E4AB" w14:textId="77777777" w:rsidTr="00E72DA1">
        <w:tc>
          <w:tcPr>
            <w:tcW w:w="3086" w:type="dxa"/>
            <w:tcBorders>
              <w:top w:val="double" w:sz="4" w:space="0" w:color="auto"/>
            </w:tcBorders>
            <w:shd w:val="clear" w:color="auto" w:fill="F7CAAC"/>
          </w:tcPr>
          <w:p w14:paraId="704F5E8C" w14:textId="77777777" w:rsidR="00E72DA1" w:rsidRPr="00855BC3" w:rsidRDefault="00E72DA1" w:rsidP="00E72DA1">
            <w:pPr>
              <w:rPr>
                <w:b/>
              </w:rPr>
            </w:pPr>
            <w:r w:rsidRPr="00855BC3">
              <w:rPr>
                <w:b/>
              </w:rPr>
              <w:t>Název studijního předmětu</w:t>
            </w:r>
          </w:p>
        </w:tc>
        <w:tc>
          <w:tcPr>
            <w:tcW w:w="6769" w:type="dxa"/>
            <w:gridSpan w:val="7"/>
            <w:tcBorders>
              <w:top w:val="double" w:sz="4" w:space="0" w:color="auto"/>
            </w:tcBorders>
          </w:tcPr>
          <w:p w14:paraId="2FEB0531" w14:textId="77777777" w:rsidR="00E72DA1" w:rsidRPr="00855BC3" w:rsidRDefault="00E72DA1" w:rsidP="00E72DA1">
            <w:pPr>
              <w:jc w:val="both"/>
            </w:pPr>
            <w:r w:rsidRPr="00855BC3">
              <w:t>Současné tendence v designu skla 1</w:t>
            </w:r>
          </w:p>
        </w:tc>
      </w:tr>
      <w:tr w:rsidR="00E72DA1" w:rsidRPr="00855BC3" w14:paraId="40354C42" w14:textId="77777777" w:rsidTr="00E72DA1">
        <w:tc>
          <w:tcPr>
            <w:tcW w:w="3086" w:type="dxa"/>
            <w:shd w:val="clear" w:color="auto" w:fill="F7CAAC"/>
          </w:tcPr>
          <w:p w14:paraId="497B52FB" w14:textId="77777777" w:rsidR="00E72DA1" w:rsidRPr="00855BC3" w:rsidRDefault="00E72DA1" w:rsidP="00E72DA1">
            <w:pPr>
              <w:rPr>
                <w:b/>
              </w:rPr>
            </w:pPr>
            <w:r w:rsidRPr="00855BC3">
              <w:rPr>
                <w:b/>
              </w:rPr>
              <w:t>Typ předmětu</w:t>
            </w:r>
          </w:p>
        </w:tc>
        <w:tc>
          <w:tcPr>
            <w:tcW w:w="3406" w:type="dxa"/>
            <w:gridSpan w:val="4"/>
          </w:tcPr>
          <w:p w14:paraId="1B2B3F60" w14:textId="7190BE6D" w:rsidR="00E72DA1" w:rsidRPr="00855BC3" w:rsidRDefault="00CB2898" w:rsidP="00E72DA1">
            <w:pPr>
              <w:jc w:val="both"/>
            </w:pPr>
            <w:r>
              <w:t>p</w:t>
            </w:r>
            <w:r w:rsidR="00E72DA1" w:rsidRPr="00855BC3">
              <w:t xml:space="preserve">ovinný, </w:t>
            </w:r>
            <w:r w:rsidR="00E85DC4">
              <w:t>P</w:t>
            </w:r>
            <w:r w:rsidR="00C825E5">
              <w:t>Z</w:t>
            </w:r>
          </w:p>
        </w:tc>
        <w:tc>
          <w:tcPr>
            <w:tcW w:w="2695" w:type="dxa"/>
            <w:gridSpan w:val="2"/>
            <w:shd w:val="clear" w:color="auto" w:fill="F7CAAC"/>
          </w:tcPr>
          <w:p w14:paraId="652B17B2" w14:textId="77777777" w:rsidR="00E72DA1" w:rsidRPr="00855BC3" w:rsidRDefault="00E72DA1" w:rsidP="00E72DA1">
            <w:pPr>
              <w:jc w:val="both"/>
            </w:pPr>
            <w:r w:rsidRPr="00855BC3">
              <w:rPr>
                <w:b/>
              </w:rPr>
              <w:t>doporučený ročník / semestr</w:t>
            </w:r>
          </w:p>
        </w:tc>
        <w:tc>
          <w:tcPr>
            <w:tcW w:w="668" w:type="dxa"/>
          </w:tcPr>
          <w:p w14:paraId="4138EEFE" w14:textId="77777777" w:rsidR="00E72DA1" w:rsidRPr="00855BC3" w:rsidRDefault="00E72DA1" w:rsidP="00E72DA1">
            <w:pPr>
              <w:jc w:val="both"/>
            </w:pPr>
            <w:r w:rsidRPr="00855BC3">
              <w:t>1/ZS</w:t>
            </w:r>
          </w:p>
        </w:tc>
      </w:tr>
      <w:tr w:rsidR="00E72DA1" w:rsidRPr="00855BC3" w14:paraId="73CFB5D0" w14:textId="77777777" w:rsidTr="00E72DA1">
        <w:tc>
          <w:tcPr>
            <w:tcW w:w="3086" w:type="dxa"/>
            <w:shd w:val="clear" w:color="auto" w:fill="F7CAAC"/>
          </w:tcPr>
          <w:p w14:paraId="57BB4C7A" w14:textId="77777777" w:rsidR="00E72DA1" w:rsidRPr="00855BC3" w:rsidRDefault="00E72DA1" w:rsidP="00E72DA1">
            <w:pPr>
              <w:rPr>
                <w:b/>
              </w:rPr>
            </w:pPr>
            <w:r w:rsidRPr="00855BC3">
              <w:rPr>
                <w:b/>
              </w:rPr>
              <w:t>Rozsah studijního předmětu</w:t>
            </w:r>
          </w:p>
        </w:tc>
        <w:tc>
          <w:tcPr>
            <w:tcW w:w="1701" w:type="dxa"/>
            <w:gridSpan w:val="2"/>
          </w:tcPr>
          <w:p w14:paraId="4771CF9E" w14:textId="330411CA" w:rsidR="00E72DA1" w:rsidRPr="00855BC3" w:rsidRDefault="00E72DA1" w:rsidP="00E72DA1">
            <w:pPr>
              <w:jc w:val="both"/>
            </w:pPr>
            <w:r w:rsidRPr="00855BC3">
              <w:t>13</w:t>
            </w:r>
            <w:r w:rsidR="00BC3F5F">
              <w:t xml:space="preserve"> </w:t>
            </w:r>
            <w:r w:rsidRPr="00855BC3">
              <w:t>p</w:t>
            </w:r>
          </w:p>
        </w:tc>
        <w:tc>
          <w:tcPr>
            <w:tcW w:w="889" w:type="dxa"/>
            <w:shd w:val="clear" w:color="auto" w:fill="F7CAAC"/>
          </w:tcPr>
          <w:p w14:paraId="7436BE6E" w14:textId="77777777" w:rsidR="00E72DA1" w:rsidRPr="00855BC3" w:rsidRDefault="00E72DA1" w:rsidP="00E72DA1">
            <w:pPr>
              <w:jc w:val="both"/>
              <w:rPr>
                <w:b/>
              </w:rPr>
            </w:pPr>
            <w:r w:rsidRPr="00855BC3">
              <w:rPr>
                <w:b/>
              </w:rPr>
              <w:t xml:space="preserve">hod. </w:t>
            </w:r>
          </w:p>
        </w:tc>
        <w:tc>
          <w:tcPr>
            <w:tcW w:w="816" w:type="dxa"/>
          </w:tcPr>
          <w:p w14:paraId="73348096" w14:textId="77777777" w:rsidR="00E72DA1" w:rsidRPr="00855BC3" w:rsidRDefault="00E72DA1" w:rsidP="00E72DA1">
            <w:pPr>
              <w:jc w:val="both"/>
            </w:pPr>
            <w:r w:rsidRPr="00855BC3">
              <w:t>13</w:t>
            </w:r>
          </w:p>
        </w:tc>
        <w:tc>
          <w:tcPr>
            <w:tcW w:w="2156" w:type="dxa"/>
            <w:shd w:val="clear" w:color="auto" w:fill="F7CAAC"/>
          </w:tcPr>
          <w:p w14:paraId="4035F9CC" w14:textId="77777777" w:rsidR="00E72DA1" w:rsidRPr="00855BC3" w:rsidRDefault="00E72DA1" w:rsidP="00E72DA1">
            <w:pPr>
              <w:jc w:val="both"/>
              <w:rPr>
                <w:b/>
              </w:rPr>
            </w:pPr>
            <w:r w:rsidRPr="00855BC3">
              <w:rPr>
                <w:b/>
              </w:rPr>
              <w:t>kreditů</w:t>
            </w:r>
          </w:p>
        </w:tc>
        <w:tc>
          <w:tcPr>
            <w:tcW w:w="1207" w:type="dxa"/>
            <w:gridSpan w:val="2"/>
          </w:tcPr>
          <w:p w14:paraId="71BCD1F6" w14:textId="76C48B85" w:rsidR="00E72DA1" w:rsidRPr="00855BC3" w:rsidRDefault="008D7B96" w:rsidP="00E72DA1">
            <w:pPr>
              <w:jc w:val="both"/>
            </w:pPr>
            <w:r>
              <w:t>2</w:t>
            </w:r>
          </w:p>
        </w:tc>
      </w:tr>
      <w:tr w:rsidR="00E72DA1" w:rsidRPr="00855BC3" w14:paraId="08D12BF2" w14:textId="77777777" w:rsidTr="00E72DA1">
        <w:tc>
          <w:tcPr>
            <w:tcW w:w="3086" w:type="dxa"/>
            <w:shd w:val="clear" w:color="auto" w:fill="F7CAAC"/>
          </w:tcPr>
          <w:p w14:paraId="027ED8B0" w14:textId="77777777" w:rsidR="00E72DA1" w:rsidRPr="00CA3100" w:rsidRDefault="00E72DA1" w:rsidP="00E72DA1">
            <w:pPr>
              <w:rPr>
                <w:b/>
                <w:sz w:val="22"/>
              </w:rPr>
            </w:pPr>
            <w:r w:rsidRPr="00CA3100">
              <w:rPr>
                <w:b/>
              </w:rPr>
              <w:t>Prerekvizity, korekvizity, ekvivalence</w:t>
            </w:r>
          </w:p>
        </w:tc>
        <w:tc>
          <w:tcPr>
            <w:tcW w:w="6769" w:type="dxa"/>
            <w:gridSpan w:val="7"/>
          </w:tcPr>
          <w:p w14:paraId="574B8F9C" w14:textId="08A4ADC2" w:rsidR="00E72DA1" w:rsidRPr="00CA3100" w:rsidRDefault="00E72DA1" w:rsidP="00E72DA1">
            <w:pPr>
              <w:jc w:val="both"/>
            </w:pPr>
          </w:p>
        </w:tc>
      </w:tr>
      <w:tr w:rsidR="00E72DA1" w:rsidRPr="00855BC3" w14:paraId="58F81487" w14:textId="77777777" w:rsidTr="00E72DA1">
        <w:tc>
          <w:tcPr>
            <w:tcW w:w="3086" w:type="dxa"/>
            <w:shd w:val="clear" w:color="auto" w:fill="F7CAAC"/>
          </w:tcPr>
          <w:p w14:paraId="5B8F85FB" w14:textId="77777777" w:rsidR="00E72DA1" w:rsidRPr="00CA3100" w:rsidRDefault="00E72DA1" w:rsidP="00E72DA1">
            <w:pPr>
              <w:rPr>
                <w:b/>
              </w:rPr>
            </w:pPr>
            <w:r w:rsidRPr="00CA3100">
              <w:rPr>
                <w:b/>
              </w:rPr>
              <w:t>Klasifikovaný zápočet</w:t>
            </w:r>
          </w:p>
        </w:tc>
        <w:tc>
          <w:tcPr>
            <w:tcW w:w="3406" w:type="dxa"/>
            <w:gridSpan w:val="4"/>
          </w:tcPr>
          <w:p w14:paraId="2C13C853" w14:textId="544CB6AE" w:rsidR="00E72DA1" w:rsidRPr="00CA3100" w:rsidRDefault="008D7B96" w:rsidP="00E72DA1">
            <w:pPr>
              <w:jc w:val="both"/>
            </w:pPr>
            <w:r>
              <w:t>klasifikovaný zápočet</w:t>
            </w:r>
          </w:p>
        </w:tc>
        <w:tc>
          <w:tcPr>
            <w:tcW w:w="2156" w:type="dxa"/>
            <w:shd w:val="clear" w:color="auto" w:fill="F7CAAC"/>
          </w:tcPr>
          <w:p w14:paraId="0DF8DF56" w14:textId="77777777" w:rsidR="00E72DA1" w:rsidRPr="00CA3100" w:rsidRDefault="00E72DA1" w:rsidP="00E72DA1">
            <w:pPr>
              <w:jc w:val="both"/>
              <w:rPr>
                <w:b/>
              </w:rPr>
            </w:pPr>
            <w:r w:rsidRPr="00CA3100">
              <w:rPr>
                <w:b/>
              </w:rPr>
              <w:t>Forma výuky</w:t>
            </w:r>
          </w:p>
        </w:tc>
        <w:tc>
          <w:tcPr>
            <w:tcW w:w="1207" w:type="dxa"/>
            <w:gridSpan w:val="2"/>
          </w:tcPr>
          <w:p w14:paraId="1F9CAF26" w14:textId="7BBCE1EB" w:rsidR="00E72DA1" w:rsidRPr="00CA3100" w:rsidRDefault="008D7B96" w:rsidP="00E72DA1">
            <w:pPr>
              <w:jc w:val="both"/>
            </w:pPr>
            <w:r>
              <w:t>p</w:t>
            </w:r>
            <w:r w:rsidR="00E72DA1" w:rsidRPr="00CA3100">
              <w:t>řednáška</w:t>
            </w:r>
          </w:p>
        </w:tc>
      </w:tr>
      <w:tr w:rsidR="00E72DA1" w:rsidRPr="00855BC3" w14:paraId="2BB77173" w14:textId="77777777" w:rsidTr="00E72DA1">
        <w:tc>
          <w:tcPr>
            <w:tcW w:w="3086" w:type="dxa"/>
            <w:shd w:val="clear" w:color="auto" w:fill="F7CAAC"/>
          </w:tcPr>
          <w:p w14:paraId="40386313" w14:textId="77777777" w:rsidR="00E72DA1" w:rsidRPr="00CA3100" w:rsidRDefault="00E72DA1" w:rsidP="00E72DA1">
            <w:pPr>
              <w:rPr>
                <w:b/>
              </w:rPr>
            </w:pPr>
            <w:r w:rsidRPr="00CA3100">
              <w:rPr>
                <w:b/>
              </w:rPr>
              <w:t>Forma způsobu ověření studijních výsledků a další požadavky na studenta</w:t>
            </w:r>
          </w:p>
        </w:tc>
        <w:tc>
          <w:tcPr>
            <w:tcW w:w="6769" w:type="dxa"/>
            <w:gridSpan w:val="7"/>
            <w:tcBorders>
              <w:bottom w:val="nil"/>
            </w:tcBorders>
          </w:tcPr>
          <w:p w14:paraId="4E3D962F" w14:textId="2B8E260D" w:rsidR="00E72DA1" w:rsidRPr="00CA3100" w:rsidRDefault="00E72DA1" w:rsidP="00E72DA1">
            <w:pPr>
              <w:jc w:val="both"/>
            </w:pPr>
            <w:r w:rsidRPr="00CA3100">
              <w:t xml:space="preserve">80% aktivní účast na </w:t>
            </w:r>
            <w:r w:rsidR="000E5FE2">
              <w:t>výuce</w:t>
            </w:r>
            <w:r w:rsidRPr="00CA3100">
              <w:t>, zpracování a obhájení písemné práce</w:t>
            </w:r>
          </w:p>
        </w:tc>
      </w:tr>
      <w:tr w:rsidR="00E72DA1" w:rsidRPr="00855BC3" w14:paraId="7CCA3763" w14:textId="77777777" w:rsidTr="00BC41B1">
        <w:trPr>
          <w:trHeight w:val="95"/>
        </w:trPr>
        <w:tc>
          <w:tcPr>
            <w:tcW w:w="9855" w:type="dxa"/>
            <w:gridSpan w:val="8"/>
            <w:tcBorders>
              <w:top w:val="nil"/>
            </w:tcBorders>
          </w:tcPr>
          <w:p w14:paraId="37882397" w14:textId="77777777" w:rsidR="00E72DA1" w:rsidRPr="00855BC3" w:rsidRDefault="00E72DA1" w:rsidP="00E72DA1"/>
        </w:tc>
      </w:tr>
      <w:tr w:rsidR="00E72DA1" w:rsidRPr="00855BC3" w14:paraId="0556D34F" w14:textId="77777777" w:rsidTr="00E72DA1">
        <w:trPr>
          <w:trHeight w:val="197"/>
        </w:trPr>
        <w:tc>
          <w:tcPr>
            <w:tcW w:w="3086" w:type="dxa"/>
            <w:tcBorders>
              <w:top w:val="nil"/>
            </w:tcBorders>
            <w:shd w:val="clear" w:color="auto" w:fill="F7CAAC"/>
          </w:tcPr>
          <w:p w14:paraId="74BBC181" w14:textId="77777777" w:rsidR="00E72DA1" w:rsidRPr="00855BC3" w:rsidRDefault="00E72DA1" w:rsidP="00E72DA1">
            <w:pPr>
              <w:rPr>
                <w:b/>
              </w:rPr>
            </w:pPr>
            <w:r w:rsidRPr="00855BC3">
              <w:rPr>
                <w:b/>
              </w:rPr>
              <w:t>Garant předmětu</w:t>
            </w:r>
          </w:p>
        </w:tc>
        <w:tc>
          <w:tcPr>
            <w:tcW w:w="6769" w:type="dxa"/>
            <w:gridSpan w:val="7"/>
            <w:tcBorders>
              <w:top w:val="nil"/>
            </w:tcBorders>
          </w:tcPr>
          <w:p w14:paraId="61FB6B78" w14:textId="49BC59D1" w:rsidR="00E72DA1" w:rsidRPr="00855BC3" w:rsidRDefault="00E85DC4" w:rsidP="00E72DA1">
            <w:pPr>
              <w:jc w:val="both"/>
            </w:pPr>
            <w:r w:rsidRPr="00855BC3">
              <w:t>Mgr. Milan Hlaveš, Ph.D.</w:t>
            </w:r>
          </w:p>
        </w:tc>
      </w:tr>
      <w:tr w:rsidR="00E72DA1" w:rsidRPr="00855BC3" w14:paraId="68238D61" w14:textId="77777777" w:rsidTr="00E72DA1">
        <w:trPr>
          <w:trHeight w:val="243"/>
        </w:trPr>
        <w:tc>
          <w:tcPr>
            <w:tcW w:w="3086" w:type="dxa"/>
            <w:tcBorders>
              <w:top w:val="nil"/>
            </w:tcBorders>
            <w:shd w:val="clear" w:color="auto" w:fill="F7CAAC"/>
          </w:tcPr>
          <w:p w14:paraId="6EF522B6" w14:textId="77777777" w:rsidR="00E72DA1" w:rsidRPr="00855BC3" w:rsidRDefault="00E72DA1" w:rsidP="00E72DA1">
            <w:pPr>
              <w:rPr>
                <w:b/>
              </w:rPr>
            </w:pPr>
            <w:r w:rsidRPr="00855BC3">
              <w:rPr>
                <w:b/>
              </w:rPr>
              <w:t>Zapojení garanta do výuky předmětu</w:t>
            </w:r>
          </w:p>
        </w:tc>
        <w:tc>
          <w:tcPr>
            <w:tcW w:w="6769" w:type="dxa"/>
            <w:gridSpan w:val="7"/>
            <w:tcBorders>
              <w:top w:val="nil"/>
            </w:tcBorders>
          </w:tcPr>
          <w:p w14:paraId="4D4195FB" w14:textId="5DB6D609" w:rsidR="00E72DA1" w:rsidRPr="00855BC3" w:rsidRDefault="00E85DC4" w:rsidP="00E72DA1">
            <w:pPr>
              <w:jc w:val="both"/>
            </w:pPr>
            <w:r>
              <w:t>100 %</w:t>
            </w:r>
          </w:p>
        </w:tc>
      </w:tr>
      <w:tr w:rsidR="00E72DA1" w:rsidRPr="00855BC3" w14:paraId="6E4166EC" w14:textId="77777777" w:rsidTr="00E72DA1">
        <w:tc>
          <w:tcPr>
            <w:tcW w:w="3086" w:type="dxa"/>
            <w:shd w:val="clear" w:color="auto" w:fill="F7CAAC"/>
          </w:tcPr>
          <w:p w14:paraId="36F3C237" w14:textId="77777777" w:rsidR="00E72DA1" w:rsidRPr="00855BC3" w:rsidRDefault="00E72DA1" w:rsidP="00E72DA1">
            <w:pPr>
              <w:rPr>
                <w:b/>
              </w:rPr>
            </w:pPr>
            <w:r w:rsidRPr="00855BC3">
              <w:rPr>
                <w:b/>
              </w:rPr>
              <w:t>Vyučující</w:t>
            </w:r>
          </w:p>
        </w:tc>
        <w:tc>
          <w:tcPr>
            <w:tcW w:w="6769" w:type="dxa"/>
            <w:gridSpan w:val="7"/>
            <w:tcBorders>
              <w:bottom w:val="nil"/>
            </w:tcBorders>
          </w:tcPr>
          <w:p w14:paraId="406E9B1C" w14:textId="3E883FDB" w:rsidR="00E72DA1" w:rsidRPr="00855BC3" w:rsidRDefault="00E72DA1" w:rsidP="00E72DA1">
            <w:pPr>
              <w:jc w:val="both"/>
            </w:pPr>
            <w:r w:rsidRPr="00855BC3">
              <w:t xml:space="preserve">Mgr. Milan Hlaveš, Ph.D. </w:t>
            </w:r>
            <w:r w:rsidR="00E85DC4">
              <w:t>10</w:t>
            </w:r>
            <w:r w:rsidRPr="00855BC3">
              <w:t>0 %</w:t>
            </w:r>
          </w:p>
        </w:tc>
      </w:tr>
      <w:tr w:rsidR="00E72DA1" w:rsidRPr="00855BC3" w14:paraId="1B4EFDEC" w14:textId="77777777" w:rsidTr="00BC41B1">
        <w:trPr>
          <w:trHeight w:val="95"/>
        </w:trPr>
        <w:tc>
          <w:tcPr>
            <w:tcW w:w="9855" w:type="dxa"/>
            <w:gridSpan w:val="8"/>
            <w:tcBorders>
              <w:top w:val="nil"/>
            </w:tcBorders>
          </w:tcPr>
          <w:p w14:paraId="5E165F33" w14:textId="77777777" w:rsidR="00E72DA1" w:rsidRPr="00855BC3" w:rsidRDefault="00E72DA1" w:rsidP="00E72DA1">
            <w:pPr>
              <w:jc w:val="both"/>
            </w:pPr>
          </w:p>
        </w:tc>
      </w:tr>
      <w:tr w:rsidR="00E72DA1" w:rsidRPr="00855BC3" w14:paraId="088D491D" w14:textId="77777777" w:rsidTr="00E72DA1">
        <w:tc>
          <w:tcPr>
            <w:tcW w:w="3086" w:type="dxa"/>
            <w:shd w:val="clear" w:color="auto" w:fill="F7CAAC"/>
          </w:tcPr>
          <w:p w14:paraId="40700AC5" w14:textId="77777777" w:rsidR="00E72DA1" w:rsidRPr="00855BC3" w:rsidRDefault="00E72DA1" w:rsidP="00E72DA1">
            <w:pPr>
              <w:jc w:val="both"/>
              <w:rPr>
                <w:b/>
              </w:rPr>
            </w:pPr>
            <w:r w:rsidRPr="00855BC3">
              <w:rPr>
                <w:b/>
              </w:rPr>
              <w:t>Stručná anotace předmětu</w:t>
            </w:r>
          </w:p>
        </w:tc>
        <w:tc>
          <w:tcPr>
            <w:tcW w:w="6769" w:type="dxa"/>
            <w:gridSpan w:val="7"/>
            <w:tcBorders>
              <w:bottom w:val="nil"/>
            </w:tcBorders>
          </w:tcPr>
          <w:p w14:paraId="2559FEB6" w14:textId="77777777" w:rsidR="00E72DA1" w:rsidRPr="00855BC3" w:rsidRDefault="00E72DA1" w:rsidP="00E72DA1">
            <w:pPr>
              <w:jc w:val="both"/>
            </w:pPr>
          </w:p>
        </w:tc>
      </w:tr>
      <w:tr w:rsidR="00E72DA1" w:rsidRPr="00855BC3" w14:paraId="74053B54" w14:textId="77777777" w:rsidTr="00BC41B1">
        <w:trPr>
          <w:trHeight w:val="653"/>
        </w:trPr>
        <w:tc>
          <w:tcPr>
            <w:tcW w:w="9855" w:type="dxa"/>
            <w:gridSpan w:val="8"/>
            <w:tcBorders>
              <w:top w:val="nil"/>
              <w:bottom w:val="single" w:sz="12" w:space="0" w:color="auto"/>
            </w:tcBorders>
          </w:tcPr>
          <w:p w14:paraId="2F3A8B78" w14:textId="77777777" w:rsidR="00E72DA1" w:rsidRPr="00855BC3" w:rsidRDefault="00E72DA1" w:rsidP="00D567A8">
            <w:pPr>
              <w:spacing w:before="120" w:after="120"/>
              <w:jc w:val="both"/>
            </w:pPr>
            <w:r w:rsidRPr="00576ADF">
              <w:t>Přednáškový cyklus přibližuje formou exkurzí a komentovaných prohlídek současné tendence v</w:t>
            </w:r>
            <w:r>
              <w:t xml:space="preserve"> umělecké </w:t>
            </w:r>
            <w:r w:rsidRPr="00576ADF">
              <w:t xml:space="preserve">ateliérové tvorbě a designu skla s důrazem na vývoj po roce 1989 (muzejní a galerijní expozice a výstavy, sklo v architektuře, obchody </w:t>
            </w:r>
            <w:r>
              <w:t xml:space="preserve">a showroomy </w:t>
            </w:r>
            <w:r w:rsidRPr="00576ADF">
              <w:t>s</w:t>
            </w:r>
            <w:r>
              <w:t xml:space="preserve"> designovým </w:t>
            </w:r>
            <w:r w:rsidRPr="00576ADF">
              <w:t xml:space="preserve">sklem, </w:t>
            </w:r>
            <w:r>
              <w:t xml:space="preserve">nekomerční i </w:t>
            </w:r>
            <w:r w:rsidRPr="00576ADF">
              <w:t>komerční umělecké galerie, příp. ateliéry umělců atp.).</w:t>
            </w:r>
          </w:p>
        </w:tc>
      </w:tr>
      <w:tr w:rsidR="00E72DA1" w:rsidRPr="00855BC3" w14:paraId="3EE185B6" w14:textId="77777777" w:rsidTr="00E72DA1">
        <w:trPr>
          <w:trHeight w:val="265"/>
        </w:trPr>
        <w:tc>
          <w:tcPr>
            <w:tcW w:w="3653" w:type="dxa"/>
            <w:gridSpan w:val="2"/>
            <w:tcBorders>
              <w:top w:val="nil"/>
            </w:tcBorders>
            <w:shd w:val="clear" w:color="auto" w:fill="F7CAAC"/>
          </w:tcPr>
          <w:p w14:paraId="07C20353" w14:textId="77777777" w:rsidR="00E72DA1" w:rsidRPr="00855BC3" w:rsidRDefault="00E72DA1" w:rsidP="00E72DA1">
            <w:pPr>
              <w:jc w:val="both"/>
            </w:pPr>
            <w:r w:rsidRPr="00855BC3">
              <w:rPr>
                <w:b/>
              </w:rPr>
              <w:t>Studijní literatura a studijní pomůcky</w:t>
            </w:r>
          </w:p>
        </w:tc>
        <w:tc>
          <w:tcPr>
            <w:tcW w:w="6202" w:type="dxa"/>
            <w:gridSpan w:val="6"/>
            <w:tcBorders>
              <w:top w:val="nil"/>
              <w:bottom w:val="nil"/>
            </w:tcBorders>
          </w:tcPr>
          <w:p w14:paraId="390639BB" w14:textId="77777777" w:rsidR="00E72DA1" w:rsidRPr="00855BC3" w:rsidRDefault="00E72DA1" w:rsidP="00E72DA1">
            <w:pPr>
              <w:jc w:val="both"/>
            </w:pPr>
          </w:p>
        </w:tc>
      </w:tr>
      <w:tr w:rsidR="00E72DA1" w:rsidRPr="00855BC3" w14:paraId="49BD901D" w14:textId="77777777" w:rsidTr="00E72DA1">
        <w:trPr>
          <w:trHeight w:val="1497"/>
        </w:trPr>
        <w:tc>
          <w:tcPr>
            <w:tcW w:w="9855" w:type="dxa"/>
            <w:gridSpan w:val="8"/>
            <w:tcBorders>
              <w:top w:val="nil"/>
            </w:tcBorders>
          </w:tcPr>
          <w:p w14:paraId="48BA27CE" w14:textId="77777777" w:rsidR="00670196" w:rsidRPr="00E153D9" w:rsidRDefault="00670196" w:rsidP="00903071">
            <w:pPr>
              <w:rPr>
                <w:b/>
                <w:bCs/>
              </w:rPr>
            </w:pPr>
            <w:r w:rsidRPr="00E153D9">
              <w:rPr>
                <w:b/>
                <w:bCs/>
              </w:rPr>
              <w:t>Povinná:</w:t>
            </w:r>
          </w:p>
          <w:p w14:paraId="756DD2E2" w14:textId="77777777" w:rsidR="00164E5F" w:rsidRDefault="00164E5F" w:rsidP="00164E5F">
            <w:r>
              <w:t xml:space="preserve">PETROVÁ, Sylva. </w:t>
            </w:r>
            <w:r w:rsidRPr="00FD4543">
              <w:rPr>
                <w:i/>
                <w:iCs/>
              </w:rPr>
              <w:t>České sklo</w:t>
            </w:r>
            <w:r>
              <w:t>, Praha: Vysoká škola uměleckoprůmyslová škola, 2018, ISBN 978-80-87989-50-0.</w:t>
            </w:r>
          </w:p>
          <w:p w14:paraId="68EABBF0" w14:textId="72534B37" w:rsidR="00164E5F" w:rsidRPr="00E153D9" w:rsidRDefault="00164E5F" w:rsidP="00903071">
            <w:pPr>
              <w:rPr>
                <w:b/>
                <w:bCs/>
              </w:rPr>
            </w:pPr>
            <w:r w:rsidRPr="00E153D9">
              <w:rPr>
                <w:b/>
                <w:bCs/>
              </w:rPr>
              <w:t>Doporučená:</w:t>
            </w:r>
          </w:p>
          <w:p w14:paraId="3B89CD46" w14:textId="73DE3F71" w:rsidR="00903071" w:rsidRDefault="00903071" w:rsidP="00903071">
            <w:r>
              <w:t xml:space="preserve">KIRSCH, Roland (ed.). </w:t>
            </w:r>
            <w:r w:rsidRPr="00FD4543">
              <w:rPr>
                <w:i/>
                <w:iCs/>
              </w:rPr>
              <w:t>Historie sklářské výroby v českých zemích. II/1</w:t>
            </w:r>
            <w:r>
              <w:t>, Praha: Academia, 2003, ISBN 80-200-1069-6.</w:t>
            </w:r>
          </w:p>
          <w:p w14:paraId="3094D7C3" w14:textId="28481DCE" w:rsidR="00903071" w:rsidRDefault="00903071" w:rsidP="00903071">
            <w:r>
              <w:t xml:space="preserve">KIRSCH, Roland (ed.). </w:t>
            </w:r>
            <w:r w:rsidRPr="00FD4543">
              <w:rPr>
                <w:i/>
                <w:iCs/>
              </w:rPr>
              <w:t>Historie sklářské výroby v českých zemích. II/2</w:t>
            </w:r>
            <w:r>
              <w:t>, Praha: Academia, 2003, ISBN 80-200-1104-8.</w:t>
            </w:r>
          </w:p>
          <w:p w14:paraId="59262BCE" w14:textId="06980FFE" w:rsidR="00903071" w:rsidRDefault="00903071" w:rsidP="00903071">
            <w:r>
              <w:t xml:space="preserve">RICKE, Helmut (ed.). </w:t>
            </w:r>
            <w:r w:rsidRPr="00FD4543">
              <w:rPr>
                <w:i/>
                <w:iCs/>
              </w:rPr>
              <w:t>Czech Glass 1945–1980. Design in an Age of Adversity</w:t>
            </w:r>
            <w:r>
              <w:t>, Düsseldorf: Museum Kunstpalast, 2005,</w:t>
            </w:r>
          </w:p>
          <w:p w14:paraId="286B611E" w14:textId="77777777" w:rsidR="00903071" w:rsidRDefault="00903071" w:rsidP="00903071">
            <w:r>
              <w:t>ISBN 978-3-89790-217-6.</w:t>
            </w:r>
          </w:p>
          <w:p w14:paraId="4ED2D0AF" w14:textId="77777777" w:rsidR="00164E5F" w:rsidRDefault="00903071" w:rsidP="00903071">
            <w:r>
              <w:t xml:space="preserve">NOVÝ, Petr (ed.). </w:t>
            </w:r>
            <w:r w:rsidRPr="00FD4543">
              <w:rPr>
                <w:i/>
                <w:iCs/>
              </w:rPr>
              <w:t>Dva v jednom. Design českého a slovenského skla 1918–2018</w:t>
            </w:r>
            <w:r>
              <w:t xml:space="preserve">, Jablonec nad Nisou: Muzeum skla </w:t>
            </w:r>
          </w:p>
          <w:p w14:paraId="63923AED" w14:textId="007976E5" w:rsidR="00903071" w:rsidRDefault="00903071" w:rsidP="00903071">
            <w:r>
              <w:t>a bižuterie Jablonec nad Nisou, 2018, ISBN 978-80-86397-31-3.</w:t>
            </w:r>
          </w:p>
          <w:p w14:paraId="10D1552E" w14:textId="2D71CC7C" w:rsidR="00E72DA1" w:rsidRPr="00855BC3" w:rsidRDefault="00903071" w:rsidP="00903071">
            <w:pPr>
              <w:jc w:val="both"/>
              <w:rPr>
                <w:b/>
              </w:rPr>
            </w:pPr>
            <w:r>
              <w:t>NOVÝ, Petr (ed.). </w:t>
            </w:r>
            <w:r w:rsidRPr="00FD4543">
              <w:rPr>
                <w:i/>
                <w:iCs/>
              </w:rPr>
              <w:t>Snění o budoucnosti. Design československého skla a bižuterie 1948–1989</w:t>
            </w:r>
            <w:r>
              <w:t>, Jablonec nad Nisou: Muzeum skla a bižuterie Jablonec nad Nisou, 2022, ISBN 978-80-86397-41-2.</w:t>
            </w:r>
          </w:p>
        </w:tc>
      </w:tr>
    </w:tbl>
    <w:p w14:paraId="5A46377E" w14:textId="77777777" w:rsidR="00E72DA1" w:rsidRDefault="00E72DA1"/>
    <w:p w14:paraId="673C091D" w14:textId="77777777" w:rsidR="00E72DA1" w:rsidRDefault="00E72DA1"/>
    <w:p w14:paraId="5432BE3D" w14:textId="77777777" w:rsidR="00E72DA1" w:rsidRDefault="00E72DA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72DA1" w:rsidRPr="00576ADF" w14:paraId="7C355F09" w14:textId="77777777" w:rsidTr="00E72DA1">
        <w:tc>
          <w:tcPr>
            <w:tcW w:w="9855" w:type="dxa"/>
            <w:gridSpan w:val="8"/>
            <w:tcBorders>
              <w:bottom w:val="double" w:sz="4" w:space="0" w:color="auto"/>
            </w:tcBorders>
            <w:shd w:val="clear" w:color="auto" w:fill="BDD6EE"/>
          </w:tcPr>
          <w:p w14:paraId="13213686" w14:textId="3C3B90E7" w:rsidR="00E72DA1" w:rsidRPr="00576ADF" w:rsidRDefault="00E72DA1" w:rsidP="00E72DA1">
            <w:pPr>
              <w:jc w:val="both"/>
              <w:rPr>
                <w:b/>
                <w:sz w:val="28"/>
              </w:rPr>
            </w:pPr>
            <w:r w:rsidRPr="00576ADF">
              <w:lastRenderedPageBreak/>
              <w:br w:type="page"/>
            </w:r>
            <w:r w:rsidRPr="00576ADF">
              <w:rPr>
                <w:b/>
                <w:sz w:val="28"/>
              </w:rPr>
              <w:t>B-III – Charakteristika studijního předmětu</w:t>
            </w:r>
          </w:p>
        </w:tc>
      </w:tr>
      <w:tr w:rsidR="00E72DA1" w:rsidRPr="00576ADF" w14:paraId="54B096FD" w14:textId="77777777" w:rsidTr="00E72DA1">
        <w:tc>
          <w:tcPr>
            <w:tcW w:w="3086" w:type="dxa"/>
            <w:tcBorders>
              <w:top w:val="double" w:sz="4" w:space="0" w:color="auto"/>
            </w:tcBorders>
            <w:shd w:val="clear" w:color="auto" w:fill="F7CAAC"/>
          </w:tcPr>
          <w:p w14:paraId="268BCA7E" w14:textId="77777777" w:rsidR="00E72DA1" w:rsidRPr="00576ADF" w:rsidRDefault="00E72DA1" w:rsidP="00E72DA1">
            <w:pPr>
              <w:rPr>
                <w:b/>
              </w:rPr>
            </w:pPr>
            <w:r w:rsidRPr="00576ADF">
              <w:rPr>
                <w:b/>
              </w:rPr>
              <w:t>Název studijního předmětu</w:t>
            </w:r>
          </w:p>
        </w:tc>
        <w:tc>
          <w:tcPr>
            <w:tcW w:w="6769" w:type="dxa"/>
            <w:gridSpan w:val="7"/>
            <w:tcBorders>
              <w:top w:val="double" w:sz="4" w:space="0" w:color="auto"/>
            </w:tcBorders>
          </w:tcPr>
          <w:p w14:paraId="5BE3FEBE" w14:textId="77777777" w:rsidR="00E72DA1" w:rsidRPr="00576ADF" w:rsidRDefault="00E72DA1" w:rsidP="00E72DA1">
            <w:pPr>
              <w:jc w:val="both"/>
            </w:pPr>
            <w:r w:rsidRPr="00576ADF">
              <w:t>Současné tendence v designu skla 2</w:t>
            </w:r>
          </w:p>
        </w:tc>
      </w:tr>
      <w:tr w:rsidR="00E72DA1" w:rsidRPr="00576ADF" w14:paraId="66553D17" w14:textId="77777777" w:rsidTr="00E72DA1">
        <w:tc>
          <w:tcPr>
            <w:tcW w:w="3086" w:type="dxa"/>
            <w:shd w:val="clear" w:color="auto" w:fill="F7CAAC"/>
          </w:tcPr>
          <w:p w14:paraId="159D4B31" w14:textId="77777777" w:rsidR="00E72DA1" w:rsidRPr="00576ADF" w:rsidRDefault="00E72DA1" w:rsidP="00E72DA1">
            <w:pPr>
              <w:rPr>
                <w:b/>
              </w:rPr>
            </w:pPr>
            <w:r w:rsidRPr="00576ADF">
              <w:rPr>
                <w:b/>
              </w:rPr>
              <w:t>Typ předmětu</w:t>
            </w:r>
          </w:p>
        </w:tc>
        <w:tc>
          <w:tcPr>
            <w:tcW w:w="3406" w:type="dxa"/>
            <w:gridSpan w:val="4"/>
          </w:tcPr>
          <w:p w14:paraId="4E5A6420" w14:textId="1590D980" w:rsidR="00E72DA1" w:rsidRPr="00576ADF" w:rsidRDefault="00CB2898" w:rsidP="00C825E5">
            <w:pPr>
              <w:jc w:val="both"/>
            </w:pPr>
            <w:r>
              <w:t>p</w:t>
            </w:r>
            <w:r w:rsidR="00E72DA1" w:rsidRPr="00576ADF">
              <w:t xml:space="preserve">ovinný, </w:t>
            </w:r>
            <w:r w:rsidR="00C825E5">
              <w:t>PZ</w:t>
            </w:r>
          </w:p>
        </w:tc>
        <w:tc>
          <w:tcPr>
            <w:tcW w:w="2695" w:type="dxa"/>
            <w:gridSpan w:val="2"/>
            <w:shd w:val="clear" w:color="auto" w:fill="F7CAAC"/>
          </w:tcPr>
          <w:p w14:paraId="7CC00AD8" w14:textId="77777777" w:rsidR="00E72DA1" w:rsidRPr="00576ADF" w:rsidRDefault="00E72DA1" w:rsidP="00E72DA1">
            <w:pPr>
              <w:jc w:val="both"/>
            </w:pPr>
            <w:r w:rsidRPr="00576ADF">
              <w:rPr>
                <w:b/>
              </w:rPr>
              <w:t>doporučený ročník / semestr</w:t>
            </w:r>
          </w:p>
        </w:tc>
        <w:tc>
          <w:tcPr>
            <w:tcW w:w="668" w:type="dxa"/>
          </w:tcPr>
          <w:p w14:paraId="6E6CFDE5" w14:textId="77777777" w:rsidR="00E72DA1" w:rsidRPr="00576ADF" w:rsidRDefault="00E72DA1" w:rsidP="00E72DA1">
            <w:pPr>
              <w:jc w:val="both"/>
            </w:pPr>
            <w:r w:rsidRPr="00576ADF">
              <w:t>1/LS</w:t>
            </w:r>
          </w:p>
        </w:tc>
      </w:tr>
      <w:tr w:rsidR="00E72DA1" w:rsidRPr="00576ADF" w14:paraId="01FDE2D2" w14:textId="77777777" w:rsidTr="00E72DA1">
        <w:tc>
          <w:tcPr>
            <w:tcW w:w="3086" w:type="dxa"/>
            <w:shd w:val="clear" w:color="auto" w:fill="F7CAAC"/>
          </w:tcPr>
          <w:p w14:paraId="6F1581C8" w14:textId="77777777" w:rsidR="00E72DA1" w:rsidRPr="00576ADF" w:rsidRDefault="00E72DA1" w:rsidP="00E72DA1">
            <w:pPr>
              <w:rPr>
                <w:b/>
              </w:rPr>
            </w:pPr>
            <w:r w:rsidRPr="00576ADF">
              <w:rPr>
                <w:b/>
              </w:rPr>
              <w:t>Rozsah studijního předmětu</w:t>
            </w:r>
          </w:p>
        </w:tc>
        <w:tc>
          <w:tcPr>
            <w:tcW w:w="1701" w:type="dxa"/>
            <w:gridSpan w:val="2"/>
          </w:tcPr>
          <w:p w14:paraId="2720BB1C" w14:textId="3E2B331F" w:rsidR="00E72DA1" w:rsidRPr="00576ADF" w:rsidRDefault="00E72DA1" w:rsidP="00E72DA1">
            <w:pPr>
              <w:jc w:val="both"/>
            </w:pPr>
            <w:r w:rsidRPr="00576ADF">
              <w:t>13</w:t>
            </w:r>
            <w:r w:rsidR="00BC3F5F">
              <w:t xml:space="preserve"> </w:t>
            </w:r>
            <w:r w:rsidRPr="00576ADF">
              <w:t>p</w:t>
            </w:r>
          </w:p>
        </w:tc>
        <w:tc>
          <w:tcPr>
            <w:tcW w:w="889" w:type="dxa"/>
            <w:shd w:val="clear" w:color="auto" w:fill="F7CAAC"/>
          </w:tcPr>
          <w:p w14:paraId="2DB6F8EA" w14:textId="77777777" w:rsidR="00E72DA1" w:rsidRPr="00576ADF" w:rsidRDefault="00E72DA1" w:rsidP="00E72DA1">
            <w:pPr>
              <w:jc w:val="both"/>
              <w:rPr>
                <w:b/>
              </w:rPr>
            </w:pPr>
            <w:r w:rsidRPr="00576ADF">
              <w:rPr>
                <w:b/>
              </w:rPr>
              <w:t xml:space="preserve">hod. </w:t>
            </w:r>
          </w:p>
        </w:tc>
        <w:tc>
          <w:tcPr>
            <w:tcW w:w="816" w:type="dxa"/>
          </w:tcPr>
          <w:p w14:paraId="5F77F762" w14:textId="77777777" w:rsidR="00E72DA1" w:rsidRPr="00576ADF" w:rsidRDefault="00E72DA1" w:rsidP="00E72DA1">
            <w:pPr>
              <w:jc w:val="both"/>
            </w:pPr>
            <w:r w:rsidRPr="00576ADF">
              <w:t>13</w:t>
            </w:r>
          </w:p>
        </w:tc>
        <w:tc>
          <w:tcPr>
            <w:tcW w:w="2156" w:type="dxa"/>
            <w:shd w:val="clear" w:color="auto" w:fill="F7CAAC"/>
          </w:tcPr>
          <w:p w14:paraId="185A444B" w14:textId="77777777" w:rsidR="00E72DA1" w:rsidRPr="00576ADF" w:rsidRDefault="00E72DA1" w:rsidP="00E72DA1">
            <w:pPr>
              <w:jc w:val="both"/>
              <w:rPr>
                <w:b/>
              </w:rPr>
            </w:pPr>
            <w:r w:rsidRPr="00576ADF">
              <w:rPr>
                <w:b/>
              </w:rPr>
              <w:t>kreditů</w:t>
            </w:r>
          </w:p>
        </w:tc>
        <w:tc>
          <w:tcPr>
            <w:tcW w:w="1207" w:type="dxa"/>
            <w:gridSpan w:val="2"/>
          </w:tcPr>
          <w:p w14:paraId="59FAB4FB" w14:textId="6DDC1C3E" w:rsidR="00E72DA1" w:rsidRPr="00576ADF" w:rsidRDefault="008D7B96" w:rsidP="008D7B96">
            <w:pPr>
              <w:jc w:val="both"/>
            </w:pPr>
            <w:r>
              <w:t>3</w:t>
            </w:r>
          </w:p>
        </w:tc>
      </w:tr>
      <w:tr w:rsidR="00E72DA1" w:rsidRPr="00576ADF" w14:paraId="5831DECC" w14:textId="77777777" w:rsidTr="00E72DA1">
        <w:tc>
          <w:tcPr>
            <w:tcW w:w="3086" w:type="dxa"/>
            <w:shd w:val="clear" w:color="auto" w:fill="F7CAAC"/>
          </w:tcPr>
          <w:p w14:paraId="03F33968" w14:textId="77777777" w:rsidR="00E72DA1" w:rsidRPr="00F24342" w:rsidRDefault="00E72DA1" w:rsidP="00E72DA1">
            <w:pPr>
              <w:rPr>
                <w:b/>
                <w:sz w:val="22"/>
              </w:rPr>
            </w:pPr>
            <w:r w:rsidRPr="00F24342">
              <w:rPr>
                <w:b/>
              </w:rPr>
              <w:t>Prerekvizity, korekvizity, ekvivalence</w:t>
            </w:r>
          </w:p>
        </w:tc>
        <w:tc>
          <w:tcPr>
            <w:tcW w:w="6769" w:type="dxa"/>
            <w:gridSpan w:val="7"/>
          </w:tcPr>
          <w:p w14:paraId="24EDF738" w14:textId="5421E316" w:rsidR="00E72DA1" w:rsidRPr="00F24342" w:rsidRDefault="00E72DA1" w:rsidP="00E72DA1">
            <w:pPr>
              <w:jc w:val="both"/>
            </w:pPr>
          </w:p>
        </w:tc>
      </w:tr>
      <w:tr w:rsidR="00E72DA1" w:rsidRPr="00576ADF" w14:paraId="7061A51B" w14:textId="77777777" w:rsidTr="00E72DA1">
        <w:tc>
          <w:tcPr>
            <w:tcW w:w="3086" w:type="dxa"/>
            <w:shd w:val="clear" w:color="auto" w:fill="F7CAAC"/>
          </w:tcPr>
          <w:p w14:paraId="0C3D234C" w14:textId="77777777" w:rsidR="00E72DA1" w:rsidRPr="00F24342" w:rsidRDefault="00E72DA1" w:rsidP="00E72DA1">
            <w:pPr>
              <w:rPr>
                <w:b/>
              </w:rPr>
            </w:pPr>
            <w:r w:rsidRPr="00F24342">
              <w:rPr>
                <w:b/>
              </w:rPr>
              <w:t>Klasifikovaný zápočet</w:t>
            </w:r>
          </w:p>
        </w:tc>
        <w:tc>
          <w:tcPr>
            <w:tcW w:w="3406" w:type="dxa"/>
            <w:gridSpan w:val="4"/>
          </w:tcPr>
          <w:p w14:paraId="207FDB0D" w14:textId="28ADC73D" w:rsidR="00E72DA1" w:rsidRPr="00F24342" w:rsidRDefault="008D7B96" w:rsidP="008D7B96">
            <w:pPr>
              <w:jc w:val="both"/>
            </w:pPr>
            <w:r>
              <w:t>zkouška</w:t>
            </w:r>
          </w:p>
        </w:tc>
        <w:tc>
          <w:tcPr>
            <w:tcW w:w="2156" w:type="dxa"/>
            <w:shd w:val="clear" w:color="auto" w:fill="F7CAAC"/>
          </w:tcPr>
          <w:p w14:paraId="64033D4A" w14:textId="77777777" w:rsidR="00E72DA1" w:rsidRPr="00F24342" w:rsidRDefault="00E72DA1" w:rsidP="00E72DA1">
            <w:pPr>
              <w:jc w:val="both"/>
              <w:rPr>
                <w:b/>
              </w:rPr>
            </w:pPr>
            <w:r w:rsidRPr="00F24342">
              <w:rPr>
                <w:b/>
              </w:rPr>
              <w:t>Forma výuky</w:t>
            </w:r>
          </w:p>
        </w:tc>
        <w:tc>
          <w:tcPr>
            <w:tcW w:w="1207" w:type="dxa"/>
            <w:gridSpan w:val="2"/>
          </w:tcPr>
          <w:p w14:paraId="6B53293B" w14:textId="77777777" w:rsidR="00E72DA1" w:rsidRPr="00F24342" w:rsidRDefault="00E72DA1" w:rsidP="00E72DA1">
            <w:pPr>
              <w:jc w:val="both"/>
            </w:pPr>
            <w:r w:rsidRPr="00F24342">
              <w:t>Přednáška</w:t>
            </w:r>
          </w:p>
        </w:tc>
      </w:tr>
      <w:tr w:rsidR="00E72DA1" w:rsidRPr="00576ADF" w14:paraId="647D2CF3" w14:textId="77777777" w:rsidTr="00E72DA1">
        <w:tc>
          <w:tcPr>
            <w:tcW w:w="3086" w:type="dxa"/>
            <w:shd w:val="clear" w:color="auto" w:fill="F7CAAC"/>
          </w:tcPr>
          <w:p w14:paraId="6D07F391" w14:textId="77777777" w:rsidR="00E72DA1" w:rsidRPr="00F24342" w:rsidRDefault="00E72DA1" w:rsidP="00E72DA1">
            <w:pPr>
              <w:rPr>
                <w:b/>
              </w:rPr>
            </w:pPr>
            <w:r w:rsidRPr="00F24342">
              <w:rPr>
                <w:b/>
              </w:rPr>
              <w:t>Forma způsobu ověření studijních výsledků a další požadavky na studenta</w:t>
            </w:r>
          </w:p>
        </w:tc>
        <w:tc>
          <w:tcPr>
            <w:tcW w:w="6769" w:type="dxa"/>
            <w:gridSpan w:val="7"/>
            <w:tcBorders>
              <w:bottom w:val="nil"/>
            </w:tcBorders>
          </w:tcPr>
          <w:p w14:paraId="6517FE21" w14:textId="64826C3A" w:rsidR="00E72DA1" w:rsidRPr="00F24342" w:rsidRDefault="00E72DA1" w:rsidP="00E72DA1">
            <w:pPr>
              <w:jc w:val="both"/>
            </w:pPr>
            <w:r w:rsidRPr="00F24342">
              <w:t xml:space="preserve">80% aktivní účast na </w:t>
            </w:r>
            <w:r w:rsidR="000E5FE2">
              <w:t>v</w:t>
            </w:r>
            <w:r w:rsidR="00A4402A">
              <w:t>ýuce</w:t>
            </w:r>
            <w:r w:rsidRPr="00F24342">
              <w:t>, zpracování a obhájení písemné práce</w:t>
            </w:r>
          </w:p>
        </w:tc>
      </w:tr>
      <w:tr w:rsidR="00E72DA1" w:rsidRPr="00576ADF" w14:paraId="72EECCBF" w14:textId="77777777" w:rsidTr="00624614">
        <w:trPr>
          <w:trHeight w:val="95"/>
        </w:trPr>
        <w:tc>
          <w:tcPr>
            <w:tcW w:w="9855" w:type="dxa"/>
            <w:gridSpan w:val="8"/>
            <w:tcBorders>
              <w:top w:val="nil"/>
            </w:tcBorders>
          </w:tcPr>
          <w:p w14:paraId="313254DF" w14:textId="77777777" w:rsidR="00E72DA1" w:rsidRPr="00576ADF" w:rsidRDefault="00E72DA1" w:rsidP="00E72DA1"/>
        </w:tc>
      </w:tr>
      <w:tr w:rsidR="00E72DA1" w:rsidRPr="00576ADF" w14:paraId="10F58225" w14:textId="77777777" w:rsidTr="00E72DA1">
        <w:trPr>
          <w:trHeight w:val="197"/>
        </w:trPr>
        <w:tc>
          <w:tcPr>
            <w:tcW w:w="3086" w:type="dxa"/>
            <w:tcBorders>
              <w:top w:val="nil"/>
            </w:tcBorders>
            <w:shd w:val="clear" w:color="auto" w:fill="F7CAAC"/>
          </w:tcPr>
          <w:p w14:paraId="4E319E24" w14:textId="77777777" w:rsidR="00E72DA1" w:rsidRPr="00576ADF" w:rsidRDefault="00E72DA1" w:rsidP="00E72DA1">
            <w:pPr>
              <w:rPr>
                <w:b/>
              </w:rPr>
            </w:pPr>
            <w:r w:rsidRPr="00576ADF">
              <w:rPr>
                <w:b/>
              </w:rPr>
              <w:t>Garant předmětu</w:t>
            </w:r>
          </w:p>
        </w:tc>
        <w:tc>
          <w:tcPr>
            <w:tcW w:w="6769" w:type="dxa"/>
            <w:gridSpan w:val="7"/>
            <w:tcBorders>
              <w:top w:val="nil"/>
            </w:tcBorders>
          </w:tcPr>
          <w:p w14:paraId="608CB480" w14:textId="00910756" w:rsidR="00E72DA1" w:rsidRPr="00576ADF" w:rsidRDefault="00E85DC4" w:rsidP="00E72DA1">
            <w:pPr>
              <w:jc w:val="both"/>
            </w:pPr>
            <w:r w:rsidRPr="00855BC3">
              <w:t>Mgr. Milan Hlaveš, Ph.D.</w:t>
            </w:r>
          </w:p>
        </w:tc>
      </w:tr>
      <w:tr w:rsidR="00E72DA1" w:rsidRPr="00576ADF" w14:paraId="07107C4F" w14:textId="77777777" w:rsidTr="00E72DA1">
        <w:trPr>
          <w:trHeight w:val="243"/>
        </w:trPr>
        <w:tc>
          <w:tcPr>
            <w:tcW w:w="3086" w:type="dxa"/>
            <w:tcBorders>
              <w:top w:val="nil"/>
            </w:tcBorders>
            <w:shd w:val="clear" w:color="auto" w:fill="F7CAAC"/>
          </w:tcPr>
          <w:p w14:paraId="358E91A5" w14:textId="77777777" w:rsidR="00E72DA1" w:rsidRPr="00576ADF" w:rsidRDefault="00E72DA1" w:rsidP="00E72DA1">
            <w:pPr>
              <w:rPr>
                <w:b/>
              </w:rPr>
            </w:pPr>
            <w:r w:rsidRPr="00576ADF">
              <w:rPr>
                <w:b/>
              </w:rPr>
              <w:t>Zapojení garanta do výuky předmětu</w:t>
            </w:r>
          </w:p>
        </w:tc>
        <w:tc>
          <w:tcPr>
            <w:tcW w:w="6769" w:type="dxa"/>
            <w:gridSpan w:val="7"/>
            <w:tcBorders>
              <w:top w:val="nil"/>
            </w:tcBorders>
          </w:tcPr>
          <w:p w14:paraId="3976365E" w14:textId="7B687108" w:rsidR="00E72DA1" w:rsidRPr="00576ADF" w:rsidRDefault="00E85DC4" w:rsidP="00E72DA1">
            <w:pPr>
              <w:jc w:val="both"/>
            </w:pPr>
            <w:r>
              <w:t>100 %</w:t>
            </w:r>
          </w:p>
        </w:tc>
      </w:tr>
      <w:tr w:rsidR="00E72DA1" w:rsidRPr="00576ADF" w14:paraId="419AB9B0" w14:textId="77777777" w:rsidTr="00E72DA1">
        <w:tc>
          <w:tcPr>
            <w:tcW w:w="3086" w:type="dxa"/>
            <w:shd w:val="clear" w:color="auto" w:fill="F7CAAC"/>
          </w:tcPr>
          <w:p w14:paraId="1E7D931B" w14:textId="77777777" w:rsidR="00E72DA1" w:rsidRPr="00576ADF" w:rsidRDefault="00E72DA1" w:rsidP="00E72DA1">
            <w:pPr>
              <w:rPr>
                <w:b/>
              </w:rPr>
            </w:pPr>
            <w:r w:rsidRPr="00576ADF">
              <w:rPr>
                <w:b/>
              </w:rPr>
              <w:t>Vyučující</w:t>
            </w:r>
          </w:p>
        </w:tc>
        <w:tc>
          <w:tcPr>
            <w:tcW w:w="6769" w:type="dxa"/>
            <w:gridSpan w:val="7"/>
            <w:tcBorders>
              <w:bottom w:val="nil"/>
            </w:tcBorders>
          </w:tcPr>
          <w:p w14:paraId="52813352" w14:textId="5B3ED839" w:rsidR="00E72DA1" w:rsidRPr="00576ADF" w:rsidRDefault="00E85DC4" w:rsidP="00E72DA1">
            <w:pPr>
              <w:jc w:val="both"/>
            </w:pPr>
            <w:r w:rsidRPr="00855BC3">
              <w:t xml:space="preserve">Mgr. </w:t>
            </w:r>
            <w:r w:rsidR="00E72DA1" w:rsidRPr="00576ADF">
              <w:t xml:space="preserve">Milan Hlaveš, Ph.D. </w:t>
            </w:r>
            <w:r>
              <w:t>10</w:t>
            </w:r>
            <w:r w:rsidRPr="00855BC3">
              <w:t>0</w:t>
            </w:r>
            <w:r w:rsidR="00E72DA1" w:rsidRPr="00576ADF">
              <w:t xml:space="preserve"> %</w:t>
            </w:r>
          </w:p>
        </w:tc>
      </w:tr>
      <w:tr w:rsidR="00E72DA1" w:rsidRPr="00576ADF" w14:paraId="10A5864F" w14:textId="77777777" w:rsidTr="00D567A8">
        <w:trPr>
          <w:trHeight w:val="150"/>
        </w:trPr>
        <w:tc>
          <w:tcPr>
            <w:tcW w:w="9855" w:type="dxa"/>
            <w:gridSpan w:val="8"/>
            <w:tcBorders>
              <w:top w:val="nil"/>
            </w:tcBorders>
          </w:tcPr>
          <w:p w14:paraId="67D27A2A" w14:textId="77777777" w:rsidR="00E72DA1" w:rsidRPr="00576ADF" w:rsidRDefault="00E72DA1" w:rsidP="00E72DA1">
            <w:pPr>
              <w:jc w:val="both"/>
            </w:pPr>
          </w:p>
        </w:tc>
      </w:tr>
      <w:tr w:rsidR="00E72DA1" w:rsidRPr="00576ADF" w14:paraId="6192B040" w14:textId="77777777" w:rsidTr="00E72DA1">
        <w:tc>
          <w:tcPr>
            <w:tcW w:w="3086" w:type="dxa"/>
            <w:shd w:val="clear" w:color="auto" w:fill="F7CAAC"/>
          </w:tcPr>
          <w:p w14:paraId="391E5180" w14:textId="77777777" w:rsidR="00E72DA1" w:rsidRPr="00576ADF" w:rsidRDefault="00E72DA1" w:rsidP="00E72DA1">
            <w:pPr>
              <w:jc w:val="both"/>
              <w:rPr>
                <w:b/>
              </w:rPr>
            </w:pPr>
            <w:r w:rsidRPr="00576ADF">
              <w:rPr>
                <w:b/>
              </w:rPr>
              <w:t>Stručná anotace předmětu</w:t>
            </w:r>
          </w:p>
        </w:tc>
        <w:tc>
          <w:tcPr>
            <w:tcW w:w="6769" w:type="dxa"/>
            <w:gridSpan w:val="7"/>
            <w:tcBorders>
              <w:bottom w:val="nil"/>
            </w:tcBorders>
          </w:tcPr>
          <w:p w14:paraId="5B297C4E" w14:textId="77777777" w:rsidR="00E72DA1" w:rsidRPr="00576ADF" w:rsidRDefault="00E72DA1" w:rsidP="00E72DA1">
            <w:pPr>
              <w:jc w:val="both"/>
            </w:pPr>
          </w:p>
        </w:tc>
      </w:tr>
      <w:tr w:rsidR="00E72DA1" w:rsidRPr="00576ADF" w14:paraId="7F16A127" w14:textId="77777777" w:rsidTr="00624614">
        <w:trPr>
          <w:trHeight w:val="711"/>
        </w:trPr>
        <w:tc>
          <w:tcPr>
            <w:tcW w:w="9855" w:type="dxa"/>
            <w:gridSpan w:val="8"/>
            <w:tcBorders>
              <w:top w:val="nil"/>
              <w:bottom w:val="single" w:sz="12" w:space="0" w:color="auto"/>
            </w:tcBorders>
          </w:tcPr>
          <w:p w14:paraId="53806103" w14:textId="77777777" w:rsidR="00E72DA1" w:rsidRPr="00576ADF" w:rsidRDefault="00E72DA1" w:rsidP="00D567A8">
            <w:pPr>
              <w:spacing w:before="120" w:after="120"/>
              <w:jc w:val="both"/>
            </w:pPr>
            <w:r w:rsidRPr="00576ADF">
              <w:t>Přednáškový cyklus přibližuje formou exkurzí a komentovaných prohlídek současné tendence v</w:t>
            </w:r>
            <w:r>
              <w:t xml:space="preserve"> umělecké </w:t>
            </w:r>
            <w:r w:rsidRPr="00576ADF">
              <w:t xml:space="preserve">ateliérové tvorbě a designu skla s důrazem na vývoj po roce 1989 (muzejní a galerijní expozice a výstavy, sklo v architektuře, obchody </w:t>
            </w:r>
            <w:r>
              <w:t xml:space="preserve">a showroomy </w:t>
            </w:r>
            <w:r w:rsidRPr="00576ADF">
              <w:t>s</w:t>
            </w:r>
            <w:r>
              <w:t xml:space="preserve"> designovým </w:t>
            </w:r>
            <w:r w:rsidRPr="00576ADF">
              <w:t xml:space="preserve">sklem, </w:t>
            </w:r>
            <w:r>
              <w:t xml:space="preserve">nekomerční i </w:t>
            </w:r>
            <w:r w:rsidRPr="00576ADF">
              <w:t>komerční umělecké galerie, příp. ateliéry umělců atp.).</w:t>
            </w:r>
          </w:p>
        </w:tc>
      </w:tr>
      <w:tr w:rsidR="00E72DA1" w:rsidRPr="00576ADF" w14:paraId="42F2FC1B" w14:textId="77777777" w:rsidTr="00E72DA1">
        <w:trPr>
          <w:trHeight w:val="265"/>
        </w:trPr>
        <w:tc>
          <w:tcPr>
            <w:tcW w:w="3653" w:type="dxa"/>
            <w:gridSpan w:val="2"/>
            <w:tcBorders>
              <w:top w:val="nil"/>
            </w:tcBorders>
            <w:shd w:val="clear" w:color="auto" w:fill="F7CAAC"/>
          </w:tcPr>
          <w:p w14:paraId="2231590B" w14:textId="77777777" w:rsidR="00E72DA1" w:rsidRPr="00576ADF" w:rsidRDefault="00E72DA1" w:rsidP="00E72DA1">
            <w:pPr>
              <w:jc w:val="both"/>
            </w:pPr>
            <w:r w:rsidRPr="00576ADF">
              <w:rPr>
                <w:b/>
              </w:rPr>
              <w:t>Studijní literatura a studijní pomůcky</w:t>
            </w:r>
          </w:p>
        </w:tc>
        <w:tc>
          <w:tcPr>
            <w:tcW w:w="6202" w:type="dxa"/>
            <w:gridSpan w:val="6"/>
            <w:tcBorders>
              <w:top w:val="nil"/>
              <w:bottom w:val="nil"/>
            </w:tcBorders>
          </w:tcPr>
          <w:p w14:paraId="5A31C8D8" w14:textId="77777777" w:rsidR="00E72DA1" w:rsidRPr="00576ADF" w:rsidRDefault="00E72DA1" w:rsidP="00E72DA1">
            <w:pPr>
              <w:jc w:val="both"/>
            </w:pPr>
          </w:p>
        </w:tc>
      </w:tr>
      <w:tr w:rsidR="00E72DA1" w:rsidRPr="00576ADF" w14:paraId="25D7784E" w14:textId="77777777" w:rsidTr="00E72DA1">
        <w:trPr>
          <w:trHeight w:val="1497"/>
        </w:trPr>
        <w:tc>
          <w:tcPr>
            <w:tcW w:w="9855" w:type="dxa"/>
            <w:gridSpan w:val="8"/>
            <w:tcBorders>
              <w:top w:val="nil"/>
            </w:tcBorders>
          </w:tcPr>
          <w:p w14:paraId="54383E7A" w14:textId="77777777" w:rsidR="00FE491F" w:rsidRPr="00830928" w:rsidRDefault="00FE491F" w:rsidP="00FE491F">
            <w:pPr>
              <w:rPr>
                <w:b/>
                <w:bCs/>
              </w:rPr>
            </w:pPr>
            <w:r w:rsidRPr="00830928">
              <w:rPr>
                <w:b/>
                <w:bCs/>
              </w:rPr>
              <w:t>Povinná:</w:t>
            </w:r>
          </w:p>
          <w:p w14:paraId="28395312" w14:textId="77777777" w:rsidR="00FE491F" w:rsidRDefault="00FE491F" w:rsidP="00FE491F">
            <w:r>
              <w:t xml:space="preserve">PETROVÁ, Sylva. </w:t>
            </w:r>
            <w:r w:rsidRPr="00FD4543">
              <w:rPr>
                <w:i/>
                <w:iCs/>
              </w:rPr>
              <w:t>České sklo</w:t>
            </w:r>
            <w:r>
              <w:t>, Praha: Vysoká škola uměleckoprůmyslová škola, 2018, ISBN 978-80-87989-50-0.</w:t>
            </w:r>
          </w:p>
          <w:p w14:paraId="3A349974" w14:textId="77777777" w:rsidR="00FE491F" w:rsidRPr="00830928" w:rsidRDefault="00FE491F" w:rsidP="00FE491F">
            <w:pPr>
              <w:rPr>
                <w:b/>
                <w:bCs/>
              </w:rPr>
            </w:pPr>
            <w:r w:rsidRPr="00830928">
              <w:rPr>
                <w:b/>
                <w:bCs/>
              </w:rPr>
              <w:t>Doporučená:</w:t>
            </w:r>
          </w:p>
          <w:p w14:paraId="0EEFCEA9" w14:textId="77777777" w:rsidR="00FE491F" w:rsidRDefault="00FE491F" w:rsidP="00FE491F">
            <w:r>
              <w:t xml:space="preserve">KIRSCH, Roland (ed.). </w:t>
            </w:r>
            <w:r w:rsidRPr="00FD4543">
              <w:rPr>
                <w:i/>
                <w:iCs/>
              </w:rPr>
              <w:t>Historie sklářské výroby v českých zemích. II/1</w:t>
            </w:r>
            <w:r>
              <w:t>, Praha: Academia, 2003, ISBN 80-200-1069-6.</w:t>
            </w:r>
          </w:p>
          <w:p w14:paraId="20D7E2DE" w14:textId="77777777" w:rsidR="00FE491F" w:rsidRDefault="00FE491F" w:rsidP="00FE491F">
            <w:r>
              <w:t xml:space="preserve">KIRSCH, Roland (ed.). </w:t>
            </w:r>
            <w:r w:rsidRPr="00FD4543">
              <w:rPr>
                <w:i/>
                <w:iCs/>
              </w:rPr>
              <w:t>Historie sklářské výroby v českých zemích. II/2</w:t>
            </w:r>
            <w:r>
              <w:t>, Praha: Academia, 2003, ISBN 80-200-1104-8.</w:t>
            </w:r>
          </w:p>
          <w:p w14:paraId="15271E57" w14:textId="77777777" w:rsidR="00FE491F" w:rsidRDefault="00FE491F" w:rsidP="00FE491F">
            <w:r>
              <w:t xml:space="preserve">RICKE, Helmut (ed.). </w:t>
            </w:r>
            <w:r w:rsidRPr="00FD4543">
              <w:rPr>
                <w:i/>
                <w:iCs/>
              </w:rPr>
              <w:t>Czech Glass 1945–1980. Design in an Age of Adversity</w:t>
            </w:r>
            <w:r>
              <w:t>, Düsseldorf: Museum Kunstpalast, 2005,</w:t>
            </w:r>
          </w:p>
          <w:p w14:paraId="18C3B238" w14:textId="77777777" w:rsidR="00FE491F" w:rsidRDefault="00FE491F" w:rsidP="00FE491F">
            <w:r>
              <w:t>ISBN 978-3-89790-217-6.</w:t>
            </w:r>
          </w:p>
          <w:p w14:paraId="2698D42E" w14:textId="77777777" w:rsidR="00FE491F" w:rsidRDefault="00FE491F" w:rsidP="00FE491F">
            <w:r>
              <w:t xml:space="preserve">NOVÝ, Petr (ed.). </w:t>
            </w:r>
            <w:r w:rsidRPr="00FD4543">
              <w:rPr>
                <w:i/>
                <w:iCs/>
              </w:rPr>
              <w:t>Dva v jednom. Design českého a slovenského skla 1918–2018</w:t>
            </w:r>
            <w:r>
              <w:t xml:space="preserve">, Jablonec nad Nisou: Muzeum skla </w:t>
            </w:r>
          </w:p>
          <w:p w14:paraId="5010A747" w14:textId="77777777" w:rsidR="00FE491F" w:rsidRDefault="00FE491F" w:rsidP="00FE491F">
            <w:r>
              <w:t>a bižuterie Jablonec nad Nisou, 2018, ISBN 978-80-86397-31-3.</w:t>
            </w:r>
          </w:p>
          <w:p w14:paraId="3555562B" w14:textId="3308A28F" w:rsidR="00E72DA1" w:rsidRPr="00576ADF" w:rsidRDefault="00FE491F" w:rsidP="00903071">
            <w:pPr>
              <w:jc w:val="both"/>
              <w:rPr>
                <w:b/>
              </w:rPr>
            </w:pPr>
            <w:r>
              <w:t>NOVÝ, Petr (ed.). </w:t>
            </w:r>
            <w:r w:rsidRPr="00FD4543">
              <w:rPr>
                <w:i/>
                <w:iCs/>
              </w:rPr>
              <w:t>Snění o budoucnosti. Design československého skla a bižuterie 1948–1989</w:t>
            </w:r>
            <w:r>
              <w:t>, Jablonec nad Nisou: Muzeum skla a bižuterie Jablonec nad Nisou, 2022, ISBN 978-80-86397-41-2.</w:t>
            </w:r>
          </w:p>
        </w:tc>
      </w:tr>
    </w:tbl>
    <w:p w14:paraId="7BAF8F74" w14:textId="6DF30C51" w:rsidR="00256425" w:rsidRDefault="0025642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56425" w14:paraId="3A1DD798" w14:textId="77777777" w:rsidTr="009E7B04">
        <w:tc>
          <w:tcPr>
            <w:tcW w:w="9855" w:type="dxa"/>
            <w:gridSpan w:val="8"/>
            <w:tcBorders>
              <w:bottom w:val="double" w:sz="4" w:space="0" w:color="auto"/>
            </w:tcBorders>
            <w:shd w:val="clear" w:color="auto" w:fill="BDD6EE"/>
          </w:tcPr>
          <w:p w14:paraId="4BF96829" w14:textId="77777777" w:rsidR="00256425" w:rsidRDefault="00256425" w:rsidP="009E7B04">
            <w:pPr>
              <w:jc w:val="both"/>
              <w:rPr>
                <w:b/>
                <w:sz w:val="28"/>
              </w:rPr>
            </w:pPr>
            <w:r>
              <w:lastRenderedPageBreak/>
              <w:br w:type="page"/>
            </w:r>
            <w:r>
              <w:rPr>
                <w:b/>
                <w:sz w:val="28"/>
              </w:rPr>
              <w:t>B-III – Charakteristika studijního předmětu</w:t>
            </w:r>
          </w:p>
        </w:tc>
      </w:tr>
      <w:tr w:rsidR="00256425" w14:paraId="3F0B7AE5" w14:textId="77777777" w:rsidTr="009E7B04">
        <w:tc>
          <w:tcPr>
            <w:tcW w:w="3086" w:type="dxa"/>
            <w:tcBorders>
              <w:top w:val="double" w:sz="4" w:space="0" w:color="auto"/>
            </w:tcBorders>
            <w:shd w:val="clear" w:color="auto" w:fill="F7CAAC"/>
          </w:tcPr>
          <w:p w14:paraId="25E4AEDF" w14:textId="77777777" w:rsidR="00256425" w:rsidRDefault="00256425" w:rsidP="009E7B04">
            <w:pPr>
              <w:rPr>
                <w:b/>
              </w:rPr>
            </w:pPr>
            <w:r>
              <w:rPr>
                <w:b/>
              </w:rPr>
              <w:t>Název studijního předmětu</w:t>
            </w:r>
          </w:p>
        </w:tc>
        <w:tc>
          <w:tcPr>
            <w:tcW w:w="6769" w:type="dxa"/>
            <w:gridSpan w:val="7"/>
            <w:tcBorders>
              <w:top w:val="double" w:sz="4" w:space="0" w:color="auto"/>
            </w:tcBorders>
          </w:tcPr>
          <w:p w14:paraId="511573E2" w14:textId="77777777" w:rsidR="00256425" w:rsidRDefault="00256425" w:rsidP="009E7B04">
            <w:pPr>
              <w:jc w:val="both"/>
            </w:pPr>
            <w:r>
              <w:t>Současné tendence v umění 1</w:t>
            </w:r>
          </w:p>
        </w:tc>
      </w:tr>
      <w:tr w:rsidR="00256425" w14:paraId="5F7B18E9" w14:textId="77777777" w:rsidTr="009E7B04">
        <w:tc>
          <w:tcPr>
            <w:tcW w:w="3086" w:type="dxa"/>
            <w:shd w:val="clear" w:color="auto" w:fill="F7CAAC"/>
          </w:tcPr>
          <w:p w14:paraId="36767C35" w14:textId="77777777" w:rsidR="00256425" w:rsidRDefault="00256425" w:rsidP="009E7B04">
            <w:pPr>
              <w:rPr>
                <w:b/>
              </w:rPr>
            </w:pPr>
            <w:r>
              <w:rPr>
                <w:b/>
              </w:rPr>
              <w:t>Typ předmětu</w:t>
            </w:r>
          </w:p>
        </w:tc>
        <w:tc>
          <w:tcPr>
            <w:tcW w:w="3406" w:type="dxa"/>
            <w:gridSpan w:val="4"/>
          </w:tcPr>
          <w:p w14:paraId="7A87CEFF" w14:textId="77777777" w:rsidR="00256425" w:rsidRDefault="00256425" w:rsidP="009E7B04">
            <w:pPr>
              <w:jc w:val="both"/>
            </w:pPr>
            <w:r>
              <w:t>povinný, ZT</w:t>
            </w:r>
          </w:p>
        </w:tc>
        <w:tc>
          <w:tcPr>
            <w:tcW w:w="2695" w:type="dxa"/>
            <w:gridSpan w:val="2"/>
            <w:shd w:val="clear" w:color="auto" w:fill="F7CAAC"/>
          </w:tcPr>
          <w:p w14:paraId="471D135C" w14:textId="77777777" w:rsidR="00256425" w:rsidRDefault="00256425" w:rsidP="009E7B04">
            <w:pPr>
              <w:jc w:val="both"/>
            </w:pPr>
            <w:r>
              <w:rPr>
                <w:b/>
              </w:rPr>
              <w:t>doporučený ročník / semestr</w:t>
            </w:r>
          </w:p>
        </w:tc>
        <w:tc>
          <w:tcPr>
            <w:tcW w:w="668" w:type="dxa"/>
          </w:tcPr>
          <w:p w14:paraId="417C7AAD" w14:textId="77777777" w:rsidR="00256425" w:rsidRDefault="00256425" w:rsidP="009E7B04">
            <w:pPr>
              <w:jc w:val="both"/>
            </w:pPr>
            <w:r>
              <w:t>1/ZS</w:t>
            </w:r>
          </w:p>
        </w:tc>
      </w:tr>
      <w:tr w:rsidR="00256425" w14:paraId="184902FD" w14:textId="77777777" w:rsidTr="009E7B04">
        <w:tc>
          <w:tcPr>
            <w:tcW w:w="3086" w:type="dxa"/>
            <w:shd w:val="clear" w:color="auto" w:fill="F7CAAC"/>
          </w:tcPr>
          <w:p w14:paraId="10778939" w14:textId="77777777" w:rsidR="00256425" w:rsidRDefault="00256425" w:rsidP="009E7B04">
            <w:pPr>
              <w:rPr>
                <w:b/>
              </w:rPr>
            </w:pPr>
            <w:r>
              <w:rPr>
                <w:b/>
              </w:rPr>
              <w:t>Rozsah studijního předmětu</w:t>
            </w:r>
          </w:p>
        </w:tc>
        <w:tc>
          <w:tcPr>
            <w:tcW w:w="1701" w:type="dxa"/>
            <w:gridSpan w:val="2"/>
          </w:tcPr>
          <w:p w14:paraId="54D81CBB" w14:textId="1A5503B5" w:rsidR="00256425" w:rsidRDefault="00256425" w:rsidP="009E7B04">
            <w:pPr>
              <w:jc w:val="both"/>
            </w:pPr>
            <w:r>
              <w:t>26</w:t>
            </w:r>
            <w:r w:rsidR="00BC3F5F">
              <w:t xml:space="preserve"> </w:t>
            </w:r>
            <w:r>
              <w:t>p</w:t>
            </w:r>
          </w:p>
        </w:tc>
        <w:tc>
          <w:tcPr>
            <w:tcW w:w="889" w:type="dxa"/>
            <w:shd w:val="clear" w:color="auto" w:fill="F7CAAC"/>
          </w:tcPr>
          <w:p w14:paraId="01D327A6" w14:textId="77777777" w:rsidR="00256425" w:rsidRDefault="00256425" w:rsidP="009E7B04">
            <w:pPr>
              <w:jc w:val="both"/>
              <w:rPr>
                <w:b/>
              </w:rPr>
            </w:pPr>
            <w:r>
              <w:rPr>
                <w:b/>
              </w:rPr>
              <w:t xml:space="preserve">hod. </w:t>
            </w:r>
          </w:p>
        </w:tc>
        <w:tc>
          <w:tcPr>
            <w:tcW w:w="816" w:type="dxa"/>
          </w:tcPr>
          <w:p w14:paraId="1CA4CC7F" w14:textId="77777777" w:rsidR="00256425" w:rsidRDefault="00256425" w:rsidP="009E7B04">
            <w:pPr>
              <w:jc w:val="both"/>
            </w:pPr>
            <w:r>
              <w:t>26</w:t>
            </w:r>
          </w:p>
        </w:tc>
        <w:tc>
          <w:tcPr>
            <w:tcW w:w="2156" w:type="dxa"/>
            <w:shd w:val="clear" w:color="auto" w:fill="F7CAAC"/>
          </w:tcPr>
          <w:p w14:paraId="7945D8A9" w14:textId="77777777" w:rsidR="00256425" w:rsidRDefault="00256425" w:rsidP="009E7B04">
            <w:pPr>
              <w:jc w:val="both"/>
              <w:rPr>
                <w:b/>
              </w:rPr>
            </w:pPr>
            <w:r>
              <w:rPr>
                <w:b/>
              </w:rPr>
              <w:t>kreditů</w:t>
            </w:r>
          </w:p>
        </w:tc>
        <w:tc>
          <w:tcPr>
            <w:tcW w:w="1207" w:type="dxa"/>
            <w:gridSpan w:val="2"/>
          </w:tcPr>
          <w:p w14:paraId="0795C8E7" w14:textId="77777777" w:rsidR="00256425" w:rsidRDefault="00256425" w:rsidP="009E7B04">
            <w:pPr>
              <w:jc w:val="both"/>
            </w:pPr>
            <w:r>
              <w:t>3</w:t>
            </w:r>
          </w:p>
        </w:tc>
      </w:tr>
      <w:tr w:rsidR="00256425" w14:paraId="42D81C87" w14:textId="77777777" w:rsidTr="009E7B04">
        <w:tc>
          <w:tcPr>
            <w:tcW w:w="3086" w:type="dxa"/>
            <w:shd w:val="clear" w:color="auto" w:fill="F7CAAC"/>
          </w:tcPr>
          <w:p w14:paraId="440458CF" w14:textId="77777777" w:rsidR="00256425" w:rsidRDefault="00256425" w:rsidP="009E7B04">
            <w:pPr>
              <w:rPr>
                <w:b/>
                <w:sz w:val="22"/>
              </w:rPr>
            </w:pPr>
            <w:r>
              <w:rPr>
                <w:b/>
              </w:rPr>
              <w:t>Prerekvizity, korekvizity, ekvivalence</w:t>
            </w:r>
          </w:p>
        </w:tc>
        <w:tc>
          <w:tcPr>
            <w:tcW w:w="6769" w:type="dxa"/>
            <w:gridSpan w:val="7"/>
          </w:tcPr>
          <w:p w14:paraId="75CFE02D" w14:textId="77777777" w:rsidR="00256425" w:rsidRDefault="00256425" w:rsidP="009E7B04">
            <w:pPr>
              <w:jc w:val="both"/>
            </w:pPr>
          </w:p>
        </w:tc>
      </w:tr>
      <w:tr w:rsidR="00256425" w14:paraId="40798EFF" w14:textId="77777777" w:rsidTr="009E7B04">
        <w:tc>
          <w:tcPr>
            <w:tcW w:w="3086" w:type="dxa"/>
            <w:shd w:val="clear" w:color="auto" w:fill="F7CAAC"/>
          </w:tcPr>
          <w:p w14:paraId="77CB3C62" w14:textId="77777777" w:rsidR="00256425" w:rsidRDefault="00256425" w:rsidP="009E7B04">
            <w:pPr>
              <w:rPr>
                <w:b/>
              </w:rPr>
            </w:pPr>
            <w:r>
              <w:rPr>
                <w:b/>
              </w:rPr>
              <w:t>Způsob ověření studijních výsledků</w:t>
            </w:r>
          </w:p>
        </w:tc>
        <w:tc>
          <w:tcPr>
            <w:tcW w:w="3406" w:type="dxa"/>
            <w:gridSpan w:val="4"/>
          </w:tcPr>
          <w:p w14:paraId="4AD87788" w14:textId="77777777" w:rsidR="00256425" w:rsidRDefault="00256425" w:rsidP="009E7B04">
            <w:pPr>
              <w:jc w:val="both"/>
            </w:pPr>
            <w:r>
              <w:t>zkouška</w:t>
            </w:r>
          </w:p>
        </w:tc>
        <w:tc>
          <w:tcPr>
            <w:tcW w:w="2156" w:type="dxa"/>
            <w:shd w:val="clear" w:color="auto" w:fill="F7CAAC"/>
          </w:tcPr>
          <w:p w14:paraId="6D6E8707" w14:textId="77777777" w:rsidR="00256425" w:rsidRDefault="00256425" w:rsidP="009E7B04">
            <w:pPr>
              <w:jc w:val="both"/>
              <w:rPr>
                <w:b/>
              </w:rPr>
            </w:pPr>
            <w:r>
              <w:rPr>
                <w:b/>
              </w:rPr>
              <w:t>Forma výuky</w:t>
            </w:r>
          </w:p>
        </w:tc>
        <w:tc>
          <w:tcPr>
            <w:tcW w:w="1207" w:type="dxa"/>
            <w:gridSpan w:val="2"/>
          </w:tcPr>
          <w:p w14:paraId="443F0397" w14:textId="77777777" w:rsidR="00256425" w:rsidRDefault="00256425" w:rsidP="009E7B04">
            <w:pPr>
              <w:jc w:val="both"/>
            </w:pPr>
            <w:r>
              <w:t>přednáška</w:t>
            </w:r>
          </w:p>
        </w:tc>
      </w:tr>
      <w:tr w:rsidR="00256425" w:rsidRPr="006E4749" w14:paraId="095ADCC8" w14:textId="77777777" w:rsidTr="009E7B04">
        <w:tc>
          <w:tcPr>
            <w:tcW w:w="3086" w:type="dxa"/>
            <w:shd w:val="clear" w:color="auto" w:fill="F7CAAC"/>
          </w:tcPr>
          <w:p w14:paraId="126FAFFF" w14:textId="77777777" w:rsidR="00256425" w:rsidRDefault="00256425" w:rsidP="009E7B04">
            <w:pPr>
              <w:rPr>
                <w:b/>
              </w:rPr>
            </w:pPr>
            <w:r>
              <w:rPr>
                <w:b/>
              </w:rPr>
              <w:t>Forma způsobu ověření studijních výsledků a další požadavky na studenta</w:t>
            </w:r>
          </w:p>
        </w:tc>
        <w:tc>
          <w:tcPr>
            <w:tcW w:w="6769" w:type="dxa"/>
            <w:gridSpan w:val="7"/>
            <w:tcBorders>
              <w:bottom w:val="nil"/>
            </w:tcBorders>
          </w:tcPr>
          <w:p w14:paraId="61BF7791" w14:textId="77777777" w:rsidR="00256425" w:rsidRPr="006E4749" w:rsidRDefault="00256425" w:rsidP="009E7B04">
            <w:r w:rsidRPr="00E936DD">
              <w:t>Nastudování zadaných textů a podkladů, rozhovor s pedagogem na zadané téma, který dokládá orientaci studenta v diskurzu o současném umění: kolokvium, odevzdání rešerše k navštívené výstavě současného umění, aktivní účast v diskusi.</w:t>
            </w:r>
          </w:p>
        </w:tc>
      </w:tr>
      <w:tr w:rsidR="00256425" w14:paraId="5F812629" w14:textId="77777777" w:rsidTr="009E7B04">
        <w:trPr>
          <w:trHeight w:val="250"/>
        </w:trPr>
        <w:tc>
          <w:tcPr>
            <w:tcW w:w="9855" w:type="dxa"/>
            <w:gridSpan w:val="8"/>
            <w:tcBorders>
              <w:top w:val="nil"/>
            </w:tcBorders>
          </w:tcPr>
          <w:p w14:paraId="7DD495BB" w14:textId="77777777" w:rsidR="00256425" w:rsidRDefault="00256425" w:rsidP="009E7B04"/>
        </w:tc>
      </w:tr>
      <w:tr w:rsidR="00256425" w14:paraId="31CC1895" w14:textId="77777777" w:rsidTr="009E7B04">
        <w:trPr>
          <w:trHeight w:val="197"/>
        </w:trPr>
        <w:tc>
          <w:tcPr>
            <w:tcW w:w="3086" w:type="dxa"/>
            <w:tcBorders>
              <w:top w:val="nil"/>
            </w:tcBorders>
            <w:shd w:val="clear" w:color="auto" w:fill="F7CAAC"/>
          </w:tcPr>
          <w:p w14:paraId="78A1DD37" w14:textId="77777777" w:rsidR="00256425" w:rsidRDefault="00256425" w:rsidP="009E7B04">
            <w:pPr>
              <w:rPr>
                <w:b/>
              </w:rPr>
            </w:pPr>
            <w:r>
              <w:rPr>
                <w:b/>
              </w:rPr>
              <w:t>Garant předmětu</w:t>
            </w:r>
          </w:p>
        </w:tc>
        <w:tc>
          <w:tcPr>
            <w:tcW w:w="6769" w:type="dxa"/>
            <w:gridSpan w:val="7"/>
            <w:tcBorders>
              <w:top w:val="nil"/>
            </w:tcBorders>
          </w:tcPr>
          <w:p w14:paraId="74B07D84" w14:textId="77777777" w:rsidR="00256425" w:rsidRDefault="00256425" w:rsidP="009E7B04">
            <w:pPr>
              <w:jc w:val="both"/>
            </w:pPr>
            <w:r>
              <w:t>Mgr. Helena Maňasová Hradská, Ph.D.</w:t>
            </w:r>
          </w:p>
        </w:tc>
      </w:tr>
      <w:tr w:rsidR="00256425" w14:paraId="6E0918E9" w14:textId="77777777" w:rsidTr="009E7B04">
        <w:trPr>
          <w:trHeight w:val="243"/>
        </w:trPr>
        <w:tc>
          <w:tcPr>
            <w:tcW w:w="3086" w:type="dxa"/>
            <w:tcBorders>
              <w:top w:val="nil"/>
            </w:tcBorders>
            <w:shd w:val="clear" w:color="auto" w:fill="F7CAAC"/>
          </w:tcPr>
          <w:p w14:paraId="7DD7C7B2" w14:textId="77777777" w:rsidR="00256425" w:rsidRDefault="00256425" w:rsidP="009E7B04">
            <w:pPr>
              <w:rPr>
                <w:b/>
              </w:rPr>
            </w:pPr>
            <w:r>
              <w:rPr>
                <w:b/>
              </w:rPr>
              <w:t>Zapojení garanta do výuky předmětu</w:t>
            </w:r>
          </w:p>
        </w:tc>
        <w:tc>
          <w:tcPr>
            <w:tcW w:w="6769" w:type="dxa"/>
            <w:gridSpan w:val="7"/>
            <w:tcBorders>
              <w:top w:val="nil"/>
            </w:tcBorders>
          </w:tcPr>
          <w:p w14:paraId="5A14E103" w14:textId="77777777" w:rsidR="00256425" w:rsidRDefault="00256425" w:rsidP="009E7B04">
            <w:pPr>
              <w:jc w:val="both"/>
            </w:pPr>
            <w:r>
              <w:t>100 %</w:t>
            </w:r>
          </w:p>
        </w:tc>
      </w:tr>
      <w:tr w:rsidR="00256425" w14:paraId="76EAC59D" w14:textId="77777777" w:rsidTr="009E7B04">
        <w:tc>
          <w:tcPr>
            <w:tcW w:w="3086" w:type="dxa"/>
            <w:shd w:val="clear" w:color="auto" w:fill="F7CAAC"/>
          </w:tcPr>
          <w:p w14:paraId="6E0DA744" w14:textId="77777777" w:rsidR="00256425" w:rsidRDefault="00256425" w:rsidP="009E7B04">
            <w:pPr>
              <w:rPr>
                <w:b/>
              </w:rPr>
            </w:pPr>
            <w:r>
              <w:rPr>
                <w:b/>
              </w:rPr>
              <w:t>Vyučující</w:t>
            </w:r>
          </w:p>
        </w:tc>
        <w:tc>
          <w:tcPr>
            <w:tcW w:w="6769" w:type="dxa"/>
            <w:gridSpan w:val="7"/>
            <w:tcBorders>
              <w:bottom w:val="nil"/>
            </w:tcBorders>
          </w:tcPr>
          <w:p w14:paraId="1CD6C907" w14:textId="77777777" w:rsidR="00256425" w:rsidRDefault="00256425" w:rsidP="009E7B04">
            <w:pPr>
              <w:jc w:val="both"/>
            </w:pPr>
            <w:r>
              <w:t>Mgr. Helena Maňasová Hradská, Ph.D</w:t>
            </w:r>
            <w:r w:rsidRPr="00E66307">
              <w:t>.</w:t>
            </w:r>
          </w:p>
        </w:tc>
      </w:tr>
      <w:tr w:rsidR="00256425" w14:paraId="118C3E14" w14:textId="77777777" w:rsidTr="009E7B04">
        <w:trPr>
          <w:trHeight w:val="182"/>
        </w:trPr>
        <w:tc>
          <w:tcPr>
            <w:tcW w:w="9855" w:type="dxa"/>
            <w:gridSpan w:val="8"/>
            <w:tcBorders>
              <w:top w:val="nil"/>
            </w:tcBorders>
          </w:tcPr>
          <w:p w14:paraId="27AC2175" w14:textId="77777777" w:rsidR="00256425" w:rsidRDefault="00256425" w:rsidP="009E7B04">
            <w:pPr>
              <w:jc w:val="both"/>
            </w:pPr>
          </w:p>
        </w:tc>
      </w:tr>
      <w:tr w:rsidR="00256425" w14:paraId="5594BE4A" w14:textId="77777777" w:rsidTr="009E7B04">
        <w:tc>
          <w:tcPr>
            <w:tcW w:w="3086" w:type="dxa"/>
            <w:shd w:val="clear" w:color="auto" w:fill="F7CAAC"/>
          </w:tcPr>
          <w:p w14:paraId="4C363E10" w14:textId="77777777" w:rsidR="00256425" w:rsidRDefault="00256425" w:rsidP="009E7B04">
            <w:pPr>
              <w:jc w:val="both"/>
              <w:rPr>
                <w:b/>
              </w:rPr>
            </w:pPr>
            <w:r>
              <w:rPr>
                <w:b/>
              </w:rPr>
              <w:t>Stručná anotace předmětu</w:t>
            </w:r>
          </w:p>
        </w:tc>
        <w:tc>
          <w:tcPr>
            <w:tcW w:w="6769" w:type="dxa"/>
            <w:gridSpan w:val="7"/>
            <w:tcBorders>
              <w:bottom w:val="nil"/>
            </w:tcBorders>
          </w:tcPr>
          <w:p w14:paraId="57F7B983" w14:textId="77777777" w:rsidR="00256425" w:rsidRDefault="00256425" w:rsidP="009E7B04">
            <w:pPr>
              <w:jc w:val="both"/>
            </w:pPr>
          </w:p>
        </w:tc>
      </w:tr>
      <w:tr w:rsidR="00256425" w14:paraId="44AA64F3" w14:textId="77777777" w:rsidTr="009E7B04">
        <w:trPr>
          <w:trHeight w:val="3938"/>
        </w:trPr>
        <w:tc>
          <w:tcPr>
            <w:tcW w:w="9855" w:type="dxa"/>
            <w:gridSpan w:val="8"/>
            <w:tcBorders>
              <w:top w:val="nil"/>
              <w:bottom w:val="single" w:sz="12" w:space="0" w:color="auto"/>
            </w:tcBorders>
          </w:tcPr>
          <w:p w14:paraId="46C8CF03" w14:textId="6A7B58AA" w:rsidR="00256425" w:rsidRPr="00D567A8" w:rsidRDefault="00256425" w:rsidP="00D567A8">
            <w:pPr>
              <w:spacing w:after="120"/>
              <w:jc w:val="both"/>
              <w:rPr>
                <w:color w:val="000000"/>
                <w:shd w:val="clear" w:color="auto" w:fill="FFFFFF"/>
              </w:rPr>
            </w:pPr>
            <w:r w:rsidRPr="008B319E">
              <w:rPr>
                <w:color w:val="000000"/>
                <w:shd w:val="clear" w:color="auto" w:fill="FFFFFF"/>
              </w:rPr>
              <w:t>Cílem</w:t>
            </w:r>
            <w:r w:rsidRPr="00E936DD">
              <w:rPr>
                <w:color w:val="000000"/>
                <w:shd w:val="clear" w:color="auto" w:fill="FFFFFF"/>
              </w:rPr>
              <w:t xml:space="preserve"> předmětu je představit studentům </w:t>
            </w:r>
            <w:r>
              <w:rPr>
                <w:color w:val="000000"/>
                <w:shd w:val="clear" w:color="auto" w:fill="FFFFFF"/>
              </w:rPr>
              <w:t>výrazná či akcentovaná témata</w:t>
            </w:r>
            <w:r w:rsidRPr="00E936DD">
              <w:rPr>
                <w:color w:val="000000"/>
                <w:shd w:val="clear" w:color="auto" w:fill="FFFFFF"/>
              </w:rPr>
              <w:t xml:space="preserve"> v oblasti současné vizuální kultury. Aktuální projevy výtvarného umění</w:t>
            </w:r>
            <w:r>
              <w:rPr>
                <w:color w:val="000000"/>
                <w:shd w:val="clear" w:color="auto" w:fill="FFFFFF"/>
              </w:rPr>
              <w:t xml:space="preserve"> a</w:t>
            </w:r>
            <w:r w:rsidRPr="00E936DD">
              <w:rPr>
                <w:color w:val="000000"/>
                <w:shd w:val="clear" w:color="auto" w:fill="FFFFFF"/>
              </w:rPr>
              <w:t xml:space="preserve"> architektury jsou reflektovány na širší</w:t>
            </w:r>
            <w:r>
              <w:rPr>
                <w:color w:val="000000"/>
                <w:shd w:val="clear" w:color="auto" w:fill="FFFFFF"/>
              </w:rPr>
              <w:t>m</w:t>
            </w:r>
            <w:r w:rsidRPr="00E936DD">
              <w:rPr>
                <w:color w:val="000000"/>
                <w:shd w:val="clear" w:color="auto" w:fill="FFFFFF"/>
              </w:rPr>
              <w:t xml:space="preserve"> pozadí společenských událostí a </w:t>
            </w:r>
            <w:r>
              <w:rPr>
                <w:color w:val="000000"/>
                <w:shd w:val="clear" w:color="auto" w:fill="FFFFFF"/>
              </w:rPr>
              <w:t xml:space="preserve">vynořujících se fenoménů </w:t>
            </w:r>
            <w:r w:rsidRPr="00E936DD">
              <w:rPr>
                <w:color w:val="000000"/>
                <w:shd w:val="clear" w:color="auto" w:fill="FFFFFF"/>
              </w:rPr>
              <w:t xml:space="preserve">a rovněž v kontextu technologického vývoje. Výběr komentovaných děl je vždy zvolen tak, aby bylo zastoupeno tuzemské i </w:t>
            </w:r>
            <w:r>
              <w:rPr>
                <w:color w:val="000000"/>
                <w:shd w:val="clear" w:color="auto" w:fill="FFFFFF"/>
              </w:rPr>
              <w:t>globální</w:t>
            </w:r>
            <w:r w:rsidRPr="00E936DD">
              <w:rPr>
                <w:color w:val="000000"/>
                <w:shd w:val="clear" w:color="auto" w:fill="FFFFFF"/>
              </w:rPr>
              <w:t xml:space="preserve"> prostředí.</w:t>
            </w:r>
          </w:p>
          <w:p w14:paraId="20BA9343" w14:textId="77777777" w:rsidR="00256425" w:rsidRDefault="00256425" w:rsidP="009E7B04">
            <w:pPr>
              <w:jc w:val="both"/>
            </w:pPr>
            <w:r w:rsidRPr="00EE23F5">
              <w:rPr>
                <w:bCs/>
              </w:rPr>
              <w:t>Obsah předmětu</w:t>
            </w:r>
            <w:r>
              <w:t xml:space="preserve"> se každý rok přizpůsobuje aktuálním událostem, přesto sleduje konstantně témata:</w:t>
            </w:r>
          </w:p>
          <w:p w14:paraId="30B03DC5" w14:textId="77777777" w:rsidR="00256425" w:rsidRPr="005E4572" w:rsidRDefault="00256425" w:rsidP="00D3581F">
            <w:pPr>
              <w:pStyle w:val="Odstavecseseznamem"/>
              <w:numPr>
                <w:ilvl w:val="0"/>
                <w:numId w:val="19"/>
              </w:numPr>
              <w:spacing w:after="160" w:line="259" w:lineRule="auto"/>
              <w:jc w:val="both"/>
            </w:pPr>
            <w:r>
              <w:t>G</w:t>
            </w:r>
            <w:r w:rsidRPr="005E4572">
              <w:t>lobalizace</w:t>
            </w:r>
            <w:r>
              <w:t>.</w:t>
            </w:r>
          </w:p>
          <w:p w14:paraId="743E6C87" w14:textId="77777777" w:rsidR="00256425" w:rsidRPr="005E4572" w:rsidRDefault="00256425" w:rsidP="00D3581F">
            <w:pPr>
              <w:pStyle w:val="Odstavecseseznamem"/>
              <w:numPr>
                <w:ilvl w:val="0"/>
                <w:numId w:val="19"/>
              </w:numPr>
              <w:spacing w:after="160" w:line="259" w:lineRule="auto"/>
              <w:jc w:val="both"/>
            </w:pPr>
            <w:r>
              <w:t>I</w:t>
            </w:r>
            <w:r w:rsidRPr="005E4572">
              <w:t>dentita a tělo</w:t>
            </w:r>
            <w:r>
              <w:t>.</w:t>
            </w:r>
          </w:p>
          <w:p w14:paraId="19D67F91" w14:textId="77777777" w:rsidR="00256425" w:rsidRPr="005E4572" w:rsidRDefault="00256425" w:rsidP="00D3581F">
            <w:pPr>
              <w:pStyle w:val="Odstavecseseznamem"/>
              <w:numPr>
                <w:ilvl w:val="0"/>
                <w:numId w:val="19"/>
              </w:numPr>
              <w:spacing w:after="160" w:line="259" w:lineRule="auto"/>
              <w:jc w:val="both"/>
            </w:pPr>
            <w:r>
              <w:t>P</w:t>
            </w:r>
            <w:r w:rsidRPr="005E4572">
              <w:t>aměť, archiv, revize</w:t>
            </w:r>
            <w:r>
              <w:t>.</w:t>
            </w:r>
            <w:r w:rsidRPr="005E4572">
              <w:t xml:space="preserve"> </w:t>
            </w:r>
          </w:p>
          <w:p w14:paraId="54E88F5A" w14:textId="77777777" w:rsidR="00256425" w:rsidRPr="005E4572" w:rsidRDefault="00256425" w:rsidP="00D3581F">
            <w:pPr>
              <w:pStyle w:val="Odstavecseseznamem"/>
              <w:numPr>
                <w:ilvl w:val="0"/>
                <w:numId w:val="19"/>
              </w:numPr>
              <w:spacing w:after="160" w:line="259" w:lineRule="auto"/>
              <w:jc w:val="both"/>
            </w:pPr>
            <w:r>
              <w:t>U</w:t>
            </w:r>
            <w:r w:rsidRPr="005E4572">
              <w:t>mění a trh</w:t>
            </w:r>
            <w:r>
              <w:t>.</w:t>
            </w:r>
          </w:p>
          <w:p w14:paraId="78D059F1" w14:textId="77777777" w:rsidR="00256425" w:rsidRPr="005E4572" w:rsidRDefault="00256425" w:rsidP="00D3581F">
            <w:pPr>
              <w:pStyle w:val="Odstavecseseznamem"/>
              <w:numPr>
                <w:ilvl w:val="0"/>
                <w:numId w:val="19"/>
              </w:numPr>
              <w:spacing w:after="160" w:line="259" w:lineRule="auto"/>
              <w:jc w:val="both"/>
            </w:pPr>
            <w:r>
              <w:t>P</w:t>
            </w:r>
            <w:r w:rsidRPr="005E4572">
              <w:t>olitické a politizace</w:t>
            </w:r>
            <w:r>
              <w:t>.</w:t>
            </w:r>
          </w:p>
          <w:p w14:paraId="6C17621E" w14:textId="77777777" w:rsidR="00256425" w:rsidRDefault="00256425" w:rsidP="00D3581F">
            <w:pPr>
              <w:pStyle w:val="Odstavecseseznamem"/>
              <w:numPr>
                <w:ilvl w:val="0"/>
                <w:numId w:val="19"/>
              </w:numPr>
              <w:spacing w:after="160" w:line="259" w:lineRule="auto"/>
              <w:jc w:val="both"/>
            </w:pPr>
            <w:r>
              <w:t>P</w:t>
            </w:r>
            <w:r w:rsidRPr="005E4572">
              <w:t>articipace</w:t>
            </w:r>
            <w:r>
              <w:t>.</w:t>
            </w:r>
            <w:r w:rsidRPr="005E4572">
              <w:t xml:space="preserve"> </w:t>
            </w:r>
          </w:p>
          <w:p w14:paraId="581C0492" w14:textId="77777777" w:rsidR="00256425" w:rsidRPr="005E4572" w:rsidRDefault="00256425" w:rsidP="00D3581F">
            <w:pPr>
              <w:pStyle w:val="Odstavecseseznamem"/>
              <w:numPr>
                <w:ilvl w:val="0"/>
                <w:numId w:val="19"/>
              </w:numPr>
              <w:spacing w:after="160" w:line="259" w:lineRule="auto"/>
              <w:jc w:val="both"/>
            </w:pPr>
            <w:r>
              <w:t>Umění, náboženství, spiritualita.</w:t>
            </w:r>
          </w:p>
          <w:p w14:paraId="45E82FA1" w14:textId="77777777" w:rsidR="00256425" w:rsidRPr="005E4572" w:rsidRDefault="00256425" w:rsidP="00D3581F">
            <w:pPr>
              <w:pStyle w:val="Odstavecseseznamem"/>
              <w:numPr>
                <w:ilvl w:val="0"/>
                <w:numId w:val="19"/>
              </w:numPr>
              <w:spacing w:after="160" w:line="259" w:lineRule="auto"/>
              <w:jc w:val="both"/>
            </w:pPr>
            <w:r>
              <w:t>M</w:t>
            </w:r>
            <w:r w:rsidRPr="005E4572">
              <w:t>édia a propaganda</w:t>
            </w:r>
            <w:r>
              <w:t>.</w:t>
            </w:r>
          </w:p>
          <w:p w14:paraId="7777FE1D" w14:textId="77777777" w:rsidR="00256425" w:rsidRPr="005E4572" w:rsidRDefault="00256425" w:rsidP="00D567A8">
            <w:pPr>
              <w:pStyle w:val="Odstavecseseznamem"/>
              <w:numPr>
                <w:ilvl w:val="0"/>
                <w:numId w:val="19"/>
              </w:numPr>
              <w:spacing w:after="120"/>
              <w:ind w:left="714" w:hanging="357"/>
              <w:contextualSpacing w:val="0"/>
              <w:jc w:val="both"/>
            </w:pPr>
            <w:r>
              <w:t>P</w:t>
            </w:r>
            <w:r w:rsidRPr="005E4572">
              <w:t>řechod k udržitelné společnosti</w:t>
            </w:r>
            <w:r>
              <w:t>.</w:t>
            </w:r>
          </w:p>
          <w:p w14:paraId="68C41018" w14:textId="77777777" w:rsidR="00256425" w:rsidRDefault="00256425" w:rsidP="009E7B04">
            <w:pPr>
              <w:jc w:val="both"/>
            </w:pPr>
            <w:r>
              <w:t>Aplikace teoretických konceptů vizuálních studií a poznatků z dějin vizuální kultury vede studenty k hlubšímu porozumění vybraným příkladům z aktuálních výstav, vyhlášení cen, aj. událostí ze světa současného světového a českého výtvarného umění a vizuální kultury. V rámci diskuse nad vybranými tématy napomáhá studentům pochopit a popsat jejich vlastní tvorbu a procvičuje jejich schopnosti posuzovat a pojmenovávat dění v současné kultuře.</w:t>
            </w:r>
          </w:p>
        </w:tc>
      </w:tr>
      <w:tr w:rsidR="00256425" w14:paraId="2B310D77" w14:textId="77777777" w:rsidTr="009E7B04">
        <w:trPr>
          <w:trHeight w:val="265"/>
        </w:trPr>
        <w:tc>
          <w:tcPr>
            <w:tcW w:w="3653" w:type="dxa"/>
            <w:gridSpan w:val="2"/>
            <w:tcBorders>
              <w:top w:val="nil"/>
            </w:tcBorders>
            <w:shd w:val="clear" w:color="auto" w:fill="F7CAAC"/>
          </w:tcPr>
          <w:p w14:paraId="57EF9E42" w14:textId="77777777" w:rsidR="00256425" w:rsidRDefault="00256425" w:rsidP="009E7B04">
            <w:pPr>
              <w:jc w:val="both"/>
            </w:pPr>
            <w:r>
              <w:rPr>
                <w:b/>
              </w:rPr>
              <w:t>Studijní literatura a studijní pomůcky</w:t>
            </w:r>
          </w:p>
        </w:tc>
        <w:tc>
          <w:tcPr>
            <w:tcW w:w="6202" w:type="dxa"/>
            <w:gridSpan w:val="6"/>
            <w:tcBorders>
              <w:top w:val="nil"/>
              <w:bottom w:val="nil"/>
            </w:tcBorders>
          </w:tcPr>
          <w:p w14:paraId="1E973DF8" w14:textId="77777777" w:rsidR="00256425" w:rsidRDefault="00256425" w:rsidP="009E7B04">
            <w:pPr>
              <w:jc w:val="both"/>
            </w:pPr>
          </w:p>
        </w:tc>
      </w:tr>
      <w:tr w:rsidR="00256425" w14:paraId="6FE7CB0E" w14:textId="77777777" w:rsidTr="00E153D9">
        <w:trPr>
          <w:trHeight w:val="141"/>
        </w:trPr>
        <w:tc>
          <w:tcPr>
            <w:tcW w:w="9855" w:type="dxa"/>
            <w:gridSpan w:val="8"/>
            <w:tcBorders>
              <w:top w:val="nil"/>
            </w:tcBorders>
          </w:tcPr>
          <w:p w14:paraId="02CF3CF3" w14:textId="77777777" w:rsidR="00BE760F" w:rsidRPr="00F324B8" w:rsidRDefault="00BE760F" w:rsidP="00BE760F">
            <w:pPr>
              <w:rPr>
                <w:rStyle w:val="spellingerror"/>
                <w:rFonts w:eastAsia="Calibri"/>
                <w:b/>
                <w:shd w:val="clear" w:color="auto" w:fill="FAF9F8"/>
              </w:rPr>
            </w:pPr>
            <w:r w:rsidRPr="00F324B8">
              <w:rPr>
                <w:rStyle w:val="spellingerror"/>
                <w:rFonts w:eastAsia="Calibri"/>
                <w:b/>
                <w:shd w:val="clear" w:color="auto" w:fill="FAF9F8"/>
              </w:rPr>
              <w:t>Povinná:</w:t>
            </w:r>
          </w:p>
          <w:p w14:paraId="6361F43E" w14:textId="77777777" w:rsidR="00BE760F" w:rsidRPr="00F324B8" w:rsidRDefault="00BE760F" w:rsidP="00BE760F">
            <w:pPr>
              <w:rPr>
                <w:sz w:val="18"/>
                <w:szCs w:val="18"/>
              </w:rPr>
            </w:pPr>
            <w:r w:rsidRPr="00F324B8">
              <w:rPr>
                <w:rStyle w:val="spellingerror"/>
                <w:rFonts w:eastAsia="Calibri"/>
                <w:shd w:val="clear" w:color="auto" w:fill="FAF9F8"/>
              </w:rPr>
              <w:t>BISHOP,</w:t>
            </w:r>
            <w:r w:rsidRPr="00F324B8">
              <w:rPr>
                <w:rStyle w:val="normaltextrun"/>
                <w:shd w:val="clear" w:color="auto" w:fill="FAF9F8"/>
              </w:rPr>
              <w:t xml:space="preserve"> Claire. Řízení reality. Spolupráce a participace v současném umění. In: </w:t>
            </w:r>
            <w:r w:rsidRPr="00F324B8">
              <w:rPr>
                <w:rStyle w:val="normaltextrun"/>
                <w:i/>
                <w:iCs/>
                <w:shd w:val="clear" w:color="auto" w:fill="FAF9F8"/>
              </w:rPr>
              <w:t>Sešit pro umění, teorii a příbuzné zóny.</w:t>
            </w:r>
            <w:r w:rsidRPr="00F324B8">
              <w:rPr>
                <w:rStyle w:val="normaltextrun"/>
                <w:shd w:val="clear" w:color="auto" w:fill="FAF9F8"/>
              </w:rPr>
              <w:t xml:space="preserve"> 1-2, 2007.</w:t>
            </w:r>
            <w:r w:rsidRPr="00F324B8">
              <w:rPr>
                <w:rStyle w:val="eop"/>
              </w:rPr>
              <w:t> </w:t>
            </w:r>
          </w:p>
          <w:p w14:paraId="3FE3D0AF" w14:textId="77777777" w:rsidR="00BE760F" w:rsidRPr="00B848CB" w:rsidRDefault="00000000" w:rsidP="00BE760F">
            <w:hyperlink r:id="rId107" w:tgtFrame="_blank" w:history="1">
              <w:r w:rsidR="00BE760F" w:rsidRPr="009D0F76">
                <w:rPr>
                  <w:rStyle w:val="Hypertextovodkaz"/>
                  <w:bCs/>
                  <w:color w:val="auto"/>
                  <w:u w:val="none"/>
                </w:rPr>
                <w:t>DRDOVÁ, Lucie, ŠEVČÍKOVÁ, Lucie a ŽÁKOVÁ, Eva, eds. </w:t>
              </w:r>
              <w:r w:rsidR="00BE760F" w:rsidRPr="009D0F76">
                <w:rPr>
                  <w:rStyle w:val="Hypertextovodkaz"/>
                  <w:bCs/>
                  <w:i/>
                  <w:iCs/>
                  <w:color w:val="auto"/>
                  <w:u w:val="none"/>
                </w:rPr>
                <w:t>Czech contemporary art guide</w:t>
              </w:r>
              <w:r w:rsidR="00BE760F" w:rsidRPr="009D0F76">
                <w:rPr>
                  <w:rStyle w:val="Hypertextovodkaz"/>
                  <w:bCs/>
                  <w:color w:val="auto"/>
                  <w:u w:val="none"/>
                </w:rPr>
                <w:t>. 2012. ISBN 978-80-7008-294-2.</w:t>
              </w:r>
            </w:hyperlink>
          </w:p>
          <w:p w14:paraId="21C9921B" w14:textId="77777777" w:rsidR="00BE760F" w:rsidRPr="00F324B8" w:rsidRDefault="00000000" w:rsidP="00BE760F">
            <w:hyperlink r:id="rId108" w:tgtFrame="_blank" w:history="1">
              <w:r w:rsidR="00BE760F" w:rsidRPr="00F324B8">
                <w:rPr>
                  <w:rStyle w:val="Hypertextovodkaz"/>
                  <w:bCs/>
                  <w:color w:val="auto"/>
                  <w:u w:val="none"/>
                </w:rPr>
                <w:t>HOFFMAN, Jens. </w:t>
              </w:r>
              <w:r w:rsidR="00BE760F" w:rsidRPr="00F324B8">
                <w:rPr>
                  <w:rStyle w:val="Hypertextovodkaz"/>
                  <w:bCs/>
                  <w:i/>
                  <w:iCs/>
                  <w:color w:val="auto"/>
                  <w:u w:val="none"/>
                </w:rPr>
                <w:t>Show Time: The 50 most influental exhibitions of contemporary art</w:t>
              </w:r>
              <w:r w:rsidR="00BE760F" w:rsidRPr="00F324B8">
                <w:rPr>
                  <w:rStyle w:val="Hypertextovodkaz"/>
                  <w:bCs/>
                  <w:color w:val="auto"/>
                  <w:u w:val="none"/>
                </w:rPr>
                <w:t>. D.A.P. / Distributed Art Publishers, Inc., 2014. ISBN 9780500239117.</w:t>
              </w:r>
            </w:hyperlink>
          </w:p>
          <w:p w14:paraId="4CF6E90E" w14:textId="77777777" w:rsidR="00BE760F" w:rsidRPr="00F324B8" w:rsidRDefault="00BE760F" w:rsidP="00BE760F">
            <w:pPr>
              <w:rPr>
                <w:sz w:val="18"/>
                <w:szCs w:val="18"/>
              </w:rPr>
            </w:pPr>
            <w:r w:rsidRPr="00F324B8">
              <w:rPr>
                <w:rStyle w:val="normaltextrun"/>
              </w:rPr>
              <w:t xml:space="preserve">HORÁČEK, Radek. </w:t>
            </w:r>
            <w:r w:rsidRPr="00F324B8">
              <w:rPr>
                <w:rStyle w:val="normaltextrun"/>
                <w:i/>
                <w:iCs/>
              </w:rPr>
              <w:t>Umění bez revolucí</w:t>
            </w:r>
            <w:r w:rsidRPr="00F324B8">
              <w:rPr>
                <w:rStyle w:val="normaltextrun"/>
              </w:rPr>
              <w:t xml:space="preserve">? </w:t>
            </w:r>
            <w:r w:rsidRPr="00F324B8">
              <w:rPr>
                <w:rStyle w:val="spellingerror"/>
                <w:rFonts w:eastAsia="Calibri"/>
              </w:rPr>
              <w:t>Barrister</w:t>
            </w:r>
            <w:r w:rsidRPr="00F324B8">
              <w:rPr>
                <w:rStyle w:val="normaltextrun"/>
              </w:rPr>
              <w:t xml:space="preserve"> &amp; </w:t>
            </w:r>
            <w:r w:rsidRPr="00F324B8">
              <w:rPr>
                <w:rStyle w:val="spellingerror"/>
                <w:rFonts w:eastAsia="Calibri"/>
              </w:rPr>
              <w:t>Principal</w:t>
            </w:r>
            <w:r w:rsidRPr="00F324B8">
              <w:rPr>
                <w:rStyle w:val="normaltextrun"/>
              </w:rPr>
              <w:t xml:space="preserve"> 2015/2019. ISBN: 978-80-7485-066-0</w:t>
            </w:r>
            <w:r w:rsidRPr="00F324B8">
              <w:rPr>
                <w:rStyle w:val="eop"/>
              </w:rPr>
              <w:t> </w:t>
            </w:r>
          </w:p>
          <w:p w14:paraId="3757905C" w14:textId="77777777" w:rsidR="00BE760F" w:rsidRPr="00F324B8" w:rsidRDefault="00BE760F" w:rsidP="00BE760F">
            <w:r w:rsidRPr="00F324B8">
              <w:rPr>
                <w:rStyle w:val="spellingerror"/>
                <w:rFonts w:eastAsia="Calibri"/>
                <w:b/>
                <w:bCs/>
              </w:rPr>
              <w:t>Doporučená:</w:t>
            </w:r>
          </w:p>
          <w:p w14:paraId="3549DDD5" w14:textId="77777777" w:rsidR="00BE760F" w:rsidRPr="00F324B8" w:rsidRDefault="00BE760F" w:rsidP="00BE760F">
            <w:r w:rsidRPr="00F324B8">
              <w:t>HORÁČEK, Radek a ZÁLEŠÁK, Jan a kol. </w:t>
            </w:r>
            <w:r w:rsidRPr="00F324B8">
              <w:rPr>
                <w:i/>
                <w:iCs/>
              </w:rPr>
              <w:t>Aktuální otázky zprostředkování umění? Teorie a praxe galerijní pedagogiky, vizuální kultura a výtvarná výchova.</w:t>
            </w:r>
            <w:r w:rsidRPr="00F324B8">
              <w:t xml:space="preserve"> Brno: Masarykova univerzita, 2007. ISBN 978-80-210-4371-8.</w:t>
            </w:r>
          </w:p>
          <w:p w14:paraId="6DD007FF" w14:textId="77777777" w:rsidR="00BE760F" w:rsidRPr="00F324B8" w:rsidRDefault="00BE760F" w:rsidP="00BE760F">
            <w:pPr>
              <w:rPr>
                <w:rStyle w:val="eop"/>
              </w:rPr>
            </w:pPr>
            <w:r w:rsidRPr="00F324B8">
              <w:rPr>
                <w:rStyle w:val="spellingerror"/>
                <w:rFonts w:eastAsia="Calibri"/>
              </w:rPr>
              <w:t>HICKS, Alistair.</w:t>
            </w:r>
            <w:r w:rsidRPr="00F324B8">
              <w:rPr>
                <w:rStyle w:val="normaltextrun"/>
              </w:rPr>
              <w:t xml:space="preserve"> </w:t>
            </w:r>
            <w:r w:rsidRPr="00F324B8">
              <w:rPr>
                <w:rStyle w:val="normaltextrun"/>
                <w:i/>
                <w:iCs/>
              </w:rPr>
              <w:t>Průvodce světem současného umění. Nové směry 21. století</w:t>
            </w:r>
            <w:r w:rsidRPr="00F324B8">
              <w:rPr>
                <w:rStyle w:val="normaltextrun"/>
              </w:rPr>
              <w:t>. Zlín, 2014.</w:t>
            </w:r>
            <w:r w:rsidRPr="00F324B8">
              <w:rPr>
                <w:rStyle w:val="eop"/>
              </w:rPr>
              <w:t xml:space="preserve"> ISBN 978-80-7473-558-5 </w:t>
            </w:r>
          </w:p>
          <w:p w14:paraId="3145142F" w14:textId="77777777" w:rsidR="00614E91" w:rsidRDefault="00000000" w:rsidP="00BE760F">
            <w:pPr>
              <w:rPr>
                <w:ins w:id="312" w:author="Hana Ponížilová" w:date="2023-05-25T16:34:00Z"/>
                <w:rStyle w:val="Hypertextovodkaz"/>
                <w:bCs/>
                <w:color w:val="auto"/>
                <w:u w:val="none"/>
              </w:rPr>
            </w:pPr>
            <w:hyperlink r:id="rId109" w:tgtFrame="_blank" w:history="1">
              <w:r w:rsidR="00BE760F" w:rsidRPr="00F324B8">
                <w:t>JAROŠOVÁ</w:t>
              </w:r>
              <w:r w:rsidR="00BE760F" w:rsidRPr="00F324B8">
                <w:rPr>
                  <w:rStyle w:val="Hypertextovodkaz"/>
                  <w:bCs/>
                  <w:color w:val="auto"/>
                  <w:u w:val="none"/>
                </w:rPr>
                <w:t>, Helena. </w:t>
              </w:r>
              <w:r w:rsidR="00BE760F" w:rsidRPr="00F324B8">
                <w:rPr>
                  <w:rStyle w:val="Hypertextovodkaz"/>
                  <w:bCs/>
                  <w:i/>
                  <w:iCs/>
                  <w:color w:val="auto"/>
                  <w:u w:val="none"/>
                </w:rPr>
                <w:t>Současná česká móda</w:t>
              </w:r>
              <w:r w:rsidR="00BE760F" w:rsidRPr="00F324B8">
                <w:rPr>
                  <w:rStyle w:val="Hypertextovodkaz"/>
                  <w:bCs/>
                  <w:color w:val="auto"/>
                  <w:u w:val="none"/>
                </w:rPr>
                <w:t>. Praha: Allcore, 2002. ISBN 8090315100.</w:t>
              </w:r>
            </w:hyperlink>
          </w:p>
          <w:p w14:paraId="60CFB6BF" w14:textId="641FC13C" w:rsidR="00BE760F" w:rsidRPr="00F324B8" w:rsidRDefault="00BE760F" w:rsidP="00BE760F">
            <w:pPr>
              <w:rPr>
                <w:sz w:val="18"/>
                <w:szCs w:val="18"/>
              </w:rPr>
            </w:pPr>
            <w:r w:rsidRPr="00F324B8">
              <w:rPr>
                <w:rStyle w:val="spellingerror"/>
                <w:rFonts w:eastAsia="Calibri"/>
              </w:rPr>
              <w:t>MIRZOEFF,</w:t>
            </w:r>
            <w:r w:rsidRPr="00F324B8">
              <w:rPr>
                <w:rStyle w:val="normaltextrun"/>
              </w:rPr>
              <w:t xml:space="preserve"> Nicholas. Vizuální aktivismus in</w:t>
            </w:r>
            <w:r w:rsidRPr="00F324B8">
              <w:rPr>
                <w:rStyle w:val="normaltextrun"/>
                <w:i/>
                <w:iCs/>
              </w:rPr>
              <w:t>: Jak vidět svět</w:t>
            </w:r>
            <w:r w:rsidRPr="00F324B8">
              <w:rPr>
                <w:rStyle w:val="normaltextrun"/>
              </w:rPr>
              <w:t xml:space="preserve">. </w:t>
            </w:r>
            <w:r w:rsidRPr="00F324B8">
              <w:rPr>
                <w:rStyle w:val="spellingerror"/>
                <w:rFonts w:eastAsia="Calibri"/>
              </w:rPr>
              <w:t>ArtMap</w:t>
            </w:r>
            <w:r w:rsidRPr="00F324B8">
              <w:rPr>
                <w:rStyle w:val="normaltextrun"/>
              </w:rPr>
              <w:t xml:space="preserve"> 2018.</w:t>
            </w:r>
            <w:r w:rsidRPr="00F324B8">
              <w:rPr>
                <w:rStyle w:val="eop"/>
              </w:rPr>
              <w:t> ISBN 978-80-906599-5-7</w:t>
            </w:r>
          </w:p>
          <w:p w14:paraId="1BA2B9FF" w14:textId="77777777" w:rsidR="00BE760F" w:rsidRPr="00F324B8" w:rsidRDefault="00BE760F" w:rsidP="00BE760F">
            <w:pPr>
              <w:rPr>
                <w:sz w:val="18"/>
                <w:szCs w:val="18"/>
              </w:rPr>
            </w:pPr>
            <w:r w:rsidRPr="00F324B8">
              <w:rPr>
                <w:rStyle w:val="spellingerror"/>
                <w:rFonts w:eastAsia="Calibri"/>
                <w:bCs/>
              </w:rPr>
              <w:t>O´DOHERTY,</w:t>
            </w:r>
            <w:r w:rsidRPr="00F324B8">
              <w:rPr>
                <w:rStyle w:val="normaltextrun"/>
              </w:rPr>
              <w:t xml:space="preserve"> Brian. </w:t>
            </w:r>
            <w:r w:rsidRPr="00F324B8">
              <w:rPr>
                <w:rStyle w:val="normaltextrun"/>
                <w:i/>
                <w:iCs/>
              </w:rPr>
              <w:t>Uvnitř bílé krychle</w:t>
            </w:r>
            <w:r w:rsidRPr="00F324B8">
              <w:rPr>
                <w:rStyle w:val="normaltextrun"/>
              </w:rPr>
              <w:t>. Praha: Tranzit.cz 2000.</w:t>
            </w:r>
            <w:r w:rsidRPr="00F324B8">
              <w:rPr>
                <w:rStyle w:val="eop"/>
              </w:rPr>
              <w:t> ISBN/ISSN: 978-80-87259-30-4</w:t>
            </w:r>
          </w:p>
          <w:p w14:paraId="4CC621BC" w14:textId="77777777" w:rsidR="00BE760F" w:rsidRDefault="00BE760F" w:rsidP="00BE760F">
            <w:pPr>
              <w:rPr>
                <w:rStyle w:val="eop"/>
              </w:rPr>
            </w:pPr>
            <w:r w:rsidRPr="00F324B8">
              <w:rPr>
                <w:rStyle w:val="spellingerror"/>
                <w:rFonts w:eastAsia="Calibri"/>
              </w:rPr>
              <w:t xml:space="preserve">POSPYSZIL, </w:t>
            </w:r>
            <w:r w:rsidRPr="00F324B8">
              <w:rPr>
                <w:rStyle w:val="normaltextrun"/>
              </w:rPr>
              <w:t xml:space="preserve">Tomáš. </w:t>
            </w:r>
            <w:r w:rsidRPr="00F324B8">
              <w:rPr>
                <w:rStyle w:val="normaltextrun"/>
                <w:i/>
                <w:iCs/>
              </w:rPr>
              <w:t>Asociativní dějepis umění</w:t>
            </w:r>
            <w:r w:rsidRPr="00F324B8">
              <w:rPr>
                <w:rStyle w:val="normaltextrun"/>
              </w:rPr>
              <w:t>. (výňatek: Eva Koťátková) Tranzit.cz 2014.</w:t>
            </w:r>
            <w:r w:rsidRPr="00F324B8">
              <w:rPr>
                <w:rStyle w:val="eop"/>
              </w:rPr>
              <w:t> </w:t>
            </w:r>
          </w:p>
          <w:p w14:paraId="680908AE" w14:textId="77777777" w:rsidR="00BE760F" w:rsidRPr="00F324B8" w:rsidRDefault="00BE760F" w:rsidP="00BE760F">
            <w:pPr>
              <w:rPr>
                <w:sz w:val="18"/>
                <w:szCs w:val="18"/>
              </w:rPr>
            </w:pPr>
            <w:r w:rsidRPr="00F324B8">
              <w:rPr>
                <w:rStyle w:val="eop"/>
              </w:rPr>
              <w:t>ISBN/ISSN: 978-80-87259-28-3</w:t>
            </w:r>
            <w:r>
              <w:rPr>
                <w:rStyle w:val="eop"/>
              </w:rPr>
              <w:t>.</w:t>
            </w:r>
          </w:p>
          <w:p w14:paraId="3D9EDDD1" w14:textId="77777777" w:rsidR="00BE760F" w:rsidRPr="00F324B8" w:rsidRDefault="00000000" w:rsidP="00BE760F">
            <w:hyperlink r:id="rId110" w:tgtFrame="_blank" w:history="1">
              <w:r w:rsidR="00BE760F" w:rsidRPr="00F324B8">
                <w:rPr>
                  <w:rStyle w:val="Hypertextovodkaz"/>
                  <w:bCs/>
                  <w:color w:val="auto"/>
                  <w:u w:val="none"/>
                </w:rPr>
                <w:t>THOMPSON, Don. </w:t>
              </w:r>
              <w:r w:rsidR="00BE760F" w:rsidRPr="00F324B8">
                <w:rPr>
                  <w:rStyle w:val="Hypertextovodkaz"/>
                  <w:bCs/>
                  <w:i/>
                  <w:iCs/>
                  <w:color w:val="auto"/>
                  <w:u w:val="none"/>
                </w:rPr>
                <w:t>Jak prodat vycpaného žraloka (za 12 miliónů dolarů)</w:t>
              </w:r>
              <w:r w:rsidR="00BE760F" w:rsidRPr="00F324B8">
                <w:rPr>
                  <w:rStyle w:val="Hypertextovodkaz"/>
                  <w:bCs/>
                  <w:color w:val="auto"/>
                  <w:u w:val="none"/>
                </w:rPr>
                <w:t>. Zlín, 2010. ISBN 978-80-87162-58-3.</w:t>
              </w:r>
            </w:hyperlink>
          </w:p>
          <w:p w14:paraId="12B07644" w14:textId="77777777" w:rsidR="00BE760F" w:rsidRPr="00F324B8" w:rsidRDefault="00BE760F" w:rsidP="00BE760F">
            <w:pPr>
              <w:rPr>
                <w:rStyle w:val="eop"/>
              </w:rPr>
            </w:pPr>
            <w:r w:rsidRPr="00F324B8">
              <w:rPr>
                <w:rStyle w:val="normaltextrun"/>
              </w:rPr>
              <w:t xml:space="preserve">WILSON, Michael. </w:t>
            </w:r>
            <w:r w:rsidRPr="00F324B8">
              <w:rPr>
                <w:rStyle w:val="spellingerror"/>
                <w:rFonts w:eastAsia="Calibri"/>
                <w:i/>
                <w:iCs/>
              </w:rPr>
              <w:t>How</w:t>
            </w:r>
            <w:r w:rsidRPr="00F324B8">
              <w:rPr>
                <w:rStyle w:val="normaltextrun"/>
                <w:i/>
                <w:iCs/>
              </w:rPr>
              <w:t xml:space="preserve"> to </w:t>
            </w:r>
            <w:r w:rsidRPr="00F324B8">
              <w:rPr>
                <w:rStyle w:val="spellingerror"/>
                <w:rFonts w:eastAsia="Calibri"/>
                <w:i/>
                <w:iCs/>
              </w:rPr>
              <w:t>Read</w:t>
            </w:r>
            <w:r w:rsidRPr="00F324B8">
              <w:rPr>
                <w:rStyle w:val="normaltextrun"/>
                <w:i/>
                <w:iCs/>
              </w:rPr>
              <w:t xml:space="preserve"> </w:t>
            </w:r>
            <w:r w:rsidRPr="00F324B8">
              <w:rPr>
                <w:rStyle w:val="spellingerror"/>
                <w:rFonts w:eastAsia="Calibri"/>
                <w:i/>
                <w:iCs/>
              </w:rPr>
              <w:t>Contemporary</w:t>
            </w:r>
            <w:r w:rsidRPr="00F324B8">
              <w:rPr>
                <w:rStyle w:val="normaltextrun"/>
                <w:i/>
                <w:iCs/>
              </w:rPr>
              <w:t xml:space="preserve"> Art</w:t>
            </w:r>
            <w:r w:rsidRPr="00F324B8">
              <w:rPr>
                <w:rStyle w:val="normaltextrun"/>
              </w:rPr>
              <w:t xml:space="preserve">. </w:t>
            </w:r>
            <w:r w:rsidRPr="00F324B8">
              <w:rPr>
                <w:rStyle w:val="spellingerror"/>
                <w:rFonts w:eastAsia="Calibri"/>
              </w:rPr>
              <w:t>Thames</w:t>
            </w:r>
            <w:r w:rsidRPr="00F324B8">
              <w:rPr>
                <w:rStyle w:val="normaltextrun"/>
              </w:rPr>
              <w:t xml:space="preserve"> et. Hudson 2014 (vyšlo i česky)</w:t>
            </w:r>
            <w:r w:rsidRPr="00F324B8">
              <w:rPr>
                <w:rStyle w:val="eop"/>
              </w:rPr>
              <w:t> ISBN 9780500970447</w:t>
            </w:r>
          </w:p>
          <w:p w14:paraId="4075526C" w14:textId="0D9A630A" w:rsidR="00256425" w:rsidRDefault="00BE760F" w:rsidP="00F322FF">
            <w:r w:rsidRPr="00F324B8">
              <w:rPr>
                <w:rStyle w:val="normaltextrun"/>
              </w:rPr>
              <w:t xml:space="preserve">ZÁLEŠÁK, Jan. </w:t>
            </w:r>
            <w:r w:rsidRPr="00F324B8">
              <w:rPr>
                <w:rStyle w:val="normaltextrun"/>
                <w:i/>
                <w:iCs/>
              </w:rPr>
              <w:t>Umění spolupráce</w:t>
            </w:r>
            <w:r w:rsidRPr="00F324B8">
              <w:rPr>
                <w:rStyle w:val="normaltextrun"/>
              </w:rPr>
              <w:t>. Avu/</w:t>
            </w:r>
            <w:r w:rsidRPr="00F324B8">
              <w:rPr>
                <w:rStyle w:val="spellingerror"/>
                <w:rFonts w:eastAsia="Calibri"/>
              </w:rPr>
              <w:t>Muni</w:t>
            </w:r>
            <w:r w:rsidRPr="00F324B8">
              <w:rPr>
                <w:rStyle w:val="normaltextrun"/>
              </w:rPr>
              <w:t xml:space="preserve"> </w:t>
            </w:r>
            <w:r w:rsidRPr="00F324B8">
              <w:rPr>
                <w:rStyle w:val="spellingerror"/>
                <w:rFonts w:eastAsia="Calibri"/>
              </w:rPr>
              <w:t>Press</w:t>
            </w:r>
            <w:r w:rsidRPr="00F324B8">
              <w:rPr>
                <w:rStyle w:val="normaltextrun"/>
              </w:rPr>
              <w:t xml:space="preserve"> 2011. ISBN 978-80-210-5707-4</w:t>
            </w:r>
          </w:p>
        </w:tc>
      </w:tr>
      <w:tr w:rsidR="00256425" w14:paraId="0B7ED9B9" w14:textId="77777777" w:rsidTr="009E7B04">
        <w:tc>
          <w:tcPr>
            <w:tcW w:w="9855" w:type="dxa"/>
            <w:gridSpan w:val="8"/>
            <w:tcBorders>
              <w:bottom w:val="double" w:sz="4" w:space="0" w:color="auto"/>
            </w:tcBorders>
            <w:shd w:val="clear" w:color="auto" w:fill="BDD6EE"/>
          </w:tcPr>
          <w:p w14:paraId="032DB4D4" w14:textId="3F00CF18" w:rsidR="00256425" w:rsidRDefault="00256425" w:rsidP="009E7B04">
            <w:pPr>
              <w:jc w:val="both"/>
              <w:rPr>
                <w:b/>
                <w:sz w:val="28"/>
              </w:rPr>
            </w:pPr>
            <w:r>
              <w:lastRenderedPageBreak/>
              <w:br w:type="page"/>
            </w:r>
            <w:r>
              <w:rPr>
                <w:b/>
                <w:sz w:val="28"/>
              </w:rPr>
              <w:t>B-III – Charakteristika studijního předmětu</w:t>
            </w:r>
          </w:p>
        </w:tc>
      </w:tr>
      <w:tr w:rsidR="00256425" w14:paraId="592E7EE1" w14:textId="77777777" w:rsidTr="009E7B04">
        <w:tc>
          <w:tcPr>
            <w:tcW w:w="3086" w:type="dxa"/>
            <w:tcBorders>
              <w:top w:val="double" w:sz="4" w:space="0" w:color="auto"/>
            </w:tcBorders>
            <w:shd w:val="clear" w:color="auto" w:fill="F7CAAC"/>
          </w:tcPr>
          <w:p w14:paraId="1C73443C" w14:textId="77777777" w:rsidR="00256425" w:rsidRDefault="00256425" w:rsidP="009E7B04">
            <w:pPr>
              <w:rPr>
                <w:b/>
              </w:rPr>
            </w:pPr>
            <w:r>
              <w:rPr>
                <w:b/>
              </w:rPr>
              <w:t>Název studijního předmětu</w:t>
            </w:r>
          </w:p>
        </w:tc>
        <w:tc>
          <w:tcPr>
            <w:tcW w:w="6769" w:type="dxa"/>
            <w:gridSpan w:val="7"/>
            <w:tcBorders>
              <w:top w:val="double" w:sz="4" w:space="0" w:color="auto"/>
            </w:tcBorders>
          </w:tcPr>
          <w:p w14:paraId="0D0D7AD9" w14:textId="77777777" w:rsidR="00256425" w:rsidRDefault="00256425" w:rsidP="009E7B04">
            <w:pPr>
              <w:jc w:val="both"/>
            </w:pPr>
            <w:r>
              <w:t>Současné tendence v umění 2</w:t>
            </w:r>
          </w:p>
        </w:tc>
      </w:tr>
      <w:tr w:rsidR="00256425" w14:paraId="492500F5" w14:textId="77777777" w:rsidTr="009E7B04">
        <w:tc>
          <w:tcPr>
            <w:tcW w:w="3086" w:type="dxa"/>
            <w:shd w:val="clear" w:color="auto" w:fill="F7CAAC"/>
          </w:tcPr>
          <w:p w14:paraId="67C66E17" w14:textId="77777777" w:rsidR="00256425" w:rsidRDefault="00256425" w:rsidP="009E7B04">
            <w:pPr>
              <w:rPr>
                <w:b/>
              </w:rPr>
            </w:pPr>
            <w:r>
              <w:rPr>
                <w:b/>
              </w:rPr>
              <w:t>Typ předmětu</w:t>
            </w:r>
          </w:p>
        </w:tc>
        <w:tc>
          <w:tcPr>
            <w:tcW w:w="3406" w:type="dxa"/>
            <w:gridSpan w:val="4"/>
          </w:tcPr>
          <w:p w14:paraId="427A638A" w14:textId="77777777" w:rsidR="00256425" w:rsidRDefault="00256425" w:rsidP="009E7B04">
            <w:pPr>
              <w:jc w:val="both"/>
            </w:pPr>
            <w:r>
              <w:t>povinný, ZT</w:t>
            </w:r>
          </w:p>
        </w:tc>
        <w:tc>
          <w:tcPr>
            <w:tcW w:w="2695" w:type="dxa"/>
            <w:gridSpan w:val="2"/>
            <w:shd w:val="clear" w:color="auto" w:fill="F7CAAC"/>
          </w:tcPr>
          <w:p w14:paraId="6C497049" w14:textId="77777777" w:rsidR="00256425" w:rsidRDefault="00256425" w:rsidP="009E7B04">
            <w:pPr>
              <w:jc w:val="both"/>
            </w:pPr>
            <w:r>
              <w:rPr>
                <w:b/>
              </w:rPr>
              <w:t>doporučený ročník / semestr</w:t>
            </w:r>
          </w:p>
        </w:tc>
        <w:tc>
          <w:tcPr>
            <w:tcW w:w="668" w:type="dxa"/>
          </w:tcPr>
          <w:p w14:paraId="5865817A" w14:textId="77777777" w:rsidR="00256425" w:rsidRDefault="00256425" w:rsidP="009E7B04">
            <w:pPr>
              <w:jc w:val="both"/>
            </w:pPr>
            <w:r>
              <w:t>1/LS</w:t>
            </w:r>
          </w:p>
        </w:tc>
      </w:tr>
      <w:tr w:rsidR="00256425" w14:paraId="73AEF8EC" w14:textId="77777777" w:rsidTr="009E7B04">
        <w:tc>
          <w:tcPr>
            <w:tcW w:w="3086" w:type="dxa"/>
            <w:shd w:val="clear" w:color="auto" w:fill="F7CAAC"/>
          </w:tcPr>
          <w:p w14:paraId="2BA29677" w14:textId="77777777" w:rsidR="00256425" w:rsidRDefault="00256425" w:rsidP="009E7B04">
            <w:pPr>
              <w:rPr>
                <w:b/>
              </w:rPr>
            </w:pPr>
            <w:r>
              <w:rPr>
                <w:b/>
              </w:rPr>
              <w:t>Rozsah studijního předmětu</w:t>
            </w:r>
          </w:p>
        </w:tc>
        <w:tc>
          <w:tcPr>
            <w:tcW w:w="1701" w:type="dxa"/>
            <w:gridSpan w:val="2"/>
          </w:tcPr>
          <w:p w14:paraId="17731672" w14:textId="4A7BE941" w:rsidR="00256425" w:rsidRDefault="00256425" w:rsidP="009E7B04">
            <w:pPr>
              <w:jc w:val="both"/>
            </w:pPr>
            <w:r>
              <w:t>26</w:t>
            </w:r>
            <w:r w:rsidR="00BC3F5F">
              <w:t xml:space="preserve"> </w:t>
            </w:r>
            <w:r>
              <w:t>p</w:t>
            </w:r>
          </w:p>
        </w:tc>
        <w:tc>
          <w:tcPr>
            <w:tcW w:w="889" w:type="dxa"/>
            <w:shd w:val="clear" w:color="auto" w:fill="F7CAAC"/>
          </w:tcPr>
          <w:p w14:paraId="3530C445" w14:textId="77777777" w:rsidR="00256425" w:rsidRDefault="00256425" w:rsidP="009E7B04">
            <w:pPr>
              <w:jc w:val="both"/>
              <w:rPr>
                <w:b/>
              </w:rPr>
            </w:pPr>
            <w:r>
              <w:rPr>
                <w:b/>
              </w:rPr>
              <w:t xml:space="preserve">hod. </w:t>
            </w:r>
          </w:p>
        </w:tc>
        <w:tc>
          <w:tcPr>
            <w:tcW w:w="816" w:type="dxa"/>
          </w:tcPr>
          <w:p w14:paraId="2AE64F07" w14:textId="77777777" w:rsidR="00256425" w:rsidRDefault="00256425" w:rsidP="009E7B04">
            <w:pPr>
              <w:jc w:val="both"/>
            </w:pPr>
            <w:r>
              <w:t>26</w:t>
            </w:r>
          </w:p>
        </w:tc>
        <w:tc>
          <w:tcPr>
            <w:tcW w:w="2156" w:type="dxa"/>
            <w:shd w:val="clear" w:color="auto" w:fill="F7CAAC"/>
          </w:tcPr>
          <w:p w14:paraId="60728FB7" w14:textId="77777777" w:rsidR="00256425" w:rsidRDefault="00256425" w:rsidP="009E7B04">
            <w:pPr>
              <w:jc w:val="both"/>
              <w:rPr>
                <w:b/>
              </w:rPr>
            </w:pPr>
            <w:r>
              <w:rPr>
                <w:b/>
              </w:rPr>
              <w:t>kreditů</w:t>
            </w:r>
          </w:p>
        </w:tc>
        <w:tc>
          <w:tcPr>
            <w:tcW w:w="1207" w:type="dxa"/>
            <w:gridSpan w:val="2"/>
          </w:tcPr>
          <w:p w14:paraId="260046F5" w14:textId="77777777" w:rsidR="00256425" w:rsidRDefault="00256425" w:rsidP="009E7B04">
            <w:pPr>
              <w:jc w:val="both"/>
            </w:pPr>
            <w:r>
              <w:t>3</w:t>
            </w:r>
          </w:p>
        </w:tc>
      </w:tr>
      <w:tr w:rsidR="00256425" w14:paraId="772F15AB" w14:textId="77777777" w:rsidTr="009E7B04">
        <w:tc>
          <w:tcPr>
            <w:tcW w:w="3086" w:type="dxa"/>
            <w:shd w:val="clear" w:color="auto" w:fill="F7CAAC"/>
          </w:tcPr>
          <w:p w14:paraId="1A90605C" w14:textId="77777777" w:rsidR="00256425" w:rsidRDefault="00256425" w:rsidP="009E7B04">
            <w:pPr>
              <w:rPr>
                <w:b/>
                <w:sz w:val="22"/>
              </w:rPr>
            </w:pPr>
            <w:r>
              <w:rPr>
                <w:b/>
              </w:rPr>
              <w:t>Prerekvizity, korekvizity, ekvivalence</w:t>
            </w:r>
          </w:p>
        </w:tc>
        <w:tc>
          <w:tcPr>
            <w:tcW w:w="6769" w:type="dxa"/>
            <w:gridSpan w:val="7"/>
          </w:tcPr>
          <w:p w14:paraId="2FCD6F2E" w14:textId="77777777" w:rsidR="00256425" w:rsidRDefault="00256425" w:rsidP="009E7B04">
            <w:pPr>
              <w:jc w:val="both"/>
            </w:pPr>
          </w:p>
        </w:tc>
      </w:tr>
      <w:tr w:rsidR="00256425" w14:paraId="10ED709A" w14:textId="77777777" w:rsidTr="009E7B04">
        <w:tc>
          <w:tcPr>
            <w:tcW w:w="3086" w:type="dxa"/>
            <w:shd w:val="clear" w:color="auto" w:fill="F7CAAC"/>
          </w:tcPr>
          <w:p w14:paraId="645F38C8" w14:textId="77777777" w:rsidR="00256425" w:rsidRDefault="00256425" w:rsidP="009E7B04">
            <w:pPr>
              <w:rPr>
                <w:b/>
              </w:rPr>
            </w:pPr>
            <w:r>
              <w:rPr>
                <w:b/>
              </w:rPr>
              <w:t>Způsob ověření studijních výsledků</w:t>
            </w:r>
          </w:p>
        </w:tc>
        <w:tc>
          <w:tcPr>
            <w:tcW w:w="3406" w:type="dxa"/>
            <w:gridSpan w:val="4"/>
          </w:tcPr>
          <w:p w14:paraId="34122DA5" w14:textId="77777777" w:rsidR="00256425" w:rsidRDefault="00256425" w:rsidP="009E7B04">
            <w:pPr>
              <w:jc w:val="both"/>
            </w:pPr>
            <w:r>
              <w:t>zkouška</w:t>
            </w:r>
          </w:p>
        </w:tc>
        <w:tc>
          <w:tcPr>
            <w:tcW w:w="2156" w:type="dxa"/>
            <w:shd w:val="clear" w:color="auto" w:fill="F7CAAC"/>
          </w:tcPr>
          <w:p w14:paraId="386DD661" w14:textId="77777777" w:rsidR="00256425" w:rsidRDefault="00256425" w:rsidP="009E7B04">
            <w:pPr>
              <w:jc w:val="both"/>
              <w:rPr>
                <w:b/>
              </w:rPr>
            </w:pPr>
            <w:r>
              <w:rPr>
                <w:b/>
              </w:rPr>
              <w:t>Forma výuky</w:t>
            </w:r>
          </w:p>
        </w:tc>
        <w:tc>
          <w:tcPr>
            <w:tcW w:w="1207" w:type="dxa"/>
            <w:gridSpan w:val="2"/>
          </w:tcPr>
          <w:p w14:paraId="68C60CFF" w14:textId="77777777" w:rsidR="00256425" w:rsidRDefault="00256425" w:rsidP="009E7B04">
            <w:pPr>
              <w:jc w:val="both"/>
            </w:pPr>
            <w:r>
              <w:t>přednáška</w:t>
            </w:r>
          </w:p>
        </w:tc>
      </w:tr>
      <w:tr w:rsidR="00256425" w14:paraId="7D82E522" w14:textId="77777777" w:rsidTr="009E7B04">
        <w:tc>
          <w:tcPr>
            <w:tcW w:w="3086" w:type="dxa"/>
            <w:shd w:val="clear" w:color="auto" w:fill="F7CAAC"/>
          </w:tcPr>
          <w:p w14:paraId="00056EE2" w14:textId="77777777" w:rsidR="00256425" w:rsidRDefault="00256425" w:rsidP="009E7B04">
            <w:pPr>
              <w:rPr>
                <w:b/>
              </w:rPr>
            </w:pPr>
            <w:r>
              <w:rPr>
                <w:b/>
              </w:rPr>
              <w:t>Forma způsobu ověření studijních výsledků a další požadavky na studenta</w:t>
            </w:r>
          </w:p>
        </w:tc>
        <w:tc>
          <w:tcPr>
            <w:tcW w:w="6769" w:type="dxa"/>
            <w:gridSpan w:val="7"/>
            <w:tcBorders>
              <w:bottom w:val="nil"/>
            </w:tcBorders>
          </w:tcPr>
          <w:p w14:paraId="6B7B8AA6" w14:textId="77777777" w:rsidR="00256425" w:rsidRDefault="00256425" w:rsidP="009E7B04">
            <w:pPr>
              <w:jc w:val="both"/>
            </w:pPr>
            <w:r w:rsidRPr="007C352B">
              <w:t>Týmová prezentace referátu k jednomu umělci či události na české výtvarné scéně, sepsání závěrečné eseje na zadané téma, minimálně 80% účast v hodinách.</w:t>
            </w:r>
          </w:p>
        </w:tc>
      </w:tr>
      <w:tr w:rsidR="00256425" w14:paraId="29CB21F5" w14:textId="77777777" w:rsidTr="009E7B04">
        <w:trPr>
          <w:trHeight w:val="250"/>
        </w:trPr>
        <w:tc>
          <w:tcPr>
            <w:tcW w:w="9855" w:type="dxa"/>
            <w:gridSpan w:val="8"/>
            <w:tcBorders>
              <w:top w:val="nil"/>
            </w:tcBorders>
          </w:tcPr>
          <w:p w14:paraId="219D4775" w14:textId="77777777" w:rsidR="00256425" w:rsidRDefault="00256425" w:rsidP="009E7B04"/>
        </w:tc>
      </w:tr>
      <w:tr w:rsidR="00256425" w14:paraId="6CCA3F92" w14:textId="77777777" w:rsidTr="009E7B04">
        <w:trPr>
          <w:trHeight w:val="197"/>
        </w:trPr>
        <w:tc>
          <w:tcPr>
            <w:tcW w:w="3086" w:type="dxa"/>
            <w:tcBorders>
              <w:top w:val="nil"/>
            </w:tcBorders>
            <w:shd w:val="clear" w:color="auto" w:fill="F7CAAC"/>
          </w:tcPr>
          <w:p w14:paraId="70E26E4C" w14:textId="77777777" w:rsidR="00256425" w:rsidRDefault="00256425" w:rsidP="009E7B04">
            <w:pPr>
              <w:rPr>
                <w:b/>
              </w:rPr>
            </w:pPr>
            <w:r>
              <w:rPr>
                <w:b/>
              </w:rPr>
              <w:t>Garant předmětu</w:t>
            </w:r>
          </w:p>
        </w:tc>
        <w:tc>
          <w:tcPr>
            <w:tcW w:w="6769" w:type="dxa"/>
            <w:gridSpan w:val="7"/>
            <w:tcBorders>
              <w:top w:val="nil"/>
            </w:tcBorders>
          </w:tcPr>
          <w:p w14:paraId="39AE3F96" w14:textId="77777777" w:rsidR="00256425" w:rsidRDefault="00256425" w:rsidP="009E7B04">
            <w:pPr>
              <w:jc w:val="both"/>
            </w:pPr>
            <w:r>
              <w:t>Mgr. Helena Maňasová Hradská, Ph.D.</w:t>
            </w:r>
          </w:p>
        </w:tc>
      </w:tr>
      <w:tr w:rsidR="00256425" w14:paraId="73342E90" w14:textId="77777777" w:rsidTr="009E7B04">
        <w:trPr>
          <w:trHeight w:val="243"/>
        </w:trPr>
        <w:tc>
          <w:tcPr>
            <w:tcW w:w="3086" w:type="dxa"/>
            <w:tcBorders>
              <w:top w:val="nil"/>
            </w:tcBorders>
            <w:shd w:val="clear" w:color="auto" w:fill="F7CAAC"/>
          </w:tcPr>
          <w:p w14:paraId="25F5BB54" w14:textId="77777777" w:rsidR="00256425" w:rsidRDefault="00256425" w:rsidP="009E7B04">
            <w:pPr>
              <w:rPr>
                <w:b/>
              </w:rPr>
            </w:pPr>
            <w:r>
              <w:rPr>
                <w:b/>
              </w:rPr>
              <w:t>Zapojení garanta do výuky předmětu</w:t>
            </w:r>
          </w:p>
        </w:tc>
        <w:tc>
          <w:tcPr>
            <w:tcW w:w="6769" w:type="dxa"/>
            <w:gridSpan w:val="7"/>
            <w:tcBorders>
              <w:top w:val="nil"/>
            </w:tcBorders>
          </w:tcPr>
          <w:p w14:paraId="5F203F95" w14:textId="77777777" w:rsidR="00256425" w:rsidRDefault="00256425" w:rsidP="009E7B04">
            <w:pPr>
              <w:jc w:val="both"/>
            </w:pPr>
            <w:r>
              <w:t>100 %</w:t>
            </w:r>
          </w:p>
        </w:tc>
      </w:tr>
      <w:tr w:rsidR="00256425" w14:paraId="769DF067" w14:textId="77777777" w:rsidTr="009E7B04">
        <w:tc>
          <w:tcPr>
            <w:tcW w:w="3086" w:type="dxa"/>
            <w:shd w:val="clear" w:color="auto" w:fill="F7CAAC"/>
          </w:tcPr>
          <w:p w14:paraId="33EB38AF" w14:textId="77777777" w:rsidR="00256425" w:rsidRDefault="00256425" w:rsidP="009E7B04">
            <w:pPr>
              <w:rPr>
                <w:b/>
              </w:rPr>
            </w:pPr>
            <w:r>
              <w:rPr>
                <w:b/>
              </w:rPr>
              <w:t>Vyučující</w:t>
            </w:r>
          </w:p>
        </w:tc>
        <w:tc>
          <w:tcPr>
            <w:tcW w:w="6769" w:type="dxa"/>
            <w:gridSpan w:val="7"/>
            <w:tcBorders>
              <w:bottom w:val="nil"/>
            </w:tcBorders>
          </w:tcPr>
          <w:p w14:paraId="61EA5A7A" w14:textId="77777777" w:rsidR="00256425" w:rsidRDefault="00256425" w:rsidP="009E7B04">
            <w:pPr>
              <w:jc w:val="both"/>
            </w:pPr>
            <w:r>
              <w:t>Mgr. Helena Maňasová Hradská, Ph.D</w:t>
            </w:r>
            <w:r w:rsidRPr="00E66307">
              <w:t>.</w:t>
            </w:r>
          </w:p>
        </w:tc>
      </w:tr>
      <w:tr w:rsidR="00256425" w14:paraId="7AAB56EB" w14:textId="77777777" w:rsidTr="009E7B04">
        <w:trPr>
          <w:trHeight w:val="182"/>
        </w:trPr>
        <w:tc>
          <w:tcPr>
            <w:tcW w:w="9855" w:type="dxa"/>
            <w:gridSpan w:val="8"/>
            <w:tcBorders>
              <w:top w:val="nil"/>
            </w:tcBorders>
          </w:tcPr>
          <w:p w14:paraId="241CA9D0" w14:textId="77777777" w:rsidR="00256425" w:rsidRDefault="00256425" w:rsidP="009E7B04">
            <w:pPr>
              <w:jc w:val="both"/>
            </w:pPr>
          </w:p>
        </w:tc>
      </w:tr>
      <w:tr w:rsidR="00256425" w14:paraId="541012A2" w14:textId="77777777" w:rsidTr="009E7B04">
        <w:tc>
          <w:tcPr>
            <w:tcW w:w="3086" w:type="dxa"/>
            <w:shd w:val="clear" w:color="auto" w:fill="F7CAAC"/>
          </w:tcPr>
          <w:p w14:paraId="1A3264B8" w14:textId="77777777" w:rsidR="00256425" w:rsidRDefault="00256425" w:rsidP="009E7B04">
            <w:pPr>
              <w:jc w:val="both"/>
              <w:rPr>
                <w:b/>
              </w:rPr>
            </w:pPr>
            <w:r>
              <w:rPr>
                <w:b/>
              </w:rPr>
              <w:t>Stručná anotace předmětu</w:t>
            </w:r>
          </w:p>
        </w:tc>
        <w:tc>
          <w:tcPr>
            <w:tcW w:w="6769" w:type="dxa"/>
            <w:gridSpan w:val="7"/>
            <w:tcBorders>
              <w:bottom w:val="nil"/>
            </w:tcBorders>
          </w:tcPr>
          <w:p w14:paraId="1A4E9753" w14:textId="77777777" w:rsidR="00256425" w:rsidRDefault="00256425" w:rsidP="009E7B04">
            <w:pPr>
              <w:jc w:val="both"/>
            </w:pPr>
          </w:p>
        </w:tc>
      </w:tr>
      <w:tr w:rsidR="00256425" w14:paraId="62CF1354" w14:textId="77777777" w:rsidTr="00624614">
        <w:trPr>
          <w:trHeight w:val="2857"/>
        </w:trPr>
        <w:tc>
          <w:tcPr>
            <w:tcW w:w="9855" w:type="dxa"/>
            <w:gridSpan w:val="8"/>
            <w:tcBorders>
              <w:top w:val="nil"/>
              <w:bottom w:val="single" w:sz="12" w:space="0" w:color="auto"/>
            </w:tcBorders>
          </w:tcPr>
          <w:p w14:paraId="07A7B5A2" w14:textId="7931750D" w:rsidR="00256425" w:rsidRPr="008C419C" w:rsidRDefault="00256425" w:rsidP="009E7B04">
            <w:pPr>
              <w:jc w:val="both"/>
              <w:rPr>
                <w:color w:val="000000"/>
                <w:shd w:val="clear" w:color="auto" w:fill="FFFFFF"/>
              </w:rPr>
            </w:pPr>
            <w:r w:rsidRPr="0000688D">
              <w:rPr>
                <w:color w:val="000000"/>
                <w:shd w:val="clear" w:color="auto" w:fill="FFFFFF"/>
              </w:rPr>
              <w:t xml:space="preserve">Cílem </w:t>
            </w:r>
            <w:r w:rsidRPr="008C419C">
              <w:rPr>
                <w:color w:val="000000"/>
                <w:shd w:val="clear" w:color="auto" w:fill="FFFFFF"/>
              </w:rPr>
              <w:t>předmětu je napomoci studentům utřídit tvůrčí projevy v oblasti současné vizuální kultury. Aktuální projevy výtvarného umění, fotografie, architektury a designu jsou reflektovány na pozadí širších společenských událostí a jevů</w:t>
            </w:r>
            <w:r w:rsidR="00624614">
              <w:rPr>
                <w:color w:val="000000"/>
                <w:shd w:val="clear" w:color="auto" w:fill="FFFFFF"/>
              </w:rPr>
              <w:br/>
            </w:r>
            <w:r w:rsidRPr="008C419C">
              <w:rPr>
                <w:color w:val="000000"/>
                <w:shd w:val="clear" w:color="auto" w:fill="FFFFFF"/>
              </w:rPr>
              <w:t xml:space="preserve"> a rovněž v kontextu technologického vývoje. Výběr komentovaných děl je vždy zvolen tak, aby bylo zastoupeno tuzemské i mezinárodní prostředí. Série přednášek je pokračováním předmětu </w:t>
            </w:r>
            <w:r>
              <w:rPr>
                <w:color w:val="000000"/>
                <w:shd w:val="clear" w:color="auto" w:fill="FFFFFF"/>
              </w:rPr>
              <w:t>Současné výtvarné umění</w:t>
            </w:r>
            <w:r w:rsidRPr="008C419C">
              <w:rPr>
                <w:color w:val="000000"/>
                <w:shd w:val="clear" w:color="auto" w:fill="FFFFFF"/>
              </w:rPr>
              <w:t>.</w:t>
            </w:r>
          </w:p>
          <w:p w14:paraId="47EFC717" w14:textId="77777777" w:rsidR="00256425" w:rsidRPr="00851C33" w:rsidRDefault="00256425" w:rsidP="009E7B04">
            <w:pPr>
              <w:jc w:val="both"/>
              <w:rPr>
                <w:sz w:val="12"/>
                <w:szCs w:val="12"/>
              </w:rPr>
            </w:pPr>
          </w:p>
          <w:p w14:paraId="573696A9" w14:textId="77777777" w:rsidR="00256425" w:rsidRPr="008C419C" w:rsidRDefault="00256425" w:rsidP="009E7B04">
            <w:pPr>
              <w:jc w:val="both"/>
              <w:rPr>
                <w:color w:val="000000"/>
                <w:shd w:val="clear" w:color="auto" w:fill="FFFFFF"/>
              </w:rPr>
            </w:pPr>
            <w:r w:rsidRPr="008C419C">
              <w:rPr>
                <w:color w:val="000000"/>
                <w:shd w:val="clear" w:color="auto" w:fill="FFFFFF"/>
              </w:rPr>
              <w:t xml:space="preserve">V LS se zaměřuje na českou výtvarnou scénu, podrobněji sleduje: </w:t>
            </w:r>
          </w:p>
          <w:p w14:paraId="643EB413" w14:textId="77777777" w:rsidR="00256425" w:rsidRPr="00AE3A10" w:rsidRDefault="00256425" w:rsidP="00D3581F">
            <w:pPr>
              <w:pStyle w:val="Odstavecseseznamem"/>
              <w:numPr>
                <w:ilvl w:val="0"/>
                <w:numId w:val="20"/>
              </w:numPr>
              <w:spacing w:after="160" w:line="259" w:lineRule="auto"/>
              <w:jc w:val="both"/>
              <w:rPr>
                <w:color w:val="000000"/>
                <w:shd w:val="clear" w:color="auto" w:fill="FFFFFF"/>
              </w:rPr>
            </w:pPr>
            <w:r>
              <w:rPr>
                <w:color w:val="000000"/>
                <w:shd w:val="clear" w:color="auto" w:fill="FFFFFF"/>
              </w:rPr>
              <w:t>D</w:t>
            </w:r>
            <w:r w:rsidRPr="00AE3A10">
              <w:rPr>
                <w:color w:val="000000"/>
                <w:shd w:val="clear" w:color="auto" w:fill="FFFFFF"/>
              </w:rPr>
              <w:t>louhodobě výrazné osobnosti českého současného umění</w:t>
            </w:r>
            <w:r>
              <w:rPr>
                <w:color w:val="000000"/>
                <w:shd w:val="clear" w:color="auto" w:fill="FFFFFF"/>
              </w:rPr>
              <w:t>.</w:t>
            </w:r>
          </w:p>
          <w:p w14:paraId="548F1F35" w14:textId="77777777" w:rsidR="00256425" w:rsidRPr="00AE3A10" w:rsidRDefault="00256425" w:rsidP="00D3581F">
            <w:pPr>
              <w:pStyle w:val="Odstavecseseznamem"/>
              <w:numPr>
                <w:ilvl w:val="0"/>
                <w:numId w:val="20"/>
              </w:numPr>
              <w:spacing w:after="160" w:line="259" w:lineRule="auto"/>
              <w:jc w:val="both"/>
              <w:rPr>
                <w:color w:val="000000"/>
                <w:shd w:val="clear" w:color="auto" w:fill="FFFFFF"/>
              </w:rPr>
            </w:pPr>
            <w:r>
              <w:rPr>
                <w:color w:val="000000"/>
                <w:shd w:val="clear" w:color="auto" w:fill="FFFFFF"/>
              </w:rPr>
              <w:t>U</w:t>
            </w:r>
            <w:r w:rsidRPr="00AE3A10">
              <w:rPr>
                <w:color w:val="000000"/>
                <w:shd w:val="clear" w:color="auto" w:fill="FFFFFF"/>
              </w:rPr>
              <w:t>mělecké osobnosti v aktuálně nejvyšších příčkách Art Indexu</w:t>
            </w:r>
            <w:r>
              <w:rPr>
                <w:color w:val="000000"/>
                <w:shd w:val="clear" w:color="auto" w:fill="FFFFFF"/>
              </w:rPr>
              <w:t>.</w:t>
            </w:r>
          </w:p>
          <w:p w14:paraId="11AD1A16" w14:textId="77777777" w:rsidR="00256425" w:rsidRPr="00AE3A10" w:rsidRDefault="00256425" w:rsidP="00D3581F">
            <w:pPr>
              <w:pStyle w:val="Odstavecseseznamem"/>
              <w:numPr>
                <w:ilvl w:val="0"/>
                <w:numId w:val="20"/>
              </w:numPr>
              <w:spacing w:after="160" w:line="259" w:lineRule="auto"/>
              <w:jc w:val="both"/>
              <w:rPr>
                <w:color w:val="000000"/>
                <w:shd w:val="clear" w:color="auto" w:fill="FFFFFF"/>
              </w:rPr>
            </w:pPr>
            <w:r>
              <w:rPr>
                <w:color w:val="000000"/>
                <w:shd w:val="clear" w:color="auto" w:fill="FFFFFF"/>
              </w:rPr>
              <w:t>F</w:t>
            </w:r>
            <w:r w:rsidRPr="00AE3A10">
              <w:rPr>
                <w:color w:val="000000"/>
                <w:shd w:val="clear" w:color="auto" w:fill="FFFFFF"/>
              </w:rPr>
              <w:t>inalisté Ceny Jindřicha Chalupeckého ve světovém kontextu</w:t>
            </w:r>
            <w:r>
              <w:rPr>
                <w:color w:val="000000"/>
                <w:shd w:val="clear" w:color="auto" w:fill="FFFFFF"/>
              </w:rPr>
              <w:t>.</w:t>
            </w:r>
          </w:p>
          <w:p w14:paraId="38CE6BB3" w14:textId="77777777" w:rsidR="00256425" w:rsidRPr="00AE3A10" w:rsidRDefault="00256425" w:rsidP="00D567A8">
            <w:pPr>
              <w:pStyle w:val="Odstavecseseznamem"/>
              <w:numPr>
                <w:ilvl w:val="0"/>
                <w:numId w:val="20"/>
              </w:numPr>
              <w:spacing w:after="120"/>
              <w:ind w:left="714" w:hanging="357"/>
              <w:contextualSpacing w:val="0"/>
              <w:jc w:val="both"/>
              <w:rPr>
                <w:color w:val="000000"/>
                <w:shd w:val="clear" w:color="auto" w:fill="FFFFFF"/>
              </w:rPr>
            </w:pPr>
            <w:r>
              <w:rPr>
                <w:color w:val="000000"/>
                <w:shd w:val="clear" w:color="auto" w:fill="FFFFFF"/>
              </w:rPr>
              <w:t>D</w:t>
            </w:r>
            <w:r w:rsidRPr="00AE3A10">
              <w:rPr>
                <w:color w:val="000000"/>
                <w:shd w:val="clear" w:color="auto" w:fill="FFFFFF"/>
              </w:rPr>
              <w:t>iskuze k aktuálním událostem v kultuře (artwashing, bienále, výstavní a sbírkové instituce, ocenění)</w:t>
            </w:r>
            <w:r>
              <w:rPr>
                <w:color w:val="000000"/>
                <w:shd w:val="clear" w:color="auto" w:fill="FFFFFF"/>
              </w:rPr>
              <w:t>.</w:t>
            </w:r>
          </w:p>
          <w:p w14:paraId="2F0B6283" w14:textId="77777777" w:rsidR="00256425" w:rsidRDefault="00256425" w:rsidP="009E7B04">
            <w:pPr>
              <w:jc w:val="both"/>
            </w:pPr>
            <w:r>
              <w:t>Student je schopen mapovat a dle zadaných kritérií třídit současné dění na výtvarné scéně v ČR v kontextu světového odborného diskurzu.</w:t>
            </w:r>
          </w:p>
        </w:tc>
      </w:tr>
      <w:tr w:rsidR="00256425" w14:paraId="0247D113" w14:textId="77777777" w:rsidTr="009E7B04">
        <w:trPr>
          <w:trHeight w:val="265"/>
        </w:trPr>
        <w:tc>
          <w:tcPr>
            <w:tcW w:w="3653" w:type="dxa"/>
            <w:gridSpan w:val="2"/>
            <w:tcBorders>
              <w:top w:val="nil"/>
            </w:tcBorders>
            <w:shd w:val="clear" w:color="auto" w:fill="F7CAAC"/>
          </w:tcPr>
          <w:p w14:paraId="3D257241" w14:textId="77777777" w:rsidR="00256425" w:rsidRDefault="00256425" w:rsidP="009E7B04">
            <w:pPr>
              <w:jc w:val="both"/>
            </w:pPr>
            <w:r>
              <w:rPr>
                <w:b/>
              </w:rPr>
              <w:t>Studijní literatura a studijní pomůcky</w:t>
            </w:r>
          </w:p>
        </w:tc>
        <w:tc>
          <w:tcPr>
            <w:tcW w:w="6202" w:type="dxa"/>
            <w:gridSpan w:val="6"/>
            <w:tcBorders>
              <w:top w:val="nil"/>
              <w:bottom w:val="nil"/>
            </w:tcBorders>
          </w:tcPr>
          <w:p w14:paraId="609D014D" w14:textId="77777777" w:rsidR="00256425" w:rsidRDefault="00256425" w:rsidP="009E7B04">
            <w:pPr>
              <w:jc w:val="both"/>
            </w:pPr>
          </w:p>
        </w:tc>
      </w:tr>
      <w:tr w:rsidR="00256425" w14:paraId="196E45CE" w14:textId="77777777" w:rsidTr="009E7B04">
        <w:trPr>
          <w:trHeight w:val="1497"/>
        </w:trPr>
        <w:tc>
          <w:tcPr>
            <w:tcW w:w="9855" w:type="dxa"/>
            <w:gridSpan w:val="8"/>
            <w:tcBorders>
              <w:top w:val="nil"/>
            </w:tcBorders>
          </w:tcPr>
          <w:p w14:paraId="7A911A50" w14:textId="77777777" w:rsidR="004517ED" w:rsidRPr="00D17B12" w:rsidRDefault="004517ED" w:rsidP="004517ED">
            <w:pPr>
              <w:rPr>
                <w:rStyle w:val="spellingerror"/>
                <w:rFonts w:eastAsia="Calibri"/>
                <w:b/>
                <w:shd w:val="clear" w:color="auto" w:fill="FAF9F8"/>
              </w:rPr>
            </w:pPr>
            <w:r w:rsidRPr="00D17B12">
              <w:rPr>
                <w:rStyle w:val="spellingerror"/>
                <w:rFonts w:eastAsia="Calibri"/>
                <w:b/>
                <w:shd w:val="clear" w:color="auto" w:fill="FAF9F8"/>
              </w:rPr>
              <w:t>Povinná:</w:t>
            </w:r>
          </w:p>
          <w:p w14:paraId="6227AA46" w14:textId="77777777" w:rsidR="009519AF" w:rsidRDefault="004517ED" w:rsidP="009519AF">
            <w:pPr>
              <w:rPr>
                <w:ins w:id="313" w:author="Hana Ponížilová" w:date="2023-05-25T16:34:00Z"/>
                <w:rStyle w:val="eop"/>
              </w:rPr>
            </w:pPr>
            <w:r w:rsidRPr="005D1398">
              <w:rPr>
                <w:rStyle w:val="spellingerror"/>
                <w:rFonts w:eastAsia="Calibri"/>
                <w:shd w:val="clear" w:color="auto" w:fill="FAF9F8"/>
              </w:rPr>
              <w:t>BISHOP,</w:t>
            </w:r>
            <w:r w:rsidRPr="005D1398">
              <w:rPr>
                <w:rStyle w:val="normaltextrun"/>
                <w:shd w:val="clear" w:color="auto" w:fill="FAF9F8"/>
              </w:rPr>
              <w:t xml:space="preserve"> Claire. Řízení reality. Spolupráce a participace v současném umění. In: </w:t>
            </w:r>
            <w:r w:rsidRPr="005D1398">
              <w:rPr>
                <w:rStyle w:val="normaltextrun"/>
                <w:i/>
                <w:iCs/>
                <w:shd w:val="clear" w:color="auto" w:fill="FAF9F8"/>
              </w:rPr>
              <w:t>Sešit pro umění, teorii a příbuzné zóny.</w:t>
            </w:r>
            <w:r w:rsidRPr="005D1398">
              <w:rPr>
                <w:rStyle w:val="normaltextrun"/>
                <w:shd w:val="clear" w:color="auto" w:fill="FAF9F8"/>
              </w:rPr>
              <w:t xml:space="preserve"> 1-2, 2007.</w:t>
            </w:r>
            <w:r w:rsidRPr="005D1398">
              <w:rPr>
                <w:rStyle w:val="eop"/>
              </w:rPr>
              <w:t> </w:t>
            </w:r>
          </w:p>
          <w:p w14:paraId="2BAB5D82" w14:textId="5E0212AE" w:rsidR="004517ED" w:rsidRPr="009519AF" w:rsidRDefault="00000000" w:rsidP="004517ED">
            <w:hyperlink r:id="rId111" w:tgtFrame="_blank" w:history="1">
              <w:r w:rsidR="009519AF" w:rsidRPr="009D0F76">
                <w:rPr>
                  <w:rStyle w:val="Hypertextovodkaz"/>
                  <w:bCs/>
                  <w:color w:val="auto"/>
                  <w:u w:val="none"/>
                </w:rPr>
                <w:t>DRDOVÁ, Lucie, ŠEVČÍKOVÁ, Lucie a ŽÁKOVÁ, Eva, eds. </w:t>
              </w:r>
              <w:r w:rsidR="009519AF" w:rsidRPr="009D0F76">
                <w:rPr>
                  <w:rStyle w:val="Hypertextovodkaz"/>
                  <w:bCs/>
                  <w:i/>
                  <w:iCs/>
                  <w:color w:val="auto"/>
                  <w:u w:val="none"/>
                </w:rPr>
                <w:t>Czech contemporary art guide</w:t>
              </w:r>
              <w:r w:rsidR="009519AF" w:rsidRPr="009D0F76">
                <w:rPr>
                  <w:rStyle w:val="Hypertextovodkaz"/>
                  <w:bCs/>
                  <w:color w:val="auto"/>
                  <w:u w:val="none"/>
                </w:rPr>
                <w:t>. 2012. ISBN 978-80-7008-294-2.</w:t>
              </w:r>
            </w:hyperlink>
          </w:p>
          <w:p w14:paraId="7125D4EA" w14:textId="77777777" w:rsidR="004517ED" w:rsidRPr="00B848CB" w:rsidRDefault="00000000" w:rsidP="004517ED">
            <w:hyperlink r:id="rId112" w:tgtFrame="_blank" w:history="1">
              <w:r w:rsidR="004517ED" w:rsidRPr="009D0F76">
                <w:rPr>
                  <w:rStyle w:val="Hypertextovodkaz"/>
                  <w:bCs/>
                  <w:color w:val="auto"/>
                  <w:u w:val="none"/>
                </w:rPr>
                <w:t>HOFFMAN, Jens. </w:t>
              </w:r>
              <w:r w:rsidR="004517ED" w:rsidRPr="009D0F76">
                <w:rPr>
                  <w:rStyle w:val="Hypertextovodkaz"/>
                  <w:bCs/>
                  <w:i/>
                  <w:iCs/>
                  <w:color w:val="auto"/>
                  <w:u w:val="none"/>
                </w:rPr>
                <w:t>Show Time: The 50 most influental exhibitions of contemporary art</w:t>
              </w:r>
              <w:r w:rsidR="004517ED" w:rsidRPr="009D0F76">
                <w:rPr>
                  <w:rStyle w:val="Hypertextovodkaz"/>
                  <w:bCs/>
                  <w:color w:val="auto"/>
                  <w:u w:val="none"/>
                </w:rPr>
                <w:t>. D.A.P. / Distributed Art Publishers, Inc., 2014. ISBN 9780500239117.</w:t>
              </w:r>
            </w:hyperlink>
          </w:p>
          <w:p w14:paraId="53661BA7" w14:textId="77777777" w:rsidR="004517ED" w:rsidRPr="005D1398" w:rsidRDefault="004517ED" w:rsidP="004517ED">
            <w:pPr>
              <w:rPr>
                <w:sz w:val="18"/>
                <w:szCs w:val="18"/>
              </w:rPr>
            </w:pPr>
            <w:r w:rsidRPr="005D1398">
              <w:rPr>
                <w:rStyle w:val="normaltextrun"/>
              </w:rPr>
              <w:t xml:space="preserve">HORÁČEK, Radek. </w:t>
            </w:r>
            <w:r w:rsidRPr="005D1398">
              <w:rPr>
                <w:rStyle w:val="normaltextrun"/>
                <w:i/>
                <w:iCs/>
              </w:rPr>
              <w:t>Umění bez revolucí</w:t>
            </w:r>
            <w:r w:rsidRPr="005D1398">
              <w:rPr>
                <w:rStyle w:val="normaltextrun"/>
              </w:rPr>
              <w:t xml:space="preserve">? </w:t>
            </w:r>
            <w:r w:rsidRPr="005D1398">
              <w:rPr>
                <w:rStyle w:val="spellingerror"/>
                <w:rFonts w:eastAsia="Calibri"/>
              </w:rPr>
              <w:t>Barrister</w:t>
            </w:r>
            <w:r w:rsidRPr="005D1398">
              <w:rPr>
                <w:rStyle w:val="normaltextrun"/>
              </w:rPr>
              <w:t xml:space="preserve"> &amp; </w:t>
            </w:r>
            <w:r w:rsidRPr="005D1398">
              <w:rPr>
                <w:rStyle w:val="spellingerror"/>
                <w:rFonts w:eastAsia="Calibri"/>
              </w:rPr>
              <w:t>Principal</w:t>
            </w:r>
            <w:r w:rsidRPr="005D1398">
              <w:rPr>
                <w:rStyle w:val="normaltextrun"/>
              </w:rPr>
              <w:t xml:space="preserve"> 2015/2019.</w:t>
            </w:r>
            <w:r>
              <w:rPr>
                <w:rStyle w:val="normaltextrun"/>
              </w:rPr>
              <w:t xml:space="preserve"> </w:t>
            </w:r>
            <w:r w:rsidRPr="00A53F8B">
              <w:rPr>
                <w:rStyle w:val="normaltextrun"/>
              </w:rPr>
              <w:t>ISBN: 978-80-7485-066-0</w:t>
            </w:r>
            <w:r w:rsidRPr="005D1398">
              <w:rPr>
                <w:rStyle w:val="eop"/>
              </w:rPr>
              <w:t> </w:t>
            </w:r>
          </w:p>
          <w:p w14:paraId="0F3FBF3F" w14:textId="77777777" w:rsidR="004517ED" w:rsidRDefault="004517ED" w:rsidP="004517ED">
            <w:r w:rsidRPr="004B5517">
              <w:rPr>
                <w:rStyle w:val="spellingerror"/>
                <w:rFonts w:eastAsia="Calibri"/>
                <w:b/>
                <w:bCs/>
              </w:rPr>
              <w:t>Doporučená</w:t>
            </w:r>
            <w:r>
              <w:rPr>
                <w:rStyle w:val="spellingerror"/>
                <w:rFonts w:eastAsia="Calibri"/>
                <w:b/>
                <w:bCs/>
              </w:rPr>
              <w:t>:</w:t>
            </w:r>
          </w:p>
          <w:p w14:paraId="1B9884BE" w14:textId="77777777" w:rsidR="004517ED" w:rsidRPr="00364A6C" w:rsidRDefault="004517ED" w:rsidP="004517ED">
            <w:r w:rsidRPr="00364A6C">
              <w:t>HORÁČEK, Radek a ZÁLEŠÁK, Jan a kol. </w:t>
            </w:r>
            <w:r w:rsidRPr="00E1663E">
              <w:rPr>
                <w:i/>
                <w:iCs/>
              </w:rPr>
              <w:t xml:space="preserve">Aktuální otázky zprostředkování umění? Teorie a praxe galerijní pedagogiky, vizuální kultura a výtvarná výchova. </w:t>
            </w:r>
            <w:r w:rsidRPr="00364A6C">
              <w:t>Brno: Masarykova univerzita, 2007.</w:t>
            </w:r>
            <w:r>
              <w:t xml:space="preserve"> </w:t>
            </w:r>
            <w:r w:rsidRPr="00CD1D05">
              <w:t>ISBN 978-80-210-4371-8.</w:t>
            </w:r>
          </w:p>
          <w:p w14:paraId="452930FC" w14:textId="77777777" w:rsidR="004517ED" w:rsidRDefault="004517ED" w:rsidP="004517ED">
            <w:pPr>
              <w:rPr>
                <w:rStyle w:val="eop"/>
              </w:rPr>
            </w:pPr>
            <w:r w:rsidRPr="005D1398">
              <w:rPr>
                <w:rStyle w:val="spellingerror"/>
                <w:rFonts w:eastAsia="Calibri"/>
              </w:rPr>
              <w:t>HICKS, Alistair.</w:t>
            </w:r>
            <w:r w:rsidRPr="005D1398">
              <w:rPr>
                <w:rStyle w:val="normaltextrun"/>
              </w:rPr>
              <w:t xml:space="preserve"> </w:t>
            </w:r>
            <w:r w:rsidRPr="005D1398">
              <w:rPr>
                <w:rStyle w:val="normaltextrun"/>
                <w:i/>
                <w:iCs/>
              </w:rPr>
              <w:t>Průvodce světem současného umění. Nové směry 21. století</w:t>
            </w:r>
            <w:r w:rsidRPr="005D1398">
              <w:rPr>
                <w:rStyle w:val="normaltextrun"/>
              </w:rPr>
              <w:t>. Zlín</w:t>
            </w:r>
            <w:r>
              <w:rPr>
                <w:rStyle w:val="normaltextrun"/>
              </w:rPr>
              <w:t>,</w:t>
            </w:r>
            <w:r w:rsidRPr="005D1398">
              <w:rPr>
                <w:rStyle w:val="normaltextrun"/>
              </w:rPr>
              <w:t xml:space="preserve"> 2014.</w:t>
            </w:r>
            <w:r w:rsidRPr="005D1398">
              <w:rPr>
                <w:rStyle w:val="eop"/>
              </w:rPr>
              <w:t> ISBN</w:t>
            </w:r>
            <w:r>
              <w:rPr>
                <w:rStyle w:val="eop"/>
              </w:rPr>
              <w:t xml:space="preserve"> </w:t>
            </w:r>
            <w:r w:rsidRPr="005D1398">
              <w:rPr>
                <w:rStyle w:val="eop"/>
              </w:rPr>
              <w:t>978-80-7473-558-5</w:t>
            </w:r>
            <w:r>
              <w:rPr>
                <w:rStyle w:val="eop"/>
              </w:rPr>
              <w:t xml:space="preserve"> </w:t>
            </w:r>
          </w:p>
          <w:p w14:paraId="09529B79" w14:textId="77777777" w:rsidR="00614E91" w:rsidRDefault="00000000" w:rsidP="004517ED">
            <w:pPr>
              <w:rPr>
                <w:ins w:id="314" w:author="Hana Ponížilová" w:date="2023-05-25T16:34:00Z"/>
                <w:rStyle w:val="Hypertextovodkaz"/>
                <w:bCs/>
                <w:color w:val="auto"/>
                <w:u w:val="none"/>
              </w:rPr>
            </w:pPr>
            <w:hyperlink r:id="rId113" w:tgtFrame="_blank" w:history="1">
              <w:r w:rsidR="004517ED" w:rsidRPr="00B848CB">
                <w:t>JAROŠOVÁ</w:t>
              </w:r>
              <w:r w:rsidR="004517ED" w:rsidRPr="009D0F76">
                <w:rPr>
                  <w:rStyle w:val="Hypertextovodkaz"/>
                  <w:bCs/>
                  <w:color w:val="auto"/>
                  <w:u w:val="none"/>
                </w:rPr>
                <w:t>, Helena. </w:t>
              </w:r>
              <w:r w:rsidR="004517ED" w:rsidRPr="009D0F76">
                <w:rPr>
                  <w:rStyle w:val="Hypertextovodkaz"/>
                  <w:bCs/>
                  <w:i/>
                  <w:iCs/>
                  <w:color w:val="auto"/>
                  <w:u w:val="none"/>
                </w:rPr>
                <w:t>Současná česká móda</w:t>
              </w:r>
              <w:r w:rsidR="004517ED" w:rsidRPr="009D0F76">
                <w:rPr>
                  <w:rStyle w:val="Hypertextovodkaz"/>
                  <w:bCs/>
                  <w:color w:val="auto"/>
                  <w:u w:val="none"/>
                </w:rPr>
                <w:t>. Praha</w:t>
              </w:r>
              <w:r w:rsidR="004517ED">
                <w:rPr>
                  <w:rStyle w:val="Hypertextovodkaz"/>
                  <w:bCs/>
                  <w:color w:val="auto"/>
                  <w:u w:val="none"/>
                </w:rPr>
                <w:t xml:space="preserve">: </w:t>
              </w:r>
              <w:r w:rsidR="004517ED" w:rsidRPr="009D0F76">
                <w:rPr>
                  <w:rStyle w:val="Hypertextovodkaz"/>
                  <w:bCs/>
                  <w:color w:val="auto"/>
                  <w:u w:val="none"/>
                </w:rPr>
                <w:t>Allcore, 2002. ISBN 8090315100.</w:t>
              </w:r>
            </w:hyperlink>
          </w:p>
          <w:p w14:paraId="584903B8" w14:textId="1F40859D" w:rsidR="004517ED" w:rsidRPr="005D1398" w:rsidRDefault="004517ED" w:rsidP="004517ED">
            <w:pPr>
              <w:rPr>
                <w:sz w:val="18"/>
                <w:szCs w:val="18"/>
              </w:rPr>
            </w:pPr>
            <w:r w:rsidRPr="005D1398">
              <w:rPr>
                <w:rStyle w:val="spellingerror"/>
                <w:rFonts w:eastAsia="Calibri"/>
              </w:rPr>
              <w:t>MIRZOEFF,</w:t>
            </w:r>
            <w:r w:rsidRPr="005D1398">
              <w:rPr>
                <w:rStyle w:val="normaltextrun"/>
              </w:rPr>
              <w:t xml:space="preserve"> Nicholas. Vizuální aktivismus in</w:t>
            </w:r>
            <w:r w:rsidRPr="005D1398">
              <w:rPr>
                <w:rStyle w:val="normaltextrun"/>
                <w:i/>
                <w:iCs/>
              </w:rPr>
              <w:t>: Jak vidět svět</w:t>
            </w:r>
            <w:r w:rsidRPr="005D1398">
              <w:rPr>
                <w:rStyle w:val="normaltextrun"/>
              </w:rPr>
              <w:t xml:space="preserve">. </w:t>
            </w:r>
            <w:r w:rsidRPr="005D1398">
              <w:rPr>
                <w:rStyle w:val="spellingerror"/>
                <w:rFonts w:eastAsia="Calibri"/>
              </w:rPr>
              <w:t>ArtMap</w:t>
            </w:r>
            <w:r w:rsidRPr="005D1398">
              <w:rPr>
                <w:rStyle w:val="normaltextrun"/>
              </w:rPr>
              <w:t xml:space="preserve"> 2018.</w:t>
            </w:r>
            <w:r w:rsidRPr="005D1398">
              <w:rPr>
                <w:rStyle w:val="eop"/>
              </w:rPr>
              <w:t> </w:t>
            </w:r>
            <w:r>
              <w:rPr>
                <w:rStyle w:val="eop"/>
              </w:rPr>
              <w:t xml:space="preserve">ISBN </w:t>
            </w:r>
            <w:r w:rsidRPr="005D1398">
              <w:rPr>
                <w:rStyle w:val="eop"/>
              </w:rPr>
              <w:t>978-80-906599-5-7</w:t>
            </w:r>
          </w:p>
          <w:p w14:paraId="04209153" w14:textId="77777777" w:rsidR="004517ED" w:rsidRPr="005D1398" w:rsidRDefault="004517ED" w:rsidP="004517ED">
            <w:pPr>
              <w:rPr>
                <w:sz w:val="18"/>
                <w:szCs w:val="18"/>
              </w:rPr>
            </w:pPr>
            <w:r w:rsidRPr="005D1398">
              <w:rPr>
                <w:rStyle w:val="spellingerror"/>
                <w:rFonts w:eastAsia="Calibri"/>
                <w:bCs/>
              </w:rPr>
              <w:t>O´DOHERTY,</w:t>
            </w:r>
            <w:r w:rsidRPr="005D1398">
              <w:rPr>
                <w:rStyle w:val="normaltextrun"/>
              </w:rPr>
              <w:t xml:space="preserve"> Brian. </w:t>
            </w:r>
            <w:r w:rsidRPr="005D1398">
              <w:rPr>
                <w:rStyle w:val="normaltextrun"/>
                <w:i/>
                <w:iCs/>
              </w:rPr>
              <w:t>Uvnitř bílé krychle</w:t>
            </w:r>
            <w:r w:rsidRPr="005D1398">
              <w:rPr>
                <w:rStyle w:val="normaltextrun"/>
              </w:rPr>
              <w:t>. Praha</w:t>
            </w:r>
            <w:r>
              <w:rPr>
                <w:rStyle w:val="normaltextrun"/>
              </w:rPr>
              <w:t>:</w:t>
            </w:r>
            <w:r w:rsidRPr="005D1398">
              <w:rPr>
                <w:rStyle w:val="normaltextrun"/>
              </w:rPr>
              <w:t xml:space="preserve"> Tranzit.cz 2000.</w:t>
            </w:r>
            <w:r w:rsidRPr="005D1398">
              <w:rPr>
                <w:rStyle w:val="eop"/>
              </w:rPr>
              <w:t> ISBN/ISSN: 978-80-87259-30-4</w:t>
            </w:r>
          </w:p>
          <w:p w14:paraId="7073CAB5" w14:textId="77777777" w:rsidR="004517ED" w:rsidRDefault="004517ED" w:rsidP="004517ED">
            <w:pPr>
              <w:rPr>
                <w:rStyle w:val="eop"/>
              </w:rPr>
            </w:pPr>
            <w:r w:rsidRPr="005D1398">
              <w:rPr>
                <w:rStyle w:val="spellingerror"/>
                <w:rFonts w:eastAsia="Calibri"/>
              </w:rPr>
              <w:t xml:space="preserve">POSPYSZIL, </w:t>
            </w:r>
            <w:r w:rsidRPr="005D1398">
              <w:rPr>
                <w:rStyle w:val="normaltextrun"/>
              </w:rPr>
              <w:t xml:space="preserve">Tomáš. </w:t>
            </w:r>
            <w:r w:rsidRPr="005D1398">
              <w:rPr>
                <w:rStyle w:val="normaltextrun"/>
                <w:i/>
                <w:iCs/>
              </w:rPr>
              <w:t>Asociativní dějepis umění</w:t>
            </w:r>
            <w:r w:rsidRPr="005D1398">
              <w:rPr>
                <w:rStyle w:val="normaltextrun"/>
              </w:rPr>
              <w:t>. (výňatek: Eva Koťátková) Tranzit.cz 2014.</w:t>
            </w:r>
            <w:r w:rsidRPr="005D1398">
              <w:rPr>
                <w:rStyle w:val="eop"/>
              </w:rPr>
              <w:t> </w:t>
            </w:r>
          </w:p>
          <w:p w14:paraId="25346C61" w14:textId="77777777" w:rsidR="004517ED" w:rsidRPr="005D1398" w:rsidRDefault="004517ED" w:rsidP="004517ED">
            <w:pPr>
              <w:rPr>
                <w:sz w:val="18"/>
                <w:szCs w:val="18"/>
              </w:rPr>
            </w:pPr>
            <w:r w:rsidRPr="00A53F8B">
              <w:rPr>
                <w:rStyle w:val="eop"/>
              </w:rPr>
              <w:t>ISBN/ISSN: 978-80-87259-28-3</w:t>
            </w:r>
          </w:p>
          <w:p w14:paraId="672E8AFF" w14:textId="77777777" w:rsidR="004517ED" w:rsidRPr="00B848CB" w:rsidRDefault="00000000" w:rsidP="004517ED">
            <w:hyperlink r:id="rId114" w:tgtFrame="_blank" w:history="1">
              <w:r w:rsidR="004517ED" w:rsidRPr="009D0F76">
                <w:rPr>
                  <w:rStyle w:val="Hypertextovodkaz"/>
                  <w:bCs/>
                  <w:color w:val="auto"/>
                  <w:u w:val="none"/>
                </w:rPr>
                <w:t>THOMPSON, Don. </w:t>
              </w:r>
              <w:r w:rsidR="004517ED" w:rsidRPr="009D0F76">
                <w:rPr>
                  <w:rStyle w:val="Hypertextovodkaz"/>
                  <w:bCs/>
                  <w:i/>
                  <w:iCs/>
                  <w:color w:val="auto"/>
                  <w:u w:val="none"/>
                </w:rPr>
                <w:t>Jak prodat vycpaného žraloka (za 12 miliónů dolarů)</w:t>
              </w:r>
              <w:r w:rsidR="004517ED" w:rsidRPr="009D0F76">
                <w:rPr>
                  <w:rStyle w:val="Hypertextovodkaz"/>
                  <w:bCs/>
                  <w:color w:val="auto"/>
                  <w:u w:val="none"/>
                </w:rPr>
                <w:t>. Zlín, 2010. ISBN 978-80-87162-58-3.</w:t>
              </w:r>
            </w:hyperlink>
          </w:p>
          <w:p w14:paraId="7F973698" w14:textId="77777777" w:rsidR="004517ED" w:rsidRDefault="004517ED" w:rsidP="004517ED">
            <w:pPr>
              <w:rPr>
                <w:rStyle w:val="eop"/>
              </w:rPr>
            </w:pPr>
            <w:r w:rsidRPr="005D1398">
              <w:rPr>
                <w:rStyle w:val="normaltextrun"/>
              </w:rPr>
              <w:t xml:space="preserve">WILSON, Michael. </w:t>
            </w:r>
            <w:r w:rsidRPr="005D1398">
              <w:rPr>
                <w:rStyle w:val="spellingerror"/>
                <w:rFonts w:eastAsia="Calibri"/>
                <w:i/>
                <w:iCs/>
              </w:rPr>
              <w:t>How</w:t>
            </w:r>
            <w:r w:rsidRPr="005D1398">
              <w:rPr>
                <w:rStyle w:val="normaltextrun"/>
                <w:i/>
                <w:iCs/>
              </w:rPr>
              <w:t xml:space="preserve"> to </w:t>
            </w:r>
            <w:r w:rsidRPr="005D1398">
              <w:rPr>
                <w:rStyle w:val="spellingerror"/>
                <w:rFonts w:eastAsia="Calibri"/>
                <w:i/>
                <w:iCs/>
              </w:rPr>
              <w:t>Read</w:t>
            </w:r>
            <w:r w:rsidRPr="005D1398">
              <w:rPr>
                <w:rStyle w:val="normaltextrun"/>
                <w:i/>
                <w:iCs/>
              </w:rPr>
              <w:t xml:space="preserve"> </w:t>
            </w:r>
            <w:r w:rsidRPr="005D1398">
              <w:rPr>
                <w:rStyle w:val="spellingerror"/>
                <w:rFonts w:eastAsia="Calibri"/>
                <w:i/>
                <w:iCs/>
              </w:rPr>
              <w:t>Contemporary</w:t>
            </w:r>
            <w:r w:rsidRPr="005D1398">
              <w:rPr>
                <w:rStyle w:val="normaltextrun"/>
                <w:i/>
                <w:iCs/>
              </w:rPr>
              <w:t xml:space="preserve"> Art</w:t>
            </w:r>
            <w:r w:rsidRPr="005D1398">
              <w:rPr>
                <w:rStyle w:val="normaltextrun"/>
              </w:rPr>
              <w:t xml:space="preserve">. </w:t>
            </w:r>
            <w:r w:rsidRPr="005D1398">
              <w:rPr>
                <w:rStyle w:val="spellingerror"/>
                <w:rFonts w:eastAsia="Calibri"/>
              </w:rPr>
              <w:t>Thames</w:t>
            </w:r>
            <w:r w:rsidRPr="005D1398">
              <w:rPr>
                <w:rStyle w:val="normaltextrun"/>
              </w:rPr>
              <w:t xml:space="preserve"> et. Hudson 2014 (vyšlo i česky)</w:t>
            </w:r>
            <w:r w:rsidRPr="005D1398">
              <w:rPr>
                <w:rStyle w:val="eop"/>
              </w:rPr>
              <w:t> </w:t>
            </w:r>
            <w:r w:rsidRPr="00B97614">
              <w:rPr>
                <w:rStyle w:val="eop"/>
              </w:rPr>
              <w:t>ISBN</w:t>
            </w:r>
            <w:r>
              <w:rPr>
                <w:rStyle w:val="eop"/>
              </w:rPr>
              <w:t xml:space="preserve"> </w:t>
            </w:r>
            <w:r w:rsidRPr="00B97614">
              <w:rPr>
                <w:rStyle w:val="eop"/>
              </w:rPr>
              <w:t>9780500970447</w:t>
            </w:r>
          </w:p>
          <w:p w14:paraId="311BFAB9" w14:textId="0374608D" w:rsidR="00256425" w:rsidRDefault="004517ED" w:rsidP="0058749A">
            <w:pPr>
              <w:jc w:val="both"/>
            </w:pPr>
            <w:r w:rsidRPr="005D1398">
              <w:rPr>
                <w:rStyle w:val="normaltextrun"/>
              </w:rPr>
              <w:t xml:space="preserve">ZÁLEŠÁK, Jan. </w:t>
            </w:r>
            <w:r w:rsidRPr="005D1398">
              <w:rPr>
                <w:rStyle w:val="normaltextrun"/>
                <w:i/>
                <w:iCs/>
              </w:rPr>
              <w:t>Umění spolupráce</w:t>
            </w:r>
            <w:r w:rsidRPr="005D1398">
              <w:rPr>
                <w:rStyle w:val="normaltextrun"/>
              </w:rPr>
              <w:t>. Avu/</w:t>
            </w:r>
            <w:r w:rsidRPr="005D1398">
              <w:rPr>
                <w:rStyle w:val="spellingerror"/>
                <w:rFonts w:eastAsia="Calibri"/>
              </w:rPr>
              <w:t>Muni</w:t>
            </w:r>
            <w:r w:rsidRPr="005D1398">
              <w:rPr>
                <w:rStyle w:val="normaltextrun"/>
              </w:rPr>
              <w:t xml:space="preserve"> </w:t>
            </w:r>
            <w:r w:rsidRPr="005D1398">
              <w:rPr>
                <w:rStyle w:val="spellingerror"/>
                <w:rFonts w:eastAsia="Calibri"/>
              </w:rPr>
              <w:t>Press</w:t>
            </w:r>
            <w:r w:rsidRPr="005D1398">
              <w:rPr>
                <w:rStyle w:val="normaltextrun"/>
              </w:rPr>
              <w:t xml:space="preserve"> 2011.</w:t>
            </w:r>
            <w:r>
              <w:rPr>
                <w:rStyle w:val="normaltextrun"/>
              </w:rPr>
              <w:t xml:space="preserve"> ISBN </w:t>
            </w:r>
            <w:r w:rsidRPr="00A53F8B">
              <w:rPr>
                <w:rStyle w:val="normaltextrun"/>
              </w:rPr>
              <w:t>978-80-210-5707-4</w:t>
            </w:r>
            <w:r w:rsidR="00256425" w:rsidRPr="0058749A">
              <w:rPr>
                <w:rStyle w:val="normaltextrun"/>
              </w:rPr>
              <w:t>.</w:t>
            </w:r>
          </w:p>
        </w:tc>
      </w:tr>
    </w:tbl>
    <w:p w14:paraId="5B4FC4DF" w14:textId="2D70C3D4" w:rsidR="00256425" w:rsidRDefault="0025642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A6489" w14:paraId="0D2BB0DB" w14:textId="77777777" w:rsidTr="004A6489">
        <w:tc>
          <w:tcPr>
            <w:tcW w:w="9855" w:type="dxa"/>
            <w:gridSpan w:val="8"/>
            <w:tcBorders>
              <w:bottom w:val="double" w:sz="4" w:space="0" w:color="auto"/>
            </w:tcBorders>
            <w:shd w:val="clear" w:color="auto" w:fill="BDD6EE"/>
          </w:tcPr>
          <w:p w14:paraId="0E4877E1" w14:textId="79D0D386" w:rsidR="004A6489" w:rsidRDefault="004A6489" w:rsidP="004A6489">
            <w:pPr>
              <w:jc w:val="both"/>
              <w:rPr>
                <w:b/>
                <w:sz w:val="28"/>
              </w:rPr>
            </w:pPr>
            <w:r>
              <w:lastRenderedPageBreak/>
              <w:br w:type="page"/>
            </w:r>
            <w:r>
              <w:rPr>
                <w:b/>
                <w:sz w:val="28"/>
              </w:rPr>
              <w:t>B-III – Charakteristika studijního předmětu</w:t>
            </w:r>
          </w:p>
        </w:tc>
      </w:tr>
      <w:tr w:rsidR="004A6489" w14:paraId="198BEF78" w14:textId="77777777" w:rsidTr="004A6489">
        <w:tc>
          <w:tcPr>
            <w:tcW w:w="3086" w:type="dxa"/>
            <w:tcBorders>
              <w:top w:val="double" w:sz="4" w:space="0" w:color="auto"/>
            </w:tcBorders>
            <w:shd w:val="clear" w:color="auto" w:fill="F7CAAC"/>
          </w:tcPr>
          <w:p w14:paraId="602C8B49" w14:textId="77777777" w:rsidR="004A6489" w:rsidRDefault="004A6489" w:rsidP="004A6489">
            <w:pPr>
              <w:rPr>
                <w:b/>
              </w:rPr>
            </w:pPr>
            <w:r>
              <w:rPr>
                <w:b/>
              </w:rPr>
              <w:t>Název studijního předmětu</w:t>
            </w:r>
          </w:p>
        </w:tc>
        <w:tc>
          <w:tcPr>
            <w:tcW w:w="6769" w:type="dxa"/>
            <w:gridSpan w:val="7"/>
            <w:tcBorders>
              <w:top w:val="double" w:sz="4" w:space="0" w:color="auto"/>
            </w:tcBorders>
          </w:tcPr>
          <w:p w14:paraId="27E86589" w14:textId="77777777" w:rsidR="004A6489" w:rsidRDefault="004A6489" w:rsidP="004A6489">
            <w:pPr>
              <w:jc w:val="both"/>
            </w:pPr>
            <w:r>
              <w:t>Současný český design</w:t>
            </w:r>
          </w:p>
        </w:tc>
      </w:tr>
      <w:tr w:rsidR="004A6489" w14:paraId="00632C4F" w14:textId="77777777" w:rsidTr="004A6489">
        <w:tc>
          <w:tcPr>
            <w:tcW w:w="3086" w:type="dxa"/>
            <w:shd w:val="clear" w:color="auto" w:fill="F7CAAC"/>
          </w:tcPr>
          <w:p w14:paraId="286E9900" w14:textId="77777777" w:rsidR="004A6489" w:rsidRDefault="004A6489" w:rsidP="004A6489">
            <w:pPr>
              <w:rPr>
                <w:b/>
              </w:rPr>
            </w:pPr>
            <w:r>
              <w:rPr>
                <w:b/>
              </w:rPr>
              <w:t>Typ předmětu</w:t>
            </w:r>
          </w:p>
        </w:tc>
        <w:tc>
          <w:tcPr>
            <w:tcW w:w="3406" w:type="dxa"/>
            <w:gridSpan w:val="4"/>
          </w:tcPr>
          <w:p w14:paraId="35F056A3" w14:textId="77777777" w:rsidR="004A6489" w:rsidRDefault="004A6489" w:rsidP="004A6489">
            <w:pPr>
              <w:jc w:val="both"/>
            </w:pPr>
            <w:r>
              <w:t>povinný, ZT</w:t>
            </w:r>
          </w:p>
        </w:tc>
        <w:tc>
          <w:tcPr>
            <w:tcW w:w="2695" w:type="dxa"/>
            <w:gridSpan w:val="2"/>
            <w:shd w:val="clear" w:color="auto" w:fill="F7CAAC"/>
          </w:tcPr>
          <w:p w14:paraId="6038898C" w14:textId="77777777" w:rsidR="004A6489" w:rsidRDefault="004A6489" w:rsidP="004A6489">
            <w:pPr>
              <w:jc w:val="both"/>
            </w:pPr>
            <w:r>
              <w:rPr>
                <w:b/>
              </w:rPr>
              <w:t>doporučený ročník / semestr</w:t>
            </w:r>
          </w:p>
        </w:tc>
        <w:tc>
          <w:tcPr>
            <w:tcW w:w="668" w:type="dxa"/>
          </w:tcPr>
          <w:p w14:paraId="7401B3FF" w14:textId="77777777" w:rsidR="004A6489" w:rsidRDefault="004A6489" w:rsidP="004A6489">
            <w:pPr>
              <w:jc w:val="both"/>
            </w:pPr>
            <w:r>
              <w:t>1/LS</w:t>
            </w:r>
          </w:p>
        </w:tc>
      </w:tr>
      <w:tr w:rsidR="004A6489" w14:paraId="3758203E" w14:textId="77777777" w:rsidTr="004A6489">
        <w:tc>
          <w:tcPr>
            <w:tcW w:w="3086" w:type="dxa"/>
            <w:shd w:val="clear" w:color="auto" w:fill="F7CAAC"/>
          </w:tcPr>
          <w:p w14:paraId="77A7911D" w14:textId="77777777" w:rsidR="004A6489" w:rsidRDefault="004A6489" w:rsidP="004A6489">
            <w:pPr>
              <w:rPr>
                <w:b/>
              </w:rPr>
            </w:pPr>
            <w:r>
              <w:rPr>
                <w:b/>
              </w:rPr>
              <w:t>Rozsah studijního předmětu</w:t>
            </w:r>
          </w:p>
        </w:tc>
        <w:tc>
          <w:tcPr>
            <w:tcW w:w="1701" w:type="dxa"/>
            <w:gridSpan w:val="2"/>
          </w:tcPr>
          <w:p w14:paraId="7276EB23" w14:textId="0EB04CCA" w:rsidR="004A6489" w:rsidRDefault="004A6489" w:rsidP="004A6489">
            <w:pPr>
              <w:jc w:val="both"/>
            </w:pPr>
            <w:r>
              <w:t>13</w:t>
            </w:r>
            <w:r w:rsidR="00BC3F5F">
              <w:t xml:space="preserve"> </w:t>
            </w:r>
            <w:r>
              <w:t>p</w:t>
            </w:r>
          </w:p>
        </w:tc>
        <w:tc>
          <w:tcPr>
            <w:tcW w:w="889" w:type="dxa"/>
            <w:shd w:val="clear" w:color="auto" w:fill="F7CAAC"/>
          </w:tcPr>
          <w:p w14:paraId="572791A1" w14:textId="77777777" w:rsidR="004A6489" w:rsidRDefault="004A6489" w:rsidP="004A6489">
            <w:pPr>
              <w:jc w:val="both"/>
              <w:rPr>
                <w:b/>
              </w:rPr>
            </w:pPr>
            <w:r>
              <w:rPr>
                <w:b/>
              </w:rPr>
              <w:t xml:space="preserve">hod. </w:t>
            </w:r>
          </w:p>
        </w:tc>
        <w:tc>
          <w:tcPr>
            <w:tcW w:w="816" w:type="dxa"/>
          </w:tcPr>
          <w:p w14:paraId="240AA754" w14:textId="77777777" w:rsidR="004A6489" w:rsidRDefault="004A6489" w:rsidP="004A6489">
            <w:pPr>
              <w:jc w:val="both"/>
            </w:pPr>
            <w:r>
              <w:t>13</w:t>
            </w:r>
          </w:p>
        </w:tc>
        <w:tc>
          <w:tcPr>
            <w:tcW w:w="2156" w:type="dxa"/>
            <w:shd w:val="clear" w:color="auto" w:fill="F7CAAC"/>
          </w:tcPr>
          <w:p w14:paraId="47C21330" w14:textId="77777777" w:rsidR="004A6489" w:rsidRDefault="004A6489" w:rsidP="004A6489">
            <w:pPr>
              <w:jc w:val="both"/>
              <w:rPr>
                <w:b/>
              </w:rPr>
            </w:pPr>
            <w:r>
              <w:rPr>
                <w:b/>
              </w:rPr>
              <w:t>kreditů</w:t>
            </w:r>
          </w:p>
        </w:tc>
        <w:tc>
          <w:tcPr>
            <w:tcW w:w="1207" w:type="dxa"/>
            <w:gridSpan w:val="2"/>
          </w:tcPr>
          <w:p w14:paraId="7B66F1D3" w14:textId="77777777" w:rsidR="004A6489" w:rsidRDefault="004A6489" w:rsidP="004A6489">
            <w:pPr>
              <w:jc w:val="both"/>
            </w:pPr>
            <w:r>
              <w:t>3</w:t>
            </w:r>
          </w:p>
        </w:tc>
      </w:tr>
      <w:tr w:rsidR="004A6489" w14:paraId="37759F73" w14:textId="77777777" w:rsidTr="004A6489">
        <w:tc>
          <w:tcPr>
            <w:tcW w:w="3086" w:type="dxa"/>
            <w:shd w:val="clear" w:color="auto" w:fill="F7CAAC"/>
          </w:tcPr>
          <w:p w14:paraId="4AD9B647" w14:textId="77777777" w:rsidR="004A6489" w:rsidRDefault="004A6489" w:rsidP="004A6489">
            <w:pPr>
              <w:rPr>
                <w:b/>
                <w:sz w:val="22"/>
              </w:rPr>
            </w:pPr>
            <w:r>
              <w:rPr>
                <w:b/>
              </w:rPr>
              <w:t>Prerekvizity, korekvizity, ekvivalence</w:t>
            </w:r>
          </w:p>
        </w:tc>
        <w:tc>
          <w:tcPr>
            <w:tcW w:w="6769" w:type="dxa"/>
            <w:gridSpan w:val="7"/>
          </w:tcPr>
          <w:p w14:paraId="1D328DC6" w14:textId="77777777" w:rsidR="004A6489" w:rsidRDefault="004A6489" w:rsidP="004A6489">
            <w:pPr>
              <w:jc w:val="both"/>
            </w:pPr>
          </w:p>
        </w:tc>
      </w:tr>
      <w:tr w:rsidR="004A6489" w14:paraId="2568BE4F" w14:textId="77777777" w:rsidTr="004A6489">
        <w:tc>
          <w:tcPr>
            <w:tcW w:w="3086" w:type="dxa"/>
            <w:shd w:val="clear" w:color="auto" w:fill="F7CAAC"/>
          </w:tcPr>
          <w:p w14:paraId="3672D34C" w14:textId="77777777" w:rsidR="004A6489" w:rsidRDefault="004A6489" w:rsidP="004A6489">
            <w:pPr>
              <w:rPr>
                <w:b/>
              </w:rPr>
            </w:pPr>
            <w:r>
              <w:rPr>
                <w:b/>
              </w:rPr>
              <w:t>Způsob ověření studijních výsledků</w:t>
            </w:r>
          </w:p>
        </w:tc>
        <w:tc>
          <w:tcPr>
            <w:tcW w:w="3406" w:type="dxa"/>
            <w:gridSpan w:val="4"/>
          </w:tcPr>
          <w:p w14:paraId="6E20E040" w14:textId="77777777" w:rsidR="004A6489" w:rsidRDefault="004A6489" w:rsidP="004A6489">
            <w:pPr>
              <w:jc w:val="both"/>
            </w:pPr>
            <w:r>
              <w:t>zkouška</w:t>
            </w:r>
          </w:p>
        </w:tc>
        <w:tc>
          <w:tcPr>
            <w:tcW w:w="2156" w:type="dxa"/>
            <w:shd w:val="clear" w:color="auto" w:fill="F7CAAC"/>
          </w:tcPr>
          <w:p w14:paraId="7E47E8B0" w14:textId="77777777" w:rsidR="004A6489" w:rsidRDefault="004A6489" w:rsidP="004A6489">
            <w:pPr>
              <w:jc w:val="both"/>
              <w:rPr>
                <w:b/>
              </w:rPr>
            </w:pPr>
            <w:r>
              <w:rPr>
                <w:b/>
              </w:rPr>
              <w:t>Forma výuky</w:t>
            </w:r>
          </w:p>
        </w:tc>
        <w:tc>
          <w:tcPr>
            <w:tcW w:w="1207" w:type="dxa"/>
            <w:gridSpan w:val="2"/>
          </w:tcPr>
          <w:p w14:paraId="27B6A871" w14:textId="77777777" w:rsidR="004A6489" w:rsidRDefault="004A6489" w:rsidP="004A6489">
            <w:pPr>
              <w:jc w:val="both"/>
            </w:pPr>
            <w:r>
              <w:t>přednáška</w:t>
            </w:r>
          </w:p>
        </w:tc>
      </w:tr>
      <w:tr w:rsidR="004A6489" w14:paraId="59A1F154" w14:textId="77777777" w:rsidTr="004A6489">
        <w:tc>
          <w:tcPr>
            <w:tcW w:w="3086" w:type="dxa"/>
            <w:shd w:val="clear" w:color="auto" w:fill="F7CAAC"/>
          </w:tcPr>
          <w:p w14:paraId="3E59AC93" w14:textId="77777777" w:rsidR="004A6489" w:rsidRDefault="004A6489" w:rsidP="004A6489">
            <w:pPr>
              <w:rPr>
                <w:b/>
              </w:rPr>
            </w:pPr>
            <w:r>
              <w:rPr>
                <w:b/>
              </w:rPr>
              <w:t>Forma způsobu ověření studijních výsledků a další požadavky na studenta</w:t>
            </w:r>
          </w:p>
        </w:tc>
        <w:tc>
          <w:tcPr>
            <w:tcW w:w="6769" w:type="dxa"/>
            <w:gridSpan w:val="7"/>
            <w:tcBorders>
              <w:bottom w:val="nil"/>
            </w:tcBorders>
          </w:tcPr>
          <w:p w14:paraId="113E4F02" w14:textId="77777777" w:rsidR="004A6489" w:rsidRPr="008049B5" w:rsidRDefault="004A6489" w:rsidP="004A6489">
            <w:pPr>
              <w:jc w:val="both"/>
            </w:pPr>
            <w:r w:rsidRPr="008049B5">
              <w:t>Písemná</w:t>
            </w:r>
            <w:r>
              <w:t>.</w:t>
            </w:r>
          </w:p>
          <w:p w14:paraId="1E69BDC5" w14:textId="54F53055" w:rsidR="004A6489" w:rsidRDefault="004A6489" w:rsidP="004A6489">
            <w:pPr>
              <w:jc w:val="both"/>
            </w:pPr>
            <w:r w:rsidRPr="008049B5">
              <w:t xml:space="preserve">80% účast na </w:t>
            </w:r>
            <w:r w:rsidR="00A4402A">
              <w:t>výuce</w:t>
            </w:r>
            <w:r w:rsidRPr="008049B5">
              <w:t>, vypracování písemné práce na zadané téma</w:t>
            </w:r>
            <w:r>
              <w:t>.</w:t>
            </w:r>
          </w:p>
        </w:tc>
      </w:tr>
      <w:tr w:rsidR="004A6489" w14:paraId="77228834" w14:textId="77777777" w:rsidTr="004A6489">
        <w:trPr>
          <w:trHeight w:val="264"/>
        </w:trPr>
        <w:tc>
          <w:tcPr>
            <w:tcW w:w="9855" w:type="dxa"/>
            <w:gridSpan w:val="8"/>
            <w:tcBorders>
              <w:top w:val="nil"/>
            </w:tcBorders>
          </w:tcPr>
          <w:p w14:paraId="34B3F749" w14:textId="77777777" w:rsidR="004A6489" w:rsidRDefault="004A6489" w:rsidP="004A6489"/>
        </w:tc>
      </w:tr>
      <w:tr w:rsidR="006F28C0" w14:paraId="5A319E1A" w14:textId="77777777" w:rsidTr="004A6489">
        <w:trPr>
          <w:trHeight w:val="197"/>
        </w:trPr>
        <w:tc>
          <w:tcPr>
            <w:tcW w:w="3086" w:type="dxa"/>
            <w:tcBorders>
              <w:top w:val="nil"/>
            </w:tcBorders>
            <w:shd w:val="clear" w:color="auto" w:fill="F7CAAC"/>
          </w:tcPr>
          <w:p w14:paraId="02D0272F" w14:textId="77777777" w:rsidR="006F28C0" w:rsidRDefault="006F28C0" w:rsidP="006F28C0">
            <w:pPr>
              <w:rPr>
                <w:b/>
              </w:rPr>
            </w:pPr>
            <w:r>
              <w:rPr>
                <w:b/>
              </w:rPr>
              <w:t>Garant předmětu</w:t>
            </w:r>
          </w:p>
        </w:tc>
        <w:tc>
          <w:tcPr>
            <w:tcW w:w="6769" w:type="dxa"/>
            <w:gridSpan w:val="7"/>
            <w:tcBorders>
              <w:top w:val="nil"/>
            </w:tcBorders>
          </w:tcPr>
          <w:p w14:paraId="067BE5F5" w14:textId="00CA8305" w:rsidR="006F28C0" w:rsidRDefault="006F28C0" w:rsidP="006F28C0">
            <w:pPr>
              <w:jc w:val="both"/>
            </w:pPr>
            <w:r w:rsidRPr="005679CF">
              <w:rPr>
                <w:rStyle w:val="normaltextrun"/>
              </w:rPr>
              <w:t>prof. PhDr.</w:t>
            </w:r>
            <w:r>
              <w:rPr>
                <w:rStyle w:val="normaltextrun"/>
              </w:rPr>
              <w:t xml:space="preserve"> Zdeno Kolesár, Ph.D.</w:t>
            </w:r>
          </w:p>
        </w:tc>
      </w:tr>
      <w:tr w:rsidR="006F28C0" w14:paraId="69146F58" w14:textId="77777777" w:rsidTr="004A6489">
        <w:trPr>
          <w:trHeight w:val="243"/>
        </w:trPr>
        <w:tc>
          <w:tcPr>
            <w:tcW w:w="3086" w:type="dxa"/>
            <w:tcBorders>
              <w:top w:val="nil"/>
            </w:tcBorders>
            <w:shd w:val="clear" w:color="auto" w:fill="F7CAAC"/>
          </w:tcPr>
          <w:p w14:paraId="3C8B41D3" w14:textId="77777777" w:rsidR="006F28C0" w:rsidRDefault="006F28C0" w:rsidP="006F28C0">
            <w:pPr>
              <w:rPr>
                <w:b/>
              </w:rPr>
            </w:pPr>
            <w:r>
              <w:rPr>
                <w:b/>
              </w:rPr>
              <w:t>Zapojení garanta do výuky předmětu</w:t>
            </w:r>
          </w:p>
        </w:tc>
        <w:tc>
          <w:tcPr>
            <w:tcW w:w="6769" w:type="dxa"/>
            <w:gridSpan w:val="7"/>
            <w:tcBorders>
              <w:top w:val="nil"/>
            </w:tcBorders>
          </w:tcPr>
          <w:p w14:paraId="456905E8" w14:textId="4A54ECFC" w:rsidR="006F28C0" w:rsidRDefault="006F28C0" w:rsidP="006F28C0">
            <w:pPr>
              <w:jc w:val="both"/>
            </w:pPr>
            <w:r>
              <w:t>50 %</w:t>
            </w:r>
          </w:p>
        </w:tc>
      </w:tr>
      <w:tr w:rsidR="006F28C0" w14:paraId="6ED58FD0" w14:textId="77777777" w:rsidTr="004A6489">
        <w:tc>
          <w:tcPr>
            <w:tcW w:w="3086" w:type="dxa"/>
            <w:shd w:val="clear" w:color="auto" w:fill="F7CAAC"/>
          </w:tcPr>
          <w:p w14:paraId="5000698C" w14:textId="77777777" w:rsidR="006F28C0" w:rsidRDefault="006F28C0" w:rsidP="006F28C0">
            <w:pPr>
              <w:rPr>
                <w:b/>
              </w:rPr>
            </w:pPr>
            <w:r>
              <w:rPr>
                <w:b/>
              </w:rPr>
              <w:t>Vyučující</w:t>
            </w:r>
          </w:p>
        </w:tc>
        <w:tc>
          <w:tcPr>
            <w:tcW w:w="6769" w:type="dxa"/>
            <w:gridSpan w:val="7"/>
            <w:tcBorders>
              <w:bottom w:val="nil"/>
            </w:tcBorders>
          </w:tcPr>
          <w:p w14:paraId="3ADDECE3" w14:textId="509D30F4" w:rsidR="006F28C0" w:rsidRDefault="006F28C0" w:rsidP="006F28C0">
            <w:pPr>
              <w:jc w:val="both"/>
            </w:pPr>
            <w:r>
              <w:t xml:space="preserve">50 % </w:t>
            </w:r>
            <w:r w:rsidRPr="005679CF">
              <w:rPr>
                <w:rStyle w:val="normaltextrun"/>
              </w:rPr>
              <w:t>prof. PhDr.</w:t>
            </w:r>
            <w:r>
              <w:rPr>
                <w:rStyle w:val="normaltextrun"/>
              </w:rPr>
              <w:t xml:space="preserve"> Zdeno Kolesár, Ph.D.</w:t>
            </w:r>
            <w:r w:rsidR="008569E5">
              <w:rPr>
                <w:rStyle w:val="normaltextrun"/>
              </w:rPr>
              <w:t xml:space="preserve">, </w:t>
            </w:r>
            <w:r>
              <w:t>50 % Mgr. Vít Jakubíček, Ph.D.</w:t>
            </w:r>
          </w:p>
        </w:tc>
      </w:tr>
      <w:tr w:rsidR="004A6489" w14:paraId="66266192" w14:textId="77777777" w:rsidTr="004A6489">
        <w:trPr>
          <w:trHeight w:val="182"/>
        </w:trPr>
        <w:tc>
          <w:tcPr>
            <w:tcW w:w="9855" w:type="dxa"/>
            <w:gridSpan w:val="8"/>
            <w:tcBorders>
              <w:top w:val="nil"/>
            </w:tcBorders>
          </w:tcPr>
          <w:p w14:paraId="11FB061E" w14:textId="77777777" w:rsidR="004A6489" w:rsidRDefault="004A6489" w:rsidP="004A6489">
            <w:pPr>
              <w:jc w:val="both"/>
            </w:pPr>
          </w:p>
        </w:tc>
      </w:tr>
      <w:tr w:rsidR="004A6489" w14:paraId="741D20B7" w14:textId="77777777" w:rsidTr="004A6489">
        <w:tc>
          <w:tcPr>
            <w:tcW w:w="3086" w:type="dxa"/>
            <w:shd w:val="clear" w:color="auto" w:fill="F7CAAC"/>
          </w:tcPr>
          <w:p w14:paraId="697A127A" w14:textId="77777777" w:rsidR="004A6489" w:rsidRDefault="004A6489" w:rsidP="004A6489">
            <w:pPr>
              <w:jc w:val="both"/>
              <w:rPr>
                <w:b/>
              </w:rPr>
            </w:pPr>
            <w:r>
              <w:rPr>
                <w:b/>
              </w:rPr>
              <w:t>Stručná anotace předmětu</w:t>
            </w:r>
          </w:p>
        </w:tc>
        <w:tc>
          <w:tcPr>
            <w:tcW w:w="6769" w:type="dxa"/>
            <w:gridSpan w:val="7"/>
            <w:tcBorders>
              <w:bottom w:val="nil"/>
            </w:tcBorders>
          </w:tcPr>
          <w:p w14:paraId="0B23B681" w14:textId="77777777" w:rsidR="004A6489" w:rsidRDefault="004A6489" w:rsidP="004A6489">
            <w:pPr>
              <w:jc w:val="both"/>
            </w:pPr>
          </w:p>
        </w:tc>
      </w:tr>
      <w:tr w:rsidR="004A6489" w14:paraId="40B5C0DD" w14:textId="77777777" w:rsidTr="004A6489">
        <w:trPr>
          <w:trHeight w:val="3938"/>
        </w:trPr>
        <w:tc>
          <w:tcPr>
            <w:tcW w:w="9855" w:type="dxa"/>
            <w:gridSpan w:val="8"/>
            <w:tcBorders>
              <w:top w:val="nil"/>
              <w:bottom w:val="single" w:sz="12" w:space="0" w:color="auto"/>
            </w:tcBorders>
          </w:tcPr>
          <w:p w14:paraId="1C7D12FB" w14:textId="3F0AF4EE" w:rsidR="004A6489" w:rsidRPr="0002046D" w:rsidRDefault="004A6489" w:rsidP="00624614">
            <w:pPr>
              <w:jc w:val="both"/>
              <w:rPr>
                <w:rFonts w:cstheme="minorHAnsi"/>
              </w:rPr>
            </w:pPr>
            <w:r w:rsidRPr="0000688D">
              <w:rPr>
                <w:rFonts w:cstheme="minorHAnsi"/>
              </w:rPr>
              <w:t>Cílem</w:t>
            </w:r>
            <w:r w:rsidRPr="0002046D">
              <w:rPr>
                <w:rFonts w:cstheme="minorHAnsi"/>
              </w:rPr>
              <w:t xml:space="preserve"> předmětu je představit tendence českého designu a jeho proměn</w:t>
            </w:r>
            <w:r>
              <w:rPr>
                <w:rFonts w:cstheme="minorHAnsi"/>
              </w:rPr>
              <w:t>y</w:t>
            </w:r>
            <w:r w:rsidRPr="0002046D">
              <w:rPr>
                <w:rFonts w:cstheme="minorHAnsi"/>
              </w:rPr>
              <w:t xml:space="preserve"> od roku 1989</w:t>
            </w:r>
            <w:r>
              <w:rPr>
                <w:rFonts w:cstheme="minorHAnsi"/>
              </w:rPr>
              <w:t xml:space="preserve"> do současnosti</w:t>
            </w:r>
            <w:r w:rsidRPr="0002046D">
              <w:rPr>
                <w:rFonts w:cstheme="minorHAnsi"/>
              </w:rPr>
              <w:t>. Studenti získají přehled o institucionálním zázemí, různorodých přístupech a tvorbě designérů</w:t>
            </w:r>
            <w:r>
              <w:rPr>
                <w:rFonts w:cstheme="minorHAnsi"/>
              </w:rPr>
              <w:t xml:space="preserve"> i</w:t>
            </w:r>
            <w:r w:rsidRPr="0002046D">
              <w:rPr>
                <w:rFonts w:cstheme="minorHAnsi"/>
              </w:rPr>
              <w:t xml:space="preserve"> vybraných firem, které s designéry úzce spolupracují. Budou schopni se orientovat také v oblasti designu z hlediska ekologického, vzhledem k užitým technologiím a materiálům, ať už tradičním anebo alternativním. Kurz se těmito </w:t>
            </w:r>
            <w:r w:rsidR="0000688D" w:rsidRPr="0002046D">
              <w:rPr>
                <w:rFonts w:cstheme="minorHAnsi"/>
              </w:rPr>
              <w:t>problémy,</w:t>
            </w:r>
            <w:r w:rsidRPr="0002046D">
              <w:rPr>
                <w:rFonts w:cstheme="minorHAnsi"/>
              </w:rPr>
              <w:t xml:space="preserve"> a ještě dalšími současnými tendencemi bude zabývat v rozsahu našeho území a z pohledu naší společnosti v souvislosti s nejhlubšími tradicemi českého průmyslového, produktového a grafického designu a architektury</w:t>
            </w:r>
            <w:r>
              <w:rPr>
                <w:rFonts w:cstheme="minorHAnsi"/>
              </w:rPr>
              <w:t>.</w:t>
            </w:r>
          </w:p>
          <w:p w14:paraId="054DDC76" w14:textId="77777777" w:rsidR="004A6489" w:rsidRPr="00E041EF" w:rsidRDefault="004A6489" w:rsidP="004A6489">
            <w:pPr>
              <w:rPr>
                <w:rFonts w:cstheme="minorHAnsi"/>
                <w:sz w:val="12"/>
                <w:szCs w:val="12"/>
              </w:rPr>
            </w:pPr>
          </w:p>
          <w:p w14:paraId="4214EDF1" w14:textId="77777777" w:rsidR="004A6489" w:rsidRPr="00E041EF" w:rsidRDefault="004A6489" w:rsidP="00D3581F">
            <w:pPr>
              <w:pStyle w:val="Odstavecseseznamem"/>
              <w:numPr>
                <w:ilvl w:val="0"/>
                <w:numId w:val="14"/>
              </w:numPr>
              <w:spacing w:after="160" w:line="259" w:lineRule="auto"/>
            </w:pPr>
            <w:r w:rsidRPr="00E041EF">
              <w:t>Úvod – rozvoj stávajících a vznik nových vzdělávacích institucí pro designéry od 90. let 20. století</w:t>
            </w:r>
          </w:p>
          <w:p w14:paraId="37F90DC5" w14:textId="77777777" w:rsidR="004A6489" w:rsidRPr="00E041EF" w:rsidRDefault="004A6489" w:rsidP="00D3581F">
            <w:pPr>
              <w:pStyle w:val="Odstavecseseznamem"/>
              <w:numPr>
                <w:ilvl w:val="0"/>
                <w:numId w:val="14"/>
              </w:numPr>
              <w:spacing w:after="160" w:line="259" w:lineRule="auto"/>
            </w:pPr>
            <w:r w:rsidRPr="00E041EF">
              <w:t>Významné osobnosti českého designu od 90. let do současnosti</w:t>
            </w:r>
          </w:p>
          <w:p w14:paraId="68920286" w14:textId="77777777" w:rsidR="004A6489" w:rsidRPr="00E041EF" w:rsidRDefault="004A6489" w:rsidP="00D3581F">
            <w:pPr>
              <w:pStyle w:val="Odstavecseseznamem"/>
              <w:numPr>
                <w:ilvl w:val="0"/>
                <w:numId w:val="14"/>
              </w:numPr>
              <w:spacing w:after="160" w:line="259" w:lineRule="auto"/>
            </w:pPr>
            <w:r w:rsidRPr="00E041EF">
              <w:t>Nejstarší generace designérů dříve působících v tuzemsku i zahraničí a jejich význam pro rozvoj designérské pedagogiky i praxe (Eva Jiřičná, Jan Kaplický, Bořek Šípek, Jiří Pelcl, František Burian)</w:t>
            </w:r>
          </w:p>
          <w:p w14:paraId="4477C537" w14:textId="61AB686E" w:rsidR="004A6489" w:rsidRPr="00E041EF" w:rsidRDefault="004A6489" w:rsidP="00D3581F">
            <w:pPr>
              <w:pStyle w:val="Odstavecseseznamem"/>
              <w:numPr>
                <w:ilvl w:val="0"/>
                <w:numId w:val="14"/>
              </w:numPr>
              <w:spacing w:after="160" w:line="259" w:lineRule="auto"/>
            </w:pPr>
            <w:r w:rsidRPr="00E041EF">
              <w:t xml:space="preserve">Střední a mladá generace designérů a designérských studií od 90. let (Olgoj Chorchoj, Rony Plesl, Jan Čapek </w:t>
            </w:r>
            <w:r w:rsidR="006551C0">
              <w:br/>
            </w:r>
            <w:r w:rsidRPr="00E041EF">
              <w:t>a další)</w:t>
            </w:r>
          </w:p>
          <w:p w14:paraId="41D5B675" w14:textId="77777777" w:rsidR="004A6489" w:rsidRPr="00E041EF" w:rsidRDefault="004A6489" w:rsidP="00D3581F">
            <w:pPr>
              <w:pStyle w:val="Odstavecseseznamem"/>
              <w:numPr>
                <w:ilvl w:val="0"/>
                <w:numId w:val="14"/>
              </w:numPr>
              <w:spacing w:after="160" w:line="259" w:lineRule="auto"/>
            </w:pPr>
            <w:r w:rsidRPr="00E041EF">
              <w:t xml:space="preserve">Od národních podniků k privatizaci a vzniku nových firem – tuzemští výrobci spolupracující s designéry a charakteristika jejich produkce </w:t>
            </w:r>
          </w:p>
          <w:p w14:paraId="3EC57A6D" w14:textId="77777777" w:rsidR="004A6489" w:rsidRPr="00E041EF" w:rsidRDefault="004A6489" w:rsidP="00D3581F">
            <w:pPr>
              <w:pStyle w:val="Odstavecseseznamem"/>
              <w:numPr>
                <w:ilvl w:val="0"/>
                <w:numId w:val="14"/>
              </w:numPr>
              <w:spacing w:after="160" w:line="259" w:lineRule="auto"/>
            </w:pPr>
            <w:r w:rsidRPr="00E041EF">
              <w:t>Nejvýznamnější producenti v oblasti českého designu a firmy spolupracující s designéry v různých oborech od designu nábytku po design skla (TON, Tescoma, mmcité/egoé, Lasvit, Preciosa a další)</w:t>
            </w:r>
          </w:p>
          <w:p w14:paraId="38F66BDC" w14:textId="3F00C85F" w:rsidR="004A6489" w:rsidRPr="00E041EF" w:rsidRDefault="004A6489" w:rsidP="00D3581F">
            <w:pPr>
              <w:pStyle w:val="Odstavecseseznamem"/>
              <w:numPr>
                <w:ilvl w:val="0"/>
                <w:numId w:val="14"/>
              </w:numPr>
              <w:spacing w:after="160" w:line="259" w:lineRule="auto"/>
            </w:pPr>
            <w:r w:rsidRPr="00E041EF">
              <w:t xml:space="preserve">Prezentace designu v současnosti v tuzemském prostředí (Designblok, Bienále Brno (b. </w:t>
            </w:r>
            <w:r w:rsidR="00C825E5" w:rsidRPr="00E041EF">
              <w:t>Grafického</w:t>
            </w:r>
            <w:r w:rsidRPr="00E041EF">
              <w:t xml:space="preserve"> designu), Zlin Design Week)</w:t>
            </w:r>
          </w:p>
          <w:p w14:paraId="60949C9B" w14:textId="77777777" w:rsidR="004A6489" w:rsidRPr="00E041EF" w:rsidRDefault="004A6489" w:rsidP="006551C0">
            <w:pPr>
              <w:pStyle w:val="Odstavecseseznamem"/>
              <w:numPr>
                <w:ilvl w:val="0"/>
                <w:numId w:val="14"/>
              </w:numPr>
              <w:spacing w:after="120"/>
              <w:ind w:left="714" w:hanging="357"/>
              <w:contextualSpacing w:val="0"/>
            </w:pPr>
            <w:r w:rsidRPr="00E041EF">
              <w:t>Výzvy pro současný český design v oblasti ekologie a udržitelnosti</w:t>
            </w:r>
          </w:p>
          <w:p w14:paraId="41930864" w14:textId="77777777" w:rsidR="004A6489" w:rsidRDefault="004A6489" w:rsidP="004A6489">
            <w:pPr>
              <w:jc w:val="both"/>
            </w:pPr>
            <w:r>
              <w:t>Student je schopen kriticky zhodnotit současný stav českého designu, který po roce 1989 čekala řada výzev vzhledem k transformaci od plánovaného k tržnímu hospodářství, privatizaci podniků, zániku řady stávajících a vzniku množství nových firem, které se orientují na design. Student zná klíčové osobností, které se svou tvůrčí a pedagogickou prací podílely na specifické podobě oboru. Je schopen evaluovat prezentace designu v současnosti s ohledem na jejich odlišné formáty i kurátorské strategie.</w:t>
            </w:r>
          </w:p>
        </w:tc>
      </w:tr>
      <w:tr w:rsidR="004A6489" w14:paraId="4E77D1BD" w14:textId="77777777" w:rsidTr="004A6489">
        <w:trPr>
          <w:trHeight w:val="265"/>
        </w:trPr>
        <w:tc>
          <w:tcPr>
            <w:tcW w:w="3653" w:type="dxa"/>
            <w:gridSpan w:val="2"/>
            <w:tcBorders>
              <w:top w:val="nil"/>
            </w:tcBorders>
            <w:shd w:val="clear" w:color="auto" w:fill="F7CAAC"/>
          </w:tcPr>
          <w:p w14:paraId="17B4C4A4" w14:textId="77777777" w:rsidR="004A6489" w:rsidRDefault="004A6489" w:rsidP="004A6489">
            <w:pPr>
              <w:jc w:val="both"/>
            </w:pPr>
            <w:r>
              <w:rPr>
                <w:b/>
              </w:rPr>
              <w:t>Studijní literatura a studijní pomůcky</w:t>
            </w:r>
          </w:p>
        </w:tc>
        <w:tc>
          <w:tcPr>
            <w:tcW w:w="6202" w:type="dxa"/>
            <w:gridSpan w:val="6"/>
            <w:tcBorders>
              <w:top w:val="nil"/>
              <w:bottom w:val="nil"/>
            </w:tcBorders>
          </w:tcPr>
          <w:p w14:paraId="0CE87FB4" w14:textId="77777777" w:rsidR="004A6489" w:rsidRDefault="004A6489" w:rsidP="004A6489">
            <w:pPr>
              <w:jc w:val="both"/>
            </w:pPr>
          </w:p>
        </w:tc>
      </w:tr>
      <w:tr w:rsidR="004A6489" w14:paraId="32E2EFFD" w14:textId="77777777" w:rsidTr="004A6489">
        <w:trPr>
          <w:trHeight w:val="1497"/>
        </w:trPr>
        <w:tc>
          <w:tcPr>
            <w:tcW w:w="9855" w:type="dxa"/>
            <w:gridSpan w:val="8"/>
            <w:tcBorders>
              <w:top w:val="nil"/>
            </w:tcBorders>
          </w:tcPr>
          <w:p w14:paraId="147397D8" w14:textId="11A4F044" w:rsidR="00372E4D" w:rsidRDefault="00372E4D" w:rsidP="005D62A7">
            <w:pPr>
              <w:rPr>
                <w:b/>
                <w:bCs/>
              </w:rPr>
            </w:pPr>
            <w:r>
              <w:rPr>
                <w:b/>
                <w:bCs/>
              </w:rPr>
              <w:t>Povinná:</w:t>
            </w:r>
          </w:p>
          <w:p w14:paraId="0610B816" w14:textId="77777777" w:rsidR="006746D1" w:rsidRDefault="006746D1" w:rsidP="005D62A7">
            <w:r>
              <w:t xml:space="preserve">FAIRS, Marcus. </w:t>
            </w:r>
            <w:r w:rsidRPr="00E50B96">
              <w:rPr>
                <w:i/>
              </w:rPr>
              <w:t>Design 21. století: nové ikony designu; od masového trhu k avantgardě</w:t>
            </w:r>
            <w:r>
              <w:t xml:space="preserve">. Praha: Slovart, 2007. </w:t>
            </w:r>
          </w:p>
          <w:p w14:paraId="4A72C6C2" w14:textId="77777777" w:rsidR="006746D1" w:rsidRDefault="006746D1" w:rsidP="005D62A7">
            <w:r>
              <w:t xml:space="preserve">ISBN </w:t>
            </w:r>
            <w:r>
              <w:rPr>
                <w:rStyle w:val="result-detail-item"/>
              </w:rPr>
              <w:t>9788072099702</w:t>
            </w:r>
          </w:p>
          <w:p w14:paraId="303FE51B" w14:textId="77777777" w:rsidR="006746D1" w:rsidRDefault="006746D1" w:rsidP="005D62A7">
            <w:r w:rsidRPr="00461D24">
              <w:t>FIELL, Charlotte a Peter FIELL</w:t>
            </w:r>
            <w:r>
              <w:t xml:space="preserve">. </w:t>
            </w:r>
            <w:r w:rsidRPr="00787177">
              <w:rPr>
                <w:i/>
              </w:rPr>
              <w:t>Design – Ikony (20. století).</w:t>
            </w:r>
            <w:r>
              <w:t xml:space="preserve"> Praha: Slovart, Taschen, 2006. ISBN 80-7209-560-9</w:t>
            </w:r>
          </w:p>
          <w:p w14:paraId="1E45147A" w14:textId="77777777" w:rsidR="006746D1" w:rsidRDefault="006746D1" w:rsidP="005D62A7">
            <w:r>
              <w:t xml:space="preserve">HERRIOTT, Luke. </w:t>
            </w:r>
            <w:r w:rsidRPr="00787177">
              <w:rPr>
                <w:i/>
              </w:rPr>
              <w:t>Design pro 21. století</w:t>
            </w:r>
            <w:r>
              <w:t xml:space="preserve">. Praha: Slovart, 2007. ISBN </w:t>
            </w:r>
            <w:r>
              <w:rPr>
                <w:rStyle w:val="result-detail-item"/>
              </w:rPr>
              <w:t>8072096192</w:t>
            </w:r>
          </w:p>
          <w:p w14:paraId="7F08FA4A" w14:textId="77777777" w:rsidR="00747FDD" w:rsidRDefault="00747FDD" w:rsidP="005D62A7">
            <w:r>
              <w:rPr>
                <w:caps/>
              </w:rPr>
              <w:t>Kolesár</w:t>
            </w:r>
            <w:r>
              <w:t xml:space="preserve">, Zdeno, ed. et al. </w:t>
            </w:r>
            <w:r>
              <w:rPr>
                <w:i/>
                <w:iCs/>
              </w:rPr>
              <w:t>Art dizajn. František Burian a študenti</w:t>
            </w:r>
            <w:r>
              <w:t>. Bratislava: Slovart, 2017. ISBN 9788055627410</w:t>
            </w:r>
          </w:p>
          <w:p w14:paraId="65B62616" w14:textId="0D5BC3CF" w:rsidR="004A6489" w:rsidRPr="00736A2E" w:rsidRDefault="004A6489" w:rsidP="005D62A7">
            <w:pPr>
              <w:rPr>
                <w:b/>
                <w:bCs/>
              </w:rPr>
            </w:pPr>
            <w:r w:rsidRPr="00736A2E">
              <w:rPr>
                <w:b/>
                <w:bCs/>
              </w:rPr>
              <w:t>Doporučená</w:t>
            </w:r>
          </w:p>
          <w:p w14:paraId="744780B2" w14:textId="3BCBFA45" w:rsidR="00FE3BD0" w:rsidRDefault="00FE3BD0" w:rsidP="005D62A7">
            <w:r>
              <w:t xml:space="preserve">BRAMSTON, Dave. </w:t>
            </w:r>
            <w:r w:rsidRPr="00787177">
              <w:rPr>
                <w:rStyle w:val="sourcedocument"/>
                <w:i/>
              </w:rPr>
              <w:t>Design výrobků: hledání inspirace</w:t>
            </w:r>
            <w:r>
              <w:rPr>
                <w:rStyle w:val="sourcedocument"/>
              </w:rPr>
              <w:t>.</w:t>
            </w:r>
            <w:r>
              <w:t xml:space="preserve"> Brno: Computer Press, 2010. ISBN </w:t>
            </w:r>
            <w:r>
              <w:rPr>
                <w:rStyle w:val="result-detail-item"/>
              </w:rPr>
              <w:t>9788025129142</w:t>
            </w:r>
          </w:p>
          <w:p w14:paraId="14719FB3" w14:textId="77777777" w:rsidR="004A6489" w:rsidRDefault="004A6489" w:rsidP="005D62A7">
            <w:r>
              <w:rPr>
                <w:caps/>
              </w:rPr>
              <w:t>Hubatová-Vacková</w:t>
            </w:r>
            <w:r>
              <w:t xml:space="preserve">, Lada, ed., </w:t>
            </w:r>
            <w:r>
              <w:rPr>
                <w:caps/>
              </w:rPr>
              <w:t>Pauknerová</w:t>
            </w:r>
            <w:r>
              <w:t xml:space="preserve">, Pavla, ed. a </w:t>
            </w:r>
            <w:r>
              <w:rPr>
                <w:caps/>
              </w:rPr>
              <w:t>Říha</w:t>
            </w:r>
            <w:r>
              <w:t xml:space="preserve">, Cyril, ed. </w:t>
            </w:r>
            <w:r>
              <w:rPr>
                <w:i/>
                <w:iCs/>
              </w:rPr>
              <w:t>Tam a zpátky: současný design, architektura a urbanismus</w:t>
            </w:r>
            <w:r>
              <w:t xml:space="preserve">. Vydání první. Praha: Vysoká škola uměleckoprůmyslová, 2015. ISBN </w:t>
            </w:r>
            <w:r>
              <w:rPr>
                <w:rStyle w:val="result-detail-item"/>
              </w:rPr>
              <w:t>9788087989005</w:t>
            </w:r>
          </w:p>
          <w:p w14:paraId="66083FFC" w14:textId="77777777" w:rsidR="004A6489" w:rsidRDefault="004A6489" w:rsidP="005D62A7">
            <w:r>
              <w:t>HUBATOVÁ-VACKOVÁ, Lada</w:t>
            </w:r>
            <w:r w:rsidRPr="00B12CD0">
              <w:t xml:space="preserve">, </w:t>
            </w:r>
            <w:r>
              <w:t>PACHMANOVÁ, Martina</w:t>
            </w:r>
            <w:r w:rsidRPr="00B12CD0">
              <w:t xml:space="preserve"> a </w:t>
            </w:r>
            <w:r>
              <w:t>PEČINKOVÁ</w:t>
            </w:r>
            <w:r w:rsidRPr="00B12CD0">
              <w:t xml:space="preserve">, Pavla, ed. </w:t>
            </w:r>
            <w:r w:rsidRPr="00B12CD0">
              <w:rPr>
                <w:i/>
              </w:rPr>
              <w:t>Věci a slova: umělecký průmysl, užité umění a design v české teorii a kritice 1870-1970</w:t>
            </w:r>
            <w:r>
              <w:t>.</w:t>
            </w:r>
            <w:r w:rsidRPr="00B12CD0">
              <w:t xml:space="preserve"> Brno: Mor</w:t>
            </w:r>
            <w:r>
              <w:t xml:space="preserve">avská galerie, 2015. ISBN </w:t>
            </w:r>
            <w:r>
              <w:rPr>
                <w:rStyle w:val="result-detail-item"/>
              </w:rPr>
              <w:t>9788086863696</w:t>
            </w:r>
          </w:p>
          <w:p w14:paraId="43FC9368" w14:textId="77777777" w:rsidR="00D2322C" w:rsidRDefault="004A6489" w:rsidP="005D62A7">
            <w:r>
              <w:t>HUBATOVÁ-VACKOVÁ, Lada</w:t>
            </w:r>
            <w:r w:rsidRPr="00FB71D7">
              <w:t xml:space="preserve">, </w:t>
            </w:r>
            <w:r>
              <w:t>PACHMANOVÁ, Martina</w:t>
            </w:r>
            <w:r w:rsidRPr="00B12CD0">
              <w:t xml:space="preserve"> </w:t>
            </w:r>
            <w:r w:rsidRPr="00FB71D7">
              <w:t xml:space="preserve">a </w:t>
            </w:r>
            <w:r>
              <w:t>RESSOVÁ</w:t>
            </w:r>
            <w:r w:rsidRPr="00FB71D7">
              <w:t>, Jitka</w:t>
            </w:r>
            <w:r w:rsidRPr="00FB71D7">
              <w:rPr>
                <w:i/>
              </w:rPr>
              <w:t>. Zlínská umprumka (1959-2011): od průmyslového výtvarnictví po design</w:t>
            </w:r>
            <w:r w:rsidRPr="00FB71D7">
              <w:t>. Vyd</w:t>
            </w:r>
            <w:r>
              <w:t>ání první</w:t>
            </w:r>
            <w:r w:rsidRPr="00FB71D7">
              <w:t xml:space="preserve">. </w:t>
            </w:r>
            <w:r>
              <w:t>Praha</w:t>
            </w:r>
            <w:r w:rsidRPr="00FB71D7">
              <w:t xml:space="preserve">: Vysoká škola uměleckoprůmyslová, 2013. </w:t>
            </w:r>
          </w:p>
          <w:p w14:paraId="658B9BF5" w14:textId="76E82C68" w:rsidR="004A6489" w:rsidRDefault="004A6489" w:rsidP="005D62A7">
            <w:r>
              <w:lastRenderedPageBreak/>
              <w:t xml:space="preserve">ISBN </w:t>
            </w:r>
            <w:r>
              <w:rPr>
                <w:rStyle w:val="result-detail-item"/>
              </w:rPr>
              <w:t>9788086863658</w:t>
            </w:r>
          </w:p>
          <w:p w14:paraId="37EAF80C" w14:textId="77777777" w:rsidR="004A6489" w:rsidRPr="008E2945" w:rsidRDefault="004A6489" w:rsidP="005D62A7">
            <w:r>
              <w:t>KNOBLOCH</w:t>
            </w:r>
            <w:r w:rsidRPr="00772AB7">
              <w:t xml:space="preserve">, </w:t>
            </w:r>
            <w:r w:rsidRPr="008E2945">
              <w:t xml:space="preserve">Iva, ed. a VONDRÁČEK, Radim, ed. </w:t>
            </w:r>
            <w:r w:rsidRPr="00787177">
              <w:rPr>
                <w:i/>
              </w:rPr>
              <w:t>Dějiny českého designu 20. století: instituce moderního designu</w:t>
            </w:r>
            <w:r w:rsidRPr="008E2945">
              <w:t>. Vydání</w:t>
            </w:r>
            <w:r>
              <w:t xml:space="preserve"> 1. Praha: Academia, 2016.</w:t>
            </w:r>
            <w:r w:rsidRPr="008E2945">
              <w:t xml:space="preserve"> </w:t>
            </w:r>
            <w:r>
              <w:t>ISBN 978-80-200-2612-5</w:t>
            </w:r>
          </w:p>
          <w:p w14:paraId="5D3F9979" w14:textId="31639037" w:rsidR="002F72B5" w:rsidRDefault="002F72B5" w:rsidP="005D62A7">
            <w:r>
              <w:rPr>
                <w:caps/>
              </w:rPr>
              <w:t>Kolesár</w:t>
            </w:r>
            <w:r>
              <w:t xml:space="preserve">, Zdeno et al. </w:t>
            </w:r>
            <w:r>
              <w:rPr>
                <w:i/>
                <w:iCs/>
              </w:rPr>
              <w:t>Design ve službách trvale udržitelného rozvoje</w:t>
            </w:r>
            <w:r>
              <w:t xml:space="preserve">. Překlad Jan Svoboda. Zlín: Univerzita Tomáše Bati, Fakulta multimediálních komunikací, 2017. ISBN </w:t>
            </w:r>
            <w:r>
              <w:rPr>
                <w:rStyle w:val="result-detail-item"/>
              </w:rPr>
              <w:t>9788074546471</w:t>
            </w:r>
          </w:p>
          <w:p w14:paraId="64A904B4" w14:textId="53A058C2" w:rsidR="002F72B5" w:rsidRPr="00461D24" w:rsidRDefault="002F72B5" w:rsidP="005D62A7">
            <w:r w:rsidRPr="00461D24">
              <w:rPr>
                <w:caps/>
              </w:rPr>
              <w:t>Kolesár</w:t>
            </w:r>
            <w:r w:rsidRPr="00461D24">
              <w:t xml:space="preserve">, Zdeno. </w:t>
            </w:r>
            <w:r w:rsidRPr="00A22118">
              <w:rPr>
                <w:i/>
                <w:iCs/>
              </w:rPr>
              <w:t>Kapitoly z dějin designu</w:t>
            </w:r>
            <w:r w:rsidRPr="00461D24">
              <w:t>. Překlad Kateřina Křížová a Lucie Vidmar. Pra</w:t>
            </w:r>
            <w:r>
              <w:t>ha</w:t>
            </w:r>
            <w:r w:rsidRPr="00461D24">
              <w:t xml:space="preserve">: Vysoká škola uměleckoprůmyslová, 2009. </w:t>
            </w:r>
            <w:r>
              <w:t xml:space="preserve">ISBN </w:t>
            </w:r>
            <w:r>
              <w:rPr>
                <w:rStyle w:val="result-detail-item"/>
              </w:rPr>
              <w:t>9788086863283</w:t>
            </w:r>
          </w:p>
          <w:p w14:paraId="43266966" w14:textId="1611D312" w:rsidR="002F72B5" w:rsidRPr="008E2945" w:rsidRDefault="002F72B5" w:rsidP="005D62A7">
            <w:r w:rsidRPr="00461D24">
              <w:rPr>
                <w:caps/>
              </w:rPr>
              <w:t>Kolesár</w:t>
            </w:r>
            <w:r w:rsidRPr="00461D24">
              <w:t xml:space="preserve">, Zdeno. </w:t>
            </w:r>
            <w:r w:rsidRPr="00A22118">
              <w:rPr>
                <w:i/>
                <w:iCs/>
              </w:rPr>
              <w:t>Kapitoly z dejín grafického dizajnu</w:t>
            </w:r>
            <w:r w:rsidRPr="00461D24">
              <w:t>. Bratislava: Slovenské centrum</w:t>
            </w:r>
            <w:r w:rsidRPr="008E2945">
              <w:t xml:space="preserve"> dizajnu, 2006.</w:t>
            </w:r>
            <w:r>
              <w:t xml:space="preserve"> ISBN </w:t>
            </w:r>
            <w:r>
              <w:rPr>
                <w:rStyle w:val="result-detail-item"/>
              </w:rPr>
              <w:t>8096865854.</w:t>
            </w:r>
            <w:r w:rsidRPr="008E2945">
              <w:t xml:space="preserve"> </w:t>
            </w:r>
          </w:p>
          <w:p w14:paraId="33A63922" w14:textId="658E945B" w:rsidR="002F72B5" w:rsidRDefault="002F72B5" w:rsidP="005D62A7">
            <w:r>
              <w:rPr>
                <w:caps/>
              </w:rPr>
              <w:t>Koudelková</w:t>
            </w:r>
            <w:r>
              <w:t xml:space="preserve">, Dagmar et al. </w:t>
            </w:r>
            <w:r>
              <w:rPr>
                <w:i/>
                <w:iCs/>
              </w:rPr>
              <w:t>Atika 1987-1992: emoce a forma = emotion and form</w:t>
            </w:r>
            <w:r>
              <w:t xml:space="preserve">. Brno: ERA, 2007. </w:t>
            </w:r>
            <w:r w:rsidR="005D62A7">
              <w:br/>
            </w:r>
            <w:r>
              <w:t xml:space="preserve">ISBN 978-80-7366-087-1. </w:t>
            </w:r>
          </w:p>
          <w:p w14:paraId="4C3AA95E" w14:textId="6F6A92EF" w:rsidR="004A6489" w:rsidRPr="00461D24" w:rsidRDefault="004A6489" w:rsidP="005D62A7">
            <w:r w:rsidRPr="008E2945">
              <w:rPr>
                <w:caps/>
              </w:rPr>
              <w:t>Meggs</w:t>
            </w:r>
            <w:r w:rsidRPr="008E2945">
              <w:t xml:space="preserve">, </w:t>
            </w:r>
            <w:r w:rsidR="00C825E5" w:rsidRPr="008E2945">
              <w:t>Philip B. A PURVIS</w:t>
            </w:r>
            <w:r w:rsidRPr="008E2945">
              <w:t xml:space="preserve">, Alston W. </w:t>
            </w:r>
            <w:r w:rsidRPr="00A22118">
              <w:rPr>
                <w:i/>
                <w:iCs/>
              </w:rPr>
              <w:t>Meggs' history of graphic design</w:t>
            </w:r>
            <w:r w:rsidRPr="00461D24">
              <w:t xml:space="preserve">. </w:t>
            </w:r>
            <w:r>
              <w:t xml:space="preserve">Vydání </w:t>
            </w:r>
            <w:r w:rsidRPr="00461D24">
              <w:t>5</w:t>
            </w:r>
            <w:r>
              <w:t>.,</w:t>
            </w:r>
            <w:r w:rsidRPr="00461D24">
              <w:t xml:space="preserve"> ed. Hoboken: John Wiley &amp; Sons</w:t>
            </w:r>
            <w:r>
              <w:t>, 2016</w:t>
            </w:r>
            <w:r w:rsidRPr="00461D24">
              <w:t>.</w:t>
            </w:r>
            <w:r>
              <w:t xml:space="preserve"> ISBN </w:t>
            </w:r>
            <w:r>
              <w:rPr>
                <w:rStyle w:val="result-detail-item"/>
              </w:rPr>
              <w:t>9781118772058</w:t>
            </w:r>
          </w:p>
          <w:p w14:paraId="5CEC57C6" w14:textId="2284FED8" w:rsidR="000702A1" w:rsidRPr="005D1398" w:rsidRDefault="000702A1" w:rsidP="000702A1">
            <w:pPr>
              <w:rPr>
                <w:ins w:id="315" w:author="Hana Ponížilová" w:date="2023-05-25T16:36:00Z"/>
                <w:sz w:val="18"/>
                <w:szCs w:val="18"/>
              </w:rPr>
            </w:pPr>
            <w:ins w:id="316" w:author="Hana Ponížilová" w:date="2023-05-25T16:36:00Z">
              <w:r w:rsidRPr="005D1398">
                <w:rPr>
                  <w:rStyle w:val="spellingerror"/>
                  <w:rFonts w:eastAsia="Calibri"/>
                </w:rPr>
                <w:t>MIRZOEFF,</w:t>
              </w:r>
              <w:r w:rsidRPr="005D1398">
                <w:rPr>
                  <w:rStyle w:val="normaltextrun"/>
                </w:rPr>
                <w:t xml:space="preserve"> Nicholas. Vizuální aktivismus in</w:t>
              </w:r>
              <w:r w:rsidRPr="005D1398">
                <w:rPr>
                  <w:rStyle w:val="normaltextrun"/>
                  <w:i/>
                  <w:iCs/>
                </w:rPr>
                <w:t>: Jak vidět svět</w:t>
              </w:r>
              <w:r w:rsidRPr="005D1398">
                <w:rPr>
                  <w:rStyle w:val="normaltextrun"/>
                </w:rPr>
                <w:t xml:space="preserve">. </w:t>
              </w:r>
              <w:r w:rsidRPr="005D1398">
                <w:rPr>
                  <w:rStyle w:val="spellingerror"/>
                  <w:rFonts w:eastAsia="Calibri"/>
                </w:rPr>
                <w:t>ArtMap</w:t>
              </w:r>
              <w:r w:rsidRPr="005D1398">
                <w:rPr>
                  <w:rStyle w:val="normaltextrun"/>
                </w:rPr>
                <w:t xml:space="preserve"> 2018.</w:t>
              </w:r>
              <w:r w:rsidRPr="005D1398">
                <w:rPr>
                  <w:rStyle w:val="eop"/>
                </w:rPr>
                <w:t> </w:t>
              </w:r>
              <w:r>
                <w:rPr>
                  <w:rStyle w:val="eop"/>
                </w:rPr>
                <w:t xml:space="preserve">ISBN </w:t>
              </w:r>
              <w:r w:rsidRPr="005D1398">
                <w:rPr>
                  <w:rStyle w:val="eop"/>
                </w:rPr>
                <w:t>978-80-906599-5-7</w:t>
              </w:r>
              <w:r>
                <w:rPr>
                  <w:rStyle w:val="eop"/>
                </w:rPr>
                <w:t>.</w:t>
              </w:r>
            </w:ins>
          </w:p>
          <w:p w14:paraId="5A45A843" w14:textId="1F8BC23A" w:rsidR="00A535F9" w:rsidRDefault="00A535F9" w:rsidP="005D62A7">
            <w:r>
              <w:t xml:space="preserve">OLIVETI, Chiara. </w:t>
            </w:r>
            <w:r w:rsidRPr="00787177">
              <w:rPr>
                <w:i/>
              </w:rPr>
              <w:t>Design</w:t>
            </w:r>
            <w:r w:rsidR="00983E86">
              <w:t>. Praha: Slovart; Warszawa</w:t>
            </w:r>
            <w:r>
              <w:t xml:space="preserve">: </w:t>
            </w:r>
            <w:r w:rsidR="009E03BA">
              <w:t>Solis;</w:t>
            </w:r>
            <w:r>
              <w:t xml:space="preserve"> </w:t>
            </w:r>
            <w:r w:rsidR="009E03BA">
              <w:t>Budapest:</w:t>
            </w:r>
            <w:r>
              <w:t xml:space="preserve"> Vince kiadó, 2009. ISBN </w:t>
            </w:r>
            <w:r>
              <w:rPr>
                <w:rStyle w:val="a-list-item"/>
              </w:rPr>
              <w:t>978-2809900842</w:t>
            </w:r>
          </w:p>
          <w:p w14:paraId="001D2242" w14:textId="51D3BA16" w:rsidR="002F72B5" w:rsidRDefault="002F72B5" w:rsidP="005D62A7">
            <w:r>
              <w:t>OLGOJ CHORCHOJ</w:t>
            </w:r>
            <w:r w:rsidRPr="00B12CD0">
              <w:t xml:space="preserve">, </w:t>
            </w:r>
            <w:r>
              <w:t>HUBATOVÁ-VACKOVÁ, Lada, KORYČÁNEK</w:t>
            </w:r>
            <w:r w:rsidRPr="00B12CD0">
              <w:t xml:space="preserve">, Rostislav, ed. </w:t>
            </w:r>
            <w:r w:rsidR="009E03BA" w:rsidRPr="00B12CD0">
              <w:rPr>
                <w:i/>
              </w:rPr>
              <w:t>OCH!</w:t>
            </w:r>
            <w:r w:rsidRPr="00B12CD0">
              <w:rPr>
                <w:i/>
              </w:rPr>
              <w:t xml:space="preserve"> Olgoj Chorchoj: logika emoce.</w:t>
            </w:r>
            <w:r w:rsidRPr="00B12CD0">
              <w:t xml:space="preserve"> Vydání první.</w:t>
            </w:r>
            <w:r>
              <w:t xml:space="preserve"> Praha: UMPRUM, 2016. ISBN </w:t>
            </w:r>
            <w:r>
              <w:rPr>
                <w:rStyle w:val="result-detail-item"/>
              </w:rPr>
              <w:t>978-80-87989-24-1</w:t>
            </w:r>
          </w:p>
          <w:p w14:paraId="01806028" w14:textId="12720D09" w:rsidR="004A6489" w:rsidRPr="00461D24" w:rsidRDefault="004A6489" w:rsidP="005D62A7">
            <w:r w:rsidRPr="00461D24">
              <w:rPr>
                <w:caps/>
              </w:rPr>
              <w:t>Pachmanová</w:t>
            </w:r>
            <w:r w:rsidRPr="00461D24">
              <w:t>, Martina, ed. et al</w:t>
            </w:r>
            <w:r w:rsidRPr="00A22118">
              <w:rPr>
                <w:i/>
              </w:rPr>
              <w:t xml:space="preserve">. </w:t>
            </w:r>
            <w:r w:rsidRPr="00A22118">
              <w:rPr>
                <w:i/>
                <w:iCs/>
              </w:rPr>
              <w:t xml:space="preserve">Design: aktualita, nebo </w:t>
            </w:r>
            <w:r w:rsidR="009E03BA" w:rsidRPr="00A22118">
              <w:rPr>
                <w:i/>
                <w:iCs/>
              </w:rPr>
              <w:t>věčnost?</w:t>
            </w:r>
            <w:r w:rsidRPr="00A22118">
              <w:rPr>
                <w:i/>
                <w:iCs/>
              </w:rPr>
              <w:t xml:space="preserve"> </w:t>
            </w:r>
            <w:r w:rsidR="00C825E5" w:rsidRPr="00A22118">
              <w:rPr>
                <w:i/>
                <w:iCs/>
              </w:rPr>
              <w:t>Antologie</w:t>
            </w:r>
            <w:r w:rsidRPr="00A22118">
              <w:rPr>
                <w:i/>
                <w:iCs/>
              </w:rPr>
              <w:t xml:space="preserve"> textů k teorii a dějinám designu</w:t>
            </w:r>
            <w:r w:rsidRPr="00461D24">
              <w:t>. Pra</w:t>
            </w:r>
            <w:r>
              <w:t>ha</w:t>
            </w:r>
            <w:r w:rsidRPr="00461D24">
              <w:t xml:space="preserve">: Vysoká škola umělecko-průmyslová, 2005. </w:t>
            </w:r>
            <w:r>
              <w:t xml:space="preserve">ISBN </w:t>
            </w:r>
            <w:r>
              <w:rPr>
                <w:rStyle w:val="result-detail-item"/>
              </w:rPr>
              <w:t>8086863050</w:t>
            </w:r>
          </w:p>
          <w:p w14:paraId="6D05A65B" w14:textId="77777777" w:rsidR="006746D1" w:rsidRDefault="004A6489" w:rsidP="005D62A7">
            <w:r w:rsidRPr="008E2945">
              <w:t xml:space="preserve">PAULY, Jana a HULÁK, Jiří. </w:t>
            </w:r>
            <w:r w:rsidRPr="00A22118">
              <w:rPr>
                <w:i/>
              </w:rPr>
              <w:t>Český průmyslový design 1990-2010</w:t>
            </w:r>
            <w:r>
              <w:t xml:space="preserve">. </w:t>
            </w:r>
            <w:r w:rsidRPr="008E2945">
              <w:t>Roztoky u Prahy</w:t>
            </w:r>
            <w:r>
              <w:t xml:space="preserve">: Signum, </w:t>
            </w:r>
            <w:r w:rsidRPr="008E2945">
              <w:t xml:space="preserve">2010. </w:t>
            </w:r>
          </w:p>
          <w:p w14:paraId="026829F3" w14:textId="1EA2F7B5" w:rsidR="004A6489" w:rsidRPr="008E2945" w:rsidRDefault="004A6489" w:rsidP="005D62A7">
            <w:r>
              <w:t xml:space="preserve">ISBN </w:t>
            </w:r>
            <w:r>
              <w:rPr>
                <w:rStyle w:val="result-detail-item"/>
              </w:rPr>
              <w:t>9788090353107</w:t>
            </w:r>
            <w:r w:rsidRPr="008E2945">
              <w:t xml:space="preserve"> </w:t>
            </w:r>
          </w:p>
          <w:p w14:paraId="711DF94F" w14:textId="29DE53EE" w:rsidR="004A6489" w:rsidRPr="008E2945" w:rsidRDefault="004A6489" w:rsidP="005D62A7">
            <w:r w:rsidRPr="008E2945">
              <w:t xml:space="preserve">PELCL, Jiří. </w:t>
            </w:r>
            <w:r w:rsidRPr="00A22118">
              <w:rPr>
                <w:i/>
              </w:rPr>
              <w:t>Design: od myšlenky k realizaci = from idea to realization.</w:t>
            </w:r>
            <w:r w:rsidRPr="008E2945">
              <w:t xml:space="preserve"> </w:t>
            </w:r>
            <w:r>
              <w:t>Praha</w:t>
            </w:r>
            <w:r w:rsidRPr="008E2945">
              <w:t>: Vysoká ško</w:t>
            </w:r>
            <w:r>
              <w:t xml:space="preserve">la uměleckoprůmyslová </w:t>
            </w:r>
            <w:r w:rsidR="005D62A7">
              <w:br/>
            </w:r>
            <w:r>
              <w:t xml:space="preserve">v Praze, </w:t>
            </w:r>
            <w:r w:rsidRPr="008E2945">
              <w:t xml:space="preserve">2012. </w:t>
            </w:r>
            <w:r>
              <w:t xml:space="preserve">ISBN </w:t>
            </w:r>
            <w:r>
              <w:rPr>
                <w:rStyle w:val="result-detail-item"/>
              </w:rPr>
              <w:t>9788086863450</w:t>
            </w:r>
          </w:p>
          <w:p w14:paraId="5AC42C43" w14:textId="77777777" w:rsidR="004A6489" w:rsidRDefault="004A6489" w:rsidP="005D62A7">
            <w:r>
              <w:rPr>
                <w:caps/>
              </w:rPr>
              <w:t>Velčovský</w:t>
            </w:r>
            <w:r>
              <w:t xml:space="preserve">, Maxim. </w:t>
            </w:r>
            <w:r>
              <w:rPr>
                <w:i/>
                <w:iCs/>
              </w:rPr>
              <w:t xml:space="preserve">Maxim Velčovský: vše za 39. </w:t>
            </w:r>
            <w:r>
              <w:t xml:space="preserve">Brno: Moravská galerie, 2016. ISBN </w:t>
            </w:r>
            <w:r>
              <w:rPr>
                <w:rStyle w:val="result-detail-item"/>
              </w:rPr>
              <w:t>978-80-7027-297-8</w:t>
            </w:r>
          </w:p>
        </w:tc>
      </w:tr>
    </w:tbl>
    <w:p w14:paraId="3645C76F" w14:textId="77777777" w:rsidR="004A6489" w:rsidRDefault="004A6489"/>
    <w:p w14:paraId="52FB9A12" w14:textId="77777777" w:rsidR="004A6489" w:rsidRDefault="004A648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A6489" w14:paraId="196B5980" w14:textId="77777777" w:rsidTr="004A6489">
        <w:tc>
          <w:tcPr>
            <w:tcW w:w="9855" w:type="dxa"/>
            <w:gridSpan w:val="8"/>
            <w:tcBorders>
              <w:bottom w:val="double" w:sz="4" w:space="0" w:color="auto"/>
            </w:tcBorders>
            <w:shd w:val="clear" w:color="auto" w:fill="BDD6EE"/>
          </w:tcPr>
          <w:p w14:paraId="2C50236A" w14:textId="191B9A4F" w:rsidR="004A6489" w:rsidRDefault="004A6489" w:rsidP="004A6489">
            <w:pPr>
              <w:jc w:val="both"/>
              <w:rPr>
                <w:b/>
                <w:sz w:val="28"/>
              </w:rPr>
            </w:pPr>
            <w:r>
              <w:lastRenderedPageBreak/>
              <w:br w:type="page"/>
            </w:r>
            <w:r>
              <w:rPr>
                <w:b/>
                <w:sz w:val="28"/>
              </w:rPr>
              <w:t>B-III – Charakteristika studijního předmětu</w:t>
            </w:r>
          </w:p>
        </w:tc>
      </w:tr>
      <w:tr w:rsidR="004A6489" w14:paraId="13E6EE63" w14:textId="77777777" w:rsidTr="004A6489">
        <w:tc>
          <w:tcPr>
            <w:tcW w:w="3086" w:type="dxa"/>
            <w:tcBorders>
              <w:top w:val="double" w:sz="4" w:space="0" w:color="auto"/>
            </w:tcBorders>
            <w:shd w:val="clear" w:color="auto" w:fill="F7CAAC"/>
          </w:tcPr>
          <w:p w14:paraId="46553B9F" w14:textId="77777777" w:rsidR="004A6489" w:rsidRDefault="004A6489" w:rsidP="004A6489">
            <w:pPr>
              <w:rPr>
                <w:b/>
              </w:rPr>
            </w:pPr>
            <w:r>
              <w:rPr>
                <w:b/>
              </w:rPr>
              <w:t>Název studijního předmětu</w:t>
            </w:r>
          </w:p>
        </w:tc>
        <w:tc>
          <w:tcPr>
            <w:tcW w:w="6769" w:type="dxa"/>
            <w:gridSpan w:val="7"/>
            <w:tcBorders>
              <w:top w:val="double" w:sz="4" w:space="0" w:color="auto"/>
            </w:tcBorders>
          </w:tcPr>
          <w:p w14:paraId="4EDD1E79" w14:textId="77777777" w:rsidR="004A6489" w:rsidRDefault="004A6489" w:rsidP="004A6489">
            <w:pPr>
              <w:jc w:val="both"/>
            </w:pPr>
            <w:r>
              <w:t>Současný světový design</w:t>
            </w:r>
          </w:p>
        </w:tc>
      </w:tr>
      <w:tr w:rsidR="004A6489" w14:paraId="1FB0B739" w14:textId="77777777" w:rsidTr="004A6489">
        <w:tc>
          <w:tcPr>
            <w:tcW w:w="3086" w:type="dxa"/>
            <w:shd w:val="clear" w:color="auto" w:fill="F7CAAC"/>
          </w:tcPr>
          <w:p w14:paraId="1D540B0F" w14:textId="77777777" w:rsidR="004A6489" w:rsidRDefault="004A6489" w:rsidP="004A6489">
            <w:pPr>
              <w:rPr>
                <w:b/>
              </w:rPr>
            </w:pPr>
            <w:r>
              <w:rPr>
                <w:b/>
              </w:rPr>
              <w:t>Typ předmětu</w:t>
            </w:r>
          </w:p>
        </w:tc>
        <w:tc>
          <w:tcPr>
            <w:tcW w:w="3406" w:type="dxa"/>
            <w:gridSpan w:val="4"/>
          </w:tcPr>
          <w:p w14:paraId="3C38EFAD" w14:textId="77777777" w:rsidR="004A6489" w:rsidRDefault="004A6489" w:rsidP="004A6489">
            <w:pPr>
              <w:jc w:val="both"/>
            </w:pPr>
            <w:r>
              <w:t>povinný, ZT</w:t>
            </w:r>
          </w:p>
        </w:tc>
        <w:tc>
          <w:tcPr>
            <w:tcW w:w="2695" w:type="dxa"/>
            <w:gridSpan w:val="2"/>
            <w:shd w:val="clear" w:color="auto" w:fill="F7CAAC"/>
          </w:tcPr>
          <w:p w14:paraId="6F4FA6A6" w14:textId="77777777" w:rsidR="004A6489" w:rsidRDefault="004A6489" w:rsidP="004A6489">
            <w:pPr>
              <w:jc w:val="both"/>
            </w:pPr>
            <w:r>
              <w:rPr>
                <w:b/>
              </w:rPr>
              <w:t>doporučený ročník / semestr</w:t>
            </w:r>
          </w:p>
        </w:tc>
        <w:tc>
          <w:tcPr>
            <w:tcW w:w="668" w:type="dxa"/>
          </w:tcPr>
          <w:p w14:paraId="5DB9103C" w14:textId="77777777" w:rsidR="004A6489" w:rsidRDefault="004A6489" w:rsidP="004A6489">
            <w:pPr>
              <w:jc w:val="both"/>
            </w:pPr>
            <w:r>
              <w:t>1/ZS</w:t>
            </w:r>
          </w:p>
        </w:tc>
      </w:tr>
      <w:tr w:rsidR="004A6489" w14:paraId="4EAC24AC" w14:textId="77777777" w:rsidTr="004A6489">
        <w:tc>
          <w:tcPr>
            <w:tcW w:w="3086" w:type="dxa"/>
            <w:shd w:val="clear" w:color="auto" w:fill="F7CAAC"/>
          </w:tcPr>
          <w:p w14:paraId="5971CEFC" w14:textId="77777777" w:rsidR="004A6489" w:rsidRDefault="004A6489" w:rsidP="004A6489">
            <w:pPr>
              <w:rPr>
                <w:b/>
              </w:rPr>
            </w:pPr>
            <w:r>
              <w:rPr>
                <w:b/>
              </w:rPr>
              <w:t>Rozsah studijního předmětu</w:t>
            </w:r>
          </w:p>
        </w:tc>
        <w:tc>
          <w:tcPr>
            <w:tcW w:w="1701" w:type="dxa"/>
            <w:gridSpan w:val="2"/>
          </w:tcPr>
          <w:p w14:paraId="7E1E8C1C" w14:textId="1C7EA39F" w:rsidR="004A6489" w:rsidRDefault="004A6489" w:rsidP="004A6489">
            <w:pPr>
              <w:jc w:val="both"/>
            </w:pPr>
            <w:r>
              <w:t>13</w:t>
            </w:r>
            <w:r w:rsidR="00BC3F5F">
              <w:t xml:space="preserve"> </w:t>
            </w:r>
            <w:r>
              <w:t>p</w:t>
            </w:r>
          </w:p>
        </w:tc>
        <w:tc>
          <w:tcPr>
            <w:tcW w:w="889" w:type="dxa"/>
            <w:shd w:val="clear" w:color="auto" w:fill="F7CAAC"/>
          </w:tcPr>
          <w:p w14:paraId="74F203F5" w14:textId="77777777" w:rsidR="004A6489" w:rsidRDefault="004A6489" w:rsidP="004A6489">
            <w:pPr>
              <w:jc w:val="both"/>
              <w:rPr>
                <w:b/>
              </w:rPr>
            </w:pPr>
            <w:r>
              <w:rPr>
                <w:b/>
              </w:rPr>
              <w:t xml:space="preserve">hod. </w:t>
            </w:r>
          </w:p>
        </w:tc>
        <w:tc>
          <w:tcPr>
            <w:tcW w:w="816" w:type="dxa"/>
          </w:tcPr>
          <w:p w14:paraId="038EBC87" w14:textId="77777777" w:rsidR="004A6489" w:rsidRDefault="004A6489" w:rsidP="004A6489">
            <w:pPr>
              <w:jc w:val="both"/>
            </w:pPr>
            <w:r>
              <w:t>13</w:t>
            </w:r>
          </w:p>
        </w:tc>
        <w:tc>
          <w:tcPr>
            <w:tcW w:w="2156" w:type="dxa"/>
            <w:shd w:val="clear" w:color="auto" w:fill="F7CAAC"/>
          </w:tcPr>
          <w:p w14:paraId="15E33786" w14:textId="77777777" w:rsidR="004A6489" w:rsidRDefault="004A6489" w:rsidP="004A6489">
            <w:pPr>
              <w:jc w:val="both"/>
              <w:rPr>
                <w:b/>
              </w:rPr>
            </w:pPr>
            <w:r>
              <w:rPr>
                <w:b/>
              </w:rPr>
              <w:t>kreditů</w:t>
            </w:r>
          </w:p>
        </w:tc>
        <w:tc>
          <w:tcPr>
            <w:tcW w:w="1207" w:type="dxa"/>
            <w:gridSpan w:val="2"/>
          </w:tcPr>
          <w:p w14:paraId="48D5D729" w14:textId="77777777" w:rsidR="004A6489" w:rsidRDefault="004A6489" w:rsidP="004A6489">
            <w:pPr>
              <w:jc w:val="both"/>
            </w:pPr>
            <w:r>
              <w:t>3</w:t>
            </w:r>
          </w:p>
        </w:tc>
      </w:tr>
      <w:tr w:rsidR="004A6489" w14:paraId="3B1E59E0" w14:textId="77777777" w:rsidTr="004A6489">
        <w:tc>
          <w:tcPr>
            <w:tcW w:w="3086" w:type="dxa"/>
            <w:shd w:val="clear" w:color="auto" w:fill="F7CAAC"/>
          </w:tcPr>
          <w:p w14:paraId="3D07C016" w14:textId="77777777" w:rsidR="004A6489" w:rsidRDefault="004A6489" w:rsidP="004A6489">
            <w:pPr>
              <w:rPr>
                <w:b/>
                <w:sz w:val="22"/>
              </w:rPr>
            </w:pPr>
            <w:r>
              <w:rPr>
                <w:b/>
              </w:rPr>
              <w:t>Prerekvizity, korekvizity, ekvivalence</w:t>
            </w:r>
          </w:p>
        </w:tc>
        <w:tc>
          <w:tcPr>
            <w:tcW w:w="6769" w:type="dxa"/>
            <w:gridSpan w:val="7"/>
          </w:tcPr>
          <w:p w14:paraId="6D60F184" w14:textId="77777777" w:rsidR="004A6489" w:rsidRDefault="004A6489" w:rsidP="004A6489">
            <w:pPr>
              <w:jc w:val="both"/>
            </w:pPr>
          </w:p>
        </w:tc>
      </w:tr>
      <w:tr w:rsidR="004A6489" w14:paraId="469650E1" w14:textId="77777777" w:rsidTr="004A6489">
        <w:tc>
          <w:tcPr>
            <w:tcW w:w="3086" w:type="dxa"/>
            <w:shd w:val="clear" w:color="auto" w:fill="F7CAAC"/>
          </w:tcPr>
          <w:p w14:paraId="166AC935" w14:textId="77777777" w:rsidR="004A6489" w:rsidRDefault="004A6489" w:rsidP="004A6489">
            <w:pPr>
              <w:rPr>
                <w:b/>
              </w:rPr>
            </w:pPr>
            <w:r>
              <w:rPr>
                <w:b/>
              </w:rPr>
              <w:t>Způsob ověření studijních výsledků</w:t>
            </w:r>
          </w:p>
        </w:tc>
        <w:tc>
          <w:tcPr>
            <w:tcW w:w="3406" w:type="dxa"/>
            <w:gridSpan w:val="4"/>
          </w:tcPr>
          <w:p w14:paraId="19B5C023" w14:textId="77777777" w:rsidR="004A6489" w:rsidRDefault="004A6489" w:rsidP="004A6489">
            <w:pPr>
              <w:jc w:val="both"/>
            </w:pPr>
            <w:r>
              <w:t>zkouška</w:t>
            </w:r>
          </w:p>
        </w:tc>
        <w:tc>
          <w:tcPr>
            <w:tcW w:w="2156" w:type="dxa"/>
            <w:shd w:val="clear" w:color="auto" w:fill="F7CAAC"/>
          </w:tcPr>
          <w:p w14:paraId="6C98B5EF" w14:textId="77777777" w:rsidR="004A6489" w:rsidRDefault="004A6489" w:rsidP="004A6489">
            <w:pPr>
              <w:jc w:val="both"/>
              <w:rPr>
                <w:b/>
              </w:rPr>
            </w:pPr>
            <w:r>
              <w:rPr>
                <w:b/>
              </w:rPr>
              <w:t>Forma výuky</w:t>
            </w:r>
          </w:p>
        </w:tc>
        <w:tc>
          <w:tcPr>
            <w:tcW w:w="1207" w:type="dxa"/>
            <w:gridSpan w:val="2"/>
          </w:tcPr>
          <w:p w14:paraId="39888D02" w14:textId="77777777" w:rsidR="004A6489" w:rsidRDefault="004A6489" w:rsidP="004A6489">
            <w:pPr>
              <w:jc w:val="both"/>
            </w:pPr>
            <w:r>
              <w:t>přednáška</w:t>
            </w:r>
          </w:p>
        </w:tc>
      </w:tr>
      <w:tr w:rsidR="004A6489" w14:paraId="0106C6C2" w14:textId="77777777" w:rsidTr="004A6489">
        <w:tc>
          <w:tcPr>
            <w:tcW w:w="3086" w:type="dxa"/>
            <w:shd w:val="clear" w:color="auto" w:fill="F7CAAC"/>
          </w:tcPr>
          <w:p w14:paraId="0FA9A8B3" w14:textId="77777777" w:rsidR="004A6489" w:rsidRDefault="004A6489" w:rsidP="004A6489">
            <w:pPr>
              <w:rPr>
                <w:b/>
              </w:rPr>
            </w:pPr>
            <w:r>
              <w:rPr>
                <w:b/>
              </w:rPr>
              <w:t>Forma způsobu ověření studijních výsledků a další požadavky na studenta</w:t>
            </w:r>
          </w:p>
        </w:tc>
        <w:tc>
          <w:tcPr>
            <w:tcW w:w="6769" w:type="dxa"/>
            <w:gridSpan w:val="7"/>
            <w:tcBorders>
              <w:bottom w:val="nil"/>
            </w:tcBorders>
          </w:tcPr>
          <w:p w14:paraId="7AB99026" w14:textId="77777777" w:rsidR="004A6489" w:rsidRDefault="004A6489" w:rsidP="004A6489">
            <w:pPr>
              <w:jc w:val="both"/>
            </w:pPr>
            <w:r>
              <w:t>Písemná.</w:t>
            </w:r>
          </w:p>
          <w:p w14:paraId="3BDBF9B1" w14:textId="7B26561F" w:rsidR="004A6489" w:rsidRDefault="004A6489" w:rsidP="004A6489">
            <w:pPr>
              <w:jc w:val="both"/>
            </w:pPr>
            <w:r>
              <w:t xml:space="preserve">80% účast na </w:t>
            </w:r>
            <w:r w:rsidR="00A4402A">
              <w:t>výuce</w:t>
            </w:r>
            <w:r>
              <w:t>, vypracování písemné práce na zadané téma.</w:t>
            </w:r>
          </w:p>
        </w:tc>
      </w:tr>
      <w:tr w:rsidR="004A6489" w14:paraId="349A0F22" w14:textId="77777777" w:rsidTr="004A6489">
        <w:trPr>
          <w:trHeight w:val="264"/>
        </w:trPr>
        <w:tc>
          <w:tcPr>
            <w:tcW w:w="9855" w:type="dxa"/>
            <w:gridSpan w:val="8"/>
            <w:tcBorders>
              <w:top w:val="nil"/>
            </w:tcBorders>
          </w:tcPr>
          <w:p w14:paraId="7C03B094" w14:textId="77777777" w:rsidR="004A6489" w:rsidRDefault="004A6489" w:rsidP="004A6489"/>
        </w:tc>
      </w:tr>
      <w:tr w:rsidR="004A6489" w14:paraId="4F9DA659" w14:textId="77777777" w:rsidTr="004A6489">
        <w:trPr>
          <w:trHeight w:val="197"/>
        </w:trPr>
        <w:tc>
          <w:tcPr>
            <w:tcW w:w="3086" w:type="dxa"/>
            <w:tcBorders>
              <w:top w:val="nil"/>
            </w:tcBorders>
            <w:shd w:val="clear" w:color="auto" w:fill="F7CAAC"/>
          </w:tcPr>
          <w:p w14:paraId="154369FD" w14:textId="77777777" w:rsidR="004A6489" w:rsidRDefault="004A6489" w:rsidP="004A6489">
            <w:pPr>
              <w:rPr>
                <w:b/>
              </w:rPr>
            </w:pPr>
            <w:r>
              <w:rPr>
                <w:b/>
              </w:rPr>
              <w:t>Garant předmětu</w:t>
            </w:r>
          </w:p>
        </w:tc>
        <w:tc>
          <w:tcPr>
            <w:tcW w:w="6769" w:type="dxa"/>
            <w:gridSpan w:val="7"/>
            <w:tcBorders>
              <w:top w:val="nil"/>
            </w:tcBorders>
          </w:tcPr>
          <w:p w14:paraId="5645D232" w14:textId="7ACE8E1B" w:rsidR="004A6489" w:rsidRDefault="003B7199" w:rsidP="004A6489">
            <w:pPr>
              <w:jc w:val="both"/>
            </w:pPr>
            <w:r w:rsidRPr="005679CF">
              <w:rPr>
                <w:rStyle w:val="normaltextrun"/>
              </w:rPr>
              <w:t>prof. PhDr.</w:t>
            </w:r>
            <w:r>
              <w:rPr>
                <w:rStyle w:val="normaltextrun"/>
              </w:rPr>
              <w:t xml:space="preserve"> Zdeno Kolesár, Ph.D.</w:t>
            </w:r>
          </w:p>
        </w:tc>
      </w:tr>
      <w:tr w:rsidR="004A6489" w14:paraId="5CEF5974" w14:textId="77777777" w:rsidTr="004A6489">
        <w:trPr>
          <w:trHeight w:val="243"/>
        </w:trPr>
        <w:tc>
          <w:tcPr>
            <w:tcW w:w="3086" w:type="dxa"/>
            <w:tcBorders>
              <w:top w:val="nil"/>
            </w:tcBorders>
            <w:shd w:val="clear" w:color="auto" w:fill="F7CAAC"/>
          </w:tcPr>
          <w:p w14:paraId="6E038A88" w14:textId="77777777" w:rsidR="004A6489" w:rsidRDefault="004A6489" w:rsidP="004A6489">
            <w:pPr>
              <w:rPr>
                <w:b/>
              </w:rPr>
            </w:pPr>
            <w:r>
              <w:rPr>
                <w:b/>
              </w:rPr>
              <w:t>Zapojení garanta do výuky předmětu</w:t>
            </w:r>
          </w:p>
        </w:tc>
        <w:tc>
          <w:tcPr>
            <w:tcW w:w="6769" w:type="dxa"/>
            <w:gridSpan w:val="7"/>
            <w:tcBorders>
              <w:top w:val="nil"/>
            </w:tcBorders>
          </w:tcPr>
          <w:p w14:paraId="18E67A52" w14:textId="50D8A1D5" w:rsidR="004A6489" w:rsidRDefault="003B7199" w:rsidP="004A6489">
            <w:pPr>
              <w:jc w:val="both"/>
            </w:pPr>
            <w:r>
              <w:t>5</w:t>
            </w:r>
            <w:r w:rsidR="004A6489">
              <w:t>0 %</w:t>
            </w:r>
          </w:p>
        </w:tc>
      </w:tr>
      <w:tr w:rsidR="004A6489" w14:paraId="625D8381" w14:textId="77777777" w:rsidTr="004A6489">
        <w:tc>
          <w:tcPr>
            <w:tcW w:w="3086" w:type="dxa"/>
            <w:shd w:val="clear" w:color="auto" w:fill="F7CAAC"/>
          </w:tcPr>
          <w:p w14:paraId="6547A3C9" w14:textId="77777777" w:rsidR="004A6489" w:rsidRDefault="004A6489" w:rsidP="004A6489">
            <w:pPr>
              <w:rPr>
                <w:b/>
              </w:rPr>
            </w:pPr>
            <w:r>
              <w:rPr>
                <w:b/>
              </w:rPr>
              <w:t>Vyučující</w:t>
            </w:r>
          </w:p>
        </w:tc>
        <w:tc>
          <w:tcPr>
            <w:tcW w:w="6769" w:type="dxa"/>
            <w:gridSpan w:val="7"/>
            <w:tcBorders>
              <w:bottom w:val="nil"/>
            </w:tcBorders>
          </w:tcPr>
          <w:p w14:paraId="08633E66" w14:textId="4830C488" w:rsidR="004A6489" w:rsidRDefault="008569E5" w:rsidP="004A6489">
            <w:pPr>
              <w:jc w:val="both"/>
            </w:pPr>
            <w:r>
              <w:rPr>
                <w:rStyle w:val="normaltextrun"/>
              </w:rPr>
              <w:t xml:space="preserve">50 % </w:t>
            </w:r>
            <w:r w:rsidRPr="005679CF">
              <w:rPr>
                <w:rStyle w:val="normaltextrun"/>
              </w:rPr>
              <w:t>prof. PhDr.</w:t>
            </w:r>
            <w:r>
              <w:rPr>
                <w:rStyle w:val="normaltextrun"/>
              </w:rPr>
              <w:t xml:space="preserve"> Zdeno Kolesár, Ph.D., </w:t>
            </w:r>
            <w:r w:rsidR="003B7199">
              <w:t xml:space="preserve">50 % </w:t>
            </w:r>
            <w:r w:rsidR="004A6489">
              <w:t>Mgr. Vít Jakubíček, Ph.D.</w:t>
            </w:r>
          </w:p>
        </w:tc>
      </w:tr>
      <w:tr w:rsidR="004A6489" w14:paraId="3FA9D23C" w14:textId="77777777" w:rsidTr="004A6489">
        <w:trPr>
          <w:trHeight w:val="182"/>
        </w:trPr>
        <w:tc>
          <w:tcPr>
            <w:tcW w:w="9855" w:type="dxa"/>
            <w:gridSpan w:val="8"/>
            <w:tcBorders>
              <w:top w:val="nil"/>
            </w:tcBorders>
          </w:tcPr>
          <w:p w14:paraId="388ACB66" w14:textId="77777777" w:rsidR="004A6489" w:rsidRDefault="004A6489" w:rsidP="004A6489">
            <w:pPr>
              <w:jc w:val="both"/>
            </w:pPr>
          </w:p>
        </w:tc>
      </w:tr>
      <w:tr w:rsidR="004A6489" w14:paraId="076B12B3" w14:textId="77777777" w:rsidTr="004A6489">
        <w:tc>
          <w:tcPr>
            <w:tcW w:w="3086" w:type="dxa"/>
            <w:shd w:val="clear" w:color="auto" w:fill="F7CAAC"/>
          </w:tcPr>
          <w:p w14:paraId="70F31AE4" w14:textId="77777777" w:rsidR="004A6489" w:rsidRDefault="004A6489" w:rsidP="004A6489">
            <w:pPr>
              <w:jc w:val="both"/>
              <w:rPr>
                <w:b/>
              </w:rPr>
            </w:pPr>
            <w:r>
              <w:rPr>
                <w:b/>
              </w:rPr>
              <w:t>Stručná anotace předmětu</w:t>
            </w:r>
          </w:p>
        </w:tc>
        <w:tc>
          <w:tcPr>
            <w:tcW w:w="6769" w:type="dxa"/>
            <w:gridSpan w:val="7"/>
            <w:tcBorders>
              <w:bottom w:val="nil"/>
            </w:tcBorders>
          </w:tcPr>
          <w:p w14:paraId="395B8787" w14:textId="77777777" w:rsidR="004A6489" w:rsidRDefault="004A6489" w:rsidP="004A6489">
            <w:pPr>
              <w:jc w:val="both"/>
            </w:pPr>
          </w:p>
        </w:tc>
      </w:tr>
      <w:tr w:rsidR="004A6489" w14:paraId="04ADFFFB" w14:textId="77777777" w:rsidTr="004A6489">
        <w:trPr>
          <w:trHeight w:val="3938"/>
        </w:trPr>
        <w:tc>
          <w:tcPr>
            <w:tcW w:w="9855" w:type="dxa"/>
            <w:gridSpan w:val="8"/>
            <w:tcBorders>
              <w:top w:val="nil"/>
              <w:bottom w:val="single" w:sz="12" w:space="0" w:color="auto"/>
            </w:tcBorders>
          </w:tcPr>
          <w:p w14:paraId="31B90989" w14:textId="77777777" w:rsidR="004A6489" w:rsidRPr="00722FA6" w:rsidRDefault="004A6489" w:rsidP="00624614">
            <w:pPr>
              <w:jc w:val="both"/>
              <w:rPr>
                <w:b/>
                <w:bCs/>
                <w:sz w:val="12"/>
                <w:szCs w:val="12"/>
              </w:rPr>
            </w:pPr>
            <w:r w:rsidRPr="00722FA6">
              <w:rPr>
                <w:rStyle w:val="Siln"/>
                <w:b w:val="0"/>
                <w:bCs w:val="0"/>
              </w:rPr>
              <w:t>Cílem předmětu je reflexe stavu současného světového designu, jeho hlavních témat a osobností. Studenti získají znalosti o vývoji dominantních tendencí od postmoderny v 80. letech, přes návrat neomoderny v 90. letech, až po současnost, jejímž velkým hybatelem jsou nejen nové technologie, ale také otázky ekologické udržitelnosti či inkluzivního designu.</w:t>
            </w:r>
            <w:r w:rsidRPr="00722FA6">
              <w:rPr>
                <w:b/>
                <w:bCs/>
              </w:rPr>
              <w:t xml:space="preserve"> </w:t>
            </w:r>
            <w:r w:rsidRPr="00722FA6">
              <w:rPr>
                <w:b/>
                <w:bCs/>
              </w:rPr>
              <w:br/>
            </w:r>
          </w:p>
          <w:p w14:paraId="46FC4754" w14:textId="77777777" w:rsidR="004A6489" w:rsidRPr="00064BF3" w:rsidRDefault="004A6489" w:rsidP="00D3581F">
            <w:pPr>
              <w:pStyle w:val="Odstavecseseznamem"/>
              <w:numPr>
                <w:ilvl w:val="0"/>
                <w:numId w:val="15"/>
              </w:numPr>
              <w:spacing w:after="160" w:line="259" w:lineRule="auto"/>
            </w:pPr>
            <w:r w:rsidRPr="00064BF3">
              <w:t>Úvod, generace designérů, kteří formovali postmoderní hnutí (Ettore Sottsass, Alessandro Mendini)</w:t>
            </w:r>
          </w:p>
          <w:p w14:paraId="57493343" w14:textId="77777777" w:rsidR="004A6489" w:rsidRPr="00064BF3" w:rsidRDefault="004A6489" w:rsidP="00D3581F">
            <w:pPr>
              <w:pStyle w:val="Odstavecseseznamem"/>
              <w:numPr>
                <w:ilvl w:val="0"/>
                <w:numId w:val="15"/>
              </w:numPr>
              <w:spacing w:after="160" w:line="259" w:lineRule="auto"/>
            </w:pPr>
            <w:r w:rsidRPr="00064BF3">
              <w:t>Konvergence postmoderních a neomoderních tendencí od 90. let do současnosti (Philippe Starck, Ron Arad)</w:t>
            </w:r>
          </w:p>
          <w:p w14:paraId="2E4071B3" w14:textId="77777777" w:rsidR="004A6489" w:rsidRPr="00064BF3" w:rsidRDefault="004A6489" w:rsidP="00D3581F">
            <w:pPr>
              <w:pStyle w:val="Odstavecseseznamem"/>
              <w:numPr>
                <w:ilvl w:val="0"/>
                <w:numId w:val="15"/>
              </w:numPr>
              <w:spacing w:after="160" w:line="259" w:lineRule="auto"/>
            </w:pPr>
            <w:r w:rsidRPr="00064BF3">
              <w:t>Mladší generace světových designérů (Jasper Morrison, Marc Newson, Ronan a Erwan Bouroullecovi)</w:t>
            </w:r>
          </w:p>
          <w:p w14:paraId="7956AA21" w14:textId="77777777" w:rsidR="004A6489" w:rsidRPr="00064BF3" w:rsidRDefault="004A6489" w:rsidP="00D3581F">
            <w:pPr>
              <w:pStyle w:val="Odstavecseseznamem"/>
              <w:numPr>
                <w:ilvl w:val="0"/>
                <w:numId w:val="15"/>
              </w:numPr>
              <w:spacing w:after="160" w:line="259" w:lineRule="auto"/>
            </w:pPr>
            <w:r w:rsidRPr="00064BF3">
              <w:t xml:space="preserve">Využití nových technologií v praxi světových designérů </w:t>
            </w:r>
          </w:p>
          <w:p w14:paraId="0CC9A67B" w14:textId="77777777" w:rsidR="004A6489" w:rsidRPr="00064BF3" w:rsidRDefault="004A6489" w:rsidP="00D3581F">
            <w:pPr>
              <w:pStyle w:val="Odstavecseseznamem"/>
              <w:numPr>
                <w:ilvl w:val="0"/>
                <w:numId w:val="15"/>
              </w:numPr>
              <w:spacing w:after="160" w:line="259" w:lineRule="auto"/>
            </w:pPr>
            <w:r w:rsidRPr="00064BF3">
              <w:t>Vliv technických inovací na design (James Dyson)</w:t>
            </w:r>
          </w:p>
          <w:p w14:paraId="2F048524" w14:textId="77777777" w:rsidR="004A6489" w:rsidRPr="00064BF3" w:rsidRDefault="004A6489" w:rsidP="00D3581F">
            <w:pPr>
              <w:pStyle w:val="Odstavecseseznamem"/>
              <w:numPr>
                <w:ilvl w:val="0"/>
                <w:numId w:val="15"/>
              </w:numPr>
              <w:spacing w:after="160" w:line="259" w:lineRule="auto"/>
              <w:rPr>
                <w:lang w:val="nl-NL"/>
              </w:rPr>
            </w:pPr>
            <w:r w:rsidRPr="00064BF3">
              <w:t>Ornament, příroda a nové technologie (</w:t>
            </w:r>
            <w:r w:rsidRPr="00064BF3">
              <w:rPr>
                <w:lang w:val="nl-NL"/>
              </w:rPr>
              <w:t>Tord Boontje)</w:t>
            </w:r>
          </w:p>
          <w:p w14:paraId="5B74825B" w14:textId="77777777" w:rsidR="004A6489" w:rsidRPr="00064BF3" w:rsidRDefault="004A6489" w:rsidP="00D3581F">
            <w:pPr>
              <w:pStyle w:val="Odstavecseseznamem"/>
              <w:numPr>
                <w:ilvl w:val="0"/>
                <w:numId w:val="15"/>
              </w:numPr>
              <w:spacing w:after="160" w:line="259" w:lineRule="auto"/>
            </w:pPr>
            <w:r w:rsidRPr="00064BF3">
              <w:rPr>
                <w:lang w:val="nl-NL"/>
              </w:rPr>
              <w:t>Parametrický design (Zaha Hadid a Patrik Schumacher)</w:t>
            </w:r>
          </w:p>
          <w:p w14:paraId="1FB9B374" w14:textId="77777777" w:rsidR="004A6489" w:rsidRPr="00064BF3" w:rsidRDefault="004A6489" w:rsidP="00D3581F">
            <w:pPr>
              <w:pStyle w:val="Odstavecseseznamem"/>
              <w:numPr>
                <w:ilvl w:val="0"/>
                <w:numId w:val="15"/>
              </w:numPr>
              <w:spacing w:after="160" w:line="259" w:lineRule="auto"/>
            </w:pPr>
            <w:r w:rsidRPr="00064BF3">
              <w:t>Významné světové firmy spolupracující s designéry a charakteristika jejich produkce (např. srov. IKEA, Knoll, Vitra; Apple – Jonathan Ive a Braun – Dieter Rams)</w:t>
            </w:r>
          </w:p>
          <w:p w14:paraId="32262D2D" w14:textId="77777777" w:rsidR="004A6489" w:rsidRPr="00064BF3" w:rsidRDefault="004A6489" w:rsidP="00D3581F">
            <w:pPr>
              <w:pStyle w:val="Odstavecseseznamem"/>
              <w:numPr>
                <w:ilvl w:val="0"/>
                <w:numId w:val="15"/>
              </w:numPr>
              <w:spacing w:after="160" w:line="259" w:lineRule="auto"/>
            </w:pPr>
            <w:r w:rsidRPr="00064BF3">
              <w:t>Kritický design (Anthony Dunne, Fiona Raby)</w:t>
            </w:r>
          </w:p>
          <w:p w14:paraId="7D9FEE7C" w14:textId="77777777" w:rsidR="004A6489" w:rsidRPr="00064BF3" w:rsidRDefault="004A6489" w:rsidP="00D3581F">
            <w:pPr>
              <w:pStyle w:val="Odstavecseseznamem"/>
              <w:numPr>
                <w:ilvl w:val="0"/>
                <w:numId w:val="15"/>
              </w:numPr>
              <w:spacing w:after="160" w:line="259" w:lineRule="auto"/>
            </w:pPr>
            <w:r w:rsidRPr="00064BF3">
              <w:t>Design, který pomáhá / design pro znevýhodněné skupiny, inkluzivní design</w:t>
            </w:r>
          </w:p>
          <w:p w14:paraId="7B8D14C3" w14:textId="77777777" w:rsidR="004A6489" w:rsidRPr="00064BF3" w:rsidRDefault="004A6489" w:rsidP="00D3581F">
            <w:pPr>
              <w:pStyle w:val="Odstavecseseznamem"/>
              <w:numPr>
                <w:ilvl w:val="0"/>
                <w:numId w:val="15"/>
              </w:numPr>
              <w:spacing w:after="160" w:line="259" w:lineRule="auto"/>
            </w:pPr>
            <w:r w:rsidRPr="00064BF3">
              <w:t>Ekologie a koncepce udržitelného designu a její význam pro současné tendence ve světovém designu vs. greenwashing</w:t>
            </w:r>
          </w:p>
          <w:p w14:paraId="6E6277A5" w14:textId="77777777" w:rsidR="004A6489" w:rsidRPr="00064BF3" w:rsidRDefault="004A6489" w:rsidP="005D62A7">
            <w:pPr>
              <w:pStyle w:val="Odstavecseseznamem"/>
              <w:numPr>
                <w:ilvl w:val="0"/>
                <w:numId w:val="15"/>
              </w:numPr>
              <w:spacing w:after="120"/>
              <w:ind w:left="714" w:hanging="357"/>
              <w:contextualSpacing w:val="0"/>
            </w:pPr>
            <w:r w:rsidRPr="00064BF3">
              <w:t>Přehlídky současného světového designu</w:t>
            </w:r>
          </w:p>
          <w:p w14:paraId="35E3F154" w14:textId="77777777" w:rsidR="004A6489" w:rsidRDefault="004A6489" w:rsidP="00624614">
            <w:pPr>
              <w:jc w:val="both"/>
            </w:pPr>
            <w:r>
              <w:t xml:space="preserve">Student kriticky reflektuje a evaluuje současný stav designu v globálním měřítku. Dokáže definovat hlavní osobnosti oboru a specifika jejich tvorby. Student je schopen se orientovat v hlavních tématech, která rezonují společností a jsou výzvou pro designéry i jednotlivé výrobce. </w:t>
            </w:r>
          </w:p>
        </w:tc>
      </w:tr>
      <w:tr w:rsidR="004A6489" w14:paraId="64F23D79" w14:textId="77777777" w:rsidTr="004A6489">
        <w:trPr>
          <w:trHeight w:val="265"/>
        </w:trPr>
        <w:tc>
          <w:tcPr>
            <w:tcW w:w="3653" w:type="dxa"/>
            <w:gridSpan w:val="2"/>
            <w:tcBorders>
              <w:top w:val="nil"/>
            </w:tcBorders>
            <w:shd w:val="clear" w:color="auto" w:fill="F7CAAC"/>
          </w:tcPr>
          <w:p w14:paraId="2241F935" w14:textId="77777777" w:rsidR="004A6489" w:rsidRDefault="004A6489" w:rsidP="004A6489">
            <w:pPr>
              <w:jc w:val="both"/>
            </w:pPr>
            <w:r>
              <w:rPr>
                <w:b/>
              </w:rPr>
              <w:t>Studijní literatura a studijní pomůcky</w:t>
            </w:r>
          </w:p>
        </w:tc>
        <w:tc>
          <w:tcPr>
            <w:tcW w:w="6202" w:type="dxa"/>
            <w:gridSpan w:val="6"/>
            <w:tcBorders>
              <w:top w:val="nil"/>
              <w:bottom w:val="nil"/>
            </w:tcBorders>
          </w:tcPr>
          <w:p w14:paraId="5802227F" w14:textId="77777777" w:rsidR="004A6489" w:rsidRDefault="004A6489" w:rsidP="004A6489">
            <w:pPr>
              <w:jc w:val="both"/>
            </w:pPr>
          </w:p>
        </w:tc>
      </w:tr>
      <w:tr w:rsidR="004A6489" w14:paraId="71336847" w14:textId="77777777" w:rsidTr="004A6489">
        <w:trPr>
          <w:trHeight w:val="1497"/>
        </w:trPr>
        <w:tc>
          <w:tcPr>
            <w:tcW w:w="9855" w:type="dxa"/>
            <w:gridSpan w:val="8"/>
            <w:tcBorders>
              <w:top w:val="nil"/>
            </w:tcBorders>
          </w:tcPr>
          <w:p w14:paraId="693E76C0" w14:textId="757428B4" w:rsidR="00747FDD" w:rsidRDefault="00747FDD" w:rsidP="005D62A7">
            <w:pPr>
              <w:rPr>
                <w:b/>
                <w:bCs/>
              </w:rPr>
            </w:pPr>
            <w:r>
              <w:rPr>
                <w:b/>
                <w:bCs/>
              </w:rPr>
              <w:t>Povinná:</w:t>
            </w:r>
          </w:p>
          <w:p w14:paraId="6F964B7F" w14:textId="77777777" w:rsidR="00747FDD" w:rsidRDefault="00747FDD" w:rsidP="005D62A7">
            <w:r>
              <w:t xml:space="preserve">FAIRS, Marcus. </w:t>
            </w:r>
            <w:r w:rsidRPr="00E50B96">
              <w:rPr>
                <w:i/>
              </w:rPr>
              <w:t>Design 21. století: nové ikony designu; od masového trhu k avantgardě</w:t>
            </w:r>
            <w:r>
              <w:t xml:space="preserve">. Praha: Slovart, 2007. </w:t>
            </w:r>
          </w:p>
          <w:p w14:paraId="73DB4876" w14:textId="77777777" w:rsidR="00747FDD" w:rsidRDefault="00747FDD" w:rsidP="005D62A7">
            <w:r>
              <w:t xml:space="preserve">ISBN </w:t>
            </w:r>
            <w:r>
              <w:rPr>
                <w:rStyle w:val="result-detail-item"/>
              </w:rPr>
              <w:t>9788072099702</w:t>
            </w:r>
          </w:p>
          <w:p w14:paraId="6F367808" w14:textId="77777777" w:rsidR="00747FDD" w:rsidRPr="00461D24" w:rsidRDefault="00747FDD" w:rsidP="005D62A7">
            <w:r w:rsidRPr="00461D24">
              <w:rPr>
                <w:caps/>
              </w:rPr>
              <w:t>Pachmanová</w:t>
            </w:r>
            <w:r w:rsidRPr="00461D24">
              <w:t>, Martina, ed. et al</w:t>
            </w:r>
            <w:r w:rsidRPr="00A22118">
              <w:rPr>
                <w:i/>
              </w:rPr>
              <w:t xml:space="preserve">. </w:t>
            </w:r>
            <w:r w:rsidRPr="00A22118">
              <w:rPr>
                <w:i/>
                <w:iCs/>
              </w:rPr>
              <w:t>Design: aktualita, nebo věčnost? Antologie textů k teorii a dějinám designu</w:t>
            </w:r>
            <w:r w:rsidRPr="00461D24">
              <w:t>. Pra</w:t>
            </w:r>
            <w:r>
              <w:t>ha</w:t>
            </w:r>
            <w:r w:rsidRPr="00461D24">
              <w:t xml:space="preserve">: Vysoká škola umělecko-průmyslová, 2005. </w:t>
            </w:r>
            <w:r>
              <w:t xml:space="preserve">ISBN </w:t>
            </w:r>
            <w:r>
              <w:rPr>
                <w:rStyle w:val="result-detail-item"/>
              </w:rPr>
              <w:t>8086863050</w:t>
            </w:r>
          </w:p>
          <w:p w14:paraId="338F444C" w14:textId="77777777" w:rsidR="00566254" w:rsidRDefault="00566254" w:rsidP="005D62A7">
            <w:r w:rsidRPr="00461D24">
              <w:t xml:space="preserve">FIELL, Charlotte a Peter FIELL. </w:t>
            </w:r>
            <w:r w:rsidRPr="00787177">
              <w:rPr>
                <w:i/>
              </w:rPr>
              <w:t>100 ideas that changed design</w:t>
            </w:r>
            <w:r w:rsidRPr="00461D24">
              <w:t>.</w:t>
            </w:r>
            <w:r>
              <w:t xml:space="preserve"> </w:t>
            </w:r>
            <w:r>
              <w:rPr>
                <w:rStyle w:val="a-text-bold"/>
              </w:rPr>
              <w:t xml:space="preserve">‎ London: </w:t>
            </w:r>
            <w:r>
              <w:rPr>
                <w:rStyle w:val="a-list-item"/>
              </w:rPr>
              <w:t>Laurence King Publishing,</w:t>
            </w:r>
            <w:r w:rsidRPr="00461D24">
              <w:t xml:space="preserve"> 2019. </w:t>
            </w:r>
          </w:p>
          <w:p w14:paraId="36B0659E" w14:textId="028BD982" w:rsidR="00747FDD" w:rsidRPr="00E153D9" w:rsidRDefault="00566254" w:rsidP="005D62A7">
            <w:r w:rsidRPr="00461D24">
              <w:t>ISBN 9781786273437.</w:t>
            </w:r>
          </w:p>
          <w:p w14:paraId="3C2D34E8" w14:textId="4A24081F" w:rsidR="004A6489" w:rsidRPr="00CD3B08" w:rsidRDefault="004A6489" w:rsidP="005D62A7">
            <w:pPr>
              <w:rPr>
                <w:b/>
                <w:bCs/>
              </w:rPr>
            </w:pPr>
            <w:r w:rsidRPr="00CD3B08">
              <w:rPr>
                <w:b/>
                <w:bCs/>
              </w:rPr>
              <w:t>Doporučená</w:t>
            </w:r>
            <w:r w:rsidR="00566254">
              <w:rPr>
                <w:b/>
                <w:bCs/>
              </w:rPr>
              <w:t>:</w:t>
            </w:r>
          </w:p>
          <w:p w14:paraId="3A7D38AF" w14:textId="67453CF3" w:rsidR="00693208" w:rsidRDefault="00693208" w:rsidP="005D62A7">
            <w:r>
              <w:t xml:space="preserve">BRAMSTON, Dave. </w:t>
            </w:r>
            <w:r w:rsidRPr="00787177">
              <w:rPr>
                <w:rStyle w:val="sourcedocument"/>
                <w:i/>
              </w:rPr>
              <w:t>Design výrobků: hledání inspirace</w:t>
            </w:r>
            <w:r>
              <w:rPr>
                <w:rStyle w:val="sourcedocument"/>
              </w:rPr>
              <w:t>.</w:t>
            </w:r>
            <w:r>
              <w:t xml:space="preserve"> Brno: Computer Press, 2010. ISBN </w:t>
            </w:r>
            <w:r>
              <w:rPr>
                <w:rStyle w:val="result-detail-item"/>
              </w:rPr>
              <w:t>9788025129142</w:t>
            </w:r>
          </w:p>
          <w:p w14:paraId="7109AF2D" w14:textId="77777777" w:rsidR="004A6489" w:rsidRDefault="004A6489" w:rsidP="005D62A7">
            <w:r w:rsidRPr="00461D24">
              <w:t>FIELL, Charlotte a Peter FIELL</w:t>
            </w:r>
            <w:r>
              <w:t xml:space="preserve">. </w:t>
            </w:r>
            <w:r w:rsidRPr="00787177">
              <w:rPr>
                <w:i/>
              </w:rPr>
              <w:t>Design – Ikony (20. století).</w:t>
            </w:r>
            <w:r>
              <w:t xml:space="preserve"> Praha: Slovart, Taschen, 2006. ISBN 80-7209-560-9</w:t>
            </w:r>
          </w:p>
          <w:p w14:paraId="56B9E6B1" w14:textId="77777777" w:rsidR="004A6489" w:rsidRDefault="004A6489" w:rsidP="005D62A7">
            <w:r>
              <w:t xml:space="preserve">HERRIOTT, Luke. </w:t>
            </w:r>
            <w:r w:rsidRPr="00787177">
              <w:rPr>
                <w:i/>
              </w:rPr>
              <w:t>Design pro 21. století</w:t>
            </w:r>
            <w:r>
              <w:t xml:space="preserve">. Praha: Slovart, 2007. ISBN </w:t>
            </w:r>
            <w:r>
              <w:rPr>
                <w:rStyle w:val="result-detail-item"/>
              </w:rPr>
              <w:t>8072096192</w:t>
            </w:r>
          </w:p>
          <w:p w14:paraId="45BC1AB3" w14:textId="66403534" w:rsidR="004A6489" w:rsidRDefault="004A6489" w:rsidP="005D62A7">
            <w:r>
              <w:rPr>
                <w:caps/>
              </w:rPr>
              <w:t>Hubatová-Vacková</w:t>
            </w:r>
            <w:r>
              <w:t xml:space="preserve">, Lada, ed., </w:t>
            </w:r>
            <w:r>
              <w:rPr>
                <w:caps/>
              </w:rPr>
              <w:t>Pauknerová</w:t>
            </w:r>
            <w:r>
              <w:t xml:space="preserve">, Pavla, ed. a </w:t>
            </w:r>
            <w:r>
              <w:rPr>
                <w:caps/>
              </w:rPr>
              <w:t>Říha</w:t>
            </w:r>
            <w:r>
              <w:t xml:space="preserve">, Cyril, ed. </w:t>
            </w:r>
            <w:r>
              <w:rPr>
                <w:i/>
                <w:iCs/>
              </w:rPr>
              <w:t>Tam a zpátky: současný design, architektura a urbanismus</w:t>
            </w:r>
            <w:r>
              <w:t xml:space="preserve">. Praha: Vysoká škola uměleckoprůmyslová, 2015. ISBN </w:t>
            </w:r>
            <w:r>
              <w:rPr>
                <w:rStyle w:val="result-detail-item"/>
              </w:rPr>
              <w:t>9788087989005</w:t>
            </w:r>
          </w:p>
          <w:p w14:paraId="5C592ED3" w14:textId="77777777" w:rsidR="004A6489" w:rsidRDefault="004A6489" w:rsidP="005D62A7">
            <w:r>
              <w:t>HUBATOVÁ-VACKOVÁ, Lada</w:t>
            </w:r>
            <w:r w:rsidRPr="00B12CD0">
              <w:t xml:space="preserve">, </w:t>
            </w:r>
            <w:r>
              <w:t>PACHMANOVÁ, Martina</w:t>
            </w:r>
            <w:r w:rsidRPr="00B12CD0">
              <w:t xml:space="preserve"> a </w:t>
            </w:r>
            <w:r>
              <w:t>PEČINKOVÁ</w:t>
            </w:r>
            <w:r w:rsidRPr="00B12CD0">
              <w:t xml:space="preserve">, Pavla, ed. </w:t>
            </w:r>
            <w:r w:rsidRPr="00B12CD0">
              <w:rPr>
                <w:i/>
              </w:rPr>
              <w:t>Věci a slova: umělecký průmysl, užité umění a design v české teorii a kritice 1870-1970</w:t>
            </w:r>
            <w:r>
              <w:t>.</w:t>
            </w:r>
            <w:r w:rsidRPr="00B12CD0">
              <w:t xml:space="preserve"> Brno: Mor</w:t>
            </w:r>
            <w:r>
              <w:t xml:space="preserve">avská galerie, 2015. ISBN </w:t>
            </w:r>
            <w:r>
              <w:rPr>
                <w:rStyle w:val="result-detail-item"/>
              </w:rPr>
              <w:t>9788086863696</w:t>
            </w:r>
          </w:p>
          <w:p w14:paraId="5A67022F" w14:textId="4846008E" w:rsidR="00A941BB" w:rsidRPr="00461D24" w:rsidRDefault="00A941BB" w:rsidP="005D62A7">
            <w:r w:rsidRPr="00461D24">
              <w:rPr>
                <w:caps/>
              </w:rPr>
              <w:t>Kolesár</w:t>
            </w:r>
            <w:r w:rsidRPr="00461D24">
              <w:t xml:space="preserve">, Zdeno. </w:t>
            </w:r>
            <w:r w:rsidRPr="00A22118">
              <w:rPr>
                <w:i/>
                <w:iCs/>
              </w:rPr>
              <w:t>Kapitoly z dějin designu</w:t>
            </w:r>
            <w:r w:rsidRPr="00461D24">
              <w:t>. Překlad Kateřina Křížová a Lucie Vidmar. Pra</w:t>
            </w:r>
            <w:r>
              <w:t>ha</w:t>
            </w:r>
            <w:r w:rsidRPr="00461D24">
              <w:t xml:space="preserve">: Vysoká škola uměleckoprůmyslová, 2009. </w:t>
            </w:r>
            <w:r>
              <w:t xml:space="preserve">ISBN </w:t>
            </w:r>
            <w:r>
              <w:rPr>
                <w:rStyle w:val="result-detail-item"/>
              </w:rPr>
              <w:t>9788086863283</w:t>
            </w:r>
          </w:p>
          <w:p w14:paraId="7DE5BA22" w14:textId="77777777" w:rsidR="00697EB6" w:rsidRDefault="00A941BB" w:rsidP="005D62A7">
            <w:pPr>
              <w:rPr>
                <w:ins w:id="317" w:author="Hana Ponížilová" w:date="2023-05-25T16:36:00Z"/>
              </w:rPr>
            </w:pPr>
            <w:r w:rsidRPr="00461D24">
              <w:rPr>
                <w:caps/>
              </w:rPr>
              <w:t>Kolesár</w:t>
            </w:r>
            <w:r w:rsidRPr="00461D24">
              <w:t xml:space="preserve">, Zdeno. </w:t>
            </w:r>
            <w:r w:rsidRPr="00A22118">
              <w:rPr>
                <w:i/>
                <w:iCs/>
              </w:rPr>
              <w:t>Kapitoly z dejín grafického dizajnu</w:t>
            </w:r>
            <w:r w:rsidRPr="00461D24">
              <w:t>. Bratislava: Slovenské centrum</w:t>
            </w:r>
            <w:r w:rsidRPr="008E2945">
              <w:t xml:space="preserve"> dizajnu, 2006.</w:t>
            </w:r>
            <w:r>
              <w:t xml:space="preserve"> </w:t>
            </w:r>
          </w:p>
          <w:p w14:paraId="3CCBBB76" w14:textId="08CEBAED" w:rsidR="00A941BB" w:rsidRPr="008E2945" w:rsidRDefault="00A941BB" w:rsidP="005D62A7">
            <w:r>
              <w:lastRenderedPageBreak/>
              <w:t xml:space="preserve">ISBN </w:t>
            </w:r>
            <w:r>
              <w:rPr>
                <w:rStyle w:val="result-detail-item"/>
              </w:rPr>
              <w:t>8096865854.</w:t>
            </w:r>
            <w:r w:rsidRPr="008E2945">
              <w:t xml:space="preserve"> </w:t>
            </w:r>
          </w:p>
          <w:p w14:paraId="646640C6" w14:textId="15B7B596" w:rsidR="004A6489" w:rsidRPr="00461D24" w:rsidRDefault="004A6489" w:rsidP="005D62A7">
            <w:r w:rsidRPr="008E2945">
              <w:rPr>
                <w:caps/>
              </w:rPr>
              <w:t>Meggs</w:t>
            </w:r>
            <w:r w:rsidRPr="008E2945">
              <w:t xml:space="preserve">, </w:t>
            </w:r>
            <w:r w:rsidR="00C825E5" w:rsidRPr="008E2945">
              <w:t>Philip B. A PURVIS</w:t>
            </w:r>
            <w:r w:rsidRPr="008E2945">
              <w:t xml:space="preserve">, Alston W. </w:t>
            </w:r>
            <w:r w:rsidRPr="00A22118">
              <w:rPr>
                <w:i/>
                <w:iCs/>
              </w:rPr>
              <w:t>Meggs' history of graphic design</w:t>
            </w:r>
            <w:r w:rsidRPr="00461D24">
              <w:t>. Hoboken: John Wiley &amp; Sons</w:t>
            </w:r>
            <w:r>
              <w:t>, 2016</w:t>
            </w:r>
            <w:r w:rsidRPr="00461D24">
              <w:t>.</w:t>
            </w:r>
            <w:r>
              <w:t xml:space="preserve"> </w:t>
            </w:r>
            <w:r w:rsidR="005D62A7">
              <w:br/>
            </w:r>
            <w:r>
              <w:t xml:space="preserve">ISBN </w:t>
            </w:r>
            <w:r>
              <w:rPr>
                <w:rStyle w:val="result-detail-item"/>
              </w:rPr>
              <w:t>9781118772058</w:t>
            </w:r>
          </w:p>
          <w:p w14:paraId="41CFC9E4" w14:textId="14DDF8D9" w:rsidR="004A6489" w:rsidRPr="00461D24" w:rsidRDefault="004A6489" w:rsidP="005D62A7">
            <w:pPr>
              <w:rPr>
                <w:caps/>
              </w:rPr>
            </w:pPr>
            <w:r w:rsidRPr="00461D24">
              <w:t xml:space="preserve">NEWSON, Alex a SUGGETT, Eleanor a SUDJIC, Deyan. </w:t>
            </w:r>
            <w:r w:rsidRPr="00A22118">
              <w:rPr>
                <w:i/>
                <w:iCs/>
              </w:rPr>
              <w:t>Designer maker user</w:t>
            </w:r>
            <w:r w:rsidRPr="00461D24">
              <w:t>. London</w:t>
            </w:r>
            <w:r>
              <w:t xml:space="preserve">: Phaidon Press Design Museum, </w:t>
            </w:r>
            <w:r w:rsidRPr="00461D24">
              <w:t>2016.</w:t>
            </w:r>
            <w:r>
              <w:t xml:space="preserve"> ISBN </w:t>
            </w:r>
            <w:r>
              <w:rPr>
                <w:rStyle w:val="result-detail-item"/>
              </w:rPr>
              <w:t>9780714872520</w:t>
            </w:r>
          </w:p>
          <w:p w14:paraId="2011392C" w14:textId="344325AF" w:rsidR="00693208" w:rsidRDefault="00693208" w:rsidP="005D62A7">
            <w:r>
              <w:t xml:space="preserve">OLIVETI, Chiara. </w:t>
            </w:r>
            <w:r w:rsidRPr="00787177">
              <w:rPr>
                <w:i/>
              </w:rPr>
              <w:t>Design</w:t>
            </w:r>
            <w:r>
              <w:t xml:space="preserve">. Praha: </w:t>
            </w:r>
            <w:r w:rsidR="00D0672F">
              <w:t>Slovart;</w:t>
            </w:r>
            <w:r w:rsidR="00983E86">
              <w:t xml:space="preserve"> Warszawa: Solis; Budapest</w:t>
            </w:r>
            <w:r>
              <w:t xml:space="preserve">: Vince kiadó, 2009. ISBN </w:t>
            </w:r>
            <w:r>
              <w:rPr>
                <w:rStyle w:val="a-list-item"/>
              </w:rPr>
              <w:t>978-2809900842</w:t>
            </w:r>
          </w:p>
          <w:p w14:paraId="73354CE6" w14:textId="43BE07D8" w:rsidR="004A6489" w:rsidRPr="008E2945" w:rsidRDefault="004A6489" w:rsidP="005D62A7">
            <w:r w:rsidRPr="008E2945">
              <w:t xml:space="preserve">PAULY, Jana a HULÁK, Jiří. </w:t>
            </w:r>
            <w:r w:rsidRPr="00A22118">
              <w:rPr>
                <w:i/>
              </w:rPr>
              <w:t>Český průmyslový design 1990-2010</w:t>
            </w:r>
            <w:r>
              <w:t xml:space="preserve">. </w:t>
            </w:r>
            <w:r w:rsidRPr="008E2945">
              <w:t>Roztoky u Prahy</w:t>
            </w:r>
            <w:r>
              <w:t xml:space="preserve">: Signum, </w:t>
            </w:r>
            <w:r w:rsidRPr="008E2945">
              <w:t xml:space="preserve">2010. </w:t>
            </w:r>
            <w:r w:rsidR="005D62A7">
              <w:br/>
            </w:r>
            <w:r>
              <w:t xml:space="preserve">ISBN </w:t>
            </w:r>
            <w:r>
              <w:rPr>
                <w:rStyle w:val="result-detail-item"/>
              </w:rPr>
              <w:t>9788090353107</w:t>
            </w:r>
            <w:r w:rsidRPr="008E2945">
              <w:t xml:space="preserve"> </w:t>
            </w:r>
          </w:p>
          <w:p w14:paraId="5ED3F81B" w14:textId="6C3FC6D4" w:rsidR="004A6489" w:rsidRPr="008E2945" w:rsidRDefault="004A6489" w:rsidP="005D62A7">
            <w:r w:rsidRPr="008E2945">
              <w:t xml:space="preserve">PELCL, Jiří. </w:t>
            </w:r>
            <w:r w:rsidRPr="00A22118">
              <w:rPr>
                <w:i/>
              </w:rPr>
              <w:t>Design: od myšlenky k realizaci = from idea to realization.</w:t>
            </w:r>
            <w:r w:rsidRPr="008E2945">
              <w:t xml:space="preserve"> </w:t>
            </w:r>
            <w:r>
              <w:t>Praha</w:t>
            </w:r>
            <w:r w:rsidRPr="008E2945">
              <w:t>: Vysoká ško</w:t>
            </w:r>
            <w:r>
              <w:t xml:space="preserve">la uměleckoprůmyslová </w:t>
            </w:r>
            <w:r w:rsidR="005D62A7">
              <w:br/>
            </w:r>
            <w:r>
              <w:t xml:space="preserve">v Praze, </w:t>
            </w:r>
            <w:r w:rsidRPr="008E2945">
              <w:t xml:space="preserve">2012. </w:t>
            </w:r>
            <w:r>
              <w:t xml:space="preserve">ISBN </w:t>
            </w:r>
            <w:r>
              <w:rPr>
                <w:rStyle w:val="result-detail-item"/>
              </w:rPr>
              <w:t>9788086863450</w:t>
            </w:r>
          </w:p>
          <w:p w14:paraId="04E21B06" w14:textId="5F06F295" w:rsidR="004A6489" w:rsidRDefault="004A6489" w:rsidP="005D62A7">
            <w:r w:rsidRPr="008E2945">
              <w:t xml:space="preserve">SPARKE, Penny. </w:t>
            </w:r>
            <w:r w:rsidRPr="00A22118">
              <w:rPr>
                <w:rStyle w:val="sourcedocument"/>
                <w:i/>
              </w:rPr>
              <w:t>Století designu: průkopníci designu 20. století</w:t>
            </w:r>
            <w:r w:rsidRPr="008E2945">
              <w:rPr>
                <w:rStyle w:val="sourcedocument"/>
              </w:rPr>
              <w:t>.</w:t>
            </w:r>
            <w:r w:rsidRPr="008E2945">
              <w:t xml:space="preserve"> </w:t>
            </w:r>
            <w:r>
              <w:t>Praha: Slovart, 1999. ISBN 80-7209-142-5</w:t>
            </w:r>
          </w:p>
        </w:tc>
      </w:tr>
    </w:tbl>
    <w:p w14:paraId="71A34221" w14:textId="77777777" w:rsidR="004A6489" w:rsidRDefault="004A6489"/>
    <w:p w14:paraId="1F0FD073" w14:textId="0F45538F" w:rsidR="004A6489" w:rsidRDefault="004A648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E7B04" w14:paraId="12F87C84" w14:textId="77777777" w:rsidTr="009E7B04">
        <w:tc>
          <w:tcPr>
            <w:tcW w:w="9855" w:type="dxa"/>
            <w:gridSpan w:val="8"/>
            <w:tcBorders>
              <w:bottom w:val="double" w:sz="4" w:space="0" w:color="auto"/>
            </w:tcBorders>
            <w:shd w:val="clear" w:color="auto" w:fill="BDD6EE"/>
          </w:tcPr>
          <w:p w14:paraId="20D12801" w14:textId="6DCBB175" w:rsidR="009E7B04" w:rsidRDefault="009E7B04" w:rsidP="009E7B04">
            <w:pPr>
              <w:jc w:val="both"/>
              <w:rPr>
                <w:b/>
                <w:sz w:val="28"/>
              </w:rPr>
            </w:pPr>
            <w:r>
              <w:lastRenderedPageBreak/>
              <w:br w:type="page"/>
            </w:r>
            <w:r>
              <w:rPr>
                <w:b/>
                <w:sz w:val="28"/>
              </w:rPr>
              <w:t>B-III – Charakteristika studijního předmětu</w:t>
            </w:r>
          </w:p>
        </w:tc>
      </w:tr>
      <w:tr w:rsidR="009E7B04" w14:paraId="0FCBA4FD" w14:textId="77777777" w:rsidTr="009E7B04">
        <w:tc>
          <w:tcPr>
            <w:tcW w:w="3086" w:type="dxa"/>
            <w:tcBorders>
              <w:top w:val="double" w:sz="4" w:space="0" w:color="auto"/>
            </w:tcBorders>
            <w:shd w:val="clear" w:color="auto" w:fill="F7CAAC"/>
          </w:tcPr>
          <w:p w14:paraId="61CD98BC" w14:textId="77777777" w:rsidR="009E7B04" w:rsidRDefault="009E7B04" w:rsidP="009E7B04">
            <w:pPr>
              <w:rPr>
                <w:b/>
              </w:rPr>
            </w:pPr>
            <w:r>
              <w:rPr>
                <w:b/>
              </w:rPr>
              <w:t>Název studijního předmětu</w:t>
            </w:r>
          </w:p>
        </w:tc>
        <w:tc>
          <w:tcPr>
            <w:tcW w:w="6769" w:type="dxa"/>
            <w:gridSpan w:val="7"/>
            <w:tcBorders>
              <w:top w:val="double" w:sz="4" w:space="0" w:color="auto"/>
            </w:tcBorders>
          </w:tcPr>
          <w:p w14:paraId="27695AC3" w14:textId="77777777" w:rsidR="009E7B04" w:rsidRDefault="009E7B04" w:rsidP="009E7B04">
            <w:pPr>
              <w:jc w:val="both"/>
            </w:pPr>
            <w:r>
              <w:t>Společnost a média 1</w:t>
            </w:r>
          </w:p>
        </w:tc>
      </w:tr>
      <w:tr w:rsidR="009E7B04" w14:paraId="5CBC44AA" w14:textId="77777777" w:rsidTr="009E7B04">
        <w:tc>
          <w:tcPr>
            <w:tcW w:w="3086" w:type="dxa"/>
            <w:shd w:val="clear" w:color="auto" w:fill="F7CAAC"/>
          </w:tcPr>
          <w:p w14:paraId="12852F97" w14:textId="77777777" w:rsidR="009E7B04" w:rsidRDefault="009E7B04" w:rsidP="009E7B04">
            <w:pPr>
              <w:rPr>
                <w:b/>
              </w:rPr>
            </w:pPr>
            <w:r>
              <w:rPr>
                <w:b/>
              </w:rPr>
              <w:t>Typ předmětu</w:t>
            </w:r>
          </w:p>
        </w:tc>
        <w:tc>
          <w:tcPr>
            <w:tcW w:w="3406" w:type="dxa"/>
            <w:gridSpan w:val="4"/>
          </w:tcPr>
          <w:p w14:paraId="1A7F77BE" w14:textId="77777777" w:rsidR="009E7B04" w:rsidRDefault="009E7B04" w:rsidP="009E7B04">
            <w:pPr>
              <w:jc w:val="both"/>
            </w:pPr>
            <w:r>
              <w:t>povinně volitelný</w:t>
            </w:r>
          </w:p>
        </w:tc>
        <w:tc>
          <w:tcPr>
            <w:tcW w:w="2695" w:type="dxa"/>
            <w:gridSpan w:val="2"/>
            <w:shd w:val="clear" w:color="auto" w:fill="F7CAAC"/>
          </w:tcPr>
          <w:p w14:paraId="27217D3B" w14:textId="77777777" w:rsidR="009E7B04" w:rsidRDefault="009E7B04" w:rsidP="009E7B04">
            <w:pPr>
              <w:jc w:val="both"/>
            </w:pPr>
            <w:r>
              <w:rPr>
                <w:b/>
              </w:rPr>
              <w:t>doporučený ročník / semestr</w:t>
            </w:r>
          </w:p>
        </w:tc>
        <w:tc>
          <w:tcPr>
            <w:tcW w:w="668" w:type="dxa"/>
          </w:tcPr>
          <w:p w14:paraId="4ACE05AB" w14:textId="77777777" w:rsidR="009E7B04" w:rsidRDefault="009E7B04" w:rsidP="009E7B04">
            <w:pPr>
              <w:jc w:val="both"/>
            </w:pPr>
            <w:r>
              <w:t>1/LS</w:t>
            </w:r>
          </w:p>
        </w:tc>
      </w:tr>
      <w:tr w:rsidR="009E7B04" w14:paraId="3EA5E9F0" w14:textId="77777777" w:rsidTr="009E7B04">
        <w:tc>
          <w:tcPr>
            <w:tcW w:w="3086" w:type="dxa"/>
            <w:shd w:val="clear" w:color="auto" w:fill="F7CAAC"/>
          </w:tcPr>
          <w:p w14:paraId="3DA31BE7" w14:textId="77777777" w:rsidR="009E7B04" w:rsidRDefault="009E7B04" w:rsidP="009E7B04">
            <w:pPr>
              <w:rPr>
                <w:b/>
              </w:rPr>
            </w:pPr>
            <w:r>
              <w:rPr>
                <w:b/>
              </w:rPr>
              <w:t>Rozsah studijního předmětu</w:t>
            </w:r>
          </w:p>
        </w:tc>
        <w:tc>
          <w:tcPr>
            <w:tcW w:w="1701" w:type="dxa"/>
            <w:gridSpan w:val="2"/>
          </w:tcPr>
          <w:p w14:paraId="35724735" w14:textId="4157D41E" w:rsidR="009E7B04" w:rsidRDefault="009E7B04" w:rsidP="009E7B04">
            <w:pPr>
              <w:jc w:val="both"/>
            </w:pPr>
            <w:r>
              <w:t>13</w:t>
            </w:r>
            <w:r w:rsidR="00BC3F5F">
              <w:t xml:space="preserve"> </w:t>
            </w:r>
            <w:r>
              <w:t>s</w:t>
            </w:r>
          </w:p>
        </w:tc>
        <w:tc>
          <w:tcPr>
            <w:tcW w:w="889" w:type="dxa"/>
            <w:shd w:val="clear" w:color="auto" w:fill="F7CAAC"/>
          </w:tcPr>
          <w:p w14:paraId="7C22915E" w14:textId="77777777" w:rsidR="009E7B04" w:rsidRDefault="009E7B04" w:rsidP="009E7B04">
            <w:pPr>
              <w:jc w:val="both"/>
              <w:rPr>
                <w:b/>
              </w:rPr>
            </w:pPr>
            <w:r>
              <w:rPr>
                <w:b/>
              </w:rPr>
              <w:t xml:space="preserve">hod. </w:t>
            </w:r>
          </w:p>
        </w:tc>
        <w:tc>
          <w:tcPr>
            <w:tcW w:w="816" w:type="dxa"/>
          </w:tcPr>
          <w:p w14:paraId="552FD08A" w14:textId="77777777" w:rsidR="009E7B04" w:rsidRDefault="009E7B04" w:rsidP="009E7B04">
            <w:pPr>
              <w:jc w:val="both"/>
            </w:pPr>
            <w:r>
              <w:t>13</w:t>
            </w:r>
          </w:p>
        </w:tc>
        <w:tc>
          <w:tcPr>
            <w:tcW w:w="2156" w:type="dxa"/>
            <w:shd w:val="clear" w:color="auto" w:fill="F7CAAC"/>
          </w:tcPr>
          <w:p w14:paraId="26600EAF" w14:textId="77777777" w:rsidR="009E7B04" w:rsidRDefault="009E7B04" w:rsidP="009E7B04">
            <w:pPr>
              <w:jc w:val="both"/>
              <w:rPr>
                <w:b/>
              </w:rPr>
            </w:pPr>
            <w:r>
              <w:rPr>
                <w:b/>
              </w:rPr>
              <w:t>kreditů</w:t>
            </w:r>
          </w:p>
        </w:tc>
        <w:tc>
          <w:tcPr>
            <w:tcW w:w="1207" w:type="dxa"/>
            <w:gridSpan w:val="2"/>
          </w:tcPr>
          <w:p w14:paraId="4E200D2A" w14:textId="77777777" w:rsidR="009E7B04" w:rsidRDefault="009E7B04" w:rsidP="009E7B04">
            <w:pPr>
              <w:jc w:val="both"/>
            </w:pPr>
            <w:r>
              <w:t>2</w:t>
            </w:r>
          </w:p>
        </w:tc>
      </w:tr>
      <w:tr w:rsidR="009E7B04" w14:paraId="68A29A33" w14:textId="77777777" w:rsidTr="009E7B04">
        <w:tc>
          <w:tcPr>
            <w:tcW w:w="3086" w:type="dxa"/>
            <w:shd w:val="clear" w:color="auto" w:fill="F7CAAC"/>
          </w:tcPr>
          <w:p w14:paraId="7E0C6251" w14:textId="77777777" w:rsidR="009E7B04" w:rsidRDefault="009E7B04" w:rsidP="009E7B04">
            <w:pPr>
              <w:rPr>
                <w:b/>
                <w:sz w:val="22"/>
              </w:rPr>
            </w:pPr>
            <w:r>
              <w:rPr>
                <w:b/>
              </w:rPr>
              <w:t>Prerekvizity, korekvizity, ekvivalence</w:t>
            </w:r>
          </w:p>
        </w:tc>
        <w:tc>
          <w:tcPr>
            <w:tcW w:w="6769" w:type="dxa"/>
            <w:gridSpan w:val="7"/>
          </w:tcPr>
          <w:p w14:paraId="3C24BE3A" w14:textId="77777777" w:rsidR="009E7B04" w:rsidRDefault="009E7B04" w:rsidP="009E7B04">
            <w:pPr>
              <w:jc w:val="both"/>
            </w:pPr>
          </w:p>
        </w:tc>
      </w:tr>
      <w:tr w:rsidR="009E7B04" w14:paraId="572DA11C" w14:textId="77777777" w:rsidTr="009E7B04">
        <w:tc>
          <w:tcPr>
            <w:tcW w:w="3086" w:type="dxa"/>
            <w:shd w:val="clear" w:color="auto" w:fill="F7CAAC"/>
          </w:tcPr>
          <w:p w14:paraId="41027C48" w14:textId="77777777" w:rsidR="009E7B04" w:rsidRDefault="009E7B04" w:rsidP="009E7B04">
            <w:pPr>
              <w:rPr>
                <w:b/>
              </w:rPr>
            </w:pPr>
            <w:r>
              <w:rPr>
                <w:b/>
              </w:rPr>
              <w:t>Způsob ověření studijních výsledků</w:t>
            </w:r>
          </w:p>
        </w:tc>
        <w:tc>
          <w:tcPr>
            <w:tcW w:w="3406" w:type="dxa"/>
            <w:gridSpan w:val="4"/>
          </w:tcPr>
          <w:p w14:paraId="1766A343" w14:textId="77777777" w:rsidR="009E7B04" w:rsidRDefault="009E7B04" w:rsidP="009E7B04">
            <w:pPr>
              <w:jc w:val="both"/>
            </w:pPr>
            <w:r>
              <w:t>klasifikovaný zápočet</w:t>
            </w:r>
          </w:p>
        </w:tc>
        <w:tc>
          <w:tcPr>
            <w:tcW w:w="2156" w:type="dxa"/>
            <w:shd w:val="clear" w:color="auto" w:fill="F7CAAC"/>
          </w:tcPr>
          <w:p w14:paraId="5791F14B" w14:textId="77777777" w:rsidR="009E7B04" w:rsidRDefault="009E7B04" w:rsidP="009E7B04">
            <w:pPr>
              <w:jc w:val="both"/>
              <w:rPr>
                <w:b/>
              </w:rPr>
            </w:pPr>
            <w:r>
              <w:rPr>
                <w:b/>
              </w:rPr>
              <w:t>Forma výuky</w:t>
            </w:r>
          </w:p>
        </w:tc>
        <w:tc>
          <w:tcPr>
            <w:tcW w:w="1207" w:type="dxa"/>
            <w:gridSpan w:val="2"/>
          </w:tcPr>
          <w:p w14:paraId="14E2ADAE" w14:textId="77777777" w:rsidR="009E7B04" w:rsidRDefault="009E7B04" w:rsidP="009E7B04">
            <w:pPr>
              <w:jc w:val="both"/>
            </w:pPr>
            <w:r>
              <w:t>seminář</w:t>
            </w:r>
          </w:p>
        </w:tc>
      </w:tr>
      <w:tr w:rsidR="009E7B04" w14:paraId="4B8CCDE4" w14:textId="77777777" w:rsidTr="009E7B04">
        <w:tc>
          <w:tcPr>
            <w:tcW w:w="3086" w:type="dxa"/>
            <w:shd w:val="clear" w:color="auto" w:fill="F7CAAC"/>
          </w:tcPr>
          <w:p w14:paraId="0C8A9228" w14:textId="77777777" w:rsidR="009E7B04" w:rsidRDefault="009E7B04" w:rsidP="009E7B04">
            <w:pPr>
              <w:rPr>
                <w:b/>
              </w:rPr>
            </w:pPr>
            <w:r>
              <w:rPr>
                <w:b/>
              </w:rPr>
              <w:t>Forma způsobu ověření studijních výsledků a další požadavky na studenta</w:t>
            </w:r>
          </w:p>
        </w:tc>
        <w:tc>
          <w:tcPr>
            <w:tcW w:w="6769" w:type="dxa"/>
            <w:gridSpan w:val="7"/>
            <w:tcBorders>
              <w:bottom w:val="nil"/>
            </w:tcBorders>
          </w:tcPr>
          <w:p w14:paraId="3B15B9FC" w14:textId="77777777" w:rsidR="009E7B04" w:rsidRDefault="009E7B04" w:rsidP="009E7B04">
            <w:pPr>
              <w:jc w:val="both"/>
            </w:pPr>
            <w:r>
              <w:t>Písemná, participace v debatách, závěrečná prezentace.</w:t>
            </w:r>
          </w:p>
        </w:tc>
      </w:tr>
      <w:tr w:rsidR="009E7B04" w14:paraId="2D15022A" w14:textId="77777777" w:rsidTr="009E7B04">
        <w:trPr>
          <w:trHeight w:val="264"/>
        </w:trPr>
        <w:tc>
          <w:tcPr>
            <w:tcW w:w="9855" w:type="dxa"/>
            <w:gridSpan w:val="8"/>
            <w:tcBorders>
              <w:top w:val="nil"/>
            </w:tcBorders>
          </w:tcPr>
          <w:p w14:paraId="73C37965" w14:textId="77777777" w:rsidR="009E7B04" w:rsidRDefault="009E7B04" w:rsidP="009E7B04"/>
        </w:tc>
      </w:tr>
      <w:tr w:rsidR="009E7B04" w14:paraId="51D42A29" w14:textId="77777777" w:rsidTr="009E7B04">
        <w:trPr>
          <w:trHeight w:val="197"/>
        </w:trPr>
        <w:tc>
          <w:tcPr>
            <w:tcW w:w="3086" w:type="dxa"/>
            <w:tcBorders>
              <w:top w:val="nil"/>
            </w:tcBorders>
            <w:shd w:val="clear" w:color="auto" w:fill="F7CAAC"/>
          </w:tcPr>
          <w:p w14:paraId="1A00E372" w14:textId="77777777" w:rsidR="009E7B04" w:rsidRDefault="009E7B04" w:rsidP="009E7B04">
            <w:pPr>
              <w:rPr>
                <w:b/>
              </w:rPr>
            </w:pPr>
            <w:r>
              <w:rPr>
                <w:b/>
              </w:rPr>
              <w:t>Garant předmětu</w:t>
            </w:r>
          </w:p>
        </w:tc>
        <w:tc>
          <w:tcPr>
            <w:tcW w:w="6769" w:type="dxa"/>
            <w:gridSpan w:val="7"/>
            <w:tcBorders>
              <w:top w:val="nil"/>
            </w:tcBorders>
          </w:tcPr>
          <w:p w14:paraId="2F224C41" w14:textId="77777777" w:rsidR="009E7B04" w:rsidRDefault="009E7B04" w:rsidP="009E7B04">
            <w:pPr>
              <w:jc w:val="both"/>
            </w:pPr>
            <w:r>
              <w:t>Mgr. Markéta Dvořáčková</w:t>
            </w:r>
          </w:p>
        </w:tc>
      </w:tr>
      <w:tr w:rsidR="009E7B04" w14:paraId="772A03B8" w14:textId="77777777" w:rsidTr="009E7B04">
        <w:trPr>
          <w:trHeight w:val="243"/>
        </w:trPr>
        <w:tc>
          <w:tcPr>
            <w:tcW w:w="3086" w:type="dxa"/>
            <w:tcBorders>
              <w:top w:val="nil"/>
            </w:tcBorders>
            <w:shd w:val="clear" w:color="auto" w:fill="F7CAAC"/>
          </w:tcPr>
          <w:p w14:paraId="53624AD9" w14:textId="77777777" w:rsidR="009E7B04" w:rsidRDefault="009E7B04" w:rsidP="009E7B04">
            <w:pPr>
              <w:rPr>
                <w:b/>
              </w:rPr>
            </w:pPr>
            <w:r>
              <w:rPr>
                <w:b/>
              </w:rPr>
              <w:t>Zapojení garanta do výuky předmětu</w:t>
            </w:r>
          </w:p>
        </w:tc>
        <w:tc>
          <w:tcPr>
            <w:tcW w:w="6769" w:type="dxa"/>
            <w:gridSpan w:val="7"/>
            <w:tcBorders>
              <w:top w:val="nil"/>
            </w:tcBorders>
          </w:tcPr>
          <w:p w14:paraId="7CDE4C82" w14:textId="77777777" w:rsidR="009E7B04" w:rsidRDefault="009E7B04" w:rsidP="009E7B04">
            <w:pPr>
              <w:jc w:val="both"/>
            </w:pPr>
            <w:r>
              <w:t>100 %</w:t>
            </w:r>
          </w:p>
        </w:tc>
      </w:tr>
      <w:tr w:rsidR="009E7B04" w14:paraId="20941B4B" w14:textId="77777777" w:rsidTr="009E7B04">
        <w:tc>
          <w:tcPr>
            <w:tcW w:w="3086" w:type="dxa"/>
            <w:shd w:val="clear" w:color="auto" w:fill="F7CAAC"/>
          </w:tcPr>
          <w:p w14:paraId="21DDAAA6" w14:textId="77777777" w:rsidR="009E7B04" w:rsidRDefault="009E7B04" w:rsidP="009E7B04">
            <w:pPr>
              <w:rPr>
                <w:b/>
              </w:rPr>
            </w:pPr>
            <w:r>
              <w:rPr>
                <w:b/>
              </w:rPr>
              <w:t>Vyučující</w:t>
            </w:r>
          </w:p>
        </w:tc>
        <w:tc>
          <w:tcPr>
            <w:tcW w:w="6769" w:type="dxa"/>
            <w:gridSpan w:val="7"/>
            <w:tcBorders>
              <w:bottom w:val="nil"/>
            </w:tcBorders>
          </w:tcPr>
          <w:p w14:paraId="4FE85F12" w14:textId="77777777" w:rsidR="009E7B04" w:rsidRDefault="009E7B04" w:rsidP="009E7B04">
            <w:pPr>
              <w:jc w:val="both"/>
            </w:pPr>
            <w:r>
              <w:t>Mgr. Markéta Dvořáčková</w:t>
            </w:r>
          </w:p>
        </w:tc>
      </w:tr>
      <w:tr w:rsidR="009E7B04" w14:paraId="158A01A7" w14:textId="77777777" w:rsidTr="00624614">
        <w:trPr>
          <w:trHeight w:val="154"/>
        </w:trPr>
        <w:tc>
          <w:tcPr>
            <w:tcW w:w="9855" w:type="dxa"/>
            <w:gridSpan w:val="8"/>
            <w:tcBorders>
              <w:top w:val="nil"/>
            </w:tcBorders>
          </w:tcPr>
          <w:p w14:paraId="6CE7D958" w14:textId="77777777" w:rsidR="009E7B04" w:rsidRDefault="009E7B04" w:rsidP="009E7B04">
            <w:pPr>
              <w:jc w:val="both"/>
            </w:pPr>
          </w:p>
        </w:tc>
      </w:tr>
      <w:tr w:rsidR="009E7B04" w14:paraId="4E2AFBEE" w14:textId="77777777" w:rsidTr="009E7B04">
        <w:tc>
          <w:tcPr>
            <w:tcW w:w="3086" w:type="dxa"/>
            <w:shd w:val="clear" w:color="auto" w:fill="F7CAAC"/>
          </w:tcPr>
          <w:p w14:paraId="6A6E20BB" w14:textId="77777777" w:rsidR="009E7B04" w:rsidRDefault="009E7B04" w:rsidP="009E7B04">
            <w:pPr>
              <w:jc w:val="both"/>
              <w:rPr>
                <w:b/>
              </w:rPr>
            </w:pPr>
            <w:r>
              <w:rPr>
                <w:b/>
              </w:rPr>
              <w:t>Stručná anotace předmětu</w:t>
            </w:r>
          </w:p>
        </w:tc>
        <w:tc>
          <w:tcPr>
            <w:tcW w:w="6769" w:type="dxa"/>
            <w:gridSpan w:val="7"/>
            <w:tcBorders>
              <w:bottom w:val="nil"/>
            </w:tcBorders>
          </w:tcPr>
          <w:p w14:paraId="1DEAA790" w14:textId="77777777" w:rsidR="009E7B04" w:rsidRDefault="009E7B04" w:rsidP="009E7B04">
            <w:pPr>
              <w:jc w:val="both"/>
            </w:pPr>
          </w:p>
        </w:tc>
      </w:tr>
      <w:tr w:rsidR="009E7B04" w14:paraId="7649DF85" w14:textId="77777777" w:rsidTr="009E7B04">
        <w:trPr>
          <w:trHeight w:val="3938"/>
        </w:trPr>
        <w:tc>
          <w:tcPr>
            <w:tcW w:w="9855" w:type="dxa"/>
            <w:gridSpan w:val="8"/>
            <w:tcBorders>
              <w:top w:val="nil"/>
              <w:bottom w:val="single" w:sz="12" w:space="0" w:color="auto"/>
            </w:tcBorders>
          </w:tcPr>
          <w:p w14:paraId="4C95719E" w14:textId="5B737528" w:rsidR="00C27397" w:rsidRPr="00F93A02" w:rsidRDefault="009E7B04" w:rsidP="00373A88">
            <w:pPr>
              <w:spacing w:after="120"/>
              <w:jc w:val="both"/>
            </w:pPr>
            <w:r w:rsidRPr="00C27397">
              <w:t xml:space="preserve">Cílem </w:t>
            </w:r>
            <w:r>
              <w:t>kurzu</w:t>
            </w:r>
            <w:r w:rsidRPr="00BD1926">
              <w:t xml:space="preserve"> je přiblížit široké spektrum změn, kterými společnost prochází v souvislosti s nástupem takzvaných nových </w:t>
            </w:r>
            <w:r>
              <w:t xml:space="preserve">(tj. digitálních) </w:t>
            </w:r>
            <w:r w:rsidRPr="00BD1926">
              <w:t xml:space="preserve">médií. </w:t>
            </w:r>
            <w:r>
              <w:t xml:space="preserve">Předmět se zabývá médii nejen ve smyslu technologických procesů a zařízení, ale i ve smyslu společenských procesů. V přehledové formě </w:t>
            </w:r>
            <w:r w:rsidRPr="00BD1926">
              <w:t>studují</w:t>
            </w:r>
            <w:r>
              <w:t xml:space="preserve">cím </w:t>
            </w:r>
            <w:r w:rsidRPr="00BD1926">
              <w:t>poskytne</w:t>
            </w:r>
            <w:r w:rsidRPr="00112B97">
              <w:t xml:space="preserve"> a)</w:t>
            </w:r>
            <w:r>
              <w:t xml:space="preserve"> </w:t>
            </w:r>
            <w:r w:rsidRPr="00112B97">
              <w:t xml:space="preserve">základní přehled o teoriích a debatách současné mediální kultury, b) </w:t>
            </w:r>
            <w:r w:rsidRPr="00F93A02">
              <w:t>konceptuální</w:t>
            </w:r>
            <w:r>
              <w:t xml:space="preserve"> </w:t>
            </w:r>
            <w:r w:rsidRPr="00F93A02">
              <w:t xml:space="preserve">výbavu pro analýzu trendů v oblasti digitálních médií a jejich potenciálních dopadů na kulturu a společnost. </w:t>
            </w:r>
            <w:r>
              <w:t xml:space="preserve">Výuka probíhá dvěma metodami: souhrnnými přednáškami na dané téma a samostudiem. Veškerá povinná literatura </w:t>
            </w:r>
            <w:r w:rsidRPr="00112B97">
              <w:t>bude celoročně přístupná v MS Teams.</w:t>
            </w:r>
            <w:r>
              <w:t xml:space="preserve"> </w:t>
            </w:r>
            <w:r w:rsidRPr="00112B97">
              <w:t>Výuka bude ukončena písemným testem a prezentací vlastního tématu, které studující představí v rámci společného inspiračního setkání.</w:t>
            </w:r>
          </w:p>
          <w:p w14:paraId="0FFA6EA2" w14:textId="77777777" w:rsidR="009E7B04" w:rsidRPr="00AF68B3" w:rsidRDefault="009E7B04" w:rsidP="00D3581F">
            <w:pPr>
              <w:pStyle w:val="Odstavecseseznamem"/>
              <w:numPr>
                <w:ilvl w:val="0"/>
                <w:numId w:val="10"/>
              </w:numPr>
              <w:spacing w:after="160" w:line="259" w:lineRule="auto"/>
              <w:jc w:val="both"/>
            </w:pPr>
            <w:r>
              <w:t>Úvod, představení předmětu</w:t>
            </w:r>
          </w:p>
          <w:p w14:paraId="1572F49A" w14:textId="77777777" w:rsidR="009E7B04" w:rsidRDefault="009E7B04" w:rsidP="00D3581F">
            <w:pPr>
              <w:pStyle w:val="Odstavecseseznamem"/>
              <w:numPr>
                <w:ilvl w:val="0"/>
                <w:numId w:val="10"/>
              </w:numPr>
              <w:spacing w:after="160" w:line="259" w:lineRule="auto"/>
              <w:jc w:val="both"/>
            </w:pPr>
            <w:r>
              <w:t>Žijeme v médiích</w:t>
            </w:r>
          </w:p>
          <w:p w14:paraId="761E70D0" w14:textId="77777777" w:rsidR="009E7B04" w:rsidRDefault="009E7B04" w:rsidP="00D3581F">
            <w:pPr>
              <w:pStyle w:val="Odstavecseseznamem"/>
              <w:numPr>
                <w:ilvl w:val="0"/>
                <w:numId w:val="10"/>
              </w:numPr>
              <w:spacing w:after="160" w:line="259" w:lineRule="auto"/>
              <w:jc w:val="both"/>
            </w:pPr>
            <w:r>
              <w:t>Vzestup masových médií</w:t>
            </w:r>
          </w:p>
          <w:p w14:paraId="08DAD699" w14:textId="77777777" w:rsidR="009E7B04" w:rsidRPr="00600C9D" w:rsidRDefault="009E7B04" w:rsidP="00D3581F">
            <w:pPr>
              <w:pStyle w:val="Odstavecseseznamem"/>
              <w:numPr>
                <w:ilvl w:val="0"/>
                <w:numId w:val="10"/>
              </w:numPr>
              <w:spacing w:after="160" w:line="259" w:lineRule="auto"/>
              <w:jc w:val="both"/>
            </w:pPr>
            <w:r>
              <w:t>Vývojové teorie společnosti, technologií a médií</w:t>
            </w:r>
          </w:p>
          <w:p w14:paraId="4E6768F3" w14:textId="77777777" w:rsidR="009E7B04" w:rsidRPr="00AF68B3" w:rsidRDefault="009E7B04" w:rsidP="00D3581F">
            <w:pPr>
              <w:pStyle w:val="Odstavecseseznamem"/>
              <w:numPr>
                <w:ilvl w:val="0"/>
                <w:numId w:val="10"/>
              </w:numPr>
              <w:spacing w:after="160" w:line="259" w:lineRule="auto"/>
              <w:jc w:val="both"/>
            </w:pPr>
            <w:r>
              <w:t>Masová komunikace a kultura</w:t>
            </w:r>
          </w:p>
          <w:p w14:paraId="7032030C" w14:textId="77777777" w:rsidR="009E7B04" w:rsidRDefault="009E7B04" w:rsidP="00D3581F">
            <w:pPr>
              <w:pStyle w:val="Odstavecseseznamem"/>
              <w:numPr>
                <w:ilvl w:val="0"/>
                <w:numId w:val="10"/>
              </w:numPr>
              <w:spacing w:after="160" w:line="259" w:lineRule="auto"/>
              <w:jc w:val="both"/>
            </w:pPr>
            <w:r>
              <w:t>Nová média</w:t>
            </w:r>
          </w:p>
          <w:p w14:paraId="49ABDC38" w14:textId="77777777" w:rsidR="009E7B04" w:rsidRPr="00E27D42" w:rsidRDefault="009E7B04" w:rsidP="00373A88">
            <w:pPr>
              <w:pStyle w:val="Odstavecseseznamem"/>
              <w:numPr>
                <w:ilvl w:val="0"/>
                <w:numId w:val="10"/>
              </w:numPr>
              <w:spacing w:after="120"/>
              <w:ind w:left="714" w:hanging="357"/>
              <w:contextualSpacing w:val="0"/>
              <w:jc w:val="both"/>
            </w:pPr>
            <w:r>
              <w:t>Nová média a transformace publik</w:t>
            </w:r>
          </w:p>
          <w:p w14:paraId="612C29BB" w14:textId="1C348986" w:rsidR="009E7B04" w:rsidRDefault="009E7B04" w:rsidP="009E7B04">
            <w:pPr>
              <w:jc w:val="both"/>
            </w:pPr>
            <w:r w:rsidRPr="003266A1">
              <w:t xml:space="preserve">Studující </w:t>
            </w:r>
            <w:r>
              <w:t xml:space="preserve">se orientuje v </w:t>
            </w:r>
            <w:r w:rsidRPr="003266A1">
              <w:t>teori</w:t>
            </w:r>
            <w:r>
              <w:t>ích</w:t>
            </w:r>
            <w:r w:rsidRPr="003266A1">
              <w:t xml:space="preserve"> sociálně</w:t>
            </w:r>
            <w:r>
              <w:t xml:space="preserve"> </w:t>
            </w:r>
            <w:r w:rsidRPr="003266A1">
              <w:t>vědní</w:t>
            </w:r>
            <w:r>
              <w:t>ho</w:t>
            </w:r>
            <w:r w:rsidRPr="003266A1">
              <w:t xml:space="preserve"> výzkum</w:t>
            </w:r>
            <w:r>
              <w:t>u</w:t>
            </w:r>
            <w:r w:rsidRPr="003266A1">
              <w:t xml:space="preserve"> nových médií a jejich uživatelů. </w:t>
            </w:r>
            <w:r>
              <w:t>U</w:t>
            </w:r>
            <w:r w:rsidRPr="003266A1">
              <w:t>mí formulovat teoretický problém</w:t>
            </w:r>
            <w:r>
              <w:t xml:space="preserve"> (nejlépe navázaný na obor, který studuje), </w:t>
            </w:r>
            <w:r w:rsidRPr="003266A1">
              <w:t>v prezentaci jej představí a diskutuje s</w:t>
            </w:r>
            <w:r>
              <w:t> </w:t>
            </w:r>
            <w:r w:rsidRPr="003266A1">
              <w:t>ostatním</w:t>
            </w:r>
            <w:r>
              <w:t>i.</w:t>
            </w:r>
          </w:p>
        </w:tc>
      </w:tr>
      <w:tr w:rsidR="009E7B04" w14:paraId="57F97BB9" w14:textId="77777777" w:rsidTr="009E7B04">
        <w:trPr>
          <w:trHeight w:val="265"/>
        </w:trPr>
        <w:tc>
          <w:tcPr>
            <w:tcW w:w="3653" w:type="dxa"/>
            <w:gridSpan w:val="2"/>
            <w:tcBorders>
              <w:top w:val="nil"/>
            </w:tcBorders>
            <w:shd w:val="clear" w:color="auto" w:fill="F7CAAC"/>
          </w:tcPr>
          <w:p w14:paraId="0B10E370" w14:textId="77777777" w:rsidR="009E7B04" w:rsidRDefault="009E7B04" w:rsidP="009E7B04">
            <w:pPr>
              <w:jc w:val="both"/>
            </w:pPr>
            <w:r>
              <w:rPr>
                <w:b/>
              </w:rPr>
              <w:t>Studijní literatura a studijní pomůcky</w:t>
            </w:r>
          </w:p>
        </w:tc>
        <w:tc>
          <w:tcPr>
            <w:tcW w:w="6202" w:type="dxa"/>
            <w:gridSpan w:val="6"/>
            <w:tcBorders>
              <w:top w:val="nil"/>
              <w:bottom w:val="nil"/>
            </w:tcBorders>
          </w:tcPr>
          <w:p w14:paraId="21F1E561" w14:textId="77777777" w:rsidR="009E7B04" w:rsidRDefault="009E7B04" w:rsidP="009E7B04">
            <w:pPr>
              <w:jc w:val="both"/>
            </w:pPr>
          </w:p>
        </w:tc>
      </w:tr>
      <w:tr w:rsidR="009E7B04" w14:paraId="07E11566" w14:textId="77777777" w:rsidTr="00624614">
        <w:trPr>
          <w:trHeight w:val="1261"/>
        </w:trPr>
        <w:tc>
          <w:tcPr>
            <w:tcW w:w="9855" w:type="dxa"/>
            <w:gridSpan w:val="8"/>
            <w:tcBorders>
              <w:top w:val="nil"/>
            </w:tcBorders>
          </w:tcPr>
          <w:p w14:paraId="190C5EF9" w14:textId="77777777" w:rsidR="009E7B04" w:rsidRDefault="009E7B04" w:rsidP="00E153D9">
            <w:pPr>
              <w:rPr>
                <w:b/>
              </w:rPr>
            </w:pPr>
            <w:r w:rsidRPr="003F7F55">
              <w:rPr>
                <w:b/>
              </w:rPr>
              <w:t>Povinná</w:t>
            </w:r>
            <w:r>
              <w:rPr>
                <w:b/>
              </w:rPr>
              <w:t xml:space="preserve"> (vybrané části)</w:t>
            </w:r>
            <w:r w:rsidRPr="003F7F55">
              <w:rPr>
                <w:b/>
              </w:rPr>
              <w:t>:</w:t>
            </w:r>
          </w:p>
          <w:p w14:paraId="545DD7C1" w14:textId="77777777" w:rsidR="00566254" w:rsidRDefault="009E7B04" w:rsidP="00E153D9">
            <w:r w:rsidRPr="00895B09">
              <w:t>DEUZE, Mark. </w:t>
            </w:r>
            <w:r w:rsidRPr="00895B09">
              <w:rPr>
                <w:i/>
                <w:iCs/>
              </w:rPr>
              <w:t>Media life = Život v médiích</w:t>
            </w:r>
            <w:r w:rsidRPr="00895B09">
              <w:t>. Praha: Univerzita Karlova v Praze, nakladatelství Karolinum, 2015. </w:t>
            </w:r>
          </w:p>
          <w:p w14:paraId="0AA4261D" w14:textId="63587A6F" w:rsidR="009E7B04" w:rsidRDefault="009E7B04" w:rsidP="00E153D9">
            <w:r w:rsidRPr="00895B09">
              <w:t>ISBN 978-80-246-2815-8.</w:t>
            </w:r>
          </w:p>
          <w:p w14:paraId="77E0A90F" w14:textId="0953BD3F" w:rsidR="00725CF0" w:rsidRPr="00895B09" w:rsidRDefault="00725CF0" w:rsidP="00E153D9">
            <w:r w:rsidRPr="00E04A86">
              <w:t>DVOŘÁK, Tomáš, ed. </w:t>
            </w:r>
            <w:r w:rsidRPr="00E04A86">
              <w:rPr>
                <w:i/>
                <w:iCs/>
              </w:rPr>
              <w:t>Kapitoly z dějin a teorie médií.</w:t>
            </w:r>
            <w:r w:rsidRPr="00E04A86">
              <w:t xml:space="preserve"> Praha: Akademie výtvarných umění v Praze, Vědecko-výzkumné pracoviště, 2010. ISBN 978-80-87108-16-1.</w:t>
            </w:r>
          </w:p>
          <w:p w14:paraId="5FF8D41A" w14:textId="6C8FC9FD" w:rsidR="009E7B04" w:rsidRDefault="009E7B04" w:rsidP="00E153D9">
            <w:r w:rsidRPr="00895B09">
              <w:t>JENKINS, Henry. </w:t>
            </w:r>
            <w:r w:rsidRPr="00895B09">
              <w:rPr>
                <w:i/>
                <w:iCs/>
              </w:rPr>
              <w:t xml:space="preserve">Convergence culture: where old and new media collide. </w:t>
            </w:r>
            <w:r w:rsidRPr="00895B09">
              <w:t>New York: New York U</w:t>
            </w:r>
            <w:r w:rsidR="00F27F00">
              <w:t xml:space="preserve">niversity Press, 2008. </w:t>
            </w:r>
            <w:r w:rsidRPr="00895B09">
              <w:t>ISBN 978-0-8147-4295-2.</w:t>
            </w:r>
          </w:p>
          <w:p w14:paraId="1B3B5FDC" w14:textId="77777777" w:rsidR="00566254" w:rsidRDefault="009E7B04" w:rsidP="00E153D9">
            <w:r w:rsidRPr="00113AB9">
              <w:t>JENKINS, Henry. </w:t>
            </w:r>
            <w:r w:rsidRPr="00113AB9">
              <w:rPr>
                <w:i/>
                <w:iCs/>
              </w:rPr>
              <w:t>Pytláci textů: televizní fanoušci a participativní kultura.</w:t>
            </w:r>
            <w:r w:rsidRPr="00113AB9">
              <w:t xml:space="preserve"> Praha: Akropolis, 2019. </w:t>
            </w:r>
          </w:p>
          <w:p w14:paraId="67EDCAED" w14:textId="2F2AE261" w:rsidR="009E7B04" w:rsidRDefault="009E7B04" w:rsidP="00E153D9">
            <w:r w:rsidRPr="00113AB9">
              <w:t>ISBN 978-80-7470-242-6.</w:t>
            </w:r>
          </w:p>
          <w:p w14:paraId="59883438" w14:textId="77777777" w:rsidR="00566254" w:rsidRDefault="00725CF0" w:rsidP="00566254">
            <w:r w:rsidRPr="00895B09">
              <w:t>MANOVICH, Lev. </w:t>
            </w:r>
            <w:r w:rsidRPr="00895B09">
              <w:rPr>
                <w:i/>
                <w:iCs/>
              </w:rPr>
              <w:t>Jazyk nových médií.</w:t>
            </w:r>
            <w:r w:rsidRPr="00895B09">
              <w:t xml:space="preserve"> </w:t>
            </w:r>
            <w:r w:rsidR="00F27F00">
              <w:t>P</w:t>
            </w:r>
            <w:r w:rsidRPr="00895B09">
              <w:t xml:space="preserve">raha: Univerzita Karlova, nakladatelství Karolinum, 2018. </w:t>
            </w:r>
          </w:p>
          <w:p w14:paraId="2A4D7C99" w14:textId="4FD92C60" w:rsidR="00725CF0" w:rsidRDefault="00725CF0" w:rsidP="00CC546B">
            <w:r w:rsidRPr="00895B09">
              <w:t>ISBN 978-80-246-2961-2.</w:t>
            </w:r>
          </w:p>
          <w:p w14:paraId="3EB05E1E" w14:textId="77777777" w:rsidR="00566254" w:rsidRDefault="00725CF0" w:rsidP="00CC546B">
            <w:r w:rsidRPr="00895B09">
              <w:t>MCQUAIL, Denis a DEUZE, Mark. </w:t>
            </w:r>
            <w:r w:rsidRPr="00895B09">
              <w:rPr>
                <w:i/>
                <w:iCs/>
              </w:rPr>
              <w:t>McQuail's media &amp; mass communication theory.</w:t>
            </w:r>
            <w:r w:rsidRPr="00895B09">
              <w:t xml:space="preserve"> Los An</w:t>
            </w:r>
            <w:r w:rsidR="00983E86">
              <w:t>geles: Sage, 2020</w:t>
            </w:r>
            <w:r w:rsidRPr="00895B09">
              <w:t>. </w:t>
            </w:r>
          </w:p>
          <w:p w14:paraId="5C602F1E" w14:textId="59481DE9" w:rsidR="00725CF0" w:rsidRPr="00895B09" w:rsidRDefault="00725CF0" w:rsidP="00CC546B">
            <w:r w:rsidRPr="00895B09">
              <w:t>ISBN 978-1-4739-0250-3.</w:t>
            </w:r>
          </w:p>
          <w:p w14:paraId="288ECC00" w14:textId="7B63C624" w:rsidR="009E7B04" w:rsidRPr="001D5EE3" w:rsidRDefault="009E7B04" w:rsidP="00E153D9">
            <w:r w:rsidRPr="001D5EE3">
              <w:t>MCLUHAN, Marshall. </w:t>
            </w:r>
            <w:r w:rsidRPr="001D5EE3">
              <w:rPr>
                <w:i/>
                <w:iCs/>
              </w:rPr>
              <w:t>Jak rozumět médiím: extenze člověka.</w:t>
            </w:r>
            <w:r w:rsidRPr="001D5EE3">
              <w:t xml:space="preserve"> </w:t>
            </w:r>
            <w:r w:rsidR="00983E86">
              <w:t>Praha: Mladá fronta, 2011</w:t>
            </w:r>
            <w:r w:rsidRPr="001D5EE3">
              <w:t>. ISBN 978-80-204-2409-9.</w:t>
            </w:r>
          </w:p>
          <w:p w14:paraId="4FF608B5" w14:textId="77777777" w:rsidR="009E7B04" w:rsidRDefault="009E7B04" w:rsidP="00E153D9">
            <w:pPr>
              <w:rPr>
                <w:b/>
              </w:rPr>
            </w:pPr>
            <w:r w:rsidRPr="00895B09">
              <w:rPr>
                <w:b/>
              </w:rPr>
              <w:t>Doporučená:</w:t>
            </w:r>
          </w:p>
          <w:p w14:paraId="0253FA7D" w14:textId="764577C2" w:rsidR="004F27E8" w:rsidRPr="00113AB9" w:rsidRDefault="004F27E8" w:rsidP="00E153D9">
            <w:r w:rsidRPr="00113AB9">
              <w:t>BENDOVÁ, Helena. </w:t>
            </w:r>
            <w:r w:rsidRPr="00113AB9">
              <w:rPr>
                <w:i/>
                <w:iCs/>
              </w:rPr>
              <w:t>Umění počítačových her</w:t>
            </w:r>
            <w:r w:rsidRPr="00113AB9">
              <w:t>. Praha: NAMU, 2016. ISBN 978-80-7331-421-7.</w:t>
            </w:r>
          </w:p>
          <w:p w14:paraId="334E49A1" w14:textId="3DB54B1D" w:rsidR="004F27E8" w:rsidRPr="00113AB9" w:rsidRDefault="004F27E8" w:rsidP="00E153D9">
            <w:r w:rsidRPr="001D5EE3">
              <w:t>BOWN, Alfie, Lukáš LIKAVČAN. </w:t>
            </w:r>
            <w:r w:rsidRPr="0058311E">
              <w:rPr>
                <w:i/>
                <w:iCs/>
              </w:rPr>
              <w:t>Playstation Svet snov</w:t>
            </w:r>
            <w:r w:rsidRPr="001D5EE3">
              <w:t>. Bratislava: OZ KPTL, 2020. ISBN 978-80-973477-1-0.</w:t>
            </w:r>
            <w:r w:rsidRPr="00113AB9">
              <w:t>FISKE, John</w:t>
            </w:r>
            <w:r w:rsidRPr="00113AB9">
              <w:rPr>
                <w:i/>
                <w:iCs/>
              </w:rPr>
              <w:t>. Jak rozumět populární kultuře.</w:t>
            </w:r>
            <w:r w:rsidRPr="00113AB9">
              <w:t xml:space="preserve"> Překlad Petr A. Bílek. Praha: Akropolis, 2017. ISBN 978-80-7470-190-0.</w:t>
            </w:r>
          </w:p>
          <w:p w14:paraId="2CB8EBEF" w14:textId="6F0F7112" w:rsidR="009E7B04" w:rsidRPr="007E11B8" w:rsidRDefault="004F27E8" w:rsidP="00E153D9">
            <w:pPr>
              <w:tabs>
                <w:tab w:val="num" w:pos="720"/>
              </w:tabs>
              <w:rPr>
                <w:rFonts w:eastAsiaTheme="minorEastAsia"/>
              </w:rPr>
            </w:pPr>
            <w:r w:rsidRPr="00895B09">
              <w:t>FLORIDI, Luciano. </w:t>
            </w:r>
            <w:r w:rsidRPr="006F4C38">
              <w:rPr>
                <w:i/>
                <w:iCs/>
              </w:rPr>
              <w:t>Čtvrtá revoluce: jak infosféra mění tvář lidské reality</w:t>
            </w:r>
            <w:r w:rsidRPr="00895B09">
              <w:t>. Praha: Univerzita Karlova, nakladate</w:t>
            </w:r>
            <w:r w:rsidR="00983E86">
              <w:t>lství Karolinum, 2019</w:t>
            </w:r>
            <w:r w:rsidRPr="00895B09">
              <w:t>. ISBN 978-80-246-3803-4.</w:t>
            </w:r>
            <w:r w:rsidRPr="007E11B8">
              <w:rPr>
                <w:rFonts w:eastAsiaTheme="minorEastAsia"/>
              </w:rPr>
              <w:t xml:space="preserve"> </w:t>
            </w:r>
          </w:p>
          <w:p w14:paraId="4E05F551" w14:textId="486C2109" w:rsidR="00725CF0" w:rsidRPr="00895B09" w:rsidRDefault="00725CF0" w:rsidP="00E153D9">
            <w:r w:rsidRPr="00895B09">
              <w:t>MACEK, Jakub. </w:t>
            </w:r>
            <w:r w:rsidRPr="00895B09">
              <w:rPr>
                <w:i/>
                <w:iCs/>
              </w:rPr>
              <w:t>Média v pohybu: k proměně současných českých publik</w:t>
            </w:r>
            <w:r w:rsidR="00983E86">
              <w:t xml:space="preserve">. </w:t>
            </w:r>
            <w:r w:rsidRPr="00895B09">
              <w:t>Brno: Mas</w:t>
            </w:r>
            <w:r w:rsidR="00983E86">
              <w:t xml:space="preserve">arykova univerzita, 2015. </w:t>
            </w:r>
            <w:r w:rsidRPr="00895B09">
              <w:t xml:space="preserve"> Media. ISBN 978-80-210-8033-1. </w:t>
            </w:r>
          </w:p>
          <w:p w14:paraId="4D40040B" w14:textId="743AF19A" w:rsidR="009E7B04" w:rsidRPr="00895B09" w:rsidRDefault="009E7B04" w:rsidP="00E153D9">
            <w:r w:rsidRPr="00895B09">
              <w:lastRenderedPageBreak/>
              <w:t>MCQUAIL, Denis. </w:t>
            </w:r>
            <w:r w:rsidRPr="00895B09">
              <w:rPr>
                <w:i/>
                <w:iCs/>
              </w:rPr>
              <w:t>Úvod do teorie masové komunikace</w:t>
            </w:r>
            <w:r w:rsidR="00983E86">
              <w:t>. Praha: Portál, 2009.</w:t>
            </w:r>
            <w:r w:rsidRPr="00895B09">
              <w:t> ISBN 978-80-7367-574-5.</w:t>
            </w:r>
          </w:p>
          <w:p w14:paraId="43D76426" w14:textId="77777777" w:rsidR="00566254" w:rsidRDefault="009E7B04" w:rsidP="00566254">
            <w:r w:rsidRPr="00895B09">
              <w:t>SERRES, Michel. </w:t>
            </w:r>
            <w:r w:rsidRPr="00895B09">
              <w:rPr>
                <w:i/>
                <w:iCs/>
              </w:rPr>
              <w:t>Palečka: esej o digitální revoluci.</w:t>
            </w:r>
            <w:r w:rsidRPr="00895B09">
              <w:t xml:space="preserve"> Praha: Univerzita Karlova, nakladate</w:t>
            </w:r>
            <w:r w:rsidR="00983E86">
              <w:t xml:space="preserve">lství Karolinum, 2019. </w:t>
            </w:r>
            <w:r w:rsidRPr="00895B09">
              <w:t xml:space="preserve"> </w:t>
            </w:r>
          </w:p>
          <w:p w14:paraId="7D739F8C" w14:textId="17FC445D" w:rsidR="009E7B04" w:rsidRPr="00895B09" w:rsidRDefault="009E7B04" w:rsidP="00E153D9">
            <w:r w:rsidRPr="00895B09">
              <w:t>ISBN 978-80-246-4295-6.</w:t>
            </w:r>
          </w:p>
          <w:p w14:paraId="1B723828" w14:textId="35AB7A38" w:rsidR="009E7B04" w:rsidRDefault="004F27E8" w:rsidP="00E153D9">
            <w:r w:rsidRPr="00A06DBC">
              <w:t>Otevřené hlavy</w:t>
            </w:r>
            <w:r w:rsidRPr="001D5EE3">
              <w:t xml:space="preserve">, podcastová série rozhovorů s předními světovými intelektuály a intelektuálkami o zásadních problémech současného světa. Připravuje Ondřej Trhoň. Český rozhlas, 2017-2019. Dostupné z: </w:t>
            </w:r>
            <w:hyperlink r:id="rId115" w:history="1">
              <w:r w:rsidRPr="001D5EE3">
                <w:rPr>
                  <w:rFonts w:eastAsiaTheme="minorEastAsia"/>
                </w:rPr>
                <w:t>https://wave.rozhlas.cz/otevrene-hlavy-5981017/o-poradu</w:t>
              </w:r>
            </w:hyperlink>
            <w:r w:rsidR="00624614">
              <w:rPr>
                <w:rFonts w:eastAsiaTheme="minorEastAsia"/>
              </w:rPr>
              <w:t>.</w:t>
            </w:r>
          </w:p>
        </w:tc>
      </w:tr>
    </w:tbl>
    <w:p w14:paraId="7ECABA9E" w14:textId="205E3123" w:rsidR="009E7B04" w:rsidRDefault="009E7B04"/>
    <w:p w14:paraId="0E85CAC5" w14:textId="77777777" w:rsidR="009E7B04" w:rsidRDefault="009E7B0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A6489" w14:paraId="25A4A303" w14:textId="77777777" w:rsidTr="004A6489">
        <w:tc>
          <w:tcPr>
            <w:tcW w:w="9855" w:type="dxa"/>
            <w:gridSpan w:val="8"/>
            <w:tcBorders>
              <w:bottom w:val="double" w:sz="4" w:space="0" w:color="auto"/>
            </w:tcBorders>
            <w:shd w:val="clear" w:color="auto" w:fill="BDD6EE"/>
          </w:tcPr>
          <w:p w14:paraId="46903741" w14:textId="4F230BBA" w:rsidR="004A6489" w:rsidRDefault="004A6489" w:rsidP="004A6489">
            <w:pPr>
              <w:jc w:val="both"/>
              <w:rPr>
                <w:b/>
                <w:sz w:val="28"/>
              </w:rPr>
            </w:pPr>
            <w:r>
              <w:lastRenderedPageBreak/>
              <w:br w:type="page"/>
            </w:r>
            <w:r>
              <w:rPr>
                <w:b/>
                <w:sz w:val="28"/>
              </w:rPr>
              <w:t>B-III – Charakteristika studijního předmětu</w:t>
            </w:r>
          </w:p>
        </w:tc>
      </w:tr>
      <w:tr w:rsidR="004A6489" w14:paraId="234BF4AE" w14:textId="77777777" w:rsidTr="004A6489">
        <w:tc>
          <w:tcPr>
            <w:tcW w:w="3086" w:type="dxa"/>
            <w:tcBorders>
              <w:top w:val="double" w:sz="4" w:space="0" w:color="auto"/>
            </w:tcBorders>
            <w:shd w:val="clear" w:color="auto" w:fill="F7CAAC"/>
          </w:tcPr>
          <w:p w14:paraId="380E813B" w14:textId="77777777" w:rsidR="004A6489" w:rsidRDefault="004A6489" w:rsidP="004A6489">
            <w:pPr>
              <w:rPr>
                <w:b/>
              </w:rPr>
            </w:pPr>
            <w:r>
              <w:rPr>
                <w:b/>
              </w:rPr>
              <w:t>Název studijního předmětu</w:t>
            </w:r>
          </w:p>
        </w:tc>
        <w:tc>
          <w:tcPr>
            <w:tcW w:w="6769" w:type="dxa"/>
            <w:gridSpan w:val="7"/>
            <w:tcBorders>
              <w:top w:val="double" w:sz="4" w:space="0" w:color="auto"/>
            </w:tcBorders>
          </w:tcPr>
          <w:p w14:paraId="1F8097CA" w14:textId="77777777" w:rsidR="004A6489" w:rsidRDefault="004A6489" w:rsidP="004A6489">
            <w:pPr>
              <w:jc w:val="both"/>
            </w:pPr>
            <w:r>
              <w:t>Společnost a média 2</w:t>
            </w:r>
          </w:p>
        </w:tc>
      </w:tr>
      <w:tr w:rsidR="004A6489" w14:paraId="74A320B2" w14:textId="77777777" w:rsidTr="004A6489">
        <w:tc>
          <w:tcPr>
            <w:tcW w:w="3086" w:type="dxa"/>
            <w:shd w:val="clear" w:color="auto" w:fill="F7CAAC"/>
          </w:tcPr>
          <w:p w14:paraId="33F677F3" w14:textId="77777777" w:rsidR="004A6489" w:rsidRDefault="004A6489" w:rsidP="004A6489">
            <w:pPr>
              <w:rPr>
                <w:b/>
              </w:rPr>
            </w:pPr>
            <w:r>
              <w:rPr>
                <w:b/>
              </w:rPr>
              <w:t>Typ předmětu</w:t>
            </w:r>
          </w:p>
        </w:tc>
        <w:tc>
          <w:tcPr>
            <w:tcW w:w="3406" w:type="dxa"/>
            <w:gridSpan w:val="4"/>
          </w:tcPr>
          <w:p w14:paraId="11647CB9" w14:textId="77777777" w:rsidR="004A6489" w:rsidRDefault="004A6489" w:rsidP="004A6489">
            <w:pPr>
              <w:jc w:val="both"/>
            </w:pPr>
            <w:r>
              <w:t>povinně volitelný</w:t>
            </w:r>
          </w:p>
        </w:tc>
        <w:tc>
          <w:tcPr>
            <w:tcW w:w="2695" w:type="dxa"/>
            <w:gridSpan w:val="2"/>
            <w:shd w:val="clear" w:color="auto" w:fill="F7CAAC"/>
          </w:tcPr>
          <w:p w14:paraId="571177B5" w14:textId="77777777" w:rsidR="004A6489" w:rsidRDefault="004A6489" w:rsidP="004A6489">
            <w:pPr>
              <w:jc w:val="both"/>
            </w:pPr>
            <w:r>
              <w:rPr>
                <w:b/>
              </w:rPr>
              <w:t>doporučený ročník / semestr</w:t>
            </w:r>
          </w:p>
        </w:tc>
        <w:tc>
          <w:tcPr>
            <w:tcW w:w="668" w:type="dxa"/>
          </w:tcPr>
          <w:p w14:paraId="542A44ED" w14:textId="77777777" w:rsidR="004A6489" w:rsidRDefault="004A6489" w:rsidP="004A6489">
            <w:pPr>
              <w:jc w:val="both"/>
            </w:pPr>
            <w:r>
              <w:t>2/ZS</w:t>
            </w:r>
          </w:p>
        </w:tc>
      </w:tr>
      <w:tr w:rsidR="004A6489" w14:paraId="31500AED" w14:textId="77777777" w:rsidTr="004A6489">
        <w:tc>
          <w:tcPr>
            <w:tcW w:w="3086" w:type="dxa"/>
            <w:shd w:val="clear" w:color="auto" w:fill="F7CAAC"/>
          </w:tcPr>
          <w:p w14:paraId="312A3C62" w14:textId="77777777" w:rsidR="004A6489" w:rsidRDefault="004A6489" w:rsidP="004A6489">
            <w:pPr>
              <w:rPr>
                <w:b/>
              </w:rPr>
            </w:pPr>
            <w:r>
              <w:rPr>
                <w:b/>
              </w:rPr>
              <w:t>Rozsah studijního předmětu</w:t>
            </w:r>
          </w:p>
        </w:tc>
        <w:tc>
          <w:tcPr>
            <w:tcW w:w="1701" w:type="dxa"/>
            <w:gridSpan w:val="2"/>
          </w:tcPr>
          <w:p w14:paraId="3C5B4ED9" w14:textId="61715611" w:rsidR="004A6489" w:rsidRDefault="004A6489" w:rsidP="004A6489">
            <w:pPr>
              <w:jc w:val="both"/>
            </w:pPr>
            <w:r>
              <w:t>13</w:t>
            </w:r>
            <w:r w:rsidR="00BC3F5F">
              <w:t xml:space="preserve"> </w:t>
            </w:r>
            <w:r>
              <w:t>s</w:t>
            </w:r>
          </w:p>
        </w:tc>
        <w:tc>
          <w:tcPr>
            <w:tcW w:w="889" w:type="dxa"/>
            <w:shd w:val="clear" w:color="auto" w:fill="F7CAAC"/>
          </w:tcPr>
          <w:p w14:paraId="15ECAD1B" w14:textId="77777777" w:rsidR="004A6489" w:rsidRDefault="004A6489" w:rsidP="004A6489">
            <w:pPr>
              <w:jc w:val="both"/>
              <w:rPr>
                <w:b/>
              </w:rPr>
            </w:pPr>
            <w:r>
              <w:rPr>
                <w:b/>
              </w:rPr>
              <w:t xml:space="preserve">hod. </w:t>
            </w:r>
          </w:p>
        </w:tc>
        <w:tc>
          <w:tcPr>
            <w:tcW w:w="816" w:type="dxa"/>
          </w:tcPr>
          <w:p w14:paraId="33B9A938" w14:textId="77777777" w:rsidR="004A6489" w:rsidRDefault="004A6489" w:rsidP="004A6489">
            <w:pPr>
              <w:jc w:val="both"/>
            </w:pPr>
            <w:r>
              <w:t>13</w:t>
            </w:r>
          </w:p>
        </w:tc>
        <w:tc>
          <w:tcPr>
            <w:tcW w:w="2156" w:type="dxa"/>
            <w:shd w:val="clear" w:color="auto" w:fill="F7CAAC"/>
          </w:tcPr>
          <w:p w14:paraId="749D9CF6" w14:textId="77777777" w:rsidR="004A6489" w:rsidRDefault="004A6489" w:rsidP="004A6489">
            <w:pPr>
              <w:jc w:val="both"/>
              <w:rPr>
                <w:b/>
              </w:rPr>
            </w:pPr>
            <w:r>
              <w:rPr>
                <w:b/>
              </w:rPr>
              <w:t>kreditů</w:t>
            </w:r>
          </w:p>
        </w:tc>
        <w:tc>
          <w:tcPr>
            <w:tcW w:w="1207" w:type="dxa"/>
            <w:gridSpan w:val="2"/>
          </w:tcPr>
          <w:p w14:paraId="5D9B7E7B" w14:textId="77777777" w:rsidR="004A6489" w:rsidRDefault="004A6489" w:rsidP="004A6489">
            <w:pPr>
              <w:jc w:val="both"/>
            </w:pPr>
            <w:r>
              <w:t>2</w:t>
            </w:r>
          </w:p>
        </w:tc>
      </w:tr>
      <w:tr w:rsidR="004A6489" w14:paraId="7A392A7B" w14:textId="77777777" w:rsidTr="004A6489">
        <w:tc>
          <w:tcPr>
            <w:tcW w:w="3086" w:type="dxa"/>
            <w:shd w:val="clear" w:color="auto" w:fill="F7CAAC"/>
          </w:tcPr>
          <w:p w14:paraId="66C0028F" w14:textId="77777777" w:rsidR="004A6489" w:rsidRDefault="004A6489" w:rsidP="004A6489">
            <w:pPr>
              <w:rPr>
                <w:b/>
                <w:sz w:val="22"/>
              </w:rPr>
            </w:pPr>
            <w:r>
              <w:rPr>
                <w:b/>
              </w:rPr>
              <w:t>Prerekvizity, korekvizity, ekvivalence</w:t>
            </w:r>
          </w:p>
        </w:tc>
        <w:tc>
          <w:tcPr>
            <w:tcW w:w="6769" w:type="dxa"/>
            <w:gridSpan w:val="7"/>
          </w:tcPr>
          <w:p w14:paraId="6F2F0755" w14:textId="77777777" w:rsidR="004A6489" w:rsidRDefault="004A6489" w:rsidP="004A6489">
            <w:pPr>
              <w:jc w:val="both"/>
            </w:pPr>
          </w:p>
        </w:tc>
      </w:tr>
      <w:tr w:rsidR="004A6489" w14:paraId="24629A7F" w14:textId="77777777" w:rsidTr="004A6489">
        <w:tc>
          <w:tcPr>
            <w:tcW w:w="3086" w:type="dxa"/>
            <w:shd w:val="clear" w:color="auto" w:fill="F7CAAC"/>
          </w:tcPr>
          <w:p w14:paraId="7E1FB262" w14:textId="77777777" w:rsidR="004A6489" w:rsidRDefault="004A6489" w:rsidP="004A6489">
            <w:pPr>
              <w:rPr>
                <w:b/>
              </w:rPr>
            </w:pPr>
            <w:r>
              <w:rPr>
                <w:b/>
              </w:rPr>
              <w:t>Způsob ověření studijních výsledků</w:t>
            </w:r>
          </w:p>
        </w:tc>
        <w:tc>
          <w:tcPr>
            <w:tcW w:w="3406" w:type="dxa"/>
            <w:gridSpan w:val="4"/>
          </w:tcPr>
          <w:p w14:paraId="210B43A1" w14:textId="77777777" w:rsidR="004A6489" w:rsidRDefault="004A6489" w:rsidP="004A6489">
            <w:pPr>
              <w:jc w:val="both"/>
            </w:pPr>
            <w:r>
              <w:t>klasifikovaný zápočet</w:t>
            </w:r>
          </w:p>
        </w:tc>
        <w:tc>
          <w:tcPr>
            <w:tcW w:w="2156" w:type="dxa"/>
            <w:shd w:val="clear" w:color="auto" w:fill="F7CAAC"/>
          </w:tcPr>
          <w:p w14:paraId="482E2BDD" w14:textId="77777777" w:rsidR="004A6489" w:rsidRDefault="004A6489" w:rsidP="004A6489">
            <w:pPr>
              <w:jc w:val="both"/>
              <w:rPr>
                <w:b/>
              </w:rPr>
            </w:pPr>
            <w:r>
              <w:rPr>
                <w:b/>
              </w:rPr>
              <w:t>Forma výuky</w:t>
            </w:r>
          </w:p>
        </w:tc>
        <w:tc>
          <w:tcPr>
            <w:tcW w:w="1207" w:type="dxa"/>
            <w:gridSpan w:val="2"/>
          </w:tcPr>
          <w:p w14:paraId="2E5595DA" w14:textId="77777777" w:rsidR="004A6489" w:rsidRDefault="004A6489" w:rsidP="004A6489">
            <w:pPr>
              <w:jc w:val="both"/>
            </w:pPr>
            <w:r>
              <w:t>seminář</w:t>
            </w:r>
          </w:p>
        </w:tc>
      </w:tr>
      <w:tr w:rsidR="004A6489" w14:paraId="6754429F" w14:textId="77777777" w:rsidTr="004A6489">
        <w:tc>
          <w:tcPr>
            <w:tcW w:w="3086" w:type="dxa"/>
            <w:shd w:val="clear" w:color="auto" w:fill="F7CAAC"/>
          </w:tcPr>
          <w:p w14:paraId="75CDCCDB" w14:textId="77777777" w:rsidR="004A6489" w:rsidRDefault="004A6489" w:rsidP="004A6489">
            <w:pPr>
              <w:rPr>
                <w:b/>
              </w:rPr>
            </w:pPr>
            <w:r>
              <w:rPr>
                <w:b/>
              </w:rPr>
              <w:t>Forma způsobu ověření studijních výsledků a další požadavky na studenta</w:t>
            </w:r>
          </w:p>
        </w:tc>
        <w:tc>
          <w:tcPr>
            <w:tcW w:w="6769" w:type="dxa"/>
            <w:gridSpan w:val="7"/>
            <w:tcBorders>
              <w:bottom w:val="nil"/>
            </w:tcBorders>
          </w:tcPr>
          <w:p w14:paraId="7338DBC6" w14:textId="77777777" w:rsidR="004A6489" w:rsidRDefault="004A6489" w:rsidP="004A6489">
            <w:pPr>
              <w:jc w:val="both"/>
            </w:pPr>
            <w:r>
              <w:t>Písemná, participace v debatách, závěrečná prezentace.</w:t>
            </w:r>
          </w:p>
        </w:tc>
      </w:tr>
      <w:tr w:rsidR="004A6489" w14:paraId="02815183" w14:textId="77777777" w:rsidTr="004A6489">
        <w:trPr>
          <w:trHeight w:val="264"/>
        </w:trPr>
        <w:tc>
          <w:tcPr>
            <w:tcW w:w="9855" w:type="dxa"/>
            <w:gridSpan w:val="8"/>
            <w:tcBorders>
              <w:top w:val="nil"/>
            </w:tcBorders>
          </w:tcPr>
          <w:p w14:paraId="268CCC2B" w14:textId="77777777" w:rsidR="004A6489" w:rsidRDefault="004A6489" w:rsidP="004A6489"/>
        </w:tc>
      </w:tr>
      <w:tr w:rsidR="004A6489" w14:paraId="0372BC80" w14:textId="77777777" w:rsidTr="004A6489">
        <w:trPr>
          <w:trHeight w:val="197"/>
        </w:trPr>
        <w:tc>
          <w:tcPr>
            <w:tcW w:w="3086" w:type="dxa"/>
            <w:tcBorders>
              <w:top w:val="nil"/>
            </w:tcBorders>
            <w:shd w:val="clear" w:color="auto" w:fill="F7CAAC"/>
          </w:tcPr>
          <w:p w14:paraId="3620B16F" w14:textId="77777777" w:rsidR="004A6489" w:rsidRDefault="004A6489" w:rsidP="004A6489">
            <w:pPr>
              <w:rPr>
                <w:b/>
              </w:rPr>
            </w:pPr>
            <w:r>
              <w:rPr>
                <w:b/>
              </w:rPr>
              <w:t>Garant předmětu</w:t>
            </w:r>
          </w:p>
        </w:tc>
        <w:tc>
          <w:tcPr>
            <w:tcW w:w="6769" w:type="dxa"/>
            <w:gridSpan w:val="7"/>
            <w:tcBorders>
              <w:top w:val="nil"/>
            </w:tcBorders>
          </w:tcPr>
          <w:p w14:paraId="1F43B490" w14:textId="77777777" w:rsidR="004A6489" w:rsidRDefault="004A6489" w:rsidP="004A6489">
            <w:pPr>
              <w:jc w:val="both"/>
            </w:pPr>
            <w:r>
              <w:t>Mgr. Markéta Dvořáčková</w:t>
            </w:r>
          </w:p>
        </w:tc>
      </w:tr>
      <w:tr w:rsidR="004A6489" w14:paraId="6C9843C3" w14:textId="77777777" w:rsidTr="004A6489">
        <w:trPr>
          <w:trHeight w:val="243"/>
        </w:trPr>
        <w:tc>
          <w:tcPr>
            <w:tcW w:w="3086" w:type="dxa"/>
            <w:tcBorders>
              <w:top w:val="nil"/>
            </w:tcBorders>
            <w:shd w:val="clear" w:color="auto" w:fill="F7CAAC"/>
          </w:tcPr>
          <w:p w14:paraId="63B63937" w14:textId="77777777" w:rsidR="004A6489" w:rsidRDefault="004A6489" w:rsidP="004A6489">
            <w:pPr>
              <w:rPr>
                <w:b/>
              </w:rPr>
            </w:pPr>
            <w:r>
              <w:rPr>
                <w:b/>
              </w:rPr>
              <w:t>Zapojení garanta do výuky předmětu</w:t>
            </w:r>
          </w:p>
        </w:tc>
        <w:tc>
          <w:tcPr>
            <w:tcW w:w="6769" w:type="dxa"/>
            <w:gridSpan w:val="7"/>
            <w:tcBorders>
              <w:top w:val="nil"/>
            </w:tcBorders>
          </w:tcPr>
          <w:p w14:paraId="60BDCE17" w14:textId="77777777" w:rsidR="004A6489" w:rsidRDefault="004A6489" w:rsidP="004A6489">
            <w:pPr>
              <w:jc w:val="both"/>
            </w:pPr>
            <w:r>
              <w:t>100 %</w:t>
            </w:r>
          </w:p>
        </w:tc>
      </w:tr>
      <w:tr w:rsidR="004A6489" w14:paraId="1CA51129" w14:textId="77777777" w:rsidTr="004A6489">
        <w:tc>
          <w:tcPr>
            <w:tcW w:w="3086" w:type="dxa"/>
            <w:shd w:val="clear" w:color="auto" w:fill="F7CAAC"/>
          </w:tcPr>
          <w:p w14:paraId="286C6FE6" w14:textId="77777777" w:rsidR="004A6489" w:rsidRDefault="004A6489" w:rsidP="004A6489">
            <w:pPr>
              <w:rPr>
                <w:b/>
              </w:rPr>
            </w:pPr>
            <w:r>
              <w:rPr>
                <w:b/>
              </w:rPr>
              <w:t>Vyučující</w:t>
            </w:r>
          </w:p>
        </w:tc>
        <w:tc>
          <w:tcPr>
            <w:tcW w:w="6769" w:type="dxa"/>
            <w:gridSpan w:val="7"/>
            <w:tcBorders>
              <w:bottom w:val="nil"/>
            </w:tcBorders>
          </w:tcPr>
          <w:p w14:paraId="630D9F4C" w14:textId="77777777" w:rsidR="004A6489" w:rsidRDefault="004A6489" w:rsidP="004A6489">
            <w:pPr>
              <w:jc w:val="both"/>
            </w:pPr>
            <w:r>
              <w:t>Mgr. Markéta Dvořáčková</w:t>
            </w:r>
          </w:p>
        </w:tc>
      </w:tr>
      <w:tr w:rsidR="004A6489" w14:paraId="48DA0BC9" w14:textId="77777777" w:rsidTr="004A6489">
        <w:trPr>
          <w:trHeight w:val="182"/>
        </w:trPr>
        <w:tc>
          <w:tcPr>
            <w:tcW w:w="9855" w:type="dxa"/>
            <w:gridSpan w:val="8"/>
            <w:tcBorders>
              <w:top w:val="nil"/>
            </w:tcBorders>
          </w:tcPr>
          <w:p w14:paraId="0390109D" w14:textId="77777777" w:rsidR="004A6489" w:rsidRDefault="004A6489" w:rsidP="004A6489">
            <w:pPr>
              <w:jc w:val="both"/>
            </w:pPr>
          </w:p>
        </w:tc>
      </w:tr>
      <w:tr w:rsidR="004A6489" w14:paraId="20B01BC2" w14:textId="77777777" w:rsidTr="004A6489">
        <w:tc>
          <w:tcPr>
            <w:tcW w:w="3086" w:type="dxa"/>
            <w:shd w:val="clear" w:color="auto" w:fill="F7CAAC"/>
          </w:tcPr>
          <w:p w14:paraId="7002F30F" w14:textId="77777777" w:rsidR="004A6489" w:rsidRDefault="004A6489" w:rsidP="004A6489">
            <w:pPr>
              <w:jc w:val="both"/>
              <w:rPr>
                <w:b/>
              </w:rPr>
            </w:pPr>
            <w:r>
              <w:rPr>
                <w:b/>
              </w:rPr>
              <w:t>Stručná anotace předmětu</w:t>
            </w:r>
          </w:p>
        </w:tc>
        <w:tc>
          <w:tcPr>
            <w:tcW w:w="6769" w:type="dxa"/>
            <w:gridSpan w:val="7"/>
            <w:tcBorders>
              <w:bottom w:val="nil"/>
            </w:tcBorders>
          </w:tcPr>
          <w:p w14:paraId="3C338CDF" w14:textId="77777777" w:rsidR="004A6489" w:rsidRDefault="004A6489" w:rsidP="004A6489">
            <w:pPr>
              <w:jc w:val="both"/>
            </w:pPr>
          </w:p>
        </w:tc>
      </w:tr>
      <w:tr w:rsidR="004A6489" w14:paraId="231E2BC3" w14:textId="77777777" w:rsidTr="004A6489">
        <w:trPr>
          <w:trHeight w:val="3938"/>
        </w:trPr>
        <w:tc>
          <w:tcPr>
            <w:tcW w:w="9855" w:type="dxa"/>
            <w:gridSpan w:val="8"/>
            <w:tcBorders>
              <w:top w:val="nil"/>
              <w:bottom w:val="single" w:sz="12" w:space="0" w:color="auto"/>
            </w:tcBorders>
          </w:tcPr>
          <w:p w14:paraId="6E980946" w14:textId="6F697F59" w:rsidR="00E31FDF" w:rsidRPr="00EF6B09" w:rsidRDefault="004A6489" w:rsidP="00373A88">
            <w:pPr>
              <w:spacing w:after="120"/>
              <w:jc w:val="both"/>
            </w:pPr>
            <w:r w:rsidRPr="007B5AE6">
              <w:t>Cílem</w:t>
            </w:r>
            <w:r w:rsidRPr="00BE6D08">
              <w:t xml:space="preserve"> </w:t>
            </w:r>
            <w:r>
              <w:t>kurzu</w:t>
            </w:r>
            <w:r w:rsidRPr="00BD1926">
              <w:t xml:space="preserve"> je přiblížit široké spektrum změn, kterými společnost prochází v souvislosti s nástupem takzvaných nových </w:t>
            </w:r>
            <w:r>
              <w:t xml:space="preserve">(tj. digitálních) </w:t>
            </w:r>
            <w:r w:rsidRPr="00BD1926">
              <w:t xml:space="preserve">médií. </w:t>
            </w:r>
            <w:r>
              <w:t>Záměrem</w:t>
            </w:r>
            <w:r w:rsidRPr="00C51D2F">
              <w:t xml:space="preserve"> je poskytnout a) základní přehled o teoriích a debatách současné mediální kultury </w:t>
            </w:r>
            <w:r w:rsidR="00624614">
              <w:br/>
            </w:r>
            <w:r w:rsidRPr="00C51D2F">
              <w:t xml:space="preserve">a společnosti, b) inspirovat diskusi nad zvolenými okruhy problémů, c) nabídnout některé analytické nástroje, které by studujícím mohly být prospěšné při práci na jejich vlastních projektech. Po základním uvedení do problematiky studia nových médií, které proběhlo v předchozím semestru, bude </w:t>
            </w:r>
            <w:r>
              <w:t xml:space="preserve">nyní </w:t>
            </w:r>
            <w:r w:rsidRPr="00C51D2F">
              <w:t>každé setkání</w:t>
            </w:r>
            <w:r>
              <w:t xml:space="preserve"> </w:t>
            </w:r>
            <w:r w:rsidRPr="00C51D2F">
              <w:t>věnováno jednomu</w:t>
            </w:r>
            <w:r>
              <w:t xml:space="preserve"> </w:t>
            </w:r>
            <w:r w:rsidRPr="00C51D2F">
              <w:t xml:space="preserve">tematickému okruhu. </w:t>
            </w:r>
            <w:r>
              <w:t xml:space="preserve">Výuka probíhá dvěma metodami: souhrnnými přednáškami na dané téma a samostudiem. (Veškerá povinná literatura </w:t>
            </w:r>
            <w:r w:rsidRPr="00112B97">
              <w:t>bude celoročně přístupná v MS Teams.</w:t>
            </w:r>
            <w:r>
              <w:t>)</w:t>
            </w:r>
            <w:r w:rsidRPr="00112B97">
              <w:t xml:space="preserve"> K navození a ilustraci problému využijeme filmové (případně televizní či rozhlasové) pořady</w:t>
            </w:r>
            <w:r>
              <w:t>. Práce v semestru bude zakončena</w:t>
            </w:r>
            <w:r w:rsidRPr="00112B97">
              <w:t xml:space="preserve"> písemným testem a prezentací vlastního tématu, které studující představí v rámci společného</w:t>
            </w:r>
            <w:r w:rsidR="00903071">
              <w:t xml:space="preserve"> </w:t>
            </w:r>
            <w:r w:rsidRPr="00112B97">
              <w:t>inspiračního setkání.</w:t>
            </w:r>
          </w:p>
          <w:p w14:paraId="321C03DC" w14:textId="77777777" w:rsidR="006C0358" w:rsidRDefault="006C0358" w:rsidP="00D3581F">
            <w:pPr>
              <w:pStyle w:val="Odstavecseseznamem"/>
              <w:numPr>
                <w:ilvl w:val="0"/>
                <w:numId w:val="9"/>
              </w:numPr>
              <w:spacing w:after="160" w:line="259" w:lineRule="auto"/>
              <w:jc w:val="both"/>
            </w:pPr>
            <w:r w:rsidRPr="00EF6B09">
              <w:t xml:space="preserve">Média a čas </w:t>
            </w:r>
          </w:p>
          <w:p w14:paraId="62DDA195" w14:textId="7842B4B9" w:rsidR="004A6489" w:rsidRPr="00EF6B09" w:rsidRDefault="004A6489" w:rsidP="00D3581F">
            <w:pPr>
              <w:pStyle w:val="Odstavecseseznamem"/>
              <w:numPr>
                <w:ilvl w:val="0"/>
                <w:numId w:val="9"/>
              </w:numPr>
              <w:spacing w:after="160" w:line="259" w:lineRule="auto"/>
              <w:jc w:val="both"/>
            </w:pPr>
            <w:r w:rsidRPr="00EF6B09">
              <w:t>Média a paměť</w:t>
            </w:r>
          </w:p>
          <w:p w14:paraId="6B8CC830" w14:textId="77777777" w:rsidR="004A6489" w:rsidRPr="00425E7F" w:rsidRDefault="004A6489" w:rsidP="00D3581F">
            <w:pPr>
              <w:pStyle w:val="Odstavecseseznamem"/>
              <w:numPr>
                <w:ilvl w:val="0"/>
                <w:numId w:val="9"/>
              </w:numPr>
              <w:spacing w:after="160" w:line="259" w:lineRule="auto"/>
              <w:jc w:val="both"/>
            </w:pPr>
            <w:r w:rsidRPr="00EF6B09">
              <w:t>Média a tělo</w:t>
            </w:r>
          </w:p>
          <w:p w14:paraId="12E8CB55" w14:textId="77777777" w:rsidR="004A6489" w:rsidRPr="00EF6B09" w:rsidRDefault="004A6489" w:rsidP="00D3581F">
            <w:pPr>
              <w:pStyle w:val="Odstavecseseznamem"/>
              <w:numPr>
                <w:ilvl w:val="0"/>
                <w:numId w:val="9"/>
              </w:numPr>
              <w:spacing w:after="160" w:line="259" w:lineRule="auto"/>
              <w:jc w:val="both"/>
            </w:pPr>
            <w:r w:rsidRPr="00EF6B09">
              <w:t>Média a etika</w:t>
            </w:r>
          </w:p>
          <w:p w14:paraId="07CD32F4" w14:textId="77777777" w:rsidR="004A6489" w:rsidRPr="00EF6B09" w:rsidRDefault="004A6489" w:rsidP="00D3581F">
            <w:pPr>
              <w:pStyle w:val="Odstavecseseznamem"/>
              <w:numPr>
                <w:ilvl w:val="0"/>
                <w:numId w:val="9"/>
              </w:numPr>
              <w:spacing w:after="160" w:line="259" w:lineRule="auto"/>
              <w:jc w:val="both"/>
            </w:pPr>
            <w:r w:rsidRPr="00EF6B09">
              <w:t>Média a gender</w:t>
            </w:r>
          </w:p>
          <w:p w14:paraId="66288185" w14:textId="77777777" w:rsidR="004A6489" w:rsidRPr="00C51D2F" w:rsidRDefault="004A6489" w:rsidP="00D3581F">
            <w:pPr>
              <w:pStyle w:val="Odstavecseseznamem"/>
              <w:numPr>
                <w:ilvl w:val="0"/>
                <w:numId w:val="9"/>
              </w:numPr>
              <w:spacing w:after="160" w:line="259" w:lineRule="auto"/>
              <w:jc w:val="both"/>
            </w:pPr>
            <w:r w:rsidRPr="00EF6B09">
              <w:t>Média a reprezentace minulosti</w:t>
            </w:r>
          </w:p>
          <w:p w14:paraId="3AFDC513" w14:textId="77777777" w:rsidR="004A6489" w:rsidRPr="00EF6B09" w:rsidRDefault="004A6489" w:rsidP="00373A88">
            <w:pPr>
              <w:pStyle w:val="Odstavecseseznamem"/>
              <w:numPr>
                <w:ilvl w:val="0"/>
                <w:numId w:val="9"/>
              </w:numPr>
              <w:spacing w:after="120"/>
              <w:ind w:left="714" w:hanging="357"/>
              <w:contextualSpacing w:val="0"/>
              <w:jc w:val="both"/>
            </w:pPr>
            <w:r>
              <w:t xml:space="preserve">Plus: </w:t>
            </w:r>
            <w:r w:rsidRPr="00EF6B09">
              <w:t>Mediální síť ideálního průmyslového města Zlína</w:t>
            </w:r>
          </w:p>
          <w:p w14:paraId="6BEDF6B3" w14:textId="77777777" w:rsidR="004A6489" w:rsidRDefault="004A6489" w:rsidP="004A6489">
            <w:pPr>
              <w:jc w:val="both"/>
            </w:pPr>
            <w:r w:rsidRPr="003266A1">
              <w:t>Studující zná teorie rámující současný sociálně</w:t>
            </w:r>
            <w:r>
              <w:t xml:space="preserve"> </w:t>
            </w:r>
            <w:r w:rsidRPr="003266A1">
              <w:t xml:space="preserve">vědní výzkum nových médií a jejich uživatelů. </w:t>
            </w:r>
            <w:r>
              <w:t>U</w:t>
            </w:r>
            <w:r w:rsidRPr="003266A1">
              <w:t>mí formulovat teoretický problém</w:t>
            </w:r>
            <w:r>
              <w:t xml:space="preserve"> (nejlépe navázaný na obor, který studuje), </w:t>
            </w:r>
            <w:r w:rsidRPr="003266A1">
              <w:t>v prezentaci jej představí a diskutuje s</w:t>
            </w:r>
            <w:r>
              <w:t> </w:t>
            </w:r>
            <w:r w:rsidRPr="003266A1">
              <w:t>ostatním</w:t>
            </w:r>
            <w:r>
              <w:t>i</w:t>
            </w:r>
          </w:p>
        </w:tc>
      </w:tr>
      <w:tr w:rsidR="004A6489" w14:paraId="5FA53EBB" w14:textId="77777777" w:rsidTr="004A6489">
        <w:trPr>
          <w:trHeight w:val="265"/>
        </w:trPr>
        <w:tc>
          <w:tcPr>
            <w:tcW w:w="3653" w:type="dxa"/>
            <w:gridSpan w:val="2"/>
            <w:tcBorders>
              <w:top w:val="nil"/>
            </w:tcBorders>
            <w:shd w:val="clear" w:color="auto" w:fill="F7CAAC"/>
          </w:tcPr>
          <w:p w14:paraId="57819FB2" w14:textId="77777777" w:rsidR="004A6489" w:rsidRDefault="004A6489" w:rsidP="004A6489">
            <w:pPr>
              <w:jc w:val="both"/>
            </w:pPr>
            <w:r>
              <w:rPr>
                <w:b/>
              </w:rPr>
              <w:t>Studijní literatura a studijní pomůcky</w:t>
            </w:r>
          </w:p>
        </w:tc>
        <w:tc>
          <w:tcPr>
            <w:tcW w:w="6202" w:type="dxa"/>
            <w:gridSpan w:val="6"/>
            <w:tcBorders>
              <w:top w:val="nil"/>
              <w:bottom w:val="nil"/>
            </w:tcBorders>
          </w:tcPr>
          <w:p w14:paraId="22D850EC" w14:textId="77777777" w:rsidR="004A6489" w:rsidRDefault="004A6489" w:rsidP="004A6489">
            <w:pPr>
              <w:jc w:val="both"/>
            </w:pPr>
          </w:p>
        </w:tc>
      </w:tr>
      <w:tr w:rsidR="004A6489" w14:paraId="79924F6D" w14:textId="77777777" w:rsidTr="004A6489">
        <w:trPr>
          <w:trHeight w:val="708"/>
        </w:trPr>
        <w:tc>
          <w:tcPr>
            <w:tcW w:w="9855" w:type="dxa"/>
            <w:gridSpan w:val="8"/>
            <w:tcBorders>
              <w:top w:val="nil"/>
            </w:tcBorders>
          </w:tcPr>
          <w:p w14:paraId="61647355" w14:textId="77777777" w:rsidR="004A6489" w:rsidRDefault="004A6489" w:rsidP="00E153D9">
            <w:pPr>
              <w:rPr>
                <w:b/>
              </w:rPr>
            </w:pPr>
            <w:r w:rsidRPr="00EF6B09">
              <w:rPr>
                <w:b/>
              </w:rPr>
              <w:t>Povinná:</w:t>
            </w:r>
          </w:p>
          <w:p w14:paraId="65A97731" w14:textId="1BE89322" w:rsidR="004A6489" w:rsidRPr="00B24940" w:rsidRDefault="004A6489" w:rsidP="00B6416A">
            <w:r w:rsidRPr="00B24940">
              <w:t>BENDOVÁ, Helena, ed. a STRNAD, Matěj. </w:t>
            </w:r>
            <w:r w:rsidRPr="00092EC6">
              <w:rPr>
                <w:i/>
                <w:iCs/>
              </w:rPr>
              <w:t>Společenské vědy a audiovize</w:t>
            </w:r>
            <w:r w:rsidRPr="00B24940">
              <w:t>. Praha: Akademie múzických umění v Praze, 2014. ISBN 978-80-7331-313-5.</w:t>
            </w:r>
          </w:p>
          <w:p w14:paraId="2EFC08D9" w14:textId="0C881848" w:rsidR="007B5AE6" w:rsidRPr="00AA3309" w:rsidRDefault="004A6489" w:rsidP="00CC546B">
            <w:r w:rsidRPr="00A74352">
              <w:rPr>
                <w:b/>
                <w:bCs/>
              </w:rPr>
              <w:t xml:space="preserve">Doporučená: </w:t>
            </w:r>
            <w:r>
              <w:rPr>
                <w:b/>
                <w:bCs/>
              </w:rPr>
              <w:br/>
            </w:r>
            <w:r w:rsidR="007B5AE6" w:rsidRPr="00AA3309">
              <w:t>BRIDLE, James. </w:t>
            </w:r>
            <w:r w:rsidR="007B5AE6" w:rsidRPr="00AA3309">
              <w:rPr>
                <w:i/>
                <w:iCs/>
              </w:rPr>
              <w:t>Temné zítřky: technologie a konec budoucnosti</w:t>
            </w:r>
            <w:r w:rsidR="007B5AE6" w:rsidRPr="00AA3309">
              <w:t>. Brno: Host, 2020. ISBN 978-80-275-0211-0.</w:t>
            </w:r>
          </w:p>
          <w:p w14:paraId="2ED9B95F" w14:textId="77777777" w:rsidR="00B6416A" w:rsidRDefault="007B5AE6" w:rsidP="00B6416A">
            <w:r w:rsidRPr="00425E7F">
              <w:t xml:space="preserve">DIJCK, José van. </w:t>
            </w:r>
            <w:r w:rsidRPr="00425E7F">
              <w:rPr>
                <w:i/>
                <w:iCs/>
              </w:rPr>
              <w:t>Mediated memories in the digital age.</w:t>
            </w:r>
            <w:r w:rsidRPr="00425E7F">
              <w:t xml:space="preserve"> Stanford: Stanford University Press, 2007. </w:t>
            </w:r>
          </w:p>
          <w:p w14:paraId="0A29F976" w14:textId="481027F5" w:rsidR="007B5AE6" w:rsidRDefault="007B5AE6" w:rsidP="00B6416A">
            <w:r w:rsidRPr="00425E7F">
              <w:t>ISBN 978-0-8047-5623-5.</w:t>
            </w:r>
          </w:p>
          <w:p w14:paraId="314E818C" w14:textId="798C716E" w:rsidR="004A6489" w:rsidRDefault="004A6489" w:rsidP="00CC546B">
            <w:pPr>
              <w:tabs>
                <w:tab w:val="num" w:pos="720"/>
              </w:tabs>
            </w:pPr>
            <w:r>
              <w:t>DVOŘÁK</w:t>
            </w:r>
            <w:r w:rsidRPr="00092EC6">
              <w:t>,</w:t>
            </w:r>
            <w:r>
              <w:t xml:space="preserve"> Tomáš</w:t>
            </w:r>
            <w:r w:rsidRPr="00092EC6">
              <w:t xml:space="preserve"> et al. </w:t>
            </w:r>
            <w:r w:rsidRPr="00A35AFC">
              <w:rPr>
                <w:i/>
                <w:iCs/>
              </w:rPr>
              <w:t>Epistemologie (nových) médií.</w:t>
            </w:r>
            <w:r w:rsidRPr="00092EC6">
              <w:t xml:space="preserve"> Praha: Akademie múzických umění v Praze v Nakladatelství AMU</w:t>
            </w:r>
            <w:r w:rsidR="00A06DBC">
              <w:t xml:space="preserve"> </w:t>
            </w:r>
            <w:r w:rsidRPr="00092EC6">
              <w:t>2018. ISBN 978-80-7331-494-1.</w:t>
            </w:r>
            <w:r>
              <w:br/>
            </w:r>
            <w:r w:rsidRPr="00B24940">
              <w:t>DVOŘÁK, Tomáš et al. </w:t>
            </w:r>
            <w:r w:rsidRPr="00092EC6">
              <w:rPr>
                <w:i/>
                <w:iCs/>
              </w:rPr>
              <w:t>Temporalita (nových) médií.</w:t>
            </w:r>
            <w:r w:rsidRPr="00B24940">
              <w:t xml:space="preserve"> Praha: NAMU, 2016. ISBN 978-80-7331-425-5.</w:t>
            </w:r>
          </w:p>
          <w:p w14:paraId="2BCC9D2B" w14:textId="7651074E" w:rsidR="004A6489" w:rsidRDefault="004A6489" w:rsidP="00CC546B">
            <w:r w:rsidRPr="00092EC6">
              <w:t>IVANOV, Nikola, ed. </w:t>
            </w:r>
            <w:r w:rsidRPr="00A35AFC">
              <w:rPr>
                <w:i/>
                <w:iCs/>
              </w:rPr>
              <w:t>Odpočinek v neklidu: biopolitika spánku a bdění.</w:t>
            </w:r>
            <w:r w:rsidRPr="00092EC6">
              <w:t xml:space="preserve"> Brno: Host, 2021. ISBN 978-80-275-0535-7.</w:t>
            </w:r>
          </w:p>
          <w:p w14:paraId="6EDBB489" w14:textId="77777777" w:rsidR="004A6489" w:rsidRPr="00425E7F" w:rsidRDefault="004A6489" w:rsidP="00CC546B">
            <w:r w:rsidRPr="00425E7F">
              <w:t xml:space="preserve">SZCZEPANIK, Petr. Mediální výstavba Ideálního průmyslového města. Síť médií v Baťově Zlíně 30. let. In </w:t>
            </w:r>
            <w:r w:rsidRPr="00C825E5">
              <w:rPr>
                <w:i/>
                <w:iCs/>
              </w:rPr>
              <w:t>Kinematografie a město. Studie z dějin lokální filmové kultury</w:t>
            </w:r>
            <w:r w:rsidRPr="00C825E5">
              <w:t>. Brno: FF MU, 2005. s. 18-60.</w:t>
            </w:r>
          </w:p>
          <w:p w14:paraId="7DA9E3BA" w14:textId="77777777" w:rsidR="004A6489" w:rsidRDefault="004A6489" w:rsidP="00E153D9">
            <w:r w:rsidRPr="00C53152">
              <w:t>Otevřené hlavy</w:t>
            </w:r>
            <w:r w:rsidRPr="001D5EE3">
              <w:t xml:space="preserve">, podcastová série rozhovorů s předními světovými intelektuály a intelektuálkami o zásadních problémech současného světa. Připravuje Ondřej Trhoň. Český rozhlas, 2017-2019. Dostupné z: </w:t>
            </w:r>
            <w:hyperlink r:id="rId116" w:history="1">
              <w:r w:rsidRPr="001D5EE3">
                <w:rPr>
                  <w:rFonts w:eastAsiaTheme="minorEastAsia"/>
                </w:rPr>
                <w:t>https://wave.rozhlas.cz/otevrene-hlavy-5981017/o-poradu</w:t>
              </w:r>
            </w:hyperlink>
          </w:p>
        </w:tc>
      </w:tr>
    </w:tbl>
    <w:p w14:paraId="53204ED3" w14:textId="50D6B981" w:rsidR="004A6489" w:rsidRDefault="004A6489" w:rsidP="00B6416A"/>
    <w:p w14:paraId="7B00F05A" w14:textId="77777777" w:rsidR="000C0BD3" w:rsidRDefault="000C0BD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C0BD3" w14:paraId="45F89FD9" w14:textId="77777777" w:rsidTr="001A0838">
        <w:tc>
          <w:tcPr>
            <w:tcW w:w="9855" w:type="dxa"/>
            <w:gridSpan w:val="8"/>
            <w:tcBorders>
              <w:bottom w:val="double" w:sz="4" w:space="0" w:color="auto"/>
            </w:tcBorders>
            <w:shd w:val="clear" w:color="auto" w:fill="BDD6EE"/>
          </w:tcPr>
          <w:p w14:paraId="15A3BF8F" w14:textId="77777777" w:rsidR="000C0BD3" w:rsidRDefault="000C0BD3" w:rsidP="001A0838">
            <w:pPr>
              <w:jc w:val="both"/>
              <w:rPr>
                <w:b/>
                <w:sz w:val="28"/>
              </w:rPr>
            </w:pPr>
            <w:r>
              <w:lastRenderedPageBreak/>
              <w:br w:type="page"/>
            </w:r>
            <w:r>
              <w:rPr>
                <w:b/>
                <w:sz w:val="28"/>
              </w:rPr>
              <w:t>B-III – Charakteristika studijního předmětu</w:t>
            </w:r>
          </w:p>
        </w:tc>
      </w:tr>
      <w:tr w:rsidR="000C0BD3" w14:paraId="546EA404" w14:textId="77777777" w:rsidTr="001A0838">
        <w:tc>
          <w:tcPr>
            <w:tcW w:w="3086" w:type="dxa"/>
            <w:tcBorders>
              <w:top w:val="double" w:sz="4" w:space="0" w:color="auto"/>
            </w:tcBorders>
            <w:shd w:val="clear" w:color="auto" w:fill="F7CAAC"/>
          </w:tcPr>
          <w:p w14:paraId="6E192BEF" w14:textId="77777777" w:rsidR="000C0BD3" w:rsidRDefault="000C0BD3" w:rsidP="001A0838">
            <w:pPr>
              <w:rPr>
                <w:b/>
              </w:rPr>
            </w:pPr>
            <w:r>
              <w:rPr>
                <w:b/>
              </w:rPr>
              <w:t>Název studijního předmětu</w:t>
            </w:r>
          </w:p>
        </w:tc>
        <w:tc>
          <w:tcPr>
            <w:tcW w:w="6769" w:type="dxa"/>
            <w:gridSpan w:val="7"/>
            <w:tcBorders>
              <w:top w:val="double" w:sz="4" w:space="0" w:color="auto"/>
            </w:tcBorders>
          </w:tcPr>
          <w:p w14:paraId="56B76370" w14:textId="77777777" w:rsidR="000C0BD3" w:rsidRDefault="000C0BD3" w:rsidP="001A0838">
            <w:pPr>
              <w:jc w:val="both"/>
            </w:pPr>
            <w:r>
              <w:t>Světelný design 1</w:t>
            </w:r>
          </w:p>
        </w:tc>
      </w:tr>
      <w:tr w:rsidR="000C0BD3" w14:paraId="792DD1E2" w14:textId="77777777" w:rsidTr="001A0838">
        <w:tc>
          <w:tcPr>
            <w:tcW w:w="3086" w:type="dxa"/>
            <w:shd w:val="clear" w:color="auto" w:fill="F7CAAC"/>
          </w:tcPr>
          <w:p w14:paraId="33970F9C" w14:textId="77777777" w:rsidR="000C0BD3" w:rsidRDefault="000C0BD3" w:rsidP="001A0838">
            <w:pPr>
              <w:rPr>
                <w:b/>
              </w:rPr>
            </w:pPr>
            <w:r>
              <w:rPr>
                <w:b/>
              </w:rPr>
              <w:t>Typ předmětu</w:t>
            </w:r>
          </w:p>
        </w:tc>
        <w:tc>
          <w:tcPr>
            <w:tcW w:w="3406" w:type="dxa"/>
            <w:gridSpan w:val="4"/>
          </w:tcPr>
          <w:p w14:paraId="453EAB90" w14:textId="77AEFFE5" w:rsidR="000C0BD3" w:rsidRDefault="00CB2898" w:rsidP="001A0838">
            <w:pPr>
              <w:jc w:val="both"/>
            </w:pPr>
            <w:r>
              <w:t>p</w:t>
            </w:r>
            <w:r w:rsidR="000C0BD3">
              <w:t>ovinný</w:t>
            </w:r>
          </w:p>
        </w:tc>
        <w:tc>
          <w:tcPr>
            <w:tcW w:w="2695" w:type="dxa"/>
            <w:gridSpan w:val="2"/>
            <w:shd w:val="clear" w:color="auto" w:fill="F7CAAC"/>
          </w:tcPr>
          <w:p w14:paraId="10488FA1" w14:textId="77777777" w:rsidR="000C0BD3" w:rsidRDefault="000C0BD3" w:rsidP="001A0838">
            <w:pPr>
              <w:jc w:val="both"/>
            </w:pPr>
            <w:r>
              <w:rPr>
                <w:b/>
              </w:rPr>
              <w:t>doporučený ročník / semestr</w:t>
            </w:r>
          </w:p>
        </w:tc>
        <w:tc>
          <w:tcPr>
            <w:tcW w:w="668" w:type="dxa"/>
          </w:tcPr>
          <w:p w14:paraId="4ABABE92" w14:textId="77777777" w:rsidR="000C0BD3" w:rsidRDefault="000C0BD3" w:rsidP="001A0838">
            <w:pPr>
              <w:jc w:val="both"/>
            </w:pPr>
            <w:r>
              <w:t>1/ZS</w:t>
            </w:r>
          </w:p>
        </w:tc>
      </w:tr>
      <w:tr w:rsidR="000C0BD3" w14:paraId="40A6BE8E" w14:textId="77777777" w:rsidTr="001A0838">
        <w:tc>
          <w:tcPr>
            <w:tcW w:w="3086" w:type="dxa"/>
            <w:shd w:val="clear" w:color="auto" w:fill="F7CAAC"/>
          </w:tcPr>
          <w:p w14:paraId="6DD9CC0D" w14:textId="77777777" w:rsidR="000C0BD3" w:rsidRDefault="000C0BD3" w:rsidP="001A0838">
            <w:pPr>
              <w:rPr>
                <w:b/>
              </w:rPr>
            </w:pPr>
            <w:r>
              <w:rPr>
                <w:b/>
              </w:rPr>
              <w:t>Rozsah studijního předmětu</w:t>
            </w:r>
          </w:p>
        </w:tc>
        <w:tc>
          <w:tcPr>
            <w:tcW w:w="1701" w:type="dxa"/>
            <w:gridSpan w:val="2"/>
          </w:tcPr>
          <w:p w14:paraId="5775FFCA" w14:textId="77777777" w:rsidR="000C0BD3" w:rsidRDefault="000C0BD3" w:rsidP="001A0838">
            <w:pPr>
              <w:jc w:val="both"/>
            </w:pPr>
            <w:r>
              <w:t>26 s</w:t>
            </w:r>
          </w:p>
        </w:tc>
        <w:tc>
          <w:tcPr>
            <w:tcW w:w="889" w:type="dxa"/>
            <w:shd w:val="clear" w:color="auto" w:fill="F7CAAC"/>
          </w:tcPr>
          <w:p w14:paraId="64E2C5F7" w14:textId="77777777" w:rsidR="000C0BD3" w:rsidRDefault="000C0BD3" w:rsidP="001A0838">
            <w:pPr>
              <w:jc w:val="both"/>
              <w:rPr>
                <w:b/>
              </w:rPr>
            </w:pPr>
            <w:r>
              <w:rPr>
                <w:b/>
              </w:rPr>
              <w:t xml:space="preserve">hod. </w:t>
            </w:r>
          </w:p>
        </w:tc>
        <w:tc>
          <w:tcPr>
            <w:tcW w:w="816" w:type="dxa"/>
          </w:tcPr>
          <w:p w14:paraId="6AD18FE9" w14:textId="77777777" w:rsidR="000C0BD3" w:rsidRDefault="000C0BD3" w:rsidP="001A0838">
            <w:pPr>
              <w:jc w:val="both"/>
            </w:pPr>
            <w:r>
              <w:t>26</w:t>
            </w:r>
          </w:p>
        </w:tc>
        <w:tc>
          <w:tcPr>
            <w:tcW w:w="2156" w:type="dxa"/>
            <w:shd w:val="clear" w:color="auto" w:fill="F7CAAC"/>
          </w:tcPr>
          <w:p w14:paraId="048ACF2A" w14:textId="77777777" w:rsidR="000C0BD3" w:rsidRDefault="000C0BD3" w:rsidP="001A0838">
            <w:pPr>
              <w:jc w:val="both"/>
              <w:rPr>
                <w:b/>
              </w:rPr>
            </w:pPr>
            <w:r>
              <w:rPr>
                <w:b/>
              </w:rPr>
              <w:t>kreditů</w:t>
            </w:r>
          </w:p>
        </w:tc>
        <w:tc>
          <w:tcPr>
            <w:tcW w:w="1207" w:type="dxa"/>
            <w:gridSpan w:val="2"/>
          </w:tcPr>
          <w:p w14:paraId="5C3A38ED" w14:textId="77777777" w:rsidR="000C0BD3" w:rsidRDefault="000C0BD3" w:rsidP="001A0838">
            <w:pPr>
              <w:jc w:val="both"/>
            </w:pPr>
            <w:r>
              <w:t>2</w:t>
            </w:r>
          </w:p>
        </w:tc>
      </w:tr>
      <w:tr w:rsidR="000C0BD3" w14:paraId="07AA509C" w14:textId="77777777" w:rsidTr="001A0838">
        <w:tc>
          <w:tcPr>
            <w:tcW w:w="3086" w:type="dxa"/>
            <w:shd w:val="clear" w:color="auto" w:fill="F7CAAC"/>
          </w:tcPr>
          <w:p w14:paraId="57E91AFC" w14:textId="77777777" w:rsidR="000C0BD3" w:rsidRDefault="000C0BD3" w:rsidP="001A0838">
            <w:pPr>
              <w:rPr>
                <w:b/>
                <w:sz w:val="22"/>
              </w:rPr>
            </w:pPr>
            <w:r>
              <w:rPr>
                <w:b/>
              </w:rPr>
              <w:t>Prerekvizity, korekvizity, ekvivalence</w:t>
            </w:r>
          </w:p>
        </w:tc>
        <w:tc>
          <w:tcPr>
            <w:tcW w:w="6769" w:type="dxa"/>
            <w:gridSpan w:val="7"/>
          </w:tcPr>
          <w:p w14:paraId="24BD27BD" w14:textId="40603ED1" w:rsidR="000C0BD3" w:rsidRDefault="000C0BD3" w:rsidP="001A0838">
            <w:pPr>
              <w:jc w:val="both"/>
            </w:pPr>
          </w:p>
        </w:tc>
      </w:tr>
      <w:tr w:rsidR="000C0BD3" w14:paraId="0290EB31" w14:textId="77777777" w:rsidTr="001A0838">
        <w:tc>
          <w:tcPr>
            <w:tcW w:w="3086" w:type="dxa"/>
            <w:shd w:val="clear" w:color="auto" w:fill="F7CAAC"/>
          </w:tcPr>
          <w:p w14:paraId="2BE32712" w14:textId="77777777" w:rsidR="000C0BD3" w:rsidRDefault="000C0BD3" w:rsidP="001A0838">
            <w:pPr>
              <w:rPr>
                <w:b/>
              </w:rPr>
            </w:pPr>
            <w:r>
              <w:rPr>
                <w:b/>
              </w:rPr>
              <w:t>Klasifikovaný zápočet</w:t>
            </w:r>
          </w:p>
        </w:tc>
        <w:tc>
          <w:tcPr>
            <w:tcW w:w="3406" w:type="dxa"/>
            <w:gridSpan w:val="4"/>
          </w:tcPr>
          <w:p w14:paraId="445EB26F" w14:textId="6A2CF8C4" w:rsidR="000C0BD3" w:rsidRDefault="00CB2898" w:rsidP="001A0838">
            <w:pPr>
              <w:jc w:val="both"/>
            </w:pPr>
            <w:r>
              <w:t>k</w:t>
            </w:r>
            <w:r w:rsidR="000C0BD3">
              <w:t>lasifikovaný zápočet</w:t>
            </w:r>
          </w:p>
        </w:tc>
        <w:tc>
          <w:tcPr>
            <w:tcW w:w="2156" w:type="dxa"/>
            <w:shd w:val="clear" w:color="auto" w:fill="F7CAAC"/>
          </w:tcPr>
          <w:p w14:paraId="7FF01E71" w14:textId="77777777" w:rsidR="000C0BD3" w:rsidRDefault="000C0BD3" w:rsidP="001A0838">
            <w:pPr>
              <w:jc w:val="both"/>
              <w:rPr>
                <w:b/>
              </w:rPr>
            </w:pPr>
            <w:r>
              <w:rPr>
                <w:b/>
              </w:rPr>
              <w:t>Forma výuky</w:t>
            </w:r>
          </w:p>
        </w:tc>
        <w:tc>
          <w:tcPr>
            <w:tcW w:w="1207" w:type="dxa"/>
            <w:gridSpan w:val="2"/>
          </w:tcPr>
          <w:p w14:paraId="39CCD840" w14:textId="77777777" w:rsidR="000C0BD3" w:rsidRDefault="000C0BD3" w:rsidP="001A0838">
            <w:pPr>
              <w:jc w:val="both"/>
            </w:pPr>
            <w:r>
              <w:t>Seminář</w:t>
            </w:r>
          </w:p>
        </w:tc>
      </w:tr>
      <w:tr w:rsidR="000C0BD3" w14:paraId="19D48618" w14:textId="77777777" w:rsidTr="001A0838">
        <w:tc>
          <w:tcPr>
            <w:tcW w:w="3086" w:type="dxa"/>
            <w:shd w:val="clear" w:color="auto" w:fill="F7CAAC"/>
          </w:tcPr>
          <w:p w14:paraId="0C9B6569" w14:textId="77777777" w:rsidR="000C0BD3" w:rsidRDefault="000C0BD3" w:rsidP="001A0838">
            <w:pPr>
              <w:rPr>
                <w:b/>
              </w:rPr>
            </w:pPr>
            <w:r>
              <w:rPr>
                <w:b/>
              </w:rPr>
              <w:t>Forma způsobu ověření studijních výsledků a další požadavky na studenta</w:t>
            </w:r>
          </w:p>
        </w:tc>
        <w:tc>
          <w:tcPr>
            <w:tcW w:w="6769" w:type="dxa"/>
            <w:gridSpan w:val="7"/>
            <w:tcBorders>
              <w:bottom w:val="nil"/>
            </w:tcBorders>
          </w:tcPr>
          <w:p w14:paraId="408E1FE0" w14:textId="77777777" w:rsidR="000C0BD3" w:rsidRDefault="000C0BD3" w:rsidP="001A0838">
            <w:pPr>
              <w:jc w:val="both"/>
            </w:pPr>
            <w:r>
              <w:t xml:space="preserve">Minimální 80% účast na seminářích. </w:t>
            </w:r>
          </w:p>
          <w:p w14:paraId="27699DB9" w14:textId="77777777" w:rsidR="000C0BD3" w:rsidRPr="00A7052D" w:rsidRDefault="000C0BD3" w:rsidP="001A0838">
            <w:pPr>
              <w:jc w:val="both"/>
              <w:rPr>
                <w:color w:val="FF0000"/>
              </w:rPr>
            </w:pPr>
            <w:r>
              <w:t>Dokončení a odevzdání všech zadaných úkolů.</w:t>
            </w:r>
          </w:p>
        </w:tc>
      </w:tr>
      <w:tr w:rsidR="000C0BD3" w14:paraId="0754BC56" w14:textId="77777777" w:rsidTr="00624614">
        <w:trPr>
          <w:trHeight w:val="95"/>
        </w:trPr>
        <w:tc>
          <w:tcPr>
            <w:tcW w:w="9855" w:type="dxa"/>
            <w:gridSpan w:val="8"/>
            <w:tcBorders>
              <w:top w:val="nil"/>
            </w:tcBorders>
          </w:tcPr>
          <w:p w14:paraId="09290FED" w14:textId="77777777" w:rsidR="000C0BD3" w:rsidRDefault="000C0BD3" w:rsidP="001A0838"/>
        </w:tc>
      </w:tr>
      <w:tr w:rsidR="000C0BD3" w14:paraId="28E6A887" w14:textId="77777777" w:rsidTr="001A0838">
        <w:trPr>
          <w:trHeight w:val="197"/>
        </w:trPr>
        <w:tc>
          <w:tcPr>
            <w:tcW w:w="3086" w:type="dxa"/>
            <w:tcBorders>
              <w:top w:val="nil"/>
            </w:tcBorders>
            <w:shd w:val="clear" w:color="auto" w:fill="F7CAAC"/>
          </w:tcPr>
          <w:p w14:paraId="58C9DC6C" w14:textId="77777777" w:rsidR="000C0BD3" w:rsidRDefault="000C0BD3" w:rsidP="001A0838">
            <w:pPr>
              <w:rPr>
                <w:b/>
              </w:rPr>
            </w:pPr>
            <w:r>
              <w:rPr>
                <w:b/>
              </w:rPr>
              <w:t>Garant předmětu</w:t>
            </w:r>
          </w:p>
        </w:tc>
        <w:tc>
          <w:tcPr>
            <w:tcW w:w="6769" w:type="dxa"/>
            <w:gridSpan w:val="7"/>
            <w:tcBorders>
              <w:top w:val="nil"/>
            </w:tcBorders>
          </w:tcPr>
          <w:p w14:paraId="531A0961" w14:textId="77777777" w:rsidR="000C0BD3" w:rsidRDefault="000C0BD3" w:rsidP="001A0838">
            <w:pPr>
              <w:jc w:val="both"/>
            </w:pPr>
            <w:r>
              <w:t>Ing. arch. Kamil Koláček</w:t>
            </w:r>
          </w:p>
        </w:tc>
      </w:tr>
      <w:tr w:rsidR="000C0BD3" w14:paraId="62440535" w14:textId="77777777" w:rsidTr="001A0838">
        <w:trPr>
          <w:trHeight w:val="243"/>
        </w:trPr>
        <w:tc>
          <w:tcPr>
            <w:tcW w:w="3086" w:type="dxa"/>
            <w:tcBorders>
              <w:top w:val="nil"/>
            </w:tcBorders>
            <w:shd w:val="clear" w:color="auto" w:fill="F7CAAC"/>
          </w:tcPr>
          <w:p w14:paraId="33DC182A" w14:textId="77777777" w:rsidR="000C0BD3" w:rsidRDefault="000C0BD3" w:rsidP="001A0838">
            <w:pPr>
              <w:rPr>
                <w:b/>
              </w:rPr>
            </w:pPr>
            <w:r>
              <w:rPr>
                <w:b/>
              </w:rPr>
              <w:t>Zapojení garanta do výuky předmětu</w:t>
            </w:r>
          </w:p>
        </w:tc>
        <w:tc>
          <w:tcPr>
            <w:tcW w:w="6769" w:type="dxa"/>
            <w:gridSpan w:val="7"/>
            <w:tcBorders>
              <w:top w:val="nil"/>
            </w:tcBorders>
          </w:tcPr>
          <w:p w14:paraId="1D97C3EC" w14:textId="255916E5" w:rsidR="000C0BD3" w:rsidRDefault="00963056" w:rsidP="001A0838">
            <w:pPr>
              <w:jc w:val="both"/>
            </w:pPr>
            <w:r>
              <w:t>100 %</w:t>
            </w:r>
          </w:p>
        </w:tc>
      </w:tr>
      <w:tr w:rsidR="000C0BD3" w14:paraId="37CA3320" w14:textId="77777777" w:rsidTr="001A0838">
        <w:tc>
          <w:tcPr>
            <w:tcW w:w="3086" w:type="dxa"/>
            <w:shd w:val="clear" w:color="auto" w:fill="F7CAAC"/>
          </w:tcPr>
          <w:p w14:paraId="66889F3D" w14:textId="77777777" w:rsidR="000C0BD3" w:rsidRDefault="000C0BD3" w:rsidP="001A0838">
            <w:pPr>
              <w:rPr>
                <w:b/>
              </w:rPr>
            </w:pPr>
            <w:r>
              <w:rPr>
                <w:b/>
              </w:rPr>
              <w:t>Vyučující</w:t>
            </w:r>
          </w:p>
        </w:tc>
        <w:tc>
          <w:tcPr>
            <w:tcW w:w="6769" w:type="dxa"/>
            <w:gridSpan w:val="7"/>
            <w:tcBorders>
              <w:bottom w:val="nil"/>
            </w:tcBorders>
          </w:tcPr>
          <w:p w14:paraId="2251D0F6" w14:textId="0D1A97FF" w:rsidR="000C0BD3" w:rsidRDefault="000C0BD3" w:rsidP="001A0838">
            <w:pPr>
              <w:jc w:val="both"/>
            </w:pPr>
            <w:r>
              <w:t xml:space="preserve">Ing. arch. Kamil Koláček </w:t>
            </w:r>
          </w:p>
        </w:tc>
      </w:tr>
      <w:tr w:rsidR="000C0BD3" w14:paraId="320CBBCA" w14:textId="77777777" w:rsidTr="00624614">
        <w:trPr>
          <w:trHeight w:val="95"/>
        </w:trPr>
        <w:tc>
          <w:tcPr>
            <w:tcW w:w="9855" w:type="dxa"/>
            <w:gridSpan w:val="8"/>
            <w:tcBorders>
              <w:top w:val="nil"/>
            </w:tcBorders>
          </w:tcPr>
          <w:p w14:paraId="63183095" w14:textId="77777777" w:rsidR="000C0BD3" w:rsidRDefault="000C0BD3" w:rsidP="001A0838">
            <w:pPr>
              <w:jc w:val="both"/>
            </w:pPr>
          </w:p>
        </w:tc>
      </w:tr>
      <w:tr w:rsidR="000C0BD3" w14:paraId="1FE2C226" w14:textId="77777777" w:rsidTr="001A0838">
        <w:tc>
          <w:tcPr>
            <w:tcW w:w="3086" w:type="dxa"/>
            <w:shd w:val="clear" w:color="auto" w:fill="F7CAAC"/>
          </w:tcPr>
          <w:p w14:paraId="2D8D114C" w14:textId="77777777" w:rsidR="000C0BD3" w:rsidRDefault="000C0BD3" w:rsidP="001A0838">
            <w:pPr>
              <w:jc w:val="both"/>
              <w:rPr>
                <w:b/>
              </w:rPr>
            </w:pPr>
            <w:r>
              <w:rPr>
                <w:b/>
              </w:rPr>
              <w:t>Stručná anotace předmětu</w:t>
            </w:r>
          </w:p>
        </w:tc>
        <w:tc>
          <w:tcPr>
            <w:tcW w:w="6769" w:type="dxa"/>
            <w:gridSpan w:val="7"/>
            <w:tcBorders>
              <w:bottom w:val="nil"/>
            </w:tcBorders>
          </w:tcPr>
          <w:p w14:paraId="17DD4D14" w14:textId="77777777" w:rsidR="000C0BD3" w:rsidRDefault="000C0BD3" w:rsidP="001A0838">
            <w:pPr>
              <w:jc w:val="both"/>
            </w:pPr>
          </w:p>
        </w:tc>
      </w:tr>
      <w:tr w:rsidR="000C0BD3" w14:paraId="26122DBD" w14:textId="77777777" w:rsidTr="00373A88">
        <w:trPr>
          <w:trHeight w:val="4352"/>
        </w:trPr>
        <w:tc>
          <w:tcPr>
            <w:tcW w:w="9855" w:type="dxa"/>
            <w:gridSpan w:val="8"/>
            <w:tcBorders>
              <w:top w:val="nil"/>
              <w:bottom w:val="single" w:sz="12" w:space="0" w:color="auto"/>
            </w:tcBorders>
          </w:tcPr>
          <w:p w14:paraId="6BBBFC15" w14:textId="52C12110" w:rsidR="00963056" w:rsidRDefault="000C0BD3" w:rsidP="00373A88">
            <w:pPr>
              <w:spacing w:after="120"/>
              <w:jc w:val="both"/>
            </w:pPr>
            <w:r w:rsidRPr="00137D2B">
              <w:t xml:space="preserve">Cílem předmětu Světelný design </w:t>
            </w:r>
            <w:r>
              <w:t>1</w:t>
            </w:r>
            <w:r w:rsidRPr="00137D2B">
              <w:t xml:space="preserve"> je seznámení posluchačů s funkčním a scénickým svícením ve studiu a na scéně. Konkrétně seznámení s technologií ve studiu UTB Fénix a scénami KC Zlín. Poznatky a vědomosti získané má student možnost prakticky aplikovat při navrhování a svícení scén, studiových instalací či jiné televizní konfese.</w:t>
            </w:r>
          </w:p>
          <w:p w14:paraId="5B82B2F0" w14:textId="77777777" w:rsidR="000C0BD3" w:rsidRDefault="000C0BD3" w:rsidP="00D3581F">
            <w:pPr>
              <w:pStyle w:val="Odstavecseseznamem"/>
              <w:numPr>
                <w:ilvl w:val="0"/>
                <w:numId w:val="66"/>
              </w:numPr>
              <w:spacing w:after="160" w:line="259" w:lineRule="auto"/>
              <w:jc w:val="both"/>
            </w:pPr>
            <w:r w:rsidRPr="006D5410">
              <w:t>Studio UTB Fénix a pravidla jeho už</w:t>
            </w:r>
            <w:r>
              <w:t xml:space="preserve">ívání. </w:t>
            </w:r>
          </w:p>
          <w:p w14:paraId="40178225" w14:textId="77777777" w:rsidR="000C0BD3" w:rsidRDefault="000C0BD3" w:rsidP="00D3581F">
            <w:pPr>
              <w:pStyle w:val="Odstavecseseznamem"/>
              <w:numPr>
                <w:ilvl w:val="0"/>
                <w:numId w:val="66"/>
              </w:numPr>
              <w:spacing w:after="160" w:line="259" w:lineRule="auto"/>
              <w:jc w:val="both"/>
            </w:pPr>
            <w:r w:rsidRPr="006D5410">
              <w:t>Seznámení se s technologiemi studia UTB Fénix</w:t>
            </w:r>
            <w:r>
              <w:t>.</w:t>
            </w:r>
          </w:p>
          <w:p w14:paraId="60E8A0ED" w14:textId="77777777" w:rsidR="000C0BD3" w:rsidRDefault="000C0BD3" w:rsidP="00D3581F">
            <w:pPr>
              <w:pStyle w:val="Odstavecseseznamem"/>
              <w:numPr>
                <w:ilvl w:val="0"/>
                <w:numId w:val="66"/>
              </w:numPr>
              <w:spacing w:after="160" w:line="259" w:lineRule="auto"/>
              <w:jc w:val="both"/>
            </w:pPr>
            <w:r w:rsidRPr="00210CE6">
              <w:t>Exkurze na Světlo Valmez</w:t>
            </w:r>
            <w:r>
              <w:t>.</w:t>
            </w:r>
          </w:p>
          <w:p w14:paraId="57729BFB" w14:textId="77777777" w:rsidR="000C0BD3" w:rsidRDefault="000C0BD3" w:rsidP="00D3581F">
            <w:pPr>
              <w:pStyle w:val="Odstavecseseznamem"/>
              <w:numPr>
                <w:ilvl w:val="0"/>
                <w:numId w:val="66"/>
              </w:numPr>
              <w:spacing w:after="160" w:line="259" w:lineRule="auto"/>
              <w:jc w:val="both"/>
            </w:pPr>
            <w:r w:rsidRPr="00210CE6">
              <w:t>Exkurze na SIGNAL festival Praha</w:t>
            </w:r>
            <w:r>
              <w:t>.</w:t>
            </w:r>
          </w:p>
          <w:p w14:paraId="62D6DDFF" w14:textId="77777777" w:rsidR="000C0BD3" w:rsidRDefault="000C0BD3" w:rsidP="00D3581F">
            <w:pPr>
              <w:pStyle w:val="Odstavecseseznamem"/>
              <w:numPr>
                <w:ilvl w:val="0"/>
                <w:numId w:val="66"/>
              </w:numPr>
              <w:spacing w:after="160" w:line="259" w:lineRule="auto"/>
              <w:jc w:val="both"/>
            </w:pPr>
            <w:r w:rsidRPr="006D5410">
              <w:t>Světelné zdroje, jejich funkce a parametry</w:t>
            </w:r>
            <w:r>
              <w:t>.</w:t>
            </w:r>
          </w:p>
          <w:p w14:paraId="680F7C77" w14:textId="77777777" w:rsidR="000C0BD3" w:rsidRDefault="000C0BD3" w:rsidP="00D3581F">
            <w:pPr>
              <w:pStyle w:val="Odstavecseseznamem"/>
              <w:numPr>
                <w:ilvl w:val="0"/>
                <w:numId w:val="66"/>
              </w:numPr>
              <w:spacing w:after="160" w:line="259" w:lineRule="auto"/>
              <w:jc w:val="both"/>
            </w:pPr>
            <w:r w:rsidRPr="006D5410">
              <w:t>Audiovizuální technika, projekce, LED stěna</w:t>
            </w:r>
            <w:r>
              <w:t>.</w:t>
            </w:r>
          </w:p>
          <w:p w14:paraId="3526D299" w14:textId="77777777" w:rsidR="000C0BD3" w:rsidRDefault="000C0BD3" w:rsidP="00D3581F">
            <w:pPr>
              <w:pStyle w:val="Odstavecseseznamem"/>
              <w:numPr>
                <w:ilvl w:val="0"/>
                <w:numId w:val="66"/>
              </w:numPr>
              <w:spacing w:after="160" w:line="259" w:lineRule="auto"/>
              <w:jc w:val="both"/>
            </w:pPr>
            <w:r w:rsidRPr="006D5410">
              <w:t>Exkurze s osvětlovačem na scény KC Zlín</w:t>
            </w:r>
            <w:r>
              <w:t>.</w:t>
            </w:r>
          </w:p>
          <w:p w14:paraId="2D6A0A9B" w14:textId="77777777" w:rsidR="000C0BD3" w:rsidRDefault="000C0BD3" w:rsidP="00D3581F">
            <w:pPr>
              <w:pStyle w:val="Odstavecseseznamem"/>
              <w:numPr>
                <w:ilvl w:val="0"/>
                <w:numId w:val="66"/>
              </w:numPr>
              <w:spacing w:after="160" w:line="259" w:lineRule="auto"/>
              <w:jc w:val="both"/>
            </w:pPr>
            <w:r w:rsidRPr="006D5410">
              <w:t>Funkční svícení vs.</w:t>
            </w:r>
            <w:r>
              <w:t xml:space="preserve"> </w:t>
            </w:r>
            <w:r w:rsidRPr="006D5410">
              <w:t>scénické svícení</w:t>
            </w:r>
            <w:r>
              <w:t>.</w:t>
            </w:r>
          </w:p>
          <w:p w14:paraId="582599AC" w14:textId="77777777" w:rsidR="000C0BD3" w:rsidRPr="006D5410" w:rsidRDefault="000C0BD3" w:rsidP="00D3581F">
            <w:pPr>
              <w:pStyle w:val="Odstavecseseznamem"/>
              <w:numPr>
                <w:ilvl w:val="0"/>
                <w:numId w:val="66"/>
              </w:numPr>
              <w:spacing w:after="160" w:line="259" w:lineRule="auto"/>
              <w:jc w:val="both"/>
              <w:rPr>
                <w:rFonts w:cs="Calibri"/>
                <w:color w:val="000000"/>
              </w:rPr>
            </w:pPr>
            <w:r w:rsidRPr="006D5410">
              <w:t>Svícení scény, set design a dekorace</w:t>
            </w:r>
            <w:r>
              <w:t>.</w:t>
            </w:r>
          </w:p>
          <w:p w14:paraId="3585529F" w14:textId="77777777" w:rsidR="000C0BD3" w:rsidRPr="006D5410" w:rsidRDefault="000C0BD3" w:rsidP="00D3581F">
            <w:pPr>
              <w:pStyle w:val="Odstavecseseznamem"/>
              <w:numPr>
                <w:ilvl w:val="0"/>
                <w:numId w:val="66"/>
              </w:numPr>
              <w:spacing w:after="160" w:line="259" w:lineRule="auto"/>
              <w:jc w:val="both"/>
            </w:pPr>
            <w:r w:rsidRPr="006D5410">
              <w:t>Svícení postavy a dynamické svícení</w:t>
            </w:r>
            <w:r>
              <w:t>.</w:t>
            </w:r>
          </w:p>
          <w:p w14:paraId="56BF7042" w14:textId="77777777" w:rsidR="000C0BD3" w:rsidRPr="006D5410" w:rsidRDefault="000C0BD3" w:rsidP="00D3581F">
            <w:pPr>
              <w:pStyle w:val="Odstavecseseznamem"/>
              <w:numPr>
                <w:ilvl w:val="0"/>
                <w:numId w:val="66"/>
              </w:numPr>
              <w:spacing w:after="160" w:line="259" w:lineRule="auto"/>
              <w:jc w:val="both"/>
            </w:pPr>
            <w:r w:rsidRPr="006D5410">
              <w:t>Návrh svícení produkce ve studiu</w:t>
            </w:r>
            <w:r>
              <w:t>.</w:t>
            </w:r>
          </w:p>
          <w:p w14:paraId="09426D4B" w14:textId="77777777" w:rsidR="000C0BD3" w:rsidRPr="006D5410" w:rsidRDefault="000C0BD3" w:rsidP="00D3581F">
            <w:pPr>
              <w:pStyle w:val="Odstavecseseznamem"/>
              <w:numPr>
                <w:ilvl w:val="0"/>
                <w:numId w:val="66"/>
              </w:numPr>
              <w:spacing w:after="160" w:line="259" w:lineRule="auto"/>
              <w:jc w:val="both"/>
            </w:pPr>
            <w:r w:rsidRPr="006D5410">
              <w:t>Návrh svícení výpravy na scéně</w:t>
            </w:r>
            <w:r>
              <w:t>.</w:t>
            </w:r>
          </w:p>
          <w:p w14:paraId="54FF46CE" w14:textId="77777777" w:rsidR="000C0BD3" w:rsidRDefault="000C0BD3" w:rsidP="00373A88">
            <w:pPr>
              <w:pStyle w:val="Odstavecseseznamem"/>
              <w:numPr>
                <w:ilvl w:val="0"/>
                <w:numId w:val="66"/>
              </w:numPr>
              <w:spacing w:after="120"/>
              <w:ind w:left="714" w:hanging="357"/>
              <w:contextualSpacing w:val="0"/>
              <w:jc w:val="both"/>
            </w:pPr>
            <w:r w:rsidRPr="006D5410">
              <w:t>Dokumentace a scénář svícení</w:t>
            </w:r>
            <w:r w:rsidRPr="008132D4">
              <w:t>.</w:t>
            </w:r>
          </w:p>
          <w:p w14:paraId="54679D81" w14:textId="194C8734" w:rsidR="00963056" w:rsidRPr="00AF68B3" w:rsidRDefault="00963056" w:rsidP="00624614">
            <w:pPr>
              <w:jc w:val="both"/>
            </w:pPr>
            <w:r>
              <w:t xml:space="preserve">Student je schopen </w:t>
            </w:r>
            <w:r w:rsidRPr="00137D2B">
              <w:t xml:space="preserve">prakticky aplikovat </w:t>
            </w:r>
            <w:r>
              <w:t xml:space="preserve">znalosti </w:t>
            </w:r>
            <w:r w:rsidRPr="00137D2B">
              <w:t>při navrhování a svícení scén, studiových instalací či jiné televizní konfese</w:t>
            </w:r>
            <w:r>
              <w:t>.</w:t>
            </w:r>
          </w:p>
        </w:tc>
      </w:tr>
      <w:tr w:rsidR="000C0BD3" w14:paraId="72C34725" w14:textId="77777777" w:rsidTr="001A0838">
        <w:trPr>
          <w:trHeight w:val="265"/>
        </w:trPr>
        <w:tc>
          <w:tcPr>
            <w:tcW w:w="3653" w:type="dxa"/>
            <w:gridSpan w:val="2"/>
            <w:tcBorders>
              <w:top w:val="nil"/>
            </w:tcBorders>
            <w:shd w:val="clear" w:color="auto" w:fill="F7CAAC"/>
          </w:tcPr>
          <w:p w14:paraId="22717744" w14:textId="77777777" w:rsidR="000C0BD3" w:rsidRDefault="000C0BD3" w:rsidP="001A0838">
            <w:pPr>
              <w:jc w:val="both"/>
            </w:pPr>
            <w:r>
              <w:rPr>
                <w:b/>
              </w:rPr>
              <w:t>Studijní literatura a studijní pomůcky</w:t>
            </w:r>
          </w:p>
        </w:tc>
        <w:tc>
          <w:tcPr>
            <w:tcW w:w="6202" w:type="dxa"/>
            <w:gridSpan w:val="6"/>
            <w:tcBorders>
              <w:top w:val="nil"/>
              <w:bottom w:val="nil"/>
            </w:tcBorders>
          </w:tcPr>
          <w:p w14:paraId="75F929BE" w14:textId="77777777" w:rsidR="000C0BD3" w:rsidRDefault="000C0BD3" w:rsidP="001A0838">
            <w:pPr>
              <w:jc w:val="both"/>
            </w:pPr>
          </w:p>
        </w:tc>
      </w:tr>
      <w:tr w:rsidR="000C0BD3" w:rsidRPr="003F7F55" w14:paraId="3E3598FC" w14:textId="77777777" w:rsidTr="001A0838">
        <w:trPr>
          <w:trHeight w:val="1497"/>
        </w:trPr>
        <w:tc>
          <w:tcPr>
            <w:tcW w:w="9855" w:type="dxa"/>
            <w:gridSpan w:val="8"/>
            <w:tcBorders>
              <w:top w:val="nil"/>
            </w:tcBorders>
          </w:tcPr>
          <w:p w14:paraId="488D50A6" w14:textId="77777777" w:rsidR="000C0BD3" w:rsidRPr="002320CF" w:rsidRDefault="000C0BD3" w:rsidP="001A0838">
            <w:pPr>
              <w:jc w:val="both"/>
              <w:rPr>
                <w:b/>
              </w:rPr>
            </w:pPr>
            <w:r w:rsidRPr="002320CF">
              <w:rPr>
                <w:b/>
              </w:rPr>
              <w:t>Povinná:</w:t>
            </w:r>
          </w:p>
          <w:p w14:paraId="705BD408" w14:textId="77777777" w:rsidR="000C0BD3" w:rsidRPr="00210CE6" w:rsidRDefault="000C0BD3" w:rsidP="00373A88">
            <w:pPr>
              <w:rPr>
                <w:rFonts w:eastAsia="Arial Unicode MS"/>
                <w:shd w:val="clear" w:color="auto" w:fill="FFFFFF"/>
              </w:rPr>
            </w:pPr>
            <w:r w:rsidRPr="00210CE6">
              <w:rPr>
                <w:rFonts w:eastAsia="Arial Unicode MS"/>
                <w:shd w:val="clear" w:color="auto" w:fill="FFFFFF"/>
              </w:rPr>
              <w:t>HABEL, Jiří. </w:t>
            </w:r>
            <w:r w:rsidRPr="00766EED">
              <w:rPr>
                <w:rFonts w:eastAsia="Arial Unicode MS"/>
                <w:i/>
                <w:iCs/>
                <w:shd w:val="clear" w:color="auto" w:fill="FFFFFF"/>
              </w:rPr>
              <w:t>Světlo a osvětlování</w:t>
            </w:r>
            <w:r w:rsidRPr="00C825E5">
              <w:rPr>
                <w:rFonts w:eastAsia="Arial Unicode MS"/>
                <w:shd w:val="clear" w:color="auto" w:fill="FFFFFF"/>
              </w:rPr>
              <w:t>. FCC Public, 2013.</w:t>
            </w:r>
            <w:r w:rsidRPr="00210CE6">
              <w:rPr>
                <w:rFonts w:eastAsia="Arial Unicode MS"/>
                <w:shd w:val="clear" w:color="auto" w:fill="FFFFFF"/>
              </w:rPr>
              <w:t xml:space="preserve"> ISBN 9788086531213.</w:t>
            </w:r>
          </w:p>
          <w:p w14:paraId="0DE22E0C" w14:textId="420A56B9" w:rsidR="000C0BD3" w:rsidRDefault="000C0BD3" w:rsidP="00373A88">
            <w:pPr>
              <w:rPr>
                <w:rFonts w:eastAsia="Arial Unicode MS"/>
                <w:shd w:val="clear" w:color="auto" w:fill="FFFFFF"/>
              </w:rPr>
            </w:pPr>
            <w:r w:rsidRPr="00D664A6">
              <w:rPr>
                <w:rFonts w:eastAsia="Arial Unicode MS"/>
                <w:shd w:val="clear" w:color="auto" w:fill="FFFFFF"/>
              </w:rPr>
              <w:t>MORAN, Nick. </w:t>
            </w:r>
            <w:r w:rsidRPr="00766EED">
              <w:rPr>
                <w:rFonts w:eastAsia="Arial Unicode MS"/>
                <w:i/>
                <w:iCs/>
                <w:shd w:val="clear" w:color="auto" w:fill="FFFFFF"/>
              </w:rPr>
              <w:t>Světelný design: pro divadlo, koncerty, výstavy a živé akce</w:t>
            </w:r>
            <w:r w:rsidRPr="00D664A6">
              <w:rPr>
                <w:rFonts w:eastAsia="Arial Unicode MS"/>
                <w:shd w:val="clear" w:color="auto" w:fill="FFFFFF"/>
              </w:rPr>
              <w:t xml:space="preserve">. Praha: Institut </w:t>
            </w:r>
            <w:r w:rsidR="008B595E" w:rsidRPr="00D664A6">
              <w:rPr>
                <w:rFonts w:eastAsia="Arial Unicode MS"/>
                <w:shd w:val="clear" w:color="auto" w:fill="FFFFFF"/>
              </w:rPr>
              <w:t>umění – Divadelní</w:t>
            </w:r>
            <w:r w:rsidRPr="00D664A6">
              <w:rPr>
                <w:rFonts w:eastAsia="Arial Unicode MS"/>
                <w:shd w:val="clear" w:color="auto" w:fill="FFFFFF"/>
              </w:rPr>
              <w:t xml:space="preserve"> ústav ve spolupráci s Institutem světelného designu, 2010. ISBN 978-80-7008-246-1.</w:t>
            </w:r>
          </w:p>
          <w:p w14:paraId="390D2EA5" w14:textId="77777777" w:rsidR="000C0BD3" w:rsidRDefault="000C0BD3" w:rsidP="00373A88">
            <w:pPr>
              <w:rPr>
                <w:rFonts w:eastAsia="Arial Unicode MS"/>
                <w:shd w:val="clear" w:color="auto" w:fill="FFFFFF"/>
              </w:rPr>
            </w:pPr>
            <w:r w:rsidRPr="000A73F0">
              <w:rPr>
                <w:rFonts w:eastAsia="Arial Unicode MS"/>
                <w:shd w:val="clear" w:color="auto" w:fill="FFFFFF"/>
              </w:rPr>
              <w:t>KLANG, Michael. </w:t>
            </w:r>
            <w:r w:rsidRPr="00766EED">
              <w:rPr>
                <w:rFonts w:eastAsia="Arial Unicode MS"/>
                <w:i/>
                <w:iCs/>
                <w:shd w:val="clear" w:color="auto" w:fill="FFFFFF"/>
              </w:rPr>
              <w:t>Televizní konfese.</w:t>
            </w:r>
            <w:r w:rsidRPr="000A73F0">
              <w:rPr>
                <w:rFonts w:eastAsia="Arial Unicode MS"/>
                <w:shd w:val="clear" w:color="auto" w:fill="FFFFFF"/>
              </w:rPr>
              <w:t xml:space="preserve"> Ve Zlíně: Univerzita Tomáše Bati, 2018. ISBN 978-80-7454-808-6.</w:t>
            </w:r>
          </w:p>
          <w:p w14:paraId="49C330D4" w14:textId="77777777" w:rsidR="000C0BD3" w:rsidRPr="002320CF" w:rsidRDefault="000C0BD3" w:rsidP="00373A88">
            <w:pPr>
              <w:rPr>
                <w:b/>
              </w:rPr>
            </w:pPr>
            <w:r w:rsidRPr="002320CF">
              <w:rPr>
                <w:b/>
              </w:rPr>
              <w:t>Doporučená:</w:t>
            </w:r>
          </w:p>
          <w:p w14:paraId="7C97CB92" w14:textId="77777777" w:rsidR="00244FB3" w:rsidRDefault="000C0BD3" w:rsidP="00373A88">
            <w:pPr>
              <w:rPr>
                <w:rFonts w:eastAsia="Arial Unicode MS"/>
                <w:shd w:val="clear" w:color="auto" w:fill="FFFFFF"/>
              </w:rPr>
            </w:pPr>
            <w:r w:rsidRPr="000A73F0">
              <w:rPr>
                <w:rFonts w:eastAsia="Arial Unicode MS"/>
                <w:shd w:val="clear" w:color="auto" w:fill="FFFFFF"/>
              </w:rPr>
              <w:t>ALBERTOVÁ, Helena. </w:t>
            </w:r>
            <w:r w:rsidRPr="00766EED">
              <w:rPr>
                <w:rFonts w:eastAsia="Arial Unicode MS"/>
                <w:i/>
                <w:iCs/>
                <w:shd w:val="clear" w:color="auto" w:fill="FFFFFF"/>
              </w:rPr>
              <w:t>Josef Svoboda – scénograf.</w:t>
            </w:r>
            <w:r w:rsidRPr="000A73F0">
              <w:rPr>
                <w:rFonts w:eastAsia="Arial Unicode MS"/>
                <w:shd w:val="clear" w:color="auto" w:fill="FFFFFF"/>
              </w:rPr>
              <w:t xml:space="preserve"> Praha: Institut umění – Divadelní ústav, 2012. </w:t>
            </w:r>
          </w:p>
          <w:p w14:paraId="70426550" w14:textId="2F9D194D" w:rsidR="000C0BD3" w:rsidRPr="00755EC6" w:rsidRDefault="000C0BD3" w:rsidP="007639A0">
            <w:pPr>
              <w:rPr>
                <w:rFonts w:eastAsia="Arial Unicode MS"/>
                <w:shd w:val="clear" w:color="auto" w:fill="FFFFFF"/>
              </w:rPr>
            </w:pPr>
            <w:r w:rsidRPr="000A73F0">
              <w:rPr>
                <w:rFonts w:eastAsia="Arial Unicode MS"/>
                <w:shd w:val="clear" w:color="auto" w:fill="FFFFFF"/>
              </w:rPr>
              <w:t>ISBN 978-80-7008-290-4.</w:t>
            </w:r>
          </w:p>
        </w:tc>
      </w:tr>
    </w:tbl>
    <w:p w14:paraId="7553912D" w14:textId="77777777" w:rsidR="000C0BD3" w:rsidRDefault="000C0BD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C0BD3" w14:paraId="0FA75E4B" w14:textId="77777777" w:rsidTr="001A0838">
        <w:tc>
          <w:tcPr>
            <w:tcW w:w="9855" w:type="dxa"/>
            <w:gridSpan w:val="8"/>
            <w:tcBorders>
              <w:bottom w:val="double" w:sz="4" w:space="0" w:color="auto"/>
            </w:tcBorders>
            <w:shd w:val="clear" w:color="auto" w:fill="BDD6EE"/>
          </w:tcPr>
          <w:p w14:paraId="608CABCA" w14:textId="77777777" w:rsidR="000C0BD3" w:rsidRDefault="000C0BD3" w:rsidP="001A0838">
            <w:pPr>
              <w:jc w:val="both"/>
              <w:rPr>
                <w:b/>
                <w:sz w:val="28"/>
              </w:rPr>
            </w:pPr>
            <w:r>
              <w:lastRenderedPageBreak/>
              <w:br w:type="page"/>
            </w:r>
            <w:r>
              <w:rPr>
                <w:b/>
                <w:sz w:val="28"/>
              </w:rPr>
              <w:t>B-III – Charakteristika studijního předmětu</w:t>
            </w:r>
          </w:p>
        </w:tc>
      </w:tr>
      <w:tr w:rsidR="000C0BD3" w14:paraId="459F117F" w14:textId="77777777" w:rsidTr="001A0838">
        <w:tc>
          <w:tcPr>
            <w:tcW w:w="3086" w:type="dxa"/>
            <w:tcBorders>
              <w:top w:val="double" w:sz="4" w:space="0" w:color="auto"/>
            </w:tcBorders>
            <w:shd w:val="clear" w:color="auto" w:fill="F7CAAC"/>
          </w:tcPr>
          <w:p w14:paraId="22D92B08" w14:textId="77777777" w:rsidR="000C0BD3" w:rsidRDefault="000C0BD3" w:rsidP="001A0838">
            <w:pPr>
              <w:rPr>
                <w:b/>
              </w:rPr>
            </w:pPr>
            <w:r>
              <w:rPr>
                <w:b/>
              </w:rPr>
              <w:t>Název studijního předmětu</w:t>
            </w:r>
          </w:p>
        </w:tc>
        <w:tc>
          <w:tcPr>
            <w:tcW w:w="6769" w:type="dxa"/>
            <w:gridSpan w:val="7"/>
            <w:tcBorders>
              <w:top w:val="double" w:sz="4" w:space="0" w:color="auto"/>
            </w:tcBorders>
          </w:tcPr>
          <w:p w14:paraId="005485D6" w14:textId="77777777" w:rsidR="000C0BD3" w:rsidRDefault="000C0BD3" w:rsidP="001A0838">
            <w:pPr>
              <w:jc w:val="both"/>
            </w:pPr>
            <w:r>
              <w:t>Světelný design 2</w:t>
            </w:r>
          </w:p>
        </w:tc>
      </w:tr>
      <w:tr w:rsidR="000C0BD3" w14:paraId="2388CEF9" w14:textId="77777777" w:rsidTr="001A0838">
        <w:tc>
          <w:tcPr>
            <w:tcW w:w="3086" w:type="dxa"/>
            <w:shd w:val="clear" w:color="auto" w:fill="F7CAAC"/>
          </w:tcPr>
          <w:p w14:paraId="026F1C2B" w14:textId="77777777" w:rsidR="000C0BD3" w:rsidRDefault="000C0BD3" w:rsidP="001A0838">
            <w:pPr>
              <w:rPr>
                <w:b/>
              </w:rPr>
            </w:pPr>
            <w:r>
              <w:rPr>
                <w:b/>
              </w:rPr>
              <w:t>Typ předmětu</w:t>
            </w:r>
          </w:p>
        </w:tc>
        <w:tc>
          <w:tcPr>
            <w:tcW w:w="3406" w:type="dxa"/>
            <w:gridSpan w:val="4"/>
          </w:tcPr>
          <w:p w14:paraId="7B98561D" w14:textId="5C2700C5" w:rsidR="000C0BD3" w:rsidRDefault="00CB2898" w:rsidP="001A0838">
            <w:pPr>
              <w:jc w:val="both"/>
            </w:pPr>
            <w:r>
              <w:t>p</w:t>
            </w:r>
            <w:r w:rsidR="000C0BD3">
              <w:t>ovinný</w:t>
            </w:r>
          </w:p>
        </w:tc>
        <w:tc>
          <w:tcPr>
            <w:tcW w:w="2695" w:type="dxa"/>
            <w:gridSpan w:val="2"/>
            <w:shd w:val="clear" w:color="auto" w:fill="F7CAAC"/>
          </w:tcPr>
          <w:p w14:paraId="1E2C9518" w14:textId="77777777" w:rsidR="000C0BD3" w:rsidRDefault="000C0BD3" w:rsidP="001A0838">
            <w:pPr>
              <w:jc w:val="both"/>
            </w:pPr>
            <w:r>
              <w:rPr>
                <w:b/>
              </w:rPr>
              <w:t>doporučený ročník / semestr</w:t>
            </w:r>
          </w:p>
        </w:tc>
        <w:tc>
          <w:tcPr>
            <w:tcW w:w="668" w:type="dxa"/>
          </w:tcPr>
          <w:p w14:paraId="2F607C2E" w14:textId="77777777" w:rsidR="000C0BD3" w:rsidRDefault="000C0BD3" w:rsidP="001A0838">
            <w:pPr>
              <w:jc w:val="both"/>
            </w:pPr>
            <w:r>
              <w:t>1/LS</w:t>
            </w:r>
          </w:p>
        </w:tc>
      </w:tr>
      <w:tr w:rsidR="000C0BD3" w14:paraId="22C72870" w14:textId="77777777" w:rsidTr="001A0838">
        <w:tc>
          <w:tcPr>
            <w:tcW w:w="3086" w:type="dxa"/>
            <w:shd w:val="clear" w:color="auto" w:fill="F7CAAC"/>
          </w:tcPr>
          <w:p w14:paraId="5278ED43" w14:textId="77777777" w:rsidR="000C0BD3" w:rsidRDefault="000C0BD3" w:rsidP="001A0838">
            <w:pPr>
              <w:rPr>
                <w:b/>
              </w:rPr>
            </w:pPr>
            <w:r>
              <w:rPr>
                <w:b/>
              </w:rPr>
              <w:t>Rozsah studijního předmětu</w:t>
            </w:r>
          </w:p>
        </w:tc>
        <w:tc>
          <w:tcPr>
            <w:tcW w:w="1701" w:type="dxa"/>
            <w:gridSpan w:val="2"/>
          </w:tcPr>
          <w:p w14:paraId="04331622" w14:textId="77777777" w:rsidR="000C0BD3" w:rsidRDefault="000C0BD3" w:rsidP="001A0838">
            <w:pPr>
              <w:jc w:val="both"/>
            </w:pPr>
            <w:r>
              <w:t>26 s</w:t>
            </w:r>
          </w:p>
        </w:tc>
        <w:tc>
          <w:tcPr>
            <w:tcW w:w="889" w:type="dxa"/>
            <w:shd w:val="clear" w:color="auto" w:fill="F7CAAC"/>
          </w:tcPr>
          <w:p w14:paraId="36E4D451" w14:textId="77777777" w:rsidR="000C0BD3" w:rsidRDefault="000C0BD3" w:rsidP="001A0838">
            <w:pPr>
              <w:jc w:val="both"/>
              <w:rPr>
                <w:b/>
              </w:rPr>
            </w:pPr>
            <w:r>
              <w:rPr>
                <w:b/>
              </w:rPr>
              <w:t xml:space="preserve">hod. </w:t>
            </w:r>
          </w:p>
        </w:tc>
        <w:tc>
          <w:tcPr>
            <w:tcW w:w="816" w:type="dxa"/>
          </w:tcPr>
          <w:p w14:paraId="03B20996" w14:textId="77777777" w:rsidR="000C0BD3" w:rsidRDefault="000C0BD3" w:rsidP="001A0838">
            <w:pPr>
              <w:jc w:val="both"/>
            </w:pPr>
            <w:r>
              <w:t>26</w:t>
            </w:r>
          </w:p>
        </w:tc>
        <w:tc>
          <w:tcPr>
            <w:tcW w:w="2156" w:type="dxa"/>
            <w:shd w:val="clear" w:color="auto" w:fill="F7CAAC"/>
          </w:tcPr>
          <w:p w14:paraId="60267105" w14:textId="77777777" w:rsidR="000C0BD3" w:rsidRDefault="000C0BD3" w:rsidP="001A0838">
            <w:pPr>
              <w:jc w:val="both"/>
              <w:rPr>
                <w:b/>
              </w:rPr>
            </w:pPr>
            <w:r>
              <w:rPr>
                <w:b/>
              </w:rPr>
              <w:t>kreditů</w:t>
            </w:r>
          </w:p>
        </w:tc>
        <w:tc>
          <w:tcPr>
            <w:tcW w:w="1207" w:type="dxa"/>
            <w:gridSpan w:val="2"/>
          </w:tcPr>
          <w:p w14:paraId="3DCAA921" w14:textId="77777777" w:rsidR="000C0BD3" w:rsidRDefault="000C0BD3" w:rsidP="001A0838">
            <w:pPr>
              <w:jc w:val="both"/>
            </w:pPr>
            <w:r>
              <w:t>3</w:t>
            </w:r>
          </w:p>
        </w:tc>
      </w:tr>
      <w:tr w:rsidR="000C0BD3" w14:paraId="5F8FB908" w14:textId="77777777" w:rsidTr="001A0838">
        <w:tc>
          <w:tcPr>
            <w:tcW w:w="3086" w:type="dxa"/>
            <w:shd w:val="clear" w:color="auto" w:fill="F7CAAC"/>
          </w:tcPr>
          <w:p w14:paraId="4D67152C" w14:textId="77777777" w:rsidR="000C0BD3" w:rsidRDefault="000C0BD3" w:rsidP="001A0838">
            <w:pPr>
              <w:rPr>
                <w:b/>
                <w:sz w:val="22"/>
              </w:rPr>
            </w:pPr>
            <w:r>
              <w:rPr>
                <w:b/>
              </w:rPr>
              <w:t>Prerekvizity, korekvizity, ekvivalence</w:t>
            </w:r>
          </w:p>
        </w:tc>
        <w:tc>
          <w:tcPr>
            <w:tcW w:w="6769" w:type="dxa"/>
            <w:gridSpan w:val="7"/>
          </w:tcPr>
          <w:p w14:paraId="06A41394" w14:textId="4756B18A" w:rsidR="000C0BD3" w:rsidRDefault="000C0BD3" w:rsidP="001A0838">
            <w:pPr>
              <w:jc w:val="both"/>
            </w:pPr>
          </w:p>
        </w:tc>
      </w:tr>
      <w:tr w:rsidR="000C0BD3" w14:paraId="5B92D065" w14:textId="77777777" w:rsidTr="001A0838">
        <w:tc>
          <w:tcPr>
            <w:tcW w:w="3086" w:type="dxa"/>
            <w:shd w:val="clear" w:color="auto" w:fill="F7CAAC"/>
          </w:tcPr>
          <w:p w14:paraId="27BA3E73" w14:textId="77777777" w:rsidR="000C0BD3" w:rsidRDefault="000C0BD3" w:rsidP="001A0838">
            <w:pPr>
              <w:rPr>
                <w:b/>
              </w:rPr>
            </w:pPr>
            <w:r>
              <w:rPr>
                <w:b/>
              </w:rPr>
              <w:t>Způsob ověření studijních výsledků</w:t>
            </w:r>
          </w:p>
        </w:tc>
        <w:tc>
          <w:tcPr>
            <w:tcW w:w="3406" w:type="dxa"/>
            <w:gridSpan w:val="4"/>
          </w:tcPr>
          <w:p w14:paraId="2EFA93C0" w14:textId="6CA0E344" w:rsidR="000C0BD3" w:rsidRDefault="00CB2898" w:rsidP="001A0838">
            <w:pPr>
              <w:jc w:val="both"/>
            </w:pPr>
            <w:r>
              <w:t>z</w:t>
            </w:r>
            <w:r w:rsidR="000C0BD3">
              <w:t>kouška</w:t>
            </w:r>
          </w:p>
        </w:tc>
        <w:tc>
          <w:tcPr>
            <w:tcW w:w="2156" w:type="dxa"/>
            <w:shd w:val="clear" w:color="auto" w:fill="F7CAAC"/>
          </w:tcPr>
          <w:p w14:paraId="5E02FBA6" w14:textId="77777777" w:rsidR="000C0BD3" w:rsidRDefault="000C0BD3" w:rsidP="001A0838">
            <w:pPr>
              <w:jc w:val="both"/>
              <w:rPr>
                <w:b/>
              </w:rPr>
            </w:pPr>
            <w:r>
              <w:rPr>
                <w:b/>
              </w:rPr>
              <w:t>Forma výuky</w:t>
            </w:r>
          </w:p>
        </w:tc>
        <w:tc>
          <w:tcPr>
            <w:tcW w:w="1207" w:type="dxa"/>
            <w:gridSpan w:val="2"/>
          </w:tcPr>
          <w:p w14:paraId="337CF369" w14:textId="77777777" w:rsidR="000C0BD3" w:rsidRDefault="000C0BD3" w:rsidP="001A0838">
            <w:pPr>
              <w:jc w:val="both"/>
            </w:pPr>
            <w:r>
              <w:t>Seminář</w:t>
            </w:r>
          </w:p>
        </w:tc>
      </w:tr>
      <w:tr w:rsidR="000C0BD3" w14:paraId="5E16C670" w14:textId="77777777" w:rsidTr="001A0838">
        <w:tc>
          <w:tcPr>
            <w:tcW w:w="3086" w:type="dxa"/>
            <w:shd w:val="clear" w:color="auto" w:fill="F7CAAC"/>
          </w:tcPr>
          <w:p w14:paraId="2A5196F2" w14:textId="77777777" w:rsidR="000C0BD3" w:rsidRDefault="000C0BD3" w:rsidP="001A0838">
            <w:pPr>
              <w:rPr>
                <w:b/>
              </w:rPr>
            </w:pPr>
            <w:r>
              <w:rPr>
                <w:b/>
              </w:rPr>
              <w:t>Forma způsobu ověření studijních výsledků a další požadavky na studenta</w:t>
            </w:r>
          </w:p>
        </w:tc>
        <w:tc>
          <w:tcPr>
            <w:tcW w:w="6769" w:type="dxa"/>
            <w:gridSpan w:val="7"/>
            <w:tcBorders>
              <w:bottom w:val="nil"/>
            </w:tcBorders>
          </w:tcPr>
          <w:p w14:paraId="17189D1B" w14:textId="77777777" w:rsidR="000C0BD3" w:rsidRDefault="000C0BD3" w:rsidP="001A0838">
            <w:pPr>
              <w:jc w:val="both"/>
            </w:pPr>
            <w:r>
              <w:t xml:space="preserve">Minimální 80% účast na seminářích. </w:t>
            </w:r>
          </w:p>
          <w:p w14:paraId="264FCA76" w14:textId="77777777" w:rsidR="000C0BD3" w:rsidRPr="00A7052D" w:rsidRDefault="000C0BD3" w:rsidP="001A0838">
            <w:pPr>
              <w:jc w:val="both"/>
              <w:rPr>
                <w:color w:val="FF0000"/>
              </w:rPr>
            </w:pPr>
            <w:r>
              <w:t>Dokončení a odevzdání všech zadaných úkolů.</w:t>
            </w:r>
          </w:p>
        </w:tc>
      </w:tr>
      <w:tr w:rsidR="000C0BD3" w14:paraId="4A0542E8" w14:textId="77777777" w:rsidTr="00624614">
        <w:trPr>
          <w:trHeight w:val="250"/>
        </w:trPr>
        <w:tc>
          <w:tcPr>
            <w:tcW w:w="9855" w:type="dxa"/>
            <w:gridSpan w:val="8"/>
            <w:tcBorders>
              <w:top w:val="nil"/>
            </w:tcBorders>
          </w:tcPr>
          <w:p w14:paraId="2AC7B205" w14:textId="77777777" w:rsidR="000C0BD3" w:rsidRDefault="000C0BD3" w:rsidP="001A0838"/>
        </w:tc>
      </w:tr>
      <w:tr w:rsidR="000C0BD3" w14:paraId="679FABDA" w14:textId="77777777" w:rsidTr="001A0838">
        <w:trPr>
          <w:trHeight w:val="197"/>
        </w:trPr>
        <w:tc>
          <w:tcPr>
            <w:tcW w:w="3086" w:type="dxa"/>
            <w:tcBorders>
              <w:top w:val="nil"/>
            </w:tcBorders>
            <w:shd w:val="clear" w:color="auto" w:fill="F7CAAC"/>
          </w:tcPr>
          <w:p w14:paraId="46E496FF" w14:textId="77777777" w:rsidR="000C0BD3" w:rsidRDefault="000C0BD3" w:rsidP="001A0838">
            <w:pPr>
              <w:rPr>
                <w:b/>
              </w:rPr>
            </w:pPr>
            <w:r>
              <w:rPr>
                <w:b/>
              </w:rPr>
              <w:t>Garant předmětu</w:t>
            </w:r>
          </w:p>
        </w:tc>
        <w:tc>
          <w:tcPr>
            <w:tcW w:w="6769" w:type="dxa"/>
            <w:gridSpan w:val="7"/>
            <w:tcBorders>
              <w:top w:val="nil"/>
            </w:tcBorders>
          </w:tcPr>
          <w:p w14:paraId="4A8190E0" w14:textId="77777777" w:rsidR="000C0BD3" w:rsidRDefault="000C0BD3" w:rsidP="001A0838">
            <w:pPr>
              <w:jc w:val="both"/>
            </w:pPr>
            <w:r>
              <w:t>Ing. arch. Kamil Koláček</w:t>
            </w:r>
          </w:p>
        </w:tc>
      </w:tr>
      <w:tr w:rsidR="000C0BD3" w14:paraId="64C7A21B" w14:textId="77777777" w:rsidTr="001A0838">
        <w:trPr>
          <w:trHeight w:val="243"/>
        </w:trPr>
        <w:tc>
          <w:tcPr>
            <w:tcW w:w="3086" w:type="dxa"/>
            <w:tcBorders>
              <w:top w:val="nil"/>
            </w:tcBorders>
            <w:shd w:val="clear" w:color="auto" w:fill="F7CAAC"/>
          </w:tcPr>
          <w:p w14:paraId="7390B929" w14:textId="77777777" w:rsidR="000C0BD3" w:rsidRDefault="000C0BD3" w:rsidP="001A0838">
            <w:pPr>
              <w:rPr>
                <w:b/>
              </w:rPr>
            </w:pPr>
            <w:r>
              <w:rPr>
                <w:b/>
              </w:rPr>
              <w:t>Zapojení garanta do výuky předmětu</w:t>
            </w:r>
          </w:p>
        </w:tc>
        <w:tc>
          <w:tcPr>
            <w:tcW w:w="6769" w:type="dxa"/>
            <w:gridSpan w:val="7"/>
            <w:tcBorders>
              <w:top w:val="nil"/>
            </w:tcBorders>
          </w:tcPr>
          <w:p w14:paraId="121C5A79" w14:textId="44A08A48" w:rsidR="000C0BD3" w:rsidRDefault="00963056" w:rsidP="001A0838">
            <w:pPr>
              <w:jc w:val="both"/>
            </w:pPr>
            <w:r>
              <w:t>100 %</w:t>
            </w:r>
          </w:p>
        </w:tc>
      </w:tr>
      <w:tr w:rsidR="000C0BD3" w14:paraId="1A7E20F5" w14:textId="77777777" w:rsidTr="001A0838">
        <w:tc>
          <w:tcPr>
            <w:tcW w:w="3086" w:type="dxa"/>
            <w:shd w:val="clear" w:color="auto" w:fill="F7CAAC"/>
          </w:tcPr>
          <w:p w14:paraId="59A2D0F4" w14:textId="77777777" w:rsidR="000C0BD3" w:rsidRDefault="000C0BD3" w:rsidP="001A0838">
            <w:pPr>
              <w:rPr>
                <w:b/>
              </w:rPr>
            </w:pPr>
            <w:r>
              <w:rPr>
                <w:b/>
              </w:rPr>
              <w:t>Vyučující</w:t>
            </w:r>
          </w:p>
        </w:tc>
        <w:tc>
          <w:tcPr>
            <w:tcW w:w="6769" w:type="dxa"/>
            <w:gridSpan w:val="7"/>
            <w:tcBorders>
              <w:bottom w:val="nil"/>
            </w:tcBorders>
          </w:tcPr>
          <w:p w14:paraId="5637171A" w14:textId="03E7A2C3" w:rsidR="000C0BD3" w:rsidRDefault="000C0BD3" w:rsidP="00963056">
            <w:pPr>
              <w:jc w:val="both"/>
            </w:pPr>
            <w:r>
              <w:t xml:space="preserve">Ing. arch. Kamil Koláček </w:t>
            </w:r>
          </w:p>
        </w:tc>
      </w:tr>
      <w:tr w:rsidR="000C0BD3" w14:paraId="1C30E576" w14:textId="77777777" w:rsidTr="00624614">
        <w:trPr>
          <w:trHeight w:val="95"/>
        </w:trPr>
        <w:tc>
          <w:tcPr>
            <w:tcW w:w="9855" w:type="dxa"/>
            <w:gridSpan w:val="8"/>
            <w:tcBorders>
              <w:top w:val="nil"/>
            </w:tcBorders>
          </w:tcPr>
          <w:p w14:paraId="73C308AE" w14:textId="77777777" w:rsidR="000C0BD3" w:rsidRDefault="000C0BD3" w:rsidP="001A0838">
            <w:pPr>
              <w:jc w:val="both"/>
            </w:pPr>
          </w:p>
        </w:tc>
      </w:tr>
      <w:tr w:rsidR="000C0BD3" w14:paraId="6E1FFD0A" w14:textId="77777777" w:rsidTr="001A0838">
        <w:tc>
          <w:tcPr>
            <w:tcW w:w="3086" w:type="dxa"/>
            <w:shd w:val="clear" w:color="auto" w:fill="F7CAAC"/>
          </w:tcPr>
          <w:p w14:paraId="1ADFA939" w14:textId="77777777" w:rsidR="000C0BD3" w:rsidRDefault="000C0BD3" w:rsidP="001A0838">
            <w:pPr>
              <w:jc w:val="both"/>
              <w:rPr>
                <w:b/>
              </w:rPr>
            </w:pPr>
            <w:r>
              <w:rPr>
                <w:b/>
              </w:rPr>
              <w:t>Stručná anotace předmětu</w:t>
            </w:r>
          </w:p>
        </w:tc>
        <w:tc>
          <w:tcPr>
            <w:tcW w:w="6769" w:type="dxa"/>
            <w:gridSpan w:val="7"/>
            <w:tcBorders>
              <w:bottom w:val="nil"/>
            </w:tcBorders>
          </w:tcPr>
          <w:p w14:paraId="116BC2E1" w14:textId="77777777" w:rsidR="000C0BD3" w:rsidRDefault="000C0BD3" w:rsidP="001A0838">
            <w:pPr>
              <w:jc w:val="both"/>
            </w:pPr>
          </w:p>
        </w:tc>
      </w:tr>
      <w:tr w:rsidR="000C0BD3" w14:paraId="2425BBF3" w14:textId="77777777" w:rsidTr="00373A88">
        <w:trPr>
          <w:trHeight w:val="4102"/>
        </w:trPr>
        <w:tc>
          <w:tcPr>
            <w:tcW w:w="9855" w:type="dxa"/>
            <w:gridSpan w:val="8"/>
            <w:tcBorders>
              <w:top w:val="nil"/>
              <w:bottom w:val="single" w:sz="12" w:space="0" w:color="auto"/>
            </w:tcBorders>
          </w:tcPr>
          <w:p w14:paraId="455F711D" w14:textId="406A5095" w:rsidR="00963056" w:rsidRDefault="000C0BD3" w:rsidP="00373A88">
            <w:pPr>
              <w:spacing w:after="120"/>
              <w:jc w:val="both"/>
            </w:pPr>
            <w:r w:rsidRPr="00AE1686">
              <w:t xml:space="preserve">Cílem předmětu Světelný design </w:t>
            </w:r>
            <w:r>
              <w:t>2</w:t>
            </w:r>
            <w:r w:rsidRPr="00AE1686">
              <w:t xml:space="preserve"> je teoretická i praktická zkušenost s návrhem a výrobou jednoduchého světelného objektu/instalace na určité místo, pracující s výtvarným sdělením na dané téma.</w:t>
            </w:r>
          </w:p>
          <w:p w14:paraId="01004E29" w14:textId="77777777" w:rsidR="000C0BD3" w:rsidRDefault="000C0BD3" w:rsidP="00D3581F">
            <w:pPr>
              <w:pStyle w:val="Odstavecseseznamem"/>
              <w:numPr>
                <w:ilvl w:val="0"/>
                <w:numId w:val="67"/>
              </w:numPr>
              <w:spacing w:after="160" w:line="259" w:lineRule="auto"/>
              <w:jc w:val="both"/>
            </w:pPr>
            <w:r w:rsidRPr="00BE463D">
              <w:t>Světelná instalace/objekt v</w:t>
            </w:r>
            <w:r>
              <w:t> </w:t>
            </w:r>
            <w:r w:rsidRPr="00BE463D">
              <w:t>interiéru</w:t>
            </w:r>
            <w:r>
              <w:t>.</w:t>
            </w:r>
          </w:p>
          <w:p w14:paraId="03C31918" w14:textId="77777777" w:rsidR="000C0BD3" w:rsidRDefault="000C0BD3" w:rsidP="00D3581F">
            <w:pPr>
              <w:pStyle w:val="Odstavecseseznamem"/>
              <w:numPr>
                <w:ilvl w:val="0"/>
                <w:numId w:val="67"/>
              </w:numPr>
              <w:spacing w:after="160" w:line="259" w:lineRule="auto"/>
              <w:jc w:val="both"/>
            </w:pPr>
            <w:r w:rsidRPr="00BE463D">
              <w:t>Světelná instalace/objekt v</w:t>
            </w:r>
            <w:r>
              <w:t> </w:t>
            </w:r>
            <w:r w:rsidRPr="00BE463D">
              <w:t>exteriéru</w:t>
            </w:r>
            <w:r>
              <w:t>.</w:t>
            </w:r>
          </w:p>
          <w:p w14:paraId="6EA668E9" w14:textId="77777777" w:rsidR="000C0BD3" w:rsidRDefault="000C0BD3" w:rsidP="00D3581F">
            <w:pPr>
              <w:pStyle w:val="Odstavecseseznamem"/>
              <w:numPr>
                <w:ilvl w:val="0"/>
                <w:numId w:val="67"/>
              </w:numPr>
              <w:spacing w:after="160" w:line="259" w:lineRule="auto"/>
              <w:jc w:val="both"/>
            </w:pPr>
            <w:r w:rsidRPr="00BE463D">
              <w:t>Návrh světelného objektu/instalace</w:t>
            </w:r>
            <w:r>
              <w:t>.</w:t>
            </w:r>
          </w:p>
          <w:p w14:paraId="0113AB04" w14:textId="77777777" w:rsidR="000C0BD3" w:rsidRPr="00BE463D" w:rsidRDefault="000C0BD3" w:rsidP="00D3581F">
            <w:pPr>
              <w:pStyle w:val="Odstavecseseznamem"/>
              <w:numPr>
                <w:ilvl w:val="0"/>
                <w:numId w:val="67"/>
              </w:numPr>
              <w:spacing w:after="160" w:line="259" w:lineRule="auto"/>
              <w:jc w:val="both"/>
            </w:pPr>
            <w:r w:rsidRPr="00BE463D">
              <w:t xml:space="preserve">Praktické cvičení </w:t>
            </w:r>
            <w:r>
              <w:t>–</w:t>
            </w:r>
            <w:r w:rsidRPr="00BE463D">
              <w:t xml:space="preserve"> zadání</w:t>
            </w:r>
            <w:r>
              <w:t>.</w:t>
            </w:r>
          </w:p>
          <w:p w14:paraId="6A94701F" w14:textId="77777777" w:rsidR="000C0BD3" w:rsidRDefault="000C0BD3" w:rsidP="00D3581F">
            <w:pPr>
              <w:pStyle w:val="Odstavecseseznamem"/>
              <w:numPr>
                <w:ilvl w:val="0"/>
                <w:numId w:val="67"/>
              </w:numPr>
              <w:spacing w:after="160" w:line="259" w:lineRule="auto"/>
              <w:jc w:val="both"/>
            </w:pPr>
            <w:r w:rsidRPr="00BE463D">
              <w:t>Dokumentace autorizující návrh</w:t>
            </w:r>
            <w:r>
              <w:t>.</w:t>
            </w:r>
          </w:p>
          <w:p w14:paraId="5B9E53E4" w14:textId="77777777" w:rsidR="000C0BD3" w:rsidRPr="00BE463D" w:rsidRDefault="000C0BD3" w:rsidP="00D3581F">
            <w:pPr>
              <w:pStyle w:val="Odstavecseseznamem"/>
              <w:numPr>
                <w:ilvl w:val="0"/>
                <w:numId w:val="67"/>
              </w:numPr>
              <w:spacing w:after="160" w:line="259" w:lineRule="auto"/>
              <w:jc w:val="both"/>
            </w:pPr>
            <w:r w:rsidRPr="00BE463D">
              <w:t xml:space="preserve">Praktické cvičení </w:t>
            </w:r>
            <w:r>
              <w:t>–</w:t>
            </w:r>
            <w:r w:rsidRPr="00BE463D">
              <w:t xml:space="preserve"> konzultace</w:t>
            </w:r>
            <w:r>
              <w:t>.</w:t>
            </w:r>
          </w:p>
          <w:p w14:paraId="64053615" w14:textId="77777777" w:rsidR="000C0BD3" w:rsidRDefault="000C0BD3" w:rsidP="00D3581F">
            <w:pPr>
              <w:pStyle w:val="Odstavecseseznamem"/>
              <w:numPr>
                <w:ilvl w:val="0"/>
                <w:numId w:val="67"/>
              </w:numPr>
              <w:spacing w:after="160" w:line="259" w:lineRule="auto"/>
              <w:jc w:val="both"/>
            </w:pPr>
            <w:r w:rsidRPr="00BE463D">
              <w:t>Světelné zdroje, zapojení a místo objektu/instalace</w:t>
            </w:r>
            <w:r>
              <w:t>.</w:t>
            </w:r>
          </w:p>
          <w:p w14:paraId="36F89ED1" w14:textId="77777777" w:rsidR="000C0BD3" w:rsidRPr="00BE463D" w:rsidRDefault="000C0BD3" w:rsidP="00D3581F">
            <w:pPr>
              <w:pStyle w:val="Odstavecseseznamem"/>
              <w:numPr>
                <w:ilvl w:val="0"/>
                <w:numId w:val="67"/>
              </w:numPr>
              <w:spacing w:after="160" w:line="259" w:lineRule="auto"/>
              <w:jc w:val="both"/>
            </w:pPr>
            <w:r w:rsidRPr="00BE463D">
              <w:t xml:space="preserve">Praktické cvičení </w:t>
            </w:r>
            <w:r>
              <w:t>–</w:t>
            </w:r>
            <w:r w:rsidRPr="00BE463D">
              <w:t xml:space="preserve"> konzultace</w:t>
            </w:r>
            <w:r>
              <w:t>.</w:t>
            </w:r>
          </w:p>
          <w:p w14:paraId="7AF193EF" w14:textId="77777777" w:rsidR="000C0BD3" w:rsidRPr="00BE463D" w:rsidRDefault="000C0BD3" w:rsidP="00D3581F">
            <w:pPr>
              <w:pStyle w:val="Odstavecseseznamem"/>
              <w:numPr>
                <w:ilvl w:val="0"/>
                <w:numId w:val="67"/>
              </w:numPr>
              <w:spacing w:after="160" w:line="259" w:lineRule="auto"/>
              <w:jc w:val="both"/>
              <w:rPr>
                <w:rFonts w:cs="Calibri"/>
                <w:color w:val="000000"/>
              </w:rPr>
            </w:pPr>
            <w:r w:rsidRPr="00BE463D">
              <w:t>Site-specific a světlo v</w:t>
            </w:r>
            <w:r>
              <w:t> </w:t>
            </w:r>
            <w:r w:rsidRPr="00BE463D">
              <w:t>architektuře</w:t>
            </w:r>
            <w:r>
              <w:t>.</w:t>
            </w:r>
          </w:p>
          <w:p w14:paraId="20C53A20" w14:textId="77777777" w:rsidR="000C0BD3" w:rsidRPr="00BE463D" w:rsidRDefault="000C0BD3" w:rsidP="00D3581F">
            <w:pPr>
              <w:pStyle w:val="Odstavecseseznamem"/>
              <w:numPr>
                <w:ilvl w:val="0"/>
                <w:numId w:val="67"/>
              </w:numPr>
              <w:spacing w:after="160" w:line="259" w:lineRule="auto"/>
              <w:jc w:val="both"/>
            </w:pPr>
            <w:r w:rsidRPr="00BE463D">
              <w:t xml:space="preserve">Praktické cvičení </w:t>
            </w:r>
            <w:r>
              <w:t>–</w:t>
            </w:r>
            <w:r w:rsidRPr="00BE463D">
              <w:t xml:space="preserve"> konzultace</w:t>
            </w:r>
            <w:r>
              <w:t>.</w:t>
            </w:r>
          </w:p>
          <w:p w14:paraId="4953B2AB" w14:textId="77777777" w:rsidR="000C0BD3" w:rsidRPr="00BE463D" w:rsidRDefault="000C0BD3" w:rsidP="00D3581F">
            <w:pPr>
              <w:pStyle w:val="Odstavecseseznamem"/>
              <w:numPr>
                <w:ilvl w:val="0"/>
                <w:numId w:val="67"/>
              </w:numPr>
              <w:spacing w:after="160" w:line="259" w:lineRule="auto"/>
              <w:jc w:val="both"/>
            </w:pPr>
            <w:r w:rsidRPr="00BE463D">
              <w:t>Audiovizuální a projekční produkce</w:t>
            </w:r>
            <w:r>
              <w:t>.</w:t>
            </w:r>
          </w:p>
          <w:p w14:paraId="2AFA2A2E" w14:textId="77777777" w:rsidR="000C0BD3" w:rsidRPr="00BE463D" w:rsidRDefault="000C0BD3" w:rsidP="00D3581F">
            <w:pPr>
              <w:pStyle w:val="Odstavecseseznamem"/>
              <w:numPr>
                <w:ilvl w:val="0"/>
                <w:numId w:val="67"/>
              </w:numPr>
              <w:spacing w:after="160" w:line="259" w:lineRule="auto"/>
              <w:jc w:val="both"/>
            </w:pPr>
            <w:r w:rsidRPr="00BE463D">
              <w:t xml:space="preserve">Praktické cvičení </w:t>
            </w:r>
            <w:r>
              <w:t>–</w:t>
            </w:r>
            <w:r w:rsidRPr="00BE463D">
              <w:t xml:space="preserve"> instalace</w:t>
            </w:r>
            <w:r>
              <w:t>.</w:t>
            </w:r>
          </w:p>
          <w:p w14:paraId="3D63C177" w14:textId="77777777" w:rsidR="000C0BD3" w:rsidRDefault="000C0BD3" w:rsidP="00373A88">
            <w:pPr>
              <w:pStyle w:val="Odstavecseseznamem"/>
              <w:numPr>
                <w:ilvl w:val="0"/>
                <w:numId w:val="67"/>
              </w:numPr>
              <w:spacing w:after="120"/>
              <w:ind w:left="714" w:hanging="357"/>
              <w:contextualSpacing w:val="0"/>
              <w:jc w:val="both"/>
            </w:pPr>
            <w:r w:rsidRPr="00BE463D">
              <w:t xml:space="preserve">Praktické cvičení </w:t>
            </w:r>
            <w:r>
              <w:t>–</w:t>
            </w:r>
            <w:r w:rsidRPr="00BE463D">
              <w:t xml:space="preserve"> deinstalace</w:t>
            </w:r>
            <w:r w:rsidRPr="008132D4">
              <w:t>.</w:t>
            </w:r>
          </w:p>
          <w:p w14:paraId="5A30FB4E" w14:textId="0BA818B5" w:rsidR="00963056" w:rsidRPr="00AF68B3" w:rsidRDefault="00963056" w:rsidP="00624614">
            <w:pPr>
              <w:jc w:val="both"/>
            </w:pPr>
            <w:r>
              <w:t xml:space="preserve">Student je schopen </w:t>
            </w:r>
            <w:r w:rsidRPr="00137D2B">
              <w:t xml:space="preserve">prakticky aplikovat </w:t>
            </w:r>
            <w:r>
              <w:t xml:space="preserve">znalosti </w:t>
            </w:r>
            <w:r w:rsidRPr="00137D2B">
              <w:t>při navrhování a svícení scén, studiových instalací či jiné televizní konfese</w:t>
            </w:r>
            <w:r>
              <w:t>.</w:t>
            </w:r>
          </w:p>
        </w:tc>
      </w:tr>
      <w:tr w:rsidR="000C0BD3" w14:paraId="39B398FB" w14:textId="77777777" w:rsidTr="001A0838">
        <w:trPr>
          <w:trHeight w:val="265"/>
        </w:trPr>
        <w:tc>
          <w:tcPr>
            <w:tcW w:w="3653" w:type="dxa"/>
            <w:gridSpan w:val="2"/>
            <w:tcBorders>
              <w:top w:val="nil"/>
            </w:tcBorders>
            <w:shd w:val="clear" w:color="auto" w:fill="F7CAAC"/>
          </w:tcPr>
          <w:p w14:paraId="56A8203C" w14:textId="77777777" w:rsidR="000C0BD3" w:rsidRDefault="000C0BD3" w:rsidP="001A0838">
            <w:pPr>
              <w:jc w:val="both"/>
            </w:pPr>
            <w:r>
              <w:rPr>
                <w:b/>
              </w:rPr>
              <w:t>Studijní literatura a studijní pomůcky</w:t>
            </w:r>
          </w:p>
        </w:tc>
        <w:tc>
          <w:tcPr>
            <w:tcW w:w="6202" w:type="dxa"/>
            <w:gridSpan w:val="6"/>
            <w:tcBorders>
              <w:top w:val="nil"/>
              <w:bottom w:val="nil"/>
            </w:tcBorders>
          </w:tcPr>
          <w:p w14:paraId="0AE9782A" w14:textId="77777777" w:rsidR="000C0BD3" w:rsidRDefault="000C0BD3" w:rsidP="001A0838">
            <w:pPr>
              <w:jc w:val="both"/>
            </w:pPr>
          </w:p>
        </w:tc>
      </w:tr>
      <w:tr w:rsidR="000C0BD3" w:rsidRPr="003F7F55" w14:paraId="456A1E98" w14:textId="77777777" w:rsidTr="001A0838">
        <w:trPr>
          <w:trHeight w:val="1497"/>
        </w:trPr>
        <w:tc>
          <w:tcPr>
            <w:tcW w:w="9855" w:type="dxa"/>
            <w:gridSpan w:val="8"/>
            <w:tcBorders>
              <w:top w:val="nil"/>
            </w:tcBorders>
          </w:tcPr>
          <w:p w14:paraId="3A00B817" w14:textId="77777777" w:rsidR="000C0BD3" w:rsidRPr="002320CF" w:rsidRDefault="000C0BD3" w:rsidP="001A0838">
            <w:pPr>
              <w:jc w:val="both"/>
              <w:rPr>
                <w:b/>
              </w:rPr>
            </w:pPr>
            <w:r w:rsidRPr="002320CF">
              <w:rPr>
                <w:b/>
              </w:rPr>
              <w:t>Povinná:</w:t>
            </w:r>
          </w:p>
          <w:p w14:paraId="48A31B34" w14:textId="77777777" w:rsidR="000C0BD3" w:rsidRPr="00210CE6" w:rsidRDefault="000C0BD3" w:rsidP="001A0838">
            <w:pPr>
              <w:jc w:val="both"/>
              <w:rPr>
                <w:rFonts w:eastAsia="Arial Unicode MS"/>
                <w:shd w:val="clear" w:color="auto" w:fill="FFFFFF"/>
              </w:rPr>
            </w:pPr>
            <w:r w:rsidRPr="00210CE6">
              <w:rPr>
                <w:rFonts w:eastAsia="Arial Unicode MS"/>
                <w:shd w:val="clear" w:color="auto" w:fill="FFFFFF"/>
              </w:rPr>
              <w:t>HABEL, Jiří. </w:t>
            </w:r>
            <w:r w:rsidRPr="00716105">
              <w:rPr>
                <w:rFonts w:eastAsia="Arial Unicode MS"/>
                <w:i/>
                <w:iCs/>
                <w:shd w:val="clear" w:color="auto" w:fill="FFFFFF"/>
              </w:rPr>
              <w:t xml:space="preserve">Světlo a </w:t>
            </w:r>
            <w:r w:rsidRPr="00C825E5">
              <w:rPr>
                <w:rFonts w:eastAsia="Arial Unicode MS"/>
                <w:i/>
                <w:iCs/>
                <w:shd w:val="clear" w:color="auto" w:fill="FFFFFF"/>
              </w:rPr>
              <w:t>osvětlování</w:t>
            </w:r>
            <w:r w:rsidRPr="00C825E5">
              <w:rPr>
                <w:rFonts w:eastAsia="Arial Unicode MS"/>
                <w:shd w:val="clear" w:color="auto" w:fill="FFFFFF"/>
              </w:rPr>
              <w:t>. FCC Public,</w:t>
            </w:r>
            <w:r w:rsidRPr="00210CE6">
              <w:rPr>
                <w:rFonts w:eastAsia="Arial Unicode MS"/>
                <w:shd w:val="clear" w:color="auto" w:fill="FFFFFF"/>
              </w:rPr>
              <w:t xml:space="preserve"> 2013. ISBN 9788086531213.</w:t>
            </w:r>
          </w:p>
          <w:p w14:paraId="4CB55D0F" w14:textId="77777777" w:rsidR="00963056" w:rsidRDefault="00963056" w:rsidP="00963056">
            <w:pPr>
              <w:jc w:val="both"/>
              <w:rPr>
                <w:rFonts w:eastAsia="Arial Unicode MS"/>
                <w:shd w:val="clear" w:color="auto" w:fill="FFFFFF"/>
              </w:rPr>
            </w:pPr>
            <w:r w:rsidRPr="000A73F0">
              <w:rPr>
                <w:rFonts w:eastAsia="Arial Unicode MS"/>
                <w:shd w:val="clear" w:color="auto" w:fill="FFFFFF"/>
              </w:rPr>
              <w:t>KLANG, Michael. </w:t>
            </w:r>
            <w:r w:rsidRPr="00716105">
              <w:rPr>
                <w:rFonts w:eastAsia="Arial Unicode MS"/>
                <w:i/>
                <w:iCs/>
                <w:shd w:val="clear" w:color="auto" w:fill="FFFFFF"/>
              </w:rPr>
              <w:t>Televizní konfese</w:t>
            </w:r>
            <w:r w:rsidRPr="000A73F0">
              <w:rPr>
                <w:rFonts w:eastAsia="Arial Unicode MS"/>
                <w:shd w:val="clear" w:color="auto" w:fill="FFFFFF"/>
              </w:rPr>
              <w:t>. Ve Zlíně: Univerzita Tomáše Bati, 2018. ISBN 978-80-7454-808-6.</w:t>
            </w:r>
          </w:p>
          <w:p w14:paraId="3457735B" w14:textId="24114CD8" w:rsidR="000C0BD3" w:rsidRDefault="000C0BD3" w:rsidP="001A0838">
            <w:pPr>
              <w:jc w:val="both"/>
              <w:rPr>
                <w:rFonts w:eastAsia="Arial Unicode MS"/>
                <w:shd w:val="clear" w:color="auto" w:fill="FFFFFF"/>
              </w:rPr>
            </w:pPr>
            <w:r w:rsidRPr="00D664A6">
              <w:rPr>
                <w:rFonts w:eastAsia="Arial Unicode MS"/>
                <w:shd w:val="clear" w:color="auto" w:fill="FFFFFF"/>
              </w:rPr>
              <w:t>MORAN, Nick. </w:t>
            </w:r>
            <w:r w:rsidRPr="00716105">
              <w:rPr>
                <w:rFonts w:eastAsia="Arial Unicode MS"/>
                <w:i/>
                <w:iCs/>
                <w:shd w:val="clear" w:color="auto" w:fill="FFFFFF"/>
              </w:rPr>
              <w:t xml:space="preserve">Světelný design: pro divadlo, koncerty, výstavy a živé akce. </w:t>
            </w:r>
            <w:r w:rsidRPr="00D664A6">
              <w:rPr>
                <w:rFonts w:eastAsia="Arial Unicode MS"/>
                <w:shd w:val="clear" w:color="auto" w:fill="FFFFFF"/>
              </w:rPr>
              <w:t>Praha</w:t>
            </w:r>
            <w:r w:rsidR="00766EED">
              <w:rPr>
                <w:rFonts w:eastAsia="Arial Unicode MS"/>
                <w:shd w:val="clear" w:color="auto" w:fill="FFFFFF"/>
              </w:rPr>
              <w:t>:</w:t>
            </w:r>
            <w:r w:rsidRPr="00D664A6">
              <w:rPr>
                <w:rFonts w:eastAsia="Arial Unicode MS"/>
                <w:shd w:val="clear" w:color="auto" w:fill="FFFFFF"/>
              </w:rPr>
              <w:t xml:space="preserve"> Institut </w:t>
            </w:r>
            <w:r w:rsidR="008B595E" w:rsidRPr="00D664A6">
              <w:rPr>
                <w:rFonts w:eastAsia="Arial Unicode MS"/>
                <w:shd w:val="clear" w:color="auto" w:fill="FFFFFF"/>
              </w:rPr>
              <w:t>umění – Divadelní</w:t>
            </w:r>
            <w:r w:rsidRPr="00D664A6">
              <w:rPr>
                <w:rFonts w:eastAsia="Arial Unicode MS"/>
                <w:shd w:val="clear" w:color="auto" w:fill="FFFFFF"/>
              </w:rPr>
              <w:t xml:space="preserve"> ústav ve spolupráci s Institutem světelného designu, 2010. ISBN 978-80-7008-246-1.</w:t>
            </w:r>
          </w:p>
          <w:p w14:paraId="5714683E" w14:textId="77777777" w:rsidR="000C0BD3" w:rsidRPr="002320CF" w:rsidRDefault="000C0BD3" w:rsidP="001A0838">
            <w:pPr>
              <w:jc w:val="both"/>
              <w:rPr>
                <w:b/>
              </w:rPr>
            </w:pPr>
            <w:r w:rsidRPr="002320CF">
              <w:rPr>
                <w:b/>
              </w:rPr>
              <w:t>Doporučená:</w:t>
            </w:r>
          </w:p>
          <w:p w14:paraId="7F0F86DA" w14:textId="77777777" w:rsidR="00244FB3" w:rsidRDefault="000C0BD3" w:rsidP="001A0838">
            <w:pPr>
              <w:jc w:val="both"/>
              <w:rPr>
                <w:rFonts w:eastAsia="Arial Unicode MS"/>
                <w:shd w:val="clear" w:color="auto" w:fill="FFFFFF"/>
              </w:rPr>
            </w:pPr>
            <w:r w:rsidRPr="000A73F0">
              <w:rPr>
                <w:rFonts w:eastAsia="Arial Unicode MS"/>
                <w:shd w:val="clear" w:color="auto" w:fill="FFFFFF"/>
              </w:rPr>
              <w:t>ALBERTOVÁ, Helena. </w:t>
            </w:r>
            <w:r w:rsidRPr="00766EED">
              <w:rPr>
                <w:rFonts w:eastAsia="Arial Unicode MS"/>
                <w:i/>
                <w:iCs/>
                <w:shd w:val="clear" w:color="auto" w:fill="FFFFFF"/>
              </w:rPr>
              <w:t>Josef Svoboda – scénograf</w:t>
            </w:r>
            <w:r w:rsidRPr="000A73F0">
              <w:rPr>
                <w:rFonts w:eastAsia="Arial Unicode MS"/>
                <w:shd w:val="clear" w:color="auto" w:fill="FFFFFF"/>
              </w:rPr>
              <w:t xml:space="preserve">. Praha: Institut umění – Divadelní ústav, 2012. </w:t>
            </w:r>
          </w:p>
          <w:p w14:paraId="4705D285" w14:textId="2D9F3547" w:rsidR="000C0BD3" w:rsidRPr="003F7F55" w:rsidRDefault="000C0BD3" w:rsidP="007639A0">
            <w:pPr>
              <w:jc w:val="both"/>
              <w:rPr>
                <w:b/>
              </w:rPr>
            </w:pPr>
            <w:r w:rsidRPr="000A73F0">
              <w:rPr>
                <w:rFonts w:eastAsia="Arial Unicode MS"/>
                <w:shd w:val="clear" w:color="auto" w:fill="FFFFFF"/>
              </w:rPr>
              <w:t>ISBN 978-80-7008-290-4.</w:t>
            </w:r>
          </w:p>
        </w:tc>
      </w:tr>
    </w:tbl>
    <w:p w14:paraId="2DE87FCE" w14:textId="77777777" w:rsidR="00B25065" w:rsidRDefault="00B25065"/>
    <w:p w14:paraId="40F11EFC" w14:textId="77777777" w:rsidR="00B25065" w:rsidRDefault="00B2506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25065" w14:paraId="58428014" w14:textId="77777777" w:rsidTr="00B25065">
        <w:tc>
          <w:tcPr>
            <w:tcW w:w="9855" w:type="dxa"/>
            <w:gridSpan w:val="8"/>
            <w:tcBorders>
              <w:bottom w:val="double" w:sz="4" w:space="0" w:color="auto"/>
            </w:tcBorders>
            <w:shd w:val="clear" w:color="auto" w:fill="BDD6EE"/>
          </w:tcPr>
          <w:p w14:paraId="1FF6C078" w14:textId="29BFDF95" w:rsidR="00B25065" w:rsidRDefault="00B25065" w:rsidP="00B25065">
            <w:pPr>
              <w:jc w:val="both"/>
              <w:rPr>
                <w:b/>
                <w:sz w:val="28"/>
              </w:rPr>
            </w:pPr>
            <w:r>
              <w:lastRenderedPageBreak/>
              <w:br w:type="page"/>
            </w:r>
            <w:r>
              <w:rPr>
                <w:b/>
                <w:sz w:val="28"/>
              </w:rPr>
              <w:t>B-III – Charakteristika studijního předmětu</w:t>
            </w:r>
          </w:p>
        </w:tc>
      </w:tr>
      <w:tr w:rsidR="00B25065" w14:paraId="46C094FB" w14:textId="77777777" w:rsidTr="00B25065">
        <w:tc>
          <w:tcPr>
            <w:tcW w:w="3086" w:type="dxa"/>
            <w:tcBorders>
              <w:top w:val="double" w:sz="4" w:space="0" w:color="auto"/>
            </w:tcBorders>
            <w:shd w:val="clear" w:color="auto" w:fill="F7CAAC"/>
          </w:tcPr>
          <w:p w14:paraId="0A3859DC" w14:textId="77777777" w:rsidR="00B25065" w:rsidRDefault="00B25065" w:rsidP="00B25065">
            <w:pPr>
              <w:rPr>
                <w:b/>
              </w:rPr>
            </w:pPr>
            <w:r>
              <w:rPr>
                <w:b/>
              </w:rPr>
              <w:t>Název studijního předmětu</w:t>
            </w:r>
          </w:p>
        </w:tc>
        <w:tc>
          <w:tcPr>
            <w:tcW w:w="6769" w:type="dxa"/>
            <w:gridSpan w:val="7"/>
            <w:tcBorders>
              <w:top w:val="double" w:sz="4" w:space="0" w:color="auto"/>
            </w:tcBorders>
          </w:tcPr>
          <w:p w14:paraId="2EDBF130" w14:textId="5C89C850" w:rsidR="00B25065" w:rsidRDefault="00B25065" w:rsidP="00B25065">
            <w:pPr>
              <w:jc w:val="both"/>
            </w:pPr>
            <w:r>
              <w:t>Technická podpora projektů 1</w:t>
            </w:r>
          </w:p>
        </w:tc>
      </w:tr>
      <w:tr w:rsidR="00B25065" w14:paraId="632B92ED" w14:textId="77777777" w:rsidTr="00B25065">
        <w:tc>
          <w:tcPr>
            <w:tcW w:w="3086" w:type="dxa"/>
            <w:shd w:val="clear" w:color="auto" w:fill="F7CAAC"/>
          </w:tcPr>
          <w:p w14:paraId="65203327" w14:textId="77777777" w:rsidR="00B25065" w:rsidRDefault="00B25065" w:rsidP="00B25065">
            <w:pPr>
              <w:rPr>
                <w:b/>
              </w:rPr>
            </w:pPr>
            <w:r>
              <w:rPr>
                <w:b/>
              </w:rPr>
              <w:t>Typ předmětu</w:t>
            </w:r>
          </w:p>
        </w:tc>
        <w:tc>
          <w:tcPr>
            <w:tcW w:w="3406" w:type="dxa"/>
            <w:gridSpan w:val="4"/>
          </w:tcPr>
          <w:p w14:paraId="1F57546F" w14:textId="4F6C4612" w:rsidR="00B25065" w:rsidRDefault="00CB2898" w:rsidP="00B25065">
            <w:pPr>
              <w:jc w:val="both"/>
            </w:pPr>
            <w:r>
              <w:t>p</w:t>
            </w:r>
            <w:r w:rsidR="00B25065">
              <w:t>ovinný</w:t>
            </w:r>
          </w:p>
        </w:tc>
        <w:tc>
          <w:tcPr>
            <w:tcW w:w="2695" w:type="dxa"/>
            <w:gridSpan w:val="2"/>
            <w:shd w:val="clear" w:color="auto" w:fill="F7CAAC"/>
          </w:tcPr>
          <w:p w14:paraId="744EE410" w14:textId="77777777" w:rsidR="00B25065" w:rsidRDefault="00B25065" w:rsidP="00B25065">
            <w:pPr>
              <w:jc w:val="both"/>
            </w:pPr>
            <w:r>
              <w:rPr>
                <w:b/>
              </w:rPr>
              <w:t>doporučený ročník / semestr</w:t>
            </w:r>
          </w:p>
        </w:tc>
        <w:tc>
          <w:tcPr>
            <w:tcW w:w="668" w:type="dxa"/>
          </w:tcPr>
          <w:p w14:paraId="11902D6E" w14:textId="44E42C19" w:rsidR="00B25065" w:rsidRDefault="00B25065" w:rsidP="00B25065">
            <w:pPr>
              <w:jc w:val="both"/>
            </w:pPr>
            <w:r>
              <w:t>1/ZS</w:t>
            </w:r>
          </w:p>
        </w:tc>
      </w:tr>
      <w:tr w:rsidR="00B25065" w14:paraId="202F8B4B" w14:textId="77777777" w:rsidTr="00B25065">
        <w:tc>
          <w:tcPr>
            <w:tcW w:w="3086" w:type="dxa"/>
            <w:shd w:val="clear" w:color="auto" w:fill="F7CAAC"/>
          </w:tcPr>
          <w:p w14:paraId="19B07042" w14:textId="77777777" w:rsidR="00B25065" w:rsidRDefault="00B25065" w:rsidP="00B25065">
            <w:pPr>
              <w:rPr>
                <w:b/>
              </w:rPr>
            </w:pPr>
            <w:r>
              <w:rPr>
                <w:b/>
              </w:rPr>
              <w:t>Rozsah studijního předmětu</w:t>
            </w:r>
          </w:p>
        </w:tc>
        <w:tc>
          <w:tcPr>
            <w:tcW w:w="1701" w:type="dxa"/>
            <w:gridSpan w:val="2"/>
          </w:tcPr>
          <w:p w14:paraId="20CF4582" w14:textId="53FFBBD7" w:rsidR="00B25065" w:rsidRDefault="00B25065" w:rsidP="00B25065">
            <w:pPr>
              <w:jc w:val="both"/>
            </w:pPr>
            <w:r>
              <w:t>26</w:t>
            </w:r>
            <w:r w:rsidR="00BC3F5F">
              <w:t xml:space="preserve"> </w:t>
            </w:r>
            <w:r>
              <w:t>c</w:t>
            </w:r>
          </w:p>
        </w:tc>
        <w:tc>
          <w:tcPr>
            <w:tcW w:w="889" w:type="dxa"/>
            <w:shd w:val="clear" w:color="auto" w:fill="F7CAAC"/>
          </w:tcPr>
          <w:p w14:paraId="4AAA422D" w14:textId="77777777" w:rsidR="00B25065" w:rsidRDefault="00B25065" w:rsidP="00B25065">
            <w:pPr>
              <w:jc w:val="both"/>
              <w:rPr>
                <w:b/>
              </w:rPr>
            </w:pPr>
            <w:r>
              <w:rPr>
                <w:b/>
              </w:rPr>
              <w:t xml:space="preserve">hod. </w:t>
            </w:r>
          </w:p>
        </w:tc>
        <w:tc>
          <w:tcPr>
            <w:tcW w:w="816" w:type="dxa"/>
          </w:tcPr>
          <w:p w14:paraId="00B989CD" w14:textId="77777777" w:rsidR="00B25065" w:rsidRDefault="00B25065" w:rsidP="00B25065">
            <w:pPr>
              <w:jc w:val="both"/>
            </w:pPr>
            <w:r>
              <w:t>26</w:t>
            </w:r>
          </w:p>
        </w:tc>
        <w:tc>
          <w:tcPr>
            <w:tcW w:w="2156" w:type="dxa"/>
            <w:shd w:val="clear" w:color="auto" w:fill="F7CAAC"/>
          </w:tcPr>
          <w:p w14:paraId="68E81B97" w14:textId="77777777" w:rsidR="00B25065" w:rsidRDefault="00B25065" w:rsidP="00B25065">
            <w:pPr>
              <w:jc w:val="both"/>
              <w:rPr>
                <w:b/>
              </w:rPr>
            </w:pPr>
            <w:r>
              <w:rPr>
                <w:b/>
              </w:rPr>
              <w:t>kreditů</w:t>
            </w:r>
          </w:p>
        </w:tc>
        <w:tc>
          <w:tcPr>
            <w:tcW w:w="1207" w:type="dxa"/>
            <w:gridSpan w:val="2"/>
          </w:tcPr>
          <w:p w14:paraId="2B7770CF" w14:textId="77777777" w:rsidR="00B25065" w:rsidRDefault="00B25065" w:rsidP="00B25065">
            <w:pPr>
              <w:jc w:val="both"/>
            </w:pPr>
            <w:r>
              <w:t>1</w:t>
            </w:r>
          </w:p>
        </w:tc>
      </w:tr>
      <w:tr w:rsidR="00B25065" w14:paraId="57312CA8" w14:textId="77777777" w:rsidTr="00B25065">
        <w:tc>
          <w:tcPr>
            <w:tcW w:w="3086" w:type="dxa"/>
            <w:shd w:val="clear" w:color="auto" w:fill="F7CAAC"/>
          </w:tcPr>
          <w:p w14:paraId="5AFF8AC5" w14:textId="77777777" w:rsidR="00B25065" w:rsidRDefault="00B25065" w:rsidP="00B25065">
            <w:pPr>
              <w:rPr>
                <w:b/>
                <w:sz w:val="22"/>
              </w:rPr>
            </w:pPr>
            <w:r>
              <w:rPr>
                <w:b/>
              </w:rPr>
              <w:t>Prerekvizity, korekvizity, ekvivalence</w:t>
            </w:r>
          </w:p>
        </w:tc>
        <w:tc>
          <w:tcPr>
            <w:tcW w:w="6769" w:type="dxa"/>
            <w:gridSpan w:val="7"/>
          </w:tcPr>
          <w:p w14:paraId="187B8F32" w14:textId="77777777" w:rsidR="00B25065" w:rsidRDefault="00B25065" w:rsidP="00B25065">
            <w:pPr>
              <w:jc w:val="both"/>
            </w:pPr>
          </w:p>
        </w:tc>
      </w:tr>
      <w:tr w:rsidR="00B25065" w14:paraId="7AF947D2" w14:textId="77777777" w:rsidTr="00B25065">
        <w:tc>
          <w:tcPr>
            <w:tcW w:w="3086" w:type="dxa"/>
            <w:shd w:val="clear" w:color="auto" w:fill="F7CAAC"/>
          </w:tcPr>
          <w:p w14:paraId="148B0B6A" w14:textId="77777777" w:rsidR="00B25065" w:rsidRDefault="00B25065" w:rsidP="00B25065">
            <w:pPr>
              <w:rPr>
                <w:b/>
              </w:rPr>
            </w:pPr>
            <w:r>
              <w:rPr>
                <w:b/>
              </w:rPr>
              <w:t>Klasifikovaný zápočet</w:t>
            </w:r>
          </w:p>
        </w:tc>
        <w:tc>
          <w:tcPr>
            <w:tcW w:w="3406" w:type="dxa"/>
            <w:gridSpan w:val="4"/>
          </w:tcPr>
          <w:p w14:paraId="3541A7F1" w14:textId="77777777" w:rsidR="00B25065" w:rsidRDefault="00B25065" w:rsidP="00B25065">
            <w:pPr>
              <w:jc w:val="both"/>
            </w:pPr>
            <w:r>
              <w:t>zápočet</w:t>
            </w:r>
          </w:p>
        </w:tc>
        <w:tc>
          <w:tcPr>
            <w:tcW w:w="2156" w:type="dxa"/>
            <w:shd w:val="clear" w:color="auto" w:fill="F7CAAC"/>
          </w:tcPr>
          <w:p w14:paraId="32D49880" w14:textId="77777777" w:rsidR="00B25065" w:rsidRDefault="00B25065" w:rsidP="00B25065">
            <w:pPr>
              <w:jc w:val="both"/>
              <w:rPr>
                <w:b/>
              </w:rPr>
            </w:pPr>
            <w:r>
              <w:rPr>
                <w:b/>
              </w:rPr>
              <w:t>Forma výuky</w:t>
            </w:r>
          </w:p>
        </w:tc>
        <w:tc>
          <w:tcPr>
            <w:tcW w:w="1207" w:type="dxa"/>
            <w:gridSpan w:val="2"/>
          </w:tcPr>
          <w:p w14:paraId="20EB3913" w14:textId="77777777" w:rsidR="00B25065" w:rsidRDefault="00B25065" w:rsidP="00B25065">
            <w:pPr>
              <w:jc w:val="both"/>
            </w:pPr>
            <w:r>
              <w:t>cvičení</w:t>
            </w:r>
          </w:p>
        </w:tc>
      </w:tr>
      <w:tr w:rsidR="00B25065" w14:paraId="02B53BF0" w14:textId="77777777" w:rsidTr="00B25065">
        <w:tc>
          <w:tcPr>
            <w:tcW w:w="3086" w:type="dxa"/>
            <w:shd w:val="clear" w:color="auto" w:fill="F7CAAC"/>
          </w:tcPr>
          <w:p w14:paraId="48452CCA" w14:textId="77777777" w:rsidR="00B25065" w:rsidRDefault="00B25065" w:rsidP="00B25065">
            <w:pPr>
              <w:rPr>
                <w:b/>
              </w:rPr>
            </w:pPr>
            <w:r>
              <w:rPr>
                <w:b/>
              </w:rPr>
              <w:t>Forma způsobu ověření studijních výsledků a další požadavky na studenta</w:t>
            </w:r>
          </w:p>
        </w:tc>
        <w:tc>
          <w:tcPr>
            <w:tcW w:w="6769" w:type="dxa"/>
            <w:gridSpan w:val="7"/>
            <w:tcBorders>
              <w:bottom w:val="nil"/>
            </w:tcBorders>
          </w:tcPr>
          <w:p w14:paraId="20D411A2" w14:textId="77777777" w:rsidR="00B25065" w:rsidRPr="00A7052D" w:rsidRDefault="00B25065" w:rsidP="00B25065">
            <w:pPr>
              <w:jc w:val="both"/>
              <w:rPr>
                <w:color w:val="FF0000"/>
              </w:rPr>
            </w:pPr>
            <w:r w:rsidRPr="00252DB4">
              <w:t>80% aktivní účast</w:t>
            </w:r>
            <w:r>
              <w:t xml:space="preserve"> na cvičení</w:t>
            </w:r>
            <w:r w:rsidRPr="00252DB4">
              <w:t>, zpracování</w:t>
            </w:r>
            <w:r>
              <w:t xml:space="preserve"> závěrečné </w:t>
            </w:r>
            <w:r w:rsidRPr="00252DB4">
              <w:t>prezentace</w:t>
            </w:r>
            <w:r>
              <w:t xml:space="preserve"> práce</w:t>
            </w:r>
          </w:p>
        </w:tc>
      </w:tr>
      <w:tr w:rsidR="00B25065" w14:paraId="256931C3" w14:textId="77777777" w:rsidTr="002A52B2">
        <w:trPr>
          <w:trHeight w:val="218"/>
        </w:trPr>
        <w:tc>
          <w:tcPr>
            <w:tcW w:w="9855" w:type="dxa"/>
            <w:gridSpan w:val="8"/>
            <w:tcBorders>
              <w:top w:val="nil"/>
            </w:tcBorders>
          </w:tcPr>
          <w:p w14:paraId="7DC90F9F" w14:textId="77777777" w:rsidR="00B25065" w:rsidRDefault="00B25065" w:rsidP="00B25065"/>
        </w:tc>
      </w:tr>
      <w:tr w:rsidR="00B25065" w14:paraId="699C535D" w14:textId="77777777" w:rsidTr="00B25065">
        <w:trPr>
          <w:trHeight w:val="197"/>
        </w:trPr>
        <w:tc>
          <w:tcPr>
            <w:tcW w:w="3086" w:type="dxa"/>
            <w:tcBorders>
              <w:top w:val="nil"/>
            </w:tcBorders>
            <w:shd w:val="clear" w:color="auto" w:fill="F7CAAC"/>
          </w:tcPr>
          <w:p w14:paraId="4FA6DF14" w14:textId="77777777" w:rsidR="00B25065" w:rsidRDefault="00B25065" w:rsidP="00B25065">
            <w:pPr>
              <w:rPr>
                <w:b/>
              </w:rPr>
            </w:pPr>
            <w:r>
              <w:rPr>
                <w:b/>
              </w:rPr>
              <w:t>Garant předmětu</w:t>
            </w:r>
          </w:p>
        </w:tc>
        <w:tc>
          <w:tcPr>
            <w:tcW w:w="6769" w:type="dxa"/>
            <w:gridSpan w:val="7"/>
            <w:tcBorders>
              <w:top w:val="nil"/>
            </w:tcBorders>
          </w:tcPr>
          <w:p w14:paraId="4FC8E8EB" w14:textId="77777777" w:rsidR="00B25065" w:rsidRDefault="00B25065" w:rsidP="00B25065">
            <w:pPr>
              <w:jc w:val="both"/>
            </w:pPr>
            <w:r>
              <w:t>Ing. Jaroslav Bílka</w:t>
            </w:r>
          </w:p>
        </w:tc>
      </w:tr>
      <w:tr w:rsidR="00B25065" w14:paraId="1A2EB9D7" w14:textId="77777777" w:rsidTr="00B25065">
        <w:trPr>
          <w:trHeight w:val="243"/>
        </w:trPr>
        <w:tc>
          <w:tcPr>
            <w:tcW w:w="3086" w:type="dxa"/>
            <w:tcBorders>
              <w:top w:val="nil"/>
            </w:tcBorders>
            <w:shd w:val="clear" w:color="auto" w:fill="F7CAAC"/>
          </w:tcPr>
          <w:p w14:paraId="2D370861" w14:textId="77777777" w:rsidR="00B25065" w:rsidRDefault="00B25065" w:rsidP="00B25065">
            <w:pPr>
              <w:rPr>
                <w:b/>
              </w:rPr>
            </w:pPr>
            <w:r>
              <w:rPr>
                <w:b/>
              </w:rPr>
              <w:t>Zapojení garanta do výuky předmětu</w:t>
            </w:r>
          </w:p>
        </w:tc>
        <w:tc>
          <w:tcPr>
            <w:tcW w:w="6769" w:type="dxa"/>
            <w:gridSpan w:val="7"/>
            <w:tcBorders>
              <w:top w:val="nil"/>
            </w:tcBorders>
          </w:tcPr>
          <w:p w14:paraId="334932CD" w14:textId="43B22C64" w:rsidR="00B25065" w:rsidRDefault="00B25065" w:rsidP="00B25065">
            <w:pPr>
              <w:jc w:val="both"/>
            </w:pPr>
            <w:r>
              <w:t>100</w:t>
            </w:r>
            <w:r w:rsidR="00236290">
              <w:t xml:space="preserve"> </w:t>
            </w:r>
            <w:r>
              <w:t>%</w:t>
            </w:r>
          </w:p>
        </w:tc>
      </w:tr>
      <w:tr w:rsidR="00B25065" w14:paraId="654F1278" w14:textId="77777777" w:rsidTr="00B25065">
        <w:tc>
          <w:tcPr>
            <w:tcW w:w="3086" w:type="dxa"/>
            <w:shd w:val="clear" w:color="auto" w:fill="F7CAAC"/>
          </w:tcPr>
          <w:p w14:paraId="0D9C3F01" w14:textId="77777777" w:rsidR="00B25065" w:rsidRDefault="00B25065" w:rsidP="00B25065">
            <w:pPr>
              <w:rPr>
                <w:b/>
              </w:rPr>
            </w:pPr>
            <w:r>
              <w:rPr>
                <w:b/>
              </w:rPr>
              <w:t>Vyučující</w:t>
            </w:r>
          </w:p>
        </w:tc>
        <w:tc>
          <w:tcPr>
            <w:tcW w:w="6769" w:type="dxa"/>
            <w:gridSpan w:val="7"/>
            <w:tcBorders>
              <w:bottom w:val="nil"/>
            </w:tcBorders>
          </w:tcPr>
          <w:p w14:paraId="3E29D14B" w14:textId="142F8F17" w:rsidR="00B25065" w:rsidRDefault="00B25065" w:rsidP="00B25065">
            <w:pPr>
              <w:jc w:val="both"/>
            </w:pPr>
            <w:r>
              <w:t>Ing. Jaroslav Bílka</w:t>
            </w:r>
          </w:p>
        </w:tc>
      </w:tr>
      <w:tr w:rsidR="00B25065" w14:paraId="661C6B27" w14:textId="77777777" w:rsidTr="00624614">
        <w:trPr>
          <w:trHeight w:val="150"/>
        </w:trPr>
        <w:tc>
          <w:tcPr>
            <w:tcW w:w="9855" w:type="dxa"/>
            <w:gridSpan w:val="8"/>
            <w:tcBorders>
              <w:top w:val="nil"/>
            </w:tcBorders>
          </w:tcPr>
          <w:p w14:paraId="258478D6" w14:textId="77777777" w:rsidR="00B25065" w:rsidRDefault="00B25065" w:rsidP="00B25065">
            <w:pPr>
              <w:jc w:val="both"/>
            </w:pPr>
          </w:p>
        </w:tc>
      </w:tr>
      <w:tr w:rsidR="00B25065" w14:paraId="5829137B" w14:textId="77777777" w:rsidTr="00B25065">
        <w:tc>
          <w:tcPr>
            <w:tcW w:w="3086" w:type="dxa"/>
            <w:shd w:val="clear" w:color="auto" w:fill="F7CAAC"/>
          </w:tcPr>
          <w:p w14:paraId="6B47A6F5" w14:textId="77777777" w:rsidR="00B25065" w:rsidRDefault="00B25065" w:rsidP="00B25065">
            <w:pPr>
              <w:jc w:val="both"/>
              <w:rPr>
                <w:b/>
              </w:rPr>
            </w:pPr>
            <w:r>
              <w:rPr>
                <w:b/>
              </w:rPr>
              <w:t>Stručná anotace předmětu</w:t>
            </w:r>
          </w:p>
        </w:tc>
        <w:tc>
          <w:tcPr>
            <w:tcW w:w="6769" w:type="dxa"/>
            <w:gridSpan w:val="7"/>
            <w:tcBorders>
              <w:bottom w:val="nil"/>
            </w:tcBorders>
          </w:tcPr>
          <w:p w14:paraId="36DD0582" w14:textId="77777777" w:rsidR="00B25065" w:rsidRDefault="00B25065" w:rsidP="00B25065">
            <w:pPr>
              <w:jc w:val="both"/>
            </w:pPr>
          </w:p>
        </w:tc>
      </w:tr>
      <w:tr w:rsidR="00B25065" w14:paraId="1F0C9611" w14:textId="77777777" w:rsidTr="00373A88">
        <w:trPr>
          <w:trHeight w:val="1234"/>
        </w:trPr>
        <w:tc>
          <w:tcPr>
            <w:tcW w:w="9855" w:type="dxa"/>
            <w:gridSpan w:val="8"/>
            <w:tcBorders>
              <w:top w:val="nil"/>
              <w:bottom w:val="single" w:sz="12" w:space="0" w:color="auto"/>
            </w:tcBorders>
          </w:tcPr>
          <w:p w14:paraId="56B66856" w14:textId="2B226072" w:rsidR="00B25065" w:rsidRPr="00DC1EF1" w:rsidRDefault="00B25065" w:rsidP="00373A88">
            <w:pPr>
              <w:spacing w:after="120"/>
              <w:jc w:val="both"/>
              <w:rPr>
                <w:color w:val="000000"/>
                <w:shd w:val="clear" w:color="auto" w:fill="FFFFFF"/>
              </w:rPr>
            </w:pPr>
            <w:r w:rsidRPr="00DC1EF1">
              <w:rPr>
                <w:color w:val="000000"/>
                <w:shd w:val="clear" w:color="auto" w:fill="FFFFFF"/>
              </w:rPr>
              <w:t>Cílem předmětu je umožnit studentům odborné cvi</w:t>
            </w:r>
            <w:r w:rsidR="00F27F00">
              <w:rPr>
                <w:color w:val="000000"/>
                <w:shd w:val="clear" w:color="auto" w:fill="FFFFFF"/>
              </w:rPr>
              <w:t>čení a konzultace semestrálních</w:t>
            </w:r>
            <w:r w:rsidRPr="00DC1EF1">
              <w:rPr>
                <w:color w:val="000000"/>
                <w:shd w:val="clear" w:color="auto" w:fill="FFFFFF"/>
              </w:rPr>
              <w:t xml:space="preserve"> prací s odborníky v souvislosti </w:t>
            </w:r>
            <w:r w:rsidR="00624614">
              <w:rPr>
                <w:color w:val="000000"/>
                <w:shd w:val="clear" w:color="auto" w:fill="FFFFFF"/>
              </w:rPr>
              <w:br/>
            </w:r>
            <w:r w:rsidRPr="00DC1EF1">
              <w:rPr>
                <w:color w:val="000000"/>
                <w:shd w:val="clear" w:color="auto" w:fill="FFFFFF"/>
              </w:rPr>
              <w:t>s realizací projektů v praxi. Důvodem je dosažení smysluplného a fungujícího výsledku, který je obhajitelný a z hlediska praxe realizovatelný. Jde o navázání projektů na odborné profese - např. statika, konstrukce, projektová dokumentace, materiálová specifikace atd.</w:t>
            </w:r>
          </w:p>
          <w:p w14:paraId="2ECD8FA6" w14:textId="77777777" w:rsidR="00B25065" w:rsidRPr="00AF68B3" w:rsidRDefault="00B25065" w:rsidP="00B25065">
            <w:pPr>
              <w:jc w:val="both"/>
            </w:pPr>
            <w:r w:rsidRPr="00DC1EF1">
              <w:rPr>
                <w:color w:val="000000"/>
                <w:shd w:val="clear" w:color="auto" w:fill="FFFFFF"/>
              </w:rPr>
              <w:t>Vytvoření představy a povědomí o aspektech realizace projektů. Prohloubení znalostí z oboru v souvislosti s reálnou praxí.</w:t>
            </w:r>
          </w:p>
        </w:tc>
      </w:tr>
      <w:tr w:rsidR="00B25065" w14:paraId="526006DF" w14:textId="77777777" w:rsidTr="00B25065">
        <w:trPr>
          <w:trHeight w:val="265"/>
        </w:trPr>
        <w:tc>
          <w:tcPr>
            <w:tcW w:w="3653" w:type="dxa"/>
            <w:gridSpan w:val="2"/>
            <w:tcBorders>
              <w:top w:val="nil"/>
            </w:tcBorders>
            <w:shd w:val="clear" w:color="auto" w:fill="F7CAAC"/>
          </w:tcPr>
          <w:p w14:paraId="40E5DDF2" w14:textId="77777777" w:rsidR="00B25065" w:rsidRDefault="00B25065" w:rsidP="00B25065">
            <w:pPr>
              <w:jc w:val="both"/>
            </w:pPr>
            <w:r>
              <w:rPr>
                <w:b/>
              </w:rPr>
              <w:t>Studijní literatura a studijní pomůcky</w:t>
            </w:r>
          </w:p>
        </w:tc>
        <w:tc>
          <w:tcPr>
            <w:tcW w:w="6202" w:type="dxa"/>
            <w:gridSpan w:val="6"/>
            <w:tcBorders>
              <w:top w:val="nil"/>
              <w:bottom w:val="nil"/>
            </w:tcBorders>
          </w:tcPr>
          <w:p w14:paraId="4D80699A" w14:textId="77777777" w:rsidR="00B25065" w:rsidRDefault="00B25065" w:rsidP="00B25065">
            <w:pPr>
              <w:jc w:val="both"/>
            </w:pPr>
          </w:p>
        </w:tc>
      </w:tr>
      <w:tr w:rsidR="00B25065" w:rsidRPr="003F7F55" w14:paraId="0B8A5365" w14:textId="77777777" w:rsidTr="00B25065">
        <w:trPr>
          <w:trHeight w:val="1497"/>
        </w:trPr>
        <w:tc>
          <w:tcPr>
            <w:tcW w:w="9855" w:type="dxa"/>
            <w:gridSpan w:val="8"/>
            <w:tcBorders>
              <w:top w:val="nil"/>
            </w:tcBorders>
          </w:tcPr>
          <w:p w14:paraId="48F46F41" w14:textId="77777777" w:rsidR="00B25065" w:rsidRPr="002320CF" w:rsidRDefault="00B25065" w:rsidP="00B25065">
            <w:pPr>
              <w:jc w:val="both"/>
              <w:rPr>
                <w:b/>
              </w:rPr>
            </w:pPr>
            <w:r w:rsidRPr="002320CF">
              <w:rPr>
                <w:b/>
              </w:rPr>
              <w:t>Povinná:</w:t>
            </w:r>
          </w:p>
          <w:p w14:paraId="645CED13" w14:textId="77777777" w:rsidR="00B25065" w:rsidRPr="00375FEC" w:rsidRDefault="00B25065" w:rsidP="00B25065">
            <w:pPr>
              <w:jc w:val="both"/>
              <w:rPr>
                <w:rFonts w:eastAsia="Arial Unicode MS"/>
                <w:shd w:val="clear" w:color="auto" w:fill="FFFFFF"/>
              </w:rPr>
            </w:pPr>
            <w:r w:rsidRPr="00375FEC">
              <w:rPr>
                <w:rFonts w:eastAsia="Arial Unicode MS"/>
                <w:shd w:val="clear" w:color="auto" w:fill="FFFFFF"/>
              </w:rPr>
              <w:t>DOSEDĚL, Antonín. </w:t>
            </w:r>
            <w:r w:rsidRPr="00716105">
              <w:rPr>
                <w:rFonts w:eastAsia="Arial Unicode MS"/>
                <w:i/>
                <w:iCs/>
                <w:shd w:val="clear" w:color="auto" w:fill="FFFFFF"/>
              </w:rPr>
              <w:t xml:space="preserve">Čítanka výkresů ve stavebnictví. </w:t>
            </w:r>
            <w:r w:rsidRPr="00375FEC">
              <w:rPr>
                <w:rFonts w:eastAsia="Arial Unicode MS"/>
                <w:shd w:val="clear" w:color="auto" w:fill="FFFFFF"/>
              </w:rPr>
              <w:t>Praha: Sobotáles, 2004. ISBN 978-80-86817-06-4.</w:t>
            </w:r>
          </w:p>
          <w:p w14:paraId="76B77E6A" w14:textId="77777777" w:rsidR="00244FB3" w:rsidRDefault="00B25065" w:rsidP="00B25065">
            <w:pPr>
              <w:jc w:val="both"/>
              <w:rPr>
                <w:rFonts w:eastAsia="Arial Unicode MS"/>
                <w:shd w:val="clear" w:color="auto" w:fill="FFFFFF"/>
              </w:rPr>
            </w:pPr>
            <w:r w:rsidRPr="00BE4C2A">
              <w:rPr>
                <w:rFonts w:eastAsia="Arial Unicode MS"/>
                <w:shd w:val="clear" w:color="auto" w:fill="FFFFFF"/>
              </w:rPr>
              <w:t>NEUFERT, Ernst, Peter NEUFERT a Johannes KISTER. </w:t>
            </w:r>
            <w:r w:rsidRPr="00716105">
              <w:rPr>
                <w:rFonts w:eastAsia="Arial Unicode MS"/>
                <w:i/>
                <w:iCs/>
                <w:shd w:val="clear" w:color="auto" w:fill="FFFFFF"/>
              </w:rPr>
              <w:t>Architects' data</w:t>
            </w:r>
            <w:r w:rsidRPr="00BE4C2A">
              <w:rPr>
                <w:rFonts w:eastAsia="Arial Unicode MS"/>
                <w:shd w:val="clear" w:color="auto" w:fill="FFFFFF"/>
              </w:rPr>
              <w:t xml:space="preserve">. Chichester: Wiley-Blackwell, 2013. </w:t>
            </w:r>
          </w:p>
          <w:p w14:paraId="5BFFD149" w14:textId="11B56384" w:rsidR="00B25065" w:rsidRPr="00BE4C2A" w:rsidRDefault="00B25065" w:rsidP="00B25065">
            <w:pPr>
              <w:jc w:val="both"/>
              <w:rPr>
                <w:rFonts w:eastAsia="Arial Unicode MS"/>
                <w:shd w:val="clear" w:color="auto" w:fill="FFFFFF"/>
              </w:rPr>
            </w:pPr>
            <w:r w:rsidRPr="00BE4C2A">
              <w:rPr>
                <w:rFonts w:eastAsia="Arial Unicode MS"/>
                <w:shd w:val="clear" w:color="auto" w:fill="FFFFFF"/>
              </w:rPr>
              <w:t>ISBN 978-1405192538.</w:t>
            </w:r>
          </w:p>
          <w:p w14:paraId="6D6CC9E5" w14:textId="77777777" w:rsidR="00244FB3" w:rsidRDefault="00B25065" w:rsidP="00B25065">
            <w:pPr>
              <w:jc w:val="both"/>
              <w:rPr>
                <w:rFonts w:eastAsia="Arial Unicode MS"/>
                <w:shd w:val="clear" w:color="auto" w:fill="FFFFFF"/>
              </w:rPr>
            </w:pPr>
            <w:r w:rsidRPr="00375FEC">
              <w:rPr>
                <w:rFonts w:eastAsia="Arial Unicode MS"/>
                <w:shd w:val="clear" w:color="auto" w:fill="FFFFFF"/>
              </w:rPr>
              <w:t>REMEŠ, Josef. </w:t>
            </w:r>
            <w:r w:rsidRPr="00716105">
              <w:rPr>
                <w:rFonts w:eastAsia="Arial Unicode MS"/>
                <w:i/>
                <w:iCs/>
                <w:shd w:val="clear" w:color="auto" w:fill="FFFFFF"/>
              </w:rPr>
              <w:t>Stavební příručka: to nejdůležitější z norem, vyhlášek a zákonů</w:t>
            </w:r>
            <w:r w:rsidRPr="00375FEC">
              <w:rPr>
                <w:rFonts w:eastAsia="Arial Unicode MS"/>
                <w:shd w:val="clear" w:color="auto" w:fill="FFFFFF"/>
              </w:rPr>
              <w:t xml:space="preserve">. Praha: Grada, 2014. </w:t>
            </w:r>
          </w:p>
          <w:p w14:paraId="000CC021" w14:textId="7879A2F0" w:rsidR="00B25065" w:rsidRPr="00375FEC" w:rsidRDefault="00B25065" w:rsidP="00B25065">
            <w:pPr>
              <w:jc w:val="both"/>
              <w:rPr>
                <w:rFonts w:eastAsia="Arial Unicode MS"/>
                <w:shd w:val="clear" w:color="auto" w:fill="FFFFFF"/>
              </w:rPr>
            </w:pPr>
            <w:r w:rsidRPr="00375FEC">
              <w:rPr>
                <w:rFonts w:eastAsia="Arial Unicode MS"/>
                <w:shd w:val="clear" w:color="auto" w:fill="FFFFFF"/>
              </w:rPr>
              <w:t>ISBN 978-80-247-5142-9.</w:t>
            </w:r>
          </w:p>
          <w:p w14:paraId="043366F7" w14:textId="77777777" w:rsidR="00B25065" w:rsidRPr="002320CF" w:rsidRDefault="00B25065" w:rsidP="00B25065">
            <w:pPr>
              <w:jc w:val="both"/>
              <w:rPr>
                <w:b/>
              </w:rPr>
            </w:pPr>
            <w:r w:rsidRPr="002320CF">
              <w:rPr>
                <w:b/>
              </w:rPr>
              <w:t>Doporučená:</w:t>
            </w:r>
          </w:p>
          <w:p w14:paraId="029D70A6" w14:textId="77777777" w:rsidR="00CB63B0" w:rsidRDefault="00CB63B0" w:rsidP="00B25065">
            <w:pPr>
              <w:jc w:val="both"/>
              <w:rPr>
                <w:ins w:id="318" w:author="Hana Ponížilová" w:date="2023-05-25T16:41:00Z"/>
                <w:rFonts w:eastAsia="Arial Unicode MS"/>
                <w:shd w:val="clear" w:color="auto" w:fill="FFFFFF"/>
              </w:rPr>
            </w:pPr>
            <w:ins w:id="319" w:author="Hana Ponížilová" w:date="2023-05-25T16:41:00Z">
              <w:r w:rsidRPr="00CB63B0">
                <w:rPr>
                  <w:rFonts w:eastAsia="Arial Unicode MS"/>
                  <w:shd w:val="clear" w:color="auto" w:fill="FFFFFF"/>
                </w:rPr>
                <w:t xml:space="preserve">BENDA, Jiří. </w:t>
              </w:r>
              <w:r w:rsidRPr="00306572">
                <w:rPr>
                  <w:rFonts w:eastAsia="Arial Unicode MS"/>
                  <w:i/>
                  <w:iCs/>
                  <w:shd w:val="clear" w:color="auto" w:fill="FFFFFF"/>
                </w:rPr>
                <w:t>Stavební statika I</w:t>
              </w:r>
              <w:r w:rsidRPr="00CB63B0">
                <w:rPr>
                  <w:rFonts w:eastAsia="Arial Unicode MS"/>
                  <w:shd w:val="clear" w:color="auto" w:fill="FFFFFF"/>
                </w:rPr>
                <w:t xml:space="preserve">. 2. vydání. Ostrava: VŠB - Technická univerzita Ostrava, 2018. </w:t>
              </w:r>
            </w:ins>
          </w:p>
          <w:p w14:paraId="16E60CDC" w14:textId="75F99386" w:rsidR="00CB63B0" w:rsidRDefault="00CB63B0" w:rsidP="00B25065">
            <w:pPr>
              <w:jc w:val="both"/>
              <w:rPr>
                <w:ins w:id="320" w:author="Hana Ponížilová" w:date="2023-05-25T16:41:00Z"/>
                <w:rFonts w:eastAsia="Arial Unicode MS"/>
                <w:shd w:val="clear" w:color="auto" w:fill="FFFFFF"/>
              </w:rPr>
            </w:pPr>
            <w:ins w:id="321" w:author="Hana Ponížilová" w:date="2023-05-25T16:41:00Z">
              <w:r w:rsidRPr="00CB63B0">
                <w:rPr>
                  <w:rFonts w:eastAsia="Arial Unicode MS"/>
                  <w:shd w:val="clear" w:color="auto" w:fill="FFFFFF"/>
                </w:rPr>
                <w:t xml:space="preserve">ISBN 978-80-248-4157-1. </w:t>
              </w:r>
            </w:ins>
          </w:p>
          <w:p w14:paraId="386165C7" w14:textId="003546B4" w:rsidR="00B25065" w:rsidRPr="00624614" w:rsidRDefault="00B25065" w:rsidP="00B25065">
            <w:pPr>
              <w:jc w:val="both"/>
              <w:rPr>
                <w:rFonts w:eastAsia="Arial Unicode MS"/>
                <w:shd w:val="clear" w:color="auto" w:fill="FFFFFF"/>
              </w:rPr>
            </w:pPr>
            <w:r w:rsidRPr="008D2DFA">
              <w:rPr>
                <w:rFonts w:eastAsia="Arial Unicode MS"/>
                <w:shd w:val="clear" w:color="auto" w:fill="FFFFFF"/>
              </w:rPr>
              <w:t>HAUSLADEN, Gerhard a Karsten TICHELMANN</w:t>
            </w:r>
            <w:r w:rsidRPr="00716105">
              <w:rPr>
                <w:rFonts w:eastAsia="Arial Unicode MS"/>
                <w:i/>
                <w:iCs/>
                <w:shd w:val="clear" w:color="auto" w:fill="FFFFFF"/>
              </w:rPr>
              <w:t>. Interiors construction manual: integrated planning, finishings and fitting-out, technical services.</w:t>
            </w:r>
            <w:r w:rsidRPr="008D2DFA">
              <w:rPr>
                <w:rFonts w:eastAsia="Arial Unicode MS"/>
                <w:shd w:val="clear" w:color="auto" w:fill="FFFFFF"/>
              </w:rPr>
              <w:t xml:space="preserve"> Munich: Institut für Architektur</w:t>
            </w:r>
            <w:r>
              <w:rPr>
                <w:rFonts w:eastAsia="Arial Unicode MS"/>
                <w:shd w:val="clear" w:color="auto" w:fill="FFFFFF"/>
              </w:rPr>
              <w:t xml:space="preserve">-Dokumentation, </w:t>
            </w:r>
            <w:r w:rsidRPr="008D2DFA">
              <w:rPr>
                <w:rFonts w:eastAsia="Arial Unicode MS"/>
                <w:shd w:val="clear" w:color="auto" w:fill="FFFFFF"/>
              </w:rPr>
              <w:t>2010. ISBN 9783034602846.</w:t>
            </w:r>
          </w:p>
        </w:tc>
      </w:tr>
    </w:tbl>
    <w:p w14:paraId="4844ECA4" w14:textId="3C65F158" w:rsidR="00B855C7" w:rsidRDefault="00B855C7">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855C7" w14:paraId="3BA96ABB" w14:textId="77777777" w:rsidTr="001A0838">
        <w:tc>
          <w:tcPr>
            <w:tcW w:w="9855" w:type="dxa"/>
            <w:gridSpan w:val="8"/>
            <w:tcBorders>
              <w:bottom w:val="double" w:sz="4" w:space="0" w:color="auto"/>
            </w:tcBorders>
            <w:shd w:val="clear" w:color="auto" w:fill="BDD6EE"/>
          </w:tcPr>
          <w:p w14:paraId="0E28509E" w14:textId="77777777" w:rsidR="00B855C7" w:rsidRDefault="00B855C7" w:rsidP="001A0838">
            <w:pPr>
              <w:jc w:val="both"/>
              <w:rPr>
                <w:b/>
                <w:sz w:val="28"/>
              </w:rPr>
            </w:pPr>
            <w:r>
              <w:lastRenderedPageBreak/>
              <w:br w:type="page"/>
            </w:r>
            <w:r>
              <w:rPr>
                <w:b/>
                <w:sz w:val="28"/>
              </w:rPr>
              <w:t>B-III – Charakteristika studijního předmětu</w:t>
            </w:r>
          </w:p>
        </w:tc>
      </w:tr>
      <w:tr w:rsidR="00B855C7" w14:paraId="5AD9BF6C" w14:textId="77777777" w:rsidTr="001A0838">
        <w:tc>
          <w:tcPr>
            <w:tcW w:w="3086" w:type="dxa"/>
            <w:tcBorders>
              <w:top w:val="double" w:sz="4" w:space="0" w:color="auto"/>
            </w:tcBorders>
            <w:shd w:val="clear" w:color="auto" w:fill="F7CAAC"/>
          </w:tcPr>
          <w:p w14:paraId="6D705DA6" w14:textId="77777777" w:rsidR="00B855C7" w:rsidRDefault="00B855C7" w:rsidP="001A0838">
            <w:pPr>
              <w:rPr>
                <w:b/>
              </w:rPr>
            </w:pPr>
            <w:r>
              <w:rPr>
                <w:b/>
              </w:rPr>
              <w:t>Název studijního předmětu</w:t>
            </w:r>
          </w:p>
        </w:tc>
        <w:tc>
          <w:tcPr>
            <w:tcW w:w="6769" w:type="dxa"/>
            <w:gridSpan w:val="7"/>
            <w:tcBorders>
              <w:top w:val="double" w:sz="4" w:space="0" w:color="auto"/>
            </w:tcBorders>
          </w:tcPr>
          <w:p w14:paraId="0AC5A1B8" w14:textId="77777777" w:rsidR="00B855C7" w:rsidRDefault="00B855C7" w:rsidP="001A0838">
            <w:pPr>
              <w:jc w:val="both"/>
            </w:pPr>
            <w:r>
              <w:t>Technická podpora projektů 2</w:t>
            </w:r>
          </w:p>
        </w:tc>
      </w:tr>
      <w:tr w:rsidR="00B855C7" w14:paraId="31A2D2AD" w14:textId="77777777" w:rsidTr="001A0838">
        <w:tc>
          <w:tcPr>
            <w:tcW w:w="3086" w:type="dxa"/>
            <w:shd w:val="clear" w:color="auto" w:fill="F7CAAC"/>
          </w:tcPr>
          <w:p w14:paraId="6E91792F" w14:textId="77777777" w:rsidR="00B855C7" w:rsidRDefault="00B855C7" w:rsidP="001A0838">
            <w:pPr>
              <w:rPr>
                <w:b/>
              </w:rPr>
            </w:pPr>
            <w:r>
              <w:rPr>
                <w:b/>
              </w:rPr>
              <w:t>Typ předmětu</w:t>
            </w:r>
          </w:p>
        </w:tc>
        <w:tc>
          <w:tcPr>
            <w:tcW w:w="3406" w:type="dxa"/>
            <w:gridSpan w:val="4"/>
          </w:tcPr>
          <w:p w14:paraId="5DE2EFF1" w14:textId="4331B8CF" w:rsidR="00B855C7" w:rsidRDefault="00CB2898" w:rsidP="001A0838">
            <w:pPr>
              <w:jc w:val="both"/>
            </w:pPr>
            <w:r>
              <w:t>p</w:t>
            </w:r>
            <w:r w:rsidR="00B855C7">
              <w:t>ovinný</w:t>
            </w:r>
          </w:p>
        </w:tc>
        <w:tc>
          <w:tcPr>
            <w:tcW w:w="2695" w:type="dxa"/>
            <w:gridSpan w:val="2"/>
            <w:shd w:val="clear" w:color="auto" w:fill="F7CAAC"/>
          </w:tcPr>
          <w:p w14:paraId="661BD1BB" w14:textId="77777777" w:rsidR="00B855C7" w:rsidRDefault="00B855C7" w:rsidP="001A0838">
            <w:pPr>
              <w:jc w:val="both"/>
            </w:pPr>
            <w:r>
              <w:rPr>
                <w:b/>
              </w:rPr>
              <w:t>doporučený ročník / semestr</w:t>
            </w:r>
          </w:p>
        </w:tc>
        <w:tc>
          <w:tcPr>
            <w:tcW w:w="668" w:type="dxa"/>
          </w:tcPr>
          <w:p w14:paraId="5449E353" w14:textId="77777777" w:rsidR="00B855C7" w:rsidRDefault="00B855C7" w:rsidP="001A0838">
            <w:pPr>
              <w:jc w:val="both"/>
            </w:pPr>
            <w:r>
              <w:t>2/ZS</w:t>
            </w:r>
          </w:p>
        </w:tc>
      </w:tr>
      <w:tr w:rsidR="00B855C7" w14:paraId="739237FB" w14:textId="77777777" w:rsidTr="001A0838">
        <w:tc>
          <w:tcPr>
            <w:tcW w:w="3086" w:type="dxa"/>
            <w:shd w:val="clear" w:color="auto" w:fill="F7CAAC"/>
          </w:tcPr>
          <w:p w14:paraId="4E79036C" w14:textId="77777777" w:rsidR="00B855C7" w:rsidRDefault="00B855C7" w:rsidP="001A0838">
            <w:pPr>
              <w:rPr>
                <w:b/>
              </w:rPr>
            </w:pPr>
            <w:r>
              <w:rPr>
                <w:b/>
              </w:rPr>
              <w:t>Rozsah studijního předmětu</w:t>
            </w:r>
          </w:p>
        </w:tc>
        <w:tc>
          <w:tcPr>
            <w:tcW w:w="1701" w:type="dxa"/>
            <w:gridSpan w:val="2"/>
          </w:tcPr>
          <w:p w14:paraId="13853881" w14:textId="14D61601" w:rsidR="00B855C7" w:rsidRDefault="00B855C7" w:rsidP="001A0838">
            <w:pPr>
              <w:jc w:val="both"/>
            </w:pPr>
            <w:r>
              <w:t>26</w:t>
            </w:r>
            <w:r w:rsidR="00BC3F5F">
              <w:t xml:space="preserve"> </w:t>
            </w:r>
            <w:r>
              <w:t>c</w:t>
            </w:r>
          </w:p>
        </w:tc>
        <w:tc>
          <w:tcPr>
            <w:tcW w:w="889" w:type="dxa"/>
            <w:shd w:val="clear" w:color="auto" w:fill="F7CAAC"/>
          </w:tcPr>
          <w:p w14:paraId="78D56069" w14:textId="77777777" w:rsidR="00B855C7" w:rsidRDefault="00B855C7" w:rsidP="001A0838">
            <w:pPr>
              <w:jc w:val="both"/>
              <w:rPr>
                <w:b/>
              </w:rPr>
            </w:pPr>
            <w:r>
              <w:rPr>
                <w:b/>
              </w:rPr>
              <w:t xml:space="preserve">hod. </w:t>
            </w:r>
          </w:p>
        </w:tc>
        <w:tc>
          <w:tcPr>
            <w:tcW w:w="816" w:type="dxa"/>
          </w:tcPr>
          <w:p w14:paraId="2CE09B26" w14:textId="77777777" w:rsidR="00B855C7" w:rsidRDefault="00B855C7" w:rsidP="001A0838">
            <w:pPr>
              <w:jc w:val="both"/>
            </w:pPr>
            <w:r>
              <w:t>26</w:t>
            </w:r>
          </w:p>
        </w:tc>
        <w:tc>
          <w:tcPr>
            <w:tcW w:w="2156" w:type="dxa"/>
            <w:shd w:val="clear" w:color="auto" w:fill="F7CAAC"/>
          </w:tcPr>
          <w:p w14:paraId="3FACD626" w14:textId="77777777" w:rsidR="00B855C7" w:rsidRDefault="00B855C7" w:rsidP="001A0838">
            <w:pPr>
              <w:jc w:val="both"/>
              <w:rPr>
                <w:b/>
              </w:rPr>
            </w:pPr>
            <w:r>
              <w:rPr>
                <w:b/>
              </w:rPr>
              <w:t>kreditů</w:t>
            </w:r>
          </w:p>
        </w:tc>
        <w:tc>
          <w:tcPr>
            <w:tcW w:w="1207" w:type="dxa"/>
            <w:gridSpan w:val="2"/>
          </w:tcPr>
          <w:p w14:paraId="64A0455F" w14:textId="77777777" w:rsidR="00B855C7" w:rsidRDefault="00B855C7" w:rsidP="001A0838">
            <w:pPr>
              <w:jc w:val="both"/>
            </w:pPr>
            <w:r>
              <w:t>1</w:t>
            </w:r>
          </w:p>
        </w:tc>
      </w:tr>
      <w:tr w:rsidR="00B855C7" w14:paraId="4A21DD5F" w14:textId="77777777" w:rsidTr="001A0838">
        <w:tc>
          <w:tcPr>
            <w:tcW w:w="3086" w:type="dxa"/>
            <w:shd w:val="clear" w:color="auto" w:fill="F7CAAC"/>
          </w:tcPr>
          <w:p w14:paraId="4B7A9CA8" w14:textId="77777777" w:rsidR="00B855C7" w:rsidRDefault="00B855C7" w:rsidP="001A0838">
            <w:pPr>
              <w:rPr>
                <w:b/>
                <w:sz w:val="22"/>
              </w:rPr>
            </w:pPr>
            <w:r>
              <w:rPr>
                <w:b/>
              </w:rPr>
              <w:t>Prerekvizity, korekvizity, ekvivalence</w:t>
            </w:r>
          </w:p>
        </w:tc>
        <w:tc>
          <w:tcPr>
            <w:tcW w:w="6769" w:type="dxa"/>
            <w:gridSpan w:val="7"/>
          </w:tcPr>
          <w:p w14:paraId="39D8B844" w14:textId="0E29FFB5" w:rsidR="00B855C7" w:rsidRDefault="00B855C7" w:rsidP="001A0838">
            <w:pPr>
              <w:jc w:val="both"/>
            </w:pPr>
          </w:p>
        </w:tc>
      </w:tr>
      <w:tr w:rsidR="00B855C7" w14:paraId="2302BB25" w14:textId="77777777" w:rsidTr="001A0838">
        <w:tc>
          <w:tcPr>
            <w:tcW w:w="3086" w:type="dxa"/>
            <w:shd w:val="clear" w:color="auto" w:fill="F7CAAC"/>
          </w:tcPr>
          <w:p w14:paraId="10366918" w14:textId="77777777" w:rsidR="00B855C7" w:rsidRDefault="00B855C7" w:rsidP="001A0838">
            <w:pPr>
              <w:rPr>
                <w:b/>
              </w:rPr>
            </w:pPr>
            <w:r>
              <w:rPr>
                <w:b/>
              </w:rPr>
              <w:t>Klasifikovaný zápočet</w:t>
            </w:r>
          </w:p>
        </w:tc>
        <w:tc>
          <w:tcPr>
            <w:tcW w:w="3406" w:type="dxa"/>
            <w:gridSpan w:val="4"/>
          </w:tcPr>
          <w:p w14:paraId="126A808F" w14:textId="77777777" w:rsidR="00B855C7" w:rsidRDefault="00B855C7" w:rsidP="001A0838">
            <w:pPr>
              <w:jc w:val="both"/>
            </w:pPr>
            <w:r>
              <w:t>zápočet</w:t>
            </w:r>
          </w:p>
        </w:tc>
        <w:tc>
          <w:tcPr>
            <w:tcW w:w="2156" w:type="dxa"/>
            <w:shd w:val="clear" w:color="auto" w:fill="F7CAAC"/>
          </w:tcPr>
          <w:p w14:paraId="1AD2A254" w14:textId="77777777" w:rsidR="00B855C7" w:rsidRDefault="00B855C7" w:rsidP="001A0838">
            <w:pPr>
              <w:jc w:val="both"/>
              <w:rPr>
                <w:b/>
              </w:rPr>
            </w:pPr>
            <w:r>
              <w:rPr>
                <w:b/>
              </w:rPr>
              <w:t>Forma výuky</w:t>
            </w:r>
          </w:p>
        </w:tc>
        <w:tc>
          <w:tcPr>
            <w:tcW w:w="1207" w:type="dxa"/>
            <w:gridSpan w:val="2"/>
          </w:tcPr>
          <w:p w14:paraId="1DAA22B8" w14:textId="77777777" w:rsidR="00B855C7" w:rsidRDefault="00B855C7" w:rsidP="001A0838">
            <w:pPr>
              <w:jc w:val="both"/>
            </w:pPr>
            <w:r>
              <w:t>cvičení</w:t>
            </w:r>
          </w:p>
        </w:tc>
      </w:tr>
      <w:tr w:rsidR="00B855C7" w14:paraId="2AC895CB" w14:textId="77777777" w:rsidTr="001A0838">
        <w:tc>
          <w:tcPr>
            <w:tcW w:w="3086" w:type="dxa"/>
            <w:shd w:val="clear" w:color="auto" w:fill="F7CAAC"/>
          </w:tcPr>
          <w:p w14:paraId="3AD24D2A" w14:textId="77777777" w:rsidR="00B855C7" w:rsidRDefault="00B855C7" w:rsidP="001A0838">
            <w:pPr>
              <w:rPr>
                <w:b/>
              </w:rPr>
            </w:pPr>
            <w:r>
              <w:rPr>
                <w:b/>
              </w:rPr>
              <w:t>Forma způsobu ověření studijních výsledků a další požadavky na studenta</w:t>
            </w:r>
          </w:p>
        </w:tc>
        <w:tc>
          <w:tcPr>
            <w:tcW w:w="6769" w:type="dxa"/>
            <w:gridSpan w:val="7"/>
            <w:tcBorders>
              <w:bottom w:val="nil"/>
            </w:tcBorders>
          </w:tcPr>
          <w:p w14:paraId="30E70C1E" w14:textId="77777777" w:rsidR="00B855C7" w:rsidRPr="00A7052D" w:rsidRDefault="00B855C7" w:rsidP="001A0838">
            <w:pPr>
              <w:jc w:val="both"/>
              <w:rPr>
                <w:color w:val="FF0000"/>
              </w:rPr>
            </w:pPr>
            <w:r w:rsidRPr="00252DB4">
              <w:t>80% aktivní účast</w:t>
            </w:r>
            <w:r>
              <w:t xml:space="preserve"> na cvičení</w:t>
            </w:r>
            <w:r w:rsidRPr="00252DB4">
              <w:t>, zpracování</w:t>
            </w:r>
            <w:r>
              <w:t xml:space="preserve"> závěrečné </w:t>
            </w:r>
            <w:r w:rsidRPr="00252DB4">
              <w:t>prezentace</w:t>
            </w:r>
            <w:r>
              <w:t xml:space="preserve"> práce</w:t>
            </w:r>
          </w:p>
        </w:tc>
      </w:tr>
      <w:tr w:rsidR="00B855C7" w14:paraId="3D44296D" w14:textId="77777777" w:rsidTr="00624614">
        <w:trPr>
          <w:trHeight w:val="204"/>
        </w:trPr>
        <w:tc>
          <w:tcPr>
            <w:tcW w:w="9855" w:type="dxa"/>
            <w:gridSpan w:val="8"/>
            <w:tcBorders>
              <w:top w:val="nil"/>
            </w:tcBorders>
          </w:tcPr>
          <w:p w14:paraId="6C275DBE" w14:textId="77777777" w:rsidR="00B855C7" w:rsidRDefault="00B855C7" w:rsidP="001A0838"/>
        </w:tc>
      </w:tr>
      <w:tr w:rsidR="00B855C7" w14:paraId="666223C4" w14:textId="77777777" w:rsidTr="001A0838">
        <w:trPr>
          <w:trHeight w:val="197"/>
        </w:trPr>
        <w:tc>
          <w:tcPr>
            <w:tcW w:w="3086" w:type="dxa"/>
            <w:tcBorders>
              <w:top w:val="nil"/>
            </w:tcBorders>
            <w:shd w:val="clear" w:color="auto" w:fill="F7CAAC"/>
          </w:tcPr>
          <w:p w14:paraId="7AF6078C" w14:textId="77777777" w:rsidR="00B855C7" w:rsidRDefault="00B855C7" w:rsidP="001A0838">
            <w:pPr>
              <w:rPr>
                <w:b/>
              </w:rPr>
            </w:pPr>
            <w:r>
              <w:rPr>
                <w:b/>
              </w:rPr>
              <w:t>Garant předmětu</w:t>
            </w:r>
          </w:p>
        </w:tc>
        <w:tc>
          <w:tcPr>
            <w:tcW w:w="6769" w:type="dxa"/>
            <w:gridSpan w:val="7"/>
            <w:tcBorders>
              <w:top w:val="nil"/>
            </w:tcBorders>
          </w:tcPr>
          <w:p w14:paraId="4B8C749A" w14:textId="77777777" w:rsidR="00B855C7" w:rsidRDefault="00B855C7" w:rsidP="001A0838">
            <w:pPr>
              <w:jc w:val="both"/>
            </w:pPr>
            <w:r>
              <w:t>Ing. Jaroslav Bílka</w:t>
            </w:r>
          </w:p>
        </w:tc>
      </w:tr>
      <w:tr w:rsidR="00B855C7" w14:paraId="2032CD31" w14:textId="77777777" w:rsidTr="001A0838">
        <w:trPr>
          <w:trHeight w:val="243"/>
        </w:trPr>
        <w:tc>
          <w:tcPr>
            <w:tcW w:w="3086" w:type="dxa"/>
            <w:tcBorders>
              <w:top w:val="nil"/>
            </w:tcBorders>
            <w:shd w:val="clear" w:color="auto" w:fill="F7CAAC"/>
          </w:tcPr>
          <w:p w14:paraId="5E02FEA7" w14:textId="77777777" w:rsidR="00B855C7" w:rsidRDefault="00B855C7" w:rsidP="001A0838">
            <w:pPr>
              <w:rPr>
                <w:b/>
              </w:rPr>
            </w:pPr>
            <w:r>
              <w:rPr>
                <w:b/>
              </w:rPr>
              <w:t>Zapojení garanta do výuky předmětu</w:t>
            </w:r>
          </w:p>
        </w:tc>
        <w:tc>
          <w:tcPr>
            <w:tcW w:w="6769" w:type="dxa"/>
            <w:gridSpan w:val="7"/>
            <w:tcBorders>
              <w:top w:val="nil"/>
            </w:tcBorders>
          </w:tcPr>
          <w:p w14:paraId="33F02E73" w14:textId="32C44C5C" w:rsidR="00B855C7" w:rsidRDefault="005E17E8" w:rsidP="001A0838">
            <w:pPr>
              <w:jc w:val="both"/>
            </w:pPr>
            <w:r>
              <w:t>100 %</w:t>
            </w:r>
          </w:p>
        </w:tc>
      </w:tr>
      <w:tr w:rsidR="00B855C7" w14:paraId="26BB39F2" w14:textId="77777777" w:rsidTr="001A0838">
        <w:tc>
          <w:tcPr>
            <w:tcW w:w="3086" w:type="dxa"/>
            <w:shd w:val="clear" w:color="auto" w:fill="F7CAAC"/>
          </w:tcPr>
          <w:p w14:paraId="57F69B5A" w14:textId="77777777" w:rsidR="00B855C7" w:rsidRDefault="00B855C7" w:rsidP="001A0838">
            <w:pPr>
              <w:rPr>
                <w:b/>
              </w:rPr>
            </w:pPr>
            <w:r>
              <w:rPr>
                <w:b/>
              </w:rPr>
              <w:t>Vyučující</w:t>
            </w:r>
          </w:p>
        </w:tc>
        <w:tc>
          <w:tcPr>
            <w:tcW w:w="6769" w:type="dxa"/>
            <w:gridSpan w:val="7"/>
            <w:tcBorders>
              <w:bottom w:val="nil"/>
            </w:tcBorders>
          </w:tcPr>
          <w:p w14:paraId="2AB2C1A2" w14:textId="098E6E68" w:rsidR="00B855C7" w:rsidRDefault="00B855C7" w:rsidP="001A0838">
            <w:pPr>
              <w:jc w:val="both"/>
            </w:pPr>
            <w:r>
              <w:t xml:space="preserve">Ing. Jaroslav Bílka </w:t>
            </w:r>
          </w:p>
        </w:tc>
      </w:tr>
      <w:tr w:rsidR="00B855C7" w14:paraId="6DB1FB50" w14:textId="77777777" w:rsidTr="00624614">
        <w:trPr>
          <w:trHeight w:val="95"/>
        </w:trPr>
        <w:tc>
          <w:tcPr>
            <w:tcW w:w="9855" w:type="dxa"/>
            <w:gridSpan w:val="8"/>
            <w:tcBorders>
              <w:top w:val="nil"/>
            </w:tcBorders>
          </w:tcPr>
          <w:p w14:paraId="77AAC770" w14:textId="77777777" w:rsidR="00B855C7" w:rsidRDefault="00B855C7" w:rsidP="001A0838">
            <w:pPr>
              <w:jc w:val="both"/>
            </w:pPr>
          </w:p>
        </w:tc>
      </w:tr>
      <w:tr w:rsidR="00B855C7" w14:paraId="63A0464E" w14:textId="77777777" w:rsidTr="001A0838">
        <w:tc>
          <w:tcPr>
            <w:tcW w:w="3086" w:type="dxa"/>
            <w:shd w:val="clear" w:color="auto" w:fill="F7CAAC"/>
          </w:tcPr>
          <w:p w14:paraId="60030DFE" w14:textId="77777777" w:rsidR="00B855C7" w:rsidRDefault="00B855C7" w:rsidP="001A0838">
            <w:pPr>
              <w:jc w:val="both"/>
              <w:rPr>
                <w:b/>
              </w:rPr>
            </w:pPr>
            <w:r>
              <w:rPr>
                <w:b/>
              </w:rPr>
              <w:t>Stručná anotace předmětu</w:t>
            </w:r>
          </w:p>
        </w:tc>
        <w:tc>
          <w:tcPr>
            <w:tcW w:w="6769" w:type="dxa"/>
            <w:gridSpan w:val="7"/>
            <w:tcBorders>
              <w:bottom w:val="nil"/>
            </w:tcBorders>
          </w:tcPr>
          <w:p w14:paraId="703CB2B2" w14:textId="77777777" w:rsidR="00B855C7" w:rsidRDefault="00B855C7" w:rsidP="001A0838">
            <w:pPr>
              <w:jc w:val="both"/>
            </w:pPr>
          </w:p>
        </w:tc>
      </w:tr>
      <w:tr w:rsidR="00B855C7" w14:paraId="4E7554F1" w14:textId="77777777" w:rsidTr="00624614">
        <w:trPr>
          <w:trHeight w:val="1362"/>
        </w:trPr>
        <w:tc>
          <w:tcPr>
            <w:tcW w:w="9855" w:type="dxa"/>
            <w:gridSpan w:val="8"/>
            <w:tcBorders>
              <w:top w:val="nil"/>
              <w:bottom w:val="single" w:sz="12" w:space="0" w:color="auto"/>
            </w:tcBorders>
          </w:tcPr>
          <w:p w14:paraId="61B8FD15" w14:textId="5854A7C2" w:rsidR="00B855C7" w:rsidRPr="00DC1EF1" w:rsidRDefault="00B855C7" w:rsidP="0079670A">
            <w:pPr>
              <w:spacing w:after="120"/>
              <w:jc w:val="both"/>
              <w:rPr>
                <w:color w:val="000000"/>
                <w:shd w:val="clear" w:color="auto" w:fill="FFFFFF"/>
              </w:rPr>
            </w:pPr>
            <w:r w:rsidRPr="00DC1EF1">
              <w:rPr>
                <w:color w:val="000000"/>
                <w:shd w:val="clear" w:color="auto" w:fill="FFFFFF"/>
              </w:rPr>
              <w:t>Cílem předmětu je umožnit studentům odborné cvičení a konzultace semestrální</w:t>
            </w:r>
            <w:r w:rsidR="00B25065">
              <w:rPr>
                <w:color w:val="000000"/>
                <w:shd w:val="clear" w:color="auto" w:fill="FFFFFF"/>
              </w:rPr>
              <w:t xml:space="preserve"> a</w:t>
            </w:r>
            <w:r w:rsidRPr="00DC1EF1">
              <w:rPr>
                <w:color w:val="000000"/>
                <w:shd w:val="clear" w:color="auto" w:fill="FFFFFF"/>
              </w:rPr>
              <w:t xml:space="preserve"> diplomov</w:t>
            </w:r>
            <w:r w:rsidR="00B25065">
              <w:rPr>
                <w:color w:val="000000"/>
                <w:shd w:val="clear" w:color="auto" w:fill="FFFFFF"/>
              </w:rPr>
              <w:t>é prace</w:t>
            </w:r>
            <w:r w:rsidRPr="00DC1EF1">
              <w:rPr>
                <w:color w:val="000000"/>
                <w:shd w:val="clear" w:color="auto" w:fill="FFFFFF"/>
              </w:rPr>
              <w:t xml:space="preserve"> s odborníky </w:t>
            </w:r>
            <w:r w:rsidR="00624614">
              <w:rPr>
                <w:color w:val="000000"/>
                <w:shd w:val="clear" w:color="auto" w:fill="FFFFFF"/>
              </w:rPr>
              <w:br/>
            </w:r>
            <w:r w:rsidRPr="00DC1EF1">
              <w:rPr>
                <w:color w:val="000000"/>
                <w:shd w:val="clear" w:color="auto" w:fill="FFFFFF"/>
              </w:rPr>
              <w:t>v souvislosti s realizací projektů v praxi. Důvodem je dosažení smysluplného a fungujícího výsledku, který je obhajitelný a z hlediska praxe realizovatelný. Jde o navázání projektů na odborné profese - např. statika, konstrukce, projektová dokumentace, materiálová specifikace atd.</w:t>
            </w:r>
          </w:p>
          <w:p w14:paraId="61AD3FCC" w14:textId="77777777" w:rsidR="00B855C7" w:rsidRPr="00AF68B3" w:rsidRDefault="00B855C7" w:rsidP="001A0838">
            <w:pPr>
              <w:jc w:val="both"/>
            </w:pPr>
            <w:r w:rsidRPr="00DC1EF1">
              <w:rPr>
                <w:color w:val="000000"/>
                <w:shd w:val="clear" w:color="auto" w:fill="FFFFFF"/>
              </w:rPr>
              <w:t>Vytvoření představy a povědomí o aspektech realizace projektů. Prohloubení znalostí z oboru v souvislosti s reálnou praxí.</w:t>
            </w:r>
          </w:p>
        </w:tc>
      </w:tr>
      <w:tr w:rsidR="00B855C7" w14:paraId="0247AE92" w14:textId="77777777" w:rsidTr="001A0838">
        <w:trPr>
          <w:trHeight w:val="265"/>
        </w:trPr>
        <w:tc>
          <w:tcPr>
            <w:tcW w:w="3653" w:type="dxa"/>
            <w:gridSpan w:val="2"/>
            <w:tcBorders>
              <w:top w:val="nil"/>
            </w:tcBorders>
            <w:shd w:val="clear" w:color="auto" w:fill="F7CAAC"/>
          </w:tcPr>
          <w:p w14:paraId="0648879B" w14:textId="77777777" w:rsidR="00B855C7" w:rsidRDefault="00B855C7" w:rsidP="001A0838">
            <w:pPr>
              <w:jc w:val="both"/>
            </w:pPr>
            <w:r>
              <w:rPr>
                <w:b/>
              </w:rPr>
              <w:t>Studijní literatura a studijní pomůcky</w:t>
            </w:r>
          </w:p>
        </w:tc>
        <w:tc>
          <w:tcPr>
            <w:tcW w:w="6202" w:type="dxa"/>
            <w:gridSpan w:val="6"/>
            <w:tcBorders>
              <w:top w:val="nil"/>
              <w:bottom w:val="nil"/>
            </w:tcBorders>
          </w:tcPr>
          <w:p w14:paraId="278707EC" w14:textId="77777777" w:rsidR="00B855C7" w:rsidRDefault="00B855C7" w:rsidP="001A0838">
            <w:pPr>
              <w:jc w:val="both"/>
            </w:pPr>
          </w:p>
        </w:tc>
      </w:tr>
      <w:tr w:rsidR="00B855C7" w:rsidRPr="003F7F55" w14:paraId="45349B01" w14:textId="77777777" w:rsidTr="00624614">
        <w:trPr>
          <w:trHeight w:val="2080"/>
        </w:trPr>
        <w:tc>
          <w:tcPr>
            <w:tcW w:w="9855" w:type="dxa"/>
            <w:gridSpan w:val="8"/>
            <w:tcBorders>
              <w:top w:val="nil"/>
            </w:tcBorders>
          </w:tcPr>
          <w:p w14:paraId="1300D59B" w14:textId="77777777" w:rsidR="00B855C7" w:rsidRPr="002320CF" w:rsidRDefault="00B855C7" w:rsidP="001A0838">
            <w:pPr>
              <w:jc w:val="both"/>
              <w:rPr>
                <w:b/>
              </w:rPr>
            </w:pPr>
            <w:r w:rsidRPr="002320CF">
              <w:rPr>
                <w:b/>
              </w:rPr>
              <w:t>Povinná:</w:t>
            </w:r>
          </w:p>
          <w:p w14:paraId="794E4537" w14:textId="2C58665F" w:rsidR="00B25065" w:rsidRPr="00375FEC" w:rsidRDefault="00B25065" w:rsidP="00B25065">
            <w:pPr>
              <w:jc w:val="both"/>
              <w:rPr>
                <w:rFonts w:eastAsia="Arial Unicode MS"/>
                <w:shd w:val="clear" w:color="auto" w:fill="FFFFFF"/>
              </w:rPr>
            </w:pPr>
            <w:r w:rsidRPr="00375FEC">
              <w:rPr>
                <w:rFonts w:eastAsia="Arial Unicode MS"/>
                <w:shd w:val="clear" w:color="auto" w:fill="FFFFFF"/>
              </w:rPr>
              <w:t>DOSEDĚL, Antonín. </w:t>
            </w:r>
            <w:r w:rsidRPr="00716105">
              <w:rPr>
                <w:rFonts w:eastAsia="Arial Unicode MS"/>
                <w:i/>
                <w:iCs/>
                <w:shd w:val="clear" w:color="auto" w:fill="FFFFFF"/>
              </w:rPr>
              <w:t>Čítanka výkresů ve stavebnictví</w:t>
            </w:r>
            <w:r w:rsidRPr="00375FEC">
              <w:rPr>
                <w:rFonts w:eastAsia="Arial Unicode MS"/>
                <w:shd w:val="clear" w:color="auto" w:fill="FFFFFF"/>
              </w:rPr>
              <w:t>. Praha: Sobotáles, 2004. ISBN 978-80-86817-06-4.</w:t>
            </w:r>
          </w:p>
          <w:p w14:paraId="30F94B45" w14:textId="77777777" w:rsidR="00244FB3" w:rsidRDefault="00B855C7" w:rsidP="001A0838">
            <w:pPr>
              <w:jc w:val="both"/>
              <w:rPr>
                <w:rFonts w:eastAsia="Arial Unicode MS"/>
                <w:shd w:val="clear" w:color="auto" w:fill="FFFFFF"/>
              </w:rPr>
            </w:pPr>
            <w:r w:rsidRPr="00BE4C2A">
              <w:rPr>
                <w:rFonts w:eastAsia="Arial Unicode MS"/>
                <w:shd w:val="clear" w:color="auto" w:fill="FFFFFF"/>
              </w:rPr>
              <w:t>NEUFERT, Ernst, Peter NEUFERT a Johannes KISTER. </w:t>
            </w:r>
            <w:r w:rsidRPr="00716105">
              <w:rPr>
                <w:rFonts w:eastAsia="Arial Unicode MS"/>
                <w:i/>
                <w:iCs/>
                <w:shd w:val="clear" w:color="auto" w:fill="FFFFFF"/>
              </w:rPr>
              <w:t>Architects' data</w:t>
            </w:r>
            <w:r w:rsidRPr="00BE4C2A">
              <w:rPr>
                <w:rFonts w:eastAsia="Arial Unicode MS"/>
                <w:shd w:val="clear" w:color="auto" w:fill="FFFFFF"/>
              </w:rPr>
              <w:t xml:space="preserve">. Chichester: Wiley-Blackwell, 2013. </w:t>
            </w:r>
          </w:p>
          <w:p w14:paraId="220F687D" w14:textId="018A4803" w:rsidR="00B855C7" w:rsidRPr="00BE4C2A" w:rsidRDefault="00B855C7" w:rsidP="001A0838">
            <w:pPr>
              <w:jc w:val="both"/>
              <w:rPr>
                <w:rFonts w:eastAsia="Arial Unicode MS"/>
                <w:shd w:val="clear" w:color="auto" w:fill="FFFFFF"/>
              </w:rPr>
            </w:pPr>
            <w:r w:rsidRPr="00BE4C2A">
              <w:rPr>
                <w:rFonts w:eastAsia="Arial Unicode MS"/>
                <w:shd w:val="clear" w:color="auto" w:fill="FFFFFF"/>
              </w:rPr>
              <w:t>ISBN 978-1405192538.</w:t>
            </w:r>
          </w:p>
          <w:p w14:paraId="57A92208" w14:textId="77777777" w:rsidR="00244FB3" w:rsidRDefault="00B855C7" w:rsidP="001A0838">
            <w:pPr>
              <w:jc w:val="both"/>
              <w:rPr>
                <w:rFonts w:eastAsia="Arial Unicode MS"/>
                <w:shd w:val="clear" w:color="auto" w:fill="FFFFFF"/>
              </w:rPr>
            </w:pPr>
            <w:r w:rsidRPr="00375FEC">
              <w:rPr>
                <w:rFonts w:eastAsia="Arial Unicode MS"/>
                <w:shd w:val="clear" w:color="auto" w:fill="FFFFFF"/>
              </w:rPr>
              <w:t>REMEŠ, Josef. </w:t>
            </w:r>
            <w:r w:rsidRPr="00716105">
              <w:rPr>
                <w:rFonts w:eastAsia="Arial Unicode MS"/>
                <w:i/>
                <w:iCs/>
                <w:shd w:val="clear" w:color="auto" w:fill="FFFFFF"/>
              </w:rPr>
              <w:t>Stavební příručka: to nejdůležitější z norem, vyhlášek a zákonů</w:t>
            </w:r>
            <w:r w:rsidRPr="00375FEC">
              <w:rPr>
                <w:rFonts w:eastAsia="Arial Unicode MS"/>
                <w:shd w:val="clear" w:color="auto" w:fill="FFFFFF"/>
              </w:rPr>
              <w:t xml:space="preserve">. Praha: Grada, 2014. </w:t>
            </w:r>
          </w:p>
          <w:p w14:paraId="59C5267C" w14:textId="66C96809" w:rsidR="00B855C7" w:rsidRPr="00375FEC" w:rsidRDefault="00B855C7" w:rsidP="001A0838">
            <w:pPr>
              <w:jc w:val="both"/>
              <w:rPr>
                <w:rFonts w:eastAsia="Arial Unicode MS"/>
                <w:shd w:val="clear" w:color="auto" w:fill="FFFFFF"/>
              </w:rPr>
            </w:pPr>
            <w:r w:rsidRPr="00375FEC">
              <w:rPr>
                <w:rFonts w:eastAsia="Arial Unicode MS"/>
                <w:shd w:val="clear" w:color="auto" w:fill="FFFFFF"/>
              </w:rPr>
              <w:t>ISBN 978-80-247-5142-9.</w:t>
            </w:r>
          </w:p>
          <w:p w14:paraId="7B623F81" w14:textId="77777777" w:rsidR="00B855C7" w:rsidRPr="002320CF" w:rsidRDefault="00B855C7" w:rsidP="001A0838">
            <w:pPr>
              <w:jc w:val="both"/>
              <w:rPr>
                <w:b/>
              </w:rPr>
            </w:pPr>
            <w:r w:rsidRPr="002320CF">
              <w:rPr>
                <w:b/>
              </w:rPr>
              <w:t>Doporučená:</w:t>
            </w:r>
          </w:p>
          <w:p w14:paraId="4AF9F7B3" w14:textId="77777777" w:rsidR="00CB63B0" w:rsidRDefault="00CB63B0" w:rsidP="00CB63B0">
            <w:pPr>
              <w:jc w:val="both"/>
              <w:rPr>
                <w:ins w:id="322" w:author="Hana Ponížilová" w:date="2023-05-25T16:42:00Z"/>
                <w:rFonts w:eastAsia="Arial Unicode MS"/>
                <w:shd w:val="clear" w:color="auto" w:fill="FFFFFF"/>
              </w:rPr>
            </w:pPr>
            <w:ins w:id="323" w:author="Hana Ponížilová" w:date="2023-05-25T16:42:00Z">
              <w:r w:rsidRPr="00CB63B0">
                <w:rPr>
                  <w:rFonts w:eastAsia="Arial Unicode MS"/>
                  <w:shd w:val="clear" w:color="auto" w:fill="FFFFFF"/>
                </w:rPr>
                <w:t xml:space="preserve">BENDA, Jiří. </w:t>
              </w:r>
              <w:r w:rsidRPr="00A70C91">
                <w:rPr>
                  <w:rFonts w:eastAsia="Arial Unicode MS"/>
                  <w:i/>
                  <w:iCs/>
                  <w:shd w:val="clear" w:color="auto" w:fill="FFFFFF"/>
                </w:rPr>
                <w:t>Stavební statika I</w:t>
              </w:r>
              <w:r w:rsidRPr="00CB63B0">
                <w:rPr>
                  <w:rFonts w:eastAsia="Arial Unicode MS"/>
                  <w:shd w:val="clear" w:color="auto" w:fill="FFFFFF"/>
                </w:rPr>
                <w:t xml:space="preserve">. 2. vydání. Ostrava: VŠB - Technická univerzita Ostrava, 2018. </w:t>
              </w:r>
            </w:ins>
          </w:p>
          <w:p w14:paraId="72A078DF" w14:textId="77777777" w:rsidR="00CB63B0" w:rsidRDefault="00CB63B0" w:rsidP="00CB63B0">
            <w:pPr>
              <w:jc w:val="both"/>
              <w:rPr>
                <w:ins w:id="324" w:author="Hana Ponížilová" w:date="2023-05-25T16:42:00Z"/>
                <w:rFonts w:eastAsia="Arial Unicode MS"/>
                <w:shd w:val="clear" w:color="auto" w:fill="FFFFFF"/>
              </w:rPr>
            </w:pPr>
            <w:ins w:id="325" w:author="Hana Ponížilová" w:date="2023-05-25T16:42:00Z">
              <w:r w:rsidRPr="00CB63B0">
                <w:rPr>
                  <w:rFonts w:eastAsia="Arial Unicode MS"/>
                  <w:shd w:val="clear" w:color="auto" w:fill="FFFFFF"/>
                </w:rPr>
                <w:t xml:space="preserve">ISBN 978-80-248-4157-1. </w:t>
              </w:r>
            </w:ins>
          </w:p>
          <w:p w14:paraId="2CE76C5B" w14:textId="15497F35" w:rsidR="00B855C7" w:rsidRPr="00624614" w:rsidRDefault="00B855C7" w:rsidP="001A0838">
            <w:pPr>
              <w:jc w:val="both"/>
              <w:rPr>
                <w:rFonts w:eastAsia="Arial Unicode MS"/>
                <w:shd w:val="clear" w:color="auto" w:fill="FFFFFF"/>
              </w:rPr>
            </w:pPr>
            <w:r w:rsidRPr="008D2DFA">
              <w:rPr>
                <w:rFonts w:eastAsia="Arial Unicode MS"/>
                <w:shd w:val="clear" w:color="auto" w:fill="FFFFFF"/>
              </w:rPr>
              <w:t>HAUSLADEN, Gerhard a Karsten TICHELMANN. </w:t>
            </w:r>
            <w:r w:rsidRPr="00716105">
              <w:rPr>
                <w:rFonts w:eastAsia="Arial Unicode MS"/>
                <w:i/>
                <w:iCs/>
                <w:shd w:val="clear" w:color="auto" w:fill="FFFFFF"/>
              </w:rPr>
              <w:t xml:space="preserve">Interiors construction manual: integrated planning, finishings and fitting-out, technical services. </w:t>
            </w:r>
            <w:r w:rsidRPr="008D2DFA">
              <w:rPr>
                <w:rFonts w:eastAsia="Arial Unicode MS"/>
                <w:shd w:val="clear" w:color="auto" w:fill="FFFFFF"/>
              </w:rPr>
              <w:t>Munich: Institut für Architektur</w:t>
            </w:r>
            <w:r w:rsidR="00B25065">
              <w:rPr>
                <w:rFonts w:eastAsia="Arial Unicode MS"/>
                <w:shd w:val="clear" w:color="auto" w:fill="FFFFFF"/>
              </w:rPr>
              <w:t xml:space="preserve">-Dokumentation, </w:t>
            </w:r>
            <w:r w:rsidRPr="008D2DFA">
              <w:rPr>
                <w:rFonts w:eastAsia="Arial Unicode MS"/>
                <w:shd w:val="clear" w:color="auto" w:fill="FFFFFF"/>
              </w:rPr>
              <w:t>2010. ISBN 9783034602846.</w:t>
            </w:r>
          </w:p>
        </w:tc>
      </w:tr>
    </w:tbl>
    <w:p w14:paraId="550F23C2" w14:textId="77777777" w:rsidR="00B855C7" w:rsidRDefault="00B855C7"/>
    <w:p w14:paraId="5029764C" w14:textId="77777777" w:rsidR="00B855C7" w:rsidRDefault="00B855C7">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06D68" w14:paraId="1CD379FF" w14:textId="77777777" w:rsidTr="00B06D68">
        <w:tc>
          <w:tcPr>
            <w:tcW w:w="9855" w:type="dxa"/>
            <w:gridSpan w:val="8"/>
            <w:tcBorders>
              <w:bottom w:val="double" w:sz="4" w:space="0" w:color="auto"/>
            </w:tcBorders>
            <w:shd w:val="clear" w:color="auto" w:fill="BDD6EE"/>
          </w:tcPr>
          <w:p w14:paraId="41E582B0" w14:textId="548D8B1B" w:rsidR="00B06D68" w:rsidRDefault="00B06D68" w:rsidP="00B06D68">
            <w:pPr>
              <w:jc w:val="both"/>
              <w:rPr>
                <w:b/>
                <w:sz w:val="28"/>
              </w:rPr>
            </w:pPr>
            <w:r>
              <w:rPr>
                <w:b/>
                <w:sz w:val="28"/>
              </w:rPr>
              <w:lastRenderedPageBreak/>
              <w:t>B-III – Charakteristika studijního předmětu</w:t>
            </w:r>
          </w:p>
        </w:tc>
      </w:tr>
      <w:tr w:rsidR="00B06D68" w14:paraId="6B84F750" w14:textId="77777777" w:rsidTr="00B06D68">
        <w:tc>
          <w:tcPr>
            <w:tcW w:w="3086" w:type="dxa"/>
            <w:tcBorders>
              <w:top w:val="double" w:sz="4" w:space="0" w:color="auto"/>
            </w:tcBorders>
            <w:shd w:val="clear" w:color="auto" w:fill="F7CAAC"/>
          </w:tcPr>
          <w:p w14:paraId="77FC003A" w14:textId="77777777" w:rsidR="00B06D68" w:rsidRDefault="00B06D68" w:rsidP="00B06D68">
            <w:pPr>
              <w:jc w:val="both"/>
              <w:rPr>
                <w:b/>
              </w:rPr>
            </w:pPr>
            <w:r>
              <w:rPr>
                <w:b/>
              </w:rPr>
              <w:t>Název studijního předmětu</w:t>
            </w:r>
          </w:p>
        </w:tc>
        <w:tc>
          <w:tcPr>
            <w:tcW w:w="6769" w:type="dxa"/>
            <w:gridSpan w:val="7"/>
            <w:tcBorders>
              <w:top w:val="double" w:sz="4" w:space="0" w:color="auto"/>
            </w:tcBorders>
          </w:tcPr>
          <w:p w14:paraId="19A1B40C" w14:textId="77777777" w:rsidR="00B06D68" w:rsidRPr="005357CB" w:rsidRDefault="00B06D68" w:rsidP="00B06D68">
            <w:pPr>
              <w:jc w:val="both"/>
              <w:rPr>
                <w:color w:val="44546A" w:themeColor="text2"/>
              </w:rPr>
            </w:pPr>
            <w:r>
              <w:t>Technické aspekty průmyslového designu 1</w:t>
            </w:r>
          </w:p>
        </w:tc>
      </w:tr>
      <w:tr w:rsidR="00B06D68" w14:paraId="3E9C9E47" w14:textId="77777777" w:rsidTr="00B06D68">
        <w:tc>
          <w:tcPr>
            <w:tcW w:w="3086" w:type="dxa"/>
            <w:shd w:val="clear" w:color="auto" w:fill="F7CAAC"/>
          </w:tcPr>
          <w:p w14:paraId="6710B8CA" w14:textId="77777777" w:rsidR="00B06D68" w:rsidRDefault="00B06D68" w:rsidP="00B06D68">
            <w:pPr>
              <w:rPr>
                <w:b/>
              </w:rPr>
            </w:pPr>
            <w:r>
              <w:rPr>
                <w:b/>
              </w:rPr>
              <w:t>Typ předmětu</w:t>
            </w:r>
          </w:p>
        </w:tc>
        <w:tc>
          <w:tcPr>
            <w:tcW w:w="3406" w:type="dxa"/>
            <w:gridSpan w:val="4"/>
          </w:tcPr>
          <w:p w14:paraId="078DF9A0" w14:textId="3B3C14D7" w:rsidR="00B06D68" w:rsidRPr="005357CB" w:rsidRDefault="00CB2898" w:rsidP="00B06D68">
            <w:pPr>
              <w:autoSpaceDE w:val="0"/>
              <w:autoSpaceDN w:val="0"/>
              <w:adjustRightInd w:val="0"/>
            </w:pPr>
            <w:r>
              <w:rPr>
                <w:rFonts w:eastAsia="Calibri"/>
              </w:rPr>
              <w:t>p</w:t>
            </w:r>
            <w:r w:rsidR="00B06D68">
              <w:rPr>
                <w:rFonts w:eastAsia="Calibri"/>
              </w:rPr>
              <w:t>ovinný</w:t>
            </w:r>
            <w:r w:rsidR="00F27F00">
              <w:rPr>
                <w:rFonts w:eastAsia="Calibri"/>
              </w:rPr>
              <w:t xml:space="preserve"> PZ</w:t>
            </w:r>
          </w:p>
        </w:tc>
        <w:tc>
          <w:tcPr>
            <w:tcW w:w="2695" w:type="dxa"/>
            <w:gridSpan w:val="2"/>
            <w:shd w:val="clear" w:color="auto" w:fill="F7CAAC"/>
          </w:tcPr>
          <w:p w14:paraId="6CAE133D" w14:textId="77777777" w:rsidR="00B06D68" w:rsidRDefault="00B06D68" w:rsidP="00B06D68">
            <w:pPr>
              <w:jc w:val="both"/>
            </w:pPr>
            <w:r>
              <w:rPr>
                <w:b/>
              </w:rPr>
              <w:t>doporučený ročník/semestr</w:t>
            </w:r>
          </w:p>
        </w:tc>
        <w:tc>
          <w:tcPr>
            <w:tcW w:w="668" w:type="dxa"/>
          </w:tcPr>
          <w:p w14:paraId="6D24FA20" w14:textId="77777777" w:rsidR="00B06D68" w:rsidRPr="005357CB" w:rsidRDefault="00B06D68" w:rsidP="00B06D68">
            <w:pPr>
              <w:jc w:val="both"/>
            </w:pPr>
            <w:r>
              <w:t>1/ZS</w:t>
            </w:r>
          </w:p>
        </w:tc>
      </w:tr>
      <w:tr w:rsidR="00B06D68" w14:paraId="49800D24" w14:textId="77777777" w:rsidTr="00B06D68">
        <w:tc>
          <w:tcPr>
            <w:tcW w:w="3086" w:type="dxa"/>
            <w:shd w:val="clear" w:color="auto" w:fill="F7CAAC"/>
          </w:tcPr>
          <w:p w14:paraId="1970DEFD" w14:textId="77777777" w:rsidR="00B06D68" w:rsidRDefault="00B06D68" w:rsidP="00B06D68">
            <w:pPr>
              <w:jc w:val="both"/>
              <w:rPr>
                <w:b/>
              </w:rPr>
            </w:pPr>
            <w:r>
              <w:rPr>
                <w:b/>
              </w:rPr>
              <w:t>Rozsah studijního předmětu</w:t>
            </w:r>
          </w:p>
        </w:tc>
        <w:tc>
          <w:tcPr>
            <w:tcW w:w="1701" w:type="dxa"/>
            <w:gridSpan w:val="2"/>
          </w:tcPr>
          <w:p w14:paraId="1A27578B" w14:textId="77777777" w:rsidR="00B06D68" w:rsidRPr="008D0458" w:rsidRDefault="00B06D68" w:rsidP="00B06D68">
            <w:pPr>
              <w:autoSpaceDE w:val="0"/>
              <w:autoSpaceDN w:val="0"/>
              <w:adjustRightInd w:val="0"/>
              <w:rPr>
                <w:color w:val="44546A" w:themeColor="text2"/>
                <w:sz w:val="16"/>
                <w:szCs w:val="16"/>
              </w:rPr>
            </w:pPr>
            <w:r>
              <w:rPr>
                <w:rFonts w:eastAsia="Calibri"/>
              </w:rPr>
              <w:t>26 s</w:t>
            </w:r>
          </w:p>
        </w:tc>
        <w:tc>
          <w:tcPr>
            <w:tcW w:w="889" w:type="dxa"/>
            <w:shd w:val="clear" w:color="auto" w:fill="F7CAAC"/>
          </w:tcPr>
          <w:p w14:paraId="72563BD8" w14:textId="77777777" w:rsidR="00B06D68" w:rsidRDefault="00B06D68" w:rsidP="00B06D68">
            <w:pPr>
              <w:jc w:val="both"/>
              <w:rPr>
                <w:b/>
              </w:rPr>
            </w:pPr>
            <w:r>
              <w:rPr>
                <w:b/>
              </w:rPr>
              <w:t xml:space="preserve">hod. </w:t>
            </w:r>
          </w:p>
        </w:tc>
        <w:tc>
          <w:tcPr>
            <w:tcW w:w="816" w:type="dxa"/>
          </w:tcPr>
          <w:p w14:paraId="7142D131" w14:textId="77777777" w:rsidR="00B06D68" w:rsidRPr="00037DA6" w:rsidRDefault="00B06D68" w:rsidP="00B06D68">
            <w:pPr>
              <w:jc w:val="both"/>
            </w:pPr>
            <w:r>
              <w:t>26</w:t>
            </w:r>
          </w:p>
        </w:tc>
        <w:tc>
          <w:tcPr>
            <w:tcW w:w="2156" w:type="dxa"/>
            <w:shd w:val="clear" w:color="auto" w:fill="F7CAAC"/>
          </w:tcPr>
          <w:p w14:paraId="2B602B3B" w14:textId="77777777" w:rsidR="00B06D68" w:rsidRDefault="00B06D68" w:rsidP="00B06D68">
            <w:pPr>
              <w:jc w:val="both"/>
              <w:rPr>
                <w:b/>
              </w:rPr>
            </w:pPr>
            <w:r>
              <w:rPr>
                <w:b/>
              </w:rPr>
              <w:t>Kreditů</w:t>
            </w:r>
          </w:p>
        </w:tc>
        <w:tc>
          <w:tcPr>
            <w:tcW w:w="1207" w:type="dxa"/>
            <w:gridSpan w:val="2"/>
          </w:tcPr>
          <w:p w14:paraId="2367359A" w14:textId="77777777" w:rsidR="00B06D68" w:rsidRPr="005357CB" w:rsidRDefault="00B06D68" w:rsidP="00B06D68">
            <w:pPr>
              <w:jc w:val="both"/>
            </w:pPr>
            <w:r>
              <w:t>2</w:t>
            </w:r>
          </w:p>
        </w:tc>
      </w:tr>
      <w:tr w:rsidR="00B06D68" w14:paraId="1D0D827C" w14:textId="77777777" w:rsidTr="00B06D68">
        <w:tc>
          <w:tcPr>
            <w:tcW w:w="3086" w:type="dxa"/>
            <w:shd w:val="clear" w:color="auto" w:fill="F7CAAC"/>
          </w:tcPr>
          <w:p w14:paraId="508500C2" w14:textId="77777777" w:rsidR="00B06D68" w:rsidRDefault="00B06D68" w:rsidP="00B06D68">
            <w:pPr>
              <w:rPr>
                <w:b/>
                <w:sz w:val="22"/>
              </w:rPr>
            </w:pPr>
            <w:r>
              <w:rPr>
                <w:b/>
              </w:rPr>
              <w:t>Prerekvizity, korekvizity, ekvivalence</w:t>
            </w:r>
          </w:p>
        </w:tc>
        <w:tc>
          <w:tcPr>
            <w:tcW w:w="6769" w:type="dxa"/>
            <w:gridSpan w:val="7"/>
          </w:tcPr>
          <w:p w14:paraId="197AF4C9" w14:textId="77777777" w:rsidR="00B06D68" w:rsidRPr="006906D6" w:rsidRDefault="00B06D68" w:rsidP="00B06D68">
            <w:pPr>
              <w:jc w:val="both"/>
              <w:rPr>
                <w:sz w:val="16"/>
                <w:szCs w:val="16"/>
              </w:rPr>
            </w:pPr>
          </w:p>
        </w:tc>
      </w:tr>
      <w:tr w:rsidR="00B06D68" w14:paraId="2F13BD9C" w14:textId="77777777" w:rsidTr="00B06D68">
        <w:tc>
          <w:tcPr>
            <w:tcW w:w="3086" w:type="dxa"/>
            <w:shd w:val="clear" w:color="auto" w:fill="F7CAAC"/>
          </w:tcPr>
          <w:p w14:paraId="2A53A31E" w14:textId="77777777" w:rsidR="00B06D68" w:rsidRDefault="00B06D68" w:rsidP="00B06D68">
            <w:pPr>
              <w:rPr>
                <w:b/>
              </w:rPr>
            </w:pPr>
            <w:r>
              <w:rPr>
                <w:b/>
              </w:rPr>
              <w:t>Způsob ověření studijních výsledků</w:t>
            </w:r>
          </w:p>
        </w:tc>
        <w:tc>
          <w:tcPr>
            <w:tcW w:w="3406" w:type="dxa"/>
            <w:gridSpan w:val="4"/>
          </w:tcPr>
          <w:p w14:paraId="65A58818" w14:textId="7478F169" w:rsidR="00B06D68" w:rsidRPr="00037DA6" w:rsidRDefault="00CB2898" w:rsidP="00B06D68">
            <w:pPr>
              <w:jc w:val="both"/>
            </w:pPr>
            <w:r>
              <w:rPr>
                <w:rFonts w:eastAsia="Calibri"/>
              </w:rPr>
              <w:t>k</w:t>
            </w:r>
            <w:r w:rsidR="00B06D68">
              <w:rPr>
                <w:rFonts w:eastAsia="Calibri"/>
              </w:rPr>
              <w:t>lasifikovaný zápočet</w:t>
            </w:r>
          </w:p>
        </w:tc>
        <w:tc>
          <w:tcPr>
            <w:tcW w:w="2156" w:type="dxa"/>
            <w:shd w:val="clear" w:color="auto" w:fill="F7CAAC"/>
          </w:tcPr>
          <w:p w14:paraId="1A62E487" w14:textId="77777777" w:rsidR="00B06D68" w:rsidRDefault="00B06D68" w:rsidP="00B06D68">
            <w:pPr>
              <w:jc w:val="both"/>
              <w:rPr>
                <w:b/>
              </w:rPr>
            </w:pPr>
            <w:r>
              <w:rPr>
                <w:b/>
              </w:rPr>
              <w:t>Forma výuky</w:t>
            </w:r>
          </w:p>
        </w:tc>
        <w:tc>
          <w:tcPr>
            <w:tcW w:w="1207" w:type="dxa"/>
            <w:gridSpan w:val="2"/>
          </w:tcPr>
          <w:p w14:paraId="5EE5C06B" w14:textId="6942E1AE" w:rsidR="00B06D68" w:rsidRPr="00984755" w:rsidRDefault="00F27F00" w:rsidP="00B06D68">
            <w:pPr>
              <w:jc w:val="both"/>
            </w:pPr>
            <w:r>
              <w:rPr>
                <w:rFonts w:eastAsia="Calibri"/>
              </w:rPr>
              <w:t>seminář</w:t>
            </w:r>
          </w:p>
        </w:tc>
      </w:tr>
      <w:tr w:rsidR="00B06D68" w14:paraId="5CB411F2" w14:textId="77777777" w:rsidTr="00B06D68">
        <w:tc>
          <w:tcPr>
            <w:tcW w:w="3086" w:type="dxa"/>
            <w:shd w:val="clear" w:color="auto" w:fill="F7CAAC"/>
          </w:tcPr>
          <w:p w14:paraId="235DE35D" w14:textId="77777777" w:rsidR="00B06D68" w:rsidRDefault="00B06D68" w:rsidP="00B06D68">
            <w:pPr>
              <w:rPr>
                <w:b/>
              </w:rPr>
            </w:pPr>
            <w:r>
              <w:rPr>
                <w:b/>
              </w:rPr>
              <w:t>Forma způsobu ověření studijních výsledků a další požadavky na studenta</w:t>
            </w:r>
          </w:p>
        </w:tc>
        <w:tc>
          <w:tcPr>
            <w:tcW w:w="6769" w:type="dxa"/>
            <w:gridSpan w:val="7"/>
            <w:tcBorders>
              <w:bottom w:val="nil"/>
            </w:tcBorders>
          </w:tcPr>
          <w:p w14:paraId="63E82A85" w14:textId="62E41348" w:rsidR="00B06D68" w:rsidRPr="002E719F" w:rsidRDefault="00B06D68" w:rsidP="00C825E5">
            <w:pPr>
              <w:rPr>
                <w:color w:val="44546A" w:themeColor="text2"/>
              </w:rPr>
            </w:pPr>
            <w:r w:rsidRPr="00315472">
              <w:t>Stude</w:t>
            </w:r>
            <w:r>
              <w:t>nt zpracuje v kontaktní výuce 11</w:t>
            </w:r>
            <w:r w:rsidR="00C825E5">
              <w:t xml:space="preserve"> projektů</w:t>
            </w:r>
            <w:r w:rsidRPr="00315472">
              <w:t xml:space="preserve">. Student odevzdá </w:t>
            </w:r>
            <w:r>
              <w:t>2 závěrečné</w:t>
            </w:r>
            <w:r w:rsidRPr="00315472">
              <w:t xml:space="preserve"> </w:t>
            </w:r>
            <w:r>
              <w:t>samostatné práce</w:t>
            </w:r>
            <w:r w:rsidRPr="00315472">
              <w:t>, demonstru</w:t>
            </w:r>
            <w:r>
              <w:t>jící schopnost spolupráce s odborníky na pevnostní výpočty a osvětlení.</w:t>
            </w:r>
          </w:p>
        </w:tc>
      </w:tr>
      <w:tr w:rsidR="00B06D68" w14:paraId="332312E9" w14:textId="77777777" w:rsidTr="00624614">
        <w:trPr>
          <w:trHeight w:val="95"/>
        </w:trPr>
        <w:tc>
          <w:tcPr>
            <w:tcW w:w="9855" w:type="dxa"/>
            <w:gridSpan w:val="8"/>
            <w:tcBorders>
              <w:top w:val="nil"/>
            </w:tcBorders>
          </w:tcPr>
          <w:p w14:paraId="032164C2" w14:textId="77777777" w:rsidR="00B06D68" w:rsidRDefault="00B06D68" w:rsidP="00B06D68">
            <w:pPr>
              <w:jc w:val="both"/>
            </w:pPr>
          </w:p>
        </w:tc>
      </w:tr>
      <w:tr w:rsidR="00B06D68" w14:paraId="63AC629A" w14:textId="77777777" w:rsidTr="00B06D68">
        <w:trPr>
          <w:trHeight w:val="197"/>
        </w:trPr>
        <w:tc>
          <w:tcPr>
            <w:tcW w:w="3086" w:type="dxa"/>
            <w:tcBorders>
              <w:top w:val="nil"/>
            </w:tcBorders>
            <w:shd w:val="clear" w:color="auto" w:fill="F7CAAC"/>
          </w:tcPr>
          <w:p w14:paraId="63994378" w14:textId="77777777" w:rsidR="00B06D68" w:rsidRDefault="00B06D68" w:rsidP="00B06D68">
            <w:pPr>
              <w:jc w:val="both"/>
              <w:rPr>
                <w:b/>
              </w:rPr>
            </w:pPr>
            <w:r>
              <w:rPr>
                <w:b/>
              </w:rPr>
              <w:t>Garant předmětu</w:t>
            </w:r>
          </w:p>
        </w:tc>
        <w:tc>
          <w:tcPr>
            <w:tcW w:w="6769" w:type="dxa"/>
            <w:gridSpan w:val="7"/>
            <w:tcBorders>
              <w:top w:val="nil"/>
            </w:tcBorders>
          </w:tcPr>
          <w:p w14:paraId="09BE46BC" w14:textId="77777777" w:rsidR="00B06D68" w:rsidRPr="008D2C36" w:rsidRDefault="00B06D68" w:rsidP="00B06D68">
            <w:pPr>
              <w:jc w:val="both"/>
            </w:pPr>
            <w:r w:rsidRPr="00315472">
              <w:t>Ing. Jaroslav Maloch, CSc.</w:t>
            </w:r>
          </w:p>
        </w:tc>
      </w:tr>
      <w:tr w:rsidR="00B06D68" w:rsidRPr="008D0458" w14:paraId="5C5E88D6" w14:textId="77777777" w:rsidTr="00B06D68">
        <w:trPr>
          <w:trHeight w:val="243"/>
        </w:trPr>
        <w:tc>
          <w:tcPr>
            <w:tcW w:w="3086" w:type="dxa"/>
            <w:tcBorders>
              <w:top w:val="nil"/>
            </w:tcBorders>
            <w:shd w:val="clear" w:color="auto" w:fill="F7CAAC"/>
          </w:tcPr>
          <w:p w14:paraId="674F92A6" w14:textId="77777777" w:rsidR="00B06D68" w:rsidRDefault="00B06D68" w:rsidP="00B06D68">
            <w:pPr>
              <w:rPr>
                <w:b/>
              </w:rPr>
            </w:pPr>
            <w:r>
              <w:rPr>
                <w:b/>
              </w:rPr>
              <w:t>Zapojení garanta do výuky předmětu</w:t>
            </w:r>
          </w:p>
        </w:tc>
        <w:tc>
          <w:tcPr>
            <w:tcW w:w="6769" w:type="dxa"/>
            <w:gridSpan w:val="7"/>
            <w:tcBorders>
              <w:top w:val="nil"/>
            </w:tcBorders>
          </w:tcPr>
          <w:p w14:paraId="72B9C8F0" w14:textId="77777777" w:rsidR="00B06D68" w:rsidRDefault="00B06D68" w:rsidP="00B06D68">
            <w:pPr>
              <w:jc w:val="both"/>
            </w:pPr>
            <w:r>
              <w:t>100 %</w:t>
            </w:r>
          </w:p>
        </w:tc>
      </w:tr>
      <w:tr w:rsidR="00B06D68" w14:paraId="1BCAFF4E" w14:textId="77777777" w:rsidTr="00B06D68">
        <w:tc>
          <w:tcPr>
            <w:tcW w:w="3086" w:type="dxa"/>
            <w:shd w:val="clear" w:color="auto" w:fill="F7CAAC"/>
          </w:tcPr>
          <w:p w14:paraId="31B45814" w14:textId="77777777" w:rsidR="00B06D68" w:rsidRDefault="00B06D68" w:rsidP="00B06D68">
            <w:pPr>
              <w:jc w:val="both"/>
              <w:rPr>
                <w:b/>
              </w:rPr>
            </w:pPr>
            <w:r>
              <w:rPr>
                <w:b/>
              </w:rPr>
              <w:t>Vyučující</w:t>
            </w:r>
          </w:p>
        </w:tc>
        <w:tc>
          <w:tcPr>
            <w:tcW w:w="6769" w:type="dxa"/>
            <w:gridSpan w:val="7"/>
            <w:tcBorders>
              <w:bottom w:val="nil"/>
            </w:tcBorders>
          </w:tcPr>
          <w:p w14:paraId="6EA3C50A" w14:textId="77777777" w:rsidR="00B06D68" w:rsidRPr="008D2C36" w:rsidRDefault="00B06D68" w:rsidP="00B06D68">
            <w:pPr>
              <w:pStyle w:val="Bezmezer"/>
            </w:pPr>
            <w:r w:rsidRPr="00315472">
              <w:t>Ing. Jaroslav Maloch, CSc.</w:t>
            </w:r>
          </w:p>
        </w:tc>
      </w:tr>
      <w:tr w:rsidR="00B06D68" w14:paraId="0502D85B" w14:textId="77777777" w:rsidTr="00624614">
        <w:trPr>
          <w:trHeight w:val="95"/>
        </w:trPr>
        <w:tc>
          <w:tcPr>
            <w:tcW w:w="9855" w:type="dxa"/>
            <w:gridSpan w:val="8"/>
            <w:tcBorders>
              <w:top w:val="nil"/>
            </w:tcBorders>
          </w:tcPr>
          <w:p w14:paraId="55B111C0" w14:textId="77777777" w:rsidR="00B06D68" w:rsidRDefault="00B06D68" w:rsidP="00B06D68">
            <w:pPr>
              <w:jc w:val="both"/>
            </w:pPr>
          </w:p>
        </w:tc>
      </w:tr>
      <w:tr w:rsidR="00B06D68" w14:paraId="59536262" w14:textId="77777777" w:rsidTr="00B06D68">
        <w:tc>
          <w:tcPr>
            <w:tcW w:w="3086" w:type="dxa"/>
            <w:shd w:val="clear" w:color="auto" w:fill="F7CAAC"/>
          </w:tcPr>
          <w:p w14:paraId="5932DA39" w14:textId="77777777" w:rsidR="00B06D68" w:rsidRDefault="00B06D68" w:rsidP="00B06D68">
            <w:pPr>
              <w:jc w:val="both"/>
              <w:rPr>
                <w:b/>
              </w:rPr>
            </w:pPr>
            <w:r>
              <w:rPr>
                <w:b/>
              </w:rPr>
              <w:t>Stručná anotace předmětu</w:t>
            </w:r>
          </w:p>
        </w:tc>
        <w:tc>
          <w:tcPr>
            <w:tcW w:w="6769" w:type="dxa"/>
            <w:gridSpan w:val="7"/>
            <w:tcBorders>
              <w:bottom w:val="nil"/>
            </w:tcBorders>
          </w:tcPr>
          <w:p w14:paraId="0EEA9B45" w14:textId="77777777" w:rsidR="00B06D68" w:rsidRPr="00A908E0" w:rsidRDefault="00B06D68" w:rsidP="00B06D68">
            <w:pPr>
              <w:jc w:val="both"/>
              <w:rPr>
                <w:sz w:val="16"/>
                <w:szCs w:val="16"/>
              </w:rPr>
            </w:pPr>
          </w:p>
        </w:tc>
      </w:tr>
      <w:tr w:rsidR="00B06D68" w14:paraId="6295CB15" w14:textId="77777777" w:rsidTr="00B06D68">
        <w:trPr>
          <w:trHeight w:val="2379"/>
        </w:trPr>
        <w:tc>
          <w:tcPr>
            <w:tcW w:w="9855" w:type="dxa"/>
            <w:gridSpan w:val="8"/>
            <w:tcBorders>
              <w:top w:val="nil"/>
              <w:bottom w:val="single" w:sz="12" w:space="0" w:color="auto"/>
            </w:tcBorders>
          </w:tcPr>
          <w:p w14:paraId="5B8B491C" w14:textId="5B108393" w:rsidR="00B06D68" w:rsidRDefault="00B06D68" w:rsidP="0079670A">
            <w:pPr>
              <w:spacing w:after="120"/>
              <w:jc w:val="both"/>
            </w:pPr>
            <w:r>
              <w:t xml:space="preserve">Cílem předmětů „Technické aspekty průmyslového designu </w:t>
            </w:r>
            <w:r w:rsidRPr="00315472">
              <w:t xml:space="preserve">je </w:t>
            </w:r>
            <w:r>
              <w:t>seznámit studenty</w:t>
            </w:r>
            <w:r w:rsidRPr="00315472">
              <w:t xml:space="preserve"> s</w:t>
            </w:r>
            <w:r>
              <w:t xml:space="preserve"> technickými oblastmi, které souvisejí, ovlivňují nebo jsou využívány v praxi designera</w:t>
            </w:r>
            <w:r w:rsidRPr="00315472">
              <w:t>.</w:t>
            </w:r>
          </w:p>
          <w:p w14:paraId="236D7B98" w14:textId="77777777" w:rsidR="00B06D68" w:rsidRDefault="00B06D68" w:rsidP="00D3581F">
            <w:pPr>
              <w:pStyle w:val="Odstavecseseznamem"/>
              <w:widowControl w:val="0"/>
              <w:numPr>
                <w:ilvl w:val="0"/>
                <w:numId w:val="44"/>
              </w:numPr>
              <w:autoSpaceDE w:val="0"/>
              <w:autoSpaceDN w:val="0"/>
              <w:adjustRightInd w:val="0"/>
              <w:jc w:val="both"/>
            </w:pPr>
            <w:r>
              <w:t xml:space="preserve">Základní konstrukční prvky a jejich použití v práci designera. </w:t>
            </w:r>
          </w:p>
          <w:p w14:paraId="3A2B2F8A" w14:textId="77777777" w:rsidR="00B06D68" w:rsidRDefault="00B06D68" w:rsidP="00D3581F">
            <w:pPr>
              <w:pStyle w:val="Odstavecseseznamem"/>
              <w:widowControl w:val="0"/>
              <w:numPr>
                <w:ilvl w:val="0"/>
                <w:numId w:val="44"/>
              </w:numPr>
              <w:autoSpaceDE w:val="0"/>
              <w:autoSpaceDN w:val="0"/>
              <w:adjustRightInd w:val="0"/>
              <w:jc w:val="both"/>
            </w:pPr>
            <w:r>
              <w:t xml:space="preserve">Šrouby, matice, podložky. Kolíky, pera, klíny, pružiny. </w:t>
            </w:r>
          </w:p>
          <w:p w14:paraId="25CB9940" w14:textId="77777777" w:rsidR="00B06D68" w:rsidRDefault="00B06D68" w:rsidP="00D3581F">
            <w:pPr>
              <w:pStyle w:val="Odstavecseseznamem"/>
              <w:widowControl w:val="0"/>
              <w:numPr>
                <w:ilvl w:val="0"/>
                <w:numId w:val="44"/>
              </w:numPr>
              <w:autoSpaceDE w:val="0"/>
              <w:autoSpaceDN w:val="0"/>
              <w:adjustRightInd w:val="0"/>
              <w:jc w:val="both"/>
            </w:pPr>
            <w:r>
              <w:t>Ozubené, řetězové a řemenové převody.</w:t>
            </w:r>
          </w:p>
          <w:p w14:paraId="0EC2F71B" w14:textId="77777777" w:rsidR="00B06D68" w:rsidRDefault="00B06D68" w:rsidP="00D3581F">
            <w:pPr>
              <w:pStyle w:val="Odstavecseseznamem"/>
              <w:widowControl w:val="0"/>
              <w:numPr>
                <w:ilvl w:val="0"/>
                <w:numId w:val="44"/>
              </w:numPr>
              <w:autoSpaceDE w:val="0"/>
              <w:autoSpaceDN w:val="0"/>
              <w:adjustRightInd w:val="0"/>
              <w:jc w:val="both"/>
            </w:pPr>
            <w:r>
              <w:t>Těžiště tělesa, síla a moment síly ve vztahu k ergonomii návrhu.</w:t>
            </w:r>
          </w:p>
          <w:p w14:paraId="688E8BE4" w14:textId="77777777" w:rsidR="00B06D68" w:rsidRDefault="00B06D68" w:rsidP="00D3581F">
            <w:pPr>
              <w:pStyle w:val="Odstavecseseznamem"/>
              <w:widowControl w:val="0"/>
              <w:numPr>
                <w:ilvl w:val="0"/>
                <w:numId w:val="44"/>
              </w:numPr>
              <w:autoSpaceDE w:val="0"/>
              <w:autoSpaceDN w:val="0"/>
              <w:adjustRightInd w:val="0"/>
              <w:jc w:val="both"/>
            </w:pPr>
            <w:r>
              <w:t>Pevnost a tuhost tělesa, jejich odborné vymezení a vliv na tvorbu designéra.</w:t>
            </w:r>
          </w:p>
          <w:p w14:paraId="3F9995CD" w14:textId="77777777" w:rsidR="00B06D68" w:rsidRDefault="00B06D68" w:rsidP="00D3581F">
            <w:pPr>
              <w:pStyle w:val="Odstavecseseznamem"/>
              <w:widowControl w:val="0"/>
              <w:numPr>
                <w:ilvl w:val="0"/>
                <w:numId w:val="44"/>
              </w:numPr>
              <w:autoSpaceDE w:val="0"/>
              <w:autoSpaceDN w:val="0"/>
              <w:adjustRightInd w:val="0"/>
              <w:jc w:val="both"/>
            </w:pPr>
            <w:r>
              <w:t>Základní typy mechanického namáhání TAH, TLAK (vzpěr), STŘIH</w:t>
            </w:r>
          </w:p>
          <w:p w14:paraId="0214A980" w14:textId="77777777" w:rsidR="00B06D68" w:rsidRDefault="00B06D68" w:rsidP="00D3581F">
            <w:pPr>
              <w:pStyle w:val="Odstavecseseznamem"/>
              <w:widowControl w:val="0"/>
              <w:numPr>
                <w:ilvl w:val="0"/>
                <w:numId w:val="44"/>
              </w:numPr>
              <w:autoSpaceDE w:val="0"/>
              <w:autoSpaceDN w:val="0"/>
              <w:adjustRightInd w:val="0"/>
              <w:jc w:val="both"/>
            </w:pPr>
            <w:r>
              <w:t>Základní typy mechanického namáhání OHYB, KRUT</w:t>
            </w:r>
          </w:p>
          <w:p w14:paraId="6DB746AC" w14:textId="77777777" w:rsidR="00B06D68" w:rsidRDefault="00B06D68" w:rsidP="00D3581F">
            <w:pPr>
              <w:pStyle w:val="Odstavecseseznamem"/>
              <w:widowControl w:val="0"/>
              <w:numPr>
                <w:ilvl w:val="0"/>
                <w:numId w:val="44"/>
              </w:numPr>
              <w:autoSpaceDE w:val="0"/>
              <w:autoSpaceDN w:val="0"/>
              <w:adjustRightInd w:val="0"/>
              <w:jc w:val="both"/>
            </w:pPr>
            <w:r>
              <w:t>Ukázky výpočtových metod a základní pravidla pro návrh výrobků s ohledem na pevnostní charakteristiky.</w:t>
            </w:r>
          </w:p>
          <w:p w14:paraId="2B1F3703" w14:textId="77777777" w:rsidR="00B06D68" w:rsidRDefault="00B06D68" w:rsidP="00D3581F">
            <w:pPr>
              <w:pStyle w:val="Odstavecseseznamem"/>
              <w:widowControl w:val="0"/>
              <w:numPr>
                <w:ilvl w:val="0"/>
                <w:numId w:val="44"/>
              </w:numPr>
              <w:autoSpaceDE w:val="0"/>
              <w:autoSpaceDN w:val="0"/>
              <w:adjustRightInd w:val="0"/>
              <w:jc w:val="both"/>
            </w:pPr>
            <w:r>
              <w:t>Statické a dynamické zatěžování součástí</w:t>
            </w:r>
          </w:p>
          <w:p w14:paraId="678E48AD" w14:textId="77777777" w:rsidR="00B06D68" w:rsidRDefault="00B06D68" w:rsidP="00D3581F">
            <w:pPr>
              <w:pStyle w:val="Odstavecseseznamem"/>
              <w:widowControl w:val="0"/>
              <w:numPr>
                <w:ilvl w:val="0"/>
                <w:numId w:val="44"/>
              </w:numPr>
              <w:autoSpaceDE w:val="0"/>
              <w:autoSpaceDN w:val="0"/>
              <w:adjustRightInd w:val="0"/>
              <w:jc w:val="both"/>
            </w:pPr>
            <w:r>
              <w:t>Světlo, vnímání světla a technický popis světelných zdrojů. Spektrum světelného zdroje. Barva, jas a sytost, jejich technické vymezení. Metamerní barvy. Teplota chromatičnosti. Color Rendering Index. Základní jednotky. Modely RGB, CMYK, HLS …, a vztahy mezi nimi. Měření světla, hygienické normy a doporučení.</w:t>
            </w:r>
          </w:p>
          <w:p w14:paraId="588705D7" w14:textId="77777777" w:rsidR="00B06D68" w:rsidRDefault="00B06D68" w:rsidP="00D3581F">
            <w:pPr>
              <w:pStyle w:val="Odstavecseseznamem"/>
              <w:widowControl w:val="0"/>
              <w:numPr>
                <w:ilvl w:val="0"/>
                <w:numId w:val="44"/>
              </w:numPr>
              <w:autoSpaceDE w:val="0"/>
              <w:autoSpaceDN w:val="0"/>
              <w:adjustRightInd w:val="0"/>
              <w:jc w:val="both"/>
            </w:pPr>
            <w:r>
              <w:t>LED technologie. Parametry LED diod. Práce s výkonovými LED diodami. Chlazení LED diod.</w:t>
            </w:r>
          </w:p>
          <w:p w14:paraId="4EF7DFA6" w14:textId="77777777" w:rsidR="00B06D68" w:rsidRDefault="00B06D68" w:rsidP="00D3581F">
            <w:pPr>
              <w:pStyle w:val="Odstavecseseznamem"/>
              <w:widowControl w:val="0"/>
              <w:numPr>
                <w:ilvl w:val="0"/>
                <w:numId w:val="44"/>
              </w:numPr>
              <w:autoSpaceDE w:val="0"/>
              <w:autoSpaceDN w:val="0"/>
              <w:adjustRightInd w:val="0"/>
              <w:jc w:val="both"/>
            </w:pPr>
            <w:r>
              <w:t>Možnosti simulace světelných vyzařovacích charakteristik osvětlovacích zdrojů s LED diodami. Tepelné vyzařování LED diod a jeho vliv na výkonnostní charakteristiky. Limitní stavy LED diod.</w:t>
            </w:r>
          </w:p>
          <w:p w14:paraId="164BB547" w14:textId="77777777" w:rsidR="00B06D68" w:rsidRDefault="00B06D68" w:rsidP="0079670A">
            <w:pPr>
              <w:pStyle w:val="Odstavecseseznamem"/>
              <w:widowControl w:val="0"/>
              <w:numPr>
                <w:ilvl w:val="0"/>
                <w:numId w:val="44"/>
              </w:numPr>
              <w:autoSpaceDE w:val="0"/>
              <w:autoSpaceDN w:val="0"/>
              <w:adjustRightInd w:val="0"/>
              <w:spacing w:after="120"/>
              <w:ind w:left="714" w:hanging="357"/>
              <w:contextualSpacing w:val="0"/>
              <w:jc w:val="both"/>
            </w:pPr>
            <w:r>
              <w:t>Simulační výpočet osvětlení pomocí modelu s LED</w:t>
            </w:r>
          </w:p>
          <w:p w14:paraId="446B4729" w14:textId="50820A97" w:rsidR="00B06D68" w:rsidRDefault="00B06D68" w:rsidP="00B06D68">
            <w:r>
              <w:t xml:space="preserve">Student je na konci semestru schopen kvalifikované spolupráce se specialisty v daných oborech. </w:t>
            </w:r>
          </w:p>
        </w:tc>
      </w:tr>
      <w:tr w:rsidR="00B06D68" w14:paraId="1A06AFED" w14:textId="77777777" w:rsidTr="00B06D68">
        <w:trPr>
          <w:trHeight w:val="265"/>
        </w:trPr>
        <w:tc>
          <w:tcPr>
            <w:tcW w:w="3653" w:type="dxa"/>
            <w:gridSpan w:val="2"/>
            <w:tcBorders>
              <w:top w:val="nil"/>
            </w:tcBorders>
            <w:shd w:val="clear" w:color="auto" w:fill="F7CAAC"/>
          </w:tcPr>
          <w:p w14:paraId="279CC0A5" w14:textId="77777777" w:rsidR="00B06D68" w:rsidRDefault="00B06D68" w:rsidP="00B06D68">
            <w:pPr>
              <w:jc w:val="both"/>
            </w:pPr>
            <w:r>
              <w:rPr>
                <w:b/>
              </w:rPr>
              <w:t>Studijní literatura a studijní pomůcky</w:t>
            </w:r>
          </w:p>
        </w:tc>
        <w:tc>
          <w:tcPr>
            <w:tcW w:w="6202" w:type="dxa"/>
            <w:gridSpan w:val="6"/>
            <w:tcBorders>
              <w:top w:val="nil"/>
              <w:bottom w:val="nil"/>
            </w:tcBorders>
          </w:tcPr>
          <w:p w14:paraId="43972F84" w14:textId="77777777" w:rsidR="00B06D68" w:rsidRDefault="00B06D68" w:rsidP="00B06D68">
            <w:pPr>
              <w:jc w:val="both"/>
            </w:pPr>
          </w:p>
        </w:tc>
      </w:tr>
      <w:tr w:rsidR="00B06D68" w14:paraId="53E738E5" w14:textId="77777777" w:rsidTr="00624614">
        <w:trPr>
          <w:trHeight w:val="1442"/>
        </w:trPr>
        <w:tc>
          <w:tcPr>
            <w:tcW w:w="9855" w:type="dxa"/>
            <w:gridSpan w:val="8"/>
            <w:tcBorders>
              <w:top w:val="nil"/>
            </w:tcBorders>
          </w:tcPr>
          <w:p w14:paraId="13267C5F" w14:textId="77777777" w:rsidR="00B06D68" w:rsidRPr="00410147" w:rsidRDefault="00B06D68" w:rsidP="00B06D68">
            <w:pPr>
              <w:jc w:val="both"/>
              <w:rPr>
                <w:b/>
              </w:rPr>
            </w:pPr>
            <w:r w:rsidRPr="00410147">
              <w:rPr>
                <w:b/>
              </w:rPr>
              <w:t>Povinná:</w:t>
            </w:r>
          </w:p>
          <w:p w14:paraId="74DCC8D9" w14:textId="62826A08" w:rsidR="00244FB3" w:rsidRDefault="00B06D68" w:rsidP="00B06D68">
            <w:pPr>
              <w:pStyle w:val="Bezmezer"/>
              <w:rPr>
                <w:iCs/>
              </w:rPr>
            </w:pPr>
            <w:r>
              <w:rPr>
                <w:iCs/>
              </w:rPr>
              <w:t>S</w:t>
            </w:r>
            <w:r w:rsidR="005D48E8">
              <w:rPr>
                <w:iCs/>
              </w:rPr>
              <w:t>HIGLEY,</w:t>
            </w:r>
            <w:r>
              <w:rPr>
                <w:iCs/>
              </w:rPr>
              <w:t xml:space="preserve"> </w:t>
            </w:r>
            <w:r w:rsidR="005D48E8">
              <w:rPr>
                <w:iCs/>
              </w:rPr>
              <w:t>J. E., MISCHKE,</w:t>
            </w:r>
            <w:r>
              <w:rPr>
                <w:iCs/>
              </w:rPr>
              <w:t xml:space="preserve"> Ch. R., B</w:t>
            </w:r>
            <w:r w:rsidR="005D48E8">
              <w:rPr>
                <w:iCs/>
              </w:rPr>
              <w:t>UDYNAS,</w:t>
            </w:r>
            <w:r>
              <w:rPr>
                <w:iCs/>
              </w:rPr>
              <w:t xml:space="preserve"> </w:t>
            </w:r>
            <w:r w:rsidR="005D48E8">
              <w:rPr>
                <w:iCs/>
              </w:rPr>
              <w:t>R. G.</w:t>
            </w:r>
            <w:r>
              <w:rPr>
                <w:iCs/>
              </w:rPr>
              <w:t xml:space="preserve"> </w:t>
            </w:r>
            <w:r w:rsidRPr="005D48E8">
              <w:rPr>
                <w:i/>
                <w:iCs/>
              </w:rPr>
              <w:t>Konstruování strojních součástí</w:t>
            </w:r>
            <w:r w:rsidR="005D48E8">
              <w:rPr>
                <w:iCs/>
              </w:rPr>
              <w:t>.</w:t>
            </w:r>
            <w:r>
              <w:rPr>
                <w:iCs/>
              </w:rPr>
              <w:t xml:space="preserve"> </w:t>
            </w:r>
            <w:r w:rsidR="00244FB3">
              <w:rPr>
                <w:iCs/>
              </w:rPr>
              <w:t xml:space="preserve">Brno: </w:t>
            </w:r>
            <w:r>
              <w:rPr>
                <w:iCs/>
              </w:rPr>
              <w:t>Vutium</w:t>
            </w:r>
            <w:r w:rsidR="00244FB3">
              <w:rPr>
                <w:iCs/>
              </w:rPr>
              <w:t>,</w:t>
            </w:r>
            <w:r>
              <w:rPr>
                <w:iCs/>
              </w:rPr>
              <w:t xml:space="preserve"> ČR 2010</w:t>
            </w:r>
            <w:r w:rsidR="00244FB3">
              <w:rPr>
                <w:iCs/>
              </w:rPr>
              <w:t>.</w:t>
            </w:r>
            <w:r>
              <w:rPr>
                <w:iCs/>
              </w:rPr>
              <w:t xml:space="preserve"> </w:t>
            </w:r>
          </w:p>
          <w:p w14:paraId="467DFE63" w14:textId="3FE1DF38" w:rsidR="00B06D68" w:rsidRPr="00315472" w:rsidRDefault="00B06D68" w:rsidP="00B06D68">
            <w:pPr>
              <w:pStyle w:val="Bezmezer"/>
              <w:rPr>
                <w:iCs/>
              </w:rPr>
            </w:pPr>
            <w:r>
              <w:rPr>
                <w:iCs/>
              </w:rPr>
              <w:t>ISBN 978-80-214-2629-0</w:t>
            </w:r>
            <w:r w:rsidR="00244FB3">
              <w:rPr>
                <w:iCs/>
              </w:rPr>
              <w:t>.</w:t>
            </w:r>
          </w:p>
          <w:p w14:paraId="6A94E671" w14:textId="77777777" w:rsidR="00B06D68" w:rsidRDefault="00B06D68" w:rsidP="00B06D68">
            <w:pPr>
              <w:pStyle w:val="Bezmezer"/>
              <w:rPr>
                <w:b/>
                <w:iCs/>
              </w:rPr>
            </w:pPr>
            <w:r w:rsidRPr="00315472">
              <w:rPr>
                <w:b/>
                <w:iCs/>
              </w:rPr>
              <w:t>Doporučená:</w:t>
            </w:r>
          </w:p>
          <w:p w14:paraId="6D596C04" w14:textId="573D4C45" w:rsidR="00B06D68" w:rsidRDefault="00B06D68" w:rsidP="00B06D68">
            <w:pPr>
              <w:pStyle w:val="Bezmezer"/>
              <w:rPr>
                <w:ins w:id="326" w:author="Hana Ponížilová" w:date="2023-05-25T16:50:00Z"/>
              </w:rPr>
            </w:pPr>
            <w:r w:rsidRPr="00D94333">
              <w:rPr>
                <w:shd w:val="clear" w:color="auto" w:fill="FFFFFF"/>
              </w:rPr>
              <w:t>D</w:t>
            </w:r>
            <w:r w:rsidR="005D48E8">
              <w:rPr>
                <w:shd w:val="clear" w:color="auto" w:fill="FFFFFF"/>
              </w:rPr>
              <w:t>ANNHOFEROVÁ,</w:t>
            </w:r>
            <w:r w:rsidRPr="00D94333">
              <w:rPr>
                <w:shd w:val="clear" w:color="auto" w:fill="FFFFFF"/>
              </w:rPr>
              <w:t xml:space="preserve"> J. </w:t>
            </w:r>
            <w:r w:rsidRPr="005D48E8">
              <w:rPr>
                <w:i/>
              </w:rPr>
              <w:t>Velká kniha barev: Kompletní průvodce pro grafiky, fotografy a designéry</w:t>
            </w:r>
            <w:r w:rsidR="005D48E8">
              <w:rPr>
                <w:i/>
              </w:rPr>
              <w:t>.</w:t>
            </w:r>
            <w:r w:rsidR="005D48E8">
              <w:t xml:space="preserve"> Computer Press ČR 2017.</w:t>
            </w:r>
            <w:r>
              <w:t xml:space="preserve"> ISBN 8025145379</w:t>
            </w:r>
            <w:r w:rsidR="00244FB3">
              <w:t>.</w:t>
            </w:r>
          </w:p>
          <w:p w14:paraId="50288E87" w14:textId="1C03BB01" w:rsidR="003726F7" w:rsidRDefault="003726F7" w:rsidP="00B06D68">
            <w:pPr>
              <w:pStyle w:val="Bezmezer"/>
              <w:rPr>
                <w:color w:val="000000"/>
                <w:shd w:val="clear" w:color="auto" w:fill="FFFFFF"/>
              </w:rPr>
            </w:pPr>
            <w:ins w:id="327" w:author="Hana Ponížilová" w:date="2023-05-25T16:50:00Z">
              <w:r w:rsidRPr="003726F7">
                <w:rPr>
                  <w:color w:val="000000"/>
                  <w:shd w:val="clear" w:color="auto" w:fill="FFFFFF"/>
                </w:rPr>
                <w:t xml:space="preserve">FRASER, Neil. </w:t>
              </w:r>
              <w:r w:rsidRPr="00306572">
                <w:rPr>
                  <w:i/>
                  <w:iCs/>
                  <w:color w:val="000000"/>
                  <w:shd w:val="clear" w:color="auto" w:fill="FFFFFF"/>
                </w:rPr>
                <w:t>Stage lighting design</w:t>
              </w:r>
              <w:r w:rsidRPr="003726F7">
                <w:rPr>
                  <w:color w:val="000000"/>
                  <w:shd w:val="clear" w:color="auto" w:fill="FFFFFF"/>
                </w:rPr>
                <w:t>. Second edition. Ramsbury: The Crowood Press, 2018. Crowood Theatre Companions. ISBN 9781785003677.</w:t>
              </w:r>
            </w:ins>
          </w:p>
          <w:p w14:paraId="34CA673C" w14:textId="65A3E69B" w:rsidR="00B06D68" w:rsidRPr="006F675C" w:rsidRDefault="00B06D68" w:rsidP="00245D81">
            <w:pPr>
              <w:pStyle w:val="Bezmezer"/>
              <w:rPr>
                <w:iCs/>
              </w:rPr>
            </w:pPr>
            <w:r w:rsidRPr="005D48E8">
              <w:rPr>
                <w:i/>
              </w:rPr>
              <w:t>50 praktických zapojení se světelnými diodami LED</w:t>
            </w:r>
            <w:r w:rsidR="005D48E8">
              <w:t>.</w:t>
            </w:r>
            <w:r>
              <w:t xml:space="preserve"> BEN ČR 2002, ISBN 80-86056-23-6</w:t>
            </w:r>
            <w:r w:rsidR="00244FB3">
              <w:t>.</w:t>
            </w:r>
            <w:r w:rsidRPr="00315472">
              <w:rPr>
                <w:iCs/>
              </w:rPr>
              <w:t xml:space="preserve"> </w:t>
            </w:r>
          </w:p>
        </w:tc>
      </w:tr>
    </w:tbl>
    <w:p w14:paraId="706DB595" w14:textId="77777777" w:rsidR="00B06D68" w:rsidRDefault="00B06D68"/>
    <w:p w14:paraId="4CAAA896" w14:textId="77777777" w:rsidR="00B06D68" w:rsidRDefault="00B06D6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06D68" w14:paraId="2757DC76" w14:textId="77777777" w:rsidTr="00B06D68">
        <w:tc>
          <w:tcPr>
            <w:tcW w:w="9855" w:type="dxa"/>
            <w:gridSpan w:val="8"/>
            <w:tcBorders>
              <w:bottom w:val="double" w:sz="4" w:space="0" w:color="auto"/>
            </w:tcBorders>
            <w:shd w:val="clear" w:color="auto" w:fill="BDD6EE"/>
          </w:tcPr>
          <w:p w14:paraId="22260343" w14:textId="643B2942" w:rsidR="00B06D68" w:rsidRDefault="00B06D68" w:rsidP="00B06D68">
            <w:pPr>
              <w:jc w:val="both"/>
              <w:rPr>
                <w:b/>
                <w:sz w:val="28"/>
              </w:rPr>
            </w:pPr>
            <w:r>
              <w:rPr>
                <w:b/>
                <w:sz w:val="28"/>
              </w:rPr>
              <w:lastRenderedPageBreak/>
              <w:t>B-III – Charakteristika studijního předmětu</w:t>
            </w:r>
          </w:p>
        </w:tc>
      </w:tr>
      <w:tr w:rsidR="00B06D68" w14:paraId="3DD2A071" w14:textId="77777777" w:rsidTr="00B06D68">
        <w:tc>
          <w:tcPr>
            <w:tcW w:w="3086" w:type="dxa"/>
            <w:tcBorders>
              <w:top w:val="double" w:sz="4" w:space="0" w:color="auto"/>
            </w:tcBorders>
            <w:shd w:val="clear" w:color="auto" w:fill="F7CAAC"/>
          </w:tcPr>
          <w:p w14:paraId="70B15A67" w14:textId="77777777" w:rsidR="00B06D68" w:rsidRDefault="00B06D68" w:rsidP="00B06D68">
            <w:pPr>
              <w:jc w:val="both"/>
              <w:rPr>
                <w:b/>
              </w:rPr>
            </w:pPr>
            <w:r>
              <w:rPr>
                <w:b/>
              </w:rPr>
              <w:t>Název studijního předmětu</w:t>
            </w:r>
          </w:p>
        </w:tc>
        <w:tc>
          <w:tcPr>
            <w:tcW w:w="6769" w:type="dxa"/>
            <w:gridSpan w:val="7"/>
            <w:tcBorders>
              <w:top w:val="double" w:sz="4" w:space="0" w:color="auto"/>
            </w:tcBorders>
          </w:tcPr>
          <w:p w14:paraId="5EE622D1" w14:textId="77777777" w:rsidR="00B06D68" w:rsidRPr="005357CB" w:rsidRDefault="00B06D68" w:rsidP="00B06D68">
            <w:pPr>
              <w:jc w:val="both"/>
              <w:rPr>
                <w:color w:val="44546A" w:themeColor="text2"/>
              </w:rPr>
            </w:pPr>
            <w:r w:rsidRPr="00291ECC">
              <w:rPr>
                <w:color w:val="000000"/>
              </w:rPr>
              <w:t xml:space="preserve">Technické aspekty průmyslového designu </w:t>
            </w:r>
            <w:r>
              <w:rPr>
                <w:color w:val="000000"/>
              </w:rPr>
              <w:t>2</w:t>
            </w:r>
          </w:p>
        </w:tc>
      </w:tr>
      <w:tr w:rsidR="00B06D68" w14:paraId="10EAC627" w14:textId="77777777" w:rsidTr="00B06D68">
        <w:tc>
          <w:tcPr>
            <w:tcW w:w="3086" w:type="dxa"/>
            <w:shd w:val="clear" w:color="auto" w:fill="F7CAAC"/>
          </w:tcPr>
          <w:p w14:paraId="5461D3D6" w14:textId="77777777" w:rsidR="00B06D68" w:rsidRDefault="00B06D68" w:rsidP="00B06D68">
            <w:pPr>
              <w:rPr>
                <w:b/>
              </w:rPr>
            </w:pPr>
            <w:r>
              <w:rPr>
                <w:b/>
              </w:rPr>
              <w:t>Typ předmětu</w:t>
            </w:r>
          </w:p>
        </w:tc>
        <w:tc>
          <w:tcPr>
            <w:tcW w:w="3406" w:type="dxa"/>
            <w:gridSpan w:val="4"/>
          </w:tcPr>
          <w:p w14:paraId="480888D7" w14:textId="428E8183" w:rsidR="00B06D68" w:rsidRPr="005357CB" w:rsidRDefault="00CB2898" w:rsidP="00B06D68">
            <w:pPr>
              <w:autoSpaceDE w:val="0"/>
              <w:autoSpaceDN w:val="0"/>
              <w:adjustRightInd w:val="0"/>
            </w:pPr>
            <w:r>
              <w:rPr>
                <w:rFonts w:eastAsia="Calibri"/>
              </w:rPr>
              <w:t>p</w:t>
            </w:r>
            <w:r w:rsidR="00B06D68">
              <w:rPr>
                <w:rFonts w:eastAsia="Calibri"/>
              </w:rPr>
              <w:t>ovinný, PZ</w:t>
            </w:r>
          </w:p>
        </w:tc>
        <w:tc>
          <w:tcPr>
            <w:tcW w:w="2695" w:type="dxa"/>
            <w:gridSpan w:val="2"/>
            <w:shd w:val="clear" w:color="auto" w:fill="F7CAAC"/>
          </w:tcPr>
          <w:p w14:paraId="0A76809E" w14:textId="77777777" w:rsidR="00B06D68" w:rsidRDefault="00B06D68" w:rsidP="00B06D68">
            <w:pPr>
              <w:jc w:val="both"/>
            </w:pPr>
            <w:r>
              <w:rPr>
                <w:b/>
              </w:rPr>
              <w:t>doporučený ročník/semestr</w:t>
            </w:r>
          </w:p>
        </w:tc>
        <w:tc>
          <w:tcPr>
            <w:tcW w:w="668" w:type="dxa"/>
          </w:tcPr>
          <w:p w14:paraId="7F30DF13" w14:textId="77777777" w:rsidR="00B06D68" w:rsidRPr="005357CB" w:rsidRDefault="00B06D68" w:rsidP="00B06D68">
            <w:pPr>
              <w:jc w:val="both"/>
            </w:pPr>
            <w:r>
              <w:t>1/</w:t>
            </w:r>
            <w:r w:rsidRPr="005357CB">
              <w:t>/</w:t>
            </w:r>
            <w:r>
              <w:t>L</w:t>
            </w:r>
            <w:r w:rsidRPr="005357CB">
              <w:t>S</w:t>
            </w:r>
          </w:p>
        </w:tc>
      </w:tr>
      <w:tr w:rsidR="00B06D68" w14:paraId="24DC0655" w14:textId="77777777" w:rsidTr="00B06D68">
        <w:tc>
          <w:tcPr>
            <w:tcW w:w="3086" w:type="dxa"/>
            <w:shd w:val="clear" w:color="auto" w:fill="F7CAAC"/>
          </w:tcPr>
          <w:p w14:paraId="19C08F87" w14:textId="77777777" w:rsidR="00B06D68" w:rsidRDefault="00B06D68" w:rsidP="00B06D68">
            <w:pPr>
              <w:jc w:val="both"/>
              <w:rPr>
                <w:b/>
              </w:rPr>
            </w:pPr>
            <w:r>
              <w:rPr>
                <w:b/>
              </w:rPr>
              <w:t>Rozsah studijního předmětu</w:t>
            </w:r>
          </w:p>
        </w:tc>
        <w:tc>
          <w:tcPr>
            <w:tcW w:w="1701" w:type="dxa"/>
            <w:gridSpan w:val="2"/>
          </w:tcPr>
          <w:p w14:paraId="0B4EDADB" w14:textId="7416D13E" w:rsidR="00B06D68" w:rsidRPr="008D0458" w:rsidRDefault="00B06D68" w:rsidP="00B06D68">
            <w:pPr>
              <w:autoSpaceDE w:val="0"/>
              <w:autoSpaceDN w:val="0"/>
              <w:adjustRightInd w:val="0"/>
              <w:rPr>
                <w:color w:val="44546A" w:themeColor="text2"/>
                <w:sz w:val="16"/>
                <w:szCs w:val="16"/>
              </w:rPr>
            </w:pPr>
            <w:r>
              <w:rPr>
                <w:rFonts w:eastAsia="Calibri"/>
              </w:rPr>
              <w:t>26</w:t>
            </w:r>
            <w:r w:rsidR="00BC3F5F">
              <w:rPr>
                <w:rFonts w:eastAsia="Calibri"/>
              </w:rPr>
              <w:t xml:space="preserve"> </w:t>
            </w:r>
            <w:r>
              <w:rPr>
                <w:rFonts w:eastAsia="Calibri"/>
              </w:rPr>
              <w:t>s</w:t>
            </w:r>
          </w:p>
        </w:tc>
        <w:tc>
          <w:tcPr>
            <w:tcW w:w="889" w:type="dxa"/>
            <w:shd w:val="clear" w:color="auto" w:fill="F7CAAC"/>
          </w:tcPr>
          <w:p w14:paraId="6B2EA87F" w14:textId="77777777" w:rsidR="00B06D68" w:rsidRDefault="00B06D68" w:rsidP="00B06D68">
            <w:pPr>
              <w:jc w:val="both"/>
              <w:rPr>
                <w:b/>
              </w:rPr>
            </w:pPr>
            <w:r>
              <w:rPr>
                <w:b/>
              </w:rPr>
              <w:t xml:space="preserve">hod. </w:t>
            </w:r>
          </w:p>
        </w:tc>
        <w:tc>
          <w:tcPr>
            <w:tcW w:w="816" w:type="dxa"/>
          </w:tcPr>
          <w:p w14:paraId="7802FF07" w14:textId="77777777" w:rsidR="00B06D68" w:rsidRPr="00037DA6" w:rsidRDefault="00B06D68" w:rsidP="00B06D68">
            <w:pPr>
              <w:jc w:val="both"/>
            </w:pPr>
            <w:r>
              <w:t>26</w:t>
            </w:r>
          </w:p>
        </w:tc>
        <w:tc>
          <w:tcPr>
            <w:tcW w:w="2156" w:type="dxa"/>
            <w:shd w:val="clear" w:color="auto" w:fill="F7CAAC"/>
          </w:tcPr>
          <w:p w14:paraId="25FEA927" w14:textId="77777777" w:rsidR="00B06D68" w:rsidRDefault="00B06D68" w:rsidP="00B06D68">
            <w:pPr>
              <w:jc w:val="both"/>
              <w:rPr>
                <w:b/>
              </w:rPr>
            </w:pPr>
            <w:r>
              <w:rPr>
                <w:b/>
              </w:rPr>
              <w:t>kreditů</w:t>
            </w:r>
          </w:p>
        </w:tc>
        <w:tc>
          <w:tcPr>
            <w:tcW w:w="1207" w:type="dxa"/>
            <w:gridSpan w:val="2"/>
          </w:tcPr>
          <w:p w14:paraId="35AC0F84" w14:textId="77777777" w:rsidR="00B06D68" w:rsidRPr="005357CB" w:rsidRDefault="00B06D68" w:rsidP="00B06D68">
            <w:pPr>
              <w:jc w:val="both"/>
            </w:pPr>
            <w:r>
              <w:t>2</w:t>
            </w:r>
          </w:p>
        </w:tc>
      </w:tr>
      <w:tr w:rsidR="00B06D68" w14:paraId="2980C46F" w14:textId="77777777" w:rsidTr="00B06D68">
        <w:tc>
          <w:tcPr>
            <w:tcW w:w="3086" w:type="dxa"/>
            <w:shd w:val="clear" w:color="auto" w:fill="F7CAAC"/>
          </w:tcPr>
          <w:p w14:paraId="27EBBA61" w14:textId="77777777" w:rsidR="00B06D68" w:rsidRDefault="00B06D68" w:rsidP="00B06D68">
            <w:pPr>
              <w:rPr>
                <w:b/>
                <w:sz w:val="22"/>
              </w:rPr>
            </w:pPr>
            <w:r>
              <w:rPr>
                <w:b/>
              </w:rPr>
              <w:t>Prerekvizity, korekvizity, ekvivalence</w:t>
            </w:r>
          </w:p>
        </w:tc>
        <w:tc>
          <w:tcPr>
            <w:tcW w:w="6769" w:type="dxa"/>
            <w:gridSpan w:val="7"/>
          </w:tcPr>
          <w:p w14:paraId="1959EA5E" w14:textId="77777777" w:rsidR="00B06D68" w:rsidRPr="006906D6" w:rsidRDefault="00B06D68" w:rsidP="00B06D68">
            <w:pPr>
              <w:jc w:val="both"/>
              <w:rPr>
                <w:sz w:val="16"/>
                <w:szCs w:val="16"/>
              </w:rPr>
            </w:pPr>
          </w:p>
        </w:tc>
      </w:tr>
      <w:tr w:rsidR="00B06D68" w14:paraId="3F88E11D" w14:textId="77777777" w:rsidTr="00B06D68">
        <w:tc>
          <w:tcPr>
            <w:tcW w:w="3086" w:type="dxa"/>
            <w:shd w:val="clear" w:color="auto" w:fill="F7CAAC"/>
          </w:tcPr>
          <w:p w14:paraId="4BFC9736" w14:textId="77777777" w:rsidR="00B06D68" w:rsidRDefault="00B06D68" w:rsidP="00B06D68">
            <w:pPr>
              <w:rPr>
                <w:b/>
              </w:rPr>
            </w:pPr>
            <w:r>
              <w:rPr>
                <w:b/>
              </w:rPr>
              <w:t>Způsob ověření studijních výsledků</w:t>
            </w:r>
          </w:p>
        </w:tc>
        <w:tc>
          <w:tcPr>
            <w:tcW w:w="3406" w:type="dxa"/>
            <w:gridSpan w:val="4"/>
          </w:tcPr>
          <w:p w14:paraId="3441D7FF" w14:textId="7F1E1C30" w:rsidR="00B06D68" w:rsidRPr="00037DA6" w:rsidRDefault="00CB2898" w:rsidP="00B06D68">
            <w:pPr>
              <w:jc w:val="both"/>
            </w:pPr>
            <w:r>
              <w:rPr>
                <w:rFonts w:eastAsia="Calibri"/>
              </w:rPr>
              <w:t>k</w:t>
            </w:r>
            <w:r w:rsidR="00B06D68">
              <w:rPr>
                <w:rFonts w:eastAsia="Calibri"/>
              </w:rPr>
              <w:t>lasifikovaný zápočet</w:t>
            </w:r>
          </w:p>
        </w:tc>
        <w:tc>
          <w:tcPr>
            <w:tcW w:w="2156" w:type="dxa"/>
            <w:shd w:val="clear" w:color="auto" w:fill="F7CAAC"/>
          </w:tcPr>
          <w:p w14:paraId="5D082242" w14:textId="77777777" w:rsidR="00B06D68" w:rsidRDefault="00B06D68" w:rsidP="00B06D68">
            <w:pPr>
              <w:jc w:val="both"/>
              <w:rPr>
                <w:b/>
              </w:rPr>
            </w:pPr>
            <w:r>
              <w:rPr>
                <w:b/>
              </w:rPr>
              <w:t>Forma výuky</w:t>
            </w:r>
          </w:p>
        </w:tc>
        <w:tc>
          <w:tcPr>
            <w:tcW w:w="1207" w:type="dxa"/>
            <w:gridSpan w:val="2"/>
          </w:tcPr>
          <w:p w14:paraId="1C1728E7" w14:textId="78827458" w:rsidR="00B06D68" w:rsidRPr="00984755" w:rsidRDefault="00F27F00" w:rsidP="00B06D68">
            <w:pPr>
              <w:jc w:val="both"/>
            </w:pPr>
            <w:r>
              <w:rPr>
                <w:rFonts w:eastAsia="Calibri"/>
              </w:rPr>
              <w:t>seminář</w:t>
            </w:r>
          </w:p>
        </w:tc>
      </w:tr>
      <w:tr w:rsidR="00B06D68" w14:paraId="3BA3A776" w14:textId="77777777" w:rsidTr="00B06D68">
        <w:tc>
          <w:tcPr>
            <w:tcW w:w="3086" w:type="dxa"/>
            <w:shd w:val="clear" w:color="auto" w:fill="F7CAAC"/>
          </w:tcPr>
          <w:p w14:paraId="0130DC0C" w14:textId="77777777" w:rsidR="00B06D68" w:rsidRDefault="00B06D68" w:rsidP="00B06D68">
            <w:pPr>
              <w:rPr>
                <w:b/>
              </w:rPr>
            </w:pPr>
            <w:r>
              <w:rPr>
                <w:b/>
              </w:rPr>
              <w:t>Forma způsobu ověření studijních výsledků a další požadavky na studenta</w:t>
            </w:r>
          </w:p>
        </w:tc>
        <w:tc>
          <w:tcPr>
            <w:tcW w:w="6769" w:type="dxa"/>
            <w:gridSpan w:val="7"/>
            <w:tcBorders>
              <w:bottom w:val="nil"/>
            </w:tcBorders>
          </w:tcPr>
          <w:p w14:paraId="4A7668EA" w14:textId="62C4AD50" w:rsidR="00B06D68" w:rsidRPr="002E719F" w:rsidRDefault="00B06D68" w:rsidP="00C825E5">
            <w:pPr>
              <w:rPr>
                <w:color w:val="44546A" w:themeColor="text2"/>
              </w:rPr>
            </w:pPr>
            <w:r w:rsidRPr="00315472">
              <w:t>Stude</w:t>
            </w:r>
            <w:r>
              <w:t>nt zpracuje v kontaktní výuce 11</w:t>
            </w:r>
            <w:r w:rsidRPr="00315472">
              <w:t xml:space="preserve"> projektů. Student odevzdá </w:t>
            </w:r>
            <w:r>
              <w:t>2 závěrečné</w:t>
            </w:r>
            <w:r w:rsidRPr="00315472">
              <w:t xml:space="preserve"> </w:t>
            </w:r>
            <w:r>
              <w:t>samostatné práce</w:t>
            </w:r>
            <w:r w:rsidRPr="00315472">
              <w:t>, demonstru</w:t>
            </w:r>
            <w:r>
              <w:t>jící schopnost spolupráce s odborníky v oblasti proudění kapalin a termodynamiky.</w:t>
            </w:r>
          </w:p>
        </w:tc>
      </w:tr>
      <w:tr w:rsidR="00B06D68" w14:paraId="39361B16" w14:textId="77777777" w:rsidTr="00624614">
        <w:trPr>
          <w:trHeight w:val="109"/>
        </w:trPr>
        <w:tc>
          <w:tcPr>
            <w:tcW w:w="9855" w:type="dxa"/>
            <w:gridSpan w:val="8"/>
            <w:tcBorders>
              <w:top w:val="nil"/>
            </w:tcBorders>
          </w:tcPr>
          <w:p w14:paraId="105C1FA1" w14:textId="77777777" w:rsidR="00B06D68" w:rsidRDefault="00B06D68" w:rsidP="00B06D68">
            <w:pPr>
              <w:jc w:val="both"/>
            </w:pPr>
          </w:p>
        </w:tc>
      </w:tr>
      <w:tr w:rsidR="00B06D68" w14:paraId="6D26E193" w14:textId="77777777" w:rsidTr="00B06D68">
        <w:trPr>
          <w:trHeight w:val="197"/>
        </w:trPr>
        <w:tc>
          <w:tcPr>
            <w:tcW w:w="3086" w:type="dxa"/>
            <w:tcBorders>
              <w:top w:val="nil"/>
            </w:tcBorders>
            <w:shd w:val="clear" w:color="auto" w:fill="F7CAAC"/>
          </w:tcPr>
          <w:p w14:paraId="6BB9EC49" w14:textId="77777777" w:rsidR="00B06D68" w:rsidRDefault="00B06D68" w:rsidP="00B06D68">
            <w:pPr>
              <w:jc w:val="both"/>
              <w:rPr>
                <w:b/>
              </w:rPr>
            </w:pPr>
            <w:r>
              <w:rPr>
                <w:b/>
              </w:rPr>
              <w:t>Garant předmětu</w:t>
            </w:r>
          </w:p>
        </w:tc>
        <w:tc>
          <w:tcPr>
            <w:tcW w:w="6769" w:type="dxa"/>
            <w:gridSpan w:val="7"/>
            <w:tcBorders>
              <w:top w:val="nil"/>
            </w:tcBorders>
          </w:tcPr>
          <w:p w14:paraId="56AAAFCB" w14:textId="77777777" w:rsidR="00B06D68" w:rsidRPr="008D2C36" w:rsidRDefault="00B06D68" w:rsidP="00B06D68">
            <w:pPr>
              <w:jc w:val="both"/>
            </w:pPr>
            <w:r w:rsidRPr="00315472">
              <w:t>Ing. Jaroslav Maloch, CSc.</w:t>
            </w:r>
          </w:p>
        </w:tc>
      </w:tr>
      <w:tr w:rsidR="00B06D68" w:rsidRPr="008D0458" w14:paraId="6891FE9A" w14:textId="77777777" w:rsidTr="00B06D68">
        <w:trPr>
          <w:trHeight w:val="243"/>
        </w:trPr>
        <w:tc>
          <w:tcPr>
            <w:tcW w:w="3086" w:type="dxa"/>
            <w:tcBorders>
              <w:top w:val="nil"/>
            </w:tcBorders>
            <w:shd w:val="clear" w:color="auto" w:fill="F7CAAC"/>
          </w:tcPr>
          <w:p w14:paraId="07A8B4A6" w14:textId="77777777" w:rsidR="00B06D68" w:rsidRDefault="00B06D68" w:rsidP="00B06D68">
            <w:pPr>
              <w:rPr>
                <w:b/>
              </w:rPr>
            </w:pPr>
            <w:r>
              <w:rPr>
                <w:b/>
              </w:rPr>
              <w:t>Zapojení garanta do výuky předmětu</w:t>
            </w:r>
          </w:p>
        </w:tc>
        <w:tc>
          <w:tcPr>
            <w:tcW w:w="6769" w:type="dxa"/>
            <w:gridSpan w:val="7"/>
            <w:tcBorders>
              <w:top w:val="nil"/>
            </w:tcBorders>
          </w:tcPr>
          <w:p w14:paraId="6E26FBAD" w14:textId="77777777" w:rsidR="00B06D68" w:rsidRDefault="00B06D68" w:rsidP="00B06D68">
            <w:pPr>
              <w:jc w:val="both"/>
            </w:pPr>
            <w:r>
              <w:t>100 %</w:t>
            </w:r>
          </w:p>
        </w:tc>
      </w:tr>
      <w:tr w:rsidR="00B06D68" w14:paraId="0E0EA3F4" w14:textId="77777777" w:rsidTr="00B06D68">
        <w:tc>
          <w:tcPr>
            <w:tcW w:w="3086" w:type="dxa"/>
            <w:shd w:val="clear" w:color="auto" w:fill="F7CAAC"/>
          </w:tcPr>
          <w:p w14:paraId="43E1435F" w14:textId="77777777" w:rsidR="00B06D68" w:rsidRDefault="00B06D68" w:rsidP="00B06D68">
            <w:pPr>
              <w:jc w:val="both"/>
              <w:rPr>
                <w:b/>
              </w:rPr>
            </w:pPr>
            <w:r>
              <w:rPr>
                <w:b/>
              </w:rPr>
              <w:t>Vyučující</w:t>
            </w:r>
          </w:p>
        </w:tc>
        <w:tc>
          <w:tcPr>
            <w:tcW w:w="6769" w:type="dxa"/>
            <w:gridSpan w:val="7"/>
            <w:tcBorders>
              <w:bottom w:val="nil"/>
            </w:tcBorders>
          </w:tcPr>
          <w:p w14:paraId="33E25CCB" w14:textId="77777777" w:rsidR="00B06D68" w:rsidRPr="008D2C36" w:rsidRDefault="00B06D68" w:rsidP="00B06D68">
            <w:pPr>
              <w:pStyle w:val="Bezmezer"/>
            </w:pPr>
            <w:r w:rsidRPr="00315472">
              <w:t>Ing. Jaroslav Maloch, CSc.</w:t>
            </w:r>
          </w:p>
        </w:tc>
      </w:tr>
      <w:tr w:rsidR="00B06D68" w14:paraId="3F54718C" w14:textId="77777777" w:rsidTr="00624614">
        <w:trPr>
          <w:trHeight w:val="95"/>
        </w:trPr>
        <w:tc>
          <w:tcPr>
            <w:tcW w:w="9855" w:type="dxa"/>
            <w:gridSpan w:val="8"/>
            <w:tcBorders>
              <w:top w:val="nil"/>
            </w:tcBorders>
          </w:tcPr>
          <w:p w14:paraId="62B470B3" w14:textId="77777777" w:rsidR="00B06D68" w:rsidRDefault="00B06D68" w:rsidP="00B06D68">
            <w:pPr>
              <w:jc w:val="both"/>
            </w:pPr>
          </w:p>
        </w:tc>
      </w:tr>
      <w:tr w:rsidR="00B06D68" w14:paraId="7CA0F3E5" w14:textId="77777777" w:rsidTr="00B06D68">
        <w:tc>
          <w:tcPr>
            <w:tcW w:w="3086" w:type="dxa"/>
            <w:shd w:val="clear" w:color="auto" w:fill="F7CAAC"/>
          </w:tcPr>
          <w:p w14:paraId="2594DEA1" w14:textId="77777777" w:rsidR="00B06D68" w:rsidRDefault="00B06D68" w:rsidP="00B06D68">
            <w:pPr>
              <w:jc w:val="both"/>
              <w:rPr>
                <w:b/>
              </w:rPr>
            </w:pPr>
            <w:r>
              <w:rPr>
                <w:b/>
              </w:rPr>
              <w:t>Stručná anotace předmětu</w:t>
            </w:r>
          </w:p>
        </w:tc>
        <w:tc>
          <w:tcPr>
            <w:tcW w:w="6769" w:type="dxa"/>
            <w:gridSpan w:val="7"/>
            <w:tcBorders>
              <w:bottom w:val="nil"/>
            </w:tcBorders>
          </w:tcPr>
          <w:p w14:paraId="5B2D8700" w14:textId="77777777" w:rsidR="00B06D68" w:rsidRPr="00A908E0" w:rsidRDefault="00B06D68" w:rsidP="00B06D68">
            <w:pPr>
              <w:jc w:val="both"/>
              <w:rPr>
                <w:sz w:val="16"/>
                <w:szCs w:val="16"/>
              </w:rPr>
            </w:pPr>
          </w:p>
        </w:tc>
      </w:tr>
      <w:tr w:rsidR="00B06D68" w14:paraId="65BCE422" w14:textId="77777777" w:rsidTr="0079670A">
        <w:trPr>
          <w:trHeight w:val="3832"/>
        </w:trPr>
        <w:tc>
          <w:tcPr>
            <w:tcW w:w="9855" w:type="dxa"/>
            <w:gridSpan w:val="8"/>
            <w:tcBorders>
              <w:top w:val="nil"/>
              <w:bottom w:val="single" w:sz="12" w:space="0" w:color="auto"/>
            </w:tcBorders>
          </w:tcPr>
          <w:p w14:paraId="7DCD18C7" w14:textId="4E4ECC25" w:rsidR="00B06D68" w:rsidRDefault="00B06D68" w:rsidP="0079670A">
            <w:pPr>
              <w:spacing w:after="120"/>
              <w:jc w:val="both"/>
            </w:pPr>
            <w:r>
              <w:t xml:space="preserve">Cílem předmětů „Technické aspekty průmyslového designu </w:t>
            </w:r>
            <w:r w:rsidRPr="00315472">
              <w:t xml:space="preserve">je </w:t>
            </w:r>
            <w:r>
              <w:t>seznámit studenty</w:t>
            </w:r>
            <w:r w:rsidRPr="00315472">
              <w:t xml:space="preserve"> s</w:t>
            </w:r>
            <w:r>
              <w:t xml:space="preserve"> technickými oblastmi, které souvisejí, ovlivňují nebo jsou využívány v praxi designera</w:t>
            </w:r>
            <w:r w:rsidRPr="00315472">
              <w:t>.</w:t>
            </w:r>
          </w:p>
          <w:p w14:paraId="6CB1266E" w14:textId="77777777" w:rsidR="00B06D68" w:rsidRDefault="00B06D68" w:rsidP="00D3581F">
            <w:pPr>
              <w:pStyle w:val="Odstavecseseznamem"/>
              <w:widowControl w:val="0"/>
              <w:numPr>
                <w:ilvl w:val="0"/>
                <w:numId w:val="45"/>
              </w:numPr>
              <w:autoSpaceDE w:val="0"/>
              <w:autoSpaceDN w:val="0"/>
              <w:adjustRightInd w:val="0"/>
              <w:jc w:val="both"/>
            </w:pPr>
            <w:r>
              <w:t xml:space="preserve">Aerodynamika a hydrodynamika. Laminární a turbulentní proudění. </w:t>
            </w:r>
          </w:p>
          <w:p w14:paraId="631C4C2F" w14:textId="77777777" w:rsidR="00B06D68" w:rsidRDefault="00B06D68" w:rsidP="00D3581F">
            <w:pPr>
              <w:pStyle w:val="Odstavecseseznamem"/>
              <w:widowControl w:val="0"/>
              <w:numPr>
                <w:ilvl w:val="0"/>
                <w:numId w:val="45"/>
              </w:numPr>
              <w:autoSpaceDE w:val="0"/>
              <w:autoSpaceDN w:val="0"/>
              <w:adjustRightInd w:val="0"/>
              <w:jc w:val="both"/>
            </w:pPr>
            <w:r>
              <w:t xml:space="preserve">Zvlnění povrchu a jeho kontrola v počítačovém návrhu. </w:t>
            </w:r>
          </w:p>
          <w:p w14:paraId="4FA39B96" w14:textId="77777777" w:rsidR="00B06D68" w:rsidRDefault="00B06D68" w:rsidP="00D3581F">
            <w:pPr>
              <w:pStyle w:val="Odstavecseseznamem"/>
              <w:widowControl w:val="0"/>
              <w:numPr>
                <w:ilvl w:val="0"/>
                <w:numId w:val="45"/>
              </w:numPr>
              <w:autoSpaceDE w:val="0"/>
              <w:autoSpaceDN w:val="0"/>
              <w:adjustRightInd w:val="0"/>
              <w:jc w:val="both"/>
            </w:pPr>
            <w:r>
              <w:t xml:space="preserve">Vliv zlomů, drážek a štěrbin. </w:t>
            </w:r>
          </w:p>
          <w:p w14:paraId="5294B4A4" w14:textId="77777777" w:rsidR="00B06D68" w:rsidRDefault="00B06D68" w:rsidP="00D3581F">
            <w:pPr>
              <w:pStyle w:val="Odstavecseseznamem"/>
              <w:widowControl w:val="0"/>
              <w:numPr>
                <w:ilvl w:val="0"/>
                <w:numId w:val="45"/>
              </w:numPr>
              <w:autoSpaceDE w:val="0"/>
              <w:autoSpaceDN w:val="0"/>
              <w:adjustRightInd w:val="0"/>
              <w:jc w:val="both"/>
            </w:pPr>
            <w:r>
              <w:t>Nestacionární jevy. Von Karmanovy víry, jejich rizika a potlačování.</w:t>
            </w:r>
          </w:p>
          <w:p w14:paraId="2DE2C7AE" w14:textId="77777777" w:rsidR="00B06D68" w:rsidRDefault="00B06D68" w:rsidP="00D3581F">
            <w:pPr>
              <w:pStyle w:val="Odstavecseseznamem"/>
              <w:widowControl w:val="0"/>
              <w:numPr>
                <w:ilvl w:val="0"/>
                <w:numId w:val="45"/>
              </w:numPr>
              <w:autoSpaceDE w:val="0"/>
              <w:autoSpaceDN w:val="0"/>
              <w:adjustRightInd w:val="0"/>
              <w:jc w:val="both"/>
            </w:pPr>
            <w:r>
              <w:t xml:space="preserve">Ukázky počítačových metod aerodynamických výpočtů. </w:t>
            </w:r>
          </w:p>
          <w:p w14:paraId="7013185A" w14:textId="77777777" w:rsidR="00B06D68" w:rsidRDefault="00B06D68" w:rsidP="00D3581F">
            <w:pPr>
              <w:pStyle w:val="Odstavecseseznamem"/>
              <w:widowControl w:val="0"/>
              <w:numPr>
                <w:ilvl w:val="0"/>
                <w:numId w:val="45"/>
              </w:numPr>
              <w:autoSpaceDE w:val="0"/>
              <w:autoSpaceDN w:val="0"/>
              <w:adjustRightInd w:val="0"/>
              <w:jc w:val="both"/>
            </w:pPr>
            <w:r>
              <w:t>Základy správného designerského návrhu s ohledem na aerodynamické vlastnosti.</w:t>
            </w:r>
          </w:p>
          <w:p w14:paraId="279A331A" w14:textId="77777777" w:rsidR="00B06D68" w:rsidRDefault="00B06D68" w:rsidP="00D3581F">
            <w:pPr>
              <w:pStyle w:val="Odstavecseseznamem"/>
              <w:widowControl w:val="0"/>
              <w:numPr>
                <w:ilvl w:val="0"/>
                <w:numId w:val="45"/>
              </w:numPr>
              <w:autoSpaceDE w:val="0"/>
              <w:autoSpaceDN w:val="0"/>
              <w:adjustRightInd w:val="0"/>
              <w:jc w:val="both"/>
            </w:pPr>
            <w:r>
              <w:t xml:space="preserve">Termodynamika. Základní pojmy a jednotky. Kondukce, konvekce, radiace. </w:t>
            </w:r>
          </w:p>
          <w:p w14:paraId="61A73067" w14:textId="77777777" w:rsidR="00B06D68" w:rsidRDefault="00B06D68" w:rsidP="00D3581F">
            <w:pPr>
              <w:pStyle w:val="Odstavecseseznamem"/>
              <w:widowControl w:val="0"/>
              <w:numPr>
                <w:ilvl w:val="0"/>
                <w:numId w:val="45"/>
              </w:numPr>
              <w:autoSpaceDE w:val="0"/>
              <w:autoSpaceDN w:val="0"/>
              <w:adjustRightInd w:val="0"/>
              <w:jc w:val="both"/>
            </w:pPr>
            <w:r>
              <w:t xml:space="preserve">Možné zdroje tepla a jejich zohlednění při designerském návrhu. </w:t>
            </w:r>
          </w:p>
          <w:p w14:paraId="65F8D5F4" w14:textId="77777777" w:rsidR="00B06D68" w:rsidRDefault="00B06D68" w:rsidP="00D3581F">
            <w:pPr>
              <w:pStyle w:val="Odstavecseseznamem"/>
              <w:widowControl w:val="0"/>
              <w:numPr>
                <w:ilvl w:val="0"/>
                <w:numId w:val="45"/>
              </w:numPr>
              <w:autoSpaceDE w:val="0"/>
              <w:autoSpaceDN w:val="0"/>
              <w:adjustRightInd w:val="0"/>
              <w:jc w:val="both"/>
            </w:pPr>
            <w:r>
              <w:t>Ukázky výpočetních metod termodynamických výpočtů.</w:t>
            </w:r>
          </w:p>
          <w:p w14:paraId="1634D91F" w14:textId="77777777" w:rsidR="00B06D68" w:rsidRDefault="00B06D68" w:rsidP="00D3581F">
            <w:pPr>
              <w:pStyle w:val="Odstavecseseznamem"/>
              <w:widowControl w:val="0"/>
              <w:numPr>
                <w:ilvl w:val="0"/>
                <w:numId w:val="45"/>
              </w:numPr>
              <w:autoSpaceDE w:val="0"/>
              <w:autoSpaceDN w:val="0"/>
              <w:adjustRightInd w:val="0"/>
              <w:jc w:val="both"/>
            </w:pPr>
            <w:r>
              <w:t>Práce s počítačovým modelem – kondukce</w:t>
            </w:r>
          </w:p>
          <w:p w14:paraId="047A27D2" w14:textId="77777777" w:rsidR="00B06D68" w:rsidRDefault="00B06D68" w:rsidP="00D3581F">
            <w:pPr>
              <w:pStyle w:val="Odstavecseseznamem"/>
              <w:widowControl w:val="0"/>
              <w:numPr>
                <w:ilvl w:val="0"/>
                <w:numId w:val="45"/>
              </w:numPr>
              <w:autoSpaceDE w:val="0"/>
              <w:autoSpaceDN w:val="0"/>
              <w:adjustRightInd w:val="0"/>
              <w:jc w:val="both"/>
            </w:pPr>
            <w:r>
              <w:t>Práce s počítačovým modelem – konvekce</w:t>
            </w:r>
          </w:p>
          <w:p w14:paraId="5D56678C" w14:textId="179DBD34" w:rsidR="00B06D68" w:rsidRDefault="00B06D68" w:rsidP="00D3581F">
            <w:pPr>
              <w:pStyle w:val="Odstavecseseznamem"/>
              <w:widowControl w:val="0"/>
              <w:numPr>
                <w:ilvl w:val="0"/>
                <w:numId w:val="45"/>
              </w:numPr>
              <w:autoSpaceDE w:val="0"/>
              <w:autoSpaceDN w:val="0"/>
              <w:adjustRightInd w:val="0"/>
              <w:jc w:val="both"/>
            </w:pPr>
            <w:r>
              <w:t xml:space="preserve">Práce s počítačovým </w:t>
            </w:r>
            <w:r w:rsidR="002A52B2">
              <w:t>modelem – radiace</w:t>
            </w:r>
          </w:p>
          <w:p w14:paraId="6A860845" w14:textId="1D2093D8" w:rsidR="00B06D68" w:rsidRDefault="00B06D68" w:rsidP="0079670A">
            <w:pPr>
              <w:pStyle w:val="Odstavecseseznamem"/>
              <w:widowControl w:val="0"/>
              <w:numPr>
                <w:ilvl w:val="0"/>
                <w:numId w:val="45"/>
              </w:numPr>
              <w:autoSpaceDE w:val="0"/>
              <w:autoSpaceDN w:val="0"/>
              <w:adjustRightInd w:val="0"/>
              <w:spacing w:after="120"/>
              <w:ind w:left="714" w:hanging="357"/>
              <w:contextualSpacing w:val="0"/>
              <w:jc w:val="both"/>
            </w:pPr>
            <w:r>
              <w:t>Základy správného designerského návrhu s ohledem na termodynamické vlastnosti.</w:t>
            </w:r>
          </w:p>
          <w:p w14:paraId="44B4C380" w14:textId="5F8BC661" w:rsidR="00B06D68" w:rsidRDefault="00B06D68" w:rsidP="002A52B2">
            <w:r>
              <w:t xml:space="preserve">Student je na konci semestru schopen kvalifikované spolupráce se specialisty v daných oborech. </w:t>
            </w:r>
          </w:p>
        </w:tc>
      </w:tr>
      <w:tr w:rsidR="00B06D68" w14:paraId="5D229D46" w14:textId="77777777" w:rsidTr="00B06D68">
        <w:trPr>
          <w:trHeight w:val="265"/>
        </w:trPr>
        <w:tc>
          <w:tcPr>
            <w:tcW w:w="3653" w:type="dxa"/>
            <w:gridSpan w:val="2"/>
            <w:tcBorders>
              <w:top w:val="nil"/>
            </w:tcBorders>
            <w:shd w:val="clear" w:color="auto" w:fill="F7CAAC"/>
          </w:tcPr>
          <w:p w14:paraId="1A88D601" w14:textId="77777777" w:rsidR="00B06D68" w:rsidRDefault="00B06D68" w:rsidP="00B06D68">
            <w:pPr>
              <w:jc w:val="both"/>
            </w:pPr>
            <w:r>
              <w:rPr>
                <w:b/>
              </w:rPr>
              <w:t>Studijní literatura a studijní pomůcky</w:t>
            </w:r>
          </w:p>
        </w:tc>
        <w:tc>
          <w:tcPr>
            <w:tcW w:w="6202" w:type="dxa"/>
            <w:gridSpan w:val="6"/>
            <w:tcBorders>
              <w:top w:val="nil"/>
              <w:bottom w:val="nil"/>
            </w:tcBorders>
          </w:tcPr>
          <w:p w14:paraId="0E869C30" w14:textId="77777777" w:rsidR="00B06D68" w:rsidRDefault="00B06D68" w:rsidP="00B06D68">
            <w:pPr>
              <w:jc w:val="both"/>
            </w:pPr>
          </w:p>
        </w:tc>
      </w:tr>
      <w:tr w:rsidR="00B06D68" w14:paraId="7898BAE9" w14:textId="77777777" w:rsidTr="00624614">
        <w:trPr>
          <w:trHeight w:val="1217"/>
        </w:trPr>
        <w:tc>
          <w:tcPr>
            <w:tcW w:w="9855" w:type="dxa"/>
            <w:gridSpan w:val="8"/>
            <w:tcBorders>
              <w:top w:val="nil"/>
            </w:tcBorders>
          </w:tcPr>
          <w:p w14:paraId="3EED568F" w14:textId="77777777" w:rsidR="00B06D68" w:rsidRPr="00410147" w:rsidRDefault="00B06D68" w:rsidP="00B06D68">
            <w:pPr>
              <w:jc w:val="both"/>
              <w:rPr>
                <w:b/>
              </w:rPr>
            </w:pPr>
            <w:r w:rsidRPr="00410147">
              <w:rPr>
                <w:b/>
              </w:rPr>
              <w:t>Povinná:</w:t>
            </w:r>
          </w:p>
          <w:p w14:paraId="3B279787" w14:textId="77777777" w:rsidR="00244FB3" w:rsidRDefault="005D48E8" w:rsidP="005D48E8">
            <w:pPr>
              <w:pStyle w:val="Bezmezer"/>
              <w:rPr>
                <w:iCs/>
              </w:rPr>
            </w:pPr>
            <w:r>
              <w:rPr>
                <w:iCs/>
              </w:rPr>
              <w:t xml:space="preserve">SHIGLEY, J. E., MISCHKE, Ch. R., BUDYNAS, R. G. </w:t>
            </w:r>
            <w:r w:rsidRPr="005D48E8">
              <w:rPr>
                <w:i/>
                <w:iCs/>
              </w:rPr>
              <w:t>Konstruování strojních součástí</w:t>
            </w:r>
            <w:r>
              <w:rPr>
                <w:iCs/>
              </w:rPr>
              <w:t>. Brno</w:t>
            </w:r>
            <w:r w:rsidR="002657D7">
              <w:rPr>
                <w:iCs/>
              </w:rPr>
              <w:t>:</w:t>
            </w:r>
            <w:r>
              <w:rPr>
                <w:iCs/>
              </w:rPr>
              <w:t xml:space="preserve"> </w:t>
            </w:r>
            <w:r w:rsidR="002657D7">
              <w:rPr>
                <w:iCs/>
              </w:rPr>
              <w:t>Vutium,</w:t>
            </w:r>
            <w:r>
              <w:rPr>
                <w:iCs/>
              </w:rPr>
              <w:t xml:space="preserve"> 2010. </w:t>
            </w:r>
          </w:p>
          <w:p w14:paraId="202C76CD" w14:textId="5BD2A598" w:rsidR="005D48E8" w:rsidRPr="00315472" w:rsidRDefault="005D48E8" w:rsidP="005D48E8">
            <w:pPr>
              <w:pStyle w:val="Bezmezer"/>
              <w:rPr>
                <w:iCs/>
              </w:rPr>
            </w:pPr>
            <w:r>
              <w:rPr>
                <w:iCs/>
              </w:rPr>
              <w:t>ISBN 978-80-214-2629-0</w:t>
            </w:r>
          </w:p>
          <w:p w14:paraId="59C5939F" w14:textId="74B4B22E" w:rsidR="00B06D68" w:rsidRDefault="00B06D68" w:rsidP="005D48E8">
            <w:pPr>
              <w:pStyle w:val="Bezmezer"/>
              <w:rPr>
                <w:b/>
                <w:iCs/>
              </w:rPr>
            </w:pPr>
            <w:r w:rsidRPr="00315472">
              <w:rPr>
                <w:b/>
                <w:iCs/>
              </w:rPr>
              <w:t>Doporučená:</w:t>
            </w:r>
          </w:p>
          <w:p w14:paraId="6059FC0F" w14:textId="77777777" w:rsidR="003726F7" w:rsidRDefault="003726F7" w:rsidP="003726F7">
            <w:pPr>
              <w:pStyle w:val="Bezmezer"/>
              <w:rPr>
                <w:ins w:id="328" w:author="Hana Ponížilová" w:date="2023-05-25T16:50:00Z"/>
                <w:color w:val="000000"/>
                <w:shd w:val="clear" w:color="auto" w:fill="FFFFFF"/>
              </w:rPr>
            </w:pPr>
            <w:ins w:id="329" w:author="Hana Ponížilová" w:date="2023-05-25T16:50:00Z">
              <w:r w:rsidRPr="003726F7">
                <w:rPr>
                  <w:color w:val="000000"/>
                  <w:shd w:val="clear" w:color="auto" w:fill="FFFFFF"/>
                </w:rPr>
                <w:t xml:space="preserve">FRASER, Neil. </w:t>
              </w:r>
              <w:r w:rsidRPr="00A70C91">
                <w:rPr>
                  <w:i/>
                  <w:iCs/>
                  <w:color w:val="000000"/>
                  <w:shd w:val="clear" w:color="auto" w:fill="FFFFFF"/>
                </w:rPr>
                <w:t>Stage lighting design</w:t>
              </w:r>
              <w:r w:rsidRPr="003726F7">
                <w:rPr>
                  <w:color w:val="000000"/>
                  <w:shd w:val="clear" w:color="auto" w:fill="FFFFFF"/>
                </w:rPr>
                <w:t>. Second edition. Ramsbury: The Crowood Press, 2018. Crowood Theatre Companions. ISBN 9781785003677.</w:t>
              </w:r>
            </w:ins>
          </w:p>
          <w:p w14:paraId="6FE32894" w14:textId="0417C71C" w:rsidR="00B06D68" w:rsidRPr="00624614" w:rsidRDefault="00000000" w:rsidP="00624614">
            <w:pPr>
              <w:pStyle w:val="Nadpis2"/>
              <w:shd w:val="clear" w:color="auto" w:fill="FFFFFF"/>
              <w:spacing w:before="0"/>
              <w:ind w:left="0"/>
              <w:rPr>
                <w:rFonts w:ascii="Times New Roman" w:hAnsi="Times New Roman"/>
                <w:b/>
                <w:color w:val="auto"/>
                <w:sz w:val="20"/>
                <w:szCs w:val="20"/>
              </w:rPr>
            </w:pPr>
            <w:hyperlink r:id="rId117" w:history="1">
              <w:r w:rsidR="00B06D68" w:rsidRPr="005D48E8">
                <w:rPr>
                  <w:rStyle w:val="Hypertextovodkaz"/>
                  <w:rFonts w:ascii="Times New Roman" w:hAnsi="Times New Roman"/>
                  <w:color w:val="auto"/>
                  <w:sz w:val="20"/>
                  <w:szCs w:val="20"/>
                  <w:u w:val="none"/>
                </w:rPr>
                <w:t>Š</w:t>
              </w:r>
              <w:r w:rsidR="005D48E8" w:rsidRPr="005D48E8">
                <w:rPr>
                  <w:rStyle w:val="Hypertextovodkaz"/>
                  <w:rFonts w:ascii="Times New Roman" w:hAnsi="Times New Roman"/>
                  <w:color w:val="auto"/>
                  <w:sz w:val="20"/>
                  <w:szCs w:val="20"/>
                  <w:u w:val="none"/>
                </w:rPr>
                <w:t>UMAN-HREBLAY</w:t>
              </w:r>
            </w:hyperlink>
            <w:r w:rsidR="005D48E8" w:rsidRPr="005D48E8">
              <w:rPr>
                <w:rStyle w:val="Hypertextovodkaz"/>
                <w:rFonts w:ascii="Times New Roman" w:hAnsi="Times New Roman"/>
                <w:color w:val="auto"/>
                <w:sz w:val="20"/>
                <w:szCs w:val="20"/>
                <w:u w:val="none"/>
              </w:rPr>
              <w:t>,</w:t>
            </w:r>
            <w:r w:rsidR="00B06D68" w:rsidRPr="005D48E8">
              <w:rPr>
                <w:rFonts w:ascii="Times New Roman" w:hAnsi="Times New Roman"/>
                <w:color w:val="auto"/>
                <w:sz w:val="20"/>
                <w:szCs w:val="20"/>
              </w:rPr>
              <w:t xml:space="preserve"> M. </w:t>
            </w:r>
            <w:r w:rsidR="00B06D68" w:rsidRPr="005D48E8">
              <w:rPr>
                <w:rFonts w:ascii="Times New Roman" w:hAnsi="Times New Roman"/>
                <w:i/>
                <w:color w:val="auto"/>
                <w:sz w:val="20"/>
                <w:szCs w:val="20"/>
              </w:rPr>
              <w:t>Aerodynamické automobily</w:t>
            </w:r>
            <w:r w:rsidR="005D48E8">
              <w:rPr>
                <w:rFonts w:ascii="Times New Roman" w:hAnsi="Times New Roman"/>
                <w:i/>
                <w:color w:val="auto"/>
                <w:sz w:val="20"/>
                <w:szCs w:val="20"/>
              </w:rPr>
              <w:t>.</w:t>
            </w:r>
            <w:r w:rsidR="005D48E8">
              <w:rPr>
                <w:rFonts w:ascii="Times New Roman" w:hAnsi="Times New Roman"/>
                <w:color w:val="auto"/>
                <w:sz w:val="20"/>
                <w:szCs w:val="20"/>
              </w:rPr>
              <w:t xml:space="preserve"> </w:t>
            </w:r>
            <w:r w:rsidR="005D48E8" w:rsidRPr="00C825E5">
              <w:rPr>
                <w:rFonts w:ascii="Times New Roman" w:hAnsi="Times New Roman"/>
                <w:color w:val="auto"/>
                <w:sz w:val="20"/>
                <w:szCs w:val="20"/>
              </w:rPr>
              <w:t>Computer Press ČR 2013.</w:t>
            </w:r>
            <w:r w:rsidR="005D48E8">
              <w:rPr>
                <w:rFonts w:ascii="Times New Roman" w:hAnsi="Times New Roman"/>
                <w:color w:val="auto"/>
                <w:sz w:val="20"/>
                <w:szCs w:val="20"/>
              </w:rPr>
              <w:t xml:space="preserve"> </w:t>
            </w:r>
            <w:r w:rsidR="00B06D68" w:rsidRPr="005D48E8">
              <w:rPr>
                <w:rFonts w:ascii="Times New Roman" w:hAnsi="Times New Roman"/>
                <w:color w:val="auto"/>
                <w:sz w:val="20"/>
                <w:szCs w:val="20"/>
              </w:rPr>
              <w:t xml:space="preserve">ISBN </w:t>
            </w:r>
            <w:r w:rsidR="00B06D68" w:rsidRPr="005D48E8">
              <w:rPr>
                <w:rFonts w:ascii="Times New Roman" w:hAnsi="Times New Roman"/>
                <w:color w:val="auto"/>
                <w:sz w:val="20"/>
                <w:szCs w:val="20"/>
                <w:shd w:val="clear" w:color="auto" w:fill="FFFFFF"/>
              </w:rPr>
              <w:t>9788026401667</w:t>
            </w:r>
            <w:r w:rsidR="00624614">
              <w:rPr>
                <w:rFonts w:ascii="Times New Roman" w:hAnsi="Times New Roman"/>
                <w:color w:val="auto"/>
                <w:sz w:val="20"/>
                <w:szCs w:val="20"/>
                <w:shd w:val="clear" w:color="auto" w:fill="FFFFFF"/>
              </w:rPr>
              <w:t>.</w:t>
            </w:r>
          </w:p>
        </w:tc>
      </w:tr>
    </w:tbl>
    <w:p w14:paraId="31E88121" w14:textId="77777777" w:rsidR="00B06D68" w:rsidRDefault="00B06D68"/>
    <w:p w14:paraId="4EF3C2E0" w14:textId="77777777" w:rsidR="00B06D68" w:rsidRDefault="00B06D68"/>
    <w:p w14:paraId="1D3E8FFA" w14:textId="77777777" w:rsidR="00B06D68" w:rsidRDefault="00B06D6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06D68" w14:paraId="1FE3BB96" w14:textId="77777777" w:rsidTr="00B06D68">
        <w:tc>
          <w:tcPr>
            <w:tcW w:w="9855" w:type="dxa"/>
            <w:gridSpan w:val="8"/>
            <w:tcBorders>
              <w:bottom w:val="double" w:sz="4" w:space="0" w:color="auto"/>
            </w:tcBorders>
            <w:shd w:val="clear" w:color="auto" w:fill="BDD6EE"/>
          </w:tcPr>
          <w:p w14:paraId="7329A675" w14:textId="09CD1F83" w:rsidR="00B06D68" w:rsidRDefault="00B06D68" w:rsidP="00B06D68">
            <w:pPr>
              <w:jc w:val="both"/>
              <w:rPr>
                <w:b/>
                <w:sz w:val="28"/>
              </w:rPr>
            </w:pPr>
            <w:r>
              <w:rPr>
                <w:b/>
                <w:sz w:val="28"/>
              </w:rPr>
              <w:lastRenderedPageBreak/>
              <w:t>B-III – Charakteristika studijního předmětu</w:t>
            </w:r>
          </w:p>
        </w:tc>
      </w:tr>
      <w:tr w:rsidR="00B06D68" w14:paraId="2CE9D5A0" w14:textId="77777777" w:rsidTr="00B06D68">
        <w:tc>
          <w:tcPr>
            <w:tcW w:w="3086" w:type="dxa"/>
            <w:tcBorders>
              <w:top w:val="double" w:sz="4" w:space="0" w:color="auto"/>
            </w:tcBorders>
            <w:shd w:val="clear" w:color="auto" w:fill="F7CAAC"/>
          </w:tcPr>
          <w:p w14:paraId="7EA01E50" w14:textId="77777777" w:rsidR="00B06D68" w:rsidRDefault="00B06D68" w:rsidP="00B06D68">
            <w:pPr>
              <w:jc w:val="both"/>
              <w:rPr>
                <w:b/>
              </w:rPr>
            </w:pPr>
            <w:r>
              <w:rPr>
                <w:b/>
              </w:rPr>
              <w:t>Název studijního předmětu</w:t>
            </w:r>
          </w:p>
        </w:tc>
        <w:tc>
          <w:tcPr>
            <w:tcW w:w="6769" w:type="dxa"/>
            <w:gridSpan w:val="7"/>
            <w:tcBorders>
              <w:top w:val="double" w:sz="4" w:space="0" w:color="auto"/>
            </w:tcBorders>
          </w:tcPr>
          <w:p w14:paraId="5FB7E570" w14:textId="77777777" w:rsidR="00B06D68" w:rsidRPr="005357CB" w:rsidRDefault="00B06D68" w:rsidP="00B06D68">
            <w:pPr>
              <w:jc w:val="both"/>
              <w:rPr>
                <w:color w:val="44546A" w:themeColor="text2"/>
              </w:rPr>
            </w:pPr>
            <w:r>
              <w:t>Technické aspekty průmyslového designu 3</w:t>
            </w:r>
          </w:p>
        </w:tc>
      </w:tr>
      <w:tr w:rsidR="00B06D68" w14:paraId="211D3E71" w14:textId="77777777" w:rsidTr="00B06D68">
        <w:tc>
          <w:tcPr>
            <w:tcW w:w="3086" w:type="dxa"/>
            <w:shd w:val="clear" w:color="auto" w:fill="F7CAAC"/>
          </w:tcPr>
          <w:p w14:paraId="21B53019" w14:textId="77777777" w:rsidR="00B06D68" w:rsidRDefault="00B06D68" w:rsidP="00B06D68">
            <w:pPr>
              <w:rPr>
                <w:b/>
              </w:rPr>
            </w:pPr>
            <w:r>
              <w:rPr>
                <w:b/>
              </w:rPr>
              <w:t>Typ předmětu</w:t>
            </w:r>
          </w:p>
        </w:tc>
        <w:tc>
          <w:tcPr>
            <w:tcW w:w="3406" w:type="dxa"/>
            <w:gridSpan w:val="4"/>
          </w:tcPr>
          <w:p w14:paraId="3F02E1CF" w14:textId="5EEBA47F" w:rsidR="00B06D68" w:rsidRPr="005357CB" w:rsidRDefault="00CB2898" w:rsidP="00B06D68">
            <w:pPr>
              <w:autoSpaceDE w:val="0"/>
              <w:autoSpaceDN w:val="0"/>
              <w:adjustRightInd w:val="0"/>
            </w:pPr>
            <w:r>
              <w:rPr>
                <w:rFonts w:eastAsia="Calibri"/>
              </w:rPr>
              <w:t>p</w:t>
            </w:r>
            <w:r w:rsidR="00B06D68">
              <w:rPr>
                <w:rFonts w:eastAsia="Calibri"/>
              </w:rPr>
              <w:t>ovinný, PZ</w:t>
            </w:r>
          </w:p>
        </w:tc>
        <w:tc>
          <w:tcPr>
            <w:tcW w:w="2695" w:type="dxa"/>
            <w:gridSpan w:val="2"/>
            <w:shd w:val="clear" w:color="auto" w:fill="F7CAAC"/>
          </w:tcPr>
          <w:p w14:paraId="6C9D9AE9" w14:textId="77777777" w:rsidR="00B06D68" w:rsidRDefault="00B06D68" w:rsidP="00B06D68">
            <w:pPr>
              <w:jc w:val="both"/>
            </w:pPr>
            <w:r>
              <w:rPr>
                <w:b/>
              </w:rPr>
              <w:t>doporučený ročník/semestr</w:t>
            </w:r>
          </w:p>
        </w:tc>
        <w:tc>
          <w:tcPr>
            <w:tcW w:w="668" w:type="dxa"/>
          </w:tcPr>
          <w:p w14:paraId="754CDF3E" w14:textId="77777777" w:rsidR="00B06D68" w:rsidRPr="005357CB" w:rsidRDefault="00B06D68" w:rsidP="00B06D68">
            <w:pPr>
              <w:jc w:val="both"/>
            </w:pPr>
            <w:r>
              <w:t>2</w:t>
            </w:r>
            <w:r w:rsidRPr="005357CB">
              <w:t>/</w:t>
            </w:r>
            <w:r>
              <w:t>Z</w:t>
            </w:r>
            <w:r w:rsidRPr="005357CB">
              <w:t>S</w:t>
            </w:r>
          </w:p>
        </w:tc>
      </w:tr>
      <w:tr w:rsidR="00B06D68" w14:paraId="57B96A06" w14:textId="77777777" w:rsidTr="00B06D68">
        <w:tc>
          <w:tcPr>
            <w:tcW w:w="3086" w:type="dxa"/>
            <w:shd w:val="clear" w:color="auto" w:fill="F7CAAC"/>
          </w:tcPr>
          <w:p w14:paraId="79F144B2" w14:textId="77777777" w:rsidR="00B06D68" w:rsidRDefault="00B06D68" w:rsidP="00B06D68">
            <w:pPr>
              <w:jc w:val="both"/>
              <w:rPr>
                <w:b/>
              </w:rPr>
            </w:pPr>
            <w:r>
              <w:rPr>
                <w:b/>
              </w:rPr>
              <w:t>Rozsah studijního předmětu</w:t>
            </w:r>
          </w:p>
        </w:tc>
        <w:tc>
          <w:tcPr>
            <w:tcW w:w="1701" w:type="dxa"/>
            <w:gridSpan w:val="2"/>
          </w:tcPr>
          <w:p w14:paraId="37E56417" w14:textId="2A663029" w:rsidR="00B06D68" w:rsidRPr="008D0458" w:rsidRDefault="00B06D68" w:rsidP="00B06D68">
            <w:pPr>
              <w:autoSpaceDE w:val="0"/>
              <w:autoSpaceDN w:val="0"/>
              <w:adjustRightInd w:val="0"/>
              <w:rPr>
                <w:color w:val="44546A" w:themeColor="text2"/>
                <w:sz w:val="16"/>
                <w:szCs w:val="16"/>
              </w:rPr>
            </w:pPr>
            <w:r>
              <w:rPr>
                <w:rFonts w:eastAsia="Calibri"/>
              </w:rPr>
              <w:t>26</w:t>
            </w:r>
            <w:r w:rsidR="00BC3F5F">
              <w:rPr>
                <w:rFonts w:eastAsia="Calibri"/>
              </w:rPr>
              <w:t xml:space="preserve"> </w:t>
            </w:r>
            <w:r>
              <w:rPr>
                <w:rFonts w:eastAsia="Calibri"/>
              </w:rPr>
              <w:t>s</w:t>
            </w:r>
          </w:p>
        </w:tc>
        <w:tc>
          <w:tcPr>
            <w:tcW w:w="889" w:type="dxa"/>
            <w:shd w:val="clear" w:color="auto" w:fill="F7CAAC"/>
          </w:tcPr>
          <w:p w14:paraId="763D90E8" w14:textId="77777777" w:rsidR="00B06D68" w:rsidRDefault="00B06D68" w:rsidP="00B06D68">
            <w:pPr>
              <w:jc w:val="both"/>
              <w:rPr>
                <w:b/>
              </w:rPr>
            </w:pPr>
            <w:r>
              <w:rPr>
                <w:b/>
              </w:rPr>
              <w:t xml:space="preserve">hod. </w:t>
            </w:r>
          </w:p>
        </w:tc>
        <w:tc>
          <w:tcPr>
            <w:tcW w:w="816" w:type="dxa"/>
          </w:tcPr>
          <w:p w14:paraId="32ED0A38" w14:textId="77777777" w:rsidR="00B06D68" w:rsidRPr="00037DA6" w:rsidRDefault="00B06D68" w:rsidP="00B06D68">
            <w:pPr>
              <w:jc w:val="both"/>
            </w:pPr>
            <w:r>
              <w:t>26</w:t>
            </w:r>
          </w:p>
        </w:tc>
        <w:tc>
          <w:tcPr>
            <w:tcW w:w="2156" w:type="dxa"/>
            <w:shd w:val="clear" w:color="auto" w:fill="F7CAAC"/>
          </w:tcPr>
          <w:p w14:paraId="4AADDC96" w14:textId="77777777" w:rsidR="00B06D68" w:rsidRDefault="00B06D68" w:rsidP="00B06D68">
            <w:pPr>
              <w:jc w:val="both"/>
              <w:rPr>
                <w:b/>
              </w:rPr>
            </w:pPr>
            <w:r>
              <w:rPr>
                <w:b/>
              </w:rPr>
              <w:t>Kreditů</w:t>
            </w:r>
          </w:p>
        </w:tc>
        <w:tc>
          <w:tcPr>
            <w:tcW w:w="1207" w:type="dxa"/>
            <w:gridSpan w:val="2"/>
          </w:tcPr>
          <w:p w14:paraId="0AF442F5" w14:textId="77777777" w:rsidR="00B06D68" w:rsidRPr="005357CB" w:rsidRDefault="00B06D68" w:rsidP="00B06D68">
            <w:pPr>
              <w:jc w:val="both"/>
            </w:pPr>
            <w:r>
              <w:t>2</w:t>
            </w:r>
          </w:p>
        </w:tc>
      </w:tr>
      <w:tr w:rsidR="00B06D68" w14:paraId="6CBC7914" w14:textId="77777777" w:rsidTr="00B06D68">
        <w:tc>
          <w:tcPr>
            <w:tcW w:w="3086" w:type="dxa"/>
            <w:shd w:val="clear" w:color="auto" w:fill="F7CAAC"/>
          </w:tcPr>
          <w:p w14:paraId="7F254AC8" w14:textId="77777777" w:rsidR="00B06D68" w:rsidRDefault="00B06D68" w:rsidP="00B06D68">
            <w:pPr>
              <w:rPr>
                <w:b/>
                <w:sz w:val="22"/>
              </w:rPr>
            </w:pPr>
            <w:r>
              <w:rPr>
                <w:b/>
              </w:rPr>
              <w:t>Prerekvizity, korekvizity, ekvivalence</w:t>
            </w:r>
          </w:p>
        </w:tc>
        <w:tc>
          <w:tcPr>
            <w:tcW w:w="6769" w:type="dxa"/>
            <w:gridSpan w:val="7"/>
          </w:tcPr>
          <w:p w14:paraId="54B2DC5B" w14:textId="77777777" w:rsidR="00B06D68" w:rsidRPr="006906D6" w:rsidRDefault="00B06D68" w:rsidP="00B06D68">
            <w:pPr>
              <w:jc w:val="both"/>
              <w:rPr>
                <w:sz w:val="16"/>
                <w:szCs w:val="16"/>
              </w:rPr>
            </w:pPr>
          </w:p>
        </w:tc>
      </w:tr>
      <w:tr w:rsidR="00B06D68" w14:paraId="34070E22" w14:textId="77777777" w:rsidTr="00B06D68">
        <w:tc>
          <w:tcPr>
            <w:tcW w:w="3086" w:type="dxa"/>
            <w:shd w:val="clear" w:color="auto" w:fill="F7CAAC"/>
          </w:tcPr>
          <w:p w14:paraId="157DF54C" w14:textId="77777777" w:rsidR="00B06D68" w:rsidRDefault="00B06D68" w:rsidP="00B06D68">
            <w:pPr>
              <w:rPr>
                <w:b/>
              </w:rPr>
            </w:pPr>
            <w:r>
              <w:rPr>
                <w:b/>
              </w:rPr>
              <w:t>Způsob ověření studijních výsledků</w:t>
            </w:r>
          </w:p>
        </w:tc>
        <w:tc>
          <w:tcPr>
            <w:tcW w:w="3406" w:type="dxa"/>
            <w:gridSpan w:val="4"/>
          </w:tcPr>
          <w:p w14:paraId="1C380FFF" w14:textId="0C4D691C" w:rsidR="00B06D68" w:rsidRPr="00037DA6" w:rsidRDefault="00CB2898" w:rsidP="00B06D68">
            <w:pPr>
              <w:jc w:val="both"/>
            </w:pPr>
            <w:r>
              <w:rPr>
                <w:rFonts w:eastAsia="Calibri"/>
              </w:rPr>
              <w:t>k</w:t>
            </w:r>
            <w:r w:rsidR="00B06D68">
              <w:rPr>
                <w:rFonts w:eastAsia="Calibri"/>
              </w:rPr>
              <w:t>lasifikovaný zápočet</w:t>
            </w:r>
          </w:p>
        </w:tc>
        <w:tc>
          <w:tcPr>
            <w:tcW w:w="2156" w:type="dxa"/>
            <w:shd w:val="clear" w:color="auto" w:fill="F7CAAC"/>
          </w:tcPr>
          <w:p w14:paraId="2DCA63A2" w14:textId="77777777" w:rsidR="00B06D68" w:rsidRDefault="00B06D68" w:rsidP="00B06D68">
            <w:pPr>
              <w:jc w:val="both"/>
              <w:rPr>
                <w:b/>
              </w:rPr>
            </w:pPr>
            <w:r>
              <w:rPr>
                <w:b/>
              </w:rPr>
              <w:t>Forma výuky</w:t>
            </w:r>
          </w:p>
        </w:tc>
        <w:tc>
          <w:tcPr>
            <w:tcW w:w="1207" w:type="dxa"/>
            <w:gridSpan w:val="2"/>
          </w:tcPr>
          <w:p w14:paraId="485D07F5" w14:textId="77777777" w:rsidR="00B06D68" w:rsidRPr="00984755" w:rsidRDefault="00B06D68" w:rsidP="00B06D68">
            <w:pPr>
              <w:jc w:val="both"/>
            </w:pPr>
            <w:r>
              <w:rPr>
                <w:rFonts w:eastAsia="Calibri"/>
              </w:rPr>
              <w:t>seminář</w:t>
            </w:r>
          </w:p>
        </w:tc>
      </w:tr>
      <w:tr w:rsidR="00B06D68" w14:paraId="1F8C31B7" w14:textId="77777777" w:rsidTr="00B06D68">
        <w:tc>
          <w:tcPr>
            <w:tcW w:w="3086" w:type="dxa"/>
            <w:shd w:val="clear" w:color="auto" w:fill="F7CAAC"/>
          </w:tcPr>
          <w:p w14:paraId="0DB5F6D0" w14:textId="77777777" w:rsidR="00B06D68" w:rsidRDefault="00B06D68" w:rsidP="00B06D68">
            <w:pPr>
              <w:rPr>
                <w:b/>
              </w:rPr>
            </w:pPr>
            <w:r>
              <w:rPr>
                <w:b/>
              </w:rPr>
              <w:t>Forma způsobu ověření studijních výsledků a další požadavky na studenta</w:t>
            </w:r>
          </w:p>
        </w:tc>
        <w:tc>
          <w:tcPr>
            <w:tcW w:w="6769" w:type="dxa"/>
            <w:gridSpan w:val="7"/>
            <w:tcBorders>
              <w:bottom w:val="nil"/>
            </w:tcBorders>
          </w:tcPr>
          <w:p w14:paraId="18CA2F7B" w14:textId="3B4FA773" w:rsidR="00B06D68" w:rsidRPr="002E719F" w:rsidRDefault="00B06D68" w:rsidP="00C825E5">
            <w:pPr>
              <w:rPr>
                <w:color w:val="44546A" w:themeColor="text2"/>
              </w:rPr>
            </w:pPr>
            <w:r w:rsidRPr="00315472">
              <w:t>Stude</w:t>
            </w:r>
            <w:r>
              <w:t>nt zpracuje v kontaktní výuce 11</w:t>
            </w:r>
            <w:r w:rsidRPr="00315472">
              <w:t xml:space="preserve"> projektů. Student odevzdá </w:t>
            </w:r>
            <w:r>
              <w:t>2 závěrečné</w:t>
            </w:r>
            <w:r w:rsidRPr="00315472">
              <w:t xml:space="preserve"> </w:t>
            </w:r>
            <w:r>
              <w:t>samostatné práce</w:t>
            </w:r>
            <w:r w:rsidRPr="00315472">
              <w:t>, demonstru</w:t>
            </w:r>
            <w:r>
              <w:t>jící schopnost spolupráce s odborníky v oblasti akustiky a elektrotechniky.</w:t>
            </w:r>
          </w:p>
        </w:tc>
      </w:tr>
      <w:tr w:rsidR="00B06D68" w14:paraId="44198818" w14:textId="77777777" w:rsidTr="00624614">
        <w:trPr>
          <w:trHeight w:val="95"/>
        </w:trPr>
        <w:tc>
          <w:tcPr>
            <w:tcW w:w="9855" w:type="dxa"/>
            <w:gridSpan w:val="8"/>
            <w:tcBorders>
              <w:top w:val="nil"/>
            </w:tcBorders>
          </w:tcPr>
          <w:p w14:paraId="605BFD84" w14:textId="77777777" w:rsidR="00B06D68" w:rsidRDefault="00B06D68" w:rsidP="00B06D68">
            <w:pPr>
              <w:jc w:val="both"/>
            </w:pPr>
          </w:p>
        </w:tc>
      </w:tr>
      <w:tr w:rsidR="00B06D68" w14:paraId="11B14245" w14:textId="77777777" w:rsidTr="00B06D68">
        <w:trPr>
          <w:trHeight w:val="197"/>
        </w:trPr>
        <w:tc>
          <w:tcPr>
            <w:tcW w:w="3086" w:type="dxa"/>
            <w:tcBorders>
              <w:top w:val="nil"/>
            </w:tcBorders>
            <w:shd w:val="clear" w:color="auto" w:fill="F7CAAC"/>
          </w:tcPr>
          <w:p w14:paraId="2286E413" w14:textId="77777777" w:rsidR="00B06D68" w:rsidRDefault="00B06D68" w:rsidP="00B06D68">
            <w:pPr>
              <w:jc w:val="both"/>
              <w:rPr>
                <w:b/>
              </w:rPr>
            </w:pPr>
            <w:r>
              <w:rPr>
                <w:b/>
              </w:rPr>
              <w:t>Garant předmětu</w:t>
            </w:r>
          </w:p>
        </w:tc>
        <w:tc>
          <w:tcPr>
            <w:tcW w:w="6769" w:type="dxa"/>
            <w:gridSpan w:val="7"/>
            <w:tcBorders>
              <w:top w:val="nil"/>
            </w:tcBorders>
          </w:tcPr>
          <w:p w14:paraId="2BE88133" w14:textId="77777777" w:rsidR="00B06D68" w:rsidRPr="008D2C36" w:rsidRDefault="00B06D68" w:rsidP="00B06D68">
            <w:pPr>
              <w:jc w:val="both"/>
            </w:pPr>
            <w:r w:rsidRPr="00315472">
              <w:t>Ing. Jaroslav Maloch, CSc.</w:t>
            </w:r>
          </w:p>
        </w:tc>
      </w:tr>
      <w:tr w:rsidR="00B06D68" w:rsidRPr="008D0458" w14:paraId="23A28083" w14:textId="77777777" w:rsidTr="00B06D68">
        <w:trPr>
          <w:trHeight w:val="243"/>
        </w:trPr>
        <w:tc>
          <w:tcPr>
            <w:tcW w:w="3086" w:type="dxa"/>
            <w:tcBorders>
              <w:top w:val="nil"/>
            </w:tcBorders>
            <w:shd w:val="clear" w:color="auto" w:fill="F7CAAC"/>
          </w:tcPr>
          <w:p w14:paraId="58480225" w14:textId="77777777" w:rsidR="00B06D68" w:rsidRDefault="00B06D68" w:rsidP="00B06D68">
            <w:pPr>
              <w:rPr>
                <w:b/>
              </w:rPr>
            </w:pPr>
            <w:r>
              <w:rPr>
                <w:b/>
              </w:rPr>
              <w:t>Zapojení garanta do výuky předmětu</w:t>
            </w:r>
          </w:p>
        </w:tc>
        <w:tc>
          <w:tcPr>
            <w:tcW w:w="6769" w:type="dxa"/>
            <w:gridSpan w:val="7"/>
            <w:tcBorders>
              <w:top w:val="nil"/>
            </w:tcBorders>
          </w:tcPr>
          <w:p w14:paraId="5D871E4E" w14:textId="77777777" w:rsidR="00B06D68" w:rsidRDefault="00B06D68" w:rsidP="00B06D68">
            <w:pPr>
              <w:jc w:val="both"/>
            </w:pPr>
            <w:r>
              <w:t>100 %</w:t>
            </w:r>
          </w:p>
        </w:tc>
      </w:tr>
      <w:tr w:rsidR="00B06D68" w14:paraId="500FE0AE" w14:textId="77777777" w:rsidTr="00B06D68">
        <w:tc>
          <w:tcPr>
            <w:tcW w:w="3086" w:type="dxa"/>
            <w:shd w:val="clear" w:color="auto" w:fill="F7CAAC"/>
          </w:tcPr>
          <w:p w14:paraId="2C28E3D4" w14:textId="77777777" w:rsidR="00B06D68" w:rsidRDefault="00B06D68" w:rsidP="00B06D68">
            <w:pPr>
              <w:jc w:val="both"/>
              <w:rPr>
                <w:b/>
              </w:rPr>
            </w:pPr>
            <w:r>
              <w:rPr>
                <w:b/>
              </w:rPr>
              <w:t>Vyučující</w:t>
            </w:r>
          </w:p>
        </w:tc>
        <w:tc>
          <w:tcPr>
            <w:tcW w:w="6769" w:type="dxa"/>
            <w:gridSpan w:val="7"/>
            <w:tcBorders>
              <w:bottom w:val="nil"/>
            </w:tcBorders>
          </w:tcPr>
          <w:p w14:paraId="37B9055F" w14:textId="77777777" w:rsidR="00B06D68" w:rsidRPr="008D2C36" w:rsidRDefault="00B06D68" w:rsidP="00B06D68">
            <w:pPr>
              <w:pStyle w:val="Bezmezer"/>
            </w:pPr>
            <w:r w:rsidRPr="00315472">
              <w:t>Ing. Jaroslav Maloch, CSc.</w:t>
            </w:r>
          </w:p>
        </w:tc>
      </w:tr>
      <w:tr w:rsidR="00B06D68" w14:paraId="77C9D444" w14:textId="77777777" w:rsidTr="00624614">
        <w:trPr>
          <w:trHeight w:val="95"/>
        </w:trPr>
        <w:tc>
          <w:tcPr>
            <w:tcW w:w="9855" w:type="dxa"/>
            <w:gridSpan w:val="8"/>
            <w:tcBorders>
              <w:top w:val="nil"/>
            </w:tcBorders>
          </w:tcPr>
          <w:p w14:paraId="0C2B64E1" w14:textId="77777777" w:rsidR="00B06D68" w:rsidRDefault="00B06D68" w:rsidP="00B06D68">
            <w:pPr>
              <w:jc w:val="both"/>
            </w:pPr>
          </w:p>
        </w:tc>
      </w:tr>
      <w:tr w:rsidR="00B06D68" w14:paraId="179CD886" w14:textId="77777777" w:rsidTr="00B06D68">
        <w:tc>
          <w:tcPr>
            <w:tcW w:w="3086" w:type="dxa"/>
            <w:shd w:val="clear" w:color="auto" w:fill="F7CAAC"/>
          </w:tcPr>
          <w:p w14:paraId="14E12E51" w14:textId="77777777" w:rsidR="00B06D68" w:rsidRDefault="00B06D68" w:rsidP="00B06D68">
            <w:pPr>
              <w:jc w:val="both"/>
              <w:rPr>
                <w:b/>
              </w:rPr>
            </w:pPr>
            <w:r>
              <w:rPr>
                <w:b/>
              </w:rPr>
              <w:t>Stručná anotace předmětu</w:t>
            </w:r>
          </w:p>
        </w:tc>
        <w:tc>
          <w:tcPr>
            <w:tcW w:w="6769" w:type="dxa"/>
            <w:gridSpan w:val="7"/>
            <w:tcBorders>
              <w:bottom w:val="nil"/>
            </w:tcBorders>
          </w:tcPr>
          <w:p w14:paraId="1DBA8569" w14:textId="77777777" w:rsidR="00B06D68" w:rsidRPr="00A908E0" w:rsidRDefault="00B06D68" w:rsidP="00B06D68">
            <w:pPr>
              <w:jc w:val="both"/>
              <w:rPr>
                <w:sz w:val="16"/>
                <w:szCs w:val="16"/>
              </w:rPr>
            </w:pPr>
          </w:p>
        </w:tc>
      </w:tr>
      <w:tr w:rsidR="00B06D68" w14:paraId="3C648F81" w14:textId="77777777" w:rsidTr="00B06D68">
        <w:trPr>
          <w:trHeight w:val="2379"/>
        </w:trPr>
        <w:tc>
          <w:tcPr>
            <w:tcW w:w="9855" w:type="dxa"/>
            <w:gridSpan w:val="8"/>
            <w:tcBorders>
              <w:top w:val="nil"/>
              <w:bottom w:val="single" w:sz="12" w:space="0" w:color="auto"/>
            </w:tcBorders>
          </w:tcPr>
          <w:p w14:paraId="557C1FD6" w14:textId="4322664F" w:rsidR="00B06D68" w:rsidRDefault="00B06D68" w:rsidP="0079670A">
            <w:pPr>
              <w:spacing w:after="120"/>
              <w:jc w:val="both"/>
            </w:pPr>
            <w:r>
              <w:t xml:space="preserve">Cílem předmětů „Technické aspekty průmyslového designu </w:t>
            </w:r>
            <w:r w:rsidRPr="00315472">
              <w:t xml:space="preserve">je </w:t>
            </w:r>
            <w:r>
              <w:t>seznámit studenty</w:t>
            </w:r>
            <w:r w:rsidRPr="00315472">
              <w:t xml:space="preserve"> s</w:t>
            </w:r>
            <w:r>
              <w:t xml:space="preserve"> technickými oblastmi, které souvisejí, ovlivňují nebo jsou využívány v praxi designera</w:t>
            </w:r>
            <w:r w:rsidRPr="00315472">
              <w:t>.</w:t>
            </w:r>
          </w:p>
          <w:p w14:paraId="0699E838" w14:textId="77777777" w:rsidR="00B06D68" w:rsidRDefault="00B06D68" w:rsidP="00D3581F">
            <w:pPr>
              <w:pStyle w:val="Odstavecseseznamem"/>
              <w:widowControl w:val="0"/>
              <w:numPr>
                <w:ilvl w:val="0"/>
                <w:numId w:val="46"/>
              </w:numPr>
              <w:autoSpaceDE w:val="0"/>
              <w:autoSpaceDN w:val="0"/>
              <w:adjustRightInd w:val="0"/>
              <w:jc w:val="both"/>
            </w:pPr>
            <w:r>
              <w:t>Akustika základní pojmy a jejich definice. Decibel, oktáva, akustické spektrum</w:t>
            </w:r>
          </w:p>
          <w:p w14:paraId="596E6B5B" w14:textId="77777777" w:rsidR="00B06D68" w:rsidRDefault="00B06D68" w:rsidP="00D3581F">
            <w:pPr>
              <w:pStyle w:val="Odstavecseseznamem"/>
              <w:widowControl w:val="0"/>
              <w:numPr>
                <w:ilvl w:val="0"/>
                <w:numId w:val="46"/>
              </w:numPr>
              <w:autoSpaceDE w:val="0"/>
              <w:autoSpaceDN w:val="0"/>
              <w:adjustRightInd w:val="0"/>
              <w:jc w:val="both"/>
            </w:pPr>
            <w:r>
              <w:t>Hudební akustika. Zásady pro konstrukci reproduktorových souprav</w:t>
            </w:r>
          </w:p>
          <w:p w14:paraId="7C19790B" w14:textId="77777777" w:rsidR="00B06D68" w:rsidRDefault="00B06D68" w:rsidP="00D3581F">
            <w:pPr>
              <w:pStyle w:val="Odstavecseseznamem"/>
              <w:widowControl w:val="0"/>
              <w:numPr>
                <w:ilvl w:val="0"/>
                <w:numId w:val="46"/>
              </w:numPr>
              <w:autoSpaceDE w:val="0"/>
              <w:autoSpaceDN w:val="0"/>
              <w:adjustRightInd w:val="0"/>
              <w:jc w:val="both"/>
            </w:pPr>
            <w:r>
              <w:t>Stavební akustika. Dozvuk místnosti. Kročejový hluk. Průzvučnost materiálů.</w:t>
            </w:r>
          </w:p>
          <w:p w14:paraId="784585EA" w14:textId="77777777" w:rsidR="00B06D68" w:rsidRDefault="00B06D68" w:rsidP="00D3581F">
            <w:pPr>
              <w:pStyle w:val="Odstavecseseznamem"/>
              <w:widowControl w:val="0"/>
              <w:numPr>
                <w:ilvl w:val="0"/>
                <w:numId w:val="46"/>
              </w:numPr>
              <w:autoSpaceDE w:val="0"/>
              <w:autoSpaceDN w:val="0"/>
              <w:adjustRightInd w:val="0"/>
              <w:jc w:val="both"/>
            </w:pPr>
            <w:r>
              <w:t>Elektrotechnika – nezbytné základní znalosti pro práci designéra.</w:t>
            </w:r>
          </w:p>
          <w:p w14:paraId="1E2F6A01" w14:textId="77777777" w:rsidR="00B06D68" w:rsidRDefault="00B06D68" w:rsidP="00D3581F">
            <w:pPr>
              <w:pStyle w:val="Odstavecseseznamem"/>
              <w:widowControl w:val="0"/>
              <w:numPr>
                <w:ilvl w:val="0"/>
                <w:numId w:val="46"/>
              </w:numPr>
              <w:autoSpaceDE w:val="0"/>
              <w:autoSpaceDN w:val="0"/>
              <w:adjustRightInd w:val="0"/>
              <w:jc w:val="both"/>
            </w:pPr>
            <w:r>
              <w:t>Elektronika a výkonová elektrotechnika.</w:t>
            </w:r>
          </w:p>
          <w:p w14:paraId="1C0275EB" w14:textId="77777777" w:rsidR="00B06D68" w:rsidRDefault="00B06D68" w:rsidP="00D3581F">
            <w:pPr>
              <w:pStyle w:val="Odstavecseseznamem"/>
              <w:widowControl w:val="0"/>
              <w:numPr>
                <w:ilvl w:val="0"/>
                <w:numId w:val="46"/>
              </w:numPr>
              <w:autoSpaceDE w:val="0"/>
              <w:autoSpaceDN w:val="0"/>
              <w:adjustRightInd w:val="0"/>
              <w:jc w:val="both"/>
            </w:pPr>
            <w:r>
              <w:t>Výkonová technika pro hudební použití. Zásady pro zabudování a odvod tepla.</w:t>
            </w:r>
          </w:p>
          <w:p w14:paraId="25726BC6" w14:textId="77777777" w:rsidR="00B06D68" w:rsidRDefault="00B06D68" w:rsidP="00D3581F">
            <w:pPr>
              <w:pStyle w:val="Odstavecseseznamem"/>
              <w:widowControl w:val="0"/>
              <w:numPr>
                <w:ilvl w:val="0"/>
                <w:numId w:val="46"/>
              </w:numPr>
              <w:autoSpaceDE w:val="0"/>
              <w:autoSpaceDN w:val="0"/>
              <w:adjustRightInd w:val="0"/>
              <w:jc w:val="both"/>
            </w:pPr>
            <w:r>
              <w:t xml:space="preserve">Bezpečnost elektrických zařízení a IP krytí. </w:t>
            </w:r>
          </w:p>
          <w:p w14:paraId="319D55A2" w14:textId="77777777" w:rsidR="00B06D68" w:rsidRDefault="00B06D68" w:rsidP="00D3581F">
            <w:pPr>
              <w:pStyle w:val="Odstavecseseznamem"/>
              <w:widowControl w:val="0"/>
              <w:numPr>
                <w:ilvl w:val="0"/>
                <w:numId w:val="46"/>
              </w:numPr>
              <w:autoSpaceDE w:val="0"/>
              <w:autoSpaceDN w:val="0"/>
              <w:adjustRightInd w:val="0"/>
              <w:jc w:val="both"/>
            </w:pPr>
            <w:r>
              <w:t xml:space="preserve">Vzájemné rušení elektrických zařízení. </w:t>
            </w:r>
          </w:p>
          <w:p w14:paraId="7BEB055C" w14:textId="77777777" w:rsidR="00B06D68" w:rsidRDefault="00B06D68" w:rsidP="00D3581F">
            <w:pPr>
              <w:pStyle w:val="Odstavecseseznamem"/>
              <w:widowControl w:val="0"/>
              <w:numPr>
                <w:ilvl w:val="0"/>
                <w:numId w:val="46"/>
              </w:numPr>
              <w:autoSpaceDE w:val="0"/>
              <w:autoSpaceDN w:val="0"/>
              <w:adjustRightInd w:val="0"/>
              <w:jc w:val="both"/>
            </w:pPr>
            <w:r>
              <w:t>Dimenzování prostoru a zásady konstruování pro elektrickou kabeláž.</w:t>
            </w:r>
          </w:p>
          <w:p w14:paraId="02398EA4" w14:textId="77777777" w:rsidR="00B06D68" w:rsidRDefault="00B06D68" w:rsidP="00D3581F">
            <w:pPr>
              <w:pStyle w:val="Odstavecseseznamem"/>
              <w:widowControl w:val="0"/>
              <w:numPr>
                <w:ilvl w:val="0"/>
                <w:numId w:val="46"/>
              </w:numPr>
              <w:autoSpaceDE w:val="0"/>
              <w:autoSpaceDN w:val="0"/>
              <w:adjustRightInd w:val="0"/>
              <w:jc w:val="both"/>
            </w:pPr>
            <w:r>
              <w:t>Elektrické motory a příslušenství pro jejich řízení – správné použití v designerském návrhu.</w:t>
            </w:r>
          </w:p>
          <w:p w14:paraId="7521D290" w14:textId="77777777" w:rsidR="00B06D68" w:rsidRDefault="00B06D68" w:rsidP="00D3581F">
            <w:pPr>
              <w:pStyle w:val="Odstavecseseznamem"/>
              <w:widowControl w:val="0"/>
              <w:numPr>
                <w:ilvl w:val="0"/>
                <w:numId w:val="46"/>
              </w:numPr>
              <w:autoSpaceDE w:val="0"/>
              <w:autoSpaceDN w:val="0"/>
              <w:adjustRightInd w:val="0"/>
              <w:jc w:val="both"/>
            </w:pPr>
            <w:r>
              <w:t xml:space="preserve">Objemové, konstrukční a energetické nároky. </w:t>
            </w:r>
          </w:p>
          <w:p w14:paraId="2D97C5DE" w14:textId="77777777" w:rsidR="00B06D68" w:rsidRDefault="00B06D68" w:rsidP="00D3581F">
            <w:pPr>
              <w:pStyle w:val="Odstavecseseznamem"/>
              <w:widowControl w:val="0"/>
              <w:numPr>
                <w:ilvl w:val="0"/>
                <w:numId w:val="46"/>
              </w:numPr>
              <w:autoSpaceDE w:val="0"/>
              <w:autoSpaceDN w:val="0"/>
              <w:adjustRightInd w:val="0"/>
              <w:jc w:val="both"/>
            </w:pPr>
            <w:r>
              <w:t xml:space="preserve">Problematika chlazení. </w:t>
            </w:r>
          </w:p>
          <w:p w14:paraId="24CCF8A8" w14:textId="186E2363" w:rsidR="00B06D68" w:rsidRDefault="00B06D68" w:rsidP="00B06D68">
            <w:pPr>
              <w:pStyle w:val="Odstavecseseznamem"/>
              <w:widowControl w:val="0"/>
              <w:numPr>
                <w:ilvl w:val="0"/>
                <w:numId w:val="46"/>
              </w:numPr>
              <w:autoSpaceDE w:val="0"/>
              <w:autoSpaceDN w:val="0"/>
              <w:adjustRightInd w:val="0"/>
              <w:spacing w:after="120"/>
              <w:ind w:left="714" w:hanging="357"/>
              <w:contextualSpacing w:val="0"/>
              <w:jc w:val="both"/>
            </w:pPr>
            <w:r>
              <w:t>Převodovky a možnosti kombinovaného mechanického zatížení. Krut a ohyb, tah, nebo tlak.</w:t>
            </w:r>
          </w:p>
          <w:p w14:paraId="4A2D06A4" w14:textId="146970D4" w:rsidR="00B06D68" w:rsidRDefault="00B06D68" w:rsidP="00624614">
            <w:r>
              <w:t xml:space="preserve">Student je na konci semestru schopen kvalifikované spolupráce se specialisty v daných oborech. </w:t>
            </w:r>
          </w:p>
        </w:tc>
      </w:tr>
      <w:tr w:rsidR="00B06D68" w14:paraId="2E5B0C9A" w14:textId="77777777" w:rsidTr="00B06D68">
        <w:trPr>
          <w:trHeight w:val="265"/>
        </w:trPr>
        <w:tc>
          <w:tcPr>
            <w:tcW w:w="3653" w:type="dxa"/>
            <w:gridSpan w:val="2"/>
            <w:tcBorders>
              <w:top w:val="nil"/>
            </w:tcBorders>
            <w:shd w:val="clear" w:color="auto" w:fill="F7CAAC"/>
          </w:tcPr>
          <w:p w14:paraId="78E21E1A" w14:textId="77777777" w:rsidR="00B06D68" w:rsidRDefault="00B06D68" w:rsidP="00B06D68">
            <w:pPr>
              <w:jc w:val="both"/>
            </w:pPr>
            <w:r>
              <w:rPr>
                <w:b/>
              </w:rPr>
              <w:t>Studijní literatura a studijní pomůcky</w:t>
            </w:r>
          </w:p>
        </w:tc>
        <w:tc>
          <w:tcPr>
            <w:tcW w:w="6202" w:type="dxa"/>
            <w:gridSpan w:val="6"/>
            <w:tcBorders>
              <w:top w:val="nil"/>
              <w:bottom w:val="nil"/>
            </w:tcBorders>
          </w:tcPr>
          <w:p w14:paraId="15A9CE46" w14:textId="77777777" w:rsidR="00B06D68" w:rsidRDefault="00B06D68" w:rsidP="00B06D68">
            <w:pPr>
              <w:jc w:val="both"/>
            </w:pPr>
          </w:p>
        </w:tc>
      </w:tr>
      <w:tr w:rsidR="00B06D68" w14:paraId="27957162" w14:textId="77777777" w:rsidTr="002A52B2">
        <w:trPr>
          <w:trHeight w:val="1382"/>
        </w:trPr>
        <w:tc>
          <w:tcPr>
            <w:tcW w:w="9855" w:type="dxa"/>
            <w:gridSpan w:val="8"/>
            <w:tcBorders>
              <w:top w:val="nil"/>
            </w:tcBorders>
          </w:tcPr>
          <w:p w14:paraId="5B65B0B8" w14:textId="77777777" w:rsidR="00B06D68" w:rsidRDefault="00B06D68" w:rsidP="00B06D68">
            <w:pPr>
              <w:jc w:val="both"/>
              <w:rPr>
                <w:b/>
              </w:rPr>
            </w:pPr>
            <w:r w:rsidRPr="00410147">
              <w:rPr>
                <w:b/>
              </w:rPr>
              <w:t>Povinná:</w:t>
            </w:r>
          </w:p>
          <w:p w14:paraId="1FA325D5" w14:textId="77777777" w:rsidR="00244FB3" w:rsidRDefault="00244FB3" w:rsidP="00244FB3">
            <w:pPr>
              <w:pStyle w:val="Bezmezer"/>
              <w:rPr>
                <w:iCs/>
              </w:rPr>
            </w:pPr>
            <w:r>
              <w:rPr>
                <w:iCs/>
              </w:rPr>
              <w:t xml:space="preserve">SHIGLEY, J. E., MISCHKE, Ch. R., BUDYNAS, R. G. </w:t>
            </w:r>
            <w:r w:rsidRPr="005D48E8">
              <w:rPr>
                <w:i/>
                <w:iCs/>
              </w:rPr>
              <w:t>Konstruování strojních součástí</w:t>
            </w:r>
            <w:r>
              <w:rPr>
                <w:iCs/>
              </w:rPr>
              <w:t xml:space="preserve">. Brno: Vutium, 2010. </w:t>
            </w:r>
          </w:p>
          <w:p w14:paraId="50EF24C2" w14:textId="77777777" w:rsidR="00244FB3" w:rsidRPr="00315472" w:rsidRDefault="00244FB3" w:rsidP="00244FB3">
            <w:pPr>
              <w:pStyle w:val="Bezmezer"/>
              <w:rPr>
                <w:iCs/>
              </w:rPr>
            </w:pPr>
            <w:r>
              <w:rPr>
                <w:iCs/>
              </w:rPr>
              <w:t>ISBN 978-80-214-2629-0</w:t>
            </w:r>
          </w:p>
          <w:p w14:paraId="67396D9D" w14:textId="7FDCDFC7" w:rsidR="00B06D68" w:rsidRDefault="00245D81" w:rsidP="00B06D68">
            <w:pPr>
              <w:jc w:val="both"/>
            </w:pPr>
            <w:r>
              <w:t>ŠKVOR, Z. Akustika</w:t>
            </w:r>
            <w:r w:rsidR="00B06D68" w:rsidRPr="00245D81">
              <w:rPr>
                <w:i/>
              </w:rPr>
              <w:t xml:space="preserve"> a elektroakustika</w:t>
            </w:r>
            <w:r>
              <w:t>.</w:t>
            </w:r>
            <w:r w:rsidR="00B06D68">
              <w:t xml:space="preserve"> ACADEMIA ČR 2001, ISBN 80-200-0461-0</w:t>
            </w:r>
          </w:p>
          <w:p w14:paraId="2C5090D8" w14:textId="57CB11B8" w:rsidR="00B06D68" w:rsidRPr="00315472" w:rsidRDefault="00B06D68" w:rsidP="00245D81">
            <w:pPr>
              <w:pStyle w:val="Bezmezer"/>
              <w:rPr>
                <w:b/>
                <w:iCs/>
              </w:rPr>
            </w:pPr>
            <w:r w:rsidRPr="00315472">
              <w:rPr>
                <w:b/>
                <w:iCs/>
              </w:rPr>
              <w:t>Doporučená:</w:t>
            </w:r>
          </w:p>
          <w:p w14:paraId="70DE4A1F" w14:textId="77777777" w:rsidR="003726F7" w:rsidRDefault="003726F7" w:rsidP="003726F7">
            <w:pPr>
              <w:pStyle w:val="Bezmezer"/>
              <w:rPr>
                <w:ins w:id="330" w:author="Hana Ponížilová" w:date="2023-05-25T16:50:00Z"/>
                <w:color w:val="000000"/>
                <w:shd w:val="clear" w:color="auto" w:fill="FFFFFF"/>
              </w:rPr>
            </w:pPr>
            <w:ins w:id="331" w:author="Hana Ponížilová" w:date="2023-05-25T16:50:00Z">
              <w:r w:rsidRPr="003726F7">
                <w:rPr>
                  <w:color w:val="000000"/>
                  <w:shd w:val="clear" w:color="auto" w:fill="FFFFFF"/>
                </w:rPr>
                <w:t xml:space="preserve">FRASER, Neil. </w:t>
              </w:r>
              <w:r w:rsidRPr="00A70C91">
                <w:rPr>
                  <w:i/>
                  <w:iCs/>
                  <w:color w:val="000000"/>
                  <w:shd w:val="clear" w:color="auto" w:fill="FFFFFF"/>
                </w:rPr>
                <w:t>Stage lighting design</w:t>
              </w:r>
              <w:r w:rsidRPr="003726F7">
                <w:rPr>
                  <w:color w:val="000000"/>
                  <w:shd w:val="clear" w:color="auto" w:fill="FFFFFF"/>
                </w:rPr>
                <w:t>. Second edition. Ramsbury: The Crowood Press, 2018. Crowood Theatre Companions. ISBN 9781785003677.</w:t>
              </w:r>
            </w:ins>
          </w:p>
          <w:p w14:paraId="1EF7E83F" w14:textId="4881F3DC" w:rsidR="00B06D68" w:rsidRPr="006F675C" w:rsidRDefault="00B06D68" w:rsidP="00B06D68">
            <w:pPr>
              <w:pStyle w:val="Bezmezer"/>
              <w:rPr>
                <w:iCs/>
              </w:rPr>
            </w:pPr>
            <w:r w:rsidRPr="00C825E5">
              <w:t>R</w:t>
            </w:r>
            <w:r w:rsidR="00245D81" w:rsidRPr="00C825E5">
              <w:t>OUBÍČEK,</w:t>
            </w:r>
            <w:r w:rsidRPr="00C825E5">
              <w:t xml:space="preserve"> O. </w:t>
            </w:r>
            <w:r w:rsidRPr="00C825E5">
              <w:rPr>
                <w:i/>
              </w:rPr>
              <w:t>Elektrické motory a pohony</w:t>
            </w:r>
            <w:r w:rsidR="00245D81" w:rsidRPr="00C825E5">
              <w:rPr>
                <w:i/>
              </w:rPr>
              <w:t>.</w:t>
            </w:r>
            <w:r w:rsidRPr="00C825E5">
              <w:t xml:space="preserve"> BEN ČR 2004, ISBN </w:t>
            </w:r>
            <w:r w:rsidRPr="00C825E5">
              <w:rPr>
                <w:shd w:val="clear" w:color="auto" w:fill="FFFFFF"/>
              </w:rPr>
              <w:t>80-7300-092-X</w:t>
            </w:r>
          </w:p>
        </w:tc>
      </w:tr>
    </w:tbl>
    <w:p w14:paraId="246CA6B3" w14:textId="513DE7D5" w:rsidR="004A6489" w:rsidRDefault="004A648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A6489" w14:paraId="012ABFCE" w14:textId="77777777" w:rsidTr="004A6489">
        <w:tc>
          <w:tcPr>
            <w:tcW w:w="9855" w:type="dxa"/>
            <w:gridSpan w:val="8"/>
            <w:tcBorders>
              <w:bottom w:val="double" w:sz="4" w:space="0" w:color="auto"/>
            </w:tcBorders>
            <w:shd w:val="clear" w:color="auto" w:fill="BDD6EE"/>
          </w:tcPr>
          <w:p w14:paraId="7743DAB8" w14:textId="77777777" w:rsidR="004A6489" w:rsidRDefault="004A6489" w:rsidP="004A6489">
            <w:pPr>
              <w:jc w:val="both"/>
              <w:rPr>
                <w:b/>
                <w:sz w:val="28"/>
              </w:rPr>
            </w:pPr>
            <w:r>
              <w:lastRenderedPageBreak/>
              <w:br w:type="page"/>
            </w:r>
            <w:r>
              <w:rPr>
                <w:b/>
                <w:sz w:val="28"/>
              </w:rPr>
              <w:t>B-III – Charakteristika studijního předmětu</w:t>
            </w:r>
          </w:p>
        </w:tc>
      </w:tr>
      <w:tr w:rsidR="004A6489" w14:paraId="4640FBFF" w14:textId="77777777" w:rsidTr="004A6489">
        <w:tc>
          <w:tcPr>
            <w:tcW w:w="3086" w:type="dxa"/>
            <w:tcBorders>
              <w:top w:val="double" w:sz="4" w:space="0" w:color="auto"/>
            </w:tcBorders>
            <w:shd w:val="clear" w:color="auto" w:fill="F7CAAC"/>
          </w:tcPr>
          <w:p w14:paraId="600CF828" w14:textId="77777777" w:rsidR="004A6489" w:rsidRDefault="004A6489" w:rsidP="004A6489">
            <w:pPr>
              <w:rPr>
                <w:b/>
              </w:rPr>
            </w:pPr>
            <w:r>
              <w:rPr>
                <w:b/>
              </w:rPr>
              <w:t>Název studijního předmětu</w:t>
            </w:r>
          </w:p>
        </w:tc>
        <w:tc>
          <w:tcPr>
            <w:tcW w:w="6769" w:type="dxa"/>
            <w:gridSpan w:val="7"/>
            <w:tcBorders>
              <w:top w:val="double" w:sz="4" w:space="0" w:color="auto"/>
            </w:tcBorders>
          </w:tcPr>
          <w:p w14:paraId="6C990AD2" w14:textId="77777777" w:rsidR="004A6489" w:rsidRDefault="004A6489" w:rsidP="004A6489">
            <w:pPr>
              <w:jc w:val="both"/>
            </w:pPr>
            <w:r>
              <w:t xml:space="preserve">Teorie a metodologie designu </w:t>
            </w:r>
          </w:p>
        </w:tc>
      </w:tr>
      <w:tr w:rsidR="004A6489" w14:paraId="1C28849B" w14:textId="77777777" w:rsidTr="004A6489">
        <w:tc>
          <w:tcPr>
            <w:tcW w:w="3086" w:type="dxa"/>
            <w:shd w:val="clear" w:color="auto" w:fill="F7CAAC"/>
          </w:tcPr>
          <w:p w14:paraId="46103A15" w14:textId="77777777" w:rsidR="004A6489" w:rsidRDefault="004A6489" w:rsidP="004A6489">
            <w:pPr>
              <w:rPr>
                <w:b/>
              </w:rPr>
            </w:pPr>
            <w:r>
              <w:rPr>
                <w:b/>
              </w:rPr>
              <w:t>Typ předmětu</w:t>
            </w:r>
          </w:p>
        </w:tc>
        <w:tc>
          <w:tcPr>
            <w:tcW w:w="3406" w:type="dxa"/>
            <w:gridSpan w:val="4"/>
          </w:tcPr>
          <w:p w14:paraId="7791064D" w14:textId="77777777" w:rsidR="004A6489" w:rsidRDefault="004A6489" w:rsidP="004A6489">
            <w:pPr>
              <w:jc w:val="both"/>
            </w:pPr>
            <w:r>
              <w:t>povinný, PZ</w:t>
            </w:r>
          </w:p>
        </w:tc>
        <w:tc>
          <w:tcPr>
            <w:tcW w:w="2695" w:type="dxa"/>
            <w:gridSpan w:val="2"/>
            <w:shd w:val="clear" w:color="auto" w:fill="F7CAAC"/>
          </w:tcPr>
          <w:p w14:paraId="11ABAD8A" w14:textId="77777777" w:rsidR="004A6489" w:rsidRDefault="004A6489" w:rsidP="004A6489">
            <w:pPr>
              <w:jc w:val="both"/>
            </w:pPr>
            <w:r>
              <w:rPr>
                <w:b/>
              </w:rPr>
              <w:t>doporučený ročník / semestr</w:t>
            </w:r>
          </w:p>
        </w:tc>
        <w:tc>
          <w:tcPr>
            <w:tcW w:w="668" w:type="dxa"/>
          </w:tcPr>
          <w:p w14:paraId="022D3A76" w14:textId="77777777" w:rsidR="004A6489" w:rsidRDefault="004A6489" w:rsidP="004A6489">
            <w:pPr>
              <w:jc w:val="both"/>
            </w:pPr>
            <w:r>
              <w:t>2/ZS</w:t>
            </w:r>
          </w:p>
        </w:tc>
      </w:tr>
      <w:tr w:rsidR="004A6489" w14:paraId="5C14B137" w14:textId="77777777" w:rsidTr="004A6489">
        <w:tc>
          <w:tcPr>
            <w:tcW w:w="3086" w:type="dxa"/>
            <w:shd w:val="clear" w:color="auto" w:fill="F7CAAC"/>
          </w:tcPr>
          <w:p w14:paraId="5973E994" w14:textId="77777777" w:rsidR="004A6489" w:rsidRDefault="004A6489" w:rsidP="004A6489">
            <w:pPr>
              <w:rPr>
                <w:b/>
              </w:rPr>
            </w:pPr>
            <w:r>
              <w:rPr>
                <w:b/>
              </w:rPr>
              <w:t>Rozsah studijního předmětu</w:t>
            </w:r>
          </w:p>
        </w:tc>
        <w:tc>
          <w:tcPr>
            <w:tcW w:w="1701" w:type="dxa"/>
            <w:gridSpan w:val="2"/>
          </w:tcPr>
          <w:p w14:paraId="4ED4B73E" w14:textId="2D525975" w:rsidR="004A6489" w:rsidRDefault="004A6489" w:rsidP="004A6489">
            <w:pPr>
              <w:jc w:val="both"/>
            </w:pPr>
            <w:r>
              <w:t>13</w:t>
            </w:r>
            <w:r w:rsidR="00BC3F5F">
              <w:t xml:space="preserve"> </w:t>
            </w:r>
            <w:r>
              <w:t>s</w:t>
            </w:r>
          </w:p>
        </w:tc>
        <w:tc>
          <w:tcPr>
            <w:tcW w:w="889" w:type="dxa"/>
            <w:shd w:val="clear" w:color="auto" w:fill="F7CAAC"/>
          </w:tcPr>
          <w:p w14:paraId="5186B59E" w14:textId="77777777" w:rsidR="004A6489" w:rsidRDefault="004A6489" w:rsidP="004A6489">
            <w:pPr>
              <w:jc w:val="both"/>
              <w:rPr>
                <w:b/>
              </w:rPr>
            </w:pPr>
            <w:r>
              <w:rPr>
                <w:b/>
              </w:rPr>
              <w:t xml:space="preserve">hod. </w:t>
            </w:r>
          </w:p>
        </w:tc>
        <w:tc>
          <w:tcPr>
            <w:tcW w:w="816" w:type="dxa"/>
          </w:tcPr>
          <w:p w14:paraId="37F23E0C" w14:textId="77777777" w:rsidR="004A6489" w:rsidRDefault="004A6489" w:rsidP="004A6489">
            <w:pPr>
              <w:jc w:val="both"/>
            </w:pPr>
            <w:r>
              <w:t>13</w:t>
            </w:r>
          </w:p>
        </w:tc>
        <w:tc>
          <w:tcPr>
            <w:tcW w:w="2156" w:type="dxa"/>
            <w:shd w:val="clear" w:color="auto" w:fill="F7CAAC"/>
          </w:tcPr>
          <w:p w14:paraId="63432F6B" w14:textId="77777777" w:rsidR="004A6489" w:rsidRDefault="004A6489" w:rsidP="004A6489">
            <w:pPr>
              <w:jc w:val="both"/>
              <w:rPr>
                <w:b/>
              </w:rPr>
            </w:pPr>
            <w:r>
              <w:rPr>
                <w:b/>
              </w:rPr>
              <w:t>kreditů</w:t>
            </w:r>
          </w:p>
        </w:tc>
        <w:tc>
          <w:tcPr>
            <w:tcW w:w="1207" w:type="dxa"/>
            <w:gridSpan w:val="2"/>
          </w:tcPr>
          <w:p w14:paraId="237F0CA4" w14:textId="77777777" w:rsidR="004A6489" w:rsidRDefault="004A6489" w:rsidP="004A6489">
            <w:pPr>
              <w:jc w:val="both"/>
            </w:pPr>
            <w:r>
              <w:t>2</w:t>
            </w:r>
          </w:p>
        </w:tc>
      </w:tr>
      <w:tr w:rsidR="004A6489" w14:paraId="3DD89132" w14:textId="77777777" w:rsidTr="004A6489">
        <w:tc>
          <w:tcPr>
            <w:tcW w:w="3086" w:type="dxa"/>
            <w:shd w:val="clear" w:color="auto" w:fill="F7CAAC"/>
          </w:tcPr>
          <w:p w14:paraId="20DF6951" w14:textId="77777777" w:rsidR="004A6489" w:rsidRDefault="004A6489" w:rsidP="004A6489">
            <w:pPr>
              <w:rPr>
                <w:b/>
                <w:sz w:val="22"/>
              </w:rPr>
            </w:pPr>
            <w:r>
              <w:rPr>
                <w:b/>
              </w:rPr>
              <w:t>Prerekvizity, korekvizity, ekvivalence</w:t>
            </w:r>
          </w:p>
        </w:tc>
        <w:tc>
          <w:tcPr>
            <w:tcW w:w="6769" w:type="dxa"/>
            <w:gridSpan w:val="7"/>
          </w:tcPr>
          <w:p w14:paraId="35D81634" w14:textId="77777777" w:rsidR="004A6489" w:rsidRDefault="004A6489" w:rsidP="004A6489">
            <w:pPr>
              <w:jc w:val="both"/>
            </w:pPr>
          </w:p>
        </w:tc>
      </w:tr>
      <w:tr w:rsidR="004A6489" w14:paraId="1F0CC805" w14:textId="77777777" w:rsidTr="004A6489">
        <w:tc>
          <w:tcPr>
            <w:tcW w:w="3086" w:type="dxa"/>
            <w:shd w:val="clear" w:color="auto" w:fill="F7CAAC"/>
          </w:tcPr>
          <w:p w14:paraId="38470FDE" w14:textId="77777777" w:rsidR="004A6489" w:rsidRDefault="004A6489" w:rsidP="004A6489">
            <w:pPr>
              <w:rPr>
                <w:b/>
              </w:rPr>
            </w:pPr>
            <w:r>
              <w:rPr>
                <w:b/>
              </w:rPr>
              <w:t>Způsob ověření studijních výsledků</w:t>
            </w:r>
          </w:p>
        </w:tc>
        <w:tc>
          <w:tcPr>
            <w:tcW w:w="3406" w:type="dxa"/>
            <w:gridSpan w:val="4"/>
          </w:tcPr>
          <w:p w14:paraId="19389649" w14:textId="77777777" w:rsidR="004A6489" w:rsidRDefault="004A6489" w:rsidP="004A6489">
            <w:pPr>
              <w:jc w:val="both"/>
            </w:pPr>
            <w:r>
              <w:t>klasifikovaný zápočet</w:t>
            </w:r>
          </w:p>
        </w:tc>
        <w:tc>
          <w:tcPr>
            <w:tcW w:w="2156" w:type="dxa"/>
            <w:shd w:val="clear" w:color="auto" w:fill="F7CAAC"/>
          </w:tcPr>
          <w:p w14:paraId="2AEA31CF" w14:textId="77777777" w:rsidR="004A6489" w:rsidRDefault="004A6489" w:rsidP="004A6489">
            <w:pPr>
              <w:jc w:val="both"/>
              <w:rPr>
                <w:b/>
              </w:rPr>
            </w:pPr>
            <w:r>
              <w:rPr>
                <w:b/>
              </w:rPr>
              <w:t>Forma výuky</w:t>
            </w:r>
          </w:p>
        </w:tc>
        <w:tc>
          <w:tcPr>
            <w:tcW w:w="1207" w:type="dxa"/>
            <w:gridSpan w:val="2"/>
          </w:tcPr>
          <w:p w14:paraId="75858A05" w14:textId="77777777" w:rsidR="004A6489" w:rsidRDefault="004A6489" w:rsidP="004A6489">
            <w:pPr>
              <w:jc w:val="both"/>
            </w:pPr>
            <w:r>
              <w:t>seminář</w:t>
            </w:r>
          </w:p>
        </w:tc>
      </w:tr>
      <w:tr w:rsidR="004A6489" w14:paraId="67E4EAD0" w14:textId="77777777" w:rsidTr="004A6489">
        <w:tc>
          <w:tcPr>
            <w:tcW w:w="3086" w:type="dxa"/>
            <w:shd w:val="clear" w:color="auto" w:fill="F7CAAC"/>
          </w:tcPr>
          <w:p w14:paraId="4862385D" w14:textId="77777777" w:rsidR="004A6489" w:rsidRDefault="004A6489" w:rsidP="004A6489">
            <w:pPr>
              <w:rPr>
                <w:b/>
              </w:rPr>
            </w:pPr>
            <w:r>
              <w:rPr>
                <w:b/>
              </w:rPr>
              <w:t>Forma způsobu ověření studijních výsledků a další požadavky na studenta</w:t>
            </w:r>
          </w:p>
        </w:tc>
        <w:tc>
          <w:tcPr>
            <w:tcW w:w="6769" w:type="dxa"/>
            <w:gridSpan w:val="7"/>
            <w:tcBorders>
              <w:bottom w:val="nil"/>
            </w:tcBorders>
          </w:tcPr>
          <w:p w14:paraId="7B192BBC" w14:textId="77777777" w:rsidR="004A6489" w:rsidRDefault="004A6489" w:rsidP="004A6489">
            <w:pPr>
              <w:jc w:val="both"/>
            </w:pPr>
            <w:r>
              <w:t>Ústní.</w:t>
            </w:r>
          </w:p>
          <w:p w14:paraId="0FAFD757" w14:textId="77777777" w:rsidR="004A6489" w:rsidRDefault="004A6489" w:rsidP="004A6489">
            <w:pPr>
              <w:jc w:val="both"/>
            </w:pPr>
            <w:r>
              <w:t>80% účast na seminářích, vypracování a autorská prezentace zadaného tématu.</w:t>
            </w:r>
          </w:p>
        </w:tc>
      </w:tr>
      <w:tr w:rsidR="004A6489" w14:paraId="2D781F08" w14:textId="77777777" w:rsidTr="00624614">
        <w:trPr>
          <w:trHeight w:val="108"/>
        </w:trPr>
        <w:tc>
          <w:tcPr>
            <w:tcW w:w="9855" w:type="dxa"/>
            <w:gridSpan w:val="8"/>
            <w:tcBorders>
              <w:top w:val="nil"/>
            </w:tcBorders>
          </w:tcPr>
          <w:p w14:paraId="54110EF8" w14:textId="77777777" w:rsidR="004A6489" w:rsidRDefault="004A6489" w:rsidP="004A6489"/>
        </w:tc>
      </w:tr>
      <w:tr w:rsidR="004A6489" w14:paraId="020AC323" w14:textId="77777777" w:rsidTr="004A6489">
        <w:trPr>
          <w:trHeight w:val="197"/>
        </w:trPr>
        <w:tc>
          <w:tcPr>
            <w:tcW w:w="3086" w:type="dxa"/>
            <w:tcBorders>
              <w:top w:val="nil"/>
            </w:tcBorders>
            <w:shd w:val="clear" w:color="auto" w:fill="F7CAAC"/>
          </w:tcPr>
          <w:p w14:paraId="744B2EB3" w14:textId="77777777" w:rsidR="004A6489" w:rsidRDefault="004A6489" w:rsidP="004A6489">
            <w:pPr>
              <w:rPr>
                <w:b/>
              </w:rPr>
            </w:pPr>
            <w:r>
              <w:rPr>
                <w:b/>
              </w:rPr>
              <w:t>Garant předmětu</w:t>
            </w:r>
          </w:p>
        </w:tc>
        <w:tc>
          <w:tcPr>
            <w:tcW w:w="6769" w:type="dxa"/>
            <w:gridSpan w:val="7"/>
            <w:tcBorders>
              <w:top w:val="nil"/>
            </w:tcBorders>
          </w:tcPr>
          <w:p w14:paraId="034B7D18" w14:textId="77777777" w:rsidR="004A6489" w:rsidRDefault="004A6489" w:rsidP="004A6489">
            <w:pPr>
              <w:jc w:val="both"/>
            </w:pPr>
            <w:r>
              <w:t>Mgr. Vít Jakubíček, Ph.D.</w:t>
            </w:r>
          </w:p>
        </w:tc>
      </w:tr>
      <w:tr w:rsidR="004A6489" w14:paraId="570C65BB" w14:textId="77777777" w:rsidTr="004A6489">
        <w:trPr>
          <w:trHeight w:val="243"/>
        </w:trPr>
        <w:tc>
          <w:tcPr>
            <w:tcW w:w="3086" w:type="dxa"/>
            <w:tcBorders>
              <w:top w:val="nil"/>
            </w:tcBorders>
            <w:shd w:val="clear" w:color="auto" w:fill="F7CAAC"/>
          </w:tcPr>
          <w:p w14:paraId="71ECB8C8" w14:textId="77777777" w:rsidR="004A6489" w:rsidRDefault="004A6489" w:rsidP="004A6489">
            <w:pPr>
              <w:rPr>
                <w:b/>
              </w:rPr>
            </w:pPr>
            <w:r>
              <w:rPr>
                <w:b/>
              </w:rPr>
              <w:t>Zapojení garanta do výuky předmětu</w:t>
            </w:r>
          </w:p>
        </w:tc>
        <w:tc>
          <w:tcPr>
            <w:tcW w:w="6769" w:type="dxa"/>
            <w:gridSpan w:val="7"/>
            <w:tcBorders>
              <w:top w:val="nil"/>
            </w:tcBorders>
          </w:tcPr>
          <w:p w14:paraId="2179C1CC" w14:textId="77777777" w:rsidR="004A6489" w:rsidRDefault="004A6489" w:rsidP="004A6489">
            <w:pPr>
              <w:jc w:val="both"/>
            </w:pPr>
            <w:r>
              <w:t>100 %</w:t>
            </w:r>
          </w:p>
        </w:tc>
      </w:tr>
      <w:tr w:rsidR="004A6489" w14:paraId="0A97810D" w14:textId="77777777" w:rsidTr="004A6489">
        <w:tc>
          <w:tcPr>
            <w:tcW w:w="3086" w:type="dxa"/>
            <w:shd w:val="clear" w:color="auto" w:fill="F7CAAC"/>
          </w:tcPr>
          <w:p w14:paraId="11A7A0BC" w14:textId="77777777" w:rsidR="004A6489" w:rsidRDefault="004A6489" w:rsidP="004A6489">
            <w:pPr>
              <w:rPr>
                <w:b/>
              </w:rPr>
            </w:pPr>
            <w:r>
              <w:rPr>
                <w:b/>
              </w:rPr>
              <w:t>Vyučující</w:t>
            </w:r>
          </w:p>
        </w:tc>
        <w:tc>
          <w:tcPr>
            <w:tcW w:w="6769" w:type="dxa"/>
            <w:gridSpan w:val="7"/>
            <w:tcBorders>
              <w:bottom w:val="nil"/>
            </w:tcBorders>
          </w:tcPr>
          <w:p w14:paraId="66CE120E" w14:textId="77777777" w:rsidR="004A6489" w:rsidRDefault="004A6489" w:rsidP="004A6489">
            <w:pPr>
              <w:jc w:val="both"/>
            </w:pPr>
            <w:r>
              <w:t>Mgr. Vít Jakubíček, Ph.D.</w:t>
            </w:r>
          </w:p>
        </w:tc>
      </w:tr>
      <w:tr w:rsidR="004A6489" w14:paraId="04F45BF2" w14:textId="77777777" w:rsidTr="004A6489">
        <w:trPr>
          <w:trHeight w:val="182"/>
        </w:trPr>
        <w:tc>
          <w:tcPr>
            <w:tcW w:w="9855" w:type="dxa"/>
            <w:gridSpan w:val="8"/>
            <w:tcBorders>
              <w:top w:val="nil"/>
            </w:tcBorders>
          </w:tcPr>
          <w:p w14:paraId="713E7AA7" w14:textId="77777777" w:rsidR="004A6489" w:rsidRDefault="004A6489" w:rsidP="004A6489">
            <w:pPr>
              <w:jc w:val="both"/>
            </w:pPr>
          </w:p>
        </w:tc>
      </w:tr>
      <w:tr w:rsidR="004A6489" w14:paraId="0F670846" w14:textId="77777777" w:rsidTr="004A6489">
        <w:tc>
          <w:tcPr>
            <w:tcW w:w="3086" w:type="dxa"/>
            <w:shd w:val="clear" w:color="auto" w:fill="F7CAAC"/>
          </w:tcPr>
          <w:p w14:paraId="2D780F62" w14:textId="77777777" w:rsidR="004A6489" w:rsidRDefault="004A6489" w:rsidP="004A6489">
            <w:pPr>
              <w:jc w:val="both"/>
              <w:rPr>
                <w:b/>
              </w:rPr>
            </w:pPr>
            <w:r>
              <w:rPr>
                <w:b/>
              </w:rPr>
              <w:t>Stručná anotace předmětu</w:t>
            </w:r>
          </w:p>
        </w:tc>
        <w:tc>
          <w:tcPr>
            <w:tcW w:w="6769" w:type="dxa"/>
            <w:gridSpan w:val="7"/>
            <w:tcBorders>
              <w:bottom w:val="nil"/>
            </w:tcBorders>
          </w:tcPr>
          <w:p w14:paraId="71F2EC7A" w14:textId="77777777" w:rsidR="004A6489" w:rsidRDefault="004A6489" w:rsidP="004A6489">
            <w:pPr>
              <w:jc w:val="both"/>
            </w:pPr>
          </w:p>
        </w:tc>
      </w:tr>
      <w:tr w:rsidR="004A6489" w14:paraId="1378FAB0" w14:textId="77777777" w:rsidTr="004A6489">
        <w:trPr>
          <w:trHeight w:val="3938"/>
        </w:trPr>
        <w:tc>
          <w:tcPr>
            <w:tcW w:w="9855" w:type="dxa"/>
            <w:gridSpan w:val="8"/>
            <w:tcBorders>
              <w:top w:val="nil"/>
              <w:bottom w:val="single" w:sz="12" w:space="0" w:color="auto"/>
            </w:tcBorders>
          </w:tcPr>
          <w:p w14:paraId="7EB513F5" w14:textId="77777777" w:rsidR="004A6489" w:rsidRDefault="004A6489" w:rsidP="00624614">
            <w:pPr>
              <w:jc w:val="both"/>
              <w:rPr>
                <w:rFonts w:cstheme="minorHAnsi"/>
              </w:rPr>
            </w:pPr>
            <w:r w:rsidRPr="00FC6652">
              <w:rPr>
                <w:rFonts w:cstheme="minorHAnsi"/>
                <w:bCs/>
              </w:rPr>
              <w:t>Cílem</w:t>
            </w:r>
            <w:r w:rsidRPr="0002046D">
              <w:rPr>
                <w:rFonts w:cstheme="minorHAnsi"/>
              </w:rPr>
              <w:t xml:space="preserve"> předmětu je představit </w:t>
            </w:r>
            <w:r>
              <w:rPr>
                <w:rFonts w:cstheme="minorHAnsi"/>
              </w:rPr>
              <w:t>klíčová teoretická a metodologická východiska designu, která v minulosti i současnosti formují rámec tohoto oboru. Student získá přehled o dominantních osobnostech i tématech zejména z období 20. století. Pozornost je však věnována také vývoji před průmyslovou revolucí nebo naopak aktuálnímu dění v oblasti designu, nacházejícím se na prahu čtvrté průmyslové revoluce. Student bude schopen reflektovat proměňující se perspektivu nahlížení na problematiku designu s ohledem na trendy v oblasti vědy, techniky i aktuálním stavu společnosti.</w:t>
            </w:r>
          </w:p>
          <w:p w14:paraId="03CB967E" w14:textId="77777777" w:rsidR="004A6489" w:rsidRPr="00987ABF" w:rsidRDefault="004A6489" w:rsidP="004A6489">
            <w:pPr>
              <w:jc w:val="both"/>
              <w:rPr>
                <w:sz w:val="12"/>
                <w:szCs w:val="12"/>
              </w:rPr>
            </w:pPr>
          </w:p>
          <w:p w14:paraId="58B74ABF" w14:textId="77777777" w:rsidR="004A6489" w:rsidRPr="000E1404" w:rsidRDefault="004A6489" w:rsidP="00D3581F">
            <w:pPr>
              <w:pStyle w:val="Odstavecseseznamem"/>
              <w:numPr>
                <w:ilvl w:val="0"/>
                <w:numId w:val="16"/>
              </w:numPr>
              <w:spacing w:after="160" w:line="259" w:lineRule="auto"/>
              <w:jc w:val="both"/>
            </w:pPr>
            <w:r w:rsidRPr="000E1404">
              <w:t>Úvod do teorie a metodologie designu, definice pojmu design</w:t>
            </w:r>
          </w:p>
          <w:p w14:paraId="0ABB75C1" w14:textId="492FA018" w:rsidR="004A6489" w:rsidRPr="000E1404" w:rsidRDefault="004A6489" w:rsidP="00D3581F">
            <w:pPr>
              <w:pStyle w:val="Odstavecseseznamem"/>
              <w:numPr>
                <w:ilvl w:val="0"/>
                <w:numId w:val="16"/>
              </w:numPr>
              <w:spacing w:after="160" w:line="259" w:lineRule="auto"/>
              <w:jc w:val="both"/>
            </w:pPr>
            <w:r w:rsidRPr="000E1404">
              <w:t xml:space="preserve">Intuitivní metody designerské </w:t>
            </w:r>
            <w:r w:rsidR="000C539D" w:rsidRPr="000E1404">
              <w:t>práce – období</w:t>
            </w:r>
            <w:r w:rsidRPr="000E1404">
              <w:t xml:space="preserve"> před průmyslovou revolucí</w:t>
            </w:r>
          </w:p>
          <w:p w14:paraId="54A123F6" w14:textId="77777777" w:rsidR="004A6489" w:rsidRPr="000E1404" w:rsidRDefault="004A6489" w:rsidP="00D3581F">
            <w:pPr>
              <w:pStyle w:val="Odstavecseseznamem"/>
              <w:numPr>
                <w:ilvl w:val="0"/>
                <w:numId w:val="16"/>
              </w:numPr>
              <w:spacing w:after="160" w:line="259" w:lineRule="auto"/>
              <w:jc w:val="both"/>
            </w:pPr>
            <w:r w:rsidRPr="000E1404">
              <w:t>Průmyslová/é revoluce a její/ich vliv na formování designérské profese</w:t>
            </w:r>
          </w:p>
          <w:p w14:paraId="44ED6CB5" w14:textId="77777777" w:rsidR="004A6489" w:rsidRPr="000E1404" w:rsidRDefault="004A6489" w:rsidP="00D3581F">
            <w:pPr>
              <w:pStyle w:val="Odstavecseseznamem"/>
              <w:numPr>
                <w:ilvl w:val="0"/>
                <w:numId w:val="16"/>
              </w:numPr>
              <w:spacing w:after="160" w:line="259" w:lineRule="auto"/>
              <w:jc w:val="both"/>
            </w:pPr>
            <w:r w:rsidRPr="000E1404">
              <w:t>První teoretická pojednání o designu, design mezi umění, vědou a technikou</w:t>
            </w:r>
          </w:p>
          <w:p w14:paraId="63703B83" w14:textId="77777777" w:rsidR="004A6489" w:rsidRPr="000E1404" w:rsidRDefault="004A6489" w:rsidP="00D3581F">
            <w:pPr>
              <w:pStyle w:val="Odstavecseseznamem"/>
              <w:numPr>
                <w:ilvl w:val="0"/>
                <w:numId w:val="16"/>
              </w:numPr>
              <w:spacing w:after="160" w:line="259" w:lineRule="auto"/>
              <w:jc w:val="both"/>
            </w:pPr>
            <w:r w:rsidRPr="000E1404">
              <w:t>Snahy o reformu designu (Journal of Design and Manufactures, Arts and Crafts, W. Morris)</w:t>
            </w:r>
          </w:p>
          <w:p w14:paraId="63A7EFAC" w14:textId="77777777" w:rsidR="004A6489" w:rsidRPr="000E1404" w:rsidRDefault="004A6489" w:rsidP="00D3581F">
            <w:pPr>
              <w:pStyle w:val="Odstavecseseznamem"/>
              <w:numPr>
                <w:ilvl w:val="0"/>
                <w:numId w:val="16"/>
              </w:numPr>
              <w:spacing w:after="160" w:line="259" w:lineRule="auto"/>
              <w:jc w:val="both"/>
            </w:pPr>
            <w:r w:rsidRPr="000E1404">
              <w:t>Počátky moderny (obrodné snahy německého Werkbundu)</w:t>
            </w:r>
          </w:p>
          <w:p w14:paraId="3CA28695" w14:textId="77777777" w:rsidR="004A6489" w:rsidRPr="000E1404" w:rsidRDefault="004A6489" w:rsidP="00D3581F">
            <w:pPr>
              <w:pStyle w:val="Odstavecseseznamem"/>
              <w:numPr>
                <w:ilvl w:val="0"/>
                <w:numId w:val="16"/>
              </w:numPr>
              <w:spacing w:after="160" w:line="259" w:lineRule="auto"/>
              <w:jc w:val="both"/>
            </w:pPr>
            <w:r w:rsidRPr="000E1404">
              <w:t>Metody designerské práce související s meziválečnou funkcionalistickou modernou (Bauhaus, N. Pevsner, H. Read)</w:t>
            </w:r>
          </w:p>
          <w:p w14:paraId="4211C796" w14:textId="77777777" w:rsidR="004A6489" w:rsidRPr="000E1404" w:rsidRDefault="004A6489" w:rsidP="00D3581F">
            <w:pPr>
              <w:pStyle w:val="Odstavecseseznamem"/>
              <w:numPr>
                <w:ilvl w:val="0"/>
                <w:numId w:val="16"/>
              </w:numPr>
              <w:spacing w:after="160" w:line="259" w:lineRule="auto"/>
              <w:jc w:val="both"/>
            </w:pPr>
            <w:r w:rsidRPr="000E1404">
              <w:t>Design versus styling</w:t>
            </w:r>
          </w:p>
          <w:p w14:paraId="3F22ADF1" w14:textId="77777777" w:rsidR="004A6489" w:rsidRPr="000E1404" w:rsidRDefault="004A6489" w:rsidP="00D3581F">
            <w:pPr>
              <w:pStyle w:val="Odstavecseseznamem"/>
              <w:numPr>
                <w:ilvl w:val="0"/>
                <w:numId w:val="16"/>
              </w:numPr>
              <w:spacing w:after="160" w:line="259" w:lineRule="auto"/>
              <w:jc w:val="both"/>
            </w:pPr>
            <w:r w:rsidRPr="000E1404">
              <w:t>Systémové metody 60. let (Hochschule für Gestaltung v Ulmu, M. Asimow, B. Archer)</w:t>
            </w:r>
          </w:p>
          <w:p w14:paraId="3077D855" w14:textId="77777777" w:rsidR="004A6489" w:rsidRPr="000E1404" w:rsidRDefault="004A6489" w:rsidP="00D3581F">
            <w:pPr>
              <w:pStyle w:val="Odstavecseseznamem"/>
              <w:numPr>
                <w:ilvl w:val="0"/>
                <w:numId w:val="16"/>
              </w:numPr>
              <w:spacing w:after="160" w:line="259" w:lineRule="auto"/>
              <w:jc w:val="both"/>
            </w:pPr>
            <w:r w:rsidRPr="000E1404">
              <w:t>Kritika systémových metod (Ch. Alexander)</w:t>
            </w:r>
          </w:p>
          <w:p w14:paraId="00B3104C" w14:textId="77777777" w:rsidR="004A6489" w:rsidRPr="000E1404" w:rsidRDefault="004A6489" w:rsidP="00D3581F">
            <w:pPr>
              <w:pStyle w:val="Odstavecseseznamem"/>
              <w:numPr>
                <w:ilvl w:val="0"/>
                <w:numId w:val="16"/>
              </w:numPr>
              <w:spacing w:after="160" w:line="259" w:lineRule="auto"/>
              <w:jc w:val="both"/>
            </w:pPr>
            <w:r w:rsidRPr="000E1404">
              <w:t>Současný stav v hodnocení metod designerské práce.</w:t>
            </w:r>
          </w:p>
          <w:p w14:paraId="7084D7CC" w14:textId="77777777" w:rsidR="004A6489" w:rsidRPr="000E1404" w:rsidRDefault="004A6489" w:rsidP="00D3581F">
            <w:pPr>
              <w:pStyle w:val="Odstavecseseznamem"/>
              <w:numPr>
                <w:ilvl w:val="0"/>
                <w:numId w:val="16"/>
              </w:numPr>
              <w:spacing w:after="160" w:line="259" w:lineRule="auto"/>
              <w:jc w:val="both"/>
            </w:pPr>
            <w:r w:rsidRPr="000E1404">
              <w:t>Design nebo redesign</w:t>
            </w:r>
          </w:p>
          <w:p w14:paraId="3357A30C" w14:textId="77777777" w:rsidR="004A6489" w:rsidRPr="000E1404" w:rsidRDefault="004A6489" w:rsidP="006B2595">
            <w:pPr>
              <w:pStyle w:val="Odstavecseseznamem"/>
              <w:numPr>
                <w:ilvl w:val="0"/>
                <w:numId w:val="16"/>
              </w:numPr>
              <w:spacing w:after="120"/>
              <w:ind w:left="714" w:hanging="357"/>
              <w:contextualSpacing w:val="0"/>
              <w:jc w:val="both"/>
            </w:pPr>
            <w:r w:rsidRPr="000E1404">
              <w:t>Etika designérské profese</w:t>
            </w:r>
          </w:p>
          <w:p w14:paraId="01BEE58D" w14:textId="610AA23C" w:rsidR="004A6489" w:rsidRPr="006B2595" w:rsidRDefault="004A6489" w:rsidP="006B2595">
            <w:pPr>
              <w:jc w:val="both"/>
              <w:rPr>
                <w:rFonts w:cstheme="minorHAnsi"/>
              </w:rPr>
            </w:pPr>
            <w:r w:rsidRPr="003C1E36">
              <w:rPr>
                <w:rFonts w:cstheme="minorHAnsi"/>
              </w:rPr>
              <w:t xml:space="preserve">Student je schopen se orientovat v designérských postupech sahajících od intuitivních až po systematické, vycházející z konkrétní metodologie. Dokáže rozlišit mezi postupem práce řemeslníka a designéra, identifikovat nové přístupy </w:t>
            </w:r>
            <w:r w:rsidR="006B2595">
              <w:rPr>
                <w:rFonts w:cstheme="minorHAnsi"/>
              </w:rPr>
              <w:br/>
            </w:r>
            <w:r w:rsidRPr="003C1E36">
              <w:rPr>
                <w:rFonts w:cstheme="minorHAnsi"/>
              </w:rPr>
              <w:t>k metodologii designu po první světové válce, definovat přístup pedagogů německého Bauhausu</w:t>
            </w:r>
            <w:r w:rsidR="006B2595">
              <w:rPr>
                <w:rFonts w:cstheme="minorHAnsi"/>
              </w:rPr>
              <w:t xml:space="preserve"> </w:t>
            </w:r>
            <w:r w:rsidRPr="003C1E36">
              <w:rPr>
                <w:rFonts w:cstheme="minorHAnsi"/>
              </w:rPr>
              <w:t xml:space="preserve">a významné pokusy </w:t>
            </w:r>
            <w:r w:rsidR="006B2595">
              <w:rPr>
                <w:rFonts w:cstheme="minorHAnsi"/>
              </w:rPr>
              <w:br/>
            </w:r>
            <w:r w:rsidRPr="003C1E36">
              <w:rPr>
                <w:rFonts w:cstheme="minorHAnsi"/>
              </w:rPr>
              <w:t>o vytvoření systémových metod práce designéra. Student kriticky reflektuje nové přístupy k pojím</w:t>
            </w:r>
            <w:r>
              <w:rPr>
                <w:rFonts w:cstheme="minorHAnsi"/>
              </w:rPr>
              <w:t>á</w:t>
            </w:r>
            <w:r w:rsidRPr="003C1E36">
              <w:rPr>
                <w:rFonts w:cstheme="minorHAnsi"/>
              </w:rPr>
              <w:t xml:space="preserve">ní metod designérské práce, dokáže porozumět argumentům oponujícím systémovým metodám a identifikuje současný stav v oblasti </w:t>
            </w:r>
            <w:r>
              <w:rPr>
                <w:rFonts w:cstheme="minorHAnsi"/>
              </w:rPr>
              <w:t xml:space="preserve">teorie </w:t>
            </w:r>
            <w:r w:rsidR="006B2595">
              <w:rPr>
                <w:rFonts w:cstheme="minorHAnsi"/>
              </w:rPr>
              <w:br/>
            </w:r>
            <w:r>
              <w:rPr>
                <w:rFonts w:cstheme="minorHAnsi"/>
              </w:rPr>
              <w:t>a metodologie designu</w:t>
            </w:r>
            <w:r w:rsidRPr="003C1E36">
              <w:rPr>
                <w:rFonts w:cstheme="minorHAnsi"/>
              </w:rPr>
              <w:t xml:space="preserve">. </w:t>
            </w:r>
          </w:p>
        </w:tc>
      </w:tr>
      <w:tr w:rsidR="004A6489" w14:paraId="79279A95" w14:textId="77777777" w:rsidTr="004A6489">
        <w:trPr>
          <w:trHeight w:val="265"/>
        </w:trPr>
        <w:tc>
          <w:tcPr>
            <w:tcW w:w="3653" w:type="dxa"/>
            <w:gridSpan w:val="2"/>
            <w:tcBorders>
              <w:top w:val="nil"/>
            </w:tcBorders>
            <w:shd w:val="clear" w:color="auto" w:fill="F7CAAC"/>
          </w:tcPr>
          <w:p w14:paraId="2335E8B7" w14:textId="77777777" w:rsidR="004A6489" w:rsidRDefault="004A6489" w:rsidP="004A6489">
            <w:pPr>
              <w:jc w:val="both"/>
            </w:pPr>
            <w:r>
              <w:rPr>
                <w:b/>
              </w:rPr>
              <w:t>Studijní literatura a studijní pomůcky</w:t>
            </w:r>
          </w:p>
        </w:tc>
        <w:tc>
          <w:tcPr>
            <w:tcW w:w="6202" w:type="dxa"/>
            <w:gridSpan w:val="6"/>
            <w:tcBorders>
              <w:top w:val="nil"/>
              <w:bottom w:val="nil"/>
            </w:tcBorders>
          </w:tcPr>
          <w:p w14:paraId="662D767E" w14:textId="77777777" w:rsidR="004A6489" w:rsidRDefault="004A6489" w:rsidP="004A6489">
            <w:pPr>
              <w:jc w:val="both"/>
            </w:pPr>
          </w:p>
        </w:tc>
      </w:tr>
      <w:tr w:rsidR="004A6489" w14:paraId="5052EC32" w14:textId="77777777" w:rsidTr="00624614">
        <w:trPr>
          <w:trHeight w:val="1615"/>
        </w:trPr>
        <w:tc>
          <w:tcPr>
            <w:tcW w:w="9855" w:type="dxa"/>
            <w:gridSpan w:val="8"/>
            <w:tcBorders>
              <w:top w:val="nil"/>
            </w:tcBorders>
          </w:tcPr>
          <w:p w14:paraId="65F0E508" w14:textId="108E1C9E" w:rsidR="00E9758D" w:rsidRDefault="00E9758D" w:rsidP="004A6489">
            <w:pPr>
              <w:jc w:val="both"/>
              <w:rPr>
                <w:rFonts w:cstheme="minorHAnsi"/>
                <w:b/>
                <w:bCs/>
              </w:rPr>
            </w:pPr>
            <w:r>
              <w:rPr>
                <w:rFonts w:cstheme="minorHAnsi"/>
                <w:b/>
                <w:bCs/>
              </w:rPr>
              <w:t>Povinná:</w:t>
            </w:r>
          </w:p>
          <w:p w14:paraId="554328BE" w14:textId="77777777" w:rsidR="00E9758D" w:rsidRDefault="00E9758D" w:rsidP="00E9758D">
            <w:pPr>
              <w:jc w:val="both"/>
            </w:pPr>
            <w:r>
              <w:t xml:space="preserve">FARKAŠOVÁ, Elena a PETRÁNSKY, Ľudovít. </w:t>
            </w:r>
            <w:r w:rsidRPr="00E9712C">
              <w:rPr>
                <w:i/>
              </w:rPr>
              <w:t>Design teória a metodológia 1</w:t>
            </w:r>
            <w:r>
              <w:t>. Zvolen: Vydavateľstvo Technickej univerzity vo Zvolene, 2020. ISBN 978-80-228-3219-9</w:t>
            </w:r>
          </w:p>
          <w:p w14:paraId="7F624C06" w14:textId="0C7EE355" w:rsidR="004A6489" w:rsidRPr="003D5CDB" w:rsidRDefault="004A6489" w:rsidP="00E9758D">
            <w:pPr>
              <w:jc w:val="both"/>
              <w:rPr>
                <w:rFonts w:cstheme="minorHAnsi"/>
                <w:b/>
                <w:bCs/>
              </w:rPr>
            </w:pPr>
            <w:r w:rsidRPr="003D5CDB">
              <w:rPr>
                <w:rFonts w:cstheme="minorHAnsi"/>
                <w:b/>
                <w:bCs/>
              </w:rPr>
              <w:t>Doporučená</w:t>
            </w:r>
            <w:r w:rsidR="00E9758D">
              <w:rPr>
                <w:rFonts w:cstheme="minorHAnsi"/>
                <w:b/>
                <w:bCs/>
              </w:rPr>
              <w:t>:</w:t>
            </w:r>
          </w:p>
          <w:p w14:paraId="790B72CB" w14:textId="66D32E74" w:rsidR="004A6489" w:rsidRDefault="004A6489" w:rsidP="004A6489">
            <w:pPr>
              <w:jc w:val="both"/>
              <w:rPr>
                <w:rStyle w:val="result-detail-item"/>
              </w:rPr>
            </w:pPr>
            <w:r w:rsidRPr="00461D24">
              <w:rPr>
                <w:caps/>
              </w:rPr>
              <w:t>Kolesár</w:t>
            </w:r>
            <w:r w:rsidRPr="00461D24">
              <w:t xml:space="preserve">, Zdeno. </w:t>
            </w:r>
            <w:r w:rsidRPr="00A22118">
              <w:rPr>
                <w:i/>
                <w:iCs/>
              </w:rPr>
              <w:t>Kapitoly z dějin designu</w:t>
            </w:r>
            <w:r w:rsidRPr="00461D24">
              <w:t>. Pra</w:t>
            </w:r>
            <w:r>
              <w:t>ha</w:t>
            </w:r>
            <w:r w:rsidRPr="00461D24">
              <w:t xml:space="preserve">: Vysoká škola uměleckoprůmyslová, 2009. </w:t>
            </w:r>
            <w:r>
              <w:t xml:space="preserve">ISBN </w:t>
            </w:r>
            <w:r>
              <w:rPr>
                <w:rStyle w:val="result-detail-item"/>
              </w:rPr>
              <w:t>9788086863283</w:t>
            </w:r>
          </w:p>
          <w:p w14:paraId="473FD63F" w14:textId="4EAA028A" w:rsidR="004A6489" w:rsidRDefault="004A6489" w:rsidP="004A6489">
            <w:pPr>
              <w:jc w:val="both"/>
            </w:pPr>
            <w:r w:rsidRPr="00461D24">
              <w:rPr>
                <w:caps/>
              </w:rPr>
              <w:t>Kolesár</w:t>
            </w:r>
            <w:r w:rsidRPr="00461D24">
              <w:t xml:space="preserve">, Zdeno. </w:t>
            </w:r>
            <w:r w:rsidRPr="00A22118">
              <w:rPr>
                <w:i/>
                <w:iCs/>
              </w:rPr>
              <w:t>Kapitoly z dejín grafického dizajnu</w:t>
            </w:r>
            <w:r w:rsidRPr="00461D24">
              <w:t>. Bratislava: Slovenské centrum</w:t>
            </w:r>
            <w:r w:rsidRPr="008E2945">
              <w:t xml:space="preserve"> dizajnu, 2006.</w:t>
            </w:r>
            <w:r>
              <w:t xml:space="preserve"> ISBN </w:t>
            </w:r>
            <w:r>
              <w:rPr>
                <w:rStyle w:val="result-detail-item"/>
              </w:rPr>
              <w:t>8096865854.</w:t>
            </w:r>
            <w:r w:rsidRPr="008E2945">
              <w:t xml:space="preserve"> </w:t>
            </w:r>
          </w:p>
          <w:p w14:paraId="75DDF297" w14:textId="77777777" w:rsidR="00094372" w:rsidRPr="0002179B" w:rsidRDefault="00094372" w:rsidP="00094372">
            <w:r w:rsidRPr="0002179B">
              <w:t xml:space="preserve">OLIVETI, Chiara. </w:t>
            </w:r>
            <w:r w:rsidRPr="0002179B">
              <w:rPr>
                <w:i/>
              </w:rPr>
              <w:t>Design</w:t>
            </w:r>
            <w:r w:rsidRPr="0002179B">
              <w:t>. Praha: Slovart; Warszawa: Solis</w:t>
            </w:r>
            <w:r>
              <w:t>.</w:t>
            </w:r>
            <w:r w:rsidRPr="0002179B">
              <w:t xml:space="preserve"> Budapest</w:t>
            </w:r>
            <w:r>
              <w:t>:</w:t>
            </w:r>
            <w:r w:rsidRPr="0002179B">
              <w:t xml:space="preserve"> Vince kiadó, 2009. ISBN 978-2809900842</w:t>
            </w:r>
          </w:p>
          <w:p w14:paraId="0051771B" w14:textId="44F1B51D" w:rsidR="004A6489" w:rsidRDefault="00094372" w:rsidP="004A6489">
            <w:pPr>
              <w:jc w:val="both"/>
            </w:pPr>
            <w:r w:rsidRPr="00461D24">
              <w:rPr>
                <w:caps/>
              </w:rPr>
              <w:t>Pachmanová</w:t>
            </w:r>
            <w:r w:rsidRPr="00461D24">
              <w:t>, Martina, ed. et al</w:t>
            </w:r>
            <w:r w:rsidRPr="00A22118">
              <w:rPr>
                <w:i/>
              </w:rPr>
              <w:t xml:space="preserve">. </w:t>
            </w:r>
            <w:r w:rsidRPr="00A22118">
              <w:rPr>
                <w:i/>
                <w:iCs/>
              </w:rPr>
              <w:t>Design: aktualita, nebo věčnost?: antologie textů k teorii a dějinám designu</w:t>
            </w:r>
            <w:r w:rsidRPr="00461D24">
              <w:t>. Překlad Martina Pachmanová. Pra</w:t>
            </w:r>
            <w:r>
              <w:t>ha:</w:t>
            </w:r>
            <w:r w:rsidRPr="00461D24">
              <w:t xml:space="preserve"> Vysoká škola umělecko-průmyslová, 2005. </w:t>
            </w:r>
            <w:r>
              <w:t xml:space="preserve">ISBN </w:t>
            </w:r>
            <w:r>
              <w:rPr>
                <w:rStyle w:val="result-detail-item"/>
              </w:rPr>
              <w:t>8086863050</w:t>
            </w:r>
          </w:p>
        </w:tc>
      </w:tr>
    </w:tbl>
    <w:p w14:paraId="02D2C1EB" w14:textId="2A26EE1D" w:rsidR="004A6489" w:rsidRDefault="004A6489"/>
    <w:p w14:paraId="29FF46EB" w14:textId="77777777" w:rsidR="00FC6652" w:rsidRDefault="00FC665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42F49" w14:paraId="1E1470AF" w14:textId="77777777" w:rsidTr="00D42F49">
        <w:tc>
          <w:tcPr>
            <w:tcW w:w="9855" w:type="dxa"/>
            <w:gridSpan w:val="8"/>
            <w:tcBorders>
              <w:bottom w:val="double" w:sz="4" w:space="0" w:color="auto"/>
            </w:tcBorders>
            <w:shd w:val="clear" w:color="auto" w:fill="BDD6EE"/>
          </w:tcPr>
          <w:p w14:paraId="4649F3A2" w14:textId="7EDAC688" w:rsidR="00D42F49" w:rsidRDefault="00D42F49" w:rsidP="00D42F49">
            <w:pPr>
              <w:jc w:val="both"/>
              <w:rPr>
                <w:b/>
                <w:sz w:val="28"/>
              </w:rPr>
            </w:pPr>
            <w:r>
              <w:lastRenderedPageBreak/>
              <w:br w:type="page"/>
            </w:r>
            <w:r>
              <w:rPr>
                <w:b/>
                <w:sz w:val="28"/>
              </w:rPr>
              <w:t>B-III – Charakteristika studijního předmětu</w:t>
            </w:r>
          </w:p>
        </w:tc>
      </w:tr>
      <w:tr w:rsidR="00D42F49" w14:paraId="2C3E2264" w14:textId="77777777" w:rsidTr="00D42F49">
        <w:tc>
          <w:tcPr>
            <w:tcW w:w="3086" w:type="dxa"/>
            <w:tcBorders>
              <w:top w:val="double" w:sz="4" w:space="0" w:color="auto"/>
            </w:tcBorders>
            <w:shd w:val="clear" w:color="auto" w:fill="F7CAAC"/>
          </w:tcPr>
          <w:p w14:paraId="1133B375" w14:textId="77777777" w:rsidR="00D42F49" w:rsidRDefault="00D42F49" w:rsidP="00D42F49">
            <w:pPr>
              <w:rPr>
                <w:b/>
              </w:rPr>
            </w:pPr>
            <w:r>
              <w:rPr>
                <w:b/>
              </w:rPr>
              <w:t>Název studijního předmětu</w:t>
            </w:r>
          </w:p>
        </w:tc>
        <w:tc>
          <w:tcPr>
            <w:tcW w:w="6769" w:type="dxa"/>
            <w:gridSpan w:val="7"/>
            <w:tcBorders>
              <w:top w:val="double" w:sz="4" w:space="0" w:color="auto"/>
            </w:tcBorders>
          </w:tcPr>
          <w:p w14:paraId="077846BB" w14:textId="77777777" w:rsidR="00D42F49" w:rsidRDefault="00D42F49" w:rsidP="00D42F49">
            <w:pPr>
              <w:jc w:val="both"/>
            </w:pPr>
            <w:r>
              <w:t>Teorie a technologie OD 7</w:t>
            </w:r>
          </w:p>
        </w:tc>
      </w:tr>
      <w:tr w:rsidR="00D42F49" w14:paraId="77720A7A" w14:textId="77777777" w:rsidTr="00D42F49">
        <w:tc>
          <w:tcPr>
            <w:tcW w:w="3086" w:type="dxa"/>
            <w:shd w:val="clear" w:color="auto" w:fill="F7CAAC"/>
          </w:tcPr>
          <w:p w14:paraId="66BA217B" w14:textId="77777777" w:rsidR="00D42F49" w:rsidRDefault="00D42F49" w:rsidP="00D42F49">
            <w:pPr>
              <w:rPr>
                <w:b/>
              </w:rPr>
            </w:pPr>
            <w:r>
              <w:rPr>
                <w:b/>
              </w:rPr>
              <w:t>Typ předmětu</w:t>
            </w:r>
          </w:p>
        </w:tc>
        <w:tc>
          <w:tcPr>
            <w:tcW w:w="3406" w:type="dxa"/>
            <w:gridSpan w:val="4"/>
          </w:tcPr>
          <w:p w14:paraId="0DA34CA5" w14:textId="3EF24045" w:rsidR="00D42F49" w:rsidRDefault="00D42F49" w:rsidP="00C825E5">
            <w:pPr>
              <w:jc w:val="both"/>
            </w:pPr>
            <w:r>
              <w:t xml:space="preserve">povinný, </w:t>
            </w:r>
            <w:r w:rsidR="00C825E5">
              <w:t>PZ</w:t>
            </w:r>
          </w:p>
        </w:tc>
        <w:tc>
          <w:tcPr>
            <w:tcW w:w="2695" w:type="dxa"/>
            <w:gridSpan w:val="2"/>
            <w:shd w:val="clear" w:color="auto" w:fill="F7CAAC"/>
          </w:tcPr>
          <w:p w14:paraId="4CC00B11" w14:textId="77777777" w:rsidR="00D42F49" w:rsidRDefault="00D42F49" w:rsidP="00D42F49">
            <w:pPr>
              <w:jc w:val="both"/>
            </w:pPr>
            <w:r>
              <w:rPr>
                <w:b/>
              </w:rPr>
              <w:t>doporučený ročník / semestr</w:t>
            </w:r>
          </w:p>
        </w:tc>
        <w:tc>
          <w:tcPr>
            <w:tcW w:w="668" w:type="dxa"/>
          </w:tcPr>
          <w:p w14:paraId="7E755CB2" w14:textId="77777777" w:rsidR="00D42F49" w:rsidRDefault="00D42F49" w:rsidP="00D42F49">
            <w:pPr>
              <w:jc w:val="both"/>
            </w:pPr>
            <w:r>
              <w:t>1/ZS</w:t>
            </w:r>
          </w:p>
        </w:tc>
      </w:tr>
      <w:tr w:rsidR="00D42F49" w14:paraId="5752E2CF" w14:textId="77777777" w:rsidTr="00D42F49">
        <w:tc>
          <w:tcPr>
            <w:tcW w:w="3086" w:type="dxa"/>
            <w:shd w:val="clear" w:color="auto" w:fill="F7CAAC"/>
          </w:tcPr>
          <w:p w14:paraId="6D08E739" w14:textId="77777777" w:rsidR="00D42F49" w:rsidRDefault="00D42F49" w:rsidP="00D42F49">
            <w:pPr>
              <w:rPr>
                <w:b/>
              </w:rPr>
            </w:pPr>
            <w:r>
              <w:rPr>
                <w:b/>
              </w:rPr>
              <w:t>Rozsah studijního předmětu</w:t>
            </w:r>
          </w:p>
        </w:tc>
        <w:tc>
          <w:tcPr>
            <w:tcW w:w="1701" w:type="dxa"/>
            <w:gridSpan w:val="2"/>
          </w:tcPr>
          <w:p w14:paraId="099B6E1F" w14:textId="3D8C558A" w:rsidR="00D42F49" w:rsidRDefault="00D42F49" w:rsidP="00FC6652">
            <w:pPr>
              <w:jc w:val="both"/>
            </w:pPr>
            <w:r>
              <w:t>13</w:t>
            </w:r>
            <w:r w:rsidR="00C159EE">
              <w:t xml:space="preserve"> </w:t>
            </w:r>
            <w:r>
              <w:t>p</w:t>
            </w:r>
            <w:r w:rsidR="00A31C99">
              <w:t xml:space="preserve"> </w:t>
            </w:r>
            <w:r>
              <w:t>+</w:t>
            </w:r>
            <w:r w:rsidR="00A31C99">
              <w:t xml:space="preserve"> </w:t>
            </w:r>
            <w:r>
              <w:t>13</w:t>
            </w:r>
            <w:r w:rsidR="00C159EE">
              <w:t xml:space="preserve"> </w:t>
            </w:r>
            <w:r>
              <w:t xml:space="preserve">s </w:t>
            </w:r>
          </w:p>
        </w:tc>
        <w:tc>
          <w:tcPr>
            <w:tcW w:w="889" w:type="dxa"/>
            <w:shd w:val="clear" w:color="auto" w:fill="F7CAAC"/>
          </w:tcPr>
          <w:p w14:paraId="2ADC4AD8" w14:textId="77777777" w:rsidR="00D42F49" w:rsidRDefault="00D42F49" w:rsidP="00D42F49">
            <w:pPr>
              <w:jc w:val="both"/>
              <w:rPr>
                <w:b/>
              </w:rPr>
            </w:pPr>
            <w:r>
              <w:rPr>
                <w:b/>
              </w:rPr>
              <w:t xml:space="preserve">hod. </w:t>
            </w:r>
          </w:p>
        </w:tc>
        <w:tc>
          <w:tcPr>
            <w:tcW w:w="816" w:type="dxa"/>
          </w:tcPr>
          <w:p w14:paraId="6030010E" w14:textId="77777777" w:rsidR="00D42F49" w:rsidRDefault="00D42F49" w:rsidP="00D42F49">
            <w:pPr>
              <w:jc w:val="both"/>
            </w:pPr>
            <w:r>
              <w:t>26</w:t>
            </w:r>
          </w:p>
        </w:tc>
        <w:tc>
          <w:tcPr>
            <w:tcW w:w="2156" w:type="dxa"/>
            <w:shd w:val="clear" w:color="auto" w:fill="F7CAAC"/>
          </w:tcPr>
          <w:p w14:paraId="2CA565F5" w14:textId="77777777" w:rsidR="00D42F49" w:rsidRDefault="00D42F49" w:rsidP="00D42F49">
            <w:pPr>
              <w:jc w:val="both"/>
              <w:rPr>
                <w:b/>
              </w:rPr>
            </w:pPr>
            <w:r>
              <w:rPr>
                <w:b/>
              </w:rPr>
              <w:t>kreditů</w:t>
            </w:r>
          </w:p>
        </w:tc>
        <w:tc>
          <w:tcPr>
            <w:tcW w:w="1207" w:type="dxa"/>
            <w:gridSpan w:val="2"/>
          </w:tcPr>
          <w:p w14:paraId="604522BF" w14:textId="77777777" w:rsidR="00D42F49" w:rsidRDefault="00D42F49" w:rsidP="00D42F49">
            <w:pPr>
              <w:jc w:val="both"/>
            </w:pPr>
            <w:r>
              <w:t>2</w:t>
            </w:r>
          </w:p>
        </w:tc>
      </w:tr>
      <w:tr w:rsidR="00D42F49" w14:paraId="3E9FD5E9" w14:textId="77777777" w:rsidTr="00D42F49">
        <w:tc>
          <w:tcPr>
            <w:tcW w:w="3086" w:type="dxa"/>
            <w:shd w:val="clear" w:color="auto" w:fill="F7CAAC"/>
          </w:tcPr>
          <w:p w14:paraId="21D40ED8" w14:textId="77777777" w:rsidR="00D42F49" w:rsidRDefault="00D42F49" w:rsidP="00D42F49">
            <w:pPr>
              <w:rPr>
                <w:b/>
                <w:sz w:val="22"/>
              </w:rPr>
            </w:pPr>
            <w:r>
              <w:rPr>
                <w:b/>
              </w:rPr>
              <w:t>Prerekvizity, korekvizity, ekvivalence</w:t>
            </w:r>
          </w:p>
        </w:tc>
        <w:tc>
          <w:tcPr>
            <w:tcW w:w="6769" w:type="dxa"/>
            <w:gridSpan w:val="7"/>
          </w:tcPr>
          <w:p w14:paraId="5F4A40AB" w14:textId="77777777" w:rsidR="00D42F49" w:rsidRDefault="00D42F49" w:rsidP="00D42F49">
            <w:pPr>
              <w:jc w:val="both"/>
            </w:pPr>
          </w:p>
        </w:tc>
      </w:tr>
      <w:tr w:rsidR="00D42F49" w14:paraId="0A8E0AF6" w14:textId="77777777" w:rsidTr="00D42F49">
        <w:tc>
          <w:tcPr>
            <w:tcW w:w="3086" w:type="dxa"/>
            <w:shd w:val="clear" w:color="auto" w:fill="F7CAAC"/>
          </w:tcPr>
          <w:p w14:paraId="14DE13CE" w14:textId="77777777" w:rsidR="00D42F49" w:rsidRDefault="00D42F49" w:rsidP="00D42F49">
            <w:pPr>
              <w:rPr>
                <w:b/>
              </w:rPr>
            </w:pPr>
            <w:r>
              <w:rPr>
                <w:b/>
              </w:rPr>
              <w:t>Způsob ověření studijních výsledků</w:t>
            </w:r>
          </w:p>
        </w:tc>
        <w:tc>
          <w:tcPr>
            <w:tcW w:w="3406" w:type="dxa"/>
            <w:gridSpan w:val="4"/>
          </w:tcPr>
          <w:p w14:paraId="26AA763E" w14:textId="77777777" w:rsidR="00D42F49" w:rsidRDefault="00D42F49" w:rsidP="00D42F49">
            <w:pPr>
              <w:jc w:val="both"/>
            </w:pPr>
            <w:r>
              <w:t>klasifikovaný zápočet</w:t>
            </w:r>
          </w:p>
        </w:tc>
        <w:tc>
          <w:tcPr>
            <w:tcW w:w="2156" w:type="dxa"/>
            <w:shd w:val="clear" w:color="auto" w:fill="F7CAAC"/>
          </w:tcPr>
          <w:p w14:paraId="7486E909" w14:textId="77777777" w:rsidR="00D42F49" w:rsidRDefault="00D42F49" w:rsidP="00D42F49">
            <w:pPr>
              <w:jc w:val="both"/>
              <w:rPr>
                <w:b/>
              </w:rPr>
            </w:pPr>
            <w:r>
              <w:rPr>
                <w:b/>
              </w:rPr>
              <w:t>Forma výuky</w:t>
            </w:r>
          </w:p>
        </w:tc>
        <w:tc>
          <w:tcPr>
            <w:tcW w:w="1207" w:type="dxa"/>
            <w:gridSpan w:val="2"/>
          </w:tcPr>
          <w:p w14:paraId="76A6E72B" w14:textId="77777777" w:rsidR="00D42F49" w:rsidRDefault="00D42F49" w:rsidP="00D42F49">
            <w:pPr>
              <w:jc w:val="both"/>
            </w:pPr>
            <w:r>
              <w:t>přednáška</w:t>
            </w:r>
          </w:p>
          <w:p w14:paraId="7BFF41D9" w14:textId="77777777" w:rsidR="00D42F49" w:rsidRDefault="00D42F49" w:rsidP="00D42F49">
            <w:pPr>
              <w:jc w:val="both"/>
            </w:pPr>
            <w:r>
              <w:t>seminář</w:t>
            </w:r>
          </w:p>
        </w:tc>
      </w:tr>
      <w:tr w:rsidR="00D42F49" w14:paraId="1578E9AD" w14:textId="77777777" w:rsidTr="00D42F49">
        <w:tc>
          <w:tcPr>
            <w:tcW w:w="3086" w:type="dxa"/>
            <w:shd w:val="clear" w:color="auto" w:fill="F7CAAC"/>
          </w:tcPr>
          <w:p w14:paraId="06472CDA" w14:textId="77777777" w:rsidR="00D42F49" w:rsidRDefault="00D42F49" w:rsidP="00D42F49">
            <w:pPr>
              <w:rPr>
                <w:b/>
              </w:rPr>
            </w:pPr>
            <w:r>
              <w:rPr>
                <w:b/>
              </w:rPr>
              <w:t>Forma způsobu ověření studijních výsledků a další požadavky na studenta</w:t>
            </w:r>
          </w:p>
        </w:tc>
        <w:tc>
          <w:tcPr>
            <w:tcW w:w="6769" w:type="dxa"/>
            <w:gridSpan w:val="7"/>
            <w:tcBorders>
              <w:bottom w:val="nil"/>
            </w:tcBorders>
          </w:tcPr>
          <w:p w14:paraId="7390647C" w14:textId="4E47C15D" w:rsidR="00D42F49" w:rsidRDefault="00D42F49" w:rsidP="00D42F49">
            <w:pPr>
              <w:jc w:val="both"/>
            </w:pPr>
            <w:r>
              <w:t>Písemná. Splnění zadaného úkolu. 80% účast ve výuce.</w:t>
            </w:r>
          </w:p>
          <w:p w14:paraId="056BD938" w14:textId="77777777" w:rsidR="00D42F49" w:rsidRDefault="00D42F49" w:rsidP="00D42F49">
            <w:pPr>
              <w:jc w:val="both"/>
            </w:pPr>
          </w:p>
        </w:tc>
      </w:tr>
      <w:tr w:rsidR="00D42F49" w14:paraId="2BBE285A" w14:textId="77777777" w:rsidTr="00624614">
        <w:trPr>
          <w:trHeight w:val="109"/>
        </w:trPr>
        <w:tc>
          <w:tcPr>
            <w:tcW w:w="9855" w:type="dxa"/>
            <w:gridSpan w:val="8"/>
            <w:tcBorders>
              <w:top w:val="nil"/>
            </w:tcBorders>
          </w:tcPr>
          <w:p w14:paraId="5AA94B64" w14:textId="77777777" w:rsidR="00D42F49" w:rsidRDefault="00D42F49" w:rsidP="00D42F49"/>
        </w:tc>
      </w:tr>
      <w:tr w:rsidR="00D42F49" w14:paraId="742E7158" w14:textId="77777777" w:rsidTr="00D42F49">
        <w:trPr>
          <w:trHeight w:val="197"/>
        </w:trPr>
        <w:tc>
          <w:tcPr>
            <w:tcW w:w="3086" w:type="dxa"/>
            <w:tcBorders>
              <w:top w:val="nil"/>
            </w:tcBorders>
            <w:shd w:val="clear" w:color="auto" w:fill="F7CAAC"/>
          </w:tcPr>
          <w:p w14:paraId="391EC330" w14:textId="77777777" w:rsidR="00D42F49" w:rsidRDefault="00D42F49" w:rsidP="00D42F49">
            <w:pPr>
              <w:rPr>
                <w:b/>
              </w:rPr>
            </w:pPr>
            <w:r>
              <w:rPr>
                <w:b/>
              </w:rPr>
              <w:t>Garant předmětu</w:t>
            </w:r>
          </w:p>
        </w:tc>
        <w:tc>
          <w:tcPr>
            <w:tcW w:w="6769" w:type="dxa"/>
            <w:gridSpan w:val="7"/>
            <w:tcBorders>
              <w:top w:val="nil"/>
            </w:tcBorders>
          </w:tcPr>
          <w:p w14:paraId="6C32CEA5" w14:textId="7A31BFC2" w:rsidR="00D42F49" w:rsidRPr="002219F9" w:rsidRDefault="00C825E5" w:rsidP="00D42F4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spacing w:line="256" w:lineRule="auto"/>
              <w:jc w:val="both"/>
              <w:rPr>
                <w:color w:val="FF0000"/>
                <w:lang w:eastAsia="en-US"/>
              </w:rPr>
            </w:pPr>
            <w:r>
              <w:t>MgA. Simona Landlová</w:t>
            </w:r>
          </w:p>
        </w:tc>
      </w:tr>
      <w:tr w:rsidR="00D42F49" w14:paraId="3AB010DB" w14:textId="77777777" w:rsidTr="00D42F49">
        <w:trPr>
          <w:trHeight w:val="243"/>
        </w:trPr>
        <w:tc>
          <w:tcPr>
            <w:tcW w:w="3086" w:type="dxa"/>
            <w:tcBorders>
              <w:top w:val="nil"/>
            </w:tcBorders>
            <w:shd w:val="clear" w:color="auto" w:fill="F7CAAC"/>
          </w:tcPr>
          <w:p w14:paraId="34BF4244" w14:textId="77777777" w:rsidR="00D42F49" w:rsidRDefault="00D42F49" w:rsidP="00D42F49">
            <w:pPr>
              <w:rPr>
                <w:b/>
              </w:rPr>
            </w:pPr>
            <w:r>
              <w:rPr>
                <w:b/>
              </w:rPr>
              <w:t>Zapojení garanta do výuky předmětu</w:t>
            </w:r>
          </w:p>
        </w:tc>
        <w:tc>
          <w:tcPr>
            <w:tcW w:w="6769" w:type="dxa"/>
            <w:gridSpan w:val="7"/>
            <w:tcBorders>
              <w:top w:val="nil"/>
            </w:tcBorders>
          </w:tcPr>
          <w:p w14:paraId="285E09F0" w14:textId="0F5B5680" w:rsidR="00D42F49" w:rsidRDefault="006533A9" w:rsidP="00D42F49">
            <w:pPr>
              <w:jc w:val="both"/>
            </w:pPr>
            <w:r>
              <w:t>100 %</w:t>
            </w:r>
          </w:p>
        </w:tc>
      </w:tr>
      <w:tr w:rsidR="00D42F49" w14:paraId="250683BF" w14:textId="77777777" w:rsidTr="00D42F49">
        <w:tc>
          <w:tcPr>
            <w:tcW w:w="3086" w:type="dxa"/>
            <w:shd w:val="clear" w:color="auto" w:fill="F7CAAC"/>
          </w:tcPr>
          <w:p w14:paraId="0F838524" w14:textId="77777777" w:rsidR="00D42F49" w:rsidRDefault="00D42F49" w:rsidP="00D42F49">
            <w:pPr>
              <w:rPr>
                <w:b/>
              </w:rPr>
            </w:pPr>
            <w:r>
              <w:rPr>
                <w:b/>
              </w:rPr>
              <w:t>Vyučující</w:t>
            </w:r>
          </w:p>
        </w:tc>
        <w:tc>
          <w:tcPr>
            <w:tcW w:w="6769" w:type="dxa"/>
            <w:gridSpan w:val="7"/>
            <w:tcBorders>
              <w:bottom w:val="nil"/>
            </w:tcBorders>
          </w:tcPr>
          <w:p w14:paraId="439778EA" w14:textId="77777777" w:rsidR="00D42F49" w:rsidRPr="00F223A2" w:rsidRDefault="00D42F49" w:rsidP="00D42F4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FF0000"/>
              </w:rPr>
            </w:pPr>
            <w:r>
              <w:t>MgA. Simona Landlová</w:t>
            </w:r>
            <w:r w:rsidRPr="00F223A2">
              <w:t xml:space="preserve"> </w:t>
            </w:r>
          </w:p>
        </w:tc>
      </w:tr>
      <w:tr w:rsidR="00D42F49" w14:paraId="3EBF74F1" w14:textId="77777777" w:rsidTr="00624614">
        <w:trPr>
          <w:trHeight w:val="95"/>
        </w:trPr>
        <w:tc>
          <w:tcPr>
            <w:tcW w:w="9855" w:type="dxa"/>
            <w:gridSpan w:val="8"/>
            <w:tcBorders>
              <w:top w:val="nil"/>
            </w:tcBorders>
          </w:tcPr>
          <w:p w14:paraId="05F90EF5" w14:textId="77777777" w:rsidR="00D42F49" w:rsidRDefault="00D42F49" w:rsidP="00D42F49">
            <w:pPr>
              <w:jc w:val="both"/>
            </w:pPr>
          </w:p>
        </w:tc>
      </w:tr>
      <w:tr w:rsidR="00D42F49" w14:paraId="59C396C6" w14:textId="77777777" w:rsidTr="00D42F49">
        <w:tc>
          <w:tcPr>
            <w:tcW w:w="3086" w:type="dxa"/>
            <w:shd w:val="clear" w:color="auto" w:fill="F7CAAC"/>
          </w:tcPr>
          <w:p w14:paraId="51F61445" w14:textId="77777777" w:rsidR="00D42F49" w:rsidRDefault="00D42F49" w:rsidP="00D42F49">
            <w:pPr>
              <w:jc w:val="both"/>
              <w:rPr>
                <w:b/>
              </w:rPr>
            </w:pPr>
            <w:r>
              <w:rPr>
                <w:b/>
              </w:rPr>
              <w:t>Stručná anotace předmětu</w:t>
            </w:r>
          </w:p>
        </w:tc>
        <w:tc>
          <w:tcPr>
            <w:tcW w:w="6769" w:type="dxa"/>
            <w:gridSpan w:val="7"/>
            <w:tcBorders>
              <w:bottom w:val="nil"/>
            </w:tcBorders>
          </w:tcPr>
          <w:p w14:paraId="68748949" w14:textId="77777777" w:rsidR="00D42F49" w:rsidRDefault="00D42F49" w:rsidP="00D42F49">
            <w:pPr>
              <w:jc w:val="both"/>
            </w:pPr>
          </w:p>
        </w:tc>
      </w:tr>
      <w:tr w:rsidR="00D42F49" w14:paraId="2A7468F3" w14:textId="77777777" w:rsidTr="00D42F49">
        <w:trPr>
          <w:trHeight w:val="3938"/>
        </w:trPr>
        <w:tc>
          <w:tcPr>
            <w:tcW w:w="9855" w:type="dxa"/>
            <w:gridSpan w:val="8"/>
            <w:tcBorders>
              <w:top w:val="nil"/>
              <w:bottom w:val="single" w:sz="12" w:space="0" w:color="auto"/>
            </w:tcBorders>
          </w:tcPr>
          <w:p w14:paraId="66C5790D" w14:textId="694BF2F2" w:rsidR="00624614" w:rsidRDefault="00D42F49" w:rsidP="00624614">
            <w:pPr>
              <w:spacing w:after="60"/>
              <w:jc w:val="both"/>
            </w:pPr>
            <w:r>
              <w:t>Cílem předmětu je seznámit studenty s materiály v oděvním průmyslu a jejich využitím v oboru. Dále se soustředí na představení materiálů a struktur konstruovaných textilními technologiemi. Studenti získají přehled o původu textilních materiálů (přírodní, chemická), jejich rozdělení dle různých charakteristik (dělení dle chemického složení, dle délky, dle mechanických projevů…)</w:t>
            </w:r>
          </w:p>
          <w:p w14:paraId="1E55EC79" w14:textId="77777777" w:rsidR="00D42F49" w:rsidRPr="00D950EE" w:rsidRDefault="00D42F49" w:rsidP="00D3581F">
            <w:pPr>
              <w:pStyle w:val="Odstavecseseznamem"/>
              <w:numPr>
                <w:ilvl w:val="0"/>
                <w:numId w:val="58"/>
              </w:numPr>
              <w:spacing w:after="160" w:line="259" w:lineRule="auto"/>
              <w:jc w:val="both"/>
            </w:pPr>
            <w:r w:rsidRPr="00D950EE">
              <w:t>Úvod</w:t>
            </w:r>
            <w:r>
              <w:t xml:space="preserve">: </w:t>
            </w:r>
            <w:r w:rsidRPr="00D950EE">
              <w:t>materiály v oděvním průmyslu a jejich využití v oboru – charakteristiky d</w:t>
            </w:r>
            <w:r w:rsidRPr="00C038AE">
              <w:t xml:space="preserve">ělení </w:t>
            </w:r>
            <w:r w:rsidRPr="00D950EE">
              <w:t>materiálů</w:t>
            </w:r>
          </w:p>
          <w:p w14:paraId="615DA656" w14:textId="77777777" w:rsidR="00D42F49" w:rsidRPr="00D950EE" w:rsidRDefault="00D42F49" w:rsidP="00D3581F">
            <w:pPr>
              <w:pStyle w:val="Odstavecseseznamem"/>
              <w:numPr>
                <w:ilvl w:val="0"/>
                <w:numId w:val="58"/>
              </w:numPr>
              <w:spacing w:after="160" w:line="259" w:lineRule="auto"/>
              <w:jc w:val="both"/>
            </w:pPr>
            <w:r w:rsidRPr="00D950EE">
              <w:t>T</w:t>
            </w:r>
            <w:r w:rsidRPr="00C038AE">
              <w:t>extilní</w:t>
            </w:r>
            <w:r w:rsidRPr="00D950EE">
              <w:t xml:space="preserve"> materiály – druhy a využití tkaniny, druhy a využití pleteniny</w:t>
            </w:r>
            <w:r w:rsidRPr="00C038AE">
              <w:t>, speciální</w:t>
            </w:r>
            <w:r w:rsidRPr="00D950EE">
              <w:t xml:space="preserve"> textilní materiály</w:t>
            </w:r>
          </w:p>
          <w:p w14:paraId="60C31CEA" w14:textId="77777777" w:rsidR="00D42F49" w:rsidRPr="00D950EE" w:rsidRDefault="00D42F49" w:rsidP="00D3581F">
            <w:pPr>
              <w:pStyle w:val="Odstavecseseznamem"/>
              <w:numPr>
                <w:ilvl w:val="0"/>
                <w:numId w:val="58"/>
              </w:numPr>
              <w:spacing w:after="160" w:line="259" w:lineRule="auto"/>
              <w:jc w:val="both"/>
            </w:pPr>
            <w:r w:rsidRPr="00D950EE">
              <w:t>T</w:t>
            </w:r>
            <w:r w:rsidRPr="00C038AE">
              <w:t>echnické</w:t>
            </w:r>
            <w:r w:rsidRPr="00D950EE">
              <w:t xml:space="preserve"> textilie</w:t>
            </w:r>
            <w:r w:rsidRPr="00C038AE">
              <w:t xml:space="preserve"> a inteligentní materiály (vysvětlením základních principů a možných aplikací v oděvních i technických textiliích)</w:t>
            </w:r>
            <w:r w:rsidRPr="00D950EE">
              <w:t>.</w:t>
            </w:r>
          </w:p>
          <w:p w14:paraId="38391786" w14:textId="77777777" w:rsidR="00D42F49" w:rsidRPr="00224DA5" w:rsidRDefault="00D42F49" w:rsidP="00D3581F">
            <w:pPr>
              <w:pStyle w:val="Odstavecseseznamem"/>
              <w:numPr>
                <w:ilvl w:val="0"/>
                <w:numId w:val="58"/>
              </w:numPr>
              <w:spacing w:after="160" w:line="259" w:lineRule="auto"/>
              <w:jc w:val="both"/>
            </w:pPr>
            <w:r w:rsidRPr="00224DA5">
              <w:t xml:space="preserve">Vysvětlení pojmu textilní vlákenný útvar </w:t>
            </w:r>
            <w:r>
              <w:t>a z</w:t>
            </w:r>
            <w:r w:rsidRPr="00224DA5">
              <w:t>působy dělení vlákenných struktur</w:t>
            </w:r>
          </w:p>
          <w:p w14:paraId="01483358" w14:textId="77777777" w:rsidR="00D42F49" w:rsidRPr="00D950EE" w:rsidRDefault="00D42F49" w:rsidP="00D3581F">
            <w:pPr>
              <w:pStyle w:val="Odstavecseseznamem"/>
              <w:numPr>
                <w:ilvl w:val="0"/>
                <w:numId w:val="58"/>
              </w:numPr>
              <w:spacing w:after="160" w:line="259" w:lineRule="auto"/>
              <w:jc w:val="both"/>
            </w:pPr>
            <w:r w:rsidRPr="00C038AE">
              <w:t>Identifikace textilních vláken (makroskopická a mikroskopická zkouška, spalovací a chemická zkouška)</w:t>
            </w:r>
          </w:p>
          <w:p w14:paraId="49E66B45" w14:textId="77777777" w:rsidR="00D42F49" w:rsidRDefault="00D42F49" w:rsidP="00D3581F">
            <w:pPr>
              <w:pStyle w:val="Odstavecseseznamem"/>
              <w:numPr>
                <w:ilvl w:val="0"/>
                <w:numId w:val="58"/>
              </w:numPr>
              <w:spacing w:after="160" w:line="259" w:lineRule="auto"/>
              <w:jc w:val="both"/>
            </w:pPr>
            <w:r w:rsidRPr="00D950EE">
              <w:t>Přírodní vlákna a chemická vlákna z přírodních polymerů</w:t>
            </w:r>
          </w:p>
          <w:p w14:paraId="27AE07AB" w14:textId="77777777" w:rsidR="00D42F49" w:rsidRPr="00D950EE" w:rsidRDefault="00D42F49" w:rsidP="00D3581F">
            <w:pPr>
              <w:pStyle w:val="Odstavecseseznamem"/>
              <w:numPr>
                <w:ilvl w:val="0"/>
                <w:numId w:val="58"/>
              </w:numPr>
              <w:spacing w:after="160" w:line="259" w:lineRule="auto"/>
              <w:jc w:val="both"/>
            </w:pPr>
            <w:r w:rsidRPr="00C038AE">
              <w:t>Získávaní přírodních textilních vláken</w:t>
            </w:r>
          </w:p>
          <w:p w14:paraId="5A68E2A4" w14:textId="77777777" w:rsidR="00D42F49" w:rsidRPr="00D950EE" w:rsidRDefault="00D42F49" w:rsidP="00D3581F">
            <w:pPr>
              <w:pStyle w:val="Odstavecseseznamem"/>
              <w:numPr>
                <w:ilvl w:val="0"/>
                <w:numId w:val="58"/>
              </w:numPr>
              <w:spacing w:after="160" w:line="259" w:lineRule="auto"/>
              <w:jc w:val="both"/>
            </w:pPr>
            <w:r w:rsidRPr="00D950EE">
              <w:t xml:space="preserve">Vlákna chemická ze syntetických </w:t>
            </w:r>
            <w:r>
              <w:t>polymerů</w:t>
            </w:r>
            <w:r w:rsidRPr="00C038AE">
              <w:t xml:space="preserve"> </w:t>
            </w:r>
            <w:r>
              <w:t>(</w:t>
            </w:r>
            <w:r w:rsidRPr="00C038AE">
              <w:t>pojem polymer, kopolymer, monomer</w:t>
            </w:r>
            <w:r>
              <w:t>)</w:t>
            </w:r>
          </w:p>
          <w:p w14:paraId="04CB9E46" w14:textId="77777777" w:rsidR="00D42F49" w:rsidRPr="00D950EE" w:rsidRDefault="00D42F49" w:rsidP="00D3581F">
            <w:pPr>
              <w:pStyle w:val="Odstavecseseznamem"/>
              <w:numPr>
                <w:ilvl w:val="0"/>
                <w:numId w:val="58"/>
              </w:numPr>
              <w:spacing w:after="160" w:line="259" w:lineRule="auto"/>
              <w:jc w:val="both"/>
            </w:pPr>
            <w:r w:rsidRPr="00C038AE">
              <w:t>Příprava a vlastnosti syntetických vláken</w:t>
            </w:r>
            <w:r>
              <w:t xml:space="preserve"> </w:t>
            </w:r>
            <w:r w:rsidRPr="00C038AE">
              <w:t>(způsoby polymerizace)</w:t>
            </w:r>
          </w:p>
          <w:p w14:paraId="12839E1A" w14:textId="77777777" w:rsidR="00D42F49" w:rsidRPr="00D950EE" w:rsidRDefault="00D42F49" w:rsidP="00D3581F">
            <w:pPr>
              <w:pStyle w:val="Odstavecseseznamem"/>
              <w:numPr>
                <w:ilvl w:val="0"/>
                <w:numId w:val="58"/>
              </w:numPr>
              <w:spacing w:after="160" w:line="259" w:lineRule="auto"/>
              <w:jc w:val="both"/>
            </w:pPr>
            <w:r>
              <w:t>G</w:t>
            </w:r>
            <w:r w:rsidRPr="00C038AE">
              <w:t xml:space="preserve">eometrické vlastnosti vláken </w:t>
            </w:r>
          </w:p>
          <w:p w14:paraId="5E550789" w14:textId="77777777" w:rsidR="00D42F49" w:rsidRDefault="00D42F49" w:rsidP="00D3581F">
            <w:pPr>
              <w:pStyle w:val="Odstavecseseznamem"/>
              <w:numPr>
                <w:ilvl w:val="0"/>
                <w:numId w:val="58"/>
              </w:numPr>
              <w:spacing w:after="160" w:line="259" w:lineRule="auto"/>
              <w:jc w:val="both"/>
            </w:pPr>
            <w:r>
              <w:t>M</w:t>
            </w:r>
            <w:r w:rsidRPr="00D950EE">
              <w:t>ech</w:t>
            </w:r>
            <w:r>
              <w:t>anické</w:t>
            </w:r>
            <w:r w:rsidRPr="00D950EE">
              <w:t xml:space="preserve"> vlastnosti vláken</w:t>
            </w:r>
            <w:r>
              <w:t xml:space="preserve"> </w:t>
            </w:r>
          </w:p>
          <w:p w14:paraId="7F0F0688" w14:textId="77777777" w:rsidR="00D42F49" w:rsidRDefault="00D42F49" w:rsidP="00D3581F">
            <w:pPr>
              <w:pStyle w:val="Odstavecseseznamem"/>
              <w:numPr>
                <w:ilvl w:val="0"/>
                <w:numId w:val="58"/>
              </w:numPr>
              <w:spacing w:after="160" w:line="259" w:lineRule="auto"/>
              <w:jc w:val="both"/>
            </w:pPr>
            <w:r>
              <w:t>S</w:t>
            </w:r>
            <w:r w:rsidRPr="00D950EE">
              <w:t xml:space="preserve">orpční vlastnosti vláken </w:t>
            </w:r>
          </w:p>
          <w:p w14:paraId="7E7A8198" w14:textId="419E6F68" w:rsidR="00D42F49" w:rsidRPr="000B5273" w:rsidRDefault="00D42F49" w:rsidP="00D91944">
            <w:pPr>
              <w:pStyle w:val="Odstavecseseznamem"/>
              <w:numPr>
                <w:ilvl w:val="0"/>
                <w:numId w:val="58"/>
              </w:numPr>
              <w:spacing w:after="120"/>
              <w:ind w:left="1077" w:hanging="357"/>
              <w:contextualSpacing w:val="0"/>
              <w:jc w:val="both"/>
              <w:rPr>
                <w:color w:val="FF0000"/>
              </w:rPr>
            </w:pPr>
            <w:r w:rsidRPr="00D950EE">
              <w:t xml:space="preserve">Tepelné vlastnosti </w:t>
            </w:r>
            <w:r>
              <w:t>vláken</w:t>
            </w:r>
          </w:p>
          <w:p w14:paraId="539C3399" w14:textId="441A1229" w:rsidR="00D42F49" w:rsidRPr="00AF68B3" w:rsidRDefault="00D42F49" w:rsidP="00D91944">
            <w:pPr>
              <w:jc w:val="both"/>
            </w:pPr>
            <w:r>
              <w:t>Student je schopen kriticky hodnotit výběr textilní materiálů pro účely využití v oděvním průmyslu nebo designérském kreativním procesu, zná základní údaje o technologickém zpracování textilních vláken a textilních materiálů a jejich vlastnosti.</w:t>
            </w:r>
          </w:p>
        </w:tc>
      </w:tr>
      <w:tr w:rsidR="00D42F49" w14:paraId="4A420B7D" w14:textId="77777777" w:rsidTr="00D42F49">
        <w:trPr>
          <w:trHeight w:val="265"/>
        </w:trPr>
        <w:tc>
          <w:tcPr>
            <w:tcW w:w="3653" w:type="dxa"/>
            <w:gridSpan w:val="2"/>
            <w:tcBorders>
              <w:top w:val="nil"/>
            </w:tcBorders>
            <w:shd w:val="clear" w:color="auto" w:fill="F7CAAC"/>
          </w:tcPr>
          <w:p w14:paraId="4EEAE920" w14:textId="77777777" w:rsidR="00D42F49" w:rsidRDefault="00D42F49" w:rsidP="00D42F49">
            <w:pPr>
              <w:jc w:val="both"/>
            </w:pPr>
            <w:r>
              <w:rPr>
                <w:b/>
              </w:rPr>
              <w:t>Studijní literatura a studijní pomůcky</w:t>
            </w:r>
          </w:p>
        </w:tc>
        <w:tc>
          <w:tcPr>
            <w:tcW w:w="6202" w:type="dxa"/>
            <w:gridSpan w:val="6"/>
            <w:tcBorders>
              <w:top w:val="nil"/>
              <w:bottom w:val="nil"/>
            </w:tcBorders>
          </w:tcPr>
          <w:p w14:paraId="24FE48F8" w14:textId="77777777" w:rsidR="00D42F49" w:rsidRDefault="00D42F49" w:rsidP="00D42F49">
            <w:pPr>
              <w:jc w:val="both"/>
            </w:pPr>
          </w:p>
        </w:tc>
      </w:tr>
      <w:tr w:rsidR="00D42F49" w:rsidRPr="003F7F55" w14:paraId="3D9E6182" w14:textId="77777777" w:rsidTr="00306572">
        <w:trPr>
          <w:trHeight w:val="3515"/>
        </w:trPr>
        <w:tc>
          <w:tcPr>
            <w:tcW w:w="9855" w:type="dxa"/>
            <w:gridSpan w:val="8"/>
            <w:tcBorders>
              <w:top w:val="nil"/>
            </w:tcBorders>
          </w:tcPr>
          <w:p w14:paraId="62BF997E" w14:textId="77777777" w:rsidR="00D42F49" w:rsidRPr="003F7F55" w:rsidRDefault="00D42F49" w:rsidP="00D42F49">
            <w:pPr>
              <w:jc w:val="both"/>
              <w:rPr>
                <w:b/>
              </w:rPr>
            </w:pPr>
            <w:r w:rsidRPr="003F7F55">
              <w:rPr>
                <w:b/>
              </w:rPr>
              <w:t>Povinná:</w:t>
            </w:r>
          </w:p>
          <w:p w14:paraId="6B7063DE" w14:textId="77777777" w:rsidR="00D42F49" w:rsidRDefault="00D42F49" w:rsidP="00D42F49">
            <w:pPr>
              <w:rPr>
                <w:rStyle w:val="fontstyle01"/>
              </w:rPr>
            </w:pPr>
            <w:r w:rsidRPr="004C1E5E">
              <w:rPr>
                <w:rStyle w:val="fontstyle01"/>
              </w:rPr>
              <w:t xml:space="preserve">JONES, I., STYLIOS, K. </w:t>
            </w:r>
            <w:r w:rsidRPr="00EF33F5">
              <w:rPr>
                <w:rStyle w:val="fontstyle21"/>
                <w:rFonts w:eastAsiaTheme="majorEastAsia"/>
                <w:i/>
                <w:iCs/>
              </w:rPr>
              <w:t>Joining textiles-principles and applications</w:t>
            </w:r>
            <w:r w:rsidRPr="004C1E5E">
              <w:rPr>
                <w:rStyle w:val="fontstyle21"/>
                <w:rFonts w:eastAsiaTheme="majorEastAsia"/>
              </w:rPr>
              <w:t xml:space="preserve">. </w:t>
            </w:r>
            <w:r w:rsidRPr="004C1E5E">
              <w:rPr>
                <w:rStyle w:val="fontstyle01"/>
              </w:rPr>
              <w:t>Woodhead publishing series in textiles, number</w:t>
            </w:r>
            <w:r w:rsidRPr="004C1E5E">
              <w:t xml:space="preserve"> </w:t>
            </w:r>
            <w:r w:rsidRPr="004C1E5E">
              <w:rPr>
                <w:rStyle w:val="fontstyle01"/>
              </w:rPr>
              <w:t>110, 2013. ISBN 978-1-84569-627-6.</w:t>
            </w:r>
          </w:p>
          <w:p w14:paraId="51B42778" w14:textId="02748AA6" w:rsidR="00D42F49" w:rsidRPr="004C1E5E" w:rsidRDefault="00D42F49" w:rsidP="00D42F49">
            <w:pPr>
              <w:pStyle w:val="FormtovanvHTML"/>
              <w:tabs>
                <w:tab w:val="clear" w:pos="916"/>
                <w:tab w:val="left" w:pos="426"/>
              </w:tabs>
              <w:jc w:val="both"/>
              <w:rPr>
                <w:rFonts w:ascii="Times New Roman" w:hAnsi="Times New Roman"/>
                <w:lang w:val="sk-SK"/>
              </w:rPr>
            </w:pPr>
            <w:r w:rsidRPr="004C1E5E">
              <w:rPr>
                <w:rFonts w:ascii="Times New Roman" w:hAnsi="Times New Roman"/>
                <w:caps/>
              </w:rPr>
              <w:t>Lizák, P.:</w:t>
            </w:r>
            <w:r w:rsidRPr="004C1E5E">
              <w:rPr>
                <w:rFonts w:ascii="Times New Roman" w:hAnsi="Times New Roman"/>
              </w:rPr>
              <w:t xml:space="preserve"> </w:t>
            </w:r>
            <w:r w:rsidRPr="004C1E5E">
              <w:rPr>
                <w:rFonts w:ascii="Times New Roman" w:hAnsi="Times New Roman"/>
                <w:i/>
                <w:iCs/>
              </w:rPr>
              <w:t>Metódy hodnotenia štruktúry materiálov</w:t>
            </w:r>
            <w:r w:rsidRPr="004C1E5E">
              <w:rPr>
                <w:rFonts w:ascii="Times New Roman" w:hAnsi="Times New Roman"/>
                <w:i/>
                <w:lang w:val="sk-SK"/>
              </w:rPr>
              <w:t>.</w:t>
            </w:r>
            <w:r w:rsidRPr="004C1E5E">
              <w:rPr>
                <w:rFonts w:ascii="Times New Roman" w:hAnsi="Times New Roman"/>
                <w:lang w:val="sk-SK"/>
              </w:rPr>
              <w:t xml:space="preserve"> </w:t>
            </w:r>
            <w:r w:rsidRPr="004C1E5E">
              <w:rPr>
                <w:rFonts w:ascii="Times New Roman" w:hAnsi="Times New Roman"/>
              </w:rPr>
              <w:t xml:space="preserve">Ostrava: Vysoká škola </w:t>
            </w:r>
            <w:r w:rsidR="00716105" w:rsidRPr="004C1E5E">
              <w:rPr>
                <w:rFonts w:ascii="Times New Roman" w:hAnsi="Times New Roman"/>
              </w:rPr>
              <w:t>baňská – Technická</w:t>
            </w:r>
            <w:r w:rsidRPr="004C1E5E">
              <w:rPr>
                <w:rFonts w:ascii="Times New Roman" w:hAnsi="Times New Roman"/>
              </w:rPr>
              <w:t xml:space="preserve"> univerzita Ostrava, Fakulta metalurgie a materiá</w:t>
            </w:r>
            <w:r w:rsidR="006533A9">
              <w:rPr>
                <w:rFonts w:ascii="Times New Roman" w:hAnsi="Times New Roman"/>
              </w:rPr>
              <w:t>lového inžinierstva, 2016</w:t>
            </w:r>
            <w:r w:rsidRPr="004C1E5E">
              <w:rPr>
                <w:rFonts w:ascii="Times New Roman" w:hAnsi="Times New Roman"/>
              </w:rPr>
              <w:t>. ISBN 978-80-248-4004-8.</w:t>
            </w:r>
          </w:p>
          <w:p w14:paraId="075B0F1F" w14:textId="334D4A77" w:rsidR="00D42F49" w:rsidRPr="004C1E5E" w:rsidRDefault="00D42F49" w:rsidP="00D42F49">
            <w:r w:rsidRPr="004C1E5E">
              <w:rPr>
                <w:caps/>
              </w:rPr>
              <w:t>Lizák, P. – Legerská, J.:</w:t>
            </w:r>
            <w:r w:rsidRPr="004C1E5E">
              <w:t xml:space="preserve"> </w:t>
            </w:r>
            <w:r w:rsidRPr="004C1E5E">
              <w:rPr>
                <w:i/>
              </w:rPr>
              <w:t>Náuka o materiáli.</w:t>
            </w:r>
            <w:r w:rsidRPr="004C1E5E">
              <w:t xml:space="preserve"> 1. vyd. Ružomberok: </w:t>
            </w:r>
            <w:r w:rsidR="00716105" w:rsidRPr="004C1E5E">
              <w:t>TnUAD – KPD</w:t>
            </w:r>
            <w:r w:rsidRPr="004C1E5E">
              <w:t>, 2009</w:t>
            </w:r>
            <w:r w:rsidR="002657D7">
              <w:t>.</w:t>
            </w:r>
            <w:r w:rsidRPr="004C1E5E">
              <w:t xml:space="preserve"> ISBN 978-80-969610-2-3.</w:t>
            </w:r>
          </w:p>
          <w:p w14:paraId="4B5FDAA6" w14:textId="2EBB697B" w:rsidR="00D42F49" w:rsidRDefault="00D42F49" w:rsidP="00D42F49">
            <w:r w:rsidRPr="004C1E5E">
              <w:rPr>
                <w:caps/>
              </w:rPr>
              <w:t>Lizák, P. – Legerská, J.:</w:t>
            </w:r>
            <w:r w:rsidRPr="004C1E5E">
              <w:t xml:space="preserve"> </w:t>
            </w:r>
            <w:r w:rsidRPr="004C1E5E">
              <w:rPr>
                <w:i/>
              </w:rPr>
              <w:t>Textilné materiály: Laboratórne cvičenia.</w:t>
            </w:r>
            <w:r w:rsidRPr="004C1E5E">
              <w:t xml:space="preserve">  Trenčín: TnUAD, 2004. ISBN 80-8075-036-X.</w:t>
            </w:r>
          </w:p>
          <w:p w14:paraId="3753E999" w14:textId="4EA5CC73" w:rsidR="00D42F49" w:rsidRPr="004C1E5E" w:rsidRDefault="00D42F49" w:rsidP="00D42F49">
            <w:pPr>
              <w:jc w:val="both"/>
            </w:pPr>
            <w:r w:rsidRPr="004C1E5E">
              <w:t>L</w:t>
            </w:r>
            <w:r>
              <w:t>IZÁK</w:t>
            </w:r>
            <w:r w:rsidRPr="004C1E5E">
              <w:t xml:space="preserve"> P., L</w:t>
            </w:r>
            <w:r>
              <w:t>IGAS</w:t>
            </w:r>
            <w:r w:rsidRPr="004C1E5E">
              <w:t xml:space="preserve"> J.: </w:t>
            </w:r>
            <w:r w:rsidRPr="0058515B">
              <w:rPr>
                <w:i/>
              </w:rPr>
              <w:t>Základy textilnej a odevnej výroby</w:t>
            </w:r>
            <w:r>
              <w:t>.</w:t>
            </w:r>
            <w:r w:rsidR="006533A9">
              <w:t xml:space="preserve"> 2010.</w:t>
            </w:r>
            <w:r w:rsidRPr="004C1E5E">
              <w:t xml:space="preserve"> ISBN 978-80-969610-85.</w:t>
            </w:r>
          </w:p>
          <w:p w14:paraId="768D7EF2" w14:textId="237CDA81" w:rsidR="008450C7" w:rsidRPr="003F7F55" w:rsidRDefault="008450C7" w:rsidP="008450C7">
            <w:pPr>
              <w:jc w:val="both"/>
              <w:rPr>
                <w:b/>
              </w:rPr>
            </w:pPr>
            <w:r>
              <w:rPr>
                <w:caps/>
              </w:rPr>
              <w:t>D</w:t>
            </w:r>
            <w:r w:rsidRPr="003F7F55">
              <w:rPr>
                <w:b/>
              </w:rPr>
              <w:t>o</w:t>
            </w:r>
            <w:r>
              <w:rPr>
                <w:b/>
              </w:rPr>
              <w:t>poručená</w:t>
            </w:r>
            <w:r w:rsidRPr="003F7F55">
              <w:rPr>
                <w:b/>
              </w:rPr>
              <w:t>:</w:t>
            </w:r>
          </w:p>
          <w:p w14:paraId="46D81E18" w14:textId="77777777" w:rsidR="00302C72" w:rsidRPr="00F92C45" w:rsidRDefault="00302C72" w:rsidP="00302C72">
            <w:pPr>
              <w:jc w:val="both"/>
              <w:rPr>
                <w:ins w:id="332" w:author="Hana Ponížilová" w:date="2023-05-25T16:52:00Z"/>
              </w:rPr>
            </w:pPr>
            <w:ins w:id="333" w:author="Hana Ponížilová" w:date="2023-05-25T16:52:00Z">
              <w:r w:rsidRPr="00F92C45">
                <w:t xml:space="preserve">FASHIONARY INTERNATIONAL. </w:t>
              </w:r>
              <w:r w:rsidRPr="00F92C45">
                <w:rPr>
                  <w:i/>
                </w:rPr>
                <w:t>The Fashion Business Manual: An Illustrated Guide to Building a Fashion Brand</w:t>
              </w:r>
              <w:r w:rsidRPr="00F92C45">
                <w:t xml:space="preserve">. Hong Kong: Fashionary International Ltd, 2018. ISBN 978-988-771-097-4. </w:t>
              </w:r>
            </w:ins>
          </w:p>
          <w:p w14:paraId="6C0750B0" w14:textId="77777777" w:rsidR="00302C72" w:rsidRPr="00F92C45" w:rsidRDefault="00302C72" w:rsidP="00302C72">
            <w:pPr>
              <w:jc w:val="both"/>
              <w:rPr>
                <w:ins w:id="334" w:author="Hana Ponížilová" w:date="2023-05-25T16:52:00Z"/>
              </w:rPr>
            </w:pPr>
            <w:ins w:id="335" w:author="Hana Ponížilová" w:date="2023-05-25T16:52:00Z">
              <w:r w:rsidRPr="00F92C45">
                <w:t xml:space="preserve">FASHIONARY INTERNATIONAL. </w:t>
              </w:r>
              <w:r w:rsidRPr="00F92C45">
                <w:rPr>
                  <w:i/>
                </w:rPr>
                <w:t>Fashionpedia: The Visual Dictionary Of Fashion Design</w:t>
              </w:r>
              <w:r w:rsidRPr="00F92C45">
                <w:t>. Hong Kong: Fashionary International Ltd, 2019. ISBN 978-988-13-5476-1.</w:t>
              </w:r>
            </w:ins>
          </w:p>
          <w:p w14:paraId="06C065B9" w14:textId="77777777" w:rsidR="002D20F9" w:rsidRDefault="00D42F49" w:rsidP="00D42F49">
            <w:pPr>
              <w:pStyle w:val="FormtovanvHTML"/>
              <w:tabs>
                <w:tab w:val="clear" w:pos="916"/>
                <w:tab w:val="left" w:pos="426"/>
              </w:tabs>
              <w:jc w:val="both"/>
              <w:rPr>
                <w:rFonts w:ascii="Times New Roman" w:hAnsi="Times New Roman"/>
              </w:rPr>
            </w:pPr>
            <w:r w:rsidRPr="004C1E5E">
              <w:rPr>
                <w:rFonts w:ascii="Times New Roman" w:hAnsi="Times New Roman"/>
                <w:caps/>
              </w:rPr>
              <w:t>Lizák, P. – Ligas, J.:</w:t>
            </w:r>
            <w:r w:rsidRPr="004C1E5E">
              <w:rPr>
                <w:rFonts w:ascii="Times New Roman" w:hAnsi="Times New Roman"/>
              </w:rPr>
              <w:t xml:space="preserve"> </w:t>
            </w:r>
            <w:r w:rsidRPr="004C1E5E">
              <w:rPr>
                <w:rFonts w:ascii="Times New Roman" w:hAnsi="Times New Roman"/>
                <w:i/>
              </w:rPr>
              <w:t>Základy textilnej a odevnej výroby.</w:t>
            </w:r>
            <w:r w:rsidRPr="004C1E5E">
              <w:rPr>
                <w:rFonts w:ascii="Times New Roman" w:hAnsi="Times New Roman"/>
              </w:rPr>
              <w:t xml:space="preserve"> </w:t>
            </w:r>
            <w:r w:rsidRPr="004C1E5E">
              <w:rPr>
                <w:rFonts w:ascii="Times New Roman" w:hAnsi="Times New Roman"/>
                <w:iCs/>
              </w:rPr>
              <w:t>[elektronicky zdroj]</w:t>
            </w:r>
            <w:r w:rsidR="006533A9">
              <w:rPr>
                <w:rFonts w:ascii="Times New Roman" w:hAnsi="Times New Roman"/>
              </w:rPr>
              <w:t xml:space="preserve">. Ružomberok: Dizajn, 2010. </w:t>
            </w:r>
          </w:p>
          <w:p w14:paraId="69AA196D" w14:textId="034A5B36" w:rsidR="00D42F49" w:rsidRPr="00B4135E" w:rsidRDefault="00D42F49" w:rsidP="00306572">
            <w:pPr>
              <w:pStyle w:val="FormtovanvHTML"/>
              <w:rPr>
                <w:rFonts w:ascii="TimesNewRomanPSMT" w:hAnsi="TimesNewRomanPSMT"/>
              </w:rPr>
            </w:pPr>
            <w:r w:rsidRPr="004C1E5E">
              <w:rPr>
                <w:rFonts w:ascii="Times New Roman" w:hAnsi="Times New Roman"/>
              </w:rPr>
              <w:t>ISBN 978-80-969610-8-5.</w:t>
            </w:r>
          </w:p>
        </w:tc>
      </w:tr>
    </w:tbl>
    <w:p w14:paraId="184ADE56" w14:textId="77777777" w:rsidR="00302C72" w:rsidRDefault="00302C72">
      <w:pPr>
        <w:rPr>
          <w:ins w:id="336" w:author="Hana Ponížilová" w:date="2023-05-25T16:53:00Z"/>
        </w:rPr>
      </w:pPr>
      <w:ins w:id="337" w:author="Hana Ponížilová" w:date="2023-05-25T16:53:00Z">
        <w:r>
          <w:br w:type="page"/>
        </w:r>
      </w:ins>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42F49" w14:paraId="4BF75F67" w14:textId="77777777" w:rsidTr="00D42F49">
        <w:tc>
          <w:tcPr>
            <w:tcW w:w="9855" w:type="dxa"/>
            <w:gridSpan w:val="8"/>
            <w:tcBorders>
              <w:bottom w:val="double" w:sz="4" w:space="0" w:color="auto"/>
            </w:tcBorders>
            <w:shd w:val="clear" w:color="auto" w:fill="BDD6EE"/>
          </w:tcPr>
          <w:p w14:paraId="43E1E412" w14:textId="55C59751" w:rsidR="00D42F49" w:rsidRDefault="00D42F49" w:rsidP="00D42F49">
            <w:pPr>
              <w:jc w:val="both"/>
              <w:rPr>
                <w:b/>
                <w:sz w:val="28"/>
              </w:rPr>
            </w:pPr>
            <w:r>
              <w:lastRenderedPageBreak/>
              <w:br w:type="page"/>
            </w:r>
            <w:r>
              <w:rPr>
                <w:b/>
                <w:sz w:val="28"/>
              </w:rPr>
              <w:t>B-III – Charakteristika studijního předmětu</w:t>
            </w:r>
          </w:p>
        </w:tc>
      </w:tr>
      <w:tr w:rsidR="00D42F49" w14:paraId="6660D2DB" w14:textId="77777777" w:rsidTr="00D42F49">
        <w:tc>
          <w:tcPr>
            <w:tcW w:w="3086" w:type="dxa"/>
            <w:tcBorders>
              <w:top w:val="double" w:sz="4" w:space="0" w:color="auto"/>
            </w:tcBorders>
            <w:shd w:val="clear" w:color="auto" w:fill="F7CAAC"/>
          </w:tcPr>
          <w:p w14:paraId="6C13DC97" w14:textId="77777777" w:rsidR="00D42F49" w:rsidRDefault="00D42F49" w:rsidP="00D42F49">
            <w:pPr>
              <w:rPr>
                <w:b/>
              </w:rPr>
            </w:pPr>
            <w:r>
              <w:rPr>
                <w:b/>
              </w:rPr>
              <w:t>Název studijního předmětu</w:t>
            </w:r>
          </w:p>
        </w:tc>
        <w:tc>
          <w:tcPr>
            <w:tcW w:w="6769" w:type="dxa"/>
            <w:gridSpan w:val="7"/>
            <w:tcBorders>
              <w:top w:val="double" w:sz="4" w:space="0" w:color="auto"/>
            </w:tcBorders>
          </w:tcPr>
          <w:p w14:paraId="51027574" w14:textId="77777777" w:rsidR="00D42F49" w:rsidRDefault="00D42F49" w:rsidP="00D42F49">
            <w:pPr>
              <w:jc w:val="both"/>
            </w:pPr>
            <w:r>
              <w:t>Teorie a technologie OD 8</w:t>
            </w:r>
          </w:p>
        </w:tc>
      </w:tr>
      <w:tr w:rsidR="00D42F49" w14:paraId="71F18E0E" w14:textId="77777777" w:rsidTr="00D42F49">
        <w:tc>
          <w:tcPr>
            <w:tcW w:w="3086" w:type="dxa"/>
            <w:shd w:val="clear" w:color="auto" w:fill="F7CAAC"/>
          </w:tcPr>
          <w:p w14:paraId="2B861518" w14:textId="77777777" w:rsidR="00D42F49" w:rsidRDefault="00D42F49" w:rsidP="00D42F49">
            <w:pPr>
              <w:rPr>
                <w:b/>
              </w:rPr>
            </w:pPr>
            <w:r>
              <w:rPr>
                <w:b/>
              </w:rPr>
              <w:t>Typ předmětu</w:t>
            </w:r>
          </w:p>
        </w:tc>
        <w:tc>
          <w:tcPr>
            <w:tcW w:w="3406" w:type="dxa"/>
            <w:gridSpan w:val="4"/>
          </w:tcPr>
          <w:p w14:paraId="51E40505" w14:textId="2C4A7725" w:rsidR="00D42F49" w:rsidRDefault="00D42F49" w:rsidP="00C825E5">
            <w:pPr>
              <w:jc w:val="both"/>
            </w:pPr>
            <w:r>
              <w:t xml:space="preserve">povinný, </w:t>
            </w:r>
            <w:r w:rsidR="00C825E5">
              <w:t>PZ</w:t>
            </w:r>
          </w:p>
        </w:tc>
        <w:tc>
          <w:tcPr>
            <w:tcW w:w="2695" w:type="dxa"/>
            <w:gridSpan w:val="2"/>
            <w:shd w:val="clear" w:color="auto" w:fill="F7CAAC"/>
          </w:tcPr>
          <w:p w14:paraId="33A17FB6" w14:textId="77777777" w:rsidR="00D42F49" w:rsidRDefault="00D42F49" w:rsidP="00D42F49">
            <w:pPr>
              <w:jc w:val="both"/>
            </w:pPr>
            <w:r>
              <w:rPr>
                <w:b/>
              </w:rPr>
              <w:t>doporučený ročník / semestr</w:t>
            </w:r>
          </w:p>
        </w:tc>
        <w:tc>
          <w:tcPr>
            <w:tcW w:w="668" w:type="dxa"/>
          </w:tcPr>
          <w:p w14:paraId="55AD3C5D" w14:textId="77777777" w:rsidR="00D42F49" w:rsidRDefault="00D42F49" w:rsidP="00D42F49">
            <w:pPr>
              <w:jc w:val="both"/>
            </w:pPr>
            <w:r>
              <w:t>1/LS</w:t>
            </w:r>
          </w:p>
        </w:tc>
      </w:tr>
      <w:tr w:rsidR="00D42F49" w14:paraId="5B24DD34" w14:textId="77777777" w:rsidTr="00D42F49">
        <w:tc>
          <w:tcPr>
            <w:tcW w:w="3086" w:type="dxa"/>
            <w:shd w:val="clear" w:color="auto" w:fill="F7CAAC"/>
          </w:tcPr>
          <w:p w14:paraId="5AE399DC" w14:textId="77777777" w:rsidR="00D42F49" w:rsidRDefault="00D42F49" w:rsidP="00D42F49">
            <w:pPr>
              <w:rPr>
                <w:b/>
              </w:rPr>
            </w:pPr>
            <w:r>
              <w:rPr>
                <w:b/>
              </w:rPr>
              <w:t>Rozsah studijního předmětu</w:t>
            </w:r>
          </w:p>
        </w:tc>
        <w:tc>
          <w:tcPr>
            <w:tcW w:w="1701" w:type="dxa"/>
            <w:gridSpan w:val="2"/>
          </w:tcPr>
          <w:p w14:paraId="6892609D" w14:textId="46156FC3" w:rsidR="00D42F49" w:rsidRDefault="00D42F49" w:rsidP="00FC6652">
            <w:pPr>
              <w:jc w:val="both"/>
            </w:pPr>
            <w:r>
              <w:t>13</w:t>
            </w:r>
            <w:r w:rsidR="00C159EE">
              <w:t xml:space="preserve"> </w:t>
            </w:r>
            <w:r>
              <w:t>p</w:t>
            </w:r>
            <w:r w:rsidR="00E3396B">
              <w:t xml:space="preserve"> </w:t>
            </w:r>
            <w:r>
              <w:t>+</w:t>
            </w:r>
            <w:r w:rsidR="00E3396B">
              <w:t xml:space="preserve"> </w:t>
            </w:r>
            <w:r>
              <w:t>13</w:t>
            </w:r>
            <w:r w:rsidR="00C159EE">
              <w:t xml:space="preserve"> </w:t>
            </w:r>
            <w:r>
              <w:t xml:space="preserve">s </w:t>
            </w:r>
          </w:p>
        </w:tc>
        <w:tc>
          <w:tcPr>
            <w:tcW w:w="889" w:type="dxa"/>
            <w:shd w:val="clear" w:color="auto" w:fill="F7CAAC"/>
          </w:tcPr>
          <w:p w14:paraId="5291631E" w14:textId="77777777" w:rsidR="00D42F49" w:rsidRDefault="00D42F49" w:rsidP="00D42F49">
            <w:pPr>
              <w:jc w:val="both"/>
              <w:rPr>
                <w:b/>
              </w:rPr>
            </w:pPr>
            <w:r>
              <w:rPr>
                <w:b/>
              </w:rPr>
              <w:t xml:space="preserve">hod. </w:t>
            </w:r>
          </w:p>
        </w:tc>
        <w:tc>
          <w:tcPr>
            <w:tcW w:w="816" w:type="dxa"/>
          </w:tcPr>
          <w:p w14:paraId="2E9447F2" w14:textId="77777777" w:rsidR="00D42F49" w:rsidRDefault="00D42F49" w:rsidP="00D42F49">
            <w:pPr>
              <w:jc w:val="both"/>
            </w:pPr>
            <w:r>
              <w:t>26</w:t>
            </w:r>
          </w:p>
        </w:tc>
        <w:tc>
          <w:tcPr>
            <w:tcW w:w="2156" w:type="dxa"/>
            <w:shd w:val="clear" w:color="auto" w:fill="F7CAAC"/>
          </w:tcPr>
          <w:p w14:paraId="0998E4C9" w14:textId="77777777" w:rsidR="00D42F49" w:rsidRDefault="00D42F49" w:rsidP="00D42F49">
            <w:pPr>
              <w:jc w:val="both"/>
              <w:rPr>
                <w:b/>
              </w:rPr>
            </w:pPr>
            <w:r>
              <w:rPr>
                <w:b/>
              </w:rPr>
              <w:t>kreditů</w:t>
            </w:r>
          </w:p>
        </w:tc>
        <w:tc>
          <w:tcPr>
            <w:tcW w:w="1207" w:type="dxa"/>
            <w:gridSpan w:val="2"/>
          </w:tcPr>
          <w:p w14:paraId="498DACA4" w14:textId="77777777" w:rsidR="00D42F49" w:rsidRDefault="00D42F49" w:rsidP="00D42F49">
            <w:pPr>
              <w:jc w:val="both"/>
            </w:pPr>
            <w:r>
              <w:t>2</w:t>
            </w:r>
          </w:p>
        </w:tc>
      </w:tr>
      <w:tr w:rsidR="00D42F49" w14:paraId="41DB51A4" w14:textId="77777777" w:rsidTr="00D42F49">
        <w:tc>
          <w:tcPr>
            <w:tcW w:w="3086" w:type="dxa"/>
            <w:shd w:val="clear" w:color="auto" w:fill="F7CAAC"/>
          </w:tcPr>
          <w:p w14:paraId="3046F4A0" w14:textId="77777777" w:rsidR="00D42F49" w:rsidRDefault="00D42F49" w:rsidP="00D42F49">
            <w:pPr>
              <w:rPr>
                <w:b/>
                <w:sz w:val="22"/>
              </w:rPr>
            </w:pPr>
            <w:r>
              <w:rPr>
                <w:b/>
              </w:rPr>
              <w:t>Prerekvizity, korekvizity, ekvivalence</w:t>
            </w:r>
          </w:p>
        </w:tc>
        <w:tc>
          <w:tcPr>
            <w:tcW w:w="6769" w:type="dxa"/>
            <w:gridSpan w:val="7"/>
          </w:tcPr>
          <w:p w14:paraId="2D2364B5" w14:textId="77777777" w:rsidR="00D42F49" w:rsidRDefault="00D42F49" w:rsidP="00D42F49">
            <w:pPr>
              <w:jc w:val="both"/>
            </w:pPr>
          </w:p>
        </w:tc>
      </w:tr>
      <w:tr w:rsidR="00D42F49" w14:paraId="2FA1A46E" w14:textId="77777777" w:rsidTr="00D42F49">
        <w:tc>
          <w:tcPr>
            <w:tcW w:w="3086" w:type="dxa"/>
            <w:shd w:val="clear" w:color="auto" w:fill="F7CAAC"/>
          </w:tcPr>
          <w:p w14:paraId="15D7CAE9" w14:textId="77777777" w:rsidR="00D42F49" w:rsidRDefault="00D42F49" w:rsidP="00D42F49">
            <w:pPr>
              <w:rPr>
                <w:b/>
              </w:rPr>
            </w:pPr>
            <w:r>
              <w:rPr>
                <w:b/>
              </w:rPr>
              <w:t>Způsob ověření studijních výsledků</w:t>
            </w:r>
          </w:p>
        </w:tc>
        <w:tc>
          <w:tcPr>
            <w:tcW w:w="3406" w:type="dxa"/>
            <w:gridSpan w:val="4"/>
          </w:tcPr>
          <w:p w14:paraId="12900751" w14:textId="77777777" w:rsidR="00D42F49" w:rsidRDefault="00D42F49" w:rsidP="00D42F49">
            <w:pPr>
              <w:jc w:val="both"/>
            </w:pPr>
            <w:r>
              <w:t>klasifikovaný zápočet</w:t>
            </w:r>
          </w:p>
        </w:tc>
        <w:tc>
          <w:tcPr>
            <w:tcW w:w="2156" w:type="dxa"/>
            <w:shd w:val="clear" w:color="auto" w:fill="F7CAAC"/>
          </w:tcPr>
          <w:p w14:paraId="3A756A85" w14:textId="77777777" w:rsidR="00D42F49" w:rsidRDefault="00D42F49" w:rsidP="00D42F49">
            <w:pPr>
              <w:jc w:val="both"/>
              <w:rPr>
                <w:b/>
              </w:rPr>
            </w:pPr>
            <w:r>
              <w:rPr>
                <w:b/>
              </w:rPr>
              <w:t>Forma výuky</w:t>
            </w:r>
          </w:p>
        </w:tc>
        <w:tc>
          <w:tcPr>
            <w:tcW w:w="1207" w:type="dxa"/>
            <w:gridSpan w:val="2"/>
          </w:tcPr>
          <w:p w14:paraId="45843DB8" w14:textId="77777777" w:rsidR="00D42F49" w:rsidRDefault="00D42F49" w:rsidP="00D42F49">
            <w:pPr>
              <w:jc w:val="both"/>
            </w:pPr>
            <w:r>
              <w:t>přednáška</w:t>
            </w:r>
          </w:p>
          <w:p w14:paraId="7D4087AB" w14:textId="77777777" w:rsidR="00D42F49" w:rsidRDefault="00D42F49" w:rsidP="00D42F49">
            <w:pPr>
              <w:jc w:val="both"/>
            </w:pPr>
            <w:r>
              <w:t>seminář</w:t>
            </w:r>
          </w:p>
        </w:tc>
      </w:tr>
      <w:tr w:rsidR="00D42F49" w14:paraId="0C9E7CB8" w14:textId="77777777" w:rsidTr="00D42F49">
        <w:tc>
          <w:tcPr>
            <w:tcW w:w="3086" w:type="dxa"/>
            <w:shd w:val="clear" w:color="auto" w:fill="F7CAAC"/>
          </w:tcPr>
          <w:p w14:paraId="672DECCC" w14:textId="77777777" w:rsidR="00D42F49" w:rsidRDefault="00D42F49" w:rsidP="00D42F49">
            <w:pPr>
              <w:rPr>
                <w:b/>
              </w:rPr>
            </w:pPr>
            <w:r>
              <w:rPr>
                <w:b/>
              </w:rPr>
              <w:t>Forma způsobu ověření studijních výsledků a další požadavky na studenta</w:t>
            </w:r>
          </w:p>
        </w:tc>
        <w:tc>
          <w:tcPr>
            <w:tcW w:w="6769" w:type="dxa"/>
            <w:gridSpan w:val="7"/>
            <w:tcBorders>
              <w:bottom w:val="nil"/>
            </w:tcBorders>
          </w:tcPr>
          <w:p w14:paraId="67E229F8" w14:textId="70703B8C" w:rsidR="00D42F49" w:rsidRDefault="00D42F49" w:rsidP="00D42F49">
            <w:pPr>
              <w:jc w:val="both"/>
            </w:pPr>
            <w:r>
              <w:t>Písemná. Splnění zadaného úkolu. 80% účast ve výuce.</w:t>
            </w:r>
          </w:p>
          <w:p w14:paraId="6A710375" w14:textId="77777777" w:rsidR="00D42F49" w:rsidRDefault="00D42F49" w:rsidP="00D42F49">
            <w:pPr>
              <w:jc w:val="both"/>
            </w:pPr>
          </w:p>
        </w:tc>
      </w:tr>
      <w:tr w:rsidR="00D42F49" w14:paraId="60E0680C" w14:textId="77777777" w:rsidTr="00624614">
        <w:trPr>
          <w:trHeight w:val="108"/>
        </w:trPr>
        <w:tc>
          <w:tcPr>
            <w:tcW w:w="9855" w:type="dxa"/>
            <w:gridSpan w:val="8"/>
            <w:tcBorders>
              <w:top w:val="nil"/>
            </w:tcBorders>
          </w:tcPr>
          <w:p w14:paraId="372350D2" w14:textId="77777777" w:rsidR="00D42F49" w:rsidRDefault="00D42F49" w:rsidP="00D42F49"/>
        </w:tc>
      </w:tr>
      <w:tr w:rsidR="00D42F49" w14:paraId="78F8AE43" w14:textId="77777777" w:rsidTr="00D42F49">
        <w:trPr>
          <w:trHeight w:val="197"/>
        </w:trPr>
        <w:tc>
          <w:tcPr>
            <w:tcW w:w="3086" w:type="dxa"/>
            <w:tcBorders>
              <w:top w:val="nil"/>
            </w:tcBorders>
            <w:shd w:val="clear" w:color="auto" w:fill="F7CAAC"/>
          </w:tcPr>
          <w:p w14:paraId="1C047372" w14:textId="77777777" w:rsidR="00D42F49" w:rsidRDefault="00D42F49" w:rsidP="00D42F49">
            <w:pPr>
              <w:rPr>
                <w:b/>
              </w:rPr>
            </w:pPr>
            <w:r>
              <w:rPr>
                <w:b/>
              </w:rPr>
              <w:t>Garant předmětu</w:t>
            </w:r>
          </w:p>
        </w:tc>
        <w:tc>
          <w:tcPr>
            <w:tcW w:w="6769" w:type="dxa"/>
            <w:gridSpan w:val="7"/>
            <w:tcBorders>
              <w:top w:val="nil"/>
            </w:tcBorders>
          </w:tcPr>
          <w:p w14:paraId="71CDA325" w14:textId="1EC27695" w:rsidR="00D42F49" w:rsidRDefault="00C825E5" w:rsidP="00D42F49">
            <w:pPr>
              <w:jc w:val="both"/>
            </w:pPr>
            <w:r>
              <w:t>MgA. Simona Landlová</w:t>
            </w:r>
          </w:p>
        </w:tc>
      </w:tr>
      <w:tr w:rsidR="00D42F49" w14:paraId="224D0382" w14:textId="77777777" w:rsidTr="00D42F49">
        <w:trPr>
          <w:trHeight w:val="243"/>
        </w:trPr>
        <w:tc>
          <w:tcPr>
            <w:tcW w:w="3086" w:type="dxa"/>
            <w:tcBorders>
              <w:top w:val="nil"/>
            </w:tcBorders>
            <w:shd w:val="clear" w:color="auto" w:fill="F7CAAC"/>
          </w:tcPr>
          <w:p w14:paraId="774228DD" w14:textId="77777777" w:rsidR="00D42F49" w:rsidRDefault="00D42F49" w:rsidP="00D42F49">
            <w:pPr>
              <w:rPr>
                <w:b/>
              </w:rPr>
            </w:pPr>
            <w:r>
              <w:rPr>
                <w:b/>
              </w:rPr>
              <w:t>Zapojení garanta do výuky předmětu</w:t>
            </w:r>
          </w:p>
        </w:tc>
        <w:tc>
          <w:tcPr>
            <w:tcW w:w="6769" w:type="dxa"/>
            <w:gridSpan w:val="7"/>
            <w:tcBorders>
              <w:top w:val="nil"/>
            </w:tcBorders>
          </w:tcPr>
          <w:p w14:paraId="40268F1C" w14:textId="1D7AB59C" w:rsidR="00D42F49" w:rsidRDefault="00F31420" w:rsidP="00D42F49">
            <w:pPr>
              <w:jc w:val="both"/>
            </w:pPr>
            <w:r>
              <w:t>100 %</w:t>
            </w:r>
          </w:p>
        </w:tc>
      </w:tr>
      <w:tr w:rsidR="00D42F49" w14:paraId="42445AE6" w14:textId="77777777" w:rsidTr="00D42F49">
        <w:tc>
          <w:tcPr>
            <w:tcW w:w="3086" w:type="dxa"/>
            <w:shd w:val="clear" w:color="auto" w:fill="F7CAAC"/>
          </w:tcPr>
          <w:p w14:paraId="7F8C6000" w14:textId="77777777" w:rsidR="00D42F49" w:rsidRDefault="00D42F49" w:rsidP="00D42F49">
            <w:pPr>
              <w:rPr>
                <w:b/>
              </w:rPr>
            </w:pPr>
            <w:r>
              <w:rPr>
                <w:b/>
              </w:rPr>
              <w:t>Vyučující</w:t>
            </w:r>
          </w:p>
        </w:tc>
        <w:tc>
          <w:tcPr>
            <w:tcW w:w="6769" w:type="dxa"/>
            <w:gridSpan w:val="7"/>
            <w:tcBorders>
              <w:bottom w:val="nil"/>
            </w:tcBorders>
          </w:tcPr>
          <w:p w14:paraId="474BCEAB" w14:textId="77777777" w:rsidR="00D42F49" w:rsidRPr="00F223A2" w:rsidRDefault="00D42F49" w:rsidP="00D42F4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FF0000"/>
              </w:rPr>
            </w:pPr>
            <w:r>
              <w:t>MgA. Simona Landlová</w:t>
            </w:r>
          </w:p>
        </w:tc>
      </w:tr>
      <w:tr w:rsidR="00D42F49" w14:paraId="27325710" w14:textId="77777777" w:rsidTr="00624614">
        <w:trPr>
          <w:trHeight w:val="95"/>
        </w:trPr>
        <w:tc>
          <w:tcPr>
            <w:tcW w:w="9855" w:type="dxa"/>
            <w:gridSpan w:val="8"/>
            <w:tcBorders>
              <w:top w:val="nil"/>
            </w:tcBorders>
          </w:tcPr>
          <w:p w14:paraId="53600F28" w14:textId="77777777" w:rsidR="00D42F49" w:rsidRDefault="00D42F49" w:rsidP="00D42F49">
            <w:pPr>
              <w:jc w:val="both"/>
            </w:pPr>
          </w:p>
        </w:tc>
      </w:tr>
      <w:tr w:rsidR="00D42F49" w14:paraId="7AD8CC15" w14:textId="77777777" w:rsidTr="00D42F49">
        <w:tc>
          <w:tcPr>
            <w:tcW w:w="3086" w:type="dxa"/>
            <w:shd w:val="clear" w:color="auto" w:fill="F7CAAC"/>
          </w:tcPr>
          <w:p w14:paraId="5142B902" w14:textId="77777777" w:rsidR="00D42F49" w:rsidRDefault="00D42F49" w:rsidP="00D42F49">
            <w:pPr>
              <w:jc w:val="both"/>
              <w:rPr>
                <w:b/>
              </w:rPr>
            </w:pPr>
            <w:r>
              <w:rPr>
                <w:b/>
              </w:rPr>
              <w:t>Stručná anotace předmětu</w:t>
            </w:r>
          </w:p>
        </w:tc>
        <w:tc>
          <w:tcPr>
            <w:tcW w:w="6769" w:type="dxa"/>
            <w:gridSpan w:val="7"/>
            <w:tcBorders>
              <w:bottom w:val="nil"/>
            </w:tcBorders>
          </w:tcPr>
          <w:p w14:paraId="07C06469" w14:textId="77777777" w:rsidR="00D42F49" w:rsidRDefault="00D42F49" w:rsidP="00D42F49">
            <w:pPr>
              <w:jc w:val="both"/>
            </w:pPr>
          </w:p>
        </w:tc>
      </w:tr>
      <w:tr w:rsidR="00D42F49" w14:paraId="63AF1B4B" w14:textId="77777777" w:rsidTr="00D42F49">
        <w:trPr>
          <w:trHeight w:val="2622"/>
        </w:trPr>
        <w:tc>
          <w:tcPr>
            <w:tcW w:w="9855" w:type="dxa"/>
            <w:gridSpan w:val="8"/>
            <w:tcBorders>
              <w:top w:val="nil"/>
              <w:bottom w:val="single" w:sz="12" w:space="0" w:color="auto"/>
            </w:tcBorders>
          </w:tcPr>
          <w:p w14:paraId="18689152" w14:textId="4450D5C5" w:rsidR="00624614" w:rsidRPr="00A31C99" w:rsidRDefault="00D42F49" w:rsidP="00A31C99">
            <w:pPr>
              <w:spacing w:after="120"/>
              <w:jc w:val="both"/>
              <w:rPr>
                <w:rFonts w:ascii="TimesNewRomanPSMT" w:hAnsi="TimesNewRomanPSMT"/>
                <w:color w:val="000000"/>
              </w:rPr>
            </w:pPr>
            <w:r>
              <w:t>Cílem předmětu je seznámit studenty s r</w:t>
            </w:r>
            <w:r w:rsidRPr="009B1762">
              <w:t>ozdělení</w:t>
            </w:r>
            <w:r>
              <w:t>m</w:t>
            </w:r>
            <w:r w:rsidRPr="009B1762">
              <w:t xml:space="preserve"> textili</w:t>
            </w:r>
            <w:r>
              <w:t xml:space="preserve">í a jejich vlastnostmi v různých oblastech jejich uplatnění – na klasické a netkané. </w:t>
            </w:r>
            <w:r w:rsidRPr="007346D8">
              <w:t xml:space="preserve">Vysvětlení </w:t>
            </w:r>
            <w:r w:rsidRPr="007346D8">
              <w:rPr>
                <w:rStyle w:val="fontstyle01"/>
              </w:rPr>
              <w:t>základů textilní a oděvn</w:t>
            </w:r>
            <w:r>
              <w:rPr>
                <w:rStyle w:val="fontstyle01"/>
              </w:rPr>
              <w:t>í</w:t>
            </w:r>
            <w:r w:rsidRPr="007346D8">
              <w:rPr>
                <w:rStyle w:val="fontstyle01"/>
              </w:rPr>
              <w:t xml:space="preserve"> výroby (hlavní suroviny a sekundární suroviny u </w:t>
            </w:r>
            <w:r w:rsidRPr="007346D8">
              <w:t xml:space="preserve">procesů přípravy textilních </w:t>
            </w:r>
            <w:r>
              <w:t>vláken</w:t>
            </w:r>
            <w:r w:rsidRPr="007346D8">
              <w:t xml:space="preserve">). </w:t>
            </w:r>
            <w:r>
              <w:t>Vysvětlení p</w:t>
            </w:r>
            <w:r w:rsidRPr="007346D8">
              <w:rPr>
                <w:rStyle w:val="fontstyle01"/>
              </w:rPr>
              <w:t>roblematik</w:t>
            </w:r>
            <w:r>
              <w:rPr>
                <w:rStyle w:val="fontstyle01"/>
              </w:rPr>
              <w:t>y</w:t>
            </w:r>
            <w:r w:rsidRPr="007346D8">
              <w:rPr>
                <w:rStyle w:val="fontstyle01"/>
              </w:rPr>
              <w:t xml:space="preserve"> ekologie v textilní výrobě – současný stav environmentálních dopadů a výzev v dané problematice a </w:t>
            </w:r>
            <w:r>
              <w:rPr>
                <w:rStyle w:val="fontstyle01"/>
              </w:rPr>
              <w:t xml:space="preserve">možné </w:t>
            </w:r>
            <w:r w:rsidRPr="007346D8">
              <w:rPr>
                <w:rStyle w:val="fontstyle01"/>
              </w:rPr>
              <w:t>implementace alternativních udržitelnějších postupů a řešení</w:t>
            </w:r>
            <w:r>
              <w:rPr>
                <w:rStyle w:val="fontstyle01"/>
              </w:rPr>
              <w:t xml:space="preserve"> pro oděvní průmysl</w:t>
            </w:r>
            <w:r w:rsidRPr="007346D8">
              <w:rPr>
                <w:rStyle w:val="fontstyle01"/>
              </w:rPr>
              <w:t>.</w:t>
            </w:r>
          </w:p>
          <w:p w14:paraId="39FC8C7D" w14:textId="77777777" w:rsidR="00D42F49" w:rsidRDefault="00D42F49" w:rsidP="00D3581F">
            <w:pPr>
              <w:pStyle w:val="Odstavecseseznamem"/>
              <w:numPr>
                <w:ilvl w:val="0"/>
                <w:numId w:val="59"/>
              </w:numPr>
              <w:spacing w:after="160" w:line="259" w:lineRule="auto"/>
              <w:jc w:val="both"/>
            </w:pPr>
            <w:r w:rsidRPr="00BF5669">
              <w:t>Základy textilní a oděvn</w:t>
            </w:r>
            <w:r>
              <w:t>í</w:t>
            </w:r>
            <w:r w:rsidRPr="00BF5669">
              <w:t xml:space="preserve"> výroby</w:t>
            </w:r>
            <w:r>
              <w:t xml:space="preserve"> – </w:t>
            </w:r>
            <w:r w:rsidRPr="00BF5669">
              <w:t>textilní surovin</w:t>
            </w:r>
            <w:r>
              <w:t>y</w:t>
            </w:r>
            <w:r w:rsidRPr="00BF5669">
              <w:t xml:space="preserve">, </w:t>
            </w:r>
            <w:r w:rsidRPr="000F5AB0">
              <w:t>přadírensk</w:t>
            </w:r>
            <w:r>
              <w:t xml:space="preserve">é </w:t>
            </w:r>
            <w:r w:rsidRPr="00BF5669">
              <w:t>polotovar</w:t>
            </w:r>
            <w:r>
              <w:t xml:space="preserve">y </w:t>
            </w:r>
            <w:r w:rsidRPr="00BF5669">
              <w:t>a výrobk</w:t>
            </w:r>
            <w:r>
              <w:t>y</w:t>
            </w:r>
          </w:p>
          <w:p w14:paraId="28A67718" w14:textId="77777777" w:rsidR="00D42F49" w:rsidRDefault="00D42F49" w:rsidP="00D3581F">
            <w:pPr>
              <w:pStyle w:val="Odstavecseseznamem"/>
              <w:numPr>
                <w:ilvl w:val="0"/>
                <w:numId w:val="59"/>
              </w:numPr>
              <w:spacing w:after="160" w:line="259" w:lineRule="auto"/>
              <w:jc w:val="both"/>
            </w:pPr>
            <w:r>
              <w:t>D</w:t>
            </w:r>
            <w:r w:rsidRPr="000F5AB0">
              <w:t>ruhy přízí a základní vlastnosti příze – jemnost, pevnost, tažnost</w:t>
            </w:r>
          </w:p>
          <w:p w14:paraId="1533ABD6" w14:textId="77777777" w:rsidR="00D42F49" w:rsidRDefault="00D42F49" w:rsidP="00D3581F">
            <w:pPr>
              <w:pStyle w:val="Odstavecseseznamem"/>
              <w:numPr>
                <w:ilvl w:val="0"/>
                <w:numId w:val="59"/>
              </w:numPr>
              <w:spacing w:after="160" w:line="259" w:lineRule="auto"/>
              <w:jc w:val="both"/>
            </w:pPr>
            <w:r>
              <w:t>J</w:t>
            </w:r>
            <w:r w:rsidRPr="000F5AB0">
              <w:t>ednotky tex, čm, den, převody mezi jednotlivými typy označování</w:t>
            </w:r>
          </w:p>
          <w:p w14:paraId="7A53FB98" w14:textId="77777777" w:rsidR="00D42F49" w:rsidRPr="000F5AB0" w:rsidRDefault="00D42F49" w:rsidP="00D3581F">
            <w:pPr>
              <w:pStyle w:val="Odstavecseseznamem"/>
              <w:numPr>
                <w:ilvl w:val="0"/>
                <w:numId w:val="59"/>
              </w:numPr>
              <w:spacing w:after="160" w:line="259" w:lineRule="auto"/>
              <w:jc w:val="both"/>
            </w:pPr>
            <w:r w:rsidRPr="000F5AB0">
              <w:t xml:space="preserve">Plošné textilie a jejich vlastnosti </w:t>
            </w:r>
          </w:p>
          <w:p w14:paraId="02E7E1AC" w14:textId="77777777" w:rsidR="00D42F49" w:rsidRPr="000F5AB0" w:rsidRDefault="00D42F49" w:rsidP="00D3581F">
            <w:pPr>
              <w:pStyle w:val="Odstavecseseznamem"/>
              <w:numPr>
                <w:ilvl w:val="0"/>
                <w:numId w:val="59"/>
              </w:numPr>
              <w:spacing w:after="160" w:line="259" w:lineRule="auto"/>
              <w:jc w:val="both"/>
            </w:pPr>
            <w:r w:rsidRPr="000F5AB0">
              <w:t>Výroba</w:t>
            </w:r>
            <w:r>
              <w:t>,</w:t>
            </w:r>
            <w:r w:rsidRPr="000F5AB0">
              <w:t xml:space="preserve"> rozbor a vazby tkanin</w:t>
            </w:r>
          </w:p>
          <w:p w14:paraId="14C922E2" w14:textId="77777777" w:rsidR="00D42F49" w:rsidRDefault="00D42F49" w:rsidP="00D3581F">
            <w:pPr>
              <w:pStyle w:val="Odstavecseseznamem"/>
              <w:numPr>
                <w:ilvl w:val="0"/>
                <w:numId w:val="59"/>
              </w:numPr>
              <w:spacing w:after="160" w:line="259" w:lineRule="auto"/>
              <w:jc w:val="both"/>
            </w:pPr>
            <w:r w:rsidRPr="000F5AB0">
              <w:t xml:space="preserve">Výroba </w:t>
            </w:r>
            <w:r>
              <w:t>a</w:t>
            </w:r>
            <w:r w:rsidRPr="000F5AB0">
              <w:t xml:space="preserve"> vzory pletenin a bez-švové pletené oděvy</w:t>
            </w:r>
          </w:p>
          <w:p w14:paraId="034BEFB4" w14:textId="77777777" w:rsidR="00D42F49" w:rsidRDefault="00D42F49" w:rsidP="00D3581F">
            <w:pPr>
              <w:pStyle w:val="Odstavecseseznamem"/>
              <w:numPr>
                <w:ilvl w:val="0"/>
                <w:numId w:val="59"/>
              </w:numPr>
              <w:spacing w:after="160" w:line="259" w:lineRule="auto"/>
              <w:jc w:val="both"/>
            </w:pPr>
            <w:r>
              <w:t>B</w:t>
            </w:r>
            <w:r w:rsidRPr="000F5AB0">
              <w:t xml:space="preserve">ikomponentní textilie </w:t>
            </w:r>
            <w:r>
              <w:t>– zátěrové</w:t>
            </w:r>
            <w:r w:rsidRPr="000F5AB0">
              <w:t xml:space="preserve"> textilie a jejich výroba</w:t>
            </w:r>
          </w:p>
          <w:p w14:paraId="13378E55" w14:textId="77777777" w:rsidR="00D42F49" w:rsidRDefault="00D42F49" w:rsidP="00D3581F">
            <w:pPr>
              <w:pStyle w:val="Odstavecseseznamem"/>
              <w:numPr>
                <w:ilvl w:val="0"/>
                <w:numId w:val="59"/>
              </w:numPr>
              <w:spacing w:after="160" w:line="259" w:lineRule="auto"/>
              <w:jc w:val="both"/>
            </w:pPr>
            <w:r>
              <w:t>N</w:t>
            </w:r>
            <w:r w:rsidRPr="000F5AB0">
              <w:t>etkané textilie</w:t>
            </w:r>
            <w:r>
              <w:t xml:space="preserve"> – definice</w:t>
            </w:r>
            <w:r w:rsidRPr="000F5AB0">
              <w:t xml:space="preserve"> a technologie výroby </w:t>
            </w:r>
          </w:p>
          <w:p w14:paraId="555C005D" w14:textId="77777777" w:rsidR="00D42F49" w:rsidRDefault="00D42F49" w:rsidP="00D3581F">
            <w:pPr>
              <w:pStyle w:val="Odstavecseseznamem"/>
              <w:numPr>
                <w:ilvl w:val="0"/>
                <w:numId w:val="59"/>
              </w:numPr>
              <w:spacing w:after="160" w:line="259" w:lineRule="auto"/>
              <w:jc w:val="both"/>
            </w:pPr>
            <w:r w:rsidRPr="000F5AB0">
              <w:t>Úpravy textilních materiálů – zušlechťování</w:t>
            </w:r>
          </w:p>
          <w:p w14:paraId="4586C414" w14:textId="77777777" w:rsidR="00D42F49" w:rsidRDefault="00D42F49" w:rsidP="00D3581F">
            <w:pPr>
              <w:pStyle w:val="Odstavecseseznamem"/>
              <w:numPr>
                <w:ilvl w:val="0"/>
                <w:numId w:val="59"/>
              </w:numPr>
              <w:spacing w:after="160" w:line="259" w:lineRule="auto"/>
              <w:jc w:val="both"/>
            </w:pPr>
            <w:r w:rsidRPr="000F5AB0">
              <w:t>Mechanické, chemické a speciální úpravy</w:t>
            </w:r>
            <w:r>
              <w:t xml:space="preserve"> textilií</w:t>
            </w:r>
            <w:r w:rsidRPr="000F5AB0">
              <w:t xml:space="preserve"> jejich význam a použití</w:t>
            </w:r>
          </w:p>
          <w:p w14:paraId="5E1D1A5E" w14:textId="77777777" w:rsidR="00D42F49" w:rsidRDefault="00D42F49" w:rsidP="00D3581F">
            <w:pPr>
              <w:pStyle w:val="Odstavecseseznamem"/>
              <w:numPr>
                <w:ilvl w:val="0"/>
                <w:numId w:val="59"/>
              </w:numPr>
              <w:spacing w:after="160" w:line="259" w:lineRule="auto"/>
              <w:jc w:val="both"/>
            </w:pPr>
            <w:r>
              <w:t>Ú</w:t>
            </w:r>
            <w:r w:rsidRPr="000F5AB0">
              <w:t xml:space="preserve">pravy </w:t>
            </w:r>
            <w:r>
              <w:t xml:space="preserve">textilií </w:t>
            </w:r>
            <w:r w:rsidRPr="000F5AB0">
              <w:t xml:space="preserve">pro zlepšení vzhledu </w:t>
            </w:r>
            <w:r>
              <w:t>– bělení</w:t>
            </w:r>
            <w:r w:rsidRPr="000F5AB0">
              <w:t>, barvení a způsoby potisku textilií</w:t>
            </w:r>
            <w:r>
              <w:t xml:space="preserve"> </w:t>
            </w:r>
            <w:r w:rsidRPr="000F5AB0">
              <w:t>a čistící úpravy</w:t>
            </w:r>
          </w:p>
          <w:p w14:paraId="1D895F98" w14:textId="77777777" w:rsidR="00D42F49" w:rsidRDefault="00D42F49" w:rsidP="00D3581F">
            <w:pPr>
              <w:pStyle w:val="Odstavecseseznamem"/>
              <w:numPr>
                <w:ilvl w:val="0"/>
                <w:numId w:val="59"/>
              </w:numPr>
              <w:spacing w:after="160" w:line="259" w:lineRule="auto"/>
              <w:jc w:val="both"/>
            </w:pPr>
            <w:r w:rsidRPr="000F5AB0">
              <w:t>Problematika ekologie v textilním průmyslu</w:t>
            </w:r>
            <w:r>
              <w:t xml:space="preserve"> </w:t>
            </w:r>
          </w:p>
          <w:p w14:paraId="3A24FCB9" w14:textId="2AE8D775" w:rsidR="00D42F49" w:rsidRDefault="00D42F49" w:rsidP="00A31C99">
            <w:pPr>
              <w:pStyle w:val="Odstavecseseznamem"/>
              <w:numPr>
                <w:ilvl w:val="0"/>
                <w:numId w:val="59"/>
              </w:numPr>
              <w:spacing w:after="120"/>
              <w:ind w:left="714" w:hanging="357"/>
              <w:contextualSpacing w:val="0"/>
              <w:jc w:val="both"/>
            </w:pPr>
            <w:r>
              <w:t>R</w:t>
            </w:r>
            <w:r w:rsidRPr="000F5AB0">
              <w:t>ecyklované materiály, biopolymery a jejich využití v</w:t>
            </w:r>
            <w:r w:rsidR="000B5273">
              <w:t> </w:t>
            </w:r>
            <w:r w:rsidRPr="000F5AB0">
              <w:t>praxi</w:t>
            </w:r>
          </w:p>
          <w:p w14:paraId="25EF2D71" w14:textId="7AFC11FE" w:rsidR="00D42F49" w:rsidRPr="00A31C99" w:rsidRDefault="00D42F49" w:rsidP="00A31C99">
            <w:pPr>
              <w:jc w:val="both"/>
            </w:pPr>
            <w:r w:rsidRPr="00A31C99">
              <w:t xml:space="preserve">Student je schopen kriticky hodnotit výběr textilní materiálů pro účely využití v oděvním průmyslu nebo designérském kreativním procesu i s ohledem na environmentální dopady textilní produkce. Zná </w:t>
            </w:r>
            <w:r w:rsidRPr="00A31C99">
              <w:rPr>
                <w:rStyle w:val="fontstyle01"/>
                <w:rFonts w:ascii="Times New Roman" w:hAnsi="Times New Roman"/>
              </w:rPr>
              <w:t xml:space="preserve">základy textilní a oděvní výroby </w:t>
            </w:r>
            <w:r w:rsidRPr="00A31C99">
              <w:t xml:space="preserve">textilních materiálů a jejich vlastnosti. </w:t>
            </w:r>
          </w:p>
        </w:tc>
      </w:tr>
      <w:tr w:rsidR="00D42F49" w14:paraId="17C37336" w14:textId="77777777" w:rsidTr="00D42F49">
        <w:trPr>
          <w:trHeight w:val="265"/>
        </w:trPr>
        <w:tc>
          <w:tcPr>
            <w:tcW w:w="3653" w:type="dxa"/>
            <w:gridSpan w:val="2"/>
            <w:tcBorders>
              <w:top w:val="nil"/>
            </w:tcBorders>
            <w:shd w:val="clear" w:color="auto" w:fill="F7CAAC"/>
          </w:tcPr>
          <w:p w14:paraId="4FB704E1" w14:textId="77777777" w:rsidR="00D42F49" w:rsidRDefault="00D42F49" w:rsidP="00D42F49">
            <w:pPr>
              <w:jc w:val="both"/>
            </w:pPr>
            <w:r>
              <w:rPr>
                <w:b/>
              </w:rPr>
              <w:t>Studijní literatura a studijní pomůcky</w:t>
            </w:r>
          </w:p>
        </w:tc>
        <w:tc>
          <w:tcPr>
            <w:tcW w:w="6202" w:type="dxa"/>
            <w:gridSpan w:val="6"/>
            <w:tcBorders>
              <w:top w:val="nil"/>
              <w:bottom w:val="nil"/>
            </w:tcBorders>
          </w:tcPr>
          <w:p w14:paraId="3B431683" w14:textId="77777777" w:rsidR="00D42F49" w:rsidRDefault="00D42F49" w:rsidP="00D42F49">
            <w:pPr>
              <w:jc w:val="both"/>
            </w:pPr>
          </w:p>
        </w:tc>
      </w:tr>
      <w:tr w:rsidR="00D42F49" w:rsidRPr="003F7F55" w14:paraId="2ED53410" w14:textId="77777777" w:rsidTr="00D42F49">
        <w:trPr>
          <w:trHeight w:val="1497"/>
        </w:trPr>
        <w:tc>
          <w:tcPr>
            <w:tcW w:w="9855" w:type="dxa"/>
            <w:gridSpan w:val="8"/>
            <w:tcBorders>
              <w:top w:val="nil"/>
            </w:tcBorders>
          </w:tcPr>
          <w:p w14:paraId="4027AD5E" w14:textId="77777777" w:rsidR="00D42F49" w:rsidRDefault="00D42F49" w:rsidP="00D42F49">
            <w:pPr>
              <w:jc w:val="both"/>
              <w:rPr>
                <w:b/>
              </w:rPr>
            </w:pPr>
            <w:r w:rsidRPr="003F7F55">
              <w:rPr>
                <w:b/>
              </w:rPr>
              <w:t>Povinná:</w:t>
            </w:r>
          </w:p>
          <w:p w14:paraId="4D32C551" w14:textId="77777777" w:rsidR="00D42F49" w:rsidRPr="002D20F9" w:rsidRDefault="00D42F49" w:rsidP="00E153D9">
            <w:pPr>
              <w:jc w:val="both"/>
              <w:rPr>
                <w:color w:val="323232"/>
                <w:shd w:val="clear" w:color="auto" w:fill="FFFFFF"/>
                <w:lang w:val="sk-SK"/>
              </w:rPr>
            </w:pPr>
            <w:r w:rsidRPr="002D20F9">
              <w:rPr>
                <w:color w:val="212529"/>
                <w:shd w:val="clear" w:color="auto" w:fill="FFFFFF"/>
              </w:rPr>
              <w:t>BLACK, Sandy. </w:t>
            </w:r>
            <w:r w:rsidRPr="002D20F9">
              <w:rPr>
                <w:i/>
                <w:iCs/>
                <w:color w:val="212529"/>
                <w:shd w:val="clear" w:color="auto" w:fill="FFFFFF"/>
              </w:rPr>
              <w:t>The sustainable fashion handbook</w:t>
            </w:r>
            <w:r w:rsidRPr="002D20F9">
              <w:rPr>
                <w:color w:val="212529"/>
                <w:shd w:val="clear" w:color="auto" w:fill="FFFFFF"/>
              </w:rPr>
              <w:t>. London: Thames &amp; Hudson, 2012. ISBN 9780500290569.</w:t>
            </w:r>
          </w:p>
          <w:p w14:paraId="2FC889EC" w14:textId="77777777" w:rsidR="00D42F49" w:rsidRPr="00CC546B" w:rsidRDefault="00D42F49" w:rsidP="002D20F9">
            <w:pPr>
              <w:jc w:val="both"/>
              <w:rPr>
                <w:lang w:val="sk-SK"/>
              </w:rPr>
            </w:pPr>
            <w:r w:rsidRPr="002D20F9">
              <w:rPr>
                <w:lang w:val="sk-SK"/>
              </w:rPr>
              <w:t>BLACKBURN, R. S., ed. </w:t>
            </w:r>
            <w:r w:rsidRPr="002D20F9">
              <w:rPr>
                <w:i/>
                <w:iCs/>
                <w:lang w:val="sk-SK"/>
              </w:rPr>
              <w:t>Sustainable Textiles: Life Cycle and Environmental Impact</w:t>
            </w:r>
            <w:r w:rsidRPr="002D20F9">
              <w:rPr>
                <w:lang w:val="sk-SK"/>
              </w:rPr>
              <w:t xml:space="preserve"> [online]. Oxford: Woodhead </w:t>
            </w:r>
            <w:r w:rsidRPr="00CC546B">
              <w:rPr>
                <w:lang w:val="sk-SK"/>
              </w:rPr>
              <w:t>Publishing, 2009. ISBN 978-1-84-569694-8.</w:t>
            </w:r>
          </w:p>
          <w:p w14:paraId="6404289D" w14:textId="77777777" w:rsidR="002D20F9" w:rsidRDefault="00D42F49" w:rsidP="002D20F9">
            <w:pPr>
              <w:shd w:val="clear" w:color="auto" w:fill="FFFFFF"/>
              <w:rPr>
                <w:rStyle w:val="fontstyle21"/>
                <w:rFonts w:ascii="Times New Roman" w:eastAsiaTheme="majorEastAsia" w:hAnsi="Times New Roman"/>
              </w:rPr>
            </w:pPr>
            <w:r w:rsidRPr="00E153D9">
              <w:rPr>
                <w:rStyle w:val="fontstyle01"/>
                <w:rFonts w:ascii="Times New Roman" w:hAnsi="Times New Roman"/>
              </w:rPr>
              <w:t xml:space="preserve">HORROCKS, A. R. - ANAND, S. C. </w:t>
            </w:r>
            <w:r w:rsidRPr="00E153D9">
              <w:rPr>
                <w:rStyle w:val="fontstyle21"/>
                <w:rFonts w:ascii="Times New Roman" w:eastAsiaTheme="majorEastAsia" w:hAnsi="Times New Roman"/>
              </w:rPr>
              <w:t xml:space="preserve">Handbook of technical textiles. 2nd edition, Woodhead Publishing, 2016. </w:t>
            </w:r>
          </w:p>
          <w:p w14:paraId="5247BED1" w14:textId="77777777" w:rsidR="002D20F9" w:rsidRDefault="00D42F49" w:rsidP="002D20F9">
            <w:pPr>
              <w:shd w:val="clear" w:color="auto" w:fill="FFFFFF"/>
              <w:rPr>
                <w:b/>
              </w:rPr>
            </w:pPr>
            <w:r w:rsidRPr="00E153D9">
              <w:rPr>
                <w:rStyle w:val="fontstyle21"/>
                <w:rFonts w:ascii="Times New Roman" w:eastAsiaTheme="majorEastAsia" w:hAnsi="Times New Roman"/>
              </w:rPr>
              <w:t xml:space="preserve">ISBN </w:t>
            </w:r>
            <w:r w:rsidRPr="002D20F9">
              <w:rPr>
                <w:shd w:val="clear" w:color="auto" w:fill="FFFFFF"/>
              </w:rPr>
              <w:t>9781782424659.</w:t>
            </w:r>
            <w:r w:rsidRPr="002D20F9">
              <w:rPr>
                <w:i/>
                <w:iCs/>
              </w:rPr>
              <w:br/>
            </w:r>
            <w:hyperlink r:id="rId118" w:anchor="/dfclassic/query_name=match_and&amp;query=Langenhove%20Lieva%20van%20(Professor%20Department%20of%20Textiles%20Ghent%20University%20Belgium)" w:history="1">
              <w:r w:rsidRPr="002D20F9">
                <w:rPr>
                  <w:rStyle w:val="Hypertextovodkaz"/>
                  <w:color w:val="auto"/>
                  <w:u w:val="none"/>
                </w:rPr>
                <w:t>LANGENHOVE LIEVA VAN</w:t>
              </w:r>
            </w:hyperlink>
            <w:r w:rsidRPr="002D20F9">
              <w:t xml:space="preserve">: </w:t>
            </w:r>
            <w:r w:rsidRPr="002D20F9">
              <w:rPr>
                <w:i/>
              </w:rPr>
              <w:t>Advances in Smart Medical Textiles</w:t>
            </w:r>
            <w:r w:rsidRPr="002D20F9">
              <w:t>. Elsevier Science and Technology, 2015</w:t>
            </w:r>
            <w:r w:rsidRPr="002D20F9">
              <w:rPr>
                <w:b/>
              </w:rPr>
              <w:t xml:space="preserve">. </w:t>
            </w:r>
          </w:p>
          <w:p w14:paraId="3B5FDFE0" w14:textId="0E970281" w:rsidR="00D42F49" w:rsidRPr="00965CEB" w:rsidRDefault="00D42F49" w:rsidP="002D20F9">
            <w:pPr>
              <w:shd w:val="clear" w:color="auto" w:fill="FFFFFF"/>
            </w:pPr>
            <w:r w:rsidRPr="002D20F9">
              <w:rPr>
                <w:rStyle w:val="Siln"/>
                <w:b w:val="0"/>
              </w:rPr>
              <w:t>ISBN</w:t>
            </w:r>
            <w:r w:rsidRPr="002D20F9">
              <w:rPr>
                <w:rStyle w:val="Siln"/>
              </w:rPr>
              <w:t xml:space="preserve"> </w:t>
            </w:r>
            <w:r w:rsidRPr="002D20F9">
              <w:t>9781782423799</w:t>
            </w:r>
            <w:r w:rsidRPr="00965CEB">
              <w:t xml:space="preserve">. </w:t>
            </w:r>
          </w:p>
          <w:p w14:paraId="681C769B" w14:textId="07F74E38" w:rsidR="00D42F49" w:rsidRPr="00965CEB" w:rsidRDefault="00D42F49" w:rsidP="00D42F49">
            <w:r w:rsidRPr="00965CEB">
              <w:rPr>
                <w:caps/>
              </w:rPr>
              <w:t>Lizák, P.</w:t>
            </w:r>
            <w:r w:rsidRPr="00965CEB">
              <w:t xml:space="preserve"> </w:t>
            </w:r>
            <w:r w:rsidRPr="00965CEB">
              <w:rPr>
                <w:bCs/>
                <w:i/>
                <w:iCs/>
              </w:rPr>
              <w:t>Metódy hodnotenia štruktúry materiálov</w:t>
            </w:r>
            <w:r w:rsidRPr="00965CEB">
              <w:rPr>
                <w:i/>
                <w:lang w:val="sk-SK"/>
              </w:rPr>
              <w:t>.</w:t>
            </w:r>
            <w:r w:rsidRPr="00965CEB">
              <w:rPr>
                <w:lang w:val="sk-SK"/>
              </w:rPr>
              <w:t xml:space="preserve"> </w:t>
            </w:r>
            <w:r w:rsidRPr="00965CEB">
              <w:t xml:space="preserve">Ostrava: Vysoká škola </w:t>
            </w:r>
            <w:r w:rsidR="000E2E63" w:rsidRPr="00965CEB">
              <w:t>baňská – Technická</w:t>
            </w:r>
            <w:r w:rsidRPr="00965CEB">
              <w:t xml:space="preserve"> univerzita Ostrava, Fakulta metalurgie a materiá</w:t>
            </w:r>
            <w:r w:rsidR="006533A9">
              <w:t>lového inžinierstva, 2016</w:t>
            </w:r>
            <w:r w:rsidRPr="00965CEB">
              <w:t>. ISBN 978-80-248-4004-8.</w:t>
            </w:r>
          </w:p>
          <w:p w14:paraId="444A18F6" w14:textId="7F23E27D" w:rsidR="008450C7" w:rsidRPr="00624614" w:rsidRDefault="00D42F49" w:rsidP="008450C7">
            <w:pPr>
              <w:jc w:val="both"/>
              <w:rPr>
                <w:b/>
              </w:rPr>
            </w:pPr>
            <w:r w:rsidRPr="00965CEB">
              <w:rPr>
                <w:caps/>
              </w:rPr>
              <w:t>Lizák, P. – Legerská, J.:</w:t>
            </w:r>
            <w:r w:rsidRPr="00965CEB">
              <w:t xml:space="preserve"> </w:t>
            </w:r>
            <w:r w:rsidRPr="00965CEB">
              <w:rPr>
                <w:i/>
              </w:rPr>
              <w:t>Náuka o materiáli.</w:t>
            </w:r>
            <w:r w:rsidR="006533A9">
              <w:t xml:space="preserve"> </w:t>
            </w:r>
            <w:r w:rsidRPr="00965CEB">
              <w:t xml:space="preserve">Ružomberok: </w:t>
            </w:r>
            <w:r w:rsidR="000E2E63" w:rsidRPr="00965CEB">
              <w:t>TnUAD – KPD</w:t>
            </w:r>
            <w:r w:rsidRPr="00965CEB">
              <w:t>, 2009. ISBN 978-80-969610-2-3.</w:t>
            </w:r>
          </w:p>
          <w:p w14:paraId="5DA1ED52" w14:textId="07BDE73D" w:rsidR="002D20F9" w:rsidRDefault="00D42F49" w:rsidP="008450C7">
            <w:r w:rsidRPr="00965CEB">
              <w:rPr>
                <w:caps/>
              </w:rPr>
              <w:t>Lizák, P. – Ligas, J.:</w:t>
            </w:r>
            <w:r w:rsidRPr="00965CEB">
              <w:t xml:space="preserve"> </w:t>
            </w:r>
            <w:r w:rsidRPr="00965CEB">
              <w:rPr>
                <w:i/>
              </w:rPr>
              <w:t>Základy textilnej a odevnej výroby.</w:t>
            </w:r>
            <w:r w:rsidRPr="00965CEB">
              <w:t xml:space="preserve"> </w:t>
            </w:r>
            <w:r w:rsidRPr="00965CEB">
              <w:rPr>
                <w:bCs/>
                <w:iCs/>
              </w:rPr>
              <w:t>[elektronicky zdroj]</w:t>
            </w:r>
            <w:r w:rsidR="006533A9">
              <w:t>.</w:t>
            </w:r>
            <w:r w:rsidRPr="00965CEB">
              <w:t xml:space="preserve"> Ružomberok: Dizajn, 2010. </w:t>
            </w:r>
          </w:p>
          <w:p w14:paraId="1E5D04D0" w14:textId="25703B5C" w:rsidR="00D42F49" w:rsidRPr="00965CEB" w:rsidRDefault="00D42F49" w:rsidP="008450C7">
            <w:r w:rsidRPr="00965CEB">
              <w:t>ISBN 978-80-969610-8-5.</w:t>
            </w:r>
          </w:p>
          <w:p w14:paraId="216AB0FA" w14:textId="77777777" w:rsidR="00937E8D" w:rsidRPr="004C1E5E" w:rsidRDefault="00937E8D" w:rsidP="00937E8D">
            <w:pPr>
              <w:rPr>
                <w:sz w:val="24"/>
                <w:szCs w:val="24"/>
              </w:rPr>
            </w:pPr>
            <w:r w:rsidRPr="004C1E5E">
              <w:rPr>
                <w:rStyle w:val="fontstyle01"/>
              </w:rPr>
              <w:t xml:space="preserve">LIZÁK, P. - MILITKÝ, J. </w:t>
            </w:r>
            <w:r w:rsidRPr="00937E8D">
              <w:rPr>
                <w:rStyle w:val="fontstyle21"/>
                <w:rFonts w:eastAsiaTheme="majorEastAsia"/>
                <w:i/>
                <w:iCs/>
              </w:rPr>
              <w:t>Technické textílie</w:t>
            </w:r>
            <w:r w:rsidRPr="00937E8D">
              <w:rPr>
                <w:rStyle w:val="fontstyle21"/>
                <w:rFonts w:eastAsiaTheme="majorEastAsia"/>
              </w:rPr>
              <w:t xml:space="preserve">. Ružomberok: </w:t>
            </w:r>
            <w:r w:rsidRPr="00937E8D">
              <w:rPr>
                <w:rStyle w:val="fontstyle01"/>
              </w:rPr>
              <w:t>Nadácia pre rozvoj textilného vysokého školstva v Ružomberku – M Print, 2002</w:t>
            </w:r>
            <w:r w:rsidRPr="00937E8D">
              <w:rPr>
                <w:rStyle w:val="fontstyle01"/>
                <w:rFonts w:ascii="Times New Roman" w:hAnsi="Times New Roman"/>
                <w:color w:val="auto"/>
              </w:rPr>
              <w:t xml:space="preserve">. </w:t>
            </w:r>
            <w:r w:rsidRPr="00937E8D">
              <w:rPr>
                <w:shd w:val="clear" w:color="auto" w:fill="FFFFFF"/>
              </w:rPr>
              <w:t>ISBN 80-968674-0-7.</w:t>
            </w:r>
          </w:p>
          <w:p w14:paraId="00A0A3EF" w14:textId="77777777" w:rsidR="00D42F49" w:rsidRPr="00CB3E61" w:rsidRDefault="00D42F49" w:rsidP="00D42F49">
            <w:pPr>
              <w:rPr>
                <w:shd w:val="clear" w:color="auto" w:fill="FFFFFF"/>
              </w:rPr>
            </w:pPr>
            <w:r w:rsidRPr="00965CEB">
              <w:rPr>
                <w:rStyle w:val="fontstyle01"/>
              </w:rPr>
              <w:t xml:space="preserve">MILITKÝ, J. </w:t>
            </w:r>
            <w:r w:rsidRPr="00965CEB">
              <w:rPr>
                <w:rStyle w:val="fontstyle21"/>
                <w:rFonts w:eastAsiaTheme="majorEastAsia"/>
              </w:rPr>
              <w:t xml:space="preserve">Textilní vlákna: klasická a speciální. </w:t>
            </w:r>
            <w:r w:rsidRPr="00965CEB">
              <w:rPr>
                <w:rStyle w:val="fontstyle01"/>
              </w:rPr>
              <w:t>Liberec: Technická univerzita v Liberci, 2002. ISBN 80-7083-644-X.</w:t>
            </w:r>
            <w:r w:rsidRPr="00965CEB">
              <w:br/>
            </w:r>
            <w:r w:rsidRPr="002D1898">
              <w:rPr>
                <w:shd w:val="clear" w:color="auto" w:fill="FFFFFF"/>
                <w:lang w:val="sk-SK"/>
              </w:rPr>
              <w:t>RYDING, Daniella. </w:t>
            </w:r>
            <w:r w:rsidRPr="002D1898">
              <w:rPr>
                <w:i/>
                <w:iCs/>
                <w:shd w:val="clear" w:color="auto" w:fill="FFFFFF"/>
                <w:lang w:val="sk-SK"/>
              </w:rPr>
              <w:t>Sustainability in Fashion: A Cradle to Upcycle Approach</w:t>
            </w:r>
            <w:r w:rsidRPr="002D1898">
              <w:rPr>
                <w:shd w:val="clear" w:color="auto" w:fill="FFFFFF"/>
                <w:lang w:val="sk-SK"/>
              </w:rPr>
              <w:t>. 2017. ISBN 9783319512525.</w:t>
            </w:r>
          </w:p>
          <w:p w14:paraId="40A827BB" w14:textId="77777777" w:rsidR="00302C72" w:rsidRDefault="00302C72" w:rsidP="006533A9">
            <w:pPr>
              <w:jc w:val="both"/>
              <w:rPr>
                <w:ins w:id="338" w:author="Hana Ponížilová" w:date="2023-05-25T16:53:00Z"/>
                <w:caps/>
              </w:rPr>
            </w:pPr>
          </w:p>
          <w:p w14:paraId="16D67289" w14:textId="799412F5" w:rsidR="006533A9" w:rsidRDefault="006533A9" w:rsidP="006533A9">
            <w:pPr>
              <w:jc w:val="both"/>
              <w:rPr>
                <w:caps/>
              </w:rPr>
            </w:pPr>
            <w:r>
              <w:rPr>
                <w:caps/>
              </w:rPr>
              <w:lastRenderedPageBreak/>
              <w:t>D</w:t>
            </w:r>
            <w:r w:rsidRPr="003F7F55">
              <w:rPr>
                <w:b/>
              </w:rPr>
              <w:t>o</w:t>
            </w:r>
            <w:r>
              <w:rPr>
                <w:b/>
              </w:rPr>
              <w:t>poručená</w:t>
            </w:r>
            <w:r w:rsidRPr="003F7F55">
              <w:rPr>
                <w:b/>
              </w:rPr>
              <w:t>:</w:t>
            </w:r>
            <w:r w:rsidRPr="00965CEB">
              <w:rPr>
                <w:caps/>
              </w:rPr>
              <w:t xml:space="preserve"> </w:t>
            </w:r>
          </w:p>
          <w:p w14:paraId="23E450FA" w14:textId="77777777" w:rsidR="00302C72" w:rsidRPr="00F92C45" w:rsidRDefault="00302C72" w:rsidP="00302C72">
            <w:pPr>
              <w:jc w:val="both"/>
              <w:rPr>
                <w:ins w:id="339" w:author="Hana Ponížilová" w:date="2023-05-25T16:53:00Z"/>
              </w:rPr>
            </w:pPr>
            <w:ins w:id="340" w:author="Hana Ponížilová" w:date="2023-05-25T16:53:00Z">
              <w:r w:rsidRPr="00F92C45">
                <w:t xml:space="preserve">FASHIONARY INTERNATIONAL. </w:t>
              </w:r>
              <w:r w:rsidRPr="00F92C45">
                <w:rPr>
                  <w:i/>
                </w:rPr>
                <w:t>The Fashion Business Manual: An Illustrated Guide to Building a Fashion Brand</w:t>
              </w:r>
              <w:r w:rsidRPr="00F92C45">
                <w:t xml:space="preserve">. Hong Kong: Fashionary International Ltd, 2018. ISBN 978-988-771-097-4. </w:t>
              </w:r>
            </w:ins>
          </w:p>
          <w:p w14:paraId="09035E1E" w14:textId="77777777" w:rsidR="00302C72" w:rsidRPr="00F92C45" w:rsidRDefault="00302C72" w:rsidP="00302C72">
            <w:pPr>
              <w:jc w:val="both"/>
              <w:rPr>
                <w:ins w:id="341" w:author="Hana Ponížilová" w:date="2023-05-25T16:53:00Z"/>
              </w:rPr>
            </w:pPr>
            <w:ins w:id="342" w:author="Hana Ponížilová" w:date="2023-05-25T16:53:00Z">
              <w:r w:rsidRPr="00F92C45">
                <w:t xml:space="preserve">FASHIONARY INTERNATIONAL. </w:t>
              </w:r>
              <w:r w:rsidRPr="00F92C45">
                <w:rPr>
                  <w:i/>
                </w:rPr>
                <w:t>Fashionpedia: The Visual Dictionary Of Fashion Design</w:t>
              </w:r>
              <w:r w:rsidRPr="00F92C45">
                <w:t>. Hong Kong: Fashionary International Ltd, 2019. ISBN 978-988-13-5476-1.</w:t>
              </w:r>
            </w:ins>
          </w:p>
          <w:p w14:paraId="12F36E63" w14:textId="77777777" w:rsidR="002D20F9" w:rsidRDefault="00D42F49" w:rsidP="00D42F49">
            <w:pPr>
              <w:pStyle w:val="FormtovanvHTML"/>
              <w:tabs>
                <w:tab w:val="clear" w:pos="916"/>
                <w:tab w:val="left" w:pos="426"/>
              </w:tabs>
              <w:rPr>
                <w:rFonts w:ascii="Times New Roman" w:hAnsi="Times New Roman"/>
                <w:lang w:val="sk-SK" w:eastAsia="sk-SK"/>
              </w:rPr>
            </w:pPr>
            <w:r w:rsidRPr="00965CEB">
              <w:rPr>
                <w:rFonts w:ascii="Times New Roman" w:hAnsi="Times New Roman"/>
                <w:caps/>
                <w:lang w:val="sk-SK" w:eastAsia="sk-SK"/>
              </w:rPr>
              <w:t xml:space="preserve">Lizák, P. </w:t>
            </w:r>
            <w:r w:rsidRPr="00965CEB">
              <w:rPr>
                <w:rFonts w:ascii="Times New Roman" w:hAnsi="Times New Roman"/>
                <w:i/>
                <w:lang w:val="sk-SK" w:eastAsia="sk-SK"/>
              </w:rPr>
              <w:t>Evaluation methods of materials structure.</w:t>
            </w:r>
            <w:r w:rsidRPr="00965CEB">
              <w:rPr>
                <w:rFonts w:ascii="Times New Roman" w:hAnsi="Times New Roman"/>
                <w:lang w:val="sk-SK" w:eastAsia="sk-SK"/>
              </w:rPr>
              <w:t xml:space="preserve"> Krakow: Towarzyst</w:t>
            </w:r>
            <w:r w:rsidR="006533A9">
              <w:rPr>
                <w:rFonts w:ascii="Times New Roman" w:hAnsi="Times New Roman"/>
                <w:lang w:val="sk-SK" w:eastAsia="sk-SK"/>
              </w:rPr>
              <w:t>wo Słowaków w Polsce, 2011</w:t>
            </w:r>
            <w:r w:rsidRPr="00965CEB">
              <w:rPr>
                <w:rFonts w:ascii="Times New Roman" w:hAnsi="Times New Roman"/>
                <w:lang w:val="sk-SK" w:eastAsia="sk-SK"/>
              </w:rPr>
              <w:t xml:space="preserve">. </w:t>
            </w:r>
          </w:p>
          <w:p w14:paraId="5FD06CC9" w14:textId="1B5CD080" w:rsidR="00D42F49" w:rsidRPr="00965CEB" w:rsidRDefault="00D42F49" w:rsidP="00D42F49">
            <w:pPr>
              <w:pStyle w:val="FormtovanvHTML"/>
              <w:tabs>
                <w:tab w:val="clear" w:pos="916"/>
                <w:tab w:val="left" w:pos="426"/>
              </w:tabs>
              <w:rPr>
                <w:rFonts w:ascii="Times New Roman" w:hAnsi="Times New Roman"/>
                <w:lang w:val="sk-SK" w:eastAsia="sk-SK"/>
              </w:rPr>
            </w:pPr>
            <w:r w:rsidRPr="00965CEB">
              <w:rPr>
                <w:rFonts w:ascii="Times New Roman" w:hAnsi="Times New Roman"/>
                <w:lang w:val="sk-SK" w:eastAsia="sk-SK"/>
              </w:rPr>
              <w:t>ISBN  978-83-7490-384-4.</w:t>
            </w:r>
          </w:p>
          <w:p w14:paraId="351F6B7C" w14:textId="52B780F6" w:rsidR="002D20F9" w:rsidRDefault="00D42F49" w:rsidP="00D42F49">
            <w:pPr>
              <w:pStyle w:val="FormtovanvHTML"/>
              <w:tabs>
                <w:tab w:val="clear" w:pos="916"/>
                <w:tab w:val="left" w:pos="426"/>
              </w:tabs>
              <w:rPr>
                <w:rFonts w:ascii="Times New Roman" w:hAnsi="Times New Roman"/>
              </w:rPr>
            </w:pPr>
            <w:r w:rsidRPr="00965CEB">
              <w:rPr>
                <w:rFonts w:ascii="Times New Roman" w:hAnsi="Times New Roman"/>
                <w:caps/>
              </w:rPr>
              <w:t>Lizák, P. – Legerská, J.:</w:t>
            </w:r>
            <w:r w:rsidRPr="00965CEB">
              <w:rPr>
                <w:rFonts w:ascii="Times New Roman" w:hAnsi="Times New Roman"/>
              </w:rPr>
              <w:t xml:space="preserve"> </w:t>
            </w:r>
            <w:r w:rsidRPr="00965CEB">
              <w:rPr>
                <w:rFonts w:ascii="Times New Roman" w:hAnsi="Times New Roman"/>
                <w:i/>
              </w:rPr>
              <w:t>Textilné materiály: Laboratórne cvičenia.</w:t>
            </w:r>
            <w:r w:rsidR="006533A9">
              <w:rPr>
                <w:rFonts w:ascii="Times New Roman" w:hAnsi="Times New Roman"/>
              </w:rPr>
              <w:t xml:space="preserve"> </w:t>
            </w:r>
            <w:r w:rsidRPr="00965CEB">
              <w:rPr>
                <w:rFonts w:ascii="Times New Roman" w:hAnsi="Times New Roman"/>
              </w:rPr>
              <w:t xml:space="preserve">Trenčín: TnUAD, 2004. </w:t>
            </w:r>
          </w:p>
          <w:p w14:paraId="59EA4DB2" w14:textId="1FDE7AF2" w:rsidR="00D42F49" w:rsidRPr="00965CEB" w:rsidRDefault="00D42F49" w:rsidP="00D42F49">
            <w:pPr>
              <w:pStyle w:val="FormtovanvHTML"/>
              <w:tabs>
                <w:tab w:val="clear" w:pos="916"/>
                <w:tab w:val="left" w:pos="426"/>
              </w:tabs>
              <w:rPr>
                <w:rFonts w:ascii="Times New Roman" w:hAnsi="Times New Roman"/>
              </w:rPr>
            </w:pPr>
            <w:r w:rsidRPr="00965CEB">
              <w:rPr>
                <w:rFonts w:ascii="Times New Roman" w:hAnsi="Times New Roman"/>
              </w:rPr>
              <w:t>ISBN 80-8075-036-X.</w:t>
            </w:r>
          </w:p>
          <w:p w14:paraId="0CB392C3" w14:textId="1EA879B5" w:rsidR="00D42F49" w:rsidRDefault="00D42F49" w:rsidP="00D42F49">
            <w:pPr>
              <w:shd w:val="clear" w:color="auto" w:fill="FFFFFF"/>
              <w:outlineLvl w:val="0"/>
              <w:rPr>
                <w:shd w:val="clear" w:color="auto" w:fill="FFFFFF"/>
              </w:rPr>
            </w:pPr>
            <w:r w:rsidRPr="00965CEB">
              <w:rPr>
                <w:caps/>
              </w:rPr>
              <w:t>Lizák, P.:</w:t>
            </w:r>
            <w:r w:rsidRPr="00965CEB">
              <w:t xml:space="preserve"> </w:t>
            </w:r>
            <w:r w:rsidRPr="00965CEB">
              <w:rPr>
                <w:i/>
              </w:rPr>
              <w:t>Textilný dizajn.</w:t>
            </w:r>
            <w:r w:rsidRPr="00965CEB">
              <w:t xml:space="preserve"> Ružomberok: </w:t>
            </w:r>
            <w:r w:rsidR="00885AF1" w:rsidRPr="00965CEB">
              <w:t>Dizajn,</w:t>
            </w:r>
            <w:r w:rsidR="00885AF1" w:rsidRPr="00965CEB">
              <w:rPr>
                <w:lang w:val="sk-SK"/>
              </w:rPr>
              <w:t xml:space="preserve"> n.</w:t>
            </w:r>
            <w:r w:rsidR="008450C7" w:rsidRPr="00965CEB">
              <w:rPr>
                <w:lang w:val="sk-SK"/>
              </w:rPr>
              <w:t xml:space="preserve"> o.</w:t>
            </w:r>
            <w:r w:rsidRPr="00965CEB">
              <w:rPr>
                <w:lang w:val="sk-SK"/>
              </w:rPr>
              <w:t>,</w:t>
            </w:r>
            <w:r w:rsidR="006533A9">
              <w:t xml:space="preserve"> 2006</w:t>
            </w:r>
            <w:r w:rsidRPr="00965CEB">
              <w:t>. ISBN 80-969610-10-4.</w:t>
            </w:r>
            <w:r w:rsidRPr="00A05ED2">
              <w:rPr>
                <w:shd w:val="clear" w:color="auto" w:fill="FFFFFF"/>
              </w:rPr>
              <w:t xml:space="preserve"> </w:t>
            </w:r>
          </w:p>
          <w:p w14:paraId="6012084C" w14:textId="44B1F28D" w:rsidR="00D42F49" w:rsidRPr="005F2ECB" w:rsidRDefault="00D42F49" w:rsidP="00D42F49">
            <w:pPr>
              <w:shd w:val="clear" w:color="auto" w:fill="FFFFFF"/>
              <w:outlineLvl w:val="0"/>
              <w:rPr>
                <w:shd w:val="clear" w:color="auto" w:fill="FFFFFF"/>
              </w:rPr>
            </w:pPr>
            <w:r w:rsidRPr="00A05ED2">
              <w:rPr>
                <w:shd w:val="clear" w:color="auto" w:fill="FFFFFF"/>
              </w:rPr>
              <w:t>WOODINGS, Calvin. (2001). </w:t>
            </w:r>
            <w:r w:rsidRPr="00A05ED2">
              <w:rPr>
                <w:i/>
                <w:iCs/>
                <w:shd w:val="clear" w:color="auto" w:fill="FFFFFF"/>
              </w:rPr>
              <w:t xml:space="preserve">Regenerated Cellulose Fibres - 4.2 Amine Oxide </w:t>
            </w:r>
            <w:r w:rsidR="000B5273" w:rsidRPr="00A05ED2">
              <w:rPr>
                <w:i/>
                <w:iCs/>
                <w:shd w:val="clear" w:color="auto" w:fill="FFFFFF"/>
              </w:rPr>
              <w:t>Technology – Timeline</w:t>
            </w:r>
            <w:r w:rsidR="00885AF1" w:rsidRPr="00A05ED2">
              <w:rPr>
                <w:i/>
                <w:iCs/>
                <w:shd w:val="clear" w:color="auto" w:fill="FFFFFF"/>
              </w:rPr>
              <w:t>.</w:t>
            </w:r>
            <w:r w:rsidRPr="00A05ED2">
              <w:rPr>
                <w:shd w:val="clear" w:color="auto" w:fill="FFFFFF"/>
              </w:rPr>
              <w:t xml:space="preserve"> Woodhead </w:t>
            </w:r>
            <w:r w:rsidRPr="00965CEB">
              <w:rPr>
                <w:shd w:val="clear" w:color="auto" w:fill="FFFFFF"/>
              </w:rPr>
              <w:t>Publishing.</w:t>
            </w:r>
          </w:p>
        </w:tc>
      </w:tr>
    </w:tbl>
    <w:p w14:paraId="5B2D0E51" w14:textId="10FCC638" w:rsidR="00D42F49" w:rsidRDefault="00D42F49"/>
    <w:p w14:paraId="595C9CC7" w14:textId="77777777" w:rsidR="00D42F49" w:rsidRDefault="00D42F4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42F49" w14:paraId="3D449348" w14:textId="77777777" w:rsidTr="00D42F49">
        <w:tc>
          <w:tcPr>
            <w:tcW w:w="9855" w:type="dxa"/>
            <w:gridSpan w:val="8"/>
            <w:tcBorders>
              <w:bottom w:val="double" w:sz="4" w:space="0" w:color="auto"/>
            </w:tcBorders>
            <w:shd w:val="clear" w:color="auto" w:fill="BDD6EE"/>
          </w:tcPr>
          <w:p w14:paraId="50F760AC" w14:textId="77777777" w:rsidR="00D42F49" w:rsidRDefault="00D42F49" w:rsidP="00D42F49">
            <w:pPr>
              <w:jc w:val="both"/>
              <w:rPr>
                <w:b/>
                <w:sz w:val="28"/>
              </w:rPr>
            </w:pPr>
            <w:r>
              <w:lastRenderedPageBreak/>
              <w:br w:type="page"/>
            </w:r>
            <w:r>
              <w:rPr>
                <w:b/>
                <w:sz w:val="28"/>
              </w:rPr>
              <w:t>B-III – Charakteristika studijního předmětu</w:t>
            </w:r>
          </w:p>
        </w:tc>
      </w:tr>
      <w:tr w:rsidR="00D42F49" w14:paraId="7798D885" w14:textId="77777777" w:rsidTr="00D42F49">
        <w:tc>
          <w:tcPr>
            <w:tcW w:w="3086" w:type="dxa"/>
            <w:tcBorders>
              <w:top w:val="double" w:sz="4" w:space="0" w:color="auto"/>
            </w:tcBorders>
            <w:shd w:val="clear" w:color="auto" w:fill="F7CAAC"/>
          </w:tcPr>
          <w:p w14:paraId="0AD3011C" w14:textId="77777777" w:rsidR="00D42F49" w:rsidRDefault="00D42F49" w:rsidP="00D42F49">
            <w:pPr>
              <w:rPr>
                <w:b/>
              </w:rPr>
            </w:pPr>
            <w:r>
              <w:rPr>
                <w:b/>
              </w:rPr>
              <w:t>Název studijního předmětu</w:t>
            </w:r>
          </w:p>
        </w:tc>
        <w:tc>
          <w:tcPr>
            <w:tcW w:w="6769" w:type="dxa"/>
            <w:gridSpan w:val="7"/>
            <w:tcBorders>
              <w:top w:val="double" w:sz="4" w:space="0" w:color="auto"/>
            </w:tcBorders>
          </w:tcPr>
          <w:p w14:paraId="5BDE3B61" w14:textId="77777777" w:rsidR="00D42F49" w:rsidRDefault="00D42F49" w:rsidP="00D42F49">
            <w:pPr>
              <w:jc w:val="both"/>
            </w:pPr>
            <w:r>
              <w:t>Teorie a technologie OD 9</w:t>
            </w:r>
          </w:p>
        </w:tc>
      </w:tr>
      <w:tr w:rsidR="00D42F49" w14:paraId="000F9B7A" w14:textId="77777777" w:rsidTr="00D42F49">
        <w:tc>
          <w:tcPr>
            <w:tcW w:w="3086" w:type="dxa"/>
            <w:shd w:val="clear" w:color="auto" w:fill="F7CAAC"/>
          </w:tcPr>
          <w:p w14:paraId="3DB74FD1" w14:textId="77777777" w:rsidR="00D42F49" w:rsidRDefault="00D42F49" w:rsidP="00D42F49">
            <w:pPr>
              <w:rPr>
                <w:b/>
              </w:rPr>
            </w:pPr>
            <w:r>
              <w:rPr>
                <w:b/>
              </w:rPr>
              <w:t>Typ předmětu</w:t>
            </w:r>
          </w:p>
        </w:tc>
        <w:tc>
          <w:tcPr>
            <w:tcW w:w="3406" w:type="dxa"/>
            <w:gridSpan w:val="4"/>
          </w:tcPr>
          <w:p w14:paraId="3C7DD52D" w14:textId="2BF5DAF4" w:rsidR="00D42F49" w:rsidRDefault="00D42F49" w:rsidP="00C825E5">
            <w:pPr>
              <w:jc w:val="both"/>
            </w:pPr>
            <w:r>
              <w:t xml:space="preserve">povinný, </w:t>
            </w:r>
            <w:r w:rsidR="00C825E5">
              <w:t>PZ</w:t>
            </w:r>
          </w:p>
        </w:tc>
        <w:tc>
          <w:tcPr>
            <w:tcW w:w="2695" w:type="dxa"/>
            <w:gridSpan w:val="2"/>
            <w:shd w:val="clear" w:color="auto" w:fill="F7CAAC"/>
          </w:tcPr>
          <w:p w14:paraId="4267E76E" w14:textId="77777777" w:rsidR="00D42F49" w:rsidRDefault="00D42F49" w:rsidP="00D42F49">
            <w:pPr>
              <w:jc w:val="both"/>
            </w:pPr>
            <w:r>
              <w:rPr>
                <w:b/>
              </w:rPr>
              <w:t>doporučený ročník / semestr</w:t>
            </w:r>
          </w:p>
        </w:tc>
        <w:tc>
          <w:tcPr>
            <w:tcW w:w="668" w:type="dxa"/>
          </w:tcPr>
          <w:p w14:paraId="272636C3" w14:textId="77777777" w:rsidR="00D42F49" w:rsidRDefault="00D42F49" w:rsidP="00D42F49">
            <w:pPr>
              <w:jc w:val="both"/>
            </w:pPr>
            <w:r>
              <w:t>2/ZS</w:t>
            </w:r>
          </w:p>
        </w:tc>
      </w:tr>
      <w:tr w:rsidR="00D42F49" w14:paraId="3106007D" w14:textId="77777777" w:rsidTr="00D42F49">
        <w:tc>
          <w:tcPr>
            <w:tcW w:w="3086" w:type="dxa"/>
            <w:shd w:val="clear" w:color="auto" w:fill="F7CAAC"/>
          </w:tcPr>
          <w:p w14:paraId="71CC597B" w14:textId="77777777" w:rsidR="00D42F49" w:rsidRDefault="00D42F49" w:rsidP="00D42F49">
            <w:pPr>
              <w:rPr>
                <w:b/>
              </w:rPr>
            </w:pPr>
            <w:r>
              <w:rPr>
                <w:b/>
              </w:rPr>
              <w:t>Rozsah studijního předmětu</w:t>
            </w:r>
          </w:p>
        </w:tc>
        <w:tc>
          <w:tcPr>
            <w:tcW w:w="1701" w:type="dxa"/>
            <w:gridSpan w:val="2"/>
          </w:tcPr>
          <w:p w14:paraId="4791AC6F" w14:textId="644FA575" w:rsidR="00D42F49" w:rsidRDefault="00D42F49" w:rsidP="00FC6652">
            <w:pPr>
              <w:jc w:val="both"/>
            </w:pPr>
            <w:r>
              <w:t>13</w:t>
            </w:r>
            <w:r w:rsidR="00C159EE">
              <w:t xml:space="preserve"> </w:t>
            </w:r>
            <w:r>
              <w:t>p</w:t>
            </w:r>
            <w:r w:rsidR="00A31C99">
              <w:t xml:space="preserve"> </w:t>
            </w:r>
            <w:r>
              <w:t>+</w:t>
            </w:r>
            <w:r w:rsidR="00A31C99">
              <w:t xml:space="preserve"> </w:t>
            </w:r>
            <w:r>
              <w:t>13</w:t>
            </w:r>
            <w:r w:rsidR="00C159EE">
              <w:t xml:space="preserve"> </w:t>
            </w:r>
            <w:r>
              <w:t xml:space="preserve">s </w:t>
            </w:r>
          </w:p>
        </w:tc>
        <w:tc>
          <w:tcPr>
            <w:tcW w:w="889" w:type="dxa"/>
            <w:shd w:val="clear" w:color="auto" w:fill="F7CAAC"/>
          </w:tcPr>
          <w:p w14:paraId="3A910367" w14:textId="77777777" w:rsidR="00D42F49" w:rsidRDefault="00D42F49" w:rsidP="00D42F49">
            <w:pPr>
              <w:jc w:val="both"/>
              <w:rPr>
                <w:b/>
              </w:rPr>
            </w:pPr>
            <w:r>
              <w:rPr>
                <w:b/>
              </w:rPr>
              <w:t xml:space="preserve">hod. </w:t>
            </w:r>
          </w:p>
        </w:tc>
        <w:tc>
          <w:tcPr>
            <w:tcW w:w="816" w:type="dxa"/>
          </w:tcPr>
          <w:p w14:paraId="683C6187" w14:textId="77777777" w:rsidR="00D42F49" w:rsidRDefault="00D42F49" w:rsidP="00D42F49">
            <w:pPr>
              <w:jc w:val="both"/>
            </w:pPr>
            <w:r>
              <w:t>26</w:t>
            </w:r>
          </w:p>
        </w:tc>
        <w:tc>
          <w:tcPr>
            <w:tcW w:w="2156" w:type="dxa"/>
            <w:shd w:val="clear" w:color="auto" w:fill="F7CAAC"/>
          </w:tcPr>
          <w:p w14:paraId="6F767373" w14:textId="77777777" w:rsidR="00D42F49" w:rsidRDefault="00D42F49" w:rsidP="00D42F49">
            <w:pPr>
              <w:jc w:val="both"/>
              <w:rPr>
                <w:b/>
              </w:rPr>
            </w:pPr>
            <w:r>
              <w:rPr>
                <w:b/>
              </w:rPr>
              <w:t>kreditů</w:t>
            </w:r>
          </w:p>
        </w:tc>
        <w:tc>
          <w:tcPr>
            <w:tcW w:w="1207" w:type="dxa"/>
            <w:gridSpan w:val="2"/>
          </w:tcPr>
          <w:p w14:paraId="2E37E2D6" w14:textId="77777777" w:rsidR="00D42F49" w:rsidRDefault="00D42F49" w:rsidP="00D42F49">
            <w:pPr>
              <w:jc w:val="both"/>
            </w:pPr>
            <w:r>
              <w:t>2</w:t>
            </w:r>
          </w:p>
        </w:tc>
      </w:tr>
      <w:tr w:rsidR="00D42F49" w14:paraId="353171B9" w14:textId="77777777" w:rsidTr="00D42F49">
        <w:tc>
          <w:tcPr>
            <w:tcW w:w="3086" w:type="dxa"/>
            <w:shd w:val="clear" w:color="auto" w:fill="F7CAAC"/>
          </w:tcPr>
          <w:p w14:paraId="4E4D7F98" w14:textId="77777777" w:rsidR="00D42F49" w:rsidRDefault="00D42F49" w:rsidP="00D42F49">
            <w:pPr>
              <w:rPr>
                <w:b/>
                <w:sz w:val="22"/>
              </w:rPr>
            </w:pPr>
            <w:r>
              <w:rPr>
                <w:b/>
              </w:rPr>
              <w:t>Prerekvizity, korekvizity, ekvivalence</w:t>
            </w:r>
          </w:p>
        </w:tc>
        <w:tc>
          <w:tcPr>
            <w:tcW w:w="6769" w:type="dxa"/>
            <w:gridSpan w:val="7"/>
          </w:tcPr>
          <w:p w14:paraId="0E24CF4D" w14:textId="77777777" w:rsidR="00D42F49" w:rsidRDefault="00D42F49" w:rsidP="00D42F49">
            <w:pPr>
              <w:jc w:val="both"/>
            </w:pPr>
          </w:p>
        </w:tc>
      </w:tr>
      <w:tr w:rsidR="00D42F49" w14:paraId="4524362D" w14:textId="77777777" w:rsidTr="00D42F49">
        <w:tc>
          <w:tcPr>
            <w:tcW w:w="3086" w:type="dxa"/>
            <w:shd w:val="clear" w:color="auto" w:fill="F7CAAC"/>
          </w:tcPr>
          <w:p w14:paraId="44E49B40" w14:textId="77777777" w:rsidR="00D42F49" w:rsidRDefault="00D42F49" w:rsidP="00D42F49">
            <w:pPr>
              <w:rPr>
                <w:b/>
              </w:rPr>
            </w:pPr>
            <w:r>
              <w:rPr>
                <w:b/>
              </w:rPr>
              <w:t>Způsob ověření studijních výsledků</w:t>
            </w:r>
          </w:p>
        </w:tc>
        <w:tc>
          <w:tcPr>
            <w:tcW w:w="3406" w:type="dxa"/>
            <w:gridSpan w:val="4"/>
          </w:tcPr>
          <w:p w14:paraId="1124C650" w14:textId="77777777" w:rsidR="00D42F49" w:rsidRDefault="00D42F49" w:rsidP="00D42F49">
            <w:pPr>
              <w:jc w:val="both"/>
            </w:pPr>
            <w:r>
              <w:t>klasifikovaný zápočet</w:t>
            </w:r>
          </w:p>
        </w:tc>
        <w:tc>
          <w:tcPr>
            <w:tcW w:w="2156" w:type="dxa"/>
            <w:shd w:val="clear" w:color="auto" w:fill="F7CAAC"/>
          </w:tcPr>
          <w:p w14:paraId="4AD8994B" w14:textId="77777777" w:rsidR="00D42F49" w:rsidRDefault="00D42F49" w:rsidP="00D42F49">
            <w:pPr>
              <w:jc w:val="both"/>
              <w:rPr>
                <w:b/>
              </w:rPr>
            </w:pPr>
            <w:r>
              <w:rPr>
                <w:b/>
              </w:rPr>
              <w:t>Forma výuky</w:t>
            </w:r>
          </w:p>
        </w:tc>
        <w:tc>
          <w:tcPr>
            <w:tcW w:w="1207" w:type="dxa"/>
            <w:gridSpan w:val="2"/>
          </w:tcPr>
          <w:p w14:paraId="727DAEDB" w14:textId="77777777" w:rsidR="00D42F49" w:rsidRDefault="00D42F49" w:rsidP="00D42F49">
            <w:pPr>
              <w:jc w:val="both"/>
            </w:pPr>
            <w:r>
              <w:t>přednáška</w:t>
            </w:r>
          </w:p>
          <w:p w14:paraId="5AA9F4E1" w14:textId="77777777" w:rsidR="00D42F49" w:rsidRDefault="00D42F49" w:rsidP="00D42F49">
            <w:pPr>
              <w:jc w:val="both"/>
            </w:pPr>
            <w:r>
              <w:t>seminář</w:t>
            </w:r>
          </w:p>
        </w:tc>
      </w:tr>
      <w:tr w:rsidR="00D42F49" w14:paraId="35F9537B" w14:textId="77777777" w:rsidTr="00D42F49">
        <w:tc>
          <w:tcPr>
            <w:tcW w:w="3086" w:type="dxa"/>
            <w:shd w:val="clear" w:color="auto" w:fill="F7CAAC"/>
          </w:tcPr>
          <w:p w14:paraId="193F3F68" w14:textId="77777777" w:rsidR="00D42F49" w:rsidRDefault="00D42F49" w:rsidP="00D42F49">
            <w:pPr>
              <w:rPr>
                <w:b/>
              </w:rPr>
            </w:pPr>
            <w:r>
              <w:rPr>
                <w:b/>
              </w:rPr>
              <w:t>Forma způsobu ověření studijních výsledků a další požadavky na studenta</w:t>
            </w:r>
          </w:p>
        </w:tc>
        <w:tc>
          <w:tcPr>
            <w:tcW w:w="6769" w:type="dxa"/>
            <w:gridSpan w:val="7"/>
            <w:tcBorders>
              <w:bottom w:val="nil"/>
            </w:tcBorders>
          </w:tcPr>
          <w:p w14:paraId="2A703134" w14:textId="77777777" w:rsidR="00D42F49" w:rsidRDefault="00D42F49" w:rsidP="00D42F49">
            <w:pPr>
              <w:jc w:val="both"/>
            </w:pPr>
            <w:r>
              <w:t>Písemná zkouška. Splnění zadaného úkolu. 80% účast ve výuce.</w:t>
            </w:r>
          </w:p>
          <w:p w14:paraId="2D1C691D" w14:textId="77777777" w:rsidR="00D42F49" w:rsidRDefault="00D42F49" w:rsidP="00D42F49">
            <w:pPr>
              <w:jc w:val="both"/>
            </w:pPr>
          </w:p>
        </w:tc>
      </w:tr>
      <w:tr w:rsidR="00D42F49" w14:paraId="766E84EE" w14:textId="77777777" w:rsidTr="00624614">
        <w:trPr>
          <w:trHeight w:val="95"/>
        </w:trPr>
        <w:tc>
          <w:tcPr>
            <w:tcW w:w="9855" w:type="dxa"/>
            <w:gridSpan w:val="8"/>
            <w:tcBorders>
              <w:top w:val="nil"/>
            </w:tcBorders>
          </w:tcPr>
          <w:p w14:paraId="39045646" w14:textId="77777777" w:rsidR="00D42F49" w:rsidRDefault="00D42F49" w:rsidP="00D42F49"/>
        </w:tc>
      </w:tr>
      <w:tr w:rsidR="00D42F49" w14:paraId="7FD6C1BE" w14:textId="77777777" w:rsidTr="00D42F49">
        <w:trPr>
          <w:trHeight w:val="197"/>
        </w:trPr>
        <w:tc>
          <w:tcPr>
            <w:tcW w:w="3086" w:type="dxa"/>
            <w:tcBorders>
              <w:top w:val="nil"/>
            </w:tcBorders>
            <w:shd w:val="clear" w:color="auto" w:fill="F7CAAC"/>
          </w:tcPr>
          <w:p w14:paraId="08EEA5EF" w14:textId="77777777" w:rsidR="00D42F49" w:rsidRDefault="00D42F49" w:rsidP="00D42F49">
            <w:pPr>
              <w:rPr>
                <w:b/>
              </w:rPr>
            </w:pPr>
            <w:r>
              <w:rPr>
                <w:b/>
              </w:rPr>
              <w:t>Garant předmětu</w:t>
            </w:r>
          </w:p>
        </w:tc>
        <w:tc>
          <w:tcPr>
            <w:tcW w:w="6769" w:type="dxa"/>
            <w:gridSpan w:val="7"/>
            <w:tcBorders>
              <w:top w:val="nil"/>
            </w:tcBorders>
          </w:tcPr>
          <w:p w14:paraId="466084E3" w14:textId="65D930A8" w:rsidR="00D42F49" w:rsidRPr="009A239B" w:rsidRDefault="00C825E5" w:rsidP="00D42F4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spacing w:line="256" w:lineRule="auto"/>
              <w:jc w:val="both"/>
              <w:rPr>
                <w:color w:val="FF0000"/>
                <w:lang w:eastAsia="en-US"/>
              </w:rPr>
            </w:pPr>
            <w:r>
              <w:t>MgA. Simona Landlová</w:t>
            </w:r>
          </w:p>
        </w:tc>
      </w:tr>
      <w:tr w:rsidR="00D42F49" w14:paraId="4F17EA42" w14:textId="77777777" w:rsidTr="00D42F49">
        <w:trPr>
          <w:trHeight w:val="243"/>
        </w:trPr>
        <w:tc>
          <w:tcPr>
            <w:tcW w:w="3086" w:type="dxa"/>
            <w:tcBorders>
              <w:top w:val="nil"/>
            </w:tcBorders>
            <w:shd w:val="clear" w:color="auto" w:fill="F7CAAC"/>
          </w:tcPr>
          <w:p w14:paraId="6CD38896" w14:textId="77777777" w:rsidR="00D42F49" w:rsidRDefault="00D42F49" w:rsidP="00D42F49">
            <w:pPr>
              <w:rPr>
                <w:b/>
              </w:rPr>
            </w:pPr>
            <w:r>
              <w:rPr>
                <w:b/>
              </w:rPr>
              <w:t>Zapojení garanta do výuky předmětu</w:t>
            </w:r>
          </w:p>
        </w:tc>
        <w:tc>
          <w:tcPr>
            <w:tcW w:w="6769" w:type="dxa"/>
            <w:gridSpan w:val="7"/>
            <w:tcBorders>
              <w:top w:val="nil"/>
            </w:tcBorders>
          </w:tcPr>
          <w:p w14:paraId="0A2BD85C" w14:textId="619D759E" w:rsidR="00D42F49" w:rsidRDefault="00CE62FB" w:rsidP="00D42F49">
            <w:pPr>
              <w:jc w:val="both"/>
            </w:pPr>
            <w:r>
              <w:t>100 %</w:t>
            </w:r>
          </w:p>
        </w:tc>
      </w:tr>
      <w:tr w:rsidR="00D42F49" w14:paraId="6636374C" w14:textId="77777777" w:rsidTr="00D42F49">
        <w:tc>
          <w:tcPr>
            <w:tcW w:w="3086" w:type="dxa"/>
            <w:shd w:val="clear" w:color="auto" w:fill="F7CAAC"/>
          </w:tcPr>
          <w:p w14:paraId="6382BF97" w14:textId="77777777" w:rsidR="00D42F49" w:rsidRDefault="00D42F49" w:rsidP="00D42F49">
            <w:pPr>
              <w:rPr>
                <w:b/>
              </w:rPr>
            </w:pPr>
            <w:r>
              <w:rPr>
                <w:b/>
              </w:rPr>
              <w:t>Vyučující</w:t>
            </w:r>
          </w:p>
        </w:tc>
        <w:tc>
          <w:tcPr>
            <w:tcW w:w="6769" w:type="dxa"/>
            <w:gridSpan w:val="7"/>
            <w:tcBorders>
              <w:bottom w:val="nil"/>
            </w:tcBorders>
          </w:tcPr>
          <w:p w14:paraId="29FCE6FD" w14:textId="77777777" w:rsidR="00D42F49" w:rsidRPr="00F223A2" w:rsidRDefault="00D42F49" w:rsidP="00D42F4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FF0000"/>
              </w:rPr>
            </w:pPr>
            <w:r>
              <w:t>MgA. Simona Landlová</w:t>
            </w:r>
          </w:p>
        </w:tc>
      </w:tr>
      <w:tr w:rsidR="00D42F49" w14:paraId="5FFD7938" w14:textId="77777777" w:rsidTr="00624614">
        <w:trPr>
          <w:trHeight w:val="95"/>
        </w:trPr>
        <w:tc>
          <w:tcPr>
            <w:tcW w:w="9855" w:type="dxa"/>
            <w:gridSpan w:val="8"/>
            <w:tcBorders>
              <w:top w:val="nil"/>
            </w:tcBorders>
          </w:tcPr>
          <w:p w14:paraId="48F45213" w14:textId="77777777" w:rsidR="00D42F49" w:rsidRDefault="00D42F49" w:rsidP="00D42F49">
            <w:pPr>
              <w:jc w:val="both"/>
            </w:pPr>
          </w:p>
        </w:tc>
      </w:tr>
      <w:tr w:rsidR="00D42F49" w14:paraId="5D2C61C8" w14:textId="77777777" w:rsidTr="00D42F49">
        <w:tc>
          <w:tcPr>
            <w:tcW w:w="3086" w:type="dxa"/>
            <w:shd w:val="clear" w:color="auto" w:fill="F7CAAC"/>
          </w:tcPr>
          <w:p w14:paraId="1A203CC7" w14:textId="77777777" w:rsidR="00D42F49" w:rsidRDefault="00D42F49" w:rsidP="00D42F49">
            <w:pPr>
              <w:jc w:val="both"/>
              <w:rPr>
                <w:b/>
              </w:rPr>
            </w:pPr>
            <w:r>
              <w:rPr>
                <w:b/>
              </w:rPr>
              <w:t>Stručná anotace předmětu</w:t>
            </w:r>
          </w:p>
        </w:tc>
        <w:tc>
          <w:tcPr>
            <w:tcW w:w="6769" w:type="dxa"/>
            <w:gridSpan w:val="7"/>
            <w:tcBorders>
              <w:bottom w:val="nil"/>
            </w:tcBorders>
          </w:tcPr>
          <w:p w14:paraId="61C85331" w14:textId="77777777" w:rsidR="00D42F49" w:rsidRDefault="00D42F49" w:rsidP="00D42F49">
            <w:pPr>
              <w:jc w:val="both"/>
            </w:pPr>
          </w:p>
        </w:tc>
      </w:tr>
      <w:tr w:rsidR="00D42F49" w14:paraId="598830ED" w14:textId="77777777" w:rsidTr="00D42F49">
        <w:trPr>
          <w:trHeight w:val="3938"/>
        </w:trPr>
        <w:tc>
          <w:tcPr>
            <w:tcW w:w="9855" w:type="dxa"/>
            <w:gridSpan w:val="8"/>
            <w:tcBorders>
              <w:top w:val="nil"/>
              <w:bottom w:val="single" w:sz="12" w:space="0" w:color="auto"/>
            </w:tcBorders>
          </w:tcPr>
          <w:p w14:paraId="6C6BB20F" w14:textId="3487CC62" w:rsidR="00624614" w:rsidRPr="000D7A82" w:rsidRDefault="00D42F49" w:rsidP="00A31C99">
            <w:pPr>
              <w:spacing w:after="120"/>
              <w:jc w:val="both"/>
            </w:pPr>
            <w:r w:rsidRPr="00D800BB">
              <w:t>Cílem předmětu je seznámit studenty s </w:t>
            </w:r>
            <w:r>
              <w:t>materiály</w:t>
            </w:r>
            <w:r w:rsidRPr="000D7A82">
              <w:t xml:space="preserve"> konstruovan</w:t>
            </w:r>
            <w:r>
              <w:t>ými</w:t>
            </w:r>
            <w:r w:rsidRPr="000D7A82">
              <w:t xml:space="preserve"> textilními technologiemi v závislosti na fysiologii odívaní (průdušnost, pórovitost, zaplnění). </w:t>
            </w:r>
            <w:r>
              <w:t>P</w:t>
            </w:r>
            <w:r w:rsidRPr="000D7A82">
              <w:t>ředmět seznám</w:t>
            </w:r>
            <w:r>
              <w:t xml:space="preserve">í </w:t>
            </w:r>
            <w:r w:rsidRPr="000D7A82">
              <w:t>studenty s rolí, kterou při oděvním designu sehrává prostředí, jak funguje lidský organismus, faktory komfortu, jak komfort hodnotíme a se vzájemně interagujícím systémem „organismus-oděv-prostředí“</w:t>
            </w:r>
            <w:r>
              <w:t>. Studenti se seznámí s t</w:t>
            </w:r>
            <w:r w:rsidRPr="000D7A82">
              <w:t>echnologi</w:t>
            </w:r>
            <w:r>
              <w:t>í</w:t>
            </w:r>
            <w:r w:rsidRPr="000D7A82">
              <w:t xml:space="preserve"> tvorby oděvu v závislosti na výběru materiálu a jejich vlastností v závislosti na </w:t>
            </w:r>
            <w:r w:rsidRPr="000D7A82">
              <w:rPr>
                <w:rStyle w:val="fontstyle01"/>
              </w:rPr>
              <w:t>fyziologickém komfortu</w:t>
            </w:r>
            <w:r>
              <w:t xml:space="preserve"> a naučí se tak kriticky zhodnotit, </w:t>
            </w:r>
            <w:r w:rsidRPr="000D7A82">
              <w:t>jak navrhnout oděv ve kterém se nositel cítí komfortně.</w:t>
            </w:r>
            <w:r>
              <w:t xml:space="preserve"> </w:t>
            </w:r>
          </w:p>
          <w:p w14:paraId="1ED54F8B" w14:textId="77777777" w:rsidR="00D42F49" w:rsidRPr="00AE6B84" w:rsidRDefault="00D42F49" w:rsidP="00D3581F">
            <w:pPr>
              <w:pStyle w:val="Odstavecseseznamem"/>
              <w:numPr>
                <w:ilvl w:val="0"/>
                <w:numId w:val="60"/>
              </w:numPr>
              <w:spacing w:after="160" w:line="259" w:lineRule="auto"/>
              <w:jc w:val="both"/>
            </w:pPr>
            <w:r w:rsidRPr="00AE6B84">
              <w:t>Environmentální dopady oděvního průmyslu – recyklované materiály, biopolymery a jejich využití v praxi</w:t>
            </w:r>
          </w:p>
          <w:p w14:paraId="78594B9A" w14:textId="77777777" w:rsidR="00D42F49" w:rsidRDefault="00D42F49" w:rsidP="00D3581F">
            <w:pPr>
              <w:pStyle w:val="Odstavecseseznamem"/>
              <w:numPr>
                <w:ilvl w:val="0"/>
                <w:numId w:val="60"/>
              </w:numPr>
              <w:spacing w:after="160" w:line="259" w:lineRule="auto"/>
              <w:jc w:val="both"/>
            </w:pPr>
            <w:r w:rsidRPr="00AE6B84">
              <w:t xml:space="preserve">Funkce oděvu a význam oděvu v závislosti na fysiologii odívání  </w:t>
            </w:r>
          </w:p>
          <w:p w14:paraId="14B6576C" w14:textId="77777777" w:rsidR="00D42F49" w:rsidRDefault="00D42F49" w:rsidP="00D3581F">
            <w:pPr>
              <w:pStyle w:val="Odstavecseseznamem"/>
              <w:numPr>
                <w:ilvl w:val="0"/>
                <w:numId w:val="60"/>
              </w:numPr>
              <w:spacing w:after="160" w:line="259" w:lineRule="auto"/>
              <w:jc w:val="both"/>
            </w:pPr>
            <w:r w:rsidRPr="00AE6B84">
              <w:t>Význam prostředí při oděvním designu</w:t>
            </w:r>
          </w:p>
          <w:p w14:paraId="3244831B" w14:textId="1C700B73" w:rsidR="00D42F49" w:rsidRDefault="00D42F49" w:rsidP="00D3581F">
            <w:pPr>
              <w:pStyle w:val="Odstavecseseznamem"/>
              <w:numPr>
                <w:ilvl w:val="0"/>
                <w:numId w:val="60"/>
              </w:numPr>
              <w:spacing w:after="160" w:line="259" w:lineRule="auto"/>
              <w:jc w:val="both"/>
            </w:pPr>
            <w:r>
              <w:t>V</w:t>
            </w:r>
            <w:r w:rsidRPr="00AE6B84">
              <w:t>zájemně interagující systém „</w:t>
            </w:r>
            <w:r w:rsidR="000B5273" w:rsidRPr="00AE6B84">
              <w:t>organismus</w:t>
            </w:r>
            <w:r w:rsidR="000B5273">
              <w:t xml:space="preserve"> </w:t>
            </w:r>
            <w:r w:rsidR="000B5273" w:rsidRPr="00AE6B84">
              <w:t xml:space="preserve">– </w:t>
            </w:r>
            <w:r w:rsidR="000C539D" w:rsidRPr="00AE6B84">
              <w:t>oděv – prostředí</w:t>
            </w:r>
            <w:r w:rsidRPr="00AE6B84">
              <w:t>“</w:t>
            </w:r>
          </w:p>
          <w:p w14:paraId="0966777B" w14:textId="77777777" w:rsidR="00D42F49" w:rsidRDefault="00D42F49" w:rsidP="00D3581F">
            <w:pPr>
              <w:pStyle w:val="Odstavecseseznamem"/>
              <w:numPr>
                <w:ilvl w:val="0"/>
                <w:numId w:val="60"/>
              </w:numPr>
              <w:spacing w:after="160" w:line="259" w:lineRule="auto"/>
              <w:jc w:val="both"/>
            </w:pPr>
            <w:r>
              <w:t>L</w:t>
            </w:r>
            <w:r w:rsidRPr="00AE6B84">
              <w:t>idský organismus, metabolismus, pokožka, termoregulace</w:t>
            </w:r>
            <w:r>
              <w:t xml:space="preserve"> a</w:t>
            </w:r>
            <w:r w:rsidRPr="00AE6B84">
              <w:t xml:space="preserve"> mikroklima oděvu</w:t>
            </w:r>
          </w:p>
          <w:p w14:paraId="3B0266E7" w14:textId="77777777" w:rsidR="00D42F49" w:rsidRDefault="00D42F49" w:rsidP="00D3581F">
            <w:pPr>
              <w:pStyle w:val="Odstavecseseznamem"/>
              <w:numPr>
                <w:ilvl w:val="0"/>
                <w:numId w:val="60"/>
              </w:numPr>
              <w:spacing w:after="160" w:line="259" w:lineRule="auto"/>
              <w:jc w:val="both"/>
            </w:pPr>
            <w:r>
              <w:t>F</w:t>
            </w:r>
            <w:r w:rsidRPr="00AE6B84">
              <w:t>aktory komfortu</w:t>
            </w:r>
            <w:r>
              <w:t xml:space="preserve"> ovlivňující hodnocení parametru </w:t>
            </w:r>
            <w:r w:rsidRPr="00AE6B84">
              <w:t>komfort</w:t>
            </w:r>
            <w:r>
              <w:t>u</w:t>
            </w:r>
          </w:p>
          <w:p w14:paraId="66326EC1" w14:textId="77777777" w:rsidR="00D42F49" w:rsidRPr="00AE6B84" w:rsidRDefault="00D42F49" w:rsidP="00D3581F">
            <w:pPr>
              <w:pStyle w:val="Odstavecseseznamem"/>
              <w:numPr>
                <w:ilvl w:val="0"/>
                <w:numId w:val="60"/>
              </w:numPr>
              <w:spacing w:after="160" w:line="259" w:lineRule="auto"/>
              <w:jc w:val="both"/>
            </w:pPr>
            <w:r w:rsidRPr="00AE6B84">
              <w:t>Fysiologie a komfort oděvu</w:t>
            </w:r>
            <w:r>
              <w:t xml:space="preserve"> </w:t>
            </w:r>
          </w:p>
          <w:p w14:paraId="37CFBCDA" w14:textId="77777777" w:rsidR="00D42F49" w:rsidRPr="001E7980" w:rsidRDefault="00D42F49" w:rsidP="00D3581F">
            <w:pPr>
              <w:pStyle w:val="Odstavecseseznamem"/>
              <w:numPr>
                <w:ilvl w:val="0"/>
                <w:numId w:val="60"/>
              </w:numPr>
              <w:spacing w:after="160" w:line="259" w:lineRule="auto"/>
              <w:jc w:val="both"/>
            </w:pPr>
            <w:r w:rsidRPr="001E7980">
              <w:t xml:space="preserve">Komfort, jeho dělení a </w:t>
            </w:r>
            <w:r>
              <w:t>p</w:t>
            </w:r>
            <w:r w:rsidRPr="001E7980">
              <w:t>rocesy ovlivňující komfort</w:t>
            </w:r>
          </w:p>
          <w:p w14:paraId="378CCFC3" w14:textId="77777777" w:rsidR="00D42F49" w:rsidRDefault="00D42F49" w:rsidP="00D3581F">
            <w:pPr>
              <w:pStyle w:val="Odstavecseseznamem"/>
              <w:numPr>
                <w:ilvl w:val="0"/>
                <w:numId w:val="60"/>
              </w:numPr>
              <w:spacing w:after="160" w:line="259" w:lineRule="auto"/>
              <w:jc w:val="both"/>
            </w:pPr>
            <w:r w:rsidRPr="001E7980">
              <w:t>Průdušnost</w:t>
            </w:r>
            <w:r>
              <w:t xml:space="preserve"> textilií</w:t>
            </w:r>
            <w:r w:rsidRPr="001E7980">
              <w:t xml:space="preserve">, </w:t>
            </w:r>
            <w:r>
              <w:t>p</w:t>
            </w:r>
            <w:r w:rsidRPr="001E7980">
              <w:t>órovitost</w:t>
            </w:r>
            <w:r>
              <w:t xml:space="preserve"> textilií a z</w:t>
            </w:r>
            <w:r w:rsidRPr="001E7980">
              <w:t>aplnění textilie</w:t>
            </w:r>
          </w:p>
          <w:p w14:paraId="300B3A24" w14:textId="77777777" w:rsidR="00D42F49" w:rsidRDefault="00D42F49" w:rsidP="00D3581F">
            <w:pPr>
              <w:pStyle w:val="Odstavecseseznamem"/>
              <w:numPr>
                <w:ilvl w:val="0"/>
                <w:numId w:val="60"/>
              </w:numPr>
              <w:spacing w:after="160" w:line="259" w:lineRule="auto"/>
              <w:jc w:val="both"/>
            </w:pPr>
            <w:r>
              <w:t>Tepelný odpor a tepelná vodivost</w:t>
            </w:r>
          </w:p>
          <w:p w14:paraId="39C249CD" w14:textId="77777777" w:rsidR="00D42F49" w:rsidRPr="001E7980" w:rsidRDefault="00D42F49" w:rsidP="00D3581F">
            <w:pPr>
              <w:pStyle w:val="Odstavecseseznamem"/>
              <w:numPr>
                <w:ilvl w:val="0"/>
                <w:numId w:val="60"/>
              </w:numPr>
              <w:spacing w:after="160" w:line="259" w:lineRule="auto"/>
              <w:jc w:val="both"/>
            </w:pPr>
            <w:r>
              <w:t>Prostup vzduchu a vodních par textilií</w:t>
            </w:r>
          </w:p>
          <w:p w14:paraId="6D960554" w14:textId="77777777" w:rsidR="00D42F49" w:rsidRDefault="00D42F49" w:rsidP="00D3581F">
            <w:pPr>
              <w:pStyle w:val="Odstavecseseznamem"/>
              <w:numPr>
                <w:ilvl w:val="0"/>
                <w:numId w:val="60"/>
              </w:numPr>
              <w:spacing w:after="160" w:line="259" w:lineRule="auto"/>
              <w:jc w:val="both"/>
            </w:pPr>
            <w:r w:rsidRPr="001E7980">
              <w:t>Metody hodno</w:t>
            </w:r>
            <w:r>
              <w:t>cení</w:t>
            </w:r>
            <w:r w:rsidRPr="001E7980">
              <w:t xml:space="preserve"> termo</w:t>
            </w:r>
            <w:r>
              <w:t>-</w:t>
            </w:r>
            <w:r w:rsidRPr="001E7980">
              <w:t>fyziologického komfortu</w:t>
            </w:r>
          </w:p>
          <w:p w14:paraId="230E287C" w14:textId="1EF1C1F9" w:rsidR="00624614" w:rsidRPr="0007596E" w:rsidRDefault="00D42F49" w:rsidP="00A31C99">
            <w:pPr>
              <w:pStyle w:val="Odstavecseseznamem"/>
              <w:numPr>
                <w:ilvl w:val="0"/>
                <w:numId w:val="60"/>
              </w:numPr>
              <w:spacing w:after="120"/>
              <w:ind w:left="714" w:hanging="357"/>
              <w:contextualSpacing w:val="0"/>
              <w:jc w:val="both"/>
            </w:pPr>
            <w:r>
              <w:t>Funkční oděvy a jejich dělení</w:t>
            </w:r>
          </w:p>
          <w:p w14:paraId="3301723C" w14:textId="7EA6C91E" w:rsidR="00D42F49" w:rsidRPr="00AF68B3" w:rsidRDefault="00D42F49" w:rsidP="00A31C99">
            <w:pPr>
              <w:jc w:val="both"/>
            </w:pPr>
            <w:r>
              <w:t xml:space="preserve">Student je schopen kriticky hodnotit výběr textilní materiálů pro účely využití v oděvním průmyslu nebo designérském kreativním procesu i s ohledem na environmentální dopady textilní produkce a fyziologický komfort oděvu. Zná </w:t>
            </w:r>
            <w:r w:rsidRPr="007346D8">
              <w:rPr>
                <w:rStyle w:val="fontstyle01"/>
              </w:rPr>
              <w:t>základ</w:t>
            </w:r>
            <w:r>
              <w:rPr>
                <w:rStyle w:val="fontstyle01"/>
              </w:rPr>
              <w:t>y</w:t>
            </w:r>
            <w:r w:rsidRPr="007346D8">
              <w:rPr>
                <w:rStyle w:val="fontstyle01"/>
              </w:rPr>
              <w:t xml:space="preserve"> textilní a oděvný výroby </w:t>
            </w:r>
            <w:r>
              <w:t>textilních materiálů, vlastnosti vláken a plošných textilií.</w:t>
            </w:r>
          </w:p>
        </w:tc>
      </w:tr>
      <w:tr w:rsidR="00D42F49" w14:paraId="66FCFE91" w14:textId="77777777" w:rsidTr="00D42F49">
        <w:trPr>
          <w:trHeight w:val="265"/>
        </w:trPr>
        <w:tc>
          <w:tcPr>
            <w:tcW w:w="3653" w:type="dxa"/>
            <w:gridSpan w:val="2"/>
            <w:tcBorders>
              <w:top w:val="nil"/>
            </w:tcBorders>
            <w:shd w:val="clear" w:color="auto" w:fill="F7CAAC"/>
          </w:tcPr>
          <w:p w14:paraId="58C9D8BA" w14:textId="77777777" w:rsidR="00D42F49" w:rsidRDefault="00D42F49" w:rsidP="00D42F49">
            <w:pPr>
              <w:jc w:val="both"/>
            </w:pPr>
            <w:r>
              <w:rPr>
                <w:b/>
              </w:rPr>
              <w:t>Studijní literatura a studijní pomůcky</w:t>
            </w:r>
          </w:p>
        </w:tc>
        <w:tc>
          <w:tcPr>
            <w:tcW w:w="6202" w:type="dxa"/>
            <w:gridSpan w:val="6"/>
            <w:tcBorders>
              <w:top w:val="nil"/>
              <w:bottom w:val="nil"/>
            </w:tcBorders>
          </w:tcPr>
          <w:p w14:paraId="528C2F3C" w14:textId="77777777" w:rsidR="00D42F49" w:rsidRDefault="00D42F49" w:rsidP="00D42F49">
            <w:pPr>
              <w:jc w:val="both"/>
            </w:pPr>
          </w:p>
        </w:tc>
      </w:tr>
      <w:tr w:rsidR="00D42F49" w:rsidRPr="003F7F55" w14:paraId="62360E6F" w14:textId="77777777" w:rsidTr="00624614">
        <w:trPr>
          <w:trHeight w:val="836"/>
        </w:trPr>
        <w:tc>
          <w:tcPr>
            <w:tcW w:w="9855" w:type="dxa"/>
            <w:gridSpan w:val="8"/>
            <w:tcBorders>
              <w:top w:val="nil"/>
            </w:tcBorders>
          </w:tcPr>
          <w:p w14:paraId="12BEDE7D" w14:textId="77777777" w:rsidR="00D42F49" w:rsidRDefault="00D42F49" w:rsidP="00D42F49">
            <w:pPr>
              <w:jc w:val="both"/>
              <w:rPr>
                <w:b/>
              </w:rPr>
            </w:pPr>
            <w:r w:rsidRPr="003F7F55">
              <w:rPr>
                <w:b/>
              </w:rPr>
              <w:t>Povinná:</w:t>
            </w:r>
          </w:p>
          <w:p w14:paraId="3F6A24C5" w14:textId="77777777" w:rsidR="00D42F49" w:rsidRPr="00094DF7" w:rsidRDefault="00D42F49" w:rsidP="00D42F49">
            <w:pPr>
              <w:jc w:val="both"/>
              <w:rPr>
                <w:bCs/>
              </w:rPr>
            </w:pPr>
            <w:r w:rsidRPr="00094DF7">
              <w:rPr>
                <w:bCs/>
              </w:rPr>
              <w:t xml:space="preserve">HES, L., SLUKA, P.: </w:t>
            </w:r>
            <w:r w:rsidRPr="00094DF7">
              <w:rPr>
                <w:bCs/>
                <w:i/>
                <w:iCs/>
              </w:rPr>
              <w:t>Úvod do komfortu textilií</w:t>
            </w:r>
            <w:r w:rsidRPr="00094DF7">
              <w:rPr>
                <w:bCs/>
              </w:rPr>
              <w:t>. Liberec: TUL, 2005. ISBN 80-7083-926-0.</w:t>
            </w:r>
          </w:p>
          <w:p w14:paraId="595634A4" w14:textId="77777777" w:rsidR="002D20F9" w:rsidRDefault="00D42F49" w:rsidP="00D42F49">
            <w:pPr>
              <w:rPr>
                <w:lang w:val="sk-SK" w:eastAsia="sk-SK"/>
              </w:rPr>
            </w:pPr>
            <w:r>
              <w:rPr>
                <w:caps/>
              </w:rPr>
              <w:t>LEGERSKÁ</w:t>
            </w:r>
            <w:r w:rsidRPr="00094DF7">
              <w:rPr>
                <w:caps/>
              </w:rPr>
              <w:t xml:space="preserve">, </w:t>
            </w:r>
            <w:r>
              <w:rPr>
                <w:caps/>
              </w:rPr>
              <w:t>J</w:t>
            </w:r>
            <w:r w:rsidRPr="00094DF7">
              <w:rPr>
                <w:caps/>
              </w:rPr>
              <w:t>.:</w:t>
            </w:r>
            <w:r w:rsidRPr="00094DF7">
              <w:t xml:space="preserve"> </w:t>
            </w:r>
            <w:r>
              <w:rPr>
                <w:i/>
              </w:rPr>
              <w:t>Termofyziologický komfort funkčných odevov</w:t>
            </w:r>
            <w:r w:rsidRPr="00094DF7">
              <w:t xml:space="preserve">. </w:t>
            </w:r>
            <w:r w:rsidRPr="00075BEC">
              <w:rPr>
                <w:color w:val="333333"/>
                <w:shd w:val="clear" w:color="auto" w:fill="FFFFFF"/>
              </w:rPr>
              <w:t>TnUAD, Fakulta priemyselných technológií</w:t>
            </w:r>
            <w:r w:rsidRPr="00094DF7">
              <w:rPr>
                <w:lang w:val="sk-SK" w:eastAsia="sk-SK"/>
              </w:rPr>
              <w:t>,</w:t>
            </w:r>
            <w:r>
              <w:rPr>
                <w:lang w:val="sk-SK" w:eastAsia="sk-SK"/>
              </w:rPr>
              <w:t xml:space="preserve"> 2017.</w:t>
            </w:r>
            <w:r w:rsidRPr="00094DF7">
              <w:rPr>
                <w:lang w:val="sk-SK" w:eastAsia="sk-SK"/>
              </w:rPr>
              <w:t xml:space="preserve"> </w:t>
            </w:r>
          </w:p>
          <w:p w14:paraId="66117EB8" w14:textId="116B3829" w:rsidR="00D42F49" w:rsidRDefault="00D42F49" w:rsidP="00D42F49">
            <w:pPr>
              <w:rPr>
                <w:caps/>
                <w:lang w:val="sk-SK"/>
              </w:rPr>
            </w:pPr>
            <w:r w:rsidRPr="00094DF7">
              <w:rPr>
                <w:caps/>
                <w:lang w:val="sk-SK"/>
              </w:rPr>
              <w:t>ISBN 978-80-8075-776-2.</w:t>
            </w:r>
          </w:p>
          <w:p w14:paraId="1BC53E3C" w14:textId="77777777" w:rsidR="002D20F9" w:rsidRDefault="00D42F49" w:rsidP="00D42F49">
            <w:pPr>
              <w:rPr>
                <w:lang w:val="sk-SK" w:eastAsia="sk-SK"/>
              </w:rPr>
            </w:pPr>
            <w:r w:rsidRPr="00094DF7">
              <w:rPr>
                <w:caps/>
              </w:rPr>
              <w:t>Lizák, P. – MURÁROVÁ, Z.:</w:t>
            </w:r>
            <w:r w:rsidRPr="00094DF7">
              <w:t xml:space="preserve"> </w:t>
            </w:r>
            <w:r w:rsidRPr="00094DF7">
              <w:rPr>
                <w:i/>
              </w:rPr>
              <w:t>Komfort odevov</w:t>
            </w:r>
            <w:r w:rsidRPr="00094DF7">
              <w:t xml:space="preserve">. </w:t>
            </w:r>
            <w:r w:rsidRPr="00094DF7">
              <w:rPr>
                <w:lang w:val="sk-SK" w:eastAsia="sk-SK"/>
              </w:rPr>
              <w:t xml:space="preserve">Krakow: Towarzystwo Słowaków w Polsce, 2013. </w:t>
            </w:r>
          </w:p>
          <w:p w14:paraId="48373AED" w14:textId="5B2E56D0" w:rsidR="00D42F49" w:rsidRPr="00094DF7" w:rsidRDefault="00D42F49" w:rsidP="00D42F49">
            <w:pPr>
              <w:rPr>
                <w:lang w:val="sk-SK" w:eastAsia="sk-SK"/>
              </w:rPr>
            </w:pPr>
            <w:r w:rsidRPr="00094DF7">
              <w:rPr>
                <w:lang w:val="sk-SK" w:eastAsia="sk-SK"/>
              </w:rPr>
              <w:t xml:space="preserve">ISBN 978-83-7490-384-4. </w:t>
            </w:r>
          </w:p>
          <w:p w14:paraId="09DC6706" w14:textId="6D92E6D9" w:rsidR="00D42F49" w:rsidRPr="00094DF7" w:rsidRDefault="00D42F49" w:rsidP="00D42F49">
            <w:r w:rsidRPr="00094DF7">
              <w:rPr>
                <w:caps/>
              </w:rPr>
              <w:t>Lizák, P.:</w:t>
            </w:r>
            <w:r w:rsidRPr="00094DF7">
              <w:t xml:space="preserve"> </w:t>
            </w:r>
            <w:r w:rsidRPr="00094DF7">
              <w:rPr>
                <w:bCs/>
                <w:i/>
                <w:iCs/>
              </w:rPr>
              <w:t>Textilné návrhárstvo</w:t>
            </w:r>
            <w:r w:rsidRPr="00094DF7">
              <w:rPr>
                <w:lang w:val="sk-SK"/>
              </w:rPr>
              <w:t xml:space="preserve">. </w:t>
            </w:r>
            <w:r w:rsidRPr="00094DF7">
              <w:t>Krakow: Towarzystwo Slowaków w Polsce, 2011. ISBN 978-83-7490-448-3.</w:t>
            </w:r>
          </w:p>
          <w:p w14:paraId="67690B3F" w14:textId="37AEF969" w:rsidR="00D42F49" w:rsidRPr="00094DF7" w:rsidRDefault="00D42F49" w:rsidP="008450C7">
            <w:pPr>
              <w:pStyle w:val="FormtovanvHTML"/>
              <w:tabs>
                <w:tab w:val="clear" w:pos="916"/>
                <w:tab w:val="left" w:pos="426"/>
              </w:tabs>
              <w:rPr>
                <w:rFonts w:ascii="Times New Roman" w:hAnsi="Times New Roman"/>
                <w:lang w:val="sk-SK"/>
              </w:rPr>
            </w:pPr>
            <w:r w:rsidRPr="00094DF7">
              <w:rPr>
                <w:rFonts w:ascii="Times New Roman" w:hAnsi="Times New Roman"/>
                <w:caps/>
              </w:rPr>
              <w:t>Lizák, P.:</w:t>
            </w:r>
            <w:r w:rsidRPr="00094DF7">
              <w:rPr>
                <w:rFonts w:ascii="Times New Roman" w:hAnsi="Times New Roman"/>
              </w:rPr>
              <w:t xml:space="preserve"> </w:t>
            </w:r>
            <w:r w:rsidRPr="00094DF7">
              <w:rPr>
                <w:rFonts w:ascii="Times New Roman" w:hAnsi="Times New Roman"/>
                <w:bCs/>
                <w:i/>
                <w:iCs/>
              </w:rPr>
              <w:t>Metódy hodnotenia štruktúry materiálov</w:t>
            </w:r>
            <w:r w:rsidRPr="00094DF7">
              <w:rPr>
                <w:rFonts w:ascii="Times New Roman" w:hAnsi="Times New Roman"/>
                <w:i/>
                <w:lang w:val="sk-SK"/>
              </w:rPr>
              <w:t>.</w:t>
            </w:r>
            <w:r w:rsidRPr="00094DF7">
              <w:rPr>
                <w:rFonts w:ascii="Times New Roman" w:hAnsi="Times New Roman"/>
                <w:lang w:val="sk-SK"/>
              </w:rPr>
              <w:t xml:space="preserve"> </w:t>
            </w:r>
            <w:r w:rsidRPr="00094DF7">
              <w:rPr>
                <w:rFonts w:ascii="Times New Roman" w:hAnsi="Times New Roman"/>
              </w:rPr>
              <w:t>Ostrava: Vysoká škola baňská-Technická univerzita Ostrava, Fakulta metalurgie a materiálového inžinierstva, 2016. ISBN 978-80-248-4004-8.</w:t>
            </w:r>
          </w:p>
          <w:p w14:paraId="43E16753" w14:textId="4EA2FE3F" w:rsidR="00D42F49" w:rsidRPr="00094DF7" w:rsidRDefault="00D42F49" w:rsidP="00D42F49">
            <w:r w:rsidRPr="00094DF7">
              <w:rPr>
                <w:caps/>
              </w:rPr>
              <w:t>Lizák, P.:</w:t>
            </w:r>
            <w:r w:rsidRPr="00094DF7">
              <w:t xml:space="preserve"> </w:t>
            </w:r>
            <w:r w:rsidRPr="00094DF7">
              <w:rPr>
                <w:i/>
              </w:rPr>
              <w:t>Textilný dizajn</w:t>
            </w:r>
            <w:r w:rsidRPr="00094DF7">
              <w:t>. Ružomberok: Dizajn, 2006. ISBN 80-969610-10-4.</w:t>
            </w:r>
          </w:p>
          <w:p w14:paraId="3945A329" w14:textId="08F93381" w:rsidR="00D42F49" w:rsidRPr="00094DF7" w:rsidRDefault="00D42F49" w:rsidP="00D42F49">
            <w:pPr>
              <w:jc w:val="both"/>
              <w:rPr>
                <w:bCs/>
                <w:lang w:val="sk-SK"/>
              </w:rPr>
            </w:pPr>
            <w:r w:rsidRPr="00094DF7">
              <w:rPr>
                <w:bCs/>
                <w:lang w:val="en-GB"/>
              </w:rPr>
              <w:t xml:space="preserve">SONG, G. (Ed.): </w:t>
            </w:r>
            <w:r w:rsidRPr="00094DF7">
              <w:rPr>
                <w:bCs/>
                <w:i/>
                <w:lang w:val="en-GB"/>
              </w:rPr>
              <w:t>Improving comfort in clothing</w:t>
            </w:r>
            <w:r w:rsidRPr="00094DF7">
              <w:rPr>
                <w:bCs/>
                <w:lang w:val="en-GB"/>
              </w:rPr>
              <w:t xml:space="preserve">. </w:t>
            </w:r>
            <w:r w:rsidR="000B5273" w:rsidRPr="00094DF7">
              <w:rPr>
                <w:bCs/>
                <w:lang w:val="en-GB"/>
              </w:rPr>
              <w:t>Oxford:</w:t>
            </w:r>
            <w:r w:rsidRPr="00094DF7">
              <w:rPr>
                <w:bCs/>
                <w:lang w:val="en-GB"/>
              </w:rPr>
              <w:t xml:space="preserve"> Woodhead Publishing, 2011</w:t>
            </w:r>
            <w:r w:rsidR="006533A9">
              <w:rPr>
                <w:bCs/>
                <w:lang w:val="en-GB"/>
              </w:rPr>
              <w:t>.</w:t>
            </w:r>
            <w:r w:rsidRPr="00094DF7">
              <w:rPr>
                <w:bCs/>
                <w:lang w:val="en-GB"/>
              </w:rPr>
              <w:t xml:space="preserve"> ISBN 978-1-84569-539-2.</w:t>
            </w:r>
          </w:p>
          <w:p w14:paraId="3F9124BA" w14:textId="253B1DFD" w:rsidR="00D42F49" w:rsidRPr="00094DF7" w:rsidRDefault="006533A9" w:rsidP="003D6BB8">
            <w:pPr>
              <w:jc w:val="both"/>
              <w:rPr>
                <w:shd w:val="clear" w:color="auto" w:fill="FFFFFF"/>
              </w:rPr>
            </w:pPr>
            <w:r>
              <w:rPr>
                <w:caps/>
              </w:rPr>
              <w:t>D</w:t>
            </w:r>
            <w:r w:rsidRPr="003F7F55">
              <w:rPr>
                <w:b/>
              </w:rPr>
              <w:t>o</w:t>
            </w:r>
            <w:r>
              <w:rPr>
                <w:b/>
              </w:rPr>
              <w:t>poručená</w:t>
            </w:r>
            <w:r w:rsidRPr="003F7F55">
              <w:rPr>
                <w:b/>
              </w:rPr>
              <w:t>:</w:t>
            </w:r>
          </w:p>
          <w:p w14:paraId="3E3ABC53" w14:textId="77777777" w:rsidR="00D42F49" w:rsidRPr="00696B66" w:rsidRDefault="00D42F49" w:rsidP="00D42F49">
            <w:pPr>
              <w:shd w:val="clear" w:color="auto" w:fill="FFFFFF"/>
              <w:outlineLvl w:val="0"/>
            </w:pPr>
            <w:r w:rsidRPr="00696B66">
              <w:rPr>
                <w:shd w:val="clear" w:color="auto" w:fill="FFFFFF"/>
              </w:rPr>
              <w:t>DOSHI, Usha. </w:t>
            </w:r>
            <w:r w:rsidRPr="00696B66">
              <w:rPr>
                <w:i/>
                <w:iCs/>
                <w:shd w:val="clear" w:color="auto" w:fill="FFFFFF"/>
              </w:rPr>
              <w:t>Creating with shapes</w:t>
            </w:r>
            <w:r w:rsidRPr="00696B66">
              <w:rPr>
                <w:shd w:val="clear" w:color="auto" w:fill="FFFFFF"/>
              </w:rPr>
              <w:t>, 1st ed., London: COS, 2018</w:t>
            </w:r>
            <w:r w:rsidRPr="00696B66">
              <w:t xml:space="preserve">. </w:t>
            </w:r>
            <w:r w:rsidRPr="00696B66">
              <w:rPr>
                <w:shd w:val="clear" w:color="auto" w:fill="FFFFFF"/>
              </w:rPr>
              <w:t>ISBN 9781527212138.</w:t>
            </w:r>
          </w:p>
          <w:p w14:paraId="6E57A44D" w14:textId="77777777" w:rsidR="00D42F49" w:rsidRPr="00696B66" w:rsidRDefault="00D42F49" w:rsidP="00D42F49">
            <w:pPr>
              <w:shd w:val="clear" w:color="auto" w:fill="FFFFFF"/>
              <w:outlineLvl w:val="0"/>
            </w:pPr>
            <w:r w:rsidRPr="00696B66">
              <w:t xml:space="preserve">PARISH, Pat. </w:t>
            </w:r>
            <w:r w:rsidRPr="00696B66">
              <w:rPr>
                <w:i/>
              </w:rPr>
              <w:t xml:space="preserve">Pattern cutting: the architecture of fashion. </w:t>
            </w:r>
            <w:r w:rsidRPr="00696B66">
              <w:t xml:space="preserve">Gordonsville, VA: Distributed in the United States of America &amp; Canada by Macmillan, 2013. ISBN 9782940411900. </w:t>
            </w:r>
          </w:p>
          <w:p w14:paraId="33470A3F" w14:textId="77777777" w:rsidR="00D42F49" w:rsidRPr="00696B66" w:rsidRDefault="00D42F49" w:rsidP="00D42F49">
            <w:pPr>
              <w:shd w:val="clear" w:color="auto" w:fill="FFFFFF"/>
              <w:outlineLvl w:val="0"/>
            </w:pPr>
            <w:r w:rsidRPr="00696B66">
              <w:lastRenderedPageBreak/>
              <w:t xml:space="preserve">RISSANEN, Timo a Holly MCQUILLAN. </w:t>
            </w:r>
            <w:r w:rsidRPr="00696B66">
              <w:rPr>
                <w:i/>
              </w:rPr>
              <w:t>Zero waste fashion design.</w:t>
            </w:r>
            <w:r w:rsidRPr="00696B66">
              <w:t xml:space="preserve"> New York: Bloomsbury, Fairchild Books, an imprint of Bloomsbury Publishing, 2016. ISBN 9781472581983. </w:t>
            </w:r>
          </w:p>
          <w:p w14:paraId="5A57F94A" w14:textId="77777777" w:rsidR="002D20F9" w:rsidRDefault="00D42F49" w:rsidP="00624614">
            <w:pPr>
              <w:shd w:val="clear" w:color="auto" w:fill="FFFFFF"/>
              <w:outlineLvl w:val="0"/>
            </w:pPr>
            <w:r w:rsidRPr="00696B66">
              <w:t xml:space="preserve">TEUNISSEN, José et al. </w:t>
            </w:r>
            <w:r w:rsidRPr="00696B66">
              <w:rPr>
                <w:i/>
              </w:rPr>
              <w:t>The future of fashion is now.</w:t>
            </w:r>
            <w:r w:rsidRPr="00696B66">
              <w:t xml:space="preserve"> Rotterdam: Museum Boijmans Van Beuningen, 2014. </w:t>
            </w:r>
          </w:p>
          <w:p w14:paraId="695E5028" w14:textId="78F14103" w:rsidR="00D42F49" w:rsidRPr="00624614" w:rsidRDefault="00D42F49" w:rsidP="00624614">
            <w:pPr>
              <w:shd w:val="clear" w:color="auto" w:fill="FFFFFF"/>
              <w:outlineLvl w:val="0"/>
            </w:pPr>
            <w:r w:rsidRPr="00696B66">
              <w:t>ISBN 9789069182810.</w:t>
            </w:r>
          </w:p>
        </w:tc>
      </w:tr>
    </w:tbl>
    <w:p w14:paraId="7D8E9AC2" w14:textId="44179FDC" w:rsidR="00D42F49" w:rsidRDefault="00D42F49"/>
    <w:p w14:paraId="0B8CF038" w14:textId="77777777" w:rsidR="002B6801" w:rsidRDefault="00D42F4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B6801" w14:paraId="41AAD9E0" w14:textId="77777777" w:rsidTr="002B6801">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38E844F9" w14:textId="77777777" w:rsidR="002B6801" w:rsidRPr="002B6801" w:rsidRDefault="002B6801">
            <w:pPr>
              <w:spacing w:line="256" w:lineRule="auto"/>
              <w:jc w:val="both"/>
              <w:rPr>
                <w:b/>
                <w:sz w:val="28"/>
                <w:szCs w:val="28"/>
                <w:lang w:eastAsia="en-US"/>
              </w:rPr>
            </w:pPr>
            <w:r w:rsidRPr="002B6801">
              <w:lastRenderedPageBreak/>
              <w:br w:type="page"/>
            </w:r>
            <w:r w:rsidRPr="002B6801">
              <w:rPr>
                <w:b/>
                <w:sz w:val="28"/>
                <w:szCs w:val="28"/>
                <w:lang w:eastAsia="en-US"/>
              </w:rPr>
              <w:t>B-III – Charakteristika studijního předmětu</w:t>
            </w:r>
          </w:p>
        </w:tc>
      </w:tr>
      <w:tr w:rsidR="002B6801" w14:paraId="223C7720" w14:textId="77777777" w:rsidTr="002B6801">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527542E9" w14:textId="77777777" w:rsidR="002B6801" w:rsidRPr="002B6801" w:rsidRDefault="002B6801">
            <w:pPr>
              <w:spacing w:line="256" w:lineRule="auto"/>
              <w:rPr>
                <w:b/>
                <w:lang w:eastAsia="en-US"/>
              </w:rPr>
            </w:pPr>
            <w:r w:rsidRPr="002B6801">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14:paraId="7794CAFE" w14:textId="77777777" w:rsidR="002B6801" w:rsidRPr="002B6801" w:rsidRDefault="002B6801">
            <w:pPr>
              <w:spacing w:line="256" w:lineRule="auto"/>
              <w:jc w:val="both"/>
              <w:rPr>
                <w:lang w:eastAsia="en-US"/>
              </w:rPr>
            </w:pPr>
            <w:r w:rsidRPr="002B6801">
              <w:rPr>
                <w:lang w:eastAsia="en-US"/>
              </w:rPr>
              <w:t>Teorie a technologie SP 7</w:t>
            </w:r>
          </w:p>
        </w:tc>
      </w:tr>
      <w:tr w:rsidR="002B6801" w14:paraId="4BB49385" w14:textId="77777777" w:rsidTr="002B6801">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4B2BC0E" w14:textId="77777777" w:rsidR="002B6801" w:rsidRPr="002B6801" w:rsidRDefault="002B6801">
            <w:pPr>
              <w:spacing w:line="256" w:lineRule="auto"/>
              <w:rPr>
                <w:b/>
                <w:lang w:eastAsia="en-US"/>
              </w:rPr>
            </w:pPr>
            <w:r w:rsidRPr="002B6801">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57E505C1" w14:textId="16A7CA18" w:rsidR="002B6801" w:rsidRPr="002B6801" w:rsidRDefault="00CB2898" w:rsidP="00C825E5">
            <w:pPr>
              <w:spacing w:line="256" w:lineRule="auto"/>
              <w:jc w:val="both"/>
              <w:rPr>
                <w:lang w:eastAsia="en-US"/>
              </w:rPr>
            </w:pPr>
            <w:r>
              <w:rPr>
                <w:lang w:eastAsia="en-US"/>
              </w:rPr>
              <w:t>p</w:t>
            </w:r>
            <w:r w:rsidR="002B6801" w:rsidRPr="002B6801">
              <w:rPr>
                <w:lang w:eastAsia="en-US"/>
              </w:rPr>
              <w:t xml:space="preserve">ovinný, </w:t>
            </w:r>
            <w:r w:rsidR="00C825E5">
              <w:rPr>
                <w:lang w:eastAsia="en-US"/>
              </w:rPr>
              <w:t>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81A9E73" w14:textId="77777777" w:rsidR="002B6801" w:rsidRPr="002B6801" w:rsidRDefault="002B6801">
            <w:pPr>
              <w:spacing w:line="256" w:lineRule="auto"/>
              <w:jc w:val="both"/>
              <w:rPr>
                <w:lang w:eastAsia="en-US"/>
              </w:rPr>
            </w:pPr>
            <w:r w:rsidRPr="002B6801">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003D5362" w14:textId="77777777" w:rsidR="002B6801" w:rsidRPr="002B6801" w:rsidRDefault="002B6801">
            <w:pPr>
              <w:spacing w:line="256" w:lineRule="auto"/>
              <w:jc w:val="both"/>
              <w:rPr>
                <w:lang w:eastAsia="en-US"/>
              </w:rPr>
            </w:pPr>
            <w:r w:rsidRPr="002B6801">
              <w:rPr>
                <w:lang w:eastAsia="en-US"/>
              </w:rPr>
              <w:t>1/ZS</w:t>
            </w:r>
          </w:p>
        </w:tc>
      </w:tr>
      <w:tr w:rsidR="002B6801" w14:paraId="42C4F765" w14:textId="77777777" w:rsidTr="002B6801">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98C22A4" w14:textId="77777777" w:rsidR="002B6801" w:rsidRPr="002B6801" w:rsidRDefault="002B6801">
            <w:pPr>
              <w:spacing w:line="256" w:lineRule="auto"/>
              <w:rPr>
                <w:b/>
                <w:lang w:eastAsia="en-US"/>
              </w:rPr>
            </w:pPr>
            <w:r w:rsidRPr="002B6801">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4019E730" w14:textId="2405F1C0" w:rsidR="002B6801" w:rsidRPr="002B6801" w:rsidRDefault="002B6801">
            <w:pPr>
              <w:spacing w:line="256" w:lineRule="auto"/>
              <w:jc w:val="both"/>
              <w:rPr>
                <w:lang w:eastAsia="en-US"/>
              </w:rPr>
            </w:pPr>
            <w:r w:rsidRPr="002B6801">
              <w:rPr>
                <w:lang w:eastAsia="en-US"/>
              </w:rPr>
              <w:t>13</w:t>
            </w:r>
            <w:r w:rsidR="00C159EE">
              <w:rPr>
                <w:lang w:eastAsia="en-US"/>
              </w:rPr>
              <w:t xml:space="preserve"> </w:t>
            </w:r>
            <w:r w:rsidRPr="002B6801">
              <w:rPr>
                <w:lang w:eastAsia="en-US"/>
              </w:rPr>
              <w:t>p + 13</w:t>
            </w:r>
            <w:r w:rsidR="00C159EE">
              <w:rPr>
                <w:lang w:eastAsia="en-US"/>
              </w:rPr>
              <w:t xml:space="preserve"> </w:t>
            </w:r>
            <w:r w:rsidRPr="002B6801">
              <w:rPr>
                <w:lang w:eastAsia="en-US"/>
              </w:rPr>
              <w:t>s</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3CC6EEB6" w14:textId="77777777" w:rsidR="002B6801" w:rsidRPr="002B6801" w:rsidRDefault="002B6801">
            <w:pPr>
              <w:spacing w:line="256" w:lineRule="auto"/>
              <w:jc w:val="both"/>
              <w:rPr>
                <w:b/>
                <w:lang w:eastAsia="en-US"/>
              </w:rPr>
            </w:pPr>
            <w:r w:rsidRPr="002B6801">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36C08087" w14:textId="77777777" w:rsidR="002B6801" w:rsidRPr="002B6801" w:rsidRDefault="002B6801">
            <w:pPr>
              <w:spacing w:line="256" w:lineRule="auto"/>
              <w:jc w:val="both"/>
              <w:rPr>
                <w:lang w:eastAsia="en-US"/>
              </w:rPr>
            </w:pPr>
            <w:r w:rsidRPr="002B6801">
              <w:rPr>
                <w:lang w:eastAsia="en-US"/>
              </w:rPr>
              <w:t>26</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120F8EAB" w14:textId="77777777" w:rsidR="002B6801" w:rsidRPr="002B6801" w:rsidRDefault="002B6801">
            <w:pPr>
              <w:spacing w:line="256" w:lineRule="auto"/>
              <w:jc w:val="both"/>
              <w:rPr>
                <w:b/>
                <w:lang w:eastAsia="en-US"/>
              </w:rPr>
            </w:pPr>
            <w:r w:rsidRPr="002B6801">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79E0DE81" w14:textId="77777777" w:rsidR="002B6801" w:rsidRPr="002B6801" w:rsidRDefault="002B6801">
            <w:pPr>
              <w:spacing w:line="256" w:lineRule="auto"/>
              <w:jc w:val="both"/>
              <w:rPr>
                <w:lang w:eastAsia="en-US"/>
              </w:rPr>
            </w:pPr>
            <w:r w:rsidRPr="002B6801">
              <w:rPr>
                <w:lang w:eastAsia="en-US"/>
              </w:rPr>
              <w:t>2</w:t>
            </w:r>
          </w:p>
        </w:tc>
      </w:tr>
      <w:tr w:rsidR="002B6801" w14:paraId="7E1FE4C6" w14:textId="77777777" w:rsidTr="002B6801">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953B356" w14:textId="77777777" w:rsidR="002B6801" w:rsidRPr="002B6801" w:rsidRDefault="002B6801">
            <w:pPr>
              <w:spacing w:line="256" w:lineRule="auto"/>
              <w:rPr>
                <w:b/>
                <w:lang w:eastAsia="en-US"/>
              </w:rPr>
            </w:pPr>
            <w:r w:rsidRPr="002B6801">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hideMark/>
          </w:tcPr>
          <w:p w14:paraId="3B13B552" w14:textId="30B28EAD" w:rsidR="002B6801" w:rsidRPr="002B6801" w:rsidRDefault="002B6801">
            <w:pPr>
              <w:spacing w:line="256" w:lineRule="auto"/>
              <w:jc w:val="both"/>
              <w:rPr>
                <w:lang w:eastAsia="en-US"/>
              </w:rPr>
            </w:pPr>
          </w:p>
        </w:tc>
      </w:tr>
      <w:tr w:rsidR="002B6801" w14:paraId="64091F9C" w14:textId="77777777" w:rsidTr="002B6801">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289885E7" w14:textId="77777777" w:rsidR="002B6801" w:rsidRPr="002B6801" w:rsidRDefault="002B6801">
            <w:pPr>
              <w:spacing w:line="256" w:lineRule="auto"/>
              <w:rPr>
                <w:b/>
                <w:lang w:eastAsia="en-US"/>
              </w:rPr>
            </w:pPr>
            <w:r w:rsidRPr="002B6801">
              <w:rPr>
                <w:b/>
                <w:lang w:eastAsia="en-US"/>
              </w:rPr>
              <w:t>Klasifikovaný zápočet</w:t>
            </w:r>
          </w:p>
        </w:tc>
        <w:tc>
          <w:tcPr>
            <w:tcW w:w="3406" w:type="dxa"/>
            <w:gridSpan w:val="4"/>
            <w:tcBorders>
              <w:top w:val="single" w:sz="4" w:space="0" w:color="auto"/>
              <w:left w:val="single" w:sz="4" w:space="0" w:color="auto"/>
              <w:bottom w:val="single" w:sz="4" w:space="0" w:color="auto"/>
              <w:right w:val="single" w:sz="4" w:space="0" w:color="auto"/>
            </w:tcBorders>
            <w:hideMark/>
          </w:tcPr>
          <w:p w14:paraId="7E55C010" w14:textId="3D358E2B" w:rsidR="002B6801" w:rsidRPr="002B6801" w:rsidRDefault="00CB2898">
            <w:pPr>
              <w:spacing w:line="256" w:lineRule="auto"/>
              <w:jc w:val="both"/>
              <w:rPr>
                <w:lang w:eastAsia="en-US"/>
              </w:rPr>
            </w:pPr>
            <w:r>
              <w:rPr>
                <w:lang w:eastAsia="en-US"/>
              </w:rPr>
              <w:t>k</w:t>
            </w:r>
            <w:r w:rsidR="002B6801" w:rsidRPr="002B6801">
              <w:rPr>
                <w:lang w:eastAsia="en-US"/>
              </w:rPr>
              <w:t>lasifikovaný 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3AB61B27" w14:textId="77777777" w:rsidR="002B6801" w:rsidRPr="002B6801" w:rsidRDefault="002B6801">
            <w:pPr>
              <w:spacing w:line="256" w:lineRule="auto"/>
              <w:jc w:val="both"/>
              <w:rPr>
                <w:b/>
                <w:lang w:eastAsia="en-US"/>
              </w:rPr>
            </w:pPr>
            <w:r w:rsidRPr="002B6801">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773C6C06" w14:textId="77777777" w:rsidR="002B6801" w:rsidRPr="002B6801" w:rsidRDefault="002B6801">
            <w:pPr>
              <w:spacing w:line="256" w:lineRule="auto"/>
              <w:jc w:val="both"/>
              <w:rPr>
                <w:lang w:eastAsia="en-US"/>
              </w:rPr>
            </w:pPr>
            <w:r w:rsidRPr="002B6801">
              <w:rPr>
                <w:lang w:eastAsia="en-US"/>
              </w:rPr>
              <w:t>Přednáška, seminář</w:t>
            </w:r>
          </w:p>
        </w:tc>
      </w:tr>
      <w:tr w:rsidR="002B6801" w14:paraId="0626C4EF" w14:textId="77777777" w:rsidTr="002B6801">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D0E8035" w14:textId="77777777" w:rsidR="002B6801" w:rsidRPr="002B6801" w:rsidRDefault="002B6801">
            <w:pPr>
              <w:spacing w:line="256" w:lineRule="auto"/>
              <w:rPr>
                <w:b/>
                <w:lang w:eastAsia="en-US"/>
              </w:rPr>
            </w:pPr>
            <w:r w:rsidRPr="002B6801">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hideMark/>
          </w:tcPr>
          <w:p w14:paraId="4059579B" w14:textId="46C9D6D0" w:rsidR="002B6801" w:rsidRPr="002B6801" w:rsidRDefault="000C539D">
            <w:pPr>
              <w:spacing w:line="256" w:lineRule="auto"/>
              <w:jc w:val="both"/>
              <w:rPr>
                <w:lang w:eastAsia="en-US"/>
              </w:rPr>
            </w:pPr>
            <w:r>
              <w:rPr>
                <w:lang w:eastAsia="en-US"/>
              </w:rPr>
              <w:t>P</w:t>
            </w:r>
            <w:r w:rsidR="002B6801" w:rsidRPr="002B6801">
              <w:rPr>
                <w:lang w:eastAsia="en-US"/>
              </w:rPr>
              <w:t xml:space="preserve">růřezový test z látky předmětu a cca dvaceminutový pohovor na téma ze zadaných zkušebních otázek. </w:t>
            </w:r>
          </w:p>
          <w:p w14:paraId="3E82B3CB" w14:textId="77777777" w:rsidR="002B6801" w:rsidRPr="002B6801" w:rsidRDefault="002B6801">
            <w:pPr>
              <w:spacing w:line="256" w:lineRule="auto"/>
              <w:jc w:val="both"/>
              <w:rPr>
                <w:lang w:eastAsia="en-US"/>
              </w:rPr>
            </w:pPr>
            <w:r w:rsidRPr="002B6801">
              <w:rPr>
                <w:lang w:eastAsia="en-US"/>
              </w:rPr>
              <w:t>Student prokáže patřičné porozumění tématu.</w:t>
            </w:r>
          </w:p>
          <w:p w14:paraId="37384E76" w14:textId="3A184E02" w:rsidR="002B6801" w:rsidRPr="002B6801" w:rsidRDefault="002B6801">
            <w:pPr>
              <w:spacing w:line="256" w:lineRule="auto"/>
              <w:jc w:val="both"/>
              <w:rPr>
                <w:lang w:eastAsia="en-US"/>
              </w:rPr>
            </w:pPr>
            <w:r w:rsidRPr="002B6801">
              <w:rPr>
                <w:lang w:eastAsia="en-US"/>
              </w:rPr>
              <w:t xml:space="preserve">80% aktivní účast na </w:t>
            </w:r>
            <w:r w:rsidR="00953191">
              <w:rPr>
                <w:lang w:eastAsia="en-US"/>
              </w:rPr>
              <w:t>výuce</w:t>
            </w:r>
            <w:r w:rsidRPr="002B6801">
              <w:rPr>
                <w:lang w:eastAsia="en-US"/>
              </w:rPr>
              <w:t>.</w:t>
            </w:r>
          </w:p>
        </w:tc>
      </w:tr>
      <w:tr w:rsidR="002B6801" w14:paraId="6031BF99" w14:textId="77777777" w:rsidTr="00624614">
        <w:trPr>
          <w:trHeight w:val="115"/>
        </w:trPr>
        <w:tc>
          <w:tcPr>
            <w:tcW w:w="9855" w:type="dxa"/>
            <w:gridSpan w:val="8"/>
            <w:tcBorders>
              <w:top w:val="nil"/>
              <w:left w:val="single" w:sz="4" w:space="0" w:color="auto"/>
              <w:bottom w:val="single" w:sz="4" w:space="0" w:color="auto"/>
              <w:right w:val="single" w:sz="4" w:space="0" w:color="auto"/>
            </w:tcBorders>
          </w:tcPr>
          <w:p w14:paraId="185DC3EB" w14:textId="77777777" w:rsidR="002B6801" w:rsidRPr="002B6801" w:rsidRDefault="002B6801">
            <w:pPr>
              <w:spacing w:line="256" w:lineRule="auto"/>
              <w:rPr>
                <w:lang w:eastAsia="en-US"/>
              </w:rPr>
            </w:pPr>
          </w:p>
        </w:tc>
      </w:tr>
      <w:tr w:rsidR="00C825E5" w14:paraId="258126D5" w14:textId="77777777" w:rsidTr="002B6801">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14:paraId="6F903762" w14:textId="77777777" w:rsidR="00C825E5" w:rsidRPr="002B6801" w:rsidRDefault="00C825E5" w:rsidP="00C825E5">
            <w:pPr>
              <w:spacing w:line="256" w:lineRule="auto"/>
              <w:rPr>
                <w:b/>
                <w:lang w:eastAsia="en-US"/>
              </w:rPr>
            </w:pPr>
            <w:r w:rsidRPr="002B6801">
              <w:rPr>
                <w:b/>
                <w:lang w:eastAsia="en-US"/>
              </w:rPr>
              <w:t>Garant předmětu</w:t>
            </w:r>
          </w:p>
        </w:tc>
        <w:tc>
          <w:tcPr>
            <w:tcW w:w="6769" w:type="dxa"/>
            <w:gridSpan w:val="7"/>
            <w:tcBorders>
              <w:top w:val="nil"/>
              <w:left w:val="single" w:sz="4" w:space="0" w:color="auto"/>
              <w:bottom w:val="single" w:sz="4" w:space="0" w:color="auto"/>
              <w:right w:val="single" w:sz="4" w:space="0" w:color="auto"/>
            </w:tcBorders>
            <w:hideMark/>
          </w:tcPr>
          <w:p w14:paraId="0AA98C89" w14:textId="24DC68C4" w:rsidR="00C825E5" w:rsidRPr="002B6801" w:rsidRDefault="00C825E5" w:rsidP="00C825E5">
            <w:pPr>
              <w:spacing w:line="256" w:lineRule="auto"/>
              <w:jc w:val="both"/>
              <w:rPr>
                <w:lang w:eastAsia="en-US"/>
              </w:rPr>
            </w:pPr>
            <w:r>
              <w:rPr>
                <w:lang w:eastAsia="en-US"/>
              </w:rPr>
              <w:t xml:space="preserve">Ing. Radim Roška </w:t>
            </w:r>
          </w:p>
        </w:tc>
      </w:tr>
      <w:tr w:rsidR="00C825E5" w14:paraId="36CA1202" w14:textId="77777777" w:rsidTr="002B6801">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14:paraId="66BB82A8" w14:textId="77777777" w:rsidR="00C825E5" w:rsidRPr="002B6801" w:rsidRDefault="00C825E5" w:rsidP="00C825E5">
            <w:pPr>
              <w:spacing w:line="256" w:lineRule="auto"/>
              <w:rPr>
                <w:b/>
                <w:lang w:eastAsia="en-US"/>
              </w:rPr>
            </w:pPr>
            <w:r w:rsidRPr="002B6801">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14:paraId="42905999" w14:textId="51758748" w:rsidR="00C825E5" w:rsidRPr="002B6801" w:rsidRDefault="00C825E5" w:rsidP="00C825E5">
            <w:pPr>
              <w:spacing w:line="256" w:lineRule="auto"/>
              <w:jc w:val="both"/>
              <w:rPr>
                <w:lang w:eastAsia="en-US"/>
              </w:rPr>
            </w:pPr>
            <w:r>
              <w:rPr>
                <w:lang w:eastAsia="en-US"/>
              </w:rPr>
              <w:t>100</w:t>
            </w:r>
            <w:r w:rsidR="00953191">
              <w:rPr>
                <w:lang w:eastAsia="en-US"/>
              </w:rPr>
              <w:t xml:space="preserve"> </w:t>
            </w:r>
            <w:r>
              <w:rPr>
                <w:lang w:eastAsia="en-US"/>
              </w:rPr>
              <w:t>%</w:t>
            </w:r>
          </w:p>
        </w:tc>
      </w:tr>
      <w:tr w:rsidR="00C825E5" w14:paraId="00E89D88" w14:textId="77777777" w:rsidTr="002B6801">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1219EE3" w14:textId="77777777" w:rsidR="00C825E5" w:rsidRPr="002B6801" w:rsidRDefault="00C825E5" w:rsidP="00C825E5">
            <w:pPr>
              <w:spacing w:line="256" w:lineRule="auto"/>
              <w:rPr>
                <w:b/>
                <w:lang w:eastAsia="en-US"/>
              </w:rPr>
            </w:pPr>
            <w:r w:rsidRPr="002B6801">
              <w:rPr>
                <w:b/>
                <w:lang w:eastAsia="en-US"/>
              </w:rPr>
              <w:t>Vyučující</w:t>
            </w:r>
          </w:p>
        </w:tc>
        <w:tc>
          <w:tcPr>
            <w:tcW w:w="6769" w:type="dxa"/>
            <w:gridSpan w:val="7"/>
            <w:tcBorders>
              <w:top w:val="single" w:sz="4" w:space="0" w:color="auto"/>
              <w:left w:val="single" w:sz="4" w:space="0" w:color="auto"/>
              <w:bottom w:val="nil"/>
              <w:right w:val="single" w:sz="4" w:space="0" w:color="auto"/>
            </w:tcBorders>
            <w:hideMark/>
          </w:tcPr>
          <w:p w14:paraId="01D91ADF" w14:textId="450473A3" w:rsidR="00C825E5" w:rsidRPr="002B6801" w:rsidRDefault="00C825E5" w:rsidP="00C825E5">
            <w:pPr>
              <w:spacing w:line="256" w:lineRule="auto"/>
              <w:jc w:val="both"/>
              <w:rPr>
                <w:lang w:eastAsia="en-US"/>
              </w:rPr>
            </w:pPr>
            <w:r w:rsidRPr="002B6801">
              <w:rPr>
                <w:lang w:eastAsia="en-US"/>
              </w:rPr>
              <w:t xml:space="preserve">Ing. Radim Roška </w:t>
            </w:r>
          </w:p>
        </w:tc>
      </w:tr>
      <w:tr w:rsidR="002B6801" w14:paraId="72F26625" w14:textId="77777777" w:rsidTr="002B6801">
        <w:trPr>
          <w:trHeight w:val="278"/>
        </w:trPr>
        <w:tc>
          <w:tcPr>
            <w:tcW w:w="9855" w:type="dxa"/>
            <w:gridSpan w:val="8"/>
            <w:tcBorders>
              <w:top w:val="nil"/>
              <w:left w:val="single" w:sz="4" w:space="0" w:color="auto"/>
              <w:bottom w:val="single" w:sz="4" w:space="0" w:color="auto"/>
              <w:right w:val="single" w:sz="4" w:space="0" w:color="auto"/>
            </w:tcBorders>
          </w:tcPr>
          <w:p w14:paraId="76F01213" w14:textId="77777777" w:rsidR="002B6801" w:rsidRPr="002B6801" w:rsidRDefault="002B6801">
            <w:pPr>
              <w:spacing w:line="256" w:lineRule="auto"/>
              <w:jc w:val="both"/>
              <w:rPr>
                <w:lang w:eastAsia="en-US"/>
              </w:rPr>
            </w:pPr>
          </w:p>
        </w:tc>
      </w:tr>
      <w:tr w:rsidR="002B6801" w14:paraId="05B846BB" w14:textId="77777777" w:rsidTr="002B6801">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8458FC1" w14:textId="77777777" w:rsidR="002B6801" w:rsidRPr="002B6801" w:rsidRDefault="002B6801">
            <w:pPr>
              <w:spacing w:line="256" w:lineRule="auto"/>
              <w:jc w:val="both"/>
              <w:rPr>
                <w:b/>
                <w:lang w:eastAsia="en-US"/>
              </w:rPr>
            </w:pPr>
            <w:r w:rsidRPr="002B6801">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tcPr>
          <w:p w14:paraId="7FA8B1C1" w14:textId="77777777" w:rsidR="002B6801" w:rsidRPr="002B6801" w:rsidRDefault="002B6801">
            <w:pPr>
              <w:spacing w:line="256" w:lineRule="auto"/>
              <w:jc w:val="both"/>
              <w:rPr>
                <w:lang w:eastAsia="en-US"/>
              </w:rPr>
            </w:pPr>
          </w:p>
        </w:tc>
      </w:tr>
      <w:tr w:rsidR="002B6801" w14:paraId="4C6FF7D8" w14:textId="77777777" w:rsidTr="002B6801">
        <w:trPr>
          <w:trHeight w:val="3938"/>
        </w:trPr>
        <w:tc>
          <w:tcPr>
            <w:tcW w:w="9855" w:type="dxa"/>
            <w:gridSpan w:val="8"/>
            <w:tcBorders>
              <w:top w:val="nil"/>
              <w:left w:val="single" w:sz="4" w:space="0" w:color="auto"/>
              <w:bottom w:val="single" w:sz="12" w:space="0" w:color="auto"/>
              <w:right w:val="single" w:sz="4" w:space="0" w:color="auto"/>
            </w:tcBorders>
          </w:tcPr>
          <w:p w14:paraId="27E32BFB" w14:textId="0FEDDA83" w:rsidR="00624614" w:rsidRDefault="002B6801" w:rsidP="00A31C99">
            <w:pPr>
              <w:spacing w:after="120"/>
              <w:jc w:val="both"/>
              <w:rPr>
                <w:lang w:eastAsia="en-US"/>
              </w:rPr>
            </w:pPr>
            <w:r w:rsidRPr="002B6801">
              <w:rPr>
                <w:lang w:eastAsia="en-US"/>
              </w:rPr>
              <w:t xml:space="preserve">Cílem předmětu je seznámit studenty magisterského studia s důležitými vlastnostmi skla jako materiálu mimořádného pro realizaci výtvarných objektů. Jejich znalost a respektování je podmínkou zhotovení díla i předpokladem jeho trvalé existence. Dále se předmět zabývá výkladem technologie tvarování i hutního tvarování skloviny. Poté následují postupy prvotního opracování výrobků. </w:t>
            </w:r>
          </w:p>
          <w:p w14:paraId="14398A43" w14:textId="2B2B87BD" w:rsidR="002B6801" w:rsidRPr="002B6801" w:rsidRDefault="000B5273" w:rsidP="00CD14CB">
            <w:pPr>
              <w:spacing w:line="256" w:lineRule="auto"/>
              <w:ind w:left="386"/>
              <w:jc w:val="both"/>
              <w:rPr>
                <w:lang w:eastAsia="en-US"/>
              </w:rPr>
            </w:pPr>
            <w:r>
              <w:rPr>
                <w:lang w:eastAsia="en-US"/>
              </w:rPr>
              <w:t>1</w:t>
            </w:r>
            <w:r w:rsidR="002B6801" w:rsidRPr="002B6801">
              <w:rPr>
                <w:lang w:eastAsia="en-US"/>
              </w:rPr>
              <w:t xml:space="preserve">. Sklo jeho materiálová podstata, definice skla. Posloupnost jednotlivých technologických etap uplatňujících se </w:t>
            </w:r>
            <w:r w:rsidR="00A31C99">
              <w:rPr>
                <w:lang w:eastAsia="en-US"/>
              </w:rPr>
              <w:br/>
            </w:r>
            <w:r w:rsidR="002B6801" w:rsidRPr="002B6801">
              <w:rPr>
                <w:lang w:eastAsia="en-US"/>
              </w:rPr>
              <w:t>v celém technologickém procesu při výrobě skla.</w:t>
            </w:r>
          </w:p>
          <w:p w14:paraId="7E79E847" w14:textId="77777777" w:rsidR="002B6801" w:rsidRPr="002B6801" w:rsidRDefault="002B6801" w:rsidP="00CD14CB">
            <w:pPr>
              <w:spacing w:line="256" w:lineRule="auto"/>
              <w:ind w:left="386"/>
              <w:jc w:val="both"/>
              <w:rPr>
                <w:rFonts w:eastAsia="Calibri"/>
                <w:lang w:eastAsia="en-US"/>
              </w:rPr>
            </w:pPr>
            <w:r w:rsidRPr="002B6801">
              <w:rPr>
                <w:lang w:eastAsia="en-US"/>
              </w:rPr>
              <w:t>2. Mechanické</w:t>
            </w:r>
            <w:r w:rsidRPr="002B6801">
              <w:rPr>
                <w:rFonts w:eastAsia="Calibri"/>
                <w:lang w:eastAsia="en-US"/>
              </w:rPr>
              <w:t xml:space="preserve"> vlastnosti skla (pevnost skla, tvrdost a křehkost) a možnost jejich ovlivňování.</w:t>
            </w:r>
          </w:p>
          <w:p w14:paraId="25D0F7FC" w14:textId="77777777" w:rsidR="002B6801" w:rsidRPr="002B6801" w:rsidRDefault="002B6801" w:rsidP="00CD14CB">
            <w:pPr>
              <w:spacing w:line="256" w:lineRule="auto"/>
              <w:ind w:left="386"/>
              <w:rPr>
                <w:rFonts w:eastAsia="Calibri"/>
                <w:lang w:eastAsia="en-US"/>
              </w:rPr>
            </w:pPr>
            <w:r w:rsidRPr="002B6801">
              <w:rPr>
                <w:rFonts w:eastAsia="Calibri"/>
                <w:lang w:eastAsia="en-US"/>
              </w:rPr>
              <w:t>3. Tepelné vlastnosti skla (teplotní roztažnost, tepelná vodivost a měrná tepelná kapacita)</w:t>
            </w:r>
            <w:r w:rsidRPr="002B6801">
              <w:rPr>
                <w:lang w:eastAsia="en-US"/>
              </w:rPr>
              <w:br/>
              <w:t>4.</w:t>
            </w:r>
            <w:r w:rsidRPr="002B6801">
              <w:rPr>
                <w:rFonts w:eastAsia="Calibri"/>
                <w:lang w:eastAsia="en-US"/>
              </w:rPr>
              <w:t xml:space="preserve"> Optické vlastnosti skla, chemické vlastnosti skla, elektrické vlastnosti skla.</w:t>
            </w:r>
          </w:p>
          <w:p w14:paraId="5CC652B1" w14:textId="77777777" w:rsidR="002B6801" w:rsidRPr="002B6801" w:rsidRDefault="002B6801" w:rsidP="00CD14CB">
            <w:pPr>
              <w:spacing w:line="256" w:lineRule="auto"/>
              <w:ind w:left="386"/>
              <w:rPr>
                <w:rFonts w:eastAsia="Calibri"/>
                <w:lang w:eastAsia="en-US"/>
              </w:rPr>
            </w:pPr>
            <w:r w:rsidRPr="002B6801">
              <w:rPr>
                <w:rFonts w:eastAsia="Calibri"/>
                <w:lang w:eastAsia="en-US"/>
              </w:rPr>
              <w:t>5. Vlastnosti roztavených skel – viskozita.</w:t>
            </w:r>
          </w:p>
          <w:p w14:paraId="3F5F2977" w14:textId="77777777" w:rsidR="002B6801" w:rsidRPr="002B6801" w:rsidRDefault="002B6801" w:rsidP="00CD14CB">
            <w:pPr>
              <w:spacing w:line="256" w:lineRule="auto"/>
              <w:ind w:left="386"/>
              <w:rPr>
                <w:rFonts w:eastAsia="Calibri"/>
                <w:lang w:eastAsia="en-US"/>
              </w:rPr>
            </w:pPr>
            <w:r w:rsidRPr="002B6801">
              <w:rPr>
                <w:rFonts w:eastAsia="Calibri"/>
                <w:lang w:eastAsia="en-US"/>
              </w:rPr>
              <w:t>6. Povrchové napětí, hustota, krystalizační schopnost.</w:t>
            </w:r>
          </w:p>
          <w:p w14:paraId="40C699EA" w14:textId="77777777" w:rsidR="002B6801" w:rsidRPr="002B6801" w:rsidRDefault="002B6801" w:rsidP="00CD14CB">
            <w:pPr>
              <w:spacing w:line="256" w:lineRule="auto"/>
              <w:ind w:left="386"/>
              <w:rPr>
                <w:rFonts w:eastAsia="Calibri"/>
                <w:lang w:eastAsia="en-US"/>
              </w:rPr>
            </w:pPr>
            <w:r w:rsidRPr="002B6801">
              <w:rPr>
                <w:rFonts w:eastAsia="Calibri"/>
                <w:lang w:eastAsia="en-US"/>
              </w:rPr>
              <w:t>7. Sklářská vsázka, její příprava a zakládání, sklářské suroviny obecné požadavky a jejich rozdělení.</w:t>
            </w:r>
          </w:p>
          <w:p w14:paraId="1E0B7E20" w14:textId="77777777" w:rsidR="002B6801" w:rsidRPr="002B6801" w:rsidRDefault="002B6801" w:rsidP="00CD14CB">
            <w:pPr>
              <w:spacing w:line="256" w:lineRule="auto"/>
              <w:ind w:left="386"/>
              <w:rPr>
                <w:rFonts w:eastAsia="Calibri"/>
                <w:lang w:eastAsia="en-US"/>
              </w:rPr>
            </w:pPr>
            <w:r w:rsidRPr="002B6801">
              <w:rPr>
                <w:rFonts w:eastAsia="Calibri"/>
                <w:lang w:eastAsia="en-US"/>
              </w:rPr>
              <w:t xml:space="preserve">8. Základní informace o procesu tavení skloviny a jeho fázích. </w:t>
            </w:r>
          </w:p>
          <w:p w14:paraId="39F25C7B" w14:textId="77777777" w:rsidR="002B6801" w:rsidRPr="002B6801" w:rsidRDefault="002B6801" w:rsidP="00CD14CB">
            <w:pPr>
              <w:spacing w:line="256" w:lineRule="auto"/>
              <w:ind w:left="386"/>
              <w:rPr>
                <w:rFonts w:eastAsia="Calibri"/>
                <w:lang w:eastAsia="en-US"/>
              </w:rPr>
            </w:pPr>
            <w:r w:rsidRPr="002B6801">
              <w:rPr>
                <w:rFonts w:eastAsia="Calibri"/>
                <w:lang w:eastAsia="en-US"/>
              </w:rPr>
              <w:t>9. Hlavní principy a způsoby tvarování skla, ruční tvarování.</w:t>
            </w:r>
          </w:p>
          <w:p w14:paraId="21D29FC5" w14:textId="77777777" w:rsidR="002B6801" w:rsidRPr="002B6801" w:rsidRDefault="002B6801" w:rsidP="00CD14CB">
            <w:pPr>
              <w:spacing w:line="256" w:lineRule="auto"/>
              <w:ind w:left="386"/>
              <w:rPr>
                <w:rFonts w:eastAsia="Calibri"/>
                <w:lang w:eastAsia="en-US"/>
              </w:rPr>
            </w:pPr>
            <w:r w:rsidRPr="002B6801">
              <w:rPr>
                <w:rFonts w:eastAsia="Calibri"/>
                <w:lang w:eastAsia="en-US"/>
              </w:rPr>
              <w:t>10. Hutní tvarování.</w:t>
            </w:r>
          </w:p>
          <w:p w14:paraId="28480E2D" w14:textId="77777777" w:rsidR="002B6801" w:rsidRPr="002B6801" w:rsidRDefault="002B6801" w:rsidP="00CD14CB">
            <w:pPr>
              <w:spacing w:line="256" w:lineRule="auto"/>
              <w:ind w:left="386"/>
              <w:rPr>
                <w:rFonts w:eastAsia="Calibri"/>
                <w:lang w:eastAsia="en-US"/>
              </w:rPr>
            </w:pPr>
            <w:r w:rsidRPr="002B6801">
              <w:rPr>
                <w:rFonts w:eastAsia="Calibri"/>
                <w:lang w:eastAsia="en-US"/>
              </w:rPr>
              <w:t>11. Postupy prvotního opracování výrobků (opukávání, obrušování, leštění).</w:t>
            </w:r>
          </w:p>
          <w:p w14:paraId="6F54A45E" w14:textId="77777777" w:rsidR="002B6801" w:rsidRPr="002B6801" w:rsidRDefault="002B6801" w:rsidP="00CD14CB">
            <w:pPr>
              <w:spacing w:line="256" w:lineRule="auto"/>
              <w:ind w:left="386"/>
              <w:rPr>
                <w:rFonts w:eastAsia="Calibri"/>
                <w:lang w:eastAsia="en-US"/>
              </w:rPr>
            </w:pPr>
            <w:r w:rsidRPr="002B6801">
              <w:rPr>
                <w:rFonts w:eastAsia="Calibri"/>
                <w:lang w:eastAsia="en-US"/>
              </w:rPr>
              <w:t>12. Postupy prvotního opracování výrobků (zapalování, odtavování, leštění ohněm).</w:t>
            </w:r>
          </w:p>
          <w:p w14:paraId="1F12AE9A" w14:textId="75AD3F27" w:rsidR="000B5273" w:rsidRPr="00A31C99" w:rsidRDefault="002B6801" w:rsidP="00A31C99">
            <w:pPr>
              <w:spacing w:after="120"/>
              <w:ind w:left="386"/>
              <w:jc w:val="both"/>
              <w:rPr>
                <w:rFonts w:eastAsia="Calibri"/>
                <w:lang w:eastAsia="en-US"/>
              </w:rPr>
            </w:pPr>
            <w:r w:rsidRPr="002B6801">
              <w:rPr>
                <w:rFonts w:eastAsia="Calibri"/>
                <w:lang w:eastAsia="en-US"/>
              </w:rPr>
              <w:t>13. Postupy prvotního opracování výrobku (řezání a vrtání skla).</w:t>
            </w:r>
          </w:p>
          <w:p w14:paraId="3BB290F6" w14:textId="553808C2" w:rsidR="002B6801" w:rsidRPr="002B6801" w:rsidRDefault="000B5273">
            <w:pPr>
              <w:spacing w:line="256" w:lineRule="auto"/>
              <w:jc w:val="both"/>
              <w:rPr>
                <w:lang w:eastAsia="en-US"/>
              </w:rPr>
            </w:pPr>
            <w:r>
              <w:rPr>
                <w:lang w:eastAsia="en-US"/>
              </w:rPr>
              <w:t>Studenti porozumí</w:t>
            </w:r>
            <w:r w:rsidRPr="002B6801">
              <w:rPr>
                <w:lang w:eastAsia="en-US"/>
              </w:rPr>
              <w:t xml:space="preserve"> praktické realizaci některých postupů budou seznámení přímo na dílnách s jejich prováděním.</w:t>
            </w:r>
          </w:p>
        </w:tc>
      </w:tr>
      <w:tr w:rsidR="002B6801" w14:paraId="22918E12" w14:textId="77777777" w:rsidTr="002B6801">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7E84086F" w14:textId="77777777" w:rsidR="002B6801" w:rsidRPr="002B6801" w:rsidRDefault="002B6801">
            <w:pPr>
              <w:spacing w:line="256" w:lineRule="auto"/>
              <w:jc w:val="both"/>
              <w:rPr>
                <w:lang w:eastAsia="en-US"/>
              </w:rPr>
            </w:pPr>
            <w:r w:rsidRPr="002B6801">
              <w:rPr>
                <w:b/>
                <w:lang w:eastAsia="en-US"/>
              </w:rPr>
              <w:t xml:space="preserve"> Studijní literatura a studijní podklady</w:t>
            </w:r>
          </w:p>
        </w:tc>
        <w:tc>
          <w:tcPr>
            <w:tcW w:w="6202" w:type="dxa"/>
            <w:gridSpan w:val="6"/>
            <w:tcBorders>
              <w:top w:val="nil"/>
              <w:left w:val="single" w:sz="4" w:space="0" w:color="auto"/>
              <w:bottom w:val="nil"/>
              <w:right w:val="single" w:sz="4" w:space="0" w:color="auto"/>
            </w:tcBorders>
          </w:tcPr>
          <w:p w14:paraId="2A448AE7" w14:textId="77777777" w:rsidR="002B6801" w:rsidRPr="002B6801" w:rsidRDefault="002B6801">
            <w:pPr>
              <w:spacing w:line="256" w:lineRule="auto"/>
              <w:jc w:val="both"/>
              <w:rPr>
                <w:lang w:eastAsia="en-US"/>
              </w:rPr>
            </w:pPr>
          </w:p>
        </w:tc>
      </w:tr>
      <w:tr w:rsidR="002B6801" w14:paraId="6C1EAF1F" w14:textId="77777777" w:rsidTr="00306572">
        <w:trPr>
          <w:trHeight w:val="1688"/>
        </w:trPr>
        <w:tc>
          <w:tcPr>
            <w:tcW w:w="9855" w:type="dxa"/>
            <w:gridSpan w:val="8"/>
            <w:tcBorders>
              <w:top w:val="nil"/>
              <w:left w:val="single" w:sz="4" w:space="0" w:color="auto"/>
              <w:bottom w:val="single" w:sz="4" w:space="0" w:color="auto"/>
              <w:right w:val="single" w:sz="4" w:space="0" w:color="auto"/>
            </w:tcBorders>
          </w:tcPr>
          <w:p w14:paraId="45040D53" w14:textId="77777777" w:rsidR="002B6801" w:rsidRPr="002B6801" w:rsidRDefault="002B6801">
            <w:pPr>
              <w:spacing w:line="256" w:lineRule="auto"/>
              <w:jc w:val="both"/>
              <w:rPr>
                <w:b/>
                <w:lang w:eastAsia="en-US"/>
              </w:rPr>
            </w:pPr>
            <w:r w:rsidRPr="002B6801">
              <w:rPr>
                <w:b/>
                <w:lang w:eastAsia="en-US"/>
              </w:rPr>
              <w:t>Povinná:</w:t>
            </w:r>
          </w:p>
          <w:p w14:paraId="477FF940" w14:textId="3738D2D2" w:rsidR="002B6801" w:rsidRPr="002B6801" w:rsidRDefault="002B6801">
            <w:pPr>
              <w:spacing w:line="256" w:lineRule="auto"/>
              <w:jc w:val="both"/>
              <w:rPr>
                <w:lang w:eastAsia="en-US"/>
              </w:rPr>
            </w:pPr>
            <w:r w:rsidRPr="002B6801">
              <w:rPr>
                <w:lang w:eastAsia="en-US"/>
              </w:rPr>
              <w:t>R</w:t>
            </w:r>
            <w:r w:rsidR="00C057F3">
              <w:rPr>
                <w:lang w:eastAsia="en-US"/>
              </w:rPr>
              <w:t>OŠKA,</w:t>
            </w:r>
            <w:r w:rsidRPr="002B6801">
              <w:rPr>
                <w:lang w:eastAsia="en-US"/>
              </w:rPr>
              <w:t xml:space="preserve"> R. </w:t>
            </w:r>
            <w:r w:rsidRPr="00C057F3">
              <w:rPr>
                <w:i/>
                <w:lang w:eastAsia="en-US"/>
              </w:rPr>
              <w:t>Technologie zpracování skla</w:t>
            </w:r>
            <w:r w:rsidRPr="002B6801">
              <w:rPr>
                <w:lang w:eastAsia="en-US"/>
              </w:rPr>
              <w:t>. TZS 1</w:t>
            </w:r>
            <w:r w:rsidR="00F83D65">
              <w:rPr>
                <w:lang w:eastAsia="en-US"/>
              </w:rPr>
              <w:t>.</w:t>
            </w:r>
            <w:r w:rsidRPr="002B6801">
              <w:rPr>
                <w:lang w:eastAsia="en-US"/>
              </w:rPr>
              <w:t xml:space="preserve"> </w:t>
            </w:r>
          </w:p>
          <w:p w14:paraId="1389ECC3" w14:textId="08E7C7B8" w:rsidR="002B6801" w:rsidRPr="002B6801" w:rsidRDefault="00C057F3">
            <w:pPr>
              <w:spacing w:line="256" w:lineRule="auto"/>
              <w:jc w:val="both"/>
              <w:rPr>
                <w:lang w:eastAsia="en-US"/>
              </w:rPr>
            </w:pPr>
            <w:r w:rsidRPr="002B6801">
              <w:rPr>
                <w:lang w:eastAsia="en-US"/>
              </w:rPr>
              <w:t>R</w:t>
            </w:r>
            <w:r>
              <w:rPr>
                <w:lang w:eastAsia="en-US"/>
              </w:rPr>
              <w:t>OŠKA,</w:t>
            </w:r>
            <w:r w:rsidRPr="002B6801">
              <w:rPr>
                <w:lang w:eastAsia="en-US"/>
              </w:rPr>
              <w:t xml:space="preserve"> R. </w:t>
            </w:r>
            <w:r w:rsidR="002B6801" w:rsidRPr="00C057F3">
              <w:rPr>
                <w:i/>
                <w:lang w:eastAsia="en-US"/>
              </w:rPr>
              <w:t>Technologie zpracování skla.</w:t>
            </w:r>
            <w:r w:rsidR="002B6801" w:rsidRPr="002B6801">
              <w:rPr>
                <w:lang w:eastAsia="en-US"/>
              </w:rPr>
              <w:t xml:space="preserve"> TZS 2</w:t>
            </w:r>
            <w:r w:rsidR="00F83D65">
              <w:rPr>
                <w:lang w:eastAsia="en-US"/>
              </w:rPr>
              <w:t>.</w:t>
            </w:r>
            <w:r w:rsidR="002B6801" w:rsidRPr="002B6801">
              <w:rPr>
                <w:lang w:eastAsia="en-US"/>
              </w:rPr>
              <w:t xml:space="preserve"> </w:t>
            </w:r>
          </w:p>
          <w:p w14:paraId="2D4CA685" w14:textId="77777777" w:rsidR="002B6801" w:rsidRPr="002B6801" w:rsidRDefault="002B6801">
            <w:pPr>
              <w:spacing w:line="256" w:lineRule="auto"/>
              <w:jc w:val="both"/>
              <w:rPr>
                <w:lang w:eastAsia="en-US"/>
              </w:rPr>
            </w:pPr>
            <w:r w:rsidRPr="002B6801">
              <w:rPr>
                <w:lang w:eastAsia="en-US"/>
              </w:rPr>
              <w:t>Učební texty vydané v rámci projektu Operačního programu Vzdělávání pro konkurenceschopnost „Modernizace výuky nově zřízeného Ateliéru designu skla“, jehož příjemcem je Univerzita Tomáše Bati ve Zlíně</w:t>
            </w:r>
          </w:p>
          <w:p w14:paraId="709D0033" w14:textId="77777777" w:rsidR="002B6801" w:rsidRPr="002B6801" w:rsidRDefault="002B6801">
            <w:pPr>
              <w:spacing w:line="256" w:lineRule="auto"/>
              <w:jc w:val="both"/>
              <w:rPr>
                <w:b/>
                <w:lang w:eastAsia="en-US"/>
              </w:rPr>
            </w:pPr>
            <w:r w:rsidRPr="002B6801">
              <w:rPr>
                <w:b/>
                <w:lang w:eastAsia="en-US"/>
              </w:rPr>
              <w:t>Doporučená:</w:t>
            </w:r>
          </w:p>
          <w:p w14:paraId="57D39C44" w14:textId="11F86F9F" w:rsidR="002B6801" w:rsidRPr="002B6801" w:rsidRDefault="0092311A" w:rsidP="00396421">
            <w:pPr>
              <w:spacing w:line="256" w:lineRule="auto"/>
              <w:jc w:val="both"/>
              <w:rPr>
                <w:lang w:eastAsia="en-US"/>
              </w:rPr>
            </w:pPr>
            <w:ins w:id="343" w:author="Hana Ponížilová" w:date="2023-05-25T16:55:00Z">
              <w:r w:rsidRPr="000C624E">
                <w:t>PETROVÁ, Sylva. </w:t>
              </w:r>
              <w:r w:rsidRPr="000C624E">
                <w:rPr>
                  <w:i/>
                </w:rPr>
                <w:t>České sklo.</w:t>
              </w:r>
              <w:r>
                <w:t xml:space="preserve"> Praha: Umprum, 2018.</w:t>
              </w:r>
              <w:r w:rsidRPr="00D53DAF">
                <w:t xml:space="preserve"> ISBN 978808798950</w:t>
              </w:r>
              <w:r w:rsidRPr="000C624E">
                <w:t>0</w:t>
              </w:r>
              <w:r>
                <w:t>.</w:t>
              </w:r>
            </w:ins>
          </w:p>
        </w:tc>
      </w:tr>
    </w:tbl>
    <w:p w14:paraId="31CCB504" w14:textId="48E81C27" w:rsidR="00D42F49" w:rsidRDefault="00D42F49"/>
    <w:p w14:paraId="06E30680" w14:textId="77777777" w:rsidR="002B6801" w:rsidRDefault="002B680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B6801" w14:paraId="794801F7" w14:textId="77777777" w:rsidTr="002B6801">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0F4F8903" w14:textId="54561EA8" w:rsidR="002B6801" w:rsidRPr="002B6801" w:rsidRDefault="002B6801">
            <w:pPr>
              <w:spacing w:line="256" w:lineRule="auto"/>
              <w:jc w:val="both"/>
              <w:rPr>
                <w:b/>
                <w:sz w:val="28"/>
                <w:szCs w:val="28"/>
                <w:lang w:eastAsia="en-US"/>
              </w:rPr>
            </w:pPr>
            <w:r w:rsidRPr="002B6801">
              <w:lastRenderedPageBreak/>
              <w:br w:type="page"/>
            </w:r>
            <w:r w:rsidRPr="002B6801">
              <w:rPr>
                <w:b/>
                <w:sz w:val="28"/>
                <w:szCs w:val="28"/>
                <w:lang w:eastAsia="en-US"/>
              </w:rPr>
              <w:t>B-III – Charakteristika studijního předmětu</w:t>
            </w:r>
          </w:p>
        </w:tc>
      </w:tr>
      <w:tr w:rsidR="002B6801" w14:paraId="3345A9EE" w14:textId="77777777" w:rsidTr="002B6801">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5A8064AE" w14:textId="77777777" w:rsidR="002B6801" w:rsidRPr="002B6801" w:rsidRDefault="002B6801">
            <w:pPr>
              <w:spacing w:line="256" w:lineRule="auto"/>
              <w:rPr>
                <w:b/>
                <w:lang w:eastAsia="en-US"/>
              </w:rPr>
            </w:pPr>
            <w:r w:rsidRPr="002B6801">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14:paraId="0AA33C1C" w14:textId="77777777" w:rsidR="002B6801" w:rsidRPr="002B6801" w:rsidRDefault="002B6801">
            <w:pPr>
              <w:spacing w:line="256" w:lineRule="auto"/>
              <w:jc w:val="both"/>
              <w:rPr>
                <w:lang w:eastAsia="en-US"/>
              </w:rPr>
            </w:pPr>
            <w:r w:rsidRPr="002B6801">
              <w:rPr>
                <w:lang w:eastAsia="en-US"/>
              </w:rPr>
              <w:t>Teorie a technologie SP 8</w:t>
            </w:r>
          </w:p>
        </w:tc>
      </w:tr>
      <w:tr w:rsidR="002B6801" w14:paraId="47094831" w14:textId="77777777" w:rsidTr="002B6801">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294EC4D" w14:textId="77777777" w:rsidR="002B6801" w:rsidRPr="002B6801" w:rsidRDefault="002B6801">
            <w:pPr>
              <w:spacing w:line="256" w:lineRule="auto"/>
              <w:rPr>
                <w:b/>
                <w:lang w:eastAsia="en-US"/>
              </w:rPr>
            </w:pPr>
            <w:r w:rsidRPr="002B6801">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7639FB78" w14:textId="5B0B07AE" w:rsidR="002B6801" w:rsidRPr="002B6801" w:rsidRDefault="00CB2898" w:rsidP="00C825E5">
            <w:pPr>
              <w:spacing w:line="256" w:lineRule="auto"/>
              <w:jc w:val="both"/>
              <w:rPr>
                <w:lang w:eastAsia="en-US"/>
              </w:rPr>
            </w:pPr>
            <w:r>
              <w:rPr>
                <w:lang w:eastAsia="en-US"/>
              </w:rPr>
              <w:t>p</w:t>
            </w:r>
            <w:r w:rsidR="002B6801" w:rsidRPr="002B6801">
              <w:rPr>
                <w:lang w:eastAsia="en-US"/>
              </w:rPr>
              <w:t xml:space="preserve">ovinný, </w:t>
            </w:r>
            <w:r w:rsidR="00C825E5">
              <w:rPr>
                <w:lang w:eastAsia="en-US"/>
              </w:rPr>
              <w:t>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9711EF6" w14:textId="77777777" w:rsidR="002B6801" w:rsidRPr="002B6801" w:rsidRDefault="002B6801">
            <w:pPr>
              <w:spacing w:line="256" w:lineRule="auto"/>
              <w:jc w:val="both"/>
              <w:rPr>
                <w:lang w:eastAsia="en-US"/>
              </w:rPr>
            </w:pPr>
            <w:r w:rsidRPr="002B6801">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73BD7A49" w14:textId="77777777" w:rsidR="002B6801" w:rsidRPr="002B6801" w:rsidRDefault="002B6801">
            <w:pPr>
              <w:spacing w:line="256" w:lineRule="auto"/>
              <w:jc w:val="both"/>
              <w:rPr>
                <w:lang w:eastAsia="en-US"/>
              </w:rPr>
            </w:pPr>
            <w:r w:rsidRPr="002B6801">
              <w:rPr>
                <w:lang w:eastAsia="en-US"/>
              </w:rPr>
              <w:t>1/LS</w:t>
            </w:r>
          </w:p>
        </w:tc>
      </w:tr>
      <w:tr w:rsidR="002B6801" w14:paraId="6E420CF7" w14:textId="77777777" w:rsidTr="002B6801">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A235B70" w14:textId="77777777" w:rsidR="002B6801" w:rsidRPr="002B6801" w:rsidRDefault="002B6801">
            <w:pPr>
              <w:spacing w:line="256" w:lineRule="auto"/>
              <w:rPr>
                <w:b/>
                <w:lang w:eastAsia="en-US"/>
              </w:rPr>
            </w:pPr>
            <w:r w:rsidRPr="002B6801">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4977B725" w14:textId="214E1036" w:rsidR="002B6801" w:rsidRPr="002B6801" w:rsidRDefault="002B6801">
            <w:pPr>
              <w:spacing w:line="256" w:lineRule="auto"/>
              <w:jc w:val="both"/>
              <w:rPr>
                <w:lang w:eastAsia="en-US"/>
              </w:rPr>
            </w:pPr>
            <w:r w:rsidRPr="002B6801">
              <w:rPr>
                <w:lang w:eastAsia="en-US"/>
              </w:rPr>
              <w:t>13</w:t>
            </w:r>
            <w:r w:rsidR="00C159EE">
              <w:rPr>
                <w:lang w:eastAsia="en-US"/>
              </w:rPr>
              <w:t xml:space="preserve"> </w:t>
            </w:r>
            <w:r w:rsidRPr="002B6801">
              <w:rPr>
                <w:lang w:eastAsia="en-US"/>
              </w:rPr>
              <w:t>p + 13</w:t>
            </w:r>
            <w:r w:rsidR="00C159EE">
              <w:rPr>
                <w:lang w:eastAsia="en-US"/>
              </w:rPr>
              <w:t xml:space="preserve"> </w:t>
            </w:r>
            <w:r w:rsidRPr="002B6801">
              <w:rPr>
                <w:lang w:eastAsia="en-US"/>
              </w:rPr>
              <w:t>s</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10B9F005" w14:textId="77777777" w:rsidR="002B6801" w:rsidRPr="002B6801" w:rsidRDefault="002B6801">
            <w:pPr>
              <w:spacing w:line="256" w:lineRule="auto"/>
              <w:jc w:val="both"/>
              <w:rPr>
                <w:b/>
                <w:lang w:eastAsia="en-US"/>
              </w:rPr>
            </w:pPr>
            <w:r w:rsidRPr="002B6801">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4839A0AB" w14:textId="77777777" w:rsidR="002B6801" w:rsidRPr="002B6801" w:rsidRDefault="002B6801">
            <w:pPr>
              <w:spacing w:line="256" w:lineRule="auto"/>
              <w:jc w:val="both"/>
              <w:rPr>
                <w:lang w:eastAsia="en-US"/>
              </w:rPr>
            </w:pPr>
            <w:r w:rsidRPr="002B6801">
              <w:rPr>
                <w:lang w:eastAsia="en-US"/>
              </w:rPr>
              <w:t>26</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65D5AA71" w14:textId="77777777" w:rsidR="002B6801" w:rsidRPr="002B6801" w:rsidRDefault="002B6801">
            <w:pPr>
              <w:spacing w:line="256" w:lineRule="auto"/>
              <w:jc w:val="both"/>
              <w:rPr>
                <w:b/>
                <w:lang w:eastAsia="en-US"/>
              </w:rPr>
            </w:pPr>
            <w:r w:rsidRPr="002B6801">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50F8A796" w14:textId="77777777" w:rsidR="002B6801" w:rsidRPr="002B6801" w:rsidRDefault="002B6801">
            <w:pPr>
              <w:spacing w:line="256" w:lineRule="auto"/>
              <w:jc w:val="both"/>
              <w:rPr>
                <w:lang w:eastAsia="en-US"/>
              </w:rPr>
            </w:pPr>
            <w:r w:rsidRPr="002B6801">
              <w:rPr>
                <w:lang w:eastAsia="en-US"/>
              </w:rPr>
              <w:t>2</w:t>
            </w:r>
          </w:p>
        </w:tc>
      </w:tr>
      <w:tr w:rsidR="002B6801" w14:paraId="5441A53D" w14:textId="77777777" w:rsidTr="002B6801">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6F85A03" w14:textId="77777777" w:rsidR="002B6801" w:rsidRPr="002B6801" w:rsidRDefault="002B6801">
            <w:pPr>
              <w:spacing w:line="256" w:lineRule="auto"/>
              <w:rPr>
                <w:b/>
                <w:lang w:eastAsia="en-US"/>
              </w:rPr>
            </w:pPr>
            <w:r w:rsidRPr="002B6801">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hideMark/>
          </w:tcPr>
          <w:p w14:paraId="30A20FB7" w14:textId="3BCCF66D" w:rsidR="002B6801" w:rsidRPr="002B6801" w:rsidRDefault="002B6801">
            <w:pPr>
              <w:spacing w:line="256" w:lineRule="auto"/>
              <w:jc w:val="both"/>
              <w:rPr>
                <w:lang w:eastAsia="en-US"/>
              </w:rPr>
            </w:pPr>
          </w:p>
        </w:tc>
      </w:tr>
      <w:tr w:rsidR="002B6801" w14:paraId="0D43FCD5" w14:textId="77777777" w:rsidTr="002B6801">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56CF31E" w14:textId="77777777" w:rsidR="002B6801" w:rsidRPr="002B6801" w:rsidRDefault="002B6801">
            <w:pPr>
              <w:spacing w:line="256" w:lineRule="auto"/>
              <w:rPr>
                <w:b/>
                <w:lang w:eastAsia="en-US"/>
              </w:rPr>
            </w:pPr>
            <w:r w:rsidRPr="002B6801">
              <w:rPr>
                <w:b/>
                <w:lang w:eastAsia="en-US"/>
              </w:rPr>
              <w:t>Klasifikovaný zápočet</w:t>
            </w:r>
          </w:p>
        </w:tc>
        <w:tc>
          <w:tcPr>
            <w:tcW w:w="3406" w:type="dxa"/>
            <w:gridSpan w:val="4"/>
            <w:tcBorders>
              <w:top w:val="single" w:sz="4" w:space="0" w:color="auto"/>
              <w:left w:val="single" w:sz="4" w:space="0" w:color="auto"/>
              <w:bottom w:val="single" w:sz="4" w:space="0" w:color="auto"/>
              <w:right w:val="single" w:sz="4" w:space="0" w:color="auto"/>
            </w:tcBorders>
            <w:hideMark/>
          </w:tcPr>
          <w:p w14:paraId="6FB7BD8E" w14:textId="1CFFC52D" w:rsidR="002B6801" w:rsidRPr="002B6801" w:rsidRDefault="00CB2898">
            <w:pPr>
              <w:spacing w:line="256" w:lineRule="auto"/>
              <w:jc w:val="both"/>
              <w:rPr>
                <w:lang w:eastAsia="en-US"/>
              </w:rPr>
            </w:pPr>
            <w:r>
              <w:rPr>
                <w:lang w:eastAsia="en-US"/>
              </w:rPr>
              <w:t>k</w:t>
            </w:r>
            <w:r w:rsidR="002B6801" w:rsidRPr="002B6801">
              <w:rPr>
                <w:lang w:eastAsia="en-US"/>
              </w:rPr>
              <w:t>lasifikovaný 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76EFF3EF" w14:textId="77777777" w:rsidR="002B6801" w:rsidRPr="002B6801" w:rsidRDefault="002B6801">
            <w:pPr>
              <w:spacing w:line="256" w:lineRule="auto"/>
              <w:jc w:val="both"/>
              <w:rPr>
                <w:b/>
                <w:lang w:eastAsia="en-US"/>
              </w:rPr>
            </w:pPr>
            <w:r w:rsidRPr="002B6801">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6E6E01B2" w14:textId="77777777" w:rsidR="002B6801" w:rsidRPr="002B6801" w:rsidRDefault="002B6801">
            <w:pPr>
              <w:spacing w:line="256" w:lineRule="auto"/>
              <w:jc w:val="both"/>
              <w:rPr>
                <w:lang w:eastAsia="en-US"/>
              </w:rPr>
            </w:pPr>
            <w:r w:rsidRPr="002B6801">
              <w:rPr>
                <w:lang w:eastAsia="en-US"/>
              </w:rPr>
              <w:t>Přednáška, seminář</w:t>
            </w:r>
          </w:p>
        </w:tc>
      </w:tr>
      <w:tr w:rsidR="002B6801" w14:paraId="6823C6B2" w14:textId="77777777" w:rsidTr="002B6801">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44731E7" w14:textId="77777777" w:rsidR="002B6801" w:rsidRPr="002B6801" w:rsidRDefault="002B6801">
            <w:pPr>
              <w:spacing w:line="256" w:lineRule="auto"/>
              <w:rPr>
                <w:b/>
                <w:lang w:eastAsia="en-US"/>
              </w:rPr>
            </w:pPr>
            <w:r w:rsidRPr="002B6801">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14:paraId="3A521913" w14:textId="6BDD61B6" w:rsidR="002B6801" w:rsidRPr="002B6801" w:rsidRDefault="00953191">
            <w:pPr>
              <w:spacing w:line="256" w:lineRule="auto"/>
              <w:jc w:val="both"/>
              <w:rPr>
                <w:lang w:eastAsia="en-US"/>
              </w:rPr>
            </w:pPr>
            <w:r>
              <w:rPr>
                <w:lang w:eastAsia="en-US"/>
              </w:rPr>
              <w:t>P</w:t>
            </w:r>
            <w:r w:rsidR="002B6801" w:rsidRPr="002B6801">
              <w:rPr>
                <w:lang w:eastAsia="en-US"/>
              </w:rPr>
              <w:t xml:space="preserve">růřezový test z látky předmětu a cca dvaceminutový pohovor na téma ze zadaných zkušebních otázek. </w:t>
            </w:r>
          </w:p>
          <w:p w14:paraId="7A98C38B" w14:textId="77777777" w:rsidR="002B6801" w:rsidRPr="002B6801" w:rsidRDefault="002B6801">
            <w:pPr>
              <w:spacing w:line="256" w:lineRule="auto"/>
              <w:jc w:val="both"/>
              <w:rPr>
                <w:lang w:eastAsia="en-US"/>
              </w:rPr>
            </w:pPr>
            <w:r w:rsidRPr="002B6801">
              <w:rPr>
                <w:lang w:eastAsia="en-US"/>
              </w:rPr>
              <w:t>Student prokáže patřičné porozumění tématu.</w:t>
            </w:r>
          </w:p>
          <w:p w14:paraId="009B7D55" w14:textId="10F3E40A" w:rsidR="002B6801" w:rsidRPr="00CD14CB" w:rsidRDefault="002B6801">
            <w:pPr>
              <w:spacing w:line="256" w:lineRule="auto"/>
              <w:jc w:val="both"/>
              <w:rPr>
                <w:lang w:eastAsia="en-US"/>
              </w:rPr>
            </w:pPr>
            <w:r w:rsidRPr="002B6801">
              <w:rPr>
                <w:lang w:eastAsia="en-US"/>
              </w:rPr>
              <w:t xml:space="preserve">80% aktivní účast na </w:t>
            </w:r>
            <w:r w:rsidR="00953191">
              <w:rPr>
                <w:lang w:eastAsia="en-US"/>
              </w:rPr>
              <w:t>výuce</w:t>
            </w:r>
            <w:r w:rsidRPr="002B6801">
              <w:rPr>
                <w:lang w:eastAsia="en-US"/>
              </w:rPr>
              <w:t>.</w:t>
            </w:r>
          </w:p>
        </w:tc>
      </w:tr>
      <w:tr w:rsidR="002B6801" w14:paraId="40DA7103" w14:textId="77777777" w:rsidTr="00624614">
        <w:trPr>
          <w:trHeight w:val="95"/>
        </w:trPr>
        <w:tc>
          <w:tcPr>
            <w:tcW w:w="9855" w:type="dxa"/>
            <w:gridSpan w:val="8"/>
            <w:tcBorders>
              <w:top w:val="nil"/>
              <w:left w:val="single" w:sz="4" w:space="0" w:color="auto"/>
              <w:bottom w:val="single" w:sz="4" w:space="0" w:color="auto"/>
              <w:right w:val="single" w:sz="4" w:space="0" w:color="auto"/>
            </w:tcBorders>
          </w:tcPr>
          <w:p w14:paraId="3F8A89EF" w14:textId="77777777" w:rsidR="002B6801" w:rsidRPr="002B6801" w:rsidRDefault="002B6801">
            <w:pPr>
              <w:spacing w:line="256" w:lineRule="auto"/>
              <w:rPr>
                <w:lang w:eastAsia="en-US"/>
              </w:rPr>
            </w:pPr>
          </w:p>
        </w:tc>
      </w:tr>
      <w:tr w:rsidR="002B6801" w14:paraId="7E29DD91" w14:textId="77777777" w:rsidTr="002B6801">
        <w:trPr>
          <w:trHeight w:val="130"/>
        </w:trPr>
        <w:tc>
          <w:tcPr>
            <w:tcW w:w="3086" w:type="dxa"/>
            <w:tcBorders>
              <w:top w:val="nil"/>
              <w:left w:val="single" w:sz="4" w:space="0" w:color="auto"/>
              <w:bottom w:val="single" w:sz="4" w:space="0" w:color="auto"/>
              <w:right w:val="single" w:sz="4" w:space="0" w:color="auto"/>
            </w:tcBorders>
            <w:shd w:val="clear" w:color="auto" w:fill="F7CAAC"/>
            <w:hideMark/>
          </w:tcPr>
          <w:p w14:paraId="172E5C1B" w14:textId="77777777" w:rsidR="002B6801" w:rsidRPr="002B6801" w:rsidRDefault="002B6801">
            <w:pPr>
              <w:spacing w:line="256" w:lineRule="auto"/>
              <w:rPr>
                <w:b/>
                <w:lang w:eastAsia="en-US"/>
              </w:rPr>
            </w:pPr>
            <w:r w:rsidRPr="002B6801">
              <w:rPr>
                <w:b/>
                <w:lang w:eastAsia="en-US"/>
              </w:rPr>
              <w:t>Garant předmětu</w:t>
            </w:r>
          </w:p>
        </w:tc>
        <w:tc>
          <w:tcPr>
            <w:tcW w:w="6769" w:type="dxa"/>
            <w:gridSpan w:val="7"/>
            <w:tcBorders>
              <w:top w:val="nil"/>
              <w:left w:val="single" w:sz="4" w:space="0" w:color="auto"/>
              <w:bottom w:val="single" w:sz="4" w:space="0" w:color="auto"/>
              <w:right w:val="single" w:sz="4" w:space="0" w:color="auto"/>
            </w:tcBorders>
            <w:hideMark/>
          </w:tcPr>
          <w:p w14:paraId="68902D61" w14:textId="3617B743" w:rsidR="002B6801" w:rsidRPr="002B6801" w:rsidRDefault="00C825E5">
            <w:pPr>
              <w:spacing w:line="256" w:lineRule="auto"/>
              <w:jc w:val="both"/>
              <w:rPr>
                <w:lang w:eastAsia="en-US"/>
              </w:rPr>
            </w:pPr>
            <w:r>
              <w:rPr>
                <w:lang w:eastAsia="en-US"/>
              </w:rPr>
              <w:t xml:space="preserve">Ing. Radim Roška </w:t>
            </w:r>
          </w:p>
        </w:tc>
      </w:tr>
      <w:tr w:rsidR="002B6801" w14:paraId="1EAC7280" w14:textId="77777777" w:rsidTr="002B6801">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14:paraId="27260321" w14:textId="77777777" w:rsidR="002B6801" w:rsidRPr="002B6801" w:rsidRDefault="002B6801">
            <w:pPr>
              <w:spacing w:line="256" w:lineRule="auto"/>
              <w:rPr>
                <w:b/>
                <w:lang w:eastAsia="en-US"/>
              </w:rPr>
            </w:pPr>
            <w:r w:rsidRPr="002B6801">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14:paraId="7852E1C6" w14:textId="24D3A5DB" w:rsidR="002B6801" w:rsidRPr="002B6801" w:rsidRDefault="00C825E5">
            <w:pPr>
              <w:spacing w:line="256" w:lineRule="auto"/>
              <w:jc w:val="both"/>
              <w:rPr>
                <w:lang w:eastAsia="en-US"/>
              </w:rPr>
            </w:pPr>
            <w:r>
              <w:rPr>
                <w:lang w:eastAsia="en-US"/>
              </w:rPr>
              <w:t>100</w:t>
            </w:r>
            <w:r w:rsidR="00953191">
              <w:rPr>
                <w:lang w:eastAsia="en-US"/>
              </w:rPr>
              <w:t xml:space="preserve"> </w:t>
            </w:r>
            <w:r>
              <w:rPr>
                <w:lang w:eastAsia="en-US"/>
              </w:rPr>
              <w:t>%</w:t>
            </w:r>
          </w:p>
        </w:tc>
      </w:tr>
      <w:tr w:rsidR="002B6801" w14:paraId="7CF7029B" w14:textId="77777777" w:rsidTr="002B6801">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8B15EDB" w14:textId="77777777" w:rsidR="002B6801" w:rsidRPr="002B6801" w:rsidRDefault="002B6801">
            <w:pPr>
              <w:spacing w:line="256" w:lineRule="auto"/>
              <w:rPr>
                <w:b/>
                <w:lang w:eastAsia="en-US"/>
              </w:rPr>
            </w:pPr>
            <w:r w:rsidRPr="002B6801">
              <w:rPr>
                <w:b/>
                <w:lang w:eastAsia="en-US"/>
              </w:rPr>
              <w:t>Vyučující</w:t>
            </w:r>
          </w:p>
        </w:tc>
        <w:tc>
          <w:tcPr>
            <w:tcW w:w="6769" w:type="dxa"/>
            <w:gridSpan w:val="7"/>
            <w:tcBorders>
              <w:top w:val="single" w:sz="4" w:space="0" w:color="auto"/>
              <w:left w:val="single" w:sz="4" w:space="0" w:color="auto"/>
              <w:bottom w:val="nil"/>
              <w:right w:val="single" w:sz="4" w:space="0" w:color="auto"/>
            </w:tcBorders>
            <w:hideMark/>
          </w:tcPr>
          <w:p w14:paraId="2790E6E7" w14:textId="66627DBA" w:rsidR="002B6801" w:rsidRPr="002B6801" w:rsidRDefault="002B6801" w:rsidP="00C825E5">
            <w:pPr>
              <w:spacing w:line="256" w:lineRule="auto"/>
              <w:jc w:val="both"/>
              <w:rPr>
                <w:lang w:eastAsia="en-US"/>
              </w:rPr>
            </w:pPr>
            <w:r w:rsidRPr="002B6801">
              <w:rPr>
                <w:lang w:eastAsia="en-US"/>
              </w:rPr>
              <w:t xml:space="preserve">Ing. Radim Roška </w:t>
            </w:r>
          </w:p>
        </w:tc>
      </w:tr>
      <w:tr w:rsidR="002B6801" w14:paraId="5138ECC9" w14:textId="77777777" w:rsidTr="002B6801">
        <w:trPr>
          <w:trHeight w:val="250"/>
        </w:trPr>
        <w:tc>
          <w:tcPr>
            <w:tcW w:w="9855" w:type="dxa"/>
            <w:gridSpan w:val="8"/>
            <w:tcBorders>
              <w:top w:val="nil"/>
              <w:left w:val="single" w:sz="4" w:space="0" w:color="auto"/>
              <w:bottom w:val="single" w:sz="4" w:space="0" w:color="auto"/>
              <w:right w:val="single" w:sz="4" w:space="0" w:color="auto"/>
            </w:tcBorders>
          </w:tcPr>
          <w:p w14:paraId="2B2BFA95" w14:textId="77777777" w:rsidR="002B6801" w:rsidRPr="002B6801" w:rsidRDefault="002B6801">
            <w:pPr>
              <w:spacing w:line="256" w:lineRule="auto"/>
              <w:jc w:val="both"/>
              <w:rPr>
                <w:lang w:eastAsia="en-US"/>
              </w:rPr>
            </w:pPr>
          </w:p>
        </w:tc>
      </w:tr>
      <w:tr w:rsidR="002B6801" w14:paraId="7768258C" w14:textId="77777777" w:rsidTr="002B6801">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15BC789" w14:textId="77777777" w:rsidR="002B6801" w:rsidRPr="002B6801" w:rsidRDefault="002B6801">
            <w:pPr>
              <w:spacing w:line="256" w:lineRule="auto"/>
              <w:jc w:val="both"/>
              <w:rPr>
                <w:b/>
                <w:lang w:eastAsia="en-US"/>
              </w:rPr>
            </w:pPr>
            <w:r w:rsidRPr="002B6801">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tcPr>
          <w:p w14:paraId="7902B1B3" w14:textId="77777777" w:rsidR="002B6801" w:rsidRPr="002B6801" w:rsidRDefault="002B6801">
            <w:pPr>
              <w:spacing w:line="256" w:lineRule="auto"/>
              <w:jc w:val="both"/>
              <w:rPr>
                <w:lang w:eastAsia="en-US"/>
              </w:rPr>
            </w:pPr>
          </w:p>
        </w:tc>
      </w:tr>
      <w:tr w:rsidR="002B6801" w14:paraId="484D759E" w14:textId="77777777" w:rsidTr="000B5273">
        <w:trPr>
          <w:trHeight w:val="4333"/>
        </w:trPr>
        <w:tc>
          <w:tcPr>
            <w:tcW w:w="9855" w:type="dxa"/>
            <w:gridSpan w:val="8"/>
            <w:tcBorders>
              <w:top w:val="nil"/>
              <w:left w:val="single" w:sz="4" w:space="0" w:color="auto"/>
              <w:bottom w:val="single" w:sz="12" w:space="0" w:color="auto"/>
              <w:right w:val="single" w:sz="4" w:space="0" w:color="auto"/>
            </w:tcBorders>
            <w:hideMark/>
          </w:tcPr>
          <w:p w14:paraId="3EF38840" w14:textId="3774A066" w:rsidR="002B6801" w:rsidRPr="002B6801" w:rsidRDefault="002B6801" w:rsidP="00A31C99">
            <w:pPr>
              <w:pStyle w:val="Odstavecseseznamem"/>
              <w:spacing w:after="120"/>
              <w:ind w:left="0"/>
              <w:contextualSpacing w:val="0"/>
              <w:jc w:val="both"/>
            </w:pPr>
            <w:r w:rsidRPr="002B6801">
              <w:t xml:space="preserve">Cílem předmětu je seznámit studenty magisterského studia s chlazením skla, které je nutností u všech </w:t>
            </w:r>
            <w:r w:rsidR="00953191" w:rsidRPr="002B6801">
              <w:t>postupů,</w:t>
            </w:r>
            <w:r w:rsidRPr="002B6801">
              <w:t xml:space="preserve"> při kterých hmota skla prochází teplotami </w:t>
            </w:r>
            <w:r w:rsidR="00953191" w:rsidRPr="002B6801">
              <w:t>vyššími,</w:t>
            </w:r>
            <w:r w:rsidRPr="002B6801">
              <w:t xml:space="preserve"> než je dolní chladící teplota. Tak je tomu nejen při tvarování, ale i při vypalování malby skla barvami a drahými kovy ale i realizací lehaného skla a tavené plastiky. Chlazení skla, druhy vnitřního napětí </w:t>
            </w:r>
            <w:r w:rsidR="00624614">
              <w:br/>
            </w:r>
            <w:r w:rsidRPr="002B6801">
              <w:t>a příčiny jejich vzniku</w:t>
            </w:r>
            <w:r w:rsidR="000B5273">
              <w:t>.</w:t>
            </w:r>
          </w:p>
          <w:p w14:paraId="1FBEE6E1" w14:textId="77777777" w:rsidR="002B6801" w:rsidRPr="002B6801" w:rsidRDefault="002B6801" w:rsidP="00D3581F">
            <w:pPr>
              <w:pStyle w:val="Odstavecseseznamem"/>
              <w:numPr>
                <w:ilvl w:val="0"/>
                <w:numId w:val="82"/>
              </w:numPr>
              <w:spacing w:after="160" w:line="256" w:lineRule="auto"/>
              <w:jc w:val="both"/>
            </w:pPr>
            <w:r w:rsidRPr="002B6801">
              <w:t>Chladící postup a jeho výpočet.</w:t>
            </w:r>
          </w:p>
          <w:p w14:paraId="79AC013A" w14:textId="77777777" w:rsidR="002B6801" w:rsidRPr="002B6801" w:rsidRDefault="002B6801" w:rsidP="00D3581F">
            <w:pPr>
              <w:pStyle w:val="Odstavecseseznamem"/>
              <w:numPr>
                <w:ilvl w:val="0"/>
                <w:numId w:val="82"/>
              </w:numPr>
              <w:spacing w:after="160" w:line="256" w:lineRule="auto"/>
              <w:jc w:val="both"/>
            </w:pPr>
            <w:r w:rsidRPr="002B6801">
              <w:t>Měření vnitřního napětí a jeho bezpečná hodnota, chladící pece.</w:t>
            </w:r>
          </w:p>
          <w:p w14:paraId="56B816D0" w14:textId="77777777" w:rsidR="002B6801" w:rsidRPr="002B6801" w:rsidRDefault="002B6801" w:rsidP="00D3581F">
            <w:pPr>
              <w:pStyle w:val="Odstavecseseznamem"/>
              <w:numPr>
                <w:ilvl w:val="0"/>
                <w:numId w:val="82"/>
              </w:numPr>
              <w:spacing w:after="160" w:line="256" w:lineRule="auto"/>
              <w:jc w:val="both"/>
            </w:pPr>
            <w:r w:rsidRPr="002B6801">
              <w:t>Zušlechťování skla – broušení, pracovní postup broušení, hladinářské broušení, hranování, brousící stroje.</w:t>
            </w:r>
          </w:p>
          <w:p w14:paraId="6F50166E" w14:textId="77777777" w:rsidR="002B6801" w:rsidRPr="002B6801" w:rsidRDefault="002B6801" w:rsidP="00D3581F">
            <w:pPr>
              <w:pStyle w:val="Odstavecseseznamem"/>
              <w:numPr>
                <w:ilvl w:val="0"/>
                <w:numId w:val="82"/>
              </w:numPr>
              <w:spacing w:after="160" w:line="256" w:lineRule="auto"/>
              <w:jc w:val="both"/>
            </w:pPr>
            <w:r w:rsidRPr="002B6801">
              <w:t>Zušlechťování skla. - kuličské broušení, druhy výbrusů. Tvary kotoučů a řezů. Pracovní postup. BOZP.</w:t>
            </w:r>
          </w:p>
          <w:p w14:paraId="6E79773D" w14:textId="4111D25A" w:rsidR="002B6801" w:rsidRPr="002B6801" w:rsidRDefault="002B6801" w:rsidP="00D3581F">
            <w:pPr>
              <w:pStyle w:val="Odstavecseseznamem"/>
              <w:numPr>
                <w:ilvl w:val="0"/>
                <w:numId w:val="82"/>
              </w:numPr>
              <w:spacing w:after="160" w:line="256" w:lineRule="auto"/>
              <w:jc w:val="both"/>
            </w:pPr>
            <w:r w:rsidRPr="002B6801">
              <w:t xml:space="preserve">Zušlechťování </w:t>
            </w:r>
            <w:r w:rsidR="00953191" w:rsidRPr="002B6801">
              <w:t>skla – pískování</w:t>
            </w:r>
          </w:p>
          <w:p w14:paraId="44E053F9" w14:textId="77777777" w:rsidR="002B6801" w:rsidRPr="002B6801" w:rsidRDefault="002B6801" w:rsidP="00D3581F">
            <w:pPr>
              <w:pStyle w:val="Odstavecseseznamem"/>
              <w:numPr>
                <w:ilvl w:val="0"/>
                <w:numId w:val="82"/>
              </w:numPr>
              <w:spacing w:after="160" w:line="256" w:lineRule="auto"/>
              <w:jc w:val="both"/>
            </w:pPr>
            <w:r w:rsidRPr="002B6801">
              <w:t>Zušlechťování skla – rytí.</w:t>
            </w:r>
          </w:p>
          <w:p w14:paraId="6D025830" w14:textId="4AC62AB3" w:rsidR="002B6801" w:rsidRPr="002B6801" w:rsidRDefault="002B6801" w:rsidP="00D3581F">
            <w:pPr>
              <w:pStyle w:val="Odstavecseseznamem"/>
              <w:numPr>
                <w:ilvl w:val="0"/>
                <w:numId w:val="82"/>
              </w:numPr>
              <w:spacing w:after="160" w:line="256" w:lineRule="auto"/>
              <w:jc w:val="both"/>
            </w:pPr>
            <w:r w:rsidRPr="002B6801">
              <w:t xml:space="preserve">Zušlechťování </w:t>
            </w:r>
            <w:r w:rsidR="00953191" w:rsidRPr="002B6801">
              <w:t>skla – chemické</w:t>
            </w:r>
            <w:r w:rsidRPr="002B6801">
              <w:t xml:space="preserve"> zušlechťování. Přehled postupu, možnosti využívání, BOZP</w:t>
            </w:r>
          </w:p>
          <w:p w14:paraId="0DFE1663" w14:textId="77777777" w:rsidR="002B6801" w:rsidRPr="002B6801" w:rsidRDefault="002B6801" w:rsidP="00D3581F">
            <w:pPr>
              <w:pStyle w:val="Odstavecseseznamem"/>
              <w:numPr>
                <w:ilvl w:val="0"/>
                <w:numId w:val="82"/>
              </w:numPr>
              <w:spacing w:after="160" w:line="256" w:lineRule="auto"/>
              <w:jc w:val="both"/>
            </w:pPr>
            <w:r w:rsidRPr="002B6801">
              <w:t>Malba skla sklářskými vypalovacími barvami.</w:t>
            </w:r>
          </w:p>
          <w:p w14:paraId="67AD8BA2" w14:textId="77777777" w:rsidR="002B6801" w:rsidRPr="002B6801" w:rsidRDefault="002B6801" w:rsidP="00D3581F">
            <w:pPr>
              <w:pStyle w:val="Odstavecseseznamem"/>
              <w:numPr>
                <w:ilvl w:val="0"/>
                <w:numId w:val="82"/>
              </w:numPr>
              <w:spacing w:after="160" w:line="256" w:lineRule="auto"/>
              <w:jc w:val="both"/>
            </w:pPr>
            <w:r w:rsidRPr="002B6801">
              <w:t>Malba skla – drahými kovy, hydroglazurami.</w:t>
            </w:r>
          </w:p>
          <w:p w14:paraId="07D2C47C" w14:textId="77777777" w:rsidR="002B6801" w:rsidRPr="002B6801" w:rsidRDefault="002B6801" w:rsidP="00D3581F">
            <w:pPr>
              <w:pStyle w:val="Odstavecseseznamem"/>
              <w:numPr>
                <w:ilvl w:val="0"/>
                <w:numId w:val="82"/>
              </w:numPr>
              <w:spacing w:after="160" w:line="256" w:lineRule="auto"/>
              <w:jc w:val="both"/>
            </w:pPr>
            <w:r w:rsidRPr="002B6801">
              <w:t xml:space="preserve"> Lehané sklo</w:t>
            </w:r>
          </w:p>
          <w:p w14:paraId="3BC87B79" w14:textId="77777777" w:rsidR="002B6801" w:rsidRPr="002B6801" w:rsidRDefault="002B6801" w:rsidP="00D3581F">
            <w:pPr>
              <w:pStyle w:val="Odstavecseseznamem"/>
              <w:numPr>
                <w:ilvl w:val="0"/>
                <w:numId w:val="82"/>
              </w:numPr>
              <w:spacing w:after="160" w:line="256" w:lineRule="auto"/>
              <w:jc w:val="both"/>
            </w:pPr>
            <w:r w:rsidRPr="002B6801">
              <w:t>Tavená plastika</w:t>
            </w:r>
          </w:p>
          <w:p w14:paraId="09227BD9" w14:textId="326CD8D2" w:rsidR="000B5273" w:rsidRDefault="002B6801" w:rsidP="00A31C99">
            <w:pPr>
              <w:pStyle w:val="Odstavecseseznamem"/>
              <w:numPr>
                <w:ilvl w:val="0"/>
                <w:numId w:val="82"/>
              </w:numPr>
              <w:spacing w:after="120"/>
              <w:ind w:left="714" w:hanging="357"/>
              <w:contextualSpacing w:val="0"/>
              <w:jc w:val="both"/>
            </w:pPr>
            <w:r w:rsidRPr="002B6801">
              <w:t>BOZP ve sklářské výrobě.</w:t>
            </w:r>
          </w:p>
          <w:p w14:paraId="1535B42A" w14:textId="3EDF57B6" w:rsidR="000B5273" w:rsidRPr="002B6801" w:rsidRDefault="000B5273" w:rsidP="00A31C99">
            <w:pPr>
              <w:pStyle w:val="Odstavecseseznamem"/>
              <w:ind w:left="0"/>
              <w:jc w:val="both"/>
            </w:pPr>
            <w:r>
              <w:t xml:space="preserve">Studenti </w:t>
            </w:r>
            <w:r w:rsidRPr="002B6801">
              <w:t>získají dílenské znalosti pro využití zušlechťovacích postupů a též informace k pravidlům a zásadám dodržování BOZP při těchto postupech.</w:t>
            </w:r>
          </w:p>
        </w:tc>
      </w:tr>
      <w:tr w:rsidR="002B6801" w14:paraId="24E5FC5F" w14:textId="77777777" w:rsidTr="002B6801">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5EA5F761" w14:textId="77777777" w:rsidR="002B6801" w:rsidRPr="002B6801" w:rsidRDefault="002B6801">
            <w:pPr>
              <w:spacing w:line="256" w:lineRule="auto"/>
              <w:jc w:val="both"/>
              <w:rPr>
                <w:lang w:eastAsia="en-US"/>
              </w:rPr>
            </w:pPr>
            <w:r w:rsidRPr="002B6801">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14:paraId="20101AEF" w14:textId="77777777" w:rsidR="002B6801" w:rsidRPr="002B6801" w:rsidRDefault="002B6801">
            <w:pPr>
              <w:spacing w:line="256" w:lineRule="auto"/>
              <w:jc w:val="both"/>
              <w:rPr>
                <w:lang w:eastAsia="en-US"/>
              </w:rPr>
            </w:pPr>
          </w:p>
        </w:tc>
      </w:tr>
      <w:tr w:rsidR="002B6801" w14:paraId="583F4E2D" w14:textId="77777777" w:rsidTr="00306572">
        <w:trPr>
          <w:trHeight w:val="1995"/>
        </w:trPr>
        <w:tc>
          <w:tcPr>
            <w:tcW w:w="9855" w:type="dxa"/>
            <w:gridSpan w:val="8"/>
            <w:tcBorders>
              <w:top w:val="nil"/>
              <w:left w:val="single" w:sz="4" w:space="0" w:color="auto"/>
              <w:bottom w:val="single" w:sz="4" w:space="0" w:color="auto"/>
              <w:right w:val="single" w:sz="4" w:space="0" w:color="auto"/>
            </w:tcBorders>
          </w:tcPr>
          <w:p w14:paraId="260F8F2C" w14:textId="77777777" w:rsidR="002B6801" w:rsidRPr="002B6801" w:rsidRDefault="002B6801">
            <w:pPr>
              <w:spacing w:line="256" w:lineRule="auto"/>
              <w:jc w:val="both"/>
              <w:rPr>
                <w:b/>
                <w:lang w:eastAsia="en-US"/>
              </w:rPr>
            </w:pPr>
            <w:r w:rsidRPr="002B6801">
              <w:rPr>
                <w:b/>
                <w:lang w:eastAsia="en-US"/>
              </w:rPr>
              <w:t>Povinná:</w:t>
            </w:r>
          </w:p>
          <w:p w14:paraId="3DF4497A" w14:textId="251D99F3" w:rsidR="002B6801" w:rsidRPr="002B6801" w:rsidRDefault="002B6801">
            <w:pPr>
              <w:spacing w:line="256" w:lineRule="auto"/>
              <w:jc w:val="both"/>
              <w:rPr>
                <w:lang w:eastAsia="en-US"/>
              </w:rPr>
            </w:pPr>
            <w:r w:rsidRPr="002B6801">
              <w:rPr>
                <w:lang w:eastAsia="en-US"/>
              </w:rPr>
              <w:t>R</w:t>
            </w:r>
            <w:r w:rsidR="00C057F3">
              <w:rPr>
                <w:lang w:eastAsia="en-US"/>
              </w:rPr>
              <w:t>OŠKA,</w:t>
            </w:r>
            <w:r w:rsidRPr="002B6801">
              <w:rPr>
                <w:lang w:eastAsia="en-US"/>
              </w:rPr>
              <w:t xml:space="preserve"> R. </w:t>
            </w:r>
            <w:r w:rsidRPr="00C057F3">
              <w:rPr>
                <w:i/>
                <w:lang w:eastAsia="en-US"/>
              </w:rPr>
              <w:t>Technologie zpracování skla</w:t>
            </w:r>
            <w:r w:rsidRPr="002B6801">
              <w:rPr>
                <w:lang w:eastAsia="en-US"/>
              </w:rPr>
              <w:t>. TZS 1</w:t>
            </w:r>
            <w:r w:rsidR="001F1FCA">
              <w:rPr>
                <w:lang w:eastAsia="en-US"/>
              </w:rPr>
              <w:t>.</w:t>
            </w:r>
            <w:r w:rsidRPr="002B6801">
              <w:rPr>
                <w:lang w:eastAsia="en-US"/>
              </w:rPr>
              <w:t xml:space="preserve"> </w:t>
            </w:r>
          </w:p>
          <w:p w14:paraId="5FB39387" w14:textId="7BA7D8AA" w:rsidR="002B6801" w:rsidRPr="002B6801" w:rsidRDefault="00C057F3">
            <w:pPr>
              <w:spacing w:line="256" w:lineRule="auto"/>
              <w:jc w:val="both"/>
              <w:rPr>
                <w:lang w:eastAsia="en-US"/>
              </w:rPr>
            </w:pPr>
            <w:r w:rsidRPr="002B6801">
              <w:rPr>
                <w:lang w:eastAsia="en-US"/>
              </w:rPr>
              <w:t>R</w:t>
            </w:r>
            <w:r>
              <w:rPr>
                <w:lang w:eastAsia="en-US"/>
              </w:rPr>
              <w:t>OŠKA,</w:t>
            </w:r>
            <w:r w:rsidRPr="002B6801">
              <w:rPr>
                <w:lang w:eastAsia="en-US"/>
              </w:rPr>
              <w:t xml:space="preserve"> R. </w:t>
            </w:r>
            <w:r w:rsidR="002B6801" w:rsidRPr="00C057F3">
              <w:rPr>
                <w:i/>
                <w:lang w:eastAsia="en-US"/>
              </w:rPr>
              <w:t>Technologie zpracování skla</w:t>
            </w:r>
            <w:r w:rsidR="002B6801" w:rsidRPr="002B6801">
              <w:rPr>
                <w:lang w:eastAsia="en-US"/>
              </w:rPr>
              <w:t>. TZS 2</w:t>
            </w:r>
            <w:r w:rsidR="001F1FCA">
              <w:rPr>
                <w:lang w:eastAsia="en-US"/>
              </w:rPr>
              <w:t>.</w:t>
            </w:r>
          </w:p>
          <w:p w14:paraId="072F8374" w14:textId="77777777" w:rsidR="002B6801" w:rsidRPr="002B6801" w:rsidRDefault="002B6801">
            <w:pPr>
              <w:spacing w:line="256" w:lineRule="auto"/>
              <w:jc w:val="both"/>
              <w:rPr>
                <w:lang w:eastAsia="en-US"/>
              </w:rPr>
            </w:pPr>
            <w:r w:rsidRPr="002B6801">
              <w:rPr>
                <w:lang w:eastAsia="en-US"/>
              </w:rPr>
              <w:t>Učební texty vydané v rámci projektu Operačního programu Vzdělávání pro konkurenceschopnost „Modernizace výuky nově zřízeného Ateliéru designu skla“, jehož příjemcem je Univerzita Tomáše Bati ve Zlíně</w:t>
            </w:r>
          </w:p>
          <w:p w14:paraId="44D2B1B6" w14:textId="77777777" w:rsidR="002B6801" w:rsidRPr="002B6801" w:rsidRDefault="002B6801">
            <w:pPr>
              <w:spacing w:line="256" w:lineRule="auto"/>
              <w:jc w:val="both"/>
              <w:rPr>
                <w:b/>
                <w:lang w:eastAsia="en-US"/>
              </w:rPr>
            </w:pPr>
            <w:r w:rsidRPr="002B6801">
              <w:rPr>
                <w:b/>
                <w:lang w:eastAsia="en-US"/>
              </w:rPr>
              <w:t>Doporučená:</w:t>
            </w:r>
          </w:p>
          <w:p w14:paraId="53A55879" w14:textId="556CF325" w:rsidR="002B6801" w:rsidRPr="002B6801" w:rsidRDefault="002B6801">
            <w:pPr>
              <w:spacing w:line="256" w:lineRule="auto"/>
              <w:jc w:val="both"/>
              <w:rPr>
                <w:lang w:eastAsia="en-US"/>
              </w:rPr>
            </w:pPr>
            <w:r w:rsidRPr="002B6801">
              <w:rPr>
                <w:lang w:eastAsia="en-US"/>
              </w:rPr>
              <w:t>C</w:t>
            </w:r>
            <w:r w:rsidR="0004505A">
              <w:rPr>
                <w:lang w:eastAsia="en-US"/>
              </w:rPr>
              <w:t>AB</w:t>
            </w:r>
            <w:r w:rsidR="00CF3A27">
              <w:rPr>
                <w:lang w:eastAsia="en-US"/>
              </w:rPr>
              <w:t>EJŠEK</w:t>
            </w:r>
            <w:r w:rsidRPr="002B6801">
              <w:rPr>
                <w:lang w:eastAsia="en-US"/>
              </w:rPr>
              <w:t xml:space="preserve">, M: </w:t>
            </w:r>
            <w:r w:rsidRPr="00C057F3">
              <w:rPr>
                <w:i/>
                <w:lang w:eastAsia="en-US"/>
              </w:rPr>
              <w:t>Zušlechťování skla</w:t>
            </w:r>
            <w:r w:rsidRPr="002B6801">
              <w:rPr>
                <w:lang w:eastAsia="en-US"/>
              </w:rPr>
              <w:t xml:space="preserve">. </w:t>
            </w:r>
            <w:r w:rsidR="00C057F3">
              <w:rPr>
                <w:lang w:eastAsia="en-US"/>
              </w:rPr>
              <w:t>Praha:</w:t>
            </w:r>
            <w:r w:rsidRPr="002B6801">
              <w:rPr>
                <w:lang w:eastAsia="en-US"/>
              </w:rPr>
              <w:t xml:space="preserve"> </w:t>
            </w:r>
            <w:r w:rsidR="00C057F3" w:rsidRPr="002B6801">
              <w:rPr>
                <w:lang w:eastAsia="en-US"/>
              </w:rPr>
              <w:t>L+P Publishing</w:t>
            </w:r>
            <w:r w:rsidR="00C057F3">
              <w:rPr>
                <w:lang w:eastAsia="en-US"/>
              </w:rPr>
              <w:t>,</w:t>
            </w:r>
            <w:r w:rsidR="00C057F3" w:rsidRPr="002B6801">
              <w:rPr>
                <w:lang w:eastAsia="en-US"/>
              </w:rPr>
              <w:t xml:space="preserve"> </w:t>
            </w:r>
            <w:r w:rsidRPr="002B6801">
              <w:rPr>
                <w:lang w:eastAsia="en-US"/>
              </w:rPr>
              <w:t>2004. ISBN 80-239-4265-4.</w:t>
            </w:r>
          </w:p>
          <w:p w14:paraId="77B790EA" w14:textId="7DAA689A" w:rsidR="002B6801" w:rsidRPr="002B6801" w:rsidRDefault="0092311A" w:rsidP="00306572">
            <w:pPr>
              <w:rPr>
                <w:lang w:eastAsia="en-US"/>
              </w:rPr>
            </w:pPr>
            <w:ins w:id="344" w:author="Hana Ponížilová" w:date="2023-05-25T16:56:00Z">
              <w:r w:rsidRPr="000C624E">
                <w:t>PETROVÁ, Sylva. </w:t>
              </w:r>
              <w:r w:rsidRPr="000C624E">
                <w:rPr>
                  <w:i/>
                </w:rPr>
                <w:t>České sklo.</w:t>
              </w:r>
              <w:r>
                <w:t xml:space="preserve"> Praha: Umprum, 2018.</w:t>
              </w:r>
              <w:r w:rsidRPr="00D53DAF">
                <w:t xml:space="preserve"> ISBN 978808798950</w:t>
              </w:r>
              <w:r w:rsidRPr="000C624E">
                <w:t>0</w:t>
              </w:r>
              <w:r>
                <w:t>.</w:t>
              </w:r>
            </w:ins>
          </w:p>
        </w:tc>
      </w:tr>
    </w:tbl>
    <w:p w14:paraId="0561A858" w14:textId="0E83E9F3" w:rsidR="002B6801" w:rsidRDefault="002B6801"/>
    <w:p w14:paraId="75B2C8AB" w14:textId="77777777" w:rsidR="002B6801" w:rsidRDefault="002B6801"/>
    <w:p w14:paraId="20AFEAAB" w14:textId="77777777" w:rsidR="00624614" w:rsidRDefault="0062461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1C766A" w14:paraId="7876CF9B" w14:textId="77777777" w:rsidTr="001C766A">
        <w:tc>
          <w:tcPr>
            <w:tcW w:w="9855" w:type="dxa"/>
            <w:gridSpan w:val="8"/>
            <w:tcBorders>
              <w:bottom w:val="double" w:sz="4" w:space="0" w:color="auto"/>
            </w:tcBorders>
            <w:shd w:val="clear" w:color="auto" w:fill="BDD6EE"/>
          </w:tcPr>
          <w:p w14:paraId="7D1A63E2" w14:textId="5C7C1EA1" w:rsidR="001C766A" w:rsidRDefault="001C766A" w:rsidP="001C766A">
            <w:pPr>
              <w:jc w:val="both"/>
              <w:rPr>
                <w:b/>
                <w:sz w:val="28"/>
              </w:rPr>
            </w:pPr>
            <w:r>
              <w:lastRenderedPageBreak/>
              <w:br w:type="page"/>
            </w:r>
            <w:r>
              <w:rPr>
                <w:b/>
                <w:sz w:val="28"/>
              </w:rPr>
              <w:t>B-III – Charakteristika studijního předmětu</w:t>
            </w:r>
          </w:p>
        </w:tc>
      </w:tr>
      <w:tr w:rsidR="001C766A" w14:paraId="720FD079" w14:textId="77777777" w:rsidTr="001C766A">
        <w:tc>
          <w:tcPr>
            <w:tcW w:w="3086" w:type="dxa"/>
            <w:tcBorders>
              <w:top w:val="double" w:sz="4" w:space="0" w:color="auto"/>
            </w:tcBorders>
            <w:shd w:val="clear" w:color="auto" w:fill="F7CAAC"/>
          </w:tcPr>
          <w:p w14:paraId="01076CEA" w14:textId="77777777" w:rsidR="001C766A" w:rsidRDefault="001C766A" w:rsidP="001C766A">
            <w:pPr>
              <w:rPr>
                <w:b/>
              </w:rPr>
            </w:pPr>
            <w:r>
              <w:rPr>
                <w:b/>
              </w:rPr>
              <w:t>Název studijního předmětu</w:t>
            </w:r>
          </w:p>
        </w:tc>
        <w:tc>
          <w:tcPr>
            <w:tcW w:w="6769" w:type="dxa"/>
            <w:gridSpan w:val="7"/>
            <w:tcBorders>
              <w:top w:val="double" w:sz="4" w:space="0" w:color="auto"/>
            </w:tcBorders>
          </w:tcPr>
          <w:p w14:paraId="14EA0D60" w14:textId="77777777" w:rsidR="001C766A" w:rsidRDefault="001C766A" w:rsidP="001C766A">
            <w:pPr>
              <w:jc w:val="both"/>
            </w:pPr>
            <w:r>
              <w:t>Tradiční řemeslné techniky 1</w:t>
            </w:r>
          </w:p>
        </w:tc>
      </w:tr>
      <w:tr w:rsidR="001C766A" w14:paraId="57D28A5E" w14:textId="77777777" w:rsidTr="001C766A">
        <w:tc>
          <w:tcPr>
            <w:tcW w:w="3086" w:type="dxa"/>
            <w:shd w:val="clear" w:color="auto" w:fill="F7CAAC"/>
          </w:tcPr>
          <w:p w14:paraId="63BDAAED" w14:textId="77777777" w:rsidR="001C766A" w:rsidRDefault="001C766A" w:rsidP="001C766A">
            <w:pPr>
              <w:rPr>
                <w:b/>
              </w:rPr>
            </w:pPr>
            <w:r>
              <w:rPr>
                <w:b/>
              </w:rPr>
              <w:t>Typ předmětu</w:t>
            </w:r>
          </w:p>
        </w:tc>
        <w:tc>
          <w:tcPr>
            <w:tcW w:w="3406" w:type="dxa"/>
            <w:gridSpan w:val="4"/>
          </w:tcPr>
          <w:p w14:paraId="7E533D28" w14:textId="77777777" w:rsidR="001C766A" w:rsidRDefault="001C766A" w:rsidP="001C766A">
            <w:pPr>
              <w:jc w:val="both"/>
            </w:pPr>
            <w:r>
              <w:t>povinný</w:t>
            </w:r>
          </w:p>
        </w:tc>
        <w:tc>
          <w:tcPr>
            <w:tcW w:w="2695" w:type="dxa"/>
            <w:gridSpan w:val="2"/>
            <w:shd w:val="clear" w:color="auto" w:fill="F7CAAC"/>
          </w:tcPr>
          <w:p w14:paraId="5A5E196C" w14:textId="77777777" w:rsidR="001C766A" w:rsidRDefault="001C766A" w:rsidP="001C766A">
            <w:pPr>
              <w:jc w:val="both"/>
            </w:pPr>
            <w:r>
              <w:rPr>
                <w:b/>
              </w:rPr>
              <w:t>doporučený ročník / semestr</w:t>
            </w:r>
          </w:p>
        </w:tc>
        <w:tc>
          <w:tcPr>
            <w:tcW w:w="668" w:type="dxa"/>
          </w:tcPr>
          <w:p w14:paraId="670221AB" w14:textId="77777777" w:rsidR="001C766A" w:rsidRDefault="001C766A" w:rsidP="001C766A">
            <w:pPr>
              <w:jc w:val="both"/>
            </w:pPr>
            <w:r>
              <w:t>1/LS</w:t>
            </w:r>
          </w:p>
        </w:tc>
      </w:tr>
      <w:tr w:rsidR="001C766A" w14:paraId="52C5CCAB" w14:textId="77777777" w:rsidTr="001C766A">
        <w:tc>
          <w:tcPr>
            <w:tcW w:w="3086" w:type="dxa"/>
            <w:shd w:val="clear" w:color="auto" w:fill="F7CAAC"/>
          </w:tcPr>
          <w:p w14:paraId="43130B8B" w14:textId="77777777" w:rsidR="001C766A" w:rsidRDefault="001C766A" w:rsidP="001C766A">
            <w:pPr>
              <w:rPr>
                <w:b/>
              </w:rPr>
            </w:pPr>
            <w:r>
              <w:rPr>
                <w:b/>
              </w:rPr>
              <w:t>Rozsah studijního předmětu</w:t>
            </w:r>
          </w:p>
        </w:tc>
        <w:tc>
          <w:tcPr>
            <w:tcW w:w="1701" w:type="dxa"/>
            <w:gridSpan w:val="2"/>
          </w:tcPr>
          <w:p w14:paraId="4CAEB3B4" w14:textId="367B70AB" w:rsidR="001C766A" w:rsidRDefault="001C766A" w:rsidP="001C766A">
            <w:pPr>
              <w:jc w:val="both"/>
            </w:pPr>
            <w:r>
              <w:t>26</w:t>
            </w:r>
            <w:r w:rsidR="00BC3F5F">
              <w:t xml:space="preserve"> </w:t>
            </w:r>
            <w:r>
              <w:t>c</w:t>
            </w:r>
          </w:p>
        </w:tc>
        <w:tc>
          <w:tcPr>
            <w:tcW w:w="889" w:type="dxa"/>
            <w:shd w:val="clear" w:color="auto" w:fill="F7CAAC"/>
          </w:tcPr>
          <w:p w14:paraId="6530E2EB" w14:textId="77777777" w:rsidR="001C766A" w:rsidRDefault="001C766A" w:rsidP="001C766A">
            <w:pPr>
              <w:jc w:val="both"/>
              <w:rPr>
                <w:b/>
              </w:rPr>
            </w:pPr>
            <w:r>
              <w:rPr>
                <w:b/>
              </w:rPr>
              <w:t xml:space="preserve">hod. </w:t>
            </w:r>
          </w:p>
        </w:tc>
        <w:tc>
          <w:tcPr>
            <w:tcW w:w="816" w:type="dxa"/>
          </w:tcPr>
          <w:p w14:paraId="1F7E4C1B" w14:textId="77777777" w:rsidR="001C766A" w:rsidRDefault="001C766A" w:rsidP="001C766A">
            <w:pPr>
              <w:jc w:val="both"/>
            </w:pPr>
            <w:r>
              <w:t>26</w:t>
            </w:r>
          </w:p>
        </w:tc>
        <w:tc>
          <w:tcPr>
            <w:tcW w:w="2156" w:type="dxa"/>
            <w:shd w:val="clear" w:color="auto" w:fill="F7CAAC"/>
          </w:tcPr>
          <w:p w14:paraId="4B3A6F84" w14:textId="77777777" w:rsidR="001C766A" w:rsidRDefault="001C766A" w:rsidP="001C766A">
            <w:pPr>
              <w:jc w:val="both"/>
              <w:rPr>
                <w:b/>
              </w:rPr>
            </w:pPr>
            <w:r>
              <w:rPr>
                <w:b/>
              </w:rPr>
              <w:t>kreditů</w:t>
            </w:r>
          </w:p>
        </w:tc>
        <w:tc>
          <w:tcPr>
            <w:tcW w:w="1207" w:type="dxa"/>
            <w:gridSpan w:val="2"/>
          </w:tcPr>
          <w:p w14:paraId="1BD4EE47" w14:textId="77777777" w:rsidR="001C766A" w:rsidRDefault="001C766A" w:rsidP="001C766A">
            <w:pPr>
              <w:jc w:val="both"/>
            </w:pPr>
            <w:r>
              <w:t>2</w:t>
            </w:r>
          </w:p>
        </w:tc>
      </w:tr>
      <w:tr w:rsidR="001C766A" w14:paraId="4DE4A453" w14:textId="77777777" w:rsidTr="001C766A">
        <w:tc>
          <w:tcPr>
            <w:tcW w:w="3086" w:type="dxa"/>
            <w:shd w:val="clear" w:color="auto" w:fill="F7CAAC"/>
          </w:tcPr>
          <w:p w14:paraId="0949A2C7" w14:textId="77777777" w:rsidR="001C766A" w:rsidRDefault="001C766A" w:rsidP="001C766A">
            <w:pPr>
              <w:rPr>
                <w:b/>
                <w:sz w:val="22"/>
              </w:rPr>
            </w:pPr>
            <w:r>
              <w:rPr>
                <w:b/>
              </w:rPr>
              <w:t>Prerekvizity, korekvizity, ekvivalence</w:t>
            </w:r>
          </w:p>
        </w:tc>
        <w:tc>
          <w:tcPr>
            <w:tcW w:w="6769" w:type="dxa"/>
            <w:gridSpan w:val="7"/>
          </w:tcPr>
          <w:p w14:paraId="68F659EC" w14:textId="4AD0A9DA" w:rsidR="001C766A" w:rsidRDefault="001C766A" w:rsidP="001C766A">
            <w:pPr>
              <w:jc w:val="both"/>
            </w:pPr>
          </w:p>
        </w:tc>
      </w:tr>
      <w:tr w:rsidR="001C766A" w14:paraId="56B8E66F" w14:textId="77777777" w:rsidTr="001C766A">
        <w:tc>
          <w:tcPr>
            <w:tcW w:w="3086" w:type="dxa"/>
            <w:shd w:val="clear" w:color="auto" w:fill="F7CAAC"/>
          </w:tcPr>
          <w:p w14:paraId="5780EC14" w14:textId="77777777" w:rsidR="001C766A" w:rsidRDefault="001C766A" w:rsidP="001C766A">
            <w:pPr>
              <w:rPr>
                <w:b/>
              </w:rPr>
            </w:pPr>
            <w:r>
              <w:rPr>
                <w:b/>
              </w:rPr>
              <w:t>Způsob ověření studijních výsledků</w:t>
            </w:r>
          </w:p>
        </w:tc>
        <w:tc>
          <w:tcPr>
            <w:tcW w:w="3406" w:type="dxa"/>
            <w:gridSpan w:val="4"/>
          </w:tcPr>
          <w:p w14:paraId="07ED92A3" w14:textId="77777777" w:rsidR="001C766A" w:rsidRDefault="001C766A" w:rsidP="001C766A">
            <w:pPr>
              <w:jc w:val="both"/>
            </w:pPr>
            <w:r>
              <w:t>klasifikovaný zápočet</w:t>
            </w:r>
          </w:p>
        </w:tc>
        <w:tc>
          <w:tcPr>
            <w:tcW w:w="2156" w:type="dxa"/>
            <w:shd w:val="clear" w:color="auto" w:fill="F7CAAC"/>
          </w:tcPr>
          <w:p w14:paraId="401F22C0" w14:textId="77777777" w:rsidR="001C766A" w:rsidRDefault="001C766A" w:rsidP="001C766A">
            <w:pPr>
              <w:jc w:val="both"/>
              <w:rPr>
                <w:b/>
              </w:rPr>
            </w:pPr>
            <w:r>
              <w:rPr>
                <w:b/>
              </w:rPr>
              <w:t>Forma výuky</w:t>
            </w:r>
          </w:p>
        </w:tc>
        <w:tc>
          <w:tcPr>
            <w:tcW w:w="1207" w:type="dxa"/>
            <w:gridSpan w:val="2"/>
          </w:tcPr>
          <w:p w14:paraId="0584E7AF" w14:textId="77777777" w:rsidR="001C766A" w:rsidRDefault="001C766A" w:rsidP="001C766A">
            <w:pPr>
              <w:jc w:val="both"/>
            </w:pPr>
            <w:r>
              <w:t>cvičení</w:t>
            </w:r>
          </w:p>
        </w:tc>
      </w:tr>
      <w:tr w:rsidR="001C766A" w14:paraId="1886C2CA" w14:textId="77777777" w:rsidTr="001C766A">
        <w:tc>
          <w:tcPr>
            <w:tcW w:w="3086" w:type="dxa"/>
            <w:shd w:val="clear" w:color="auto" w:fill="F7CAAC"/>
          </w:tcPr>
          <w:p w14:paraId="0E6D2391" w14:textId="77777777" w:rsidR="001C766A" w:rsidRDefault="001C766A" w:rsidP="001C766A">
            <w:pPr>
              <w:rPr>
                <w:b/>
              </w:rPr>
            </w:pPr>
            <w:r>
              <w:rPr>
                <w:b/>
              </w:rPr>
              <w:t>Forma způsobu ověření studijních výsledků a další požadavky na studenta</w:t>
            </w:r>
          </w:p>
        </w:tc>
        <w:tc>
          <w:tcPr>
            <w:tcW w:w="6769" w:type="dxa"/>
            <w:gridSpan w:val="7"/>
            <w:tcBorders>
              <w:bottom w:val="nil"/>
            </w:tcBorders>
          </w:tcPr>
          <w:p w14:paraId="0BFA3317" w14:textId="77777777" w:rsidR="001C766A" w:rsidRDefault="001C766A" w:rsidP="001C766A">
            <w:pPr>
              <w:jc w:val="both"/>
            </w:pPr>
            <w:r>
              <w:t>Splnění všech zadaných úkolů v průběhu semestru, ústní zkoušení.</w:t>
            </w:r>
          </w:p>
        </w:tc>
      </w:tr>
      <w:tr w:rsidR="001C766A" w14:paraId="57ADB313" w14:textId="77777777" w:rsidTr="00624614">
        <w:trPr>
          <w:trHeight w:val="108"/>
        </w:trPr>
        <w:tc>
          <w:tcPr>
            <w:tcW w:w="9855" w:type="dxa"/>
            <w:gridSpan w:val="8"/>
            <w:tcBorders>
              <w:top w:val="nil"/>
            </w:tcBorders>
          </w:tcPr>
          <w:p w14:paraId="04EB732A" w14:textId="77777777" w:rsidR="001C766A" w:rsidRDefault="001C766A" w:rsidP="001C766A"/>
        </w:tc>
      </w:tr>
      <w:tr w:rsidR="001C766A" w14:paraId="63C6F5C8" w14:textId="77777777" w:rsidTr="001C766A">
        <w:trPr>
          <w:trHeight w:val="197"/>
        </w:trPr>
        <w:tc>
          <w:tcPr>
            <w:tcW w:w="3086" w:type="dxa"/>
            <w:tcBorders>
              <w:top w:val="nil"/>
            </w:tcBorders>
            <w:shd w:val="clear" w:color="auto" w:fill="F7CAAC"/>
          </w:tcPr>
          <w:p w14:paraId="3DBBCF2C" w14:textId="77777777" w:rsidR="001C766A" w:rsidRDefault="001C766A" w:rsidP="001C766A">
            <w:pPr>
              <w:rPr>
                <w:b/>
              </w:rPr>
            </w:pPr>
            <w:r>
              <w:rPr>
                <w:b/>
              </w:rPr>
              <w:t>Garant předmětu</w:t>
            </w:r>
          </w:p>
        </w:tc>
        <w:tc>
          <w:tcPr>
            <w:tcW w:w="6769" w:type="dxa"/>
            <w:gridSpan w:val="7"/>
            <w:tcBorders>
              <w:top w:val="nil"/>
            </w:tcBorders>
          </w:tcPr>
          <w:p w14:paraId="69079AB5" w14:textId="77777777" w:rsidR="001C766A" w:rsidRDefault="001C766A" w:rsidP="001C766A">
            <w:pPr>
              <w:jc w:val="both"/>
            </w:pPr>
            <w:r>
              <w:t>Ing. Martina Černeková, Ph.D.</w:t>
            </w:r>
          </w:p>
        </w:tc>
      </w:tr>
      <w:tr w:rsidR="001C766A" w14:paraId="3FF13125" w14:textId="77777777" w:rsidTr="001C766A">
        <w:trPr>
          <w:trHeight w:val="243"/>
        </w:trPr>
        <w:tc>
          <w:tcPr>
            <w:tcW w:w="3086" w:type="dxa"/>
            <w:tcBorders>
              <w:top w:val="nil"/>
            </w:tcBorders>
            <w:shd w:val="clear" w:color="auto" w:fill="F7CAAC"/>
          </w:tcPr>
          <w:p w14:paraId="62CFE64D" w14:textId="77777777" w:rsidR="001C766A" w:rsidRDefault="001C766A" w:rsidP="001C766A">
            <w:pPr>
              <w:rPr>
                <w:b/>
              </w:rPr>
            </w:pPr>
            <w:r>
              <w:rPr>
                <w:b/>
              </w:rPr>
              <w:t>Zapojení garanta do výuky předmětu</w:t>
            </w:r>
          </w:p>
        </w:tc>
        <w:tc>
          <w:tcPr>
            <w:tcW w:w="6769" w:type="dxa"/>
            <w:gridSpan w:val="7"/>
            <w:tcBorders>
              <w:top w:val="nil"/>
            </w:tcBorders>
          </w:tcPr>
          <w:p w14:paraId="5CC30059" w14:textId="065AB6FE" w:rsidR="001C766A" w:rsidRDefault="006533A9" w:rsidP="001C766A">
            <w:pPr>
              <w:jc w:val="both"/>
            </w:pPr>
            <w:r>
              <w:t>100 %</w:t>
            </w:r>
          </w:p>
        </w:tc>
      </w:tr>
      <w:tr w:rsidR="001C766A" w14:paraId="72A99F18" w14:textId="77777777" w:rsidTr="001C766A">
        <w:tc>
          <w:tcPr>
            <w:tcW w:w="3086" w:type="dxa"/>
            <w:shd w:val="clear" w:color="auto" w:fill="F7CAAC"/>
          </w:tcPr>
          <w:p w14:paraId="22F737FA" w14:textId="77777777" w:rsidR="001C766A" w:rsidRDefault="001C766A" w:rsidP="001C766A">
            <w:pPr>
              <w:rPr>
                <w:b/>
              </w:rPr>
            </w:pPr>
            <w:r>
              <w:rPr>
                <w:b/>
              </w:rPr>
              <w:t>Vyučující</w:t>
            </w:r>
          </w:p>
        </w:tc>
        <w:tc>
          <w:tcPr>
            <w:tcW w:w="6769" w:type="dxa"/>
            <w:gridSpan w:val="7"/>
            <w:tcBorders>
              <w:bottom w:val="nil"/>
            </w:tcBorders>
          </w:tcPr>
          <w:p w14:paraId="012B3C01" w14:textId="77777777" w:rsidR="001C766A" w:rsidRDefault="001C766A" w:rsidP="001C766A">
            <w:pPr>
              <w:jc w:val="both"/>
            </w:pPr>
            <w:r>
              <w:t xml:space="preserve">Ing. Martina Černeková, Ph.D. </w:t>
            </w:r>
          </w:p>
        </w:tc>
      </w:tr>
      <w:tr w:rsidR="001C766A" w14:paraId="461F4F10" w14:textId="77777777" w:rsidTr="00624614">
        <w:trPr>
          <w:trHeight w:val="95"/>
        </w:trPr>
        <w:tc>
          <w:tcPr>
            <w:tcW w:w="9855" w:type="dxa"/>
            <w:gridSpan w:val="8"/>
            <w:tcBorders>
              <w:top w:val="nil"/>
            </w:tcBorders>
          </w:tcPr>
          <w:p w14:paraId="7049466A" w14:textId="77777777" w:rsidR="001C766A" w:rsidRDefault="001C766A" w:rsidP="001C766A">
            <w:pPr>
              <w:jc w:val="both"/>
            </w:pPr>
          </w:p>
        </w:tc>
      </w:tr>
      <w:tr w:rsidR="001C766A" w14:paraId="5F918495" w14:textId="77777777" w:rsidTr="001C766A">
        <w:tc>
          <w:tcPr>
            <w:tcW w:w="3086" w:type="dxa"/>
            <w:shd w:val="clear" w:color="auto" w:fill="F7CAAC"/>
          </w:tcPr>
          <w:p w14:paraId="3A28EAB6" w14:textId="77777777" w:rsidR="001C766A" w:rsidRDefault="001C766A" w:rsidP="001C766A">
            <w:pPr>
              <w:jc w:val="both"/>
              <w:rPr>
                <w:b/>
              </w:rPr>
            </w:pPr>
            <w:r>
              <w:rPr>
                <w:b/>
              </w:rPr>
              <w:t>Stručná anotace předmětu</w:t>
            </w:r>
          </w:p>
        </w:tc>
        <w:tc>
          <w:tcPr>
            <w:tcW w:w="6769" w:type="dxa"/>
            <w:gridSpan w:val="7"/>
            <w:tcBorders>
              <w:bottom w:val="nil"/>
            </w:tcBorders>
          </w:tcPr>
          <w:p w14:paraId="4EC1100C" w14:textId="77777777" w:rsidR="001C766A" w:rsidRDefault="001C766A" w:rsidP="001C766A">
            <w:pPr>
              <w:jc w:val="both"/>
            </w:pPr>
          </w:p>
        </w:tc>
      </w:tr>
      <w:tr w:rsidR="001C766A" w14:paraId="24884EFE" w14:textId="77777777" w:rsidTr="00E3396B">
        <w:trPr>
          <w:trHeight w:val="4257"/>
        </w:trPr>
        <w:tc>
          <w:tcPr>
            <w:tcW w:w="9855" w:type="dxa"/>
            <w:gridSpan w:val="8"/>
            <w:tcBorders>
              <w:top w:val="nil"/>
              <w:bottom w:val="single" w:sz="12" w:space="0" w:color="auto"/>
            </w:tcBorders>
          </w:tcPr>
          <w:p w14:paraId="272A6CED" w14:textId="5B734EDF" w:rsidR="001C766A" w:rsidRDefault="001C766A" w:rsidP="00E3396B">
            <w:pPr>
              <w:spacing w:after="120"/>
              <w:jc w:val="both"/>
            </w:pPr>
            <w:r>
              <w:t>Cílem předmětu je seznámit studenty</w:t>
            </w:r>
            <w:r w:rsidRPr="00E729F2">
              <w:t xml:space="preserve"> s řemeslnými technikami v kožedělné výrobě</w:t>
            </w:r>
            <w:r>
              <w:t>, speciálně pro ručně šitou rámovou obuv</w:t>
            </w:r>
            <w:r w:rsidRPr="00E729F2">
              <w:t>.</w:t>
            </w:r>
          </w:p>
          <w:p w14:paraId="21A1899B" w14:textId="77777777" w:rsidR="001C766A" w:rsidRDefault="001C766A" w:rsidP="00D3581F">
            <w:pPr>
              <w:pStyle w:val="Odstavecseseznamem"/>
              <w:numPr>
                <w:ilvl w:val="0"/>
                <w:numId w:val="33"/>
              </w:numPr>
              <w:spacing w:after="160" w:line="259" w:lineRule="auto"/>
              <w:jc w:val="both"/>
            </w:pPr>
            <w:r w:rsidRPr="005525D5">
              <w:t xml:space="preserve">Bezpečnost </w:t>
            </w:r>
            <w:r>
              <w:t>práce v technologické laboratoři</w:t>
            </w:r>
            <w:r w:rsidRPr="005525D5">
              <w:t>, organizace a plán výuky</w:t>
            </w:r>
            <w:r>
              <w:t>.</w:t>
            </w:r>
          </w:p>
          <w:p w14:paraId="4D28BA0D" w14:textId="77777777" w:rsidR="001C766A" w:rsidRDefault="001C766A" w:rsidP="00D3581F">
            <w:pPr>
              <w:pStyle w:val="Odstavecseseznamem"/>
              <w:numPr>
                <w:ilvl w:val="0"/>
                <w:numId w:val="33"/>
              </w:numPr>
              <w:spacing w:after="160" w:line="259" w:lineRule="auto"/>
              <w:jc w:val="both"/>
            </w:pPr>
            <w:r>
              <w:t>Historické typy výrobních způsobů obuvi a galanterie.</w:t>
            </w:r>
          </w:p>
          <w:p w14:paraId="2E766E26" w14:textId="77777777" w:rsidR="001C766A" w:rsidRDefault="001C766A" w:rsidP="00D3581F">
            <w:pPr>
              <w:pStyle w:val="Odstavecseseznamem"/>
              <w:numPr>
                <w:ilvl w:val="0"/>
                <w:numId w:val="33"/>
              </w:numPr>
              <w:spacing w:after="160" w:line="259" w:lineRule="auto"/>
              <w:jc w:val="both"/>
            </w:pPr>
            <w:r>
              <w:t>Střihové řešení různých typů obuvi.</w:t>
            </w:r>
          </w:p>
          <w:p w14:paraId="106C7116" w14:textId="77777777" w:rsidR="001C766A" w:rsidRDefault="001C766A" w:rsidP="00D3581F">
            <w:pPr>
              <w:pStyle w:val="Odstavecseseznamem"/>
              <w:numPr>
                <w:ilvl w:val="0"/>
                <w:numId w:val="33"/>
              </w:numPr>
              <w:spacing w:after="160" w:line="259" w:lineRule="auto"/>
              <w:jc w:val="both"/>
            </w:pPr>
            <w:r>
              <w:t>Technologie ruční výroby rámové obyčejné obuvi.</w:t>
            </w:r>
          </w:p>
          <w:p w14:paraId="2B3B2532" w14:textId="77777777" w:rsidR="001C766A" w:rsidRPr="00AF68B3" w:rsidRDefault="001C766A" w:rsidP="00D3581F">
            <w:pPr>
              <w:pStyle w:val="Odstavecseseznamem"/>
              <w:numPr>
                <w:ilvl w:val="0"/>
                <w:numId w:val="33"/>
              </w:numPr>
              <w:spacing w:after="160" w:line="259" w:lineRule="auto"/>
              <w:jc w:val="both"/>
            </w:pPr>
            <w:r>
              <w:t>Materiály pro ruční výrobu rámové obyčejné obuvi.</w:t>
            </w:r>
          </w:p>
          <w:p w14:paraId="170EBE97" w14:textId="77777777" w:rsidR="001C766A" w:rsidRDefault="001C766A" w:rsidP="00D3581F">
            <w:pPr>
              <w:pStyle w:val="Odstavecseseznamem"/>
              <w:numPr>
                <w:ilvl w:val="0"/>
                <w:numId w:val="33"/>
              </w:numPr>
              <w:spacing w:after="160" w:line="259" w:lineRule="auto"/>
              <w:jc w:val="both"/>
            </w:pPr>
            <w:r>
              <w:t>Příprava vrchových, podšívkových a ztužovacích součástí svršku.</w:t>
            </w:r>
          </w:p>
          <w:p w14:paraId="2BB26F03" w14:textId="77777777" w:rsidR="001C766A" w:rsidRDefault="001C766A" w:rsidP="00D3581F">
            <w:pPr>
              <w:pStyle w:val="Odstavecseseznamem"/>
              <w:numPr>
                <w:ilvl w:val="0"/>
                <w:numId w:val="33"/>
              </w:numPr>
              <w:spacing w:after="160" w:line="259" w:lineRule="auto"/>
              <w:jc w:val="both"/>
            </w:pPr>
            <w:r>
              <w:t>Výroba svršku pro rámovou obyčejnou obuv.</w:t>
            </w:r>
          </w:p>
          <w:p w14:paraId="77599CDB" w14:textId="77777777" w:rsidR="001C766A" w:rsidRDefault="001C766A" w:rsidP="00D3581F">
            <w:pPr>
              <w:pStyle w:val="Odstavecseseznamem"/>
              <w:numPr>
                <w:ilvl w:val="0"/>
                <w:numId w:val="33"/>
              </w:numPr>
              <w:spacing w:after="160" w:line="259" w:lineRule="auto"/>
              <w:jc w:val="both"/>
            </w:pPr>
            <w:r>
              <w:t>Výběr kopyta, výroba napínací stélky.</w:t>
            </w:r>
          </w:p>
          <w:p w14:paraId="43E3646F" w14:textId="77777777" w:rsidR="001C766A" w:rsidRPr="00AF68B3" w:rsidRDefault="001C766A" w:rsidP="00D3581F">
            <w:pPr>
              <w:pStyle w:val="Odstavecseseznamem"/>
              <w:numPr>
                <w:ilvl w:val="0"/>
                <w:numId w:val="33"/>
              </w:numPr>
              <w:spacing w:after="160" w:line="259" w:lineRule="auto"/>
              <w:jc w:val="both"/>
            </w:pPr>
            <w:r>
              <w:t>Výroba opatku, tužinky a ošívacího rámu.</w:t>
            </w:r>
          </w:p>
          <w:p w14:paraId="0590DF4D" w14:textId="77777777" w:rsidR="001C766A" w:rsidRPr="00AF68B3" w:rsidRDefault="001C766A" w:rsidP="00D3581F">
            <w:pPr>
              <w:pStyle w:val="Odstavecseseznamem"/>
              <w:numPr>
                <w:ilvl w:val="0"/>
                <w:numId w:val="33"/>
              </w:numPr>
              <w:spacing w:after="160" w:line="259" w:lineRule="auto"/>
              <w:jc w:val="both"/>
            </w:pPr>
            <w:r>
              <w:t>Ruční šití – předvedení spojovací techniky, praktický nácvik.</w:t>
            </w:r>
          </w:p>
          <w:p w14:paraId="21D352CF" w14:textId="77777777" w:rsidR="001C766A" w:rsidRPr="00AF68B3" w:rsidRDefault="001C766A" w:rsidP="00D3581F">
            <w:pPr>
              <w:pStyle w:val="Odstavecseseznamem"/>
              <w:numPr>
                <w:ilvl w:val="0"/>
                <w:numId w:val="33"/>
              </w:numPr>
              <w:spacing w:after="160" w:line="259" w:lineRule="auto"/>
              <w:jc w:val="both"/>
            </w:pPr>
            <w:r>
              <w:t>Přednapnutí svršku na kopyto, montáž opatku a tužinky.</w:t>
            </w:r>
          </w:p>
          <w:p w14:paraId="431C8DC4" w14:textId="77777777" w:rsidR="001C766A" w:rsidRPr="00AF68B3" w:rsidRDefault="001C766A" w:rsidP="00D3581F">
            <w:pPr>
              <w:pStyle w:val="Odstavecseseznamem"/>
              <w:numPr>
                <w:ilvl w:val="0"/>
                <w:numId w:val="33"/>
              </w:numPr>
              <w:spacing w:after="160" w:line="259" w:lineRule="auto"/>
              <w:jc w:val="both"/>
            </w:pPr>
            <w:r>
              <w:t>Provedení spojení svršku se spodkem obuvi, ošívací šití, výroba půdování.</w:t>
            </w:r>
          </w:p>
          <w:p w14:paraId="53C44C92" w14:textId="77777777" w:rsidR="006533A9" w:rsidRDefault="001C766A" w:rsidP="00E3396B">
            <w:pPr>
              <w:pStyle w:val="Odstavecseseznamem"/>
              <w:numPr>
                <w:ilvl w:val="0"/>
                <w:numId w:val="33"/>
              </w:numPr>
              <w:spacing w:after="120"/>
              <w:ind w:left="714" w:hanging="357"/>
              <w:contextualSpacing w:val="0"/>
              <w:jc w:val="both"/>
            </w:pPr>
            <w:r>
              <w:t>Připevnění mezipodešve – přišívací šití a přilepení podešve, úprava hran spodku, dokončení půlpáru.</w:t>
            </w:r>
          </w:p>
          <w:p w14:paraId="34791786" w14:textId="11F013A2" w:rsidR="001C766A" w:rsidRPr="00AF68B3" w:rsidRDefault="001C766A" w:rsidP="00624614">
            <w:pPr>
              <w:jc w:val="both"/>
            </w:pPr>
            <w:r w:rsidRPr="00E729F2">
              <w:t xml:space="preserve">Student </w:t>
            </w:r>
            <w:r>
              <w:t xml:space="preserve">bude seznámen s tradičními technikami výroby v kožedělném průmyslu. Student </w:t>
            </w:r>
            <w:r w:rsidRPr="00E729F2">
              <w:t>získá teoretické i praktické znalosti a dovednosti potřebné k vytvoření ručně šité rámové obuvi</w:t>
            </w:r>
            <w:r w:rsidR="00624614">
              <w:t>.</w:t>
            </w:r>
          </w:p>
        </w:tc>
      </w:tr>
      <w:tr w:rsidR="001C766A" w14:paraId="4BA87200" w14:textId="77777777" w:rsidTr="001C766A">
        <w:trPr>
          <w:trHeight w:val="265"/>
        </w:trPr>
        <w:tc>
          <w:tcPr>
            <w:tcW w:w="3653" w:type="dxa"/>
            <w:gridSpan w:val="2"/>
            <w:tcBorders>
              <w:top w:val="nil"/>
            </w:tcBorders>
            <w:shd w:val="clear" w:color="auto" w:fill="F7CAAC"/>
          </w:tcPr>
          <w:p w14:paraId="1C4B1B8D" w14:textId="77777777" w:rsidR="001C766A" w:rsidRDefault="001C766A" w:rsidP="001C766A">
            <w:pPr>
              <w:jc w:val="both"/>
            </w:pPr>
            <w:r>
              <w:rPr>
                <w:b/>
              </w:rPr>
              <w:t>Studijní literatura a studijní pomůcky</w:t>
            </w:r>
          </w:p>
        </w:tc>
        <w:tc>
          <w:tcPr>
            <w:tcW w:w="6202" w:type="dxa"/>
            <w:gridSpan w:val="6"/>
            <w:tcBorders>
              <w:top w:val="nil"/>
              <w:bottom w:val="nil"/>
            </w:tcBorders>
          </w:tcPr>
          <w:p w14:paraId="086CA952" w14:textId="77777777" w:rsidR="001C766A" w:rsidRDefault="001C766A" w:rsidP="001C766A">
            <w:pPr>
              <w:jc w:val="both"/>
            </w:pPr>
          </w:p>
        </w:tc>
      </w:tr>
      <w:tr w:rsidR="001C766A" w:rsidRPr="003F7F55" w14:paraId="175AE404" w14:textId="77777777" w:rsidTr="00624614">
        <w:trPr>
          <w:trHeight w:val="1395"/>
        </w:trPr>
        <w:tc>
          <w:tcPr>
            <w:tcW w:w="9855" w:type="dxa"/>
            <w:gridSpan w:val="8"/>
            <w:tcBorders>
              <w:top w:val="nil"/>
            </w:tcBorders>
          </w:tcPr>
          <w:p w14:paraId="182A4138" w14:textId="77777777" w:rsidR="001C766A" w:rsidRDefault="001C766A" w:rsidP="001C766A">
            <w:pPr>
              <w:jc w:val="both"/>
              <w:rPr>
                <w:b/>
              </w:rPr>
            </w:pPr>
            <w:r w:rsidRPr="003F7F55">
              <w:rPr>
                <w:b/>
              </w:rPr>
              <w:t>Povinná:</w:t>
            </w:r>
            <w:r>
              <w:rPr>
                <w:b/>
              </w:rPr>
              <w:t xml:space="preserve"> </w:t>
            </w:r>
          </w:p>
          <w:p w14:paraId="6F06BCE1" w14:textId="77777777" w:rsidR="004A22E0" w:rsidRDefault="004A22E0" w:rsidP="0004505A">
            <w:pPr>
              <w:jc w:val="both"/>
              <w:rPr>
                <w:ins w:id="345" w:author="Hana Ponížilová" w:date="2023-05-25T16:59:00Z"/>
              </w:rPr>
            </w:pPr>
            <w:ins w:id="346" w:author="Hana Ponížilová" w:date="2023-05-25T16:59:00Z">
              <w:r w:rsidRPr="004A22E0">
                <w:t xml:space="preserve">KROFTOVÁ, Klára, Martin EBEL, Lukáš HEJNÝ, Richard MLÝNEK, Jiří BLÁHA, Matěj BOHÁČ a Mikuláš HULEC. </w:t>
              </w:r>
              <w:r w:rsidRPr="00306572">
                <w:rPr>
                  <w:i/>
                  <w:iCs/>
                </w:rPr>
                <w:t>Tradiční městské stavitelství a stavební řemesla na přelomu 19. a 20. století</w:t>
              </w:r>
              <w:r w:rsidRPr="004A22E0">
                <w:t>. Praha: České vysoké učení technické v Praze, 2022. ISBN 978-80-01-07057-4.</w:t>
              </w:r>
            </w:ins>
          </w:p>
          <w:p w14:paraId="4B0DF162" w14:textId="2E0ACA7C" w:rsidR="0004505A" w:rsidRDefault="0004505A" w:rsidP="0004505A">
            <w:pPr>
              <w:jc w:val="both"/>
            </w:pPr>
            <w:r w:rsidRPr="00254C14">
              <w:t>Š</w:t>
            </w:r>
            <w:r>
              <w:t>TÝBROVÁ</w:t>
            </w:r>
            <w:r w:rsidRPr="00254C14">
              <w:t>, M</w:t>
            </w:r>
            <w:r>
              <w:t xml:space="preserve">. </w:t>
            </w:r>
            <w:r w:rsidRPr="006533A9">
              <w:rPr>
                <w:i/>
              </w:rPr>
              <w:t>Docela obyčejné boty: boty neobyčejně zvláštní.</w:t>
            </w:r>
            <w:r>
              <w:t xml:space="preserve"> Zlín</w:t>
            </w:r>
            <w:r w:rsidRPr="00254C14">
              <w:t>: Muzeum jihovýchodní Moravy ve Zlíně, 2017</w:t>
            </w:r>
            <w:r>
              <w:t xml:space="preserve">. ISBN </w:t>
            </w:r>
            <w:r w:rsidRPr="00254C14">
              <w:t>9788087130421</w:t>
            </w:r>
          </w:p>
          <w:p w14:paraId="2814C54E" w14:textId="7B048055" w:rsidR="001C766A" w:rsidRPr="00A83249" w:rsidRDefault="001C766A" w:rsidP="001C766A">
            <w:pPr>
              <w:jc w:val="both"/>
            </w:pPr>
            <w:r w:rsidRPr="00A83249">
              <w:t>V</w:t>
            </w:r>
            <w:r w:rsidR="006533A9">
              <w:t>ASS</w:t>
            </w:r>
            <w:r w:rsidRPr="00A83249">
              <w:t>, L., M</w:t>
            </w:r>
            <w:r w:rsidR="006533A9">
              <w:t>OLNÁR</w:t>
            </w:r>
            <w:r w:rsidRPr="00A83249">
              <w:t xml:space="preserve">, M. </w:t>
            </w:r>
            <w:r w:rsidRPr="00AC7FE1">
              <w:rPr>
                <w:i/>
                <w:iCs/>
              </w:rPr>
              <w:t>Handmade shoes for men</w:t>
            </w:r>
            <w:r w:rsidRPr="006533A9">
              <w:t>.</w:t>
            </w:r>
            <w:r w:rsidR="006533A9">
              <w:t xml:space="preserve"> Potsdam</w:t>
            </w:r>
            <w:r>
              <w:t>: h.</w:t>
            </w:r>
            <w:r w:rsidR="00AC7FE1">
              <w:t xml:space="preserve"> f. ullmann</w:t>
            </w:r>
            <w:r>
              <w:t xml:space="preserve">, 2017. ISBN </w:t>
            </w:r>
            <w:r w:rsidRPr="00923BCF">
              <w:t>978-3-8480-0368-6</w:t>
            </w:r>
          </w:p>
          <w:p w14:paraId="0283C050" w14:textId="77777777" w:rsidR="001C766A" w:rsidRDefault="001C766A" w:rsidP="001C766A">
            <w:pPr>
              <w:jc w:val="both"/>
              <w:rPr>
                <w:b/>
              </w:rPr>
            </w:pPr>
            <w:r w:rsidRPr="003F7F55">
              <w:rPr>
                <w:b/>
              </w:rPr>
              <w:t>Doporučená:</w:t>
            </w:r>
            <w:r>
              <w:rPr>
                <w:b/>
              </w:rPr>
              <w:t xml:space="preserve"> </w:t>
            </w:r>
          </w:p>
          <w:p w14:paraId="77B289BC" w14:textId="005AF5A7" w:rsidR="001C766A" w:rsidRPr="00624614" w:rsidRDefault="001C766A" w:rsidP="00C057F3">
            <w:pPr>
              <w:jc w:val="both"/>
            </w:pPr>
            <w:r w:rsidRPr="00D43656">
              <w:t>V</w:t>
            </w:r>
            <w:r w:rsidR="006533A9">
              <w:t>OLKEN</w:t>
            </w:r>
            <w:r w:rsidRPr="00D43656">
              <w:t xml:space="preserve">, M. </w:t>
            </w:r>
            <w:r w:rsidRPr="006533A9">
              <w:rPr>
                <w:i/>
              </w:rPr>
              <w:t xml:space="preserve">Archaeological footwear. </w:t>
            </w:r>
            <w:r w:rsidR="00F86202">
              <w:t>Zwoll</w:t>
            </w:r>
            <w:r w:rsidR="00F86202" w:rsidRPr="00D43656">
              <w:t>:</w:t>
            </w:r>
            <w:r w:rsidRPr="00D43656">
              <w:t xml:space="preserve"> SPA Uitgevers, 2014</w:t>
            </w:r>
            <w:r>
              <w:t xml:space="preserve">. </w:t>
            </w:r>
            <w:r w:rsidRPr="00D43656">
              <w:t>ISBN</w:t>
            </w:r>
            <w:r>
              <w:t xml:space="preserve"> </w:t>
            </w:r>
            <w:r w:rsidRPr="00D43656">
              <w:t>978-90-8932-117-6</w:t>
            </w:r>
          </w:p>
        </w:tc>
      </w:tr>
    </w:tbl>
    <w:p w14:paraId="3928F89F" w14:textId="77777777" w:rsidR="001C766A" w:rsidRDefault="001C766A"/>
    <w:p w14:paraId="2CAD1C87" w14:textId="77777777" w:rsidR="001C766A" w:rsidRDefault="001C766A"/>
    <w:p w14:paraId="518E421C" w14:textId="77777777" w:rsidR="001C766A" w:rsidRDefault="001C766A"/>
    <w:p w14:paraId="6D164E3E" w14:textId="77777777" w:rsidR="001C766A" w:rsidRDefault="001C766A"/>
    <w:p w14:paraId="7C6929F2" w14:textId="77777777" w:rsidR="001C766A" w:rsidRDefault="001C766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1C766A" w14:paraId="0F1D54EA" w14:textId="77777777" w:rsidTr="001C766A">
        <w:tc>
          <w:tcPr>
            <w:tcW w:w="9855" w:type="dxa"/>
            <w:gridSpan w:val="8"/>
            <w:tcBorders>
              <w:bottom w:val="double" w:sz="4" w:space="0" w:color="auto"/>
            </w:tcBorders>
            <w:shd w:val="clear" w:color="auto" w:fill="BDD6EE"/>
          </w:tcPr>
          <w:p w14:paraId="11FF6DA0" w14:textId="512B1248" w:rsidR="001C766A" w:rsidRDefault="001C766A" w:rsidP="001C766A">
            <w:pPr>
              <w:jc w:val="both"/>
              <w:rPr>
                <w:b/>
                <w:sz w:val="28"/>
              </w:rPr>
            </w:pPr>
            <w:r>
              <w:lastRenderedPageBreak/>
              <w:br w:type="page"/>
            </w:r>
            <w:r>
              <w:rPr>
                <w:b/>
                <w:sz w:val="28"/>
              </w:rPr>
              <w:t>B-III – Charakteristika studijního předmětu</w:t>
            </w:r>
          </w:p>
        </w:tc>
      </w:tr>
      <w:tr w:rsidR="001C766A" w14:paraId="5FC5C356" w14:textId="77777777" w:rsidTr="001C766A">
        <w:tc>
          <w:tcPr>
            <w:tcW w:w="3086" w:type="dxa"/>
            <w:tcBorders>
              <w:top w:val="double" w:sz="4" w:space="0" w:color="auto"/>
            </w:tcBorders>
            <w:shd w:val="clear" w:color="auto" w:fill="F7CAAC"/>
          </w:tcPr>
          <w:p w14:paraId="734F5AEA" w14:textId="77777777" w:rsidR="001C766A" w:rsidRDefault="001C766A" w:rsidP="001C766A">
            <w:pPr>
              <w:rPr>
                <w:b/>
              </w:rPr>
            </w:pPr>
            <w:r>
              <w:rPr>
                <w:b/>
              </w:rPr>
              <w:t>Název studijního předmětu</w:t>
            </w:r>
          </w:p>
        </w:tc>
        <w:tc>
          <w:tcPr>
            <w:tcW w:w="6769" w:type="dxa"/>
            <w:gridSpan w:val="7"/>
            <w:tcBorders>
              <w:top w:val="double" w:sz="4" w:space="0" w:color="auto"/>
            </w:tcBorders>
          </w:tcPr>
          <w:p w14:paraId="465FAEE8" w14:textId="77777777" w:rsidR="001C766A" w:rsidRDefault="001C766A" w:rsidP="001C766A">
            <w:pPr>
              <w:jc w:val="both"/>
            </w:pPr>
            <w:r>
              <w:t>Tradiční řemeslné techniky 2</w:t>
            </w:r>
          </w:p>
        </w:tc>
      </w:tr>
      <w:tr w:rsidR="001C766A" w14:paraId="01DF8EAA" w14:textId="77777777" w:rsidTr="001C766A">
        <w:tc>
          <w:tcPr>
            <w:tcW w:w="3086" w:type="dxa"/>
            <w:shd w:val="clear" w:color="auto" w:fill="F7CAAC"/>
          </w:tcPr>
          <w:p w14:paraId="40E397E7" w14:textId="77777777" w:rsidR="001C766A" w:rsidRDefault="001C766A" w:rsidP="001C766A">
            <w:pPr>
              <w:rPr>
                <w:b/>
              </w:rPr>
            </w:pPr>
            <w:r>
              <w:rPr>
                <w:b/>
              </w:rPr>
              <w:t>Typ předmětu</w:t>
            </w:r>
          </w:p>
        </w:tc>
        <w:tc>
          <w:tcPr>
            <w:tcW w:w="3406" w:type="dxa"/>
            <w:gridSpan w:val="4"/>
          </w:tcPr>
          <w:p w14:paraId="764754B4" w14:textId="77777777" w:rsidR="001C766A" w:rsidRDefault="001C766A" w:rsidP="001C766A">
            <w:pPr>
              <w:jc w:val="both"/>
            </w:pPr>
            <w:r>
              <w:t>povinný</w:t>
            </w:r>
          </w:p>
        </w:tc>
        <w:tc>
          <w:tcPr>
            <w:tcW w:w="2695" w:type="dxa"/>
            <w:gridSpan w:val="2"/>
            <w:shd w:val="clear" w:color="auto" w:fill="F7CAAC"/>
          </w:tcPr>
          <w:p w14:paraId="29896ACA" w14:textId="77777777" w:rsidR="001C766A" w:rsidRDefault="001C766A" w:rsidP="001C766A">
            <w:pPr>
              <w:jc w:val="both"/>
            </w:pPr>
            <w:r>
              <w:rPr>
                <w:b/>
              </w:rPr>
              <w:t>doporučený ročník / semestr</w:t>
            </w:r>
          </w:p>
        </w:tc>
        <w:tc>
          <w:tcPr>
            <w:tcW w:w="668" w:type="dxa"/>
          </w:tcPr>
          <w:p w14:paraId="17D2825B" w14:textId="77777777" w:rsidR="001C766A" w:rsidRDefault="001C766A" w:rsidP="001C766A">
            <w:pPr>
              <w:jc w:val="both"/>
            </w:pPr>
            <w:r>
              <w:t>2/ZS</w:t>
            </w:r>
          </w:p>
        </w:tc>
      </w:tr>
      <w:tr w:rsidR="001C766A" w14:paraId="595C8A37" w14:textId="77777777" w:rsidTr="001C766A">
        <w:tc>
          <w:tcPr>
            <w:tcW w:w="3086" w:type="dxa"/>
            <w:shd w:val="clear" w:color="auto" w:fill="F7CAAC"/>
          </w:tcPr>
          <w:p w14:paraId="7870CCAC" w14:textId="77777777" w:rsidR="001C766A" w:rsidRDefault="001C766A" w:rsidP="001C766A">
            <w:pPr>
              <w:rPr>
                <w:b/>
              </w:rPr>
            </w:pPr>
            <w:r>
              <w:rPr>
                <w:b/>
              </w:rPr>
              <w:t>Rozsah studijního předmětu</w:t>
            </w:r>
          </w:p>
        </w:tc>
        <w:tc>
          <w:tcPr>
            <w:tcW w:w="1701" w:type="dxa"/>
            <w:gridSpan w:val="2"/>
          </w:tcPr>
          <w:p w14:paraId="1A68D62E" w14:textId="389E1A13" w:rsidR="001C766A" w:rsidRDefault="001C766A" w:rsidP="001C766A">
            <w:pPr>
              <w:jc w:val="both"/>
            </w:pPr>
            <w:r>
              <w:t>26</w:t>
            </w:r>
            <w:r w:rsidR="00BC3F5F">
              <w:t xml:space="preserve"> </w:t>
            </w:r>
            <w:r>
              <w:t>c</w:t>
            </w:r>
          </w:p>
        </w:tc>
        <w:tc>
          <w:tcPr>
            <w:tcW w:w="889" w:type="dxa"/>
            <w:shd w:val="clear" w:color="auto" w:fill="F7CAAC"/>
          </w:tcPr>
          <w:p w14:paraId="42ED5849" w14:textId="77777777" w:rsidR="001C766A" w:rsidRDefault="001C766A" w:rsidP="001C766A">
            <w:pPr>
              <w:jc w:val="both"/>
              <w:rPr>
                <w:b/>
              </w:rPr>
            </w:pPr>
            <w:r>
              <w:rPr>
                <w:b/>
              </w:rPr>
              <w:t xml:space="preserve">hod. </w:t>
            </w:r>
          </w:p>
        </w:tc>
        <w:tc>
          <w:tcPr>
            <w:tcW w:w="816" w:type="dxa"/>
          </w:tcPr>
          <w:p w14:paraId="2660BD7D" w14:textId="77777777" w:rsidR="001C766A" w:rsidRDefault="001C766A" w:rsidP="001C766A">
            <w:pPr>
              <w:jc w:val="both"/>
            </w:pPr>
            <w:r>
              <w:t>26</w:t>
            </w:r>
          </w:p>
        </w:tc>
        <w:tc>
          <w:tcPr>
            <w:tcW w:w="2156" w:type="dxa"/>
            <w:shd w:val="clear" w:color="auto" w:fill="F7CAAC"/>
          </w:tcPr>
          <w:p w14:paraId="68523D7F" w14:textId="77777777" w:rsidR="001C766A" w:rsidRDefault="001C766A" w:rsidP="001C766A">
            <w:pPr>
              <w:jc w:val="both"/>
              <w:rPr>
                <w:b/>
              </w:rPr>
            </w:pPr>
            <w:r>
              <w:rPr>
                <w:b/>
              </w:rPr>
              <w:t>kreditů</w:t>
            </w:r>
          </w:p>
        </w:tc>
        <w:tc>
          <w:tcPr>
            <w:tcW w:w="1207" w:type="dxa"/>
            <w:gridSpan w:val="2"/>
          </w:tcPr>
          <w:p w14:paraId="360E3037" w14:textId="77777777" w:rsidR="001C766A" w:rsidRDefault="001C766A" w:rsidP="001C766A">
            <w:pPr>
              <w:jc w:val="both"/>
            </w:pPr>
            <w:r>
              <w:t>2</w:t>
            </w:r>
          </w:p>
        </w:tc>
      </w:tr>
      <w:tr w:rsidR="001C766A" w14:paraId="12B7F931" w14:textId="77777777" w:rsidTr="001C766A">
        <w:tc>
          <w:tcPr>
            <w:tcW w:w="3086" w:type="dxa"/>
            <w:shd w:val="clear" w:color="auto" w:fill="F7CAAC"/>
          </w:tcPr>
          <w:p w14:paraId="4E2F50D2" w14:textId="77777777" w:rsidR="001C766A" w:rsidRDefault="001C766A" w:rsidP="001C766A">
            <w:pPr>
              <w:rPr>
                <w:b/>
                <w:sz w:val="22"/>
              </w:rPr>
            </w:pPr>
            <w:r>
              <w:rPr>
                <w:b/>
              </w:rPr>
              <w:t>Prerekvizity, korekvizity, ekvivalence</w:t>
            </w:r>
          </w:p>
        </w:tc>
        <w:tc>
          <w:tcPr>
            <w:tcW w:w="6769" w:type="dxa"/>
            <w:gridSpan w:val="7"/>
          </w:tcPr>
          <w:p w14:paraId="083C7743" w14:textId="77777777" w:rsidR="001C766A" w:rsidRDefault="001C766A" w:rsidP="001C766A">
            <w:pPr>
              <w:jc w:val="both"/>
            </w:pPr>
            <w:r>
              <w:t>Tradiční řemeslné techniky 1</w:t>
            </w:r>
          </w:p>
        </w:tc>
      </w:tr>
      <w:tr w:rsidR="001C766A" w14:paraId="65741906" w14:textId="77777777" w:rsidTr="001C766A">
        <w:tc>
          <w:tcPr>
            <w:tcW w:w="3086" w:type="dxa"/>
            <w:shd w:val="clear" w:color="auto" w:fill="F7CAAC"/>
          </w:tcPr>
          <w:p w14:paraId="36DF9AF4" w14:textId="77777777" w:rsidR="001C766A" w:rsidRDefault="001C766A" w:rsidP="001C766A">
            <w:pPr>
              <w:rPr>
                <w:b/>
              </w:rPr>
            </w:pPr>
            <w:r>
              <w:rPr>
                <w:b/>
              </w:rPr>
              <w:t>Způsob ověření studijních výsledků</w:t>
            </w:r>
          </w:p>
        </w:tc>
        <w:tc>
          <w:tcPr>
            <w:tcW w:w="3406" w:type="dxa"/>
            <w:gridSpan w:val="4"/>
          </w:tcPr>
          <w:p w14:paraId="3B48476D" w14:textId="77777777" w:rsidR="001C766A" w:rsidRDefault="001C766A" w:rsidP="001C766A">
            <w:pPr>
              <w:jc w:val="both"/>
            </w:pPr>
            <w:r>
              <w:t>klasifikovaný zápočet</w:t>
            </w:r>
          </w:p>
        </w:tc>
        <w:tc>
          <w:tcPr>
            <w:tcW w:w="2156" w:type="dxa"/>
            <w:shd w:val="clear" w:color="auto" w:fill="F7CAAC"/>
          </w:tcPr>
          <w:p w14:paraId="5EE8F0B2" w14:textId="77777777" w:rsidR="001C766A" w:rsidRDefault="001C766A" w:rsidP="001C766A">
            <w:pPr>
              <w:jc w:val="both"/>
              <w:rPr>
                <w:b/>
              </w:rPr>
            </w:pPr>
            <w:r>
              <w:rPr>
                <w:b/>
              </w:rPr>
              <w:t>Forma výuky</w:t>
            </w:r>
          </w:p>
        </w:tc>
        <w:tc>
          <w:tcPr>
            <w:tcW w:w="1207" w:type="dxa"/>
            <w:gridSpan w:val="2"/>
          </w:tcPr>
          <w:p w14:paraId="2966BD2C" w14:textId="77777777" w:rsidR="001C766A" w:rsidRDefault="001C766A" w:rsidP="001C766A">
            <w:pPr>
              <w:jc w:val="both"/>
            </w:pPr>
            <w:r>
              <w:t>cvičení</w:t>
            </w:r>
          </w:p>
        </w:tc>
      </w:tr>
      <w:tr w:rsidR="001C766A" w14:paraId="372814DB" w14:textId="77777777" w:rsidTr="001C766A">
        <w:tc>
          <w:tcPr>
            <w:tcW w:w="3086" w:type="dxa"/>
            <w:shd w:val="clear" w:color="auto" w:fill="F7CAAC"/>
          </w:tcPr>
          <w:p w14:paraId="31F0E56E" w14:textId="77777777" w:rsidR="001C766A" w:rsidRDefault="001C766A" w:rsidP="001C766A">
            <w:pPr>
              <w:rPr>
                <w:b/>
              </w:rPr>
            </w:pPr>
            <w:r>
              <w:rPr>
                <w:b/>
              </w:rPr>
              <w:t>Forma způsobu ověření studijních výsledků a další požadavky na studenta</w:t>
            </w:r>
          </w:p>
        </w:tc>
        <w:tc>
          <w:tcPr>
            <w:tcW w:w="6769" w:type="dxa"/>
            <w:gridSpan w:val="7"/>
            <w:tcBorders>
              <w:bottom w:val="nil"/>
            </w:tcBorders>
          </w:tcPr>
          <w:p w14:paraId="019E762C" w14:textId="77777777" w:rsidR="001C766A" w:rsidRDefault="001C766A" w:rsidP="001C766A">
            <w:pPr>
              <w:jc w:val="both"/>
            </w:pPr>
            <w:r>
              <w:t>Splnění všech zadaných úkolů v průběhu semestru, ústní zkoušení.</w:t>
            </w:r>
          </w:p>
        </w:tc>
      </w:tr>
      <w:tr w:rsidR="001C766A" w14:paraId="125F840F" w14:textId="77777777" w:rsidTr="00624614">
        <w:trPr>
          <w:trHeight w:val="95"/>
        </w:trPr>
        <w:tc>
          <w:tcPr>
            <w:tcW w:w="9855" w:type="dxa"/>
            <w:gridSpan w:val="8"/>
            <w:tcBorders>
              <w:top w:val="nil"/>
            </w:tcBorders>
          </w:tcPr>
          <w:p w14:paraId="17B4E91C" w14:textId="77777777" w:rsidR="001C766A" w:rsidRDefault="001C766A" w:rsidP="001C766A"/>
        </w:tc>
      </w:tr>
      <w:tr w:rsidR="001C766A" w14:paraId="42F30F13" w14:textId="77777777" w:rsidTr="001C766A">
        <w:trPr>
          <w:trHeight w:val="197"/>
        </w:trPr>
        <w:tc>
          <w:tcPr>
            <w:tcW w:w="3086" w:type="dxa"/>
            <w:tcBorders>
              <w:top w:val="nil"/>
            </w:tcBorders>
            <w:shd w:val="clear" w:color="auto" w:fill="F7CAAC"/>
          </w:tcPr>
          <w:p w14:paraId="7559DF5B" w14:textId="77777777" w:rsidR="001C766A" w:rsidRDefault="001C766A" w:rsidP="001C766A">
            <w:pPr>
              <w:rPr>
                <w:b/>
              </w:rPr>
            </w:pPr>
            <w:r>
              <w:rPr>
                <w:b/>
              </w:rPr>
              <w:t>Garant předmětu</w:t>
            </w:r>
          </w:p>
        </w:tc>
        <w:tc>
          <w:tcPr>
            <w:tcW w:w="6769" w:type="dxa"/>
            <w:gridSpan w:val="7"/>
            <w:tcBorders>
              <w:top w:val="nil"/>
            </w:tcBorders>
          </w:tcPr>
          <w:p w14:paraId="13DA90D6" w14:textId="77777777" w:rsidR="001C766A" w:rsidRDefault="001C766A" w:rsidP="001C766A">
            <w:pPr>
              <w:jc w:val="both"/>
            </w:pPr>
            <w:r>
              <w:t>Ing. Martina Černeková, Ph.D.</w:t>
            </w:r>
          </w:p>
        </w:tc>
      </w:tr>
      <w:tr w:rsidR="001C766A" w14:paraId="1C36B512" w14:textId="77777777" w:rsidTr="001C766A">
        <w:trPr>
          <w:trHeight w:val="243"/>
        </w:trPr>
        <w:tc>
          <w:tcPr>
            <w:tcW w:w="3086" w:type="dxa"/>
            <w:tcBorders>
              <w:top w:val="nil"/>
            </w:tcBorders>
            <w:shd w:val="clear" w:color="auto" w:fill="F7CAAC"/>
          </w:tcPr>
          <w:p w14:paraId="019621A0" w14:textId="77777777" w:rsidR="001C766A" w:rsidRDefault="001C766A" w:rsidP="001C766A">
            <w:pPr>
              <w:rPr>
                <w:b/>
              </w:rPr>
            </w:pPr>
            <w:r>
              <w:rPr>
                <w:b/>
              </w:rPr>
              <w:t>Zapojení garanta do výuky předmětu</w:t>
            </w:r>
          </w:p>
        </w:tc>
        <w:tc>
          <w:tcPr>
            <w:tcW w:w="6769" w:type="dxa"/>
            <w:gridSpan w:val="7"/>
            <w:tcBorders>
              <w:top w:val="nil"/>
            </w:tcBorders>
          </w:tcPr>
          <w:p w14:paraId="7794A2CE" w14:textId="24CEDD51" w:rsidR="001C766A" w:rsidRDefault="006533A9" w:rsidP="001C766A">
            <w:pPr>
              <w:jc w:val="both"/>
            </w:pPr>
            <w:r>
              <w:t>100 %</w:t>
            </w:r>
          </w:p>
        </w:tc>
      </w:tr>
      <w:tr w:rsidR="001C766A" w14:paraId="469BC15C" w14:textId="77777777" w:rsidTr="001C766A">
        <w:tc>
          <w:tcPr>
            <w:tcW w:w="3086" w:type="dxa"/>
            <w:shd w:val="clear" w:color="auto" w:fill="F7CAAC"/>
          </w:tcPr>
          <w:p w14:paraId="79CD38B2" w14:textId="77777777" w:rsidR="001C766A" w:rsidRDefault="001C766A" w:rsidP="001C766A">
            <w:pPr>
              <w:rPr>
                <w:b/>
              </w:rPr>
            </w:pPr>
            <w:r>
              <w:rPr>
                <w:b/>
              </w:rPr>
              <w:t>Vyučující</w:t>
            </w:r>
          </w:p>
        </w:tc>
        <w:tc>
          <w:tcPr>
            <w:tcW w:w="6769" w:type="dxa"/>
            <w:gridSpan w:val="7"/>
            <w:tcBorders>
              <w:bottom w:val="nil"/>
            </w:tcBorders>
          </w:tcPr>
          <w:p w14:paraId="5104F79A" w14:textId="77777777" w:rsidR="001C766A" w:rsidRDefault="001C766A" w:rsidP="001C766A">
            <w:pPr>
              <w:jc w:val="both"/>
            </w:pPr>
            <w:r>
              <w:t xml:space="preserve">Ing. Martina Černeková, Ph.D. </w:t>
            </w:r>
          </w:p>
        </w:tc>
      </w:tr>
      <w:tr w:rsidR="001C766A" w14:paraId="56D723D4" w14:textId="77777777" w:rsidTr="00624614">
        <w:trPr>
          <w:trHeight w:val="95"/>
        </w:trPr>
        <w:tc>
          <w:tcPr>
            <w:tcW w:w="9855" w:type="dxa"/>
            <w:gridSpan w:val="8"/>
            <w:tcBorders>
              <w:top w:val="nil"/>
            </w:tcBorders>
          </w:tcPr>
          <w:p w14:paraId="6055CE45" w14:textId="77777777" w:rsidR="001C766A" w:rsidRDefault="001C766A" w:rsidP="001C766A">
            <w:pPr>
              <w:jc w:val="both"/>
            </w:pPr>
          </w:p>
        </w:tc>
      </w:tr>
      <w:tr w:rsidR="001C766A" w14:paraId="100E8C67" w14:textId="77777777" w:rsidTr="001C766A">
        <w:tc>
          <w:tcPr>
            <w:tcW w:w="3086" w:type="dxa"/>
            <w:shd w:val="clear" w:color="auto" w:fill="F7CAAC"/>
          </w:tcPr>
          <w:p w14:paraId="16865209" w14:textId="77777777" w:rsidR="001C766A" w:rsidRDefault="001C766A" w:rsidP="001C766A">
            <w:pPr>
              <w:jc w:val="both"/>
              <w:rPr>
                <w:b/>
              </w:rPr>
            </w:pPr>
            <w:r>
              <w:rPr>
                <w:b/>
              </w:rPr>
              <w:t>Stručná anotace předmětu</w:t>
            </w:r>
          </w:p>
        </w:tc>
        <w:tc>
          <w:tcPr>
            <w:tcW w:w="6769" w:type="dxa"/>
            <w:gridSpan w:val="7"/>
            <w:tcBorders>
              <w:bottom w:val="nil"/>
            </w:tcBorders>
          </w:tcPr>
          <w:p w14:paraId="3A05EAD4" w14:textId="77777777" w:rsidR="001C766A" w:rsidRDefault="001C766A" w:rsidP="001C766A">
            <w:pPr>
              <w:jc w:val="both"/>
            </w:pPr>
          </w:p>
        </w:tc>
      </w:tr>
      <w:tr w:rsidR="001C766A" w14:paraId="044149B9" w14:textId="77777777" w:rsidTr="001C766A">
        <w:trPr>
          <w:trHeight w:val="3938"/>
        </w:trPr>
        <w:tc>
          <w:tcPr>
            <w:tcW w:w="9855" w:type="dxa"/>
            <w:gridSpan w:val="8"/>
            <w:tcBorders>
              <w:top w:val="nil"/>
              <w:bottom w:val="single" w:sz="12" w:space="0" w:color="auto"/>
            </w:tcBorders>
          </w:tcPr>
          <w:p w14:paraId="6F609BAB" w14:textId="6AEDE79F" w:rsidR="001C766A" w:rsidRDefault="001C766A" w:rsidP="00E3396B">
            <w:pPr>
              <w:spacing w:after="120"/>
              <w:jc w:val="both"/>
            </w:pPr>
            <w:r>
              <w:t>Cílem předmětu je seznámit studenty</w:t>
            </w:r>
            <w:r w:rsidRPr="00E729F2">
              <w:t xml:space="preserve"> s řemeslnými technikami v kožedělné výrobě</w:t>
            </w:r>
            <w:r>
              <w:t>, a to konkrétně pro ručně šitou rámovou hrubošitou obuv, prošívanou obuv a vybrané galanterní výrobky</w:t>
            </w:r>
            <w:r w:rsidRPr="00E729F2">
              <w:t>.</w:t>
            </w:r>
            <w:r>
              <w:t xml:space="preserve"> </w:t>
            </w:r>
          </w:p>
          <w:p w14:paraId="6840F085" w14:textId="77777777" w:rsidR="001C766A" w:rsidRDefault="001C766A" w:rsidP="00D3581F">
            <w:pPr>
              <w:pStyle w:val="Odstavecseseznamem"/>
              <w:numPr>
                <w:ilvl w:val="0"/>
                <w:numId w:val="34"/>
              </w:numPr>
              <w:spacing w:after="160" w:line="259" w:lineRule="auto"/>
              <w:jc w:val="both"/>
            </w:pPr>
            <w:r w:rsidRPr="005525D5">
              <w:t xml:space="preserve">Bezpečnost </w:t>
            </w:r>
            <w:r>
              <w:t>práce v technologické laboratoři</w:t>
            </w:r>
            <w:r w:rsidRPr="005525D5">
              <w:t>, organizace a plán výuky</w:t>
            </w:r>
            <w:r>
              <w:t>.</w:t>
            </w:r>
          </w:p>
          <w:p w14:paraId="1E5812D5" w14:textId="77777777" w:rsidR="001C766A" w:rsidRDefault="001C766A" w:rsidP="00D3581F">
            <w:pPr>
              <w:pStyle w:val="Odstavecseseznamem"/>
              <w:numPr>
                <w:ilvl w:val="0"/>
                <w:numId w:val="34"/>
              </w:numPr>
              <w:spacing w:after="160" w:line="259" w:lineRule="auto"/>
              <w:jc w:val="both"/>
            </w:pPr>
            <w:r>
              <w:t>Specifika ruční výroby rámové hrubošité obuvi.</w:t>
            </w:r>
          </w:p>
          <w:p w14:paraId="33D73A2A" w14:textId="77777777" w:rsidR="001C766A" w:rsidRDefault="001C766A" w:rsidP="00D3581F">
            <w:pPr>
              <w:pStyle w:val="Odstavecseseznamem"/>
              <w:numPr>
                <w:ilvl w:val="0"/>
                <w:numId w:val="34"/>
              </w:numPr>
              <w:spacing w:after="160" w:line="259" w:lineRule="auto"/>
              <w:jc w:val="both"/>
            </w:pPr>
            <w:r>
              <w:t>Specifika ruční výroby prošívané obuvi</w:t>
            </w:r>
          </w:p>
          <w:p w14:paraId="62DF2D5B" w14:textId="77777777" w:rsidR="001C766A" w:rsidRDefault="001C766A" w:rsidP="00D3581F">
            <w:pPr>
              <w:pStyle w:val="Odstavecseseznamem"/>
              <w:numPr>
                <w:ilvl w:val="0"/>
                <w:numId w:val="34"/>
              </w:numPr>
              <w:spacing w:after="160" w:line="259" w:lineRule="auto"/>
              <w:jc w:val="both"/>
            </w:pPr>
            <w:r>
              <w:t>Návrh střihového řešení pro zvolený typ obuvi.</w:t>
            </w:r>
          </w:p>
          <w:p w14:paraId="26DBDC91" w14:textId="77777777" w:rsidR="001C766A" w:rsidRDefault="001C766A" w:rsidP="00D3581F">
            <w:pPr>
              <w:pStyle w:val="Odstavecseseznamem"/>
              <w:numPr>
                <w:ilvl w:val="0"/>
                <w:numId w:val="34"/>
              </w:numPr>
              <w:spacing w:after="160" w:line="259" w:lineRule="auto"/>
              <w:jc w:val="both"/>
            </w:pPr>
            <w:r>
              <w:t>Technologie ruční výroby rámové hrubošité obuvi a prošívané obuvi.</w:t>
            </w:r>
          </w:p>
          <w:p w14:paraId="5BA97EB7" w14:textId="77777777" w:rsidR="001C766A" w:rsidRDefault="001C766A" w:rsidP="00D3581F">
            <w:pPr>
              <w:pStyle w:val="Odstavecseseznamem"/>
              <w:numPr>
                <w:ilvl w:val="0"/>
                <w:numId w:val="34"/>
              </w:numPr>
              <w:spacing w:after="160" w:line="259" w:lineRule="auto"/>
              <w:jc w:val="both"/>
            </w:pPr>
            <w:r>
              <w:t>Příprava vrchových, podšívkových a ztužovacích součástí svršku.</w:t>
            </w:r>
          </w:p>
          <w:p w14:paraId="106F1CBB" w14:textId="77777777" w:rsidR="001C766A" w:rsidRDefault="001C766A" w:rsidP="00D3581F">
            <w:pPr>
              <w:pStyle w:val="Odstavecseseznamem"/>
              <w:numPr>
                <w:ilvl w:val="0"/>
                <w:numId w:val="34"/>
              </w:numPr>
              <w:spacing w:after="160" w:line="259" w:lineRule="auto"/>
              <w:jc w:val="both"/>
            </w:pPr>
            <w:r>
              <w:t>Výroba svršku pro rámovou hrubošitou obuv nebo prošívanou obuv.</w:t>
            </w:r>
          </w:p>
          <w:p w14:paraId="11ADFB24" w14:textId="77777777" w:rsidR="001C766A" w:rsidRDefault="001C766A" w:rsidP="00D3581F">
            <w:pPr>
              <w:pStyle w:val="Odstavecseseznamem"/>
              <w:numPr>
                <w:ilvl w:val="0"/>
                <w:numId w:val="34"/>
              </w:numPr>
              <w:spacing w:after="160" w:line="259" w:lineRule="auto"/>
              <w:jc w:val="both"/>
            </w:pPr>
            <w:r>
              <w:t>Výběr kopyta, výroba napínací stélky.</w:t>
            </w:r>
          </w:p>
          <w:p w14:paraId="5A885950" w14:textId="77777777" w:rsidR="001C766A" w:rsidRPr="00AF68B3" w:rsidRDefault="001C766A" w:rsidP="00D3581F">
            <w:pPr>
              <w:pStyle w:val="Odstavecseseznamem"/>
              <w:numPr>
                <w:ilvl w:val="0"/>
                <w:numId w:val="34"/>
              </w:numPr>
              <w:spacing w:after="160" w:line="259" w:lineRule="auto"/>
              <w:jc w:val="both"/>
            </w:pPr>
            <w:r>
              <w:t>Výroba opatku, tužinky a ošívacího rámu.</w:t>
            </w:r>
          </w:p>
          <w:p w14:paraId="3BD7259C" w14:textId="77777777" w:rsidR="001C766A" w:rsidRPr="00AF68B3" w:rsidRDefault="001C766A" w:rsidP="00D3581F">
            <w:pPr>
              <w:pStyle w:val="Odstavecseseznamem"/>
              <w:numPr>
                <w:ilvl w:val="0"/>
                <w:numId w:val="34"/>
              </w:numPr>
              <w:spacing w:after="160" w:line="259" w:lineRule="auto"/>
              <w:jc w:val="both"/>
            </w:pPr>
            <w:r>
              <w:t>Přednapnutí svršku na kopyto, montáž opatku a tužinky.</w:t>
            </w:r>
          </w:p>
          <w:p w14:paraId="47CA9974" w14:textId="77777777" w:rsidR="001C766A" w:rsidRPr="00AF68B3" w:rsidRDefault="001C766A" w:rsidP="00D3581F">
            <w:pPr>
              <w:pStyle w:val="Odstavecseseznamem"/>
              <w:numPr>
                <w:ilvl w:val="0"/>
                <w:numId w:val="34"/>
              </w:numPr>
              <w:spacing w:after="160" w:line="259" w:lineRule="auto"/>
              <w:jc w:val="both"/>
            </w:pPr>
            <w:r>
              <w:t>Provedení spojení svršku se spodkem obuvi, připevnění mezipodešve a podešve.</w:t>
            </w:r>
          </w:p>
          <w:p w14:paraId="426DD16E" w14:textId="77777777" w:rsidR="001C766A" w:rsidRDefault="001C766A" w:rsidP="00D3581F">
            <w:pPr>
              <w:pStyle w:val="Odstavecseseznamem"/>
              <w:numPr>
                <w:ilvl w:val="0"/>
                <w:numId w:val="34"/>
              </w:numPr>
              <w:spacing w:after="160" w:line="259" w:lineRule="auto"/>
              <w:jc w:val="both"/>
            </w:pPr>
            <w:r>
              <w:t>Specifika výroby sportovních míčů.</w:t>
            </w:r>
          </w:p>
          <w:p w14:paraId="0A083E15" w14:textId="77777777" w:rsidR="001C766A" w:rsidRPr="00AF68B3" w:rsidRDefault="001C766A" w:rsidP="00E3396B">
            <w:pPr>
              <w:pStyle w:val="Odstavecseseznamem"/>
              <w:numPr>
                <w:ilvl w:val="0"/>
                <w:numId w:val="34"/>
              </w:numPr>
              <w:spacing w:after="120"/>
              <w:ind w:left="714" w:hanging="357"/>
              <w:contextualSpacing w:val="0"/>
              <w:jc w:val="both"/>
            </w:pPr>
            <w:r>
              <w:t xml:space="preserve">Specifika výroby vycházkových rukavic. </w:t>
            </w:r>
          </w:p>
          <w:p w14:paraId="79426C4A" w14:textId="67D030C8" w:rsidR="001C766A" w:rsidRPr="00AF68B3" w:rsidRDefault="001C766A" w:rsidP="001C766A">
            <w:pPr>
              <w:jc w:val="both"/>
            </w:pPr>
            <w:r w:rsidRPr="00E729F2">
              <w:t xml:space="preserve">Student </w:t>
            </w:r>
            <w:r>
              <w:t xml:space="preserve">bude seznámen s tradičními technikami výroby v kožedělném průmyslu. Student </w:t>
            </w:r>
            <w:r w:rsidRPr="00E729F2">
              <w:t xml:space="preserve">získá teoretické i praktické znalosti a dovednosti potřebné k vytvoření ručně šité rámové </w:t>
            </w:r>
            <w:r>
              <w:t xml:space="preserve">hrubošité </w:t>
            </w:r>
            <w:r w:rsidRPr="00E729F2">
              <w:t>obuvi</w:t>
            </w:r>
            <w:r>
              <w:t xml:space="preserve"> a prošívané obuvi a vybraných galanterních výrobků.</w:t>
            </w:r>
          </w:p>
        </w:tc>
      </w:tr>
      <w:tr w:rsidR="001C766A" w14:paraId="37C8B577" w14:textId="77777777" w:rsidTr="001C766A">
        <w:trPr>
          <w:trHeight w:val="265"/>
        </w:trPr>
        <w:tc>
          <w:tcPr>
            <w:tcW w:w="3653" w:type="dxa"/>
            <w:gridSpan w:val="2"/>
            <w:tcBorders>
              <w:top w:val="nil"/>
            </w:tcBorders>
            <w:shd w:val="clear" w:color="auto" w:fill="F7CAAC"/>
          </w:tcPr>
          <w:p w14:paraId="57B5F4FA" w14:textId="77777777" w:rsidR="001C766A" w:rsidRDefault="001C766A" w:rsidP="001C766A">
            <w:pPr>
              <w:jc w:val="both"/>
            </w:pPr>
            <w:r>
              <w:rPr>
                <w:b/>
              </w:rPr>
              <w:t>Studijní literatura a studijní pomůcky</w:t>
            </w:r>
          </w:p>
        </w:tc>
        <w:tc>
          <w:tcPr>
            <w:tcW w:w="6202" w:type="dxa"/>
            <w:gridSpan w:val="6"/>
            <w:tcBorders>
              <w:top w:val="nil"/>
              <w:bottom w:val="nil"/>
            </w:tcBorders>
          </w:tcPr>
          <w:p w14:paraId="7A84128D" w14:textId="77777777" w:rsidR="001C766A" w:rsidRDefault="001C766A" w:rsidP="001C766A">
            <w:pPr>
              <w:jc w:val="both"/>
            </w:pPr>
          </w:p>
        </w:tc>
      </w:tr>
      <w:tr w:rsidR="001C766A" w:rsidRPr="003F7F55" w14:paraId="2B7781CF" w14:textId="77777777" w:rsidTr="00624614">
        <w:trPr>
          <w:trHeight w:val="1113"/>
        </w:trPr>
        <w:tc>
          <w:tcPr>
            <w:tcW w:w="9855" w:type="dxa"/>
            <w:gridSpan w:val="8"/>
            <w:tcBorders>
              <w:top w:val="nil"/>
            </w:tcBorders>
          </w:tcPr>
          <w:p w14:paraId="29E67504" w14:textId="77777777" w:rsidR="001C766A" w:rsidRDefault="001C766A" w:rsidP="001C766A">
            <w:pPr>
              <w:jc w:val="both"/>
              <w:rPr>
                <w:b/>
              </w:rPr>
            </w:pPr>
            <w:r w:rsidRPr="003F7F55">
              <w:rPr>
                <w:b/>
              </w:rPr>
              <w:t>Povinná:</w:t>
            </w:r>
          </w:p>
          <w:p w14:paraId="7B81FF6D" w14:textId="0A24DE11" w:rsidR="00334D94" w:rsidRDefault="00334D94" w:rsidP="00306572">
            <w:pPr>
              <w:rPr>
                <w:ins w:id="347" w:author="Hana Ponížilová" w:date="2023-05-25T17:02:00Z"/>
              </w:rPr>
            </w:pPr>
            <w:ins w:id="348" w:author="Hana Ponížilová" w:date="2023-05-25T17:02:00Z">
              <w:r>
                <w:t xml:space="preserve">GŘEŠÁK, V. </w:t>
              </w:r>
              <w:r w:rsidRPr="00C009AE">
                <w:rPr>
                  <w:i/>
                </w:rPr>
                <w:t>Konstrukce a modelování galanterie</w:t>
              </w:r>
              <w:r>
                <w:t>. Zlín</w:t>
              </w:r>
              <w:r w:rsidRPr="00287FBD">
                <w:t>: Univerzita Tomáše Bati ve Zlíně, 2011</w:t>
              </w:r>
              <w:r>
                <w:t xml:space="preserve">. ISBN </w:t>
              </w:r>
              <w:r w:rsidRPr="00287FBD">
                <w:t>9788074540974</w:t>
              </w:r>
            </w:ins>
            <w:ins w:id="349" w:author="Hana Ponížilová" w:date="2023-05-25T17:03:00Z">
              <w:r w:rsidR="00066FA1">
                <w:t>.</w:t>
              </w:r>
            </w:ins>
          </w:p>
          <w:p w14:paraId="2A04350D" w14:textId="77777777" w:rsidR="00066FA1" w:rsidRDefault="00334D94" w:rsidP="00334D94">
            <w:pPr>
              <w:rPr>
                <w:ins w:id="350" w:author="Hana Ponížilová" w:date="2023-05-25T17:02:00Z"/>
              </w:rPr>
            </w:pPr>
            <w:ins w:id="351" w:author="Hana Ponížilová" w:date="2023-05-25T17:01:00Z">
              <w:r w:rsidRPr="00334D94">
                <w:t xml:space="preserve">HAUSEROVÁ, Eva, </w:t>
              </w:r>
              <w:r w:rsidRPr="00306572">
                <w:rPr>
                  <w:i/>
                  <w:iCs/>
                </w:rPr>
                <w:t>ed. Encyklopedie soběstačnosti pro 21. století: energie, stavby, řemesla, komunity: domácnost, dům, doplňkové činnosti na farmě, lidská společenství.</w:t>
              </w:r>
              <w:r w:rsidRPr="00334D94">
                <w:t xml:space="preserve"> Praha: Stanislav </w:t>
              </w:r>
            </w:ins>
            <w:ins w:id="352" w:author="Hana Ponížilová" w:date="2023-05-25T17:02:00Z">
              <w:r w:rsidRPr="00334D94">
                <w:t>Juhaňák – Triton</w:t>
              </w:r>
            </w:ins>
            <w:ins w:id="353" w:author="Hana Ponížilová" w:date="2023-05-25T17:01:00Z">
              <w:r w:rsidRPr="00334D94">
                <w:t xml:space="preserve">, 2022. </w:t>
              </w:r>
            </w:ins>
          </w:p>
          <w:p w14:paraId="4EC4B93A" w14:textId="4834BB5A" w:rsidR="00334D94" w:rsidRDefault="00334D94" w:rsidP="00306572">
            <w:pPr>
              <w:rPr>
                <w:ins w:id="354" w:author="Hana Ponížilová" w:date="2023-05-25T17:01:00Z"/>
              </w:rPr>
            </w:pPr>
            <w:ins w:id="355" w:author="Hana Ponížilová" w:date="2023-05-25T17:01:00Z">
              <w:r w:rsidRPr="00334D94">
                <w:t>ISBN 978-80-7684-060-7.</w:t>
              </w:r>
            </w:ins>
          </w:p>
          <w:p w14:paraId="59109BA9" w14:textId="771DD6C2" w:rsidR="004A22E0" w:rsidRDefault="004A22E0" w:rsidP="00306572">
            <w:pPr>
              <w:rPr>
                <w:ins w:id="356" w:author="Hana Ponížilová" w:date="2023-05-25T17:00:00Z"/>
              </w:rPr>
            </w:pPr>
            <w:ins w:id="357" w:author="Hana Ponížilová" w:date="2023-05-25T17:00:00Z">
              <w:r w:rsidRPr="004A22E0">
                <w:t xml:space="preserve">KROFTOVÁ, Klára, Martin EBEL, Lukáš HEJNÝ, Richard MLÝNEK, Jiří BLÁHA, Matěj BOHÁČ a Mikuláš HULEC. </w:t>
              </w:r>
              <w:r w:rsidRPr="00A70C91">
                <w:rPr>
                  <w:i/>
                  <w:iCs/>
                </w:rPr>
                <w:t>Tradiční městské stavitelství a stavební řemesla na přelomu 19. a 20. století</w:t>
              </w:r>
              <w:r w:rsidRPr="004A22E0">
                <w:t>. Praha: České vysoké učení technické v Praze, 2022. ISBN 978-80-01-07057-4.</w:t>
              </w:r>
            </w:ins>
          </w:p>
          <w:p w14:paraId="05A32637" w14:textId="77777777" w:rsidR="00334D94" w:rsidRPr="00A83249" w:rsidRDefault="00334D94" w:rsidP="00306572">
            <w:pPr>
              <w:rPr>
                <w:ins w:id="358" w:author="Hana Ponížilová" w:date="2023-05-25T17:02:00Z"/>
              </w:rPr>
            </w:pPr>
            <w:ins w:id="359" w:author="Hana Ponížilová" w:date="2023-05-25T17:02:00Z">
              <w:r w:rsidRPr="00A83249">
                <w:t>V</w:t>
              </w:r>
              <w:r>
                <w:t>ASS</w:t>
              </w:r>
              <w:r w:rsidRPr="00A83249">
                <w:t>, L., M</w:t>
              </w:r>
              <w:r>
                <w:t>OLNÁR</w:t>
              </w:r>
              <w:r w:rsidRPr="00A83249">
                <w:t xml:space="preserve">, M. </w:t>
              </w:r>
              <w:r w:rsidRPr="006533A9">
                <w:rPr>
                  <w:i/>
                </w:rPr>
                <w:t>Handmade shoes for men.</w:t>
              </w:r>
              <w:r>
                <w:t xml:space="preserve"> Potsdam: H. F. Ullmann, 2017. ISBN </w:t>
              </w:r>
              <w:r w:rsidRPr="00923BCF">
                <w:t>978-3-8480-0368-6</w:t>
              </w:r>
            </w:ins>
          </w:p>
          <w:p w14:paraId="7D4491BE" w14:textId="77777777" w:rsidR="001C766A" w:rsidRDefault="001C766A" w:rsidP="001C766A">
            <w:pPr>
              <w:jc w:val="both"/>
              <w:rPr>
                <w:b/>
              </w:rPr>
            </w:pPr>
            <w:r w:rsidRPr="003F7F55">
              <w:rPr>
                <w:b/>
              </w:rPr>
              <w:t>Doporučená:</w:t>
            </w:r>
          </w:p>
          <w:p w14:paraId="4B162432" w14:textId="68E045A0" w:rsidR="001C766A" w:rsidRPr="00624614" w:rsidRDefault="001C766A" w:rsidP="001C766A">
            <w:pPr>
              <w:jc w:val="both"/>
            </w:pPr>
            <w:r w:rsidRPr="00F2426F">
              <w:t>G</w:t>
            </w:r>
            <w:r w:rsidR="006533A9">
              <w:t>OONETILLEKE</w:t>
            </w:r>
            <w:r w:rsidRPr="00F2426F">
              <w:t>, R</w:t>
            </w:r>
            <w:r>
              <w:t>.</w:t>
            </w:r>
            <w:r w:rsidR="00C009AE">
              <w:t xml:space="preserve"> </w:t>
            </w:r>
            <w:r w:rsidRPr="00F2426F">
              <w:t xml:space="preserve">S. </w:t>
            </w:r>
            <w:r w:rsidRPr="00C009AE">
              <w:rPr>
                <w:i/>
              </w:rPr>
              <w:t>The science of footwear.</w:t>
            </w:r>
            <w:r w:rsidRPr="00F2426F">
              <w:t xml:space="preserve"> </w:t>
            </w:r>
            <w:r w:rsidR="006533A9">
              <w:t>Boca Raton, F</w:t>
            </w:r>
            <w:r>
              <w:t xml:space="preserve">: CRC Press, </w:t>
            </w:r>
            <w:r w:rsidRPr="00F2426F">
              <w:t>2013</w:t>
            </w:r>
            <w:r>
              <w:t xml:space="preserve">. ISBN </w:t>
            </w:r>
            <w:r w:rsidRPr="00F2426F">
              <w:t>978-1-4398-3568-5</w:t>
            </w:r>
          </w:p>
        </w:tc>
      </w:tr>
    </w:tbl>
    <w:p w14:paraId="5756B68A" w14:textId="09A3D45B" w:rsidR="001C766A" w:rsidRDefault="001C766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1C766A" w14:paraId="5183F723" w14:textId="77777777" w:rsidTr="001C766A">
        <w:tc>
          <w:tcPr>
            <w:tcW w:w="9855" w:type="dxa"/>
            <w:gridSpan w:val="8"/>
            <w:tcBorders>
              <w:bottom w:val="double" w:sz="4" w:space="0" w:color="auto"/>
            </w:tcBorders>
            <w:shd w:val="clear" w:color="auto" w:fill="BDD6EE"/>
          </w:tcPr>
          <w:p w14:paraId="34A5A3A6" w14:textId="77777777" w:rsidR="001C766A" w:rsidRDefault="001C766A" w:rsidP="001C766A">
            <w:pPr>
              <w:jc w:val="both"/>
              <w:rPr>
                <w:b/>
                <w:sz w:val="28"/>
              </w:rPr>
            </w:pPr>
            <w:r>
              <w:lastRenderedPageBreak/>
              <w:br w:type="page"/>
            </w:r>
            <w:r>
              <w:rPr>
                <w:b/>
                <w:sz w:val="28"/>
              </w:rPr>
              <w:t>B-III – Charakteristika studijního předmětu</w:t>
            </w:r>
          </w:p>
        </w:tc>
      </w:tr>
      <w:tr w:rsidR="001C766A" w14:paraId="077DE98C" w14:textId="77777777" w:rsidTr="001C766A">
        <w:tc>
          <w:tcPr>
            <w:tcW w:w="3086" w:type="dxa"/>
            <w:tcBorders>
              <w:top w:val="double" w:sz="4" w:space="0" w:color="auto"/>
            </w:tcBorders>
            <w:shd w:val="clear" w:color="auto" w:fill="F7CAAC"/>
          </w:tcPr>
          <w:p w14:paraId="4EACDFC4" w14:textId="77777777" w:rsidR="001C766A" w:rsidRDefault="001C766A" w:rsidP="001C766A">
            <w:pPr>
              <w:rPr>
                <w:b/>
              </w:rPr>
            </w:pPr>
            <w:r>
              <w:rPr>
                <w:b/>
              </w:rPr>
              <w:t>Název studijního předmětu</w:t>
            </w:r>
          </w:p>
        </w:tc>
        <w:tc>
          <w:tcPr>
            <w:tcW w:w="6769" w:type="dxa"/>
            <w:gridSpan w:val="7"/>
            <w:tcBorders>
              <w:top w:val="double" w:sz="4" w:space="0" w:color="auto"/>
            </w:tcBorders>
          </w:tcPr>
          <w:p w14:paraId="59114B2D" w14:textId="77777777" w:rsidR="001C766A" w:rsidRDefault="001C766A" w:rsidP="001C766A">
            <w:pPr>
              <w:jc w:val="both"/>
            </w:pPr>
            <w:r>
              <w:t>Tvorba ve veřejném prostoru 1</w:t>
            </w:r>
          </w:p>
        </w:tc>
      </w:tr>
      <w:tr w:rsidR="001C766A" w14:paraId="73617484" w14:textId="77777777" w:rsidTr="001C766A">
        <w:tc>
          <w:tcPr>
            <w:tcW w:w="3086" w:type="dxa"/>
            <w:shd w:val="clear" w:color="auto" w:fill="F7CAAC"/>
          </w:tcPr>
          <w:p w14:paraId="04755E6E" w14:textId="77777777" w:rsidR="001C766A" w:rsidRDefault="001C766A" w:rsidP="001C766A">
            <w:pPr>
              <w:rPr>
                <w:b/>
              </w:rPr>
            </w:pPr>
            <w:r>
              <w:rPr>
                <w:b/>
              </w:rPr>
              <w:t>Typ předmětu</w:t>
            </w:r>
          </w:p>
        </w:tc>
        <w:tc>
          <w:tcPr>
            <w:tcW w:w="3406" w:type="dxa"/>
            <w:gridSpan w:val="4"/>
          </w:tcPr>
          <w:p w14:paraId="25B448C7" w14:textId="68F4826F" w:rsidR="001C766A" w:rsidRDefault="00CB2898" w:rsidP="001C766A">
            <w:pPr>
              <w:jc w:val="both"/>
            </w:pPr>
            <w:r>
              <w:t>p</w:t>
            </w:r>
            <w:r w:rsidR="001C766A">
              <w:t>ovinný</w:t>
            </w:r>
          </w:p>
        </w:tc>
        <w:tc>
          <w:tcPr>
            <w:tcW w:w="2695" w:type="dxa"/>
            <w:gridSpan w:val="2"/>
            <w:shd w:val="clear" w:color="auto" w:fill="F7CAAC"/>
          </w:tcPr>
          <w:p w14:paraId="1058B138" w14:textId="77777777" w:rsidR="001C766A" w:rsidRDefault="001C766A" w:rsidP="001C766A">
            <w:pPr>
              <w:jc w:val="both"/>
            </w:pPr>
            <w:r>
              <w:rPr>
                <w:b/>
              </w:rPr>
              <w:t>doporučený ročník / semestr</w:t>
            </w:r>
          </w:p>
        </w:tc>
        <w:tc>
          <w:tcPr>
            <w:tcW w:w="668" w:type="dxa"/>
          </w:tcPr>
          <w:p w14:paraId="35936A4A" w14:textId="77777777" w:rsidR="001C766A" w:rsidRDefault="001C766A" w:rsidP="001C766A">
            <w:pPr>
              <w:jc w:val="both"/>
            </w:pPr>
            <w:r>
              <w:t>1/ZS</w:t>
            </w:r>
          </w:p>
        </w:tc>
      </w:tr>
      <w:tr w:rsidR="001C766A" w14:paraId="01BB40EC" w14:textId="77777777" w:rsidTr="001C766A">
        <w:tc>
          <w:tcPr>
            <w:tcW w:w="3086" w:type="dxa"/>
            <w:shd w:val="clear" w:color="auto" w:fill="F7CAAC"/>
          </w:tcPr>
          <w:p w14:paraId="7CBFF1C6" w14:textId="77777777" w:rsidR="001C766A" w:rsidRDefault="001C766A" w:rsidP="001C766A">
            <w:pPr>
              <w:rPr>
                <w:b/>
              </w:rPr>
            </w:pPr>
            <w:r>
              <w:rPr>
                <w:b/>
              </w:rPr>
              <w:t>Rozsah studijního předmětu</w:t>
            </w:r>
          </w:p>
        </w:tc>
        <w:tc>
          <w:tcPr>
            <w:tcW w:w="1701" w:type="dxa"/>
            <w:gridSpan w:val="2"/>
          </w:tcPr>
          <w:p w14:paraId="6AAB22A7" w14:textId="77777777" w:rsidR="001C766A" w:rsidRDefault="001C766A" w:rsidP="001C766A">
            <w:pPr>
              <w:jc w:val="both"/>
            </w:pPr>
            <w:r>
              <w:t>26 s</w:t>
            </w:r>
          </w:p>
        </w:tc>
        <w:tc>
          <w:tcPr>
            <w:tcW w:w="889" w:type="dxa"/>
            <w:shd w:val="clear" w:color="auto" w:fill="F7CAAC"/>
          </w:tcPr>
          <w:p w14:paraId="425D45E5" w14:textId="77777777" w:rsidR="001C766A" w:rsidRDefault="001C766A" w:rsidP="001C766A">
            <w:pPr>
              <w:jc w:val="both"/>
              <w:rPr>
                <w:b/>
              </w:rPr>
            </w:pPr>
            <w:r>
              <w:rPr>
                <w:b/>
              </w:rPr>
              <w:t xml:space="preserve">hod. </w:t>
            </w:r>
          </w:p>
        </w:tc>
        <w:tc>
          <w:tcPr>
            <w:tcW w:w="816" w:type="dxa"/>
          </w:tcPr>
          <w:p w14:paraId="0F4F4B3F" w14:textId="77777777" w:rsidR="001C766A" w:rsidRDefault="001C766A" w:rsidP="001C766A">
            <w:pPr>
              <w:jc w:val="both"/>
            </w:pPr>
            <w:r>
              <w:t>26</w:t>
            </w:r>
          </w:p>
        </w:tc>
        <w:tc>
          <w:tcPr>
            <w:tcW w:w="2156" w:type="dxa"/>
            <w:shd w:val="clear" w:color="auto" w:fill="F7CAAC"/>
          </w:tcPr>
          <w:p w14:paraId="70065653" w14:textId="77777777" w:rsidR="001C766A" w:rsidRDefault="001C766A" w:rsidP="001C766A">
            <w:pPr>
              <w:jc w:val="both"/>
              <w:rPr>
                <w:b/>
              </w:rPr>
            </w:pPr>
            <w:r>
              <w:rPr>
                <w:b/>
              </w:rPr>
              <w:t>kreditů</w:t>
            </w:r>
          </w:p>
        </w:tc>
        <w:tc>
          <w:tcPr>
            <w:tcW w:w="1207" w:type="dxa"/>
            <w:gridSpan w:val="2"/>
          </w:tcPr>
          <w:p w14:paraId="3E2A8EF6" w14:textId="3FDFC75F" w:rsidR="001C766A" w:rsidRDefault="00BA1FBC" w:rsidP="001C766A">
            <w:pPr>
              <w:jc w:val="both"/>
            </w:pPr>
            <w:r>
              <w:t>2</w:t>
            </w:r>
          </w:p>
        </w:tc>
      </w:tr>
      <w:tr w:rsidR="001C766A" w14:paraId="34F2DB60" w14:textId="77777777" w:rsidTr="001C766A">
        <w:tc>
          <w:tcPr>
            <w:tcW w:w="3086" w:type="dxa"/>
            <w:shd w:val="clear" w:color="auto" w:fill="F7CAAC"/>
          </w:tcPr>
          <w:p w14:paraId="07B65124" w14:textId="77777777" w:rsidR="001C766A" w:rsidRDefault="001C766A" w:rsidP="001C766A">
            <w:pPr>
              <w:rPr>
                <w:b/>
                <w:sz w:val="22"/>
              </w:rPr>
            </w:pPr>
            <w:r>
              <w:rPr>
                <w:b/>
              </w:rPr>
              <w:t>Prerekvizity, korekvizity, ekvivalence</w:t>
            </w:r>
          </w:p>
        </w:tc>
        <w:tc>
          <w:tcPr>
            <w:tcW w:w="6769" w:type="dxa"/>
            <w:gridSpan w:val="7"/>
          </w:tcPr>
          <w:p w14:paraId="7853766B" w14:textId="4210FFEA" w:rsidR="001C766A" w:rsidRDefault="001C766A" w:rsidP="001C766A">
            <w:pPr>
              <w:jc w:val="both"/>
            </w:pPr>
          </w:p>
        </w:tc>
      </w:tr>
      <w:tr w:rsidR="001C766A" w14:paraId="429ECE6F" w14:textId="77777777" w:rsidTr="001C766A">
        <w:tc>
          <w:tcPr>
            <w:tcW w:w="3086" w:type="dxa"/>
            <w:shd w:val="clear" w:color="auto" w:fill="F7CAAC"/>
          </w:tcPr>
          <w:p w14:paraId="63D6CDCF" w14:textId="77777777" w:rsidR="001C766A" w:rsidRDefault="001C766A" w:rsidP="001C766A">
            <w:pPr>
              <w:rPr>
                <w:b/>
              </w:rPr>
            </w:pPr>
            <w:r>
              <w:rPr>
                <w:b/>
              </w:rPr>
              <w:t>Klasifikovaný zápočet</w:t>
            </w:r>
          </w:p>
        </w:tc>
        <w:tc>
          <w:tcPr>
            <w:tcW w:w="3406" w:type="dxa"/>
            <w:gridSpan w:val="4"/>
          </w:tcPr>
          <w:p w14:paraId="42A27988" w14:textId="48203E8C" w:rsidR="001C766A" w:rsidRDefault="00BA1FBC" w:rsidP="001C766A">
            <w:pPr>
              <w:jc w:val="both"/>
            </w:pPr>
            <w:r>
              <w:t>klasifikový zápočet</w:t>
            </w:r>
          </w:p>
        </w:tc>
        <w:tc>
          <w:tcPr>
            <w:tcW w:w="2156" w:type="dxa"/>
            <w:shd w:val="clear" w:color="auto" w:fill="F7CAAC"/>
          </w:tcPr>
          <w:p w14:paraId="6E1D2F7E" w14:textId="77777777" w:rsidR="001C766A" w:rsidRDefault="001C766A" w:rsidP="001C766A">
            <w:pPr>
              <w:jc w:val="both"/>
              <w:rPr>
                <w:b/>
              </w:rPr>
            </w:pPr>
            <w:r>
              <w:rPr>
                <w:b/>
              </w:rPr>
              <w:t>Forma výuky</w:t>
            </w:r>
          </w:p>
        </w:tc>
        <w:tc>
          <w:tcPr>
            <w:tcW w:w="1207" w:type="dxa"/>
            <w:gridSpan w:val="2"/>
          </w:tcPr>
          <w:p w14:paraId="70B3F3D9" w14:textId="7484C694" w:rsidR="001C766A" w:rsidRDefault="00C009AE" w:rsidP="001C766A">
            <w:pPr>
              <w:jc w:val="both"/>
            </w:pPr>
            <w:r>
              <w:t>s</w:t>
            </w:r>
            <w:r w:rsidR="001C766A">
              <w:t>eminář</w:t>
            </w:r>
          </w:p>
        </w:tc>
      </w:tr>
      <w:tr w:rsidR="001C766A" w14:paraId="1D17BD0F" w14:textId="77777777" w:rsidTr="001C766A">
        <w:tc>
          <w:tcPr>
            <w:tcW w:w="3086" w:type="dxa"/>
            <w:shd w:val="clear" w:color="auto" w:fill="F7CAAC"/>
          </w:tcPr>
          <w:p w14:paraId="616242E0" w14:textId="77777777" w:rsidR="001C766A" w:rsidRDefault="001C766A" w:rsidP="001C766A">
            <w:pPr>
              <w:rPr>
                <w:b/>
              </w:rPr>
            </w:pPr>
            <w:r>
              <w:rPr>
                <w:b/>
              </w:rPr>
              <w:t>Forma způsobu ověření studijních výsledků a další požadavky na studenta</w:t>
            </w:r>
          </w:p>
        </w:tc>
        <w:tc>
          <w:tcPr>
            <w:tcW w:w="6769" w:type="dxa"/>
            <w:gridSpan w:val="7"/>
            <w:tcBorders>
              <w:bottom w:val="nil"/>
            </w:tcBorders>
          </w:tcPr>
          <w:p w14:paraId="11AC8151" w14:textId="77777777" w:rsidR="001C766A" w:rsidRPr="00D255E7" w:rsidRDefault="001C766A" w:rsidP="001C766A">
            <w:pPr>
              <w:jc w:val="both"/>
              <w:rPr>
                <w:color w:val="000000" w:themeColor="text1"/>
              </w:rPr>
            </w:pPr>
            <w:r w:rsidRPr="00D255E7">
              <w:rPr>
                <w:color w:val="000000" w:themeColor="text1"/>
              </w:rPr>
              <w:t>ústní,</w:t>
            </w:r>
          </w:p>
          <w:p w14:paraId="21E9B028" w14:textId="6C527074" w:rsidR="001C766A" w:rsidRPr="00A7052D" w:rsidRDefault="001C766A" w:rsidP="001C766A">
            <w:pPr>
              <w:jc w:val="both"/>
              <w:rPr>
                <w:color w:val="FF0000"/>
              </w:rPr>
            </w:pPr>
            <w:r w:rsidRPr="00D255E7">
              <w:rPr>
                <w:color w:val="000000" w:themeColor="text1"/>
              </w:rPr>
              <w:t>80% aktivní účast na semináří</w:t>
            </w:r>
            <w:r w:rsidR="002328C0">
              <w:rPr>
                <w:color w:val="000000" w:themeColor="text1"/>
              </w:rPr>
              <w:t>ch, vypracování zadaných úkolů</w:t>
            </w:r>
          </w:p>
        </w:tc>
      </w:tr>
      <w:tr w:rsidR="001C766A" w14:paraId="0AC78CFA" w14:textId="77777777" w:rsidTr="00624614">
        <w:trPr>
          <w:trHeight w:val="95"/>
        </w:trPr>
        <w:tc>
          <w:tcPr>
            <w:tcW w:w="9855" w:type="dxa"/>
            <w:gridSpan w:val="8"/>
            <w:tcBorders>
              <w:top w:val="nil"/>
            </w:tcBorders>
          </w:tcPr>
          <w:p w14:paraId="32BCA9B7" w14:textId="77777777" w:rsidR="001C766A" w:rsidRDefault="001C766A" w:rsidP="001C766A"/>
        </w:tc>
      </w:tr>
      <w:tr w:rsidR="001C766A" w14:paraId="5EC6C214" w14:textId="77777777" w:rsidTr="001C766A">
        <w:trPr>
          <w:trHeight w:val="197"/>
        </w:trPr>
        <w:tc>
          <w:tcPr>
            <w:tcW w:w="3086" w:type="dxa"/>
            <w:tcBorders>
              <w:top w:val="nil"/>
            </w:tcBorders>
            <w:shd w:val="clear" w:color="auto" w:fill="F7CAAC"/>
          </w:tcPr>
          <w:p w14:paraId="24780ED7" w14:textId="77777777" w:rsidR="001C766A" w:rsidRDefault="001C766A" w:rsidP="001C766A">
            <w:pPr>
              <w:rPr>
                <w:b/>
              </w:rPr>
            </w:pPr>
            <w:r>
              <w:rPr>
                <w:b/>
              </w:rPr>
              <w:t>Garant předmětu</w:t>
            </w:r>
          </w:p>
        </w:tc>
        <w:tc>
          <w:tcPr>
            <w:tcW w:w="6769" w:type="dxa"/>
            <w:gridSpan w:val="7"/>
            <w:tcBorders>
              <w:top w:val="nil"/>
            </w:tcBorders>
          </w:tcPr>
          <w:p w14:paraId="2CDE148A" w14:textId="77777777" w:rsidR="001C766A" w:rsidRDefault="001C766A" w:rsidP="001C766A">
            <w:pPr>
              <w:jc w:val="both"/>
            </w:pPr>
            <w:r>
              <w:t>MgA. Martin Cizner</w:t>
            </w:r>
          </w:p>
        </w:tc>
      </w:tr>
      <w:tr w:rsidR="001C766A" w14:paraId="164B64B3" w14:textId="77777777" w:rsidTr="001C766A">
        <w:trPr>
          <w:trHeight w:val="243"/>
        </w:trPr>
        <w:tc>
          <w:tcPr>
            <w:tcW w:w="3086" w:type="dxa"/>
            <w:tcBorders>
              <w:top w:val="nil"/>
            </w:tcBorders>
            <w:shd w:val="clear" w:color="auto" w:fill="F7CAAC"/>
          </w:tcPr>
          <w:p w14:paraId="0A107234" w14:textId="77777777" w:rsidR="001C766A" w:rsidRDefault="001C766A" w:rsidP="001C766A">
            <w:pPr>
              <w:rPr>
                <w:b/>
              </w:rPr>
            </w:pPr>
            <w:r>
              <w:rPr>
                <w:b/>
              </w:rPr>
              <w:t>Zapojení garanta do výuky předmětu</w:t>
            </w:r>
          </w:p>
        </w:tc>
        <w:tc>
          <w:tcPr>
            <w:tcW w:w="6769" w:type="dxa"/>
            <w:gridSpan w:val="7"/>
            <w:tcBorders>
              <w:top w:val="nil"/>
            </w:tcBorders>
          </w:tcPr>
          <w:p w14:paraId="33F9EED0" w14:textId="61884ABF" w:rsidR="001C766A" w:rsidRDefault="00963056" w:rsidP="001C766A">
            <w:pPr>
              <w:jc w:val="both"/>
            </w:pPr>
            <w:r>
              <w:t>100 %</w:t>
            </w:r>
          </w:p>
        </w:tc>
      </w:tr>
      <w:tr w:rsidR="001C766A" w14:paraId="60A12F2C" w14:textId="77777777" w:rsidTr="001C766A">
        <w:tc>
          <w:tcPr>
            <w:tcW w:w="3086" w:type="dxa"/>
            <w:shd w:val="clear" w:color="auto" w:fill="F7CAAC"/>
          </w:tcPr>
          <w:p w14:paraId="6562F746" w14:textId="77777777" w:rsidR="001C766A" w:rsidRDefault="001C766A" w:rsidP="001C766A">
            <w:pPr>
              <w:rPr>
                <w:b/>
              </w:rPr>
            </w:pPr>
            <w:r>
              <w:rPr>
                <w:b/>
              </w:rPr>
              <w:t>Vyučující</w:t>
            </w:r>
          </w:p>
        </w:tc>
        <w:tc>
          <w:tcPr>
            <w:tcW w:w="6769" w:type="dxa"/>
            <w:gridSpan w:val="7"/>
            <w:tcBorders>
              <w:bottom w:val="nil"/>
            </w:tcBorders>
          </w:tcPr>
          <w:p w14:paraId="20B526E0" w14:textId="77777777" w:rsidR="001C766A" w:rsidRDefault="001C766A" w:rsidP="001C766A">
            <w:pPr>
              <w:jc w:val="both"/>
            </w:pPr>
            <w:r>
              <w:t>MgA. Martin Cizner</w:t>
            </w:r>
          </w:p>
        </w:tc>
      </w:tr>
      <w:tr w:rsidR="001C766A" w14:paraId="45D5A6B5" w14:textId="77777777" w:rsidTr="00624614">
        <w:trPr>
          <w:trHeight w:val="95"/>
        </w:trPr>
        <w:tc>
          <w:tcPr>
            <w:tcW w:w="9855" w:type="dxa"/>
            <w:gridSpan w:val="8"/>
            <w:tcBorders>
              <w:top w:val="nil"/>
            </w:tcBorders>
          </w:tcPr>
          <w:p w14:paraId="229B95FC" w14:textId="77777777" w:rsidR="001C766A" w:rsidRDefault="001C766A" w:rsidP="001C766A">
            <w:pPr>
              <w:jc w:val="both"/>
            </w:pPr>
          </w:p>
        </w:tc>
      </w:tr>
      <w:tr w:rsidR="001C766A" w14:paraId="2D7D4B76" w14:textId="77777777" w:rsidTr="001C766A">
        <w:tc>
          <w:tcPr>
            <w:tcW w:w="3086" w:type="dxa"/>
            <w:shd w:val="clear" w:color="auto" w:fill="F7CAAC"/>
          </w:tcPr>
          <w:p w14:paraId="30695681" w14:textId="77777777" w:rsidR="001C766A" w:rsidRDefault="001C766A" w:rsidP="001C766A">
            <w:pPr>
              <w:jc w:val="both"/>
              <w:rPr>
                <w:b/>
              </w:rPr>
            </w:pPr>
            <w:r>
              <w:rPr>
                <w:b/>
              </w:rPr>
              <w:t>Stručná anotace předmětu</w:t>
            </w:r>
          </w:p>
        </w:tc>
        <w:tc>
          <w:tcPr>
            <w:tcW w:w="6769" w:type="dxa"/>
            <w:gridSpan w:val="7"/>
            <w:tcBorders>
              <w:bottom w:val="nil"/>
            </w:tcBorders>
          </w:tcPr>
          <w:p w14:paraId="54286A27" w14:textId="77777777" w:rsidR="001C766A" w:rsidRDefault="001C766A" w:rsidP="001C766A">
            <w:pPr>
              <w:jc w:val="both"/>
            </w:pPr>
          </w:p>
        </w:tc>
      </w:tr>
      <w:tr w:rsidR="001C766A" w14:paraId="613CBC6A" w14:textId="77777777" w:rsidTr="001C766A">
        <w:trPr>
          <w:trHeight w:val="3938"/>
        </w:trPr>
        <w:tc>
          <w:tcPr>
            <w:tcW w:w="9855" w:type="dxa"/>
            <w:gridSpan w:val="8"/>
            <w:tcBorders>
              <w:top w:val="nil"/>
              <w:bottom w:val="single" w:sz="12" w:space="0" w:color="auto"/>
            </w:tcBorders>
          </w:tcPr>
          <w:p w14:paraId="281D5439" w14:textId="1CA9CB8F" w:rsidR="001C766A" w:rsidRDefault="001C766A" w:rsidP="007B0EC1">
            <w:pPr>
              <w:spacing w:after="120"/>
              <w:jc w:val="both"/>
            </w:pPr>
            <w:bookmarkStart w:id="360" w:name="_Hlk118739978"/>
            <w:r w:rsidRPr="00F751BA">
              <w:t xml:space="preserve">Cílem předmětu </w:t>
            </w:r>
            <w:r>
              <w:t xml:space="preserve">je představení základní struktury </w:t>
            </w:r>
            <w:r w:rsidRPr="00B838D8">
              <w:rPr>
                <w:color w:val="000000" w:themeColor="text1"/>
              </w:rPr>
              <w:t xml:space="preserve">krajiny, </w:t>
            </w:r>
            <w:r>
              <w:t>města, veřejného prostoru a možností výtvarné intervence v něm. Tvorba ve veřejném prostoru pracuje s esenciálním vztahem člověk – prostor. Obsahuje faktor architektonický, umělecký, sociální i psychologický. Ať už je výsledkem funkční prvek, výtvarné či společenské sdělení, cíl zůstává stejný</w:t>
            </w:r>
            <w:r w:rsidRPr="005C337B">
              <w:t>. Prostor transformovat v místo s hodnotou.</w:t>
            </w:r>
            <w:r>
              <w:t xml:space="preserve"> Záměrem je poukázat na tyto kontexty a poskytnout základní spektrum teoretických i praktických dovedností pro autorskou tvorbu ve veřejném prostoru. </w:t>
            </w:r>
          </w:p>
          <w:p w14:paraId="6F5FE4D3" w14:textId="77777777" w:rsidR="001C766A" w:rsidRDefault="001C766A" w:rsidP="00D3581F">
            <w:pPr>
              <w:pStyle w:val="Odstavecseseznamem"/>
              <w:numPr>
                <w:ilvl w:val="0"/>
                <w:numId w:val="29"/>
              </w:numPr>
              <w:spacing w:after="160" w:line="259" w:lineRule="auto"/>
            </w:pPr>
            <w:r w:rsidRPr="00244B6F">
              <w:t>Základní pojmy</w:t>
            </w:r>
          </w:p>
          <w:p w14:paraId="4CDA6092" w14:textId="77777777" w:rsidR="001C766A" w:rsidRDefault="001C766A" w:rsidP="00D3581F">
            <w:pPr>
              <w:pStyle w:val="Odstavecseseznamem"/>
              <w:numPr>
                <w:ilvl w:val="0"/>
                <w:numId w:val="29"/>
              </w:numPr>
              <w:spacing w:after="160" w:line="259" w:lineRule="auto"/>
            </w:pPr>
            <w:r>
              <w:t xml:space="preserve">Krajina, venkov a výtvarné umění </w:t>
            </w:r>
          </w:p>
          <w:p w14:paraId="70B7ACDC" w14:textId="77777777" w:rsidR="001C766A" w:rsidRDefault="001C766A" w:rsidP="00D3581F">
            <w:pPr>
              <w:pStyle w:val="Odstavecseseznamem"/>
              <w:numPr>
                <w:ilvl w:val="0"/>
                <w:numId w:val="29"/>
              </w:numPr>
              <w:spacing w:after="160" w:line="259" w:lineRule="auto"/>
            </w:pPr>
            <w:r>
              <w:t>Krajina, město a jejich vnímání</w:t>
            </w:r>
          </w:p>
          <w:p w14:paraId="516F5C5F" w14:textId="77777777" w:rsidR="001C766A" w:rsidRPr="00BA2D9F" w:rsidRDefault="001C766A" w:rsidP="00D3581F">
            <w:pPr>
              <w:pStyle w:val="Odstavecseseznamem"/>
              <w:numPr>
                <w:ilvl w:val="0"/>
                <w:numId w:val="29"/>
              </w:numPr>
              <w:spacing w:after="160" w:line="259" w:lineRule="auto"/>
              <w:rPr>
                <w:color w:val="000000" w:themeColor="text1"/>
              </w:rPr>
            </w:pPr>
            <w:r w:rsidRPr="00BA2D9F">
              <w:rPr>
                <w:color w:val="000000" w:themeColor="text1"/>
              </w:rPr>
              <w:t>Typologie veřejného prostoru</w:t>
            </w:r>
          </w:p>
          <w:p w14:paraId="38378A72" w14:textId="77777777" w:rsidR="001C766A" w:rsidRDefault="001C766A" w:rsidP="00D3581F">
            <w:pPr>
              <w:pStyle w:val="Odstavecseseznamem"/>
              <w:numPr>
                <w:ilvl w:val="0"/>
                <w:numId w:val="29"/>
              </w:numPr>
              <w:spacing w:after="160" w:line="259" w:lineRule="auto"/>
            </w:pPr>
            <w:r>
              <w:t>Základní funkce veřejného prostoru</w:t>
            </w:r>
          </w:p>
          <w:p w14:paraId="45C6FA66" w14:textId="77777777" w:rsidR="001C766A" w:rsidRPr="00CB038E" w:rsidRDefault="001C766A" w:rsidP="00D3581F">
            <w:pPr>
              <w:pStyle w:val="Odstavecseseznamem"/>
              <w:numPr>
                <w:ilvl w:val="0"/>
                <w:numId w:val="29"/>
              </w:numPr>
              <w:spacing w:after="160" w:line="259" w:lineRule="auto"/>
            </w:pPr>
            <w:r w:rsidRPr="00244B6F">
              <w:t>Úvod do tvorby městského a veřejného prostoru</w:t>
            </w:r>
          </w:p>
          <w:p w14:paraId="7D8103BA" w14:textId="77777777" w:rsidR="001C766A" w:rsidRDefault="001C766A" w:rsidP="00D3581F">
            <w:pPr>
              <w:pStyle w:val="Odstavecseseznamem"/>
              <w:numPr>
                <w:ilvl w:val="0"/>
                <w:numId w:val="29"/>
              </w:numPr>
              <w:spacing w:after="160" w:line="259" w:lineRule="auto"/>
            </w:pPr>
            <w:r>
              <w:t>Člověk a v</w:t>
            </w:r>
            <w:r w:rsidRPr="00244B6F">
              <w:t>eřejný prostor</w:t>
            </w:r>
            <w:r>
              <w:t xml:space="preserve"> </w:t>
            </w:r>
          </w:p>
          <w:p w14:paraId="5978ED41" w14:textId="77777777" w:rsidR="001C766A" w:rsidRDefault="001C766A" w:rsidP="00D3581F">
            <w:pPr>
              <w:pStyle w:val="Odstavecseseznamem"/>
              <w:numPr>
                <w:ilvl w:val="0"/>
                <w:numId w:val="29"/>
              </w:numPr>
              <w:spacing w:after="160" w:line="259" w:lineRule="auto"/>
              <w:rPr>
                <w:color w:val="000000" w:themeColor="text1"/>
              </w:rPr>
            </w:pPr>
            <w:r w:rsidRPr="00244B6F">
              <w:rPr>
                <w:color w:val="000000" w:themeColor="text1"/>
              </w:rPr>
              <w:t xml:space="preserve">Emoce a veřejný prostor </w:t>
            </w:r>
          </w:p>
          <w:p w14:paraId="0F32CC07" w14:textId="77777777" w:rsidR="001C766A" w:rsidRDefault="001C766A" w:rsidP="00D3581F">
            <w:pPr>
              <w:pStyle w:val="Odstavecseseznamem"/>
              <w:numPr>
                <w:ilvl w:val="0"/>
                <w:numId w:val="29"/>
              </w:numPr>
              <w:spacing w:after="160" w:line="259" w:lineRule="auto"/>
            </w:pPr>
            <w:r>
              <w:t>Socioekonomický dopad kvality veřejného prostoru</w:t>
            </w:r>
          </w:p>
          <w:p w14:paraId="2AC9F439" w14:textId="77777777" w:rsidR="001C766A" w:rsidRDefault="001C766A" w:rsidP="00D3581F">
            <w:pPr>
              <w:pStyle w:val="Odstavecseseznamem"/>
              <w:numPr>
                <w:ilvl w:val="0"/>
                <w:numId w:val="29"/>
              </w:numPr>
              <w:spacing w:after="160" w:line="259" w:lineRule="auto"/>
            </w:pPr>
            <w:r>
              <w:t>Analýza míst a praktické vnímání prostoru</w:t>
            </w:r>
          </w:p>
          <w:p w14:paraId="20AAF3B8" w14:textId="77777777" w:rsidR="001C766A" w:rsidRDefault="001C766A" w:rsidP="00D3581F">
            <w:pPr>
              <w:pStyle w:val="Odstavecseseznamem"/>
              <w:numPr>
                <w:ilvl w:val="0"/>
                <w:numId w:val="29"/>
              </w:numPr>
              <w:spacing w:after="160" w:line="259" w:lineRule="auto"/>
            </w:pPr>
            <w:r>
              <w:t>Lidské chování ve veřejném prostoru</w:t>
            </w:r>
          </w:p>
          <w:p w14:paraId="5954987C" w14:textId="77777777" w:rsidR="001C766A" w:rsidRDefault="001C766A" w:rsidP="00D3581F">
            <w:pPr>
              <w:pStyle w:val="Odstavecseseznamem"/>
              <w:numPr>
                <w:ilvl w:val="0"/>
                <w:numId w:val="29"/>
              </w:numPr>
              <w:spacing w:after="160" w:line="259" w:lineRule="auto"/>
            </w:pPr>
            <w:r>
              <w:t>Studie lidského chování ve veřejném prostoru</w:t>
            </w:r>
          </w:p>
          <w:p w14:paraId="1D6AA132" w14:textId="77777777" w:rsidR="001C766A" w:rsidRDefault="001C766A" w:rsidP="007B0EC1">
            <w:pPr>
              <w:pStyle w:val="Odstavecseseznamem"/>
              <w:numPr>
                <w:ilvl w:val="0"/>
                <w:numId w:val="29"/>
              </w:numPr>
              <w:spacing w:after="120"/>
              <w:ind w:left="714" w:hanging="357"/>
              <w:contextualSpacing w:val="0"/>
            </w:pPr>
            <w:r>
              <w:t>Veřejný prostor a jeho výtvarný potenciál</w:t>
            </w:r>
          </w:p>
          <w:p w14:paraId="1EB6ADF8" w14:textId="1181BAA5" w:rsidR="001C766A" w:rsidRPr="00613201" w:rsidRDefault="001C766A" w:rsidP="00624614">
            <w:pPr>
              <w:jc w:val="both"/>
            </w:pPr>
            <w:r>
              <w:t>Student získá základní přehled o veřejném prostoru, jeho formách a prvcích. Bude schopný vnímat vztah přírodních</w:t>
            </w:r>
            <w:r>
              <w:br/>
              <w:t xml:space="preserve">a městských struktur. Student bude mít znalosti o dopadu kvality veřejného prostoru na město a život v něm. Bude umět pozorovat okolní prostředí a chování lidí v něm. </w:t>
            </w:r>
            <w:bookmarkEnd w:id="360"/>
          </w:p>
        </w:tc>
      </w:tr>
      <w:tr w:rsidR="001C766A" w14:paraId="7E954C57" w14:textId="77777777" w:rsidTr="00E153D9">
        <w:trPr>
          <w:trHeight w:val="265"/>
        </w:trPr>
        <w:tc>
          <w:tcPr>
            <w:tcW w:w="3653" w:type="dxa"/>
            <w:gridSpan w:val="2"/>
            <w:tcBorders>
              <w:top w:val="nil"/>
              <w:bottom w:val="nil"/>
            </w:tcBorders>
            <w:shd w:val="clear" w:color="auto" w:fill="F7CAAC"/>
          </w:tcPr>
          <w:p w14:paraId="7215069F" w14:textId="77777777" w:rsidR="001C766A" w:rsidRDefault="001C766A" w:rsidP="001C766A">
            <w:pPr>
              <w:jc w:val="both"/>
            </w:pPr>
            <w:r>
              <w:rPr>
                <w:b/>
              </w:rPr>
              <w:t>Studijní literatura a studijní pomůcky</w:t>
            </w:r>
          </w:p>
        </w:tc>
        <w:tc>
          <w:tcPr>
            <w:tcW w:w="6202" w:type="dxa"/>
            <w:gridSpan w:val="6"/>
            <w:tcBorders>
              <w:top w:val="nil"/>
              <w:bottom w:val="nil"/>
            </w:tcBorders>
          </w:tcPr>
          <w:p w14:paraId="2BABF2FB" w14:textId="77777777" w:rsidR="001C766A" w:rsidRDefault="001C766A" w:rsidP="001C766A">
            <w:pPr>
              <w:jc w:val="both"/>
            </w:pPr>
          </w:p>
        </w:tc>
      </w:tr>
      <w:tr w:rsidR="001C766A" w:rsidRPr="003F7F55" w14:paraId="427E51DA" w14:textId="77777777" w:rsidTr="00E153D9">
        <w:trPr>
          <w:trHeight w:val="1497"/>
        </w:trPr>
        <w:tc>
          <w:tcPr>
            <w:tcW w:w="9855" w:type="dxa"/>
            <w:gridSpan w:val="8"/>
            <w:tcBorders>
              <w:top w:val="nil"/>
              <w:bottom w:val="single" w:sz="4" w:space="0" w:color="auto"/>
            </w:tcBorders>
          </w:tcPr>
          <w:p w14:paraId="409E988C" w14:textId="77777777" w:rsidR="001C766A" w:rsidRDefault="001C766A" w:rsidP="001C766A">
            <w:pPr>
              <w:jc w:val="both"/>
              <w:rPr>
                <w:b/>
              </w:rPr>
            </w:pPr>
            <w:r>
              <w:rPr>
                <w:b/>
              </w:rPr>
              <w:t xml:space="preserve">Povinná: </w:t>
            </w:r>
          </w:p>
          <w:p w14:paraId="1F4EFEEA" w14:textId="77777777" w:rsidR="001C766A" w:rsidRPr="009E21BA" w:rsidRDefault="001C766A" w:rsidP="001C766A">
            <w:r w:rsidRPr="009E21BA">
              <w:t xml:space="preserve">GEHL, Jan a Lars GEMZØE. </w:t>
            </w:r>
            <w:r w:rsidRPr="00AC7FE1">
              <w:rPr>
                <w:i/>
                <w:iCs/>
              </w:rPr>
              <w:t>Nové městské prostory.</w:t>
            </w:r>
            <w:r w:rsidRPr="009E21BA">
              <w:t xml:space="preserve"> Šlapanice: ERA, 2002. ISBN 80-86517-09-8.</w:t>
            </w:r>
          </w:p>
          <w:p w14:paraId="04F38636" w14:textId="77777777" w:rsidR="00963056" w:rsidRDefault="00963056" w:rsidP="00963056">
            <w:r w:rsidRPr="009E21BA">
              <w:t xml:space="preserve">HONEJSKOVÁ, Andrea, Klára STACHOVÁ a Jakub HEPP, PUČEROVÁ, Klára, ed. </w:t>
            </w:r>
            <w:r w:rsidRPr="009E21BA">
              <w:rPr>
                <w:i/>
                <w:iCs/>
              </w:rPr>
              <w:t>CzechScape: portrét současné české krajinářské architektury = portrait of contemporary Czech landscape architecture</w:t>
            </w:r>
            <w:r w:rsidRPr="009E21BA">
              <w:t>. Praha: Galerie Jaroslava Fragnera, 2014. ISBN 978-80-905782-3-4.</w:t>
            </w:r>
          </w:p>
          <w:p w14:paraId="3496187F" w14:textId="1EC03EC1" w:rsidR="001C766A" w:rsidRPr="009E21BA" w:rsidRDefault="001C766A" w:rsidP="001C766A">
            <w:r w:rsidRPr="009E21BA">
              <w:t xml:space="preserve">KOSTROŇ, Lubomír. </w:t>
            </w:r>
            <w:r w:rsidRPr="00AC7FE1">
              <w:rPr>
                <w:i/>
                <w:iCs/>
              </w:rPr>
              <w:t>Psychologie architektury</w:t>
            </w:r>
            <w:r w:rsidRPr="009E21BA">
              <w:t>. Praha: Grada, 2011. ISBN 9788024729268.</w:t>
            </w:r>
          </w:p>
          <w:p w14:paraId="7D369088" w14:textId="77777777" w:rsidR="001C766A" w:rsidRPr="009E21BA" w:rsidRDefault="001C766A" w:rsidP="001C766A">
            <w:r w:rsidRPr="009E21BA">
              <w:t xml:space="preserve">SENNETT, Richard, KRATOCHVÍL, Petr, ed. </w:t>
            </w:r>
            <w:r w:rsidRPr="00AC7FE1">
              <w:rPr>
                <w:i/>
                <w:iCs/>
              </w:rPr>
              <w:t>Architektura a veřejný prostor: texty o moderní a současné architektuře</w:t>
            </w:r>
            <w:r w:rsidRPr="009E21BA">
              <w:t xml:space="preserve"> IV. Praha: Zlatý řez, 2012. ISBN 978-80-903826-4-0.</w:t>
            </w:r>
          </w:p>
          <w:p w14:paraId="720813EF" w14:textId="77777777" w:rsidR="001C766A" w:rsidRPr="009E21BA" w:rsidRDefault="001C766A" w:rsidP="001C766A">
            <w:pPr>
              <w:rPr>
                <w:b/>
                <w:bCs/>
              </w:rPr>
            </w:pPr>
            <w:r w:rsidRPr="009E21BA">
              <w:rPr>
                <w:b/>
                <w:bCs/>
              </w:rPr>
              <w:t xml:space="preserve">Doporučená: </w:t>
            </w:r>
          </w:p>
          <w:p w14:paraId="3AF19975" w14:textId="77777777" w:rsidR="001C766A" w:rsidRPr="009E21BA" w:rsidRDefault="001C766A" w:rsidP="001C766A">
            <w:r w:rsidRPr="009E21BA">
              <w:t xml:space="preserve">FREDERICK, Matthew. </w:t>
            </w:r>
            <w:r w:rsidRPr="00AC7FE1">
              <w:rPr>
                <w:i/>
                <w:iCs/>
              </w:rPr>
              <w:t xml:space="preserve">101 věcí, které jsem se naučil na architektuře. </w:t>
            </w:r>
            <w:r w:rsidRPr="009E21BA">
              <w:t>Praha: Grada, 2014. ISBN 978-80-247-5204-4.</w:t>
            </w:r>
          </w:p>
          <w:p w14:paraId="79D1A9F7" w14:textId="77777777" w:rsidR="00586486" w:rsidRPr="00306572" w:rsidRDefault="00586486" w:rsidP="001C766A">
            <w:pPr>
              <w:rPr>
                <w:ins w:id="361" w:author="Hana Ponížilová" w:date="2023-05-25T17:04:00Z"/>
                <w:color w:val="212529"/>
                <w:shd w:val="clear" w:color="auto" w:fill="FFFFFF"/>
              </w:rPr>
            </w:pPr>
            <w:ins w:id="362" w:author="Hana Ponížilová" w:date="2023-05-25T17:04:00Z">
              <w:r w:rsidRPr="00306572">
                <w:rPr>
                  <w:color w:val="212529"/>
                  <w:shd w:val="clear" w:color="auto" w:fill="FFFFFF"/>
                </w:rPr>
                <w:t>KRATOCHVÍL, Petr, ed. </w:t>
              </w:r>
              <w:r w:rsidRPr="00306572">
                <w:rPr>
                  <w:i/>
                  <w:iCs/>
                  <w:color w:val="212529"/>
                  <w:shd w:val="clear" w:color="auto" w:fill="FFFFFF"/>
                </w:rPr>
                <w:t>Veřejný prostor v ohrožení?: aktuální problémy městského veřejného prostoru z pohledu společenskovědních disciplín</w:t>
              </w:r>
              <w:r w:rsidRPr="00306572">
                <w:rPr>
                  <w:color w:val="212529"/>
                  <w:shd w:val="clear" w:color="auto" w:fill="FFFFFF"/>
                </w:rPr>
                <w:t>. Praha: Artefactum, 2018. ISBN 978-80-88283-18-8.</w:t>
              </w:r>
            </w:ins>
          </w:p>
          <w:p w14:paraId="6198EB0E" w14:textId="3F8C0612" w:rsidR="001C766A" w:rsidRPr="009E21BA" w:rsidRDefault="001C766A" w:rsidP="001C766A">
            <w:r w:rsidRPr="009E21BA">
              <w:t xml:space="preserve">MORRISON, Jasper. </w:t>
            </w:r>
            <w:r w:rsidRPr="00AC7FE1">
              <w:rPr>
                <w:i/>
                <w:iCs/>
              </w:rPr>
              <w:t>The Good Life: Perceptions of the Ordinary</w:t>
            </w:r>
            <w:r w:rsidRPr="009E21BA">
              <w:t>. Zürich, Switzerland: Lars Müller Publishers, 2014. ISBN 978-3-03778-423-5.</w:t>
            </w:r>
          </w:p>
        </w:tc>
      </w:tr>
    </w:tbl>
    <w:p w14:paraId="093A6DEC" w14:textId="2F512720" w:rsidR="001C766A" w:rsidRDefault="001C766A"/>
    <w:p w14:paraId="4277640E" w14:textId="01419C98" w:rsidR="001C766A" w:rsidRDefault="001C766A"/>
    <w:p w14:paraId="70968CDE" w14:textId="77777777" w:rsidR="00624614" w:rsidRDefault="0062461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1C766A" w14:paraId="1904994C" w14:textId="77777777" w:rsidTr="001C766A">
        <w:tc>
          <w:tcPr>
            <w:tcW w:w="9855" w:type="dxa"/>
            <w:gridSpan w:val="8"/>
            <w:tcBorders>
              <w:bottom w:val="double" w:sz="4" w:space="0" w:color="auto"/>
            </w:tcBorders>
            <w:shd w:val="clear" w:color="auto" w:fill="BDD6EE"/>
          </w:tcPr>
          <w:p w14:paraId="79464CFE" w14:textId="3993A7BB" w:rsidR="001C766A" w:rsidRDefault="001C766A" w:rsidP="001C766A">
            <w:pPr>
              <w:jc w:val="both"/>
              <w:rPr>
                <w:b/>
                <w:sz w:val="28"/>
              </w:rPr>
            </w:pPr>
            <w:r>
              <w:lastRenderedPageBreak/>
              <w:br w:type="page"/>
            </w:r>
            <w:r>
              <w:rPr>
                <w:b/>
                <w:sz w:val="28"/>
              </w:rPr>
              <w:t>B-III – Charakteristika studijního předmětu</w:t>
            </w:r>
          </w:p>
        </w:tc>
      </w:tr>
      <w:tr w:rsidR="001C766A" w14:paraId="7C881FF6" w14:textId="77777777" w:rsidTr="001C766A">
        <w:tc>
          <w:tcPr>
            <w:tcW w:w="3086" w:type="dxa"/>
            <w:tcBorders>
              <w:top w:val="double" w:sz="4" w:space="0" w:color="auto"/>
            </w:tcBorders>
            <w:shd w:val="clear" w:color="auto" w:fill="F7CAAC"/>
          </w:tcPr>
          <w:p w14:paraId="6079B72C" w14:textId="77777777" w:rsidR="001C766A" w:rsidRDefault="001C766A" w:rsidP="001C766A">
            <w:pPr>
              <w:rPr>
                <w:b/>
              </w:rPr>
            </w:pPr>
            <w:r>
              <w:rPr>
                <w:b/>
              </w:rPr>
              <w:t>Název studijního předmětu</w:t>
            </w:r>
          </w:p>
        </w:tc>
        <w:tc>
          <w:tcPr>
            <w:tcW w:w="6769" w:type="dxa"/>
            <w:gridSpan w:val="7"/>
            <w:tcBorders>
              <w:top w:val="double" w:sz="4" w:space="0" w:color="auto"/>
            </w:tcBorders>
          </w:tcPr>
          <w:p w14:paraId="38750686" w14:textId="77777777" w:rsidR="001C766A" w:rsidRDefault="001C766A" w:rsidP="001C766A">
            <w:pPr>
              <w:jc w:val="both"/>
            </w:pPr>
            <w:r>
              <w:t>Tvorba ve veřejném prostoru 2</w:t>
            </w:r>
          </w:p>
        </w:tc>
      </w:tr>
      <w:tr w:rsidR="001C766A" w14:paraId="46160DE8" w14:textId="77777777" w:rsidTr="001C766A">
        <w:tc>
          <w:tcPr>
            <w:tcW w:w="3086" w:type="dxa"/>
            <w:shd w:val="clear" w:color="auto" w:fill="F7CAAC"/>
          </w:tcPr>
          <w:p w14:paraId="0D3F260B" w14:textId="77777777" w:rsidR="001C766A" w:rsidRDefault="001C766A" w:rsidP="001C766A">
            <w:pPr>
              <w:rPr>
                <w:b/>
              </w:rPr>
            </w:pPr>
            <w:r>
              <w:rPr>
                <w:b/>
              </w:rPr>
              <w:t>Typ předmětu</w:t>
            </w:r>
          </w:p>
        </w:tc>
        <w:tc>
          <w:tcPr>
            <w:tcW w:w="3406" w:type="dxa"/>
            <w:gridSpan w:val="4"/>
          </w:tcPr>
          <w:p w14:paraId="4AA32945" w14:textId="41A63E17" w:rsidR="001C766A" w:rsidRDefault="00CB2898" w:rsidP="001C766A">
            <w:pPr>
              <w:jc w:val="both"/>
            </w:pPr>
            <w:r>
              <w:t>p</w:t>
            </w:r>
            <w:r w:rsidR="001C766A">
              <w:t>ovinný</w:t>
            </w:r>
          </w:p>
        </w:tc>
        <w:tc>
          <w:tcPr>
            <w:tcW w:w="2695" w:type="dxa"/>
            <w:gridSpan w:val="2"/>
            <w:shd w:val="clear" w:color="auto" w:fill="F7CAAC"/>
          </w:tcPr>
          <w:p w14:paraId="70731B86" w14:textId="77777777" w:rsidR="001C766A" w:rsidRDefault="001C766A" w:rsidP="001C766A">
            <w:pPr>
              <w:jc w:val="both"/>
            </w:pPr>
            <w:r>
              <w:rPr>
                <w:b/>
              </w:rPr>
              <w:t>doporučený ročník / semestr</w:t>
            </w:r>
          </w:p>
        </w:tc>
        <w:tc>
          <w:tcPr>
            <w:tcW w:w="668" w:type="dxa"/>
          </w:tcPr>
          <w:p w14:paraId="0AF3CD42" w14:textId="77777777" w:rsidR="001C766A" w:rsidRDefault="001C766A" w:rsidP="001C766A">
            <w:pPr>
              <w:jc w:val="both"/>
            </w:pPr>
            <w:r>
              <w:t>1/LS</w:t>
            </w:r>
          </w:p>
        </w:tc>
      </w:tr>
      <w:tr w:rsidR="001C766A" w14:paraId="407782F8" w14:textId="77777777" w:rsidTr="001C766A">
        <w:tc>
          <w:tcPr>
            <w:tcW w:w="3086" w:type="dxa"/>
            <w:shd w:val="clear" w:color="auto" w:fill="F7CAAC"/>
          </w:tcPr>
          <w:p w14:paraId="57204835" w14:textId="77777777" w:rsidR="001C766A" w:rsidRDefault="001C766A" w:rsidP="001C766A">
            <w:pPr>
              <w:rPr>
                <w:b/>
              </w:rPr>
            </w:pPr>
            <w:r>
              <w:rPr>
                <w:b/>
              </w:rPr>
              <w:t>Rozsah studijního předmětu</w:t>
            </w:r>
          </w:p>
        </w:tc>
        <w:tc>
          <w:tcPr>
            <w:tcW w:w="1701" w:type="dxa"/>
            <w:gridSpan w:val="2"/>
          </w:tcPr>
          <w:p w14:paraId="0C7F0BAC" w14:textId="77777777" w:rsidR="001C766A" w:rsidRDefault="001C766A" w:rsidP="001C766A">
            <w:pPr>
              <w:jc w:val="both"/>
            </w:pPr>
            <w:r>
              <w:t>26 s</w:t>
            </w:r>
          </w:p>
        </w:tc>
        <w:tc>
          <w:tcPr>
            <w:tcW w:w="889" w:type="dxa"/>
            <w:shd w:val="clear" w:color="auto" w:fill="F7CAAC"/>
          </w:tcPr>
          <w:p w14:paraId="00EF86FA" w14:textId="77777777" w:rsidR="001C766A" w:rsidRDefault="001C766A" w:rsidP="001C766A">
            <w:pPr>
              <w:jc w:val="both"/>
              <w:rPr>
                <w:b/>
              </w:rPr>
            </w:pPr>
            <w:r>
              <w:rPr>
                <w:b/>
              </w:rPr>
              <w:t xml:space="preserve">hod. </w:t>
            </w:r>
          </w:p>
        </w:tc>
        <w:tc>
          <w:tcPr>
            <w:tcW w:w="816" w:type="dxa"/>
          </w:tcPr>
          <w:p w14:paraId="0019CEDC" w14:textId="77777777" w:rsidR="001C766A" w:rsidRDefault="001C766A" w:rsidP="001C766A">
            <w:pPr>
              <w:jc w:val="both"/>
            </w:pPr>
            <w:r>
              <w:t>26</w:t>
            </w:r>
          </w:p>
        </w:tc>
        <w:tc>
          <w:tcPr>
            <w:tcW w:w="2156" w:type="dxa"/>
            <w:shd w:val="clear" w:color="auto" w:fill="F7CAAC"/>
          </w:tcPr>
          <w:p w14:paraId="79217D93" w14:textId="77777777" w:rsidR="001C766A" w:rsidRDefault="001C766A" w:rsidP="001C766A">
            <w:pPr>
              <w:jc w:val="both"/>
              <w:rPr>
                <w:b/>
              </w:rPr>
            </w:pPr>
            <w:r>
              <w:rPr>
                <w:b/>
              </w:rPr>
              <w:t>kreditů</w:t>
            </w:r>
          </w:p>
        </w:tc>
        <w:tc>
          <w:tcPr>
            <w:tcW w:w="1207" w:type="dxa"/>
            <w:gridSpan w:val="2"/>
          </w:tcPr>
          <w:p w14:paraId="14DB69D3" w14:textId="2E172A28" w:rsidR="001C766A" w:rsidRDefault="00BA1FBC" w:rsidP="001C766A">
            <w:pPr>
              <w:jc w:val="both"/>
            </w:pPr>
            <w:r>
              <w:t>3</w:t>
            </w:r>
          </w:p>
        </w:tc>
      </w:tr>
      <w:tr w:rsidR="001C766A" w14:paraId="32E0D748" w14:textId="77777777" w:rsidTr="001C766A">
        <w:tc>
          <w:tcPr>
            <w:tcW w:w="3086" w:type="dxa"/>
            <w:shd w:val="clear" w:color="auto" w:fill="F7CAAC"/>
          </w:tcPr>
          <w:p w14:paraId="43E82A3A" w14:textId="77777777" w:rsidR="001C766A" w:rsidRDefault="001C766A" w:rsidP="001C766A">
            <w:pPr>
              <w:rPr>
                <w:b/>
                <w:sz w:val="22"/>
              </w:rPr>
            </w:pPr>
            <w:r>
              <w:rPr>
                <w:b/>
              </w:rPr>
              <w:t>Prerekvizity, korekvizity, ekvivalence</w:t>
            </w:r>
          </w:p>
        </w:tc>
        <w:tc>
          <w:tcPr>
            <w:tcW w:w="6769" w:type="dxa"/>
            <w:gridSpan w:val="7"/>
          </w:tcPr>
          <w:p w14:paraId="3CA8CD82" w14:textId="2136872E" w:rsidR="001C766A" w:rsidRPr="00EB75A0" w:rsidRDefault="001C766A" w:rsidP="001C766A">
            <w:pPr>
              <w:jc w:val="both"/>
              <w:rPr>
                <w:color w:val="000000" w:themeColor="text1"/>
              </w:rPr>
            </w:pPr>
          </w:p>
        </w:tc>
      </w:tr>
      <w:tr w:rsidR="001C766A" w14:paraId="387F5C3C" w14:textId="77777777" w:rsidTr="001C766A">
        <w:tc>
          <w:tcPr>
            <w:tcW w:w="3086" w:type="dxa"/>
            <w:shd w:val="clear" w:color="auto" w:fill="F7CAAC"/>
          </w:tcPr>
          <w:p w14:paraId="76AFC3F0" w14:textId="77777777" w:rsidR="001C766A" w:rsidRDefault="001C766A" w:rsidP="001C766A">
            <w:pPr>
              <w:rPr>
                <w:b/>
              </w:rPr>
            </w:pPr>
            <w:r>
              <w:rPr>
                <w:b/>
              </w:rPr>
              <w:t>Klasifikovaný zápočet</w:t>
            </w:r>
          </w:p>
        </w:tc>
        <w:tc>
          <w:tcPr>
            <w:tcW w:w="3406" w:type="dxa"/>
            <w:gridSpan w:val="4"/>
          </w:tcPr>
          <w:p w14:paraId="4FFCC5C6" w14:textId="1F3D4011" w:rsidR="001C766A" w:rsidRDefault="00BA1FBC" w:rsidP="001C766A">
            <w:pPr>
              <w:jc w:val="both"/>
            </w:pPr>
            <w:r>
              <w:t>zkouška</w:t>
            </w:r>
          </w:p>
        </w:tc>
        <w:tc>
          <w:tcPr>
            <w:tcW w:w="2156" w:type="dxa"/>
            <w:shd w:val="clear" w:color="auto" w:fill="F7CAAC"/>
          </w:tcPr>
          <w:p w14:paraId="2F3C12E0" w14:textId="77777777" w:rsidR="001C766A" w:rsidRDefault="001C766A" w:rsidP="001C766A">
            <w:pPr>
              <w:jc w:val="both"/>
              <w:rPr>
                <w:b/>
              </w:rPr>
            </w:pPr>
            <w:r>
              <w:rPr>
                <w:b/>
              </w:rPr>
              <w:t>Forma výuky</w:t>
            </w:r>
          </w:p>
        </w:tc>
        <w:tc>
          <w:tcPr>
            <w:tcW w:w="1207" w:type="dxa"/>
            <w:gridSpan w:val="2"/>
          </w:tcPr>
          <w:p w14:paraId="2EACDBF7" w14:textId="6F7E42B2" w:rsidR="001C766A" w:rsidRDefault="00C009AE" w:rsidP="001C766A">
            <w:pPr>
              <w:jc w:val="both"/>
            </w:pPr>
            <w:r>
              <w:t>s</w:t>
            </w:r>
            <w:r w:rsidR="001C766A">
              <w:t>eminář</w:t>
            </w:r>
          </w:p>
        </w:tc>
      </w:tr>
      <w:tr w:rsidR="001C766A" w14:paraId="6B534973" w14:textId="77777777" w:rsidTr="001C766A">
        <w:tc>
          <w:tcPr>
            <w:tcW w:w="3086" w:type="dxa"/>
            <w:shd w:val="clear" w:color="auto" w:fill="F7CAAC"/>
          </w:tcPr>
          <w:p w14:paraId="09024AE8" w14:textId="77777777" w:rsidR="001C766A" w:rsidRDefault="001C766A" w:rsidP="001C766A">
            <w:pPr>
              <w:rPr>
                <w:b/>
              </w:rPr>
            </w:pPr>
            <w:r>
              <w:rPr>
                <w:b/>
              </w:rPr>
              <w:t>Forma způsobu ověření studijních výsledků a další požadavky na studenta</w:t>
            </w:r>
          </w:p>
        </w:tc>
        <w:tc>
          <w:tcPr>
            <w:tcW w:w="6769" w:type="dxa"/>
            <w:gridSpan w:val="7"/>
            <w:tcBorders>
              <w:bottom w:val="nil"/>
            </w:tcBorders>
          </w:tcPr>
          <w:p w14:paraId="38006958" w14:textId="77777777" w:rsidR="001C766A" w:rsidRDefault="001C766A" w:rsidP="001C766A">
            <w:pPr>
              <w:jc w:val="both"/>
              <w:rPr>
                <w:color w:val="FF0000"/>
              </w:rPr>
            </w:pPr>
          </w:p>
          <w:p w14:paraId="02D61E41" w14:textId="77777777" w:rsidR="001C766A" w:rsidRPr="00A7052D" w:rsidRDefault="001C766A" w:rsidP="001C766A">
            <w:pPr>
              <w:jc w:val="both"/>
              <w:rPr>
                <w:color w:val="FF0000"/>
              </w:rPr>
            </w:pPr>
            <w:r w:rsidRPr="00EB75A0">
              <w:rPr>
                <w:color w:val="000000" w:themeColor="text1"/>
              </w:rPr>
              <w:t xml:space="preserve">80% aktivní účast na seminářích, </w:t>
            </w:r>
            <w:r>
              <w:rPr>
                <w:color w:val="000000" w:themeColor="text1"/>
              </w:rPr>
              <w:t>z</w:t>
            </w:r>
            <w:r w:rsidRPr="00EB75A0">
              <w:rPr>
                <w:color w:val="000000" w:themeColor="text1"/>
              </w:rPr>
              <w:t xml:space="preserve">pracování </w:t>
            </w:r>
            <w:r>
              <w:rPr>
                <w:color w:val="000000" w:themeColor="text1"/>
              </w:rPr>
              <w:t xml:space="preserve">a prezentace </w:t>
            </w:r>
            <w:r w:rsidRPr="00EB75A0">
              <w:rPr>
                <w:color w:val="000000" w:themeColor="text1"/>
              </w:rPr>
              <w:t>vlastního projektu</w:t>
            </w:r>
          </w:p>
        </w:tc>
      </w:tr>
      <w:tr w:rsidR="001C766A" w14:paraId="28A9B7E9" w14:textId="77777777" w:rsidTr="00624614">
        <w:trPr>
          <w:trHeight w:val="95"/>
        </w:trPr>
        <w:tc>
          <w:tcPr>
            <w:tcW w:w="9855" w:type="dxa"/>
            <w:gridSpan w:val="8"/>
            <w:tcBorders>
              <w:top w:val="nil"/>
            </w:tcBorders>
          </w:tcPr>
          <w:p w14:paraId="7535B690" w14:textId="77777777" w:rsidR="001C766A" w:rsidRDefault="001C766A" w:rsidP="001C766A"/>
        </w:tc>
      </w:tr>
      <w:tr w:rsidR="001C766A" w14:paraId="637DD0AB" w14:textId="77777777" w:rsidTr="001C766A">
        <w:trPr>
          <w:trHeight w:val="197"/>
        </w:trPr>
        <w:tc>
          <w:tcPr>
            <w:tcW w:w="3086" w:type="dxa"/>
            <w:tcBorders>
              <w:top w:val="nil"/>
            </w:tcBorders>
            <w:shd w:val="clear" w:color="auto" w:fill="F7CAAC"/>
          </w:tcPr>
          <w:p w14:paraId="12013A64" w14:textId="77777777" w:rsidR="001C766A" w:rsidRDefault="001C766A" w:rsidP="001C766A">
            <w:pPr>
              <w:rPr>
                <w:b/>
              </w:rPr>
            </w:pPr>
            <w:r>
              <w:rPr>
                <w:b/>
              </w:rPr>
              <w:t>Garant předmětu</w:t>
            </w:r>
          </w:p>
        </w:tc>
        <w:tc>
          <w:tcPr>
            <w:tcW w:w="6769" w:type="dxa"/>
            <w:gridSpan w:val="7"/>
            <w:tcBorders>
              <w:top w:val="nil"/>
            </w:tcBorders>
          </w:tcPr>
          <w:p w14:paraId="5429D283" w14:textId="77777777" w:rsidR="001C766A" w:rsidRDefault="001C766A" w:rsidP="001C766A">
            <w:pPr>
              <w:jc w:val="both"/>
            </w:pPr>
            <w:r>
              <w:t>MgA. Martin Cizner</w:t>
            </w:r>
          </w:p>
        </w:tc>
      </w:tr>
      <w:tr w:rsidR="001C766A" w14:paraId="5A41053D" w14:textId="77777777" w:rsidTr="001C766A">
        <w:trPr>
          <w:trHeight w:val="243"/>
        </w:trPr>
        <w:tc>
          <w:tcPr>
            <w:tcW w:w="3086" w:type="dxa"/>
            <w:tcBorders>
              <w:top w:val="nil"/>
            </w:tcBorders>
            <w:shd w:val="clear" w:color="auto" w:fill="F7CAAC"/>
          </w:tcPr>
          <w:p w14:paraId="6CBB0B3B" w14:textId="77777777" w:rsidR="001C766A" w:rsidRDefault="001C766A" w:rsidP="001C766A">
            <w:pPr>
              <w:rPr>
                <w:b/>
              </w:rPr>
            </w:pPr>
            <w:r>
              <w:rPr>
                <w:b/>
              </w:rPr>
              <w:t>Zapojení garanta do výuky předmětu</w:t>
            </w:r>
          </w:p>
        </w:tc>
        <w:tc>
          <w:tcPr>
            <w:tcW w:w="6769" w:type="dxa"/>
            <w:gridSpan w:val="7"/>
            <w:tcBorders>
              <w:top w:val="nil"/>
            </w:tcBorders>
          </w:tcPr>
          <w:p w14:paraId="5EAAD1D7" w14:textId="39B6CA16" w:rsidR="001C766A" w:rsidRDefault="00C009AE" w:rsidP="001C766A">
            <w:pPr>
              <w:jc w:val="both"/>
            </w:pPr>
            <w:r>
              <w:t>100 %</w:t>
            </w:r>
          </w:p>
        </w:tc>
      </w:tr>
      <w:tr w:rsidR="001C766A" w14:paraId="6F1F975B" w14:textId="77777777" w:rsidTr="001C766A">
        <w:tc>
          <w:tcPr>
            <w:tcW w:w="3086" w:type="dxa"/>
            <w:shd w:val="clear" w:color="auto" w:fill="F7CAAC"/>
          </w:tcPr>
          <w:p w14:paraId="0B72D0BA" w14:textId="77777777" w:rsidR="001C766A" w:rsidRDefault="001C766A" w:rsidP="001C766A">
            <w:pPr>
              <w:rPr>
                <w:b/>
              </w:rPr>
            </w:pPr>
            <w:r>
              <w:rPr>
                <w:b/>
              </w:rPr>
              <w:t>Vyučující</w:t>
            </w:r>
          </w:p>
        </w:tc>
        <w:tc>
          <w:tcPr>
            <w:tcW w:w="6769" w:type="dxa"/>
            <w:gridSpan w:val="7"/>
            <w:tcBorders>
              <w:bottom w:val="nil"/>
            </w:tcBorders>
          </w:tcPr>
          <w:p w14:paraId="4EBE21B2" w14:textId="77777777" w:rsidR="001C766A" w:rsidRDefault="001C766A" w:rsidP="001C766A">
            <w:pPr>
              <w:jc w:val="both"/>
            </w:pPr>
            <w:r>
              <w:t>MgA. Martin Cizner</w:t>
            </w:r>
          </w:p>
        </w:tc>
      </w:tr>
      <w:tr w:rsidR="001C766A" w14:paraId="22CBA743" w14:textId="77777777" w:rsidTr="00624614">
        <w:trPr>
          <w:trHeight w:val="95"/>
        </w:trPr>
        <w:tc>
          <w:tcPr>
            <w:tcW w:w="9855" w:type="dxa"/>
            <w:gridSpan w:val="8"/>
            <w:tcBorders>
              <w:top w:val="nil"/>
            </w:tcBorders>
          </w:tcPr>
          <w:p w14:paraId="29FE7B44" w14:textId="77777777" w:rsidR="001C766A" w:rsidRDefault="001C766A" w:rsidP="001C766A">
            <w:pPr>
              <w:jc w:val="both"/>
            </w:pPr>
          </w:p>
        </w:tc>
      </w:tr>
      <w:tr w:rsidR="001C766A" w14:paraId="79F101E9" w14:textId="77777777" w:rsidTr="001C766A">
        <w:tc>
          <w:tcPr>
            <w:tcW w:w="3086" w:type="dxa"/>
            <w:shd w:val="clear" w:color="auto" w:fill="F7CAAC"/>
          </w:tcPr>
          <w:p w14:paraId="79DC7AB8" w14:textId="77777777" w:rsidR="001C766A" w:rsidRDefault="001C766A" w:rsidP="001C766A">
            <w:pPr>
              <w:jc w:val="both"/>
              <w:rPr>
                <w:b/>
              </w:rPr>
            </w:pPr>
            <w:r>
              <w:rPr>
                <w:b/>
              </w:rPr>
              <w:t>Stručná anotace předmětu</w:t>
            </w:r>
          </w:p>
        </w:tc>
        <w:tc>
          <w:tcPr>
            <w:tcW w:w="6769" w:type="dxa"/>
            <w:gridSpan w:val="7"/>
            <w:tcBorders>
              <w:bottom w:val="nil"/>
            </w:tcBorders>
          </w:tcPr>
          <w:p w14:paraId="1A5CECB1" w14:textId="77777777" w:rsidR="001C766A" w:rsidRDefault="001C766A" w:rsidP="001C766A">
            <w:pPr>
              <w:jc w:val="both"/>
            </w:pPr>
          </w:p>
        </w:tc>
      </w:tr>
      <w:tr w:rsidR="001C766A" w14:paraId="3E242744" w14:textId="77777777" w:rsidTr="001C766A">
        <w:trPr>
          <w:trHeight w:val="3938"/>
        </w:trPr>
        <w:tc>
          <w:tcPr>
            <w:tcW w:w="9855" w:type="dxa"/>
            <w:gridSpan w:val="8"/>
            <w:tcBorders>
              <w:top w:val="nil"/>
              <w:bottom w:val="single" w:sz="12" w:space="0" w:color="auto"/>
            </w:tcBorders>
          </w:tcPr>
          <w:p w14:paraId="75354155" w14:textId="3DCA8152" w:rsidR="001C766A" w:rsidRPr="007B0EC1" w:rsidRDefault="001C766A" w:rsidP="007B0EC1">
            <w:pPr>
              <w:spacing w:after="120"/>
              <w:jc w:val="both"/>
            </w:pPr>
            <w:bookmarkStart w:id="363" w:name="_Hlk118740195"/>
            <w:r>
              <w:t>Cílem předmětu je rozšíření znalostí o formách umělecké intervence do veřejného prostoru. Student získá nejenom přehled o současném dění, ale i praktické dovednosti pozorování a vyhodnocování potenciálu veřejného prostoru. Získané dovednosti uplatní ve formě tvorby konceptu a podkladů pro schválení a komunikaci vlastního autorského projektu.</w:t>
            </w:r>
          </w:p>
          <w:p w14:paraId="171850F1" w14:textId="77777777" w:rsidR="001C766A" w:rsidRDefault="001C766A" w:rsidP="00D3581F">
            <w:pPr>
              <w:pStyle w:val="Odstavecseseznamem"/>
              <w:numPr>
                <w:ilvl w:val="0"/>
                <w:numId w:val="30"/>
              </w:numPr>
              <w:spacing w:after="160" w:line="259" w:lineRule="auto"/>
            </w:pPr>
            <w:r>
              <w:t>Jiné přístupy ke zkvalitňování veřejného prostoru</w:t>
            </w:r>
          </w:p>
          <w:p w14:paraId="1AE5F928" w14:textId="77777777" w:rsidR="001C766A" w:rsidRDefault="001C766A" w:rsidP="00D3581F">
            <w:pPr>
              <w:pStyle w:val="Odstavecseseznamem"/>
              <w:numPr>
                <w:ilvl w:val="0"/>
                <w:numId w:val="30"/>
              </w:numPr>
              <w:spacing w:after="160" w:line="259" w:lineRule="auto"/>
            </w:pPr>
            <w:r>
              <w:t>Význam umění ve veřejném prostoru</w:t>
            </w:r>
          </w:p>
          <w:p w14:paraId="03943193" w14:textId="77777777" w:rsidR="001C766A" w:rsidRPr="004F6F22" w:rsidRDefault="001C766A" w:rsidP="00D3581F">
            <w:pPr>
              <w:pStyle w:val="Odstavecseseznamem"/>
              <w:numPr>
                <w:ilvl w:val="0"/>
                <w:numId w:val="30"/>
              </w:numPr>
              <w:spacing w:after="160" w:line="259" w:lineRule="auto"/>
            </w:pPr>
            <w:r>
              <w:t>Formy prostorového umění</w:t>
            </w:r>
          </w:p>
          <w:p w14:paraId="673E9729" w14:textId="77777777" w:rsidR="001C766A" w:rsidRDefault="001C766A" w:rsidP="00D3581F">
            <w:pPr>
              <w:pStyle w:val="Odstavecseseznamem"/>
              <w:numPr>
                <w:ilvl w:val="0"/>
                <w:numId w:val="30"/>
              </w:numPr>
              <w:spacing w:after="160" w:line="259" w:lineRule="auto"/>
            </w:pPr>
            <w:r>
              <w:t>Intervence do veřejného prostoru</w:t>
            </w:r>
          </w:p>
          <w:p w14:paraId="6739FA07" w14:textId="77777777" w:rsidR="001C766A" w:rsidRDefault="001C766A" w:rsidP="00D3581F">
            <w:pPr>
              <w:pStyle w:val="Odstavecseseznamem"/>
              <w:numPr>
                <w:ilvl w:val="0"/>
                <w:numId w:val="30"/>
              </w:numPr>
              <w:spacing w:after="160" w:line="259" w:lineRule="auto"/>
            </w:pPr>
            <w:r>
              <w:t>Oficiální tvorba ve veřejném prostoru</w:t>
            </w:r>
          </w:p>
          <w:p w14:paraId="3639BB3B" w14:textId="77777777" w:rsidR="001C766A" w:rsidRPr="00450C46" w:rsidRDefault="001C766A" w:rsidP="00D3581F">
            <w:pPr>
              <w:pStyle w:val="Odstavecseseznamem"/>
              <w:numPr>
                <w:ilvl w:val="0"/>
                <w:numId w:val="30"/>
              </w:numPr>
              <w:spacing w:after="160" w:line="259" w:lineRule="auto"/>
            </w:pPr>
            <w:r>
              <w:t>Neoficiální tvorba ve veřejném prostoru</w:t>
            </w:r>
          </w:p>
          <w:p w14:paraId="5FD0945B" w14:textId="77777777" w:rsidR="001C766A" w:rsidRDefault="001C766A" w:rsidP="00D3581F">
            <w:pPr>
              <w:pStyle w:val="Odstavecseseznamem"/>
              <w:numPr>
                <w:ilvl w:val="0"/>
                <w:numId w:val="30"/>
              </w:numPr>
              <w:spacing w:after="160" w:line="259" w:lineRule="auto"/>
            </w:pPr>
            <w:r w:rsidRPr="00244B6F">
              <w:t>Současné dění ve veřejném prostoru</w:t>
            </w:r>
          </w:p>
          <w:p w14:paraId="5FD863AA" w14:textId="77777777" w:rsidR="001C766A" w:rsidRPr="00450C46" w:rsidRDefault="001C766A" w:rsidP="00D3581F">
            <w:pPr>
              <w:pStyle w:val="Odstavecseseznamem"/>
              <w:numPr>
                <w:ilvl w:val="0"/>
                <w:numId w:val="30"/>
              </w:numPr>
              <w:spacing w:after="160" w:line="259" w:lineRule="auto"/>
              <w:rPr>
                <w:color w:val="000000" w:themeColor="text1"/>
              </w:rPr>
            </w:pPr>
            <w:r w:rsidRPr="00450C46">
              <w:rPr>
                <w:color w:val="000000" w:themeColor="text1"/>
              </w:rPr>
              <w:t xml:space="preserve">Pozorování prostředí a </w:t>
            </w:r>
            <w:r>
              <w:rPr>
                <w:color w:val="000000" w:themeColor="text1"/>
              </w:rPr>
              <w:t xml:space="preserve">kreativní </w:t>
            </w:r>
            <w:r w:rsidRPr="00450C46">
              <w:rPr>
                <w:color w:val="000000" w:themeColor="text1"/>
              </w:rPr>
              <w:t>reakce na něj</w:t>
            </w:r>
          </w:p>
          <w:p w14:paraId="0B744D39" w14:textId="77777777" w:rsidR="001C766A" w:rsidRDefault="001C766A" w:rsidP="00D3581F">
            <w:pPr>
              <w:pStyle w:val="Odstavecseseznamem"/>
              <w:numPr>
                <w:ilvl w:val="0"/>
                <w:numId w:val="30"/>
              </w:numPr>
              <w:spacing w:after="160" w:line="259" w:lineRule="auto"/>
            </w:pPr>
            <w:r w:rsidRPr="00244B6F">
              <w:t xml:space="preserve">Tvorba konceptu autorské intervence </w:t>
            </w:r>
          </w:p>
          <w:p w14:paraId="07C33CBB" w14:textId="77777777" w:rsidR="001C766A" w:rsidRPr="00AF492C" w:rsidRDefault="001C766A" w:rsidP="00D3581F">
            <w:pPr>
              <w:pStyle w:val="Odstavecseseznamem"/>
              <w:numPr>
                <w:ilvl w:val="0"/>
                <w:numId w:val="30"/>
              </w:numPr>
              <w:spacing w:after="160" w:line="259" w:lineRule="auto"/>
            </w:pPr>
            <w:r w:rsidRPr="00244B6F">
              <w:t>Tvorba konceptu autorské intervence</w:t>
            </w:r>
            <w:r>
              <w:t xml:space="preserve"> 2</w:t>
            </w:r>
          </w:p>
          <w:p w14:paraId="67FD8E2D" w14:textId="77777777" w:rsidR="001C766A" w:rsidRDefault="001C766A" w:rsidP="00D3581F">
            <w:pPr>
              <w:pStyle w:val="Odstavecseseznamem"/>
              <w:numPr>
                <w:ilvl w:val="0"/>
                <w:numId w:val="30"/>
              </w:numPr>
              <w:spacing w:after="160" w:line="259" w:lineRule="auto"/>
            </w:pPr>
            <w:r>
              <w:t xml:space="preserve">Zpracování konceptu </w:t>
            </w:r>
          </w:p>
          <w:p w14:paraId="05442FB0" w14:textId="77777777" w:rsidR="001C766A" w:rsidRDefault="001C766A" w:rsidP="00D3581F">
            <w:pPr>
              <w:pStyle w:val="Odstavecseseznamem"/>
              <w:numPr>
                <w:ilvl w:val="0"/>
                <w:numId w:val="30"/>
              </w:numPr>
              <w:spacing w:after="160" w:line="259" w:lineRule="auto"/>
            </w:pPr>
            <w:r w:rsidRPr="00244B6F">
              <w:t>Příprava podkladů pro schválení, komunikaci a realizaci autorského projektu</w:t>
            </w:r>
          </w:p>
          <w:p w14:paraId="23E63686" w14:textId="77777777" w:rsidR="001C766A" w:rsidRDefault="001C766A" w:rsidP="007B0EC1">
            <w:pPr>
              <w:pStyle w:val="Odstavecseseznamem"/>
              <w:numPr>
                <w:ilvl w:val="0"/>
                <w:numId w:val="30"/>
              </w:numPr>
              <w:spacing w:after="120"/>
              <w:ind w:left="714" w:hanging="357"/>
              <w:contextualSpacing w:val="0"/>
            </w:pPr>
            <w:r>
              <w:t>Prezentace vlastního autorského projektu</w:t>
            </w:r>
          </w:p>
          <w:p w14:paraId="481DE698" w14:textId="77777777" w:rsidR="001C766A" w:rsidRPr="00AF68B3" w:rsidRDefault="001C766A" w:rsidP="001C766A">
            <w:pPr>
              <w:jc w:val="both"/>
            </w:pPr>
            <w:r>
              <w:t xml:space="preserve">Student získá přehled o současném dění – uměleckých, architektonických a společenských formách vstupu do veřejného prostoru. Student bude schopný aktivního vnímání prostředí a jeho potenciálu pro kreativní tvorbu. Naučí se tvořit koncept a podklady pro schválení a realizaci intervence do veřejného prostoru.   </w:t>
            </w:r>
            <w:bookmarkEnd w:id="363"/>
          </w:p>
        </w:tc>
      </w:tr>
      <w:tr w:rsidR="001C766A" w14:paraId="780249CD" w14:textId="77777777" w:rsidTr="001C766A">
        <w:trPr>
          <w:trHeight w:val="265"/>
        </w:trPr>
        <w:tc>
          <w:tcPr>
            <w:tcW w:w="3653" w:type="dxa"/>
            <w:gridSpan w:val="2"/>
            <w:tcBorders>
              <w:top w:val="nil"/>
            </w:tcBorders>
            <w:shd w:val="clear" w:color="auto" w:fill="F7CAAC"/>
          </w:tcPr>
          <w:p w14:paraId="0C033193" w14:textId="77777777" w:rsidR="001C766A" w:rsidRDefault="001C766A" w:rsidP="001C766A">
            <w:pPr>
              <w:jc w:val="both"/>
            </w:pPr>
            <w:r>
              <w:rPr>
                <w:b/>
              </w:rPr>
              <w:t>Studijní literatura a studijní pomůcky</w:t>
            </w:r>
          </w:p>
        </w:tc>
        <w:tc>
          <w:tcPr>
            <w:tcW w:w="6202" w:type="dxa"/>
            <w:gridSpan w:val="6"/>
            <w:tcBorders>
              <w:top w:val="nil"/>
              <w:bottom w:val="nil"/>
            </w:tcBorders>
          </w:tcPr>
          <w:p w14:paraId="71918E05" w14:textId="77777777" w:rsidR="001C766A" w:rsidRDefault="001C766A" w:rsidP="001C766A">
            <w:pPr>
              <w:jc w:val="both"/>
            </w:pPr>
          </w:p>
        </w:tc>
      </w:tr>
      <w:tr w:rsidR="001C766A" w:rsidRPr="003F7F55" w14:paraId="15E28BB0" w14:textId="77777777" w:rsidTr="001C766A">
        <w:trPr>
          <w:trHeight w:val="1497"/>
        </w:trPr>
        <w:tc>
          <w:tcPr>
            <w:tcW w:w="9855" w:type="dxa"/>
            <w:gridSpan w:val="8"/>
            <w:tcBorders>
              <w:top w:val="nil"/>
            </w:tcBorders>
          </w:tcPr>
          <w:p w14:paraId="0AD64492" w14:textId="77777777" w:rsidR="001C766A" w:rsidRDefault="001C766A" w:rsidP="001C766A">
            <w:pPr>
              <w:jc w:val="both"/>
              <w:rPr>
                <w:b/>
              </w:rPr>
            </w:pPr>
            <w:r>
              <w:rPr>
                <w:b/>
              </w:rPr>
              <w:t xml:space="preserve">Povinná: </w:t>
            </w:r>
          </w:p>
          <w:p w14:paraId="59115BB2" w14:textId="77777777" w:rsidR="001C766A" w:rsidRPr="009E21BA" w:rsidRDefault="001C766A" w:rsidP="001C766A">
            <w:r w:rsidRPr="009E21BA">
              <w:t xml:space="preserve">GEHL, Jan a Lars GEMZØE. </w:t>
            </w:r>
            <w:r w:rsidRPr="007933BD">
              <w:rPr>
                <w:i/>
                <w:iCs/>
              </w:rPr>
              <w:t>Nové městské prostory.</w:t>
            </w:r>
            <w:r w:rsidRPr="009E21BA">
              <w:t xml:space="preserve"> Šlapanice: ERA, 2002. ISBN 80-86517-09-8.</w:t>
            </w:r>
          </w:p>
          <w:p w14:paraId="09F7A085" w14:textId="5034431C" w:rsidR="001C766A" w:rsidRPr="009E21BA" w:rsidRDefault="001C766A" w:rsidP="001C766A">
            <w:r w:rsidRPr="009E21BA">
              <w:t xml:space="preserve">KOSTROŇ, Lubomír. </w:t>
            </w:r>
            <w:r w:rsidRPr="007933BD">
              <w:rPr>
                <w:i/>
                <w:iCs/>
              </w:rPr>
              <w:t>Psychologie architektury</w:t>
            </w:r>
            <w:r w:rsidRPr="009E21BA">
              <w:t>. Praha: Grada, 2011. ISBN 9788024729268.</w:t>
            </w:r>
          </w:p>
          <w:p w14:paraId="7BD5D485" w14:textId="77777777" w:rsidR="001C766A" w:rsidRPr="009E21BA" w:rsidRDefault="001C766A" w:rsidP="001C766A">
            <w:r w:rsidRPr="009E21BA">
              <w:t xml:space="preserve">SENNETT, Richard, KRATOCHVÍL, Petr, ed. </w:t>
            </w:r>
            <w:r w:rsidRPr="007933BD">
              <w:rPr>
                <w:i/>
                <w:iCs/>
              </w:rPr>
              <w:t>Architektura a veřejný prostor: texty o moderní a současné architektuře</w:t>
            </w:r>
            <w:r w:rsidRPr="009E21BA">
              <w:t xml:space="preserve"> IV. Praha: Zlatý řez, 2012. ISBN 978-80-903826-4-0.</w:t>
            </w:r>
          </w:p>
          <w:p w14:paraId="5546FA16" w14:textId="77777777" w:rsidR="001C766A" w:rsidRDefault="001C766A" w:rsidP="001C766A">
            <w:r w:rsidRPr="009E21BA">
              <w:t xml:space="preserve">HONEJSKOVÁ, Andrea, Klára STACHOVÁ a Jakub HEPP, PUČEROVÁ, Klára, ed. </w:t>
            </w:r>
            <w:r w:rsidRPr="009E21BA">
              <w:rPr>
                <w:i/>
                <w:iCs/>
              </w:rPr>
              <w:t>CzechScape: portrét současné české krajinářské architektury = portrait of contemporary Czech landscape architecture</w:t>
            </w:r>
            <w:r w:rsidRPr="009E21BA">
              <w:t>. Praha: Galerie Jaroslava Fragnera, 2014. ISBN 978-80-905782-3-4.</w:t>
            </w:r>
          </w:p>
          <w:p w14:paraId="3797EF42" w14:textId="77777777" w:rsidR="001C766A" w:rsidRPr="009E21BA" w:rsidRDefault="001C766A" w:rsidP="001C766A">
            <w:pPr>
              <w:rPr>
                <w:b/>
                <w:bCs/>
              </w:rPr>
            </w:pPr>
            <w:r w:rsidRPr="009E21BA">
              <w:rPr>
                <w:b/>
                <w:bCs/>
              </w:rPr>
              <w:t xml:space="preserve">Doporučená: </w:t>
            </w:r>
          </w:p>
          <w:p w14:paraId="5AC284AD" w14:textId="77777777" w:rsidR="001C766A" w:rsidRPr="009E21BA" w:rsidRDefault="001C766A" w:rsidP="001C766A">
            <w:r w:rsidRPr="009E21BA">
              <w:t xml:space="preserve">FREDERICK, Matthew. </w:t>
            </w:r>
            <w:r w:rsidRPr="007933BD">
              <w:rPr>
                <w:i/>
                <w:iCs/>
              </w:rPr>
              <w:t xml:space="preserve">101 věcí, které jsem se naučil na architektuře. </w:t>
            </w:r>
            <w:r w:rsidRPr="009E21BA">
              <w:t>Praha: Grada, 2014. ISBN 978-80-247-5204-4.</w:t>
            </w:r>
          </w:p>
          <w:p w14:paraId="3E607840" w14:textId="77777777" w:rsidR="00586486" w:rsidRDefault="00586486" w:rsidP="001C766A">
            <w:pPr>
              <w:jc w:val="both"/>
              <w:rPr>
                <w:ins w:id="364" w:author="Hana Ponížilová" w:date="2023-05-25T17:04:00Z"/>
              </w:rPr>
            </w:pPr>
            <w:ins w:id="365" w:author="Hana Ponížilová" w:date="2023-05-25T17:04:00Z">
              <w:r w:rsidRPr="00586486">
                <w:t xml:space="preserve">KRATOCHVÍL, Petr, </w:t>
              </w:r>
              <w:r w:rsidRPr="00306572">
                <w:rPr>
                  <w:i/>
                  <w:iCs/>
                </w:rPr>
                <w:t>ed. Veřejný prostor v ohrožení?: aktuální problémy městského veřejného prostoru z pohledu společenskovědních disciplín</w:t>
              </w:r>
              <w:r w:rsidRPr="00586486">
                <w:t>. Praha: Artefactum, 2018. ISBN 978-80-88283-18-8.</w:t>
              </w:r>
            </w:ins>
          </w:p>
          <w:p w14:paraId="7368C88C" w14:textId="11427A74" w:rsidR="001C766A" w:rsidRPr="003F7F55" w:rsidRDefault="001C766A" w:rsidP="001C766A">
            <w:pPr>
              <w:jc w:val="both"/>
              <w:rPr>
                <w:b/>
              </w:rPr>
            </w:pPr>
            <w:r w:rsidRPr="009E21BA">
              <w:t>MORRISON, Jasper</w:t>
            </w:r>
            <w:r w:rsidRPr="007933BD">
              <w:rPr>
                <w:i/>
                <w:iCs/>
              </w:rPr>
              <w:t>. The Good Life: Perceptions of the Ordinary</w:t>
            </w:r>
            <w:r w:rsidRPr="009E21BA">
              <w:t>. Zürich, Switzerland: Lars Müller Publishers, 2014. ISBN 978-3-03778-423-5.</w:t>
            </w:r>
          </w:p>
        </w:tc>
      </w:tr>
    </w:tbl>
    <w:p w14:paraId="5644A135" w14:textId="77777777" w:rsidR="00B1551B" w:rsidRDefault="00B1551B"/>
    <w:p w14:paraId="0DB90FCF" w14:textId="77777777" w:rsidR="00B1551B" w:rsidRDefault="00B1551B"/>
    <w:p w14:paraId="517273C9" w14:textId="77777777" w:rsidR="00624614" w:rsidRDefault="0062461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1551B" w14:paraId="5CB6E2E7" w14:textId="77777777" w:rsidTr="00B1551B">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7DF28A77" w14:textId="7BCF0EA9" w:rsidR="00B1551B" w:rsidRDefault="00B1551B">
            <w:pPr>
              <w:spacing w:line="256" w:lineRule="auto"/>
              <w:jc w:val="both"/>
              <w:rPr>
                <w:b/>
                <w:sz w:val="28"/>
                <w:lang w:eastAsia="en-US"/>
              </w:rPr>
            </w:pPr>
            <w:r>
              <w:lastRenderedPageBreak/>
              <w:br w:type="page"/>
            </w:r>
            <w:r>
              <w:rPr>
                <w:b/>
                <w:sz w:val="28"/>
                <w:lang w:eastAsia="en-US"/>
              </w:rPr>
              <w:t>B-III – Charakteristika studijního předmětu</w:t>
            </w:r>
          </w:p>
        </w:tc>
      </w:tr>
      <w:tr w:rsidR="00B1551B" w14:paraId="22245B1A" w14:textId="77777777" w:rsidTr="00B1551B">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6F2B9281" w14:textId="77777777" w:rsidR="00B1551B" w:rsidRDefault="00B1551B">
            <w:pPr>
              <w:spacing w:line="256" w:lineRule="auto"/>
              <w:rPr>
                <w:b/>
                <w:lang w:eastAsia="en-US"/>
              </w:rPr>
            </w:pPr>
            <w:r>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14:paraId="75A04FDA" w14:textId="77777777" w:rsidR="00B1551B" w:rsidRDefault="00B1551B">
            <w:pPr>
              <w:spacing w:line="256" w:lineRule="auto"/>
              <w:jc w:val="both"/>
              <w:rPr>
                <w:lang w:eastAsia="en-US"/>
              </w:rPr>
            </w:pPr>
            <w:r>
              <w:rPr>
                <w:lang w:eastAsia="en-US"/>
              </w:rPr>
              <w:t>Umění mimo středoevropský prostor 2</w:t>
            </w:r>
          </w:p>
        </w:tc>
      </w:tr>
      <w:tr w:rsidR="00B1551B" w14:paraId="52BE78CA" w14:textId="77777777" w:rsidTr="00B1551B">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7C7C67D" w14:textId="77777777" w:rsidR="00B1551B" w:rsidRDefault="00B1551B">
            <w:pPr>
              <w:spacing w:line="256" w:lineRule="auto"/>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7616A5A3" w14:textId="77777777" w:rsidR="00B1551B" w:rsidRDefault="00B1551B">
            <w:pPr>
              <w:spacing w:line="256" w:lineRule="auto"/>
              <w:jc w:val="both"/>
              <w:rPr>
                <w:lang w:eastAsia="en-US"/>
              </w:rPr>
            </w:pPr>
            <w:r>
              <w:rPr>
                <w:lang w:eastAsia="en-US"/>
              </w:rPr>
              <w:t>povinný</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DDD648F" w14:textId="77777777" w:rsidR="00B1551B" w:rsidRDefault="00B1551B">
            <w:pPr>
              <w:spacing w:line="25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1167B604" w14:textId="77777777" w:rsidR="00B1551B" w:rsidRDefault="00B1551B">
            <w:pPr>
              <w:spacing w:line="256" w:lineRule="auto"/>
              <w:jc w:val="both"/>
              <w:rPr>
                <w:lang w:eastAsia="en-US"/>
              </w:rPr>
            </w:pPr>
            <w:r>
              <w:rPr>
                <w:lang w:eastAsia="en-US"/>
              </w:rPr>
              <w:t>2/ZS</w:t>
            </w:r>
          </w:p>
        </w:tc>
      </w:tr>
      <w:tr w:rsidR="00B1551B" w14:paraId="2F3953B7" w14:textId="77777777" w:rsidTr="00B1551B">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02CC634" w14:textId="77777777" w:rsidR="00B1551B" w:rsidRDefault="00B1551B">
            <w:pPr>
              <w:spacing w:line="256" w:lineRule="auto"/>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00BCBD85" w14:textId="245B2F75" w:rsidR="00B1551B" w:rsidRDefault="00B1551B">
            <w:pPr>
              <w:spacing w:line="256" w:lineRule="auto"/>
              <w:jc w:val="both"/>
              <w:rPr>
                <w:lang w:eastAsia="en-US"/>
              </w:rPr>
            </w:pPr>
            <w:r>
              <w:rPr>
                <w:lang w:eastAsia="en-US"/>
              </w:rPr>
              <w:t>26</w:t>
            </w:r>
            <w:r w:rsidR="00BC3F5F">
              <w:rPr>
                <w:lang w:eastAsia="en-US"/>
              </w:rPr>
              <w:t xml:space="preserve"> </w:t>
            </w:r>
            <w:r>
              <w:rPr>
                <w:lang w:eastAsia="en-US"/>
              </w:rPr>
              <w:t>p</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63BF37E9" w14:textId="77777777" w:rsidR="00B1551B" w:rsidRDefault="00B1551B">
            <w:pPr>
              <w:spacing w:line="25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39D0C003" w14:textId="77777777" w:rsidR="00B1551B" w:rsidRDefault="00B1551B">
            <w:pPr>
              <w:spacing w:line="256" w:lineRule="auto"/>
              <w:jc w:val="both"/>
              <w:rPr>
                <w:lang w:eastAsia="en-US"/>
              </w:rPr>
            </w:pPr>
            <w:r>
              <w:rPr>
                <w:lang w:eastAsia="en-US"/>
              </w:rPr>
              <w:t>26</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1862F448" w14:textId="77777777" w:rsidR="00B1551B" w:rsidRDefault="00B1551B">
            <w:pPr>
              <w:spacing w:line="256"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274222AF" w14:textId="77777777" w:rsidR="00B1551B" w:rsidRDefault="00B1551B">
            <w:pPr>
              <w:spacing w:line="256" w:lineRule="auto"/>
              <w:jc w:val="both"/>
              <w:rPr>
                <w:lang w:eastAsia="en-US"/>
              </w:rPr>
            </w:pPr>
            <w:r>
              <w:rPr>
                <w:lang w:eastAsia="en-US"/>
              </w:rPr>
              <w:t>2</w:t>
            </w:r>
          </w:p>
        </w:tc>
      </w:tr>
      <w:tr w:rsidR="00B1551B" w14:paraId="5AE5B91F" w14:textId="77777777" w:rsidTr="00B1551B">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54D598A" w14:textId="77777777" w:rsidR="00B1551B" w:rsidRDefault="00B1551B">
            <w:pPr>
              <w:spacing w:line="256" w:lineRule="auto"/>
              <w:rPr>
                <w:b/>
                <w:sz w:val="22"/>
                <w:lang w:eastAsia="en-US"/>
              </w:rPr>
            </w:pPr>
            <w:r>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4370D69A" w14:textId="77777777" w:rsidR="00B1551B" w:rsidRDefault="00B1551B">
            <w:pPr>
              <w:spacing w:line="256" w:lineRule="auto"/>
              <w:jc w:val="both"/>
              <w:rPr>
                <w:lang w:eastAsia="en-US"/>
              </w:rPr>
            </w:pPr>
          </w:p>
        </w:tc>
      </w:tr>
      <w:tr w:rsidR="00B1551B" w14:paraId="50DC1F6F" w14:textId="77777777" w:rsidTr="00B1551B">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9FBB8AC" w14:textId="77777777" w:rsidR="00B1551B" w:rsidRDefault="00B1551B">
            <w:pPr>
              <w:spacing w:line="256" w:lineRule="auto"/>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08E8733B" w14:textId="77777777" w:rsidR="00B1551B" w:rsidRDefault="00B1551B">
            <w:pPr>
              <w:spacing w:line="256" w:lineRule="auto"/>
              <w:jc w:val="both"/>
              <w:rPr>
                <w:lang w:eastAsia="en-US"/>
              </w:rPr>
            </w:pPr>
            <w:r>
              <w:rPr>
                <w:lang w:eastAsia="en-US"/>
              </w:rPr>
              <w:t>klasifikovaný 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5899629E" w14:textId="77777777" w:rsidR="00B1551B" w:rsidRDefault="00B1551B">
            <w:pPr>
              <w:spacing w:line="25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0F692C7B" w14:textId="77777777" w:rsidR="00B1551B" w:rsidRDefault="00B1551B">
            <w:pPr>
              <w:spacing w:line="256" w:lineRule="auto"/>
              <w:jc w:val="both"/>
              <w:rPr>
                <w:lang w:eastAsia="en-US"/>
              </w:rPr>
            </w:pPr>
            <w:r>
              <w:rPr>
                <w:lang w:eastAsia="en-US"/>
              </w:rPr>
              <w:t>přednáška</w:t>
            </w:r>
          </w:p>
        </w:tc>
      </w:tr>
      <w:tr w:rsidR="00B1551B" w14:paraId="61E62DD9" w14:textId="77777777" w:rsidTr="00B1551B">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27AEBA5F" w14:textId="77777777" w:rsidR="00B1551B" w:rsidRDefault="00B1551B">
            <w:pPr>
              <w:spacing w:line="256" w:lineRule="auto"/>
              <w:rPr>
                <w:b/>
                <w:lang w:eastAsia="en-US"/>
              </w:rPr>
            </w:pPr>
            <w:r>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hideMark/>
          </w:tcPr>
          <w:p w14:paraId="75308834" w14:textId="77777777" w:rsidR="00B1551B" w:rsidRDefault="00B1551B">
            <w:pPr>
              <w:spacing w:line="256" w:lineRule="auto"/>
              <w:jc w:val="both"/>
              <w:rPr>
                <w:lang w:eastAsia="en-US"/>
              </w:rPr>
            </w:pPr>
            <w:r>
              <w:rPr>
                <w:lang w:eastAsia="en-US"/>
              </w:rPr>
              <w:t>Písemná.</w:t>
            </w:r>
          </w:p>
        </w:tc>
      </w:tr>
      <w:tr w:rsidR="00B1551B" w14:paraId="16F54E3F" w14:textId="77777777" w:rsidTr="00B1551B">
        <w:trPr>
          <w:trHeight w:val="122"/>
        </w:trPr>
        <w:tc>
          <w:tcPr>
            <w:tcW w:w="9855" w:type="dxa"/>
            <w:gridSpan w:val="8"/>
            <w:tcBorders>
              <w:top w:val="nil"/>
              <w:left w:val="single" w:sz="4" w:space="0" w:color="auto"/>
              <w:bottom w:val="single" w:sz="4" w:space="0" w:color="auto"/>
              <w:right w:val="single" w:sz="4" w:space="0" w:color="auto"/>
            </w:tcBorders>
          </w:tcPr>
          <w:p w14:paraId="5679BA84" w14:textId="77777777" w:rsidR="00B1551B" w:rsidRDefault="00B1551B">
            <w:pPr>
              <w:spacing w:line="256" w:lineRule="auto"/>
              <w:rPr>
                <w:lang w:eastAsia="en-US"/>
              </w:rPr>
            </w:pPr>
          </w:p>
        </w:tc>
      </w:tr>
      <w:tr w:rsidR="00B1551B" w14:paraId="19F96E25" w14:textId="77777777" w:rsidTr="00B1551B">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14:paraId="5BC776C4" w14:textId="77777777" w:rsidR="00B1551B" w:rsidRDefault="00B1551B">
            <w:pPr>
              <w:spacing w:line="256" w:lineRule="auto"/>
              <w:rPr>
                <w:b/>
                <w:lang w:eastAsia="en-US"/>
              </w:rPr>
            </w:pPr>
            <w:r>
              <w:rPr>
                <w:b/>
                <w:lang w:eastAsia="en-US"/>
              </w:rPr>
              <w:t>Garant předmětu</w:t>
            </w:r>
          </w:p>
        </w:tc>
        <w:tc>
          <w:tcPr>
            <w:tcW w:w="6769" w:type="dxa"/>
            <w:gridSpan w:val="7"/>
            <w:tcBorders>
              <w:top w:val="nil"/>
              <w:left w:val="single" w:sz="4" w:space="0" w:color="auto"/>
              <w:bottom w:val="single" w:sz="4" w:space="0" w:color="auto"/>
              <w:right w:val="single" w:sz="4" w:space="0" w:color="auto"/>
            </w:tcBorders>
            <w:hideMark/>
          </w:tcPr>
          <w:p w14:paraId="0E2419AB" w14:textId="77777777" w:rsidR="00B1551B" w:rsidRDefault="00B1551B">
            <w:pPr>
              <w:spacing w:line="256" w:lineRule="auto"/>
              <w:jc w:val="both"/>
              <w:rPr>
                <w:lang w:eastAsia="en-US"/>
              </w:rPr>
            </w:pPr>
            <w:r>
              <w:rPr>
                <w:lang w:eastAsia="en-US"/>
              </w:rPr>
              <w:t>Mgr. Silvie Stanická, Ph.D.</w:t>
            </w:r>
          </w:p>
        </w:tc>
      </w:tr>
      <w:tr w:rsidR="00B1551B" w14:paraId="07EDFD99" w14:textId="77777777" w:rsidTr="00B1551B">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14:paraId="11033DB0" w14:textId="77777777" w:rsidR="00B1551B" w:rsidRDefault="00B1551B">
            <w:pPr>
              <w:spacing w:line="256" w:lineRule="auto"/>
              <w:rPr>
                <w:b/>
                <w:lang w:eastAsia="en-US"/>
              </w:rPr>
            </w:pPr>
            <w:r>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14:paraId="44623DE9" w14:textId="77777777" w:rsidR="00B1551B" w:rsidRDefault="00B1551B">
            <w:pPr>
              <w:spacing w:line="256" w:lineRule="auto"/>
              <w:jc w:val="both"/>
              <w:rPr>
                <w:lang w:eastAsia="en-US"/>
              </w:rPr>
            </w:pPr>
            <w:r>
              <w:rPr>
                <w:lang w:eastAsia="en-US"/>
              </w:rPr>
              <w:t>100 %</w:t>
            </w:r>
          </w:p>
        </w:tc>
      </w:tr>
      <w:tr w:rsidR="00B1551B" w14:paraId="31A71A9E" w14:textId="77777777" w:rsidTr="00B1551B">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02683EA" w14:textId="77777777" w:rsidR="00B1551B" w:rsidRDefault="00B1551B">
            <w:pPr>
              <w:spacing w:line="256" w:lineRule="auto"/>
              <w:rPr>
                <w:b/>
                <w:lang w:eastAsia="en-US"/>
              </w:rPr>
            </w:pPr>
            <w:r>
              <w:rPr>
                <w:b/>
                <w:lang w:eastAsia="en-US"/>
              </w:rPr>
              <w:t>Vyučující</w:t>
            </w:r>
          </w:p>
        </w:tc>
        <w:tc>
          <w:tcPr>
            <w:tcW w:w="6769" w:type="dxa"/>
            <w:gridSpan w:val="7"/>
            <w:tcBorders>
              <w:top w:val="single" w:sz="4" w:space="0" w:color="auto"/>
              <w:left w:val="single" w:sz="4" w:space="0" w:color="auto"/>
              <w:bottom w:val="nil"/>
              <w:right w:val="single" w:sz="4" w:space="0" w:color="auto"/>
            </w:tcBorders>
            <w:hideMark/>
          </w:tcPr>
          <w:p w14:paraId="709F7DB9" w14:textId="77777777" w:rsidR="00B1551B" w:rsidRDefault="00B1551B">
            <w:pPr>
              <w:spacing w:line="256" w:lineRule="auto"/>
              <w:jc w:val="both"/>
              <w:rPr>
                <w:lang w:eastAsia="en-US"/>
              </w:rPr>
            </w:pPr>
            <w:r>
              <w:rPr>
                <w:lang w:eastAsia="en-US"/>
              </w:rPr>
              <w:t>Mgr. Silvie Stanická, Ph.D.</w:t>
            </w:r>
          </w:p>
        </w:tc>
      </w:tr>
      <w:tr w:rsidR="00B1551B" w14:paraId="2334F18F" w14:textId="77777777" w:rsidTr="00B1551B">
        <w:trPr>
          <w:trHeight w:val="210"/>
        </w:trPr>
        <w:tc>
          <w:tcPr>
            <w:tcW w:w="9855" w:type="dxa"/>
            <w:gridSpan w:val="8"/>
            <w:tcBorders>
              <w:top w:val="nil"/>
              <w:left w:val="single" w:sz="4" w:space="0" w:color="auto"/>
              <w:bottom w:val="single" w:sz="4" w:space="0" w:color="auto"/>
              <w:right w:val="single" w:sz="4" w:space="0" w:color="auto"/>
            </w:tcBorders>
          </w:tcPr>
          <w:p w14:paraId="72B4F557" w14:textId="77777777" w:rsidR="00B1551B" w:rsidRDefault="00B1551B">
            <w:pPr>
              <w:spacing w:line="256" w:lineRule="auto"/>
              <w:jc w:val="both"/>
              <w:rPr>
                <w:lang w:eastAsia="en-US"/>
              </w:rPr>
            </w:pPr>
          </w:p>
        </w:tc>
      </w:tr>
      <w:tr w:rsidR="00B1551B" w14:paraId="185C6918" w14:textId="77777777" w:rsidTr="00B1551B">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123C49B" w14:textId="77777777" w:rsidR="00B1551B" w:rsidRDefault="00B1551B">
            <w:pPr>
              <w:spacing w:line="256" w:lineRule="auto"/>
              <w:jc w:val="both"/>
              <w:rPr>
                <w:b/>
                <w:lang w:eastAsia="en-US"/>
              </w:rPr>
            </w:pPr>
            <w:r>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tcPr>
          <w:p w14:paraId="143A36FE" w14:textId="77777777" w:rsidR="00B1551B" w:rsidRDefault="00B1551B">
            <w:pPr>
              <w:spacing w:line="256" w:lineRule="auto"/>
              <w:jc w:val="both"/>
              <w:rPr>
                <w:lang w:eastAsia="en-US"/>
              </w:rPr>
            </w:pPr>
          </w:p>
        </w:tc>
      </w:tr>
      <w:tr w:rsidR="00B1551B" w14:paraId="32E03565" w14:textId="77777777" w:rsidTr="00B1551B">
        <w:trPr>
          <w:trHeight w:val="3938"/>
        </w:trPr>
        <w:tc>
          <w:tcPr>
            <w:tcW w:w="9855" w:type="dxa"/>
            <w:gridSpan w:val="8"/>
            <w:tcBorders>
              <w:top w:val="nil"/>
              <w:left w:val="single" w:sz="4" w:space="0" w:color="auto"/>
              <w:bottom w:val="single" w:sz="12" w:space="0" w:color="auto"/>
              <w:right w:val="single" w:sz="4" w:space="0" w:color="auto"/>
            </w:tcBorders>
          </w:tcPr>
          <w:p w14:paraId="0FBC95E9" w14:textId="72BAF096" w:rsidR="00B1551B" w:rsidRPr="00AA3B79" w:rsidRDefault="00B1551B" w:rsidP="00AA3B79">
            <w:pPr>
              <w:spacing w:after="120"/>
              <w:jc w:val="both"/>
              <w:rPr>
                <w:lang w:eastAsia="en-US"/>
              </w:rPr>
            </w:pPr>
            <w:r>
              <w:rPr>
                <w:lang w:eastAsia="en-US"/>
              </w:rPr>
              <w:t xml:space="preserve">Předmět poskytuje posluchači interpretaci vývoje dějin umění od 90 let 20. století až po současnost. Výuka klade důraz na možnost vnímat osobní tvůrčí </w:t>
            </w:r>
            <w:r w:rsidR="002328C0">
              <w:rPr>
                <w:lang w:eastAsia="en-US"/>
              </w:rPr>
              <w:t>výkon, který</w:t>
            </w:r>
            <w:r>
              <w:rPr>
                <w:lang w:eastAsia="en-US"/>
              </w:rPr>
              <w:t xml:space="preserve"> rozvíjí schopnost interpretovat vlastní práci. Posluchači se budou věnovat dějinám umění, jako prostředku k formulování vlastního vyjádření a postoje k chápání a prověřování kulturně historických, společenských kontextů. Zároveň budou sledovat vývoj umění na některých institucionálně etablovaných vysokých školách.</w:t>
            </w:r>
          </w:p>
          <w:p w14:paraId="50A6CE9C" w14:textId="77777777" w:rsidR="00B1551B" w:rsidRDefault="00B1551B" w:rsidP="00D3581F">
            <w:pPr>
              <w:pStyle w:val="Odstavecseseznamem"/>
              <w:numPr>
                <w:ilvl w:val="0"/>
                <w:numId w:val="81"/>
              </w:numPr>
              <w:spacing w:after="160" w:line="256" w:lineRule="auto"/>
              <w:jc w:val="both"/>
              <w:rPr>
                <w:lang w:eastAsia="en-US"/>
              </w:rPr>
            </w:pPr>
            <w:r>
              <w:t>Kritické umění (feminismus a queer umění, kulturní války, aktivismus, sociální tématika v současném umění, institucionální kritika, postkoloniální kritika). Instituce, osobnosti.</w:t>
            </w:r>
          </w:p>
          <w:p w14:paraId="2A511096" w14:textId="77777777" w:rsidR="00B1551B" w:rsidRDefault="00B1551B" w:rsidP="00D3581F">
            <w:pPr>
              <w:pStyle w:val="Odstavecseseznamem"/>
              <w:numPr>
                <w:ilvl w:val="0"/>
                <w:numId w:val="81"/>
              </w:numPr>
              <w:spacing w:after="160" w:line="256" w:lineRule="auto"/>
              <w:jc w:val="both"/>
            </w:pPr>
            <w:r>
              <w:t>Tendence současného světového umění (postprodukce, vztahová estetika, participativní umění, postinternetové umění, globalizace).</w:t>
            </w:r>
          </w:p>
          <w:p w14:paraId="02F62323" w14:textId="77777777" w:rsidR="00B1551B" w:rsidRDefault="00B1551B" w:rsidP="00D3581F">
            <w:pPr>
              <w:pStyle w:val="Odstavecseseznamem"/>
              <w:numPr>
                <w:ilvl w:val="0"/>
                <w:numId w:val="81"/>
              </w:numPr>
              <w:spacing w:after="160" w:line="256" w:lineRule="auto"/>
              <w:jc w:val="both"/>
            </w:pPr>
            <w:r>
              <w:t>Rozbor zadaných textů.</w:t>
            </w:r>
          </w:p>
          <w:p w14:paraId="37AEA49F" w14:textId="77777777" w:rsidR="00B1551B" w:rsidRDefault="00B1551B" w:rsidP="00D3581F">
            <w:pPr>
              <w:pStyle w:val="Odstavecseseznamem"/>
              <w:numPr>
                <w:ilvl w:val="0"/>
                <w:numId w:val="81"/>
              </w:numPr>
              <w:spacing w:after="160" w:line="256" w:lineRule="auto"/>
              <w:jc w:val="both"/>
            </w:pPr>
            <w:r>
              <w:t>Exkurze Praha / Národní galerie, soukromé galerie.</w:t>
            </w:r>
          </w:p>
          <w:p w14:paraId="41EE365D" w14:textId="77777777" w:rsidR="00B1551B" w:rsidRDefault="00B1551B" w:rsidP="00D3581F">
            <w:pPr>
              <w:pStyle w:val="Odstavecseseznamem"/>
              <w:numPr>
                <w:ilvl w:val="0"/>
                <w:numId w:val="81"/>
              </w:numPr>
              <w:spacing w:after="160" w:line="256" w:lineRule="auto"/>
              <w:jc w:val="both"/>
            </w:pPr>
            <w:r>
              <w:t xml:space="preserve">Umění v současném veřejném prostoru. </w:t>
            </w:r>
          </w:p>
          <w:p w14:paraId="6AA86D04" w14:textId="77777777" w:rsidR="00B1551B" w:rsidRDefault="00B1551B" w:rsidP="00D3581F">
            <w:pPr>
              <w:pStyle w:val="Odstavecseseznamem"/>
              <w:numPr>
                <w:ilvl w:val="0"/>
                <w:numId w:val="81"/>
              </w:numPr>
              <w:spacing w:after="160" w:line="256" w:lineRule="auto"/>
              <w:jc w:val="both"/>
            </w:pPr>
            <w:r>
              <w:t>Instituce, galerie, ceny.</w:t>
            </w:r>
          </w:p>
          <w:p w14:paraId="5A6B2D7C" w14:textId="77777777" w:rsidR="00B1551B" w:rsidRDefault="00B1551B" w:rsidP="00D3581F">
            <w:pPr>
              <w:pStyle w:val="Odstavecseseznamem"/>
              <w:numPr>
                <w:ilvl w:val="0"/>
                <w:numId w:val="81"/>
              </w:numPr>
              <w:spacing w:after="160" w:line="256" w:lineRule="auto"/>
              <w:jc w:val="both"/>
            </w:pPr>
            <w:r>
              <w:t>Rozbor zadaných textů.</w:t>
            </w:r>
          </w:p>
          <w:p w14:paraId="5CBCD1A0" w14:textId="77777777" w:rsidR="00B1551B" w:rsidRDefault="00B1551B" w:rsidP="00AA3B79">
            <w:pPr>
              <w:pStyle w:val="Odstavecseseznamem"/>
              <w:numPr>
                <w:ilvl w:val="0"/>
                <w:numId w:val="81"/>
              </w:numPr>
              <w:spacing w:after="120"/>
              <w:ind w:left="714" w:hanging="357"/>
              <w:contextualSpacing w:val="0"/>
              <w:jc w:val="both"/>
            </w:pPr>
            <w:r>
              <w:t>Exkurze / Vídeň.</w:t>
            </w:r>
          </w:p>
          <w:p w14:paraId="16BEDAE5" w14:textId="77777777" w:rsidR="00B1551B" w:rsidRDefault="00B1551B">
            <w:pPr>
              <w:spacing w:line="256" w:lineRule="auto"/>
              <w:jc w:val="both"/>
              <w:rPr>
                <w:lang w:eastAsia="en-US"/>
              </w:rPr>
            </w:pPr>
            <w:r>
              <w:rPr>
                <w:lang w:eastAsia="en-US"/>
              </w:rPr>
              <w:t>Student po absolvování předmětu by měl být schopný poukázat na klíčové momenty procesu, a nakonec jej vřazovat do širších sociokulturních souvislostí, měl by se orientovat v problematice umění 21. století.</w:t>
            </w:r>
          </w:p>
        </w:tc>
      </w:tr>
      <w:tr w:rsidR="00B1551B" w14:paraId="5A23917E" w14:textId="77777777" w:rsidTr="00B1551B">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5E6D31FD" w14:textId="77777777" w:rsidR="00B1551B" w:rsidRDefault="00B1551B">
            <w:pPr>
              <w:spacing w:line="256" w:lineRule="auto"/>
              <w:jc w:val="both"/>
              <w:rPr>
                <w:lang w:eastAsia="en-US"/>
              </w:rPr>
            </w:pPr>
            <w:r>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14:paraId="1E23AFFF" w14:textId="77777777" w:rsidR="00B1551B" w:rsidRDefault="00B1551B">
            <w:pPr>
              <w:spacing w:line="256" w:lineRule="auto"/>
              <w:jc w:val="both"/>
              <w:rPr>
                <w:lang w:eastAsia="en-US"/>
              </w:rPr>
            </w:pPr>
          </w:p>
        </w:tc>
      </w:tr>
      <w:tr w:rsidR="00B1551B" w14:paraId="310EFA3E" w14:textId="77777777" w:rsidTr="00B1551B">
        <w:trPr>
          <w:trHeight w:val="1497"/>
        </w:trPr>
        <w:tc>
          <w:tcPr>
            <w:tcW w:w="9855" w:type="dxa"/>
            <w:gridSpan w:val="8"/>
            <w:tcBorders>
              <w:top w:val="nil"/>
              <w:left w:val="single" w:sz="4" w:space="0" w:color="auto"/>
              <w:bottom w:val="single" w:sz="4" w:space="0" w:color="auto"/>
              <w:right w:val="single" w:sz="4" w:space="0" w:color="auto"/>
            </w:tcBorders>
            <w:hideMark/>
          </w:tcPr>
          <w:p w14:paraId="21917008" w14:textId="77777777" w:rsidR="00B1551B" w:rsidRDefault="00B1551B" w:rsidP="00AA3B79">
            <w:pPr>
              <w:rPr>
                <w:lang w:eastAsia="en-US"/>
              </w:rPr>
            </w:pPr>
            <w:r>
              <w:rPr>
                <w:b/>
                <w:bCs/>
                <w:lang w:eastAsia="en-US"/>
              </w:rPr>
              <w:t>Povinná</w:t>
            </w:r>
          </w:p>
          <w:p w14:paraId="6383B3E7" w14:textId="77777777" w:rsidR="00B1551B" w:rsidRDefault="00B1551B" w:rsidP="00AA3B79">
            <w:pPr>
              <w:rPr>
                <w:lang w:eastAsia="en-US"/>
              </w:rPr>
            </w:pPr>
            <w:r>
              <w:rPr>
                <w:lang w:eastAsia="en-US"/>
              </w:rPr>
              <w:t xml:space="preserve">FISECHER, Lucy (ed.): </w:t>
            </w:r>
            <w:r>
              <w:rPr>
                <w:i/>
                <w:iCs/>
                <w:lang w:eastAsia="en-US"/>
              </w:rPr>
              <w:t>Art Direction &amp; production design</w:t>
            </w:r>
            <w:r>
              <w:rPr>
                <w:lang w:eastAsia="en-US"/>
              </w:rPr>
              <w:t>.: London: I.B. Tauris &amp; Co., 2015, ISBN 9780813564357 </w:t>
            </w:r>
          </w:p>
          <w:p w14:paraId="4BE2E6A0" w14:textId="7616C710" w:rsidR="0082283A" w:rsidRDefault="00B1551B" w:rsidP="00AA3B79">
            <w:pPr>
              <w:rPr>
                <w:lang w:eastAsia="en-US"/>
              </w:rPr>
            </w:pPr>
            <w:r>
              <w:rPr>
                <w:lang w:eastAsia="en-US"/>
              </w:rPr>
              <w:t>KOLEČEK,</w:t>
            </w:r>
            <w:r w:rsidR="0082283A">
              <w:rPr>
                <w:lang w:eastAsia="en-US"/>
              </w:rPr>
              <w:t xml:space="preserve"> </w:t>
            </w:r>
            <w:r>
              <w:rPr>
                <w:lang w:eastAsia="en-US"/>
              </w:rPr>
              <w:t>Michal. </w:t>
            </w:r>
            <w:r>
              <w:rPr>
                <w:i/>
                <w:iCs/>
                <w:lang w:eastAsia="en-US"/>
              </w:rPr>
              <w:t>Framing of Art</w:t>
            </w:r>
            <w:r>
              <w:rPr>
                <w:lang w:eastAsia="en-US"/>
              </w:rPr>
              <w:t>. Ústí nad Labem, 2007. ISBN 80704407303. </w:t>
            </w:r>
          </w:p>
          <w:p w14:paraId="73A8F2BD" w14:textId="24CD1064" w:rsidR="00B1551B" w:rsidRDefault="00B1551B" w:rsidP="00AA3B79">
            <w:pPr>
              <w:rPr>
                <w:lang w:eastAsia="en-US"/>
              </w:rPr>
            </w:pPr>
            <w:r>
              <w:rPr>
                <w:lang w:eastAsia="en-US"/>
              </w:rPr>
              <w:t xml:space="preserve">ZUIDERVAART, Lambert: </w:t>
            </w:r>
            <w:r>
              <w:rPr>
                <w:i/>
                <w:iCs/>
                <w:lang w:eastAsia="en-US"/>
              </w:rPr>
              <w:t>Umění a sociální transformace.</w:t>
            </w:r>
            <w:r>
              <w:rPr>
                <w:lang w:eastAsia="en-US"/>
              </w:rPr>
              <w:t xml:space="preserve"> Ústí nad Labem: FUD UJEP, 2015. ISBN 9788074149795.   </w:t>
            </w:r>
            <w:r>
              <w:rPr>
                <w:lang w:eastAsia="en-US"/>
              </w:rPr>
              <w:br/>
              <w:t xml:space="preserve">ZUIDERVAART, Lambert: </w:t>
            </w:r>
            <w:r>
              <w:rPr>
                <w:i/>
                <w:iCs/>
                <w:lang w:eastAsia="en-US"/>
              </w:rPr>
              <w:t>Art in Public.</w:t>
            </w:r>
            <w:r>
              <w:rPr>
                <w:lang w:eastAsia="en-US"/>
              </w:rPr>
              <w:t xml:space="preserve"> Cambridge: University Press, 2011. ISBN 9780521112741. </w:t>
            </w:r>
            <w:r>
              <w:rPr>
                <w:lang w:eastAsia="en-US"/>
              </w:rPr>
              <w:br/>
            </w:r>
            <w:r>
              <w:rPr>
                <w:b/>
                <w:bCs/>
                <w:lang w:eastAsia="en-US"/>
              </w:rPr>
              <w:t>Doporučená</w:t>
            </w:r>
          </w:p>
          <w:p w14:paraId="5CB19A7C" w14:textId="77777777" w:rsidR="00A06D12" w:rsidRDefault="00A06D12" w:rsidP="00AA3B79">
            <w:pPr>
              <w:rPr>
                <w:ins w:id="366" w:author="Hana Ponížilová" w:date="2023-05-25T17:05:00Z"/>
                <w:lang w:eastAsia="en-US"/>
              </w:rPr>
            </w:pPr>
            <w:ins w:id="367" w:author="Hana Ponížilová" w:date="2023-05-25T17:05:00Z">
              <w:r w:rsidRPr="00A06D12">
                <w:rPr>
                  <w:lang w:eastAsia="en-US"/>
                </w:rPr>
                <w:t xml:space="preserve">DANTO, Arthur C. </w:t>
              </w:r>
              <w:r w:rsidRPr="00306572">
                <w:rPr>
                  <w:i/>
                  <w:iCs/>
                  <w:lang w:eastAsia="en-US"/>
                </w:rPr>
                <w:t>Po konci umění: současné umění a oblast mimo dějiny</w:t>
              </w:r>
              <w:r w:rsidRPr="00A06D12">
                <w:rPr>
                  <w:lang w:eastAsia="en-US"/>
                </w:rPr>
                <w:t>. Přeložil Šárka LOJDOVÁ. Praha: Academia, 2021. Ars: philosophia, aesthetica, theōria. ISBN 978-80-200-3289-8.</w:t>
              </w:r>
            </w:ins>
          </w:p>
          <w:p w14:paraId="33752B68" w14:textId="32B173BB" w:rsidR="00B1551B" w:rsidRDefault="00B1551B" w:rsidP="00AA3B79">
            <w:pPr>
              <w:rPr>
                <w:lang w:eastAsia="en-US"/>
              </w:rPr>
            </w:pPr>
            <w:r>
              <w:rPr>
                <w:lang w:eastAsia="en-US"/>
              </w:rPr>
              <w:t>ESCHE, Charles; Gallo, Ruben; Hasegawa, Yuko. </w:t>
            </w:r>
            <w:r>
              <w:rPr>
                <w:i/>
                <w:iCs/>
                <w:lang w:eastAsia="en-US"/>
              </w:rPr>
              <w:t>Cream 3</w:t>
            </w:r>
            <w:r w:rsidR="00C057F3">
              <w:rPr>
                <w:i/>
                <w:iCs/>
                <w:lang w:eastAsia="en-US"/>
              </w:rPr>
              <w:t>l</w:t>
            </w:r>
            <w:r>
              <w:rPr>
                <w:lang w:eastAsia="en-US"/>
              </w:rPr>
              <w:t xml:space="preserve">. </w:t>
            </w:r>
            <w:r w:rsidRPr="00C057F3">
              <w:rPr>
                <w:lang w:eastAsia="en-US"/>
              </w:rPr>
              <w:t>Phadion Press, 2003. ISBN 0714843113. </w:t>
            </w:r>
            <w:r w:rsidRPr="00C057F3">
              <w:rPr>
                <w:lang w:eastAsia="en-US"/>
              </w:rPr>
              <w:br/>
              <w:t>Kolektiv autorů: Bilderbuch. </w:t>
            </w:r>
            <w:r w:rsidRPr="00C057F3">
              <w:rPr>
                <w:i/>
                <w:iCs/>
                <w:lang w:eastAsia="en-US"/>
              </w:rPr>
              <w:t>Documenta Kassel. Souč. Světové umění</w:t>
            </w:r>
            <w:r w:rsidRPr="00C057F3">
              <w:rPr>
                <w:lang w:eastAsia="en-US"/>
              </w:rPr>
              <w:t>. Kassel, 2007. IS</w:t>
            </w:r>
            <w:r>
              <w:rPr>
                <w:lang w:eastAsia="en-US"/>
              </w:rPr>
              <w:t>BN-10: 3822816949. </w:t>
            </w:r>
            <w:r>
              <w:rPr>
                <w:lang w:eastAsia="en-US"/>
              </w:rPr>
              <w:br/>
              <w:t>KOLEČEK, Michal. </w:t>
            </w:r>
            <w:r>
              <w:rPr>
                <w:i/>
                <w:iCs/>
                <w:lang w:eastAsia="en-US"/>
              </w:rPr>
              <w:t>Grey Zones / Šedé zóny</w:t>
            </w:r>
            <w:r>
              <w:rPr>
                <w:lang w:eastAsia="en-US"/>
              </w:rPr>
              <w:t>. Ústí nad Labem, 2006. ISBN 807044830X.</w:t>
            </w:r>
          </w:p>
        </w:tc>
      </w:tr>
    </w:tbl>
    <w:p w14:paraId="018F1AFD" w14:textId="26A2DE9D" w:rsidR="00C009AE" w:rsidRDefault="00B1551B">
      <w:r>
        <w:t xml:space="preserve"> </w:t>
      </w:r>
      <w:r w:rsidR="00C009AE">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A4F35" w14:paraId="3EAB29B3" w14:textId="77777777" w:rsidTr="00B01F30">
        <w:trPr>
          <w:trHeight w:val="283"/>
        </w:trPr>
        <w:tc>
          <w:tcPr>
            <w:tcW w:w="9855" w:type="dxa"/>
            <w:gridSpan w:val="8"/>
            <w:tcBorders>
              <w:bottom w:val="double" w:sz="4" w:space="0" w:color="auto"/>
            </w:tcBorders>
            <w:shd w:val="clear" w:color="auto" w:fill="BDD6EE"/>
          </w:tcPr>
          <w:p w14:paraId="1318EF90" w14:textId="704E2930" w:rsidR="000A4F35" w:rsidRDefault="000A4F35" w:rsidP="000A4F35">
            <w:pPr>
              <w:jc w:val="both"/>
              <w:rPr>
                <w:b/>
                <w:sz w:val="28"/>
              </w:rPr>
            </w:pPr>
            <w:r>
              <w:lastRenderedPageBreak/>
              <w:br w:type="page"/>
            </w:r>
            <w:r>
              <w:rPr>
                <w:b/>
                <w:sz w:val="28"/>
              </w:rPr>
              <w:t>B-III – Charakteristika studijního předmětu</w:t>
            </w:r>
          </w:p>
        </w:tc>
      </w:tr>
      <w:tr w:rsidR="000A4F35" w14:paraId="5942E9E5" w14:textId="77777777" w:rsidTr="000A4F35">
        <w:tc>
          <w:tcPr>
            <w:tcW w:w="3086" w:type="dxa"/>
            <w:tcBorders>
              <w:top w:val="double" w:sz="4" w:space="0" w:color="auto"/>
            </w:tcBorders>
            <w:shd w:val="clear" w:color="auto" w:fill="F7CAAC"/>
          </w:tcPr>
          <w:p w14:paraId="476B8F52" w14:textId="77777777" w:rsidR="000A4F35" w:rsidRDefault="000A4F35" w:rsidP="000A4F35">
            <w:pPr>
              <w:rPr>
                <w:b/>
              </w:rPr>
            </w:pPr>
            <w:r>
              <w:rPr>
                <w:b/>
              </w:rPr>
              <w:t>Název studijního předmětu</w:t>
            </w:r>
          </w:p>
        </w:tc>
        <w:tc>
          <w:tcPr>
            <w:tcW w:w="6769" w:type="dxa"/>
            <w:gridSpan w:val="7"/>
            <w:tcBorders>
              <w:top w:val="double" w:sz="4" w:space="0" w:color="auto"/>
            </w:tcBorders>
          </w:tcPr>
          <w:p w14:paraId="046607B9" w14:textId="77777777" w:rsidR="000A4F35" w:rsidRDefault="000A4F35" w:rsidP="000A4F35">
            <w:pPr>
              <w:jc w:val="both"/>
            </w:pPr>
            <w:r>
              <w:t>Virtuální realita</w:t>
            </w:r>
          </w:p>
        </w:tc>
      </w:tr>
      <w:tr w:rsidR="000A4F35" w14:paraId="5AF8191F" w14:textId="77777777" w:rsidTr="000A4F35">
        <w:tc>
          <w:tcPr>
            <w:tcW w:w="3086" w:type="dxa"/>
            <w:shd w:val="clear" w:color="auto" w:fill="F7CAAC"/>
          </w:tcPr>
          <w:p w14:paraId="7713DE0A" w14:textId="77777777" w:rsidR="000A4F35" w:rsidRDefault="000A4F35" w:rsidP="000A4F35">
            <w:pPr>
              <w:rPr>
                <w:b/>
              </w:rPr>
            </w:pPr>
            <w:r>
              <w:rPr>
                <w:b/>
              </w:rPr>
              <w:t>Typ předmětu</w:t>
            </w:r>
          </w:p>
        </w:tc>
        <w:tc>
          <w:tcPr>
            <w:tcW w:w="3406" w:type="dxa"/>
            <w:gridSpan w:val="4"/>
          </w:tcPr>
          <w:p w14:paraId="503A1C65" w14:textId="64C577A3" w:rsidR="000A4F35" w:rsidRDefault="00CB2898" w:rsidP="000A4F35">
            <w:pPr>
              <w:jc w:val="both"/>
            </w:pPr>
            <w:r>
              <w:t>p</w:t>
            </w:r>
            <w:r w:rsidR="000A4F35">
              <w:t>ovinný</w:t>
            </w:r>
          </w:p>
        </w:tc>
        <w:tc>
          <w:tcPr>
            <w:tcW w:w="2695" w:type="dxa"/>
            <w:gridSpan w:val="2"/>
            <w:shd w:val="clear" w:color="auto" w:fill="F7CAAC"/>
          </w:tcPr>
          <w:p w14:paraId="606024C8" w14:textId="77777777" w:rsidR="000A4F35" w:rsidRDefault="000A4F35" w:rsidP="000A4F35">
            <w:pPr>
              <w:jc w:val="both"/>
            </w:pPr>
            <w:r>
              <w:rPr>
                <w:b/>
              </w:rPr>
              <w:t>doporučený ročník / semestr</w:t>
            </w:r>
          </w:p>
        </w:tc>
        <w:tc>
          <w:tcPr>
            <w:tcW w:w="668" w:type="dxa"/>
          </w:tcPr>
          <w:p w14:paraId="6370018B" w14:textId="77777777" w:rsidR="000A4F35" w:rsidRDefault="000A4F35" w:rsidP="000A4F35">
            <w:pPr>
              <w:jc w:val="both"/>
            </w:pPr>
            <w:r>
              <w:t>2/ZS</w:t>
            </w:r>
          </w:p>
        </w:tc>
      </w:tr>
      <w:tr w:rsidR="000A4F35" w14:paraId="46ADC6AE" w14:textId="77777777" w:rsidTr="000A4F35">
        <w:tc>
          <w:tcPr>
            <w:tcW w:w="3086" w:type="dxa"/>
            <w:shd w:val="clear" w:color="auto" w:fill="F7CAAC"/>
          </w:tcPr>
          <w:p w14:paraId="7AE89C1D" w14:textId="77777777" w:rsidR="000A4F35" w:rsidRDefault="000A4F35" w:rsidP="000A4F35">
            <w:pPr>
              <w:rPr>
                <w:b/>
              </w:rPr>
            </w:pPr>
            <w:r>
              <w:rPr>
                <w:b/>
              </w:rPr>
              <w:t>Rozsah studijního předmětu</w:t>
            </w:r>
          </w:p>
        </w:tc>
        <w:tc>
          <w:tcPr>
            <w:tcW w:w="1701" w:type="dxa"/>
            <w:gridSpan w:val="2"/>
          </w:tcPr>
          <w:p w14:paraId="48BA0D47" w14:textId="59386C33" w:rsidR="000A4F35" w:rsidRDefault="000A4F35" w:rsidP="000A4F35">
            <w:pPr>
              <w:jc w:val="both"/>
            </w:pPr>
            <w:r>
              <w:t>26</w:t>
            </w:r>
            <w:r w:rsidR="00BC3F5F">
              <w:t xml:space="preserve"> </w:t>
            </w:r>
            <w:r>
              <w:t>c</w:t>
            </w:r>
          </w:p>
        </w:tc>
        <w:tc>
          <w:tcPr>
            <w:tcW w:w="889" w:type="dxa"/>
            <w:shd w:val="clear" w:color="auto" w:fill="F7CAAC"/>
          </w:tcPr>
          <w:p w14:paraId="249C49AA" w14:textId="77777777" w:rsidR="000A4F35" w:rsidRDefault="000A4F35" w:rsidP="000A4F35">
            <w:pPr>
              <w:jc w:val="both"/>
              <w:rPr>
                <w:b/>
              </w:rPr>
            </w:pPr>
            <w:r>
              <w:rPr>
                <w:b/>
              </w:rPr>
              <w:t xml:space="preserve">hod. </w:t>
            </w:r>
          </w:p>
        </w:tc>
        <w:tc>
          <w:tcPr>
            <w:tcW w:w="816" w:type="dxa"/>
          </w:tcPr>
          <w:p w14:paraId="1AC2D5AD" w14:textId="77777777" w:rsidR="000A4F35" w:rsidRDefault="000A4F35" w:rsidP="000A4F35">
            <w:pPr>
              <w:jc w:val="both"/>
            </w:pPr>
            <w:r>
              <w:t>26</w:t>
            </w:r>
          </w:p>
        </w:tc>
        <w:tc>
          <w:tcPr>
            <w:tcW w:w="2156" w:type="dxa"/>
            <w:shd w:val="clear" w:color="auto" w:fill="F7CAAC"/>
          </w:tcPr>
          <w:p w14:paraId="3F8C1C4C" w14:textId="77777777" w:rsidR="000A4F35" w:rsidRDefault="000A4F35" w:rsidP="000A4F35">
            <w:pPr>
              <w:jc w:val="both"/>
              <w:rPr>
                <w:b/>
              </w:rPr>
            </w:pPr>
            <w:r>
              <w:rPr>
                <w:b/>
              </w:rPr>
              <w:t>kreditů</w:t>
            </w:r>
          </w:p>
        </w:tc>
        <w:tc>
          <w:tcPr>
            <w:tcW w:w="1207" w:type="dxa"/>
            <w:gridSpan w:val="2"/>
          </w:tcPr>
          <w:p w14:paraId="7D267043" w14:textId="77777777" w:rsidR="000A4F35" w:rsidRDefault="000A4F35" w:rsidP="000A4F35">
            <w:pPr>
              <w:jc w:val="both"/>
            </w:pPr>
            <w:r>
              <w:t>2</w:t>
            </w:r>
          </w:p>
        </w:tc>
      </w:tr>
      <w:tr w:rsidR="000A4F35" w14:paraId="3A70A30E" w14:textId="77777777" w:rsidTr="000A4F35">
        <w:tc>
          <w:tcPr>
            <w:tcW w:w="3086" w:type="dxa"/>
            <w:shd w:val="clear" w:color="auto" w:fill="F7CAAC"/>
          </w:tcPr>
          <w:p w14:paraId="13ABE34C" w14:textId="77777777" w:rsidR="000A4F35" w:rsidRDefault="000A4F35" w:rsidP="000A4F35">
            <w:pPr>
              <w:rPr>
                <w:b/>
                <w:sz w:val="22"/>
              </w:rPr>
            </w:pPr>
            <w:r>
              <w:rPr>
                <w:b/>
              </w:rPr>
              <w:t>Prerekvizity, korekvizity, ekvivalence</w:t>
            </w:r>
          </w:p>
        </w:tc>
        <w:tc>
          <w:tcPr>
            <w:tcW w:w="6769" w:type="dxa"/>
            <w:gridSpan w:val="7"/>
          </w:tcPr>
          <w:p w14:paraId="443B852B" w14:textId="3322A892" w:rsidR="000A4F35" w:rsidRPr="008431CE" w:rsidRDefault="000A4F35" w:rsidP="000A4F35">
            <w:pPr>
              <w:jc w:val="both"/>
            </w:pPr>
          </w:p>
        </w:tc>
      </w:tr>
      <w:tr w:rsidR="00A218C0" w14:paraId="5BDE7603" w14:textId="77777777" w:rsidTr="000A4F35">
        <w:tc>
          <w:tcPr>
            <w:tcW w:w="3086" w:type="dxa"/>
            <w:shd w:val="clear" w:color="auto" w:fill="F7CAAC"/>
          </w:tcPr>
          <w:p w14:paraId="0E2C2129" w14:textId="2A49F275" w:rsidR="00A218C0" w:rsidRDefault="00A218C0" w:rsidP="00A218C0">
            <w:pPr>
              <w:rPr>
                <w:b/>
              </w:rPr>
            </w:pPr>
            <w:r>
              <w:rPr>
                <w:b/>
                <w:lang w:eastAsia="en-US"/>
              </w:rPr>
              <w:t>Způsob ověření studijních výsledků</w:t>
            </w:r>
          </w:p>
        </w:tc>
        <w:tc>
          <w:tcPr>
            <w:tcW w:w="3406" w:type="dxa"/>
            <w:gridSpan w:val="4"/>
          </w:tcPr>
          <w:p w14:paraId="4E00E9E6" w14:textId="3C999100" w:rsidR="00A218C0" w:rsidRDefault="001F1665" w:rsidP="00A218C0">
            <w:pPr>
              <w:jc w:val="both"/>
            </w:pPr>
            <w:r>
              <w:t>k</w:t>
            </w:r>
            <w:r w:rsidR="00A218C0">
              <w:t>lasifikovaný zápočet</w:t>
            </w:r>
          </w:p>
        </w:tc>
        <w:tc>
          <w:tcPr>
            <w:tcW w:w="2156" w:type="dxa"/>
            <w:shd w:val="clear" w:color="auto" w:fill="F7CAAC"/>
          </w:tcPr>
          <w:p w14:paraId="141A0BC0" w14:textId="77777777" w:rsidR="00A218C0" w:rsidRDefault="00A218C0" w:rsidP="00A218C0">
            <w:pPr>
              <w:jc w:val="both"/>
              <w:rPr>
                <w:b/>
              </w:rPr>
            </w:pPr>
            <w:r>
              <w:rPr>
                <w:b/>
              </w:rPr>
              <w:t>Forma výuky</w:t>
            </w:r>
          </w:p>
        </w:tc>
        <w:tc>
          <w:tcPr>
            <w:tcW w:w="1207" w:type="dxa"/>
            <w:gridSpan w:val="2"/>
          </w:tcPr>
          <w:p w14:paraId="46418D81" w14:textId="77777777" w:rsidR="00A218C0" w:rsidRDefault="00A218C0" w:rsidP="00A218C0">
            <w:pPr>
              <w:jc w:val="both"/>
            </w:pPr>
            <w:r>
              <w:t>cvičení</w:t>
            </w:r>
          </w:p>
        </w:tc>
      </w:tr>
      <w:tr w:rsidR="00A218C0" w14:paraId="2D1D666B" w14:textId="77777777" w:rsidTr="000A4F35">
        <w:tc>
          <w:tcPr>
            <w:tcW w:w="3086" w:type="dxa"/>
            <w:shd w:val="clear" w:color="auto" w:fill="F7CAAC"/>
          </w:tcPr>
          <w:p w14:paraId="00623D5E" w14:textId="77777777" w:rsidR="00A218C0" w:rsidRDefault="00A218C0" w:rsidP="00A218C0">
            <w:pPr>
              <w:rPr>
                <w:b/>
              </w:rPr>
            </w:pPr>
            <w:r>
              <w:rPr>
                <w:b/>
              </w:rPr>
              <w:t>Forma způsobu ověření studijních výsledků a další požadavky na studenta</w:t>
            </w:r>
          </w:p>
        </w:tc>
        <w:tc>
          <w:tcPr>
            <w:tcW w:w="6769" w:type="dxa"/>
            <w:gridSpan w:val="7"/>
            <w:tcBorders>
              <w:bottom w:val="nil"/>
            </w:tcBorders>
          </w:tcPr>
          <w:p w14:paraId="3F212284" w14:textId="77777777" w:rsidR="00A218C0" w:rsidRPr="008431CE" w:rsidRDefault="00A218C0" w:rsidP="00A218C0">
            <w:pPr>
              <w:jc w:val="both"/>
            </w:pPr>
            <w:r w:rsidRPr="008431CE">
              <w:t>80% aktivní účast na cvičeních</w:t>
            </w:r>
          </w:p>
          <w:p w14:paraId="12DDB378" w14:textId="77777777" w:rsidR="00A218C0" w:rsidRDefault="00A218C0" w:rsidP="00A218C0">
            <w:pPr>
              <w:rPr>
                <w:color w:val="000000"/>
                <w:shd w:val="clear" w:color="auto" w:fill="FFFFFF"/>
              </w:rPr>
            </w:pPr>
            <w:r w:rsidRPr="008431CE">
              <w:rPr>
                <w:color w:val="000000"/>
                <w:shd w:val="clear" w:color="auto" w:fill="FFFFFF"/>
              </w:rPr>
              <w:t>a) spojité válcové panorama zvoleného exterieru a jeho začlenění do webové stránky </w:t>
            </w:r>
            <w:r w:rsidRPr="008431CE">
              <w:rPr>
                <w:color w:val="000000"/>
              </w:rPr>
              <w:br/>
            </w:r>
            <w:r w:rsidRPr="008431CE">
              <w:rPr>
                <w:color w:val="000000"/>
                <w:shd w:val="clear" w:color="auto" w:fill="FFFFFF"/>
              </w:rPr>
              <w:t>b) kulové interaktivní panorama interieru </w:t>
            </w:r>
            <w:r w:rsidRPr="008431CE">
              <w:rPr>
                <w:color w:val="000000"/>
              </w:rPr>
              <w:br/>
            </w:r>
            <w:r w:rsidRPr="008431CE">
              <w:rPr>
                <w:color w:val="000000"/>
                <w:shd w:val="clear" w:color="auto" w:fill="FFFFFF"/>
              </w:rPr>
              <w:t>c) zpracování plošného virtuálního modelu objektu a variantních materiálových vzorků jako podklad pro interaktivní webovou prezentaci. </w:t>
            </w:r>
          </w:p>
          <w:p w14:paraId="329C3155" w14:textId="1FFBDA48" w:rsidR="00A218C0" w:rsidRPr="00314409" w:rsidRDefault="00A218C0" w:rsidP="00314409">
            <w:r>
              <w:rPr>
                <w:color w:val="000000"/>
                <w:shd w:val="clear" w:color="auto" w:fill="FFFFFF"/>
              </w:rPr>
              <w:t>d) z</w:t>
            </w:r>
            <w:r w:rsidRPr="008431CE">
              <w:rPr>
                <w:color w:val="000000"/>
                <w:lang w:val="sk-SK" w:eastAsia="sk-SK"/>
              </w:rPr>
              <w:t>pracování prezentace</w:t>
            </w:r>
          </w:p>
        </w:tc>
      </w:tr>
      <w:tr w:rsidR="00A218C0" w14:paraId="74B59467" w14:textId="77777777" w:rsidTr="008431CE">
        <w:trPr>
          <w:trHeight w:val="222"/>
        </w:trPr>
        <w:tc>
          <w:tcPr>
            <w:tcW w:w="9855" w:type="dxa"/>
            <w:gridSpan w:val="8"/>
            <w:tcBorders>
              <w:top w:val="nil"/>
            </w:tcBorders>
          </w:tcPr>
          <w:p w14:paraId="5BEED6DC" w14:textId="77777777" w:rsidR="00A218C0" w:rsidRDefault="00A218C0" w:rsidP="00A218C0"/>
        </w:tc>
      </w:tr>
      <w:tr w:rsidR="00A218C0" w14:paraId="643DCF0E" w14:textId="77777777" w:rsidTr="000A4F35">
        <w:trPr>
          <w:trHeight w:val="197"/>
        </w:trPr>
        <w:tc>
          <w:tcPr>
            <w:tcW w:w="3086" w:type="dxa"/>
            <w:tcBorders>
              <w:top w:val="nil"/>
            </w:tcBorders>
            <w:shd w:val="clear" w:color="auto" w:fill="F7CAAC"/>
          </w:tcPr>
          <w:p w14:paraId="750B357E" w14:textId="77777777" w:rsidR="00A218C0" w:rsidRDefault="00A218C0" w:rsidP="00A218C0">
            <w:pPr>
              <w:rPr>
                <w:b/>
              </w:rPr>
            </w:pPr>
            <w:r>
              <w:rPr>
                <w:b/>
              </w:rPr>
              <w:t>Garant předmětu</w:t>
            </w:r>
          </w:p>
        </w:tc>
        <w:tc>
          <w:tcPr>
            <w:tcW w:w="6769" w:type="dxa"/>
            <w:gridSpan w:val="7"/>
            <w:tcBorders>
              <w:top w:val="nil"/>
            </w:tcBorders>
          </w:tcPr>
          <w:p w14:paraId="4A100933" w14:textId="77777777" w:rsidR="00A218C0" w:rsidRDefault="00A218C0" w:rsidP="00A218C0">
            <w:pPr>
              <w:jc w:val="both"/>
            </w:pPr>
            <w:r>
              <w:t>MgA. Jakub Hrdina, Ph.D.</w:t>
            </w:r>
          </w:p>
        </w:tc>
      </w:tr>
      <w:tr w:rsidR="00A218C0" w14:paraId="7CFE5C10" w14:textId="77777777" w:rsidTr="000A4F35">
        <w:trPr>
          <w:trHeight w:val="243"/>
        </w:trPr>
        <w:tc>
          <w:tcPr>
            <w:tcW w:w="3086" w:type="dxa"/>
            <w:tcBorders>
              <w:top w:val="nil"/>
            </w:tcBorders>
            <w:shd w:val="clear" w:color="auto" w:fill="F7CAAC"/>
          </w:tcPr>
          <w:p w14:paraId="323D2AA6" w14:textId="77777777" w:rsidR="00A218C0" w:rsidRDefault="00A218C0" w:rsidP="00A218C0">
            <w:pPr>
              <w:rPr>
                <w:b/>
              </w:rPr>
            </w:pPr>
            <w:r>
              <w:rPr>
                <w:b/>
              </w:rPr>
              <w:t>Zapojení garanta do výuky předmětu</w:t>
            </w:r>
          </w:p>
        </w:tc>
        <w:tc>
          <w:tcPr>
            <w:tcW w:w="6769" w:type="dxa"/>
            <w:gridSpan w:val="7"/>
            <w:tcBorders>
              <w:top w:val="nil"/>
            </w:tcBorders>
          </w:tcPr>
          <w:p w14:paraId="6F99DE9F" w14:textId="6A0B1BD2" w:rsidR="00A218C0" w:rsidRDefault="00A218C0" w:rsidP="00A218C0">
            <w:pPr>
              <w:jc w:val="both"/>
            </w:pPr>
            <w:r>
              <w:t>100 %</w:t>
            </w:r>
          </w:p>
        </w:tc>
      </w:tr>
      <w:tr w:rsidR="00A218C0" w14:paraId="0D157465" w14:textId="77777777" w:rsidTr="000A4F35">
        <w:tc>
          <w:tcPr>
            <w:tcW w:w="3086" w:type="dxa"/>
            <w:shd w:val="clear" w:color="auto" w:fill="F7CAAC"/>
          </w:tcPr>
          <w:p w14:paraId="451EDE01" w14:textId="77777777" w:rsidR="00A218C0" w:rsidRDefault="00A218C0" w:rsidP="00A218C0">
            <w:pPr>
              <w:rPr>
                <w:b/>
              </w:rPr>
            </w:pPr>
            <w:r>
              <w:rPr>
                <w:b/>
              </w:rPr>
              <w:t>Vyučující</w:t>
            </w:r>
          </w:p>
        </w:tc>
        <w:tc>
          <w:tcPr>
            <w:tcW w:w="6769" w:type="dxa"/>
            <w:gridSpan w:val="7"/>
            <w:tcBorders>
              <w:bottom w:val="nil"/>
            </w:tcBorders>
          </w:tcPr>
          <w:p w14:paraId="4C37A082" w14:textId="77777777" w:rsidR="00A218C0" w:rsidRDefault="00A218C0" w:rsidP="00A218C0">
            <w:pPr>
              <w:jc w:val="both"/>
            </w:pPr>
            <w:r>
              <w:t>MgA. Jakub Hrdina, Ph.D.</w:t>
            </w:r>
          </w:p>
        </w:tc>
      </w:tr>
      <w:tr w:rsidR="00A218C0" w14:paraId="3F504B35" w14:textId="77777777" w:rsidTr="008431CE">
        <w:trPr>
          <w:trHeight w:val="272"/>
        </w:trPr>
        <w:tc>
          <w:tcPr>
            <w:tcW w:w="9855" w:type="dxa"/>
            <w:gridSpan w:val="8"/>
            <w:tcBorders>
              <w:top w:val="nil"/>
            </w:tcBorders>
          </w:tcPr>
          <w:p w14:paraId="0B1F0004" w14:textId="77777777" w:rsidR="00A218C0" w:rsidRDefault="00A218C0" w:rsidP="00A218C0">
            <w:pPr>
              <w:jc w:val="both"/>
            </w:pPr>
          </w:p>
        </w:tc>
      </w:tr>
      <w:tr w:rsidR="00A218C0" w14:paraId="13277797" w14:textId="77777777" w:rsidTr="000A4F35">
        <w:tc>
          <w:tcPr>
            <w:tcW w:w="3086" w:type="dxa"/>
            <w:shd w:val="clear" w:color="auto" w:fill="F7CAAC"/>
          </w:tcPr>
          <w:p w14:paraId="0661FB1C" w14:textId="77777777" w:rsidR="00A218C0" w:rsidRDefault="00A218C0" w:rsidP="00A218C0">
            <w:pPr>
              <w:jc w:val="both"/>
              <w:rPr>
                <w:b/>
              </w:rPr>
            </w:pPr>
            <w:r>
              <w:rPr>
                <w:b/>
              </w:rPr>
              <w:t>Stručná anotace předmětu</w:t>
            </w:r>
          </w:p>
        </w:tc>
        <w:tc>
          <w:tcPr>
            <w:tcW w:w="6769" w:type="dxa"/>
            <w:gridSpan w:val="7"/>
            <w:tcBorders>
              <w:bottom w:val="nil"/>
            </w:tcBorders>
          </w:tcPr>
          <w:p w14:paraId="77EB2641" w14:textId="77777777" w:rsidR="00A218C0" w:rsidRDefault="00A218C0" w:rsidP="00A218C0">
            <w:pPr>
              <w:jc w:val="both"/>
            </w:pPr>
          </w:p>
        </w:tc>
      </w:tr>
      <w:tr w:rsidR="00A218C0" w14:paraId="277C7088" w14:textId="77777777" w:rsidTr="00624614">
        <w:trPr>
          <w:trHeight w:val="5621"/>
        </w:trPr>
        <w:tc>
          <w:tcPr>
            <w:tcW w:w="9855" w:type="dxa"/>
            <w:gridSpan w:val="8"/>
            <w:tcBorders>
              <w:top w:val="nil"/>
              <w:bottom w:val="single" w:sz="12" w:space="0" w:color="auto"/>
            </w:tcBorders>
          </w:tcPr>
          <w:p w14:paraId="424101D7" w14:textId="367C382C" w:rsidR="00AA3B79" w:rsidRDefault="00A218C0" w:rsidP="00AA3B79">
            <w:pPr>
              <w:spacing w:after="120"/>
              <w:jc w:val="both"/>
              <w:rPr>
                <w:color w:val="000000"/>
                <w:shd w:val="clear" w:color="auto" w:fill="FFFFFF"/>
              </w:rPr>
            </w:pPr>
            <w:r w:rsidRPr="008431CE">
              <w:rPr>
                <w:color w:val="000000"/>
                <w:shd w:val="clear" w:color="auto" w:fill="FFFFFF"/>
              </w:rPr>
              <w:t xml:space="preserve">Cílem předmětu je osvojení si dovedností při interaktivní počítačové vizualizaci objektů nebo scén pomocí softwarových prostředků virtuální reality (VR). Prezentace třírozměrných objektů a prostorů na základě fotografií, prohlížení trojrozměrných návrhů (virtuální výstupy z počítačového programu). Začlenění výstupů VR do webové stránky, interaktivní prezentace. </w:t>
            </w:r>
          </w:p>
          <w:p w14:paraId="29C8D25D" w14:textId="765150EF" w:rsidR="00A218C0" w:rsidRPr="00AA3B79" w:rsidRDefault="00A218C0" w:rsidP="00AA3B79">
            <w:pPr>
              <w:spacing w:after="120"/>
              <w:rPr>
                <w:color w:val="000000"/>
                <w:shd w:val="clear" w:color="auto" w:fill="FFFFFF"/>
              </w:rPr>
            </w:pPr>
            <w:r w:rsidRPr="008431CE">
              <w:rPr>
                <w:color w:val="000000"/>
                <w:shd w:val="clear" w:color="auto" w:fill="FFFFFF"/>
              </w:rPr>
              <w:t>Budou probrány následující oblasti: </w:t>
            </w:r>
            <w:r w:rsidRPr="008431CE">
              <w:rPr>
                <w:color w:val="000000"/>
              </w:rPr>
              <w:br/>
            </w:r>
            <w:r w:rsidRPr="008431CE">
              <w:rPr>
                <w:color w:val="000000"/>
                <w:shd w:val="clear" w:color="auto" w:fill="FFFFFF"/>
              </w:rPr>
              <w:t>- Plošné zobrazení prostorových objektů na základě digitálních obrazových podkladů (získaných snímkováním existujícího objektu/prostoru nebo vizualizací CAD modelu). </w:t>
            </w:r>
            <w:r w:rsidRPr="008431CE">
              <w:rPr>
                <w:color w:val="000000"/>
              </w:rPr>
              <w:br/>
            </w:r>
            <w:r w:rsidRPr="008431CE">
              <w:rPr>
                <w:color w:val="000000"/>
                <w:shd w:val="clear" w:color="auto" w:fill="FFFFFF"/>
              </w:rPr>
              <w:t>- Interaktivní zobrazení panoramatické scény (válcové nebo kulové panorama) </w:t>
            </w:r>
          </w:p>
          <w:p w14:paraId="183B11D4" w14:textId="77777777" w:rsidR="00A218C0" w:rsidRPr="008431CE" w:rsidRDefault="00A218C0" w:rsidP="00D3581F">
            <w:pPr>
              <w:pStyle w:val="Odstavecseseznamem"/>
              <w:numPr>
                <w:ilvl w:val="0"/>
                <w:numId w:val="76"/>
              </w:numPr>
              <w:spacing w:after="160" w:line="259" w:lineRule="auto"/>
              <w:rPr>
                <w:color w:val="000000"/>
              </w:rPr>
            </w:pPr>
            <w:r w:rsidRPr="008431CE">
              <w:rPr>
                <w:color w:val="000000"/>
                <w:shd w:val="clear" w:color="auto" w:fill="FFFFFF"/>
              </w:rPr>
              <w:t xml:space="preserve">Virtuální realita </w:t>
            </w:r>
          </w:p>
          <w:p w14:paraId="2D27B5E7" w14:textId="77777777" w:rsidR="00A218C0" w:rsidRPr="008431CE" w:rsidRDefault="00A218C0" w:rsidP="00D3581F">
            <w:pPr>
              <w:pStyle w:val="Odstavecseseznamem"/>
              <w:numPr>
                <w:ilvl w:val="0"/>
                <w:numId w:val="76"/>
              </w:numPr>
              <w:spacing w:after="160" w:line="259" w:lineRule="auto"/>
              <w:rPr>
                <w:color w:val="000000"/>
              </w:rPr>
            </w:pPr>
            <w:r w:rsidRPr="008431CE">
              <w:rPr>
                <w:color w:val="000000"/>
                <w:shd w:val="clear" w:color="auto" w:fill="FFFFFF"/>
              </w:rPr>
              <w:t>Virtuální realita II</w:t>
            </w:r>
          </w:p>
          <w:p w14:paraId="677A281F" w14:textId="77777777" w:rsidR="00A218C0" w:rsidRPr="008431CE" w:rsidRDefault="00A218C0" w:rsidP="00D3581F">
            <w:pPr>
              <w:pStyle w:val="Odstavecseseznamem"/>
              <w:numPr>
                <w:ilvl w:val="0"/>
                <w:numId w:val="76"/>
              </w:numPr>
              <w:spacing w:after="160" w:line="259" w:lineRule="auto"/>
              <w:rPr>
                <w:color w:val="000000"/>
              </w:rPr>
            </w:pPr>
            <w:r w:rsidRPr="008431CE">
              <w:rPr>
                <w:color w:val="000000"/>
              </w:rPr>
              <w:t>Rozšířená realita</w:t>
            </w:r>
          </w:p>
          <w:p w14:paraId="546218DC" w14:textId="77777777" w:rsidR="00A218C0" w:rsidRPr="008431CE" w:rsidRDefault="00A218C0" w:rsidP="00D3581F">
            <w:pPr>
              <w:pStyle w:val="Odstavecseseznamem"/>
              <w:numPr>
                <w:ilvl w:val="0"/>
                <w:numId w:val="76"/>
              </w:numPr>
              <w:spacing w:after="160" w:line="259" w:lineRule="auto"/>
              <w:rPr>
                <w:color w:val="000000"/>
              </w:rPr>
            </w:pPr>
            <w:r w:rsidRPr="008431CE">
              <w:rPr>
                <w:color w:val="000000"/>
              </w:rPr>
              <w:t xml:space="preserve">Mixed reality </w:t>
            </w:r>
          </w:p>
          <w:p w14:paraId="52608377" w14:textId="77777777" w:rsidR="00A218C0" w:rsidRPr="008431CE" w:rsidRDefault="00A218C0" w:rsidP="00D3581F">
            <w:pPr>
              <w:pStyle w:val="Odstavecseseznamem"/>
              <w:numPr>
                <w:ilvl w:val="0"/>
                <w:numId w:val="76"/>
              </w:numPr>
              <w:spacing w:after="160" w:line="259" w:lineRule="auto"/>
              <w:rPr>
                <w:color w:val="000000"/>
              </w:rPr>
            </w:pPr>
            <w:r w:rsidRPr="008431CE">
              <w:rPr>
                <w:color w:val="000000"/>
              </w:rPr>
              <w:t>Umělá inteligence</w:t>
            </w:r>
          </w:p>
          <w:p w14:paraId="5BA05A60" w14:textId="77777777" w:rsidR="00A218C0" w:rsidRPr="008431CE" w:rsidRDefault="00A218C0" w:rsidP="00D3581F">
            <w:pPr>
              <w:pStyle w:val="Odstavecseseznamem"/>
              <w:numPr>
                <w:ilvl w:val="0"/>
                <w:numId w:val="76"/>
              </w:numPr>
              <w:spacing w:after="160" w:line="259" w:lineRule="auto"/>
              <w:rPr>
                <w:color w:val="000000"/>
              </w:rPr>
            </w:pPr>
            <w:r w:rsidRPr="008431CE">
              <w:rPr>
                <w:color w:val="000000"/>
              </w:rPr>
              <w:t>Generatívní nástroje</w:t>
            </w:r>
          </w:p>
          <w:p w14:paraId="31B7EF2A" w14:textId="77777777" w:rsidR="00A218C0" w:rsidRPr="008431CE" w:rsidRDefault="00A218C0" w:rsidP="00D3581F">
            <w:pPr>
              <w:pStyle w:val="Odstavecseseznamem"/>
              <w:numPr>
                <w:ilvl w:val="0"/>
                <w:numId w:val="76"/>
              </w:numPr>
              <w:spacing w:after="160" w:line="259" w:lineRule="auto"/>
              <w:rPr>
                <w:color w:val="000000"/>
              </w:rPr>
            </w:pPr>
            <w:r w:rsidRPr="008431CE">
              <w:rPr>
                <w:color w:val="000000"/>
                <w:shd w:val="clear" w:color="auto" w:fill="FFFFFF"/>
              </w:rPr>
              <w:t>Teoretický základ vytváření počítačem generovaných pohledů na základě 2D obrazového záznamu. </w:t>
            </w:r>
          </w:p>
          <w:p w14:paraId="785EF360" w14:textId="77777777" w:rsidR="00A218C0" w:rsidRPr="008431CE" w:rsidRDefault="00A218C0" w:rsidP="00D3581F">
            <w:pPr>
              <w:pStyle w:val="Odstavecseseznamem"/>
              <w:numPr>
                <w:ilvl w:val="0"/>
                <w:numId w:val="76"/>
              </w:numPr>
              <w:spacing w:after="160" w:line="259" w:lineRule="auto"/>
              <w:rPr>
                <w:color w:val="000000"/>
              </w:rPr>
            </w:pPr>
            <w:r w:rsidRPr="008431CE">
              <w:rPr>
                <w:color w:val="000000"/>
                <w:shd w:val="clear" w:color="auto" w:fill="FFFFFF"/>
              </w:rPr>
              <w:t>Příprava grafických dat pro virtuální interaktivní prezentaci. </w:t>
            </w:r>
          </w:p>
          <w:p w14:paraId="6DAB90E6" w14:textId="77777777" w:rsidR="00A218C0" w:rsidRPr="008431CE" w:rsidRDefault="00A218C0" w:rsidP="00D3581F">
            <w:pPr>
              <w:pStyle w:val="Odstavecseseznamem"/>
              <w:numPr>
                <w:ilvl w:val="0"/>
                <w:numId w:val="76"/>
              </w:numPr>
              <w:spacing w:after="160" w:line="259" w:lineRule="auto"/>
              <w:rPr>
                <w:color w:val="000000"/>
              </w:rPr>
            </w:pPr>
            <w:r w:rsidRPr="008431CE">
              <w:rPr>
                <w:color w:val="000000"/>
                <w:shd w:val="clear" w:color="auto" w:fill="FFFFFF"/>
              </w:rPr>
              <w:t>Vytváření grafických výstupů z 3D modelovacího programu </w:t>
            </w:r>
          </w:p>
          <w:p w14:paraId="69E2BE77" w14:textId="77777777" w:rsidR="00A218C0" w:rsidRPr="008431CE" w:rsidRDefault="00A218C0" w:rsidP="00D3581F">
            <w:pPr>
              <w:pStyle w:val="Odstavecseseznamem"/>
              <w:numPr>
                <w:ilvl w:val="0"/>
                <w:numId w:val="76"/>
              </w:numPr>
              <w:spacing w:after="160" w:line="259" w:lineRule="auto"/>
              <w:rPr>
                <w:color w:val="000000"/>
              </w:rPr>
            </w:pPr>
            <w:r w:rsidRPr="008431CE">
              <w:rPr>
                <w:color w:val="000000"/>
                <w:shd w:val="clear" w:color="auto" w:fill="FFFFFF"/>
              </w:rPr>
              <w:t>Animace jednoduchého pohybu na webové stránce </w:t>
            </w:r>
          </w:p>
          <w:p w14:paraId="3AB1BF43" w14:textId="77777777" w:rsidR="00A218C0" w:rsidRPr="008431CE" w:rsidRDefault="00A218C0" w:rsidP="00D3581F">
            <w:pPr>
              <w:pStyle w:val="Odstavecseseznamem"/>
              <w:numPr>
                <w:ilvl w:val="0"/>
                <w:numId w:val="76"/>
              </w:numPr>
              <w:spacing w:after="160" w:line="259" w:lineRule="auto"/>
              <w:rPr>
                <w:color w:val="000000"/>
              </w:rPr>
            </w:pPr>
            <w:r w:rsidRPr="008431CE">
              <w:rPr>
                <w:color w:val="000000"/>
                <w:shd w:val="clear" w:color="auto" w:fill="FFFFFF"/>
              </w:rPr>
              <w:t>Interaktivní prezentace objektu na webové stránce </w:t>
            </w:r>
          </w:p>
          <w:p w14:paraId="5003339F" w14:textId="77777777" w:rsidR="00A218C0" w:rsidRPr="008431CE" w:rsidRDefault="00A218C0" w:rsidP="00D3581F">
            <w:pPr>
              <w:pStyle w:val="Odstavecseseznamem"/>
              <w:numPr>
                <w:ilvl w:val="0"/>
                <w:numId w:val="76"/>
              </w:numPr>
              <w:spacing w:after="160" w:line="259" w:lineRule="auto"/>
              <w:rPr>
                <w:color w:val="000000"/>
              </w:rPr>
            </w:pPr>
            <w:r w:rsidRPr="008431CE">
              <w:rPr>
                <w:color w:val="000000"/>
                <w:shd w:val="clear" w:color="auto" w:fill="FFFFFF"/>
              </w:rPr>
              <w:t>Interaktivní panorama válcové a kulové, začlenění do webové stránky </w:t>
            </w:r>
          </w:p>
          <w:p w14:paraId="42C3D0AC" w14:textId="77777777" w:rsidR="00A218C0" w:rsidRPr="008431CE" w:rsidRDefault="00A218C0" w:rsidP="00AA3B79">
            <w:pPr>
              <w:pStyle w:val="Odstavecseseznamem"/>
              <w:numPr>
                <w:ilvl w:val="0"/>
                <w:numId w:val="76"/>
              </w:numPr>
              <w:spacing w:after="120"/>
              <w:ind w:left="1077" w:hanging="357"/>
              <w:contextualSpacing w:val="0"/>
            </w:pPr>
            <w:r w:rsidRPr="008431CE">
              <w:rPr>
                <w:color w:val="000000"/>
                <w:shd w:val="clear" w:color="auto" w:fill="FFFFFF"/>
              </w:rPr>
              <w:t>Umístění prezentace na veřejně přístupném webovém serveru</w:t>
            </w:r>
            <w:r w:rsidRPr="008431CE">
              <w:rPr>
                <w:rFonts w:ascii="Tahoma" w:hAnsi="Tahoma" w:cs="Tahoma"/>
                <w:color w:val="000000"/>
                <w:sz w:val="17"/>
                <w:szCs w:val="17"/>
                <w:shd w:val="clear" w:color="auto" w:fill="FFFFFF"/>
              </w:rPr>
              <w:t> </w:t>
            </w:r>
          </w:p>
          <w:p w14:paraId="25E04324" w14:textId="56C8649C" w:rsidR="00A218C0" w:rsidRPr="00AF68B3" w:rsidRDefault="00A218C0" w:rsidP="00624614">
            <w:pPr>
              <w:jc w:val="both"/>
            </w:pPr>
            <w:r>
              <w:t xml:space="preserve">Student získá </w:t>
            </w:r>
            <w:r>
              <w:rPr>
                <w:color w:val="000000"/>
                <w:shd w:val="clear" w:color="auto" w:fill="FFFFFF"/>
              </w:rPr>
              <w:t>dovednosti s interaktivní počítačovou</w:t>
            </w:r>
            <w:r w:rsidRPr="008431CE">
              <w:rPr>
                <w:color w:val="000000"/>
                <w:shd w:val="clear" w:color="auto" w:fill="FFFFFF"/>
              </w:rPr>
              <w:t xml:space="preserve"> vizualizaci objektů nebo scén pomocí softwarových prostředků virtuální reality (VR).</w:t>
            </w:r>
          </w:p>
        </w:tc>
      </w:tr>
      <w:tr w:rsidR="00A218C0" w14:paraId="17AC6C2A" w14:textId="77777777" w:rsidTr="000A4F35">
        <w:trPr>
          <w:trHeight w:val="265"/>
        </w:trPr>
        <w:tc>
          <w:tcPr>
            <w:tcW w:w="3653" w:type="dxa"/>
            <w:gridSpan w:val="2"/>
            <w:tcBorders>
              <w:top w:val="nil"/>
            </w:tcBorders>
            <w:shd w:val="clear" w:color="auto" w:fill="F7CAAC"/>
          </w:tcPr>
          <w:p w14:paraId="6BF5CA93" w14:textId="77777777" w:rsidR="00A218C0" w:rsidRDefault="00A218C0" w:rsidP="00A218C0">
            <w:pPr>
              <w:jc w:val="both"/>
            </w:pPr>
            <w:r>
              <w:rPr>
                <w:b/>
              </w:rPr>
              <w:t>Studijní literatura a studijní pomůcky</w:t>
            </w:r>
          </w:p>
        </w:tc>
        <w:tc>
          <w:tcPr>
            <w:tcW w:w="6202" w:type="dxa"/>
            <w:gridSpan w:val="6"/>
            <w:tcBorders>
              <w:top w:val="nil"/>
              <w:bottom w:val="nil"/>
            </w:tcBorders>
          </w:tcPr>
          <w:p w14:paraId="4F6959F2" w14:textId="77777777" w:rsidR="00A218C0" w:rsidRDefault="00A218C0" w:rsidP="00A218C0">
            <w:pPr>
              <w:jc w:val="both"/>
            </w:pPr>
          </w:p>
        </w:tc>
      </w:tr>
      <w:tr w:rsidR="00A218C0" w:rsidRPr="003F7F55" w14:paraId="45F1AB27" w14:textId="77777777" w:rsidTr="00624614">
        <w:trPr>
          <w:trHeight w:val="1326"/>
        </w:trPr>
        <w:tc>
          <w:tcPr>
            <w:tcW w:w="9855" w:type="dxa"/>
            <w:gridSpan w:val="8"/>
            <w:tcBorders>
              <w:top w:val="nil"/>
            </w:tcBorders>
          </w:tcPr>
          <w:p w14:paraId="0780A17C" w14:textId="77777777" w:rsidR="00A218C0" w:rsidRPr="002328C0" w:rsidRDefault="00A218C0" w:rsidP="00A218C0">
            <w:pPr>
              <w:shd w:val="clear" w:color="auto" w:fill="FFFFFF"/>
              <w:rPr>
                <w:color w:val="000000"/>
                <w:lang w:val="sk-SK" w:eastAsia="sk-SK"/>
              </w:rPr>
            </w:pPr>
            <w:r w:rsidRPr="002328C0">
              <w:rPr>
                <w:b/>
                <w:bCs/>
                <w:color w:val="000000"/>
                <w:lang w:val="sk-SK" w:eastAsia="sk-SK"/>
              </w:rPr>
              <w:t>Doporučená:</w:t>
            </w:r>
            <w:r w:rsidRPr="002328C0">
              <w:rPr>
                <w:color w:val="000000"/>
                <w:lang w:val="sk-SK" w:eastAsia="sk-SK"/>
              </w:rPr>
              <w:t> </w:t>
            </w:r>
          </w:p>
          <w:p w14:paraId="62585E54" w14:textId="658A58E1" w:rsidR="00A218C0" w:rsidRPr="008431CE" w:rsidRDefault="00000000" w:rsidP="00A218C0">
            <w:pPr>
              <w:shd w:val="clear" w:color="auto" w:fill="FFFFFF"/>
              <w:rPr>
                <w:lang w:val="sk-SK" w:eastAsia="sk-SK"/>
              </w:rPr>
            </w:pPr>
            <w:hyperlink r:id="rId119" w:tgtFrame="_blank" w:history="1">
              <w:r w:rsidR="00A218C0" w:rsidRPr="008431CE">
                <w:rPr>
                  <w:bCs/>
                  <w:iCs/>
                  <w:lang w:val="sk-SK" w:eastAsia="sk-SK"/>
                </w:rPr>
                <w:t>Getting Started: Volume I - WireFusion 5</w:t>
              </w:r>
            </w:hyperlink>
          </w:p>
          <w:p w14:paraId="37BDBD08" w14:textId="7CEB1A2E" w:rsidR="00A218C0" w:rsidRPr="008431CE" w:rsidRDefault="00000000" w:rsidP="00A218C0">
            <w:pPr>
              <w:shd w:val="clear" w:color="auto" w:fill="FFFFFF"/>
              <w:rPr>
                <w:lang w:val="sk-SK" w:eastAsia="sk-SK"/>
              </w:rPr>
            </w:pPr>
            <w:hyperlink r:id="rId120" w:tgtFrame="_blank" w:history="1">
              <w:r w:rsidR="00A218C0" w:rsidRPr="008431CE">
                <w:rPr>
                  <w:bCs/>
                  <w:iCs/>
                  <w:lang w:val="sk-SK" w:eastAsia="sk-SK"/>
                </w:rPr>
                <w:t>Getting Started: Volume II - 3D Tutorial</w:t>
              </w:r>
            </w:hyperlink>
          </w:p>
          <w:p w14:paraId="5F9F9CCA" w14:textId="3382C705" w:rsidR="00A218C0" w:rsidRPr="008431CE" w:rsidRDefault="00000000" w:rsidP="00A218C0">
            <w:pPr>
              <w:shd w:val="clear" w:color="auto" w:fill="FFFFFF"/>
              <w:rPr>
                <w:lang w:val="sk-SK" w:eastAsia="sk-SK"/>
              </w:rPr>
            </w:pPr>
            <w:hyperlink r:id="rId121" w:tgtFrame="_blank" w:history="1">
              <w:r w:rsidR="00A218C0" w:rsidRPr="008431CE">
                <w:rPr>
                  <w:bCs/>
                  <w:iCs/>
                  <w:lang w:val="sk-SK" w:eastAsia="sk-SK"/>
                </w:rPr>
                <w:t>Starting with VRML (D.K.S.)</w:t>
              </w:r>
            </w:hyperlink>
            <w:hyperlink r:id="rId122" w:tgtFrame="_blank" w:history="1">
              <w:r w:rsidR="00A218C0" w:rsidRPr="008431CE">
                <w:rPr>
                  <w:bCs/>
                  <w:iCs/>
                  <w:lang w:val="sk-SK" w:eastAsia="sk-SK"/>
                </w:rPr>
                <w:t>WireFusion Free Edition</w:t>
              </w:r>
            </w:hyperlink>
          </w:p>
          <w:p w14:paraId="094EEDEB" w14:textId="5F5E39F8" w:rsidR="00A218C0" w:rsidRPr="008431CE" w:rsidRDefault="00000000" w:rsidP="00A218C0">
            <w:pPr>
              <w:shd w:val="clear" w:color="auto" w:fill="FFFFFF"/>
              <w:rPr>
                <w:lang w:val="sk-SK" w:eastAsia="sk-SK"/>
              </w:rPr>
            </w:pPr>
            <w:hyperlink r:id="rId123" w:tgtFrame="_blank" w:history="1">
              <w:r w:rsidR="00A218C0" w:rsidRPr="008431CE">
                <w:rPr>
                  <w:bCs/>
                  <w:iCs/>
                  <w:lang w:val="sk-SK" w:eastAsia="sk-SK"/>
                </w:rPr>
                <w:t>WireFusion Java WebStart Edition (Demicron)</w:t>
              </w:r>
            </w:hyperlink>
          </w:p>
          <w:p w14:paraId="367BC998" w14:textId="37269C2F" w:rsidR="00A218C0" w:rsidRPr="00624614" w:rsidRDefault="00000000" w:rsidP="00624614">
            <w:pPr>
              <w:shd w:val="clear" w:color="auto" w:fill="FFFFFF"/>
              <w:rPr>
                <w:rFonts w:ascii="Tahoma" w:hAnsi="Tahoma" w:cs="Tahoma"/>
                <w:color w:val="000000"/>
                <w:sz w:val="17"/>
                <w:szCs w:val="17"/>
                <w:lang w:val="sk-SK" w:eastAsia="sk-SK"/>
              </w:rPr>
            </w:pPr>
            <w:hyperlink r:id="rId124" w:tgtFrame="_blank" w:history="1">
              <w:r w:rsidR="00A218C0" w:rsidRPr="008431CE">
                <w:rPr>
                  <w:bCs/>
                  <w:iCs/>
                  <w:lang w:val="sk-SK" w:eastAsia="sk-SK"/>
                </w:rPr>
                <w:t>3D Modeling For WireFusion 5</w:t>
              </w:r>
            </w:hyperlink>
          </w:p>
        </w:tc>
      </w:tr>
    </w:tbl>
    <w:p w14:paraId="74CA45C5" w14:textId="7A45B6B0" w:rsidR="000A4F35" w:rsidRDefault="000A4F35"/>
    <w:p w14:paraId="5E45ED23" w14:textId="77777777" w:rsidR="00560334" w:rsidRDefault="00560334">
      <w:r>
        <w:br w:type="page"/>
      </w:r>
    </w:p>
    <w:tbl>
      <w:tblPr>
        <w:tblW w:w="981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27"/>
      </w:tblGrid>
      <w:tr w:rsidR="00560334" w14:paraId="1CCDD097" w14:textId="77777777" w:rsidTr="00560334">
        <w:tc>
          <w:tcPr>
            <w:tcW w:w="9814"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3BA750A6" w14:textId="77777777" w:rsidR="00560334" w:rsidRDefault="00560334" w:rsidP="00560334">
            <w:pPr>
              <w:spacing w:line="254" w:lineRule="auto"/>
              <w:jc w:val="both"/>
              <w:rPr>
                <w:b/>
                <w:sz w:val="28"/>
                <w:lang w:eastAsia="en-US"/>
              </w:rPr>
            </w:pPr>
            <w:r>
              <w:rPr>
                <w:b/>
                <w:sz w:val="28"/>
                <w:lang w:eastAsia="en-US"/>
              </w:rPr>
              <w:lastRenderedPageBreak/>
              <w:t>B-III – Charakteristika studijního předmětu</w:t>
            </w:r>
          </w:p>
        </w:tc>
      </w:tr>
      <w:tr w:rsidR="00560334" w14:paraId="204107C3" w14:textId="77777777" w:rsidTr="00560334">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1EC7F3FE" w14:textId="77777777" w:rsidR="00560334" w:rsidRDefault="00560334" w:rsidP="00560334">
            <w:pPr>
              <w:spacing w:line="254" w:lineRule="auto"/>
              <w:jc w:val="both"/>
              <w:rPr>
                <w:b/>
                <w:lang w:eastAsia="en-US"/>
              </w:rPr>
            </w:pPr>
            <w:r>
              <w:rPr>
                <w:b/>
                <w:lang w:eastAsia="en-US"/>
              </w:rPr>
              <w:t>Název studijního předmětu</w:t>
            </w:r>
          </w:p>
        </w:tc>
        <w:tc>
          <w:tcPr>
            <w:tcW w:w="6728" w:type="dxa"/>
            <w:gridSpan w:val="7"/>
            <w:tcBorders>
              <w:top w:val="double" w:sz="4" w:space="0" w:color="auto"/>
              <w:left w:val="single" w:sz="4" w:space="0" w:color="auto"/>
              <w:bottom w:val="single" w:sz="4" w:space="0" w:color="auto"/>
              <w:right w:val="single" w:sz="4" w:space="0" w:color="auto"/>
            </w:tcBorders>
            <w:hideMark/>
          </w:tcPr>
          <w:p w14:paraId="77E82785" w14:textId="77777777" w:rsidR="00560334" w:rsidRDefault="00560334" w:rsidP="00560334">
            <w:pPr>
              <w:spacing w:line="254" w:lineRule="auto"/>
              <w:jc w:val="both"/>
              <w:rPr>
                <w:color w:val="44546A" w:themeColor="text2"/>
                <w:lang w:eastAsia="en-US"/>
              </w:rPr>
            </w:pPr>
            <w:r>
              <w:rPr>
                <w:lang w:eastAsia="en-US"/>
              </w:rPr>
              <w:t>Vizuální komunikace 3</w:t>
            </w:r>
          </w:p>
        </w:tc>
      </w:tr>
      <w:tr w:rsidR="00560334" w14:paraId="08E6D2D5" w14:textId="77777777" w:rsidTr="00560334">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9D393C9" w14:textId="77777777" w:rsidR="00560334" w:rsidRDefault="00560334" w:rsidP="00560334">
            <w:pPr>
              <w:spacing w:line="254" w:lineRule="auto"/>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44D97EF4" w14:textId="77777777" w:rsidR="00560334" w:rsidRDefault="00560334" w:rsidP="00560334">
            <w:pPr>
              <w:autoSpaceDE w:val="0"/>
              <w:autoSpaceDN w:val="0"/>
              <w:adjustRightInd w:val="0"/>
              <w:spacing w:line="254" w:lineRule="auto"/>
              <w:rPr>
                <w:lang w:eastAsia="en-US"/>
              </w:rPr>
            </w:pPr>
            <w:r>
              <w:rPr>
                <w:rFonts w:eastAsia="Calibri"/>
                <w:lang w:eastAsia="en-US"/>
              </w:rPr>
              <w:t>povinný, 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6E83712" w14:textId="77777777" w:rsidR="00560334" w:rsidRDefault="00560334" w:rsidP="00560334">
            <w:pPr>
              <w:spacing w:line="254" w:lineRule="auto"/>
              <w:jc w:val="both"/>
              <w:rPr>
                <w:lang w:eastAsia="en-US"/>
              </w:rPr>
            </w:pPr>
            <w:r>
              <w:rPr>
                <w:b/>
                <w:lang w:eastAsia="en-US"/>
              </w:rPr>
              <w:t>doporučený ročník/semestr</w:t>
            </w:r>
          </w:p>
        </w:tc>
        <w:tc>
          <w:tcPr>
            <w:tcW w:w="627" w:type="dxa"/>
            <w:tcBorders>
              <w:top w:val="single" w:sz="4" w:space="0" w:color="auto"/>
              <w:left w:val="single" w:sz="4" w:space="0" w:color="auto"/>
              <w:bottom w:val="single" w:sz="4" w:space="0" w:color="auto"/>
              <w:right w:val="single" w:sz="4" w:space="0" w:color="auto"/>
            </w:tcBorders>
            <w:hideMark/>
          </w:tcPr>
          <w:p w14:paraId="7595A4F9" w14:textId="77777777" w:rsidR="00560334" w:rsidRDefault="00560334" w:rsidP="00560334">
            <w:pPr>
              <w:spacing w:line="254" w:lineRule="auto"/>
              <w:jc w:val="both"/>
              <w:rPr>
                <w:lang w:eastAsia="en-US"/>
              </w:rPr>
            </w:pPr>
            <w:r>
              <w:rPr>
                <w:lang w:eastAsia="en-US"/>
              </w:rPr>
              <w:t>1/ZS</w:t>
            </w:r>
          </w:p>
        </w:tc>
      </w:tr>
      <w:tr w:rsidR="00560334" w14:paraId="6D7312B9" w14:textId="77777777" w:rsidTr="00560334">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A32D7EC" w14:textId="77777777" w:rsidR="00560334" w:rsidRDefault="00560334" w:rsidP="00560334">
            <w:pPr>
              <w:spacing w:line="254" w:lineRule="auto"/>
              <w:jc w:val="both"/>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2B924876" w14:textId="649BD26B" w:rsidR="00560334" w:rsidRDefault="00560334" w:rsidP="00560334">
            <w:pPr>
              <w:autoSpaceDE w:val="0"/>
              <w:autoSpaceDN w:val="0"/>
              <w:adjustRightInd w:val="0"/>
              <w:spacing w:line="254" w:lineRule="auto"/>
              <w:rPr>
                <w:color w:val="44546A" w:themeColor="text2"/>
                <w:sz w:val="16"/>
                <w:szCs w:val="16"/>
                <w:lang w:eastAsia="en-US"/>
              </w:rPr>
            </w:pPr>
            <w:r>
              <w:rPr>
                <w:rFonts w:eastAsia="Calibri"/>
                <w:lang w:eastAsia="en-US"/>
              </w:rPr>
              <w:t>13</w:t>
            </w:r>
            <w:r w:rsidR="00BC3F5F">
              <w:rPr>
                <w:rFonts w:eastAsia="Calibri"/>
                <w:lang w:eastAsia="en-US"/>
              </w:rPr>
              <w:t xml:space="preserve"> </w:t>
            </w:r>
            <w:r>
              <w:rPr>
                <w:rFonts w:eastAsia="Calibri"/>
                <w:lang w:eastAsia="en-US"/>
              </w:rPr>
              <w:t>s</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25F29489" w14:textId="77777777" w:rsidR="00560334" w:rsidRDefault="00560334" w:rsidP="00560334">
            <w:pPr>
              <w:spacing w:line="254"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6639120D" w14:textId="698E3C13" w:rsidR="00560334" w:rsidRDefault="00560334" w:rsidP="00560334">
            <w:pPr>
              <w:spacing w:line="254" w:lineRule="auto"/>
              <w:jc w:val="both"/>
              <w:rPr>
                <w:lang w:eastAsia="en-US"/>
              </w:rPr>
            </w:pPr>
            <w:r>
              <w:rPr>
                <w:lang w:eastAsia="en-US"/>
              </w:rPr>
              <w:t>13</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36766519" w14:textId="77777777" w:rsidR="00560334" w:rsidRDefault="00560334" w:rsidP="00560334">
            <w:pPr>
              <w:spacing w:line="254" w:lineRule="auto"/>
              <w:jc w:val="both"/>
              <w:rPr>
                <w:b/>
                <w:lang w:eastAsia="en-US"/>
              </w:rPr>
            </w:pPr>
            <w:r>
              <w:rPr>
                <w:b/>
                <w:lang w:eastAsia="en-US"/>
              </w:rPr>
              <w:t>kreditů</w:t>
            </w:r>
          </w:p>
        </w:tc>
        <w:tc>
          <w:tcPr>
            <w:tcW w:w="1166" w:type="dxa"/>
            <w:gridSpan w:val="2"/>
            <w:tcBorders>
              <w:top w:val="single" w:sz="4" w:space="0" w:color="auto"/>
              <w:left w:val="single" w:sz="4" w:space="0" w:color="auto"/>
              <w:bottom w:val="single" w:sz="4" w:space="0" w:color="auto"/>
              <w:right w:val="single" w:sz="4" w:space="0" w:color="auto"/>
            </w:tcBorders>
            <w:hideMark/>
          </w:tcPr>
          <w:p w14:paraId="77114AE4" w14:textId="77777777" w:rsidR="00560334" w:rsidRDefault="00560334" w:rsidP="00560334">
            <w:pPr>
              <w:spacing w:line="254" w:lineRule="auto"/>
              <w:jc w:val="both"/>
              <w:rPr>
                <w:lang w:eastAsia="en-US"/>
              </w:rPr>
            </w:pPr>
            <w:r>
              <w:rPr>
                <w:lang w:eastAsia="en-US"/>
              </w:rPr>
              <w:t>2</w:t>
            </w:r>
          </w:p>
        </w:tc>
      </w:tr>
      <w:tr w:rsidR="00560334" w14:paraId="6223D600" w14:textId="77777777" w:rsidTr="00560334">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2A233D2" w14:textId="77777777" w:rsidR="00560334" w:rsidRDefault="00560334" w:rsidP="00560334">
            <w:pPr>
              <w:spacing w:line="254" w:lineRule="auto"/>
              <w:rPr>
                <w:b/>
                <w:sz w:val="22"/>
                <w:lang w:eastAsia="en-US"/>
              </w:rPr>
            </w:pPr>
            <w:r>
              <w:rPr>
                <w:b/>
                <w:lang w:eastAsia="en-US"/>
              </w:rPr>
              <w:t>Prerekvizity, korekvizity, ekvivalence</w:t>
            </w:r>
          </w:p>
        </w:tc>
        <w:tc>
          <w:tcPr>
            <w:tcW w:w="6728" w:type="dxa"/>
            <w:gridSpan w:val="7"/>
            <w:tcBorders>
              <w:top w:val="single" w:sz="4" w:space="0" w:color="auto"/>
              <w:left w:val="single" w:sz="4" w:space="0" w:color="auto"/>
              <w:bottom w:val="single" w:sz="4" w:space="0" w:color="auto"/>
              <w:right w:val="single" w:sz="4" w:space="0" w:color="auto"/>
            </w:tcBorders>
          </w:tcPr>
          <w:p w14:paraId="53AAFFCA" w14:textId="77777777" w:rsidR="00560334" w:rsidRDefault="00560334" w:rsidP="00560334">
            <w:pPr>
              <w:spacing w:line="254" w:lineRule="auto"/>
              <w:jc w:val="both"/>
              <w:rPr>
                <w:sz w:val="16"/>
                <w:szCs w:val="16"/>
                <w:lang w:eastAsia="en-US"/>
              </w:rPr>
            </w:pPr>
          </w:p>
        </w:tc>
      </w:tr>
      <w:tr w:rsidR="00560334" w14:paraId="204B9F14" w14:textId="77777777" w:rsidTr="00560334">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3D5B43D" w14:textId="77777777" w:rsidR="00560334" w:rsidRDefault="00560334" w:rsidP="00560334">
            <w:pPr>
              <w:spacing w:line="254" w:lineRule="auto"/>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087053C4" w14:textId="77777777" w:rsidR="00560334" w:rsidRDefault="00560334" w:rsidP="00560334">
            <w:pPr>
              <w:spacing w:line="254" w:lineRule="auto"/>
              <w:jc w:val="both"/>
              <w:rPr>
                <w:lang w:eastAsia="en-US"/>
              </w:rPr>
            </w:pPr>
            <w:r>
              <w:rPr>
                <w:rFonts w:eastAsia="Calibri"/>
                <w:lang w:eastAsia="en-US"/>
              </w:rPr>
              <w:t>klasifikovaný 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584A443E" w14:textId="77777777" w:rsidR="00560334" w:rsidRDefault="00560334" w:rsidP="00560334">
            <w:pPr>
              <w:spacing w:line="254" w:lineRule="auto"/>
              <w:jc w:val="both"/>
              <w:rPr>
                <w:b/>
                <w:lang w:eastAsia="en-US"/>
              </w:rPr>
            </w:pPr>
            <w:r>
              <w:rPr>
                <w:b/>
                <w:lang w:eastAsia="en-US"/>
              </w:rPr>
              <w:t>Forma výuky</w:t>
            </w:r>
          </w:p>
        </w:tc>
        <w:tc>
          <w:tcPr>
            <w:tcW w:w="1166" w:type="dxa"/>
            <w:gridSpan w:val="2"/>
            <w:tcBorders>
              <w:top w:val="single" w:sz="4" w:space="0" w:color="auto"/>
              <w:left w:val="single" w:sz="4" w:space="0" w:color="auto"/>
              <w:bottom w:val="single" w:sz="4" w:space="0" w:color="auto"/>
              <w:right w:val="single" w:sz="4" w:space="0" w:color="auto"/>
            </w:tcBorders>
            <w:hideMark/>
          </w:tcPr>
          <w:p w14:paraId="3428E7A6" w14:textId="77777777" w:rsidR="00560334" w:rsidRDefault="00560334" w:rsidP="00560334">
            <w:pPr>
              <w:spacing w:line="254" w:lineRule="auto"/>
              <w:jc w:val="both"/>
              <w:rPr>
                <w:lang w:eastAsia="en-US"/>
              </w:rPr>
            </w:pPr>
            <w:r>
              <w:rPr>
                <w:rFonts w:eastAsia="Calibri"/>
                <w:lang w:eastAsia="en-US"/>
              </w:rPr>
              <w:t>seminář</w:t>
            </w:r>
          </w:p>
        </w:tc>
      </w:tr>
      <w:tr w:rsidR="00560334" w14:paraId="5F05FCE6" w14:textId="77777777" w:rsidTr="00560334">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0227898" w14:textId="77777777" w:rsidR="00560334" w:rsidRDefault="00560334" w:rsidP="00560334">
            <w:pPr>
              <w:spacing w:line="254" w:lineRule="auto"/>
              <w:rPr>
                <w:b/>
                <w:lang w:eastAsia="en-US"/>
              </w:rPr>
            </w:pPr>
            <w:r>
              <w:rPr>
                <w:b/>
                <w:lang w:eastAsia="en-US"/>
              </w:rPr>
              <w:t>Forma způsobu ověření studijních výsledků a další požadavky na studenta</w:t>
            </w:r>
          </w:p>
        </w:tc>
        <w:tc>
          <w:tcPr>
            <w:tcW w:w="6728" w:type="dxa"/>
            <w:gridSpan w:val="7"/>
            <w:tcBorders>
              <w:top w:val="single" w:sz="4" w:space="0" w:color="auto"/>
              <w:left w:val="single" w:sz="4" w:space="0" w:color="auto"/>
              <w:bottom w:val="nil"/>
              <w:right w:val="single" w:sz="4" w:space="0" w:color="auto"/>
            </w:tcBorders>
            <w:hideMark/>
          </w:tcPr>
          <w:p w14:paraId="157906C9" w14:textId="5FDF461A" w:rsidR="00560334" w:rsidRDefault="00560334" w:rsidP="00560334">
            <w:pPr>
              <w:spacing w:line="254" w:lineRule="auto"/>
              <w:jc w:val="both"/>
              <w:rPr>
                <w:color w:val="44546A" w:themeColor="text2"/>
                <w:lang w:eastAsia="en-US"/>
              </w:rPr>
            </w:pPr>
            <w:r>
              <w:rPr>
                <w:lang w:eastAsia="en-US"/>
              </w:rPr>
              <w:t>Po studentovi se vyžaduje aktivní účast na daném předmětu a praktické zpracování zadaného úkolu.</w:t>
            </w:r>
          </w:p>
        </w:tc>
      </w:tr>
      <w:tr w:rsidR="00560334" w14:paraId="0C75D8D7" w14:textId="77777777" w:rsidTr="00560334">
        <w:trPr>
          <w:trHeight w:val="252"/>
        </w:trPr>
        <w:tc>
          <w:tcPr>
            <w:tcW w:w="9814" w:type="dxa"/>
            <w:gridSpan w:val="8"/>
            <w:tcBorders>
              <w:top w:val="nil"/>
              <w:left w:val="single" w:sz="4" w:space="0" w:color="auto"/>
              <w:bottom w:val="single" w:sz="4" w:space="0" w:color="auto"/>
              <w:right w:val="single" w:sz="4" w:space="0" w:color="auto"/>
            </w:tcBorders>
          </w:tcPr>
          <w:p w14:paraId="03C3E005" w14:textId="77777777" w:rsidR="00560334" w:rsidRDefault="00560334" w:rsidP="00560334">
            <w:pPr>
              <w:spacing w:line="254" w:lineRule="auto"/>
              <w:jc w:val="both"/>
              <w:rPr>
                <w:lang w:eastAsia="en-US"/>
              </w:rPr>
            </w:pPr>
          </w:p>
        </w:tc>
      </w:tr>
      <w:tr w:rsidR="00560334" w14:paraId="406D2312" w14:textId="77777777" w:rsidTr="00560334">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14:paraId="200C6C5A" w14:textId="77777777" w:rsidR="00560334" w:rsidRDefault="00560334" w:rsidP="00560334">
            <w:pPr>
              <w:spacing w:line="254" w:lineRule="auto"/>
              <w:jc w:val="both"/>
              <w:rPr>
                <w:b/>
                <w:lang w:eastAsia="en-US"/>
              </w:rPr>
            </w:pPr>
            <w:r>
              <w:rPr>
                <w:b/>
                <w:lang w:eastAsia="en-US"/>
              </w:rPr>
              <w:t>Garant předmětu</w:t>
            </w:r>
          </w:p>
        </w:tc>
        <w:tc>
          <w:tcPr>
            <w:tcW w:w="6728" w:type="dxa"/>
            <w:gridSpan w:val="7"/>
            <w:tcBorders>
              <w:top w:val="nil"/>
              <w:left w:val="single" w:sz="4" w:space="0" w:color="auto"/>
              <w:bottom w:val="single" w:sz="4" w:space="0" w:color="auto"/>
              <w:right w:val="single" w:sz="4" w:space="0" w:color="auto"/>
            </w:tcBorders>
            <w:hideMark/>
          </w:tcPr>
          <w:p w14:paraId="17A56DAC" w14:textId="77777777" w:rsidR="00560334" w:rsidRDefault="00560334" w:rsidP="00560334">
            <w:pPr>
              <w:spacing w:line="254" w:lineRule="auto"/>
              <w:jc w:val="both"/>
              <w:rPr>
                <w:lang w:eastAsia="en-US"/>
              </w:rPr>
            </w:pPr>
            <w:r>
              <w:rPr>
                <w:lang w:eastAsia="en-US"/>
              </w:rPr>
              <w:t>MgA. Václav Skácel</w:t>
            </w:r>
          </w:p>
        </w:tc>
      </w:tr>
      <w:tr w:rsidR="00560334" w14:paraId="3CF82600" w14:textId="77777777" w:rsidTr="00560334">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14:paraId="35E73D3C" w14:textId="77777777" w:rsidR="00560334" w:rsidRDefault="00560334" w:rsidP="00560334">
            <w:pPr>
              <w:spacing w:line="254" w:lineRule="auto"/>
              <w:rPr>
                <w:b/>
                <w:lang w:eastAsia="en-US"/>
              </w:rPr>
            </w:pPr>
            <w:r>
              <w:rPr>
                <w:b/>
                <w:lang w:eastAsia="en-US"/>
              </w:rPr>
              <w:t>Zapojení garanta do výuky předmětu</w:t>
            </w:r>
          </w:p>
        </w:tc>
        <w:tc>
          <w:tcPr>
            <w:tcW w:w="6728" w:type="dxa"/>
            <w:gridSpan w:val="7"/>
            <w:tcBorders>
              <w:top w:val="nil"/>
              <w:left w:val="single" w:sz="4" w:space="0" w:color="auto"/>
              <w:bottom w:val="single" w:sz="4" w:space="0" w:color="auto"/>
              <w:right w:val="single" w:sz="4" w:space="0" w:color="auto"/>
            </w:tcBorders>
            <w:hideMark/>
          </w:tcPr>
          <w:p w14:paraId="0324FC85" w14:textId="77777777" w:rsidR="00560334" w:rsidRDefault="00560334" w:rsidP="00560334">
            <w:pPr>
              <w:spacing w:line="254" w:lineRule="auto"/>
              <w:jc w:val="both"/>
              <w:rPr>
                <w:lang w:eastAsia="en-US"/>
              </w:rPr>
            </w:pPr>
            <w:r>
              <w:rPr>
                <w:lang w:eastAsia="en-US"/>
              </w:rPr>
              <w:t>50 %</w:t>
            </w:r>
          </w:p>
        </w:tc>
      </w:tr>
      <w:tr w:rsidR="00560334" w14:paraId="598F9BC6" w14:textId="77777777" w:rsidTr="00560334">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6D6A3DF" w14:textId="77777777" w:rsidR="00560334" w:rsidRDefault="00560334" w:rsidP="00560334">
            <w:pPr>
              <w:spacing w:line="254" w:lineRule="auto"/>
              <w:jc w:val="both"/>
              <w:rPr>
                <w:b/>
                <w:lang w:eastAsia="en-US"/>
              </w:rPr>
            </w:pPr>
            <w:r>
              <w:rPr>
                <w:b/>
                <w:lang w:eastAsia="en-US"/>
              </w:rPr>
              <w:t>Vyučující</w:t>
            </w:r>
          </w:p>
        </w:tc>
        <w:tc>
          <w:tcPr>
            <w:tcW w:w="6728" w:type="dxa"/>
            <w:gridSpan w:val="7"/>
            <w:tcBorders>
              <w:top w:val="single" w:sz="4" w:space="0" w:color="auto"/>
              <w:left w:val="single" w:sz="4" w:space="0" w:color="auto"/>
              <w:bottom w:val="nil"/>
              <w:right w:val="single" w:sz="4" w:space="0" w:color="auto"/>
            </w:tcBorders>
            <w:hideMark/>
          </w:tcPr>
          <w:p w14:paraId="435972A2" w14:textId="2C1B3927" w:rsidR="00560334" w:rsidRDefault="00C009AE" w:rsidP="00560334">
            <w:pPr>
              <w:rPr>
                <w:b/>
                <w:lang w:eastAsia="en-US"/>
              </w:rPr>
            </w:pPr>
            <w:r>
              <w:rPr>
                <w:lang w:eastAsia="en-US"/>
              </w:rPr>
              <w:t xml:space="preserve">50 % </w:t>
            </w:r>
            <w:r w:rsidR="00560334">
              <w:rPr>
                <w:lang w:eastAsia="en-US"/>
              </w:rPr>
              <w:t>MgA. Václav Skácel,</w:t>
            </w:r>
            <w:r>
              <w:rPr>
                <w:lang w:eastAsia="en-US"/>
              </w:rPr>
              <w:t xml:space="preserve"> 50 %</w:t>
            </w:r>
            <w:r w:rsidR="00560334">
              <w:rPr>
                <w:lang w:eastAsia="en-US"/>
              </w:rPr>
              <w:t xml:space="preserve"> MgA. Sabina Psotková</w:t>
            </w:r>
          </w:p>
        </w:tc>
      </w:tr>
      <w:tr w:rsidR="00560334" w14:paraId="46B26DEB" w14:textId="77777777" w:rsidTr="00560334">
        <w:trPr>
          <w:trHeight w:val="242"/>
        </w:trPr>
        <w:tc>
          <w:tcPr>
            <w:tcW w:w="9814" w:type="dxa"/>
            <w:gridSpan w:val="8"/>
            <w:tcBorders>
              <w:top w:val="nil"/>
              <w:left w:val="single" w:sz="4" w:space="0" w:color="auto"/>
              <w:bottom w:val="single" w:sz="4" w:space="0" w:color="auto"/>
              <w:right w:val="single" w:sz="4" w:space="0" w:color="auto"/>
            </w:tcBorders>
            <w:hideMark/>
          </w:tcPr>
          <w:p w14:paraId="7557DC7C" w14:textId="77777777" w:rsidR="00560334" w:rsidRDefault="00560334" w:rsidP="00560334">
            <w:pPr>
              <w:spacing w:line="254" w:lineRule="auto"/>
              <w:jc w:val="both"/>
              <w:rPr>
                <w:lang w:eastAsia="en-US"/>
              </w:rPr>
            </w:pPr>
          </w:p>
        </w:tc>
      </w:tr>
      <w:tr w:rsidR="00560334" w14:paraId="4FC1576D" w14:textId="77777777" w:rsidTr="00560334">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62FA75D" w14:textId="77777777" w:rsidR="00560334" w:rsidRDefault="00560334" w:rsidP="00560334">
            <w:pPr>
              <w:spacing w:line="254" w:lineRule="auto"/>
              <w:jc w:val="both"/>
              <w:rPr>
                <w:b/>
                <w:lang w:eastAsia="en-US"/>
              </w:rPr>
            </w:pPr>
            <w:r>
              <w:rPr>
                <w:b/>
                <w:lang w:eastAsia="en-US"/>
              </w:rPr>
              <w:t>Stručná anotace předmětu</w:t>
            </w:r>
          </w:p>
        </w:tc>
        <w:tc>
          <w:tcPr>
            <w:tcW w:w="6728" w:type="dxa"/>
            <w:gridSpan w:val="7"/>
            <w:tcBorders>
              <w:top w:val="single" w:sz="4" w:space="0" w:color="auto"/>
              <w:left w:val="single" w:sz="4" w:space="0" w:color="auto"/>
              <w:bottom w:val="nil"/>
              <w:right w:val="single" w:sz="4" w:space="0" w:color="auto"/>
            </w:tcBorders>
          </w:tcPr>
          <w:p w14:paraId="2D347034" w14:textId="77777777" w:rsidR="00560334" w:rsidRDefault="00560334" w:rsidP="00560334">
            <w:pPr>
              <w:spacing w:line="254" w:lineRule="auto"/>
              <w:jc w:val="both"/>
              <w:rPr>
                <w:sz w:val="16"/>
                <w:szCs w:val="16"/>
                <w:lang w:eastAsia="en-US"/>
              </w:rPr>
            </w:pPr>
          </w:p>
        </w:tc>
      </w:tr>
      <w:tr w:rsidR="00560334" w14:paraId="71C001A6" w14:textId="77777777" w:rsidTr="002328C0">
        <w:trPr>
          <w:trHeight w:val="1312"/>
        </w:trPr>
        <w:tc>
          <w:tcPr>
            <w:tcW w:w="9814" w:type="dxa"/>
            <w:gridSpan w:val="8"/>
            <w:tcBorders>
              <w:top w:val="nil"/>
              <w:left w:val="single" w:sz="4" w:space="0" w:color="auto"/>
              <w:bottom w:val="single" w:sz="12" w:space="0" w:color="auto"/>
              <w:right w:val="single" w:sz="4" w:space="0" w:color="auto"/>
            </w:tcBorders>
          </w:tcPr>
          <w:p w14:paraId="0002428E" w14:textId="61A631D1" w:rsidR="00560334" w:rsidRPr="00314409" w:rsidRDefault="00560334" w:rsidP="00314409">
            <w:pPr>
              <w:spacing w:before="120" w:after="120"/>
              <w:jc w:val="both"/>
              <w:rPr>
                <w:lang w:eastAsia="en-US"/>
              </w:rPr>
            </w:pPr>
            <w:r>
              <w:rPr>
                <w:lang w:eastAsia="en-US"/>
              </w:rPr>
              <w:t>Předmět se zaměřuje na vizuální komunikaci jako paralelní komunikaci; masové sdělovací prostředky; písmo, typografie a grafický design jako součást vizuální komunikace, dále na nauku o písmu: názvosloví; latinka; skladebné části tiskových písem; konstrukční prvky písma; ligatury; barevný index písma; vyznačovací písma (česky, německy, anglicky). Součástí je profesionální práce s písmem: rozpal verzálek; vyrovnání řádků minusek; kompozice písma v ploše a aplikace v různých materiálech; zásady zhotovení písmového celku.</w:t>
            </w:r>
          </w:p>
        </w:tc>
      </w:tr>
      <w:tr w:rsidR="00560334" w14:paraId="6EBCCEFF" w14:textId="77777777" w:rsidTr="00560334">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6E0C22C2" w14:textId="77777777" w:rsidR="00560334" w:rsidRDefault="00560334" w:rsidP="00560334">
            <w:pPr>
              <w:spacing w:line="254" w:lineRule="auto"/>
              <w:jc w:val="both"/>
              <w:rPr>
                <w:lang w:eastAsia="en-US"/>
              </w:rPr>
            </w:pPr>
            <w:r>
              <w:rPr>
                <w:b/>
                <w:lang w:eastAsia="en-US"/>
              </w:rPr>
              <w:t>Studijní literatura a studijní pomůcky</w:t>
            </w:r>
          </w:p>
        </w:tc>
        <w:tc>
          <w:tcPr>
            <w:tcW w:w="6161" w:type="dxa"/>
            <w:gridSpan w:val="6"/>
            <w:tcBorders>
              <w:top w:val="nil"/>
              <w:left w:val="single" w:sz="4" w:space="0" w:color="auto"/>
              <w:bottom w:val="nil"/>
              <w:right w:val="single" w:sz="4" w:space="0" w:color="auto"/>
            </w:tcBorders>
          </w:tcPr>
          <w:p w14:paraId="629E5201" w14:textId="77777777" w:rsidR="00560334" w:rsidRDefault="00560334" w:rsidP="00560334">
            <w:pPr>
              <w:spacing w:line="254" w:lineRule="auto"/>
              <w:jc w:val="both"/>
              <w:rPr>
                <w:lang w:eastAsia="en-US"/>
              </w:rPr>
            </w:pPr>
          </w:p>
        </w:tc>
      </w:tr>
      <w:tr w:rsidR="00560334" w14:paraId="7D679F8F" w14:textId="77777777" w:rsidTr="00306572">
        <w:trPr>
          <w:trHeight w:val="2456"/>
        </w:trPr>
        <w:tc>
          <w:tcPr>
            <w:tcW w:w="9814" w:type="dxa"/>
            <w:gridSpan w:val="8"/>
            <w:tcBorders>
              <w:top w:val="nil"/>
              <w:left w:val="single" w:sz="4" w:space="0" w:color="auto"/>
              <w:bottom w:val="single" w:sz="4" w:space="0" w:color="auto"/>
              <w:right w:val="single" w:sz="4" w:space="0" w:color="auto"/>
            </w:tcBorders>
          </w:tcPr>
          <w:p w14:paraId="1BBE2CDB" w14:textId="77777777" w:rsidR="00560334" w:rsidRDefault="00560334" w:rsidP="00560334">
            <w:pPr>
              <w:spacing w:line="254" w:lineRule="auto"/>
              <w:rPr>
                <w:b/>
                <w:lang w:eastAsia="en-US"/>
              </w:rPr>
            </w:pPr>
            <w:r>
              <w:rPr>
                <w:b/>
                <w:lang w:eastAsia="en-US"/>
              </w:rPr>
              <w:t xml:space="preserve">Povinná: </w:t>
            </w:r>
          </w:p>
          <w:p w14:paraId="5DC6B726" w14:textId="77777777" w:rsidR="0092406B" w:rsidRDefault="00560334" w:rsidP="00560334">
            <w:pPr>
              <w:spacing w:line="254" w:lineRule="auto"/>
              <w:rPr>
                <w:shd w:val="clear" w:color="auto" w:fill="FFFFFF"/>
                <w:lang w:eastAsia="en-US"/>
              </w:rPr>
            </w:pPr>
            <w:r>
              <w:rPr>
                <w:shd w:val="clear" w:color="auto" w:fill="FFFFFF"/>
                <w:lang w:eastAsia="en-US"/>
              </w:rPr>
              <w:t>AMBROSE, Gavin. HARRIS, Paul.</w:t>
            </w:r>
            <w:r>
              <w:rPr>
                <w:rStyle w:val="apple-converted-space"/>
                <w:shd w:val="clear" w:color="auto" w:fill="FFFFFF"/>
              </w:rPr>
              <w:t> </w:t>
            </w:r>
            <w:r>
              <w:rPr>
                <w:i/>
                <w:iCs/>
                <w:lang w:eastAsia="en-US"/>
              </w:rPr>
              <w:t>Grafický design: designové myšlení</w:t>
            </w:r>
            <w:r>
              <w:rPr>
                <w:shd w:val="clear" w:color="auto" w:fill="FFFFFF"/>
                <w:lang w:eastAsia="en-US"/>
              </w:rPr>
              <w:t xml:space="preserve">. Brno: Computer Press, 2011. </w:t>
            </w:r>
          </w:p>
          <w:p w14:paraId="4A22B190" w14:textId="3462D385" w:rsidR="00560334" w:rsidRDefault="00560334" w:rsidP="00306572">
            <w:pPr>
              <w:spacing w:line="254" w:lineRule="auto"/>
              <w:rPr>
                <w:iCs/>
                <w:lang w:eastAsia="en-US"/>
              </w:rPr>
            </w:pPr>
            <w:r>
              <w:rPr>
                <w:shd w:val="clear" w:color="auto" w:fill="FFFFFF"/>
                <w:lang w:eastAsia="en-US"/>
              </w:rPr>
              <w:t>ISBN 9788025132456.</w:t>
            </w:r>
          </w:p>
          <w:p w14:paraId="3002BFF3" w14:textId="77777777" w:rsidR="00560334" w:rsidRDefault="00560334" w:rsidP="00560334">
            <w:pPr>
              <w:spacing w:line="254" w:lineRule="auto"/>
              <w:rPr>
                <w:lang w:eastAsia="en-US"/>
              </w:rPr>
            </w:pPr>
            <w:r w:rsidRPr="001E7429">
              <w:rPr>
                <w:rFonts w:eastAsia="Calibri"/>
              </w:rPr>
              <w:t xml:space="preserve">ZUIDERVAART, Lambert: </w:t>
            </w:r>
            <w:r w:rsidRPr="001E7429">
              <w:rPr>
                <w:rFonts w:eastAsia="Calibri"/>
                <w:i/>
                <w:iCs/>
              </w:rPr>
              <w:t>Umění a sociální transformace.</w:t>
            </w:r>
            <w:r>
              <w:rPr>
                <w:rFonts w:eastAsia="Calibri"/>
              </w:rPr>
              <w:t xml:space="preserve"> Ústí nad Labem: FUD UJEP, 2015. ISBN 978807414979</w:t>
            </w:r>
            <w:r w:rsidRPr="001E7429">
              <w:rPr>
                <w:rFonts w:eastAsia="Calibri"/>
              </w:rPr>
              <w:t>5.</w:t>
            </w:r>
          </w:p>
          <w:p w14:paraId="02D8C280" w14:textId="77777777" w:rsidR="00560334" w:rsidRDefault="00560334" w:rsidP="00560334">
            <w:pPr>
              <w:spacing w:line="254" w:lineRule="auto"/>
              <w:rPr>
                <w:b/>
                <w:lang w:eastAsia="en-US"/>
              </w:rPr>
            </w:pPr>
            <w:r>
              <w:rPr>
                <w:b/>
                <w:lang w:eastAsia="en-US"/>
              </w:rPr>
              <w:t xml:space="preserve">Doporučená: </w:t>
            </w:r>
          </w:p>
          <w:p w14:paraId="7A4C94AF" w14:textId="77777777" w:rsidR="00AA3347" w:rsidRPr="00AA3347" w:rsidRDefault="00AA3347" w:rsidP="00AA3347">
            <w:pPr>
              <w:spacing w:line="254" w:lineRule="auto"/>
              <w:rPr>
                <w:ins w:id="368" w:author="Hana Ponížilová" w:date="2023-05-25T17:09:00Z"/>
                <w:shd w:val="clear" w:color="auto" w:fill="FFFFFF"/>
                <w:lang w:eastAsia="en-US"/>
              </w:rPr>
            </w:pPr>
            <w:ins w:id="369" w:author="Hana Ponížilová" w:date="2023-05-25T17:09:00Z">
              <w:r w:rsidRPr="00AA3347">
                <w:rPr>
                  <w:shd w:val="clear" w:color="auto" w:fill="FFFFFF"/>
                  <w:lang w:eastAsia="en-US"/>
                </w:rPr>
                <w:t xml:space="preserve">MANOVICH, Lev. </w:t>
              </w:r>
              <w:r w:rsidRPr="00306572">
                <w:rPr>
                  <w:i/>
                  <w:iCs/>
                  <w:shd w:val="clear" w:color="auto" w:fill="FFFFFF"/>
                  <w:lang w:eastAsia="en-US"/>
                </w:rPr>
                <w:t>Jazyk nových médií</w:t>
              </w:r>
              <w:r w:rsidRPr="00AA3347">
                <w:rPr>
                  <w:shd w:val="clear" w:color="auto" w:fill="FFFFFF"/>
                  <w:lang w:eastAsia="en-US"/>
                </w:rPr>
                <w:t xml:space="preserve">. Praha: Univerzita Karlova, nakladatelství Karolinum, 2018. </w:t>
              </w:r>
            </w:ins>
          </w:p>
          <w:p w14:paraId="614C59FE" w14:textId="4A69CE26" w:rsidR="00AE61C5" w:rsidRDefault="00AA3347" w:rsidP="00AA3347">
            <w:pPr>
              <w:spacing w:line="254" w:lineRule="auto"/>
              <w:rPr>
                <w:ins w:id="370" w:author="Hana Ponížilová" w:date="2023-05-25T17:07:00Z"/>
                <w:shd w:val="clear" w:color="auto" w:fill="FFFFFF"/>
                <w:lang w:eastAsia="en-US"/>
              </w:rPr>
            </w:pPr>
            <w:ins w:id="371" w:author="Hana Ponížilová" w:date="2023-05-25T17:09:00Z">
              <w:r w:rsidRPr="00AA3347">
                <w:rPr>
                  <w:shd w:val="clear" w:color="auto" w:fill="FFFFFF"/>
                  <w:lang w:eastAsia="en-US"/>
                </w:rPr>
                <w:t>ISBN 978-80-246-2961-2.</w:t>
              </w:r>
            </w:ins>
          </w:p>
          <w:p w14:paraId="06ADA0C1" w14:textId="77777777" w:rsidR="0092406B" w:rsidRDefault="00560334" w:rsidP="00560334">
            <w:pPr>
              <w:spacing w:line="254" w:lineRule="auto"/>
              <w:rPr>
                <w:shd w:val="clear" w:color="auto" w:fill="FFFFFF"/>
                <w:lang w:eastAsia="en-US"/>
              </w:rPr>
            </w:pPr>
            <w:r>
              <w:rPr>
                <w:shd w:val="clear" w:color="auto" w:fill="FFFFFF"/>
                <w:lang w:eastAsia="en-US"/>
              </w:rPr>
              <w:t>ŽAMPA, Svatopluk, Milan KUNČÁK a Jana TÁBORSKÁ.</w:t>
            </w:r>
            <w:r>
              <w:rPr>
                <w:rStyle w:val="apple-converted-space"/>
                <w:shd w:val="clear" w:color="auto" w:fill="FFFFFF"/>
              </w:rPr>
              <w:t> </w:t>
            </w:r>
            <w:r>
              <w:rPr>
                <w:i/>
                <w:iCs/>
                <w:lang w:eastAsia="en-US"/>
              </w:rPr>
              <w:t xml:space="preserve">Vše začalo a dodnes trvá tímto symbolem: Mezinárodní strojírenský </w:t>
            </w:r>
            <w:r w:rsidR="00C17E4F">
              <w:rPr>
                <w:i/>
                <w:iCs/>
                <w:lang w:eastAsia="en-US"/>
              </w:rPr>
              <w:t>veletrh – grafické</w:t>
            </w:r>
            <w:r>
              <w:rPr>
                <w:i/>
                <w:iCs/>
                <w:lang w:eastAsia="en-US"/>
              </w:rPr>
              <w:t xml:space="preserve"> ikony a další atributy padesátileté historie = [It all began with this symbol: The International Engineering </w:t>
            </w:r>
            <w:r w:rsidR="00C17E4F">
              <w:rPr>
                <w:i/>
                <w:iCs/>
                <w:lang w:eastAsia="en-US"/>
              </w:rPr>
              <w:t>Fair – a</w:t>
            </w:r>
            <w:r>
              <w:rPr>
                <w:i/>
                <w:iCs/>
                <w:lang w:eastAsia="en-US"/>
              </w:rPr>
              <w:t xml:space="preserve"> fifty-year history of graphic design]: 1959-2008</w:t>
            </w:r>
            <w:r>
              <w:rPr>
                <w:shd w:val="clear" w:color="auto" w:fill="FFFFFF"/>
                <w:lang w:eastAsia="en-US"/>
              </w:rPr>
              <w:t xml:space="preserve">. Brno: EXPO DATA, 2008. </w:t>
            </w:r>
          </w:p>
          <w:p w14:paraId="34748207" w14:textId="313CDB16" w:rsidR="00560334" w:rsidRDefault="00560334" w:rsidP="00560334">
            <w:pPr>
              <w:spacing w:line="254" w:lineRule="auto"/>
              <w:rPr>
                <w:iCs/>
                <w:lang w:eastAsia="en-US"/>
              </w:rPr>
            </w:pPr>
            <w:r>
              <w:rPr>
                <w:shd w:val="clear" w:color="auto" w:fill="FFFFFF"/>
                <w:lang w:eastAsia="en-US"/>
              </w:rPr>
              <w:t>ISBN 9788072932214.</w:t>
            </w:r>
          </w:p>
          <w:p w14:paraId="2F58D171" w14:textId="1C0526E3" w:rsidR="00560334" w:rsidRPr="00624614" w:rsidRDefault="00560334" w:rsidP="00560334">
            <w:pPr>
              <w:pStyle w:val="Bezmezer"/>
              <w:spacing w:line="254" w:lineRule="auto"/>
              <w:rPr>
                <w:shd w:val="clear" w:color="auto" w:fill="FFFFFF"/>
                <w:lang w:eastAsia="en-US"/>
              </w:rPr>
            </w:pPr>
            <w:r>
              <w:rPr>
                <w:shd w:val="clear" w:color="auto" w:fill="FFFFFF"/>
                <w:lang w:eastAsia="en-US"/>
              </w:rPr>
              <w:t>ŽITNÍK, Lukáš a Miroslav KUČERA.</w:t>
            </w:r>
            <w:r>
              <w:rPr>
                <w:rStyle w:val="apple-converted-space"/>
                <w:shd w:val="clear" w:color="auto" w:fill="FFFFFF"/>
              </w:rPr>
              <w:t> </w:t>
            </w:r>
            <w:r>
              <w:rPr>
                <w:i/>
                <w:iCs/>
                <w:lang w:eastAsia="en-US"/>
              </w:rPr>
              <w:t>Inspirativní webdesign</w:t>
            </w:r>
            <w:r>
              <w:rPr>
                <w:shd w:val="clear" w:color="auto" w:fill="FFFFFF"/>
                <w:lang w:eastAsia="en-US"/>
              </w:rPr>
              <w:t>. Praha: Mobil Media, 2003. ISBN 8086593428.</w:t>
            </w:r>
          </w:p>
        </w:tc>
      </w:tr>
    </w:tbl>
    <w:p w14:paraId="7EC0D6EA" w14:textId="2EED3CE5" w:rsidR="00560334" w:rsidRDefault="00560334"/>
    <w:p w14:paraId="725FF9D6" w14:textId="77777777" w:rsidR="00560334" w:rsidRDefault="00560334">
      <w:r>
        <w:br w:type="page"/>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53"/>
        <w:gridCol w:w="567"/>
        <w:gridCol w:w="1134"/>
        <w:gridCol w:w="889"/>
        <w:gridCol w:w="816"/>
        <w:gridCol w:w="2156"/>
        <w:gridCol w:w="539"/>
        <w:gridCol w:w="627"/>
      </w:tblGrid>
      <w:tr w:rsidR="00560334" w14:paraId="1B53F782" w14:textId="77777777" w:rsidTr="00560334">
        <w:tc>
          <w:tcPr>
            <w:tcW w:w="9781"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67008DFC" w14:textId="77777777" w:rsidR="00560334" w:rsidRDefault="00560334" w:rsidP="00560334">
            <w:pPr>
              <w:spacing w:line="254" w:lineRule="auto"/>
              <w:jc w:val="both"/>
              <w:rPr>
                <w:b/>
                <w:sz w:val="28"/>
                <w:lang w:eastAsia="en-US"/>
              </w:rPr>
            </w:pPr>
            <w:r>
              <w:lastRenderedPageBreak/>
              <w:br w:type="page"/>
            </w:r>
            <w:r>
              <w:rPr>
                <w:b/>
                <w:sz w:val="28"/>
                <w:lang w:eastAsia="en-US"/>
              </w:rPr>
              <w:t>B-III – Charakteristika studijního předmětu</w:t>
            </w:r>
          </w:p>
        </w:tc>
      </w:tr>
      <w:tr w:rsidR="00560334" w14:paraId="67A93D3B" w14:textId="77777777" w:rsidTr="00560334">
        <w:tc>
          <w:tcPr>
            <w:tcW w:w="3053" w:type="dxa"/>
            <w:tcBorders>
              <w:top w:val="double" w:sz="4" w:space="0" w:color="auto"/>
              <w:left w:val="single" w:sz="4" w:space="0" w:color="auto"/>
              <w:bottom w:val="single" w:sz="4" w:space="0" w:color="auto"/>
              <w:right w:val="single" w:sz="4" w:space="0" w:color="auto"/>
            </w:tcBorders>
            <w:shd w:val="clear" w:color="auto" w:fill="F7CAAC"/>
            <w:hideMark/>
          </w:tcPr>
          <w:p w14:paraId="7F4AEC79" w14:textId="77777777" w:rsidR="00560334" w:rsidRDefault="00560334" w:rsidP="00560334">
            <w:pPr>
              <w:spacing w:line="254" w:lineRule="auto"/>
              <w:jc w:val="both"/>
              <w:rPr>
                <w:b/>
                <w:lang w:eastAsia="en-US"/>
              </w:rPr>
            </w:pPr>
            <w:r>
              <w:rPr>
                <w:b/>
                <w:lang w:eastAsia="en-US"/>
              </w:rPr>
              <w:t>Název studijního předmětu</w:t>
            </w:r>
          </w:p>
        </w:tc>
        <w:tc>
          <w:tcPr>
            <w:tcW w:w="6728" w:type="dxa"/>
            <w:gridSpan w:val="7"/>
            <w:tcBorders>
              <w:top w:val="double" w:sz="4" w:space="0" w:color="auto"/>
              <w:left w:val="single" w:sz="4" w:space="0" w:color="auto"/>
              <w:bottom w:val="single" w:sz="4" w:space="0" w:color="auto"/>
              <w:right w:val="single" w:sz="4" w:space="0" w:color="auto"/>
            </w:tcBorders>
            <w:hideMark/>
          </w:tcPr>
          <w:p w14:paraId="785ECB46" w14:textId="77777777" w:rsidR="00560334" w:rsidRDefault="00560334" w:rsidP="00560334">
            <w:pPr>
              <w:spacing w:line="254" w:lineRule="auto"/>
              <w:jc w:val="both"/>
              <w:rPr>
                <w:color w:val="44546A" w:themeColor="text2"/>
                <w:lang w:eastAsia="en-US"/>
              </w:rPr>
            </w:pPr>
            <w:r>
              <w:rPr>
                <w:lang w:eastAsia="en-US"/>
              </w:rPr>
              <w:t>Vizuální komunikace 4</w:t>
            </w:r>
          </w:p>
        </w:tc>
      </w:tr>
      <w:tr w:rsidR="00560334" w14:paraId="3F7EFD9A" w14:textId="77777777" w:rsidTr="00560334">
        <w:tc>
          <w:tcPr>
            <w:tcW w:w="3053" w:type="dxa"/>
            <w:tcBorders>
              <w:top w:val="single" w:sz="4" w:space="0" w:color="auto"/>
              <w:left w:val="single" w:sz="4" w:space="0" w:color="auto"/>
              <w:bottom w:val="single" w:sz="4" w:space="0" w:color="auto"/>
              <w:right w:val="single" w:sz="4" w:space="0" w:color="auto"/>
            </w:tcBorders>
            <w:shd w:val="clear" w:color="auto" w:fill="F7CAAC"/>
            <w:hideMark/>
          </w:tcPr>
          <w:p w14:paraId="629EE390" w14:textId="77777777" w:rsidR="00560334" w:rsidRDefault="00560334" w:rsidP="00560334">
            <w:pPr>
              <w:spacing w:line="254" w:lineRule="auto"/>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048CF112" w14:textId="77777777" w:rsidR="00560334" w:rsidRDefault="00560334" w:rsidP="00560334">
            <w:pPr>
              <w:autoSpaceDE w:val="0"/>
              <w:autoSpaceDN w:val="0"/>
              <w:adjustRightInd w:val="0"/>
              <w:spacing w:line="254" w:lineRule="auto"/>
              <w:rPr>
                <w:lang w:eastAsia="en-US"/>
              </w:rPr>
            </w:pPr>
            <w:r>
              <w:rPr>
                <w:rFonts w:eastAsia="Calibri"/>
                <w:lang w:eastAsia="en-US"/>
              </w:rPr>
              <w:t>povinný, 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E08E647" w14:textId="77777777" w:rsidR="00560334" w:rsidRDefault="00560334" w:rsidP="00560334">
            <w:pPr>
              <w:spacing w:line="254" w:lineRule="auto"/>
              <w:jc w:val="both"/>
              <w:rPr>
                <w:lang w:eastAsia="en-US"/>
              </w:rPr>
            </w:pPr>
            <w:r>
              <w:rPr>
                <w:b/>
                <w:lang w:eastAsia="en-US"/>
              </w:rPr>
              <w:t>doporučený ročník/semestr</w:t>
            </w:r>
          </w:p>
        </w:tc>
        <w:tc>
          <w:tcPr>
            <w:tcW w:w="627" w:type="dxa"/>
            <w:tcBorders>
              <w:top w:val="single" w:sz="4" w:space="0" w:color="auto"/>
              <w:left w:val="single" w:sz="4" w:space="0" w:color="auto"/>
              <w:bottom w:val="single" w:sz="4" w:space="0" w:color="auto"/>
              <w:right w:val="single" w:sz="4" w:space="0" w:color="auto"/>
            </w:tcBorders>
            <w:hideMark/>
          </w:tcPr>
          <w:p w14:paraId="2677081D" w14:textId="77777777" w:rsidR="00560334" w:rsidRDefault="00560334" w:rsidP="00560334">
            <w:pPr>
              <w:spacing w:line="254" w:lineRule="auto"/>
              <w:jc w:val="both"/>
              <w:rPr>
                <w:lang w:eastAsia="en-US"/>
              </w:rPr>
            </w:pPr>
            <w:r>
              <w:rPr>
                <w:lang w:eastAsia="en-US"/>
              </w:rPr>
              <w:t>1/LS</w:t>
            </w:r>
          </w:p>
        </w:tc>
      </w:tr>
      <w:tr w:rsidR="00560334" w14:paraId="40FD94CF" w14:textId="77777777" w:rsidTr="00560334">
        <w:tc>
          <w:tcPr>
            <w:tcW w:w="3053" w:type="dxa"/>
            <w:tcBorders>
              <w:top w:val="single" w:sz="4" w:space="0" w:color="auto"/>
              <w:left w:val="single" w:sz="4" w:space="0" w:color="auto"/>
              <w:bottom w:val="single" w:sz="4" w:space="0" w:color="auto"/>
              <w:right w:val="single" w:sz="4" w:space="0" w:color="auto"/>
            </w:tcBorders>
            <w:shd w:val="clear" w:color="auto" w:fill="F7CAAC"/>
            <w:hideMark/>
          </w:tcPr>
          <w:p w14:paraId="05D3D836" w14:textId="77777777" w:rsidR="00560334" w:rsidRDefault="00560334" w:rsidP="00560334">
            <w:pPr>
              <w:spacing w:line="254" w:lineRule="auto"/>
              <w:jc w:val="both"/>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2B1A4C3C" w14:textId="48E4304E" w:rsidR="00560334" w:rsidRDefault="00560334" w:rsidP="00560334">
            <w:pPr>
              <w:autoSpaceDE w:val="0"/>
              <w:autoSpaceDN w:val="0"/>
              <w:adjustRightInd w:val="0"/>
              <w:spacing w:line="254" w:lineRule="auto"/>
              <w:rPr>
                <w:color w:val="44546A" w:themeColor="text2"/>
                <w:sz w:val="16"/>
                <w:szCs w:val="16"/>
                <w:lang w:eastAsia="en-US"/>
              </w:rPr>
            </w:pPr>
            <w:r>
              <w:rPr>
                <w:rFonts w:eastAsia="Calibri"/>
                <w:lang w:eastAsia="en-US"/>
              </w:rPr>
              <w:t>13</w:t>
            </w:r>
            <w:r w:rsidR="00BC3F5F">
              <w:rPr>
                <w:rFonts w:eastAsia="Calibri"/>
                <w:lang w:eastAsia="en-US"/>
              </w:rPr>
              <w:t xml:space="preserve"> </w:t>
            </w:r>
            <w:r>
              <w:rPr>
                <w:rFonts w:eastAsia="Calibri"/>
                <w:lang w:eastAsia="en-US"/>
              </w:rPr>
              <w:t>s</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2AEB719D" w14:textId="77777777" w:rsidR="00560334" w:rsidRDefault="00560334" w:rsidP="00560334">
            <w:pPr>
              <w:spacing w:line="254"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25726961" w14:textId="0439B5CA" w:rsidR="00560334" w:rsidRDefault="00560334" w:rsidP="00560334">
            <w:pPr>
              <w:spacing w:line="254" w:lineRule="auto"/>
              <w:jc w:val="both"/>
              <w:rPr>
                <w:lang w:eastAsia="en-US"/>
              </w:rPr>
            </w:pPr>
            <w:r>
              <w:rPr>
                <w:lang w:eastAsia="en-US"/>
              </w:rPr>
              <w:t>13</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314183CF" w14:textId="77777777" w:rsidR="00560334" w:rsidRDefault="00560334" w:rsidP="00560334">
            <w:pPr>
              <w:spacing w:line="254" w:lineRule="auto"/>
              <w:jc w:val="both"/>
              <w:rPr>
                <w:b/>
                <w:lang w:eastAsia="en-US"/>
              </w:rPr>
            </w:pPr>
            <w:r>
              <w:rPr>
                <w:b/>
                <w:lang w:eastAsia="en-US"/>
              </w:rPr>
              <w:t>kreditů</w:t>
            </w:r>
          </w:p>
        </w:tc>
        <w:tc>
          <w:tcPr>
            <w:tcW w:w="1166" w:type="dxa"/>
            <w:gridSpan w:val="2"/>
            <w:tcBorders>
              <w:top w:val="single" w:sz="4" w:space="0" w:color="auto"/>
              <w:left w:val="single" w:sz="4" w:space="0" w:color="auto"/>
              <w:bottom w:val="single" w:sz="4" w:space="0" w:color="auto"/>
              <w:right w:val="single" w:sz="4" w:space="0" w:color="auto"/>
            </w:tcBorders>
            <w:hideMark/>
          </w:tcPr>
          <w:p w14:paraId="396A604F" w14:textId="77777777" w:rsidR="00560334" w:rsidRDefault="00560334" w:rsidP="00560334">
            <w:pPr>
              <w:spacing w:line="254" w:lineRule="auto"/>
              <w:jc w:val="both"/>
              <w:rPr>
                <w:lang w:eastAsia="en-US"/>
              </w:rPr>
            </w:pPr>
            <w:r>
              <w:rPr>
                <w:lang w:eastAsia="en-US"/>
              </w:rPr>
              <w:t>2</w:t>
            </w:r>
          </w:p>
        </w:tc>
      </w:tr>
      <w:tr w:rsidR="00560334" w14:paraId="09C8B9DB" w14:textId="77777777" w:rsidTr="00560334">
        <w:tc>
          <w:tcPr>
            <w:tcW w:w="3053" w:type="dxa"/>
            <w:tcBorders>
              <w:top w:val="single" w:sz="4" w:space="0" w:color="auto"/>
              <w:left w:val="single" w:sz="4" w:space="0" w:color="auto"/>
              <w:bottom w:val="single" w:sz="4" w:space="0" w:color="auto"/>
              <w:right w:val="single" w:sz="4" w:space="0" w:color="auto"/>
            </w:tcBorders>
            <w:shd w:val="clear" w:color="auto" w:fill="F7CAAC"/>
            <w:hideMark/>
          </w:tcPr>
          <w:p w14:paraId="5B42A86F" w14:textId="77777777" w:rsidR="00560334" w:rsidRDefault="00560334" w:rsidP="00560334">
            <w:pPr>
              <w:spacing w:line="254" w:lineRule="auto"/>
              <w:rPr>
                <w:b/>
                <w:sz w:val="22"/>
                <w:lang w:eastAsia="en-US"/>
              </w:rPr>
            </w:pPr>
            <w:r>
              <w:rPr>
                <w:b/>
                <w:lang w:eastAsia="en-US"/>
              </w:rPr>
              <w:t>Prerekvizity, korekvizity, ekvivalence</w:t>
            </w:r>
          </w:p>
        </w:tc>
        <w:tc>
          <w:tcPr>
            <w:tcW w:w="6728" w:type="dxa"/>
            <w:gridSpan w:val="7"/>
            <w:tcBorders>
              <w:top w:val="single" w:sz="4" w:space="0" w:color="auto"/>
              <w:left w:val="single" w:sz="4" w:space="0" w:color="auto"/>
              <w:bottom w:val="single" w:sz="4" w:space="0" w:color="auto"/>
              <w:right w:val="single" w:sz="4" w:space="0" w:color="auto"/>
            </w:tcBorders>
          </w:tcPr>
          <w:p w14:paraId="27447EFF" w14:textId="77777777" w:rsidR="00560334" w:rsidRDefault="00560334" w:rsidP="00560334">
            <w:pPr>
              <w:spacing w:line="254" w:lineRule="auto"/>
              <w:jc w:val="both"/>
              <w:rPr>
                <w:sz w:val="16"/>
                <w:szCs w:val="16"/>
                <w:lang w:eastAsia="en-US"/>
              </w:rPr>
            </w:pPr>
          </w:p>
        </w:tc>
      </w:tr>
      <w:tr w:rsidR="00560334" w14:paraId="1066AF96" w14:textId="77777777" w:rsidTr="00560334">
        <w:tc>
          <w:tcPr>
            <w:tcW w:w="3053" w:type="dxa"/>
            <w:tcBorders>
              <w:top w:val="single" w:sz="4" w:space="0" w:color="auto"/>
              <w:left w:val="single" w:sz="4" w:space="0" w:color="auto"/>
              <w:bottom w:val="single" w:sz="4" w:space="0" w:color="auto"/>
              <w:right w:val="single" w:sz="4" w:space="0" w:color="auto"/>
            </w:tcBorders>
            <w:shd w:val="clear" w:color="auto" w:fill="F7CAAC"/>
            <w:hideMark/>
          </w:tcPr>
          <w:p w14:paraId="748EC964" w14:textId="77777777" w:rsidR="00560334" w:rsidRDefault="00560334" w:rsidP="00560334">
            <w:pPr>
              <w:spacing w:line="254" w:lineRule="auto"/>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24D1026E" w14:textId="77777777" w:rsidR="00560334" w:rsidRDefault="00560334" w:rsidP="00560334">
            <w:pPr>
              <w:spacing w:line="254" w:lineRule="auto"/>
              <w:jc w:val="both"/>
              <w:rPr>
                <w:lang w:eastAsia="en-US"/>
              </w:rPr>
            </w:pPr>
            <w:r>
              <w:rPr>
                <w:rFonts w:eastAsia="Calibri"/>
                <w:lang w:eastAsia="en-US"/>
              </w:rPr>
              <w:t>klasifikovaný 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01570E9B" w14:textId="77777777" w:rsidR="00560334" w:rsidRDefault="00560334" w:rsidP="00560334">
            <w:pPr>
              <w:spacing w:line="254" w:lineRule="auto"/>
              <w:jc w:val="both"/>
              <w:rPr>
                <w:b/>
                <w:lang w:eastAsia="en-US"/>
              </w:rPr>
            </w:pPr>
            <w:r>
              <w:rPr>
                <w:b/>
                <w:lang w:eastAsia="en-US"/>
              </w:rPr>
              <w:t>Forma výuky</w:t>
            </w:r>
          </w:p>
        </w:tc>
        <w:tc>
          <w:tcPr>
            <w:tcW w:w="1166" w:type="dxa"/>
            <w:gridSpan w:val="2"/>
            <w:tcBorders>
              <w:top w:val="single" w:sz="4" w:space="0" w:color="auto"/>
              <w:left w:val="single" w:sz="4" w:space="0" w:color="auto"/>
              <w:bottom w:val="single" w:sz="4" w:space="0" w:color="auto"/>
              <w:right w:val="single" w:sz="4" w:space="0" w:color="auto"/>
            </w:tcBorders>
            <w:hideMark/>
          </w:tcPr>
          <w:p w14:paraId="03D7FF38" w14:textId="77777777" w:rsidR="00560334" w:rsidRDefault="00560334" w:rsidP="00560334">
            <w:pPr>
              <w:spacing w:line="254" w:lineRule="auto"/>
              <w:jc w:val="both"/>
              <w:rPr>
                <w:lang w:eastAsia="en-US"/>
              </w:rPr>
            </w:pPr>
            <w:r>
              <w:rPr>
                <w:rFonts w:eastAsia="Calibri"/>
                <w:lang w:eastAsia="en-US"/>
              </w:rPr>
              <w:t>seminář</w:t>
            </w:r>
          </w:p>
        </w:tc>
      </w:tr>
      <w:tr w:rsidR="00560334" w14:paraId="66D638E5" w14:textId="77777777" w:rsidTr="00560334">
        <w:tc>
          <w:tcPr>
            <w:tcW w:w="3053" w:type="dxa"/>
            <w:tcBorders>
              <w:top w:val="single" w:sz="4" w:space="0" w:color="auto"/>
              <w:left w:val="single" w:sz="4" w:space="0" w:color="auto"/>
              <w:bottom w:val="single" w:sz="4" w:space="0" w:color="auto"/>
              <w:right w:val="single" w:sz="4" w:space="0" w:color="auto"/>
            </w:tcBorders>
            <w:shd w:val="clear" w:color="auto" w:fill="F7CAAC"/>
            <w:hideMark/>
          </w:tcPr>
          <w:p w14:paraId="4E6ABADB" w14:textId="77777777" w:rsidR="00560334" w:rsidRDefault="00560334" w:rsidP="00560334">
            <w:pPr>
              <w:spacing w:line="254" w:lineRule="auto"/>
              <w:rPr>
                <w:b/>
                <w:lang w:eastAsia="en-US"/>
              </w:rPr>
            </w:pPr>
            <w:r>
              <w:rPr>
                <w:b/>
                <w:lang w:eastAsia="en-US"/>
              </w:rPr>
              <w:t>Forma způsobu ověření studijních výsledků a další požadavky na studenta</w:t>
            </w:r>
          </w:p>
        </w:tc>
        <w:tc>
          <w:tcPr>
            <w:tcW w:w="6728" w:type="dxa"/>
            <w:gridSpan w:val="7"/>
            <w:tcBorders>
              <w:top w:val="single" w:sz="4" w:space="0" w:color="auto"/>
              <w:left w:val="single" w:sz="4" w:space="0" w:color="auto"/>
              <w:bottom w:val="nil"/>
              <w:right w:val="single" w:sz="4" w:space="0" w:color="auto"/>
            </w:tcBorders>
            <w:hideMark/>
          </w:tcPr>
          <w:p w14:paraId="6F8F4851" w14:textId="77777777" w:rsidR="00560334" w:rsidRDefault="00560334" w:rsidP="00560334">
            <w:pPr>
              <w:spacing w:line="254" w:lineRule="auto"/>
              <w:jc w:val="both"/>
              <w:rPr>
                <w:lang w:eastAsia="en-US"/>
              </w:rPr>
            </w:pPr>
            <w:r>
              <w:rPr>
                <w:lang w:eastAsia="en-US"/>
              </w:rPr>
              <w:t>Je nutné praktické zpracování zadaného úkolu a aktivní účast na daném předmětu.</w:t>
            </w:r>
          </w:p>
        </w:tc>
      </w:tr>
      <w:tr w:rsidR="00560334" w14:paraId="2B4A427E" w14:textId="77777777" w:rsidTr="00560334">
        <w:trPr>
          <w:trHeight w:val="252"/>
        </w:trPr>
        <w:tc>
          <w:tcPr>
            <w:tcW w:w="9781" w:type="dxa"/>
            <w:gridSpan w:val="8"/>
            <w:tcBorders>
              <w:top w:val="nil"/>
              <w:left w:val="single" w:sz="4" w:space="0" w:color="auto"/>
              <w:bottom w:val="single" w:sz="4" w:space="0" w:color="auto"/>
              <w:right w:val="single" w:sz="4" w:space="0" w:color="auto"/>
            </w:tcBorders>
          </w:tcPr>
          <w:p w14:paraId="43519191" w14:textId="77777777" w:rsidR="00560334" w:rsidRDefault="00560334" w:rsidP="00560334">
            <w:pPr>
              <w:spacing w:line="254" w:lineRule="auto"/>
              <w:jc w:val="both"/>
              <w:rPr>
                <w:lang w:eastAsia="en-US"/>
              </w:rPr>
            </w:pPr>
          </w:p>
        </w:tc>
      </w:tr>
      <w:tr w:rsidR="00560334" w14:paraId="0C7BB5D1" w14:textId="77777777" w:rsidTr="00560334">
        <w:trPr>
          <w:trHeight w:val="197"/>
        </w:trPr>
        <w:tc>
          <w:tcPr>
            <w:tcW w:w="3053" w:type="dxa"/>
            <w:tcBorders>
              <w:top w:val="nil"/>
              <w:left w:val="single" w:sz="4" w:space="0" w:color="auto"/>
              <w:bottom w:val="single" w:sz="4" w:space="0" w:color="auto"/>
              <w:right w:val="single" w:sz="4" w:space="0" w:color="auto"/>
            </w:tcBorders>
            <w:shd w:val="clear" w:color="auto" w:fill="F7CAAC"/>
            <w:hideMark/>
          </w:tcPr>
          <w:p w14:paraId="5AE594F1" w14:textId="77777777" w:rsidR="00560334" w:rsidRDefault="00560334" w:rsidP="00560334">
            <w:pPr>
              <w:spacing w:line="254" w:lineRule="auto"/>
              <w:jc w:val="both"/>
              <w:rPr>
                <w:b/>
                <w:lang w:eastAsia="en-US"/>
              </w:rPr>
            </w:pPr>
            <w:r>
              <w:rPr>
                <w:b/>
                <w:lang w:eastAsia="en-US"/>
              </w:rPr>
              <w:t>Garant předmětu</w:t>
            </w:r>
          </w:p>
        </w:tc>
        <w:tc>
          <w:tcPr>
            <w:tcW w:w="6728" w:type="dxa"/>
            <w:gridSpan w:val="7"/>
            <w:tcBorders>
              <w:top w:val="nil"/>
              <w:left w:val="single" w:sz="4" w:space="0" w:color="auto"/>
              <w:bottom w:val="single" w:sz="4" w:space="0" w:color="auto"/>
              <w:right w:val="single" w:sz="4" w:space="0" w:color="auto"/>
            </w:tcBorders>
            <w:hideMark/>
          </w:tcPr>
          <w:p w14:paraId="348FD218" w14:textId="77777777" w:rsidR="00560334" w:rsidRDefault="00560334" w:rsidP="00560334">
            <w:pPr>
              <w:spacing w:line="254" w:lineRule="auto"/>
              <w:jc w:val="both"/>
              <w:rPr>
                <w:lang w:eastAsia="en-US"/>
              </w:rPr>
            </w:pPr>
            <w:r>
              <w:rPr>
                <w:lang w:eastAsia="en-US"/>
              </w:rPr>
              <w:t>MgA. Václav Skácel</w:t>
            </w:r>
          </w:p>
        </w:tc>
      </w:tr>
      <w:tr w:rsidR="00560334" w14:paraId="34F07025" w14:textId="77777777" w:rsidTr="00560334">
        <w:trPr>
          <w:trHeight w:val="243"/>
        </w:trPr>
        <w:tc>
          <w:tcPr>
            <w:tcW w:w="3053" w:type="dxa"/>
            <w:tcBorders>
              <w:top w:val="nil"/>
              <w:left w:val="single" w:sz="4" w:space="0" w:color="auto"/>
              <w:bottom w:val="single" w:sz="4" w:space="0" w:color="auto"/>
              <w:right w:val="single" w:sz="4" w:space="0" w:color="auto"/>
            </w:tcBorders>
            <w:shd w:val="clear" w:color="auto" w:fill="F7CAAC"/>
            <w:hideMark/>
          </w:tcPr>
          <w:p w14:paraId="00FAD744" w14:textId="77777777" w:rsidR="00560334" w:rsidRDefault="00560334" w:rsidP="00560334">
            <w:pPr>
              <w:spacing w:line="254" w:lineRule="auto"/>
              <w:rPr>
                <w:b/>
                <w:lang w:eastAsia="en-US"/>
              </w:rPr>
            </w:pPr>
            <w:r>
              <w:rPr>
                <w:b/>
                <w:lang w:eastAsia="en-US"/>
              </w:rPr>
              <w:t>Zapojení garanta do výuky předmětu</w:t>
            </w:r>
          </w:p>
        </w:tc>
        <w:tc>
          <w:tcPr>
            <w:tcW w:w="6728" w:type="dxa"/>
            <w:gridSpan w:val="7"/>
            <w:tcBorders>
              <w:top w:val="nil"/>
              <w:left w:val="single" w:sz="4" w:space="0" w:color="auto"/>
              <w:bottom w:val="single" w:sz="4" w:space="0" w:color="auto"/>
              <w:right w:val="single" w:sz="4" w:space="0" w:color="auto"/>
            </w:tcBorders>
            <w:hideMark/>
          </w:tcPr>
          <w:p w14:paraId="3220F1FE" w14:textId="77777777" w:rsidR="00560334" w:rsidRDefault="00560334" w:rsidP="00560334">
            <w:pPr>
              <w:spacing w:line="254" w:lineRule="auto"/>
              <w:jc w:val="both"/>
              <w:rPr>
                <w:lang w:eastAsia="en-US"/>
              </w:rPr>
            </w:pPr>
            <w:r>
              <w:rPr>
                <w:lang w:eastAsia="en-US"/>
              </w:rPr>
              <w:t>50 %</w:t>
            </w:r>
          </w:p>
        </w:tc>
      </w:tr>
      <w:tr w:rsidR="00560334" w14:paraId="31549287" w14:textId="77777777" w:rsidTr="00560334">
        <w:tc>
          <w:tcPr>
            <w:tcW w:w="3053" w:type="dxa"/>
            <w:tcBorders>
              <w:top w:val="single" w:sz="4" w:space="0" w:color="auto"/>
              <w:left w:val="single" w:sz="4" w:space="0" w:color="auto"/>
              <w:bottom w:val="single" w:sz="4" w:space="0" w:color="auto"/>
              <w:right w:val="single" w:sz="4" w:space="0" w:color="auto"/>
            </w:tcBorders>
            <w:shd w:val="clear" w:color="auto" w:fill="F7CAAC"/>
            <w:hideMark/>
          </w:tcPr>
          <w:p w14:paraId="070B1CBD" w14:textId="77777777" w:rsidR="00560334" w:rsidRDefault="00560334" w:rsidP="00560334">
            <w:pPr>
              <w:spacing w:line="254" w:lineRule="auto"/>
              <w:jc w:val="both"/>
              <w:rPr>
                <w:b/>
                <w:lang w:eastAsia="en-US"/>
              </w:rPr>
            </w:pPr>
            <w:r>
              <w:rPr>
                <w:b/>
                <w:lang w:eastAsia="en-US"/>
              </w:rPr>
              <w:t>Vyučující</w:t>
            </w:r>
          </w:p>
        </w:tc>
        <w:tc>
          <w:tcPr>
            <w:tcW w:w="6728" w:type="dxa"/>
            <w:gridSpan w:val="7"/>
            <w:tcBorders>
              <w:top w:val="single" w:sz="4" w:space="0" w:color="auto"/>
              <w:left w:val="single" w:sz="4" w:space="0" w:color="auto"/>
              <w:bottom w:val="nil"/>
              <w:right w:val="single" w:sz="4" w:space="0" w:color="auto"/>
            </w:tcBorders>
            <w:hideMark/>
          </w:tcPr>
          <w:p w14:paraId="505A3FF6" w14:textId="620D9051" w:rsidR="00560334" w:rsidRDefault="00560334" w:rsidP="00560334">
            <w:pPr>
              <w:spacing w:line="254" w:lineRule="auto"/>
              <w:jc w:val="both"/>
              <w:rPr>
                <w:lang w:eastAsia="en-US"/>
              </w:rPr>
            </w:pPr>
            <w:r>
              <w:rPr>
                <w:lang w:eastAsia="en-US"/>
              </w:rPr>
              <w:t>MgA. Václav Skácel</w:t>
            </w:r>
            <w:r w:rsidR="00C009AE">
              <w:rPr>
                <w:lang w:eastAsia="en-US"/>
              </w:rPr>
              <w:t xml:space="preserve"> 50 %</w:t>
            </w:r>
            <w:r>
              <w:rPr>
                <w:lang w:eastAsia="en-US"/>
              </w:rPr>
              <w:t>, MgA. Sabina Psotková</w:t>
            </w:r>
            <w:r w:rsidR="00C009AE">
              <w:rPr>
                <w:lang w:eastAsia="en-US"/>
              </w:rPr>
              <w:t xml:space="preserve"> 50 %</w:t>
            </w:r>
          </w:p>
        </w:tc>
      </w:tr>
      <w:tr w:rsidR="00560334" w14:paraId="7675CBA0" w14:textId="77777777" w:rsidTr="00560334">
        <w:trPr>
          <w:trHeight w:val="242"/>
        </w:trPr>
        <w:tc>
          <w:tcPr>
            <w:tcW w:w="9781" w:type="dxa"/>
            <w:gridSpan w:val="8"/>
            <w:tcBorders>
              <w:top w:val="nil"/>
              <w:left w:val="single" w:sz="4" w:space="0" w:color="auto"/>
              <w:bottom w:val="single" w:sz="4" w:space="0" w:color="auto"/>
              <w:right w:val="single" w:sz="4" w:space="0" w:color="auto"/>
            </w:tcBorders>
            <w:hideMark/>
          </w:tcPr>
          <w:p w14:paraId="14861239" w14:textId="77777777" w:rsidR="00560334" w:rsidRDefault="00560334" w:rsidP="00560334">
            <w:pPr>
              <w:spacing w:line="254" w:lineRule="auto"/>
              <w:jc w:val="both"/>
              <w:rPr>
                <w:lang w:eastAsia="en-US"/>
              </w:rPr>
            </w:pPr>
          </w:p>
        </w:tc>
      </w:tr>
      <w:tr w:rsidR="00560334" w14:paraId="755245D8" w14:textId="77777777" w:rsidTr="00560334">
        <w:tc>
          <w:tcPr>
            <w:tcW w:w="3053" w:type="dxa"/>
            <w:tcBorders>
              <w:top w:val="single" w:sz="4" w:space="0" w:color="auto"/>
              <w:left w:val="single" w:sz="4" w:space="0" w:color="auto"/>
              <w:bottom w:val="single" w:sz="4" w:space="0" w:color="auto"/>
              <w:right w:val="single" w:sz="4" w:space="0" w:color="auto"/>
            </w:tcBorders>
            <w:shd w:val="clear" w:color="auto" w:fill="F7CAAC"/>
            <w:hideMark/>
          </w:tcPr>
          <w:p w14:paraId="2011BECD" w14:textId="77777777" w:rsidR="00560334" w:rsidRDefault="00560334" w:rsidP="00560334">
            <w:pPr>
              <w:spacing w:line="254" w:lineRule="auto"/>
              <w:jc w:val="both"/>
              <w:rPr>
                <w:b/>
                <w:lang w:eastAsia="en-US"/>
              </w:rPr>
            </w:pPr>
            <w:r>
              <w:rPr>
                <w:b/>
                <w:lang w:eastAsia="en-US"/>
              </w:rPr>
              <w:t>Stručná anotace předmětu</w:t>
            </w:r>
          </w:p>
        </w:tc>
        <w:tc>
          <w:tcPr>
            <w:tcW w:w="6728" w:type="dxa"/>
            <w:gridSpan w:val="7"/>
            <w:tcBorders>
              <w:top w:val="single" w:sz="4" w:space="0" w:color="auto"/>
              <w:left w:val="single" w:sz="4" w:space="0" w:color="auto"/>
              <w:bottom w:val="nil"/>
              <w:right w:val="single" w:sz="4" w:space="0" w:color="auto"/>
            </w:tcBorders>
          </w:tcPr>
          <w:p w14:paraId="63D173BF" w14:textId="77777777" w:rsidR="00560334" w:rsidRDefault="00560334" w:rsidP="00560334">
            <w:pPr>
              <w:spacing w:line="254" w:lineRule="auto"/>
              <w:jc w:val="both"/>
              <w:rPr>
                <w:sz w:val="16"/>
                <w:szCs w:val="16"/>
                <w:lang w:eastAsia="en-US"/>
              </w:rPr>
            </w:pPr>
          </w:p>
        </w:tc>
      </w:tr>
      <w:tr w:rsidR="00560334" w14:paraId="73FA767C" w14:textId="77777777" w:rsidTr="00314409">
        <w:trPr>
          <w:trHeight w:val="1170"/>
        </w:trPr>
        <w:tc>
          <w:tcPr>
            <w:tcW w:w="9781" w:type="dxa"/>
            <w:gridSpan w:val="8"/>
            <w:tcBorders>
              <w:top w:val="nil"/>
              <w:left w:val="single" w:sz="4" w:space="0" w:color="auto"/>
              <w:bottom w:val="single" w:sz="12" w:space="0" w:color="auto"/>
              <w:right w:val="single" w:sz="4" w:space="0" w:color="auto"/>
            </w:tcBorders>
          </w:tcPr>
          <w:p w14:paraId="02222BE4" w14:textId="7BDE9802" w:rsidR="00560334" w:rsidRDefault="00560334" w:rsidP="00314409">
            <w:pPr>
              <w:spacing w:before="120" w:after="120"/>
              <w:jc w:val="both"/>
              <w:rPr>
                <w:lang w:eastAsia="en-US"/>
              </w:rPr>
            </w:pPr>
            <w:r>
              <w:rPr>
                <w:lang w:eastAsia="en-US"/>
              </w:rPr>
              <w:t>Předmět se zaměřuje na vizuální komu</w:t>
            </w:r>
            <w:r w:rsidR="002328C0">
              <w:rPr>
                <w:lang w:eastAsia="en-US"/>
              </w:rPr>
              <w:t>nikaci jako paralelní komunikaci</w:t>
            </w:r>
            <w:r>
              <w:rPr>
                <w:lang w:eastAsia="en-US"/>
              </w:rPr>
              <w:t xml:space="preserve">; masové sdělovací prostředky; písmo, typografie a grafický design jako součást vizuální komunikace, dále na nauku o písmu: názvosloví; latinka; skladebné části tiskových písem; konstrukční prvky písma; ligatury; barevný index písma; vyznačovací písma (česky, německy, anglicky). Součástí je profesionální práce s písmem: rozpal verzálek; vyrovnání řádků minusek; kompozice písma v ploše a aplikace </w:t>
            </w:r>
            <w:r w:rsidR="00314409">
              <w:rPr>
                <w:lang w:eastAsia="en-US"/>
              </w:rPr>
              <w:br/>
            </w:r>
            <w:r>
              <w:rPr>
                <w:lang w:eastAsia="en-US"/>
              </w:rPr>
              <w:t>v různých materiálech; zásady zhotovení písmového celku.</w:t>
            </w:r>
          </w:p>
        </w:tc>
      </w:tr>
      <w:tr w:rsidR="00560334" w14:paraId="129293F9" w14:textId="77777777" w:rsidTr="00560334">
        <w:trPr>
          <w:trHeight w:val="265"/>
        </w:trPr>
        <w:tc>
          <w:tcPr>
            <w:tcW w:w="3620" w:type="dxa"/>
            <w:gridSpan w:val="2"/>
            <w:tcBorders>
              <w:top w:val="nil"/>
              <w:left w:val="single" w:sz="4" w:space="0" w:color="auto"/>
              <w:bottom w:val="single" w:sz="4" w:space="0" w:color="auto"/>
              <w:right w:val="single" w:sz="4" w:space="0" w:color="auto"/>
            </w:tcBorders>
            <w:shd w:val="clear" w:color="auto" w:fill="F7CAAC"/>
            <w:hideMark/>
          </w:tcPr>
          <w:p w14:paraId="6AA056C7" w14:textId="77777777" w:rsidR="00560334" w:rsidRDefault="00560334" w:rsidP="00560334">
            <w:pPr>
              <w:spacing w:line="254" w:lineRule="auto"/>
              <w:jc w:val="both"/>
              <w:rPr>
                <w:lang w:eastAsia="en-US"/>
              </w:rPr>
            </w:pPr>
            <w:r>
              <w:rPr>
                <w:b/>
                <w:lang w:eastAsia="en-US"/>
              </w:rPr>
              <w:t>Studijní literatura a studijní pomůcky</w:t>
            </w:r>
          </w:p>
        </w:tc>
        <w:tc>
          <w:tcPr>
            <w:tcW w:w="6161" w:type="dxa"/>
            <w:gridSpan w:val="6"/>
            <w:tcBorders>
              <w:top w:val="nil"/>
              <w:left w:val="single" w:sz="4" w:space="0" w:color="auto"/>
              <w:bottom w:val="nil"/>
              <w:right w:val="single" w:sz="4" w:space="0" w:color="auto"/>
            </w:tcBorders>
          </w:tcPr>
          <w:p w14:paraId="242DF812" w14:textId="77777777" w:rsidR="00560334" w:rsidRDefault="00560334" w:rsidP="00560334">
            <w:pPr>
              <w:spacing w:line="254" w:lineRule="auto"/>
              <w:jc w:val="both"/>
              <w:rPr>
                <w:lang w:eastAsia="en-US"/>
              </w:rPr>
            </w:pPr>
          </w:p>
        </w:tc>
      </w:tr>
      <w:tr w:rsidR="00560334" w14:paraId="62331A51" w14:textId="77777777" w:rsidTr="00306572">
        <w:trPr>
          <w:trHeight w:val="2598"/>
        </w:trPr>
        <w:tc>
          <w:tcPr>
            <w:tcW w:w="9781" w:type="dxa"/>
            <w:gridSpan w:val="8"/>
            <w:tcBorders>
              <w:top w:val="nil"/>
              <w:left w:val="single" w:sz="4" w:space="0" w:color="auto"/>
              <w:bottom w:val="single" w:sz="4" w:space="0" w:color="auto"/>
              <w:right w:val="single" w:sz="4" w:space="0" w:color="auto"/>
            </w:tcBorders>
          </w:tcPr>
          <w:p w14:paraId="6175A3FA" w14:textId="77777777" w:rsidR="00560334" w:rsidRDefault="00560334" w:rsidP="00560334">
            <w:pPr>
              <w:spacing w:line="254" w:lineRule="auto"/>
              <w:rPr>
                <w:b/>
                <w:lang w:eastAsia="en-US"/>
              </w:rPr>
            </w:pPr>
            <w:r>
              <w:rPr>
                <w:b/>
                <w:lang w:eastAsia="en-US"/>
              </w:rPr>
              <w:t xml:space="preserve">Povinná: </w:t>
            </w:r>
          </w:p>
          <w:p w14:paraId="74ECEE69" w14:textId="77777777" w:rsidR="0092406B" w:rsidRDefault="00560334" w:rsidP="00560334">
            <w:pPr>
              <w:spacing w:line="254" w:lineRule="auto"/>
              <w:rPr>
                <w:shd w:val="clear" w:color="auto" w:fill="FFFFFF"/>
                <w:lang w:eastAsia="en-US"/>
              </w:rPr>
            </w:pPr>
            <w:r>
              <w:rPr>
                <w:shd w:val="clear" w:color="auto" w:fill="FFFFFF"/>
                <w:lang w:eastAsia="en-US"/>
              </w:rPr>
              <w:t>AMBROSE, Gavin. HARRIS, Paul.</w:t>
            </w:r>
            <w:r>
              <w:rPr>
                <w:rStyle w:val="apple-converted-space"/>
                <w:shd w:val="clear" w:color="auto" w:fill="FFFFFF"/>
              </w:rPr>
              <w:t> </w:t>
            </w:r>
            <w:r>
              <w:rPr>
                <w:i/>
                <w:iCs/>
                <w:lang w:eastAsia="en-US"/>
              </w:rPr>
              <w:t>Grafický design: designové myšlení</w:t>
            </w:r>
            <w:r>
              <w:rPr>
                <w:shd w:val="clear" w:color="auto" w:fill="FFFFFF"/>
                <w:lang w:eastAsia="en-US"/>
              </w:rPr>
              <w:t xml:space="preserve">. Brno: Computer Press, 2011. </w:t>
            </w:r>
          </w:p>
          <w:p w14:paraId="79209D16" w14:textId="4DFCC3B6" w:rsidR="00560334" w:rsidRPr="00FC1AFE" w:rsidRDefault="00560334" w:rsidP="00560334">
            <w:pPr>
              <w:spacing w:line="254" w:lineRule="auto"/>
              <w:rPr>
                <w:lang w:eastAsia="en-US"/>
              </w:rPr>
            </w:pPr>
            <w:r>
              <w:rPr>
                <w:shd w:val="clear" w:color="auto" w:fill="FFFFFF"/>
                <w:lang w:eastAsia="en-US"/>
              </w:rPr>
              <w:t>ISBN 9788025132456.</w:t>
            </w:r>
          </w:p>
          <w:p w14:paraId="527CD198" w14:textId="77777777" w:rsidR="00560334" w:rsidRDefault="00560334" w:rsidP="00560334">
            <w:pPr>
              <w:spacing w:line="254" w:lineRule="auto"/>
              <w:jc w:val="both"/>
              <w:rPr>
                <w:b/>
                <w:lang w:eastAsia="en-US"/>
              </w:rPr>
            </w:pPr>
            <w:r>
              <w:rPr>
                <w:b/>
                <w:lang w:eastAsia="en-US"/>
              </w:rPr>
              <w:t xml:space="preserve">Doporučená: </w:t>
            </w:r>
          </w:p>
          <w:p w14:paraId="77DC64DE" w14:textId="77777777" w:rsidR="00AA3347" w:rsidRPr="00AA3347" w:rsidRDefault="00AA3347" w:rsidP="00AA3347">
            <w:pPr>
              <w:spacing w:line="254" w:lineRule="auto"/>
              <w:rPr>
                <w:ins w:id="372" w:author="Hana Ponížilová" w:date="2023-05-25T17:10:00Z"/>
                <w:shd w:val="clear" w:color="auto" w:fill="FFFFFF"/>
                <w:lang w:eastAsia="en-US"/>
              </w:rPr>
            </w:pPr>
            <w:ins w:id="373" w:author="Hana Ponížilová" w:date="2023-05-25T17:10:00Z">
              <w:r w:rsidRPr="00AA3347">
                <w:rPr>
                  <w:shd w:val="clear" w:color="auto" w:fill="FFFFFF"/>
                  <w:lang w:eastAsia="en-US"/>
                </w:rPr>
                <w:t xml:space="preserve">MANOVICH, Lev. </w:t>
              </w:r>
              <w:r w:rsidRPr="00A70C91">
                <w:rPr>
                  <w:i/>
                  <w:iCs/>
                  <w:shd w:val="clear" w:color="auto" w:fill="FFFFFF"/>
                  <w:lang w:eastAsia="en-US"/>
                </w:rPr>
                <w:t>Jazyk nových médií</w:t>
              </w:r>
              <w:r w:rsidRPr="00AA3347">
                <w:rPr>
                  <w:shd w:val="clear" w:color="auto" w:fill="FFFFFF"/>
                  <w:lang w:eastAsia="en-US"/>
                </w:rPr>
                <w:t xml:space="preserve">. Praha: Univerzita Karlova, nakladatelství Karolinum, 2018. </w:t>
              </w:r>
            </w:ins>
          </w:p>
          <w:p w14:paraId="4D233C6D" w14:textId="77777777" w:rsidR="00AA3347" w:rsidRDefault="00AA3347" w:rsidP="00AA3347">
            <w:pPr>
              <w:spacing w:line="254" w:lineRule="auto"/>
              <w:rPr>
                <w:ins w:id="374" w:author="Hana Ponížilová" w:date="2023-05-25T17:10:00Z"/>
                <w:shd w:val="clear" w:color="auto" w:fill="FFFFFF"/>
                <w:lang w:eastAsia="en-US"/>
              </w:rPr>
            </w:pPr>
            <w:ins w:id="375" w:author="Hana Ponížilová" w:date="2023-05-25T17:10:00Z">
              <w:r w:rsidRPr="00AA3347">
                <w:rPr>
                  <w:shd w:val="clear" w:color="auto" w:fill="FFFFFF"/>
                  <w:lang w:eastAsia="en-US"/>
                </w:rPr>
                <w:t>ISBN 978-80-246-2961-2.</w:t>
              </w:r>
            </w:ins>
          </w:p>
          <w:p w14:paraId="4AA697A7" w14:textId="006C130B" w:rsidR="0092406B" w:rsidRDefault="00560334" w:rsidP="00AA3347">
            <w:pPr>
              <w:spacing w:line="254" w:lineRule="auto"/>
              <w:rPr>
                <w:shd w:val="clear" w:color="auto" w:fill="FFFFFF"/>
                <w:lang w:eastAsia="en-US"/>
              </w:rPr>
            </w:pPr>
            <w:r>
              <w:rPr>
                <w:shd w:val="clear" w:color="auto" w:fill="FFFFFF"/>
                <w:lang w:eastAsia="en-US"/>
              </w:rPr>
              <w:t>ŽAMPA, Svatopluk, Milan KUNČÁK a Jana TÁBORSKÁ.</w:t>
            </w:r>
            <w:r>
              <w:rPr>
                <w:rStyle w:val="apple-converted-space"/>
                <w:shd w:val="clear" w:color="auto" w:fill="FFFFFF"/>
              </w:rPr>
              <w:t> </w:t>
            </w:r>
            <w:r>
              <w:rPr>
                <w:i/>
                <w:iCs/>
                <w:lang w:eastAsia="en-US"/>
              </w:rPr>
              <w:t xml:space="preserve">Vše začalo a dodnes trvá tímto symbolem: Mezinárodní strojírenský </w:t>
            </w:r>
            <w:r w:rsidR="00E90F13">
              <w:rPr>
                <w:i/>
                <w:iCs/>
                <w:lang w:eastAsia="en-US"/>
              </w:rPr>
              <w:t>veletrh – grafické</w:t>
            </w:r>
            <w:r>
              <w:rPr>
                <w:i/>
                <w:iCs/>
                <w:lang w:eastAsia="en-US"/>
              </w:rPr>
              <w:t xml:space="preserve"> ikony a další atributy padesátileté historie = [It all began with this symbol: The International Engineering </w:t>
            </w:r>
            <w:r w:rsidR="00E90F13">
              <w:rPr>
                <w:i/>
                <w:iCs/>
                <w:lang w:eastAsia="en-US"/>
              </w:rPr>
              <w:t>Fair – a</w:t>
            </w:r>
            <w:r>
              <w:rPr>
                <w:i/>
                <w:iCs/>
                <w:lang w:eastAsia="en-US"/>
              </w:rPr>
              <w:t xml:space="preserve"> fifty-year history of graphic design]: 1959-2008</w:t>
            </w:r>
            <w:r>
              <w:rPr>
                <w:shd w:val="clear" w:color="auto" w:fill="FFFFFF"/>
                <w:lang w:eastAsia="en-US"/>
              </w:rPr>
              <w:t xml:space="preserve">. Brno: EXPO DATA, 2008. </w:t>
            </w:r>
          </w:p>
          <w:p w14:paraId="19819421" w14:textId="4FB0BF45" w:rsidR="00560334" w:rsidRDefault="00560334" w:rsidP="00560334">
            <w:pPr>
              <w:spacing w:line="254" w:lineRule="auto"/>
              <w:rPr>
                <w:iCs/>
                <w:lang w:eastAsia="en-US"/>
              </w:rPr>
            </w:pPr>
            <w:r>
              <w:rPr>
                <w:shd w:val="clear" w:color="auto" w:fill="FFFFFF"/>
                <w:lang w:eastAsia="en-US"/>
              </w:rPr>
              <w:t>ISBN 9788072932214.</w:t>
            </w:r>
          </w:p>
          <w:p w14:paraId="2EE6AACC" w14:textId="7708D874" w:rsidR="00560334" w:rsidRPr="00624614" w:rsidRDefault="00560334" w:rsidP="00560334">
            <w:pPr>
              <w:pStyle w:val="Bezmezer"/>
              <w:spacing w:line="254" w:lineRule="auto"/>
              <w:rPr>
                <w:shd w:val="clear" w:color="auto" w:fill="FFFFFF"/>
                <w:lang w:eastAsia="en-US"/>
              </w:rPr>
            </w:pPr>
            <w:r>
              <w:rPr>
                <w:shd w:val="clear" w:color="auto" w:fill="FFFFFF"/>
                <w:lang w:eastAsia="en-US"/>
              </w:rPr>
              <w:t>ŽITNÍK, Lukáš a Miroslav KUČERA.</w:t>
            </w:r>
            <w:r>
              <w:rPr>
                <w:rStyle w:val="apple-converted-space"/>
                <w:shd w:val="clear" w:color="auto" w:fill="FFFFFF"/>
              </w:rPr>
              <w:t> </w:t>
            </w:r>
            <w:r>
              <w:rPr>
                <w:i/>
                <w:iCs/>
                <w:lang w:eastAsia="en-US"/>
              </w:rPr>
              <w:t>Inspirativní webdesign</w:t>
            </w:r>
            <w:r>
              <w:rPr>
                <w:shd w:val="clear" w:color="auto" w:fill="FFFFFF"/>
                <w:lang w:eastAsia="en-US"/>
              </w:rPr>
              <w:t>. Praha: Mobil Media, 2003. ISBN 8086593428.</w:t>
            </w:r>
          </w:p>
        </w:tc>
      </w:tr>
    </w:tbl>
    <w:p w14:paraId="00910B4A" w14:textId="576FAD80" w:rsidR="00560334" w:rsidRDefault="00560334"/>
    <w:p w14:paraId="7AE85380" w14:textId="77777777" w:rsidR="00560334" w:rsidRDefault="0056033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56425" w14:paraId="6C42BBE9" w14:textId="77777777" w:rsidTr="009E7B04">
        <w:tc>
          <w:tcPr>
            <w:tcW w:w="9855" w:type="dxa"/>
            <w:gridSpan w:val="8"/>
            <w:tcBorders>
              <w:bottom w:val="double" w:sz="4" w:space="0" w:color="auto"/>
            </w:tcBorders>
            <w:shd w:val="clear" w:color="auto" w:fill="BDD6EE"/>
          </w:tcPr>
          <w:p w14:paraId="5AE05C53" w14:textId="53D70504" w:rsidR="00256425" w:rsidRDefault="00256425" w:rsidP="009E7B04">
            <w:pPr>
              <w:jc w:val="both"/>
              <w:rPr>
                <w:b/>
                <w:sz w:val="28"/>
              </w:rPr>
            </w:pPr>
            <w:r>
              <w:lastRenderedPageBreak/>
              <w:br w:type="page"/>
            </w:r>
            <w:r>
              <w:rPr>
                <w:b/>
                <w:sz w:val="28"/>
              </w:rPr>
              <w:t>B-III – Charakteristika studijního předmětu</w:t>
            </w:r>
          </w:p>
        </w:tc>
      </w:tr>
      <w:tr w:rsidR="00256425" w14:paraId="7E92D972" w14:textId="77777777" w:rsidTr="009E7B04">
        <w:tc>
          <w:tcPr>
            <w:tcW w:w="3086" w:type="dxa"/>
            <w:tcBorders>
              <w:top w:val="double" w:sz="4" w:space="0" w:color="auto"/>
            </w:tcBorders>
            <w:shd w:val="clear" w:color="auto" w:fill="F7CAAC"/>
          </w:tcPr>
          <w:p w14:paraId="572FB8BA" w14:textId="77777777" w:rsidR="00256425" w:rsidRDefault="00256425" w:rsidP="009E7B04">
            <w:pPr>
              <w:rPr>
                <w:b/>
              </w:rPr>
            </w:pPr>
            <w:r>
              <w:rPr>
                <w:b/>
              </w:rPr>
              <w:t>Název studijního předmětu</w:t>
            </w:r>
          </w:p>
        </w:tc>
        <w:tc>
          <w:tcPr>
            <w:tcW w:w="6769" w:type="dxa"/>
            <w:gridSpan w:val="7"/>
            <w:tcBorders>
              <w:top w:val="double" w:sz="4" w:space="0" w:color="auto"/>
            </w:tcBorders>
          </w:tcPr>
          <w:p w14:paraId="5CCEA4BD" w14:textId="77777777" w:rsidR="00256425" w:rsidRDefault="00256425" w:rsidP="009E7B04">
            <w:pPr>
              <w:jc w:val="both"/>
            </w:pPr>
            <w:r>
              <w:t>Vizuální sociologie</w:t>
            </w:r>
          </w:p>
        </w:tc>
      </w:tr>
      <w:tr w:rsidR="00256425" w14:paraId="57E7838D" w14:textId="77777777" w:rsidTr="009E7B04">
        <w:tc>
          <w:tcPr>
            <w:tcW w:w="3086" w:type="dxa"/>
            <w:shd w:val="clear" w:color="auto" w:fill="F7CAAC"/>
          </w:tcPr>
          <w:p w14:paraId="62ACF51B" w14:textId="77777777" w:rsidR="00256425" w:rsidRDefault="00256425" w:rsidP="009E7B04">
            <w:pPr>
              <w:rPr>
                <w:b/>
              </w:rPr>
            </w:pPr>
            <w:r>
              <w:rPr>
                <w:b/>
              </w:rPr>
              <w:t>Typ předmětu</w:t>
            </w:r>
          </w:p>
        </w:tc>
        <w:tc>
          <w:tcPr>
            <w:tcW w:w="3406" w:type="dxa"/>
            <w:gridSpan w:val="4"/>
          </w:tcPr>
          <w:p w14:paraId="2043EF0B" w14:textId="77777777" w:rsidR="00256425" w:rsidRDefault="00256425" w:rsidP="009E7B04">
            <w:pPr>
              <w:jc w:val="both"/>
            </w:pPr>
            <w:r>
              <w:t>povinně volitelný</w:t>
            </w:r>
          </w:p>
        </w:tc>
        <w:tc>
          <w:tcPr>
            <w:tcW w:w="2695" w:type="dxa"/>
            <w:gridSpan w:val="2"/>
            <w:shd w:val="clear" w:color="auto" w:fill="F7CAAC"/>
          </w:tcPr>
          <w:p w14:paraId="6936317D" w14:textId="77777777" w:rsidR="00256425" w:rsidRDefault="00256425" w:rsidP="009E7B04">
            <w:pPr>
              <w:jc w:val="both"/>
            </w:pPr>
            <w:r>
              <w:rPr>
                <w:b/>
              </w:rPr>
              <w:t>doporučený ročník / semestr</w:t>
            </w:r>
          </w:p>
        </w:tc>
        <w:tc>
          <w:tcPr>
            <w:tcW w:w="668" w:type="dxa"/>
          </w:tcPr>
          <w:p w14:paraId="5F1586F6" w14:textId="77777777" w:rsidR="00256425" w:rsidRDefault="00256425" w:rsidP="009E7B04">
            <w:pPr>
              <w:jc w:val="both"/>
            </w:pPr>
            <w:r>
              <w:t>2/ZS</w:t>
            </w:r>
          </w:p>
        </w:tc>
      </w:tr>
      <w:tr w:rsidR="00256425" w14:paraId="4F7367C2" w14:textId="77777777" w:rsidTr="009E7B04">
        <w:tc>
          <w:tcPr>
            <w:tcW w:w="3086" w:type="dxa"/>
            <w:shd w:val="clear" w:color="auto" w:fill="F7CAAC"/>
          </w:tcPr>
          <w:p w14:paraId="67AE9F8C" w14:textId="77777777" w:rsidR="00256425" w:rsidRDefault="00256425" w:rsidP="009E7B04">
            <w:pPr>
              <w:rPr>
                <w:b/>
              </w:rPr>
            </w:pPr>
            <w:r>
              <w:rPr>
                <w:b/>
              </w:rPr>
              <w:t>Rozsah studijního předmětu</w:t>
            </w:r>
          </w:p>
        </w:tc>
        <w:tc>
          <w:tcPr>
            <w:tcW w:w="1701" w:type="dxa"/>
            <w:gridSpan w:val="2"/>
          </w:tcPr>
          <w:p w14:paraId="312BAA35" w14:textId="1CFBE087" w:rsidR="00256425" w:rsidRDefault="00256425" w:rsidP="009E7B04">
            <w:pPr>
              <w:jc w:val="both"/>
            </w:pPr>
            <w:r>
              <w:t>13</w:t>
            </w:r>
            <w:r w:rsidR="00BC3F5F">
              <w:t xml:space="preserve"> </w:t>
            </w:r>
            <w:r>
              <w:t>p + 13</w:t>
            </w:r>
            <w:r w:rsidR="00BC3F5F">
              <w:t xml:space="preserve"> </w:t>
            </w:r>
            <w:r>
              <w:t>c</w:t>
            </w:r>
          </w:p>
        </w:tc>
        <w:tc>
          <w:tcPr>
            <w:tcW w:w="889" w:type="dxa"/>
            <w:shd w:val="clear" w:color="auto" w:fill="F7CAAC"/>
          </w:tcPr>
          <w:p w14:paraId="732D7FC1" w14:textId="77777777" w:rsidR="00256425" w:rsidRDefault="00256425" w:rsidP="009E7B04">
            <w:pPr>
              <w:jc w:val="both"/>
              <w:rPr>
                <w:b/>
              </w:rPr>
            </w:pPr>
            <w:r>
              <w:rPr>
                <w:b/>
              </w:rPr>
              <w:t xml:space="preserve">hod. </w:t>
            </w:r>
          </w:p>
        </w:tc>
        <w:tc>
          <w:tcPr>
            <w:tcW w:w="816" w:type="dxa"/>
          </w:tcPr>
          <w:p w14:paraId="338AFA69" w14:textId="77777777" w:rsidR="00256425" w:rsidRDefault="00256425" w:rsidP="009E7B04">
            <w:pPr>
              <w:jc w:val="both"/>
            </w:pPr>
            <w:r>
              <w:t>26</w:t>
            </w:r>
          </w:p>
        </w:tc>
        <w:tc>
          <w:tcPr>
            <w:tcW w:w="2156" w:type="dxa"/>
            <w:shd w:val="clear" w:color="auto" w:fill="F7CAAC"/>
          </w:tcPr>
          <w:p w14:paraId="75B56C2D" w14:textId="77777777" w:rsidR="00256425" w:rsidRDefault="00256425" w:rsidP="009E7B04">
            <w:pPr>
              <w:jc w:val="both"/>
              <w:rPr>
                <w:b/>
              </w:rPr>
            </w:pPr>
            <w:r>
              <w:rPr>
                <w:b/>
              </w:rPr>
              <w:t>kreditů</w:t>
            </w:r>
          </w:p>
        </w:tc>
        <w:tc>
          <w:tcPr>
            <w:tcW w:w="1207" w:type="dxa"/>
            <w:gridSpan w:val="2"/>
          </w:tcPr>
          <w:p w14:paraId="4C03F8FA" w14:textId="77777777" w:rsidR="00256425" w:rsidRDefault="00256425" w:rsidP="009E7B04">
            <w:pPr>
              <w:jc w:val="both"/>
            </w:pPr>
            <w:r>
              <w:t>2</w:t>
            </w:r>
          </w:p>
        </w:tc>
      </w:tr>
      <w:tr w:rsidR="00256425" w14:paraId="14E98C78" w14:textId="77777777" w:rsidTr="009E7B04">
        <w:tc>
          <w:tcPr>
            <w:tcW w:w="3086" w:type="dxa"/>
            <w:shd w:val="clear" w:color="auto" w:fill="F7CAAC"/>
          </w:tcPr>
          <w:p w14:paraId="19606E9F" w14:textId="77777777" w:rsidR="00256425" w:rsidRDefault="00256425" w:rsidP="009E7B04">
            <w:pPr>
              <w:rPr>
                <w:b/>
                <w:sz w:val="22"/>
              </w:rPr>
            </w:pPr>
            <w:r>
              <w:rPr>
                <w:b/>
              </w:rPr>
              <w:t>Prerekvizity, korekvizity, ekvivalence</w:t>
            </w:r>
          </w:p>
        </w:tc>
        <w:tc>
          <w:tcPr>
            <w:tcW w:w="6769" w:type="dxa"/>
            <w:gridSpan w:val="7"/>
          </w:tcPr>
          <w:p w14:paraId="238087E1" w14:textId="77777777" w:rsidR="00256425" w:rsidRDefault="00256425" w:rsidP="009E7B04">
            <w:pPr>
              <w:jc w:val="both"/>
            </w:pPr>
          </w:p>
        </w:tc>
      </w:tr>
      <w:tr w:rsidR="00256425" w14:paraId="7B546922" w14:textId="77777777" w:rsidTr="009E7B04">
        <w:tc>
          <w:tcPr>
            <w:tcW w:w="3086" w:type="dxa"/>
            <w:shd w:val="clear" w:color="auto" w:fill="F7CAAC"/>
          </w:tcPr>
          <w:p w14:paraId="5EBEA73E" w14:textId="77777777" w:rsidR="00256425" w:rsidRDefault="00256425" w:rsidP="009E7B04">
            <w:pPr>
              <w:rPr>
                <w:b/>
              </w:rPr>
            </w:pPr>
            <w:r>
              <w:rPr>
                <w:b/>
              </w:rPr>
              <w:t>Způsob ověření studijních výsledků</w:t>
            </w:r>
          </w:p>
        </w:tc>
        <w:tc>
          <w:tcPr>
            <w:tcW w:w="3406" w:type="dxa"/>
            <w:gridSpan w:val="4"/>
          </w:tcPr>
          <w:p w14:paraId="5322D295" w14:textId="78B6AE68" w:rsidR="00256425" w:rsidRDefault="001F1665" w:rsidP="009E7B04">
            <w:pPr>
              <w:jc w:val="both"/>
            </w:pPr>
            <w:r>
              <w:t>k</w:t>
            </w:r>
            <w:r w:rsidR="00256425">
              <w:t>lasifikovaný zápočet</w:t>
            </w:r>
          </w:p>
        </w:tc>
        <w:tc>
          <w:tcPr>
            <w:tcW w:w="2156" w:type="dxa"/>
            <w:shd w:val="clear" w:color="auto" w:fill="F7CAAC"/>
          </w:tcPr>
          <w:p w14:paraId="79F58EE5" w14:textId="77777777" w:rsidR="00256425" w:rsidRDefault="00256425" w:rsidP="009E7B04">
            <w:pPr>
              <w:jc w:val="both"/>
              <w:rPr>
                <w:b/>
              </w:rPr>
            </w:pPr>
            <w:r>
              <w:rPr>
                <w:b/>
              </w:rPr>
              <w:t>Forma výuky</w:t>
            </w:r>
          </w:p>
        </w:tc>
        <w:tc>
          <w:tcPr>
            <w:tcW w:w="1207" w:type="dxa"/>
            <w:gridSpan w:val="2"/>
          </w:tcPr>
          <w:p w14:paraId="5C77CF31" w14:textId="77777777" w:rsidR="00256425" w:rsidRDefault="00256425" w:rsidP="009E7B04">
            <w:pPr>
              <w:jc w:val="both"/>
            </w:pPr>
            <w:r>
              <w:t>přednáška, cvičení</w:t>
            </w:r>
          </w:p>
        </w:tc>
      </w:tr>
      <w:tr w:rsidR="00256425" w14:paraId="757AA261" w14:textId="77777777" w:rsidTr="009E7B04">
        <w:tc>
          <w:tcPr>
            <w:tcW w:w="3086" w:type="dxa"/>
            <w:shd w:val="clear" w:color="auto" w:fill="F7CAAC"/>
          </w:tcPr>
          <w:p w14:paraId="7052317D" w14:textId="77777777" w:rsidR="00256425" w:rsidRDefault="00256425" w:rsidP="009E7B04">
            <w:pPr>
              <w:rPr>
                <w:b/>
              </w:rPr>
            </w:pPr>
            <w:r>
              <w:rPr>
                <w:b/>
              </w:rPr>
              <w:t>Forma způsobu ověření studijních výsledků a další požadavky na studenta</w:t>
            </w:r>
          </w:p>
        </w:tc>
        <w:tc>
          <w:tcPr>
            <w:tcW w:w="6769" w:type="dxa"/>
            <w:gridSpan w:val="7"/>
            <w:tcBorders>
              <w:bottom w:val="nil"/>
            </w:tcBorders>
          </w:tcPr>
          <w:p w14:paraId="1C41773B" w14:textId="77777777" w:rsidR="00256425" w:rsidRPr="00D07D5D" w:rsidRDefault="00256425" w:rsidP="009E7B04">
            <w:pPr>
              <w:jc w:val="both"/>
            </w:pPr>
            <w:r>
              <w:t>P</w:t>
            </w:r>
            <w:r w:rsidRPr="00D07D5D">
              <w:t>ísemná</w:t>
            </w:r>
            <w:r>
              <w:t>.</w:t>
            </w:r>
          </w:p>
          <w:p w14:paraId="1687DECA" w14:textId="71731D5D" w:rsidR="00256425" w:rsidRDefault="00256425" w:rsidP="009E7B04">
            <w:pPr>
              <w:jc w:val="both"/>
            </w:pPr>
            <w:r>
              <w:t>75</w:t>
            </w:r>
            <w:r w:rsidRPr="00D07D5D">
              <w:t xml:space="preserve">% aktivní účast na </w:t>
            </w:r>
            <w:r w:rsidR="005E6BDA">
              <w:t>výuce</w:t>
            </w:r>
            <w:r w:rsidRPr="00D07D5D">
              <w:t xml:space="preserve">, </w:t>
            </w:r>
            <w:r>
              <w:t>esej k některému z probíraných témat.</w:t>
            </w:r>
          </w:p>
        </w:tc>
      </w:tr>
      <w:tr w:rsidR="00256425" w14:paraId="2B75248C" w14:textId="77777777" w:rsidTr="009E7B04">
        <w:trPr>
          <w:trHeight w:val="264"/>
        </w:trPr>
        <w:tc>
          <w:tcPr>
            <w:tcW w:w="9855" w:type="dxa"/>
            <w:gridSpan w:val="8"/>
            <w:tcBorders>
              <w:top w:val="nil"/>
            </w:tcBorders>
          </w:tcPr>
          <w:p w14:paraId="7CB44983" w14:textId="77777777" w:rsidR="00256425" w:rsidRDefault="00256425" w:rsidP="009E7B04"/>
        </w:tc>
      </w:tr>
      <w:tr w:rsidR="00256425" w14:paraId="3E6B9960" w14:textId="77777777" w:rsidTr="009E7B04">
        <w:trPr>
          <w:trHeight w:val="197"/>
        </w:trPr>
        <w:tc>
          <w:tcPr>
            <w:tcW w:w="3086" w:type="dxa"/>
            <w:tcBorders>
              <w:top w:val="nil"/>
            </w:tcBorders>
            <w:shd w:val="clear" w:color="auto" w:fill="F7CAAC"/>
          </w:tcPr>
          <w:p w14:paraId="4807CF5F" w14:textId="77777777" w:rsidR="00256425" w:rsidRDefault="00256425" w:rsidP="009E7B04">
            <w:pPr>
              <w:rPr>
                <w:b/>
              </w:rPr>
            </w:pPr>
            <w:r>
              <w:rPr>
                <w:b/>
              </w:rPr>
              <w:t>Garant předmětu</w:t>
            </w:r>
          </w:p>
        </w:tc>
        <w:tc>
          <w:tcPr>
            <w:tcW w:w="6769" w:type="dxa"/>
            <w:gridSpan w:val="7"/>
            <w:tcBorders>
              <w:top w:val="nil"/>
            </w:tcBorders>
          </w:tcPr>
          <w:p w14:paraId="6EAB5869" w14:textId="77777777" w:rsidR="00256425" w:rsidRDefault="00256425" w:rsidP="009E7B04">
            <w:pPr>
              <w:jc w:val="both"/>
            </w:pPr>
            <w:r>
              <w:t>doc. Mgr. Blahoslav Rozbořil, Ph.D.</w:t>
            </w:r>
          </w:p>
        </w:tc>
      </w:tr>
      <w:tr w:rsidR="00256425" w14:paraId="4F7DEA3C" w14:textId="77777777" w:rsidTr="009E7B04">
        <w:trPr>
          <w:trHeight w:val="243"/>
        </w:trPr>
        <w:tc>
          <w:tcPr>
            <w:tcW w:w="3086" w:type="dxa"/>
            <w:tcBorders>
              <w:top w:val="nil"/>
            </w:tcBorders>
            <w:shd w:val="clear" w:color="auto" w:fill="F7CAAC"/>
          </w:tcPr>
          <w:p w14:paraId="40E7BAA3" w14:textId="77777777" w:rsidR="00256425" w:rsidRDefault="00256425" w:rsidP="009E7B04">
            <w:pPr>
              <w:rPr>
                <w:b/>
              </w:rPr>
            </w:pPr>
            <w:r>
              <w:rPr>
                <w:b/>
              </w:rPr>
              <w:t>Zapojení garanta do výuky předmětu</w:t>
            </w:r>
          </w:p>
        </w:tc>
        <w:tc>
          <w:tcPr>
            <w:tcW w:w="6769" w:type="dxa"/>
            <w:gridSpan w:val="7"/>
            <w:tcBorders>
              <w:top w:val="nil"/>
            </w:tcBorders>
          </w:tcPr>
          <w:p w14:paraId="14EFD2FD" w14:textId="77777777" w:rsidR="00256425" w:rsidRDefault="00256425" w:rsidP="009E7B04">
            <w:pPr>
              <w:jc w:val="both"/>
            </w:pPr>
            <w:r>
              <w:t>100 %</w:t>
            </w:r>
          </w:p>
        </w:tc>
      </w:tr>
      <w:tr w:rsidR="00256425" w14:paraId="1855003E" w14:textId="77777777" w:rsidTr="009E7B04">
        <w:tc>
          <w:tcPr>
            <w:tcW w:w="3086" w:type="dxa"/>
            <w:shd w:val="clear" w:color="auto" w:fill="F7CAAC"/>
          </w:tcPr>
          <w:p w14:paraId="2C8FCDB9" w14:textId="77777777" w:rsidR="00256425" w:rsidRDefault="00256425" w:rsidP="009E7B04">
            <w:pPr>
              <w:rPr>
                <w:b/>
              </w:rPr>
            </w:pPr>
            <w:r>
              <w:rPr>
                <w:b/>
              </w:rPr>
              <w:t>Vyučující</w:t>
            </w:r>
          </w:p>
        </w:tc>
        <w:tc>
          <w:tcPr>
            <w:tcW w:w="6769" w:type="dxa"/>
            <w:gridSpan w:val="7"/>
            <w:tcBorders>
              <w:bottom w:val="nil"/>
            </w:tcBorders>
          </w:tcPr>
          <w:p w14:paraId="23D40874" w14:textId="77777777" w:rsidR="00256425" w:rsidRDefault="00256425" w:rsidP="009E7B04">
            <w:pPr>
              <w:jc w:val="both"/>
            </w:pPr>
            <w:r>
              <w:t>doc. Mgr. Blahoslav Rozbořil, Ph.D.</w:t>
            </w:r>
          </w:p>
        </w:tc>
      </w:tr>
      <w:tr w:rsidR="00256425" w14:paraId="124FCE1B" w14:textId="77777777" w:rsidTr="009E7B04">
        <w:trPr>
          <w:trHeight w:val="182"/>
        </w:trPr>
        <w:tc>
          <w:tcPr>
            <w:tcW w:w="9855" w:type="dxa"/>
            <w:gridSpan w:val="8"/>
            <w:tcBorders>
              <w:top w:val="nil"/>
            </w:tcBorders>
          </w:tcPr>
          <w:p w14:paraId="0FF7038C" w14:textId="77777777" w:rsidR="00256425" w:rsidRDefault="00256425" w:rsidP="009E7B04">
            <w:pPr>
              <w:jc w:val="both"/>
            </w:pPr>
          </w:p>
        </w:tc>
      </w:tr>
      <w:tr w:rsidR="00256425" w14:paraId="33A9EE01" w14:textId="77777777" w:rsidTr="009E7B04">
        <w:tc>
          <w:tcPr>
            <w:tcW w:w="3086" w:type="dxa"/>
            <w:shd w:val="clear" w:color="auto" w:fill="F7CAAC"/>
          </w:tcPr>
          <w:p w14:paraId="1AA296C9" w14:textId="77777777" w:rsidR="00256425" w:rsidRDefault="00256425" w:rsidP="009E7B04">
            <w:pPr>
              <w:jc w:val="both"/>
              <w:rPr>
                <w:b/>
              </w:rPr>
            </w:pPr>
            <w:r>
              <w:rPr>
                <w:b/>
              </w:rPr>
              <w:t>Stručná anotace předmětu</w:t>
            </w:r>
          </w:p>
        </w:tc>
        <w:tc>
          <w:tcPr>
            <w:tcW w:w="6769" w:type="dxa"/>
            <w:gridSpan w:val="7"/>
            <w:tcBorders>
              <w:bottom w:val="nil"/>
            </w:tcBorders>
          </w:tcPr>
          <w:p w14:paraId="6A7F609A" w14:textId="77777777" w:rsidR="00256425" w:rsidRDefault="00256425" w:rsidP="009E7B04">
            <w:pPr>
              <w:jc w:val="both"/>
            </w:pPr>
          </w:p>
        </w:tc>
      </w:tr>
      <w:tr w:rsidR="00256425" w14:paraId="1F4D6190" w14:textId="77777777" w:rsidTr="009E7B04">
        <w:trPr>
          <w:trHeight w:val="3938"/>
        </w:trPr>
        <w:tc>
          <w:tcPr>
            <w:tcW w:w="9855" w:type="dxa"/>
            <w:gridSpan w:val="8"/>
            <w:tcBorders>
              <w:top w:val="nil"/>
              <w:bottom w:val="single" w:sz="12" w:space="0" w:color="auto"/>
            </w:tcBorders>
          </w:tcPr>
          <w:p w14:paraId="735161AC" w14:textId="493AFEBE" w:rsidR="00256425" w:rsidRPr="00314409" w:rsidRDefault="00256425" w:rsidP="00314409">
            <w:pPr>
              <w:spacing w:after="120"/>
              <w:jc w:val="both"/>
            </w:pPr>
            <w:r w:rsidRPr="009A370A">
              <w:t>Cílem</w:t>
            </w:r>
            <w:r w:rsidRPr="00BC2DED">
              <w:t xml:space="preserve"> předmětu je seznámit studenty s</w:t>
            </w:r>
            <w:r>
              <w:t xml:space="preserve"> koncepty sociologické teorie usilujícími uchopit vizualitu forem i svět obrazů </w:t>
            </w:r>
            <w:r w:rsidR="00314409">
              <w:br/>
            </w:r>
            <w:r>
              <w:t xml:space="preserve">a věcí. </w:t>
            </w:r>
            <w:r w:rsidRPr="00BC2DED">
              <w:t>Stude</w:t>
            </w:r>
            <w:r>
              <w:t>nti získají základní představu o statusových strategiích aktérů.</w:t>
            </w:r>
            <w:r w:rsidRPr="00BC2DED">
              <w:t xml:space="preserve"> Budou se orientovat v</w:t>
            </w:r>
            <w:r>
              <w:t> </w:t>
            </w:r>
            <w:r w:rsidRPr="00BC2DED">
              <w:t>problematice</w:t>
            </w:r>
            <w:r>
              <w:t xml:space="preserve"> sociologie kultury a některých formách analýzy vizuální kultury.</w:t>
            </w:r>
          </w:p>
          <w:p w14:paraId="378AEF9D" w14:textId="77777777" w:rsidR="00256425" w:rsidRPr="00BC2DED" w:rsidRDefault="00256425" w:rsidP="00D3581F">
            <w:pPr>
              <w:pStyle w:val="Odstavecseseznamem"/>
              <w:numPr>
                <w:ilvl w:val="0"/>
                <w:numId w:val="21"/>
              </w:numPr>
              <w:spacing w:after="160" w:line="259" w:lineRule="auto"/>
              <w:jc w:val="both"/>
            </w:pPr>
            <w:r>
              <w:t>Zevnějšek a vnímání druhého, mimetické a aposematické formy (Portmann, Komárek), formy pohledu (gaze);</w:t>
            </w:r>
          </w:p>
          <w:p w14:paraId="68173598" w14:textId="77777777" w:rsidR="00256425" w:rsidRPr="00BC2DED" w:rsidRDefault="00256425" w:rsidP="00D3581F">
            <w:pPr>
              <w:pStyle w:val="Odstavecseseznamem"/>
              <w:numPr>
                <w:ilvl w:val="0"/>
                <w:numId w:val="21"/>
              </w:numPr>
              <w:spacing w:after="160" w:line="259" w:lineRule="auto"/>
              <w:jc w:val="both"/>
            </w:pPr>
            <w:r>
              <w:t>Sociální jednání, parametry jednání (role a očekávání), typy jednání (Arendtová, Weber, Umlauf);</w:t>
            </w:r>
          </w:p>
          <w:p w14:paraId="5D700712" w14:textId="77777777" w:rsidR="00256425" w:rsidRPr="00BC2DED" w:rsidRDefault="00256425" w:rsidP="00D3581F">
            <w:pPr>
              <w:pStyle w:val="Odstavecseseznamem"/>
              <w:numPr>
                <w:ilvl w:val="0"/>
                <w:numId w:val="21"/>
              </w:numPr>
              <w:spacing w:after="160" w:line="259" w:lineRule="auto"/>
              <w:jc w:val="both"/>
            </w:pPr>
            <w:r>
              <w:t>Sociální ocenění, status a jeho složky, identita, symbolizace pozic v sociálním prostoru (Petrusek);</w:t>
            </w:r>
          </w:p>
          <w:p w14:paraId="2DCC2B3C" w14:textId="77777777" w:rsidR="00256425" w:rsidRPr="00BC2DED" w:rsidRDefault="00256425" w:rsidP="00D3581F">
            <w:pPr>
              <w:pStyle w:val="Odstavecseseznamem"/>
              <w:numPr>
                <w:ilvl w:val="0"/>
                <w:numId w:val="21"/>
              </w:numPr>
              <w:spacing w:after="160" w:line="259" w:lineRule="auto"/>
              <w:jc w:val="both"/>
            </w:pPr>
            <w:r>
              <w:t>Formy jednání v každodennosti, ž</w:t>
            </w:r>
            <w:r w:rsidRPr="00BC2DED">
              <w:t xml:space="preserve">ivotní </w:t>
            </w:r>
            <w:r>
              <w:t xml:space="preserve">způsob (Weber) styl, (Bourdieu: habitus a pole);  </w:t>
            </w:r>
          </w:p>
          <w:p w14:paraId="0CA373A4" w14:textId="77777777" w:rsidR="00256425" w:rsidRDefault="00256425" w:rsidP="00D3581F">
            <w:pPr>
              <w:pStyle w:val="Odstavecseseznamem"/>
              <w:numPr>
                <w:ilvl w:val="0"/>
                <w:numId w:val="21"/>
              </w:numPr>
              <w:spacing w:after="160" w:line="259" w:lineRule="auto"/>
              <w:jc w:val="both"/>
            </w:pPr>
            <w:r>
              <w:t xml:space="preserve">Kultura, kulturní vzorce, dominantní kultura a subkultury, subverze a rekuperace; </w:t>
            </w:r>
          </w:p>
          <w:p w14:paraId="7598220F" w14:textId="77777777" w:rsidR="00256425" w:rsidRPr="00BC2DED" w:rsidRDefault="00256425" w:rsidP="00D3581F">
            <w:pPr>
              <w:pStyle w:val="Odstavecseseznamem"/>
              <w:numPr>
                <w:ilvl w:val="0"/>
                <w:numId w:val="21"/>
              </w:numPr>
              <w:spacing w:after="160" w:line="259" w:lineRule="auto"/>
              <w:jc w:val="both"/>
            </w:pPr>
            <w:r>
              <w:t xml:space="preserve">Diferenciace kultur, koncept vkusových kultur (Gans), subkultury (Hebdidge), neotribes (Maffesoli); </w:t>
            </w:r>
          </w:p>
          <w:p w14:paraId="685F7E3A" w14:textId="6E1339D9" w:rsidR="00256425" w:rsidRPr="00BC2DED" w:rsidRDefault="00256425" w:rsidP="00D3581F">
            <w:pPr>
              <w:pStyle w:val="Odstavecseseznamem"/>
              <w:numPr>
                <w:ilvl w:val="0"/>
                <w:numId w:val="21"/>
              </w:numPr>
              <w:spacing w:after="160" w:line="259" w:lineRule="auto"/>
              <w:jc w:val="both"/>
            </w:pPr>
            <w:r>
              <w:t xml:space="preserve">Vkus a další statusové </w:t>
            </w:r>
            <w:r w:rsidR="009A370A">
              <w:t>strategie – luxus</w:t>
            </w:r>
            <w:r>
              <w:t xml:space="preserve"> a patina (Cambell, McCracken), okázalá spotřeba, Veblen; </w:t>
            </w:r>
          </w:p>
          <w:p w14:paraId="327A5CC0" w14:textId="77777777" w:rsidR="00256425" w:rsidRPr="00BC2DED" w:rsidRDefault="00256425" w:rsidP="00D3581F">
            <w:pPr>
              <w:pStyle w:val="Odstavecseseznamem"/>
              <w:numPr>
                <w:ilvl w:val="0"/>
                <w:numId w:val="21"/>
              </w:numPr>
              <w:spacing w:after="160" w:line="259" w:lineRule="auto"/>
              <w:jc w:val="both"/>
            </w:pPr>
            <w:r>
              <w:t>Odívání jako jazyk/kód, móda (Simmel, Veblen)</w:t>
            </w:r>
          </w:p>
          <w:p w14:paraId="1B44F7E3" w14:textId="77777777" w:rsidR="00256425" w:rsidRPr="00BC2DED" w:rsidRDefault="00256425" w:rsidP="00D3581F">
            <w:pPr>
              <w:pStyle w:val="Odstavecseseznamem"/>
              <w:numPr>
                <w:ilvl w:val="0"/>
                <w:numId w:val="21"/>
              </w:numPr>
              <w:spacing w:after="160" w:line="259" w:lineRule="auto"/>
              <w:jc w:val="both"/>
            </w:pPr>
            <w:r>
              <w:t xml:space="preserve">Sociální život věcí (Appadurai), extenze lidského potenciálu, vlastnictví a užívání věcí (Brouk); </w:t>
            </w:r>
          </w:p>
          <w:p w14:paraId="3FE6738A" w14:textId="77777777" w:rsidR="00256425" w:rsidRPr="00BC2DED" w:rsidRDefault="00256425" w:rsidP="00D3581F">
            <w:pPr>
              <w:pStyle w:val="Odstavecseseznamem"/>
              <w:numPr>
                <w:ilvl w:val="0"/>
                <w:numId w:val="21"/>
              </w:numPr>
              <w:spacing w:after="160" w:line="259" w:lineRule="auto"/>
              <w:jc w:val="both"/>
            </w:pPr>
            <w:r>
              <w:t>Komunikace jako sdělování a sdílení, jako dar a směna, ostenzivní komunikace; podmínky interpretace;</w:t>
            </w:r>
          </w:p>
          <w:p w14:paraId="06EB5831" w14:textId="77777777" w:rsidR="00256425" w:rsidRPr="00BC2DED" w:rsidRDefault="00256425" w:rsidP="00D3581F">
            <w:pPr>
              <w:pStyle w:val="Odstavecseseznamem"/>
              <w:numPr>
                <w:ilvl w:val="0"/>
                <w:numId w:val="21"/>
              </w:numPr>
              <w:spacing w:after="160" w:line="259" w:lineRule="auto"/>
              <w:jc w:val="both"/>
            </w:pPr>
            <w:r>
              <w:t>Prostor soukromý a veřejný, komunikace ve veřejném prostoru, procesy estetizace;</w:t>
            </w:r>
          </w:p>
          <w:p w14:paraId="0DA3083A" w14:textId="77777777" w:rsidR="00256425" w:rsidRPr="00BC2DED" w:rsidRDefault="00256425" w:rsidP="00D3581F">
            <w:pPr>
              <w:pStyle w:val="Odstavecseseznamem"/>
              <w:numPr>
                <w:ilvl w:val="0"/>
                <w:numId w:val="21"/>
              </w:numPr>
              <w:spacing w:after="160" w:line="259" w:lineRule="auto"/>
              <w:jc w:val="both"/>
            </w:pPr>
            <w:r>
              <w:t>Zobrazení, pravda a moc obrazů, vztah slova a obrazu;</w:t>
            </w:r>
          </w:p>
          <w:p w14:paraId="427F43EE" w14:textId="77777777" w:rsidR="00256425" w:rsidRPr="00BC2DED" w:rsidRDefault="00256425" w:rsidP="00314409">
            <w:pPr>
              <w:pStyle w:val="Odstavecseseznamem"/>
              <w:numPr>
                <w:ilvl w:val="0"/>
                <w:numId w:val="21"/>
              </w:numPr>
              <w:spacing w:after="120"/>
              <w:ind w:left="714" w:hanging="357"/>
              <w:contextualSpacing w:val="0"/>
              <w:jc w:val="both"/>
            </w:pPr>
            <w:r>
              <w:t>Obraz technický, sociální kontext tvorby významů a politická praxe uživatelů obrazů.</w:t>
            </w:r>
          </w:p>
          <w:p w14:paraId="42931304" w14:textId="77777777" w:rsidR="00256425" w:rsidRDefault="00256425" w:rsidP="009E7B04">
            <w:pPr>
              <w:jc w:val="both"/>
            </w:pPr>
            <w:r>
              <w:t>Student kriticky vnímá obrazy i zevnějšek věcí jako produkty záměrné socio-kulturní praxe.</w:t>
            </w:r>
            <w:r>
              <w:rPr>
                <w:rFonts w:ascii="Arial" w:hAnsi="Arial" w:cs="Arial"/>
                <w:color w:val="000000"/>
                <w:sz w:val="27"/>
                <w:szCs w:val="27"/>
                <w:shd w:val="clear" w:color="auto" w:fill="FFFFFF"/>
              </w:rPr>
              <w:t xml:space="preserve"> </w:t>
            </w:r>
            <w:r>
              <w:t>Vnímá sociální kontext produkce povrchů v normativních, hegemonních i alternativních prostředích, rozumí významotvorné dimenzi forem.</w:t>
            </w:r>
            <w:r w:rsidRPr="00BC2DED">
              <w:t xml:space="preserve"> D</w:t>
            </w:r>
            <w:r>
              <w:t>okáže individuálně promýšlet vytváření forem na pozadí dynamicky se proměňující uživatelské kultury.</w:t>
            </w:r>
          </w:p>
        </w:tc>
      </w:tr>
      <w:tr w:rsidR="00256425" w14:paraId="10F5FAE3" w14:textId="77777777" w:rsidTr="009E7B04">
        <w:trPr>
          <w:trHeight w:val="265"/>
        </w:trPr>
        <w:tc>
          <w:tcPr>
            <w:tcW w:w="3653" w:type="dxa"/>
            <w:gridSpan w:val="2"/>
            <w:tcBorders>
              <w:top w:val="nil"/>
            </w:tcBorders>
            <w:shd w:val="clear" w:color="auto" w:fill="F7CAAC"/>
          </w:tcPr>
          <w:p w14:paraId="76A4945F" w14:textId="77777777" w:rsidR="00256425" w:rsidRDefault="00256425" w:rsidP="009E7B04">
            <w:pPr>
              <w:jc w:val="both"/>
            </w:pPr>
            <w:r>
              <w:rPr>
                <w:b/>
              </w:rPr>
              <w:t>Studijní literatura a studijní pomůcky</w:t>
            </w:r>
          </w:p>
        </w:tc>
        <w:tc>
          <w:tcPr>
            <w:tcW w:w="6202" w:type="dxa"/>
            <w:gridSpan w:val="6"/>
            <w:tcBorders>
              <w:top w:val="nil"/>
              <w:bottom w:val="nil"/>
            </w:tcBorders>
          </w:tcPr>
          <w:p w14:paraId="22DCF028" w14:textId="77777777" w:rsidR="00256425" w:rsidRDefault="00256425" w:rsidP="009E7B04">
            <w:pPr>
              <w:jc w:val="both"/>
            </w:pPr>
          </w:p>
        </w:tc>
      </w:tr>
      <w:tr w:rsidR="00256425" w14:paraId="55187057" w14:textId="77777777" w:rsidTr="009E7B04">
        <w:trPr>
          <w:trHeight w:val="1497"/>
        </w:trPr>
        <w:tc>
          <w:tcPr>
            <w:tcW w:w="9855" w:type="dxa"/>
            <w:gridSpan w:val="8"/>
            <w:tcBorders>
              <w:top w:val="nil"/>
            </w:tcBorders>
          </w:tcPr>
          <w:p w14:paraId="07046987" w14:textId="77777777" w:rsidR="006619B3" w:rsidRPr="00E153D9" w:rsidRDefault="006619B3" w:rsidP="00193314">
            <w:pPr>
              <w:jc w:val="both"/>
              <w:rPr>
                <w:rFonts w:eastAsia="Arial Unicode MS"/>
                <w:b/>
                <w:bCs/>
                <w:shd w:val="clear" w:color="auto" w:fill="FFFFFF"/>
              </w:rPr>
            </w:pPr>
            <w:r w:rsidRPr="00E153D9">
              <w:rPr>
                <w:rFonts w:eastAsia="Arial Unicode MS"/>
                <w:b/>
                <w:bCs/>
                <w:shd w:val="clear" w:color="auto" w:fill="FFFFFF"/>
              </w:rPr>
              <w:t>Povinná:</w:t>
            </w:r>
          </w:p>
          <w:p w14:paraId="1C3ABD13" w14:textId="4364A46B" w:rsidR="00193314" w:rsidRDefault="00193314" w:rsidP="00193314">
            <w:pPr>
              <w:jc w:val="both"/>
              <w:rPr>
                <w:rFonts w:eastAsia="Arial Unicode MS"/>
                <w:shd w:val="clear" w:color="auto" w:fill="FFFFFF"/>
              </w:rPr>
            </w:pPr>
            <w:r>
              <w:rPr>
                <w:rFonts w:eastAsia="Arial Unicode MS"/>
                <w:shd w:val="clear" w:color="auto" w:fill="FFFFFF"/>
              </w:rPr>
              <w:t>KUBÁTOVÁ Helena</w:t>
            </w:r>
            <w:r w:rsidRPr="00BC2DED">
              <w:rPr>
                <w:rFonts w:eastAsia="Arial Unicode MS"/>
                <w:shd w:val="clear" w:color="auto" w:fill="FFFFFF"/>
              </w:rPr>
              <w:t>. </w:t>
            </w:r>
            <w:r>
              <w:rPr>
                <w:rFonts w:eastAsia="Arial Unicode MS"/>
                <w:i/>
                <w:iCs/>
                <w:shd w:val="clear" w:color="auto" w:fill="FFFFFF"/>
              </w:rPr>
              <w:t>Sociologie životního způsobu</w:t>
            </w:r>
            <w:r w:rsidRPr="00BC2DED">
              <w:rPr>
                <w:rFonts w:eastAsia="Arial Unicode MS"/>
                <w:shd w:val="clear" w:color="auto" w:fill="FFFFFF"/>
              </w:rPr>
              <w:t>. Praha: Grada, 2014</w:t>
            </w:r>
            <w:r>
              <w:rPr>
                <w:rFonts w:eastAsia="Arial Unicode MS"/>
                <w:shd w:val="clear" w:color="auto" w:fill="FFFFFF"/>
              </w:rPr>
              <w:t>.</w:t>
            </w:r>
            <w:r w:rsidRPr="00BC2DED">
              <w:rPr>
                <w:rFonts w:eastAsia="Arial Unicode MS"/>
                <w:shd w:val="clear" w:color="auto" w:fill="FFFFFF"/>
              </w:rPr>
              <w:t xml:space="preserve"> ISBN 9788024753164.</w:t>
            </w:r>
          </w:p>
          <w:p w14:paraId="14743A54" w14:textId="2FEA7B42" w:rsidR="00193314" w:rsidRDefault="00193314" w:rsidP="00193314">
            <w:pPr>
              <w:jc w:val="both"/>
              <w:rPr>
                <w:rFonts w:eastAsia="Arial Unicode MS"/>
                <w:shd w:val="clear" w:color="auto" w:fill="FFFFFF"/>
              </w:rPr>
            </w:pPr>
            <w:r>
              <w:rPr>
                <w:rFonts w:eastAsia="Arial Unicode MS"/>
                <w:shd w:val="clear" w:color="auto" w:fill="FFFFFF"/>
              </w:rPr>
              <w:t xml:space="preserve">STURKEN, Marita, CARTWRIGHT Lisa. </w:t>
            </w:r>
            <w:r w:rsidRPr="00020676">
              <w:rPr>
                <w:rFonts w:eastAsia="Arial Unicode MS"/>
                <w:i/>
                <w:shd w:val="clear" w:color="auto" w:fill="FFFFFF"/>
              </w:rPr>
              <w:t>Studia vizuální kultury</w:t>
            </w:r>
            <w:r>
              <w:rPr>
                <w:rFonts w:eastAsia="Arial Unicode MS"/>
                <w:shd w:val="clear" w:color="auto" w:fill="FFFFFF"/>
              </w:rPr>
              <w:t>. Praha: Portál, 2009. ISBN: 978-80-7367-556-1.</w:t>
            </w:r>
          </w:p>
          <w:p w14:paraId="47A68D76" w14:textId="7DF8AED7" w:rsidR="00256425" w:rsidRDefault="00256425" w:rsidP="009E7B04">
            <w:pPr>
              <w:jc w:val="both"/>
              <w:rPr>
                <w:rFonts w:eastAsia="Arial Unicode MS"/>
                <w:shd w:val="clear" w:color="auto" w:fill="FFFFFF"/>
              </w:rPr>
            </w:pPr>
            <w:r>
              <w:rPr>
                <w:rFonts w:eastAsia="Arial Unicode MS"/>
                <w:shd w:val="clear" w:color="auto" w:fill="FFFFFF"/>
              </w:rPr>
              <w:t xml:space="preserve">SZTOMPKA, Piotr. </w:t>
            </w:r>
            <w:r w:rsidRPr="00020676">
              <w:rPr>
                <w:rFonts w:eastAsia="Arial Unicode MS"/>
                <w:i/>
                <w:shd w:val="clear" w:color="auto" w:fill="FFFFFF"/>
              </w:rPr>
              <w:t>Vizuální sociologie: Fotografie jako výzkumná metoda</w:t>
            </w:r>
            <w:r>
              <w:rPr>
                <w:rFonts w:eastAsia="Arial Unicode MS"/>
                <w:shd w:val="clear" w:color="auto" w:fill="FFFFFF"/>
              </w:rPr>
              <w:t>. Sociologické nakladatelství (SLON), Praha, 2008. ISBN: 978-80-86429-77-9.</w:t>
            </w:r>
          </w:p>
          <w:p w14:paraId="70D7EED6" w14:textId="77777777" w:rsidR="00256425" w:rsidRPr="00BC2DED" w:rsidRDefault="00256425" w:rsidP="009E7B04">
            <w:pPr>
              <w:jc w:val="both"/>
              <w:rPr>
                <w:b/>
              </w:rPr>
            </w:pPr>
            <w:r w:rsidRPr="00BC2DED">
              <w:rPr>
                <w:b/>
              </w:rPr>
              <w:t>Doporučená:</w:t>
            </w:r>
          </w:p>
          <w:p w14:paraId="26F26DCC" w14:textId="6457522F" w:rsidR="00256425" w:rsidRDefault="00256425" w:rsidP="009E7B04">
            <w:r w:rsidRPr="00CE4E74">
              <w:t>BROOKS</w:t>
            </w:r>
            <w:r>
              <w:t>, David.</w:t>
            </w:r>
            <w:r w:rsidRPr="00CE4E74">
              <w:t xml:space="preserve"> </w:t>
            </w:r>
            <w:r w:rsidRPr="00CE4E74">
              <w:rPr>
                <w:i/>
              </w:rPr>
              <w:t>Bobos</w:t>
            </w:r>
            <w:r w:rsidRPr="00CE4E74">
              <w:t xml:space="preserve">. </w:t>
            </w:r>
            <w:r>
              <w:rPr>
                <w:i/>
              </w:rPr>
              <w:t>Nová americká elita a její styl</w:t>
            </w:r>
            <w:r>
              <w:t>. Praha: Dokořán,</w:t>
            </w:r>
            <w:r w:rsidRPr="00CE4E74">
              <w:t xml:space="preserve"> 200</w:t>
            </w:r>
            <w:r>
              <w:t>1</w:t>
            </w:r>
            <w:r w:rsidRPr="00CE4E74">
              <w:t xml:space="preserve">. </w:t>
            </w:r>
            <w:r w:rsidRPr="00046C2E">
              <w:t>ISBN 8086569039</w:t>
            </w:r>
            <w:r>
              <w:t>.</w:t>
            </w:r>
          </w:p>
          <w:p w14:paraId="3D6AEDDF" w14:textId="5AB57A5B" w:rsidR="00256425" w:rsidRDefault="00256425" w:rsidP="009E7B04">
            <w:r w:rsidRPr="00CE4E74">
              <w:t>ŠAFR, J</w:t>
            </w:r>
            <w:r>
              <w:t>iří</w:t>
            </w:r>
            <w:r w:rsidRPr="00CE4E74">
              <w:t xml:space="preserve">. </w:t>
            </w:r>
            <w:r w:rsidRPr="00CE4E74">
              <w:rPr>
                <w:i/>
              </w:rPr>
              <w:t>Životní styl a sociální třídy. Vytváření symbolické kulturní hranice diferenciací vkusu spotřeby</w:t>
            </w:r>
            <w:r w:rsidRPr="00CE4E74">
              <w:t xml:space="preserve">. </w:t>
            </w:r>
            <w:r w:rsidRPr="00CE4E74">
              <w:rPr>
                <w:i/>
                <w:iCs/>
              </w:rPr>
              <w:t>Ekonomie.</w:t>
            </w:r>
            <w:r w:rsidRPr="00CE4E74">
              <w:t xml:space="preserve"> 1. vydání. Praha: Sociologický ústav AV ČR, 200</w:t>
            </w:r>
            <w:r w:rsidR="00D71702">
              <w:t>8</w:t>
            </w:r>
            <w:r w:rsidRPr="00CE4E74">
              <w:t>. ISBN 9788073301545</w:t>
            </w:r>
          </w:p>
          <w:p w14:paraId="26BF787D" w14:textId="77777777" w:rsidR="00256425" w:rsidRDefault="00256425" w:rsidP="009E7B04">
            <w:pPr>
              <w:jc w:val="both"/>
              <w:rPr>
                <w:ins w:id="376" w:author="Hana Ponížilová" w:date="2023-05-25T17:11:00Z"/>
              </w:rPr>
            </w:pPr>
            <w:r w:rsidRPr="00CE4E74">
              <w:t>BAUMAN, Z</w:t>
            </w:r>
            <w:r>
              <w:t>ygmunt</w:t>
            </w:r>
            <w:r w:rsidRPr="00CE4E74">
              <w:t xml:space="preserve">. </w:t>
            </w:r>
            <w:r w:rsidRPr="00CE4E74">
              <w:rPr>
                <w:i/>
              </w:rPr>
              <w:t>Úvahy o postmoderní době</w:t>
            </w:r>
            <w:r w:rsidRPr="00CE4E74">
              <w:t>. Praha, SLON</w:t>
            </w:r>
            <w:r w:rsidR="00D71702">
              <w:t>:</w:t>
            </w:r>
            <w:r w:rsidRPr="00CE4E74">
              <w:t xml:space="preserve"> 2002. ISBN: 8086429113</w:t>
            </w:r>
            <w:r>
              <w:t>.</w:t>
            </w:r>
          </w:p>
          <w:p w14:paraId="40DAB82E" w14:textId="77777777" w:rsidR="00E13ABE" w:rsidRPr="00AA3347" w:rsidRDefault="00E13ABE" w:rsidP="00E13ABE">
            <w:pPr>
              <w:spacing w:line="254" w:lineRule="auto"/>
              <w:rPr>
                <w:ins w:id="377" w:author="Hana Ponížilová" w:date="2023-05-25T17:11:00Z"/>
                <w:shd w:val="clear" w:color="auto" w:fill="FFFFFF"/>
                <w:lang w:eastAsia="en-US"/>
              </w:rPr>
            </w:pPr>
            <w:ins w:id="378" w:author="Hana Ponížilová" w:date="2023-05-25T17:11:00Z">
              <w:r w:rsidRPr="00AA3347">
                <w:rPr>
                  <w:shd w:val="clear" w:color="auto" w:fill="FFFFFF"/>
                  <w:lang w:eastAsia="en-US"/>
                </w:rPr>
                <w:t xml:space="preserve">MANOVICH, Lev. </w:t>
              </w:r>
              <w:r w:rsidRPr="00A70C91">
                <w:rPr>
                  <w:i/>
                  <w:iCs/>
                  <w:shd w:val="clear" w:color="auto" w:fill="FFFFFF"/>
                  <w:lang w:eastAsia="en-US"/>
                </w:rPr>
                <w:t>Jazyk nových médií</w:t>
              </w:r>
              <w:r w:rsidRPr="00AA3347">
                <w:rPr>
                  <w:shd w:val="clear" w:color="auto" w:fill="FFFFFF"/>
                  <w:lang w:eastAsia="en-US"/>
                </w:rPr>
                <w:t xml:space="preserve">. Praha: Univerzita Karlova, nakladatelství Karolinum, 2018. </w:t>
              </w:r>
            </w:ins>
          </w:p>
          <w:p w14:paraId="4A3457C8" w14:textId="21D8828C" w:rsidR="00E13ABE" w:rsidRDefault="00E13ABE" w:rsidP="00E13ABE">
            <w:pPr>
              <w:jc w:val="both"/>
            </w:pPr>
            <w:ins w:id="379" w:author="Hana Ponížilová" w:date="2023-05-25T17:11:00Z">
              <w:r w:rsidRPr="00AA3347">
                <w:rPr>
                  <w:shd w:val="clear" w:color="auto" w:fill="FFFFFF"/>
                  <w:lang w:eastAsia="en-US"/>
                </w:rPr>
                <w:t>ISBN 978-80-246-2961-2.</w:t>
              </w:r>
            </w:ins>
          </w:p>
        </w:tc>
      </w:tr>
    </w:tbl>
    <w:p w14:paraId="0C1BB096" w14:textId="77777777" w:rsidR="00C479F0" w:rsidRDefault="00C479F0"/>
    <w:p w14:paraId="3E968A7B" w14:textId="77777777" w:rsidR="00F4500E" w:rsidRDefault="00F4500E"/>
    <w:p w14:paraId="04808967" w14:textId="77777777" w:rsidR="00812773" w:rsidRDefault="0081277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12773" w14:paraId="2347E23D" w14:textId="77777777" w:rsidTr="00830928">
        <w:tc>
          <w:tcPr>
            <w:tcW w:w="9855" w:type="dxa"/>
            <w:gridSpan w:val="8"/>
            <w:tcBorders>
              <w:bottom w:val="double" w:sz="4" w:space="0" w:color="auto"/>
            </w:tcBorders>
            <w:shd w:val="clear" w:color="auto" w:fill="BDD6EE"/>
          </w:tcPr>
          <w:p w14:paraId="28AD8158" w14:textId="17070CBE" w:rsidR="00812773" w:rsidRDefault="00812773" w:rsidP="00830928">
            <w:pPr>
              <w:jc w:val="both"/>
              <w:rPr>
                <w:b/>
                <w:sz w:val="28"/>
              </w:rPr>
            </w:pPr>
            <w:r>
              <w:rPr>
                <w:b/>
                <w:sz w:val="28"/>
              </w:rPr>
              <w:lastRenderedPageBreak/>
              <w:t>B-III – Charakteristika studijního předmětu</w:t>
            </w:r>
          </w:p>
        </w:tc>
      </w:tr>
      <w:tr w:rsidR="00812773" w14:paraId="5A545946" w14:textId="77777777" w:rsidTr="00830928">
        <w:tc>
          <w:tcPr>
            <w:tcW w:w="3086" w:type="dxa"/>
            <w:tcBorders>
              <w:top w:val="double" w:sz="4" w:space="0" w:color="auto"/>
            </w:tcBorders>
            <w:shd w:val="clear" w:color="auto" w:fill="F7CAAC"/>
          </w:tcPr>
          <w:p w14:paraId="17BF0CC3" w14:textId="77777777" w:rsidR="00812773" w:rsidRDefault="00812773" w:rsidP="00830928">
            <w:pPr>
              <w:rPr>
                <w:b/>
              </w:rPr>
            </w:pPr>
            <w:r>
              <w:rPr>
                <w:b/>
              </w:rPr>
              <w:t>Název studijního předmětu</w:t>
            </w:r>
          </w:p>
        </w:tc>
        <w:tc>
          <w:tcPr>
            <w:tcW w:w="6769" w:type="dxa"/>
            <w:gridSpan w:val="7"/>
            <w:tcBorders>
              <w:top w:val="double" w:sz="4" w:space="0" w:color="auto"/>
            </w:tcBorders>
          </w:tcPr>
          <w:p w14:paraId="17595D13" w14:textId="77777777" w:rsidR="00812773" w:rsidRDefault="00812773" w:rsidP="00830928">
            <w:pPr>
              <w:jc w:val="both"/>
            </w:pPr>
            <w:r>
              <w:t>Zkušebnictví</w:t>
            </w:r>
          </w:p>
        </w:tc>
      </w:tr>
      <w:tr w:rsidR="00812773" w14:paraId="381C3CD5" w14:textId="77777777" w:rsidTr="00830928">
        <w:tc>
          <w:tcPr>
            <w:tcW w:w="3086" w:type="dxa"/>
            <w:shd w:val="clear" w:color="auto" w:fill="F7CAAC"/>
          </w:tcPr>
          <w:p w14:paraId="70F1B52F" w14:textId="77777777" w:rsidR="00812773" w:rsidRDefault="00812773" w:rsidP="00830928">
            <w:pPr>
              <w:rPr>
                <w:b/>
              </w:rPr>
            </w:pPr>
            <w:r>
              <w:rPr>
                <w:b/>
              </w:rPr>
              <w:t>Typ předmětu</w:t>
            </w:r>
          </w:p>
        </w:tc>
        <w:tc>
          <w:tcPr>
            <w:tcW w:w="3406" w:type="dxa"/>
            <w:gridSpan w:val="4"/>
          </w:tcPr>
          <w:p w14:paraId="03C0B55A" w14:textId="77777777" w:rsidR="00812773" w:rsidRDefault="00812773" w:rsidP="00830928">
            <w:pPr>
              <w:jc w:val="both"/>
            </w:pPr>
            <w:r>
              <w:t>povinný, PZ</w:t>
            </w:r>
          </w:p>
        </w:tc>
        <w:tc>
          <w:tcPr>
            <w:tcW w:w="2695" w:type="dxa"/>
            <w:gridSpan w:val="2"/>
            <w:shd w:val="clear" w:color="auto" w:fill="F7CAAC"/>
          </w:tcPr>
          <w:p w14:paraId="12F9F91E" w14:textId="77777777" w:rsidR="00812773" w:rsidRDefault="00812773" w:rsidP="00830928">
            <w:pPr>
              <w:jc w:val="both"/>
            </w:pPr>
            <w:r>
              <w:rPr>
                <w:b/>
              </w:rPr>
              <w:t>doporučený ročník / semestr</w:t>
            </w:r>
          </w:p>
        </w:tc>
        <w:tc>
          <w:tcPr>
            <w:tcW w:w="668" w:type="dxa"/>
          </w:tcPr>
          <w:p w14:paraId="1AD6A8F3" w14:textId="77777777" w:rsidR="00812773" w:rsidRDefault="00812773" w:rsidP="00830928">
            <w:pPr>
              <w:jc w:val="both"/>
            </w:pPr>
            <w:r>
              <w:t>1/LS</w:t>
            </w:r>
          </w:p>
        </w:tc>
      </w:tr>
      <w:tr w:rsidR="00812773" w14:paraId="3C47A14C" w14:textId="77777777" w:rsidTr="00830928">
        <w:tc>
          <w:tcPr>
            <w:tcW w:w="3086" w:type="dxa"/>
            <w:shd w:val="clear" w:color="auto" w:fill="F7CAAC"/>
          </w:tcPr>
          <w:p w14:paraId="2E5686F4" w14:textId="77777777" w:rsidR="00812773" w:rsidRDefault="00812773" w:rsidP="00830928">
            <w:pPr>
              <w:rPr>
                <w:b/>
              </w:rPr>
            </w:pPr>
            <w:r>
              <w:rPr>
                <w:b/>
              </w:rPr>
              <w:t>Rozsah studijního předmětu</w:t>
            </w:r>
          </w:p>
        </w:tc>
        <w:tc>
          <w:tcPr>
            <w:tcW w:w="1701" w:type="dxa"/>
            <w:gridSpan w:val="2"/>
          </w:tcPr>
          <w:p w14:paraId="488414BC" w14:textId="171C8D46" w:rsidR="00812773" w:rsidRDefault="00812773" w:rsidP="00830928">
            <w:pPr>
              <w:jc w:val="both"/>
            </w:pPr>
            <w:r w:rsidRPr="00EB1F80">
              <w:rPr>
                <w:rStyle w:val="contextualspellingandgrammarerror"/>
              </w:rPr>
              <w:t>13</w:t>
            </w:r>
            <w:r w:rsidR="008D7699">
              <w:rPr>
                <w:rStyle w:val="contextualspellingandgrammarerror"/>
              </w:rPr>
              <w:t xml:space="preserve"> </w:t>
            </w:r>
            <w:r w:rsidRPr="00EB1F80">
              <w:rPr>
                <w:rStyle w:val="contextualspellingandgrammarerror"/>
              </w:rPr>
              <w:t>p</w:t>
            </w:r>
            <w:r w:rsidR="008D7699">
              <w:rPr>
                <w:rStyle w:val="contextualspellingandgrammarerror"/>
              </w:rPr>
              <w:t xml:space="preserve"> </w:t>
            </w:r>
            <w:r w:rsidRPr="00EB1F80">
              <w:rPr>
                <w:rStyle w:val="normaltextrun"/>
                <w:rFonts w:eastAsiaTheme="majorEastAsia"/>
              </w:rPr>
              <w:t>+</w:t>
            </w:r>
            <w:r w:rsidR="008D7699">
              <w:rPr>
                <w:rStyle w:val="normaltextrun"/>
                <w:rFonts w:eastAsiaTheme="majorEastAsia"/>
              </w:rPr>
              <w:t xml:space="preserve"> </w:t>
            </w:r>
            <w:r w:rsidRPr="00EB1F80">
              <w:rPr>
                <w:rStyle w:val="normaltextrun"/>
                <w:rFonts w:eastAsiaTheme="majorEastAsia"/>
              </w:rPr>
              <w:t>13</w:t>
            </w:r>
            <w:r w:rsidR="008D7699">
              <w:rPr>
                <w:rStyle w:val="normaltextrun"/>
                <w:rFonts w:eastAsiaTheme="majorEastAsia"/>
              </w:rPr>
              <w:t xml:space="preserve"> </w:t>
            </w:r>
            <w:r w:rsidRPr="00EB1F80">
              <w:rPr>
                <w:rStyle w:val="normaltextrun"/>
                <w:rFonts w:eastAsiaTheme="majorEastAsia"/>
              </w:rPr>
              <w:t>c</w:t>
            </w:r>
          </w:p>
        </w:tc>
        <w:tc>
          <w:tcPr>
            <w:tcW w:w="889" w:type="dxa"/>
            <w:shd w:val="clear" w:color="auto" w:fill="F7CAAC"/>
          </w:tcPr>
          <w:p w14:paraId="0E1C3ED3" w14:textId="77777777" w:rsidR="00812773" w:rsidRDefault="00812773" w:rsidP="00830928">
            <w:pPr>
              <w:jc w:val="both"/>
              <w:rPr>
                <w:b/>
              </w:rPr>
            </w:pPr>
            <w:r>
              <w:rPr>
                <w:b/>
              </w:rPr>
              <w:t xml:space="preserve">hod. </w:t>
            </w:r>
          </w:p>
        </w:tc>
        <w:tc>
          <w:tcPr>
            <w:tcW w:w="816" w:type="dxa"/>
          </w:tcPr>
          <w:p w14:paraId="6CA2E5EA" w14:textId="77777777" w:rsidR="00812773" w:rsidRDefault="00812773" w:rsidP="00830928">
            <w:pPr>
              <w:jc w:val="both"/>
            </w:pPr>
            <w:r>
              <w:t>26</w:t>
            </w:r>
          </w:p>
        </w:tc>
        <w:tc>
          <w:tcPr>
            <w:tcW w:w="2156" w:type="dxa"/>
            <w:shd w:val="clear" w:color="auto" w:fill="F7CAAC"/>
          </w:tcPr>
          <w:p w14:paraId="405B23DD" w14:textId="77777777" w:rsidR="00812773" w:rsidRDefault="00812773" w:rsidP="00830928">
            <w:pPr>
              <w:jc w:val="both"/>
              <w:rPr>
                <w:b/>
              </w:rPr>
            </w:pPr>
            <w:r>
              <w:rPr>
                <w:b/>
              </w:rPr>
              <w:t>kreditů</w:t>
            </w:r>
          </w:p>
        </w:tc>
        <w:tc>
          <w:tcPr>
            <w:tcW w:w="1207" w:type="dxa"/>
            <w:gridSpan w:val="2"/>
          </w:tcPr>
          <w:p w14:paraId="037BB7D2" w14:textId="77777777" w:rsidR="00812773" w:rsidRDefault="00812773" w:rsidP="00830928">
            <w:pPr>
              <w:jc w:val="both"/>
            </w:pPr>
            <w:r>
              <w:t>2</w:t>
            </w:r>
          </w:p>
        </w:tc>
      </w:tr>
      <w:tr w:rsidR="00812773" w14:paraId="30A5BEA1" w14:textId="77777777" w:rsidTr="00830928">
        <w:tc>
          <w:tcPr>
            <w:tcW w:w="3086" w:type="dxa"/>
            <w:shd w:val="clear" w:color="auto" w:fill="F7CAAC"/>
          </w:tcPr>
          <w:p w14:paraId="2303A851" w14:textId="77777777" w:rsidR="00812773" w:rsidRDefault="00812773" w:rsidP="00830928">
            <w:pPr>
              <w:rPr>
                <w:b/>
                <w:sz w:val="22"/>
              </w:rPr>
            </w:pPr>
            <w:r>
              <w:rPr>
                <w:b/>
              </w:rPr>
              <w:t>Prerekvizity, korekvizity, ekvivalence</w:t>
            </w:r>
          </w:p>
        </w:tc>
        <w:tc>
          <w:tcPr>
            <w:tcW w:w="6769" w:type="dxa"/>
            <w:gridSpan w:val="7"/>
          </w:tcPr>
          <w:p w14:paraId="5E5CFEBF" w14:textId="77777777" w:rsidR="00812773" w:rsidRDefault="00812773" w:rsidP="00830928">
            <w:pPr>
              <w:jc w:val="both"/>
            </w:pPr>
          </w:p>
        </w:tc>
      </w:tr>
      <w:tr w:rsidR="00812773" w14:paraId="4FDDDF23" w14:textId="77777777" w:rsidTr="00830928">
        <w:tc>
          <w:tcPr>
            <w:tcW w:w="3086" w:type="dxa"/>
            <w:shd w:val="clear" w:color="auto" w:fill="F7CAAC"/>
          </w:tcPr>
          <w:p w14:paraId="618EE6C6" w14:textId="77777777" w:rsidR="00812773" w:rsidRDefault="00812773" w:rsidP="00830928">
            <w:pPr>
              <w:rPr>
                <w:b/>
              </w:rPr>
            </w:pPr>
            <w:r>
              <w:rPr>
                <w:b/>
              </w:rPr>
              <w:t>Způsob ověření studijních výsledků</w:t>
            </w:r>
          </w:p>
        </w:tc>
        <w:tc>
          <w:tcPr>
            <w:tcW w:w="3406" w:type="dxa"/>
            <w:gridSpan w:val="4"/>
          </w:tcPr>
          <w:p w14:paraId="4238344A" w14:textId="77777777" w:rsidR="00812773" w:rsidRDefault="00812773" w:rsidP="00830928">
            <w:pPr>
              <w:jc w:val="both"/>
            </w:pPr>
            <w:r>
              <w:t xml:space="preserve">klasifikovaný zápočet </w:t>
            </w:r>
          </w:p>
        </w:tc>
        <w:tc>
          <w:tcPr>
            <w:tcW w:w="2156" w:type="dxa"/>
            <w:shd w:val="clear" w:color="auto" w:fill="F7CAAC"/>
          </w:tcPr>
          <w:p w14:paraId="013AC61D" w14:textId="77777777" w:rsidR="00812773" w:rsidRDefault="00812773" w:rsidP="00830928">
            <w:pPr>
              <w:jc w:val="both"/>
              <w:rPr>
                <w:b/>
              </w:rPr>
            </w:pPr>
            <w:r>
              <w:rPr>
                <w:b/>
              </w:rPr>
              <w:t>Forma výuky</w:t>
            </w:r>
          </w:p>
        </w:tc>
        <w:tc>
          <w:tcPr>
            <w:tcW w:w="1207" w:type="dxa"/>
            <w:gridSpan w:val="2"/>
          </w:tcPr>
          <w:p w14:paraId="46CF0819" w14:textId="77777777" w:rsidR="00812773" w:rsidRDefault="00812773" w:rsidP="00830928">
            <w:pPr>
              <w:jc w:val="both"/>
            </w:pPr>
            <w:r>
              <w:t>přednáška,</w:t>
            </w:r>
          </w:p>
          <w:p w14:paraId="0F767E74" w14:textId="77777777" w:rsidR="00812773" w:rsidRDefault="00812773" w:rsidP="00830928">
            <w:pPr>
              <w:jc w:val="both"/>
            </w:pPr>
            <w:r>
              <w:t>cvičení</w:t>
            </w:r>
          </w:p>
        </w:tc>
      </w:tr>
      <w:tr w:rsidR="00812773" w:rsidRPr="00F854A1" w14:paraId="3F52AF37" w14:textId="77777777" w:rsidTr="00830928">
        <w:tc>
          <w:tcPr>
            <w:tcW w:w="3086" w:type="dxa"/>
            <w:shd w:val="clear" w:color="auto" w:fill="F7CAAC"/>
          </w:tcPr>
          <w:p w14:paraId="0DC627FF" w14:textId="77777777" w:rsidR="00812773" w:rsidRDefault="00812773" w:rsidP="00830928">
            <w:pPr>
              <w:rPr>
                <w:b/>
              </w:rPr>
            </w:pPr>
            <w:r>
              <w:rPr>
                <w:b/>
              </w:rPr>
              <w:t>Forma způsobu ověření studijních výsledků a další požadavky na studenta</w:t>
            </w:r>
          </w:p>
        </w:tc>
        <w:tc>
          <w:tcPr>
            <w:tcW w:w="6769" w:type="dxa"/>
            <w:gridSpan w:val="7"/>
            <w:tcBorders>
              <w:bottom w:val="nil"/>
            </w:tcBorders>
          </w:tcPr>
          <w:p w14:paraId="05F912CB" w14:textId="77777777" w:rsidR="00812773" w:rsidRPr="00F854A1" w:rsidRDefault="00812773" w:rsidP="00830928">
            <w:pPr>
              <w:jc w:val="both"/>
            </w:pPr>
            <w:r w:rsidRPr="00F854A1">
              <w:t xml:space="preserve">80% aktivní účast </w:t>
            </w:r>
            <w:r>
              <w:t>na výuce</w:t>
            </w:r>
          </w:p>
        </w:tc>
      </w:tr>
      <w:tr w:rsidR="00812773" w14:paraId="693296E1" w14:textId="77777777" w:rsidTr="00E153D9">
        <w:trPr>
          <w:trHeight w:val="123"/>
        </w:trPr>
        <w:tc>
          <w:tcPr>
            <w:tcW w:w="9855" w:type="dxa"/>
            <w:gridSpan w:val="8"/>
            <w:tcBorders>
              <w:top w:val="nil"/>
            </w:tcBorders>
          </w:tcPr>
          <w:p w14:paraId="6218B708" w14:textId="77777777" w:rsidR="00812773" w:rsidRDefault="00812773" w:rsidP="00830928"/>
        </w:tc>
      </w:tr>
      <w:tr w:rsidR="00812773" w14:paraId="4EDB634A" w14:textId="77777777" w:rsidTr="00830928">
        <w:trPr>
          <w:trHeight w:val="197"/>
        </w:trPr>
        <w:tc>
          <w:tcPr>
            <w:tcW w:w="3086" w:type="dxa"/>
            <w:tcBorders>
              <w:top w:val="nil"/>
            </w:tcBorders>
            <w:shd w:val="clear" w:color="auto" w:fill="F7CAAC"/>
          </w:tcPr>
          <w:p w14:paraId="54D321EF" w14:textId="77777777" w:rsidR="00812773" w:rsidRDefault="00812773" w:rsidP="00830928">
            <w:pPr>
              <w:rPr>
                <w:b/>
              </w:rPr>
            </w:pPr>
            <w:r>
              <w:rPr>
                <w:b/>
              </w:rPr>
              <w:t>Garant předmětu</w:t>
            </w:r>
          </w:p>
        </w:tc>
        <w:tc>
          <w:tcPr>
            <w:tcW w:w="6769" w:type="dxa"/>
            <w:gridSpan w:val="7"/>
            <w:tcBorders>
              <w:top w:val="nil"/>
            </w:tcBorders>
          </w:tcPr>
          <w:p w14:paraId="42C9B2C1" w14:textId="77777777" w:rsidR="00812773" w:rsidRDefault="00812773" w:rsidP="00830928">
            <w:pPr>
              <w:jc w:val="both"/>
            </w:pPr>
            <w:r>
              <w:t xml:space="preserve">Ing. Martina Dokulilová, Ph.D. </w:t>
            </w:r>
          </w:p>
        </w:tc>
      </w:tr>
      <w:tr w:rsidR="00812773" w14:paraId="58A81919" w14:textId="77777777" w:rsidTr="00830928">
        <w:trPr>
          <w:trHeight w:val="243"/>
        </w:trPr>
        <w:tc>
          <w:tcPr>
            <w:tcW w:w="3086" w:type="dxa"/>
            <w:tcBorders>
              <w:top w:val="nil"/>
            </w:tcBorders>
            <w:shd w:val="clear" w:color="auto" w:fill="F7CAAC"/>
          </w:tcPr>
          <w:p w14:paraId="517CEB2B" w14:textId="77777777" w:rsidR="00812773" w:rsidRDefault="00812773" w:rsidP="00830928">
            <w:pPr>
              <w:rPr>
                <w:b/>
              </w:rPr>
            </w:pPr>
            <w:r>
              <w:rPr>
                <w:b/>
              </w:rPr>
              <w:t>Zapojení garanta do výuky předmětu</w:t>
            </w:r>
          </w:p>
        </w:tc>
        <w:tc>
          <w:tcPr>
            <w:tcW w:w="6769" w:type="dxa"/>
            <w:gridSpan w:val="7"/>
            <w:tcBorders>
              <w:top w:val="nil"/>
            </w:tcBorders>
          </w:tcPr>
          <w:p w14:paraId="4056AFEE" w14:textId="77777777" w:rsidR="00812773" w:rsidRDefault="00812773" w:rsidP="00830928">
            <w:pPr>
              <w:jc w:val="both"/>
            </w:pPr>
            <w:r>
              <w:t>100 %</w:t>
            </w:r>
          </w:p>
        </w:tc>
      </w:tr>
      <w:tr w:rsidR="00812773" w14:paraId="03485CF9" w14:textId="77777777" w:rsidTr="00830928">
        <w:tc>
          <w:tcPr>
            <w:tcW w:w="3086" w:type="dxa"/>
            <w:shd w:val="clear" w:color="auto" w:fill="F7CAAC"/>
          </w:tcPr>
          <w:p w14:paraId="43D7B38A" w14:textId="77777777" w:rsidR="00812773" w:rsidRDefault="00812773" w:rsidP="00830928">
            <w:pPr>
              <w:rPr>
                <w:b/>
              </w:rPr>
            </w:pPr>
            <w:r>
              <w:rPr>
                <w:b/>
              </w:rPr>
              <w:t>Vyučující</w:t>
            </w:r>
          </w:p>
        </w:tc>
        <w:tc>
          <w:tcPr>
            <w:tcW w:w="6769" w:type="dxa"/>
            <w:gridSpan w:val="7"/>
            <w:tcBorders>
              <w:bottom w:val="nil"/>
            </w:tcBorders>
          </w:tcPr>
          <w:p w14:paraId="450F9EB5" w14:textId="77777777" w:rsidR="00812773" w:rsidRDefault="00812773" w:rsidP="00830928">
            <w:pPr>
              <w:jc w:val="both"/>
            </w:pPr>
            <w:r>
              <w:t xml:space="preserve">Ing. Martina Dokulilová, Ph.D. </w:t>
            </w:r>
          </w:p>
        </w:tc>
      </w:tr>
      <w:tr w:rsidR="00812773" w14:paraId="0F02590D" w14:textId="77777777" w:rsidTr="00830928">
        <w:trPr>
          <w:trHeight w:val="196"/>
        </w:trPr>
        <w:tc>
          <w:tcPr>
            <w:tcW w:w="9855" w:type="dxa"/>
            <w:gridSpan w:val="8"/>
            <w:tcBorders>
              <w:top w:val="nil"/>
            </w:tcBorders>
          </w:tcPr>
          <w:p w14:paraId="0A23806C" w14:textId="77777777" w:rsidR="00812773" w:rsidRDefault="00812773" w:rsidP="00830928">
            <w:pPr>
              <w:jc w:val="both"/>
            </w:pPr>
          </w:p>
        </w:tc>
      </w:tr>
      <w:tr w:rsidR="00812773" w14:paraId="698D7A24" w14:textId="77777777" w:rsidTr="00830928">
        <w:tc>
          <w:tcPr>
            <w:tcW w:w="3086" w:type="dxa"/>
            <w:shd w:val="clear" w:color="auto" w:fill="F7CAAC"/>
          </w:tcPr>
          <w:p w14:paraId="681EF977" w14:textId="77777777" w:rsidR="00812773" w:rsidRDefault="00812773" w:rsidP="00830928">
            <w:pPr>
              <w:jc w:val="both"/>
              <w:rPr>
                <w:b/>
              </w:rPr>
            </w:pPr>
            <w:r>
              <w:rPr>
                <w:b/>
              </w:rPr>
              <w:t>Stručná anotace předmětu</w:t>
            </w:r>
          </w:p>
        </w:tc>
        <w:tc>
          <w:tcPr>
            <w:tcW w:w="6769" w:type="dxa"/>
            <w:gridSpan w:val="7"/>
            <w:tcBorders>
              <w:bottom w:val="nil"/>
            </w:tcBorders>
          </w:tcPr>
          <w:p w14:paraId="07552C34" w14:textId="77777777" w:rsidR="00812773" w:rsidRDefault="00812773" w:rsidP="00830928">
            <w:pPr>
              <w:jc w:val="both"/>
            </w:pPr>
          </w:p>
        </w:tc>
      </w:tr>
      <w:tr w:rsidR="00812773" w:rsidRPr="00AF68B3" w14:paraId="1179B269" w14:textId="77777777" w:rsidTr="00B431CB">
        <w:trPr>
          <w:trHeight w:val="2556"/>
        </w:trPr>
        <w:tc>
          <w:tcPr>
            <w:tcW w:w="9855" w:type="dxa"/>
            <w:gridSpan w:val="8"/>
            <w:tcBorders>
              <w:top w:val="nil"/>
              <w:bottom w:val="single" w:sz="12" w:space="0" w:color="auto"/>
            </w:tcBorders>
          </w:tcPr>
          <w:p w14:paraId="008FC903" w14:textId="017A6E0A" w:rsidR="00812773" w:rsidRDefault="00812773" w:rsidP="00B431CB">
            <w:pPr>
              <w:spacing w:after="120"/>
              <w:jc w:val="both"/>
            </w:pPr>
            <w:r w:rsidRPr="005A40C5">
              <w:t>Cílem předmětu je seznámení se s problematikou zkušebnictví, normalizace a s hodnocením shody výrobků při jejich realizaci. Studenti dále získají informace o metrologii a průběhu testování ve vybraných sférách.</w:t>
            </w:r>
          </w:p>
          <w:p w14:paraId="271F1EFB" w14:textId="50DC3399" w:rsidR="00812773" w:rsidRDefault="00812773" w:rsidP="00D3581F">
            <w:pPr>
              <w:pStyle w:val="Odstavecseseznamem"/>
              <w:numPr>
                <w:ilvl w:val="0"/>
                <w:numId w:val="94"/>
              </w:numPr>
              <w:jc w:val="both"/>
            </w:pPr>
            <w:r>
              <w:t xml:space="preserve">Úvod do </w:t>
            </w:r>
            <w:r w:rsidRPr="005A40C5">
              <w:t>problematik</w:t>
            </w:r>
            <w:r>
              <w:t>y</w:t>
            </w:r>
            <w:r w:rsidRPr="005A40C5">
              <w:t xml:space="preserve"> zkušebnictví</w:t>
            </w:r>
            <w:r>
              <w:t>.</w:t>
            </w:r>
          </w:p>
          <w:p w14:paraId="6FF44113" w14:textId="2AB456BE" w:rsidR="00812773" w:rsidRDefault="00812773" w:rsidP="00D3581F">
            <w:pPr>
              <w:pStyle w:val="Odstavecseseznamem"/>
              <w:numPr>
                <w:ilvl w:val="0"/>
                <w:numId w:val="94"/>
              </w:numPr>
              <w:jc w:val="both"/>
            </w:pPr>
            <w:r>
              <w:t>Mikroskopické metody.</w:t>
            </w:r>
          </w:p>
          <w:p w14:paraId="08715C98" w14:textId="63707403" w:rsidR="00812773" w:rsidRDefault="00812773" w:rsidP="00D3581F">
            <w:pPr>
              <w:pStyle w:val="Odstavecseseznamem"/>
              <w:numPr>
                <w:ilvl w:val="0"/>
                <w:numId w:val="94"/>
              </w:numPr>
              <w:jc w:val="both"/>
            </w:pPr>
            <w:r>
              <w:t>Hodnocení struktury.</w:t>
            </w:r>
          </w:p>
          <w:p w14:paraId="7FF9F7A0" w14:textId="6C1F91BF" w:rsidR="00812773" w:rsidRDefault="00812773" w:rsidP="00D3581F">
            <w:pPr>
              <w:pStyle w:val="Odstavecseseznamem"/>
              <w:numPr>
                <w:ilvl w:val="0"/>
                <w:numId w:val="94"/>
              </w:numPr>
              <w:jc w:val="both"/>
            </w:pPr>
            <w:r>
              <w:t>Hodnocení chemického složení.</w:t>
            </w:r>
          </w:p>
          <w:p w14:paraId="339DAF1C" w14:textId="1227337E" w:rsidR="00812773" w:rsidRDefault="00812773" w:rsidP="00D3581F">
            <w:pPr>
              <w:pStyle w:val="Odstavecseseznamem"/>
              <w:numPr>
                <w:ilvl w:val="0"/>
                <w:numId w:val="94"/>
              </w:numPr>
              <w:jc w:val="both"/>
            </w:pPr>
            <w:r>
              <w:t>Termické metody.</w:t>
            </w:r>
          </w:p>
          <w:p w14:paraId="435393EC" w14:textId="04EF19DB" w:rsidR="00812773" w:rsidRDefault="00812773" w:rsidP="00D3581F">
            <w:pPr>
              <w:pStyle w:val="Odstavecseseznamem"/>
              <w:numPr>
                <w:ilvl w:val="0"/>
                <w:numId w:val="94"/>
              </w:numPr>
              <w:jc w:val="both"/>
            </w:pPr>
            <w:r>
              <w:t>Zkušebnictví v obuvnickém průmyslu.</w:t>
            </w:r>
          </w:p>
          <w:p w14:paraId="60696569" w14:textId="1C20C25D" w:rsidR="00812773" w:rsidRDefault="005B25E1" w:rsidP="00E153D9">
            <w:pPr>
              <w:spacing w:after="120"/>
              <w:ind w:firstLine="254"/>
              <w:jc w:val="both"/>
            </w:pPr>
            <w:r>
              <w:t xml:space="preserve">  </w:t>
            </w:r>
            <w:r w:rsidR="00812773">
              <w:t xml:space="preserve">7. </w:t>
            </w:r>
            <w:r w:rsidR="007D001D">
              <w:t xml:space="preserve">   </w:t>
            </w:r>
            <w:r w:rsidR="00812773">
              <w:t>Suroviny, směsi, pryže. Speciální vlastnosti.</w:t>
            </w:r>
          </w:p>
          <w:p w14:paraId="466450B9" w14:textId="77777777" w:rsidR="00812773" w:rsidRPr="00AF68B3" w:rsidRDefault="00812773" w:rsidP="00812773">
            <w:pPr>
              <w:jc w:val="both"/>
            </w:pPr>
            <w:r w:rsidRPr="00145BC5">
              <w:t>Student je schopen</w:t>
            </w:r>
            <w:r w:rsidRPr="00145BC5">
              <w:rPr>
                <w:spacing w:val="-10"/>
              </w:rPr>
              <w:t xml:space="preserve"> </w:t>
            </w:r>
            <w:r w:rsidRPr="00145BC5">
              <w:t>aplikovat</w:t>
            </w:r>
            <w:r w:rsidRPr="00145BC5">
              <w:rPr>
                <w:spacing w:val="-7"/>
              </w:rPr>
              <w:t xml:space="preserve"> </w:t>
            </w:r>
            <w:r w:rsidRPr="00145BC5">
              <w:t>poznatky</w:t>
            </w:r>
            <w:r w:rsidRPr="00145BC5">
              <w:rPr>
                <w:spacing w:val="-8"/>
              </w:rPr>
              <w:t xml:space="preserve"> </w:t>
            </w:r>
            <w:r>
              <w:t>v praxi.</w:t>
            </w:r>
          </w:p>
        </w:tc>
      </w:tr>
      <w:tr w:rsidR="00812773" w14:paraId="4BEF0467" w14:textId="77777777" w:rsidTr="00830928">
        <w:trPr>
          <w:trHeight w:val="265"/>
        </w:trPr>
        <w:tc>
          <w:tcPr>
            <w:tcW w:w="3653" w:type="dxa"/>
            <w:gridSpan w:val="2"/>
            <w:tcBorders>
              <w:top w:val="nil"/>
            </w:tcBorders>
            <w:shd w:val="clear" w:color="auto" w:fill="F7CAAC"/>
          </w:tcPr>
          <w:p w14:paraId="04BE1A86" w14:textId="77777777" w:rsidR="00812773" w:rsidRDefault="00812773" w:rsidP="00830928">
            <w:pPr>
              <w:jc w:val="both"/>
            </w:pPr>
            <w:r>
              <w:rPr>
                <w:b/>
              </w:rPr>
              <w:t>Studijní literatura a studijní pomůcky</w:t>
            </w:r>
          </w:p>
        </w:tc>
        <w:tc>
          <w:tcPr>
            <w:tcW w:w="6202" w:type="dxa"/>
            <w:gridSpan w:val="6"/>
            <w:tcBorders>
              <w:top w:val="nil"/>
              <w:bottom w:val="nil"/>
            </w:tcBorders>
          </w:tcPr>
          <w:p w14:paraId="0C0C38E3" w14:textId="77777777" w:rsidR="00812773" w:rsidRDefault="00812773" w:rsidP="00830928">
            <w:pPr>
              <w:jc w:val="both"/>
            </w:pPr>
          </w:p>
        </w:tc>
      </w:tr>
      <w:tr w:rsidR="00812773" w:rsidRPr="002A01AD" w14:paraId="4489D504" w14:textId="77777777" w:rsidTr="00E153D9">
        <w:trPr>
          <w:trHeight w:val="1550"/>
        </w:trPr>
        <w:tc>
          <w:tcPr>
            <w:tcW w:w="9855" w:type="dxa"/>
            <w:gridSpan w:val="8"/>
            <w:tcBorders>
              <w:top w:val="nil"/>
            </w:tcBorders>
          </w:tcPr>
          <w:p w14:paraId="2B88B624" w14:textId="77777777" w:rsidR="00812773" w:rsidRPr="00F62BE3" w:rsidRDefault="00812773" w:rsidP="00830928">
            <w:pPr>
              <w:jc w:val="both"/>
              <w:rPr>
                <w:b/>
              </w:rPr>
            </w:pPr>
            <w:r w:rsidRPr="00F62BE3">
              <w:rPr>
                <w:b/>
              </w:rPr>
              <w:t>Povinná:</w:t>
            </w:r>
          </w:p>
          <w:p w14:paraId="36C04AEF" w14:textId="77777777" w:rsidR="00812773" w:rsidRDefault="00812773" w:rsidP="00830928">
            <w:r>
              <w:t>Kontrolní a zkušební metody. Studijní texty. Dostupné z: http://ufmi.ft.utb.cz/index.php?page=kzm. Zlín: ÚFMI FT UTB.</w:t>
            </w:r>
          </w:p>
          <w:p w14:paraId="451D6842" w14:textId="77777777" w:rsidR="00301BAF" w:rsidRDefault="00812773" w:rsidP="00830928">
            <w:r>
              <w:t xml:space="preserve">KUBÍNEK, R., ŠAFÁŘOVÁ, K., VŮJTEK, M. </w:t>
            </w:r>
            <w:r w:rsidRPr="00E153D9">
              <w:rPr>
                <w:i/>
                <w:iCs/>
              </w:rPr>
              <w:t>Elektronová mikroskopie</w:t>
            </w:r>
            <w:r>
              <w:t>. Olomouc: UP, 2011.</w:t>
            </w:r>
            <w:r w:rsidR="00BF714C">
              <w:t xml:space="preserve"> </w:t>
            </w:r>
          </w:p>
          <w:p w14:paraId="0A079416" w14:textId="4C466F01" w:rsidR="00812773" w:rsidRDefault="00BF714C" w:rsidP="00830928">
            <w:r w:rsidRPr="00BF714C">
              <w:t>ISBN: 978-80-244-2739-3</w:t>
            </w:r>
            <w:r>
              <w:t>.</w:t>
            </w:r>
          </w:p>
          <w:p w14:paraId="5FC8BAA0" w14:textId="77777777" w:rsidR="00812773" w:rsidRDefault="00812773" w:rsidP="00830928">
            <w:pPr>
              <w:rPr>
                <w:b/>
              </w:rPr>
            </w:pPr>
            <w:r w:rsidRPr="00876276">
              <w:rPr>
                <w:b/>
              </w:rPr>
              <w:t xml:space="preserve">Doporučená: </w:t>
            </w:r>
          </w:p>
          <w:p w14:paraId="1CD8CEFF" w14:textId="03C62F12" w:rsidR="00812773" w:rsidRPr="002A01AD" w:rsidRDefault="00000000" w:rsidP="00830928">
            <w:hyperlink r:id="rId125" w:anchor="techniky" w:tgtFrame="_blank" w:history="1">
              <w:r w:rsidR="00812773" w:rsidRPr="00876276">
                <w:t>Techniky měření a interpretace IČ a Ramanových spekter. Dostupné z: http://old.vscht.cz/anl/matejka/#techniky. (MATĚJKA, P.)</w:t>
              </w:r>
            </w:hyperlink>
            <w:r w:rsidR="00812773" w:rsidRPr="00876276">
              <w:rPr>
                <w:rFonts w:ascii="Arial" w:hAnsi="Arial" w:cs="Arial"/>
                <w:vanish/>
                <w:sz w:val="16"/>
                <w:szCs w:val="16"/>
              </w:rPr>
              <w:t xml:space="preserve"> Začátek formuláře</w:t>
            </w:r>
          </w:p>
        </w:tc>
      </w:tr>
    </w:tbl>
    <w:p w14:paraId="26BEE61B" w14:textId="77777777" w:rsidR="00196923" w:rsidRDefault="00196923">
      <w:r>
        <w:br w:type="page"/>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054"/>
        <w:gridCol w:w="2915"/>
        <w:gridCol w:w="1985"/>
        <w:gridCol w:w="1843"/>
        <w:gridCol w:w="2126"/>
      </w:tblGrid>
      <w:tr w:rsidR="00196923" w14:paraId="25F7474A" w14:textId="77777777" w:rsidTr="005053CD">
        <w:tc>
          <w:tcPr>
            <w:tcW w:w="9923" w:type="dxa"/>
            <w:gridSpan w:val="5"/>
            <w:tcBorders>
              <w:bottom w:val="double" w:sz="4" w:space="0" w:color="auto"/>
            </w:tcBorders>
            <w:shd w:val="clear" w:color="auto" w:fill="BDD6EE"/>
          </w:tcPr>
          <w:p w14:paraId="11708DA9" w14:textId="2E8B0801" w:rsidR="00196923" w:rsidRDefault="00196923" w:rsidP="005053CD">
            <w:pPr>
              <w:jc w:val="both"/>
              <w:rPr>
                <w:b/>
                <w:sz w:val="28"/>
              </w:rPr>
            </w:pPr>
            <w:r>
              <w:rPr>
                <w:b/>
                <w:sz w:val="28"/>
              </w:rPr>
              <w:lastRenderedPageBreak/>
              <w:t>B-IV – Údaje o odborné praxi/praktické výuce</w:t>
            </w:r>
          </w:p>
        </w:tc>
      </w:tr>
      <w:tr w:rsidR="00196923" w14:paraId="56B94923" w14:textId="77777777" w:rsidTr="005053CD">
        <w:tc>
          <w:tcPr>
            <w:tcW w:w="9923" w:type="dxa"/>
            <w:gridSpan w:val="5"/>
            <w:tcBorders>
              <w:top w:val="single" w:sz="12" w:space="0" w:color="auto"/>
            </w:tcBorders>
            <w:shd w:val="clear" w:color="auto" w:fill="F7CAAC"/>
          </w:tcPr>
          <w:p w14:paraId="1A76B2E2" w14:textId="77777777" w:rsidR="00196923" w:rsidRDefault="00196923" w:rsidP="005053CD">
            <w:pPr>
              <w:jc w:val="both"/>
              <w:rPr>
                <w:b/>
              </w:rPr>
            </w:pPr>
            <w:r>
              <w:rPr>
                <w:b/>
              </w:rPr>
              <w:t>Charakteristika povinné odborné praxe/praktické výuce</w:t>
            </w:r>
          </w:p>
        </w:tc>
      </w:tr>
      <w:tr w:rsidR="00196923" w:rsidRPr="00822F97" w14:paraId="7D757649" w14:textId="77777777" w:rsidTr="001F1665">
        <w:trPr>
          <w:trHeight w:val="1794"/>
        </w:trPr>
        <w:tc>
          <w:tcPr>
            <w:tcW w:w="9923" w:type="dxa"/>
            <w:gridSpan w:val="5"/>
          </w:tcPr>
          <w:p w14:paraId="1D37B708" w14:textId="63611E80" w:rsidR="00196923" w:rsidRPr="00822F97" w:rsidRDefault="00196923" w:rsidP="005053CD">
            <w:pPr>
              <w:spacing w:before="120" w:after="120"/>
              <w:jc w:val="both"/>
            </w:pPr>
            <w:r>
              <w:t xml:space="preserve">Jedná se o akademicky zaměřený </w:t>
            </w:r>
            <w:r w:rsidR="00862817">
              <w:t xml:space="preserve">studijní </w:t>
            </w:r>
            <w:r>
              <w:t>program.</w:t>
            </w:r>
          </w:p>
        </w:tc>
      </w:tr>
      <w:tr w:rsidR="00196923" w14:paraId="25944D3A" w14:textId="77777777" w:rsidTr="005053CD">
        <w:tc>
          <w:tcPr>
            <w:tcW w:w="1054" w:type="dxa"/>
            <w:shd w:val="clear" w:color="auto" w:fill="F7CAAC"/>
          </w:tcPr>
          <w:p w14:paraId="1E47BA32" w14:textId="77777777" w:rsidR="00196923" w:rsidRDefault="00196923" w:rsidP="005053CD">
            <w:pPr>
              <w:jc w:val="both"/>
              <w:rPr>
                <w:b/>
              </w:rPr>
            </w:pPr>
            <w:r>
              <w:rPr>
                <w:b/>
              </w:rPr>
              <w:t>Rozsah</w:t>
            </w:r>
          </w:p>
        </w:tc>
        <w:tc>
          <w:tcPr>
            <w:tcW w:w="2915" w:type="dxa"/>
          </w:tcPr>
          <w:p w14:paraId="40BEC464" w14:textId="77777777" w:rsidR="00196923" w:rsidRDefault="00196923" w:rsidP="005053CD">
            <w:pPr>
              <w:jc w:val="both"/>
            </w:pPr>
          </w:p>
        </w:tc>
        <w:tc>
          <w:tcPr>
            <w:tcW w:w="1985" w:type="dxa"/>
            <w:shd w:val="clear" w:color="auto" w:fill="F7CAAC"/>
          </w:tcPr>
          <w:p w14:paraId="7180FAF4" w14:textId="77777777" w:rsidR="00196923" w:rsidRDefault="00196923" w:rsidP="005053CD">
            <w:pPr>
              <w:jc w:val="both"/>
              <w:rPr>
                <w:b/>
              </w:rPr>
            </w:pPr>
            <w:r>
              <w:rPr>
                <w:b/>
              </w:rPr>
              <w:t>týdnů</w:t>
            </w:r>
          </w:p>
        </w:tc>
        <w:tc>
          <w:tcPr>
            <w:tcW w:w="1843" w:type="dxa"/>
          </w:tcPr>
          <w:p w14:paraId="7C285F8B" w14:textId="77777777" w:rsidR="00196923" w:rsidRDefault="00196923" w:rsidP="005053CD">
            <w:pPr>
              <w:jc w:val="both"/>
            </w:pPr>
          </w:p>
        </w:tc>
        <w:tc>
          <w:tcPr>
            <w:tcW w:w="2126" w:type="dxa"/>
            <w:shd w:val="clear" w:color="auto" w:fill="F7CAAC"/>
          </w:tcPr>
          <w:p w14:paraId="33E64FE8" w14:textId="77777777" w:rsidR="00196923" w:rsidRDefault="00196923" w:rsidP="005053CD">
            <w:pPr>
              <w:jc w:val="both"/>
            </w:pPr>
            <w:r>
              <w:rPr>
                <w:b/>
              </w:rPr>
              <w:t>hodin</w:t>
            </w:r>
          </w:p>
        </w:tc>
      </w:tr>
      <w:tr w:rsidR="00196923" w14:paraId="167FBEAA" w14:textId="77777777" w:rsidTr="005053CD">
        <w:tc>
          <w:tcPr>
            <w:tcW w:w="7797" w:type="dxa"/>
            <w:gridSpan w:val="4"/>
            <w:shd w:val="clear" w:color="auto" w:fill="F7CAAC"/>
          </w:tcPr>
          <w:p w14:paraId="45636AA9" w14:textId="77777777" w:rsidR="00196923" w:rsidRDefault="00196923" w:rsidP="005053CD">
            <w:pPr>
              <w:jc w:val="both"/>
              <w:rPr>
                <w:b/>
              </w:rPr>
            </w:pPr>
            <w:r>
              <w:rPr>
                <w:b/>
              </w:rPr>
              <w:t>Přehled pracovišť, na kterých má být odborná praxe/praktická výuka uskutečňována</w:t>
            </w:r>
          </w:p>
        </w:tc>
        <w:tc>
          <w:tcPr>
            <w:tcW w:w="2126" w:type="dxa"/>
            <w:shd w:val="clear" w:color="auto" w:fill="F7CAAC"/>
          </w:tcPr>
          <w:p w14:paraId="11FF9EE7" w14:textId="77777777" w:rsidR="00196923" w:rsidRDefault="00196923" w:rsidP="005053CD">
            <w:pPr>
              <w:jc w:val="both"/>
              <w:rPr>
                <w:b/>
              </w:rPr>
            </w:pPr>
            <w:r>
              <w:rPr>
                <w:b/>
              </w:rPr>
              <w:t>Smluvně zajištěno</w:t>
            </w:r>
          </w:p>
        </w:tc>
      </w:tr>
      <w:tr w:rsidR="00196923" w14:paraId="321C1C3E" w14:textId="77777777" w:rsidTr="005053CD">
        <w:tc>
          <w:tcPr>
            <w:tcW w:w="7797" w:type="dxa"/>
            <w:gridSpan w:val="4"/>
          </w:tcPr>
          <w:p w14:paraId="3DC242D2" w14:textId="77777777" w:rsidR="00196923" w:rsidRPr="00822F97" w:rsidRDefault="00196923" w:rsidP="005053CD">
            <w:pPr>
              <w:jc w:val="both"/>
            </w:pPr>
          </w:p>
        </w:tc>
        <w:tc>
          <w:tcPr>
            <w:tcW w:w="2126" w:type="dxa"/>
          </w:tcPr>
          <w:p w14:paraId="608A3B91" w14:textId="77777777" w:rsidR="00196923" w:rsidRDefault="00196923" w:rsidP="005053CD">
            <w:pPr>
              <w:jc w:val="both"/>
            </w:pPr>
          </w:p>
        </w:tc>
      </w:tr>
      <w:tr w:rsidR="00196923" w14:paraId="09A3D02B" w14:textId="77777777" w:rsidTr="005053CD">
        <w:tc>
          <w:tcPr>
            <w:tcW w:w="7797" w:type="dxa"/>
            <w:gridSpan w:val="4"/>
          </w:tcPr>
          <w:p w14:paraId="7B7445F2" w14:textId="77777777" w:rsidR="00196923" w:rsidRPr="00822F97" w:rsidRDefault="00196923" w:rsidP="005053CD">
            <w:pPr>
              <w:jc w:val="both"/>
            </w:pPr>
          </w:p>
        </w:tc>
        <w:tc>
          <w:tcPr>
            <w:tcW w:w="2126" w:type="dxa"/>
          </w:tcPr>
          <w:p w14:paraId="36AC436F" w14:textId="77777777" w:rsidR="00196923" w:rsidRDefault="00196923" w:rsidP="005053CD">
            <w:pPr>
              <w:jc w:val="both"/>
            </w:pPr>
          </w:p>
        </w:tc>
      </w:tr>
      <w:tr w:rsidR="00196923" w14:paraId="75EFDBEB" w14:textId="77777777" w:rsidTr="005053CD">
        <w:tc>
          <w:tcPr>
            <w:tcW w:w="9923" w:type="dxa"/>
            <w:gridSpan w:val="5"/>
            <w:shd w:val="clear" w:color="auto" w:fill="F7CAAC"/>
          </w:tcPr>
          <w:p w14:paraId="4799E4EB" w14:textId="77777777" w:rsidR="00196923" w:rsidRDefault="00196923" w:rsidP="005053CD">
            <w:pPr>
              <w:jc w:val="both"/>
            </w:pPr>
            <w:r>
              <w:rPr>
                <w:b/>
              </w:rPr>
              <w:t>Zajištění odborné praxe/praktické výuky v cizím jazyce (u studijních programů uskutečňovaných v cizím jazyce)</w:t>
            </w:r>
          </w:p>
        </w:tc>
      </w:tr>
      <w:tr w:rsidR="00196923" w14:paraId="329717FB" w14:textId="77777777" w:rsidTr="005053CD">
        <w:trPr>
          <w:trHeight w:val="551"/>
        </w:trPr>
        <w:tc>
          <w:tcPr>
            <w:tcW w:w="9923" w:type="dxa"/>
            <w:gridSpan w:val="5"/>
          </w:tcPr>
          <w:p w14:paraId="0DD4AA54" w14:textId="77777777" w:rsidR="00196923" w:rsidRDefault="00196923" w:rsidP="005053CD">
            <w:pPr>
              <w:jc w:val="both"/>
            </w:pPr>
          </w:p>
        </w:tc>
      </w:tr>
    </w:tbl>
    <w:p w14:paraId="6157994F" w14:textId="7A30C201" w:rsidR="00E766C2" w:rsidRDefault="00256425">
      <w:r>
        <w:br w:type="page"/>
      </w:r>
    </w:p>
    <w:tbl>
      <w:tblPr>
        <w:tblStyle w:val="Mkatabulky"/>
        <w:tblW w:w="9918" w:type="dxa"/>
        <w:tblLook w:val="04A0" w:firstRow="1" w:lastRow="0" w:firstColumn="1" w:lastColumn="0" w:noHBand="0" w:noVBand="1"/>
      </w:tblPr>
      <w:tblGrid>
        <w:gridCol w:w="1900"/>
        <w:gridCol w:w="1072"/>
        <w:gridCol w:w="1940"/>
        <w:gridCol w:w="1268"/>
        <w:gridCol w:w="1372"/>
        <w:gridCol w:w="1305"/>
        <w:gridCol w:w="1061"/>
      </w:tblGrid>
      <w:tr w:rsidR="00E766C2" w:rsidRPr="00783187" w14:paraId="622E602D" w14:textId="77777777" w:rsidTr="00927DA0">
        <w:trPr>
          <w:trHeight w:val="411"/>
        </w:trPr>
        <w:tc>
          <w:tcPr>
            <w:tcW w:w="9918" w:type="dxa"/>
            <w:gridSpan w:val="7"/>
            <w:shd w:val="clear" w:color="auto" w:fill="BDD6EE" w:themeFill="accent1" w:themeFillTint="66"/>
            <w:vAlign w:val="center"/>
          </w:tcPr>
          <w:p w14:paraId="78A161B5" w14:textId="1D5E797B" w:rsidR="00E766C2" w:rsidRPr="00755E51" w:rsidRDefault="00E766C2" w:rsidP="00927DA0">
            <w:pPr>
              <w:rPr>
                <w:b/>
                <w:bCs/>
                <w:sz w:val="28"/>
                <w:szCs w:val="28"/>
              </w:rPr>
            </w:pPr>
            <w:r w:rsidRPr="00755E51">
              <w:rPr>
                <w:b/>
                <w:sz w:val="28"/>
                <w:szCs w:val="28"/>
              </w:rPr>
              <w:lastRenderedPageBreak/>
              <w:t>C-</w:t>
            </w:r>
            <w:r w:rsidR="00A04C92" w:rsidRPr="00755E51">
              <w:rPr>
                <w:b/>
                <w:sz w:val="28"/>
                <w:szCs w:val="28"/>
              </w:rPr>
              <w:t>Ia – Přehled</w:t>
            </w:r>
            <w:r w:rsidRPr="00755E51">
              <w:rPr>
                <w:b/>
                <w:sz w:val="28"/>
                <w:szCs w:val="28"/>
              </w:rPr>
              <w:t xml:space="preserve"> vyučujících uvedených v přílohách C-I žádosti o akreditaci </w:t>
            </w:r>
          </w:p>
        </w:tc>
      </w:tr>
      <w:tr w:rsidR="00E766C2" w:rsidRPr="00281954" w14:paraId="7588E5A8" w14:textId="77777777" w:rsidTr="00DD5EC5">
        <w:tc>
          <w:tcPr>
            <w:tcW w:w="1900" w:type="dxa"/>
            <w:shd w:val="clear" w:color="auto" w:fill="F7CAAC" w:themeFill="accent2" w:themeFillTint="66"/>
          </w:tcPr>
          <w:p w14:paraId="282C8F44" w14:textId="77777777" w:rsidR="00E766C2" w:rsidRPr="00281954" w:rsidRDefault="00E766C2" w:rsidP="00DD5EC5">
            <w:pPr>
              <w:rPr>
                <w:b/>
                <w:bCs/>
              </w:rPr>
            </w:pPr>
            <w:r w:rsidRPr="00281954">
              <w:rPr>
                <w:b/>
                <w:bCs/>
              </w:rPr>
              <w:t>Příjmení</w:t>
            </w:r>
          </w:p>
        </w:tc>
        <w:tc>
          <w:tcPr>
            <w:tcW w:w="1072" w:type="dxa"/>
            <w:shd w:val="clear" w:color="auto" w:fill="F7CAAC" w:themeFill="accent2" w:themeFillTint="66"/>
          </w:tcPr>
          <w:p w14:paraId="5080F347" w14:textId="77777777" w:rsidR="00E766C2" w:rsidRPr="00281954" w:rsidRDefault="00E766C2" w:rsidP="00DD5EC5">
            <w:pPr>
              <w:rPr>
                <w:b/>
                <w:bCs/>
              </w:rPr>
            </w:pPr>
            <w:r w:rsidRPr="00281954">
              <w:rPr>
                <w:b/>
                <w:bCs/>
              </w:rPr>
              <w:t>Jméno</w:t>
            </w:r>
          </w:p>
        </w:tc>
        <w:tc>
          <w:tcPr>
            <w:tcW w:w="1940" w:type="dxa"/>
            <w:shd w:val="clear" w:color="auto" w:fill="F7CAAC" w:themeFill="accent2" w:themeFillTint="66"/>
          </w:tcPr>
          <w:p w14:paraId="7E01C0E2" w14:textId="77777777" w:rsidR="00E766C2" w:rsidRPr="00281954" w:rsidRDefault="00E766C2" w:rsidP="00DD5EC5">
            <w:pPr>
              <w:rPr>
                <w:b/>
                <w:bCs/>
              </w:rPr>
            </w:pPr>
            <w:r w:rsidRPr="00281954">
              <w:rPr>
                <w:b/>
                <w:bCs/>
              </w:rPr>
              <w:t>Tituly</w:t>
            </w:r>
          </w:p>
        </w:tc>
        <w:tc>
          <w:tcPr>
            <w:tcW w:w="1268" w:type="dxa"/>
            <w:shd w:val="clear" w:color="auto" w:fill="F7CAAC" w:themeFill="accent2" w:themeFillTint="66"/>
          </w:tcPr>
          <w:p w14:paraId="245192FE" w14:textId="77777777" w:rsidR="00E766C2" w:rsidRPr="00281954" w:rsidRDefault="00E766C2" w:rsidP="00DD5EC5">
            <w:pPr>
              <w:rPr>
                <w:b/>
                <w:bCs/>
              </w:rPr>
            </w:pPr>
            <w:r w:rsidRPr="00281954">
              <w:rPr>
                <w:b/>
                <w:bCs/>
              </w:rPr>
              <w:t>Vztah k VŠ</w:t>
            </w:r>
          </w:p>
        </w:tc>
        <w:tc>
          <w:tcPr>
            <w:tcW w:w="1372" w:type="dxa"/>
            <w:shd w:val="clear" w:color="auto" w:fill="F7CAAC" w:themeFill="accent2" w:themeFillTint="66"/>
          </w:tcPr>
          <w:p w14:paraId="6880DB89" w14:textId="1D06DC87" w:rsidR="00E766C2" w:rsidRPr="00281954" w:rsidRDefault="00E766C2" w:rsidP="00DD5EC5">
            <w:pPr>
              <w:rPr>
                <w:b/>
                <w:bCs/>
              </w:rPr>
            </w:pPr>
            <w:r w:rsidRPr="00281954">
              <w:rPr>
                <w:b/>
                <w:bCs/>
              </w:rPr>
              <w:t>Vztah k součásti V</w:t>
            </w:r>
            <w:r w:rsidR="002D7B41">
              <w:rPr>
                <w:b/>
                <w:bCs/>
              </w:rPr>
              <w:t>Š</w:t>
            </w:r>
          </w:p>
        </w:tc>
        <w:tc>
          <w:tcPr>
            <w:tcW w:w="1305" w:type="dxa"/>
            <w:shd w:val="clear" w:color="auto" w:fill="F7CAAC" w:themeFill="accent2" w:themeFillTint="66"/>
          </w:tcPr>
          <w:p w14:paraId="3272F8A1" w14:textId="77777777" w:rsidR="00E766C2" w:rsidRPr="00281954" w:rsidRDefault="00E766C2" w:rsidP="00DD5EC5">
            <w:pPr>
              <w:rPr>
                <w:b/>
                <w:bCs/>
              </w:rPr>
            </w:pPr>
            <w:r w:rsidRPr="00281954">
              <w:rPr>
                <w:b/>
                <w:bCs/>
              </w:rPr>
              <w:t>Garantování předmětů</w:t>
            </w:r>
          </w:p>
        </w:tc>
        <w:tc>
          <w:tcPr>
            <w:tcW w:w="1061" w:type="dxa"/>
            <w:shd w:val="clear" w:color="auto" w:fill="F7CAAC" w:themeFill="accent2" w:themeFillTint="66"/>
          </w:tcPr>
          <w:p w14:paraId="7FB8F481" w14:textId="77777777" w:rsidR="00E766C2" w:rsidRPr="00281954" w:rsidRDefault="00E766C2" w:rsidP="00DD5EC5">
            <w:pPr>
              <w:rPr>
                <w:b/>
                <w:bCs/>
              </w:rPr>
            </w:pPr>
            <w:r w:rsidRPr="00281954">
              <w:rPr>
                <w:b/>
                <w:bCs/>
              </w:rPr>
              <w:t xml:space="preserve">Odborník </w:t>
            </w:r>
            <w:r>
              <w:rPr>
                <w:b/>
                <w:bCs/>
              </w:rPr>
              <w:br/>
            </w:r>
            <w:r w:rsidRPr="00281954">
              <w:rPr>
                <w:b/>
                <w:bCs/>
              </w:rPr>
              <w:t>z praxe</w:t>
            </w:r>
          </w:p>
        </w:tc>
      </w:tr>
      <w:tr w:rsidR="00E766C2" w14:paraId="665702A1" w14:textId="77777777" w:rsidTr="00DD5EC5">
        <w:tc>
          <w:tcPr>
            <w:tcW w:w="1900" w:type="dxa"/>
          </w:tcPr>
          <w:p w14:paraId="1FDF5458" w14:textId="2CA19081" w:rsidR="00E766C2" w:rsidRDefault="00E766C2" w:rsidP="00DD5EC5">
            <w:r w:rsidRPr="00903AD1">
              <w:t xml:space="preserve">Bačuvčík </w:t>
            </w:r>
          </w:p>
        </w:tc>
        <w:tc>
          <w:tcPr>
            <w:tcW w:w="1072" w:type="dxa"/>
          </w:tcPr>
          <w:p w14:paraId="55B3869D" w14:textId="77777777" w:rsidR="00E766C2" w:rsidRDefault="00E766C2" w:rsidP="00DD5EC5">
            <w:r w:rsidRPr="00903AD1">
              <w:t>Radim</w:t>
            </w:r>
          </w:p>
        </w:tc>
        <w:tc>
          <w:tcPr>
            <w:tcW w:w="1940" w:type="dxa"/>
          </w:tcPr>
          <w:p w14:paraId="63401C49" w14:textId="0BA5EF28" w:rsidR="00E766C2" w:rsidRDefault="00E766C2" w:rsidP="00DD5EC5">
            <w:r>
              <w:t xml:space="preserve">doc. Mgr </w:t>
            </w:r>
            <w:r w:rsidR="009A0B91" w:rsidRPr="00903AD1">
              <w:t>Ing.</w:t>
            </w:r>
            <w:r w:rsidR="009A0B91">
              <w:t xml:space="preserve">, </w:t>
            </w:r>
            <w:r>
              <w:t>Ph.D.</w:t>
            </w:r>
            <w:r w:rsidRPr="00903AD1">
              <w:t xml:space="preserve"> </w:t>
            </w:r>
          </w:p>
        </w:tc>
        <w:tc>
          <w:tcPr>
            <w:tcW w:w="1268" w:type="dxa"/>
          </w:tcPr>
          <w:p w14:paraId="2D8A01E6" w14:textId="77777777" w:rsidR="00E766C2" w:rsidRDefault="00E766C2" w:rsidP="00DD5EC5">
            <w:r>
              <w:t>PP, 1,0 - N</w:t>
            </w:r>
          </w:p>
        </w:tc>
        <w:tc>
          <w:tcPr>
            <w:tcW w:w="1372" w:type="dxa"/>
          </w:tcPr>
          <w:p w14:paraId="2277A52E" w14:textId="77777777" w:rsidR="00E766C2" w:rsidRDefault="00E766C2" w:rsidP="00DD5EC5">
            <w:r>
              <w:t>PP, 1,0 - N</w:t>
            </w:r>
          </w:p>
        </w:tc>
        <w:tc>
          <w:tcPr>
            <w:tcW w:w="1305" w:type="dxa"/>
          </w:tcPr>
          <w:p w14:paraId="63089A45" w14:textId="77777777" w:rsidR="00E766C2" w:rsidRDefault="00E766C2" w:rsidP="00DD5EC5">
            <w:r>
              <w:t>-</w:t>
            </w:r>
          </w:p>
        </w:tc>
        <w:tc>
          <w:tcPr>
            <w:tcW w:w="1061" w:type="dxa"/>
          </w:tcPr>
          <w:p w14:paraId="5C132A9F" w14:textId="77777777" w:rsidR="00E766C2" w:rsidRDefault="00E766C2" w:rsidP="00DD5EC5">
            <w:r>
              <w:t>-</w:t>
            </w:r>
          </w:p>
        </w:tc>
      </w:tr>
      <w:tr w:rsidR="00E766C2" w14:paraId="439764ED" w14:textId="77777777" w:rsidTr="00DD5EC5">
        <w:tc>
          <w:tcPr>
            <w:tcW w:w="1900" w:type="dxa"/>
          </w:tcPr>
          <w:p w14:paraId="330CD7C5" w14:textId="77777777" w:rsidR="00E766C2" w:rsidRPr="00903AD1" w:rsidRDefault="00E766C2" w:rsidP="00DD5EC5">
            <w:r>
              <w:t>Bílka</w:t>
            </w:r>
          </w:p>
        </w:tc>
        <w:tc>
          <w:tcPr>
            <w:tcW w:w="1072" w:type="dxa"/>
          </w:tcPr>
          <w:p w14:paraId="0EBE6F05" w14:textId="77777777" w:rsidR="00E766C2" w:rsidRPr="00903AD1" w:rsidRDefault="00E766C2" w:rsidP="00DD5EC5">
            <w:r>
              <w:t>Jaroslav</w:t>
            </w:r>
          </w:p>
        </w:tc>
        <w:tc>
          <w:tcPr>
            <w:tcW w:w="1940" w:type="dxa"/>
          </w:tcPr>
          <w:p w14:paraId="3AB5CD1C" w14:textId="77777777" w:rsidR="00E766C2" w:rsidRPr="00903AD1" w:rsidRDefault="00E766C2" w:rsidP="00DD5EC5">
            <w:r>
              <w:t>Ing.</w:t>
            </w:r>
          </w:p>
        </w:tc>
        <w:tc>
          <w:tcPr>
            <w:tcW w:w="1268" w:type="dxa"/>
          </w:tcPr>
          <w:p w14:paraId="6B8A9126" w14:textId="04810C3C" w:rsidR="00E766C2" w:rsidRDefault="00263D1E" w:rsidP="00DD5EC5">
            <w:r>
              <w:t>DPP</w:t>
            </w:r>
          </w:p>
        </w:tc>
        <w:tc>
          <w:tcPr>
            <w:tcW w:w="1372" w:type="dxa"/>
          </w:tcPr>
          <w:p w14:paraId="3DEF40D0" w14:textId="77777777" w:rsidR="00E766C2" w:rsidRDefault="00E766C2" w:rsidP="00DD5EC5">
            <w:r>
              <w:t>DPP</w:t>
            </w:r>
          </w:p>
        </w:tc>
        <w:tc>
          <w:tcPr>
            <w:tcW w:w="1305" w:type="dxa"/>
          </w:tcPr>
          <w:p w14:paraId="1E963585" w14:textId="77777777" w:rsidR="00E766C2" w:rsidRDefault="00E766C2" w:rsidP="00DD5EC5">
            <w:r>
              <w:t>-</w:t>
            </w:r>
          </w:p>
        </w:tc>
        <w:tc>
          <w:tcPr>
            <w:tcW w:w="1061" w:type="dxa"/>
          </w:tcPr>
          <w:p w14:paraId="038FED83" w14:textId="6DA69008" w:rsidR="00E766C2" w:rsidRDefault="008B2B9D" w:rsidP="00DD5EC5">
            <w:r>
              <w:t>ano</w:t>
            </w:r>
          </w:p>
        </w:tc>
      </w:tr>
      <w:tr w:rsidR="00E766C2" w14:paraId="6BC8D1C7" w14:textId="77777777" w:rsidTr="00DD5EC5">
        <w:tc>
          <w:tcPr>
            <w:tcW w:w="1900" w:type="dxa"/>
          </w:tcPr>
          <w:p w14:paraId="2207A3A1" w14:textId="77777777" w:rsidR="00E766C2" w:rsidRPr="002334C3" w:rsidRDefault="00E766C2" w:rsidP="00DD5EC5">
            <w:pPr>
              <w:rPr>
                <w:rStyle w:val="spellingerror"/>
              </w:rPr>
            </w:pPr>
            <w:r w:rsidRPr="003B419B">
              <w:t>Buch</w:t>
            </w:r>
          </w:p>
        </w:tc>
        <w:tc>
          <w:tcPr>
            <w:tcW w:w="1072" w:type="dxa"/>
          </w:tcPr>
          <w:p w14:paraId="1A1D0E90" w14:textId="77777777" w:rsidR="00E766C2" w:rsidRDefault="00E766C2" w:rsidP="00DD5EC5">
            <w:pPr>
              <w:rPr>
                <w:rStyle w:val="normaltextrun"/>
                <w:rFonts w:eastAsiaTheme="majorEastAsia"/>
              </w:rPr>
            </w:pPr>
            <w:r w:rsidRPr="00F4572C">
              <w:t>Jana</w:t>
            </w:r>
          </w:p>
        </w:tc>
        <w:tc>
          <w:tcPr>
            <w:tcW w:w="1940" w:type="dxa"/>
          </w:tcPr>
          <w:p w14:paraId="67C47131" w14:textId="77777777" w:rsidR="00E766C2" w:rsidRDefault="00E766C2" w:rsidP="00DD5EC5">
            <w:pPr>
              <w:rPr>
                <w:rStyle w:val="normaltextrun"/>
                <w:rFonts w:eastAsiaTheme="majorEastAsia"/>
              </w:rPr>
            </w:pPr>
            <w:r w:rsidRPr="00F4572C">
              <w:t>MgA.</w:t>
            </w:r>
          </w:p>
        </w:tc>
        <w:tc>
          <w:tcPr>
            <w:tcW w:w="1268" w:type="dxa"/>
          </w:tcPr>
          <w:p w14:paraId="76375E8E" w14:textId="77777777" w:rsidR="00E766C2" w:rsidRDefault="00E766C2" w:rsidP="00DD5EC5">
            <w:r>
              <w:t>PP, 0,5 - N</w:t>
            </w:r>
          </w:p>
        </w:tc>
        <w:tc>
          <w:tcPr>
            <w:tcW w:w="1372" w:type="dxa"/>
          </w:tcPr>
          <w:p w14:paraId="45337428" w14:textId="77777777" w:rsidR="00E766C2" w:rsidRDefault="00E766C2" w:rsidP="00DD5EC5">
            <w:r>
              <w:t>PP, 0,5 - N</w:t>
            </w:r>
          </w:p>
        </w:tc>
        <w:tc>
          <w:tcPr>
            <w:tcW w:w="1305" w:type="dxa"/>
          </w:tcPr>
          <w:p w14:paraId="61FC050F" w14:textId="77777777" w:rsidR="00E766C2" w:rsidRDefault="00E766C2" w:rsidP="00DD5EC5">
            <w:r>
              <w:t>PZ</w:t>
            </w:r>
          </w:p>
        </w:tc>
        <w:tc>
          <w:tcPr>
            <w:tcW w:w="1061" w:type="dxa"/>
          </w:tcPr>
          <w:p w14:paraId="1C5B0B2F" w14:textId="77777777" w:rsidR="00E766C2" w:rsidRDefault="00E766C2" w:rsidP="00DD5EC5">
            <w:r>
              <w:t>ano</w:t>
            </w:r>
          </w:p>
        </w:tc>
      </w:tr>
      <w:tr w:rsidR="00E766C2" w14:paraId="42384FAA" w14:textId="77777777" w:rsidTr="00DD5EC5">
        <w:tc>
          <w:tcPr>
            <w:tcW w:w="1900" w:type="dxa"/>
          </w:tcPr>
          <w:p w14:paraId="1224B8FB" w14:textId="77777777" w:rsidR="00E766C2" w:rsidRPr="002334C3" w:rsidRDefault="00E766C2" w:rsidP="00DD5EC5">
            <w:r w:rsidRPr="002334C3">
              <w:rPr>
                <w:lang w:eastAsia="en-US"/>
              </w:rPr>
              <w:t>Cizner</w:t>
            </w:r>
          </w:p>
        </w:tc>
        <w:tc>
          <w:tcPr>
            <w:tcW w:w="1072" w:type="dxa"/>
          </w:tcPr>
          <w:p w14:paraId="25D92810" w14:textId="77777777" w:rsidR="00E766C2" w:rsidRPr="00EB1F80" w:rsidRDefault="00E766C2" w:rsidP="00DD5EC5">
            <w:r>
              <w:rPr>
                <w:lang w:eastAsia="en-US"/>
              </w:rPr>
              <w:t>Martin</w:t>
            </w:r>
          </w:p>
        </w:tc>
        <w:tc>
          <w:tcPr>
            <w:tcW w:w="1940" w:type="dxa"/>
          </w:tcPr>
          <w:p w14:paraId="16E2AE1B" w14:textId="77777777" w:rsidR="00E766C2" w:rsidRPr="00EB1F80" w:rsidRDefault="00E766C2" w:rsidP="00DD5EC5">
            <w:r>
              <w:rPr>
                <w:lang w:eastAsia="en-US"/>
              </w:rPr>
              <w:t>MgA.</w:t>
            </w:r>
          </w:p>
        </w:tc>
        <w:tc>
          <w:tcPr>
            <w:tcW w:w="1268" w:type="dxa"/>
          </w:tcPr>
          <w:p w14:paraId="113DEF71" w14:textId="53D00C38" w:rsidR="00E766C2" w:rsidRDefault="005E66B1" w:rsidP="00DD5EC5">
            <w:r>
              <w:t>DPP</w:t>
            </w:r>
          </w:p>
        </w:tc>
        <w:tc>
          <w:tcPr>
            <w:tcW w:w="1372" w:type="dxa"/>
          </w:tcPr>
          <w:p w14:paraId="10178D48" w14:textId="77777777" w:rsidR="00E766C2" w:rsidRDefault="00E766C2" w:rsidP="00DD5EC5">
            <w:r>
              <w:t>DPP</w:t>
            </w:r>
          </w:p>
        </w:tc>
        <w:tc>
          <w:tcPr>
            <w:tcW w:w="1305" w:type="dxa"/>
          </w:tcPr>
          <w:p w14:paraId="7293C4B7" w14:textId="77777777" w:rsidR="00E766C2" w:rsidRDefault="00E766C2" w:rsidP="00DD5EC5">
            <w:r>
              <w:t>-</w:t>
            </w:r>
          </w:p>
        </w:tc>
        <w:tc>
          <w:tcPr>
            <w:tcW w:w="1061" w:type="dxa"/>
          </w:tcPr>
          <w:p w14:paraId="29EE9E36" w14:textId="77777777" w:rsidR="00E766C2" w:rsidRDefault="00E766C2" w:rsidP="00DD5EC5">
            <w:r>
              <w:t>ano</w:t>
            </w:r>
          </w:p>
        </w:tc>
      </w:tr>
      <w:tr w:rsidR="00E766C2" w14:paraId="4A342208" w14:textId="77777777" w:rsidTr="00DD5EC5">
        <w:tc>
          <w:tcPr>
            <w:tcW w:w="1900" w:type="dxa"/>
          </w:tcPr>
          <w:p w14:paraId="055502A1" w14:textId="77777777" w:rsidR="00E766C2" w:rsidRPr="002334C3" w:rsidRDefault="00E766C2" w:rsidP="00DD5EC5">
            <w:r w:rsidRPr="002334C3">
              <w:t xml:space="preserve">Čabart </w:t>
            </w:r>
            <w:r>
              <w:t>Šimonovská</w:t>
            </w:r>
            <w:r w:rsidRPr="002334C3">
              <w:t xml:space="preserve"> </w:t>
            </w:r>
          </w:p>
        </w:tc>
        <w:tc>
          <w:tcPr>
            <w:tcW w:w="1072" w:type="dxa"/>
          </w:tcPr>
          <w:p w14:paraId="2952941C" w14:textId="77777777" w:rsidR="00E766C2" w:rsidRPr="00F4572C" w:rsidRDefault="00E766C2" w:rsidP="00DD5EC5">
            <w:r w:rsidRPr="00EB1F80">
              <w:t>Zuzana</w:t>
            </w:r>
          </w:p>
        </w:tc>
        <w:tc>
          <w:tcPr>
            <w:tcW w:w="1940" w:type="dxa"/>
          </w:tcPr>
          <w:p w14:paraId="6008C3CC" w14:textId="401BFF57" w:rsidR="00E766C2" w:rsidRPr="00F4572C" w:rsidRDefault="00E766C2" w:rsidP="00DD5EC5">
            <w:r w:rsidRPr="00EB1F80">
              <w:t>Mgr.</w:t>
            </w:r>
            <w:r w:rsidR="00947F32">
              <w:t>,</w:t>
            </w:r>
            <w:r w:rsidRPr="00EB1F80">
              <w:t xml:space="preserve"> LL.M</w:t>
            </w:r>
          </w:p>
        </w:tc>
        <w:tc>
          <w:tcPr>
            <w:tcW w:w="1268" w:type="dxa"/>
          </w:tcPr>
          <w:p w14:paraId="4B4C49D7" w14:textId="78270CE4" w:rsidR="00E766C2" w:rsidRDefault="005E66B1" w:rsidP="00DD5EC5">
            <w:r>
              <w:t>DPP bud.</w:t>
            </w:r>
          </w:p>
        </w:tc>
        <w:tc>
          <w:tcPr>
            <w:tcW w:w="1372" w:type="dxa"/>
          </w:tcPr>
          <w:p w14:paraId="48B9AA0D" w14:textId="4E2E6078" w:rsidR="00E766C2" w:rsidRDefault="00E766C2" w:rsidP="00DD5EC5">
            <w:r>
              <w:t>DPP</w:t>
            </w:r>
            <w:r w:rsidR="005E66B1">
              <w:t xml:space="preserve"> bud.</w:t>
            </w:r>
          </w:p>
        </w:tc>
        <w:tc>
          <w:tcPr>
            <w:tcW w:w="1305" w:type="dxa"/>
          </w:tcPr>
          <w:p w14:paraId="15BD929C" w14:textId="77777777" w:rsidR="00E766C2" w:rsidRDefault="00E766C2" w:rsidP="00DD5EC5">
            <w:r>
              <w:t>-</w:t>
            </w:r>
          </w:p>
        </w:tc>
        <w:tc>
          <w:tcPr>
            <w:tcW w:w="1061" w:type="dxa"/>
          </w:tcPr>
          <w:p w14:paraId="24AE3501" w14:textId="77777777" w:rsidR="00E766C2" w:rsidRDefault="00E766C2" w:rsidP="00DD5EC5">
            <w:r>
              <w:t>ano</w:t>
            </w:r>
          </w:p>
        </w:tc>
      </w:tr>
      <w:tr w:rsidR="00E766C2" w14:paraId="13568A70" w14:textId="77777777" w:rsidTr="00DD5EC5">
        <w:tc>
          <w:tcPr>
            <w:tcW w:w="1900" w:type="dxa"/>
          </w:tcPr>
          <w:p w14:paraId="4D0A6F5D" w14:textId="77777777" w:rsidR="00E766C2" w:rsidRPr="002334C3" w:rsidRDefault="00E766C2" w:rsidP="00DD5EC5">
            <w:r w:rsidRPr="002334C3">
              <w:rPr>
                <w:rStyle w:val="spellingerror"/>
              </w:rPr>
              <w:t>Černeková</w:t>
            </w:r>
          </w:p>
        </w:tc>
        <w:tc>
          <w:tcPr>
            <w:tcW w:w="1072" w:type="dxa"/>
          </w:tcPr>
          <w:p w14:paraId="245F1030" w14:textId="77777777" w:rsidR="00E766C2" w:rsidRPr="00F4572C" w:rsidRDefault="00E766C2" w:rsidP="00DD5EC5">
            <w:r w:rsidRPr="00F4572C">
              <w:rPr>
                <w:rStyle w:val="normaltextrun"/>
                <w:rFonts w:eastAsiaTheme="majorEastAsia"/>
              </w:rPr>
              <w:t>Martina</w:t>
            </w:r>
          </w:p>
        </w:tc>
        <w:tc>
          <w:tcPr>
            <w:tcW w:w="1940" w:type="dxa"/>
          </w:tcPr>
          <w:p w14:paraId="6DFCCD43" w14:textId="77777777" w:rsidR="00E766C2" w:rsidRPr="00F4572C" w:rsidRDefault="00E766C2" w:rsidP="00DD5EC5">
            <w:r w:rsidRPr="00F4572C">
              <w:rPr>
                <w:rStyle w:val="normaltextrun"/>
                <w:rFonts w:eastAsiaTheme="majorEastAsia"/>
              </w:rPr>
              <w:t>Ing., Ph.D.</w:t>
            </w:r>
            <w:r w:rsidRPr="00F4572C">
              <w:rPr>
                <w:rStyle w:val="eop"/>
              </w:rPr>
              <w:t> </w:t>
            </w:r>
          </w:p>
        </w:tc>
        <w:tc>
          <w:tcPr>
            <w:tcW w:w="1268" w:type="dxa"/>
          </w:tcPr>
          <w:p w14:paraId="165B7CA7" w14:textId="77777777" w:rsidR="00E766C2" w:rsidRDefault="00E766C2" w:rsidP="00DD5EC5">
            <w:r>
              <w:t>PP, 1,0 - N</w:t>
            </w:r>
          </w:p>
        </w:tc>
        <w:tc>
          <w:tcPr>
            <w:tcW w:w="1372" w:type="dxa"/>
          </w:tcPr>
          <w:p w14:paraId="4EC9C924" w14:textId="77777777" w:rsidR="00E766C2" w:rsidRDefault="00E766C2" w:rsidP="00DD5EC5">
            <w:r>
              <w:t>-</w:t>
            </w:r>
          </w:p>
        </w:tc>
        <w:tc>
          <w:tcPr>
            <w:tcW w:w="1305" w:type="dxa"/>
          </w:tcPr>
          <w:p w14:paraId="2E3645F1" w14:textId="77777777" w:rsidR="00E766C2" w:rsidRDefault="00E766C2" w:rsidP="00DD5EC5">
            <w:r>
              <w:t>-</w:t>
            </w:r>
          </w:p>
        </w:tc>
        <w:tc>
          <w:tcPr>
            <w:tcW w:w="1061" w:type="dxa"/>
          </w:tcPr>
          <w:p w14:paraId="7325FC8C" w14:textId="77777777" w:rsidR="00E766C2" w:rsidRDefault="00E766C2" w:rsidP="00DD5EC5">
            <w:r>
              <w:t>-</w:t>
            </w:r>
          </w:p>
        </w:tc>
      </w:tr>
      <w:tr w:rsidR="00E766C2" w14:paraId="080DCF3B" w14:textId="77777777" w:rsidTr="00DD5EC5">
        <w:tc>
          <w:tcPr>
            <w:tcW w:w="1900" w:type="dxa"/>
          </w:tcPr>
          <w:p w14:paraId="7A099CA9" w14:textId="77777777" w:rsidR="00E766C2" w:rsidRPr="002334C3" w:rsidRDefault="00E766C2" w:rsidP="00DD5EC5">
            <w:pPr>
              <w:rPr>
                <w:rStyle w:val="spellingerror"/>
              </w:rPr>
            </w:pPr>
            <w:r w:rsidRPr="002334C3">
              <w:t xml:space="preserve">Dokulilová </w:t>
            </w:r>
          </w:p>
        </w:tc>
        <w:tc>
          <w:tcPr>
            <w:tcW w:w="1072" w:type="dxa"/>
          </w:tcPr>
          <w:p w14:paraId="5DCC0584" w14:textId="77777777" w:rsidR="00E766C2" w:rsidRDefault="00E766C2" w:rsidP="00DD5EC5">
            <w:pPr>
              <w:rPr>
                <w:rStyle w:val="normaltextrun"/>
                <w:rFonts w:eastAsiaTheme="majorEastAsia"/>
              </w:rPr>
            </w:pPr>
            <w:r w:rsidRPr="00F4572C">
              <w:t>Martina</w:t>
            </w:r>
          </w:p>
        </w:tc>
        <w:tc>
          <w:tcPr>
            <w:tcW w:w="1940" w:type="dxa"/>
          </w:tcPr>
          <w:p w14:paraId="76FC782F" w14:textId="1C63EA30" w:rsidR="00E766C2" w:rsidRDefault="00E766C2" w:rsidP="00DD5EC5">
            <w:pPr>
              <w:rPr>
                <w:rStyle w:val="normaltextrun"/>
                <w:rFonts w:eastAsiaTheme="majorEastAsia"/>
              </w:rPr>
            </w:pPr>
            <w:r w:rsidRPr="00F4572C">
              <w:t>Ing.</w:t>
            </w:r>
            <w:r w:rsidR="00947F32">
              <w:t>,</w:t>
            </w:r>
            <w:r w:rsidRPr="00F4572C">
              <w:t xml:space="preserve"> Ph.D.</w:t>
            </w:r>
          </w:p>
        </w:tc>
        <w:tc>
          <w:tcPr>
            <w:tcW w:w="1268" w:type="dxa"/>
          </w:tcPr>
          <w:p w14:paraId="4E9B9E1B" w14:textId="77777777" w:rsidR="00E766C2" w:rsidRDefault="00E766C2" w:rsidP="00DD5EC5">
            <w:r>
              <w:t xml:space="preserve">PP, 1,0  </w:t>
            </w:r>
          </w:p>
          <w:p w14:paraId="430D558A" w14:textId="77777777" w:rsidR="00E766C2" w:rsidRDefault="00E766C2" w:rsidP="00DD5EC5">
            <w:r>
              <w:t>do 08/2023</w:t>
            </w:r>
          </w:p>
        </w:tc>
        <w:tc>
          <w:tcPr>
            <w:tcW w:w="1372" w:type="dxa"/>
          </w:tcPr>
          <w:p w14:paraId="71975FE7" w14:textId="77777777" w:rsidR="00E766C2" w:rsidRDefault="00E766C2" w:rsidP="00DD5EC5">
            <w:r>
              <w:t xml:space="preserve">PP, 1,0  </w:t>
            </w:r>
          </w:p>
          <w:p w14:paraId="574719C7" w14:textId="77777777" w:rsidR="00E766C2" w:rsidRDefault="00E766C2" w:rsidP="00DD5EC5">
            <w:r>
              <w:t xml:space="preserve">do 08/2023 </w:t>
            </w:r>
          </w:p>
        </w:tc>
        <w:tc>
          <w:tcPr>
            <w:tcW w:w="1305" w:type="dxa"/>
          </w:tcPr>
          <w:p w14:paraId="5DB4C0AE" w14:textId="77777777" w:rsidR="00E766C2" w:rsidRDefault="00E766C2" w:rsidP="00DD5EC5">
            <w:r>
              <w:t>PZ</w:t>
            </w:r>
          </w:p>
        </w:tc>
        <w:tc>
          <w:tcPr>
            <w:tcW w:w="1061" w:type="dxa"/>
          </w:tcPr>
          <w:p w14:paraId="7A50C7CC" w14:textId="77777777" w:rsidR="00E766C2" w:rsidRDefault="00E766C2" w:rsidP="00DD5EC5">
            <w:r>
              <w:t>-</w:t>
            </w:r>
          </w:p>
        </w:tc>
      </w:tr>
      <w:tr w:rsidR="00E766C2" w14:paraId="39255EAB" w14:textId="77777777" w:rsidTr="00DD5EC5">
        <w:tc>
          <w:tcPr>
            <w:tcW w:w="1900" w:type="dxa"/>
          </w:tcPr>
          <w:p w14:paraId="14D3B020" w14:textId="77777777" w:rsidR="00E766C2" w:rsidRPr="002334C3" w:rsidRDefault="00E766C2" w:rsidP="00DD5EC5">
            <w:r w:rsidRPr="002334C3">
              <w:t>Dvořáčková</w:t>
            </w:r>
          </w:p>
        </w:tc>
        <w:tc>
          <w:tcPr>
            <w:tcW w:w="1072" w:type="dxa"/>
          </w:tcPr>
          <w:p w14:paraId="18187D1D" w14:textId="77777777" w:rsidR="00E766C2" w:rsidRPr="00F4572C" w:rsidRDefault="00E766C2" w:rsidP="00DD5EC5">
            <w:r w:rsidRPr="00F16079">
              <w:t>Markéta</w:t>
            </w:r>
          </w:p>
        </w:tc>
        <w:tc>
          <w:tcPr>
            <w:tcW w:w="1940" w:type="dxa"/>
          </w:tcPr>
          <w:p w14:paraId="7E8491EE" w14:textId="77777777" w:rsidR="00E766C2" w:rsidRPr="00F4572C" w:rsidRDefault="00E766C2" w:rsidP="00DD5EC5">
            <w:r w:rsidRPr="00F16079">
              <w:t>Mgr.</w:t>
            </w:r>
          </w:p>
        </w:tc>
        <w:tc>
          <w:tcPr>
            <w:tcW w:w="1268" w:type="dxa"/>
          </w:tcPr>
          <w:p w14:paraId="3EDF53D8" w14:textId="77777777" w:rsidR="00E766C2" w:rsidRDefault="00E766C2" w:rsidP="00DD5EC5">
            <w:r>
              <w:t>PP, 1,0 - N</w:t>
            </w:r>
          </w:p>
        </w:tc>
        <w:tc>
          <w:tcPr>
            <w:tcW w:w="1372" w:type="dxa"/>
          </w:tcPr>
          <w:p w14:paraId="18A04D07" w14:textId="77777777" w:rsidR="00E766C2" w:rsidRDefault="00E766C2" w:rsidP="00DD5EC5">
            <w:r>
              <w:t>PP, 1,0 - N</w:t>
            </w:r>
          </w:p>
        </w:tc>
        <w:tc>
          <w:tcPr>
            <w:tcW w:w="1305" w:type="dxa"/>
          </w:tcPr>
          <w:p w14:paraId="58B7CAED" w14:textId="77777777" w:rsidR="00E766C2" w:rsidRDefault="00E766C2" w:rsidP="00DD5EC5">
            <w:r>
              <w:t>-</w:t>
            </w:r>
          </w:p>
        </w:tc>
        <w:tc>
          <w:tcPr>
            <w:tcW w:w="1061" w:type="dxa"/>
          </w:tcPr>
          <w:p w14:paraId="1DF0C795" w14:textId="77777777" w:rsidR="00E766C2" w:rsidRDefault="00E766C2" w:rsidP="00DD5EC5">
            <w:r>
              <w:t>-</w:t>
            </w:r>
          </w:p>
        </w:tc>
      </w:tr>
      <w:tr w:rsidR="00FC173C" w14:paraId="2B86055B" w14:textId="77777777" w:rsidTr="00DD5EC5">
        <w:tc>
          <w:tcPr>
            <w:tcW w:w="1900" w:type="dxa"/>
          </w:tcPr>
          <w:p w14:paraId="69ADA128" w14:textId="77777777" w:rsidR="00FC173C" w:rsidRPr="002334C3" w:rsidRDefault="00FC173C" w:rsidP="00FC173C">
            <w:r w:rsidRPr="002334C3">
              <w:t xml:space="preserve">Harantová </w:t>
            </w:r>
          </w:p>
        </w:tc>
        <w:tc>
          <w:tcPr>
            <w:tcW w:w="1072" w:type="dxa"/>
          </w:tcPr>
          <w:p w14:paraId="450C6FF8" w14:textId="77777777" w:rsidR="00FC173C" w:rsidRPr="00F16079" w:rsidRDefault="00FC173C" w:rsidP="00FC173C">
            <w:r w:rsidRPr="00F4572C">
              <w:t>Lenka</w:t>
            </w:r>
          </w:p>
        </w:tc>
        <w:tc>
          <w:tcPr>
            <w:tcW w:w="1940" w:type="dxa"/>
          </w:tcPr>
          <w:p w14:paraId="09306147" w14:textId="73E1115C" w:rsidR="00FC173C" w:rsidRPr="00F16079" w:rsidRDefault="00FC173C" w:rsidP="00FC173C">
            <w:r w:rsidRPr="00F4572C">
              <w:t>Ing.</w:t>
            </w:r>
            <w:r w:rsidR="00947F32">
              <w:t>,</w:t>
            </w:r>
            <w:r w:rsidRPr="00F4572C">
              <w:t xml:space="preserve"> Ph.D.</w:t>
            </w:r>
          </w:p>
        </w:tc>
        <w:tc>
          <w:tcPr>
            <w:tcW w:w="1268" w:type="dxa"/>
          </w:tcPr>
          <w:p w14:paraId="20108EA7" w14:textId="0AA9F4A0" w:rsidR="00FC173C" w:rsidRDefault="00FC173C" w:rsidP="00FC173C">
            <w:r>
              <w:t>PP, 0,5 - N</w:t>
            </w:r>
          </w:p>
        </w:tc>
        <w:tc>
          <w:tcPr>
            <w:tcW w:w="1372" w:type="dxa"/>
          </w:tcPr>
          <w:p w14:paraId="363D5670" w14:textId="351A44F0" w:rsidR="00FC173C" w:rsidRDefault="00FC173C" w:rsidP="00FC173C">
            <w:r>
              <w:t>-</w:t>
            </w:r>
          </w:p>
        </w:tc>
        <w:tc>
          <w:tcPr>
            <w:tcW w:w="1305" w:type="dxa"/>
          </w:tcPr>
          <w:p w14:paraId="6A29E23F" w14:textId="77777777" w:rsidR="00FC173C" w:rsidRDefault="00FC173C" w:rsidP="00FC173C">
            <w:r>
              <w:t>-</w:t>
            </w:r>
          </w:p>
        </w:tc>
        <w:tc>
          <w:tcPr>
            <w:tcW w:w="1061" w:type="dxa"/>
          </w:tcPr>
          <w:p w14:paraId="63D989BD" w14:textId="77777777" w:rsidR="00FC173C" w:rsidRDefault="00FC173C" w:rsidP="00FC173C">
            <w:r>
              <w:t>-</w:t>
            </w:r>
          </w:p>
        </w:tc>
      </w:tr>
      <w:tr w:rsidR="00FC173C" w14:paraId="7EB58658" w14:textId="77777777" w:rsidTr="00DD5EC5">
        <w:tc>
          <w:tcPr>
            <w:tcW w:w="1900" w:type="dxa"/>
          </w:tcPr>
          <w:p w14:paraId="4F884AE6" w14:textId="77777777" w:rsidR="00FC173C" w:rsidRPr="002334C3" w:rsidRDefault="00FC173C" w:rsidP="00FC173C">
            <w:r w:rsidRPr="003B419B">
              <w:rPr>
                <w:rStyle w:val="spellingerror"/>
              </w:rPr>
              <w:t>Hlaveš</w:t>
            </w:r>
            <w:r w:rsidRPr="002334C3">
              <w:rPr>
                <w:rStyle w:val="normaltextrun"/>
                <w:rFonts w:eastAsiaTheme="majorEastAsia"/>
              </w:rPr>
              <w:t xml:space="preserve"> </w:t>
            </w:r>
          </w:p>
        </w:tc>
        <w:tc>
          <w:tcPr>
            <w:tcW w:w="1072" w:type="dxa"/>
          </w:tcPr>
          <w:p w14:paraId="3AAE4766" w14:textId="77777777" w:rsidR="00FC173C" w:rsidRPr="00F4572C" w:rsidRDefault="00FC173C" w:rsidP="00FC173C">
            <w:r w:rsidRPr="004C5E87">
              <w:rPr>
                <w:rStyle w:val="normaltextrun"/>
                <w:rFonts w:eastAsiaTheme="majorEastAsia"/>
              </w:rPr>
              <w:t>Milan</w:t>
            </w:r>
          </w:p>
        </w:tc>
        <w:tc>
          <w:tcPr>
            <w:tcW w:w="1940" w:type="dxa"/>
          </w:tcPr>
          <w:p w14:paraId="4AF5F8D5" w14:textId="7E4D3B18" w:rsidR="00FC173C" w:rsidRPr="00F4572C" w:rsidRDefault="00FC173C" w:rsidP="00FC173C">
            <w:r w:rsidRPr="004C5E87">
              <w:rPr>
                <w:rStyle w:val="normaltextrun"/>
                <w:rFonts w:eastAsiaTheme="majorEastAsia"/>
              </w:rPr>
              <w:t>Mgr.</w:t>
            </w:r>
            <w:r w:rsidR="00947F32">
              <w:rPr>
                <w:rStyle w:val="normaltextrun"/>
                <w:rFonts w:eastAsiaTheme="majorEastAsia"/>
              </w:rPr>
              <w:t>,</w:t>
            </w:r>
            <w:r w:rsidRPr="004C5E87">
              <w:rPr>
                <w:rStyle w:val="normaltextrun"/>
                <w:rFonts w:eastAsiaTheme="majorEastAsia"/>
              </w:rPr>
              <w:t xml:space="preserve"> Ph.</w:t>
            </w:r>
            <w:r>
              <w:rPr>
                <w:rStyle w:val="normaltextrun"/>
                <w:rFonts w:eastAsiaTheme="majorEastAsia"/>
              </w:rPr>
              <w:t>D.</w:t>
            </w:r>
          </w:p>
        </w:tc>
        <w:tc>
          <w:tcPr>
            <w:tcW w:w="1268" w:type="dxa"/>
          </w:tcPr>
          <w:p w14:paraId="5957E8FB" w14:textId="152701EA" w:rsidR="00FC173C" w:rsidRDefault="005E66B1" w:rsidP="00FC173C">
            <w:r>
              <w:t>DPP</w:t>
            </w:r>
          </w:p>
        </w:tc>
        <w:tc>
          <w:tcPr>
            <w:tcW w:w="1372" w:type="dxa"/>
          </w:tcPr>
          <w:p w14:paraId="1C91CAB7" w14:textId="77777777" w:rsidR="00FC173C" w:rsidRDefault="00FC173C" w:rsidP="00FC173C">
            <w:r>
              <w:t>DPP</w:t>
            </w:r>
          </w:p>
        </w:tc>
        <w:tc>
          <w:tcPr>
            <w:tcW w:w="1305" w:type="dxa"/>
          </w:tcPr>
          <w:p w14:paraId="201A86AE" w14:textId="670DE2B4" w:rsidR="00FC173C" w:rsidRDefault="00FC173C" w:rsidP="00FC173C">
            <w:r>
              <w:t>PZ</w:t>
            </w:r>
          </w:p>
        </w:tc>
        <w:tc>
          <w:tcPr>
            <w:tcW w:w="1061" w:type="dxa"/>
          </w:tcPr>
          <w:p w14:paraId="34AD7D87" w14:textId="29F06AE9" w:rsidR="00FC173C" w:rsidRDefault="001D79DE" w:rsidP="00FC173C">
            <w:r>
              <w:t>ano</w:t>
            </w:r>
          </w:p>
        </w:tc>
      </w:tr>
      <w:tr w:rsidR="00FC173C" w14:paraId="1E0DCEDE" w14:textId="77777777" w:rsidTr="00DD5EC5">
        <w:tc>
          <w:tcPr>
            <w:tcW w:w="1900" w:type="dxa"/>
          </w:tcPr>
          <w:p w14:paraId="14EFEA2A" w14:textId="77777777" w:rsidR="00FC173C" w:rsidRPr="002334C3" w:rsidRDefault="00FC173C" w:rsidP="00FC173C">
            <w:r w:rsidRPr="002334C3">
              <w:t>Horňáková</w:t>
            </w:r>
          </w:p>
        </w:tc>
        <w:tc>
          <w:tcPr>
            <w:tcW w:w="1072" w:type="dxa"/>
          </w:tcPr>
          <w:p w14:paraId="52F6FB0A" w14:textId="77777777" w:rsidR="00FC173C" w:rsidRPr="00F4572C" w:rsidRDefault="00FC173C" w:rsidP="00FC173C">
            <w:r w:rsidRPr="0031634B">
              <w:t>Ladislava</w:t>
            </w:r>
          </w:p>
        </w:tc>
        <w:tc>
          <w:tcPr>
            <w:tcW w:w="1940" w:type="dxa"/>
          </w:tcPr>
          <w:p w14:paraId="680987CC" w14:textId="77777777" w:rsidR="00FC173C" w:rsidRPr="00F4572C" w:rsidRDefault="00FC173C" w:rsidP="00FC173C">
            <w:r w:rsidRPr="0031634B">
              <w:t>Mgr.</w:t>
            </w:r>
          </w:p>
        </w:tc>
        <w:tc>
          <w:tcPr>
            <w:tcW w:w="1268" w:type="dxa"/>
          </w:tcPr>
          <w:p w14:paraId="50AB7CCB" w14:textId="4B3FFB93" w:rsidR="00FC173C" w:rsidRDefault="005E66B1" w:rsidP="00FC173C">
            <w:r>
              <w:t>DPP</w:t>
            </w:r>
          </w:p>
        </w:tc>
        <w:tc>
          <w:tcPr>
            <w:tcW w:w="1372" w:type="dxa"/>
          </w:tcPr>
          <w:p w14:paraId="5DDF4FDC" w14:textId="77777777" w:rsidR="00FC173C" w:rsidRDefault="00FC173C" w:rsidP="00FC173C">
            <w:r>
              <w:t>DPP</w:t>
            </w:r>
          </w:p>
        </w:tc>
        <w:tc>
          <w:tcPr>
            <w:tcW w:w="1305" w:type="dxa"/>
          </w:tcPr>
          <w:p w14:paraId="5B079C23" w14:textId="77777777" w:rsidR="00FC173C" w:rsidRDefault="00FC173C" w:rsidP="00FC173C">
            <w:r>
              <w:t>-</w:t>
            </w:r>
          </w:p>
        </w:tc>
        <w:tc>
          <w:tcPr>
            <w:tcW w:w="1061" w:type="dxa"/>
          </w:tcPr>
          <w:p w14:paraId="4DFDD629" w14:textId="0742249F" w:rsidR="00FC173C" w:rsidRDefault="001D79DE" w:rsidP="00FC173C">
            <w:r>
              <w:t>ano</w:t>
            </w:r>
          </w:p>
        </w:tc>
      </w:tr>
      <w:tr w:rsidR="00FC173C" w14:paraId="1925FF16" w14:textId="77777777" w:rsidTr="00DD5EC5">
        <w:tc>
          <w:tcPr>
            <w:tcW w:w="1900" w:type="dxa"/>
          </w:tcPr>
          <w:p w14:paraId="12C5EAAD" w14:textId="77777777" w:rsidR="00FC173C" w:rsidRPr="002334C3" w:rsidRDefault="00FC173C" w:rsidP="00FC173C">
            <w:pPr>
              <w:rPr>
                <w:rFonts w:eastAsiaTheme="majorEastAsia"/>
              </w:rPr>
            </w:pPr>
            <w:r w:rsidRPr="002334C3">
              <w:rPr>
                <w:rFonts w:eastAsiaTheme="majorEastAsia"/>
              </w:rPr>
              <w:t xml:space="preserve">Hrdina </w:t>
            </w:r>
          </w:p>
        </w:tc>
        <w:tc>
          <w:tcPr>
            <w:tcW w:w="1072" w:type="dxa"/>
          </w:tcPr>
          <w:p w14:paraId="4DC8A206" w14:textId="77777777" w:rsidR="00FC173C" w:rsidRPr="00D14678" w:rsidRDefault="00FC173C" w:rsidP="00FC173C">
            <w:pPr>
              <w:rPr>
                <w:rFonts w:eastAsiaTheme="majorEastAsia"/>
              </w:rPr>
            </w:pPr>
            <w:r w:rsidRPr="00D14678">
              <w:rPr>
                <w:rFonts w:eastAsiaTheme="majorEastAsia"/>
              </w:rPr>
              <w:t>Jakub</w:t>
            </w:r>
          </w:p>
        </w:tc>
        <w:tc>
          <w:tcPr>
            <w:tcW w:w="1940" w:type="dxa"/>
          </w:tcPr>
          <w:p w14:paraId="24FC9C58" w14:textId="3915398A" w:rsidR="00FC173C" w:rsidRPr="00D14678" w:rsidRDefault="00FC173C" w:rsidP="00FC173C">
            <w:pPr>
              <w:rPr>
                <w:rFonts w:eastAsiaTheme="majorEastAsia"/>
              </w:rPr>
            </w:pPr>
            <w:r w:rsidRPr="00D14678">
              <w:rPr>
                <w:rFonts w:eastAsiaTheme="majorEastAsia"/>
              </w:rPr>
              <w:t>MgA.</w:t>
            </w:r>
            <w:r w:rsidR="00947F32">
              <w:rPr>
                <w:rFonts w:eastAsiaTheme="majorEastAsia"/>
              </w:rPr>
              <w:t>,</w:t>
            </w:r>
            <w:r w:rsidRPr="00D14678">
              <w:rPr>
                <w:rFonts w:eastAsiaTheme="majorEastAsia"/>
              </w:rPr>
              <w:t xml:space="preserve"> Ph.D.</w:t>
            </w:r>
            <w:r w:rsidRPr="00D14678">
              <w:t> </w:t>
            </w:r>
          </w:p>
        </w:tc>
        <w:tc>
          <w:tcPr>
            <w:tcW w:w="1268" w:type="dxa"/>
          </w:tcPr>
          <w:p w14:paraId="0A069F7C" w14:textId="77777777" w:rsidR="00FC173C" w:rsidRDefault="00FC173C" w:rsidP="00FC173C">
            <w:r>
              <w:t xml:space="preserve">PP, 1,0 </w:t>
            </w:r>
          </w:p>
          <w:p w14:paraId="3B20FE69" w14:textId="77777777" w:rsidR="00FC173C" w:rsidRDefault="00FC173C" w:rsidP="00FC173C">
            <w:r>
              <w:t>do 08/2024</w:t>
            </w:r>
          </w:p>
        </w:tc>
        <w:tc>
          <w:tcPr>
            <w:tcW w:w="1372" w:type="dxa"/>
          </w:tcPr>
          <w:p w14:paraId="7BCCDBFB" w14:textId="77777777" w:rsidR="00FC173C" w:rsidRDefault="00FC173C" w:rsidP="00FC173C">
            <w:r>
              <w:t xml:space="preserve">PP, 1,0 </w:t>
            </w:r>
          </w:p>
          <w:p w14:paraId="7D202437" w14:textId="77777777" w:rsidR="00FC173C" w:rsidRDefault="00FC173C" w:rsidP="00FC173C">
            <w:r>
              <w:t>do 08/2024</w:t>
            </w:r>
          </w:p>
        </w:tc>
        <w:tc>
          <w:tcPr>
            <w:tcW w:w="1305" w:type="dxa"/>
          </w:tcPr>
          <w:p w14:paraId="551A51E2" w14:textId="77777777" w:rsidR="00FC173C" w:rsidRDefault="00FC173C" w:rsidP="00FC173C">
            <w:r>
              <w:t>PZ</w:t>
            </w:r>
          </w:p>
        </w:tc>
        <w:tc>
          <w:tcPr>
            <w:tcW w:w="1061" w:type="dxa"/>
          </w:tcPr>
          <w:p w14:paraId="6DC42756" w14:textId="0F838F2D" w:rsidR="00FC173C" w:rsidRDefault="001D79DE" w:rsidP="00FC173C">
            <w:r>
              <w:t>ano</w:t>
            </w:r>
          </w:p>
        </w:tc>
      </w:tr>
      <w:tr w:rsidR="00FC173C" w14:paraId="428D1F27" w14:textId="77777777" w:rsidTr="00DD5EC5">
        <w:tc>
          <w:tcPr>
            <w:tcW w:w="1900" w:type="dxa"/>
          </w:tcPr>
          <w:p w14:paraId="61B7B7BF" w14:textId="77777777" w:rsidR="00FC173C" w:rsidRPr="002334C3" w:rsidRDefault="00FC173C" w:rsidP="00FC173C">
            <w:pPr>
              <w:rPr>
                <w:rFonts w:eastAsiaTheme="majorEastAsia"/>
              </w:rPr>
            </w:pPr>
            <w:r w:rsidRPr="002334C3">
              <w:t>Illík</w:t>
            </w:r>
          </w:p>
        </w:tc>
        <w:tc>
          <w:tcPr>
            <w:tcW w:w="1072" w:type="dxa"/>
          </w:tcPr>
          <w:p w14:paraId="60110289" w14:textId="77777777" w:rsidR="00FC173C" w:rsidRPr="00D14678" w:rsidRDefault="00FC173C" w:rsidP="00FC173C">
            <w:pPr>
              <w:rPr>
                <w:rFonts w:eastAsiaTheme="majorEastAsia"/>
              </w:rPr>
            </w:pPr>
            <w:r w:rsidRPr="00EB1F80">
              <w:t>Rostislav</w:t>
            </w:r>
          </w:p>
        </w:tc>
        <w:tc>
          <w:tcPr>
            <w:tcW w:w="1940" w:type="dxa"/>
          </w:tcPr>
          <w:p w14:paraId="079B2E0B" w14:textId="77777777" w:rsidR="00FC173C" w:rsidRPr="00D14678" w:rsidRDefault="00FC173C" w:rsidP="00FC173C">
            <w:pPr>
              <w:rPr>
                <w:rFonts w:eastAsiaTheme="majorEastAsia"/>
              </w:rPr>
            </w:pPr>
            <w:r w:rsidRPr="00EB1F80">
              <w:t>Dr akad. soch.</w:t>
            </w:r>
          </w:p>
        </w:tc>
        <w:tc>
          <w:tcPr>
            <w:tcW w:w="1268" w:type="dxa"/>
          </w:tcPr>
          <w:p w14:paraId="67422187" w14:textId="77777777" w:rsidR="00FC173C" w:rsidRDefault="00FC173C" w:rsidP="00FC173C">
            <w:r>
              <w:t>PP, 0,5 - N</w:t>
            </w:r>
          </w:p>
        </w:tc>
        <w:tc>
          <w:tcPr>
            <w:tcW w:w="1372" w:type="dxa"/>
          </w:tcPr>
          <w:p w14:paraId="6F0D2775" w14:textId="77777777" w:rsidR="00FC173C" w:rsidRDefault="00FC173C" w:rsidP="00FC173C">
            <w:r>
              <w:t>PP, 0,5 - N</w:t>
            </w:r>
          </w:p>
        </w:tc>
        <w:tc>
          <w:tcPr>
            <w:tcW w:w="1305" w:type="dxa"/>
          </w:tcPr>
          <w:p w14:paraId="66AFB787" w14:textId="77777777" w:rsidR="00FC173C" w:rsidRDefault="00FC173C" w:rsidP="00FC173C">
            <w:r>
              <w:t>-</w:t>
            </w:r>
          </w:p>
        </w:tc>
        <w:tc>
          <w:tcPr>
            <w:tcW w:w="1061" w:type="dxa"/>
          </w:tcPr>
          <w:p w14:paraId="7E2091FA" w14:textId="77777777" w:rsidR="00FC173C" w:rsidRDefault="00FC173C" w:rsidP="00FC173C">
            <w:r>
              <w:t>-</w:t>
            </w:r>
          </w:p>
        </w:tc>
      </w:tr>
      <w:tr w:rsidR="00FC173C" w14:paraId="22F6C2DA" w14:textId="77777777" w:rsidTr="00DD5EC5">
        <w:tc>
          <w:tcPr>
            <w:tcW w:w="1900" w:type="dxa"/>
          </w:tcPr>
          <w:p w14:paraId="3AF0F468" w14:textId="77777777" w:rsidR="00FC173C" w:rsidRPr="002334C3" w:rsidRDefault="00FC173C" w:rsidP="00FC173C">
            <w:pPr>
              <w:rPr>
                <w:rStyle w:val="spellingerror"/>
              </w:rPr>
            </w:pPr>
            <w:r w:rsidRPr="003B419B">
              <w:t>Jakubíček</w:t>
            </w:r>
            <w:r w:rsidRPr="002334C3">
              <w:t xml:space="preserve"> </w:t>
            </w:r>
          </w:p>
        </w:tc>
        <w:tc>
          <w:tcPr>
            <w:tcW w:w="1072" w:type="dxa"/>
          </w:tcPr>
          <w:p w14:paraId="48DD206F" w14:textId="77777777" w:rsidR="00FC173C" w:rsidRDefault="00FC173C" w:rsidP="00FC173C">
            <w:pPr>
              <w:rPr>
                <w:rStyle w:val="normaltextrun"/>
                <w:rFonts w:eastAsiaTheme="majorEastAsia"/>
              </w:rPr>
            </w:pPr>
            <w:r w:rsidRPr="00273C6D">
              <w:t>Vít</w:t>
            </w:r>
          </w:p>
        </w:tc>
        <w:tc>
          <w:tcPr>
            <w:tcW w:w="1940" w:type="dxa"/>
          </w:tcPr>
          <w:p w14:paraId="66321651" w14:textId="27B72BBA" w:rsidR="00FC173C" w:rsidRDefault="00FC173C" w:rsidP="00FC173C">
            <w:pPr>
              <w:rPr>
                <w:rStyle w:val="normaltextrun"/>
                <w:rFonts w:eastAsiaTheme="majorEastAsia"/>
              </w:rPr>
            </w:pPr>
            <w:r w:rsidRPr="00273C6D">
              <w:t>Mgr.</w:t>
            </w:r>
            <w:r w:rsidR="00947F32">
              <w:t>,</w:t>
            </w:r>
            <w:r w:rsidRPr="00273C6D">
              <w:t xml:space="preserve"> Ph.D.</w:t>
            </w:r>
          </w:p>
        </w:tc>
        <w:tc>
          <w:tcPr>
            <w:tcW w:w="1268" w:type="dxa"/>
          </w:tcPr>
          <w:p w14:paraId="2A8F1305" w14:textId="6E504FB4" w:rsidR="00FC173C" w:rsidRDefault="00FC173C" w:rsidP="00FC173C">
            <w:r>
              <w:t xml:space="preserve">PP </w:t>
            </w:r>
            <w:r w:rsidR="00145B33">
              <w:t>1,0</w:t>
            </w:r>
            <w:r>
              <w:t xml:space="preserve"> </w:t>
            </w:r>
          </w:p>
          <w:p w14:paraId="4DD96861" w14:textId="77777777" w:rsidR="00FC173C" w:rsidRDefault="00FC173C" w:rsidP="00FC173C">
            <w:r>
              <w:t>do 03/2024</w:t>
            </w:r>
          </w:p>
        </w:tc>
        <w:tc>
          <w:tcPr>
            <w:tcW w:w="1372" w:type="dxa"/>
          </w:tcPr>
          <w:p w14:paraId="2886289B" w14:textId="5BC001D3" w:rsidR="00FC173C" w:rsidRDefault="00FC173C" w:rsidP="00FC173C">
            <w:r>
              <w:t xml:space="preserve">PP </w:t>
            </w:r>
            <w:r w:rsidR="00145B33">
              <w:t>1,0</w:t>
            </w:r>
          </w:p>
          <w:p w14:paraId="3DD09435" w14:textId="77777777" w:rsidR="00FC173C" w:rsidRDefault="00FC173C" w:rsidP="00FC173C">
            <w:r>
              <w:t>do 03/2024</w:t>
            </w:r>
          </w:p>
        </w:tc>
        <w:tc>
          <w:tcPr>
            <w:tcW w:w="1305" w:type="dxa"/>
          </w:tcPr>
          <w:p w14:paraId="05D27D30" w14:textId="77777777" w:rsidR="00FC173C" w:rsidRDefault="00FC173C" w:rsidP="00FC173C">
            <w:r>
              <w:t>ZT</w:t>
            </w:r>
          </w:p>
        </w:tc>
        <w:tc>
          <w:tcPr>
            <w:tcW w:w="1061" w:type="dxa"/>
          </w:tcPr>
          <w:p w14:paraId="77195C4C" w14:textId="77777777" w:rsidR="00FC173C" w:rsidRDefault="00FC173C" w:rsidP="00FC173C">
            <w:r>
              <w:t>ano</w:t>
            </w:r>
          </w:p>
        </w:tc>
      </w:tr>
      <w:tr w:rsidR="00FC173C" w14:paraId="61A70A2A" w14:textId="77777777" w:rsidTr="00DD5EC5">
        <w:tc>
          <w:tcPr>
            <w:tcW w:w="1900" w:type="dxa"/>
          </w:tcPr>
          <w:p w14:paraId="6F9DE6C1" w14:textId="77777777" w:rsidR="00FC173C" w:rsidRPr="00E4632F" w:rsidRDefault="00FC173C" w:rsidP="00FC173C">
            <w:r w:rsidRPr="00E4632F">
              <w:rPr>
                <w:rStyle w:val="spellingerror"/>
              </w:rPr>
              <w:t>Királyová</w:t>
            </w:r>
          </w:p>
        </w:tc>
        <w:tc>
          <w:tcPr>
            <w:tcW w:w="1072" w:type="dxa"/>
          </w:tcPr>
          <w:p w14:paraId="17AA77D9" w14:textId="77777777" w:rsidR="00FC173C" w:rsidRPr="00E4632F" w:rsidRDefault="00FC173C" w:rsidP="00FC173C">
            <w:r w:rsidRPr="00E4632F">
              <w:rPr>
                <w:rStyle w:val="normaltextrun"/>
                <w:rFonts w:eastAsiaTheme="majorEastAsia"/>
              </w:rPr>
              <w:t>Bernadett</w:t>
            </w:r>
          </w:p>
        </w:tc>
        <w:tc>
          <w:tcPr>
            <w:tcW w:w="1940" w:type="dxa"/>
          </w:tcPr>
          <w:p w14:paraId="01C46B85" w14:textId="77777777" w:rsidR="00FC173C" w:rsidRPr="00E4632F" w:rsidRDefault="00FC173C" w:rsidP="00FC173C">
            <w:r w:rsidRPr="00E4632F">
              <w:rPr>
                <w:rStyle w:val="normaltextrun"/>
                <w:rFonts w:eastAsiaTheme="majorEastAsia"/>
              </w:rPr>
              <w:t>MgA.</w:t>
            </w:r>
          </w:p>
        </w:tc>
        <w:tc>
          <w:tcPr>
            <w:tcW w:w="1268" w:type="dxa"/>
          </w:tcPr>
          <w:p w14:paraId="675D7CD2" w14:textId="77777777" w:rsidR="00FC173C" w:rsidRPr="000537FD" w:rsidRDefault="00FC173C" w:rsidP="00FC173C">
            <w:r w:rsidRPr="000537FD">
              <w:t xml:space="preserve">PP, 1,0 </w:t>
            </w:r>
          </w:p>
          <w:p w14:paraId="088A6447" w14:textId="77777777" w:rsidR="00FC173C" w:rsidRPr="00E4632F" w:rsidRDefault="00FC173C" w:rsidP="00FC173C">
            <w:r w:rsidRPr="000537FD">
              <w:t>do 10/2023</w:t>
            </w:r>
            <w:r w:rsidRPr="00E4632F">
              <w:t xml:space="preserve"> </w:t>
            </w:r>
          </w:p>
        </w:tc>
        <w:tc>
          <w:tcPr>
            <w:tcW w:w="1372" w:type="dxa"/>
          </w:tcPr>
          <w:p w14:paraId="4035B60F" w14:textId="77777777" w:rsidR="00FC173C" w:rsidRPr="000537FD" w:rsidRDefault="00FC173C" w:rsidP="00FC173C">
            <w:r w:rsidRPr="00E4632F">
              <w:t>PP, 1,0</w:t>
            </w:r>
            <w:r w:rsidRPr="000537FD">
              <w:t xml:space="preserve"> </w:t>
            </w:r>
          </w:p>
          <w:p w14:paraId="6796351D" w14:textId="77777777" w:rsidR="00FC173C" w:rsidRPr="00E4632F" w:rsidRDefault="00FC173C" w:rsidP="00FC173C">
            <w:r w:rsidRPr="000537FD">
              <w:t>do</w:t>
            </w:r>
            <w:r w:rsidRPr="00E4632F">
              <w:t xml:space="preserve"> </w:t>
            </w:r>
            <w:r w:rsidRPr="000537FD">
              <w:t>10</w:t>
            </w:r>
            <w:r w:rsidRPr="00E4632F">
              <w:t>/2023</w:t>
            </w:r>
          </w:p>
        </w:tc>
        <w:tc>
          <w:tcPr>
            <w:tcW w:w="1305" w:type="dxa"/>
          </w:tcPr>
          <w:p w14:paraId="0880874F" w14:textId="77777777" w:rsidR="00FC173C" w:rsidRDefault="00FC173C" w:rsidP="00FC173C">
            <w:r>
              <w:t>PZ</w:t>
            </w:r>
          </w:p>
        </w:tc>
        <w:tc>
          <w:tcPr>
            <w:tcW w:w="1061" w:type="dxa"/>
          </w:tcPr>
          <w:p w14:paraId="45D39925" w14:textId="77777777" w:rsidR="00FC173C" w:rsidRDefault="00FC173C" w:rsidP="00FC173C">
            <w:r>
              <w:t>ano</w:t>
            </w:r>
          </w:p>
        </w:tc>
      </w:tr>
      <w:tr w:rsidR="00FC173C" w14:paraId="233138D9" w14:textId="77777777" w:rsidTr="00DD5EC5">
        <w:tc>
          <w:tcPr>
            <w:tcW w:w="1900" w:type="dxa"/>
          </w:tcPr>
          <w:p w14:paraId="603DD269" w14:textId="77777777" w:rsidR="00FC173C" w:rsidRPr="00273C6D" w:rsidRDefault="00FC173C" w:rsidP="00FC173C">
            <w:r w:rsidRPr="006F5F03">
              <w:rPr>
                <w:rStyle w:val="normaltextrun"/>
              </w:rPr>
              <w:t>Koláček</w:t>
            </w:r>
          </w:p>
        </w:tc>
        <w:tc>
          <w:tcPr>
            <w:tcW w:w="1072" w:type="dxa"/>
          </w:tcPr>
          <w:p w14:paraId="3EBDE83A" w14:textId="77777777" w:rsidR="00FC173C" w:rsidRPr="00273C6D" w:rsidRDefault="00FC173C" w:rsidP="00FC173C">
            <w:r w:rsidRPr="006F5F03">
              <w:rPr>
                <w:rStyle w:val="normaltextrun"/>
              </w:rPr>
              <w:t>Kamil</w:t>
            </w:r>
          </w:p>
        </w:tc>
        <w:tc>
          <w:tcPr>
            <w:tcW w:w="1940" w:type="dxa"/>
          </w:tcPr>
          <w:p w14:paraId="1682C9FF" w14:textId="77777777" w:rsidR="00FC173C" w:rsidRPr="00273C6D" w:rsidRDefault="00FC173C" w:rsidP="00FC173C">
            <w:r w:rsidRPr="006F5F03">
              <w:rPr>
                <w:rStyle w:val="normaltextrun"/>
              </w:rPr>
              <w:t>Ing. arch.</w:t>
            </w:r>
          </w:p>
        </w:tc>
        <w:tc>
          <w:tcPr>
            <w:tcW w:w="1268" w:type="dxa"/>
          </w:tcPr>
          <w:p w14:paraId="328BF5B5" w14:textId="77777777" w:rsidR="00FC173C" w:rsidRDefault="00FC173C" w:rsidP="00FC173C">
            <w:r>
              <w:t>PP, 1,0 - N</w:t>
            </w:r>
          </w:p>
        </w:tc>
        <w:tc>
          <w:tcPr>
            <w:tcW w:w="1372" w:type="dxa"/>
          </w:tcPr>
          <w:p w14:paraId="3E5DF1D4" w14:textId="77777777" w:rsidR="00FC173C" w:rsidRDefault="00FC173C" w:rsidP="00FC173C">
            <w:r>
              <w:t>PP, 1,0 - N</w:t>
            </w:r>
          </w:p>
        </w:tc>
        <w:tc>
          <w:tcPr>
            <w:tcW w:w="1305" w:type="dxa"/>
          </w:tcPr>
          <w:p w14:paraId="35131A06" w14:textId="77777777" w:rsidR="00FC173C" w:rsidRDefault="00FC173C" w:rsidP="00FC173C">
            <w:r>
              <w:t>PZ</w:t>
            </w:r>
          </w:p>
        </w:tc>
        <w:tc>
          <w:tcPr>
            <w:tcW w:w="1061" w:type="dxa"/>
          </w:tcPr>
          <w:p w14:paraId="38DA2103" w14:textId="77777777" w:rsidR="00FC173C" w:rsidRDefault="00FC173C" w:rsidP="00FC173C">
            <w:r>
              <w:t>ano</w:t>
            </w:r>
          </w:p>
        </w:tc>
      </w:tr>
      <w:tr w:rsidR="00FC173C" w14:paraId="41953409" w14:textId="77777777" w:rsidTr="00DD5EC5">
        <w:tc>
          <w:tcPr>
            <w:tcW w:w="1900" w:type="dxa"/>
          </w:tcPr>
          <w:p w14:paraId="5DEB57BE" w14:textId="49FE4954" w:rsidR="00FC173C" w:rsidRPr="006F5F03" w:rsidRDefault="00FC173C" w:rsidP="00FC173C">
            <w:pPr>
              <w:rPr>
                <w:rStyle w:val="normaltextrun"/>
              </w:rPr>
            </w:pPr>
            <w:r>
              <w:rPr>
                <w:rStyle w:val="normaltextrun"/>
              </w:rPr>
              <w:t xml:space="preserve">Kolesár </w:t>
            </w:r>
          </w:p>
        </w:tc>
        <w:tc>
          <w:tcPr>
            <w:tcW w:w="1072" w:type="dxa"/>
          </w:tcPr>
          <w:p w14:paraId="2891FDF9" w14:textId="3B500A1C" w:rsidR="00FC173C" w:rsidRPr="006F5F03" w:rsidRDefault="00FC173C" w:rsidP="00FC173C">
            <w:pPr>
              <w:rPr>
                <w:rStyle w:val="normaltextrun"/>
              </w:rPr>
            </w:pPr>
            <w:r>
              <w:rPr>
                <w:rStyle w:val="normaltextrun"/>
              </w:rPr>
              <w:t>Zdeno</w:t>
            </w:r>
          </w:p>
        </w:tc>
        <w:tc>
          <w:tcPr>
            <w:tcW w:w="1940" w:type="dxa"/>
          </w:tcPr>
          <w:p w14:paraId="03C90D28" w14:textId="77663975" w:rsidR="00FC173C" w:rsidRPr="006F5F03" w:rsidRDefault="00FC173C" w:rsidP="00FC173C">
            <w:pPr>
              <w:rPr>
                <w:rStyle w:val="normaltextrun"/>
              </w:rPr>
            </w:pPr>
            <w:r w:rsidRPr="005679CF">
              <w:rPr>
                <w:rStyle w:val="normaltextrun"/>
              </w:rPr>
              <w:t>prof. PhDr.</w:t>
            </w:r>
            <w:r w:rsidR="00947F32">
              <w:rPr>
                <w:rStyle w:val="normaltextrun"/>
              </w:rPr>
              <w:t>,</w:t>
            </w:r>
            <w:r>
              <w:rPr>
                <w:rStyle w:val="normaltextrun"/>
              </w:rPr>
              <w:t xml:space="preserve"> Ph.D.</w:t>
            </w:r>
          </w:p>
        </w:tc>
        <w:tc>
          <w:tcPr>
            <w:tcW w:w="1268" w:type="dxa"/>
          </w:tcPr>
          <w:p w14:paraId="530A66E3" w14:textId="44E22549" w:rsidR="00FC173C" w:rsidRDefault="00FC173C" w:rsidP="00FC173C">
            <w:r>
              <w:t>PP, 0,5 - N</w:t>
            </w:r>
          </w:p>
        </w:tc>
        <w:tc>
          <w:tcPr>
            <w:tcW w:w="1372" w:type="dxa"/>
          </w:tcPr>
          <w:p w14:paraId="5119E483" w14:textId="54B50BA9" w:rsidR="00FC173C" w:rsidRDefault="00FC173C" w:rsidP="00FC173C">
            <w:r>
              <w:t>PP, 0,5 - N</w:t>
            </w:r>
          </w:p>
        </w:tc>
        <w:tc>
          <w:tcPr>
            <w:tcW w:w="1305" w:type="dxa"/>
          </w:tcPr>
          <w:p w14:paraId="69604B75" w14:textId="0D4F0757" w:rsidR="00FC173C" w:rsidRDefault="00FC173C" w:rsidP="00FC173C">
            <w:r>
              <w:t>ZT</w:t>
            </w:r>
          </w:p>
        </w:tc>
        <w:tc>
          <w:tcPr>
            <w:tcW w:w="1061" w:type="dxa"/>
          </w:tcPr>
          <w:p w14:paraId="2E3BA77D" w14:textId="29373939" w:rsidR="00FC173C" w:rsidRDefault="006C065D" w:rsidP="00FC173C">
            <w:r>
              <w:t>-</w:t>
            </w:r>
          </w:p>
        </w:tc>
      </w:tr>
      <w:tr w:rsidR="00FC173C" w14:paraId="796C6932" w14:textId="77777777" w:rsidTr="00DD5EC5">
        <w:tc>
          <w:tcPr>
            <w:tcW w:w="1900" w:type="dxa"/>
          </w:tcPr>
          <w:p w14:paraId="325E9E9F" w14:textId="77777777" w:rsidR="00FC173C" w:rsidRDefault="00FC173C" w:rsidP="00FC173C">
            <w:pPr>
              <w:rPr>
                <w:rStyle w:val="spellingerror"/>
              </w:rPr>
            </w:pPr>
            <w:r w:rsidRPr="006302D1">
              <w:rPr>
                <w:bCs/>
              </w:rPr>
              <w:t>Kovařík</w:t>
            </w:r>
          </w:p>
        </w:tc>
        <w:tc>
          <w:tcPr>
            <w:tcW w:w="1072" w:type="dxa"/>
          </w:tcPr>
          <w:p w14:paraId="72F7FFAB" w14:textId="77777777" w:rsidR="00FC173C" w:rsidRDefault="00FC173C" w:rsidP="00FC173C">
            <w:pPr>
              <w:rPr>
                <w:rStyle w:val="normaltextrun"/>
                <w:rFonts w:eastAsiaTheme="majorEastAsia"/>
              </w:rPr>
            </w:pPr>
            <w:r w:rsidRPr="006302D1">
              <w:rPr>
                <w:bCs/>
              </w:rPr>
              <w:t>Vladimír</w:t>
            </w:r>
          </w:p>
        </w:tc>
        <w:tc>
          <w:tcPr>
            <w:tcW w:w="1940" w:type="dxa"/>
          </w:tcPr>
          <w:p w14:paraId="2F182F05" w14:textId="77777777" w:rsidR="00FC173C" w:rsidRDefault="00FC173C" w:rsidP="00FC173C">
            <w:pPr>
              <w:rPr>
                <w:rStyle w:val="normaltextrun"/>
                <w:rFonts w:eastAsiaTheme="majorEastAsia"/>
              </w:rPr>
            </w:pPr>
            <w:r w:rsidRPr="006302D1">
              <w:rPr>
                <w:bCs/>
              </w:rPr>
              <w:t>doc. M.A.</w:t>
            </w:r>
          </w:p>
        </w:tc>
        <w:tc>
          <w:tcPr>
            <w:tcW w:w="1268" w:type="dxa"/>
          </w:tcPr>
          <w:p w14:paraId="4DD09BDF" w14:textId="77777777" w:rsidR="00FC173C" w:rsidRDefault="00FC173C" w:rsidP="00FC173C">
            <w:r>
              <w:t>PP, 1,0 - N</w:t>
            </w:r>
          </w:p>
        </w:tc>
        <w:tc>
          <w:tcPr>
            <w:tcW w:w="1372" w:type="dxa"/>
          </w:tcPr>
          <w:p w14:paraId="56F897AC" w14:textId="77777777" w:rsidR="00FC173C" w:rsidRDefault="00FC173C" w:rsidP="00FC173C">
            <w:r>
              <w:t>PP, 1,0 - N</w:t>
            </w:r>
          </w:p>
        </w:tc>
        <w:tc>
          <w:tcPr>
            <w:tcW w:w="1305" w:type="dxa"/>
          </w:tcPr>
          <w:p w14:paraId="19DF7D46" w14:textId="77777777" w:rsidR="00FC173C" w:rsidRDefault="00FC173C" w:rsidP="00FC173C">
            <w:r>
              <w:t>PZ</w:t>
            </w:r>
          </w:p>
        </w:tc>
        <w:tc>
          <w:tcPr>
            <w:tcW w:w="1061" w:type="dxa"/>
          </w:tcPr>
          <w:p w14:paraId="2DD5AD77" w14:textId="77777777" w:rsidR="00FC173C" w:rsidRDefault="00FC173C" w:rsidP="00FC173C">
            <w:r>
              <w:t>ano</w:t>
            </w:r>
          </w:p>
        </w:tc>
      </w:tr>
      <w:tr w:rsidR="00FC173C" w14:paraId="1B05335A" w14:textId="77777777" w:rsidTr="00DD5EC5">
        <w:tc>
          <w:tcPr>
            <w:tcW w:w="1900" w:type="dxa"/>
          </w:tcPr>
          <w:p w14:paraId="4F0CA17E" w14:textId="77777777" w:rsidR="00FC173C" w:rsidRPr="002D4312" w:rsidRDefault="00FC173C" w:rsidP="00FC173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bCs/>
              </w:rPr>
            </w:pPr>
            <w:r w:rsidRPr="00903AD1">
              <w:t>Kováříček</w:t>
            </w:r>
          </w:p>
        </w:tc>
        <w:tc>
          <w:tcPr>
            <w:tcW w:w="1072" w:type="dxa"/>
          </w:tcPr>
          <w:p w14:paraId="329C4234" w14:textId="77777777" w:rsidR="00FC173C" w:rsidRPr="002D4312" w:rsidRDefault="00FC173C" w:rsidP="00FC173C">
            <w:pPr>
              <w:rPr>
                <w:bCs/>
              </w:rPr>
            </w:pPr>
            <w:r w:rsidRPr="00903AD1">
              <w:t>Jan</w:t>
            </w:r>
          </w:p>
        </w:tc>
        <w:tc>
          <w:tcPr>
            <w:tcW w:w="1940" w:type="dxa"/>
          </w:tcPr>
          <w:p w14:paraId="2FA4A028" w14:textId="77777777" w:rsidR="00FC173C" w:rsidRPr="002D4312" w:rsidRDefault="00FC173C" w:rsidP="00FC173C">
            <w:pPr>
              <w:rPr>
                <w:bCs/>
              </w:rPr>
            </w:pPr>
            <w:r w:rsidRPr="00903AD1">
              <w:t>BcA. MArch</w:t>
            </w:r>
          </w:p>
        </w:tc>
        <w:tc>
          <w:tcPr>
            <w:tcW w:w="1268" w:type="dxa"/>
          </w:tcPr>
          <w:p w14:paraId="59A0DB26" w14:textId="3876BDC8" w:rsidR="00FC173C" w:rsidRDefault="003B4156" w:rsidP="00FC173C">
            <w:r>
              <w:t>DPP bud.</w:t>
            </w:r>
          </w:p>
        </w:tc>
        <w:tc>
          <w:tcPr>
            <w:tcW w:w="1372" w:type="dxa"/>
          </w:tcPr>
          <w:p w14:paraId="0B0418A0" w14:textId="2E6B095B" w:rsidR="00FC173C" w:rsidRDefault="00FC173C" w:rsidP="00FC173C">
            <w:r>
              <w:t>DPP</w:t>
            </w:r>
            <w:r w:rsidR="003B4156">
              <w:t xml:space="preserve"> bud.</w:t>
            </w:r>
          </w:p>
        </w:tc>
        <w:tc>
          <w:tcPr>
            <w:tcW w:w="1305" w:type="dxa"/>
          </w:tcPr>
          <w:p w14:paraId="3731611B" w14:textId="77777777" w:rsidR="00FC173C" w:rsidRDefault="00FC173C" w:rsidP="00FC173C">
            <w:r>
              <w:t>-</w:t>
            </w:r>
          </w:p>
        </w:tc>
        <w:tc>
          <w:tcPr>
            <w:tcW w:w="1061" w:type="dxa"/>
          </w:tcPr>
          <w:p w14:paraId="7C671E60" w14:textId="77777777" w:rsidR="00FC173C" w:rsidRDefault="00FC173C" w:rsidP="00FC173C">
            <w:r>
              <w:t>ano</w:t>
            </w:r>
          </w:p>
        </w:tc>
      </w:tr>
      <w:tr w:rsidR="00FC173C" w14:paraId="5CD1F909" w14:textId="77777777" w:rsidTr="00DD5EC5">
        <w:tc>
          <w:tcPr>
            <w:tcW w:w="1900" w:type="dxa"/>
          </w:tcPr>
          <w:p w14:paraId="318FBB85" w14:textId="77777777" w:rsidR="00FC173C" w:rsidRPr="002D4312" w:rsidRDefault="00FC173C" w:rsidP="00FC173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bCs/>
              </w:rPr>
            </w:pPr>
            <w:r>
              <w:rPr>
                <w:bCs/>
              </w:rPr>
              <w:t>Kožušková</w:t>
            </w:r>
          </w:p>
        </w:tc>
        <w:tc>
          <w:tcPr>
            <w:tcW w:w="1072" w:type="dxa"/>
          </w:tcPr>
          <w:p w14:paraId="72199D27" w14:textId="77777777" w:rsidR="00FC173C" w:rsidRPr="002D4312" w:rsidRDefault="00FC173C" w:rsidP="00FC173C">
            <w:pPr>
              <w:rPr>
                <w:bCs/>
              </w:rPr>
            </w:pPr>
            <w:r w:rsidRPr="002D4312">
              <w:rPr>
                <w:bCs/>
              </w:rPr>
              <w:t>Lívia</w:t>
            </w:r>
          </w:p>
        </w:tc>
        <w:tc>
          <w:tcPr>
            <w:tcW w:w="1940" w:type="dxa"/>
          </w:tcPr>
          <w:p w14:paraId="5BAED814" w14:textId="6E1DCC7D" w:rsidR="00FC173C" w:rsidRPr="002D4312" w:rsidRDefault="00FC173C" w:rsidP="00FC173C">
            <w:pPr>
              <w:rPr>
                <w:bCs/>
              </w:rPr>
            </w:pPr>
            <w:r w:rsidRPr="002D4312">
              <w:rPr>
                <w:bCs/>
              </w:rPr>
              <w:t>Mgr. art.</w:t>
            </w:r>
            <w:r w:rsidR="00962C30">
              <w:rPr>
                <w:bCs/>
              </w:rPr>
              <w:t>,</w:t>
            </w:r>
            <w:r w:rsidRPr="002D4312">
              <w:rPr>
                <w:bCs/>
              </w:rPr>
              <w:t xml:space="preserve"> ArtD.</w:t>
            </w:r>
          </w:p>
        </w:tc>
        <w:tc>
          <w:tcPr>
            <w:tcW w:w="1268" w:type="dxa"/>
          </w:tcPr>
          <w:p w14:paraId="5DA45B4B" w14:textId="77777777" w:rsidR="00FC173C" w:rsidRDefault="00FC173C" w:rsidP="00FC173C">
            <w:r>
              <w:t xml:space="preserve">PP, 1,0 </w:t>
            </w:r>
          </w:p>
          <w:p w14:paraId="054F38E5" w14:textId="77777777" w:rsidR="00FC173C" w:rsidRDefault="00FC173C" w:rsidP="00FC173C">
            <w:r>
              <w:t xml:space="preserve">do </w:t>
            </w:r>
            <w:r w:rsidRPr="00620D15">
              <w:t>08/2025</w:t>
            </w:r>
          </w:p>
        </w:tc>
        <w:tc>
          <w:tcPr>
            <w:tcW w:w="1372" w:type="dxa"/>
          </w:tcPr>
          <w:p w14:paraId="4B466B34" w14:textId="77777777" w:rsidR="00FC173C" w:rsidRDefault="00FC173C" w:rsidP="00FC173C">
            <w:r>
              <w:t xml:space="preserve">PP, 1,0 </w:t>
            </w:r>
          </w:p>
          <w:p w14:paraId="678B84B4" w14:textId="77777777" w:rsidR="00FC173C" w:rsidRDefault="00FC173C" w:rsidP="00FC173C">
            <w:r>
              <w:t xml:space="preserve">do </w:t>
            </w:r>
            <w:r w:rsidRPr="000537FD">
              <w:t>08/2025</w:t>
            </w:r>
          </w:p>
        </w:tc>
        <w:tc>
          <w:tcPr>
            <w:tcW w:w="1305" w:type="dxa"/>
          </w:tcPr>
          <w:p w14:paraId="6E6ECCEC" w14:textId="77777777" w:rsidR="00FC173C" w:rsidRDefault="00FC173C" w:rsidP="00FC173C">
            <w:r>
              <w:t>-</w:t>
            </w:r>
          </w:p>
        </w:tc>
        <w:tc>
          <w:tcPr>
            <w:tcW w:w="1061" w:type="dxa"/>
          </w:tcPr>
          <w:p w14:paraId="2BB86A47" w14:textId="77777777" w:rsidR="00FC173C" w:rsidRDefault="00FC173C" w:rsidP="00FC173C">
            <w:r>
              <w:t>ano</w:t>
            </w:r>
          </w:p>
        </w:tc>
      </w:tr>
      <w:tr w:rsidR="00FC173C" w14:paraId="639C3DD2" w14:textId="77777777" w:rsidTr="00DD5EC5">
        <w:tc>
          <w:tcPr>
            <w:tcW w:w="1900" w:type="dxa"/>
          </w:tcPr>
          <w:p w14:paraId="7E4BC6E7" w14:textId="77777777" w:rsidR="00FC173C" w:rsidRPr="00EB1F80" w:rsidRDefault="00FC173C" w:rsidP="00FC173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EB1F80">
              <w:t>Krutil</w:t>
            </w:r>
          </w:p>
        </w:tc>
        <w:tc>
          <w:tcPr>
            <w:tcW w:w="1072" w:type="dxa"/>
          </w:tcPr>
          <w:p w14:paraId="3C1A76B1" w14:textId="77777777" w:rsidR="00FC173C" w:rsidRPr="00EB1F80" w:rsidRDefault="00FC173C" w:rsidP="00FC173C">
            <w:r w:rsidRPr="00EB1F80">
              <w:t>Pavel</w:t>
            </w:r>
          </w:p>
        </w:tc>
        <w:tc>
          <w:tcPr>
            <w:tcW w:w="1940" w:type="dxa"/>
          </w:tcPr>
          <w:p w14:paraId="5E4837FF" w14:textId="77777777" w:rsidR="00FC173C" w:rsidRPr="00EB1F80" w:rsidRDefault="00FC173C" w:rsidP="00FC173C">
            <w:r w:rsidRPr="00EB1F80">
              <w:t>Mgr.</w:t>
            </w:r>
          </w:p>
        </w:tc>
        <w:tc>
          <w:tcPr>
            <w:tcW w:w="1268" w:type="dxa"/>
          </w:tcPr>
          <w:p w14:paraId="1399075C" w14:textId="77777777" w:rsidR="00FC173C" w:rsidRDefault="00FC173C" w:rsidP="00FC173C">
            <w:r>
              <w:t>PP, 1,0 - N</w:t>
            </w:r>
          </w:p>
        </w:tc>
        <w:tc>
          <w:tcPr>
            <w:tcW w:w="1372" w:type="dxa"/>
          </w:tcPr>
          <w:p w14:paraId="70BC001A" w14:textId="77777777" w:rsidR="00FC173C" w:rsidRDefault="00FC173C" w:rsidP="00FC173C">
            <w:r>
              <w:t>PP, 1,0 - N</w:t>
            </w:r>
          </w:p>
        </w:tc>
        <w:tc>
          <w:tcPr>
            <w:tcW w:w="1305" w:type="dxa"/>
          </w:tcPr>
          <w:p w14:paraId="775CE1AC" w14:textId="77777777" w:rsidR="00FC173C" w:rsidRDefault="00FC173C" w:rsidP="00FC173C">
            <w:r>
              <w:t>-</w:t>
            </w:r>
          </w:p>
        </w:tc>
        <w:tc>
          <w:tcPr>
            <w:tcW w:w="1061" w:type="dxa"/>
          </w:tcPr>
          <w:p w14:paraId="414A89FB" w14:textId="77777777" w:rsidR="00FC173C" w:rsidRDefault="00FC173C" w:rsidP="00FC173C">
            <w:r>
              <w:t>-</w:t>
            </w:r>
          </w:p>
        </w:tc>
      </w:tr>
      <w:tr w:rsidR="00FC173C" w14:paraId="1295DA8D" w14:textId="77777777" w:rsidTr="00DD5EC5">
        <w:tc>
          <w:tcPr>
            <w:tcW w:w="1900" w:type="dxa"/>
          </w:tcPr>
          <w:p w14:paraId="7BFC80BF" w14:textId="77777777" w:rsidR="00FC173C" w:rsidRPr="00FE7EEA" w:rsidRDefault="00FC173C" w:rsidP="00FC173C">
            <w:pPr>
              <w:rPr>
                <w:rStyle w:val="spellingerror"/>
              </w:rPr>
            </w:pPr>
            <w:r w:rsidRPr="00FE7EEA">
              <w:t>Kučera Malendová</w:t>
            </w:r>
          </w:p>
        </w:tc>
        <w:tc>
          <w:tcPr>
            <w:tcW w:w="1072" w:type="dxa"/>
          </w:tcPr>
          <w:p w14:paraId="20E408F7" w14:textId="77777777" w:rsidR="00FC173C" w:rsidRDefault="00FC173C" w:rsidP="00FC173C">
            <w:pPr>
              <w:rPr>
                <w:rStyle w:val="normaltextrun"/>
                <w:rFonts w:eastAsiaTheme="majorEastAsia"/>
              </w:rPr>
            </w:pPr>
            <w:r w:rsidRPr="00903AD1">
              <w:t>Adéla</w:t>
            </w:r>
          </w:p>
        </w:tc>
        <w:tc>
          <w:tcPr>
            <w:tcW w:w="1940" w:type="dxa"/>
          </w:tcPr>
          <w:p w14:paraId="67389CA8" w14:textId="2AED568B" w:rsidR="00FC173C" w:rsidRDefault="00FC173C" w:rsidP="00FC173C">
            <w:pPr>
              <w:rPr>
                <w:rStyle w:val="normaltextrun"/>
                <w:rFonts w:eastAsiaTheme="majorEastAsia"/>
              </w:rPr>
            </w:pPr>
            <w:r w:rsidRPr="00903AD1">
              <w:t>Mgr. MgA.</w:t>
            </w:r>
          </w:p>
        </w:tc>
        <w:tc>
          <w:tcPr>
            <w:tcW w:w="1268" w:type="dxa"/>
          </w:tcPr>
          <w:p w14:paraId="01DECA54" w14:textId="4A060BB7" w:rsidR="00FC173C" w:rsidRDefault="003B4156" w:rsidP="00FC173C">
            <w:r>
              <w:t>DPP</w:t>
            </w:r>
          </w:p>
        </w:tc>
        <w:tc>
          <w:tcPr>
            <w:tcW w:w="1372" w:type="dxa"/>
          </w:tcPr>
          <w:p w14:paraId="5B049E34" w14:textId="77777777" w:rsidR="00FC173C" w:rsidRDefault="00FC173C" w:rsidP="00FC173C">
            <w:r>
              <w:t>DPP</w:t>
            </w:r>
          </w:p>
        </w:tc>
        <w:tc>
          <w:tcPr>
            <w:tcW w:w="1305" w:type="dxa"/>
          </w:tcPr>
          <w:p w14:paraId="5B3618BE" w14:textId="7B012048" w:rsidR="00FC173C" w:rsidRDefault="00FC173C" w:rsidP="00FC173C">
            <w:r>
              <w:t>PZ</w:t>
            </w:r>
          </w:p>
        </w:tc>
        <w:tc>
          <w:tcPr>
            <w:tcW w:w="1061" w:type="dxa"/>
          </w:tcPr>
          <w:p w14:paraId="4560186D" w14:textId="451879A7" w:rsidR="00FC173C" w:rsidRDefault="00495633" w:rsidP="00FC173C">
            <w:r>
              <w:t>-</w:t>
            </w:r>
          </w:p>
        </w:tc>
      </w:tr>
      <w:tr w:rsidR="00FC173C" w14:paraId="411D6CA3" w14:textId="77777777" w:rsidTr="00DD5EC5">
        <w:tc>
          <w:tcPr>
            <w:tcW w:w="1900" w:type="dxa"/>
          </w:tcPr>
          <w:p w14:paraId="19EE1B9B" w14:textId="77777777" w:rsidR="00FC173C" w:rsidRDefault="00FC173C" w:rsidP="00FC173C">
            <w:pPr>
              <w:rPr>
                <w:rStyle w:val="spellingerror"/>
              </w:rPr>
            </w:pPr>
            <w:r>
              <w:rPr>
                <w:rStyle w:val="spellingerror"/>
              </w:rPr>
              <w:t>Landlová</w:t>
            </w:r>
          </w:p>
        </w:tc>
        <w:tc>
          <w:tcPr>
            <w:tcW w:w="1072" w:type="dxa"/>
          </w:tcPr>
          <w:p w14:paraId="5EA5CE9E" w14:textId="77777777" w:rsidR="00FC173C" w:rsidRDefault="00FC173C" w:rsidP="00FC173C">
            <w:pPr>
              <w:rPr>
                <w:rStyle w:val="normaltextrun"/>
                <w:rFonts w:eastAsiaTheme="majorEastAsia"/>
              </w:rPr>
            </w:pPr>
            <w:r w:rsidRPr="00967ECF">
              <w:t>Simona</w:t>
            </w:r>
          </w:p>
        </w:tc>
        <w:tc>
          <w:tcPr>
            <w:tcW w:w="1940" w:type="dxa"/>
          </w:tcPr>
          <w:p w14:paraId="19F45DEA" w14:textId="77777777" w:rsidR="00FC173C" w:rsidRDefault="00FC173C" w:rsidP="00FC173C">
            <w:pPr>
              <w:rPr>
                <w:rStyle w:val="normaltextrun"/>
                <w:rFonts w:eastAsiaTheme="majorEastAsia"/>
              </w:rPr>
            </w:pPr>
            <w:r w:rsidRPr="00903AD1">
              <w:t>MgA.</w:t>
            </w:r>
          </w:p>
        </w:tc>
        <w:tc>
          <w:tcPr>
            <w:tcW w:w="1268" w:type="dxa"/>
          </w:tcPr>
          <w:p w14:paraId="4EC39DAB" w14:textId="0B6BFF8D" w:rsidR="00FC173C" w:rsidRDefault="003B4156" w:rsidP="00FC173C">
            <w:r>
              <w:t>DPP</w:t>
            </w:r>
          </w:p>
        </w:tc>
        <w:tc>
          <w:tcPr>
            <w:tcW w:w="1372" w:type="dxa"/>
          </w:tcPr>
          <w:p w14:paraId="418483C9" w14:textId="77777777" w:rsidR="00FC173C" w:rsidRDefault="00FC173C" w:rsidP="00FC173C">
            <w:r>
              <w:t>DPP</w:t>
            </w:r>
          </w:p>
        </w:tc>
        <w:tc>
          <w:tcPr>
            <w:tcW w:w="1305" w:type="dxa"/>
          </w:tcPr>
          <w:p w14:paraId="13C0879F" w14:textId="4EA7DCB4" w:rsidR="00FC173C" w:rsidRDefault="00FC173C" w:rsidP="00FC173C">
            <w:r>
              <w:t>PZ</w:t>
            </w:r>
          </w:p>
        </w:tc>
        <w:tc>
          <w:tcPr>
            <w:tcW w:w="1061" w:type="dxa"/>
          </w:tcPr>
          <w:p w14:paraId="5C1F8AD1" w14:textId="56FFE05F" w:rsidR="00FC173C" w:rsidRDefault="00594F96" w:rsidP="00FC173C">
            <w:r>
              <w:t>ano</w:t>
            </w:r>
          </w:p>
        </w:tc>
      </w:tr>
      <w:tr w:rsidR="00FC173C" w14:paraId="15BBE167" w14:textId="77777777" w:rsidTr="00DD5EC5">
        <w:tc>
          <w:tcPr>
            <w:tcW w:w="1900" w:type="dxa"/>
          </w:tcPr>
          <w:p w14:paraId="20DD7498" w14:textId="77777777" w:rsidR="00FC173C" w:rsidRDefault="00FC173C" w:rsidP="00FC173C">
            <w:pPr>
              <w:rPr>
                <w:rStyle w:val="spellingerror"/>
              </w:rPr>
            </w:pPr>
            <w:r>
              <w:t>Maloch</w:t>
            </w:r>
            <w:r w:rsidRPr="00754A1C">
              <w:t xml:space="preserve"> </w:t>
            </w:r>
          </w:p>
        </w:tc>
        <w:tc>
          <w:tcPr>
            <w:tcW w:w="1072" w:type="dxa"/>
          </w:tcPr>
          <w:p w14:paraId="6ACEBAB7" w14:textId="77777777" w:rsidR="00FC173C" w:rsidRPr="00967ECF" w:rsidRDefault="00FC173C" w:rsidP="00FC173C">
            <w:r w:rsidRPr="00754A1C">
              <w:t>Jaroslav</w:t>
            </w:r>
          </w:p>
        </w:tc>
        <w:tc>
          <w:tcPr>
            <w:tcW w:w="1940" w:type="dxa"/>
          </w:tcPr>
          <w:p w14:paraId="17DDF3F9" w14:textId="5032A564" w:rsidR="00FC173C" w:rsidRPr="00903AD1" w:rsidRDefault="00FC173C" w:rsidP="00FC173C">
            <w:r w:rsidRPr="00754A1C">
              <w:t>Ing.</w:t>
            </w:r>
            <w:r w:rsidR="00962C30">
              <w:t>,</w:t>
            </w:r>
            <w:r w:rsidRPr="00754A1C">
              <w:t xml:space="preserve"> CSc.</w:t>
            </w:r>
          </w:p>
        </w:tc>
        <w:tc>
          <w:tcPr>
            <w:tcW w:w="1268" w:type="dxa"/>
          </w:tcPr>
          <w:p w14:paraId="38E543BE" w14:textId="7752189C" w:rsidR="00FC173C" w:rsidRDefault="00D30FB9" w:rsidP="00FC173C">
            <w:r>
              <w:t>PP, 1,0 - N</w:t>
            </w:r>
          </w:p>
        </w:tc>
        <w:tc>
          <w:tcPr>
            <w:tcW w:w="1372" w:type="dxa"/>
          </w:tcPr>
          <w:p w14:paraId="4E6490E9" w14:textId="741198B8" w:rsidR="00FC173C" w:rsidRDefault="00252C19" w:rsidP="00FC173C">
            <w:r>
              <w:t>-</w:t>
            </w:r>
          </w:p>
        </w:tc>
        <w:tc>
          <w:tcPr>
            <w:tcW w:w="1305" w:type="dxa"/>
          </w:tcPr>
          <w:p w14:paraId="03182007" w14:textId="77777777" w:rsidR="00FC173C" w:rsidRDefault="00FC173C" w:rsidP="00FC173C">
            <w:r>
              <w:t>-</w:t>
            </w:r>
          </w:p>
        </w:tc>
        <w:tc>
          <w:tcPr>
            <w:tcW w:w="1061" w:type="dxa"/>
          </w:tcPr>
          <w:p w14:paraId="4F9156CD" w14:textId="77777777" w:rsidR="00FC173C" w:rsidRDefault="00FC173C" w:rsidP="00FC173C">
            <w:r>
              <w:t>-</w:t>
            </w:r>
          </w:p>
        </w:tc>
      </w:tr>
      <w:tr w:rsidR="00FC173C" w14:paraId="5DD9FE5E" w14:textId="77777777" w:rsidTr="00DD5EC5">
        <w:tc>
          <w:tcPr>
            <w:tcW w:w="1900" w:type="dxa"/>
          </w:tcPr>
          <w:p w14:paraId="63C2D840" w14:textId="77777777" w:rsidR="00FC173C" w:rsidRPr="00754A1C" w:rsidRDefault="00FC173C" w:rsidP="00FC173C">
            <w:r w:rsidRPr="007322D9">
              <w:rPr>
                <w:rStyle w:val="normaltextrun"/>
                <w:rFonts w:eastAsiaTheme="majorEastAsia"/>
              </w:rPr>
              <w:t xml:space="preserve">Maňasová Hradská </w:t>
            </w:r>
          </w:p>
        </w:tc>
        <w:tc>
          <w:tcPr>
            <w:tcW w:w="1072" w:type="dxa"/>
          </w:tcPr>
          <w:p w14:paraId="44EEF30E" w14:textId="77777777" w:rsidR="00FC173C" w:rsidRPr="00754A1C" w:rsidRDefault="00FC173C" w:rsidP="00FC173C">
            <w:r w:rsidRPr="007322D9">
              <w:rPr>
                <w:rStyle w:val="normaltextrun"/>
                <w:rFonts w:eastAsiaTheme="majorEastAsia"/>
              </w:rPr>
              <w:t>Helena</w:t>
            </w:r>
          </w:p>
        </w:tc>
        <w:tc>
          <w:tcPr>
            <w:tcW w:w="1940" w:type="dxa"/>
          </w:tcPr>
          <w:p w14:paraId="1DEF37D4" w14:textId="29D44A49" w:rsidR="00FC173C" w:rsidRPr="00754A1C" w:rsidRDefault="00FC173C" w:rsidP="00FC173C">
            <w:r w:rsidRPr="007322D9">
              <w:rPr>
                <w:rStyle w:val="normaltextrun"/>
                <w:rFonts w:eastAsiaTheme="majorEastAsia"/>
              </w:rPr>
              <w:t>Mgr.</w:t>
            </w:r>
            <w:r w:rsidR="00962C30">
              <w:rPr>
                <w:rStyle w:val="normaltextrun"/>
                <w:rFonts w:eastAsiaTheme="majorEastAsia"/>
              </w:rPr>
              <w:t>,</w:t>
            </w:r>
            <w:r w:rsidRPr="007322D9">
              <w:rPr>
                <w:rStyle w:val="normaltextrun"/>
                <w:rFonts w:eastAsiaTheme="majorEastAsia"/>
              </w:rPr>
              <w:t xml:space="preserve"> Ph.D.</w:t>
            </w:r>
            <w:r w:rsidRPr="007322D9">
              <w:rPr>
                <w:rStyle w:val="eop"/>
              </w:rPr>
              <w:t> </w:t>
            </w:r>
          </w:p>
        </w:tc>
        <w:tc>
          <w:tcPr>
            <w:tcW w:w="1268" w:type="dxa"/>
          </w:tcPr>
          <w:p w14:paraId="7D3D8E63" w14:textId="77777777" w:rsidR="00FC173C" w:rsidRDefault="00FC173C" w:rsidP="00FC173C">
            <w:r>
              <w:t xml:space="preserve">PP, 1,0 </w:t>
            </w:r>
          </w:p>
          <w:p w14:paraId="3D8C6C05" w14:textId="32033C20" w:rsidR="00FC173C" w:rsidRDefault="00FC173C" w:rsidP="00FC173C">
            <w:r>
              <w:t>do 01/2026</w:t>
            </w:r>
          </w:p>
        </w:tc>
        <w:tc>
          <w:tcPr>
            <w:tcW w:w="1372" w:type="dxa"/>
          </w:tcPr>
          <w:p w14:paraId="4F18BFA0" w14:textId="77777777" w:rsidR="00FC173C" w:rsidRDefault="00FC173C" w:rsidP="00FC173C">
            <w:r>
              <w:t xml:space="preserve">PP, 1,0 </w:t>
            </w:r>
          </w:p>
          <w:p w14:paraId="037C45BB" w14:textId="797FE38C" w:rsidR="00FC173C" w:rsidRDefault="00FC173C" w:rsidP="00FC173C">
            <w:r>
              <w:t>do 01/2026</w:t>
            </w:r>
          </w:p>
        </w:tc>
        <w:tc>
          <w:tcPr>
            <w:tcW w:w="1305" w:type="dxa"/>
          </w:tcPr>
          <w:p w14:paraId="518BB9ED" w14:textId="77777777" w:rsidR="00FC173C" w:rsidRDefault="00FC173C" w:rsidP="00FC173C">
            <w:r>
              <w:t>ZT</w:t>
            </w:r>
          </w:p>
        </w:tc>
        <w:tc>
          <w:tcPr>
            <w:tcW w:w="1061" w:type="dxa"/>
          </w:tcPr>
          <w:p w14:paraId="78688C44" w14:textId="314F7B26" w:rsidR="00FC173C" w:rsidRDefault="00E84689" w:rsidP="00FC173C">
            <w:r>
              <w:t>ano</w:t>
            </w:r>
          </w:p>
        </w:tc>
      </w:tr>
      <w:tr w:rsidR="003D0052" w14:paraId="5BB256CA" w14:textId="77777777" w:rsidTr="00DD5EC5">
        <w:tc>
          <w:tcPr>
            <w:tcW w:w="1900" w:type="dxa"/>
          </w:tcPr>
          <w:p w14:paraId="72B3BCE1" w14:textId="47CAFB11" w:rsidR="003D0052" w:rsidRPr="007322D9" w:rsidRDefault="003D0052" w:rsidP="003D0052">
            <w:pPr>
              <w:rPr>
                <w:rStyle w:val="normaltextrun"/>
                <w:rFonts w:eastAsiaTheme="majorEastAsia"/>
              </w:rPr>
            </w:pPr>
            <w:r w:rsidRPr="004D771D">
              <w:t>Mičolová</w:t>
            </w:r>
          </w:p>
        </w:tc>
        <w:tc>
          <w:tcPr>
            <w:tcW w:w="1072" w:type="dxa"/>
          </w:tcPr>
          <w:p w14:paraId="7461FD0B" w14:textId="510E9E3B" w:rsidR="003D0052" w:rsidRPr="007322D9" w:rsidRDefault="003D0052" w:rsidP="003D0052">
            <w:pPr>
              <w:rPr>
                <w:rStyle w:val="normaltextrun"/>
                <w:rFonts w:eastAsiaTheme="majorEastAsia"/>
              </w:rPr>
            </w:pPr>
            <w:r w:rsidRPr="004D771D">
              <w:t>Lenka</w:t>
            </w:r>
          </w:p>
        </w:tc>
        <w:tc>
          <w:tcPr>
            <w:tcW w:w="1940" w:type="dxa"/>
          </w:tcPr>
          <w:p w14:paraId="6E359231" w14:textId="38D91C38" w:rsidR="003D0052" w:rsidRPr="007322D9" w:rsidRDefault="003D0052" w:rsidP="003D0052">
            <w:pPr>
              <w:rPr>
                <w:rStyle w:val="normaltextrun"/>
                <w:rFonts w:eastAsiaTheme="majorEastAsia"/>
              </w:rPr>
            </w:pPr>
            <w:r w:rsidRPr="004D771D">
              <w:t>MgA.</w:t>
            </w:r>
          </w:p>
        </w:tc>
        <w:tc>
          <w:tcPr>
            <w:tcW w:w="1268" w:type="dxa"/>
          </w:tcPr>
          <w:p w14:paraId="1836641B" w14:textId="7C1C6190" w:rsidR="003D0052" w:rsidRDefault="003D0052" w:rsidP="003D0052">
            <w:r w:rsidRPr="004D771D">
              <w:t>PP, 1,0 do 6/2023</w:t>
            </w:r>
          </w:p>
        </w:tc>
        <w:tc>
          <w:tcPr>
            <w:tcW w:w="1372" w:type="dxa"/>
          </w:tcPr>
          <w:p w14:paraId="79AB0E7C" w14:textId="67D7CD9E" w:rsidR="003D0052" w:rsidRDefault="003D0052" w:rsidP="003D0052">
            <w:r w:rsidRPr="005E0249">
              <w:t>PP, 1,0 do 6/2023</w:t>
            </w:r>
          </w:p>
        </w:tc>
        <w:tc>
          <w:tcPr>
            <w:tcW w:w="1305" w:type="dxa"/>
          </w:tcPr>
          <w:p w14:paraId="3257B178" w14:textId="5CF80D6C" w:rsidR="003D0052" w:rsidRDefault="003D0052" w:rsidP="003D0052">
            <w:r w:rsidRPr="005E0249">
              <w:t>PZ</w:t>
            </w:r>
          </w:p>
        </w:tc>
        <w:tc>
          <w:tcPr>
            <w:tcW w:w="1061" w:type="dxa"/>
          </w:tcPr>
          <w:p w14:paraId="69401D56" w14:textId="3327DF12" w:rsidR="003D0052" w:rsidRDefault="003D0052" w:rsidP="003D0052">
            <w:r w:rsidRPr="004D771D">
              <w:t>ano</w:t>
            </w:r>
          </w:p>
        </w:tc>
      </w:tr>
      <w:tr w:rsidR="00FC173C" w14:paraId="658AB132" w14:textId="77777777" w:rsidTr="00DD5EC5">
        <w:tc>
          <w:tcPr>
            <w:tcW w:w="1900" w:type="dxa"/>
          </w:tcPr>
          <w:p w14:paraId="44EA22A6" w14:textId="77777777" w:rsidR="00FC173C" w:rsidRDefault="00FC173C" w:rsidP="00FC173C">
            <w:pPr>
              <w:rPr>
                <w:rStyle w:val="spellingerror"/>
              </w:rPr>
            </w:pPr>
            <w:r w:rsidRPr="00D42FBE">
              <w:rPr>
                <w:rStyle w:val="normaltextrun"/>
                <w:rFonts w:eastAsiaTheme="majorEastAsia"/>
              </w:rPr>
              <w:t>Ondroušek </w:t>
            </w:r>
            <w:r w:rsidRPr="00D42FBE">
              <w:rPr>
                <w:rStyle w:val="eop"/>
              </w:rPr>
              <w:t> </w:t>
            </w:r>
          </w:p>
        </w:tc>
        <w:tc>
          <w:tcPr>
            <w:tcW w:w="1072" w:type="dxa"/>
          </w:tcPr>
          <w:p w14:paraId="6540053B" w14:textId="77777777" w:rsidR="00FC173C" w:rsidRDefault="00FC173C" w:rsidP="00FC173C">
            <w:pPr>
              <w:rPr>
                <w:rStyle w:val="normaltextrun"/>
                <w:rFonts w:eastAsiaTheme="majorEastAsia"/>
              </w:rPr>
            </w:pPr>
            <w:r w:rsidRPr="00D42FBE">
              <w:rPr>
                <w:rStyle w:val="normaltextrun"/>
                <w:rFonts w:eastAsiaTheme="majorEastAsia"/>
              </w:rPr>
              <w:t>Václav</w:t>
            </w:r>
          </w:p>
        </w:tc>
        <w:tc>
          <w:tcPr>
            <w:tcW w:w="1940" w:type="dxa"/>
          </w:tcPr>
          <w:p w14:paraId="64159AD9" w14:textId="77777777" w:rsidR="00FC173C" w:rsidRDefault="00FC173C" w:rsidP="00FC173C">
            <w:pPr>
              <w:rPr>
                <w:rStyle w:val="normaltextrun"/>
                <w:rFonts w:eastAsiaTheme="majorEastAsia"/>
              </w:rPr>
            </w:pPr>
            <w:r w:rsidRPr="00D42FBE">
              <w:rPr>
                <w:rStyle w:val="normaltextrun"/>
                <w:rFonts w:eastAsiaTheme="majorEastAsia"/>
              </w:rPr>
              <w:t>MgA.</w:t>
            </w:r>
          </w:p>
        </w:tc>
        <w:tc>
          <w:tcPr>
            <w:tcW w:w="1268" w:type="dxa"/>
          </w:tcPr>
          <w:p w14:paraId="2BE25EAF" w14:textId="77777777" w:rsidR="00FC173C" w:rsidRDefault="00FC173C" w:rsidP="00FC173C">
            <w:r>
              <w:t>PP, 1,0 - N</w:t>
            </w:r>
          </w:p>
        </w:tc>
        <w:tc>
          <w:tcPr>
            <w:tcW w:w="1372" w:type="dxa"/>
          </w:tcPr>
          <w:p w14:paraId="26572FF9" w14:textId="77777777" w:rsidR="00FC173C" w:rsidRDefault="00FC173C" w:rsidP="00FC173C">
            <w:r>
              <w:t>PP, 1,0 - N</w:t>
            </w:r>
          </w:p>
        </w:tc>
        <w:tc>
          <w:tcPr>
            <w:tcW w:w="1305" w:type="dxa"/>
          </w:tcPr>
          <w:p w14:paraId="79D83979" w14:textId="77777777" w:rsidR="00FC173C" w:rsidRDefault="00FC173C" w:rsidP="00FC173C">
            <w:r>
              <w:t>-</w:t>
            </w:r>
          </w:p>
        </w:tc>
        <w:tc>
          <w:tcPr>
            <w:tcW w:w="1061" w:type="dxa"/>
          </w:tcPr>
          <w:p w14:paraId="7721C4E0" w14:textId="77777777" w:rsidR="00FC173C" w:rsidRDefault="00FC173C" w:rsidP="00FC173C">
            <w:r>
              <w:t>ano</w:t>
            </w:r>
          </w:p>
        </w:tc>
      </w:tr>
      <w:tr w:rsidR="00FC173C" w14:paraId="65D56A7D" w14:textId="77777777" w:rsidTr="00DD5EC5">
        <w:tc>
          <w:tcPr>
            <w:tcW w:w="1900" w:type="dxa"/>
          </w:tcPr>
          <w:p w14:paraId="14BCB3B1" w14:textId="77777777" w:rsidR="00FC173C" w:rsidRDefault="00FC173C" w:rsidP="00FC173C">
            <w:pPr>
              <w:rPr>
                <w:rStyle w:val="spellingerror"/>
              </w:rPr>
            </w:pPr>
            <w:r w:rsidRPr="005D4428">
              <w:rPr>
                <w:bCs/>
              </w:rPr>
              <w:t xml:space="preserve">Petříčková </w:t>
            </w:r>
          </w:p>
        </w:tc>
        <w:tc>
          <w:tcPr>
            <w:tcW w:w="1072" w:type="dxa"/>
          </w:tcPr>
          <w:p w14:paraId="26464FB0" w14:textId="77777777" w:rsidR="00FC173C" w:rsidRDefault="00FC173C" w:rsidP="00FC173C">
            <w:pPr>
              <w:rPr>
                <w:rStyle w:val="normaltextrun"/>
                <w:rFonts w:eastAsiaTheme="majorEastAsia"/>
              </w:rPr>
            </w:pPr>
            <w:r w:rsidRPr="005D4428">
              <w:rPr>
                <w:bCs/>
              </w:rPr>
              <w:t>Kristýna</w:t>
            </w:r>
          </w:p>
        </w:tc>
        <w:tc>
          <w:tcPr>
            <w:tcW w:w="1940" w:type="dxa"/>
          </w:tcPr>
          <w:p w14:paraId="726BEA3A" w14:textId="73EFB365" w:rsidR="00FC173C" w:rsidRDefault="00FC173C" w:rsidP="00FC173C">
            <w:pPr>
              <w:rPr>
                <w:rStyle w:val="normaltextrun"/>
                <w:rFonts w:eastAsiaTheme="majorEastAsia"/>
              </w:rPr>
            </w:pPr>
            <w:r w:rsidRPr="005D4428">
              <w:rPr>
                <w:bCs/>
              </w:rPr>
              <w:t>doc. MgA.</w:t>
            </w:r>
            <w:r w:rsidR="00962C30">
              <w:rPr>
                <w:bCs/>
              </w:rPr>
              <w:t>,</w:t>
            </w:r>
            <w:r w:rsidRPr="005D4428">
              <w:rPr>
                <w:bCs/>
              </w:rPr>
              <w:t xml:space="preserve"> Ph.D.</w:t>
            </w:r>
          </w:p>
        </w:tc>
        <w:tc>
          <w:tcPr>
            <w:tcW w:w="1268" w:type="dxa"/>
          </w:tcPr>
          <w:p w14:paraId="3105A45D" w14:textId="77777777" w:rsidR="00FC173C" w:rsidRDefault="00FC173C" w:rsidP="00FC173C">
            <w:r>
              <w:t>PP, 1,0 - N</w:t>
            </w:r>
          </w:p>
        </w:tc>
        <w:tc>
          <w:tcPr>
            <w:tcW w:w="1372" w:type="dxa"/>
          </w:tcPr>
          <w:p w14:paraId="407F4FD6" w14:textId="77777777" w:rsidR="00FC173C" w:rsidRDefault="00FC173C" w:rsidP="00FC173C">
            <w:r>
              <w:t>PP, 1,0 - N</w:t>
            </w:r>
          </w:p>
        </w:tc>
        <w:tc>
          <w:tcPr>
            <w:tcW w:w="1305" w:type="dxa"/>
          </w:tcPr>
          <w:p w14:paraId="6F26AC97" w14:textId="77777777" w:rsidR="00FC173C" w:rsidRDefault="00FC173C" w:rsidP="00FC173C">
            <w:r>
              <w:t>PZ</w:t>
            </w:r>
          </w:p>
        </w:tc>
        <w:tc>
          <w:tcPr>
            <w:tcW w:w="1061" w:type="dxa"/>
          </w:tcPr>
          <w:p w14:paraId="39B8139E" w14:textId="77777777" w:rsidR="00FC173C" w:rsidRDefault="00FC173C" w:rsidP="00FC173C">
            <w:r>
              <w:t>ano</w:t>
            </w:r>
          </w:p>
        </w:tc>
      </w:tr>
      <w:tr w:rsidR="00FC173C" w14:paraId="0258AEE6" w14:textId="77777777" w:rsidTr="00DD5EC5">
        <w:tc>
          <w:tcPr>
            <w:tcW w:w="1900" w:type="dxa"/>
          </w:tcPr>
          <w:p w14:paraId="4763324C" w14:textId="77777777" w:rsidR="00FC173C" w:rsidRPr="005D4428" w:rsidRDefault="00FC173C" w:rsidP="00FC173C">
            <w:pPr>
              <w:rPr>
                <w:bCs/>
              </w:rPr>
            </w:pPr>
            <w:r w:rsidRPr="00870071">
              <w:t>Psotková</w:t>
            </w:r>
          </w:p>
        </w:tc>
        <w:tc>
          <w:tcPr>
            <w:tcW w:w="1072" w:type="dxa"/>
          </w:tcPr>
          <w:p w14:paraId="438D753C" w14:textId="77777777" w:rsidR="00FC173C" w:rsidRPr="005D4428" w:rsidRDefault="00FC173C" w:rsidP="00FC173C">
            <w:pPr>
              <w:rPr>
                <w:bCs/>
              </w:rPr>
            </w:pPr>
            <w:r w:rsidRPr="00870071">
              <w:t>Sabina</w:t>
            </w:r>
          </w:p>
        </w:tc>
        <w:tc>
          <w:tcPr>
            <w:tcW w:w="1940" w:type="dxa"/>
          </w:tcPr>
          <w:p w14:paraId="24D760A8" w14:textId="77777777" w:rsidR="00FC173C" w:rsidRPr="005D4428" w:rsidRDefault="00FC173C" w:rsidP="00FC173C">
            <w:pPr>
              <w:rPr>
                <w:bCs/>
              </w:rPr>
            </w:pPr>
            <w:r w:rsidRPr="00870071">
              <w:t>MgA.</w:t>
            </w:r>
          </w:p>
        </w:tc>
        <w:tc>
          <w:tcPr>
            <w:tcW w:w="1268" w:type="dxa"/>
          </w:tcPr>
          <w:p w14:paraId="75A3C90C" w14:textId="77777777" w:rsidR="00FC173C" w:rsidRDefault="00FC173C" w:rsidP="00FC173C">
            <w:r>
              <w:t>PP, 1,0 do10/2023</w:t>
            </w:r>
          </w:p>
        </w:tc>
        <w:tc>
          <w:tcPr>
            <w:tcW w:w="1372" w:type="dxa"/>
          </w:tcPr>
          <w:p w14:paraId="2764BE28" w14:textId="77777777" w:rsidR="00FC173C" w:rsidRDefault="00FC173C" w:rsidP="00FC173C">
            <w:r>
              <w:t>PP, 1,0 do10/2023</w:t>
            </w:r>
          </w:p>
        </w:tc>
        <w:tc>
          <w:tcPr>
            <w:tcW w:w="1305" w:type="dxa"/>
          </w:tcPr>
          <w:p w14:paraId="5EDFD47A" w14:textId="77777777" w:rsidR="00FC173C" w:rsidRDefault="00FC173C" w:rsidP="00FC173C">
            <w:r>
              <w:t>PZ</w:t>
            </w:r>
          </w:p>
        </w:tc>
        <w:tc>
          <w:tcPr>
            <w:tcW w:w="1061" w:type="dxa"/>
          </w:tcPr>
          <w:p w14:paraId="4BE74541" w14:textId="77777777" w:rsidR="00FC173C" w:rsidRDefault="00FC173C" w:rsidP="00FC173C">
            <w:r>
              <w:t>ano</w:t>
            </w:r>
          </w:p>
        </w:tc>
      </w:tr>
      <w:tr w:rsidR="00FC173C" w14:paraId="541A0444" w14:textId="77777777" w:rsidTr="00DD5EC5">
        <w:tc>
          <w:tcPr>
            <w:tcW w:w="1900" w:type="dxa"/>
          </w:tcPr>
          <w:p w14:paraId="1F3A70B1" w14:textId="77777777" w:rsidR="00FC173C" w:rsidRPr="00870071" w:rsidRDefault="00FC173C" w:rsidP="00FC173C">
            <w:r w:rsidRPr="00F60AB0">
              <w:t>Puchta</w:t>
            </w:r>
            <w:r w:rsidRPr="00F60AB0">
              <w:rPr>
                <w:rFonts w:eastAsiaTheme="majorEastAsia"/>
              </w:rPr>
              <w:t xml:space="preserve"> </w:t>
            </w:r>
          </w:p>
        </w:tc>
        <w:tc>
          <w:tcPr>
            <w:tcW w:w="1072" w:type="dxa"/>
          </w:tcPr>
          <w:p w14:paraId="2002068E" w14:textId="77777777" w:rsidR="00FC173C" w:rsidRPr="00870071" w:rsidRDefault="00FC173C" w:rsidP="00FC173C">
            <w:r w:rsidRPr="00F60AB0">
              <w:rPr>
                <w:rFonts w:eastAsiaTheme="majorEastAsia"/>
              </w:rPr>
              <w:t>Ondřej</w:t>
            </w:r>
          </w:p>
        </w:tc>
        <w:tc>
          <w:tcPr>
            <w:tcW w:w="1940" w:type="dxa"/>
          </w:tcPr>
          <w:p w14:paraId="08C22E4F" w14:textId="0D0AD73B" w:rsidR="00FC173C" w:rsidRPr="00870071" w:rsidRDefault="00FC173C" w:rsidP="00FC173C">
            <w:r w:rsidRPr="00F60AB0">
              <w:rPr>
                <w:rFonts w:eastAsiaTheme="majorEastAsia"/>
              </w:rPr>
              <w:t>MgA.</w:t>
            </w:r>
            <w:r w:rsidR="00962C30">
              <w:rPr>
                <w:rFonts w:eastAsiaTheme="majorEastAsia"/>
              </w:rPr>
              <w:t>,</w:t>
            </w:r>
            <w:r w:rsidRPr="00F60AB0">
              <w:rPr>
                <w:rFonts w:eastAsiaTheme="majorEastAsia"/>
              </w:rPr>
              <w:t xml:space="preserve"> Ph.D.</w:t>
            </w:r>
            <w:r w:rsidRPr="00F60AB0">
              <w:t> </w:t>
            </w:r>
          </w:p>
        </w:tc>
        <w:tc>
          <w:tcPr>
            <w:tcW w:w="1268" w:type="dxa"/>
          </w:tcPr>
          <w:p w14:paraId="1C77536F" w14:textId="77777777" w:rsidR="00FC173C" w:rsidRDefault="00FC173C" w:rsidP="00FC173C">
            <w:r>
              <w:t>PP, 1,0 - N</w:t>
            </w:r>
          </w:p>
        </w:tc>
        <w:tc>
          <w:tcPr>
            <w:tcW w:w="1372" w:type="dxa"/>
          </w:tcPr>
          <w:p w14:paraId="28C88EC9" w14:textId="77777777" w:rsidR="00FC173C" w:rsidRDefault="00FC173C" w:rsidP="00FC173C">
            <w:r>
              <w:t>PP, 1,0 - N</w:t>
            </w:r>
          </w:p>
        </w:tc>
        <w:tc>
          <w:tcPr>
            <w:tcW w:w="1305" w:type="dxa"/>
          </w:tcPr>
          <w:p w14:paraId="311A771C" w14:textId="77777777" w:rsidR="00FC173C" w:rsidRDefault="00FC173C" w:rsidP="00FC173C">
            <w:r>
              <w:t>-</w:t>
            </w:r>
          </w:p>
        </w:tc>
        <w:tc>
          <w:tcPr>
            <w:tcW w:w="1061" w:type="dxa"/>
          </w:tcPr>
          <w:p w14:paraId="5F582897" w14:textId="77777777" w:rsidR="00FC173C" w:rsidRDefault="00FC173C" w:rsidP="00FC173C">
            <w:r>
              <w:t>-</w:t>
            </w:r>
          </w:p>
        </w:tc>
      </w:tr>
      <w:tr w:rsidR="002D3992" w14:paraId="4EE2D9DC" w14:textId="77777777" w:rsidTr="00DD5EC5">
        <w:tc>
          <w:tcPr>
            <w:tcW w:w="1900" w:type="dxa"/>
          </w:tcPr>
          <w:p w14:paraId="78DE1185" w14:textId="6C9BFD25" w:rsidR="002D3992" w:rsidRPr="00F60AB0" w:rsidRDefault="002D3992" w:rsidP="00FC173C">
            <w:r>
              <w:t>Ragulová</w:t>
            </w:r>
          </w:p>
        </w:tc>
        <w:tc>
          <w:tcPr>
            <w:tcW w:w="1072" w:type="dxa"/>
          </w:tcPr>
          <w:p w14:paraId="7A531752" w14:textId="2A3A496A" w:rsidR="002D3992" w:rsidRPr="00F60AB0" w:rsidRDefault="002D3992" w:rsidP="00FC173C">
            <w:pPr>
              <w:rPr>
                <w:rFonts w:eastAsiaTheme="majorEastAsia"/>
              </w:rPr>
            </w:pPr>
            <w:r>
              <w:rPr>
                <w:rFonts w:eastAsiaTheme="majorEastAsia"/>
              </w:rPr>
              <w:t>Zuzana</w:t>
            </w:r>
          </w:p>
        </w:tc>
        <w:tc>
          <w:tcPr>
            <w:tcW w:w="1940" w:type="dxa"/>
          </w:tcPr>
          <w:p w14:paraId="60B2964E" w14:textId="5453D421" w:rsidR="002D3992" w:rsidRPr="00F60AB0" w:rsidRDefault="0066130B" w:rsidP="00FC173C">
            <w:pPr>
              <w:rPr>
                <w:rFonts w:eastAsiaTheme="majorEastAsia"/>
              </w:rPr>
            </w:pPr>
            <w:r>
              <w:rPr>
                <w:rFonts w:eastAsiaTheme="majorEastAsia"/>
              </w:rPr>
              <w:t>Mgr.</w:t>
            </w:r>
          </w:p>
        </w:tc>
        <w:tc>
          <w:tcPr>
            <w:tcW w:w="1268" w:type="dxa"/>
          </w:tcPr>
          <w:p w14:paraId="3E3D0F5E" w14:textId="77D36AC5" w:rsidR="002D3992" w:rsidRDefault="003B4156" w:rsidP="00FC173C">
            <w:r>
              <w:t>DPP</w:t>
            </w:r>
          </w:p>
        </w:tc>
        <w:tc>
          <w:tcPr>
            <w:tcW w:w="1372" w:type="dxa"/>
          </w:tcPr>
          <w:p w14:paraId="47836B9B" w14:textId="1B4D41CA" w:rsidR="002D3992" w:rsidRDefault="0066130B" w:rsidP="00FC173C">
            <w:r>
              <w:t>DPP</w:t>
            </w:r>
          </w:p>
        </w:tc>
        <w:tc>
          <w:tcPr>
            <w:tcW w:w="1305" w:type="dxa"/>
          </w:tcPr>
          <w:p w14:paraId="17C3E6B6" w14:textId="56D5AEFB" w:rsidR="002D3992" w:rsidRDefault="009B10CA" w:rsidP="00FC173C">
            <w:r>
              <w:t>-</w:t>
            </w:r>
          </w:p>
        </w:tc>
        <w:tc>
          <w:tcPr>
            <w:tcW w:w="1061" w:type="dxa"/>
          </w:tcPr>
          <w:p w14:paraId="51769FF2" w14:textId="0988FF5A" w:rsidR="002D3992" w:rsidRDefault="005218BE" w:rsidP="00FC173C">
            <w:r>
              <w:t>-</w:t>
            </w:r>
          </w:p>
        </w:tc>
      </w:tr>
      <w:tr w:rsidR="00FC173C" w14:paraId="422D8020" w14:textId="77777777" w:rsidTr="00DD5EC5">
        <w:tc>
          <w:tcPr>
            <w:tcW w:w="1900" w:type="dxa"/>
          </w:tcPr>
          <w:p w14:paraId="052295A0" w14:textId="77777777" w:rsidR="00FC173C" w:rsidRPr="003B419B" w:rsidRDefault="00FC173C" w:rsidP="00FC173C">
            <w:r w:rsidRPr="003B419B">
              <w:rPr>
                <w:rStyle w:val="spellingerror"/>
                <w:shd w:val="clear" w:color="auto" w:fill="FFFFFF"/>
              </w:rPr>
              <w:t>Roška</w:t>
            </w:r>
          </w:p>
        </w:tc>
        <w:tc>
          <w:tcPr>
            <w:tcW w:w="1072" w:type="dxa"/>
          </w:tcPr>
          <w:p w14:paraId="1AD2C457" w14:textId="77777777" w:rsidR="00FC173C" w:rsidRPr="00F60AB0" w:rsidRDefault="00FC173C" w:rsidP="00FC173C">
            <w:pPr>
              <w:rPr>
                <w:rFonts w:eastAsiaTheme="majorEastAsia"/>
              </w:rPr>
            </w:pPr>
            <w:r w:rsidRPr="00E11031">
              <w:rPr>
                <w:rStyle w:val="normaltextrun"/>
                <w:shd w:val="clear" w:color="auto" w:fill="FFFFFF"/>
              </w:rPr>
              <w:t>Radim</w:t>
            </w:r>
          </w:p>
        </w:tc>
        <w:tc>
          <w:tcPr>
            <w:tcW w:w="1940" w:type="dxa"/>
          </w:tcPr>
          <w:p w14:paraId="22C2ED56" w14:textId="77777777" w:rsidR="00FC173C" w:rsidRPr="00F60AB0" w:rsidRDefault="00FC173C" w:rsidP="00FC173C">
            <w:pPr>
              <w:rPr>
                <w:rFonts w:eastAsiaTheme="majorEastAsia"/>
              </w:rPr>
            </w:pPr>
            <w:r w:rsidRPr="00E11031">
              <w:rPr>
                <w:rStyle w:val="normaltextrun"/>
                <w:shd w:val="clear" w:color="auto" w:fill="FFFFFF"/>
              </w:rPr>
              <w:t>Ing.</w:t>
            </w:r>
          </w:p>
        </w:tc>
        <w:tc>
          <w:tcPr>
            <w:tcW w:w="1268" w:type="dxa"/>
          </w:tcPr>
          <w:p w14:paraId="2B17CAC5" w14:textId="04B4102A" w:rsidR="00FC173C" w:rsidRDefault="003B4156" w:rsidP="00FC173C">
            <w:r>
              <w:t>DPP</w:t>
            </w:r>
          </w:p>
        </w:tc>
        <w:tc>
          <w:tcPr>
            <w:tcW w:w="1372" w:type="dxa"/>
          </w:tcPr>
          <w:p w14:paraId="4ACAA8D4" w14:textId="77777777" w:rsidR="00FC173C" w:rsidRDefault="00FC173C" w:rsidP="00FC173C">
            <w:r>
              <w:t>DPP</w:t>
            </w:r>
          </w:p>
        </w:tc>
        <w:tc>
          <w:tcPr>
            <w:tcW w:w="1305" w:type="dxa"/>
          </w:tcPr>
          <w:p w14:paraId="5BBBAEDF" w14:textId="6A2A3535" w:rsidR="00FC173C" w:rsidRDefault="00F37D51" w:rsidP="00FC173C">
            <w:r>
              <w:t>P</w:t>
            </w:r>
            <w:r w:rsidR="001F1FCA">
              <w:t>Z</w:t>
            </w:r>
          </w:p>
        </w:tc>
        <w:tc>
          <w:tcPr>
            <w:tcW w:w="1061" w:type="dxa"/>
          </w:tcPr>
          <w:p w14:paraId="4A308364" w14:textId="55DA9EE6" w:rsidR="00FC173C" w:rsidRDefault="00FC173C" w:rsidP="00FC173C">
            <w:r>
              <w:t>ano</w:t>
            </w:r>
          </w:p>
        </w:tc>
      </w:tr>
      <w:tr w:rsidR="00FC173C" w14:paraId="1D7ACF52" w14:textId="77777777" w:rsidTr="00DD5EC5">
        <w:tc>
          <w:tcPr>
            <w:tcW w:w="1900" w:type="dxa"/>
          </w:tcPr>
          <w:p w14:paraId="66991B92" w14:textId="77777777" w:rsidR="00FC173C" w:rsidRPr="002334C3" w:rsidRDefault="00FC173C" w:rsidP="00FC173C">
            <w:pPr>
              <w:rPr>
                <w:rStyle w:val="spellingerror"/>
              </w:rPr>
            </w:pPr>
            <w:r w:rsidRPr="002334C3">
              <w:t xml:space="preserve">Rozbořil </w:t>
            </w:r>
          </w:p>
        </w:tc>
        <w:tc>
          <w:tcPr>
            <w:tcW w:w="1072" w:type="dxa"/>
          </w:tcPr>
          <w:p w14:paraId="1AC3A8FA" w14:textId="77777777" w:rsidR="00FC173C" w:rsidRDefault="00FC173C" w:rsidP="00FC173C">
            <w:pPr>
              <w:rPr>
                <w:rStyle w:val="normaltextrun"/>
                <w:rFonts w:eastAsiaTheme="majorEastAsia"/>
              </w:rPr>
            </w:pPr>
            <w:r w:rsidRPr="00EB1F80">
              <w:t>Blahoslav</w:t>
            </w:r>
          </w:p>
        </w:tc>
        <w:tc>
          <w:tcPr>
            <w:tcW w:w="1940" w:type="dxa"/>
          </w:tcPr>
          <w:p w14:paraId="5F3638BD" w14:textId="5B2DF487" w:rsidR="00FC173C" w:rsidRDefault="00FC173C" w:rsidP="00FC173C">
            <w:pPr>
              <w:rPr>
                <w:rStyle w:val="normaltextrun"/>
                <w:rFonts w:eastAsiaTheme="majorEastAsia"/>
              </w:rPr>
            </w:pPr>
            <w:r w:rsidRPr="00EB1F80">
              <w:t>Mgr.</w:t>
            </w:r>
            <w:r w:rsidR="00962C30">
              <w:t>,</w:t>
            </w:r>
            <w:r w:rsidRPr="00EB1F80">
              <w:t xml:space="preserve"> Ph.D.</w:t>
            </w:r>
          </w:p>
        </w:tc>
        <w:tc>
          <w:tcPr>
            <w:tcW w:w="1268" w:type="dxa"/>
          </w:tcPr>
          <w:p w14:paraId="3E2B9429" w14:textId="0ADCD3D5" w:rsidR="00FC173C" w:rsidRDefault="003B4156" w:rsidP="00FC173C">
            <w:r>
              <w:t>DPP</w:t>
            </w:r>
          </w:p>
        </w:tc>
        <w:tc>
          <w:tcPr>
            <w:tcW w:w="1372" w:type="dxa"/>
          </w:tcPr>
          <w:p w14:paraId="28DFB925" w14:textId="77777777" w:rsidR="00FC173C" w:rsidRDefault="00FC173C" w:rsidP="00FC173C">
            <w:r>
              <w:t>DPP</w:t>
            </w:r>
          </w:p>
        </w:tc>
        <w:tc>
          <w:tcPr>
            <w:tcW w:w="1305" w:type="dxa"/>
          </w:tcPr>
          <w:p w14:paraId="29CE8886" w14:textId="77777777" w:rsidR="00FC173C" w:rsidRDefault="00FC173C" w:rsidP="00FC173C">
            <w:r>
              <w:t>-</w:t>
            </w:r>
          </w:p>
        </w:tc>
        <w:tc>
          <w:tcPr>
            <w:tcW w:w="1061" w:type="dxa"/>
          </w:tcPr>
          <w:p w14:paraId="73584C7A" w14:textId="77777777" w:rsidR="00FC173C" w:rsidRDefault="00FC173C" w:rsidP="00FC173C">
            <w:r>
              <w:t>-</w:t>
            </w:r>
          </w:p>
        </w:tc>
      </w:tr>
      <w:tr w:rsidR="00FC173C" w14:paraId="6DAA5B47" w14:textId="77777777" w:rsidTr="00DD5EC5">
        <w:tc>
          <w:tcPr>
            <w:tcW w:w="1900" w:type="dxa"/>
          </w:tcPr>
          <w:p w14:paraId="0B703EF4" w14:textId="77777777" w:rsidR="00FC173C" w:rsidRPr="002334C3" w:rsidRDefault="00FC173C" w:rsidP="00FC173C">
            <w:pPr>
              <w:rPr>
                <w:rStyle w:val="spellingerror"/>
              </w:rPr>
            </w:pPr>
            <w:r w:rsidRPr="002334C3">
              <w:rPr>
                <w:rStyle w:val="normaltextrun"/>
                <w:rFonts w:eastAsiaTheme="majorEastAsia"/>
              </w:rPr>
              <w:t>Skácel</w:t>
            </w:r>
          </w:p>
        </w:tc>
        <w:tc>
          <w:tcPr>
            <w:tcW w:w="1072" w:type="dxa"/>
          </w:tcPr>
          <w:p w14:paraId="6C2BD906" w14:textId="77777777" w:rsidR="00FC173C" w:rsidRDefault="00FC173C" w:rsidP="00FC173C">
            <w:pPr>
              <w:rPr>
                <w:rStyle w:val="normaltextrun"/>
                <w:rFonts w:eastAsiaTheme="majorEastAsia"/>
              </w:rPr>
            </w:pPr>
            <w:r>
              <w:rPr>
                <w:rStyle w:val="normaltextrun"/>
                <w:rFonts w:eastAsiaTheme="majorEastAsia"/>
              </w:rPr>
              <w:t>Václav</w:t>
            </w:r>
          </w:p>
        </w:tc>
        <w:tc>
          <w:tcPr>
            <w:tcW w:w="1940" w:type="dxa"/>
          </w:tcPr>
          <w:p w14:paraId="6931B8D5" w14:textId="77777777" w:rsidR="00FC173C" w:rsidRDefault="00FC173C" w:rsidP="00FC173C">
            <w:pPr>
              <w:rPr>
                <w:rStyle w:val="normaltextrun"/>
                <w:rFonts w:eastAsiaTheme="majorEastAsia"/>
              </w:rPr>
            </w:pPr>
            <w:r>
              <w:rPr>
                <w:rStyle w:val="normaltextrun"/>
                <w:rFonts w:eastAsiaTheme="majorEastAsia"/>
              </w:rPr>
              <w:t>MgA.</w:t>
            </w:r>
          </w:p>
        </w:tc>
        <w:tc>
          <w:tcPr>
            <w:tcW w:w="1268" w:type="dxa"/>
          </w:tcPr>
          <w:p w14:paraId="338CB4BF" w14:textId="77777777" w:rsidR="00FC173C" w:rsidRDefault="00FC173C" w:rsidP="00FC173C">
            <w:r>
              <w:t>PP, 1,0 - N</w:t>
            </w:r>
          </w:p>
        </w:tc>
        <w:tc>
          <w:tcPr>
            <w:tcW w:w="1372" w:type="dxa"/>
          </w:tcPr>
          <w:p w14:paraId="37FED668" w14:textId="77777777" w:rsidR="00FC173C" w:rsidRDefault="00FC173C" w:rsidP="00FC173C">
            <w:r>
              <w:t>PP, 1,0 - N</w:t>
            </w:r>
          </w:p>
        </w:tc>
        <w:tc>
          <w:tcPr>
            <w:tcW w:w="1305" w:type="dxa"/>
          </w:tcPr>
          <w:p w14:paraId="46743783" w14:textId="77777777" w:rsidR="00FC173C" w:rsidRDefault="00FC173C" w:rsidP="00FC173C">
            <w:r>
              <w:t>PZ</w:t>
            </w:r>
          </w:p>
        </w:tc>
        <w:tc>
          <w:tcPr>
            <w:tcW w:w="1061" w:type="dxa"/>
          </w:tcPr>
          <w:p w14:paraId="73826D5C" w14:textId="77777777" w:rsidR="00FC173C" w:rsidRDefault="00FC173C" w:rsidP="00FC173C">
            <w:r>
              <w:t>ano</w:t>
            </w:r>
          </w:p>
        </w:tc>
      </w:tr>
      <w:tr w:rsidR="00FC173C" w14:paraId="40EF8B35" w14:textId="77777777" w:rsidTr="00DD5EC5">
        <w:tc>
          <w:tcPr>
            <w:tcW w:w="1900" w:type="dxa"/>
          </w:tcPr>
          <w:p w14:paraId="0C62270A" w14:textId="749D1A6C" w:rsidR="00FC173C" w:rsidRPr="002334C3" w:rsidRDefault="00FC173C" w:rsidP="00FC173C">
            <w:pPr>
              <w:rPr>
                <w:rStyle w:val="spellingerror"/>
                <w:rFonts w:eastAsiaTheme="majorEastAsia"/>
              </w:rPr>
            </w:pPr>
            <w:r w:rsidRPr="002334C3">
              <w:rPr>
                <w:rStyle w:val="spellingerror"/>
                <w:rFonts w:eastAsiaTheme="majorEastAsia"/>
              </w:rPr>
              <w:t>Stanická</w:t>
            </w:r>
          </w:p>
        </w:tc>
        <w:tc>
          <w:tcPr>
            <w:tcW w:w="1072" w:type="dxa"/>
          </w:tcPr>
          <w:p w14:paraId="2C8066F4" w14:textId="4A0B9A65" w:rsidR="00FC173C" w:rsidRPr="00A10A9C" w:rsidRDefault="00FC173C" w:rsidP="00FC173C">
            <w:pPr>
              <w:rPr>
                <w:rStyle w:val="normaltextrun"/>
              </w:rPr>
            </w:pPr>
            <w:r>
              <w:rPr>
                <w:rStyle w:val="normaltextrun"/>
              </w:rPr>
              <w:t>Silvie</w:t>
            </w:r>
          </w:p>
        </w:tc>
        <w:tc>
          <w:tcPr>
            <w:tcW w:w="1940" w:type="dxa"/>
          </w:tcPr>
          <w:p w14:paraId="54FA5A95" w14:textId="4DC2160A" w:rsidR="00FC173C" w:rsidRPr="00A10A9C" w:rsidRDefault="00FC173C" w:rsidP="00FC173C">
            <w:pPr>
              <w:rPr>
                <w:rStyle w:val="normaltextrun"/>
              </w:rPr>
            </w:pPr>
            <w:r w:rsidRPr="00F60AB0">
              <w:rPr>
                <w:rFonts w:eastAsiaTheme="majorEastAsia"/>
              </w:rPr>
              <w:t>Mg</w:t>
            </w:r>
            <w:r>
              <w:rPr>
                <w:rFonts w:eastAsiaTheme="majorEastAsia"/>
              </w:rPr>
              <w:t>r</w:t>
            </w:r>
            <w:r w:rsidRPr="00F60AB0">
              <w:rPr>
                <w:rFonts w:eastAsiaTheme="majorEastAsia"/>
              </w:rPr>
              <w:t>.</w:t>
            </w:r>
            <w:r w:rsidR="00962C30">
              <w:rPr>
                <w:rFonts w:eastAsiaTheme="majorEastAsia"/>
              </w:rPr>
              <w:t>,</w:t>
            </w:r>
            <w:r w:rsidRPr="00F60AB0">
              <w:rPr>
                <w:rFonts w:eastAsiaTheme="majorEastAsia"/>
              </w:rPr>
              <w:t xml:space="preserve"> Ph.D.</w:t>
            </w:r>
            <w:r w:rsidRPr="00F60AB0">
              <w:t> </w:t>
            </w:r>
          </w:p>
        </w:tc>
        <w:tc>
          <w:tcPr>
            <w:tcW w:w="1268" w:type="dxa"/>
          </w:tcPr>
          <w:p w14:paraId="2371EBF5" w14:textId="33DDFBF6" w:rsidR="00FC173C" w:rsidRDefault="00FC173C" w:rsidP="00FC173C">
            <w:r>
              <w:t>PP, 1,0 - N</w:t>
            </w:r>
          </w:p>
        </w:tc>
        <w:tc>
          <w:tcPr>
            <w:tcW w:w="1372" w:type="dxa"/>
          </w:tcPr>
          <w:p w14:paraId="6475EA12" w14:textId="6617D99E" w:rsidR="00FC173C" w:rsidRDefault="00FC173C" w:rsidP="00FC173C">
            <w:r>
              <w:t>PP, 1,0 - N</w:t>
            </w:r>
          </w:p>
        </w:tc>
        <w:tc>
          <w:tcPr>
            <w:tcW w:w="1305" w:type="dxa"/>
          </w:tcPr>
          <w:p w14:paraId="1AA1AD1A" w14:textId="3C0466A7" w:rsidR="00FC173C" w:rsidRDefault="00FC173C" w:rsidP="00FC173C">
            <w:r>
              <w:t>-</w:t>
            </w:r>
          </w:p>
        </w:tc>
        <w:tc>
          <w:tcPr>
            <w:tcW w:w="1061" w:type="dxa"/>
          </w:tcPr>
          <w:p w14:paraId="477A7BE3" w14:textId="0FE2EFDC" w:rsidR="00FC173C" w:rsidRDefault="00FC173C" w:rsidP="00FC173C">
            <w:r>
              <w:t>-</w:t>
            </w:r>
          </w:p>
        </w:tc>
      </w:tr>
      <w:tr w:rsidR="00FC173C" w14:paraId="1CC3CF9B" w14:textId="77777777" w:rsidTr="00DD5EC5">
        <w:tc>
          <w:tcPr>
            <w:tcW w:w="1900" w:type="dxa"/>
          </w:tcPr>
          <w:p w14:paraId="6512F164" w14:textId="77777777" w:rsidR="00FC173C" w:rsidRPr="002334C3" w:rsidRDefault="00FC173C" w:rsidP="00FC173C">
            <w:pPr>
              <w:rPr>
                <w:rStyle w:val="spellingerror"/>
              </w:rPr>
            </w:pPr>
            <w:r w:rsidRPr="002334C3">
              <w:rPr>
                <w:rStyle w:val="spellingerror"/>
                <w:rFonts w:eastAsiaTheme="majorEastAsia"/>
              </w:rPr>
              <w:t>Stanický</w:t>
            </w:r>
            <w:r w:rsidRPr="002334C3">
              <w:rPr>
                <w:rStyle w:val="normaltextrun"/>
              </w:rPr>
              <w:t xml:space="preserve"> </w:t>
            </w:r>
          </w:p>
        </w:tc>
        <w:tc>
          <w:tcPr>
            <w:tcW w:w="1072" w:type="dxa"/>
          </w:tcPr>
          <w:p w14:paraId="22C3863C" w14:textId="77777777" w:rsidR="00FC173C" w:rsidRDefault="00FC173C" w:rsidP="00FC173C">
            <w:pPr>
              <w:rPr>
                <w:rStyle w:val="normaltextrun"/>
                <w:rFonts w:eastAsiaTheme="majorEastAsia"/>
              </w:rPr>
            </w:pPr>
            <w:r w:rsidRPr="00A10A9C">
              <w:rPr>
                <w:rStyle w:val="normaltextrun"/>
              </w:rPr>
              <w:t>Petr</w:t>
            </w:r>
          </w:p>
        </w:tc>
        <w:tc>
          <w:tcPr>
            <w:tcW w:w="1940" w:type="dxa"/>
          </w:tcPr>
          <w:p w14:paraId="42017DC5" w14:textId="76C7A422" w:rsidR="00FC173C" w:rsidRDefault="00FC173C" w:rsidP="00FC173C">
            <w:pPr>
              <w:rPr>
                <w:rStyle w:val="normaltextrun"/>
                <w:rFonts w:eastAsiaTheme="majorEastAsia"/>
              </w:rPr>
            </w:pPr>
            <w:r w:rsidRPr="00A10A9C">
              <w:rPr>
                <w:rStyle w:val="normaltextrun"/>
              </w:rPr>
              <w:t>prof. MgA.</w:t>
            </w:r>
            <w:r w:rsidR="00962C30">
              <w:rPr>
                <w:rStyle w:val="normaltextrun"/>
              </w:rPr>
              <w:t>,</w:t>
            </w:r>
            <w:r w:rsidRPr="00A10A9C">
              <w:rPr>
                <w:rStyle w:val="normaltextrun"/>
              </w:rPr>
              <w:t xml:space="preserve"> M.F.A.</w:t>
            </w:r>
            <w:r w:rsidRPr="00A10A9C">
              <w:rPr>
                <w:rStyle w:val="eop"/>
              </w:rPr>
              <w:t> </w:t>
            </w:r>
          </w:p>
        </w:tc>
        <w:tc>
          <w:tcPr>
            <w:tcW w:w="1268" w:type="dxa"/>
          </w:tcPr>
          <w:p w14:paraId="4E42BD77" w14:textId="77777777" w:rsidR="00FC173C" w:rsidRDefault="00FC173C" w:rsidP="00FC173C">
            <w:r>
              <w:t>PP, 1,0 - N</w:t>
            </w:r>
          </w:p>
        </w:tc>
        <w:tc>
          <w:tcPr>
            <w:tcW w:w="1372" w:type="dxa"/>
          </w:tcPr>
          <w:p w14:paraId="716B6255" w14:textId="77777777" w:rsidR="00FC173C" w:rsidRDefault="00FC173C" w:rsidP="00FC173C">
            <w:r>
              <w:t>PP, 1,0 - N</w:t>
            </w:r>
          </w:p>
        </w:tc>
        <w:tc>
          <w:tcPr>
            <w:tcW w:w="1305" w:type="dxa"/>
          </w:tcPr>
          <w:p w14:paraId="3FA84A7E" w14:textId="77777777" w:rsidR="00FC173C" w:rsidRDefault="00FC173C" w:rsidP="00FC173C">
            <w:r>
              <w:t>PZ</w:t>
            </w:r>
          </w:p>
        </w:tc>
        <w:tc>
          <w:tcPr>
            <w:tcW w:w="1061" w:type="dxa"/>
          </w:tcPr>
          <w:p w14:paraId="363EA81A" w14:textId="77777777" w:rsidR="00FC173C" w:rsidRDefault="00FC173C" w:rsidP="00FC173C">
            <w:r>
              <w:t>ano</w:t>
            </w:r>
          </w:p>
        </w:tc>
      </w:tr>
      <w:tr w:rsidR="00FC173C" w14:paraId="68A34513" w14:textId="77777777" w:rsidTr="00DD5EC5">
        <w:tc>
          <w:tcPr>
            <w:tcW w:w="1900" w:type="dxa"/>
          </w:tcPr>
          <w:p w14:paraId="597C52D4" w14:textId="77777777" w:rsidR="00FC173C" w:rsidRPr="002334C3" w:rsidRDefault="00FC173C" w:rsidP="00FC173C">
            <w:pPr>
              <w:rPr>
                <w:rStyle w:val="spellingerror"/>
                <w:rFonts w:eastAsiaTheme="majorEastAsia"/>
              </w:rPr>
            </w:pPr>
            <w:r w:rsidRPr="002334C3">
              <w:rPr>
                <w:rFonts w:eastAsiaTheme="majorEastAsia"/>
                <w:bCs/>
              </w:rPr>
              <w:t>Surman</w:t>
            </w:r>
            <w:r w:rsidRPr="002334C3">
              <w:rPr>
                <w:bCs/>
              </w:rPr>
              <w:t xml:space="preserve"> </w:t>
            </w:r>
          </w:p>
        </w:tc>
        <w:tc>
          <w:tcPr>
            <w:tcW w:w="1072" w:type="dxa"/>
          </w:tcPr>
          <w:p w14:paraId="1182705A" w14:textId="77777777" w:rsidR="00FC173C" w:rsidRPr="00A10A9C" w:rsidRDefault="00FC173C" w:rsidP="00FC173C">
            <w:pPr>
              <w:rPr>
                <w:rStyle w:val="normaltextrun"/>
              </w:rPr>
            </w:pPr>
            <w:r w:rsidRPr="008316DC">
              <w:rPr>
                <w:bCs/>
              </w:rPr>
              <w:t>Martin</w:t>
            </w:r>
          </w:p>
        </w:tc>
        <w:tc>
          <w:tcPr>
            <w:tcW w:w="1940" w:type="dxa"/>
          </w:tcPr>
          <w:p w14:paraId="541CDE4C" w14:textId="63F0B638" w:rsidR="00FC173C" w:rsidRPr="00A10A9C" w:rsidRDefault="00FC173C" w:rsidP="00FC173C">
            <w:pPr>
              <w:rPr>
                <w:rStyle w:val="normaltextrun"/>
              </w:rPr>
            </w:pPr>
            <w:r w:rsidRPr="008316DC">
              <w:rPr>
                <w:bCs/>
              </w:rPr>
              <w:t>doc. MgA.</w:t>
            </w:r>
            <w:r w:rsidR="00962C30">
              <w:rPr>
                <w:bCs/>
              </w:rPr>
              <w:t>,</w:t>
            </w:r>
            <w:r w:rsidRPr="008316DC">
              <w:rPr>
                <w:rFonts w:eastAsiaTheme="majorEastAsia"/>
                <w:bCs/>
              </w:rPr>
              <w:t xml:space="preserve"> ArtD</w:t>
            </w:r>
            <w:r w:rsidRPr="008316DC">
              <w:rPr>
                <w:bCs/>
              </w:rPr>
              <w:t>.</w:t>
            </w:r>
          </w:p>
        </w:tc>
        <w:tc>
          <w:tcPr>
            <w:tcW w:w="1268" w:type="dxa"/>
          </w:tcPr>
          <w:p w14:paraId="7288ECE3" w14:textId="77777777" w:rsidR="00FC173C" w:rsidRDefault="00FC173C" w:rsidP="00FC173C">
            <w:r>
              <w:t>PP, 1,0 - N</w:t>
            </w:r>
          </w:p>
        </w:tc>
        <w:tc>
          <w:tcPr>
            <w:tcW w:w="1372" w:type="dxa"/>
          </w:tcPr>
          <w:p w14:paraId="09F4B428" w14:textId="77777777" w:rsidR="00FC173C" w:rsidRDefault="00FC173C" w:rsidP="00FC173C">
            <w:r>
              <w:t>PP, 1,0 - N</w:t>
            </w:r>
          </w:p>
        </w:tc>
        <w:tc>
          <w:tcPr>
            <w:tcW w:w="1305" w:type="dxa"/>
          </w:tcPr>
          <w:p w14:paraId="0BB02765" w14:textId="77777777" w:rsidR="00FC173C" w:rsidRDefault="00FC173C" w:rsidP="00FC173C">
            <w:r>
              <w:t>PZ</w:t>
            </w:r>
          </w:p>
        </w:tc>
        <w:tc>
          <w:tcPr>
            <w:tcW w:w="1061" w:type="dxa"/>
          </w:tcPr>
          <w:p w14:paraId="7FE3FE64" w14:textId="77777777" w:rsidR="00FC173C" w:rsidRDefault="00FC173C" w:rsidP="00FC173C">
            <w:r>
              <w:t>ano</w:t>
            </w:r>
          </w:p>
        </w:tc>
      </w:tr>
      <w:tr w:rsidR="00FC173C" w14:paraId="0ED32F63" w14:textId="77777777" w:rsidTr="00DD5EC5">
        <w:tc>
          <w:tcPr>
            <w:tcW w:w="1900" w:type="dxa"/>
          </w:tcPr>
          <w:p w14:paraId="5AF36067" w14:textId="77777777" w:rsidR="00FC173C" w:rsidRPr="002334C3" w:rsidRDefault="00FC173C" w:rsidP="00FC173C">
            <w:pPr>
              <w:rPr>
                <w:rStyle w:val="spellingerror"/>
              </w:rPr>
            </w:pPr>
            <w:r w:rsidRPr="003B419B">
              <w:rPr>
                <w:rStyle w:val="spellingerror"/>
              </w:rPr>
              <w:t>Štýbrová</w:t>
            </w:r>
            <w:r w:rsidRPr="002334C3">
              <w:rPr>
                <w:rStyle w:val="eop"/>
              </w:rPr>
              <w:t> </w:t>
            </w:r>
          </w:p>
        </w:tc>
        <w:tc>
          <w:tcPr>
            <w:tcW w:w="1072" w:type="dxa"/>
          </w:tcPr>
          <w:p w14:paraId="45C6291B" w14:textId="77777777" w:rsidR="00FC173C" w:rsidRDefault="00FC173C" w:rsidP="00FC173C">
            <w:pPr>
              <w:rPr>
                <w:rStyle w:val="normaltextrun"/>
                <w:rFonts w:eastAsiaTheme="majorEastAsia"/>
              </w:rPr>
            </w:pPr>
            <w:r w:rsidRPr="00F4572C">
              <w:rPr>
                <w:rStyle w:val="normaltextrun"/>
                <w:rFonts w:eastAsiaTheme="majorEastAsia"/>
              </w:rPr>
              <w:t>Miroslava</w:t>
            </w:r>
          </w:p>
        </w:tc>
        <w:tc>
          <w:tcPr>
            <w:tcW w:w="1940" w:type="dxa"/>
          </w:tcPr>
          <w:p w14:paraId="5E23DAE8" w14:textId="77777777" w:rsidR="00FC173C" w:rsidRDefault="00FC173C" w:rsidP="00FC173C">
            <w:pPr>
              <w:rPr>
                <w:rStyle w:val="normaltextrun"/>
                <w:rFonts w:eastAsiaTheme="majorEastAsia"/>
              </w:rPr>
            </w:pPr>
            <w:r w:rsidRPr="00F4572C">
              <w:rPr>
                <w:rStyle w:val="normaltextrun"/>
                <w:rFonts w:eastAsiaTheme="majorEastAsia"/>
              </w:rPr>
              <w:t>Mgr.</w:t>
            </w:r>
          </w:p>
        </w:tc>
        <w:tc>
          <w:tcPr>
            <w:tcW w:w="1268" w:type="dxa"/>
          </w:tcPr>
          <w:p w14:paraId="2091D7EA" w14:textId="54B74B2C" w:rsidR="00FC173C" w:rsidRDefault="003B4156" w:rsidP="00FC173C">
            <w:r>
              <w:t>DPP</w:t>
            </w:r>
          </w:p>
        </w:tc>
        <w:tc>
          <w:tcPr>
            <w:tcW w:w="1372" w:type="dxa"/>
          </w:tcPr>
          <w:p w14:paraId="1614F97D" w14:textId="77777777" w:rsidR="00FC173C" w:rsidRDefault="00FC173C" w:rsidP="00FC173C">
            <w:r>
              <w:t>DPP</w:t>
            </w:r>
          </w:p>
        </w:tc>
        <w:tc>
          <w:tcPr>
            <w:tcW w:w="1305" w:type="dxa"/>
          </w:tcPr>
          <w:p w14:paraId="3DB3DCD8" w14:textId="51342417" w:rsidR="00FC173C" w:rsidRDefault="00CC546B" w:rsidP="00FC173C">
            <w:r>
              <w:t>PZ</w:t>
            </w:r>
          </w:p>
        </w:tc>
        <w:tc>
          <w:tcPr>
            <w:tcW w:w="1061" w:type="dxa"/>
          </w:tcPr>
          <w:p w14:paraId="382C194B" w14:textId="77777777" w:rsidR="00FC173C" w:rsidRDefault="00FC173C" w:rsidP="00FC173C">
            <w:r>
              <w:t>ano</w:t>
            </w:r>
          </w:p>
        </w:tc>
      </w:tr>
      <w:tr w:rsidR="00FC173C" w14:paraId="78366125" w14:textId="77777777" w:rsidTr="00DD5EC5">
        <w:tc>
          <w:tcPr>
            <w:tcW w:w="1900" w:type="dxa"/>
          </w:tcPr>
          <w:p w14:paraId="56CD93F9" w14:textId="77777777" w:rsidR="00FC173C" w:rsidRPr="002334C3" w:rsidRDefault="00FC173C" w:rsidP="00FC173C">
            <w:pPr>
              <w:rPr>
                <w:rStyle w:val="spellingerror"/>
              </w:rPr>
            </w:pPr>
            <w:r w:rsidRPr="002334C3">
              <w:rPr>
                <w:bCs/>
              </w:rPr>
              <w:t>Šviráková</w:t>
            </w:r>
          </w:p>
        </w:tc>
        <w:tc>
          <w:tcPr>
            <w:tcW w:w="1072" w:type="dxa"/>
          </w:tcPr>
          <w:p w14:paraId="27B29B57" w14:textId="77777777" w:rsidR="00FC173C" w:rsidRPr="00F4572C" w:rsidRDefault="00FC173C" w:rsidP="00FC173C">
            <w:pPr>
              <w:rPr>
                <w:rStyle w:val="normaltextrun"/>
                <w:rFonts w:eastAsiaTheme="majorEastAsia"/>
              </w:rPr>
            </w:pPr>
            <w:r w:rsidRPr="00C94177">
              <w:rPr>
                <w:bCs/>
              </w:rPr>
              <w:t>Eva</w:t>
            </w:r>
          </w:p>
        </w:tc>
        <w:tc>
          <w:tcPr>
            <w:tcW w:w="1940" w:type="dxa"/>
          </w:tcPr>
          <w:p w14:paraId="09FE10F5" w14:textId="129E3A44" w:rsidR="00FC173C" w:rsidRPr="00F4572C" w:rsidRDefault="00FC173C" w:rsidP="00FC173C">
            <w:pPr>
              <w:rPr>
                <w:rStyle w:val="normaltextrun"/>
                <w:rFonts w:eastAsiaTheme="majorEastAsia"/>
              </w:rPr>
            </w:pPr>
            <w:r w:rsidRPr="00C94177">
              <w:rPr>
                <w:bCs/>
              </w:rPr>
              <w:t>Ing.</w:t>
            </w:r>
            <w:r w:rsidR="00962C30">
              <w:rPr>
                <w:bCs/>
              </w:rPr>
              <w:t>,</w:t>
            </w:r>
            <w:r w:rsidRPr="00C94177">
              <w:rPr>
                <w:bCs/>
              </w:rPr>
              <w:t xml:space="preserve"> Ph.D.</w:t>
            </w:r>
          </w:p>
        </w:tc>
        <w:tc>
          <w:tcPr>
            <w:tcW w:w="1268" w:type="dxa"/>
          </w:tcPr>
          <w:p w14:paraId="72DD2AE4" w14:textId="77777777" w:rsidR="00FC173C" w:rsidRDefault="00FC173C" w:rsidP="00FC173C">
            <w:r>
              <w:t>PP, 1,0 - N</w:t>
            </w:r>
          </w:p>
        </w:tc>
        <w:tc>
          <w:tcPr>
            <w:tcW w:w="1372" w:type="dxa"/>
          </w:tcPr>
          <w:p w14:paraId="29C36D42" w14:textId="77777777" w:rsidR="00FC173C" w:rsidRDefault="00FC173C" w:rsidP="00FC173C">
            <w:r>
              <w:t>PP, 1,0 - N</w:t>
            </w:r>
          </w:p>
        </w:tc>
        <w:tc>
          <w:tcPr>
            <w:tcW w:w="1305" w:type="dxa"/>
          </w:tcPr>
          <w:p w14:paraId="49433D57" w14:textId="77777777" w:rsidR="00FC173C" w:rsidRDefault="00FC173C" w:rsidP="00FC173C">
            <w:r>
              <w:t>-</w:t>
            </w:r>
          </w:p>
        </w:tc>
        <w:tc>
          <w:tcPr>
            <w:tcW w:w="1061" w:type="dxa"/>
          </w:tcPr>
          <w:p w14:paraId="33950D92" w14:textId="77777777" w:rsidR="00FC173C" w:rsidRDefault="00FC173C" w:rsidP="00FC173C">
            <w:r>
              <w:t>-</w:t>
            </w:r>
          </w:p>
        </w:tc>
      </w:tr>
      <w:tr w:rsidR="00FC173C" w14:paraId="3790139F" w14:textId="77777777" w:rsidTr="00DD5EC5">
        <w:tc>
          <w:tcPr>
            <w:tcW w:w="1900" w:type="dxa"/>
          </w:tcPr>
          <w:p w14:paraId="5939B0BE" w14:textId="77777777" w:rsidR="00FC173C" w:rsidRPr="002334C3" w:rsidRDefault="00FC173C" w:rsidP="00FC173C">
            <w:pPr>
              <w:rPr>
                <w:bCs/>
              </w:rPr>
            </w:pPr>
            <w:r w:rsidRPr="002334C3">
              <w:rPr>
                <w:rStyle w:val="normaltextrun"/>
                <w:rFonts w:eastAsiaTheme="majorEastAsia"/>
              </w:rPr>
              <w:t>Trejtnarová</w:t>
            </w:r>
            <w:r w:rsidRPr="002334C3">
              <w:rPr>
                <w:rStyle w:val="eop"/>
              </w:rPr>
              <w:t> </w:t>
            </w:r>
          </w:p>
        </w:tc>
        <w:tc>
          <w:tcPr>
            <w:tcW w:w="1072" w:type="dxa"/>
          </w:tcPr>
          <w:p w14:paraId="153E3CDF" w14:textId="77777777" w:rsidR="00FC173C" w:rsidRPr="00C94177" w:rsidRDefault="00FC173C" w:rsidP="00FC173C">
            <w:pPr>
              <w:rPr>
                <w:bCs/>
              </w:rPr>
            </w:pPr>
            <w:r w:rsidRPr="003A1561">
              <w:rPr>
                <w:rStyle w:val="normaltextrun"/>
                <w:rFonts w:eastAsiaTheme="majorEastAsia"/>
              </w:rPr>
              <w:t>Lucie</w:t>
            </w:r>
          </w:p>
        </w:tc>
        <w:tc>
          <w:tcPr>
            <w:tcW w:w="1940" w:type="dxa"/>
          </w:tcPr>
          <w:p w14:paraId="0FB1F44E" w14:textId="50E288E5" w:rsidR="00FC173C" w:rsidRPr="00C94177" w:rsidRDefault="00FC173C" w:rsidP="00FC173C">
            <w:pPr>
              <w:rPr>
                <w:bCs/>
              </w:rPr>
            </w:pPr>
            <w:r w:rsidRPr="003A1561">
              <w:rPr>
                <w:rStyle w:val="normaltextrun"/>
                <w:rFonts w:eastAsiaTheme="majorEastAsia"/>
              </w:rPr>
              <w:t>MgA.</w:t>
            </w:r>
            <w:r w:rsidR="00D44F36">
              <w:rPr>
                <w:rStyle w:val="normaltextrun"/>
                <w:rFonts w:eastAsiaTheme="majorEastAsia"/>
              </w:rPr>
              <w:t>, Ph.D.</w:t>
            </w:r>
          </w:p>
        </w:tc>
        <w:tc>
          <w:tcPr>
            <w:tcW w:w="1268" w:type="dxa"/>
          </w:tcPr>
          <w:p w14:paraId="38F61E24" w14:textId="4EA17D83" w:rsidR="00FC173C" w:rsidRDefault="000173DC" w:rsidP="00FC173C">
            <w:r>
              <w:t>DPP</w:t>
            </w:r>
          </w:p>
        </w:tc>
        <w:tc>
          <w:tcPr>
            <w:tcW w:w="1372" w:type="dxa"/>
          </w:tcPr>
          <w:p w14:paraId="54EF21B2" w14:textId="1DAB59EA" w:rsidR="00FC173C" w:rsidRDefault="00534A41" w:rsidP="00FC173C">
            <w:r w:rsidRPr="005E0249">
              <w:t>DPP</w:t>
            </w:r>
          </w:p>
        </w:tc>
        <w:tc>
          <w:tcPr>
            <w:tcW w:w="1305" w:type="dxa"/>
          </w:tcPr>
          <w:p w14:paraId="74EC829A" w14:textId="77777777" w:rsidR="00FC173C" w:rsidRDefault="00FC173C" w:rsidP="00FC173C">
            <w:r>
              <w:t>-</w:t>
            </w:r>
          </w:p>
        </w:tc>
        <w:tc>
          <w:tcPr>
            <w:tcW w:w="1061" w:type="dxa"/>
          </w:tcPr>
          <w:p w14:paraId="305B3F17" w14:textId="77777777" w:rsidR="00FC173C" w:rsidRDefault="00FC173C" w:rsidP="00FC173C">
            <w:r>
              <w:t>ano</w:t>
            </w:r>
          </w:p>
        </w:tc>
      </w:tr>
      <w:tr w:rsidR="00FC173C" w14:paraId="78624D44" w14:textId="77777777" w:rsidTr="00DD5EC5">
        <w:tc>
          <w:tcPr>
            <w:tcW w:w="1900" w:type="dxa"/>
          </w:tcPr>
          <w:p w14:paraId="2D4D926E" w14:textId="77777777" w:rsidR="00FC173C" w:rsidRPr="002334C3" w:rsidRDefault="00FC173C" w:rsidP="00FC173C">
            <w:pPr>
              <w:rPr>
                <w:rStyle w:val="normaltextrun"/>
                <w:rFonts w:eastAsiaTheme="majorEastAsia"/>
              </w:rPr>
            </w:pPr>
            <w:r>
              <w:rPr>
                <w:rStyle w:val="normaltextrun"/>
                <w:rFonts w:eastAsiaTheme="majorEastAsia"/>
              </w:rPr>
              <w:t>Zadrick</w:t>
            </w:r>
          </w:p>
        </w:tc>
        <w:tc>
          <w:tcPr>
            <w:tcW w:w="1072" w:type="dxa"/>
          </w:tcPr>
          <w:p w14:paraId="13F74D5F" w14:textId="77777777" w:rsidR="00FC173C" w:rsidRPr="003A1561" w:rsidRDefault="00FC173C" w:rsidP="00FC173C">
            <w:pPr>
              <w:rPr>
                <w:rStyle w:val="normaltextrun"/>
                <w:rFonts w:eastAsiaTheme="majorEastAsia"/>
              </w:rPr>
            </w:pPr>
            <w:r>
              <w:rPr>
                <w:rStyle w:val="normaltextrun"/>
                <w:rFonts w:eastAsiaTheme="majorEastAsia"/>
              </w:rPr>
              <w:t>Karin</w:t>
            </w:r>
          </w:p>
        </w:tc>
        <w:tc>
          <w:tcPr>
            <w:tcW w:w="1940" w:type="dxa"/>
          </w:tcPr>
          <w:p w14:paraId="115FECF6" w14:textId="77777777" w:rsidR="00FC173C" w:rsidRPr="003A1561" w:rsidRDefault="00FC173C" w:rsidP="00FC173C">
            <w:pPr>
              <w:rPr>
                <w:rStyle w:val="normaltextrun"/>
                <w:rFonts w:eastAsiaTheme="majorEastAsia"/>
              </w:rPr>
            </w:pPr>
            <w:r>
              <w:rPr>
                <w:rStyle w:val="normaltextrun"/>
                <w:rFonts w:eastAsiaTheme="majorEastAsia"/>
              </w:rPr>
              <w:t>MgA.</w:t>
            </w:r>
          </w:p>
        </w:tc>
        <w:tc>
          <w:tcPr>
            <w:tcW w:w="1268" w:type="dxa"/>
          </w:tcPr>
          <w:p w14:paraId="28125CBB" w14:textId="16CBCB0D" w:rsidR="00FC173C" w:rsidRDefault="003B4156" w:rsidP="00FC173C">
            <w:r>
              <w:t>DPP</w:t>
            </w:r>
          </w:p>
        </w:tc>
        <w:tc>
          <w:tcPr>
            <w:tcW w:w="1372" w:type="dxa"/>
          </w:tcPr>
          <w:p w14:paraId="637C30B9" w14:textId="77777777" w:rsidR="00FC173C" w:rsidRDefault="00FC173C" w:rsidP="00FC173C">
            <w:r>
              <w:t>DPP</w:t>
            </w:r>
          </w:p>
        </w:tc>
        <w:tc>
          <w:tcPr>
            <w:tcW w:w="1305" w:type="dxa"/>
          </w:tcPr>
          <w:p w14:paraId="2E660B4A" w14:textId="77777777" w:rsidR="00FC173C" w:rsidRDefault="00FC173C" w:rsidP="00FC173C">
            <w:r>
              <w:t>-</w:t>
            </w:r>
          </w:p>
        </w:tc>
        <w:tc>
          <w:tcPr>
            <w:tcW w:w="1061" w:type="dxa"/>
          </w:tcPr>
          <w:p w14:paraId="1BCBE6CF" w14:textId="77777777" w:rsidR="00FC173C" w:rsidRDefault="00FC173C" w:rsidP="00FC173C">
            <w:r>
              <w:t>ano</w:t>
            </w:r>
          </w:p>
        </w:tc>
      </w:tr>
      <w:tr w:rsidR="00FC173C" w14:paraId="2B52821D" w14:textId="77777777" w:rsidTr="00DD5EC5">
        <w:tc>
          <w:tcPr>
            <w:tcW w:w="1900" w:type="dxa"/>
          </w:tcPr>
          <w:p w14:paraId="6E3B2123" w14:textId="77777777" w:rsidR="00FC173C" w:rsidRDefault="00FC173C" w:rsidP="00FC173C">
            <w:pPr>
              <w:rPr>
                <w:rStyle w:val="spellingerror"/>
              </w:rPr>
            </w:pPr>
            <w:r w:rsidRPr="00EB1F80">
              <w:t xml:space="preserve">Zelinský </w:t>
            </w:r>
          </w:p>
        </w:tc>
        <w:tc>
          <w:tcPr>
            <w:tcW w:w="1072" w:type="dxa"/>
          </w:tcPr>
          <w:p w14:paraId="6D732A3B" w14:textId="77777777" w:rsidR="00FC173C" w:rsidRDefault="00FC173C" w:rsidP="00FC173C">
            <w:pPr>
              <w:rPr>
                <w:rStyle w:val="normaltextrun"/>
                <w:rFonts w:eastAsiaTheme="majorEastAsia"/>
              </w:rPr>
            </w:pPr>
            <w:r w:rsidRPr="00EB1F80">
              <w:t>Miroslav</w:t>
            </w:r>
          </w:p>
        </w:tc>
        <w:tc>
          <w:tcPr>
            <w:tcW w:w="1940" w:type="dxa"/>
          </w:tcPr>
          <w:p w14:paraId="762816A3" w14:textId="248B6494" w:rsidR="00FC173C" w:rsidRDefault="00FC173C" w:rsidP="00FC173C">
            <w:pPr>
              <w:rPr>
                <w:rStyle w:val="normaltextrun"/>
                <w:rFonts w:eastAsiaTheme="majorEastAsia"/>
              </w:rPr>
            </w:pPr>
            <w:r w:rsidRPr="00EB1F80">
              <w:t>doc. PhDr.</w:t>
            </w:r>
            <w:r w:rsidR="00962C30">
              <w:t>,</w:t>
            </w:r>
            <w:r w:rsidRPr="00EB1F80">
              <w:t xml:space="preserve"> CSc.</w:t>
            </w:r>
          </w:p>
        </w:tc>
        <w:tc>
          <w:tcPr>
            <w:tcW w:w="1268" w:type="dxa"/>
          </w:tcPr>
          <w:p w14:paraId="7AF95922" w14:textId="77777777" w:rsidR="00FC173C" w:rsidRDefault="00FC173C" w:rsidP="00FC173C">
            <w:r>
              <w:t>PP, 0,5 - N</w:t>
            </w:r>
          </w:p>
        </w:tc>
        <w:tc>
          <w:tcPr>
            <w:tcW w:w="1372" w:type="dxa"/>
          </w:tcPr>
          <w:p w14:paraId="4ADD592C" w14:textId="77777777" w:rsidR="00FC173C" w:rsidRDefault="00FC173C" w:rsidP="00FC173C">
            <w:r>
              <w:t>PP, 0,5 - N</w:t>
            </w:r>
          </w:p>
        </w:tc>
        <w:tc>
          <w:tcPr>
            <w:tcW w:w="1305" w:type="dxa"/>
          </w:tcPr>
          <w:p w14:paraId="28B2D583" w14:textId="77777777" w:rsidR="00FC173C" w:rsidRDefault="00FC173C" w:rsidP="00FC173C">
            <w:r>
              <w:t>-</w:t>
            </w:r>
          </w:p>
        </w:tc>
        <w:tc>
          <w:tcPr>
            <w:tcW w:w="1061" w:type="dxa"/>
          </w:tcPr>
          <w:p w14:paraId="6FB5C4F9" w14:textId="77777777" w:rsidR="00FC173C" w:rsidRDefault="00FC173C" w:rsidP="00FC173C">
            <w:r>
              <w:t>ano</w:t>
            </w:r>
          </w:p>
        </w:tc>
      </w:tr>
      <w:tr w:rsidR="00FC173C" w14:paraId="7158F294" w14:textId="77777777" w:rsidTr="00DD5EC5">
        <w:tc>
          <w:tcPr>
            <w:tcW w:w="1900" w:type="dxa"/>
          </w:tcPr>
          <w:p w14:paraId="17565D8B" w14:textId="77777777" w:rsidR="00FC173C" w:rsidRPr="00EB1F80" w:rsidRDefault="00FC173C" w:rsidP="00FC173C">
            <w:r>
              <w:t>Zuzaňáková</w:t>
            </w:r>
          </w:p>
        </w:tc>
        <w:tc>
          <w:tcPr>
            <w:tcW w:w="1072" w:type="dxa"/>
          </w:tcPr>
          <w:p w14:paraId="674F4A27" w14:textId="77777777" w:rsidR="00FC173C" w:rsidRPr="00EB1F80" w:rsidRDefault="00FC173C" w:rsidP="00FC173C">
            <w:r>
              <w:t>Martina</w:t>
            </w:r>
          </w:p>
        </w:tc>
        <w:tc>
          <w:tcPr>
            <w:tcW w:w="1940" w:type="dxa"/>
          </w:tcPr>
          <w:p w14:paraId="67DC9DE5" w14:textId="77777777" w:rsidR="00FC173C" w:rsidRPr="00EB1F80" w:rsidRDefault="00FC173C" w:rsidP="00FC173C">
            <w:r>
              <w:t>Mgr.</w:t>
            </w:r>
          </w:p>
        </w:tc>
        <w:tc>
          <w:tcPr>
            <w:tcW w:w="1268" w:type="dxa"/>
          </w:tcPr>
          <w:p w14:paraId="15A25155" w14:textId="23397310" w:rsidR="00FC173C" w:rsidRDefault="003B4156" w:rsidP="00FC173C">
            <w:r>
              <w:t>DPP</w:t>
            </w:r>
          </w:p>
        </w:tc>
        <w:tc>
          <w:tcPr>
            <w:tcW w:w="1372" w:type="dxa"/>
          </w:tcPr>
          <w:p w14:paraId="0F16D604" w14:textId="77777777" w:rsidR="00FC173C" w:rsidRDefault="00FC173C" w:rsidP="00FC173C">
            <w:r>
              <w:t>DPP</w:t>
            </w:r>
          </w:p>
        </w:tc>
        <w:tc>
          <w:tcPr>
            <w:tcW w:w="1305" w:type="dxa"/>
          </w:tcPr>
          <w:p w14:paraId="7A1D0A67" w14:textId="77777777" w:rsidR="00FC173C" w:rsidRDefault="00FC173C" w:rsidP="00FC173C">
            <w:r>
              <w:t>-</w:t>
            </w:r>
          </w:p>
        </w:tc>
        <w:tc>
          <w:tcPr>
            <w:tcW w:w="1061" w:type="dxa"/>
          </w:tcPr>
          <w:p w14:paraId="4724FF0A" w14:textId="77777777" w:rsidR="00FC173C" w:rsidRDefault="00FC173C" w:rsidP="00FC173C">
            <w:r>
              <w:t>ano</w:t>
            </w:r>
          </w:p>
        </w:tc>
      </w:tr>
    </w:tbl>
    <w:p w14:paraId="7C5F10B2" w14:textId="77777777" w:rsidR="00E766C2" w:rsidRDefault="00E766C2" w:rsidP="00E766C2"/>
    <w:p w14:paraId="66108375" w14:textId="77777777" w:rsidR="00E766C2" w:rsidRDefault="00E766C2" w:rsidP="00E766C2"/>
    <w:p w14:paraId="22901704" w14:textId="77777777" w:rsidR="00E766C2" w:rsidRDefault="00E766C2" w:rsidP="00E766C2"/>
    <w:p w14:paraId="295AD84B" w14:textId="77777777" w:rsidR="00A04C92" w:rsidRDefault="00A04C92">
      <w:pPr>
        <w:spacing w:after="160" w:line="259" w:lineRule="auto"/>
        <w:rPr>
          <w:b/>
          <w:bCs/>
        </w:rPr>
      </w:pPr>
      <w:r>
        <w:rPr>
          <w:b/>
          <w:bCs/>
        </w:rPr>
        <w:br w:type="page"/>
      </w:r>
    </w:p>
    <w:p w14:paraId="58A54620" w14:textId="4C671343" w:rsidR="00482D71" w:rsidRPr="00364FD3" w:rsidRDefault="00482D71" w:rsidP="00482D71">
      <w:pPr>
        <w:pStyle w:val="Odstavecseseznamem"/>
        <w:numPr>
          <w:ilvl w:val="0"/>
          <w:numId w:val="1"/>
        </w:numPr>
        <w:shd w:val="clear" w:color="auto" w:fill="FFFFFF"/>
        <w:jc w:val="both"/>
        <w:textAlignment w:val="baseline"/>
      </w:pPr>
      <w:r w:rsidRPr="00502080">
        <w:rPr>
          <w:b/>
          <w:bCs/>
        </w:rPr>
        <w:lastRenderedPageBreak/>
        <w:t>MgA. Jana Buch</w:t>
      </w:r>
      <w:r w:rsidRPr="00502080">
        <w:t xml:space="preserve"> – vyučující má 25 let praxe v oboru, 19 let aktivní pracovní činnosti na ateliéru Design </w:t>
      </w:r>
      <w:r w:rsidRPr="00364FD3">
        <w:t xml:space="preserve">obuvi, mnoho ocenění nejen na mezinárodní úrovni - např. Red Dot Award – tuto cenu získává pouze 1% procento přihlášených. </w:t>
      </w:r>
    </w:p>
    <w:p w14:paraId="5780187C" w14:textId="77777777" w:rsidR="00482D71" w:rsidRDefault="00482D71" w:rsidP="00482D71">
      <w:pPr>
        <w:pStyle w:val="Odstavecseseznamem"/>
        <w:numPr>
          <w:ilvl w:val="0"/>
          <w:numId w:val="1"/>
        </w:numPr>
        <w:shd w:val="clear" w:color="auto" w:fill="FFFFFF"/>
        <w:jc w:val="both"/>
        <w:textAlignment w:val="baseline"/>
      </w:pPr>
      <w:r w:rsidRPr="00364FD3">
        <w:rPr>
          <w:b/>
          <w:bCs/>
        </w:rPr>
        <w:t>Mgr. Milan Hlaveš, Ph.D.</w:t>
      </w:r>
      <w:r w:rsidRPr="00364FD3">
        <w:t xml:space="preserve"> - jedná se o velmi zkušeného teoretika umění se specializací na současné sklo </w:t>
      </w:r>
      <w:r>
        <w:br/>
      </w:r>
      <w:r w:rsidRPr="00364FD3">
        <w:t>a keramiku. Byl dlouholetým zaměstnancem Uměleckoprůmyslového muzea v Praze, autorem desítek výstav nejen v národním kontextu, ale byl častým členem mezinárodních komisí a kurátorem zahraničních výstav. Zároveň je autorem řady publikací a jedním z velmi mála odborníků s touto specializací v České republice. </w:t>
      </w:r>
    </w:p>
    <w:p w14:paraId="2FFFF3B1" w14:textId="5AFB1B53" w:rsidR="00F50A2F" w:rsidRDefault="00F50A2F" w:rsidP="00F50A2F">
      <w:pPr>
        <w:pStyle w:val="Odstavecseseznamem"/>
        <w:numPr>
          <w:ilvl w:val="0"/>
          <w:numId w:val="1"/>
        </w:numPr>
        <w:shd w:val="clear" w:color="auto" w:fill="FFFFFF"/>
        <w:jc w:val="both"/>
        <w:textAlignment w:val="baseline"/>
      </w:pPr>
      <w:r w:rsidRPr="00EE4747">
        <w:rPr>
          <w:b/>
          <w:bCs/>
        </w:rPr>
        <w:t>MgA. Jakub Hrdina, Ph.D</w:t>
      </w:r>
      <w:r>
        <w:t>. – od 09/2024 bude pracovní smlouva prodloužena</w:t>
      </w:r>
    </w:p>
    <w:p w14:paraId="348B1577" w14:textId="43466AF5" w:rsidR="00E84689" w:rsidRPr="00364FD3" w:rsidRDefault="00B7052D" w:rsidP="00E153D9">
      <w:pPr>
        <w:pStyle w:val="Odstavecseseznamem"/>
        <w:numPr>
          <w:ilvl w:val="0"/>
          <w:numId w:val="1"/>
        </w:numPr>
      </w:pPr>
      <w:r>
        <w:rPr>
          <w:b/>
          <w:bCs/>
        </w:rPr>
        <w:t xml:space="preserve">Mgr. </w:t>
      </w:r>
      <w:r w:rsidR="00E84689" w:rsidRPr="00E153D9">
        <w:rPr>
          <w:b/>
          <w:bCs/>
        </w:rPr>
        <w:t>Helena Maňasová Hradská</w:t>
      </w:r>
      <w:r>
        <w:rPr>
          <w:b/>
          <w:bCs/>
        </w:rPr>
        <w:t>, Ph.D.</w:t>
      </w:r>
      <w:r w:rsidR="00E84689">
        <w:t xml:space="preserve"> – od 02/2026 bude pracovní smlouva prodloužena na dobu neurčitou</w:t>
      </w:r>
    </w:p>
    <w:p w14:paraId="6838253C" w14:textId="3ECB9970" w:rsidR="00482D71" w:rsidRDefault="00482D71" w:rsidP="00482D71">
      <w:pPr>
        <w:pStyle w:val="Odstavecseseznamem"/>
        <w:numPr>
          <w:ilvl w:val="0"/>
          <w:numId w:val="1"/>
        </w:numPr>
        <w:jc w:val="both"/>
      </w:pPr>
      <w:r w:rsidRPr="00364FD3">
        <w:rPr>
          <w:b/>
          <w:bCs/>
        </w:rPr>
        <w:t>Mgr. Vít Jakubíček, Ph.D.</w:t>
      </w:r>
      <w:r w:rsidRPr="00364FD3">
        <w:t xml:space="preserve"> </w:t>
      </w:r>
      <w:r w:rsidR="006B7B22">
        <w:t>–</w:t>
      </w:r>
      <w:r w:rsidRPr="00364FD3">
        <w:t xml:space="preserve"> </w:t>
      </w:r>
      <w:r w:rsidR="00D33429">
        <w:t>od 04/2024 bude pracovní smlouva prodloužena s úvazkem 1,0</w:t>
      </w:r>
    </w:p>
    <w:p w14:paraId="19ED82DB" w14:textId="1C516F4B" w:rsidR="00AD2C1B" w:rsidRPr="005B1E48" w:rsidRDefault="00482D71" w:rsidP="00482D71">
      <w:pPr>
        <w:pStyle w:val="Odstavecseseznamem"/>
        <w:numPr>
          <w:ilvl w:val="0"/>
          <w:numId w:val="1"/>
        </w:numPr>
        <w:shd w:val="clear" w:color="auto" w:fill="FFFFFF"/>
        <w:jc w:val="both"/>
        <w:textAlignment w:val="baseline"/>
        <w:rPr>
          <w:b/>
          <w:bCs/>
        </w:rPr>
      </w:pPr>
      <w:r w:rsidRPr="00502080">
        <w:rPr>
          <w:b/>
          <w:bCs/>
        </w:rPr>
        <w:t>MgA. Bernadett Királyová</w:t>
      </w:r>
      <w:r w:rsidRPr="00502080">
        <w:t xml:space="preserve"> – </w:t>
      </w:r>
      <w:r w:rsidR="000A6F4A" w:rsidRPr="00502080">
        <w:t>od 1</w:t>
      </w:r>
      <w:r w:rsidR="000A6F4A">
        <w:t>1</w:t>
      </w:r>
      <w:r w:rsidR="000A6F4A" w:rsidRPr="00502080">
        <w:t xml:space="preserve">/2023 bude </w:t>
      </w:r>
      <w:r w:rsidR="000A6F4A">
        <w:t xml:space="preserve">pracovní </w:t>
      </w:r>
      <w:r w:rsidR="000A6F4A" w:rsidRPr="00502080">
        <w:rPr>
          <w:color w:val="333333"/>
        </w:rPr>
        <w:t>smlouva prodloužena</w:t>
      </w:r>
      <w:r w:rsidRPr="00502080">
        <w:rPr>
          <w:color w:val="333333"/>
        </w:rPr>
        <w:t xml:space="preserve"> </w:t>
      </w:r>
    </w:p>
    <w:p w14:paraId="201AF4EB" w14:textId="40342500" w:rsidR="005B1E48" w:rsidRDefault="005B1E48" w:rsidP="005B1E48">
      <w:pPr>
        <w:pStyle w:val="Odstavecseseznamem"/>
        <w:numPr>
          <w:ilvl w:val="0"/>
          <w:numId w:val="1"/>
        </w:numPr>
        <w:shd w:val="clear" w:color="auto" w:fill="FFFFFF"/>
        <w:jc w:val="both"/>
        <w:textAlignment w:val="baseline"/>
      </w:pPr>
      <w:r w:rsidRPr="00502080">
        <w:rPr>
          <w:rStyle w:val="normaltextrun"/>
          <w:b/>
          <w:bCs/>
        </w:rPr>
        <w:t xml:space="preserve">prof. PhDr. Zdeno Kolesár, Ph.D. - </w:t>
      </w:r>
      <w:r w:rsidRPr="00502080">
        <w:t>patří mezi uznávané teoretiky v oblasti dějin designu. Působí na Katedře teorie a dějin umění na Vysoké škole výtvarných umění v Bratislavě a Kabinetu teoretických studií Fakulty multimediálních komunikací Univerzity Tomáše Bati ve Zlíně. (Garanti základních teoretických studijních předmětů profilujícího základu musí mít plný pracovní úvazek na vysoké škole, která o akreditaci studijního programu žádá. V jednotlivých případech lze akceptovat garanci základního teoretického studijního předmětu profilujícího základu vyučujícím, který má na vysoké škole částečný pracovní úvazek; musí však být vždy dostatečně odůvodněna – Metodická pomůcka pro posuzování žádostí o akreditaci studijního programu – NAÚ).</w:t>
      </w:r>
    </w:p>
    <w:p w14:paraId="0780193E" w14:textId="45705277" w:rsidR="00986AFA" w:rsidRPr="005B1E48" w:rsidRDefault="00986AFA" w:rsidP="00E153D9">
      <w:pPr>
        <w:pStyle w:val="Odstavecseseznamem"/>
        <w:numPr>
          <w:ilvl w:val="0"/>
          <w:numId w:val="1"/>
        </w:numPr>
        <w:jc w:val="both"/>
      </w:pPr>
      <w:r w:rsidRPr="00502080">
        <w:rPr>
          <w:b/>
          <w:bCs/>
        </w:rPr>
        <w:t>MgA. Lenka Mičolová</w:t>
      </w:r>
      <w:r w:rsidRPr="00502080">
        <w:t xml:space="preserve"> – od </w:t>
      </w:r>
      <w:r>
        <w:t>07</w:t>
      </w:r>
      <w:r w:rsidRPr="00502080">
        <w:t xml:space="preserve">/2023 </w:t>
      </w:r>
      <w:r>
        <w:t xml:space="preserve">bude pracovní </w:t>
      </w:r>
      <w:r w:rsidRPr="00502080">
        <w:rPr>
          <w:color w:val="000000" w:themeColor="text1"/>
        </w:rPr>
        <w:t>s</w:t>
      </w:r>
      <w:r w:rsidRPr="00502080">
        <w:rPr>
          <w:color w:val="333333"/>
        </w:rPr>
        <w:t>mlouva prodloužena</w:t>
      </w:r>
      <w:r>
        <w:rPr>
          <w:color w:val="333333"/>
        </w:rPr>
        <w:t>.</w:t>
      </w:r>
      <w:r w:rsidRPr="00502080">
        <w:rPr>
          <w:color w:val="333333"/>
        </w:rPr>
        <w:t xml:space="preserve"> </w:t>
      </w:r>
    </w:p>
    <w:p w14:paraId="4CF966FB" w14:textId="5E25804C" w:rsidR="00482D71" w:rsidRPr="00AD2C1B" w:rsidRDefault="00AD2C1B" w:rsidP="00482D71">
      <w:pPr>
        <w:pStyle w:val="Odstavecseseznamem"/>
        <w:numPr>
          <w:ilvl w:val="0"/>
          <w:numId w:val="1"/>
        </w:numPr>
        <w:shd w:val="clear" w:color="auto" w:fill="FFFFFF"/>
        <w:jc w:val="both"/>
        <w:textAlignment w:val="baseline"/>
        <w:rPr>
          <w:b/>
          <w:bCs/>
        </w:rPr>
      </w:pPr>
      <w:r>
        <w:rPr>
          <w:b/>
          <w:bCs/>
        </w:rPr>
        <w:t xml:space="preserve">MgA. Adéla Kučera </w:t>
      </w:r>
      <w:r w:rsidR="00950139">
        <w:rPr>
          <w:b/>
          <w:bCs/>
        </w:rPr>
        <w:t xml:space="preserve">Malendová – </w:t>
      </w:r>
      <w:r w:rsidR="00950139" w:rsidRPr="00726E12">
        <w:t>teoretik</w:t>
      </w:r>
      <w:r w:rsidR="00A64E3E" w:rsidRPr="00726E12">
        <w:t xml:space="preserve"> v</w:t>
      </w:r>
      <w:r w:rsidR="00A64E3E" w:rsidRPr="00A64E3E">
        <w:t xml:space="preserve">yučující specializační předmět, odborné vysokoškolské vzdělání </w:t>
      </w:r>
      <w:r w:rsidR="00E83B1C">
        <w:br/>
      </w:r>
      <w:r w:rsidR="00A64E3E" w:rsidRPr="00A64E3E">
        <w:t xml:space="preserve">v oblasti fashion design, dějiny odívání. Předmět je vyučován pro </w:t>
      </w:r>
      <w:r w:rsidR="00950139" w:rsidRPr="00A64E3E">
        <w:t>5–7</w:t>
      </w:r>
      <w:r w:rsidR="00A64E3E" w:rsidRPr="00A64E3E">
        <w:t xml:space="preserve"> studentů v ročníku. Pedagoga nelze přijmout na plný úvazek.</w:t>
      </w:r>
    </w:p>
    <w:p w14:paraId="0D4600A6" w14:textId="5FB7D460" w:rsidR="00A64E3E" w:rsidRDefault="00AD2C1B" w:rsidP="00E400EA">
      <w:pPr>
        <w:pStyle w:val="Odstavecseseznamem"/>
        <w:numPr>
          <w:ilvl w:val="0"/>
          <w:numId w:val="1"/>
        </w:numPr>
        <w:shd w:val="clear" w:color="auto" w:fill="FFFFFF"/>
        <w:jc w:val="both"/>
        <w:textAlignment w:val="baseline"/>
      </w:pPr>
      <w:r w:rsidRPr="00A64E3E">
        <w:rPr>
          <w:b/>
          <w:bCs/>
        </w:rPr>
        <w:t xml:space="preserve">MgA. Simona </w:t>
      </w:r>
      <w:r w:rsidR="00950139" w:rsidRPr="00A64E3E">
        <w:rPr>
          <w:b/>
          <w:bCs/>
        </w:rPr>
        <w:t xml:space="preserve">Landlová – </w:t>
      </w:r>
      <w:r w:rsidR="00950139" w:rsidRPr="00726E12">
        <w:t>odbornice</w:t>
      </w:r>
      <w:r w:rsidR="00A64E3E" w:rsidRPr="00726E12">
        <w:t xml:space="preserve"> z praxe</w:t>
      </w:r>
      <w:r w:rsidR="00A64E3E" w:rsidRPr="00A64E3E">
        <w:t xml:space="preserve"> vyučující specializační předmět, odborné vysokoškolské vzdělání </w:t>
      </w:r>
      <w:r w:rsidR="00E83B1C">
        <w:br/>
      </w:r>
      <w:r w:rsidR="00A64E3E" w:rsidRPr="00A64E3E">
        <w:t xml:space="preserve">v oblasti textilní technologie a návrhářství, oděvní design. Předmět je vyučován pro </w:t>
      </w:r>
      <w:r w:rsidR="00950139" w:rsidRPr="00A64E3E">
        <w:t>5–7</w:t>
      </w:r>
      <w:r w:rsidR="00A64E3E" w:rsidRPr="00A64E3E">
        <w:t xml:space="preserve"> studentů v ročníku. Pedagoga nelze přijmout na plný úvazek. </w:t>
      </w:r>
    </w:p>
    <w:p w14:paraId="6C584175" w14:textId="243A78CD" w:rsidR="00DA0D13" w:rsidRPr="00364FD3" w:rsidRDefault="00482D71" w:rsidP="00793235">
      <w:pPr>
        <w:pStyle w:val="Odstavecseseznamem"/>
        <w:numPr>
          <w:ilvl w:val="0"/>
          <w:numId w:val="1"/>
        </w:numPr>
        <w:shd w:val="clear" w:color="auto" w:fill="FFFFFF"/>
        <w:jc w:val="both"/>
        <w:textAlignment w:val="baseline"/>
      </w:pPr>
      <w:r w:rsidRPr="00DA0D13">
        <w:rPr>
          <w:b/>
          <w:bCs/>
        </w:rPr>
        <w:t>MgA. Sabina Psotková</w:t>
      </w:r>
      <w:r w:rsidRPr="00364FD3">
        <w:t xml:space="preserve"> – </w:t>
      </w:r>
      <w:r w:rsidR="00DA0D13" w:rsidRPr="00502080">
        <w:t>od 1</w:t>
      </w:r>
      <w:r w:rsidR="00DA0D13">
        <w:t>1</w:t>
      </w:r>
      <w:r w:rsidR="00DA0D13" w:rsidRPr="00502080">
        <w:t xml:space="preserve">/2023 </w:t>
      </w:r>
      <w:r w:rsidR="00DA0D13">
        <w:t xml:space="preserve">bude pracovní </w:t>
      </w:r>
      <w:r w:rsidR="00DA0D13" w:rsidRPr="00502080">
        <w:rPr>
          <w:color w:val="333333"/>
        </w:rPr>
        <w:t>smlouva prodloužena</w:t>
      </w:r>
      <w:r w:rsidR="00DA0D13" w:rsidRPr="00364FD3" w:rsidDel="00DA0D13">
        <w:t xml:space="preserve"> </w:t>
      </w:r>
    </w:p>
    <w:p w14:paraId="51DEE0E7" w14:textId="1FBC3B69" w:rsidR="00482D71" w:rsidRPr="00502080" w:rsidRDefault="00482D71" w:rsidP="00793235">
      <w:pPr>
        <w:pStyle w:val="Odstavecseseznamem"/>
        <w:numPr>
          <w:ilvl w:val="0"/>
          <w:numId w:val="1"/>
        </w:numPr>
        <w:shd w:val="clear" w:color="auto" w:fill="FFFFFF"/>
        <w:jc w:val="both"/>
        <w:textAlignment w:val="baseline"/>
      </w:pPr>
      <w:r w:rsidRPr="00DA0D13">
        <w:rPr>
          <w:b/>
          <w:bCs/>
        </w:rPr>
        <w:t>Ing. Radim Roška</w:t>
      </w:r>
      <w:r w:rsidRPr="00502080">
        <w:t xml:space="preserve"> – odborník se zaměřením na technologie skla pracující ve sklářských firmách</w:t>
      </w:r>
      <w:r>
        <w:t xml:space="preserve">. </w:t>
      </w:r>
      <w:r w:rsidRPr="00502080">
        <w:t xml:space="preserve">V současné době je technologem </w:t>
      </w:r>
      <w:ins w:id="380" w:author="Hana Ponížilová" w:date="2023-05-25T12:43:00Z">
        <w:r w:rsidR="003B1D29">
          <w:t>na</w:t>
        </w:r>
      </w:ins>
      <w:r w:rsidRPr="00502080">
        <w:t xml:space="preserve"> </w:t>
      </w:r>
      <w:r>
        <w:t>S</w:t>
      </w:r>
      <w:r w:rsidRPr="00502080">
        <w:t xml:space="preserve">třední </w:t>
      </w:r>
      <w:ins w:id="381" w:author="Hana Ponížilová" w:date="2023-05-25T12:43:00Z">
        <w:r w:rsidR="00616929">
          <w:t xml:space="preserve">uměleckoprůmyslové </w:t>
        </w:r>
        <w:r w:rsidR="003B1D29" w:rsidRPr="00502080">
          <w:t xml:space="preserve">škole </w:t>
        </w:r>
      </w:ins>
      <w:r w:rsidRPr="00502080">
        <w:t xml:space="preserve">sklářské ve Valašském Meziříčí, která je zároveň fakultní školou, a tudíž je toto propojení logické. Toto se jeví jako velmi praktické vzhledem k tomu, že výuka probíhá přímo na </w:t>
      </w:r>
      <w:ins w:id="382" w:author="Hana Ponížilová" w:date="2023-05-25T12:44:00Z">
        <w:r w:rsidR="003B1D29">
          <w:t>školní ateliérové</w:t>
        </w:r>
      </w:ins>
      <w:r w:rsidRPr="00502080">
        <w:t xml:space="preserve"> huti tamtéž.</w:t>
      </w:r>
    </w:p>
    <w:p w14:paraId="7D0DC103" w14:textId="77777777" w:rsidR="00482D71" w:rsidRPr="00502080" w:rsidRDefault="00482D71" w:rsidP="00482D71">
      <w:pPr>
        <w:pStyle w:val="Odstavecseseznamem"/>
        <w:numPr>
          <w:ilvl w:val="0"/>
          <w:numId w:val="1"/>
        </w:numPr>
        <w:shd w:val="clear" w:color="auto" w:fill="FFFFFF"/>
        <w:jc w:val="both"/>
        <w:textAlignment w:val="baseline"/>
        <w:rPr>
          <w:rStyle w:val="spellingerror"/>
        </w:rPr>
      </w:pPr>
      <w:r w:rsidRPr="00502080">
        <w:rPr>
          <w:rStyle w:val="spellingerror"/>
          <w:b/>
          <w:bCs/>
        </w:rPr>
        <w:t>Mgr. Miroslava Štýbrová</w:t>
      </w:r>
      <w:r w:rsidRPr="00502080">
        <w:rPr>
          <w:rStyle w:val="spellingerror"/>
        </w:rPr>
        <w:t xml:space="preserve"> – odbornice z praxe, </w:t>
      </w:r>
      <w:r>
        <w:rPr>
          <w:rStyle w:val="spellingerror"/>
        </w:rPr>
        <w:t xml:space="preserve">historička, </w:t>
      </w:r>
      <w:r w:rsidRPr="00502080">
        <w:rPr>
          <w:rStyle w:val="spellingerror"/>
        </w:rPr>
        <w:t xml:space="preserve">správa </w:t>
      </w:r>
      <w:r>
        <w:rPr>
          <w:rStyle w:val="spellingerror"/>
        </w:rPr>
        <w:t>expozice obuvi</w:t>
      </w:r>
      <w:r w:rsidRPr="00502080">
        <w:rPr>
          <w:rStyle w:val="spellingerror"/>
        </w:rPr>
        <w:t xml:space="preserve"> </w:t>
      </w:r>
      <w:r>
        <w:rPr>
          <w:rStyle w:val="spellingerror"/>
        </w:rPr>
        <w:t>– Muzeum</w:t>
      </w:r>
      <w:r w:rsidRPr="00502080">
        <w:rPr>
          <w:rStyle w:val="spellingerror"/>
        </w:rPr>
        <w:t xml:space="preserve"> jihovýchodní Moravy ve Zlíně</w:t>
      </w:r>
      <w:r>
        <w:rPr>
          <w:rStyle w:val="spellingerror"/>
        </w:rPr>
        <w:t>.</w:t>
      </w:r>
      <w:r w:rsidRPr="00502080">
        <w:rPr>
          <w:rStyle w:val="spellingerror"/>
        </w:rPr>
        <w:t xml:space="preserve"> </w:t>
      </w:r>
    </w:p>
    <w:p w14:paraId="13B28ECC" w14:textId="77777777" w:rsidR="00482D71" w:rsidRDefault="00482D71" w:rsidP="00482D71"/>
    <w:p w14:paraId="632BA0B6" w14:textId="6728BF12" w:rsidR="00E766C2" w:rsidRDefault="007F4E56" w:rsidP="00CC0A86">
      <w:pPr>
        <w:pStyle w:val="Odstavecseseznamem"/>
        <w:shd w:val="clear" w:color="auto" w:fill="FFFFFF"/>
        <w:jc w:val="both"/>
        <w:textAlignment w:val="baseline"/>
      </w:pPr>
      <w:r w:rsidRPr="00B1207E">
        <w:t xml:space="preserve">Základní teoretické studijní předměty profilujícího základu magisterského studijního programu jsou garantovány akademickými pracovníky jmenovanými profesorem nebo jmenovanými docentem v oboru, který odpovídá oblasti nebo oblastem vzdělávání, v rámci které nebo v rámci kterých má být daný magisterský studijní program uskutečňován nebo v oboru příbuzném; základní teoretické studijní předměty profilujícího základu studijních programů z oblasti umění mohou být též garantovány akademickými pracovníky s odpovídající uměleckou erudicí. </w:t>
      </w:r>
      <w:r w:rsidRPr="00502080">
        <w:t>(Nařízení vlády č. 274/2016 Sb., o standardech pro akreditace ve vysokém školství).</w:t>
      </w:r>
    </w:p>
    <w:p w14:paraId="365F001C" w14:textId="759410F4" w:rsidR="00080CE7" w:rsidRDefault="00080CE7" w:rsidP="007F4E56">
      <w:pPr>
        <w:jc w:val="both"/>
      </w:pPr>
    </w:p>
    <w:p w14:paraId="4C5B583A" w14:textId="67547F03" w:rsidR="00080CE7" w:rsidRDefault="00080CE7" w:rsidP="007F4E56">
      <w:pPr>
        <w:ind w:left="708"/>
        <w:jc w:val="both"/>
      </w:pPr>
      <w:r w:rsidRPr="00341459">
        <w:rPr>
          <w:szCs w:val="24"/>
        </w:rPr>
        <w:t>Studijní předměty profilujícího základu nesmí být, s výjimkou jednotlivých odůvodněných případů (např. laboratoře a další praktická výuka; odborníci z praxe tam, kde to charakter studijního předmětu vyžaduje), vyučovány externími vyučujícími</w:t>
      </w:r>
    </w:p>
    <w:p w14:paraId="41AB4D91" w14:textId="77777777" w:rsidR="00A9050F" w:rsidRDefault="00A9050F" w:rsidP="007F4E56">
      <w:pPr>
        <w:jc w:val="both"/>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67"/>
        <w:gridCol w:w="217"/>
        <w:gridCol w:w="545"/>
        <w:gridCol w:w="1648"/>
        <w:gridCol w:w="73"/>
        <w:gridCol w:w="143"/>
        <w:gridCol w:w="351"/>
        <w:gridCol w:w="30"/>
        <w:gridCol w:w="186"/>
        <w:gridCol w:w="282"/>
        <w:gridCol w:w="994"/>
        <w:gridCol w:w="634"/>
        <w:gridCol w:w="75"/>
        <w:gridCol w:w="77"/>
        <w:gridCol w:w="47"/>
        <w:gridCol w:w="585"/>
        <w:gridCol w:w="693"/>
        <w:gridCol w:w="694"/>
      </w:tblGrid>
      <w:tr w:rsidR="007B11E5" w14:paraId="666AA8B4" w14:textId="77777777" w:rsidTr="007B11E5">
        <w:tc>
          <w:tcPr>
            <w:tcW w:w="9859" w:type="dxa"/>
            <w:gridSpan w:val="19"/>
            <w:tcBorders>
              <w:bottom w:val="double" w:sz="4" w:space="0" w:color="auto"/>
            </w:tcBorders>
            <w:shd w:val="clear" w:color="auto" w:fill="BDD6EE"/>
          </w:tcPr>
          <w:p w14:paraId="1D2D1AD2" w14:textId="317DC996" w:rsidR="007B11E5" w:rsidRDefault="007B11E5" w:rsidP="007B11E5">
            <w:pPr>
              <w:jc w:val="both"/>
              <w:rPr>
                <w:b/>
                <w:sz w:val="28"/>
              </w:rPr>
            </w:pPr>
            <w:r>
              <w:rPr>
                <w:b/>
                <w:sz w:val="28"/>
              </w:rPr>
              <w:lastRenderedPageBreak/>
              <w:t>C-I – Personální zabezpečení</w:t>
            </w:r>
          </w:p>
        </w:tc>
      </w:tr>
      <w:tr w:rsidR="007B11E5" w14:paraId="3B952E08" w14:textId="77777777" w:rsidTr="007B11E5">
        <w:tc>
          <w:tcPr>
            <w:tcW w:w="2518" w:type="dxa"/>
            <w:tcBorders>
              <w:top w:val="double" w:sz="4" w:space="0" w:color="auto"/>
            </w:tcBorders>
            <w:shd w:val="clear" w:color="auto" w:fill="F7CAAC"/>
          </w:tcPr>
          <w:p w14:paraId="24D6E6FF" w14:textId="77777777" w:rsidR="007B11E5" w:rsidRDefault="007B11E5" w:rsidP="007B11E5">
            <w:pPr>
              <w:jc w:val="both"/>
              <w:rPr>
                <w:b/>
              </w:rPr>
            </w:pPr>
            <w:r>
              <w:rPr>
                <w:b/>
              </w:rPr>
              <w:t>Vysoká škola</w:t>
            </w:r>
          </w:p>
        </w:tc>
        <w:tc>
          <w:tcPr>
            <w:tcW w:w="7341" w:type="dxa"/>
            <w:gridSpan w:val="18"/>
          </w:tcPr>
          <w:p w14:paraId="636883CD" w14:textId="77777777" w:rsidR="007B11E5" w:rsidRDefault="007B11E5" w:rsidP="007B11E5">
            <w:pPr>
              <w:jc w:val="both"/>
            </w:pPr>
            <w:r>
              <w:rPr>
                <w:lang w:eastAsia="en-US"/>
              </w:rPr>
              <w:t>Univerzita Tomáše Bati ve Zlíně</w:t>
            </w:r>
          </w:p>
        </w:tc>
      </w:tr>
      <w:tr w:rsidR="007B11E5" w14:paraId="251546F0" w14:textId="77777777" w:rsidTr="007B11E5">
        <w:tc>
          <w:tcPr>
            <w:tcW w:w="2518" w:type="dxa"/>
            <w:shd w:val="clear" w:color="auto" w:fill="F7CAAC"/>
          </w:tcPr>
          <w:p w14:paraId="6513CB96" w14:textId="77777777" w:rsidR="007B11E5" w:rsidRDefault="007B11E5" w:rsidP="007B11E5">
            <w:pPr>
              <w:jc w:val="both"/>
              <w:rPr>
                <w:b/>
              </w:rPr>
            </w:pPr>
            <w:r>
              <w:rPr>
                <w:b/>
              </w:rPr>
              <w:t>Součást vysoké školy</w:t>
            </w:r>
          </w:p>
        </w:tc>
        <w:tc>
          <w:tcPr>
            <w:tcW w:w="7341" w:type="dxa"/>
            <w:gridSpan w:val="18"/>
          </w:tcPr>
          <w:p w14:paraId="43761BCC" w14:textId="77777777" w:rsidR="007B11E5" w:rsidRDefault="007B11E5" w:rsidP="007B11E5">
            <w:pPr>
              <w:jc w:val="both"/>
            </w:pPr>
            <w:r>
              <w:rPr>
                <w:lang w:eastAsia="en-US"/>
              </w:rPr>
              <w:t>Fakulta multimediálních komunikací</w:t>
            </w:r>
          </w:p>
        </w:tc>
      </w:tr>
      <w:tr w:rsidR="007B11E5" w14:paraId="2FA05ACA" w14:textId="77777777" w:rsidTr="007B11E5">
        <w:tc>
          <w:tcPr>
            <w:tcW w:w="2518" w:type="dxa"/>
            <w:shd w:val="clear" w:color="auto" w:fill="F7CAAC"/>
          </w:tcPr>
          <w:p w14:paraId="3C4F3942" w14:textId="77777777" w:rsidR="007B11E5" w:rsidRDefault="007B11E5" w:rsidP="007B11E5">
            <w:pPr>
              <w:jc w:val="both"/>
              <w:rPr>
                <w:b/>
              </w:rPr>
            </w:pPr>
            <w:r>
              <w:rPr>
                <w:b/>
              </w:rPr>
              <w:t>Název studijního programu</w:t>
            </w:r>
          </w:p>
        </w:tc>
        <w:tc>
          <w:tcPr>
            <w:tcW w:w="7341" w:type="dxa"/>
            <w:gridSpan w:val="18"/>
          </w:tcPr>
          <w:p w14:paraId="46546B2C" w14:textId="77777777" w:rsidR="007B11E5" w:rsidRDefault="007B11E5" w:rsidP="007B11E5">
            <w:pPr>
              <w:jc w:val="both"/>
            </w:pPr>
            <w:r>
              <w:rPr>
                <w:lang w:eastAsia="en-US"/>
              </w:rPr>
              <w:t>Design</w:t>
            </w:r>
          </w:p>
        </w:tc>
      </w:tr>
      <w:tr w:rsidR="007B11E5" w14:paraId="4FAC7EE7" w14:textId="77777777" w:rsidTr="007B11E5">
        <w:tc>
          <w:tcPr>
            <w:tcW w:w="2518" w:type="dxa"/>
            <w:shd w:val="clear" w:color="auto" w:fill="F7CAAC"/>
          </w:tcPr>
          <w:p w14:paraId="35C7CF20" w14:textId="77777777" w:rsidR="007B11E5" w:rsidRDefault="007B11E5" w:rsidP="007B11E5">
            <w:pPr>
              <w:jc w:val="both"/>
              <w:rPr>
                <w:b/>
              </w:rPr>
            </w:pPr>
            <w:r>
              <w:rPr>
                <w:b/>
              </w:rPr>
              <w:t>Jméno a příjmení</w:t>
            </w:r>
          </w:p>
        </w:tc>
        <w:tc>
          <w:tcPr>
            <w:tcW w:w="4536" w:type="dxa"/>
            <w:gridSpan w:val="11"/>
          </w:tcPr>
          <w:p w14:paraId="4D61CD00" w14:textId="77777777" w:rsidR="007B11E5" w:rsidRDefault="007B11E5" w:rsidP="007B11E5">
            <w:pPr>
              <w:jc w:val="both"/>
            </w:pPr>
            <w:r>
              <w:t>Radim Bačuvčík</w:t>
            </w:r>
          </w:p>
        </w:tc>
        <w:tc>
          <w:tcPr>
            <w:tcW w:w="709" w:type="dxa"/>
            <w:gridSpan w:val="2"/>
            <w:shd w:val="clear" w:color="auto" w:fill="F7CAAC"/>
          </w:tcPr>
          <w:p w14:paraId="3C0252B1" w14:textId="77777777" w:rsidR="007B11E5" w:rsidRDefault="007B11E5" w:rsidP="007B11E5">
            <w:pPr>
              <w:jc w:val="both"/>
              <w:rPr>
                <w:b/>
              </w:rPr>
            </w:pPr>
            <w:r>
              <w:rPr>
                <w:b/>
              </w:rPr>
              <w:t>Tituly</w:t>
            </w:r>
          </w:p>
        </w:tc>
        <w:tc>
          <w:tcPr>
            <w:tcW w:w="2096" w:type="dxa"/>
            <w:gridSpan w:val="5"/>
          </w:tcPr>
          <w:p w14:paraId="402B1409" w14:textId="72391FD2" w:rsidR="007B11E5" w:rsidRDefault="007B11E5" w:rsidP="007B11E5">
            <w:pPr>
              <w:jc w:val="both"/>
            </w:pPr>
            <w:r>
              <w:t xml:space="preserve">doc. </w:t>
            </w:r>
            <w:r w:rsidR="00DA39BA">
              <w:t xml:space="preserve">Mgr. </w:t>
            </w:r>
            <w:r>
              <w:t>Ing.</w:t>
            </w:r>
            <w:r w:rsidR="007A2BE8">
              <w:t>,</w:t>
            </w:r>
            <w:r>
              <w:t xml:space="preserve"> Ph.D.</w:t>
            </w:r>
          </w:p>
        </w:tc>
      </w:tr>
      <w:tr w:rsidR="007B11E5" w14:paraId="315224DE" w14:textId="77777777" w:rsidTr="007B11E5">
        <w:tc>
          <w:tcPr>
            <w:tcW w:w="2518" w:type="dxa"/>
            <w:shd w:val="clear" w:color="auto" w:fill="F7CAAC"/>
          </w:tcPr>
          <w:p w14:paraId="278D3165" w14:textId="77777777" w:rsidR="007B11E5" w:rsidRDefault="007B11E5" w:rsidP="007B11E5">
            <w:pPr>
              <w:jc w:val="both"/>
              <w:rPr>
                <w:b/>
              </w:rPr>
            </w:pPr>
            <w:r>
              <w:rPr>
                <w:b/>
              </w:rPr>
              <w:t>Rok narození</w:t>
            </w:r>
          </w:p>
        </w:tc>
        <w:tc>
          <w:tcPr>
            <w:tcW w:w="829" w:type="dxa"/>
            <w:gridSpan w:val="3"/>
          </w:tcPr>
          <w:p w14:paraId="6EACC27C" w14:textId="77777777" w:rsidR="007B11E5" w:rsidRDefault="007B11E5" w:rsidP="007B11E5">
            <w:pPr>
              <w:spacing w:line="256" w:lineRule="auto"/>
              <w:jc w:val="both"/>
              <w:rPr>
                <w:lang w:eastAsia="en-US"/>
              </w:rPr>
            </w:pPr>
            <w:r>
              <w:rPr>
                <w:lang w:eastAsia="en-US"/>
              </w:rPr>
              <w:t>1975</w:t>
            </w:r>
          </w:p>
          <w:p w14:paraId="74AE043B" w14:textId="77777777" w:rsidR="007B11E5" w:rsidRDefault="007B11E5" w:rsidP="007B11E5">
            <w:pPr>
              <w:jc w:val="both"/>
            </w:pPr>
          </w:p>
        </w:tc>
        <w:tc>
          <w:tcPr>
            <w:tcW w:w="1721" w:type="dxa"/>
            <w:gridSpan w:val="2"/>
            <w:shd w:val="clear" w:color="auto" w:fill="F7CAAC"/>
          </w:tcPr>
          <w:p w14:paraId="52E54EEF" w14:textId="77777777" w:rsidR="007B11E5" w:rsidRDefault="007B11E5" w:rsidP="007B11E5">
            <w:pPr>
              <w:jc w:val="both"/>
              <w:rPr>
                <w:b/>
              </w:rPr>
            </w:pPr>
            <w:r>
              <w:rPr>
                <w:b/>
              </w:rPr>
              <w:t>typ vztahu k VŠ</w:t>
            </w:r>
          </w:p>
        </w:tc>
        <w:tc>
          <w:tcPr>
            <w:tcW w:w="992" w:type="dxa"/>
            <w:gridSpan w:val="5"/>
          </w:tcPr>
          <w:p w14:paraId="4211F845" w14:textId="1D5E1157" w:rsidR="007B11E5" w:rsidRDefault="007B11E5" w:rsidP="007B11E5">
            <w:pPr>
              <w:jc w:val="both"/>
            </w:pPr>
            <w:r>
              <w:t>pp</w:t>
            </w:r>
          </w:p>
        </w:tc>
        <w:tc>
          <w:tcPr>
            <w:tcW w:w="994" w:type="dxa"/>
            <w:shd w:val="clear" w:color="auto" w:fill="F7CAAC"/>
          </w:tcPr>
          <w:p w14:paraId="466E59EA" w14:textId="77777777" w:rsidR="007B11E5" w:rsidRDefault="007B11E5" w:rsidP="007B11E5">
            <w:pPr>
              <w:jc w:val="both"/>
              <w:rPr>
                <w:b/>
              </w:rPr>
            </w:pPr>
            <w:r>
              <w:rPr>
                <w:b/>
              </w:rPr>
              <w:t>rozsah</w:t>
            </w:r>
          </w:p>
        </w:tc>
        <w:tc>
          <w:tcPr>
            <w:tcW w:w="709" w:type="dxa"/>
            <w:gridSpan w:val="2"/>
          </w:tcPr>
          <w:p w14:paraId="127C4099" w14:textId="77777777" w:rsidR="007B11E5" w:rsidRDefault="007B11E5" w:rsidP="007B11E5">
            <w:pPr>
              <w:jc w:val="both"/>
            </w:pPr>
            <w:r>
              <w:t>40h/t</w:t>
            </w:r>
          </w:p>
        </w:tc>
        <w:tc>
          <w:tcPr>
            <w:tcW w:w="709" w:type="dxa"/>
            <w:gridSpan w:val="3"/>
            <w:shd w:val="clear" w:color="auto" w:fill="F7CAAC"/>
          </w:tcPr>
          <w:p w14:paraId="43C6F836" w14:textId="77777777" w:rsidR="007B11E5" w:rsidRDefault="007B11E5" w:rsidP="007B11E5">
            <w:pPr>
              <w:jc w:val="both"/>
              <w:rPr>
                <w:b/>
              </w:rPr>
            </w:pPr>
            <w:r>
              <w:rPr>
                <w:b/>
              </w:rPr>
              <w:t>do kdy</w:t>
            </w:r>
          </w:p>
        </w:tc>
        <w:tc>
          <w:tcPr>
            <w:tcW w:w="1387" w:type="dxa"/>
            <w:gridSpan w:val="2"/>
          </w:tcPr>
          <w:p w14:paraId="432D0629" w14:textId="77777777" w:rsidR="007B11E5" w:rsidRDefault="007B11E5" w:rsidP="007B11E5">
            <w:pPr>
              <w:jc w:val="both"/>
            </w:pPr>
            <w:r>
              <w:t>N</w:t>
            </w:r>
          </w:p>
        </w:tc>
      </w:tr>
      <w:tr w:rsidR="007B11E5" w14:paraId="720DEFE6" w14:textId="77777777" w:rsidTr="007B11E5">
        <w:tc>
          <w:tcPr>
            <w:tcW w:w="5068" w:type="dxa"/>
            <w:gridSpan w:val="6"/>
            <w:shd w:val="clear" w:color="auto" w:fill="F7CAAC"/>
          </w:tcPr>
          <w:p w14:paraId="375D278C" w14:textId="77777777" w:rsidR="007B11E5" w:rsidRDefault="007B11E5" w:rsidP="007B11E5">
            <w:pPr>
              <w:jc w:val="both"/>
              <w:rPr>
                <w:b/>
              </w:rPr>
            </w:pPr>
            <w:r>
              <w:rPr>
                <w:b/>
              </w:rPr>
              <w:t>Typ vztahu na součásti VŠ, která uskutečňuje st. program</w:t>
            </w:r>
          </w:p>
        </w:tc>
        <w:tc>
          <w:tcPr>
            <w:tcW w:w="992" w:type="dxa"/>
            <w:gridSpan w:val="5"/>
          </w:tcPr>
          <w:p w14:paraId="0BC309F8" w14:textId="3CCC09B4" w:rsidR="007B11E5" w:rsidRDefault="007B11E5" w:rsidP="007B11E5">
            <w:pPr>
              <w:jc w:val="both"/>
            </w:pPr>
            <w:r>
              <w:t>pp</w:t>
            </w:r>
          </w:p>
        </w:tc>
        <w:tc>
          <w:tcPr>
            <w:tcW w:w="994" w:type="dxa"/>
            <w:shd w:val="clear" w:color="auto" w:fill="F7CAAC"/>
          </w:tcPr>
          <w:p w14:paraId="546215FB" w14:textId="77777777" w:rsidR="007B11E5" w:rsidRDefault="007B11E5" w:rsidP="007B11E5">
            <w:pPr>
              <w:jc w:val="both"/>
              <w:rPr>
                <w:b/>
              </w:rPr>
            </w:pPr>
            <w:r>
              <w:rPr>
                <w:b/>
              </w:rPr>
              <w:t>rozsah</w:t>
            </w:r>
          </w:p>
        </w:tc>
        <w:tc>
          <w:tcPr>
            <w:tcW w:w="709" w:type="dxa"/>
            <w:gridSpan w:val="2"/>
          </w:tcPr>
          <w:p w14:paraId="51F22270" w14:textId="77777777" w:rsidR="007B11E5" w:rsidRDefault="007B11E5" w:rsidP="007B11E5">
            <w:pPr>
              <w:jc w:val="both"/>
            </w:pPr>
            <w:r>
              <w:t>40h/t</w:t>
            </w:r>
          </w:p>
        </w:tc>
        <w:tc>
          <w:tcPr>
            <w:tcW w:w="709" w:type="dxa"/>
            <w:gridSpan w:val="3"/>
            <w:shd w:val="clear" w:color="auto" w:fill="F7CAAC"/>
          </w:tcPr>
          <w:p w14:paraId="511FFDE0" w14:textId="77777777" w:rsidR="007B11E5" w:rsidRDefault="007B11E5" w:rsidP="007B11E5">
            <w:pPr>
              <w:jc w:val="both"/>
              <w:rPr>
                <w:b/>
              </w:rPr>
            </w:pPr>
            <w:r>
              <w:rPr>
                <w:b/>
              </w:rPr>
              <w:t>do kdy</w:t>
            </w:r>
          </w:p>
        </w:tc>
        <w:tc>
          <w:tcPr>
            <w:tcW w:w="1387" w:type="dxa"/>
            <w:gridSpan w:val="2"/>
          </w:tcPr>
          <w:p w14:paraId="535B5663" w14:textId="77777777" w:rsidR="007B11E5" w:rsidRDefault="007B11E5" w:rsidP="007B11E5">
            <w:pPr>
              <w:jc w:val="both"/>
            </w:pPr>
            <w:r>
              <w:t>N</w:t>
            </w:r>
          </w:p>
        </w:tc>
      </w:tr>
      <w:tr w:rsidR="007B11E5" w14:paraId="5F45B7FD" w14:textId="77777777" w:rsidTr="007B11E5">
        <w:tc>
          <w:tcPr>
            <w:tcW w:w="6060" w:type="dxa"/>
            <w:gridSpan w:val="11"/>
            <w:shd w:val="clear" w:color="auto" w:fill="F7CAAC"/>
          </w:tcPr>
          <w:p w14:paraId="1BB945E4" w14:textId="77777777" w:rsidR="007B11E5" w:rsidRDefault="007B11E5" w:rsidP="007B11E5">
            <w:pPr>
              <w:jc w:val="both"/>
            </w:pPr>
            <w:r>
              <w:rPr>
                <w:b/>
              </w:rPr>
              <w:t>Další současná působení jako akademický pracovník na jiných VŠ</w:t>
            </w:r>
          </w:p>
        </w:tc>
        <w:tc>
          <w:tcPr>
            <w:tcW w:w="1703" w:type="dxa"/>
            <w:gridSpan w:val="3"/>
            <w:shd w:val="clear" w:color="auto" w:fill="F7CAAC"/>
          </w:tcPr>
          <w:p w14:paraId="2DBAEEB5" w14:textId="77777777" w:rsidR="007B11E5" w:rsidRDefault="007B11E5" w:rsidP="007B11E5">
            <w:pPr>
              <w:jc w:val="both"/>
              <w:rPr>
                <w:b/>
              </w:rPr>
            </w:pPr>
            <w:r>
              <w:rPr>
                <w:b/>
              </w:rPr>
              <w:t>typ prac. vztahu</w:t>
            </w:r>
          </w:p>
        </w:tc>
        <w:tc>
          <w:tcPr>
            <w:tcW w:w="2096" w:type="dxa"/>
            <w:gridSpan w:val="5"/>
            <w:shd w:val="clear" w:color="auto" w:fill="F7CAAC"/>
          </w:tcPr>
          <w:p w14:paraId="7764560A" w14:textId="77777777" w:rsidR="007B11E5" w:rsidRDefault="007B11E5" w:rsidP="007B11E5">
            <w:pPr>
              <w:jc w:val="both"/>
              <w:rPr>
                <w:b/>
              </w:rPr>
            </w:pPr>
            <w:r>
              <w:rPr>
                <w:b/>
              </w:rPr>
              <w:t>rozsah</w:t>
            </w:r>
          </w:p>
        </w:tc>
      </w:tr>
      <w:tr w:rsidR="007B11E5" w14:paraId="2BB015D5" w14:textId="77777777" w:rsidTr="007B11E5">
        <w:tc>
          <w:tcPr>
            <w:tcW w:w="6060" w:type="dxa"/>
            <w:gridSpan w:val="11"/>
          </w:tcPr>
          <w:p w14:paraId="10B05694" w14:textId="77777777" w:rsidR="007B11E5" w:rsidRDefault="007B11E5" w:rsidP="007B11E5">
            <w:pPr>
              <w:jc w:val="both"/>
            </w:pPr>
            <w:r>
              <w:rPr>
                <w:lang w:eastAsia="en-US"/>
              </w:rPr>
              <w:t>FF UP Olomouc</w:t>
            </w:r>
          </w:p>
        </w:tc>
        <w:tc>
          <w:tcPr>
            <w:tcW w:w="1703" w:type="dxa"/>
            <w:gridSpan w:val="3"/>
          </w:tcPr>
          <w:p w14:paraId="57F6344C" w14:textId="77777777" w:rsidR="007B11E5" w:rsidRDefault="007B11E5" w:rsidP="007B11E5">
            <w:pPr>
              <w:jc w:val="both"/>
            </w:pPr>
            <w:r>
              <w:rPr>
                <w:lang w:eastAsia="en-US"/>
              </w:rPr>
              <w:t>DPP</w:t>
            </w:r>
          </w:p>
        </w:tc>
        <w:tc>
          <w:tcPr>
            <w:tcW w:w="2096" w:type="dxa"/>
            <w:gridSpan w:val="5"/>
          </w:tcPr>
          <w:p w14:paraId="1B411ADB" w14:textId="77777777" w:rsidR="007B11E5" w:rsidRDefault="007B11E5" w:rsidP="007B11E5">
            <w:pPr>
              <w:jc w:val="both"/>
            </w:pPr>
            <w:r>
              <w:rPr>
                <w:lang w:eastAsia="en-US"/>
              </w:rPr>
              <w:t>2h/t</w:t>
            </w:r>
          </w:p>
        </w:tc>
      </w:tr>
      <w:tr w:rsidR="007B11E5" w14:paraId="51CA4A0B" w14:textId="77777777" w:rsidTr="007B11E5">
        <w:tc>
          <w:tcPr>
            <w:tcW w:w="9859" w:type="dxa"/>
            <w:gridSpan w:val="19"/>
            <w:shd w:val="clear" w:color="auto" w:fill="F7CAAC"/>
          </w:tcPr>
          <w:p w14:paraId="273906E5" w14:textId="77777777" w:rsidR="007B11E5" w:rsidRDefault="007B11E5" w:rsidP="007B11E5">
            <w:pPr>
              <w:jc w:val="both"/>
            </w:pPr>
            <w:r>
              <w:rPr>
                <w:b/>
              </w:rPr>
              <w:t>Předměty příslušného studijního programu a způsob zapojení do jejich výuky, příp. další zapojení do uskutečňování studijního programu</w:t>
            </w:r>
          </w:p>
        </w:tc>
      </w:tr>
      <w:tr w:rsidR="007B11E5" w14:paraId="32A89034" w14:textId="77777777" w:rsidTr="00E153D9">
        <w:trPr>
          <w:trHeight w:val="218"/>
        </w:trPr>
        <w:tc>
          <w:tcPr>
            <w:tcW w:w="9859" w:type="dxa"/>
            <w:gridSpan w:val="19"/>
            <w:tcBorders>
              <w:top w:val="nil"/>
            </w:tcBorders>
          </w:tcPr>
          <w:p w14:paraId="5F64A205" w14:textId="2A2E7EC0" w:rsidR="007B11E5" w:rsidRPr="002827C6" w:rsidRDefault="007B11E5" w:rsidP="007B11E5">
            <w:pPr>
              <w:jc w:val="both"/>
            </w:pPr>
            <w:r>
              <w:t>Metodika výzkumu 1</w:t>
            </w:r>
            <w:r w:rsidR="00195B69">
              <w:t>, 2</w:t>
            </w:r>
            <w:r>
              <w:t xml:space="preserve"> (vede cvičení, garant předmětu)</w:t>
            </w:r>
          </w:p>
        </w:tc>
      </w:tr>
      <w:tr w:rsidR="007B11E5" w14:paraId="2A9DFC20" w14:textId="77777777" w:rsidTr="007B11E5">
        <w:trPr>
          <w:trHeight w:val="340"/>
        </w:trPr>
        <w:tc>
          <w:tcPr>
            <w:tcW w:w="9859" w:type="dxa"/>
            <w:gridSpan w:val="19"/>
            <w:tcBorders>
              <w:top w:val="nil"/>
            </w:tcBorders>
            <w:shd w:val="clear" w:color="auto" w:fill="FBD4B4"/>
          </w:tcPr>
          <w:p w14:paraId="07B0F46F" w14:textId="77777777" w:rsidR="007B11E5" w:rsidRPr="002827C6" w:rsidRDefault="007B11E5" w:rsidP="007B11E5">
            <w:pPr>
              <w:jc w:val="both"/>
              <w:rPr>
                <w:b/>
              </w:rPr>
            </w:pPr>
            <w:r w:rsidRPr="002827C6">
              <w:rPr>
                <w:b/>
              </w:rPr>
              <w:t>Zapojení do výuky v dalších studijních programech na téže vysoké škole (pouze u garantů ZT a PZ předmětů)</w:t>
            </w:r>
          </w:p>
        </w:tc>
      </w:tr>
      <w:tr w:rsidR="007B11E5" w14:paraId="3B4101CC" w14:textId="77777777" w:rsidTr="00D90B88">
        <w:trPr>
          <w:trHeight w:val="340"/>
        </w:trPr>
        <w:tc>
          <w:tcPr>
            <w:tcW w:w="2585" w:type="dxa"/>
            <w:gridSpan w:val="2"/>
            <w:tcBorders>
              <w:top w:val="nil"/>
            </w:tcBorders>
          </w:tcPr>
          <w:p w14:paraId="09DE1B24" w14:textId="77777777" w:rsidR="007B11E5" w:rsidRPr="002827C6" w:rsidRDefault="007B11E5" w:rsidP="00E153D9">
            <w:pPr>
              <w:rPr>
                <w:b/>
              </w:rPr>
            </w:pPr>
            <w:r w:rsidRPr="002827C6">
              <w:rPr>
                <w:b/>
              </w:rPr>
              <w:t>Název studijního předmětu</w:t>
            </w:r>
          </w:p>
        </w:tc>
        <w:tc>
          <w:tcPr>
            <w:tcW w:w="2410" w:type="dxa"/>
            <w:gridSpan w:val="3"/>
            <w:tcBorders>
              <w:top w:val="nil"/>
            </w:tcBorders>
          </w:tcPr>
          <w:p w14:paraId="28C3DA71" w14:textId="77777777" w:rsidR="007B11E5" w:rsidRPr="002827C6" w:rsidRDefault="007B11E5" w:rsidP="00E153D9">
            <w:pPr>
              <w:rPr>
                <w:b/>
              </w:rPr>
            </w:pPr>
            <w:r w:rsidRPr="002827C6">
              <w:rPr>
                <w:b/>
              </w:rPr>
              <w:t>Název studijního programu</w:t>
            </w:r>
          </w:p>
        </w:tc>
        <w:tc>
          <w:tcPr>
            <w:tcW w:w="567" w:type="dxa"/>
            <w:gridSpan w:val="3"/>
            <w:tcBorders>
              <w:top w:val="nil"/>
            </w:tcBorders>
          </w:tcPr>
          <w:p w14:paraId="7C9FFAE3" w14:textId="77777777" w:rsidR="007B11E5" w:rsidRPr="002827C6" w:rsidRDefault="007B11E5" w:rsidP="00E153D9">
            <w:pPr>
              <w:rPr>
                <w:b/>
              </w:rPr>
            </w:pPr>
            <w:r w:rsidRPr="002827C6">
              <w:rPr>
                <w:b/>
              </w:rPr>
              <w:t>Sem.</w:t>
            </w:r>
          </w:p>
        </w:tc>
        <w:tc>
          <w:tcPr>
            <w:tcW w:w="2126" w:type="dxa"/>
            <w:gridSpan w:val="5"/>
            <w:tcBorders>
              <w:top w:val="nil"/>
            </w:tcBorders>
          </w:tcPr>
          <w:p w14:paraId="2068CE81" w14:textId="77777777" w:rsidR="007B11E5" w:rsidRPr="002827C6" w:rsidRDefault="007B11E5" w:rsidP="00E153D9">
            <w:pPr>
              <w:rPr>
                <w:b/>
              </w:rPr>
            </w:pPr>
            <w:r w:rsidRPr="002827C6">
              <w:rPr>
                <w:b/>
              </w:rPr>
              <w:t>Role ve výuce daného předmětu</w:t>
            </w:r>
          </w:p>
        </w:tc>
        <w:tc>
          <w:tcPr>
            <w:tcW w:w="2171" w:type="dxa"/>
            <w:gridSpan w:val="6"/>
            <w:tcBorders>
              <w:top w:val="nil"/>
            </w:tcBorders>
          </w:tcPr>
          <w:p w14:paraId="6FC6DE09" w14:textId="77777777" w:rsidR="007B11E5" w:rsidRPr="002827C6" w:rsidRDefault="007B11E5" w:rsidP="00E153D9">
            <w:pPr>
              <w:rPr>
                <w:b/>
              </w:rPr>
            </w:pPr>
            <w:r>
              <w:rPr>
                <w:b/>
              </w:rPr>
              <w:t>(</w:t>
            </w:r>
            <w:r w:rsidRPr="00F20AEF">
              <w:rPr>
                <w:b/>
                <w:i/>
                <w:iCs/>
              </w:rPr>
              <w:t>nepovinný údaj</w:t>
            </w:r>
            <w:r w:rsidRPr="00F20AEF">
              <w:rPr>
                <w:b/>
              </w:rPr>
              <w:t>)</w:t>
            </w:r>
            <w:r>
              <w:rPr>
                <w:b/>
              </w:rPr>
              <w:t xml:space="preserve"> </w:t>
            </w:r>
            <w:r w:rsidRPr="002827C6">
              <w:rPr>
                <w:b/>
              </w:rPr>
              <w:t>Počet hodin za semestr</w:t>
            </w:r>
          </w:p>
        </w:tc>
      </w:tr>
      <w:tr w:rsidR="00D90B88" w14:paraId="2A836970" w14:textId="77777777" w:rsidTr="00D90B88">
        <w:trPr>
          <w:trHeight w:val="259"/>
        </w:trPr>
        <w:tc>
          <w:tcPr>
            <w:tcW w:w="2585" w:type="dxa"/>
            <w:gridSpan w:val="2"/>
            <w:tcBorders>
              <w:top w:val="nil"/>
            </w:tcBorders>
          </w:tcPr>
          <w:p w14:paraId="786E4FE9" w14:textId="77777777" w:rsidR="00D90B88" w:rsidRPr="002827C6" w:rsidRDefault="00D90B88" w:rsidP="00E153D9">
            <w:pPr>
              <w:rPr>
                <w:b/>
              </w:rPr>
            </w:pPr>
          </w:p>
        </w:tc>
        <w:tc>
          <w:tcPr>
            <w:tcW w:w="2410" w:type="dxa"/>
            <w:gridSpan w:val="3"/>
            <w:tcBorders>
              <w:top w:val="nil"/>
            </w:tcBorders>
          </w:tcPr>
          <w:p w14:paraId="3AFC875E" w14:textId="77777777" w:rsidR="00D90B88" w:rsidRPr="002827C6" w:rsidRDefault="00D90B88" w:rsidP="00E153D9">
            <w:pPr>
              <w:rPr>
                <w:b/>
              </w:rPr>
            </w:pPr>
          </w:p>
        </w:tc>
        <w:tc>
          <w:tcPr>
            <w:tcW w:w="567" w:type="dxa"/>
            <w:gridSpan w:val="3"/>
            <w:tcBorders>
              <w:top w:val="nil"/>
            </w:tcBorders>
          </w:tcPr>
          <w:p w14:paraId="04E20661" w14:textId="77777777" w:rsidR="00D90B88" w:rsidRPr="002827C6" w:rsidRDefault="00D90B88" w:rsidP="00E153D9">
            <w:pPr>
              <w:rPr>
                <w:b/>
              </w:rPr>
            </w:pPr>
          </w:p>
        </w:tc>
        <w:tc>
          <w:tcPr>
            <w:tcW w:w="2126" w:type="dxa"/>
            <w:gridSpan w:val="5"/>
            <w:tcBorders>
              <w:top w:val="nil"/>
            </w:tcBorders>
          </w:tcPr>
          <w:p w14:paraId="6E1B79EC" w14:textId="77777777" w:rsidR="00D90B88" w:rsidRPr="002827C6" w:rsidRDefault="00D90B88" w:rsidP="00E153D9">
            <w:pPr>
              <w:rPr>
                <w:b/>
              </w:rPr>
            </w:pPr>
          </w:p>
        </w:tc>
        <w:tc>
          <w:tcPr>
            <w:tcW w:w="2171" w:type="dxa"/>
            <w:gridSpan w:val="6"/>
            <w:tcBorders>
              <w:top w:val="nil"/>
            </w:tcBorders>
          </w:tcPr>
          <w:p w14:paraId="2F2145E7" w14:textId="77777777" w:rsidR="00D90B88" w:rsidRDefault="00D90B88" w:rsidP="00E153D9">
            <w:pPr>
              <w:rPr>
                <w:b/>
              </w:rPr>
            </w:pPr>
          </w:p>
        </w:tc>
      </w:tr>
      <w:tr w:rsidR="007B11E5" w14:paraId="26406B84" w14:textId="77777777" w:rsidTr="007B11E5">
        <w:tc>
          <w:tcPr>
            <w:tcW w:w="9859" w:type="dxa"/>
            <w:gridSpan w:val="19"/>
            <w:shd w:val="clear" w:color="auto" w:fill="F7CAAC"/>
          </w:tcPr>
          <w:p w14:paraId="4ACFF03F" w14:textId="77777777" w:rsidR="007B11E5" w:rsidRDefault="007B11E5" w:rsidP="007B11E5">
            <w:pPr>
              <w:jc w:val="both"/>
            </w:pPr>
            <w:r>
              <w:rPr>
                <w:b/>
              </w:rPr>
              <w:t xml:space="preserve">Údaje o vzdělání na VŠ </w:t>
            </w:r>
          </w:p>
        </w:tc>
      </w:tr>
      <w:tr w:rsidR="007B11E5" w14:paraId="2D03C50E" w14:textId="77777777" w:rsidTr="00E153D9">
        <w:trPr>
          <w:trHeight w:val="943"/>
        </w:trPr>
        <w:tc>
          <w:tcPr>
            <w:tcW w:w="9859" w:type="dxa"/>
            <w:gridSpan w:val="19"/>
          </w:tcPr>
          <w:p w14:paraId="27B32B87" w14:textId="77777777" w:rsidR="00FE4FAD" w:rsidRDefault="00FE4FAD" w:rsidP="007B11E5">
            <w:pPr>
              <w:jc w:val="both"/>
            </w:pPr>
            <w:r>
              <w:t>2010: UP Olomouc, Teorie a dějiny hudby, Ph.D.</w:t>
            </w:r>
          </w:p>
          <w:p w14:paraId="0B9568AD" w14:textId="77777777" w:rsidR="00FE4FAD" w:rsidRDefault="00FE4FAD" w:rsidP="00FE4FAD">
            <w:pPr>
              <w:jc w:val="both"/>
            </w:pPr>
            <w:r>
              <w:t>2005: UTB ve Zlíně, FMK, Mediální a komunikační studia, Marketingové komunikace, Mgr.</w:t>
            </w:r>
          </w:p>
          <w:p w14:paraId="75B9A528" w14:textId="77777777" w:rsidR="00FE4FAD" w:rsidRDefault="00FE4FAD" w:rsidP="00FE4FAD">
            <w:pPr>
              <w:jc w:val="both"/>
            </w:pPr>
            <w:r>
              <w:t>2000: UP Olomouc, FF, Hudební věda, Bc.</w:t>
            </w:r>
          </w:p>
          <w:p w14:paraId="5C831D31" w14:textId="13FA94F3" w:rsidR="007B11E5" w:rsidRPr="00B53A71" w:rsidRDefault="007B11E5">
            <w:pPr>
              <w:jc w:val="both"/>
            </w:pPr>
            <w:r>
              <w:t>1998: VUT v Brně, FaME, Ekonomika a management, Ing.</w:t>
            </w:r>
          </w:p>
        </w:tc>
      </w:tr>
      <w:tr w:rsidR="007B11E5" w14:paraId="4324AA71" w14:textId="77777777" w:rsidTr="007B11E5">
        <w:tc>
          <w:tcPr>
            <w:tcW w:w="9859" w:type="dxa"/>
            <w:gridSpan w:val="19"/>
            <w:shd w:val="clear" w:color="auto" w:fill="F7CAAC"/>
          </w:tcPr>
          <w:p w14:paraId="04AB8547" w14:textId="77777777" w:rsidR="007B11E5" w:rsidRDefault="007B11E5" w:rsidP="007B11E5">
            <w:pPr>
              <w:jc w:val="both"/>
              <w:rPr>
                <w:b/>
              </w:rPr>
            </w:pPr>
            <w:r>
              <w:rPr>
                <w:b/>
              </w:rPr>
              <w:t>Údaje o odborném působení od absolvování VŠ</w:t>
            </w:r>
          </w:p>
        </w:tc>
      </w:tr>
      <w:tr w:rsidR="007B11E5" w14:paraId="65E6DF51" w14:textId="77777777" w:rsidTr="00E153D9">
        <w:trPr>
          <w:trHeight w:val="1300"/>
        </w:trPr>
        <w:tc>
          <w:tcPr>
            <w:tcW w:w="9859" w:type="dxa"/>
            <w:gridSpan w:val="19"/>
          </w:tcPr>
          <w:p w14:paraId="5AE0A29F" w14:textId="77777777" w:rsidR="003D0B25" w:rsidRPr="001541C5" w:rsidRDefault="003D0B25" w:rsidP="003D0B25">
            <w:r w:rsidRPr="001541C5">
              <w:t xml:space="preserve">2003-dosud: Univerzita Tomáše Bati ve Zlíně, Fakulta multimediálních komunikací, </w:t>
            </w:r>
            <w:r>
              <w:t>od 02/2023 ředitel Ústavu marketingových komunikací</w:t>
            </w:r>
            <w:r w:rsidRPr="001541C5">
              <w:t xml:space="preserve"> </w:t>
            </w:r>
          </w:p>
          <w:p w14:paraId="76CB98D5" w14:textId="77777777" w:rsidR="003D0B25" w:rsidRPr="001541C5" w:rsidRDefault="003D0B25" w:rsidP="003D0B25">
            <w:pPr>
              <w:rPr>
                <w:color w:val="FF0000"/>
              </w:rPr>
            </w:pPr>
            <w:r w:rsidRPr="001541C5">
              <w:t>2003-dosud: OSVČ, poradenství v oblasti ekonomické, marketingové a marketingově komunikační, provozování nakladatelství, realizace marketingových výzkumů</w:t>
            </w:r>
            <w:r w:rsidRPr="001541C5">
              <w:rPr>
                <w:color w:val="FF0000"/>
              </w:rPr>
              <w:t xml:space="preserve"> </w:t>
            </w:r>
          </w:p>
          <w:p w14:paraId="7BB312DE" w14:textId="77777777" w:rsidR="003D0B25" w:rsidRPr="001541C5" w:rsidRDefault="003D0B25" w:rsidP="003D0B25">
            <w:r w:rsidRPr="001541C5">
              <w:t>2002-2003: Agentura Ogar Luhačovice, Mgr. Marek Nesázal, manager public relations</w:t>
            </w:r>
          </w:p>
          <w:p w14:paraId="1453977A" w14:textId="7822E43A" w:rsidR="007B11E5" w:rsidRPr="009B6AE3" w:rsidRDefault="003D0B25" w:rsidP="00581CF6">
            <w:pPr>
              <w:jc w:val="both"/>
              <w:rPr>
                <w:color w:val="FF0000"/>
              </w:rPr>
            </w:pPr>
            <w:r w:rsidRPr="001541C5">
              <w:t>2000-2002: Charita Zlín, asistent pro fundraising a public relations</w:t>
            </w:r>
          </w:p>
        </w:tc>
      </w:tr>
      <w:tr w:rsidR="007B11E5" w14:paraId="02A55C22" w14:textId="77777777" w:rsidTr="007B11E5">
        <w:trPr>
          <w:trHeight w:val="250"/>
        </w:trPr>
        <w:tc>
          <w:tcPr>
            <w:tcW w:w="9859" w:type="dxa"/>
            <w:gridSpan w:val="19"/>
            <w:shd w:val="clear" w:color="auto" w:fill="F7CAAC"/>
          </w:tcPr>
          <w:p w14:paraId="65121B12" w14:textId="77777777" w:rsidR="007B11E5" w:rsidRDefault="007B11E5" w:rsidP="007B11E5">
            <w:pPr>
              <w:jc w:val="both"/>
            </w:pPr>
            <w:r>
              <w:rPr>
                <w:b/>
              </w:rPr>
              <w:t>Zkušenosti s vedením kvalifikačních a rigorózních prací</w:t>
            </w:r>
          </w:p>
        </w:tc>
      </w:tr>
      <w:tr w:rsidR="007B11E5" w14:paraId="10BA0587" w14:textId="77777777" w:rsidTr="00E153D9">
        <w:trPr>
          <w:trHeight w:val="360"/>
        </w:trPr>
        <w:tc>
          <w:tcPr>
            <w:tcW w:w="9859" w:type="dxa"/>
            <w:gridSpan w:val="19"/>
          </w:tcPr>
          <w:p w14:paraId="1CCC289F" w14:textId="133FF361" w:rsidR="007B11E5" w:rsidRDefault="007B11E5" w:rsidP="007B11E5">
            <w:pPr>
              <w:jc w:val="both"/>
            </w:pPr>
            <w:r>
              <w:t xml:space="preserve">Bakalářské práce: </w:t>
            </w:r>
            <w:ins w:id="383" w:author="Hana Ponížilová" w:date="2023-05-25T12:45:00Z">
              <w:r w:rsidR="007E2A63">
                <w:t>47</w:t>
              </w:r>
            </w:ins>
          </w:p>
          <w:p w14:paraId="5F3F0BF1" w14:textId="1768879D" w:rsidR="007B11E5" w:rsidRDefault="007B11E5" w:rsidP="007B11E5">
            <w:pPr>
              <w:jc w:val="both"/>
            </w:pPr>
            <w:r>
              <w:t xml:space="preserve">Diplomové práce: </w:t>
            </w:r>
            <w:ins w:id="384" w:author="Hana Ponížilová" w:date="2023-05-25T12:45:00Z">
              <w:r w:rsidR="00F31AD5">
                <w:t>77</w:t>
              </w:r>
            </w:ins>
          </w:p>
        </w:tc>
      </w:tr>
      <w:tr w:rsidR="007B11E5" w14:paraId="671F4AAF" w14:textId="77777777" w:rsidTr="007B11E5">
        <w:trPr>
          <w:cantSplit/>
        </w:trPr>
        <w:tc>
          <w:tcPr>
            <w:tcW w:w="3347" w:type="dxa"/>
            <w:gridSpan w:val="4"/>
            <w:tcBorders>
              <w:top w:val="single" w:sz="12" w:space="0" w:color="auto"/>
            </w:tcBorders>
            <w:shd w:val="clear" w:color="auto" w:fill="F7CAAC"/>
          </w:tcPr>
          <w:p w14:paraId="4B72D1E0" w14:textId="77777777" w:rsidR="007B11E5" w:rsidRDefault="007B11E5" w:rsidP="007B11E5">
            <w:pPr>
              <w:jc w:val="both"/>
            </w:pPr>
            <w:r>
              <w:rPr>
                <w:b/>
              </w:rPr>
              <w:t xml:space="preserve">Obor habilitačního řízení </w:t>
            </w:r>
          </w:p>
        </w:tc>
        <w:tc>
          <w:tcPr>
            <w:tcW w:w="2245" w:type="dxa"/>
            <w:gridSpan w:val="5"/>
            <w:tcBorders>
              <w:top w:val="single" w:sz="12" w:space="0" w:color="auto"/>
            </w:tcBorders>
            <w:shd w:val="clear" w:color="auto" w:fill="F7CAAC"/>
          </w:tcPr>
          <w:p w14:paraId="0EEA634F" w14:textId="77777777" w:rsidR="007B11E5" w:rsidRDefault="007B11E5" w:rsidP="007B11E5">
            <w:pPr>
              <w:jc w:val="both"/>
            </w:pPr>
            <w:r>
              <w:rPr>
                <w:b/>
              </w:rPr>
              <w:t>Rok udělení hodnosti</w:t>
            </w:r>
          </w:p>
        </w:tc>
        <w:tc>
          <w:tcPr>
            <w:tcW w:w="2248" w:type="dxa"/>
            <w:gridSpan w:val="6"/>
            <w:tcBorders>
              <w:top w:val="single" w:sz="12" w:space="0" w:color="auto"/>
              <w:right w:val="single" w:sz="12" w:space="0" w:color="auto"/>
            </w:tcBorders>
            <w:shd w:val="clear" w:color="auto" w:fill="F7CAAC"/>
          </w:tcPr>
          <w:p w14:paraId="50F07483" w14:textId="77777777" w:rsidR="007B11E5" w:rsidRDefault="007B11E5" w:rsidP="007B11E5">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33B2A2E0" w14:textId="77777777" w:rsidR="007B11E5" w:rsidRDefault="007B11E5" w:rsidP="007B11E5">
            <w:pPr>
              <w:jc w:val="both"/>
              <w:rPr>
                <w:b/>
              </w:rPr>
            </w:pPr>
            <w:r>
              <w:rPr>
                <w:b/>
              </w:rPr>
              <w:t>Ohlasy publikací</w:t>
            </w:r>
          </w:p>
        </w:tc>
      </w:tr>
      <w:tr w:rsidR="007B11E5" w14:paraId="47D52374" w14:textId="77777777" w:rsidTr="007B11E5">
        <w:trPr>
          <w:cantSplit/>
        </w:trPr>
        <w:tc>
          <w:tcPr>
            <w:tcW w:w="3347" w:type="dxa"/>
            <w:gridSpan w:val="4"/>
          </w:tcPr>
          <w:p w14:paraId="3680F736" w14:textId="77777777" w:rsidR="007B11E5" w:rsidRDefault="007B11E5" w:rsidP="007B11E5">
            <w:pPr>
              <w:jc w:val="both"/>
            </w:pPr>
            <w:r>
              <w:rPr>
                <w:lang w:eastAsia="en-US"/>
              </w:rPr>
              <w:t>Masmediální studia</w:t>
            </w:r>
          </w:p>
        </w:tc>
        <w:tc>
          <w:tcPr>
            <w:tcW w:w="2245" w:type="dxa"/>
            <w:gridSpan w:val="5"/>
          </w:tcPr>
          <w:p w14:paraId="0C98B214" w14:textId="77777777" w:rsidR="007B11E5" w:rsidRDefault="007B11E5" w:rsidP="007B11E5">
            <w:pPr>
              <w:jc w:val="both"/>
            </w:pPr>
            <w:r>
              <w:rPr>
                <w:lang w:eastAsia="en-US"/>
              </w:rPr>
              <w:t>2015</w:t>
            </w:r>
          </w:p>
        </w:tc>
        <w:tc>
          <w:tcPr>
            <w:tcW w:w="2248" w:type="dxa"/>
            <w:gridSpan w:val="6"/>
            <w:tcBorders>
              <w:right w:val="single" w:sz="12" w:space="0" w:color="auto"/>
            </w:tcBorders>
          </w:tcPr>
          <w:p w14:paraId="58F46C7A" w14:textId="77777777" w:rsidR="007B11E5" w:rsidRDefault="007B11E5" w:rsidP="007B11E5">
            <w:pPr>
              <w:jc w:val="both"/>
            </w:pPr>
            <w:r>
              <w:rPr>
                <w:lang w:eastAsia="en-US"/>
              </w:rPr>
              <w:t>FF UK Bratislava</w:t>
            </w:r>
          </w:p>
        </w:tc>
        <w:tc>
          <w:tcPr>
            <w:tcW w:w="632" w:type="dxa"/>
            <w:gridSpan w:val="2"/>
            <w:tcBorders>
              <w:left w:val="single" w:sz="12" w:space="0" w:color="auto"/>
            </w:tcBorders>
            <w:shd w:val="clear" w:color="auto" w:fill="F7CAAC"/>
          </w:tcPr>
          <w:p w14:paraId="33F25B8A" w14:textId="77777777" w:rsidR="007B11E5" w:rsidRPr="00F20AEF" w:rsidRDefault="007B11E5" w:rsidP="007B11E5">
            <w:pPr>
              <w:jc w:val="both"/>
            </w:pPr>
            <w:r w:rsidRPr="00F20AEF">
              <w:rPr>
                <w:b/>
              </w:rPr>
              <w:t>WoS</w:t>
            </w:r>
          </w:p>
        </w:tc>
        <w:tc>
          <w:tcPr>
            <w:tcW w:w="693" w:type="dxa"/>
            <w:shd w:val="clear" w:color="auto" w:fill="F7CAAC"/>
          </w:tcPr>
          <w:p w14:paraId="73AE8117" w14:textId="77777777" w:rsidR="007B11E5" w:rsidRPr="00F20AEF" w:rsidRDefault="007B11E5" w:rsidP="007B11E5">
            <w:pPr>
              <w:jc w:val="both"/>
              <w:rPr>
                <w:sz w:val="18"/>
              </w:rPr>
            </w:pPr>
            <w:r w:rsidRPr="00F20AEF">
              <w:rPr>
                <w:b/>
                <w:sz w:val="18"/>
              </w:rPr>
              <w:t>Scopus</w:t>
            </w:r>
          </w:p>
        </w:tc>
        <w:tc>
          <w:tcPr>
            <w:tcW w:w="694" w:type="dxa"/>
            <w:shd w:val="clear" w:color="auto" w:fill="F7CAAC"/>
          </w:tcPr>
          <w:p w14:paraId="089B45E5" w14:textId="77777777" w:rsidR="007B11E5" w:rsidRDefault="007B11E5" w:rsidP="007B11E5">
            <w:pPr>
              <w:jc w:val="both"/>
            </w:pPr>
            <w:r>
              <w:rPr>
                <w:b/>
                <w:sz w:val="18"/>
              </w:rPr>
              <w:t>ostatní</w:t>
            </w:r>
          </w:p>
        </w:tc>
      </w:tr>
      <w:tr w:rsidR="007B11E5" w14:paraId="1A256D2D" w14:textId="77777777" w:rsidTr="007B11E5">
        <w:trPr>
          <w:cantSplit/>
          <w:trHeight w:val="70"/>
        </w:trPr>
        <w:tc>
          <w:tcPr>
            <w:tcW w:w="3347" w:type="dxa"/>
            <w:gridSpan w:val="4"/>
            <w:shd w:val="clear" w:color="auto" w:fill="F7CAAC"/>
          </w:tcPr>
          <w:p w14:paraId="56BDFAFF" w14:textId="77777777" w:rsidR="007B11E5" w:rsidRDefault="007B11E5" w:rsidP="007B11E5">
            <w:pPr>
              <w:jc w:val="both"/>
            </w:pPr>
            <w:r>
              <w:rPr>
                <w:b/>
              </w:rPr>
              <w:t>Obor jmenovacího řízení</w:t>
            </w:r>
          </w:p>
        </w:tc>
        <w:tc>
          <w:tcPr>
            <w:tcW w:w="2245" w:type="dxa"/>
            <w:gridSpan w:val="5"/>
            <w:shd w:val="clear" w:color="auto" w:fill="F7CAAC"/>
          </w:tcPr>
          <w:p w14:paraId="5152EB04" w14:textId="77777777" w:rsidR="007B11E5" w:rsidRDefault="007B11E5" w:rsidP="007B11E5">
            <w:pPr>
              <w:jc w:val="both"/>
            </w:pPr>
            <w:r>
              <w:rPr>
                <w:b/>
              </w:rPr>
              <w:t>Rok udělení hodnosti</w:t>
            </w:r>
          </w:p>
        </w:tc>
        <w:tc>
          <w:tcPr>
            <w:tcW w:w="2248" w:type="dxa"/>
            <w:gridSpan w:val="6"/>
            <w:tcBorders>
              <w:right w:val="single" w:sz="12" w:space="0" w:color="auto"/>
            </w:tcBorders>
            <w:shd w:val="clear" w:color="auto" w:fill="F7CAAC"/>
          </w:tcPr>
          <w:p w14:paraId="750EE53F" w14:textId="77777777" w:rsidR="007B11E5" w:rsidRDefault="007B11E5" w:rsidP="007B11E5">
            <w:pPr>
              <w:jc w:val="both"/>
            </w:pPr>
            <w:r>
              <w:rPr>
                <w:b/>
              </w:rPr>
              <w:t>Řízení konáno na VŠ</w:t>
            </w:r>
          </w:p>
        </w:tc>
        <w:tc>
          <w:tcPr>
            <w:tcW w:w="632" w:type="dxa"/>
            <w:gridSpan w:val="2"/>
            <w:tcBorders>
              <w:left w:val="single" w:sz="12" w:space="0" w:color="auto"/>
            </w:tcBorders>
          </w:tcPr>
          <w:p w14:paraId="577D9833" w14:textId="77777777" w:rsidR="007B11E5" w:rsidRPr="000B2E00" w:rsidRDefault="007B11E5" w:rsidP="007B11E5">
            <w:pPr>
              <w:jc w:val="both"/>
              <w:rPr>
                <w:b/>
              </w:rPr>
            </w:pPr>
            <w:r w:rsidRPr="000B2E00">
              <w:rPr>
                <w:b/>
              </w:rPr>
              <w:t>1</w:t>
            </w:r>
          </w:p>
        </w:tc>
        <w:tc>
          <w:tcPr>
            <w:tcW w:w="693" w:type="dxa"/>
          </w:tcPr>
          <w:p w14:paraId="0844AF2D" w14:textId="77777777" w:rsidR="007B11E5" w:rsidRPr="000B2E00" w:rsidRDefault="007B11E5" w:rsidP="007B11E5">
            <w:pPr>
              <w:jc w:val="both"/>
              <w:rPr>
                <w:b/>
              </w:rPr>
            </w:pPr>
            <w:r w:rsidRPr="000B2E00">
              <w:rPr>
                <w:b/>
              </w:rPr>
              <w:t>1</w:t>
            </w:r>
          </w:p>
        </w:tc>
        <w:tc>
          <w:tcPr>
            <w:tcW w:w="694" w:type="dxa"/>
          </w:tcPr>
          <w:p w14:paraId="4E01123C" w14:textId="45042035" w:rsidR="007B11E5" w:rsidRDefault="00241AE5" w:rsidP="007B11E5">
            <w:pPr>
              <w:jc w:val="both"/>
              <w:rPr>
                <w:b/>
              </w:rPr>
            </w:pPr>
            <w:r>
              <w:rPr>
                <w:b/>
              </w:rPr>
              <w:t>54</w:t>
            </w:r>
          </w:p>
        </w:tc>
      </w:tr>
      <w:tr w:rsidR="007B11E5" w14:paraId="40F898F3" w14:textId="77777777" w:rsidTr="007B11E5">
        <w:trPr>
          <w:trHeight w:val="205"/>
        </w:trPr>
        <w:tc>
          <w:tcPr>
            <w:tcW w:w="3347" w:type="dxa"/>
            <w:gridSpan w:val="4"/>
          </w:tcPr>
          <w:p w14:paraId="28DA27F9" w14:textId="77777777" w:rsidR="007B11E5" w:rsidRDefault="007B11E5" w:rsidP="007B11E5">
            <w:pPr>
              <w:jc w:val="both"/>
            </w:pPr>
          </w:p>
        </w:tc>
        <w:tc>
          <w:tcPr>
            <w:tcW w:w="2245" w:type="dxa"/>
            <w:gridSpan w:val="5"/>
          </w:tcPr>
          <w:p w14:paraId="543C4004" w14:textId="77777777" w:rsidR="007B11E5" w:rsidRDefault="007B11E5" w:rsidP="007B11E5">
            <w:pPr>
              <w:jc w:val="both"/>
            </w:pPr>
          </w:p>
        </w:tc>
        <w:tc>
          <w:tcPr>
            <w:tcW w:w="2248" w:type="dxa"/>
            <w:gridSpan w:val="6"/>
            <w:tcBorders>
              <w:right w:val="single" w:sz="12" w:space="0" w:color="auto"/>
            </w:tcBorders>
          </w:tcPr>
          <w:p w14:paraId="2670BB03" w14:textId="77777777" w:rsidR="007B11E5" w:rsidRDefault="007B11E5" w:rsidP="007B11E5">
            <w:pPr>
              <w:jc w:val="both"/>
            </w:pPr>
          </w:p>
        </w:tc>
        <w:tc>
          <w:tcPr>
            <w:tcW w:w="1325" w:type="dxa"/>
            <w:gridSpan w:val="3"/>
            <w:tcBorders>
              <w:left w:val="single" w:sz="12" w:space="0" w:color="auto"/>
            </w:tcBorders>
            <w:shd w:val="clear" w:color="auto" w:fill="FBD4B4"/>
            <w:vAlign w:val="center"/>
          </w:tcPr>
          <w:p w14:paraId="4DC32899" w14:textId="77777777" w:rsidR="007B11E5" w:rsidRPr="00F20AEF" w:rsidRDefault="007B11E5" w:rsidP="007B11E5">
            <w:pPr>
              <w:jc w:val="both"/>
              <w:rPr>
                <w:b/>
                <w:sz w:val="18"/>
              </w:rPr>
            </w:pPr>
            <w:r w:rsidRPr="00F20AEF">
              <w:rPr>
                <w:b/>
                <w:sz w:val="18"/>
              </w:rPr>
              <w:t>H-index WoS/Scopus</w:t>
            </w:r>
          </w:p>
        </w:tc>
        <w:tc>
          <w:tcPr>
            <w:tcW w:w="694" w:type="dxa"/>
            <w:vAlign w:val="center"/>
          </w:tcPr>
          <w:p w14:paraId="52F94C7F" w14:textId="284B96A4" w:rsidR="007B11E5" w:rsidRDefault="007B11E5" w:rsidP="007B11E5">
            <w:pPr>
              <w:rPr>
                <w:b/>
              </w:rPr>
            </w:pPr>
            <w:r>
              <w:rPr>
                <w:b/>
              </w:rPr>
              <w:t xml:space="preserve">    </w:t>
            </w:r>
            <w:r w:rsidR="00241AE5">
              <w:rPr>
                <w:b/>
              </w:rPr>
              <w:t>1</w:t>
            </w:r>
            <w:r>
              <w:rPr>
                <w:b/>
              </w:rPr>
              <w:t>/</w:t>
            </w:r>
            <w:r w:rsidR="00241AE5">
              <w:rPr>
                <w:b/>
              </w:rPr>
              <w:t>1</w:t>
            </w:r>
          </w:p>
        </w:tc>
      </w:tr>
      <w:tr w:rsidR="007B11E5" w14:paraId="407BF0CD" w14:textId="77777777" w:rsidTr="007B11E5">
        <w:tc>
          <w:tcPr>
            <w:tcW w:w="9859" w:type="dxa"/>
            <w:gridSpan w:val="19"/>
            <w:shd w:val="clear" w:color="auto" w:fill="F7CAAC"/>
          </w:tcPr>
          <w:p w14:paraId="1C1082F0" w14:textId="77777777" w:rsidR="007B11E5" w:rsidRDefault="007B11E5" w:rsidP="007B11E5">
            <w:pPr>
              <w:jc w:val="both"/>
              <w:rPr>
                <w:b/>
              </w:rPr>
            </w:pPr>
            <w:r>
              <w:rPr>
                <w:b/>
              </w:rPr>
              <w:t xml:space="preserve">Přehled o nejvýznamnější publikační a další tvůrčí činnosti nebo další profesní činnosti u odborníků z praxe vztahující se k zabezpečovaným předmětům </w:t>
            </w:r>
          </w:p>
        </w:tc>
      </w:tr>
      <w:tr w:rsidR="007B11E5" w14:paraId="60843F1F" w14:textId="77777777" w:rsidTr="00B53A71">
        <w:trPr>
          <w:trHeight w:val="694"/>
        </w:trPr>
        <w:tc>
          <w:tcPr>
            <w:tcW w:w="9859" w:type="dxa"/>
            <w:gridSpan w:val="19"/>
          </w:tcPr>
          <w:p w14:paraId="6DD1CA7A" w14:textId="77777777" w:rsidR="007B11E5" w:rsidRDefault="007B11E5" w:rsidP="007B11E5">
            <w:r>
              <w:t>WEBEROVÁ, D., BAČUVČÍK, R., KAZÍK, M. ČERNÁ, J. (2022). Composition and</w:t>
            </w:r>
            <w:r>
              <w:br/>
              <w:t xml:space="preserve">Perception of Background Music in Selected Hospitality Facilities in the Czech Republic. In. </w:t>
            </w:r>
            <w:r>
              <w:rPr>
                <w:i/>
              </w:rPr>
              <w:t>Communication Today</w:t>
            </w:r>
            <w:r>
              <w:t>. Vol. 13, No. 1/2022. ISSN 1338-130X</w:t>
            </w:r>
          </w:p>
          <w:p w14:paraId="24519AA4" w14:textId="77777777" w:rsidR="007B11E5" w:rsidRDefault="007B11E5" w:rsidP="007B11E5">
            <w:r>
              <w:t>BAČUVČÍK, R. (2021). </w:t>
            </w:r>
            <w:r>
              <w:rPr>
                <w:i/>
                <w:iCs/>
              </w:rPr>
              <w:t>Vnímání hudby v televizní reklamě</w:t>
            </w:r>
            <w:r>
              <w:t>. Zlín: Univerzita Tomáše Bati ve Zlíně, 226 s. ISBN 978-80-</w:t>
            </w:r>
            <w:r>
              <w:rPr>
                <w:bCs/>
              </w:rPr>
              <w:t>7678-057-6</w:t>
            </w:r>
            <w:r>
              <w:t xml:space="preserve">. DOI: </w:t>
            </w:r>
            <w:r>
              <w:rPr>
                <w:bCs/>
              </w:rPr>
              <w:t>https://doi.org/10.7441/978-80-7678-057-6</w:t>
            </w:r>
          </w:p>
          <w:p w14:paraId="69A643D7" w14:textId="77777777" w:rsidR="007B11E5" w:rsidRDefault="007B11E5" w:rsidP="007B11E5">
            <w:r>
              <w:t>BAČUVČÍK, R. (2020). </w:t>
            </w:r>
            <w:r>
              <w:rPr>
                <w:i/>
                <w:iCs/>
              </w:rPr>
              <w:t>Hudba v obchodním prostředí: kvantitativní a kvalitativní analýza</w:t>
            </w:r>
            <w:r>
              <w:t>. Zlín: Univerzita Tomáše Bati ve Zlíně, 190 s. ISBN 978-80-7454-954-0.</w:t>
            </w:r>
          </w:p>
          <w:p w14:paraId="2A858D23" w14:textId="77777777" w:rsidR="007B11E5" w:rsidRDefault="007B11E5" w:rsidP="007B11E5">
            <w:pPr>
              <w:rPr>
                <w:b/>
              </w:rPr>
            </w:pPr>
            <w:r>
              <w:t xml:space="preserve">ŠINDLERYOVÁ BUTORACOVÁ, I., BAČUVČÍK, R. (2019). Dreams and reality – church versus target groups. </w:t>
            </w:r>
            <w:r>
              <w:rPr>
                <w:i/>
              </w:rPr>
              <w:t>European Journal of Science and Theology,</w:t>
            </w:r>
            <w:r>
              <w:t xml:space="preserve"> </w:t>
            </w:r>
            <w:r>
              <w:rPr>
                <w:i/>
              </w:rPr>
              <w:t>15,</w:t>
            </w:r>
            <w:r>
              <w:t xml:space="preserve"> 47-59. </w:t>
            </w:r>
            <w:r>
              <w:br/>
              <w:t>BAČUVČÍKOVÁ, P., BAČUVČÍK, R. (2018). Lachen in der Fernsehwerbung. </w:t>
            </w:r>
            <w:r>
              <w:rPr>
                <w:i/>
                <w:iCs/>
              </w:rPr>
              <w:t>Zeitschrift fur Semiotik</w:t>
            </w:r>
            <w:r>
              <w:t> [online]. Vol. 40, iss. 3-4, s. 103-134. [cit. 2022-04-11]. ISSN 0170-6241. Dostupné z: https://www.lehmanns.de/shop/sozialwissenschaften/55318760-9783958096714-zeitschrift-fuer-semiotik-mit-beitraegen-von-martin-brunner-thorsten-roelcke-peter-klimczak-und-guenther-wirsching-arnold-groh-sylvia-jaki-petra-bacuvcikova-und-radim-bacuvcik-sowie-robert-boroch.</w:t>
            </w:r>
          </w:p>
        </w:tc>
      </w:tr>
      <w:tr w:rsidR="007B11E5" w14:paraId="7536AA43" w14:textId="77777777" w:rsidTr="007B11E5">
        <w:trPr>
          <w:trHeight w:val="218"/>
        </w:trPr>
        <w:tc>
          <w:tcPr>
            <w:tcW w:w="9859" w:type="dxa"/>
            <w:gridSpan w:val="19"/>
            <w:shd w:val="clear" w:color="auto" w:fill="F7CAAC"/>
          </w:tcPr>
          <w:p w14:paraId="4C766612" w14:textId="77777777" w:rsidR="007B11E5" w:rsidRDefault="007B11E5" w:rsidP="007B11E5">
            <w:pPr>
              <w:rPr>
                <w:b/>
              </w:rPr>
            </w:pPr>
            <w:r>
              <w:rPr>
                <w:b/>
              </w:rPr>
              <w:t>Působení v zahraničí</w:t>
            </w:r>
          </w:p>
        </w:tc>
      </w:tr>
      <w:tr w:rsidR="007B11E5" w14:paraId="135C1102" w14:textId="77777777" w:rsidTr="00D90B88">
        <w:trPr>
          <w:trHeight w:val="158"/>
        </w:trPr>
        <w:tc>
          <w:tcPr>
            <w:tcW w:w="9859" w:type="dxa"/>
            <w:gridSpan w:val="19"/>
          </w:tcPr>
          <w:p w14:paraId="4D2EB17E" w14:textId="77777777" w:rsidR="007B11E5" w:rsidRDefault="007B11E5" w:rsidP="007B11E5">
            <w:pPr>
              <w:rPr>
                <w:b/>
              </w:rPr>
            </w:pPr>
          </w:p>
        </w:tc>
      </w:tr>
      <w:tr w:rsidR="007B11E5" w14:paraId="45748107" w14:textId="77777777" w:rsidTr="007B11E5">
        <w:trPr>
          <w:cantSplit/>
          <w:trHeight w:val="470"/>
        </w:trPr>
        <w:tc>
          <w:tcPr>
            <w:tcW w:w="2518" w:type="dxa"/>
            <w:shd w:val="clear" w:color="auto" w:fill="F7CAAC"/>
          </w:tcPr>
          <w:p w14:paraId="4E053239" w14:textId="77777777" w:rsidR="007B11E5" w:rsidRDefault="007B11E5" w:rsidP="007B11E5">
            <w:pPr>
              <w:jc w:val="both"/>
              <w:rPr>
                <w:b/>
              </w:rPr>
            </w:pPr>
            <w:r>
              <w:rPr>
                <w:b/>
              </w:rPr>
              <w:t xml:space="preserve">Podpis </w:t>
            </w:r>
          </w:p>
        </w:tc>
        <w:tc>
          <w:tcPr>
            <w:tcW w:w="4536" w:type="dxa"/>
            <w:gridSpan w:val="11"/>
          </w:tcPr>
          <w:p w14:paraId="38648CE6" w14:textId="326FDEC0" w:rsidR="007B11E5" w:rsidRDefault="004752E9" w:rsidP="007B11E5">
            <w:pPr>
              <w:jc w:val="both"/>
            </w:pPr>
            <w:r>
              <w:t xml:space="preserve">Radim Bačuvčík </w:t>
            </w:r>
            <w:r w:rsidR="007B11E5">
              <w:t>v.</w:t>
            </w:r>
            <w:r>
              <w:t xml:space="preserve"> </w:t>
            </w:r>
            <w:r w:rsidR="007B11E5">
              <w:t>r</w:t>
            </w:r>
          </w:p>
        </w:tc>
        <w:tc>
          <w:tcPr>
            <w:tcW w:w="786" w:type="dxa"/>
            <w:gridSpan w:val="3"/>
            <w:shd w:val="clear" w:color="auto" w:fill="F7CAAC"/>
          </w:tcPr>
          <w:p w14:paraId="047E2561" w14:textId="77777777" w:rsidR="007B11E5" w:rsidRDefault="007B11E5" w:rsidP="007B11E5">
            <w:pPr>
              <w:jc w:val="both"/>
            </w:pPr>
            <w:r>
              <w:rPr>
                <w:b/>
              </w:rPr>
              <w:t>datum</w:t>
            </w:r>
          </w:p>
        </w:tc>
        <w:tc>
          <w:tcPr>
            <w:tcW w:w="2019" w:type="dxa"/>
            <w:gridSpan w:val="4"/>
          </w:tcPr>
          <w:p w14:paraId="766CBB33" w14:textId="5D184DAC" w:rsidR="007B11E5" w:rsidRDefault="00241AE5" w:rsidP="007B11E5">
            <w:pPr>
              <w:spacing w:line="256" w:lineRule="auto"/>
              <w:jc w:val="both"/>
              <w:rPr>
                <w:lang w:eastAsia="en-US"/>
              </w:rPr>
            </w:pPr>
            <w:r>
              <w:rPr>
                <w:lang w:eastAsia="en-US"/>
              </w:rPr>
              <w:t xml:space="preserve">20. 2. </w:t>
            </w:r>
            <w:r w:rsidR="00E50D64">
              <w:rPr>
                <w:lang w:eastAsia="en-US"/>
              </w:rPr>
              <w:t>2023</w:t>
            </w:r>
          </w:p>
          <w:p w14:paraId="44567FE0" w14:textId="77777777" w:rsidR="007B11E5" w:rsidRDefault="007B11E5" w:rsidP="007B11E5">
            <w:pPr>
              <w:ind w:firstLine="708"/>
              <w:jc w:val="both"/>
            </w:pPr>
          </w:p>
        </w:tc>
      </w:tr>
      <w:tr w:rsidR="00B855C7" w14:paraId="4766A8DD" w14:textId="77777777" w:rsidTr="001A0838">
        <w:tc>
          <w:tcPr>
            <w:tcW w:w="9859" w:type="dxa"/>
            <w:gridSpan w:val="19"/>
            <w:tcBorders>
              <w:bottom w:val="double" w:sz="4" w:space="0" w:color="auto"/>
            </w:tcBorders>
            <w:shd w:val="clear" w:color="auto" w:fill="BDD6EE"/>
          </w:tcPr>
          <w:p w14:paraId="42796D66" w14:textId="77777777" w:rsidR="00B855C7" w:rsidRDefault="00B855C7" w:rsidP="001A0838">
            <w:pPr>
              <w:jc w:val="both"/>
              <w:rPr>
                <w:b/>
                <w:sz w:val="28"/>
              </w:rPr>
            </w:pPr>
            <w:r>
              <w:rPr>
                <w:b/>
                <w:sz w:val="28"/>
              </w:rPr>
              <w:lastRenderedPageBreak/>
              <w:t>C-I – Personální zabezpečení</w:t>
            </w:r>
          </w:p>
        </w:tc>
      </w:tr>
      <w:tr w:rsidR="00B855C7" w14:paraId="52013B92" w14:textId="77777777" w:rsidTr="001A0838">
        <w:tc>
          <w:tcPr>
            <w:tcW w:w="2518" w:type="dxa"/>
            <w:tcBorders>
              <w:top w:val="double" w:sz="4" w:space="0" w:color="auto"/>
            </w:tcBorders>
            <w:shd w:val="clear" w:color="auto" w:fill="F7CAAC"/>
          </w:tcPr>
          <w:p w14:paraId="4868F2B6" w14:textId="77777777" w:rsidR="00B855C7" w:rsidRDefault="00B855C7" w:rsidP="001A0838">
            <w:pPr>
              <w:jc w:val="both"/>
              <w:rPr>
                <w:b/>
              </w:rPr>
            </w:pPr>
            <w:r>
              <w:rPr>
                <w:b/>
              </w:rPr>
              <w:t>Vysoká škola</w:t>
            </w:r>
          </w:p>
        </w:tc>
        <w:tc>
          <w:tcPr>
            <w:tcW w:w="7341" w:type="dxa"/>
            <w:gridSpan w:val="18"/>
          </w:tcPr>
          <w:p w14:paraId="7D341471" w14:textId="77777777" w:rsidR="00B855C7" w:rsidRDefault="00B855C7" w:rsidP="001A0838">
            <w:pPr>
              <w:jc w:val="both"/>
            </w:pPr>
            <w:r>
              <w:t>Univerzita Tomáše Bati ve Zlíně</w:t>
            </w:r>
          </w:p>
        </w:tc>
      </w:tr>
      <w:tr w:rsidR="00B855C7" w14:paraId="75749E28" w14:textId="77777777" w:rsidTr="001A0838">
        <w:tc>
          <w:tcPr>
            <w:tcW w:w="2518" w:type="dxa"/>
            <w:shd w:val="clear" w:color="auto" w:fill="F7CAAC"/>
          </w:tcPr>
          <w:p w14:paraId="14572815" w14:textId="77777777" w:rsidR="00B855C7" w:rsidRDefault="00B855C7" w:rsidP="001A0838">
            <w:pPr>
              <w:jc w:val="both"/>
              <w:rPr>
                <w:b/>
              </w:rPr>
            </w:pPr>
            <w:r>
              <w:rPr>
                <w:b/>
              </w:rPr>
              <w:t>Součást vysoké školy</w:t>
            </w:r>
          </w:p>
        </w:tc>
        <w:tc>
          <w:tcPr>
            <w:tcW w:w="7341" w:type="dxa"/>
            <w:gridSpan w:val="18"/>
          </w:tcPr>
          <w:p w14:paraId="6EA97183" w14:textId="77777777" w:rsidR="00B855C7" w:rsidRDefault="00B855C7" w:rsidP="001A0838">
            <w:pPr>
              <w:jc w:val="both"/>
            </w:pPr>
            <w:r>
              <w:t>Fakulta multimediálních komunikací</w:t>
            </w:r>
          </w:p>
        </w:tc>
      </w:tr>
      <w:tr w:rsidR="00B855C7" w14:paraId="716FFA4F" w14:textId="77777777" w:rsidTr="001A0838">
        <w:tc>
          <w:tcPr>
            <w:tcW w:w="2518" w:type="dxa"/>
            <w:shd w:val="clear" w:color="auto" w:fill="F7CAAC"/>
          </w:tcPr>
          <w:p w14:paraId="15E45035" w14:textId="77777777" w:rsidR="00B855C7" w:rsidRDefault="00B855C7" w:rsidP="001A0838">
            <w:pPr>
              <w:jc w:val="both"/>
              <w:rPr>
                <w:b/>
              </w:rPr>
            </w:pPr>
            <w:r>
              <w:rPr>
                <w:b/>
              </w:rPr>
              <w:t>Název studijního programu</w:t>
            </w:r>
          </w:p>
        </w:tc>
        <w:tc>
          <w:tcPr>
            <w:tcW w:w="7341" w:type="dxa"/>
            <w:gridSpan w:val="18"/>
          </w:tcPr>
          <w:p w14:paraId="72E5B57A" w14:textId="77777777" w:rsidR="00B855C7" w:rsidRDefault="00B855C7" w:rsidP="001A0838">
            <w:pPr>
              <w:jc w:val="both"/>
            </w:pPr>
            <w:r>
              <w:t>Design</w:t>
            </w:r>
          </w:p>
        </w:tc>
      </w:tr>
      <w:tr w:rsidR="00B855C7" w14:paraId="30A2DA26" w14:textId="77777777" w:rsidTr="001A0838">
        <w:tc>
          <w:tcPr>
            <w:tcW w:w="2518" w:type="dxa"/>
            <w:shd w:val="clear" w:color="auto" w:fill="F7CAAC"/>
          </w:tcPr>
          <w:p w14:paraId="6FE2A59A" w14:textId="77777777" w:rsidR="00B855C7" w:rsidRDefault="00B855C7" w:rsidP="001A0838">
            <w:pPr>
              <w:jc w:val="both"/>
              <w:rPr>
                <w:b/>
              </w:rPr>
            </w:pPr>
            <w:r>
              <w:rPr>
                <w:b/>
              </w:rPr>
              <w:t>Jméno a příjmení</w:t>
            </w:r>
          </w:p>
        </w:tc>
        <w:tc>
          <w:tcPr>
            <w:tcW w:w="4536" w:type="dxa"/>
            <w:gridSpan w:val="11"/>
          </w:tcPr>
          <w:p w14:paraId="64F7FD5A" w14:textId="77777777" w:rsidR="00B855C7" w:rsidRDefault="00B855C7" w:rsidP="001A0838">
            <w:pPr>
              <w:jc w:val="both"/>
            </w:pPr>
            <w:r>
              <w:t>Jaroslav Bílka</w:t>
            </w:r>
          </w:p>
        </w:tc>
        <w:tc>
          <w:tcPr>
            <w:tcW w:w="709" w:type="dxa"/>
            <w:gridSpan w:val="2"/>
            <w:shd w:val="clear" w:color="auto" w:fill="F7CAAC"/>
          </w:tcPr>
          <w:p w14:paraId="18BF6201" w14:textId="77777777" w:rsidR="00B855C7" w:rsidRDefault="00B855C7" w:rsidP="001A0838">
            <w:pPr>
              <w:jc w:val="both"/>
              <w:rPr>
                <w:b/>
              </w:rPr>
            </w:pPr>
            <w:r>
              <w:rPr>
                <w:b/>
              </w:rPr>
              <w:t>Tituly</w:t>
            </w:r>
          </w:p>
        </w:tc>
        <w:tc>
          <w:tcPr>
            <w:tcW w:w="2096" w:type="dxa"/>
            <w:gridSpan w:val="5"/>
          </w:tcPr>
          <w:p w14:paraId="011F80F5" w14:textId="77777777" w:rsidR="00B855C7" w:rsidRDefault="00B855C7" w:rsidP="001A0838">
            <w:pPr>
              <w:jc w:val="both"/>
            </w:pPr>
            <w:r>
              <w:t>Ing.</w:t>
            </w:r>
          </w:p>
        </w:tc>
      </w:tr>
      <w:tr w:rsidR="00B855C7" w14:paraId="70125B39" w14:textId="77777777" w:rsidTr="001A0838">
        <w:tc>
          <w:tcPr>
            <w:tcW w:w="2518" w:type="dxa"/>
            <w:shd w:val="clear" w:color="auto" w:fill="F7CAAC"/>
          </w:tcPr>
          <w:p w14:paraId="72979E8C" w14:textId="77777777" w:rsidR="00B855C7" w:rsidRDefault="00B855C7" w:rsidP="001A0838">
            <w:pPr>
              <w:jc w:val="both"/>
              <w:rPr>
                <w:b/>
              </w:rPr>
            </w:pPr>
            <w:r>
              <w:rPr>
                <w:b/>
              </w:rPr>
              <w:t>Rok narození</w:t>
            </w:r>
          </w:p>
        </w:tc>
        <w:tc>
          <w:tcPr>
            <w:tcW w:w="829" w:type="dxa"/>
            <w:gridSpan w:val="3"/>
          </w:tcPr>
          <w:p w14:paraId="3DAA55C9" w14:textId="77777777" w:rsidR="00B855C7" w:rsidRDefault="00B855C7" w:rsidP="001A0838">
            <w:pPr>
              <w:jc w:val="both"/>
            </w:pPr>
            <w:r>
              <w:t>1959</w:t>
            </w:r>
          </w:p>
        </w:tc>
        <w:tc>
          <w:tcPr>
            <w:tcW w:w="1721" w:type="dxa"/>
            <w:gridSpan w:val="2"/>
            <w:shd w:val="clear" w:color="auto" w:fill="F7CAAC"/>
          </w:tcPr>
          <w:p w14:paraId="4AA9D80F" w14:textId="77777777" w:rsidR="00B855C7" w:rsidRDefault="00B855C7" w:rsidP="001A0838">
            <w:pPr>
              <w:jc w:val="both"/>
              <w:rPr>
                <w:b/>
              </w:rPr>
            </w:pPr>
            <w:r>
              <w:rPr>
                <w:b/>
              </w:rPr>
              <w:t>typ vztahu k VŠ</w:t>
            </w:r>
          </w:p>
        </w:tc>
        <w:tc>
          <w:tcPr>
            <w:tcW w:w="992" w:type="dxa"/>
            <w:gridSpan w:val="5"/>
          </w:tcPr>
          <w:p w14:paraId="2D014702" w14:textId="77777777" w:rsidR="0078393D" w:rsidRDefault="0078393D" w:rsidP="0078393D">
            <w:pPr>
              <w:jc w:val="both"/>
            </w:pPr>
            <w:r>
              <w:t>DPP</w:t>
            </w:r>
          </w:p>
          <w:p w14:paraId="70D2A1B2" w14:textId="05807B27" w:rsidR="00B855C7" w:rsidRDefault="00B855C7" w:rsidP="001A0838">
            <w:pPr>
              <w:jc w:val="both"/>
            </w:pPr>
          </w:p>
        </w:tc>
        <w:tc>
          <w:tcPr>
            <w:tcW w:w="994" w:type="dxa"/>
            <w:shd w:val="clear" w:color="auto" w:fill="F7CAAC"/>
          </w:tcPr>
          <w:p w14:paraId="5B92193B" w14:textId="77777777" w:rsidR="00B855C7" w:rsidRDefault="00B855C7" w:rsidP="001A0838">
            <w:pPr>
              <w:jc w:val="both"/>
              <w:rPr>
                <w:b/>
              </w:rPr>
            </w:pPr>
            <w:r>
              <w:rPr>
                <w:b/>
              </w:rPr>
              <w:t>rozsah</w:t>
            </w:r>
          </w:p>
        </w:tc>
        <w:tc>
          <w:tcPr>
            <w:tcW w:w="709" w:type="dxa"/>
            <w:gridSpan w:val="2"/>
          </w:tcPr>
          <w:p w14:paraId="0EDED81C" w14:textId="0868B5A6" w:rsidR="00B855C7" w:rsidRDefault="00E9648E" w:rsidP="001A0838">
            <w:pPr>
              <w:jc w:val="both"/>
            </w:pPr>
            <w:r>
              <w:t>2h/t</w:t>
            </w:r>
          </w:p>
        </w:tc>
        <w:tc>
          <w:tcPr>
            <w:tcW w:w="709" w:type="dxa"/>
            <w:gridSpan w:val="3"/>
            <w:shd w:val="clear" w:color="auto" w:fill="F7CAAC"/>
          </w:tcPr>
          <w:p w14:paraId="16155E53" w14:textId="77777777" w:rsidR="00B855C7" w:rsidRDefault="00B855C7" w:rsidP="001A0838">
            <w:pPr>
              <w:jc w:val="both"/>
              <w:rPr>
                <w:b/>
              </w:rPr>
            </w:pPr>
            <w:r>
              <w:rPr>
                <w:b/>
              </w:rPr>
              <w:t>do kdy</w:t>
            </w:r>
          </w:p>
        </w:tc>
        <w:tc>
          <w:tcPr>
            <w:tcW w:w="1387" w:type="dxa"/>
            <w:gridSpan w:val="2"/>
          </w:tcPr>
          <w:p w14:paraId="4CD059D0" w14:textId="4DD0A484" w:rsidR="00B855C7" w:rsidRDefault="00B855C7" w:rsidP="001A0838">
            <w:pPr>
              <w:jc w:val="both"/>
            </w:pPr>
          </w:p>
        </w:tc>
      </w:tr>
      <w:tr w:rsidR="00B855C7" w14:paraId="69EA11EA" w14:textId="77777777" w:rsidTr="001A0838">
        <w:tc>
          <w:tcPr>
            <w:tcW w:w="5068" w:type="dxa"/>
            <w:gridSpan w:val="6"/>
            <w:shd w:val="clear" w:color="auto" w:fill="F7CAAC"/>
          </w:tcPr>
          <w:p w14:paraId="0B4291AC" w14:textId="77777777" w:rsidR="00B855C7" w:rsidRDefault="00B855C7" w:rsidP="001A0838">
            <w:pPr>
              <w:jc w:val="both"/>
              <w:rPr>
                <w:b/>
              </w:rPr>
            </w:pPr>
            <w:r>
              <w:rPr>
                <w:b/>
              </w:rPr>
              <w:t>Typ vztahu na součásti VŠ, která uskutečňuje st. program</w:t>
            </w:r>
          </w:p>
        </w:tc>
        <w:tc>
          <w:tcPr>
            <w:tcW w:w="992" w:type="dxa"/>
            <w:gridSpan w:val="5"/>
          </w:tcPr>
          <w:p w14:paraId="13DB1F9F" w14:textId="2944D35C" w:rsidR="00B855C7" w:rsidRDefault="0021199D" w:rsidP="001A0838">
            <w:pPr>
              <w:jc w:val="both"/>
            </w:pPr>
            <w:r>
              <w:t>DPP</w:t>
            </w:r>
          </w:p>
        </w:tc>
        <w:tc>
          <w:tcPr>
            <w:tcW w:w="994" w:type="dxa"/>
            <w:shd w:val="clear" w:color="auto" w:fill="F7CAAC"/>
          </w:tcPr>
          <w:p w14:paraId="5858C9B6" w14:textId="77777777" w:rsidR="00B855C7" w:rsidRDefault="00B855C7" w:rsidP="001A0838">
            <w:pPr>
              <w:jc w:val="both"/>
              <w:rPr>
                <w:b/>
              </w:rPr>
            </w:pPr>
            <w:r>
              <w:rPr>
                <w:b/>
              </w:rPr>
              <w:t>rozsah</w:t>
            </w:r>
          </w:p>
        </w:tc>
        <w:tc>
          <w:tcPr>
            <w:tcW w:w="709" w:type="dxa"/>
            <w:gridSpan w:val="2"/>
          </w:tcPr>
          <w:p w14:paraId="613F38BC" w14:textId="340D65F1" w:rsidR="00B855C7" w:rsidRDefault="00E9648E" w:rsidP="001A0838">
            <w:pPr>
              <w:jc w:val="both"/>
            </w:pPr>
            <w:r>
              <w:t>2h/t</w:t>
            </w:r>
          </w:p>
        </w:tc>
        <w:tc>
          <w:tcPr>
            <w:tcW w:w="709" w:type="dxa"/>
            <w:gridSpan w:val="3"/>
            <w:shd w:val="clear" w:color="auto" w:fill="F7CAAC"/>
          </w:tcPr>
          <w:p w14:paraId="51707A88" w14:textId="77777777" w:rsidR="00B855C7" w:rsidRDefault="00B855C7" w:rsidP="001A0838">
            <w:pPr>
              <w:jc w:val="both"/>
              <w:rPr>
                <w:b/>
              </w:rPr>
            </w:pPr>
            <w:r>
              <w:rPr>
                <w:b/>
              </w:rPr>
              <w:t>do kdy</w:t>
            </w:r>
          </w:p>
        </w:tc>
        <w:tc>
          <w:tcPr>
            <w:tcW w:w="1387" w:type="dxa"/>
            <w:gridSpan w:val="2"/>
          </w:tcPr>
          <w:p w14:paraId="6319A55F" w14:textId="58443EB5" w:rsidR="00B855C7" w:rsidRDefault="00B855C7" w:rsidP="001A0838">
            <w:pPr>
              <w:jc w:val="both"/>
            </w:pPr>
          </w:p>
        </w:tc>
      </w:tr>
      <w:tr w:rsidR="00B855C7" w14:paraId="70302433" w14:textId="77777777" w:rsidTr="001A0838">
        <w:tc>
          <w:tcPr>
            <w:tcW w:w="6060" w:type="dxa"/>
            <w:gridSpan w:val="11"/>
            <w:shd w:val="clear" w:color="auto" w:fill="F7CAAC"/>
          </w:tcPr>
          <w:p w14:paraId="53BE2722" w14:textId="77777777" w:rsidR="00B855C7" w:rsidRDefault="00B855C7" w:rsidP="001A0838">
            <w:pPr>
              <w:jc w:val="both"/>
            </w:pPr>
            <w:r>
              <w:rPr>
                <w:b/>
              </w:rPr>
              <w:t>Další současná působení jako akademický pracovník na jiných VŠ</w:t>
            </w:r>
          </w:p>
        </w:tc>
        <w:tc>
          <w:tcPr>
            <w:tcW w:w="1703" w:type="dxa"/>
            <w:gridSpan w:val="3"/>
            <w:shd w:val="clear" w:color="auto" w:fill="F7CAAC"/>
          </w:tcPr>
          <w:p w14:paraId="40F0171F" w14:textId="77777777" w:rsidR="00B855C7" w:rsidRDefault="00B855C7" w:rsidP="001A0838">
            <w:pPr>
              <w:jc w:val="both"/>
              <w:rPr>
                <w:b/>
              </w:rPr>
            </w:pPr>
            <w:r>
              <w:rPr>
                <w:b/>
              </w:rPr>
              <w:t>typ prac. vztahu</w:t>
            </w:r>
          </w:p>
        </w:tc>
        <w:tc>
          <w:tcPr>
            <w:tcW w:w="2096" w:type="dxa"/>
            <w:gridSpan w:val="5"/>
            <w:shd w:val="clear" w:color="auto" w:fill="F7CAAC"/>
          </w:tcPr>
          <w:p w14:paraId="55B3DCF2" w14:textId="77777777" w:rsidR="00B855C7" w:rsidRDefault="00B855C7" w:rsidP="001A0838">
            <w:pPr>
              <w:jc w:val="both"/>
              <w:rPr>
                <w:b/>
              </w:rPr>
            </w:pPr>
            <w:r>
              <w:rPr>
                <w:b/>
              </w:rPr>
              <w:t>rozsah</w:t>
            </w:r>
          </w:p>
        </w:tc>
      </w:tr>
      <w:tr w:rsidR="00B855C7" w14:paraId="4E28667D" w14:textId="77777777" w:rsidTr="001A0838">
        <w:tc>
          <w:tcPr>
            <w:tcW w:w="6060" w:type="dxa"/>
            <w:gridSpan w:val="11"/>
          </w:tcPr>
          <w:p w14:paraId="01E9B523" w14:textId="77777777" w:rsidR="00B855C7" w:rsidRDefault="00B855C7" w:rsidP="001A0838">
            <w:pPr>
              <w:jc w:val="both"/>
            </w:pPr>
          </w:p>
        </w:tc>
        <w:tc>
          <w:tcPr>
            <w:tcW w:w="1703" w:type="dxa"/>
            <w:gridSpan w:val="3"/>
          </w:tcPr>
          <w:p w14:paraId="7DD6B5E2" w14:textId="77777777" w:rsidR="00B855C7" w:rsidRDefault="00B855C7" w:rsidP="001A0838">
            <w:pPr>
              <w:jc w:val="both"/>
            </w:pPr>
          </w:p>
        </w:tc>
        <w:tc>
          <w:tcPr>
            <w:tcW w:w="2096" w:type="dxa"/>
            <w:gridSpan w:val="5"/>
          </w:tcPr>
          <w:p w14:paraId="310CABD2" w14:textId="77777777" w:rsidR="00B855C7" w:rsidRDefault="00B855C7" w:rsidP="001A0838">
            <w:pPr>
              <w:jc w:val="both"/>
            </w:pPr>
          </w:p>
        </w:tc>
      </w:tr>
      <w:tr w:rsidR="00B855C7" w14:paraId="34C0FD11" w14:textId="77777777" w:rsidTr="001A0838">
        <w:tc>
          <w:tcPr>
            <w:tcW w:w="6060" w:type="dxa"/>
            <w:gridSpan w:val="11"/>
          </w:tcPr>
          <w:p w14:paraId="2BF16CA5" w14:textId="77777777" w:rsidR="00B855C7" w:rsidRDefault="00B855C7" w:rsidP="001A0838">
            <w:pPr>
              <w:jc w:val="both"/>
            </w:pPr>
          </w:p>
        </w:tc>
        <w:tc>
          <w:tcPr>
            <w:tcW w:w="1703" w:type="dxa"/>
            <w:gridSpan w:val="3"/>
          </w:tcPr>
          <w:p w14:paraId="67E1B5A1" w14:textId="77777777" w:rsidR="00B855C7" w:rsidRDefault="00B855C7" w:rsidP="001A0838">
            <w:pPr>
              <w:jc w:val="both"/>
            </w:pPr>
          </w:p>
        </w:tc>
        <w:tc>
          <w:tcPr>
            <w:tcW w:w="2096" w:type="dxa"/>
            <w:gridSpan w:val="5"/>
          </w:tcPr>
          <w:p w14:paraId="5901CA76" w14:textId="77777777" w:rsidR="00B855C7" w:rsidRDefault="00B855C7" w:rsidP="001A0838">
            <w:pPr>
              <w:jc w:val="both"/>
            </w:pPr>
          </w:p>
        </w:tc>
      </w:tr>
      <w:tr w:rsidR="00B855C7" w14:paraId="5E02CD33" w14:textId="77777777" w:rsidTr="001A0838">
        <w:tc>
          <w:tcPr>
            <w:tcW w:w="9859" w:type="dxa"/>
            <w:gridSpan w:val="19"/>
            <w:shd w:val="clear" w:color="auto" w:fill="F7CAAC"/>
          </w:tcPr>
          <w:p w14:paraId="6AB933BD" w14:textId="77777777" w:rsidR="00B855C7" w:rsidRDefault="00B855C7" w:rsidP="001A0838">
            <w:pPr>
              <w:jc w:val="both"/>
            </w:pPr>
            <w:r>
              <w:rPr>
                <w:b/>
              </w:rPr>
              <w:t>Předměty příslušného studijního programu a způsob zapojení do jejich výuky, příp. další zapojení do uskutečňování studijního programu</w:t>
            </w:r>
          </w:p>
        </w:tc>
      </w:tr>
      <w:tr w:rsidR="00B855C7" w:rsidRPr="002827C6" w14:paraId="378E1788" w14:textId="77777777" w:rsidTr="00E153D9">
        <w:trPr>
          <w:trHeight w:val="246"/>
        </w:trPr>
        <w:tc>
          <w:tcPr>
            <w:tcW w:w="9859" w:type="dxa"/>
            <w:gridSpan w:val="19"/>
            <w:tcBorders>
              <w:top w:val="nil"/>
            </w:tcBorders>
          </w:tcPr>
          <w:p w14:paraId="363C04BA" w14:textId="78C7E1F0" w:rsidR="00B855C7" w:rsidRPr="002827C6" w:rsidRDefault="00B855C7" w:rsidP="00261DA0">
            <w:pPr>
              <w:jc w:val="both"/>
            </w:pPr>
            <w:r>
              <w:t xml:space="preserve">Technická podpora projektů </w:t>
            </w:r>
            <w:r w:rsidR="003E4156">
              <w:t>1, 2</w:t>
            </w:r>
          </w:p>
        </w:tc>
      </w:tr>
      <w:tr w:rsidR="00B855C7" w:rsidRPr="002827C6" w14:paraId="1202F13F" w14:textId="77777777" w:rsidTr="001A0838">
        <w:trPr>
          <w:trHeight w:val="340"/>
        </w:trPr>
        <w:tc>
          <w:tcPr>
            <w:tcW w:w="9859" w:type="dxa"/>
            <w:gridSpan w:val="19"/>
            <w:tcBorders>
              <w:top w:val="nil"/>
            </w:tcBorders>
            <w:shd w:val="clear" w:color="auto" w:fill="FBD4B4"/>
          </w:tcPr>
          <w:p w14:paraId="61298C94" w14:textId="77777777" w:rsidR="00B855C7" w:rsidRPr="002827C6" w:rsidRDefault="00B855C7" w:rsidP="001A0838">
            <w:pPr>
              <w:jc w:val="both"/>
              <w:rPr>
                <w:b/>
              </w:rPr>
            </w:pPr>
            <w:r w:rsidRPr="002827C6">
              <w:rPr>
                <w:b/>
              </w:rPr>
              <w:t>Zapojení do výuky v dalších studijních programech na téže vysoké škole (pouze u garantů ZT a PZ předmětů)</w:t>
            </w:r>
          </w:p>
        </w:tc>
      </w:tr>
      <w:tr w:rsidR="00B855C7" w:rsidRPr="002827C6" w14:paraId="0B50CE7F" w14:textId="77777777" w:rsidTr="001A0838">
        <w:trPr>
          <w:trHeight w:val="340"/>
        </w:trPr>
        <w:tc>
          <w:tcPr>
            <w:tcW w:w="2802" w:type="dxa"/>
            <w:gridSpan w:val="3"/>
            <w:tcBorders>
              <w:top w:val="nil"/>
            </w:tcBorders>
          </w:tcPr>
          <w:p w14:paraId="15EDAB72" w14:textId="77777777" w:rsidR="00B855C7" w:rsidRPr="002827C6" w:rsidRDefault="00B855C7" w:rsidP="001A0838">
            <w:pPr>
              <w:jc w:val="both"/>
              <w:rPr>
                <w:b/>
              </w:rPr>
            </w:pPr>
            <w:r w:rsidRPr="002827C6">
              <w:rPr>
                <w:b/>
              </w:rPr>
              <w:t>Název studijního předmětu</w:t>
            </w:r>
          </w:p>
        </w:tc>
        <w:tc>
          <w:tcPr>
            <w:tcW w:w="2409" w:type="dxa"/>
            <w:gridSpan w:val="4"/>
            <w:tcBorders>
              <w:top w:val="nil"/>
            </w:tcBorders>
          </w:tcPr>
          <w:p w14:paraId="59D6F8AC" w14:textId="77777777" w:rsidR="00B855C7" w:rsidRPr="002827C6" w:rsidRDefault="00B855C7" w:rsidP="001A0838">
            <w:pPr>
              <w:rPr>
                <w:b/>
              </w:rPr>
            </w:pPr>
            <w:r w:rsidRPr="002827C6">
              <w:rPr>
                <w:b/>
              </w:rPr>
              <w:t>Název studijního programu</w:t>
            </w:r>
          </w:p>
        </w:tc>
        <w:tc>
          <w:tcPr>
            <w:tcW w:w="567" w:type="dxa"/>
            <w:gridSpan w:val="3"/>
            <w:tcBorders>
              <w:top w:val="nil"/>
            </w:tcBorders>
          </w:tcPr>
          <w:p w14:paraId="270ECA88" w14:textId="77777777" w:rsidR="00B855C7" w:rsidRPr="002827C6" w:rsidRDefault="00B855C7" w:rsidP="001A0838">
            <w:pPr>
              <w:jc w:val="both"/>
              <w:rPr>
                <w:b/>
              </w:rPr>
            </w:pPr>
            <w:r w:rsidRPr="002827C6">
              <w:rPr>
                <w:b/>
              </w:rPr>
              <w:t>Sem.</w:t>
            </w:r>
          </w:p>
        </w:tc>
        <w:tc>
          <w:tcPr>
            <w:tcW w:w="2109" w:type="dxa"/>
            <w:gridSpan w:val="6"/>
            <w:tcBorders>
              <w:top w:val="nil"/>
            </w:tcBorders>
          </w:tcPr>
          <w:p w14:paraId="7D7C9A65" w14:textId="77777777" w:rsidR="00B855C7" w:rsidRPr="002827C6" w:rsidRDefault="00B855C7" w:rsidP="001A0838">
            <w:pPr>
              <w:rPr>
                <w:b/>
              </w:rPr>
            </w:pPr>
            <w:r w:rsidRPr="002827C6">
              <w:rPr>
                <w:b/>
              </w:rPr>
              <w:t>Role ve výuce daného předmětu</w:t>
            </w:r>
          </w:p>
        </w:tc>
        <w:tc>
          <w:tcPr>
            <w:tcW w:w="1972" w:type="dxa"/>
            <w:gridSpan w:val="3"/>
            <w:tcBorders>
              <w:top w:val="nil"/>
            </w:tcBorders>
          </w:tcPr>
          <w:p w14:paraId="303C1079" w14:textId="77777777" w:rsidR="00B855C7" w:rsidRPr="002827C6" w:rsidRDefault="00B855C7" w:rsidP="001A0838">
            <w:pPr>
              <w:rPr>
                <w:b/>
              </w:rPr>
            </w:pPr>
            <w:r>
              <w:rPr>
                <w:b/>
              </w:rPr>
              <w:t>(</w:t>
            </w:r>
            <w:r w:rsidRPr="00F20AEF">
              <w:rPr>
                <w:b/>
                <w:i/>
                <w:iCs/>
              </w:rPr>
              <w:t>nepovinný údaj</w:t>
            </w:r>
            <w:r w:rsidRPr="00F20AEF">
              <w:rPr>
                <w:b/>
              </w:rPr>
              <w:t>)</w:t>
            </w:r>
            <w:r>
              <w:rPr>
                <w:b/>
              </w:rPr>
              <w:t xml:space="preserve"> </w:t>
            </w:r>
            <w:r w:rsidRPr="002827C6">
              <w:rPr>
                <w:b/>
              </w:rPr>
              <w:t>Počet hodin za semestr</w:t>
            </w:r>
          </w:p>
        </w:tc>
      </w:tr>
      <w:tr w:rsidR="00B855C7" w:rsidRPr="0016131F" w14:paraId="2C33B4BB" w14:textId="77777777" w:rsidTr="001A0838">
        <w:trPr>
          <w:trHeight w:val="285"/>
        </w:trPr>
        <w:tc>
          <w:tcPr>
            <w:tcW w:w="2802" w:type="dxa"/>
            <w:gridSpan w:val="3"/>
            <w:tcBorders>
              <w:top w:val="nil"/>
            </w:tcBorders>
          </w:tcPr>
          <w:p w14:paraId="360E9E20" w14:textId="77777777" w:rsidR="00B855C7" w:rsidRPr="0016131F" w:rsidRDefault="00B855C7" w:rsidP="001A0838">
            <w:pPr>
              <w:jc w:val="both"/>
            </w:pPr>
          </w:p>
        </w:tc>
        <w:tc>
          <w:tcPr>
            <w:tcW w:w="2409" w:type="dxa"/>
            <w:gridSpan w:val="4"/>
            <w:tcBorders>
              <w:top w:val="nil"/>
            </w:tcBorders>
          </w:tcPr>
          <w:p w14:paraId="69D5101B" w14:textId="77777777" w:rsidR="00B855C7" w:rsidRPr="0016131F" w:rsidRDefault="00B855C7" w:rsidP="001A0838">
            <w:pPr>
              <w:jc w:val="both"/>
            </w:pPr>
          </w:p>
        </w:tc>
        <w:tc>
          <w:tcPr>
            <w:tcW w:w="567" w:type="dxa"/>
            <w:gridSpan w:val="3"/>
            <w:tcBorders>
              <w:top w:val="nil"/>
            </w:tcBorders>
          </w:tcPr>
          <w:p w14:paraId="2DD7DDE3" w14:textId="77777777" w:rsidR="00B855C7" w:rsidRPr="0016131F" w:rsidRDefault="00B855C7" w:rsidP="001A0838">
            <w:pPr>
              <w:jc w:val="both"/>
            </w:pPr>
          </w:p>
        </w:tc>
        <w:tc>
          <w:tcPr>
            <w:tcW w:w="2109" w:type="dxa"/>
            <w:gridSpan w:val="6"/>
            <w:tcBorders>
              <w:top w:val="nil"/>
            </w:tcBorders>
          </w:tcPr>
          <w:p w14:paraId="4D680D87" w14:textId="77777777" w:rsidR="00B855C7" w:rsidRPr="0016131F" w:rsidRDefault="00B855C7" w:rsidP="001A0838">
            <w:pPr>
              <w:jc w:val="both"/>
            </w:pPr>
          </w:p>
        </w:tc>
        <w:tc>
          <w:tcPr>
            <w:tcW w:w="1972" w:type="dxa"/>
            <w:gridSpan w:val="3"/>
            <w:tcBorders>
              <w:top w:val="nil"/>
            </w:tcBorders>
          </w:tcPr>
          <w:p w14:paraId="2BDBD97F" w14:textId="77777777" w:rsidR="00B855C7" w:rsidRPr="0016131F" w:rsidRDefault="00B855C7" w:rsidP="001A0838">
            <w:pPr>
              <w:jc w:val="both"/>
            </w:pPr>
          </w:p>
        </w:tc>
      </w:tr>
      <w:tr w:rsidR="0074287C" w14:paraId="125F5600" w14:textId="77777777" w:rsidTr="00830928">
        <w:tc>
          <w:tcPr>
            <w:tcW w:w="9859" w:type="dxa"/>
            <w:gridSpan w:val="19"/>
            <w:shd w:val="clear" w:color="auto" w:fill="F7CAAC"/>
          </w:tcPr>
          <w:p w14:paraId="4E5E4A90" w14:textId="77777777" w:rsidR="0074287C" w:rsidRDefault="0074287C" w:rsidP="00830928">
            <w:pPr>
              <w:jc w:val="both"/>
            </w:pPr>
            <w:r>
              <w:rPr>
                <w:b/>
              </w:rPr>
              <w:t xml:space="preserve">Údaje o vzdělání na VŠ </w:t>
            </w:r>
          </w:p>
        </w:tc>
      </w:tr>
      <w:tr w:rsidR="0074287C" w14:paraId="4A6489F7" w14:textId="77777777" w:rsidTr="00E153D9">
        <w:trPr>
          <w:trHeight w:val="669"/>
        </w:trPr>
        <w:tc>
          <w:tcPr>
            <w:tcW w:w="9859" w:type="dxa"/>
            <w:gridSpan w:val="19"/>
          </w:tcPr>
          <w:p w14:paraId="1CF1F5BA" w14:textId="1D15166C" w:rsidR="00181316" w:rsidRPr="00AA22CA" w:rsidRDefault="006D5004" w:rsidP="00181316">
            <w:pPr>
              <w:jc w:val="both"/>
              <w:rPr>
                <w:bCs/>
              </w:rPr>
            </w:pPr>
            <w:r>
              <w:rPr>
                <w:bCs/>
              </w:rPr>
              <w:t>1986</w:t>
            </w:r>
            <w:r w:rsidR="00181316">
              <w:rPr>
                <w:bCs/>
              </w:rPr>
              <w:t xml:space="preserve">-1988: </w:t>
            </w:r>
            <w:r w:rsidR="00181316" w:rsidRPr="00AA22CA">
              <w:rPr>
                <w:bCs/>
              </w:rPr>
              <w:t xml:space="preserve">VAAZ Brno </w:t>
            </w:r>
            <w:r w:rsidR="00181316">
              <w:rPr>
                <w:bCs/>
              </w:rPr>
              <w:t>– využití</w:t>
            </w:r>
            <w:r w:rsidR="00181316" w:rsidRPr="00AA22CA">
              <w:rPr>
                <w:bCs/>
              </w:rPr>
              <w:t xml:space="preserve"> počítačů př</w:t>
            </w:r>
            <w:r w:rsidR="00181316">
              <w:rPr>
                <w:bCs/>
              </w:rPr>
              <w:t>i</w:t>
            </w:r>
            <w:r w:rsidR="00181316" w:rsidRPr="00AA22CA">
              <w:rPr>
                <w:bCs/>
              </w:rPr>
              <w:t xml:space="preserve"> konstruování</w:t>
            </w:r>
            <w:r w:rsidR="00181316">
              <w:rPr>
                <w:bCs/>
              </w:rPr>
              <w:t xml:space="preserve">, </w:t>
            </w:r>
            <w:r w:rsidR="00181316" w:rsidRPr="00AA22CA">
              <w:rPr>
                <w:bCs/>
              </w:rPr>
              <w:t xml:space="preserve">postgraduální studium </w:t>
            </w:r>
          </w:p>
          <w:p w14:paraId="4EC67BF6" w14:textId="77777777" w:rsidR="00181316" w:rsidRDefault="00181316" w:rsidP="00181316">
            <w:pPr>
              <w:jc w:val="both"/>
              <w:rPr>
                <w:bCs/>
              </w:rPr>
            </w:pPr>
            <w:r>
              <w:rPr>
                <w:bCs/>
              </w:rPr>
              <w:t xml:space="preserve">1983-1985: </w:t>
            </w:r>
            <w:r w:rsidRPr="00AA22CA">
              <w:rPr>
                <w:bCs/>
              </w:rPr>
              <w:t>VAAZ B</w:t>
            </w:r>
            <w:r>
              <w:rPr>
                <w:bCs/>
              </w:rPr>
              <w:t>rno – stavba letadel</w:t>
            </w:r>
          </w:p>
          <w:p w14:paraId="6E72EFC0" w14:textId="0FE537E8" w:rsidR="006D5004" w:rsidRPr="00E153D9" w:rsidRDefault="00181316" w:rsidP="00830928">
            <w:pPr>
              <w:jc w:val="both"/>
              <w:rPr>
                <w:bCs/>
              </w:rPr>
            </w:pPr>
            <w:r w:rsidRPr="00AA22CA">
              <w:rPr>
                <w:bCs/>
              </w:rPr>
              <w:t>1980-1983</w:t>
            </w:r>
            <w:r>
              <w:rPr>
                <w:bCs/>
              </w:rPr>
              <w:t>: Vysoké učení technické v Brně</w:t>
            </w:r>
          </w:p>
        </w:tc>
      </w:tr>
      <w:tr w:rsidR="00B855C7" w14:paraId="505BE38A" w14:textId="77777777" w:rsidTr="001A0838">
        <w:tc>
          <w:tcPr>
            <w:tcW w:w="9859" w:type="dxa"/>
            <w:gridSpan w:val="19"/>
            <w:shd w:val="clear" w:color="auto" w:fill="F7CAAC"/>
          </w:tcPr>
          <w:p w14:paraId="65C1A175" w14:textId="77777777" w:rsidR="00B855C7" w:rsidRDefault="00B855C7" w:rsidP="001A0838">
            <w:pPr>
              <w:jc w:val="both"/>
              <w:rPr>
                <w:b/>
              </w:rPr>
            </w:pPr>
            <w:r>
              <w:rPr>
                <w:b/>
              </w:rPr>
              <w:t>Údaje o odborném působení od absolvování VŠ</w:t>
            </w:r>
          </w:p>
        </w:tc>
      </w:tr>
      <w:tr w:rsidR="00B855C7" w:rsidRPr="009B6AE3" w14:paraId="24E36620" w14:textId="77777777" w:rsidTr="00E153D9">
        <w:trPr>
          <w:trHeight w:val="853"/>
        </w:trPr>
        <w:tc>
          <w:tcPr>
            <w:tcW w:w="9859" w:type="dxa"/>
            <w:gridSpan w:val="19"/>
          </w:tcPr>
          <w:p w14:paraId="7034FD65" w14:textId="77777777" w:rsidR="00B855C7" w:rsidRDefault="00B855C7" w:rsidP="001A0838">
            <w:pPr>
              <w:jc w:val="both"/>
              <w:rPr>
                <w:color w:val="000000" w:themeColor="text1"/>
              </w:rPr>
            </w:pPr>
            <w:r>
              <w:rPr>
                <w:color w:val="000000" w:themeColor="text1"/>
              </w:rPr>
              <w:t>OSVČ: konstruktér, projektant,</w:t>
            </w:r>
          </w:p>
          <w:p w14:paraId="3BEA0AD8" w14:textId="77777777" w:rsidR="00B855C7" w:rsidRDefault="00B855C7" w:rsidP="001A0838">
            <w:pPr>
              <w:jc w:val="both"/>
              <w:rPr>
                <w:color w:val="000000" w:themeColor="text1"/>
              </w:rPr>
            </w:pPr>
            <w:r>
              <w:rPr>
                <w:color w:val="000000" w:themeColor="text1"/>
              </w:rPr>
              <w:t>Moravan, Otrokovice,</w:t>
            </w:r>
          </w:p>
          <w:p w14:paraId="1CAEE3C0" w14:textId="77777777" w:rsidR="00B855C7" w:rsidRDefault="00B855C7" w:rsidP="001A0838">
            <w:pPr>
              <w:jc w:val="both"/>
              <w:rPr>
                <w:color w:val="000000" w:themeColor="text1"/>
              </w:rPr>
            </w:pPr>
            <w:r>
              <w:rPr>
                <w:color w:val="000000" w:themeColor="text1"/>
              </w:rPr>
              <w:t xml:space="preserve">Slavia, Napajedla, </w:t>
            </w:r>
          </w:p>
          <w:p w14:paraId="7C640A13" w14:textId="77777777" w:rsidR="00B855C7" w:rsidRPr="00B674EE" w:rsidRDefault="00B855C7" w:rsidP="001A0838">
            <w:pPr>
              <w:jc w:val="both"/>
              <w:rPr>
                <w:color w:val="000000" w:themeColor="text1"/>
              </w:rPr>
            </w:pPr>
            <w:r>
              <w:rPr>
                <w:color w:val="000000" w:themeColor="text1"/>
              </w:rPr>
              <w:t>MSP, Hranice na Moravě, vedoucí konstruktér</w:t>
            </w:r>
          </w:p>
        </w:tc>
      </w:tr>
      <w:tr w:rsidR="00B855C7" w14:paraId="01773290" w14:textId="77777777" w:rsidTr="001A0838">
        <w:trPr>
          <w:trHeight w:val="250"/>
        </w:trPr>
        <w:tc>
          <w:tcPr>
            <w:tcW w:w="9859" w:type="dxa"/>
            <w:gridSpan w:val="19"/>
            <w:shd w:val="clear" w:color="auto" w:fill="F7CAAC"/>
          </w:tcPr>
          <w:p w14:paraId="42D1B0C4" w14:textId="77777777" w:rsidR="00B855C7" w:rsidRDefault="00B855C7" w:rsidP="001A0838">
            <w:pPr>
              <w:jc w:val="both"/>
            </w:pPr>
            <w:r>
              <w:rPr>
                <w:b/>
              </w:rPr>
              <w:t>Zkušenosti s vedením kvalifikačních a rigorózních prací</w:t>
            </w:r>
          </w:p>
        </w:tc>
      </w:tr>
      <w:tr w:rsidR="00B855C7" w14:paraId="3E82E1C1" w14:textId="77777777" w:rsidTr="00E153D9">
        <w:trPr>
          <w:trHeight w:val="374"/>
        </w:trPr>
        <w:tc>
          <w:tcPr>
            <w:tcW w:w="9859" w:type="dxa"/>
            <w:gridSpan w:val="19"/>
          </w:tcPr>
          <w:p w14:paraId="707E7607" w14:textId="580AFA5A" w:rsidR="00B855C7" w:rsidRDefault="00B855C7" w:rsidP="001A0838">
            <w:pPr>
              <w:jc w:val="both"/>
            </w:pPr>
          </w:p>
        </w:tc>
      </w:tr>
      <w:tr w:rsidR="00B855C7" w14:paraId="01389568" w14:textId="77777777" w:rsidTr="001A0838">
        <w:trPr>
          <w:cantSplit/>
        </w:trPr>
        <w:tc>
          <w:tcPr>
            <w:tcW w:w="3347" w:type="dxa"/>
            <w:gridSpan w:val="4"/>
            <w:tcBorders>
              <w:top w:val="single" w:sz="12" w:space="0" w:color="auto"/>
            </w:tcBorders>
            <w:shd w:val="clear" w:color="auto" w:fill="F7CAAC"/>
          </w:tcPr>
          <w:p w14:paraId="3E1B8E31" w14:textId="77777777" w:rsidR="00B855C7" w:rsidRDefault="00B855C7" w:rsidP="001A0838">
            <w:pPr>
              <w:jc w:val="both"/>
            </w:pPr>
            <w:r>
              <w:rPr>
                <w:b/>
              </w:rPr>
              <w:t xml:space="preserve">Obor habilitačního řízení </w:t>
            </w:r>
          </w:p>
        </w:tc>
        <w:tc>
          <w:tcPr>
            <w:tcW w:w="2245" w:type="dxa"/>
            <w:gridSpan w:val="5"/>
            <w:tcBorders>
              <w:top w:val="single" w:sz="12" w:space="0" w:color="auto"/>
            </w:tcBorders>
            <w:shd w:val="clear" w:color="auto" w:fill="F7CAAC"/>
          </w:tcPr>
          <w:p w14:paraId="422AC8EA" w14:textId="77777777" w:rsidR="00B855C7" w:rsidRDefault="00B855C7" w:rsidP="001A0838">
            <w:pPr>
              <w:jc w:val="both"/>
            </w:pPr>
            <w:r>
              <w:rPr>
                <w:b/>
              </w:rPr>
              <w:t>Rok udělení hodnosti</w:t>
            </w:r>
          </w:p>
        </w:tc>
        <w:tc>
          <w:tcPr>
            <w:tcW w:w="2248" w:type="dxa"/>
            <w:gridSpan w:val="6"/>
            <w:tcBorders>
              <w:top w:val="single" w:sz="12" w:space="0" w:color="auto"/>
              <w:right w:val="single" w:sz="12" w:space="0" w:color="auto"/>
            </w:tcBorders>
            <w:shd w:val="clear" w:color="auto" w:fill="F7CAAC"/>
          </w:tcPr>
          <w:p w14:paraId="7E6A8E0C" w14:textId="77777777" w:rsidR="00B855C7" w:rsidRDefault="00B855C7" w:rsidP="001A0838">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58D868C8" w14:textId="77777777" w:rsidR="00B855C7" w:rsidRDefault="00B855C7" w:rsidP="001A0838">
            <w:pPr>
              <w:jc w:val="both"/>
              <w:rPr>
                <w:b/>
              </w:rPr>
            </w:pPr>
            <w:r>
              <w:rPr>
                <w:b/>
              </w:rPr>
              <w:t>Ohlasy publikací</w:t>
            </w:r>
          </w:p>
        </w:tc>
      </w:tr>
      <w:tr w:rsidR="00B855C7" w14:paraId="71875607" w14:textId="77777777" w:rsidTr="001A0838">
        <w:trPr>
          <w:cantSplit/>
        </w:trPr>
        <w:tc>
          <w:tcPr>
            <w:tcW w:w="3347" w:type="dxa"/>
            <w:gridSpan w:val="4"/>
          </w:tcPr>
          <w:p w14:paraId="72C8549A" w14:textId="77777777" w:rsidR="00B855C7" w:rsidRDefault="00B855C7" w:rsidP="001A0838">
            <w:pPr>
              <w:jc w:val="both"/>
            </w:pPr>
          </w:p>
        </w:tc>
        <w:tc>
          <w:tcPr>
            <w:tcW w:w="2245" w:type="dxa"/>
            <w:gridSpan w:val="5"/>
          </w:tcPr>
          <w:p w14:paraId="0A627D07" w14:textId="77777777" w:rsidR="00B855C7" w:rsidRDefault="00B855C7" w:rsidP="001A0838">
            <w:pPr>
              <w:jc w:val="both"/>
            </w:pPr>
          </w:p>
        </w:tc>
        <w:tc>
          <w:tcPr>
            <w:tcW w:w="2248" w:type="dxa"/>
            <w:gridSpan w:val="6"/>
            <w:tcBorders>
              <w:right w:val="single" w:sz="12" w:space="0" w:color="auto"/>
            </w:tcBorders>
          </w:tcPr>
          <w:p w14:paraId="7F6335E7" w14:textId="77777777" w:rsidR="00B855C7" w:rsidRDefault="00B855C7" w:rsidP="001A0838">
            <w:pPr>
              <w:jc w:val="both"/>
            </w:pPr>
          </w:p>
        </w:tc>
        <w:tc>
          <w:tcPr>
            <w:tcW w:w="632" w:type="dxa"/>
            <w:gridSpan w:val="2"/>
            <w:tcBorders>
              <w:left w:val="single" w:sz="12" w:space="0" w:color="auto"/>
            </w:tcBorders>
            <w:shd w:val="clear" w:color="auto" w:fill="F7CAAC"/>
          </w:tcPr>
          <w:p w14:paraId="1C17E03F" w14:textId="77777777" w:rsidR="00B855C7" w:rsidRPr="00F20AEF" w:rsidRDefault="00B855C7" w:rsidP="001A0838">
            <w:pPr>
              <w:jc w:val="both"/>
            </w:pPr>
            <w:r w:rsidRPr="00F20AEF">
              <w:rPr>
                <w:b/>
              </w:rPr>
              <w:t>WoS</w:t>
            </w:r>
          </w:p>
        </w:tc>
        <w:tc>
          <w:tcPr>
            <w:tcW w:w="693" w:type="dxa"/>
            <w:shd w:val="clear" w:color="auto" w:fill="F7CAAC"/>
          </w:tcPr>
          <w:p w14:paraId="5B029824" w14:textId="77777777" w:rsidR="00B855C7" w:rsidRPr="00F20AEF" w:rsidRDefault="00B855C7" w:rsidP="001A0838">
            <w:pPr>
              <w:jc w:val="both"/>
              <w:rPr>
                <w:sz w:val="18"/>
              </w:rPr>
            </w:pPr>
            <w:r w:rsidRPr="00F20AEF">
              <w:rPr>
                <w:b/>
                <w:sz w:val="18"/>
              </w:rPr>
              <w:t>Scopus</w:t>
            </w:r>
          </w:p>
        </w:tc>
        <w:tc>
          <w:tcPr>
            <w:tcW w:w="694" w:type="dxa"/>
            <w:shd w:val="clear" w:color="auto" w:fill="F7CAAC"/>
          </w:tcPr>
          <w:p w14:paraId="0D939352" w14:textId="77777777" w:rsidR="00B855C7" w:rsidRDefault="00B855C7" w:rsidP="001A0838">
            <w:pPr>
              <w:jc w:val="both"/>
            </w:pPr>
            <w:r>
              <w:rPr>
                <w:b/>
                <w:sz w:val="18"/>
              </w:rPr>
              <w:t>ostatní</w:t>
            </w:r>
          </w:p>
        </w:tc>
      </w:tr>
      <w:tr w:rsidR="00B855C7" w14:paraId="48FAE2F7" w14:textId="77777777" w:rsidTr="001A0838">
        <w:trPr>
          <w:cantSplit/>
          <w:trHeight w:val="70"/>
        </w:trPr>
        <w:tc>
          <w:tcPr>
            <w:tcW w:w="3347" w:type="dxa"/>
            <w:gridSpan w:val="4"/>
            <w:shd w:val="clear" w:color="auto" w:fill="F7CAAC"/>
          </w:tcPr>
          <w:p w14:paraId="6FFC2EF2" w14:textId="77777777" w:rsidR="00B855C7" w:rsidRDefault="00B855C7" w:rsidP="001A0838">
            <w:pPr>
              <w:jc w:val="both"/>
            </w:pPr>
            <w:r>
              <w:rPr>
                <w:b/>
              </w:rPr>
              <w:t>Obor jmenovacího řízení</w:t>
            </w:r>
          </w:p>
        </w:tc>
        <w:tc>
          <w:tcPr>
            <w:tcW w:w="2245" w:type="dxa"/>
            <w:gridSpan w:val="5"/>
            <w:shd w:val="clear" w:color="auto" w:fill="F7CAAC"/>
          </w:tcPr>
          <w:p w14:paraId="38A1E30A" w14:textId="77777777" w:rsidR="00B855C7" w:rsidRDefault="00B855C7" w:rsidP="001A0838">
            <w:pPr>
              <w:jc w:val="both"/>
            </w:pPr>
            <w:r>
              <w:rPr>
                <w:b/>
              </w:rPr>
              <w:t>Rok udělení hodnosti</w:t>
            </w:r>
          </w:p>
        </w:tc>
        <w:tc>
          <w:tcPr>
            <w:tcW w:w="2248" w:type="dxa"/>
            <w:gridSpan w:val="6"/>
            <w:tcBorders>
              <w:right w:val="single" w:sz="12" w:space="0" w:color="auto"/>
            </w:tcBorders>
            <w:shd w:val="clear" w:color="auto" w:fill="F7CAAC"/>
          </w:tcPr>
          <w:p w14:paraId="358FCA7B" w14:textId="77777777" w:rsidR="00B855C7" w:rsidRDefault="00B855C7" w:rsidP="001A0838">
            <w:pPr>
              <w:jc w:val="both"/>
            </w:pPr>
            <w:r>
              <w:rPr>
                <w:b/>
              </w:rPr>
              <w:t>Řízení konáno na VŠ</w:t>
            </w:r>
          </w:p>
        </w:tc>
        <w:tc>
          <w:tcPr>
            <w:tcW w:w="632" w:type="dxa"/>
            <w:gridSpan w:val="2"/>
            <w:tcBorders>
              <w:left w:val="single" w:sz="12" w:space="0" w:color="auto"/>
            </w:tcBorders>
          </w:tcPr>
          <w:p w14:paraId="68578DF9" w14:textId="77777777" w:rsidR="00B855C7" w:rsidRPr="00F20AEF" w:rsidRDefault="00B855C7" w:rsidP="001A0838">
            <w:pPr>
              <w:jc w:val="both"/>
              <w:rPr>
                <w:b/>
              </w:rPr>
            </w:pPr>
          </w:p>
        </w:tc>
        <w:tc>
          <w:tcPr>
            <w:tcW w:w="693" w:type="dxa"/>
          </w:tcPr>
          <w:p w14:paraId="01EE79A1" w14:textId="77777777" w:rsidR="00B855C7" w:rsidRPr="00F20AEF" w:rsidRDefault="00B855C7" w:rsidP="001A0838">
            <w:pPr>
              <w:jc w:val="both"/>
              <w:rPr>
                <w:b/>
              </w:rPr>
            </w:pPr>
          </w:p>
        </w:tc>
        <w:tc>
          <w:tcPr>
            <w:tcW w:w="694" w:type="dxa"/>
          </w:tcPr>
          <w:p w14:paraId="34BCC5BE" w14:textId="77777777" w:rsidR="00B855C7" w:rsidRDefault="00B855C7" w:rsidP="001A0838">
            <w:pPr>
              <w:jc w:val="both"/>
              <w:rPr>
                <w:b/>
              </w:rPr>
            </w:pPr>
          </w:p>
        </w:tc>
      </w:tr>
      <w:tr w:rsidR="00B855C7" w14:paraId="30F11354" w14:textId="77777777" w:rsidTr="001A0838">
        <w:trPr>
          <w:trHeight w:val="205"/>
        </w:trPr>
        <w:tc>
          <w:tcPr>
            <w:tcW w:w="3347" w:type="dxa"/>
            <w:gridSpan w:val="4"/>
          </w:tcPr>
          <w:p w14:paraId="5BE1FF83" w14:textId="77777777" w:rsidR="00B855C7" w:rsidRDefault="00B855C7" w:rsidP="001A0838">
            <w:pPr>
              <w:jc w:val="both"/>
            </w:pPr>
          </w:p>
        </w:tc>
        <w:tc>
          <w:tcPr>
            <w:tcW w:w="2245" w:type="dxa"/>
            <w:gridSpan w:val="5"/>
          </w:tcPr>
          <w:p w14:paraId="08142002" w14:textId="77777777" w:rsidR="00B855C7" w:rsidRDefault="00B855C7" w:rsidP="001A0838">
            <w:pPr>
              <w:jc w:val="both"/>
            </w:pPr>
          </w:p>
        </w:tc>
        <w:tc>
          <w:tcPr>
            <w:tcW w:w="2248" w:type="dxa"/>
            <w:gridSpan w:val="6"/>
            <w:tcBorders>
              <w:right w:val="single" w:sz="12" w:space="0" w:color="auto"/>
            </w:tcBorders>
          </w:tcPr>
          <w:p w14:paraId="071C90EC" w14:textId="77777777" w:rsidR="00B855C7" w:rsidRDefault="00B855C7" w:rsidP="001A0838">
            <w:pPr>
              <w:jc w:val="both"/>
            </w:pPr>
          </w:p>
        </w:tc>
        <w:tc>
          <w:tcPr>
            <w:tcW w:w="1325" w:type="dxa"/>
            <w:gridSpan w:val="3"/>
            <w:tcBorders>
              <w:left w:val="single" w:sz="12" w:space="0" w:color="auto"/>
            </w:tcBorders>
            <w:shd w:val="clear" w:color="auto" w:fill="FBD4B4"/>
            <w:vAlign w:val="center"/>
          </w:tcPr>
          <w:p w14:paraId="6DF056F1" w14:textId="77777777" w:rsidR="00B855C7" w:rsidRPr="00F20AEF" w:rsidRDefault="00B855C7" w:rsidP="001A0838">
            <w:pPr>
              <w:jc w:val="both"/>
              <w:rPr>
                <w:b/>
                <w:sz w:val="18"/>
              </w:rPr>
            </w:pPr>
            <w:r w:rsidRPr="00F20AEF">
              <w:rPr>
                <w:b/>
                <w:sz w:val="18"/>
              </w:rPr>
              <w:t>H-index WoS/Scopus</w:t>
            </w:r>
          </w:p>
        </w:tc>
        <w:tc>
          <w:tcPr>
            <w:tcW w:w="694" w:type="dxa"/>
            <w:vAlign w:val="center"/>
          </w:tcPr>
          <w:p w14:paraId="38445802" w14:textId="77777777" w:rsidR="00B855C7" w:rsidRDefault="00B855C7" w:rsidP="001A0838">
            <w:pPr>
              <w:rPr>
                <w:b/>
              </w:rPr>
            </w:pPr>
            <w:r>
              <w:rPr>
                <w:b/>
              </w:rPr>
              <w:t xml:space="preserve">    /</w:t>
            </w:r>
          </w:p>
        </w:tc>
      </w:tr>
      <w:tr w:rsidR="00B855C7" w14:paraId="4CA38E1F" w14:textId="77777777" w:rsidTr="001A0838">
        <w:tc>
          <w:tcPr>
            <w:tcW w:w="9859" w:type="dxa"/>
            <w:gridSpan w:val="19"/>
            <w:shd w:val="clear" w:color="auto" w:fill="F7CAAC"/>
          </w:tcPr>
          <w:p w14:paraId="2B7F45C0" w14:textId="77777777" w:rsidR="00B855C7" w:rsidRDefault="00B855C7" w:rsidP="001A0838">
            <w:pPr>
              <w:jc w:val="both"/>
              <w:rPr>
                <w:b/>
              </w:rPr>
            </w:pPr>
            <w:r>
              <w:rPr>
                <w:b/>
              </w:rPr>
              <w:t xml:space="preserve">Přehled o nejvýznamnější publikační a další tvůrčí činnosti nebo další profesní činnosti u odborníků z praxe vztahující se k zabezpečovaným předmětům </w:t>
            </w:r>
          </w:p>
        </w:tc>
      </w:tr>
      <w:tr w:rsidR="00B855C7" w14:paraId="41318A2A" w14:textId="77777777" w:rsidTr="001A0838">
        <w:trPr>
          <w:trHeight w:val="552"/>
        </w:trPr>
        <w:tc>
          <w:tcPr>
            <w:tcW w:w="9859" w:type="dxa"/>
            <w:gridSpan w:val="19"/>
          </w:tcPr>
          <w:p w14:paraId="73EC880D" w14:textId="41168B78" w:rsidR="00E95832" w:rsidRDefault="00F458F4" w:rsidP="00D316D4">
            <w:pPr>
              <w:jc w:val="both"/>
              <w:rPr>
                <w:ins w:id="385" w:author="Hana Ponížilová" w:date="2023-05-25T12:47:00Z"/>
                <w:color w:val="000000" w:themeColor="text1"/>
              </w:rPr>
            </w:pPr>
            <w:ins w:id="386" w:author="Hana Ponížilová" w:date="2023-05-25T12:47:00Z">
              <w:r>
                <w:rPr>
                  <w:color w:val="000000" w:themeColor="text1"/>
                </w:rPr>
                <w:t>OSVČ</w:t>
              </w:r>
            </w:ins>
            <w:ins w:id="387" w:author="Hana Ponížilová" w:date="2023-05-25T12:49:00Z">
              <w:r w:rsidR="0010208A">
                <w:rPr>
                  <w:color w:val="000000" w:themeColor="text1"/>
                </w:rPr>
                <w:t xml:space="preserve"> -</w:t>
              </w:r>
            </w:ins>
            <w:ins w:id="388" w:author="Hana Ponížilová" w:date="2023-05-25T12:47:00Z">
              <w:r w:rsidR="00E95832">
                <w:rPr>
                  <w:color w:val="000000" w:themeColor="text1"/>
                </w:rPr>
                <w:t xml:space="preserve"> konstruktér, projektant.</w:t>
              </w:r>
            </w:ins>
          </w:p>
          <w:p w14:paraId="39901E05" w14:textId="79169F5C" w:rsidR="00B855C7" w:rsidRPr="00AA22CA" w:rsidRDefault="00B855C7" w:rsidP="001A0838">
            <w:pPr>
              <w:jc w:val="both"/>
              <w:rPr>
                <w:color w:val="000000" w:themeColor="text1"/>
              </w:rPr>
            </w:pPr>
            <w:r>
              <w:rPr>
                <w:color w:val="000000" w:themeColor="text1"/>
              </w:rPr>
              <w:t>Spolupráce na návrhu Městského kinetického betlému Napajedla (konstrukční řešení).</w:t>
            </w:r>
          </w:p>
          <w:p w14:paraId="68DC68BA" w14:textId="77777777" w:rsidR="00B855C7" w:rsidRDefault="00B855C7" w:rsidP="001A0838">
            <w:pPr>
              <w:jc w:val="both"/>
              <w:rPr>
                <w:color w:val="000000" w:themeColor="text1"/>
              </w:rPr>
            </w:pPr>
            <w:r>
              <w:rPr>
                <w:color w:val="000000" w:themeColor="text1"/>
              </w:rPr>
              <w:t>Realizační dokumentace a návrh konstrukce Prostorové dílo skleněná vlajka pro rektorát UTB ve Zlíně.</w:t>
            </w:r>
          </w:p>
          <w:p w14:paraId="6AAA8946" w14:textId="1B1033B6" w:rsidR="00B855C7" w:rsidRPr="00AA22CA" w:rsidRDefault="00B855C7" w:rsidP="001A0838">
            <w:pPr>
              <w:jc w:val="both"/>
              <w:rPr>
                <w:color w:val="000000" w:themeColor="text1"/>
              </w:rPr>
            </w:pPr>
            <w:r>
              <w:rPr>
                <w:color w:val="000000" w:themeColor="text1"/>
              </w:rPr>
              <w:t xml:space="preserve">Výrobní </w:t>
            </w:r>
            <w:r w:rsidR="00AC4915">
              <w:rPr>
                <w:color w:val="000000" w:themeColor="text1"/>
              </w:rPr>
              <w:t>dokumentace – Stůl</w:t>
            </w:r>
            <w:r w:rsidRPr="00AA22CA">
              <w:rPr>
                <w:color w:val="000000" w:themeColor="text1"/>
              </w:rPr>
              <w:t xml:space="preserve"> do klášterní kaple</w:t>
            </w:r>
            <w:r>
              <w:rPr>
                <w:color w:val="000000" w:themeColor="text1"/>
              </w:rPr>
              <w:t xml:space="preserve"> Napajedla (TRYPTABLE).</w:t>
            </w:r>
          </w:p>
          <w:p w14:paraId="2B613D3D" w14:textId="555214E7" w:rsidR="00B855C7" w:rsidRPr="00AA22CA" w:rsidRDefault="00B855C7" w:rsidP="001A0838">
            <w:pPr>
              <w:jc w:val="both"/>
              <w:rPr>
                <w:color w:val="000000" w:themeColor="text1"/>
              </w:rPr>
            </w:pPr>
            <w:r>
              <w:rPr>
                <w:color w:val="000000" w:themeColor="text1"/>
              </w:rPr>
              <w:t>Konstrukční řešení a realizační dokumentace – Gaudeamus BVV, Vzducholoď – expozice UTB</w:t>
            </w:r>
            <w:r w:rsidR="007E7DC5">
              <w:rPr>
                <w:color w:val="000000" w:themeColor="text1"/>
              </w:rPr>
              <w:t>.</w:t>
            </w:r>
          </w:p>
          <w:p w14:paraId="1073AFF2" w14:textId="72517E1B" w:rsidR="00B855C7" w:rsidRDefault="00B855C7" w:rsidP="001A0838">
            <w:pPr>
              <w:jc w:val="both"/>
              <w:rPr>
                <w:b/>
              </w:rPr>
            </w:pPr>
            <w:r>
              <w:rPr>
                <w:color w:val="000000" w:themeColor="text1"/>
              </w:rPr>
              <w:t xml:space="preserve">Konstrukční </w:t>
            </w:r>
            <w:r w:rsidR="00AC4915">
              <w:rPr>
                <w:color w:val="000000" w:themeColor="text1"/>
              </w:rPr>
              <w:t>řešení – Pódium</w:t>
            </w:r>
            <w:r w:rsidRPr="00AA22CA">
              <w:rPr>
                <w:color w:val="000000" w:themeColor="text1"/>
              </w:rPr>
              <w:t xml:space="preserve"> na nádvoří</w:t>
            </w:r>
            <w:r>
              <w:rPr>
                <w:color w:val="000000" w:themeColor="text1"/>
              </w:rPr>
              <w:t xml:space="preserve"> U4 FMK/UTB</w:t>
            </w:r>
            <w:r w:rsidR="007E7DC5">
              <w:rPr>
                <w:color w:val="000000" w:themeColor="text1"/>
              </w:rPr>
              <w:t>.</w:t>
            </w:r>
          </w:p>
        </w:tc>
      </w:tr>
      <w:tr w:rsidR="00B855C7" w14:paraId="02AECBB9" w14:textId="77777777" w:rsidTr="001A0838">
        <w:trPr>
          <w:trHeight w:val="218"/>
        </w:trPr>
        <w:tc>
          <w:tcPr>
            <w:tcW w:w="9859" w:type="dxa"/>
            <w:gridSpan w:val="19"/>
            <w:shd w:val="clear" w:color="auto" w:fill="F7CAAC"/>
          </w:tcPr>
          <w:p w14:paraId="248E5064" w14:textId="77777777" w:rsidR="00B855C7" w:rsidRDefault="00B855C7" w:rsidP="001A0838">
            <w:pPr>
              <w:rPr>
                <w:b/>
              </w:rPr>
            </w:pPr>
            <w:r>
              <w:rPr>
                <w:b/>
              </w:rPr>
              <w:t>Působení v zahraničí</w:t>
            </w:r>
          </w:p>
        </w:tc>
      </w:tr>
      <w:tr w:rsidR="00B855C7" w14:paraId="1312003D" w14:textId="77777777" w:rsidTr="00E153D9">
        <w:trPr>
          <w:trHeight w:val="508"/>
        </w:trPr>
        <w:tc>
          <w:tcPr>
            <w:tcW w:w="9859" w:type="dxa"/>
            <w:gridSpan w:val="19"/>
          </w:tcPr>
          <w:p w14:paraId="06CA1EF3" w14:textId="22A80601" w:rsidR="00B855C7" w:rsidRPr="00B674EE" w:rsidRDefault="00FC7C3E" w:rsidP="001A0838">
            <w:pPr>
              <w:rPr>
                <w:bCs/>
              </w:rPr>
            </w:pPr>
            <w:r>
              <w:rPr>
                <w:bCs/>
              </w:rPr>
              <w:t xml:space="preserve">  </w:t>
            </w:r>
          </w:p>
        </w:tc>
      </w:tr>
      <w:tr w:rsidR="00B855C7" w14:paraId="65AEE745" w14:textId="77777777" w:rsidTr="001A0838">
        <w:trPr>
          <w:cantSplit/>
          <w:trHeight w:val="470"/>
        </w:trPr>
        <w:tc>
          <w:tcPr>
            <w:tcW w:w="2518" w:type="dxa"/>
            <w:shd w:val="clear" w:color="auto" w:fill="F7CAAC"/>
          </w:tcPr>
          <w:p w14:paraId="349FD1DC" w14:textId="77777777" w:rsidR="00B855C7" w:rsidRDefault="00B855C7" w:rsidP="001A0838">
            <w:pPr>
              <w:jc w:val="both"/>
              <w:rPr>
                <w:b/>
              </w:rPr>
            </w:pPr>
            <w:r>
              <w:rPr>
                <w:b/>
              </w:rPr>
              <w:t xml:space="preserve">Podpis </w:t>
            </w:r>
          </w:p>
        </w:tc>
        <w:tc>
          <w:tcPr>
            <w:tcW w:w="4536" w:type="dxa"/>
            <w:gridSpan w:val="11"/>
          </w:tcPr>
          <w:p w14:paraId="7242A7DE" w14:textId="7BFE7D26" w:rsidR="00B855C7" w:rsidRDefault="00FC7C3E" w:rsidP="001A0838">
            <w:pPr>
              <w:jc w:val="both"/>
            </w:pPr>
            <w:r>
              <w:t>Jaroslav Bílka v. r.</w:t>
            </w:r>
          </w:p>
        </w:tc>
        <w:tc>
          <w:tcPr>
            <w:tcW w:w="786" w:type="dxa"/>
            <w:gridSpan w:val="3"/>
            <w:shd w:val="clear" w:color="auto" w:fill="F7CAAC"/>
          </w:tcPr>
          <w:p w14:paraId="022EE806" w14:textId="77777777" w:rsidR="00B855C7" w:rsidRDefault="00B855C7" w:rsidP="001A0838">
            <w:pPr>
              <w:jc w:val="both"/>
            </w:pPr>
            <w:r>
              <w:rPr>
                <w:b/>
              </w:rPr>
              <w:t>datum</w:t>
            </w:r>
          </w:p>
        </w:tc>
        <w:tc>
          <w:tcPr>
            <w:tcW w:w="2019" w:type="dxa"/>
            <w:gridSpan w:val="4"/>
          </w:tcPr>
          <w:p w14:paraId="5C87ED7E" w14:textId="7F59C111" w:rsidR="00B855C7" w:rsidRDefault="00FC7C3E" w:rsidP="00FC7C3E">
            <w:pPr>
              <w:ind w:left="360"/>
              <w:jc w:val="both"/>
            </w:pPr>
            <w:r>
              <w:t>10. 1. 2023</w:t>
            </w:r>
          </w:p>
        </w:tc>
      </w:tr>
    </w:tbl>
    <w:p w14:paraId="2959600F" w14:textId="77777777" w:rsidR="004C0B29" w:rsidRDefault="004C0B29">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443"/>
        <w:gridCol w:w="75"/>
        <w:gridCol w:w="829"/>
        <w:gridCol w:w="1648"/>
        <w:gridCol w:w="73"/>
        <w:gridCol w:w="494"/>
        <w:gridCol w:w="30"/>
        <w:gridCol w:w="468"/>
        <w:gridCol w:w="994"/>
        <w:gridCol w:w="492"/>
        <w:gridCol w:w="217"/>
        <w:gridCol w:w="77"/>
        <w:gridCol w:w="632"/>
        <w:gridCol w:w="693"/>
        <w:gridCol w:w="694"/>
      </w:tblGrid>
      <w:tr w:rsidR="007B11E5" w14:paraId="4036D6B1" w14:textId="77777777" w:rsidTr="007B11E5">
        <w:tc>
          <w:tcPr>
            <w:tcW w:w="9859" w:type="dxa"/>
            <w:gridSpan w:val="15"/>
            <w:tcBorders>
              <w:bottom w:val="double" w:sz="4" w:space="0" w:color="auto"/>
            </w:tcBorders>
            <w:shd w:val="clear" w:color="auto" w:fill="BDD6EE"/>
          </w:tcPr>
          <w:p w14:paraId="1985E1DF" w14:textId="468CF9D6" w:rsidR="007B11E5" w:rsidRDefault="007B11E5" w:rsidP="007B11E5">
            <w:pPr>
              <w:jc w:val="both"/>
              <w:rPr>
                <w:b/>
                <w:sz w:val="28"/>
              </w:rPr>
            </w:pPr>
            <w:r>
              <w:rPr>
                <w:b/>
                <w:sz w:val="28"/>
              </w:rPr>
              <w:lastRenderedPageBreak/>
              <w:t>C-I – Personální zabezpečení</w:t>
            </w:r>
          </w:p>
        </w:tc>
      </w:tr>
      <w:tr w:rsidR="007B11E5" w14:paraId="63AC2010" w14:textId="77777777" w:rsidTr="007B11E5">
        <w:tc>
          <w:tcPr>
            <w:tcW w:w="2518" w:type="dxa"/>
            <w:gridSpan w:val="2"/>
            <w:tcBorders>
              <w:top w:val="double" w:sz="4" w:space="0" w:color="auto"/>
            </w:tcBorders>
            <w:shd w:val="clear" w:color="auto" w:fill="F7CAAC"/>
          </w:tcPr>
          <w:p w14:paraId="12D7245D" w14:textId="77777777" w:rsidR="007B11E5" w:rsidRDefault="007B11E5" w:rsidP="007B11E5">
            <w:pPr>
              <w:jc w:val="both"/>
              <w:rPr>
                <w:b/>
              </w:rPr>
            </w:pPr>
            <w:r>
              <w:rPr>
                <w:b/>
              </w:rPr>
              <w:t>Vysoká škola</w:t>
            </w:r>
          </w:p>
        </w:tc>
        <w:tc>
          <w:tcPr>
            <w:tcW w:w="7341" w:type="dxa"/>
            <w:gridSpan w:val="13"/>
          </w:tcPr>
          <w:p w14:paraId="629AB204" w14:textId="77777777" w:rsidR="007B11E5" w:rsidRDefault="007B11E5" w:rsidP="007B11E5">
            <w:pPr>
              <w:jc w:val="both"/>
            </w:pPr>
            <w:r>
              <w:t>Univerzita Tomáše Bati ve Zlíně</w:t>
            </w:r>
          </w:p>
        </w:tc>
      </w:tr>
      <w:tr w:rsidR="007B11E5" w14:paraId="6244FD91" w14:textId="77777777" w:rsidTr="007B11E5">
        <w:tc>
          <w:tcPr>
            <w:tcW w:w="2518" w:type="dxa"/>
            <w:gridSpan w:val="2"/>
            <w:shd w:val="clear" w:color="auto" w:fill="F7CAAC"/>
          </w:tcPr>
          <w:p w14:paraId="5D56F322" w14:textId="77777777" w:rsidR="007B11E5" w:rsidRDefault="007B11E5" w:rsidP="007B11E5">
            <w:pPr>
              <w:jc w:val="both"/>
              <w:rPr>
                <w:b/>
              </w:rPr>
            </w:pPr>
            <w:r>
              <w:rPr>
                <w:b/>
              </w:rPr>
              <w:t>Součást vysoké školy</w:t>
            </w:r>
          </w:p>
        </w:tc>
        <w:tc>
          <w:tcPr>
            <w:tcW w:w="7341" w:type="dxa"/>
            <w:gridSpan w:val="13"/>
          </w:tcPr>
          <w:p w14:paraId="6BBA39B6" w14:textId="77777777" w:rsidR="007B11E5" w:rsidRDefault="007B11E5" w:rsidP="007B11E5">
            <w:pPr>
              <w:jc w:val="both"/>
            </w:pPr>
            <w:r>
              <w:t>Fakulta multimediálních komunikací</w:t>
            </w:r>
          </w:p>
        </w:tc>
      </w:tr>
      <w:tr w:rsidR="007B11E5" w14:paraId="73AC042C" w14:textId="77777777" w:rsidTr="007B11E5">
        <w:tc>
          <w:tcPr>
            <w:tcW w:w="2518" w:type="dxa"/>
            <w:gridSpan w:val="2"/>
            <w:shd w:val="clear" w:color="auto" w:fill="F7CAAC"/>
          </w:tcPr>
          <w:p w14:paraId="0BC086A9" w14:textId="77777777" w:rsidR="007B11E5" w:rsidRDefault="007B11E5" w:rsidP="007B11E5">
            <w:pPr>
              <w:jc w:val="both"/>
              <w:rPr>
                <w:b/>
              </w:rPr>
            </w:pPr>
            <w:r>
              <w:rPr>
                <w:b/>
              </w:rPr>
              <w:t>Název studijního programu</w:t>
            </w:r>
          </w:p>
        </w:tc>
        <w:tc>
          <w:tcPr>
            <w:tcW w:w="7341" w:type="dxa"/>
            <w:gridSpan w:val="13"/>
          </w:tcPr>
          <w:p w14:paraId="73FAB2D8" w14:textId="26E765B6" w:rsidR="007B11E5" w:rsidRDefault="007B11E5">
            <w:pPr>
              <w:jc w:val="both"/>
            </w:pPr>
            <w:r>
              <w:t xml:space="preserve">Design </w:t>
            </w:r>
          </w:p>
        </w:tc>
      </w:tr>
      <w:tr w:rsidR="007B11E5" w14:paraId="6CDBC56C" w14:textId="77777777" w:rsidTr="007B11E5">
        <w:tc>
          <w:tcPr>
            <w:tcW w:w="2518" w:type="dxa"/>
            <w:gridSpan w:val="2"/>
            <w:shd w:val="clear" w:color="auto" w:fill="F7CAAC"/>
          </w:tcPr>
          <w:p w14:paraId="292907FE" w14:textId="77777777" w:rsidR="007B11E5" w:rsidRDefault="007B11E5" w:rsidP="007B11E5">
            <w:pPr>
              <w:jc w:val="both"/>
              <w:rPr>
                <w:b/>
              </w:rPr>
            </w:pPr>
            <w:r>
              <w:rPr>
                <w:b/>
              </w:rPr>
              <w:t>Jméno a příjmení</w:t>
            </w:r>
          </w:p>
        </w:tc>
        <w:tc>
          <w:tcPr>
            <w:tcW w:w="4536" w:type="dxa"/>
            <w:gridSpan w:val="7"/>
          </w:tcPr>
          <w:p w14:paraId="2624666E" w14:textId="77777777" w:rsidR="007B11E5" w:rsidRDefault="007B11E5" w:rsidP="007B11E5">
            <w:pPr>
              <w:jc w:val="both"/>
            </w:pPr>
            <w:r>
              <w:t>Jana Buch</w:t>
            </w:r>
          </w:p>
        </w:tc>
        <w:tc>
          <w:tcPr>
            <w:tcW w:w="709" w:type="dxa"/>
            <w:gridSpan w:val="2"/>
            <w:shd w:val="clear" w:color="auto" w:fill="F7CAAC"/>
          </w:tcPr>
          <w:p w14:paraId="5D7A448E" w14:textId="77777777" w:rsidR="007B11E5" w:rsidRDefault="007B11E5" w:rsidP="007B11E5">
            <w:pPr>
              <w:jc w:val="both"/>
              <w:rPr>
                <w:b/>
              </w:rPr>
            </w:pPr>
            <w:r>
              <w:rPr>
                <w:b/>
              </w:rPr>
              <w:t>Tituly</w:t>
            </w:r>
          </w:p>
        </w:tc>
        <w:tc>
          <w:tcPr>
            <w:tcW w:w="2096" w:type="dxa"/>
            <w:gridSpan w:val="4"/>
          </w:tcPr>
          <w:p w14:paraId="36A4D713" w14:textId="77777777" w:rsidR="007B11E5" w:rsidRDefault="007B11E5" w:rsidP="007B11E5">
            <w:pPr>
              <w:jc w:val="both"/>
            </w:pPr>
            <w:r>
              <w:t xml:space="preserve">MgA. </w:t>
            </w:r>
          </w:p>
        </w:tc>
      </w:tr>
      <w:tr w:rsidR="007B11E5" w14:paraId="1AD3246B" w14:textId="77777777" w:rsidTr="007B11E5">
        <w:tc>
          <w:tcPr>
            <w:tcW w:w="2518" w:type="dxa"/>
            <w:gridSpan w:val="2"/>
            <w:shd w:val="clear" w:color="auto" w:fill="F7CAAC"/>
          </w:tcPr>
          <w:p w14:paraId="4631B20D" w14:textId="77777777" w:rsidR="007B11E5" w:rsidRDefault="007B11E5" w:rsidP="007B11E5">
            <w:pPr>
              <w:jc w:val="both"/>
              <w:rPr>
                <w:b/>
              </w:rPr>
            </w:pPr>
            <w:r>
              <w:rPr>
                <w:b/>
              </w:rPr>
              <w:t>Rok narození</w:t>
            </w:r>
          </w:p>
        </w:tc>
        <w:tc>
          <w:tcPr>
            <w:tcW w:w="829" w:type="dxa"/>
          </w:tcPr>
          <w:p w14:paraId="7B887343" w14:textId="77777777" w:rsidR="007B11E5" w:rsidRDefault="007B11E5" w:rsidP="007B11E5">
            <w:pPr>
              <w:jc w:val="both"/>
            </w:pPr>
            <w:r>
              <w:t>1976</w:t>
            </w:r>
          </w:p>
        </w:tc>
        <w:tc>
          <w:tcPr>
            <w:tcW w:w="1721" w:type="dxa"/>
            <w:gridSpan w:val="2"/>
            <w:shd w:val="clear" w:color="auto" w:fill="F7CAAC"/>
          </w:tcPr>
          <w:p w14:paraId="3CBAC9AD" w14:textId="77777777" w:rsidR="007B11E5" w:rsidRDefault="007B11E5" w:rsidP="007B11E5">
            <w:pPr>
              <w:jc w:val="both"/>
              <w:rPr>
                <w:b/>
              </w:rPr>
            </w:pPr>
            <w:r>
              <w:rPr>
                <w:b/>
              </w:rPr>
              <w:t>typ vztahu k VŠ</w:t>
            </w:r>
          </w:p>
        </w:tc>
        <w:tc>
          <w:tcPr>
            <w:tcW w:w="992" w:type="dxa"/>
            <w:gridSpan w:val="3"/>
          </w:tcPr>
          <w:p w14:paraId="64D7C0E5" w14:textId="04510052" w:rsidR="007B11E5" w:rsidRDefault="007B11E5" w:rsidP="007B11E5">
            <w:pPr>
              <w:jc w:val="both"/>
            </w:pPr>
            <w:r>
              <w:t>pp</w:t>
            </w:r>
          </w:p>
        </w:tc>
        <w:tc>
          <w:tcPr>
            <w:tcW w:w="994" w:type="dxa"/>
            <w:shd w:val="clear" w:color="auto" w:fill="F7CAAC"/>
          </w:tcPr>
          <w:p w14:paraId="4410033B" w14:textId="77777777" w:rsidR="007B11E5" w:rsidRDefault="007B11E5" w:rsidP="007B11E5">
            <w:pPr>
              <w:jc w:val="both"/>
              <w:rPr>
                <w:b/>
              </w:rPr>
            </w:pPr>
            <w:r>
              <w:rPr>
                <w:b/>
              </w:rPr>
              <w:t>rozsah</w:t>
            </w:r>
          </w:p>
        </w:tc>
        <w:tc>
          <w:tcPr>
            <w:tcW w:w="709" w:type="dxa"/>
            <w:gridSpan w:val="2"/>
          </w:tcPr>
          <w:p w14:paraId="3558D9CF" w14:textId="77777777" w:rsidR="007B11E5" w:rsidRDefault="007B11E5" w:rsidP="007B11E5">
            <w:pPr>
              <w:jc w:val="both"/>
            </w:pPr>
            <w:r>
              <w:t>20h/t</w:t>
            </w:r>
          </w:p>
        </w:tc>
        <w:tc>
          <w:tcPr>
            <w:tcW w:w="709" w:type="dxa"/>
            <w:gridSpan w:val="2"/>
            <w:shd w:val="clear" w:color="auto" w:fill="F7CAAC"/>
          </w:tcPr>
          <w:p w14:paraId="2CA898D7" w14:textId="77777777" w:rsidR="007B11E5" w:rsidRDefault="007B11E5" w:rsidP="007B11E5">
            <w:pPr>
              <w:jc w:val="both"/>
              <w:rPr>
                <w:b/>
              </w:rPr>
            </w:pPr>
            <w:r>
              <w:rPr>
                <w:b/>
              </w:rPr>
              <w:t>do kdy</w:t>
            </w:r>
          </w:p>
        </w:tc>
        <w:tc>
          <w:tcPr>
            <w:tcW w:w="1387" w:type="dxa"/>
            <w:gridSpan w:val="2"/>
          </w:tcPr>
          <w:p w14:paraId="5AFC4440" w14:textId="77777777" w:rsidR="007B11E5" w:rsidRDefault="007B11E5" w:rsidP="007B11E5">
            <w:pPr>
              <w:jc w:val="both"/>
            </w:pPr>
            <w:r>
              <w:t>N</w:t>
            </w:r>
          </w:p>
        </w:tc>
      </w:tr>
      <w:tr w:rsidR="007B11E5" w14:paraId="4CA73CFC" w14:textId="77777777" w:rsidTr="007B11E5">
        <w:tc>
          <w:tcPr>
            <w:tcW w:w="5068" w:type="dxa"/>
            <w:gridSpan w:val="5"/>
            <w:shd w:val="clear" w:color="auto" w:fill="F7CAAC"/>
          </w:tcPr>
          <w:p w14:paraId="3128D631" w14:textId="77777777" w:rsidR="007B11E5" w:rsidRDefault="007B11E5" w:rsidP="007B11E5">
            <w:pPr>
              <w:jc w:val="both"/>
              <w:rPr>
                <w:b/>
              </w:rPr>
            </w:pPr>
            <w:r>
              <w:rPr>
                <w:b/>
              </w:rPr>
              <w:t>Typ vztahu na součásti VŠ, která uskutečňuje st. program</w:t>
            </w:r>
          </w:p>
        </w:tc>
        <w:tc>
          <w:tcPr>
            <w:tcW w:w="992" w:type="dxa"/>
            <w:gridSpan w:val="3"/>
          </w:tcPr>
          <w:p w14:paraId="06ADEDEC" w14:textId="6C9DD610" w:rsidR="007B11E5" w:rsidRDefault="003010E3" w:rsidP="007B11E5">
            <w:pPr>
              <w:jc w:val="both"/>
            </w:pPr>
            <w:r>
              <w:t>pp</w:t>
            </w:r>
          </w:p>
        </w:tc>
        <w:tc>
          <w:tcPr>
            <w:tcW w:w="994" w:type="dxa"/>
            <w:shd w:val="clear" w:color="auto" w:fill="F7CAAC"/>
          </w:tcPr>
          <w:p w14:paraId="598D1B39" w14:textId="77777777" w:rsidR="007B11E5" w:rsidRDefault="007B11E5" w:rsidP="007B11E5">
            <w:pPr>
              <w:jc w:val="both"/>
              <w:rPr>
                <w:b/>
              </w:rPr>
            </w:pPr>
            <w:r>
              <w:rPr>
                <w:b/>
              </w:rPr>
              <w:t>rozsah</w:t>
            </w:r>
          </w:p>
        </w:tc>
        <w:tc>
          <w:tcPr>
            <w:tcW w:w="709" w:type="dxa"/>
            <w:gridSpan w:val="2"/>
          </w:tcPr>
          <w:p w14:paraId="155A4528" w14:textId="77777777" w:rsidR="007B11E5" w:rsidRDefault="007B11E5" w:rsidP="007B11E5">
            <w:pPr>
              <w:jc w:val="both"/>
            </w:pPr>
            <w:r>
              <w:t>20h/t</w:t>
            </w:r>
          </w:p>
        </w:tc>
        <w:tc>
          <w:tcPr>
            <w:tcW w:w="709" w:type="dxa"/>
            <w:gridSpan w:val="2"/>
            <w:shd w:val="clear" w:color="auto" w:fill="F7CAAC"/>
          </w:tcPr>
          <w:p w14:paraId="431BD524" w14:textId="77777777" w:rsidR="007B11E5" w:rsidRDefault="007B11E5" w:rsidP="007B11E5">
            <w:pPr>
              <w:jc w:val="both"/>
              <w:rPr>
                <w:b/>
              </w:rPr>
            </w:pPr>
            <w:r>
              <w:rPr>
                <w:b/>
              </w:rPr>
              <w:t>do kdy</w:t>
            </w:r>
          </w:p>
        </w:tc>
        <w:tc>
          <w:tcPr>
            <w:tcW w:w="1387" w:type="dxa"/>
            <w:gridSpan w:val="2"/>
          </w:tcPr>
          <w:p w14:paraId="1DCC961B" w14:textId="77777777" w:rsidR="007B11E5" w:rsidRDefault="007B11E5" w:rsidP="007B11E5">
            <w:pPr>
              <w:jc w:val="both"/>
            </w:pPr>
            <w:r>
              <w:t>N</w:t>
            </w:r>
          </w:p>
        </w:tc>
      </w:tr>
      <w:tr w:rsidR="007B11E5" w14:paraId="09A258D3" w14:textId="77777777" w:rsidTr="007B11E5">
        <w:tc>
          <w:tcPr>
            <w:tcW w:w="6060" w:type="dxa"/>
            <w:gridSpan w:val="8"/>
            <w:shd w:val="clear" w:color="auto" w:fill="F7CAAC"/>
          </w:tcPr>
          <w:p w14:paraId="46DB6BB5" w14:textId="77777777" w:rsidR="007B11E5" w:rsidRDefault="007B11E5" w:rsidP="007B11E5">
            <w:pPr>
              <w:jc w:val="both"/>
            </w:pPr>
            <w:r>
              <w:rPr>
                <w:b/>
              </w:rPr>
              <w:t>Další současná působení jako akademický pracovník na jiných VŠ</w:t>
            </w:r>
          </w:p>
        </w:tc>
        <w:tc>
          <w:tcPr>
            <w:tcW w:w="1703" w:type="dxa"/>
            <w:gridSpan w:val="3"/>
            <w:shd w:val="clear" w:color="auto" w:fill="F7CAAC"/>
          </w:tcPr>
          <w:p w14:paraId="6ABFE8A0" w14:textId="77777777" w:rsidR="007B11E5" w:rsidRDefault="007B11E5" w:rsidP="007B11E5">
            <w:pPr>
              <w:jc w:val="both"/>
              <w:rPr>
                <w:b/>
              </w:rPr>
            </w:pPr>
            <w:r>
              <w:rPr>
                <w:b/>
              </w:rPr>
              <w:t>typ prac. vztahu</w:t>
            </w:r>
          </w:p>
        </w:tc>
        <w:tc>
          <w:tcPr>
            <w:tcW w:w="2096" w:type="dxa"/>
            <w:gridSpan w:val="4"/>
            <w:shd w:val="clear" w:color="auto" w:fill="F7CAAC"/>
          </w:tcPr>
          <w:p w14:paraId="5F4C3537" w14:textId="77777777" w:rsidR="007B11E5" w:rsidRDefault="007B11E5" w:rsidP="007B11E5">
            <w:pPr>
              <w:jc w:val="both"/>
              <w:rPr>
                <w:b/>
              </w:rPr>
            </w:pPr>
            <w:r>
              <w:rPr>
                <w:b/>
              </w:rPr>
              <w:t>rozsah</w:t>
            </w:r>
          </w:p>
        </w:tc>
      </w:tr>
      <w:tr w:rsidR="007B11E5" w14:paraId="02DB5026" w14:textId="77777777" w:rsidTr="007B11E5">
        <w:tc>
          <w:tcPr>
            <w:tcW w:w="6060" w:type="dxa"/>
            <w:gridSpan w:val="8"/>
          </w:tcPr>
          <w:p w14:paraId="343641F6" w14:textId="77777777" w:rsidR="007B11E5" w:rsidRDefault="007B11E5" w:rsidP="007B11E5">
            <w:pPr>
              <w:jc w:val="both"/>
            </w:pPr>
          </w:p>
        </w:tc>
        <w:tc>
          <w:tcPr>
            <w:tcW w:w="1703" w:type="dxa"/>
            <w:gridSpan w:val="3"/>
          </w:tcPr>
          <w:p w14:paraId="208D53C2" w14:textId="77777777" w:rsidR="007B11E5" w:rsidRDefault="007B11E5" w:rsidP="007B11E5">
            <w:pPr>
              <w:jc w:val="both"/>
            </w:pPr>
          </w:p>
        </w:tc>
        <w:tc>
          <w:tcPr>
            <w:tcW w:w="2096" w:type="dxa"/>
            <w:gridSpan w:val="4"/>
          </w:tcPr>
          <w:p w14:paraId="68D307B3" w14:textId="77777777" w:rsidR="007B11E5" w:rsidRDefault="007B11E5" w:rsidP="007B11E5">
            <w:pPr>
              <w:jc w:val="both"/>
            </w:pPr>
          </w:p>
        </w:tc>
      </w:tr>
      <w:tr w:rsidR="007B11E5" w14:paraId="4A8A48CB" w14:textId="77777777" w:rsidTr="007B11E5">
        <w:tc>
          <w:tcPr>
            <w:tcW w:w="6060" w:type="dxa"/>
            <w:gridSpan w:val="8"/>
          </w:tcPr>
          <w:p w14:paraId="329E676B" w14:textId="77777777" w:rsidR="007B11E5" w:rsidRDefault="007B11E5" w:rsidP="007B11E5">
            <w:pPr>
              <w:jc w:val="both"/>
            </w:pPr>
          </w:p>
        </w:tc>
        <w:tc>
          <w:tcPr>
            <w:tcW w:w="1703" w:type="dxa"/>
            <w:gridSpan w:val="3"/>
          </w:tcPr>
          <w:p w14:paraId="01F254C3" w14:textId="77777777" w:rsidR="007B11E5" w:rsidRDefault="007B11E5" w:rsidP="007B11E5">
            <w:pPr>
              <w:jc w:val="both"/>
            </w:pPr>
          </w:p>
        </w:tc>
        <w:tc>
          <w:tcPr>
            <w:tcW w:w="2096" w:type="dxa"/>
            <w:gridSpan w:val="4"/>
          </w:tcPr>
          <w:p w14:paraId="48AA5BA3" w14:textId="77777777" w:rsidR="007B11E5" w:rsidRDefault="007B11E5" w:rsidP="007B11E5">
            <w:pPr>
              <w:jc w:val="both"/>
            </w:pPr>
          </w:p>
        </w:tc>
      </w:tr>
      <w:tr w:rsidR="007B11E5" w14:paraId="1C02603A" w14:textId="77777777" w:rsidTr="007B11E5">
        <w:tc>
          <w:tcPr>
            <w:tcW w:w="9859" w:type="dxa"/>
            <w:gridSpan w:val="15"/>
            <w:shd w:val="clear" w:color="auto" w:fill="F7CAAC"/>
          </w:tcPr>
          <w:p w14:paraId="7E519D09" w14:textId="77777777" w:rsidR="007B11E5" w:rsidRDefault="007B11E5" w:rsidP="007B11E5">
            <w:pPr>
              <w:jc w:val="both"/>
            </w:pPr>
            <w:r>
              <w:rPr>
                <w:b/>
              </w:rPr>
              <w:t>Předměty příslušného studijního programu a způsob zapojení do jejich výuky, příp. další zapojení do uskutečňování studijního programu</w:t>
            </w:r>
          </w:p>
        </w:tc>
      </w:tr>
      <w:tr w:rsidR="007B11E5" w:rsidRPr="002827C6" w14:paraId="687F60E1" w14:textId="77777777" w:rsidTr="00E153D9">
        <w:trPr>
          <w:trHeight w:val="388"/>
        </w:trPr>
        <w:tc>
          <w:tcPr>
            <w:tcW w:w="9859" w:type="dxa"/>
            <w:gridSpan w:val="15"/>
            <w:tcBorders>
              <w:top w:val="nil"/>
            </w:tcBorders>
          </w:tcPr>
          <w:p w14:paraId="2037B3C6" w14:textId="7384C3BE" w:rsidR="007B11E5" w:rsidRDefault="007B11E5" w:rsidP="007B11E5">
            <w:pPr>
              <w:jc w:val="both"/>
            </w:pPr>
            <w:r>
              <w:t>Ateliér Design obuvi 9</w:t>
            </w:r>
            <w:r w:rsidR="00583FC6">
              <w:t>, 10</w:t>
            </w:r>
            <w:r>
              <w:t xml:space="preserve"> (garant, vede ateliér)</w:t>
            </w:r>
          </w:p>
          <w:p w14:paraId="329064FF" w14:textId="41BE58F1" w:rsidR="007B11E5" w:rsidRPr="002827C6" w:rsidRDefault="007B11E5" w:rsidP="0058703A">
            <w:pPr>
              <w:jc w:val="both"/>
            </w:pPr>
            <w:r>
              <w:t>Současn</w:t>
            </w:r>
            <w:r w:rsidR="007E164E">
              <w:t>é</w:t>
            </w:r>
            <w:r>
              <w:t xml:space="preserve"> tendence v designu obuvi 1</w:t>
            </w:r>
            <w:r w:rsidR="00D4308E">
              <w:t>, 2</w:t>
            </w:r>
            <w:r>
              <w:t xml:space="preserve"> (garant, přednášející)</w:t>
            </w:r>
          </w:p>
        </w:tc>
      </w:tr>
      <w:tr w:rsidR="007B11E5" w:rsidRPr="002827C6" w14:paraId="1ADAA7EA" w14:textId="77777777" w:rsidTr="007B11E5">
        <w:trPr>
          <w:trHeight w:val="340"/>
        </w:trPr>
        <w:tc>
          <w:tcPr>
            <w:tcW w:w="9859" w:type="dxa"/>
            <w:gridSpan w:val="15"/>
            <w:tcBorders>
              <w:top w:val="nil"/>
            </w:tcBorders>
            <w:shd w:val="clear" w:color="auto" w:fill="FBD4B4"/>
          </w:tcPr>
          <w:p w14:paraId="79B47432" w14:textId="77777777" w:rsidR="007B11E5" w:rsidRPr="002827C6" w:rsidRDefault="007B11E5" w:rsidP="007B11E5">
            <w:pPr>
              <w:jc w:val="both"/>
              <w:rPr>
                <w:b/>
              </w:rPr>
            </w:pPr>
            <w:r w:rsidRPr="002827C6">
              <w:rPr>
                <w:b/>
              </w:rPr>
              <w:t>Zapojení do výuky v dalších studijních programech na téže vysoké škole (pouze u garantů ZT a PZ předmětů)</w:t>
            </w:r>
          </w:p>
        </w:tc>
      </w:tr>
      <w:tr w:rsidR="007B11E5" w:rsidRPr="002827C6" w14:paraId="0E5511C4" w14:textId="77777777" w:rsidTr="00E153D9">
        <w:trPr>
          <w:trHeight w:val="340"/>
        </w:trPr>
        <w:tc>
          <w:tcPr>
            <w:tcW w:w="2443" w:type="dxa"/>
            <w:tcBorders>
              <w:top w:val="nil"/>
            </w:tcBorders>
          </w:tcPr>
          <w:p w14:paraId="51687853" w14:textId="77777777" w:rsidR="007B11E5" w:rsidRPr="002827C6" w:rsidRDefault="007B11E5" w:rsidP="007B11E5">
            <w:pPr>
              <w:jc w:val="both"/>
              <w:rPr>
                <w:b/>
              </w:rPr>
            </w:pPr>
            <w:r w:rsidRPr="002827C6">
              <w:rPr>
                <w:b/>
              </w:rPr>
              <w:t>Název studijního předmětu</w:t>
            </w:r>
          </w:p>
        </w:tc>
        <w:tc>
          <w:tcPr>
            <w:tcW w:w="2552" w:type="dxa"/>
            <w:gridSpan w:val="3"/>
            <w:tcBorders>
              <w:top w:val="nil"/>
            </w:tcBorders>
          </w:tcPr>
          <w:p w14:paraId="2FDCEA76" w14:textId="77777777" w:rsidR="007B11E5" w:rsidRPr="002827C6" w:rsidRDefault="007B11E5" w:rsidP="007B11E5">
            <w:pPr>
              <w:rPr>
                <w:b/>
              </w:rPr>
            </w:pPr>
            <w:r w:rsidRPr="002827C6">
              <w:rPr>
                <w:b/>
              </w:rPr>
              <w:t>Název studijního programu</w:t>
            </w:r>
          </w:p>
        </w:tc>
        <w:tc>
          <w:tcPr>
            <w:tcW w:w="567" w:type="dxa"/>
            <w:gridSpan w:val="2"/>
            <w:tcBorders>
              <w:top w:val="nil"/>
            </w:tcBorders>
          </w:tcPr>
          <w:p w14:paraId="491B7055" w14:textId="77777777" w:rsidR="007B11E5" w:rsidRPr="002827C6" w:rsidRDefault="007B11E5" w:rsidP="007B11E5">
            <w:pPr>
              <w:jc w:val="both"/>
              <w:rPr>
                <w:b/>
              </w:rPr>
            </w:pPr>
            <w:r w:rsidRPr="002827C6">
              <w:rPr>
                <w:b/>
              </w:rPr>
              <w:t>Sem.</w:t>
            </w:r>
          </w:p>
        </w:tc>
        <w:tc>
          <w:tcPr>
            <w:tcW w:w="1984" w:type="dxa"/>
            <w:gridSpan w:val="4"/>
            <w:tcBorders>
              <w:top w:val="nil"/>
            </w:tcBorders>
          </w:tcPr>
          <w:p w14:paraId="3CB140F3" w14:textId="77777777" w:rsidR="007B11E5" w:rsidRPr="002827C6" w:rsidRDefault="007B11E5" w:rsidP="007B11E5">
            <w:pPr>
              <w:rPr>
                <w:b/>
              </w:rPr>
            </w:pPr>
            <w:r w:rsidRPr="002827C6">
              <w:rPr>
                <w:b/>
              </w:rPr>
              <w:t>Role ve výuce daného předmětu</w:t>
            </w:r>
          </w:p>
        </w:tc>
        <w:tc>
          <w:tcPr>
            <w:tcW w:w="2313" w:type="dxa"/>
            <w:gridSpan w:val="5"/>
            <w:tcBorders>
              <w:top w:val="nil"/>
            </w:tcBorders>
          </w:tcPr>
          <w:p w14:paraId="77157C78" w14:textId="77777777" w:rsidR="007B11E5" w:rsidRPr="002827C6" w:rsidRDefault="007B11E5" w:rsidP="007B11E5">
            <w:pPr>
              <w:rPr>
                <w:b/>
              </w:rPr>
            </w:pPr>
            <w:r>
              <w:rPr>
                <w:b/>
              </w:rPr>
              <w:t>(</w:t>
            </w:r>
            <w:r w:rsidRPr="00F20AEF">
              <w:rPr>
                <w:b/>
                <w:i/>
                <w:iCs/>
              </w:rPr>
              <w:t>nepovinný údaj</w:t>
            </w:r>
            <w:r w:rsidRPr="00F20AEF">
              <w:rPr>
                <w:b/>
              </w:rPr>
              <w:t>)</w:t>
            </w:r>
            <w:r>
              <w:rPr>
                <w:b/>
              </w:rPr>
              <w:t xml:space="preserve"> </w:t>
            </w:r>
            <w:r w:rsidRPr="002827C6">
              <w:rPr>
                <w:b/>
              </w:rPr>
              <w:t>Počet hodin za semestr</w:t>
            </w:r>
          </w:p>
        </w:tc>
      </w:tr>
      <w:tr w:rsidR="007B11E5" w:rsidRPr="00461AFF" w14:paraId="2C196A28" w14:textId="77777777" w:rsidTr="00E153D9">
        <w:trPr>
          <w:trHeight w:val="285"/>
        </w:trPr>
        <w:tc>
          <w:tcPr>
            <w:tcW w:w="2443" w:type="dxa"/>
            <w:tcBorders>
              <w:top w:val="nil"/>
            </w:tcBorders>
          </w:tcPr>
          <w:p w14:paraId="0DA32C24" w14:textId="7E1F33CF" w:rsidR="00FE4FAD" w:rsidRDefault="00FE4FAD" w:rsidP="00FE4FAD">
            <w:pPr>
              <w:jc w:val="both"/>
            </w:pPr>
            <w:r>
              <w:t xml:space="preserve">Ateliér Design obuvi 5 </w:t>
            </w:r>
          </w:p>
          <w:p w14:paraId="70973D94" w14:textId="77777777" w:rsidR="007B11E5" w:rsidRPr="0016131F" w:rsidRDefault="007B11E5" w:rsidP="007B11E5">
            <w:pPr>
              <w:jc w:val="both"/>
            </w:pPr>
          </w:p>
        </w:tc>
        <w:tc>
          <w:tcPr>
            <w:tcW w:w="2552" w:type="dxa"/>
            <w:gridSpan w:val="3"/>
            <w:tcBorders>
              <w:top w:val="nil"/>
            </w:tcBorders>
          </w:tcPr>
          <w:p w14:paraId="75224B80" w14:textId="085A120A" w:rsidR="007B11E5" w:rsidRPr="0016131F" w:rsidRDefault="00FE195D" w:rsidP="007B11E5">
            <w:pPr>
              <w:jc w:val="both"/>
            </w:pPr>
            <w:r>
              <w:t xml:space="preserve">Design (BSP) </w:t>
            </w:r>
          </w:p>
        </w:tc>
        <w:tc>
          <w:tcPr>
            <w:tcW w:w="567" w:type="dxa"/>
            <w:gridSpan w:val="2"/>
            <w:tcBorders>
              <w:top w:val="nil"/>
            </w:tcBorders>
          </w:tcPr>
          <w:p w14:paraId="3FB76DB4" w14:textId="04867214" w:rsidR="007B11E5" w:rsidRPr="0016131F" w:rsidRDefault="00FE195D" w:rsidP="007B11E5">
            <w:pPr>
              <w:jc w:val="both"/>
            </w:pPr>
            <w:r>
              <w:t>3ZS</w:t>
            </w:r>
          </w:p>
        </w:tc>
        <w:tc>
          <w:tcPr>
            <w:tcW w:w="1984" w:type="dxa"/>
            <w:gridSpan w:val="4"/>
            <w:tcBorders>
              <w:top w:val="nil"/>
            </w:tcBorders>
          </w:tcPr>
          <w:p w14:paraId="7AF86422" w14:textId="02D012B6" w:rsidR="007B11E5" w:rsidRPr="0016131F" w:rsidRDefault="00FE4FAD" w:rsidP="003B419B">
            <w:r>
              <w:t>vede ateliér, garant předmětu</w:t>
            </w:r>
          </w:p>
        </w:tc>
        <w:tc>
          <w:tcPr>
            <w:tcW w:w="2313" w:type="dxa"/>
            <w:gridSpan w:val="5"/>
            <w:tcBorders>
              <w:top w:val="nil"/>
            </w:tcBorders>
          </w:tcPr>
          <w:p w14:paraId="26267313" w14:textId="77777777" w:rsidR="007B11E5" w:rsidRPr="0016131F" w:rsidRDefault="007B11E5" w:rsidP="007B11E5">
            <w:pPr>
              <w:jc w:val="both"/>
            </w:pPr>
          </w:p>
        </w:tc>
      </w:tr>
      <w:tr w:rsidR="007B11E5" w:rsidRPr="00461AFF" w14:paraId="54142BAC" w14:textId="77777777" w:rsidTr="00E153D9">
        <w:trPr>
          <w:trHeight w:val="284"/>
        </w:trPr>
        <w:tc>
          <w:tcPr>
            <w:tcW w:w="2443" w:type="dxa"/>
            <w:tcBorders>
              <w:top w:val="nil"/>
            </w:tcBorders>
          </w:tcPr>
          <w:p w14:paraId="660A5A98" w14:textId="2775B975" w:rsidR="007B11E5" w:rsidRPr="0016131F" w:rsidRDefault="00FE4FAD" w:rsidP="003B419B">
            <w:pPr>
              <w:jc w:val="both"/>
            </w:pPr>
            <w:r>
              <w:t xml:space="preserve">Ateliér Design obuvi </w:t>
            </w:r>
            <w:r w:rsidR="00FE195D">
              <w:t>6</w:t>
            </w:r>
          </w:p>
        </w:tc>
        <w:tc>
          <w:tcPr>
            <w:tcW w:w="2552" w:type="dxa"/>
            <w:gridSpan w:val="3"/>
            <w:tcBorders>
              <w:top w:val="nil"/>
            </w:tcBorders>
          </w:tcPr>
          <w:p w14:paraId="36425FCC" w14:textId="7B96928F" w:rsidR="007B11E5" w:rsidRPr="0016131F" w:rsidRDefault="00FE195D" w:rsidP="007B11E5">
            <w:pPr>
              <w:jc w:val="both"/>
            </w:pPr>
            <w:r>
              <w:t>Design (BSP)</w:t>
            </w:r>
          </w:p>
        </w:tc>
        <w:tc>
          <w:tcPr>
            <w:tcW w:w="567" w:type="dxa"/>
            <w:gridSpan w:val="2"/>
            <w:tcBorders>
              <w:top w:val="nil"/>
            </w:tcBorders>
          </w:tcPr>
          <w:p w14:paraId="2B61E223" w14:textId="7173AA75" w:rsidR="007B11E5" w:rsidRPr="0016131F" w:rsidRDefault="00FE195D" w:rsidP="007B11E5">
            <w:pPr>
              <w:jc w:val="both"/>
            </w:pPr>
            <w:r>
              <w:t>3LS</w:t>
            </w:r>
          </w:p>
        </w:tc>
        <w:tc>
          <w:tcPr>
            <w:tcW w:w="1984" w:type="dxa"/>
            <w:gridSpan w:val="4"/>
            <w:tcBorders>
              <w:top w:val="nil"/>
            </w:tcBorders>
          </w:tcPr>
          <w:p w14:paraId="652D2810" w14:textId="38073D6E" w:rsidR="007B11E5" w:rsidRPr="0016131F" w:rsidRDefault="00FE4FAD" w:rsidP="003B419B">
            <w:r>
              <w:t>vede ateliér, garant předmětu</w:t>
            </w:r>
          </w:p>
        </w:tc>
        <w:tc>
          <w:tcPr>
            <w:tcW w:w="2313" w:type="dxa"/>
            <w:gridSpan w:val="5"/>
            <w:tcBorders>
              <w:top w:val="nil"/>
            </w:tcBorders>
          </w:tcPr>
          <w:p w14:paraId="1066D55E" w14:textId="77777777" w:rsidR="007B11E5" w:rsidRPr="0016131F" w:rsidRDefault="007B11E5" w:rsidP="007B11E5">
            <w:pPr>
              <w:jc w:val="both"/>
            </w:pPr>
          </w:p>
        </w:tc>
      </w:tr>
      <w:tr w:rsidR="007B11E5" w14:paraId="59652438" w14:textId="77777777" w:rsidTr="007B11E5">
        <w:tc>
          <w:tcPr>
            <w:tcW w:w="9859" w:type="dxa"/>
            <w:gridSpan w:val="15"/>
            <w:shd w:val="clear" w:color="auto" w:fill="F7CAAC"/>
          </w:tcPr>
          <w:p w14:paraId="039A8175" w14:textId="77777777" w:rsidR="007B11E5" w:rsidRDefault="007B11E5" w:rsidP="007B11E5">
            <w:pPr>
              <w:jc w:val="both"/>
            </w:pPr>
            <w:r>
              <w:rPr>
                <w:b/>
              </w:rPr>
              <w:t xml:space="preserve">Údaje o vzdělání na VŠ </w:t>
            </w:r>
          </w:p>
        </w:tc>
      </w:tr>
      <w:tr w:rsidR="007B11E5" w14:paraId="512D848C" w14:textId="77777777" w:rsidTr="00E153D9">
        <w:trPr>
          <w:trHeight w:val="182"/>
        </w:trPr>
        <w:tc>
          <w:tcPr>
            <w:tcW w:w="9859" w:type="dxa"/>
            <w:gridSpan w:val="15"/>
          </w:tcPr>
          <w:p w14:paraId="182B5376" w14:textId="4550B59C" w:rsidR="007B11E5" w:rsidRPr="003B419B" w:rsidRDefault="00BC41E7" w:rsidP="007B11E5">
            <w:pPr>
              <w:jc w:val="both"/>
            </w:pPr>
            <w:r>
              <w:t>1994-2000: VŠUP Praha, 1994-1996 Ateliér designu oděvu, 1996-2000 Ateliér designu obuvi</w:t>
            </w:r>
          </w:p>
        </w:tc>
      </w:tr>
      <w:tr w:rsidR="007B11E5" w14:paraId="5008E1F7" w14:textId="77777777" w:rsidTr="007B11E5">
        <w:tc>
          <w:tcPr>
            <w:tcW w:w="9859" w:type="dxa"/>
            <w:gridSpan w:val="15"/>
            <w:shd w:val="clear" w:color="auto" w:fill="F7CAAC"/>
          </w:tcPr>
          <w:p w14:paraId="5A42CEEB" w14:textId="77777777" w:rsidR="007B11E5" w:rsidRDefault="007B11E5" w:rsidP="007B11E5">
            <w:pPr>
              <w:jc w:val="both"/>
              <w:rPr>
                <w:b/>
              </w:rPr>
            </w:pPr>
            <w:r>
              <w:rPr>
                <w:b/>
              </w:rPr>
              <w:t>Údaje o odborném působení od absolvování VŠ</w:t>
            </w:r>
          </w:p>
        </w:tc>
      </w:tr>
      <w:tr w:rsidR="007B11E5" w:rsidRPr="009B6AE3" w14:paraId="3B3B41E9" w14:textId="77777777" w:rsidTr="00E153D9">
        <w:trPr>
          <w:trHeight w:val="2258"/>
        </w:trPr>
        <w:tc>
          <w:tcPr>
            <w:tcW w:w="9859" w:type="dxa"/>
            <w:gridSpan w:val="15"/>
          </w:tcPr>
          <w:p w14:paraId="43B0B139" w14:textId="77777777" w:rsidR="003B4FB9" w:rsidRDefault="003B4FB9" w:rsidP="003B4FB9">
            <w:pPr>
              <w:jc w:val="both"/>
            </w:pPr>
            <w:r>
              <w:t xml:space="preserve">2005-dosud: </w:t>
            </w:r>
            <w:r w:rsidRPr="00F94BAA">
              <w:t xml:space="preserve">Univerzita Tomáše Bati ve Zlíně, Fakulta multimediálních komunikací, ateliér </w:t>
            </w:r>
            <w:r>
              <w:t xml:space="preserve">Design obuvi, </w:t>
            </w:r>
            <w:r w:rsidRPr="00F94BAA">
              <w:t>odborn</w:t>
            </w:r>
            <w:r>
              <w:t>á</w:t>
            </w:r>
            <w:r w:rsidRPr="00F94BAA">
              <w:t xml:space="preserve"> asisten</w:t>
            </w:r>
            <w:r>
              <w:t>tka</w:t>
            </w:r>
          </w:p>
          <w:p w14:paraId="7F8B493A" w14:textId="6A3DDB41" w:rsidR="00727F11" w:rsidRDefault="00727F11" w:rsidP="003B4FB9">
            <w:pPr>
              <w:jc w:val="both"/>
            </w:pPr>
            <w:r>
              <w:t>2017-2019: Ease, Londýn, UK, vývoj obuvi do služeb</w:t>
            </w:r>
          </w:p>
          <w:p w14:paraId="1AB7A5DE" w14:textId="77777777" w:rsidR="00727F11" w:rsidRDefault="00727F11" w:rsidP="00727F11">
            <w:r>
              <w:t>2016-2019: Shaper, ČR, vývoj diabetické obuvi</w:t>
            </w:r>
          </w:p>
          <w:p w14:paraId="3FCE9962" w14:textId="77777777" w:rsidR="00727F11" w:rsidRDefault="00727F11" w:rsidP="00727F11">
            <w:r>
              <w:t>2016-2018: Holík International, vývoj rukavic</w:t>
            </w:r>
          </w:p>
          <w:p w14:paraId="6F7F7BD4" w14:textId="77777777" w:rsidR="00727F11" w:rsidRDefault="00727F11" w:rsidP="00727F11">
            <w:r>
              <w:t>2016-2017: Bata Power Toronto, vývoj kolekce dětské obuvi</w:t>
            </w:r>
          </w:p>
          <w:p w14:paraId="1D09DACF" w14:textId="2517BE9F" w:rsidR="00727F11" w:rsidRDefault="00727F11" w:rsidP="00E153D9">
            <w:r>
              <w:t>2014-2019: Quantum – vývoj florbalové obuvi</w:t>
            </w:r>
          </w:p>
          <w:p w14:paraId="6C8BAE79" w14:textId="77777777" w:rsidR="003B4FB9" w:rsidRDefault="003B4FB9" w:rsidP="003B4FB9">
            <w:r>
              <w:t>2014-2017: Bobux, Aucland, Nový Zéland, designer, konzultant a technolog dětské obuvi</w:t>
            </w:r>
          </w:p>
          <w:p w14:paraId="45B13ED5" w14:textId="77777777" w:rsidR="003B4FB9" w:rsidRDefault="003B4FB9" w:rsidP="003B4FB9">
            <w:r>
              <w:t>2014-2015: Baťa, Singapur, konzultant a vývoj konceptů</w:t>
            </w:r>
          </w:p>
          <w:p w14:paraId="7E69C86F" w14:textId="1C38681B" w:rsidR="007B11E5" w:rsidRPr="001E3180" w:rsidRDefault="003B4FB9" w:rsidP="00E153D9">
            <w:pPr>
              <w:rPr>
                <w:color w:val="000000" w:themeColor="text1"/>
              </w:rPr>
            </w:pPr>
            <w:r>
              <w:t>2014-2015: Holík International, vývoj hasičské obuvi</w:t>
            </w:r>
          </w:p>
        </w:tc>
      </w:tr>
      <w:tr w:rsidR="007B11E5" w14:paraId="517F2A71" w14:textId="77777777" w:rsidTr="007B11E5">
        <w:trPr>
          <w:trHeight w:val="250"/>
        </w:trPr>
        <w:tc>
          <w:tcPr>
            <w:tcW w:w="9859" w:type="dxa"/>
            <w:gridSpan w:val="15"/>
            <w:shd w:val="clear" w:color="auto" w:fill="F7CAAC"/>
          </w:tcPr>
          <w:p w14:paraId="6B5C5D96" w14:textId="77777777" w:rsidR="007B11E5" w:rsidRDefault="007B11E5" w:rsidP="007B11E5">
            <w:pPr>
              <w:jc w:val="both"/>
            </w:pPr>
            <w:r>
              <w:rPr>
                <w:b/>
              </w:rPr>
              <w:t>Zkušenosti s vedením kvalifikačních a rigorózních prací</w:t>
            </w:r>
          </w:p>
        </w:tc>
      </w:tr>
      <w:tr w:rsidR="007B11E5" w14:paraId="29944E13" w14:textId="77777777" w:rsidTr="00E153D9">
        <w:trPr>
          <w:trHeight w:val="382"/>
        </w:trPr>
        <w:tc>
          <w:tcPr>
            <w:tcW w:w="9859" w:type="dxa"/>
            <w:gridSpan w:val="15"/>
          </w:tcPr>
          <w:p w14:paraId="168C2112" w14:textId="7A9D457C" w:rsidR="007B11E5" w:rsidRDefault="007B11E5" w:rsidP="007B11E5">
            <w:pPr>
              <w:jc w:val="both"/>
            </w:pPr>
            <w:r>
              <w:t xml:space="preserve">Bakalářské práce: </w:t>
            </w:r>
            <w:ins w:id="389" w:author="Hana Ponížilová" w:date="2023-05-25T12:48:00Z">
              <w:r w:rsidR="00E95832">
                <w:t>33</w:t>
              </w:r>
            </w:ins>
          </w:p>
          <w:p w14:paraId="0359DD88" w14:textId="7E7FA280" w:rsidR="007B11E5" w:rsidRDefault="007B11E5" w:rsidP="007B11E5">
            <w:pPr>
              <w:jc w:val="both"/>
            </w:pPr>
            <w:r>
              <w:t>Diplomové práce: 3</w:t>
            </w:r>
            <w:ins w:id="390" w:author="Hana Ponížilová" w:date="2023-05-25T12:48:00Z">
              <w:r w:rsidR="00E95832">
                <w:t>1</w:t>
              </w:r>
            </w:ins>
          </w:p>
        </w:tc>
      </w:tr>
      <w:tr w:rsidR="007B11E5" w14:paraId="55FBB1F9" w14:textId="77777777" w:rsidTr="007B11E5">
        <w:trPr>
          <w:cantSplit/>
        </w:trPr>
        <w:tc>
          <w:tcPr>
            <w:tcW w:w="3347" w:type="dxa"/>
            <w:gridSpan w:val="3"/>
            <w:tcBorders>
              <w:top w:val="single" w:sz="12" w:space="0" w:color="auto"/>
            </w:tcBorders>
            <w:shd w:val="clear" w:color="auto" w:fill="F7CAAC"/>
          </w:tcPr>
          <w:p w14:paraId="3983F410" w14:textId="77777777" w:rsidR="007B11E5" w:rsidRDefault="007B11E5" w:rsidP="007B11E5">
            <w:pPr>
              <w:jc w:val="both"/>
            </w:pPr>
            <w:r>
              <w:rPr>
                <w:b/>
              </w:rPr>
              <w:t xml:space="preserve">Obor habilitačního řízení </w:t>
            </w:r>
          </w:p>
        </w:tc>
        <w:tc>
          <w:tcPr>
            <w:tcW w:w="2245" w:type="dxa"/>
            <w:gridSpan w:val="4"/>
            <w:tcBorders>
              <w:top w:val="single" w:sz="12" w:space="0" w:color="auto"/>
            </w:tcBorders>
            <w:shd w:val="clear" w:color="auto" w:fill="F7CAAC"/>
          </w:tcPr>
          <w:p w14:paraId="1636D664" w14:textId="77777777" w:rsidR="007B11E5" w:rsidRDefault="007B11E5" w:rsidP="007B11E5">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50CB863B" w14:textId="77777777" w:rsidR="007B11E5" w:rsidRDefault="007B11E5" w:rsidP="007B11E5">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2AE95F59" w14:textId="77777777" w:rsidR="007B11E5" w:rsidRDefault="007B11E5" w:rsidP="007B11E5">
            <w:pPr>
              <w:jc w:val="both"/>
              <w:rPr>
                <w:b/>
              </w:rPr>
            </w:pPr>
            <w:r>
              <w:rPr>
                <w:b/>
              </w:rPr>
              <w:t>Ohlasy publikací</w:t>
            </w:r>
          </w:p>
        </w:tc>
      </w:tr>
      <w:tr w:rsidR="007B11E5" w14:paraId="04E5A540" w14:textId="77777777" w:rsidTr="007B11E5">
        <w:trPr>
          <w:cantSplit/>
        </w:trPr>
        <w:tc>
          <w:tcPr>
            <w:tcW w:w="3347" w:type="dxa"/>
            <w:gridSpan w:val="3"/>
          </w:tcPr>
          <w:p w14:paraId="33E772BA" w14:textId="77777777" w:rsidR="007B11E5" w:rsidRDefault="007B11E5" w:rsidP="007B11E5">
            <w:pPr>
              <w:jc w:val="both"/>
            </w:pPr>
          </w:p>
        </w:tc>
        <w:tc>
          <w:tcPr>
            <w:tcW w:w="2245" w:type="dxa"/>
            <w:gridSpan w:val="4"/>
          </w:tcPr>
          <w:p w14:paraId="5129182B" w14:textId="77777777" w:rsidR="007B11E5" w:rsidRDefault="007B11E5" w:rsidP="007B11E5">
            <w:pPr>
              <w:jc w:val="both"/>
            </w:pPr>
          </w:p>
        </w:tc>
        <w:tc>
          <w:tcPr>
            <w:tcW w:w="2248" w:type="dxa"/>
            <w:gridSpan w:val="5"/>
            <w:tcBorders>
              <w:right w:val="single" w:sz="12" w:space="0" w:color="auto"/>
            </w:tcBorders>
          </w:tcPr>
          <w:p w14:paraId="30911837" w14:textId="77777777" w:rsidR="007B11E5" w:rsidRDefault="007B11E5" w:rsidP="007B11E5">
            <w:pPr>
              <w:jc w:val="both"/>
            </w:pPr>
          </w:p>
        </w:tc>
        <w:tc>
          <w:tcPr>
            <w:tcW w:w="632" w:type="dxa"/>
            <w:tcBorders>
              <w:left w:val="single" w:sz="12" w:space="0" w:color="auto"/>
            </w:tcBorders>
            <w:shd w:val="clear" w:color="auto" w:fill="F7CAAC"/>
          </w:tcPr>
          <w:p w14:paraId="495AD3B7" w14:textId="77777777" w:rsidR="007B11E5" w:rsidRPr="00F20AEF" w:rsidRDefault="007B11E5" w:rsidP="007B11E5">
            <w:pPr>
              <w:jc w:val="both"/>
            </w:pPr>
            <w:r w:rsidRPr="00F20AEF">
              <w:rPr>
                <w:b/>
              </w:rPr>
              <w:t>WoS</w:t>
            </w:r>
          </w:p>
        </w:tc>
        <w:tc>
          <w:tcPr>
            <w:tcW w:w="693" w:type="dxa"/>
            <w:shd w:val="clear" w:color="auto" w:fill="F7CAAC"/>
          </w:tcPr>
          <w:p w14:paraId="3C78F63D" w14:textId="77777777" w:rsidR="007B11E5" w:rsidRPr="00F20AEF" w:rsidRDefault="007B11E5" w:rsidP="007B11E5">
            <w:pPr>
              <w:jc w:val="both"/>
              <w:rPr>
                <w:sz w:val="18"/>
              </w:rPr>
            </w:pPr>
            <w:r w:rsidRPr="00F20AEF">
              <w:rPr>
                <w:b/>
                <w:sz w:val="18"/>
              </w:rPr>
              <w:t>Scopus</w:t>
            </w:r>
          </w:p>
        </w:tc>
        <w:tc>
          <w:tcPr>
            <w:tcW w:w="694" w:type="dxa"/>
            <w:shd w:val="clear" w:color="auto" w:fill="F7CAAC"/>
          </w:tcPr>
          <w:p w14:paraId="078B4513" w14:textId="77777777" w:rsidR="007B11E5" w:rsidRDefault="007B11E5" w:rsidP="007B11E5">
            <w:pPr>
              <w:jc w:val="both"/>
            </w:pPr>
            <w:r>
              <w:rPr>
                <w:b/>
                <w:sz w:val="18"/>
              </w:rPr>
              <w:t>ostatní</w:t>
            </w:r>
          </w:p>
        </w:tc>
      </w:tr>
      <w:tr w:rsidR="007B11E5" w14:paraId="091374D0" w14:textId="77777777" w:rsidTr="007B11E5">
        <w:trPr>
          <w:cantSplit/>
          <w:trHeight w:val="70"/>
        </w:trPr>
        <w:tc>
          <w:tcPr>
            <w:tcW w:w="3347" w:type="dxa"/>
            <w:gridSpan w:val="3"/>
            <w:shd w:val="clear" w:color="auto" w:fill="F7CAAC"/>
          </w:tcPr>
          <w:p w14:paraId="79013654" w14:textId="77777777" w:rsidR="007B11E5" w:rsidRDefault="007B11E5" w:rsidP="007B11E5">
            <w:pPr>
              <w:jc w:val="both"/>
            </w:pPr>
            <w:r>
              <w:rPr>
                <w:b/>
              </w:rPr>
              <w:t>Obor jmenovacího řízení</w:t>
            </w:r>
          </w:p>
        </w:tc>
        <w:tc>
          <w:tcPr>
            <w:tcW w:w="2245" w:type="dxa"/>
            <w:gridSpan w:val="4"/>
            <w:shd w:val="clear" w:color="auto" w:fill="F7CAAC"/>
          </w:tcPr>
          <w:p w14:paraId="3E8E298E" w14:textId="77777777" w:rsidR="007B11E5" w:rsidRDefault="007B11E5" w:rsidP="007B11E5">
            <w:pPr>
              <w:jc w:val="both"/>
            </w:pPr>
            <w:r>
              <w:rPr>
                <w:b/>
              </w:rPr>
              <w:t>Rok udělení hodnosti</w:t>
            </w:r>
          </w:p>
        </w:tc>
        <w:tc>
          <w:tcPr>
            <w:tcW w:w="2248" w:type="dxa"/>
            <w:gridSpan w:val="5"/>
            <w:tcBorders>
              <w:right w:val="single" w:sz="12" w:space="0" w:color="auto"/>
            </w:tcBorders>
            <w:shd w:val="clear" w:color="auto" w:fill="F7CAAC"/>
          </w:tcPr>
          <w:p w14:paraId="6EDCFBEF" w14:textId="77777777" w:rsidR="007B11E5" w:rsidRDefault="007B11E5" w:rsidP="007B11E5">
            <w:pPr>
              <w:jc w:val="both"/>
            </w:pPr>
            <w:r>
              <w:rPr>
                <w:b/>
              </w:rPr>
              <w:t>Řízení konáno na VŠ</w:t>
            </w:r>
          </w:p>
        </w:tc>
        <w:tc>
          <w:tcPr>
            <w:tcW w:w="632" w:type="dxa"/>
            <w:tcBorders>
              <w:left w:val="single" w:sz="12" w:space="0" w:color="auto"/>
            </w:tcBorders>
          </w:tcPr>
          <w:p w14:paraId="2EB9E760" w14:textId="77777777" w:rsidR="007B11E5" w:rsidRPr="00F20AEF" w:rsidRDefault="007B11E5" w:rsidP="007B11E5">
            <w:pPr>
              <w:jc w:val="both"/>
              <w:rPr>
                <w:b/>
              </w:rPr>
            </w:pPr>
          </w:p>
        </w:tc>
        <w:tc>
          <w:tcPr>
            <w:tcW w:w="693" w:type="dxa"/>
          </w:tcPr>
          <w:p w14:paraId="2CEE28EA" w14:textId="77777777" w:rsidR="007B11E5" w:rsidRPr="00F20AEF" w:rsidRDefault="007B11E5" w:rsidP="007B11E5">
            <w:pPr>
              <w:jc w:val="both"/>
              <w:rPr>
                <w:b/>
              </w:rPr>
            </w:pPr>
          </w:p>
        </w:tc>
        <w:tc>
          <w:tcPr>
            <w:tcW w:w="694" w:type="dxa"/>
          </w:tcPr>
          <w:p w14:paraId="47A46715" w14:textId="77777777" w:rsidR="007B11E5" w:rsidRDefault="007B11E5" w:rsidP="007B11E5">
            <w:pPr>
              <w:jc w:val="both"/>
              <w:rPr>
                <w:b/>
              </w:rPr>
            </w:pPr>
          </w:p>
        </w:tc>
      </w:tr>
      <w:tr w:rsidR="007B11E5" w14:paraId="1EC18348" w14:textId="77777777" w:rsidTr="007B11E5">
        <w:trPr>
          <w:trHeight w:val="205"/>
        </w:trPr>
        <w:tc>
          <w:tcPr>
            <w:tcW w:w="3347" w:type="dxa"/>
            <w:gridSpan w:val="3"/>
          </w:tcPr>
          <w:p w14:paraId="4A74FD6B" w14:textId="77777777" w:rsidR="007B11E5" w:rsidRDefault="007B11E5" w:rsidP="007B11E5">
            <w:pPr>
              <w:jc w:val="both"/>
            </w:pPr>
          </w:p>
        </w:tc>
        <w:tc>
          <w:tcPr>
            <w:tcW w:w="2245" w:type="dxa"/>
            <w:gridSpan w:val="4"/>
          </w:tcPr>
          <w:p w14:paraId="052AD202" w14:textId="77777777" w:rsidR="007B11E5" w:rsidRDefault="007B11E5" w:rsidP="007B11E5">
            <w:pPr>
              <w:jc w:val="both"/>
            </w:pPr>
          </w:p>
        </w:tc>
        <w:tc>
          <w:tcPr>
            <w:tcW w:w="2248" w:type="dxa"/>
            <w:gridSpan w:val="5"/>
            <w:tcBorders>
              <w:right w:val="single" w:sz="12" w:space="0" w:color="auto"/>
            </w:tcBorders>
          </w:tcPr>
          <w:p w14:paraId="56C74BED" w14:textId="77777777" w:rsidR="007B11E5" w:rsidRDefault="007B11E5" w:rsidP="007B11E5">
            <w:pPr>
              <w:jc w:val="both"/>
            </w:pPr>
          </w:p>
        </w:tc>
        <w:tc>
          <w:tcPr>
            <w:tcW w:w="1325" w:type="dxa"/>
            <w:gridSpan w:val="2"/>
            <w:tcBorders>
              <w:left w:val="single" w:sz="12" w:space="0" w:color="auto"/>
            </w:tcBorders>
            <w:shd w:val="clear" w:color="auto" w:fill="FBD4B4"/>
            <w:vAlign w:val="center"/>
          </w:tcPr>
          <w:p w14:paraId="36B89B97" w14:textId="77777777" w:rsidR="007B11E5" w:rsidRPr="00F20AEF" w:rsidRDefault="007B11E5" w:rsidP="007B11E5">
            <w:pPr>
              <w:jc w:val="both"/>
              <w:rPr>
                <w:b/>
                <w:sz w:val="18"/>
              </w:rPr>
            </w:pPr>
            <w:r w:rsidRPr="00F20AEF">
              <w:rPr>
                <w:b/>
                <w:sz w:val="18"/>
              </w:rPr>
              <w:t>H-index WoS/Scopus</w:t>
            </w:r>
          </w:p>
        </w:tc>
        <w:tc>
          <w:tcPr>
            <w:tcW w:w="694" w:type="dxa"/>
            <w:vAlign w:val="center"/>
          </w:tcPr>
          <w:p w14:paraId="6335B72F" w14:textId="77777777" w:rsidR="007B11E5" w:rsidRDefault="007B11E5" w:rsidP="007B11E5">
            <w:pPr>
              <w:rPr>
                <w:b/>
              </w:rPr>
            </w:pPr>
            <w:r>
              <w:rPr>
                <w:b/>
              </w:rPr>
              <w:t xml:space="preserve">    /</w:t>
            </w:r>
          </w:p>
        </w:tc>
      </w:tr>
      <w:tr w:rsidR="007B11E5" w14:paraId="32E1D9FF" w14:textId="77777777" w:rsidTr="007B11E5">
        <w:tc>
          <w:tcPr>
            <w:tcW w:w="9859" w:type="dxa"/>
            <w:gridSpan w:val="15"/>
            <w:shd w:val="clear" w:color="auto" w:fill="F7CAAC"/>
          </w:tcPr>
          <w:p w14:paraId="00D628A4" w14:textId="77777777" w:rsidR="007B11E5" w:rsidRDefault="007B11E5" w:rsidP="007B11E5">
            <w:pPr>
              <w:jc w:val="both"/>
              <w:rPr>
                <w:b/>
              </w:rPr>
            </w:pPr>
            <w:r>
              <w:rPr>
                <w:b/>
              </w:rPr>
              <w:t xml:space="preserve">Přehled o nejvýznamnější publikační a další tvůrčí činnosti nebo další profesní činnosti u odborníků z praxe vztahující se k zabezpečovaným předmětům </w:t>
            </w:r>
          </w:p>
        </w:tc>
      </w:tr>
      <w:tr w:rsidR="007B11E5" w14:paraId="722230A0" w14:textId="77777777" w:rsidTr="007B11E5">
        <w:trPr>
          <w:trHeight w:val="552"/>
        </w:trPr>
        <w:tc>
          <w:tcPr>
            <w:tcW w:w="9859" w:type="dxa"/>
            <w:gridSpan w:val="15"/>
          </w:tcPr>
          <w:p w14:paraId="7735E0E4" w14:textId="77777777" w:rsidR="00DD2AE8" w:rsidRDefault="00DD2AE8" w:rsidP="00DD2AE8">
            <w:pPr>
              <w:jc w:val="both"/>
              <w:rPr>
                <w:ins w:id="391" w:author="Hana Ponížilová" w:date="2023-05-25T12:55:00Z"/>
              </w:rPr>
            </w:pPr>
            <w:ins w:id="392" w:author="Hana Ponížilová" w:date="2023-05-25T12:55:00Z">
              <w:r>
                <w:t>2020: Kolekce zásahové obuvi pro hasiče</w:t>
              </w:r>
            </w:ins>
          </w:p>
          <w:p w14:paraId="69018509" w14:textId="77777777" w:rsidR="00DD2AE8" w:rsidRDefault="00DD2AE8" w:rsidP="00DD2AE8">
            <w:pPr>
              <w:jc w:val="both"/>
              <w:rPr>
                <w:ins w:id="393" w:author="Hana Ponížilová" w:date="2023-05-25T12:55:00Z"/>
              </w:rPr>
            </w:pPr>
            <w:ins w:id="394" w:author="Hana Ponížilová" w:date="2023-05-25T12:55:00Z">
              <w:r>
                <w:t>2020: Skinners 2.0</w:t>
              </w:r>
            </w:ins>
          </w:p>
          <w:p w14:paraId="7A598DFF" w14:textId="77777777" w:rsidR="00DD2AE8" w:rsidRDefault="00DD2AE8" w:rsidP="00DD2AE8">
            <w:pPr>
              <w:jc w:val="both"/>
              <w:rPr>
                <w:ins w:id="395" w:author="Hana Ponížilová" w:date="2023-05-25T12:55:00Z"/>
              </w:rPr>
            </w:pPr>
            <w:ins w:id="396" w:author="Hana Ponížilová" w:date="2023-05-25T12:55:00Z">
              <w:r>
                <w:t xml:space="preserve">2019: </w:t>
              </w:r>
              <w:r w:rsidRPr="00A17452">
                <w:t>EASE Footwear</w:t>
              </w:r>
              <w:r w:rsidRPr="00A17452" w:rsidDel="004017EC">
                <w:t xml:space="preserve"> </w:t>
              </w:r>
            </w:ins>
          </w:p>
          <w:p w14:paraId="58A966C6" w14:textId="77777777" w:rsidR="00DD2AE8" w:rsidRDefault="00DD2AE8" w:rsidP="00DD2AE8">
            <w:pPr>
              <w:jc w:val="both"/>
              <w:rPr>
                <w:ins w:id="397" w:author="Hana Ponížilová" w:date="2023-05-25T12:55:00Z"/>
              </w:rPr>
            </w:pPr>
            <w:ins w:id="398" w:author="Hana Ponížilová" w:date="2023-05-25T12:55:00Z">
              <w:r>
                <w:t>2019: Footbagová obuv</w:t>
              </w:r>
            </w:ins>
          </w:p>
          <w:p w14:paraId="2497E468" w14:textId="25D3DC25" w:rsidR="007B11E5" w:rsidRPr="00C12993" w:rsidRDefault="00DD2AE8" w:rsidP="00C33160">
            <w:pPr>
              <w:jc w:val="both"/>
            </w:pPr>
            <w:ins w:id="399" w:author="Hana Ponížilová" w:date="2023-05-25T12:55:00Z">
              <w:r>
                <w:t>2018: ocenění Red Dot za rukavice Sense Pro, Holík International</w:t>
              </w:r>
            </w:ins>
          </w:p>
        </w:tc>
      </w:tr>
      <w:tr w:rsidR="007B11E5" w14:paraId="1A8F2C8C" w14:textId="77777777" w:rsidTr="007B11E5">
        <w:trPr>
          <w:trHeight w:val="218"/>
        </w:trPr>
        <w:tc>
          <w:tcPr>
            <w:tcW w:w="9859" w:type="dxa"/>
            <w:gridSpan w:val="15"/>
            <w:shd w:val="clear" w:color="auto" w:fill="F7CAAC"/>
          </w:tcPr>
          <w:p w14:paraId="24B04D38" w14:textId="77777777" w:rsidR="007B11E5" w:rsidRDefault="007B11E5" w:rsidP="007B11E5">
            <w:pPr>
              <w:rPr>
                <w:b/>
              </w:rPr>
            </w:pPr>
            <w:r>
              <w:rPr>
                <w:b/>
              </w:rPr>
              <w:t>Působení v zahraničí</w:t>
            </w:r>
          </w:p>
        </w:tc>
      </w:tr>
      <w:tr w:rsidR="007B11E5" w14:paraId="5806D74D" w14:textId="77777777" w:rsidTr="003B419B">
        <w:trPr>
          <w:trHeight w:val="405"/>
        </w:trPr>
        <w:tc>
          <w:tcPr>
            <w:tcW w:w="9859" w:type="dxa"/>
            <w:gridSpan w:val="15"/>
          </w:tcPr>
          <w:p w14:paraId="01ACAA1D" w14:textId="5F7C60A7" w:rsidR="007B11E5" w:rsidRDefault="007B11E5" w:rsidP="003B419B">
            <w:pPr>
              <w:jc w:val="both"/>
              <w:rPr>
                <w:b/>
              </w:rPr>
            </w:pPr>
          </w:p>
        </w:tc>
      </w:tr>
      <w:tr w:rsidR="007B11E5" w14:paraId="2A097895" w14:textId="77777777" w:rsidTr="007B11E5">
        <w:trPr>
          <w:cantSplit/>
          <w:trHeight w:val="470"/>
        </w:trPr>
        <w:tc>
          <w:tcPr>
            <w:tcW w:w="2518" w:type="dxa"/>
            <w:gridSpan w:val="2"/>
            <w:shd w:val="clear" w:color="auto" w:fill="F7CAAC"/>
          </w:tcPr>
          <w:p w14:paraId="197E8ABB" w14:textId="77777777" w:rsidR="007B11E5" w:rsidRDefault="007B11E5" w:rsidP="007B11E5">
            <w:pPr>
              <w:jc w:val="both"/>
              <w:rPr>
                <w:b/>
              </w:rPr>
            </w:pPr>
            <w:r>
              <w:rPr>
                <w:b/>
              </w:rPr>
              <w:t xml:space="preserve">Podpis </w:t>
            </w:r>
          </w:p>
        </w:tc>
        <w:tc>
          <w:tcPr>
            <w:tcW w:w="4536" w:type="dxa"/>
            <w:gridSpan w:val="7"/>
          </w:tcPr>
          <w:p w14:paraId="269CE5AD" w14:textId="7DBBABD3" w:rsidR="007B11E5" w:rsidRDefault="004752E9" w:rsidP="007B11E5">
            <w:pPr>
              <w:jc w:val="both"/>
            </w:pPr>
            <w:r>
              <w:t>Jana Buch v. r.</w:t>
            </w:r>
          </w:p>
        </w:tc>
        <w:tc>
          <w:tcPr>
            <w:tcW w:w="786" w:type="dxa"/>
            <w:gridSpan w:val="3"/>
            <w:shd w:val="clear" w:color="auto" w:fill="F7CAAC"/>
          </w:tcPr>
          <w:p w14:paraId="6C23EB19" w14:textId="77777777" w:rsidR="007B11E5" w:rsidRDefault="007B11E5" w:rsidP="007B11E5">
            <w:pPr>
              <w:jc w:val="both"/>
            </w:pPr>
            <w:r>
              <w:rPr>
                <w:b/>
              </w:rPr>
              <w:t>datum</w:t>
            </w:r>
          </w:p>
        </w:tc>
        <w:tc>
          <w:tcPr>
            <w:tcW w:w="2019" w:type="dxa"/>
            <w:gridSpan w:val="3"/>
          </w:tcPr>
          <w:p w14:paraId="38FF0256" w14:textId="26D65616" w:rsidR="007B11E5" w:rsidRDefault="004752E9" w:rsidP="007B11E5">
            <w:pPr>
              <w:jc w:val="both"/>
            </w:pPr>
            <w:r>
              <w:t>3. 1. 2023</w:t>
            </w:r>
          </w:p>
        </w:tc>
      </w:tr>
    </w:tbl>
    <w:p w14:paraId="460CCF93" w14:textId="77777777" w:rsidR="009E4ABC" w:rsidRDefault="009E4AB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443"/>
        <w:gridCol w:w="75"/>
        <w:gridCol w:w="829"/>
        <w:gridCol w:w="1648"/>
        <w:gridCol w:w="73"/>
        <w:gridCol w:w="494"/>
        <w:gridCol w:w="30"/>
        <w:gridCol w:w="468"/>
        <w:gridCol w:w="994"/>
        <w:gridCol w:w="492"/>
        <w:gridCol w:w="217"/>
        <w:gridCol w:w="77"/>
        <w:gridCol w:w="632"/>
        <w:gridCol w:w="693"/>
        <w:gridCol w:w="694"/>
      </w:tblGrid>
      <w:tr w:rsidR="004C0B29" w14:paraId="621F6702" w14:textId="77777777" w:rsidTr="00D16F1D">
        <w:tc>
          <w:tcPr>
            <w:tcW w:w="9859" w:type="dxa"/>
            <w:gridSpan w:val="15"/>
            <w:tcBorders>
              <w:bottom w:val="double" w:sz="4" w:space="0" w:color="auto"/>
            </w:tcBorders>
            <w:shd w:val="clear" w:color="auto" w:fill="BDD6EE"/>
          </w:tcPr>
          <w:p w14:paraId="41793628" w14:textId="211F3A50" w:rsidR="004C0B29" w:rsidRDefault="004C0B29" w:rsidP="00D16F1D">
            <w:pPr>
              <w:jc w:val="both"/>
              <w:rPr>
                <w:b/>
                <w:sz w:val="28"/>
              </w:rPr>
            </w:pPr>
            <w:r>
              <w:rPr>
                <w:b/>
                <w:sz w:val="28"/>
              </w:rPr>
              <w:lastRenderedPageBreak/>
              <w:t>C-I – Personální zabezpečení</w:t>
            </w:r>
          </w:p>
        </w:tc>
      </w:tr>
      <w:tr w:rsidR="004C0B29" w14:paraId="357589E4" w14:textId="77777777" w:rsidTr="00D16F1D">
        <w:tc>
          <w:tcPr>
            <w:tcW w:w="2518" w:type="dxa"/>
            <w:gridSpan w:val="2"/>
            <w:tcBorders>
              <w:top w:val="double" w:sz="4" w:space="0" w:color="auto"/>
            </w:tcBorders>
            <w:shd w:val="clear" w:color="auto" w:fill="F7CAAC"/>
          </w:tcPr>
          <w:p w14:paraId="69BFA6B1" w14:textId="77777777" w:rsidR="004C0B29" w:rsidRDefault="004C0B29" w:rsidP="00D16F1D">
            <w:pPr>
              <w:jc w:val="both"/>
              <w:rPr>
                <w:b/>
              </w:rPr>
            </w:pPr>
            <w:r>
              <w:rPr>
                <w:b/>
              </w:rPr>
              <w:t>Vysoká škola</w:t>
            </w:r>
          </w:p>
        </w:tc>
        <w:tc>
          <w:tcPr>
            <w:tcW w:w="7341" w:type="dxa"/>
            <w:gridSpan w:val="13"/>
          </w:tcPr>
          <w:p w14:paraId="786AD4E0" w14:textId="77777777" w:rsidR="004C0B29" w:rsidRDefault="004C0B29" w:rsidP="00D16F1D">
            <w:pPr>
              <w:jc w:val="both"/>
            </w:pPr>
            <w:r>
              <w:t>Univerzita Tomáše Bati ve Zlíně</w:t>
            </w:r>
          </w:p>
        </w:tc>
      </w:tr>
      <w:tr w:rsidR="004C0B29" w14:paraId="631651E6" w14:textId="77777777" w:rsidTr="00D16F1D">
        <w:tc>
          <w:tcPr>
            <w:tcW w:w="2518" w:type="dxa"/>
            <w:gridSpan w:val="2"/>
            <w:shd w:val="clear" w:color="auto" w:fill="F7CAAC"/>
          </w:tcPr>
          <w:p w14:paraId="7937B4AF" w14:textId="77777777" w:rsidR="004C0B29" w:rsidRDefault="004C0B29" w:rsidP="00D16F1D">
            <w:pPr>
              <w:jc w:val="both"/>
              <w:rPr>
                <w:b/>
              </w:rPr>
            </w:pPr>
            <w:r>
              <w:rPr>
                <w:b/>
              </w:rPr>
              <w:t>Součást vysoké školy</w:t>
            </w:r>
          </w:p>
        </w:tc>
        <w:tc>
          <w:tcPr>
            <w:tcW w:w="7341" w:type="dxa"/>
            <w:gridSpan w:val="13"/>
          </w:tcPr>
          <w:p w14:paraId="691B9B01" w14:textId="77777777" w:rsidR="004C0B29" w:rsidRDefault="004C0B29" w:rsidP="00D16F1D">
            <w:pPr>
              <w:jc w:val="both"/>
            </w:pPr>
            <w:r>
              <w:t>Fakulta multimediálních komunikací</w:t>
            </w:r>
          </w:p>
        </w:tc>
      </w:tr>
      <w:tr w:rsidR="004C0B29" w14:paraId="6214AEEA" w14:textId="77777777" w:rsidTr="00D16F1D">
        <w:tc>
          <w:tcPr>
            <w:tcW w:w="2518" w:type="dxa"/>
            <w:gridSpan w:val="2"/>
            <w:shd w:val="clear" w:color="auto" w:fill="F7CAAC"/>
          </w:tcPr>
          <w:p w14:paraId="6A50CAE8" w14:textId="77777777" w:rsidR="004C0B29" w:rsidRDefault="004C0B29" w:rsidP="00D16F1D">
            <w:pPr>
              <w:jc w:val="both"/>
              <w:rPr>
                <w:b/>
              </w:rPr>
            </w:pPr>
            <w:r>
              <w:rPr>
                <w:b/>
              </w:rPr>
              <w:t>Název studijního programu</w:t>
            </w:r>
          </w:p>
        </w:tc>
        <w:tc>
          <w:tcPr>
            <w:tcW w:w="7341" w:type="dxa"/>
            <w:gridSpan w:val="13"/>
          </w:tcPr>
          <w:p w14:paraId="388504C4" w14:textId="77777777" w:rsidR="004C0B29" w:rsidRDefault="004C0B29" w:rsidP="00D16F1D">
            <w:pPr>
              <w:jc w:val="both"/>
            </w:pPr>
            <w:r>
              <w:t>Design</w:t>
            </w:r>
          </w:p>
        </w:tc>
      </w:tr>
      <w:tr w:rsidR="004C0B29" w14:paraId="540AC4D9" w14:textId="77777777" w:rsidTr="00D16F1D">
        <w:tc>
          <w:tcPr>
            <w:tcW w:w="2518" w:type="dxa"/>
            <w:gridSpan w:val="2"/>
            <w:shd w:val="clear" w:color="auto" w:fill="F7CAAC"/>
          </w:tcPr>
          <w:p w14:paraId="4E872D6F" w14:textId="77777777" w:rsidR="004C0B29" w:rsidRDefault="004C0B29" w:rsidP="00D16F1D">
            <w:pPr>
              <w:jc w:val="both"/>
              <w:rPr>
                <w:b/>
              </w:rPr>
            </w:pPr>
            <w:r>
              <w:rPr>
                <w:b/>
              </w:rPr>
              <w:t>Jméno a příjmení</w:t>
            </w:r>
          </w:p>
        </w:tc>
        <w:tc>
          <w:tcPr>
            <w:tcW w:w="4536" w:type="dxa"/>
            <w:gridSpan w:val="7"/>
          </w:tcPr>
          <w:p w14:paraId="32E6E0C7" w14:textId="77777777" w:rsidR="004C0B29" w:rsidRDefault="004C0B29" w:rsidP="00D16F1D">
            <w:pPr>
              <w:jc w:val="both"/>
            </w:pPr>
            <w:r>
              <w:t>Martin Cizner</w:t>
            </w:r>
          </w:p>
        </w:tc>
        <w:tc>
          <w:tcPr>
            <w:tcW w:w="709" w:type="dxa"/>
            <w:gridSpan w:val="2"/>
            <w:shd w:val="clear" w:color="auto" w:fill="F7CAAC"/>
          </w:tcPr>
          <w:p w14:paraId="5E4A09E2" w14:textId="77777777" w:rsidR="004C0B29" w:rsidRDefault="004C0B29" w:rsidP="00D16F1D">
            <w:pPr>
              <w:jc w:val="both"/>
              <w:rPr>
                <w:b/>
              </w:rPr>
            </w:pPr>
            <w:r>
              <w:rPr>
                <w:b/>
              </w:rPr>
              <w:t>Tituly</w:t>
            </w:r>
          </w:p>
        </w:tc>
        <w:tc>
          <w:tcPr>
            <w:tcW w:w="2096" w:type="dxa"/>
            <w:gridSpan w:val="4"/>
          </w:tcPr>
          <w:p w14:paraId="596A09E7" w14:textId="77777777" w:rsidR="004C0B29" w:rsidRDefault="004C0B29" w:rsidP="00D16F1D">
            <w:pPr>
              <w:jc w:val="both"/>
            </w:pPr>
            <w:r>
              <w:t>MgA.</w:t>
            </w:r>
          </w:p>
        </w:tc>
      </w:tr>
      <w:tr w:rsidR="004C0B29" w14:paraId="1EA0CA1E" w14:textId="77777777" w:rsidTr="00D16F1D">
        <w:tc>
          <w:tcPr>
            <w:tcW w:w="2518" w:type="dxa"/>
            <w:gridSpan w:val="2"/>
            <w:shd w:val="clear" w:color="auto" w:fill="F7CAAC"/>
          </w:tcPr>
          <w:p w14:paraId="3C2EA22F" w14:textId="77777777" w:rsidR="004C0B29" w:rsidRDefault="004C0B29" w:rsidP="00D16F1D">
            <w:pPr>
              <w:jc w:val="both"/>
              <w:rPr>
                <w:b/>
              </w:rPr>
            </w:pPr>
            <w:r>
              <w:rPr>
                <w:b/>
              </w:rPr>
              <w:t>Rok narození</w:t>
            </w:r>
          </w:p>
        </w:tc>
        <w:tc>
          <w:tcPr>
            <w:tcW w:w="829" w:type="dxa"/>
          </w:tcPr>
          <w:p w14:paraId="6410A762" w14:textId="77777777" w:rsidR="004C0B29" w:rsidRDefault="004C0B29" w:rsidP="00D16F1D">
            <w:pPr>
              <w:jc w:val="both"/>
            </w:pPr>
            <w:r>
              <w:t>1994</w:t>
            </w:r>
          </w:p>
        </w:tc>
        <w:tc>
          <w:tcPr>
            <w:tcW w:w="1721" w:type="dxa"/>
            <w:gridSpan w:val="2"/>
            <w:shd w:val="clear" w:color="auto" w:fill="F7CAAC"/>
          </w:tcPr>
          <w:p w14:paraId="6DF25149" w14:textId="77777777" w:rsidR="004C0B29" w:rsidRDefault="004C0B29" w:rsidP="00D16F1D">
            <w:pPr>
              <w:jc w:val="both"/>
              <w:rPr>
                <w:b/>
              </w:rPr>
            </w:pPr>
            <w:r>
              <w:rPr>
                <w:b/>
              </w:rPr>
              <w:t>typ vztahu k VŠ</w:t>
            </w:r>
          </w:p>
        </w:tc>
        <w:tc>
          <w:tcPr>
            <w:tcW w:w="992" w:type="dxa"/>
            <w:gridSpan w:val="3"/>
          </w:tcPr>
          <w:p w14:paraId="2194A963" w14:textId="77777777" w:rsidR="0078393D" w:rsidRDefault="0078393D" w:rsidP="0078393D">
            <w:pPr>
              <w:jc w:val="both"/>
            </w:pPr>
            <w:r>
              <w:t>DPP</w:t>
            </w:r>
          </w:p>
          <w:p w14:paraId="042552F0" w14:textId="250DE847" w:rsidR="004C0B29" w:rsidRDefault="004C0B29" w:rsidP="00D16F1D">
            <w:pPr>
              <w:jc w:val="both"/>
            </w:pPr>
          </w:p>
        </w:tc>
        <w:tc>
          <w:tcPr>
            <w:tcW w:w="994" w:type="dxa"/>
            <w:shd w:val="clear" w:color="auto" w:fill="F7CAAC"/>
          </w:tcPr>
          <w:p w14:paraId="26EB6694" w14:textId="77777777" w:rsidR="004C0B29" w:rsidRDefault="004C0B29" w:rsidP="00D16F1D">
            <w:pPr>
              <w:jc w:val="both"/>
              <w:rPr>
                <w:b/>
              </w:rPr>
            </w:pPr>
            <w:r>
              <w:rPr>
                <w:b/>
              </w:rPr>
              <w:t>rozsah</w:t>
            </w:r>
          </w:p>
        </w:tc>
        <w:tc>
          <w:tcPr>
            <w:tcW w:w="709" w:type="dxa"/>
            <w:gridSpan w:val="2"/>
          </w:tcPr>
          <w:p w14:paraId="2FCB07BF" w14:textId="7190E9C7" w:rsidR="004C0B29" w:rsidRDefault="00E9648E" w:rsidP="00D16F1D">
            <w:pPr>
              <w:jc w:val="both"/>
            </w:pPr>
            <w:r>
              <w:t>2h/t</w:t>
            </w:r>
          </w:p>
        </w:tc>
        <w:tc>
          <w:tcPr>
            <w:tcW w:w="709" w:type="dxa"/>
            <w:gridSpan w:val="2"/>
            <w:shd w:val="clear" w:color="auto" w:fill="F7CAAC"/>
          </w:tcPr>
          <w:p w14:paraId="1AF4E4E9" w14:textId="77777777" w:rsidR="004C0B29" w:rsidRDefault="004C0B29" w:rsidP="00D16F1D">
            <w:pPr>
              <w:jc w:val="both"/>
              <w:rPr>
                <w:b/>
              </w:rPr>
            </w:pPr>
            <w:r>
              <w:rPr>
                <w:b/>
              </w:rPr>
              <w:t>do kdy</w:t>
            </w:r>
          </w:p>
        </w:tc>
        <w:tc>
          <w:tcPr>
            <w:tcW w:w="1387" w:type="dxa"/>
            <w:gridSpan w:val="2"/>
          </w:tcPr>
          <w:p w14:paraId="3FFE6CCD" w14:textId="0C2C9A74" w:rsidR="004C0B29" w:rsidRDefault="004C0B29" w:rsidP="00D16F1D">
            <w:pPr>
              <w:jc w:val="both"/>
            </w:pPr>
          </w:p>
        </w:tc>
      </w:tr>
      <w:tr w:rsidR="004C0B29" w14:paraId="095DF647" w14:textId="77777777" w:rsidTr="00D16F1D">
        <w:tc>
          <w:tcPr>
            <w:tcW w:w="5068" w:type="dxa"/>
            <w:gridSpan w:val="5"/>
            <w:shd w:val="clear" w:color="auto" w:fill="F7CAAC"/>
          </w:tcPr>
          <w:p w14:paraId="1976ABFB" w14:textId="77777777" w:rsidR="004C0B29" w:rsidRDefault="004C0B29" w:rsidP="00D16F1D">
            <w:pPr>
              <w:jc w:val="both"/>
              <w:rPr>
                <w:b/>
              </w:rPr>
            </w:pPr>
            <w:r>
              <w:rPr>
                <w:b/>
              </w:rPr>
              <w:t>Typ vztahu na součásti VŠ, která uskutečňuje st. program</w:t>
            </w:r>
          </w:p>
        </w:tc>
        <w:tc>
          <w:tcPr>
            <w:tcW w:w="992" w:type="dxa"/>
            <w:gridSpan w:val="3"/>
          </w:tcPr>
          <w:p w14:paraId="78B06FCE" w14:textId="77777777" w:rsidR="004C0B29" w:rsidRDefault="004C0B29" w:rsidP="00D16F1D">
            <w:pPr>
              <w:jc w:val="both"/>
            </w:pPr>
            <w:r>
              <w:t>DPP</w:t>
            </w:r>
          </w:p>
        </w:tc>
        <w:tc>
          <w:tcPr>
            <w:tcW w:w="994" w:type="dxa"/>
            <w:shd w:val="clear" w:color="auto" w:fill="F7CAAC"/>
          </w:tcPr>
          <w:p w14:paraId="23BE37CF" w14:textId="77777777" w:rsidR="004C0B29" w:rsidRDefault="004C0B29" w:rsidP="00D16F1D">
            <w:pPr>
              <w:jc w:val="both"/>
              <w:rPr>
                <w:b/>
              </w:rPr>
            </w:pPr>
            <w:r>
              <w:rPr>
                <w:b/>
              </w:rPr>
              <w:t>rozsah</w:t>
            </w:r>
          </w:p>
        </w:tc>
        <w:tc>
          <w:tcPr>
            <w:tcW w:w="709" w:type="dxa"/>
            <w:gridSpan w:val="2"/>
          </w:tcPr>
          <w:p w14:paraId="536FD158" w14:textId="5F656F40" w:rsidR="004C0B29" w:rsidRDefault="00E9648E" w:rsidP="00D16F1D">
            <w:pPr>
              <w:jc w:val="both"/>
            </w:pPr>
            <w:r>
              <w:t>2h/t</w:t>
            </w:r>
          </w:p>
        </w:tc>
        <w:tc>
          <w:tcPr>
            <w:tcW w:w="709" w:type="dxa"/>
            <w:gridSpan w:val="2"/>
            <w:shd w:val="clear" w:color="auto" w:fill="F7CAAC"/>
          </w:tcPr>
          <w:p w14:paraId="03BF124F" w14:textId="77777777" w:rsidR="004C0B29" w:rsidRDefault="004C0B29" w:rsidP="00D16F1D">
            <w:pPr>
              <w:jc w:val="both"/>
              <w:rPr>
                <w:b/>
              </w:rPr>
            </w:pPr>
            <w:r>
              <w:rPr>
                <w:b/>
              </w:rPr>
              <w:t>do kdy</w:t>
            </w:r>
          </w:p>
        </w:tc>
        <w:tc>
          <w:tcPr>
            <w:tcW w:w="1387" w:type="dxa"/>
            <w:gridSpan w:val="2"/>
          </w:tcPr>
          <w:p w14:paraId="542E2568" w14:textId="262E1482" w:rsidR="004C0B29" w:rsidRDefault="004C0B29" w:rsidP="00D16F1D">
            <w:pPr>
              <w:jc w:val="both"/>
            </w:pPr>
          </w:p>
        </w:tc>
      </w:tr>
      <w:tr w:rsidR="004C0B29" w14:paraId="52518AE3" w14:textId="77777777" w:rsidTr="00D16F1D">
        <w:tc>
          <w:tcPr>
            <w:tcW w:w="6060" w:type="dxa"/>
            <w:gridSpan w:val="8"/>
            <w:shd w:val="clear" w:color="auto" w:fill="F7CAAC"/>
          </w:tcPr>
          <w:p w14:paraId="74BDC00E" w14:textId="77777777" w:rsidR="004C0B29" w:rsidRDefault="004C0B29" w:rsidP="00D16F1D">
            <w:pPr>
              <w:jc w:val="both"/>
            </w:pPr>
            <w:r>
              <w:rPr>
                <w:b/>
              </w:rPr>
              <w:t>Další současná působení jako akademický pracovník na jiných VŠ</w:t>
            </w:r>
          </w:p>
        </w:tc>
        <w:tc>
          <w:tcPr>
            <w:tcW w:w="1703" w:type="dxa"/>
            <w:gridSpan w:val="3"/>
            <w:shd w:val="clear" w:color="auto" w:fill="F7CAAC"/>
          </w:tcPr>
          <w:p w14:paraId="2E7DD71E" w14:textId="77777777" w:rsidR="004C0B29" w:rsidRDefault="004C0B29" w:rsidP="00D16F1D">
            <w:pPr>
              <w:jc w:val="both"/>
              <w:rPr>
                <w:b/>
              </w:rPr>
            </w:pPr>
            <w:r>
              <w:rPr>
                <w:b/>
              </w:rPr>
              <w:t>typ prac. vztahu</w:t>
            </w:r>
          </w:p>
        </w:tc>
        <w:tc>
          <w:tcPr>
            <w:tcW w:w="2096" w:type="dxa"/>
            <w:gridSpan w:val="4"/>
            <w:shd w:val="clear" w:color="auto" w:fill="F7CAAC"/>
          </w:tcPr>
          <w:p w14:paraId="2CB26175" w14:textId="77777777" w:rsidR="004C0B29" w:rsidRDefault="004C0B29" w:rsidP="00D16F1D">
            <w:pPr>
              <w:jc w:val="both"/>
              <w:rPr>
                <w:b/>
              </w:rPr>
            </w:pPr>
            <w:r>
              <w:rPr>
                <w:b/>
              </w:rPr>
              <w:t>rozsah</w:t>
            </w:r>
          </w:p>
        </w:tc>
      </w:tr>
      <w:tr w:rsidR="004C0B29" w14:paraId="718E21CE" w14:textId="77777777" w:rsidTr="00D16F1D">
        <w:tc>
          <w:tcPr>
            <w:tcW w:w="6060" w:type="dxa"/>
            <w:gridSpan w:val="8"/>
          </w:tcPr>
          <w:p w14:paraId="1D4A07F3" w14:textId="77777777" w:rsidR="004C0B29" w:rsidRDefault="004C0B29" w:rsidP="00D16F1D">
            <w:pPr>
              <w:jc w:val="both"/>
            </w:pPr>
          </w:p>
        </w:tc>
        <w:tc>
          <w:tcPr>
            <w:tcW w:w="1703" w:type="dxa"/>
            <w:gridSpan w:val="3"/>
          </w:tcPr>
          <w:p w14:paraId="3C1FB4D1" w14:textId="77777777" w:rsidR="004C0B29" w:rsidRDefault="004C0B29" w:rsidP="00D16F1D">
            <w:pPr>
              <w:jc w:val="both"/>
            </w:pPr>
          </w:p>
        </w:tc>
        <w:tc>
          <w:tcPr>
            <w:tcW w:w="2096" w:type="dxa"/>
            <w:gridSpan w:val="4"/>
          </w:tcPr>
          <w:p w14:paraId="276890F7" w14:textId="77777777" w:rsidR="004C0B29" w:rsidRDefault="004C0B29" w:rsidP="00D16F1D">
            <w:pPr>
              <w:jc w:val="both"/>
            </w:pPr>
          </w:p>
        </w:tc>
      </w:tr>
      <w:tr w:rsidR="004C0B29" w14:paraId="12A275BA" w14:textId="77777777" w:rsidTr="00D16F1D">
        <w:tc>
          <w:tcPr>
            <w:tcW w:w="6060" w:type="dxa"/>
            <w:gridSpan w:val="8"/>
          </w:tcPr>
          <w:p w14:paraId="74B3C003" w14:textId="77777777" w:rsidR="004C0B29" w:rsidRDefault="004C0B29" w:rsidP="00D16F1D">
            <w:pPr>
              <w:jc w:val="both"/>
            </w:pPr>
          </w:p>
        </w:tc>
        <w:tc>
          <w:tcPr>
            <w:tcW w:w="1703" w:type="dxa"/>
            <w:gridSpan w:val="3"/>
          </w:tcPr>
          <w:p w14:paraId="2EDA2DC0" w14:textId="77777777" w:rsidR="004C0B29" w:rsidRDefault="004C0B29" w:rsidP="00D16F1D">
            <w:pPr>
              <w:jc w:val="both"/>
            </w:pPr>
          </w:p>
        </w:tc>
        <w:tc>
          <w:tcPr>
            <w:tcW w:w="2096" w:type="dxa"/>
            <w:gridSpan w:val="4"/>
          </w:tcPr>
          <w:p w14:paraId="0319DF91" w14:textId="77777777" w:rsidR="004C0B29" w:rsidRDefault="004C0B29" w:rsidP="00D16F1D">
            <w:pPr>
              <w:jc w:val="both"/>
            </w:pPr>
          </w:p>
        </w:tc>
      </w:tr>
      <w:tr w:rsidR="004C0B29" w14:paraId="1C872F24" w14:textId="77777777" w:rsidTr="00D16F1D">
        <w:tc>
          <w:tcPr>
            <w:tcW w:w="9859" w:type="dxa"/>
            <w:gridSpan w:val="15"/>
            <w:shd w:val="clear" w:color="auto" w:fill="F7CAAC"/>
          </w:tcPr>
          <w:p w14:paraId="2DCC9544" w14:textId="77777777" w:rsidR="004C0B29" w:rsidRDefault="004C0B29" w:rsidP="00D16F1D">
            <w:pPr>
              <w:jc w:val="both"/>
            </w:pPr>
            <w:r>
              <w:rPr>
                <w:b/>
              </w:rPr>
              <w:t>Předměty příslušného studijního programu a způsob zapojení do jejich výuky, příp. další zapojení do uskutečňování studijního programu</w:t>
            </w:r>
          </w:p>
        </w:tc>
      </w:tr>
      <w:tr w:rsidR="004C0B29" w:rsidRPr="002827C6" w14:paraId="680436C3" w14:textId="77777777" w:rsidTr="00E153D9">
        <w:trPr>
          <w:trHeight w:val="246"/>
        </w:trPr>
        <w:tc>
          <w:tcPr>
            <w:tcW w:w="9859" w:type="dxa"/>
            <w:gridSpan w:val="15"/>
            <w:tcBorders>
              <w:top w:val="nil"/>
            </w:tcBorders>
          </w:tcPr>
          <w:p w14:paraId="09283EF7" w14:textId="605D1AF1" w:rsidR="004C0B29" w:rsidRPr="002827C6" w:rsidRDefault="00FE195D" w:rsidP="00D16F1D">
            <w:pPr>
              <w:jc w:val="both"/>
            </w:pPr>
            <w:r>
              <w:rPr>
                <w:color w:val="000000" w:themeColor="text1"/>
              </w:rPr>
              <w:t>Tvorba ve veřejném prostoru 1, 2 (vede seminář, garant předmětu)</w:t>
            </w:r>
          </w:p>
        </w:tc>
      </w:tr>
      <w:tr w:rsidR="004C0B29" w:rsidRPr="002827C6" w14:paraId="4A3C29E4" w14:textId="77777777" w:rsidTr="00D16F1D">
        <w:trPr>
          <w:trHeight w:val="340"/>
        </w:trPr>
        <w:tc>
          <w:tcPr>
            <w:tcW w:w="9859" w:type="dxa"/>
            <w:gridSpan w:val="15"/>
            <w:tcBorders>
              <w:top w:val="nil"/>
            </w:tcBorders>
            <w:shd w:val="clear" w:color="auto" w:fill="FBD4B4"/>
          </w:tcPr>
          <w:p w14:paraId="04B5B70D" w14:textId="77777777" w:rsidR="004C0B29" w:rsidRPr="002827C6" w:rsidRDefault="004C0B29" w:rsidP="00D16F1D">
            <w:pPr>
              <w:jc w:val="both"/>
              <w:rPr>
                <w:b/>
              </w:rPr>
            </w:pPr>
            <w:r w:rsidRPr="002827C6">
              <w:rPr>
                <w:b/>
              </w:rPr>
              <w:t>Zapojení do výuky v dalších studijních programech na téže vysoké škole (pouze u garantů ZT a PZ předmětů)</w:t>
            </w:r>
          </w:p>
        </w:tc>
      </w:tr>
      <w:tr w:rsidR="004C0B29" w:rsidRPr="002827C6" w14:paraId="57A7286B" w14:textId="77777777" w:rsidTr="00E153D9">
        <w:trPr>
          <w:trHeight w:val="340"/>
        </w:trPr>
        <w:tc>
          <w:tcPr>
            <w:tcW w:w="2443" w:type="dxa"/>
            <w:tcBorders>
              <w:top w:val="nil"/>
            </w:tcBorders>
          </w:tcPr>
          <w:p w14:paraId="011FE434" w14:textId="77777777" w:rsidR="004C0B29" w:rsidRPr="002827C6" w:rsidRDefault="004C0B29" w:rsidP="00D16F1D">
            <w:pPr>
              <w:jc w:val="both"/>
              <w:rPr>
                <w:b/>
              </w:rPr>
            </w:pPr>
            <w:r w:rsidRPr="002827C6">
              <w:rPr>
                <w:b/>
              </w:rPr>
              <w:t>Název studijního předmětu</w:t>
            </w:r>
          </w:p>
        </w:tc>
        <w:tc>
          <w:tcPr>
            <w:tcW w:w="2552" w:type="dxa"/>
            <w:gridSpan w:val="3"/>
            <w:tcBorders>
              <w:top w:val="nil"/>
            </w:tcBorders>
          </w:tcPr>
          <w:p w14:paraId="3F82403C" w14:textId="77777777" w:rsidR="004C0B29" w:rsidRPr="002827C6" w:rsidRDefault="004C0B29" w:rsidP="00D16F1D">
            <w:pPr>
              <w:rPr>
                <w:b/>
              </w:rPr>
            </w:pPr>
            <w:r w:rsidRPr="002827C6">
              <w:rPr>
                <w:b/>
              </w:rPr>
              <w:t>Název studijního programu</w:t>
            </w:r>
          </w:p>
        </w:tc>
        <w:tc>
          <w:tcPr>
            <w:tcW w:w="567" w:type="dxa"/>
            <w:gridSpan w:val="2"/>
            <w:tcBorders>
              <w:top w:val="nil"/>
            </w:tcBorders>
          </w:tcPr>
          <w:p w14:paraId="02E7111F" w14:textId="77777777" w:rsidR="004C0B29" w:rsidRPr="002827C6" w:rsidRDefault="004C0B29" w:rsidP="00D16F1D">
            <w:pPr>
              <w:jc w:val="both"/>
              <w:rPr>
                <w:b/>
              </w:rPr>
            </w:pPr>
            <w:r w:rsidRPr="002827C6">
              <w:rPr>
                <w:b/>
              </w:rPr>
              <w:t>Sem.</w:t>
            </w:r>
          </w:p>
        </w:tc>
        <w:tc>
          <w:tcPr>
            <w:tcW w:w="1984" w:type="dxa"/>
            <w:gridSpan w:val="4"/>
            <w:tcBorders>
              <w:top w:val="nil"/>
            </w:tcBorders>
          </w:tcPr>
          <w:p w14:paraId="75889099" w14:textId="77777777" w:rsidR="004C0B29" w:rsidRPr="002827C6" w:rsidRDefault="004C0B29" w:rsidP="00D16F1D">
            <w:pPr>
              <w:rPr>
                <w:b/>
              </w:rPr>
            </w:pPr>
            <w:r w:rsidRPr="002827C6">
              <w:rPr>
                <w:b/>
              </w:rPr>
              <w:t>Role ve výuce daného předmětu</w:t>
            </w:r>
          </w:p>
        </w:tc>
        <w:tc>
          <w:tcPr>
            <w:tcW w:w="2313" w:type="dxa"/>
            <w:gridSpan w:val="5"/>
            <w:tcBorders>
              <w:top w:val="nil"/>
            </w:tcBorders>
          </w:tcPr>
          <w:p w14:paraId="13204296" w14:textId="77777777" w:rsidR="004C0B29" w:rsidRPr="002827C6" w:rsidRDefault="004C0B29" w:rsidP="00D16F1D">
            <w:pPr>
              <w:rPr>
                <w:b/>
              </w:rPr>
            </w:pPr>
            <w:r>
              <w:rPr>
                <w:b/>
              </w:rPr>
              <w:t>(</w:t>
            </w:r>
            <w:r w:rsidRPr="00F20AEF">
              <w:rPr>
                <w:b/>
                <w:i/>
                <w:iCs/>
              </w:rPr>
              <w:t>nepovinný údaj</w:t>
            </w:r>
            <w:r w:rsidRPr="00F20AEF">
              <w:rPr>
                <w:b/>
              </w:rPr>
              <w:t>)</w:t>
            </w:r>
            <w:r>
              <w:rPr>
                <w:b/>
              </w:rPr>
              <w:t xml:space="preserve"> </w:t>
            </w:r>
            <w:r w:rsidRPr="002827C6">
              <w:rPr>
                <w:b/>
              </w:rPr>
              <w:t>Počet hodin za semestr</w:t>
            </w:r>
          </w:p>
        </w:tc>
      </w:tr>
      <w:tr w:rsidR="004C0B29" w:rsidRPr="0016131F" w14:paraId="51F3F064" w14:textId="77777777" w:rsidTr="00E153D9">
        <w:trPr>
          <w:trHeight w:val="285"/>
        </w:trPr>
        <w:tc>
          <w:tcPr>
            <w:tcW w:w="2443" w:type="dxa"/>
            <w:tcBorders>
              <w:top w:val="nil"/>
            </w:tcBorders>
          </w:tcPr>
          <w:p w14:paraId="42C665FD" w14:textId="77777777" w:rsidR="004C0B29" w:rsidRPr="0016131F" w:rsidRDefault="004C0B29" w:rsidP="00D16F1D"/>
        </w:tc>
        <w:tc>
          <w:tcPr>
            <w:tcW w:w="2552" w:type="dxa"/>
            <w:gridSpan w:val="3"/>
            <w:tcBorders>
              <w:top w:val="nil"/>
            </w:tcBorders>
          </w:tcPr>
          <w:p w14:paraId="504381F0" w14:textId="77777777" w:rsidR="004C0B29" w:rsidRPr="0016131F" w:rsidRDefault="004C0B29" w:rsidP="00D16F1D">
            <w:pPr>
              <w:jc w:val="both"/>
            </w:pPr>
          </w:p>
        </w:tc>
        <w:tc>
          <w:tcPr>
            <w:tcW w:w="567" w:type="dxa"/>
            <w:gridSpan w:val="2"/>
            <w:tcBorders>
              <w:top w:val="nil"/>
            </w:tcBorders>
          </w:tcPr>
          <w:p w14:paraId="48DCA4A9" w14:textId="77777777" w:rsidR="004C0B29" w:rsidRPr="0016131F" w:rsidRDefault="004C0B29" w:rsidP="00D16F1D">
            <w:pPr>
              <w:jc w:val="both"/>
            </w:pPr>
          </w:p>
        </w:tc>
        <w:tc>
          <w:tcPr>
            <w:tcW w:w="1984" w:type="dxa"/>
            <w:gridSpan w:val="4"/>
            <w:tcBorders>
              <w:top w:val="nil"/>
            </w:tcBorders>
          </w:tcPr>
          <w:p w14:paraId="53A5C461" w14:textId="77777777" w:rsidR="004C0B29" w:rsidRPr="0016131F" w:rsidRDefault="004C0B29" w:rsidP="00D16F1D">
            <w:pPr>
              <w:jc w:val="both"/>
            </w:pPr>
          </w:p>
        </w:tc>
        <w:tc>
          <w:tcPr>
            <w:tcW w:w="2313" w:type="dxa"/>
            <w:gridSpan w:val="5"/>
            <w:tcBorders>
              <w:top w:val="nil"/>
            </w:tcBorders>
          </w:tcPr>
          <w:p w14:paraId="196BA70A" w14:textId="77777777" w:rsidR="004C0B29" w:rsidRPr="0016131F" w:rsidRDefault="004C0B29" w:rsidP="00D16F1D">
            <w:pPr>
              <w:jc w:val="both"/>
            </w:pPr>
          </w:p>
        </w:tc>
      </w:tr>
      <w:tr w:rsidR="004C0B29" w:rsidRPr="0016131F" w14:paraId="73201E03" w14:textId="77777777" w:rsidTr="00E153D9">
        <w:trPr>
          <w:trHeight w:val="284"/>
        </w:trPr>
        <w:tc>
          <w:tcPr>
            <w:tcW w:w="2443" w:type="dxa"/>
            <w:tcBorders>
              <w:top w:val="nil"/>
            </w:tcBorders>
          </w:tcPr>
          <w:p w14:paraId="57B344D4" w14:textId="77777777" w:rsidR="004C0B29" w:rsidRPr="0016131F" w:rsidRDefault="004C0B29" w:rsidP="00D16F1D">
            <w:pPr>
              <w:jc w:val="both"/>
            </w:pPr>
          </w:p>
        </w:tc>
        <w:tc>
          <w:tcPr>
            <w:tcW w:w="2552" w:type="dxa"/>
            <w:gridSpan w:val="3"/>
            <w:tcBorders>
              <w:top w:val="nil"/>
            </w:tcBorders>
          </w:tcPr>
          <w:p w14:paraId="13646AE9" w14:textId="77777777" w:rsidR="004C0B29" w:rsidRPr="0016131F" w:rsidRDefault="004C0B29" w:rsidP="00D16F1D">
            <w:pPr>
              <w:jc w:val="both"/>
            </w:pPr>
          </w:p>
        </w:tc>
        <w:tc>
          <w:tcPr>
            <w:tcW w:w="567" w:type="dxa"/>
            <w:gridSpan w:val="2"/>
            <w:tcBorders>
              <w:top w:val="nil"/>
            </w:tcBorders>
          </w:tcPr>
          <w:p w14:paraId="0E6623B8" w14:textId="77777777" w:rsidR="004C0B29" w:rsidRPr="0016131F" w:rsidRDefault="004C0B29" w:rsidP="00D16F1D">
            <w:pPr>
              <w:jc w:val="both"/>
            </w:pPr>
          </w:p>
        </w:tc>
        <w:tc>
          <w:tcPr>
            <w:tcW w:w="1984" w:type="dxa"/>
            <w:gridSpan w:val="4"/>
            <w:tcBorders>
              <w:top w:val="nil"/>
            </w:tcBorders>
          </w:tcPr>
          <w:p w14:paraId="7F7510B9" w14:textId="77777777" w:rsidR="004C0B29" w:rsidRPr="0016131F" w:rsidRDefault="004C0B29" w:rsidP="00D16F1D">
            <w:pPr>
              <w:jc w:val="both"/>
            </w:pPr>
          </w:p>
        </w:tc>
        <w:tc>
          <w:tcPr>
            <w:tcW w:w="2313" w:type="dxa"/>
            <w:gridSpan w:val="5"/>
            <w:tcBorders>
              <w:top w:val="nil"/>
            </w:tcBorders>
          </w:tcPr>
          <w:p w14:paraId="490F82F7" w14:textId="77777777" w:rsidR="004C0B29" w:rsidRPr="0016131F" w:rsidRDefault="004C0B29" w:rsidP="00D16F1D">
            <w:pPr>
              <w:jc w:val="both"/>
            </w:pPr>
          </w:p>
        </w:tc>
      </w:tr>
      <w:tr w:rsidR="004C0B29" w14:paraId="67036B1A" w14:textId="77777777" w:rsidTr="00D16F1D">
        <w:tc>
          <w:tcPr>
            <w:tcW w:w="9859" w:type="dxa"/>
            <w:gridSpan w:val="15"/>
            <w:shd w:val="clear" w:color="auto" w:fill="F7CAAC"/>
          </w:tcPr>
          <w:p w14:paraId="322C4297" w14:textId="77777777" w:rsidR="004C0B29" w:rsidRDefault="004C0B29" w:rsidP="00D16F1D">
            <w:pPr>
              <w:jc w:val="both"/>
            </w:pPr>
            <w:r>
              <w:rPr>
                <w:b/>
              </w:rPr>
              <w:t xml:space="preserve">Údaje o vzdělání na VŠ </w:t>
            </w:r>
          </w:p>
        </w:tc>
      </w:tr>
      <w:tr w:rsidR="004C0B29" w14:paraId="2C4BA4A1" w14:textId="77777777" w:rsidTr="00E153D9">
        <w:trPr>
          <w:trHeight w:val="460"/>
        </w:trPr>
        <w:tc>
          <w:tcPr>
            <w:tcW w:w="9859" w:type="dxa"/>
            <w:gridSpan w:val="15"/>
          </w:tcPr>
          <w:p w14:paraId="0930B2E5" w14:textId="77777777" w:rsidR="004C0B29" w:rsidRDefault="004C0B29" w:rsidP="00D16F1D">
            <w:pPr>
              <w:jc w:val="both"/>
              <w:rPr>
                <w:b/>
              </w:rPr>
            </w:pPr>
            <w:r>
              <w:t>2019: Univerzita Tomáše Bati ve Zlíně, Fakulta multimediálních komunikací, Multimedia a design – Prostorová tvorba, MgA.</w:t>
            </w:r>
          </w:p>
        </w:tc>
      </w:tr>
      <w:tr w:rsidR="004C0B29" w14:paraId="6CEE82C9" w14:textId="77777777" w:rsidTr="00D16F1D">
        <w:tc>
          <w:tcPr>
            <w:tcW w:w="9859" w:type="dxa"/>
            <w:gridSpan w:val="15"/>
            <w:shd w:val="clear" w:color="auto" w:fill="F7CAAC"/>
          </w:tcPr>
          <w:p w14:paraId="6CF7791F" w14:textId="77777777" w:rsidR="004C0B29" w:rsidRDefault="004C0B29" w:rsidP="00D16F1D">
            <w:pPr>
              <w:jc w:val="both"/>
              <w:rPr>
                <w:b/>
              </w:rPr>
            </w:pPr>
            <w:r>
              <w:rPr>
                <w:b/>
              </w:rPr>
              <w:t>Údaje o odborném působení od absolvování VŠ</w:t>
            </w:r>
          </w:p>
        </w:tc>
      </w:tr>
      <w:tr w:rsidR="004C0B29" w:rsidRPr="009B6AE3" w14:paraId="7816D9CD" w14:textId="77777777" w:rsidTr="00E153D9">
        <w:trPr>
          <w:trHeight w:val="172"/>
        </w:trPr>
        <w:tc>
          <w:tcPr>
            <w:tcW w:w="9859" w:type="dxa"/>
            <w:gridSpan w:val="15"/>
          </w:tcPr>
          <w:p w14:paraId="151C41D9" w14:textId="77777777" w:rsidR="004C0B29" w:rsidRPr="008C6FCD" w:rsidRDefault="004C0B29" w:rsidP="00D16F1D">
            <w:pPr>
              <w:jc w:val="both"/>
            </w:pPr>
            <w:r>
              <w:t>2017-2020: Samostatná výdělečná činnost, analýza a studie území, návrh veřejného prostoru, design interiéru</w:t>
            </w:r>
          </w:p>
        </w:tc>
      </w:tr>
      <w:tr w:rsidR="004C0B29" w14:paraId="04AF2C7F" w14:textId="77777777" w:rsidTr="00D16F1D">
        <w:trPr>
          <w:trHeight w:val="250"/>
        </w:trPr>
        <w:tc>
          <w:tcPr>
            <w:tcW w:w="9859" w:type="dxa"/>
            <w:gridSpan w:val="15"/>
            <w:shd w:val="clear" w:color="auto" w:fill="F7CAAC"/>
          </w:tcPr>
          <w:p w14:paraId="1FAE819D" w14:textId="77777777" w:rsidR="004C0B29" w:rsidRDefault="004C0B29" w:rsidP="00D16F1D">
            <w:pPr>
              <w:jc w:val="both"/>
            </w:pPr>
            <w:r>
              <w:rPr>
                <w:b/>
              </w:rPr>
              <w:t>Zkušenosti s vedením kvalifikačních a rigorózních prací</w:t>
            </w:r>
          </w:p>
        </w:tc>
      </w:tr>
      <w:tr w:rsidR="004C0B29" w14:paraId="1F87C4F8" w14:textId="77777777" w:rsidTr="0091162C">
        <w:trPr>
          <w:trHeight w:val="428"/>
        </w:trPr>
        <w:tc>
          <w:tcPr>
            <w:tcW w:w="9859" w:type="dxa"/>
            <w:gridSpan w:val="15"/>
          </w:tcPr>
          <w:p w14:paraId="5867C1EF" w14:textId="2A7D8CDB" w:rsidR="004C0B29" w:rsidRDefault="004C0B29" w:rsidP="00D16F1D">
            <w:pPr>
              <w:jc w:val="both"/>
            </w:pPr>
          </w:p>
        </w:tc>
      </w:tr>
      <w:tr w:rsidR="004C0B29" w14:paraId="75DB3CC1" w14:textId="77777777" w:rsidTr="00D16F1D">
        <w:trPr>
          <w:cantSplit/>
        </w:trPr>
        <w:tc>
          <w:tcPr>
            <w:tcW w:w="3347" w:type="dxa"/>
            <w:gridSpan w:val="3"/>
            <w:tcBorders>
              <w:top w:val="single" w:sz="12" w:space="0" w:color="auto"/>
            </w:tcBorders>
            <w:shd w:val="clear" w:color="auto" w:fill="F7CAAC"/>
          </w:tcPr>
          <w:p w14:paraId="369C1B16" w14:textId="77777777" w:rsidR="004C0B29" w:rsidRDefault="004C0B29" w:rsidP="00D16F1D">
            <w:pPr>
              <w:jc w:val="both"/>
            </w:pPr>
            <w:r>
              <w:rPr>
                <w:b/>
              </w:rPr>
              <w:t xml:space="preserve">Obor habilitačního řízení </w:t>
            </w:r>
          </w:p>
        </w:tc>
        <w:tc>
          <w:tcPr>
            <w:tcW w:w="2245" w:type="dxa"/>
            <w:gridSpan w:val="4"/>
            <w:tcBorders>
              <w:top w:val="single" w:sz="12" w:space="0" w:color="auto"/>
            </w:tcBorders>
            <w:shd w:val="clear" w:color="auto" w:fill="F7CAAC"/>
          </w:tcPr>
          <w:p w14:paraId="1DC7EF4A" w14:textId="77777777" w:rsidR="004C0B29" w:rsidRDefault="004C0B29" w:rsidP="00D16F1D">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1A33AAA0" w14:textId="77777777" w:rsidR="004C0B29" w:rsidRDefault="004C0B29" w:rsidP="00D16F1D">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4B256D34" w14:textId="77777777" w:rsidR="004C0B29" w:rsidRDefault="004C0B29" w:rsidP="00D16F1D">
            <w:pPr>
              <w:jc w:val="both"/>
              <w:rPr>
                <w:b/>
              </w:rPr>
            </w:pPr>
            <w:r>
              <w:rPr>
                <w:b/>
              </w:rPr>
              <w:t>Ohlasy publikací</w:t>
            </w:r>
          </w:p>
        </w:tc>
      </w:tr>
      <w:tr w:rsidR="004C0B29" w14:paraId="7CB44504" w14:textId="77777777" w:rsidTr="00D16F1D">
        <w:trPr>
          <w:cantSplit/>
        </w:trPr>
        <w:tc>
          <w:tcPr>
            <w:tcW w:w="3347" w:type="dxa"/>
            <w:gridSpan w:val="3"/>
          </w:tcPr>
          <w:p w14:paraId="76B6A249" w14:textId="77777777" w:rsidR="004C0B29" w:rsidRDefault="004C0B29" w:rsidP="00D16F1D">
            <w:pPr>
              <w:jc w:val="both"/>
            </w:pPr>
          </w:p>
        </w:tc>
        <w:tc>
          <w:tcPr>
            <w:tcW w:w="2245" w:type="dxa"/>
            <w:gridSpan w:val="4"/>
          </w:tcPr>
          <w:p w14:paraId="577CB331" w14:textId="77777777" w:rsidR="004C0B29" w:rsidRDefault="004C0B29" w:rsidP="00D16F1D">
            <w:pPr>
              <w:jc w:val="both"/>
            </w:pPr>
          </w:p>
        </w:tc>
        <w:tc>
          <w:tcPr>
            <w:tcW w:w="2248" w:type="dxa"/>
            <w:gridSpan w:val="5"/>
            <w:tcBorders>
              <w:right w:val="single" w:sz="12" w:space="0" w:color="auto"/>
            </w:tcBorders>
          </w:tcPr>
          <w:p w14:paraId="65F3558F" w14:textId="77777777" w:rsidR="004C0B29" w:rsidRDefault="004C0B29" w:rsidP="00D16F1D">
            <w:pPr>
              <w:jc w:val="both"/>
            </w:pPr>
          </w:p>
        </w:tc>
        <w:tc>
          <w:tcPr>
            <w:tcW w:w="632" w:type="dxa"/>
            <w:tcBorders>
              <w:left w:val="single" w:sz="12" w:space="0" w:color="auto"/>
            </w:tcBorders>
            <w:shd w:val="clear" w:color="auto" w:fill="F7CAAC"/>
          </w:tcPr>
          <w:p w14:paraId="43264B55" w14:textId="77777777" w:rsidR="004C0B29" w:rsidRPr="00F20AEF" w:rsidRDefault="004C0B29" w:rsidP="00D16F1D">
            <w:pPr>
              <w:jc w:val="both"/>
            </w:pPr>
            <w:r w:rsidRPr="00F20AEF">
              <w:rPr>
                <w:b/>
              </w:rPr>
              <w:t>WoS</w:t>
            </w:r>
          </w:p>
        </w:tc>
        <w:tc>
          <w:tcPr>
            <w:tcW w:w="693" w:type="dxa"/>
            <w:shd w:val="clear" w:color="auto" w:fill="F7CAAC"/>
          </w:tcPr>
          <w:p w14:paraId="2F24C370" w14:textId="77777777" w:rsidR="004C0B29" w:rsidRPr="00F20AEF" w:rsidRDefault="004C0B29" w:rsidP="00D16F1D">
            <w:pPr>
              <w:jc w:val="both"/>
              <w:rPr>
                <w:sz w:val="18"/>
              </w:rPr>
            </w:pPr>
            <w:r w:rsidRPr="00F20AEF">
              <w:rPr>
                <w:b/>
                <w:sz w:val="18"/>
              </w:rPr>
              <w:t>Scopus</w:t>
            </w:r>
          </w:p>
        </w:tc>
        <w:tc>
          <w:tcPr>
            <w:tcW w:w="694" w:type="dxa"/>
            <w:shd w:val="clear" w:color="auto" w:fill="F7CAAC"/>
          </w:tcPr>
          <w:p w14:paraId="306A6513" w14:textId="77777777" w:rsidR="004C0B29" w:rsidRDefault="004C0B29" w:rsidP="00D16F1D">
            <w:pPr>
              <w:jc w:val="both"/>
            </w:pPr>
            <w:r>
              <w:rPr>
                <w:b/>
                <w:sz w:val="18"/>
              </w:rPr>
              <w:t>ostatní</w:t>
            </w:r>
          </w:p>
        </w:tc>
      </w:tr>
      <w:tr w:rsidR="004C0B29" w14:paraId="5C01ABEC" w14:textId="77777777" w:rsidTr="00D16F1D">
        <w:trPr>
          <w:cantSplit/>
          <w:trHeight w:val="70"/>
        </w:trPr>
        <w:tc>
          <w:tcPr>
            <w:tcW w:w="3347" w:type="dxa"/>
            <w:gridSpan w:val="3"/>
            <w:shd w:val="clear" w:color="auto" w:fill="F7CAAC"/>
          </w:tcPr>
          <w:p w14:paraId="2AC8B6B8" w14:textId="77777777" w:rsidR="004C0B29" w:rsidRDefault="004C0B29" w:rsidP="00D16F1D">
            <w:pPr>
              <w:jc w:val="both"/>
            </w:pPr>
            <w:r>
              <w:rPr>
                <w:b/>
              </w:rPr>
              <w:t>Obor jmenovacího řízení</w:t>
            </w:r>
          </w:p>
        </w:tc>
        <w:tc>
          <w:tcPr>
            <w:tcW w:w="2245" w:type="dxa"/>
            <w:gridSpan w:val="4"/>
            <w:shd w:val="clear" w:color="auto" w:fill="F7CAAC"/>
          </w:tcPr>
          <w:p w14:paraId="71168BE1" w14:textId="77777777" w:rsidR="004C0B29" w:rsidRDefault="004C0B29" w:rsidP="00D16F1D">
            <w:pPr>
              <w:jc w:val="both"/>
            </w:pPr>
            <w:r>
              <w:rPr>
                <w:b/>
              </w:rPr>
              <w:t>Rok udělení hodnosti</w:t>
            </w:r>
          </w:p>
        </w:tc>
        <w:tc>
          <w:tcPr>
            <w:tcW w:w="2248" w:type="dxa"/>
            <w:gridSpan w:val="5"/>
            <w:tcBorders>
              <w:right w:val="single" w:sz="12" w:space="0" w:color="auto"/>
            </w:tcBorders>
            <w:shd w:val="clear" w:color="auto" w:fill="F7CAAC"/>
          </w:tcPr>
          <w:p w14:paraId="09012B2E" w14:textId="77777777" w:rsidR="004C0B29" w:rsidRDefault="004C0B29" w:rsidP="00D16F1D">
            <w:pPr>
              <w:jc w:val="both"/>
            </w:pPr>
            <w:r>
              <w:rPr>
                <w:b/>
              </w:rPr>
              <w:t>Řízení konáno na VŠ</w:t>
            </w:r>
          </w:p>
        </w:tc>
        <w:tc>
          <w:tcPr>
            <w:tcW w:w="632" w:type="dxa"/>
            <w:tcBorders>
              <w:left w:val="single" w:sz="12" w:space="0" w:color="auto"/>
            </w:tcBorders>
          </w:tcPr>
          <w:p w14:paraId="0CE241AE" w14:textId="77777777" w:rsidR="004C0B29" w:rsidRPr="00F20AEF" w:rsidRDefault="004C0B29" w:rsidP="00D16F1D">
            <w:pPr>
              <w:jc w:val="both"/>
              <w:rPr>
                <w:b/>
              </w:rPr>
            </w:pPr>
          </w:p>
        </w:tc>
        <w:tc>
          <w:tcPr>
            <w:tcW w:w="693" w:type="dxa"/>
          </w:tcPr>
          <w:p w14:paraId="5EFE6C01" w14:textId="77777777" w:rsidR="004C0B29" w:rsidRPr="00F20AEF" w:rsidRDefault="004C0B29" w:rsidP="00D16F1D">
            <w:pPr>
              <w:jc w:val="both"/>
              <w:rPr>
                <w:b/>
              </w:rPr>
            </w:pPr>
          </w:p>
        </w:tc>
        <w:tc>
          <w:tcPr>
            <w:tcW w:w="694" w:type="dxa"/>
          </w:tcPr>
          <w:p w14:paraId="61823A41" w14:textId="77777777" w:rsidR="004C0B29" w:rsidRDefault="004C0B29" w:rsidP="00D16F1D">
            <w:pPr>
              <w:jc w:val="both"/>
              <w:rPr>
                <w:b/>
              </w:rPr>
            </w:pPr>
          </w:p>
        </w:tc>
      </w:tr>
      <w:tr w:rsidR="004C0B29" w14:paraId="589B99AB" w14:textId="77777777" w:rsidTr="00D16F1D">
        <w:trPr>
          <w:trHeight w:val="205"/>
        </w:trPr>
        <w:tc>
          <w:tcPr>
            <w:tcW w:w="3347" w:type="dxa"/>
            <w:gridSpan w:val="3"/>
          </w:tcPr>
          <w:p w14:paraId="472D748B" w14:textId="77777777" w:rsidR="004C0B29" w:rsidRDefault="004C0B29" w:rsidP="00D16F1D">
            <w:pPr>
              <w:jc w:val="both"/>
            </w:pPr>
          </w:p>
        </w:tc>
        <w:tc>
          <w:tcPr>
            <w:tcW w:w="2245" w:type="dxa"/>
            <w:gridSpan w:val="4"/>
          </w:tcPr>
          <w:p w14:paraId="35DCE358" w14:textId="77777777" w:rsidR="004C0B29" w:rsidRDefault="004C0B29" w:rsidP="00D16F1D">
            <w:pPr>
              <w:jc w:val="both"/>
            </w:pPr>
          </w:p>
        </w:tc>
        <w:tc>
          <w:tcPr>
            <w:tcW w:w="2248" w:type="dxa"/>
            <w:gridSpan w:val="5"/>
            <w:tcBorders>
              <w:right w:val="single" w:sz="12" w:space="0" w:color="auto"/>
            </w:tcBorders>
          </w:tcPr>
          <w:p w14:paraId="760A818E" w14:textId="77777777" w:rsidR="004C0B29" w:rsidRDefault="004C0B29" w:rsidP="00D16F1D">
            <w:pPr>
              <w:jc w:val="both"/>
            </w:pPr>
          </w:p>
        </w:tc>
        <w:tc>
          <w:tcPr>
            <w:tcW w:w="1325" w:type="dxa"/>
            <w:gridSpan w:val="2"/>
            <w:tcBorders>
              <w:left w:val="single" w:sz="12" w:space="0" w:color="auto"/>
            </w:tcBorders>
            <w:shd w:val="clear" w:color="auto" w:fill="FBD4B4"/>
            <w:vAlign w:val="center"/>
          </w:tcPr>
          <w:p w14:paraId="0C191595" w14:textId="77777777" w:rsidR="004C0B29" w:rsidRPr="00F20AEF" w:rsidRDefault="004C0B29" w:rsidP="00D16F1D">
            <w:pPr>
              <w:jc w:val="both"/>
              <w:rPr>
                <w:b/>
                <w:sz w:val="18"/>
              </w:rPr>
            </w:pPr>
            <w:r w:rsidRPr="00F20AEF">
              <w:rPr>
                <w:b/>
                <w:sz w:val="18"/>
              </w:rPr>
              <w:t>H-index WoS/Scopus</w:t>
            </w:r>
          </w:p>
        </w:tc>
        <w:tc>
          <w:tcPr>
            <w:tcW w:w="694" w:type="dxa"/>
            <w:vAlign w:val="center"/>
          </w:tcPr>
          <w:p w14:paraId="395DA54F" w14:textId="77777777" w:rsidR="004C0B29" w:rsidRDefault="004C0B29" w:rsidP="00D16F1D">
            <w:pPr>
              <w:rPr>
                <w:b/>
              </w:rPr>
            </w:pPr>
            <w:r>
              <w:rPr>
                <w:b/>
              </w:rPr>
              <w:t xml:space="preserve">    /</w:t>
            </w:r>
          </w:p>
        </w:tc>
      </w:tr>
      <w:tr w:rsidR="004C0B29" w14:paraId="4B5DD5B5" w14:textId="77777777" w:rsidTr="00D16F1D">
        <w:tc>
          <w:tcPr>
            <w:tcW w:w="9859" w:type="dxa"/>
            <w:gridSpan w:val="15"/>
            <w:shd w:val="clear" w:color="auto" w:fill="F7CAAC"/>
          </w:tcPr>
          <w:p w14:paraId="64632A62" w14:textId="77777777" w:rsidR="004C0B29" w:rsidRDefault="004C0B29" w:rsidP="00D16F1D">
            <w:pPr>
              <w:jc w:val="both"/>
              <w:rPr>
                <w:b/>
              </w:rPr>
            </w:pPr>
            <w:r>
              <w:rPr>
                <w:b/>
              </w:rPr>
              <w:t xml:space="preserve">Přehled o nejvýznamnější publikační a další tvůrčí činnosti nebo další profesní činnosti u odborníků z praxe vztahující se k zabezpečovaným předmětům </w:t>
            </w:r>
          </w:p>
        </w:tc>
      </w:tr>
      <w:tr w:rsidR="004C0B29" w14:paraId="3B2016CD" w14:textId="77777777" w:rsidTr="0091162C">
        <w:trPr>
          <w:trHeight w:val="1169"/>
        </w:trPr>
        <w:tc>
          <w:tcPr>
            <w:tcW w:w="9859" w:type="dxa"/>
            <w:gridSpan w:val="15"/>
          </w:tcPr>
          <w:p w14:paraId="0EE6913D" w14:textId="472EABDB" w:rsidR="0010208A" w:rsidRDefault="0010208A" w:rsidP="00DD2AE8">
            <w:pPr>
              <w:jc w:val="both"/>
              <w:rPr>
                <w:ins w:id="400" w:author="Hana Ponížilová" w:date="2023-05-25T12:49:00Z"/>
                <w:bCs/>
              </w:rPr>
            </w:pPr>
            <w:ins w:id="401" w:author="Hana Ponížilová" w:date="2023-05-25T12:49:00Z">
              <w:r>
                <w:rPr>
                  <w:bCs/>
                </w:rPr>
                <w:t xml:space="preserve">OSVČ </w:t>
              </w:r>
              <w:r w:rsidR="003B1CF7">
                <w:rPr>
                  <w:bCs/>
                </w:rPr>
                <w:t>–</w:t>
              </w:r>
              <w:r>
                <w:rPr>
                  <w:bCs/>
                </w:rPr>
                <w:t xml:space="preserve"> </w:t>
              </w:r>
              <w:r w:rsidR="003B1CF7">
                <w:rPr>
                  <w:bCs/>
                </w:rPr>
                <w:t>navrhování veřejného prostoru, design inter</w:t>
              </w:r>
            </w:ins>
            <w:ins w:id="402" w:author="Hana Ponížilová" w:date="2023-05-25T12:50:00Z">
              <w:r w:rsidR="003B1CF7">
                <w:rPr>
                  <w:bCs/>
                </w:rPr>
                <w:t>iéru.</w:t>
              </w:r>
            </w:ins>
          </w:p>
          <w:p w14:paraId="1650CC55" w14:textId="73B55764" w:rsidR="00FE195D" w:rsidRDefault="00FE195D" w:rsidP="00E153D9">
            <w:pPr>
              <w:jc w:val="both"/>
              <w:rPr>
                <w:bCs/>
              </w:rPr>
            </w:pPr>
            <w:r>
              <w:rPr>
                <w:bCs/>
              </w:rPr>
              <w:t>2019-2020: Srdce v rozhlasech, Valašsko, Intervence do veřejného prostoru: neobvyklá pietní událost, spoluautor</w:t>
            </w:r>
          </w:p>
          <w:p w14:paraId="1B780E1A" w14:textId="77777777" w:rsidR="00FE195D" w:rsidRDefault="00FE195D" w:rsidP="00E153D9">
            <w:pPr>
              <w:jc w:val="both"/>
              <w:rPr>
                <w:bCs/>
              </w:rPr>
            </w:pPr>
            <w:r>
              <w:rPr>
                <w:bCs/>
              </w:rPr>
              <w:t>2019: 22. International Dresden Summer Academy for Visual Arts, Německo, Socha / Instalace: performance v ulicích</w:t>
            </w:r>
            <w:r>
              <w:rPr>
                <w:bCs/>
              </w:rPr>
              <w:br/>
              <w:t>a kolektivní výstava, Motorenhalle, Riesa-efau</w:t>
            </w:r>
          </w:p>
          <w:p w14:paraId="2F751E81" w14:textId="1705A7B3" w:rsidR="004C0B29" w:rsidRPr="00DC5223" w:rsidRDefault="004C0B29" w:rsidP="00E153D9">
            <w:pPr>
              <w:jc w:val="both"/>
              <w:rPr>
                <w:bCs/>
              </w:rPr>
            </w:pPr>
            <w:r w:rsidRPr="001D6B8E">
              <w:rPr>
                <w:bCs/>
                <w:color w:val="000000" w:themeColor="text1"/>
              </w:rPr>
              <w:t>2018: KÉK – Contemporary Architecture Centre,</w:t>
            </w:r>
            <w:r>
              <w:rPr>
                <w:bCs/>
                <w:color w:val="000000" w:themeColor="text1"/>
              </w:rPr>
              <w:t xml:space="preserve"> Maďarsko,</w:t>
            </w:r>
            <w:r w:rsidRPr="001D6B8E">
              <w:rPr>
                <w:bCs/>
                <w:color w:val="000000" w:themeColor="text1"/>
              </w:rPr>
              <w:t xml:space="preserve"> projekt Shared Cities: Creative Momentum, výstava Csepel Island</w:t>
            </w:r>
            <w:r>
              <w:rPr>
                <w:bCs/>
                <w:color w:val="000000" w:themeColor="text1"/>
              </w:rPr>
              <w:t>: příprava podkladů pro výstavu</w:t>
            </w:r>
          </w:p>
        </w:tc>
      </w:tr>
      <w:tr w:rsidR="004C0B29" w14:paraId="774D4723" w14:textId="77777777" w:rsidTr="00D16F1D">
        <w:trPr>
          <w:trHeight w:val="218"/>
        </w:trPr>
        <w:tc>
          <w:tcPr>
            <w:tcW w:w="9859" w:type="dxa"/>
            <w:gridSpan w:val="15"/>
            <w:shd w:val="clear" w:color="auto" w:fill="F7CAAC"/>
          </w:tcPr>
          <w:p w14:paraId="59178B71" w14:textId="77777777" w:rsidR="004C0B29" w:rsidRDefault="004C0B29" w:rsidP="00D16F1D">
            <w:pPr>
              <w:rPr>
                <w:b/>
              </w:rPr>
            </w:pPr>
            <w:r>
              <w:rPr>
                <w:b/>
              </w:rPr>
              <w:t>Působení v zahraničí</w:t>
            </w:r>
          </w:p>
        </w:tc>
      </w:tr>
      <w:tr w:rsidR="004C0B29" w14:paraId="2A905226" w14:textId="77777777" w:rsidTr="00E153D9">
        <w:trPr>
          <w:trHeight w:val="1150"/>
        </w:trPr>
        <w:tc>
          <w:tcPr>
            <w:tcW w:w="9859" w:type="dxa"/>
            <w:gridSpan w:val="15"/>
          </w:tcPr>
          <w:p w14:paraId="57F12FFB" w14:textId="77777777" w:rsidR="004C0B29" w:rsidRDefault="004C0B29" w:rsidP="003F1482">
            <w:pPr>
              <w:rPr>
                <w:bCs/>
              </w:rPr>
            </w:pPr>
            <w:r>
              <w:rPr>
                <w:bCs/>
              </w:rPr>
              <w:t>2018: Universidad de Castilla-La Mancha, Španělsko, studijní pobyt: Fakulta umění – sochařství, výtvarná instalace</w:t>
            </w:r>
            <w:r>
              <w:rPr>
                <w:bCs/>
              </w:rPr>
              <w:br/>
              <w:t>a akční umění</w:t>
            </w:r>
          </w:p>
          <w:p w14:paraId="23AF28C3" w14:textId="77777777" w:rsidR="00FE195D" w:rsidRDefault="004C0B29" w:rsidP="003F1482">
            <w:pPr>
              <w:rPr>
                <w:bCs/>
              </w:rPr>
            </w:pPr>
            <w:r>
              <w:rPr>
                <w:bCs/>
              </w:rPr>
              <w:t>2018: KÉK – Contemporary Architecture Centre, Maďarsko, pracovní stáž: výstavní design – analýza území a sběr dat – Csepel Island, 3D modelace lokality</w:t>
            </w:r>
          </w:p>
          <w:p w14:paraId="5ACAA106" w14:textId="36819147" w:rsidR="004C0B29" w:rsidRPr="0001109A" w:rsidRDefault="00FE195D" w:rsidP="003F1482">
            <w:pPr>
              <w:rPr>
                <w:bCs/>
              </w:rPr>
            </w:pPr>
            <w:r w:rsidRPr="0001109A">
              <w:rPr>
                <w:bCs/>
              </w:rPr>
              <w:t>201</w:t>
            </w:r>
            <w:r>
              <w:rPr>
                <w:bCs/>
              </w:rPr>
              <w:t>6: Art Academy of Latvia, Lotyšsko, studijní pobyt: Fakulta designu – Environmentální umění</w:t>
            </w:r>
          </w:p>
        </w:tc>
      </w:tr>
      <w:tr w:rsidR="004C0B29" w14:paraId="1F063C25" w14:textId="77777777" w:rsidTr="00D16F1D">
        <w:trPr>
          <w:cantSplit/>
          <w:trHeight w:val="470"/>
        </w:trPr>
        <w:tc>
          <w:tcPr>
            <w:tcW w:w="2518" w:type="dxa"/>
            <w:gridSpan w:val="2"/>
            <w:shd w:val="clear" w:color="auto" w:fill="F7CAAC"/>
          </w:tcPr>
          <w:p w14:paraId="7DAC5604" w14:textId="77777777" w:rsidR="004C0B29" w:rsidRDefault="004C0B29" w:rsidP="00D16F1D">
            <w:pPr>
              <w:jc w:val="both"/>
              <w:rPr>
                <w:b/>
              </w:rPr>
            </w:pPr>
            <w:r>
              <w:rPr>
                <w:b/>
              </w:rPr>
              <w:t xml:space="preserve">Podpis </w:t>
            </w:r>
          </w:p>
        </w:tc>
        <w:tc>
          <w:tcPr>
            <w:tcW w:w="4536" w:type="dxa"/>
            <w:gridSpan w:val="7"/>
          </w:tcPr>
          <w:p w14:paraId="576CCBF7" w14:textId="49AFDEE2" w:rsidR="004C0B29" w:rsidRDefault="004752E9" w:rsidP="00D16F1D">
            <w:pPr>
              <w:jc w:val="both"/>
            </w:pPr>
            <w:r>
              <w:t>Martin Cizner v. r..</w:t>
            </w:r>
          </w:p>
        </w:tc>
        <w:tc>
          <w:tcPr>
            <w:tcW w:w="786" w:type="dxa"/>
            <w:gridSpan w:val="3"/>
            <w:shd w:val="clear" w:color="auto" w:fill="F7CAAC"/>
          </w:tcPr>
          <w:p w14:paraId="03D9ADF5" w14:textId="77777777" w:rsidR="004C0B29" w:rsidRDefault="004C0B29" w:rsidP="00D16F1D">
            <w:pPr>
              <w:jc w:val="both"/>
            </w:pPr>
            <w:r>
              <w:rPr>
                <w:b/>
              </w:rPr>
              <w:t>datum</w:t>
            </w:r>
          </w:p>
        </w:tc>
        <w:tc>
          <w:tcPr>
            <w:tcW w:w="2019" w:type="dxa"/>
            <w:gridSpan w:val="3"/>
          </w:tcPr>
          <w:p w14:paraId="50F340B5" w14:textId="0E300521" w:rsidR="004C0B29" w:rsidRDefault="004752E9" w:rsidP="00D16F1D">
            <w:pPr>
              <w:jc w:val="both"/>
            </w:pPr>
            <w:r>
              <w:t>5. 1. 2023</w:t>
            </w:r>
          </w:p>
        </w:tc>
      </w:tr>
    </w:tbl>
    <w:p w14:paraId="69C4C8F7" w14:textId="3C5328B2" w:rsidR="004C0B29" w:rsidRDefault="003010E3" w:rsidP="004C0B29">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350"/>
        <w:gridCol w:w="1916"/>
        <w:gridCol w:w="143"/>
        <w:gridCol w:w="209"/>
        <w:gridCol w:w="358"/>
        <w:gridCol w:w="282"/>
        <w:gridCol w:w="919"/>
        <w:gridCol w:w="709"/>
        <w:gridCol w:w="75"/>
        <w:gridCol w:w="124"/>
        <w:gridCol w:w="368"/>
        <w:gridCol w:w="850"/>
        <w:gridCol w:w="754"/>
      </w:tblGrid>
      <w:tr w:rsidR="00E862BE" w:rsidRPr="00F074C7" w14:paraId="656A955E" w14:textId="77777777" w:rsidTr="00E862BE">
        <w:tc>
          <w:tcPr>
            <w:tcW w:w="9859" w:type="dxa"/>
            <w:gridSpan w:val="15"/>
            <w:tcBorders>
              <w:bottom w:val="double" w:sz="4" w:space="0" w:color="auto"/>
            </w:tcBorders>
            <w:shd w:val="clear" w:color="auto" w:fill="BDD6EE"/>
          </w:tcPr>
          <w:p w14:paraId="2D104D19" w14:textId="605EFD99" w:rsidR="00E862BE" w:rsidRPr="003B419B" w:rsidRDefault="00E862BE" w:rsidP="00E862BE">
            <w:pPr>
              <w:jc w:val="both"/>
              <w:rPr>
                <w:b/>
                <w:sz w:val="28"/>
                <w:szCs w:val="28"/>
              </w:rPr>
            </w:pPr>
            <w:r w:rsidRPr="003B419B">
              <w:rPr>
                <w:b/>
                <w:sz w:val="28"/>
                <w:szCs w:val="28"/>
              </w:rPr>
              <w:lastRenderedPageBreak/>
              <w:t>C-I – Personální zabezpečení</w:t>
            </w:r>
          </w:p>
        </w:tc>
      </w:tr>
      <w:tr w:rsidR="00E862BE" w:rsidRPr="00F074C7" w14:paraId="007CDE8A" w14:textId="77777777" w:rsidTr="00E862BE">
        <w:tc>
          <w:tcPr>
            <w:tcW w:w="2518" w:type="dxa"/>
            <w:tcBorders>
              <w:top w:val="double" w:sz="4" w:space="0" w:color="auto"/>
            </w:tcBorders>
            <w:shd w:val="clear" w:color="auto" w:fill="F7CAAC"/>
          </w:tcPr>
          <w:p w14:paraId="44F11675" w14:textId="77777777" w:rsidR="00E862BE" w:rsidRPr="00F074C7" w:rsidRDefault="00E862BE" w:rsidP="00E862BE">
            <w:pPr>
              <w:jc w:val="both"/>
              <w:rPr>
                <w:b/>
              </w:rPr>
            </w:pPr>
            <w:r w:rsidRPr="00F074C7">
              <w:rPr>
                <w:b/>
              </w:rPr>
              <w:t>Vysoká škola</w:t>
            </w:r>
          </w:p>
        </w:tc>
        <w:tc>
          <w:tcPr>
            <w:tcW w:w="7341" w:type="dxa"/>
            <w:gridSpan w:val="14"/>
          </w:tcPr>
          <w:p w14:paraId="6FF76223" w14:textId="77777777" w:rsidR="00E862BE" w:rsidRPr="00F074C7" w:rsidRDefault="00E862BE" w:rsidP="00E862BE">
            <w:pPr>
              <w:jc w:val="both"/>
            </w:pPr>
            <w:r w:rsidRPr="00F074C7">
              <w:rPr>
                <w:lang w:eastAsia="en-US"/>
              </w:rPr>
              <w:t>Univerzita Tomáše Bati ve Zlíně</w:t>
            </w:r>
          </w:p>
        </w:tc>
      </w:tr>
      <w:tr w:rsidR="00E862BE" w:rsidRPr="00F074C7" w14:paraId="03AE6EA6" w14:textId="77777777" w:rsidTr="00E862BE">
        <w:tc>
          <w:tcPr>
            <w:tcW w:w="2518" w:type="dxa"/>
            <w:shd w:val="clear" w:color="auto" w:fill="F7CAAC"/>
          </w:tcPr>
          <w:p w14:paraId="5172177E" w14:textId="77777777" w:rsidR="00E862BE" w:rsidRPr="00F074C7" w:rsidRDefault="00E862BE" w:rsidP="00E862BE">
            <w:pPr>
              <w:jc w:val="both"/>
              <w:rPr>
                <w:b/>
              </w:rPr>
            </w:pPr>
            <w:r w:rsidRPr="00F074C7">
              <w:rPr>
                <w:b/>
              </w:rPr>
              <w:t>Součást vysoké školy</w:t>
            </w:r>
          </w:p>
        </w:tc>
        <w:tc>
          <w:tcPr>
            <w:tcW w:w="7341" w:type="dxa"/>
            <w:gridSpan w:val="14"/>
          </w:tcPr>
          <w:p w14:paraId="20FC21EE" w14:textId="77777777" w:rsidR="00E862BE" w:rsidRPr="00F074C7" w:rsidRDefault="00E862BE" w:rsidP="00E862BE">
            <w:pPr>
              <w:jc w:val="both"/>
            </w:pPr>
            <w:r w:rsidRPr="00F074C7">
              <w:rPr>
                <w:lang w:eastAsia="en-US"/>
              </w:rPr>
              <w:t>Fakulta multimediálních komunikací</w:t>
            </w:r>
          </w:p>
        </w:tc>
      </w:tr>
      <w:tr w:rsidR="00E862BE" w:rsidRPr="00F074C7" w14:paraId="36D6E79E" w14:textId="77777777" w:rsidTr="00E862BE">
        <w:tc>
          <w:tcPr>
            <w:tcW w:w="2518" w:type="dxa"/>
            <w:shd w:val="clear" w:color="auto" w:fill="F7CAAC"/>
          </w:tcPr>
          <w:p w14:paraId="55D778D8" w14:textId="77777777" w:rsidR="00E862BE" w:rsidRPr="00F074C7" w:rsidRDefault="00E862BE" w:rsidP="00E862BE">
            <w:pPr>
              <w:jc w:val="both"/>
              <w:rPr>
                <w:b/>
              </w:rPr>
            </w:pPr>
            <w:r w:rsidRPr="00F074C7">
              <w:rPr>
                <w:b/>
              </w:rPr>
              <w:t>Název studijního programu</w:t>
            </w:r>
          </w:p>
        </w:tc>
        <w:tc>
          <w:tcPr>
            <w:tcW w:w="7341" w:type="dxa"/>
            <w:gridSpan w:val="14"/>
          </w:tcPr>
          <w:p w14:paraId="4643EC8E" w14:textId="77777777" w:rsidR="00E862BE" w:rsidRPr="00F074C7" w:rsidRDefault="00E862BE" w:rsidP="00E862BE">
            <w:pPr>
              <w:jc w:val="both"/>
            </w:pPr>
            <w:r w:rsidRPr="00F074C7">
              <w:rPr>
                <w:lang w:eastAsia="en-US"/>
              </w:rPr>
              <w:t>Design</w:t>
            </w:r>
          </w:p>
        </w:tc>
      </w:tr>
      <w:tr w:rsidR="00E862BE" w:rsidRPr="00F074C7" w14:paraId="7E95D3F3" w14:textId="77777777" w:rsidTr="00E153D9">
        <w:tc>
          <w:tcPr>
            <w:tcW w:w="2518" w:type="dxa"/>
            <w:shd w:val="clear" w:color="auto" w:fill="F7CAAC"/>
          </w:tcPr>
          <w:p w14:paraId="6D805EAE" w14:textId="77777777" w:rsidR="00E862BE" w:rsidRPr="00F074C7" w:rsidRDefault="00E862BE" w:rsidP="00E862BE">
            <w:pPr>
              <w:jc w:val="both"/>
              <w:rPr>
                <w:b/>
              </w:rPr>
            </w:pPr>
            <w:r w:rsidRPr="00F074C7">
              <w:rPr>
                <w:b/>
              </w:rPr>
              <w:t>Jméno a příjmení</w:t>
            </w:r>
          </w:p>
        </w:tc>
        <w:tc>
          <w:tcPr>
            <w:tcW w:w="4461" w:type="dxa"/>
            <w:gridSpan w:val="8"/>
          </w:tcPr>
          <w:p w14:paraId="70BD2195" w14:textId="77777777" w:rsidR="00E862BE" w:rsidRPr="00F074C7" w:rsidRDefault="00E862BE" w:rsidP="00E862BE">
            <w:pPr>
              <w:jc w:val="both"/>
            </w:pPr>
            <w:r w:rsidRPr="00F074C7">
              <w:t>Zuzana Čabart Šimonovská</w:t>
            </w:r>
          </w:p>
        </w:tc>
        <w:tc>
          <w:tcPr>
            <w:tcW w:w="784" w:type="dxa"/>
            <w:gridSpan w:val="2"/>
            <w:shd w:val="clear" w:color="auto" w:fill="F7CAAC"/>
          </w:tcPr>
          <w:p w14:paraId="22BE5262" w14:textId="77777777" w:rsidR="00E862BE" w:rsidRPr="00F074C7" w:rsidRDefault="00E862BE" w:rsidP="00E862BE">
            <w:pPr>
              <w:jc w:val="both"/>
              <w:rPr>
                <w:b/>
              </w:rPr>
            </w:pPr>
            <w:r w:rsidRPr="00F074C7">
              <w:rPr>
                <w:b/>
              </w:rPr>
              <w:t>Tituly</w:t>
            </w:r>
          </w:p>
        </w:tc>
        <w:tc>
          <w:tcPr>
            <w:tcW w:w="2096" w:type="dxa"/>
            <w:gridSpan w:val="4"/>
          </w:tcPr>
          <w:p w14:paraId="7A6B39D0" w14:textId="3071626D" w:rsidR="00E862BE" w:rsidRPr="00F074C7" w:rsidRDefault="00E862BE" w:rsidP="00E862BE">
            <w:pPr>
              <w:jc w:val="both"/>
            </w:pPr>
            <w:r w:rsidRPr="00F074C7">
              <w:t>Mgr</w:t>
            </w:r>
            <w:r w:rsidR="00425D58">
              <w:t>.</w:t>
            </w:r>
            <w:r w:rsidRPr="00F074C7">
              <w:t>, LL.M.</w:t>
            </w:r>
          </w:p>
        </w:tc>
      </w:tr>
      <w:tr w:rsidR="00E862BE" w:rsidRPr="00F074C7" w14:paraId="316B8C02" w14:textId="77777777" w:rsidTr="00E153D9">
        <w:tc>
          <w:tcPr>
            <w:tcW w:w="2518" w:type="dxa"/>
            <w:shd w:val="clear" w:color="auto" w:fill="F7CAAC"/>
          </w:tcPr>
          <w:p w14:paraId="54F106FD" w14:textId="77777777" w:rsidR="00E862BE" w:rsidRPr="00F074C7" w:rsidRDefault="00E862BE" w:rsidP="00E862BE">
            <w:pPr>
              <w:jc w:val="both"/>
              <w:rPr>
                <w:b/>
              </w:rPr>
            </w:pPr>
            <w:r w:rsidRPr="00F074C7">
              <w:rPr>
                <w:b/>
              </w:rPr>
              <w:t>Rok narození</w:t>
            </w:r>
          </w:p>
        </w:tc>
        <w:tc>
          <w:tcPr>
            <w:tcW w:w="634" w:type="dxa"/>
            <w:gridSpan w:val="2"/>
          </w:tcPr>
          <w:p w14:paraId="3DA5FF89" w14:textId="77777777" w:rsidR="00E862BE" w:rsidRPr="00F074C7" w:rsidRDefault="00E862BE" w:rsidP="00E862BE">
            <w:pPr>
              <w:jc w:val="both"/>
            </w:pPr>
            <w:r w:rsidRPr="00F074C7">
              <w:t>1980</w:t>
            </w:r>
          </w:p>
        </w:tc>
        <w:tc>
          <w:tcPr>
            <w:tcW w:w="1916" w:type="dxa"/>
            <w:shd w:val="clear" w:color="auto" w:fill="F7CAAC"/>
          </w:tcPr>
          <w:p w14:paraId="24490CA1" w14:textId="77777777" w:rsidR="00E862BE" w:rsidRPr="00F074C7" w:rsidRDefault="00E862BE" w:rsidP="00E862BE">
            <w:pPr>
              <w:jc w:val="both"/>
              <w:rPr>
                <w:b/>
              </w:rPr>
            </w:pPr>
            <w:r w:rsidRPr="00F074C7">
              <w:rPr>
                <w:b/>
              </w:rPr>
              <w:t>typ vztahu k VŠ</w:t>
            </w:r>
          </w:p>
        </w:tc>
        <w:tc>
          <w:tcPr>
            <w:tcW w:w="992" w:type="dxa"/>
            <w:gridSpan w:val="4"/>
          </w:tcPr>
          <w:p w14:paraId="41B8624A" w14:textId="77777777" w:rsidR="0078393D" w:rsidRDefault="0078393D" w:rsidP="0078393D">
            <w:pPr>
              <w:jc w:val="both"/>
            </w:pPr>
            <w:r>
              <w:t>DPP</w:t>
            </w:r>
          </w:p>
          <w:p w14:paraId="21763882" w14:textId="5F32FA47" w:rsidR="00E862BE" w:rsidRPr="00F074C7" w:rsidRDefault="00E862BE" w:rsidP="00E862BE">
            <w:pPr>
              <w:jc w:val="both"/>
            </w:pPr>
          </w:p>
        </w:tc>
        <w:tc>
          <w:tcPr>
            <w:tcW w:w="919" w:type="dxa"/>
            <w:shd w:val="clear" w:color="auto" w:fill="F7CAAC"/>
          </w:tcPr>
          <w:p w14:paraId="4F6299A9" w14:textId="77777777" w:rsidR="00E862BE" w:rsidRPr="00F074C7" w:rsidRDefault="00E862BE" w:rsidP="00E862BE">
            <w:pPr>
              <w:jc w:val="both"/>
              <w:rPr>
                <w:b/>
              </w:rPr>
            </w:pPr>
            <w:r w:rsidRPr="00F074C7">
              <w:rPr>
                <w:b/>
              </w:rPr>
              <w:t>rozsah</w:t>
            </w:r>
          </w:p>
        </w:tc>
        <w:tc>
          <w:tcPr>
            <w:tcW w:w="784" w:type="dxa"/>
            <w:gridSpan w:val="2"/>
          </w:tcPr>
          <w:p w14:paraId="14ADB859" w14:textId="627EEB58" w:rsidR="00E862BE" w:rsidRPr="00F074C7" w:rsidRDefault="00E9648E" w:rsidP="00E862BE">
            <w:pPr>
              <w:jc w:val="both"/>
            </w:pPr>
            <w:r>
              <w:t>2h/t</w:t>
            </w:r>
          </w:p>
        </w:tc>
        <w:tc>
          <w:tcPr>
            <w:tcW w:w="492" w:type="dxa"/>
            <w:gridSpan w:val="2"/>
            <w:shd w:val="clear" w:color="auto" w:fill="F7CAAC"/>
          </w:tcPr>
          <w:p w14:paraId="6785DA8A" w14:textId="77777777" w:rsidR="00E862BE" w:rsidRPr="00F074C7" w:rsidRDefault="00E862BE" w:rsidP="00E862BE">
            <w:pPr>
              <w:jc w:val="both"/>
              <w:rPr>
                <w:b/>
              </w:rPr>
            </w:pPr>
            <w:r w:rsidRPr="00F074C7">
              <w:rPr>
                <w:b/>
              </w:rPr>
              <w:t>do kdy</w:t>
            </w:r>
          </w:p>
        </w:tc>
        <w:tc>
          <w:tcPr>
            <w:tcW w:w="1604" w:type="dxa"/>
            <w:gridSpan w:val="2"/>
          </w:tcPr>
          <w:p w14:paraId="151DC06B" w14:textId="77777777" w:rsidR="00E862BE" w:rsidRPr="00F074C7" w:rsidRDefault="00E862BE" w:rsidP="00E862BE">
            <w:pPr>
              <w:jc w:val="both"/>
            </w:pPr>
          </w:p>
        </w:tc>
      </w:tr>
      <w:tr w:rsidR="00E862BE" w:rsidRPr="00F074C7" w14:paraId="486D04A3" w14:textId="77777777" w:rsidTr="00E153D9">
        <w:tc>
          <w:tcPr>
            <w:tcW w:w="5068" w:type="dxa"/>
            <w:gridSpan w:val="4"/>
            <w:shd w:val="clear" w:color="auto" w:fill="F7CAAC"/>
          </w:tcPr>
          <w:p w14:paraId="05E6F8FB" w14:textId="77777777" w:rsidR="00E862BE" w:rsidRPr="00F074C7" w:rsidRDefault="00E862BE" w:rsidP="00E862BE">
            <w:pPr>
              <w:jc w:val="both"/>
              <w:rPr>
                <w:b/>
              </w:rPr>
            </w:pPr>
            <w:r w:rsidRPr="00F074C7">
              <w:rPr>
                <w:b/>
              </w:rPr>
              <w:t>Typ vztahu na součásti VŠ, která uskutečňuje st. program</w:t>
            </w:r>
          </w:p>
        </w:tc>
        <w:tc>
          <w:tcPr>
            <w:tcW w:w="992" w:type="dxa"/>
            <w:gridSpan w:val="4"/>
          </w:tcPr>
          <w:p w14:paraId="08EA56E8" w14:textId="77777777" w:rsidR="00E862BE" w:rsidRPr="00F074C7" w:rsidRDefault="00E862BE" w:rsidP="00E862BE">
            <w:pPr>
              <w:jc w:val="both"/>
            </w:pPr>
            <w:r w:rsidRPr="00F074C7">
              <w:t>DPP</w:t>
            </w:r>
          </w:p>
        </w:tc>
        <w:tc>
          <w:tcPr>
            <w:tcW w:w="919" w:type="dxa"/>
            <w:shd w:val="clear" w:color="auto" w:fill="F7CAAC"/>
          </w:tcPr>
          <w:p w14:paraId="2114ABB8" w14:textId="77777777" w:rsidR="00E862BE" w:rsidRPr="00F074C7" w:rsidRDefault="00E862BE" w:rsidP="00E862BE">
            <w:pPr>
              <w:jc w:val="both"/>
              <w:rPr>
                <w:b/>
              </w:rPr>
            </w:pPr>
            <w:r w:rsidRPr="00F074C7">
              <w:rPr>
                <w:b/>
              </w:rPr>
              <w:t>rozsah</w:t>
            </w:r>
          </w:p>
        </w:tc>
        <w:tc>
          <w:tcPr>
            <w:tcW w:w="784" w:type="dxa"/>
            <w:gridSpan w:val="2"/>
          </w:tcPr>
          <w:p w14:paraId="310C767B" w14:textId="3A1785A8" w:rsidR="00E862BE" w:rsidRPr="00F074C7" w:rsidRDefault="00E9648E" w:rsidP="00E862BE">
            <w:pPr>
              <w:jc w:val="both"/>
            </w:pPr>
            <w:r>
              <w:t>2h/t</w:t>
            </w:r>
          </w:p>
        </w:tc>
        <w:tc>
          <w:tcPr>
            <w:tcW w:w="492" w:type="dxa"/>
            <w:gridSpan w:val="2"/>
            <w:shd w:val="clear" w:color="auto" w:fill="F7CAAC"/>
          </w:tcPr>
          <w:p w14:paraId="462A0ED8" w14:textId="77777777" w:rsidR="00E862BE" w:rsidRPr="00F074C7" w:rsidRDefault="00E862BE" w:rsidP="00E862BE">
            <w:pPr>
              <w:jc w:val="both"/>
              <w:rPr>
                <w:b/>
              </w:rPr>
            </w:pPr>
            <w:r w:rsidRPr="00F074C7">
              <w:rPr>
                <w:b/>
              </w:rPr>
              <w:t>do kdy</w:t>
            </w:r>
          </w:p>
        </w:tc>
        <w:tc>
          <w:tcPr>
            <w:tcW w:w="1604" w:type="dxa"/>
            <w:gridSpan w:val="2"/>
          </w:tcPr>
          <w:p w14:paraId="56885D38" w14:textId="77777777" w:rsidR="00E862BE" w:rsidRPr="00F074C7" w:rsidRDefault="00E862BE" w:rsidP="00E862BE">
            <w:pPr>
              <w:jc w:val="both"/>
            </w:pPr>
          </w:p>
        </w:tc>
      </w:tr>
      <w:tr w:rsidR="00E862BE" w:rsidRPr="00F074C7" w14:paraId="233E7A86" w14:textId="77777777" w:rsidTr="00E862BE">
        <w:tc>
          <w:tcPr>
            <w:tcW w:w="6060" w:type="dxa"/>
            <w:gridSpan w:val="8"/>
            <w:shd w:val="clear" w:color="auto" w:fill="F7CAAC"/>
          </w:tcPr>
          <w:p w14:paraId="1957AC25" w14:textId="77777777" w:rsidR="00E862BE" w:rsidRPr="00F074C7" w:rsidRDefault="00E862BE" w:rsidP="00E862BE">
            <w:pPr>
              <w:jc w:val="both"/>
            </w:pPr>
            <w:r w:rsidRPr="00F074C7">
              <w:rPr>
                <w:b/>
              </w:rPr>
              <w:t>Další současná působení jako akademický pracovník na jiných VŠ</w:t>
            </w:r>
          </w:p>
        </w:tc>
        <w:tc>
          <w:tcPr>
            <w:tcW w:w="1703" w:type="dxa"/>
            <w:gridSpan w:val="3"/>
            <w:shd w:val="clear" w:color="auto" w:fill="F7CAAC"/>
          </w:tcPr>
          <w:p w14:paraId="5373D37E" w14:textId="77777777" w:rsidR="00E862BE" w:rsidRPr="00F074C7" w:rsidRDefault="00E862BE" w:rsidP="00E862BE">
            <w:pPr>
              <w:jc w:val="both"/>
              <w:rPr>
                <w:b/>
              </w:rPr>
            </w:pPr>
            <w:r w:rsidRPr="00F074C7">
              <w:rPr>
                <w:b/>
              </w:rPr>
              <w:t>typ prac. vztahu</w:t>
            </w:r>
          </w:p>
        </w:tc>
        <w:tc>
          <w:tcPr>
            <w:tcW w:w="2096" w:type="dxa"/>
            <w:gridSpan w:val="4"/>
            <w:shd w:val="clear" w:color="auto" w:fill="F7CAAC"/>
          </w:tcPr>
          <w:p w14:paraId="1D8570A0" w14:textId="77777777" w:rsidR="00E862BE" w:rsidRPr="00F074C7" w:rsidRDefault="00E862BE" w:rsidP="00E862BE">
            <w:pPr>
              <w:jc w:val="both"/>
              <w:rPr>
                <w:b/>
              </w:rPr>
            </w:pPr>
            <w:r w:rsidRPr="00F074C7">
              <w:rPr>
                <w:b/>
              </w:rPr>
              <w:t>rozsah</w:t>
            </w:r>
          </w:p>
        </w:tc>
      </w:tr>
      <w:tr w:rsidR="00E862BE" w:rsidRPr="00F074C7" w14:paraId="6CAC6BDB" w14:textId="77777777" w:rsidTr="00E862BE">
        <w:tc>
          <w:tcPr>
            <w:tcW w:w="6060" w:type="dxa"/>
            <w:gridSpan w:val="8"/>
          </w:tcPr>
          <w:p w14:paraId="2EEF3CB3" w14:textId="77777777" w:rsidR="00E862BE" w:rsidRPr="00F074C7" w:rsidRDefault="00E862BE" w:rsidP="00E862BE">
            <w:pPr>
              <w:jc w:val="both"/>
            </w:pPr>
          </w:p>
        </w:tc>
        <w:tc>
          <w:tcPr>
            <w:tcW w:w="1703" w:type="dxa"/>
            <w:gridSpan w:val="3"/>
          </w:tcPr>
          <w:p w14:paraId="2AF86696" w14:textId="77777777" w:rsidR="00E862BE" w:rsidRPr="00F074C7" w:rsidRDefault="00E862BE" w:rsidP="00E862BE">
            <w:pPr>
              <w:jc w:val="both"/>
            </w:pPr>
          </w:p>
        </w:tc>
        <w:tc>
          <w:tcPr>
            <w:tcW w:w="2096" w:type="dxa"/>
            <w:gridSpan w:val="4"/>
          </w:tcPr>
          <w:p w14:paraId="16844DE1" w14:textId="77777777" w:rsidR="00E862BE" w:rsidRPr="00F074C7" w:rsidRDefault="00E862BE" w:rsidP="00E862BE">
            <w:pPr>
              <w:jc w:val="both"/>
            </w:pPr>
          </w:p>
        </w:tc>
      </w:tr>
      <w:tr w:rsidR="00E862BE" w:rsidRPr="00F074C7" w14:paraId="23DA103D" w14:textId="77777777" w:rsidTr="00E862BE">
        <w:tc>
          <w:tcPr>
            <w:tcW w:w="6060" w:type="dxa"/>
            <w:gridSpan w:val="8"/>
          </w:tcPr>
          <w:p w14:paraId="2DB29676" w14:textId="77777777" w:rsidR="00E862BE" w:rsidRPr="00F074C7" w:rsidRDefault="00E862BE" w:rsidP="00E862BE">
            <w:pPr>
              <w:jc w:val="both"/>
            </w:pPr>
          </w:p>
        </w:tc>
        <w:tc>
          <w:tcPr>
            <w:tcW w:w="1703" w:type="dxa"/>
            <w:gridSpan w:val="3"/>
          </w:tcPr>
          <w:p w14:paraId="374307E8" w14:textId="77777777" w:rsidR="00E862BE" w:rsidRPr="00F074C7" w:rsidRDefault="00E862BE" w:rsidP="00E862BE">
            <w:pPr>
              <w:jc w:val="both"/>
            </w:pPr>
          </w:p>
        </w:tc>
        <w:tc>
          <w:tcPr>
            <w:tcW w:w="2096" w:type="dxa"/>
            <w:gridSpan w:val="4"/>
          </w:tcPr>
          <w:p w14:paraId="21931D5C" w14:textId="77777777" w:rsidR="00E862BE" w:rsidRPr="00F074C7" w:rsidRDefault="00E862BE" w:rsidP="00E862BE">
            <w:pPr>
              <w:jc w:val="both"/>
            </w:pPr>
          </w:p>
        </w:tc>
      </w:tr>
      <w:tr w:rsidR="00E862BE" w:rsidRPr="00F074C7" w14:paraId="6297874F" w14:textId="77777777" w:rsidTr="00E862BE">
        <w:tc>
          <w:tcPr>
            <w:tcW w:w="9859" w:type="dxa"/>
            <w:gridSpan w:val="15"/>
            <w:shd w:val="clear" w:color="auto" w:fill="F7CAAC"/>
          </w:tcPr>
          <w:p w14:paraId="59530FF1" w14:textId="77777777" w:rsidR="00E862BE" w:rsidRPr="00F074C7" w:rsidRDefault="00E862BE" w:rsidP="00E862BE">
            <w:pPr>
              <w:jc w:val="both"/>
            </w:pPr>
            <w:r w:rsidRPr="00F074C7">
              <w:rPr>
                <w:b/>
              </w:rPr>
              <w:t>Předměty příslušného studijního programu a způsob zapojení do jejich výuky, příp. další zapojení do uskutečňování studijního programu</w:t>
            </w:r>
          </w:p>
        </w:tc>
      </w:tr>
      <w:tr w:rsidR="00E862BE" w:rsidRPr="00F074C7" w14:paraId="67BD5DD2" w14:textId="77777777" w:rsidTr="00E153D9">
        <w:trPr>
          <w:trHeight w:val="246"/>
        </w:trPr>
        <w:tc>
          <w:tcPr>
            <w:tcW w:w="9859" w:type="dxa"/>
            <w:gridSpan w:val="15"/>
            <w:tcBorders>
              <w:top w:val="nil"/>
            </w:tcBorders>
          </w:tcPr>
          <w:p w14:paraId="230A9330" w14:textId="4EE59DB5" w:rsidR="00E862BE" w:rsidRPr="00F074C7" w:rsidRDefault="00E862BE" w:rsidP="00E862BE">
            <w:pPr>
              <w:jc w:val="both"/>
            </w:pPr>
            <w:r w:rsidRPr="00F074C7">
              <w:t>Právo a praxe v kreativním průmyslu 1</w:t>
            </w:r>
            <w:r w:rsidR="003010E3">
              <w:t>, 2</w:t>
            </w:r>
            <w:r w:rsidRPr="00F074C7">
              <w:t xml:space="preserve"> (přednášející, vede seminář</w:t>
            </w:r>
            <w:r w:rsidR="00185BBE">
              <w:t>, garant předmětu</w:t>
            </w:r>
            <w:r w:rsidRPr="00F074C7">
              <w:t>)</w:t>
            </w:r>
          </w:p>
        </w:tc>
      </w:tr>
      <w:tr w:rsidR="00E862BE" w:rsidRPr="00F074C7" w14:paraId="33D3C578" w14:textId="77777777" w:rsidTr="00E862BE">
        <w:trPr>
          <w:trHeight w:val="340"/>
        </w:trPr>
        <w:tc>
          <w:tcPr>
            <w:tcW w:w="9859" w:type="dxa"/>
            <w:gridSpan w:val="15"/>
            <w:tcBorders>
              <w:top w:val="nil"/>
            </w:tcBorders>
            <w:shd w:val="clear" w:color="auto" w:fill="FBD4B4"/>
          </w:tcPr>
          <w:p w14:paraId="66C522C5" w14:textId="77777777" w:rsidR="00E862BE" w:rsidRPr="00F074C7" w:rsidRDefault="00E862BE" w:rsidP="00E862BE">
            <w:pPr>
              <w:jc w:val="both"/>
              <w:rPr>
                <w:b/>
              </w:rPr>
            </w:pPr>
            <w:r w:rsidRPr="00F074C7">
              <w:rPr>
                <w:b/>
              </w:rPr>
              <w:t>Zapojení do výuky v dalších studijních programech na téže vysoké škole (pouze u garantů ZT a PZ předmětů)</w:t>
            </w:r>
          </w:p>
        </w:tc>
      </w:tr>
      <w:tr w:rsidR="00E862BE" w:rsidRPr="00F074C7" w14:paraId="5D397C58" w14:textId="77777777" w:rsidTr="00E862BE">
        <w:trPr>
          <w:trHeight w:val="340"/>
        </w:trPr>
        <w:tc>
          <w:tcPr>
            <w:tcW w:w="2802" w:type="dxa"/>
            <w:gridSpan w:val="2"/>
            <w:tcBorders>
              <w:top w:val="nil"/>
            </w:tcBorders>
          </w:tcPr>
          <w:p w14:paraId="5E4B67A1" w14:textId="77777777" w:rsidR="00E862BE" w:rsidRPr="00F074C7" w:rsidRDefault="00E862BE" w:rsidP="007D26A2">
            <w:pPr>
              <w:rPr>
                <w:b/>
              </w:rPr>
            </w:pPr>
            <w:r w:rsidRPr="00F074C7">
              <w:rPr>
                <w:b/>
              </w:rPr>
              <w:t>Název studijního předmětu</w:t>
            </w:r>
          </w:p>
        </w:tc>
        <w:tc>
          <w:tcPr>
            <w:tcW w:w="2409" w:type="dxa"/>
            <w:gridSpan w:val="3"/>
            <w:tcBorders>
              <w:top w:val="nil"/>
            </w:tcBorders>
          </w:tcPr>
          <w:p w14:paraId="0DD37FEE" w14:textId="77777777" w:rsidR="00E862BE" w:rsidRPr="00F074C7" w:rsidRDefault="00E862BE" w:rsidP="007D26A2">
            <w:pPr>
              <w:rPr>
                <w:b/>
              </w:rPr>
            </w:pPr>
            <w:r w:rsidRPr="00F074C7">
              <w:rPr>
                <w:b/>
              </w:rPr>
              <w:t>Název studijního programu</w:t>
            </w:r>
          </w:p>
        </w:tc>
        <w:tc>
          <w:tcPr>
            <w:tcW w:w="567" w:type="dxa"/>
            <w:gridSpan w:val="2"/>
            <w:tcBorders>
              <w:top w:val="nil"/>
            </w:tcBorders>
          </w:tcPr>
          <w:p w14:paraId="05DF8B48" w14:textId="77777777" w:rsidR="00E862BE" w:rsidRPr="00F074C7" w:rsidRDefault="00E862BE" w:rsidP="007D26A2">
            <w:pPr>
              <w:rPr>
                <w:b/>
              </w:rPr>
            </w:pPr>
            <w:r w:rsidRPr="00F074C7">
              <w:rPr>
                <w:b/>
              </w:rPr>
              <w:t>Sem.</w:t>
            </w:r>
          </w:p>
        </w:tc>
        <w:tc>
          <w:tcPr>
            <w:tcW w:w="2109" w:type="dxa"/>
            <w:gridSpan w:val="5"/>
            <w:tcBorders>
              <w:top w:val="nil"/>
            </w:tcBorders>
          </w:tcPr>
          <w:p w14:paraId="6BEEF703" w14:textId="77777777" w:rsidR="00E862BE" w:rsidRPr="00F074C7" w:rsidRDefault="00E862BE" w:rsidP="007D26A2">
            <w:pPr>
              <w:rPr>
                <w:b/>
              </w:rPr>
            </w:pPr>
            <w:r w:rsidRPr="00F074C7">
              <w:rPr>
                <w:b/>
              </w:rPr>
              <w:t>Role ve výuce daného předmětu</w:t>
            </w:r>
          </w:p>
        </w:tc>
        <w:tc>
          <w:tcPr>
            <w:tcW w:w="1972" w:type="dxa"/>
            <w:gridSpan w:val="3"/>
            <w:tcBorders>
              <w:top w:val="nil"/>
            </w:tcBorders>
          </w:tcPr>
          <w:p w14:paraId="49870E39" w14:textId="77777777" w:rsidR="00E862BE" w:rsidRPr="00F074C7" w:rsidRDefault="00E862BE" w:rsidP="007D26A2">
            <w:pPr>
              <w:rPr>
                <w:b/>
              </w:rPr>
            </w:pPr>
            <w:r w:rsidRPr="00F074C7">
              <w:rPr>
                <w:b/>
              </w:rPr>
              <w:t>(</w:t>
            </w:r>
            <w:r w:rsidRPr="00F074C7">
              <w:rPr>
                <w:b/>
                <w:i/>
                <w:iCs/>
              </w:rPr>
              <w:t>nepovinný údaj</w:t>
            </w:r>
            <w:r w:rsidRPr="00F074C7">
              <w:rPr>
                <w:b/>
              </w:rPr>
              <w:t>) Počet hodin za semestr</w:t>
            </w:r>
          </w:p>
        </w:tc>
      </w:tr>
      <w:tr w:rsidR="00E862BE" w:rsidRPr="00F074C7" w14:paraId="150E56A9" w14:textId="77777777" w:rsidTr="00E862BE">
        <w:trPr>
          <w:trHeight w:val="285"/>
        </w:trPr>
        <w:tc>
          <w:tcPr>
            <w:tcW w:w="2802" w:type="dxa"/>
            <w:gridSpan w:val="2"/>
            <w:tcBorders>
              <w:top w:val="nil"/>
            </w:tcBorders>
          </w:tcPr>
          <w:p w14:paraId="01641B6E" w14:textId="77777777" w:rsidR="00E862BE" w:rsidRPr="00F074C7" w:rsidRDefault="00E862BE" w:rsidP="00E862BE">
            <w:pPr>
              <w:jc w:val="both"/>
              <w:rPr>
                <w:color w:val="FF0000"/>
              </w:rPr>
            </w:pPr>
          </w:p>
        </w:tc>
        <w:tc>
          <w:tcPr>
            <w:tcW w:w="2409" w:type="dxa"/>
            <w:gridSpan w:val="3"/>
            <w:tcBorders>
              <w:top w:val="nil"/>
            </w:tcBorders>
          </w:tcPr>
          <w:p w14:paraId="787D0E2B" w14:textId="77777777" w:rsidR="00E862BE" w:rsidRPr="00F074C7" w:rsidRDefault="00E862BE" w:rsidP="00E862BE">
            <w:pPr>
              <w:jc w:val="both"/>
              <w:rPr>
                <w:color w:val="FF0000"/>
              </w:rPr>
            </w:pPr>
          </w:p>
        </w:tc>
        <w:tc>
          <w:tcPr>
            <w:tcW w:w="567" w:type="dxa"/>
            <w:gridSpan w:val="2"/>
            <w:tcBorders>
              <w:top w:val="nil"/>
            </w:tcBorders>
          </w:tcPr>
          <w:p w14:paraId="70958533" w14:textId="77777777" w:rsidR="00E862BE" w:rsidRPr="00F074C7" w:rsidRDefault="00E862BE" w:rsidP="00E862BE">
            <w:pPr>
              <w:jc w:val="both"/>
              <w:rPr>
                <w:color w:val="FF0000"/>
              </w:rPr>
            </w:pPr>
          </w:p>
        </w:tc>
        <w:tc>
          <w:tcPr>
            <w:tcW w:w="2109" w:type="dxa"/>
            <w:gridSpan w:val="5"/>
            <w:tcBorders>
              <w:top w:val="nil"/>
            </w:tcBorders>
          </w:tcPr>
          <w:p w14:paraId="3323EB64" w14:textId="77777777" w:rsidR="00E862BE" w:rsidRPr="00F074C7" w:rsidRDefault="00E862BE" w:rsidP="00E862BE">
            <w:pPr>
              <w:jc w:val="both"/>
              <w:rPr>
                <w:color w:val="FF0000"/>
              </w:rPr>
            </w:pPr>
          </w:p>
        </w:tc>
        <w:tc>
          <w:tcPr>
            <w:tcW w:w="1972" w:type="dxa"/>
            <w:gridSpan w:val="3"/>
            <w:tcBorders>
              <w:top w:val="nil"/>
            </w:tcBorders>
          </w:tcPr>
          <w:p w14:paraId="040A2A88" w14:textId="77777777" w:rsidR="00E862BE" w:rsidRPr="00F074C7" w:rsidRDefault="00E862BE" w:rsidP="00E862BE">
            <w:pPr>
              <w:jc w:val="both"/>
              <w:rPr>
                <w:color w:val="FF0000"/>
              </w:rPr>
            </w:pPr>
          </w:p>
        </w:tc>
      </w:tr>
      <w:tr w:rsidR="00E862BE" w:rsidRPr="00F074C7" w14:paraId="2AFCE3EE" w14:textId="77777777" w:rsidTr="00E862BE">
        <w:trPr>
          <w:trHeight w:val="284"/>
        </w:trPr>
        <w:tc>
          <w:tcPr>
            <w:tcW w:w="2802" w:type="dxa"/>
            <w:gridSpan w:val="2"/>
            <w:tcBorders>
              <w:top w:val="nil"/>
            </w:tcBorders>
          </w:tcPr>
          <w:p w14:paraId="621F4E29" w14:textId="77777777" w:rsidR="00E862BE" w:rsidRPr="00F074C7" w:rsidRDefault="00E862BE" w:rsidP="00E862BE">
            <w:pPr>
              <w:jc w:val="both"/>
              <w:rPr>
                <w:color w:val="FF0000"/>
              </w:rPr>
            </w:pPr>
          </w:p>
        </w:tc>
        <w:tc>
          <w:tcPr>
            <w:tcW w:w="2409" w:type="dxa"/>
            <w:gridSpan w:val="3"/>
            <w:tcBorders>
              <w:top w:val="nil"/>
            </w:tcBorders>
          </w:tcPr>
          <w:p w14:paraId="660660A5" w14:textId="77777777" w:rsidR="00E862BE" w:rsidRPr="00F074C7" w:rsidRDefault="00E862BE" w:rsidP="00E862BE">
            <w:pPr>
              <w:jc w:val="both"/>
              <w:rPr>
                <w:color w:val="FF0000"/>
              </w:rPr>
            </w:pPr>
          </w:p>
        </w:tc>
        <w:tc>
          <w:tcPr>
            <w:tcW w:w="567" w:type="dxa"/>
            <w:gridSpan w:val="2"/>
            <w:tcBorders>
              <w:top w:val="nil"/>
            </w:tcBorders>
          </w:tcPr>
          <w:p w14:paraId="1DB68D69" w14:textId="77777777" w:rsidR="00E862BE" w:rsidRPr="00F074C7" w:rsidRDefault="00E862BE" w:rsidP="00E862BE">
            <w:pPr>
              <w:jc w:val="both"/>
              <w:rPr>
                <w:color w:val="FF0000"/>
              </w:rPr>
            </w:pPr>
          </w:p>
        </w:tc>
        <w:tc>
          <w:tcPr>
            <w:tcW w:w="2109" w:type="dxa"/>
            <w:gridSpan w:val="5"/>
            <w:tcBorders>
              <w:top w:val="nil"/>
            </w:tcBorders>
          </w:tcPr>
          <w:p w14:paraId="7F5BA518" w14:textId="77777777" w:rsidR="00E862BE" w:rsidRPr="00F074C7" w:rsidRDefault="00E862BE" w:rsidP="00E862BE">
            <w:pPr>
              <w:jc w:val="both"/>
              <w:rPr>
                <w:color w:val="FF0000"/>
              </w:rPr>
            </w:pPr>
          </w:p>
        </w:tc>
        <w:tc>
          <w:tcPr>
            <w:tcW w:w="1972" w:type="dxa"/>
            <w:gridSpan w:val="3"/>
            <w:tcBorders>
              <w:top w:val="nil"/>
            </w:tcBorders>
          </w:tcPr>
          <w:p w14:paraId="79D99382" w14:textId="77777777" w:rsidR="00E862BE" w:rsidRPr="00F074C7" w:rsidRDefault="00E862BE" w:rsidP="00E862BE">
            <w:pPr>
              <w:jc w:val="both"/>
              <w:rPr>
                <w:color w:val="FF0000"/>
              </w:rPr>
            </w:pPr>
          </w:p>
        </w:tc>
      </w:tr>
      <w:tr w:rsidR="00E862BE" w:rsidRPr="00F074C7" w14:paraId="354A4F74" w14:textId="77777777" w:rsidTr="00E862BE">
        <w:tc>
          <w:tcPr>
            <w:tcW w:w="9859" w:type="dxa"/>
            <w:gridSpan w:val="15"/>
            <w:shd w:val="clear" w:color="auto" w:fill="F7CAAC"/>
          </w:tcPr>
          <w:p w14:paraId="7DD025E2" w14:textId="77777777" w:rsidR="00E862BE" w:rsidRPr="00F074C7" w:rsidRDefault="00E862BE" w:rsidP="00E862BE">
            <w:pPr>
              <w:jc w:val="both"/>
            </w:pPr>
            <w:r w:rsidRPr="00F074C7">
              <w:rPr>
                <w:b/>
              </w:rPr>
              <w:t xml:space="preserve">Údaje o vzdělání na VŠ </w:t>
            </w:r>
          </w:p>
        </w:tc>
      </w:tr>
      <w:tr w:rsidR="00E862BE" w:rsidRPr="00F074C7" w14:paraId="11D60567" w14:textId="77777777" w:rsidTr="003B419B">
        <w:trPr>
          <w:trHeight w:val="723"/>
        </w:trPr>
        <w:tc>
          <w:tcPr>
            <w:tcW w:w="9859" w:type="dxa"/>
            <w:gridSpan w:val="15"/>
          </w:tcPr>
          <w:p w14:paraId="7ED6F4D2" w14:textId="59E00DC2" w:rsidR="00E862BE" w:rsidRPr="00F074C7" w:rsidRDefault="00E862BE" w:rsidP="00E862BE">
            <w:pPr>
              <w:spacing w:line="256" w:lineRule="auto"/>
              <w:jc w:val="both"/>
              <w:rPr>
                <w:bCs/>
                <w:lang w:eastAsia="en-US"/>
              </w:rPr>
            </w:pPr>
            <w:r w:rsidRPr="00F074C7">
              <w:rPr>
                <w:bCs/>
                <w:lang w:eastAsia="en-US"/>
              </w:rPr>
              <w:t>2010</w:t>
            </w:r>
            <w:r w:rsidR="00425D58">
              <w:rPr>
                <w:bCs/>
                <w:lang w:eastAsia="en-US"/>
              </w:rPr>
              <w:t xml:space="preserve">: </w:t>
            </w:r>
            <w:r w:rsidRPr="00F074C7">
              <w:rPr>
                <w:bCs/>
                <w:lang w:eastAsia="en-US"/>
              </w:rPr>
              <w:t>Munich Intellectual Property Law Center (Mnichov, Německo), Právo duševního vlastnictví, LL</w:t>
            </w:r>
            <w:r w:rsidR="006B0CDB">
              <w:rPr>
                <w:bCs/>
                <w:lang w:eastAsia="en-US"/>
              </w:rPr>
              <w:t>.</w:t>
            </w:r>
            <w:r w:rsidRPr="00F074C7">
              <w:rPr>
                <w:bCs/>
                <w:lang w:eastAsia="en-US"/>
              </w:rPr>
              <w:t>M. IP</w:t>
            </w:r>
          </w:p>
          <w:p w14:paraId="177B1AC5" w14:textId="037C9FA0" w:rsidR="00E862BE" w:rsidRPr="00F074C7" w:rsidRDefault="00E862BE" w:rsidP="00E862BE">
            <w:pPr>
              <w:spacing w:line="256" w:lineRule="auto"/>
              <w:jc w:val="both"/>
              <w:rPr>
                <w:bCs/>
                <w:lang w:eastAsia="en-US"/>
              </w:rPr>
            </w:pPr>
            <w:r w:rsidRPr="00F074C7">
              <w:rPr>
                <w:bCs/>
                <w:lang w:eastAsia="en-US"/>
              </w:rPr>
              <w:t>2006</w:t>
            </w:r>
            <w:r w:rsidR="00425D58">
              <w:rPr>
                <w:bCs/>
                <w:lang w:eastAsia="en-US"/>
              </w:rPr>
              <w:t xml:space="preserve">: </w:t>
            </w:r>
            <w:r w:rsidRPr="00F074C7">
              <w:rPr>
                <w:bCs/>
                <w:lang w:eastAsia="en-US"/>
              </w:rPr>
              <w:t>University of Southern California, Gould School of Law (Los Angeles, USA), LL.M.</w:t>
            </w:r>
          </w:p>
          <w:p w14:paraId="79356E51" w14:textId="127AECC9" w:rsidR="00E862BE" w:rsidRPr="00F074C7" w:rsidRDefault="00E862BE" w:rsidP="00E862BE">
            <w:pPr>
              <w:jc w:val="both"/>
              <w:rPr>
                <w:b/>
              </w:rPr>
            </w:pPr>
            <w:r w:rsidRPr="00F074C7">
              <w:rPr>
                <w:bCs/>
                <w:lang w:eastAsia="en-US"/>
              </w:rPr>
              <w:t>2004</w:t>
            </w:r>
            <w:r w:rsidR="00425D58">
              <w:rPr>
                <w:bCs/>
                <w:lang w:eastAsia="en-US"/>
              </w:rPr>
              <w:t xml:space="preserve">: </w:t>
            </w:r>
            <w:r w:rsidRPr="00F074C7">
              <w:rPr>
                <w:bCs/>
                <w:lang w:eastAsia="en-US"/>
              </w:rPr>
              <w:t>ZČU Právnická fakulta, Právo, Mgr.</w:t>
            </w:r>
            <w:r w:rsidRPr="00F074C7">
              <w:t xml:space="preserve"> </w:t>
            </w:r>
          </w:p>
        </w:tc>
      </w:tr>
      <w:tr w:rsidR="00E862BE" w:rsidRPr="00F074C7" w14:paraId="5DB8BAAD" w14:textId="77777777" w:rsidTr="00E862BE">
        <w:tc>
          <w:tcPr>
            <w:tcW w:w="9859" w:type="dxa"/>
            <w:gridSpan w:val="15"/>
            <w:shd w:val="clear" w:color="auto" w:fill="F7CAAC"/>
          </w:tcPr>
          <w:p w14:paraId="5A99EA27" w14:textId="77777777" w:rsidR="00E862BE" w:rsidRPr="00F074C7" w:rsidRDefault="00E862BE" w:rsidP="00E862BE">
            <w:pPr>
              <w:jc w:val="both"/>
              <w:rPr>
                <w:b/>
              </w:rPr>
            </w:pPr>
            <w:r w:rsidRPr="00F074C7">
              <w:rPr>
                <w:b/>
              </w:rPr>
              <w:t>Údaje o odborném působení od absolvování VŠ</w:t>
            </w:r>
          </w:p>
        </w:tc>
      </w:tr>
      <w:tr w:rsidR="00E862BE" w:rsidRPr="00F074C7" w14:paraId="0B95C2F3" w14:textId="77777777" w:rsidTr="00E153D9">
        <w:trPr>
          <w:trHeight w:val="1949"/>
        </w:trPr>
        <w:tc>
          <w:tcPr>
            <w:tcW w:w="9859" w:type="dxa"/>
            <w:gridSpan w:val="15"/>
          </w:tcPr>
          <w:p w14:paraId="12DE56E4" w14:textId="10DAA01B" w:rsidR="00E862BE" w:rsidRDefault="00E862BE" w:rsidP="00E862BE">
            <w:r w:rsidRPr="00F074C7">
              <w:t>2018</w:t>
            </w:r>
            <w:r w:rsidR="00425D58">
              <w:t>-dosud:</w:t>
            </w:r>
            <w:r w:rsidRPr="00F074C7">
              <w:t xml:space="preserve"> MU Právnická fakulta, </w:t>
            </w:r>
            <w:r w:rsidRPr="00F074C7">
              <w:rPr>
                <w:color w:val="000000"/>
              </w:rPr>
              <w:t>externí přednášející</w:t>
            </w:r>
            <w:r w:rsidRPr="00F074C7">
              <w:t xml:space="preserve"> (fashion právo)</w:t>
            </w:r>
          </w:p>
          <w:p w14:paraId="76B82CB6" w14:textId="5DAC2730" w:rsidR="00E862BE" w:rsidRPr="00F074C7" w:rsidRDefault="00E862BE" w:rsidP="00E862BE">
            <w:pPr>
              <w:jc w:val="both"/>
            </w:pPr>
            <w:r w:rsidRPr="00F074C7">
              <w:t>2017</w:t>
            </w:r>
            <w:r w:rsidR="00425D58">
              <w:t>-dosud:</w:t>
            </w:r>
            <w:r w:rsidR="00425D58" w:rsidRPr="00F074C7">
              <w:t xml:space="preserve"> </w:t>
            </w:r>
            <w:r w:rsidRPr="00F074C7">
              <w:t>VŠE, externí přednášející (fashion management – přednáška právní a ekonomický dopad padělků)</w:t>
            </w:r>
          </w:p>
          <w:p w14:paraId="129831B0" w14:textId="078B6F78" w:rsidR="00E862BE" w:rsidRPr="00F074C7" w:rsidRDefault="00E862BE" w:rsidP="00E862BE">
            <w:r w:rsidRPr="00F074C7">
              <w:t>2016</w:t>
            </w:r>
            <w:r w:rsidR="00425D58">
              <w:t>-dosud:</w:t>
            </w:r>
            <w:r w:rsidRPr="00F074C7">
              <w:t xml:space="preserve"> UPOL Právnická fakulta, externí přednášející (cvičení z práva duševního </w:t>
            </w:r>
            <w:r w:rsidR="003D0372" w:rsidRPr="00F074C7">
              <w:t>vlastnictví – seminář</w:t>
            </w:r>
            <w:r w:rsidRPr="00F074C7">
              <w:t xml:space="preserve"> zaměřený na průmyslové vzory)</w:t>
            </w:r>
          </w:p>
          <w:p w14:paraId="73B6F23E" w14:textId="30684989" w:rsidR="00E862BE" w:rsidRPr="00F074C7" w:rsidRDefault="00E862BE" w:rsidP="00E862BE">
            <w:pPr>
              <w:jc w:val="both"/>
            </w:pPr>
            <w:r w:rsidRPr="00F074C7">
              <w:t>2015</w:t>
            </w:r>
            <w:r w:rsidR="00425D58">
              <w:t>-dosud:</w:t>
            </w:r>
            <w:r w:rsidR="00425D58" w:rsidRPr="00F074C7">
              <w:t xml:space="preserve"> </w:t>
            </w:r>
            <w:r w:rsidRPr="00F074C7">
              <w:t>Ústav práva módního průmyslu, z.ú., zakladatelka, ředitelka</w:t>
            </w:r>
          </w:p>
          <w:p w14:paraId="4C783566" w14:textId="2BD9D23B" w:rsidR="00E862BE" w:rsidRDefault="00E862BE" w:rsidP="00E862BE">
            <w:pPr>
              <w:jc w:val="both"/>
            </w:pPr>
            <w:r w:rsidRPr="00F074C7">
              <w:t>2013</w:t>
            </w:r>
            <w:r w:rsidR="00425D58">
              <w:t>-dosud:</w:t>
            </w:r>
            <w:r w:rsidR="00425D58" w:rsidRPr="00F074C7">
              <w:t xml:space="preserve"> </w:t>
            </w:r>
            <w:r w:rsidRPr="00F074C7">
              <w:t xml:space="preserve">SIMONOVSKA IP, advokátní kancelář, partnerka – advokátka </w:t>
            </w:r>
          </w:p>
          <w:p w14:paraId="3AA57414" w14:textId="1729BE87" w:rsidR="00E862BE" w:rsidRPr="00F074C7" w:rsidRDefault="00E862BE" w:rsidP="00E862BE">
            <w:pPr>
              <w:jc w:val="both"/>
            </w:pPr>
            <w:r w:rsidRPr="00F074C7">
              <w:t>2011</w:t>
            </w:r>
            <w:r w:rsidR="00425D58">
              <w:t>-</w:t>
            </w:r>
            <w:r w:rsidRPr="00F074C7">
              <w:t>2013</w:t>
            </w:r>
            <w:r w:rsidR="00425D58">
              <w:t>:</w:t>
            </w:r>
            <w:r w:rsidRPr="00F074C7">
              <w:t xml:space="preserve"> Havel, Holásek &amp; Partners, s.r.o., advokátní kancelář, Senior Associate</w:t>
            </w:r>
          </w:p>
          <w:p w14:paraId="7862FDED" w14:textId="1D77387B" w:rsidR="00E862BE" w:rsidRPr="00F074C7" w:rsidRDefault="00E862BE" w:rsidP="00E862BE">
            <w:pPr>
              <w:jc w:val="both"/>
            </w:pPr>
            <w:r w:rsidRPr="00F074C7">
              <w:t>2010</w:t>
            </w:r>
            <w:r w:rsidR="00425D58">
              <w:t>-</w:t>
            </w:r>
            <w:r w:rsidRPr="00F074C7">
              <w:t>2011</w:t>
            </w:r>
            <w:r w:rsidR="00425D58">
              <w:t>:</w:t>
            </w:r>
            <w:r w:rsidRPr="00F074C7">
              <w:t xml:space="preserve"> Becker &amp; Poliakoff, v.o.s., advokátka</w:t>
            </w:r>
          </w:p>
          <w:p w14:paraId="08B46510" w14:textId="05D6CC3F" w:rsidR="00E862BE" w:rsidRPr="00F074C7" w:rsidRDefault="00E862BE" w:rsidP="00E862BE">
            <w:pPr>
              <w:jc w:val="both"/>
              <w:rPr>
                <w:color w:val="FF0000"/>
              </w:rPr>
            </w:pPr>
            <w:r w:rsidRPr="00F074C7">
              <w:t>2006</w:t>
            </w:r>
            <w:r w:rsidR="00425D58">
              <w:t>-</w:t>
            </w:r>
            <w:r w:rsidRPr="00F074C7">
              <w:t>2010</w:t>
            </w:r>
            <w:r w:rsidR="00425D58">
              <w:t>:</w:t>
            </w:r>
            <w:r w:rsidRPr="00F074C7">
              <w:t xml:space="preserve"> Becker &amp; Poliakoff, v.o.s., advokátní kancelář, advokátní koncipientka</w:t>
            </w:r>
          </w:p>
        </w:tc>
      </w:tr>
      <w:tr w:rsidR="00E862BE" w:rsidRPr="00F074C7" w14:paraId="2D0A79B1" w14:textId="77777777" w:rsidTr="00E862BE">
        <w:trPr>
          <w:trHeight w:val="250"/>
        </w:trPr>
        <w:tc>
          <w:tcPr>
            <w:tcW w:w="9859" w:type="dxa"/>
            <w:gridSpan w:val="15"/>
            <w:shd w:val="clear" w:color="auto" w:fill="F7CAAC"/>
          </w:tcPr>
          <w:p w14:paraId="0B64973B" w14:textId="77777777" w:rsidR="00E862BE" w:rsidRPr="00F074C7" w:rsidRDefault="00E862BE" w:rsidP="00E862BE">
            <w:pPr>
              <w:jc w:val="both"/>
            </w:pPr>
            <w:r w:rsidRPr="00F074C7">
              <w:rPr>
                <w:b/>
              </w:rPr>
              <w:t>Zkušenosti s vedením kvalifikačních a rigorózních prací</w:t>
            </w:r>
          </w:p>
        </w:tc>
      </w:tr>
      <w:tr w:rsidR="00E862BE" w:rsidRPr="00F074C7" w14:paraId="2EAFC8F4" w14:textId="77777777" w:rsidTr="003B419B">
        <w:trPr>
          <w:trHeight w:val="360"/>
        </w:trPr>
        <w:tc>
          <w:tcPr>
            <w:tcW w:w="9859" w:type="dxa"/>
            <w:gridSpan w:val="15"/>
          </w:tcPr>
          <w:p w14:paraId="05EB4B2E" w14:textId="77777777" w:rsidR="00E862BE" w:rsidRPr="00F074C7" w:rsidRDefault="00E862BE" w:rsidP="00E862BE">
            <w:pPr>
              <w:jc w:val="both"/>
            </w:pPr>
          </w:p>
        </w:tc>
      </w:tr>
      <w:tr w:rsidR="00E862BE" w:rsidRPr="00F074C7" w14:paraId="6EED83F5" w14:textId="77777777" w:rsidTr="00E153D9">
        <w:trPr>
          <w:cantSplit/>
        </w:trPr>
        <w:tc>
          <w:tcPr>
            <w:tcW w:w="3152" w:type="dxa"/>
            <w:gridSpan w:val="3"/>
            <w:tcBorders>
              <w:top w:val="single" w:sz="12" w:space="0" w:color="auto"/>
            </w:tcBorders>
            <w:shd w:val="clear" w:color="auto" w:fill="F7CAAC"/>
          </w:tcPr>
          <w:p w14:paraId="28BCF6AF" w14:textId="77777777" w:rsidR="00E862BE" w:rsidRPr="00F074C7" w:rsidRDefault="00E862BE" w:rsidP="00E862BE">
            <w:pPr>
              <w:jc w:val="both"/>
            </w:pPr>
            <w:r w:rsidRPr="00F074C7">
              <w:rPr>
                <w:b/>
              </w:rPr>
              <w:t xml:space="preserve">Obor habilitačního řízení </w:t>
            </w:r>
          </w:p>
        </w:tc>
        <w:tc>
          <w:tcPr>
            <w:tcW w:w="2268" w:type="dxa"/>
            <w:gridSpan w:val="3"/>
            <w:tcBorders>
              <w:top w:val="single" w:sz="12" w:space="0" w:color="auto"/>
            </w:tcBorders>
            <w:shd w:val="clear" w:color="auto" w:fill="F7CAAC"/>
          </w:tcPr>
          <w:p w14:paraId="74505A55" w14:textId="77777777" w:rsidR="00E862BE" w:rsidRPr="00F074C7" w:rsidRDefault="00E862BE" w:rsidP="00E862BE">
            <w:pPr>
              <w:jc w:val="both"/>
            </w:pPr>
            <w:r w:rsidRPr="00F074C7">
              <w:rPr>
                <w:b/>
              </w:rPr>
              <w:t>Rok udělení hodnosti</w:t>
            </w:r>
          </w:p>
        </w:tc>
        <w:tc>
          <w:tcPr>
            <w:tcW w:w="2268" w:type="dxa"/>
            <w:gridSpan w:val="4"/>
            <w:tcBorders>
              <w:top w:val="single" w:sz="12" w:space="0" w:color="auto"/>
              <w:right w:val="single" w:sz="12" w:space="0" w:color="auto"/>
            </w:tcBorders>
            <w:shd w:val="clear" w:color="auto" w:fill="F7CAAC"/>
          </w:tcPr>
          <w:p w14:paraId="49A66903" w14:textId="77777777" w:rsidR="00E862BE" w:rsidRPr="00F074C7" w:rsidRDefault="00E862BE" w:rsidP="00E862BE">
            <w:pPr>
              <w:jc w:val="both"/>
            </w:pPr>
            <w:r w:rsidRPr="00F074C7">
              <w:rPr>
                <w:b/>
              </w:rPr>
              <w:t>Řízení konáno na VŠ</w:t>
            </w:r>
          </w:p>
        </w:tc>
        <w:tc>
          <w:tcPr>
            <w:tcW w:w="2171" w:type="dxa"/>
            <w:gridSpan w:val="5"/>
            <w:tcBorders>
              <w:top w:val="single" w:sz="12" w:space="0" w:color="auto"/>
              <w:left w:val="single" w:sz="12" w:space="0" w:color="auto"/>
            </w:tcBorders>
            <w:shd w:val="clear" w:color="auto" w:fill="F7CAAC"/>
          </w:tcPr>
          <w:p w14:paraId="101774EE" w14:textId="77777777" w:rsidR="00E862BE" w:rsidRPr="00F074C7" w:rsidRDefault="00E862BE" w:rsidP="00E862BE">
            <w:pPr>
              <w:jc w:val="both"/>
              <w:rPr>
                <w:b/>
              </w:rPr>
            </w:pPr>
            <w:r w:rsidRPr="00F074C7">
              <w:rPr>
                <w:b/>
              </w:rPr>
              <w:t>Ohlasy publikací</w:t>
            </w:r>
          </w:p>
        </w:tc>
      </w:tr>
      <w:tr w:rsidR="00E862BE" w:rsidRPr="00F074C7" w14:paraId="599265EC" w14:textId="77777777" w:rsidTr="00E153D9">
        <w:trPr>
          <w:cantSplit/>
        </w:trPr>
        <w:tc>
          <w:tcPr>
            <w:tcW w:w="3152" w:type="dxa"/>
            <w:gridSpan w:val="3"/>
          </w:tcPr>
          <w:p w14:paraId="28EC425F" w14:textId="77777777" w:rsidR="00E862BE" w:rsidRPr="00F074C7" w:rsidRDefault="00E862BE" w:rsidP="00E862BE">
            <w:pPr>
              <w:jc w:val="both"/>
            </w:pPr>
          </w:p>
        </w:tc>
        <w:tc>
          <w:tcPr>
            <w:tcW w:w="2268" w:type="dxa"/>
            <w:gridSpan w:val="3"/>
          </w:tcPr>
          <w:p w14:paraId="0ABAED70" w14:textId="77777777" w:rsidR="00E862BE" w:rsidRPr="00F074C7" w:rsidRDefault="00E862BE" w:rsidP="00E862BE">
            <w:pPr>
              <w:jc w:val="both"/>
            </w:pPr>
          </w:p>
        </w:tc>
        <w:tc>
          <w:tcPr>
            <w:tcW w:w="2268" w:type="dxa"/>
            <w:gridSpan w:val="4"/>
            <w:tcBorders>
              <w:right w:val="single" w:sz="12" w:space="0" w:color="auto"/>
            </w:tcBorders>
          </w:tcPr>
          <w:p w14:paraId="40339AA2" w14:textId="77777777" w:rsidR="00E862BE" w:rsidRPr="00F074C7" w:rsidRDefault="00E862BE" w:rsidP="00E862BE">
            <w:pPr>
              <w:jc w:val="both"/>
            </w:pPr>
          </w:p>
        </w:tc>
        <w:tc>
          <w:tcPr>
            <w:tcW w:w="567" w:type="dxa"/>
            <w:gridSpan w:val="3"/>
            <w:tcBorders>
              <w:left w:val="single" w:sz="12" w:space="0" w:color="auto"/>
            </w:tcBorders>
            <w:shd w:val="clear" w:color="auto" w:fill="F7CAAC"/>
          </w:tcPr>
          <w:p w14:paraId="16C0147E" w14:textId="77777777" w:rsidR="00E862BE" w:rsidRPr="00F074C7" w:rsidRDefault="00E862BE" w:rsidP="00E862BE">
            <w:pPr>
              <w:jc w:val="both"/>
            </w:pPr>
            <w:r w:rsidRPr="00F074C7">
              <w:rPr>
                <w:b/>
              </w:rPr>
              <w:t>WoS</w:t>
            </w:r>
          </w:p>
        </w:tc>
        <w:tc>
          <w:tcPr>
            <w:tcW w:w="850" w:type="dxa"/>
            <w:shd w:val="clear" w:color="auto" w:fill="F7CAAC"/>
          </w:tcPr>
          <w:p w14:paraId="61DEDEDE" w14:textId="77777777" w:rsidR="00E862BE" w:rsidRPr="00F074C7" w:rsidRDefault="00E862BE" w:rsidP="00E862BE">
            <w:pPr>
              <w:jc w:val="both"/>
            </w:pPr>
            <w:r w:rsidRPr="00F074C7">
              <w:rPr>
                <w:b/>
              </w:rPr>
              <w:t>Scopus</w:t>
            </w:r>
          </w:p>
        </w:tc>
        <w:tc>
          <w:tcPr>
            <w:tcW w:w="754" w:type="dxa"/>
            <w:shd w:val="clear" w:color="auto" w:fill="F7CAAC"/>
          </w:tcPr>
          <w:p w14:paraId="3E18D439" w14:textId="77777777" w:rsidR="00E862BE" w:rsidRPr="00F074C7" w:rsidRDefault="00E862BE" w:rsidP="00E862BE">
            <w:pPr>
              <w:jc w:val="both"/>
            </w:pPr>
            <w:r w:rsidRPr="00F074C7">
              <w:rPr>
                <w:b/>
              </w:rPr>
              <w:t>ostatní</w:t>
            </w:r>
          </w:p>
        </w:tc>
      </w:tr>
      <w:tr w:rsidR="00E862BE" w:rsidRPr="00F074C7" w14:paraId="50115095" w14:textId="77777777" w:rsidTr="00E153D9">
        <w:trPr>
          <w:cantSplit/>
          <w:trHeight w:val="70"/>
        </w:trPr>
        <w:tc>
          <w:tcPr>
            <w:tcW w:w="3152" w:type="dxa"/>
            <w:gridSpan w:val="3"/>
            <w:shd w:val="clear" w:color="auto" w:fill="F7CAAC"/>
          </w:tcPr>
          <w:p w14:paraId="605CF90E" w14:textId="77777777" w:rsidR="00E862BE" w:rsidRPr="00F074C7" w:rsidRDefault="00E862BE" w:rsidP="00E862BE">
            <w:pPr>
              <w:jc w:val="both"/>
            </w:pPr>
            <w:r w:rsidRPr="00F074C7">
              <w:rPr>
                <w:b/>
              </w:rPr>
              <w:t>Obor jmenovacího řízení</w:t>
            </w:r>
          </w:p>
        </w:tc>
        <w:tc>
          <w:tcPr>
            <w:tcW w:w="2268" w:type="dxa"/>
            <w:gridSpan w:val="3"/>
            <w:shd w:val="clear" w:color="auto" w:fill="F7CAAC"/>
          </w:tcPr>
          <w:p w14:paraId="69CB849F" w14:textId="77777777" w:rsidR="00E862BE" w:rsidRPr="00F074C7" w:rsidRDefault="00E862BE" w:rsidP="00E862BE">
            <w:pPr>
              <w:jc w:val="both"/>
            </w:pPr>
            <w:r w:rsidRPr="00F074C7">
              <w:rPr>
                <w:b/>
              </w:rPr>
              <w:t>Rok udělení hodnosti</w:t>
            </w:r>
          </w:p>
        </w:tc>
        <w:tc>
          <w:tcPr>
            <w:tcW w:w="2268" w:type="dxa"/>
            <w:gridSpan w:val="4"/>
            <w:tcBorders>
              <w:right w:val="single" w:sz="12" w:space="0" w:color="auto"/>
            </w:tcBorders>
            <w:shd w:val="clear" w:color="auto" w:fill="F7CAAC"/>
          </w:tcPr>
          <w:p w14:paraId="3FABAF3D" w14:textId="77777777" w:rsidR="00E862BE" w:rsidRPr="00F074C7" w:rsidRDefault="00E862BE" w:rsidP="00E862BE">
            <w:pPr>
              <w:jc w:val="both"/>
            </w:pPr>
            <w:r w:rsidRPr="00F074C7">
              <w:rPr>
                <w:b/>
              </w:rPr>
              <w:t>Řízení konáno na VŠ</w:t>
            </w:r>
          </w:p>
        </w:tc>
        <w:tc>
          <w:tcPr>
            <w:tcW w:w="567" w:type="dxa"/>
            <w:gridSpan w:val="3"/>
            <w:tcBorders>
              <w:left w:val="single" w:sz="12" w:space="0" w:color="auto"/>
            </w:tcBorders>
          </w:tcPr>
          <w:p w14:paraId="386E8B15" w14:textId="77777777" w:rsidR="00E862BE" w:rsidRPr="00F074C7" w:rsidRDefault="00E862BE" w:rsidP="00E862BE">
            <w:pPr>
              <w:jc w:val="both"/>
              <w:rPr>
                <w:b/>
              </w:rPr>
            </w:pPr>
          </w:p>
        </w:tc>
        <w:tc>
          <w:tcPr>
            <w:tcW w:w="850" w:type="dxa"/>
          </w:tcPr>
          <w:p w14:paraId="03DA68E5" w14:textId="77777777" w:rsidR="00E862BE" w:rsidRPr="00F074C7" w:rsidRDefault="00E862BE" w:rsidP="00E862BE">
            <w:pPr>
              <w:jc w:val="both"/>
              <w:rPr>
                <w:b/>
              </w:rPr>
            </w:pPr>
          </w:p>
        </w:tc>
        <w:tc>
          <w:tcPr>
            <w:tcW w:w="754" w:type="dxa"/>
          </w:tcPr>
          <w:p w14:paraId="6CF6B882" w14:textId="77777777" w:rsidR="00E862BE" w:rsidRPr="00F074C7" w:rsidRDefault="00E862BE" w:rsidP="00E862BE">
            <w:pPr>
              <w:jc w:val="both"/>
              <w:rPr>
                <w:b/>
              </w:rPr>
            </w:pPr>
          </w:p>
        </w:tc>
      </w:tr>
      <w:tr w:rsidR="00E862BE" w:rsidRPr="00F074C7" w14:paraId="14C54B1A" w14:textId="77777777" w:rsidTr="00E153D9">
        <w:trPr>
          <w:trHeight w:val="205"/>
        </w:trPr>
        <w:tc>
          <w:tcPr>
            <w:tcW w:w="3152" w:type="dxa"/>
            <w:gridSpan w:val="3"/>
          </w:tcPr>
          <w:p w14:paraId="434D399F" w14:textId="77777777" w:rsidR="00E862BE" w:rsidRPr="00F074C7" w:rsidRDefault="00E862BE" w:rsidP="00E862BE">
            <w:pPr>
              <w:jc w:val="both"/>
            </w:pPr>
          </w:p>
        </w:tc>
        <w:tc>
          <w:tcPr>
            <w:tcW w:w="2268" w:type="dxa"/>
            <w:gridSpan w:val="3"/>
          </w:tcPr>
          <w:p w14:paraId="04A86C45" w14:textId="77777777" w:rsidR="00E862BE" w:rsidRPr="00F074C7" w:rsidRDefault="00E862BE" w:rsidP="00E862BE">
            <w:pPr>
              <w:jc w:val="both"/>
            </w:pPr>
          </w:p>
        </w:tc>
        <w:tc>
          <w:tcPr>
            <w:tcW w:w="2268" w:type="dxa"/>
            <w:gridSpan w:val="4"/>
            <w:tcBorders>
              <w:right w:val="single" w:sz="12" w:space="0" w:color="auto"/>
            </w:tcBorders>
          </w:tcPr>
          <w:p w14:paraId="4C4E4EEF" w14:textId="77777777" w:rsidR="00E862BE" w:rsidRPr="00F074C7" w:rsidRDefault="00E862BE" w:rsidP="00E862BE">
            <w:pPr>
              <w:jc w:val="both"/>
            </w:pPr>
          </w:p>
        </w:tc>
        <w:tc>
          <w:tcPr>
            <w:tcW w:w="1417" w:type="dxa"/>
            <w:gridSpan w:val="4"/>
            <w:tcBorders>
              <w:left w:val="single" w:sz="12" w:space="0" w:color="auto"/>
            </w:tcBorders>
            <w:shd w:val="clear" w:color="auto" w:fill="FBD4B4"/>
            <w:vAlign w:val="center"/>
          </w:tcPr>
          <w:p w14:paraId="733705AE" w14:textId="77777777" w:rsidR="00E862BE" w:rsidRPr="00F074C7" w:rsidRDefault="00E862BE" w:rsidP="00E862BE">
            <w:pPr>
              <w:jc w:val="both"/>
              <w:rPr>
                <w:b/>
              </w:rPr>
            </w:pPr>
            <w:r w:rsidRPr="00F074C7">
              <w:rPr>
                <w:b/>
              </w:rPr>
              <w:t>H-index WoS/Scopus</w:t>
            </w:r>
          </w:p>
        </w:tc>
        <w:tc>
          <w:tcPr>
            <w:tcW w:w="754" w:type="dxa"/>
            <w:vAlign w:val="center"/>
          </w:tcPr>
          <w:p w14:paraId="20E1E2C4" w14:textId="77777777" w:rsidR="00E862BE" w:rsidRPr="00F074C7" w:rsidRDefault="00E862BE" w:rsidP="00E862BE">
            <w:pPr>
              <w:rPr>
                <w:b/>
              </w:rPr>
            </w:pPr>
            <w:r w:rsidRPr="00F074C7">
              <w:rPr>
                <w:b/>
              </w:rPr>
              <w:t xml:space="preserve">    /</w:t>
            </w:r>
          </w:p>
        </w:tc>
      </w:tr>
      <w:tr w:rsidR="00E862BE" w:rsidRPr="00F074C7" w14:paraId="561F0719" w14:textId="77777777" w:rsidTr="00E862BE">
        <w:tc>
          <w:tcPr>
            <w:tcW w:w="9859" w:type="dxa"/>
            <w:gridSpan w:val="15"/>
            <w:shd w:val="clear" w:color="auto" w:fill="F7CAAC"/>
          </w:tcPr>
          <w:p w14:paraId="6FDEEC60" w14:textId="77777777" w:rsidR="00E862BE" w:rsidRPr="00F074C7" w:rsidRDefault="00E862BE" w:rsidP="00E862BE">
            <w:pPr>
              <w:jc w:val="both"/>
              <w:rPr>
                <w:b/>
              </w:rPr>
            </w:pPr>
            <w:r w:rsidRPr="00F074C7">
              <w:rPr>
                <w:b/>
              </w:rPr>
              <w:t xml:space="preserve">Přehled o nejvýznamnější publikační a další tvůrčí činnosti nebo další profesní činnosti u odborníků z praxe vztahující se k zabezpečovaným předmětům </w:t>
            </w:r>
          </w:p>
        </w:tc>
      </w:tr>
      <w:tr w:rsidR="00E862BE" w:rsidRPr="00F074C7" w14:paraId="2A203A70" w14:textId="77777777" w:rsidTr="00E153D9">
        <w:trPr>
          <w:trHeight w:val="158"/>
        </w:trPr>
        <w:tc>
          <w:tcPr>
            <w:tcW w:w="9859" w:type="dxa"/>
            <w:gridSpan w:val="15"/>
          </w:tcPr>
          <w:p w14:paraId="17D9A30D" w14:textId="646A50D7" w:rsidR="003B1CF7" w:rsidRDefault="003B1CF7" w:rsidP="00DD2AE8">
            <w:pPr>
              <w:jc w:val="both"/>
              <w:rPr>
                <w:ins w:id="403" w:author="Hana Ponížilová" w:date="2023-05-25T12:50:00Z"/>
              </w:rPr>
            </w:pPr>
            <w:ins w:id="404" w:author="Hana Ponížilová" w:date="2023-05-25T12:50:00Z">
              <w:r>
                <w:t>OSVĆ – akvokátka.</w:t>
              </w:r>
            </w:ins>
          </w:p>
          <w:p w14:paraId="7F603D65" w14:textId="71F32193" w:rsidR="00E862BE" w:rsidRPr="00F074C7" w:rsidRDefault="00E02306" w:rsidP="00E862BE">
            <w:pPr>
              <w:jc w:val="both"/>
              <w:rPr>
                <w:b/>
              </w:rPr>
            </w:pPr>
            <w:ins w:id="405" w:author="Hana Ponížilová" w:date="2023-05-25T12:53:00Z">
              <w:r w:rsidRPr="00E02306">
                <w:t>HAUNEROVÁ, Klára, Vladimíra KHELEROVÁ a Zuzana ŠIMONOVSKÁ. Fashion management. Praha: Grada, 2019. ISBN 978-80-271-2113-7.</w:t>
              </w:r>
            </w:ins>
          </w:p>
        </w:tc>
      </w:tr>
      <w:tr w:rsidR="00E862BE" w:rsidRPr="00F074C7" w14:paraId="7C0293E3" w14:textId="77777777" w:rsidTr="00E862BE">
        <w:trPr>
          <w:trHeight w:val="218"/>
        </w:trPr>
        <w:tc>
          <w:tcPr>
            <w:tcW w:w="9859" w:type="dxa"/>
            <w:gridSpan w:val="15"/>
            <w:shd w:val="clear" w:color="auto" w:fill="F7CAAC"/>
          </w:tcPr>
          <w:p w14:paraId="316EA026" w14:textId="77777777" w:rsidR="00E862BE" w:rsidRPr="00F074C7" w:rsidRDefault="00E862BE" w:rsidP="00E862BE">
            <w:pPr>
              <w:rPr>
                <w:b/>
              </w:rPr>
            </w:pPr>
            <w:r w:rsidRPr="00F074C7">
              <w:rPr>
                <w:b/>
              </w:rPr>
              <w:t>Působení v zahraničí</w:t>
            </w:r>
          </w:p>
        </w:tc>
      </w:tr>
      <w:tr w:rsidR="00E862BE" w:rsidRPr="00F074C7" w14:paraId="68900328" w14:textId="77777777" w:rsidTr="00E862BE">
        <w:trPr>
          <w:trHeight w:val="328"/>
        </w:trPr>
        <w:tc>
          <w:tcPr>
            <w:tcW w:w="9859" w:type="dxa"/>
            <w:gridSpan w:val="15"/>
          </w:tcPr>
          <w:p w14:paraId="09F0739D" w14:textId="77777777" w:rsidR="00E862BE" w:rsidRPr="00F074C7" w:rsidRDefault="00E862BE" w:rsidP="00E862BE">
            <w:pPr>
              <w:rPr>
                <w:b/>
              </w:rPr>
            </w:pPr>
          </w:p>
        </w:tc>
      </w:tr>
      <w:tr w:rsidR="00E862BE" w:rsidRPr="00F074C7" w14:paraId="5CE3B91D" w14:textId="77777777" w:rsidTr="00E153D9">
        <w:trPr>
          <w:cantSplit/>
          <w:trHeight w:val="470"/>
        </w:trPr>
        <w:tc>
          <w:tcPr>
            <w:tcW w:w="2518" w:type="dxa"/>
            <w:shd w:val="clear" w:color="auto" w:fill="F7CAAC"/>
          </w:tcPr>
          <w:p w14:paraId="77D60D6A" w14:textId="77777777" w:rsidR="00E862BE" w:rsidRPr="00F074C7" w:rsidRDefault="00E862BE" w:rsidP="00E862BE">
            <w:pPr>
              <w:jc w:val="both"/>
              <w:rPr>
                <w:b/>
              </w:rPr>
            </w:pPr>
            <w:r w:rsidRPr="00F074C7">
              <w:rPr>
                <w:b/>
              </w:rPr>
              <w:t xml:space="preserve">Podpis </w:t>
            </w:r>
          </w:p>
        </w:tc>
        <w:tc>
          <w:tcPr>
            <w:tcW w:w="4461" w:type="dxa"/>
            <w:gridSpan w:val="8"/>
          </w:tcPr>
          <w:p w14:paraId="69CD8D52" w14:textId="2619F2B5" w:rsidR="00E862BE" w:rsidRPr="00F074C7" w:rsidRDefault="004752E9" w:rsidP="00E862BE">
            <w:pPr>
              <w:jc w:val="both"/>
            </w:pPr>
            <w:r w:rsidRPr="00F074C7">
              <w:t>Zuzana Čabart Šimonovská</w:t>
            </w:r>
            <w:r>
              <w:t xml:space="preserve"> v. r.</w:t>
            </w:r>
          </w:p>
        </w:tc>
        <w:tc>
          <w:tcPr>
            <w:tcW w:w="709" w:type="dxa"/>
            <w:shd w:val="clear" w:color="auto" w:fill="F7CAAC"/>
          </w:tcPr>
          <w:p w14:paraId="0DB37FB3" w14:textId="77777777" w:rsidR="00E862BE" w:rsidRPr="00F074C7" w:rsidRDefault="00E862BE" w:rsidP="00E862BE">
            <w:pPr>
              <w:jc w:val="both"/>
            </w:pPr>
            <w:r w:rsidRPr="00F074C7">
              <w:rPr>
                <w:b/>
              </w:rPr>
              <w:t>datum</w:t>
            </w:r>
          </w:p>
        </w:tc>
        <w:tc>
          <w:tcPr>
            <w:tcW w:w="2171" w:type="dxa"/>
            <w:gridSpan w:val="5"/>
          </w:tcPr>
          <w:p w14:paraId="3A36A1A3" w14:textId="77777777" w:rsidR="00E862BE" w:rsidRPr="00F074C7" w:rsidRDefault="00E862BE" w:rsidP="00E862BE">
            <w:pPr>
              <w:jc w:val="both"/>
            </w:pPr>
            <w:r w:rsidRPr="00F074C7">
              <w:t>5. 9. 2022</w:t>
            </w:r>
          </w:p>
        </w:tc>
      </w:tr>
    </w:tbl>
    <w:p w14:paraId="274171A4" w14:textId="77777777" w:rsidR="00E862BE" w:rsidRPr="00F074C7" w:rsidRDefault="00E862BE" w:rsidP="00E862BE"/>
    <w:p w14:paraId="6E85EFCD" w14:textId="77777777" w:rsidR="00FC25BF" w:rsidRDefault="00FC25BF">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4C0B29" w14:paraId="5272A5B0" w14:textId="77777777" w:rsidTr="00D16F1D">
        <w:tc>
          <w:tcPr>
            <w:tcW w:w="9859" w:type="dxa"/>
            <w:gridSpan w:val="15"/>
            <w:tcBorders>
              <w:bottom w:val="double" w:sz="4" w:space="0" w:color="auto"/>
            </w:tcBorders>
            <w:shd w:val="clear" w:color="auto" w:fill="BDD6EE"/>
          </w:tcPr>
          <w:p w14:paraId="349BA76C" w14:textId="5D4D0356" w:rsidR="004C0B29" w:rsidRDefault="004C0B29" w:rsidP="00D16F1D">
            <w:pPr>
              <w:jc w:val="both"/>
              <w:rPr>
                <w:b/>
                <w:sz w:val="28"/>
              </w:rPr>
            </w:pPr>
            <w:r>
              <w:rPr>
                <w:b/>
                <w:sz w:val="28"/>
              </w:rPr>
              <w:lastRenderedPageBreak/>
              <w:t>C-I – Personální zabezpečení</w:t>
            </w:r>
          </w:p>
        </w:tc>
      </w:tr>
      <w:tr w:rsidR="004C0B29" w14:paraId="6586710A" w14:textId="77777777" w:rsidTr="00D16F1D">
        <w:tc>
          <w:tcPr>
            <w:tcW w:w="2518" w:type="dxa"/>
            <w:tcBorders>
              <w:top w:val="double" w:sz="4" w:space="0" w:color="auto"/>
            </w:tcBorders>
            <w:shd w:val="clear" w:color="auto" w:fill="F7CAAC"/>
          </w:tcPr>
          <w:p w14:paraId="134B2768" w14:textId="77777777" w:rsidR="004C0B29" w:rsidRDefault="004C0B29" w:rsidP="00D16F1D">
            <w:pPr>
              <w:jc w:val="both"/>
              <w:rPr>
                <w:b/>
              </w:rPr>
            </w:pPr>
            <w:r>
              <w:rPr>
                <w:b/>
              </w:rPr>
              <w:t>Vysoká škola</w:t>
            </w:r>
          </w:p>
        </w:tc>
        <w:tc>
          <w:tcPr>
            <w:tcW w:w="7341" w:type="dxa"/>
            <w:gridSpan w:val="14"/>
          </w:tcPr>
          <w:p w14:paraId="45338BC9" w14:textId="77777777" w:rsidR="004C0B29" w:rsidRDefault="004C0B29" w:rsidP="00D16F1D">
            <w:pPr>
              <w:jc w:val="both"/>
            </w:pPr>
            <w:r>
              <w:t>Univerzita Tomáše Bati ve Zlíně</w:t>
            </w:r>
          </w:p>
        </w:tc>
      </w:tr>
      <w:tr w:rsidR="004C0B29" w14:paraId="4DA4F098" w14:textId="77777777" w:rsidTr="00D16F1D">
        <w:tc>
          <w:tcPr>
            <w:tcW w:w="2518" w:type="dxa"/>
            <w:shd w:val="clear" w:color="auto" w:fill="F7CAAC"/>
          </w:tcPr>
          <w:p w14:paraId="71AB705C" w14:textId="77777777" w:rsidR="004C0B29" w:rsidRDefault="004C0B29" w:rsidP="00D16F1D">
            <w:pPr>
              <w:jc w:val="both"/>
              <w:rPr>
                <w:b/>
              </w:rPr>
            </w:pPr>
            <w:r>
              <w:rPr>
                <w:b/>
              </w:rPr>
              <w:t>Součást vysoké školy</w:t>
            </w:r>
          </w:p>
        </w:tc>
        <w:tc>
          <w:tcPr>
            <w:tcW w:w="7341" w:type="dxa"/>
            <w:gridSpan w:val="14"/>
          </w:tcPr>
          <w:p w14:paraId="5902708F" w14:textId="77777777" w:rsidR="004C0B29" w:rsidRDefault="004C0B29" w:rsidP="00D16F1D">
            <w:pPr>
              <w:jc w:val="both"/>
            </w:pPr>
            <w:r>
              <w:t>Fakulta multimediálních komunikací</w:t>
            </w:r>
          </w:p>
        </w:tc>
      </w:tr>
      <w:tr w:rsidR="004C0B29" w14:paraId="32DBCF15" w14:textId="77777777" w:rsidTr="00D16F1D">
        <w:tc>
          <w:tcPr>
            <w:tcW w:w="2518" w:type="dxa"/>
            <w:shd w:val="clear" w:color="auto" w:fill="F7CAAC"/>
          </w:tcPr>
          <w:p w14:paraId="4BAEDE78" w14:textId="77777777" w:rsidR="004C0B29" w:rsidRDefault="004C0B29" w:rsidP="00D16F1D">
            <w:pPr>
              <w:jc w:val="both"/>
              <w:rPr>
                <w:b/>
              </w:rPr>
            </w:pPr>
            <w:r>
              <w:rPr>
                <w:b/>
              </w:rPr>
              <w:t>Název studijního programu</w:t>
            </w:r>
          </w:p>
        </w:tc>
        <w:tc>
          <w:tcPr>
            <w:tcW w:w="7341" w:type="dxa"/>
            <w:gridSpan w:val="14"/>
          </w:tcPr>
          <w:p w14:paraId="0E9986FA" w14:textId="6C11432C" w:rsidR="004C0B29" w:rsidRDefault="004C0B29">
            <w:pPr>
              <w:jc w:val="both"/>
            </w:pPr>
            <w:r>
              <w:t xml:space="preserve">Design </w:t>
            </w:r>
          </w:p>
        </w:tc>
      </w:tr>
      <w:tr w:rsidR="004C0B29" w14:paraId="6C43BDBD" w14:textId="77777777" w:rsidTr="00D16F1D">
        <w:tc>
          <w:tcPr>
            <w:tcW w:w="2518" w:type="dxa"/>
            <w:shd w:val="clear" w:color="auto" w:fill="F7CAAC"/>
          </w:tcPr>
          <w:p w14:paraId="35A41D30" w14:textId="77777777" w:rsidR="004C0B29" w:rsidRDefault="004C0B29" w:rsidP="00D16F1D">
            <w:pPr>
              <w:jc w:val="both"/>
              <w:rPr>
                <w:b/>
              </w:rPr>
            </w:pPr>
            <w:r>
              <w:rPr>
                <w:b/>
              </w:rPr>
              <w:t>Jméno a příjmení</w:t>
            </w:r>
          </w:p>
        </w:tc>
        <w:tc>
          <w:tcPr>
            <w:tcW w:w="4536" w:type="dxa"/>
            <w:gridSpan w:val="8"/>
          </w:tcPr>
          <w:p w14:paraId="74009BFE" w14:textId="77777777" w:rsidR="004C0B29" w:rsidRDefault="004C0B29" w:rsidP="00D16F1D">
            <w:pPr>
              <w:jc w:val="both"/>
            </w:pPr>
            <w:r>
              <w:t>Martina Černeková</w:t>
            </w:r>
          </w:p>
        </w:tc>
        <w:tc>
          <w:tcPr>
            <w:tcW w:w="709" w:type="dxa"/>
            <w:shd w:val="clear" w:color="auto" w:fill="F7CAAC"/>
          </w:tcPr>
          <w:p w14:paraId="566D4C25" w14:textId="77777777" w:rsidR="004C0B29" w:rsidRDefault="004C0B29" w:rsidP="00D16F1D">
            <w:pPr>
              <w:jc w:val="both"/>
              <w:rPr>
                <w:b/>
              </w:rPr>
            </w:pPr>
            <w:r>
              <w:rPr>
                <w:b/>
              </w:rPr>
              <w:t>Tituly</w:t>
            </w:r>
          </w:p>
        </w:tc>
        <w:tc>
          <w:tcPr>
            <w:tcW w:w="2096" w:type="dxa"/>
            <w:gridSpan w:val="5"/>
          </w:tcPr>
          <w:p w14:paraId="3A0EFE6F" w14:textId="77777777" w:rsidR="004C0B29" w:rsidRDefault="004C0B29" w:rsidP="00D16F1D">
            <w:pPr>
              <w:jc w:val="both"/>
            </w:pPr>
            <w:r>
              <w:t>Ing., Ph.D.</w:t>
            </w:r>
          </w:p>
        </w:tc>
      </w:tr>
      <w:tr w:rsidR="004C0B29" w14:paraId="1D93B07E" w14:textId="77777777" w:rsidTr="00D16F1D">
        <w:tc>
          <w:tcPr>
            <w:tcW w:w="2518" w:type="dxa"/>
            <w:shd w:val="clear" w:color="auto" w:fill="F7CAAC"/>
          </w:tcPr>
          <w:p w14:paraId="7DD2FE8E" w14:textId="77777777" w:rsidR="004C0B29" w:rsidRDefault="004C0B29" w:rsidP="00D16F1D">
            <w:pPr>
              <w:jc w:val="both"/>
              <w:rPr>
                <w:b/>
              </w:rPr>
            </w:pPr>
            <w:r>
              <w:rPr>
                <w:b/>
              </w:rPr>
              <w:t>Rok narození</w:t>
            </w:r>
          </w:p>
        </w:tc>
        <w:tc>
          <w:tcPr>
            <w:tcW w:w="829" w:type="dxa"/>
            <w:gridSpan w:val="2"/>
          </w:tcPr>
          <w:p w14:paraId="227C9A61" w14:textId="77777777" w:rsidR="004C0B29" w:rsidRDefault="004C0B29" w:rsidP="00D16F1D">
            <w:pPr>
              <w:jc w:val="both"/>
            </w:pPr>
            <w:r>
              <w:t>1974</w:t>
            </w:r>
          </w:p>
        </w:tc>
        <w:tc>
          <w:tcPr>
            <w:tcW w:w="1721" w:type="dxa"/>
            <w:shd w:val="clear" w:color="auto" w:fill="F7CAAC"/>
          </w:tcPr>
          <w:p w14:paraId="213B3A68" w14:textId="77777777" w:rsidR="004C0B29" w:rsidRDefault="004C0B29" w:rsidP="00D16F1D">
            <w:pPr>
              <w:jc w:val="both"/>
              <w:rPr>
                <w:b/>
              </w:rPr>
            </w:pPr>
            <w:r>
              <w:rPr>
                <w:b/>
              </w:rPr>
              <w:t>typ vztahu k VŠ</w:t>
            </w:r>
          </w:p>
        </w:tc>
        <w:tc>
          <w:tcPr>
            <w:tcW w:w="992" w:type="dxa"/>
            <w:gridSpan w:val="4"/>
          </w:tcPr>
          <w:p w14:paraId="783C5FF9" w14:textId="31FF6673" w:rsidR="004C0B29" w:rsidRDefault="004C0B29" w:rsidP="00D16F1D">
            <w:pPr>
              <w:jc w:val="both"/>
            </w:pPr>
            <w:r>
              <w:t>pp</w:t>
            </w:r>
          </w:p>
        </w:tc>
        <w:tc>
          <w:tcPr>
            <w:tcW w:w="994" w:type="dxa"/>
            <w:shd w:val="clear" w:color="auto" w:fill="F7CAAC"/>
          </w:tcPr>
          <w:p w14:paraId="3F3ADC80" w14:textId="77777777" w:rsidR="004C0B29" w:rsidRDefault="004C0B29" w:rsidP="00D16F1D">
            <w:pPr>
              <w:jc w:val="both"/>
              <w:rPr>
                <w:b/>
              </w:rPr>
            </w:pPr>
            <w:r>
              <w:rPr>
                <w:b/>
              </w:rPr>
              <w:t>rozsah</w:t>
            </w:r>
          </w:p>
        </w:tc>
        <w:tc>
          <w:tcPr>
            <w:tcW w:w="709" w:type="dxa"/>
          </w:tcPr>
          <w:p w14:paraId="5029FCE1" w14:textId="77777777" w:rsidR="004C0B29" w:rsidRDefault="004C0B29" w:rsidP="00D16F1D">
            <w:pPr>
              <w:jc w:val="both"/>
            </w:pPr>
            <w:r>
              <w:t>40h/t</w:t>
            </w:r>
          </w:p>
        </w:tc>
        <w:tc>
          <w:tcPr>
            <w:tcW w:w="709" w:type="dxa"/>
            <w:gridSpan w:val="3"/>
            <w:shd w:val="clear" w:color="auto" w:fill="F7CAAC"/>
          </w:tcPr>
          <w:p w14:paraId="75D73088" w14:textId="77777777" w:rsidR="004C0B29" w:rsidRDefault="004C0B29" w:rsidP="00D16F1D">
            <w:pPr>
              <w:jc w:val="both"/>
              <w:rPr>
                <w:b/>
              </w:rPr>
            </w:pPr>
            <w:r>
              <w:rPr>
                <w:b/>
              </w:rPr>
              <w:t>do kdy</w:t>
            </w:r>
          </w:p>
        </w:tc>
        <w:tc>
          <w:tcPr>
            <w:tcW w:w="1387" w:type="dxa"/>
            <w:gridSpan w:val="2"/>
          </w:tcPr>
          <w:p w14:paraId="5B6DC7B7" w14:textId="77777777" w:rsidR="004C0B29" w:rsidRDefault="004C0B29" w:rsidP="00D16F1D">
            <w:pPr>
              <w:jc w:val="both"/>
            </w:pPr>
            <w:r>
              <w:t>N</w:t>
            </w:r>
          </w:p>
        </w:tc>
      </w:tr>
      <w:tr w:rsidR="004C0B29" w14:paraId="156226E3" w14:textId="77777777" w:rsidTr="00D16F1D">
        <w:tc>
          <w:tcPr>
            <w:tcW w:w="5068" w:type="dxa"/>
            <w:gridSpan w:val="4"/>
            <w:shd w:val="clear" w:color="auto" w:fill="F7CAAC"/>
          </w:tcPr>
          <w:p w14:paraId="45E692A9" w14:textId="77777777" w:rsidR="004C0B29" w:rsidRDefault="004C0B29" w:rsidP="00D16F1D">
            <w:pPr>
              <w:jc w:val="both"/>
              <w:rPr>
                <w:b/>
              </w:rPr>
            </w:pPr>
            <w:r>
              <w:rPr>
                <w:b/>
              </w:rPr>
              <w:t>Typ vztahu na součásti VŠ, která uskutečňuje st. program</w:t>
            </w:r>
          </w:p>
        </w:tc>
        <w:tc>
          <w:tcPr>
            <w:tcW w:w="992" w:type="dxa"/>
            <w:gridSpan w:val="4"/>
          </w:tcPr>
          <w:p w14:paraId="399542C6" w14:textId="11E9B0D3" w:rsidR="004C0B29" w:rsidRDefault="00D31523" w:rsidP="00D16F1D">
            <w:pPr>
              <w:jc w:val="both"/>
            </w:pPr>
            <w:r>
              <w:t>mezifakul. spol.</w:t>
            </w:r>
          </w:p>
        </w:tc>
        <w:tc>
          <w:tcPr>
            <w:tcW w:w="994" w:type="dxa"/>
            <w:shd w:val="clear" w:color="auto" w:fill="F7CAAC"/>
          </w:tcPr>
          <w:p w14:paraId="2E2F768E" w14:textId="77777777" w:rsidR="004C0B29" w:rsidRDefault="004C0B29" w:rsidP="00D16F1D">
            <w:pPr>
              <w:jc w:val="both"/>
              <w:rPr>
                <w:b/>
              </w:rPr>
            </w:pPr>
            <w:r>
              <w:rPr>
                <w:b/>
              </w:rPr>
              <w:t>rozsah</w:t>
            </w:r>
          </w:p>
        </w:tc>
        <w:tc>
          <w:tcPr>
            <w:tcW w:w="709" w:type="dxa"/>
          </w:tcPr>
          <w:p w14:paraId="6DE3EA25" w14:textId="1CBD0E2B" w:rsidR="004C0B29" w:rsidRDefault="004C0B29" w:rsidP="00D16F1D">
            <w:pPr>
              <w:jc w:val="both"/>
            </w:pPr>
          </w:p>
        </w:tc>
        <w:tc>
          <w:tcPr>
            <w:tcW w:w="709" w:type="dxa"/>
            <w:gridSpan w:val="3"/>
            <w:shd w:val="clear" w:color="auto" w:fill="F7CAAC"/>
          </w:tcPr>
          <w:p w14:paraId="5B9A6EFF" w14:textId="77777777" w:rsidR="004C0B29" w:rsidRDefault="004C0B29" w:rsidP="00D16F1D">
            <w:pPr>
              <w:jc w:val="both"/>
              <w:rPr>
                <w:b/>
              </w:rPr>
            </w:pPr>
            <w:r>
              <w:rPr>
                <w:b/>
              </w:rPr>
              <w:t>do kdy</w:t>
            </w:r>
          </w:p>
        </w:tc>
        <w:tc>
          <w:tcPr>
            <w:tcW w:w="1387" w:type="dxa"/>
            <w:gridSpan w:val="2"/>
          </w:tcPr>
          <w:p w14:paraId="4EA119A8" w14:textId="1BD55B05" w:rsidR="004C0B29" w:rsidRDefault="004C0B29" w:rsidP="00D16F1D">
            <w:pPr>
              <w:jc w:val="both"/>
            </w:pPr>
          </w:p>
        </w:tc>
      </w:tr>
      <w:tr w:rsidR="004C0B29" w14:paraId="305F7400" w14:textId="77777777" w:rsidTr="00D16F1D">
        <w:tc>
          <w:tcPr>
            <w:tcW w:w="6060" w:type="dxa"/>
            <w:gridSpan w:val="8"/>
            <w:shd w:val="clear" w:color="auto" w:fill="F7CAAC"/>
          </w:tcPr>
          <w:p w14:paraId="717A98AC" w14:textId="77777777" w:rsidR="004C0B29" w:rsidRDefault="004C0B29" w:rsidP="00D16F1D">
            <w:pPr>
              <w:jc w:val="both"/>
            </w:pPr>
            <w:r>
              <w:rPr>
                <w:b/>
              </w:rPr>
              <w:t>Další současná působení jako akademický pracovník na jiných VŠ</w:t>
            </w:r>
          </w:p>
        </w:tc>
        <w:tc>
          <w:tcPr>
            <w:tcW w:w="1703" w:type="dxa"/>
            <w:gridSpan w:val="2"/>
            <w:shd w:val="clear" w:color="auto" w:fill="F7CAAC"/>
          </w:tcPr>
          <w:p w14:paraId="073FDFE5" w14:textId="77777777" w:rsidR="004C0B29" w:rsidRDefault="004C0B29" w:rsidP="00D16F1D">
            <w:pPr>
              <w:jc w:val="both"/>
              <w:rPr>
                <w:b/>
              </w:rPr>
            </w:pPr>
            <w:r>
              <w:rPr>
                <w:b/>
              </w:rPr>
              <w:t>typ prac. vztahu</w:t>
            </w:r>
          </w:p>
        </w:tc>
        <w:tc>
          <w:tcPr>
            <w:tcW w:w="2096" w:type="dxa"/>
            <w:gridSpan w:val="5"/>
            <w:shd w:val="clear" w:color="auto" w:fill="F7CAAC"/>
          </w:tcPr>
          <w:p w14:paraId="387D0CC3" w14:textId="77777777" w:rsidR="004C0B29" w:rsidRDefault="004C0B29" w:rsidP="00D16F1D">
            <w:pPr>
              <w:jc w:val="both"/>
              <w:rPr>
                <w:b/>
              </w:rPr>
            </w:pPr>
            <w:r>
              <w:rPr>
                <w:b/>
              </w:rPr>
              <w:t>rozsah</w:t>
            </w:r>
          </w:p>
        </w:tc>
      </w:tr>
      <w:tr w:rsidR="004C0B29" w14:paraId="572167F3" w14:textId="77777777" w:rsidTr="00D16F1D">
        <w:tc>
          <w:tcPr>
            <w:tcW w:w="6060" w:type="dxa"/>
            <w:gridSpan w:val="8"/>
          </w:tcPr>
          <w:p w14:paraId="58F1F1B3" w14:textId="77BEF38D" w:rsidR="004C0B29" w:rsidRDefault="004C0B29" w:rsidP="00D16F1D">
            <w:pPr>
              <w:jc w:val="both"/>
            </w:pPr>
          </w:p>
        </w:tc>
        <w:tc>
          <w:tcPr>
            <w:tcW w:w="1703" w:type="dxa"/>
            <w:gridSpan w:val="2"/>
          </w:tcPr>
          <w:p w14:paraId="54D247BA" w14:textId="77777777" w:rsidR="004C0B29" w:rsidRDefault="004C0B29" w:rsidP="00D16F1D">
            <w:pPr>
              <w:jc w:val="both"/>
            </w:pPr>
          </w:p>
        </w:tc>
        <w:tc>
          <w:tcPr>
            <w:tcW w:w="2096" w:type="dxa"/>
            <w:gridSpan w:val="5"/>
          </w:tcPr>
          <w:p w14:paraId="22169366" w14:textId="77777777" w:rsidR="004C0B29" w:rsidRDefault="004C0B29" w:rsidP="00D16F1D">
            <w:pPr>
              <w:jc w:val="both"/>
            </w:pPr>
          </w:p>
        </w:tc>
      </w:tr>
      <w:tr w:rsidR="004C0B29" w14:paraId="2DB3EB80" w14:textId="77777777" w:rsidTr="00D16F1D">
        <w:tc>
          <w:tcPr>
            <w:tcW w:w="6060" w:type="dxa"/>
            <w:gridSpan w:val="8"/>
          </w:tcPr>
          <w:p w14:paraId="379DC273" w14:textId="77777777" w:rsidR="004C0B29" w:rsidRDefault="004C0B29" w:rsidP="00D16F1D">
            <w:pPr>
              <w:jc w:val="both"/>
            </w:pPr>
          </w:p>
        </w:tc>
        <w:tc>
          <w:tcPr>
            <w:tcW w:w="1703" w:type="dxa"/>
            <w:gridSpan w:val="2"/>
          </w:tcPr>
          <w:p w14:paraId="3A398234" w14:textId="77777777" w:rsidR="004C0B29" w:rsidRDefault="004C0B29" w:rsidP="00D16F1D">
            <w:pPr>
              <w:jc w:val="both"/>
            </w:pPr>
          </w:p>
        </w:tc>
        <w:tc>
          <w:tcPr>
            <w:tcW w:w="2096" w:type="dxa"/>
            <w:gridSpan w:val="5"/>
          </w:tcPr>
          <w:p w14:paraId="4B44E938" w14:textId="77777777" w:rsidR="004C0B29" w:rsidRDefault="004C0B29" w:rsidP="00D16F1D">
            <w:pPr>
              <w:jc w:val="both"/>
            </w:pPr>
          </w:p>
        </w:tc>
      </w:tr>
      <w:tr w:rsidR="004C0B29" w14:paraId="583CADCB" w14:textId="77777777" w:rsidTr="00D16F1D">
        <w:tc>
          <w:tcPr>
            <w:tcW w:w="9859" w:type="dxa"/>
            <w:gridSpan w:val="15"/>
            <w:shd w:val="clear" w:color="auto" w:fill="F7CAAC"/>
          </w:tcPr>
          <w:p w14:paraId="776AD364" w14:textId="77777777" w:rsidR="004C0B29" w:rsidRDefault="004C0B29" w:rsidP="00D16F1D">
            <w:pPr>
              <w:jc w:val="both"/>
            </w:pPr>
            <w:r>
              <w:rPr>
                <w:b/>
              </w:rPr>
              <w:t>Předměty příslušného studijního programu a způsob zapojení do jejich výuky, příp. další zapojení do uskutečňování studijního programu</w:t>
            </w:r>
          </w:p>
        </w:tc>
      </w:tr>
      <w:tr w:rsidR="004C0B29" w:rsidRPr="002827C6" w14:paraId="72276E42" w14:textId="77777777" w:rsidTr="00E153D9">
        <w:trPr>
          <w:trHeight w:val="232"/>
        </w:trPr>
        <w:tc>
          <w:tcPr>
            <w:tcW w:w="9859" w:type="dxa"/>
            <w:gridSpan w:val="15"/>
            <w:tcBorders>
              <w:top w:val="nil"/>
            </w:tcBorders>
          </w:tcPr>
          <w:p w14:paraId="04C41A09" w14:textId="561B6177" w:rsidR="004C0B29" w:rsidRPr="002827C6" w:rsidRDefault="004C0B29" w:rsidP="00D16F1D">
            <w:pPr>
              <w:jc w:val="both"/>
            </w:pPr>
            <w:r>
              <w:t>Tradiční řemeslné techniky 1</w:t>
            </w:r>
            <w:r w:rsidR="003010E3">
              <w:t>, 2</w:t>
            </w:r>
            <w:r>
              <w:t xml:space="preserve"> (cvičící</w:t>
            </w:r>
            <w:r w:rsidR="003010E3">
              <w:t>, garant předmětu</w:t>
            </w:r>
            <w:r>
              <w:t>)</w:t>
            </w:r>
          </w:p>
        </w:tc>
      </w:tr>
      <w:tr w:rsidR="004C0B29" w:rsidRPr="002827C6" w14:paraId="2668140B" w14:textId="77777777" w:rsidTr="00D16F1D">
        <w:trPr>
          <w:trHeight w:val="340"/>
        </w:trPr>
        <w:tc>
          <w:tcPr>
            <w:tcW w:w="9859" w:type="dxa"/>
            <w:gridSpan w:val="15"/>
            <w:tcBorders>
              <w:top w:val="nil"/>
            </w:tcBorders>
            <w:shd w:val="clear" w:color="auto" w:fill="FBD4B4"/>
          </w:tcPr>
          <w:p w14:paraId="6DBDD382" w14:textId="77777777" w:rsidR="004C0B29" w:rsidRPr="002827C6" w:rsidRDefault="004C0B29" w:rsidP="00D16F1D">
            <w:pPr>
              <w:jc w:val="both"/>
              <w:rPr>
                <w:b/>
              </w:rPr>
            </w:pPr>
            <w:r w:rsidRPr="002827C6">
              <w:rPr>
                <w:b/>
              </w:rPr>
              <w:t>Zapojení do výuky v dalších studijních programech na téže vysoké škole (pouze u garantů ZT a PZ předmětů)</w:t>
            </w:r>
          </w:p>
        </w:tc>
      </w:tr>
      <w:tr w:rsidR="004C0B29" w:rsidRPr="002827C6" w14:paraId="423B24B1" w14:textId="77777777" w:rsidTr="00D16F1D">
        <w:trPr>
          <w:trHeight w:val="340"/>
        </w:trPr>
        <w:tc>
          <w:tcPr>
            <w:tcW w:w="2802" w:type="dxa"/>
            <w:gridSpan w:val="2"/>
            <w:tcBorders>
              <w:top w:val="nil"/>
            </w:tcBorders>
          </w:tcPr>
          <w:p w14:paraId="01D5C08B" w14:textId="77777777" w:rsidR="004C0B29" w:rsidRPr="002827C6" w:rsidRDefault="004C0B29" w:rsidP="00D16F1D">
            <w:pPr>
              <w:jc w:val="both"/>
              <w:rPr>
                <w:b/>
              </w:rPr>
            </w:pPr>
            <w:r w:rsidRPr="002827C6">
              <w:rPr>
                <w:b/>
              </w:rPr>
              <w:t>Název studijního předmětu</w:t>
            </w:r>
          </w:p>
        </w:tc>
        <w:tc>
          <w:tcPr>
            <w:tcW w:w="2409" w:type="dxa"/>
            <w:gridSpan w:val="3"/>
            <w:tcBorders>
              <w:top w:val="nil"/>
            </w:tcBorders>
          </w:tcPr>
          <w:p w14:paraId="0048401C" w14:textId="77777777" w:rsidR="004C0B29" w:rsidRPr="002827C6" w:rsidRDefault="004C0B29" w:rsidP="00D16F1D">
            <w:pPr>
              <w:rPr>
                <w:b/>
              </w:rPr>
            </w:pPr>
            <w:r w:rsidRPr="002827C6">
              <w:rPr>
                <w:b/>
              </w:rPr>
              <w:t>Název studijního programu</w:t>
            </w:r>
          </w:p>
        </w:tc>
        <w:tc>
          <w:tcPr>
            <w:tcW w:w="567" w:type="dxa"/>
            <w:gridSpan w:val="2"/>
            <w:tcBorders>
              <w:top w:val="nil"/>
            </w:tcBorders>
          </w:tcPr>
          <w:p w14:paraId="6ED01AB5" w14:textId="77777777" w:rsidR="004C0B29" w:rsidRPr="002827C6" w:rsidRDefault="004C0B29" w:rsidP="00D16F1D">
            <w:pPr>
              <w:jc w:val="both"/>
              <w:rPr>
                <w:b/>
              </w:rPr>
            </w:pPr>
            <w:r w:rsidRPr="002827C6">
              <w:rPr>
                <w:b/>
              </w:rPr>
              <w:t>Sem.</w:t>
            </w:r>
          </w:p>
        </w:tc>
        <w:tc>
          <w:tcPr>
            <w:tcW w:w="2109" w:type="dxa"/>
            <w:gridSpan w:val="5"/>
            <w:tcBorders>
              <w:top w:val="nil"/>
            </w:tcBorders>
          </w:tcPr>
          <w:p w14:paraId="409D8CDB" w14:textId="77777777" w:rsidR="004C0B29" w:rsidRPr="002827C6" w:rsidRDefault="004C0B29" w:rsidP="00D16F1D">
            <w:pPr>
              <w:rPr>
                <w:b/>
              </w:rPr>
            </w:pPr>
            <w:r w:rsidRPr="002827C6">
              <w:rPr>
                <w:b/>
              </w:rPr>
              <w:t>Role ve výuce daného předmětu</w:t>
            </w:r>
          </w:p>
        </w:tc>
        <w:tc>
          <w:tcPr>
            <w:tcW w:w="1972" w:type="dxa"/>
            <w:gridSpan w:val="3"/>
            <w:tcBorders>
              <w:top w:val="nil"/>
            </w:tcBorders>
          </w:tcPr>
          <w:p w14:paraId="773187FE" w14:textId="77777777" w:rsidR="004C0B29" w:rsidRPr="002827C6" w:rsidRDefault="004C0B29" w:rsidP="00D16F1D">
            <w:pPr>
              <w:rPr>
                <w:b/>
              </w:rPr>
            </w:pPr>
            <w:r>
              <w:rPr>
                <w:b/>
              </w:rPr>
              <w:t>(</w:t>
            </w:r>
            <w:r w:rsidRPr="00F20AEF">
              <w:rPr>
                <w:b/>
                <w:i/>
                <w:iCs/>
              </w:rPr>
              <w:t>nepovinný údaj</w:t>
            </w:r>
            <w:r w:rsidRPr="00F20AEF">
              <w:rPr>
                <w:b/>
              </w:rPr>
              <w:t>)</w:t>
            </w:r>
            <w:r>
              <w:rPr>
                <w:b/>
              </w:rPr>
              <w:t xml:space="preserve"> </w:t>
            </w:r>
            <w:r w:rsidRPr="002827C6">
              <w:rPr>
                <w:b/>
              </w:rPr>
              <w:t>Počet hodin za semestr</w:t>
            </w:r>
          </w:p>
        </w:tc>
      </w:tr>
      <w:tr w:rsidR="004C0B29" w:rsidRPr="00461AFF" w14:paraId="62AB5060" w14:textId="77777777" w:rsidTr="00D16F1D">
        <w:trPr>
          <w:trHeight w:val="285"/>
        </w:trPr>
        <w:tc>
          <w:tcPr>
            <w:tcW w:w="2802" w:type="dxa"/>
            <w:gridSpan w:val="2"/>
            <w:tcBorders>
              <w:top w:val="nil"/>
            </w:tcBorders>
          </w:tcPr>
          <w:p w14:paraId="71FB793B" w14:textId="1D67A880" w:rsidR="004C0B29" w:rsidRPr="0016131F" w:rsidRDefault="004C0B29" w:rsidP="00D16F1D"/>
        </w:tc>
        <w:tc>
          <w:tcPr>
            <w:tcW w:w="2409" w:type="dxa"/>
            <w:gridSpan w:val="3"/>
            <w:tcBorders>
              <w:top w:val="nil"/>
            </w:tcBorders>
          </w:tcPr>
          <w:p w14:paraId="5766D1F4" w14:textId="48A28225" w:rsidR="004C0B29" w:rsidRPr="0016131F" w:rsidRDefault="004C0B29" w:rsidP="00D16F1D">
            <w:pPr>
              <w:jc w:val="both"/>
            </w:pPr>
          </w:p>
        </w:tc>
        <w:tc>
          <w:tcPr>
            <w:tcW w:w="567" w:type="dxa"/>
            <w:gridSpan w:val="2"/>
            <w:tcBorders>
              <w:top w:val="nil"/>
            </w:tcBorders>
          </w:tcPr>
          <w:p w14:paraId="1E9171DB" w14:textId="29922803" w:rsidR="004C0B29" w:rsidRPr="0016131F" w:rsidRDefault="004C0B29" w:rsidP="00D16F1D">
            <w:pPr>
              <w:jc w:val="both"/>
            </w:pPr>
          </w:p>
        </w:tc>
        <w:tc>
          <w:tcPr>
            <w:tcW w:w="2109" w:type="dxa"/>
            <w:gridSpan w:val="5"/>
            <w:tcBorders>
              <w:top w:val="nil"/>
            </w:tcBorders>
          </w:tcPr>
          <w:p w14:paraId="4CC9ADD5" w14:textId="4B80DC59" w:rsidR="004C0B29" w:rsidRPr="0016131F" w:rsidRDefault="004C0B29" w:rsidP="00D16F1D">
            <w:pPr>
              <w:jc w:val="both"/>
            </w:pPr>
          </w:p>
        </w:tc>
        <w:tc>
          <w:tcPr>
            <w:tcW w:w="1972" w:type="dxa"/>
            <w:gridSpan w:val="3"/>
            <w:tcBorders>
              <w:top w:val="nil"/>
            </w:tcBorders>
          </w:tcPr>
          <w:p w14:paraId="701EA4F5" w14:textId="77777777" w:rsidR="004C0B29" w:rsidRPr="0016131F" w:rsidRDefault="004C0B29" w:rsidP="00D16F1D">
            <w:pPr>
              <w:jc w:val="both"/>
            </w:pPr>
          </w:p>
        </w:tc>
      </w:tr>
      <w:tr w:rsidR="004C0B29" w:rsidRPr="00461AFF" w14:paraId="782EFE59" w14:textId="77777777" w:rsidTr="00D16F1D">
        <w:trPr>
          <w:trHeight w:val="284"/>
        </w:trPr>
        <w:tc>
          <w:tcPr>
            <w:tcW w:w="2802" w:type="dxa"/>
            <w:gridSpan w:val="2"/>
            <w:tcBorders>
              <w:top w:val="nil"/>
            </w:tcBorders>
          </w:tcPr>
          <w:p w14:paraId="20EC4F73" w14:textId="7BAA1C8B" w:rsidR="004C0B29" w:rsidRPr="0016131F" w:rsidRDefault="004C0B29" w:rsidP="00D16F1D"/>
        </w:tc>
        <w:tc>
          <w:tcPr>
            <w:tcW w:w="2409" w:type="dxa"/>
            <w:gridSpan w:val="3"/>
            <w:tcBorders>
              <w:top w:val="nil"/>
            </w:tcBorders>
          </w:tcPr>
          <w:p w14:paraId="24B0B8E2" w14:textId="7A1F8BDA" w:rsidR="004C0B29" w:rsidRPr="0016131F" w:rsidRDefault="004C0B29" w:rsidP="00D16F1D">
            <w:pPr>
              <w:jc w:val="both"/>
            </w:pPr>
          </w:p>
        </w:tc>
        <w:tc>
          <w:tcPr>
            <w:tcW w:w="567" w:type="dxa"/>
            <w:gridSpan w:val="2"/>
            <w:tcBorders>
              <w:top w:val="nil"/>
            </w:tcBorders>
          </w:tcPr>
          <w:p w14:paraId="2AB1823B" w14:textId="7FBC6945" w:rsidR="004C0B29" w:rsidRPr="0016131F" w:rsidRDefault="004C0B29" w:rsidP="00D16F1D">
            <w:pPr>
              <w:jc w:val="both"/>
            </w:pPr>
          </w:p>
        </w:tc>
        <w:tc>
          <w:tcPr>
            <w:tcW w:w="2109" w:type="dxa"/>
            <w:gridSpan w:val="5"/>
            <w:tcBorders>
              <w:top w:val="nil"/>
            </w:tcBorders>
          </w:tcPr>
          <w:p w14:paraId="76DDD9E3" w14:textId="03557028" w:rsidR="004C0B29" w:rsidRPr="0016131F" w:rsidRDefault="004C0B29" w:rsidP="00D16F1D">
            <w:pPr>
              <w:jc w:val="both"/>
            </w:pPr>
          </w:p>
        </w:tc>
        <w:tc>
          <w:tcPr>
            <w:tcW w:w="1972" w:type="dxa"/>
            <w:gridSpan w:val="3"/>
            <w:tcBorders>
              <w:top w:val="nil"/>
            </w:tcBorders>
          </w:tcPr>
          <w:p w14:paraId="37FCCC1B" w14:textId="77777777" w:rsidR="004C0B29" w:rsidRPr="0016131F" w:rsidRDefault="004C0B29" w:rsidP="00D16F1D">
            <w:pPr>
              <w:jc w:val="both"/>
            </w:pPr>
          </w:p>
        </w:tc>
      </w:tr>
      <w:tr w:rsidR="004C0B29" w14:paraId="6BB4332B" w14:textId="77777777" w:rsidTr="00D16F1D">
        <w:tc>
          <w:tcPr>
            <w:tcW w:w="9859" w:type="dxa"/>
            <w:gridSpan w:val="15"/>
            <w:shd w:val="clear" w:color="auto" w:fill="F7CAAC"/>
          </w:tcPr>
          <w:p w14:paraId="3DE094AB" w14:textId="77777777" w:rsidR="004C0B29" w:rsidRDefault="004C0B29" w:rsidP="00D16F1D">
            <w:pPr>
              <w:jc w:val="both"/>
            </w:pPr>
            <w:r>
              <w:rPr>
                <w:b/>
              </w:rPr>
              <w:t xml:space="preserve">Údaje o vzdělání na VŠ </w:t>
            </w:r>
          </w:p>
        </w:tc>
      </w:tr>
      <w:tr w:rsidR="004C0B29" w14:paraId="790640EA" w14:textId="77777777" w:rsidTr="00E153D9">
        <w:trPr>
          <w:trHeight w:val="234"/>
        </w:trPr>
        <w:tc>
          <w:tcPr>
            <w:tcW w:w="9859" w:type="dxa"/>
            <w:gridSpan w:val="15"/>
          </w:tcPr>
          <w:p w14:paraId="7B1BEAA9" w14:textId="77777777" w:rsidR="004C0B29" w:rsidRDefault="004C0B29" w:rsidP="00D16F1D">
            <w:pPr>
              <w:jc w:val="both"/>
              <w:rPr>
                <w:b/>
              </w:rPr>
            </w:pPr>
            <w:r w:rsidRPr="002D15F2">
              <w:rPr>
                <w:kern w:val="1"/>
              </w:rPr>
              <w:t>2002: UTB Zlín, FT, SP</w:t>
            </w:r>
            <w:r w:rsidRPr="002D15F2">
              <w:rPr>
                <w:rFonts w:eastAsia="Calibri"/>
                <w:kern w:val="1"/>
              </w:rPr>
              <w:t xml:space="preserve"> Chemie a technologie materiálů,</w:t>
            </w:r>
            <w:r>
              <w:rPr>
                <w:kern w:val="1"/>
              </w:rPr>
              <w:t xml:space="preserve"> </w:t>
            </w:r>
            <w:r w:rsidRPr="002D15F2">
              <w:rPr>
                <w:kern w:val="1"/>
              </w:rPr>
              <w:t>obor Technologie makromolekulárních látek, Ph.D.</w:t>
            </w:r>
          </w:p>
        </w:tc>
      </w:tr>
      <w:tr w:rsidR="004C0B29" w14:paraId="7F3F6D1F" w14:textId="77777777" w:rsidTr="00D16F1D">
        <w:tc>
          <w:tcPr>
            <w:tcW w:w="9859" w:type="dxa"/>
            <w:gridSpan w:val="15"/>
            <w:shd w:val="clear" w:color="auto" w:fill="F7CAAC"/>
          </w:tcPr>
          <w:p w14:paraId="7FF54405" w14:textId="77777777" w:rsidR="004C0B29" w:rsidRDefault="004C0B29" w:rsidP="00D16F1D">
            <w:pPr>
              <w:jc w:val="both"/>
              <w:rPr>
                <w:b/>
              </w:rPr>
            </w:pPr>
            <w:r>
              <w:rPr>
                <w:b/>
              </w:rPr>
              <w:t>Údaje o odborném působení od absolvování VŠ</w:t>
            </w:r>
          </w:p>
        </w:tc>
      </w:tr>
      <w:tr w:rsidR="00D64976" w:rsidRPr="009B6AE3" w14:paraId="0009DECF" w14:textId="77777777" w:rsidTr="00E153D9">
        <w:trPr>
          <w:trHeight w:val="454"/>
        </w:trPr>
        <w:tc>
          <w:tcPr>
            <w:tcW w:w="9859" w:type="dxa"/>
            <w:gridSpan w:val="15"/>
          </w:tcPr>
          <w:p w14:paraId="387E2C15" w14:textId="77777777" w:rsidR="00D64976" w:rsidRPr="002D15F2" w:rsidRDefault="00D64976" w:rsidP="00D64976">
            <w:pPr>
              <w:suppressAutoHyphens/>
              <w:jc w:val="both"/>
              <w:rPr>
                <w:kern w:val="1"/>
              </w:rPr>
            </w:pPr>
            <w:r w:rsidRPr="002D15F2">
              <w:rPr>
                <w:kern w:val="1"/>
              </w:rPr>
              <w:t>2002</w:t>
            </w:r>
            <w:r>
              <w:rPr>
                <w:kern w:val="1"/>
              </w:rPr>
              <w:t>-</w:t>
            </w:r>
            <w:r w:rsidRPr="002D15F2">
              <w:rPr>
                <w:kern w:val="1"/>
              </w:rPr>
              <w:t>dosud: UTB Zlín,</w:t>
            </w:r>
            <w:r>
              <w:rPr>
                <w:kern w:val="1"/>
              </w:rPr>
              <w:t xml:space="preserve"> FT,</w:t>
            </w:r>
            <w:r w:rsidRPr="002D15F2">
              <w:rPr>
                <w:kern w:val="1"/>
              </w:rPr>
              <w:t xml:space="preserve"> Ústav</w:t>
            </w:r>
            <w:r>
              <w:rPr>
                <w:kern w:val="1"/>
              </w:rPr>
              <w:t xml:space="preserve"> </w:t>
            </w:r>
            <w:r w:rsidRPr="002D15F2">
              <w:rPr>
                <w:kern w:val="1"/>
              </w:rPr>
              <w:t>technologie tuků, tenzidů a kosmetiky, odborn</w:t>
            </w:r>
            <w:r>
              <w:rPr>
                <w:kern w:val="1"/>
              </w:rPr>
              <w:t>ý</w:t>
            </w:r>
            <w:r w:rsidRPr="002D15F2">
              <w:rPr>
                <w:kern w:val="1"/>
              </w:rPr>
              <w:t xml:space="preserve"> asistent</w:t>
            </w:r>
          </w:p>
          <w:p w14:paraId="1EBE27CE" w14:textId="5B6DF3AD" w:rsidR="00D64976" w:rsidRPr="009B6AE3" w:rsidRDefault="00D64976" w:rsidP="00D64976">
            <w:pPr>
              <w:jc w:val="both"/>
              <w:rPr>
                <w:color w:val="FF0000"/>
              </w:rPr>
            </w:pPr>
            <w:r w:rsidRPr="002D15F2">
              <w:rPr>
                <w:kern w:val="1"/>
              </w:rPr>
              <w:t>2013</w:t>
            </w:r>
            <w:r>
              <w:rPr>
                <w:kern w:val="1"/>
              </w:rPr>
              <w:t>-</w:t>
            </w:r>
            <w:r w:rsidRPr="002D15F2">
              <w:rPr>
                <w:kern w:val="1"/>
              </w:rPr>
              <w:t xml:space="preserve">2016: </w:t>
            </w:r>
            <w:r>
              <w:rPr>
                <w:kern w:val="1"/>
              </w:rPr>
              <w:t xml:space="preserve">UTB Zlín, FT, </w:t>
            </w:r>
            <w:r w:rsidRPr="002D15F2">
              <w:rPr>
                <w:kern w:val="1"/>
              </w:rPr>
              <w:t>Ústav technologie tuků, tenzidů a kosmetiky</w:t>
            </w:r>
            <w:r>
              <w:rPr>
                <w:kern w:val="1"/>
              </w:rPr>
              <w:t>, ředitelka ústavu</w:t>
            </w:r>
          </w:p>
        </w:tc>
      </w:tr>
      <w:tr w:rsidR="00D64976" w14:paraId="69E125D0" w14:textId="77777777" w:rsidTr="00D16F1D">
        <w:trPr>
          <w:trHeight w:val="250"/>
        </w:trPr>
        <w:tc>
          <w:tcPr>
            <w:tcW w:w="9859" w:type="dxa"/>
            <w:gridSpan w:val="15"/>
            <w:shd w:val="clear" w:color="auto" w:fill="F7CAAC"/>
          </w:tcPr>
          <w:p w14:paraId="15B55DEE" w14:textId="77777777" w:rsidR="00D64976" w:rsidRDefault="00D64976" w:rsidP="00D64976">
            <w:pPr>
              <w:jc w:val="both"/>
            </w:pPr>
            <w:r>
              <w:rPr>
                <w:b/>
              </w:rPr>
              <w:t>Zkušenosti s vedením kvalifikačních a rigorózních prací</w:t>
            </w:r>
          </w:p>
        </w:tc>
      </w:tr>
      <w:tr w:rsidR="00D64976" w14:paraId="77E86886" w14:textId="77777777" w:rsidTr="00E153D9">
        <w:trPr>
          <w:trHeight w:val="436"/>
        </w:trPr>
        <w:tc>
          <w:tcPr>
            <w:tcW w:w="9859" w:type="dxa"/>
            <w:gridSpan w:val="15"/>
          </w:tcPr>
          <w:p w14:paraId="75402115" w14:textId="465A43F8" w:rsidR="00D64976" w:rsidRPr="00C77801" w:rsidRDefault="00D64976" w:rsidP="00D64976">
            <w:pPr>
              <w:jc w:val="both"/>
              <w:rPr>
                <w:rFonts w:eastAsia="Calibri"/>
              </w:rPr>
            </w:pPr>
            <w:r w:rsidRPr="00C77801">
              <w:rPr>
                <w:rFonts w:eastAsia="Calibri"/>
              </w:rPr>
              <w:t xml:space="preserve">Bakalářské práce: </w:t>
            </w:r>
            <w:r>
              <w:rPr>
                <w:rFonts w:eastAsia="Calibri"/>
              </w:rPr>
              <w:t>18</w:t>
            </w:r>
          </w:p>
          <w:p w14:paraId="75F5F5EC" w14:textId="43C1EFEA" w:rsidR="00D64976" w:rsidRDefault="00D64976" w:rsidP="00D64976">
            <w:pPr>
              <w:jc w:val="both"/>
            </w:pPr>
            <w:r w:rsidRPr="00C77801">
              <w:rPr>
                <w:rFonts w:eastAsia="Calibri"/>
              </w:rPr>
              <w:t xml:space="preserve">Diplomové práce: </w:t>
            </w:r>
            <w:r>
              <w:rPr>
                <w:rFonts w:eastAsia="Calibri"/>
              </w:rPr>
              <w:t>11</w:t>
            </w:r>
          </w:p>
        </w:tc>
      </w:tr>
      <w:tr w:rsidR="00D64976" w14:paraId="3962B4CA" w14:textId="77777777" w:rsidTr="00D16F1D">
        <w:trPr>
          <w:cantSplit/>
        </w:trPr>
        <w:tc>
          <w:tcPr>
            <w:tcW w:w="3347" w:type="dxa"/>
            <w:gridSpan w:val="3"/>
            <w:tcBorders>
              <w:top w:val="single" w:sz="12" w:space="0" w:color="auto"/>
            </w:tcBorders>
            <w:shd w:val="clear" w:color="auto" w:fill="F7CAAC"/>
          </w:tcPr>
          <w:p w14:paraId="29FEDE62" w14:textId="77777777" w:rsidR="00D64976" w:rsidRDefault="00D64976" w:rsidP="00D64976">
            <w:pPr>
              <w:jc w:val="both"/>
            </w:pPr>
            <w:r>
              <w:rPr>
                <w:b/>
              </w:rPr>
              <w:t xml:space="preserve">Obor habilitačního řízení </w:t>
            </w:r>
          </w:p>
        </w:tc>
        <w:tc>
          <w:tcPr>
            <w:tcW w:w="2245" w:type="dxa"/>
            <w:gridSpan w:val="3"/>
            <w:tcBorders>
              <w:top w:val="single" w:sz="12" w:space="0" w:color="auto"/>
            </w:tcBorders>
            <w:shd w:val="clear" w:color="auto" w:fill="F7CAAC"/>
          </w:tcPr>
          <w:p w14:paraId="31A61943" w14:textId="77777777" w:rsidR="00D64976" w:rsidRDefault="00D64976" w:rsidP="00D64976">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4C23FA01" w14:textId="77777777" w:rsidR="00D64976" w:rsidRDefault="00D64976" w:rsidP="00D64976">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1B3AC9F6" w14:textId="77777777" w:rsidR="00D64976" w:rsidRDefault="00D64976" w:rsidP="00D64976">
            <w:pPr>
              <w:jc w:val="both"/>
              <w:rPr>
                <w:b/>
              </w:rPr>
            </w:pPr>
            <w:r>
              <w:rPr>
                <w:b/>
              </w:rPr>
              <w:t>Ohlasy publikací</w:t>
            </w:r>
          </w:p>
        </w:tc>
      </w:tr>
      <w:tr w:rsidR="00D64976" w14:paraId="178E195E" w14:textId="77777777" w:rsidTr="00D16F1D">
        <w:trPr>
          <w:cantSplit/>
        </w:trPr>
        <w:tc>
          <w:tcPr>
            <w:tcW w:w="3347" w:type="dxa"/>
            <w:gridSpan w:val="3"/>
          </w:tcPr>
          <w:p w14:paraId="1ABE7BBB" w14:textId="77777777" w:rsidR="00D64976" w:rsidRDefault="00D64976" w:rsidP="00D64976">
            <w:pPr>
              <w:jc w:val="both"/>
            </w:pPr>
          </w:p>
        </w:tc>
        <w:tc>
          <w:tcPr>
            <w:tcW w:w="2245" w:type="dxa"/>
            <w:gridSpan w:val="3"/>
          </w:tcPr>
          <w:p w14:paraId="189D8050" w14:textId="77777777" w:rsidR="00D64976" w:rsidRDefault="00D64976" w:rsidP="00D64976">
            <w:pPr>
              <w:jc w:val="both"/>
            </w:pPr>
          </w:p>
        </w:tc>
        <w:tc>
          <w:tcPr>
            <w:tcW w:w="2248" w:type="dxa"/>
            <w:gridSpan w:val="5"/>
            <w:tcBorders>
              <w:right w:val="single" w:sz="12" w:space="0" w:color="auto"/>
            </w:tcBorders>
          </w:tcPr>
          <w:p w14:paraId="6D504C8F" w14:textId="77777777" w:rsidR="00D64976" w:rsidRDefault="00D64976" w:rsidP="00D64976">
            <w:pPr>
              <w:jc w:val="both"/>
            </w:pPr>
          </w:p>
        </w:tc>
        <w:tc>
          <w:tcPr>
            <w:tcW w:w="632" w:type="dxa"/>
            <w:gridSpan w:val="2"/>
            <w:tcBorders>
              <w:left w:val="single" w:sz="12" w:space="0" w:color="auto"/>
            </w:tcBorders>
            <w:shd w:val="clear" w:color="auto" w:fill="F7CAAC"/>
          </w:tcPr>
          <w:p w14:paraId="3C95FF70" w14:textId="77777777" w:rsidR="00D64976" w:rsidRPr="00F20AEF" w:rsidRDefault="00D64976" w:rsidP="00D64976">
            <w:pPr>
              <w:jc w:val="both"/>
            </w:pPr>
            <w:r w:rsidRPr="00F20AEF">
              <w:rPr>
                <w:b/>
              </w:rPr>
              <w:t>WoS</w:t>
            </w:r>
          </w:p>
        </w:tc>
        <w:tc>
          <w:tcPr>
            <w:tcW w:w="693" w:type="dxa"/>
            <w:shd w:val="clear" w:color="auto" w:fill="F7CAAC"/>
          </w:tcPr>
          <w:p w14:paraId="61753E55" w14:textId="77777777" w:rsidR="00D64976" w:rsidRPr="00F20AEF" w:rsidRDefault="00D64976" w:rsidP="00D64976">
            <w:pPr>
              <w:jc w:val="both"/>
              <w:rPr>
                <w:sz w:val="18"/>
              </w:rPr>
            </w:pPr>
            <w:r w:rsidRPr="00F20AEF">
              <w:rPr>
                <w:b/>
                <w:sz w:val="18"/>
              </w:rPr>
              <w:t>Scopus</w:t>
            </w:r>
          </w:p>
        </w:tc>
        <w:tc>
          <w:tcPr>
            <w:tcW w:w="694" w:type="dxa"/>
            <w:shd w:val="clear" w:color="auto" w:fill="F7CAAC"/>
          </w:tcPr>
          <w:p w14:paraId="69E52A21" w14:textId="77777777" w:rsidR="00D64976" w:rsidRDefault="00D64976" w:rsidP="00D64976">
            <w:pPr>
              <w:jc w:val="both"/>
            </w:pPr>
            <w:r>
              <w:rPr>
                <w:b/>
                <w:sz w:val="18"/>
              </w:rPr>
              <w:t>ostatní</w:t>
            </w:r>
          </w:p>
        </w:tc>
      </w:tr>
      <w:tr w:rsidR="00D64976" w14:paraId="3D879282" w14:textId="77777777" w:rsidTr="00D16F1D">
        <w:trPr>
          <w:cantSplit/>
          <w:trHeight w:val="70"/>
        </w:trPr>
        <w:tc>
          <w:tcPr>
            <w:tcW w:w="3347" w:type="dxa"/>
            <w:gridSpan w:val="3"/>
            <w:shd w:val="clear" w:color="auto" w:fill="F7CAAC"/>
          </w:tcPr>
          <w:p w14:paraId="416FFBC6" w14:textId="77777777" w:rsidR="00D64976" w:rsidRDefault="00D64976" w:rsidP="00D64976">
            <w:pPr>
              <w:jc w:val="both"/>
            </w:pPr>
            <w:r>
              <w:rPr>
                <w:b/>
              </w:rPr>
              <w:t>Obor jmenovacího řízení</w:t>
            </w:r>
          </w:p>
        </w:tc>
        <w:tc>
          <w:tcPr>
            <w:tcW w:w="2245" w:type="dxa"/>
            <w:gridSpan w:val="3"/>
            <w:shd w:val="clear" w:color="auto" w:fill="F7CAAC"/>
          </w:tcPr>
          <w:p w14:paraId="001A9F7E" w14:textId="77777777" w:rsidR="00D64976" w:rsidRDefault="00D64976" w:rsidP="00D64976">
            <w:pPr>
              <w:jc w:val="both"/>
            </w:pPr>
            <w:r>
              <w:rPr>
                <w:b/>
              </w:rPr>
              <w:t>Rok udělení hodnosti</w:t>
            </w:r>
          </w:p>
        </w:tc>
        <w:tc>
          <w:tcPr>
            <w:tcW w:w="2248" w:type="dxa"/>
            <w:gridSpan w:val="5"/>
            <w:tcBorders>
              <w:right w:val="single" w:sz="12" w:space="0" w:color="auto"/>
            </w:tcBorders>
            <w:shd w:val="clear" w:color="auto" w:fill="F7CAAC"/>
          </w:tcPr>
          <w:p w14:paraId="18655FF8" w14:textId="77777777" w:rsidR="00D64976" w:rsidRDefault="00D64976" w:rsidP="00D64976">
            <w:pPr>
              <w:jc w:val="both"/>
            </w:pPr>
            <w:r>
              <w:rPr>
                <w:b/>
              </w:rPr>
              <w:t>Řízení konáno na VŠ</w:t>
            </w:r>
          </w:p>
        </w:tc>
        <w:tc>
          <w:tcPr>
            <w:tcW w:w="632" w:type="dxa"/>
            <w:gridSpan w:val="2"/>
            <w:tcBorders>
              <w:left w:val="single" w:sz="12" w:space="0" w:color="auto"/>
            </w:tcBorders>
          </w:tcPr>
          <w:p w14:paraId="041F739B" w14:textId="77777777" w:rsidR="00D64976" w:rsidRPr="00F20AEF" w:rsidRDefault="00D64976" w:rsidP="00D64976">
            <w:pPr>
              <w:jc w:val="both"/>
              <w:rPr>
                <w:b/>
              </w:rPr>
            </w:pPr>
            <w:r>
              <w:rPr>
                <w:b/>
              </w:rPr>
              <w:t>1</w:t>
            </w:r>
          </w:p>
        </w:tc>
        <w:tc>
          <w:tcPr>
            <w:tcW w:w="693" w:type="dxa"/>
          </w:tcPr>
          <w:p w14:paraId="45A2C03B" w14:textId="77777777" w:rsidR="00D64976" w:rsidRPr="00F20AEF" w:rsidRDefault="00D64976" w:rsidP="00D64976">
            <w:pPr>
              <w:jc w:val="both"/>
              <w:rPr>
                <w:b/>
              </w:rPr>
            </w:pPr>
            <w:r>
              <w:rPr>
                <w:b/>
              </w:rPr>
              <w:t>36</w:t>
            </w:r>
          </w:p>
        </w:tc>
        <w:tc>
          <w:tcPr>
            <w:tcW w:w="694" w:type="dxa"/>
          </w:tcPr>
          <w:p w14:paraId="0FB568F1" w14:textId="7D3B9EAF" w:rsidR="00D64976" w:rsidRDefault="00425D58" w:rsidP="00D64976">
            <w:pPr>
              <w:jc w:val="both"/>
              <w:rPr>
                <w:b/>
              </w:rPr>
            </w:pPr>
            <w:r>
              <w:rPr>
                <w:b/>
              </w:rPr>
              <w:t>neev.</w:t>
            </w:r>
          </w:p>
        </w:tc>
      </w:tr>
      <w:tr w:rsidR="00D64976" w14:paraId="1AFC5C92" w14:textId="77777777" w:rsidTr="00D16F1D">
        <w:trPr>
          <w:trHeight w:val="205"/>
        </w:trPr>
        <w:tc>
          <w:tcPr>
            <w:tcW w:w="3347" w:type="dxa"/>
            <w:gridSpan w:val="3"/>
          </w:tcPr>
          <w:p w14:paraId="150C5E78" w14:textId="77777777" w:rsidR="00D64976" w:rsidRDefault="00D64976" w:rsidP="00D64976">
            <w:pPr>
              <w:jc w:val="both"/>
            </w:pPr>
          </w:p>
        </w:tc>
        <w:tc>
          <w:tcPr>
            <w:tcW w:w="2245" w:type="dxa"/>
            <w:gridSpan w:val="3"/>
          </w:tcPr>
          <w:p w14:paraId="1690E1E3" w14:textId="77777777" w:rsidR="00D64976" w:rsidRDefault="00D64976" w:rsidP="00D64976">
            <w:pPr>
              <w:jc w:val="both"/>
            </w:pPr>
          </w:p>
        </w:tc>
        <w:tc>
          <w:tcPr>
            <w:tcW w:w="2248" w:type="dxa"/>
            <w:gridSpan w:val="5"/>
            <w:tcBorders>
              <w:right w:val="single" w:sz="12" w:space="0" w:color="auto"/>
            </w:tcBorders>
          </w:tcPr>
          <w:p w14:paraId="4F366F18" w14:textId="77777777" w:rsidR="00D64976" w:rsidRDefault="00D64976" w:rsidP="00D64976">
            <w:pPr>
              <w:jc w:val="both"/>
            </w:pPr>
          </w:p>
        </w:tc>
        <w:tc>
          <w:tcPr>
            <w:tcW w:w="1325" w:type="dxa"/>
            <w:gridSpan w:val="3"/>
            <w:tcBorders>
              <w:left w:val="single" w:sz="12" w:space="0" w:color="auto"/>
            </w:tcBorders>
            <w:shd w:val="clear" w:color="auto" w:fill="FBD4B4"/>
            <w:vAlign w:val="center"/>
          </w:tcPr>
          <w:p w14:paraId="7650DD4F" w14:textId="77777777" w:rsidR="00D64976" w:rsidRPr="00F20AEF" w:rsidRDefault="00D64976" w:rsidP="00D64976">
            <w:pPr>
              <w:jc w:val="both"/>
              <w:rPr>
                <w:b/>
                <w:sz w:val="18"/>
              </w:rPr>
            </w:pPr>
            <w:r w:rsidRPr="00F20AEF">
              <w:rPr>
                <w:b/>
                <w:sz w:val="18"/>
              </w:rPr>
              <w:t>H-index WoS/Scopus</w:t>
            </w:r>
          </w:p>
        </w:tc>
        <w:tc>
          <w:tcPr>
            <w:tcW w:w="694" w:type="dxa"/>
            <w:vAlign w:val="center"/>
          </w:tcPr>
          <w:p w14:paraId="174707A1" w14:textId="77777777" w:rsidR="00D64976" w:rsidRDefault="00D64976" w:rsidP="00D64976">
            <w:pPr>
              <w:rPr>
                <w:b/>
              </w:rPr>
            </w:pPr>
            <w:r>
              <w:rPr>
                <w:b/>
              </w:rPr>
              <w:t xml:space="preserve">    /</w:t>
            </w:r>
          </w:p>
        </w:tc>
      </w:tr>
      <w:tr w:rsidR="00D64976" w14:paraId="3C933B4F" w14:textId="77777777" w:rsidTr="00D16F1D">
        <w:tc>
          <w:tcPr>
            <w:tcW w:w="9859" w:type="dxa"/>
            <w:gridSpan w:val="15"/>
            <w:shd w:val="clear" w:color="auto" w:fill="F7CAAC"/>
          </w:tcPr>
          <w:p w14:paraId="5E77FF8A" w14:textId="77777777" w:rsidR="00D64976" w:rsidRDefault="00D64976" w:rsidP="00D64976">
            <w:pPr>
              <w:jc w:val="both"/>
              <w:rPr>
                <w:b/>
              </w:rPr>
            </w:pPr>
            <w:r>
              <w:rPr>
                <w:b/>
              </w:rPr>
              <w:t xml:space="preserve">Přehled o nejvýznamnější publikační a další tvůrčí činnosti nebo další profesní činnosti u odborníků z praxe vztahující se k zabezpečovaným předmětům </w:t>
            </w:r>
          </w:p>
        </w:tc>
      </w:tr>
      <w:tr w:rsidR="00D64976" w14:paraId="3E6D994D" w14:textId="77777777" w:rsidTr="00D16F1D">
        <w:trPr>
          <w:trHeight w:val="552"/>
        </w:trPr>
        <w:tc>
          <w:tcPr>
            <w:tcW w:w="9859" w:type="dxa"/>
            <w:gridSpan w:val="15"/>
          </w:tcPr>
          <w:p w14:paraId="0FEBA264" w14:textId="77777777" w:rsidR="00521C1F" w:rsidRDefault="00521C1F" w:rsidP="00521C1F">
            <w:r w:rsidRPr="00C06211">
              <w:rPr>
                <w:caps/>
              </w:rPr>
              <w:t>Barešová</w:t>
            </w:r>
            <w:r>
              <w:rPr>
                <w:caps/>
              </w:rPr>
              <w:t>,</w:t>
            </w:r>
            <w:r w:rsidRPr="00C06211">
              <w:t xml:space="preserve"> P</w:t>
            </w:r>
            <w:r>
              <w:t>.,</w:t>
            </w:r>
            <w:r w:rsidRPr="00C06211">
              <w:t xml:space="preserve"> U</w:t>
            </w:r>
            <w:r>
              <w:t>RBÁNEK,</w:t>
            </w:r>
            <w:r w:rsidRPr="00C06211">
              <w:t xml:space="preserve"> T</w:t>
            </w:r>
            <w:r>
              <w:t>.,</w:t>
            </w:r>
            <w:r w:rsidRPr="00C06211">
              <w:t xml:space="preserve"> K</w:t>
            </w:r>
            <w:r>
              <w:t>RÁTKÝ, P.,</w:t>
            </w:r>
            <w:r w:rsidRPr="00C06211">
              <w:t xml:space="preserve"> O</w:t>
            </w:r>
            <w:r>
              <w:t>HAREK,</w:t>
            </w:r>
            <w:r w:rsidRPr="00C06211">
              <w:t xml:space="preserve"> B</w:t>
            </w:r>
            <w:r>
              <w:t>.,</w:t>
            </w:r>
            <w:r w:rsidRPr="00C06211">
              <w:t xml:space="preserve"> Č</w:t>
            </w:r>
            <w:r>
              <w:t>ERNEKOVÁ,</w:t>
            </w:r>
            <w:r w:rsidRPr="00C06211">
              <w:t xml:space="preserve"> M</w:t>
            </w:r>
            <w:r>
              <w:t>.,</w:t>
            </w:r>
            <w:r w:rsidRPr="00C06211">
              <w:t xml:space="preserve"> B</w:t>
            </w:r>
            <w:r>
              <w:t>AĎUROVÁ, J.,</w:t>
            </w:r>
            <w:r w:rsidRPr="00C06211">
              <w:t xml:space="preserve"> A</w:t>
            </w:r>
            <w:r>
              <w:t xml:space="preserve">SABUWA, </w:t>
            </w:r>
            <w:r w:rsidRPr="00C06211">
              <w:t>N</w:t>
            </w:r>
            <w:r>
              <w:t>.</w:t>
            </w:r>
            <w:r w:rsidRPr="00C06211">
              <w:t xml:space="preserve"> F</w:t>
            </w:r>
            <w:r>
              <w:t>.,</w:t>
            </w:r>
            <w:r w:rsidRPr="00C06211">
              <w:t xml:space="preserve"> S</w:t>
            </w:r>
            <w:r>
              <w:t>ÁHA,</w:t>
            </w:r>
            <w:r w:rsidRPr="00C06211">
              <w:t xml:space="preserve"> T</w:t>
            </w:r>
            <w:r>
              <w:t xml:space="preserve">.: </w:t>
            </w:r>
            <w:r w:rsidRPr="003B419B">
              <w:t>A Population Study of Foot Size of Children as an Important Parameter for Foot Health: A Randomized Cross-Sectional Analysis.</w:t>
            </w:r>
            <w:r>
              <w:t xml:space="preserve"> </w:t>
            </w:r>
            <w:r w:rsidRPr="006732FE">
              <w:t>Internat</w:t>
            </w:r>
            <w:r>
              <w:t>ional Journal of Foot and Ankle. 2021 (</w:t>
            </w:r>
            <w:r w:rsidRPr="006732FE">
              <w:t>5</w:t>
            </w:r>
            <w:r>
              <w:t xml:space="preserve">). ISSN </w:t>
            </w:r>
            <w:r w:rsidRPr="006732FE">
              <w:t>2643-3885</w:t>
            </w:r>
          </w:p>
          <w:p w14:paraId="5DC194E4" w14:textId="77777777" w:rsidR="00521C1F" w:rsidRDefault="00521C1F" w:rsidP="00521C1F">
            <w:r w:rsidRPr="003B17ED">
              <w:t>Č</w:t>
            </w:r>
            <w:r>
              <w:t>ERNEKOVÁ,</w:t>
            </w:r>
            <w:r w:rsidRPr="003B17ED">
              <w:t xml:space="preserve"> M</w:t>
            </w:r>
            <w:r>
              <w:t xml:space="preserve">., </w:t>
            </w:r>
            <w:r w:rsidRPr="003B17ED">
              <w:t>O</w:t>
            </w:r>
            <w:r>
              <w:t xml:space="preserve">HAREK BAHULOVÁ, </w:t>
            </w:r>
            <w:r w:rsidRPr="003B17ED">
              <w:t>Z</w:t>
            </w:r>
            <w:r>
              <w:t>.,</w:t>
            </w:r>
            <w:r w:rsidRPr="003B17ED">
              <w:t xml:space="preserve"> M</w:t>
            </w:r>
            <w:r>
              <w:t>OČIČKA,</w:t>
            </w:r>
            <w:r w:rsidRPr="003B17ED">
              <w:t xml:space="preserve"> F</w:t>
            </w:r>
            <w:r>
              <w:t xml:space="preserve">.: </w:t>
            </w:r>
            <w:r w:rsidRPr="000273C5">
              <w:t>Volleyballs</w:t>
            </w:r>
            <w:r>
              <w:t xml:space="preserve">. </w:t>
            </w:r>
            <w:r w:rsidRPr="000273C5">
              <w:t>Průmyslový vzor</w:t>
            </w:r>
            <w:r>
              <w:t xml:space="preserve"> </w:t>
            </w:r>
            <w:r w:rsidRPr="000273C5">
              <w:t>008330757-0001</w:t>
            </w:r>
            <w:r>
              <w:t>, 2020</w:t>
            </w:r>
          </w:p>
          <w:p w14:paraId="6679E25E" w14:textId="77777777" w:rsidR="00521C1F" w:rsidRDefault="00521C1F" w:rsidP="00521C1F">
            <w:r w:rsidRPr="003B17ED">
              <w:t>Č</w:t>
            </w:r>
            <w:r>
              <w:t>ERNEKOVÁ,</w:t>
            </w:r>
            <w:r w:rsidRPr="003B17ED">
              <w:t xml:space="preserve"> M</w:t>
            </w:r>
            <w:r>
              <w:t xml:space="preserve">., </w:t>
            </w:r>
            <w:r w:rsidRPr="003B17ED">
              <w:t>O</w:t>
            </w:r>
            <w:r>
              <w:t xml:space="preserve">HAREK BAHULOVÁ, </w:t>
            </w:r>
            <w:r w:rsidRPr="003B17ED">
              <w:t>Z</w:t>
            </w:r>
            <w:r>
              <w:t>.,</w:t>
            </w:r>
            <w:r w:rsidRPr="003B17ED">
              <w:t xml:space="preserve"> M</w:t>
            </w:r>
            <w:r>
              <w:t>OČIČKA,</w:t>
            </w:r>
            <w:r w:rsidRPr="003B17ED">
              <w:t xml:space="preserve"> F</w:t>
            </w:r>
            <w:r>
              <w:t xml:space="preserve">.: </w:t>
            </w:r>
            <w:r w:rsidRPr="00E07BDF">
              <w:t>Designový návrh volejbalového míče</w:t>
            </w:r>
            <w:r>
              <w:t xml:space="preserve">. </w:t>
            </w:r>
            <w:r w:rsidRPr="00E07BDF">
              <w:tab/>
              <w:t>Funkční vzorek</w:t>
            </w:r>
            <w:r>
              <w:t xml:space="preserve"> </w:t>
            </w:r>
            <w:r w:rsidRPr="00E07BDF">
              <w:t>13/2020</w:t>
            </w:r>
            <w:r>
              <w:t>, 2020</w:t>
            </w:r>
          </w:p>
          <w:p w14:paraId="166BBE3B" w14:textId="56E383B9" w:rsidR="00D64976" w:rsidRPr="0025368B" w:rsidRDefault="00521C1F" w:rsidP="00037E29">
            <w:r w:rsidRPr="006732FE">
              <w:rPr>
                <w:caps/>
              </w:rPr>
              <w:t>Pata</w:t>
            </w:r>
            <w:r>
              <w:rPr>
                <w:caps/>
              </w:rPr>
              <w:t>,</w:t>
            </w:r>
            <w:r w:rsidRPr="006732FE">
              <w:rPr>
                <w:caps/>
              </w:rPr>
              <w:t xml:space="preserve"> V</w:t>
            </w:r>
            <w:r>
              <w:rPr>
                <w:caps/>
              </w:rPr>
              <w:t>.,</w:t>
            </w:r>
            <w:r w:rsidRPr="006732FE">
              <w:rPr>
                <w:caps/>
              </w:rPr>
              <w:t xml:space="preserve"> Šuba</w:t>
            </w:r>
            <w:r>
              <w:rPr>
                <w:caps/>
              </w:rPr>
              <w:t>,</w:t>
            </w:r>
            <w:r w:rsidRPr="006732FE">
              <w:rPr>
                <w:caps/>
              </w:rPr>
              <w:t xml:space="preserve"> O</w:t>
            </w:r>
            <w:r>
              <w:rPr>
                <w:caps/>
              </w:rPr>
              <w:t>.,</w:t>
            </w:r>
            <w:r w:rsidRPr="006732FE">
              <w:rPr>
                <w:caps/>
              </w:rPr>
              <w:t xml:space="preserve"> Sýkorová</w:t>
            </w:r>
            <w:r>
              <w:rPr>
                <w:caps/>
              </w:rPr>
              <w:t>,</w:t>
            </w:r>
            <w:r w:rsidRPr="006732FE">
              <w:rPr>
                <w:caps/>
              </w:rPr>
              <w:t xml:space="preserve"> </w:t>
            </w:r>
            <w:r>
              <w:rPr>
                <w:caps/>
              </w:rPr>
              <w:t>L.,</w:t>
            </w:r>
            <w:r w:rsidRPr="006732FE">
              <w:rPr>
                <w:caps/>
              </w:rPr>
              <w:t xml:space="preserve"> Kubišová</w:t>
            </w:r>
            <w:r>
              <w:rPr>
                <w:caps/>
              </w:rPr>
              <w:t>,</w:t>
            </w:r>
            <w:r w:rsidRPr="006732FE">
              <w:rPr>
                <w:caps/>
              </w:rPr>
              <w:t xml:space="preserve"> M</w:t>
            </w:r>
            <w:r>
              <w:rPr>
                <w:caps/>
              </w:rPr>
              <w:t>.,</w:t>
            </w:r>
            <w:r w:rsidRPr="006732FE">
              <w:rPr>
                <w:caps/>
              </w:rPr>
              <w:t xml:space="preserve"> Hýlová</w:t>
            </w:r>
            <w:r>
              <w:rPr>
                <w:caps/>
              </w:rPr>
              <w:t>,</w:t>
            </w:r>
            <w:r w:rsidRPr="006732FE">
              <w:rPr>
                <w:caps/>
              </w:rPr>
              <w:t xml:space="preserve"> L</w:t>
            </w:r>
            <w:r>
              <w:rPr>
                <w:caps/>
              </w:rPr>
              <w:t>.,</w:t>
            </w:r>
            <w:r w:rsidRPr="006732FE">
              <w:rPr>
                <w:caps/>
              </w:rPr>
              <w:t xml:space="preserve"> Černeková</w:t>
            </w:r>
            <w:r>
              <w:rPr>
                <w:caps/>
              </w:rPr>
              <w:t xml:space="preserve">, M. </w:t>
            </w:r>
            <w:r w:rsidRPr="003B17ED">
              <w:t>Evaluation of an efficient modulus in the biopolymer string tension</w:t>
            </w:r>
            <w:r>
              <w:rPr>
                <w:caps/>
              </w:rPr>
              <w:t xml:space="preserve">. </w:t>
            </w:r>
            <w:r w:rsidRPr="003B17ED">
              <w:t>Manufacturing Technology</w:t>
            </w:r>
            <w:r>
              <w:t xml:space="preserve"> 2018 (6), ISSN </w:t>
            </w:r>
            <w:r w:rsidRPr="003B17ED">
              <w:t>1213-2489</w:t>
            </w:r>
          </w:p>
        </w:tc>
      </w:tr>
      <w:tr w:rsidR="00D64976" w14:paraId="277CAC92" w14:textId="77777777" w:rsidTr="00D16F1D">
        <w:trPr>
          <w:trHeight w:val="218"/>
        </w:trPr>
        <w:tc>
          <w:tcPr>
            <w:tcW w:w="9859" w:type="dxa"/>
            <w:gridSpan w:val="15"/>
            <w:shd w:val="clear" w:color="auto" w:fill="F7CAAC"/>
          </w:tcPr>
          <w:p w14:paraId="0D9EFDD6" w14:textId="77777777" w:rsidR="00D64976" w:rsidRDefault="00D64976" w:rsidP="00D64976">
            <w:pPr>
              <w:rPr>
                <w:b/>
              </w:rPr>
            </w:pPr>
            <w:r>
              <w:rPr>
                <w:b/>
              </w:rPr>
              <w:t>Působení v zahraničí</w:t>
            </w:r>
          </w:p>
        </w:tc>
      </w:tr>
      <w:tr w:rsidR="00D64976" w14:paraId="7D13953F" w14:textId="77777777" w:rsidTr="00D16F1D">
        <w:trPr>
          <w:trHeight w:val="600"/>
        </w:trPr>
        <w:tc>
          <w:tcPr>
            <w:tcW w:w="9859" w:type="dxa"/>
            <w:gridSpan w:val="15"/>
          </w:tcPr>
          <w:p w14:paraId="74F52EDC" w14:textId="60DCE073" w:rsidR="00D64976" w:rsidRDefault="00D64976" w:rsidP="00D64976">
            <w:pPr>
              <w:rPr>
                <w:b/>
              </w:rPr>
            </w:pPr>
          </w:p>
        </w:tc>
      </w:tr>
      <w:tr w:rsidR="00D64976" w14:paraId="29C87528" w14:textId="77777777" w:rsidTr="00D16F1D">
        <w:trPr>
          <w:cantSplit/>
          <w:trHeight w:val="470"/>
        </w:trPr>
        <w:tc>
          <w:tcPr>
            <w:tcW w:w="2518" w:type="dxa"/>
            <w:shd w:val="clear" w:color="auto" w:fill="F7CAAC"/>
          </w:tcPr>
          <w:p w14:paraId="73517E4E" w14:textId="77777777" w:rsidR="00D64976" w:rsidRDefault="00D64976" w:rsidP="00D64976">
            <w:pPr>
              <w:jc w:val="both"/>
              <w:rPr>
                <w:b/>
              </w:rPr>
            </w:pPr>
            <w:r>
              <w:rPr>
                <w:b/>
              </w:rPr>
              <w:t xml:space="preserve">Podpis </w:t>
            </w:r>
          </w:p>
        </w:tc>
        <w:tc>
          <w:tcPr>
            <w:tcW w:w="4536" w:type="dxa"/>
            <w:gridSpan w:val="8"/>
          </w:tcPr>
          <w:p w14:paraId="1867703F" w14:textId="195C7047" w:rsidR="00D64976" w:rsidRDefault="00D64976" w:rsidP="00D64976">
            <w:pPr>
              <w:jc w:val="both"/>
            </w:pPr>
            <w:r>
              <w:t>Martina Černeková v. r.</w:t>
            </w:r>
          </w:p>
        </w:tc>
        <w:tc>
          <w:tcPr>
            <w:tcW w:w="786" w:type="dxa"/>
            <w:gridSpan w:val="2"/>
            <w:shd w:val="clear" w:color="auto" w:fill="F7CAAC"/>
          </w:tcPr>
          <w:p w14:paraId="5349E8BE" w14:textId="77777777" w:rsidR="00D64976" w:rsidRDefault="00D64976" w:rsidP="00D64976">
            <w:pPr>
              <w:jc w:val="both"/>
            </w:pPr>
            <w:r>
              <w:rPr>
                <w:b/>
              </w:rPr>
              <w:t>datum</w:t>
            </w:r>
          </w:p>
        </w:tc>
        <w:tc>
          <w:tcPr>
            <w:tcW w:w="2019" w:type="dxa"/>
            <w:gridSpan w:val="4"/>
          </w:tcPr>
          <w:p w14:paraId="5572A248" w14:textId="59D7B84C" w:rsidR="00D64976" w:rsidRDefault="00D64976" w:rsidP="00D64976">
            <w:pPr>
              <w:jc w:val="both"/>
            </w:pPr>
            <w:r>
              <w:t>12. 12. 2022</w:t>
            </w:r>
          </w:p>
        </w:tc>
      </w:tr>
    </w:tbl>
    <w:p w14:paraId="0A434093" w14:textId="77777777" w:rsidR="004C0B29" w:rsidRDefault="004C0B29" w:rsidP="004C0B29">
      <w:pPr>
        <w:jc w:val="both"/>
        <w:rPr>
          <w:b/>
          <w:color w:val="FF0000"/>
        </w:rPr>
      </w:pPr>
    </w:p>
    <w:p w14:paraId="40CA46BA" w14:textId="77777777" w:rsidR="004C0B29" w:rsidRDefault="004C0B29"/>
    <w:p w14:paraId="4F8B609A" w14:textId="77777777" w:rsidR="00E862BE" w:rsidRDefault="00E862BE">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802"/>
        <w:gridCol w:w="66"/>
        <w:gridCol w:w="709"/>
        <w:gridCol w:w="1634"/>
        <w:gridCol w:w="209"/>
        <w:gridCol w:w="172"/>
        <w:gridCol w:w="395"/>
        <w:gridCol w:w="73"/>
        <w:gridCol w:w="994"/>
        <w:gridCol w:w="709"/>
        <w:gridCol w:w="77"/>
        <w:gridCol w:w="47"/>
        <w:gridCol w:w="585"/>
        <w:gridCol w:w="693"/>
        <w:gridCol w:w="694"/>
      </w:tblGrid>
      <w:tr w:rsidR="00E862BE" w14:paraId="08015F9A" w14:textId="77777777" w:rsidTr="00E153D9">
        <w:tc>
          <w:tcPr>
            <w:tcW w:w="9859" w:type="dxa"/>
            <w:gridSpan w:val="15"/>
            <w:tcBorders>
              <w:bottom w:val="double" w:sz="4" w:space="0" w:color="auto"/>
            </w:tcBorders>
            <w:shd w:val="clear" w:color="auto" w:fill="BDD6EE"/>
          </w:tcPr>
          <w:p w14:paraId="3B09F4CE" w14:textId="75C988A0" w:rsidR="00E862BE" w:rsidRDefault="00E862BE" w:rsidP="00E862BE">
            <w:pPr>
              <w:jc w:val="both"/>
              <w:rPr>
                <w:b/>
                <w:sz w:val="28"/>
              </w:rPr>
            </w:pPr>
            <w:r>
              <w:rPr>
                <w:b/>
                <w:sz w:val="28"/>
              </w:rPr>
              <w:lastRenderedPageBreak/>
              <w:t>C-I – Personální zabezpečení</w:t>
            </w:r>
          </w:p>
        </w:tc>
      </w:tr>
      <w:tr w:rsidR="00E862BE" w14:paraId="0DD26AE4" w14:textId="77777777" w:rsidTr="00E153D9">
        <w:tc>
          <w:tcPr>
            <w:tcW w:w="2868" w:type="dxa"/>
            <w:gridSpan w:val="2"/>
            <w:tcBorders>
              <w:top w:val="double" w:sz="4" w:space="0" w:color="auto"/>
            </w:tcBorders>
            <w:shd w:val="clear" w:color="auto" w:fill="F7CAAC"/>
          </w:tcPr>
          <w:p w14:paraId="37BD457A" w14:textId="77777777" w:rsidR="00E862BE" w:rsidRDefault="00E862BE" w:rsidP="00E862BE">
            <w:pPr>
              <w:jc w:val="both"/>
              <w:rPr>
                <w:b/>
              </w:rPr>
            </w:pPr>
            <w:r>
              <w:rPr>
                <w:b/>
              </w:rPr>
              <w:t>Vysoká škola</w:t>
            </w:r>
          </w:p>
        </w:tc>
        <w:tc>
          <w:tcPr>
            <w:tcW w:w="6991" w:type="dxa"/>
            <w:gridSpan w:val="13"/>
          </w:tcPr>
          <w:p w14:paraId="731F2B70" w14:textId="77777777" w:rsidR="00E862BE" w:rsidRDefault="00E862BE" w:rsidP="00E862BE">
            <w:pPr>
              <w:jc w:val="both"/>
            </w:pPr>
            <w:r>
              <w:t>Univerzita Tomáše Bati ve Zlíně</w:t>
            </w:r>
          </w:p>
        </w:tc>
      </w:tr>
      <w:tr w:rsidR="00E862BE" w14:paraId="3F92550E" w14:textId="77777777" w:rsidTr="00E153D9">
        <w:tc>
          <w:tcPr>
            <w:tcW w:w="2868" w:type="dxa"/>
            <w:gridSpan w:val="2"/>
            <w:shd w:val="clear" w:color="auto" w:fill="F7CAAC"/>
          </w:tcPr>
          <w:p w14:paraId="5C5B6267" w14:textId="77777777" w:rsidR="00E862BE" w:rsidRDefault="00E862BE" w:rsidP="00E862BE">
            <w:pPr>
              <w:jc w:val="both"/>
              <w:rPr>
                <w:b/>
              </w:rPr>
            </w:pPr>
            <w:r>
              <w:rPr>
                <w:b/>
              </w:rPr>
              <w:t>Součást vysoké školy</w:t>
            </w:r>
          </w:p>
        </w:tc>
        <w:tc>
          <w:tcPr>
            <w:tcW w:w="6991" w:type="dxa"/>
            <w:gridSpan w:val="13"/>
          </w:tcPr>
          <w:p w14:paraId="38DADE63" w14:textId="77777777" w:rsidR="00E862BE" w:rsidRDefault="00E862BE" w:rsidP="00E862BE">
            <w:pPr>
              <w:jc w:val="both"/>
            </w:pPr>
            <w:r>
              <w:t>Fakulta multimediálních komunikací</w:t>
            </w:r>
          </w:p>
        </w:tc>
      </w:tr>
      <w:tr w:rsidR="00E862BE" w14:paraId="26E0B6AC" w14:textId="77777777" w:rsidTr="00E153D9">
        <w:tc>
          <w:tcPr>
            <w:tcW w:w="2868" w:type="dxa"/>
            <w:gridSpan w:val="2"/>
            <w:shd w:val="clear" w:color="auto" w:fill="F7CAAC"/>
          </w:tcPr>
          <w:p w14:paraId="6BD5D2CC" w14:textId="77777777" w:rsidR="00E862BE" w:rsidRDefault="00E862BE" w:rsidP="00E862BE">
            <w:pPr>
              <w:jc w:val="both"/>
              <w:rPr>
                <w:b/>
              </w:rPr>
            </w:pPr>
            <w:r>
              <w:rPr>
                <w:b/>
              </w:rPr>
              <w:t>Název studijního programu</w:t>
            </w:r>
          </w:p>
        </w:tc>
        <w:tc>
          <w:tcPr>
            <w:tcW w:w="6991" w:type="dxa"/>
            <w:gridSpan w:val="13"/>
          </w:tcPr>
          <w:p w14:paraId="0504DEB7" w14:textId="063F6E1E" w:rsidR="00E862BE" w:rsidRDefault="00E862BE" w:rsidP="003B419B">
            <w:pPr>
              <w:jc w:val="both"/>
            </w:pPr>
            <w:r>
              <w:t xml:space="preserve">Design </w:t>
            </w:r>
          </w:p>
        </w:tc>
      </w:tr>
      <w:tr w:rsidR="00E862BE" w14:paraId="7CDBD3E7" w14:textId="77777777" w:rsidTr="00E153D9">
        <w:tc>
          <w:tcPr>
            <w:tcW w:w="2868" w:type="dxa"/>
            <w:gridSpan w:val="2"/>
            <w:shd w:val="clear" w:color="auto" w:fill="F7CAAC"/>
          </w:tcPr>
          <w:p w14:paraId="15CCB410" w14:textId="77777777" w:rsidR="00E862BE" w:rsidRDefault="00E862BE" w:rsidP="00E862BE">
            <w:pPr>
              <w:jc w:val="both"/>
              <w:rPr>
                <w:b/>
              </w:rPr>
            </w:pPr>
            <w:r>
              <w:rPr>
                <w:b/>
              </w:rPr>
              <w:t>Jméno a příjmení</w:t>
            </w:r>
          </w:p>
        </w:tc>
        <w:tc>
          <w:tcPr>
            <w:tcW w:w="4186" w:type="dxa"/>
            <w:gridSpan w:val="7"/>
          </w:tcPr>
          <w:p w14:paraId="67738029" w14:textId="77777777" w:rsidR="00B2112B" w:rsidRDefault="00E862BE" w:rsidP="00E862BE">
            <w:pPr>
              <w:jc w:val="both"/>
            </w:pPr>
            <w:r>
              <w:t>Martina Dokulilová</w:t>
            </w:r>
            <w:r w:rsidR="00D65F26">
              <w:t xml:space="preserve"> – </w:t>
            </w:r>
          </w:p>
          <w:p w14:paraId="6924798A" w14:textId="7B2F7A4B" w:rsidR="00E862BE" w:rsidRDefault="008D5491" w:rsidP="00E862BE">
            <w:pPr>
              <w:jc w:val="both"/>
            </w:pPr>
            <w:r>
              <w:rPr>
                <w:b/>
                <w:bCs/>
              </w:rPr>
              <w:t>garant</w:t>
            </w:r>
            <w:r w:rsidR="00D65F26" w:rsidRPr="00EC17AF">
              <w:rPr>
                <w:b/>
                <w:bCs/>
              </w:rPr>
              <w:t xml:space="preserve"> </w:t>
            </w:r>
            <w:r w:rsidR="00D65F26" w:rsidRPr="001C6805">
              <w:rPr>
                <w:b/>
                <w:bCs/>
              </w:rPr>
              <w:t>specializace</w:t>
            </w:r>
            <w:r w:rsidR="00522D5A">
              <w:rPr>
                <w:b/>
                <w:bCs/>
              </w:rPr>
              <w:t xml:space="preserve"> Design obuvi</w:t>
            </w:r>
          </w:p>
        </w:tc>
        <w:tc>
          <w:tcPr>
            <w:tcW w:w="709" w:type="dxa"/>
            <w:shd w:val="clear" w:color="auto" w:fill="F7CAAC"/>
          </w:tcPr>
          <w:p w14:paraId="37579806" w14:textId="77777777" w:rsidR="00E862BE" w:rsidRDefault="00E862BE" w:rsidP="00E862BE">
            <w:pPr>
              <w:jc w:val="both"/>
              <w:rPr>
                <w:b/>
              </w:rPr>
            </w:pPr>
            <w:r>
              <w:rPr>
                <w:b/>
              </w:rPr>
              <w:t>Tituly</w:t>
            </w:r>
          </w:p>
        </w:tc>
        <w:tc>
          <w:tcPr>
            <w:tcW w:w="2096" w:type="dxa"/>
            <w:gridSpan w:val="5"/>
          </w:tcPr>
          <w:p w14:paraId="366FDF71" w14:textId="042BA399" w:rsidR="00E862BE" w:rsidRDefault="00E862BE" w:rsidP="00E862BE">
            <w:pPr>
              <w:jc w:val="both"/>
            </w:pPr>
            <w:r>
              <w:t>Ing.</w:t>
            </w:r>
            <w:r w:rsidR="00A63482">
              <w:t>,</w:t>
            </w:r>
            <w:r>
              <w:t xml:space="preserve"> Ph.D.</w:t>
            </w:r>
          </w:p>
        </w:tc>
      </w:tr>
      <w:tr w:rsidR="00E862BE" w14:paraId="7F72E502" w14:textId="77777777" w:rsidTr="00E153D9">
        <w:tc>
          <w:tcPr>
            <w:tcW w:w="2868" w:type="dxa"/>
            <w:gridSpan w:val="2"/>
            <w:shd w:val="clear" w:color="auto" w:fill="F7CAAC"/>
          </w:tcPr>
          <w:p w14:paraId="185D4DAA" w14:textId="77777777" w:rsidR="00E862BE" w:rsidRDefault="00E862BE" w:rsidP="00E862BE">
            <w:pPr>
              <w:jc w:val="both"/>
              <w:rPr>
                <w:b/>
              </w:rPr>
            </w:pPr>
            <w:r>
              <w:rPr>
                <w:b/>
              </w:rPr>
              <w:t>Rok narození</w:t>
            </w:r>
          </w:p>
        </w:tc>
        <w:tc>
          <w:tcPr>
            <w:tcW w:w="709" w:type="dxa"/>
          </w:tcPr>
          <w:p w14:paraId="4E793944" w14:textId="77777777" w:rsidR="00E862BE" w:rsidRDefault="00E862BE" w:rsidP="00E862BE">
            <w:pPr>
              <w:jc w:val="both"/>
            </w:pPr>
            <w:r>
              <w:t>1977</w:t>
            </w:r>
          </w:p>
        </w:tc>
        <w:tc>
          <w:tcPr>
            <w:tcW w:w="1843" w:type="dxa"/>
            <w:gridSpan w:val="2"/>
            <w:shd w:val="clear" w:color="auto" w:fill="F7CAAC"/>
          </w:tcPr>
          <w:p w14:paraId="1B96BC9F" w14:textId="77777777" w:rsidR="00E862BE" w:rsidRDefault="00E862BE" w:rsidP="00E862BE">
            <w:pPr>
              <w:jc w:val="both"/>
              <w:rPr>
                <w:b/>
              </w:rPr>
            </w:pPr>
            <w:r>
              <w:rPr>
                <w:b/>
              </w:rPr>
              <w:t>typ vztahu k VŠ</w:t>
            </w:r>
          </w:p>
        </w:tc>
        <w:tc>
          <w:tcPr>
            <w:tcW w:w="640" w:type="dxa"/>
            <w:gridSpan w:val="3"/>
          </w:tcPr>
          <w:p w14:paraId="00CEEE37" w14:textId="30270C53" w:rsidR="00E862BE" w:rsidRDefault="003010E3" w:rsidP="00E862BE">
            <w:pPr>
              <w:jc w:val="both"/>
            </w:pPr>
            <w:r>
              <w:t>pp</w:t>
            </w:r>
          </w:p>
        </w:tc>
        <w:tc>
          <w:tcPr>
            <w:tcW w:w="994" w:type="dxa"/>
            <w:shd w:val="clear" w:color="auto" w:fill="F7CAAC"/>
          </w:tcPr>
          <w:p w14:paraId="1D956E47" w14:textId="77777777" w:rsidR="00E862BE" w:rsidRDefault="00E862BE" w:rsidP="00E862BE">
            <w:pPr>
              <w:jc w:val="both"/>
              <w:rPr>
                <w:b/>
              </w:rPr>
            </w:pPr>
            <w:r>
              <w:rPr>
                <w:b/>
              </w:rPr>
              <w:t>rozsah</w:t>
            </w:r>
          </w:p>
        </w:tc>
        <w:tc>
          <w:tcPr>
            <w:tcW w:w="709" w:type="dxa"/>
          </w:tcPr>
          <w:p w14:paraId="08B45969" w14:textId="77777777" w:rsidR="00E862BE" w:rsidRDefault="00E862BE" w:rsidP="00E862BE">
            <w:pPr>
              <w:jc w:val="both"/>
            </w:pPr>
            <w:r>
              <w:t>40 h/t</w:t>
            </w:r>
          </w:p>
        </w:tc>
        <w:tc>
          <w:tcPr>
            <w:tcW w:w="709" w:type="dxa"/>
            <w:gridSpan w:val="3"/>
            <w:shd w:val="clear" w:color="auto" w:fill="F7CAAC"/>
          </w:tcPr>
          <w:p w14:paraId="09D6D84B" w14:textId="77777777" w:rsidR="00E862BE" w:rsidRDefault="00E862BE" w:rsidP="00E862BE">
            <w:pPr>
              <w:jc w:val="both"/>
              <w:rPr>
                <w:b/>
              </w:rPr>
            </w:pPr>
            <w:r>
              <w:rPr>
                <w:b/>
              </w:rPr>
              <w:t>do kdy</w:t>
            </w:r>
          </w:p>
        </w:tc>
        <w:tc>
          <w:tcPr>
            <w:tcW w:w="1387" w:type="dxa"/>
            <w:gridSpan w:val="2"/>
          </w:tcPr>
          <w:p w14:paraId="1234677D" w14:textId="510CC235" w:rsidR="00E862BE" w:rsidRDefault="00521C1F" w:rsidP="00E862BE">
            <w:pPr>
              <w:jc w:val="both"/>
            </w:pPr>
            <w:r>
              <w:t>0</w:t>
            </w:r>
            <w:r w:rsidR="003010E3">
              <w:t>8/2023</w:t>
            </w:r>
          </w:p>
        </w:tc>
      </w:tr>
      <w:tr w:rsidR="00E862BE" w14:paraId="2677F89F" w14:textId="77777777" w:rsidTr="00E153D9">
        <w:tc>
          <w:tcPr>
            <w:tcW w:w="5420" w:type="dxa"/>
            <w:gridSpan w:val="5"/>
            <w:shd w:val="clear" w:color="auto" w:fill="F7CAAC"/>
          </w:tcPr>
          <w:p w14:paraId="75C887EE" w14:textId="77777777" w:rsidR="00E862BE" w:rsidRDefault="00E862BE" w:rsidP="00E862BE">
            <w:pPr>
              <w:jc w:val="both"/>
              <w:rPr>
                <w:b/>
              </w:rPr>
            </w:pPr>
            <w:r>
              <w:rPr>
                <w:b/>
              </w:rPr>
              <w:t>Typ vztahu na součásti VŠ, která uskutečňuje st. program</w:t>
            </w:r>
          </w:p>
        </w:tc>
        <w:tc>
          <w:tcPr>
            <w:tcW w:w="640" w:type="dxa"/>
            <w:gridSpan w:val="3"/>
          </w:tcPr>
          <w:p w14:paraId="2913A3FB" w14:textId="06EB1BB3" w:rsidR="00E862BE" w:rsidRDefault="003010E3" w:rsidP="00E862BE">
            <w:pPr>
              <w:jc w:val="both"/>
            </w:pPr>
            <w:r>
              <w:t>pp</w:t>
            </w:r>
          </w:p>
        </w:tc>
        <w:tc>
          <w:tcPr>
            <w:tcW w:w="994" w:type="dxa"/>
            <w:shd w:val="clear" w:color="auto" w:fill="F7CAAC"/>
          </w:tcPr>
          <w:p w14:paraId="7186AB06" w14:textId="77777777" w:rsidR="00E862BE" w:rsidRDefault="00E862BE" w:rsidP="00E862BE">
            <w:pPr>
              <w:jc w:val="both"/>
              <w:rPr>
                <w:b/>
              </w:rPr>
            </w:pPr>
            <w:r>
              <w:rPr>
                <w:b/>
              </w:rPr>
              <w:t>rozsah</w:t>
            </w:r>
          </w:p>
        </w:tc>
        <w:tc>
          <w:tcPr>
            <w:tcW w:w="709" w:type="dxa"/>
          </w:tcPr>
          <w:p w14:paraId="565BF306" w14:textId="77777777" w:rsidR="00E862BE" w:rsidRDefault="00E862BE" w:rsidP="00E862BE">
            <w:pPr>
              <w:jc w:val="both"/>
            </w:pPr>
            <w:r>
              <w:t>40 h/t</w:t>
            </w:r>
          </w:p>
        </w:tc>
        <w:tc>
          <w:tcPr>
            <w:tcW w:w="709" w:type="dxa"/>
            <w:gridSpan w:val="3"/>
            <w:shd w:val="clear" w:color="auto" w:fill="F7CAAC"/>
          </w:tcPr>
          <w:p w14:paraId="2087121C" w14:textId="77777777" w:rsidR="00E862BE" w:rsidRDefault="00E862BE" w:rsidP="00E862BE">
            <w:pPr>
              <w:jc w:val="both"/>
              <w:rPr>
                <w:b/>
              </w:rPr>
            </w:pPr>
            <w:r>
              <w:rPr>
                <w:b/>
              </w:rPr>
              <w:t>do kdy</w:t>
            </w:r>
          </w:p>
        </w:tc>
        <w:tc>
          <w:tcPr>
            <w:tcW w:w="1387" w:type="dxa"/>
            <w:gridSpan w:val="2"/>
          </w:tcPr>
          <w:p w14:paraId="78CE8958" w14:textId="30B0360C" w:rsidR="00E862BE" w:rsidRDefault="00521C1F" w:rsidP="00E862BE">
            <w:pPr>
              <w:jc w:val="both"/>
            </w:pPr>
            <w:r>
              <w:t>0</w:t>
            </w:r>
            <w:r w:rsidR="003010E3">
              <w:t>8/2023</w:t>
            </w:r>
          </w:p>
        </w:tc>
      </w:tr>
      <w:tr w:rsidR="00E862BE" w14:paraId="5B9B2ECB" w14:textId="77777777" w:rsidTr="00E153D9">
        <w:tc>
          <w:tcPr>
            <w:tcW w:w="6060" w:type="dxa"/>
            <w:gridSpan w:val="8"/>
            <w:shd w:val="clear" w:color="auto" w:fill="F7CAAC"/>
          </w:tcPr>
          <w:p w14:paraId="6389A4C8" w14:textId="77777777" w:rsidR="00E862BE" w:rsidRDefault="00E862BE" w:rsidP="00E862BE">
            <w:pPr>
              <w:jc w:val="both"/>
            </w:pPr>
            <w:r>
              <w:rPr>
                <w:b/>
              </w:rPr>
              <w:t>Další současná působení jako akademický pracovník na jiných VŠ</w:t>
            </w:r>
          </w:p>
        </w:tc>
        <w:tc>
          <w:tcPr>
            <w:tcW w:w="1703" w:type="dxa"/>
            <w:gridSpan w:val="2"/>
            <w:shd w:val="clear" w:color="auto" w:fill="F7CAAC"/>
          </w:tcPr>
          <w:p w14:paraId="32836F43" w14:textId="77777777" w:rsidR="00E862BE" w:rsidRDefault="00E862BE" w:rsidP="00E862BE">
            <w:pPr>
              <w:jc w:val="both"/>
              <w:rPr>
                <w:b/>
              </w:rPr>
            </w:pPr>
            <w:r>
              <w:rPr>
                <w:b/>
              </w:rPr>
              <w:t>typ prac. vztahu</w:t>
            </w:r>
          </w:p>
        </w:tc>
        <w:tc>
          <w:tcPr>
            <w:tcW w:w="2096" w:type="dxa"/>
            <w:gridSpan w:val="5"/>
            <w:shd w:val="clear" w:color="auto" w:fill="F7CAAC"/>
          </w:tcPr>
          <w:p w14:paraId="775038AD" w14:textId="77777777" w:rsidR="00E862BE" w:rsidRDefault="00E862BE" w:rsidP="00E862BE">
            <w:pPr>
              <w:jc w:val="both"/>
              <w:rPr>
                <w:b/>
              </w:rPr>
            </w:pPr>
            <w:r>
              <w:rPr>
                <w:b/>
              </w:rPr>
              <w:t>rozsah</w:t>
            </w:r>
          </w:p>
        </w:tc>
      </w:tr>
      <w:tr w:rsidR="00E862BE" w14:paraId="19046CDE" w14:textId="77777777" w:rsidTr="00E153D9">
        <w:tc>
          <w:tcPr>
            <w:tcW w:w="6060" w:type="dxa"/>
            <w:gridSpan w:val="8"/>
          </w:tcPr>
          <w:p w14:paraId="6B5F1BF4" w14:textId="77777777" w:rsidR="00E862BE" w:rsidRDefault="00E862BE" w:rsidP="00E862BE">
            <w:pPr>
              <w:jc w:val="both"/>
            </w:pPr>
          </w:p>
        </w:tc>
        <w:tc>
          <w:tcPr>
            <w:tcW w:w="1703" w:type="dxa"/>
            <w:gridSpan w:val="2"/>
          </w:tcPr>
          <w:p w14:paraId="3AC0434C" w14:textId="77777777" w:rsidR="00E862BE" w:rsidRDefault="00E862BE" w:rsidP="00E862BE">
            <w:pPr>
              <w:jc w:val="both"/>
            </w:pPr>
          </w:p>
        </w:tc>
        <w:tc>
          <w:tcPr>
            <w:tcW w:w="2096" w:type="dxa"/>
            <w:gridSpan w:val="5"/>
          </w:tcPr>
          <w:p w14:paraId="7CE2848F" w14:textId="77777777" w:rsidR="00E862BE" w:rsidRDefault="00E862BE" w:rsidP="00E862BE">
            <w:pPr>
              <w:jc w:val="both"/>
            </w:pPr>
          </w:p>
        </w:tc>
      </w:tr>
      <w:tr w:rsidR="00E862BE" w14:paraId="0B370FB7" w14:textId="77777777" w:rsidTr="00E153D9">
        <w:tc>
          <w:tcPr>
            <w:tcW w:w="6060" w:type="dxa"/>
            <w:gridSpan w:val="8"/>
          </w:tcPr>
          <w:p w14:paraId="59D1517F" w14:textId="77777777" w:rsidR="00E862BE" w:rsidRDefault="00E862BE" w:rsidP="00E862BE">
            <w:pPr>
              <w:jc w:val="both"/>
            </w:pPr>
          </w:p>
        </w:tc>
        <w:tc>
          <w:tcPr>
            <w:tcW w:w="1703" w:type="dxa"/>
            <w:gridSpan w:val="2"/>
          </w:tcPr>
          <w:p w14:paraId="4E304E9A" w14:textId="77777777" w:rsidR="00E862BE" w:rsidRDefault="00E862BE" w:rsidP="00E862BE">
            <w:pPr>
              <w:jc w:val="both"/>
            </w:pPr>
          </w:p>
        </w:tc>
        <w:tc>
          <w:tcPr>
            <w:tcW w:w="2096" w:type="dxa"/>
            <w:gridSpan w:val="5"/>
          </w:tcPr>
          <w:p w14:paraId="2E443F24" w14:textId="77777777" w:rsidR="00E862BE" w:rsidRDefault="00E862BE" w:rsidP="00E862BE">
            <w:pPr>
              <w:jc w:val="both"/>
            </w:pPr>
          </w:p>
        </w:tc>
      </w:tr>
      <w:tr w:rsidR="00E862BE" w14:paraId="363CC8BB" w14:textId="77777777" w:rsidTr="00E153D9">
        <w:tc>
          <w:tcPr>
            <w:tcW w:w="9859" w:type="dxa"/>
            <w:gridSpan w:val="15"/>
            <w:shd w:val="clear" w:color="auto" w:fill="F7CAAC"/>
          </w:tcPr>
          <w:p w14:paraId="12E354E6" w14:textId="77777777" w:rsidR="00E862BE" w:rsidRDefault="00E862BE" w:rsidP="00E862BE">
            <w:pPr>
              <w:jc w:val="both"/>
            </w:pPr>
            <w:r>
              <w:rPr>
                <w:b/>
              </w:rPr>
              <w:t>Předměty příslušného studijního programu a způsob zapojení do jejich výuky, příp. další zapojení do uskutečňování studijního programu</w:t>
            </w:r>
          </w:p>
        </w:tc>
      </w:tr>
      <w:tr w:rsidR="00E862BE" w:rsidRPr="002827C6" w14:paraId="64EEB1AF" w14:textId="77777777" w:rsidTr="00E153D9">
        <w:trPr>
          <w:trHeight w:val="703"/>
        </w:trPr>
        <w:tc>
          <w:tcPr>
            <w:tcW w:w="9859" w:type="dxa"/>
            <w:gridSpan w:val="15"/>
            <w:tcBorders>
              <w:top w:val="nil"/>
            </w:tcBorders>
          </w:tcPr>
          <w:p w14:paraId="5CF25C4E" w14:textId="715904AF" w:rsidR="00E862BE" w:rsidRDefault="00E862BE" w:rsidP="00E862BE">
            <w:pPr>
              <w:jc w:val="both"/>
            </w:pPr>
            <w:r>
              <w:t>Ateliér Design obuvi 7</w:t>
            </w:r>
            <w:r w:rsidR="003010E3">
              <w:t>, 8 (vede ateliér, garant předmětu)</w:t>
            </w:r>
          </w:p>
          <w:p w14:paraId="24878452" w14:textId="169E5F95" w:rsidR="00E862BE" w:rsidRDefault="00E862BE" w:rsidP="00E862BE">
            <w:pPr>
              <w:jc w:val="both"/>
            </w:pPr>
            <w:r>
              <w:t>Biomechanika</w:t>
            </w:r>
            <w:r w:rsidR="003010E3">
              <w:t xml:space="preserve"> (vede seminář, cvičící, garant předmětu)</w:t>
            </w:r>
          </w:p>
          <w:p w14:paraId="7DEC1501" w14:textId="3CB8E34C" w:rsidR="00AC74A1" w:rsidRPr="002827C6" w:rsidRDefault="00E862BE" w:rsidP="005053CD">
            <w:pPr>
              <w:jc w:val="both"/>
            </w:pPr>
            <w:r>
              <w:t>Zkušebnictví</w:t>
            </w:r>
            <w:r w:rsidR="003010E3">
              <w:t xml:space="preserve"> (cvičící, garant předmětu)</w:t>
            </w:r>
          </w:p>
        </w:tc>
      </w:tr>
      <w:tr w:rsidR="00E862BE" w:rsidRPr="002827C6" w14:paraId="50866285" w14:textId="77777777" w:rsidTr="00E153D9">
        <w:trPr>
          <w:trHeight w:val="340"/>
        </w:trPr>
        <w:tc>
          <w:tcPr>
            <w:tcW w:w="9859" w:type="dxa"/>
            <w:gridSpan w:val="15"/>
            <w:tcBorders>
              <w:top w:val="nil"/>
            </w:tcBorders>
            <w:shd w:val="clear" w:color="auto" w:fill="FBD4B4"/>
          </w:tcPr>
          <w:p w14:paraId="34237D30" w14:textId="77777777" w:rsidR="00E862BE" w:rsidRPr="002827C6" w:rsidRDefault="00E862BE" w:rsidP="00E862BE">
            <w:pPr>
              <w:jc w:val="both"/>
              <w:rPr>
                <w:b/>
              </w:rPr>
            </w:pPr>
            <w:r w:rsidRPr="002827C6">
              <w:rPr>
                <w:b/>
              </w:rPr>
              <w:t>Zapojení do výuky v dalších studijních programech na téže vysoké škole (pouze u garantů ZT a PZ předmětů)</w:t>
            </w:r>
          </w:p>
        </w:tc>
      </w:tr>
      <w:tr w:rsidR="00E862BE" w:rsidRPr="002827C6" w14:paraId="521B2E92" w14:textId="77777777" w:rsidTr="00E153D9">
        <w:trPr>
          <w:trHeight w:val="340"/>
        </w:trPr>
        <w:tc>
          <w:tcPr>
            <w:tcW w:w="2802" w:type="dxa"/>
            <w:tcBorders>
              <w:top w:val="nil"/>
            </w:tcBorders>
          </w:tcPr>
          <w:p w14:paraId="4E7E581D" w14:textId="77777777" w:rsidR="00E862BE" w:rsidRPr="002827C6" w:rsidRDefault="00E862BE" w:rsidP="00E862BE">
            <w:pPr>
              <w:jc w:val="both"/>
              <w:rPr>
                <w:b/>
              </w:rPr>
            </w:pPr>
            <w:r w:rsidRPr="002827C6">
              <w:rPr>
                <w:b/>
              </w:rPr>
              <w:t>Název studijního předmětu</w:t>
            </w:r>
          </w:p>
        </w:tc>
        <w:tc>
          <w:tcPr>
            <w:tcW w:w="2409" w:type="dxa"/>
            <w:gridSpan w:val="3"/>
            <w:tcBorders>
              <w:top w:val="nil"/>
            </w:tcBorders>
          </w:tcPr>
          <w:p w14:paraId="60073B88" w14:textId="77777777" w:rsidR="00E862BE" w:rsidRPr="002827C6" w:rsidRDefault="00E862BE" w:rsidP="00E862BE">
            <w:pPr>
              <w:rPr>
                <w:b/>
              </w:rPr>
            </w:pPr>
            <w:r w:rsidRPr="002827C6">
              <w:rPr>
                <w:b/>
              </w:rPr>
              <w:t>Název studijního programu</w:t>
            </w:r>
          </w:p>
        </w:tc>
        <w:tc>
          <w:tcPr>
            <w:tcW w:w="776" w:type="dxa"/>
            <w:gridSpan w:val="3"/>
            <w:tcBorders>
              <w:top w:val="nil"/>
            </w:tcBorders>
          </w:tcPr>
          <w:p w14:paraId="1083B8EF" w14:textId="77777777" w:rsidR="00E862BE" w:rsidRPr="002827C6" w:rsidRDefault="00E862BE" w:rsidP="00E862BE">
            <w:pPr>
              <w:jc w:val="both"/>
              <w:rPr>
                <w:b/>
              </w:rPr>
            </w:pPr>
            <w:r w:rsidRPr="002827C6">
              <w:rPr>
                <w:b/>
              </w:rPr>
              <w:t>Sem.</w:t>
            </w:r>
          </w:p>
        </w:tc>
        <w:tc>
          <w:tcPr>
            <w:tcW w:w="1900" w:type="dxa"/>
            <w:gridSpan w:val="5"/>
            <w:tcBorders>
              <w:top w:val="nil"/>
            </w:tcBorders>
          </w:tcPr>
          <w:p w14:paraId="285A6B36" w14:textId="77777777" w:rsidR="00E862BE" w:rsidRPr="002827C6" w:rsidRDefault="00E862BE" w:rsidP="00E862BE">
            <w:pPr>
              <w:rPr>
                <w:b/>
              </w:rPr>
            </w:pPr>
            <w:r w:rsidRPr="002827C6">
              <w:rPr>
                <w:b/>
              </w:rPr>
              <w:t>Role ve výuce daného předmětu</w:t>
            </w:r>
          </w:p>
        </w:tc>
        <w:tc>
          <w:tcPr>
            <w:tcW w:w="1972" w:type="dxa"/>
            <w:gridSpan w:val="3"/>
            <w:tcBorders>
              <w:top w:val="nil"/>
            </w:tcBorders>
          </w:tcPr>
          <w:p w14:paraId="2FCFCDE9" w14:textId="77777777" w:rsidR="00E862BE" w:rsidRPr="002827C6" w:rsidRDefault="00E862BE" w:rsidP="00E862BE">
            <w:pPr>
              <w:rPr>
                <w:b/>
              </w:rPr>
            </w:pPr>
            <w:r>
              <w:rPr>
                <w:b/>
              </w:rPr>
              <w:t>(</w:t>
            </w:r>
            <w:r w:rsidRPr="00F20AEF">
              <w:rPr>
                <w:b/>
                <w:i/>
                <w:iCs/>
              </w:rPr>
              <w:t>nepovinný údaj</w:t>
            </w:r>
            <w:r w:rsidRPr="00F20AEF">
              <w:rPr>
                <w:b/>
              </w:rPr>
              <w:t>)</w:t>
            </w:r>
            <w:r>
              <w:rPr>
                <w:b/>
              </w:rPr>
              <w:t xml:space="preserve"> </w:t>
            </w:r>
            <w:r w:rsidRPr="002827C6">
              <w:rPr>
                <w:b/>
              </w:rPr>
              <w:t>Počet hodin za semestr</w:t>
            </w:r>
          </w:p>
        </w:tc>
      </w:tr>
      <w:tr w:rsidR="00FD3F82" w:rsidRPr="00461AFF" w14:paraId="34C712DE" w14:textId="77777777" w:rsidTr="00E153D9">
        <w:trPr>
          <w:trHeight w:val="266"/>
        </w:trPr>
        <w:tc>
          <w:tcPr>
            <w:tcW w:w="2802" w:type="dxa"/>
            <w:tcBorders>
              <w:top w:val="nil"/>
            </w:tcBorders>
          </w:tcPr>
          <w:p w14:paraId="3E4B949C" w14:textId="73B1D3CE" w:rsidR="00FD3F82" w:rsidRDefault="007A51DF" w:rsidP="00FD3F82">
            <w:pPr>
              <w:jc w:val="both"/>
            </w:pPr>
            <w:r w:rsidRPr="00F4572C">
              <w:t>Ateliér Design obuvi 1</w:t>
            </w:r>
          </w:p>
        </w:tc>
        <w:tc>
          <w:tcPr>
            <w:tcW w:w="2409" w:type="dxa"/>
            <w:gridSpan w:val="3"/>
            <w:tcBorders>
              <w:top w:val="nil"/>
            </w:tcBorders>
          </w:tcPr>
          <w:p w14:paraId="749103E7" w14:textId="46BF31C2" w:rsidR="00FD3F82" w:rsidRPr="009A5E01" w:rsidRDefault="00FD3F82" w:rsidP="00FD3F82">
            <w:pPr>
              <w:jc w:val="both"/>
            </w:pPr>
            <w:r w:rsidRPr="003453EE">
              <w:t>Design (BSP)</w:t>
            </w:r>
          </w:p>
        </w:tc>
        <w:tc>
          <w:tcPr>
            <w:tcW w:w="776" w:type="dxa"/>
            <w:gridSpan w:val="3"/>
            <w:tcBorders>
              <w:top w:val="nil"/>
            </w:tcBorders>
          </w:tcPr>
          <w:p w14:paraId="7A4FAFF2" w14:textId="45FAE957" w:rsidR="00FD3F82" w:rsidRPr="0016131F" w:rsidRDefault="007A51DF" w:rsidP="00FD3F82">
            <w:pPr>
              <w:jc w:val="both"/>
            </w:pPr>
            <w:r>
              <w:t>1ZS</w:t>
            </w:r>
          </w:p>
        </w:tc>
        <w:tc>
          <w:tcPr>
            <w:tcW w:w="1900" w:type="dxa"/>
            <w:gridSpan w:val="5"/>
            <w:tcBorders>
              <w:top w:val="nil"/>
            </w:tcBorders>
          </w:tcPr>
          <w:p w14:paraId="5E1DE101" w14:textId="79D2DA8C" w:rsidR="00FD3F82" w:rsidRDefault="007A51DF" w:rsidP="00FD3F82">
            <w:pPr>
              <w:jc w:val="both"/>
            </w:pPr>
            <w:r>
              <w:t>v</w:t>
            </w:r>
            <w:r w:rsidR="00FD3F82">
              <w:t>ede ateliér</w:t>
            </w:r>
          </w:p>
        </w:tc>
        <w:tc>
          <w:tcPr>
            <w:tcW w:w="1972" w:type="dxa"/>
            <w:gridSpan w:val="3"/>
            <w:tcBorders>
              <w:top w:val="nil"/>
            </w:tcBorders>
          </w:tcPr>
          <w:p w14:paraId="3B4DDA93" w14:textId="77777777" w:rsidR="00FD3F82" w:rsidRPr="0016131F" w:rsidRDefault="00FD3F82" w:rsidP="00FD3F82">
            <w:pPr>
              <w:jc w:val="both"/>
            </w:pPr>
          </w:p>
        </w:tc>
      </w:tr>
      <w:tr w:rsidR="007A51DF" w:rsidRPr="00461AFF" w14:paraId="3E49EC0A" w14:textId="77777777" w:rsidTr="00E153D9">
        <w:trPr>
          <w:trHeight w:val="266"/>
        </w:trPr>
        <w:tc>
          <w:tcPr>
            <w:tcW w:w="2802" w:type="dxa"/>
            <w:tcBorders>
              <w:top w:val="nil"/>
            </w:tcBorders>
          </w:tcPr>
          <w:p w14:paraId="1DF7A11A" w14:textId="4E6764F0" w:rsidR="007A51DF" w:rsidRDefault="007A51DF" w:rsidP="007A51DF">
            <w:pPr>
              <w:jc w:val="both"/>
            </w:pPr>
            <w:r w:rsidRPr="00DD0275">
              <w:t xml:space="preserve">Ateliér Design obuvi </w:t>
            </w:r>
            <w:r>
              <w:t>2</w:t>
            </w:r>
          </w:p>
        </w:tc>
        <w:tc>
          <w:tcPr>
            <w:tcW w:w="2409" w:type="dxa"/>
            <w:gridSpan w:val="3"/>
            <w:tcBorders>
              <w:top w:val="nil"/>
            </w:tcBorders>
          </w:tcPr>
          <w:p w14:paraId="3FEC21D6" w14:textId="2FE4B86B" w:rsidR="007A51DF" w:rsidRPr="009A5E01" w:rsidRDefault="007A51DF" w:rsidP="007A51DF">
            <w:pPr>
              <w:jc w:val="both"/>
            </w:pPr>
            <w:r w:rsidRPr="003453EE">
              <w:t>Design (BSP)</w:t>
            </w:r>
          </w:p>
        </w:tc>
        <w:tc>
          <w:tcPr>
            <w:tcW w:w="776" w:type="dxa"/>
            <w:gridSpan w:val="3"/>
            <w:tcBorders>
              <w:top w:val="nil"/>
            </w:tcBorders>
          </w:tcPr>
          <w:p w14:paraId="60DADBD7" w14:textId="264CFA11" w:rsidR="007A51DF" w:rsidRPr="0016131F" w:rsidRDefault="007A51DF" w:rsidP="007A51DF">
            <w:pPr>
              <w:jc w:val="both"/>
            </w:pPr>
            <w:r>
              <w:t>1LS</w:t>
            </w:r>
          </w:p>
        </w:tc>
        <w:tc>
          <w:tcPr>
            <w:tcW w:w="1900" w:type="dxa"/>
            <w:gridSpan w:val="5"/>
            <w:tcBorders>
              <w:top w:val="nil"/>
            </w:tcBorders>
          </w:tcPr>
          <w:p w14:paraId="4730C3C9" w14:textId="50F84BE7" w:rsidR="007A51DF" w:rsidRDefault="007A51DF" w:rsidP="007A51DF">
            <w:pPr>
              <w:jc w:val="both"/>
            </w:pPr>
            <w:r w:rsidRPr="006B3C22">
              <w:t>vede ateliér</w:t>
            </w:r>
          </w:p>
        </w:tc>
        <w:tc>
          <w:tcPr>
            <w:tcW w:w="1972" w:type="dxa"/>
            <w:gridSpan w:val="3"/>
            <w:tcBorders>
              <w:top w:val="nil"/>
            </w:tcBorders>
          </w:tcPr>
          <w:p w14:paraId="34D3D973" w14:textId="77777777" w:rsidR="007A51DF" w:rsidRPr="0016131F" w:rsidRDefault="007A51DF" w:rsidP="007A51DF">
            <w:pPr>
              <w:jc w:val="both"/>
            </w:pPr>
          </w:p>
        </w:tc>
      </w:tr>
      <w:tr w:rsidR="007A51DF" w:rsidRPr="00461AFF" w14:paraId="52E188DF" w14:textId="77777777" w:rsidTr="00E153D9">
        <w:trPr>
          <w:trHeight w:val="266"/>
        </w:trPr>
        <w:tc>
          <w:tcPr>
            <w:tcW w:w="2802" w:type="dxa"/>
            <w:tcBorders>
              <w:top w:val="nil"/>
            </w:tcBorders>
          </w:tcPr>
          <w:p w14:paraId="4C481033" w14:textId="6F982B18" w:rsidR="007A51DF" w:rsidRDefault="007A51DF" w:rsidP="007A51DF">
            <w:pPr>
              <w:jc w:val="both"/>
            </w:pPr>
            <w:r w:rsidRPr="00DD0275">
              <w:t xml:space="preserve">Ateliér Design obuvi </w:t>
            </w:r>
            <w:r>
              <w:t>3</w:t>
            </w:r>
          </w:p>
        </w:tc>
        <w:tc>
          <w:tcPr>
            <w:tcW w:w="2409" w:type="dxa"/>
            <w:gridSpan w:val="3"/>
            <w:tcBorders>
              <w:top w:val="nil"/>
            </w:tcBorders>
          </w:tcPr>
          <w:p w14:paraId="03A248FA" w14:textId="7483ABA6" w:rsidR="007A51DF" w:rsidRPr="009A5E01" w:rsidRDefault="007A51DF" w:rsidP="007A51DF">
            <w:pPr>
              <w:jc w:val="both"/>
            </w:pPr>
            <w:r w:rsidRPr="003453EE">
              <w:t>Design (BSP)</w:t>
            </w:r>
          </w:p>
        </w:tc>
        <w:tc>
          <w:tcPr>
            <w:tcW w:w="776" w:type="dxa"/>
            <w:gridSpan w:val="3"/>
            <w:tcBorders>
              <w:top w:val="nil"/>
            </w:tcBorders>
          </w:tcPr>
          <w:p w14:paraId="03D64723" w14:textId="001DAF77" w:rsidR="007A51DF" w:rsidRPr="0016131F" w:rsidRDefault="007A51DF" w:rsidP="007A51DF">
            <w:pPr>
              <w:jc w:val="both"/>
            </w:pPr>
            <w:r>
              <w:t>2ZS</w:t>
            </w:r>
          </w:p>
        </w:tc>
        <w:tc>
          <w:tcPr>
            <w:tcW w:w="1900" w:type="dxa"/>
            <w:gridSpan w:val="5"/>
            <w:tcBorders>
              <w:top w:val="nil"/>
            </w:tcBorders>
          </w:tcPr>
          <w:p w14:paraId="4E73B28D" w14:textId="6084C72A" w:rsidR="007A51DF" w:rsidRDefault="007A51DF" w:rsidP="007A51DF">
            <w:pPr>
              <w:jc w:val="both"/>
            </w:pPr>
            <w:r w:rsidRPr="006B3C22">
              <w:t>vede ateliér</w:t>
            </w:r>
          </w:p>
        </w:tc>
        <w:tc>
          <w:tcPr>
            <w:tcW w:w="1972" w:type="dxa"/>
            <w:gridSpan w:val="3"/>
            <w:tcBorders>
              <w:top w:val="nil"/>
            </w:tcBorders>
          </w:tcPr>
          <w:p w14:paraId="4795A4D6" w14:textId="77777777" w:rsidR="007A51DF" w:rsidRPr="0016131F" w:rsidRDefault="007A51DF" w:rsidP="007A51DF">
            <w:pPr>
              <w:jc w:val="both"/>
            </w:pPr>
          </w:p>
        </w:tc>
      </w:tr>
      <w:tr w:rsidR="007A51DF" w:rsidRPr="00461AFF" w14:paraId="17B0E8E2" w14:textId="77777777" w:rsidTr="00E153D9">
        <w:trPr>
          <w:trHeight w:val="266"/>
        </w:trPr>
        <w:tc>
          <w:tcPr>
            <w:tcW w:w="2802" w:type="dxa"/>
            <w:tcBorders>
              <w:top w:val="nil"/>
            </w:tcBorders>
          </w:tcPr>
          <w:p w14:paraId="2566786C" w14:textId="3BBA24BD" w:rsidR="007A51DF" w:rsidRDefault="007A51DF" w:rsidP="007A51DF">
            <w:pPr>
              <w:jc w:val="both"/>
            </w:pPr>
            <w:r w:rsidRPr="00DD0275">
              <w:t xml:space="preserve">Ateliér Design obuvi </w:t>
            </w:r>
            <w:r>
              <w:t>4</w:t>
            </w:r>
          </w:p>
        </w:tc>
        <w:tc>
          <w:tcPr>
            <w:tcW w:w="2409" w:type="dxa"/>
            <w:gridSpan w:val="3"/>
            <w:tcBorders>
              <w:top w:val="nil"/>
            </w:tcBorders>
          </w:tcPr>
          <w:p w14:paraId="67268AAB" w14:textId="7A5CE3C8" w:rsidR="007A51DF" w:rsidRPr="009A5E01" w:rsidRDefault="007A51DF" w:rsidP="007A51DF">
            <w:pPr>
              <w:jc w:val="both"/>
            </w:pPr>
            <w:r w:rsidRPr="003453EE">
              <w:t>Design (BSP)</w:t>
            </w:r>
          </w:p>
        </w:tc>
        <w:tc>
          <w:tcPr>
            <w:tcW w:w="776" w:type="dxa"/>
            <w:gridSpan w:val="3"/>
            <w:tcBorders>
              <w:top w:val="nil"/>
            </w:tcBorders>
          </w:tcPr>
          <w:p w14:paraId="4CA2AE3E" w14:textId="474DF088" w:rsidR="007A51DF" w:rsidRPr="0016131F" w:rsidRDefault="007A51DF" w:rsidP="007A51DF">
            <w:pPr>
              <w:jc w:val="both"/>
            </w:pPr>
            <w:r>
              <w:t>2LS</w:t>
            </w:r>
          </w:p>
        </w:tc>
        <w:tc>
          <w:tcPr>
            <w:tcW w:w="1900" w:type="dxa"/>
            <w:gridSpan w:val="5"/>
            <w:tcBorders>
              <w:top w:val="nil"/>
            </w:tcBorders>
          </w:tcPr>
          <w:p w14:paraId="18035E7C" w14:textId="60D985D3" w:rsidR="007A51DF" w:rsidRDefault="007A51DF" w:rsidP="007A51DF">
            <w:pPr>
              <w:jc w:val="both"/>
            </w:pPr>
            <w:r w:rsidRPr="006B3C22">
              <w:t>vede ateliér</w:t>
            </w:r>
          </w:p>
        </w:tc>
        <w:tc>
          <w:tcPr>
            <w:tcW w:w="1972" w:type="dxa"/>
            <w:gridSpan w:val="3"/>
            <w:tcBorders>
              <w:top w:val="nil"/>
            </w:tcBorders>
          </w:tcPr>
          <w:p w14:paraId="544C8C58" w14:textId="77777777" w:rsidR="007A51DF" w:rsidRPr="0016131F" w:rsidRDefault="007A51DF" w:rsidP="007A51DF">
            <w:pPr>
              <w:jc w:val="both"/>
            </w:pPr>
          </w:p>
        </w:tc>
      </w:tr>
      <w:tr w:rsidR="00F86F7D" w:rsidRPr="00461AFF" w14:paraId="533475AF" w14:textId="77777777" w:rsidTr="00E153D9">
        <w:trPr>
          <w:trHeight w:val="266"/>
        </w:trPr>
        <w:tc>
          <w:tcPr>
            <w:tcW w:w="2802" w:type="dxa"/>
            <w:tcBorders>
              <w:top w:val="nil"/>
            </w:tcBorders>
          </w:tcPr>
          <w:p w14:paraId="4F840FD2" w14:textId="6832B33B" w:rsidR="00F86F7D" w:rsidRPr="0016131F" w:rsidRDefault="00F86F7D" w:rsidP="00CC3ABD">
            <w:pPr>
              <w:jc w:val="both"/>
            </w:pPr>
            <w:r>
              <w:t xml:space="preserve">Plenér </w:t>
            </w:r>
            <w:r w:rsidR="00CC3ABD">
              <w:t>OB</w:t>
            </w:r>
          </w:p>
        </w:tc>
        <w:tc>
          <w:tcPr>
            <w:tcW w:w="2409" w:type="dxa"/>
            <w:gridSpan w:val="3"/>
            <w:tcBorders>
              <w:top w:val="nil"/>
            </w:tcBorders>
          </w:tcPr>
          <w:p w14:paraId="185FCAD3" w14:textId="7B84A4BB" w:rsidR="00F86F7D" w:rsidRPr="0016131F" w:rsidRDefault="00F86F7D" w:rsidP="00F86F7D">
            <w:pPr>
              <w:jc w:val="both"/>
            </w:pPr>
            <w:r w:rsidRPr="009A5E01">
              <w:t>Design (BSP)</w:t>
            </w:r>
          </w:p>
        </w:tc>
        <w:tc>
          <w:tcPr>
            <w:tcW w:w="776" w:type="dxa"/>
            <w:gridSpan w:val="3"/>
            <w:tcBorders>
              <w:top w:val="nil"/>
            </w:tcBorders>
          </w:tcPr>
          <w:p w14:paraId="2DF4CAD5" w14:textId="76C38697" w:rsidR="00F86F7D" w:rsidRPr="0016131F" w:rsidRDefault="00F86F7D" w:rsidP="00F86F7D">
            <w:pPr>
              <w:jc w:val="both"/>
            </w:pPr>
            <w:r>
              <w:t>1ZS</w:t>
            </w:r>
          </w:p>
        </w:tc>
        <w:tc>
          <w:tcPr>
            <w:tcW w:w="1900" w:type="dxa"/>
            <w:gridSpan w:val="5"/>
            <w:tcBorders>
              <w:top w:val="nil"/>
            </w:tcBorders>
          </w:tcPr>
          <w:p w14:paraId="2316207A" w14:textId="594513E0" w:rsidR="00F86F7D" w:rsidRPr="0016131F" w:rsidRDefault="003D0372" w:rsidP="00F86F7D">
            <w:pPr>
              <w:jc w:val="both"/>
            </w:pPr>
            <w:r>
              <w:t>cvičící, garant</w:t>
            </w:r>
          </w:p>
        </w:tc>
        <w:tc>
          <w:tcPr>
            <w:tcW w:w="1972" w:type="dxa"/>
            <w:gridSpan w:val="3"/>
            <w:tcBorders>
              <w:top w:val="nil"/>
            </w:tcBorders>
          </w:tcPr>
          <w:p w14:paraId="22E8ACA8" w14:textId="77777777" w:rsidR="00F86F7D" w:rsidRPr="0016131F" w:rsidRDefault="00F86F7D" w:rsidP="00F86F7D">
            <w:pPr>
              <w:jc w:val="both"/>
            </w:pPr>
          </w:p>
        </w:tc>
      </w:tr>
      <w:tr w:rsidR="008D5B62" w:rsidRPr="00461AFF" w14:paraId="28C05553" w14:textId="77777777" w:rsidTr="00E153D9">
        <w:trPr>
          <w:trHeight w:val="266"/>
        </w:trPr>
        <w:tc>
          <w:tcPr>
            <w:tcW w:w="2802" w:type="dxa"/>
            <w:tcBorders>
              <w:top w:val="nil"/>
            </w:tcBorders>
          </w:tcPr>
          <w:p w14:paraId="35275D3F" w14:textId="4CC45C92" w:rsidR="008D5B62" w:rsidRDefault="008D5B62" w:rsidP="008D5B62">
            <w:pPr>
              <w:jc w:val="both"/>
            </w:pPr>
            <w:r>
              <w:t>Zdravotně nezávadné obouvání</w:t>
            </w:r>
          </w:p>
        </w:tc>
        <w:tc>
          <w:tcPr>
            <w:tcW w:w="2409" w:type="dxa"/>
            <w:gridSpan w:val="3"/>
            <w:tcBorders>
              <w:top w:val="nil"/>
            </w:tcBorders>
          </w:tcPr>
          <w:p w14:paraId="4230FB27" w14:textId="63DA2543" w:rsidR="008D5B62" w:rsidRPr="009A5E01" w:rsidRDefault="008D5B62" w:rsidP="008D5B62">
            <w:pPr>
              <w:jc w:val="both"/>
            </w:pPr>
            <w:r w:rsidRPr="009A5E01">
              <w:t>Design (BSP)</w:t>
            </w:r>
          </w:p>
        </w:tc>
        <w:tc>
          <w:tcPr>
            <w:tcW w:w="776" w:type="dxa"/>
            <w:gridSpan w:val="3"/>
            <w:tcBorders>
              <w:top w:val="nil"/>
            </w:tcBorders>
          </w:tcPr>
          <w:p w14:paraId="6C1FD10B" w14:textId="3BE0577A" w:rsidR="008D5B62" w:rsidRDefault="00A534C9" w:rsidP="008D5B62">
            <w:pPr>
              <w:jc w:val="both"/>
            </w:pPr>
            <w:r>
              <w:t>2ZS</w:t>
            </w:r>
          </w:p>
        </w:tc>
        <w:tc>
          <w:tcPr>
            <w:tcW w:w="1900" w:type="dxa"/>
            <w:gridSpan w:val="5"/>
            <w:tcBorders>
              <w:top w:val="nil"/>
            </w:tcBorders>
          </w:tcPr>
          <w:p w14:paraId="1BA396F3" w14:textId="3433A334" w:rsidR="008D5B62" w:rsidRDefault="00A534C9" w:rsidP="008D5B62">
            <w:pPr>
              <w:jc w:val="both"/>
            </w:pPr>
            <w:r>
              <w:t>vede seminář, garant</w:t>
            </w:r>
          </w:p>
        </w:tc>
        <w:tc>
          <w:tcPr>
            <w:tcW w:w="1972" w:type="dxa"/>
            <w:gridSpan w:val="3"/>
            <w:tcBorders>
              <w:top w:val="nil"/>
            </w:tcBorders>
          </w:tcPr>
          <w:p w14:paraId="6DE296CE" w14:textId="77777777" w:rsidR="008D5B62" w:rsidRPr="0016131F" w:rsidRDefault="008D5B62" w:rsidP="008D5B62">
            <w:pPr>
              <w:jc w:val="both"/>
            </w:pPr>
          </w:p>
        </w:tc>
      </w:tr>
      <w:tr w:rsidR="008D5B62" w14:paraId="51263E40" w14:textId="77777777" w:rsidTr="00E153D9">
        <w:tc>
          <w:tcPr>
            <w:tcW w:w="9859" w:type="dxa"/>
            <w:gridSpan w:val="15"/>
            <w:shd w:val="clear" w:color="auto" w:fill="F7CAAC"/>
          </w:tcPr>
          <w:p w14:paraId="6D5AD83B" w14:textId="77777777" w:rsidR="008D5B62" w:rsidRDefault="008D5B62" w:rsidP="008D5B62">
            <w:pPr>
              <w:jc w:val="both"/>
            </w:pPr>
            <w:r>
              <w:rPr>
                <w:b/>
              </w:rPr>
              <w:t xml:space="preserve">Údaje o vzdělání na VŠ </w:t>
            </w:r>
          </w:p>
        </w:tc>
      </w:tr>
      <w:tr w:rsidR="008D5B62" w14:paraId="5A0F0A71" w14:textId="77777777" w:rsidTr="00E153D9">
        <w:trPr>
          <w:trHeight w:val="524"/>
        </w:trPr>
        <w:tc>
          <w:tcPr>
            <w:tcW w:w="9859" w:type="dxa"/>
            <w:gridSpan w:val="15"/>
          </w:tcPr>
          <w:p w14:paraId="6FEE3872" w14:textId="77777777" w:rsidR="00C94F76" w:rsidRPr="006E21ED" w:rsidRDefault="00C94F76" w:rsidP="00C94F76">
            <w:pPr>
              <w:pStyle w:val="Normlnweb"/>
              <w:shd w:val="clear" w:color="auto" w:fill="FFFFFF"/>
              <w:spacing w:before="0" w:beforeAutospacing="0" w:after="0" w:afterAutospacing="0"/>
              <w:rPr>
                <w:sz w:val="20"/>
                <w:szCs w:val="20"/>
              </w:rPr>
            </w:pPr>
            <w:r w:rsidRPr="006E21ED">
              <w:rPr>
                <w:sz w:val="20"/>
                <w:szCs w:val="20"/>
              </w:rPr>
              <w:t xml:space="preserve">2009: Univerzita Tomáše Bati ve Zlíně, Fakulta technologická, obor Technologie makromolekulárních látek, </w:t>
            </w:r>
            <w:r>
              <w:rPr>
                <w:sz w:val="20"/>
                <w:szCs w:val="20"/>
              </w:rPr>
              <w:t>Ph.D.</w:t>
            </w:r>
          </w:p>
          <w:p w14:paraId="129ADCA3" w14:textId="3E796930" w:rsidR="008D5B62" w:rsidRDefault="00C94F76" w:rsidP="008D5B62">
            <w:pPr>
              <w:jc w:val="both"/>
              <w:rPr>
                <w:b/>
              </w:rPr>
            </w:pPr>
            <w:r w:rsidRPr="006E21ED">
              <w:t>1998-2003: Univerzita Tomáše Bati ve Zlíně, Fakulta technologická, Univerzita Tomáše Bati ve Zlíně, Fakulta technologická, Chemie a technologie materiálů, obor Technologie a management</w:t>
            </w:r>
            <w:r>
              <w:t>, Ing.</w:t>
            </w:r>
          </w:p>
        </w:tc>
      </w:tr>
      <w:tr w:rsidR="008D5B62" w14:paraId="28D2C821" w14:textId="77777777" w:rsidTr="00E153D9">
        <w:tc>
          <w:tcPr>
            <w:tcW w:w="9859" w:type="dxa"/>
            <w:gridSpan w:val="15"/>
            <w:shd w:val="clear" w:color="auto" w:fill="F7CAAC"/>
          </w:tcPr>
          <w:p w14:paraId="0E1077DB" w14:textId="77777777" w:rsidR="008D5B62" w:rsidRDefault="008D5B62" w:rsidP="008D5B62">
            <w:pPr>
              <w:jc w:val="both"/>
              <w:rPr>
                <w:b/>
              </w:rPr>
            </w:pPr>
            <w:r>
              <w:rPr>
                <w:b/>
              </w:rPr>
              <w:t>Údaje o odborném působení od absolvování VŠ</w:t>
            </w:r>
          </w:p>
        </w:tc>
      </w:tr>
      <w:tr w:rsidR="008D5B62" w:rsidRPr="009B6AE3" w14:paraId="5FEED9AC" w14:textId="77777777" w:rsidTr="00E153D9">
        <w:trPr>
          <w:trHeight w:val="642"/>
        </w:trPr>
        <w:tc>
          <w:tcPr>
            <w:tcW w:w="9859" w:type="dxa"/>
            <w:gridSpan w:val="15"/>
          </w:tcPr>
          <w:p w14:paraId="1009CD39" w14:textId="77777777" w:rsidR="00E72E53" w:rsidRDefault="00E72E53" w:rsidP="00E72E53">
            <w:pPr>
              <w:rPr>
                <w:shd w:val="clear" w:color="auto" w:fill="FFFFFF"/>
              </w:rPr>
            </w:pPr>
            <w:r w:rsidRPr="006E21ED">
              <w:rPr>
                <w:shd w:val="clear" w:color="auto" w:fill="FFFFFF"/>
              </w:rPr>
              <w:t>2021</w:t>
            </w:r>
            <w:r>
              <w:rPr>
                <w:shd w:val="clear" w:color="auto" w:fill="FFFFFF"/>
              </w:rPr>
              <w:t>-</w:t>
            </w:r>
            <w:r w:rsidRPr="006E21ED">
              <w:rPr>
                <w:shd w:val="clear" w:color="auto" w:fill="FFFFFF"/>
              </w:rPr>
              <w:t>dosud</w:t>
            </w:r>
            <w:r>
              <w:rPr>
                <w:shd w:val="clear" w:color="auto" w:fill="FFFFFF"/>
              </w:rPr>
              <w:t xml:space="preserve">: </w:t>
            </w:r>
            <w:r w:rsidRPr="006E21ED">
              <w:rPr>
                <w:shd w:val="clear" w:color="auto" w:fill="FFFFFF"/>
              </w:rPr>
              <w:t>Univerzita Tomáše Bati ve Zlíně, Fakulta multimediálních komunikací</w:t>
            </w:r>
            <w:r>
              <w:rPr>
                <w:shd w:val="clear" w:color="auto" w:fill="FFFFFF"/>
              </w:rPr>
              <w:t xml:space="preserve">, od r. 2022 vedoucí ateliéru Design obuvi, odborný asistent </w:t>
            </w:r>
          </w:p>
          <w:p w14:paraId="747FA521" w14:textId="6312C292" w:rsidR="008D5B62" w:rsidRPr="009B6AE3" w:rsidRDefault="00E72E53" w:rsidP="00E72E53">
            <w:pPr>
              <w:jc w:val="both"/>
              <w:rPr>
                <w:color w:val="FF0000"/>
              </w:rPr>
            </w:pPr>
            <w:r w:rsidRPr="006E21ED">
              <w:rPr>
                <w:shd w:val="clear" w:color="auto" w:fill="FFFFFF"/>
              </w:rPr>
              <w:t>2006</w:t>
            </w:r>
            <w:r>
              <w:rPr>
                <w:shd w:val="clear" w:color="auto" w:fill="FFFFFF"/>
              </w:rPr>
              <w:t>-</w:t>
            </w:r>
            <w:r w:rsidRPr="006E21ED">
              <w:rPr>
                <w:shd w:val="clear" w:color="auto" w:fill="FFFFFF"/>
              </w:rPr>
              <w:t>2018: Univerzita Tomáše Bati ve Zlíně, Fakulta technologická</w:t>
            </w:r>
            <w:r>
              <w:rPr>
                <w:shd w:val="clear" w:color="auto" w:fill="FFFFFF"/>
              </w:rPr>
              <w:t xml:space="preserve">, </w:t>
            </w:r>
            <w:r w:rsidRPr="006E21ED">
              <w:rPr>
                <w:shd w:val="clear" w:color="auto" w:fill="FFFFFF"/>
              </w:rPr>
              <w:t>asistent a dále pak odborný asistent</w:t>
            </w:r>
          </w:p>
        </w:tc>
      </w:tr>
      <w:tr w:rsidR="008D5B62" w14:paraId="47C0933B" w14:textId="77777777" w:rsidTr="00E153D9">
        <w:trPr>
          <w:trHeight w:val="250"/>
        </w:trPr>
        <w:tc>
          <w:tcPr>
            <w:tcW w:w="9859" w:type="dxa"/>
            <w:gridSpan w:val="15"/>
            <w:shd w:val="clear" w:color="auto" w:fill="F7CAAC"/>
          </w:tcPr>
          <w:p w14:paraId="692190E5" w14:textId="77777777" w:rsidR="008D5B62" w:rsidRDefault="008D5B62" w:rsidP="008D5B62">
            <w:pPr>
              <w:jc w:val="both"/>
            </w:pPr>
            <w:r>
              <w:rPr>
                <w:b/>
              </w:rPr>
              <w:t>Zkušenosti s vedením kvalifikačních a rigorózních prací</w:t>
            </w:r>
          </w:p>
        </w:tc>
      </w:tr>
      <w:tr w:rsidR="008D5B62" w14:paraId="27E8B46B" w14:textId="77777777" w:rsidTr="00E153D9">
        <w:trPr>
          <w:trHeight w:val="479"/>
        </w:trPr>
        <w:tc>
          <w:tcPr>
            <w:tcW w:w="9859" w:type="dxa"/>
            <w:gridSpan w:val="15"/>
          </w:tcPr>
          <w:p w14:paraId="41DD29CE" w14:textId="5F2FA528" w:rsidR="008D5B62" w:rsidRDefault="008D5B62" w:rsidP="008D5B62">
            <w:pPr>
              <w:jc w:val="both"/>
            </w:pPr>
            <w:r>
              <w:t xml:space="preserve">Bakalářské práce: </w:t>
            </w:r>
            <w:r w:rsidR="00E72E53">
              <w:t>4</w:t>
            </w:r>
          </w:p>
          <w:p w14:paraId="0DEF1441" w14:textId="4C979580" w:rsidR="008D5B62" w:rsidRDefault="008D5B62" w:rsidP="008D5B62">
            <w:pPr>
              <w:jc w:val="both"/>
            </w:pPr>
            <w:r>
              <w:t xml:space="preserve">Diplomové práce: </w:t>
            </w:r>
            <w:r w:rsidR="00E72E53">
              <w:t>3</w:t>
            </w:r>
          </w:p>
        </w:tc>
      </w:tr>
      <w:tr w:rsidR="008D5B62" w14:paraId="15D22524" w14:textId="77777777" w:rsidTr="00E153D9">
        <w:trPr>
          <w:cantSplit/>
        </w:trPr>
        <w:tc>
          <w:tcPr>
            <w:tcW w:w="3577" w:type="dxa"/>
            <w:gridSpan w:val="3"/>
            <w:tcBorders>
              <w:top w:val="single" w:sz="12" w:space="0" w:color="auto"/>
            </w:tcBorders>
            <w:shd w:val="clear" w:color="auto" w:fill="F7CAAC"/>
          </w:tcPr>
          <w:p w14:paraId="255E2631" w14:textId="77777777" w:rsidR="008D5B62" w:rsidRDefault="008D5B62" w:rsidP="008D5B62">
            <w:pPr>
              <w:jc w:val="both"/>
            </w:pPr>
            <w:r>
              <w:rPr>
                <w:b/>
              </w:rPr>
              <w:t xml:space="preserve">Obor habilitačního řízení </w:t>
            </w:r>
          </w:p>
        </w:tc>
        <w:tc>
          <w:tcPr>
            <w:tcW w:w="2015" w:type="dxa"/>
            <w:gridSpan w:val="3"/>
            <w:tcBorders>
              <w:top w:val="single" w:sz="12" w:space="0" w:color="auto"/>
            </w:tcBorders>
            <w:shd w:val="clear" w:color="auto" w:fill="F7CAAC"/>
          </w:tcPr>
          <w:p w14:paraId="27EBFDEB" w14:textId="77777777" w:rsidR="008D5B62" w:rsidRDefault="008D5B62" w:rsidP="008D5B62">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2378EB3A" w14:textId="77777777" w:rsidR="008D5B62" w:rsidRDefault="008D5B62" w:rsidP="008D5B62">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70E4D527" w14:textId="77777777" w:rsidR="008D5B62" w:rsidRDefault="008D5B62" w:rsidP="008D5B62">
            <w:pPr>
              <w:jc w:val="both"/>
              <w:rPr>
                <w:b/>
              </w:rPr>
            </w:pPr>
            <w:r>
              <w:rPr>
                <w:b/>
              </w:rPr>
              <w:t>Ohlasy publikací</w:t>
            </w:r>
          </w:p>
        </w:tc>
      </w:tr>
      <w:tr w:rsidR="008D5B62" w14:paraId="3AEF921E" w14:textId="77777777" w:rsidTr="00E153D9">
        <w:trPr>
          <w:cantSplit/>
        </w:trPr>
        <w:tc>
          <w:tcPr>
            <w:tcW w:w="3577" w:type="dxa"/>
            <w:gridSpan w:val="3"/>
          </w:tcPr>
          <w:p w14:paraId="39E7A62D" w14:textId="77777777" w:rsidR="008D5B62" w:rsidRDefault="008D5B62" w:rsidP="008D5B62">
            <w:pPr>
              <w:jc w:val="both"/>
            </w:pPr>
          </w:p>
        </w:tc>
        <w:tc>
          <w:tcPr>
            <w:tcW w:w="2015" w:type="dxa"/>
            <w:gridSpan w:val="3"/>
          </w:tcPr>
          <w:p w14:paraId="06DEECDC" w14:textId="77777777" w:rsidR="008D5B62" w:rsidRDefault="008D5B62" w:rsidP="008D5B62">
            <w:pPr>
              <w:jc w:val="both"/>
            </w:pPr>
          </w:p>
        </w:tc>
        <w:tc>
          <w:tcPr>
            <w:tcW w:w="2248" w:type="dxa"/>
            <w:gridSpan w:val="5"/>
            <w:tcBorders>
              <w:right w:val="single" w:sz="12" w:space="0" w:color="auto"/>
            </w:tcBorders>
          </w:tcPr>
          <w:p w14:paraId="3131659A" w14:textId="77777777" w:rsidR="008D5B62" w:rsidRDefault="008D5B62" w:rsidP="008D5B62">
            <w:pPr>
              <w:jc w:val="both"/>
            </w:pPr>
          </w:p>
        </w:tc>
        <w:tc>
          <w:tcPr>
            <w:tcW w:w="632" w:type="dxa"/>
            <w:gridSpan w:val="2"/>
            <w:tcBorders>
              <w:left w:val="single" w:sz="12" w:space="0" w:color="auto"/>
            </w:tcBorders>
            <w:shd w:val="clear" w:color="auto" w:fill="F7CAAC"/>
          </w:tcPr>
          <w:p w14:paraId="4F1388D4" w14:textId="77777777" w:rsidR="008D5B62" w:rsidRPr="00F20AEF" w:rsidRDefault="008D5B62" w:rsidP="008D5B62">
            <w:pPr>
              <w:jc w:val="both"/>
            </w:pPr>
            <w:r w:rsidRPr="00F20AEF">
              <w:rPr>
                <w:b/>
              </w:rPr>
              <w:t>WoS</w:t>
            </w:r>
          </w:p>
        </w:tc>
        <w:tc>
          <w:tcPr>
            <w:tcW w:w="693" w:type="dxa"/>
            <w:shd w:val="clear" w:color="auto" w:fill="F7CAAC"/>
          </w:tcPr>
          <w:p w14:paraId="3B751C96" w14:textId="77777777" w:rsidR="008D5B62" w:rsidRPr="00F20AEF" w:rsidRDefault="008D5B62" w:rsidP="008D5B62">
            <w:pPr>
              <w:jc w:val="both"/>
              <w:rPr>
                <w:sz w:val="18"/>
              </w:rPr>
            </w:pPr>
            <w:r w:rsidRPr="00F20AEF">
              <w:rPr>
                <w:b/>
                <w:sz w:val="18"/>
              </w:rPr>
              <w:t>Scopus</w:t>
            </w:r>
          </w:p>
        </w:tc>
        <w:tc>
          <w:tcPr>
            <w:tcW w:w="694" w:type="dxa"/>
            <w:shd w:val="clear" w:color="auto" w:fill="F7CAAC"/>
          </w:tcPr>
          <w:p w14:paraId="16D66BBB" w14:textId="77777777" w:rsidR="008D5B62" w:rsidRDefault="008D5B62" w:rsidP="008D5B62">
            <w:pPr>
              <w:jc w:val="both"/>
            </w:pPr>
            <w:r>
              <w:rPr>
                <w:b/>
                <w:sz w:val="18"/>
              </w:rPr>
              <w:t>ostatní</w:t>
            </w:r>
          </w:p>
        </w:tc>
      </w:tr>
      <w:tr w:rsidR="008D5B62" w14:paraId="03FB577C" w14:textId="77777777" w:rsidTr="00E153D9">
        <w:trPr>
          <w:cantSplit/>
          <w:trHeight w:val="70"/>
        </w:trPr>
        <w:tc>
          <w:tcPr>
            <w:tcW w:w="3577" w:type="dxa"/>
            <w:gridSpan w:val="3"/>
            <w:shd w:val="clear" w:color="auto" w:fill="F7CAAC"/>
          </w:tcPr>
          <w:p w14:paraId="13C550AF" w14:textId="77777777" w:rsidR="008D5B62" w:rsidRDefault="008D5B62" w:rsidP="008D5B62">
            <w:pPr>
              <w:jc w:val="both"/>
            </w:pPr>
            <w:r>
              <w:rPr>
                <w:b/>
              </w:rPr>
              <w:t>Obor jmenovacího řízení</w:t>
            </w:r>
          </w:p>
        </w:tc>
        <w:tc>
          <w:tcPr>
            <w:tcW w:w="2015" w:type="dxa"/>
            <w:gridSpan w:val="3"/>
            <w:shd w:val="clear" w:color="auto" w:fill="F7CAAC"/>
          </w:tcPr>
          <w:p w14:paraId="13B4FD81" w14:textId="77777777" w:rsidR="008D5B62" w:rsidRDefault="008D5B62" w:rsidP="008D5B62">
            <w:pPr>
              <w:jc w:val="both"/>
            </w:pPr>
            <w:r>
              <w:rPr>
                <w:b/>
              </w:rPr>
              <w:t>Rok udělení hodnosti</w:t>
            </w:r>
          </w:p>
        </w:tc>
        <w:tc>
          <w:tcPr>
            <w:tcW w:w="2248" w:type="dxa"/>
            <w:gridSpan w:val="5"/>
            <w:tcBorders>
              <w:right w:val="single" w:sz="12" w:space="0" w:color="auto"/>
            </w:tcBorders>
            <w:shd w:val="clear" w:color="auto" w:fill="F7CAAC"/>
          </w:tcPr>
          <w:p w14:paraId="216DEC9F" w14:textId="77777777" w:rsidR="008D5B62" w:rsidRDefault="008D5B62" w:rsidP="008D5B62">
            <w:pPr>
              <w:jc w:val="both"/>
            </w:pPr>
            <w:r>
              <w:rPr>
                <w:b/>
              </w:rPr>
              <w:t>Řízení konáno na VŠ</w:t>
            </w:r>
          </w:p>
        </w:tc>
        <w:tc>
          <w:tcPr>
            <w:tcW w:w="632" w:type="dxa"/>
            <w:gridSpan w:val="2"/>
            <w:tcBorders>
              <w:left w:val="single" w:sz="12" w:space="0" w:color="auto"/>
            </w:tcBorders>
          </w:tcPr>
          <w:p w14:paraId="111B506E" w14:textId="77777777" w:rsidR="008D5B62" w:rsidRPr="00F20AEF" w:rsidRDefault="008D5B62" w:rsidP="008D5B62">
            <w:pPr>
              <w:jc w:val="both"/>
              <w:rPr>
                <w:b/>
              </w:rPr>
            </w:pPr>
          </w:p>
        </w:tc>
        <w:tc>
          <w:tcPr>
            <w:tcW w:w="693" w:type="dxa"/>
          </w:tcPr>
          <w:p w14:paraId="5FE93612" w14:textId="77777777" w:rsidR="008D5B62" w:rsidRPr="00F20AEF" w:rsidRDefault="008D5B62" w:rsidP="008D5B62">
            <w:pPr>
              <w:jc w:val="both"/>
              <w:rPr>
                <w:b/>
              </w:rPr>
            </w:pPr>
          </w:p>
        </w:tc>
        <w:tc>
          <w:tcPr>
            <w:tcW w:w="694" w:type="dxa"/>
          </w:tcPr>
          <w:p w14:paraId="10CC2D87" w14:textId="77777777" w:rsidR="008D5B62" w:rsidRDefault="008D5B62" w:rsidP="008D5B62">
            <w:pPr>
              <w:jc w:val="both"/>
              <w:rPr>
                <w:b/>
              </w:rPr>
            </w:pPr>
          </w:p>
        </w:tc>
      </w:tr>
      <w:tr w:rsidR="008D5B62" w14:paraId="45D5F522" w14:textId="77777777" w:rsidTr="00E153D9">
        <w:trPr>
          <w:trHeight w:val="205"/>
        </w:trPr>
        <w:tc>
          <w:tcPr>
            <w:tcW w:w="3577" w:type="dxa"/>
            <w:gridSpan w:val="3"/>
          </w:tcPr>
          <w:p w14:paraId="5C57CF71" w14:textId="77777777" w:rsidR="008D5B62" w:rsidRDefault="008D5B62" w:rsidP="008D5B62">
            <w:pPr>
              <w:jc w:val="both"/>
            </w:pPr>
          </w:p>
        </w:tc>
        <w:tc>
          <w:tcPr>
            <w:tcW w:w="2015" w:type="dxa"/>
            <w:gridSpan w:val="3"/>
          </w:tcPr>
          <w:p w14:paraId="2FBE0003" w14:textId="77777777" w:rsidR="008D5B62" w:rsidRDefault="008D5B62" w:rsidP="008D5B62">
            <w:pPr>
              <w:jc w:val="both"/>
            </w:pPr>
          </w:p>
        </w:tc>
        <w:tc>
          <w:tcPr>
            <w:tcW w:w="2248" w:type="dxa"/>
            <w:gridSpan w:val="5"/>
            <w:tcBorders>
              <w:right w:val="single" w:sz="12" w:space="0" w:color="auto"/>
            </w:tcBorders>
          </w:tcPr>
          <w:p w14:paraId="27134464" w14:textId="77777777" w:rsidR="008D5B62" w:rsidRDefault="008D5B62" w:rsidP="008D5B62">
            <w:pPr>
              <w:jc w:val="both"/>
            </w:pPr>
          </w:p>
        </w:tc>
        <w:tc>
          <w:tcPr>
            <w:tcW w:w="1325" w:type="dxa"/>
            <w:gridSpan w:val="3"/>
            <w:tcBorders>
              <w:left w:val="single" w:sz="12" w:space="0" w:color="auto"/>
            </w:tcBorders>
            <w:shd w:val="clear" w:color="auto" w:fill="FBD4B4"/>
            <w:vAlign w:val="center"/>
          </w:tcPr>
          <w:p w14:paraId="293366E1" w14:textId="77777777" w:rsidR="008D5B62" w:rsidRPr="00F20AEF" w:rsidRDefault="008D5B62" w:rsidP="008D5B62">
            <w:pPr>
              <w:jc w:val="both"/>
              <w:rPr>
                <w:b/>
                <w:sz w:val="18"/>
              </w:rPr>
            </w:pPr>
            <w:r w:rsidRPr="00F20AEF">
              <w:rPr>
                <w:b/>
                <w:sz w:val="18"/>
              </w:rPr>
              <w:t>H-index WoS/Scopus</w:t>
            </w:r>
          </w:p>
        </w:tc>
        <w:tc>
          <w:tcPr>
            <w:tcW w:w="694" w:type="dxa"/>
            <w:vAlign w:val="center"/>
          </w:tcPr>
          <w:p w14:paraId="33FE8235" w14:textId="77777777" w:rsidR="008D5B62" w:rsidRDefault="008D5B62" w:rsidP="008D5B62">
            <w:pPr>
              <w:rPr>
                <w:b/>
              </w:rPr>
            </w:pPr>
            <w:r>
              <w:rPr>
                <w:b/>
              </w:rPr>
              <w:t xml:space="preserve">    /</w:t>
            </w:r>
          </w:p>
        </w:tc>
      </w:tr>
      <w:tr w:rsidR="008D5B62" w14:paraId="30F32A02" w14:textId="77777777" w:rsidTr="00E153D9">
        <w:tc>
          <w:tcPr>
            <w:tcW w:w="9859" w:type="dxa"/>
            <w:gridSpan w:val="15"/>
            <w:shd w:val="clear" w:color="auto" w:fill="F7CAAC"/>
          </w:tcPr>
          <w:p w14:paraId="3C29F6F0" w14:textId="77777777" w:rsidR="008D5B62" w:rsidRDefault="008D5B62" w:rsidP="008D5B62">
            <w:pPr>
              <w:jc w:val="both"/>
              <w:rPr>
                <w:b/>
              </w:rPr>
            </w:pPr>
            <w:r>
              <w:rPr>
                <w:b/>
              </w:rPr>
              <w:t xml:space="preserve">Přehled o nejvýznamnější publikační a další tvůrčí činnosti nebo další profesní činnosti u odborníků z praxe vztahující se k zabezpečovaným předmětům </w:t>
            </w:r>
          </w:p>
        </w:tc>
      </w:tr>
      <w:tr w:rsidR="008D5B62" w14:paraId="2B47EDB2" w14:textId="77777777" w:rsidTr="00E153D9">
        <w:trPr>
          <w:trHeight w:val="89"/>
        </w:trPr>
        <w:tc>
          <w:tcPr>
            <w:tcW w:w="9859" w:type="dxa"/>
            <w:gridSpan w:val="15"/>
          </w:tcPr>
          <w:p w14:paraId="7B9F59E0" w14:textId="77777777" w:rsidR="008D5B62" w:rsidRDefault="008D5B62" w:rsidP="008D5B62">
            <w:pPr>
              <w:spacing w:before="60"/>
              <w:jc w:val="both"/>
              <w:rPr>
                <w:b/>
              </w:rPr>
            </w:pPr>
          </w:p>
        </w:tc>
      </w:tr>
      <w:tr w:rsidR="008D5B62" w14:paraId="3F16E66F" w14:textId="77777777" w:rsidTr="00E153D9">
        <w:trPr>
          <w:trHeight w:val="218"/>
        </w:trPr>
        <w:tc>
          <w:tcPr>
            <w:tcW w:w="9859" w:type="dxa"/>
            <w:gridSpan w:val="15"/>
            <w:shd w:val="clear" w:color="auto" w:fill="F7CAAC"/>
          </w:tcPr>
          <w:p w14:paraId="0176A14E" w14:textId="77777777" w:rsidR="008D5B62" w:rsidRDefault="008D5B62" w:rsidP="008D5B62">
            <w:pPr>
              <w:rPr>
                <w:b/>
              </w:rPr>
            </w:pPr>
            <w:r>
              <w:rPr>
                <w:b/>
              </w:rPr>
              <w:t>Působení v zahraničí</w:t>
            </w:r>
          </w:p>
        </w:tc>
      </w:tr>
      <w:tr w:rsidR="008D5B62" w14:paraId="5C95B173" w14:textId="77777777" w:rsidTr="00E153D9">
        <w:trPr>
          <w:trHeight w:val="600"/>
        </w:trPr>
        <w:tc>
          <w:tcPr>
            <w:tcW w:w="9859" w:type="dxa"/>
            <w:gridSpan w:val="15"/>
          </w:tcPr>
          <w:p w14:paraId="00AD5A70" w14:textId="77777777" w:rsidR="00367642" w:rsidRPr="00A70C91" w:rsidRDefault="00367642" w:rsidP="00367642">
            <w:pPr>
              <w:jc w:val="both"/>
              <w:rPr>
                <w:ins w:id="406" w:author="Hana Ponížilová" w:date="2023-05-25T12:57:00Z"/>
                <w:bCs/>
              </w:rPr>
            </w:pPr>
            <w:ins w:id="407" w:author="Hana Ponížilová" w:date="2023-05-25T12:57:00Z">
              <w:r>
                <w:rPr>
                  <w:bCs/>
                </w:rPr>
                <w:t xml:space="preserve">2022: </w:t>
              </w:r>
              <w:r w:rsidRPr="00A70C91">
                <w:rPr>
                  <w:bCs/>
                </w:rPr>
                <w:t>COGITO pro děti</w:t>
              </w:r>
            </w:ins>
          </w:p>
          <w:p w14:paraId="15733210" w14:textId="77777777" w:rsidR="00367642" w:rsidRPr="00A70C91" w:rsidRDefault="00367642" w:rsidP="00367642">
            <w:pPr>
              <w:jc w:val="both"/>
              <w:rPr>
                <w:ins w:id="408" w:author="Hana Ponížilová" w:date="2023-05-25T12:57:00Z"/>
                <w:bCs/>
              </w:rPr>
            </w:pPr>
            <w:ins w:id="409" w:author="Hana Ponížilová" w:date="2023-05-25T12:57:00Z">
              <w:r>
                <w:rPr>
                  <w:bCs/>
                </w:rPr>
                <w:t xml:space="preserve">2022: </w:t>
              </w:r>
              <w:r w:rsidRPr="00A70C91">
                <w:rPr>
                  <w:bCs/>
                </w:rPr>
                <w:t>COGITO Sunny Suede: jolly</w:t>
              </w:r>
            </w:ins>
          </w:p>
          <w:p w14:paraId="7F544C34" w14:textId="77777777" w:rsidR="00367642" w:rsidRPr="00A70C91" w:rsidRDefault="00367642" w:rsidP="00367642">
            <w:pPr>
              <w:jc w:val="both"/>
              <w:rPr>
                <w:ins w:id="410" w:author="Hana Ponížilová" w:date="2023-05-25T12:57:00Z"/>
                <w:bCs/>
              </w:rPr>
            </w:pPr>
            <w:ins w:id="411" w:author="Hana Ponížilová" w:date="2023-05-25T12:57:00Z">
              <w:r>
                <w:rPr>
                  <w:bCs/>
                </w:rPr>
                <w:t xml:space="preserve">2022: </w:t>
              </w:r>
              <w:r w:rsidRPr="00A70C91">
                <w:rPr>
                  <w:bCs/>
                </w:rPr>
                <w:t>Mini belt bag: Z nohy na nohu</w:t>
              </w:r>
            </w:ins>
          </w:p>
          <w:p w14:paraId="5FFC5BAA" w14:textId="77777777" w:rsidR="00367642" w:rsidRDefault="00367642" w:rsidP="00367642">
            <w:pPr>
              <w:jc w:val="both"/>
              <w:rPr>
                <w:ins w:id="412" w:author="Hana Ponížilová" w:date="2023-05-25T12:57:00Z"/>
                <w:bCs/>
              </w:rPr>
            </w:pPr>
            <w:ins w:id="413" w:author="Hana Ponížilová" w:date="2023-05-25T12:57:00Z">
              <w:r>
                <w:rPr>
                  <w:bCs/>
                </w:rPr>
                <w:t xml:space="preserve">2022: </w:t>
              </w:r>
              <w:r w:rsidRPr="00A70C91">
                <w:rPr>
                  <w:bCs/>
                </w:rPr>
                <w:t>Taška na pletací potřeby</w:t>
              </w:r>
            </w:ins>
          </w:p>
          <w:p w14:paraId="6C92F389" w14:textId="6F557939" w:rsidR="008D5B62" w:rsidRDefault="00367642" w:rsidP="00367642">
            <w:pPr>
              <w:rPr>
                <w:b/>
              </w:rPr>
            </w:pPr>
            <w:ins w:id="414" w:author="Hana Ponížilová" w:date="2023-05-25T12:57:00Z">
              <w:r>
                <w:rPr>
                  <w:bCs/>
                </w:rPr>
                <w:t xml:space="preserve">2021: </w:t>
              </w:r>
              <w:r w:rsidRPr="00957AD1">
                <w:rPr>
                  <w:bCs/>
                </w:rPr>
                <w:t>COGITO Volné ruce</w:t>
              </w:r>
            </w:ins>
          </w:p>
        </w:tc>
      </w:tr>
      <w:tr w:rsidR="008D5B62" w14:paraId="17874BC2" w14:textId="77777777" w:rsidTr="00E153D9">
        <w:trPr>
          <w:cantSplit/>
          <w:trHeight w:val="470"/>
        </w:trPr>
        <w:tc>
          <w:tcPr>
            <w:tcW w:w="2868" w:type="dxa"/>
            <w:gridSpan w:val="2"/>
            <w:shd w:val="clear" w:color="auto" w:fill="F7CAAC"/>
          </w:tcPr>
          <w:p w14:paraId="75C56B28" w14:textId="77777777" w:rsidR="008D5B62" w:rsidRDefault="008D5B62" w:rsidP="008D5B62">
            <w:pPr>
              <w:jc w:val="both"/>
              <w:rPr>
                <w:b/>
              </w:rPr>
            </w:pPr>
            <w:r>
              <w:rPr>
                <w:b/>
              </w:rPr>
              <w:t xml:space="preserve">Podpis </w:t>
            </w:r>
          </w:p>
        </w:tc>
        <w:tc>
          <w:tcPr>
            <w:tcW w:w="4186" w:type="dxa"/>
            <w:gridSpan w:val="7"/>
          </w:tcPr>
          <w:p w14:paraId="31ACCA54" w14:textId="2262FADB" w:rsidR="008D5B62" w:rsidRDefault="008D5B62" w:rsidP="008D5B62">
            <w:pPr>
              <w:jc w:val="both"/>
            </w:pPr>
            <w:r>
              <w:t xml:space="preserve">Martina Dokulilová v. r. </w:t>
            </w:r>
          </w:p>
        </w:tc>
        <w:tc>
          <w:tcPr>
            <w:tcW w:w="786" w:type="dxa"/>
            <w:gridSpan w:val="2"/>
            <w:shd w:val="clear" w:color="auto" w:fill="F7CAAC"/>
          </w:tcPr>
          <w:p w14:paraId="4CDAC877" w14:textId="77777777" w:rsidR="008D5B62" w:rsidRDefault="008D5B62" w:rsidP="008D5B62">
            <w:pPr>
              <w:jc w:val="both"/>
            </w:pPr>
            <w:r>
              <w:rPr>
                <w:b/>
              </w:rPr>
              <w:t>datum</w:t>
            </w:r>
          </w:p>
        </w:tc>
        <w:tc>
          <w:tcPr>
            <w:tcW w:w="2019" w:type="dxa"/>
            <w:gridSpan w:val="4"/>
          </w:tcPr>
          <w:p w14:paraId="00494FCE" w14:textId="397D64A9" w:rsidR="008D5B62" w:rsidRDefault="008D5B62" w:rsidP="008D5B62">
            <w:pPr>
              <w:jc w:val="both"/>
            </w:pPr>
            <w:r>
              <w:t>10. 12. 2022</w:t>
            </w:r>
          </w:p>
        </w:tc>
      </w:tr>
    </w:tbl>
    <w:p w14:paraId="7E60E267" w14:textId="77777777" w:rsidR="00C94F76" w:rsidRDefault="00C94F76">
      <w:r>
        <w:br w:type="page"/>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769"/>
        <w:gridCol w:w="66"/>
        <w:gridCol w:w="709"/>
        <w:gridCol w:w="1634"/>
        <w:gridCol w:w="209"/>
        <w:gridCol w:w="172"/>
        <w:gridCol w:w="395"/>
        <w:gridCol w:w="73"/>
        <w:gridCol w:w="994"/>
        <w:gridCol w:w="709"/>
        <w:gridCol w:w="77"/>
        <w:gridCol w:w="47"/>
        <w:gridCol w:w="585"/>
        <w:gridCol w:w="693"/>
        <w:gridCol w:w="791"/>
      </w:tblGrid>
      <w:tr w:rsidR="002334C3" w14:paraId="21BD210E" w14:textId="77777777" w:rsidTr="00E153D9">
        <w:tc>
          <w:tcPr>
            <w:tcW w:w="9923" w:type="dxa"/>
            <w:gridSpan w:val="15"/>
            <w:tcBorders>
              <w:bottom w:val="double" w:sz="4" w:space="0" w:color="auto"/>
            </w:tcBorders>
            <w:shd w:val="clear" w:color="auto" w:fill="BDD6EE"/>
          </w:tcPr>
          <w:p w14:paraId="7AEAEE19" w14:textId="4B686113" w:rsidR="002334C3" w:rsidRDefault="002334C3" w:rsidP="004752E9">
            <w:pPr>
              <w:jc w:val="both"/>
              <w:rPr>
                <w:b/>
                <w:sz w:val="28"/>
              </w:rPr>
            </w:pPr>
            <w:r>
              <w:rPr>
                <w:b/>
                <w:sz w:val="28"/>
              </w:rPr>
              <w:lastRenderedPageBreak/>
              <w:t>C-I – Personální zabezpečení</w:t>
            </w:r>
          </w:p>
        </w:tc>
      </w:tr>
      <w:tr w:rsidR="002334C3" w14:paraId="1B75212C" w14:textId="77777777" w:rsidTr="00E153D9">
        <w:tc>
          <w:tcPr>
            <w:tcW w:w="2835" w:type="dxa"/>
            <w:gridSpan w:val="2"/>
            <w:tcBorders>
              <w:top w:val="double" w:sz="4" w:space="0" w:color="auto"/>
            </w:tcBorders>
            <w:shd w:val="clear" w:color="auto" w:fill="F7CAAC"/>
          </w:tcPr>
          <w:p w14:paraId="6FA9E62F" w14:textId="77777777" w:rsidR="002334C3" w:rsidRDefault="002334C3" w:rsidP="004752E9">
            <w:pPr>
              <w:jc w:val="both"/>
              <w:rPr>
                <w:b/>
              </w:rPr>
            </w:pPr>
            <w:r>
              <w:rPr>
                <w:b/>
              </w:rPr>
              <w:t>Vysoká škola</w:t>
            </w:r>
          </w:p>
        </w:tc>
        <w:tc>
          <w:tcPr>
            <w:tcW w:w="7088" w:type="dxa"/>
            <w:gridSpan w:val="13"/>
          </w:tcPr>
          <w:p w14:paraId="63F07994" w14:textId="77777777" w:rsidR="002334C3" w:rsidRDefault="002334C3" w:rsidP="004752E9">
            <w:pPr>
              <w:jc w:val="both"/>
            </w:pPr>
            <w:r>
              <w:t>Univerzita Tomáše Bati ve Zlíně</w:t>
            </w:r>
          </w:p>
        </w:tc>
      </w:tr>
      <w:tr w:rsidR="002334C3" w14:paraId="060925A8" w14:textId="77777777" w:rsidTr="00E153D9">
        <w:tc>
          <w:tcPr>
            <w:tcW w:w="2835" w:type="dxa"/>
            <w:gridSpan w:val="2"/>
            <w:shd w:val="clear" w:color="auto" w:fill="F7CAAC"/>
          </w:tcPr>
          <w:p w14:paraId="778658DE" w14:textId="77777777" w:rsidR="002334C3" w:rsidRDefault="002334C3" w:rsidP="004752E9">
            <w:pPr>
              <w:jc w:val="both"/>
              <w:rPr>
                <w:b/>
              </w:rPr>
            </w:pPr>
            <w:r>
              <w:rPr>
                <w:b/>
              </w:rPr>
              <w:t>Součást vysoké školy</w:t>
            </w:r>
          </w:p>
        </w:tc>
        <w:tc>
          <w:tcPr>
            <w:tcW w:w="7088" w:type="dxa"/>
            <w:gridSpan w:val="13"/>
          </w:tcPr>
          <w:p w14:paraId="780C2C37" w14:textId="77777777" w:rsidR="002334C3" w:rsidRDefault="002334C3" w:rsidP="004752E9">
            <w:pPr>
              <w:jc w:val="both"/>
            </w:pPr>
            <w:r>
              <w:t>Fakulta multimediálních komunikací</w:t>
            </w:r>
          </w:p>
        </w:tc>
      </w:tr>
      <w:tr w:rsidR="002334C3" w14:paraId="3925A8DA" w14:textId="77777777" w:rsidTr="00E153D9">
        <w:tc>
          <w:tcPr>
            <w:tcW w:w="2835" w:type="dxa"/>
            <w:gridSpan w:val="2"/>
            <w:shd w:val="clear" w:color="auto" w:fill="F7CAAC"/>
          </w:tcPr>
          <w:p w14:paraId="27F65242" w14:textId="77777777" w:rsidR="002334C3" w:rsidRDefault="002334C3" w:rsidP="004752E9">
            <w:pPr>
              <w:jc w:val="both"/>
              <w:rPr>
                <w:b/>
              </w:rPr>
            </w:pPr>
            <w:r>
              <w:rPr>
                <w:b/>
              </w:rPr>
              <w:t>Název studijního programu</w:t>
            </w:r>
          </w:p>
        </w:tc>
        <w:tc>
          <w:tcPr>
            <w:tcW w:w="7088" w:type="dxa"/>
            <w:gridSpan w:val="13"/>
          </w:tcPr>
          <w:p w14:paraId="2FBE789B" w14:textId="244D45A9" w:rsidR="002334C3" w:rsidRDefault="00B85FDA" w:rsidP="004752E9">
            <w:pPr>
              <w:jc w:val="both"/>
            </w:pPr>
            <w:r>
              <w:t>Design</w:t>
            </w:r>
          </w:p>
        </w:tc>
      </w:tr>
      <w:tr w:rsidR="002334C3" w14:paraId="142F2632" w14:textId="77777777" w:rsidTr="00E153D9">
        <w:tc>
          <w:tcPr>
            <w:tcW w:w="2835" w:type="dxa"/>
            <w:gridSpan w:val="2"/>
            <w:shd w:val="clear" w:color="auto" w:fill="F7CAAC"/>
          </w:tcPr>
          <w:p w14:paraId="74CB852A" w14:textId="77777777" w:rsidR="002334C3" w:rsidRDefault="002334C3" w:rsidP="004752E9">
            <w:pPr>
              <w:jc w:val="both"/>
              <w:rPr>
                <w:b/>
              </w:rPr>
            </w:pPr>
            <w:r>
              <w:rPr>
                <w:b/>
              </w:rPr>
              <w:t>Jméno a příjmení</w:t>
            </w:r>
          </w:p>
        </w:tc>
        <w:tc>
          <w:tcPr>
            <w:tcW w:w="4186" w:type="dxa"/>
            <w:gridSpan w:val="7"/>
          </w:tcPr>
          <w:p w14:paraId="3EC09185" w14:textId="77777777" w:rsidR="002334C3" w:rsidRDefault="002334C3" w:rsidP="004752E9">
            <w:pPr>
              <w:jc w:val="both"/>
            </w:pPr>
            <w:r>
              <w:t>Markéta Dvořáčková</w:t>
            </w:r>
          </w:p>
        </w:tc>
        <w:tc>
          <w:tcPr>
            <w:tcW w:w="709" w:type="dxa"/>
            <w:shd w:val="clear" w:color="auto" w:fill="F7CAAC"/>
          </w:tcPr>
          <w:p w14:paraId="7C9B7F7E" w14:textId="77777777" w:rsidR="002334C3" w:rsidRDefault="002334C3" w:rsidP="004752E9">
            <w:pPr>
              <w:jc w:val="both"/>
              <w:rPr>
                <w:b/>
              </w:rPr>
            </w:pPr>
            <w:r>
              <w:rPr>
                <w:b/>
              </w:rPr>
              <w:t>Tituly</w:t>
            </w:r>
          </w:p>
        </w:tc>
        <w:tc>
          <w:tcPr>
            <w:tcW w:w="2193" w:type="dxa"/>
            <w:gridSpan w:val="5"/>
          </w:tcPr>
          <w:p w14:paraId="7476FF5A" w14:textId="77777777" w:rsidR="002334C3" w:rsidRDefault="002334C3" w:rsidP="004752E9">
            <w:pPr>
              <w:jc w:val="both"/>
            </w:pPr>
            <w:r>
              <w:t>Mgr.</w:t>
            </w:r>
          </w:p>
        </w:tc>
      </w:tr>
      <w:tr w:rsidR="002334C3" w14:paraId="207F38EF" w14:textId="77777777" w:rsidTr="00E153D9">
        <w:tc>
          <w:tcPr>
            <w:tcW w:w="2835" w:type="dxa"/>
            <w:gridSpan w:val="2"/>
            <w:shd w:val="clear" w:color="auto" w:fill="F7CAAC"/>
          </w:tcPr>
          <w:p w14:paraId="6FD9016F" w14:textId="77777777" w:rsidR="002334C3" w:rsidRDefault="002334C3" w:rsidP="004752E9">
            <w:pPr>
              <w:jc w:val="both"/>
              <w:rPr>
                <w:b/>
              </w:rPr>
            </w:pPr>
            <w:r>
              <w:rPr>
                <w:b/>
              </w:rPr>
              <w:t>Rok narození</w:t>
            </w:r>
          </w:p>
        </w:tc>
        <w:tc>
          <w:tcPr>
            <w:tcW w:w="709" w:type="dxa"/>
          </w:tcPr>
          <w:p w14:paraId="73190525" w14:textId="77777777" w:rsidR="002334C3" w:rsidRDefault="002334C3" w:rsidP="004752E9">
            <w:pPr>
              <w:jc w:val="both"/>
            </w:pPr>
            <w:r>
              <w:t>1975</w:t>
            </w:r>
          </w:p>
        </w:tc>
        <w:tc>
          <w:tcPr>
            <w:tcW w:w="1843" w:type="dxa"/>
            <w:gridSpan w:val="2"/>
            <w:shd w:val="clear" w:color="auto" w:fill="F7CAAC"/>
          </w:tcPr>
          <w:p w14:paraId="21E7462B" w14:textId="77777777" w:rsidR="002334C3" w:rsidRDefault="002334C3" w:rsidP="004752E9">
            <w:pPr>
              <w:jc w:val="both"/>
              <w:rPr>
                <w:b/>
              </w:rPr>
            </w:pPr>
            <w:r>
              <w:rPr>
                <w:b/>
              </w:rPr>
              <w:t>typ vztahu k VŠ</w:t>
            </w:r>
          </w:p>
        </w:tc>
        <w:tc>
          <w:tcPr>
            <w:tcW w:w="640" w:type="dxa"/>
            <w:gridSpan w:val="3"/>
          </w:tcPr>
          <w:p w14:paraId="407B9E7C" w14:textId="77777777" w:rsidR="002334C3" w:rsidRDefault="002334C3" w:rsidP="004752E9">
            <w:pPr>
              <w:jc w:val="both"/>
            </w:pPr>
            <w:r>
              <w:t>pp</w:t>
            </w:r>
          </w:p>
        </w:tc>
        <w:tc>
          <w:tcPr>
            <w:tcW w:w="994" w:type="dxa"/>
            <w:shd w:val="clear" w:color="auto" w:fill="F7CAAC"/>
          </w:tcPr>
          <w:p w14:paraId="617BE418" w14:textId="77777777" w:rsidR="002334C3" w:rsidRDefault="002334C3" w:rsidP="004752E9">
            <w:pPr>
              <w:jc w:val="both"/>
              <w:rPr>
                <w:b/>
              </w:rPr>
            </w:pPr>
            <w:r>
              <w:rPr>
                <w:b/>
              </w:rPr>
              <w:t>rozsah</w:t>
            </w:r>
          </w:p>
        </w:tc>
        <w:tc>
          <w:tcPr>
            <w:tcW w:w="709" w:type="dxa"/>
          </w:tcPr>
          <w:p w14:paraId="68EA5FE2" w14:textId="77777777" w:rsidR="002334C3" w:rsidRDefault="002334C3" w:rsidP="004752E9">
            <w:pPr>
              <w:jc w:val="both"/>
            </w:pPr>
            <w:r>
              <w:t>40h/t</w:t>
            </w:r>
          </w:p>
        </w:tc>
        <w:tc>
          <w:tcPr>
            <w:tcW w:w="709" w:type="dxa"/>
            <w:gridSpan w:val="3"/>
            <w:shd w:val="clear" w:color="auto" w:fill="F7CAAC"/>
          </w:tcPr>
          <w:p w14:paraId="026D41EA" w14:textId="77777777" w:rsidR="002334C3" w:rsidRDefault="002334C3" w:rsidP="004752E9">
            <w:pPr>
              <w:jc w:val="both"/>
              <w:rPr>
                <w:b/>
              </w:rPr>
            </w:pPr>
            <w:r>
              <w:rPr>
                <w:b/>
              </w:rPr>
              <w:t>do kdy</w:t>
            </w:r>
          </w:p>
        </w:tc>
        <w:tc>
          <w:tcPr>
            <w:tcW w:w="1484" w:type="dxa"/>
            <w:gridSpan w:val="2"/>
          </w:tcPr>
          <w:p w14:paraId="34865532" w14:textId="77777777" w:rsidR="002334C3" w:rsidRDefault="002334C3" w:rsidP="004752E9">
            <w:pPr>
              <w:jc w:val="both"/>
            </w:pPr>
            <w:r>
              <w:t>N</w:t>
            </w:r>
          </w:p>
        </w:tc>
      </w:tr>
      <w:tr w:rsidR="002334C3" w14:paraId="3F49EBFC" w14:textId="77777777" w:rsidTr="00E153D9">
        <w:tc>
          <w:tcPr>
            <w:tcW w:w="5387" w:type="dxa"/>
            <w:gridSpan w:val="5"/>
            <w:shd w:val="clear" w:color="auto" w:fill="F7CAAC"/>
          </w:tcPr>
          <w:p w14:paraId="4BB7E42B" w14:textId="77777777" w:rsidR="002334C3" w:rsidRDefault="002334C3" w:rsidP="004752E9">
            <w:pPr>
              <w:jc w:val="both"/>
              <w:rPr>
                <w:b/>
              </w:rPr>
            </w:pPr>
            <w:r>
              <w:rPr>
                <w:b/>
              </w:rPr>
              <w:t>Typ vztahu na součásti VŠ, která uskutečňuje st. program</w:t>
            </w:r>
          </w:p>
        </w:tc>
        <w:tc>
          <w:tcPr>
            <w:tcW w:w="640" w:type="dxa"/>
            <w:gridSpan w:val="3"/>
          </w:tcPr>
          <w:p w14:paraId="68B91A10" w14:textId="77777777" w:rsidR="002334C3" w:rsidRDefault="002334C3" w:rsidP="004752E9">
            <w:pPr>
              <w:jc w:val="both"/>
            </w:pPr>
            <w:r>
              <w:t>pp</w:t>
            </w:r>
          </w:p>
        </w:tc>
        <w:tc>
          <w:tcPr>
            <w:tcW w:w="994" w:type="dxa"/>
            <w:shd w:val="clear" w:color="auto" w:fill="F7CAAC"/>
          </w:tcPr>
          <w:p w14:paraId="2029CCDA" w14:textId="77777777" w:rsidR="002334C3" w:rsidRDefault="002334C3" w:rsidP="004752E9">
            <w:pPr>
              <w:jc w:val="both"/>
              <w:rPr>
                <w:b/>
              </w:rPr>
            </w:pPr>
            <w:r>
              <w:rPr>
                <w:b/>
              </w:rPr>
              <w:t>rozsah</w:t>
            </w:r>
          </w:p>
        </w:tc>
        <w:tc>
          <w:tcPr>
            <w:tcW w:w="709" w:type="dxa"/>
          </w:tcPr>
          <w:p w14:paraId="7EA49664" w14:textId="77777777" w:rsidR="002334C3" w:rsidRDefault="002334C3" w:rsidP="004752E9">
            <w:pPr>
              <w:jc w:val="both"/>
            </w:pPr>
            <w:r>
              <w:t>40h/t</w:t>
            </w:r>
          </w:p>
        </w:tc>
        <w:tc>
          <w:tcPr>
            <w:tcW w:w="709" w:type="dxa"/>
            <w:gridSpan w:val="3"/>
            <w:shd w:val="clear" w:color="auto" w:fill="F7CAAC"/>
          </w:tcPr>
          <w:p w14:paraId="0B2A7A4F" w14:textId="77777777" w:rsidR="002334C3" w:rsidRDefault="002334C3" w:rsidP="004752E9">
            <w:pPr>
              <w:jc w:val="both"/>
              <w:rPr>
                <w:b/>
              </w:rPr>
            </w:pPr>
            <w:r>
              <w:rPr>
                <w:b/>
              </w:rPr>
              <w:t>do kdy</w:t>
            </w:r>
          </w:p>
        </w:tc>
        <w:tc>
          <w:tcPr>
            <w:tcW w:w="1484" w:type="dxa"/>
            <w:gridSpan w:val="2"/>
          </w:tcPr>
          <w:p w14:paraId="77A2E577" w14:textId="77777777" w:rsidR="002334C3" w:rsidRDefault="002334C3" w:rsidP="004752E9">
            <w:pPr>
              <w:jc w:val="both"/>
            </w:pPr>
            <w:r>
              <w:t>N</w:t>
            </w:r>
          </w:p>
        </w:tc>
      </w:tr>
      <w:tr w:rsidR="002334C3" w14:paraId="6489DF78" w14:textId="77777777" w:rsidTr="00E153D9">
        <w:tc>
          <w:tcPr>
            <w:tcW w:w="6027" w:type="dxa"/>
            <w:gridSpan w:val="8"/>
            <w:shd w:val="clear" w:color="auto" w:fill="F7CAAC"/>
          </w:tcPr>
          <w:p w14:paraId="11EEEFCD" w14:textId="77777777" w:rsidR="002334C3" w:rsidRDefault="002334C3" w:rsidP="004752E9">
            <w:pPr>
              <w:jc w:val="both"/>
            </w:pPr>
            <w:r>
              <w:rPr>
                <w:b/>
              </w:rPr>
              <w:t>Další současná působení jako akademický pracovník na jiných VŠ</w:t>
            </w:r>
          </w:p>
        </w:tc>
        <w:tc>
          <w:tcPr>
            <w:tcW w:w="1703" w:type="dxa"/>
            <w:gridSpan w:val="2"/>
            <w:shd w:val="clear" w:color="auto" w:fill="F7CAAC"/>
          </w:tcPr>
          <w:p w14:paraId="1672495E" w14:textId="77777777" w:rsidR="002334C3" w:rsidRDefault="002334C3" w:rsidP="004752E9">
            <w:pPr>
              <w:jc w:val="both"/>
              <w:rPr>
                <w:b/>
              </w:rPr>
            </w:pPr>
            <w:r>
              <w:rPr>
                <w:b/>
              </w:rPr>
              <w:t>typ prac. vztahu</w:t>
            </w:r>
          </w:p>
        </w:tc>
        <w:tc>
          <w:tcPr>
            <w:tcW w:w="2193" w:type="dxa"/>
            <w:gridSpan w:val="5"/>
            <w:shd w:val="clear" w:color="auto" w:fill="F7CAAC"/>
          </w:tcPr>
          <w:p w14:paraId="39754FF9" w14:textId="77777777" w:rsidR="002334C3" w:rsidRDefault="002334C3" w:rsidP="004752E9">
            <w:pPr>
              <w:jc w:val="both"/>
              <w:rPr>
                <w:b/>
              </w:rPr>
            </w:pPr>
            <w:r>
              <w:rPr>
                <w:b/>
              </w:rPr>
              <w:t>rozsah</w:t>
            </w:r>
          </w:p>
        </w:tc>
      </w:tr>
      <w:tr w:rsidR="002334C3" w14:paraId="5CA3F372" w14:textId="77777777" w:rsidTr="00E153D9">
        <w:tc>
          <w:tcPr>
            <w:tcW w:w="6027" w:type="dxa"/>
            <w:gridSpan w:val="8"/>
          </w:tcPr>
          <w:p w14:paraId="184EDA89" w14:textId="77777777" w:rsidR="002334C3" w:rsidRDefault="002334C3" w:rsidP="004752E9">
            <w:pPr>
              <w:jc w:val="both"/>
            </w:pPr>
          </w:p>
        </w:tc>
        <w:tc>
          <w:tcPr>
            <w:tcW w:w="1703" w:type="dxa"/>
            <w:gridSpan w:val="2"/>
          </w:tcPr>
          <w:p w14:paraId="24226861" w14:textId="77777777" w:rsidR="002334C3" w:rsidRDefault="002334C3" w:rsidP="004752E9">
            <w:pPr>
              <w:jc w:val="both"/>
            </w:pPr>
          </w:p>
        </w:tc>
        <w:tc>
          <w:tcPr>
            <w:tcW w:w="2193" w:type="dxa"/>
            <w:gridSpan w:val="5"/>
          </w:tcPr>
          <w:p w14:paraId="570B03F7" w14:textId="77777777" w:rsidR="002334C3" w:rsidRDefault="002334C3" w:rsidP="004752E9">
            <w:pPr>
              <w:jc w:val="both"/>
            </w:pPr>
          </w:p>
        </w:tc>
      </w:tr>
      <w:tr w:rsidR="002334C3" w14:paraId="6F112A9E" w14:textId="77777777" w:rsidTr="00E153D9">
        <w:tc>
          <w:tcPr>
            <w:tcW w:w="6027" w:type="dxa"/>
            <w:gridSpan w:val="8"/>
          </w:tcPr>
          <w:p w14:paraId="6A4F8F1B" w14:textId="77777777" w:rsidR="002334C3" w:rsidRDefault="002334C3" w:rsidP="004752E9">
            <w:pPr>
              <w:jc w:val="both"/>
            </w:pPr>
          </w:p>
        </w:tc>
        <w:tc>
          <w:tcPr>
            <w:tcW w:w="1703" w:type="dxa"/>
            <w:gridSpan w:val="2"/>
          </w:tcPr>
          <w:p w14:paraId="0931FCB1" w14:textId="77777777" w:rsidR="002334C3" w:rsidRDefault="002334C3" w:rsidP="004752E9">
            <w:pPr>
              <w:jc w:val="both"/>
            </w:pPr>
          </w:p>
        </w:tc>
        <w:tc>
          <w:tcPr>
            <w:tcW w:w="2193" w:type="dxa"/>
            <w:gridSpan w:val="5"/>
          </w:tcPr>
          <w:p w14:paraId="5DB7CBC5" w14:textId="77777777" w:rsidR="002334C3" w:rsidRDefault="002334C3" w:rsidP="004752E9">
            <w:pPr>
              <w:jc w:val="both"/>
            </w:pPr>
          </w:p>
        </w:tc>
      </w:tr>
      <w:tr w:rsidR="002334C3" w14:paraId="1C25A0C9" w14:textId="77777777" w:rsidTr="00E153D9">
        <w:tc>
          <w:tcPr>
            <w:tcW w:w="9923" w:type="dxa"/>
            <w:gridSpan w:val="15"/>
            <w:shd w:val="clear" w:color="auto" w:fill="F7CAAC"/>
          </w:tcPr>
          <w:p w14:paraId="009CD861" w14:textId="77777777" w:rsidR="002334C3" w:rsidRDefault="002334C3" w:rsidP="004752E9">
            <w:pPr>
              <w:jc w:val="both"/>
            </w:pPr>
            <w:r>
              <w:rPr>
                <w:b/>
              </w:rPr>
              <w:t>Předměty příslušného studijního programu a způsob zapojení do jejich výuky, příp. další zapojení do uskutečňování studijního programu</w:t>
            </w:r>
          </w:p>
        </w:tc>
      </w:tr>
      <w:tr w:rsidR="002334C3" w:rsidRPr="002827C6" w14:paraId="18399025" w14:textId="77777777" w:rsidTr="00E153D9">
        <w:trPr>
          <w:trHeight w:val="232"/>
        </w:trPr>
        <w:tc>
          <w:tcPr>
            <w:tcW w:w="9923" w:type="dxa"/>
            <w:gridSpan w:val="15"/>
            <w:tcBorders>
              <w:top w:val="nil"/>
            </w:tcBorders>
          </w:tcPr>
          <w:p w14:paraId="6A96048D" w14:textId="2DCB5C2F" w:rsidR="002334C3" w:rsidRPr="002827C6" w:rsidRDefault="0036011A" w:rsidP="004752E9">
            <w:pPr>
              <w:jc w:val="both"/>
            </w:pPr>
            <w:r>
              <w:t xml:space="preserve">Společnost a média 1, </w:t>
            </w:r>
            <w:r w:rsidR="002334C3">
              <w:t>2 (vede seminář, garant předmětu)</w:t>
            </w:r>
          </w:p>
        </w:tc>
      </w:tr>
      <w:tr w:rsidR="002334C3" w:rsidRPr="002827C6" w14:paraId="1D4C9F1A" w14:textId="77777777" w:rsidTr="00E153D9">
        <w:trPr>
          <w:trHeight w:val="340"/>
        </w:trPr>
        <w:tc>
          <w:tcPr>
            <w:tcW w:w="9923" w:type="dxa"/>
            <w:gridSpan w:val="15"/>
            <w:tcBorders>
              <w:top w:val="nil"/>
            </w:tcBorders>
            <w:shd w:val="clear" w:color="auto" w:fill="FBD4B4"/>
          </w:tcPr>
          <w:p w14:paraId="735BA16C" w14:textId="77777777" w:rsidR="002334C3" w:rsidRPr="002827C6" w:rsidRDefault="002334C3" w:rsidP="004752E9">
            <w:pPr>
              <w:jc w:val="both"/>
              <w:rPr>
                <w:b/>
              </w:rPr>
            </w:pPr>
            <w:r w:rsidRPr="002827C6">
              <w:rPr>
                <w:b/>
              </w:rPr>
              <w:t>Zapojení do výuky v dalších studijních programech na téže vysoké škole (pouze u garantů ZT a PZ předmětů)</w:t>
            </w:r>
          </w:p>
        </w:tc>
      </w:tr>
      <w:tr w:rsidR="002334C3" w:rsidRPr="002827C6" w14:paraId="5E938698" w14:textId="77777777" w:rsidTr="00E153D9">
        <w:trPr>
          <w:trHeight w:val="340"/>
        </w:trPr>
        <w:tc>
          <w:tcPr>
            <w:tcW w:w="2769" w:type="dxa"/>
            <w:tcBorders>
              <w:top w:val="nil"/>
            </w:tcBorders>
          </w:tcPr>
          <w:p w14:paraId="1F806D75" w14:textId="77777777" w:rsidR="002334C3" w:rsidRPr="002827C6" w:rsidRDefault="002334C3" w:rsidP="004752E9">
            <w:pPr>
              <w:jc w:val="both"/>
              <w:rPr>
                <w:b/>
              </w:rPr>
            </w:pPr>
            <w:r w:rsidRPr="002827C6">
              <w:rPr>
                <w:b/>
              </w:rPr>
              <w:t>Název studijního předmětu</w:t>
            </w:r>
          </w:p>
        </w:tc>
        <w:tc>
          <w:tcPr>
            <w:tcW w:w="2409" w:type="dxa"/>
            <w:gridSpan w:val="3"/>
            <w:tcBorders>
              <w:top w:val="nil"/>
            </w:tcBorders>
          </w:tcPr>
          <w:p w14:paraId="1CF3E025" w14:textId="77777777" w:rsidR="002334C3" w:rsidRPr="002827C6" w:rsidRDefault="002334C3" w:rsidP="004752E9">
            <w:pPr>
              <w:rPr>
                <w:b/>
              </w:rPr>
            </w:pPr>
            <w:r w:rsidRPr="002827C6">
              <w:rPr>
                <w:b/>
              </w:rPr>
              <w:t>Název studijního programu</w:t>
            </w:r>
          </w:p>
        </w:tc>
        <w:tc>
          <w:tcPr>
            <w:tcW w:w="776" w:type="dxa"/>
            <w:gridSpan w:val="3"/>
            <w:tcBorders>
              <w:top w:val="nil"/>
            </w:tcBorders>
          </w:tcPr>
          <w:p w14:paraId="52EABF96" w14:textId="77777777" w:rsidR="002334C3" w:rsidRPr="002827C6" w:rsidRDefault="002334C3" w:rsidP="004752E9">
            <w:pPr>
              <w:jc w:val="both"/>
              <w:rPr>
                <w:b/>
              </w:rPr>
            </w:pPr>
            <w:r w:rsidRPr="002827C6">
              <w:rPr>
                <w:b/>
              </w:rPr>
              <w:t>Sem.</w:t>
            </w:r>
          </w:p>
        </w:tc>
        <w:tc>
          <w:tcPr>
            <w:tcW w:w="1900" w:type="dxa"/>
            <w:gridSpan w:val="5"/>
            <w:tcBorders>
              <w:top w:val="nil"/>
            </w:tcBorders>
          </w:tcPr>
          <w:p w14:paraId="12C4B6A9" w14:textId="77777777" w:rsidR="002334C3" w:rsidRPr="002827C6" w:rsidRDefault="002334C3" w:rsidP="004752E9">
            <w:pPr>
              <w:rPr>
                <w:b/>
              </w:rPr>
            </w:pPr>
            <w:r w:rsidRPr="002827C6">
              <w:rPr>
                <w:b/>
              </w:rPr>
              <w:t>Role ve výuce daného předmětu</w:t>
            </w:r>
          </w:p>
        </w:tc>
        <w:tc>
          <w:tcPr>
            <w:tcW w:w="2069" w:type="dxa"/>
            <w:gridSpan w:val="3"/>
            <w:tcBorders>
              <w:top w:val="nil"/>
            </w:tcBorders>
          </w:tcPr>
          <w:p w14:paraId="1FA02AB8" w14:textId="77777777" w:rsidR="002334C3" w:rsidRPr="002827C6" w:rsidRDefault="002334C3" w:rsidP="004752E9">
            <w:pPr>
              <w:rPr>
                <w:b/>
              </w:rPr>
            </w:pPr>
            <w:r>
              <w:rPr>
                <w:b/>
              </w:rPr>
              <w:t>(</w:t>
            </w:r>
            <w:r w:rsidRPr="00F20AEF">
              <w:rPr>
                <w:b/>
                <w:i/>
                <w:iCs/>
              </w:rPr>
              <w:t>nepovinný údaj</w:t>
            </w:r>
            <w:r w:rsidRPr="00F20AEF">
              <w:rPr>
                <w:b/>
              </w:rPr>
              <w:t>)</w:t>
            </w:r>
            <w:r>
              <w:rPr>
                <w:b/>
              </w:rPr>
              <w:t xml:space="preserve"> </w:t>
            </w:r>
            <w:r w:rsidRPr="002827C6">
              <w:rPr>
                <w:b/>
              </w:rPr>
              <w:t>Počet hodin za semestr</w:t>
            </w:r>
          </w:p>
        </w:tc>
      </w:tr>
      <w:tr w:rsidR="002334C3" w:rsidRPr="0016131F" w14:paraId="62BAB4C6" w14:textId="77777777" w:rsidTr="00E153D9">
        <w:trPr>
          <w:trHeight w:val="285"/>
        </w:trPr>
        <w:tc>
          <w:tcPr>
            <w:tcW w:w="2769" w:type="dxa"/>
            <w:tcBorders>
              <w:top w:val="nil"/>
            </w:tcBorders>
          </w:tcPr>
          <w:p w14:paraId="5C9F666F" w14:textId="77777777" w:rsidR="002334C3" w:rsidRPr="0016131F" w:rsidRDefault="002334C3" w:rsidP="004752E9">
            <w:pPr>
              <w:jc w:val="both"/>
            </w:pPr>
          </w:p>
        </w:tc>
        <w:tc>
          <w:tcPr>
            <w:tcW w:w="2409" w:type="dxa"/>
            <w:gridSpan w:val="3"/>
            <w:tcBorders>
              <w:top w:val="nil"/>
            </w:tcBorders>
          </w:tcPr>
          <w:p w14:paraId="6A299BC5" w14:textId="77777777" w:rsidR="002334C3" w:rsidRPr="0016131F" w:rsidRDefault="002334C3" w:rsidP="004752E9">
            <w:pPr>
              <w:jc w:val="both"/>
            </w:pPr>
          </w:p>
        </w:tc>
        <w:tc>
          <w:tcPr>
            <w:tcW w:w="776" w:type="dxa"/>
            <w:gridSpan w:val="3"/>
            <w:tcBorders>
              <w:top w:val="nil"/>
            </w:tcBorders>
          </w:tcPr>
          <w:p w14:paraId="5949C089" w14:textId="77777777" w:rsidR="002334C3" w:rsidRPr="0016131F" w:rsidRDefault="002334C3" w:rsidP="004752E9">
            <w:pPr>
              <w:jc w:val="both"/>
            </w:pPr>
          </w:p>
        </w:tc>
        <w:tc>
          <w:tcPr>
            <w:tcW w:w="1900" w:type="dxa"/>
            <w:gridSpan w:val="5"/>
            <w:tcBorders>
              <w:top w:val="nil"/>
            </w:tcBorders>
          </w:tcPr>
          <w:p w14:paraId="7D6C3E27" w14:textId="77777777" w:rsidR="002334C3" w:rsidRPr="0016131F" w:rsidRDefault="002334C3" w:rsidP="004752E9">
            <w:pPr>
              <w:jc w:val="both"/>
            </w:pPr>
          </w:p>
        </w:tc>
        <w:tc>
          <w:tcPr>
            <w:tcW w:w="2069" w:type="dxa"/>
            <w:gridSpan w:val="3"/>
            <w:tcBorders>
              <w:top w:val="nil"/>
            </w:tcBorders>
          </w:tcPr>
          <w:p w14:paraId="3C995E12" w14:textId="77777777" w:rsidR="002334C3" w:rsidRPr="0016131F" w:rsidRDefault="002334C3" w:rsidP="004752E9">
            <w:pPr>
              <w:jc w:val="both"/>
            </w:pPr>
          </w:p>
        </w:tc>
      </w:tr>
      <w:tr w:rsidR="002334C3" w:rsidRPr="0016131F" w14:paraId="5BFA48A9" w14:textId="77777777" w:rsidTr="00E153D9">
        <w:trPr>
          <w:trHeight w:val="284"/>
        </w:trPr>
        <w:tc>
          <w:tcPr>
            <w:tcW w:w="2769" w:type="dxa"/>
            <w:tcBorders>
              <w:top w:val="nil"/>
            </w:tcBorders>
          </w:tcPr>
          <w:p w14:paraId="2FB600C6" w14:textId="77777777" w:rsidR="002334C3" w:rsidRPr="0016131F" w:rsidRDefault="002334C3" w:rsidP="004752E9">
            <w:pPr>
              <w:jc w:val="both"/>
            </w:pPr>
          </w:p>
        </w:tc>
        <w:tc>
          <w:tcPr>
            <w:tcW w:w="2409" w:type="dxa"/>
            <w:gridSpan w:val="3"/>
            <w:tcBorders>
              <w:top w:val="nil"/>
            </w:tcBorders>
          </w:tcPr>
          <w:p w14:paraId="74487488" w14:textId="77777777" w:rsidR="002334C3" w:rsidRPr="0016131F" w:rsidRDefault="002334C3" w:rsidP="004752E9">
            <w:pPr>
              <w:jc w:val="both"/>
            </w:pPr>
          </w:p>
        </w:tc>
        <w:tc>
          <w:tcPr>
            <w:tcW w:w="776" w:type="dxa"/>
            <w:gridSpan w:val="3"/>
            <w:tcBorders>
              <w:top w:val="nil"/>
            </w:tcBorders>
          </w:tcPr>
          <w:p w14:paraId="1AAB85FC" w14:textId="77777777" w:rsidR="002334C3" w:rsidRPr="0016131F" w:rsidRDefault="002334C3" w:rsidP="004752E9">
            <w:pPr>
              <w:jc w:val="both"/>
            </w:pPr>
          </w:p>
        </w:tc>
        <w:tc>
          <w:tcPr>
            <w:tcW w:w="1900" w:type="dxa"/>
            <w:gridSpan w:val="5"/>
            <w:tcBorders>
              <w:top w:val="nil"/>
            </w:tcBorders>
          </w:tcPr>
          <w:p w14:paraId="413FE2B3" w14:textId="77777777" w:rsidR="002334C3" w:rsidRPr="0016131F" w:rsidRDefault="002334C3" w:rsidP="004752E9">
            <w:pPr>
              <w:jc w:val="both"/>
            </w:pPr>
          </w:p>
        </w:tc>
        <w:tc>
          <w:tcPr>
            <w:tcW w:w="2069" w:type="dxa"/>
            <w:gridSpan w:val="3"/>
            <w:tcBorders>
              <w:top w:val="nil"/>
            </w:tcBorders>
          </w:tcPr>
          <w:p w14:paraId="4AE8B1D0" w14:textId="77777777" w:rsidR="002334C3" w:rsidRPr="0016131F" w:rsidRDefault="002334C3" w:rsidP="004752E9">
            <w:pPr>
              <w:jc w:val="both"/>
            </w:pPr>
          </w:p>
        </w:tc>
      </w:tr>
      <w:tr w:rsidR="002334C3" w14:paraId="5A4C84F5" w14:textId="77777777" w:rsidTr="00E153D9">
        <w:tc>
          <w:tcPr>
            <w:tcW w:w="9923" w:type="dxa"/>
            <w:gridSpan w:val="15"/>
            <w:shd w:val="clear" w:color="auto" w:fill="F7CAAC"/>
          </w:tcPr>
          <w:p w14:paraId="2BC25BE7" w14:textId="77777777" w:rsidR="002334C3" w:rsidRDefault="002334C3" w:rsidP="004752E9">
            <w:pPr>
              <w:jc w:val="both"/>
            </w:pPr>
            <w:r>
              <w:rPr>
                <w:b/>
              </w:rPr>
              <w:t xml:space="preserve">Údaje o vzdělání na VŠ </w:t>
            </w:r>
          </w:p>
        </w:tc>
      </w:tr>
      <w:tr w:rsidR="002334C3" w14:paraId="398BA7D2" w14:textId="77777777" w:rsidTr="00E153D9">
        <w:trPr>
          <w:trHeight w:val="188"/>
        </w:trPr>
        <w:tc>
          <w:tcPr>
            <w:tcW w:w="9923" w:type="dxa"/>
            <w:gridSpan w:val="15"/>
          </w:tcPr>
          <w:p w14:paraId="44959541" w14:textId="77777777" w:rsidR="002334C3" w:rsidRDefault="002334C3" w:rsidP="004752E9">
            <w:pPr>
              <w:jc w:val="both"/>
              <w:rPr>
                <w:b/>
              </w:rPr>
            </w:pPr>
            <w:r>
              <w:t>2001: Masarykova univerzita v Brně, Filozofická fakulta, Filmová a divadelní věda, Mgr.</w:t>
            </w:r>
          </w:p>
        </w:tc>
      </w:tr>
      <w:tr w:rsidR="002334C3" w14:paraId="6D323039" w14:textId="77777777" w:rsidTr="00E153D9">
        <w:tc>
          <w:tcPr>
            <w:tcW w:w="9923" w:type="dxa"/>
            <w:gridSpan w:val="15"/>
            <w:shd w:val="clear" w:color="auto" w:fill="F7CAAC"/>
          </w:tcPr>
          <w:p w14:paraId="3DB1E886" w14:textId="77777777" w:rsidR="002334C3" w:rsidRDefault="002334C3" w:rsidP="004752E9">
            <w:pPr>
              <w:jc w:val="both"/>
              <w:rPr>
                <w:b/>
              </w:rPr>
            </w:pPr>
            <w:r>
              <w:rPr>
                <w:b/>
              </w:rPr>
              <w:t>Údaje o odborném působení od absolvování VŠ</w:t>
            </w:r>
          </w:p>
        </w:tc>
      </w:tr>
      <w:tr w:rsidR="002334C3" w:rsidRPr="009B6AE3" w14:paraId="495AA2E8" w14:textId="77777777" w:rsidTr="00E153D9">
        <w:trPr>
          <w:trHeight w:val="833"/>
        </w:trPr>
        <w:tc>
          <w:tcPr>
            <w:tcW w:w="9923" w:type="dxa"/>
            <w:gridSpan w:val="15"/>
          </w:tcPr>
          <w:p w14:paraId="3970E8DA" w14:textId="77777777" w:rsidR="002334C3" w:rsidRDefault="002334C3" w:rsidP="004752E9">
            <w:pPr>
              <w:pStyle w:val="Bezmezer"/>
            </w:pPr>
            <w:r>
              <w:t>2001-dosud: Univerzita Tomáše Bati ve Zlíně, Fakulta multimediálních komunikací, Kabinet teoretických studií, odborná asistentka</w:t>
            </w:r>
          </w:p>
          <w:p w14:paraId="3BA1CDA2" w14:textId="77777777" w:rsidR="002334C3" w:rsidRPr="009B6AE3" w:rsidRDefault="002334C3" w:rsidP="004752E9">
            <w:pPr>
              <w:pStyle w:val="Bezmezer"/>
              <w:rPr>
                <w:color w:val="FF0000"/>
              </w:rPr>
            </w:pPr>
            <w:r>
              <w:t>2005-2007: Masarykova univerzita v Brně, Filozofická fakulta, Ústav filmu a audiovizuální kultury, akademická pracovnice</w:t>
            </w:r>
          </w:p>
        </w:tc>
      </w:tr>
      <w:tr w:rsidR="002334C3" w14:paraId="6D52C665" w14:textId="77777777" w:rsidTr="00E153D9">
        <w:trPr>
          <w:trHeight w:val="250"/>
        </w:trPr>
        <w:tc>
          <w:tcPr>
            <w:tcW w:w="9923" w:type="dxa"/>
            <w:gridSpan w:val="15"/>
            <w:shd w:val="clear" w:color="auto" w:fill="F7CAAC"/>
          </w:tcPr>
          <w:p w14:paraId="35287D11" w14:textId="77777777" w:rsidR="002334C3" w:rsidRDefault="002334C3" w:rsidP="004752E9">
            <w:pPr>
              <w:jc w:val="both"/>
            </w:pPr>
            <w:r>
              <w:rPr>
                <w:b/>
              </w:rPr>
              <w:t>Zkušenosti s vedením kvalifikačních a rigorózních prací</w:t>
            </w:r>
          </w:p>
        </w:tc>
      </w:tr>
      <w:tr w:rsidR="002334C3" w14:paraId="7F8D3F3A" w14:textId="77777777" w:rsidTr="00E153D9">
        <w:trPr>
          <w:trHeight w:val="439"/>
        </w:trPr>
        <w:tc>
          <w:tcPr>
            <w:tcW w:w="9923" w:type="dxa"/>
            <w:gridSpan w:val="15"/>
          </w:tcPr>
          <w:p w14:paraId="1B920D00" w14:textId="77777777" w:rsidR="002334C3" w:rsidRDefault="002334C3" w:rsidP="004752E9">
            <w:pPr>
              <w:jc w:val="both"/>
            </w:pPr>
            <w:r>
              <w:t>Bakalářské práce: 30</w:t>
            </w:r>
          </w:p>
          <w:p w14:paraId="4D0979AA" w14:textId="77777777" w:rsidR="002334C3" w:rsidRDefault="002334C3" w:rsidP="004752E9">
            <w:pPr>
              <w:jc w:val="both"/>
            </w:pPr>
            <w:r>
              <w:t>Diplomové práce: 5</w:t>
            </w:r>
          </w:p>
        </w:tc>
      </w:tr>
      <w:tr w:rsidR="002334C3" w14:paraId="0ED42B8D" w14:textId="77777777" w:rsidTr="00E153D9">
        <w:trPr>
          <w:cantSplit/>
        </w:trPr>
        <w:tc>
          <w:tcPr>
            <w:tcW w:w="3544" w:type="dxa"/>
            <w:gridSpan w:val="3"/>
            <w:tcBorders>
              <w:top w:val="single" w:sz="12" w:space="0" w:color="auto"/>
            </w:tcBorders>
            <w:shd w:val="clear" w:color="auto" w:fill="F7CAAC"/>
          </w:tcPr>
          <w:p w14:paraId="68BF976B" w14:textId="77777777" w:rsidR="002334C3" w:rsidRDefault="002334C3" w:rsidP="004752E9">
            <w:pPr>
              <w:jc w:val="both"/>
            </w:pPr>
            <w:r>
              <w:rPr>
                <w:b/>
              </w:rPr>
              <w:t xml:space="preserve">Obor habilitačního řízení </w:t>
            </w:r>
          </w:p>
        </w:tc>
        <w:tc>
          <w:tcPr>
            <w:tcW w:w="2015" w:type="dxa"/>
            <w:gridSpan w:val="3"/>
            <w:tcBorders>
              <w:top w:val="single" w:sz="12" w:space="0" w:color="auto"/>
            </w:tcBorders>
            <w:shd w:val="clear" w:color="auto" w:fill="F7CAAC"/>
          </w:tcPr>
          <w:p w14:paraId="1920CDBF" w14:textId="77777777" w:rsidR="002334C3" w:rsidRDefault="002334C3" w:rsidP="004752E9">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1A81E51E" w14:textId="77777777" w:rsidR="002334C3" w:rsidRDefault="002334C3" w:rsidP="004752E9">
            <w:pPr>
              <w:jc w:val="both"/>
            </w:pPr>
            <w:r>
              <w:rPr>
                <w:b/>
              </w:rPr>
              <w:t>Řízení konáno na VŠ</w:t>
            </w:r>
          </w:p>
        </w:tc>
        <w:tc>
          <w:tcPr>
            <w:tcW w:w="2116" w:type="dxa"/>
            <w:gridSpan w:val="4"/>
            <w:tcBorders>
              <w:top w:val="single" w:sz="12" w:space="0" w:color="auto"/>
              <w:left w:val="single" w:sz="12" w:space="0" w:color="auto"/>
            </w:tcBorders>
            <w:shd w:val="clear" w:color="auto" w:fill="F7CAAC"/>
          </w:tcPr>
          <w:p w14:paraId="043F6361" w14:textId="77777777" w:rsidR="002334C3" w:rsidRDefault="002334C3" w:rsidP="004752E9">
            <w:pPr>
              <w:jc w:val="both"/>
              <w:rPr>
                <w:b/>
              </w:rPr>
            </w:pPr>
            <w:r>
              <w:rPr>
                <w:b/>
              </w:rPr>
              <w:t>Ohlasy publikací</w:t>
            </w:r>
          </w:p>
        </w:tc>
      </w:tr>
      <w:tr w:rsidR="002334C3" w14:paraId="422143CD" w14:textId="77777777" w:rsidTr="00E153D9">
        <w:trPr>
          <w:cantSplit/>
        </w:trPr>
        <w:tc>
          <w:tcPr>
            <w:tcW w:w="3544" w:type="dxa"/>
            <w:gridSpan w:val="3"/>
          </w:tcPr>
          <w:p w14:paraId="7C97733F" w14:textId="77777777" w:rsidR="002334C3" w:rsidRDefault="002334C3" w:rsidP="004752E9">
            <w:pPr>
              <w:jc w:val="both"/>
            </w:pPr>
          </w:p>
        </w:tc>
        <w:tc>
          <w:tcPr>
            <w:tcW w:w="2015" w:type="dxa"/>
            <w:gridSpan w:val="3"/>
          </w:tcPr>
          <w:p w14:paraId="592D2C79" w14:textId="77777777" w:rsidR="002334C3" w:rsidRDefault="002334C3" w:rsidP="004752E9">
            <w:pPr>
              <w:jc w:val="both"/>
            </w:pPr>
          </w:p>
        </w:tc>
        <w:tc>
          <w:tcPr>
            <w:tcW w:w="2248" w:type="dxa"/>
            <w:gridSpan w:val="5"/>
            <w:tcBorders>
              <w:right w:val="single" w:sz="12" w:space="0" w:color="auto"/>
            </w:tcBorders>
          </w:tcPr>
          <w:p w14:paraId="35101013" w14:textId="77777777" w:rsidR="002334C3" w:rsidRDefault="002334C3" w:rsidP="004752E9">
            <w:pPr>
              <w:jc w:val="both"/>
            </w:pPr>
          </w:p>
        </w:tc>
        <w:tc>
          <w:tcPr>
            <w:tcW w:w="632" w:type="dxa"/>
            <w:gridSpan w:val="2"/>
            <w:tcBorders>
              <w:left w:val="single" w:sz="12" w:space="0" w:color="auto"/>
            </w:tcBorders>
            <w:shd w:val="clear" w:color="auto" w:fill="F7CAAC"/>
          </w:tcPr>
          <w:p w14:paraId="444574E1" w14:textId="77777777" w:rsidR="002334C3" w:rsidRPr="00F20AEF" w:rsidRDefault="002334C3" w:rsidP="004752E9">
            <w:pPr>
              <w:jc w:val="both"/>
            </w:pPr>
            <w:r w:rsidRPr="00F20AEF">
              <w:rPr>
                <w:b/>
              </w:rPr>
              <w:t>WoS</w:t>
            </w:r>
          </w:p>
        </w:tc>
        <w:tc>
          <w:tcPr>
            <w:tcW w:w="693" w:type="dxa"/>
            <w:shd w:val="clear" w:color="auto" w:fill="F7CAAC"/>
          </w:tcPr>
          <w:p w14:paraId="37A1BC9F" w14:textId="77777777" w:rsidR="002334C3" w:rsidRPr="00F20AEF" w:rsidRDefault="002334C3" w:rsidP="004752E9">
            <w:pPr>
              <w:jc w:val="both"/>
              <w:rPr>
                <w:sz w:val="18"/>
              </w:rPr>
            </w:pPr>
            <w:r w:rsidRPr="00F20AEF">
              <w:rPr>
                <w:b/>
                <w:sz w:val="18"/>
              </w:rPr>
              <w:t>Scopus</w:t>
            </w:r>
          </w:p>
        </w:tc>
        <w:tc>
          <w:tcPr>
            <w:tcW w:w="791" w:type="dxa"/>
            <w:shd w:val="clear" w:color="auto" w:fill="F7CAAC"/>
          </w:tcPr>
          <w:p w14:paraId="52CDF448" w14:textId="77777777" w:rsidR="002334C3" w:rsidRDefault="002334C3" w:rsidP="004752E9">
            <w:pPr>
              <w:jc w:val="both"/>
            </w:pPr>
            <w:r>
              <w:rPr>
                <w:b/>
                <w:sz w:val="18"/>
              </w:rPr>
              <w:t>ostatní</w:t>
            </w:r>
          </w:p>
        </w:tc>
      </w:tr>
      <w:tr w:rsidR="002334C3" w14:paraId="76FAB25E" w14:textId="77777777" w:rsidTr="00E153D9">
        <w:trPr>
          <w:cantSplit/>
          <w:trHeight w:val="70"/>
        </w:trPr>
        <w:tc>
          <w:tcPr>
            <w:tcW w:w="3544" w:type="dxa"/>
            <w:gridSpan w:val="3"/>
            <w:shd w:val="clear" w:color="auto" w:fill="F7CAAC"/>
          </w:tcPr>
          <w:p w14:paraId="1132DA8E" w14:textId="77777777" w:rsidR="002334C3" w:rsidRDefault="002334C3" w:rsidP="004752E9">
            <w:pPr>
              <w:jc w:val="both"/>
            </w:pPr>
            <w:r>
              <w:rPr>
                <w:b/>
              </w:rPr>
              <w:t>Obor jmenovacího řízení</w:t>
            </w:r>
          </w:p>
        </w:tc>
        <w:tc>
          <w:tcPr>
            <w:tcW w:w="2015" w:type="dxa"/>
            <w:gridSpan w:val="3"/>
            <w:shd w:val="clear" w:color="auto" w:fill="F7CAAC"/>
          </w:tcPr>
          <w:p w14:paraId="66F72D36" w14:textId="77777777" w:rsidR="002334C3" w:rsidRDefault="002334C3" w:rsidP="004752E9">
            <w:pPr>
              <w:jc w:val="both"/>
            </w:pPr>
            <w:r>
              <w:rPr>
                <w:b/>
              </w:rPr>
              <w:t>Rok udělení hodnosti</w:t>
            </w:r>
          </w:p>
        </w:tc>
        <w:tc>
          <w:tcPr>
            <w:tcW w:w="2248" w:type="dxa"/>
            <w:gridSpan w:val="5"/>
            <w:tcBorders>
              <w:right w:val="single" w:sz="12" w:space="0" w:color="auto"/>
            </w:tcBorders>
            <w:shd w:val="clear" w:color="auto" w:fill="F7CAAC"/>
          </w:tcPr>
          <w:p w14:paraId="338E503A" w14:textId="77777777" w:rsidR="002334C3" w:rsidRDefault="002334C3" w:rsidP="004752E9">
            <w:pPr>
              <w:jc w:val="both"/>
            </w:pPr>
            <w:r>
              <w:rPr>
                <w:b/>
              </w:rPr>
              <w:t>Řízení konáno na VŠ</w:t>
            </w:r>
          </w:p>
        </w:tc>
        <w:tc>
          <w:tcPr>
            <w:tcW w:w="632" w:type="dxa"/>
            <w:gridSpan w:val="2"/>
            <w:tcBorders>
              <w:left w:val="single" w:sz="12" w:space="0" w:color="auto"/>
            </w:tcBorders>
          </w:tcPr>
          <w:p w14:paraId="75A89237" w14:textId="77777777" w:rsidR="002334C3" w:rsidRPr="00F20AEF" w:rsidRDefault="002334C3" w:rsidP="004752E9">
            <w:pPr>
              <w:jc w:val="both"/>
              <w:rPr>
                <w:b/>
              </w:rPr>
            </w:pPr>
          </w:p>
        </w:tc>
        <w:tc>
          <w:tcPr>
            <w:tcW w:w="693" w:type="dxa"/>
          </w:tcPr>
          <w:p w14:paraId="5EFE3D51" w14:textId="77777777" w:rsidR="002334C3" w:rsidRPr="00F20AEF" w:rsidRDefault="002334C3" w:rsidP="004752E9">
            <w:pPr>
              <w:jc w:val="both"/>
              <w:rPr>
                <w:b/>
              </w:rPr>
            </w:pPr>
          </w:p>
        </w:tc>
        <w:tc>
          <w:tcPr>
            <w:tcW w:w="791" w:type="dxa"/>
          </w:tcPr>
          <w:p w14:paraId="5A8337A6" w14:textId="77777777" w:rsidR="002334C3" w:rsidRDefault="002334C3" w:rsidP="004752E9">
            <w:pPr>
              <w:jc w:val="both"/>
              <w:rPr>
                <w:b/>
              </w:rPr>
            </w:pPr>
          </w:p>
        </w:tc>
      </w:tr>
      <w:tr w:rsidR="002334C3" w14:paraId="5256DA83" w14:textId="77777777" w:rsidTr="00E153D9">
        <w:trPr>
          <w:trHeight w:val="205"/>
        </w:trPr>
        <w:tc>
          <w:tcPr>
            <w:tcW w:w="3544" w:type="dxa"/>
            <w:gridSpan w:val="3"/>
          </w:tcPr>
          <w:p w14:paraId="0A99C2E7" w14:textId="77777777" w:rsidR="002334C3" w:rsidRDefault="002334C3" w:rsidP="004752E9">
            <w:pPr>
              <w:jc w:val="both"/>
            </w:pPr>
          </w:p>
        </w:tc>
        <w:tc>
          <w:tcPr>
            <w:tcW w:w="2015" w:type="dxa"/>
            <w:gridSpan w:val="3"/>
          </w:tcPr>
          <w:p w14:paraId="47D6CA0B" w14:textId="77777777" w:rsidR="002334C3" w:rsidRDefault="002334C3" w:rsidP="004752E9">
            <w:pPr>
              <w:jc w:val="both"/>
            </w:pPr>
          </w:p>
        </w:tc>
        <w:tc>
          <w:tcPr>
            <w:tcW w:w="2248" w:type="dxa"/>
            <w:gridSpan w:val="5"/>
            <w:tcBorders>
              <w:right w:val="single" w:sz="12" w:space="0" w:color="auto"/>
            </w:tcBorders>
          </w:tcPr>
          <w:p w14:paraId="1611F5B2" w14:textId="77777777" w:rsidR="002334C3" w:rsidRDefault="002334C3" w:rsidP="004752E9">
            <w:pPr>
              <w:jc w:val="both"/>
            </w:pPr>
          </w:p>
        </w:tc>
        <w:tc>
          <w:tcPr>
            <w:tcW w:w="1325" w:type="dxa"/>
            <w:gridSpan w:val="3"/>
            <w:tcBorders>
              <w:left w:val="single" w:sz="12" w:space="0" w:color="auto"/>
            </w:tcBorders>
            <w:shd w:val="clear" w:color="auto" w:fill="FBD4B4"/>
            <w:vAlign w:val="center"/>
          </w:tcPr>
          <w:p w14:paraId="4A0B5E24" w14:textId="77777777" w:rsidR="002334C3" w:rsidRPr="00F20AEF" w:rsidRDefault="002334C3" w:rsidP="004752E9">
            <w:pPr>
              <w:jc w:val="both"/>
              <w:rPr>
                <w:b/>
                <w:sz w:val="18"/>
              </w:rPr>
            </w:pPr>
            <w:r w:rsidRPr="00F20AEF">
              <w:rPr>
                <w:b/>
                <w:sz w:val="18"/>
              </w:rPr>
              <w:t>H-index WoS/Scopus</w:t>
            </w:r>
          </w:p>
        </w:tc>
        <w:tc>
          <w:tcPr>
            <w:tcW w:w="791" w:type="dxa"/>
            <w:vAlign w:val="center"/>
          </w:tcPr>
          <w:p w14:paraId="312778ED" w14:textId="77777777" w:rsidR="002334C3" w:rsidRDefault="002334C3" w:rsidP="004752E9">
            <w:pPr>
              <w:rPr>
                <w:b/>
              </w:rPr>
            </w:pPr>
            <w:r>
              <w:rPr>
                <w:b/>
              </w:rPr>
              <w:t xml:space="preserve">    /</w:t>
            </w:r>
          </w:p>
        </w:tc>
      </w:tr>
      <w:tr w:rsidR="002334C3" w14:paraId="35127254" w14:textId="77777777" w:rsidTr="00E153D9">
        <w:tc>
          <w:tcPr>
            <w:tcW w:w="9923" w:type="dxa"/>
            <w:gridSpan w:val="15"/>
            <w:shd w:val="clear" w:color="auto" w:fill="F7CAAC"/>
          </w:tcPr>
          <w:p w14:paraId="6909B931" w14:textId="77777777" w:rsidR="002334C3" w:rsidRDefault="002334C3" w:rsidP="004752E9">
            <w:pPr>
              <w:jc w:val="both"/>
              <w:rPr>
                <w:b/>
              </w:rPr>
            </w:pPr>
            <w:r>
              <w:rPr>
                <w:b/>
              </w:rPr>
              <w:t xml:space="preserve">Přehled o nejvýznamnější publikační a další tvůrčí činnosti nebo další profesní činnosti u odborníků z praxe vztahující se k zabezpečovaným předmětům </w:t>
            </w:r>
          </w:p>
        </w:tc>
      </w:tr>
      <w:tr w:rsidR="002334C3" w14:paraId="1252BE96" w14:textId="77777777" w:rsidTr="00E153D9">
        <w:trPr>
          <w:trHeight w:val="1178"/>
        </w:trPr>
        <w:tc>
          <w:tcPr>
            <w:tcW w:w="9923" w:type="dxa"/>
            <w:gridSpan w:val="15"/>
          </w:tcPr>
          <w:p w14:paraId="1FB8DF14" w14:textId="77777777" w:rsidR="002334C3" w:rsidRDefault="002334C3" w:rsidP="004752E9">
            <w:pPr>
              <w:spacing w:before="60"/>
              <w:rPr>
                <w:b/>
              </w:rPr>
            </w:pPr>
            <w:r w:rsidRPr="003719C2">
              <w:t>Dokumentární film Fantom – projekt uměleckého výzkumu. In </w:t>
            </w:r>
            <w:r w:rsidRPr="003719C2">
              <w:rPr>
                <w:i/>
                <w:iCs/>
              </w:rPr>
              <w:t>Na viděnou II, mezioborová konference platformy pro studium vizuální kultury Fresh Eye.</w:t>
            </w:r>
            <w:r w:rsidRPr="003719C2">
              <w:t> Praha, Ponrepo, 17. 10. 2018.</w:t>
            </w:r>
            <w:r w:rsidRPr="003719C2">
              <w:br/>
              <w:t>The Foetus in the age of its ultrasound depiction. In ECREA: </w:t>
            </w:r>
            <w:r w:rsidRPr="003719C2">
              <w:rPr>
                <w:i/>
                <w:iCs/>
              </w:rPr>
              <w:t>European Communication Research and Education Association, 6th European Communication Conference: Mediated (Dis)Continuities: Contesting Pasts, Presents and Futures</w:t>
            </w:r>
            <w:r w:rsidRPr="003719C2">
              <w:t>, Prague, 9-12 November, 2016</w:t>
            </w:r>
            <w:r>
              <w:t>.</w:t>
            </w:r>
          </w:p>
        </w:tc>
      </w:tr>
      <w:tr w:rsidR="002334C3" w14:paraId="6C295426" w14:textId="77777777" w:rsidTr="00E153D9">
        <w:trPr>
          <w:trHeight w:val="218"/>
        </w:trPr>
        <w:tc>
          <w:tcPr>
            <w:tcW w:w="9923" w:type="dxa"/>
            <w:gridSpan w:val="15"/>
            <w:shd w:val="clear" w:color="auto" w:fill="F7CAAC"/>
          </w:tcPr>
          <w:p w14:paraId="0B663C70" w14:textId="77777777" w:rsidR="002334C3" w:rsidRDefault="002334C3" w:rsidP="004752E9">
            <w:pPr>
              <w:rPr>
                <w:b/>
              </w:rPr>
            </w:pPr>
            <w:r>
              <w:rPr>
                <w:b/>
              </w:rPr>
              <w:t>Působení v zahraničí</w:t>
            </w:r>
          </w:p>
        </w:tc>
      </w:tr>
      <w:tr w:rsidR="002334C3" w14:paraId="51DD6681" w14:textId="77777777" w:rsidTr="00E153D9">
        <w:trPr>
          <w:trHeight w:val="600"/>
        </w:trPr>
        <w:tc>
          <w:tcPr>
            <w:tcW w:w="9923" w:type="dxa"/>
            <w:gridSpan w:val="15"/>
          </w:tcPr>
          <w:p w14:paraId="088E303E" w14:textId="77777777" w:rsidR="002334C3" w:rsidRDefault="002334C3" w:rsidP="004752E9">
            <w:pPr>
              <w:rPr>
                <w:b/>
              </w:rPr>
            </w:pPr>
          </w:p>
        </w:tc>
      </w:tr>
      <w:tr w:rsidR="002334C3" w14:paraId="4030A85C" w14:textId="77777777" w:rsidTr="00E153D9">
        <w:trPr>
          <w:cantSplit/>
          <w:trHeight w:val="470"/>
        </w:trPr>
        <w:tc>
          <w:tcPr>
            <w:tcW w:w="2835" w:type="dxa"/>
            <w:gridSpan w:val="2"/>
            <w:shd w:val="clear" w:color="auto" w:fill="F7CAAC"/>
          </w:tcPr>
          <w:p w14:paraId="35B2549B" w14:textId="77777777" w:rsidR="002334C3" w:rsidRDefault="002334C3" w:rsidP="004752E9">
            <w:pPr>
              <w:jc w:val="both"/>
              <w:rPr>
                <w:b/>
              </w:rPr>
            </w:pPr>
            <w:r>
              <w:rPr>
                <w:b/>
              </w:rPr>
              <w:t xml:space="preserve">Podpis </w:t>
            </w:r>
          </w:p>
        </w:tc>
        <w:tc>
          <w:tcPr>
            <w:tcW w:w="4186" w:type="dxa"/>
            <w:gridSpan w:val="7"/>
          </w:tcPr>
          <w:p w14:paraId="15648DCF" w14:textId="77777777" w:rsidR="002334C3" w:rsidRDefault="002334C3" w:rsidP="004752E9">
            <w:pPr>
              <w:jc w:val="both"/>
            </w:pPr>
            <w:r>
              <w:t>Markéta Dvořáčková v. r.</w:t>
            </w:r>
          </w:p>
        </w:tc>
        <w:tc>
          <w:tcPr>
            <w:tcW w:w="786" w:type="dxa"/>
            <w:gridSpan w:val="2"/>
            <w:shd w:val="clear" w:color="auto" w:fill="F7CAAC"/>
          </w:tcPr>
          <w:p w14:paraId="4DA10D53" w14:textId="77777777" w:rsidR="002334C3" w:rsidRDefault="002334C3" w:rsidP="004752E9">
            <w:pPr>
              <w:jc w:val="both"/>
            </w:pPr>
            <w:r>
              <w:rPr>
                <w:b/>
              </w:rPr>
              <w:t>datum</w:t>
            </w:r>
          </w:p>
        </w:tc>
        <w:tc>
          <w:tcPr>
            <w:tcW w:w="2116" w:type="dxa"/>
            <w:gridSpan w:val="4"/>
          </w:tcPr>
          <w:p w14:paraId="3688FBCD" w14:textId="77777777" w:rsidR="002334C3" w:rsidRDefault="002334C3" w:rsidP="004752E9">
            <w:pPr>
              <w:jc w:val="both"/>
            </w:pPr>
            <w:r>
              <w:t>10. 10. 2022</w:t>
            </w:r>
          </w:p>
        </w:tc>
      </w:tr>
    </w:tbl>
    <w:p w14:paraId="25B7B6CD" w14:textId="77777777" w:rsidR="002334C3" w:rsidRDefault="002334C3" w:rsidP="002334C3"/>
    <w:p w14:paraId="034A5997" w14:textId="0EE0FF15" w:rsidR="004C0B29" w:rsidRDefault="004C0B29">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D16F1D" w14:paraId="2A9723C6" w14:textId="77777777" w:rsidTr="00D16F1D">
        <w:tc>
          <w:tcPr>
            <w:tcW w:w="9859" w:type="dxa"/>
            <w:gridSpan w:val="15"/>
            <w:tcBorders>
              <w:bottom w:val="double" w:sz="4" w:space="0" w:color="auto"/>
            </w:tcBorders>
            <w:shd w:val="clear" w:color="auto" w:fill="BDD6EE"/>
          </w:tcPr>
          <w:p w14:paraId="6513259F" w14:textId="187BDA54" w:rsidR="00D16F1D" w:rsidRDefault="00D16F1D" w:rsidP="00D16F1D">
            <w:pPr>
              <w:jc w:val="both"/>
              <w:rPr>
                <w:b/>
                <w:sz w:val="28"/>
              </w:rPr>
            </w:pPr>
            <w:r>
              <w:rPr>
                <w:b/>
                <w:sz w:val="28"/>
              </w:rPr>
              <w:lastRenderedPageBreak/>
              <w:t>C-I – Personální zabezpečení</w:t>
            </w:r>
          </w:p>
        </w:tc>
      </w:tr>
      <w:tr w:rsidR="00D16F1D" w14:paraId="0F88C29B" w14:textId="77777777" w:rsidTr="00D16F1D">
        <w:tc>
          <w:tcPr>
            <w:tcW w:w="2518" w:type="dxa"/>
            <w:tcBorders>
              <w:top w:val="double" w:sz="4" w:space="0" w:color="auto"/>
            </w:tcBorders>
            <w:shd w:val="clear" w:color="auto" w:fill="F7CAAC"/>
          </w:tcPr>
          <w:p w14:paraId="034422B3" w14:textId="77777777" w:rsidR="00D16F1D" w:rsidRDefault="00D16F1D" w:rsidP="00D16F1D">
            <w:pPr>
              <w:jc w:val="both"/>
              <w:rPr>
                <w:b/>
              </w:rPr>
            </w:pPr>
            <w:r>
              <w:rPr>
                <w:b/>
              </w:rPr>
              <w:t>Vysoká škola</w:t>
            </w:r>
          </w:p>
        </w:tc>
        <w:tc>
          <w:tcPr>
            <w:tcW w:w="7341" w:type="dxa"/>
            <w:gridSpan w:val="14"/>
          </w:tcPr>
          <w:p w14:paraId="67F3D03E" w14:textId="77777777" w:rsidR="00D16F1D" w:rsidRDefault="00D16F1D" w:rsidP="00D16F1D">
            <w:pPr>
              <w:jc w:val="both"/>
            </w:pPr>
            <w:r>
              <w:t>Univerzita Tomáše Bati ve Zlíně</w:t>
            </w:r>
          </w:p>
        </w:tc>
      </w:tr>
      <w:tr w:rsidR="00D16F1D" w14:paraId="267CEC61" w14:textId="77777777" w:rsidTr="00D16F1D">
        <w:tc>
          <w:tcPr>
            <w:tcW w:w="2518" w:type="dxa"/>
            <w:shd w:val="clear" w:color="auto" w:fill="F7CAAC"/>
          </w:tcPr>
          <w:p w14:paraId="0C9E63E4" w14:textId="77777777" w:rsidR="00D16F1D" w:rsidRDefault="00D16F1D" w:rsidP="00D16F1D">
            <w:pPr>
              <w:jc w:val="both"/>
              <w:rPr>
                <w:b/>
              </w:rPr>
            </w:pPr>
            <w:r>
              <w:rPr>
                <w:b/>
              </w:rPr>
              <w:t>Součást vysoké školy</w:t>
            </w:r>
          </w:p>
        </w:tc>
        <w:tc>
          <w:tcPr>
            <w:tcW w:w="7341" w:type="dxa"/>
            <w:gridSpan w:val="14"/>
          </w:tcPr>
          <w:p w14:paraId="336AE26B" w14:textId="77777777" w:rsidR="00D16F1D" w:rsidRDefault="00D16F1D" w:rsidP="00D16F1D">
            <w:pPr>
              <w:jc w:val="both"/>
            </w:pPr>
            <w:r>
              <w:t>Fakulta multimediálních komunikací</w:t>
            </w:r>
          </w:p>
        </w:tc>
      </w:tr>
      <w:tr w:rsidR="00D16F1D" w14:paraId="3F120EF4" w14:textId="77777777" w:rsidTr="00D16F1D">
        <w:tc>
          <w:tcPr>
            <w:tcW w:w="2518" w:type="dxa"/>
            <w:shd w:val="clear" w:color="auto" w:fill="F7CAAC"/>
          </w:tcPr>
          <w:p w14:paraId="2184FFFC" w14:textId="77777777" w:rsidR="00D16F1D" w:rsidRDefault="00D16F1D" w:rsidP="00D16F1D">
            <w:pPr>
              <w:jc w:val="both"/>
              <w:rPr>
                <w:b/>
              </w:rPr>
            </w:pPr>
            <w:r>
              <w:rPr>
                <w:b/>
              </w:rPr>
              <w:t>Název studijního programu</w:t>
            </w:r>
          </w:p>
        </w:tc>
        <w:tc>
          <w:tcPr>
            <w:tcW w:w="7341" w:type="dxa"/>
            <w:gridSpan w:val="14"/>
          </w:tcPr>
          <w:p w14:paraId="065D299D" w14:textId="77777777" w:rsidR="00D16F1D" w:rsidRDefault="00D16F1D" w:rsidP="00D16F1D">
            <w:pPr>
              <w:jc w:val="both"/>
            </w:pPr>
            <w:r>
              <w:t>Design</w:t>
            </w:r>
          </w:p>
        </w:tc>
      </w:tr>
      <w:tr w:rsidR="00D16F1D" w14:paraId="3E09931C" w14:textId="77777777" w:rsidTr="00D16F1D">
        <w:tc>
          <w:tcPr>
            <w:tcW w:w="2518" w:type="dxa"/>
            <w:shd w:val="clear" w:color="auto" w:fill="F7CAAC"/>
          </w:tcPr>
          <w:p w14:paraId="32D472D8" w14:textId="77777777" w:rsidR="00D16F1D" w:rsidRDefault="00D16F1D" w:rsidP="00D16F1D">
            <w:pPr>
              <w:jc w:val="both"/>
              <w:rPr>
                <w:b/>
              </w:rPr>
            </w:pPr>
            <w:r>
              <w:rPr>
                <w:b/>
              </w:rPr>
              <w:t>Jméno a příjmení</w:t>
            </w:r>
          </w:p>
        </w:tc>
        <w:tc>
          <w:tcPr>
            <w:tcW w:w="4536" w:type="dxa"/>
            <w:gridSpan w:val="8"/>
          </w:tcPr>
          <w:p w14:paraId="1B4697E5" w14:textId="77777777" w:rsidR="00D16F1D" w:rsidRDefault="00D16F1D" w:rsidP="00D16F1D">
            <w:pPr>
              <w:jc w:val="both"/>
            </w:pPr>
            <w:r>
              <w:t>Lenka Harantová</w:t>
            </w:r>
          </w:p>
        </w:tc>
        <w:tc>
          <w:tcPr>
            <w:tcW w:w="709" w:type="dxa"/>
            <w:shd w:val="clear" w:color="auto" w:fill="F7CAAC"/>
          </w:tcPr>
          <w:p w14:paraId="7E3DF458" w14:textId="77777777" w:rsidR="00D16F1D" w:rsidRDefault="00D16F1D" w:rsidP="00D16F1D">
            <w:pPr>
              <w:jc w:val="both"/>
              <w:rPr>
                <w:b/>
              </w:rPr>
            </w:pPr>
            <w:r>
              <w:rPr>
                <w:b/>
              </w:rPr>
              <w:t>Tituly</w:t>
            </w:r>
          </w:p>
        </w:tc>
        <w:tc>
          <w:tcPr>
            <w:tcW w:w="2096" w:type="dxa"/>
            <w:gridSpan w:val="5"/>
          </w:tcPr>
          <w:p w14:paraId="29D3D11A" w14:textId="77777777" w:rsidR="00D16F1D" w:rsidRDefault="00D16F1D" w:rsidP="00D16F1D">
            <w:pPr>
              <w:jc w:val="both"/>
            </w:pPr>
            <w:r>
              <w:t>Ing., Ph.D.</w:t>
            </w:r>
          </w:p>
        </w:tc>
      </w:tr>
      <w:tr w:rsidR="00D16F1D" w14:paraId="30474DB8" w14:textId="77777777" w:rsidTr="00D16F1D">
        <w:tc>
          <w:tcPr>
            <w:tcW w:w="2518" w:type="dxa"/>
            <w:shd w:val="clear" w:color="auto" w:fill="F7CAAC"/>
          </w:tcPr>
          <w:p w14:paraId="105D69A6" w14:textId="77777777" w:rsidR="00D16F1D" w:rsidRDefault="00D16F1D" w:rsidP="00D16F1D">
            <w:pPr>
              <w:jc w:val="both"/>
              <w:rPr>
                <w:b/>
              </w:rPr>
            </w:pPr>
            <w:r>
              <w:rPr>
                <w:b/>
              </w:rPr>
              <w:t>Rok narození</w:t>
            </w:r>
          </w:p>
        </w:tc>
        <w:tc>
          <w:tcPr>
            <w:tcW w:w="829" w:type="dxa"/>
            <w:gridSpan w:val="2"/>
          </w:tcPr>
          <w:p w14:paraId="6AAABBED" w14:textId="77777777" w:rsidR="00D16F1D" w:rsidRDefault="00D16F1D" w:rsidP="00D16F1D">
            <w:pPr>
              <w:jc w:val="both"/>
            </w:pPr>
            <w:r>
              <w:t>1984</w:t>
            </w:r>
          </w:p>
        </w:tc>
        <w:tc>
          <w:tcPr>
            <w:tcW w:w="1721" w:type="dxa"/>
            <w:shd w:val="clear" w:color="auto" w:fill="F7CAAC"/>
          </w:tcPr>
          <w:p w14:paraId="32F85CE6" w14:textId="77777777" w:rsidR="00D16F1D" w:rsidRDefault="00D16F1D" w:rsidP="00D16F1D">
            <w:pPr>
              <w:jc w:val="both"/>
              <w:rPr>
                <w:b/>
              </w:rPr>
            </w:pPr>
            <w:r>
              <w:rPr>
                <w:b/>
              </w:rPr>
              <w:t>typ vztahu k VŠ</w:t>
            </w:r>
          </w:p>
        </w:tc>
        <w:tc>
          <w:tcPr>
            <w:tcW w:w="992" w:type="dxa"/>
            <w:gridSpan w:val="4"/>
          </w:tcPr>
          <w:p w14:paraId="7D10A94F" w14:textId="31C74C88" w:rsidR="00D16F1D" w:rsidRDefault="000E2EF8" w:rsidP="00D16F1D">
            <w:pPr>
              <w:autoSpaceDE w:val="0"/>
              <w:autoSpaceDN w:val="0"/>
              <w:adjustRightInd w:val="0"/>
              <w:rPr>
                <w:rFonts w:eastAsia="Calibri"/>
              </w:rPr>
            </w:pPr>
            <w:r>
              <w:rPr>
                <w:rFonts w:eastAsia="Calibri"/>
                <w:iCs/>
              </w:rPr>
              <w:t>pp</w:t>
            </w:r>
          </w:p>
          <w:p w14:paraId="033C4007" w14:textId="77777777" w:rsidR="00D16F1D" w:rsidRDefault="00D16F1D" w:rsidP="00D16F1D">
            <w:pPr>
              <w:jc w:val="both"/>
            </w:pPr>
          </w:p>
        </w:tc>
        <w:tc>
          <w:tcPr>
            <w:tcW w:w="994" w:type="dxa"/>
            <w:shd w:val="clear" w:color="auto" w:fill="F7CAAC"/>
          </w:tcPr>
          <w:p w14:paraId="3970F7A1" w14:textId="77777777" w:rsidR="00D16F1D" w:rsidRDefault="00D16F1D" w:rsidP="00D16F1D">
            <w:pPr>
              <w:jc w:val="both"/>
              <w:rPr>
                <w:b/>
              </w:rPr>
            </w:pPr>
            <w:r>
              <w:rPr>
                <w:b/>
              </w:rPr>
              <w:t>rozsah</w:t>
            </w:r>
          </w:p>
        </w:tc>
        <w:tc>
          <w:tcPr>
            <w:tcW w:w="709" w:type="dxa"/>
          </w:tcPr>
          <w:p w14:paraId="3DD89FFA" w14:textId="1FCADCC9" w:rsidR="00D16F1D" w:rsidRDefault="008214F6" w:rsidP="00D16F1D">
            <w:pPr>
              <w:autoSpaceDE w:val="0"/>
              <w:autoSpaceDN w:val="0"/>
              <w:adjustRightInd w:val="0"/>
            </w:pPr>
            <w:r>
              <w:rPr>
                <w:rFonts w:eastAsia="Calibri"/>
              </w:rPr>
              <w:t>20</w:t>
            </w:r>
            <w:r w:rsidR="00D16F1D">
              <w:rPr>
                <w:rFonts w:eastAsia="Calibri"/>
              </w:rPr>
              <w:t>h/t</w:t>
            </w:r>
          </w:p>
          <w:p w14:paraId="3A7E050D" w14:textId="77777777" w:rsidR="00D16F1D" w:rsidRDefault="00D16F1D" w:rsidP="00D16F1D">
            <w:pPr>
              <w:jc w:val="both"/>
            </w:pPr>
          </w:p>
        </w:tc>
        <w:tc>
          <w:tcPr>
            <w:tcW w:w="709" w:type="dxa"/>
            <w:gridSpan w:val="3"/>
            <w:shd w:val="clear" w:color="auto" w:fill="F7CAAC"/>
          </w:tcPr>
          <w:p w14:paraId="0F94854A" w14:textId="77777777" w:rsidR="00D16F1D" w:rsidRDefault="00D16F1D" w:rsidP="00D16F1D">
            <w:pPr>
              <w:jc w:val="both"/>
              <w:rPr>
                <w:b/>
              </w:rPr>
            </w:pPr>
            <w:r>
              <w:rPr>
                <w:b/>
              </w:rPr>
              <w:t>do kdy</w:t>
            </w:r>
          </w:p>
        </w:tc>
        <w:tc>
          <w:tcPr>
            <w:tcW w:w="1387" w:type="dxa"/>
            <w:gridSpan w:val="2"/>
          </w:tcPr>
          <w:p w14:paraId="4FCA18E3" w14:textId="5CAC2DAD" w:rsidR="00D16F1D" w:rsidRDefault="000E36A3" w:rsidP="00D16F1D">
            <w:pPr>
              <w:jc w:val="both"/>
            </w:pPr>
            <w:r>
              <w:rPr>
                <w:rFonts w:eastAsia="Calibri"/>
              </w:rPr>
              <w:t>N</w:t>
            </w:r>
          </w:p>
          <w:p w14:paraId="17298E5D" w14:textId="77777777" w:rsidR="00D16F1D" w:rsidRDefault="00D16F1D" w:rsidP="00D16F1D">
            <w:pPr>
              <w:jc w:val="both"/>
            </w:pPr>
          </w:p>
        </w:tc>
      </w:tr>
      <w:tr w:rsidR="00D16F1D" w14:paraId="120CF94E" w14:textId="77777777" w:rsidTr="00D16F1D">
        <w:tc>
          <w:tcPr>
            <w:tcW w:w="5068" w:type="dxa"/>
            <w:gridSpan w:val="4"/>
            <w:shd w:val="clear" w:color="auto" w:fill="F7CAAC"/>
          </w:tcPr>
          <w:p w14:paraId="3A7D4DB5" w14:textId="77777777" w:rsidR="00D16F1D" w:rsidRDefault="00D16F1D" w:rsidP="00D16F1D">
            <w:pPr>
              <w:jc w:val="both"/>
              <w:rPr>
                <w:b/>
              </w:rPr>
            </w:pPr>
            <w:r>
              <w:rPr>
                <w:b/>
              </w:rPr>
              <w:t>Typ vztahu na součásti VŠ, která uskutečňuje st. program</w:t>
            </w:r>
          </w:p>
        </w:tc>
        <w:tc>
          <w:tcPr>
            <w:tcW w:w="992" w:type="dxa"/>
            <w:gridSpan w:val="4"/>
          </w:tcPr>
          <w:p w14:paraId="2FDC1417" w14:textId="77777777" w:rsidR="000C05A4" w:rsidRDefault="000C05A4" w:rsidP="000C05A4">
            <w:pPr>
              <w:jc w:val="both"/>
            </w:pPr>
            <w:r>
              <w:t>mezifak.</w:t>
            </w:r>
          </w:p>
          <w:p w14:paraId="46E83944" w14:textId="6DBA6F01" w:rsidR="00D16F1D" w:rsidRDefault="000C05A4" w:rsidP="000C05A4">
            <w:pPr>
              <w:autoSpaceDE w:val="0"/>
              <w:autoSpaceDN w:val="0"/>
              <w:adjustRightInd w:val="0"/>
            </w:pPr>
            <w:r>
              <w:t>spol.</w:t>
            </w:r>
          </w:p>
        </w:tc>
        <w:tc>
          <w:tcPr>
            <w:tcW w:w="994" w:type="dxa"/>
            <w:shd w:val="clear" w:color="auto" w:fill="F7CAAC"/>
          </w:tcPr>
          <w:p w14:paraId="55E9AF35" w14:textId="77777777" w:rsidR="00D16F1D" w:rsidRDefault="00D16F1D" w:rsidP="00D16F1D">
            <w:pPr>
              <w:jc w:val="both"/>
              <w:rPr>
                <w:b/>
              </w:rPr>
            </w:pPr>
            <w:r>
              <w:rPr>
                <w:b/>
              </w:rPr>
              <w:t>rozsah</w:t>
            </w:r>
          </w:p>
        </w:tc>
        <w:tc>
          <w:tcPr>
            <w:tcW w:w="709" w:type="dxa"/>
          </w:tcPr>
          <w:p w14:paraId="148463D9" w14:textId="11AA81A0" w:rsidR="00D16F1D" w:rsidRDefault="00D16F1D" w:rsidP="00D16F1D">
            <w:pPr>
              <w:jc w:val="both"/>
            </w:pPr>
          </w:p>
        </w:tc>
        <w:tc>
          <w:tcPr>
            <w:tcW w:w="709" w:type="dxa"/>
            <w:gridSpan w:val="3"/>
            <w:shd w:val="clear" w:color="auto" w:fill="F7CAAC"/>
          </w:tcPr>
          <w:p w14:paraId="35F7451D" w14:textId="77777777" w:rsidR="00D16F1D" w:rsidRDefault="00D16F1D" w:rsidP="00D16F1D">
            <w:pPr>
              <w:jc w:val="both"/>
              <w:rPr>
                <w:b/>
              </w:rPr>
            </w:pPr>
            <w:r>
              <w:rPr>
                <w:b/>
              </w:rPr>
              <w:t>do kdy</w:t>
            </w:r>
          </w:p>
        </w:tc>
        <w:tc>
          <w:tcPr>
            <w:tcW w:w="1387" w:type="dxa"/>
            <w:gridSpan w:val="2"/>
          </w:tcPr>
          <w:p w14:paraId="658A9F45" w14:textId="553B9BE9" w:rsidR="00D16F1D" w:rsidRDefault="00D16F1D" w:rsidP="00D4037E">
            <w:pPr>
              <w:jc w:val="both"/>
            </w:pPr>
          </w:p>
        </w:tc>
      </w:tr>
      <w:tr w:rsidR="00D16F1D" w14:paraId="214659AD" w14:textId="77777777" w:rsidTr="00D16F1D">
        <w:tc>
          <w:tcPr>
            <w:tcW w:w="6060" w:type="dxa"/>
            <w:gridSpan w:val="8"/>
            <w:shd w:val="clear" w:color="auto" w:fill="F7CAAC"/>
          </w:tcPr>
          <w:p w14:paraId="16C4D3A5" w14:textId="77777777" w:rsidR="00D16F1D" w:rsidRDefault="00D16F1D" w:rsidP="00D16F1D">
            <w:pPr>
              <w:jc w:val="both"/>
            </w:pPr>
            <w:r>
              <w:rPr>
                <w:b/>
              </w:rPr>
              <w:t>Další současná působení jako akademický pracovník na jiných VŠ</w:t>
            </w:r>
          </w:p>
        </w:tc>
        <w:tc>
          <w:tcPr>
            <w:tcW w:w="1703" w:type="dxa"/>
            <w:gridSpan w:val="2"/>
            <w:shd w:val="clear" w:color="auto" w:fill="F7CAAC"/>
          </w:tcPr>
          <w:p w14:paraId="17F81E29" w14:textId="77777777" w:rsidR="00D16F1D" w:rsidRDefault="00D16F1D" w:rsidP="00D16F1D">
            <w:pPr>
              <w:jc w:val="both"/>
              <w:rPr>
                <w:b/>
              </w:rPr>
            </w:pPr>
            <w:r>
              <w:rPr>
                <w:b/>
              </w:rPr>
              <w:t>typ prac. vztahu</w:t>
            </w:r>
          </w:p>
        </w:tc>
        <w:tc>
          <w:tcPr>
            <w:tcW w:w="2096" w:type="dxa"/>
            <w:gridSpan w:val="5"/>
            <w:shd w:val="clear" w:color="auto" w:fill="F7CAAC"/>
          </w:tcPr>
          <w:p w14:paraId="24A9CDBC" w14:textId="77777777" w:rsidR="00D16F1D" w:rsidRDefault="00D16F1D" w:rsidP="00D16F1D">
            <w:pPr>
              <w:jc w:val="both"/>
              <w:rPr>
                <w:b/>
              </w:rPr>
            </w:pPr>
            <w:r>
              <w:rPr>
                <w:b/>
              </w:rPr>
              <w:t>rozsah</w:t>
            </w:r>
          </w:p>
        </w:tc>
      </w:tr>
      <w:tr w:rsidR="00D16F1D" w14:paraId="73C48AC5" w14:textId="77777777" w:rsidTr="00D16F1D">
        <w:tc>
          <w:tcPr>
            <w:tcW w:w="6060" w:type="dxa"/>
            <w:gridSpan w:val="8"/>
          </w:tcPr>
          <w:p w14:paraId="22EAF40D" w14:textId="77777777" w:rsidR="00D16F1D" w:rsidRDefault="00D16F1D" w:rsidP="00D16F1D">
            <w:pPr>
              <w:jc w:val="both"/>
            </w:pPr>
            <w:r>
              <w:t>Mendelova univerzita v Brně</w:t>
            </w:r>
          </w:p>
        </w:tc>
        <w:tc>
          <w:tcPr>
            <w:tcW w:w="1703" w:type="dxa"/>
            <w:gridSpan w:val="2"/>
          </w:tcPr>
          <w:p w14:paraId="2AA16506" w14:textId="77777777" w:rsidR="00D16F1D" w:rsidRDefault="00D16F1D" w:rsidP="00D16F1D">
            <w:pPr>
              <w:jc w:val="both"/>
            </w:pPr>
            <w:r>
              <w:t>HPP</w:t>
            </w:r>
          </w:p>
        </w:tc>
        <w:tc>
          <w:tcPr>
            <w:tcW w:w="2096" w:type="dxa"/>
            <w:gridSpan w:val="5"/>
          </w:tcPr>
          <w:p w14:paraId="0CAD69E7" w14:textId="77777777" w:rsidR="00D16F1D" w:rsidRDefault="00D16F1D" w:rsidP="00D16F1D">
            <w:pPr>
              <w:jc w:val="both"/>
            </w:pPr>
            <w:r>
              <w:t>20h/t</w:t>
            </w:r>
          </w:p>
        </w:tc>
      </w:tr>
      <w:tr w:rsidR="00D16F1D" w14:paraId="0DED424E" w14:textId="77777777" w:rsidTr="00D16F1D">
        <w:tc>
          <w:tcPr>
            <w:tcW w:w="6060" w:type="dxa"/>
            <w:gridSpan w:val="8"/>
          </w:tcPr>
          <w:p w14:paraId="560CAF30" w14:textId="77777777" w:rsidR="00D16F1D" w:rsidRDefault="00D16F1D" w:rsidP="00D16F1D">
            <w:pPr>
              <w:jc w:val="both"/>
            </w:pPr>
          </w:p>
        </w:tc>
        <w:tc>
          <w:tcPr>
            <w:tcW w:w="1703" w:type="dxa"/>
            <w:gridSpan w:val="2"/>
          </w:tcPr>
          <w:p w14:paraId="3FA99596" w14:textId="77777777" w:rsidR="00D16F1D" w:rsidRDefault="00D16F1D" w:rsidP="00D16F1D">
            <w:pPr>
              <w:jc w:val="both"/>
            </w:pPr>
          </w:p>
        </w:tc>
        <w:tc>
          <w:tcPr>
            <w:tcW w:w="2096" w:type="dxa"/>
            <w:gridSpan w:val="5"/>
          </w:tcPr>
          <w:p w14:paraId="67DC6A77" w14:textId="77777777" w:rsidR="00D16F1D" w:rsidRDefault="00D16F1D" w:rsidP="00D16F1D">
            <w:pPr>
              <w:jc w:val="both"/>
            </w:pPr>
          </w:p>
        </w:tc>
      </w:tr>
      <w:tr w:rsidR="00D16F1D" w14:paraId="677BF917" w14:textId="77777777" w:rsidTr="00D16F1D">
        <w:tc>
          <w:tcPr>
            <w:tcW w:w="9859" w:type="dxa"/>
            <w:gridSpan w:val="15"/>
            <w:shd w:val="clear" w:color="auto" w:fill="F7CAAC"/>
          </w:tcPr>
          <w:p w14:paraId="039E35A0" w14:textId="77777777" w:rsidR="00D16F1D" w:rsidRDefault="00D16F1D" w:rsidP="00D16F1D">
            <w:pPr>
              <w:jc w:val="both"/>
            </w:pPr>
            <w:r>
              <w:rPr>
                <w:b/>
              </w:rPr>
              <w:t>Předměty příslušného studijního programu a způsob zapojení do jejich výuky, příp. další zapojení do uskutečňování studijního programu</w:t>
            </w:r>
          </w:p>
        </w:tc>
      </w:tr>
      <w:tr w:rsidR="00D16F1D" w14:paraId="00A56EFA" w14:textId="77777777" w:rsidTr="00E153D9">
        <w:trPr>
          <w:trHeight w:val="232"/>
        </w:trPr>
        <w:tc>
          <w:tcPr>
            <w:tcW w:w="9859" w:type="dxa"/>
            <w:gridSpan w:val="15"/>
            <w:tcBorders>
              <w:top w:val="nil"/>
            </w:tcBorders>
          </w:tcPr>
          <w:p w14:paraId="194ED747" w14:textId="28ACC7B5" w:rsidR="00D16F1D" w:rsidRPr="002827C6" w:rsidRDefault="00D16F1D" w:rsidP="005053CD">
            <w:pPr>
              <w:jc w:val="both"/>
            </w:pPr>
            <w:r>
              <w:rPr>
                <w:rFonts w:eastAsia="Calibri"/>
              </w:rPr>
              <w:t>Fashion management 1</w:t>
            </w:r>
            <w:r w:rsidR="00835C7F">
              <w:rPr>
                <w:rFonts w:eastAsia="Calibri"/>
              </w:rPr>
              <w:t>, 2</w:t>
            </w:r>
            <w:r>
              <w:rPr>
                <w:rFonts w:eastAsia="Calibri"/>
              </w:rPr>
              <w:t xml:space="preserve"> (vede seminář</w:t>
            </w:r>
            <w:r w:rsidR="00835C7F">
              <w:rPr>
                <w:rFonts w:eastAsia="Calibri"/>
              </w:rPr>
              <w:t>, garant předmětu</w:t>
            </w:r>
            <w:r>
              <w:rPr>
                <w:rFonts w:eastAsia="Calibri"/>
              </w:rPr>
              <w:t>)</w:t>
            </w:r>
          </w:p>
        </w:tc>
      </w:tr>
      <w:tr w:rsidR="00D16F1D" w14:paraId="237902DD" w14:textId="77777777" w:rsidTr="00D16F1D">
        <w:trPr>
          <w:trHeight w:val="340"/>
        </w:trPr>
        <w:tc>
          <w:tcPr>
            <w:tcW w:w="9859" w:type="dxa"/>
            <w:gridSpan w:val="15"/>
            <w:tcBorders>
              <w:top w:val="nil"/>
            </w:tcBorders>
            <w:shd w:val="clear" w:color="auto" w:fill="FBD4B4"/>
          </w:tcPr>
          <w:p w14:paraId="659F186D" w14:textId="77777777" w:rsidR="00D16F1D" w:rsidRPr="002827C6" w:rsidRDefault="00D16F1D" w:rsidP="00D16F1D">
            <w:pPr>
              <w:jc w:val="both"/>
              <w:rPr>
                <w:b/>
              </w:rPr>
            </w:pPr>
            <w:r w:rsidRPr="002827C6">
              <w:rPr>
                <w:b/>
              </w:rPr>
              <w:t>Zapojení do výuky v dalších studijních programech na téže vysoké škole (pouze u garantů ZT a PZ předmětů)</w:t>
            </w:r>
          </w:p>
        </w:tc>
      </w:tr>
      <w:tr w:rsidR="00D16F1D" w14:paraId="06EBC14B" w14:textId="77777777" w:rsidTr="00D16F1D">
        <w:trPr>
          <w:trHeight w:val="340"/>
        </w:trPr>
        <w:tc>
          <w:tcPr>
            <w:tcW w:w="2802" w:type="dxa"/>
            <w:gridSpan w:val="2"/>
            <w:tcBorders>
              <w:top w:val="nil"/>
            </w:tcBorders>
          </w:tcPr>
          <w:p w14:paraId="746FA17D" w14:textId="77777777" w:rsidR="00D16F1D" w:rsidRPr="002827C6" w:rsidRDefault="00D16F1D" w:rsidP="00E153D9">
            <w:pPr>
              <w:rPr>
                <w:b/>
              </w:rPr>
            </w:pPr>
            <w:r w:rsidRPr="002827C6">
              <w:rPr>
                <w:b/>
              </w:rPr>
              <w:t>Název studijního předmětu</w:t>
            </w:r>
          </w:p>
        </w:tc>
        <w:tc>
          <w:tcPr>
            <w:tcW w:w="2409" w:type="dxa"/>
            <w:gridSpan w:val="3"/>
            <w:tcBorders>
              <w:top w:val="nil"/>
            </w:tcBorders>
          </w:tcPr>
          <w:p w14:paraId="79932401" w14:textId="77777777" w:rsidR="00D16F1D" w:rsidRPr="002827C6" w:rsidRDefault="00D16F1D" w:rsidP="00E153D9">
            <w:pPr>
              <w:rPr>
                <w:b/>
              </w:rPr>
            </w:pPr>
            <w:r w:rsidRPr="002827C6">
              <w:rPr>
                <w:b/>
              </w:rPr>
              <w:t>Název studijního programu</w:t>
            </w:r>
          </w:p>
        </w:tc>
        <w:tc>
          <w:tcPr>
            <w:tcW w:w="567" w:type="dxa"/>
            <w:gridSpan w:val="2"/>
            <w:tcBorders>
              <w:top w:val="nil"/>
            </w:tcBorders>
          </w:tcPr>
          <w:p w14:paraId="1CD93446" w14:textId="77777777" w:rsidR="00D16F1D" w:rsidRPr="002827C6" w:rsidRDefault="00D16F1D" w:rsidP="00E153D9">
            <w:pPr>
              <w:rPr>
                <w:b/>
              </w:rPr>
            </w:pPr>
            <w:r w:rsidRPr="002827C6">
              <w:rPr>
                <w:b/>
              </w:rPr>
              <w:t>Sem.</w:t>
            </w:r>
          </w:p>
        </w:tc>
        <w:tc>
          <w:tcPr>
            <w:tcW w:w="2109" w:type="dxa"/>
            <w:gridSpan w:val="5"/>
            <w:tcBorders>
              <w:top w:val="nil"/>
            </w:tcBorders>
          </w:tcPr>
          <w:p w14:paraId="53B72949" w14:textId="77777777" w:rsidR="00D16F1D" w:rsidRPr="002827C6" w:rsidRDefault="00D16F1D" w:rsidP="00E153D9">
            <w:pPr>
              <w:rPr>
                <w:b/>
              </w:rPr>
            </w:pPr>
            <w:r w:rsidRPr="002827C6">
              <w:rPr>
                <w:b/>
              </w:rPr>
              <w:t>Role ve výuce daného předmětu</w:t>
            </w:r>
          </w:p>
        </w:tc>
        <w:tc>
          <w:tcPr>
            <w:tcW w:w="1972" w:type="dxa"/>
            <w:gridSpan w:val="3"/>
            <w:tcBorders>
              <w:top w:val="nil"/>
            </w:tcBorders>
          </w:tcPr>
          <w:p w14:paraId="34B7B6C7" w14:textId="77777777" w:rsidR="00D16F1D" w:rsidRPr="002827C6" w:rsidRDefault="00D16F1D" w:rsidP="00E153D9">
            <w:pPr>
              <w:rPr>
                <w:b/>
              </w:rPr>
            </w:pPr>
            <w:r>
              <w:rPr>
                <w:b/>
              </w:rPr>
              <w:t>(</w:t>
            </w:r>
            <w:r w:rsidRPr="00F20AEF">
              <w:rPr>
                <w:b/>
                <w:i/>
                <w:iCs/>
              </w:rPr>
              <w:t>nepovinný údaj</w:t>
            </w:r>
            <w:r w:rsidRPr="00F20AEF">
              <w:rPr>
                <w:b/>
              </w:rPr>
              <w:t>)</w:t>
            </w:r>
            <w:r>
              <w:rPr>
                <w:b/>
              </w:rPr>
              <w:t xml:space="preserve"> </w:t>
            </w:r>
            <w:r w:rsidRPr="002827C6">
              <w:rPr>
                <w:b/>
              </w:rPr>
              <w:t>Počet hodin za semestr</w:t>
            </w:r>
          </w:p>
        </w:tc>
      </w:tr>
      <w:tr w:rsidR="00D16F1D" w14:paraId="5E8837C3" w14:textId="77777777" w:rsidTr="00D16F1D">
        <w:trPr>
          <w:trHeight w:val="284"/>
        </w:trPr>
        <w:tc>
          <w:tcPr>
            <w:tcW w:w="2802" w:type="dxa"/>
            <w:gridSpan w:val="2"/>
            <w:tcBorders>
              <w:top w:val="nil"/>
            </w:tcBorders>
          </w:tcPr>
          <w:p w14:paraId="1F072BAD" w14:textId="77777777" w:rsidR="00D16F1D" w:rsidRPr="00461AFF" w:rsidRDefault="00D16F1D" w:rsidP="00D16F1D">
            <w:pPr>
              <w:jc w:val="both"/>
              <w:rPr>
                <w:color w:val="FF0000"/>
              </w:rPr>
            </w:pPr>
          </w:p>
        </w:tc>
        <w:tc>
          <w:tcPr>
            <w:tcW w:w="2409" w:type="dxa"/>
            <w:gridSpan w:val="3"/>
            <w:tcBorders>
              <w:top w:val="nil"/>
            </w:tcBorders>
          </w:tcPr>
          <w:p w14:paraId="71235666" w14:textId="77777777" w:rsidR="00D16F1D" w:rsidRPr="00461AFF" w:rsidRDefault="00D16F1D" w:rsidP="00D16F1D">
            <w:pPr>
              <w:jc w:val="both"/>
              <w:rPr>
                <w:color w:val="FF0000"/>
              </w:rPr>
            </w:pPr>
          </w:p>
        </w:tc>
        <w:tc>
          <w:tcPr>
            <w:tcW w:w="567" w:type="dxa"/>
            <w:gridSpan w:val="2"/>
            <w:tcBorders>
              <w:top w:val="nil"/>
            </w:tcBorders>
          </w:tcPr>
          <w:p w14:paraId="73B67CFD" w14:textId="77777777" w:rsidR="00D16F1D" w:rsidRPr="00461AFF" w:rsidRDefault="00D16F1D" w:rsidP="00D16F1D">
            <w:pPr>
              <w:jc w:val="both"/>
              <w:rPr>
                <w:color w:val="FF0000"/>
              </w:rPr>
            </w:pPr>
          </w:p>
        </w:tc>
        <w:tc>
          <w:tcPr>
            <w:tcW w:w="2109" w:type="dxa"/>
            <w:gridSpan w:val="5"/>
            <w:tcBorders>
              <w:top w:val="nil"/>
            </w:tcBorders>
          </w:tcPr>
          <w:p w14:paraId="3AE5F284" w14:textId="77777777" w:rsidR="00D16F1D" w:rsidRPr="00461AFF" w:rsidRDefault="00D16F1D" w:rsidP="00D16F1D">
            <w:pPr>
              <w:jc w:val="both"/>
              <w:rPr>
                <w:color w:val="FF0000"/>
              </w:rPr>
            </w:pPr>
          </w:p>
        </w:tc>
        <w:tc>
          <w:tcPr>
            <w:tcW w:w="1972" w:type="dxa"/>
            <w:gridSpan w:val="3"/>
            <w:tcBorders>
              <w:top w:val="nil"/>
            </w:tcBorders>
          </w:tcPr>
          <w:p w14:paraId="22958E7E" w14:textId="77777777" w:rsidR="00D16F1D" w:rsidRPr="00461AFF" w:rsidRDefault="00D16F1D" w:rsidP="00D16F1D">
            <w:pPr>
              <w:jc w:val="both"/>
              <w:rPr>
                <w:color w:val="FF0000"/>
              </w:rPr>
            </w:pPr>
          </w:p>
        </w:tc>
      </w:tr>
      <w:tr w:rsidR="00D16F1D" w14:paraId="79C59B0E" w14:textId="77777777" w:rsidTr="00D16F1D">
        <w:tc>
          <w:tcPr>
            <w:tcW w:w="9859" w:type="dxa"/>
            <w:gridSpan w:val="15"/>
            <w:shd w:val="clear" w:color="auto" w:fill="F7CAAC"/>
          </w:tcPr>
          <w:p w14:paraId="352C2649" w14:textId="77777777" w:rsidR="00D16F1D" w:rsidRDefault="00D16F1D" w:rsidP="00D16F1D">
            <w:pPr>
              <w:jc w:val="both"/>
            </w:pPr>
            <w:r>
              <w:rPr>
                <w:b/>
              </w:rPr>
              <w:t xml:space="preserve">Údaje o vzdělání na VŠ </w:t>
            </w:r>
          </w:p>
        </w:tc>
      </w:tr>
      <w:tr w:rsidR="00D16F1D" w14:paraId="2F9DD2E0" w14:textId="77777777" w:rsidTr="00E153D9">
        <w:trPr>
          <w:trHeight w:val="400"/>
        </w:trPr>
        <w:tc>
          <w:tcPr>
            <w:tcW w:w="9859" w:type="dxa"/>
            <w:gridSpan w:val="15"/>
          </w:tcPr>
          <w:p w14:paraId="70A61C6F" w14:textId="31CBEF6D" w:rsidR="00D16F1D" w:rsidRDefault="000E2EF8" w:rsidP="003B419B">
            <w:pPr>
              <w:pStyle w:val="Normlnweb"/>
              <w:rPr>
                <w:b/>
              </w:rPr>
            </w:pPr>
            <w:r w:rsidRPr="000E2EF8">
              <w:rPr>
                <w:sz w:val="20"/>
                <w:szCs w:val="20"/>
              </w:rPr>
              <w:t>2008-2014: Univerzita Tomáše Bati ve Zlíně, Fakulta managementu a ekonomiky, Management a ekonomika, Ph.D.</w:t>
            </w:r>
            <w:r w:rsidR="00835C7F">
              <w:rPr>
                <w:sz w:val="20"/>
                <w:szCs w:val="20"/>
              </w:rPr>
              <w:t xml:space="preserve"> </w:t>
            </w:r>
            <w:r>
              <w:rPr>
                <w:sz w:val="20"/>
                <w:szCs w:val="20"/>
              </w:rPr>
              <w:t xml:space="preserve">2006-2008: Univerzita Tomáše Bati ve Zlíně, Fakulta managementu a ekonomiky, Management a marketing, Ing. </w:t>
            </w:r>
          </w:p>
        </w:tc>
      </w:tr>
      <w:tr w:rsidR="00D16F1D" w14:paraId="6FE53D65" w14:textId="77777777" w:rsidTr="00D16F1D">
        <w:tc>
          <w:tcPr>
            <w:tcW w:w="9859" w:type="dxa"/>
            <w:gridSpan w:val="15"/>
            <w:shd w:val="clear" w:color="auto" w:fill="F7CAAC"/>
          </w:tcPr>
          <w:p w14:paraId="54AF9B4A" w14:textId="77777777" w:rsidR="00D16F1D" w:rsidRDefault="00D16F1D" w:rsidP="00D16F1D">
            <w:pPr>
              <w:jc w:val="both"/>
              <w:rPr>
                <w:b/>
              </w:rPr>
            </w:pPr>
            <w:r>
              <w:rPr>
                <w:b/>
              </w:rPr>
              <w:t>Údaje o odborném působení od absolvování VŠ</w:t>
            </w:r>
          </w:p>
        </w:tc>
      </w:tr>
      <w:tr w:rsidR="00D16F1D" w14:paraId="5121DC32" w14:textId="77777777" w:rsidTr="00E153D9">
        <w:trPr>
          <w:trHeight w:val="1672"/>
        </w:trPr>
        <w:tc>
          <w:tcPr>
            <w:tcW w:w="9859" w:type="dxa"/>
            <w:gridSpan w:val="15"/>
          </w:tcPr>
          <w:p w14:paraId="26FC5548" w14:textId="702A06CB" w:rsidR="001E5D2C" w:rsidRDefault="001E5D2C" w:rsidP="00835C7F">
            <w:pPr>
              <w:jc w:val="both"/>
              <w:rPr>
                <w:rFonts w:eastAsia="Calibri"/>
              </w:rPr>
            </w:pPr>
            <w:r>
              <w:rPr>
                <w:rFonts w:eastAsia="Calibri"/>
              </w:rPr>
              <w:t>202</w:t>
            </w:r>
            <w:r w:rsidR="00AB7BEB">
              <w:rPr>
                <w:rFonts w:eastAsia="Calibri"/>
              </w:rPr>
              <w:t>3</w:t>
            </w:r>
            <w:r>
              <w:rPr>
                <w:rFonts w:eastAsia="Calibri"/>
              </w:rPr>
              <w:t>-</w:t>
            </w:r>
            <w:r w:rsidR="00973B6B">
              <w:rPr>
                <w:rFonts w:eastAsia="Calibri"/>
              </w:rPr>
              <w:t>dosud</w:t>
            </w:r>
            <w:r>
              <w:rPr>
                <w:rFonts w:eastAsia="Calibri"/>
              </w:rPr>
              <w:t>: Univerzita Tomáše Bati ve Zlíně</w:t>
            </w:r>
            <w:r w:rsidR="004149BD">
              <w:rPr>
                <w:rFonts w:eastAsia="Calibri"/>
              </w:rPr>
              <w:t>, Centrum výzkumu obouvání, vědecký pracovník</w:t>
            </w:r>
          </w:p>
          <w:p w14:paraId="704A850D" w14:textId="299D4DE2" w:rsidR="00835C7F" w:rsidRDefault="00835C7F" w:rsidP="00835C7F">
            <w:pPr>
              <w:jc w:val="both"/>
              <w:rPr>
                <w:rFonts w:eastAsia="Calibri"/>
              </w:rPr>
            </w:pPr>
            <w:r>
              <w:rPr>
                <w:rFonts w:eastAsia="Calibri"/>
              </w:rPr>
              <w:t>2021-</w:t>
            </w:r>
            <w:r w:rsidR="001E5D2C">
              <w:rPr>
                <w:rFonts w:eastAsia="Calibri"/>
              </w:rPr>
              <w:t>2023</w:t>
            </w:r>
            <w:r>
              <w:rPr>
                <w:rFonts w:eastAsia="Calibri"/>
              </w:rPr>
              <w:t>: Univerzita Tomáše Bati ve Zlíně, Fakulta multimediálních komunikací, odborný asistent</w:t>
            </w:r>
          </w:p>
          <w:p w14:paraId="1E9DCB60" w14:textId="77777777" w:rsidR="00AB7BEB" w:rsidRDefault="00AB7BEB" w:rsidP="00AB7BEB">
            <w:pPr>
              <w:jc w:val="both"/>
              <w:rPr>
                <w:rFonts w:eastAsia="Calibri"/>
              </w:rPr>
            </w:pPr>
            <w:r>
              <w:rPr>
                <w:rFonts w:eastAsia="Calibri"/>
              </w:rPr>
              <w:t>2021-dosud: Mendelova univerzita v Brně, Provozně ekonomická fakulta, odborný asistent</w:t>
            </w:r>
          </w:p>
          <w:p w14:paraId="25090AD3" w14:textId="77777777" w:rsidR="00835C7F" w:rsidRDefault="00835C7F" w:rsidP="00835C7F">
            <w:pPr>
              <w:jc w:val="both"/>
              <w:rPr>
                <w:rFonts w:eastAsia="Calibri"/>
              </w:rPr>
            </w:pPr>
            <w:r>
              <w:rPr>
                <w:rFonts w:eastAsia="Calibri"/>
              </w:rPr>
              <w:t>2019-2021: mateřská/rodičovská dovolená</w:t>
            </w:r>
          </w:p>
          <w:p w14:paraId="5D26475F" w14:textId="77777777" w:rsidR="00835C7F" w:rsidRDefault="00835C7F" w:rsidP="00835C7F">
            <w:pPr>
              <w:jc w:val="both"/>
              <w:rPr>
                <w:rFonts w:eastAsia="Calibri"/>
              </w:rPr>
            </w:pPr>
            <w:r>
              <w:rPr>
                <w:rFonts w:eastAsia="Calibri"/>
              </w:rPr>
              <w:t>2016–2019: Univerzita Tomáše Bati ve Zlíně, Fakulta multimediálních komunikací, Proděkan pro pedagogickou činnost</w:t>
            </w:r>
          </w:p>
          <w:p w14:paraId="4070E7C7" w14:textId="77777777" w:rsidR="00835C7F" w:rsidRDefault="00835C7F" w:rsidP="00835C7F">
            <w:pPr>
              <w:jc w:val="both"/>
              <w:rPr>
                <w:rFonts w:eastAsia="Calibri"/>
              </w:rPr>
            </w:pPr>
            <w:r>
              <w:rPr>
                <w:rFonts w:eastAsia="Calibri"/>
              </w:rPr>
              <w:t>2013–2019: Univerzita Tomáše Bati ve Zlíně, Fakulta multimediálních komunikací, odborný asistent</w:t>
            </w:r>
          </w:p>
          <w:p w14:paraId="7568D0DE" w14:textId="165093F1" w:rsidR="00D16F1D" w:rsidRPr="009B6AE3" w:rsidRDefault="00D16F1D" w:rsidP="00E153D9">
            <w:pPr>
              <w:autoSpaceDE w:val="0"/>
              <w:autoSpaceDN w:val="0"/>
              <w:adjustRightInd w:val="0"/>
              <w:rPr>
                <w:color w:val="FF0000"/>
              </w:rPr>
            </w:pPr>
            <w:r>
              <w:rPr>
                <w:rFonts w:eastAsia="Calibri"/>
              </w:rPr>
              <w:t>2010–2012: Regionální podpůrný zdroj, s.r.o., projektový manažer</w:t>
            </w:r>
          </w:p>
        </w:tc>
      </w:tr>
      <w:tr w:rsidR="00D16F1D" w14:paraId="4E969F9F" w14:textId="77777777" w:rsidTr="00D16F1D">
        <w:trPr>
          <w:trHeight w:val="250"/>
        </w:trPr>
        <w:tc>
          <w:tcPr>
            <w:tcW w:w="9859" w:type="dxa"/>
            <w:gridSpan w:val="15"/>
            <w:shd w:val="clear" w:color="auto" w:fill="F7CAAC"/>
          </w:tcPr>
          <w:p w14:paraId="1B094B33" w14:textId="77777777" w:rsidR="00D16F1D" w:rsidRDefault="00D16F1D" w:rsidP="00D16F1D">
            <w:pPr>
              <w:jc w:val="both"/>
            </w:pPr>
            <w:r>
              <w:rPr>
                <w:b/>
              </w:rPr>
              <w:t>Zkušenosti s vedením kvalifikačních a rigorózních prací</w:t>
            </w:r>
          </w:p>
        </w:tc>
      </w:tr>
      <w:tr w:rsidR="00D16F1D" w14:paraId="52E7BD06" w14:textId="77777777" w:rsidTr="00E153D9">
        <w:trPr>
          <w:trHeight w:val="438"/>
        </w:trPr>
        <w:tc>
          <w:tcPr>
            <w:tcW w:w="9859" w:type="dxa"/>
            <w:gridSpan w:val="15"/>
          </w:tcPr>
          <w:p w14:paraId="0376642B" w14:textId="688F50DF" w:rsidR="00D16F1D" w:rsidRDefault="001373B8" w:rsidP="00D16F1D">
            <w:pPr>
              <w:autoSpaceDE w:val="0"/>
              <w:autoSpaceDN w:val="0"/>
              <w:adjustRightInd w:val="0"/>
              <w:rPr>
                <w:rFonts w:eastAsia="Calibri"/>
              </w:rPr>
            </w:pPr>
            <w:r>
              <w:rPr>
                <w:rFonts w:eastAsia="Calibri"/>
              </w:rPr>
              <w:t>B</w:t>
            </w:r>
            <w:r w:rsidR="00D16F1D">
              <w:rPr>
                <w:rFonts w:eastAsia="Calibri"/>
              </w:rPr>
              <w:t>akalářsk</w:t>
            </w:r>
            <w:r>
              <w:rPr>
                <w:rFonts w:eastAsia="Calibri"/>
              </w:rPr>
              <w:t>é</w:t>
            </w:r>
            <w:r w:rsidR="00D16F1D">
              <w:rPr>
                <w:rFonts w:eastAsia="Calibri"/>
              </w:rPr>
              <w:t xml:space="preserve"> pr</w:t>
            </w:r>
            <w:r>
              <w:rPr>
                <w:rFonts w:eastAsia="Calibri"/>
              </w:rPr>
              <w:t>áce</w:t>
            </w:r>
            <w:r w:rsidR="00D16F1D">
              <w:rPr>
                <w:rFonts w:eastAsia="Calibri"/>
              </w:rPr>
              <w:t>: 77</w:t>
            </w:r>
          </w:p>
          <w:p w14:paraId="0231FDF1" w14:textId="1EBFB73F" w:rsidR="00D16F1D" w:rsidRDefault="001373B8" w:rsidP="003B419B">
            <w:pPr>
              <w:autoSpaceDE w:val="0"/>
              <w:autoSpaceDN w:val="0"/>
              <w:adjustRightInd w:val="0"/>
            </w:pPr>
            <w:r>
              <w:t>D</w:t>
            </w:r>
            <w:r w:rsidR="00D16F1D">
              <w:t>iplomov</w:t>
            </w:r>
            <w:r>
              <w:t>é</w:t>
            </w:r>
            <w:r w:rsidR="00D16F1D">
              <w:t xml:space="preserve"> pr</w:t>
            </w:r>
            <w:r>
              <w:t>áce</w:t>
            </w:r>
            <w:r w:rsidR="00D16F1D">
              <w:t>: 38</w:t>
            </w:r>
          </w:p>
        </w:tc>
      </w:tr>
      <w:tr w:rsidR="00D16F1D" w14:paraId="46C0F3FE" w14:textId="77777777" w:rsidTr="00D16F1D">
        <w:trPr>
          <w:cantSplit/>
        </w:trPr>
        <w:tc>
          <w:tcPr>
            <w:tcW w:w="3347" w:type="dxa"/>
            <w:gridSpan w:val="3"/>
            <w:tcBorders>
              <w:top w:val="single" w:sz="12" w:space="0" w:color="auto"/>
            </w:tcBorders>
            <w:shd w:val="clear" w:color="auto" w:fill="F7CAAC"/>
          </w:tcPr>
          <w:p w14:paraId="1F4B6B0C" w14:textId="77777777" w:rsidR="00D16F1D" w:rsidRDefault="00D16F1D" w:rsidP="00D16F1D">
            <w:pPr>
              <w:jc w:val="both"/>
            </w:pPr>
            <w:r>
              <w:rPr>
                <w:b/>
              </w:rPr>
              <w:t xml:space="preserve">Obor habilitačního řízení </w:t>
            </w:r>
          </w:p>
        </w:tc>
        <w:tc>
          <w:tcPr>
            <w:tcW w:w="2245" w:type="dxa"/>
            <w:gridSpan w:val="3"/>
            <w:tcBorders>
              <w:top w:val="single" w:sz="12" w:space="0" w:color="auto"/>
            </w:tcBorders>
            <w:shd w:val="clear" w:color="auto" w:fill="F7CAAC"/>
          </w:tcPr>
          <w:p w14:paraId="2B566A00" w14:textId="77777777" w:rsidR="00D16F1D" w:rsidRDefault="00D16F1D" w:rsidP="00D16F1D">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2D2D5625" w14:textId="77777777" w:rsidR="00D16F1D" w:rsidRDefault="00D16F1D" w:rsidP="00D16F1D">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3F4EA29B" w14:textId="77777777" w:rsidR="00D16F1D" w:rsidRDefault="00D16F1D" w:rsidP="00D16F1D">
            <w:pPr>
              <w:jc w:val="both"/>
              <w:rPr>
                <w:b/>
              </w:rPr>
            </w:pPr>
            <w:r>
              <w:rPr>
                <w:b/>
              </w:rPr>
              <w:t>Ohlasy publikací</w:t>
            </w:r>
          </w:p>
        </w:tc>
      </w:tr>
      <w:tr w:rsidR="00D16F1D" w14:paraId="3FABD7C4" w14:textId="77777777" w:rsidTr="00D16F1D">
        <w:trPr>
          <w:cantSplit/>
        </w:trPr>
        <w:tc>
          <w:tcPr>
            <w:tcW w:w="3347" w:type="dxa"/>
            <w:gridSpan w:val="3"/>
          </w:tcPr>
          <w:p w14:paraId="735D2F63" w14:textId="77777777" w:rsidR="00D16F1D" w:rsidRDefault="00D16F1D" w:rsidP="00D16F1D">
            <w:pPr>
              <w:jc w:val="both"/>
            </w:pPr>
          </w:p>
        </w:tc>
        <w:tc>
          <w:tcPr>
            <w:tcW w:w="2245" w:type="dxa"/>
            <w:gridSpan w:val="3"/>
          </w:tcPr>
          <w:p w14:paraId="58EFDA2E" w14:textId="77777777" w:rsidR="00D16F1D" w:rsidRDefault="00D16F1D" w:rsidP="00D16F1D">
            <w:pPr>
              <w:jc w:val="both"/>
            </w:pPr>
          </w:p>
        </w:tc>
        <w:tc>
          <w:tcPr>
            <w:tcW w:w="2248" w:type="dxa"/>
            <w:gridSpan w:val="5"/>
            <w:tcBorders>
              <w:right w:val="single" w:sz="12" w:space="0" w:color="auto"/>
            </w:tcBorders>
          </w:tcPr>
          <w:p w14:paraId="0492023D" w14:textId="77777777" w:rsidR="00D16F1D" w:rsidRDefault="00D16F1D" w:rsidP="00D16F1D">
            <w:pPr>
              <w:jc w:val="both"/>
            </w:pPr>
          </w:p>
        </w:tc>
        <w:tc>
          <w:tcPr>
            <w:tcW w:w="632" w:type="dxa"/>
            <w:gridSpan w:val="2"/>
            <w:tcBorders>
              <w:left w:val="single" w:sz="12" w:space="0" w:color="auto"/>
            </w:tcBorders>
            <w:shd w:val="clear" w:color="auto" w:fill="F7CAAC"/>
          </w:tcPr>
          <w:p w14:paraId="706C845F" w14:textId="77777777" w:rsidR="00D16F1D" w:rsidRPr="00F20AEF" w:rsidRDefault="00D16F1D" w:rsidP="00D16F1D">
            <w:pPr>
              <w:jc w:val="both"/>
            </w:pPr>
            <w:r w:rsidRPr="00F20AEF">
              <w:rPr>
                <w:b/>
              </w:rPr>
              <w:t>WoS</w:t>
            </w:r>
          </w:p>
        </w:tc>
        <w:tc>
          <w:tcPr>
            <w:tcW w:w="693" w:type="dxa"/>
            <w:shd w:val="clear" w:color="auto" w:fill="F7CAAC"/>
          </w:tcPr>
          <w:p w14:paraId="0E1F22C8" w14:textId="77777777" w:rsidR="00D16F1D" w:rsidRPr="00F20AEF" w:rsidRDefault="00D16F1D" w:rsidP="00D16F1D">
            <w:pPr>
              <w:jc w:val="both"/>
              <w:rPr>
                <w:sz w:val="18"/>
              </w:rPr>
            </w:pPr>
            <w:r w:rsidRPr="00F20AEF">
              <w:rPr>
                <w:b/>
                <w:sz w:val="18"/>
              </w:rPr>
              <w:t>Scopus</w:t>
            </w:r>
          </w:p>
        </w:tc>
        <w:tc>
          <w:tcPr>
            <w:tcW w:w="694" w:type="dxa"/>
            <w:shd w:val="clear" w:color="auto" w:fill="F7CAAC"/>
          </w:tcPr>
          <w:p w14:paraId="5B860648" w14:textId="77777777" w:rsidR="00D16F1D" w:rsidRDefault="00D16F1D" w:rsidP="00D16F1D">
            <w:pPr>
              <w:jc w:val="both"/>
            </w:pPr>
            <w:r>
              <w:rPr>
                <w:b/>
                <w:sz w:val="18"/>
              </w:rPr>
              <w:t>ostatní</w:t>
            </w:r>
          </w:p>
        </w:tc>
      </w:tr>
      <w:tr w:rsidR="00D16F1D" w14:paraId="6B2264AC" w14:textId="77777777" w:rsidTr="00D16F1D">
        <w:trPr>
          <w:cantSplit/>
          <w:trHeight w:val="70"/>
        </w:trPr>
        <w:tc>
          <w:tcPr>
            <w:tcW w:w="3347" w:type="dxa"/>
            <w:gridSpan w:val="3"/>
            <w:shd w:val="clear" w:color="auto" w:fill="F7CAAC"/>
          </w:tcPr>
          <w:p w14:paraId="3E814B5A" w14:textId="77777777" w:rsidR="00D16F1D" w:rsidRDefault="00D16F1D" w:rsidP="00D16F1D">
            <w:pPr>
              <w:jc w:val="both"/>
            </w:pPr>
            <w:r>
              <w:rPr>
                <w:b/>
              </w:rPr>
              <w:t>Obor jmenovacího řízení</w:t>
            </w:r>
          </w:p>
        </w:tc>
        <w:tc>
          <w:tcPr>
            <w:tcW w:w="2245" w:type="dxa"/>
            <w:gridSpan w:val="3"/>
            <w:shd w:val="clear" w:color="auto" w:fill="F7CAAC"/>
          </w:tcPr>
          <w:p w14:paraId="01348AAD" w14:textId="77777777" w:rsidR="00D16F1D" w:rsidRDefault="00D16F1D" w:rsidP="00D16F1D">
            <w:pPr>
              <w:jc w:val="both"/>
            </w:pPr>
            <w:r>
              <w:rPr>
                <w:b/>
              </w:rPr>
              <w:t>Rok udělení hodnosti</w:t>
            </w:r>
          </w:p>
        </w:tc>
        <w:tc>
          <w:tcPr>
            <w:tcW w:w="2248" w:type="dxa"/>
            <w:gridSpan w:val="5"/>
            <w:tcBorders>
              <w:right w:val="single" w:sz="12" w:space="0" w:color="auto"/>
            </w:tcBorders>
            <w:shd w:val="clear" w:color="auto" w:fill="F7CAAC"/>
          </w:tcPr>
          <w:p w14:paraId="57B8AD31" w14:textId="77777777" w:rsidR="00D16F1D" w:rsidRDefault="00D16F1D" w:rsidP="00D16F1D">
            <w:pPr>
              <w:jc w:val="both"/>
            </w:pPr>
            <w:r>
              <w:rPr>
                <w:b/>
              </w:rPr>
              <w:t>Řízení konáno na VŠ</w:t>
            </w:r>
          </w:p>
        </w:tc>
        <w:tc>
          <w:tcPr>
            <w:tcW w:w="632" w:type="dxa"/>
            <w:gridSpan w:val="2"/>
            <w:tcBorders>
              <w:left w:val="single" w:sz="12" w:space="0" w:color="auto"/>
            </w:tcBorders>
          </w:tcPr>
          <w:p w14:paraId="62D9204B" w14:textId="77777777" w:rsidR="00D16F1D" w:rsidRPr="00F20AEF" w:rsidRDefault="00D16F1D" w:rsidP="00D16F1D">
            <w:pPr>
              <w:jc w:val="both"/>
              <w:rPr>
                <w:b/>
              </w:rPr>
            </w:pPr>
            <w:r>
              <w:rPr>
                <w:b/>
              </w:rPr>
              <w:t>4</w:t>
            </w:r>
          </w:p>
        </w:tc>
        <w:tc>
          <w:tcPr>
            <w:tcW w:w="693" w:type="dxa"/>
          </w:tcPr>
          <w:p w14:paraId="3EB8CD57" w14:textId="77777777" w:rsidR="00D16F1D" w:rsidRPr="00F20AEF" w:rsidRDefault="00D16F1D" w:rsidP="00D16F1D">
            <w:pPr>
              <w:jc w:val="both"/>
              <w:rPr>
                <w:b/>
              </w:rPr>
            </w:pPr>
            <w:r>
              <w:rPr>
                <w:b/>
              </w:rPr>
              <w:t>1</w:t>
            </w:r>
          </w:p>
        </w:tc>
        <w:tc>
          <w:tcPr>
            <w:tcW w:w="694" w:type="dxa"/>
          </w:tcPr>
          <w:p w14:paraId="52AA5241" w14:textId="77777777" w:rsidR="00D16F1D" w:rsidRDefault="00D16F1D" w:rsidP="00D16F1D">
            <w:pPr>
              <w:jc w:val="both"/>
              <w:rPr>
                <w:b/>
              </w:rPr>
            </w:pPr>
          </w:p>
        </w:tc>
      </w:tr>
      <w:tr w:rsidR="00D16F1D" w14:paraId="55BDEA95" w14:textId="77777777" w:rsidTr="00D16F1D">
        <w:trPr>
          <w:trHeight w:val="205"/>
        </w:trPr>
        <w:tc>
          <w:tcPr>
            <w:tcW w:w="3347" w:type="dxa"/>
            <w:gridSpan w:val="3"/>
          </w:tcPr>
          <w:p w14:paraId="217D0B41" w14:textId="77777777" w:rsidR="00D16F1D" w:rsidRDefault="00D16F1D" w:rsidP="00D16F1D">
            <w:pPr>
              <w:jc w:val="both"/>
            </w:pPr>
          </w:p>
        </w:tc>
        <w:tc>
          <w:tcPr>
            <w:tcW w:w="2245" w:type="dxa"/>
            <w:gridSpan w:val="3"/>
          </w:tcPr>
          <w:p w14:paraId="55257E53" w14:textId="77777777" w:rsidR="00D16F1D" w:rsidRDefault="00D16F1D" w:rsidP="00D16F1D">
            <w:pPr>
              <w:jc w:val="both"/>
            </w:pPr>
          </w:p>
        </w:tc>
        <w:tc>
          <w:tcPr>
            <w:tcW w:w="2248" w:type="dxa"/>
            <w:gridSpan w:val="5"/>
            <w:tcBorders>
              <w:right w:val="single" w:sz="12" w:space="0" w:color="auto"/>
            </w:tcBorders>
          </w:tcPr>
          <w:p w14:paraId="1A6C1B75" w14:textId="77777777" w:rsidR="00D16F1D" w:rsidRDefault="00D16F1D" w:rsidP="00D16F1D">
            <w:pPr>
              <w:jc w:val="both"/>
            </w:pPr>
          </w:p>
        </w:tc>
        <w:tc>
          <w:tcPr>
            <w:tcW w:w="1325" w:type="dxa"/>
            <w:gridSpan w:val="3"/>
            <w:tcBorders>
              <w:left w:val="single" w:sz="12" w:space="0" w:color="auto"/>
            </w:tcBorders>
            <w:shd w:val="clear" w:color="auto" w:fill="FBD4B4"/>
            <w:vAlign w:val="center"/>
          </w:tcPr>
          <w:p w14:paraId="40662129" w14:textId="77777777" w:rsidR="00D16F1D" w:rsidRPr="00F20AEF" w:rsidRDefault="00D16F1D" w:rsidP="00D16F1D">
            <w:pPr>
              <w:jc w:val="both"/>
              <w:rPr>
                <w:b/>
                <w:sz w:val="18"/>
              </w:rPr>
            </w:pPr>
            <w:r w:rsidRPr="00F20AEF">
              <w:rPr>
                <w:b/>
                <w:sz w:val="18"/>
              </w:rPr>
              <w:t>H-index WoS/Scopus</w:t>
            </w:r>
          </w:p>
        </w:tc>
        <w:tc>
          <w:tcPr>
            <w:tcW w:w="694" w:type="dxa"/>
            <w:vAlign w:val="center"/>
          </w:tcPr>
          <w:p w14:paraId="2912EA94" w14:textId="77777777" w:rsidR="00D16F1D" w:rsidRDefault="00D16F1D" w:rsidP="00D16F1D">
            <w:pPr>
              <w:rPr>
                <w:b/>
              </w:rPr>
            </w:pPr>
            <w:r>
              <w:rPr>
                <w:b/>
              </w:rPr>
              <w:t xml:space="preserve">    /</w:t>
            </w:r>
          </w:p>
        </w:tc>
      </w:tr>
      <w:tr w:rsidR="00D16F1D" w14:paraId="50E747D6" w14:textId="77777777" w:rsidTr="00D16F1D">
        <w:tc>
          <w:tcPr>
            <w:tcW w:w="9859" w:type="dxa"/>
            <w:gridSpan w:val="15"/>
            <w:shd w:val="clear" w:color="auto" w:fill="F7CAAC"/>
          </w:tcPr>
          <w:p w14:paraId="71DD4685" w14:textId="77777777" w:rsidR="00D16F1D" w:rsidRDefault="00D16F1D" w:rsidP="00D16F1D">
            <w:pPr>
              <w:jc w:val="both"/>
              <w:rPr>
                <w:b/>
              </w:rPr>
            </w:pPr>
            <w:r>
              <w:rPr>
                <w:b/>
              </w:rPr>
              <w:t xml:space="preserve">Přehled o nejvýznamnější publikační a další tvůrčí činnosti nebo další profesní činnosti u odborníků z praxe vztahující se k zabezpečovaným předmětům </w:t>
            </w:r>
          </w:p>
        </w:tc>
      </w:tr>
      <w:tr w:rsidR="00D16F1D" w14:paraId="4B44FD53" w14:textId="77777777" w:rsidTr="00E153D9">
        <w:trPr>
          <w:trHeight w:val="454"/>
        </w:trPr>
        <w:tc>
          <w:tcPr>
            <w:tcW w:w="9859" w:type="dxa"/>
            <w:gridSpan w:val="15"/>
          </w:tcPr>
          <w:p w14:paraId="6C7478A3" w14:textId="6A65DE2B" w:rsidR="00D16F1D" w:rsidRDefault="00D16F1D" w:rsidP="00E153D9">
            <w:pPr>
              <w:rPr>
                <w:b/>
              </w:rPr>
            </w:pPr>
            <w:r>
              <w:t>BAČUVČÍK, Radim a Lenka HARANTOVÁ. 2018. Sociální marketingové kampaně v Česku IV. Ochrana životního prostředí. 1. vyd. Zlín: VeRBuM. 310 s. ISBN 978-80-87500-97-2. (50 %)</w:t>
            </w:r>
          </w:p>
        </w:tc>
      </w:tr>
      <w:tr w:rsidR="00D16F1D" w14:paraId="00290092" w14:textId="77777777" w:rsidTr="00D16F1D">
        <w:trPr>
          <w:trHeight w:val="218"/>
        </w:trPr>
        <w:tc>
          <w:tcPr>
            <w:tcW w:w="9859" w:type="dxa"/>
            <w:gridSpan w:val="15"/>
            <w:shd w:val="clear" w:color="auto" w:fill="F7CAAC"/>
          </w:tcPr>
          <w:p w14:paraId="30B73996" w14:textId="77777777" w:rsidR="00D16F1D" w:rsidRDefault="00D16F1D" w:rsidP="00D16F1D">
            <w:pPr>
              <w:rPr>
                <w:b/>
              </w:rPr>
            </w:pPr>
            <w:r>
              <w:rPr>
                <w:b/>
              </w:rPr>
              <w:t>Působení v zahraničí</w:t>
            </w:r>
          </w:p>
        </w:tc>
      </w:tr>
      <w:tr w:rsidR="00D16F1D" w14:paraId="7B2D3C67" w14:textId="77777777" w:rsidTr="00D16F1D">
        <w:trPr>
          <w:trHeight w:val="328"/>
        </w:trPr>
        <w:tc>
          <w:tcPr>
            <w:tcW w:w="9859" w:type="dxa"/>
            <w:gridSpan w:val="15"/>
          </w:tcPr>
          <w:p w14:paraId="400782AF" w14:textId="77777777" w:rsidR="00D16F1D" w:rsidRDefault="00D16F1D" w:rsidP="00D16F1D">
            <w:pPr>
              <w:rPr>
                <w:b/>
              </w:rPr>
            </w:pPr>
          </w:p>
        </w:tc>
      </w:tr>
      <w:tr w:rsidR="00D16F1D" w14:paraId="7C72FB6C" w14:textId="77777777" w:rsidTr="00D16F1D">
        <w:trPr>
          <w:cantSplit/>
          <w:trHeight w:val="470"/>
        </w:trPr>
        <w:tc>
          <w:tcPr>
            <w:tcW w:w="2518" w:type="dxa"/>
            <w:shd w:val="clear" w:color="auto" w:fill="F7CAAC"/>
          </w:tcPr>
          <w:p w14:paraId="117338ED" w14:textId="77777777" w:rsidR="00D16F1D" w:rsidRDefault="00D16F1D" w:rsidP="00D16F1D">
            <w:pPr>
              <w:jc w:val="both"/>
              <w:rPr>
                <w:b/>
              </w:rPr>
            </w:pPr>
            <w:r>
              <w:rPr>
                <w:b/>
              </w:rPr>
              <w:t xml:space="preserve">Podpis </w:t>
            </w:r>
          </w:p>
        </w:tc>
        <w:tc>
          <w:tcPr>
            <w:tcW w:w="4536" w:type="dxa"/>
            <w:gridSpan w:val="8"/>
          </w:tcPr>
          <w:p w14:paraId="0C5B992B" w14:textId="411A4920" w:rsidR="00D16F1D" w:rsidRDefault="000E2EF8" w:rsidP="00D16F1D">
            <w:pPr>
              <w:jc w:val="both"/>
            </w:pPr>
            <w:r>
              <w:t>Lenka Harantová v. r.</w:t>
            </w:r>
          </w:p>
        </w:tc>
        <w:tc>
          <w:tcPr>
            <w:tcW w:w="786" w:type="dxa"/>
            <w:gridSpan w:val="2"/>
            <w:shd w:val="clear" w:color="auto" w:fill="F7CAAC"/>
          </w:tcPr>
          <w:p w14:paraId="310FBB86" w14:textId="77777777" w:rsidR="00D16F1D" w:rsidRDefault="00D16F1D" w:rsidP="00D16F1D">
            <w:pPr>
              <w:jc w:val="both"/>
            </w:pPr>
            <w:r>
              <w:rPr>
                <w:b/>
              </w:rPr>
              <w:t>datum</w:t>
            </w:r>
          </w:p>
        </w:tc>
        <w:tc>
          <w:tcPr>
            <w:tcW w:w="2019" w:type="dxa"/>
            <w:gridSpan w:val="4"/>
          </w:tcPr>
          <w:p w14:paraId="4399C04C" w14:textId="3BEEC0DA" w:rsidR="00D16F1D" w:rsidRDefault="004149BD" w:rsidP="00D16F1D">
            <w:pPr>
              <w:jc w:val="both"/>
            </w:pPr>
            <w:r>
              <w:t>6</w:t>
            </w:r>
            <w:r w:rsidR="000E2EF8">
              <w:t xml:space="preserve">. </w:t>
            </w:r>
            <w:r>
              <w:t>2</w:t>
            </w:r>
            <w:r w:rsidR="000E2EF8">
              <w:t>. 2022</w:t>
            </w:r>
          </w:p>
        </w:tc>
      </w:tr>
    </w:tbl>
    <w:p w14:paraId="622459F0" w14:textId="4DBD74D7" w:rsidR="00835C7F" w:rsidRDefault="00835C7F" w:rsidP="00D16F1D">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D16F1D" w:rsidRPr="00B502BE" w14:paraId="723BA2EB" w14:textId="77777777" w:rsidTr="00D16F1D">
        <w:tc>
          <w:tcPr>
            <w:tcW w:w="9859" w:type="dxa"/>
            <w:gridSpan w:val="15"/>
            <w:tcBorders>
              <w:bottom w:val="double" w:sz="4" w:space="0" w:color="auto"/>
            </w:tcBorders>
            <w:shd w:val="clear" w:color="auto" w:fill="BDD6EE"/>
          </w:tcPr>
          <w:p w14:paraId="4721AECC" w14:textId="36997E50" w:rsidR="00D16F1D" w:rsidRPr="00B502BE" w:rsidRDefault="00D16F1D" w:rsidP="00D16F1D">
            <w:pPr>
              <w:jc w:val="both"/>
              <w:rPr>
                <w:b/>
                <w:sz w:val="28"/>
              </w:rPr>
            </w:pPr>
            <w:r w:rsidRPr="00B502BE">
              <w:rPr>
                <w:b/>
                <w:sz w:val="28"/>
              </w:rPr>
              <w:lastRenderedPageBreak/>
              <w:t>C-I – Personální zabezpečení</w:t>
            </w:r>
          </w:p>
        </w:tc>
      </w:tr>
      <w:tr w:rsidR="00D16F1D" w:rsidRPr="00B502BE" w14:paraId="32092FEE" w14:textId="77777777" w:rsidTr="00D16F1D">
        <w:tc>
          <w:tcPr>
            <w:tcW w:w="2518" w:type="dxa"/>
            <w:tcBorders>
              <w:top w:val="double" w:sz="4" w:space="0" w:color="auto"/>
            </w:tcBorders>
            <w:shd w:val="clear" w:color="auto" w:fill="F7CAAC"/>
          </w:tcPr>
          <w:p w14:paraId="74E61744" w14:textId="77777777" w:rsidR="00D16F1D" w:rsidRPr="00B502BE" w:rsidRDefault="00D16F1D" w:rsidP="00D16F1D">
            <w:pPr>
              <w:jc w:val="both"/>
              <w:rPr>
                <w:b/>
              </w:rPr>
            </w:pPr>
            <w:r w:rsidRPr="00B502BE">
              <w:rPr>
                <w:b/>
              </w:rPr>
              <w:t>Vysoká škola</w:t>
            </w:r>
          </w:p>
        </w:tc>
        <w:tc>
          <w:tcPr>
            <w:tcW w:w="7341" w:type="dxa"/>
            <w:gridSpan w:val="14"/>
          </w:tcPr>
          <w:p w14:paraId="3A177C52" w14:textId="77777777" w:rsidR="00D16F1D" w:rsidRPr="00B502BE" w:rsidRDefault="00D16F1D" w:rsidP="00D16F1D">
            <w:pPr>
              <w:jc w:val="both"/>
            </w:pPr>
            <w:r w:rsidRPr="00B502BE">
              <w:t>Univerzita Tomáše Bati ve Zlíně</w:t>
            </w:r>
          </w:p>
        </w:tc>
      </w:tr>
      <w:tr w:rsidR="00D16F1D" w:rsidRPr="00B502BE" w14:paraId="5875328E" w14:textId="77777777" w:rsidTr="00D16F1D">
        <w:tc>
          <w:tcPr>
            <w:tcW w:w="2518" w:type="dxa"/>
            <w:shd w:val="clear" w:color="auto" w:fill="F7CAAC"/>
          </w:tcPr>
          <w:p w14:paraId="258084A5" w14:textId="77777777" w:rsidR="00D16F1D" w:rsidRPr="00B502BE" w:rsidRDefault="00D16F1D" w:rsidP="00D16F1D">
            <w:pPr>
              <w:jc w:val="both"/>
              <w:rPr>
                <w:b/>
              </w:rPr>
            </w:pPr>
            <w:r w:rsidRPr="00B502BE">
              <w:rPr>
                <w:b/>
              </w:rPr>
              <w:t>Součást vysoké školy</w:t>
            </w:r>
          </w:p>
        </w:tc>
        <w:tc>
          <w:tcPr>
            <w:tcW w:w="7341" w:type="dxa"/>
            <w:gridSpan w:val="14"/>
          </w:tcPr>
          <w:p w14:paraId="4E6D76D9" w14:textId="77777777" w:rsidR="00D16F1D" w:rsidRPr="00B502BE" w:rsidRDefault="00D16F1D" w:rsidP="00D16F1D">
            <w:pPr>
              <w:jc w:val="both"/>
            </w:pPr>
            <w:r w:rsidRPr="00B502BE">
              <w:t>Fakulta multimediálních komunikací</w:t>
            </w:r>
          </w:p>
        </w:tc>
      </w:tr>
      <w:tr w:rsidR="00D16F1D" w:rsidRPr="00B502BE" w14:paraId="7C637F95" w14:textId="77777777" w:rsidTr="00D16F1D">
        <w:tc>
          <w:tcPr>
            <w:tcW w:w="2518" w:type="dxa"/>
            <w:shd w:val="clear" w:color="auto" w:fill="F7CAAC"/>
          </w:tcPr>
          <w:p w14:paraId="2321559E" w14:textId="77777777" w:rsidR="00D16F1D" w:rsidRPr="00B502BE" w:rsidRDefault="00D16F1D" w:rsidP="00D16F1D">
            <w:pPr>
              <w:jc w:val="both"/>
              <w:rPr>
                <w:b/>
              </w:rPr>
            </w:pPr>
            <w:r w:rsidRPr="00B502BE">
              <w:rPr>
                <w:b/>
              </w:rPr>
              <w:t>Název studijního programu</w:t>
            </w:r>
          </w:p>
        </w:tc>
        <w:tc>
          <w:tcPr>
            <w:tcW w:w="7341" w:type="dxa"/>
            <w:gridSpan w:val="14"/>
          </w:tcPr>
          <w:p w14:paraId="50DE54AE" w14:textId="77777777" w:rsidR="00D16F1D" w:rsidRPr="00B502BE" w:rsidRDefault="00D16F1D" w:rsidP="00D16F1D">
            <w:pPr>
              <w:jc w:val="both"/>
            </w:pPr>
            <w:r w:rsidRPr="00B502BE">
              <w:t>Design</w:t>
            </w:r>
          </w:p>
        </w:tc>
      </w:tr>
      <w:tr w:rsidR="00D16F1D" w:rsidRPr="00B502BE" w14:paraId="0DC5DDE5" w14:textId="77777777" w:rsidTr="00D16F1D">
        <w:tc>
          <w:tcPr>
            <w:tcW w:w="2518" w:type="dxa"/>
            <w:shd w:val="clear" w:color="auto" w:fill="F7CAAC"/>
          </w:tcPr>
          <w:p w14:paraId="1022784F" w14:textId="77777777" w:rsidR="00D16F1D" w:rsidRPr="00B502BE" w:rsidRDefault="00D16F1D" w:rsidP="00D16F1D">
            <w:pPr>
              <w:jc w:val="both"/>
              <w:rPr>
                <w:b/>
              </w:rPr>
            </w:pPr>
            <w:r w:rsidRPr="00B502BE">
              <w:rPr>
                <w:b/>
              </w:rPr>
              <w:t>Jméno a příjmení</w:t>
            </w:r>
          </w:p>
        </w:tc>
        <w:tc>
          <w:tcPr>
            <w:tcW w:w="4536" w:type="dxa"/>
            <w:gridSpan w:val="8"/>
          </w:tcPr>
          <w:p w14:paraId="156E27DF" w14:textId="77777777" w:rsidR="00D16F1D" w:rsidRPr="00B502BE" w:rsidRDefault="00D16F1D" w:rsidP="00D16F1D">
            <w:pPr>
              <w:jc w:val="both"/>
            </w:pPr>
            <w:r w:rsidRPr="00B502BE">
              <w:t>Milan Hlaveš</w:t>
            </w:r>
          </w:p>
        </w:tc>
        <w:tc>
          <w:tcPr>
            <w:tcW w:w="709" w:type="dxa"/>
            <w:shd w:val="clear" w:color="auto" w:fill="F7CAAC"/>
          </w:tcPr>
          <w:p w14:paraId="3DFC6031" w14:textId="77777777" w:rsidR="00D16F1D" w:rsidRPr="00B502BE" w:rsidRDefault="00D16F1D" w:rsidP="00D16F1D">
            <w:pPr>
              <w:jc w:val="both"/>
              <w:rPr>
                <w:b/>
              </w:rPr>
            </w:pPr>
            <w:r w:rsidRPr="00B502BE">
              <w:rPr>
                <w:b/>
              </w:rPr>
              <w:t>Tituly</w:t>
            </w:r>
          </w:p>
        </w:tc>
        <w:tc>
          <w:tcPr>
            <w:tcW w:w="2096" w:type="dxa"/>
            <w:gridSpan w:val="5"/>
          </w:tcPr>
          <w:p w14:paraId="16030AE6" w14:textId="77777777" w:rsidR="00D16F1D" w:rsidRPr="00B502BE" w:rsidRDefault="00D16F1D" w:rsidP="00D16F1D">
            <w:pPr>
              <w:jc w:val="both"/>
            </w:pPr>
            <w:r w:rsidRPr="00B502BE">
              <w:t>Mgr., Ph.D.</w:t>
            </w:r>
          </w:p>
        </w:tc>
      </w:tr>
      <w:tr w:rsidR="00D16F1D" w:rsidRPr="00B502BE" w14:paraId="43638F59" w14:textId="77777777" w:rsidTr="00D16F1D">
        <w:tc>
          <w:tcPr>
            <w:tcW w:w="2518" w:type="dxa"/>
            <w:shd w:val="clear" w:color="auto" w:fill="F7CAAC"/>
          </w:tcPr>
          <w:p w14:paraId="7ADE407A" w14:textId="77777777" w:rsidR="00D16F1D" w:rsidRPr="00B502BE" w:rsidRDefault="00D16F1D" w:rsidP="00D16F1D">
            <w:pPr>
              <w:jc w:val="both"/>
              <w:rPr>
                <w:b/>
              </w:rPr>
            </w:pPr>
            <w:r w:rsidRPr="00B502BE">
              <w:rPr>
                <w:b/>
              </w:rPr>
              <w:t>Rok narození</w:t>
            </w:r>
          </w:p>
        </w:tc>
        <w:tc>
          <w:tcPr>
            <w:tcW w:w="829" w:type="dxa"/>
            <w:gridSpan w:val="2"/>
          </w:tcPr>
          <w:p w14:paraId="3B5C818E" w14:textId="77777777" w:rsidR="00D16F1D" w:rsidRPr="00B502BE" w:rsidRDefault="00D16F1D" w:rsidP="00D16F1D">
            <w:pPr>
              <w:jc w:val="both"/>
            </w:pPr>
            <w:r w:rsidRPr="00B502BE">
              <w:t>1970</w:t>
            </w:r>
          </w:p>
        </w:tc>
        <w:tc>
          <w:tcPr>
            <w:tcW w:w="1721" w:type="dxa"/>
            <w:shd w:val="clear" w:color="auto" w:fill="F7CAAC"/>
          </w:tcPr>
          <w:p w14:paraId="66E2FA87" w14:textId="77777777" w:rsidR="00D16F1D" w:rsidRPr="00B502BE" w:rsidRDefault="00D16F1D" w:rsidP="00D16F1D">
            <w:pPr>
              <w:jc w:val="both"/>
              <w:rPr>
                <w:b/>
              </w:rPr>
            </w:pPr>
            <w:r w:rsidRPr="00B502BE">
              <w:rPr>
                <w:b/>
              </w:rPr>
              <w:t>typ vztahu k VŠ</w:t>
            </w:r>
          </w:p>
        </w:tc>
        <w:tc>
          <w:tcPr>
            <w:tcW w:w="992" w:type="dxa"/>
            <w:gridSpan w:val="4"/>
          </w:tcPr>
          <w:p w14:paraId="2CB1F3FF" w14:textId="0A0B937D" w:rsidR="00D16F1D" w:rsidRPr="00B502BE" w:rsidRDefault="00EF058D" w:rsidP="00D16F1D">
            <w:pPr>
              <w:jc w:val="both"/>
            </w:pPr>
            <w:r w:rsidRPr="00EF058D">
              <w:t>DPP</w:t>
            </w:r>
          </w:p>
        </w:tc>
        <w:tc>
          <w:tcPr>
            <w:tcW w:w="994" w:type="dxa"/>
            <w:shd w:val="clear" w:color="auto" w:fill="F7CAAC"/>
          </w:tcPr>
          <w:p w14:paraId="41EA4724" w14:textId="77777777" w:rsidR="00D16F1D" w:rsidRPr="00B502BE" w:rsidRDefault="00D16F1D" w:rsidP="00D16F1D">
            <w:pPr>
              <w:jc w:val="both"/>
              <w:rPr>
                <w:b/>
              </w:rPr>
            </w:pPr>
            <w:r w:rsidRPr="00B502BE">
              <w:rPr>
                <w:b/>
              </w:rPr>
              <w:t>rozsah</w:t>
            </w:r>
          </w:p>
        </w:tc>
        <w:tc>
          <w:tcPr>
            <w:tcW w:w="709" w:type="dxa"/>
          </w:tcPr>
          <w:p w14:paraId="53B8112F" w14:textId="61090E02" w:rsidR="00D16F1D" w:rsidRPr="00B502BE" w:rsidRDefault="007D29D2" w:rsidP="00D16F1D">
            <w:pPr>
              <w:jc w:val="both"/>
            </w:pPr>
            <w:r>
              <w:t>1h/t</w:t>
            </w:r>
          </w:p>
          <w:p w14:paraId="5778217F" w14:textId="77777777" w:rsidR="00D16F1D" w:rsidRPr="00B502BE" w:rsidRDefault="00D16F1D" w:rsidP="00D16F1D">
            <w:pPr>
              <w:jc w:val="both"/>
            </w:pPr>
          </w:p>
        </w:tc>
        <w:tc>
          <w:tcPr>
            <w:tcW w:w="709" w:type="dxa"/>
            <w:gridSpan w:val="3"/>
            <w:shd w:val="clear" w:color="auto" w:fill="F7CAAC"/>
          </w:tcPr>
          <w:p w14:paraId="36A9F4C8" w14:textId="77777777" w:rsidR="00D16F1D" w:rsidRPr="00B502BE" w:rsidRDefault="00D16F1D" w:rsidP="00D16F1D">
            <w:pPr>
              <w:jc w:val="both"/>
              <w:rPr>
                <w:b/>
              </w:rPr>
            </w:pPr>
            <w:r w:rsidRPr="00B502BE">
              <w:rPr>
                <w:b/>
              </w:rPr>
              <w:t>do kdy</w:t>
            </w:r>
          </w:p>
        </w:tc>
        <w:tc>
          <w:tcPr>
            <w:tcW w:w="1387" w:type="dxa"/>
            <w:gridSpan w:val="2"/>
          </w:tcPr>
          <w:p w14:paraId="312068DC" w14:textId="494C8FD2" w:rsidR="00D16F1D" w:rsidRPr="00B502BE" w:rsidRDefault="00D16F1D" w:rsidP="00D16F1D">
            <w:pPr>
              <w:jc w:val="both"/>
            </w:pPr>
          </w:p>
        </w:tc>
      </w:tr>
      <w:tr w:rsidR="00D16F1D" w:rsidRPr="00B502BE" w14:paraId="7BD870ED" w14:textId="77777777" w:rsidTr="00D16F1D">
        <w:tc>
          <w:tcPr>
            <w:tcW w:w="5068" w:type="dxa"/>
            <w:gridSpan w:val="4"/>
            <w:shd w:val="clear" w:color="auto" w:fill="F7CAAC"/>
          </w:tcPr>
          <w:p w14:paraId="5D7F117D" w14:textId="77777777" w:rsidR="00D16F1D" w:rsidRPr="00B502BE" w:rsidRDefault="00D16F1D" w:rsidP="00D16F1D">
            <w:pPr>
              <w:jc w:val="both"/>
              <w:rPr>
                <w:b/>
              </w:rPr>
            </w:pPr>
            <w:r w:rsidRPr="00B502BE">
              <w:rPr>
                <w:b/>
              </w:rPr>
              <w:t>Typ vztahu na součásti VŠ, která uskutečňuje st. program</w:t>
            </w:r>
          </w:p>
        </w:tc>
        <w:tc>
          <w:tcPr>
            <w:tcW w:w="992" w:type="dxa"/>
            <w:gridSpan w:val="4"/>
          </w:tcPr>
          <w:p w14:paraId="6ECEBF2D" w14:textId="77777777" w:rsidR="00D16F1D" w:rsidRPr="00B502BE" w:rsidRDefault="00D16F1D" w:rsidP="00D16F1D">
            <w:pPr>
              <w:jc w:val="both"/>
            </w:pPr>
            <w:r w:rsidRPr="00B502BE">
              <w:t>DPP</w:t>
            </w:r>
          </w:p>
        </w:tc>
        <w:tc>
          <w:tcPr>
            <w:tcW w:w="994" w:type="dxa"/>
            <w:shd w:val="clear" w:color="auto" w:fill="F7CAAC"/>
          </w:tcPr>
          <w:p w14:paraId="0C89083A" w14:textId="77777777" w:rsidR="00D16F1D" w:rsidRPr="00B502BE" w:rsidRDefault="00D16F1D" w:rsidP="00D16F1D">
            <w:pPr>
              <w:jc w:val="both"/>
              <w:rPr>
                <w:b/>
              </w:rPr>
            </w:pPr>
            <w:r w:rsidRPr="00B502BE">
              <w:rPr>
                <w:b/>
              </w:rPr>
              <w:t>rozsah</w:t>
            </w:r>
          </w:p>
        </w:tc>
        <w:tc>
          <w:tcPr>
            <w:tcW w:w="709" w:type="dxa"/>
          </w:tcPr>
          <w:p w14:paraId="000D5BB0" w14:textId="336B3C44" w:rsidR="00D16F1D" w:rsidRPr="00B502BE" w:rsidRDefault="007D29D2" w:rsidP="00D16F1D">
            <w:pPr>
              <w:jc w:val="both"/>
            </w:pPr>
            <w:r>
              <w:t>1h/t</w:t>
            </w:r>
          </w:p>
        </w:tc>
        <w:tc>
          <w:tcPr>
            <w:tcW w:w="709" w:type="dxa"/>
            <w:gridSpan w:val="3"/>
            <w:shd w:val="clear" w:color="auto" w:fill="F7CAAC"/>
          </w:tcPr>
          <w:p w14:paraId="1B830E69" w14:textId="77777777" w:rsidR="00D16F1D" w:rsidRPr="00B502BE" w:rsidRDefault="00D16F1D" w:rsidP="00D16F1D">
            <w:pPr>
              <w:jc w:val="both"/>
              <w:rPr>
                <w:b/>
              </w:rPr>
            </w:pPr>
            <w:r w:rsidRPr="00B502BE">
              <w:rPr>
                <w:b/>
              </w:rPr>
              <w:t>do kdy</w:t>
            </w:r>
          </w:p>
        </w:tc>
        <w:tc>
          <w:tcPr>
            <w:tcW w:w="1387" w:type="dxa"/>
            <w:gridSpan w:val="2"/>
          </w:tcPr>
          <w:p w14:paraId="0DCC90B7" w14:textId="19364069" w:rsidR="00D16F1D" w:rsidRPr="00B502BE" w:rsidRDefault="00D16F1D" w:rsidP="00D16F1D">
            <w:pPr>
              <w:jc w:val="both"/>
            </w:pPr>
          </w:p>
        </w:tc>
      </w:tr>
      <w:tr w:rsidR="00D16F1D" w:rsidRPr="00B502BE" w14:paraId="06A4A269" w14:textId="77777777" w:rsidTr="00D16F1D">
        <w:tc>
          <w:tcPr>
            <w:tcW w:w="6060" w:type="dxa"/>
            <w:gridSpan w:val="8"/>
            <w:shd w:val="clear" w:color="auto" w:fill="F7CAAC"/>
          </w:tcPr>
          <w:p w14:paraId="397139FF" w14:textId="77777777" w:rsidR="00D16F1D" w:rsidRPr="00B502BE" w:rsidRDefault="00D16F1D" w:rsidP="00D16F1D">
            <w:pPr>
              <w:jc w:val="both"/>
            </w:pPr>
            <w:r w:rsidRPr="00B502BE">
              <w:rPr>
                <w:b/>
              </w:rPr>
              <w:t>Další současná působení jako akademický pracovník na jiných VŠ</w:t>
            </w:r>
          </w:p>
        </w:tc>
        <w:tc>
          <w:tcPr>
            <w:tcW w:w="1703" w:type="dxa"/>
            <w:gridSpan w:val="2"/>
            <w:shd w:val="clear" w:color="auto" w:fill="F7CAAC"/>
          </w:tcPr>
          <w:p w14:paraId="47CAB5E4" w14:textId="77777777" w:rsidR="00D16F1D" w:rsidRPr="00B502BE" w:rsidRDefault="00D16F1D" w:rsidP="00D16F1D">
            <w:pPr>
              <w:jc w:val="both"/>
              <w:rPr>
                <w:b/>
              </w:rPr>
            </w:pPr>
            <w:r w:rsidRPr="00B502BE">
              <w:rPr>
                <w:b/>
              </w:rPr>
              <w:t>typ prac. vztahu</w:t>
            </w:r>
          </w:p>
        </w:tc>
        <w:tc>
          <w:tcPr>
            <w:tcW w:w="2096" w:type="dxa"/>
            <w:gridSpan w:val="5"/>
            <w:shd w:val="clear" w:color="auto" w:fill="F7CAAC"/>
          </w:tcPr>
          <w:p w14:paraId="46B0C5E4" w14:textId="77777777" w:rsidR="00D16F1D" w:rsidRPr="00B502BE" w:rsidRDefault="00D16F1D" w:rsidP="00D16F1D">
            <w:pPr>
              <w:jc w:val="both"/>
              <w:rPr>
                <w:b/>
              </w:rPr>
            </w:pPr>
            <w:r w:rsidRPr="00B502BE">
              <w:rPr>
                <w:b/>
              </w:rPr>
              <w:t>rozsah</w:t>
            </w:r>
          </w:p>
        </w:tc>
      </w:tr>
      <w:tr w:rsidR="00D16F1D" w:rsidRPr="00B502BE" w14:paraId="3E9C30E7" w14:textId="77777777" w:rsidTr="00D16F1D">
        <w:tc>
          <w:tcPr>
            <w:tcW w:w="6060" w:type="dxa"/>
            <w:gridSpan w:val="8"/>
          </w:tcPr>
          <w:p w14:paraId="74F73CCE" w14:textId="57FF9556" w:rsidR="00D16F1D" w:rsidRPr="00B502BE" w:rsidRDefault="00D16F1D" w:rsidP="00D16F1D">
            <w:pPr>
              <w:jc w:val="both"/>
            </w:pPr>
          </w:p>
        </w:tc>
        <w:tc>
          <w:tcPr>
            <w:tcW w:w="1703" w:type="dxa"/>
            <w:gridSpan w:val="2"/>
          </w:tcPr>
          <w:p w14:paraId="4BE4A08C" w14:textId="77777777" w:rsidR="00D16F1D" w:rsidRPr="00B502BE" w:rsidRDefault="00D16F1D" w:rsidP="00D16F1D">
            <w:pPr>
              <w:jc w:val="both"/>
            </w:pPr>
          </w:p>
        </w:tc>
        <w:tc>
          <w:tcPr>
            <w:tcW w:w="2096" w:type="dxa"/>
            <w:gridSpan w:val="5"/>
          </w:tcPr>
          <w:p w14:paraId="1CF0027D" w14:textId="77777777" w:rsidR="00D16F1D" w:rsidRPr="00B502BE" w:rsidRDefault="00D16F1D" w:rsidP="00D16F1D">
            <w:pPr>
              <w:jc w:val="both"/>
            </w:pPr>
          </w:p>
        </w:tc>
      </w:tr>
      <w:tr w:rsidR="00D16F1D" w:rsidRPr="00B502BE" w14:paraId="506B8068" w14:textId="77777777" w:rsidTr="00D16F1D">
        <w:tc>
          <w:tcPr>
            <w:tcW w:w="9859" w:type="dxa"/>
            <w:gridSpan w:val="15"/>
            <w:shd w:val="clear" w:color="auto" w:fill="F7CAAC"/>
          </w:tcPr>
          <w:p w14:paraId="090CF04D" w14:textId="77777777" w:rsidR="00D16F1D" w:rsidRPr="00B502BE" w:rsidRDefault="00D16F1D" w:rsidP="00D16F1D">
            <w:pPr>
              <w:jc w:val="both"/>
            </w:pPr>
            <w:r w:rsidRPr="00B502BE">
              <w:rPr>
                <w:b/>
              </w:rPr>
              <w:t>Předměty příslušného studijního programu a způsob zapojení do jejich výuky, příp. další zapojení do uskutečňování studijního programu</w:t>
            </w:r>
          </w:p>
        </w:tc>
      </w:tr>
      <w:tr w:rsidR="00D16F1D" w:rsidRPr="00B502BE" w14:paraId="3DE6C6F1" w14:textId="77777777" w:rsidTr="00E153D9">
        <w:trPr>
          <w:trHeight w:val="186"/>
        </w:trPr>
        <w:tc>
          <w:tcPr>
            <w:tcW w:w="9859" w:type="dxa"/>
            <w:gridSpan w:val="15"/>
            <w:tcBorders>
              <w:top w:val="nil"/>
            </w:tcBorders>
          </w:tcPr>
          <w:p w14:paraId="31FC7A26" w14:textId="48E8719F" w:rsidR="00D16F1D" w:rsidRPr="00B502BE" w:rsidRDefault="00D16F1D" w:rsidP="00D16F1D">
            <w:pPr>
              <w:jc w:val="both"/>
            </w:pPr>
            <w:r w:rsidRPr="00B502BE">
              <w:t>Současné tendence v designu skla 1</w:t>
            </w:r>
            <w:r w:rsidR="001A5110">
              <w:t>, 2</w:t>
            </w:r>
            <w:r>
              <w:t xml:space="preserve"> </w:t>
            </w:r>
            <w:r w:rsidR="001A5110">
              <w:t>(</w:t>
            </w:r>
            <w:r w:rsidR="00C1481B">
              <w:rPr>
                <w:color w:val="000000"/>
                <w:shd w:val="clear" w:color="auto" w:fill="FFFFFF"/>
              </w:rPr>
              <w:t>přednášející</w:t>
            </w:r>
            <w:r w:rsidR="001A5110">
              <w:rPr>
                <w:color w:val="000000"/>
                <w:shd w:val="clear" w:color="auto" w:fill="FFFFFF"/>
              </w:rPr>
              <w:t>, garant předmětu)</w:t>
            </w:r>
          </w:p>
        </w:tc>
      </w:tr>
      <w:tr w:rsidR="00D16F1D" w:rsidRPr="00B502BE" w14:paraId="737F0F8D" w14:textId="77777777" w:rsidTr="00D16F1D">
        <w:trPr>
          <w:trHeight w:val="340"/>
        </w:trPr>
        <w:tc>
          <w:tcPr>
            <w:tcW w:w="9859" w:type="dxa"/>
            <w:gridSpan w:val="15"/>
            <w:tcBorders>
              <w:top w:val="nil"/>
            </w:tcBorders>
            <w:shd w:val="clear" w:color="auto" w:fill="FBD4B4"/>
          </w:tcPr>
          <w:p w14:paraId="596ADBCC" w14:textId="77777777" w:rsidR="00D16F1D" w:rsidRPr="00B502BE" w:rsidRDefault="00D16F1D" w:rsidP="00D16F1D">
            <w:pPr>
              <w:jc w:val="both"/>
              <w:rPr>
                <w:b/>
              </w:rPr>
            </w:pPr>
            <w:r w:rsidRPr="00B502BE">
              <w:rPr>
                <w:b/>
              </w:rPr>
              <w:t>Zapojení do výuky v dalších studijních programech na téže vysoké škole (pouze u garantů ZT a PZ předmětů)</w:t>
            </w:r>
          </w:p>
        </w:tc>
      </w:tr>
      <w:tr w:rsidR="00D16F1D" w:rsidRPr="00B502BE" w14:paraId="64958C06" w14:textId="77777777" w:rsidTr="00D16F1D">
        <w:trPr>
          <w:trHeight w:val="340"/>
        </w:trPr>
        <w:tc>
          <w:tcPr>
            <w:tcW w:w="2802" w:type="dxa"/>
            <w:gridSpan w:val="2"/>
            <w:tcBorders>
              <w:top w:val="nil"/>
            </w:tcBorders>
          </w:tcPr>
          <w:p w14:paraId="6C848A62" w14:textId="77777777" w:rsidR="00D16F1D" w:rsidRPr="00B502BE" w:rsidRDefault="00D16F1D" w:rsidP="00D16F1D">
            <w:pPr>
              <w:jc w:val="both"/>
              <w:rPr>
                <w:b/>
              </w:rPr>
            </w:pPr>
            <w:r w:rsidRPr="00B502BE">
              <w:rPr>
                <w:b/>
              </w:rPr>
              <w:t>Název studijního předmětu</w:t>
            </w:r>
          </w:p>
        </w:tc>
        <w:tc>
          <w:tcPr>
            <w:tcW w:w="2409" w:type="dxa"/>
            <w:gridSpan w:val="3"/>
            <w:tcBorders>
              <w:top w:val="nil"/>
            </w:tcBorders>
          </w:tcPr>
          <w:p w14:paraId="33BDBCAD" w14:textId="77777777" w:rsidR="00D16F1D" w:rsidRPr="00B502BE" w:rsidRDefault="00D16F1D" w:rsidP="00D16F1D">
            <w:pPr>
              <w:rPr>
                <w:b/>
              </w:rPr>
            </w:pPr>
            <w:r w:rsidRPr="00B502BE">
              <w:rPr>
                <w:b/>
              </w:rPr>
              <w:t>Název studijního programu</w:t>
            </w:r>
          </w:p>
        </w:tc>
        <w:tc>
          <w:tcPr>
            <w:tcW w:w="567" w:type="dxa"/>
            <w:gridSpan w:val="2"/>
            <w:tcBorders>
              <w:top w:val="nil"/>
            </w:tcBorders>
          </w:tcPr>
          <w:p w14:paraId="10FC020E" w14:textId="77777777" w:rsidR="00D16F1D" w:rsidRPr="00B502BE" w:rsidRDefault="00D16F1D" w:rsidP="00D16F1D">
            <w:pPr>
              <w:jc w:val="both"/>
              <w:rPr>
                <w:b/>
              </w:rPr>
            </w:pPr>
            <w:r w:rsidRPr="00B502BE">
              <w:rPr>
                <w:b/>
              </w:rPr>
              <w:t>Sem.</w:t>
            </w:r>
          </w:p>
        </w:tc>
        <w:tc>
          <w:tcPr>
            <w:tcW w:w="2109" w:type="dxa"/>
            <w:gridSpan w:val="5"/>
            <w:tcBorders>
              <w:top w:val="nil"/>
            </w:tcBorders>
          </w:tcPr>
          <w:p w14:paraId="2EE79852" w14:textId="77777777" w:rsidR="00D16F1D" w:rsidRPr="00B502BE" w:rsidRDefault="00D16F1D" w:rsidP="00D16F1D">
            <w:pPr>
              <w:rPr>
                <w:b/>
              </w:rPr>
            </w:pPr>
            <w:r w:rsidRPr="00B502BE">
              <w:rPr>
                <w:b/>
              </w:rPr>
              <w:t>Role ve výuce daného předmětu</w:t>
            </w:r>
          </w:p>
        </w:tc>
        <w:tc>
          <w:tcPr>
            <w:tcW w:w="1972" w:type="dxa"/>
            <w:gridSpan w:val="3"/>
            <w:tcBorders>
              <w:top w:val="nil"/>
            </w:tcBorders>
          </w:tcPr>
          <w:p w14:paraId="05CB5557" w14:textId="77777777" w:rsidR="00D16F1D" w:rsidRPr="00B502BE" w:rsidRDefault="00D16F1D" w:rsidP="00D16F1D">
            <w:pPr>
              <w:rPr>
                <w:b/>
              </w:rPr>
            </w:pPr>
            <w:r w:rsidRPr="00B502BE">
              <w:rPr>
                <w:b/>
              </w:rPr>
              <w:t>(</w:t>
            </w:r>
            <w:r w:rsidRPr="00B502BE">
              <w:rPr>
                <w:b/>
                <w:i/>
                <w:iCs/>
              </w:rPr>
              <w:t>nepovinný údaj</w:t>
            </w:r>
            <w:r w:rsidRPr="00B502BE">
              <w:rPr>
                <w:b/>
              </w:rPr>
              <w:t>) Počet hodin za semestr</w:t>
            </w:r>
          </w:p>
        </w:tc>
      </w:tr>
      <w:tr w:rsidR="00D16F1D" w:rsidRPr="00B502BE" w14:paraId="0D40A327" w14:textId="77777777" w:rsidTr="00D16F1D">
        <w:trPr>
          <w:trHeight w:val="285"/>
        </w:trPr>
        <w:tc>
          <w:tcPr>
            <w:tcW w:w="2802" w:type="dxa"/>
            <w:gridSpan w:val="2"/>
            <w:tcBorders>
              <w:top w:val="nil"/>
            </w:tcBorders>
          </w:tcPr>
          <w:p w14:paraId="58299C78" w14:textId="02ADBEB9" w:rsidR="00D16F1D" w:rsidRPr="00B502BE" w:rsidRDefault="000E2EF8" w:rsidP="00D16F1D">
            <w:pPr>
              <w:jc w:val="both"/>
            </w:pPr>
            <w:r w:rsidRPr="00B502BE">
              <w:t>Dějiny designu skla 3</w:t>
            </w:r>
          </w:p>
        </w:tc>
        <w:tc>
          <w:tcPr>
            <w:tcW w:w="2409" w:type="dxa"/>
            <w:gridSpan w:val="3"/>
            <w:tcBorders>
              <w:top w:val="nil"/>
            </w:tcBorders>
          </w:tcPr>
          <w:p w14:paraId="4F647CB6" w14:textId="7FEF5A63" w:rsidR="00D16F1D" w:rsidRPr="00B502BE" w:rsidRDefault="000E2EF8" w:rsidP="00D16F1D">
            <w:pPr>
              <w:jc w:val="both"/>
            </w:pPr>
            <w:r>
              <w:t>Design</w:t>
            </w:r>
            <w:r w:rsidR="001A5110">
              <w:t xml:space="preserve"> (BSP)</w:t>
            </w:r>
          </w:p>
        </w:tc>
        <w:tc>
          <w:tcPr>
            <w:tcW w:w="567" w:type="dxa"/>
            <w:gridSpan w:val="2"/>
            <w:tcBorders>
              <w:top w:val="nil"/>
            </w:tcBorders>
          </w:tcPr>
          <w:p w14:paraId="5D113924" w14:textId="1DBAFDC4" w:rsidR="00D16F1D" w:rsidRPr="00B502BE" w:rsidRDefault="000E2EF8" w:rsidP="00D16F1D">
            <w:pPr>
              <w:jc w:val="both"/>
            </w:pPr>
            <w:r>
              <w:t>2ZS</w:t>
            </w:r>
          </w:p>
        </w:tc>
        <w:tc>
          <w:tcPr>
            <w:tcW w:w="2109" w:type="dxa"/>
            <w:gridSpan w:val="5"/>
            <w:tcBorders>
              <w:top w:val="nil"/>
            </w:tcBorders>
          </w:tcPr>
          <w:p w14:paraId="78CA10E9" w14:textId="04289A24" w:rsidR="00D16F1D" w:rsidRPr="00B502BE" w:rsidRDefault="000E2EF8" w:rsidP="00D16F1D">
            <w:pPr>
              <w:jc w:val="both"/>
            </w:pPr>
            <w:r>
              <w:rPr>
                <w:color w:val="000000"/>
                <w:shd w:val="clear" w:color="auto" w:fill="FFFFFF"/>
              </w:rPr>
              <w:t>přednášející</w:t>
            </w:r>
            <w:r w:rsidR="001A5110">
              <w:rPr>
                <w:color w:val="000000"/>
                <w:shd w:val="clear" w:color="auto" w:fill="FFFFFF"/>
              </w:rPr>
              <w:t>, garant</w:t>
            </w:r>
          </w:p>
        </w:tc>
        <w:tc>
          <w:tcPr>
            <w:tcW w:w="1972" w:type="dxa"/>
            <w:gridSpan w:val="3"/>
            <w:tcBorders>
              <w:top w:val="nil"/>
            </w:tcBorders>
          </w:tcPr>
          <w:p w14:paraId="7AF7BDFE" w14:textId="77777777" w:rsidR="00D16F1D" w:rsidRPr="00B502BE" w:rsidRDefault="00D16F1D" w:rsidP="00D16F1D">
            <w:pPr>
              <w:jc w:val="both"/>
            </w:pPr>
          </w:p>
        </w:tc>
      </w:tr>
      <w:tr w:rsidR="00D16F1D" w:rsidRPr="00B502BE" w14:paraId="6CA6DC1D" w14:textId="77777777" w:rsidTr="00D16F1D">
        <w:tc>
          <w:tcPr>
            <w:tcW w:w="9859" w:type="dxa"/>
            <w:gridSpan w:val="15"/>
            <w:shd w:val="clear" w:color="auto" w:fill="F7CAAC"/>
          </w:tcPr>
          <w:p w14:paraId="03BFB59C" w14:textId="77777777" w:rsidR="00D16F1D" w:rsidRPr="00B502BE" w:rsidRDefault="00D16F1D" w:rsidP="00D16F1D">
            <w:pPr>
              <w:jc w:val="both"/>
            </w:pPr>
            <w:r w:rsidRPr="00B502BE">
              <w:rPr>
                <w:b/>
              </w:rPr>
              <w:t xml:space="preserve">Údaje o vzdělání na VŠ </w:t>
            </w:r>
          </w:p>
        </w:tc>
      </w:tr>
      <w:tr w:rsidR="00847502" w:rsidRPr="00B502BE" w14:paraId="63C4E22B" w14:textId="77777777" w:rsidTr="00E153D9">
        <w:trPr>
          <w:trHeight w:val="482"/>
        </w:trPr>
        <w:tc>
          <w:tcPr>
            <w:tcW w:w="9859" w:type="dxa"/>
            <w:gridSpan w:val="15"/>
          </w:tcPr>
          <w:p w14:paraId="118ABBD0" w14:textId="77777777" w:rsidR="00847502" w:rsidRPr="00B502BE" w:rsidRDefault="00847502" w:rsidP="00847502">
            <w:r w:rsidRPr="00B502BE">
              <w:t>2003</w:t>
            </w:r>
            <w:r>
              <w:t>-</w:t>
            </w:r>
            <w:r w:rsidRPr="00B502BE">
              <w:t>2009</w:t>
            </w:r>
            <w:r>
              <w:t xml:space="preserve">: </w:t>
            </w:r>
            <w:r w:rsidRPr="00B502BE">
              <w:t>Vysoká škola uměleckoprůmyslová v Praz</w:t>
            </w:r>
            <w:r>
              <w:t>e</w:t>
            </w:r>
            <w:r w:rsidRPr="00B502BE">
              <w:t>, obor Architektura a Design – teorie (sklo)</w:t>
            </w:r>
            <w:r>
              <w:t>, Ph.D.</w:t>
            </w:r>
          </w:p>
          <w:p w14:paraId="17383E90" w14:textId="1253D35C" w:rsidR="00847502" w:rsidRPr="00B502BE" w:rsidRDefault="00847502" w:rsidP="00847502">
            <w:r w:rsidRPr="00B502BE">
              <w:t>1993</w:t>
            </w:r>
            <w:r>
              <w:t>-</w:t>
            </w:r>
            <w:r w:rsidRPr="00B502BE">
              <w:t>1995</w:t>
            </w:r>
            <w:r>
              <w:t xml:space="preserve">: </w:t>
            </w:r>
            <w:r w:rsidRPr="00B502BE">
              <w:t>Masarykova univerzita v Brně, Filozofická fakulta, obory Historie a Muzeologie</w:t>
            </w:r>
            <w:r>
              <w:t>, Mgr.</w:t>
            </w:r>
          </w:p>
        </w:tc>
      </w:tr>
      <w:tr w:rsidR="00847502" w:rsidRPr="00B502BE" w14:paraId="1DCEC4BD" w14:textId="77777777" w:rsidTr="00D16F1D">
        <w:tc>
          <w:tcPr>
            <w:tcW w:w="9859" w:type="dxa"/>
            <w:gridSpan w:val="15"/>
            <w:shd w:val="clear" w:color="auto" w:fill="F7CAAC"/>
          </w:tcPr>
          <w:p w14:paraId="13256CE2" w14:textId="19BC12F7" w:rsidR="00847502" w:rsidRPr="00B502BE" w:rsidRDefault="00847502" w:rsidP="00847502">
            <w:pPr>
              <w:jc w:val="both"/>
              <w:rPr>
                <w:b/>
              </w:rPr>
            </w:pPr>
            <w:r w:rsidRPr="00B502BE">
              <w:rPr>
                <w:b/>
              </w:rPr>
              <w:t>Údaje o odborném působení od absolvování VŠ</w:t>
            </w:r>
          </w:p>
        </w:tc>
      </w:tr>
      <w:tr w:rsidR="000B13E0" w:rsidRPr="00B502BE" w14:paraId="021E01A0" w14:textId="77777777" w:rsidTr="00E153D9">
        <w:trPr>
          <w:trHeight w:val="1172"/>
        </w:trPr>
        <w:tc>
          <w:tcPr>
            <w:tcW w:w="9859" w:type="dxa"/>
            <w:gridSpan w:val="15"/>
          </w:tcPr>
          <w:p w14:paraId="0C9D0132" w14:textId="77777777" w:rsidR="000B13E0" w:rsidRDefault="000B13E0" w:rsidP="000B13E0">
            <w:r w:rsidRPr="00AC4DE3">
              <w:t>2020</w:t>
            </w:r>
            <w:r>
              <w:t>-</w:t>
            </w:r>
            <w:r w:rsidRPr="00AC4DE3">
              <w:t>dosud</w:t>
            </w:r>
            <w:r>
              <w:t>:</w:t>
            </w:r>
            <w:r w:rsidRPr="00AC4DE3">
              <w:t xml:space="preserve"> kurátor sbírek uměleckého řemesla (sklo, keramika a porcelán), Muzeum města Prahy (½ úvazek); </w:t>
            </w:r>
            <w:r>
              <w:t xml:space="preserve">zároveň </w:t>
            </w:r>
            <w:r w:rsidRPr="00AC4DE3">
              <w:t>nezávislý teoretik užitého umění a designu</w:t>
            </w:r>
          </w:p>
          <w:p w14:paraId="7E43A3D7" w14:textId="77777777" w:rsidR="000B13E0" w:rsidRPr="005E6A60" w:rsidRDefault="000B13E0" w:rsidP="000B13E0">
            <w:pPr>
              <w:rPr>
                <w:color w:val="000000"/>
                <w:lang w:eastAsia="ko-KR"/>
              </w:rPr>
            </w:pPr>
            <w:r>
              <w:rPr>
                <w:color w:val="000000"/>
              </w:rPr>
              <w:t>2019-dosud: Univerzita Tomáše Bati ve Zlíně, Fakulta multimediálních komunikací, ateliér Design skla, externí pedagog</w:t>
            </w:r>
          </w:p>
          <w:p w14:paraId="03F176A8" w14:textId="77777777" w:rsidR="000B13E0" w:rsidRPr="00AC4DE3" w:rsidRDefault="000B13E0" w:rsidP="000B13E0">
            <w:pPr>
              <w:rPr>
                <w:rFonts w:eastAsia="Gulim"/>
              </w:rPr>
            </w:pPr>
            <w:r w:rsidRPr="00AC4DE3">
              <w:t>2009</w:t>
            </w:r>
            <w:r>
              <w:t>-</w:t>
            </w:r>
            <w:r w:rsidRPr="00AC4DE3">
              <w:t>2019</w:t>
            </w:r>
            <w:r>
              <w:t>:</w:t>
            </w:r>
            <w:r w:rsidRPr="00AC4DE3">
              <w:t xml:space="preserve"> vedoucí kurátor Sbírky skla, keramiky a porcelánu, Uměleckoprůmyslové museum v Praze</w:t>
            </w:r>
          </w:p>
          <w:p w14:paraId="1E60C97A" w14:textId="6161AEC5" w:rsidR="000B13E0" w:rsidRPr="00AC4DE3" w:rsidRDefault="000B13E0" w:rsidP="000B13E0">
            <w:pPr>
              <w:rPr>
                <w:rFonts w:eastAsia="Gulim"/>
              </w:rPr>
            </w:pPr>
            <w:r w:rsidRPr="00AC4DE3">
              <w:t>1998–2020</w:t>
            </w:r>
            <w:r>
              <w:t>:</w:t>
            </w:r>
            <w:r w:rsidRPr="00AC4DE3">
              <w:t xml:space="preserve"> kurátor Sbírky moderního a současného skla, keramiky a porcelánu, Uměleckoprůmyslové museum v Praze </w:t>
            </w:r>
          </w:p>
        </w:tc>
      </w:tr>
      <w:tr w:rsidR="000B13E0" w:rsidRPr="00B502BE" w14:paraId="773455D8" w14:textId="77777777" w:rsidTr="00D16F1D">
        <w:trPr>
          <w:trHeight w:val="250"/>
        </w:trPr>
        <w:tc>
          <w:tcPr>
            <w:tcW w:w="9859" w:type="dxa"/>
            <w:gridSpan w:val="15"/>
            <w:shd w:val="clear" w:color="auto" w:fill="F7CAAC"/>
          </w:tcPr>
          <w:p w14:paraId="5431025C" w14:textId="77777777" w:rsidR="000B13E0" w:rsidRPr="00B502BE" w:rsidRDefault="000B13E0" w:rsidP="000B13E0">
            <w:pPr>
              <w:jc w:val="both"/>
            </w:pPr>
            <w:r w:rsidRPr="00B502BE">
              <w:rPr>
                <w:b/>
              </w:rPr>
              <w:t>Zkušenosti s vedením kvalifikačních a rigorózních prací</w:t>
            </w:r>
          </w:p>
        </w:tc>
      </w:tr>
      <w:tr w:rsidR="000B13E0" w:rsidRPr="00B502BE" w14:paraId="5900C2C0" w14:textId="77777777" w:rsidTr="003B419B">
        <w:trPr>
          <w:trHeight w:val="446"/>
        </w:trPr>
        <w:tc>
          <w:tcPr>
            <w:tcW w:w="9859" w:type="dxa"/>
            <w:gridSpan w:val="15"/>
          </w:tcPr>
          <w:p w14:paraId="2DCE28D2" w14:textId="7CA008BF" w:rsidR="000B13E0" w:rsidRPr="00B502BE" w:rsidRDefault="000B13E0" w:rsidP="000B13E0">
            <w:pPr>
              <w:jc w:val="both"/>
            </w:pPr>
          </w:p>
        </w:tc>
      </w:tr>
      <w:tr w:rsidR="000B13E0" w:rsidRPr="00B502BE" w14:paraId="4A2296BF" w14:textId="77777777" w:rsidTr="00D16F1D">
        <w:trPr>
          <w:cantSplit/>
        </w:trPr>
        <w:tc>
          <w:tcPr>
            <w:tcW w:w="3347" w:type="dxa"/>
            <w:gridSpan w:val="3"/>
            <w:tcBorders>
              <w:top w:val="single" w:sz="12" w:space="0" w:color="auto"/>
            </w:tcBorders>
            <w:shd w:val="clear" w:color="auto" w:fill="F7CAAC"/>
          </w:tcPr>
          <w:p w14:paraId="0D3C1E03" w14:textId="77777777" w:rsidR="000B13E0" w:rsidRPr="00B502BE" w:rsidRDefault="000B13E0" w:rsidP="000B13E0">
            <w:pPr>
              <w:jc w:val="both"/>
            </w:pPr>
            <w:r w:rsidRPr="00B502BE">
              <w:rPr>
                <w:b/>
              </w:rPr>
              <w:t xml:space="preserve">Obor habilitačního řízení </w:t>
            </w:r>
          </w:p>
        </w:tc>
        <w:tc>
          <w:tcPr>
            <w:tcW w:w="2245" w:type="dxa"/>
            <w:gridSpan w:val="3"/>
            <w:tcBorders>
              <w:top w:val="single" w:sz="12" w:space="0" w:color="auto"/>
            </w:tcBorders>
            <w:shd w:val="clear" w:color="auto" w:fill="F7CAAC"/>
          </w:tcPr>
          <w:p w14:paraId="56581FE5" w14:textId="77777777" w:rsidR="000B13E0" w:rsidRPr="00B502BE" w:rsidRDefault="000B13E0" w:rsidP="000B13E0">
            <w:pPr>
              <w:jc w:val="both"/>
            </w:pPr>
            <w:r w:rsidRPr="00B502BE">
              <w:rPr>
                <w:b/>
              </w:rPr>
              <w:t>Rok udělení hodnosti</w:t>
            </w:r>
          </w:p>
        </w:tc>
        <w:tc>
          <w:tcPr>
            <w:tcW w:w="2248" w:type="dxa"/>
            <w:gridSpan w:val="5"/>
            <w:tcBorders>
              <w:top w:val="single" w:sz="12" w:space="0" w:color="auto"/>
              <w:right w:val="single" w:sz="12" w:space="0" w:color="auto"/>
            </w:tcBorders>
            <w:shd w:val="clear" w:color="auto" w:fill="F7CAAC"/>
          </w:tcPr>
          <w:p w14:paraId="0DCC86FC" w14:textId="77777777" w:rsidR="000B13E0" w:rsidRPr="00B502BE" w:rsidRDefault="000B13E0" w:rsidP="000B13E0">
            <w:pPr>
              <w:jc w:val="both"/>
            </w:pPr>
            <w:r w:rsidRPr="00B502BE">
              <w:rPr>
                <w:b/>
              </w:rPr>
              <w:t>Řízení konáno na VŠ</w:t>
            </w:r>
          </w:p>
        </w:tc>
        <w:tc>
          <w:tcPr>
            <w:tcW w:w="2019" w:type="dxa"/>
            <w:gridSpan w:val="4"/>
            <w:tcBorders>
              <w:top w:val="single" w:sz="12" w:space="0" w:color="auto"/>
              <w:left w:val="single" w:sz="12" w:space="0" w:color="auto"/>
            </w:tcBorders>
            <w:shd w:val="clear" w:color="auto" w:fill="F7CAAC"/>
          </w:tcPr>
          <w:p w14:paraId="7A632F82" w14:textId="77777777" w:rsidR="000B13E0" w:rsidRPr="00B502BE" w:rsidRDefault="000B13E0" w:rsidP="000B13E0">
            <w:pPr>
              <w:jc w:val="both"/>
              <w:rPr>
                <w:b/>
              </w:rPr>
            </w:pPr>
            <w:r w:rsidRPr="00B502BE">
              <w:rPr>
                <w:b/>
              </w:rPr>
              <w:t>Ohlasy publikací</w:t>
            </w:r>
          </w:p>
        </w:tc>
      </w:tr>
      <w:tr w:rsidR="000B13E0" w:rsidRPr="00B502BE" w14:paraId="6FAF4933" w14:textId="77777777" w:rsidTr="00D16F1D">
        <w:trPr>
          <w:cantSplit/>
        </w:trPr>
        <w:tc>
          <w:tcPr>
            <w:tcW w:w="3347" w:type="dxa"/>
            <w:gridSpan w:val="3"/>
          </w:tcPr>
          <w:p w14:paraId="2BFDF56E" w14:textId="0B78BC27" w:rsidR="000B13E0" w:rsidRPr="00B502BE" w:rsidRDefault="000B13E0" w:rsidP="000B13E0">
            <w:pPr>
              <w:jc w:val="both"/>
            </w:pPr>
          </w:p>
        </w:tc>
        <w:tc>
          <w:tcPr>
            <w:tcW w:w="2245" w:type="dxa"/>
            <w:gridSpan w:val="3"/>
          </w:tcPr>
          <w:p w14:paraId="48BD40D9" w14:textId="77777777" w:rsidR="000B13E0" w:rsidRPr="00B502BE" w:rsidRDefault="000B13E0" w:rsidP="000B13E0">
            <w:pPr>
              <w:jc w:val="both"/>
            </w:pPr>
          </w:p>
        </w:tc>
        <w:tc>
          <w:tcPr>
            <w:tcW w:w="2248" w:type="dxa"/>
            <w:gridSpan w:val="5"/>
            <w:tcBorders>
              <w:right w:val="single" w:sz="12" w:space="0" w:color="auto"/>
            </w:tcBorders>
          </w:tcPr>
          <w:p w14:paraId="1F6D8E0A" w14:textId="77777777" w:rsidR="000B13E0" w:rsidRPr="00B502BE" w:rsidRDefault="000B13E0" w:rsidP="000B13E0">
            <w:pPr>
              <w:jc w:val="both"/>
            </w:pPr>
          </w:p>
        </w:tc>
        <w:tc>
          <w:tcPr>
            <w:tcW w:w="632" w:type="dxa"/>
            <w:gridSpan w:val="2"/>
            <w:tcBorders>
              <w:left w:val="single" w:sz="12" w:space="0" w:color="auto"/>
            </w:tcBorders>
            <w:shd w:val="clear" w:color="auto" w:fill="F7CAAC"/>
          </w:tcPr>
          <w:p w14:paraId="48EEDADE" w14:textId="77777777" w:rsidR="000B13E0" w:rsidRPr="00B502BE" w:rsidRDefault="000B13E0" w:rsidP="000B13E0">
            <w:pPr>
              <w:jc w:val="both"/>
            </w:pPr>
            <w:r w:rsidRPr="00B502BE">
              <w:rPr>
                <w:b/>
              </w:rPr>
              <w:t>WoS</w:t>
            </w:r>
          </w:p>
        </w:tc>
        <w:tc>
          <w:tcPr>
            <w:tcW w:w="693" w:type="dxa"/>
            <w:shd w:val="clear" w:color="auto" w:fill="F7CAAC"/>
          </w:tcPr>
          <w:p w14:paraId="0E4F4A32" w14:textId="77777777" w:rsidR="000B13E0" w:rsidRPr="00B502BE" w:rsidRDefault="000B13E0" w:rsidP="000B13E0">
            <w:pPr>
              <w:jc w:val="both"/>
              <w:rPr>
                <w:sz w:val="18"/>
              </w:rPr>
            </w:pPr>
            <w:r w:rsidRPr="00B502BE">
              <w:rPr>
                <w:b/>
                <w:sz w:val="18"/>
              </w:rPr>
              <w:t>Scopus</w:t>
            </w:r>
          </w:p>
        </w:tc>
        <w:tc>
          <w:tcPr>
            <w:tcW w:w="694" w:type="dxa"/>
            <w:shd w:val="clear" w:color="auto" w:fill="F7CAAC"/>
          </w:tcPr>
          <w:p w14:paraId="12DE27F3" w14:textId="77777777" w:rsidR="000B13E0" w:rsidRPr="00B502BE" w:rsidRDefault="000B13E0" w:rsidP="000B13E0">
            <w:pPr>
              <w:jc w:val="both"/>
            </w:pPr>
            <w:r w:rsidRPr="00B502BE">
              <w:rPr>
                <w:b/>
                <w:sz w:val="18"/>
              </w:rPr>
              <w:t>ostatní</w:t>
            </w:r>
          </w:p>
        </w:tc>
      </w:tr>
      <w:tr w:rsidR="000B13E0" w:rsidRPr="00B502BE" w14:paraId="26A2C1C7" w14:textId="77777777" w:rsidTr="00D16F1D">
        <w:trPr>
          <w:cantSplit/>
          <w:trHeight w:val="70"/>
        </w:trPr>
        <w:tc>
          <w:tcPr>
            <w:tcW w:w="3347" w:type="dxa"/>
            <w:gridSpan w:val="3"/>
            <w:shd w:val="clear" w:color="auto" w:fill="F7CAAC"/>
          </w:tcPr>
          <w:p w14:paraId="32982503" w14:textId="77777777" w:rsidR="000B13E0" w:rsidRPr="00B502BE" w:rsidRDefault="000B13E0" w:rsidP="000B13E0">
            <w:pPr>
              <w:jc w:val="both"/>
            </w:pPr>
            <w:r w:rsidRPr="00B502BE">
              <w:rPr>
                <w:b/>
              </w:rPr>
              <w:t>Obor jmenovacího řízení</w:t>
            </w:r>
          </w:p>
        </w:tc>
        <w:tc>
          <w:tcPr>
            <w:tcW w:w="2245" w:type="dxa"/>
            <w:gridSpan w:val="3"/>
            <w:shd w:val="clear" w:color="auto" w:fill="F7CAAC"/>
          </w:tcPr>
          <w:p w14:paraId="11D0A4C2" w14:textId="77777777" w:rsidR="000B13E0" w:rsidRPr="00B502BE" w:rsidRDefault="000B13E0" w:rsidP="000B13E0">
            <w:pPr>
              <w:jc w:val="both"/>
            </w:pPr>
            <w:r w:rsidRPr="00B502BE">
              <w:rPr>
                <w:b/>
              </w:rPr>
              <w:t>Rok udělení hodnosti</w:t>
            </w:r>
          </w:p>
        </w:tc>
        <w:tc>
          <w:tcPr>
            <w:tcW w:w="2248" w:type="dxa"/>
            <w:gridSpan w:val="5"/>
            <w:tcBorders>
              <w:right w:val="single" w:sz="12" w:space="0" w:color="auto"/>
            </w:tcBorders>
            <w:shd w:val="clear" w:color="auto" w:fill="F7CAAC"/>
          </w:tcPr>
          <w:p w14:paraId="0C4D5097" w14:textId="77777777" w:rsidR="000B13E0" w:rsidRPr="00B502BE" w:rsidRDefault="000B13E0" w:rsidP="000B13E0">
            <w:pPr>
              <w:jc w:val="both"/>
            </w:pPr>
            <w:r w:rsidRPr="00B502BE">
              <w:rPr>
                <w:b/>
              </w:rPr>
              <w:t>Řízení konáno na VŠ</w:t>
            </w:r>
          </w:p>
        </w:tc>
        <w:tc>
          <w:tcPr>
            <w:tcW w:w="632" w:type="dxa"/>
            <w:gridSpan w:val="2"/>
            <w:tcBorders>
              <w:left w:val="single" w:sz="12" w:space="0" w:color="auto"/>
            </w:tcBorders>
          </w:tcPr>
          <w:p w14:paraId="0D19677B" w14:textId="77777777" w:rsidR="000B13E0" w:rsidRPr="00B502BE" w:rsidRDefault="000B13E0" w:rsidP="000B13E0">
            <w:pPr>
              <w:jc w:val="both"/>
              <w:rPr>
                <w:b/>
              </w:rPr>
            </w:pPr>
          </w:p>
        </w:tc>
        <w:tc>
          <w:tcPr>
            <w:tcW w:w="693" w:type="dxa"/>
          </w:tcPr>
          <w:p w14:paraId="22A39D1F" w14:textId="77777777" w:rsidR="000B13E0" w:rsidRPr="00B502BE" w:rsidRDefault="000B13E0" w:rsidP="000B13E0">
            <w:pPr>
              <w:jc w:val="both"/>
              <w:rPr>
                <w:b/>
              </w:rPr>
            </w:pPr>
          </w:p>
        </w:tc>
        <w:tc>
          <w:tcPr>
            <w:tcW w:w="694" w:type="dxa"/>
          </w:tcPr>
          <w:p w14:paraId="79CF7404" w14:textId="77777777" w:rsidR="000B13E0" w:rsidRPr="00B502BE" w:rsidRDefault="000B13E0" w:rsidP="000B13E0">
            <w:pPr>
              <w:jc w:val="both"/>
              <w:rPr>
                <w:b/>
              </w:rPr>
            </w:pPr>
          </w:p>
        </w:tc>
      </w:tr>
      <w:tr w:rsidR="000B13E0" w:rsidRPr="00B502BE" w14:paraId="1659DBF6" w14:textId="77777777" w:rsidTr="00D16F1D">
        <w:trPr>
          <w:trHeight w:val="205"/>
        </w:trPr>
        <w:tc>
          <w:tcPr>
            <w:tcW w:w="3347" w:type="dxa"/>
            <w:gridSpan w:val="3"/>
          </w:tcPr>
          <w:p w14:paraId="4CF0C0BD" w14:textId="31D6EC66" w:rsidR="000B13E0" w:rsidRPr="00B502BE" w:rsidRDefault="000B13E0" w:rsidP="000B13E0">
            <w:pPr>
              <w:jc w:val="both"/>
            </w:pPr>
          </w:p>
        </w:tc>
        <w:tc>
          <w:tcPr>
            <w:tcW w:w="2245" w:type="dxa"/>
            <w:gridSpan w:val="3"/>
          </w:tcPr>
          <w:p w14:paraId="4B1EFD82" w14:textId="77777777" w:rsidR="000B13E0" w:rsidRPr="00B502BE" w:rsidRDefault="000B13E0" w:rsidP="000B13E0">
            <w:pPr>
              <w:jc w:val="both"/>
            </w:pPr>
          </w:p>
        </w:tc>
        <w:tc>
          <w:tcPr>
            <w:tcW w:w="2248" w:type="dxa"/>
            <w:gridSpan w:val="5"/>
            <w:tcBorders>
              <w:right w:val="single" w:sz="12" w:space="0" w:color="auto"/>
            </w:tcBorders>
          </w:tcPr>
          <w:p w14:paraId="7EF03ED0" w14:textId="77777777" w:rsidR="000B13E0" w:rsidRPr="00B502BE" w:rsidRDefault="000B13E0" w:rsidP="000B13E0">
            <w:pPr>
              <w:jc w:val="both"/>
            </w:pPr>
          </w:p>
        </w:tc>
        <w:tc>
          <w:tcPr>
            <w:tcW w:w="1325" w:type="dxa"/>
            <w:gridSpan w:val="3"/>
            <w:tcBorders>
              <w:left w:val="single" w:sz="12" w:space="0" w:color="auto"/>
            </w:tcBorders>
            <w:shd w:val="clear" w:color="auto" w:fill="FBD4B4"/>
            <w:vAlign w:val="center"/>
          </w:tcPr>
          <w:p w14:paraId="61A6A28D" w14:textId="77777777" w:rsidR="000B13E0" w:rsidRPr="00B502BE" w:rsidRDefault="000B13E0" w:rsidP="000B13E0">
            <w:pPr>
              <w:jc w:val="both"/>
              <w:rPr>
                <w:b/>
                <w:sz w:val="18"/>
              </w:rPr>
            </w:pPr>
            <w:r w:rsidRPr="00B502BE">
              <w:rPr>
                <w:b/>
                <w:sz w:val="18"/>
              </w:rPr>
              <w:t>H-index WoS/Scopus</w:t>
            </w:r>
          </w:p>
        </w:tc>
        <w:tc>
          <w:tcPr>
            <w:tcW w:w="694" w:type="dxa"/>
            <w:vAlign w:val="center"/>
          </w:tcPr>
          <w:p w14:paraId="50B6F821" w14:textId="77777777" w:rsidR="000B13E0" w:rsidRPr="00B502BE" w:rsidRDefault="000B13E0" w:rsidP="000B13E0">
            <w:pPr>
              <w:rPr>
                <w:b/>
              </w:rPr>
            </w:pPr>
            <w:r w:rsidRPr="00B502BE">
              <w:rPr>
                <w:b/>
              </w:rPr>
              <w:t xml:space="preserve">    /</w:t>
            </w:r>
          </w:p>
        </w:tc>
      </w:tr>
      <w:tr w:rsidR="000B13E0" w:rsidRPr="00B502BE" w14:paraId="23E683CF" w14:textId="77777777" w:rsidTr="00D16F1D">
        <w:tc>
          <w:tcPr>
            <w:tcW w:w="9859" w:type="dxa"/>
            <w:gridSpan w:val="15"/>
            <w:shd w:val="clear" w:color="auto" w:fill="F7CAAC"/>
          </w:tcPr>
          <w:p w14:paraId="10583B45" w14:textId="77777777" w:rsidR="000B13E0" w:rsidRPr="00B502BE" w:rsidRDefault="000B13E0" w:rsidP="000B13E0">
            <w:pPr>
              <w:jc w:val="both"/>
              <w:rPr>
                <w:b/>
              </w:rPr>
            </w:pPr>
            <w:r w:rsidRPr="00B502BE">
              <w:rPr>
                <w:b/>
              </w:rPr>
              <w:t xml:space="preserve">Přehled o nejvýznamnější publikační a další tvůrčí činnosti nebo další profesní činnosti u odborníků z praxe vztahující se k zabezpečovaným předmětům </w:t>
            </w:r>
          </w:p>
        </w:tc>
      </w:tr>
      <w:tr w:rsidR="00865B83" w:rsidRPr="00B502BE" w14:paraId="5783E67D" w14:textId="77777777" w:rsidTr="00D16F1D">
        <w:trPr>
          <w:trHeight w:val="552"/>
        </w:trPr>
        <w:tc>
          <w:tcPr>
            <w:tcW w:w="9859" w:type="dxa"/>
            <w:gridSpan w:val="15"/>
          </w:tcPr>
          <w:p w14:paraId="5F3AF577" w14:textId="77777777" w:rsidR="00865B83" w:rsidRPr="00AC58E2" w:rsidRDefault="00865B83" w:rsidP="00865B83">
            <w:r w:rsidRPr="00AC58E2">
              <w:t>Kurátorská činnost (stálé expozice):</w:t>
            </w:r>
          </w:p>
          <w:p w14:paraId="73E7AD85" w14:textId="77777777" w:rsidR="00865B83" w:rsidRPr="00AC58E2" w:rsidRDefault="00865B83" w:rsidP="00865B83">
            <w:r w:rsidRPr="00AC58E2">
              <w:t>2019</w:t>
            </w:r>
            <w:r>
              <w:t>:</w:t>
            </w:r>
            <w:r w:rsidRPr="00AC58E2">
              <w:t xml:space="preserve"> Plejády skla I.</w:t>
            </w:r>
            <w:r>
              <w:t>,</w:t>
            </w:r>
            <w:r w:rsidRPr="00AC58E2">
              <w:t xml:space="preserve"> Uměleckoprůmyslové museum (UPM), Praha (</w:t>
            </w:r>
            <w:r w:rsidRPr="007B534F">
              <w:t>75 %</w:t>
            </w:r>
            <w:r>
              <w:rPr>
                <w:color w:val="FF0000"/>
              </w:rPr>
              <w:t xml:space="preserve"> </w:t>
            </w:r>
            <w:r w:rsidRPr="00AC58E2">
              <w:t>autor</w:t>
            </w:r>
            <w:r>
              <w:t xml:space="preserve"> </w:t>
            </w:r>
            <w:r w:rsidRPr="00AC58E2">
              <w:t>expozice)</w:t>
            </w:r>
          </w:p>
          <w:p w14:paraId="19F8CF9D" w14:textId="77777777" w:rsidR="00865B83" w:rsidRPr="00AC58E2" w:rsidRDefault="00865B83" w:rsidP="00865B83">
            <w:r w:rsidRPr="00AC58E2">
              <w:t>2018</w:t>
            </w:r>
            <w:r>
              <w:t>:</w:t>
            </w:r>
            <w:r w:rsidRPr="00AC58E2">
              <w:t xml:space="preserve"> </w:t>
            </w:r>
            <w:r>
              <w:t>Museum uměleckého skla (</w:t>
            </w:r>
            <w:r w:rsidRPr="00AC58E2">
              <w:t>Museum Kampa</w:t>
            </w:r>
            <w:r>
              <w:t xml:space="preserve"> </w:t>
            </w:r>
            <w:r w:rsidRPr="00AC58E2">
              <w:t>– Museum skla Portheimka</w:t>
            </w:r>
            <w:r>
              <w:t>)</w:t>
            </w:r>
            <w:r w:rsidRPr="00AC58E2">
              <w:t>, Praha (</w:t>
            </w:r>
            <w:r>
              <w:t>60</w:t>
            </w:r>
            <w:r w:rsidRPr="007B534F">
              <w:t xml:space="preserve"> %</w:t>
            </w:r>
            <w:r>
              <w:t xml:space="preserve"> </w:t>
            </w:r>
            <w:r w:rsidRPr="00AC58E2">
              <w:t>autor</w:t>
            </w:r>
            <w:r>
              <w:t xml:space="preserve"> expozice</w:t>
            </w:r>
            <w:r w:rsidRPr="00AC58E2">
              <w:t>)</w:t>
            </w:r>
          </w:p>
          <w:p w14:paraId="79417D18" w14:textId="77777777" w:rsidR="00865B83" w:rsidRDefault="00865B83" w:rsidP="00865B83"/>
          <w:p w14:paraId="6068F15C" w14:textId="77777777" w:rsidR="00865B83" w:rsidRPr="00AC58E2" w:rsidRDefault="00865B83" w:rsidP="00865B83">
            <w:r w:rsidRPr="00AC58E2">
              <w:t>Kurátorská činnost (dočasné výstavy):</w:t>
            </w:r>
          </w:p>
          <w:p w14:paraId="06CC193B" w14:textId="77777777" w:rsidR="00392ED2" w:rsidRPr="00AC58E2" w:rsidRDefault="00392ED2" w:rsidP="00392ED2">
            <w:pPr>
              <w:rPr>
                <w:ins w:id="415" w:author="Hana Ponížilová" w:date="2023-05-25T12:59:00Z"/>
              </w:rPr>
            </w:pPr>
            <w:ins w:id="416" w:author="Hana Ponížilová" w:date="2023-05-25T12:59:00Z">
              <w:r>
                <w:t>2021:</w:t>
              </w:r>
              <w:r w:rsidRPr="00AC58E2">
                <w:t xml:space="preserve"> Pozdravy z Tojamy. 30 let českého skla v Japonsku, Museum Kampa – Museum skla Portheimka, Praha (</w:t>
              </w:r>
              <w:r>
                <w:t>100</w:t>
              </w:r>
              <w:r w:rsidRPr="007B534F">
                <w:t xml:space="preserve"> %</w:t>
              </w:r>
              <w:r>
                <w:t xml:space="preserve"> </w:t>
              </w:r>
              <w:r w:rsidRPr="00AC58E2">
                <w:t>autor výstavy)</w:t>
              </w:r>
            </w:ins>
          </w:p>
          <w:p w14:paraId="5EF0986A" w14:textId="77777777" w:rsidR="00392ED2" w:rsidRPr="00AC58E2" w:rsidRDefault="00392ED2" w:rsidP="00392ED2">
            <w:pPr>
              <w:rPr>
                <w:ins w:id="417" w:author="Hana Ponížilová" w:date="2023-05-25T12:59:00Z"/>
                <w:rFonts w:eastAsia="Gulim"/>
              </w:rPr>
            </w:pPr>
            <w:ins w:id="418" w:author="Hana Ponížilová" w:date="2023-05-25T12:59:00Z">
              <w:r w:rsidRPr="00AC58E2">
                <w:t>2019</w:t>
              </w:r>
              <w:r>
                <w:t>:</w:t>
              </w:r>
              <w:r w:rsidRPr="00AC58E2">
                <w:t xml:space="preserve"> XIII. Mezinárodní sklářské sympozium IGS 2018. Uměleckoprůmyslové museum, Praha (</w:t>
              </w:r>
              <w:r>
                <w:t xml:space="preserve">100 % </w:t>
              </w:r>
              <w:r w:rsidRPr="00AC58E2">
                <w:t>kurátor IGS)</w:t>
              </w:r>
            </w:ins>
          </w:p>
          <w:p w14:paraId="4F140C40" w14:textId="77777777" w:rsidR="00392ED2" w:rsidRDefault="00392ED2" w:rsidP="00392ED2">
            <w:pPr>
              <w:rPr>
                <w:ins w:id="419" w:author="Hana Ponížilová" w:date="2023-05-25T12:59:00Z"/>
                <w:rFonts w:eastAsia="Gulim"/>
              </w:rPr>
            </w:pPr>
            <w:ins w:id="420" w:author="Hana Ponížilová" w:date="2023-05-25T12:59:00Z">
              <w:r w:rsidRPr="00AC58E2">
                <w:rPr>
                  <w:rFonts w:eastAsia="Gulim"/>
                </w:rPr>
                <w:t>2019</w:t>
              </w:r>
              <w:r>
                <w:rPr>
                  <w:rFonts w:eastAsia="Gulim"/>
                </w:rPr>
                <w:t>:</w:t>
              </w:r>
              <w:r w:rsidRPr="00AC58E2">
                <w:rPr>
                  <w:rFonts w:eastAsia="Gulim"/>
                </w:rPr>
                <w:t xml:space="preserve"> </w:t>
              </w:r>
              <w:r w:rsidRPr="00AC58E2">
                <w:t>Odvaha a risk. Století designu v UPM.</w:t>
              </w:r>
              <w:r w:rsidRPr="00AC58E2">
                <w:rPr>
                  <w:rFonts w:eastAsia="Gulim"/>
                </w:rPr>
                <w:t xml:space="preserve"> Uměleckoprůmyslové museum (UPM), Praha (</w:t>
              </w:r>
              <w:r>
                <w:rPr>
                  <w:rFonts w:eastAsia="Gulim"/>
                </w:rPr>
                <w:t xml:space="preserve">20 % </w:t>
              </w:r>
              <w:r w:rsidRPr="00AC58E2">
                <w:rPr>
                  <w:rFonts w:eastAsia="Gulim"/>
                </w:rPr>
                <w:t>autor výstavy)</w:t>
              </w:r>
            </w:ins>
          </w:p>
          <w:p w14:paraId="47229BF8" w14:textId="77777777" w:rsidR="00865B83" w:rsidRPr="00AC58E2" w:rsidRDefault="00865B83" w:rsidP="00865B83"/>
          <w:p w14:paraId="15C66212" w14:textId="77777777" w:rsidR="00865B83" w:rsidRPr="00AC58E2" w:rsidRDefault="00865B83" w:rsidP="00865B83">
            <w:r w:rsidRPr="00AC58E2">
              <w:t>Publikační činnost:</w:t>
            </w:r>
          </w:p>
          <w:p w14:paraId="76AD125F" w14:textId="77777777" w:rsidR="00865B83" w:rsidRPr="00AC58E2" w:rsidRDefault="00865B83" w:rsidP="00865B83">
            <w:r>
              <w:t xml:space="preserve">HLAVEŠ </w:t>
            </w:r>
            <w:r w:rsidRPr="00AC58E2">
              <w:t>Milan</w:t>
            </w:r>
            <w:r>
              <w:t>, HLUBUČEK, Martin</w:t>
            </w:r>
            <w:r w:rsidRPr="00AC58E2">
              <w:t xml:space="preserve"> (eds.)</w:t>
            </w:r>
            <w:r>
              <w:t xml:space="preserve">. </w:t>
            </w:r>
            <w:r w:rsidRPr="003B419B">
              <w:rPr>
                <w:i/>
              </w:rPr>
              <w:t>Sté výročí sklářské školy v Železném Brodě</w:t>
            </w:r>
            <w:r w:rsidRPr="00AC58E2">
              <w:t xml:space="preserve">. </w:t>
            </w:r>
            <w:r>
              <w:t>320 s.</w:t>
            </w:r>
            <w:r w:rsidRPr="00AC58E2">
              <w:t xml:space="preserve"> Železný Brod, SUPŠS, 2021, ISBN 978-80-270-8847-8.</w:t>
            </w:r>
            <w:r>
              <w:t xml:space="preserve"> </w:t>
            </w:r>
          </w:p>
          <w:p w14:paraId="68A6AB70" w14:textId="77777777" w:rsidR="00865B83" w:rsidRPr="00AC58E2" w:rsidRDefault="00865B83" w:rsidP="00865B83">
            <w:r>
              <w:t xml:space="preserve">Procházka, </w:t>
            </w:r>
            <w:r w:rsidRPr="00AC58E2">
              <w:t>Vladimír</w:t>
            </w:r>
            <w:r>
              <w:t xml:space="preserve">, PROCHÁZKOVÁ, </w:t>
            </w:r>
            <w:r w:rsidRPr="00AC58E2">
              <w:t>Vanda</w:t>
            </w:r>
            <w:r>
              <w:t xml:space="preserve">, HLAVEŠ </w:t>
            </w:r>
            <w:r w:rsidRPr="00AC58E2">
              <w:t>Milan (eds.)</w:t>
            </w:r>
            <w:r>
              <w:t xml:space="preserve"> </w:t>
            </w:r>
            <w:r w:rsidRPr="003B419B">
              <w:rPr>
                <w:i/>
              </w:rPr>
              <w:t>Sklo–Světlo–Prostor.</w:t>
            </w:r>
            <w:r w:rsidRPr="00AC58E2">
              <w:t xml:space="preserve"> 196 </w:t>
            </w:r>
            <w:r>
              <w:t>s.</w:t>
            </w:r>
            <w:r w:rsidRPr="00AC58E2">
              <w:t xml:space="preserve"> Ústí nad Labem, Agentura VP, 2020, ISBN 978-80-270-8775-4.</w:t>
            </w:r>
            <w:r>
              <w:t xml:space="preserve"> </w:t>
            </w:r>
          </w:p>
          <w:p w14:paraId="5D0BDB4D" w14:textId="77777777" w:rsidR="00865B83" w:rsidRPr="00AC58E2" w:rsidRDefault="00865B83" w:rsidP="00865B83">
            <w:r>
              <w:t xml:space="preserve">NOVÝ, </w:t>
            </w:r>
            <w:r w:rsidRPr="00AC58E2">
              <w:t>Petr Nový (ed.)</w:t>
            </w:r>
            <w:r>
              <w:t xml:space="preserve">, HLAVEŠ </w:t>
            </w:r>
            <w:r w:rsidRPr="00AC58E2">
              <w:t>Milan</w:t>
            </w:r>
            <w:r>
              <w:t>, Illo, Patrik.</w:t>
            </w:r>
            <w:r w:rsidRPr="00AC58E2">
              <w:t xml:space="preserve"> </w:t>
            </w:r>
            <w:r w:rsidRPr="003B419B">
              <w:rPr>
                <w:i/>
              </w:rPr>
              <w:t>Dva v jednom. Design českého a slovenského skla 1918-2018</w:t>
            </w:r>
            <w:r w:rsidRPr="00AC58E2">
              <w:t>. 336</w:t>
            </w:r>
            <w:r>
              <w:t xml:space="preserve"> s. </w:t>
            </w:r>
            <w:r w:rsidRPr="00AC58E2">
              <w:t>Jablonec nad Nisou, Muzeum skla a bižuterie, 2018, ISBN: 978-80-86397-31-3.</w:t>
            </w:r>
            <w:r>
              <w:t xml:space="preserve"> </w:t>
            </w:r>
          </w:p>
          <w:p w14:paraId="2AE8FD3A" w14:textId="77777777" w:rsidR="00865B83" w:rsidRPr="005E6A60" w:rsidRDefault="00865B83" w:rsidP="00865B83">
            <w:r>
              <w:t xml:space="preserve">HLAVEŠ </w:t>
            </w:r>
            <w:r w:rsidRPr="00AC58E2">
              <w:t>Milan</w:t>
            </w:r>
            <w:r>
              <w:t xml:space="preserve">. </w:t>
            </w:r>
            <w:r w:rsidRPr="003B419B">
              <w:rPr>
                <w:i/>
              </w:rPr>
              <w:t>České sklo v Japonsku / Japonské sklo v Čechách.</w:t>
            </w:r>
            <w:r w:rsidRPr="00AC58E2">
              <w:t xml:space="preserve"> in Helena Čapková – Dan Merta – Klára Pučerová (eds.), 1920-2020 Praha – Tokio: vlivy, pararely, tušení společného. </w:t>
            </w:r>
            <w:r w:rsidRPr="00AC58E2">
              <w:rPr>
                <w:lang w:val="fr-FR"/>
              </w:rPr>
              <w:t xml:space="preserve">1920-2020 Prague </w:t>
            </w:r>
            <w:r w:rsidRPr="00AC58E2">
              <w:rPr>
                <w:rFonts w:eastAsia="Malgun Gothic"/>
                <w:lang w:val="fr-FR"/>
              </w:rPr>
              <w:t>–</w:t>
            </w:r>
            <w:r w:rsidRPr="00AC58E2">
              <w:rPr>
                <w:lang w:val="fr-FR"/>
              </w:rPr>
              <w:t xml:space="preserve"> Tokyo: Exchanges, Parallels, Common Visions, Praha, Galerie Jaroslava Fragnera, 2021, s. 186-193, ISBN 978-80-88161-14-1. </w:t>
            </w:r>
          </w:p>
          <w:p w14:paraId="20221B74" w14:textId="64D2F850" w:rsidR="00865B83" w:rsidRPr="00AC58E2" w:rsidRDefault="00865B83" w:rsidP="00865B83">
            <w:r>
              <w:lastRenderedPageBreak/>
              <w:t xml:space="preserve">HLAVEŠ </w:t>
            </w:r>
            <w:r w:rsidRPr="00AC58E2">
              <w:t>Milan</w:t>
            </w:r>
            <w:r>
              <w:t>.</w:t>
            </w:r>
            <w:r w:rsidRPr="00AC58E2">
              <w:t>Výstavy Bilance, in Iva Knobloch (ed.), Odvaha a risk. Století designu v UPM, Praha, UPM, 2019, ISBN 978-80-7101-182-8.</w:t>
            </w:r>
            <w:r>
              <w:t xml:space="preserve"> a </w:t>
            </w:r>
            <w:r w:rsidRPr="00AC58E2">
              <w:t>Milan Hlaveš, Výstavy Triennale, in Iva Knobloch Iva (ed.), Odvaha a risk. Století designu v UPM, Praha, UPM, 2019, ISBN 978-80-7101-182-8.</w:t>
            </w:r>
          </w:p>
        </w:tc>
      </w:tr>
      <w:tr w:rsidR="000B13E0" w:rsidRPr="00B502BE" w14:paraId="58EE0A32" w14:textId="77777777" w:rsidTr="00D16F1D">
        <w:trPr>
          <w:trHeight w:val="218"/>
        </w:trPr>
        <w:tc>
          <w:tcPr>
            <w:tcW w:w="9859" w:type="dxa"/>
            <w:gridSpan w:val="15"/>
            <w:shd w:val="clear" w:color="auto" w:fill="F7CAAC"/>
          </w:tcPr>
          <w:p w14:paraId="7A2E2FD5" w14:textId="77777777" w:rsidR="000B13E0" w:rsidRPr="00B502BE" w:rsidRDefault="000B13E0" w:rsidP="000B13E0">
            <w:pPr>
              <w:rPr>
                <w:b/>
              </w:rPr>
            </w:pPr>
            <w:r w:rsidRPr="00B502BE">
              <w:rPr>
                <w:b/>
              </w:rPr>
              <w:lastRenderedPageBreak/>
              <w:t>Působení v zahraničí</w:t>
            </w:r>
          </w:p>
        </w:tc>
      </w:tr>
      <w:tr w:rsidR="000B13E0" w:rsidRPr="00B502BE" w14:paraId="7C784DA7" w14:textId="77777777" w:rsidTr="00E153D9">
        <w:trPr>
          <w:trHeight w:val="454"/>
        </w:trPr>
        <w:tc>
          <w:tcPr>
            <w:tcW w:w="9859" w:type="dxa"/>
            <w:gridSpan w:val="15"/>
          </w:tcPr>
          <w:p w14:paraId="3F09F7E8" w14:textId="1D715C8F" w:rsidR="000B13E0" w:rsidRPr="00AC4DE3" w:rsidRDefault="000B13E0" w:rsidP="000B13E0">
            <w:pPr>
              <w:rPr>
                <w:bCs/>
              </w:rPr>
            </w:pPr>
          </w:p>
        </w:tc>
      </w:tr>
      <w:tr w:rsidR="000B13E0" w:rsidRPr="00B502BE" w14:paraId="2A798E39" w14:textId="77777777" w:rsidTr="00D16F1D">
        <w:trPr>
          <w:cantSplit/>
          <w:trHeight w:val="470"/>
        </w:trPr>
        <w:tc>
          <w:tcPr>
            <w:tcW w:w="2518" w:type="dxa"/>
            <w:shd w:val="clear" w:color="auto" w:fill="F7CAAC"/>
          </w:tcPr>
          <w:p w14:paraId="2E47FFB9" w14:textId="77777777" w:rsidR="000B13E0" w:rsidRPr="00B502BE" w:rsidRDefault="000B13E0" w:rsidP="000B13E0">
            <w:pPr>
              <w:jc w:val="both"/>
              <w:rPr>
                <w:b/>
              </w:rPr>
            </w:pPr>
            <w:r w:rsidRPr="00B502BE">
              <w:rPr>
                <w:b/>
              </w:rPr>
              <w:t xml:space="preserve">Podpis </w:t>
            </w:r>
          </w:p>
        </w:tc>
        <w:tc>
          <w:tcPr>
            <w:tcW w:w="4536" w:type="dxa"/>
            <w:gridSpan w:val="8"/>
          </w:tcPr>
          <w:p w14:paraId="1B2A2005" w14:textId="44E0AC7D" w:rsidR="000B13E0" w:rsidRPr="00B502BE" w:rsidRDefault="000B13E0" w:rsidP="000B13E0">
            <w:pPr>
              <w:jc w:val="both"/>
            </w:pPr>
            <w:r w:rsidRPr="00AC58E2">
              <w:t>Milan Hlaveš</w:t>
            </w:r>
            <w:r>
              <w:t xml:space="preserve"> v. r.</w:t>
            </w:r>
          </w:p>
        </w:tc>
        <w:tc>
          <w:tcPr>
            <w:tcW w:w="786" w:type="dxa"/>
            <w:gridSpan w:val="2"/>
            <w:shd w:val="clear" w:color="auto" w:fill="F7CAAC"/>
          </w:tcPr>
          <w:p w14:paraId="3A1B220E" w14:textId="77777777" w:rsidR="000B13E0" w:rsidRPr="00B502BE" w:rsidRDefault="000B13E0" w:rsidP="000B13E0">
            <w:pPr>
              <w:jc w:val="both"/>
            </w:pPr>
            <w:r w:rsidRPr="00B502BE">
              <w:rPr>
                <w:b/>
              </w:rPr>
              <w:t>datum</w:t>
            </w:r>
          </w:p>
        </w:tc>
        <w:tc>
          <w:tcPr>
            <w:tcW w:w="2019" w:type="dxa"/>
            <w:gridSpan w:val="4"/>
          </w:tcPr>
          <w:p w14:paraId="3DF63C71" w14:textId="55C066B5" w:rsidR="000B13E0" w:rsidRPr="00B502BE" w:rsidRDefault="000B13E0" w:rsidP="000B13E0">
            <w:pPr>
              <w:jc w:val="both"/>
            </w:pPr>
            <w:r>
              <w:t>3. 12. 2022</w:t>
            </w:r>
          </w:p>
        </w:tc>
      </w:tr>
    </w:tbl>
    <w:p w14:paraId="1451EC03" w14:textId="77777777" w:rsidR="00D16F1D" w:rsidRPr="00B502BE" w:rsidRDefault="00D16F1D" w:rsidP="00D16F1D"/>
    <w:p w14:paraId="25D7F79F" w14:textId="5AEA865D" w:rsidR="00B85FDA" w:rsidRDefault="00B85FDA" w:rsidP="00D16F1D">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823888" w14:paraId="7C6C9653" w14:textId="77777777" w:rsidTr="005053CD">
        <w:tc>
          <w:tcPr>
            <w:tcW w:w="9859" w:type="dxa"/>
            <w:gridSpan w:val="15"/>
            <w:tcBorders>
              <w:bottom w:val="double" w:sz="4" w:space="0" w:color="auto"/>
            </w:tcBorders>
            <w:shd w:val="clear" w:color="auto" w:fill="BDD6EE"/>
          </w:tcPr>
          <w:p w14:paraId="3AFFA513" w14:textId="77777777" w:rsidR="00823888" w:rsidRDefault="00823888" w:rsidP="005053CD">
            <w:pPr>
              <w:jc w:val="both"/>
              <w:rPr>
                <w:b/>
                <w:sz w:val="28"/>
              </w:rPr>
            </w:pPr>
            <w:r>
              <w:rPr>
                <w:b/>
                <w:sz w:val="28"/>
              </w:rPr>
              <w:lastRenderedPageBreak/>
              <w:t>C-I – Personální zabezpečení</w:t>
            </w:r>
          </w:p>
        </w:tc>
      </w:tr>
      <w:tr w:rsidR="00823888" w14:paraId="3379A9F6" w14:textId="77777777" w:rsidTr="005053CD">
        <w:tc>
          <w:tcPr>
            <w:tcW w:w="2518" w:type="dxa"/>
            <w:tcBorders>
              <w:top w:val="double" w:sz="4" w:space="0" w:color="auto"/>
            </w:tcBorders>
            <w:shd w:val="clear" w:color="auto" w:fill="F7CAAC"/>
          </w:tcPr>
          <w:p w14:paraId="6CCFF8D8" w14:textId="77777777" w:rsidR="00823888" w:rsidRDefault="00823888" w:rsidP="005053CD">
            <w:pPr>
              <w:jc w:val="both"/>
              <w:rPr>
                <w:b/>
              </w:rPr>
            </w:pPr>
            <w:r>
              <w:rPr>
                <w:b/>
              </w:rPr>
              <w:t>Vysoká škola</w:t>
            </w:r>
          </w:p>
        </w:tc>
        <w:tc>
          <w:tcPr>
            <w:tcW w:w="7341" w:type="dxa"/>
            <w:gridSpan w:val="14"/>
          </w:tcPr>
          <w:p w14:paraId="018A58B4" w14:textId="77777777" w:rsidR="00823888" w:rsidRDefault="00823888" w:rsidP="005053CD">
            <w:pPr>
              <w:jc w:val="both"/>
            </w:pPr>
            <w:r>
              <w:t>Univerzita Tomáše Bati ve Zlíně</w:t>
            </w:r>
          </w:p>
        </w:tc>
      </w:tr>
      <w:tr w:rsidR="00823888" w14:paraId="0D536DEA" w14:textId="77777777" w:rsidTr="005053CD">
        <w:tc>
          <w:tcPr>
            <w:tcW w:w="2518" w:type="dxa"/>
            <w:shd w:val="clear" w:color="auto" w:fill="F7CAAC"/>
          </w:tcPr>
          <w:p w14:paraId="5D7A2187" w14:textId="77777777" w:rsidR="00823888" w:rsidRDefault="00823888" w:rsidP="005053CD">
            <w:pPr>
              <w:jc w:val="both"/>
              <w:rPr>
                <w:b/>
              </w:rPr>
            </w:pPr>
            <w:r>
              <w:rPr>
                <w:b/>
              </w:rPr>
              <w:t>Součást vysoké školy</w:t>
            </w:r>
          </w:p>
        </w:tc>
        <w:tc>
          <w:tcPr>
            <w:tcW w:w="7341" w:type="dxa"/>
            <w:gridSpan w:val="14"/>
          </w:tcPr>
          <w:p w14:paraId="3165113F" w14:textId="77777777" w:rsidR="00823888" w:rsidRDefault="00823888" w:rsidP="005053CD">
            <w:pPr>
              <w:jc w:val="both"/>
            </w:pPr>
            <w:r>
              <w:t>Fakulta multimediálních komunikací</w:t>
            </w:r>
          </w:p>
        </w:tc>
      </w:tr>
      <w:tr w:rsidR="00823888" w14:paraId="0498D7AD" w14:textId="77777777" w:rsidTr="005053CD">
        <w:tc>
          <w:tcPr>
            <w:tcW w:w="2518" w:type="dxa"/>
            <w:shd w:val="clear" w:color="auto" w:fill="F7CAAC"/>
          </w:tcPr>
          <w:p w14:paraId="54AC5D2F" w14:textId="77777777" w:rsidR="00823888" w:rsidRDefault="00823888" w:rsidP="005053CD">
            <w:pPr>
              <w:jc w:val="both"/>
              <w:rPr>
                <w:b/>
              </w:rPr>
            </w:pPr>
            <w:r>
              <w:rPr>
                <w:b/>
              </w:rPr>
              <w:t>Název studijního programu</w:t>
            </w:r>
          </w:p>
        </w:tc>
        <w:tc>
          <w:tcPr>
            <w:tcW w:w="7341" w:type="dxa"/>
            <w:gridSpan w:val="14"/>
          </w:tcPr>
          <w:p w14:paraId="737FB03C" w14:textId="60125E73" w:rsidR="00823888" w:rsidRDefault="00967A1D" w:rsidP="005053CD">
            <w:pPr>
              <w:jc w:val="both"/>
            </w:pPr>
            <w:r>
              <w:t>Design</w:t>
            </w:r>
          </w:p>
        </w:tc>
      </w:tr>
      <w:tr w:rsidR="00823888" w14:paraId="714F4040" w14:textId="77777777" w:rsidTr="005053CD">
        <w:tc>
          <w:tcPr>
            <w:tcW w:w="2518" w:type="dxa"/>
            <w:shd w:val="clear" w:color="auto" w:fill="F7CAAC"/>
          </w:tcPr>
          <w:p w14:paraId="7696AE48" w14:textId="77777777" w:rsidR="00823888" w:rsidRDefault="00823888" w:rsidP="005053CD">
            <w:pPr>
              <w:jc w:val="both"/>
              <w:rPr>
                <w:b/>
              </w:rPr>
            </w:pPr>
            <w:r>
              <w:rPr>
                <w:b/>
              </w:rPr>
              <w:t>Jméno a příjmení</w:t>
            </w:r>
          </w:p>
        </w:tc>
        <w:tc>
          <w:tcPr>
            <w:tcW w:w="4536" w:type="dxa"/>
            <w:gridSpan w:val="8"/>
          </w:tcPr>
          <w:p w14:paraId="0DA90755" w14:textId="77777777" w:rsidR="00823888" w:rsidRDefault="00823888" w:rsidP="005053CD">
            <w:pPr>
              <w:jc w:val="both"/>
            </w:pPr>
            <w:r>
              <w:t>Ladislava Horňáková</w:t>
            </w:r>
          </w:p>
        </w:tc>
        <w:tc>
          <w:tcPr>
            <w:tcW w:w="709" w:type="dxa"/>
            <w:shd w:val="clear" w:color="auto" w:fill="F7CAAC"/>
          </w:tcPr>
          <w:p w14:paraId="288AEF11" w14:textId="77777777" w:rsidR="00823888" w:rsidRDefault="00823888" w:rsidP="005053CD">
            <w:pPr>
              <w:jc w:val="both"/>
              <w:rPr>
                <w:b/>
              </w:rPr>
            </w:pPr>
            <w:r>
              <w:rPr>
                <w:b/>
              </w:rPr>
              <w:t>Tituly</w:t>
            </w:r>
          </w:p>
        </w:tc>
        <w:tc>
          <w:tcPr>
            <w:tcW w:w="2096" w:type="dxa"/>
            <w:gridSpan w:val="5"/>
          </w:tcPr>
          <w:p w14:paraId="750238F0" w14:textId="77777777" w:rsidR="00823888" w:rsidRDefault="00823888" w:rsidP="005053CD">
            <w:pPr>
              <w:jc w:val="both"/>
            </w:pPr>
            <w:r>
              <w:t>Mgr.</w:t>
            </w:r>
          </w:p>
        </w:tc>
      </w:tr>
      <w:tr w:rsidR="00823888" w14:paraId="6FE58A8F" w14:textId="77777777" w:rsidTr="005053CD">
        <w:tc>
          <w:tcPr>
            <w:tcW w:w="2518" w:type="dxa"/>
            <w:shd w:val="clear" w:color="auto" w:fill="F7CAAC"/>
          </w:tcPr>
          <w:p w14:paraId="0860DB34" w14:textId="77777777" w:rsidR="00823888" w:rsidRDefault="00823888" w:rsidP="005053CD">
            <w:pPr>
              <w:jc w:val="both"/>
              <w:rPr>
                <w:b/>
              </w:rPr>
            </w:pPr>
            <w:r>
              <w:rPr>
                <w:b/>
              </w:rPr>
              <w:t>Rok narození</w:t>
            </w:r>
          </w:p>
        </w:tc>
        <w:tc>
          <w:tcPr>
            <w:tcW w:w="829" w:type="dxa"/>
            <w:gridSpan w:val="2"/>
          </w:tcPr>
          <w:p w14:paraId="06C6086D" w14:textId="77777777" w:rsidR="00823888" w:rsidRDefault="00823888" w:rsidP="005053CD">
            <w:pPr>
              <w:jc w:val="both"/>
            </w:pPr>
            <w:r>
              <w:t>1963</w:t>
            </w:r>
          </w:p>
        </w:tc>
        <w:tc>
          <w:tcPr>
            <w:tcW w:w="1721" w:type="dxa"/>
            <w:shd w:val="clear" w:color="auto" w:fill="F7CAAC"/>
          </w:tcPr>
          <w:p w14:paraId="763DE95A" w14:textId="77777777" w:rsidR="00823888" w:rsidRDefault="00823888" w:rsidP="005053CD">
            <w:pPr>
              <w:jc w:val="both"/>
              <w:rPr>
                <w:b/>
              </w:rPr>
            </w:pPr>
            <w:r>
              <w:rPr>
                <w:b/>
              </w:rPr>
              <w:t>typ vztahu k VŠ</w:t>
            </w:r>
          </w:p>
        </w:tc>
        <w:tc>
          <w:tcPr>
            <w:tcW w:w="992" w:type="dxa"/>
            <w:gridSpan w:val="4"/>
          </w:tcPr>
          <w:p w14:paraId="3E34787D" w14:textId="77777777" w:rsidR="00EF058D" w:rsidRDefault="00EF058D" w:rsidP="00EF058D">
            <w:pPr>
              <w:jc w:val="both"/>
            </w:pPr>
            <w:r>
              <w:t>DPP</w:t>
            </w:r>
          </w:p>
          <w:p w14:paraId="402E24E5" w14:textId="7925E7A4" w:rsidR="00823888" w:rsidRDefault="00823888" w:rsidP="005053CD">
            <w:pPr>
              <w:jc w:val="both"/>
            </w:pPr>
          </w:p>
        </w:tc>
        <w:tc>
          <w:tcPr>
            <w:tcW w:w="994" w:type="dxa"/>
            <w:shd w:val="clear" w:color="auto" w:fill="F7CAAC"/>
          </w:tcPr>
          <w:p w14:paraId="454A4121" w14:textId="77777777" w:rsidR="00823888" w:rsidRDefault="00823888" w:rsidP="005053CD">
            <w:pPr>
              <w:jc w:val="both"/>
              <w:rPr>
                <w:b/>
              </w:rPr>
            </w:pPr>
            <w:r>
              <w:rPr>
                <w:b/>
              </w:rPr>
              <w:t>rozsah</w:t>
            </w:r>
          </w:p>
        </w:tc>
        <w:tc>
          <w:tcPr>
            <w:tcW w:w="709" w:type="dxa"/>
          </w:tcPr>
          <w:p w14:paraId="4CB163F5" w14:textId="0C8CF8CC" w:rsidR="00823888" w:rsidRDefault="007D29D2" w:rsidP="005053CD">
            <w:pPr>
              <w:jc w:val="both"/>
            </w:pPr>
            <w:r>
              <w:t>2h/t</w:t>
            </w:r>
            <w:r w:rsidDel="007D29D2">
              <w:t xml:space="preserve"> </w:t>
            </w:r>
          </w:p>
        </w:tc>
        <w:tc>
          <w:tcPr>
            <w:tcW w:w="709" w:type="dxa"/>
            <w:gridSpan w:val="3"/>
            <w:shd w:val="clear" w:color="auto" w:fill="F7CAAC"/>
          </w:tcPr>
          <w:p w14:paraId="4C548718" w14:textId="77777777" w:rsidR="00823888" w:rsidRDefault="00823888" w:rsidP="005053CD">
            <w:pPr>
              <w:jc w:val="both"/>
              <w:rPr>
                <w:b/>
              </w:rPr>
            </w:pPr>
            <w:r>
              <w:rPr>
                <w:b/>
              </w:rPr>
              <w:t>do kdy</w:t>
            </w:r>
          </w:p>
        </w:tc>
        <w:tc>
          <w:tcPr>
            <w:tcW w:w="1387" w:type="dxa"/>
            <w:gridSpan w:val="2"/>
          </w:tcPr>
          <w:p w14:paraId="61CF7C6F" w14:textId="5151BCCF" w:rsidR="00823888" w:rsidRDefault="00823888" w:rsidP="005053CD">
            <w:pPr>
              <w:jc w:val="both"/>
            </w:pPr>
          </w:p>
        </w:tc>
      </w:tr>
      <w:tr w:rsidR="00823888" w14:paraId="0CD1DC19" w14:textId="77777777" w:rsidTr="005053CD">
        <w:tc>
          <w:tcPr>
            <w:tcW w:w="5068" w:type="dxa"/>
            <w:gridSpan w:val="4"/>
            <w:shd w:val="clear" w:color="auto" w:fill="F7CAAC"/>
          </w:tcPr>
          <w:p w14:paraId="540180CA" w14:textId="77777777" w:rsidR="00823888" w:rsidRDefault="00823888" w:rsidP="005053CD">
            <w:pPr>
              <w:jc w:val="both"/>
              <w:rPr>
                <w:b/>
              </w:rPr>
            </w:pPr>
            <w:r>
              <w:rPr>
                <w:b/>
              </w:rPr>
              <w:t>Typ vztahu na součásti VŠ, která uskutečňuje st. program</w:t>
            </w:r>
          </w:p>
        </w:tc>
        <w:tc>
          <w:tcPr>
            <w:tcW w:w="992" w:type="dxa"/>
            <w:gridSpan w:val="4"/>
          </w:tcPr>
          <w:p w14:paraId="58B6B480" w14:textId="77777777" w:rsidR="00823888" w:rsidRDefault="00823888" w:rsidP="005053CD">
            <w:pPr>
              <w:jc w:val="both"/>
            </w:pPr>
            <w:r>
              <w:t>DPP</w:t>
            </w:r>
          </w:p>
        </w:tc>
        <w:tc>
          <w:tcPr>
            <w:tcW w:w="994" w:type="dxa"/>
            <w:shd w:val="clear" w:color="auto" w:fill="F7CAAC"/>
          </w:tcPr>
          <w:p w14:paraId="74377AA6" w14:textId="77777777" w:rsidR="00823888" w:rsidRDefault="00823888" w:rsidP="005053CD">
            <w:pPr>
              <w:jc w:val="both"/>
              <w:rPr>
                <w:b/>
              </w:rPr>
            </w:pPr>
            <w:r>
              <w:rPr>
                <w:b/>
              </w:rPr>
              <w:t>rozsah</w:t>
            </w:r>
          </w:p>
        </w:tc>
        <w:tc>
          <w:tcPr>
            <w:tcW w:w="709" w:type="dxa"/>
          </w:tcPr>
          <w:p w14:paraId="0F691E94" w14:textId="17315486" w:rsidR="00823888" w:rsidRDefault="007D29D2" w:rsidP="005053CD">
            <w:pPr>
              <w:jc w:val="both"/>
            </w:pPr>
            <w:r>
              <w:t>2h/t</w:t>
            </w:r>
            <w:r w:rsidDel="007D29D2">
              <w:t xml:space="preserve"> </w:t>
            </w:r>
          </w:p>
        </w:tc>
        <w:tc>
          <w:tcPr>
            <w:tcW w:w="709" w:type="dxa"/>
            <w:gridSpan w:val="3"/>
            <w:shd w:val="clear" w:color="auto" w:fill="F7CAAC"/>
          </w:tcPr>
          <w:p w14:paraId="4EC6D960" w14:textId="77777777" w:rsidR="00823888" w:rsidRDefault="00823888" w:rsidP="005053CD">
            <w:pPr>
              <w:jc w:val="both"/>
              <w:rPr>
                <w:b/>
              </w:rPr>
            </w:pPr>
            <w:r>
              <w:rPr>
                <w:b/>
              </w:rPr>
              <w:t>do kdy</w:t>
            </w:r>
          </w:p>
        </w:tc>
        <w:tc>
          <w:tcPr>
            <w:tcW w:w="1387" w:type="dxa"/>
            <w:gridSpan w:val="2"/>
          </w:tcPr>
          <w:p w14:paraId="3D8E07E6" w14:textId="47C521AC" w:rsidR="00823888" w:rsidRDefault="00823888" w:rsidP="005053CD">
            <w:pPr>
              <w:jc w:val="both"/>
            </w:pPr>
          </w:p>
        </w:tc>
      </w:tr>
      <w:tr w:rsidR="00823888" w14:paraId="23F282AE" w14:textId="77777777" w:rsidTr="005053CD">
        <w:tc>
          <w:tcPr>
            <w:tcW w:w="6060" w:type="dxa"/>
            <w:gridSpan w:val="8"/>
            <w:shd w:val="clear" w:color="auto" w:fill="F7CAAC"/>
          </w:tcPr>
          <w:p w14:paraId="69F560E1" w14:textId="77777777" w:rsidR="00823888" w:rsidRDefault="00823888" w:rsidP="005053CD">
            <w:pPr>
              <w:jc w:val="both"/>
            </w:pPr>
            <w:r>
              <w:rPr>
                <w:b/>
              </w:rPr>
              <w:t>Další současná působení jako akademický pracovník na jiných VŠ</w:t>
            </w:r>
          </w:p>
        </w:tc>
        <w:tc>
          <w:tcPr>
            <w:tcW w:w="1703" w:type="dxa"/>
            <w:gridSpan w:val="2"/>
            <w:shd w:val="clear" w:color="auto" w:fill="F7CAAC"/>
          </w:tcPr>
          <w:p w14:paraId="0592819E" w14:textId="77777777" w:rsidR="00823888" w:rsidRDefault="00823888" w:rsidP="005053CD">
            <w:pPr>
              <w:jc w:val="both"/>
              <w:rPr>
                <w:b/>
              </w:rPr>
            </w:pPr>
            <w:r>
              <w:rPr>
                <w:b/>
              </w:rPr>
              <w:t>typ prac. vztahu</w:t>
            </w:r>
          </w:p>
        </w:tc>
        <w:tc>
          <w:tcPr>
            <w:tcW w:w="2096" w:type="dxa"/>
            <w:gridSpan w:val="5"/>
            <w:shd w:val="clear" w:color="auto" w:fill="F7CAAC"/>
          </w:tcPr>
          <w:p w14:paraId="608330C3" w14:textId="77777777" w:rsidR="00823888" w:rsidRDefault="00823888" w:rsidP="005053CD">
            <w:pPr>
              <w:jc w:val="both"/>
              <w:rPr>
                <w:b/>
              </w:rPr>
            </w:pPr>
            <w:r>
              <w:rPr>
                <w:b/>
              </w:rPr>
              <w:t>rozsah</w:t>
            </w:r>
          </w:p>
        </w:tc>
      </w:tr>
      <w:tr w:rsidR="00823888" w14:paraId="08A500C2" w14:textId="77777777" w:rsidTr="005053CD">
        <w:tc>
          <w:tcPr>
            <w:tcW w:w="6060" w:type="dxa"/>
            <w:gridSpan w:val="8"/>
          </w:tcPr>
          <w:p w14:paraId="298C1EE2" w14:textId="77777777" w:rsidR="00823888" w:rsidRDefault="00823888" w:rsidP="005053CD">
            <w:pPr>
              <w:jc w:val="both"/>
            </w:pPr>
          </w:p>
        </w:tc>
        <w:tc>
          <w:tcPr>
            <w:tcW w:w="1703" w:type="dxa"/>
            <w:gridSpan w:val="2"/>
          </w:tcPr>
          <w:p w14:paraId="7F899D7D" w14:textId="77777777" w:rsidR="00823888" w:rsidRDefault="00823888" w:rsidP="005053CD">
            <w:pPr>
              <w:jc w:val="both"/>
            </w:pPr>
          </w:p>
        </w:tc>
        <w:tc>
          <w:tcPr>
            <w:tcW w:w="2096" w:type="dxa"/>
            <w:gridSpan w:val="5"/>
          </w:tcPr>
          <w:p w14:paraId="5D6BB8FF" w14:textId="77777777" w:rsidR="00823888" w:rsidRDefault="00823888" w:rsidP="005053CD">
            <w:pPr>
              <w:jc w:val="both"/>
            </w:pPr>
          </w:p>
        </w:tc>
      </w:tr>
      <w:tr w:rsidR="00823888" w14:paraId="284FC3DB" w14:textId="77777777" w:rsidTr="005053CD">
        <w:tc>
          <w:tcPr>
            <w:tcW w:w="6060" w:type="dxa"/>
            <w:gridSpan w:val="8"/>
          </w:tcPr>
          <w:p w14:paraId="3D1AB817" w14:textId="77777777" w:rsidR="00823888" w:rsidRDefault="00823888" w:rsidP="005053CD">
            <w:pPr>
              <w:jc w:val="both"/>
            </w:pPr>
          </w:p>
        </w:tc>
        <w:tc>
          <w:tcPr>
            <w:tcW w:w="1703" w:type="dxa"/>
            <w:gridSpan w:val="2"/>
          </w:tcPr>
          <w:p w14:paraId="45152B3D" w14:textId="77777777" w:rsidR="00823888" w:rsidRDefault="00823888" w:rsidP="005053CD">
            <w:pPr>
              <w:jc w:val="both"/>
            </w:pPr>
          </w:p>
        </w:tc>
        <w:tc>
          <w:tcPr>
            <w:tcW w:w="2096" w:type="dxa"/>
            <w:gridSpan w:val="5"/>
          </w:tcPr>
          <w:p w14:paraId="582897AE" w14:textId="77777777" w:rsidR="00823888" w:rsidRDefault="00823888" w:rsidP="005053CD">
            <w:pPr>
              <w:jc w:val="both"/>
            </w:pPr>
          </w:p>
        </w:tc>
      </w:tr>
      <w:tr w:rsidR="00823888" w14:paraId="46760E34" w14:textId="77777777" w:rsidTr="005053CD">
        <w:tc>
          <w:tcPr>
            <w:tcW w:w="9859" w:type="dxa"/>
            <w:gridSpan w:val="15"/>
            <w:shd w:val="clear" w:color="auto" w:fill="F7CAAC"/>
          </w:tcPr>
          <w:p w14:paraId="171973A4" w14:textId="77777777" w:rsidR="00823888" w:rsidRDefault="00823888" w:rsidP="005053CD">
            <w:pPr>
              <w:jc w:val="both"/>
            </w:pPr>
            <w:r>
              <w:rPr>
                <w:b/>
              </w:rPr>
              <w:t>Předměty příslušného studijního programu a způsob zapojení do jejich výuky, příp. další zapojení do uskutečňování studijního programu</w:t>
            </w:r>
          </w:p>
        </w:tc>
      </w:tr>
      <w:tr w:rsidR="00823888" w:rsidRPr="002827C6" w14:paraId="6FE4BFA5" w14:textId="77777777" w:rsidTr="00E153D9">
        <w:trPr>
          <w:trHeight w:val="232"/>
        </w:trPr>
        <w:tc>
          <w:tcPr>
            <w:tcW w:w="9859" w:type="dxa"/>
            <w:gridSpan w:val="15"/>
            <w:tcBorders>
              <w:top w:val="nil"/>
            </w:tcBorders>
          </w:tcPr>
          <w:p w14:paraId="3A0BC080" w14:textId="77777777" w:rsidR="00823888" w:rsidRPr="002827C6" w:rsidRDefault="00823888" w:rsidP="005053CD">
            <w:pPr>
              <w:jc w:val="both"/>
            </w:pPr>
            <w:r>
              <w:t>Metodika výstav (cvičící, garant předmětu)</w:t>
            </w:r>
          </w:p>
        </w:tc>
      </w:tr>
      <w:tr w:rsidR="00823888" w:rsidRPr="002827C6" w14:paraId="4C5F1904" w14:textId="77777777" w:rsidTr="005053CD">
        <w:trPr>
          <w:trHeight w:val="340"/>
        </w:trPr>
        <w:tc>
          <w:tcPr>
            <w:tcW w:w="9859" w:type="dxa"/>
            <w:gridSpan w:val="15"/>
            <w:tcBorders>
              <w:top w:val="nil"/>
            </w:tcBorders>
            <w:shd w:val="clear" w:color="auto" w:fill="FBD4B4"/>
          </w:tcPr>
          <w:p w14:paraId="35991248" w14:textId="77777777" w:rsidR="00823888" w:rsidRPr="002827C6" w:rsidRDefault="00823888" w:rsidP="005053CD">
            <w:pPr>
              <w:jc w:val="both"/>
              <w:rPr>
                <w:b/>
              </w:rPr>
            </w:pPr>
            <w:r w:rsidRPr="002827C6">
              <w:rPr>
                <w:b/>
              </w:rPr>
              <w:t>Zapojení do výuky v dalších studijních programech na téže vysoké škole (pouze u garantů ZT a PZ předmětů)</w:t>
            </w:r>
          </w:p>
        </w:tc>
      </w:tr>
      <w:tr w:rsidR="00823888" w:rsidRPr="002827C6" w14:paraId="7492DB1A" w14:textId="77777777" w:rsidTr="005053CD">
        <w:trPr>
          <w:trHeight w:val="340"/>
        </w:trPr>
        <w:tc>
          <w:tcPr>
            <w:tcW w:w="2802" w:type="dxa"/>
            <w:gridSpan w:val="2"/>
            <w:tcBorders>
              <w:top w:val="nil"/>
            </w:tcBorders>
          </w:tcPr>
          <w:p w14:paraId="774F8584" w14:textId="77777777" w:rsidR="00823888" w:rsidRPr="002827C6" w:rsidRDefault="00823888" w:rsidP="005053CD">
            <w:pPr>
              <w:jc w:val="both"/>
              <w:rPr>
                <w:b/>
              </w:rPr>
            </w:pPr>
            <w:r w:rsidRPr="002827C6">
              <w:rPr>
                <w:b/>
              </w:rPr>
              <w:t>Název studijního předmětu</w:t>
            </w:r>
          </w:p>
        </w:tc>
        <w:tc>
          <w:tcPr>
            <w:tcW w:w="2409" w:type="dxa"/>
            <w:gridSpan w:val="3"/>
            <w:tcBorders>
              <w:top w:val="nil"/>
            </w:tcBorders>
          </w:tcPr>
          <w:p w14:paraId="40C21BB4" w14:textId="77777777" w:rsidR="00823888" w:rsidRPr="002827C6" w:rsidRDefault="00823888" w:rsidP="005053CD">
            <w:pPr>
              <w:rPr>
                <w:b/>
              </w:rPr>
            </w:pPr>
            <w:r w:rsidRPr="002827C6">
              <w:rPr>
                <w:b/>
              </w:rPr>
              <w:t>Název studijního programu</w:t>
            </w:r>
          </w:p>
        </w:tc>
        <w:tc>
          <w:tcPr>
            <w:tcW w:w="567" w:type="dxa"/>
            <w:gridSpan w:val="2"/>
            <w:tcBorders>
              <w:top w:val="nil"/>
            </w:tcBorders>
          </w:tcPr>
          <w:p w14:paraId="71ADA0E1" w14:textId="77777777" w:rsidR="00823888" w:rsidRPr="002827C6" w:rsidRDefault="00823888" w:rsidP="005053CD">
            <w:pPr>
              <w:jc w:val="both"/>
              <w:rPr>
                <w:b/>
              </w:rPr>
            </w:pPr>
            <w:r w:rsidRPr="002827C6">
              <w:rPr>
                <w:b/>
              </w:rPr>
              <w:t>Sem.</w:t>
            </w:r>
          </w:p>
        </w:tc>
        <w:tc>
          <w:tcPr>
            <w:tcW w:w="2109" w:type="dxa"/>
            <w:gridSpan w:val="5"/>
            <w:tcBorders>
              <w:top w:val="nil"/>
            </w:tcBorders>
          </w:tcPr>
          <w:p w14:paraId="2D01C56F" w14:textId="77777777" w:rsidR="00823888" w:rsidRPr="002827C6" w:rsidRDefault="00823888" w:rsidP="005053CD">
            <w:pPr>
              <w:rPr>
                <w:b/>
              </w:rPr>
            </w:pPr>
            <w:r w:rsidRPr="002827C6">
              <w:rPr>
                <w:b/>
              </w:rPr>
              <w:t>Role ve výuce daného předmětu</w:t>
            </w:r>
          </w:p>
        </w:tc>
        <w:tc>
          <w:tcPr>
            <w:tcW w:w="1972" w:type="dxa"/>
            <w:gridSpan w:val="3"/>
            <w:tcBorders>
              <w:top w:val="nil"/>
            </w:tcBorders>
          </w:tcPr>
          <w:p w14:paraId="38000A2B" w14:textId="77777777" w:rsidR="00823888" w:rsidRPr="002827C6" w:rsidRDefault="00823888" w:rsidP="005053CD">
            <w:pPr>
              <w:rPr>
                <w:b/>
              </w:rPr>
            </w:pPr>
            <w:r>
              <w:rPr>
                <w:b/>
              </w:rPr>
              <w:t>(</w:t>
            </w:r>
            <w:r w:rsidRPr="00F20AEF">
              <w:rPr>
                <w:b/>
                <w:i/>
                <w:iCs/>
              </w:rPr>
              <w:t>nepovinný údaj</w:t>
            </w:r>
            <w:r w:rsidRPr="00F20AEF">
              <w:rPr>
                <w:b/>
              </w:rPr>
              <w:t>)</w:t>
            </w:r>
            <w:r>
              <w:rPr>
                <w:b/>
              </w:rPr>
              <w:t xml:space="preserve"> </w:t>
            </w:r>
            <w:r w:rsidRPr="002827C6">
              <w:rPr>
                <w:b/>
              </w:rPr>
              <w:t>Počet hodin za semestr</w:t>
            </w:r>
          </w:p>
        </w:tc>
      </w:tr>
      <w:tr w:rsidR="00823888" w:rsidRPr="0016131F" w14:paraId="1131EA3F" w14:textId="77777777" w:rsidTr="005053CD">
        <w:trPr>
          <w:trHeight w:val="285"/>
        </w:trPr>
        <w:tc>
          <w:tcPr>
            <w:tcW w:w="2802" w:type="dxa"/>
            <w:gridSpan w:val="2"/>
            <w:tcBorders>
              <w:top w:val="nil"/>
            </w:tcBorders>
          </w:tcPr>
          <w:p w14:paraId="40EC5939" w14:textId="77777777" w:rsidR="00823888" w:rsidRPr="0016131F" w:rsidRDefault="00823888" w:rsidP="005053CD">
            <w:pPr>
              <w:jc w:val="both"/>
            </w:pPr>
          </w:p>
        </w:tc>
        <w:tc>
          <w:tcPr>
            <w:tcW w:w="2409" w:type="dxa"/>
            <w:gridSpan w:val="3"/>
            <w:tcBorders>
              <w:top w:val="nil"/>
            </w:tcBorders>
          </w:tcPr>
          <w:p w14:paraId="4627C562" w14:textId="77777777" w:rsidR="00823888" w:rsidRPr="0016131F" w:rsidRDefault="00823888" w:rsidP="005053CD">
            <w:pPr>
              <w:jc w:val="both"/>
            </w:pPr>
          </w:p>
        </w:tc>
        <w:tc>
          <w:tcPr>
            <w:tcW w:w="567" w:type="dxa"/>
            <w:gridSpan w:val="2"/>
            <w:tcBorders>
              <w:top w:val="nil"/>
            </w:tcBorders>
          </w:tcPr>
          <w:p w14:paraId="7ECC2D18" w14:textId="77777777" w:rsidR="00823888" w:rsidRPr="0016131F" w:rsidRDefault="00823888" w:rsidP="005053CD">
            <w:pPr>
              <w:jc w:val="both"/>
            </w:pPr>
          </w:p>
        </w:tc>
        <w:tc>
          <w:tcPr>
            <w:tcW w:w="2109" w:type="dxa"/>
            <w:gridSpan w:val="5"/>
            <w:tcBorders>
              <w:top w:val="nil"/>
            </w:tcBorders>
          </w:tcPr>
          <w:p w14:paraId="79EAF284" w14:textId="77777777" w:rsidR="00823888" w:rsidRPr="0016131F" w:rsidRDefault="00823888" w:rsidP="005053CD">
            <w:pPr>
              <w:jc w:val="both"/>
            </w:pPr>
          </w:p>
        </w:tc>
        <w:tc>
          <w:tcPr>
            <w:tcW w:w="1972" w:type="dxa"/>
            <w:gridSpan w:val="3"/>
            <w:tcBorders>
              <w:top w:val="nil"/>
            </w:tcBorders>
          </w:tcPr>
          <w:p w14:paraId="4566BB72" w14:textId="77777777" w:rsidR="00823888" w:rsidRPr="0016131F" w:rsidRDefault="00823888" w:rsidP="005053CD">
            <w:pPr>
              <w:jc w:val="both"/>
            </w:pPr>
          </w:p>
        </w:tc>
      </w:tr>
      <w:tr w:rsidR="00823888" w:rsidRPr="0016131F" w14:paraId="0F06852E" w14:textId="77777777" w:rsidTr="005053CD">
        <w:trPr>
          <w:trHeight w:val="284"/>
        </w:trPr>
        <w:tc>
          <w:tcPr>
            <w:tcW w:w="2802" w:type="dxa"/>
            <w:gridSpan w:val="2"/>
            <w:tcBorders>
              <w:top w:val="nil"/>
            </w:tcBorders>
          </w:tcPr>
          <w:p w14:paraId="42F42098" w14:textId="77777777" w:rsidR="00823888" w:rsidRPr="0016131F" w:rsidRDefault="00823888" w:rsidP="005053CD">
            <w:pPr>
              <w:jc w:val="both"/>
            </w:pPr>
          </w:p>
        </w:tc>
        <w:tc>
          <w:tcPr>
            <w:tcW w:w="2409" w:type="dxa"/>
            <w:gridSpan w:val="3"/>
            <w:tcBorders>
              <w:top w:val="nil"/>
            </w:tcBorders>
          </w:tcPr>
          <w:p w14:paraId="2A93396B" w14:textId="77777777" w:rsidR="00823888" w:rsidRPr="0016131F" w:rsidRDefault="00823888" w:rsidP="005053CD">
            <w:pPr>
              <w:jc w:val="both"/>
            </w:pPr>
          </w:p>
        </w:tc>
        <w:tc>
          <w:tcPr>
            <w:tcW w:w="567" w:type="dxa"/>
            <w:gridSpan w:val="2"/>
            <w:tcBorders>
              <w:top w:val="nil"/>
            </w:tcBorders>
          </w:tcPr>
          <w:p w14:paraId="6D0E7B4F" w14:textId="77777777" w:rsidR="00823888" w:rsidRPr="0016131F" w:rsidRDefault="00823888" w:rsidP="005053CD">
            <w:pPr>
              <w:jc w:val="both"/>
            </w:pPr>
          </w:p>
        </w:tc>
        <w:tc>
          <w:tcPr>
            <w:tcW w:w="2109" w:type="dxa"/>
            <w:gridSpan w:val="5"/>
            <w:tcBorders>
              <w:top w:val="nil"/>
            </w:tcBorders>
          </w:tcPr>
          <w:p w14:paraId="5F9D83CD" w14:textId="77777777" w:rsidR="00823888" w:rsidRPr="0016131F" w:rsidRDefault="00823888" w:rsidP="005053CD">
            <w:pPr>
              <w:jc w:val="both"/>
            </w:pPr>
          </w:p>
        </w:tc>
        <w:tc>
          <w:tcPr>
            <w:tcW w:w="1972" w:type="dxa"/>
            <w:gridSpan w:val="3"/>
            <w:tcBorders>
              <w:top w:val="nil"/>
            </w:tcBorders>
          </w:tcPr>
          <w:p w14:paraId="38D64449" w14:textId="77777777" w:rsidR="00823888" w:rsidRPr="0016131F" w:rsidRDefault="00823888" w:rsidP="005053CD">
            <w:pPr>
              <w:jc w:val="both"/>
            </w:pPr>
          </w:p>
        </w:tc>
      </w:tr>
      <w:tr w:rsidR="00823888" w14:paraId="32E35329" w14:textId="77777777" w:rsidTr="005053CD">
        <w:tc>
          <w:tcPr>
            <w:tcW w:w="9859" w:type="dxa"/>
            <w:gridSpan w:val="15"/>
            <w:shd w:val="clear" w:color="auto" w:fill="F7CAAC"/>
          </w:tcPr>
          <w:p w14:paraId="082FF554" w14:textId="77777777" w:rsidR="00823888" w:rsidRDefault="00823888" w:rsidP="005053CD">
            <w:pPr>
              <w:jc w:val="both"/>
            </w:pPr>
            <w:r>
              <w:rPr>
                <w:b/>
              </w:rPr>
              <w:t xml:space="preserve">Údaje o vzdělání na VŠ </w:t>
            </w:r>
          </w:p>
        </w:tc>
      </w:tr>
      <w:tr w:rsidR="00823888" w:rsidRPr="00C82D76" w14:paraId="76250A62" w14:textId="77777777" w:rsidTr="00E153D9">
        <w:trPr>
          <w:trHeight w:val="234"/>
        </w:trPr>
        <w:tc>
          <w:tcPr>
            <w:tcW w:w="9859" w:type="dxa"/>
            <w:gridSpan w:val="15"/>
          </w:tcPr>
          <w:p w14:paraId="55FA15D9" w14:textId="77777777" w:rsidR="00823888" w:rsidRPr="00C82D76" w:rsidRDefault="00823888" w:rsidP="005053CD">
            <w:pPr>
              <w:jc w:val="both"/>
              <w:rPr>
                <w:bCs/>
              </w:rPr>
            </w:pPr>
            <w:r w:rsidRPr="00C82D76">
              <w:rPr>
                <w:bCs/>
              </w:rPr>
              <w:t xml:space="preserve">1986: </w:t>
            </w:r>
            <w:r>
              <w:rPr>
                <w:bCs/>
              </w:rPr>
              <w:t>Masarykova univerzita, Brno, Filozofická fakulta, Dějiny umění, Mgr.</w:t>
            </w:r>
          </w:p>
        </w:tc>
      </w:tr>
      <w:tr w:rsidR="00823888" w14:paraId="204C6D5D" w14:textId="77777777" w:rsidTr="005053CD">
        <w:tc>
          <w:tcPr>
            <w:tcW w:w="9859" w:type="dxa"/>
            <w:gridSpan w:val="15"/>
            <w:shd w:val="clear" w:color="auto" w:fill="F7CAAC"/>
          </w:tcPr>
          <w:p w14:paraId="060C48AB" w14:textId="77777777" w:rsidR="00823888" w:rsidRDefault="00823888" w:rsidP="005053CD">
            <w:pPr>
              <w:jc w:val="both"/>
              <w:rPr>
                <w:b/>
              </w:rPr>
            </w:pPr>
            <w:r>
              <w:rPr>
                <w:b/>
              </w:rPr>
              <w:t>Údaje o odborném působení od absolvování VŠ</w:t>
            </w:r>
          </w:p>
        </w:tc>
      </w:tr>
      <w:tr w:rsidR="00823888" w:rsidRPr="009B6AE3" w14:paraId="50B2A710" w14:textId="77777777" w:rsidTr="00E153D9">
        <w:trPr>
          <w:trHeight w:val="738"/>
        </w:trPr>
        <w:tc>
          <w:tcPr>
            <w:tcW w:w="9859" w:type="dxa"/>
            <w:gridSpan w:val="15"/>
          </w:tcPr>
          <w:p w14:paraId="4B456CB1" w14:textId="76D156FE" w:rsidR="00235592" w:rsidRDefault="00823888" w:rsidP="005053CD">
            <w:pPr>
              <w:jc w:val="both"/>
            </w:pPr>
            <w:r w:rsidRPr="002C781F">
              <w:t>2019</w:t>
            </w:r>
            <w:r>
              <w:t xml:space="preserve">-dosud: </w:t>
            </w:r>
            <w:r w:rsidRPr="002C781F">
              <w:t>UTB</w:t>
            </w:r>
            <w:r>
              <w:t xml:space="preserve"> ve Zlíně</w:t>
            </w:r>
            <w:r w:rsidRPr="002C781F">
              <w:t xml:space="preserve">, Fakulta multimediálních komunikací, </w:t>
            </w:r>
            <w:r w:rsidRPr="002C781F">
              <w:rPr>
                <w:color w:val="000000"/>
              </w:rPr>
              <w:t>Arts Management,</w:t>
            </w:r>
            <w:r>
              <w:t xml:space="preserve"> pedagogický pracovník </w:t>
            </w:r>
          </w:p>
          <w:p w14:paraId="0505F5C8" w14:textId="77777777" w:rsidR="00823888" w:rsidRPr="009B6AE3" w:rsidRDefault="00823888" w:rsidP="005053CD">
            <w:pPr>
              <w:jc w:val="both"/>
              <w:rPr>
                <w:color w:val="FF0000"/>
              </w:rPr>
            </w:pPr>
            <w:r>
              <w:t xml:space="preserve">1991-dosud: Krajská galerie výtvarného umění ve Zlíně, vedoucí odborného oddělení, kurátorka sbírkových fondů a výstav 1986: Krajská galerie výtvarného umění ve Zlíně, odborná pracovnice, kurátorka sbírkových fondů a výstav </w:t>
            </w:r>
          </w:p>
        </w:tc>
      </w:tr>
      <w:tr w:rsidR="00823888" w14:paraId="0E07156E" w14:textId="77777777" w:rsidTr="005053CD">
        <w:trPr>
          <w:trHeight w:val="250"/>
        </w:trPr>
        <w:tc>
          <w:tcPr>
            <w:tcW w:w="9859" w:type="dxa"/>
            <w:gridSpan w:val="15"/>
            <w:shd w:val="clear" w:color="auto" w:fill="F7CAAC"/>
          </w:tcPr>
          <w:p w14:paraId="70BFED7F" w14:textId="77777777" w:rsidR="00823888" w:rsidRDefault="00823888" w:rsidP="005053CD">
            <w:pPr>
              <w:jc w:val="both"/>
            </w:pPr>
            <w:r>
              <w:rPr>
                <w:b/>
              </w:rPr>
              <w:t>Zkušenosti s vedením kvalifikačních a rigorózních prací</w:t>
            </w:r>
          </w:p>
        </w:tc>
      </w:tr>
      <w:tr w:rsidR="00823888" w14:paraId="530AC40E" w14:textId="77777777" w:rsidTr="00E153D9">
        <w:trPr>
          <w:trHeight w:val="595"/>
        </w:trPr>
        <w:tc>
          <w:tcPr>
            <w:tcW w:w="9859" w:type="dxa"/>
            <w:gridSpan w:val="15"/>
          </w:tcPr>
          <w:p w14:paraId="40CDCCD7" w14:textId="77777777" w:rsidR="00823888" w:rsidRDefault="00823888" w:rsidP="005053CD">
            <w:pPr>
              <w:jc w:val="both"/>
            </w:pPr>
            <w:r>
              <w:t>Bakalářské práce: 8</w:t>
            </w:r>
          </w:p>
          <w:p w14:paraId="32383091" w14:textId="77777777" w:rsidR="00823888" w:rsidRDefault="00823888" w:rsidP="005053CD">
            <w:pPr>
              <w:jc w:val="both"/>
            </w:pPr>
            <w:r>
              <w:t>Diplomové práce: 6</w:t>
            </w:r>
          </w:p>
          <w:p w14:paraId="30AC0A10" w14:textId="77777777" w:rsidR="00823888" w:rsidRDefault="00823888" w:rsidP="005053CD">
            <w:pPr>
              <w:jc w:val="both"/>
            </w:pPr>
            <w:r>
              <w:t>Disertační práce: 2</w:t>
            </w:r>
          </w:p>
        </w:tc>
      </w:tr>
      <w:tr w:rsidR="00823888" w14:paraId="4CDE4491" w14:textId="77777777" w:rsidTr="005053CD">
        <w:trPr>
          <w:cantSplit/>
        </w:trPr>
        <w:tc>
          <w:tcPr>
            <w:tcW w:w="3347" w:type="dxa"/>
            <w:gridSpan w:val="3"/>
            <w:tcBorders>
              <w:top w:val="single" w:sz="12" w:space="0" w:color="auto"/>
            </w:tcBorders>
            <w:shd w:val="clear" w:color="auto" w:fill="F7CAAC"/>
          </w:tcPr>
          <w:p w14:paraId="5F10286C" w14:textId="77777777" w:rsidR="00823888" w:rsidRDefault="00823888" w:rsidP="005053CD">
            <w:pPr>
              <w:jc w:val="both"/>
            </w:pPr>
            <w:r>
              <w:rPr>
                <w:b/>
              </w:rPr>
              <w:t xml:space="preserve">Obor habilitačního řízení </w:t>
            </w:r>
          </w:p>
        </w:tc>
        <w:tc>
          <w:tcPr>
            <w:tcW w:w="2245" w:type="dxa"/>
            <w:gridSpan w:val="3"/>
            <w:tcBorders>
              <w:top w:val="single" w:sz="12" w:space="0" w:color="auto"/>
            </w:tcBorders>
            <w:shd w:val="clear" w:color="auto" w:fill="F7CAAC"/>
          </w:tcPr>
          <w:p w14:paraId="09EBA130" w14:textId="77777777" w:rsidR="00823888" w:rsidRDefault="00823888" w:rsidP="005053CD">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2F935BC5" w14:textId="77777777" w:rsidR="00823888" w:rsidRDefault="00823888" w:rsidP="005053CD">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43346A49" w14:textId="77777777" w:rsidR="00823888" w:rsidRDefault="00823888" w:rsidP="005053CD">
            <w:pPr>
              <w:jc w:val="both"/>
              <w:rPr>
                <w:b/>
              </w:rPr>
            </w:pPr>
            <w:r>
              <w:rPr>
                <w:b/>
              </w:rPr>
              <w:t>Ohlasy publikací</w:t>
            </w:r>
          </w:p>
        </w:tc>
      </w:tr>
      <w:tr w:rsidR="00823888" w14:paraId="1BA7DEB7" w14:textId="77777777" w:rsidTr="005053CD">
        <w:trPr>
          <w:cantSplit/>
        </w:trPr>
        <w:tc>
          <w:tcPr>
            <w:tcW w:w="3347" w:type="dxa"/>
            <w:gridSpan w:val="3"/>
          </w:tcPr>
          <w:p w14:paraId="05F9448C" w14:textId="77777777" w:rsidR="00823888" w:rsidRDefault="00823888" w:rsidP="005053CD">
            <w:pPr>
              <w:jc w:val="both"/>
            </w:pPr>
          </w:p>
        </w:tc>
        <w:tc>
          <w:tcPr>
            <w:tcW w:w="2245" w:type="dxa"/>
            <w:gridSpan w:val="3"/>
          </w:tcPr>
          <w:p w14:paraId="46C7687B" w14:textId="77777777" w:rsidR="00823888" w:rsidRDefault="00823888" w:rsidP="005053CD">
            <w:pPr>
              <w:jc w:val="both"/>
            </w:pPr>
          </w:p>
        </w:tc>
        <w:tc>
          <w:tcPr>
            <w:tcW w:w="2248" w:type="dxa"/>
            <w:gridSpan w:val="5"/>
            <w:tcBorders>
              <w:right w:val="single" w:sz="12" w:space="0" w:color="auto"/>
            </w:tcBorders>
          </w:tcPr>
          <w:p w14:paraId="6B00044F" w14:textId="77777777" w:rsidR="00823888" w:rsidRDefault="00823888" w:rsidP="005053CD">
            <w:pPr>
              <w:jc w:val="both"/>
            </w:pPr>
          </w:p>
        </w:tc>
        <w:tc>
          <w:tcPr>
            <w:tcW w:w="632" w:type="dxa"/>
            <w:gridSpan w:val="2"/>
            <w:tcBorders>
              <w:left w:val="single" w:sz="12" w:space="0" w:color="auto"/>
            </w:tcBorders>
            <w:shd w:val="clear" w:color="auto" w:fill="F7CAAC"/>
          </w:tcPr>
          <w:p w14:paraId="7AB22B6E" w14:textId="77777777" w:rsidR="00823888" w:rsidRPr="00F20AEF" w:rsidRDefault="00823888" w:rsidP="005053CD">
            <w:pPr>
              <w:jc w:val="both"/>
            </w:pPr>
            <w:r w:rsidRPr="00F20AEF">
              <w:rPr>
                <w:b/>
              </w:rPr>
              <w:t>WoS</w:t>
            </w:r>
          </w:p>
        </w:tc>
        <w:tc>
          <w:tcPr>
            <w:tcW w:w="693" w:type="dxa"/>
            <w:shd w:val="clear" w:color="auto" w:fill="F7CAAC"/>
          </w:tcPr>
          <w:p w14:paraId="203907FC" w14:textId="77777777" w:rsidR="00823888" w:rsidRPr="00F20AEF" w:rsidRDefault="00823888" w:rsidP="005053CD">
            <w:pPr>
              <w:jc w:val="both"/>
              <w:rPr>
                <w:sz w:val="18"/>
              </w:rPr>
            </w:pPr>
            <w:r w:rsidRPr="00F20AEF">
              <w:rPr>
                <w:b/>
                <w:sz w:val="18"/>
              </w:rPr>
              <w:t>Scopus</w:t>
            </w:r>
          </w:p>
        </w:tc>
        <w:tc>
          <w:tcPr>
            <w:tcW w:w="694" w:type="dxa"/>
            <w:shd w:val="clear" w:color="auto" w:fill="F7CAAC"/>
          </w:tcPr>
          <w:p w14:paraId="46F40D1D" w14:textId="77777777" w:rsidR="00823888" w:rsidRDefault="00823888" w:rsidP="005053CD">
            <w:pPr>
              <w:jc w:val="both"/>
            </w:pPr>
            <w:r>
              <w:rPr>
                <w:b/>
                <w:sz w:val="18"/>
              </w:rPr>
              <w:t>ostatní</w:t>
            </w:r>
          </w:p>
        </w:tc>
      </w:tr>
      <w:tr w:rsidR="00823888" w14:paraId="7302D425" w14:textId="77777777" w:rsidTr="005053CD">
        <w:trPr>
          <w:cantSplit/>
          <w:trHeight w:val="70"/>
        </w:trPr>
        <w:tc>
          <w:tcPr>
            <w:tcW w:w="3347" w:type="dxa"/>
            <w:gridSpan w:val="3"/>
            <w:shd w:val="clear" w:color="auto" w:fill="F7CAAC"/>
          </w:tcPr>
          <w:p w14:paraId="1217C968" w14:textId="77777777" w:rsidR="00823888" w:rsidRDefault="00823888" w:rsidP="005053CD">
            <w:pPr>
              <w:jc w:val="both"/>
            </w:pPr>
            <w:r>
              <w:rPr>
                <w:b/>
              </w:rPr>
              <w:t>Obor jmenovacího řízení</w:t>
            </w:r>
          </w:p>
        </w:tc>
        <w:tc>
          <w:tcPr>
            <w:tcW w:w="2245" w:type="dxa"/>
            <w:gridSpan w:val="3"/>
            <w:shd w:val="clear" w:color="auto" w:fill="F7CAAC"/>
          </w:tcPr>
          <w:p w14:paraId="359653BA" w14:textId="77777777" w:rsidR="00823888" w:rsidRDefault="00823888" w:rsidP="005053CD">
            <w:pPr>
              <w:jc w:val="both"/>
            </w:pPr>
            <w:r>
              <w:rPr>
                <w:b/>
              </w:rPr>
              <w:t>Rok udělení hodnosti</w:t>
            </w:r>
          </w:p>
        </w:tc>
        <w:tc>
          <w:tcPr>
            <w:tcW w:w="2248" w:type="dxa"/>
            <w:gridSpan w:val="5"/>
            <w:tcBorders>
              <w:right w:val="single" w:sz="12" w:space="0" w:color="auto"/>
            </w:tcBorders>
            <w:shd w:val="clear" w:color="auto" w:fill="F7CAAC"/>
          </w:tcPr>
          <w:p w14:paraId="6316E235" w14:textId="77777777" w:rsidR="00823888" w:rsidRDefault="00823888" w:rsidP="005053CD">
            <w:pPr>
              <w:jc w:val="both"/>
            </w:pPr>
            <w:r>
              <w:rPr>
                <w:b/>
              </w:rPr>
              <w:t>Řízení konáno na VŠ</w:t>
            </w:r>
          </w:p>
        </w:tc>
        <w:tc>
          <w:tcPr>
            <w:tcW w:w="632" w:type="dxa"/>
            <w:gridSpan w:val="2"/>
            <w:tcBorders>
              <w:left w:val="single" w:sz="12" w:space="0" w:color="auto"/>
            </w:tcBorders>
          </w:tcPr>
          <w:p w14:paraId="7FF0EAB5" w14:textId="77777777" w:rsidR="00823888" w:rsidRPr="00F20AEF" w:rsidRDefault="00823888" w:rsidP="005053CD">
            <w:pPr>
              <w:jc w:val="both"/>
              <w:rPr>
                <w:b/>
              </w:rPr>
            </w:pPr>
          </w:p>
        </w:tc>
        <w:tc>
          <w:tcPr>
            <w:tcW w:w="693" w:type="dxa"/>
          </w:tcPr>
          <w:p w14:paraId="586931B1" w14:textId="77777777" w:rsidR="00823888" w:rsidRPr="00F20AEF" w:rsidRDefault="00823888" w:rsidP="005053CD">
            <w:pPr>
              <w:jc w:val="both"/>
              <w:rPr>
                <w:b/>
              </w:rPr>
            </w:pPr>
          </w:p>
        </w:tc>
        <w:tc>
          <w:tcPr>
            <w:tcW w:w="694" w:type="dxa"/>
          </w:tcPr>
          <w:p w14:paraId="56A42A97" w14:textId="77777777" w:rsidR="00823888" w:rsidRDefault="00823888" w:rsidP="005053CD">
            <w:pPr>
              <w:jc w:val="both"/>
              <w:rPr>
                <w:b/>
              </w:rPr>
            </w:pPr>
          </w:p>
        </w:tc>
      </w:tr>
      <w:tr w:rsidR="00823888" w14:paraId="03E1DD59" w14:textId="77777777" w:rsidTr="005053CD">
        <w:trPr>
          <w:trHeight w:val="205"/>
        </w:trPr>
        <w:tc>
          <w:tcPr>
            <w:tcW w:w="3347" w:type="dxa"/>
            <w:gridSpan w:val="3"/>
          </w:tcPr>
          <w:p w14:paraId="4E9181DB" w14:textId="77777777" w:rsidR="00823888" w:rsidRDefault="00823888" w:rsidP="005053CD">
            <w:pPr>
              <w:jc w:val="both"/>
            </w:pPr>
          </w:p>
        </w:tc>
        <w:tc>
          <w:tcPr>
            <w:tcW w:w="2245" w:type="dxa"/>
            <w:gridSpan w:val="3"/>
          </w:tcPr>
          <w:p w14:paraId="3F2F967C" w14:textId="77777777" w:rsidR="00823888" w:rsidRDefault="00823888" w:rsidP="005053CD">
            <w:pPr>
              <w:jc w:val="both"/>
            </w:pPr>
          </w:p>
        </w:tc>
        <w:tc>
          <w:tcPr>
            <w:tcW w:w="2248" w:type="dxa"/>
            <w:gridSpan w:val="5"/>
            <w:tcBorders>
              <w:right w:val="single" w:sz="12" w:space="0" w:color="auto"/>
            </w:tcBorders>
          </w:tcPr>
          <w:p w14:paraId="1FACEA6A" w14:textId="77777777" w:rsidR="00823888" w:rsidRDefault="00823888" w:rsidP="005053CD">
            <w:pPr>
              <w:jc w:val="both"/>
            </w:pPr>
          </w:p>
        </w:tc>
        <w:tc>
          <w:tcPr>
            <w:tcW w:w="1325" w:type="dxa"/>
            <w:gridSpan w:val="3"/>
            <w:tcBorders>
              <w:left w:val="single" w:sz="12" w:space="0" w:color="auto"/>
            </w:tcBorders>
            <w:shd w:val="clear" w:color="auto" w:fill="FBD4B4"/>
            <w:vAlign w:val="center"/>
          </w:tcPr>
          <w:p w14:paraId="47A9B667" w14:textId="77777777" w:rsidR="00823888" w:rsidRPr="00F20AEF" w:rsidRDefault="00823888" w:rsidP="005053CD">
            <w:pPr>
              <w:jc w:val="both"/>
              <w:rPr>
                <w:b/>
                <w:sz w:val="18"/>
              </w:rPr>
            </w:pPr>
            <w:r w:rsidRPr="00F20AEF">
              <w:rPr>
                <w:b/>
                <w:sz w:val="18"/>
              </w:rPr>
              <w:t>H-index WoS/Scopus</w:t>
            </w:r>
          </w:p>
        </w:tc>
        <w:tc>
          <w:tcPr>
            <w:tcW w:w="694" w:type="dxa"/>
            <w:vAlign w:val="center"/>
          </w:tcPr>
          <w:p w14:paraId="54C77BB6" w14:textId="77777777" w:rsidR="00823888" w:rsidRDefault="00823888" w:rsidP="005053CD">
            <w:pPr>
              <w:rPr>
                <w:b/>
              </w:rPr>
            </w:pPr>
            <w:r>
              <w:rPr>
                <w:b/>
              </w:rPr>
              <w:t xml:space="preserve">    /</w:t>
            </w:r>
          </w:p>
        </w:tc>
      </w:tr>
      <w:tr w:rsidR="00823888" w14:paraId="7E85573E" w14:textId="77777777" w:rsidTr="005053CD">
        <w:tc>
          <w:tcPr>
            <w:tcW w:w="9859" w:type="dxa"/>
            <w:gridSpan w:val="15"/>
            <w:shd w:val="clear" w:color="auto" w:fill="F7CAAC"/>
          </w:tcPr>
          <w:p w14:paraId="0AF545D9" w14:textId="77777777" w:rsidR="00823888" w:rsidRDefault="00823888" w:rsidP="005053CD">
            <w:pPr>
              <w:jc w:val="both"/>
              <w:rPr>
                <w:b/>
              </w:rPr>
            </w:pPr>
            <w:r>
              <w:rPr>
                <w:b/>
              </w:rPr>
              <w:t xml:space="preserve">Přehled o nejvýznamnější publikační a další tvůrčí činnosti nebo další profesní činnosti u odborníků z praxe vztahující se k zabezpečovaným předmětům </w:t>
            </w:r>
          </w:p>
        </w:tc>
      </w:tr>
      <w:tr w:rsidR="00823888" w14:paraId="15E06BFB" w14:textId="77777777" w:rsidTr="00B14102">
        <w:trPr>
          <w:trHeight w:val="530"/>
        </w:trPr>
        <w:tc>
          <w:tcPr>
            <w:tcW w:w="9859" w:type="dxa"/>
            <w:gridSpan w:val="15"/>
          </w:tcPr>
          <w:p w14:paraId="52E83457" w14:textId="3C73B9B6" w:rsidR="00EA175D" w:rsidRDefault="00EA175D" w:rsidP="005053CD">
            <w:pPr>
              <w:rPr>
                <w:ins w:id="421" w:author="Hana Ponížilová" w:date="2023-05-25T13:04:00Z"/>
                <w:bCs/>
              </w:rPr>
            </w:pPr>
            <w:ins w:id="422" w:author="Hana Ponížilová" w:date="2023-05-25T13:05:00Z">
              <w:r>
                <w:t>Krajská galerie výtvarného umění ve Zlíně, kurátorka sbírkových fondů a výstav</w:t>
              </w:r>
            </w:ins>
          </w:p>
          <w:p w14:paraId="759CA7DB" w14:textId="77AFD85B" w:rsidR="00823888" w:rsidRDefault="00823888" w:rsidP="005053CD">
            <w:pPr>
              <w:rPr>
                <w:b/>
              </w:rPr>
            </w:pPr>
            <w:r>
              <w:rPr>
                <w:bCs/>
              </w:rPr>
              <w:t>HORŇÁKOVÁ,</w:t>
            </w:r>
            <w:r w:rsidRPr="001369F7">
              <w:rPr>
                <w:bCs/>
              </w:rPr>
              <w:t xml:space="preserve"> Ladislava, </w:t>
            </w:r>
            <w:r w:rsidRPr="001369F7">
              <w:rPr>
                <w:bCs/>
                <w:i/>
                <w:iCs/>
              </w:rPr>
              <w:t>Nová doba nový život, meziválečná architektura v lázních Luhačovice 1918–1948</w:t>
            </w:r>
            <w:r w:rsidRPr="001369F7">
              <w:rPr>
                <w:bCs/>
              </w:rPr>
              <w:t>, Krajská galerie výtvarného umění ve Zlíně, 20</w:t>
            </w:r>
            <w:r>
              <w:rPr>
                <w:bCs/>
              </w:rPr>
              <w:t>21.</w:t>
            </w:r>
          </w:p>
        </w:tc>
      </w:tr>
      <w:tr w:rsidR="00823888" w14:paraId="2615B158" w14:textId="77777777" w:rsidTr="005053CD">
        <w:trPr>
          <w:trHeight w:val="218"/>
        </w:trPr>
        <w:tc>
          <w:tcPr>
            <w:tcW w:w="9859" w:type="dxa"/>
            <w:gridSpan w:val="15"/>
            <w:shd w:val="clear" w:color="auto" w:fill="F7CAAC"/>
          </w:tcPr>
          <w:p w14:paraId="5D9B338E" w14:textId="77777777" w:rsidR="00823888" w:rsidRDefault="00823888" w:rsidP="005053CD">
            <w:pPr>
              <w:rPr>
                <w:b/>
              </w:rPr>
            </w:pPr>
            <w:r>
              <w:rPr>
                <w:b/>
              </w:rPr>
              <w:t>Působení v zahraničí</w:t>
            </w:r>
          </w:p>
        </w:tc>
      </w:tr>
      <w:tr w:rsidR="00823888" w14:paraId="473C7C72" w14:textId="77777777" w:rsidTr="005053CD">
        <w:trPr>
          <w:trHeight w:val="501"/>
        </w:trPr>
        <w:tc>
          <w:tcPr>
            <w:tcW w:w="9859" w:type="dxa"/>
            <w:gridSpan w:val="15"/>
          </w:tcPr>
          <w:p w14:paraId="29413FE2" w14:textId="77777777" w:rsidR="00823888" w:rsidRDefault="00823888" w:rsidP="005053CD">
            <w:pPr>
              <w:rPr>
                <w:b/>
              </w:rPr>
            </w:pPr>
          </w:p>
        </w:tc>
      </w:tr>
      <w:tr w:rsidR="00823888" w14:paraId="1509B6DA" w14:textId="77777777" w:rsidTr="005053CD">
        <w:trPr>
          <w:cantSplit/>
          <w:trHeight w:val="470"/>
        </w:trPr>
        <w:tc>
          <w:tcPr>
            <w:tcW w:w="2518" w:type="dxa"/>
            <w:shd w:val="clear" w:color="auto" w:fill="F7CAAC"/>
          </w:tcPr>
          <w:p w14:paraId="767EF5DB" w14:textId="77777777" w:rsidR="00823888" w:rsidRDefault="00823888" w:rsidP="005053CD">
            <w:pPr>
              <w:jc w:val="both"/>
              <w:rPr>
                <w:b/>
              </w:rPr>
            </w:pPr>
            <w:r>
              <w:rPr>
                <w:b/>
              </w:rPr>
              <w:t xml:space="preserve">Podpis </w:t>
            </w:r>
          </w:p>
        </w:tc>
        <w:tc>
          <w:tcPr>
            <w:tcW w:w="4536" w:type="dxa"/>
            <w:gridSpan w:val="8"/>
          </w:tcPr>
          <w:p w14:paraId="7FAAC798" w14:textId="77777777" w:rsidR="00823888" w:rsidRDefault="00823888" w:rsidP="005053CD">
            <w:pPr>
              <w:jc w:val="both"/>
            </w:pPr>
            <w:r>
              <w:t>Ladislava Horňáková v. r.</w:t>
            </w:r>
          </w:p>
        </w:tc>
        <w:tc>
          <w:tcPr>
            <w:tcW w:w="786" w:type="dxa"/>
            <w:gridSpan w:val="2"/>
            <w:shd w:val="clear" w:color="auto" w:fill="F7CAAC"/>
          </w:tcPr>
          <w:p w14:paraId="55B807EE" w14:textId="77777777" w:rsidR="00823888" w:rsidRDefault="00823888" w:rsidP="005053CD">
            <w:pPr>
              <w:jc w:val="both"/>
            </w:pPr>
            <w:r>
              <w:rPr>
                <w:b/>
              </w:rPr>
              <w:t>datum</w:t>
            </w:r>
          </w:p>
        </w:tc>
        <w:tc>
          <w:tcPr>
            <w:tcW w:w="2019" w:type="dxa"/>
            <w:gridSpan w:val="4"/>
          </w:tcPr>
          <w:p w14:paraId="10151D17" w14:textId="77777777" w:rsidR="00823888" w:rsidRDefault="00823888" w:rsidP="005053CD">
            <w:pPr>
              <w:jc w:val="both"/>
            </w:pPr>
            <w:r>
              <w:t>20. 10. 2022</w:t>
            </w:r>
          </w:p>
        </w:tc>
      </w:tr>
    </w:tbl>
    <w:p w14:paraId="72319465" w14:textId="77777777" w:rsidR="00D16F1D" w:rsidRPr="00B502BE" w:rsidRDefault="00D16F1D" w:rsidP="00D16F1D"/>
    <w:p w14:paraId="2801B3DA" w14:textId="77777777" w:rsidR="0084642E" w:rsidRDefault="0084642E">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67"/>
        <w:gridCol w:w="762"/>
        <w:gridCol w:w="939"/>
        <w:gridCol w:w="567"/>
        <w:gridCol w:w="215"/>
        <w:gridCol w:w="524"/>
        <w:gridCol w:w="468"/>
        <w:gridCol w:w="994"/>
        <w:gridCol w:w="709"/>
        <w:gridCol w:w="77"/>
        <w:gridCol w:w="47"/>
        <w:gridCol w:w="585"/>
        <w:gridCol w:w="693"/>
        <w:gridCol w:w="694"/>
      </w:tblGrid>
      <w:tr w:rsidR="001A0838" w14:paraId="6B4C0B9B" w14:textId="77777777" w:rsidTr="001A0838">
        <w:tc>
          <w:tcPr>
            <w:tcW w:w="9859" w:type="dxa"/>
            <w:gridSpan w:val="15"/>
            <w:tcBorders>
              <w:bottom w:val="double" w:sz="4" w:space="0" w:color="auto"/>
            </w:tcBorders>
            <w:shd w:val="clear" w:color="auto" w:fill="BDD6EE"/>
          </w:tcPr>
          <w:p w14:paraId="32E3E16E" w14:textId="6028023E" w:rsidR="001A0838" w:rsidRDefault="001A0838" w:rsidP="001A0838">
            <w:pPr>
              <w:jc w:val="both"/>
              <w:rPr>
                <w:b/>
                <w:sz w:val="28"/>
              </w:rPr>
            </w:pPr>
            <w:r>
              <w:rPr>
                <w:b/>
                <w:sz w:val="28"/>
              </w:rPr>
              <w:lastRenderedPageBreak/>
              <w:t>C-I – Personální zabezpečení</w:t>
            </w:r>
          </w:p>
        </w:tc>
      </w:tr>
      <w:tr w:rsidR="001A0838" w14:paraId="3BB86DE1" w14:textId="77777777" w:rsidTr="001A0838">
        <w:tc>
          <w:tcPr>
            <w:tcW w:w="2518" w:type="dxa"/>
            <w:tcBorders>
              <w:top w:val="double" w:sz="4" w:space="0" w:color="auto"/>
            </w:tcBorders>
            <w:shd w:val="clear" w:color="auto" w:fill="F7CAAC"/>
          </w:tcPr>
          <w:p w14:paraId="5F66208F" w14:textId="77777777" w:rsidR="001A0838" w:rsidRDefault="001A0838" w:rsidP="001A0838">
            <w:pPr>
              <w:jc w:val="both"/>
              <w:rPr>
                <w:b/>
              </w:rPr>
            </w:pPr>
            <w:r>
              <w:rPr>
                <w:b/>
              </w:rPr>
              <w:t>Vysoká škola</w:t>
            </w:r>
          </w:p>
        </w:tc>
        <w:tc>
          <w:tcPr>
            <w:tcW w:w="7341" w:type="dxa"/>
            <w:gridSpan w:val="14"/>
          </w:tcPr>
          <w:p w14:paraId="6BFBF37A" w14:textId="77777777" w:rsidR="001A0838" w:rsidRDefault="001A0838" w:rsidP="001A0838">
            <w:pPr>
              <w:jc w:val="both"/>
            </w:pPr>
            <w:r>
              <w:t>Univerzita Tomáše Bati ve Zlíně</w:t>
            </w:r>
          </w:p>
        </w:tc>
      </w:tr>
      <w:tr w:rsidR="001A0838" w14:paraId="580EE1F5" w14:textId="77777777" w:rsidTr="001A0838">
        <w:tc>
          <w:tcPr>
            <w:tcW w:w="2518" w:type="dxa"/>
            <w:shd w:val="clear" w:color="auto" w:fill="F7CAAC"/>
          </w:tcPr>
          <w:p w14:paraId="2D5C3392" w14:textId="77777777" w:rsidR="001A0838" w:rsidRDefault="001A0838" w:rsidP="001A0838">
            <w:pPr>
              <w:jc w:val="both"/>
              <w:rPr>
                <w:b/>
              </w:rPr>
            </w:pPr>
            <w:r>
              <w:rPr>
                <w:b/>
              </w:rPr>
              <w:t>Součást vysoké školy</w:t>
            </w:r>
          </w:p>
        </w:tc>
        <w:tc>
          <w:tcPr>
            <w:tcW w:w="7341" w:type="dxa"/>
            <w:gridSpan w:val="14"/>
          </w:tcPr>
          <w:p w14:paraId="453331EB" w14:textId="77777777" w:rsidR="001A0838" w:rsidRDefault="001A0838" w:rsidP="001A0838">
            <w:pPr>
              <w:jc w:val="both"/>
            </w:pPr>
            <w:r>
              <w:t>Fakulta multimediálních komunikací</w:t>
            </w:r>
          </w:p>
        </w:tc>
      </w:tr>
      <w:tr w:rsidR="001A0838" w14:paraId="7F7B6CCA" w14:textId="77777777" w:rsidTr="001A0838">
        <w:tc>
          <w:tcPr>
            <w:tcW w:w="2518" w:type="dxa"/>
            <w:shd w:val="clear" w:color="auto" w:fill="F7CAAC"/>
          </w:tcPr>
          <w:p w14:paraId="4DFF48D2" w14:textId="77777777" w:rsidR="001A0838" w:rsidRDefault="001A0838" w:rsidP="001A0838">
            <w:pPr>
              <w:jc w:val="both"/>
              <w:rPr>
                <w:b/>
              </w:rPr>
            </w:pPr>
            <w:r>
              <w:rPr>
                <w:b/>
              </w:rPr>
              <w:t>Název studijního programu</w:t>
            </w:r>
          </w:p>
        </w:tc>
        <w:tc>
          <w:tcPr>
            <w:tcW w:w="7341" w:type="dxa"/>
            <w:gridSpan w:val="14"/>
          </w:tcPr>
          <w:p w14:paraId="559991CE" w14:textId="77777777" w:rsidR="001A0838" w:rsidRDefault="001A0838" w:rsidP="001A0838">
            <w:pPr>
              <w:jc w:val="both"/>
            </w:pPr>
            <w:r>
              <w:t>Design</w:t>
            </w:r>
          </w:p>
        </w:tc>
      </w:tr>
      <w:tr w:rsidR="001A0838" w14:paraId="6B19467A" w14:textId="77777777" w:rsidTr="001A0838">
        <w:tc>
          <w:tcPr>
            <w:tcW w:w="2518" w:type="dxa"/>
            <w:shd w:val="clear" w:color="auto" w:fill="F7CAAC"/>
          </w:tcPr>
          <w:p w14:paraId="3D09833C" w14:textId="77777777" w:rsidR="001A0838" w:rsidRDefault="001A0838" w:rsidP="001A0838">
            <w:pPr>
              <w:jc w:val="both"/>
              <w:rPr>
                <w:b/>
              </w:rPr>
            </w:pPr>
            <w:r>
              <w:rPr>
                <w:b/>
              </w:rPr>
              <w:t>Jméno a příjmení</w:t>
            </w:r>
          </w:p>
        </w:tc>
        <w:tc>
          <w:tcPr>
            <w:tcW w:w="4536" w:type="dxa"/>
            <w:gridSpan w:val="8"/>
          </w:tcPr>
          <w:p w14:paraId="30FC6665" w14:textId="77777777" w:rsidR="001A0838" w:rsidRDefault="001A0838" w:rsidP="001A0838">
            <w:pPr>
              <w:jc w:val="both"/>
            </w:pPr>
            <w:r>
              <w:t>Jakub Hrdina</w:t>
            </w:r>
          </w:p>
        </w:tc>
        <w:tc>
          <w:tcPr>
            <w:tcW w:w="709" w:type="dxa"/>
            <w:shd w:val="clear" w:color="auto" w:fill="F7CAAC"/>
          </w:tcPr>
          <w:p w14:paraId="5DF1031C" w14:textId="77777777" w:rsidR="001A0838" w:rsidRDefault="001A0838" w:rsidP="001A0838">
            <w:pPr>
              <w:jc w:val="both"/>
              <w:rPr>
                <w:b/>
              </w:rPr>
            </w:pPr>
            <w:r>
              <w:rPr>
                <w:b/>
              </w:rPr>
              <w:t>Tituly</w:t>
            </w:r>
          </w:p>
        </w:tc>
        <w:tc>
          <w:tcPr>
            <w:tcW w:w="2096" w:type="dxa"/>
            <w:gridSpan w:val="5"/>
          </w:tcPr>
          <w:p w14:paraId="021141E3" w14:textId="77777777" w:rsidR="001A0838" w:rsidRDefault="001A0838" w:rsidP="001A0838">
            <w:pPr>
              <w:jc w:val="both"/>
            </w:pPr>
            <w:r>
              <w:t>MgA., Ph.D.</w:t>
            </w:r>
          </w:p>
        </w:tc>
      </w:tr>
      <w:tr w:rsidR="001A0838" w14:paraId="031E1DFE" w14:textId="77777777" w:rsidTr="001A0838">
        <w:tc>
          <w:tcPr>
            <w:tcW w:w="2518" w:type="dxa"/>
            <w:shd w:val="clear" w:color="auto" w:fill="F7CAAC"/>
          </w:tcPr>
          <w:p w14:paraId="43B1AC2F" w14:textId="77777777" w:rsidR="001A0838" w:rsidRDefault="001A0838" w:rsidP="001A0838">
            <w:pPr>
              <w:jc w:val="both"/>
              <w:rPr>
                <w:b/>
              </w:rPr>
            </w:pPr>
            <w:r>
              <w:rPr>
                <w:b/>
              </w:rPr>
              <w:t>Rok narození</w:t>
            </w:r>
          </w:p>
        </w:tc>
        <w:tc>
          <w:tcPr>
            <w:tcW w:w="829" w:type="dxa"/>
            <w:gridSpan w:val="2"/>
          </w:tcPr>
          <w:p w14:paraId="12276D34" w14:textId="77777777" w:rsidR="001A0838" w:rsidRDefault="001A0838" w:rsidP="001A0838">
            <w:pPr>
              <w:jc w:val="both"/>
            </w:pPr>
            <w:r>
              <w:t>1988</w:t>
            </w:r>
          </w:p>
        </w:tc>
        <w:tc>
          <w:tcPr>
            <w:tcW w:w="1721" w:type="dxa"/>
            <w:gridSpan w:val="3"/>
            <w:shd w:val="clear" w:color="auto" w:fill="F7CAAC"/>
          </w:tcPr>
          <w:p w14:paraId="0D952D79" w14:textId="77777777" w:rsidR="001A0838" w:rsidRDefault="001A0838" w:rsidP="001A0838">
            <w:pPr>
              <w:jc w:val="both"/>
              <w:rPr>
                <w:b/>
              </w:rPr>
            </w:pPr>
            <w:r>
              <w:rPr>
                <w:b/>
              </w:rPr>
              <w:t>typ vztahu k VŠ</w:t>
            </w:r>
          </w:p>
        </w:tc>
        <w:tc>
          <w:tcPr>
            <w:tcW w:w="992" w:type="dxa"/>
            <w:gridSpan w:val="2"/>
          </w:tcPr>
          <w:p w14:paraId="2EFE3CAC" w14:textId="77777777" w:rsidR="001A0838" w:rsidRDefault="001A0838" w:rsidP="001A0838">
            <w:pPr>
              <w:jc w:val="both"/>
            </w:pPr>
            <w:r>
              <w:t>pp</w:t>
            </w:r>
          </w:p>
        </w:tc>
        <w:tc>
          <w:tcPr>
            <w:tcW w:w="994" w:type="dxa"/>
            <w:shd w:val="clear" w:color="auto" w:fill="F7CAAC"/>
          </w:tcPr>
          <w:p w14:paraId="6A6A516C" w14:textId="77777777" w:rsidR="001A0838" w:rsidRDefault="001A0838" w:rsidP="001A0838">
            <w:pPr>
              <w:jc w:val="both"/>
              <w:rPr>
                <w:b/>
              </w:rPr>
            </w:pPr>
            <w:r>
              <w:rPr>
                <w:b/>
              </w:rPr>
              <w:t>rozsah</w:t>
            </w:r>
          </w:p>
        </w:tc>
        <w:tc>
          <w:tcPr>
            <w:tcW w:w="709" w:type="dxa"/>
          </w:tcPr>
          <w:p w14:paraId="0BC28C41" w14:textId="77777777" w:rsidR="001A0838" w:rsidRDefault="001A0838" w:rsidP="001A0838">
            <w:pPr>
              <w:jc w:val="both"/>
            </w:pPr>
            <w:r>
              <w:t>40h/t</w:t>
            </w:r>
          </w:p>
        </w:tc>
        <w:tc>
          <w:tcPr>
            <w:tcW w:w="709" w:type="dxa"/>
            <w:gridSpan w:val="3"/>
            <w:shd w:val="clear" w:color="auto" w:fill="F7CAAC"/>
          </w:tcPr>
          <w:p w14:paraId="418B624B" w14:textId="77777777" w:rsidR="001A0838" w:rsidRDefault="001A0838" w:rsidP="001A0838">
            <w:pPr>
              <w:jc w:val="both"/>
              <w:rPr>
                <w:b/>
              </w:rPr>
            </w:pPr>
            <w:r>
              <w:rPr>
                <w:b/>
              </w:rPr>
              <w:t>do kdy</w:t>
            </w:r>
          </w:p>
        </w:tc>
        <w:tc>
          <w:tcPr>
            <w:tcW w:w="1387" w:type="dxa"/>
            <w:gridSpan w:val="2"/>
          </w:tcPr>
          <w:p w14:paraId="1B46B86E" w14:textId="680BDD22" w:rsidR="001A0838" w:rsidRDefault="007D29D2" w:rsidP="001A0838">
            <w:pPr>
              <w:jc w:val="both"/>
            </w:pPr>
            <w:r>
              <w:t>08/2024</w:t>
            </w:r>
          </w:p>
        </w:tc>
      </w:tr>
      <w:tr w:rsidR="001A0838" w14:paraId="3C02F1BB" w14:textId="77777777" w:rsidTr="001A0838">
        <w:tc>
          <w:tcPr>
            <w:tcW w:w="5068" w:type="dxa"/>
            <w:gridSpan w:val="6"/>
            <w:shd w:val="clear" w:color="auto" w:fill="F7CAAC"/>
          </w:tcPr>
          <w:p w14:paraId="35715E6F" w14:textId="77777777" w:rsidR="001A0838" w:rsidRDefault="001A0838" w:rsidP="001A0838">
            <w:pPr>
              <w:jc w:val="both"/>
              <w:rPr>
                <w:b/>
              </w:rPr>
            </w:pPr>
            <w:r>
              <w:rPr>
                <w:b/>
              </w:rPr>
              <w:t>Typ vztahu na součásti VŠ, která uskutečňuje st. program</w:t>
            </w:r>
          </w:p>
        </w:tc>
        <w:tc>
          <w:tcPr>
            <w:tcW w:w="992" w:type="dxa"/>
            <w:gridSpan w:val="2"/>
          </w:tcPr>
          <w:p w14:paraId="594094E7" w14:textId="77777777" w:rsidR="001A0838" w:rsidRDefault="001A0838" w:rsidP="001A0838">
            <w:pPr>
              <w:jc w:val="both"/>
            </w:pPr>
            <w:r>
              <w:t>pp</w:t>
            </w:r>
          </w:p>
        </w:tc>
        <w:tc>
          <w:tcPr>
            <w:tcW w:w="994" w:type="dxa"/>
            <w:shd w:val="clear" w:color="auto" w:fill="F7CAAC"/>
          </w:tcPr>
          <w:p w14:paraId="1D9D44D3" w14:textId="77777777" w:rsidR="001A0838" w:rsidRDefault="001A0838" w:rsidP="001A0838">
            <w:pPr>
              <w:jc w:val="both"/>
              <w:rPr>
                <w:b/>
              </w:rPr>
            </w:pPr>
            <w:r>
              <w:rPr>
                <w:b/>
              </w:rPr>
              <w:t>rozsah</w:t>
            </w:r>
          </w:p>
        </w:tc>
        <w:tc>
          <w:tcPr>
            <w:tcW w:w="709" w:type="dxa"/>
          </w:tcPr>
          <w:p w14:paraId="35662380" w14:textId="77777777" w:rsidR="001A0838" w:rsidRDefault="001A0838" w:rsidP="001A0838">
            <w:pPr>
              <w:jc w:val="both"/>
            </w:pPr>
            <w:r>
              <w:t>40h/t</w:t>
            </w:r>
          </w:p>
        </w:tc>
        <w:tc>
          <w:tcPr>
            <w:tcW w:w="709" w:type="dxa"/>
            <w:gridSpan w:val="3"/>
            <w:shd w:val="clear" w:color="auto" w:fill="F7CAAC"/>
          </w:tcPr>
          <w:p w14:paraId="2A6CBEF7" w14:textId="77777777" w:rsidR="001A0838" w:rsidRDefault="001A0838" w:rsidP="001A0838">
            <w:pPr>
              <w:jc w:val="both"/>
              <w:rPr>
                <w:b/>
              </w:rPr>
            </w:pPr>
            <w:r>
              <w:rPr>
                <w:b/>
              </w:rPr>
              <w:t>do kdy</w:t>
            </w:r>
          </w:p>
        </w:tc>
        <w:tc>
          <w:tcPr>
            <w:tcW w:w="1387" w:type="dxa"/>
            <w:gridSpan w:val="2"/>
          </w:tcPr>
          <w:p w14:paraId="28E6DEED" w14:textId="2A2F526C" w:rsidR="001A0838" w:rsidRDefault="007D29D2" w:rsidP="001A0838">
            <w:pPr>
              <w:jc w:val="both"/>
            </w:pPr>
            <w:r>
              <w:t>08/2024</w:t>
            </w:r>
          </w:p>
        </w:tc>
      </w:tr>
      <w:tr w:rsidR="001A0838" w14:paraId="00B3A6F9" w14:textId="77777777" w:rsidTr="001A0838">
        <w:tc>
          <w:tcPr>
            <w:tcW w:w="6060" w:type="dxa"/>
            <w:gridSpan w:val="8"/>
            <w:shd w:val="clear" w:color="auto" w:fill="F7CAAC"/>
          </w:tcPr>
          <w:p w14:paraId="58005F49" w14:textId="77777777" w:rsidR="001A0838" w:rsidRDefault="001A0838" w:rsidP="001A0838">
            <w:pPr>
              <w:jc w:val="both"/>
            </w:pPr>
            <w:r>
              <w:rPr>
                <w:b/>
              </w:rPr>
              <w:t>Další současná působení jako akademický pracovník na jiných VŠ</w:t>
            </w:r>
          </w:p>
        </w:tc>
        <w:tc>
          <w:tcPr>
            <w:tcW w:w="1703" w:type="dxa"/>
            <w:gridSpan w:val="2"/>
            <w:shd w:val="clear" w:color="auto" w:fill="F7CAAC"/>
          </w:tcPr>
          <w:p w14:paraId="215450E2" w14:textId="77777777" w:rsidR="001A0838" w:rsidRDefault="001A0838" w:rsidP="001A0838">
            <w:pPr>
              <w:jc w:val="both"/>
              <w:rPr>
                <w:b/>
              </w:rPr>
            </w:pPr>
            <w:r>
              <w:rPr>
                <w:b/>
              </w:rPr>
              <w:t>typ prac. vztahu</w:t>
            </w:r>
          </w:p>
        </w:tc>
        <w:tc>
          <w:tcPr>
            <w:tcW w:w="2096" w:type="dxa"/>
            <w:gridSpan w:val="5"/>
            <w:shd w:val="clear" w:color="auto" w:fill="F7CAAC"/>
          </w:tcPr>
          <w:p w14:paraId="3AAFAE04" w14:textId="77777777" w:rsidR="001A0838" w:rsidRDefault="001A0838" w:rsidP="001A0838">
            <w:pPr>
              <w:jc w:val="both"/>
              <w:rPr>
                <w:b/>
              </w:rPr>
            </w:pPr>
            <w:r>
              <w:rPr>
                <w:b/>
              </w:rPr>
              <w:t>rozsah</w:t>
            </w:r>
          </w:p>
        </w:tc>
      </w:tr>
      <w:tr w:rsidR="001A0838" w14:paraId="073DD9C1" w14:textId="77777777" w:rsidTr="001A0838">
        <w:tc>
          <w:tcPr>
            <w:tcW w:w="6060" w:type="dxa"/>
            <w:gridSpan w:val="8"/>
          </w:tcPr>
          <w:p w14:paraId="071957EE" w14:textId="77777777" w:rsidR="001A0838" w:rsidRDefault="001A0838" w:rsidP="001A0838">
            <w:pPr>
              <w:jc w:val="both"/>
            </w:pPr>
          </w:p>
        </w:tc>
        <w:tc>
          <w:tcPr>
            <w:tcW w:w="1703" w:type="dxa"/>
            <w:gridSpan w:val="2"/>
          </w:tcPr>
          <w:p w14:paraId="724F0526" w14:textId="77777777" w:rsidR="001A0838" w:rsidRDefault="001A0838" w:rsidP="001A0838">
            <w:pPr>
              <w:jc w:val="both"/>
            </w:pPr>
          </w:p>
        </w:tc>
        <w:tc>
          <w:tcPr>
            <w:tcW w:w="2096" w:type="dxa"/>
            <w:gridSpan w:val="5"/>
          </w:tcPr>
          <w:p w14:paraId="5C857748" w14:textId="77777777" w:rsidR="001A0838" w:rsidRDefault="001A0838" w:rsidP="001A0838">
            <w:pPr>
              <w:jc w:val="both"/>
            </w:pPr>
          </w:p>
        </w:tc>
      </w:tr>
      <w:tr w:rsidR="001A0838" w14:paraId="670AF1BD" w14:textId="77777777" w:rsidTr="001A0838">
        <w:tc>
          <w:tcPr>
            <w:tcW w:w="9859" w:type="dxa"/>
            <w:gridSpan w:val="15"/>
            <w:shd w:val="clear" w:color="auto" w:fill="F7CAAC"/>
          </w:tcPr>
          <w:p w14:paraId="6AD7775C" w14:textId="77777777" w:rsidR="001A0838" w:rsidRDefault="001A0838" w:rsidP="001A0838">
            <w:pPr>
              <w:jc w:val="both"/>
            </w:pPr>
            <w:r>
              <w:rPr>
                <w:b/>
              </w:rPr>
              <w:t>Předměty příslušného studijního programu a způsob zapojení do jejich výuky, příp. další zapojení do uskutečňování studijního programu</w:t>
            </w:r>
          </w:p>
        </w:tc>
      </w:tr>
      <w:tr w:rsidR="001A0838" w:rsidRPr="002827C6" w14:paraId="785A61F5" w14:textId="77777777" w:rsidTr="00E153D9">
        <w:trPr>
          <w:trHeight w:val="612"/>
        </w:trPr>
        <w:tc>
          <w:tcPr>
            <w:tcW w:w="9859" w:type="dxa"/>
            <w:gridSpan w:val="15"/>
            <w:tcBorders>
              <w:top w:val="nil"/>
            </w:tcBorders>
          </w:tcPr>
          <w:p w14:paraId="40B2AFE1" w14:textId="434430D3" w:rsidR="008C4213" w:rsidRDefault="001A0838" w:rsidP="001A0838">
            <w:pPr>
              <w:jc w:val="both"/>
            </w:pPr>
            <w:r>
              <w:t xml:space="preserve">Počítačové </w:t>
            </w:r>
            <w:r w:rsidR="00E4666B">
              <w:t>metody – Rhino</w:t>
            </w:r>
            <w:r>
              <w:t xml:space="preserve"> </w:t>
            </w:r>
            <w:r w:rsidR="00966297">
              <w:t>7</w:t>
            </w:r>
            <w:r>
              <w:t xml:space="preserve">, </w:t>
            </w:r>
            <w:r w:rsidR="00966297">
              <w:t>8</w:t>
            </w:r>
            <w:r>
              <w:t xml:space="preserve"> </w:t>
            </w:r>
            <w:r w:rsidR="008C4213">
              <w:t>(vede seminář, garant)</w:t>
            </w:r>
          </w:p>
          <w:p w14:paraId="263B0E3C" w14:textId="08B602DC" w:rsidR="008C4213" w:rsidRDefault="008C4213" w:rsidP="001A0838">
            <w:pPr>
              <w:jc w:val="both"/>
            </w:pPr>
            <w:r>
              <w:t>Virtuální realita (cvičící, garant)</w:t>
            </w:r>
          </w:p>
          <w:p w14:paraId="1F78CCED" w14:textId="75B53D55" w:rsidR="001A0838" w:rsidRPr="002827C6" w:rsidRDefault="008C4213" w:rsidP="007F009A">
            <w:pPr>
              <w:jc w:val="both"/>
            </w:pPr>
            <w:r>
              <w:t>Progresivní technologie</w:t>
            </w:r>
            <w:r w:rsidR="000C6612">
              <w:t xml:space="preserve"> v PD</w:t>
            </w:r>
            <w:r>
              <w:t xml:space="preserve"> 1, 2 (vede seminář, garant)</w:t>
            </w:r>
          </w:p>
        </w:tc>
      </w:tr>
      <w:tr w:rsidR="001A0838" w:rsidRPr="002827C6" w14:paraId="72F01D72" w14:textId="77777777" w:rsidTr="001A0838">
        <w:trPr>
          <w:trHeight w:val="340"/>
        </w:trPr>
        <w:tc>
          <w:tcPr>
            <w:tcW w:w="9859" w:type="dxa"/>
            <w:gridSpan w:val="15"/>
            <w:tcBorders>
              <w:top w:val="nil"/>
            </w:tcBorders>
            <w:shd w:val="clear" w:color="auto" w:fill="FBD4B4"/>
          </w:tcPr>
          <w:p w14:paraId="3E6CE73E" w14:textId="77777777" w:rsidR="001A0838" w:rsidRPr="002827C6" w:rsidRDefault="001A0838" w:rsidP="001A0838">
            <w:pPr>
              <w:jc w:val="both"/>
              <w:rPr>
                <w:b/>
              </w:rPr>
            </w:pPr>
            <w:r w:rsidRPr="002827C6">
              <w:rPr>
                <w:b/>
              </w:rPr>
              <w:t>Zapojení do výuky v dalších studijních programech na téže vysoké škole (pouze u garantů ZT a PZ předmětů)</w:t>
            </w:r>
          </w:p>
        </w:tc>
      </w:tr>
      <w:tr w:rsidR="001A0838" w:rsidRPr="002827C6" w14:paraId="18C86253" w14:textId="77777777" w:rsidTr="00E153D9">
        <w:trPr>
          <w:trHeight w:val="340"/>
        </w:trPr>
        <w:tc>
          <w:tcPr>
            <w:tcW w:w="2585" w:type="dxa"/>
            <w:gridSpan w:val="2"/>
            <w:tcBorders>
              <w:top w:val="nil"/>
            </w:tcBorders>
          </w:tcPr>
          <w:p w14:paraId="00A69C26" w14:textId="77777777" w:rsidR="001A0838" w:rsidRPr="002827C6" w:rsidRDefault="001A0838" w:rsidP="001A0838">
            <w:pPr>
              <w:jc w:val="both"/>
              <w:rPr>
                <w:b/>
              </w:rPr>
            </w:pPr>
            <w:r w:rsidRPr="002827C6">
              <w:rPr>
                <w:b/>
              </w:rPr>
              <w:t>Název studijního předmětu</w:t>
            </w:r>
          </w:p>
        </w:tc>
        <w:tc>
          <w:tcPr>
            <w:tcW w:w="1701" w:type="dxa"/>
            <w:gridSpan w:val="2"/>
            <w:tcBorders>
              <w:top w:val="nil"/>
            </w:tcBorders>
          </w:tcPr>
          <w:p w14:paraId="12C1097E" w14:textId="77777777" w:rsidR="001A0838" w:rsidRPr="002827C6" w:rsidRDefault="001A0838" w:rsidP="001A0838">
            <w:pPr>
              <w:rPr>
                <w:b/>
              </w:rPr>
            </w:pPr>
            <w:r w:rsidRPr="002827C6">
              <w:rPr>
                <w:b/>
              </w:rPr>
              <w:t>Název studijního programu</w:t>
            </w:r>
          </w:p>
        </w:tc>
        <w:tc>
          <w:tcPr>
            <w:tcW w:w="567" w:type="dxa"/>
            <w:tcBorders>
              <w:top w:val="nil"/>
            </w:tcBorders>
          </w:tcPr>
          <w:p w14:paraId="1295D648" w14:textId="77777777" w:rsidR="001A0838" w:rsidRPr="002827C6" w:rsidRDefault="001A0838" w:rsidP="001A0838">
            <w:pPr>
              <w:jc w:val="both"/>
              <w:rPr>
                <w:b/>
              </w:rPr>
            </w:pPr>
            <w:r w:rsidRPr="002827C6">
              <w:rPr>
                <w:b/>
              </w:rPr>
              <w:t>Sem.</w:t>
            </w:r>
          </w:p>
        </w:tc>
        <w:tc>
          <w:tcPr>
            <w:tcW w:w="3034" w:type="dxa"/>
            <w:gridSpan w:val="7"/>
            <w:tcBorders>
              <w:top w:val="nil"/>
            </w:tcBorders>
          </w:tcPr>
          <w:p w14:paraId="194A4D48" w14:textId="77777777" w:rsidR="001A0838" w:rsidRPr="002827C6" w:rsidRDefault="001A0838" w:rsidP="001A0838">
            <w:pPr>
              <w:rPr>
                <w:b/>
              </w:rPr>
            </w:pPr>
            <w:r w:rsidRPr="002827C6">
              <w:rPr>
                <w:b/>
              </w:rPr>
              <w:t>Role ve výuce daného předmětu</w:t>
            </w:r>
          </w:p>
        </w:tc>
        <w:tc>
          <w:tcPr>
            <w:tcW w:w="1972" w:type="dxa"/>
            <w:gridSpan w:val="3"/>
            <w:tcBorders>
              <w:top w:val="nil"/>
            </w:tcBorders>
          </w:tcPr>
          <w:p w14:paraId="52837911" w14:textId="77777777" w:rsidR="001A0838" w:rsidRPr="002827C6" w:rsidRDefault="001A0838" w:rsidP="001A0838">
            <w:pPr>
              <w:rPr>
                <w:b/>
              </w:rPr>
            </w:pPr>
            <w:r>
              <w:rPr>
                <w:b/>
              </w:rPr>
              <w:t>(</w:t>
            </w:r>
            <w:r w:rsidRPr="00F20AEF">
              <w:rPr>
                <w:b/>
                <w:i/>
                <w:iCs/>
              </w:rPr>
              <w:t>nepovinný údaj</w:t>
            </w:r>
            <w:r w:rsidRPr="00F20AEF">
              <w:rPr>
                <w:b/>
              </w:rPr>
              <w:t>)</w:t>
            </w:r>
            <w:r>
              <w:rPr>
                <w:b/>
              </w:rPr>
              <w:t xml:space="preserve"> </w:t>
            </w:r>
            <w:r w:rsidRPr="002827C6">
              <w:rPr>
                <w:b/>
              </w:rPr>
              <w:t>Počet hodin za semestr</w:t>
            </w:r>
          </w:p>
        </w:tc>
      </w:tr>
      <w:tr w:rsidR="001A0838" w:rsidRPr="0016131F" w14:paraId="1D3F2A90" w14:textId="77777777" w:rsidTr="00E153D9">
        <w:trPr>
          <w:trHeight w:val="284"/>
        </w:trPr>
        <w:tc>
          <w:tcPr>
            <w:tcW w:w="2585" w:type="dxa"/>
            <w:gridSpan w:val="2"/>
            <w:tcBorders>
              <w:top w:val="nil"/>
            </w:tcBorders>
          </w:tcPr>
          <w:p w14:paraId="76FAB9AD" w14:textId="4B381D5A" w:rsidR="001A0838" w:rsidRPr="006B4AA4" w:rsidRDefault="001A0838" w:rsidP="001A0838">
            <w:r w:rsidRPr="006B4AA4">
              <w:t xml:space="preserve">Perspektiva </w:t>
            </w:r>
          </w:p>
        </w:tc>
        <w:tc>
          <w:tcPr>
            <w:tcW w:w="1701" w:type="dxa"/>
            <w:gridSpan w:val="2"/>
            <w:tcBorders>
              <w:top w:val="nil"/>
            </w:tcBorders>
          </w:tcPr>
          <w:p w14:paraId="0BB21384" w14:textId="5012CF68" w:rsidR="001A0838" w:rsidRPr="006B4AA4" w:rsidRDefault="00106F47" w:rsidP="001A0838">
            <w:r>
              <w:t>Design</w:t>
            </w:r>
            <w:r w:rsidR="001A0838" w:rsidRPr="006B4AA4">
              <w:t xml:space="preserve"> </w:t>
            </w:r>
            <w:r>
              <w:t>(</w:t>
            </w:r>
            <w:r w:rsidR="008C4213">
              <w:t>BSP</w:t>
            </w:r>
            <w:r>
              <w:t>)</w:t>
            </w:r>
          </w:p>
        </w:tc>
        <w:tc>
          <w:tcPr>
            <w:tcW w:w="567" w:type="dxa"/>
            <w:tcBorders>
              <w:top w:val="nil"/>
            </w:tcBorders>
          </w:tcPr>
          <w:p w14:paraId="49A3778F" w14:textId="648748B0" w:rsidR="001A0838" w:rsidRPr="006B4AA4" w:rsidRDefault="00585452" w:rsidP="001A0838">
            <w:r>
              <w:t>1</w:t>
            </w:r>
            <w:r w:rsidR="004C1C2E">
              <w:t>L</w:t>
            </w:r>
            <w:r w:rsidR="001A0838" w:rsidRPr="006B4AA4">
              <w:t>S</w:t>
            </w:r>
          </w:p>
        </w:tc>
        <w:tc>
          <w:tcPr>
            <w:tcW w:w="3034" w:type="dxa"/>
            <w:gridSpan w:val="7"/>
            <w:tcBorders>
              <w:top w:val="nil"/>
            </w:tcBorders>
          </w:tcPr>
          <w:p w14:paraId="566AB068" w14:textId="4FC65AF3" w:rsidR="001A0838" w:rsidRPr="006B4AA4" w:rsidRDefault="001A0838" w:rsidP="008C4213">
            <w:r w:rsidRPr="006B4AA4">
              <w:t>Garant, přednášející, vede seminář</w:t>
            </w:r>
          </w:p>
        </w:tc>
        <w:tc>
          <w:tcPr>
            <w:tcW w:w="1972" w:type="dxa"/>
            <w:gridSpan w:val="3"/>
            <w:tcBorders>
              <w:top w:val="nil"/>
            </w:tcBorders>
          </w:tcPr>
          <w:p w14:paraId="55FE70ED" w14:textId="77777777" w:rsidR="001A0838" w:rsidRPr="0016131F" w:rsidRDefault="001A0838" w:rsidP="001A0838">
            <w:pPr>
              <w:jc w:val="both"/>
            </w:pPr>
          </w:p>
        </w:tc>
      </w:tr>
      <w:tr w:rsidR="00487A1F" w:rsidRPr="0016131F" w14:paraId="3CA5C0E7" w14:textId="77777777" w:rsidTr="00E153D9">
        <w:trPr>
          <w:trHeight w:val="284"/>
        </w:trPr>
        <w:tc>
          <w:tcPr>
            <w:tcW w:w="2585" w:type="dxa"/>
            <w:gridSpan w:val="2"/>
            <w:tcBorders>
              <w:top w:val="nil"/>
            </w:tcBorders>
          </w:tcPr>
          <w:p w14:paraId="0638BABD" w14:textId="64D1B832" w:rsidR="00487A1F" w:rsidRPr="006B4AA4" w:rsidRDefault="00487A1F" w:rsidP="00487A1F">
            <w:r w:rsidRPr="006B4AA4">
              <w:t xml:space="preserve">Perspektiva </w:t>
            </w:r>
            <w:r w:rsidR="00A63EFF">
              <w:t>PD</w:t>
            </w:r>
          </w:p>
        </w:tc>
        <w:tc>
          <w:tcPr>
            <w:tcW w:w="1701" w:type="dxa"/>
            <w:gridSpan w:val="2"/>
            <w:tcBorders>
              <w:top w:val="nil"/>
            </w:tcBorders>
          </w:tcPr>
          <w:p w14:paraId="49609810" w14:textId="4A05181F" w:rsidR="00487A1F" w:rsidRPr="008205B6" w:rsidRDefault="00487A1F" w:rsidP="00487A1F">
            <w:r>
              <w:t>Design</w:t>
            </w:r>
            <w:r w:rsidRPr="006B4AA4">
              <w:t xml:space="preserve"> </w:t>
            </w:r>
            <w:r>
              <w:t>(BSP)</w:t>
            </w:r>
          </w:p>
        </w:tc>
        <w:tc>
          <w:tcPr>
            <w:tcW w:w="567" w:type="dxa"/>
            <w:tcBorders>
              <w:top w:val="nil"/>
            </w:tcBorders>
          </w:tcPr>
          <w:p w14:paraId="19B66885" w14:textId="407B494F" w:rsidR="00487A1F" w:rsidRDefault="00487A1F" w:rsidP="00487A1F">
            <w:r>
              <w:t>1L</w:t>
            </w:r>
            <w:r w:rsidRPr="006B4AA4">
              <w:t>S</w:t>
            </w:r>
          </w:p>
        </w:tc>
        <w:tc>
          <w:tcPr>
            <w:tcW w:w="3034" w:type="dxa"/>
            <w:gridSpan w:val="7"/>
            <w:tcBorders>
              <w:top w:val="nil"/>
            </w:tcBorders>
          </w:tcPr>
          <w:p w14:paraId="05D46D78" w14:textId="54B832B1" w:rsidR="00487A1F" w:rsidRPr="006B4AA4" w:rsidRDefault="00487A1F" w:rsidP="00487A1F">
            <w:r w:rsidRPr="006B4AA4">
              <w:t>Garant, přednášející, vede seminář</w:t>
            </w:r>
          </w:p>
        </w:tc>
        <w:tc>
          <w:tcPr>
            <w:tcW w:w="1972" w:type="dxa"/>
            <w:gridSpan w:val="3"/>
            <w:tcBorders>
              <w:top w:val="nil"/>
            </w:tcBorders>
          </w:tcPr>
          <w:p w14:paraId="41783C15" w14:textId="77777777" w:rsidR="00487A1F" w:rsidRPr="0016131F" w:rsidRDefault="00487A1F" w:rsidP="00487A1F">
            <w:pPr>
              <w:jc w:val="both"/>
            </w:pPr>
          </w:p>
        </w:tc>
      </w:tr>
      <w:tr w:rsidR="00487A1F" w:rsidRPr="0016131F" w14:paraId="4581F39E" w14:textId="77777777" w:rsidTr="00E153D9">
        <w:trPr>
          <w:trHeight w:val="284"/>
        </w:trPr>
        <w:tc>
          <w:tcPr>
            <w:tcW w:w="2585" w:type="dxa"/>
            <w:gridSpan w:val="2"/>
            <w:tcBorders>
              <w:top w:val="nil"/>
            </w:tcBorders>
          </w:tcPr>
          <w:p w14:paraId="1B509076" w14:textId="18541FF8" w:rsidR="00487A1F" w:rsidRPr="006B4AA4" w:rsidRDefault="00487A1F" w:rsidP="00487A1F">
            <w:r w:rsidRPr="006B4AA4">
              <w:t>Počítačové metody – Rhino 1</w:t>
            </w:r>
          </w:p>
        </w:tc>
        <w:tc>
          <w:tcPr>
            <w:tcW w:w="1701" w:type="dxa"/>
            <w:gridSpan w:val="2"/>
            <w:tcBorders>
              <w:top w:val="nil"/>
            </w:tcBorders>
          </w:tcPr>
          <w:p w14:paraId="7CC2B08B" w14:textId="359D1C9F" w:rsidR="00487A1F" w:rsidRPr="006B4AA4" w:rsidRDefault="00487A1F" w:rsidP="00487A1F">
            <w:r w:rsidRPr="008205B6">
              <w:t>Design (BSP)</w:t>
            </w:r>
          </w:p>
        </w:tc>
        <w:tc>
          <w:tcPr>
            <w:tcW w:w="567" w:type="dxa"/>
            <w:tcBorders>
              <w:top w:val="nil"/>
            </w:tcBorders>
          </w:tcPr>
          <w:p w14:paraId="53FBAEBE" w14:textId="34BCD0DC" w:rsidR="00487A1F" w:rsidRPr="006B4AA4" w:rsidRDefault="00487A1F" w:rsidP="00487A1F">
            <w:r>
              <w:t>1</w:t>
            </w:r>
            <w:r w:rsidRPr="006B4AA4">
              <w:t>ZS</w:t>
            </w:r>
          </w:p>
        </w:tc>
        <w:tc>
          <w:tcPr>
            <w:tcW w:w="3034" w:type="dxa"/>
            <w:gridSpan w:val="7"/>
            <w:tcBorders>
              <w:top w:val="nil"/>
            </w:tcBorders>
          </w:tcPr>
          <w:p w14:paraId="796B9EBD" w14:textId="440F96A3" w:rsidR="00487A1F" w:rsidRPr="006B4AA4" w:rsidRDefault="00487A1F" w:rsidP="00487A1F">
            <w:r w:rsidRPr="006B4AA4">
              <w:t xml:space="preserve">Garant, </w:t>
            </w:r>
            <w:r>
              <w:t>cvičící</w:t>
            </w:r>
          </w:p>
        </w:tc>
        <w:tc>
          <w:tcPr>
            <w:tcW w:w="1972" w:type="dxa"/>
            <w:gridSpan w:val="3"/>
            <w:tcBorders>
              <w:top w:val="nil"/>
            </w:tcBorders>
          </w:tcPr>
          <w:p w14:paraId="30B5B232" w14:textId="77777777" w:rsidR="00487A1F" w:rsidRPr="0016131F" w:rsidRDefault="00487A1F" w:rsidP="00487A1F">
            <w:pPr>
              <w:jc w:val="both"/>
            </w:pPr>
          </w:p>
        </w:tc>
      </w:tr>
      <w:tr w:rsidR="00487A1F" w:rsidRPr="0016131F" w14:paraId="1E1DCC8F" w14:textId="77777777" w:rsidTr="00E153D9">
        <w:trPr>
          <w:trHeight w:val="284"/>
        </w:trPr>
        <w:tc>
          <w:tcPr>
            <w:tcW w:w="2585" w:type="dxa"/>
            <w:gridSpan w:val="2"/>
            <w:tcBorders>
              <w:top w:val="nil"/>
            </w:tcBorders>
          </w:tcPr>
          <w:p w14:paraId="256BCADE" w14:textId="58BAFAB2" w:rsidR="00487A1F" w:rsidRPr="006B4AA4" w:rsidRDefault="00487A1F" w:rsidP="00487A1F">
            <w:r w:rsidRPr="006B4AA4">
              <w:t xml:space="preserve">Počítačové metody – Rhino </w:t>
            </w:r>
            <w:r>
              <w:t>2</w:t>
            </w:r>
          </w:p>
        </w:tc>
        <w:tc>
          <w:tcPr>
            <w:tcW w:w="1701" w:type="dxa"/>
            <w:gridSpan w:val="2"/>
            <w:tcBorders>
              <w:top w:val="nil"/>
            </w:tcBorders>
          </w:tcPr>
          <w:p w14:paraId="335271A7" w14:textId="609C581A" w:rsidR="00487A1F" w:rsidRPr="006B4AA4" w:rsidRDefault="00487A1F" w:rsidP="00487A1F">
            <w:r w:rsidRPr="008205B6">
              <w:t>Design (BSP)</w:t>
            </w:r>
          </w:p>
        </w:tc>
        <w:tc>
          <w:tcPr>
            <w:tcW w:w="567" w:type="dxa"/>
            <w:tcBorders>
              <w:top w:val="nil"/>
            </w:tcBorders>
          </w:tcPr>
          <w:p w14:paraId="7CDEE6AF" w14:textId="500CF22C" w:rsidR="00487A1F" w:rsidRPr="006B4AA4" w:rsidRDefault="00487A1F" w:rsidP="00487A1F">
            <w:r>
              <w:t>1L</w:t>
            </w:r>
            <w:r w:rsidRPr="006B4AA4">
              <w:t>S</w:t>
            </w:r>
          </w:p>
        </w:tc>
        <w:tc>
          <w:tcPr>
            <w:tcW w:w="3034" w:type="dxa"/>
            <w:gridSpan w:val="7"/>
            <w:tcBorders>
              <w:top w:val="nil"/>
            </w:tcBorders>
          </w:tcPr>
          <w:p w14:paraId="0E44D1AC" w14:textId="7D04158E" w:rsidR="00487A1F" w:rsidRPr="006B4AA4" w:rsidRDefault="00487A1F" w:rsidP="00487A1F">
            <w:r w:rsidRPr="006B4AA4">
              <w:t xml:space="preserve">Garant, </w:t>
            </w:r>
            <w:r>
              <w:t>cvičící</w:t>
            </w:r>
          </w:p>
        </w:tc>
        <w:tc>
          <w:tcPr>
            <w:tcW w:w="1972" w:type="dxa"/>
            <w:gridSpan w:val="3"/>
            <w:tcBorders>
              <w:top w:val="nil"/>
            </w:tcBorders>
          </w:tcPr>
          <w:p w14:paraId="012C5DF9" w14:textId="77777777" w:rsidR="00487A1F" w:rsidRPr="0016131F" w:rsidRDefault="00487A1F" w:rsidP="00487A1F">
            <w:pPr>
              <w:jc w:val="both"/>
            </w:pPr>
          </w:p>
        </w:tc>
      </w:tr>
      <w:tr w:rsidR="00487A1F" w:rsidRPr="0016131F" w14:paraId="1318C60F" w14:textId="77777777" w:rsidTr="00E153D9">
        <w:trPr>
          <w:trHeight w:val="284"/>
        </w:trPr>
        <w:tc>
          <w:tcPr>
            <w:tcW w:w="2585" w:type="dxa"/>
            <w:gridSpan w:val="2"/>
            <w:tcBorders>
              <w:top w:val="nil"/>
            </w:tcBorders>
          </w:tcPr>
          <w:p w14:paraId="783D5F24" w14:textId="7FC4471D" w:rsidR="00487A1F" w:rsidRPr="006B4AA4" w:rsidRDefault="00487A1F" w:rsidP="00487A1F">
            <w:r w:rsidRPr="006B4AA4">
              <w:t>Počítačové metody – Rhino 3</w:t>
            </w:r>
          </w:p>
        </w:tc>
        <w:tc>
          <w:tcPr>
            <w:tcW w:w="1701" w:type="dxa"/>
            <w:gridSpan w:val="2"/>
            <w:tcBorders>
              <w:top w:val="nil"/>
            </w:tcBorders>
          </w:tcPr>
          <w:p w14:paraId="6577E193" w14:textId="5F035D60" w:rsidR="00487A1F" w:rsidRPr="006B4AA4" w:rsidRDefault="00487A1F" w:rsidP="00487A1F">
            <w:r w:rsidRPr="008205B6">
              <w:t>Design (BSP)</w:t>
            </w:r>
          </w:p>
        </w:tc>
        <w:tc>
          <w:tcPr>
            <w:tcW w:w="567" w:type="dxa"/>
            <w:tcBorders>
              <w:top w:val="nil"/>
            </w:tcBorders>
          </w:tcPr>
          <w:p w14:paraId="43159F71" w14:textId="1BB3524F" w:rsidR="00487A1F" w:rsidRPr="006B4AA4" w:rsidRDefault="00487A1F" w:rsidP="00487A1F">
            <w:r>
              <w:t>2</w:t>
            </w:r>
            <w:r w:rsidRPr="006B4AA4">
              <w:t>ZS</w:t>
            </w:r>
          </w:p>
        </w:tc>
        <w:tc>
          <w:tcPr>
            <w:tcW w:w="3034" w:type="dxa"/>
            <w:gridSpan w:val="7"/>
            <w:tcBorders>
              <w:top w:val="nil"/>
            </w:tcBorders>
          </w:tcPr>
          <w:p w14:paraId="2F928021" w14:textId="13493FAC" w:rsidR="00487A1F" w:rsidRPr="006B4AA4" w:rsidRDefault="00487A1F" w:rsidP="00487A1F">
            <w:r w:rsidRPr="006B4AA4">
              <w:t xml:space="preserve">Garant, </w:t>
            </w:r>
            <w:r>
              <w:t>cvičící</w:t>
            </w:r>
          </w:p>
        </w:tc>
        <w:tc>
          <w:tcPr>
            <w:tcW w:w="1972" w:type="dxa"/>
            <w:gridSpan w:val="3"/>
            <w:tcBorders>
              <w:top w:val="nil"/>
            </w:tcBorders>
          </w:tcPr>
          <w:p w14:paraId="224A2FCE" w14:textId="77777777" w:rsidR="00487A1F" w:rsidRPr="0016131F" w:rsidRDefault="00487A1F" w:rsidP="00487A1F">
            <w:pPr>
              <w:jc w:val="both"/>
            </w:pPr>
          </w:p>
        </w:tc>
      </w:tr>
      <w:tr w:rsidR="00487A1F" w:rsidRPr="0016131F" w14:paraId="3D9049D9" w14:textId="77777777" w:rsidTr="00E153D9">
        <w:trPr>
          <w:trHeight w:val="284"/>
        </w:trPr>
        <w:tc>
          <w:tcPr>
            <w:tcW w:w="2585" w:type="dxa"/>
            <w:gridSpan w:val="2"/>
            <w:tcBorders>
              <w:top w:val="nil"/>
            </w:tcBorders>
          </w:tcPr>
          <w:p w14:paraId="458B2285" w14:textId="4D0881EC" w:rsidR="00487A1F" w:rsidRPr="006B4AA4" w:rsidRDefault="00487A1F" w:rsidP="00487A1F">
            <w:r w:rsidRPr="006B4AA4">
              <w:t xml:space="preserve">Počítačové metody – Rhino </w:t>
            </w:r>
            <w:r>
              <w:t>4</w:t>
            </w:r>
          </w:p>
        </w:tc>
        <w:tc>
          <w:tcPr>
            <w:tcW w:w="1701" w:type="dxa"/>
            <w:gridSpan w:val="2"/>
            <w:tcBorders>
              <w:top w:val="nil"/>
            </w:tcBorders>
          </w:tcPr>
          <w:p w14:paraId="05B82B9A" w14:textId="6DD0B807" w:rsidR="00487A1F" w:rsidRPr="008205B6" w:rsidRDefault="00487A1F" w:rsidP="00487A1F">
            <w:r w:rsidRPr="008205B6">
              <w:t>Design (BSP)</w:t>
            </w:r>
          </w:p>
        </w:tc>
        <w:tc>
          <w:tcPr>
            <w:tcW w:w="567" w:type="dxa"/>
            <w:tcBorders>
              <w:top w:val="nil"/>
            </w:tcBorders>
          </w:tcPr>
          <w:p w14:paraId="056D59E9" w14:textId="004A8BF6" w:rsidR="00487A1F" w:rsidRDefault="00487A1F" w:rsidP="00487A1F">
            <w:r>
              <w:t>2L</w:t>
            </w:r>
            <w:r w:rsidRPr="006B4AA4">
              <w:t>S</w:t>
            </w:r>
          </w:p>
        </w:tc>
        <w:tc>
          <w:tcPr>
            <w:tcW w:w="3034" w:type="dxa"/>
            <w:gridSpan w:val="7"/>
            <w:tcBorders>
              <w:top w:val="nil"/>
            </w:tcBorders>
          </w:tcPr>
          <w:p w14:paraId="4F1F0481" w14:textId="1CCFF034" w:rsidR="00487A1F" w:rsidRPr="006B4AA4" w:rsidRDefault="00487A1F" w:rsidP="00487A1F">
            <w:r w:rsidRPr="006B4AA4">
              <w:t xml:space="preserve">Garant, </w:t>
            </w:r>
            <w:r>
              <w:t>cvičící</w:t>
            </w:r>
          </w:p>
        </w:tc>
        <w:tc>
          <w:tcPr>
            <w:tcW w:w="1972" w:type="dxa"/>
            <w:gridSpan w:val="3"/>
            <w:tcBorders>
              <w:top w:val="nil"/>
            </w:tcBorders>
          </w:tcPr>
          <w:p w14:paraId="73FC9FED" w14:textId="77777777" w:rsidR="00487A1F" w:rsidRPr="0016131F" w:rsidRDefault="00487A1F" w:rsidP="00487A1F">
            <w:pPr>
              <w:jc w:val="both"/>
            </w:pPr>
          </w:p>
        </w:tc>
      </w:tr>
      <w:tr w:rsidR="00487A1F" w:rsidRPr="0016131F" w14:paraId="3597686C" w14:textId="77777777" w:rsidTr="00E153D9">
        <w:trPr>
          <w:trHeight w:val="284"/>
        </w:trPr>
        <w:tc>
          <w:tcPr>
            <w:tcW w:w="2585" w:type="dxa"/>
            <w:gridSpan w:val="2"/>
            <w:tcBorders>
              <w:top w:val="nil"/>
            </w:tcBorders>
          </w:tcPr>
          <w:p w14:paraId="547E44B3" w14:textId="4724DED7" w:rsidR="00487A1F" w:rsidRPr="00911D15" w:rsidRDefault="00487A1F" w:rsidP="00487A1F">
            <w:r>
              <w:t>Vizuální kompozice 1</w:t>
            </w:r>
          </w:p>
        </w:tc>
        <w:tc>
          <w:tcPr>
            <w:tcW w:w="1701" w:type="dxa"/>
            <w:gridSpan w:val="2"/>
            <w:tcBorders>
              <w:top w:val="nil"/>
            </w:tcBorders>
          </w:tcPr>
          <w:p w14:paraId="0B1E5AE0" w14:textId="05FD8AA6" w:rsidR="00487A1F" w:rsidRPr="00911D15" w:rsidRDefault="00487A1F" w:rsidP="00487A1F">
            <w:r w:rsidRPr="008205B6">
              <w:t>Design (BSP)</w:t>
            </w:r>
          </w:p>
        </w:tc>
        <w:tc>
          <w:tcPr>
            <w:tcW w:w="567" w:type="dxa"/>
            <w:tcBorders>
              <w:top w:val="nil"/>
            </w:tcBorders>
          </w:tcPr>
          <w:p w14:paraId="269100AB" w14:textId="34FC7230" w:rsidR="00487A1F" w:rsidRPr="00911D15" w:rsidRDefault="00487A1F" w:rsidP="00487A1F">
            <w:r>
              <w:t>2Z</w:t>
            </w:r>
            <w:r w:rsidRPr="00911D15">
              <w:t>S</w:t>
            </w:r>
          </w:p>
        </w:tc>
        <w:tc>
          <w:tcPr>
            <w:tcW w:w="3034" w:type="dxa"/>
            <w:gridSpan w:val="7"/>
            <w:tcBorders>
              <w:top w:val="nil"/>
            </w:tcBorders>
          </w:tcPr>
          <w:p w14:paraId="23D369ED" w14:textId="77777777" w:rsidR="00487A1F" w:rsidRPr="00911D15" w:rsidRDefault="00487A1F" w:rsidP="00487A1F">
            <w:r w:rsidRPr="00911D15">
              <w:t>Garant, vede seminář</w:t>
            </w:r>
          </w:p>
        </w:tc>
        <w:tc>
          <w:tcPr>
            <w:tcW w:w="1972" w:type="dxa"/>
            <w:gridSpan w:val="3"/>
            <w:tcBorders>
              <w:top w:val="nil"/>
            </w:tcBorders>
          </w:tcPr>
          <w:p w14:paraId="00937FB8" w14:textId="77777777" w:rsidR="00487A1F" w:rsidRPr="0016131F" w:rsidRDefault="00487A1F" w:rsidP="00487A1F">
            <w:pPr>
              <w:jc w:val="both"/>
            </w:pPr>
          </w:p>
        </w:tc>
      </w:tr>
      <w:tr w:rsidR="00487A1F" w:rsidRPr="0016131F" w14:paraId="2DF0A6DC" w14:textId="77777777" w:rsidTr="00E153D9">
        <w:trPr>
          <w:trHeight w:val="284"/>
        </w:trPr>
        <w:tc>
          <w:tcPr>
            <w:tcW w:w="2585" w:type="dxa"/>
            <w:gridSpan w:val="2"/>
            <w:tcBorders>
              <w:top w:val="nil"/>
            </w:tcBorders>
          </w:tcPr>
          <w:p w14:paraId="0C8DC204" w14:textId="04E517AD" w:rsidR="00487A1F" w:rsidRPr="006B4AA4" w:rsidRDefault="00487A1F" w:rsidP="00487A1F">
            <w:pPr>
              <w:jc w:val="both"/>
              <w:rPr>
                <w:rFonts w:ascii="Tahoma" w:hAnsi="Tahoma" w:cs="Tahoma"/>
                <w:b/>
                <w:bCs/>
                <w:color w:val="000000"/>
                <w:sz w:val="16"/>
                <w:szCs w:val="16"/>
                <w:shd w:val="clear" w:color="auto" w:fill="E2E2E2"/>
              </w:rPr>
            </w:pPr>
            <w:r>
              <w:t>Vizuální kompozice 2</w:t>
            </w:r>
          </w:p>
        </w:tc>
        <w:tc>
          <w:tcPr>
            <w:tcW w:w="1701" w:type="dxa"/>
            <w:gridSpan w:val="2"/>
            <w:tcBorders>
              <w:top w:val="nil"/>
            </w:tcBorders>
          </w:tcPr>
          <w:p w14:paraId="3558DD09" w14:textId="66C1525E" w:rsidR="00487A1F" w:rsidRPr="0016131F" w:rsidRDefault="00487A1F" w:rsidP="00487A1F">
            <w:pPr>
              <w:jc w:val="both"/>
            </w:pPr>
            <w:r w:rsidRPr="008205B6">
              <w:t>Design (BSP)</w:t>
            </w:r>
          </w:p>
        </w:tc>
        <w:tc>
          <w:tcPr>
            <w:tcW w:w="567" w:type="dxa"/>
            <w:tcBorders>
              <w:top w:val="nil"/>
            </w:tcBorders>
          </w:tcPr>
          <w:p w14:paraId="2D2463FC" w14:textId="53B564A4" w:rsidR="00487A1F" w:rsidRPr="0016131F" w:rsidRDefault="00487A1F" w:rsidP="00487A1F">
            <w:pPr>
              <w:jc w:val="both"/>
            </w:pPr>
            <w:r>
              <w:t>2</w:t>
            </w:r>
            <w:r w:rsidRPr="00911D15">
              <w:t>LS</w:t>
            </w:r>
          </w:p>
        </w:tc>
        <w:tc>
          <w:tcPr>
            <w:tcW w:w="3034" w:type="dxa"/>
            <w:gridSpan w:val="7"/>
            <w:tcBorders>
              <w:top w:val="nil"/>
            </w:tcBorders>
          </w:tcPr>
          <w:p w14:paraId="681C797C" w14:textId="535745F7" w:rsidR="00487A1F" w:rsidRPr="0016131F" w:rsidRDefault="00487A1F" w:rsidP="00487A1F">
            <w:pPr>
              <w:jc w:val="both"/>
            </w:pPr>
            <w:r w:rsidRPr="00911D15">
              <w:t>Garant, vede seminář</w:t>
            </w:r>
          </w:p>
        </w:tc>
        <w:tc>
          <w:tcPr>
            <w:tcW w:w="1972" w:type="dxa"/>
            <w:gridSpan w:val="3"/>
            <w:tcBorders>
              <w:top w:val="nil"/>
            </w:tcBorders>
          </w:tcPr>
          <w:p w14:paraId="276D7A11" w14:textId="77777777" w:rsidR="00487A1F" w:rsidRPr="0016131F" w:rsidRDefault="00487A1F" w:rsidP="00487A1F">
            <w:pPr>
              <w:jc w:val="both"/>
            </w:pPr>
          </w:p>
        </w:tc>
      </w:tr>
      <w:tr w:rsidR="00487A1F" w:rsidRPr="0016131F" w14:paraId="75B453D6" w14:textId="77777777" w:rsidTr="00E153D9">
        <w:trPr>
          <w:trHeight w:val="284"/>
        </w:trPr>
        <w:tc>
          <w:tcPr>
            <w:tcW w:w="2585" w:type="dxa"/>
            <w:gridSpan w:val="2"/>
            <w:tcBorders>
              <w:top w:val="nil"/>
            </w:tcBorders>
          </w:tcPr>
          <w:p w14:paraId="2A21307E" w14:textId="09111359" w:rsidR="00487A1F" w:rsidRDefault="00487A1F" w:rsidP="00487A1F">
            <w:pPr>
              <w:jc w:val="both"/>
            </w:pPr>
            <w:r>
              <w:t>Vizuální kompozice 3</w:t>
            </w:r>
          </w:p>
        </w:tc>
        <w:tc>
          <w:tcPr>
            <w:tcW w:w="1701" w:type="dxa"/>
            <w:gridSpan w:val="2"/>
            <w:tcBorders>
              <w:top w:val="nil"/>
            </w:tcBorders>
          </w:tcPr>
          <w:p w14:paraId="564E2D86" w14:textId="093817F7" w:rsidR="00487A1F" w:rsidRPr="008205B6" w:rsidRDefault="00487A1F" w:rsidP="00487A1F">
            <w:pPr>
              <w:jc w:val="both"/>
            </w:pPr>
            <w:r w:rsidRPr="008205B6">
              <w:t>Design (BSP)</w:t>
            </w:r>
          </w:p>
        </w:tc>
        <w:tc>
          <w:tcPr>
            <w:tcW w:w="567" w:type="dxa"/>
            <w:tcBorders>
              <w:top w:val="nil"/>
            </w:tcBorders>
          </w:tcPr>
          <w:p w14:paraId="1035446A" w14:textId="0F5872F4" w:rsidR="00487A1F" w:rsidRDefault="00487A1F" w:rsidP="00487A1F">
            <w:pPr>
              <w:jc w:val="both"/>
            </w:pPr>
            <w:r>
              <w:t>3Z</w:t>
            </w:r>
            <w:r w:rsidRPr="00911D15">
              <w:t>S</w:t>
            </w:r>
          </w:p>
        </w:tc>
        <w:tc>
          <w:tcPr>
            <w:tcW w:w="3034" w:type="dxa"/>
            <w:gridSpan w:val="7"/>
            <w:tcBorders>
              <w:top w:val="nil"/>
            </w:tcBorders>
          </w:tcPr>
          <w:p w14:paraId="668E4051" w14:textId="2A6AA2EA" w:rsidR="00487A1F" w:rsidRPr="00911D15" w:rsidRDefault="00487A1F" w:rsidP="00487A1F">
            <w:pPr>
              <w:jc w:val="both"/>
            </w:pPr>
            <w:r w:rsidRPr="00911D15">
              <w:t>Garant, vede seminář</w:t>
            </w:r>
          </w:p>
        </w:tc>
        <w:tc>
          <w:tcPr>
            <w:tcW w:w="1972" w:type="dxa"/>
            <w:gridSpan w:val="3"/>
            <w:tcBorders>
              <w:top w:val="nil"/>
            </w:tcBorders>
          </w:tcPr>
          <w:p w14:paraId="7A464AE6" w14:textId="77777777" w:rsidR="00487A1F" w:rsidRPr="0016131F" w:rsidRDefault="00487A1F" w:rsidP="00487A1F">
            <w:pPr>
              <w:jc w:val="both"/>
            </w:pPr>
          </w:p>
        </w:tc>
      </w:tr>
      <w:tr w:rsidR="00487A1F" w14:paraId="06459914" w14:textId="77777777" w:rsidTr="001A0838">
        <w:tc>
          <w:tcPr>
            <w:tcW w:w="9859" w:type="dxa"/>
            <w:gridSpan w:val="15"/>
            <w:shd w:val="clear" w:color="auto" w:fill="F7CAAC"/>
          </w:tcPr>
          <w:p w14:paraId="6875B249" w14:textId="77777777" w:rsidR="00487A1F" w:rsidRDefault="00487A1F" w:rsidP="00487A1F">
            <w:pPr>
              <w:jc w:val="both"/>
            </w:pPr>
            <w:r>
              <w:rPr>
                <w:b/>
              </w:rPr>
              <w:t xml:space="preserve">Údaje o vzdělání na VŠ </w:t>
            </w:r>
          </w:p>
        </w:tc>
      </w:tr>
      <w:tr w:rsidR="00487A1F" w14:paraId="38AF8389" w14:textId="77777777" w:rsidTr="00E153D9">
        <w:trPr>
          <w:trHeight w:val="947"/>
        </w:trPr>
        <w:tc>
          <w:tcPr>
            <w:tcW w:w="9859" w:type="dxa"/>
            <w:gridSpan w:val="15"/>
          </w:tcPr>
          <w:p w14:paraId="370E3FBA" w14:textId="2A8B0552" w:rsidR="00487A1F" w:rsidRPr="00911D15" w:rsidRDefault="00487A1F" w:rsidP="00487A1F">
            <w:r w:rsidRPr="00911D15">
              <w:t>2013</w:t>
            </w:r>
            <w:r>
              <w:t>-</w:t>
            </w:r>
            <w:r w:rsidRPr="00911D15">
              <w:t>2018: Univerzita Tomáše Bati, Fakulta multimediálních komunikací, obor Multimédia a design – Průmyslový design, Ph.D.</w:t>
            </w:r>
            <w:r w:rsidRPr="00911D15">
              <w:br/>
              <w:t>2011</w:t>
            </w:r>
            <w:r>
              <w:t>-</w:t>
            </w:r>
            <w:r w:rsidRPr="00911D15">
              <w:t>2013: Univerzita Tomáše Bati ve Zlíně, Fakulta Multimediálních komunikací, obor Multimédia a design – Průmyslový design, MgA.</w:t>
            </w:r>
          </w:p>
        </w:tc>
      </w:tr>
      <w:tr w:rsidR="00487A1F" w14:paraId="3A358C9E" w14:textId="77777777" w:rsidTr="001A0838">
        <w:tc>
          <w:tcPr>
            <w:tcW w:w="9859" w:type="dxa"/>
            <w:gridSpan w:val="15"/>
            <w:shd w:val="clear" w:color="auto" w:fill="F7CAAC"/>
          </w:tcPr>
          <w:p w14:paraId="4055E4C1" w14:textId="77777777" w:rsidR="00487A1F" w:rsidRDefault="00487A1F" w:rsidP="00487A1F">
            <w:pPr>
              <w:jc w:val="both"/>
              <w:rPr>
                <w:b/>
              </w:rPr>
            </w:pPr>
            <w:r>
              <w:rPr>
                <w:b/>
              </w:rPr>
              <w:t>Údaje o odborném působení od absolvování VŠ</w:t>
            </w:r>
          </w:p>
        </w:tc>
      </w:tr>
      <w:tr w:rsidR="00487A1F" w:rsidRPr="009B6AE3" w14:paraId="628C1946" w14:textId="77777777" w:rsidTr="00E153D9">
        <w:trPr>
          <w:trHeight w:val="1304"/>
        </w:trPr>
        <w:tc>
          <w:tcPr>
            <w:tcW w:w="9859" w:type="dxa"/>
            <w:gridSpan w:val="15"/>
          </w:tcPr>
          <w:p w14:paraId="33604E55" w14:textId="3B91421E" w:rsidR="00487A1F" w:rsidRDefault="00487A1F" w:rsidP="00487A1F">
            <w:r w:rsidRPr="00AA7579">
              <w:t>2020-dosud: Univerzita Tomáše Bati ve Zlíně, Fakulta multimediálních komunikací, ateliér Průmyslový design, odborný asistent</w:t>
            </w:r>
            <w:r w:rsidRPr="00AA7579">
              <w:br/>
              <w:t>2018-2020: Univerzita Tomáše Bati ve Zlíně, Fakulta multimediálních komunikací, ateliér Průmyslový design, Externí pedagog</w:t>
            </w:r>
          </w:p>
          <w:p w14:paraId="10A9F0EB" w14:textId="76750CA5" w:rsidR="00487A1F" w:rsidRPr="00AA7579" w:rsidRDefault="00487A1F" w:rsidP="00487A1F">
            <w:r w:rsidRPr="00AA7579">
              <w:t xml:space="preserve">2009-dosud: </w:t>
            </w:r>
            <w:r>
              <w:t xml:space="preserve">design, </w:t>
            </w:r>
            <w:r w:rsidRPr="00AA7579">
              <w:t>ENVItech s.r.o.</w:t>
            </w:r>
            <w:r w:rsidRPr="00AA7579">
              <w:br/>
              <w:t>2007-dosud: Průmyslový designér – freelancer</w:t>
            </w:r>
          </w:p>
        </w:tc>
      </w:tr>
      <w:tr w:rsidR="00487A1F" w14:paraId="5EC8268C" w14:textId="77777777" w:rsidTr="001A0838">
        <w:trPr>
          <w:trHeight w:val="250"/>
        </w:trPr>
        <w:tc>
          <w:tcPr>
            <w:tcW w:w="9859" w:type="dxa"/>
            <w:gridSpan w:val="15"/>
            <w:shd w:val="clear" w:color="auto" w:fill="F7CAAC"/>
          </w:tcPr>
          <w:p w14:paraId="33B26B39" w14:textId="77777777" w:rsidR="00487A1F" w:rsidRDefault="00487A1F" w:rsidP="00487A1F">
            <w:pPr>
              <w:jc w:val="both"/>
            </w:pPr>
            <w:r>
              <w:rPr>
                <w:b/>
              </w:rPr>
              <w:t>Zkušenosti s vedením kvalifikačních a rigorózních prací</w:t>
            </w:r>
          </w:p>
        </w:tc>
      </w:tr>
      <w:tr w:rsidR="00487A1F" w14:paraId="3BA0E525" w14:textId="77777777" w:rsidTr="00E153D9">
        <w:trPr>
          <w:trHeight w:val="506"/>
        </w:trPr>
        <w:tc>
          <w:tcPr>
            <w:tcW w:w="9859" w:type="dxa"/>
            <w:gridSpan w:val="15"/>
          </w:tcPr>
          <w:p w14:paraId="3F7BB595" w14:textId="026F4B52" w:rsidR="00487A1F" w:rsidRPr="00C00A03" w:rsidRDefault="00487A1F" w:rsidP="00487A1F">
            <w:r w:rsidRPr="00C00A03">
              <w:t xml:space="preserve">Bakalářské práce: </w:t>
            </w:r>
            <w:r>
              <w:t>0</w:t>
            </w:r>
          </w:p>
          <w:p w14:paraId="30EE28D3" w14:textId="320D1848" w:rsidR="00487A1F" w:rsidRDefault="00487A1F" w:rsidP="00487A1F">
            <w:r w:rsidRPr="00C00A03">
              <w:t xml:space="preserve">Diplomové práce: </w:t>
            </w:r>
            <w:r>
              <w:t>1</w:t>
            </w:r>
          </w:p>
        </w:tc>
      </w:tr>
      <w:tr w:rsidR="00487A1F" w14:paraId="679C8CCD" w14:textId="77777777" w:rsidTr="001A0838">
        <w:trPr>
          <w:cantSplit/>
        </w:trPr>
        <w:tc>
          <w:tcPr>
            <w:tcW w:w="3347" w:type="dxa"/>
            <w:gridSpan w:val="3"/>
            <w:tcBorders>
              <w:top w:val="single" w:sz="12" w:space="0" w:color="auto"/>
            </w:tcBorders>
            <w:shd w:val="clear" w:color="auto" w:fill="F7CAAC"/>
          </w:tcPr>
          <w:p w14:paraId="268382A7" w14:textId="77777777" w:rsidR="00487A1F" w:rsidRDefault="00487A1F" w:rsidP="00487A1F">
            <w:pPr>
              <w:jc w:val="both"/>
            </w:pPr>
            <w:r>
              <w:rPr>
                <w:b/>
              </w:rPr>
              <w:t xml:space="preserve">Obor habilitačního řízení </w:t>
            </w:r>
          </w:p>
        </w:tc>
        <w:tc>
          <w:tcPr>
            <w:tcW w:w="2245" w:type="dxa"/>
            <w:gridSpan w:val="4"/>
            <w:tcBorders>
              <w:top w:val="single" w:sz="12" w:space="0" w:color="auto"/>
            </w:tcBorders>
            <w:shd w:val="clear" w:color="auto" w:fill="F7CAAC"/>
          </w:tcPr>
          <w:p w14:paraId="1E37FBB7" w14:textId="77777777" w:rsidR="00487A1F" w:rsidRDefault="00487A1F" w:rsidP="00487A1F">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64C0540D" w14:textId="77777777" w:rsidR="00487A1F" w:rsidRDefault="00487A1F" w:rsidP="00487A1F">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416555E2" w14:textId="77777777" w:rsidR="00487A1F" w:rsidRDefault="00487A1F" w:rsidP="00487A1F">
            <w:pPr>
              <w:jc w:val="both"/>
              <w:rPr>
                <w:b/>
              </w:rPr>
            </w:pPr>
            <w:r>
              <w:rPr>
                <w:b/>
              </w:rPr>
              <w:t>Ohlasy publikací</w:t>
            </w:r>
          </w:p>
        </w:tc>
      </w:tr>
      <w:tr w:rsidR="00487A1F" w14:paraId="21BD55C9" w14:textId="77777777" w:rsidTr="001A0838">
        <w:trPr>
          <w:cantSplit/>
        </w:trPr>
        <w:tc>
          <w:tcPr>
            <w:tcW w:w="3347" w:type="dxa"/>
            <w:gridSpan w:val="3"/>
          </w:tcPr>
          <w:p w14:paraId="7BD27C2C" w14:textId="77777777" w:rsidR="00487A1F" w:rsidRDefault="00487A1F" w:rsidP="00487A1F">
            <w:pPr>
              <w:jc w:val="both"/>
            </w:pPr>
          </w:p>
        </w:tc>
        <w:tc>
          <w:tcPr>
            <w:tcW w:w="2245" w:type="dxa"/>
            <w:gridSpan w:val="4"/>
          </w:tcPr>
          <w:p w14:paraId="54F28CCF" w14:textId="77777777" w:rsidR="00487A1F" w:rsidRDefault="00487A1F" w:rsidP="00487A1F">
            <w:pPr>
              <w:jc w:val="both"/>
            </w:pPr>
          </w:p>
        </w:tc>
        <w:tc>
          <w:tcPr>
            <w:tcW w:w="2248" w:type="dxa"/>
            <w:gridSpan w:val="4"/>
            <w:tcBorders>
              <w:right w:val="single" w:sz="12" w:space="0" w:color="auto"/>
            </w:tcBorders>
          </w:tcPr>
          <w:p w14:paraId="7810BF88" w14:textId="77777777" w:rsidR="00487A1F" w:rsidRDefault="00487A1F" w:rsidP="00487A1F">
            <w:pPr>
              <w:jc w:val="both"/>
            </w:pPr>
          </w:p>
        </w:tc>
        <w:tc>
          <w:tcPr>
            <w:tcW w:w="632" w:type="dxa"/>
            <w:gridSpan w:val="2"/>
            <w:tcBorders>
              <w:left w:val="single" w:sz="12" w:space="0" w:color="auto"/>
            </w:tcBorders>
            <w:shd w:val="clear" w:color="auto" w:fill="F7CAAC"/>
          </w:tcPr>
          <w:p w14:paraId="3590B88C" w14:textId="77777777" w:rsidR="00487A1F" w:rsidRPr="00F20AEF" w:rsidRDefault="00487A1F" w:rsidP="00487A1F">
            <w:pPr>
              <w:jc w:val="both"/>
            </w:pPr>
            <w:r w:rsidRPr="00F20AEF">
              <w:rPr>
                <w:b/>
              </w:rPr>
              <w:t>WoS</w:t>
            </w:r>
          </w:p>
        </w:tc>
        <w:tc>
          <w:tcPr>
            <w:tcW w:w="693" w:type="dxa"/>
            <w:shd w:val="clear" w:color="auto" w:fill="F7CAAC"/>
          </w:tcPr>
          <w:p w14:paraId="0C049B52" w14:textId="77777777" w:rsidR="00487A1F" w:rsidRPr="00F20AEF" w:rsidRDefault="00487A1F" w:rsidP="00487A1F">
            <w:pPr>
              <w:jc w:val="both"/>
              <w:rPr>
                <w:sz w:val="18"/>
              </w:rPr>
            </w:pPr>
            <w:r w:rsidRPr="00F20AEF">
              <w:rPr>
                <w:b/>
                <w:sz w:val="18"/>
              </w:rPr>
              <w:t>Scopus</w:t>
            </w:r>
          </w:p>
        </w:tc>
        <w:tc>
          <w:tcPr>
            <w:tcW w:w="694" w:type="dxa"/>
            <w:shd w:val="clear" w:color="auto" w:fill="F7CAAC"/>
          </w:tcPr>
          <w:p w14:paraId="27C73EB4" w14:textId="77777777" w:rsidR="00487A1F" w:rsidRDefault="00487A1F" w:rsidP="00487A1F">
            <w:pPr>
              <w:jc w:val="both"/>
            </w:pPr>
            <w:r>
              <w:rPr>
                <w:b/>
                <w:sz w:val="18"/>
              </w:rPr>
              <w:t>ostatní</w:t>
            </w:r>
          </w:p>
        </w:tc>
      </w:tr>
      <w:tr w:rsidR="00487A1F" w14:paraId="27545906" w14:textId="77777777" w:rsidTr="001A0838">
        <w:trPr>
          <w:cantSplit/>
          <w:trHeight w:val="70"/>
        </w:trPr>
        <w:tc>
          <w:tcPr>
            <w:tcW w:w="3347" w:type="dxa"/>
            <w:gridSpan w:val="3"/>
            <w:shd w:val="clear" w:color="auto" w:fill="F7CAAC"/>
          </w:tcPr>
          <w:p w14:paraId="7790C40D" w14:textId="77777777" w:rsidR="00487A1F" w:rsidRDefault="00487A1F" w:rsidP="00487A1F">
            <w:pPr>
              <w:jc w:val="both"/>
            </w:pPr>
            <w:r>
              <w:rPr>
                <w:b/>
              </w:rPr>
              <w:t>Obor jmenovacího řízení</w:t>
            </w:r>
          </w:p>
        </w:tc>
        <w:tc>
          <w:tcPr>
            <w:tcW w:w="2245" w:type="dxa"/>
            <w:gridSpan w:val="4"/>
            <w:shd w:val="clear" w:color="auto" w:fill="F7CAAC"/>
          </w:tcPr>
          <w:p w14:paraId="07BE243B" w14:textId="77777777" w:rsidR="00487A1F" w:rsidRDefault="00487A1F" w:rsidP="00487A1F">
            <w:pPr>
              <w:jc w:val="both"/>
            </w:pPr>
            <w:r>
              <w:rPr>
                <w:b/>
              </w:rPr>
              <w:t>Rok udělení hodnosti</w:t>
            </w:r>
          </w:p>
        </w:tc>
        <w:tc>
          <w:tcPr>
            <w:tcW w:w="2248" w:type="dxa"/>
            <w:gridSpan w:val="4"/>
            <w:tcBorders>
              <w:right w:val="single" w:sz="12" w:space="0" w:color="auto"/>
            </w:tcBorders>
            <w:shd w:val="clear" w:color="auto" w:fill="F7CAAC"/>
          </w:tcPr>
          <w:p w14:paraId="2480A881" w14:textId="77777777" w:rsidR="00487A1F" w:rsidRDefault="00487A1F" w:rsidP="00487A1F">
            <w:pPr>
              <w:jc w:val="both"/>
            </w:pPr>
            <w:r>
              <w:rPr>
                <w:b/>
              </w:rPr>
              <w:t>Řízení konáno na VŠ</w:t>
            </w:r>
          </w:p>
        </w:tc>
        <w:tc>
          <w:tcPr>
            <w:tcW w:w="632" w:type="dxa"/>
            <w:gridSpan w:val="2"/>
            <w:tcBorders>
              <w:left w:val="single" w:sz="12" w:space="0" w:color="auto"/>
            </w:tcBorders>
          </w:tcPr>
          <w:p w14:paraId="76CD11C2" w14:textId="77777777" w:rsidR="00487A1F" w:rsidRPr="00F20AEF" w:rsidRDefault="00487A1F" w:rsidP="00487A1F">
            <w:pPr>
              <w:jc w:val="both"/>
              <w:rPr>
                <w:b/>
              </w:rPr>
            </w:pPr>
          </w:p>
        </w:tc>
        <w:tc>
          <w:tcPr>
            <w:tcW w:w="693" w:type="dxa"/>
          </w:tcPr>
          <w:p w14:paraId="342F48D2" w14:textId="77777777" w:rsidR="00487A1F" w:rsidRPr="00F20AEF" w:rsidRDefault="00487A1F" w:rsidP="00487A1F">
            <w:pPr>
              <w:jc w:val="both"/>
              <w:rPr>
                <w:b/>
              </w:rPr>
            </w:pPr>
          </w:p>
        </w:tc>
        <w:tc>
          <w:tcPr>
            <w:tcW w:w="694" w:type="dxa"/>
          </w:tcPr>
          <w:p w14:paraId="1509782F" w14:textId="77777777" w:rsidR="00487A1F" w:rsidRDefault="00487A1F" w:rsidP="00487A1F">
            <w:pPr>
              <w:jc w:val="both"/>
              <w:rPr>
                <w:b/>
              </w:rPr>
            </w:pPr>
          </w:p>
        </w:tc>
      </w:tr>
      <w:tr w:rsidR="00487A1F" w14:paraId="3A4FD11D" w14:textId="77777777" w:rsidTr="001A0838">
        <w:trPr>
          <w:trHeight w:val="205"/>
        </w:trPr>
        <w:tc>
          <w:tcPr>
            <w:tcW w:w="3347" w:type="dxa"/>
            <w:gridSpan w:val="3"/>
          </w:tcPr>
          <w:p w14:paraId="69E80CA0" w14:textId="77777777" w:rsidR="00487A1F" w:rsidRDefault="00487A1F" w:rsidP="00487A1F">
            <w:pPr>
              <w:jc w:val="both"/>
            </w:pPr>
          </w:p>
        </w:tc>
        <w:tc>
          <w:tcPr>
            <w:tcW w:w="2245" w:type="dxa"/>
            <w:gridSpan w:val="4"/>
          </w:tcPr>
          <w:p w14:paraId="063940FA" w14:textId="77777777" w:rsidR="00487A1F" w:rsidRDefault="00487A1F" w:rsidP="00487A1F">
            <w:pPr>
              <w:jc w:val="both"/>
            </w:pPr>
          </w:p>
        </w:tc>
        <w:tc>
          <w:tcPr>
            <w:tcW w:w="2248" w:type="dxa"/>
            <w:gridSpan w:val="4"/>
            <w:tcBorders>
              <w:right w:val="single" w:sz="12" w:space="0" w:color="auto"/>
            </w:tcBorders>
          </w:tcPr>
          <w:p w14:paraId="5D7E6B0B" w14:textId="77777777" w:rsidR="00487A1F" w:rsidRDefault="00487A1F" w:rsidP="00487A1F">
            <w:pPr>
              <w:jc w:val="both"/>
            </w:pPr>
          </w:p>
        </w:tc>
        <w:tc>
          <w:tcPr>
            <w:tcW w:w="1325" w:type="dxa"/>
            <w:gridSpan w:val="3"/>
            <w:tcBorders>
              <w:left w:val="single" w:sz="12" w:space="0" w:color="auto"/>
            </w:tcBorders>
            <w:shd w:val="clear" w:color="auto" w:fill="FBD4B4"/>
            <w:vAlign w:val="center"/>
          </w:tcPr>
          <w:p w14:paraId="55DD75FD" w14:textId="77777777" w:rsidR="00487A1F" w:rsidRPr="00F20AEF" w:rsidRDefault="00487A1F" w:rsidP="00487A1F">
            <w:pPr>
              <w:jc w:val="both"/>
              <w:rPr>
                <w:b/>
                <w:sz w:val="18"/>
              </w:rPr>
            </w:pPr>
            <w:r w:rsidRPr="00F20AEF">
              <w:rPr>
                <w:b/>
                <w:sz w:val="18"/>
              </w:rPr>
              <w:t>H-index WoS/Scopus</w:t>
            </w:r>
          </w:p>
        </w:tc>
        <w:tc>
          <w:tcPr>
            <w:tcW w:w="694" w:type="dxa"/>
            <w:vAlign w:val="center"/>
          </w:tcPr>
          <w:p w14:paraId="2C044174" w14:textId="77777777" w:rsidR="00487A1F" w:rsidRDefault="00487A1F" w:rsidP="00487A1F">
            <w:pPr>
              <w:rPr>
                <w:b/>
              </w:rPr>
            </w:pPr>
            <w:r>
              <w:rPr>
                <w:b/>
              </w:rPr>
              <w:t xml:space="preserve">    /</w:t>
            </w:r>
          </w:p>
        </w:tc>
      </w:tr>
      <w:tr w:rsidR="00F848E2" w14:paraId="5C33B749" w14:textId="77777777" w:rsidTr="00830928">
        <w:tc>
          <w:tcPr>
            <w:tcW w:w="9859" w:type="dxa"/>
            <w:gridSpan w:val="15"/>
            <w:shd w:val="clear" w:color="auto" w:fill="F7CAAC"/>
          </w:tcPr>
          <w:p w14:paraId="6AC32A1E" w14:textId="77777777" w:rsidR="00F848E2" w:rsidRDefault="00F848E2" w:rsidP="00830928">
            <w:pPr>
              <w:jc w:val="both"/>
              <w:rPr>
                <w:b/>
              </w:rPr>
            </w:pPr>
            <w:r>
              <w:rPr>
                <w:b/>
              </w:rPr>
              <w:t xml:space="preserve">Přehled o nejvýznamnější publikační a další tvůrčí činnosti nebo další profesní činnosti u odborníků z praxe vztahující se k zabezpečovaným předmětům </w:t>
            </w:r>
          </w:p>
        </w:tc>
      </w:tr>
      <w:tr w:rsidR="00F848E2" w:rsidRPr="00AA7579" w14:paraId="086C9556" w14:textId="77777777" w:rsidTr="00830928">
        <w:trPr>
          <w:trHeight w:val="552"/>
        </w:trPr>
        <w:tc>
          <w:tcPr>
            <w:tcW w:w="9859" w:type="dxa"/>
            <w:gridSpan w:val="15"/>
          </w:tcPr>
          <w:p w14:paraId="470B450F" w14:textId="77777777" w:rsidR="00F848E2" w:rsidRPr="004C402E" w:rsidRDefault="00F848E2" w:rsidP="00830928">
            <w:pPr>
              <w:spacing w:after="160" w:line="259" w:lineRule="auto"/>
            </w:pPr>
            <w:r w:rsidRPr="0084784D">
              <w:t xml:space="preserve">HRDINA, Jakub. 2022. METAmorphs: Latent space morphology explorations, 1. vyd., 2022, Independently published, </w:t>
            </w:r>
            <w:r w:rsidRPr="004C402E">
              <w:t>92 s. ISBN 979-8368211107</w:t>
            </w:r>
          </w:p>
          <w:p w14:paraId="16652C9D" w14:textId="77777777" w:rsidR="00F848E2" w:rsidRPr="004C402E" w:rsidRDefault="00F848E2" w:rsidP="00830928">
            <w:r w:rsidRPr="004C402E">
              <w:lastRenderedPageBreak/>
              <w:t>2020:</w:t>
            </w:r>
            <w:hyperlink r:id="rId126" w:history="1">
              <w:r w:rsidRPr="004C402E">
                <w:rPr>
                  <w:rStyle w:val="Hypertextovodkaz"/>
                  <w:color w:val="auto"/>
                  <w:u w:val="none"/>
                </w:rPr>
                <w:t xml:space="preserve"> Realizace scény galavečera Zlínského filmového festivalu</w:t>
              </w:r>
            </w:hyperlink>
            <w:hyperlink r:id="rId127" w:history="1">
              <w:r w:rsidRPr="004C402E">
                <w:rPr>
                  <w:rStyle w:val="Hypertextovodkaz"/>
                  <w:color w:val="auto"/>
                  <w:u w:val="none"/>
                </w:rPr>
                <w:br/>
                <w:t>2020: Kolekce květináčů pro EXPO 2020 DUBAI</w:t>
              </w:r>
            </w:hyperlink>
            <w:hyperlink r:id="rId128" w:history="1">
              <w:r w:rsidRPr="004C402E">
                <w:rPr>
                  <w:rStyle w:val="Hypertextovodkaz"/>
                  <w:color w:val="auto"/>
                  <w:u w:val="none"/>
                </w:rPr>
                <w:br/>
                <w:t xml:space="preserve">2021: Realizace scény galavečera Zlínského filmového festivalu </w:t>
              </w:r>
            </w:hyperlink>
          </w:p>
          <w:p w14:paraId="426D468C" w14:textId="77777777" w:rsidR="00F848E2" w:rsidRPr="004C402E" w:rsidRDefault="00F848E2" w:rsidP="00830928">
            <w:r w:rsidRPr="004C402E">
              <w:t xml:space="preserve">2021: </w:t>
            </w:r>
            <w:hyperlink r:id="rId129" w:history="1">
              <w:r w:rsidRPr="004C402E">
                <w:rPr>
                  <w:rStyle w:val="Hypertextovodkaz"/>
                  <w:color w:val="auto"/>
                  <w:u w:val="none"/>
                </w:rPr>
                <w:t>15 let ateliéru Průmyslový design – Retrospektivní výstava</w:t>
              </w:r>
            </w:hyperlink>
            <w:r>
              <w:rPr>
                <w:rStyle w:val="Hypertextovodkaz"/>
                <w:color w:val="auto"/>
                <w:u w:val="none"/>
              </w:rPr>
              <w:t>.</w:t>
            </w:r>
            <w:r w:rsidRPr="00AA7579">
              <w:t xml:space="preserve"> ISBN: 978-80-7454-468-2</w:t>
            </w:r>
          </w:p>
          <w:p w14:paraId="75383595" w14:textId="77777777" w:rsidR="00F848E2" w:rsidRPr="00AA7579" w:rsidRDefault="00F848E2" w:rsidP="00830928">
            <w:r w:rsidRPr="004C402E">
              <w:t>2019: Publikace k mezinárodnímu sympoziu JAPANESE WOODWORK</w:t>
            </w:r>
            <w:r>
              <w:t>.</w:t>
            </w:r>
            <w:r w:rsidRPr="004C402E">
              <w:t xml:space="preserve"> </w:t>
            </w:r>
            <w:hyperlink r:id="rId130" w:history="1">
              <w:r w:rsidRPr="00AA7579">
                <w:t>ISBN:978-80-7454-472-9</w:t>
              </w:r>
            </w:hyperlink>
          </w:p>
        </w:tc>
      </w:tr>
      <w:tr w:rsidR="00F848E2" w14:paraId="544BF826" w14:textId="77777777" w:rsidTr="00830928">
        <w:trPr>
          <w:trHeight w:val="218"/>
        </w:trPr>
        <w:tc>
          <w:tcPr>
            <w:tcW w:w="9859" w:type="dxa"/>
            <w:gridSpan w:val="15"/>
            <w:shd w:val="clear" w:color="auto" w:fill="F7CAAC"/>
          </w:tcPr>
          <w:p w14:paraId="30C36D7C" w14:textId="77777777" w:rsidR="00F848E2" w:rsidRDefault="00F848E2" w:rsidP="00830928">
            <w:pPr>
              <w:rPr>
                <w:b/>
              </w:rPr>
            </w:pPr>
            <w:r>
              <w:rPr>
                <w:b/>
              </w:rPr>
              <w:lastRenderedPageBreak/>
              <w:t>Působení v zahraničí</w:t>
            </w:r>
          </w:p>
        </w:tc>
      </w:tr>
      <w:tr w:rsidR="00F848E2" w:rsidRPr="00445715" w14:paraId="5151F074" w14:textId="77777777" w:rsidTr="00B14102">
        <w:trPr>
          <w:trHeight w:val="161"/>
        </w:trPr>
        <w:tc>
          <w:tcPr>
            <w:tcW w:w="9859" w:type="dxa"/>
            <w:gridSpan w:val="15"/>
          </w:tcPr>
          <w:p w14:paraId="02F37812" w14:textId="7344615E" w:rsidR="00F848E2" w:rsidRPr="00445715" w:rsidRDefault="00F848E2" w:rsidP="00DD5125">
            <w:pPr>
              <w:rPr>
                <w:rFonts w:ascii="Helvetica" w:hAnsi="Helvetica"/>
                <w:color w:val="626B77"/>
                <w:shd w:val="clear" w:color="auto" w:fill="FFFFFF"/>
              </w:rPr>
            </w:pPr>
            <w:r w:rsidRPr="00445715">
              <w:t>2015</w:t>
            </w:r>
            <w:r>
              <w:t>:</w:t>
            </w:r>
            <w:r w:rsidRPr="00445715">
              <w:t xml:space="preserve"> EAS Envimet Analytical Systems Ges.m.b.H, Viedeň, Rakúsko</w:t>
            </w:r>
          </w:p>
        </w:tc>
      </w:tr>
      <w:tr w:rsidR="00F848E2" w14:paraId="1DCCDDA3" w14:textId="77777777" w:rsidTr="00830928">
        <w:trPr>
          <w:cantSplit/>
          <w:trHeight w:val="470"/>
        </w:trPr>
        <w:tc>
          <w:tcPr>
            <w:tcW w:w="2518" w:type="dxa"/>
            <w:shd w:val="clear" w:color="auto" w:fill="F7CAAC"/>
          </w:tcPr>
          <w:p w14:paraId="4F827408" w14:textId="77777777" w:rsidR="00F848E2" w:rsidRDefault="00F848E2" w:rsidP="00830928">
            <w:pPr>
              <w:jc w:val="both"/>
              <w:rPr>
                <w:b/>
              </w:rPr>
            </w:pPr>
            <w:r>
              <w:rPr>
                <w:b/>
              </w:rPr>
              <w:t xml:space="preserve">Podpis </w:t>
            </w:r>
          </w:p>
        </w:tc>
        <w:tc>
          <w:tcPr>
            <w:tcW w:w="4536" w:type="dxa"/>
            <w:gridSpan w:val="8"/>
          </w:tcPr>
          <w:p w14:paraId="5AAA38FC" w14:textId="77777777" w:rsidR="00F848E2" w:rsidRDefault="00F848E2" w:rsidP="00830928">
            <w:pPr>
              <w:jc w:val="both"/>
            </w:pPr>
            <w:r>
              <w:t>Jakub Hrdina v. r.</w:t>
            </w:r>
          </w:p>
        </w:tc>
        <w:tc>
          <w:tcPr>
            <w:tcW w:w="786" w:type="dxa"/>
            <w:gridSpan w:val="2"/>
            <w:shd w:val="clear" w:color="auto" w:fill="F7CAAC"/>
          </w:tcPr>
          <w:p w14:paraId="4F5912D5" w14:textId="77777777" w:rsidR="00F848E2" w:rsidRDefault="00F848E2" w:rsidP="00830928">
            <w:pPr>
              <w:jc w:val="both"/>
            </w:pPr>
            <w:r>
              <w:rPr>
                <w:b/>
              </w:rPr>
              <w:t>datum</w:t>
            </w:r>
          </w:p>
        </w:tc>
        <w:tc>
          <w:tcPr>
            <w:tcW w:w="2019" w:type="dxa"/>
            <w:gridSpan w:val="4"/>
          </w:tcPr>
          <w:p w14:paraId="273455D0" w14:textId="77777777" w:rsidR="00F848E2" w:rsidRDefault="00F848E2" w:rsidP="00830928">
            <w:pPr>
              <w:jc w:val="both"/>
            </w:pPr>
            <w:r>
              <w:t>10.1.2023</w:t>
            </w:r>
          </w:p>
        </w:tc>
      </w:tr>
    </w:tbl>
    <w:p w14:paraId="25531DB0" w14:textId="4B43A2F0" w:rsidR="00CC5A31" w:rsidRDefault="00CC5A31"/>
    <w:p w14:paraId="787BC70C" w14:textId="77777777" w:rsidR="00F848E2" w:rsidRDefault="00F848E2"/>
    <w:p w14:paraId="476EAC41" w14:textId="77777777" w:rsidR="00F848E2" w:rsidRDefault="00F848E2"/>
    <w:p w14:paraId="73B8775B" w14:textId="77777777" w:rsidR="00F848E2" w:rsidRDefault="00F848E2"/>
    <w:p w14:paraId="384A65F5" w14:textId="77777777" w:rsidR="00F848E2" w:rsidRDefault="00F848E2"/>
    <w:p w14:paraId="1AC8C565" w14:textId="77777777" w:rsidR="00F848E2" w:rsidRDefault="00F848E2"/>
    <w:p w14:paraId="0D591212" w14:textId="77777777" w:rsidR="00F848E2" w:rsidRDefault="00F848E2"/>
    <w:p w14:paraId="7CCEF133" w14:textId="77777777" w:rsidR="00F848E2" w:rsidRDefault="00F848E2"/>
    <w:p w14:paraId="1771D026" w14:textId="77777777" w:rsidR="00886521" w:rsidRDefault="00886521"/>
    <w:p w14:paraId="106ADF11" w14:textId="77777777" w:rsidR="00886521" w:rsidRDefault="00886521"/>
    <w:p w14:paraId="25515A0A" w14:textId="77777777" w:rsidR="00886521" w:rsidRDefault="00886521">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886521" w14:paraId="46983A38" w14:textId="77777777" w:rsidTr="003028BC">
        <w:tc>
          <w:tcPr>
            <w:tcW w:w="9859" w:type="dxa"/>
            <w:gridSpan w:val="15"/>
            <w:tcBorders>
              <w:bottom w:val="double" w:sz="4" w:space="0" w:color="auto"/>
            </w:tcBorders>
            <w:shd w:val="clear" w:color="auto" w:fill="BDD6EE"/>
          </w:tcPr>
          <w:p w14:paraId="45937FBC" w14:textId="3A27D634" w:rsidR="00886521" w:rsidRDefault="00886521" w:rsidP="003028BC">
            <w:pPr>
              <w:jc w:val="both"/>
              <w:rPr>
                <w:b/>
                <w:sz w:val="28"/>
              </w:rPr>
            </w:pPr>
            <w:r>
              <w:rPr>
                <w:b/>
                <w:sz w:val="28"/>
              </w:rPr>
              <w:lastRenderedPageBreak/>
              <w:t>C-I – Personální zabezpečení</w:t>
            </w:r>
          </w:p>
        </w:tc>
      </w:tr>
      <w:tr w:rsidR="00886521" w14:paraId="1319CF84" w14:textId="77777777" w:rsidTr="003028BC">
        <w:tc>
          <w:tcPr>
            <w:tcW w:w="2518" w:type="dxa"/>
            <w:tcBorders>
              <w:top w:val="double" w:sz="4" w:space="0" w:color="auto"/>
            </w:tcBorders>
            <w:shd w:val="clear" w:color="auto" w:fill="F7CAAC"/>
          </w:tcPr>
          <w:p w14:paraId="58FE57E6" w14:textId="77777777" w:rsidR="00886521" w:rsidRDefault="00886521" w:rsidP="003028BC">
            <w:pPr>
              <w:jc w:val="both"/>
              <w:rPr>
                <w:b/>
              </w:rPr>
            </w:pPr>
            <w:r>
              <w:rPr>
                <w:b/>
              </w:rPr>
              <w:t>Vysoká škola</w:t>
            </w:r>
          </w:p>
        </w:tc>
        <w:tc>
          <w:tcPr>
            <w:tcW w:w="7341" w:type="dxa"/>
            <w:gridSpan w:val="14"/>
          </w:tcPr>
          <w:p w14:paraId="307EFF6D" w14:textId="77777777" w:rsidR="00886521" w:rsidRDefault="00886521" w:rsidP="003028BC">
            <w:pPr>
              <w:jc w:val="both"/>
            </w:pPr>
            <w:r>
              <w:t>Univerzita Tomáše Bati ve Zlíně</w:t>
            </w:r>
          </w:p>
        </w:tc>
      </w:tr>
      <w:tr w:rsidR="00886521" w14:paraId="13C59FE2" w14:textId="77777777" w:rsidTr="003028BC">
        <w:tc>
          <w:tcPr>
            <w:tcW w:w="2518" w:type="dxa"/>
            <w:shd w:val="clear" w:color="auto" w:fill="F7CAAC"/>
          </w:tcPr>
          <w:p w14:paraId="603AC967" w14:textId="77777777" w:rsidR="00886521" w:rsidRDefault="00886521" w:rsidP="003028BC">
            <w:pPr>
              <w:jc w:val="both"/>
              <w:rPr>
                <w:b/>
              </w:rPr>
            </w:pPr>
            <w:r>
              <w:rPr>
                <w:b/>
              </w:rPr>
              <w:t>Součást vysoké školy</w:t>
            </w:r>
          </w:p>
        </w:tc>
        <w:tc>
          <w:tcPr>
            <w:tcW w:w="7341" w:type="dxa"/>
            <w:gridSpan w:val="14"/>
          </w:tcPr>
          <w:p w14:paraId="4A4D5513" w14:textId="77777777" w:rsidR="00886521" w:rsidRDefault="00886521" w:rsidP="003028BC">
            <w:pPr>
              <w:jc w:val="both"/>
            </w:pPr>
            <w:r>
              <w:t>Fakulta multimediálních komunikací</w:t>
            </w:r>
          </w:p>
        </w:tc>
      </w:tr>
      <w:tr w:rsidR="00886521" w14:paraId="585A4F28" w14:textId="77777777" w:rsidTr="003028BC">
        <w:tc>
          <w:tcPr>
            <w:tcW w:w="2518" w:type="dxa"/>
            <w:shd w:val="clear" w:color="auto" w:fill="F7CAAC"/>
          </w:tcPr>
          <w:p w14:paraId="1F935CBF" w14:textId="77777777" w:rsidR="00886521" w:rsidRDefault="00886521" w:rsidP="003028BC">
            <w:pPr>
              <w:jc w:val="both"/>
              <w:rPr>
                <w:b/>
              </w:rPr>
            </w:pPr>
            <w:r>
              <w:rPr>
                <w:b/>
              </w:rPr>
              <w:t>Název studijního programu</w:t>
            </w:r>
          </w:p>
        </w:tc>
        <w:tc>
          <w:tcPr>
            <w:tcW w:w="7341" w:type="dxa"/>
            <w:gridSpan w:val="14"/>
          </w:tcPr>
          <w:p w14:paraId="7359D557" w14:textId="0A136FFA" w:rsidR="00886521" w:rsidRDefault="00D36A9D" w:rsidP="003028BC">
            <w:pPr>
              <w:jc w:val="both"/>
            </w:pPr>
            <w:r>
              <w:t>Design</w:t>
            </w:r>
          </w:p>
        </w:tc>
      </w:tr>
      <w:tr w:rsidR="00886521" w14:paraId="690E18E7" w14:textId="77777777" w:rsidTr="003028BC">
        <w:tc>
          <w:tcPr>
            <w:tcW w:w="2518" w:type="dxa"/>
            <w:shd w:val="clear" w:color="auto" w:fill="F7CAAC"/>
          </w:tcPr>
          <w:p w14:paraId="1B9BA8BF" w14:textId="77777777" w:rsidR="00886521" w:rsidRDefault="00886521" w:rsidP="003028BC">
            <w:pPr>
              <w:jc w:val="both"/>
              <w:rPr>
                <w:b/>
              </w:rPr>
            </w:pPr>
            <w:r>
              <w:rPr>
                <w:b/>
              </w:rPr>
              <w:t>Jméno a příjmení</w:t>
            </w:r>
          </w:p>
        </w:tc>
        <w:tc>
          <w:tcPr>
            <w:tcW w:w="4536" w:type="dxa"/>
            <w:gridSpan w:val="8"/>
          </w:tcPr>
          <w:p w14:paraId="3DA55A7D" w14:textId="77777777" w:rsidR="00886521" w:rsidRDefault="00886521" w:rsidP="003028BC">
            <w:pPr>
              <w:jc w:val="both"/>
            </w:pPr>
            <w:r>
              <w:t>Rostislav Illík</w:t>
            </w:r>
          </w:p>
        </w:tc>
        <w:tc>
          <w:tcPr>
            <w:tcW w:w="709" w:type="dxa"/>
            <w:shd w:val="clear" w:color="auto" w:fill="F7CAAC"/>
          </w:tcPr>
          <w:p w14:paraId="0B8D429B" w14:textId="77777777" w:rsidR="00886521" w:rsidRDefault="00886521" w:rsidP="003028BC">
            <w:pPr>
              <w:jc w:val="both"/>
              <w:rPr>
                <w:b/>
              </w:rPr>
            </w:pPr>
            <w:r>
              <w:rPr>
                <w:b/>
              </w:rPr>
              <w:t>Tituly</w:t>
            </w:r>
          </w:p>
        </w:tc>
        <w:tc>
          <w:tcPr>
            <w:tcW w:w="2096" w:type="dxa"/>
            <w:gridSpan w:val="5"/>
          </w:tcPr>
          <w:p w14:paraId="4540FBF1" w14:textId="77777777" w:rsidR="00886521" w:rsidRDefault="00886521" w:rsidP="003028BC">
            <w:pPr>
              <w:jc w:val="both"/>
            </w:pPr>
            <w:r>
              <w:t xml:space="preserve">dr ak. soch. </w:t>
            </w:r>
          </w:p>
        </w:tc>
      </w:tr>
      <w:tr w:rsidR="00886521" w14:paraId="6633854C" w14:textId="77777777" w:rsidTr="003028BC">
        <w:tc>
          <w:tcPr>
            <w:tcW w:w="2518" w:type="dxa"/>
            <w:shd w:val="clear" w:color="auto" w:fill="F7CAAC"/>
          </w:tcPr>
          <w:p w14:paraId="5CDE3347" w14:textId="77777777" w:rsidR="00886521" w:rsidRDefault="00886521" w:rsidP="003028BC">
            <w:pPr>
              <w:jc w:val="both"/>
              <w:rPr>
                <w:b/>
              </w:rPr>
            </w:pPr>
            <w:r>
              <w:rPr>
                <w:b/>
              </w:rPr>
              <w:t>Rok narození</w:t>
            </w:r>
          </w:p>
        </w:tc>
        <w:tc>
          <w:tcPr>
            <w:tcW w:w="829" w:type="dxa"/>
            <w:gridSpan w:val="2"/>
          </w:tcPr>
          <w:p w14:paraId="53621112" w14:textId="77777777" w:rsidR="00886521" w:rsidRDefault="00886521" w:rsidP="003028BC">
            <w:pPr>
              <w:jc w:val="both"/>
            </w:pPr>
            <w:r>
              <w:t>1952</w:t>
            </w:r>
          </w:p>
        </w:tc>
        <w:tc>
          <w:tcPr>
            <w:tcW w:w="1721" w:type="dxa"/>
            <w:shd w:val="clear" w:color="auto" w:fill="F7CAAC"/>
          </w:tcPr>
          <w:p w14:paraId="7435B70D" w14:textId="77777777" w:rsidR="00886521" w:rsidRDefault="00886521" w:rsidP="003028BC">
            <w:pPr>
              <w:jc w:val="both"/>
              <w:rPr>
                <w:b/>
              </w:rPr>
            </w:pPr>
            <w:r>
              <w:rPr>
                <w:b/>
              </w:rPr>
              <w:t>typ vztahu k VŠ</w:t>
            </w:r>
          </w:p>
        </w:tc>
        <w:tc>
          <w:tcPr>
            <w:tcW w:w="992" w:type="dxa"/>
            <w:gridSpan w:val="4"/>
          </w:tcPr>
          <w:p w14:paraId="4BBC73EB" w14:textId="77777777" w:rsidR="00886521" w:rsidRDefault="00886521" w:rsidP="003028BC">
            <w:pPr>
              <w:jc w:val="both"/>
            </w:pPr>
            <w:r>
              <w:t>pp</w:t>
            </w:r>
          </w:p>
        </w:tc>
        <w:tc>
          <w:tcPr>
            <w:tcW w:w="994" w:type="dxa"/>
            <w:shd w:val="clear" w:color="auto" w:fill="F7CAAC"/>
          </w:tcPr>
          <w:p w14:paraId="17B7E480" w14:textId="77777777" w:rsidR="00886521" w:rsidRDefault="00886521" w:rsidP="003028BC">
            <w:pPr>
              <w:jc w:val="both"/>
              <w:rPr>
                <w:b/>
              </w:rPr>
            </w:pPr>
            <w:r>
              <w:rPr>
                <w:b/>
              </w:rPr>
              <w:t>rozsah</w:t>
            </w:r>
          </w:p>
        </w:tc>
        <w:tc>
          <w:tcPr>
            <w:tcW w:w="709" w:type="dxa"/>
          </w:tcPr>
          <w:p w14:paraId="04C5CC15" w14:textId="77777777" w:rsidR="00886521" w:rsidRDefault="00886521" w:rsidP="003028BC">
            <w:pPr>
              <w:jc w:val="both"/>
            </w:pPr>
            <w:r>
              <w:t>20h/t</w:t>
            </w:r>
          </w:p>
        </w:tc>
        <w:tc>
          <w:tcPr>
            <w:tcW w:w="709" w:type="dxa"/>
            <w:gridSpan w:val="3"/>
            <w:shd w:val="clear" w:color="auto" w:fill="F7CAAC"/>
          </w:tcPr>
          <w:p w14:paraId="33330358" w14:textId="77777777" w:rsidR="00886521" w:rsidRDefault="00886521" w:rsidP="003028BC">
            <w:pPr>
              <w:jc w:val="both"/>
              <w:rPr>
                <w:b/>
              </w:rPr>
            </w:pPr>
            <w:r>
              <w:rPr>
                <w:b/>
              </w:rPr>
              <w:t>do kdy</w:t>
            </w:r>
          </w:p>
        </w:tc>
        <w:tc>
          <w:tcPr>
            <w:tcW w:w="1387" w:type="dxa"/>
            <w:gridSpan w:val="2"/>
          </w:tcPr>
          <w:p w14:paraId="471405E9" w14:textId="77777777" w:rsidR="00886521" w:rsidRDefault="00886521" w:rsidP="003028BC">
            <w:pPr>
              <w:jc w:val="both"/>
            </w:pPr>
            <w:r>
              <w:t>N</w:t>
            </w:r>
          </w:p>
        </w:tc>
      </w:tr>
      <w:tr w:rsidR="00886521" w14:paraId="6C12CD2F" w14:textId="77777777" w:rsidTr="003028BC">
        <w:tc>
          <w:tcPr>
            <w:tcW w:w="5068" w:type="dxa"/>
            <w:gridSpan w:val="4"/>
            <w:shd w:val="clear" w:color="auto" w:fill="F7CAAC"/>
          </w:tcPr>
          <w:p w14:paraId="618DA3A7" w14:textId="77777777" w:rsidR="00886521" w:rsidRDefault="00886521" w:rsidP="003028BC">
            <w:pPr>
              <w:jc w:val="both"/>
              <w:rPr>
                <w:b/>
              </w:rPr>
            </w:pPr>
            <w:r>
              <w:rPr>
                <w:b/>
              </w:rPr>
              <w:t>Typ vztahu na součásti VŠ, která uskutečňuje st. program</w:t>
            </w:r>
          </w:p>
        </w:tc>
        <w:tc>
          <w:tcPr>
            <w:tcW w:w="992" w:type="dxa"/>
            <w:gridSpan w:val="4"/>
          </w:tcPr>
          <w:p w14:paraId="11CC1EDA" w14:textId="77777777" w:rsidR="00886521" w:rsidRDefault="00886521" w:rsidP="003028BC">
            <w:pPr>
              <w:jc w:val="both"/>
            </w:pPr>
            <w:r>
              <w:t>pp</w:t>
            </w:r>
          </w:p>
        </w:tc>
        <w:tc>
          <w:tcPr>
            <w:tcW w:w="994" w:type="dxa"/>
            <w:shd w:val="clear" w:color="auto" w:fill="F7CAAC"/>
          </w:tcPr>
          <w:p w14:paraId="5EC85B39" w14:textId="77777777" w:rsidR="00886521" w:rsidRDefault="00886521" w:rsidP="003028BC">
            <w:pPr>
              <w:jc w:val="both"/>
              <w:rPr>
                <w:b/>
              </w:rPr>
            </w:pPr>
            <w:r>
              <w:rPr>
                <w:b/>
              </w:rPr>
              <w:t>rozsah</w:t>
            </w:r>
          </w:p>
        </w:tc>
        <w:tc>
          <w:tcPr>
            <w:tcW w:w="709" w:type="dxa"/>
          </w:tcPr>
          <w:p w14:paraId="4760853B" w14:textId="77777777" w:rsidR="00886521" w:rsidRDefault="00886521" w:rsidP="003028BC">
            <w:pPr>
              <w:jc w:val="both"/>
            </w:pPr>
            <w:r>
              <w:t>20h/t</w:t>
            </w:r>
          </w:p>
        </w:tc>
        <w:tc>
          <w:tcPr>
            <w:tcW w:w="709" w:type="dxa"/>
            <w:gridSpan w:val="3"/>
            <w:shd w:val="clear" w:color="auto" w:fill="F7CAAC"/>
          </w:tcPr>
          <w:p w14:paraId="5CE3F502" w14:textId="77777777" w:rsidR="00886521" w:rsidRDefault="00886521" w:rsidP="003028BC">
            <w:pPr>
              <w:jc w:val="both"/>
              <w:rPr>
                <w:b/>
              </w:rPr>
            </w:pPr>
            <w:r>
              <w:rPr>
                <w:b/>
              </w:rPr>
              <w:t>do kdy</w:t>
            </w:r>
          </w:p>
        </w:tc>
        <w:tc>
          <w:tcPr>
            <w:tcW w:w="1387" w:type="dxa"/>
            <w:gridSpan w:val="2"/>
          </w:tcPr>
          <w:p w14:paraId="303B3FFE" w14:textId="77777777" w:rsidR="00886521" w:rsidRDefault="00886521" w:rsidP="003028BC">
            <w:pPr>
              <w:jc w:val="both"/>
            </w:pPr>
            <w:r>
              <w:t>N</w:t>
            </w:r>
          </w:p>
        </w:tc>
      </w:tr>
      <w:tr w:rsidR="00886521" w14:paraId="4B3BAFA2" w14:textId="77777777" w:rsidTr="003028BC">
        <w:tc>
          <w:tcPr>
            <w:tcW w:w="6060" w:type="dxa"/>
            <w:gridSpan w:val="8"/>
            <w:shd w:val="clear" w:color="auto" w:fill="F7CAAC"/>
          </w:tcPr>
          <w:p w14:paraId="28568314" w14:textId="77777777" w:rsidR="00886521" w:rsidRDefault="00886521" w:rsidP="003028BC">
            <w:pPr>
              <w:jc w:val="both"/>
            </w:pPr>
            <w:r>
              <w:rPr>
                <w:b/>
              </w:rPr>
              <w:t>Další současná působení jako akademický pracovník na jiných VŠ</w:t>
            </w:r>
          </w:p>
        </w:tc>
        <w:tc>
          <w:tcPr>
            <w:tcW w:w="1703" w:type="dxa"/>
            <w:gridSpan w:val="2"/>
            <w:shd w:val="clear" w:color="auto" w:fill="F7CAAC"/>
          </w:tcPr>
          <w:p w14:paraId="19EF6B9D" w14:textId="77777777" w:rsidR="00886521" w:rsidRDefault="00886521" w:rsidP="003028BC">
            <w:pPr>
              <w:jc w:val="both"/>
              <w:rPr>
                <w:b/>
              </w:rPr>
            </w:pPr>
            <w:r>
              <w:rPr>
                <w:b/>
              </w:rPr>
              <w:t>typ prac. vztahu</w:t>
            </w:r>
          </w:p>
        </w:tc>
        <w:tc>
          <w:tcPr>
            <w:tcW w:w="2096" w:type="dxa"/>
            <w:gridSpan w:val="5"/>
            <w:shd w:val="clear" w:color="auto" w:fill="F7CAAC"/>
          </w:tcPr>
          <w:p w14:paraId="1100153E" w14:textId="77777777" w:rsidR="00886521" w:rsidRDefault="00886521" w:rsidP="003028BC">
            <w:pPr>
              <w:jc w:val="both"/>
              <w:rPr>
                <w:b/>
              </w:rPr>
            </w:pPr>
            <w:r>
              <w:rPr>
                <w:b/>
              </w:rPr>
              <w:t>rozsah</w:t>
            </w:r>
          </w:p>
        </w:tc>
      </w:tr>
      <w:tr w:rsidR="00886521" w14:paraId="2874E19E" w14:textId="77777777" w:rsidTr="003028BC">
        <w:tc>
          <w:tcPr>
            <w:tcW w:w="6060" w:type="dxa"/>
            <w:gridSpan w:val="8"/>
          </w:tcPr>
          <w:p w14:paraId="4BCDB7F6" w14:textId="77777777" w:rsidR="00886521" w:rsidRDefault="00886521" w:rsidP="003028BC">
            <w:pPr>
              <w:jc w:val="both"/>
            </w:pPr>
          </w:p>
        </w:tc>
        <w:tc>
          <w:tcPr>
            <w:tcW w:w="1703" w:type="dxa"/>
            <w:gridSpan w:val="2"/>
          </w:tcPr>
          <w:p w14:paraId="2E17379A" w14:textId="77777777" w:rsidR="00886521" w:rsidRDefault="00886521" w:rsidP="003028BC">
            <w:pPr>
              <w:jc w:val="both"/>
            </w:pPr>
          </w:p>
        </w:tc>
        <w:tc>
          <w:tcPr>
            <w:tcW w:w="2096" w:type="dxa"/>
            <w:gridSpan w:val="5"/>
          </w:tcPr>
          <w:p w14:paraId="4BBCE39D" w14:textId="77777777" w:rsidR="00886521" w:rsidRDefault="00886521" w:rsidP="003028BC">
            <w:pPr>
              <w:jc w:val="both"/>
            </w:pPr>
          </w:p>
        </w:tc>
      </w:tr>
      <w:tr w:rsidR="00886521" w14:paraId="51DEAFFB" w14:textId="77777777" w:rsidTr="003028BC">
        <w:tc>
          <w:tcPr>
            <w:tcW w:w="6060" w:type="dxa"/>
            <w:gridSpan w:val="8"/>
          </w:tcPr>
          <w:p w14:paraId="01DCFCC0" w14:textId="77777777" w:rsidR="00886521" w:rsidRDefault="00886521" w:rsidP="003028BC">
            <w:pPr>
              <w:jc w:val="both"/>
            </w:pPr>
          </w:p>
        </w:tc>
        <w:tc>
          <w:tcPr>
            <w:tcW w:w="1703" w:type="dxa"/>
            <w:gridSpan w:val="2"/>
          </w:tcPr>
          <w:p w14:paraId="15D8F8B8" w14:textId="77777777" w:rsidR="00886521" w:rsidRDefault="00886521" w:rsidP="003028BC">
            <w:pPr>
              <w:jc w:val="both"/>
            </w:pPr>
          </w:p>
        </w:tc>
        <w:tc>
          <w:tcPr>
            <w:tcW w:w="2096" w:type="dxa"/>
            <w:gridSpan w:val="5"/>
          </w:tcPr>
          <w:p w14:paraId="3FCA6057" w14:textId="77777777" w:rsidR="00886521" w:rsidRDefault="00886521" w:rsidP="003028BC">
            <w:pPr>
              <w:jc w:val="both"/>
            </w:pPr>
          </w:p>
        </w:tc>
      </w:tr>
      <w:tr w:rsidR="00886521" w14:paraId="3C228251" w14:textId="77777777" w:rsidTr="003028BC">
        <w:tc>
          <w:tcPr>
            <w:tcW w:w="9859" w:type="dxa"/>
            <w:gridSpan w:val="15"/>
            <w:shd w:val="clear" w:color="auto" w:fill="F7CAAC"/>
          </w:tcPr>
          <w:p w14:paraId="671217A8" w14:textId="77777777" w:rsidR="00886521" w:rsidRDefault="00886521" w:rsidP="003028BC">
            <w:pPr>
              <w:jc w:val="both"/>
            </w:pPr>
            <w:r>
              <w:rPr>
                <w:b/>
              </w:rPr>
              <w:t>Předměty příslušného studijního programu a způsob zapojení do jejich výuky, příp. další zapojení do uskutečňování studijního programu</w:t>
            </w:r>
          </w:p>
        </w:tc>
      </w:tr>
      <w:tr w:rsidR="00886521" w:rsidRPr="002827C6" w14:paraId="35A7C9E7" w14:textId="77777777" w:rsidTr="00E153D9">
        <w:trPr>
          <w:trHeight w:val="232"/>
        </w:trPr>
        <w:tc>
          <w:tcPr>
            <w:tcW w:w="9859" w:type="dxa"/>
            <w:gridSpan w:val="15"/>
            <w:tcBorders>
              <w:top w:val="nil"/>
            </w:tcBorders>
          </w:tcPr>
          <w:p w14:paraId="62997EF1" w14:textId="04253BF2" w:rsidR="00886521" w:rsidRPr="002827C6" w:rsidRDefault="00886521" w:rsidP="00DC038D">
            <w:pPr>
              <w:jc w:val="both"/>
            </w:pPr>
            <w:r>
              <w:t>Corporate Design</w:t>
            </w:r>
            <w:r w:rsidR="00D36A9D">
              <w:t xml:space="preserve"> (</w:t>
            </w:r>
            <w:r>
              <w:t>vede seminář</w:t>
            </w:r>
            <w:r w:rsidR="00D36A9D">
              <w:t>, garant</w:t>
            </w:r>
            <w:r>
              <w:t>)</w:t>
            </w:r>
          </w:p>
        </w:tc>
      </w:tr>
      <w:tr w:rsidR="00886521" w:rsidRPr="002827C6" w14:paraId="7EE62820" w14:textId="77777777" w:rsidTr="003028BC">
        <w:trPr>
          <w:trHeight w:val="340"/>
        </w:trPr>
        <w:tc>
          <w:tcPr>
            <w:tcW w:w="9859" w:type="dxa"/>
            <w:gridSpan w:val="15"/>
            <w:tcBorders>
              <w:top w:val="nil"/>
            </w:tcBorders>
            <w:shd w:val="clear" w:color="auto" w:fill="FBD4B4"/>
          </w:tcPr>
          <w:p w14:paraId="00F98168" w14:textId="77777777" w:rsidR="00886521" w:rsidRPr="002827C6" w:rsidRDefault="00886521" w:rsidP="003028BC">
            <w:pPr>
              <w:jc w:val="both"/>
              <w:rPr>
                <w:b/>
              </w:rPr>
            </w:pPr>
            <w:r w:rsidRPr="002827C6">
              <w:rPr>
                <w:b/>
              </w:rPr>
              <w:t>Zapojení do výuky v dalších studijních programech na téže vysoké škole (pouze u garantů ZT a PZ předmětů)</w:t>
            </w:r>
          </w:p>
        </w:tc>
      </w:tr>
      <w:tr w:rsidR="00886521" w:rsidRPr="002827C6" w14:paraId="10158EC0" w14:textId="77777777" w:rsidTr="003028BC">
        <w:trPr>
          <w:trHeight w:val="340"/>
        </w:trPr>
        <w:tc>
          <w:tcPr>
            <w:tcW w:w="2802" w:type="dxa"/>
            <w:gridSpan w:val="2"/>
            <w:tcBorders>
              <w:top w:val="nil"/>
            </w:tcBorders>
          </w:tcPr>
          <w:p w14:paraId="5E9E606A" w14:textId="77777777" w:rsidR="00886521" w:rsidRPr="002827C6" w:rsidRDefault="00886521" w:rsidP="003028BC">
            <w:pPr>
              <w:jc w:val="both"/>
              <w:rPr>
                <w:b/>
              </w:rPr>
            </w:pPr>
            <w:r w:rsidRPr="002827C6">
              <w:rPr>
                <w:b/>
              </w:rPr>
              <w:t>Název studijního předmětu</w:t>
            </w:r>
          </w:p>
        </w:tc>
        <w:tc>
          <w:tcPr>
            <w:tcW w:w="2409" w:type="dxa"/>
            <w:gridSpan w:val="3"/>
            <w:tcBorders>
              <w:top w:val="nil"/>
            </w:tcBorders>
          </w:tcPr>
          <w:p w14:paraId="7CE5B392" w14:textId="77777777" w:rsidR="00886521" w:rsidRPr="002827C6" w:rsidRDefault="00886521" w:rsidP="003028BC">
            <w:pPr>
              <w:rPr>
                <w:b/>
              </w:rPr>
            </w:pPr>
            <w:r w:rsidRPr="002827C6">
              <w:rPr>
                <w:b/>
              </w:rPr>
              <w:t>Název studijního programu</w:t>
            </w:r>
          </w:p>
        </w:tc>
        <w:tc>
          <w:tcPr>
            <w:tcW w:w="567" w:type="dxa"/>
            <w:gridSpan w:val="2"/>
            <w:tcBorders>
              <w:top w:val="nil"/>
            </w:tcBorders>
          </w:tcPr>
          <w:p w14:paraId="1326EBEA" w14:textId="77777777" w:rsidR="00886521" w:rsidRPr="002827C6" w:rsidRDefault="00886521" w:rsidP="003028BC">
            <w:pPr>
              <w:jc w:val="both"/>
              <w:rPr>
                <w:b/>
              </w:rPr>
            </w:pPr>
            <w:r w:rsidRPr="002827C6">
              <w:rPr>
                <w:b/>
              </w:rPr>
              <w:t>Sem.</w:t>
            </w:r>
          </w:p>
        </w:tc>
        <w:tc>
          <w:tcPr>
            <w:tcW w:w="2109" w:type="dxa"/>
            <w:gridSpan w:val="5"/>
            <w:tcBorders>
              <w:top w:val="nil"/>
            </w:tcBorders>
          </w:tcPr>
          <w:p w14:paraId="57353DDB" w14:textId="77777777" w:rsidR="00886521" w:rsidRPr="002827C6" w:rsidRDefault="00886521" w:rsidP="003028BC">
            <w:pPr>
              <w:rPr>
                <w:b/>
              </w:rPr>
            </w:pPr>
            <w:r w:rsidRPr="002827C6">
              <w:rPr>
                <w:b/>
              </w:rPr>
              <w:t>Role ve výuce daného předmětu</w:t>
            </w:r>
          </w:p>
        </w:tc>
        <w:tc>
          <w:tcPr>
            <w:tcW w:w="1972" w:type="dxa"/>
            <w:gridSpan w:val="3"/>
            <w:tcBorders>
              <w:top w:val="nil"/>
            </w:tcBorders>
          </w:tcPr>
          <w:p w14:paraId="3092F033" w14:textId="77777777" w:rsidR="00886521" w:rsidRPr="002827C6" w:rsidRDefault="00886521" w:rsidP="003028BC">
            <w:pPr>
              <w:rPr>
                <w:b/>
              </w:rPr>
            </w:pPr>
            <w:r>
              <w:rPr>
                <w:b/>
              </w:rPr>
              <w:t>(</w:t>
            </w:r>
            <w:r w:rsidRPr="00F20AEF">
              <w:rPr>
                <w:b/>
                <w:i/>
                <w:iCs/>
              </w:rPr>
              <w:t>nepovinný údaj</w:t>
            </w:r>
            <w:r w:rsidRPr="00F20AEF">
              <w:rPr>
                <w:b/>
              </w:rPr>
              <w:t>)</w:t>
            </w:r>
            <w:r>
              <w:rPr>
                <w:b/>
              </w:rPr>
              <w:t xml:space="preserve"> </w:t>
            </w:r>
            <w:r w:rsidRPr="002827C6">
              <w:rPr>
                <w:b/>
              </w:rPr>
              <w:t>Počet hodin za semestr</w:t>
            </w:r>
          </w:p>
        </w:tc>
      </w:tr>
      <w:tr w:rsidR="00886521" w:rsidRPr="0016131F" w14:paraId="1CD5E888" w14:textId="77777777" w:rsidTr="003028BC">
        <w:trPr>
          <w:trHeight w:val="284"/>
        </w:trPr>
        <w:tc>
          <w:tcPr>
            <w:tcW w:w="2802" w:type="dxa"/>
            <w:gridSpan w:val="2"/>
            <w:tcBorders>
              <w:top w:val="nil"/>
            </w:tcBorders>
          </w:tcPr>
          <w:p w14:paraId="68B2DDBE" w14:textId="77777777" w:rsidR="00886521" w:rsidRPr="0016131F" w:rsidRDefault="00886521" w:rsidP="003028BC">
            <w:pPr>
              <w:jc w:val="both"/>
            </w:pPr>
          </w:p>
        </w:tc>
        <w:tc>
          <w:tcPr>
            <w:tcW w:w="2409" w:type="dxa"/>
            <w:gridSpan w:val="3"/>
            <w:tcBorders>
              <w:top w:val="nil"/>
            </w:tcBorders>
          </w:tcPr>
          <w:p w14:paraId="30F1BC3C" w14:textId="77777777" w:rsidR="00886521" w:rsidRPr="0016131F" w:rsidRDefault="00886521" w:rsidP="003028BC">
            <w:pPr>
              <w:jc w:val="both"/>
            </w:pPr>
          </w:p>
        </w:tc>
        <w:tc>
          <w:tcPr>
            <w:tcW w:w="567" w:type="dxa"/>
            <w:gridSpan w:val="2"/>
            <w:tcBorders>
              <w:top w:val="nil"/>
            </w:tcBorders>
          </w:tcPr>
          <w:p w14:paraId="44CF0717" w14:textId="77777777" w:rsidR="00886521" w:rsidRPr="0016131F" w:rsidRDefault="00886521" w:rsidP="003028BC">
            <w:pPr>
              <w:jc w:val="both"/>
            </w:pPr>
          </w:p>
        </w:tc>
        <w:tc>
          <w:tcPr>
            <w:tcW w:w="2109" w:type="dxa"/>
            <w:gridSpan w:val="5"/>
            <w:tcBorders>
              <w:top w:val="nil"/>
            </w:tcBorders>
          </w:tcPr>
          <w:p w14:paraId="554FC729" w14:textId="77777777" w:rsidR="00886521" w:rsidRPr="0016131F" w:rsidRDefault="00886521" w:rsidP="003028BC">
            <w:pPr>
              <w:jc w:val="both"/>
            </w:pPr>
          </w:p>
        </w:tc>
        <w:tc>
          <w:tcPr>
            <w:tcW w:w="1972" w:type="dxa"/>
            <w:gridSpan w:val="3"/>
            <w:tcBorders>
              <w:top w:val="nil"/>
            </w:tcBorders>
          </w:tcPr>
          <w:p w14:paraId="70984682" w14:textId="77777777" w:rsidR="00886521" w:rsidRPr="0016131F" w:rsidRDefault="00886521" w:rsidP="003028BC">
            <w:pPr>
              <w:jc w:val="both"/>
            </w:pPr>
          </w:p>
        </w:tc>
      </w:tr>
      <w:tr w:rsidR="00886521" w14:paraId="0AE6F36D" w14:textId="77777777" w:rsidTr="003028BC">
        <w:tc>
          <w:tcPr>
            <w:tcW w:w="9859" w:type="dxa"/>
            <w:gridSpan w:val="15"/>
            <w:shd w:val="clear" w:color="auto" w:fill="F7CAAC"/>
          </w:tcPr>
          <w:p w14:paraId="55467442" w14:textId="77777777" w:rsidR="00886521" w:rsidRDefault="00886521" w:rsidP="003028BC">
            <w:pPr>
              <w:jc w:val="both"/>
            </w:pPr>
            <w:r>
              <w:rPr>
                <w:b/>
              </w:rPr>
              <w:t xml:space="preserve">Údaje o vzdělání na VŠ </w:t>
            </w:r>
          </w:p>
        </w:tc>
      </w:tr>
      <w:tr w:rsidR="00886521" w14:paraId="45B7135B" w14:textId="77777777" w:rsidTr="003028BC">
        <w:trPr>
          <w:trHeight w:val="524"/>
        </w:trPr>
        <w:tc>
          <w:tcPr>
            <w:tcW w:w="9859" w:type="dxa"/>
            <w:gridSpan w:val="15"/>
          </w:tcPr>
          <w:p w14:paraId="59156234" w14:textId="4840FBF1" w:rsidR="00886521" w:rsidRDefault="00886521" w:rsidP="003028BC">
            <w:pPr>
              <w:jc w:val="both"/>
            </w:pPr>
            <w:r>
              <w:t>2007</w:t>
            </w:r>
            <w:r w:rsidR="00271296">
              <w:t>:</w:t>
            </w:r>
            <w:r>
              <w:t xml:space="preserve"> ukončení doktorandského studia na ASP Krakow, v oblasti užitého umění – doktor sztuki, užívaný titul: dr</w:t>
            </w:r>
          </w:p>
          <w:p w14:paraId="24655B48" w14:textId="18F9430A" w:rsidR="00886521" w:rsidRDefault="00886521" w:rsidP="003028BC">
            <w:pPr>
              <w:jc w:val="both"/>
            </w:pPr>
            <w:r>
              <w:t>2004</w:t>
            </w:r>
            <w:r w:rsidR="00271296">
              <w:t>:</w:t>
            </w:r>
            <w:r>
              <w:t xml:space="preserve"> počátek doktorandského studia na ASP Krakow</w:t>
            </w:r>
          </w:p>
          <w:p w14:paraId="5F6B8C55" w14:textId="5217F3FA" w:rsidR="00886521" w:rsidRDefault="00886521" w:rsidP="003028BC">
            <w:pPr>
              <w:jc w:val="both"/>
            </w:pPr>
            <w:r>
              <w:t>1997–dosud</w:t>
            </w:r>
            <w:r w:rsidR="00271296">
              <w:t>:</w:t>
            </w:r>
            <w:r>
              <w:t xml:space="preserve"> akademický pracovník na FMK UTB ve Zlíně na pozici odborný asistent ateliéru Grafický design</w:t>
            </w:r>
          </w:p>
          <w:p w14:paraId="3BF3750B" w14:textId="64CCBCB4" w:rsidR="00886521" w:rsidRDefault="00886521" w:rsidP="003028BC">
            <w:pPr>
              <w:jc w:val="both"/>
            </w:pPr>
            <w:r>
              <w:t>1986–1997</w:t>
            </w:r>
            <w:r w:rsidR="00271296">
              <w:t>:</w:t>
            </w:r>
            <w:r>
              <w:t xml:space="preserve"> svobodné povolání, tvorba v oblasti průmyslového a grafického designu</w:t>
            </w:r>
          </w:p>
          <w:p w14:paraId="05DDEA83" w14:textId="728A5F2C" w:rsidR="00886521" w:rsidRDefault="00886521" w:rsidP="003028BC">
            <w:pPr>
              <w:jc w:val="both"/>
            </w:pPr>
            <w:r>
              <w:t>1980–1986</w:t>
            </w:r>
            <w:r w:rsidR="006A1785">
              <w:t>:</w:t>
            </w:r>
            <w:r>
              <w:t xml:space="preserve"> zaměstnán na VŠUP Praha detašovaný ateliér tvarování strojů a nástrojů ve Zlíně – asistent</w:t>
            </w:r>
          </w:p>
          <w:p w14:paraId="4773EF7B" w14:textId="331A73EC" w:rsidR="00886521" w:rsidRPr="00854FF9" w:rsidRDefault="00886521" w:rsidP="003028BC">
            <w:pPr>
              <w:jc w:val="both"/>
              <w:rPr>
                <w:bCs/>
              </w:rPr>
            </w:pPr>
            <w:r>
              <w:t>1974-1980</w:t>
            </w:r>
            <w:r w:rsidR="006A1785">
              <w:t>:</w:t>
            </w:r>
            <w:r>
              <w:t xml:space="preserve"> studium VŠUP Praha, obor tvarování strojů a nástrojů ve Zlíně (prof. Kovář) – užívaný titul akad. sochař</w:t>
            </w:r>
          </w:p>
        </w:tc>
      </w:tr>
      <w:tr w:rsidR="00886521" w14:paraId="74EA0100" w14:textId="77777777" w:rsidTr="003028BC">
        <w:tc>
          <w:tcPr>
            <w:tcW w:w="9859" w:type="dxa"/>
            <w:gridSpan w:val="15"/>
            <w:shd w:val="clear" w:color="auto" w:fill="F7CAAC"/>
          </w:tcPr>
          <w:p w14:paraId="1B6E6373" w14:textId="77777777" w:rsidR="00886521" w:rsidRDefault="00886521" w:rsidP="003028BC">
            <w:pPr>
              <w:jc w:val="both"/>
              <w:rPr>
                <w:b/>
              </w:rPr>
            </w:pPr>
            <w:r>
              <w:rPr>
                <w:b/>
              </w:rPr>
              <w:t>Údaje o odborném působení od absolvování VŠ</w:t>
            </w:r>
          </w:p>
        </w:tc>
      </w:tr>
      <w:tr w:rsidR="00886521" w:rsidRPr="009B6AE3" w14:paraId="5A1378FB" w14:textId="77777777" w:rsidTr="003028BC">
        <w:trPr>
          <w:trHeight w:val="825"/>
        </w:trPr>
        <w:tc>
          <w:tcPr>
            <w:tcW w:w="9859" w:type="dxa"/>
            <w:gridSpan w:val="15"/>
          </w:tcPr>
          <w:p w14:paraId="50354F1D" w14:textId="7A3464A7" w:rsidR="00886521" w:rsidRPr="00023D90" w:rsidRDefault="00886521" w:rsidP="003028BC">
            <w:pPr>
              <w:jc w:val="both"/>
            </w:pPr>
            <w:r w:rsidRPr="00023D90">
              <w:t>1997–dosud</w:t>
            </w:r>
            <w:r w:rsidR="006A1785">
              <w:t>:</w:t>
            </w:r>
            <w:r w:rsidRPr="00023D90">
              <w:t xml:space="preserve"> akademický pracovník na FMK UTB ve Zlíně na pozici odborný asistent ateliéru Grafický design, </w:t>
            </w:r>
            <w:r>
              <w:t>(do r. 2019</w:t>
            </w:r>
            <w:r w:rsidR="006A1785">
              <w:t>:</w:t>
            </w:r>
            <w:r>
              <w:t xml:space="preserve"> </w:t>
            </w:r>
            <w:r w:rsidRPr="00023D90">
              <w:t>vedoucí ateliéru Grafický design</w:t>
            </w:r>
            <w:r>
              <w:t>)</w:t>
            </w:r>
          </w:p>
          <w:p w14:paraId="2828FDF4" w14:textId="591B374B" w:rsidR="00886521" w:rsidRPr="00023D90" w:rsidRDefault="00886521" w:rsidP="003028BC">
            <w:pPr>
              <w:jc w:val="both"/>
            </w:pPr>
            <w:r w:rsidRPr="00023D90">
              <w:t>1986–1997</w:t>
            </w:r>
            <w:r w:rsidR="006A1785">
              <w:t>:</w:t>
            </w:r>
            <w:r w:rsidRPr="00023D90">
              <w:t xml:space="preserve"> svobodné povolání, tvorba v oblasti průmyslového a grafického designu</w:t>
            </w:r>
          </w:p>
          <w:p w14:paraId="5C203163" w14:textId="7BE240E7" w:rsidR="00886521" w:rsidRPr="00854FF9" w:rsidRDefault="00886521" w:rsidP="003028BC">
            <w:pPr>
              <w:jc w:val="both"/>
              <w:rPr>
                <w:color w:val="000000" w:themeColor="text1"/>
              </w:rPr>
            </w:pPr>
            <w:r w:rsidRPr="00023D90">
              <w:t>1980–1986</w:t>
            </w:r>
            <w:r w:rsidR="006A1785">
              <w:t>:</w:t>
            </w:r>
            <w:r w:rsidRPr="00023D90">
              <w:t xml:space="preserve"> zaměstnán na VŠUP Praha detašovaný ateliér tvarování strojů a nástrojů ve Zlíně – asistent – 100% PP</w:t>
            </w:r>
          </w:p>
        </w:tc>
      </w:tr>
      <w:tr w:rsidR="00886521" w14:paraId="1DF08832" w14:textId="77777777" w:rsidTr="003028BC">
        <w:trPr>
          <w:trHeight w:val="250"/>
        </w:trPr>
        <w:tc>
          <w:tcPr>
            <w:tcW w:w="9859" w:type="dxa"/>
            <w:gridSpan w:val="15"/>
            <w:shd w:val="clear" w:color="auto" w:fill="F7CAAC"/>
          </w:tcPr>
          <w:p w14:paraId="3815231B" w14:textId="77777777" w:rsidR="00886521" w:rsidRDefault="00886521" w:rsidP="003028BC">
            <w:pPr>
              <w:jc w:val="both"/>
            </w:pPr>
            <w:r>
              <w:rPr>
                <w:b/>
              </w:rPr>
              <w:t>Zkušenosti s vedením kvalifikačních a rigorózních prací</w:t>
            </w:r>
          </w:p>
        </w:tc>
      </w:tr>
      <w:tr w:rsidR="00886521" w14:paraId="46B2737D" w14:textId="77777777" w:rsidTr="00E153D9">
        <w:trPr>
          <w:trHeight w:val="397"/>
        </w:trPr>
        <w:tc>
          <w:tcPr>
            <w:tcW w:w="9859" w:type="dxa"/>
            <w:gridSpan w:val="15"/>
          </w:tcPr>
          <w:p w14:paraId="2FA5A149" w14:textId="77777777" w:rsidR="00886521" w:rsidRDefault="00886521" w:rsidP="003028BC">
            <w:pPr>
              <w:jc w:val="both"/>
            </w:pPr>
            <w:r>
              <w:t>Bakalářské práce: 34</w:t>
            </w:r>
          </w:p>
          <w:p w14:paraId="00292D10" w14:textId="77777777" w:rsidR="00886521" w:rsidRDefault="00886521" w:rsidP="003028BC">
            <w:pPr>
              <w:jc w:val="both"/>
            </w:pPr>
            <w:r>
              <w:t>Diplomové práce: 9</w:t>
            </w:r>
          </w:p>
        </w:tc>
      </w:tr>
      <w:tr w:rsidR="00886521" w14:paraId="546A70F3" w14:textId="77777777" w:rsidTr="003028BC">
        <w:trPr>
          <w:cantSplit/>
        </w:trPr>
        <w:tc>
          <w:tcPr>
            <w:tcW w:w="3347" w:type="dxa"/>
            <w:gridSpan w:val="3"/>
            <w:tcBorders>
              <w:top w:val="single" w:sz="12" w:space="0" w:color="auto"/>
            </w:tcBorders>
            <w:shd w:val="clear" w:color="auto" w:fill="F7CAAC"/>
          </w:tcPr>
          <w:p w14:paraId="4705507D" w14:textId="77777777" w:rsidR="00886521" w:rsidRDefault="00886521" w:rsidP="003028BC">
            <w:pPr>
              <w:jc w:val="both"/>
            </w:pPr>
            <w:r>
              <w:rPr>
                <w:b/>
              </w:rPr>
              <w:t xml:space="preserve">Obor habilitačního řízení </w:t>
            </w:r>
          </w:p>
        </w:tc>
        <w:tc>
          <w:tcPr>
            <w:tcW w:w="2245" w:type="dxa"/>
            <w:gridSpan w:val="3"/>
            <w:tcBorders>
              <w:top w:val="single" w:sz="12" w:space="0" w:color="auto"/>
            </w:tcBorders>
            <w:shd w:val="clear" w:color="auto" w:fill="F7CAAC"/>
          </w:tcPr>
          <w:p w14:paraId="31ED979D" w14:textId="77777777" w:rsidR="00886521" w:rsidRDefault="00886521" w:rsidP="003028BC">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02DE3177" w14:textId="77777777" w:rsidR="00886521" w:rsidRDefault="00886521" w:rsidP="003028BC">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211C4406" w14:textId="77777777" w:rsidR="00886521" w:rsidRDefault="00886521" w:rsidP="003028BC">
            <w:pPr>
              <w:jc w:val="both"/>
              <w:rPr>
                <w:b/>
              </w:rPr>
            </w:pPr>
            <w:r>
              <w:rPr>
                <w:b/>
              </w:rPr>
              <w:t>Ohlasy publikací</w:t>
            </w:r>
          </w:p>
        </w:tc>
      </w:tr>
      <w:tr w:rsidR="00886521" w14:paraId="0458FA64" w14:textId="77777777" w:rsidTr="003028BC">
        <w:trPr>
          <w:cantSplit/>
        </w:trPr>
        <w:tc>
          <w:tcPr>
            <w:tcW w:w="3347" w:type="dxa"/>
            <w:gridSpan w:val="3"/>
          </w:tcPr>
          <w:p w14:paraId="127BF1CC" w14:textId="77777777" w:rsidR="00886521" w:rsidRDefault="00886521" w:rsidP="003028BC">
            <w:pPr>
              <w:jc w:val="both"/>
            </w:pPr>
          </w:p>
        </w:tc>
        <w:tc>
          <w:tcPr>
            <w:tcW w:w="2245" w:type="dxa"/>
            <w:gridSpan w:val="3"/>
          </w:tcPr>
          <w:p w14:paraId="37F7D895" w14:textId="77777777" w:rsidR="00886521" w:rsidRDefault="00886521" w:rsidP="003028BC">
            <w:pPr>
              <w:jc w:val="both"/>
            </w:pPr>
          </w:p>
        </w:tc>
        <w:tc>
          <w:tcPr>
            <w:tcW w:w="2248" w:type="dxa"/>
            <w:gridSpan w:val="5"/>
            <w:tcBorders>
              <w:right w:val="single" w:sz="12" w:space="0" w:color="auto"/>
            </w:tcBorders>
          </w:tcPr>
          <w:p w14:paraId="3A3C8BD2" w14:textId="77777777" w:rsidR="00886521" w:rsidRDefault="00886521" w:rsidP="003028BC">
            <w:pPr>
              <w:jc w:val="both"/>
            </w:pPr>
          </w:p>
        </w:tc>
        <w:tc>
          <w:tcPr>
            <w:tcW w:w="632" w:type="dxa"/>
            <w:gridSpan w:val="2"/>
            <w:tcBorders>
              <w:left w:val="single" w:sz="12" w:space="0" w:color="auto"/>
            </w:tcBorders>
            <w:shd w:val="clear" w:color="auto" w:fill="F7CAAC"/>
          </w:tcPr>
          <w:p w14:paraId="3FCCB9E7" w14:textId="77777777" w:rsidR="00886521" w:rsidRPr="00F20AEF" w:rsidRDefault="00886521" w:rsidP="003028BC">
            <w:pPr>
              <w:jc w:val="both"/>
            </w:pPr>
            <w:r w:rsidRPr="00F20AEF">
              <w:rPr>
                <w:b/>
              </w:rPr>
              <w:t>WoS</w:t>
            </w:r>
          </w:p>
        </w:tc>
        <w:tc>
          <w:tcPr>
            <w:tcW w:w="693" w:type="dxa"/>
            <w:shd w:val="clear" w:color="auto" w:fill="F7CAAC"/>
          </w:tcPr>
          <w:p w14:paraId="2C0498C1" w14:textId="77777777" w:rsidR="00886521" w:rsidRPr="00F20AEF" w:rsidRDefault="00886521" w:rsidP="003028BC">
            <w:pPr>
              <w:jc w:val="both"/>
              <w:rPr>
                <w:sz w:val="18"/>
              </w:rPr>
            </w:pPr>
            <w:r w:rsidRPr="00F20AEF">
              <w:rPr>
                <w:b/>
                <w:sz w:val="18"/>
              </w:rPr>
              <w:t>Scopus</w:t>
            </w:r>
          </w:p>
        </w:tc>
        <w:tc>
          <w:tcPr>
            <w:tcW w:w="694" w:type="dxa"/>
            <w:shd w:val="clear" w:color="auto" w:fill="F7CAAC"/>
          </w:tcPr>
          <w:p w14:paraId="4764E2AE" w14:textId="77777777" w:rsidR="00886521" w:rsidRDefault="00886521" w:rsidP="003028BC">
            <w:pPr>
              <w:jc w:val="both"/>
            </w:pPr>
            <w:r>
              <w:rPr>
                <w:b/>
                <w:sz w:val="18"/>
              </w:rPr>
              <w:t>ostatní</w:t>
            </w:r>
          </w:p>
        </w:tc>
      </w:tr>
      <w:tr w:rsidR="00886521" w14:paraId="3C919C78" w14:textId="77777777" w:rsidTr="003028BC">
        <w:trPr>
          <w:cantSplit/>
          <w:trHeight w:val="70"/>
        </w:trPr>
        <w:tc>
          <w:tcPr>
            <w:tcW w:w="3347" w:type="dxa"/>
            <w:gridSpan w:val="3"/>
            <w:shd w:val="clear" w:color="auto" w:fill="F7CAAC"/>
          </w:tcPr>
          <w:p w14:paraId="648A8540" w14:textId="77777777" w:rsidR="00886521" w:rsidRDefault="00886521" w:rsidP="003028BC">
            <w:pPr>
              <w:jc w:val="both"/>
            </w:pPr>
            <w:r>
              <w:rPr>
                <w:b/>
              </w:rPr>
              <w:t>Obor jmenovacího řízení</w:t>
            </w:r>
          </w:p>
        </w:tc>
        <w:tc>
          <w:tcPr>
            <w:tcW w:w="2245" w:type="dxa"/>
            <w:gridSpan w:val="3"/>
            <w:shd w:val="clear" w:color="auto" w:fill="F7CAAC"/>
          </w:tcPr>
          <w:p w14:paraId="3126C78F" w14:textId="77777777" w:rsidR="00886521" w:rsidRDefault="00886521" w:rsidP="003028BC">
            <w:pPr>
              <w:jc w:val="both"/>
            </w:pPr>
            <w:r>
              <w:rPr>
                <w:b/>
              </w:rPr>
              <w:t>Rok udělení hodnosti</w:t>
            </w:r>
          </w:p>
        </w:tc>
        <w:tc>
          <w:tcPr>
            <w:tcW w:w="2248" w:type="dxa"/>
            <w:gridSpan w:val="5"/>
            <w:tcBorders>
              <w:right w:val="single" w:sz="12" w:space="0" w:color="auto"/>
            </w:tcBorders>
            <w:shd w:val="clear" w:color="auto" w:fill="F7CAAC"/>
          </w:tcPr>
          <w:p w14:paraId="37C29496" w14:textId="77777777" w:rsidR="00886521" w:rsidRDefault="00886521" w:rsidP="003028BC">
            <w:pPr>
              <w:jc w:val="both"/>
            </w:pPr>
            <w:r>
              <w:rPr>
                <w:b/>
              </w:rPr>
              <w:t>Řízení konáno na VŠ</w:t>
            </w:r>
          </w:p>
        </w:tc>
        <w:tc>
          <w:tcPr>
            <w:tcW w:w="632" w:type="dxa"/>
            <w:gridSpan w:val="2"/>
            <w:tcBorders>
              <w:left w:val="single" w:sz="12" w:space="0" w:color="auto"/>
            </w:tcBorders>
          </w:tcPr>
          <w:p w14:paraId="3ECB1DF4" w14:textId="77777777" w:rsidR="00886521" w:rsidRPr="00F20AEF" w:rsidRDefault="00886521" w:rsidP="003028BC">
            <w:pPr>
              <w:jc w:val="both"/>
              <w:rPr>
                <w:b/>
              </w:rPr>
            </w:pPr>
          </w:p>
        </w:tc>
        <w:tc>
          <w:tcPr>
            <w:tcW w:w="693" w:type="dxa"/>
          </w:tcPr>
          <w:p w14:paraId="1148DCDB" w14:textId="77777777" w:rsidR="00886521" w:rsidRPr="00F20AEF" w:rsidRDefault="00886521" w:rsidP="003028BC">
            <w:pPr>
              <w:jc w:val="both"/>
              <w:rPr>
                <w:b/>
              </w:rPr>
            </w:pPr>
          </w:p>
        </w:tc>
        <w:tc>
          <w:tcPr>
            <w:tcW w:w="694" w:type="dxa"/>
          </w:tcPr>
          <w:p w14:paraId="334D6E6A" w14:textId="77777777" w:rsidR="00886521" w:rsidRDefault="00886521" w:rsidP="003028BC">
            <w:pPr>
              <w:jc w:val="both"/>
              <w:rPr>
                <w:b/>
              </w:rPr>
            </w:pPr>
          </w:p>
        </w:tc>
      </w:tr>
      <w:tr w:rsidR="00886521" w14:paraId="278795FD" w14:textId="77777777" w:rsidTr="003028BC">
        <w:trPr>
          <w:trHeight w:val="205"/>
        </w:trPr>
        <w:tc>
          <w:tcPr>
            <w:tcW w:w="3347" w:type="dxa"/>
            <w:gridSpan w:val="3"/>
          </w:tcPr>
          <w:p w14:paraId="392C77C5" w14:textId="77777777" w:rsidR="00886521" w:rsidRDefault="00886521" w:rsidP="003028BC">
            <w:pPr>
              <w:jc w:val="both"/>
            </w:pPr>
          </w:p>
        </w:tc>
        <w:tc>
          <w:tcPr>
            <w:tcW w:w="2245" w:type="dxa"/>
            <w:gridSpan w:val="3"/>
          </w:tcPr>
          <w:p w14:paraId="79FB81AD" w14:textId="77777777" w:rsidR="00886521" w:rsidRDefault="00886521" w:rsidP="003028BC">
            <w:pPr>
              <w:jc w:val="both"/>
            </w:pPr>
          </w:p>
        </w:tc>
        <w:tc>
          <w:tcPr>
            <w:tcW w:w="2248" w:type="dxa"/>
            <w:gridSpan w:val="5"/>
            <w:tcBorders>
              <w:right w:val="single" w:sz="12" w:space="0" w:color="auto"/>
            </w:tcBorders>
          </w:tcPr>
          <w:p w14:paraId="40AAC422" w14:textId="77777777" w:rsidR="00886521" w:rsidRDefault="00886521" w:rsidP="003028BC">
            <w:pPr>
              <w:jc w:val="both"/>
            </w:pPr>
          </w:p>
        </w:tc>
        <w:tc>
          <w:tcPr>
            <w:tcW w:w="1325" w:type="dxa"/>
            <w:gridSpan w:val="3"/>
            <w:tcBorders>
              <w:left w:val="single" w:sz="12" w:space="0" w:color="auto"/>
            </w:tcBorders>
            <w:shd w:val="clear" w:color="auto" w:fill="FBD4B4"/>
            <w:vAlign w:val="center"/>
          </w:tcPr>
          <w:p w14:paraId="7233109C" w14:textId="77777777" w:rsidR="00886521" w:rsidRPr="00F20AEF" w:rsidRDefault="00886521" w:rsidP="003028BC">
            <w:pPr>
              <w:jc w:val="both"/>
              <w:rPr>
                <w:b/>
                <w:sz w:val="18"/>
              </w:rPr>
            </w:pPr>
            <w:r w:rsidRPr="00F20AEF">
              <w:rPr>
                <w:b/>
                <w:sz w:val="18"/>
              </w:rPr>
              <w:t>H-index WoS/Scopus</w:t>
            </w:r>
          </w:p>
        </w:tc>
        <w:tc>
          <w:tcPr>
            <w:tcW w:w="694" w:type="dxa"/>
            <w:vAlign w:val="center"/>
          </w:tcPr>
          <w:p w14:paraId="2C111CB8" w14:textId="77777777" w:rsidR="00886521" w:rsidRDefault="00886521" w:rsidP="003028BC">
            <w:pPr>
              <w:rPr>
                <w:b/>
              </w:rPr>
            </w:pPr>
            <w:r>
              <w:rPr>
                <w:b/>
              </w:rPr>
              <w:t xml:space="preserve">    /</w:t>
            </w:r>
          </w:p>
        </w:tc>
      </w:tr>
      <w:tr w:rsidR="00886521" w14:paraId="4EAEBD36" w14:textId="77777777" w:rsidTr="003028BC">
        <w:tc>
          <w:tcPr>
            <w:tcW w:w="9859" w:type="dxa"/>
            <w:gridSpan w:val="15"/>
            <w:shd w:val="clear" w:color="auto" w:fill="F7CAAC"/>
          </w:tcPr>
          <w:p w14:paraId="1791C7E8" w14:textId="77777777" w:rsidR="00886521" w:rsidRDefault="00886521" w:rsidP="003028BC">
            <w:pPr>
              <w:jc w:val="both"/>
              <w:rPr>
                <w:b/>
              </w:rPr>
            </w:pPr>
            <w:r>
              <w:rPr>
                <w:b/>
              </w:rPr>
              <w:t xml:space="preserve">Přehled o nejvýznamnější publikační a další tvůrčí činnosti nebo další profesní činnosti u odborníků z praxe vztahující se k zabezpečovaným předmětům </w:t>
            </w:r>
          </w:p>
        </w:tc>
      </w:tr>
      <w:tr w:rsidR="00886521" w14:paraId="0BEC21C4" w14:textId="77777777" w:rsidTr="003028BC">
        <w:trPr>
          <w:trHeight w:val="552"/>
        </w:trPr>
        <w:tc>
          <w:tcPr>
            <w:tcW w:w="9859" w:type="dxa"/>
            <w:gridSpan w:val="15"/>
          </w:tcPr>
          <w:p w14:paraId="40796388" w14:textId="10E99B81" w:rsidR="00886521" w:rsidRDefault="00886521" w:rsidP="00E153D9">
            <w:pPr>
              <w:rPr>
                <w:b/>
              </w:rPr>
            </w:pPr>
            <w:r w:rsidRPr="00845C04">
              <w:t xml:space="preserve"> </w:t>
            </w:r>
          </w:p>
        </w:tc>
      </w:tr>
      <w:tr w:rsidR="00886521" w14:paraId="06DE8366" w14:textId="77777777" w:rsidTr="003028BC">
        <w:trPr>
          <w:trHeight w:val="218"/>
        </w:trPr>
        <w:tc>
          <w:tcPr>
            <w:tcW w:w="9859" w:type="dxa"/>
            <w:gridSpan w:val="15"/>
            <w:shd w:val="clear" w:color="auto" w:fill="F7CAAC"/>
          </w:tcPr>
          <w:p w14:paraId="7CD80902" w14:textId="77777777" w:rsidR="00886521" w:rsidRDefault="00886521" w:rsidP="003028BC">
            <w:pPr>
              <w:rPr>
                <w:b/>
              </w:rPr>
            </w:pPr>
            <w:r>
              <w:rPr>
                <w:b/>
              </w:rPr>
              <w:t>Působení v zahraničí</w:t>
            </w:r>
          </w:p>
        </w:tc>
      </w:tr>
      <w:tr w:rsidR="00886521" w14:paraId="018A77D4" w14:textId="77777777" w:rsidTr="004405AC">
        <w:trPr>
          <w:trHeight w:val="305"/>
        </w:trPr>
        <w:tc>
          <w:tcPr>
            <w:tcW w:w="9859" w:type="dxa"/>
            <w:gridSpan w:val="15"/>
          </w:tcPr>
          <w:p w14:paraId="2163824D" w14:textId="77777777" w:rsidR="00886521" w:rsidRDefault="00886521" w:rsidP="003028BC">
            <w:pPr>
              <w:rPr>
                <w:b/>
              </w:rPr>
            </w:pPr>
          </w:p>
        </w:tc>
      </w:tr>
      <w:tr w:rsidR="00886521" w14:paraId="2F839659" w14:textId="77777777" w:rsidTr="003028BC">
        <w:trPr>
          <w:cantSplit/>
          <w:trHeight w:val="470"/>
        </w:trPr>
        <w:tc>
          <w:tcPr>
            <w:tcW w:w="2518" w:type="dxa"/>
            <w:shd w:val="clear" w:color="auto" w:fill="F7CAAC"/>
          </w:tcPr>
          <w:p w14:paraId="3823A7CE" w14:textId="77777777" w:rsidR="00886521" w:rsidRDefault="00886521" w:rsidP="003028BC">
            <w:pPr>
              <w:jc w:val="both"/>
              <w:rPr>
                <w:b/>
              </w:rPr>
            </w:pPr>
            <w:r>
              <w:rPr>
                <w:b/>
              </w:rPr>
              <w:t xml:space="preserve">Podpis </w:t>
            </w:r>
          </w:p>
        </w:tc>
        <w:tc>
          <w:tcPr>
            <w:tcW w:w="4536" w:type="dxa"/>
            <w:gridSpan w:val="8"/>
          </w:tcPr>
          <w:p w14:paraId="4AE94E9F" w14:textId="376CF094" w:rsidR="00886521" w:rsidRDefault="00DC038D" w:rsidP="003028BC">
            <w:pPr>
              <w:jc w:val="both"/>
            </w:pPr>
            <w:r>
              <w:t>Rostislav Illík v. r.</w:t>
            </w:r>
          </w:p>
        </w:tc>
        <w:tc>
          <w:tcPr>
            <w:tcW w:w="786" w:type="dxa"/>
            <w:gridSpan w:val="2"/>
            <w:shd w:val="clear" w:color="auto" w:fill="F7CAAC"/>
          </w:tcPr>
          <w:p w14:paraId="737A0552" w14:textId="77777777" w:rsidR="00886521" w:rsidRDefault="00886521" w:rsidP="003028BC">
            <w:pPr>
              <w:jc w:val="both"/>
            </w:pPr>
            <w:r>
              <w:rPr>
                <w:b/>
              </w:rPr>
              <w:t>datum</w:t>
            </w:r>
          </w:p>
        </w:tc>
        <w:tc>
          <w:tcPr>
            <w:tcW w:w="2019" w:type="dxa"/>
            <w:gridSpan w:val="4"/>
          </w:tcPr>
          <w:p w14:paraId="2B2B19A5" w14:textId="5C892DE6" w:rsidR="00886521" w:rsidRDefault="00DC038D" w:rsidP="00D3581F">
            <w:pPr>
              <w:pStyle w:val="Odstavecseseznamem"/>
              <w:numPr>
                <w:ilvl w:val="0"/>
                <w:numId w:val="15"/>
              </w:numPr>
              <w:jc w:val="both"/>
            </w:pPr>
            <w:r>
              <w:t>12. 2022</w:t>
            </w:r>
          </w:p>
        </w:tc>
      </w:tr>
    </w:tbl>
    <w:p w14:paraId="4EE5D2A6" w14:textId="0DC66DB1" w:rsidR="00D16F1D" w:rsidRDefault="00D16F1D">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8B1439" w14:paraId="0B80EE0D" w14:textId="77777777" w:rsidTr="004752E9">
        <w:tc>
          <w:tcPr>
            <w:tcW w:w="9859" w:type="dxa"/>
            <w:gridSpan w:val="15"/>
            <w:tcBorders>
              <w:bottom w:val="double" w:sz="4" w:space="0" w:color="auto"/>
            </w:tcBorders>
            <w:shd w:val="clear" w:color="auto" w:fill="BDD6EE"/>
          </w:tcPr>
          <w:p w14:paraId="637E9E04" w14:textId="617BA805" w:rsidR="008B1439" w:rsidRDefault="008B1439" w:rsidP="004752E9">
            <w:pPr>
              <w:jc w:val="both"/>
              <w:rPr>
                <w:b/>
                <w:sz w:val="28"/>
              </w:rPr>
            </w:pPr>
            <w:bookmarkStart w:id="423" w:name="Hřibová"/>
            <w:bookmarkEnd w:id="423"/>
            <w:r>
              <w:rPr>
                <w:b/>
                <w:sz w:val="28"/>
              </w:rPr>
              <w:lastRenderedPageBreak/>
              <w:t>C-I – Personální zabezpečení</w:t>
            </w:r>
          </w:p>
        </w:tc>
      </w:tr>
      <w:tr w:rsidR="008B1439" w14:paraId="67D7DA61" w14:textId="77777777" w:rsidTr="004752E9">
        <w:tc>
          <w:tcPr>
            <w:tcW w:w="2518" w:type="dxa"/>
            <w:tcBorders>
              <w:top w:val="double" w:sz="4" w:space="0" w:color="auto"/>
            </w:tcBorders>
            <w:shd w:val="clear" w:color="auto" w:fill="F7CAAC"/>
          </w:tcPr>
          <w:p w14:paraId="6C392018" w14:textId="77777777" w:rsidR="008B1439" w:rsidRDefault="008B1439" w:rsidP="004752E9">
            <w:pPr>
              <w:jc w:val="both"/>
              <w:rPr>
                <w:b/>
              </w:rPr>
            </w:pPr>
            <w:r>
              <w:rPr>
                <w:b/>
              </w:rPr>
              <w:t>Vysoká škola</w:t>
            </w:r>
          </w:p>
        </w:tc>
        <w:tc>
          <w:tcPr>
            <w:tcW w:w="7341" w:type="dxa"/>
            <w:gridSpan w:val="14"/>
          </w:tcPr>
          <w:p w14:paraId="66911B79" w14:textId="77777777" w:rsidR="008B1439" w:rsidRDefault="008B1439" w:rsidP="004752E9">
            <w:pPr>
              <w:jc w:val="both"/>
            </w:pPr>
            <w:r>
              <w:t>Univerzita Tomáše Bati ve Zlíně</w:t>
            </w:r>
          </w:p>
        </w:tc>
      </w:tr>
      <w:tr w:rsidR="008B1439" w14:paraId="57F8BBC2" w14:textId="77777777" w:rsidTr="004752E9">
        <w:tc>
          <w:tcPr>
            <w:tcW w:w="2518" w:type="dxa"/>
            <w:shd w:val="clear" w:color="auto" w:fill="F7CAAC"/>
          </w:tcPr>
          <w:p w14:paraId="5EE1AAE1" w14:textId="77777777" w:rsidR="008B1439" w:rsidRDefault="008B1439" w:rsidP="004752E9">
            <w:pPr>
              <w:jc w:val="both"/>
              <w:rPr>
                <w:b/>
              </w:rPr>
            </w:pPr>
            <w:r>
              <w:rPr>
                <w:b/>
              </w:rPr>
              <w:t>Součást vysoké školy</w:t>
            </w:r>
          </w:p>
        </w:tc>
        <w:tc>
          <w:tcPr>
            <w:tcW w:w="7341" w:type="dxa"/>
            <w:gridSpan w:val="14"/>
          </w:tcPr>
          <w:p w14:paraId="12656C4F" w14:textId="77777777" w:rsidR="008B1439" w:rsidRDefault="008B1439" w:rsidP="004752E9">
            <w:pPr>
              <w:jc w:val="both"/>
            </w:pPr>
            <w:r>
              <w:t>Fakulta multimediálních komunikací</w:t>
            </w:r>
          </w:p>
        </w:tc>
      </w:tr>
      <w:tr w:rsidR="008B1439" w14:paraId="1183B673" w14:textId="77777777" w:rsidTr="004752E9">
        <w:tc>
          <w:tcPr>
            <w:tcW w:w="2518" w:type="dxa"/>
            <w:shd w:val="clear" w:color="auto" w:fill="F7CAAC"/>
          </w:tcPr>
          <w:p w14:paraId="7C47EFFE" w14:textId="77777777" w:rsidR="008B1439" w:rsidRDefault="008B1439" w:rsidP="004752E9">
            <w:pPr>
              <w:jc w:val="both"/>
              <w:rPr>
                <w:b/>
              </w:rPr>
            </w:pPr>
            <w:r>
              <w:rPr>
                <w:b/>
              </w:rPr>
              <w:t>Název studijního programu</w:t>
            </w:r>
          </w:p>
        </w:tc>
        <w:tc>
          <w:tcPr>
            <w:tcW w:w="7341" w:type="dxa"/>
            <w:gridSpan w:val="14"/>
          </w:tcPr>
          <w:p w14:paraId="6ECEE067" w14:textId="1B0B9F3B" w:rsidR="008B1439" w:rsidRDefault="00E57CC0" w:rsidP="004752E9">
            <w:pPr>
              <w:jc w:val="both"/>
            </w:pPr>
            <w:r>
              <w:t>Design</w:t>
            </w:r>
          </w:p>
        </w:tc>
      </w:tr>
      <w:tr w:rsidR="008B1439" w14:paraId="5E56F602" w14:textId="77777777" w:rsidTr="004752E9">
        <w:tc>
          <w:tcPr>
            <w:tcW w:w="2518" w:type="dxa"/>
            <w:shd w:val="clear" w:color="auto" w:fill="F7CAAC"/>
          </w:tcPr>
          <w:p w14:paraId="04FB03F7" w14:textId="77777777" w:rsidR="008B1439" w:rsidRDefault="008B1439" w:rsidP="004752E9">
            <w:pPr>
              <w:jc w:val="both"/>
              <w:rPr>
                <w:b/>
              </w:rPr>
            </w:pPr>
            <w:r>
              <w:rPr>
                <w:b/>
              </w:rPr>
              <w:t>Jméno a příjmení</w:t>
            </w:r>
          </w:p>
        </w:tc>
        <w:tc>
          <w:tcPr>
            <w:tcW w:w="4536" w:type="dxa"/>
            <w:gridSpan w:val="8"/>
          </w:tcPr>
          <w:p w14:paraId="2CD3D853" w14:textId="77777777" w:rsidR="008B1439" w:rsidRDefault="008B1439" w:rsidP="004752E9">
            <w:pPr>
              <w:jc w:val="both"/>
            </w:pPr>
            <w:r w:rsidRPr="007C1483">
              <w:t>Vít Jakubíček</w:t>
            </w:r>
          </w:p>
        </w:tc>
        <w:tc>
          <w:tcPr>
            <w:tcW w:w="709" w:type="dxa"/>
            <w:shd w:val="clear" w:color="auto" w:fill="F7CAAC"/>
          </w:tcPr>
          <w:p w14:paraId="561EA777" w14:textId="77777777" w:rsidR="008B1439" w:rsidRDefault="008B1439" w:rsidP="004752E9">
            <w:pPr>
              <w:jc w:val="both"/>
              <w:rPr>
                <w:b/>
              </w:rPr>
            </w:pPr>
            <w:r>
              <w:rPr>
                <w:b/>
              </w:rPr>
              <w:t>Tituly</w:t>
            </w:r>
          </w:p>
        </w:tc>
        <w:tc>
          <w:tcPr>
            <w:tcW w:w="2096" w:type="dxa"/>
            <w:gridSpan w:val="5"/>
          </w:tcPr>
          <w:p w14:paraId="710B6CB9" w14:textId="77777777" w:rsidR="008B1439" w:rsidRDefault="008B1439" w:rsidP="004752E9">
            <w:pPr>
              <w:jc w:val="both"/>
            </w:pPr>
            <w:r w:rsidRPr="00EC5078">
              <w:t>Mgr., Ph.D.</w:t>
            </w:r>
          </w:p>
        </w:tc>
      </w:tr>
      <w:tr w:rsidR="008B1439" w14:paraId="3C0F326E" w14:textId="77777777" w:rsidTr="004752E9">
        <w:tc>
          <w:tcPr>
            <w:tcW w:w="2518" w:type="dxa"/>
            <w:shd w:val="clear" w:color="auto" w:fill="F7CAAC"/>
          </w:tcPr>
          <w:p w14:paraId="49288DDB" w14:textId="77777777" w:rsidR="008B1439" w:rsidRDefault="008B1439" w:rsidP="004752E9">
            <w:pPr>
              <w:jc w:val="both"/>
              <w:rPr>
                <w:b/>
              </w:rPr>
            </w:pPr>
            <w:r>
              <w:rPr>
                <w:b/>
              </w:rPr>
              <w:t>Rok narození</w:t>
            </w:r>
          </w:p>
        </w:tc>
        <w:tc>
          <w:tcPr>
            <w:tcW w:w="829" w:type="dxa"/>
            <w:gridSpan w:val="2"/>
          </w:tcPr>
          <w:p w14:paraId="33D6F050" w14:textId="77777777" w:rsidR="008B1439" w:rsidRDefault="008B1439" w:rsidP="004752E9">
            <w:pPr>
              <w:jc w:val="both"/>
            </w:pPr>
            <w:r>
              <w:t>1987</w:t>
            </w:r>
          </w:p>
        </w:tc>
        <w:tc>
          <w:tcPr>
            <w:tcW w:w="1721" w:type="dxa"/>
            <w:shd w:val="clear" w:color="auto" w:fill="F7CAAC"/>
          </w:tcPr>
          <w:p w14:paraId="57CDFA2A" w14:textId="77777777" w:rsidR="008B1439" w:rsidRDefault="008B1439" w:rsidP="004752E9">
            <w:pPr>
              <w:jc w:val="both"/>
              <w:rPr>
                <w:b/>
              </w:rPr>
            </w:pPr>
            <w:r>
              <w:rPr>
                <w:b/>
              </w:rPr>
              <w:t>typ vztahu k VŠ</w:t>
            </w:r>
          </w:p>
        </w:tc>
        <w:tc>
          <w:tcPr>
            <w:tcW w:w="992" w:type="dxa"/>
            <w:gridSpan w:val="4"/>
          </w:tcPr>
          <w:p w14:paraId="1402F394" w14:textId="77777777" w:rsidR="008B1439" w:rsidRDefault="008B1439" w:rsidP="004752E9">
            <w:pPr>
              <w:jc w:val="both"/>
            </w:pPr>
            <w:r>
              <w:t>pp</w:t>
            </w:r>
          </w:p>
          <w:p w14:paraId="504731D5" w14:textId="77777777" w:rsidR="008B1439" w:rsidRPr="00EC5078" w:rsidRDefault="008B1439" w:rsidP="004752E9">
            <w:pPr>
              <w:tabs>
                <w:tab w:val="left" w:pos="810"/>
              </w:tabs>
            </w:pPr>
            <w:r>
              <w:tab/>
            </w:r>
          </w:p>
        </w:tc>
        <w:tc>
          <w:tcPr>
            <w:tcW w:w="994" w:type="dxa"/>
            <w:shd w:val="clear" w:color="auto" w:fill="F7CAAC"/>
          </w:tcPr>
          <w:p w14:paraId="564F93A4" w14:textId="77777777" w:rsidR="008B1439" w:rsidRDefault="008B1439" w:rsidP="004752E9">
            <w:pPr>
              <w:jc w:val="both"/>
              <w:rPr>
                <w:b/>
              </w:rPr>
            </w:pPr>
            <w:r>
              <w:rPr>
                <w:b/>
              </w:rPr>
              <w:t>rozsah</w:t>
            </w:r>
          </w:p>
        </w:tc>
        <w:tc>
          <w:tcPr>
            <w:tcW w:w="709" w:type="dxa"/>
          </w:tcPr>
          <w:p w14:paraId="45DFDD8F" w14:textId="17C5F4C4" w:rsidR="008B1439" w:rsidRDefault="008850CA" w:rsidP="004752E9">
            <w:pPr>
              <w:jc w:val="both"/>
            </w:pPr>
            <w:proofErr w:type="gramStart"/>
            <w:r>
              <w:t>40</w:t>
            </w:r>
            <w:r w:rsidR="008B1439">
              <w:t>h</w:t>
            </w:r>
            <w:proofErr w:type="gramEnd"/>
            <w:r w:rsidR="008B1439">
              <w:t>/t</w:t>
            </w:r>
          </w:p>
        </w:tc>
        <w:tc>
          <w:tcPr>
            <w:tcW w:w="709" w:type="dxa"/>
            <w:gridSpan w:val="3"/>
            <w:shd w:val="clear" w:color="auto" w:fill="F7CAAC"/>
          </w:tcPr>
          <w:p w14:paraId="38438EC4" w14:textId="77777777" w:rsidR="008B1439" w:rsidRDefault="008B1439" w:rsidP="004752E9">
            <w:pPr>
              <w:jc w:val="both"/>
              <w:rPr>
                <w:b/>
              </w:rPr>
            </w:pPr>
            <w:r>
              <w:rPr>
                <w:b/>
              </w:rPr>
              <w:t>do kdy</w:t>
            </w:r>
          </w:p>
        </w:tc>
        <w:tc>
          <w:tcPr>
            <w:tcW w:w="1387" w:type="dxa"/>
            <w:gridSpan w:val="2"/>
          </w:tcPr>
          <w:p w14:paraId="63C835BF" w14:textId="77777777" w:rsidR="00770E1A" w:rsidRDefault="008B1439" w:rsidP="004752E9">
            <w:pPr>
              <w:jc w:val="both"/>
            </w:pPr>
            <w:r>
              <w:t xml:space="preserve">03/2024 </w:t>
            </w:r>
          </w:p>
          <w:p w14:paraId="12C8CA8D" w14:textId="6CF58472" w:rsidR="008B1439" w:rsidRDefault="008B1439" w:rsidP="004752E9">
            <w:pPr>
              <w:jc w:val="both"/>
            </w:pPr>
          </w:p>
        </w:tc>
      </w:tr>
      <w:tr w:rsidR="008B1439" w14:paraId="4A5FB6AD" w14:textId="77777777" w:rsidTr="004752E9">
        <w:tc>
          <w:tcPr>
            <w:tcW w:w="5068" w:type="dxa"/>
            <w:gridSpan w:val="4"/>
            <w:shd w:val="clear" w:color="auto" w:fill="F7CAAC"/>
          </w:tcPr>
          <w:p w14:paraId="2E0E6A12" w14:textId="77777777" w:rsidR="008B1439" w:rsidRDefault="008B1439" w:rsidP="004752E9">
            <w:pPr>
              <w:jc w:val="both"/>
              <w:rPr>
                <w:b/>
              </w:rPr>
            </w:pPr>
            <w:r>
              <w:rPr>
                <w:b/>
              </w:rPr>
              <w:t>Typ vztahu na součásti VŠ, která uskutečňuje st. program</w:t>
            </w:r>
          </w:p>
        </w:tc>
        <w:tc>
          <w:tcPr>
            <w:tcW w:w="992" w:type="dxa"/>
            <w:gridSpan w:val="4"/>
          </w:tcPr>
          <w:p w14:paraId="7A0812A5" w14:textId="77777777" w:rsidR="008B1439" w:rsidRDefault="008B1439" w:rsidP="004752E9">
            <w:pPr>
              <w:jc w:val="both"/>
            </w:pPr>
            <w:r>
              <w:t>pp</w:t>
            </w:r>
          </w:p>
        </w:tc>
        <w:tc>
          <w:tcPr>
            <w:tcW w:w="994" w:type="dxa"/>
            <w:shd w:val="clear" w:color="auto" w:fill="F7CAAC"/>
          </w:tcPr>
          <w:p w14:paraId="22C0498A" w14:textId="77777777" w:rsidR="008B1439" w:rsidRDefault="008B1439" w:rsidP="004752E9">
            <w:pPr>
              <w:jc w:val="both"/>
              <w:rPr>
                <w:b/>
              </w:rPr>
            </w:pPr>
            <w:r>
              <w:rPr>
                <w:b/>
              </w:rPr>
              <w:t>rozsah</w:t>
            </w:r>
          </w:p>
        </w:tc>
        <w:tc>
          <w:tcPr>
            <w:tcW w:w="709" w:type="dxa"/>
          </w:tcPr>
          <w:p w14:paraId="45D207E0" w14:textId="460BBC2B" w:rsidR="008B1439" w:rsidRDefault="008850CA" w:rsidP="004752E9">
            <w:pPr>
              <w:jc w:val="both"/>
            </w:pPr>
            <w:proofErr w:type="gramStart"/>
            <w:r>
              <w:t>40</w:t>
            </w:r>
            <w:r w:rsidR="008B1439">
              <w:t>h</w:t>
            </w:r>
            <w:proofErr w:type="gramEnd"/>
            <w:r w:rsidR="008B1439">
              <w:t>/t</w:t>
            </w:r>
          </w:p>
        </w:tc>
        <w:tc>
          <w:tcPr>
            <w:tcW w:w="709" w:type="dxa"/>
            <w:gridSpan w:val="3"/>
            <w:shd w:val="clear" w:color="auto" w:fill="F7CAAC"/>
          </w:tcPr>
          <w:p w14:paraId="258506ED" w14:textId="77777777" w:rsidR="008B1439" w:rsidRDefault="008B1439" w:rsidP="004752E9">
            <w:pPr>
              <w:jc w:val="both"/>
              <w:rPr>
                <w:b/>
              </w:rPr>
            </w:pPr>
            <w:r>
              <w:rPr>
                <w:b/>
              </w:rPr>
              <w:t>do kdy</w:t>
            </w:r>
          </w:p>
        </w:tc>
        <w:tc>
          <w:tcPr>
            <w:tcW w:w="1387" w:type="dxa"/>
            <w:gridSpan w:val="2"/>
          </w:tcPr>
          <w:p w14:paraId="538053F7" w14:textId="77777777" w:rsidR="00770E1A" w:rsidRDefault="008B1439" w:rsidP="004752E9">
            <w:pPr>
              <w:jc w:val="both"/>
            </w:pPr>
            <w:r>
              <w:t xml:space="preserve">03/2024 </w:t>
            </w:r>
          </w:p>
          <w:p w14:paraId="7B6770CF" w14:textId="37C4C002" w:rsidR="008B1439" w:rsidRDefault="008B1439" w:rsidP="004752E9">
            <w:pPr>
              <w:jc w:val="both"/>
            </w:pPr>
          </w:p>
        </w:tc>
      </w:tr>
      <w:tr w:rsidR="008B1439" w14:paraId="5382260F" w14:textId="77777777" w:rsidTr="004752E9">
        <w:tc>
          <w:tcPr>
            <w:tcW w:w="6060" w:type="dxa"/>
            <w:gridSpan w:val="8"/>
            <w:shd w:val="clear" w:color="auto" w:fill="F7CAAC"/>
          </w:tcPr>
          <w:p w14:paraId="54EFDFE4" w14:textId="77777777" w:rsidR="008B1439" w:rsidRDefault="008B1439" w:rsidP="004752E9">
            <w:pPr>
              <w:jc w:val="both"/>
            </w:pPr>
            <w:r>
              <w:rPr>
                <w:b/>
              </w:rPr>
              <w:t>Další současná působení jako akademický pracovník na jiných VŠ</w:t>
            </w:r>
          </w:p>
        </w:tc>
        <w:tc>
          <w:tcPr>
            <w:tcW w:w="1703" w:type="dxa"/>
            <w:gridSpan w:val="2"/>
            <w:shd w:val="clear" w:color="auto" w:fill="F7CAAC"/>
          </w:tcPr>
          <w:p w14:paraId="116D0DE4" w14:textId="77777777" w:rsidR="008B1439" w:rsidRDefault="008B1439" w:rsidP="004752E9">
            <w:pPr>
              <w:jc w:val="both"/>
              <w:rPr>
                <w:b/>
              </w:rPr>
            </w:pPr>
            <w:r>
              <w:rPr>
                <w:b/>
              </w:rPr>
              <w:t>typ prac. vztahu</w:t>
            </w:r>
          </w:p>
        </w:tc>
        <w:tc>
          <w:tcPr>
            <w:tcW w:w="2096" w:type="dxa"/>
            <w:gridSpan w:val="5"/>
            <w:shd w:val="clear" w:color="auto" w:fill="F7CAAC"/>
          </w:tcPr>
          <w:p w14:paraId="1FBA9210" w14:textId="77777777" w:rsidR="008B1439" w:rsidRDefault="008B1439" w:rsidP="004752E9">
            <w:pPr>
              <w:jc w:val="both"/>
              <w:rPr>
                <w:b/>
              </w:rPr>
            </w:pPr>
            <w:r>
              <w:rPr>
                <w:b/>
              </w:rPr>
              <w:t>rozsah</w:t>
            </w:r>
          </w:p>
        </w:tc>
      </w:tr>
      <w:tr w:rsidR="008B1439" w14:paraId="1D4504C4" w14:textId="77777777" w:rsidTr="004752E9">
        <w:tc>
          <w:tcPr>
            <w:tcW w:w="6060" w:type="dxa"/>
            <w:gridSpan w:val="8"/>
          </w:tcPr>
          <w:p w14:paraId="42FAFAC5" w14:textId="77777777" w:rsidR="008B1439" w:rsidRDefault="008B1439" w:rsidP="004752E9">
            <w:pPr>
              <w:jc w:val="both"/>
            </w:pPr>
            <w:r>
              <w:t>Fakulta výtvarného umění VUT v Brně</w:t>
            </w:r>
          </w:p>
        </w:tc>
        <w:tc>
          <w:tcPr>
            <w:tcW w:w="1703" w:type="dxa"/>
            <w:gridSpan w:val="2"/>
          </w:tcPr>
          <w:p w14:paraId="317331EE" w14:textId="77777777" w:rsidR="008B1439" w:rsidRDefault="008B1439" w:rsidP="004752E9">
            <w:pPr>
              <w:jc w:val="both"/>
            </w:pPr>
            <w:r>
              <w:t>DPP</w:t>
            </w:r>
          </w:p>
        </w:tc>
        <w:tc>
          <w:tcPr>
            <w:tcW w:w="2096" w:type="dxa"/>
            <w:gridSpan w:val="5"/>
          </w:tcPr>
          <w:p w14:paraId="2B4F538D" w14:textId="77777777" w:rsidR="008B1439" w:rsidRDefault="008B1439" w:rsidP="004752E9">
            <w:pPr>
              <w:jc w:val="both"/>
            </w:pPr>
            <w:r>
              <w:t>40h/semestr</w:t>
            </w:r>
          </w:p>
        </w:tc>
      </w:tr>
      <w:tr w:rsidR="008B1439" w14:paraId="00D65C3B" w14:textId="77777777" w:rsidTr="004752E9">
        <w:tc>
          <w:tcPr>
            <w:tcW w:w="6060" w:type="dxa"/>
            <w:gridSpan w:val="8"/>
          </w:tcPr>
          <w:p w14:paraId="7BD4A40C" w14:textId="77777777" w:rsidR="008B1439" w:rsidRDefault="008B1439" w:rsidP="004752E9">
            <w:pPr>
              <w:jc w:val="both"/>
            </w:pPr>
          </w:p>
        </w:tc>
        <w:tc>
          <w:tcPr>
            <w:tcW w:w="1703" w:type="dxa"/>
            <w:gridSpan w:val="2"/>
          </w:tcPr>
          <w:p w14:paraId="27A66030" w14:textId="77777777" w:rsidR="008B1439" w:rsidRDefault="008B1439" w:rsidP="004752E9">
            <w:pPr>
              <w:jc w:val="both"/>
            </w:pPr>
          </w:p>
        </w:tc>
        <w:tc>
          <w:tcPr>
            <w:tcW w:w="2096" w:type="dxa"/>
            <w:gridSpan w:val="5"/>
          </w:tcPr>
          <w:p w14:paraId="34C4E6C8" w14:textId="77777777" w:rsidR="008B1439" w:rsidRDefault="008B1439" w:rsidP="004752E9">
            <w:pPr>
              <w:jc w:val="both"/>
            </w:pPr>
          </w:p>
        </w:tc>
      </w:tr>
      <w:tr w:rsidR="008B1439" w14:paraId="2F777FD3" w14:textId="77777777" w:rsidTr="004752E9">
        <w:tc>
          <w:tcPr>
            <w:tcW w:w="9859" w:type="dxa"/>
            <w:gridSpan w:val="15"/>
            <w:shd w:val="clear" w:color="auto" w:fill="F7CAAC"/>
          </w:tcPr>
          <w:p w14:paraId="3A9CE12E" w14:textId="77777777" w:rsidR="008B1439" w:rsidRDefault="008B1439" w:rsidP="004752E9">
            <w:pPr>
              <w:jc w:val="both"/>
            </w:pPr>
            <w:r>
              <w:rPr>
                <w:b/>
              </w:rPr>
              <w:t>Předměty příslušného studijního programu a způsob zapojení do jejich výuky, příp. další zapojení do uskutečňování studijního programu</w:t>
            </w:r>
          </w:p>
        </w:tc>
      </w:tr>
      <w:tr w:rsidR="008B1439" w:rsidRPr="003817AB" w14:paraId="3152F22F" w14:textId="77777777" w:rsidTr="00E153D9">
        <w:trPr>
          <w:trHeight w:val="941"/>
        </w:trPr>
        <w:tc>
          <w:tcPr>
            <w:tcW w:w="9859" w:type="dxa"/>
            <w:gridSpan w:val="15"/>
            <w:tcBorders>
              <w:top w:val="nil"/>
            </w:tcBorders>
          </w:tcPr>
          <w:p w14:paraId="166F85FD" w14:textId="05F0C677" w:rsidR="008B1439" w:rsidRDefault="008B1439" w:rsidP="004752E9">
            <w:pPr>
              <w:jc w:val="both"/>
            </w:pPr>
            <w:r w:rsidRPr="004451F2">
              <w:t>Současný světový design</w:t>
            </w:r>
            <w:r>
              <w:t xml:space="preserve"> (přednášející</w:t>
            </w:r>
            <w:r w:rsidR="00CA795C">
              <w:t xml:space="preserve"> 50 %</w:t>
            </w:r>
            <w:r>
              <w:t>)</w:t>
            </w:r>
          </w:p>
          <w:p w14:paraId="4380DF07" w14:textId="241CC806" w:rsidR="008B1439" w:rsidRDefault="008B1439" w:rsidP="003B419B">
            <w:pPr>
              <w:jc w:val="both"/>
            </w:pPr>
            <w:r w:rsidRPr="004451F2">
              <w:t xml:space="preserve">Současný český design </w:t>
            </w:r>
            <w:r>
              <w:t>(přednášející</w:t>
            </w:r>
            <w:r w:rsidR="00CA795C">
              <w:t xml:space="preserve"> 50 %</w:t>
            </w:r>
            <w:r>
              <w:t>)</w:t>
            </w:r>
          </w:p>
          <w:p w14:paraId="370B142E" w14:textId="77777777" w:rsidR="00E57CC0" w:rsidRDefault="00E57CC0" w:rsidP="003B419B">
            <w:pPr>
              <w:jc w:val="both"/>
              <w:rPr>
                <w:rStyle w:val="eop"/>
              </w:rPr>
            </w:pPr>
            <w:r w:rsidRPr="00304C81">
              <w:rPr>
                <w:rStyle w:val="normaltextrun"/>
                <w:rFonts w:eastAsiaTheme="majorEastAsia"/>
              </w:rPr>
              <w:t>Teorie a metodologie designu</w:t>
            </w:r>
            <w:r w:rsidRPr="00304C81">
              <w:rPr>
                <w:rStyle w:val="eop"/>
              </w:rPr>
              <w:t> </w:t>
            </w:r>
            <w:r>
              <w:rPr>
                <w:rStyle w:val="eop"/>
              </w:rPr>
              <w:t>(vede seminář, garant předmětu)</w:t>
            </w:r>
          </w:p>
          <w:p w14:paraId="4F740790" w14:textId="169B034F" w:rsidR="00E57CC0" w:rsidRPr="003817AB" w:rsidRDefault="00E57CC0" w:rsidP="009E781B">
            <w:pPr>
              <w:jc w:val="both"/>
              <w:rPr>
                <w:sz w:val="22"/>
                <w:szCs w:val="22"/>
              </w:rPr>
            </w:pPr>
            <w:r w:rsidRPr="004451F2">
              <w:t>Současné tendence v architektuře 3</w:t>
            </w:r>
            <w:r>
              <w:t xml:space="preserve"> (přednášející, garant předmětu)</w:t>
            </w:r>
          </w:p>
        </w:tc>
      </w:tr>
      <w:tr w:rsidR="008B1439" w:rsidRPr="002827C6" w14:paraId="69707FA9" w14:textId="77777777" w:rsidTr="004752E9">
        <w:trPr>
          <w:trHeight w:val="340"/>
        </w:trPr>
        <w:tc>
          <w:tcPr>
            <w:tcW w:w="9859" w:type="dxa"/>
            <w:gridSpan w:val="15"/>
            <w:tcBorders>
              <w:top w:val="nil"/>
            </w:tcBorders>
            <w:shd w:val="clear" w:color="auto" w:fill="FBD4B4"/>
          </w:tcPr>
          <w:p w14:paraId="5621CADE" w14:textId="77777777" w:rsidR="008B1439" w:rsidRPr="002827C6" w:rsidRDefault="008B1439" w:rsidP="004752E9">
            <w:pPr>
              <w:jc w:val="both"/>
              <w:rPr>
                <w:b/>
              </w:rPr>
            </w:pPr>
            <w:r w:rsidRPr="002827C6">
              <w:rPr>
                <w:b/>
              </w:rPr>
              <w:t>Zapojení do výuky v dalších studijních programech na téže vysoké škole (pouze u garantů ZT a PZ předmětů)</w:t>
            </w:r>
          </w:p>
        </w:tc>
      </w:tr>
      <w:tr w:rsidR="008B1439" w:rsidRPr="002827C6" w14:paraId="7341E2C0" w14:textId="77777777" w:rsidTr="004752E9">
        <w:trPr>
          <w:trHeight w:val="340"/>
        </w:trPr>
        <w:tc>
          <w:tcPr>
            <w:tcW w:w="2802" w:type="dxa"/>
            <w:gridSpan w:val="2"/>
            <w:tcBorders>
              <w:top w:val="nil"/>
            </w:tcBorders>
          </w:tcPr>
          <w:p w14:paraId="1BDE6E82" w14:textId="77777777" w:rsidR="008B1439" w:rsidRPr="002827C6" w:rsidRDefault="008B1439" w:rsidP="00487A1F">
            <w:pPr>
              <w:rPr>
                <w:b/>
              </w:rPr>
            </w:pPr>
            <w:r w:rsidRPr="002827C6">
              <w:rPr>
                <w:b/>
              </w:rPr>
              <w:t>Název studijního předmětu</w:t>
            </w:r>
          </w:p>
        </w:tc>
        <w:tc>
          <w:tcPr>
            <w:tcW w:w="2409" w:type="dxa"/>
            <w:gridSpan w:val="3"/>
            <w:tcBorders>
              <w:top w:val="nil"/>
            </w:tcBorders>
          </w:tcPr>
          <w:p w14:paraId="3F422B39" w14:textId="77777777" w:rsidR="008B1439" w:rsidRPr="002827C6" w:rsidRDefault="008B1439" w:rsidP="004752E9">
            <w:pPr>
              <w:rPr>
                <w:b/>
              </w:rPr>
            </w:pPr>
            <w:r w:rsidRPr="002827C6">
              <w:rPr>
                <w:b/>
              </w:rPr>
              <w:t>Název studijního programu</w:t>
            </w:r>
          </w:p>
        </w:tc>
        <w:tc>
          <w:tcPr>
            <w:tcW w:w="567" w:type="dxa"/>
            <w:gridSpan w:val="2"/>
            <w:tcBorders>
              <w:top w:val="nil"/>
            </w:tcBorders>
          </w:tcPr>
          <w:p w14:paraId="6880F3CF" w14:textId="77777777" w:rsidR="008B1439" w:rsidRPr="002827C6" w:rsidRDefault="008B1439" w:rsidP="004752E9">
            <w:pPr>
              <w:jc w:val="both"/>
              <w:rPr>
                <w:b/>
              </w:rPr>
            </w:pPr>
            <w:r w:rsidRPr="002827C6">
              <w:rPr>
                <w:b/>
              </w:rPr>
              <w:t>Sem.</w:t>
            </w:r>
          </w:p>
        </w:tc>
        <w:tc>
          <w:tcPr>
            <w:tcW w:w="2109" w:type="dxa"/>
            <w:gridSpan w:val="5"/>
            <w:tcBorders>
              <w:top w:val="nil"/>
            </w:tcBorders>
          </w:tcPr>
          <w:p w14:paraId="36163EB1" w14:textId="77777777" w:rsidR="008B1439" w:rsidRPr="002827C6" w:rsidRDefault="008B1439" w:rsidP="004752E9">
            <w:pPr>
              <w:rPr>
                <w:b/>
              </w:rPr>
            </w:pPr>
            <w:r w:rsidRPr="002827C6">
              <w:rPr>
                <w:b/>
              </w:rPr>
              <w:t>Role ve výuce daného předmětu</w:t>
            </w:r>
          </w:p>
        </w:tc>
        <w:tc>
          <w:tcPr>
            <w:tcW w:w="1972" w:type="dxa"/>
            <w:gridSpan w:val="3"/>
            <w:tcBorders>
              <w:top w:val="nil"/>
            </w:tcBorders>
          </w:tcPr>
          <w:p w14:paraId="0E6FD4C3" w14:textId="77777777" w:rsidR="008B1439" w:rsidRPr="002827C6" w:rsidRDefault="008B1439" w:rsidP="004752E9">
            <w:pPr>
              <w:rPr>
                <w:b/>
              </w:rPr>
            </w:pPr>
            <w:r>
              <w:rPr>
                <w:b/>
              </w:rPr>
              <w:t>(</w:t>
            </w:r>
            <w:r w:rsidRPr="00F20AEF">
              <w:rPr>
                <w:b/>
                <w:i/>
                <w:iCs/>
              </w:rPr>
              <w:t>nepovinný údaj</w:t>
            </w:r>
            <w:r w:rsidRPr="00F20AEF">
              <w:rPr>
                <w:b/>
              </w:rPr>
              <w:t>)</w:t>
            </w:r>
            <w:r>
              <w:rPr>
                <w:b/>
              </w:rPr>
              <w:t xml:space="preserve"> </w:t>
            </w:r>
            <w:r w:rsidRPr="002827C6">
              <w:rPr>
                <w:b/>
              </w:rPr>
              <w:t>Počet hodin za semestr</w:t>
            </w:r>
          </w:p>
        </w:tc>
      </w:tr>
      <w:tr w:rsidR="008B1439" w:rsidRPr="0016131F" w14:paraId="678F4B91" w14:textId="77777777" w:rsidTr="004752E9">
        <w:trPr>
          <w:trHeight w:val="284"/>
        </w:trPr>
        <w:tc>
          <w:tcPr>
            <w:tcW w:w="2802" w:type="dxa"/>
            <w:gridSpan w:val="2"/>
            <w:tcBorders>
              <w:top w:val="nil"/>
            </w:tcBorders>
          </w:tcPr>
          <w:p w14:paraId="41A4DC81" w14:textId="77777777" w:rsidR="008B1439" w:rsidRPr="0016131F" w:rsidRDefault="008B1439" w:rsidP="00487A1F">
            <w:pPr>
              <w:pStyle w:val="Bezmezer"/>
            </w:pPr>
            <w:r w:rsidRPr="004451F2">
              <w:t>Dějiny multimédií a designu 5</w:t>
            </w:r>
          </w:p>
        </w:tc>
        <w:tc>
          <w:tcPr>
            <w:tcW w:w="2409" w:type="dxa"/>
            <w:gridSpan w:val="3"/>
            <w:tcBorders>
              <w:top w:val="nil"/>
            </w:tcBorders>
          </w:tcPr>
          <w:p w14:paraId="6CAC2B55" w14:textId="77777777" w:rsidR="008B1439" w:rsidRPr="0016131F" w:rsidRDefault="008B1439" w:rsidP="004752E9">
            <w:pPr>
              <w:jc w:val="both"/>
            </w:pPr>
            <w:r>
              <w:t>Multimédia (BSP)</w:t>
            </w:r>
          </w:p>
        </w:tc>
        <w:tc>
          <w:tcPr>
            <w:tcW w:w="567" w:type="dxa"/>
            <w:gridSpan w:val="2"/>
            <w:tcBorders>
              <w:top w:val="nil"/>
            </w:tcBorders>
          </w:tcPr>
          <w:p w14:paraId="2407605B" w14:textId="77777777" w:rsidR="008B1439" w:rsidRPr="0016131F" w:rsidRDefault="008B1439" w:rsidP="004752E9">
            <w:pPr>
              <w:jc w:val="both"/>
            </w:pPr>
            <w:r>
              <w:t>3 ZS</w:t>
            </w:r>
          </w:p>
        </w:tc>
        <w:tc>
          <w:tcPr>
            <w:tcW w:w="2109" w:type="dxa"/>
            <w:gridSpan w:val="5"/>
            <w:tcBorders>
              <w:top w:val="nil"/>
            </w:tcBorders>
          </w:tcPr>
          <w:p w14:paraId="4A083BEE" w14:textId="31BA756C" w:rsidR="008B1439" w:rsidRPr="0016131F" w:rsidRDefault="00034201" w:rsidP="004752E9">
            <w:pPr>
              <w:jc w:val="both"/>
            </w:pPr>
            <w:r>
              <w:t>g</w:t>
            </w:r>
            <w:r w:rsidR="008B1439">
              <w:t>arant, přednášející</w:t>
            </w:r>
          </w:p>
        </w:tc>
        <w:tc>
          <w:tcPr>
            <w:tcW w:w="1972" w:type="dxa"/>
            <w:gridSpan w:val="3"/>
            <w:tcBorders>
              <w:top w:val="nil"/>
            </w:tcBorders>
          </w:tcPr>
          <w:p w14:paraId="38EFEE21" w14:textId="77777777" w:rsidR="008B1439" w:rsidRPr="0016131F" w:rsidRDefault="008B1439" w:rsidP="004752E9">
            <w:pPr>
              <w:jc w:val="both"/>
            </w:pPr>
          </w:p>
        </w:tc>
      </w:tr>
      <w:tr w:rsidR="00034201" w:rsidRPr="0016131F" w14:paraId="55469A3B" w14:textId="77777777" w:rsidTr="004752E9">
        <w:trPr>
          <w:trHeight w:val="284"/>
        </w:trPr>
        <w:tc>
          <w:tcPr>
            <w:tcW w:w="2802" w:type="dxa"/>
            <w:gridSpan w:val="2"/>
            <w:tcBorders>
              <w:top w:val="nil"/>
            </w:tcBorders>
          </w:tcPr>
          <w:p w14:paraId="7F52E2DF" w14:textId="77777777" w:rsidR="00034201" w:rsidRPr="0016131F" w:rsidRDefault="00034201" w:rsidP="00034201">
            <w:r>
              <w:t>Dějiny designu 5</w:t>
            </w:r>
          </w:p>
        </w:tc>
        <w:tc>
          <w:tcPr>
            <w:tcW w:w="2409" w:type="dxa"/>
            <w:gridSpan w:val="3"/>
            <w:tcBorders>
              <w:top w:val="nil"/>
            </w:tcBorders>
          </w:tcPr>
          <w:p w14:paraId="29D6861D" w14:textId="77777777" w:rsidR="00034201" w:rsidRPr="0016131F" w:rsidRDefault="00034201" w:rsidP="00034201">
            <w:pPr>
              <w:jc w:val="both"/>
            </w:pPr>
            <w:r>
              <w:t>Design (BSP)</w:t>
            </w:r>
          </w:p>
        </w:tc>
        <w:tc>
          <w:tcPr>
            <w:tcW w:w="567" w:type="dxa"/>
            <w:gridSpan w:val="2"/>
            <w:tcBorders>
              <w:top w:val="nil"/>
            </w:tcBorders>
          </w:tcPr>
          <w:p w14:paraId="25E3DF2D" w14:textId="77777777" w:rsidR="00034201" w:rsidRPr="0016131F" w:rsidRDefault="00034201" w:rsidP="00034201">
            <w:pPr>
              <w:jc w:val="both"/>
            </w:pPr>
            <w:r>
              <w:t>3 ZS</w:t>
            </w:r>
          </w:p>
        </w:tc>
        <w:tc>
          <w:tcPr>
            <w:tcW w:w="2109" w:type="dxa"/>
            <w:gridSpan w:val="5"/>
            <w:tcBorders>
              <w:top w:val="nil"/>
            </w:tcBorders>
          </w:tcPr>
          <w:p w14:paraId="31F5969E" w14:textId="593783EE" w:rsidR="00034201" w:rsidRPr="0016131F" w:rsidRDefault="00034201" w:rsidP="00034201">
            <w:pPr>
              <w:jc w:val="both"/>
            </w:pPr>
            <w:r w:rsidRPr="0056289E">
              <w:t>garant, přednášející</w:t>
            </w:r>
          </w:p>
        </w:tc>
        <w:tc>
          <w:tcPr>
            <w:tcW w:w="1972" w:type="dxa"/>
            <w:gridSpan w:val="3"/>
            <w:tcBorders>
              <w:top w:val="nil"/>
            </w:tcBorders>
          </w:tcPr>
          <w:p w14:paraId="359FFA00" w14:textId="77777777" w:rsidR="00034201" w:rsidRPr="0016131F" w:rsidRDefault="00034201" w:rsidP="00034201">
            <w:pPr>
              <w:jc w:val="both"/>
            </w:pPr>
          </w:p>
        </w:tc>
      </w:tr>
      <w:tr w:rsidR="00034201" w:rsidRPr="0016131F" w14:paraId="09FF1BF3" w14:textId="77777777" w:rsidTr="004752E9">
        <w:trPr>
          <w:trHeight w:val="284"/>
        </w:trPr>
        <w:tc>
          <w:tcPr>
            <w:tcW w:w="2802" w:type="dxa"/>
            <w:gridSpan w:val="2"/>
            <w:tcBorders>
              <w:top w:val="nil"/>
            </w:tcBorders>
          </w:tcPr>
          <w:p w14:paraId="1097A72C" w14:textId="28A3F3A8" w:rsidR="00034201" w:rsidRPr="0016131F" w:rsidRDefault="00034201" w:rsidP="00034201">
            <w:r w:rsidRPr="004451F2">
              <w:t>Současný světový design</w:t>
            </w:r>
            <w:r>
              <w:t xml:space="preserve"> a multimédia</w:t>
            </w:r>
          </w:p>
        </w:tc>
        <w:tc>
          <w:tcPr>
            <w:tcW w:w="2409" w:type="dxa"/>
            <w:gridSpan w:val="3"/>
            <w:tcBorders>
              <w:top w:val="nil"/>
            </w:tcBorders>
          </w:tcPr>
          <w:p w14:paraId="24F4FF61" w14:textId="130A40B5" w:rsidR="00034201" w:rsidRPr="0016131F" w:rsidRDefault="00034201" w:rsidP="00034201">
            <w:pPr>
              <w:jc w:val="both"/>
            </w:pPr>
            <w:r>
              <w:t>Multimédia (NMSP)</w:t>
            </w:r>
          </w:p>
        </w:tc>
        <w:tc>
          <w:tcPr>
            <w:tcW w:w="567" w:type="dxa"/>
            <w:gridSpan w:val="2"/>
            <w:tcBorders>
              <w:top w:val="nil"/>
            </w:tcBorders>
          </w:tcPr>
          <w:p w14:paraId="65F5EF26" w14:textId="77777777" w:rsidR="00034201" w:rsidRPr="0016131F" w:rsidRDefault="00034201" w:rsidP="00034201">
            <w:pPr>
              <w:jc w:val="both"/>
            </w:pPr>
            <w:r>
              <w:t>1 ZS</w:t>
            </w:r>
          </w:p>
        </w:tc>
        <w:tc>
          <w:tcPr>
            <w:tcW w:w="2109" w:type="dxa"/>
            <w:gridSpan w:val="5"/>
            <w:tcBorders>
              <w:top w:val="nil"/>
            </w:tcBorders>
          </w:tcPr>
          <w:p w14:paraId="26E46683" w14:textId="41CD172E" w:rsidR="00034201" w:rsidRPr="0016131F" w:rsidRDefault="00034201" w:rsidP="00034201">
            <w:pPr>
              <w:jc w:val="both"/>
            </w:pPr>
            <w:r w:rsidRPr="0056289E">
              <w:t>garant, přednášející</w:t>
            </w:r>
          </w:p>
        </w:tc>
        <w:tc>
          <w:tcPr>
            <w:tcW w:w="1972" w:type="dxa"/>
            <w:gridSpan w:val="3"/>
            <w:tcBorders>
              <w:top w:val="nil"/>
            </w:tcBorders>
          </w:tcPr>
          <w:p w14:paraId="233D8409" w14:textId="77777777" w:rsidR="00034201" w:rsidRPr="0016131F" w:rsidRDefault="00034201" w:rsidP="00034201">
            <w:pPr>
              <w:jc w:val="both"/>
            </w:pPr>
          </w:p>
        </w:tc>
      </w:tr>
      <w:tr w:rsidR="00034201" w:rsidRPr="0016131F" w14:paraId="740282B4" w14:textId="77777777" w:rsidTr="004752E9">
        <w:trPr>
          <w:trHeight w:val="284"/>
        </w:trPr>
        <w:tc>
          <w:tcPr>
            <w:tcW w:w="2802" w:type="dxa"/>
            <w:gridSpan w:val="2"/>
            <w:tcBorders>
              <w:top w:val="nil"/>
            </w:tcBorders>
          </w:tcPr>
          <w:p w14:paraId="1ADFE21E" w14:textId="3985A767" w:rsidR="00034201" w:rsidRPr="0016131F" w:rsidRDefault="00034201" w:rsidP="00034201">
            <w:r w:rsidRPr="004451F2">
              <w:t>Současný český design</w:t>
            </w:r>
            <w:r>
              <w:t xml:space="preserve"> a multimédia</w:t>
            </w:r>
          </w:p>
        </w:tc>
        <w:tc>
          <w:tcPr>
            <w:tcW w:w="2409" w:type="dxa"/>
            <w:gridSpan w:val="3"/>
            <w:tcBorders>
              <w:top w:val="nil"/>
            </w:tcBorders>
          </w:tcPr>
          <w:p w14:paraId="19F24C27" w14:textId="04B5C2EB" w:rsidR="00034201" w:rsidRPr="0016131F" w:rsidRDefault="00034201" w:rsidP="00034201">
            <w:pPr>
              <w:jc w:val="both"/>
            </w:pPr>
            <w:r>
              <w:t>Multimédia (NMSP)</w:t>
            </w:r>
          </w:p>
        </w:tc>
        <w:tc>
          <w:tcPr>
            <w:tcW w:w="567" w:type="dxa"/>
            <w:gridSpan w:val="2"/>
            <w:tcBorders>
              <w:top w:val="nil"/>
            </w:tcBorders>
          </w:tcPr>
          <w:p w14:paraId="7F6030EE" w14:textId="77777777" w:rsidR="00034201" w:rsidRPr="0016131F" w:rsidRDefault="00034201" w:rsidP="00034201">
            <w:pPr>
              <w:jc w:val="both"/>
            </w:pPr>
            <w:r>
              <w:t>1 LS</w:t>
            </w:r>
          </w:p>
        </w:tc>
        <w:tc>
          <w:tcPr>
            <w:tcW w:w="2109" w:type="dxa"/>
            <w:gridSpan w:val="5"/>
            <w:tcBorders>
              <w:top w:val="nil"/>
            </w:tcBorders>
          </w:tcPr>
          <w:p w14:paraId="28422694" w14:textId="73FF11C1" w:rsidR="00034201" w:rsidRPr="0016131F" w:rsidRDefault="00034201" w:rsidP="00034201">
            <w:pPr>
              <w:jc w:val="both"/>
            </w:pPr>
            <w:r w:rsidRPr="0056289E">
              <w:t>garant, přednášející</w:t>
            </w:r>
          </w:p>
        </w:tc>
        <w:tc>
          <w:tcPr>
            <w:tcW w:w="1972" w:type="dxa"/>
            <w:gridSpan w:val="3"/>
            <w:tcBorders>
              <w:top w:val="nil"/>
            </w:tcBorders>
          </w:tcPr>
          <w:p w14:paraId="0CCEC905" w14:textId="77777777" w:rsidR="00034201" w:rsidRPr="0016131F" w:rsidRDefault="00034201" w:rsidP="00034201">
            <w:pPr>
              <w:jc w:val="both"/>
            </w:pPr>
          </w:p>
        </w:tc>
      </w:tr>
      <w:tr w:rsidR="002F31A3" w:rsidRPr="0016131F" w14:paraId="09154E0A" w14:textId="77777777" w:rsidTr="004752E9">
        <w:trPr>
          <w:trHeight w:val="284"/>
        </w:trPr>
        <w:tc>
          <w:tcPr>
            <w:tcW w:w="2802" w:type="dxa"/>
            <w:gridSpan w:val="2"/>
            <w:tcBorders>
              <w:top w:val="nil"/>
            </w:tcBorders>
          </w:tcPr>
          <w:p w14:paraId="41F2C1AB" w14:textId="16E3AC67" w:rsidR="002F31A3" w:rsidRPr="004451F2" w:rsidRDefault="002F31A3" w:rsidP="00487A1F">
            <w:r>
              <w:t>Galerijní provoz a praxe</w:t>
            </w:r>
          </w:p>
        </w:tc>
        <w:tc>
          <w:tcPr>
            <w:tcW w:w="2409" w:type="dxa"/>
            <w:gridSpan w:val="3"/>
            <w:tcBorders>
              <w:top w:val="nil"/>
            </w:tcBorders>
          </w:tcPr>
          <w:p w14:paraId="18FC89DA" w14:textId="77777777" w:rsidR="002F31A3" w:rsidRDefault="002F31A3" w:rsidP="002F31A3">
            <w:pPr>
              <w:jc w:val="both"/>
            </w:pPr>
            <w:r>
              <w:t>Arts Management (NMSP)</w:t>
            </w:r>
          </w:p>
        </w:tc>
        <w:tc>
          <w:tcPr>
            <w:tcW w:w="567" w:type="dxa"/>
            <w:gridSpan w:val="2"/>
            <w:tcBorders>
              <w:top w:val="nil"/>
            </w:tcBorders>
          </w:tcPr>
          <w:p w14:paraId="2B4123AC" w14:textId="77777777" w:rsidR="002F31A3" w:rsidRDefault="002F31A3" w:rsidP="002F31A3">
            <w:pPr>
              <w:jc w:val="both"/>
            </w:pPr>
            <w:r>
              <w:t>1 LS</w:t>
            </w:r>
          </w:p>
        </w:tc>
        <w:tc>
          <w:tcPr>
            <w:tcW w:w="2109" w:type="dxa"/>
            <w:gridSpan w:val="5"/>
            <w:tcBorders>
              <w:top w:val="nil"/>
            </w:tcBorders>
          </w:tcPr>
          <w:p w14:paraId="7D024F27" w14:textId="1B591559" w:rsidR="002F31A3" w:rsidRDefault="00034201" w:rsidP="002F31A3">
            <w:pPr>
              <w:pStyle w:val="Bezmezer"/>
            </w:pPr>
            <w:r>
              <w:t>g</w:t>
            </w:r>
            <w:r w:rsidR="002F31A3">
              <w:t>arant, cvičící, vede seminář</w:t>
            </w:r>
          </w:p>
        </w:tc>
        <w:tc>
          <w:tcPr>
            <w:tcW w:w="1972" w:type="dxa"/>
            <w:gridSpan w:val="3"/>
            <w:tcBorders>
              <w:top w:val="nil"/>
            </w:tcBorders>
          </w:tcPr>
          <w:p w14:paraId="5CA38AEB" w14:textId="77777777" w:rsidR="002F31A3" w:rsidRPr="0016131F" w:rsidRDefault="002F31A3" w:rsidP="002F31A3">
            <w:pPr>
              <w:jc w:val="both"/>
            </w:pPr>
          </w:p>
        </w:tc>
      </w:tr>
      <w:tr w:rsidR="002F31A3" w:rsidRPr="0016131F" w14:paraId="617A3912" w14:textId="77777777" w:rsidTr="004752E9">
        <w:trPr>
          <w:trHeight w:val="284"/>
        </w:trPr>
        <w:tc>
          <w:tcPr>
            <w:tcW w:w="2802" w:type="dxa"/>
            <w:gridSpan w:val="2"/>
            <w:tcBorders>
              <w:top w:val="nil"/>
            </w:tcBorders>
          </w:tcPr>
          <w:p w14:paraId="2FC52510" w14:textId="4394B11A" w:rsidR="002F31A3" w:rsidRDefault="002F31A3" w:rsidP="00487A1F">
            <w:r>
              <w:t>Provoz památkov</w:t>
            </w:r>
            <w:r w:rsidR="00A80D6B">
              <w:t>ě</w:t>
            </w:r>
            <w:r>
              <w:t xml:space="preserve"> chráněných</w:t>
            </w:r>
          </w:p>
          <w:p w14:paraId="4AAD4732" w14:textId="10712DDB" w:rsidR="00A80D6B" w:rsidRPr="004451F2" w:rsidRDefault="00A80D6B" w:rsidP="00487A1F">
            <w:r>
              <w:t>objektů</w:t>
            </w:r>
          </w:p>
        </w:tc>
        <w:tc>
          <w:tcPr>
            <w:tcW w:w="2409" w:type="dxa"/>
            <w:gridSpan w:val="3"/>
            <w:tcBorders>
              <w:top w:val="nil"/>
            </w:tcBorders>
          </w:tcPr>
          <w:p w14:paraId="74913535" w14:textId="77777777" w:rsidR="002F31A3" w:rsidRDefault="002F31A3" w:rsidP="002F31A3">
            <w:pPr>
              <w:jc w:val="both"/>
            </w:pPr>
            <w:r>
              <w:t>Arts Management (NMSP)</w:t>
            </w:r>
          </w:p>
        </w:tc>
        <w:tc>
          <w:tcPr>
            <w:tcW w:w="567" w:type="dxa"/>
            <w:gridSpan w:val="2"/>
            <w:tcBorders>
              <w:top w:val="nil"/>
            </w:tcBorders>
          </w:tcPr>
          <w:p w14:paraId="01B32F9D" w14:textId="77777777" w:rsidR="002F31A3" w:rsidRDefault="002F31A3" w:rsidP="002F31A3">
            <w:pPr>
              <w:jc w:val="both"/>
            </w:pPr>
            <w:r>
              <w:t>2 ZS</w:t>
            </w:r>
          </w:p>
        </w:tc>
        <w:tc>
          <w:tcPr>
            <w:tcW w:w="2109" w:type="dxa"/>
            <w:gridSpan w:val="5"/>
            <w:tcBorders>
              <w:top w:val="nil"/>
            </w:tcBorders>
          </w:tcPr>
          <w:p w14:paraId="5236492A" w14:textId="3A5B0E02" w:rsidR="002F31A3" w:rsidRDefault="00034201" w:rsidP="002F31A3">
            <w:pPr>
              <w:pStyle w:val="Bezmezer"/>
            </w:pPr>
            <w:r>
              <w:t>g</w:t>
            </w:r>
            <w:r w:rsidR="002F31A3">
              <w:t>arant, přednášející, vede seminář</w:t>
            </w:r>
          </w:p>
        </w:tc>
        <w:tc>
          <w:tcPr>
            <w:tcW w:w="1972" w:type="dxa"/>
            <w:gridSpan w:val="3"/>
            <w:tcBorders>
              <w:top w:val="nil"/>
            </w:tcBorders>
          </w:tcPr>
          <w:p w14:paraId="07A1B3C5" w14:textId="77777777" w:rsidR="002F31A3" w:rsidRPr="0016131F" w:rsidRDefault="002F31A3" w:rsidP="002F31A3">
            <w:pPr>
              <w:jc w:val="both"/>
            </w:pPr>
          </w:p>
        </w:tc>
      </w:tr>
      <w:tr w:rsidR="002F31A3" w:rsidRPr="0016131F" w14:paraId="57F96AF4" w14:textId="77777777" w:rsidTr="004752E9">
        <w:trPr>
          <w:trHeight w:val="284"/>
        </w:trPr>
        <w:tc>
          <w:tcPr>
            <w:tcW w:w="2802" w:type="dxa"/>
            <w:gridSpan w:val="2"/>
            <w:tcBorders>
              <w:top w:val="nil"/>
            </w:tcBorders>
          </w:tcPr>
          <w:p w14:paraId="28EC63B2" w14:textId="77777777" w:rsidR="002F31A3" w:rsidRPr="004451F2" w:rsidRDefault="002F31A3" w:rsidP="00487A1F">
            <w:r>
              <w:t>Současné tendence designu</w:t>
            </w:r>
          </w:p>
        </w:tc>
        <w:tc>
          <w:tcPr>
            <w:tcW w:w="2409" w:type="dxa"/>
            <w:gridSpan w:val="3"/>
            <w:tcBorders>
              <w:top w:val="nil"/>
            </w:tcBorders>
          </w:tcPr>
          <w:p w14:paraId="0FB97CAF" w14:textId="77777777" w:rsidR="002F31A3" w:rsidRDefault="002F31A3" w:rsidP="002F31A3">
            <w:pPr>
              <w:pStyle w:val="Bezmezer"/>
            </w:pPr>
            <w:r>
              <w:t>FAME – Management a marketing (NMSP)</w:t>
            </w:r>
          </w:p>
        </w:tc>
        <w:tc>
          <w:tcPr>
            <w:tcW w:w="567" w:type="dxa"/>
            <w:gridSpan w:val="2"/>
            <w:tcBorders>
              <w:top w:val="nil"/>
            </w:tcBorders>
          </w:tcPr>
          <w:p w14:paraId="59F0F0F5" w14:textId="77777777" w:rsidR="002F31A3" w:rsidRDefault="002F31A3" w:rsidP="002F31A3">
            <w:pPr>
              <w:jc w:val="both"/>
            </w:pPr>
            <w:r>
              <w:t>1 LS</w:t>
            </w:r>
          </w:p>
        </w:tc>
        <w:tc>
          <w:tcPr>
            <w:tcW w:w="2109" w:type="dxa"/>
            <w:gridSpan w:val="5"/>
            <w:tcBorders>
              <w:top w:val="nil"/>
            </w:tcBorders>
          </w:tcPr>
          <w:p w14:paraId="0B58C75D" w14:textId="52353B37" w:rsidR="002F31A3" w:rsidRDefault="00034201" w:rsidP="002F31A3">
            <w:pPr>
              <w:pStyle w:val="Bezmezer"/>
            </w:pPr>
            <w:r>
              <w:t>g</w:t>
            </w:r>
            <w:r w:rsidR="002F31A3">
              <w:t>arant, přednášející, vede seminář</w:t>
            </w:r>
          </w:p>
        </w:tc>
        <w:tc>
          <w:tcPr>
            <w:tcW w:w="1972" w:type="dxa"/>
            <w:gridSpan w:val="3"/>
            <w:tcBorders>
              <w:top w:val="nil"/>
            </w:tcBorders>
          </w:tcPr>
          <w:p w14:paraId="67E504E3" w14:textId="77777777" w:rsidR="002F31A3" w:rsidRPr="0016131F" w:rsidRDefault="002F31A3" w:rsidP="002F31A3">
            <w:pPr>
              <w:jc w:val="both"/>
            </w:pPr>
          </w:p>
        </w:tc>
      </w:tr>
      <w:tr w:rsidR="002F31A3" w14:paraId="2109D825" w14:textId="77777777" w:rsidTr="004752E9">
        <w:tc>
          <w:tcPr>
            <w:tcW w:w="9859" w:type="dxa"/>
            <w:gridSpan w:val="15"/>
            <w:shd w:val="clear" w:color="auto" w:fill="F7CAAC"/>
          </w:tcPr>
          <w:p w14:paraId="16890176" w14:textId="0C5B48D0" w:rsidR="002F31A3" w:rsidRDefault="002F31A3" w:rsidP="002F31A3">
            <w:pPr>
              <w:jc w:val="both"/>
            </w:pPr>
            <w:r>
              <w:rPr>
                <w:b/>
              </w:rPr>
              <w:t xml:space="preserve">Údaje o vzdělání na VŠ </w:t>
            </w:r>
          </w:p>
        </w:tc>
      </w:tr>
      <w:tr w:rsidR="002F31A3" w14:paraId="6E3C64AD" w14:textId="77777777" w:rsidTr="00E153D9">
        <w:trPr>
          <w:trHeight w:val="448"/>
        </w:trPr>
        <w:tc>
          <w:tcPr>
            <w:tcW w:w="9859" w:type="dxa"/>
            <w:gridSpan w:val="15"/>
          </w:tcPr>
          <w:p w14:paraId="11B5D9D6" w14:textId="77777777" w:rsidR="002F31A3" w:rsidRDefault="002F31A3" w:rsidP="002F31A3">
            <w:pPr>
              <w:jc w:val="both"/>
            </w:pPr>
            <w:r>
              <w:t xml:space="preserve">2020: </w:t>
            </w:r>
            <w:r w:rsidRPr="00F83714">
              <w:t>Fakulta multimediálních komunikací Univerzity Tomáše Bati ve Zlíně</w:t>
            </w:r>
            <w:r>
              <w:t>, Ph.D.</w:t>
            </w:r>
          </w:p>
          <w:p w14:paraId="320E6B70" w14:textId="04AE0EC9" w:rsidR="002F31A3" w:rsidRDefault="002F31A3" w:rsidP="002F31A3">
            <w:pPr>
              <w:jc w:val="both"/>
              <w:rPr>
                <w:b/>
              </w:rPr>
            </w:pPr>
            <w:r w:rsidRPr="00F83714">
              <w:t>2012</w:t>
            </w:r>
            <w:r>
              <w:t>:</w:t>
            </w:r>
            <w:r w:rsidRPr="00F83714">
              <w:t xml:space="preserve"> Filozofická fakulta Masarykovy univerzity, Brno</w:t>
            </w:r>
            <w:r>
              <w:t>, Mgr.</w:t>
            </w:r>
          </w:p>
        </w:tc>
      </w:tr>
      <w:tr w:rsidR="002F31A3" w14:paraId="7DCAAB09" w14:textId="77777777" w:rsidTr="004752E9">
        <w:tc>
          <w:tcPr>
            <w:tcW w:w="9859" w:type="dxa"/>
            <w:gridSpan w:val="15"/>
            <w:shd w:val="clear" w:color="auto" w:fill="F7CAAC"/>
          </w:tcPr>
          <w:p w14:paraId="1DEF3B82" w14:textId="77777777" w:rsidR="002F31A3" w:rsidRDefault="002F31A3" w:rsidP="002F31A3">
            <w:pPr>
              <w:jc w:val="both"/>
              <w:rPr>
                <w:b/>
              </w:rPr>
            </w:pPr>
            <w:r>
              <w:rPr>
                <w:b/>
              </w:rPr>
              <w:t>Údaje o odborném působení od absolvování VŠ</w:t>
            </w:r>
          </w:p>
        </w:tc>
      </w:tr>
      <w:tr w:rsidR="002F31A3" w:rsidRPr="009B6AE3" w14:paraId="07B04A52" w14:textId="77777777" w:rsidTr="00E153D9">
        <w:trPr>
          <w:trHeight w:val="1152"/>
        </w:trPr>
        <w:tc>
          <w:tcPr>
            <w:tcW w:w="9859" w:type="dxa"/>
            <w:gridSpan w:val="15"/>
          </w:tcPr>
          <w:p w14:paraId="63107D0A" w14:textId="77777777" w:rsidR="002F31A3" w:rsidRDefault="002F31A3" w:rsidP="002F31A3">
            <w:pPr>
              <w:jc w:val="both"/>
              <w:rPr>
                <w:szCs w:val="16"/>
              </w:rPr>
            </w:pPr>
            <w:r w:rsidRPr="00F36610">
              <w:rPr>
                <w:szCs w:val="16"/>
              </w:rPr>
              <w:t xml:space="preserve">2022–dosud: Krajská galerie výtvarného umění ve Zlíně, kurátor sbírky designu </w:t>
            </w:r>
          </w:p>
          <w:p w14:paraId="0A99E3BE" w14:textId="77777777" w:rsidR="002F31A3" w:rsidRPr="00F36610" w:rsidRDefault="002F31A3" w:rsidP="002F31A3">
            <w:pPr>
              <w:jc w:val="both"/>
              <w:rPr>
                <w:szCs w:val="16"/>
              </w:rPr>
            </w:pPr>
            <w:r w:rsidRPr="00F36610">
              <w:rPr>
                <w:szCs w:val="16"/>
              </w:rPr>
              <w:t>2015–dosud: Univerzit</w:t>
            </w:r>
            <w:r>
              <w:rPr>
                <w:szCs w:val="16"/>
              </w:rPr>
              <w:t>a</w:t>
            </w:r>
            <w:r w:rsidRPr="00F36610">
              <w:rPr>
                <w:szCs w:val="16"/>
              </w:rPr>
              <w:t xml:space="preserve"> Tomáše Bati ve Zlíně,</w:t>
            </w:r>
            <w:r>
              <w:rPr>
                <w:szCs w:val="16"/>
              </w:rPr>
              <w:t xml:space="preserve"> </w:t>
            </w:r>
            <w:r w:rsidRPr="00F36610">
              <w:rPr>
                <w:szCs w:val="16"/>
              </w:rPr>
              <w:t>Fakulta multimediálních komunikací</w:t>
            </w:r>
            <w:r>
              <w:rPr>
                <w:szCs w:val="16"/>
              </w:rPr>
              <w:t>,</w:t>
            </w:r>
            <w:r w:rsidRPr="00F36610">
              <w:rPr>
                <w:szCs w:val="16"/>
              </w:rPr>
              <w:t xml:space="preserve"> Fakulta managementu a ekonomiky</w:t>
            </w:r>
            <w:r>
              <w:rPr>
                <w:szCs w:val="16"/>
              </w:rPr>
              <w:t>,</w:t>
            </w:r>
            <w:r w:rsidRPr="00F36610">
              <w:rPr>
                <w:szCs w:val="16"/>
              </w:rPr>
              <w:t xml:space="preserve"> </w:t>
            </w:r>
            <w:r>
              <w:rPr>
                <w:szCs w:val="16"/>
              </w:rPr>
              <w:t>akademický pracovník</w:t>
            </w:r>
          </w:p>
          <w:p w14:paraId="4CC2B435" w14:textId="77777777" w:rsidR="002F31A3" w:rsidRPr="00F36610" w:rsidRDefault="002F31A3" w:rsidP="002F31A3">
            <w:pPr>
              <w:jc w:val="both"/>
              <w:rPr>
                <w:szCs w:val="16"/>
              </w:rPr>
            </w:pPr>
            <w:r w:rsidRPr="00F36610">
              <w:rPr>
                <w:szCs w:val="16"/>
              </w:rPr>
              <w:t>2014–2021</w:t>
            </w:r>
            <w:r>
              <w:rPr>
                <w:szCs w:val="16"/>
              </w:rPr>
              <w:t>:</w:t>
            </w:r>
            <w:r w:rsidRPr="00F36610">
              <w:rPr>
                <w:szCs w:val="16"/>
              </w:rPr>
              <w:t xml:space="preserve"> Krajská galerie výtvarného umění ve Zlíně, kurátor sbírky sochařství a designu</w:t>
            </w:r>
          </w:p>
          <w:p w14:paraId="5932A9FE" w14:textId="14AB536D" w:rsidR="002F31A3" w:rsidRPr="009B6AE3" w:rsidRDefault="002F31A3" w:rsidP="002F31A3">
            <w:pPr>
              <w:jc w:val="both"/>
              <w:rPr>
                <w:color w:val="FF0000"/>
              </w:rPr>
            </w:pPr>
            <w:r w:rsidRPr="00F36610">
              <w:rPr>
                <w:szCs w:val="16"/>
              </w:rPr>
              <w:t>2013</w:t>
            </w:r>
            <w:r>
              <w:rPr>
                <w:szCs w:val="16"/>
              </w:rPr>
              <w:t>:</w:t>
            </w:r>
            <w:r w:rsidRPr="00F36610">
              <w:rPr>
                <w:szCs w:val="16"/>
              </w:rPr>
              <w:t xml:space="preserve"> Národní památkový ústav, územní odborné pracoviště v Kroměříži, odborný garant území</w:t>
            </w:r>
          </w:p>
        </w:tc>
      </w:tr>
      <w:tr w:rsidR="002F31A3" w14:paraId="0FB39AA5" w14:textId="77777777" w:rsidTr="004752E9">
        <w:trPr>
          <w:trHeight w:val="250"/>
        </w:trPr>
        <w:tc>
          <w:tcPr>
            <w:tcW w:w="9859" w:type="dxa"/>
            <w:gridSpan w:val="15"/>
            <w:shd w:val="clear" w:color="auto" w:fill="F7CAAC"/>
          </w:tcPr>
          <w:p w14:paraId="111FE57D" w14:textId="77777777" w:rsidR="002F31A3" w:rsidRDefault="002F31A3" w:rsidP="002F31A3">
            <w:pPr>
              <w:jc w:val="both"/>
            </w:pPr>
            <w:r>
              <w:rPr>
                <w:b/>
              </w:rPr>
              <w:t>Zkušenosti s vedením kvalifikačních a rigorózních prací</w:t>
            </w:r>
          </w:p>
        </w:tc>
      </w:tr>
      <w:tr w:rsidR="002F31A3" w14:paraId="5903B8C2" w14:textId="77777777" w:rsidTr="00E153D9">
        <w:trPr>
          <w:trHeight w:val="152"/>
        </w:trPr>
        <w:tc>
          <w:tcPr>
            <w:tcW w:w="9859" w:type="dxa"/>
            <w:gridSpan w:val="15"/>
          </w:tcPr>
          <w:p w14:paraId="78406230" w14:textId="77777777" w:rsidR="002F31A3" w:rsidRDefault="002F31A3" w:rsidP="002F31A3">
            <w:pPr>
              <w:jc w:val="both"/>
            </w:pPr>
            <w:r>
              <w:t>Diplomové práce: 1</w:t>
            </w:r>
          </w:p>
        </w:tc>
      </w:tr>
      <w:tr w:rsidR="002F31A3" w14:paraId="3B67BA90" w14:textId="77777777" w:rsidTr="004752E9">
        <w:trPr>
          <w:cantSplit/>
        </w:trPr>
        <w:tc>
          <w:tcPr>
            <w:tcW w:w="3347" w:type="dxa"/>
            <w:gridSpan w:val="3"/>
            <w:tcBorders>
              <w:top w:val="single" w:sz="12" w:space="0" w:color="auto"/>
            </w:tcBorders>
            <w:shd w:val="clear" w:color="auto" w:fill="F7CAAC"/>
          </w:tcPr>
          <w:p w14:paraId="7ED3C4E9" w14:textId="77777777" w:rsidR="002F31A3" w:rsidRDefault="002F31A3" w:rsidP="002F31A3">
            <w:pPr>
              <w:jc w:val="both"/>
            </w:pPr>
            <w:r>
              <w:rPr>
                <w:b/>
              </w:rPr>
              <w:t xml:space="preserve">Obor habilitačního řízení </w:t>
            </w:r>
          </w:p>
        </w:tc>
        <w:tc>
          <w:tcPr>
            <w:tcW w:w="2245" w:type="dxa"/>
            <w:gridSpan w:val="3"/>
            <w:tcBorders>
              <w:top w:val="single" w:sz="12" w:space="0" w:color="auto"/>
            </w:tcBorders>
            <w:shd w:val="clear" w:color="auto" w:fill="F7CAAC"/>
          </w:tcPr>
          <w:p w14:paraId="1D362811" w14:textId="77777777" w:rsidR="002F31A3" w:rsidRDefault="002F31A3" w:rsidP="002F31A3">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41ABCCBF" w14:textId="77777777" w:rsidR="002F31A3" w:rsidRDefault="002F31A3" w:rsidP="002F31A3">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76DA9A8B" w14:textId="77777777" w:rsidR="002F31A3" w:rsidRDefault="002F31A3" w:rsidP="002F31A3">
            <w:pPr>
              <w:jc w:val="both"/>
              <w:rPr>
                <w:b/>
              </w:rPr>
            </w:pPr>
            <w:r>
              <w:rPr>
                <w:b/>
              </w:rPr>
              <w:t>Ohlasy publikací</w:t>
            </w:r>
          </w:p>
        </w:tc>
      </w:tr>
      <w:tr w:rsidR="002F31A3" w14:paraId="3F6E09B4" w14:textId="77777777" w:rsidTr="004752E9">
        <w:trPr>
          <w:cantSplit/>
        </w:trPr>
        <w:tc>
          <w:tcPr>
            <w:tcW w:w="3347" w:type="dxa"/>
            <w:gridSpan w:val="3"/>
          </w:tcPr>
          <w:p w14:paraId="156CE7BA" w14:textId="77777777" w:rsidR="002F31A3" w:rsidRDefault="002F31A3" w:rsidP="002F31A3">
            <w:pPr>
              <w:jc w:val="both"/>
            </w:pPr>
          </w:p>
        </w:tc>
        <w:tc>
          <w:tcPr>
            <w:tcW w:w="2245" w:type="dxa"/>
            <w:gridSpan w:val="3"/>
          </w:tcPr>
          <w:p w14:paraId="0E029401" w14:textId="77777777" w:rsidR="002F31A3" w:rsidRDefault="002F31A3" w:rsidP="002F31A3">
            <w:pPr>
              <w:jc w:val="both"/>
            </w:pPr>
          </w:p>
        </w:tc>
        <w:tc>
          <w:tcPr>
            <w:tcW w:w="2248" w:type="dxa"/>
            <w:gridSpan w:val="5"/>
            <w:tcBorders>
              <w:right w:val="single" w:sz="12" w:space="0" w:color="auto"/>
            </w:tcBorders>
          </w:tcPr>
          <w:p w14:paraId="13F49E24" w14:textId="77777777" w:rsidR="002F31A3" w:rsidRDefault="002F31A3" w:rsidP="002F31A3">
            <w:pPr>
              <w:jc w:val="both"/>
            </w:pPr>
          </w:p>
        </w:tc>
        <w:tc>
          <w:tcPr>
            <w:tcW w:w="632" w:type="dxa"/>
            <w:gridSpan w:val="2"/>
            <w:tcBorders>
              <w:left w:val="single" w:sz="12" w:space="0" w:color="auto"/>
            </w:tcBorders>
            <w:shd w:val="clear" w:color="auto" w:fill="F7CAAC"/>
          </w:tcPr>
          <w:p w14:paraId="2A639243" w14:textId="77777777" w:rsidR="002F31A3" w:rsidRPr="00F20AEF" w:rsidRDefault="002F31A3" w:rsidP="002F31A3">
            <w:pPr>
              <w:jc w:val="both"/>
            </w:pPr>
            <w:r w:rsidRPr="00F20AEF">
              <w:rPr>
                <w:b/>
              </w:rPr>
              <w:t>WoS</w:t>
            </w:r>
          </w:p>
        </w:tc>
        <w:tc>
          <w:tcPr>
            <w:tcW w:w="693" w:type="dxa"/>
            <w:shd w:val="clear" w:color="auto" w:fill="F7CAAC"/>
          </w:tcPr>
          <w:p w14:paraId="48EEDD3F" w14:textId="77777777" w:rsidR="002F31A3" w:rsidRPr="00F20AEF" w:rsidRDefault="002F31A3" w:rsidP="002F31A3">
            <w:pPr>
              <w:jc w:val="both"/>
              <w:rPr>
                <w:sz w:val="18"/>
              </w:rPr>
            </w:pPr>
            <w:r w:rsidRPr="00F20AEF">
              <w:rPr>
                <w:b/>
                <w:sz w:val="18"/>
              </w:rPr>
              <w:t>Scopus</w:t>
            </w:r>
          </w:p>
        </w:tc>
        <w:tc>
          <w:tcPr>
            <w:tcW w:w="694" w:type="dxa"/>
            <w:shd w:val="clear" w:color="auto" w:fill="F7CAAC"/>
          </w:tcPr>
          <w:p w14:paraId="0EAA899D" w14:textId="77777777" w:rsidR="002F31A3" w:rsidRDefault="002F31A3" w:rsidP="002F31A3">
            <w:pPr>
              <w:jc w:val="both"/>
            </w:pPr>
            <w:r>
              <w:rPr>
                <w:b/>
                <w:sz w:val="18"/>
              </w:rPr>
              <w:t>ostatní</w:t>
            </w:r>
          </w:p>
        </w:tc>
      </w:tr>
      <w:tr w:rsidR="002F31A3" w14:paraId="24FD8137" w14:textId="77777777" w:rsidTr="004752E9">
        <w:trPr>
          <w:cantSplit/>
          <w:trHeight w:val="70"/>
        </w:trPr>
        <w:tc>
          <w:tcPr>
            <w:tcW w:w="3347" w:type="dxa"/>
            <w:gridSpan w:val="3"/>
            <w:shd w:val="clear" w:color="auto" w:fill="F7CAAC"/>
          </w:tcPr>
          <w:p w14:paraId="7B7704AC" w14:textId="77777777" w:rsidR="002F31A3" w:rsidRDefault="002F31A3" w:rsidP="002F31A3">
            <w:pPr>
              <w:jc w:val="both"/>
            </w:pPr>
            <w:r>
              <w:rPr>
                <w:b/>
              </w:rPr>
              <w:t>Obor jmenovacího řízení</w:t>
            </w:r>
          </w:p>
        </w:tc>
        <w:tc>
          <w:tcPr>
            <w:tcW w:w="2245" w:type="dxa"/>
            <w:gridSpan w:val="3"/>
            <w:shd w:val="clear" w:color="auto" w:fill="F7CAAC"/>
          </w:tcPr>
          <w:p w14:paraId="1FFB22DD" w14:textId="77777777" w:rsidR="002F31A3" w:rsidRDefault="002F31A3" w:rsidP="002F31A3">
            <w:pPr>
              <w:jc w:val="both"/>
            </w:pPr>
            <w:r>
              <w:rPr>
                <w:b/>
              </w:rPr>
              <w:t>Rok udělení hodnosti</w:t>
            </w:r>
          </w:p>
        </w:tc>
        <w:tc>
          <w:tcPr>
            <w:tcW w:w="2248" w:type="dxa"/>
            <w:gridSpan w:val="5"/>
            <w:tcBorders>
              <w:right w:val="single" w:sz="12" w:space="0" w:color="auto"/>
            </w:tcBorders>
            <w:shd w:val="clear" w:color="auto" w:fill="F7CAAC"/>
          </w:tcPr>
          <w:p w14:paraId="00752CD0" w14:textId="77777777" w:rsidR="002F31A3" w:rsidRDefault="002F31A3" w:rsidP="002F31A3">
            <w:pPr>
              <w:jc w:val="both"/>
            </w:pPr>
            <w:r>
              <w:rPr>
                <w:b/>
              </w:rPr>
              <w:t>Řízení konáno na VŠ</w:t>
            </w:r>
          </w:p>
        </w:tc>
        <w:tc>
          <w:tcPr>
            <w:tcW w:w="632" w:type="dxa"/>
            <w:gridSpan w:val="2"/>
            <w:tcBorders>
              <w:left w:val="single" w:sz="12" w:space="0" w:color="auto"/>
            </w:tcBorders>
          </w:tcPr>
          <w:p w14:paraId="2A44E7B4" w14:textId="77777777" w:rsidR="002F31A3" w:rsidRPr="00F20AEF" w:rsidRDefault="002F31A3" w:rsidP="002F31A3">
            <w:pPr>
              <w:jc w:val="both"/>
              <w:rPr>
                <w:b/>
              </w:rPr>
            </w:pPr>
          </w:p>
        </w:tc>
        <w:tc>
          <w:tcPr>
            <w:tcW w:w="693" w:type="dxa"/>
          </w:tcPr>
          <w:p w14:paraId="3079AA73" w14:textId="77777777" w:rsidR="002F31A3" w:rsidRPr="00F20AEF" w:rsidRDefault="002F31A3" w:rsidP="002F31A3">
            <w:pPr>
              <w:jc w:val="both"/>
              <w:rPr>
                <w:b/>
              </w:rPr>
            </w:pPr>
          </w:p>
        </w:tc>
        <w:tc>
          <w:tcPr>
            <w:tcW w:w="694" w:type="dxa"/>
          </w:tcPr>
          <w:p w14:paraId="468CDCC0" w14:textId="77777777" w:rsidR="002F31A3" w:rsidRDefault="002F31A3" w:rsidP="002F31A3">
            <w:pPr>
              <w:jc w:val="both"/>
              <w:rPr>
                <w:b/>
              </w:rPr>
            </w:pPr>
          </w:p>
        </w:tc>
      </w:tr>
      <w:tr w:rsidR="002F31A3" w14:paraId="32AA1202" w14:textId="77777777" w:rsidTr="004752E9">
        <w:trPr>
          <w:trHeight w:val="205"/>
        </w:trPr>
        <w:tc>
          <w:tcPr>
            <w:tcW w:w="3347" w:type="dxa"/>
            <w:gridSpan w:val="3"/>
          </w:tcPr>
          <w:p w14:paraId="2C52D37A" w14:textId="77777777" w:rsidR="002F31A3" w:rsidRDefault="002F31A3" w:rsidP="002F31A3">
            <w:pPr>
              <w:jc w:val="both"/>
            </w:pPr>
          </w:p>
        </w:tc>
        <w:tc>
          <w:tcPr>
            <w:tcW w:w="2245" w:type="dxa"/>
            <w:gridSpan w:val="3"/>
          </w:tcPr>
          <w:p w14:paraId="0087C784" w14:textId="77777777" w:rsidR="002F31A3" w:rsidRDefault="002F31A3" w:rsidP="002F31A3">
            <w:pPr>
              <w:jc w:val="both"/>
            </w:pPr>
          </w:p>
        </w:tc>
        <w:tc>
          <w:tcPr>
            <w:tcW w:w="2248" w:type="dxa"/>
            <w:gridSpan w:val="5"/>
            <w:tcBorders>
              <w:right w:val="single" w:sz="12" w:space="0" w:color="auto"/>
            </w:tcBorders>
          </w:tcPr>
          <w:p w14:paraId="73FDBE69" w14:textId="77777777" w:rsidR="002F31A3" w:rsidRDefault="002F31A3" w:rsidP="002F31A3">
            <w:pPr>
              <w:jc w:val="both"/>
            </w:pPr>
          </w:p>
        </w:tc>
        <w:tc>
          <w:tcPr>
            <w:tcW w:w="1325" w:type="dxa"/>
            <w:gridSpan w:val="3"/>
            <w:tcBorders>
              <w:left w:val="single" w:sz="12" w:space="0" w:color="auto"/>
            </w:tcBorders>
            <w:shd w:val="clear" w:color="auto" w:fill="FBD4B4"/>
            <w:vAlign w:val="center"/>
          </w:tcPr>
          <w:p w14:paraId="687EA978" w14:textId="77777777" w:rsidR="002F31A3" w:rsidRPr="00F20AEF" w:rsidRDefault="002F31A3" w:rsidP="002F31A3">
            <w:pPr>
              <w:jc w:val="both"/>
              <w:rPr>
                <w:b/>
                <w:sz w:val="18"/>
              </w:rPr>
            </w:pPr>
            <w:r w:rsidRPr="00F20AEF">
              <w:rPr>
                <w:b/>
                <w:sz w:val="18"/>
              </w:rPr>
              <w:t>H-index WoS/Scopus</w:t>
            </w:r>
          </w:p>
        </w:tc>
        <w:tc>
          <w:tcPr>
            <w:tcW w:w="694" w:type="dxa"/>
            <w:vAlign w:val="center"/>
          </w:tcPr>
          <w:p w14:paraId="5E38588D" w14:textId="77777777" w:rsidR="002F31A3" w:rsidRDefault="002F31A3" w:rsidP="002F31A3">
            <w:pPr>
              <w:rPr>
                <w:b/>
              </w:rPr>
            </w:pPr>
            <w:r>
              <w:rPr>
                <w:b/>
              </w:rPr>
              <w:t xml:space="preserve">    /</w:t>
            </w:r>
          </w:p>
        </w:tc>
      </w:tr>
    </w:tbl>
    <w:p w14:paraId="392D3FB1" w14:textId="77777777" w:rsidR="004C7458" w:rsidRDefault="004C7458">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4536"/>
        <w:gridCol w:w="786"/>
        <w:gridCol w:w="2019"/>
      </w:tblGrid>
      <w:tr w:rsidR="002F31A3" w14:paraId="26400948" w14:textId="77777777" w:rsidTr="004752E9">
        <w:tc>
          <w:tcPr>
            <w:tcW w:w="9859" w:type="dxa"/>
            <w:gridSpan w:val="4"/>
            <w:shd w:val="clear" w:color="auto" w:fill="F7CAAC"/>
          </w:tcPr>
          <w:p w14:paraId="4181A913" w14:textId="56DB6136" w:rsidR="002F31A3" w:rsidRDefault="002F31A3" w:rsidP="002F31A3">
            <w:pPr>
              <w:jc w:val="both"/>
              <w:rPr>
                <w:b/>
              </w:rPr>
            </w:pPr>
            <w:r>
              <w:rPr>
                <w:b/>
              </w:rPr>
              <w:lastRenderedPageBreak/>
              <w:t xml:space="preserve">Přehled o nejvýznamnější publikační a další tvůrčí činnosti nebo další profesní činnosti u odborníků z praxe vztahující se k zabezpečovaným předmětům </w:t>
            </w:r>
          </w:p>
        </w:tc>
      </w:tr>
      <w:tr w:rsidR="002F31A3" w14:paraId="2CE1D86D" w14:textId="77777777" w:rsidTr="00E153D9">
        <w:trPr>
          <w:trHeight w:val="2771"/>
        </w:trPr>
        <w:tc>
          <w:tcPr>
            <w:tcW w:w="9859" w:type="dxa"/>
            <w:gridSpan w:val="4"/>
          </w:tcPr>
          <w:p w14:paraId="01B0DEA9" w14:textId="77777777" w:rsidR="002F31A3" w:rsidRPr="004E7C2A" w:rsidRDefault="002F31A3" w:rsidP="002F31A3">
            <w:pPr>
              <w:jc w:val="both"/>
            </w:pPr>
            <w:r w:rsidRPr="004E7C2A">
              <w:t>JAKUBÍČEK, Vít a Zdeno Kolesár, ed. Rozum versus cit</w:t>
            </w:r>
            <w:r w:rsidRPr="004E7C2A">
              <w:rPr>
                <w:vertAlign w:val="superscript"/>
              </w:rPr>
              <w:t>2</w:t>
            </w:r>
            <w:r w:rsidRPr="004E7C2A">
              <w:t>: Zlínský průmyslový design 1959–1992. Zlín: Univerzita Tomáše Bati ve Zlíně, 2021. 123 s. ISBN 978-80-7678-044-6.</w:t>
            </w:r>
          </w:p>
          <w:p w14:paraId="795AA227" w14:textId="77777777" w:rsidR="002F31A3" w:rsidRPr="004E7C2A" w:rsidRDefault="002F31A3" w:rsidP="002F31A3">
            <w:pPr>
              <w:jc w:val="both"/>
            </w:pPr>
            <w:r w:rsidRPr="004E7C2A">
              <w:t xml:space="preserve">JAKUBÍČEK, Vít. Zdeněk Kovář Shaping Machines and Tools. In: Cold Revolution: Central and Eastern European Societies in Times of Socialist Realism, 1948–1959. Milán: Mousse Publishing, 2020, s. 134–141. </w:t>
            </w:r>
          </w:p>
          <w:p w14:paraId="5500EFC0" w14:textId="77777777" w:rsidR="00B14102" w:rsidRDefault="002F31A3" w:rsidP="002F31A3">
            <w:pPr>
              <w:jc w:val="both"/>
            </w:pPr>
            <w:r w:rsidRPr="004E7C2A">
              <w:t xml:space="preserve">JAKUBÍČEK, Vít. Udržitelný design v teorii a praxi vzdělávání studentů Univerzity Tomáše Bati ve Zlíně. In: Udržateľný rozvoj v kultúrnej a kreatívnej praxi. Košice: Technická univerzita v Košiciach, 2020, s. 16–19. </w:t>
            </w:r>
          </w:p>
          <w:p w14:paraId="250BAB2E" w14:textId="215856A6" w:rsidR="002F31A3" w:rsidRPr="004E7C2A" w:rsidRDefault="002F31A3" w:rsidP="002F31A3">
            <w:pPr>
              <w:jc w:val="both"/>
            </w:pPr>
            <w:r w:rsidRPr="004E7C2A">
              <w:t>ISBN 978-80-553-3628-2.</w:t>
            </w:r>
          </w:p>
          <w:p w14:paraId="4BB2DB9A" w14:textId="77777777" w:rsidR="002F31A3" w:rsidRPr="004E7C2A" w:rsidRDefault="002F31A3" w:rsidP="002F31A3">
            <w:pPr>
              <w:jc w:val="both"/>
            </w:pPr>
            <w:r w:rsidRPr="004E7C2A">
              <w:t>JAKUBÍČEK, Vít a Zdeno KOLESÁR, ed. Rozum versus cit: Zlínský průmyslový design 1918–1958. Zlín: Univerzita Tomáše Bati ve Zlíně, 2019. 112 s. ISBN 978-80-7454-861-1.</w:t>
            </w:r>
          </w:p>
          <w:p w14:paraId="279F7F42" w14:textId="77777777" w:rsidR="002F31A3" w:rsidRDefault="002F31A3" w:rsidP="002F31A3">
            <w:pPr>
              <w:jc w:val="both"/>
              <w:rPr>
                <w:b/>
              </w:rPr>
            </w:pPr>
            <w:r w:rsidRPr="004E7C2A">
              <w:t>JAKUBÍČEK, Vít. Škola umění ve Zlíně (1939–1949) jako prostředek udržitelnosti profese umělce a designéra. In: Nenávratné stopy: tradice a udržitelnost jako roční téma galerie G18. Zlín: Univerzita Tomáše Bati, 2019. s. 188–200. ISBN 978-80-7454-870-3.</w:t>
            </w:r>
          </w:p>
        </w:tc>
      </w:tr>
      <w:tr w:rsidR="002F31A3" w14:paraId="68490A37" w14:textId="77777777" w:rsidTr="004752E9">
        <w:trPr>
          <w:trHeight w:val="218"/>
        </w:trPr>
        <w:tc>
          <w:tcPr>
            <w:tcW w:w="9859" w:type="dxa"/>
            <w:gridSpan w:val="4"/>
            <w:shd w:val="clear" w:color="auto" w:fill="F7CAAC"/>
          </w:tcPr>
          <w:p w14:paraId="6F389214" w14:textId="77777777" w:rsidR="002F31A3" w:rsidRDefault="002F31A3" w:rsidP="002F31A3">
            <w:pPr>
              <w:rPr>
                <w:b/>
              </w:rPr>
            </w:pPr>
            <w:r>
              <w:rPr>
                <w:b/>
              </w:rPr>
              <w:t>Působení v zahraničí</w:t>
            </w:r>
          </w:p>
        </w:tc>
      </w:tr>
      <w:tr w:rsidR="002F31A3" w14:paraId="5A7596DE" w14:textId="77777777" w:rsidTr="004752E9">
        <w:trPr>
          <w:trHeight w:val="439"/>
        </w:trPr>
        <w:tc>
          <w:tcPr>
            <w:tcW w:w="9859" w:type="dxa"/>
            <w:gridSpan w:val="4"/>
          </w:tcPr>
          <w:p w14:paraId="5519D10C" w14:textId="77777777" w:rsidR="002F31A3" w:rsidRDefault="002F31A3" w:rsidP="002F31A3">
            <w:pPr>
              <w:rPr>
                <w:b/>
              </w:rPr>
            </w:pPr>
          </w:p>
        </w:tc>
      </w:tr>
      <w:tr w:rsidR="002F31A3" w14:paraId="2C18516B" w14:textId="77777777" w:rsidTr="004752E9">
        <w:trPr>
          <w:cantSplit/>
          <w:trHeight w:val="470"/>
        </w:trPr>
        <w:tc>
          <w:tcPr>
            <w:tcW w:w="2518" w:type="dxa"/>
            <w:shd w:val="clear" w:color="auto" w:fill="F7CAAC"/>
          </w:tcPr>
          <w:p w14:paraId="6C29B6DC" w14:textId="77777777" w:rsidR="002F31A3" w:rsidRDefault="002F31A3" w:rsidP="002F31A3">
            <w:pPr>
              <w:jc w:val="both"/>
              <w:rPr>
                <w:b/>
              </w:rPr>
            </w:pPr>
            <w:r>
              <w:rPr>
                <w:b/>
              </w:rPr>
              <w:t xml:space="preserve">Podpis </w:t>
            </w:r>
          </w:p>
        </w:tc>
        <w:tc>
          <w:tcPr>
            <w:tcW w:w="4536" w:type="dxa"/>
          </w:tcPr>
          <w:p w14:paraId="17590B90" w14:textId="77777777" w:rsidR="002F31A3" w:rsidRDefault="002F31A3" w:rsidP="002F31A3">
            <w:pPr>
              <w:jc w:val="both"/>
            </w:pPr>
            <w:r w:rsidRPr="007C1483">
              <w:t>Vít Jakubíček</w:t>
            </w:r>
            <w:r>
              <w:t xml:space="preserve"> v. r.</w:t>
            </w:r>
          </w:p>
        </w:tc>
        <w:tc>
          <w:tcPr>
            <w:tcW w:w="786" w:type="dxa"/>
            <w:shd w:val="clear" w:color="auto" w:fill="F7CAAC"/>
          </w:tcPr>
          <w:p w14:paraId="4E1D4DAE" w14:textId="77777777" w:rsidR="002F31A3" w:rsidRDefault="002F31A3" w:rsidP="002F31A3">
            <w:pPr>
              <w:jc w:val="both"/>
            </w:pPr>
            <w:r>
              <w:rPr>
                <w:b/>
              </w:rPr>
              <w:t>datum</w:t>
            </w:r>
          </w:p>
        </w:tc>
        <w:tc>
          <w:tcPr>
            <w:tcW w:w="2019" w:type="dxa"/>
          </w:tcPr>
          <w:p w14:paraId="5539F928" w14:textId="77777777" w:rsidR="002F31A3" w:rsidRDefault="002F31A3" w:rsidP="002F31A3">
            <w:pPr>
              <w:jc w:val="both"/>
            </w:pPr>
            <w:r>
              <w:t>20. 10. 2022</w:t>
            </w:r>
          </w:p>
        </w:tc>
      </w:tr>
    </w:tbl>
    <w:p w14:paraId="18BE7C7E" w14:textId="77777777" w:rsidR="000C0BD3" w:rsidRDefault="000C0BD3">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D16F1D" w14:paraId="71A6BE6E" w14:textId="77777777" w:rsidTr="00D16F1D">
        <w:tc>
          <w:tcPr>
            <w:tcW w:w="9859" w:type="dxa"/>
            <w:gridSpan w:val="15"/>
            <w:tcBorders>
              <w:bottom w:val="double" w:sz="4" w:space="0" w:color="auto"/>
            </w:tcBorders>
            <w:shd w:val="clear" w:color="auto" w:fill="BDD6EE"/>
          </w:tcPr>
          <w:p w14:paraId="396BA507" w14:textId="741C15AA" w:rsidR="00D16F1D" w:rsidRDefault="00D16F1D" w:rsidP="00D16F1D">
            <w:pPr>
              <w:jc w:val="both"/>
              <w:rPr>
                <w:b/>
                <w:sz w:val="28"/>
              </w:rPr>
            </w:pPr>
            <w:r>
              <w:rPr>
                <w:b/>
                <w:sz w:val="28"/>
              </w:rPr>
              <w:lastRenderedPageBreak/>
              <w:t>C-I – Personální zabezpečení</w:t>
            </w:r>
          </w:p>
        </w:tc>
      </w:tr>
      <w:tr w:rsidR="00D16F1D" w14:paraId="3A388CDD" w14:textId="77777777" w:rsidTr="00D16F1D">
        <w:tc>
          <w:tcPr>
            <w:tcW w:w="2518" w:type="dxa"/>
            <w:tcBorders>
              <w:top w:val="double" w:sz="4" w:space="0" w:color="auto"/>
            </w:tcBorders>
            <w:shd w:val="clear" w:color="auto" w:fill="F7CAAC"/>
          </w:tcPr>
          <w:p w14:paraId="24E46757" w14:textId="77777777" w:rsidR="00D16F1D" w:rsidRDefault="00D16F1D" w:rsidP="00D16F1D">
            <w:pPr>
              <w:jc w:val="both"/>
              <w:rPr>
                <w:b/>
              </w:rPr>
            </w:pPr>
            <w:r>
              <w:rPr>
                <w:b/>
              </w:rPr>
              <w:t>Vysoká škola</w:t>
            </w:r>
          </w:p>
        </w:tc>
        <w:tc>
          <w:tcPr>
            <w:tcW w:w="7341" w:type="dxa"/>
            <w:gridSpan w:val="14"/>
          </w:tcPr>
          <w:p w14:paraId="695D454D" w14:textId="77777777" w:rsidR="00D16F1D" w:rsidRDefault="00D16F1D" w:rsidP="00D16F1D">
            <w:pPr>
              <w:jc w:val="both"/>
            </w:pPr>
            <w:r>
              <w:t>Univerzita Tomáše Bati ve Zlíně</w:t>
            </w:r>
          </w:p>
        </w:tc>
      </w:tr>
      <w:tr w:rsidR="00D16F1D" w14:paraId="3EAA94C0" w14:textId="77777777" w:rsidTr="00D16F1D">
        <w:tc>
          <w:tcPr>
            <w:tcW w:w="2518" w:type="dxa"/>
            <w:shd w:val="clear" w:color="auto" w:fill="F7CAAC"/>
          </w:tcPr>
          <w:p w14:paraId="2680D7B9" w14:textId="77777777" w:rsidR="00D16F1D" w:rsidRDefault="00D16F1D" w:rsidP="00D16F1D">
            <w:pPr>
              <w:jc w:val="both"/>
              <w:rPr>
                <w:b/>
              </w:rPr>
            </w:pPr>
            <w:r>
              <w:rPr>
                <w:b/>
              </w:rPr>
              <w:t>Součást vysoké školy</w:t>
            </w:r>
          </w:p>
        </w:tc>
        <w:tc>
          <w:tcPr>
            <w:tcW w:w="7341" w:type="dxa"/>
            <w:gridSpan w:val="14"/>
          </w:tcPr>
          <w:p w14:paraId="37E09B17" w14:textId="77777777" w:rsidR="00D16F1D" w:rsidRDefault="00D16F1D" w:rsidP="00D16F1D">
            <w:pPr>
              <w:jc w:val="both"/>
            </w:pPr>
            <w:r>
              <w:t>Fakulta multimediálních komunikací</w:t>
            </w:r>
          </w:p>
        </w:tc>
      </w:tr>
      <w:tr w:rsidR="00D16F1D" w14:paraId="7F546223" w14:textId="77777777" w:rsidTr="00D16F1D">
        <w:tc>
          <w:tcPr>
            <w:tcW w:w="2518" w:type="dxa"/>
            <w:shd w:val="clear" w:color="auto" w:fill="F7CAAC"/>
          </w:tcPr>
          <w:p w14:paraId="311969F6" w14:textId="77777777" w:rsidR="00D16F1D" w:rsidRDefault="00D16F1D" w:rsidP="00D16F1D">
            <w:pPr>
              <w:jc w:val="both"/>
              <w:rPr>
                <w:b/>
              </w:rPr>
            </w:pPr>
            <w:r>
              <w:rPr>
                <w:b/>
              </w:rPr>
              <w:t>Název studijního programu</w:t>
            </w:r>
          </w:p>
        </w:tc>
        <w:tc>
          <w:tcPr>
            <w:tcW w:w="7341" w:type="dxa"/>
            <w:gridSpan w:val="14"/>
          </w:tcPr>
          <w:p w14:paraId="3702BE89" w14:textId="77777777" w:rsidR="00D16F1D" w:rsidRDefault="00D16F1D" w:rsidP="00D16F1D">
            <w:pPr>
              <w:jc w:val="both"/>
            </w:pPr>
            <w:r>
              <w:t>Design</w:t>
            </w:r>
          </w:p>
        </w:tc>
      </w:tr>
      <w:tr w:rsidR="00D16F1D" w14:paraId="20C1AC76" w14:textId="77777777" w:rsidTr="00D16F1D">
        <w:tc>
          <w:tcPr>
            <w:tcW w:w="2518" w:type="dxa"/>
            <w:shd w:val="clear" w:color="auto" w:fill="F7CAAC"/>
          </w:tcPr>
          <w:p w14:paraId="6345C6C8" w14:textId="77777777" w:rsidR="00D16F1D" w:rsidRDefault="00D16F1D" w:rsidP="00D16F1D">
            <w:pPr>
              <w:jc w:val="both"/>
              <w:rPr>
                <w:b/>
              </w:rPr>
            </w:pPr>
            <w:r>
              <w:rPr>
                <w:b/>
              </w:rPr>
              <w:t>Jméno a příjmení</w:t>
            </w:r>
          </w:p>
        </w:tc>
        <w:tc>
          <w:tcPr>
            <w:tcW w:w="4536" w:type="dxa"/>
            <w:gridSpan w:val="8"/>
          </w:tcPr>
          <w:p w14:paraId="06E7E06B" w14:textId="77777777" w:rsidR="00D16F1D" w:rsidRDefault="00D16F1D" w:rsidP="00D16F1D">
            <w:pPr>
              <w:jc w:val="both"/>
            </w:pPr>
            <w:r>
              <w:t>Bernadett Királyová</w:t>
            </w:r>
          </w:p>
        </w:tc>
        <w:tc>
          <w:tcPr>
            <w:tcW w:w="709" w:type="dxa"/>
            <w:shd w:val="clear" w:color="auto" w:fill="F7CAAC"/>
          </w:tcPr>
          <w:p w14:paraId="089922B8" w14:textId="77777777" w:rsidR="00D16F1D" w:rsidRDefault="00D16F1D" w:rsidP="00D16F1D">
            <w:pPr>
              <w:jc w:val="both"/>
              <w:rPr>
                <w:b/>
              </w:rPr>
            </w:pPr>
            <w:r>
              <w:rPr>
                <w:b/>
              </w:rPr>
              <w:t>Tituly</w:t>
            </w:r>
          </w:p>
        </w:tc>
        <w:tc>
          <w:tcPr>
            <w:tcW w:w="2096" w:type="dxa"/>
            <w:gridSpan w:val="5"/>
          </w:tcPr>
          <w:p w14:paraId="75D5A902" w14:textId="77777777" w:rsidR="00D16F1D" w:rsidRDefault="00D16F1D" w:rsidP="00D16F1D">
            <w:pPr>
              <w:jc w:val="both"/>
            </w:pPr>
            <w:r>
              <w:t>MgA.</w:t>
            </w:r>
          </w:p>
        </w:tc>
      </w:tr>
      <w:tr w:rsidR="00D16F1D" w14:paraId="62883077" w14:textId="77777777" w:rsidTr="00D16F1D">
        <w:tc>
          <w:tcPr>
            <w:tcW w:w="2518" w:type="dxa"/>
            <w:shd w:val="clear" w:color="auto" w:fill="F7CAAC"/>
          </w:tcPr>
          <w:p w14:paraId="4101F2B9" w14:textId="77777777" w:rsidR="00D16F1D" w:rsidRDefault="00D16F1D" w:rsidP="00D16F1D">
            <w:pPr>
              <w:jc w:val="both"/>
              <w:rPr>
                <w:b/>
              </w:rPr>
            </w:pPr>
            <w:r>
              <w:rPr>
                <w:b/>
              </w:rPr>
              <w:t>Rok narození</w:t>
            </w:r>
          </w:p>
        </w:tc>
        <w:tc>
          <w:tcPr>
            <w:tcW w:w="829" w:type="dxa"/>
            <w:gridSpan w:val="2"/>
          </w:tcPr>
          <w:p w14:paraId="02C98478" w14:textId="77777777" w:rsidR="00D16F1D" w:rsidRDefault="00D16F1D" w:rsidP="00D16F1D">
            <w:pPr>
              <w:jc w:val="both"/>
            </w:pPr>
            <w:r>
              <w:t>1994</w:t>
            </w:r>
          </w:p>
        </w:tc>
        <w:tc>
          <w:tcPr>
            <w:tcW w:w="1721" w:type="dxa"/>
            <w:shd w:val="clear" w:color="auto" w:fill="F7CAAC"/>
          </w:tcPr>
          <w:p w14:paraId="07EB9A3B" w14:textId="77777777" w:rsidR="00D16F1D" w:rsidRDefault="00D16F1D" w:rsidP="00D16F1D">
            <w:pPr>
              <w:jc w:val="both"/>
              <w:rPr>
                <w:b/>
              </w:rPr>
            </w:pPr>
            <w:r>
              <w:rPr>
                <w:b/>
              </w:rPr>
              <w:t>typ vztahu k VŠ</w:t>
            </w:r>
          </w:p>
        </w:tc>
        <w:tc>
          <w:tcPr>
            <w:tcW w:w="992" w:type="dxa"/>
            <w:gridSpan w:val="4"/>
          </w:tcPr>
          <w:p w14:paraId="74888A79" w14:textId="77777777" w:rsidR="00D16F1D" w:rsidRDefault="00D16F1D" w:rsidP="00D16F1D">
            <w:pPr>
              <w:jc w:val="both"/>
            </w:pPr>
            <w:r>
              <w:t>pp</w:t>
            </w:r>
          </w:p>
        </w:tc>
        <w:tc>
          <w:tcPr>
            <w:tcW w:w="994" w:type="dxa"/>
            <w:shd w:val="clear" w:color="auto" w:fill="F7CAAC"/>
          </w:tcPr>
          <w:p w14:paraId="353527E7" w14:textId="77777777" w:rsidR="00D16F1D" w:rsidRDefault="00D16F1D" w:rsidP="00D16F1D">
            <w:pPr>
              <w:jc w:val="both"/>
              <w:rPr>
                <w:b/>
              </w:rPr>
            </w:pPr>
            <w:r>
              <w:rPr>
                <w:b/>
              </w:rPr>
              <w:t>rozsah</w:t>
            </w:r>
          </w:p>
        </w:tc>
        <w:tc>
          <w:tcPr>
            <w:tcW w:w="709" w:type="dxa"/>
          </w:tcPr>
          <w:p w14:paraId="53489F76" w14:textId="77777777" w:rsidR="00D16F1D" w:rsidRDefault="00D16F1D" w:rsidP="00D16F1D">
            <w:pPr>
              <w:jc w:val="both"/>
            </w:pPr>
            <w:r>
              <w:t>40h/t</w:t>
            </w:r>
          </w:p>
        </w:tc>
        <w:tc>
          <w:tcPr>
            <w:tcW w:w="709" w:type="dxa"/>
            <w:gridSpan w:val="3"/>
            <w:shd w:val="clear" w:color="auto" w:fill="F7CAAC"/>
          </w:tcPr>
          <w:p w14:paraId="241A43D7" w14:textId="77777777" w:rsidR="00D16F1D" w:rsidRDefault="00D16F1D" w:rsidP="00D16F1D">
            <w:pPr>
              <w:jc w:val="both"/>
              <w:rPr>
                <w:b/>
              </w:rPr>
            </w:pPr>
            <w:r>
              <w:rPr>
                <w:b/>
              </w:rPr>
              <w:t>do kdy</w:t>
            </w:r>
          </w:p>
        </w:tc>
        <w:tc>
          <w:tcPr>
            <w:tcW w:w="1387" w:type="dxa"/>
            <w:gridSpan w:val="2"/>
          </w:tcPr>
          <w:p w14:paraId="1EA95E02" w14:textId="4E8220A0" w:rsidR="00D16F1D" w:rsidRDefault="003C7777" w:rsidP="00D16F1D">
            <w:pPr>
              <w:jc w:val="both"/>
            </w:pPr>
            <w:r>
              <w:t>10/2023</w:t>
            </w:r>
            <w:r w:rsidR="002A4163">
              <w:t xml:space="preserve"> </w:t>
            </w:r>
          </w:p>
        </w:tc>
      </w:tr>
      <w:tr w:rsidR="00D16F1D" w14:paraId="0C48E64A" w14:textId="77777777" w:rsidTr="00D16F1D">
        <w:tc>
          <w:tcPr>
            <w:tcW w:w="5068" w:type="dxa"/>
            <w:gridSpan w:val="4"/>
            <w:shd w:val="clear" w:color="auto" w:fill="F7CAAC"/>
          </w:tcPr>
          <w:p w14:paraId="1DB838D9" w14:textId="77777777" w:rsidR="00D16F1D" w:rsidRDefault="00D16F1D" w:rsidP="00D16F1D">
            <w:pPr>
              <w:jc w:val="both"/>
              <w:rPr>
                <w:b/>
              </w:rPr>
            </w:pPr>
            <w:r>
              <w:rPr>
                <w:b/>
              </w:rPr>
              <w:t>Typ vztahu na součásti VŠ, která uskutečňuje st. program</w:t>
            </w:r>
          </w:p>
        </w:tc>
        <w:tc>
          <w:tcPr>
            <w:tcW w:w="992" w:type="dxa"/>
            <w:gridSpan w:val="4"/>
          </w:tcPr>
          <w:p w14:paraId="3F699AB9" w14:textId="77777777" w:rsidR="00D16F1D" w:rsidRDefault="00D16F1D" w:rsidP="00D16F1D">
            <w:pPr>
              <w:jc w:val="both"/>
            </w:pPr>
            <w:r>
              <w:t>pp</w:t>
            </w:r>
          </w:p>
        </w:tc>
        <w:tc>
          <w:tcPr>
            <w:tcW w:w="994" w:type="dxa"/>
            <w:shd w:val="clear" w:color="auto" w:fill="F7CAAC"/>
          </w:tcPr>
          <w:p w14:paraId="51618665" w14:textId="77777777" w:rsidR="00D16F1D" w:rsidRDefault="00D16F1D" w:rsidP="00D16F1D">
            <w:pPr>
              <w:jc w:val="both"/>
              <w:rPr>
                <w:b/>
              </w:rPr>
            </w:pPr>
            <w:r>
              <w:rPr>
                <w:b/>
              </w:rPr>
              <w:t>rozsah</w:t>
            </w:r>
          </w:p>
        </w:tc>
        <w:tc>
          <w:tcPr>
            <w:tcW w:w="709" w:type="dxa"/>
          </w:tcPr>
          <w:p w14:paraId="256DACB5" w14:textId="77777777" w:rsidR="00D16F1D" w:rsidRDefault="00D16F1D" w:rsidP="00D16F1D">
            <w:pPr>
              <w:jc w:val="both"/>
            </w:pPr>
            <w:r>
              <w:t>40h/t</w:t>
            </w:r>
          </w:p>
        </w:tc>
        <w:tc>
          <w:tcPr>
            <w:tcW w:w="709" w:type="dxa"/>
            <w:gridSpan w:val="3"/>
            <w:shd w:val="clear" w:color="auto" w:fill="F7CAAC"/>
          </w:tcPr>
          <w:p w14:paraId="7B875153" w14:textId="77777777" w:rsidR="00D16F1D" w:rsidRDefault="00D16F1D" w:rsidP="00D16F1D">
            <w:pPr>
              <w:jc w:val="both"/>
              <w:rPr>
                <w:b/>
              </w:rPr>
            </w:pPr>
            <w:r>
              <w:rPr>
                <w:b/>
              </w:rPr>
              <w:t>do kdy</w:t>
            </w:r>
          </w:p>
        </w:tc>
        <w:tc>
          <w:tcPr>
            <w:tcW w:w="1387" w:type="dxa"/>
            <w:gridSpan w:val="2"/>
          </w:tcPr>
          <w:p w14:paraId="1147D87D" w14:textId="712A7649" w:rsidR="00D16F1D" w:rsidRDefault="003C7777" w:rsidP="00D16F1D">
            <w:pPr>
              <w:jc w:val="both"/>
            </w:pPr>
            <w:r>
              <w:t>10/2023</w:t>
            </w:r>
            <w:r w:rsidR="002A4163">
              <w:t xml:space="preserve"> </w:t>
            </w:r>
          </w:p>
        </w:tc>
      </w:tr>
      <w:tr w:rsidR="00D16F1D" w14:paraId="5D976812" w14:textId="77777777" w:rsidTr="00D16F1D">
        <w:tc>
          <w:tcPr>
            <w:tcW w:w="6060" w:type="dxa"/>
            <w:gridSpan w:val="8"/>
            <w:shd w:val="clear" w:color="auto" w:fill="F7CAAC"/>
          </w:tcPr>
          <w:p w14:paraId="63B7652B" w14:textId="77777777" w:rsidR="00D16F1D" w:rsidRDefault="00D16F1D" w:rsidP="00D16F1D">
            <w:pPr>
              <w:jc w:val="both"/>
            </w:pPr>
            <w:r>
              <w:rPr>
                <w:b/>
              </w:rPr>
              <w:t>Další současná působení jako akademický pracovník na jiných VŠ</w:t>
            </w:r>
          </w:p>
        </w:tc>
        <w:tc>
          <w:tcPr>
            <w:tcW w:w="1703" w:type="dxa"/>
            <w:gridSpan w:val="2"/>
            <w:shd w:val="clear" w:color="auto" w:fill="F7CAAC"/>
          </w:tcPr>
          <w:p w14:paraId="0DB11CFB" w14:textId="77777777" w:rsidR="00D16F1D" w:rsidRDefault="00D16F1D" w:rsidP="00D16F1D">
            <w:pPr>
              <w:jc w:val="both"/>
              <w:rPr>
                <w:b/>
              </w:rPr>
            </w:pPr>
            <w:r>
              <w:rPr>
                <w:b/>
              </w:rPr>
              <w:t>typ prac. vztahu</w:t>
            </w:r>
          </w:p>
        </w:tc>
        <w:tc>
          <w:tcPr>
            <w:tcW w:w="2096" w:type="dxa"/>
            <w:gridSpan w:val="5"/>
            <w:shd w:val="clear" w:color="auto" w:fill="F7CAAC"/>
          </w:tcPr>
          <w:p w14:paraId="5EB19469" w14:textId="77777777" w:rsidR="00D16F1D" w:rsidRDefault="00D16F1D" w:rsidP="00D16F1D">
            <w:pPr>
              <w:jc w:val="both"/>
              <w:rPr>
                <w:b/>
              </w:rPr>
            </w:pPr>
            <w:r>
              <w:rPr>
                <w:b/>
              </w:rPr>
              <w:t>rozsah</w:t>
            </w:r>
          </w:p>
        </w:tc>
      </w:tr>
      <w:tr w:rsidR="00D16F1D" w14:paraId="29B752CE" w14:textId="77777777" w:rsidTr="00D16F1D">
        <w:tc>
          <w:tcPr>
            <w:tcW w:w="6060" w:type="dxa"/>
            <w:gridSpan w:val="8"/>
          </w:tcPr>
          <w:p w14:paraId="148051E9" w14:textId="77777777" w:rsidR="00D16F1D" w:rsidRDefault="00D16F1D" w:rsidP="00D16F1D">
            <w:pPr>
              <w:jc w:val="both"/>
            </w:pPr>
          </w:p>
        </w:tc>
        <w:tc>
          <w:tcPr>
            <w:tcW w:w="1703" w:type="dxa"/>
            <w:gridSpan w:val="2"/>
          </w:tcPr>
          <w:p w14:paraId="19D3032E" w14:textId="77777777" w:rsidR="00D16F1D" w:rsidRDefault="00D16F1D" w:rsidP="00D16F1D">
            <w:pPr>
              <w:jc w:val="both"/>
            </w:pPr>
          </w:p>
        </w:tc>
        <w:tc>
          <w:tcPr>
            <w:tcW w:w="2096" w:type="dxa"/>
            <w:gridSpan w:val="5"/>
          </w:tcPr>
          <w:p w14:paraId="4F2DC3A4" w14:textId="77777777" w:rsidR="00D16F1D" w:rsidRDefault="00D16F1D" w:rsidP="00D16F1D">
            <w:pPr>
              <w:jc w:val="both"/>
            </w:pPr>
          </w:p>
        </w:tc>
      </w:tr>
      <w:tr w:rsidR="00782EB4" w14:paraId="71441B71" w14:textId="77777777" w:rsidTr="00D16F1D">
        <w:tc>
          <w:tcPr>
            <w:tcW w:w="6060" w:type="dxa"/>
            <w:gridSpan w:val="8"/>
          </w:tcPr>
          <w:p w14:paraId="2CF08841" w14:textId="77777777" w:rsidR="00782EB4" w:rsidRDefault="00782EB4" w:rsidP="00D16F1D">
            <w:pPr>
              <w:jc w:val="both"/>
            </w:pPr>
          </w:p>
        </w:tc>
        <w:tc>
          <w:tcPr>
            <w:tcW w:w="1703" w:type="dxa"/>
            <w:gridSpan w:val="2"/>
          </w:tcPr>
          <w:p w14:paraId="22A7EEAC" w14:textId="77777777" w:rsidR="00782EB4" w:rsidRDefault="00782EB4" w:rsidP="00D16F1D">
            <w:pPr>
              <w:jc w:val="both"/>
            </w:pPr>
          </w:p>
        </w:tc>
        <w:tc>
          <w:tcPr>
            <w:tcW w:w="2096" w:type="dxa"/>
            <w:gridSpan w:val="5"/>
          </w:tcPr>
          <w:p w14:paraId="1F7BF3C9" w14:textId="77777777" w:rsidR="00782EB4" w:rsidRDefault="00782EB4" w:rsidP="00D16F1D">
            <w:pPr>
              <w:jc w:val="both"/>
            </w:pPr>
          </w:p>
        </w:tc>
      </w:tr>
      <w:tr w:rsidR="00D16F1D" w14:paraId="60E41200" w14:textId="77777777" w:rsidTr="00D16F1D">
        <w:tc>
          <w:tcPr>
            <w:tcW w:w="9859" w:type="dxa"/>
            <w:gridSpan w:val="15"/>
            <w:shd w:val="clear" w:color="auto" w:fill="F7CAAC"/>
          </w:tcPr>
          <w:p w14:paraId="74C912D3" w14:textId="77777777" w:rsidR="00D16F1D" w:rsidRDefault="00D16F1D" w:rsidP="00D16F1D">
            <w:pPr>
              <w:jc w:val="both"/>
            </w:pPr>
            <w:r>
              <w:rPr>
                <w:b/>
              </w:rPr>
              <w:t>Předměty příslušného studijního programu a způsob zapojení do jejich výuky, příp. další zapojení do uskutečňování studijního programu</w:t>
            </w:r>
          </w:p>
        </w:tc>
      </w:tr>
      <w:tr w:rsidR="00D16F1D" w:rsidRPr="002827C6" w14:paraId="2A7A10D8" w14:textId="77777777" w:rsidTr="00E153D9">
        <w:trPr>
          <w:trHeight w:val="941"/>
        </w:trPr>
        <w:tc>
          <w:tcPr>
            <w:tcW w:w="9859" w:type="dxa"/>
            <w:gridSpan w:val="15"/>
            <w:tcBorders>
              <w:top w:val="nil"/>
            </w:tcBorders>
          </w:tcPr>
          <w:p w14:paraId="3E3F9722" w14:textId="4F68E4FC" w:rsidR="00D16F1D" w:rsidRDefault="00D16F1D" w:rsidP="00D16F1D">
            <w:pPr>
              <w:jc w:val="both"/>
            </w:pPr>
            <w:r>
              <w:t>Ateliér Tvorba prostoru 7</w:t>
            </w:r>
            <w:r w:rsidR="002F31A3">
              <w:t xml:space="preserve"> (vede ateliér, garant předmětu)</w:t>
            </w:r>
            <w:r>
              <w:t xml:space="preserve"> </w:t>
            </w:r>
          </w:p>
          <w:p w14:paraId="2895CFAA" w14:textId="2DEF049F" w:rsidR="00D16F1D" w:rsidRDefault="00D16F1D" w:rsidP="00D16F1D">
            <w:pPr>
              <w:jc w:val="both"/>
            </w:pPr>
            <w:r>
              <w:t xml:space="preserve">Ateliér Tvorba prostoru 8 </w:t>
            </w:r>
            <w:r w:rsidR="002F31A3">
              <w:t>(vede ateliér, garant předmětu)</w:t>
            </w:r>
          </w:p>
          <w:p w14:paraId="7929B68E" w14:textId="03C873F2" w:rsidR="002F31A3" w:rsidRDefault="002F31A3" w:rsidP="003B419B">
            <w:pPr>
              <w:jc w:val="both"/>
            </w:pPr>
            <w:r>
              <w:t xml:space="preserve">Ateliér Tvorba prostoru 9 (vede ateliér </w:t>
            </w:r>
            <w:r w:rsidR="009E781B">
              <w:t>50 %</w:t>
            </w:r>
            <w:r>
              <w:t>)</w:t>
            </w:r>
          </w:p>
          <w:p w14:paraId="08C9381B" w14:textId="5583CAFB" w:rsidR="00AC74A1" w:rsidRPr="002827C6" w:rsidRDefault="00D16F1D" w:rsidP="005053CD">
            <w:pPr>
              <w:jc w:val="both"/>
            </w:pPr>
            <w:r>
              <w:t xml:space="preserve">Ateliér Tvorba prostoru 10 </w:t>
            </w:r>
            <w:r w:rsidR="002F31A3">
              <w:t xml:space="preserve">(vede ateliér </w:t>
            </w:r>
            <w:r w:rsidR="009E781B">
              <w:t>50 %</w:t>
            </w:r>
            <w:r w:rsidR="002F31A3">
              <w:t>)</w:t>
            </w:r>
          </w:p>
        </w:tc>
      </w:tr>
      <w:tr w:rsidR="00D16F1D" w:rsidRPr="002827C6" w14:paraId="13B12799" w14:textId="77777777" w:rsidTr="00D16F1D">
        <w:trPr>
          <w:trHeight w:val="340"/>
        </w:trPr>
        <w:tc>
          <w:tcPr>
            <w:tcW w:w="9859" w:type="dxa"/>
            <w:gridSpan w:val="15"/>
            <w:tcBorders>
              <w:top w:val="nil"/>
            </w:tcBorders>
            <w:shd w:val="clear" w:color="auto" w:fill="FBD4B4"/>
          </w:tcPr>
          <w:p w14:paraId="27E4E851" w14:textId="77777777" w:rsidR="00D16F1D" w:rsidRPr="002827C6" w:rsidRDefault="00D16F1D" w:rsidP="00D16F1D">
            <w:pPr>
              <w:jc w:val="both"/>
              <w:rPr>
                <w:b/>
              </w:rPr>
            </w:pPr>
            <w:r w:rsidRPr="002827C6">
              <w:rPr>
                <w:b/>
              </w:rPr>
              <w:t>Zapojení do výuky v dalších studijních programech na téže vysoké škole (pouze u garantů ZT a PZ předmětů)</w:t>
            </w:r>
          </w:p>
        </w:tc>
      </w:tr>
      <w:tr w:rsidR="00D16F1D" w:rsidRPr="002827C6" w14:paraId="68A4CEDE" w14:textId="77777777" w:rsidTr="00D16F1D">
        <w:trPr>
          <w:trHeight w:val="340"/>
        </w:trPr>
        <w:tc>
          <w:tcPr>
            <w:tcW w:w="2802" w:type="dxa"/>
            <w:gridSpan w:val="2"/>
            <w:tcBorders>
              <w:top w:val="nil"/>
            </w:tcBorders>
          </w:tcPr>
          <w:p w14:paraId="0E48C697" w14:textId="77777777" w:rsidR="00D16F1D" w:rsidRPr="002827C6" w:rsidRDefault="00D16F1D" w:rsidP="00D16F1D">
            <w:pPr>
              <w:jc w:val="both"/>
              <w:rPr>
                <w:b/>
              </w:rPr>
            </w:pPr>
            <w:r w:rsidRPr="002827C6">
              <w:rPr>
                <w:b/>
              </w:rPr>
              <w:t>Název studijního předmětu</w:t>
            </w:r>
          </w:p>
        </w:tc>
        <w:tc>
          <w:tcPr>
            <w:tcW w:w="2409" w:type="dxa"/>
            <w:gridSpan w:val="3"/>
            <w:tcBorders>
              <w:top w:val="nil"/>
            </w:tcBorders>
          </w:tcPr>
          <w:p w14:paraId="18F75691" w14:textId="77777777" w:rsidR="00D16F1D" w:rsidRPr="002827C6" w:rsidRDefault="00D16F1D" w:rsidP="00D16F1D">
            <w:pPr>
              <w:rPr>
                <w:b/>
              </w:rPr>
            </w:pPr>
            <w:r w:rsidRPr="002827C6">
              <w:rPr>
                <w:b/>
              </w:rPr>
              <w:t>Název studijního programu</w:t>
            </w:r>
          </w:p>
        </w:tc>
        <w:tc>
          <w:tcPr>
            <w:tcW w:w="567" w:type="dxa"/>
            <w:gridSpan w:val="2"/>
            <w:tcBorders>
              <w:top w:val="nil"/>
            </w:tcBorders>
          </w:tcPr>
          <w:p w14:paraId="63C0A5A2" w14:textId="77777777" w:rsidR="00D16F1D" w:rsidRPr="002827C6" w:rsidRDefault="00D16F1D" w:rsidP="00D16F1D">
            <w:pPr>
              <w:jc w:val="both"/>
              <w:rPr>
                <w:b/>
              </w:rPr>
            </w:pPr>
            <w:r w:rsidRPr="002827C6">
              <w:rPr>
                <w:b/>
              </w:rPr>
              <w:t>Sem.</w:t>
            </w:r>
          </w:p>
        </w:tc>
        <w:tc>
          <w:tcPr>
            <w:tcW w:w="2109" w:type="dxa"/>
            <w:gridSpan w:val="5"/>
            <w:tcBorders>
              <w:top w:val="nil"/>
            </w:tcBorders>
          </w:tcPr>
          <w:p w14:paraId="709F1117" w14:textId="77777777" w:rsidR="00D16F1D" w:rsidRPr="002827C6" w:rsidRDefault="00D16F1D" w:rsidP="00D16F1D">
            <w:pPr>
              <w:rPr>
                <w:b/>
              </w:rPr>
            </w:pPr>
            <w:r w:rsidRPr="002827C6">
              <w:rPr>
                <w:b/>
              </w:rPr>
              <w:t>Role ve výuce daného předmětu</w:t>
            </w:r>
          </w:p>
        </w:tc>
        <w:tc>
          <w:tcPr>
            <w:tcW w:w="1972" w:type="dxa"/>
            <w:gridSpan w:val="3"/>
            <w:tcBorders>
              <w:top w:val="nil"/>
            </w:tcBorders>
          </w:tcPr>
          <w:p w14:paraId="215F8602" w14:textId="77777777" w:rsidR="00D16F1D" w:rsidRPr="002827C6" w:rsidRDefault="00D16F1D" w:rsidP="00D16F1D">
            <w:pPr>
              <w:rPr>
                <w:b/>
              </w:rPr>
            </w:pPr>
            <w:r>
              <w:rPr>
                <w:b/>
              </w:rPr>
              <w:t>(</w:t>
            </w:r>
            <w:r w:rsidRPr="00F20AEF">
              <w:rPr>
                <w:b/>
                <w:i/>
                <w:iCs/>
              </w:rPr>
              <w:t>nepovinný údaj</w:t>
            </w:r>
            <w:r w:rsidRPr="00F20AEF">
              <w:rPr>
                <w:b/>
              </w:rPr>
              <w:t>)</w:t>
            </w:r>
            <w:r>
              <w:rPr>
                <w:b/>
              </w:rPr>
              <w:t xml:space="preserve"> </w:t>
            </w:r>
            <w:r w:rsidRPr="002827C6">
              <w:rPr>
                <w:b/>
              </w:rPr>
              <w:t>Počet hodin za semestr</w:t>
            </w:r>
          </w:p>
        </w:tc>
      </w:tr>
      <w:tr w:rsidR="00D16F1D" w:rsidRPr="0016131F" w14:paraId="41CD8EAB" w14:textId="77777777" w:rsidTr="00D16F1D">
        <w:trPr>
          <w:trHeight w:val="285"/>
        </w:trPr>
        <w:tc>
          <w:tcPr>
            <w:tcW w:w="2802" w:type="dxa"/>
            <w:gridSpan w:val="2"/>
            <w:tcBorders>
              <w:top w:val="nil"/>
            </w:tcBorders>
          </w:tcPr>
          <w:p w14:paraId="15A11A2E" w14:textId="0B19A485" w:rsidR="00D16F1D" w:rsidRPr="0016131F" w:rsidRDefault="003C7777">
            <w:pPr>
              <w:jc w:val="both"/>
            </w:pPr>
            <w:r>
              <w:t xml:space="preserve">Ateliér Tvorba prostoru 1 </w:t>
            </w:r>
          </w:p>
        </w:tc>
        <w:tc>
          <w:tcPr>
            <w:tcW w:w="2409" w:type="dxa"/>
            <w:gridSpan w:val="3"/>
            <w:tcBorders>
              <w:top w:val="nil"/>
            </w:tcBorders>
          </w:tcPr>
          <w:p w14:paraId="60761008" w14:textId="2D70ADE7" w:rsidR="00D16F1D" w:rsidRPr="0016131F" w:rsidRDefault="003C7777" w:rsidP="00D16F1D">
            <w:pPr>
              <w:jc w:val="both"/>
            </w:pPr>
            <w:r>
              <w:t>Design</w:t>
            </w:r>
            <w:r w:rsidR="002F31A3">
              <w:t xml:space="preserve"> (BSP)</w:t>
            </w:r>
          </w:p>
        </w:tc>
        <w:tc>
          <w:tcPr>
            <w:tcW w:w="567" w:type="dxa"/>
            <w:gridSpan w:val="2"/>
            <w:tcBorders>
              <w:top w:val="nil"/>
            </w:tcBorders>
          </w:tcPr>
          <w:p w14:paraId="2C51DB06" w14:textId="4E2B457D" w:rsidR="00D16F1D" w:rsidRPr="0016131F" w:rsidRDefault="003C7777" w:rsidP="00D16F1D">
            <w:pPr>
              <w:jc w:val="both"/>
            </w:pPr>
            <w:r>
              <w:t>1ZS</w:t>
            </w:r>
          </w:p>
        </w:tc>
        <w:tc>
          <w:tcPr>
            <w:tcW w:w="2109" w:type="dxa"/>
            <w:gridSpan w:val="5"/>
            <w:tcBorders>
              <w:top w:val="nil"/>
            </w:tcBorders>
          </w:tcPr>
          <w:p w14:paraId="5B4C4008" w14:textId="089B4BF1" w:rsidR="00D16F1D" w:rsidRPr="0016131F" w:rsidRDefault="003C7777" w:rsidP="00D16F1D">
            <w:pPr>
              <w:jc w:val="both"/>
            </w:pPr>
            <w:r>
              <w:t>vede ateliér 50</w:t>
            </w:r>
            <w:r w:rsidR="00522D5A">
              <w:t xml:space="preserve"> </w:t>
            </w:r>
            <w:r>
              <w:t>%</w:t>
            </w:r>
          </w:p>
        </w:tc>
        <w:tc>
          <w:tcPr>
            <w:tcW w:w="1972" w:type="dxa"/>
            <w:gridSpan w:val="3"/>
            <w:tcBorders>
              <w:top w:val="nil"/>
            </w:tcBorders>
          </w:tcPr>
          <w:p w14:paraId="17415E5B" w14:textId="77777777" w:rsidR="00D16F1D" w:rsidRPr="0016131F" w:rsidRDefault="00D16F1D" w:rsidP="00D16F1D">
            <w:pPr>
              <w:jc w:val="both"/>
            </w:pPr>
          </w:p>
        </w:tc>
      </w:tr>
      <w:tr w:rsidR="002F31A3" w:rsidRPr="0016131F" w14:paraId="46DE2701" w14:textId="77777777" w:rsidTr="003B419B">
        <w:trPr>
          <w:trHeight w:val="336"/>
        </w:trPr>
        <w:tc>
          <w:tcPr>
            <w:tcW w:w="2802" w:type="dxa"/>
            <w:gridSpan w:val="2"/>
            <w:tcBorders>
              <w:top w:val="nil"/>
            </w:tcBorders>
          </w:tcPr>
          <w:p w14:paraId="05E70626" w14:textId="4D21DDD8" w:rsidR="002F31A3" w:rsidRPr="0016131F" w:rsidRDefault="002F31A3" w:rsidP="003B419B">
            <w:pPr>
              <w:jc w:val="both"/>
            </w:pPr>
            <w:r>
              <w:t xml:space="preserve">Ateliér Tvorba prostoru 2 </w:t>
            </w:r>
          </w:p>
        </w:tc>
        <w:tc>
          <w:tcPr>
            <w:tcW w:w="2409" w:type="dxa"/>
            <w:gridSpan w:val="3"/>
            <w:tcBorders>
              <w:top w:val="nil"/>
            </w:tcBorders>
          </w:tcPr>
          <w:p w14:paraId="0AE392FC" w14:textId="4C28A81D" w:rsidR="002F31A3" w:rsidRPr="0016131F" w:rsidRDefault="002F31A3" w:rsidP="002F31A3">
            <w:pPr>
              <w:jc w:val="both"/>
            </w:pPr>
            <w:r w:rsidRPr="00D244B1">
              <w:t>Design (BSP)</w:t>
            </w:r>
          </w:p>
        </w:tc>
        <w:tc>
          <w:tcPr>
            <w:tcW w:w="567" w:type="dxa"/>
            <w:gridSpan w:val="2"/>
            <w:tcBorders>
              <w:top w:val="nil"/>
            </w:tcBorders>
          </w:tcPr>
          <w:p w14:paraId="578A8358" w14:textId="06885A6B" w:rsidR="002F31A3" w:rsidRPr="0016131F" w:rsidRDefault="002F31A3" w:rsidP="002F31A3">
            <w:pPr>
              <w:jc w:val="both"/>
            </w:pPr>
            <w:r>
              <w:t>1L</w:t>
            </w:r>
            <w:r w:rsidRPr="00407938">
              <w:t>S</w:t>
            </w:r>
          </w:p>
        </w:tc>
        <w:tc>
          <w:tcPr>
            <w:tcW w:w="2109" w:type="dxa"/>
            <w:gridSpan w:val="5"/>
            <w:tcBorders>
              <w:top w:val="nil"/>
            </w:tcBorders>
          </w:tcPr>
          <w:p w14:paraId="77DDB0D7" w14:textId="48BD1439" w:rsidR="002F31A3" w:rsidRPr="0016131F" w:rsidRDefault="002F31A3" w:rsidP="002F31A3">
            <w:pPr>
              <w:jc w:val="both"/>
            </w:pPr>
            <w:r w:rsidRPr="00610AB9">
              <w:t>vede ateliér 50</w:t>
            </w:r>
            <w:r w:rsidR="00522D5A">
              <w:t xml:space="preserve"> </w:t>
            </w:r>
            <w:r w:rsidRPr="00610AB9">
              <w:t>%</w:t>
            </w:r>
          </w:p>
        </w:tc>
        <w:tc>
          <w:tcPr>
            <w:tcW w:w="1972" w:type="dxa"/>
            <w:gridSpan w:val="3"/>
            <w:tcBorders>
              <w:top w:val="nil"/>
            </w:tcBorders>
          </w:tcPr>
          <w:p w14:paraId="0ED61B33" w14:textId="4BA8CD3F" w:rsidR="002F31A3" w:rsidRPr="0016131F" w:rsidRDefault="002F31A3" w:rsidP="002F31A3">
            <w:pPr>
              <w:jc w:val="both"/>
            </w:pPr>
          </w:p>
        </w:tc>
      </w:tr>
      <w:tr w:rsidR="002F31A3" w:rsidRPr="0016131F" w14:paraId="26BD8737" w14:textId="77777777" w:rsidTr="00D16F1D">
        <w:trPr>
          <w:trHeight w:val="284"/>
        </w:trPr>
        <w:tc>
          <w:tcPr>
            <w:tcW w:w="2802" w:type="dxa"/>
            <w:gridSpan w:val="2"/>
            <w:tcBorders>
              <w:top w:val="nil"/>
            </w:tcBorders>
          </w:tcPr>
          <w:p w14:paraId="538B2309" w14:textId="38E53180" w:rsidR="002F31A3" w:rsidRPr="0016131F" w:rsidRDefault="002F31A3" w:rsidP="002F31A3">
            <w:pPr>
              <w:jc w:val="both"/>
            </w:pPr>
            <w:r>
              <w:t xml:space="preserve">Ateliér Tvorba prostoru 3 </w:t>
            </w:r>
          </w:p>
        </w:tc>
        <w:tc>
          <w:tcPr>
            <w:tcW w:w="2409" w:type="dxa"/>
            <w:gridSpan w:val="3"/>
            <w:tcBorders>
              <w:top w:val="nil"/>
            </w:tcBorders>
          </w:tcPr>
          <w:p w14:paraId="1BCBE9A9" w14:textId="2389BFC4" w:rsidR="002F31A3" w:rsidRPr="0016131F" w:rsidRDefault="002F31A3" w:rsidP="002F31A3">
            <w:pPr>
              <w:jc w:val="both"/>
            </w:pPr>
            <w:r w:rsidRPr="00D244B1">
              <w:t>Design (BSP)</w:t>
            </w:r>
          </w:p>
        </w:tc>
        <w:tc>
          <w:tcPr>
            <w:tcW w:w="567" w:type="dxa"/>
            <w:gridSpan w:val="2"/>
            <w:tcBorders>
              <w:top w:val="nil"/>
            </w:tcBorders>
          </w:tcPr>
          <w:p w14:paraId="78CFC69E" w14:textId="10390FBE" w:rsidR="002F31A3" w:rsidRPr="0016131F" w:rsidRDefault="002F31A3" w:rsidP="002F31A3">
            <w:pPr>
              <w:jc w:val="both"/>
            </w:pPr>
            <w:r>
              <w:t>2</w:t>
            </w:r>
            <w:r w:rsidRPr="00407938">
              <w:t>ZS</w:t>
            </w:r>
          </w:p>
        </w:tc>
        <w:tc>
          <w:tcPr>
            <w:tcW w:w="2109" w:type="dxa"/>
            <w:gridSpan w:val="5"/>
            <w:tcBorders>
              <w:top w:val="nil"/>
            </w:tcBorders>
          </w:tcPr>
          <w:p w14:paraId="56038D83" w14:textId="17D44426" w:rsidR="002F31A3" w:rsidRPr="0016131F" w:rsidRDefault="002F31A3" w:rsidP="002F31A3">
            <w:pPr>
              <w:jc w:val="both"/>
            </w:pPr>
            <w:r w:rsidRPr="00610AB9">
              <w:t xml:space="preserve">vede ateliér </w:t>
            </w:r>
            <w:r w:rsidR="0017095B">
              <w:t>10</w:t>
            </w:r>
            <w:r w:rsidRPr="00610AB9">
              <w:t>0</w:t>
            </w:r>
            <w:r w:rsidR="00522D5A">
              <w:t xml:space="preserve"> </w:t>
            </w:r>
            <w:r w:rsidRPr="00610AB9">
              <w:t>%</w:t>
            </w:r>
          </w:p>
        </w:tc>
        <w:tc>
          <w:tcPr>
            <w:tcW w:w="1972" w:type="dxa"/>
            <w:gridSpan w:val="3"/>
            <w:tcBorders>
              <w:top w:val="nil"/>
            </w:tcBorders>
          </w:tcPr>
          <w:p w14:paraId="6158CD01" w14:textId="4D6BBAAC" w:rsidR="002F31A3" w:rsidRPr="0016131F" w:rsidRDefault="002F31A3" w:rsidP="002F31A3">
            <w:pPr>
              <w:jc w:val="both"/>
            </w:pPr>
          </w:p>
        </w:tc>
      </w:tr>
      <w:tr w:rsidR="002F31A3" w:rsidRPr="0016131F" w14:paraId="1966FE5A" w14:textId="77777777" w:rsidTr="00D16F1D">
        <w:trPr>
          <w:trHeight w:val="284"/>
        </w:trPr>
        <w:tc>
          <w:tcPr>
            <w:tcW w:w="2802" w:type="dxa"/>
            <w:gridSpan w:val="2"/>
            <w:tcBorders>
              <w:top w:val="nil"/>
            </w:tcBorders>
          </w:tcPr>
          <w:p w14:paraId="3A17D154" w14:textId="4F0BD603" w:rsidR="002F31A3" w:rsidRDefault="002F31A3" w:rsidP="003B419B">
            <w:pPr>
              <w:jc w:val="both"/>
            </w:pPr>
            <w:r>
              <w:t>Ateliér Tvorba prostoru 4</w:t>
            </w:r>
          </w:p>
        </w:tc>
        <w:tc>
          <w:tcPr>
            <w:tcW w:w="2409" w:type="dxa"/>
            <w:gridSpan w:val="3"/>
            <w:tcBorders>
              <w:top w:val="nil"/>
            </w:tcBorders>
          </w:tcPr>
          <w:p w14:paraId="3EC65C02" w14:textId="57A647EF" w:rsidR="002F31A3" w:rsidRPr="0016131F" w:rsidRDefault="002F31A3" w:rsidP="002F31A3">
            <w:pPr>
              <w:jc w:val="both"/>
            </w:pPr>
            <w:r w:rsidRPr="00D244B1">
              <w:t>Design (BSP)</w:t>
            </w:r>
          </w:p>
        </w:tc>
        <w:tc>
          <w:tcPr>
            <w:tcW w:w="567" w:type="dxa"/>
            <w:gridSpan w:val="2"/>
            <w:tcBorders>
              <w:top w:val="nil"/>
            </w:tcBorders>
          </w:tcPr>
          <w:p w14:paraId="5AC4800F" w14:textId="71891AFE" w:rsidR="002F31A3" w:rsidRPr="0016131F" w:rsidRDefault="002F31A3" w:rsidP="002F31A3">
            <w:pPr>
              <w:jc w:val="both"/>
            </w:pPr>
            <w:r>
              <w:t>2L</w:t>
            </w:r>
            <w:r w:rsidRPr="00407938">
              <w:t>S</w:t>
            </w:r>
          </w:p>
        </w:tc>
        <w:tc>
          <w:tcPr>
            <w:tcW w:w="2109" w:type="dxa"/>
            <w:gridSpan w:val="5"/>
            <w:tcBorders>
              <w:top w:val="nil"/>
            </w:tcBorders>
          </w:tcPr>
          <w:p w14:paraId="3F71964B" w14:textId="17E84184" w:rsidR="002F31A3" w:rsidRPr="0016131F" w:rsidRDefault="002F31A3" w:rsidP="002F31A3">
            <w:pPr>
              <w:jc w:val="both"/>
            </w:pPr>
            <w:r w:rsidRPr="00610AB9">
              <w:t xml:space="preserve">vede ateliér </w:t>
            </w:r>
            <w:r w:rsidR="0017095B">
              <w:t>10</w:t>
            </w:r>
            <w:r w:rsidRPr="00610AB9">
              <w:t>0</w:t>
            </w:r>
            <w:r w:rsidR="00522D5A">
              <w:t xml:space="preserve"> </w:t>
            </w:r>
            <w:r w:rsidRPr="00610AB9">
              <w:t>%</w:t>
            </w:r>
          </w:p>
        </w:tc>
        <w:tc>
          <w:tcPr>
            <w:tcW w:w="1972" w:type="dxa"/>
            <w:gridSpan w:val="3"/>
            <w:tcBorders>
              <w:top w:val="nil"/>
            </w:tcBorders>
          </w:tcPr>
          <w:p w14:paraId="039F82BB" w14:textId="576447EE" w:rsidR="002F31A3" w:rsidRDefault="002F31A3" w:rsidP="002F31A3">
            <w:pPr>
              <w:jc w:val="both"/>
            </w:pPr>
          </w:p>
        </w:tc>
      </w:tr>
      <w:tr w:rsidR="002F31A3" w:rsidRPr="0016131F" w14:paraId="5AA2F0E2" w14:textId="77777777" w:rsidTr="00D16F1D">
        <w:trPr>
          <w:trHeight w:val="284"/>
        </w:trPr>
        <w:tc>
          <w:tcPr>
            <w:tcW w:w="2802" w:type="dxa"/>
            <w:gridSpan w:val="2"/>
            <w:tcBorders>
              <w:top w:val="nil"/>
            </w:tcBorders>
          </w:tcPr>
          <w:p w14:paraId="13284C50" w14:textId="0B4FBCCD" w:rsidR="002F31A3" w:rsidRDefault="002F31A3" w:rsidP="003B419B">
            <w:pPr>
              <w:jc w:val="both"/>
            </w:pPr>
            <w:r>
              <w:t>Ateliér Tvorba prostoru 5</w:t>
            </w:r>
          </w:p>
        </w:tc>
        <w:tc>
          <w:tcPr>
            <w:tcW w:w="2409" w:type="dxa"/>
            <w:gridSpan w:val="3"/>
            <w:tcBorders>
              <w:top w:val="nil"/>
            </w:tcBorders>
          </w:tcPr>
          <w:p w14:paraId="0C04608C" w14:textId="451C68FF" w:rsidR="002F31A3" w:rsidRPr="0016131F" w:rsidRDefault="002F31A3" w:rsidP="002F31A3">
            <w:pPr>
              <w:jc w:val="both"/>
            </w:pPr>
            <w:r w:rsidRPr="00D244B1">
              <w:t>Design (BSP)</w:t>
            </w:r>
          </w:p>
        </w:tc>
        <w:tc>
          <w:tcPr>
            <w:tcW w:w="567" w:type="dxa"/>
            <w:gridSpan w:val="2"/>
            <w:tcBorders>
              <w:top w:val="nil"/>
            </w:tcBorders>
          </w:tcPr>
          <w:p w14:paraId="1EF89947" w14:textId="115C09FD" w:rsidR="002F31A3" w:rsidRPr="0016131F" w:rsidRDefault="002F31A3" w:rsidP="002F31A3">
            <w:pPr>
              <w:jc w:val="both"/>
            </w:pPr>
            <w:r>
              <w:t>3</w:t>
            </w:r>
            <w:r w:rsidRPr="00407938">
              <w:t>ZS</w:t>
            </w:r>
          </w:p>
        </w:tc>
        <w:tc>
          <w:tcPr>
            <w:tcW w:w="2109" w:type="dxa"/>
            <w:gridSpan w:val="5"/>
            <w:tcBorders>
              <w:top w:val="nil"/>
            </w:tcBorders>
          </w:tcPr>
          <w:p w14:paraId="421CF808" w14:textId="38DA8F18" w:rsidR="002F31A3" w:rsidRPr="0016131F" w:rsidRDefault="002F31A3" w:rsidP="002F31A3">
            <w:pPr>
              <w:jc w:val="both"/>
            </w:pPr>
            <w:r w:rsidRPr="00610AB9">
              <w:t>vede ateliér 50</w:t>
            </w:r>
            <w:r w:rsidR="00522D5A">
              <w:t xml:space="preserve"> </w:t>
            </w:r>
            <w:r w:rsidRPr="00610AB9">
              <w:t>%</w:t>
            </w:r>
          </w:p>
        </w:tc>
        <w:tc>
          <w:tcPr>
            <w:tcW w:w="1972" w:type="dxa"/>
            <w:gridSpan w:val="3"/>
            <w:tcBorders>
              <w:top w:val="nil"/>
            </w:tcBorders>
          </w:tcPr>
          <w:p w14:paraId="6C64306F" w14:textId="06E89441" w:rsidR="002F31A3" w:rsidRDefault="002F31A3" w:rsidP="002F31A3">
            <w:pPr>
              <w:jc w:val="both"/>
            </w:pPr>
          </w:p>
        </w:tc>
      </w:tr>
      <w:tr w:rsidR="002F31A3" w:rsidRPr="0016131F" w14:paraId="404A570F" w14:textId="77777777" w:rsidTr="00D16F1D">
        <w:trPr>
          <w:trHeight w:val="284"/>
        </w:trPr>
        <w:tc>
          <w:tcPr>
            <w:tcW w:w="2802" w:type="dxa"/>
            <w:gridSpan w:val="2"/>
            <w:tcBorders>
              <w:top w:val="nil"/>
            </w:tcBorders>
          </w:tcPr>
          <w:p w14:paraId="4690D7D7" w14:textId="2B376348" w:rsidR="002F31A3" w:rsidRDefault="002F31A3" w:rsidP="002F31A3">
            <w:pPr>
              <w:jc w:val="both"/>
            </w:pPr>
            <w:r>
              <w:t xml:space="preserve">Ateliér Tvorba prostoru 6 </w:t>
            </w:r>
          </w:p>
        </w:tc>
        <w:tc>
          <w:tcPr>
            <w:tcW w:w="2409" w:type="dxa"/>
            <w:gridSpan w:val="3"/>
            <w:tcBorders>
              <w:top w:val="nil"/>
            </w:tcBorders>
          </w:tcPr>
          <w:p w14:paraId="3DB53749" w14:textId="62922F7A" w:rsidR="002F31A3" w:rsidRPr="0016131F" w:rsidRDefault="002F31A3" w:rsidP="002F31A3">
            <w:pPr>
              <w:jc w:val="both"/>
            </w:pPr>
            <w:r w:rsidRPr="00D244B1">
              <w:t>Design (BSP)</w:t>
            </w:r>
          </w:p>
        </w:tc>
        <w:tc>
          <w:tcPr>
            <w:tcW w:w="567" w:type="dxa"/>
            <w:gridSpan w:val="2"/>
            <w:tcBorders>
              <w:top w:val="nil"/>
            </w:tcBorders>
          </w:tcPr>
          <w:p w14:paraId="6C16BFBD" w14:textId="0D36BCC8" w:rsidR="002F31A3" w:rsidRPr="0016131F" w:rsidRDefault="002F31A3" w:rsidP="002F31A3">
            <w:pPr>
              <w:jc w:val="both"/>
            </w:pPr>
            <w:r>
              <w:t>3L</w:t>
            </w:r>
            <w:r w:rsidRPr="00407938">
              <w:t>S</w:t>
            </w:r>
          </w:p>
        </w:tc>
        <w:tc>
          <w:tcPr>
            <w:tcW w:w="2109" w:type="dxa"/>
            <w:gridSpan w:val="5"/>
            <w:tcBorders>
              <w:top w:val="nil"/>
            </w:tcBorders>
          </w:tcPr>
          <w:p w14:paraId="3FC695CB" w14:textId="33B05214" w:rsidR="002F31A3" w:rsidRPr="0016131F" w:rsidRDefault="002F31A3" w:rsidP="002F31A3">
            <w:pPr>
              <w:jc w:val="both"/>
            </w:pPr>
            <w:r w:rsidRPr="00610AB9">
              <w:t>vede ateliér 50</w:t>
            </w:r>
            <w:r w:rsidR="00522D5A">
              <w:t xml:space="preserve"> </w:t>
            </w:r>
            <w:r w:rsidRPr="00610AB9">
              <w:t>%</w:t>
            </w:r>
          </w:p>
        </w:tc>
        <w:tc>
          <w:tcPr>
            <w:tcW w:w="1972" w:type="dxa"/>
            <w:gridSpan w:val="3"/>
            <w:tcBorders>
              <w:top w:val="nil"/>
            </w:tcBorders>
          </w:tcPr>
          <w:p w14:paraId="406D6862" w14:textId="3CC9F7E2" w:rsidR="002F31A3" w:rsidRPr="0016131F" w:rsidRDefault="002F31A3" w:rsidP="002F31A3">
            <w:pPr>
              <w:jc w:val="both"/>
            </w:pPr>
          </w:p>
        </w:tc>
      </w:tr>
      <w:tr w:rsidR="002F31A3" w:rsidRPr="0016131F" w14:paraId="05621053" w14:textId="77777777" w:rsidTr="00D16F1D">
        <w:trPr>
          <w:trHeight w:val="284"/>
        </w:trPr>
        <w:tc>
          <w:tcPr>
            <w:tcW w:w="2802" w:type="dxa"/>
            <w:gridSpan w:val="2"/>
            <w:tcBorders>
              <w:top w:val="nil"/>
            </w:tcBorders>
          </w:tcPr>
          <w:p w14:paraId="208E46FC" w14:textId="4936222D" w:rsidR="002F31A3" w:rsidRDefault="002F31A3" w:rsidP="002F31A3">
            <w:pPr>
              <w:jc w:val="both"/>
            </w:pPr>
            <w:r>
              <w:t xml:space="preserve">Scénický prostor 1 </w:t>
            </w:r>
          </w:p>
        </w:tc>
        <w:tc>
          <w:tcPr>
            <w:tcW w:w="2409" w:type="dxa"/>
            <w:gridSpan w:val="3"/>
            <w:tcBorders>
              <w:top w:val="nil"/>
            </w:tcBorders>
          </w:tcPr>
          <w:p w14:paraId="0D45EA0C" w14:textId="79B1177E" w:rsidR="002F31A3" w:rsidRPr="0016131F" w:rsidRDefault="002F31A3" w:rsidP="002F31A3">
            <w:pPr>
              <w:jc w:val="both"/>
            </w:pPr>
            <w:r w:rsidRPr="00D244B1">
              <w:t>Design (BSP)</w:t>
            </w:r>
          </w:p>
        </w:tc>
        <w:tc>
          <w:tcPr>
            <w:tcW w:w="567" w:type="dxa"/>
            <w:gridSpan w:val="2"/>
            <w:tcBorders>
              <w:top w:val="nil"/>
            </w:tcBorders>
          </w:tcPr>
          <w:p w14:paraId="4E308030" w14:textId="4238BE6D" w:rsidR="002F31A3" w:rsidRPr="0016131F" w:rsidRDefault="002F31A3" w:rsidP="002F31A3">
            <w:pPr>
              <w:jc w:val="both"/>
            </w:pPr>
            <w:r>
              <w:t>2</w:t>
            </w:r>
            <w:r w:rsidRPr="00407938">
              <w:t>ZS</w:t>
            </w:r>
          </w:p>
        </w:tc>
        <w:tc>
          <w:tcPr>
            <w:tcW w:w="2109" w:type="dxa"/>
            <w:gridSpan w:val="5"/>
            <w:tcBorders>
              <w:top w:val="nil"/>
            </w:tcBorders>
          </w:tcPr>
          <w:p w14:paraId="35B28343" w14:textId="0E499240" w:rsidR="002F31A3" w:rsidRPr="0016131F" w:rsidRDefault="002F31A3" w:rsidP="002F31A3">
            <w:pPr>
              <w:jc w:val="both"/>
            </w:pPr>
            <w:r>
              <w:t>vede seminář 50</w:t>
            </w:r>
            <w:r w:rsidR="00522D5A">
              <w:t xml:space="preserve"> </w:t>
            </w:r>
            <w:r>
              <w:t>%</w:t>
            </w:r>
          </w:p>
        </w:tc>
        <w:tc>
          <w:tcPr>
            <w:tcW w:w="1972" w:type="dxa"/>
            <w:gridSpan w:val="3"/>
            <w:tcBorders>
              <w:top w:val="nil"/>
            </w:tcBorders>
          </w:tcPr>
          <w:p w14:paraId="1C62624E" w14:textId="2FD99501" w:rsidR="002F31A3" w:rsidRDefault="002F31A3" w:rsidP="002F31A3">
            <w:pPr>
              <w:jc w:val="both"/>
            </w:pPr>
          </w:p>
        </w:tc>
      </w:tr>
      <w:tr w:rsidR="002F31A3" w:rsidRPr="0016131F" w14:paraId="30B23A6C" w14:textId="77777777" w:rsidTr="00D16F1D">
        <w:trPr>
          <w:trHeight w:val="284"/>
        </w:trPr>
        <w:tc>
          <w:tcPr>
            <w:tcW w:w="2802" w:type="dxa"/>
            <w:gridSpan w:val="2"/>
            <w:tcBorders>
              <w:top w:val="nil"/>
            </w:tcBorders>
          </w:tcPr>
          <w:p w14:paraId="0610DD44" w14:textId="376CCA9F" w:rsidR="002F31A3" w:rsidRDefault="002F31A3" w:rsidP="003B419B">
            <w:pPr>
              <w:jc w:val="both"/>
            </w:pPr>
            <w:r>
              <w:t>Scénický prostor 2</w:t>
            </w:r>
          </w:p>
        </w:tc>
        <w:tc>
          <w:tcPr>
            <w:tcW w:w="2409" w:type="dxa"/>
            <w:gridSpan w:val="3"/>
            <w:tcBorders>
              <w:top w:val="nil"/>
            </w:tcBorders>
          </w:tcPr>
          <w:p w14:paraId="50054049" w14:textId="2072FFC4" w:rsidR="002F31A3" w:rsidRPr="0016131F" w:rsidRDefault="002F31A3" w:rsidP="002F31A3">
            <w:pPr>
              <w:jc w:val="both"/>
            </w:pPr>
            <w:r w:rsidRPr="00D244B1">
              <w:t>Design (BSP)</w:t>
            </w:r>
          </w:p>
        </w:tc>
        <w:tc>
          <w:tcPr>
            <w:tcW w:w="567" w:type="dxa"/>
            <w:gridSpan w:val="2"/>
            <w:tcBorders>
              <w:top w:val="nil"/>
            </w:tcBorders>
          </w:tcPr>
          <w:p w14:paraId="74800E67" w14:textId="0EF0C33C" w:rsidR="002F31A3" w:rsidRPr="0016131F" w:rsidRDefault="002F31A3" w:rsidP="002F31A3">
            <w:pPr>
              <w:jc w:val="both"/>
            </w:pPr>
            <w:r>
              <w:t>2L</w:t>
            </w:r>
            <w:r w:rsidRPr="00407938">
              <w:t>S</w:t>
            </w:r>
          </w:p>
        </w:tc>
        <w:tc>
          <w:tcPr>
            <w:tcW w:w="2109" w:type="dxa"/>
            <w:gridSpan w:val="5"/>
            <w:tcBorders>
              <w:top w:val="nil"/>
            </w:tcBorders>
          </w:tcPr>
          <w:p w14:paraId="6FB5761C" w14:textId="377C5194" w:rsidR="002F31A3" w:rsidRPr="0016131F" w:rsidRDefault="002F31A3" w:rsidP="002F31A3">
            <w:pPr>
              <w:jc w:val="both"/>
            </w:pPr>
            <w:r>
              <w:t>vede seminář 50</w:t>
            </w:r>
            <w:r w:rsidR="00522D5A">
              <w:t xml:space="preserve"> </w:t>
            </w:r>
            <w:r>
              <w:t>%</w:t>
            </w:r>
          </w:p>
        </w:tc>
        <w:tc>
          <w:tcPr>
            <w:tcW w:w="1972" w:type="dxa"/>
            <w:gridSpan w:val="3"/>
            <w:tcBorders>
              <w:top w:val="nil"/>
            </w:tcBorders>
          </w:tcPr>
          <w:p w14:paraId="1F80F135" w14:textId="2B8E1931" w:rsidR="002F31A3" w:rsidRDefault="002F31A3" w:rsidP="002F31A3">
            <w:pPr>
              <w:jc w:val="both"/>
            </w:pPr>
          </w:p>
        </w:tc>
      </w:tr>
      <w:tr w:rsidR="002F31A3" w:rsidRPr="0016131F" w14:paraId="396A0B48" w14:textId="77777777" w:rsidTr="003B419B">
        <w:trPr>
          <w:trHeight w:val="276"/>
        </w:trPr>
        <w:tc>
          <w:tcPr>
            <w:tcW w:w="2802" w:type="dxa"/>
            <w:gridSpan w:val="2"/>
            <w:tcBorders>
              <w:top w:val="nil"/>
            </w:tcBorders>
          </w:tcPr>
          <w:p w14:paraId="50D7E695" w14:textId="29D3B83B" w:rsidR="002F31A3" w:rsidRDefault="002F31A3" w:rsidP="003B419B">
            <w:pPr>
              <w:jc w:val="both"/>
            </w:pPr>
            <w:r>
              <w:t xml:space="preserve">Plenér TP </w:t>
            </w:r>
          </w:p>
        </w:tc>
        <w:tc>
          <w:tcPr>
            <w:tcW w:w="2409" w:type="dxa"/>
            <w:gridSpan w:val="3"/>
            <w:tcBorders>
              <w:top w:val="nil"/>
            </w:tcBorders>
          </w:tcPr>
          <w:p w14:paraId="05B5D1ED" w14:textId="59F082A6" w:rsidR="002F31A3" w:rsidRPr="0016131F" w:rsidRDefault="002F31A3" w:rsidP="002F31A3">
            <w:pPr>
              <w:jc w:val="both"/>
            </w:pPr>
            <w:r w:rsidRPr="00D244B1">
              <w:t>Design (BSP)</w:t>
            </w:r>
          </w:p>
        </w:tc>
        <w:tc>
          <w:tcPr>
            <w:tcW w:w="567" w:type="dxa"/>
            <w:gridSpan w:val="2"/>
            <w:tcBorders>
              <w:top w:val="nil"/>
            </w:tcBorders>
          </w:tcPr>
          <w:p w14:paraId="2B4324E0" w14:textId="00254FBC" w:rsidR="002F31A3" w:rsidRPr="0016131F" w:rsidRDefault="002F31A3" w:rsidP="002F31A3">
            <w:pPr>
              <w:jc w:val="both"/>
            </w:pPr>
            <w:r>
              <w:t>1ZS</w:t>
            </w:r>
          </w:p>
        </w:tc>
        <w:tc>
          <w:tcPr>
            <w:tcW w:w="2109" w:type="dxa"/>
            <w:gridSpan w:val="5"/>
            <w:tcBorders>
              <w:top w:val="nil"/>
            </w:tcBorders>
          </w:tcPr>
          <w:p w14:paraId="49EA6C8E" w14:textId="0E46AAB4" w:rsidR="002F31A3" w:rsidRPr="0016131F" w:rsidRDefault="002F31A3" w:rsidP="002F31A3">
            <w:pPr>
              <w:jc w:val="both"/>
            </w:pPr>
            <w:r>
              <w:t xml:space="preserve">vede cvičení, garant </w:t>
            </w:r>
          </w:p>
        </w:tc>
        <w:tc>
          <w:tcPr>
            <w:tcW w:w="1972" w:type="dxa"/>
            <w:gridSpan w:val="3"/>
            <w:tcBorders>
              <w:top w:val="nil"/>
            </w:tcBorders>
          </w:tcPr>
          <w:p w14:paraId="415372DB" w14:textId="2DFB1740" w:rsidR="002F31A3" w:rsidRDefault="002F31A3" w:rsidP="002F31A3">
            <w:pPr>
              <w:jc w:val="both"/>
            </w:pPr>
          </w:p>
        </w:tc>
      </w:tr>
      <w:tr w:rsidR="00D16F1D" w14:paraId="224F7442" w14:textId="77777777" w:rsidTr="00D16F1D">
        <w:tc>
          <w:tcPr>
            <w:tcW w:w="9859" w:type="dxa"/>
            <w:gridSpan w:val="15"/>
            <w:shd w:val="clear" w:color="auto" w:fill="F7CAAC"/>
          </w:tcPr>
          <w:p w14:paraId="4FF91961" w14:textId="77777777" w:rsidR="00D16F1D" w:rsidRDefault="00D16F1D" w:rsidP="00D16F1D">
            <w:pPr>
              <w:jc w:val="both"/>
            </w:pPr>
            <w:r>
              <w:rPr>
                <w:b/>
              </w:rPr>
              <w:t xml:space="preserve">Údaje o vzdělání na VŠ </w:t>
            </w:r>
          </w:p>
        </w:tc>
      </w:tr>
      <w:tr w:rsidR="00D16F1D" w14:paraId="57D239A6" w14:textId="77777777" w:rsidTr="00E153D9">
        <w:trPr>
          <w:trHeight w:val="260"/>
        </w:trPr>
        <w:tc>
          <w:tcPr>
            <w:tcW w:w="9859" w:type="dxa"/>
            <w:gridSpan w:val="15"/>
          </w:tcPr>
          <w:p w14:paraId="74C58026" w14:textId="0EE1BABA" w:rsidR="00D16F1D" w:rsidRPr="00764D5E" w:rsidRDefault="002F31A3" w:rsidP="00764D5E">
            <w:pPr>
              <w:jc w:val="both"/>
              <w:rPr>
                <w:bCs/>
              </w:rPr>
            </w:pPr>
            <w:r w:rsidRPr="00FB2E49">
              <w:rPr>
                <w:bCs/>
              </w:rPr>
              <w:t xml:space="preserve">2019: Univerzita Tomáše Bati ve Zlíně, Fakulta multimediálních </w:t>
            </w:r>
            <w:r>
              <w:rPr>
                <w:bCs/>
              </w:rPr>
              <w:t>komunikací, Multimedia a design</w:t>
            </w:r>
            <w:r w:rsidR="003C67D6">
              <w:rPr>
                <w:bCs/>
              </w:rPr>
              <w:t xml:space="preserve"> – Prostorová tvorba</w:t>
            </w:r>
            <w:r>
              <w:rPr>
                <w:bCs/>
              </w:rPr>
              <w:t>. MgA.</w:t>
            </w:r>
          </w:p>
        </w:tc>
      </w:tr>
      <w:tr w:rsidR="00D16F1D" w14:paraId="42585B2A" w14:textId="77777777" w:rsidTr="00D16F1D">
        <w:tc>
          <w:tcPr>
            <w:tcW w:w="9859" w:type="dxa"/>
            <w:gridSpan w:val="15"/>
            <w:shd w:val="clear" w:color="auto" w:fill="F7CAAC"/>
          </w:tcPr>
          <w:p w14:paraId="36FA7B48" w14:textId="77777777" w:rsidR="00D16F1D" w:rsidRDefault="00D16F1D" w:rsidP="00D16F1D">
            <w:pPr>
              <w:jc w:val="both"/>
              <w:rPr>
                <w:b/>
              </w:rPr>
            </w:pPr>
            <w:r>
              <w:rPr>
                <w:b/>
              </w:rPr>
              <w:t>Údaje o odborném působení od absolvování VŠ</w:t>
            </w:r>
          </w:p>
        </w:tc>
      </w:tr>
      <w:tr w:rsidR="00D16F1D" w:rsidRPr="009B6AE3" w14:paraId="666938AE" w14:textId="77777777" w:rsidTr="00E153D9">
        <w:trPr>
          <w:trHeight w:val="837"/>
        </w:trPr>
        <w:tc>
          <w:tcPr>
            <w:tcW w:w="9859" w:type="dxa"/>
            <w:gridSpan w:val="15"/>
          </w:tcPr>
          <w:p w14:paraId="7A8E707B" w14:textId="77777777" w:rsidR="006F1B81" w:rsidRDefault="006F1B81" w:rsidP="006F1B81">
            <w:pPr>
              <w:jc w:val="both"/>
              <w:rPr>
                <w:color w:val="000000" w:themeColor="text1"/>
              </w:rPr>
            </w:pPr>
            <w:r>
              <w:rPr>
                <w:color w:val="000000" w:themeColor="text1"/>
              </w:rPr>
              <w:t>2022-dosud: Univerzita Tomáše Bati ve Zlíně, Fakulta multimediálních komunikací, ateliér Tvorba prostoru, asistent</w:t>
            </w:r>
          </w:p>
          <w:p w14:paraId="457E2913" w14:textId="77777777" w:rsidR="006F1B81" w:rsidRDefault="006F1B81" w:rsidP="006F1B81">
            <w:pPr>
              <w:jc w:val="both"/>
              <w:rPr>
                <w:color w:val="000000" w:themeColor="text1"/>
              </w:rPr>
            </w:pPr>
            <w:r>
              <w:rPr>
                <w:color w:val="000000" w:themeColor="text1"/>
              </w:rPr>
              <w:t>2020-dosud: Samostatně výdělečná činnost, design interiéru, grafický design, scénografie</w:t>
            </w:r>
          </w:p>
          <w:p w14:paraId="7DB0102B" w14:textId="11919F9B" w:rsidR="00CC114F" w:rsidRPr="00B674EE" w:rsidRDefault="006F1B81" w:rsidP="006F1B81">
            <w:pPr>
              <w:jc w:val="both"/>
              <w:rPr>
                <w:color w:val="000000" w:themeColor="text1"/>
              </w:rPr>
            </w:pPr>
            <w:r>
              <w:rPr>
                <w:color w:val="000000" w:themeColor="text1"/>
              </w:rPr>
              <w:t>2019-2022</w:t>
            </w:r>
            <w:r w:rsidRPr="00FB2E49">
              <w:rPr>
                <w:bCs/>
              </w:rPr>
              <w:t>: Univerzita Tomáše Bati ve Zlíně</w:t>
            </w:r>
            <w:r>
              <w:rPr>
                <w:bCs/>
              </w:rPr>
              <w:t>,</w:t>
            </w:r>
            <w:r w:rsidRPr="00FB2E49">
              <w:rPr>
                <w:color w:val="000000" w:themeColor="text1"/>
              </w:rPr>
              <w:t xml:space="preserve"> </w:t>
            </w:r>
            <w:r>
              <w:rPr>
                <w:color w:val="000000" w:themeColor="text1"/>
              </w:rPr>
              <w:t>Fakulta multimediálních komunikací, a</w:t>
            </w:r>
            <w:r w:rsidRPr="00FB2E49">
              <w:rPr>
                <w:color w:val="000000" w:themeColor="text1"/>
              </w:rPr>
              <w:t xml:space="preserve">teliér Tvorba </w:t>
            </w:r>
            <w:r w:rsidR="003D0A09" w:rsidRPr="00FB2E49">
              <w:rPr>
                <w:color w:val="000000" w:themeColor="text1"/>
              </w:rPr>
              <w:t>prostoru – technický</w:t>
            </w:r>
            <w:r w:rsidRPr="00FB2E49">
              <w:rPr>
                <w:color w:val="000000" w:themeColor="text1"/>
              </w:rPr>
              <w:t xml:space="preserve"> pracovník / asistent</w:t>
            </w:r>
          </w:p>
        </w:tc>
      </w:tr>
      <w:tr w:rsidR="00D16F1D" w14:paraId="21F36BC1" w14:textId="77777777" w:rsidTr="00D16F1D">
        <w:trPr>
          <w:trHeight w:val="250"/>
        </w:trPr>
        <w:tc>
          <w:tcPr>
            <w:tcW w:w="9859" w:type="dxa"/>
            <w:gridSpan w:val="15"/>
            <w:shd w:val="clear" w:color="auto" w:fill="F7CAAC"/>
          </w:tcPr>
          <w:p w14:paraId="6DB05D2D" w14:textId="77777777" w:rsidR="00D16F1D" w:rsidRDefault="00D16F1D" w:rsidP="00D16F1D">
            <w:pPr>
              <w:jc w:val="both"/>
            </w:pPr>
            <w:r>
              <w:rPr>
                <w:b/>
              </w:rPr>
              <w:t>Zkušenosti s vedením kvalifikačních a rigorózních prací</w:t>
            </w:r>
          </w:p>
        </w:tc>
      </w:tr>
      <w:tr w:rsidR="00D16F1D" w14:paraId="28B795EA" w14:textId="77777777" w:rsidTr="003B419B">
        <w:trPr>
          <w:trHeight w:val="230"/>
        </w:trPr>
        <w:tc>
          <w:tcPr>
            <w:tcW w:w="9859" w:type="dxa"/>
            <w:gridSpan w:val="15"/>
          </w:tcPr>
          <w:p w14:paraId="4F73CE21" w14:textId="0EC6275D" w:rsidR="00D16F1D" w:rsidRDefault="00D16F1D" w:rsidP="00D16F1D">
            <w:pPr>
              <w:jc w:val="both"/>
            </w:pPr>
          </w:p>
        </w:tc>
      </w:tr>
      <w:tr w:rsidR="00D16F1D" w14:paraId="44C8E825" w14:textId="77777777" w:rsidTr="00D16F1D">
        <w:trPr>
          <w:cantSplit/>
        </w:trPr>
        <w:tc>
          <w:tcPr>
            <w:tcW w:w="3347" w:type="dxa"/>
            <w:gridSpan w:val="3"/>
            <w:tcBorders>
              <w:top w:val="single" w:sz="12" w:space="0" w:color="auto"/>
            </w:tcBorders>
            <w:shd w:val="clear" w:color="auto" w:fill="F7CAAC"/>
          </w:tcPr>
          <w:p w14:paraId="25FF0841" w14:textId="77777777" w:rsidR="00D16F1D" w:rsidRDefault="00D16F1D" w:rsidP="00D16F1D">
            <w:pPr>
              <w:jc w:val="both"/>
            </w:pPr>
            <w:r>
              <w:rPr>
                <w:b/>
              </w:rPr>
              <w:t xml:space="preserve">Obor habilitačního řízení </w:t>
            </w:r>
          </w:p>
        </w:tc>
        <w:tc>
          <w:tcPr>
            <w:tcW w:w="2245" w:type="dxa"/>
            <w:gridSpan w:val="3"/>
            <w:tcBorders>
              <w:top w:val="single" w:sz="12" w:space="0" w:color="auto"/>
            </w:tcBorders>
            <w:shd w:val="clear" w:color="auto" w:fill="F7CAAC"/>
          </w:tcPr>
          <w:p w14:paraId="43EC5BB6" w14:textId="77777777" w:rsidR="00D16F1D" w:rsidRDefault="00D16F1D" w:rsidP="00D16F1D">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5D873480" w14:textId="77777777" w:rsidR="00D16F1D" w:rsidRDefault="00D16F1D" w:rsidP="00D16F1D">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26F5F51C" w14:textId="77777777" w:rsidR="00D16F1D" w:rsidRDefault="00D16F1D" w:rsidP="00D16F1D">
            <w:pPr>
              <w:jc w:val="both"/>
              <w:rPr>
                <w:b/>
              </w:rPr>
            </w:pPr>
            <w:r>
              <w:rPr>
                <w:b/>
              </w:rPr>
              <w:t>Ohlasy publikací</w:t>
            </w:r>
          </w:p>
        </w:tc>
      </w:tr>
      <w:tr w:rsidR="00D16F1D" w14:paraId="43D1D57C" w14:textId="77777777" w:rsidTr="00D16F1D">
        <w:trPr>
          <w:cantSplit/>
        </w:trPr>
        <w:tc>
          <w:tcPr>
            <w:tcW w:w="3347" w:type="dxa"/>
            <w:gridSpan w:val="3"/>
          </w:tcPr>
          <w:p w14:paraId="6A7EBD63" w14:textId="77777777" w:rsidR="00D16F1D" w:rsidRDefault="00D16F1D" w:rsidP="00D16F1D">
            <w:pPr>
              <w:jc w:val="both"/>
            </w:pPr>
          </w:p>
        </w:tc>
        <w:tc>
          <w:tcPr>
            <w:tcW w:w="2245" w:type="dxa"/>
            <w:gridSpan w:val="3"/>
          </w:tcPr>
          <w:p w14:paraId="1B347907" w14:textId="77777777" w:rsidR="00D16F1D" w:rsidRDefault="00D16F1D" w:rsidP="00D16F1D">
            <w:pPr>
              <w:jc w:val="both"/>
            </w:pPr>
          </w:p>
        </w:tc>
        <w:tc>
          <w:tcPr>
            <w:tcW w:w="2248" w:type="dxa"/>
            <w:gridSpan w:val="5"/>
            <w:tcBorders>
              <w:right w:val="single" w:sz="12" w:space="0" w:color="auto"/>
            </w:tcBorders>
          </w:tcPr>
          <w:p w14:paraId="4713B0E6" w14:textId="77777777" w:rsidR="00D16F1D" w:rsidRDefault="00D16F1D" w:rsidP="00D16F1D">
            <w:pPr>
              <w:jc w:val="both"/>
            </w:pPr>
          </w:p>
        </w:tc>
        <w:tc>
          <w:tcPr>
            <w:tcW w:w="632" w:type="dxa"/>
            <w:gridSpan w:val="2"/>
            <w:tcBorders>
              <w:left w:val="single" w:sz="12" w:space="0" w:color="auto"/>
            </w:tcBorders>
            <w:shd w:val="clear" w:color="auto" w:fill="F7CAAC"/>
          </w:tcPr>
          <w:p w14:paraId="5976399A" w14:textId="77777777" w:rsidR="00D16F1D" w:rsidRPr="00F20AEF" w:rsidRDefault="00D16F1D" w:rsidP="00D16F1D">
            <w:pPr>
              <w:jc w:val="both"/>
            </w:pPr>
            <w:r w:rsidRPr="00F20AEF">
              <w:rPr>
                <w:b/>
              </w:rPr>
              <w:t>WoS</w:t>
            </w:r>
          </w:p>
        </w:tc>
        <w:tc>
          <w:tcPr>
            <w:tcW w:w="693" w:type="dxa"/>
            <w:shd w:val="clear" w:color="auto" w:fill="F7CAAC"/>
          </w:tcPr>
          <w:p w14:paraId="278C9ED1" w14:textId="77777777" w:rsidR="00D16F1D" w:rsidRPr="00F20AEF" w:rsidRDefault="00D16F1D" w:rsidP="00D16F1D">
            <w:pPr>
              <w:jc w:val="both"/>
              <w:rPr>
                <w:sz w:val="18"/>
              </w:rPr>
            </w:pPr>
            <w:r w:rsidRPr="00F20AEF">
              <w:rPr>
                <w:b/>
                <w:sz w:val="18"/>
              </w:rPr>
              <w:t>Scopus</w:t>
            </w:r>
          </w:p>
        </w:tc>
        <w:tc>
          <w:tcPr>
            <w:tcW w:w="694" w:type="dxa"/>
            <w:shd w:val="clear" w:color="auto" w:fill="F7CAAC"/>
          </w:tcPr>
          <w:p w14:paraId="58B5718B" w14:textId="77777777" w:rsidR="00D16F1D" w:rsidRDefault="00D16F1D" w:rsidP="00D16F1D">
            <w:pPr>
              <w:jc w:val="both"/>
            </w:pPr>
            <w:r>
              <w:rPr>
                <w:b/>
                <w:sz w:val="18"/>
              </w:rPr>
              <w:t>ostatní</w:t>
            </w:r>
          </w:p>
        </w:tc>
      </w:tr>
      <w:tr w:rsidR="00D16F1D" w14:paraId="6852D39F" w14:textId="77777777" w:rsidTr="00D16F1D">
        <w:trPr>
          <w:cantSplit/>
          <w:trHeight w:val="70"/>
        </w:trPr>
        <w:tc>
          <w:tcPr>
            <w:tcW w:w="3347" w:type="dxa"/>
            <w:gridSpan w:val="3"/>
            <w:shd w:val="clear" w:color="auto" w:fill="F7CAAC"/>
          </w:tcPr>
          <w:p w14:paraId="63F7D6C7" w14:textId="77777777" w:rsidR="00D16F1D" w:rsidRDefault="00D16F1D" w:rsidP="00D16F1D">
            <w:pPr>
              <w:jc w:val="both"/>
            </w:pPr>
            <w:r>
              <w:rPr>
                <w:b/>
              </w:rPr>
              <w:t>Obor jmenovacího řízení</w:t>
            </w:r>
          </w:p>
        </w:tc>
        <w:tc>
          <w:tcPr>
            <w:tcW w:w="2245" w:type="dxa"/>
            <w:gridSpan w:val="3"/>
            <w:shd w:val="clear" w:color="auto" w:fill="F7CAAC"/>
          </w:tcPr>
          <w:p w14:paraId="35F77D3D" w14:textId="77777777" w:rsidR="00D16F1D" w:rsidRDefault="00D16F1D" w:rsidP="00D16F1D">
            <w:pPr>
              <w:jc w:val="both"/>
            </w:pPr>
            <w:r>
              <w:rPr>
                <w:b/>
              </w:rPr>
              <w:t>Rok udělení hodnosti</w:t>
            </w:r>
          </w:p>
        </w:tc>
        <w:tc>
          <w:tcPr>
            <w:tcW w:w="2248" w:type="dxa"/>
            <w:gridSpan w:val="5"/>
            <w:tcBorders>
              <w:right w:val="single" w:sz="12" w:space="0" w:color="auto"/>
            </w:tcBorders>
            <w:shd w:val="clear" w:color="auto" w:fill="F7CAAC"/>
          </w:tcPr>
          <w:p w14:paraId="728C6B0B" w14:textId="77777777" w:rsidR="00D16F1D" w:rsidRDefault="00D16F1D" w:rsidP="00D16F1D">
            <w:pPr>
              <w:jc w:val="both"/>
            </w:pPr>
            <w:r>
              <w:rPr>
                <w:b/>
              </w:rPr>
              <w:t>Řízení konáno na VŠ</w:t>
            </w:r>
          </w:p>
        </w:tc>
        <w:tc>
          <w:tcPr>
            <w:tcW w:w="632" w:type="dxa"/>
            <w:gridSpan w:val="2"/>
            <w:tcBorders>
              <w:left w:val="single" w:sz="12" w:space="0" w:color="auto"/>
            </w:tcBorders>
          </w:tcPr>
          <w:p w14:paraId="0FF375B1" w14:textId="77777777" w:rsidR="00D16F1D" w:rsidRPr="00F20AEF" w:rsidRDefault="00D16F1D" w:rsidP="00D16F1D">
            <w:pPr>
              <w:jc w:val="both"/>
              <w:rPr>
                <w:b/>
              </w:rPr>
            </w:pPr>
          </w:p>
        </w:tc>
        <w:tc>
          <w:tcPr>
            <w:tcW w:w="693" w:type="dxa"/>
          </w:tcPr>
          <w:p w14:paraId="09F6C1F9" w14:textId="77777777" w:rsidR="00D16F1D" w:rsidRPr="00F20AEF" w:rsidRDefault="00D16F1D" w:rsidP="00D16F1D">
            <w:pPr>
              <w:jc w:val="both"/>
              <w:rPr>
                <w:b/>
              </w:rPr>
            </w:pPr>
          </w:p>
        </w:tc>
        <w:tc>
          <w:tcPr>
            <w:tcW w:w="694" w:type="dxa"/>
          </w:tcPr>
          <w:p w14:paraId="5A7C298C" w14:textId="77777777" w:rsidR="00D16F1D" w:rsidRDefault="00D16F1D" w:rsidP="00D16F1D">
            <w:pPr>
              <w:jc w:val="both"/>
              <w:rPr>
                <w:b/>
              </w:rPr>
            </w:pPr>
          </w:p>
        </w:tc>
      </w:tr>
      <w:tr w:rsidR="00D16F1D" w14:paraId="0AD3502C" w14:textId="77777777" w:rsidTr="00D16F1D">
        <w:trPr>
          <w:trHeight w:val="205"/>
        </w:trPr>
        <w:tc>
          <w:tcPr>
            <w:tcW w:w="3347" w:type="dxa"/>
            <w:gridSpan w:val="3"/>
          </w:tcPr>
          <w:p w14:paraId="4C8D6CF4" w14:textId="77777777" w:rsidR="00D16F1D" w:rsidRDefault="00D16F1D" w:rsidP="00D16F1D">
            <w:pPr>
              <w:jc w:val="both"/>
            </w:pPr>
          </w:p>
        </w:tc>
        <w:tc>
          <w:tcPr>
            <w:tcW w:w="2245" w:type="dxa"/>
            <w:gridSpan w:val="3"/>
          </w:tcPr>
          <w:p w14:paraId="68999F96" w14:textId="77777777" w:rsidR="00D16F1D" w:rsidRDefault="00D16F1D" w:rsidP="00D16F1D">
            <w:pPr>
              <w:jc w:val="both"/>
            </w:pPr>
          </w:p>
        </w:tc>
        <w:tc>
          <w:tcPr>
            <w:tcW w:w="2248" w:type="dxa"/>
            <w:gridSpan w:val="5"/>
            <w:tcBorders>
              <w:right w:val="single" w:sz="12" w:space="0" w:color="auto"/>
            </w:tcBorders>
          </w:tcPr>
          <w:p w14:paraId="688C1A40" w14:textId="77777777" w:rsidR="00D16F1D" w:rsidRDefault="00D16F1D" w:rsidP="00D16F1D">
            <w:pPr>
              <w:jc w:val="both"/>
            </w:pPr>
          </w:p>
        </w:tc>
        <w:tc>
          <w:tcPr>
            <w:tcW w:w="1325" w:type="dxa"/>
            <w:gridSpan w:val="3"/>
            <w:tcBorders>
              <w:left w:val="single" w:sz="12" w:space="0" w:color="auto"/>
            </w:tcBorders>
            <w:shd w:val="clear" w:color="auto" w:fill="FBD4B4"/>
            <w:vAlign w:val="center"/>
          </w:tcPr>
          <w:p w14:paraId="61D80481" w14:textId="77777777" w:rsidR="00D16F1D" w:rsidRPr="00F20AEF" w:rsidRDefault="00D16F1D" w:rsidP="00D16F1D">
            <w:pPr>
              <w:jc w:val="both"/>
              <w:rPr>
                <w:b/>
                <w:sz w:val="18"/>
              </w:rPr>
            </w:pPr>
            <w:r w:rsidRPr="00F20AEF">
              <w:rPr>
                <w:b/>
                <w:sz w:val="18"/>
              </w:rPr>
              <w:t>H-index WoS/Scopus</w:t>
            </w:r>
          </w:p>
        </w:tc>
        <w:tc>
          <w:tcPr>
            <w:tcW w:w="694" w:type="dxa"/>
            <w:vAlign w:val="center"/>
          </w:tcPr>
          <w:p w14:paraId="3731C159" w14:textId="77777777" w:rsidR="00D16F1D" w:rsidRDefault="00D16F1D" w:rsidP="00D16F1D">
            <w:pPr>
              <w:rPr>
                <w:b/>
              </w:rPr>
            </w:pPr>
            <w:r>
              <w:rPr>
                <w:b/>
              </w:rPr>
              <w:t xml:space="preserve">    /</w:t>
            </w:r>
          </w:p>
        </w:tc>
      </w:tr>
      <w:tr w:rsidR="00D16F1D" w14:paraId="008A2C0D" w14:textId="77777777" w:rsidTr="00D16F1D">
        <w:tc>
          <w:tcPr>
            <w:tcW w:w="9859" w:type="dxa"/>
            <w:gridSpan w:val="15"/>
            <w:shd w:val="clear" w:color="auto" w:fill="F7CAAC"/>
          </w:tcPr>
          <w:p w14:paraId="67B75D7B" w14:textId="77777777" w:rsidR="00D16F1D" w:rsidRDefault="00D16F1D" w:rsidP="00D16F1D">
            <w:pPr>
              <w:jc w:val="both"/>
              <w:rPr>
                <w:b/>
              </w:rPr>
            </w:pPr>
            <w:r>
              <w:rPr>
                <w:b/>
              </w:rPr>
              <w:t xml:space="preserve">Přehled o nejvýznamnější publikační a další tvůrčí činnosti nebo další profesní činnosti u odborníků z praxe vztahující se k zabezpečovaným předmětům </w:t>
            </w:r>
          </w:p>
        </w:tc>
      </w:tr>
      <w:tr w:rsidR="00D16F1D" w14:paraId="757D03C5" w14:textId="77777777" w:rsidTr="004C7458">
        <w:trPr>
          <w:trHeight w:val="1111"/>
        </w:trPr>
        <w:tc>
          <w:tcPr>
            <w:tcW w:w="9859" w:type="dxa"/>
            <w:gridSpan w:val="15"/>
          </w:tcPr>
          <w:p w14:paraId="7187D11C" w14:textId="75E6D811" w:rsidR="00CC3A4B" w:rsidRDefault="00CC3A4B" w:rsidP="00B14102">
            <w:pPr>
              <w:spacing w:before="60"/>
              <w:jc w:val="both"/>
              <w:rPr>
                <w:ins w:id="424" w:author="Hana Ponížilová" w:date="2023-05-25T13:02:00Z"/>
                <w:color w:val="000000" w:themeColor="text1"/>
              </w:rPr>
            </w:pPr>
            <w:ins w:id="425" w:author="Hana Ponížilová" w:date="2023-05-25T13:02:00Z">
              <w:r>
                <w:rPr>
                  <w:color w:val="000000" w:themeColor="text1"/>
                </w:rPr>
                <w:t>OSVČ – design interiéru, grafický design, scénografie</w:t>
              </w:r>
            </w:ins>
          </w:p>
          <w:p w14:paraId="5F84AA61" w14:textId="4BE37EE4" w:rsidR="00D16F1D" w:rsidRDefault="00D16F1D" w:rsidP="00D16F1D">
            <w:pPr>
              <w:jc w:val="both"/>
              <w:rPr>
                <w:color w:val="000000" w:themeColor="text1"/>
              </w:rPr>
            </w:pPr>
            <w:r>
              <w:rPr>
                <w:color w:val="000000" w:themeColor="text1"/>
              </w:rPr>
              <w:t>2019</w:t>
            </w:r>
            <w:r w:rsidR="002F31A3">
              <w:rPr>
                <w:color w:val="000000" w:themeColor="text1"/>
              </w:rPr>
              <w:t>-2022</w:t>
            </w:r>
            <w:r w:rsidRPr="00FB2E49">
              <w:rPr>
                <w:bCs/>
              </w:rPr>
              <w:t>: Univerzita Tomáše Bati ve Zlíně</w:t>
            </w:r>
            <w:r>
              <w:rPr>
                <w:bCs/>
              </w:rPr>
              <w:t>,</w:t>
            </w:r>
            <w:r w:rsidRPr="00FB2E49">
              <w:rPr>
                <w:color w:val="000000" w:themeColor="text1"/>
              </w:rPr>
              <w:t xml:space="preserve"> Ateliér Tvorba prostoru </w:t>
            </w:r>
            <w:r>
              <w:rPr>
                <w:color w:val="000000" w:themeColor="text1"/>
              </w:rPr>
              <w:t>– lektor a konzultant výtvarných projektov</w:t>
            </w:r>
          </w:p>
          <w:p w14:paraId="7F893675" w14:textId="1711065F" w:rsidR="00D16F1D" w:rsidRDefault="002F31A3" w:rsidP="00D16F1D">
            <w:pPr>
              <w:jc w:val="both"/>
              <w:rPr>
                <w:color w:val="000000" w:themeColor="text1"/>
              </w:rPr>
            </w:pPr>
            <w:r>
              <w:rPr>
                <w:color w:val="000000" w:themeColor="text1"/>
              </w:rPr>
              <w:t>2019–2020</w:t>
            </w:r>
            <w:r w:rsidR="00D16F1D">
              <w:rPr>
                <w:color w:val="000000" w:themeColor="text1"/>
              </w:rPr>
              <w:t>: Srdce v rozhlasech, Valašsko, Intervence do veřejného prostoru: neobvyklá pietní událost, spoluautor</w:t>
            </w:r>
          </w:p>
          <w:p w14:paraId="4DFB23EF" w14:textId="1F8B7C14" w:rsidR="00D16F1D" w:rsidRDefault="002F31A3" w:rsidP="00D16F1D">
            <w:pPr>
              <w:jc w:val="both"/>
              <w:rPr>
                <w:color w:val="000000" w:themeColor="text1"/>
              </w:rPr>
            </w:pPr>
            <w:r>
              <w:rPr>
                <w:color w:val="000000" w:themeColor="text1"/>
              </w:rPr>
              <w:t>2021–2022</w:t>
            </w:r>
            <w:r w:rsidR="00D16F1D">
              <w:rPr>
                <w:color w:val="000000" w:themeColor="text1"/>
              </w:rPr>
              <w:t>: Ateliér 100DOLA, Návrh a rekonstrukce prostor starých filmových ateliérů ve Zlín</w:t>
            </w:r>
            <w:r>
              <w:rPr>
                <w:color w:val="000000" w:themeColor="text1"/>
              </w:rPr>
              <w:t>ě</w:t>
            </w:r>
          </w:p>
          <w:p w14:paraId="369E645D" w14:textId="7EBB9FE2" w:rsidR="00D16F1D" w:rsidRDefault="002F31A3" w:rsidP="00D16F1D">
            <w:pPr>
              <w:jc w:val="both"/>
              <w:rPr>
                <w:b/>
              </w:rPr>
            </w:pPr>
            <w:r>
              <w:rPr>
                <w:color w:val="000000" w:themeColor="text1"/>
              </w:rPr>
              <w:t>2022</w:t>
            </w:r>
            <w:r w:rsidR="00D16F1D">
              <w:rPr>
                <w:color w:val="000000" w:themeColor="text1"/>
              </w:rPr>
              <w:t xml:space="preserve">: Seriál Sex´Oclock TV </w:t>
            </w:r>
            <w:r w:rsidR="003C7777">
              <w:rPr>
                <w:color w:val="000000" w:themeColor="text1"/>
              </w:rPr>
              <w:t>Nova: Výprava</w:t>
            </w:r>
            <w:r w:rsidR="00D16F1D">
              <w:rPr>
                <w:color w:val="000000" w:themeColor="text1"/>
              </w:rPr>
              <w:t>, Hlavní architekt</w:t>
            </w:r>
          </w:p>
        </w:tc>
      </w:tr>
    </w:tbl>
    <w:p w14:paraId="0FC2FC76" w14:textId="77777777" w:rsidR="004C7458" w:rsidRDefault="004C7458">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4536"/>
        <w:gridCol w:w="786"/>
        <w:gridCol w:w="2019"/>
      </w:tblGrid>
      <w:tr w:rsidR="00D16F1D" w14:paraId="116B3B4C" w14:textId="77777777" w:rsidTr="00D16F1D">
        <w:trPr>
          <w:trHeight w:val="218"/>
        </w:trPr>
        <w:tc>
          <w:tcPr>
            <w:tcW w:w="9859" w:type="dxa"/>
            <w:gridSpan w:val="4"/>
            <w:shd w:val="clear" w:color="auto" w:fill="F7CAAC"/>
          </w:tcPr>
          <w:p w14:paraId="5806A16A" w14:textId="4D60A5BC" w:rsidR="00D16F1D" w:rsidRDefault="00D16F1D" w:rsidP="00D16F1D">
            <w:pPr>
              <w:rPr>
                <w:b/>
              </w:rPr>
            </w:pPr>
            <w:r>
              <w:rPr>
                <w:b/>
              </w:rPr>
              <w:lastRenderedPageBreak/>
              <w:t>Působení v zahraničí</w:t>
            </w:r>
          </w:p>
        </w:tc>
      </w:tr>
      <w:tr w:rsidR="00D16F1D" w14:paraId="65E909E8" w14:textId="77777777" w:rsidTr="00782EB4">
        <w:trPr>
          <w:trHeight w:val="296"/>
        </w:trPr>
        <w:tc>
          <w:tcPr>
            <w:tcW w:w="9859" w:type="dxa"/>
            <w:gridSpan w:val="4"/>
          </w:tcPr>
          <w:p w14:paraId="59CE99A4" w14:textId="27DF3674" w:rsidR="00D16F1D" w:rsidRPr="00B674EE" w:rsidRDefault="002F31A3" w:rsidP="00D16F1D">
            <w:pPr>
              <w:rPr>
                <w:bCs/>
              </w:rPr>
            </w:pPr>
            <w:r>
              <w:rPr>
                <w:bCs/>
              </w:rPr>
              <w:t>2018</w:t>
            </w:r>
            <w:r w:rsidR="00D16F1D">
              <w:rPr>
                <w:bCs/>
              </w:rPr>
              <w:t xml:space="preserve">: </w:t>
            </w:r>
            <w:r w:rsidR="00D16F1D" w:rsidRPr="00B674EE">
              <w:rPr>
                <w:bCs/>
              </w:rPr>
              <w:t>Ionian University, Faculty of music and audiovisual arts, Corfu,</w:t>
            </w:r>
            <w:r w:rsidR="00D16F1D">
              <w:rPr>
                <w:bCs/>
              </w:rPr>
              <w:t xml:space="preserve"> </w:t>
            </w:r>
            <w:r w:rsidR="00D16F1D" w:rsidRPr="00B674EE">
              <w:rPr>
                <w:bCs/>
              </w:rPr>
              <w:t>Greece</w:t>
            </w:r>
          </w:p>
        </w:tc>
      </w:tr>
      <w:tr w:rsidR="00D16F1D" w14:paraId="6B85E8B4" w14:textId="77777777" w:rsidTr="00D16F1D">
        <w:trPr>
          <w:cantSplit/>
          <w:trHeight w:val="470"/>
        </w:trPr>
        <w:tc>
          <w:tcPr>
            <w:tcW w:w="2518" w:type="dxa"/>
            <w:shd w:val="clear" w:color="auto" w:fill="F7CAAC"/>
          </w:tcPr>
          <w:p w14:paraId="382E079C" w14:textId="77777777" w:rsidR="00D16F1D" w:rsidRDefault="00D16F1D" w:rsidP="00D16F1D">
            <w:pPr>
              <w:jc w:val="both"/>
              <w:rPr>
                <w:b/>
              </w:rPr>
            </w:pPr>
            <w:r>
              <w:rPr>
                <w:b/>
              </w:rPr>
              <w:t xml:space="preserve">Podpis </w:t>
            </w:r>
          </w:p>
        </w:tc>
        <w:tc>
          <w:tcPr>
            <w:tcW w:w="4536" w:type="dxa"/>
          </w:tcPr>
          <w:p w14:paraId="58E6CEF3" w14:textId="0422C21C" w:rsidR="00D16F1D" w:rsidRDefault="003C7777" w:rsidP="00D16F1D">
            <w:pPr>
              <w:jc w:val="both"/>
            </w:pPr>
            <w:r>
              <w:t>Bernadett Királyová v. r.</w:t>
            </w:r>
          </w:p>
        </w:tc>
        <w:tc>
          <w:tcPr>
            <w:tcW w:w="786" w:type="dxa"/>
            <w:shd w:val="clear" w:color="auto" w:fill="F7CAAC"/>
          </w:tcPr>
          <w:p w14:paraId="299E33F8" w14:textId="77777777" w:rsidR="00D16F1D" w:rsidRDefault="00D16F1D" w:rsidP="00D16F1D">
            <w:pPr>
              <w:jc w:val="both"/>
            </w:pPr>
            <w:r>
              <w:rPr>
                <w:b/>
              </w:rPr>
              <w:t>datum</w:t>
            </w:r>
          </w:p>
        </w:tc>
        <w:tc>
          <w:tcPr>
            <w:tcW w:w="2019" w:type="dxa"/>
          </w:tcPr>
          <w:p w14:paraId="353C75F4" w14:textId="00F77D7A" w:rsidR="00D16F1D" w:rsidRDefault="003C7777" w:rsidP="00D16F1D">
            <w:pPr>
              <w:jc w:val="both"/>
            </w:pPr>
            <w:r>
              <w:t>12. 12. 2022</w:t>
            </w:r>
          </w:p>
        </w:tc>
      </w:tr>
    </w:tbl>
    <w:p w14:paraId="4E01CC97" w14:textId="77777777" w:rsidR="004C7458" w:rsidRDefault="004C7458">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1A0838" w14:paraId="467BB515" w14:textId="77777777" w:rsidTr="001A0838">
        <w:tc>
          <w:tcPr>
            <w:tcW w:w="9859" w:type="dxa"/>
            <w:gridSpan w:val="15"/>
            <w:tcBorders>
              <w:bottom w:val="double" w:sz="4" w:space="0" w:color="auto"/>
            </w:tcBorders>
            <w:shd w:val="clear" w:color="auto" w:fill="BDD6EE"/>
          </w:tcPr>
          <w:p w14:paraId="1B0FC16A" w14:textId="465BE234" w:rsidR="001A0838" w:rsidRDefault="001A0838" w:rsidP="001A0838">
            <w:pPr>
              <w:jc w:val="both"/>
              <w:rPr>
                <w:b/>
                <w:sz w:val="28"/>
              </w:rPr>
            </w:pPr>
            <w:r>
              <w:rPr>
                <w:b/>
                <w:sz w:val="28"/>
              </w:rPr>
              <w:lastRenderedPageBreak/>
              <w:t>C-I – Personální zabezpečení</w:t>
            </w:r>
          </w:p>
        </w:tc>
      </w:tr>
      <w:tr w:rsidR="001A0838" w14:paraId="0C796034" w14:textId="77777777" w:rsidTr="001A0838">
        <w:tc>
          <w:tcPr>
            <w:tcW w:w="2518" w:type="dxa"/>
            <w:tcBorders>
              <w:top w:val="double" w:sz="4" w:space="0" w:color="auto"/>
            </w:tcBorders>
            <w:shd w:val="clear" w:color="auto" w:fill="F7CAAC"/>
          </w:tcPr>
          <w:p w14:paraId="12DEBB9A" w14:textId="77777777" w:rsidR="001A0838" w:rsidRDefault="001A0838" w:rsidP="001A0838">
            <w:pPr>
              <w:jc w:val="both"/>
              <w:rPr>
                <w:b/>
              </w:rPr>
            </w:pPr>
            <w:r>
              <w:rPr>
                <w:b/>
              </w:rPr>
              <w:t>Vysoká škola</w:t>
            </w:r>
          </w:p>
        </w:tc>
        <w:tc>
          <w:tcPr>
            <w:tcW w:w="7341" w:type="dxa"/>
            <w:gridSpan w:val="14"/>
          </w:tcPr>
          <w:p w14:paraId="05CFB5AD" w14:textId="77777777" w:rsidR="001A0838" w:rsidRDefault="001A0838" w:rsidP="001A0838">
            <w:pPr>
              <w:jc w:val="both"/>
            </w:pPr>
            <w:r>
              <w:t>Univerzita Tomáše Bati ve Zlíně</w:t>
            </w:r>
          </w:p>
        </w:tc>
      </w:tr>
      <w:tr w:rsidR="001A0838" w14:paraId="5285472E" w14:textId="77777777" w:rsidTr="001A0838">
        <w:tc>
          <w:tcPr>
            <w:tcW w:w="2518" w:type="dxa"/>
            <w:shd w:val="clear" w:color="auto" w:fill="F7CAAC"/>
          </w:tcPr>
          <w:p w14:paraId="276C60C4" w14:textId="77777777" w:rsidR="001A0838" w:rsidRDefault="001A0838" w:rsidP="001A0838">
            <w:pPr>
              <w:jc w:val="both"/>
              <w:rPr>
                <w:b/>
              </w:rPr>
            </w:pPr>
            <w:r>
              <w:rPr>
                <w:b/>
              </w:rPr>
              <w:t>Součást vysoké školy</w:t>
            </w:r>
          </w:p>
        </w:tc>
        <w:tc>
          <w:tcPr>
            <w:tcW w:w="7341" w:type="dxa"/>
            <w:gridSpan w:val="14"/>
          </w:tcPr>
          <w:p w14:paraId="03C909B0" w14:textId="77777777" w:rsidR="001A0838" w:rsidRDefault="001A0838" w:rsidP="001A0838">
            <w:pPr>
              <w:jc w:val="both"/>
            </w:pPr>
            <w:r>
              <w:t>Fakulta multimediálních komunikací</w:t>
            </w:r>
          </w:p>
        </w:tc>
      </w:tr>
      <w:tr w:rsidR="001A0838" w14:paraId="00A8B70A" w14:textId="77777777" w:rsidTr="001A0838">
        <w:tc>
          <w:tcPr>
            <w:tcW w:w="2518" w:type="dxa"/>
            <w:shd w:val="clear" w:color="auto" w:fill="F7CAAC"/>
          </w:tcPr>
          <w:p w14:paraId="5E0889EC" w14:textId="77777777" w:rsidR="001A0838" w:rsidRDefault="001A0838" w:rsidP="001A0838">
            <w:pPr>
              <w:jc w:val="both"/>
              <w:rPr>
                <w:b/>
              </w:rPr>
            </w:pPr>
            <w:r>
              <w:rPr>
                <w:b/>
              </w:rPr>
              <w:t>Název studijního programu</w:t>
            </w:r>
          </w:p>
        </w:tc>
        <w:tc>
          <w:tcPr>
            <w:tcW w:w="7341" w:type="dxa"/>
            <w:gridSpan w:val="14"/>
          </w:tcPr>
          <w:p w14:paraId="08A01740" w14:textId="77777777" w:rsidR="001A0838" w:rsidRDefault="001A0838" w:rsidP="001A0838">
            <w:pPr>
              <w:jc w:val="both"/>
            </w:pPr>
            <w:r>
              <w:t>Design</w:t>
            </w:r>
          </w:p>
        </w:tc>
      </w:tr>
      <w:tr w:rsidR="001A0838" w14:paraId="6DF9A2DB" w14:textId="77777777" w:rsidTr="001A0838">
        <w:tc>
          <w:tcPr>
            <w:tcW w:w="2518" w:type="dxa"/>
            <w:shd w:val="clear" w:color="auto" w:fill="F7CAAC"/>
          </w:tcPr>
          <w:p w14:paraId="6382A45E" w14:textId="77777777" w:rsidR="001A0838" w:rsidRDefault="001A0838" w:rsidP="001A0838">
            <w:pPr>
              <w:jc w:val="both"/>
              <w:rPr>
                <w:b/>
              </w:rPr>
            </w:pPr>
            <w:r>
              <w:rPr>
                <w:b/>
              </w:rPr>
              <w:t>Jméno a příjmení</w:t>
            </w:r>
          </w:p>
        </w:tc>
        <w:tc>
          <w:tcPr>
            <w:tcW w:w="4536" w:type="dxa"/>
            <w:gridSpan w:val="8"/>
          </w:tcPr>
          <w:p w14:paraId="1F35E08B" w14:textId="77777777" w:rsidR="001A58E3" w:rsidRDefault="001A0838" w:rsidP="001A0838">
            <w:pPr>
              <w:jc w:val="both"/>
            </w:pPr>
            <w:r>
              <w:t>Kamil Koláček</w:t>
            </w:r>
            <w:r w:rsidR="0015012C">
              <w:t xml:space="preserve"> – </w:t>
            </w:r>
          </w:p>
          <w:p w14:paraId="25E88AA9" w14:textId="4C7E2A9E" w:rsidR="001A0838" w:rsidRDefault="008D5491" w:rsidP="001A0838">
            <w:pPr>
              <w:jc w:val="both"/>
            </w:pPr>
            <w:r>
              <w:rPr>
                <w:b/>
                <w:bCs/>
              </w:rPr>
              <w:t>garant</w:t>
            </w:r>
            <w:r w:rsidR="0015012C" w:rsidRPr="00EC17AF">
              <w:rPr>
                <w:b/>
                <w:bCs/>
              </w:rPr>
              <w:t xml:space="preserve"> </w:t>
            </w:r>
            <w:r w:rsidR="0015012C" w:rsidRPr="001C6805">
              <w:rPr>
                <w:b/>
                <w:bCs/>
              </w:rPr>
              <w:t>specializace</w:t>
            </w:r>
            <w:r w:rsidR="00522D5A">
              <w:rPr>
                <w:b/>
                <w:bCs/>
              </w:rPr>
              <w:t xml:space="preserve"> Tvorba prostoru</w:t>
            </w:r>
          </w:p>
        </w:tc>
        <w:tc>
          <w:tcPr>
            <w:tcW w:w="709" w:type="dxa"/>
            <w:shd w:val="clear" w:color="auto" w:fill="F7CAAC"/>
          </w:tcPr>
          <w:p w14:paraId="651C3289" w14:textId="77777777" w:rsidR="001A0838" w:rsidRDefault="001A0838" w:rsidP="001A0838">
            <w:pPr>
              <w:jc w:val="both"/>
              <w:rPr>
                <w:b/>
              </w:rPr>
            </w:pPr>
            <w:r>
              <w:rPr>
                <w:b/>
              </w:rPr>
              <w:t>Tituly</w:t>
            </w:r>
          </w:p>
        </w:tc>
        <w:tc>
          <w:tcPr>
            <w:tcW w:w="2096" w:type="dxa"/>
            <w:gridSpan w:val="5"/>
          </w:tcPr>
          <w:p w14:paraId="05CB9401" w14:textId="77777777" w:rsidR="001A0838" w:rsidRDefault="001A0838" w:rsidP="001A0838">
            <w:pPr>
              <w:jc w:val="both"/>
            </w:pPr>
            <w:r>
              <w:t>Ing. arch.</w:t>
            </w:r>
          </w:p>
        </w:tc>
      </w:tr>
      <w:tr w:rsidR="001A0838" w14:paraId="4CCB3F6E" w14:textId="77777777" w:rsidTr="001A0838">
        <w:tc>
          <w:tcPr>
            <w:tcW w:w="2518" w:type="dxa"/>
            <w:shd w:val="clear" w:color="auto" w:fill="F7CAAC"/>
          </w:tcPr>
          <w:p w14:paraId="1CE9AA1D" w14:textId="77777777" w:rsidR="001A0838" w:rsidRDefault="001A0838" w:rsidP="001A0838">
            <w:pPr>
              <w:jc w:val="both"/>
              <w:rPr>
                <w:b/>
              </w:rPr>
            </w:pPr>
            <w:r>
              <w:rPr>
                <w:b/>
              </w:rPr>
              <w:t>Rok narození</w:t>
            </w:r>
          </w:p>
        </w:tc>
        <w:tc>
          <w:tcPr>
            <w:tcW w:w="829" w:type="dxa"/>
            <w:gridSpan w:val="2"/>
          </w:tcPr>
          <w:p w14:paraId="4B2FEC6E" w14:textId="77777777" w:rsidR="001A0838" w:rsidRDefault="001A0838" w:rsidP="001A0838">
            <w:pPr>
              <w:jc w:val="both"/>
            </w:pPr>
            <w:r>
              <w:t>1986</w:t>
            </w:r>
          </w:p>
        </w:tc>
        <w:tc>
          <w:tcPr>
            <w:tcW w:w="1721" w:type="dxa"/>
            <w:shd w:val="clear" w:color="auto" w:fill="F7CAAC"/>
          </w:tcPr>
          <w:p w14:paraId="088E2642" w14:textId="77777777" w:rsidR="001A0838" w:rsidRDefault="001A0838" w:rsidP="001A0838">
            <w:pPr>
              <w:jc w:val="both"/>
              <w:rPr>
                <w:b/>
              </w:rPr>
            </w:pPr>
            <w:r>
              <w:rPr>
                <w:b/>
              </w:rPr>
              <w:t>typ vztahu k VŠ</w:t>
            </w:r>
          </w:p>
        </w:tc>
        <w:tc>
          <w:tcPr>
            <w:tcW w:w="992" w:type="dxa"/>
            <w:gridSpan w:val="4"/>
          </w:tcPr>
          <w:p w14:paraId="505E73D6" w14:textId="77777777" w:rsidR="001A0838" w:rsidRDefault="001A0838" w:rsidP="001A0838">
            <w:pPr>
              <w:jc w:val="both"/>
            </w:pPr>
            <w:r>
              <w:t>pp</w:t>
            </w:r>
          </w:p>
        </w:tc>
        <w:tc>
          <w:tcPr>
            <w:tcW w:w="994" w:type="dxa"/>
            <w:shd w:val="clear" w:color="auto" w:fill="F7CAAC"/>
          </w:tcPr>
          <w:p w14:paraId="528ECBFB" w14:textId="77777777" w:rsidR="001A0838" w:rsidRDefault="001A0838" w:rsidP="001A0838">
            <w:pPr>
              <w:jc w:val="both"/>
              <w:rPr>
                <w:b/>
              </w:rPr>
            </w:pPr>
            <w:r>
              <w:rPr>
                <w:b/>
              </w:rPr>
              <w:t>rozsah</w:t>
            </w:r>
          </w:p>
        </w:tc>
        <w:tc>
          <w:tcPr>
            <w:tcW w:w="709" w:type="dxa"/>
          </w:tcPr>
          <w:p w14:paraId="4B3443F5" w14:textId="77777777" w:rsidR="001A0838" w:rsidRDefault="001A0838" w:rsidP="001A0838">
            <w:pPr>
              <w:jc w:val="both"/>
            </w:pPr>
            <w:r>
              <w:t>40h/t</w:t>
            </w:r>
          </w:p>
        </w:tc>
        <w:tc>
          <w:tcPr>
            <w:tcW w:w="709" w:type="dxa"/>
            <w:gridSpan w:val="3"/>
            <w:shd w:val="clear" w:color="auto" w:fill="F7CAAC"/>
          </w:tcPr>
          <w:p w14:paraId="2F1FFDCC" w14:textId="77777777" w:rsidR="001A0838" w:rsidRDefault="001A0838" w:rsidP="001A0838">
            <w:pPr>
              <w:jc w:val="both"/>
              <w:rPr>
                <w:b/>
              </w:rPr>
            </w:pPr>
            <w:r>
              <w:rPr>
                <w:b/>
              </w:rPr>
              <w:t>do kdy</w:t>
            </w:r>
          </w:p>
        </w:tc>
        <w:tc>
          <w:tcPr>
            <w:tcW w:w="1387" w:type="dxa"/>
            <w:gridSpan w:val="2"/>
          </w:tcPr>
          <w:p w14:paraId="7958553F" w14:textId="77777777" w:rsidR="001A0838" w:rsidRDefault="001A0838" w:rsidP="001A0838">
            <w:pPr>
              <w:jc w:val="both"/>
            </w:pPr>
            <w:r>
              <w:t>N</w:t>
            </w:r>
          </w:p>
        </w:tc>
      </w:tr>
      <w:tr w:rsidR="001A0838" w14:paraId="135D50C0" w14:textId="77777777" w:rsidTr="001A0838">
        <w:tc>
          <w:tcPr>
            <w:tcW w:w="5068" w:type="dxa"/>
            <w:gridSpan w:val="4"/>
            <w:shd w:val="clear" w:color="auto" w:fill="F7CAAC"/>
          </w:tcPr>
          <w:p w14:paraId="2C4D4E61" w14:textId="77777777" w:rsidR="001A0838" w:rsidRDefault="001A0838" w:rsidP="001A0838">
            <w:pPr>
              <w:jc w:val="both"/>
              <w:rPr>
                <w:b/>
              </w:rPr>
            </w:pPr>
            <w:r>
              <w:rPr>
                <w:b/>
              </w:rPr>
              <w:t>Typ vztahu na součásti VŠ, která uskutečňuje st. program</w:t>
            </w:r>
          </w:p>
        </w:tc>
        <w:tc>
          <w:tcPr>
            <w:tcW w:w="992" w:type="dxa"/>
            <w:gridSpan w:val="4"/>
          </w:tcPr>
          <w:p w14:paraId="2CC4BCE6" w14:textId="77777777" w:rsidR="001A0838" w:rsidRDefault="001A0838" w:rsidP="001A0838">
            <w:pPr>
              <w:jc w:val="both"/>
            </w:pPr>
            <w:r>
              <w:t>pp</w:t>
            </w:r>
          </w:p>
        </w:tc>
        <w:tc>
          <w:tcPr>
            <w:tcW w:w="994" w:type="dxa"/>
            <w:shd w:val="clear" w:color="auto" w:fill="F7CAAC"/>
          </w:tcPr>
          <w:p w14:paraId="128F9F58" w14:textId="77777777" w:rsidR="001A0838" w:rsidRDefault="001A0838" w:rsidP="001A0838">
            <w:pPr>
              <w:jc w:val="both"/>
              <w:rPr>
                <w:b/>
              </w:rPr>
            </w:pPr>
            <w:r>
              <w:rPr>
                <w:b/>
              </w:rPr>
              <w:t>rozsah</w:t>
            </w:r>
          </w:p>
        </w:tc>
        <w:tc>
          <w:tcPr>
            <w:tcW w:w="709" w:type="dxa"/>
          </w:tcPr>
          <w:p w14:paraId="2AE0BA01" w14:textId="77777777" w:rsidR="001A0838" w:rsidRDefault="001A0838" w:rsidP="001A0838">
            <w:pPr>
              <w:jc w:val="both"/>
            </w:pPr>
            <w:r>
              <w:t>40h/t</w:t>
            </w:r>
          </w:p>
        </w:tc>
        <w:tc>
          <w:tcPr>
            <w:tcW w:w="709" w:type="dxa"/>
            <w:gridSpan w:val="3"/>
            <w:shd w:val="clear" w:color="auto" w:fill="F7CAAC"/>
          </w:tcPr>
          <w:p w14:paraId="0A4C7356" w14:textId="77777777" w:rsidR="001A0838" w:rsidRDefault="001A0838" w:rsidP="001A0838">
            <w:pPr>
              <w:jc w:val="both"/>
              <w:rPr>
                <w:b/>
              </w:rPr>
            </w:pPr>
            <w:r>
              <w:rPr>
                <w:b/>
              </w:rPr>
              <w:t>do kdy</w:t>
            </w:r>
          </w:p>
        </w:tc>
        <w:tc>
          <w:tcPr>
            <w:tcW w:w="1387" w:type="dxa"/>
            <w:gridSpan w:val="2"/>
          </w:tcPr>
          <w:p w14:paraId="31F15BD9" w14:textId="77777777" w:rsidR="001A0838" w:rsidRDefault="001A0838" w:rsidP="001A0838">
            <w:pPr>
              <w:jc w:val="both"/>
            </w:pPr>
            <w:r>
              <w:t>N</w:t>
            </w:r>
          </w:p>
        </w:tc>
      </w:tr>
      <w:tr w:rsidR="001A0838" w14:paraId="33B92FA2" w14:textId="77777777" w:rsidTr="001A0838">
        <w:tc>
          <w:tcPr>
            <w:tcW w:w="6060" w:type="dxa"/>
            <w:gridSpan w:val="8"/>
            <w:shd w:val="clear" w:color="auto" w:fill="F7CAAC"/>
          </w:tcPr>
          <w:p w14:paraId="7DEFA313" w14:textId="77777777" w:rsidR="001A0838" w:rsidRDefault="001A0838" w:rsidP="001A0838">
            <w:pPr>
              <w:jc w:val="both"/>
            </w:pPr>
            <w:r>
              <w:rPr>
                <w:b/>
              </w:rPr>
              <w:t>Další současná působení jako akademický pracovník na jiných VŠ</w:t>
            </w:r>
          </w:p>
        </w:tc>
        <w:tc>
          <w:tcPr>
            <w:tcW w:w="1703" w:type="dxa"/>
            <w:gridSpan w:val="2"/>
            <w:shd w:val="clear" w:color="auto" w:fill="F7CAAC"/>
          </w:tcPr>
          <w:p w14:paraId="6D4FFB1F" w14:textId="77777777" w:rsidR="001A0838" w:rsidRDefault="001A0838" w:rsidP="001A0838">
            <w:pPr>
              <w:jc w:val="both"/>
              <w:rPr>
                <w:b/>
              </w:rPr>
            </w:pPr>
            <w:r>
              <w:rPr>
                <w:b/>
              </w:rPr>
              <w:t>typ prac. vztahu</w:t>
            </w:r>
          </w:p>
        </w:tc>
        <w:tc>
          <w:tcPr>
            <w:tcW w:w="2096" w:type="dxa"/>
            <w:gridSpan w:val="5"/>
            <w:shd w:val="clear" w:color="auto" w:fill="F7CAAC"/>
          </w:tcPr>
          <w:p w14:paraId="3061D1C5" w14:textId="77777777" w:rsidR="001A0838" w:rsidRDefault="001A0838" w:rsidP="001A0838">
            <w:pPr>
              <w:jc w:val="both"/>
              <w:rPr>
                <w:b/>
              </w:rPr>
            </w:pPr>
            <w:r>
              <w:rPr>
                <w:b/>
              </w:rPr>
              <w:t>rozsah</w:t>
            </w:r>
          </w:p>
        </w:tc>
      </w:tr>
      <w:tr w:rsidR="001A0838" w14:paraId="781679E8" w14:textId="77777777" w:rsidTr="001A0838">
        <w:tc>
          <w:tcPr>
            <w:tcW w:w="6060" w:type="dxa"/>
            <w:gridSpan w:val="8"/>
          </w:tcPr>
          <w:p w14:paraId="6265351D" w14:textId="77777777" w:rsidR="001A0838" w:rsidRDefault="001A0838" w:rsidP="001A0838">
            <w:pPr>
              <w:jc w:val="both"/>
            </w:pPr>
          </w:p>
        </w:tc>
        <w:tc>
          <w:tcPr>
            <w:tcW w:w="1703" w:type="dxa"/>
            <w:gridSpan w:val="2"/>
          </w:tcPr>
          <w:p w14:paraId="5FB37C84" w14:textId="77777777" w:rsidR="001A0838" w:rsidRDefault="001A0838" w:rsidP="001A0838">
            <w:pPr>
              <w:jc w:val="both"/>
            </w:pPr>
          </w:p>
        </w:tc>
        <w:tc>
          <w:tcPr>
            <w:tcW w:w="2096" w:type="dxa"/>
            <w:gridSpan w:val="5"/>
          </w:tcPr>
          <w:p w14:paraId="03BCABC6" w14:textId="77777777" w:rsidR="001A0838" w:rsidRDefault="001A0838" w:rsidP="001A0838">
            <w:pPr>
              <w:jc w:val="both"/>
            </w:pPr>
          </w:p>
        </w:tc>
      </w:tr>
      <w:tr w:rsidR="001A0838" w14:paraId="42C9D7AE" w14:textId="77777777" w:rsidTr="001A0838">
        <w:tc>
          <w:tcPr>
            <w:tcW w:w="6060" w:type="dxa"/>
            <w:gridSpan w:val="8"/>
          </w:tcPr>
          <w:p w14:paraId="2D84849E" w14:textId="77777777" w:rsidR="001A0838" w:rsidRDefault="001A0838" w:rsidP="001A0838">
            <w:pPr>
              <w:jc w:val="both"/>
            </w:pPr>
          </w:p>
        </w:tc>
        <w:tc>
          <w:tcPr>
            <w:tcW w:w="1703" w:type="dxa"/>
            <w:gridSpan w:val="2"/>
          </w:tcPr>
          <w:p w14:paraId="4FE064AF" w14:textId="77777777" w:rsidR="001A0838" w:rsidRDefault="001A0838" w:rsidP="001A0838">
            <w:pPr>
              <w:jc w:val="both"/>
            </w:pPr>
          </w:p>
        </w:tc>
        <w:tc>
          <w:tcPr>
            <w:tcW w:w="2096" w:type="dxa"/>
            <w:gridSpan w:val="5"/>
          </w:tcPr>
          <w:p w14:paraId="6E836BC2" w14:textId="77777777" w:rsidR="001A0838" w:rsidRDefault="001A0838" w:rsidP="001A0838">
            <w:pPr>
              <w:jc w:val="both"/>
            </w:pPr>
          </w:p>
        </w:tc>
      </w:tr>
      <w:tr w:rsidR="001A0838" w14:paraId="1B313C6F" w14:textId="77777777" w:rsidTr="001A0838">
        <w:tc>
          <w:tcPr>
            <w:tcW w:w="9859" w:type="dxa"/>
            <w:gridSpan w:val="15"/>
            <w:shd w:val="clear" w:color="auto" w:fill="F7CAAC"/>
          </w:tcPr>
          <w:p w14:paraId="5463FEC2" w14:textId="77777777" w:rsidR="001A0838" w:rsidRDefault="001A0838" w:rsidP="001A0838">
            <w:pPr>
              <w:jc w:val="both"/>
            </w:pPr>
            <w:r>
              <w:rPr>
                <w:b/>
              </w:rPr>
              <w:t>Předměty příslušného studijního programu a způsob zapojení do jejich výuky, příp. další zapojení do uskutečňování studijního programu</w:t>
            </w:r>
          </w:p>
        </w:tc>
      </w:tr>
      <w:tr w:rsidR="001A0838" w:rsidRPr="002827C6" w14:paraId="1718EF8C" w14:textId="77777777" w:rsidTr="00E153D9">
        <w:trPr>
          <w:trHeight w:val="419"/>
        </w:trPr>
        <w:tc>
          <w:tcPr>
            <w:tcW w:w="9859" w:type="dxa"/>
            <w:gridSpan w:val="15"/>
            <w:tcBorders>
              <w:top w:val="nil"/>
            </w:tcBorders>
          </w:tcPr>
          <w:p w14:paraId="177BA462" w14:textId="14E82AF0" w:rsidR="00987833" w:rsidRDefault="00987833" w:rsidP="00987833">
            <w:pPr>
              <w:jc w:val="both"/>
            </w:pPr>
            <w:r>
              <w:t>Ateliér Tvorba prostoru 9</w:t>
            </w:r>
            <w:r w:rsidR="00240C0D">
              <w:t>, 10</w:t>
            </w:r>
            <w:r>
              <w:t xml:space="preserve"> (vede ateliér 50</w:t>
            </w:r>
            <w:r w:rsidR="00F54B4F">
              <w:t xml:space="preserve"> </w:t>
            </w:r>
            <w:r>
              <w:t>%</w:t>
            </w:r>
            <w:r w:rsidR="00690105">
              <w:t>, garant předmětu</w:t>
            </w:r>
            <w:r>
              <w:t>)</w:t>
            </w:r>
          </w:p>
          <w:p w14:paraId="329B9E69" w14:textId="0BA9CC9E" w:rsidR="004F044F" w:rsidRPr="002827C6" w:rsidRDefault="001A0838" w:rsidP="005053CD">
            <w:pPr>
              <w:jc w:val="both"/>
            </w:pPr>
            <w:r>
              <w:t xml:space="preserve">Světelný design </w:t>
            </w:r>
            <w:r w:rsidR="00240C0D">
              <w:t>1, 2</w:t>
            </w:r>
            <w:r>
              <w:t xml:space="preserve"> </w:t>
            </w:r>
            <w:r w:rsidR="00F54B4F">
              <w:rPr>
                <w:rStyle w:val="eop"/>
              </w:rPr>
              <w:t>(vede seminář, garant předmětu)</w:t>
            </w:r>
          </w:p>
        </w:tc>
      </w:tr>
      <w:tr w:rsidR="001A0838" w:rsidRPr="002827C6" w14:paraId="55D6C7E2" w14:textId="77777777" w:rsidTr="001A0838">
        <w:trPr>
          <w:trHeight w:val="340"/>
        </w:trPr>
        <w:tc>
          <w:tcPr>
            <w:tcW w:w="9859" w:type="dxa"/>
            <w:gridSpan w:val="15"/>
            <w:tcBorders>
              <w:top w:val="nil"/>
            </w:tcBorders>
            <w:shd w:val="clear" w:color="auto" w:fill="FBD4B4"/>
          </w:tcPr>
          <w:p w14:paraId="32AA99B0" w14:textId="77777777" w:rsidR="001A0838" w:rsidRPr="002827C6" w:rsidRDefault="001A0838" w:rsidP="001A0838">
            <w:pPr>
              <w:jc w:val="both"/>
              <w:rPr>
                <w:b/>
              </w:rPr>
            </w:pPr>
            <w:r w:rsidRPr="002827C6">
              <w:rPr>
                <w:b/>
              </w:rPr>
              <w:t>Zapojení do výuky v dalších studijních programech na téže vysoké škole (pouze u garantů ZT a PZ předmětů)</w:t>
            </w:r>
          </w:p>
        </w:tc>
      </w:tr>
      <w:tr w:rsidR="001A0838" w:rsidRPr="002827C6" w14:paraId="5BBCDB78" w14:textId="77777777" w:rsidTr="001A0838">
        <w:trPr>
          <w:trHeight w:val="340"/>
        </w:trPr>
        <w:tc>
          <w:tcPr>
            <w:tcW w:w="2802" w:type="dxa"/>
            <w:gridSpan w:val="2"/>
            <w:tcBorders>
              <w:top w:val="nil"/>
            </w:tcBorders>
          </w:tcPr>
          <w:p w14:paraId="2BBF05DD" w14:textId="77777777" w:rsidR="001A0838" w:rsidRPr="002827C6" w:rsidRDefault="001A0838" w:rsidP="001A0838">
            <w:pPr>
              <w:jc w:val="both"/>
              <w:rPr>
                <w:b/>
              </w:rPr>
            </w:pPr>
            <w:r w:rsidRPr="002827C6">
              <w:rPr>
                <w:b/>
              </w:rPr>
              <w:t>Název studijního předmětu</w:t>
            </w:r>
          </w:p>
        </w:tc>
        <w:tc>
          <w:tcPr>
            <w:tcW w:w="2409" w:type="dxa"/>
            <w:gridSpan w:val="3"/>
            <w:tcBorders>
              <w:top w:val="nil"/>
            </w:tcBorders>
          </w:tcPr>
          <w:p w14:paraId="5A50C42D" w14:textId="77777777" w:rsidR="001A0838" w:rsidRPr="002827C6" w:rsidRDefault="001A0838" w:rsidP="001A0838">
            <w:pPr>
              <w:rPr>
                <w:b/>
              </w:rPr>
            </w:pPr>
            <w:r w:rsidRPr="002827C6">
              <w:rPr>
                <w:b/>
              </w:rPr>
              <w:t>Název studijního programu</w:t>
            </w:r>
          </w:p>
        </w:tc>
        <w:tc>
          <w:tcPr>
            <w:tcW w:w="567" w:type="dxa"/>
            <w:gridSpan w:val="2"/>
            <w:tcBorders>
              <w:top w:val="nil"/>
            </w:tcBorders>
          </w:tcPr>
          <w:p w14:paraId="6782EAD5" w14:textId="77777777" w:rsidR="001A0838" w:rsidRPr="002827C6" w:rsidRDefault="001A0838" w:rsidP="001A0838">
            <w:pPr>
              <w:jc w:val="both"/>
              <w:rPr>
                <w:b/>
              </w:rPr>
            </w:pPr>
            <w:r w:rsidRPr="002827C6">
              <w:rPr>
                <w:b/>
              </w:rPr>
              <w:t>Sem.</w:t>
            </w:r>
          </w:p>
        </w:tc>
        <w:tc>
          <w:tcPr>
            <w:tcW w:w="2109" w:type="dxa"/>
            <w:gridSpan w:val="5"/>
            <w:tcBorders>
              <w:top w:val="nil"/>
            </w:tcBorders>
          </w:tcPr>
          <w:p w14:paraId="2477CA38" w14:textId="77777777" w:rsidR="001A0838" w:rsidRPr="002827C6" w:rsidRDefault="001A0838" w:rsidP="001A0838">
            <w:pPr>
              <w:rPr>
                <w:b/>
              </w:rPr>
            </w:pPr>
            <w:r w:rsidRPr="002827C6">
              <w:rPr>
                <w:b/>
              </w:rPr>
              <w:t>Role ve výuce daného předmětu</w:t>
            </w:r>
          </w:p>
        </w:tc>
        <w:tc>
          <w:tcPr>
            <w:tcW w:w="1972" w:type="dxa"/>
            <w:gridSpan w:val="3"/>
            <w:tcBorders>
              <w:top w:val="nil"/>
            </w:tcBorders>
          </w:tcPr>
          <w:p w14:paraId="22957BD8" w14:textId="77777777" w:rsidR="001A0838" w:rsidRPr="002827C6" w:rsidRDefault="001A0838" w:rsidP="001A0838">
            <w:pPr>
              <w:rPr>
                <w:b/>
              </w:rPr>
            </w:pPr>
            <w:r>
              <w:rPr>
                <w:b/>
              </w:rPr>
              <w:t>(</w:t>
            </w:r>
            <w:r w:rsidRPr="00F20AEF">
              <w:rPr>
                <w:b/>
                <w:i/>
                <w:iCs/>
              </w:rPr>
              <w:t>nepovinný údaj</w:t>
            </w:r>
            <w:r w:rsidRPr="00F20AEF">
              <w:rPr>
                <w:b/>
              </w:rPr>
              <w:t>)</w:t>
            </w:r>
            <w:r>
              <w:rPr>
                <w:b/>
              </w:rPr>
              <w:t xml:space="preserve"> </w:t>
            </w:r>
            <w:r w:rsidRPr="002827C6">
              <w:rPr>
                <w:b/>
              </w:rPr>
              <w:t>Počet hodin za semestr</w:t>
            </w:r>
          </w:p>
        </w:tc>
      </w:tr>
      <w:tr w:rsidR="00DC0915" w:rsidRPr="0016131F" w14:paraId="49BE86C2" w14:textId="77777777" w:rsidTr="001A0838">
        <w:trPr>
          <w:trHeight w:val="285"/>
        </w:trPr>
        <w:tc>
          <w:tcPr>
            <w:tcW w:w="2802" w:type="dxa"/>
            <w:gridSpan w:val="2"/>
            <w:tcBorders>
              <w:top w:val="nil"/>
            </w:tcBorders>
          </w:tcPr>
          <w:p w14:paraId="773C67CD" w14:textId="6A52744D" w:rsidR="00DC0915" w:rsidRPr="0016131F" w:rsidRDefault="00DC0915" w:rsidP="00E153D9">
            <w:r w:rsidRPr="004D171F">
              <w:t xml:space="preserve">Ateliér Tvorba prostoru 1 </w:t>
            </w:r>
          </w:p>
        </w:tc>
        <w:tc>
          <w:tcPr>
            <w:tcW w:w="2409" w:type="dxa"/>
            <w:gridSpan w:val="3"/>
            <w:tcBorders>
              <w:top w:val="nil"/>
            </w:tcBorders>
          </w:tcPr>
          <w:p w14:paraId="6367222D" w14:textId="7D768A51" w:rsidR="00DC0915" w:rsidRPr="0016131F" w:rsidRDefault="00DC0915" w:rsidP="00DC0915">
            <w:pPr>
              <w:jc w:val="both"/>
            </w:pPr>
            <w:r>
              <w:t>Design (BSP)</w:t>
            </w:r>
          </w:p>
        </w:tc>
        <w:tc>
          <w:tcPr>
            <w:tcW w:w="567" w:type="dxa"/>
            <w:gridSpan w:val="2"/>
            <w:tcBorders>
              <w:top w:val="nil"/>
            </w:tcBorders>
          </w:tcPr>
          <w:p w14:paraId="0696F82F" w14:textId="7BAA172A" w:rsidR="00DC0915" w:rsidRPr="0016131F" w:rsidRDefault="00DC0915" w:rsidP="00DC0915">
            <w:pPr>
              <w:jc w:val="both"/>
            </w:pPr>
            <w:r>
              <w:t>1ZS</w:t>
            </w:r>
          </w:p>
        </w:tc>
        <w:tc>
          <w:tcPr>
            <w:tcW w:w="2109" w:type="dxa"/>
            <w:gridSpan w:val="5"/>
            <w:tcBorders>
              <w:top w:val="nil"/>
            </w:tcBorders>
          </w:tcPr>
          <w:p w14:paraId="68BBE2C3" w14:textId="735EB78C" w:rsidR="00DC0915" w:rsidRPr="0016131F" w:rsidRDefault="00DC0915" w:rsidP="000D708F">
            <w:r w:rsidRPr="001320CB">
              <w:t>vede ateliér</w:t>
            </w:r>
            <w:r w:rsidR="007A7BCA">
              <w:t xml:space="preserve"> 50 %</w:t>
            </w:r>
            <w:r w:rsidRPr="001320CB">
              <w:t xml:space="preserve">, garant </w:t>
            </w:r>
          </w:p>
        </w:tc>
        <w:tc>
          <w:tcPr>
            <w:tcW w:w="1972" w:type="dxa"/>
            <w:gridSpan w:val="3"/>
            <w:tcBorders>
              <w:top w:val="nil"/>
            </w:tcBorders>
          </w:tcPr>
          <w:p w14:paraId="0AF73BD1" w14:textId="77777777" w:rsidR="00DC0915" w:rsidRPr="0016131F" w:rsidRDefault="00DC0915" w:rsidP="00DC0915">
            <w:pPr>
              <w:jc w:val="both"/>
            </w:pPr>
          </w:p>
        </w:tc>
      </w:tr>
      <w:tr w:rsidR="00DC0915" w:rsidRPr="0016131F" w14:paraId="765EFC25" w14:textId="77777777" w:rsidTr="001A0838">
        <w:trPr>
          <w:trHeight w:val="284"/>
        </w:trPr>
        <w:tc>
          <w:tcPr>
            <w:tcW w:w="2802" w:type="dxa"/>
            <w:gridSpan w:val="2"/>
            <w:tcBorders>
              <w:top w:val="nil"/>
            </w:tcBorders>
          </w:tcPr>
          <w:p w14:paraId="2D44A568" w14:textId="708309D1" w:rsidR="00DC0915" w:rsidRPr="0016131F" w:rsidRDefault="00DC0915" w:rsidP="00E153D9">
            <w:r w:rsidRPr="004D171F">
              <w:t xml:space="preserve">Ateliér Tvorba prostoru </w:t>
            </w:r>
            <w:r>
              <w:t>2</w:t>
            </w:r>
            <w:r w:rsidRPr="004D171F">
              <w:t xml:space="preserve"> </w:t>
            </w:r>
          </w:p>
        </w:tc>
        <w:tc>
          <w:tcPr>
            <w:tcW w:w="2409" w:type="dxa"/>
            <w:gridSpan w:val="3"/>
            <w:tcBorders>
              <w:top w:val="nil"/>
            </w:tcBorders>
          </w:tcPr>
          <w:p w14:paraId="3D8A53F5" w14:textId="3EC48BED" w:rsidR="00DC0915" w:rsidRPr="0016131F" w:rsidRDefault="00DC0915" w:rsidP="00DC0915">
            <w:pPr>
              <w:jc w:val="both"/>
            </w:pPr>
            <w:r w:rsidRPr="00262B75">
              <w:t>Design (BSP)</w:t>
            </w:r>
          </w:p>
        </w:tc>
        <w:tc>
          <w:tcPr>
            <w:tcW w:w="567" w:type="dxa"/>
            <w:gridSpan w:val="2"/>
            <w:tcBorders>
              <w:top w:val="nil"/>
            </w:tcBorders>
          </w:tcPr>
          <w:p w14:paraId="7EC3BB49" w14:textId="2F78AF7B" w:rsidR="00DC0915" w:rsidRPr="0016131F" w:rsidRDefault="00DC0915" w:rsidP="00DC0915">
            <w:pPr>
              <w:jc w:val="both"/>
            </w:pPr>
            <w:r>
              <w:t>1LS</w:t>
            </w:r>
          </w:p>
        </w:tc>
        <w:tc>
          <w:tcPr>
            <w:tcW w:w="2109" w:type="dxa"/>
            <w:gridSpan w:val="5"/>
            <w:tcBorders>
              <w:top w:val="nil"/>
            </w:tcBorders>
          </w:tcPr>
          <w:p w14:paraId="35F4E531" w14:textId="647385B3" w:rsidR="00DC0915" w:rsidRPr="0016131F" w:rsidRDefault="00DC0915" w:rsidP="000D708F">
            <w:r w:rsidRPr="001320CB">
              <w:t>vede ateliér</w:t>
            </w:r>
            <w:r w:rsidR="007A7BCA">
              <w:t xml:space="preserve"> 50 </w:t>
            </w:r>
            <w:r w:rsidR="000D708F">
              <w:t>%</w:t>
            </w:r>
            <w:r w:rsidR="000D708F" w:rsidRPr="001320CB">
              <w:t>,</w:t>
            </w:r>
            <w:r w:rsidRPr="001320CB">
              <w:t xml:space="preserve"> garant </w:t>
            </w:r>
          </w:p>
        </w:tc>
        <w:tc>
          <w:tcPr>
            <w:tcW w:w="1972" w:type="dxa"/>
            <w:gridSpan w:val="3"/>
            <w:tcBorders>
              <w:top w:val="nil"/>
            </w:tcBorders>
          </w:tcPr>
          <w:p w14:paraId="0F096471" w14:textId="77777777" w:rsidR="00DC0915" w:rsidRPr="0016131F" w:rsidRDefault="00DC0915" w:rsidP="00DC0915">
            <w:pPr>
              <w:jc w:val="both"/>
            </w:pPr>
          </w:p>
        </w:tc>
      </w:tr>
      <w:tr w:rsidR="00DC0915" w:rsidRPr="0016131F" w14:paraId="2C1BC066" w14:textId="77777777" w:rsidTr="001A0838">
        <w:trPr>
          <w:trHeight w:val="284"/>
        </w:trPr>
        <w:tc>
          <w:tcPr>
            <w:tcW w:w="2802" w:type="dxa"/>
            <w:gridSpan w:val="2"/>
            <w:tcBorders>
              <w:top w:val="nil"/>
            </w:tcBorders>
          </w:tcPr>
          <w:p w14:paraId="2C17A54C" w14:textId="55A2EF91" w:rsidR="00DC0915" w:rsidRPr="0016131F" w:rsidRDefault="00DC0915" w:rsidP="00E153D9">
            <w:r w:rsidRPr="004D171F">
              <w:t xml:space="preserve">Ateliér Tvorba prostoru </w:t>
            </w:r>
            <w:r>
              <w:t>5</w:t>
            </w:r>
            <w:r w:rsidRPr="004D171F">
              <w:t xml:space="preserve"> </w:t>
            </w:r>
          </w:p>
        </w:tc>
        <w:tc>
          <w:tcPr>
            <w:tcW w:w="2409" w:type="dxa"/>
            <w:gridSpan w:val="3"/>
            <w:tcBorders>
              <w:top w:val="nil"/>
            </w:tcBorders>
          </w:tcPr>
          <w:p w14:paraId="222D2A8E" w14:textId="1538DC91" w:rsidR="00DC0915" w:rsidRPr="0016131F" w:rsidRDefault="00DC0915" w:rsidP="00DC0915">
            <w:pPr>
              <w:jc w:val="both"/>
            </w:pPr>
            <w:r w:rsidRPr="00262B75">
              <w:t>Design (BSP)</w:t>
            </w:r>
          </w:p>
        </w:tc>
        <w:tc>
          <w:tcPr>
            <w:tcW w:w="567" w:type="dxa"/>
            <w:gridSpan w:val="2"/>
            <w:tcBorders>
              <w:top w:val="nil"/>
            </w:tcBorders>
          </w:tcPr>
          <w:p w14:paraId="39C64A2D" w14:textId="7913C483" w:rsidR="00DC0915" w:rsidRPr="0016131F" w:rsidRDefault="00DC0915" w:rsidP="00DC0915">
            <w:pPr>
              <w:jc w:val="both"/>
            </w:pPr>
            <w:r>
              <w:t>3ZS</w:t>
            </w:r>
          </w:p>
        </w:tc>
        <w:tc>
          <w:tcPr>
            <w:tcW w:w="2109" w:type="dxa"/>
            <w:gridSpan w:val="5"/>
            <w:tcBorders>
              <w:top w:val="nil"/>
            </w:tcBorders>
          </w:tcPr>
          <w:p w14:paraId="071869DB" w14:textId="20E93A80" w:rsidR="00DC0915" w:rsidRPr="0016131F" w:rsidRDefault="00DC0915" w:rsidP="000D708F">
            <w:r w:rsidRPr="001320CB">
              <w:t>vede ateliér</w:t>
            </w:r>
            <w:r w:rsidR="000D708F">
              <w:t xml:space="preserve"> 50 %</w:t>
            </w:r>
            <w:r w:rsidR="000D708F" w:rsidRPr="001320CB">
              <w:t>,</w:t>
            </w:r>
            <w:r w:rsidRPr="001320CB">
              <w:t xml:space="preserve"> garant </w:t>
            </w:r>
          </w:p>
        </w:tc>
        <w:tc>
          <w:tcPr>
            <w:tcW w:w="1972" w:type="dxa"/>
            <w:gridSpan w:val="3"/>
            <w:tcBorders>
              <w:top w:val="nil"/>
            </w:tcBorders>
          </w:tcPr>
          <w:p w14:paraId="4EA1B14D" w14:textId="77777777" w:rsidR="00DC0915" w:rsidRPr="0016131F" w:rsidRDefault="00DC0915" w:rsidP="00DC0915">
            <w:pPr>
              <w:jc w:val="both"/>
            </w:pPr>
          </w:p>
        </w:tc>
      </w:tr>
      <w:tr w:rsidR="00DC0915" w:rsidRPr="0016131F" w14:paraId="69CE1AE8" w14:textId="77777777" w:rsidTr="001A0838">
        <w:trPr>
          <w:trHeight w:val="284"/>
        </w:trPr>
        <w:tc>
          <w:tcPr>
            <w:tcW w:w="2802" w:type="dxa"/>
            <w:gridSpan w:val="2"/>
            <w:tcBorders>
              <w:top w:val="nil"/>
            </w:tcBorders>
          </w:tcPr>
          <w:p w14:paraId="52A20C61" w14:textId="7DC9810A" w:rsidR="00DC0915" w:rsidRPr="0016131F" w:rsidRDefault="00DC0915" w:rsidP="00E153D9">
            <w:r w:rsidRPr="004D171F">
              <w:t xml:space="preserve">Ateliér Tvorba prostoru </w:t>
            </w:r>
            <w:r>
              <w:t>6</w:t>
            </w:r>
            <w:r w:rsidRPr="004D171F">
              <w:t xml:space="preserve"> </w:t>
            </w:r>
          </w:p>
        </w:tc>
        <w:tc>
          <w:tcPr>
            <w:tcW w:w="2409" w:type="dxa"/>
            <w:gridSpan w:val="3"/>
            <w:tcBorders>
              <w:top w:val="nil"/>
            </w:tcBorders>
          </w:tcPr>
          <w:p w14:paraId="2DC1D60B" w14:textId="41725582" w:rsidR="00DC0915" w:rsidRPr="0016131F" w:rsidRDefault="00DC0915" w:rsidP="00DC0915">
            <w:pPr>
              <w:jc w:val="both"/>
            </w:pPr>
            <w:r w:rsidRPr="00262B75">
              <w:t>Design (BSP)</w:t>
            </w:r>
          </w:p>
        </w:tc>
        <w:tc>
          <w:tcPr>
            <w:tcW w:w="567" w:type="dxa"/>
            <w:gridSpan w:val="2"/>
            <w:tcBorders>
              <w:top w:val="nil"/>
            </w:tcBorders>
          </w:tcPr>
          <w:p w14:paraId="003D3C44" w14:textId="71565E65" w:rsidR="00DC0915" w:rsidRPr="0016131F" w:rsidRDefault="00DC0915" w:rsidP="00DC0915">
            <w:pPr>
              <w:jc w:val="both"/>
            </w:pPr>
            <w:r>
              <w:t>3LS</w:t>
            </w:r>
          </w:p>
        </w:tc>
        <w:tc>
          <w:tcPr>
            <w:tcW w:w="2109" w:type="dxa"/>
            <w:gridSpan w:val="5"/>
            <w:tcBorders>
              <w:top w:val="nil"/>
            </w:tcBorders>
          </w:tcPr>
          <w:p w14:paraId="483DAF21" w14:textId="2D2D0EB0" w:rsidR="00DC0915" w:rsidRPr="0016131F" w:rsidRDefault="00DC0915" w:rsidP="000D708F">
            <w:r w:rsidRPr="001320CB">
              <w:t>vede ateliér</w:t>
            </w:r>
            <w:r w:rsidR="000D708F">
              <w:t xml:space="preserve"> 50 %</w:t>
            </w:r>
            <w:r w:rsidR="000D708F" w:rsidRPr="001320CB">
              <w:t>,</w:t>
            </w:r>
            <w:r w:rsidRPr="001320CB">
              <w:t xml:space="preserve"> garant </w:t>
            </w:r>
          </w:p>
        </w:tc>
        <w:tc>
          <w:tcPr>
            <w:tcW w:w="1972" w:type="dxa"/>
            <w:gridSpan w:val="3"/>
            <w:tcBorders>
              <w:top w:val="nil"/>
            </w:tcBorders>
          </w:tcPr>
          <w:p w14:paraId="01746833" w14:textId="77777777" w:rsidR="00DC0915" w:rsidRPr="0016131F" w:rsidRDefault="00DC0915" w:rsidP="00DC0915">
            <w:pPr>
              <w:jc w:val="both"/>
            </w:pPr>
          </w:p>
        </w:tc>
      </w:tr>
      <w:tr w:rsidR="0042653E" w:rsidRPr="0016131F" w14:paraId="5A6E3EC3" w14:textId="77777777" w:rsidTr="001A0838">
        <w:trPr>
          <w:trHeight w:val="284"/>
        </w:trPr>
        <w:tc>
          <w:tcPr>
            <w:tcW w:w="2802" w:type="dxa"/>
            <w:gridSpan w:val="2"/>
            <w:tcBorders>
              <w:top w:val="nil"/>
            </w:tcBorders>
          </w:tcPr>
          <w:p w14:paraId="00C66BDD" w14:textId="555979C1" w:rsidR="0042653E" w:rsidRPr="0016131F" w:rsidRDefault="00027619" w:rsidP="00E153D9">
            <w:r>
              <w:rPr>
                <w:rStyle w:val="spellingerror"/>
                <w:rFonts w:eastAsiaTheme="majorEastAsia"/>
              </w:rPr>
              <w:t>Světelný</w:t>
            </w:r>
            <w:r w:rsidRPr="00EA5DCD">
              <w:rPr>
                <w:rStyle w:val="normaltextrun"/>
              </w:rPr>
              <w:t xml:space="preserve"> design </w:t>
            </w:r>
            <w:r>
              <w:rPr>
                <w:rStyle w:val="normaltextrun"/>
              </w:rPr>
              <w:t xml:space="preserve">– interiér </w:t>
            </w:r>
            <w:r>
              <w:rPr>
                <w:rStyle w:val="normaltextrun"/>
              </w:rPr>
              <w:br/>
              <w:t>a výstavnictví</w:t>
            </w:r>
            <w:r w:rsidRPr="00EA5DCD">
              <w:rPr>
                <w:rStyle w:val="eop"/>
              </w:rPr>
              <w:t> </w:t>
            </w:r>
          </w:p>
        </w:tc>
        <w:tc>
          <w:tcPr>
            <w:tcW w:w="2409" w:type="dxa"/>
            <w:gridSpan w:val="3"/>
            <w:tcBorders>
              <w:top w:val="nil"/>
            </w:tcBorders>
          </w:tcPr>
          <w:p w14:paraId="57249E67" w14:textId="5A4723DB" w:rsidR="0042653E" w:rsidRPr="0016131F" w:rsidRDefault="0042653E" w:rsidP="0042653E">
            <w:pPr>
              <w:jc w:val="both"/>
            </w:pPr>
            <w:r w:rsidRPr="00262B75">
              <w:t>Design (BSP)</w:t>
            </w:r>
          </w:p>
        </w:tc>
        <w:tc>
          <w:tcPr>
            <w:tcW w:w="567" w:type="dxa"/>
            <w:gridSpan w:val="2"/>
            <w:tcBorders>
              <w:top w:val="nil"/>
            </w:tcBorders>
          </w:tcPr>
          <w:p w14:paraId="32DDBA33" w14:textId="0299B56F" w:rsidR="0042653E" w:rsidRPr="0016131F" w:rsidRDefault="00F541CA" w:rsidP="0042653E">
            <w:pPr>
              <w:jc w:val="both"/>
            </w:pPr>
            <w:r>
              <w:t>3ZS</w:t>
            </w:r>
          </w:p>
        </w:tc>
        <w:tc>
          <w:tcPr>
            <w:tcW w:w="2109" w:type="dxa"/>
            <w:gridSpan w:val="5"/>
            <w:tcBorders>
              <w:top w:val="nil"/>
            </w:tcBorders>
          </w:tcPr>
          <w:p w14:paraId="7F3D013A" w14:textId="09D0BDD8" w:rsidR="0042653E" w:rsidRPr="0016131F" w:rsidRDefault="00B416CF" w:rsidP="0042653E">
            <w:pPr>
              <w:jc w:val="both"/>
            </w:pPr>
            <w:r>
              <w:t>v</w:t>
            </w:r>
            <w:r w:rsidR="00F541CA">
              <w:t>ede seminář, garant</w:t>
            </w:r>
          </w:p>
        </w:tc>
        <w:tc>
          <w:tcPr>
            <w:tcW w:w="1972" w:type="dxa"/>
            <w:gridSpan w:val="3"/>
            <w:tcBorders>
              <w:top w:val="nil"/>
            </w:tcBorders>
          </w:tcPr>
          <w:p w14:paraId="626511F1" w14:textId="77777777" w:rsidR="0042653E" w:rsidRPr="0016131F" w:rsidRDefault="0042653E" w:rsidP="0042653E">
            <w:pPr>
              <w:jc w:val="both"/>
            </w:pPr>
          </w:p>
        </w:tc>
      </w:tr>
      <w:tr w:rsidR="00FA5F83" w:rsidRPr="0016131F" w14:paraId="4D2DBBAE" w14:textId="77777777" w:rsidTr="001A0838">
        <w:trPr>
          <w:trHeight w:val="284"/>
        </w:trPr>
        <w:tc>
          <w:tcPr>
            <w:tcW w:w="2802" w:type="dxa"/>
            <w:gridSpan w:val="2"/>
            <w:tcBorders>
              <w:top w:val="nil"/>
            </w:tcBorders>
          </w:tcPr>
          <w:p w14:paraId="5A792DE6" w14:textId="77777777" w:rsidR="00FA5F83" w:rsidRPr="00DF15F4" w:rsidRDefault="00FA5F83" w:rsidP="00FD02B0">
            <w:pPr>
              <w:pStyle w:val="paragraph"/>
              <w:spacing w:before="0" w:beforeAutospacing="0" w:after="0" w:afterAutospacing="0"/>
              <w:textAlignment w:val="baseline"/>
              <w:rPr>
                <w:rStyle w:val="normaltextrun"/>
                <w:sz w:val="20"/>
                <w:szCs w:val="20"/>
                <w:shd w:val="clear" w:color="auto" w:fill="FFFFFF"/>
              </w:rPr>
            </w:pPr>
            <w:r w:rsidRPr="00DF15F4">
              <w:rPr>
                <w:rStyle w:val="normaltextrun"/>
                <w:sz w:val="20"/>
                <w:szCs w:val="20"/>
                <w:shd w:val="clear" w:color="auto" w:fill="FFFFFF"/>
              </w:rPr>
              <w:t>Teorie a technologie TP 1 -</w:t>
            </w:r>
          </w:p>
          <w:p w14:paraId="0DAE5351" w14:textId="75E2AB71" w:rsidR="00FA5F83" w:rsidRDefault="00FA5F83" w:rsidP="00E153D9">
            <w:pPr>
              <w:rPr>
                <w:rStyle w:val="spellingerror"/>
                <w:rFonts w:eastAsiaTheme="majorEastAsia"/>
              </w:rPr>
            </w:pPr>
            <w:r w:rsidRPr="00DF15F4">
              <w:rPr>
                <w:rStyle w:val="normaltextrun"/>
                <w:shd w:val="clear" w:color="auto" w:fill="FFFFFF"/>
              </w:rPr>
              <w:t>Dřevo</w:t>
            </w:r>
            <w:r w:rsidRPr="00DF15F4">
              <w:rPr>
                <w:rStyle w:val="eop"/>
                <w:rFonts w:eastAsiaTheme="majorEastAsia"/>
                <w:shd w:val="clear" w:color="auto" w:fill="FFFFFF"/>
              </w:rPr>
              <w:t> </w:t>
            </w:r>
          </w:p>
        </w:tc>
        <w:tc>
          <w:tcPr>
            <w:tcW w:w="2409" w:type="dxa"/>
            <w:gridSpan w:val="3"/>
            <w:tcBorders>
              <w:top w:val="nil"/>
            </w:tcBorders>
          </w:tcPr>
          <w:p w14:paraId="73BF1115" w14:textId="4043C317" w:rsidR="00FA5F83" w:rsidRPr="00262B75" w:rsidRDefault="00FA5F83" w:rsidP="00FA5F83">
            <w:pPr>
              <w:jc w:val="both"/>
            </w:pPr>
            <w:r w:rsidRPr="00262B75">
              <w:t>Design (BSP)</w:t>
            </w:r>
          </w:p>
        </w:tc>
        <w:tc>
          <w:tcPr>
            <w:tcW w:w="567" w:type="dxa"/>
            <w:gridSpan w:val="2"/>
            <w:tcBorders>
              <w:top w:val="nil"/>
            </w:tcBorders>
          </w:tcPr>
          <w:p w14:paraId="03FF377D" w14:textId="389A9BBC" w:rsidR="00FA5F83" w:rsidRDefault="00FA5F83" w:rsidP="00FA5F83">
            <w:pPr>
              <w:jc w:val="both"/>
            </w:pPr>
            <w:r>
              <w:t>1</w:t>
            </w:r>
            <w:r w:rsidR="007A496D">
              <w:t>Z</w:t>
            </w:r>
            <w:r>
              <w:t>S</w:t>
            </w:r>
          </w:p>
        </w:tc>
        <w:tc>
          <w:tcPr>
            <w:tcW w:w="2109" w:type="dxa"/>
            <w:gridSpan w:val="5"/>
            <w:tcBorders>
              <w:top w:val="nil"/>
            </w:tcBorders>
          </w:tcPr>
          <w:p w14:paraId="71005667" w14:textId="4CB6B00F" w:rsidR="00FA5F83" w:rsidRDefault="00FA5F83" w:rsidP="00FA5F83">
            <w:r>
              <w:t>přednášející, vede seminář</w:t>
            </w:r>
            <w:r w:rsidR="00536D49">
              <w:t>, garant</w:t>
            </w:r>
          </w:p>
        </w:tc>
        <w:tc>
          <w:tcPr>
            <w:tcW w:w="1972" w:type="dxa"/>
            <w:gridSpan w:val="3"/>
            <w:tcBorders>
              <w:top w:val="nil"/>
            </w:tcBorders>
          </w:tcPr>
          <w:p w14:paraId="34FF9CC3" w14:textId="77777777" w:rsidR="00FA5F83" w:rsidRPr="0016131F" w:rsidRDefault="00FA5F83" w:rsidP="00FA5F83">
            <w:pPr>
              <w:jc w:val="both"/>
            </w:pPr>
          </w:p>
        </w:tc>
      </w:tr>
      <w:tr w:rsidR="00FA5F83" w:rsidRPr="0016131F" w14:paraId="078158BF" w14:textId="77777777" w:rsidTr="001A0838">
        <w:trPr>
          <w:trHeight w:val="284"/>
        </w:trPr>
        <w:tc>
          <w:tcPr>
            <w:tcW w:w="2802" w:type="dxa"/>
            <w:gridSpan w:val="2"/>
            <w:tcBorders>
              <w:top w:val="nil"/>
            </w:tcBorders>
          </w:tcPr>
          <w:p w14:paraId="5C1FE0BC" w14:textId="77777777" w:rsidR="00FA5F83" w:rsidRPr="003C6BDE" w:rsidRDefault="00FA5F83" w:rsidP="00FD02B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Style w:val="normaltextrun"/>
                <w:shd w:val="clear" w:color="auto" w:fill="FFFFFF"/>
              </w:rPr>
            </w:pPr>
            <w:r w:rsidRPr="003C6BDE">
              <w:rPr>
                <w:rStyle w:val="normaltextrun"/>
                <w:shd w:val="clear" w:color="auto" w:fill="FFFFFF"/>
              </w:rPr>
              <w:t>Teorie a technologie TP 2 –</w:t>
            </w:r>
          </w:p>
          <w:p w14:paraId="4CC87B4E" w14:textId="4DFD60BE" w:rsidR="00FA5F83" w:rsidRDefault="00FA5F83" w:rsidP="00E153D9">
            <w:pPr>
              <w:rPr>
                <w:rStyle w:val="spellingerror"/>
                <w:rFonts w:eastAsiaTheme="majorEastAsia"/>
              </w:rPr>
            </w:pPr>
            <w:r w:rsidRPr="003C6BDE">
              <w:rPr>
                <w:rStyle w:val="normaltextrun"/>
                <w:shd w:val="clear" w:color="auto" w:fill="FFFFFF"/>
              </w:rPr>
              <w:t>Dřevo</w:t>
            </w:r>
            <w:r w:rsidRPr="003C6BDE">
              <w:rPr>
                <w:rStyle w:val="eop"/>
                <w:rFonts w:eastAsiaTheme="majorEastAsia"/>
                <w:shd w:val="clear" w:color="auto" w:fill="FFFFFF"/>
              </w:rPr>
              <w:t> </w:t>
            </w:r>
          </w:p>
        </w:tc>
        <w:tc>
          <w:tcPr>
            <w:tcW w:w="2409" w:type="dxa"/>
            <w:gridSpan w:val="3"/>
            <w:tcBorders>
              <w:top w:val="nil"/>
            </w:tcBorders>
          </w:tcPr>
          <w:p w14:paraId="422F3EB8" w14:textId="19FC6625" w:rsidR="00FA5F83" w:rsidRPr="00262B75" w:rsidRDefault="00FA5F83" w:rsidP="00FA5F83">
            <w:pPr>
              <w:jc w:val="both"/>
            </w:pPr>
            <w:r w:rsidRPr="00262B75">
              <w:t>Design (BSP)</w:t>
            </w:r>
          </w:p>
        </w:tc>
        <w:tc>
          <w:tcPr>
            <w:tcW w:w="567" w:type="dxa"/>
            <w:gridSpan w:val="2"/>
            <w:tcBorders>
              <w:top w:val="nil"/>
            </w:tcBorders>
          </w:tcPr>
          <w:p w14:paraId="2985FB73" w14:textId="43608D2B" w:rsidR="00FA5F83" w:rsidRDefault="00FA5F83" w:rsidP="00FA5F83">
            <w:pPr>
              <w:jc w:val="both"/>
            </w:pPr>
            <w:r>
              <w:t>1LS</w:t>
            </w:r>
          </w:p>
        </w:tc>
        <w:tc>
          <w:tcPr>
            <w:tcW w:w="2109" w:type="dxa"/>
            <w:gridSpan w:val="5"/>
            <w:tcBorders>
              <w:top w:val="nil"/>
            </w:tcBorders>
          </w:tcPr>
          <w:p w14:paraId="140C461E" w14:textId="7FD8F011" w:rsidR="00FA5F83" w:rsidRDefault="00FA5F83" w:rsidP="00FA5F83">
            <w:r>
              <w:t>přednášející, vede seminář</w:t>
            </w:r>
            <w:r w:rsidR="00536D49">
              <w:t>, garant</w:t>
            </w:r>
          </w:p>
        </w:tc>
        <w:tc>
          <w:tcPr>
            <w:tcW w:w="1972" w:type="dxa"/>
            <w:gridSpan w:val="3"/>
            <w:tcBorders>
              <w:top w:val="nil"/>
            </w:tcBorders>
          </w:tcPr>
          <w:p w14:paraId="35EAB07C" w14:textId="77777777" w:rsidR="00FA5F83" w:rsidRPr="0016131F" w:rsidRDefault="00FA5F83" w:rsidP="00FA5F83">
            <w:pPr>
              <w:jc w:val="both"/>
            </w:pPr>
          </w:p>
        </w:tc>
      </w:tr>
      <w:tr w:rsidR="00FA5F83" w:rsidRPr="0016131F" w14:paraId="30DDA483" w14:textId="77777777" w:rsidTr="001A0838">
        <w:trPr>
          <w:trHeight w:val="284"/>
        </w:trPr>
        <w:tc>
          <w:tcPr>
            <w:tcW w:w="2802" w:type="dxa"/>
            <w:gridSpan w:val="2"/>
            <w:tcBorders>
              <w:top w:val="nil"/>
            </w:tcBorders>
          </w:tcPr>
          <w:p w14:paraId="55926308" w14:textId="35387551" w:rsidR="00FA5F83" w:rsidRPr="0016131F" w:rsidRDefault="00FA5F83" w:rsidP="00E153D9">
            <w:r w:rsidRPr="004B7578">
              <w:rPr>
                <w:rStyle w:val="normaltextrun"/>
                <w:shd w:val="clear" w:color="auto" w:fill="FFFFFF"/>
              </w:rPr>
              <w:t>Teorie a technologie TP 5 – Interiér a výstavnictví </w:t>
            </w:r>
            <w:r w:rsidRPr="004B7578">
              <w:rPr>
                <w:rStyle w:val="eop"/>
                <w:rFonts w:eastAsiaTheme="majorEastAsia"/>
                <w:shd w:val="clear" w:color="auto" w:fill="FFFFFF"/>
              </w:rPr>
              <w:t> </w:t>
            </w:r>
          </w:p>
        </w:tc>
        <w:tc>
          <w:tcPr>
            <w:tcW w:w="2409" w:type="dxa"/>
            <w:gridSpan w:val="3"/>
            <w:tcBorders>
              <w:top w:val="nil"/>
            </w:tcBorders>
          </w:tcPr>
          <w:p w14:paraId="6BEE0252" w14:textId="76377B45" w:rsidR="00FA5F83" w:rsidRPr="0016131F" w:rsidRDefault="00FA5F83" w:rsidP="00FA5F83">
            <w:pPr>
              <w:jc w:val="both"/>
            </w:pPr>
            <w:r w:rsidRPr="00262B75">
              <w:t>Design (BSP)</w:t>
            </w:r>
          </w:p>
        </w:tc>
        <w:tc>
          <w:tcPr>
            <w:tcW w:w="567" w:type="dxa"/>
            <w:gridSpan w:val="2"/>
            <w:tcBorders>
              <w:top w:val="nil"/>
            </w:tcBorders>
          </w:tcPr>
          <w:p w14:paraId="24DBEA85" w14:textId="0508A70D" w:rsidR="00FA5F83" w:rsidRPr="0016131F" w:rsidRDefault="00FA5F83" w:rsidP="00FA5F83">
            <w:pPr>
              <w:jc w:val="both"/>
            </w:pPr>
            <w:r>
              <w:t>3ZS</w:t>
            </w:r>
          </w:p>
        </w:tc>
        <w:tc>
          <w:tcPr>
            <w:tcW w:w="2109" w:type="dxa"/>
            <w:gridSpan w:val="5"/>
            <w:tcBorders>
              <w:top w:val="nil"/>
            </w:tcBorders>
          </w:tcPr>
          <w:p w14:paraId="23C0A4FE" w14:textId="76CB7341" w:rsidR="00FA5F83" w:rsidRPr="0016131F" w:rsidRDefault="00FA5F83" w:rsidP="00FA5F83">
            <w:r>
              <w:t>přednášející, vede seminář</w:t>
            </w:r>
            <w:r w:rsidR="00536D49">
              <w:t>, garant</w:t>
            </w:r>
          </w:p>
        </w:tc>
        <w:tc>
          <w:tcPr>
            <w:tcW w:w="1972" w:type="dxa"/>
            <w:gridSpan w:val="3"/>
            <w:tcBorders>
              <w:top w:val="nil"/>
            </w:tcBorders>
          </w:tcPr>
          <w:p w14:paraId="3086725A" w14:textId="77777777" w:rsidR="00FA5F83" w:rsidRPr="0016131F" w:rsidRDefault="00FA5F83" w:rsidP="00FA5F83">
            <w:pPr>
              <w:jc w:val="both"/>
            </w:pPr>
          </w:p>
        </w:tc>
      </w:tr>
      <w:tr w:rsidR="00FA5F83" w14:paraId="2C00CA52" w14:textId="77777777" w:rsidTr="001A0838">
        <w:tc>
          <w:tcPr>
            <w:tcW w:w="9859" w:type="dxa"/>
            <w:gridSpan w:val="15"/>
            <w:shd w:val="clear" w:color="auto" w:fill="F7CAAC"/>
          </w:tcPr>
          <w:p w14:paraId="064BFBA0" w14:textId="77777777" w:rsidR="00FA5F83" w:rsidRDefault="00FA5F83" w:rsidP="00FA5F83">
            <w:pPr>
              <w:jc w:val="both"/>
            </w:pPr>
            <w:r>
              <w:rPr>
                <w:b/>
              </w:rPr>
              <w:t xml:space="preserve">Údaje o vzdělání na VŠ </w:t>
            </w:r>
          </w:p>
        </w:tc>
      </w:tr>
      <w:tr w:rsidR="00FA5F83" w14:paraId="44BB6922" w14:textId="77777777" w:rsidTr="00E153D9">
        <w:trPr>
          <w:trHeight w:val="158"/>
        </w:trPr>
        <w:tc>
          <w:tcPr>
            <w:tcW w:w="9859" w:type="dxa"/>
            <w:gridSpan w:val="15"/>
          </w:tcPr>
          <w:p w14:paraId="03288678" w14:textId="67F0D1F1" w:rsidR="00FA5F83" w:rsidRPr="009F3FBB" w:rsidRDefault="00FA5F83" w:rsidP="00FA5F83">
            <w:pPr>
              <w:jc w:val="both"/>
            </w:pPr>
            <w:r w:rsidRPr="004D4087">
              <w:t>2006-2012: Vysoké učení technické v Brně, Fakulta architektury, Architektura a urbanismus</w:t>
            </w:r>
            <w:r w:rsidR="009F3FBB">
              <w:t>, Ing. arch.</w:t>
            </w:r>
          </w:p>
        </w:tc>
      </w:tr>
      <w:tr w:rsidR="00FA5F83" w14:paraId="455D9968" w14:textId="77777777" w:rsidTr="001A0838">
        <w:tc>
          <w:tcPr>
            <w:tcW w:w="9859" w:type="dxa"/>
            <w:gridSpan w:val="15"/>
            <w:shd w:val="clear" w:color="auto" w:fill="F7CAAC"/>
          </w:tcPr>
          <w:p w14:paraId="64BD1864" w14:textId="77777777" w:rsidR="00FA5F83" w:rsidRDefault="00FA5F83" w:rsidP="00FA5F83">
            <w:pPr>
              <w:jc w:val="both"/>
              <w:rPr>
                <w:b/>
              </w:rPr>
            </w:pPr>
            <w:r>
              <w:rPr>
                <w:b/>
              </w:rPr>
              <w:t>Údaje o odborném působení od absolvování VŠ</w:t>
            </w:r>
          </w:p>
        </w:tc>
      </w:tr>
      <w:tr w:rsidR="00FA5F83" w:rsidRPr="009B6AE3" w14:paraId="41855AC8" w14:textId="77777777" w:rsidTr="00E153D9">
        <w:trPr>
          <w:trHeight w:val="945"/>
        </w:trPr>
        <w:tc>
          <w:tcPr>
            <w:tcW w:w="9859" w:type="dxa"/>
            <w:gridSpan w:val="15"/>
          </w:tcPr>
          <w:p w14:paraId="32D305E5" w14:textId="77777777" w:rsidR="00FA5F83" w:rsidRPr="004D4087" w:rsidRDefault="00FA5F83" w:rsidP="00FA5F83">
            <w:pPr>
              <w:jc w:val="both"/>
            </w:pPr>
            <w:r w:rsidRPr="004D4087">
              <w:t>2014-dosud: Univerzita Tomáše Bati ve Zlíně, Fakulta multimediálních komunikací, vedoucí ateliéru Tvorba prostoru, do roku 2019 asistent ateliéru Prostorová tvorba</w:t>
            </w:r>
          </w:p>
          <w:p w14:paraId="6495F73C" w14:textId="77777777" w:rsidR="00FA5F83" w:rsidRPr="004D4087" w:rsidRDefault="00FA5F83" w:rsidP="00FA5F83">
            <w:pPr>
              <w:jc w:val="both"/>
            </w:pPr>
            <w:r w:rsidRPr="004D4087">
              <w:t>2013-2014: Energetická agentura Zlínského kraje, Projektový manažer</w:t>
            </w:r>
          </w:p>
          <w:p w14:paraId="2B06DE27" w14:textId="5D00A8D5" w:rsidR="00FA5F83" w:rsidRPr="009B6AE3" w:rsidRDefault="00FA5F83" w:rsidP="00ED152A">
            <w:pPr>
              <w:jc w:val="both"/>
              <w:rPr>
                <w:color w:val="FF0000"/>
              </w:rPr>
            </w:pPr>
            <w:r w:rsidRPr="004D4087">
              <w:t xml:space="preserve">2012-dosud: OSVČ - </w:t>
            </w:r>
            <w:r w:rsidR="00A26FBC">
              <w:t>a</w:t>
            </w:r>
            <w:r w:rsidRPr="004D4087">
              <w:t>rchitektonické činnosti</w:t>
            </w:r>
          </w:p>
        </w:tc>
      </w:tr>
      <w:tr w:rsidR="00FA5F83" w14:paraId="5D2B6E66" w14:textId="77777777" w:rsidTr="001A0838">
        <w:trPr>
          <w:trHeight w:val="250"/>
        </w:trPr>
        <w:tc>
          <w:tcPr>
            <w:tcW w:w="9859" w:type="dxa"/>
            <w:gridSpan w:val="15"/>
            <w:shd w:val="clear" w:color="auto" w:fill="F7CAAC"/>
          </w:tcPr>
          <w:p w14:paraId="33F8719D" w14:textId="77777777" w:rsidR="00FA5F83" w:rsidRDefault="00FA5F83" w:rsidP="00FA5F83">
            <w:pPr>
              <w:jc w:val="both"/>
            </w:pPr>
            <w:r>
              <w:rPr>
                <w:b/>
              </w:rPr>
              <w:t>Zkušenosti s vedením kvalifikačních a rigorózních prací</w:t>
            </w:r>
          </w:p>
        </w:tc>
      </w:tr>
      <w:tr w:rsidR="00FA5F83" w14:paraId="0464063C" w14:textId="77777777" w:rsidTr="00E153D9">
        <w:trPr>
          <w:trHeight w:val="437"/>
        </w:trPr>
        <w:tc>
          <w:tcPr>
            <w:tcW w:w="9859" w:type="dxa"/>
            <w:gridSpan w:val="15"/>
          </w:tcPr>
          <w:p w14:paraId="66371B24" w14:textId="519234B0" w:rsidR="00FA5F83" w:rsidRDefault="00FA5F83" w:rsidP="00FA5F83">
            <w:pPr>
              <w:jc w:val="both"/>
            </w:pPr>
            <w:r>
              <w:t xml:space="preserve">Bakalářské práce: </w:t>
            </w:r>
            <w:r w:rsidR="007F6529">
              <w:t>26</w:t>
            </w:r>
          </w:p>
          <w:p w14:paraId="3C939265" w14:textId="70FC2CC2" w:rsidR="00FA5F83" w:rsidRDefault="00FA5F83" w:rsidP="00570EE0">
            <w:pPr>
              <w:jc w:val="both"/>
            </w:pPr>
            <w:r>
              <w:t xml:space="preserve">Diplomové práce: </w:t>
            </w:r>
            <w:r w:rsidR="007F6529">
              <w:t>6</w:t>
            </w:r>
          </w:p>
        </w:tc>
      </w:tr>
      <w:tr w:rsidR="00FA5F83" w14:paraId="3998D549" w14:textId="77777777" w:rsidTr="001A0838">
        <w:trPr>
          <w:cantSplit/>
        </w:trPr>
        <w:tc>
          <w:tcPr>
            <w:tcW w:w="3347" w:type="dxa"/>
            <w:gridSpan w:val="3"/>
            <w:tcBorders>
              <w:top w:val="single" w:sz="12" w:space="0" w:color="auto"/>
            </w:tcBorders>
            <w:shd w:val="clear" w:color="auto" w:fill="F7CAAC"/>
          </w:tcPr>
          <w:p w14:paraId="0C4FE199" w14:textId="77777777" w:rsidR="00FA5F83" w:rsidRDefault="00FA5F83" w:rsidP="00FA5F83">
            <w:pPr>
              <w:jc w:val="both"/>
            </w:pPr>
            <w:r>
              <w:rPr>
                <w:b/>
              </w:rPr>
              <w:t xml:space="preserve">Obor habilitačního řízení </w:t>
            </w:r>
          </w:p>
        </w:tc>
        <w:tc>
          <w:tcPr>
            <w:tcW w:w="2245" w:type="dxa"/>
            <w:gridSpan w:val="3"/>
            <w:tcBorders>
              <w:top w:val="single" w:sz="12" w:space="0" w:color="auto"/>
            </w:tcBorders>
            <w:shd w:val="clear" w:color="auto" w:fill="F7CAAC"/>
          </w:tcPr>
          <w:p w14:paraId="6F8E6E17" w14:textId="77777777" w:rsidR="00FA5F83" w:rsidRDefault="00FA5F83" w:rsidP="00FA5F83">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46225B72" w14:textId="77777777" w:rsidR="00FA5F83" w:rsidRDefault="00FA5F83" w:rsidP="00FA5F83">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2F1AFE41" w14:textId="77777777" w:rsidR="00FA5F83" w:rsidRDefault="00FA5F83" w:rsidP="00FA5F83">
            <w:pPr>
              <w:jc w:val="both"/>
              <w:rPr>
                <w:b/>
              </w:rPr>
            </w:pPr>
            <w:r>
              <w:rPr>
                <w:b/>
              </w:rPr>
              <w:t>Ohlasy publikací</w:t>
            </w:r>
          </w:p>
        </w:tc>
      </w:tr>
      <w:tr w:rsidR="00FA5F83" w14:paraId="09B73D66" w14:textId="77777777" w:rsidTr="001A0838">
        <w:trPr>
          <w:cantSplit/>
        </w:trPr>
        <w:tc>
          <w:tcPr>
            <w:tcW w:w="3347" w:type="dxa"/>
            <w:gridSpan w:val="3"/>
          </w:tcPr>
          <w:p w14:paraId="373B2AE9" w14:textId="77777777" w:rsidR="00FA5F83" w:rsidRDefault="00FA5F83" w:rsidP="00FA5F83">
            <w:pPr>
              <w:jc w:val="both"/>
            </w:pPr>
          </w:p>
        </w:tc>
        <w:tc>
          <w:tcPr>
            <w:tcW w:w="2245" w:type="dxa"/>
            <w:gridSpan w:val="3"/>
          </w:tcPr>
          <w:p w14:paraId="73E9FADE" w14:textId="77777777" w:rsidR="00FA5F83" w:rsidRDefault="00FA5F83" w:rsidP="00FA5F83">
            <w:pPr>
              <w:jc w:val="both"/>
            </w:pPr>
          </w:p>
        </w:tc>
        <w:tc>
          <w:tcPr>
            <w:tcW w:w="2248" w:type="dxa"/>
            <w:gridSpan w:val="5"/>
            <w:tcBorders>
              <w:right w:val="single" w:sz="12" w:space="0" w:color="auto"/>
            </w:tcBorders>
          </w:tcPr>
          <w:p w14:paraId="724A08C3" w14:textId="77777777" w:rsidR="00FA5F83" w:rsidRDefault="00FA5F83" w:rsidP="00FA5F83">
            <w:pPr>
              <w:jc w:val="both"/>
            </w:pPr>
          </w:p>
        </w:tc>
        <w:tc>
          <w:tcPr>
            <w:tcW w:w="632" w:type="dxa"/>
            <w:gridSpan w:val="2"/>
            <w:tcBorders>
              <w:left w:val="single" w:sz="12" w:space="0" w:color="auto"/>
            </w:tcBorders>
            <w:shd w:val="clear" w:color="auto" w:fill="F7CAAC"/>
          </w:tcPr>
          <w:p w14:paraId="1D3F1342" w14:textId="77777777" w:rsidR="00FA5F83" w:rsidRPr="00F20AEF" w:rsidRDefault="00FA5F83" w:rsidP="00FA5F83">
            <w:pPr>
              <w:jc w:val="both"/>
            </w:pPr>
            <w:r w:rsidRPr="00F20AEF">
              <w:rPr>
                <w:b/>
              </w:rPr>
              <w:t>WoS</w:t>
            </w:r>
          </w:p>
        </w:tc>
        <w:tc>
          <w:tcPr>
            <w:tcW w:w="693" w:type="dxa"/>
            <w:shd w:val="clear" w:color="auto" w:fill="F7CAAC"/>
          </w:tcPr>
          <w:p w14:paraId="17D28C8B" w14:textId="77777777" w:rsidR="00FA5F83" w:rsidRPr="00F20AEF" w:rsidRDefault="00FA5F83" w:rsidP="00FA5F83">
            <w:pPr>
              <w:jc w:val="both"/>
              <w:rPr>
                <w:sz w:val="18"/>
              </w:rPr>
            </w:pPr>
            <w:r w:rsidRPr="00F20AEF">
              <w:rPr>
                <w:b/>
                <w:sz w:val="18"/>
              </w:rPr>
              <w:t>Scopus</w:t>
            </w:r>
          </w:p>
        </w:tc>
        <w:tc>
          <w:tcPr>
            <w:tcW w:w="694" w:type="dxa"/>
            <w:shd w:val="clear" w:color="auto" w:fill="F7CAAC"/>
          </w:tcPr>
          <w:p w14:paraId="03666181" w14:textId="77777777" w:rsidR="00FA5F83" w:rsidRDefault="00FA5F83" w:rsidP="00FA5F83">
            <w:pPr>
              <w:jc w:val="both"/>
            </w:pPr>
            <w:r>
              <w:rPr>
                <w:b/>
                <w:sz w:val="18"/>
              </w:rPr>
              <w:t>ostatní</w:t>
            </w:r>
          </w:p>
        </w:tc>
      </w:tr>
      <w:tr w:rsidR="00FA5F83" w14:paraId="3A611CB2" w14:textId="77777777" w:rsidTr="001A0838">
        <w:trPr>
          <w:cantSplit/>
          <w:trHeight w:val="70"/>
        </w:trPr>
        <w:tc>
          <w:tcPr>
            <w:tcW w:w="3347" w:type="dxa"/>
            <w:gridSpan w:val="3"/>
            <w:shd w:val="clear" w:color="auto" w:fill="F7CAAC"/>
          </w:tcPr>
          <w:p w14:paraId="55BB39FC" w14:textId="77777777" w:rsidR="00FA5F83" w:rsidRDefault="00FA5F83" w:rsidP="00FA5F83">
            <w:pPr>
              <w:jc w:val="both"/>
            </w:pPr>
            <w:r>
              <w:rPr>
                <w:b/>
              </w:rPr>
              <w:t>Obor jmenovacího řízení</w:t>
            </w:r>
          </w:p>
        </w:tc>
        <w:tc>
          <w:tcPr>
            <w:tcW w:w="2245" w:type="dxa"/>
            <w:gridSpan w:val="3"/>
            <w:shd w:val="clear" w:color="auto" w:fill="F7CAAC"/>
          </w:tcPr>
          <w:p w14:paraId="0AAC60C7" w14:textId="77777777" w:rsidR="00FA5F83" w:rsidRDefault="00FA5F83" w:rsidP="00FA5F83">
            <w:pPr>
              <w:jc w:val="both"/>
            </w:pPr>
            <w:r>
              <w:rPr>
                <w:b/>
              </w:rPr>
              <w:t>Rok udělení hodnosti</w:t>
            </w:r>
          </w:p>
        </w:tc>
        <w:tc>
          <w:tcPr>
            <w:tcW w:w="2248" w:type="dxa"/>
            <w:gridSpan w:val="5"/>
            <w:tcBorders>
              <w:right w:val="single" w:sz="12" w:space="0" w:color="auto"/>
            </w:tcBorders>
            <w:shd w:val="clear" w:color="auto" w:fill="F7CAAC"/>
          </w:tcPr>
          <w:p w14:paraId="120958CF" w14:textId="77777777" w:rsidR="00FA5F83" w:rsidRDefault="00FA5F83" w:rsidP="00FA5F83">
            <w:pPr>
              <w:jc w:val="both"/>
            </w:pPr>
            <w:r>
              <w:rPr>
                <w:b/>
              </w:rPr>
              <w:t>Řízení konáno na VŠ</w:t>
            </w:r>
          </w:p>
        </w:tc>
        <w:tc>
          <w:tcPr>
            <w:tcW w:w="632" w:type="dxa"/>
            <w:gridSpan w:val="2"/>
            <w:tcBorders>
              <w:left w:val="single" w:sz="12" w:space="0" w:color="auto"/>
            </w:tcBorders>
          </w:tcPr>
          <w:p w14:paraId="0BA0BE9D" w14:textId="77777777" w:rsidR="00FA5F83" w:rsidRPr="00F20AEF" w:rsidRDefault="00FA5F83" w:rsidP="00FA5F83">
            <w:pPr>
              <w:jc w:val="both"/>
              <w:rPr>
                <w:b/>
              </w:rPr>
            </w:pPr>
          </w:p>
        </w:tc>
        <w:tc>
          <w:tcPr>
            <w:tcW w:w="693" w:type="dxa"/>
          </w:tcPr>
          <w:p w14:paraId="30BD5677" w14:textId="77777777" w:rsidR="00FA5F83" w:rsidRPr="00F20AEF" w:rsidRDefault="00FA5F83" w:rsidP="00FA5F83">
            <w:pPr>
              <w:jc w:val="both"/>
              <w:rPr>
                <w:b/>
              </w:rPr>
            </w:pPr>
          </w:p>
        </w:tc>
        <w:tc>
          <w:tcPr>
            <w:tcW w:w="694" w:type="dxa"/>
          </w:tcPr>
          <w:p w14:paraId="6AAAED5E" w14:textId="77777777" w:rsidR="00FA5F83" w:rsidRDefault="00FA5F83" w:rsidP="00FA5F83">
            <w:pPr>
              <w:jc w:val="both"/>
              <w:rPr>
                <w:b/>
              </w:rPr>
            </w:pPr>
          </w:p>
        </w:tc>
      </w:tr>
      <w:tr w:rsidR="00FA5F83" w14:paraId="7062A163" w14:textId="77777777" w:rsidTr="001A0838">
        <w:trPr>
          <w:trHeight w:val="205"/>
        </w:trPr>
        <w:tc>
          <w:tcPr>
            <w:tcW w:w="3347" w:type="dxa"/>
            <w:gridSpan w:val="3"/>
          </w:tcPr>
          <w:p w14:paraId="3A96A192" w14:textId="77777777" w:rsidR="00FA5F83" w:rsidRDefault="00FA5F83" w:rsidP="00FA5F83">
            <w:pPr>
              <w:jc w:val="both"/>
            </w:pPr>
          </w:p>
        </w:tc>
        <w:tc>
          <w:tcPr>
            <w:tcW w:w="2245" w:type="dxa"/>
            <w:gridSpan w:val="3"/>
          </w:tcPr>
          <w:p w14:paraId="3FC12DC3" w14:textId="77777777" w:rsidR="00FA5F83" w:rsidRDefault="00FA5F83" w:rsidP="00FA5F83">
            <w:pPr>
              <w:jc w:val="both"/>
            </w:pPr>
          </w:p>
        </w:tc>
        <w:tc>
          <w:tcPr>
            <w:tcW w:w="2248" w:type="dxa"/>
            <w:gridSpan w:val="5"/>
            <w:tcBorders>
              <w:right w:val="single" w:sz="12" w:space="0" w:color="auto"/>
            </w:tcBorders>
          </w:tcPr>
          <w:p w14:paraId="710575DE" w14:textId="77777777" w:rsidR="00FA5F83" w:rsidRDefault="00FA5F83" w:rsidP="00FA5F83">
            <w:pPr>
              <w:jc w:val="both"/>
            </w:pPr>
          </w:p>
        </w:tc>
        <w:tc>
          <w:tcPr>
            <w:tcW w:w="1325" w:type="dxa"/>
            <w:gridSpan w:val="3"/>
            <w:tcBorders>
              <w:left w:val="single" w:sz="12" w:space="0" w:color="auto"/>
            </w:tcBorders>
            <w:shd w:val="clear" w:color="auto" w:fill="FBD4B4"/>
            <w:vAlign w:val="center"/>
          </w:tcPr>
          <w:p w14:paraId="7987B24B" w14:textId="77777777" w:rsidR="00FA5F83" w:rsidRPr="00F20AEF" w:rsidRDefault="00FA5F83" w:rsidP="00FA5F83">
            <w:pPr>
              <w:jc w:val="both"/>
              <w:rPr>
                <w:b/>
                <w:sz w:val="18"/>
              </w:rPr>
            </w:pPr>
            <w:r w:rsidRPr="00F20AEF">
              <w:rPr>
                <w:b/>
                <w:sz w:val="18"/>
              </w:rPr>
              <w:t>H-index WoS/Scopus</w:t>
            </w:r>
          </w:p>
        </w:tc>
        <w:tc>
          <w:tcPr>
            <w:tcW w:w="694" w:type="dxa"/>
            <w:vAlign w:val="center"/>
          </w:tcPr>
          <w:p w14:paraId="65CFCFC5" w14:textId="77777777" w:rsidR="00FA5F83" w:rsidRDefault="00FA5F83" w:rsidP="00FA5F83">
            <w:pPr>
              <w:rPr>
                <w:b/>
              </w:rPr>
            </w:pPr>
            <w:r>
              <w:rPr>
                <w:b/>
              </w:rPr>
              <w:t xml:space="preserve">    /</w:t>
            </w:r>
          </w:p>
        </w:tc>
      </w:tr>
    </w:tbl>
    <w:p w14:paraId="252D8AE9" w14:textId="77777777" w:rsidR="004C7458" w:rsidRDefault="004C7458">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4536"/>
        <w:gridCol w:w="786"/>
        <w:gridCol w:w="2019"/>
      </w:tblGrid>
      <w:tr w:rsidR="00FA5F83" w14:paraId="43EB02D0" w14:textId="77777777" w:rsidTr="001A0838">
        <w:tc>
          <w:tcPr>
            <w:tcW w:w="9859" w:type="dxa"/>
            <w:gridSpan w:val="4"/>
            <w:shd w:val="clear" w:color="auto" w:fill="F7CAAC"/>
          </w:tcPr>
          <w:p w14:paraId="12D65797" w14:textId="464D7926" w:rsidR="00FA5F83" w:rsidRDefault="00FA5F83" w:rsidP="00FA5F83">
            <w:pPr>
              <w:jc w:val="both"/>
              <w:rPr>
                <w:b/>
              </w:rPr>
            </w:pPr>
            <w:r>
              <w:rPr>
                <w:b/>
              </w:rPr>
              <w:lastRenderedPageBreak/>
              <w:t xml:space="preserve">Přehled o nejvýznamnější publikační a další tvůrčí činnosti nebo další profesní činnosti u odborníků z praxe vztahující se k zabezpečovaným předmětům </w:t>
            </w:r>
          </w:p>
        </w:tc>
      </w:tr>
      <w:tr w:rsidR="00FA5F83" w14:paraId="0E3FE660" w14:textId="77777777" w:rsidTr="00B14102">
        <w:trPr>
          <w:trHeight w:val="1226"/>
        </w:trPr>
        <w:tc>
          <w:tcPr>
            <w:tcW w:w="9859" w:type="dxa"/>
            <w:gridSpan w:val="4"/>
          </w:tcPr>
          <w:p w14:paraId="78C5B86D" w14:textId="54413897" w:rsidR="00743980" w:rsidRDefault="00743980" w:rsidP="00933C01">
            <w:pPr>
              <w:rPr>
                <w:ins w:id="426" w:author="Hana Ponížilová" w:date="2023-05-25T13:06:00Z"/>
              </w:rPr>
            </w:pPr>
            <w:ins w:id="427" w:author="Hana Ponížilová" w:date="2023-05-25T13:06:00Z">
              <w:r w:rsidRPr="004D4087">
                <w:t xml:space="preserve">OSVČ - </w:t>
              </w:r>
              <w:r>
                <w:t>a</w:t>
              </w:r>
              <w:r w:rsidRPr="004D4087">
                <w:t>rchitektonické činnosti</w:t>
              </w:r>
            </w:ins>
          </w:p>
          <w:p w14:paraId="3440A7F8" w14:textId="223F7DB1" w:rsidR="00933C01" w:rsidRDefault="00933C01" w:rsidP="00933C01">
            <w:pPr>
              <w:rPr>
                <w:ins w:id="428" w:author="Hana Ponížilová" w:date="2023-05-25T13:02:00Z"/>
              </w:rPr>
            </w:pPr>
            <w:ins w:id="429" w:author="Hana Ponížilová" w:date="2023-05-25T13:02:00Z">
              <w:r w:rsidRPr="00204072">
                <w:t>2021:</w:t>
              </w:r>
              <w:r>
                <w:t xml:space="preserve"> </w:t>
              </w:r>
              <w:r w:rsidRPr="00204072">
                <w:t>Scéna Creative Business Cup 2021</w:t>
              </w:r>
              <w:r>
                <w:t xml:space="preserve">, </w:t>
              </w:r>
              <w:r w:rsidRPr="00204072">
                <w:t>Piazzetta Komunitního centra v obci Topolná</w:t>
              </w:r>
              <w:r>
                <w:t xml:space="preserve">, </w:t>
              </w:r>
              <w:r w:rsidRPr="00204072">
                <w:t>BOXY</w:t>
              </w:r>
            </w:ins>
          </w:p>
          <w:p w14:paraId="2F789203" w14:textId="77777777" w:rsidR="00933C01" w:rsidRPr="00204072" w:rsidRDefault="00933C01" w:rsidP="00933C01">
            <w:pPr>
              <w:rPr>
                <w:ins w:id="430" w:author="Hana Ponížilová" w:date="2023-05-25T13:02:00Z"/>
              </w:rPr>
            </w:pPr>
            <w:ins w:id="431" w:author="Hana Ponížilová" w:date="2023-05-25T13:02:00Z">
              <w:r>
                <w:t xml:space="preserve">2021: </w:t>
              </w:r>
              <w:r w:rsidRPr="00204072">
                <w:t>Výstavní systém pro CPS</w:t>
              </w:r>
              <w:r>
                <w:t xml:space="preserve">, </w:t>
              </w:r>
              <w:r w:rsidRPr="00204072">
                <w:t>TRYPTABLE_variabilní stoly pro klášterní kapli v</w:t>
              </w:r>
              <w:r>
                <w:t> </w:t>
              </w:r>
              <w:r w:rsidRPr="00204072">
                <w:t>Napajedlích</w:t>
              </w:r>
            </w:ins>
          </w:p>
          <w:p w14:paraId="3F864A6B" w14:textId="77777777" w:rsidR="00933C01" w:rsidRDefault="00933C01" w:rsidP="00933C01">
            <w:pPr>
              <w:rPr>
                <w:ins w:id="432" w:author="Hana Ponížilová" w:date="2023-05-25T13:02:00Z"/>
              </w:rPr>
            </w:pPr>
            <w:ins w:id="433" w:author="Hana Ponížilová" w:date="2023-05-25T13:02:00Z">
              <w:r w:rsidRPr="00204072">
                <w:t>2019:</w:t>
              </w:r>
              <w:r>
                <w:t xml:space="preserve"> </w:t>
              </w:r>
              <w:r w:rsidRPr="00204072">
                <w:t>Scéna: 50 let Fakulty technologické</w:t>
              </w:r>
              <w:r>
                <w:t xml:space="preserve"> UTB</w:t>
              </w:r>
              <w:r w:rsidRPr="00204072">
                <w:t xml:space="preserve"> – galavečer</w:t>
              </w:r>
            </w:ins>
          </w:p>
          <w:p w14:paraId="1DE1AFBC" w14:textId="77777777" w:rsidR="00933C01" w:rsidRDefault="00933C01" w:rsidP="00933C01">
            <w:pPr>
              <w:rPr>
                <w:ins w:id="434" w:author="Hana Ponížilová" w:date="2023-05-25T13:02:00Z"/>
              </w:rPr>
            </w:pPr>
            <w:ins w:id="435" w:author="Hana Ponížilová" w:date="2023-05-25T13:02:00Z">
              <w:r>
                <w:t>2019: Studie interiérů vestaveb do dodávek pro spol. WoodVANs</w:t>
              </w:r>
            </w:ins>
          </w:p>
          <w:p w14:paraId="61E7A208" w14:textId="5DE061E3" w:rsidR="00FA5F83" w:rsidRDefault="00933C01" w:rsidP="00E153D9">
            <w:pPr>
              <w:jc w:val="both"/>
              <w:rPr>
                <w:b/>
              </w:rPr>
            </w:pPr>
            <w:ins w:id="436" w:author="Hana Ponížilová" w:date="2023-05-25T13:02:00Z">
              <w:r>
                <w:t>2019: Studie parkových úprav okolí Komunitní centrum obce Topolná</w:t>
              </w:r>
            </w:ins>
          </w:p>
        </w:tc>
      </w:tr>
      <w:tr w:rsidR="00FA5F83" w14:paraId="6F7CAA62" w14:textId="77777777" w:rsidTr="001A0838">
        <w:trPr>
          <w:trHeight w:val="218"/>
        </w:trPr>
        <w:tc>
          <w:tcPr>
            <w:tcW w:w="9859" w:type="dxa"/>
            <w:gridSpan w:val="4"/>
            <w:shd w:val="clear" w:color="auto" w:fill="F7CAAC"/>
          </w:tcPr>
          <w:p w14:paraId="44759FB5" w14:textId="77777777" w:rsidR="00FA5F83" w:rsidRDefault="00FA5F83" w:rsidP="00FA5F83">
            <w:pPr>
              <w:rPr>
                <w:b/>
              </w:rPr>
            </w:pPr>
            <w:r>
              <w:rPr>
                <w:b/>
              </w:rPr>
              <w:t>Působení v zahraničí</w:t>
            </w:r>
          </w:p>
        </w:tc>
      </w:tr>
      <w:tr w:rsidR="00FA5F83" w14:paraId="769254DC" w14:textId="77777777" w:rsidTr="000A7510">
        <w:trPr>
          <w:trHeight w:val="374"/>
        </w:trPr>
        <w:tc>
          <w:tcPr>
            <w:tcW w:w="9859" w:type="dxa"/>
            <w:gridSpan w:val="4"/>
          </w:tcPr>
          <w:p w14:paraId="1CA16452" w14:textId="1B42A82A" w:rsidR="00FA5F83" w:rsidRDefault="00FA5F83" w:rsidP="00FA5F83">
            <w:pPr>
              <w:spacing w:before="60"/>
              <w:jc w:val="both"/>
              <w:rPr>
                <w:b/>
              </w:rPr>
            </w:pPr>
          </w:p>
        </w:tc>
      </w:tr>
      <w:tr w:rsidR="00FA5F83" w14:paraId="307C4CE0" w14:textId="77777777" w:rsidTr="001A0838">
        <w:trPr>
          <w:cantSplit/>
          <w:trHeight w:val="470"/>
        </w:trPr>
        <w:tc>
          <w:tcPr>
            <w:tcW w:w="2518" w:type="dxa"/>
            <w:shd w:val="clear" w:color="auto" w:fill="F7CAAC"/>
          </w:tcPr>
          <w:p w14:paraId="66CE692A" w14:textId="77777777" w:rsidR="00FA5F83" w:rsidRDefault="00FA5F83" w:rsidP="00FA5F83">
            <w:pPr>
              <w:jc w:val="both"/>
              <w:rPr>
                <w:b/>
              </w:rPr>
            </w:pPr>
            <w:r>
              <w:rPr>
                <w:b/>
              </w:rPr>
              <w:t xml:space="preserve">Podpis </w:t>
            </w:r>
          </w:p>
        </w:tc>
        <w:tc>
          <w:tcPr>
            <w:tcW w:w="4536" w:type="dxa"/>
          </w:tcPr>
          <w:p w14:paraId="17A56A2B" w14:textId="10D05553" w:rsidR="00FA5F83" w:rsidRDefault="00FA5F83" w:rsidP="00FA5F83">
            <w:pPr>
              <w:jc w:val="both"/>
            </w:pPr>
            <w:r>
              <w:t>Kamil Koláček v. r.</w:t>
            </w:r>
          </w:p>
        </w:tc>
        <w:tc>
          <w:tcPr>
            <w:tcW w:w="786" w:type="dxa"/>
            <w:shd w:val="clear" w:color="auto" w:fill="F7CAAC"/>
          </w:tcPr>
          <w:p w14:paraId="3FE6BB67" w14:textId="77777777" w:rsidR="00FA5F83" w:rsidRDefault="00FA5F83" w:rsidP="00FA5F83">
            <w:pPr>
              <w:jc w:val="both"/>
            </w:pPr>
            <w:r>
              <w:rPr>
                <w:b/>
              </w:rPr>
              <w:t>datum</w:t>
            </w:r>
          </w:p>
        </w:tc>
        <w:tc>
          <w:tcPr>
            <w:tcW w:w="2019" w:type="dxa"/>
          </w:tcPr>
          <w:p w14:paraId="11B038B6" w14:textId="45BD2311" w:rsidR="00FA5F83" w:rsidRDefault="00FA5F83" w:rsidP="00FA5F83">
            <w:pPr>
              <w:jc w:val="both"/>
            </w:pPr>
            <w:r>
              <w:t>20. 12. 2022</w:t>
            </w:r>
          </w:p>
        </w:tc>
      </w:tr>
    </w:tbl>
    <w:p w14:paraId="06A1846F" w14:textId="00F45324" w:rsidR="00E862BE" w:rsidRDefault="00E862BE"/>
    <w:p w14:paraId="0693B536" w14:textId="77777777" w:rsidR="00217AAB" w:rsidRDefault="00217AA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217AAB" w14:paraId="102C11AA" w14:textId="77777777" w:rsidTr="00E400EA">
        <w:tc>
          <w:tcPr>
            <w:tcW w:w="9859" w:type="dxa"/>
            <w:gridSpan w:val="15"/>
            <w:tcBorders>
              <w:bottom w:val="double" w:sz="4" w:space="0" w:color="auto"/>
            </w:tcBorders>
            <w:shd w:val="clear" w:color="auto" w:fill="BDD6EE"/>
          </w:tcPr>
          <w:p w14:paraId="639CC485" w14:textId="3132D7F6" w:rsidR="00217AAB" w:rsidRDefault="00217AAB" w:rsidP="00E400EA">
            <w:pPr>
              <w:jc w:val="both"/>
              <w:rPr>
                <w:b/>
                <w:sz w:val="28"/>
              </w:rPr>
            </w:pPr>
            <w:r>
              <w:rPr>
                <w:b/>
                <w:sz w:val="28"/>
              </w:rPr>
              <w:lastRenderedPageBreak/>
              <w:t>C-I – Personální zabezpečení</w:t>
            </w:r>
          </w:p>
        </w:tc>
      </w:tr>
      <w:tr w:rsidR="00217AAB" w14:paraId="6B8E5293" w14:textId="77777777" w:rsidTr="00E400EA">
        <w:tc>
          <w:tcPr>
            <w:tcW w:w="2518" w:type="dxa"/>
            <w:tcBorders>
              <w:top w:val="double" w:sz="4" w:space="0" w:color="auto"/>
            </w:tcBorders>
            <w:shd w:val="clear" w:color="auto" w:fill="F7CAAC"/>
          </w:tcPr>
          <w:p w14:paraId="05AE5717" w14:textId="77777777" w:rsidR="00217AAB" w:rsidRDefault="00217AAB" w:rsidP="00E400EA">
            <w:pPr>
              <w:jc w:val="both"/>
              <w:rPr>
                <w:b/>
              </w:rPr>
            </w:pPr>
            <w:r>
              <w:rPr>
                <w:b/>
              </w:rPr>
              <w:t>Vysoká škola</w:t>
            </w:r>
          </w:p>
        </w:tc>
        <w:tc>
          <w:tcPr>
            <w:tcW w:w="7341" w:type="dxa"/>
            <w:gridSpan w:val="14"/>
          </w:tcPr>
          <w:p w14:paraId="0C4FC6E7" w14:textId="77777777" w:rsidR="00217AAB" w:rsidRDefault="00217AAB" w:rsidP="00E400EA">
            <w:pPr>
              <w:jc w:val="both"/>
            </w:pPr>
            <w:r>
              <w:t>Univerzita Tomáše Bati ve Zlíně</w:t>
            </w:r>
          </w:p>
        </w:tc>
      </w:tr>
      <w:tr w:rsidR="00217AAB" w14:paraId="5A105439" w14:textId="77777777" w:rsidTr="00E400EA">
        <w:tc>
          <w:tcPr>
            <w:tcW w:w="2518" w:type="dxa"/>
            <w:shd w:val="clear" w:color="auto" w:fill="F7CAAC"/>
          </w:tcPr>
          <w:p w14:paraId="4E02B641" w14:textId="77777777" w:rsidR="00217AAB" w:rsidRDefault="00217AAB" w:rsidP="00E400EA">
            <w:pPr>
              <w:jc w:val="both"/>
              <w:rPr>
                <w:b/>
              </w:rPr>
            </w:pPr>
            <w:r>
              <w:rPr>
                <w:b/>
              </w:rPr>
              <w:t>Součást vysoké školy</w:t>
            </w:r>
          </w:p>
        </w:tc>
        <w:tc>
          <w:tcPr>
            <w:tcW w:w="7341" w:type="dxa"/>
            <w:gridSpan w:val="14"/>
          </w:tcPr>
          <w:p w14:paraId="5916C855" w14:textId="77777777" w:rsidR="00217AAB" w:rsidRDefault="00217AAB" w:rsidP="00E400EA">
            <w:pPr>
              <w:jc w:val="both"/>
            </w:pPr>
            <w:r>
              <w:t>Fakulta multimediálních komunikací</w:t>
            </w:r>
          </w:p>
        </w:tc>
      </w:tr>
      <w:tr w:rsidR="00217AAB" w14:paraId="4DB41F63" w14:textId="77777777" w:rsidTr="00E400EA">
        <w:tc>
          <w:tcPr>
            <w:tcW w:w="2518" w:type="dxa"/>
            <w:shd w:val="clear" w:color="auto" w:fill="F7CAAC"/>
          </w:tcPr>
          <w:p w14:paraId="3F7BE566" w14:textId="77777777" w:rsidR="00217AAB" w:rsidRDefault="00217AAB" w:rsidP="00E400EA">
            <w:pPr>
              <w:jc w:val="both"/>
              <w:rPr>
                <w:b/>
              </w:rPr>
            </w:pPr>
            <w:r>
              <w:rPr>
                <w:b/>
              </w:rPr>
              <w:t>Název studijního programu</w:t>
            </w:r>
          </w:p>
        </w:tc>
        <w:tc>
          <w:tcPr>
            <w:tcW w:w="7341" w:type="dxa"/>
            <w:gridSpan w:val="14"/>
          </w:tcPr>
          <w:p w14:paraId="0F1C59F7" w14:textId="77777777" w:rsidR="00217AAB" w:rsidRDefault="00217AAB" w:rsidP="00E400EA">
            <w:pPr>
              <w:jc w:val="both"/>
            </w:pPr>
            <w:r>
              <w:t>Design</w:t>
            </w:r>
          </w:p>
        </w:tc>
      </w:tr>
      <w:tr w:rsidR="00217AAB" w14:paraId="2D4B161F" w14:textId="77777777" w:rsidTr="00E400EA">
        <w:tc>
          <w:tcPr>
            <w:tcW w:w="2518" w:type="dxa"/>
            <w:shd w:val="clear" w:color="auto" w:fill="F7CAAC"/>
          </w:tcPr>
          <w:p w14:paraId="1224FDD2" w14:textId="77777777" w:rsidR="00217AAB" w:rsidRDefault="00217AAB" w:rsidP="00E400EA">
            <w:pPr>
              <w:jc w:val="both"/>
              <w:rPr>
                <w:b/>
              </w:rPr>
            </w:pPr>
            <w:r>
              <w:rPr>
                <w:b/>
              </w:rPr>
              <w:t>Jméno a příjmení</w:t>
            </w:r>
          </w:p>
        </w:tc>
        <w:tc>
          <w:tcPr>
            <w:tcW w:w="4536" w:type="dxa"/>
            <w:gridSpan w:val="8"/>
          </w:tcPr>
          <w:p w14:paraId="302A2780" w14:textId="77777777" w:rsidR="00217AAB" w:rsidRDefault="00217AAB" w:rsidP="00E400EA">
            <w:pPr>
              <w:jc w:val="both"/>
            </w:pPr>
            <w:r>
              <w:t>Zdeno Kolesár</w:t>
            </w:r>
          </w:p>
        </w:tc>
        <w:tc>
          <w:tcPr>
            <w:tcW w:w="709" w:type="dxa"/>
            <w:shd w:val="clear" w:color="auto" w:fill="F7CAAC"/>
          </w:tcPr>
          <w:p w14:paraId="5C3A148B" w14:textId="77777777" w:rsidR="00217AAB" w:rsidRDefault="00217AAB" w:rsidP="00E400EA">
            <w:pPr>
              <w:jc w:val="both"/>
              <w:rPr>
                <w:b/>
              </w:rPr>
            </w:pPr>
            <w:r>
              <w:rPr>
                <w:b/>
              </w:rPr>
              <w:t>Tituly</w:t>
            </w:r>
          </w:p>
        </w:tc>
        <w:tc>
          <w:tcPr>
            <w:tcW w:w="2096" w:type="dxa"/>
            <w:gridSpan w:val="5"/>
          </w:tcPr>
          <w:p w14:paraId="3B32F76E" w14:textId="25D8B3E5" w:rsidR="00217AAB" w:rsidRDefault="00217AAB" w:rsidP="00E400EA">
            <w:pPr>
              <w:jc w:val="both"/>
            </w:pPr>
            <w:r>
              <w:t>prof. PhDr., Ph</w:t>
            </w:r>
            <w:r w:rsidR="004F72A9">
              <w:t>.</w:t>
            </w:r>
            <w:r>
              <w:t>D.</w:t>
            </w:r>
          </w:p>
        </w:tc>
      </w:tr>
      <w:tr w:rsidR="00217AAB" w14:paraId="7DF0A352" w14:textId="77777777" w:rsidTr="00E400EA">
        <w:tc>
          <w:tcPr>
            <w:tcW w:w="2518" w:type="dxa"/>
            <w:shd w:val="clear" w:color="auto" w:fill="F7CAAC"/>
          </w:tcPr>
          <w:p w14:paraId="349C70F7" w14:textId="77777777" w:rsidR="00217AAB" w:rsidRDefault="00217AAB" w:rsidP="00E400EA">
            <w:pPr>
              <w:jc w:val="both"/>
              <w:rPr>
                <w:b/>
              </w:rPr>
            </w:pPr>
            <w:r>
              <w:rPr>
                <w:b/>
              </w:rPr>
              <w:t>Rok narození</w:t>
            </w:r>
          </w:p>
        </w:tc>
        <w:tc>
          <w:tcPr>
            <w:tcW w:w="829" w:type="dxa"/>
            <w:gridSpan w:val="2"/>
          </w:tcPr>
          <w:p w14:paraId="70A67511" w14:textId="77777777" w:rsidR="00217AAB" w:rsidRDefault="00217AAB" w:rsidP="00E400EA">
            <w:pPr>
              <w:jc w:val="both"/>
            </w:pPr>
            <w:r>
              <w:t>1960</w:t>
            </w:r>
          </w:p>
        </w:tc>
        <w:tc>
          <w:tcPr>
            <w:tcW w:w="1721" w:type="dxa"/>
            <w:shd w:val="clear" w:color="auto" w:fill="F7CAAC"/>
          </w:tcPr>
          <w:p w14:paraId="3CE5F600" w14:textId="77777777" w:rsidR="00217AAB" w:rsidRDefault="00217AAB" w:rsidP="00E400EA">
            <w:pPr>
              <w:jc w:val="both"/>
              <w:rPr>
                <w:b/>
              </w:rPr>
            </w:pPr>
            <w:r>
              <w:rPr>
                <w:b/>
              </w:rPr>
              <w:t>typ vztahu k VŠ</w:t>
            </w:r>
          </w:p>
        </w:tc>
        <w:tc>
          <w:tcPr>
            <w:tcW w:w="992" w:type="dxa"/>
            <w:gridSpan w:val="4"/>
          </w:tcPr>
          <w:p w14:paraId="5D1B3C55" w14:textId="77777777" w:rsidR="00217AAB" w:rsidRDefault="00217AAB" w:rsidP="00E400EA">
            <w:pPr>
              <w:jc w:val="both"/>
            </w:pPr>
            <w:r>
              <w:t>pp</w:t>
            </w:r>
          </w:p>
        </w:tc>
        <w:tc>
          <w:tcPr>
            <w:tcW w:w="994" w:type="dxa"/>
            <w:shd w:val="clear" w:color="auto" w:fill="F7CAAC"/>
          </w:tcPr>
          <w:p w14:paraId="78E67D04" w14:textId="77777777" w:rsidR="00217AAB" w:rsidRDefault="00217AAB" w:rsidP="00E400EA">
            <w:pPr>
              <w:jc w:val="both"/>
              <w:rPr>
                <w:b/>
              </w:rPr>
            </w:pPr>
            <w:r>
              <w:rPr>
                <w:b/>
              </w:rPr>
              <w:t>rozsah</w:t>
            </w:r>
          </w:p>
        </w:tc>
        <w:tc>
          <w:tcPr>
            <w:tcW w:w="709" w:type="dxa"/>
          </w:tcPr>
          <w:p w14:paraId="3D56F11F" w14:textId="77777777" w:rsidR="00217AAB" w:rsidRDefault="00217AAB" w:rsidP="00E400EA">
            <w:pPr>
              <w:jc w:val="both"/>
            </w:pPr>
            <w:r>
              <w:t>20h/t</w:t>
            </w:r>
          </w:p>
        </w:tc>
        <w:tc>
          <w:tcPr>
            <w:tcW w:w="709" w:type="dxa"/>
            <w:gridSpan w:val="3"/>
            <w:shd w:val="clear" w:color="auto" w:fill="F7CAAC"/>
          </w:tcPr>
          <w:p w14:paraId="4B6D170A" w14:textId="77777777" w:rsidR="00217AAB" w:rsidRDefault="00217AAB" w:rsidP="00E400EA">
            <w:pPr>
              <w:jc w:val="both"/>
              <w:rPr>
                <w:b/>
              </w:rPr>
            </w:pPr>
            <w:r>
              <w:rPr>
                <w:b/>
              </w:rPr>
              <w:t>do kdy</w:t>
            </w:r>
          </w:p>
        </w:tc>
        <w:tc>
          <w:tcPr>
            <w:tcW w:w="1387" w:type="dxa"/>
            <w:gridSpan w:val="2"/>
          </w:tcPr>
          <w:p w14:paraId="3319C03D" w14:textId="77777777" w:rsidR="00217AAB" w:rsidRDefault="00217AAB" w:rsidP="00E400EA">
            <w:pPr>
              <w:jc w:val="both"/>
            </w:pPr>
            <w:r>
              <w:t>N</w:t>
            </w:r>
          </w:p>
        </w:tc>
      </w:tr>
      <w:tr w:rsidR="00217AAB" w14:paraId="2851D098" w14:textId="77777777" w:rsidTr="00E400EA">
        <w:tc>
          <w:tcPr>
            <w:tcW w:w="5068" w:type="dxa"/>
            <w:gridSpan w:val="4"/>
            <w:shd w:val="clear" w:color="auto" w:fill="F7CAAC"/>
          </w:tcPr>
          <w:p w14:paraId="13B685B7" w14:textId="77777777" w:rsidR="00217AAB" w:rsidRDefault="00217AAB" w:rsidP="00E400EA">
            <w:pPr>
              <w:jc w:val="both"/>
              <w:rPr>
                <w:b/>
              </w:rPr>
            </w:pPr>
            <w:r>
              <w:rPr>
                <w:b/>
              </w:rPr>
              <w:t>Typ vztahu na součásti VŠ, která uskutečňuje st. program</w:t>
            </w:r>
          </w:p>
        </w:tc>
        <w:tc>
          <w:tcPr>
            <w:tcW w:w="992" w:type="dxa"/>
            <w:gridSpan w:val="4"/>
          </w:tcPr>
          <w:p w14:paraId="5C3479F2" w14:textId="77777777" w:rsidR="00217AAB" w:rsidRDefault="00217AAB" w:rsidP="00E400EA">
            <w:pPr>
              <w:jc w:val="both"/>
            </w:pPr>
            <w:r>
              <w:t>pp</w:t>
            </w:r>
          </w:p>
        </w:tc>
        <w:tc>
          <w:tcPr>
            <w:tcW w:w="994" w:type="dxa"/>
            <w:shd w:val="clear" w:color="auto" w:fill="F7CAAC"/>
          </w:tcPr>
          <w:p w14:paraId="64372928" w14:textId="77777777" w:rsidR="00217AAB" w:rsidRDefault="00217AAB" w:rsidP="00E400EA">
            <w:pPr>
              <w:jc w:val="both"/>
              <w:rPr>
                <w:b/>
              </w:rPr>
            </w:pPr>
            <w:r>
              <w:rPr>
                <w:b/>
              </w:rPr>
              <w:t>rozsah</w:t>
            </w:r>
          </w:p>
        </w:tc>
        <w:tc>
          <w:tcPr>
            <w:tcW w:w="709" w:type="dxa"/>
          </w:tcPr>
          <w:p w14:paraId="3332C11E" w14:textId="77777777" w:rsidR="00217AAB" w:rsidRDefault="00217AAB" w:rsidP="00E400EA">
            <w:pPr>
              <w:jc w:val="both"/>
            </w:pPr>
            <w:r>
              <w:t>20h/t</w:t>
            </w:r>
          </w:p>
        </w:tc>
        <w:tc>
          <w:tcPr>
            <w:tcW w:w="709" w:type="dxa"/>
            <w:gridSpan w:val="3"/>
            <w:shd w:val="clear" w:color="auto" w:fill="F7CAAC"/>
          </w:tcPr>
          <w:p w14:paraId="3D2770B8" w14:textId="77777777" w:rsidR="00217AAB" w:rsidRDefault="00217AAB" w:rsidP="00E400EA">
            <w:pPr>
              <w:jc w:val="both"/>
              <w:rPr>
                <w:b/>
              </w:rPr>
            </w:pPr>
            <w:r>
              <w:rPr>
                <w:b/>
              </w:rPr>
              <w:t>do kdy</w:t>
            </w:r>
          </w:p>
        </w:tc>
        <w:tc>
          <w:tcPr>
            <w:tcW w:w="1387" w:type="dxa"/>
            <w:gridSpan w:val="2"/>
          </w:tcPr>
          <w:p w14:paraId="2D1C0E00" w14:textId="77777777" w:rsidR="00217AAB" w:rsidRDefault="00217AAB" w:rsidP="00E400EA">
            <w:pPr>
              <w:jc w:val="both"/>
            </w:pPr>
            <w:r>
              <w:t>N</w:t>
            </w:r>
          </w:p>
        </w:tc>
      </w:tr>
      <w:tr w:rsidR="00217AAB" w14:paraId="4519CD6E" w14:textId="77777777" w:rsidTr="00E400EA">
        <w:tc>
          <w:tcPr>
            <w:tcW w:w="6060" w:type="dxa"/>
            <w:gridSpan w:val="8"/>
            <w:shd w:val="clear" w:color="auto" w:fill="F7CAAC"/>
          </w:tcPr>
          <w:p w14:paraId="65BC32B4" w14:textId="77777777" w:rsidR="00217AAB" w:rsidRDefault="00217AAB" w:rsidP="00E400EA">
            <w:pPr>
              <w:jc w:val="both"/>
            </w:pPr>
            <w:r>
              <w:rPr>
                <w:b/>
              </w:rPr>
              <w:t>Další současná působení jako akademický pracovník na jiných VŠ</w:t>
            </w:r>
          </w:p>
        </w:tc>
        <w:tc>
          <w:tcPr>
            <w:tcW w:w="1703" w:type="dxa"/>
            <w:gridSpan w:val="2"/>
            <w:shd w:val="clear" w:color="auto" w:fill="F7CAAC"/>
          </w:tcPr>
          <w:p w14:paraId="7FF21B46" w14:textId="77777777" w:rsidR="00217AAB" w:rsidRDefault="00217AAB" w:rsidP="00E400EA">
            <w:pPr>
              <w:jc w:val="both"/>
              <w:rPr>
                <w:b/>
              </w:rPr>
            </w:pPr>
            <w:r>
              <w:rPr>
                <w:b/>
              </w:rPr>
              <w:t>typ prac. vztahu</w:t>
            </w:r>
          </w:p>
        </w:tc>
        <w:tc>
          <w:tcPr>
            <w:tcW w:w="2096" w:type="dxa"/>
            <w:gridSpan w:val="5"/>
            <w:shd w:val="clear" w:color="auto" w:fill="F7CAAC"/>
          </w:tcPr>
          <w:p w14:paraId="060D3E40" w14:textId="77777777" w:rsidR="00217AAB" w:rsidRDefault="00217AAB" w:rsidP="00E400EA">
            <w:pPr>
              <w:jc w:val="both"/>
              <w:rPr>
                <w:b/>
              </w:rPr>
            </w:pPr>
            <w:r>
              <w:rPr>
                <w:b/>
              </w:rPr>
              <w:t>rozsah</w:t>
            </w:r>
          </w:p>
        </w:tc>
      </w:tr>
      <w:tr w:rsidR="00217AAB" w14:paraId="2DFD8851" w14:textId="77777777" w:rsidTr="00E400EA">
        <w:tc>
          <w:tcPr>
            <w:tcW w:w="6060" w:type="dxa"/>
            <w:gridSpan w:val="8"/>
          </w:tcPr>
          <w:p w14:paraId="09EAC6F0" w14:textId="77777777" w:rsidR="00217AAB" w:rsidRDefault="00217AAB" w:rsidP="00E400EA">
            <w:pPr>
              <w:jc w:val="both"/>
            </w:pPr>
            <w:r w:rsidRPr="00842048">
              <w:t>Vysoká škola výtvarných umení v Bratislave, SR</w:t>
            </w:r>
          </w:p>
        </w:tc>
        <w:tc>
          <w:tcPr>
            <w:tcW w:w="1703" w:type="dxa"/>
            <w:gridSpan w:val="2"/>
          </w:tcPr>
          <w:p w14:paraId="0EDE8DBA" w14:textId="77777777" w:rsidR="00217AAB" w:rsidRDefault="00217AAB" w:rsidP="00E400EA">
            <w:pPr>
              <w:jc w:val="both"/>
            </w:pPr>
            <w:r>
              <w:t>HPP</w:t>
            </w:r>
          </w:p>
        </w:tc>
        <w:tc>
          <w:tcPr>
            <w:tcW w:w="2096" w:type="dxa"/>
            <w:gridSpan w:val="5"/>
          </w:tcPr>
          <w:p w14:paraId="0AEFD651" w14:textId="77777777" w:rsidR="00217AAB" w:rsidRDefault="00217AAB" w:rsidP="00E400EA">
            <w:pPr>
              <w:jc w:val="both"/>
            </w:pPr>
            <w:r>
              <w:t>40h/t</w:t>
            </w:r>
          </w:p>
        </w:tc>
      </w:tr>
      <w:tr w:rsidR="00217AAB" w14:paraId="12195A2C" w14:textId="77777777" w:rsidTr="00E400EA">
        <w:tc>
          <w:tcPr>
            <w:tcW w:w="6060" w:type="dxa"/>
            <w:gridSpan w:val="8"/>
          </w:tcPr>
          <w:p w14:paraId="72634950" w14:textId="77777777" w:rsidR="00217AAB" w:rsidRDefault="00217AAB" w:rsidP="00E400EA">
            <w:pPr>
              <w:jc w:val="both"/>
            </w:pPr>
          </w:p>
        </w:tc>
        <w:tc>
          <w:tcPr>
            <w:tcW w:w="1703" w:type="dxa"/>
            <w:gridSpan w:val="2"/>
          </w:tcPr>
          <w:p w14:paraId="6600839D" w14:textId="77777777" w:rsidR="00217AAB" w:rsidRDefault="00217AAB" w:rsidP="00E400EA">
            <w:pPr>
              <w:jc w:val="both"/>
            </w:pPr>
          </w:p>
        </w:tc>
        <w:tc>
          <w:tcPr>
            <w:tcW w:w="2096" w:type="dxa"/>
            <w:gridSpan w:val="5"/>
          </w:tcPr>
          <w:p w14:paraId="3CC5FA1F" w14:textId="77777777" w:rsidR="00217AAB" w:rsidRDefault="00217AAB" w:rsidP="00E400EA">
            <w:pPr>
              <w:jc w:val="both"/>
            </w:pPr>
          </w:p>
        </w:tc>
      </w:tr>
      <w:tr w:rsidR="00217AAB" w14:paraId="2BD5A817" w14:textId="77777777" w:rsidTr="00E400EA">
        <w:tc>
          <w:tcPr>
            <w:tcW w:w="9859" w:type="dxa"/>
            <w:gridSpan w:val="15"/>
            <w:shd w:val="clear" w:color="auto" w:fill="F7CAAC"/>
          </w:tcPr>
          <w:p w14:paraId="0F4D8435" w14:textId="77777777" w:rsidR="00217AAB" w:rsidRDefault="00217AAB" w:rsidP="00E400EA">
            <w:pPr>
              <w:jc w:val="both"/>
            </w:pPr>
            <w:r>
              <w:rPr>
                <w:b/>
              </w:rPr>
              <w:t>Předměty příslušného studijního programu a způsob zapojení do jejich výuky, příp. další zapojení do uskutečňování studijního programu</w:t>
            </w:r>
          </w:p>
        </w:tc>
      </w:tr>
      <w:tr w:rsidR="00217AAB" w:rsidRPr="002827C6" w14:paraId="5B335248" w14:textId="77777777" w:rsidTr="00E153D9">
        <w:trPr>
          <w:trHeight w:val="374"/>
        </w:trPr>
        <w:tc>
          <w:tcPr>
            <w:tcW w:w="9859" w:type="dxa"/>
            <w:gridSpan w:val="15"/>
            <w:tcBorders>
              <w:top w:val="nil"/>
            </w:tcBorders>
          </w:tcPr>
          <w:p w14:paraId="0A54D80E" w14:textId="52424895" w:rsidR="00DB70A5" w:rsidRDefault="00DB70A5" w:rsidP="00DB70A5">
            <w:pPr>
              <w:jc w:val="both"/>
            </w:pPr>
            <w:r w:rsidRPr="004451F2">
              <w:t>Současný světový design</w:t>
            </w:r>
            <w:r>
              <w:t xml:space="preserve"> (přednášející 50 %</w:t>
            </w:r>
            <w:r w:rsidR="0071278C">
              <w:t>, garant</w:t>
            </w:r>
            <w:r>
              <w:t>)</w:t>
            </w:r>
          </w:p>
          <w:p w14:paraId="3E9E5518" w14:textId="74B0F62B" w:rsidR="00DB70A5" w:rsidRPr="002827C6" w:rsidRDefault="00DB70A5" w:rsidP="00E400EA">
            <w:pPr>
              <w:jc w:val="both"/>
            </w:pPr>
            <w:r w:rsidRPr="004451F2">
              <w:t xml:space="preserve">Současný český design </w:t>
            </w:r>
            <w:r>
              <w:t>(přednášející 50 %</w:t>
            </w:r>
            <w:r w:rsidR="0071278C">
              <w:t>, garant</w:t>
            </w:r>
            <w:r>
              <w:t>)</w:t>
            </w:r>
          </w:p>
        </w:tc>
      </w:tr>
      <w:tr w:rsidR="00217AAB" w:rsidRPr="002827C6" w14:paraId="25D5B303" w14:textId="77777777" w:rsidTr="00E400EA">
        <w:trPr>
          <w:trHeight w:val="340"/>
        </w:trPr>
        <w:tc>
          <w:tcPr>
            <w:tcW w:w="9859" w:type="dxa"/>
            <w:gridSpan w:val="15"/>
            <w:tcBorders>
              <w:top w:val="nil"/>
            </w:tcBorders>
            <w:shd w:val="clear" w:color="auto" w:fill="FBD4B4"/>
          </w:tcPr>
          <w:p w14:paraId="5AE888D1" w14:textId="77777777" w:rsidR="00217AAB" w:rsidRPr="002827C6" w:rsidRDefault="00217AAB" w:rsidP="00E400EA">
            <w:pPr>
              <w:jc w:val="both"/>
              <w:rPr>
                <w:b/>
              </w:rPr>
            </w:pPr>
            <w:r w:rsidRPr="002827C6">
              <w:rPr>
                <w:b/>
              </w:rPr>
              <w:t>Zapojení do výuky v dalších studijních programech na téže vysoké škole (pouze u garantů ZT a PZ předmětů)</w:t>
            </w:r>
          </w:p>
        </w:tc>
      </w:tr>
      <w:tr w:rsidR="00217AAB" w:rsidRPr="002827C6" w14:paraId="45A520AF" w14:textId="77777777" w:rsidTr="00E400EA">
        <w:trPr>
          <w:trHeight w:val="340"/>
        </w:trPr>
        <w:tc>
          <w:tcPr>
            <w:tcW w:w="2802" w:type="dxa"/>
            <w:gridSpan w:val="2"/>
            <w:tcBorders>
              <w:top w:val="nil"/>
            </w:tcBorders>
          </w:tcPr>
          <w:p w14:paraId="124141F3" w14:textId="77777777" w:rsidR="00217AAB" w:rsidRPr="002827C6" w:rsidRDefault="00217AAB" w:rsidP="00E400EA">
            <w:pPr>
              <w:jc w:val="both"/>
              <w:rPr>
                <w:b/>
              </w:rPr>
            </w:pPr>
            <w:r w:rsidRPr="002827C6">
              <w:rPr>
                <w:b/>
              </w:rPr>
              <w:t>Název studijního předmětu</w:t>
            </w:r>
          </w:p>
        </w:tc>
        <w:tc>
          <w:tcPr>
            <w:tcW w:w="2409" w:type="dxa"/>
            <w:gridSpan w:val="3"/>
            <w:tcBorders>
              <w:top w:val="nil"/>
            </w:tcBorders>
          </w:tcPr>
          <w:p w14:paraId="6C8BC22B" w14:textId="77777777" w:rsidR="00217AAB" w:rsidRPr="002827C6" w:rsidRDefault="00217AAB" w:rsidP="00E400EA">
            <w:pPr>
              <w:rPr>
                <w:b/>
              </w:rPr>
            </w:pPr>
            <w:r w:rsidRPr="002827C6">
              <w:rPr>
                <w:b/>
              </w:rPr>
              <w:t>Název studijního programu</w:t>
            </w:r>
          </w:p>
        </w:tc>
        <w:tc>
          <w:tcPr>
            <w:tcW w:w="567" w:type="dxa"/>
            <w:gridSpan w:val="2"/>
            <w:tcBorders>
              <w:top w:val="nil"/>
            </w:tcBorders>
          </w:tcPr>
          <w:p w14:paraId="48A4E2FB" w14:textId="77777777" w:rsidR="00217AAB" w:rsidRPr="002827C6" w:rsidRDefault="00217AAB" w:rsidP="00E400EA">
            <w:pPr>
              <w:jc w:val="both"/>
              <w:rPr>
                <w:b/>
              </w:rPr>
            </w:pPr>
            <w:r w:rsidRPr="002827C6">
              <w:rPr>
                <w:b/>
              </w:rPr>
              <w:t>Sem.</w:t>
            </w:r>
          </w:p>
        </w:tc>
        <w:tc>
          <w:tcPr>
            <w:tcW w:w="2109" w:type="dxa"/>
            <w:gridSpan w:val="5"/>
            <w:tcBorders>
              <w:top w:val="nil"/>
            </w:tcBorders>
          </w:tcPr>
          <w:p w14:paraId="78A49EA8" w14:textId="77777777" w:rsidR="00217AAB" w:rsidRPr="002827C6" w:rsidRDefault="00217AAB" w:rsidP="00E400EA">
            <w:pPr>
              <w:rPr>
                <w:b/>
              </w:rPr>
            </w:pPr>
            <w:r w:rsidRPr="002827C6">
              <w:rPr>
                <w:b/>
              </w:rPr>
              <w:t>Role ve výuce daného předmětu</w:t>
            </w:r>
          </w:p>
        </w:tc>
        <w:tc>
          <w:tcPr>
            <w:tcW w:w="1972" w:type="dxa"/>
            <w:gridSpan w:val="3"/>
            <w:tcBorders>
              <w:top w:val="nil"/>
            </w:tcBorders>
          </w:tcPr>
          <w:p w14:paraId="5E678D50" w14:textId="77777777" w:rsidR="00217AAB" w:rsidRPr="002827C6" w:rsidRDefault="00217AAB" w:rsidP="00E400EA">
            <w:pPr>
              <w:rPr>
                <w:b/>
              </w:rPr>
            </w:pPr>
            <w:r>
              <w:rPr>
                <w:b/>
              </w:rPr>
              <w:t>(</w:t>
            </w:r>
            <w:r w:rsidRPr="00F20AEF">
              <w:rPr>
                <w:b/>
                <w:i/>
                <w:iCs/>
              </w:rPr>
              <w:t>nepovinný údaj</w:t>
            </w:r>
            <w:r w:rsidRPr="00F20AEF">
              <w:rPr>
                <w:b/>
              </w:rPr>
              <w:t>)</w:t>
            </w:r>
            <w:r>
              <w:rPr>
                <w:b/>
              </w:rPr>
              <w:t xml:space="preserve"> </w:t>
            </w:r>
            <w:r w:rsidRPr="002827C6">
              <w:rPr>
                <w:b/>
              </w:rPr>
              <w:t>Počet hodin za semestr</w:t>
            </w:r>
          </w:p>
        </w:tc>
      </w:tr>
      <w:tr w:rsidR="00217AAB" w:rsidRPr="00461AFF" w14:paraId="2254B89C" w14:textId="77777777" w:rsidTr="00E400EA">
        <w:trPr>
          <w:trHeight w:val="285"/>
        </w:trPr>
        <w:tc>
          <w:tcPr>
            <w:tcW w:w="2802" w:type="dxa"/>
            <w:gridSpan w:val="2"/>
            <w:tcBorders>
              <w:top w:val="nil"/>
            </w:tcBorders>
          </w:tcPr>
          <w:p w14:paraId="6AE3C59E" w14:textId="77777777" w:rsidR="00217AAB" w:rsidRPr="0016131F" w:rsidRDefault="00217AAB" w:rsidP="00E400EA">
            <w:pPr>
              <w:jc w:val="both"/>
            </w:pPr>
            <w:r>
              <w:t>Dějiny multimédií a designu 1</w:t>
            </w:r>
          </w:p>
        </w:tc>
        <w:tc>
          <w:tcPr>
            <w:tcW w:w="2409" w:type="dxa"/>
            <w:gridSpan w:val="3"/>
            <w:tcBorders>
              <w:top w:val="nil"/>
            </w:tcBorders>
          </w:tcPr>
          <w:p w14:paraId="3F213BC1" w14:textId="77777777" w:rsidR="00217AAB" w:rsidRPr="0016131F" w:rsidRDefault="00217AAB" w:rsidP="00E400EA">
            <w:pPr>
              <w:jc w:val="both"/>
            </w:pPr>
            <w:r>
              <w:t>Multimédia (BSP)</w:t>
            </w:r>
          </w:p>
        </w:tc>
        <w:tc>
          <w:tcPr>
            <w:tcW w:w="567" w:type="dxa"/>
            <w:gridSpan w:val="2"/>
            <w:tcBorders>
              <w:top w:val="nil"/>
            </w:tcBorders>
          </w:tcPr>
          <w:p w14:paraId="78FE309A" w14:textId="77777777" w:rsidR="00217AAB" w:rsidRPr="0016131F" w:rsidRDefault="00217AAB" w:rsidP="00E400EA">
            <w:pPr>
              <w:jc w:val="both"/>
            </w:pPr>
            <w:r>
              <w:t>1 ZS</w:t>
            </w:r>
          </w:p>
        </w:tc>
        <w:tc>
          <w:tcPr>
            <w:tcW w:w="2109" w:type="dxa"/>
            <w:gridSpan w:val="5"/>
            <w:tcBorders>
              <w:top w:val="nil"/>
            </w:tcBorders>
          </w:tcPr>
          <w:p w14:paraId="4A9B8DD0" w14:textId="77777777" w:rsidR="00217AAB" w:rsidRPr="0016131F" w:rsidRDefault="00217AAB" w:rsidP="00E400EA">
            <w:pPr>
              <w:jc w:val="both"/>
            </w:pPr>
            <w:r>
              <w:t>Garant, přednášející</w:t>
            </w:r>
          </w:p>
        </w:tc>
        <w:tc>
          <w:tcPr>
            <w:tcW w:w="1972" w:type="dxa"/>
            <w:gridSpan w:val="3"/>
            <w:tcBorders>
              <w:top w:val="nil"/>
            </w:tcBorders>
          </w:tcPr>
          <w:p w14:paraId="4C9C46CB" w14:textId="77777777" w:rsidR="00217AAB" w:rsidRPr="0016131F" w:rsidRDefault="00217AAB" w:rsidP="00E400EA">
            <w:pPr>
              <w:jc w:val="both"/>
            </w:pPr>
          </w:p>
        </w:tc>
      </w:tr>
      <w:tr w:rsidR="00217AAB" w:rsidRPr="00461AFF" w14:paraId="635EBC3E" w14:textId="77777777" w:rsidTr="00E400EA">
        <w:trPr>
          <w:trHeight w:val="284"/>
        </w:trPr>
        <w:tc>
          <w:tcPr>
            <w:tcW w:w="2802" w:type="dxa"/>
            <w:gridSpan w:val="2"/>
            <w:tcBorders>
              <w:top w:val="nil"/>
            </w:tcBorders>
          </w:tcPr>
          <w:p w14:paraId="273AEA80" w14:textId="77777777" w:rsidR="00217AAB" w:rsidRPr="0016131F" w:rsidRDefault="00217AAB" w:rsidP="00E400EA">
            <w:pPr>
              <w:jc w:val="both"/>
            </w:pPr>
            <w:r>
              <w:t>Dějiny multimédií a designu 2</w:t>
            </w:r>
          </w:p>
        </w:tc>
        <w:tc>
          <w:tcPr>
            <w:tcW w:w="2409" w:type="dxa"/>
            <w:gridSpan w:val="3"/>
            <w:tcBorders>
              <w:top w:val="nil"/>
            </w:tcBorders>
          </w:tcPr>
          <w:p w14:paraId="1A430253" w14:textId="77777777" w:rsidR="00217AAB" w:rsidRPr="0016131F" w:rsidRDefault="00217AAB" w:rsidP="00E400EA">
            <w:pPr>
              <w:jc w:val="both"/>
            </w:pPr>
            <w:r>
              <w:t>Multimédia (BSP)</w:t>
            </w:r>
          </w:p>
        </w:tc>
        <w:tc>
          <w:tcPr>
            <w:tcW w:w="567" w:type="dxa"/>
            <w:gridSpan w:val="2"/>
            <w:tcBorders>
              <w:top w:val="nil"/>
            </w:tcBorders>
          </w:tcPr>
          <w:p w14:paraId="17BCEB1E" w14:textId="77777777" w:rsidR="00217AAB" w:rsidRPr="0016131F" w:rsidRDefault="00217AAB" w:rsidP="00E400EA">
            <w:pPr>
              <w:jc w:val="both"/>
            </w:pPr>
            <w:r>
              <w:t>1 LS</w:t>
            </w:r>
          </w:p>
        </w:tc>
        <w:tc>
          <w:tcPr>
            <w:tcW w:w="2109" w:type="dxa"/>
            <w:gridSpan w:val="5"/>
            <w:tcBorders>
              <w:top w:val="nil"/>
            </w:tcBorders>
          </w:tcPr>
          <w:p w14:paraId="4594A3E2" w14:textId="77777777" w:rsidR="00217AAB" w:rsidRPr="0016131F" w:rsidRDefault="00217AAB" w:rsidP="00E400EA">
            <w:pPr>
              <w:jc w:val="both"/>
            </w:pPr>
            <w:r>
              <w:t>Garant, přednášející</w:t>
            </w:r>
          </w:p>
        </w:tc>
        <w:tc>
          <w:tcPr>
            <w:tcW w:w="1972" w:type="dxa"/>
            <w:gridSpan w:val="3"/>
            <w:tcBorders>
              <w:top w:val="nil"/>
            </w:tcBorders>
          </w:tcPr>
          <w:p w14:paraId="725FE19A" w14:textId="77777777" w:rsidR="00217AAB" w:rsidRPr="0016131F" w:rsidRDefault="00217AAB" w:rsidP="00E400EA">
            <w:pPr>
              <w:jc w:val="both"/>
            </w:pPr>
          </w:p>
        </w:tc>
      </w:tr>
      <w:tr w:rsidR="00217AAB" w:rsidRPr="00461AFF" w14:paraId="256E33B4" w14:textId="77777777" w:rsidTr="00E400EA">
        <w:trPr>
          <w:trHeight w:val="284"/>
        </w:trPr>
        <w:tc>
          <w:tcPr>
            <w:tcW w:w="2802" w:type="dxa"/>
            <w:gridSpan w:val="2"/>
            <w:tcBorders>
              <w:top w:val="nil"/>
            </w:tcBorders>
          </w:tcPr>
          <w:p w14:paraId="4468748F" w14:textId="77777777" w:rsidR="00217AAB" w:rsidRPr="0016131F" w:rsidRDefault="00217AAB" w:rsidP="00E400EA">
            <w:pPr>
              <w:jc w:val="both"/>
            </w:pPr>
            <w:r>
              <w:t>Dějiny multimédií a designu 3</w:t>
            </w:r>
          </w:p>
        </w:tc>
        <w:tc>
          <w:tcPr>
            <w:tcW w:w="2409" w:type="dxa"/>
            <w:gridSpan w:val="3"/>
            <w:tcBorders>
              <w:top w:val="nil"/>
            </w:tcBorders>
          </w:tcPr>
          <w:p w14:paraId="764C6A36" w14:textId="77777777" w:rsidR="00217AAB" w:rsidRPr="0016131F" w:rsidRDefault="00217AAB" w:rsidP="00E400EA">
            <w:pPr>
              <w:jc w:val="both"/>
            </w:pPr>
            <w:r>
              <w:t>Multimédia (BSP)</w:t>
            </w:r>
          </w:p>
        </w:tc>
        <w:tc>
          <w:tcPr>
            <w:tcW w:w="567" w:type="dxa"/>
            <w:gridSpan w:val="2"/>
            <w:tcBorders>
              <w:top w:val="nil"/>
            </w:tcBorders>
          </w:tcPr>
          <w:p w14:paraId="6C9398C5" w14:textId="77777777" w:rsidR="00217AAB" w:rsidRPr="0016131F" w:rsidRDefault="00217AAB" w:rsidP="00E400EA">
            <w:pPr>
              <w:jc w:val="both"/>
            </w:pPr>
            <w:r>
              <w:t>2 ZS</w:t>
            </w:r>
          </w:p>
        </w:tc>
        <w:tc>
          <w:tcPr>
            <w:tcW w:w="2109" w:type="dxa"/>
            <w:gridSpan w:val="5"/>
            <w:tcBorders>
              <w:top w:val="nil"/>
            </w:tcBorders>
          </w:tcPr>
          <w:p w14:paraId="7558A0D8" w14:textId="77777777" w:rsidR="00217AAB" w:rsidRPr="0016131F" w:rsidRDefault="00217AAB" w:rsidP="00E400EA">
            <w:pPr>
              <w:jc w:val="both"/>
            </w:pPr>
            <w:r>
              <w:t>Garant, přednášející</w:t>
            </w:r>
          </w:p>
        </w:tc>
        <w:tc>
          <w:tcPr>
            <w:tcW w:w="1972" w:type="dxa"/>
            <w:gridSpan w:val="3"/>
            <w:tcBorders>
              <w:top w:val="nil"/>
            </w:tcBorders>
          </w:tcPr>
          <w:p w14:paraId="641F723B" w14:textId="77777777" w:rsidR="00217AAB" w:rsidRPr="0016131F" w:rsidRDefault="00217AAB" w:rsidP="00E400EA">
            <w:pPr>
              <w:jc w:val="both"/>
            </w:pPr>
          </w:p>
        </w:tc>
      </w:tr>
      <w:tr w:rsidR="00217AAB" w:rsidRPr="00461AFF" w14:paraId="7987446E" w14:textId="77777777" w:rsidTr="00E400EA">
        <w:trPr>
          <w:trHeight w:val="284"/>
        </w:trPr>
        <w:tc>
          <w:tcPr>
            <w:tcW w:w="2802" w:type="dxa"/>
            <w:gridSpan w:val="2"/>
            <w:tcBorders>
              <w:top w:val="nil"/>
            </w:tcBorders>
          </w:tcPr>
          <w:p w14:paraId="0FC233F2" w14:textId="77777777" w:rsidR="00217AAB" w:rsidRPr="0016131F" w:rsidRDefault="00217AAB" w:rsidP="00E400EA">
            <w:pPr>
              <w:jc w:val="both"/>
            </w:pPr>
            <w:r>
              <w:t>Dějiny multimédií a designu 4</w:t>
            </w:r>
          </w:p>
        </w:tc>
        <w:tc>
          <w:tcPr>
            <w:tcW w:w="2409" w:type="dxa"/>
            <w:gridSpan w:val="3"/>
            <w:tcBorders>
              <w:top w:val="nil"/>
            </w:tcBorders>
          </w:tcPr>
          <w:p w14:paraId="284F7D31" w14:textId="77777777" w:rsidR="00217AAB" w:rsidRPr="0016131F" w:rsidRDefault="00217AAB" w:rsidP="00E400EA">
            <w:pPr>
              <w:jc w:val="both"/>
            </w:pPr>
            <w:r>
              <w:t>Multimédia (BSP)</w:t>
            </w:r>
          </w:p>
        </w:tc>
        <w:tc>
          <w:tcPr>
            <w:tcW w:w="567" w:type="dxa"/>
            <w:gridSpan w:val="2"/>
            <w:tcBorders>
              <w:top w:val="nil"/>
            </w:tcBorders>
          </w:tcPr>
          <w:p w14:paraId="0C829613" w14:textId="77777777" w:rsidR="00217AAB" w:rsidRPr="0016131F" w:rsidRDefault="00217AAB" w:rsidP="00E400EA">
            <w:pPr>
              <w:jc w:val="both"/>
            </w:pPr>
            <w:r>
              <w:t>2 LS</w:t>
            </w:r>
          </w:p>
        </w:tc>
        <w:tc>
          <w:tcPr>
            <w:tcW w:w="2109" w:type="dxa"/>
            <w:gridSpan w:val="5"/>
            <w:tcBorders>
              <w:top w:val="nil"/>
            </w:tcBorders>
          </w:tcPr>
          <w:p w14:paraId="08C3FF24" w14:textId="77777777" w:rsidR="00217AAB" w:rsidRPr="0016131F" w:rsidRDefault="00217AAB" w:rsidP="00E400EA">
            <w:pPr>
              <w:jc w:val="both"/>
            </w:pPr>
            <w:r>
              <w:t>Garant, přednášející</w:t>
            </w:r>
          </w:p>
        </w:tc>
        <w:tc>
          <w:tcPr>
            <w:tcW w:w="1972" w:type="dxa"/>
            <w:gridSpan w:val="3"/>
            <w:tcBorders>
              <w:top w:val="nil"/>
            </w:tcBorders>
          </w:tcPr>
          <w:p w14:paraId="621FD04F" w14:textId="77777777" w:rsidR="00217AAB" w:rsidRPr="0016131F" w:rsidRDefault="00217AAB" w:rsidP="00E400EA">
            <w:pPr>
              <w:jc w:val="both"/>
            </w:pPr>
          </w:p>
        </w:tc>
      </w:tr>
      <w:tr w:rsidR="006E1E5F" w:rsidRPr="00461AFF" w14:paraId="05C4079E" w14:textId="77777777" w:rsidTr="00E400EA">
        <w:trPr>
          <w:trHeight w:val="284"/>
        </w:trPr>
        <w:tc>
          <w:tcPr>
            <w:tcW w:w="2802" w:type="dxa"/>
            <w:gridSpan w:val="2"/>
            <w:tcBorders>
              <w:top w:val="nil"/>
            </w:tcBorders>
          </w:tcPr>
          <w:p w14:paraId="6F0A575D" w14:textId="74FFD912" w:rsidR="006E1E5F" w:rsidRDefault="006E1E5F" w:rsidP="006E1E5F">
            <w:pPr>
              <w:jc w:val="both"/>
            </w:pPr>
            <w:r w:rsidRPr="00787295">
              <w:t xml:space="preserve">Dějiny designu 1 </w:t>
            </w:r>
          </w:p>
        </w:tc>
        <w:tc>
          <w:tcPr>
            <w:tcW w:w="2409" w:type="dxa"/>
            <w:gridSpan w:val="3"/>
            <w:tcBorders>
              <w:top w:val="nil"/>
            </w:tcBorders>
          </w:tcPr>
          <w:p w14:paraId="7AC67D46" w14:textId="40505EC2" w:rsidR="006E1E5F" w:rsidRDefault="006E1E5F" w:rsidP="006E1E5F">
            <w:pPr>
              <w:jc w:val="both"/>
            </w:pPr>
            <w:r>
              <w:t>Design (BSP)</w:t>
            </w:r>
          </w:p>
        </w:tc>
        <w:tc>
          <w:tcPr>
            <w:tcW w:w="567" w:type="dxa"/>
            <w:gridSpan w:val="2"/>
            <w:tcBorders>
              <w:top w:val="nil"/>
            </w:tcBorders>
          </w:tcPr>
          <w:p w14:paraId="2BC0D540" w14:textId="5D4A059A" w:rsidR="006E1E5F" w:rsidRDefault="006E1E5F" w:rsidP="006E1E5F">
            <w:pPr>
              <w:jc w:val="both"/>
            </w:pPr>
            <w:r>
              <w:t>1 ZS</w:t>
            </w:r>
          </w:p>
        </w:tc>
        <w:tc>
          <w:tcPr>
            <w:tcW w:w="2109" w:type="dxa"/>
            <w:gridSpan w:val="5"/>
            <w:tcBorders>
              <w:top w:val="nil"/>
            </w:tcBorders>
          </w:tcPr>
          <w:p w14:paraId="1FC1C49B" w14:textId="6EA73786" w:rsidR="006E1E5F" w:rsidRDefault="006E1E5F" w:rsidP="006E1E5F">
            <w:pPr>
              <w:jc w:val="both"/>
            </w:pPr>
            <w:r w:rsidRPr="006A4466">
              <w:t>Garant, přednášející</w:t>
            </w:r>
          </w:p>
        </w:tc>
        <w:tc>
          <w:tcPr>
            <w:tcW w:w="1972" w:type="dxa"/>
            <w:gridSpan w:val="3"/>
            <w:tcBorders>
              <w:top w:val="nil"/>
            </w:tcBorders>
          </w:tcPr>
          <w:p w14:paraId="67A0254E" w14:textId="77777777" w:rsidR="006E1E5F" w:rsidRPr="0016131F" w:rsidRDefault="006E1E5F" w:rsidP="006E1E5F">
            <w:pPr>
              <w:jc w:val="both"/>
            </w:pPr>
          </w:p>
        </w:tc>
      </w:tr>
      <w:tr w:rsidR="006E1E5F" w:rsidRPr="00461AFF" w14:paraId="135EA14F" w14:textId="77777777" w:rsidTr="00E400EA">
        <w:trPr>
          <w:trHeight w:val="284"/>
        </w:trPr>
        <w:tc>
          <w:tcPr>
            <w:tcW w:w="2802" w:type="dxa"/>
            <w:gridSpan w:val="2"/>
            <w:tcBorders>
              <w:top w:val="nil"/>
            </w:tcBorders>
          </w:tcPr>
          <w:p w14:paraId="1D08150E" w14:textId="2F0C6354" w:rsidR="006E1E5F" w:rsidRDefault="006E1E5F" w:rsidP="006E1E5F">
            <w:pPr>
              <w:jc w:val="both"/>
            </w:pPr>
            <w:r w:rsidRPr="00787295">
              <w:t xml:space="preserve">Dějiny designu </w:t>
            </w:r>
            <w:r>
              <w:t>2</w:t>
            </w:r>
          </w:p>
        </w:tc>
        <w:tc>
          <w:tcPr>
            <w:tcW w:w="2409" w:type="dxa"/>
            <w:gridSpan w:val="3"/>
            <w:tcBorders>
              <w:top w:val="nil"/>
            </w:tcBorders>
          </w:tcPr>
          <w:p w14:paraId="5A1C7341" w14:textId="3BB2C742" w:rsidR="006E1E5F" w:rsidRDefault="006E1E5F" w:rsidP="006E1E5F">
            <w:pPr>
              <w:jc w:val="both"/>
            </w:pPr>
            <w:r w:rsidRPr="00901B4F">
              <w:t>Design (BSP)</w:t>
            </w:r>
          </w:p>
        </w:tc>
        <w:tc>
          <w:tcPr>
            <w:tcW w:w="567" w:type="dxa"/>
            <w:gridSpan w:val="2"/>
            <w:tcBorders>
              <w:top w:val="nil"/>
            </w:tcBorders>
          </w:tcPr>
          <w:p w14:paraId="107E7529" w14:textId="7BC5D75C" w:rsidR="006E1E5F" w:rsidRDefault="006E1E5F" w:rsidP="006E1E5F">
            <w:pPr>
              <w:jc w:val="both"/>
            </w:pPr>
            <w:r>
              <w:t>1 LS</w:t>
            </w:r>
          </w:p>
        </w:tc>
        <w:tc>
          <w:tcPr>
            <w:tcW w:w="2109" w:type="dxa"/>
            <w:gridSpan w:val="5"/>
            <w:tcBorders>
              <w:top w:val="nil"/>
            </w:tcBorders>
          </w:tcPr>
          <w:p w14:paraId="5E6152A0" w14:textId="200A0266" w:rsidR="006E1E5F" w:rsidRDefault="006E1E5F" w:rsidP="006E1E5F">
            <w:pPr>
              <w:jc w:val="both"/>
            </w:pPr>
            <w:r w:rsidRPr="006A4466">
              <w:t>Garant, přednášející</w:t>
            </w:r>
          </w:p>
        </w:tc>
        <w:tc>
          <w:tcPr>
            <w:tcW w:w="1972" w:type="dxa"/>
            <w:gridSpan w:val="3"/>
            <w:tcBorders>
              <w:top w:val="nil"/>
            </w:tcBorders>
          </w:tcPr>
          <w:p w14:paraId="56ABAED2" w14:textId="77777777" w:rsidR="006E1E5F" w:rsidRPr="0016131F" w:rsidRDefault="006E1E5F" w:rsidP="006E1E5F">
            <w:pPr>
              <w:jc w:val="both"/>
            </w:pPr>
          </w:p>
        </w:tc>
      </w:tr>
      <w:tr w:rsidR="006E1E5F" w:rsidRPr="00461AFF" w14:paraId="3FBBAEAF" w14:textId="77777777" w:rsidTr="00E400EA">
        <w:trPr>
          <w:trHeight w:val="284"/>
        </w:trPr>
        <w:tc>
          <w:tcPr>
            <w:tcW w:w="2802" w:type="dxa"/>
            <w:gridSpan w:val="2"/>
            <w:tcBorders>
              <w:top w:val="nil"/>
            </w:tcBorders>
          </w:tcPr>
          <w:p w14:paraId="44BAAFAE" w14:textId="2C47858D" w:rsidR="006E1E5F" w:rsidRDefault="006E1E5F" w:rsidP="006E1E5F">
            <w:pPr>
              <w:jc w:val="both"/>
            </w:pPr>
            <w:r w:rsidRPr="00787295">
              <w:t xml:space="preserve">Dějiny designu </w:t>
            </w:r>
            <w:r>
              <w:t>3</w:t>
            </w:r>
            <w:r w:rsidRPr="00787295">
              <w:t xml:space="preserve"> </w:t>
            </w:r>
          </w:p>
        </w:tc>
        <w:tc>
          <w:tcPr>
            <w:tcW w:w="2409" w:type="dxa"/>
            <w:gridSpan w:val="3"/>
            <w:tcBorders>
              <w:top w:val="nil"/>
            </w:tcBorders>
          </w:tcPr>
          <w:p w14:paraId="48F27DE0" w14:textId="54930E22" w:rsidR="006E1E5F" w:rsidRDefault="006E1E5F" w:rsidP="006E1E5F">
            <w:pPr>
              <w:jc w:val="both"/>
            </w:pPr>
            <w:r w:rsidRPr="00901B4F">
              <w:t>Design (BSP)</w:t>
            </w:r>
          </w:p>
        </w:tc>
        <w:tc>
          <w:tcPr>
            <w:tcW w:w="567" w:type="dxa"/>
            <w:gridSpan w:val="2"/>
            <w:tcBorders>
              <w:top w:val="nil"/>
            </w:tcBorders>
          </w:tcPr>
          <w:p w14:paraId="19D3E826" w14:textId="6FE3CC45" w:rsidR="006E1E5F" w:rsidRDefault="006E1E5F" w:rsidP="006E1E5F">
            <w:pPr>
              <w:jc w:val="both"/>
            </w:pPr>
            <w:r>
              <w:t>2 ZS</w:t>
            </w:r>
          </w:p>
        </w:tc>
        <w:tc>
          <w:tcPr>
            <w:tcW w:w="2109" w:type="dxa"/>
            <w:gridSpan w:val="5"/>
            <w:tcBorders>
              <w:top w:val="nil"/>
            </w:tcBorders>
          </w:tcPr>
          <w:p w14:paraId="717DB140" w14:textId="3B0ABA21" w:rsidR="006E1E5F" w:rsidRDefault="006E1E5F" w:rsidP="006E1E5F">
            <w:pPr>
              <w:jc w:val="both"/>
            </w:pPr>
            <w:r w:rsidRPr="006A4466">
              <w:t>Garant, přednášející</w:t>
            </w:r>
          </w:p>
        </w:tc>
        <w:tc>
          <w:tcPr>
            <w:tcW w:w="1972" w:type="dxa"/>
            <w:gridSpan w:val="3"/>
            <w:tcBorders>
              <w:top w:val="nil"/>
            </w:tcBorders>
          </w:tcPr>
          <w:p w14:paraId="7E05CDF8" w14:textId="77777777" w:rsidR="006E1E5F" w:rsidRPr="0016131F" w:rsidRDefault="006E1E5F" w:rsidP="006E1E5F">
            <w:pPr>
              <w:jc w:val="both"/>
            </w:pPr>
          </w:p>
        </w:tc>
      </w:tr>
      <w:tr w:rsidR="006E1E5F" w:rsidRPr="00461AFF" w14:paraId="7CDE24FE" w14:textId="77777777" w:rsidTr="00E400EA">
        <w:trPr>
          <w:trHeight w:val="284"/>
        </w:trPr>
        <w:tc>
          <w:tcPr>
            <w:tcW w:w="2802" w:type="dxa"/>
            <w:gridSpan w:val="2"/>
            <w:tcBorders>
              <w:top w:val="nil"/>
            </w:tcBorders>
          </w:tcPr>
          <w:p w14:paraId="0B11A522" w14:textId="4CFC3F41" w:rsidR="006E1E5F" w:rsidRDefault="006E1E5F" w:rsidP="006E1E5F">
            <w:pPr>
              <w:jc w:val="both"/>
            </w:pPr>
            <w:r w:rsidRPr="00787295">
              <w:t xml:space="preserve">Dějiny designu 4 </w:t>
            </w:r>
          </w:p>
        </w:tc>
        <w:tc>
          <w:tcPr>
            <w:tcW w:w="2409" w:type="dxa"/>
            <w:gridSpan w:val="3"/>
            <w:tcBorders>
              <w:top w:val="nil"/>
            </w:tcBorders>
          </w:tcPr>
          <w:p w14:paraId="3EF8B6FC" w14:textId="2892226B" w:rsidR="006E1E5F" w:rsidRDefault="006E1E5F" w:rsidP="006E1E5F">
            <w:pPr>
              <w:jc w:val="both"/>
            </w:pPr>
            <w:r w:rsidRPr="00901B4F">
              <w:t>Design (BSP)</w:t>
            </w:r>
          </w:p>
        </w:tc>
        <w:tc>
          <w:tcPr>
            <w:tcW w:w="567" w:type="dxa"/>
            <w:gridSpan w:val="2"/>
            <w:tcBorders>
              <w:top w:val="nil"/>
            </w:tcBorders>
          </w:tcPr>
          <w:p w14:paraId="6690ACC6" w14:textId="112069FB" w:rsidR="006E1E5F" w:rsidRDefault="006E1E5F" w:rsidP="006E1E5F">
            <w:pPr>
              <w:jc w:val="both"/>
            </w:pPr>
            <w:r>
              <w:t>2 LS</w:t>
            </w:r>
          </w:p>
        </w:tc>
        <w:tc>
          <w:tcPr>
            <w:tcW w:w="2109" w:type="dxa"/>
            <w:gridSpan w:val="5"/>
            <w:tcBorders>
              <w:top w:val="nil"/>
            </w:tcBorders>
          </w:tcPr>
          <w:p w14:paraId="57410FDB" w14:textId="25934ADF" w:rsidR="006E1E5F" w:rsidRDefault="006E1E5F" w:rsidP="006E1E5F">
            <w:pPr>
              <w:jc w:val="both"/>
            </w:pPr>
            <w:r w:rsidRPr="006A4466">
              <w:t>Garant, přednášející</w:t>
            </w:r>
          </w:p>
        </w:tc>
        <w:tc>
          <w:tcPr>
            <w:tcW w:w="1972" w:type="dxa"/>
            <w:gridSpan w:val="3"/>
            <w:tcBorders>
              <w:top w:val="nil"/>
            </w:tcBorders>
          </w:tcPr>
          <w:p w14:paraId="760A1BEC" w14:textId="77777777" w:rsidR="006E1E5F" w:rsidRPr="0016131F" w:rsidRDefault="006E1E5F" w:rsidP="006E1E5F">
            <w:pPr>
              <w:jc w:val="both"/>
            </w:pPr>
          </w:p>
        </w:tc>
      </w:tr>
      <w:tr w:rsidR="00217AAB" w14:paraId="5AEF9DB0" w14:textId="77777777" w:rsidTr="00E400EA">
        <w:tc>
          <w:tcPr>
            <w:tcW w:w="9859" w:type="dxa"/>
            <w:gridSpan w:val="15"/>
            <w:shd w:val="clear" w:color="auto" w:fill="F7CAAC"/>
          </w:tcPr>
          <w:p w14:paraId="55593914" w14:textId="77777777" w:rsidR="00217AAB" w:rsidRDefault="00217AAB" w:rsidP="00E400EA">
            <w:pPr>
              <w:jc w:val="both"/>
            </w:pPr>
            <w:r>
              <w:rPr>
                <w:b/>
              </w:rPr>
              <w:t xml:space="preserve">Údaje o vzdělání na VŠ </w:t>
            </w:r>
          </w:p>
        </w:tc>
      </w:tr>
      <w:tr w:rsidR="00217AAB" w14:paraId="0990F92A" w14:textId="77777777" w:rsidTr="00E153D9">
        <w:trPr>
          <w:trHeight w:val="659"/>
        </w:trPr>
        <w:tc>
          <w:tcPr>
            <w:tcW w:w="9859" w:type="dxa"/>
            <w:gridSpan w:val="15"/>
          </w:tcPr>
          <w:p w14:paraId="465478DC" w14:textId="77777777" w:rsidR="001F45A5" w:rsidRPr="009C4B79" w:rsidRDefault="001F45A5" w:rsidP="001F45A5">
            <w:pPr>
              <w:rPr>
                <w:i/>
                <w:iCs/>
              </w:rPr>
            </w:pPr>
            <w:r w:rsidRPr="009C4B79">
              <w:rPr>
                <w:lang w:eastAsia="sk-SK"/>
              </w:rPr>
              <w:t>2001: Slovenská technická univerzita Bratislava, Fakulta architektúry, Ph</w:t>
            </w:r>
            <w:r>
              <w:rPr>
                <w:lang w:eastAsia="sk-SK"/>
              </w:rPr>
              <w:t>.</w:t>
            </w:r>
            <w:r w:rsidRPr="009C4B79">
              <w:rPr>
                <w:lang w:eastAsia="sk-SK"/>
              </w:rPr>
              <w:t>D.</w:t>
            </w:r>
            <w:r w:rsidRPr="009C4B79">
              <w:t xml:space="preserve"> </w:t>
            </w:r>
          </w:p>
          <w:p w14:paraId="31AD79CC" w14:textId="77777777" w:rsidR="001F45A5" w:rsidRPr="009C4B79" w:rsidRDefault="001F45A5" w:rsidP="001F45A5">
            <w:r w:rsidRPr="009C4B79">
              <w:rPr>
                <w:lang w:eastAsia="sk-SK"/>
              </w:rPr>
              <w:t>1987: Univerzita Komenského Bratislava, Filozofická fakulta, PhDr.</w:t>
            </w:r>
          </w:p>
          <w:p w14:paraId="3DEEB48A" w14:textId="67266238" w:rsidR="00217AAB" w:rsidRDefault="001F45A5" w:rsidP="001F45A5">
            <w:pPr>
              <w:spacing w:line="276" w:lineRule="auto"/>
              <w:rPr>
                <w:b/>
              </w:rPr>
            </w:pPr>
            <w:r w:rsidRPr="009C4B79">
              <w:rPr>
                <w:lang w:eastAsia="sk-SK"/>
              </w:rPr>
              <w:t>1983: Univerzita Komenského Bratislava, Filozofická fakulta, prom.</w:t>
            </w:r>
            <w:r>
              <w:rPr>
                <w:lang w:eastAsia="sk-SK"/>
              </w:rPr>
              <w:t xml:space="preserve"> </w:t>
            </w:r>
            <w:r w:rsidRPr="009C4B79">
              <w:rPr>
                <w:lang w:eastAsia="sk-SK"/>
              </w:rPr>
              <w:t>hist.</w:t>
            </w:r>
          </w:p>
        </w:tc>
      </w:tr>
      <w:tr w:rsidR="00217AAB" w14:paraId="13047523" w14:textId="77777777" w:rsidTr="00E400EA">
        <w:tc>
          <w:tcPr>
            <w:tcW w:w="9859" w:type="dxa"/>
            <w:gridSpan w:val="15"/>
            <w:shd w:val="clear" w:color="auto" w:fill="F7CAAC"/>
          </w:tcPr>
          <w:p w14:paraId="19B36A5F" w14:textId="77777777" w:rsidR="00217AAB" w:rsidRDefault="00217AAB" w:rsidP="00E400EA">
            <w:pPr>
              <w:jc w:val="both"/>
              <w:rPr>
                <w:b/>
              </w:rPr>
            </w:pPr>
            <w:r>
              <w:rPr>
                <w:b/>
              </w:rPr>
              <w:t>Údaje o odborném působení od absolvování VŠ</w:t>
            </w:r>
          </w:p>
        </w:tc>
      </w:tr>
      <w:tr w:rsidR="0014783B" w:rsidRPr="009B6AE3" w14:paraId="7D557EBE" w14:textId="77777777" w:rsidTr="00E153D9">
        <w:trPr>
          <w:trHeight w:val="957"/>
        </w:trPr>
        <w:tc>
          <w:tcPr>
            <w:tcW w:w="9859" w:type="dxa"/>
            <w:gridSpan w:val="15"/>
          </w:tcPr>
          <w:p w14:paraId="16B304F7" w14:textId="77777777" w:rsidR="0014783B" w:rsidRDefault="0014783B" w:rsidP="0014783B">
            <w:pPr>
              <w:rPr>
                <w:lang w:eastAsia="sk-SK"/>
              </w:rPr>
            </w:pPr>
            <w:r w:rsidRPr="009C4B79">
              <w:rPr>
                <w:lang w:eastAsia="sk-SK"/>
              </w:rPr>
              <w:t>200</w:t>
            </w:r>
            <w:r>
              <w:rPr>
                <w:lang w:eastAsia="sk-SK"/>
              </w:rPr>
              <w:t>2</w:t>
            </w:r>
            <w:r w:rsidRPr="009C4B79">
              <w:rPr>
                <w:lang w:eastAsia="sk-SK"/>
              </w:rPr>
              <w:t>-dosud</w:t>
            </w:r>
            <w:r>
              <w:rPr>
                <w:lang w:eastAsia="sk-SK"/>
              </w:rPr>
              <w:t>:</w:t>
            </w:r>
            <w:r w:rsidRPr="009C4B79">
              <w:rPr>
                <w:lang w:eastAsia="sk-SK"/>
              </w:rPr>
              <w:t xml:space="preserve"> Univerzita Tomáše Bati ve Zlíně, Fakulta multimediálních komunikací</w:t>
            </w:r>
            <w:r>
              <w:rPr>
                <w:lang w:eastAsia="sk-SK"/>
              </w:rPr>
              <w:t>, profesor (od r. 2019)</w:t>
            </w:r>
          </w:p>
          <w:p w14:paraId="6CD242A8" w14:textId="77777777" w:rsidR="0014783B" w:rsidRPr="009C4B79" w:rsidRDefault="0014783B" w:rsidP="0014783B">
            <w:pPr>
              <w:rPr>
                <w:lang w:eastAsia="sk-SK"/>
              </w:rPr>
            </w:pPr>
            <w:r w:rsidRPr="009C4B79">
              <w:rPr>
                <w:lang w:eastAsia="sk-SK"/>
              </w:rPr>
              <w:t>1998-200</w:t>
            </w:r>
            <w:r>
              <w:rPr>
                <w:lang w:eastAsia="sk-SK"/>
              </w:rPr>
              <w:t>2:</w:t>
            </w:r>
            <w:r w:rsidRPr="009C4B79">
              <w:rPr>
                <w:lang w:eastAsia="sk-SK"/>
              </w:rPr>
              <w:t xml:space="preserve"> Univerzita Tomáše Bati ve Zlíně</w:t>
            </w:r>
            <w:r>
              <w:rPr>
                <w:lang w:eastAsia="sk-SK"/>
              </w:rPr>
              <w:t xml:space="preserve">, </w:t>
            </w:r>
            <w:r w:rsidRPr="009C4B79">
              <w:rPr>
                <w:lang w:eastAsia="sk-SK"/>
              </w:rPr>
              <w:t>Institut reklamní tvorby a marketingových komunikací</w:t>
            </w:r>
            <w:r>
              <w:rPr>
                <w:lang w:eastAsia="sk-SK"/>
              </w:rPr>
              <w:t>, akademický pracovník</w:t>
            </w:r>
          </w:p>
          <w:p w14:paraId="085D4610" w14:textId="59541972" w:rsidR="0014783B" w:rsidRPr="009B6AE3" w:rsidRDefault="0014783B" w:rsidP="0014783B">
            <w:pPr>
              <w:spacing w:line="276" w:lineRule="auto"/>
              <w:rPr>
                <w:color w:val="FF0000"/>
              </w:rPr>
            </w:pPr>
            <w:r w:rsidRPr="009C4B79">
              <w:rPr>
                <w:lang w:eastAsia="sk-SK"/>
              </w:rPr>
              <w:t>1983-dosud: Vysoká škola výtvarných umení v</w:t>
            </w:r>
            <w:r>
              <w:rPr>
                <w:lang w:eastAsia="sk-SK"/>
              </w:rPr>
              <w:t> </w:t>
            </w:r>
            <w:r w:rsidRPr="009C4B79">
              <w:rPr>
                <w:lang w:eastAsia="sk-SK"/>
              </w:rPr>
              <w:t>Bratislave</w:t>
            </w:r>
            <w:r>
              <w:rPr>
                <w:lang w:eastAsia="sk-SK"/>
              </w:rPr>
              <w:t>, akademický pracovník</w:t>
            </w:r>
          </w:p>
        </w:tc>
      </w:tr>
      <w:tr w:rsidR="0014783B" w14:paraId="29B84071" w14:textId="77777777" w:rsidTr="00E400EA">
        <w:trPr>
          <w:trHeight w:val="250"/>
        </w:trPr>
        <w:tc>
          <w:tcPr>
            <w:tcW w:w="9859" w:type="dxa"/>
            <w:gridSpan w:val="15"/>
            <w:shd w:val="clear" w:color="auto" w:fill="F7CAAC"/>
          </w:tcPr>
          <w:p w14:paraId="53EC424C" w14:textId="77777777" w:rsidR="0014783B" w:rsidRDefault="0014783B" w:rsidP="0014783B">
            <w:pPr>
              <w:jc w:val="both"/>
            </w:pPr>
            <w:r>
              <w:rPr>
                <w:b/>
              </w:rPr>
              <w:t>Zkušenosti s vedením kvalifikačních a rigorózních prací</w:t>
            </w:r>
          </w:p>
        </w:tc>
      </w:tr>
      <w:tr w:rsidR="0014783B" w14:paraId="35A6C12E" w14:textId="77777777" w:rsidTr="00E153D9">
        <w:trPr>
          <w:trHeight w:val="294"/>
        </w:trPr>
        <w:tc>
          <w:tcPr>
            <w:tcW w:w="9859" w:type="dxa"/>
            <w:gridSpan w:val="15"/>
          </w:tcPr>
          <w:p w14:paraId="1C8CF8EF" w14:textId="77777777" w:rsidR="0014783B" w:rsidRDefault="0014783B" w:rsidP="0014783B">
            <w:pPr>
              <w:jc w:val="both"/>
            </w:pPr>
            <w:r>
              <w:t>Diplomové práce: 2</w:t>
            </w:r>
          </w:p>
          <w:p w14:paraId="6736A00B" w14:textId="77777777" w:rsidR="0014783B" w:rsidRDefault="0014783B" w:rsidP="0014783B">
            <w:pPr>
              <w:jc w:val="both"/>
            </w:pPr>
            <w:r>
              <w:t>Disertační práce: 4</w:t>
            </w:r>
          </w:p>
        </w:tc>
      </w:tr>
      <w:tr w:rsidR="0014783B" w14:paraId="3935637D" w14:textId="77777777" w:rsidTr="00E400EA">
        <w:trPr>
          <w:cantSplit/>
        </w:trPr>
        <w:tc>
          <w:tcPr>
            <w:tcW w:w="3347" w:type="dxa"/>
            <w:gridSpan w:val="3"/>
            <w:tcBorders>
              <w:top w:val="single" w:sz="12" w:space="0" w:color="auto"/>
            </w:tcBorders>
            <w:shd w:val="clear" w:color="auto" w:fill="F7CAAC"/>
          </w:tcPr>
          <w:p w14:paraId="594DCCDD" w14:textId="77777777" w:rsidR="0014783B" w:rsidRDefault="0014783B" w:rsidP="0014783B">
            <w:pPr>
              <w:jc w:val="both"/>
            </w:pPr>
            <w:r>
              <w:rPr>
                <w:b/>
              </w:rPr>
              <w:t xml:space="preserve">Obor habilitačního řízení </w:t>
            </w:r>
          </w:p>
        </w:tc>
        <w:tc>
          <w:tcPr>
            <w:tcW w:w="2245" w:type="dxa"/>
            <w:gridSpan w:val="3"/>
            <w:tcBorders>
              <w:top w:val="single" w:sz="12" w:space="0" w:color="auto"/>
            </w:tcBorders>
            <w:shd w:val="clear" w:color="auto" w:fill="F7CAAC"/>
          </w:tcPr>
          <w:p w14:paraId="18B91B3F" w14:textId="77777777" w:rsidR="0014783B" w:rsidRDefault="0014783B" w:rsidP="0014783B">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1056F504" w14:textId="77777777" w:rsidR="0014783B" w:rsidRDefault="0014783B" w:rsidP="0014783B">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7302459C" w14:textId="77777777" w:rsidR="0014783B" w:rsidRDefault="0014783B" w:rsidP="0014783B">
            <w:pPr>
              <w:jc w:val="both"/>
              <w:rPr>
                <w:b/>
              </w:rPr>
            </w:pPr>
            <w:r>
              <w:rPr>
                <w:b/>
              </w:rPr>
              <w:t>Ohlasy publikací</w:t>
            </w:r>
          </w:p>
        </w:tc>
      </w:tr>
      <w:tr w:rsidR="0014783B" w14:paraId="08C9B3B4" w14:textId="77777777" w:rsidTr="00E400EA">
        <w:trPr>
          <w:cantSplit/>
        </w:trPr>
        <w:tc>
          <w:tcPr>
            <w:tcW w:w="3347" w:type="dxa"/>
            <w:gridSpan w:val="3"/>
          </w:tcPr>
          <w:p w14:paraId="503688F4" w14:textId="77777777" w:rsidR="0014783B" w:rsidRDefault="0014783B" w:rsidP="0014783B">
            <w:pPr>
              <w:jc w:val="both"/>
            </w:pPr>
            <w:r>
              <w:t>Dizajn</w:t>
            </w:r>
          </w:p>
        </w:tc>
        <w:tc>
          <w:tcPr>
            <w:tcW w:w="2245" w:type="dxa"/>
            <w:gridSpan w:val="3"/>
          </w:tcPr>
          <w:p w14:paraId="5730CA9C" w14:textId="77777777" w:rsidR="0014783B" w:rsidRDefault="0014783B" w:rsidP="0014783B">
            <w:pPr>
              <w:jc w:val="both"/>
            </w:pPr>
            <w:r>
              <w:t>2004</w:t>
            </w:r>
          </w:p>
        </w:tc>
        <w:tc>
          <w:tcPr>
            <w:tcW w:w="2248" w:type="dxa"/>
            <w:gridSpan w:val="5"/>
            <w:tcBorders>
              <w:right w:val="single" w:sz="12" w:space="0" w:color="auto"/>
            </w:tcBorders>
          </w:tcPr>
          <w:p w14:paraId="05D9B7F0" w14:textId="5C79E3D1" w:rsidR="0014783B" w:rsidRDefault="0014783B" w:rsidP="0014783B">
            <w:pPr>
              <w:pStyle w:val="Bezmezer"/>
            </w:pPr>
            <w:r w:rsidRPr="00AC183A">
              <w:t>S</w:t>
            </w:r>
            <w:r w:rsidR="005A4B9A">
              <w:t>TU</w:t>
            </w:r>
            <w:r w:rsidRPr="00AC183A">
              <w:t>, Fakulta architektúry</w:t>
            </w:r>
          </w:p>
        </w:tc>
        <w:tc>
          <w:tcPr>
            <w:tcW w:w="632" w:type="dxa"/>
            <w:gridSpan w:val="2"/>
            <w:tcBorders>
              <w:left w:val="single" w:sz="12" w:space="0" w:color="auto"/>
            </w:tcBorders>
            <w:shd w:val="clear" w:color="auto" w:fill="F7CAAC"/>
          </w:tcPr>
          <w:p w14:paraId="0C722FEF" w14:textId="77777777" w:rsidR="0014783B" w:rsidRPr="00F20AEF" w:rsidRDefault="0014783B" w:rsidP="0014783B">
            <w:pPr>
              <w:jc w:val="both"/>
            </w:pPr>
            <w:r w:rsidRPr="00F20AEF">
              <w:rPr>
                <w:b/>
              </w:rPr>
              <w:t>WoS</w:t>
            </w:r>
          </w:p>
        </w:tc>
        <w:tc>
          <w:tcPr>
            <w:tcW w:w="693" w:type="dxa"/>
            <w:shd w:val="clear" w:color="auto" w:fill="F7CAAC"/>
          </w:tcPr>
          <w:p w14:paraId="13A58AB7" w14:textId="77777777" w:rsidR="0014783B" w:rsidRPr="00F20AEF" w:rsidRDefault="0014783B" w:rsidP="0014783B">
            <w:pPr>
              <w:jc w:val="both"/>
              <w:rPr>
                <w:sz w:val="18"/>
              </w:rPr>
            </w:pPr>
            <w:r w:rsidRPr="00F20AEF">
              <w:rPr>
                <w:b/>
                <w:sz w:val="18"/>
              </w:rPr>
              <w:t>Scopus</w:t>
            </w:r>
          </w:p>
        </w:tc>
        <w:tc>
          <w:tcPr>
            <w:tcW w:w="694" w:type="dxa"/>
            <w:shd w:val="clear" w:color="auto" w:fill="F7CAAC"/>
          </w:tcPr>
          <w:p w14:paraId="50C74C5F" w14:textId="77777777" w:rsidR="0014783B" w:rsidRDefault="0014783B" w:rsidP="0014783B">
            <w:pPr>
              <w:jc w:val="both"/>
            </w:pPr>
            <w:r>
              <w:rPr>
                <w:b/>
                <w:sz w:val="18"/>
              </w:rPr>
              <w:t>ostatní</w:t>
            </w:r>
          </w:p>
        </w:tc>
      </w:tr>
      <w:tr w:rsidR="0014783B" w14:paraId="2E9FBD68" w14:textId="77777777" w:rsidTr="00E400EA">
        <w:trPr>
          <w:cantSplit/>
          <w:trHeight w:val="70"/>
        </w:trPr>
        <w:tc>
          <w:tcPr>
            <w:tcW w:w="3347" w:type="dxa"/>
            <w:gridSpan w:val="3"/>
            <w:shd w:val="clear" w:color="auto" w:fill="F7CAAC"/>
          </w:tcPr>
          <w:p w14:paraId="3CFFB60A" w14:textId="77777777" w:rsidR="0014783B" w:rsidRDefault="0014783B" w:rsidP="0014783B">
            <w:pPr>
              <w:jc w:val="both"/>
            </w:pPr>
            <w:r>
              <w:rPr>
                <w:b/>
              </w:rPr>
              <w:t>Obor jmenovacího řízení</w:t>
            </w:r>
          </w:p>
        </w:tc>
        <w:tc>
          <w:tcPr>
            <w:tcW w:w="2245" w:type="dxa"/>
            <w:gridSpan w:val="3"/>
            <w:shd w:val="clear" w:color="auto" w:fill="F7CAAC"/>
          </w:tcPr>
          <w:p w14:paraId="38F77992" w14:textId="77777777" w:rsidR="0014783B" w:rsidRDefault="0014783B" w:rsidP="0014783B">
            <w:pPr>
              <w:jc w:val="both"/>
            </w:pPr>
            <w:r>
              <w:rPr>
                <w:b/>
              </w:rPr>
              <w:t>Rok udělení hodnosti</w:t>
            </w:r>
          </w:p>
        </w:tc>
        <w:tc>
          <w:tcPr>
            <w:tcW w:w="2248" w:type="dxa"/>
            <w:gridSpan w:val="5"/>
            <w:tcBorders>
              <w:right w:val="single" w:sz="12" w:space="0" w:color="auto"/>
            </w:tcBorders>
            <w:shd w:val="clear" w:color="auto" w:fill="F7CAAC"/>
          </w:tcPr>
          <w:p w14:paraId="08FFAB03" w14:textId="77777777" w:rsidR="0014783B" w:rsidRDefault="0014783B" w:rsidP="0014783B">
            <w:pPr>
              <w:jc w:val="both"/>
            </w:pPr>
            <w:r>
              <w:rPr>
                <w:b/>
              </w:rPr>
              <w:t>Řízení konáno na VŠ</w:t>
            </w:r>
          </w:p>
        </w:tc>
        <w:tc>
          <w:tcPr>
            <w:tcW w:w="632" w:type="dxa"/>
            <w:gridSpan w:val="2"/>
            <w:tcBorders>
              <w:left w:val="single" w:sz="12" w:space="0" w:color="auto"/>
            </w:tcBorders>
          </w:tcPr>
          <w:p w14:paraId="535044D1" w14:textId="77777777" w:rsidR="0014783B" w:rsidRPr="00F20AEF" w:rsidRDefault="0014783B" w:rsidP="0014783B">
            <w:pPr>
              <w:jc w:val="both"/>
              <w:rPr>
                <w:b/>
              </w:rPr>
            </w:pPr>
          </w:p>
        </w:tc>
        <w:tc>
          <w:tcPr>
            <w:tcW w:w="693" w:type="dxa"/>
          </w:tcPr>
          <w:p w14:paraId="496CDEA4" w14:textId="77777777" w:rsidR="0014783B" w:rsidRPr="00F20AEF" w:rsidRDefault="0014783B" w:rsidP="0014783B">
            <w:pPr>
              <w:jc w:val="both"/>
              <w:rPr>
                <w:b/>
              </w:rPr>
            </w:pPr>
          </w:p>
        </w:tc>
        <w:tc>
          <w:tcPr>
            <w:tcW w:w="694" w:type="dxa"/>
          </w:tcPr>
          <w:p w14:paraId="70A615D0" w14:textId="77777777" w:rsidR="0014783B" w:rsidRDefault="0014783B" w:rsidP="0014783B">
            <w:pPr>
              <w:jc w:val="both"/>
              <w:rPr>
                <w:b/>
              </w:rPr>
            </w:pPr>
          </w:p>
        </w:tc>
      </w:tr>
      <w:tr w:rsidR="0014783B" w14:paraId="22CFED8A" w14:textId="77777777" w:rsidTr="00E400EA">
        <w:trPr>
          <w:trHeight w:val="205"/>
        </w:trPr>
        <w:tc>
          <w:tcPr>
            <w:tcW w:w="3347" w:type="dxa"/>
            <w:gridSpan w:val="3"/>
          </w:tcPr>
          <w:p w14:paraId="41320789" w14:textId="77777777" w:rsidR="0014783B" w:rsidRDefault="0014783B" w:rsidP="0014783B">
            <w:pPr>
              <w:jc w:val="both"/>
            </w:pPr>
            <w:r>
              <w:t>Vizuální komunikace</w:t>
            </w:r>
          </w:p>
        </w:tc>
        <w:tc>
          <w:tcPr>
            <w:tcW w:w="2245" w:type="dxa"/>
            <w:gridSpan w:val="3"/>
          </w:tcPr>
          <w:p w14:paraId="3757FAEC" w14:textId="77777777" w:rsidR="0014783B" w:rsidRDefault="0014783B" w:rsidP="0014783B">
            <w:pPr>
              <w:jc w:val="both"/>
            </w:pPr>
            <w:r>
              <w:t>2019</w:t>
            </w:r>
          </w:p>
        </w:tc>
        <w:tc>
          <w:tcPr>
            <w:tcW w:w="2248" w:type="dxa"/>
            <w:gridSpan w:val="5"/>
            <w:tcBorders>
              <w:right w:val="single" w:sz="12" w:space="0" w:color="auto"/>
            </w:tcBorders>
          </w:tcPr>
          <w:p w14:paraId="4541F5A4" w14:textId="77777777" w:rsidR="0014783B" w:rsidRDefault="0014783B" w:rsidP="0014783B">
            <w:pPr>
              <w:jc w:val="both"/>
            </w:pPr>
            <w:r w:rsidRPr="00533A95">
              <w:t>Univerzita J. E. Purkyně, Fakulta umění a designu</w:t>
            </w:r>
          </w:p>
        </w:tc>
        <w:tc>
          <w:tcPr>
            <w:tcW w:w="1325" w:type="dxa"/>
            <w:gridSpan w:val="3"/>
            <w:tcBorders>
              <w:left w:val="single" w:sz="12" w:space="0" w:color="auto"/>
            </w:tcBorders>
            <w:shd w:val="clear" w:color="auto" w:fill="FBD4B4"/>
            <w:vAlign w:val="center"/>
          </w:tcPr>
          <w:p w14:paraId="0E79807A" w14:textId="77777777" w:rsidR="0014783B" w:rsidRPr="00F20AEF" w:rsidRDefault="0014783B" w:rsidP="0014783B">
            <w:pPr>
              <w:jc w:val="both"/>
              <w:rPr>
                <w:b/>
                <w:sz w:val="18"/>
              </w:rPr>
            </w:pPr>
            <w:r w:rsidRPr="00F20AEF">
              <w:rPr>
                <w:b/>
                <w:sz w:val="18"/>
              </w:rPr>
              <w:t>H-index WoS/Scopus</w:t>
            </w:r>
          </w:p>
        </w:tc>
        <w:tc>
          <w:tcPr>
            <w:tcW w:w="694" w:type="dxa"/>
            <w:vAlign w:val="center"/>
          </w:tcPr>
          <w:p w14:paraId="66429160" w14:textId="77777777" w:rsidR="0014783B" w:rsidRDefault="0014783B" w:rsidP="0014783B">
            <w:pPr>
              <w:rPr>
                <w:b/>
              </w:rPr>
            </w:pPr>
            <w:r>
              <w:rPr>
                <w:b/>
              </w:rPr>
              <w:t xml:space="preserve">    /</w:t>
            </w:r>
          </w:p>
        </w:tc>
      </w:tr>
      <w:tr w:rsidR="0014783B" w14:paraId="152F40FC" w14:textId="77777777" w:rsidTr="00E400EA">
        <w:tc>
          <w:tcPr>
            <w:tcW w:w="9859" w:type="dxa"/>
            <w:gridSpan w:val="15"/>
            <w:shd w:val="clear" w:color="auto" w:fill="F7CAAC"/>
          </w:tcPr>
          <w:p w14:paraId="1DD87C8F" w14:textId="77777777" w:rsidR="0014783B" w:rsidRDefault="0014783B" w:rsidP="0014783B">
            <w:pPr>
              <w:jc w:val="both"/>
              <w:rPr>
                <w:b/>
              </w:rPr>
            </w:pPr>
            <w:r>
              <w:rPr>
                <w:b/>
              </w:rPr>
              <w:t xml:space="preserve">Přehled o nejvýznamnější publikační a další tvůrčí činnosti nebo další profesní činnosti u odborníků z praxe vztahující se k zabezpečovaným předmětům </w:t>
            </w:r>
          </w:p>
        </w:tc>
      </w:tr>
      <w:tr w:rsidR="0014783B" w14:paraId="584ED76D" w14:textId="77777777" w:rsidTr="00E400EA">
        <w:trPr>
          <w:trHeight w:val="552"/>
        </w:trPr>
        <w:tc>
          <w:tcPr>
            <w:tcW w:w="9859" w:type="dxa"/>
            <w:gridSpan w:val="15"/>
          </w:tcPr>
          <w:p w14:paraId="0AC37223" w14:textId="77777777" w:rsidR="00330925" w:rsidRDefault="00330925" w:rsidP="00330925">
            <w:r w:rsidRPr="00856010">
              <w:t xml:space="preserve">KOLESÁR, Zdeno. </w:t>
            </w:r>
            <w:r w:rsidRPr="00157422">
              <w:rPr>
                <w:i/>
              </w:rPr>
              <w:t>Kontinuita či diskontinuita. Dizajnérske vzdelávanie v Bratislave a v Zlíne.</w:t>
            </w:r>
            <w:r w:rsidRPr="00856010">
              <w:t xml:space="preserve"> In: Umelecké vzdelávanie v kontexte súčasnosti. Košice: Fakulta umení Technickej univerzity v Košiciach, 2019, s. 108-113. ISBN 978-80-972017-9-1.</w:t>
            </w:r>
          </w:p>
          <w:p w14:paraId="06FE5779" w14:textId="77777777" w:rsidR="00330925" w:rsidRDefault="00330925" w:rsidP="00330925">
            <w:r>
              <w:t xml:space="preserve">JAKUBÍČEK, Vít; KOLESÁR, Zdeno. </w:t>
            </w:r>
            <w:r w:rsidRPr="00157422">
              <w:rPr>
                <w:i/>
              </w:rPr>
              <w:t>Rozum versus cit. Zlínský průmyslový design 1918–1958.</w:t>
            </w:r>
            <w:r>
              <w:t xml:space="preserve"> Univerzita Tomáše Bati ve Zlíně, 2019. ISBN: 978-80-7454-861-1.</w:t>
            </w:r>
          </w:p>
          <w:p w14:paraId="666E7D9E" w14:textId="77777777" w:rsidR="00330925" w:rsidRDefault="00330925" w:rsidP="00330925">
            <w:r>
              <w:t xml:space="preserve">KOLESÁR, Zdeno. </w:t>
            </w:r>
            <w:r w:rsidRPr="00157422">
              <w:rPr>
                <w:i/>
              </w:rPr>
              <w:t>Forma spríjemňuje funkciu.</w:t>
            </w:r>
            <w:r>
              <w:t xml:space="preserve"> Košice: Dive Buki, 2019, 253 s., ISBN 978-80-89677-24-5.</w:t>
            </w:r>
          </w:p>
          <w:p w14:paraId="041FF035" w14:textId="12818B07" w:rsidR="0014783B" w:rsidRPr="007B04D8" w:rsidRDefault="00330925" w:rsidP="005A4B9A">
            <w:pPr>
              <w:rPr>
                <w:bCs/>
              </w:rPr>
            </w:pPr>
            <w:r w:rsidRPr="00F426A5">
              <w:t xml:space="preserve">KOLESÁR, Zdeno. </w:t>
            </w:r>
            <w:r w:rsidRPr="00157422">
              <w:rPr>
                <w:i/>
              </w:rPr>
              <w:t>Slepý výhonok s pozoruhodným dizajnom.</w:t>
            </w:r>
            <w:r w:rsidRPr="00F426A5">
              <w:t xml:space="preserve"> Designum, 2018, č. 4, s. 62-69 a 87. ISSN 1335034x. KOLESÁR, Zdeno. Fonts SK. </w:t>
            </w:r>
            <w:r w:rsidRPr="00157422">
              <w:rPr>
                <w:i/>
              </w:rPr>
              <w:t>Dizajn digitalizovaného písma na Slovensku.</w:t>
            </w:r>
            <w:r w:rsidRPr="00F426A5">
              <w:t xml:space="preserve"> Designum, 2018, č. 4, s. 74-77 a 87. </w:t>
            </w:r>
            <w:r w:rsidR="005A4B9A">
              <w:br/>
            </w:r>
            <w:r w:rsidRPr="00F426A5">
              <w:t xml:space="preserve">ISSN 1335-034x. </w:t>
            </w:r>
          </w:p>
        </w:tc>
      </w:tr>
      <w:tr w:rsidR="0014783B" w14:paraId="3F3386C3" w14:textId="77777777" w:rsidTr="00E400EA">
        <w:trPr>
          <w:trHeight w:val="218"/>
        </w:trPr>
        <w:tc>
          <w:tcPr>
            <w:tcW w:w="9859" w:type="dxa"/>
            <w:gridSpan w:val="15"/>
            <w:shd w:val="clear" w:color="auto" w:fill="F7CAAC"/>
          </w:tcPr>
          <w:p w14:paraId="63AB56F3" w14:textId="77777777" w:rsidR="0014783B" w:rsidRDefault="0014783B" w:rsidP="0014783B">
            <w:pPr>
              <w:rPr>
                <w:b/>
              </w:rPr>
            </w:pPr>
            <w:r>
              <w:rPr>
                <w:b/>
              </w:rPr>
              <w:lastRenderedPageBreak/>
              <w:t>Působení v zahraničí</w:t>
            </w:r>
          </w:p>
        </w:tc>
      </w:tr>
      <w:tr w:rsidR="0014783B" w14:paraId="791CFD19" w14:textId="77777777" w:rsidTr="00E153D9">
        <w:trPr>
          <w:trHeight w:val="1367"/>
        </w:trPr>
        <w:tc>
          <w:tcPr>
            <w:tcW w:w="9859" w:type="dxa"/>
            <w:gridSpan w:val="15"/>
          </w:tcPr>
          <w:p w14:paraId="5EE7B683" w14:textId="77777777" w:rsidR="00E63A64" w:rsidRPr="00E85E7C" w:rsidRDefault="00E63A64" w:rsidP="00E63A64">
            <w:pPr>
              <w:jc w:val="both"/>
            </w:pPr>
            <w:r>
              <w:t>2004:</w:t>
            </w:r>
            <w:r w:rsidRPr="00E85E7C">
              <w:t xml:space="preserve"> Ecole des Beaux</w:t>
            </w:r>
            <w:r w:rsidRPr="00E85E7C">
              <w:noBreakHyphen/>
              <w:t>Arts, Saint Etienne, Francie, 2 měsíce, přednáškový pobyt.</w:t>
            </w:r>
          </w:p>
          <w:p w14:paraId="7A51996D" w14:textId="77777777" w:rsidR="00E63A64" w:rsidRPr="00E85E7C" w:rsidRDefault="00E63A64" w:rsidP="00E63A64">
            <w:pPr>
              <w:jc w:val="both"/>
            </w:pPr>
            <w:r w:rsidRPr="00E85E7C">
              <w:t>2000</w:t>
            </w:r>
            <w:r>
              <w:t xml:space="preserve">: </w:t>
            </w:r>
            <w:r w:rsidRPr="00E85E7C">
              <w:t>University of East Anglia, Norwich, Velká Británie, 5 týdnů, studijně-přednáškový pobyt.</w:t>
            </w:r>
          </w:p>
          <w:p w14:paraId="2777E2A2" w14:textId="77777777" w:rsidR="00E63A64" w:rsidRPr="00E85E7C" w:rsidRDefault="00E63A64" w:rsidP="00E63A64">
            <w:pPr>
              <w:jc w:val="both"/>
            </w:pPr>
            <w:r w:rsidRPr="00E85E7C">
              <w:t>1993</w:t>
            </w:r>
            <w:r>
              <w:t xml:space="preserve">: </w:t>
            </w:r>
            <w:r w:rsidRPr="00E85E7C">
              <w:t xml:space="preserve">Cooper Hewitt National Museum of Design </w:t>
            </w:r>
            <w:r w:rsidRPr="00E85E7C">
              <w:noBreakHyphen/>
              <w:t xml:space="preserve"> Smithsonian Institution a Parsons School of Design, New York, U.S.A, 3 měsíce, studijně-přednáškový pobyt. </w:t>
            </w:r>
          </w:p>
          <w:p w14:paraId="3D3E3A64" w14:textId="77777777" w:rsidR="00E63A64" w:rsidRPr="00E85E7C" w:rsidRDefault="00E63A64" w:rsidP="00E63A64">
            <w:pPr>
              <w:jc w:val="both"/>
            </w:pPr>
            <w:r w:rsidRPr="00E85E7C">
              <w:t>1991</w:t>
            </w:r>
            <w:r>
              <w:t xml:space="preserve">: </w:t>
            </w:r>
            <w:r w:rsidRPr="00E85E7C">
              <w:t>Ecole des Beaux</w:t>
            </w:r>
            <w:r w:rsidRPr="00E85E7C">
              <w:noBreakHyphen/>
              <w:t xml:space="preserve">Arts, Saint Etienne, Francie. 2 měsíce, studijně-přednáškový pobyt. </w:t>
            </w:r>
          </w:p>
          <w:p w14:paraId="022FA6C1" w14:textId="1752EA7E" w:rsidR="0014783B" w:rsidRDefault="00E63A64" w:rsidP="00E63A64">
            <w:pPr>
              <w:rPr>
                <w:b/>
              </w:rPr>
            </w:pPr>
            <w:r w:rsidRPr="00E85E7C">
              <w:t>1988</w:t>
            </w:r>
            <w:r w:rsidRPr="00E85E7C">
              <w:noBreakHyphen/>
            </w:r>
            <w:r>
              <w:t>19</w:t>
            </w:r>
            <w:r w:rsidRPr="00E85E7C">
              <w:t>89</w:t>
            </w:r>
            <w:r>
              <w:t xml:space="preserve">: </w:t>
            </w:r>
            <w:r w:rsidRPr="00E85E7C">
              <w:t xml:space="preserve">Université de Paris I </w:t>
            </w:r>
            <w:r w:rsidRPr="00E85E7C">
              <w:noBreakHyphen/>
              <w:t xml:space="preserve"> Sorbonne, Paříž, Francie, 4 měsíce, studijní pobyt.</w:t>
            </w:r>
          </w:p>
        </w:tc>
      </w:tr>
      <w:tr w:rsidR="0014783B" w14:paraId="0E7515AF" w14:textId="77777777" w:rsidTr="00E400EA">
        <w:trPr>
          <w:cantSplit/>
          <w:trHeight w:val="470"/>
        </w:trPr>
        <w:tc>
          <w:tcPr>
            <w:tcW w:w="2518" w:type="dxa"/>
            <w:shd w:val="clear" w:color="auto" w:fill="F7CAAC"/>
          </w:tcPr>
          <w:p w14:paraId="682690C2" w14:textId="77777777" w:rsidR="0014783B" w:rsidRDefault="0014783B" w:rsidP="0014783B">
            <w:pPr>
              <w:jc w:val="both"/>
              <w:rPr>
                <w:b/>
              </w:rPr>
            </w:pPr>
            <w:r>
              <w:rPr>
                <w:b/>
              </w:rPr>
              <w:t xml:space="preserve">Podpis </w:t>
            </w:r>
          </w:p>
        </w:tc>
        <w:tc>
          <w:tcPr>
            <w:tcW w:w="4536" w:type="dxa"/>
            <w:gridSpan w:val="8"/>
          </w:tcPr>
          <w:p w14:paraId="2A8C49CE" w14:textId="784396CB" w:rsidR="0014783B" w:rsidRDefault="006D4BE9" w:rsidP="0014783B">
            <w:pPr>
              <w:jc w:val="both"/>
            </w:pPr>
            <w:r>
              <w:t>Zdeno Kolesár v. r.</w:t>
            </w:r>
          </w:p>
        </w:tc>
        <w:tc>
          <w:tcPr>
            <w:tcW w:w="786" w:type="dxa"/>
            <w:gridSpan w:val="2"/>
            <w:shd w:val="clear" w:color="auto" w:fill="F7CAAC"/>
          </w:tcPr>
          <w:p w14:paraId="62F829D1" w14:textId="77777777" w:rsidR="0014783B" w:rsidRDefault="0014783B" w:rsidP="0014783B">
            <w:pPr>
              <w:jc w:val="both"/>
            </w:pPr>
            <w:r>
              <w:rPr>
                <w:b/>
              </w:rPr>
              <w:t>datum</w:t>
            </w:r>
          </w:p>
        </w:tc>
        <w:tc>
          <w:tcPr>
            <w:tcW w:w="2019" w:type="dxa"/>
            <w:gridSpan w:val="4"/>
          </w:tcPr>
          <w:p w14:paraId="656929CA" w14:textId="266DF8D6" w:rsidR="0014783B" w:rsidRDefault="006D4BE9" w:rsidP="0014783B">
            <w:pPr>
              <w:jc w:val="both"/>
            </w:pPr>
            <w:r>
              <w:t>16.11.2022</w:t>
            </w:r>
          </w:p>
        </w:tc>
      </w:tr>
    </w:tbl>
    <w:p w14:paraId="72385DDA" w14:textId="77777777" w:rsidR="004622D9" w:rsidRDefault="004622D9">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3559A3" w14:paraId="389FF36D" w14:textId="77777777" w:rsidTr="004752E9">
        <w:tc>
          <w:tcPr>
            <w:tcW w:w="9859" w:type="dxa"/>
            <w:gridSpan w:val="15"/>
            <w:tcBorders>
              <w:bottom w:val="double" w:sz="4" w:space="0" w:color="auto"/>
            </w:tcBorders>
            <w:shd w:val="clear" w:color="auto" w:fill="BDD6EE"/>
          </w:tcPr>
          <w:p w14:paraId="721C095C" w14:textId="7D0C2052" w:rsidR="003559A3" w:rsidRDefault="003559A3" w:rsidP="004752E9">
            <w:pPr>
              <w:jc w:val="both"/>
              <w:rPr>
                <w:b/>
                <w:sz w:val="28"/>
              </w:rPr>
            </w:pPr>
            <w:r>
              <w:rPr>
                <w:b/>
                <w:sz w:val="28"/>
              </w:rPr>
              <w:lastRenderedPageBreak/>
              <w:t>C-I – Personální zabezpečení</w:t>
            </w:r>
          </w:p>
        </w:tc>
      </w:tr>
      <w:tr w:rsidR="003559A3" w14:paraId="5D64CB45" w14:textId="77777777" w:rsidTr="004752E9">
        <w:tc>
          <w:tcPr>
            <w:tcW w:w="2518" w:type="dxa"/>
            <w:tcBorders>
              <w:top w:val="double" w:sz="4" w:space="0" w:color="auto"/>
            </w:tcBorders>
            <w:shd w:val="clear" w:color="auto" w:fill="F7CAAC"/>
          </w:tcPr>
          <w:p w14:paraId="6B4A70BD" w14:textId="77777777" w:rsidR="003559A3" w:rsidRDefault="003559A3" w:rsidP="004752E9">
            <w:pPr>
              <w:jc w:val="both"/>
              <w:rPr>
                <w:b/>
              </w:rPr>
            </w:pPr>
            <w:r>
              <w:rPr>
                <w:b/>
              </w:rPr>
              <w:t>Vysoká škola</w:t>
            </w:r>
          </w:p>
        </w:tc>
        <w:tc>
          <w:tcPr>
            <w:tcW w:w="7341" w:type="dxa"/>
            <w:gridSpan w:val="14"/>
          </w:tcPr>
          <w:p w14:paraId="21D40231" w14:textId="77777777" w:rsidR="003559A3" w:rsidRDefault="003559A3" w:rsidP="004752E9">
            <w:pPr>
              <w:jc w:val="both"/>
            </w:pPr>
            <w:r>
              <w:t>Univerzita Tomáše Bati ve Zlíně</w:t>
            </w:r>
          </w:p>
        </w:tc>
      </w:tr>
      <w:tr w:rsidR="003559A3" w14:paraId="58A29E48" w14:textId="77777777" w:rsidTr="004752E9">
        <w:tc>
          <w:tcPr>
            <w:tcW w:w="2518" w:type="dxa"/>
            <w:shd w:val="clear" w:color="auto" w:fill="F7CAAC"/>
          </w:tcPr>
          <w:p w14:paraId="7ED6FC1D" w14:textId="77777777" w:rsidR="003559A3" w:rsidRDefault="003559A3" w:rsidP="004752E9">
            <w:pPr>
              <w:jc w:val="both"/>
              <w:rPr>
                <w:b/>
              </w:rPr>
            </w:pPr>
            <w:r>
              <w:rPr>
                <w:b/>
              </w:rPr>
              <w:t>Součást vysoké školy</w:t>
            </w:r>
          </w:p>
        </w:tc>
        <w:tc>
          <w:tcPr>
            <w:tcW w:w="7341" w:type="dxa"/>
            <w:gridSpan w:val="14"/>
          </w:tcPr>
          <w:p w14:paraId="1892F3E0" w14:textId="77777777" w:rsidR="003559A3" w:rsidRDefault="003559A3" w:rsidP="004752E9">
            <w:pPr>
              <w:jc w:val="both"/>
            </w:pPr>
            <w:r>
              <w:t>Fakulta multimediálních komunikací</w:t>
            </w:r>
          </w:p>
        </w:tc>
      </w:tr>
      <w:tr w:rsidR="003559A3" w14:paraId="369F58D0" w14:textId="77777777" w:rsidTr="004752E9">
        <w:tc>
          <w:tcPr>
            <w:tcW w:w="2518" w:type="dxa"/>
            <w:shd w:val="clear" w:color="auto" w:fill="F7CAAC"/>
          </w:tcPr>
          <w:p w14:paraId="719F1C0D" w14:textId="77777777" w:rsidR="003559A3" w:rsidRDefault="003559A3" w:rsidP="004752E9">
            <w:pPr>
              <w:jc w:val="both"/>
              <w:rPr>
                <w:b/>
              </w:rPr>
            </w:pPr>
            <w:r>
              <w:rPr>
                <w:b/>
              </w:rPr>
              <w:t>Název studijního programu</w:t>
            </w:r>
          </w:p>
        </w:tc>
        <w:tc>
          <w:tcPr>
            <w:tcW w:w="7341" w:type="dxa"/>
            <w:gridSpan w:val="14"/>
          </w:tcPr>
          <w:p w14:paraId="00040E25" w14:textId="77777777" w:rsidR="003559A3" w:rsidRDefault="003559A3" w:rsidP="004752E9">
            <w:pPr>
              <w:jc w:val="both"/>
            </w:pPr>
            <w:r>
              <w:t>Design</w:t>
            </w:r>
          </w:p>
        </w:tc>
      </w:tr>
      <w:tr w:rsidR="003559A3" w14:paraId="6ADFB335" w14:textId="77777777" w:rsidTr="004752E9">
        <w:tc>
          <w:tcPr>
            <w:tcW w:w="2518" w:type="dxa"/>
            <w:shd w:val="clear" w:color="auto" w:fill="F7CAAC"/>
          </w:tcPr>
          <w:p w14:paraId="1A1F0652" w14:textId="77777777" w:rsidR="003559A3" w:rsidRDefault="003559A3" w:rsidP="004752E9">
            <w:pPr>
              <w:jc w:val="both"/>
              <w:rPr>
                <w:b/>
              </w:rPr>
            </w:pPr>
            <w:r>
              <w:rPr>
                <w:b/>
              </w:rPr>
              <w:t>Jméno a příjmení</w:t>
            </w:r>
          </w:p>
        </w:tc>
        <w:tc>
          <w:tcPr>
            <w:tcW w:w="4536" w:type="dxa"/>
            <w:gridSpan w:val="8"/>
          </w:tcPr>
          <w:p w14:paraId="59AF3AC3" w14:textId="77777777" w:rsidR="001A58E3" w:rsidRDefault="003559A3" w:rsidP="004752E9">
            <w:pPr>
              <w:jc w:val="both"/>
            </w:pPr>
            <w:r w:rsidRPr="0078180D">
              <w:t xml:space="preserve">Vladimír </w:t>
            </w:r>
            <w:r w:rsidRPr="00E43F62">
              <w:t>Kovařík</w:t>
            </w:r>
            <w:r w:rsidR="00EA76A8">
              <w:t xml:space="preserve"> </w:t>
            </w:r>
            <w:r w:rsidR="0015012C">
              <w:t xml:space="preserve">– </w:t>
            </w:r>
          </w:p>
          <w:p w14:paraId="33424890" w14:textId="70F3F29C" w:rsidR="003559A3" w:rsidRDefault="008D5491" w:rsidP="004752E9">
            <w:pPr>
              <w:jc w:val="both"/>
            </w:pPr>
            <w:r>
              <w:rPr>
                <w:b/>
                <w:bCs/>
              </w:rPr>
              <w:t>garant</w:t>
            </w:r>
            <w:r w:rsidRPr="001C6805">
              <w:rPr>
                <w:b/>
                <w:bCs/>
              </w:rPr>
              <w:t xml:space="preserve"> </w:t>
            </w:r>
            <w:r w:rsidR="0015012C" w:rsidRPr="001C6805">
              <w:rPr>
                <w:b/>
                <w:bCs/>
              </w:rPr>
              <w:t>specializace</w:t>
            </w:r>
            <w:r w:rsidR="00522D5A">
              <w:rPr>
                <w:b/>
                <w:bCs/>
              </w:rPr>
              <w:t xml:space="preserve"> Produktový design</w:t>
            </w:r>
          </w:p>
        </w:tc>
        <w:tc>
          <w:tcPr>
            <w:tcW w:w="709" w:type="dxa"/>
            <w:shd w:val="clear" w:color="auto" w:fill="F7CAAC"/>
          </w:tcPr>
          <w:p w14:paraId="10E68ED0" w14:textId="77777777" w:rsidR="003559A3" w:rsidRDefault="003559A3" w:rsidP="004752E9">
            <w:pPr>
              <w:jc w:val="both"/>
              <w:rPr>
                <w:b/>
              </w:rPr>
            </w:pPr>
            <w:r>
              <w:rPr>
                <w:b/>
              </w:rPr>
              <w:t>Tituly</w:t>
            </w:r>
          </w:p>
        </w:tc>
        <w:tc>
          <w:tcPr>
            <w:tcW w:w="2096" w:type="dxa"/>
            <w:gridSpan w:val="5"/>
          </w:tcPr>
          <w:p w14:paraId="78017483" w14:textId="2D5EDCAE" w:rsidR="003559A3" w:rsidRDefault="00A21BDB" w:rsidP="004752E9">
            <w:pPr>
              <w:jc w:val="both"/>
            </w:pPr>
            <w:r>
              <w:t>doc. M. A.</w:t>
            </w:r>
          </w:p>
        </w:tc>
      </w:tr>
      <w:tr w:rsidR="003559A3" w14:paraId="6C49ED9D" w14:textId="77777777" w:rsidTr="004752E9">
        <w:tc>
          <w:tcPr>
            <w:tcW w:w="2518" w:type="dxa"/>
            <w:shd w:val="clear" w:color="auto" w:fill="F7CAAC"/>
          </w:tcPr>
          <w:p w14:paraId="22EAEE91" w14:textId="77777777" w:rsidR="003559A3" w:rsidRDefault="003559A3" w:rsidP="004752E9">
            <w:pPr>
              <w:jc w:val="both"/>
              <w:rPr>
                <w:b/>
              </w:rPr>
            </w:pPr>
            <w:r>
              <w:rPr>
                <w:b/>
              </w:rPr>
              <w:t>Rok narození</w:t>
            </w:r>
          </w:p>
        </w:tc>
        <w:tc>
          <w:tcPr>
            <w:tcW w:w="829" w:type="dxa"/>
            <w:gridSpan w:val="2"/>
          </w:tcPr>
          <w:p w14:paraId="29CF0353" w14:textId="77777777" w:rsidR="003559A3" w:rsidRDefault="003559A3" w:rsidP="004752E9">
            <w:pPr>
              <w:jc w:val="both"/>
            </w:pPr>
            <w:r>
              <w:t>1965</w:t>
            </w:r>
          </w:p>
        </w:tc>
        <w:tc>
          <w:tcPr>
            <w:tcW w:w="1721" w:type="dxa"/>
            <w:shd w:val="clear" w:color="auto" w:fill="F7CAAC"/>
          </w:tcPr>
          <w:p w14:paraId="05BF480B" w14:textId="77777777" w:rsidR="003559A3" w:rsidRDefault="003559A3" w:rsidP="004752E9">
            <w:pPr>
              <w:jc w:val="both"/>
              <w:rPr>
                <w:b/>
              </w:rPr>
            </w:pPr>
            <w:r>
              <w:rPr>
                <w:b/>
              </w:rPr>
              <w:t>typ vztahu k VŠ</w:t>
            </w:r>
          </w:p>
        </w:tc>
        <w:tc>
          <w:tcPr>
            <w:tcW w:w="992" w:type="dxa"/>
            <w:gridSpan w:val="4"/>
          </w:tcPr>
          <w:p w14:paraId="163B8D03" w14:textId="77777777" w:rsidR="003559A3" w:rsidRDefault="003559A3" w:rsidP="004752E9">
            <w:pPr>
              <w:jc w:val="both"/>
            </w:pPr>
            <w:r>
              <w:t>pp</w:t>
            </w:r>
          </w:p>
        </w:tc>
        <w:tc>
          <w:tcPr>
            <w:tcW w:w="994" w:type="dxa"/>
            <w:shd w:val="clear" w:color="auto" w:fill="F7CAAC"/>
          </w:tcPr>
          <w:p w14:paraId="059D7CB7" w14:textId="77777777" w:rsidR="003559A3" w:rsidRDefault="003559A3" w:rsidP="004752E9">
            <w:pPr>
              <w:jc w:val="both"/>
              <w:rPr>
                <w:b/>
              </w:rPr>
            </w:pPr>
            <w:r>
              <w:rPr>
                <w:b/>
              </w:rPr>
              <w:t>rozsah</w:t>
            </w:r>
          </w:p>
        </w:tc>
        <w:tc>
          <w:tcPr>
            <w:tcW w:w="709" w:type="dxa"/>
          </w:tcPr>
          <w:p w14:paraId="05C63D0B" w14:textId="77777777" w:rsidR="003559A3" w:rsidRDefault="003559A3" w:rsidP="004752E9">
            <w:pPr>
              <w:jc w:val="both"/>
            </w:pPr>
            <w:r>
              <w:t>40h/t</w:t>
            </w:r>
          </w:p>
        </w:tc>
        <w:tc>
          <w:tcPr>
            <w:tcW w:w="709" w:type="dxa"/>
            <w:gridSpan w:val="3"/>
            <w:shd w:val="clear" w:color="auto" w:fill="F7CAAC"/>
          </w:tcPr>
          <w:p w14:paraId="21208A31" w14:textId="77777777" w:rsidR="003559A3" w:rsidRDefault="003559A3" w:rsidP="004752E9">
            <w:pPr>
              <w:jc w:val="both"/>
              <w:rPr>
                <w:b/>
              </w:rPr>
            </w:pPr>
            <w:r>
              <w:rPr>
                <w:b/>
              </w:rPr>
              <w:t>do kdy</w:t>
            </w:r>
          </w:p>
        </w:tc>
        <w:tc>
          <w:tcPr>
            <w:tcW w:w="1387" w:type="dxa"/>
            <w:gridSpan w:val="2"/>
          </w:tcPr>
          <w:p w14:paraId="7862404E" w14:textId="77777777" w:rsidR="003559A3" w:rsidRDefault="003559A3" w:rsidP="004752E9">
            <w:pPr>
              <w:jc w:val="both"/>
            </w:pPr>
            <w:r>
              <w:t>N</w:t>
            </w:r>
          </w:p>
        </w:tc>
      </w:tr>
      <w:tr w:rsidR="003559A3" w14:paraId="286EF4A8" w14:textId="77777777" w:rsidTr="004752E9">
        <w:tc>
          <w:tcPr>
            <w:tcW w:w="5068" w:type="dxa"/>
            <w:gridSpan w:val="4"/>
            <w:shd w:val="clear" w:color="auto" w:fill="F7CAAC"/>
          </w:tcPr>
          <w:p w14:paraId="6B2D94D9" w14:textId="77777777" w:rsidR="003559A3" w:rsidRDefault="003559A3" w:rsidP="004752E9">
            <w:pPr>
              <w:jc w:val="both"/>
              <w:rPr>
                <w:b/>
              </w:rPr>
            </w:pPr>
            <w:r>
              <w:rPr>
                <w:b/>
              </w:rPr>
              <w:t>Typ vztahu na součásti VŠ, která uskutečňuje st. program</w:t>
            </w:r>
          </w:p>
        </w:tc>
        <w:tc>
          <w:tcPr>
            <w:tcW w:w="992" w:type="dxa"/>
            <w:gridSpan w:val="4"/>
          </w:tcPr>
          <w:p w14:paraId="4EB42990" w14:textId="77777777" w:rsidR="003559A3" w:rsidRDefault="003559A3" w:rsidP="004752E9">
            <w:pPr>
              <w:jc w:val="both"/>
            </w:pPr>
            <w:r>
              <w:t>pp</w:t>
            </w:r>
          </w:p>
        </w:tc>
        <w:tc>
          <w:tcPr>
            <w:tcW w:w="994" w:type="dxa"/>
            <w:shd w:val="clear" w:color="auto" w:fill="F7CAAC"/>
          </w:tcPr>
          <w:p w14:paraId="70AB6655" w14:textId="77777777" w:rsidR="003559A3" w:rsidRDefault="003559A3" w:rsidP="004752E9">
            <w:pPr>
              <w:jc w:val="both"/>
              <w:rPr>
                <w:b/>
              </w:rPr>
            </w:pPr>
            <w:r>
              <w:rPr>
                <w:b/>
              </w:rPr>
              <w:t>rozsah</w:t>
            </w:r>
          </w:p>
        </w:tc>
        <w:tc>
          <w:tcPr>
            <w:tcW w:w="709" w:type="dxa"/>
          </w:tcPr>
          <w:p w14:paraId="7A81AFBB" w14:textId="77777777" w:rsidR="003559A3" w:rsidRDefault="003559A3" w:rsidP="004752E9">
            <w:pPr>
              <w:jc w:val="both"/>
            </w:pPr>
            <w:r>
              <w:t>40h/t</w:t>
            </w:r>
          </w:p>
        </w:tc>
        <w:tc>
          <w:tcPr>
            <w:tcW w:w="709" w:type="dxa"/>
            <w:gridSpan w:val="3"/>
            <w:shd w:val="clear" w:color="auto" w:fill="F7CAAC"/>
          </w:tcPr>
          <w:p w14:paraId="5C3F85A7" w14:textId="77777777" w:rsidR="003559A3" w:rsidRDefault="003559A3" w:rsidP="004752E9">
            <w:pPr>
              <w:jc w:val="both"/>
              <w:rPr>
                <w:b/>
              </w:rPr>
            </w:pPr>
            <w:r>
              <w:rPr>
                <w:b/>
              </w:rPr>
              <w:t>do kdy</w:t>
            </w:r>
          </w:p>
        </w:tc>
        <w:tc>
          <w:tcPr>
            <w:tcW w:w="1387" w:type="dxa"/>
            <w:gridSpan w:val="2"/>
          </w:tcPr>
          <w:p w14:paraId="0BF74717" w14:textId="77777777" w:rsidR="003559A3" w:rsidRDefault="003559A3" w:rsidP="004752E9">
            <w:pPr>
              <w:jc w:val="both"/>
            </w:pPr>
            <w:r>
              <w:t>N</w:t>
            </w:r>
          </w:p>
        </w:tc>
      </w:tr>
      <w:tr w:rsidR="003559A3" w14:paraId="14F7876A" w14:textId="77777777" w:rsidTr="004752E9">
        <w:tc>
          <w:tcPr>
            <w:tcW w:w="6060" w:type="dxa"/>
            <w:gridSpan w:val="8"/>
            <w:shd w:val="clear" w:color="auto" w:fill="F7CAAC"/>
          </w:tcPr>
          <w:p w14:paraId="43AC8675" w14:textId="77777777" w:rsidR="003559A3" w:rsidRDefault="003559A3" w:rsidP="004752E9">
            <w:pPr>
              <w:jc w:val="both"/>
            </w:pPr>
            <w:r>
              <w:rPr>
                <w:b/>
              </w:rPr>
              <w:t>Další současná působení jako akademický pracovník na jiných VŠ</w:t>
            </w:r>
          </w:p>
        </w:tc>
        <w:tc>
          <w:tcPr>
            <w:tcW w:w="1703" w:type="dxa"/>
            <w:gridSpan w:val="2"/>
            <w:shd w:val="clear" w:color="auto" w:fill="F7CAAC"/>
          </w:tcPr>
          <w:p w14:paraId="4CAEFD89" w14:textId="77777777" w:rsidR="003559A3" w:rsidRDefault="003559A3" w:rsidP="004752E9">
            <w:pPr>
              <w:jc w:val="both"/>
              <w:rPr>
                <w:b/>
              </w:rPr>
            </w:pPr>
            <w:r>
              <w:rPr>
                <w:b/>
              </w:rPr>
              <w:t>typ prac. vztahu</w:t>
            </w:r>
          </w:p>
        </w:tc>
        <w:tc>
          <w:tcPr>
            <w:tcW w:w="2096" w:type="dxa"/>
            <w:gridSpan w:val="5"/>
            <w:shd w:val="clear" w:color="auto" w:fill="F7CAAC"/>
          </w:tcPr>
          <w:p w14:paraId="70415219" w14:textId="77777777" w:rsidR="003559A3" w:rsidRDefault="003559A3" w:rsidP="004752E9">
            <w:pPr>
              <w:jc w:val="both"/>
              <w:rPr>
                <w:b/>
              </w:rPr>
            </w:pPr>
            <w:r>
              <w:rPr>
                <w:b/>
              </w:rPr>
              <w:t>rozsah</w:t>
            </w:r>
          </w:p>
        </w:tc>
      </w:tr>
      <w:tr w:rsidR="003559A3" w14:paraId="5D311A37" w14:textId="77777777" w:rsidTr="004752E9">
        <w:tc>
          <w:tcPr>
            <w:tcW w:w="6060" w:type="dxa"/>
            <w:gridSpan w:val="8"/>
          </w:tcPr>
          <w:p w14:paraId="7712AA92" w14:textId="77777777" w:rsidR="003559A3" w:rsidRDefault="003559A3" w:rsidP="004752E9">
            <w:pPr>
              <w:jc w:val="both"/>
            </w:pPr>
          </w:p>
        </w:tc>
        <w:tc>
          <w:tcPr>
            <w:tcW w:w="1703" w:type="dxa"/>
            <w:gridSpan w:val="2"/>
          </w:tcPr>
          <w:p w14:paraId="2226A4AB" w14:textId="77777777" w:rsidR="003559A3" w:rsidRDefault="003559A3" w:rsidP="004752E9">
            <w:pPr>
              <w:jc w:val="both"/>
            </w:pPr>
          </w:p>
        </w:tc>
        <w:tc>
          <w:tcPr>
            <w:tcW w:w="2096" w:type="dxa"/>
            <w:gridSpan w:val="5"/>
          </w:tcPr>
          <w:p w14:paraId="3F87F0E3" w14:textId="77777777" w:rsidR="003559A3" w:rsidRDefault="003559A3" w:rsidP="004752E9">
            <w:pPr>
              <w:jc w:val="both"/>
            </w:pPr>
          </w:p>
        </w:tc>
      </w:tr>
      <w:tr w:rsidR="003559A3" w14:paraId="50C8220C" w14:textId="77777777" w:rsidTr="004752E9">
        <w:tc>
          <w:tcPr>
            <w:tcW w:w="6060" w:type="dxa"/>
            <w:gridSpan w:val="8"/>
          </w:tcPr>
          <w:p w14:paraId="3FC7A372" w14:textId="77777777" w:rsidR="003559A3" w:rsidRDefault="003559A3" w:rsidP="004752E9">
            <w:pPr>
              <w:jc w:val="both"/>
            </w:pPr>
          </w:p>
        </w:tc>
        <w:tc>
          <w:tcPr>
            <w:tcW w:w="1703" w:type="dxa"/>
            <w:gridSpan w:val="2"/>
          </w:tcPr>
          <w:p w14:paraId="68D622BB" w14:textId="77777777" w:rsidR="003559A3" w:rsidRDefault="003559A3" w:rsidP="004752E9">
            <w:pPr>
              <w:jc w:val="both"/>
            </w:pPr>
          </w:p>
        </w:tc>
        <w:tc>
          <w:tcPr>
            <w:tcW w:w="2096" w:type="dxa"/>
            <w:gridSpan w:val="5"/>
          </w:tcPr>
          <w:p w14:paraId="79FF435C" w14:textId="77777777" w:rsidR="003559A3" w:rsidRDefault="003559A3" w:rsidP="004752E9">
            <w:pPr>
              <w:jc w:val="both"/>
            </w:pPr>
          </w:p>
        </w:tc>
      </w:tr>
      <w:tr w:rsidR="003559A3" w14:paraId="29ABE62A" w14:textId="77777777" w:rsidTr="004752E9">
        <w:tc>
          <w:tcPr>
            <w:tcW w:w="9859" w:type="dxa"/>
            <w:gridSpan w:val="15"/>
            <w:shd w:val="clear" w:color="auto" w:fill="F7CAAC"/>
          </w:tcPr>
          <w:p w14:paraId="28CF097E" w14:textId="77777777" w:rsidR="003559A3" w:rsidRDefault="003559A3" w:rsidP="004752E9">
            <w:pPr>
              <w:jc w:val="both"/>
            </w:pPr>
            <w:r>
              <w:rPr>
                <w:b/>
              </w:rPr>
              <w:t>Předměty příslušného studijního programu a způsob zapojení do jejich výuky, příp. další zapojení do uskutečňování studijního programu</w:t>
            </w:r>
          </w:p>
        </w:tc>
      </w:tr>
      <w:tr w:rsidR="003559A3" w:rsidRPr="002827C6" w14:paraId="015FEDBE" w14:textId="77777777" w:rsidTr="004752E9">
        <w:trPr>
          <w:trHeight w:val="384"/>
        </w:trPr>
        <w:tc>
          <w:tcPr>
            <w:tcW w:w="9859" w:type="dxa"/>
            <w:gridSpan w:val="15"/>
            <w:tcBorders>
              <w:top w:val="nil"/>
            </w:tcBorders>
          </w:tcPr>
          <w:p w14:paraId="6D9E2EE6" w14:textId="6BCBFDE2" w:rsidR="00A21BDB" w:rsidRDefault="00A21BDB" w:rsidP="004752E9">
            <w:pPr>
              <w:jc w:val="both"/>
              <w:rPr>
                <w:color w:val="000000" w:themeColor="text1"/>
              </w:rPr>
            </w:pPr>
            <w:r w:rsidRPr="00EB1F80">
              <w:t>Klauzurní práce 7</w:t>
            </w:r>
            <w:r>
              <w:t xml:space="preserve">, 8, 9 </w:t>
            </w:r>
            <w:r w:rsidR="00EA76A8">
              <w:rPr>
                <w:color w:val="000000" w:themeColor="text1"/>
              </w:rPr>
              <w:t>(cvičící</w:t>
            </w:r>
            <w:r>
              <w:rPr>
                <w:color w:val="000000" w:themeColor="text1"/>
              </w:rPr>
              <w:t>, garant předmětu)</w:t>
            </w:r>
          </w:p>
          <w:p w14:paraId="038749DB" w14:textId="77777777" w:rsidR="00A21BDB" w:rsidRDefault="00A21BDB" w:rsidP="004752E9">
            <w:pPr>
              <w:jc w:val="both"/>
              <w:rPr>
                <w:rStyle w:val="normaltextrun"/>
              </w:rPr>
            </w:pPr>
            <w:r w:rsidRPr="00C21834">
              <w:rPr>
                <w:rStyle w:val="normaltextrun"/>
              </w:rPr>
              <w:t>Ateliér Produktový design 7</w:t>
            </w:r>
            <w:r>
              <w:rPr>
                <w:rStyle w:val="normaltextrun"/>
              </w:rPr>
              <w:t>, 8, 9, 0 (vede ateliér, garant předmětu)</w:t>
            </w:r>
          </w:p>
          <w:p w14:paraId="42A9A65C" w14:textId="5071239F" w:rsidR="003559A3" w:rsidRPr="002827C6" w:rsidRDefault="00A21BDB" w:rsidP="004752E9">
            <w:pPr>
              <w:jc w:val="both"/>
            </w:pPr>
            <w:r w:rsidRPr="00901F9D">
              <w:rPr>
                <w:color w:val="000000" w:themeColor="text1"/>
              </w:rPr>
              <w:t>Enviro</w:t>
            </w:r>
            <w:r>
              <w:rPr>
                <w:color w:val="000000" w:themeColor="text1"/>
              </w:rPr>
              <w:t>n</w:t>
            </w:r>
            <w:r w:rsidRPr="00901F9D">
              <w:rPr>
                <w:color w:val="000000" w:themeColor="text1"/>
              </w:rPr>
              <w:t>mentální trendy ve viz</w:t>
            </w:r>
            <w:r>
              <w:rPr>
                <w:color w:val="000000" w:themeColor="text1"/>
              </w:rPr>
              <w:t>uálním</w:t>
            </w:r>
            <w:r w:rsidRPr="00901F9D">
              <w:rPr>
                <w:color w:val="000000" w:themeColor="text1"/>
              </w:rPr>
              <w:t xml:space="preserve"> umění 1</w:t>
            </w:r>
            <w:r>
              <w:rPr>
                <w:color w:val="000000" w:themeColor="text1"/>
              </w:rPr>
              <w:t>, 2 (vede seminář</w:t>
            </w:r>
            <w:r w:rsidR="00EA76A8">
              <w:rPr>
                <w:color w:val="000000" w:themeColor="text1"/>
              </w:rPr>
              <w:t xml:space="preserve">, </w:t>
            </w:r>
            <w:r>
              <w:rPr>
                <w:color w:val="000000" w:themeColor="text1"/>
              </w:rPr>
              <w:t>garant předmětu)</w:t>
            </w:r>
          </w:p>
        </w:tc>
      </w:tr>
      <w:tr w:rsidR="003559A3" w:rsidRPr="002827C6" w14:paraId="5057009E" w14:textId="77777777" w:rsidTr="004752E9">
        <w:trPr>
          <w:trHeight w:val="340"/>
        </w:trPr>
        <w:tc>
          <w:tcPr>
            <w:tcW w:w="9859" w:type="dxa"/>
            <w:gridSpan w:val="15"/>
            <w:tcBorders>
              <w:top w:val="nil"/>
            </w:tcBorders>
            <w:shd w:val="clear" w:color="auto" w:fill="FBD4B4"/>
          </w:tcPr>
          <w:p w14:paraId="58304F17" w14:textId="77777777" w:rsidR="003559A3" w:rsidRPr="002827C6" w:rsidRDefault="003559A3" w:rsidP="004752E9">
            <w:pPr>
              <w:jc w:val="both"/>
              <w:rPr>
                <w:b/>
              </w:rPr>
            </w:pPr>
            <w:r w:rsidRPr="002827C6">
              <w:rPr>
                <w:b/>
              </w:rPr>
              <w:t>Zapojení do výuky v dalších studijních programech na téže vysoké škole (pouze u garantů ZT a PZ předmětů)</w:t>
            </w:r>
          </w:p>
        </w:tc>
      </w:tr>
      <w:tr w:rsidR="003559A3" w:rsidRPr="002827C6" w14:paraId="084CD3C1" w14:textId="77777777" w:rsidTr="004752E9">
        <w:trPr>
          <w:trHeight w:val="340"/>
        </w:trPr>
        <w:tc>
          <w:tcPr>
            <w:tcW w:w="2802" w:type="dxa"/>
            <w:gridSpan w:val="2"/>
            <w:tcBorders>
              <w:top w:val="nil"/>
            </w:tcBorders>
          </w:tcPr>
          <w:p w14:paraId="34BF9BD8" w14:textId="77777777" w:rsidR="003559A3" w:rsidRPr="002827C6" w:rsidRDefault="003559A3" w:rsidP="004752E9">
            <w:pPr>
              <w:jc w:val="both"/>
              <w:rPr>
                <w:b/>
              </w:rPr>
            </w:pPr>
            <w:r w:rsidRPr="002827C6">
              <w:rPr>
                <w:b/>
              </w:rPr>
              <w:t>Název studijního předmětu</w:t>
            </w:r>
          </w:p>
        </w:tc>
        <w:tc>
          <w:tcPr>
            <w:tcW w:w="2409" w:type="dxa"/>
            <w:gridSpan w:val="3"/>
            <w:tcBorders>
              <w:top w:val="nil"/>
            </w:tcBorders>
          </w:tcPr>
          <w:p w14:paraId="35CA7D45" w14:textId="77777777" w:rsidR="003559A3" w:rsidRPr="002827C6" w:rsidRDefault="003559A3" w:rsidP="004752E9">
            <w:pPr>
              <w:rPr>
                <w:b/>
              </w:rPr>
            </w:pPr>
            <w:r w:rsidRPr="002827C6">
              <w:rPr>
                <w:b/>
              </w:rPr>
              <w:t>Název studijního programu</w:t>
            </w:r>
          </w:p>
        </w:tc>
        <w:tc>
          <w:tcPr>
            <w:tcW w:w="567" w:type="dxa"/>
            <w:gridSpan w:val="2"/>
            <w:tcBorders>
              <w:top w:val="nil"/>
            </w:tcBorders>
          </w:tcPr>
          <w:p w14:paraId="343484B4" w14:textId="77777777" w:rsidR="003559A3" w:rsidRPr="002827C6" w:rsidRDefault="003559A3" w:rsidP="004752E9">
            <w:pPr>
              <w:jc w:val="both"/>
              <w:rPr>
                <w:b/>
              </w:rPr>
            </w:pPr>
            <w:r w:rsidRPr="002827C6">
              <w:rPr>
                <w:b/>
              </w:rPr>
              <w:t>Sem.</w:t>
            </w:r>
          </w:p>
        </w:tc>
        <w:tc>
          <w:tcPr>
            <w:tcW w:w="2109" w:type="dxa"/>
            <w:gridSpan w:val="5"/>
            <w:tcBorders>
              <w:top w:val="nil"/>
            </w:tcBorders>
          </w:tcPr>
          <w:p w14:paraId="5DD3AF8D" w14:textId="77777777" w:rsidR="003559A3" w:rsidRPr="002827C6" w:rsidRDefault="003559A3" w:rsidP="004752E9">
            <w:pPr>
              <w:rPr>
                <w:b/>
              </w:rPr>
            </w:pPr>
            <w:r w:rsidRPr="002827C6">
              <w:rPr>
                <w:b/>
              </w:rPr>
              <w:t>Role ve výuce daného předmětu</w:t>
            </w:r>
          </w:p>
        </w:tc>
        <w:tc>
          <w:tcPr>
            <w:tcW w:w="1972" w:type="dxa"/>
            <w:gridSpan w:val="3"/>
            <w:tcBorders>
              <w:top w:val="nil"/>
            </w:tcBorders>
          </w:tcPr>
          <w:p w14:paraId="1D029CFA" w14:textId="77777777" w:rsidR="003559A3" w:rsidRPr="002827C6" w:rsidRDefault="003559A3" w:rsidP="004752E9">
            <w:pPr>
              <w:rPr>
                <w:b/>
              </w:rPr>
            </w:pPr>
            <w:r>
              <w:rPr>
                <w:b/>
              </w:rPr>
              <w:t>(</w:t>
            </w:r>
            <w:r w:rsidRPr="00F20AEF">
              <w:rPr>
                <w:b/>
                <w:i/>
                <w:iCs/>
              </w:rPr>
              <w:t>nepovinný údaj</w:t>
            </w:r>
            <w:r w:rsidRPr="00F20AEF">
              <w:rPr>
                <w:b/>
              </w:rPr>
              <w:t>)</w:t>
            </w:r>
            <w:r>
              <w:rPr>
                <w:b/>
              </w:rPr>
              <w:t xml:space="preserve"> </w:t>
            </w:r>
            <w:r w:rsidRPr="002827C6">
              <w:rPr>
                <w:b/>
              </w:rPr>
              <w:t>Počet hodin za semestr</w:t>
            </w:r>
          </w:p>
        </w:tc>
      </w:tr>
      <w:tr w:rsidR="00685F0C" w:rsidRPr="00461AFF" w14:paraId="31C2231C" w14:textId="77777777" w:rsidTr="004752E9">
        <w:trPr>
          <w:trHeight w:val="285"/>
        </w:trPr>
        <w:tc>
          <w:tcPr>
            <w:tcW w:w="2802" w:type="dxa"/>
            <w:gridSpan w:val="2"/>
            <w:tcBorders>
              <w:top w:val="nil"/>
            </w:tcBorders>
          </w:tcPr>
          <w:p w14:paraId="4486BB52" w14:textId="1D19E607" w:rsidR="00685F0C" w:rsidRPr="00901F9D" w:rsidRDefault="00685F0C" w:rsidP="00685F0C">
            <w:pPr>
              <w:rPr>
                <w:color w:val="000000" w:themeColor="text1"/>
              </w:rPr>
            </w:pPr>
            <w:r w:rsidRPr="00BB4136">
              <w:t xml:space="preserve">Klauzurní práce </w:t>
            </w:r>
            <w:r>
              <w:t>1</w:t>
            </w:r>
          </w:p>
        </w:tc>
        <w:tc>
          <w:tcPr>
            <w:tcW w:w="2409" w:type="dxa"/>
            <w:gridSpan w:val="3"/>
            <w:tcBorders>
              <w:top w:val="nil"/>
            </w:tcBorders>
          </w:tcPr>
          <w:p w14:paraId="7FCD1579" w14:textId="654CCB4C" w:rsidR="00685F0C" w:rsidRDefault="00FF364E" w:rsidP="00685F0C">
            <w:pPr>
              <w:jc w:val="both"/>
            </w:pPr>
            <w:r>
              <w:t>Design (BSP)</w:t>
            </w:r>
          </w:p>
        </w:tc>
        <w:tc>
          <w:tcPr>
            <w:tcW w:w="567" w:type="dxa"/>
            <w:gridSpan w:val="2"/>
            <w:tcBorders>
              <w:top w:val="nil"/>
            </w:tcBorders>
          </w:tcPr>
          <w:p w14:paraId="79BDB73E" w14:textId="69A6A06E" w:rsidR="00685F0C" w:rsidRDefault="00125246" w:rsidP="00685F0C">
            <w:pPr>
              <w:jc w:val="both"/>
            </w:pPr>
            <w:r>
              <w:t>1ZS</w:t>
            </w:r>
          </w:p>
        </w:tc>
        <w:tc>
          <w:tcPr>
            <w:tcW w:w="2109" w:type="dxa"/>
            <w:gridSpan w:val="5"/>
            <w:tcBorders>
              <w:top w:val="nil"/>
            </w:tcBorders>
          </w:tcPr>
          <w:p w14:paraId="7E2BC220" w14:textId="32B1CA41" w:rsidR="00685F0C" w:rsidRPr="007020A5" w:rsidRDefault="00FF364E" w:rsidP="00685F0C">
            <w:pPr>
              <w:rPr>
                <w:color w:val="000000" w:themeColor="text1"/>
              </w:rPr>
            </w:pPr>
            <w:r>
              <w:rPr>
                <w:color w:val="000000" w:themeColor="text1"/>
              </w:rPr>
              <w:t>cvičící</w:t>
            </w:r>
            <w:r w:rsidR="005053CD">
              <w:rPr>
                <w:color w:val="000000" w:themeColor="text1"/>
              </w:rPr>
              <w:t>, garant předmětu</w:t>
            </w:r>
          </w:p>
        </w:tc>
        <w:tc>
          <w:tcPr>
            <w:tcW w:w="1972" w:type="dxa"/>
            <w:gridSpan w:val="3"/>
            <w:tcBorders>
              <w:top w:val="nil"/>
            </w:tcBorders>
          </w:tcPr>
          <w:p w14:paraId="6FC34886" w14:textId="77777777" w:rsidR="00685F0C" w:rsidRPr="0016131F" w:rsidRDefault="00685F0C" w:rsidP="00685F0C">
            <w:pPr>
              <w:jc w:val="both"/>
            </w:pPr>
          </w:p>
        </w:tc>
      </w:tr>
      <w:tr w:rsidR="005053CD" w:rsidRPr="00461AFF" w14:paraId="5FF88C01" w14:textId="77777777" w:rsidTr="004752E9">
        <w:trPr>
          <w:trHeight w:val="285"/>
        </w:trPr>
        <w:tc>
          <w:tcPr>
            <w:tcW w:w="2802" w:type="dxa"/>
            <w:gridSpan w:val="2"/>
            <w:tcBorders>
              <w:top w:val="nil"/>
            </w:tcBorders>
          </w:tcPr>
          <w:p w14:paraId="583A5625" w14:textId="0E5928D7" w:rsidR="005053CD" w:rsidRPr="00901F9D" w:rsidRDefault="005053CD" w:rsidP="005053CD">
            <w:pPr>
              <w:rPr>
                <w:color w:val="000000" w:themeColor="text1"/>
              </w:rPr>
            </w:pPr>
            <w:r w:rsidRPr="00BB4136">
              <w:t>Klauzurní práce</w:t>
            </w:r>
            <w:r>
              <w:t xml:space="preserve"> 2</w:t>
            </w:r>
            <w:r w:rsidRPr="00BB4136">
              <w:t xml:space="preserve"> </w:t>
            </w:r>
          </w:p>
        </w:tc>
        <w:tc>
          <w:tcPr>
            <w:tcW w:w="2409" w:type="dxa"/>
            <w:gridSpan w:val="3"/>
            <w:tcBorders>
              <w:top w:val="nil"/>
            </w:tcBorders>
          </w:tcPr>
          <w:p w14:paraId="51079CB0" w14:textId="578176C4" w:rsidR="005053CD" w:rsidRDefault="005053CD" w:rsidP="005053CD">
            <w:pPr>
              <w:jc w:val="both"/>
            </w:pPr>
            <w:r w:rsidRPr="002726A9">
              <w:t>Design (BSP)</w:t>
            </w:r>
          </w:p>
        </w:tc>
        <w:tc>
          <w:tcPr>
            <w:tcW w:w="567" w:type="dxa"/>
            <w:gridSpan w:val="2"/>
            <w:tcBorders>
              <w:top w:val="nil"/>
            </w:tcBorders>
          </w:tcPr>
          <w:p w14:paraId="2C12DE36" w14:textId="114D00DC" w:rsidR="005053CD" w:rsidRDefault="005053CD" w:rsidP="005053CD">
            <w:pPr>
              <w:jc w:val="both"/>
            </w:pPr>
            <w:r>
              <w:t>1LS</w:t>
            </w:r>
          </w:p>
        </w:tc>
        <w:tc>
          <w:tcPr>
            <w:tcW w:w="2109" w:type="dxa"/>
            <w:gridSpan w:val="5"/>
            <w:tcBorders>
              <w:top w:val="nil"/>
            </w:tcBorders>
          </w:tcPr>
          <w:p w14:paraId="6AE38206" w14:textId="0DFAAB48" w:rsidR="005053CD" w:rsidRPr="007020A5" w:rsidRDefault="005053CD" w:rsidP="005053CD">
            <w:pPr>
              <w:rPr>
                <w:color w:val="000000" w:themeColor="text1"/>
              </w:rPr>
            </w:pPr>
            <w:r w:rsidRPr="00082AE2">
              <w:rPr>
                <w:color w:val="000000" w:themeColor="text1"/>
              </w:rPr>
              <w:t>cvičící, garant předmětu</w:t>
            </w:r>
          </w:p>
        </w:tc>
        <w:tc>
          <w:tcPr>
            <w:tcW w:w="1972" w:type="dxa"/>
            <w:gridSpan w:val="3"/>
            <w:tcBorders>
              <w:top w:val="nil"/>
            </w:tcBorders>
          </w:tcPr>
          <w:p w14:paraId="35001A2A" w14:textId="77777777" w:rsidR="005053CD" w:rsidRPr="0016131F" w:rsidRDefault="005053CD" w:rsidP="005053CD">
            <w:pPr>
              <w:jc w:val="both"/>
            </w:pPr>
          </w:p>
        </w:tc>
      </w:tr>
      <w:tr w:rsidR="005053CD" w:rsidRPr="00461AFF" w14:paraId="0E3306A3" w14:textId="77777777" w:rsidTr="004752E9">
        <w:trPr>
          <w:trHeight w:val="285"/>
        </w:trPr>
        <w:tc>
          <w:tcPr>
            <w:tcW w:w="2802" w:type="dxa"/>
            <w:gridSpan w:val="2"/>
            <w:tcBorders>
              <w:top w:val="nil"/>
            </w:tcBorders>
          </w:tcPr>
          <w:p w14:paraId="2582BE18" w14:textId="0D8087E4" w:rsidR="005053CD" w:rsidRPr="00901F9D" w:rsidRDefault="005053CD" w:rsidP="005053CD">
            <w:pPr>
              <w:rPr>
                <w:color w:val="000000" w:themeColor="text1"/>
              </w:rPr>
            </w:pPr>
            <w:r w:rsidRPr="00BB4136">
              <w:t xml:space="preserve">Klauzurní práce </w:t>
            </w:r>
            <w:r>
              <w:t>3</w:t>
            </w:r>
          </w:p>
        </w:tc>
        <w:tc>
          <w:tcPr>
            <w:tcW w:w="2409" w:type="dxa"/>
            <w:gridSpan w:val="3"/>
            <w:tcBorders>
              <w:top w:val="nil"/>
            </w:tcBorders>
          </w:tcPr>
          <w:p w14:paraId="23C36827" w14:textId="1CB61AA4" w:rsidR="005053CD" w:rsidRDefault="005053CD" w:rsidP="005053CD">
            <w:pPr>
              <w:jc w:val="both"/>
            </w:pPr>
            <w:r w:rsidRPr="002726A9">
              <w:t>Design (BSP)</w:t>
            </w:r>
          </w:p>
        </w:tc>
        <w:tc>
          <w:tcPr>
            <w:tcW w:w="567" w:type="dxa"/>
            <w:gridSpan w:val="2"/>
            <w:tcBorders>
              <w:top w:val="nil"/>
            </w:tcBorders>
          </w:tcPr>
          <w:p w14:paraId="1A7F53F2" w14:textId="25FDD200" w:rsidR="005053CD" w:rsidRDefault="005053CD" w:rsidP="005053CD">
            <w:pPr>
              <w:jc w:val="both"/>
            </w:pPr>
            <w:r>
              <w:t>2ZS</w:t>
            </w:r>
          </w:p>
        </w:tc>
        <w:tc>
          <w:tcPr>
            <w:tcW w:w="2109" w:type="dxa"/>
            <w:gridSpan w:val="5"/>
            <w:tcBorders>
              <w:top w:val="nil"/>
            </w:tcBorders>
          </w:tcPr>
          <w:p w14:paraId="21C43219" w14:textId="11B49D36" w:rsidR="005053CD" w:rsidRPr="007020A5" w:rsidRDefault="005053CD" w:rsidP="005053CD">
            <w:pPr>
              <w:rPr>
                <w:color w:val="000000" w:themeColor="text1"/>
              </w:rPr>
            </w:pPr>
            <w:r w:rsidRPr="00082AE2">
              <w:rPr>
                <w:color w:val="000000" w:themeColor="text1"/>
              </w:rPr>
              <w:t>cvičící, garant předmětu</w:t>
            </w:r>
          </w:p>
        </w:tc>
        <w:tc>
          <w:tcPr>
            <w:tcW w:w="1972" w:type="dxa"/>
            <w:gridSpan w:val="3"/>
            <w:tcBorders>
              <w:top w:val="nil"/>
            </w:tcBorders>
          </w:tcPr>
          <w:p w14:paraId="7EC2B1FC" w14:textId="77777777" w:rsidR="005053CD" w:rsidRPr="0016131F" w:rsidRDefault="005053CD" w:rsidP="005053CD">
            <w:pPr>
              <w:jc w:val="both"/>
            </w:pPr>
          </w:p>
        </w:tc>
      </w:tr>
      <w:tr w:rsidR="005053CD" w:rsidRPr="00461AFF" w14:paraId="45C7BB3D" w14:textId="77777777" w:rsidTr="004752E9">
        <w:trPr>
          <w:trHeight w:val="285"/>
        </w:trPr>
        <w:tc>
          <w:tcPr>
            <w:tcW w:w="2802" w:type="dxa"/>
            <w:gridSpan w:val="2"/>
            <w:tcBorders>
              <w:top w:val="nil"/>
            </w:tcBorders>
          </w:tcPr>
          <w:p w14:paraId="64C83AA1" w14:textId="16E9E9C2" w:rsidR="005053CD" w:rsidRPr="00901F9D" w:rsidRDefault="005053CD" w:rsidP="005053CD">
            <w:pPr>
              <w:rPr>
                <w:color w:val="000000" w:themeColor="text1"/>
              </w:rPr>
            </w:pPr>
            <w:r w:rsidRPr="00BB4136">
              <w:t xml:space="preserve">Klauzurní práce </w:t>
            </w:r>
            <w:r>
              <w:t>4</w:t>
            </w:r>
          </w:p>
        </w:tc>
        <w:tc>
          <w:tcPr>
            <w:tcW w:w="2409" w:type="dxa"/>
            <w:gridSpan w:val="3"/>
            <w:tcBorders>
              <w:top w:val="nil"/>
            </w:tcBorders>
          </w:tcPr>
          <w:p w14:paraId="707E2ABF" w14:textId="1128CC77" w:rsidR="005053CD" w:rsidRDefault="005053CD" w:rsidP="005053CD">
            <w:pPr>
              <w:jc w:val="both"/>
            </w:pPr>
            <w:r w:rsidRPr="002726A9">
              <w:t>Design (BSP)</w:t>
            </w:r>
          </w:p>
        </w:tc>
        <w:tc>
          <w:tcPr>
            <w:tcW w:w="567" w:type="dxa"/>
            <w:gridSpan w:val="2"/>
            <w:tcBorders>
              <w:top w:val="nil"/>
            </w:tcBorders>
          </w:tcPr>
          <w:p w14:paraId="333ACFAF" w14:textId="00ADB2C7" w:rsidR="005053CD" w:rsidRDefault="005053CD" w:rsidP="005053CD">
            <w:pPr>
              <w:jc w:val="both"/>
            </w:pPr>
            <w:r>
              <w:t>2LS</w:t>
            </w:r>
          </w:p>
        </w:tc>
        <w:tc>
          <w:tcPr>
            <w:tcW w:w="2109" w:type="dxa"/>
            <w:gridSpan w:val="5"/>
            <w:tcBorders>
              <w:top w:val="nil"/>
            </w:tcBorders>
          </w:tcPr>
          <w:p w14:paraId="723E2E6F" w14:textId="6B611867" w:rsidR="005053CD" w:rsidRPr="007020A5" w:rsidRDefault="005053CD" w:rsidP="005053CD">
            <w:pPr>
              <w:rPr>
                <w:color w:val="000000" w:themeColor="text1"/>
              </w:rPr>
            </w:pPr>
            <w:r w:rsidRPr="00082AE2">
              <w:rPr>
                <w:color w:val="000000" w:themeColor="text1"/>
              </w:rPr>
              <w:t>cvičící, garant předmětu</w:t>
            </w:r>
          </w:p>
        </w:tc>
        <w:tc>
          <w:tcPr>
            <w:tcW w:w="1972" w:type="dxa"/>
            <w:gridSpan w:val="3"/>
            <w:tcBorders>
              <w:top w:val="nil"/>
            </w:tcBorders>
          </w:tcPr>
          <w:p w14:paraId="56884B90" w14:textId="77777777" w:rsidR="005053CD" w:rsidRPr="0016131F" w:rsidRDefault="005053CD" w:rsidP="005053CD">
            <w:pPr>
              <w:jc w:val="both"/>
            </w:pPr>
          </w:p>
        </w:tc>
      </w:tr>
      <w:tr w:rsidR="005053CD" w:rsidRPr="00461AFF" w14:paraId="1CCA2401" w14:textId="77777777" w:rsidTr="004752E9">
        <w:trPr>
          <w:trHeight w:val="285"/>
        </w:trPr>
        <w:tc>
          <w:tcPr>
            <w:tcW w:w="2802" w:type="dxa"/>
            <w:gridSpan w:val="2"/>
            <w:tcBorders>
              <w:top w:val="nil"/>
            </w:tcBorders>
          </w:tcPr>
          <w:p w14:paraId="360C490A" w14:textId="26B9663C" w:rsidR="005053CD" w:rsidRPr="00901F9D" w:rsidRDefault="005053CD" w:rsidP="005053CD">
            <w:pPr>
              <w:rPr>
                <w:color w:val="000000" w:themeColor="text1"/>
              </w:rPr>
            </w:pPr>
            <w:r w:rsidRPr="00BB4136">
              <w:t xml:space="preserve">Klauzurní práce </w:t>
            </w:r>
            <w:r>
              <w:t>5</w:t>
            </w:r>
          </w:p>
        </w:tc>
        <w:tc>
          <w:tcPr>
            <w:tcW w:w="2409" w:type="dxa"/>
            <w:gridSpan w:val="3"/>
            <w:tcBorders>
              <w:top w:val="nil"/>
            </w:tcBorders>
          </w:tcPr>
          <w:p w14:paraId="105AD08A" w14:textId="65389E43" w:rsidR="005053CD" w:rsidRDefault="005053CD" w:rsidP="005053CD">
            <w:pPr>
              <w:jc w:val="both"/>
            </w:pPr>
            <w:r w:rsidRPr="002726A9">
              <w:t>Design (BSP)</w:t>
            </w:r>
          </w:p>
        </w:tc>
        <w:tc>
          <w:tcPr>
            <w:tcW w:w="567" w:type="dxa"/>
            <w:gridSpan w:val="2"/>
            <w:tcBorders>
              <w:top w:val="nil"/>
            </w:tcBorders>
          </w:tcPr>
          <w:p w14:paraId="06FEF1B0" w14:textId="76D82730" w:rsidR="005053CD" w:rsidRDefault="005053CD" w:rsidP="005053CD">
            <w:pPr>
              <w:jc w:val="both"/>
            </w:pPr>
            <w:r>
              <w:t>3ZS</w:t>
            </w:r>
          </w:p>
        </w:tc>
        <w:tc>
          <w:tcPr>
            <w:tcW w:w="2109" w:type="dxa"/>
            <w:gridSpan w:val="5"/>
            <w:tcBorders>
              <w:top w:val="nil"/>
            </w:tcBorders>
          </w:tcPr>
          <w:p w14:paraId="7D8A9F36" w14:textId="1154629E" w:rsidR="005053CD" w:rsidRPr="007020A5" w:rsidRDefault="005053CD" w:rsidP="005053CD">
            <w:pPr>
              <w:rPr>
                <w:color w:val="000000" w:themeColor="text1"/>
              </w:rPr>
            </w:pPr>
            <w:r w:rsidRPr="00082AE2">
              <w:rPr>
                <w:color w:val="000000" w:themeColor="text1"/>
              </w:rPr>
              <w:t>cvičící, garant předmětu</w:t>
            </w:r>
          </w:p>
        </w:tc>
        <w:tc>
          <w:tcPr>
            <w:tcW w:w="1972" w:type="dxa"/>
            <w:gridSpan w:val="3"/>
            <w:tcBorders>
              <w:top w:val="nil"/>
            </w:tcBorders>
          </w:tcPr>
          <w:p w14:paraId="4A0AD640" w14:textId="77777777" w:rsidR="005053CD" w:rsidRPr="0016131F" w:rsidRDefault="005053CD" w:rsidP="005053CD">
            <w:pPr>
              <w:jc w:val="both"/>
            </w:pPr>
          </w:p>
        </w:tc>
      </w:tr>
      <w:tr w:rsidR="00A21BDB" w:rsidRPr="00461AFF" w14:paraId="762C306A" w14:textId="77777777" w:rsidTr="004752E9">
        <w:trPr>
          <w:trHeight w:val="285"/>
        </w:trPr>
        <w:tc>
          <w:tcPr>
            <w:tcW w:w="2802" w:type="dxa"/>
            <w:gridSpan w:val="2"/>
            <w:tcBorders>
              <w:top w:val="nil"/>
            </w:tcBorders>
          </w:tcPr>
          <w:p w14:paraId="066437AF" w14:textId="3D84B239" w:rsidR="00A21BDB" w:rsidRPr="0016131F" w:rsidRDefault="00A21BDB" w:rsidP="003B419B">
            <w:r w:rsidRPr="00901F9D">
              <w:rPr>
                <w:color w:val="000000" w:themeColor="text1"/>
              </w:rPr>
              <w:t>Enviro</w:t>
            </w:r>
            <w:r>
              <w:rPr>
                <w:color w:val="000000" w:themeColor="text1"/>
              </w:rPr>
              <w:t>n</w:t>
            </w:r>
            <w:r w:rsidRPr="00901F9D">
              <w:rPr>
                <w:color w:val="000000" w:themeColor="text1"/>
              </w:rPr>
              <w:t>mentální trendy ve viz</w:t>
            </w:r>
            <w:r>
              <w:rPr>
                <w:color w:val="000000" w:themeColor="text1"/>
              </w:rPr>
              <w:t>uálním</w:t>
            </w:r>
            <w:r w:rsidRPr="00901F9D">
              <w:rPr>
                <w:color w:val="000000" w:themeColor="text1"/>
              </w:rPr>
              <w:t xml:space="preserve"> umění 1</w:t>
            </w:r>
          </w:p>
        </w:tc>
        <w:tc>
          <w:tcPr>
            <w:tcW w:w="2409" w:type="dxa"/>
            <w:gridSpan w:val="3"/>
            <w:tcBorders>
              <w:top w:val="nil"/>
            </w:tcBorders>
          </w:tcPr>
          <w:p w14:paraId="4DB8DA43" w14:textId="67C614A5" w:rsidR="00A21BDB" w:rsidRPr="0016131F" w:rsidRDefault="00A21BDB" w:rsidP="00A21BDB">
            <w:pPr>
              <w:jc w:val="both"/>
            </w:pPr>
            <w:r>
              <w:t>Multimédia (NMSP)</w:t>
            </w:r>
          </w:p>
        </w:tc>
        <w:tc>
          <w:tcPr>
            <w:tcW w:w="567" w:type="dxa"/>
            <w:gridSpan w:val="2"/>
            <w:tcBorders>
              <w:top w:val="nil"/>
            </w:tcBorders>
          </w:tcPr>
          <w:p w14:paraId="479A2431" w14:textId="68BE766E" w:rsidR="00A21BDB" w:rsidRPr="0016131F" w:rsidRDefault="00A21BDB" w:rsidP="00A21BDB">
            <w:pPr>
              <w:jc w:val="both"/>
            </w:pPr>
            <w:r>
              <w:t>1ZS</w:t>
            </w:r>
          </w:p>
        </w:tc>
        <w:tc>
          <w:tcPr>
            <w:tcW w:w="2109" w:type="dxa"/>
            <w:gridSpan w:val="5"/>
            <w:tcBorders>
              <w:top w:val="nil"/>
            </w:tcBorders>
          </w:tcPr>
          <w:p w14:paraId="7F6B3C32" w14:textId="66E17A47" w:rsidR="00A21BDB" w:rsidRPr="0016131F" w:rsidRDefault="00A21BDB" w:rsidP="003B419B">
            <w:r w:rsidRPr="007020A5">
              <w:rPr>
                <w:color w:val="000000" w:themeColor="text1"/>
              </w:rPr>
              <w:t xml:space="preserve">vede seminář </w:t>
            </w:r>
            <w:r w:rsidR="00607AE9">
              <w:rPr>
                <w:color w:val="000000" w:themeColor="text1"/>
              </w:rPr>
              <w:t>10</w:t>
            </w:r>
            <w:r w:rsidRPr="007020A5">
              <w:rPr>
                <w:color w:val="000000" w:themeColor="text1"/>
              </w:rPr>
              <w:t>0</w:t>
            </w:r>
            <w:r w:rsidR="00125246">
              <w:rPr>
                <w:color w:val="000000" w:themeColor="text1"/>
              </w:rPr>
              <w:t xml:space="preserve"> </w:t>
            </w:r>
            <w:r w:rsidRPr="007020A5">
              <w:rPr>
                <w:color w:val="000000" w:themeColor="text1"/>
              </w:rPr>
              <w:t>%, garant předmětu</w:t>
            </w:r>
          </w:p>
        </w:tc>
        <w:tc>
          <w:tcPr>
            <w:tcW w:w="1972" w:type="dxa"/>
            <w:gridSpan w:val="3"/>
            <w:tcBorders>
              <w:top w:val="nil"/>
            </w:tcBorders>
          </w:tcPr>
          <w:p w14:paraId="4FF1468B" w14:textId="31344696" w:rsidR="00A21BDB" w:rsidRPr="0016131F" w:rsidRDefault="00A21BDB" w:rsidP="00A21BDB">
            <w:pPr>
              <w:jc w:val="both"/>
            </w:pPr>
          </w:p>
        </w:tc>
      </w:tr>
      <w:tr w:rsidR="00A21BDB" w:rsidRPr="00461AFF" w14:paraId="11603882" w14:textId="77777777" w:rsidTr="004752E9">
        <w:trPr>
          <w:trHeight w:val="284"/>
        </w:trPr>
        <w:tc>
          <w:tcPr>
            <w:tcW w:w="2802" w:type="dxa"/>
            <w:gridSpan w:val="2"/>
            <w:tcBorders>
              <w:top w:val="nil"/>
            </w:tcBorders>
          </w:tcPr>
          <w:p w14:paraId="184A3E42" w14:textId="2E1D32D8" w:rsidR="00A21BDB" w:rsidRPr="0016131F" w:rsidRDefault="00A21BDB" w:rsidP="003B419B">
            <w:r w:rsidRPr="00901F9D">
              <w:rPr>
                <w:color w:val="000000" w:themeColor="text1"/>
              </w:rPr>
              <w:t>Enviro</w:t>
            </w:r>
            <w:r>
              <w:rPr>
                <w:color w:val="000000" w:themeColor="text1"/>
              </w:rPr>
              <w:t>n</w:t>
            </w:r>
            <w:r w:rsidRPr="00901F9D">
              <w:rPr>
                <w:color w:val="000000" w:themeColor="text1"/>
              </w:rPr>
              <w:t>mentální trendy ve viz</w:t>
            </w:r>
            <w:r>
              <w:rPr>
                <w:color w:val="000000" w:themeColor="text1"/>
              </w:rPr>
              <w:t>uálním umění 2</w:t>
            </w:r>
          </w:p>
        </w:tc>
        <w:tc>
          <w:tcPr>
            <w:tcW w:w="2409" w:type="dxa"/>
            <w:gridSpan w:val="3"/>
            <w:tcBorders>
              <w:top w:val="nil"/>
            </w:tcBorders>
          </w:tcPr>
          <w:p w14:paraId="7343253E" w14:textId="03BB6804" w:rsidR="00A21BDB" w:rsidRPr="0016131F" w:rsidRDefault="00A21BDB" w:rsidP="00A21BDB">
            <w:pPr>
              <w:jc w:val="both"/>
            </w:pPr>
            <w:r>
              <w:t>Multimédia (NMSP)</w:t>
            </w:r>
          </w:p>
        </w:tc>
        <w:tc>
          <w:tcPr>
            <w:tcW w:w="567" w:type="dxa"/>
            <w:gridSpan w:val="2"/>
            <w:tcBorders>
              <w:top w:val="nil"/>
            </w:tcBorders>
          </w:tcPr>
          <w:p w14:paraId="71F8AF5C" w14:textId="1F403484" w:rsidR="00A21BDB" w:rsidRPr="0016131F" w:rsidRDefault="00A21BDB" w:rsidP="00A21BDB">
            <w:pPr>
              <w:jc w:val="both"/>
            </w:pPr>
            <w:r>
              <w:t>1LS</w:t>
            </w:r>
          </w:p>
        </w:tc>
        <w:tc>
          <w:tcPr>
            <w:tcW w:w="2109" w:type="dxa"/>
            <w:gridSpan w:val="5"/>
            <w:tcBorders>
              <w:top w:val="nil"/>
            </w:tcBorders>
          </w:tcPr>
          <w:p w14:paraId="6C6C55BA" w14:textId="1C3E523C" w:rsidR="00A21BDB" w:rsidRPr="0016131F" w:rsidRDefault="00A21BDB" w:rsidP="003B419B">
            <w:r w:rsidRPr="007020A5">
              <w:rPr>
                <w:color w:val="000000" w:themeColor="text1"/>
              </w:rPr>
              <w:t xml:space="preserve">vede seminář </w:t>
            </w:r>
            <w:r w:rsidR="00600246">
              <w:rPr>
                <w:color w:val="000000" w:themeColor="text1"/>
              </w:rPr>
              <w:t>10</w:t>
            </w:r>
            <w:r w:rsidRPr="007020A5">
              <w:rPr>
                <w:color w:val="000000" w:themeColor="text1"/>
              </w:rPr>
              <w:t>0</w:t>
            </w:r>
            <w:r w:rsidR="00125246">
              <w:rPr>
                <w:color w:val="000000" w:themeColor="text1"/>
              </w:rPr>
              <w:t xml:space="preserve"> </w:t>
            </w:r>
            <w:r w:rsidRPr="007020A5">
              <w:rPr>
                <w:color w:val="000000" w:themeColor="text1"/>
              </w:rPr>
              <w:t>%, garant předmětu</w:t>
            </w:r>
          </w:p>
        </w:tc>
        <w:tc>
          <w:tcPr>
            <w:tcW w:w="1972" w:type="dxa"/>
            <w:gridSpan w:val="3"/>
            <w:tcBorders>
              <w:top w:val="nil"/>
            </w:tcBorders>
          </w:tcPr>
          <w:p w14:paraId="1321C3C6" w14:textId="0E996750" w:rsidR="00A21BDB" w:rsidRPr="0016131F" w:rsidRDefault="00A21BDB" w:rsidP="00A21BDB">
            <w:pPr>
              <w:jc w:val="both"/>
            </w:pPr>
          </w:p>
        </w:tc>
      </w:tr>
      <w:tr w:rsidR="00A21BDB" w14:paraId="31D5A178" w14:textId="77777777" w:rsidTr="004752E9">
        <w:tc>
          <w:tcPr>
            <w:tcW w:w="9859" w:type="dxa"/>
            <w:gridSpan w:val="15"/>
            <w:shd w:val="clear" w:color="auto" w:fill="F7CAAC"/>
          </w:tcPr>
          <w:p w14:paraId="336481D5" w14:textId="77777777" w:rsidR="00A21BDB" w:rsidRDefault="00A21BDB" w:rsidP="00A21BDB">
            <w:pPr>
              <w:jc w:val="both"/>
            </w:pPr>
            <w:r>
              <w:rPr>
                <w:b/>
              </w:rPr>
              <w:t xml:space="preserve">Údaje o vzdělání na VŠ </w:t>
            </w:r>
          </w:p>
        </w:tc>
      </w:tr>
      <w:tr w:rsidR="00A21BDB" w14:paraId="005C1FF1" w14:textId="77777777" w:rsidTr="00E153D9">
        <w:trPr>
          <w:trHeight w:val="270"/>
        </w:trPr>
        <w:tc>
          <w:tcPr>
            <w:tcW w:w="9859" w:type="dxa"/>
            <w:gridSpan w:val="15"/>
          </w:tcPr>
          <w:p w14:paraId="6BA0514E" w14:textId="11CEE0EF" w:rsidR="00A21BDB" w:rsidRDefault="00A21BDB" w:rsidP="00A21BDB">
            <w:pPr>
              <w:jc w:val="both"/>
              <w:rPr>
                <w:b/>
              </w:rPr>
            </w:pPr>
            <w:r w:rsidRPr="0078180D">
              <w:t>1991: VŠUP Praha, Produktový design, doc. Otakar Diblík</w:t>
            </w:r>
            <w:r w:rsidR="00C24928">
              <w:t>, M. A.</w:t>
            </w:r>
          </w:p>
        </w:tc>
      </w:tr>
      <w:tr w:rsidR="00A21BDB" w14:paraId="24BCBC9A" w14:textId="77777777" w:rsidTr="004752E9">
        <w:tc>
          <w:tcPr>
            <w:tcW w:w="9859" w:type="dxa"/>
            <w:gridSpan w:val="15"/>
            <w:shd w:val="clear" w:color="auto" w:fill="F7CAAC"/>
          </w:tcPr>
          <w:p w14:paraId="694204BD" w14:textId="77777777" w:rsidR="00A21BDB" w:rsidRDefault="00A21BDB" w:rsidP="00A21BDB">
            <w:pPr>
              <w:jc w:val="both"/>
              <w:rPr>
                <w:b/>
              </w:rPr>
            </w:pPr>
            <w:r>
              <w:rPr>
                <w:b/>
              </w:rPr>
              <w:t>Údaje o odborném působení od absolvování VŠ</w:t>
            </w:r>
          </w:p>
        </w:tc>
      </w:tr>
      <w:tr w:rsidR="00A21BDB" w:rsidRPr="009B6AE3" w14:paraId="2361DF9E" w14:textId="77777777" w:rsidTr="00E153D9">
        <w:trPr>
          <w:trHeight w:val="1454"/>
        </w:trPr>
        <w:tc>
          <w:tcPr>
            <w:tcW w:w="9859" w:type="dxa"/>
            <w:gridSpan w:val="15"/>
          </w:tcPr>
          <w:p w14:paraId="733F9D3E" w14:textId="77777777" w:rsidR="002C2455" w:rsidRPr="0078180D" w:rsidRDefault="002C2455" w:rsidP="002C2455">
            <w:pPr>
              <w:ind w:left="68"/>
              <w:jc w:val="both"/>
            </w:pPr>
            <w:r w:rsidRPr="0078180D">
              <w:t>2006</w:t>
            </w:r>
            <w:r>
              <w:t>-</w:t>
            </w:r>
            <w:r w:rsidRPr="0078180D">
              <w:t>dosud: Univerzita Tomáše Bati ve Zlíně, Fakulta multimediálních komunikací, Ústav vizuální tvorby, ředitel ústavu, vedoucí ateliéru, odborný asistent (2006-2013), ateliér Produktový design, vedoucí ateliéru, odborný asistent (2013</w:t>
            </w:r>
            <w:r w:rsidRPr="003119A9">
              <w:t xml:space="preserve">-2022), </w:t>
            </w:r>
            <w:r w:rsidRPr="0078180D">
              <w:t>ateliér Produktový design, vedoucí ateliéru</w:t>
            </w:r>
            <w:r>
              <w:t>, docent</w:t>
            </w:r>
          </w:p>
          <w:p w14:paraId="585DD536" w14:textId="25761F61" w:rsidR="002C2455" w:rsidRDefault="002C2455" w:rsidP="00E153D9">
            <w:pPr>
              <w:spacing w:after="120"/>
              <w:ind w:left="68"/>
              <w:jc w:val="both"/>
            </w:pPr>
            <w:r w:rsidRPr="0078180D">
              <w:t xml:space="preserve">2004−2006: SUPŠ Uherské Hradiště, oborový učitel </w:t>
            </w:r>
          </w:p>
          <w:p w14:paraId="22C96929" w14:textId="77777777" w:rsidR="002C2455" w:rsidRPr="0078180D" w:rsidRDefault="002C2455" w:rsidP="002C2455">
            <w:pPr>
              <w:ind w:left="68" w:right="4032"/>
            </w:pPr>
            <w:r w:rsidRPr="0078180D">
              <w:t xml:space="preserve">Pracovní praxe: </w:t>
            </w:r>
          </w:p>
          <w:p w14:paraId="1D24AF32" w14:textId="7248F4CD" w:rsidR="00A21BDB" w:rsidRPr="009B6AE3" w:rsidRDefault="002C2455" w:rsidP="00FA0430">
            <w:pPr>
              <w:jc w:val="both"/>
              <w:rPr>
                <w:color w:val="FF0000"/>
              </w:rPr>
            </w:pPr>
            <w:r>
              <w:t xml:space="preserve"> </w:t>
            </w:r>
            <w:r w:rsidRPr="0078180D">
              <w:t>1999</w:t>
            </w:r>
            <w:r>
              <w:t>-dosud</w:t>
            </w:r>
            <w:r w:rsidRPr="0078180D">
              <w:t>: svobodné povolání, designer</w:t>
            </w:r>
          </w:p>
        </w:tc>
      </w:tr>
      <w:tr w:rsidR="00A21BDB" w14:paraId="4925EE47" w14:textId="77777777" w:rsidTr="004752E9">
        <w:trPr>
          <w:trHeight w:val="250"/>
        </w:trPr>
        <w:tc>
          <w:tcPr>
            <w:tcW w:w="9859" w:type="dxa"/>
            <w:gridSpan w:val="15"/>
            <w:shd w:val="clear" w:color="auto" w:fill="F7CAAC"/>
          </w:tcPr>
          <w:p w14:paraId="7CCC6AB0" w14:textId="77777777" w:rsidR="00A21BDB" w:rsidRDefault="00A21BDB" w:rsidP="00A21BDB">
            <w:pPr>
              <w:jc w:val="both"/>
            </w:pPr>
            <w:r>
              <w:rPr>
                <w:b/>
              </w:rPr>
              <w:t>Zkušenosti s vedením kvalifikačních a rigorózních prací</w:t>
            </w:r>
          </w:p>
        </w:tc>
      </w:tr>
      <w:tr w:rsidR="00A21BDB" w14:paraId="01D30426" w14:textId="77777777" w:rsidTr="00E153D9">
        <w:trPr>
          <w:trHeight w:val="388"/>
        </w:trPr>
        <w:tc>
          <w:tcPr>
            <w:tcW w:w="9859" w:type="dxa"/>
            <w:gridSpan w:val="15"/>
          </w:tcPr>
          <w:p w14:paraId="71F5914B" w14:textId="1A1ED91D" w:rsidR="00A21BDB" w:rsidRDefault="00A21BDB" w:rsidP="00A21BDB">
            <w:pPr>
              <w:jc w:val="both"/>
              <w:rPr>
                <w:rFonts w:eastAsia="Calibri"/>
              </w:rPr>
            </w:pPr>
            <w:r>
              <w:rPr>
                <w:rFonts w:eastAsia="Calibri"/>
              </w:rPr>
              <w:t>Bakalářské práce:</w:t>
            </w:r>
            <w:r w:rsidRPr="0078180D">
              <w:rPr>
                <w:rFonts w:eastAsia="Calibri"/>
              </w:rPr>
              <w:t xml:space="preserve">14 </w:t>
            </w:r>
          </w:p>
          <w:p w14:paraId="74D3F10A" w14:textId="77777777" w:rsidR="00A21BDB" w:rsidRDefault="00A21BDB" w:rsidP="00A21BDB">
            <w:pPr>
              <w:jc w:val="both"/>
            </w:pPr>
            <w:r>
              <w:rPr>
                <w:rFonts w:eastAsia="Calibri"/>
              </w:rPr>
              <w:t xml:space="preserve">Diplomové práce: </w:t>
            </w:r>
            <w:r w:rsidRPr="0078180D">
              <w:rPr>
                <w:rFonts w:eastAsia="Calibri"/>
              </w:rPr>
              <w:t xml:space="preserve">27 </w:t>
            </w:r>
          </w:p>
        </w:tc>
      </w:tr>
      <w:tr w:rsidR="00A21BDB" w14:paraId="115B81C8" w14:textId="77777777" w:rsidTr="004752E9">
        <w:trPr>
          <w:cantSplit/>
        </w:trPr>
        <w:tc>
          <w:tcPr>
            <w:tcW w:w="3347" w:type="dxa"/>
            <w:gridSpan w:val="3"/>
            <w:tcBorders>
              <w:top w:val="single" w:sz="12" w:space="0" w:color="auto"/>
            </w:tcBorders>
            <w:shd w:val="clear" w:color="auto" w:fill="F7CAAC"/>
          </w:tcPr>
          <w:p w14:paraId="1752CE7E" w14:textId="77777777" w:rsidR="00A21BDB" w:rsidRDefault="00A21BDB" w:rsidP="00A21BDB">
            <w:pPr>
              <w:jc w:val="both"/>
            </w:pPr>
            <w:r>
              <w:rPr>
                <w:b/>
              </w:rPr>
              <w:t xml:space="preserve">Obor habilitačního řízení </w:t>
            </w:r>
          </w:p>
        </w:tc>
        <w:tc>
          <w:tcPr>
            <w:tcW w:w="2245" w:type="dxa"/>
            <w:gridSpan w:val="3"/>
            <w:tcBorders>
              <w:top w:val="single" w:sz="12" w:space="0" w:color="auto"/>
            </w:tcBorders>
            <w:shd w:val="clear" w:color="auto" w:fill="F7CAAC"/>
          </w:tcPr>
          <w:p w14:paraId="5EC88374" w14:textId="77777777" w:rsidR="00A21BDB" w:rsidRDefault="00A21BDB" w:rsidP="00A21BDB">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4D67D527" w14:textId="77777777" w:rsidR="00A21BDB" w:rsidRDefault="00A21BDB" w:rsidP="00A21BDB">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2369151B" w14:textId="77777777" w:rsidR="00A21BDB" w:rsidRDefault="00A21BDB" w:rsidP="00A21BDB">
            <w:pPr>
              <w:jc w:val="both"/>
              <w:rPr>
                <w:b/>
              </w:rPr>
            </w:pPr>
            <w:r>
              <w:rPr>
                <w:b/>
              </w:rPr>
              <w:t>Ohlasy publikací</w:t>
            </w:r>
          </w:p>
        </w:tc>
      </w:tr>
      <w:tr w:rsidR="00A21BDB" w14:paraId="5F048B05" w14:textId="77777777" w:rsidTr="004752E9">
        <w:trPr>
          <w:cantSplit/>
        </w:trPr>
        <w:tc>
          <w:tcPr>
            <w:tcW w:w="3347" w:type="dxa"/>
            <w:gridSpan w:val="3"/>
          </w:tcPr>
          <w:p w14:paraId="7E8E8861" w14:textId="77777777" w:rsidR="00A21BDB" w:rsidRDefault="00A21BDB" w:rsidP="00A21BDB">
            <w:pPr>
              <w:jc w:val="both"/>
            </w:pPr>
            <w:r w:rsidRPr="0078180D">
              <w:t>Multimédia a design</w:t>
            </w:r>
          </w:p>
        </w:tc>
        <w:tc>
          <w:tcPr>
            <w:tcW w:w="2245" w:type="dxa"/>
            <w:gridSpan w:val="3"/>
          </w:tcPr>
          <w:p w14:paraId="3D12F051" w14:textId="77777777" w:rsidR="00A21BDB" w:rsidRDefault="00A21BDB" w:rsidP="00A21BDB">
            <w:pPr>
              <w:jc w:val="both"/>
            </w:pPr>
            <w:r>
              <w:t>2018</w:t>
            </w:r>
          </w:p>
        </w:tc>
        <w:tc>
          <w:tcPr>
            <w:tcW w:w="2248" w:type="dxa"/>
            <w:gridSpan w:val="5"/>
            <w:tcBorders>
              <w:right w:val="single" w:sz="12" w:space="0" w:color="auto"/>
            </w:tcBorders>
          </w:tcPr>
          <w:p w14:paraId="1A9A2FAA" w14:textId="77777777" w:rsidR="00A21BDB" w:rsidRDefault="00A21BDB" w:rsidP="00A21BDB">
            <w:pPr>
              <w:jc w:val="both"/>
            </w:pPr>
            <w:r w:rsidRPr="0078180D">
              <w:t>FMK UTB ve Zlíně</w:t>
            </w:r>
          </w:p>
        </w:tc>
        <w:tc>
          <w:tcPr>
            <w:tcW w:w="632" w:type="dxa"/>
            <w:gridSpan w:val="2"/>
            <w:tcBorders>
              <w:left w:val="single" w:sz="12" w:space="0" w:color="auto"/>
            </w:tcBorders>
            <w:shd w:val="clear" w:color="auto" w:fill="F7CAAC"/>
          </w:tcPr>
          <w:p w14:paraId="2823573D" w14:textId="77777777" w:rsidR="00A21BDB" w:rsidRPr="00F20AEF" w:rsidRDefault="00A21BDB" w:rsidP="00A21BDB">
            <w:pPr>
              <w:jc w:val="both"/>
            </w:pPr>
            <w:r w:rsidRPr="00F20AEF">
              <w:rPr>
                <w:b/>
              </w:rPr>
              <w:t>WoS</w:t>
            </w:r>
          </w:p>
        </w:tc>
        <w:tc>
          <w:tcPr>
            <w:tcW w:w="693" w:type="dxa"/>
            <w:shd w:val="clear" w:color="auto" w:fill="F7CAAC"/>
          </w:tcPr>
          <w:p w14:paraId="6ED687C3" w14:textId="77777777" w:rsidR="00A21BDB" w:rsidRPr="00F20AEF" w:rsidRDefault="00A21BDB" w:rsidP="00A21BDB">
            <w:pPr>
              <w:jc w:val="both"/>
              <w:rPr>
                <w:sz w:val="18"/>
              </w:rPr>
            </w:pPr>
            <w:r w:rsidRPr="00F20AEF">
              <w:rPr>
                <w:b/>
                <w:sz w:val="18"/>
              </w:rPr>
              <w:t>Scopus</w:t>
            </w:r>
          </w:p>
        </w:tc>
        <w:tc>
          <w:tcPr>
            <w:tcW w:w="694" w:type="dxa"/>
            <w:shd w:val="clear" w:color="auto" w:fill="F7CAAC"/>
          </w:tcPr>
          <w:p w14:paraId="3723446B" w14:textId="77777777" w:rsidR="00A21BDB" w:rsidRDefault="00A21BDB" w:rsidP="00A21BDB">
            <w:pPr>
              <w:jc w:val="both"/>
            </w:pPr>
            <w:r>
              <w:rPr>
                <w:b/>
                <w:sz w:val="18"/>
              </w:rPr>
              <w:t>ostatní</w:t>
            </w:r>
          </w:p>
        </w:tc>
      </w:tr>
      <w:tr w:rsidR="00A21BDB" w14:paraId="53455455" w14:textId="77777777" w:rsidTr="004752E9">
        <w:trPr>
          <w:cantSplit/>
          <w:trHeight w:val="70"/>
        </w:trPr>
        <w:tc>
          <w:tcPr>
            <w:tcW w:w="3347" w:type="dxa"/>
            <w:gridSpan w:val="3"/>
            <w:shd w:val="clear" w:color="auto" w:fill="F7CAAC"/>
          </w:tcPr>
          <w:p w14:paraId="4C5629F7" w14:textId="77777777" w:rsidR="00A21BDB" w:rsidRDefault="00A21BDB" w:rsidP="00A21BDB">
            <w:pPr>
              <w:jc w:val="both"/>
            </w:pPr>
            <w:r>
              <w:rPr>
                <w:b/>
              </w:rPr>
              <w:t>Obor jmenovacího řízení</w:t>
            </w:r>
          </w:p>
        </w:tc>
        <w:tc>
          <w:tcPr>
            <w:tcW w:w="2245" w:type="dxa"/>
            <w:gridSpan w:val="3"/>
            <w:shd w:val="clear" w:color="auto" w:fill="F7CAAC"/>
          </w:tcPr>
          <w:p w14:paraId="2094B8D5" w14:textId="77777777" w:rsidR="00A21BDB" w:rsidRDefault="00A21BDB" w:rsidP="00A21BDB">
            <w:pPr>
              <w:jc w:val="both"/>
            </w:pPr>
            <w:r>
              <w:rPr>
                <w:b/>
              </w:rPr>
              <w:t>Rok udělení hodnosti</w:t>
            </w:r>
          </w:p>
        </w:tc>
        <w:tc>
          <w:tcPr>
            <w:tcW w:w="2248" w:type="dxa"/>
            <w:gridSpan w:val="5"/>
            <w:tcBorders>
              <w:right w:val="single" w:sz="12" w:space="0" w:color="auto"/>
            </w:tcBorders>
            <w:shd w:val="clear" w:color="auto" w:fill="F7CAAC"/>
          </w:tcPr>
          <w:p w14:paraId="04837D87" w14:textId="77777777" w:rsidR="00A21BDB" w:rsidRDefault="00A21BDB" w:rsidP="00A21BDB">
            <w:pPr>
              <w:jc w:val="both"/>
            </w:pPr>
            <w:r>
              <w:rPr>
                <w:b/>
              </w:rPr>
              <w:t>Řízení konáno na VŠ</w:t>
            </w:r>
          </w:p>
        </w:tc>
        <w:tc>
          <w:tcPr>
            <w:tcW w:w="632" w:type="dxa"/>
            <w:gridSpan w:val="2"/>
            <w:tcBorders>
              <w:left w:val="single" w:sz="12" w:space="0" w:color="auto"/>
            </w:tcBorders>
          </w:tcPr>
          <w:p w14:paraId="437355B8" w14:textId="77777777" w:rsidR="00A21BDB" w:rsidRPr="00F20AEF" w:rsidRDefault="00A21BDB" w:rsidP="00A21BDB">
            <w:pPr>
              <w:jc w:val="both"/>
              <w:rPr>
                <w:b/>
              </w:rPr>
            </w:pPr>
          </w:p>
        </w:tc>
        <w:tc>
          <w:tcPr>
            <w:tcW w:w="693" w:type="dxa"/>
          </w:tcPr>
          <w:p w14:paraId="3AAC5E18" w14:textId="77777777" w:rsidR="00A21BDB" w:rsidRPr="00F20AEF" w:rsidRDefault="00A21BDB" w:rsidP="00A21BDB">
            <w:pPr>
              <w:jc w:val="both"/>
              <w:rPr>
                <w:b/>
              </w:rPr>
            </w:pPr>
          </w:p>
        </w:tc>
        <w:tc>
          <w:tcPr>
            <w:tcW w:w="694" w:type="dxa"/>
          </w:tcPr>
          <w:p w14:paraId="01A287EE" w14:textId="77777777" w:rsidR="00A21BDB" w:rsidRDefault="00A21BDB" w:rsidP="00A21BDB">
            <w:pPr>
              <w:jc w:val="both"/>
              <w:rPr>
                <w:b/>
              </w:rPr>
            </w:pPr>
          </w:p>
        </w:tc>
      </w:tr>
      <w:tr w:rsidR="00A21BDB" w14:paraId="12F06873" w14:textId="77777777" w:rsidTr="004752E9">
        <w:trPr>
          <w:trHeight w:val="205"/>
        </w:trPr>
        <w:tc>
          <w:tcPr>
            <w:tcW w:w="3347" w:type="dxa"/>
            <w:gridSpan w:val="3"/>
          </w:tcPr>
          <w:p w14:paraId="25C1146D" w14:textId="77777777" w:rsidR="00A21BDB" w:rsidRDefault="00A21BDB" w:rsidP="00A21BDB">
            <w:pPr>
              <w:jc w:val="both"/>
            </w:pPr>
          </w:p>
        </w:tc>
        <w:tc>
          <w:tcPr>
            <w:tcW w:w="2245" w:type="dxa"/>
            <w:gridSpan w:val="3"/>
          </w:tcPr>
          <w:p w14:paraId="7B396CD7" w14:textId="77777777" w:rsidR="00A21BDB" w:rsidRDefault="00A21BDB" w:rsidP="00A21BDB">
            <w:pPr>
              <w:jc w:val="both"/>
            </w:pPr>
          </w:p>
        </w:tc>
        <w:tc>
          <w:tcPr>
            <w:tcW w:w="2248" w:type="dxa"/>
            <w:gridSpan w:val="5"/>
            <w:tcBorders>
              <w:right w:val="single" w:sz="12" w:space="0" w:color="auto"/>
            </w:tcBorders>
          </w:tcPr>
          <w:p w14:paraId="65116CBD" w14:textId="77777777" w:rsidR="00A21BDB" w:rsidRDefault="00A21BDB" w:rsidP="00A21BDB">
            <w:pPr>
              <w:jc w:val="both"/>
            </w:pPr>
          </w:p>
        </w:tc>
        <w:tc>
          <w:tcPr>
            <w:tcW w:w="1325" w:type="dxa"/>
            <w:gridSpan w:val="3"/>
            <w:tcBorders>
              <w:left w:val="single" w:sz="12" w:space="0" w:color="auto"/>
            </w:tcBorders>
            <w:shd w:val="clear" w:color="auto" w:fill="FBD4B4"/>
            <w:vAlign w:val="center"/>
          </w:tcPr>
          <w:p w14:paraId="68857995" w14:textId="77777777" w:rsidR="00A21BDB" w:rsidRPr="00F20AEF" w:rsidRDefault="00A21BDB" w:rsidP="00A21BDB">
            <w:pPr>
              <w:jc w:val="both"/>
              <w:rPr>
                <w:b/>
                <w:sz w:val="18"/>
              </w:rPr>
            </w:pPr>
            <w:r w:rsidRPr="00F20AEF">
              <w:rPr>
                <w:b/>
                <w:sz w:val="18"/>
              </w:rPr>
              <w:t>H-index WoS/Scopus</w:t>
            </w:r>
          </w:p>
        </w:tc>
        <w:tc>
          <w:tcPr>
            <w:tcW w:w="694" w:type="dxa"/>
            <w:vAlign w:val="center"/>
          </w:tcPr>
          <w:p w14:paraId="63962AAF" w14:textId="77777777" w:rsidR="00A21BDB" w:rsidRDefault="00A21BDB" w:rsidP="00A21BDB">
            <w:pPr>
              <w:rPr>
                <w:b/>
              </w:rPr>
            </w:pPr>
            <w:r>
              <w:rPr>
                <w:b/>
              </w:rPr>
              <w:t xml:space="preserve">    /</w:t>
            </w:r>
          </w:p>
        </w:tc>
      </w:tr>
      <w:tr w:rsidR="00874090" w14:paraId="26EAE69A" w14:textId="77777777" w:rsidTr="00830928">
        <w:tc>
          <w:tcPr>
            <w:tcW w:w="9859" w:type="dxa"/>
            <w:gridSpan w:val="15"/>
            <w:shd w:val="clear" w:color="auto" w:fill="F7CAAC"/>
          </w:tcPr>
          <w:p w14:paraId="6EE6CA47" w14:textId="77777777" w:rsidR="00874090" w:rsidRDefault="00874090" w:rsidP="00830928">
            <w:pPr>
              <w:jc w:val="both"/>
              <w:rPr>
                <w:b/>
              </w:rPr>
            </w:pPr>
            <w:r>
              <w:br w:type="page"/>
            </w:r>
            <w:r>
              <w:rPr>
                <w:b/>
              </w:rPr>
              <w:t xml:space="preserve">Přehled o nejvýznamnější publikační a další tvůrčí činnosti nebo další profesní činnosti u odborníků z praxe vztahující se k zabezpečovaným předmětům </w:t>
            </w:r>
          </w:p>
        </w:tc>
      </w:tr>
      <w:tr w:rsidR="00874090" w:rsidRPr="007852AA" w14:paraId="51301527" w14:textId="77777777" w:rsidTr="00E86BB6">
        <w:trPr>
          <w:trHeight w:val="425"/>
        </w:trPr>
        <w:tc>
          <w:tcPr>
            <w:tcW w:w="9859" w:type="dxa"/>
            <w:gridSpan w:val="15"/>
          </w:tcPr>
          <w:p w14:paraId="5A029885" w14:textId="77777777" w:rsidR="00481C1B" w:rsidRPr="00EA76A8" w:rsidRDefault="00481C1B" w:rsidP="00481C1B">
            <w:pPr>
              <w:spacing w:line="259" w:lineRule="auto"/>
              <w:ind w:left="57" w:right="57"/>
              <w:rPr>
                <w:ins w:id="437" w:author="Hana Ponížilová" w:date="2023-05-25T13:08:00Z"/>
                <w:b/>
              </w:rPr>
            </w:pPr>
            <w:ins w:id="438" w:author="Hana Ponížilová" w:date="2023-05-25T13:08:00Z">
              <w:r w:rsidRPr="00EA76A8">
                <w:rPr>
                  <w:b/>
                </w:rPr>
                <w:t>Design:</w:t>
              </w:r>
            </w:ins>
          </w:p>
          <w:p w14:paraId="30A219C8" w14:textId="77777777" w:rsidR="00481C1B" w:rsidRPr="00FF3E41" w:rsidRDefault="00481C1B" w:rsidP="00481C1B">
            <w:pPr>
              <w:ind w:left="57" w:right="57"/>
              <w:rPr>
                <w:ins w:id="439" w:author="Hana Ponížilová" w:date="2023-05-25T13:08:00Z"/>
                <w:rFonts w:ascii="Times" w:hAnsi="Times" w:cs="Calibri"/>
                <w:iCs/>
              </w:rPr>
            </w:pPr>
            <w:ins w:id="440" w:author="Hana Ponížilová" w:date="2023-05-25T13:08:00Z">
              <w:r w:rsidRPr="00FF3E41">
                <w:rPr>
                  <w:rFonts w:ascii="Times" w:hAnsi="Times" w:cs="Calibri"/>
                  <w:iCs/>
                </w:rPr>
                <w:t>2021: návrh mobilní multifukční kryt pro zubní lékaře, Fyscon</w:t>
              </w:r>
            </w:ins>
          </w:p>
          <w:p w14:paraId="55C3E3F9" w14:textId="77777777" w:rsidR="00481C1B" w:rsidRPr="00FF3E41" w:rsidRDefault="00481C1B" w:rsidP="00481C1B">
            <w:pPr>
              <w:ind w:left="57" w:right="57"/>
              <w:rPr>
                <w:ins w:id="441" w:author="Hana Ponížilová" w:date="2023-05-25T13:08:00Z"/>
              </w:rPr>
            </w:pPr>
            <w:ins w:id="442" w:author="Hana Ponížilová" w:date="2023-05-25T13:08:00Z">
              <w:r w:rsidRPr="00FF3E41">
                <w:t>2020: grafický design výstavy Robot 2020, technické muzeum Brno</w:t>
              </w:r>
            </w:ins>
          </w:p>
          <w:p w14:paraId="570DAAE3" w14:textId="77777777" w:rsidR="00481C1B" w:rsidRPr="00FF3E41" w:rsidRDefault="00481C1B" w:rsidP="00481C1B">
            <w:pPr>
              <w:rPr>
                <w:ins w:id="443" w:author="Hana Ponížilová" w:date="2023-05-25T13:08:00Z"/>
                <w:rFonts w:ascii="Times" w:hAnsi="Times"/>
              </w:rPr>
            </w:pPr>
            <w:ins w:id="444" w:author="Hana Ponížilová" w:date="2023-05-25T13:08:00Z">
              <w:r>
                <w:t xml:space="preserve"> </w:t>
              </w:r>
              <w:r w:rsidRPr="00FF3E41">
                <w:rPr>
                  <w:rFonts w:ascii="Times" w:eastAsia="Calibri" w:hAnsi="Times" w:cs="Arial"/>
                </w:rPr>
                <w:t xml:space="preserve">2019: návrh </w:t>
              </w:r>
              <w:r w:rsidRPr="00FF3E41">
                <w:rPr>
                  <w:rFonts w:ascii="Times" w:hAnsi="Times"/>
                </w:rPr>
                <w:t>pisoáru s integrovaným umyvadlem a automatickým splachováním, HOPA CZ</w:t>
              </w:r>
            </w:ins>
          </w:p>
          <w:p w14:paraId="36863F8D" w14:textId="77777777" w:rsidR="00481C1B" w:rsidRPr="00EA76A8" w:rsidRDefault="00481C1B" w:rsidP="00481C1B">
            <w:pPr>
              <w:spacing w:line="259" w:lineRule="auto"/>
              <w:ind w:left="57" w:right="57"/>
              <w:rPr>
                <w:ins w:id="445" w:author="Hana Ponížilová" w:date="2023-05-25T13:08:00Z"/>
              </w:rPr>
            </w:pPr>
            <w:ins w:id="446" w:author="Hana Ponížilová" w:date="2023-05-25T13:08:00Z">
              <w:r w:rsidRPr="00EA76A8">
                <w:rPr>
                  <w:b/>
                  <w:bCs/>
                </w:rPr>
                <w:t>Samostatné výstavy: </w:t>
              </w:r>
              <w:r w:rsidRPr="00EA76A8">
                <w:t> </w:t>
              </w:r>
            </w:ins>
          </w:p>
          <w:p w14:paraId="5740DC0A" w14:textId="77777777" w:rsidR="00481C1B" w:rsidRPr="00EA76A8" w:rsidRDefault="00481C1B" w:rsidP="00481C1B">
            <w:pPr>
              <w:spacing w:line="259" w:lineRule="auto"/>
              <w:ind w:left="57" w:right="57"/>
              <w:rPr>
                <w:ins w:id="447" w:author="Hana Ponížilová" w:date="2023-05-25T13:08:00Z"/>
              </w:rPr>
            </w:pPr>
            <w:ins w:id="448" w:author="Hana Ponížilová" w:date="2023-05-25T13:08:00Z">
              <w:r w:rsidRPr="00EA76A8">
                <w:t>2022: Galerie Neon, Wroclaw (PL) „O nas“ (s Markem Sienkiewiczem (PL) </w:t>
              </w:r>
            </w:ins>
          </w:p>
          <w:p w14:paraId="6E4640F9" w14:textId="77777777" w:rsidR="00481C1B" w:rsidRPr="00EA76A8" w:rsidRDefault="00481C1B" w:rsidP="00481C1B">
            <w:pPr>
              <w:spacing w:line="259" w:lineRule="auto"/>
              <w:ind w:left="57" w:right="57"/>
              <w:rPr>
                <w:ins w:id="449" w:author="Hana Ponížilová" w:date="2023-05-25T13:08:00Z"/>
              </w:rPr>
            </w:pPr>
            <w:ins w:id="450" w:author="Hana Ponížilová" w:date="2023-05-25T13:08:00Z">
              <w:r w:rsidRPr="00EA76A8">
                <w:lastRenderedPageBreak/>
                <w:t>2022: Galerie Gotické dvojče, Litoměřice (CZ) „Na povrch a zpět“ (s Jeanem Kirstenem (D) </w:t>
              </w:r>
            </w:ins>
          </w:p>
          <w:p w14:paraId="1C67B24E" w14:textId="79C60F93" w:rsidR="00874090" w:rsidRPr="007852AA" w:rsidRDefault="00481C1B" w:rsidP="00830928">
            <w:pPr>
              <w:spacing w:line="259" w:lineRule="auto"/>
              <w:ind w:left="57" w:right="57"/>
            </w:pPr>
            <w:ins w:id="451" w:author="Hana Ponížilová" w:date="2023-05-25T13:08:00Z">
              <w:r w:rsidRPr="00EA76A8">
                <w:t>2020: Galerie Hauerova 4, Opava (CZ) „Vesica piscis“ </w:t>
              </w:r>
            </w:ins>
          </w:p>
        </w:tc>
      </w:tr>
      <w:tr w:rsidR="00A21BDB" w14:paraId="17BF5F3F" w14:textId="77777777" w:rsidTr="004752E9">
        <w:trPr>
          <w:trHeight w:val="218"/>
        </w:trPr>
        <w:tc>
          <w:tcPr>
            <w:tcW w:w="9859" w:type="dxa"/>
            <w:gridSpan w:val="15"/>
            <w:shd w:val="clear" w:color="auto" w:fill="F7CAAC"/>
          </w:tcPr>
          <w:p w14:paraId="27A24860" w14:textId="77777777" w:rsidR="00A21BDB" w:rsidRDefault="00A21BDB" w:rsidP="00A21BDB">
            <w:pPr>
              <w:rPr>
                <w:b/>
              </w:rPr>
            </w:pPr>
            <w:r>
              <w:rPr>
                <w:b/>
              </w:rPr>
              <w:lastRenderedPageBreak/>
              <w:t>Působení v zahraničí</w:t>
            </w:r>
          </w:p>
        </w:tc>
      </w:tr>
      <w:tr w:rsidR="00A21BDB" w14:paraId="2DBB8267" w14:textId="77777777" w:rsidTr="004752E9">
        <w:trPr>
          <w:trHeight w:val="600"/>
        </w:trPr>
        <w:tc>
          <w:tcPr>
            <w:tcW w:w="9859" w:type="dxa"/>
            <w:gridSpan w:val="15"/>
          </w:tcPr>
          <w:p w14:paraId="1B56EC23" w14:textId="77777777" w:rsidR="00083BA9" w:rsidRPr="005A194D" w:rsidRDefault="00083BA9" w:rsidP="00083BA9">
            <w:pPr>
              <w:pStyle w:val="Odstavecseseznamem2"/>
              <w:tabs>
                <w:tab w:val="left" w:pos="397"/>
                <w:tab w:val="left" w:pos="1134"/>
                <w:tab w:val="left" w:pos="1417"/>
                <w:tab w:val="left" w:pos="1587"/>
              </w:tabs>
              <w:ind w:left="57" w:right="57"/>
              <w:rPr>
                <w:ins w:id="452" w:author="Hana Ponížilová" w:date="2023-05-25T13:09:00Z"/>
                <w:rFonts w:eastAsia="Calibri"/>
                <w:lang w:eastAsia="en-US"/>
              </w:rPr>
            </w:pPr>
            <w:ins w:id="453" w:author="Hana Ponížilová" w:date="2023-05-25T13:09:00Z">
              <w:r w:rsidRPr="005A194D">
                <w:rPr>
                  <w:rFonts w:eastAsia="Calibri"/>
                  <w:lang w:eastAsia="en-US"/>
                </w:rPr>
                <w:t>2018/měsíc: TDTU Ho Chi Minh City (Vietnam) – přednáška a vedení workshopu „Shadow is the Part of the Light </w:t>
              </w:r>
            </w:ins>
          </w:p>
          <w:p w14:paraId="70ADB17C" w14:textId="77777777" w:rsidR="00083BA9" w:rsidRPr="005A194D" w:rsidRDefault="00083BA9" w:rsidP="00083BA9">
            <w:pPr>
              <w:pStyle w:val="Odstavecseseznamem2"/>
              <w:tabs>
                <w:tab w:val="left" w:pos="397"/>
                <w:tab w:val="left" w:pos="1134"/>
                <w:tab w:val="left" w:pos="1417"/>
                <w:tab w:val="left" w:pos="1587"/>
              </w:tabs>
              <w:ind w:left="57" w:right="57"/>
              <w:rPr>
                <w:ins w:id="454" w:author="Hana Ponížilová" w:date="2023-05-25T13:09:00Z"/>
                <w:rFonts w:eastAsia="Calibri"/>
                <w:lang w:eastAsia="en-US"/>
              </w:rPr>
            </w:pPr>
            <w:ins w:id="455" w:author="Hana Ponížilová" w:date="2023-05-25T13:09:00Z">
              <w:r w:rsidRPr="005A194D">
                <w:rPr>
                  <w:rFonts w:eastAsia="Calibri"/>
                  <w:lang w:eastAsia="en-US"/>
                </w:rPr>
                <w:t>2019/měsíc: Taipeitech, Taipei, (TWN) přednáška „Design in the Czech Republic“ National Taipei University of    Business (TWN) přednáška „Design trends in Eastern Europe and Design education in the Czech Republic“  </w:t>
              </w:r>
            </w:ins>
          </w:p>
          <w:p w14:paraId="527ED9C8" w14:textId="77777777" w:rsidR="00083BA9" w:rsidRPr="005A194D" w:rsidRDefault="00083BA9" w:rsidP="00083BA9">
            <w:pPr>
              <w:pStyle w:val="Odstavecseseznamem2"/>
              <w:tabs>
                <w:tab w:val="left" w:pos="397"/>
                <w:tab w:val="left" w:pos="1134"/>
                <w:tab w:val="left" w:pos="1417"/>
                <w:tab w:val="left" w:pos="1587"/>
              </w:tabs>
              <w:ind w:left="57" w:right="57"/>
              <w:rPr>
                <w:ins w:id="456" w:author="Hana Ponížilová" w:date="2023-05-25T13:09:00Z"/>
                <w:rFonts w:eastAsia="Calibri"/>
                <w:lang w:eastAsia="en-US"/>
              </w:rPr>
            </w:pPr>
            <w:ins w:id="457" w:author="Hana Ponížilová" w:date="2023-05-25T13:09:00Z">
              <w:r w:rsidRPr="005A194D">
                <w:rPr>
                  <w:rFonts w:eastAsia="Calibri"/>
                  <w:lang w:eastAsia="en-US"/>
                </w:rPr>
                <w:t>Fo Guang University, Jiaoxi Township, Yilan County (TWN) přednáška „New Approaches in design – focus Czech Republic“ </w:t>
              </w:r>
            </w:ins>
          </w:p>
          <w:p w14:paraId="3B9DBF2A" w14:textId="0EE7246D" w:rsidR="00A21BDB" w:rsidRPr="00FF3E41" w:rsidRDefault="00083BA9" w:rsidP="00A21BDB">
            <w:pPr>
              <w:tabs>
                <w:tab w:val="left" w:pos="397"/>
                <w:tab w:val="left" w:pos="1134"/>
                <w:tab w:val="left" w:pos="1417"/>
                <w:tab w:val="left" w:pos="1587"/>
              </w:tabs>
              <w:ind w:right="57"/>
              <w:rPr>
                <w:b/>
              </w:rPr>
            </w:pPr>
            <w:ins w:id="458" w:author="Hana Ponížilová" w:date="2023-05-25T13:09:00Z">
              <w:r>
                <w:t xml:space="preserve"> </w:t>
              </w:r>
              <w:r w:rsidRPr="005A194D">
                <w:t>2022/dva měsíce: ASP Wroclaw (PL), mobilita OPVVV</w:t>
              </w:r>
              <w:r w:rsidRPr="00EA76A8">
                <w:rPr>
                  <w:rStyle w:val="eop"/>
                  <w:rFonts w:ascii="Times" w:hAnsi="Times" w:cs="Times"/>
                </w:rPr>
                <w:t> </w:t>
              </w:r>
              <w:r w:rsidRPr="00FF3E41">
                <w:rPr>
                  <w:rFonts w:ascii="Times" w:eastAsiaTheme="minorHAnsi" w:hAnsi="Times" w:cs="Apple LiGothic"/>
                </w:rPr>
                <w:t xml:space="preserve">            </w:t>
              </w:r>
            </w:ins>
          </w:p>
        </w:tc>
      </w:tr>
      <w:tr w:rsidR="00A21BDB" w14:paraId="478D7342" w14:textId="77777777" w:rsidTr="004752E9">
        <w:trPr>
          <w:cantSplit/>
          <w:trHeight w:val="470"/>
        </w:trPr>
        <w:tc>
          <w:tcPr>
            <w:tcW w:w="2518" w:type="dxa"/>
            <w:shd w:val="clear" w:color="auto" w:fill="F7CAAC"/>
          </w:tcPr>
          <w:p w14:paraId="0D868296" w14:textId="77777777" w:rsidR="00A21BDB" w:rsidRDefault="00A21BDB" w:rsidP="00A21BDB">
            <w:pPr>
              <w:jc w:val="both"/>
              <w:rPr>
                <w:b/>
              </w:rPr>
            </w:pPr>
            <w:r>
              <w:rPr>
                <w:b/>
              </w:rPr>
              <w:t xml:space="preserve">Podpis </w:t>
            </w:r>
          </w:p>
        </w:tc>
        <w:tc>
          <w:tcPr>
            <w:tcW w:w="4536" w:type="dxa"/>
            <w:gridSpan w:val="8"/>
          </w:tcPr>
          <w:p w14:paraId="7C4C6DCF" w14:textId="77777777" w:rsidR="00A21BDB" w:rsidRDefault="00A21BDB" w:rsidP="00A21BDB">
            <w:pPr>
              <w:jc w:val="both"/>
            </w:pPr>
            <w:r w:rsidRPr="0078180D">
              <w:t>Vladimír Kovařík</w:t>
            </w:r>
            <w:r>
              <w:t xml:space="preserve"> v. r.</w:t>
            </w:r>
          </w:p>
        </w:tc>
        <w:tc>
          <w:tcPr>
            <w:tcW w:w="786" w:type="dxa"/>
            <w:gridSpan w:val="2"/>
            <w:shd w:val="clear" w:color="auto" w:fill="F7CAAC"/>
          </w:tcPr>
          <w:p w14:paraId="1B1D9CAE" w14:textId="77777777" w:rsidR="00A21BDB" w:rsidRDefault="00A21BDB" w:rsidP="00A21BDB">
            <w:pPr>
              <w:jc w:val="both"/>
            </w:pPr>
            <w:r>
              <w:rPr>
                <w:b/>
              </w:rPr>
              <w:t>datum</w:t>
            </w:r>
          </w:p>
        </w:tc>
        <w:tc>
          <w:tcPr>
            <w:tcW w:w="2019" w:type="dxa"/>
            <w:gridSpan w:val="4"/>
          </w:tcPr>
          <w:p w14:paraId="5A108A10" w14:textId="77777777" w:rsidR="00A21BDB" w:rsidRDefault="00A21BDB" w:rsidP="00A21BDB">
            <w:pPr>
              <w:jc w:val="both"/>
            </w:pPr>
            <w:r>
              <w:t>27. 11. 2022</w:t>
            </w:r>
          </w:p>
        </w:tc>
      </w:tr>
    </w:tbl>
    <w:p w14:paraId="595BC373" w14:textId="7CD1807B" w:rsidR="00E862BE" w:rsidRDefault="00E862BE"/>
    <w:p w14:paraId="1FA3833D" w14:textId="77777777" w:rsidR="008B1439" w:rsidRDefault="008B1439">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E862BE" w14:paraId="429E4C8C" w14:textId="77777777" w:rsidTr="00E862BE">
        <w:tc>
          <w:tcPr>
            <w:tcW w:w="9859" w:type="dxa"/>
            <w:gridSpan w:val="15"/>
            <w:tcBorders>
              <w:bottom w:val="double" w:sz="4" w:space="0" w:color="auto"/>
            </w:tcBorders>
            <w:shd w:val="clear" w:color="auto" w:fill="BDD6EE"/>
          </w:tcPr>
          <w:p w14:paraId="4C7F16E6" w14:textId="6ACB986D" w:rsidR="00E862BE" w:rsidRDefault="00E862BE" w:rsidP="00E862BE">
            <w:pPr>
              <w:jc w:val="both"/>
              <w:rPr>
                <w:b/>
                <w:sz w:val="28"/>
              </w:rPr>
            </w:pPr>
            <w:r>
              <w:rPr>
                <w:b/>
                <w:sz w:val="28"/>
              </w:rPr>
              <w:lastRenderedPageBreak/>
              <w:t>C-I – Personální zabezpečení</w:t>
            </w:r>
          </w:p>
        </w:tc>
      </w:tr>
      <w:tr w:rsidR="00E862BE" w14:paraId="0036C8DF" w14:textId="77777777" w:rsidTr="00E862BE">
        <w:tc>
          <w:tcPr>
            <w:tcW w:w="2518" w:type="dxa"/>
            <w:tcBorders>
              <w:top w:val="double" w:sz="4" w:space="0" w:color="auto"/>
            </w:tcBorders>
            <w:shd w:val="clear" w:color="auto" w:fill="F7CAAC"/>
          </w:tcPr>
          <w:p w14:paraId="4DEB6C47" w14:textId="77777777" w:rsidR="00E862BE" w:rsidRDefault="00E862BE" w:rsidP="00E862BE">
            <w:pPr>
              <w:jc w:val="both"/>
              <w:rPr>
                <w:b/>
              </w:rPr>
            </w:pPr>
            <w:r>
              <w:rPr>
                <w:b/>
              </w:rPr>
              <w:t>Vysoká škola</w:t>
            </w:r>
          </w:p>
        </w:tc>
        <w:tc>
          <w:tcPr>
            <w:tcW w:w="7341" w:type="dxa"/>
            <w:gridSpan w:val="14"/>
          </w:tcPr>
          <w:p w14:paraId="5BA5BC54" w14:textId="77777777" w:rsidR="00E862BE" w:rsidRDefault="00E862BE" w:rsidP="00E862BE">
            <w:pPr>
              <w:jc w:val="both"/>
            </w:pPr>
            <w:r>
              <w:rPr>
                <w:lang w:eastAsia="en-US"/>
              </w:rPr>
              <w:t>Univerzita Tomáše Bati ve Zlíně</w:t>
            </w:r>
          </w:p>
        </w:tc>
      </w:tr>
      <w:tr w:rsidR="00E862BE" w14:paraId="442F61A0" w14:textId="77777777" w:rsidTr="00E862BE">
        <w:tc>
          <w:tcPr>
            <w:tcW w:w="2518" w:type="dxa"/>
            <w:shd w:val="clear" w:color="auto" w:fill="F7CAAC"/>
          </w:tcPr>
          <w:p w14:paraId="50C4CB22" w14:textId="77777777" w:rsidR="00E862BE" w:rsidRDefault="00E862BE" w:rsidP="00E862BE">
            <w:pPr>
              <w:jc w:val="both"/>
              <w:rPr>
                <w:b/>
              </w:rPr>
            </w:pPr>
            <w:r>
              <w:rPr>
                <w:b/>
              </w:rPr>
              <w:t>Součást vysoké školy</w:t>
            </w:r>
          </w:p>
        </w:tc>
        <w:tc>
          <w:tcPr>
            <w:tcW w:w="7341" w:type="dxa"/>
            <w:gridSpan w:val="14"/>
          </w:tcPr>
          <w:p w14:paraId="28B1B311" w14:textId="77777777" w:rsidR="00E862BE" w:rsidRDefault="00E862BE" w:rsidP="00E862BE">
            <w:pPr>
              <w:jc w:val="both"/>
            </w:pPr>
            <w:r>
              <w:rPr>
                <w:lang w:eastAsia="en-US"/>
              </w:rPr>
              <w:t>Fakulta multimediálních komunikací</w:t>
            </w:r>
          </w:p>
        </w:tc>
      </w:tr>
      <w:tr w:rsidR="00E862BE" w14:paraId="4D41DDDB" w14:textId="77777777" w:rsidTr="00E862BE">
        <w:tc>
          <w:tcPr>
            <w:tcW w:w="2518" w:type="dxa"/>
            <w:shd w:val="clear" w:color="auto" w:fill="F7CAAC"/>
          </w:tcPr>
          <w:p w14:paraId="68C117C8" w14:textId="77777777" w:rsidR="00E862BE" w:rsidRDefault="00E862BE" w:rsidP="00E862BE">
            <w:pPr>
              <w:jc w:val="both"/>
              <w:rPr>
                <w:b/>
              </w:rPr>
            </w:pPr>
            <w:r>
              <w:rPr>
                <w:b/>
              </w:rPr>
              <w:t>Název studijního programu</w:t>
            </w:r>
          </w:p>
        </w:tc>
        <w:tc>
          <w:tcPr>
            <w:tcW w:w="7341" w:type="dxa"/>
            <w:gridSpan w:val="14"/>
          </w:tcPr>
          <w:p w14:paraId="52BA39A2" w14:textId="77777777" w:rsidR="00E862BE" w:rsidRDefault="00E862BE" w:rsidP="00E862BE">
            <w:pPr>
              <w:jc w:val="both"/>
            </w:pPr>
            <w:r>
              <w:rPr>
                <w:lang w:eastAsia="en-US"/>
              </w:rPr>
              <w:t>Design</w:t>
            </w:r>
          </w:p>
        </w:tc>
      </w:tr>
      <w:tr w:rsidR="00E862BE" w14:paraId="1BA4F653" w14:textId="77777777" w:rsidTr="00E862BE">
        <w:tc>
          <w:tcPr>
            <w:tcW w:w="2518" w:type="dxa"/>
            <w:shd w:val="clear" w:color="auto" w:fill="F7CAAC"/>
          </w:tcPr>
          <w:p w14:paraId="72E90AE0" w14:textId="77777777" w:rsidR="00E862BE" w:rsidRDefault="00E862BE" w:rsidP="00E862BE">
            <w:pPr>
              <w:jc w:val="both"/>
              <w:rPr>
                <w:b/>
              </w:rPr>
            </w:pPr>
            <w:r>
              <w:rPr>
                <w:b/>
              </w:rPr>
              <w:t>Jméno a příjmení</w:t>
            </w:r>
          </w:p>
        </w:tc>
        <w:tc>
          <w:tcPr>
            <w:tcW w:w="4536" w:type="dxa"/>
            <w:gridSpan w:val="8"/>
          </w:tcPr>
          <w:p w14:paraId="715317ED" w14:textId="77777777" w:rsidR="00E862BE" w:rsidRDefault="00E862BE" w:rsidP="00E862BE">
            <w:pPr>
              <w:jc w:val="both"/>
            </w:pPr>
            <w:r>
              <w:t>Jan Kováříček</w:t>
            </w:r>
          </w:p>
        </w:tc>
        <w:tc>
          <w:tcPr>
            <w:tcW w:w="709" w:type="dxa"/>
            <w:shd w:val="clear" w:color="auto" w:fill="F7CAAC"/>
          </w:tcPr>
          <w:p w14:paraId="1BC9D650" w14:textId="77777777" w:rsidR="00E862BE" w:rsidRDefault="00E862BE" w:rsidP="00E862BE">
            <w:pPr>
              <w:jc w:val="both"/>
              <w:rPr>
                <w:b/>
              </w:rPr>
            </w:pPr>
            <w:r>
              <w:rPr>
                <w:b/>
              </w:rPr>
              <w:t>Tituly</w:t>
            </w:r>
          </w:p>
        </w:tc>
        <w:tc>
          <w:tcPr>
            <w:tcW w:w="2096" w:type="dxa"/>
            <w:gridSpan w:val="5"/>
          </w:tcPr>
          <w:p w14:paraId="292F6E3E" w14:textId="77777777" w:rsidR="00E862BE" w:rsidRDefault="00E862BE" w:rsidP="00E862BE">
            <w:pPr>
              <w:jc w:val="both"/>
            </w:pPr>
            <w:r>
              <w:t>BcA., MArch</w:t>
            </w:r>
          </w:p>
        </w:tc>
      </w:tr>
      <w:tr w:rsidR="00E862BE" w14:paraId="661F2606" w14:textId="77777777" w:rsidTr="00E862BE">
        <w:tc>
          <w:tcPr>
            <w:tcW w:w="2518" w:type="dxa"/>
            <w:shd w:val="clear" w:color="auto" w:fill="F7CAAC"/>
          </w:tcPr>
          <w:p w14:paraId="228A91AA" w14:textId="77777777" w:rsidR="00E862BE" w:rsidRDefault="00E862BE" w:rsidP="00E862BE">
            <w:pPr>
              <w:jc w:val="both"/>
              <w:rPr>
                <w:b/>
              </w:rPr>
            </w:pPr>
            <w:r>
              <w:rPr>
                <w:b/>
              </w:rPr>
              <w:t>Rok narození</w:t>
            </w:r>
          </w:p>
        </w:tc>
        <w:tc>
          <w:tcPr>
            <w:tcW w:w="829" w:type="dxa"/>
            <w:gridSpan w:val="2"/>
          </w:tcPr>
          <w:p w14:paraId="3902F37C" w14:textId="77777777" w:rsidR="00E862BE" w:rsidRDefault="00E862BE" w:rsidP="00E862BE">
            <w:pPr>
              <w:spacing w:line="256" w:lineRule="auto"/>
              <w:jc w:val="both"/>
              <w:rPr>
                <w:lang w:eastAsia="en-US"/>
              </w:rPr>
            </w:pPr>
            <w:r>
              <w:rPr>
                <w:lang w:eastAsia="en-US"/>
              </w:rPr>
              <w:t>1991</w:t>
            </w:r>
          </w:p>
          <w:p w14:paraId="4143B5E3" w14:textId="77777777" w:rsidR="00E862BE" w:rsidRDefault="00E862BE" w:rsidP="00E862BE">
            <w:pPr>
              <w:jc w:val="both"/>
            </w:pPr>
          </w:p>
        </w:tc>
        <w:tc>
          <w:tcPr>
            <w:tcW w:w="1721" w:type="dxa"/>
            <w:shd w:val="clear" w:color="auto" w:fill="F7CAAC"/>
          </w:tcPr>
          <w:p w14:paraId="5DA59723" w14:textId="77777777" w:rsidR="00E862BE" w:rsidRDefault="00E862BE" w:rsidP="00E862BE">
            <w:pPr>
              <w:jc w:val="both"/>
              <w:rPr>
                <w:b/>
              </w:rPr>
            </w:pPr>
            <w:r>
              <w:rPr>
                <w:b/>
              </w:rPr>
              <w:t>typ vztahu k VŠ</w:t>
            </w:r>
          </w:p>
        </w:tc>
        <w:tc>
          <w:tcPr>
            <w:tcW w:w="992" w:type="dxa"/>
            <w:gridSpan w:val="4"/>
          </w:tcPr>
          <w:p w14:paraId="5BBDACED" w14:textId="77777777" w:rsidR="00EF058D" w:rsidRDefault="00EF058D" w:rsidP="00EF058D">
            <w:pPr>
              <w:jc w:val="both"/>
            </w:pPr>
            <w:r>
              <w:t>DPP</w:t>
            </w:r>
          </w:p>
          <w:p w14:paraId="34A3F31B" w14:textId="48540E84" w:rsidR="00E862BE" w:rsidRDefault="00E862BE" w:rsidP="00E862BE">
            <w:pPr>
              <w:jc w:val="both"/>
            </w:pPr>
          </w:p>
        </w:tc>
        <w:tc>
          <w:tcPr>
            <w:tcW w:w="994" w:type="dxa"/>
            <w:shd w:val="clear" w:color="auto" w:fill="F7CAAC"/>
          </w:tcPr>
          <w:p w14:paraId="10B22109" w14:textId="77777777" w:rsidR="00E862BE" w:rsidRDefault="00E862BE" w:rsidP="00E862BE">
            <w:pPr>
              <w:jc w:val="both"/>
              <w:rPr>
                <w:b/>
              </w:rPr>
            </w:pPr>
            <w:r>
              <w:rPr>
                <w:b/>
              </w:rPr>
              <w:t>rozsah</w:t>
            </w:r>
          </w:p>
        </w:tc>
        <w:tc>
          <w:tcPr>
            <w:tcW w:w="709" w:type="dxa"/>
          </w:tcPr>
          <w:p w14:paraId="1CAA2206" w14:textId="7CAC33CD" w:rsidR="00E862BE" w:rsidRDefault="007D29D2" w:rsidP="00E862BE">
            <w:pPr>
              <w:jc w:val="both"/>
            </w:pPr>
            <w:r>
              <w:t>2h/t</w:t>
            </w:r>
            <w:r w:rsidDel="007D29D2">
              <w:t xml:space="preserve"> </w:t>
            </w:r>
          </w:p>
        </w:tc>
        <w:tc>
          <w:tcPr>
            <w:tcW w:w="709" w:type="dxa"/>
            <w:gridSpan w:val="3"/>
            <w:shd w:val="clear" w:color="auto" w:fill="F7CAAC"/>
          </w:tcPr>
          <w:p w14:paraId="45E80C28" w14:textId="77777777" w:rsidR="00E862BE" w:rsidRDefault="00E862BE" w:rsidP="00E862BE">
            <w:pPr>
              <w:jc w:val="both"/>
              <w:rPr>
                <w:b/>
              </w:rPr>
            </w:pPr>
            <w:r>
              <w:rPr>
                <w:b/>
              </w:rPr>
              <w:t>do kdy</w:t>
            </w:r>
          </w:p>
        </w:tc>
        <w:tc>
          <w:tcPr>
            <w:tcW w:w="1387" w:type="dxa"/>
            <w:gridSpan w:val="2"/>
          </w:tcPr>
          <w:p w14:paraId="72273B69" w14:textId="754C3C13" w:rsidR="00E862BE" w:rsidRDefault="00E862BE" w:rsidP="00E862BE">
            <w:pPr>
              <w:jc w:val="both"/>
            </w:pPr>
          </w:p>
        </w:tc>
      </w:tr>
      <w:tr w:rsidR="00E862BE" w14:paraId="75063D2A" w14:textId="77777777" w:rsidTr="00E862BE">
        <w:tc>
          <w:tcPr>
            <w:tcW w:w="5068" w:type="dxa"/>
            <w:gridSpan w:val="4"/>
            <w:shd w:val="clear" w:color="auto" w:fill="F7CAAC"/>
          </w:tcPr>
          <w:p w14:paraId="5402B02F" w14:textId="77777777" w:rsidR="00E862BE" w:rsidRDefault="00E862BE" w:rsidP="00E862BE">
            <w:pPr>
              <w:jc w:val="both"/>
              <w:rPr>
                <w:b/>
              </w:rPr>
            </w:pPr>
            <w:r>
              <w:rPr>
                <w:b/>
              </w:rPr>
              <w:t>Typ vztahu na součásti VŠ, která uskutečňuje st. program</w:t>
            </w:r>
          </w:p>
        </w:tc>
        <w:tc>
          <w:tcPr>
            <w:tcW w:w="992" w:type="dxa"/>
            <w:gridSpan w:val="4"/>
          </w:tcPr>
          <w:p w14:paraId="062DEC85" w14:textId="77777777" w:rsidR="00E862BE" w:rsidRDefault="00E862BE" w:rsidP="00E862BE">
            <w:pPr>
              <w:jc w:val="both"/>
            </w:pPr>
            <w:r>
              <w:t>DPP</w:t>
            </w:r>
          </w:p>
        </w:tc>
        <w:tc>
          <w:tcPr>
            <w:tcW w:w="994" w:type="dxa"/>
            <w:shd w:val="clear" w:color="auto" w:fill="F7CAAC"/>
          </w:tcPr>
          <w:p w14:paraId="2AD75DF2" w14:textId="77777777" w:rsidR="00E862BE" w:rsidRDefault="00E862BE" w:rsidP="00E862BE">
            <w:pPr>
              <w:jc w:val="both"/>
              <w:rPr>
                <w:b/>
              </w:rPr>
            </w:pPr>
            <w:r>
              <w:rPr>
                <w:b/>
              </w:rPr>
              <w:t>rozsah</w:t>
            </w:r>
          </w:p>
        </w:tc>
        <w:tc>
          <w:tcPr>
            <w:tcW w:w="709" w:type="dxa"/>
          </w:tcPr>
          <w:p w14:paraId="233BC629" w14:textId="08A9A7CE" w:rsidR="00E862BE" w:rsidRDefault="007D29D2" w:rsidP="00E862BE">
            <w:pPr>
              <w:jc w:val="both"/>
            </w:pPr>
            <w:r>
              <w:t>2h/t</w:t>
            </w:r>
            <w:r w:rsidDel="007D29D2">
              <w:t xml:space="preserve"> </w:t>
            </w:r>
          </w:p>
        </w:tc>
        <w:tc>
          <w:tcPr>
            <w:tcW w:w="709" w:type="dxa"/>
            <w:gridSpan w:val="3"/>
            <w:shd w:val="clear" w:color="auto" w:fill="F7CAAC"/>
          </w:tcPr>
          <w:p w14:paraId="472DE40B" w14:textId="77777777" w:rsidR="00E862BE" w:rsidRDefault="00E862BE" w:rsidP="00E862BE">
            <w:pPr>
              <w:jc w:val="both"/>
              <w:rPr>
                <w:b/>
              </w:rPr>
            </w:pPr>
            <w:r>
              <w:rPr>
                <w:b/>
              </w:rPr>
              <w:t>do kdy</w:t>
            </w:r>
          </w:p>
        </w:tc>
        <w:tc>
          <w:tcPr>
            <w:tcW w:w="1387" w:type="dxa"/>
            <w:gridSpan w:val="2"/>
          </w:tcPr>
          <w:p w14:paraId="469248F8" w14:textId="6F9749E6" w:rsidR="00E862BE" w:rsidRDefault="00E862BE" w:rsidP="00E862BE">
            <w:pPr>
              <w:jc w:val="both"/>
            </w:pPr>
          </w:p>
        </w:tc>
      </w:tr>
      <w:tr w:rsidR="00E862BE" w14:paraId="77ECD4AF" w14:textId="77777777" w:rsidTr="00E862BE">
        <w:tc>
          <w:tcPr>
            <w:tcW w:w="6060" w:type="dxa"/>
            <w:gridSpan w:val="8"/>
            <w:shd w:val="clear" w:color="auto" w:fill="F7CAAC"/>
          </w:tcPr>
          <w:p w14:paraId="0B6563C1" w14:textId="77777777" w:rsidR="00E862BE" w:rsidRDefault="00E862BE" w:rsidP="00E862BE">
            <w:pPr>
              <w:jc w:val="both"/>
            </w:pPr>
            <w:r>
              <w:rPr>
                <w:b/>
              </w:rPr>
              <w:t>Další současná působení jako akademický pracovník na jiných VŠ</w:t>
            </w:r>
          </w:p>
        </w:tc>
        <w:tc>
          <w:tcPr>
            <w:tcW w:w="1703" w:type="dxa"/>
            <w:gridSpan w:val="2"/>
            <w:shd w:val="clear" w:color="auto" w:fill="F7CAAC"/>
          </w:tcPr>
          <w:p w14:paraId="4BB0A161" w14:textId="77777777" w:rsidR="00E862BE" w:rsidRDefault="00E862BE" w:rsidP="00E862BE">
            <w:pPr>
              <w:jc w:val="both"/>
              <w:rPr>
                <w:b/>
              </w:rPr>
            </w:pPr>
            <w:r>
              <w:rPr>
                <w:b/>
              </w:rPr>
              <w:t>typ prac. vztahu</w:t>
            </w:r>
          </w:p>
        </w:tc>
        <w:tc>
          <w:tcPr>
            <w:tcW w:w="2096" w:type="dxa"/>
            <w:gridSpan w:val="5"/>
            <w:shd w:val="clear" w:color="auto" w:fill="F7CAAC"/>
          </w:tcPr>
          <w:p w14:paraId="522BDDE7" w14:textId="77777777" w:rsidR="00E862BE" w:rsidRDefault="00E862BE" w:rsidP="00E862BE">
            <w:pPr>
              <w:jc w:val="both"/>
              <w:rPr>
                <w:b/>
              </w:rPr>
            </w:pPr>
            <w:r>
              <w:rPr>
                <w:b/>
              </w:rPr>
              <w:t>rozsah</w:t>
            </w:r>
          </w:p>
        </w:tc>
      </w:tr>
      <w:tr w:rsidR="00E862BE" w14:paraId="568B8362" w14:textId="77777777" w:rsidTr="00E862BE">
        <w:tc>
          <w:tcPr>
            <w:tcW w:w="6060" w:type="dxa"/>
            <w:gridSpan w:val="8"/>
          </w:tcPr>
          <w:p w14:paraId="53A841BF" w14:textId="77777777" w:rsidR="00E862BE" w:rsidRDefault="00E862BE" w:rsidP="00E862BE">
            <w:pPr>
              <w:jc w:val="both"/>
            </w:pPr>
          </w:p>
        </w:tc>
        <w:tc>
          <w:tcPr>
            <w:tcW w:w="1703" w:type="dxa"/>
            <w:gridSpan w:val="2"/>
          </w:tcPr>
          <w:p w14:paraId="78EF261B" w14:textId="77777777" w:rsidR="00E862BE" w:rsidRDefault="00E862BE" w:rsidP="00E862BE">
            <w:pPr>
              <w:jc w:val="both"/>
            </w:pPr>
          </w:p>
        </w:tc>
        <w:tc>
          <w:tcPr>
            <w:tcW w:w="2096" w:type="dxa"/>
            <w:gridSpan w:val="5"/>
          </w:tcPr>
          <w:p w14:paraId="0995E554" w14:textId="77777777" w:rsidR="00E862BE" w:rsidRDefault="00E862BE" w:rsidP="00E862BE">
            <w:pPr>
              <w:jc w:val="both"/>
            </w:pPr>
          </w:p>
        </w:tc>
      </w:tr>
      <w:tr w:rsidR="00E862BE" w14:paraId="38B65BAF" w14:textId="77777777" w:rsidTr="00E862BE">
        <w:tc>
          <w:tcPr>
            <w:tcW w:w="6060" w:type="dxa"/>
            <w:gridSpan w:val="8"/>
          </w:tcPr>
          <w:p w14:paraId="0D6C485B" w14:textId="77777777" w:rsidR="00E862BE" w:rsidRDefault="00E862BE" w:rsidP="00E862BE">
            <w:pPr>
              <w:jc w:val="both"/>
            </w:pPr>
          </w:p>
        </w:tc>
        <w:tc>
          <w:tcPr>
            <w:tcW w:w="1703" w:type="dxa"/>
            <w:gridSpan w:val="2"/>
          </w:tcPr>
          <w:p w14:paraId="0E208D73" w14:textId="77777777" w:rsidR="00E862BE" w:rsidRDefault="00E862BE" w:rsidP="00E862BE">
            <w:pPr>
              <w:jc w:val="both"/>
            </w:pPr>
          </w:p>
        </w:tc>
        <w:tc>
          <w:tcPr>
            <w:tcW w:w="2096" w:type="dxa"/>
            <w:gridSpan w:val="5"/>
          </w:tcPr>
          <w:p w14:paraId="11DF25B5" w14:textId="77777777" w:rsidR="00E862BE" w:rsidRDefault="00E862BE" w:rsidP="00E862BE">
            <w:pPr>
              <w:jc w:val="both"/>
            </w:pPr>
          </w:p>
        </w:tc>
      </w:tr>
      <w:tr w:rsidR="00E862BE" w14:paraId="506C25FA" w14:textId="77777777" w:rsidTr="00E862BE">
        <w:tc>
          <w:tcPr>
            <w:tcW w:w="9859" w:type="dxa"/>
            <w:gridSpan w:val="15"/>
            <w:shd w:val="clear" w:color="auto" w:fill="F7CAAC"/>
          </w:tcPr>
          <w:p w14:paraId="46E814A0" w14:textId="77777777" w:rsidR="00E862BE" w:rsidRDefault="00E862BE" w:rsidP="00E862BE">
            <w:pPr>
              <w:jc w:val="both"/>
            </w:pPr>
            <w:r>
              <w:rPr>
                <w:b/>
              </w:rPr>
              <w:t>Předměty příslušného studijního programu a způsob zapojení do jejich výuky, příp. další zapojení do uskutečňování studijního programu</w:t>
            </w:r>
          </w:p>
        </w:tc>
      </w:tr>
      <w:tr w:rsidR="00E862BE" w14:paraId="18564158" w14:textId="77777777" w:rsidTr="00E153D9">
        <w:trPr>
          <w:trHeight w:val="218"/>
        </w:trPr>
        <w:tc>
          <w:tcPr>
            <w:tcW w:w="9859" w:type="dxa"/>
            <w:gridSpan w:val="15"/>
            <w:tcBorders>
              <w:top w:val="nil"/>
            </w:tcBorders>
          </w:tcPr>
          <w:p w14:paraId="0A1D125D" w14:textId="1F124FF9" w:rsidR="00E862BE" w:rsidRPr="002827C6" w:rsidRDefault="00E862BE" w:rsidP="00E862BE">
            <w:pPr>
              <w:jc w:val="both"/>
            </w:pPr>
            <w:r>
              <w:t>Digital Craftsmanship 1</w:t>
            </w:r>
            <w:r w:rsidR="00FD4009">
              <w:t>, 2</w:t>
            </w:r>
            <w:r>
              <w:t xml:space="preserve"> (vede seminář</w:t>
            </w:r>
            <w:r w:rsidR="00E8686F">
              <w:t>, cvičící, garant předmětu</w:t>
            </w:r>
            <w:r>
              <w:t>)</w:t>
            </w:r>
          </w:p>
        </w:tc>
      </w:tr>
      <w:tr w:rsidR="00E862BE" w14:paraId="169C682E" w14:textId="77777777" w:rsidTr="00E862BE">
        <w:trPr>
          <w:trHeight w:val="340"/>
        </w:trPr>
        <w:tc>
          <w:tcPr>
            <w:tcW w:w="9859" w:type="dxa"/>
            <w:gridSpan w:val="15"/>
            <w:tcBorders>
              <w:top w:val="nil"/>
            </w:tcBorders>
            <w:shd w:val="clear" w:color="auto" w:fill="FBD4B4"/>
          </w:tcPr>
          <w:p w14:paraId="4015925A" w14:textId="77777777" w:rsidR="00E862BE" w:rsidRPr="002827C6" w:rsidRDefault="00E862BE" w:rsidP="00E862BE">
            <w:pPr>
              <w:jc w:val="both"/>
              <w:rPr>
                <w:b/>
              </w:rPr>
            </w:pPr>
            <w:r w:rsidRPr="002827C6">
              <w:rPr>
                <w:b/>
              </w:rPr>
              <w:t>Zapojení do výuky v dalších studijních programech na téže vysoké škole (pouze u garantů ZT a PZ předmětů)</w:t>
            </w:r>
          </w:p>
        </w:tc>
      </w:tr>
      <w:tr w:rsidR="00E862BE" w14:paraId="4CF95561" w14:textId="77777777" w:rsidTr="00E862BE">
        <w:trPr>
          <w:trHeight w:val="340"/>
        </w:trPr>
        <w:tc>
          <w:tcPr>
            <w:tcW w:w="2802" w:type="dxa"/>
            <w:gridSpan w:val="2"/>
            <w:tcBorders>
              <w:top w:val="nil"/>
            </w:tcBorders>
          </w:tcPr>
          <w:p w14:paraId="09556C41" w14:textId="77777777" w:rsidR="00E862BE" w:rsidRPr="002827C6" w:rsidRDefault="00E862BE" w:rsidP="001D6381">
            <w:pPr>
              <w:rPr>
                <w:b/>
              </w:rPr>
            </w:pPr>
            <w:r w:rsidRPr="002827C6">
              <w:rPr>
                <w:b/>
              </w:rPr>
              <w:t>Název studijního předmětu</w:t>
            </w:r>
          </w:p>
        </w:tc>
        <w:tc>
          <w:tcPr>
            <w:tcW w:w="2409" w:type="dxa"/>
            <w:gridSpan w:val="3"/>
            <w:tcBorders>
              <w:top w:val="nil"/>
            </w:tcBorders>
          </w:tcPr>
          <w:p w14:paraId="2D26AE4A" w14:textId="77777777" w:rsidR="00E862BE" w:rsidRPr="002827C6" w:rsidRDefault="00E862BE" w:rsidP="001D6381">
            <w:pPr>
              <w:rPr>
                <w:b/>
              </w:rPr>
            </w:pPr>
            <w:r w:rsidRPr="002827C6">
              <w:rPr>
                <w:b/>
              </w:rPr>
              <w:t>Název studijního programu</w:t>
            </w:r>
          </w:p>
        </w:tc>
        <w:tc>
          <w:tcPr>
            <w:tcW w:w="567" w:type="dxa"/>
            <w:gridSpan w:val="2"/>
            <w:tcBorders>
              <w:top w:val="nil"/>
            </w:tcBorders>
          </w:tcPr>
          <w:p w14:paraId="3FF91AF5" w14:textId="77777777" w:rsidR="00E862BE" w:rsidRPr="002827C6" w:rsidRDefault="00E862BE" w:rsidP="001D6381">
            <w:pPr>
              <w:rPr>
                <w:b/>
              </w:rPr>
            </w:pPr>
            <w:r w:rsidRPr="002827C6">
              <w:rPr>
                <w:b/>
              </w:rPr>
              <w:t>Sem.</w:t>
            </w:r>
          </w:p>
        </w:tc>
        <w:tc>
          <w:tcPr>
            <w:tcW w:w="2109" w:type="dxa"/>
            <w:gridSpan w:val="5"/>
            <w:tcBorders>
              <w:top w:val="nil"/>
            </w:tcBorders>
          </w:tcPr>
          <w:p w14:paraId="528C0D2F" w14:textId="77777777" w:rsidR="00E862BE" w:rsidRPr="002827C6" w:rsidRDefault="00E862BE" w:rsidP="001D6381">
            <w:pPr>
              <w:rPr>
                <w:b/>
              </w:rPr>
            </w:pPr>
            <w:r w:rsidRPr="002827C6">
              <w:rPr>
                <w:b/>
              </w:rPr>
              <w:t>Role ve výuce daného předmětu</w:t>
            </w:r>
          </w:p>
        </w:tc>
        <w:tc>
          <w:tcPr>
            <w:tcW w:w="1972" w:type="dxa"/>
            <w:gridSpan w:val="3"/>
            <w:tcBorders>
              <w:top w:val="nil"/>
            </w:tcBorders>
          </w:tcPr>
          <w:p w14:paraId="61E2984B" w14:textId="77777777" w:rsidR="00E862BE" w:rsidRPr="002827C6" w:rsidRDefault="00E862BE" w:rsidP="001D6381">
            <w:pPr>
              <w:rPr>
                <w:b/>
              </w:rPr>
            </w:pPr>
            <w:r>
              <w:rPr>
                <w:b/>
              </w:rPr>
              <w:t>(</w:t>
            </w:r>
            <w:r w:rsidRPr="00F20AEF">
              <w:rPr>
                <w:b/>
                <w:i/>
                <w:iCs/>
              </w:rPr>
              <w:t>nepovinný údaj</w:t>
            </w:r>
            <w:r w:rsidRPr="00F20AEF">
              <w:rPr>
                <w:b/>
              </w:rPr>
              <w:t>)</w:t>
            </w:r>
            <w:r>
              <w:rPr>
                <w:b/>
              </w:rPr>
              <w:t xml:space="preserve"> </w:t>
            </w:r>
            <w:r w:rsidRPr="002827C6">
              <w:rPr>
                <w:b/>
              </w:rPr>
              <w:t>Počet hodin za semestr</w:t>
            </w:r>
          </w:p>
        </w:tc>
      </w:tr>
      <w:tr w:rsidR="00E862BE" w14:paraId="41AAAE85" w14:textId="77777777" w:rsidTr="00E862BE">
        <w:trPr>
          <w:trHeight w:val="285"/>
        </w:trPr>
        <w:tc>
          <w:tcPr>
            <w:tcW w:w="2802" w:type="dxa"/>
            <w:gridSpan w:val="2"/>
            <w:tcBorders>
              <w:top w:val="nil"/>
            </w:tcBorders>
          </w:tcPr>
          <w:p w14:paraId="144D45CE" w14:textId="77777777" w:rsidR="00E862BE" w:rsidRPr="00461AFF" w:rsidRDefault="00E862BE" w:rsidP="00E862BE">
            <w:pPr>
              <w:jc w:val="both"/>
              <w:rPr>
                <w:color w:val="FF0000"/>
              </w:rPr>
            </w:pPr>
          </w:p>
        </w:tc>
        <w:tc>
          <w:tcPr>
            <w:tcW w:w="2409" w:type="dxa"/>
            <w:gridSpan w:val="3"/>
            <w:tcBorders>
              <w:top w:val="nil"/>
            </w:tcBorders>
          </w:tcPr>
          <w:p w14:paraId="737BA1F6" w14:textId="77777777" w:rsidR="00E862BE" w:rsidRPr="00461AFF" w:rsidRDefault="00E862BE" w:rsidP="00E862BE">
            <w:pPr>
              <w:jc w:val="both"/>
              <w:rPr>
                <w:color w:val="FF0000"/>
              </w:rPr>
            </w:pPr>
          </w:p>
        </w:tc>
        <w:tc>
          <w:tcPr>
            <w:tcW w:w="567" w:type="dxa"/>
            <w:gridSpan w:val="2"/>
            <w:tcBorders>
              <w:top w:val="nil"/>
            </w:tcBorders>
          </w:tcPr>
          <w:p w14:paraId="6901480F" w14:textId="77777777" w:rsidR="00E862BE" w:rsidRPr="00461AFF" w:rsidRDefault="00E862BE" w:rsidP="00E862BE">
            <w:pPr>
              <w:jc w:val="both"/>
              <w:rPr>
                <w:color w:val="FF0000"/>
              </w:rPr>
            </w:pPr>
          </w:p>
        </w:tc>
        <w:tc>
          <w:tcPr>
            <w:tcW w:w="2109" w:type="dxa"/>
            <w:gridSpan w:val="5"/>
            <w:tcBorders>
              <w:top w:val="nil"/>
            </w:tcBorders>
          </w:tcPr>
          <w:p w14:paraId="713664A7" w14:textId="77777777" w:rsidR="00E862BE" w:rsidRPr="00461AFF" w:rsidRDefault="00E862BE" w:rsidP="00E862BE">
            <w:pPr>
              <w:jc w:val="both"/>
              <w:rPr>
                <w:color w:val="FF0000"/>
              </w:rPr>
            </w:pPr>
          </w:p>
        </w:tc>
        <w:tc>
          <w:tcPr>
            <w:tcW w:w="1972" w:type="dxa"/>
            <w:gridSpan w:val="3"/>
            <w:tcBorders>
              <w:top w:val="nil"/>
            </w:tcBorders>
          </w:tcPr>
          <w:p w14:paraId="4EC04883" w14:textId="77777777" w:rsidR="00E862BE" w:rsidRPr="00461AFF" w:rsidRDefault="00E862BE" w:rsidP="00E862BE">
            <w:pPr>
              <w:jc w:val="both"/>
              <w:rPr>
                <w:color w:val="FF0000"/>
              </w:rPr>
            </w:pPr>
          </w:p>
        </w:tc>
      </w:tr>
      <w:tr w:rsidR="00E862BE" w14:paraId="38058793" w14:textId="77777777" w:rsidTr="00E862BE">
        <w:trPr>
          <w:trHeight w:val="284"/>
        </w:trPr>
        <w:tc>
          <w:tcPr>
            <w:tcW w:w="2802" w:type="dxa"/>
            <w:gridSpan w:val="2"/>
            <w:tcBorders>
              <w:top w:val="nil"/>
            </w:tcBorders>
          </w:tcPr>
          <w:p w14:paraId="2DE7E60B" w14:textId="77777777" w:rsidR="00E862BE" w:rsidRPr="00461AFF" w:rsidRDefault="00E862BE" w:rsidP="00E862BE">
            <w:pPr>
              <w:jc w:val="both"/>
              <w:rPr>
                <w:color w:val="FF0000"/>
              </w:rPr>
            </w:pPr>
          </w:p>
        </w:tc>
        <w:tc>
          <w:tcPr>
            <w:tcW w:w="2409" w:type="dxa"/>
            <w:gridSpan w:val="3"/>
            <w:tcBorders>
              <w:top w:val="nil"/>
            </w:tcBorders>
          </w:tcPr>
          <w:p w14:paraId="347103F2" w14:textId="77777777" w:rsidR="00E862BE" w:rsidRPr="00461AFF" w:rsidRDefault="00E862BE" w:rsidP="00E862BE">
            <w:pPr>
              <w:jc w:val="both"/>
              <w:rPr>
                <w:color w:val="FF0000"/>
              </w:rPr>
            </w:pPr>
          </w:p>
        </w:tc>
        <w:tc>
          <w:tcPr>
            <w:tcW w:w="567" w:type="dxa"/>
            <w:gridSpan w:val="2"/>
            <w:tcBorders>
              <w:top w:val="nil"/>
            </w:tcBorders>
          </w:tcPr>
          <w:p w14:paraId="6EB12D7C" w14:textId="77777777" w:rsidR="00E862BE" w:rsidRPr="00461AFF" w:rsidRDefault="00E862BE" w:rsidP="00E862BE">
            <w:pPr>
              <w:jc w:val="both"/>
              <w:rPr>
                <w:color w:val="FF0000"/>
              </w:rPr>
            </w:pPr>
          </w:p>
        </w:tc>
        <w:tc>
          <w:tcPr>
            <w:tcW w:w="2109" w:type="dxa"/>
            <w:gridSpan w:val="5"/>
            <w:tcBorders>
              <w:top w:val="nil"/>
            </w:tcBorders>
          </w:tcPr>
          <w:p w14:paraId="1E2ACE55" w14:textId="77777777" w:rsidR="00E862BE" w:rsidRPr="00461AFF" w:rsidRDefault="00E862BE" w:rsidP="00E862BE">
            <w:pPr>
              <w:jc w:val="both"/>
              <w:rPr>
                <w:color w:val="FF0000"/>
              </w:rPr>
            </w:pPr>
          </w:p>
        </w:tc>
        <w:tc>
          <w:tcPr>
            <w:tcW w:w="1972" w:type="dxa"/>
            <w:gridSpan w:val="3"/>
            <w:tcBorders>
              <w:top w:val="nil"/>
            </w:tcBorders>
          </w:tcPr>
          <w:p w14:paraId="6B3A5616" w14:textId="77777777" w:rsidR="00E862BE" w:rsidRPr="00461AFF" w:rsidRDefault="00E862BE" w:rsidP="00E862BE">
            <w:pPr>
              <w:jc w:val="both"/>
              <w:rPr>
                <w:color w:val="FF0000"/>
              </w:rPr>
            </w:pPr>
          </w:p>
        </w:tc>
      </w:tr>
      <w:tr w:rsidR="00E862BE" w14:paraId="6AE27DF5" w14:textId="77777777" w:rsidTr="00E862BE">
        <w:tc>
          <w:tcPr>
            <w:tcW w:w="9859" w:type="dxa"/>
            <w:gridSpan w:val="15"/>
            <w:shd w:val="clear" w:color="auto" w:fill="F7CAAC"/>
          </w:tcPr>
          <w:p w14:paraId="472ED65D" w14:textId="77777777" w:rsidR="00E862BE" w:rsidRDefault="00E862BE" w:rsidP="00E862BE">
            <w:pPr>
              <w:jc w:val="both"/>
            </w:pPr>
            <w:r>
              <w:rPr>
                <w:b/>
              </w:rPr>
              <w:t xml:space="preserve">Údaje o vzdělání na VŠ </w:t>
            </w:r>
          </w:p>
        </w:tc>
      </w:tr>
      <w:tr w:rsidR="00E862BE" w14:paraId="63104B9C" w14:textId="77777777" w:rsidTr="00E153D9">
        <w:trPr>
          <w:trHeight w:val="645"/>
        </w:trPr>
        <w:tc>
          <w:tcPr>
            <w:tcW w:w="9859" w:type="dxa"/>
            <w:gridSpan w:val="15"/>
          </w:tcPr>
          <w:p w14:paraId="28D9DE26" w14:textId="77777777" w:rsidR="00FD4009" w:rsidRDefault="00FD4009" w:rsidP="00FD4009">
            <w:pPr>
              <w:jc w:val="both"/>
            </w:pPr>
            <w:r>
              <w:t xml:space="preserve">2020: University of Applied Arts Vienna (Rakousko), Institute of Architecture, Studio Rashid, M.Arch </w:t>
            </w:r>
          </w:p>
          <w:p w14:paraId="3B3F7840" w14:textId="50AD7121" w:rsidR="00FD4009" w:rsidRDefault="00FD4009" w:rsidP="00FD4009">
            <w:pPr>
              <w:jc w:val="both"/>
            </w:pPr>
            <w:r>
              <w:t>2017: ARCHIP (Architectural Institute Prague), GAD Studio, Bc.</w:t>
            </w:r>
          </w:p>
          <w:p w14:paraId="05FD5771" w14:textId="60D8CDBE" w:rsidR="00E862BE" w:rsidRDefault="00E862BE" w:rsidP="00E862BE">
            <w:pPr>
              <w:jc w:val="both"/>
              <w:rPr>
                <w:b/>
              </w:rPr>
            </w:pPr>
            <w:r>
              <w:t>2014: Univerzita Tomáše Bati ve Zlíně, Fakulta multimediálních komunikací, 3D Design, BcA.</w:t>
            </w:r>
          </w:p>
        </w:tc>
      </w:tr>
      <w:tr w:rsidR="00E862BE" w14:paraId="21704A51" w14:textId="77777777" w:rsidTr="00E862BE">
        <w:tc>
          <w:tcPr>
            <w:tcW w:w="9859" w:type="dxa"/>
            <w:gridSpan w:val="15"/>
            <w:shd w:val="clear" w:color="auto" w:fill="F7CAAC"/>
          </w:tcPr>
          <w:p w14:paraId="03319D68" w14:textId="77777777" w:rsidR="00E862BE" w:rsidRDefault="00E862BE" w:rsidP="00E862BE">
            <w:pPr>
              <w:jc w:val="both"/>
              <w:rPr>
                <w:b/>
              </w:rPr>
            </w:pPr>
            <w:r>
              <w:rPr>
                <w:b/>
              </w:rPr>
              <w:t>Údaje o odborném působení od absolvování VŠ</w:t>
            </w:r>
          </w:p>
        </w:tc>
      </w:tr>
      <w:tr w:rsidR="00E862BE" w14:paraId="03D61B4A" w14:textId="77777777" w:rsidTr="00E153D9">
        <w:trPr>
          <w:trHeight w:val="417"/>
        </w:trPr>
        <w:tc>
          <w:tcPr>
            <w:tcW w:w="9859" w:type="dxa"/>
            <w:gridSpan w:val="15"/>
          </w:tcPr>
          <w:p w14:paraId="6BDFCD5B" w14:textId="5C634A91" w:rsidR="00E862BE" w:rsidRPr="009B6AE3" w:rsidRDefault="00E862BE" w:rsidP="00E862BE">
            <w:pPr>
              <w:jc w:val="both"/>
              <w:rPr>
                <w:color w:val="FF0000"/>
              </w:rPr>
            </w:pPr>
            <w:r>
              <w:t>2020-2022: Technická Univerzita Liberec, Fakulta umění a architektury, akademický pracovník, asist</w:t>
            </w:r>
            <w:r w:rsidR="00570388">
              <w:t>e</w:t>
            </w:r>
            <w:r>
              <w:t>nt v ateliéru AIA / Saffarian, Kováříček</w:t>
            </w:r>
          </w:p>
        </w:tc>
      </w:tr>
      <w:tr w:rsidR="00E862BE" w14:paraId="373D93A5" w14:textId="77777777" w:rsidTr="00E862BE">
        <w:trPr>
          <w:trHeight w:val="250"/>
        </w:trPr>
        <w:tc>
          <w:tcPr>
            <w:tcW w:w="9859" w:type="dxa"/>
            <w:gridSpan w:val="15"/>
            <w:shd w:val="clear" w:color="auto" w:fill="F7CAAC"/>
          </w:tcPr>
          <w:p w14:paraId="47E1A9D8" w14:textId="77777777" w:rsidR="00E862BE" w:rsidRDefault="00E862BE" w:rsidP="00E862BE">
            <w:pPr>
              <w:jc w:val="both"/>
            </w:pPr>
            <w:r>
              <w:rPr>
                <w:b/>
              </w:rPr>
              <w:t>Zkušenosti s vedením kvalifikačních a rigorózních prací</w:t>
            </w:r>
          </w:p>
        </w:tc>
      </w:tr>
      <w:tr w:rsidR="00E862BE" w14:paraId="09CE0702" w14:textId="77777777" w:rsidTr="003B419B">
        <w:trPr>
          <w:trHeight w:val="414"/>
        </w:trPr>
        <w:tc>
          <w:tcPr>
            <w:tcW w:w="9859" w:type="dxa"/>
            <w:gridSpan w:val="15"/>
          </w:tcPr>
          <w:p w14:paraId="5055E20E" w14:textId="77777777" w:rsidR="00E862BE" w:rsidRDefault="00E862BE" w:rsidP="00E862BE">
            <w:pPr>
              <w:jc w:val="both"/>
            </w:pPr>
          </w:p>
        </w:tc>
      </w:tr>
      <w:tr w:rsidR="00E862BE" w14:paraId="612352CE" w14:textId="77777777" w:rsidTr="00E862BE">
        <w:trPr>
          <w:cantSplit/>
        </w:trPr>
        <w:tc>
          <w:tcPr>
            <w:tcW w:w="3347" w:type="dxa"/>
            <w:gridSpan w:val="3"/>
            <w:tcBorders>
              <w:top w:val="single" w:sz="12" w:space="0" w:color="auto"/>
            </w:tcBorders>
            <w:shd w:val="clear" w:color="auto" w:fill="F7CAAC"/>
          </w:tcPr>
          <w:p w14:paraId="3FEF9BFD" w14:textId="77777777" w:rsidR="00E862BE" w:rsidRDefault="00E862BE" w:rsidP="00E862BE">
            <w:pPr>
              <w:jc w:val="both"/>
            </w:pPr>
            <w:r>
              <w:rPr>
                <w:b/>
              </w:rPr>
              <w:t xml:space="preserve">Obor habilitačního řízení </w:t>
            </w:r>
          </w:p>
        </w:tc>
        <w:tc>
          <w:tcPr>
            <w:tcW w:w="2245" w:type="dxa"/>
            <w:gridSpan w:val="3"/>
            <w:tcBorders>
              <w:top w:val="single" w:sz="12" w:space="0" w:color="auto"/>
            </w:tcBorders>
            <w:shd w:val="clear" w:color="auto" w:fill="F7CAAC"/>
          </w:tcPr>
          <w:p w14:paraId="663FFE97" w14:textId="77777777" w:rsidR="00E862BE" w:rsidRDefault="00E862BE" w:rsidP="00E862BE">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4016E436" w14:textId="77777777" w:rsidR="00E862BE" w:rsidRDefault="00E862BE" w:rsidP="00E862BE">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493DC109" w14:textId="77777777" w:rsidR="00E862BE" w:rsidRDefault="00E862BE" w:rsidP="00E862BE">
            <w:pPr>
              <w:jc w:val="both"/>
              <w:rPr>
                <w:b/>
              </w:rPr>
            </w:pPr>
            <w:r>
              <w:rPr>
                <w:b/>
              </w:rPr>
              <w:t>Ohlasy publikací</w:t>
            </w:r>
          </w:p>
        </w:tc>
      </w:tr>
      <w:tr w:rsidR="00E862BE" w14:paraId="4FC2B502" w14:textId="77777777" w:rsidTr="00E862BE">
        <w:trPr>
          <w:cantSplit/>
        </w:trPr>
        <w:tc>
          <w:tcPr>
            <w:tcW w:w="3347" w:type="dxa"/>
            <w:gridSpan w:val="3"/>
          </w:tcPr>
          <w:p w14:paraId="232C8F31" w14:textId="77777777" w:rsidR="00E862BE" w:rsidRDefault="00E862BE" w:rsidP="00E862BE">
            <w:pPr>
              <w:jc w:val="both"/>
            </w:pPr>
          </w:p>
        </w:tc>
        <w:tc>
          <w:tcPr>
            <w:tcW w:w="2245" w:type="dxa"/>
            <w:gridSpan w:val="3"/>
          </w:tcPr>
          <w:p w14:paraId="7F7E02EB" w14:textId="77777777" w:rsidR="00E862BE" w:rsidRDefault="00E862BE" w:rsidP="00E862BE">
            <w:pPr>
              <w:jc w:val="both"/>
            </w:pPr>
          </w:p>
        </w:tc>
        <w:tc>
          <w:tcPr>
            <w:tcW w:w="2248" w:type="dxa"/>
            <w:gridSpan w:val="5"/>
            <w:tcBorders>
              <w:right w:val="single" w:sz="12" w:space="0" w:color="auto"/>
            </w:tcBorders>
          </w:tcPr>
          <w:p w14:paraId="2042F373" w14:textId="77777777" w:rsidR="00E862BE" w:rsidRDefault="00E862BE" w:rsidP="00E862BE">
            <w:pPr>
              <w:jc w:val="both"/>
            </w:pPr>
          </w:p>
        </w:tc>
        <w:tc>
          <w:tcPr>
            <w:tcW w:w="632" w:type="dxa"/>
            <w:gridSpan w:val="2"/>
            <w:tcBorders>
              <w:left w:val="single" w:sz="12" w:space="0" w:color="auto"/>
            </w:tcBorders>
            <w:shd w:val="clear" w:color="auto" w:fill="F7CAAC"/>
          </w:tcPr>
          <w:p w14:paraId="438242D7" w14:textId="77777777" w:rsidR="00E862BE" w:rsidRPr="00F20AEF" w:rsidRDefault="00E862BE" w:rsidP="00E862BE">
            <w:pPr>
              <w:jc w:val="both"/>
            </w:pPr>
            <w:r w:rsidRPr="00F20AEF">
              <w:rPr>
                <w:b/>
              </w:rPr>
              <w:t>WoS</w:t>
            </w:r>
          </w:p>
        </w:tc>
        <w:tc>
          <w:tcPr>
            <w:tcW w:w="693" w:type="dxa"/>
            <w:shd w:val="clear" w:color="auto" w:fill="F7CAAC"/>
          </w:tcPr>
          <w:p w14:paraId="774B178E" w14:textId="77777777" w:rsidR="00E862BE" w:rsidRPr="00F20AEF" w:rsidRDefault="00E862BE" w:rsidP="00E862BE">
            <w:pPr>
              <w:jc w:val="both"/>
              <w:rPr>
                <w:sz w:val="18"/>
              </w:rPr>
            </w:pPr>
            <w:r w:rsidRPr="00F20AEF">
              <w:rPr>
                <w:b/>
                <w:sz w:val="18"/>
              </w:rPr>
              <w:t>Scopus</w:t>
            </w:r>
          </w:p>
        </w:tc>
        <w:tc>
          <w:tcPr>
            <w:tcW w:w="694" w:type="dxa"/>
            <w:shd w:val="clear" w:color="auto" w:fill="F7CAAC"/>
          </w:tcPr>
          <w:p w14:paraId="16D3A08B" w14:textId="77777777" w:rsidR="00E862BE" w:rsidRDefault="00E862BE" w:rsidP="00E862BE">
            <w:pPr>
              <w:jc w:val="both"/>
            </w:pPr>
            <w:r>
              <w:rPr>
                <w:b/>
                <w:sz w:val="18"/>
              </w:rPr>
              <w:t>ostatní</w:t>
            </w:r>
          </w:p>
        </w:tc>
      </w:tr>
      <w:tr w:rsidR="00E862BE" w14:paraId="5F862BD2" w14:textId="77777777" w:rsidTr="00E862BE">
        <w:trPr>
          <w:cantSplit/>
          <w:trHeight w:val="70"/>
        </w:trPr>
        <w:tc>
          <w:tcPr>
            <w:tcW w:w="3347" w:type="dxa"/>
            <w:gridSpan w:val="3"/>
            <w:shd w:val="clear" w:color="auto" w:fill="F7CAAC"/>
          </w:tcPr>
          <w:p w14:paraId="7BA6F69F" w14:textId="77777777" w:rsidR="00E862BE" w:rsidRDefault="00E862BE" w:rsidP="00E862BE">
            <w:pPr>
              <w:jc w:val="both"/>
            </w:pPr>
            <w:r>
              <w:rPr>
                <w:b/>
              </w:rPr>
              <w:t>Obor jmenovacího řízení</w:t>
            </w:r>
          </w:p>
        </w:tc>
        <w:tc>
          <w:tcPr>
            <w:tcW w:w="2245" w:type="dxa"/>
            <w:gridSpan w:val="3"/>
            <w:shd w:val="clear" w:color="auto" w:fill="F7CAAC"/>
          </w:tcPr>
          <w:p w14:paraId="4F503D5A" w14:textId="77777777" w:rsidR="00E862BE" w:rsidRDefault="00E862BE" w:rsidP="00E862BE">
            <w:pPr>
              <w:jc w:val="both"/>
            </w:pPr>
            <w:r>
              <w:rPr>
                <w:b/>
              </w:rPr>
              <w:t>Rok udělení hodnosti</w:t>
            </w:r>
          </w:p>
        </w:tc>
        <w:tc>
          <w:tcPr>
            <w:tcW w:w="2248" w:type="dxa"/>
            <w:gridSpan w:val="5"/>
            <w:tcBorders>
              <w:right w:val="single" w:sz="12" w:space="0" w:color="auto"/>
            </w:tcBorders>
            <w:shd w:val="clear" w:color="auto" w:fill="F7CAAC"/>
          </w:tcPr>
          <w:p w14:paraId="544E8ED2" w14:textId="77777777" w:rsidR="00E862BE" w:rsidRDefault="00E862BE" w:rsidP="00E862BE">
            <w:pPr>
              <w:jc w:val="both"/>
            </w:pPr>
            <w:r>
              <w:rPr>
                <w:b/>
              </w:rPr>
              <w:t>Řízení konáno na VŠ</w:t>
            </w:r>
          </w:p>
        </w:tc>
        <w:tc>
          <w:tcPr>
            <w:tcW w:w="632" w:type="dxa"/>
            <w:gridSpan w:val="2"/>
            <w:tcBorders>
              <w:left w:val="single" w:sz="12" w:space="0" w:color="auto"/>
            </w:tcBorders>
          </w:tcPr>
          <w:p w14:paraId="64C9E20F" w14:textId="77777777" w:rsidR="00E862BE" w:rsidRPr="00F20AEF" w:rsidRDefault="00E862BE" w:rsidP="00E862BE">
            <w:pPr>
              <w:jc w:val="both"/>
              <w:rPr>
                <w:b/>
              </w:rPr>
            </w:pPr>
          </w:p>
        </w:tc>
        <w:tc>
          <w:tcPr>
            <w:tcW w:w="693" w:type="dxa"/>
          </w:tcPr>
          <w:p w14:paraId="2FF23623" w14:textId="77777777" w:rsidR="00E862BE" w:rsidRPr="00F20AEF" w:rsidRDefault="00E862BE" w:rsidP="00E862BE">
            <w:pPr>
              <w:jc w:val="both"/>
              <w:rPr>
                <w:b/>
              </w:rPr>
            </w:pPr>
          </w:p>
        </w:tc>
        <w:tc>
          <w:tcPr>
            <w:tcW w:w="694" w:type="dxa"/>
          </w:tcPr>
          <w:p w14:paraId="7A13AAA3" w14:textId="77777777" w:rsidR="00E862BE" w:rsidRDefault="00E862BE" w:rsidP="00E862BE">
            <w:pPr>
              <w:jc w:val="both"/>
              <w:rPr>
                <w:b/>
              </w:rPr>
            </w:pPr>
          </w:p>
        </w:tc>
      </w:tr>
      <w:tr w:rsidR="00E862BE" w14:paraId="218DD531" w14:textId="77777777" w:rsidTr="00E862BE">
        <w:trPr>
          <w:trHeight w:val="205"/>
        </w:trPr>
        <w:tc>
          <w:tcPr>
            <w:tcW w:w="3347" w:type="dxa"/>
            <w:gridSpan w:val="3"/>
          </w:tcPr>
          <w:p w14:paraId="394BF3D4" w14:textId="77777777" w:rsidR="00E862BE" w:rsidRDefault="00E862BE" w:rsidP="00E862BE">
            <w:pPr>
              <w:jc w:val="both"/>
            </w:pPr>
          </w:p>
        </w:tc>
        <w:tc>
          <w:tcPr>
            <w:tcW w:w="2245" w:type="dxa"/>
            <w:gridSpan w:val="3"/>
          </w:tcPr>
          <w:p w14:paraId="31D5CC01" w14:textId="77777777" w:rsidR="00E862BE" w:rsidRDefault="00E862BE" w:rsidP="00E862BE">
            <w:pPr>
              <w:jc w:val="both"/>
            </w:pPr>
          </w:p>
        </w:tc>
        <w:tc>
          <w:tcPr>
            <w:tcW w:w="2248" w:type="dxa"/>
            <w:gridSpan w:val="5"/>
            <w:tcBorders>
              <w:right w:val="single" w:sz="12" w:space="0" w:color="auto"/>
            </w:tcBorders>
          </w:tcPr>
          <w:p w14:paraId="720020D8" w14:textId="77777777" w:rsidR="00E862BE" w:rsidRDefault="00E862BE" w:rsidP="00E862BE">
            <w:pPr>
              <w:jc w:val="both"/>
            </w:pPr>
          </w:p>
        </w:tc>
        <w:tc>
          <w:tcPr>
            <w:tcW w:w="1325" w:type="dxa"/>
            <w:gridSpan w:val="3"/>
            <w:tcBorders>
              <w:left w:val="single" w:sz="12" w:space="0" w:color="auto"/>
            </w:tcBorders>
            <w:shd w:val="clear" w:color="auto" w:fill="FBD4B4"/>
            <w:vAlign w:val="center"/>
          </w:tcPr>
          <w:p w14:paraId="09F9008C" w14:textId="77777777" w:rsidR="00E862BE" w:rsidRPr="00F20AEF" w:rsidRDefault="00E862BE" w:rsidP="00E862BE">
            <w:pPr>
              <w:jc w:val="both"/>
              <w:rPr>
                <w:b/>
                <w:sz w:val="18"/>
              </w:rPr>
            </w:pPr>
            <w:r w:rsidRPr="00F20AEF">
              <w:rPr>
                <w:b/>
                <w:sz w:val="18"/>
              </w:rPr>
              <w:t>H-index WoS/Scopus</w:t>
            </w:r>
          </w:p>
        </w:tc>
        <w:tc>
          <w:tcPr>
            <w:tcW w:w="694" w:type="dxa"/>
            <w:vAlign w:val="center"/>
          </w:tcPr>
          <w:p w14:paraId="3096BAED" w14:textId="77777777" w:rsidR="00E862BE" w:rsidRDefault="00E862BE" w:rsidP="00E862BE">
            <w:pPr>
              <w:rPr>
                <w:b/>
              </w:rPr>
            </w:pPr>
            <w:r>
              <w:rPr>
                <w:b/>
              </w:rPr>
              <w:t xml:space="preserve">    /</w:t>
            </w:r>
          </w:p>
        </w:tc>
      </w:tr>
      <w:tr w:rsidR="00E862BE" w14:paraId="64487558" w14:textId="77777777" w:rsidTr="00E862BE">
        <w:tc>
          <w:tcPr>
            <w:tcW w:w="9859" w:type="dxa"/>
            <w:gridSpan w:val="15"/>
            <w:shd w:val="clear" w:color="auto" w:fill="F7CAAC"/>
          </w:tcPr>
          <w:p w14:paraId="59386A07" w14:textId="77777777" w:rsidR="00E862BE" w:rsidRDefault="00E862BE" w:rsidP="00E862BE">
            <w:pPr>
              <w:jc w:val="both"/>
              <w:rPr>
                <w:b/>
              </w:rPr>
            </w:pPr>
            <w:r>
              <w:rPr>
                <w:b/>
              </w:rPr>
              <w:t xml:space="preserve">Přehled o nejvýznamnější publikační a další tvůrčí činnosti nebo další profesní činnosti u odborníků z praxe vztahující se k zabezpečovaným předmětům </w:t>
            </w:r>
          </w:p>
        </w:tc>
      </w:tr>
      <w:tr w:rsidR="00E862BE" w14:paraId="58726AE7" w14:textId="77777777" w:rsidTr="00E153D9">
        <w:trPr>
          <w:trHeight w:val="741"/>
        </w:trPr>
        <w:tc>
          <w:tcPr>
            <w:tcW w:w="9859" w:type="dxa"/>
            <w:gridSpan w:val="15"/>
          </w:tcPr>
          <w:p w14:paraId="4ACA92E6" w14:textId="0DA03187" w:rsidR="00E862BE" w:rsidRDefault="00E862BE" w:rsidP="003B419B">
            <w:pPr>
              <w:jc w:val="both"/>
              <w:rPr>
                <w:b/>
              </w:rPr>
            </w:pPr>
            <w:r>
              <w:t>K</w:t>
            </w:r>
            <w:r w:rsidR="00FD4009">
              <w:t>OVAŘÍČEK</w:t>
            </w:r>
            <w:r>
              <w:t xml:space="preserve">, Jan. "The End of the Anthropocene City". </w:t>
            </w:r>
            <w:r>
              <w:rPr>
                <w:i/>
                <w:iCs/>
              </w:rPr>
              <w:t>Nonlinear Urbanism: Towards Multiple Urban Futures</w:t>
            </w:r>
            <w:r>
              <w:t xml:space="preserve">, edited by Anton Falkeis, Anastasia Shesterikova, Benjamin James and Michael Tingen, Berlin, Boston: Birkhäuser, 2022, pp. 28-33. </w:t>
            </w:r>
            <w:hyperlink r:id="rId131" w:history="1">
              <w:r w:rsidRPr="00817444">
                <w:rPr>
                  <w:rStyle w:val="Hypertextovodkaz"/>
                  <w:color w:val="auto"/>
                  <w:u w:val="none"/>
                </w:rPr>
                <w:t>https://doi.org/10.1515/9783035624410-005</w:t>
              </w:r>
            </w:hyperlink>
          </w:p>
        </w:tc>
      </w:tr>
      <w:tr w:rsidR="00E862BE" w14:paraId="09627F8C" w14:textId="77777777" w:rsidTr="00E862BE">
        <w:trPr>
          <w:trHeight w:val="218"/>
        </w:trPr>
        <w:tc>
          <w:tcPr>
            <w:tcW w:w="9859" w:type="dxa"/>
            <w:gridSpan w:val="15"/>
            <w:shd w:val="clear" w:color="auto" w:fill="F7CAAC"/>
          </w:tcPr>
          <w:p w14:paraId="387C0898" w14:textId="77777777" w:rsidR="00E862BE" w:rsidRDefault="00E862BE" w:rsidP="00E862BE">
            <w:pPr>
              <w:rPr>
                <w:b/>
              </w:rPr>
            </w:pPr>
            <w:r>
              <w:rPr>
                <w:b/>
              </w:rPr>
              <w:t>Působení v zahraničí</w:t>
            </w:r>
          </w:p>
        </w:tc>
      </w:tr>
      <w:tr w:rsidR="00E862BE" w14:paraId="4BA4B489" w14:textId="77777777" w:rsidTr="00E862BE">
        <w:trPr>
          <w:trHeight w:val="328"/>
        </w:trPr>
        <w:tc>
          <w:tcPr>
            <w:tcW w:w="9859" w:type="dxa"/>
            <w:gridSpan w:val="15"/>
          </w:tcPr>
          <w:p w14:paraId="22C3C68C" w14:textId="77777777" w:rsidR="00E862BE" w:rsidRDefault="00E862BE" w:rsidP="00E862BE">
            <w:pPr>
              <w:rPr>
                <w:b/>
              </w:rPr>
            </w:pPr>
          </w:p>
        </w:tc>
      </w:tr>
      <w:tr w:rsidR="00E862BE" w14:paraId="390A438E" w14:textId="77777777" w:rsidTr="00E862BE">
        <w:trPr>
          <w:cantSplit/>
          <w:trHeight w:val="470"/>
        </w:trPr>
        <w:tc>
          <w:tcPr>
            <w:tcW w:w="2518" w:type="dxa"/>
            <w:shd w:val="clear" w:color="auto" w:fill="F7CAAC"/>
          </w:tcPr>
          <w:p w14:paraId="08AED725" w14:textId="77777777" w:rsidR="00E862BE" w:rsidRDefault="00E862BE" w:rsidP="00E862BE">
            <w:pPr>
              <w:jc w:val="both"/>
              <w:rPr>
                <w:b/>
              </w:rPr>
            </w:pPr>
            <w:r>
              <w:rPr>
                <w:b/>
              </w:rPr>
              <w:t xml:space="preserve">Podpis </w:t>
            </w:r>
          </w:p>
        </w:tc>
        <w:tc>
          <w:tcPr>
            <w:tcW w:w="4536" w:type="dxa"/>
            <w:gridSpan w:val="8"/>
          </w:tcPr>
          <w:p w14:paraId="36806515" w14:textId="38086C6C" w:rsidR="00E862BE" w:rsidRDefault="00CF70E1" w:rsidP="00E862BE">
            <w:pPr>
              <w:jc w:val="both"/>
            </w:pPr>
            <w:r>
              <w:t xml:space="preserve">Jan Kováříček </w:t>
            </w:r>
            <w:r w:rsidR="00E862BE">
              <w:t>v.</w:t>
            </w:r>
            <w:r>
              <w:t xml:space="preserve"> </w:t>
            </w:r>
            <w:r w:rsidR="00E862BE">
              <w:t>r.</w:t>
            </w:r>
          </w:p>
        </w:tc>
        <w:tc>
          <w:tcPr>
            <w:tcW w:w="786" w:type="dxa"/>
            <w:gridSpan w:val="2"/>
            <w:shd w:val="clear" w:color="auto" w:fill="F7CAAC"/>
          </w:tcPr>
          <w:p w14:paraId="76B2AAC5" w14:textId="77777777" w:rsidR="00E862BE" w:rsidRDefault="00E862BE" w:rsidP="00E862BE">
            <w:pPr>
              <w:jc w:val="both"/>
            </w:pPr>
            <w:r>
              <w:rPr>
                <w:b/>
              </w:rPr>
              <w:t>datum</w:t>
            </w:r>
          </w:p>
        </w:tc>
        <w:tc>
          <w:tcPr>
            <w:tcW w:w="2019" w:type="dxa"/>
            <w:gridSpan w:val="4"/>
          </w:tcPr>
          <w:p w14:paraId="3F4E4718" w14:textId="77777777" w:rsidR="00E862BE" w:rsidRDefault="00E862BE" w:rsidP="00E862BE">
            <w:pPr>
              <w:jc w:val="both"/>
            </w:pPr>
            <w:r>
              <w:t>20. 8. 2022</w:t>
            </w:r>
          </w:p>
        </w:tc>
      </w:tr>
    </w:tbl>
    <w:p w14:paraId="59CE5E46" w14:textId="77777777" w:rsidR="00E862BE" w:rsidRDefault="00E862BE" w:rsidP="00E862BE"/>
    <w:p w14:paraId="497D0334" w14:textId="77777777" w:rsidR="00E862BE" w:rsidRDefault="00E862BE"/>
    <w:p w14:paraId="45312A58" w14:textId="77777777" w:rsidR="008B1439" w:rsidRDefault="008B1439">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8B1439" w14:paraId="7D0485A3" w14:textId="77777777" w:rsidTr="004752E9">
        <w:tc>
          <w:tcPr>
            <w:tcW w:w="9859" w:type="dxa"/>
            <w:gridSpan w:val="15"/>
            <w:tcBorders>
              <w:bottom w:val="double" w:sz="4" w:space="0" w:color="auto"/>
            </w:tcBorders>
            <w:shd w:val="clear" w:color="auto" w:fill="BDD6EE"/>
          </w:tcPr>
          <w:p w14:paraId="43B7CB71" w14:textId="56278549" w:rsidR="008B1439" w:rsidRDefault="008B1439" w:rsidP="004752E9">
            <w:pPr>
              <w:jc w:val="both"/>
              <w:rPr>
                <w:b/>
                <w:sz w:val="28"/>
              </w:rPr>
            </w:pPr>
            <w:r>
              <w:rPr>
                <w:b/>
                <w:sz w:val="28"/>
              </w:rPr>
              <w:lastRenderedPageBreak/>
              <w:t>C-I – Personální zabezpečení</w:t>
            </w:r>
          </w:p>
        </w:tc>
      </w:tr>
      <w:tr w:rsidR="008B1439" w14:paraId="1F689CF9" w14:textId="77777777" w:rsidTr="004752E9">
        <w:tc>
          <w:tcPr>
            <w:tcW w:w="2518" w:type="dxa"/>
            <w:tcBorders>
              <w:top w:val="double" w:sz="4" w:space="0" w:color="auto"/>
            </w:tcBorders>
            <w:shd w:val="clear" w:color="auto" w:fill="F7CAAC"/>
          </w:tcPr>
          <w:p w14:paraId="3187CB62" w14:textId="77777777" w:rsidR="008B1439" w:rsidRDefault="008B1439" w:rsidP="004752E9">
            <w:pPr>
              <w:jc w:val="both"/>
              <w:rPr>
                <w:b/>
              </w:rPr>
            </w:pPr>
            <w:r>
              <w:rPr>
                <w:b/>
              </w:rPr>
              <w:t>Vysoká škola</w:t>
            </w:r>
          </w:p>
        </w:tc>
        <w:tc>
          <w:tcPr>
            <w:tcW w:w="7341" w:type="dxa"/>
            <w:gridSpan w:val="14"/>
          </w:tcPr>
          <w:p w14:paraId="41922A2B" w14:textId="77777777" w:rsidR="008B1439" w:rsidRDefault="008B1439" w:rsidP="004752E9">
            <w:pPr>
              <w:jc w:val="both"/>
            </w:pPr>
            <w:r w:rsidRPr="00461BA1">
              <w:t>Univerzita Tomáše Bati ve Zlíně</w:t>
            </w:r>
          </w:p>
        </w:tc>
      </w:tr>
      <w:tr w:rsidR="008B1439" w14:paraId="6CB308E0" w14:textId="77777777" w:rsidTr="004752E9">
        <w:tc>
          <w:tcPr>
            <w:tcW w:w="2518" w:type="dxa"/>
            <w:shd w:val="clear" w:color="auto" w:fill="F7CAAC"/>
          </w:tcPr>
          <w:p w14:paraId="0B5ABEC6" w14:textId="77777777" w:rsidR="008B1439" w:rsidRDefault="008B1439" w:rsidP="004752E9">
            <w:pPr>
              <w:jc w:val="both"/>
              <w:rPr>
                <w:b/>
              </w:rPr>
            </w:pPr>
            <w:r>
              <w:rPr>
                <w:b/>
              </w:rPr>
              <w:t>Součást vysoké školy</w:t>
            </w:r>
          </w:p>
        </w:tc>
        <w:tc>
          <w:tcPr>
            <w:tcW w:w="7341" w:type="dxa"/>
            <w:gridSpan w:val="14"/>
          </w:tcPr>
          <w:p w14:paraId="33555BE4" w14:textId="77777777" w:rsidR="008B1439" w:rsidRDefault="008B1439" w:rsidP="004752E9">
            <w:pPr>
              <w:jc w:val="both"/>
            </w:pPr>
            <w:r w:rsidRPr="00461BA1">
              <w:t xml:space="preserve">Fakulta </w:t>
            </w:r>
            <w:r>
              <w:t>multimediálních komunikací</w:t>
            </w:r>
          </w:p>
        </w:tc>
      </w:tr>
      <w:tr w:rsidR="008B1439" w14:paraId="3C13D87C" w14:textId="77777777" w:rsidTr="004752E9">
        <w:tc>
          <w:tcPr>
            <w:tcW w:w="2518" w:type="dxa"/>
            <w:shd w:val="clear" w:color="auto" w:fill="F7CAAC"/>
          </w:tcPr>
          <w:p w14:paraId="2B686B6B" w14:textId="77777777" w:rsidR="008B1439" w:rsidRDefault="008B1439" w:rsidP="004752E9">
            <w:pPr>
              <w:jc w:val="both"/>
              <w:rPr>
                <w:b/>
              </w:rPr>
            </w:pPr>
            <w:r>
              <w:rPr>
                <w:b/>
              </w:rPr>
              <w:t>Název studijního programu</w:t>
            </w:r>
          </w:p>
        </w:tc>
        <w:tc>
          <w:tcPr>
            <w:tcW w:w="7341" w:type="dxa"/>
            <w:gridSpan w:val="14"/>
          </w:tcPr>
          <w:p w14:paraId="5FEDAD07" w14:textId="79D4A350" w:rsidR="008B1439" w:rsidRDefault="00774F06" w:rsidP="004752E9">
            <w:pPr>
              <w:jc w:val="both"/>
            </w:pPr>
            <w:r>
              <w:t>Design</w:t>
            </w:r>
          </w:p>
        </w:tc>
      </w:tr>
      <w:tr w:rsidR="008B1439" w14:paraId="309DA864" w14:textId="77777777" w:rsidTr="004752E9">
        <w:tc>
          <w:tcPr>
            <w:tcW w:w="2518" w:type="dxa"/>
            <w:shd w:val="clear" w:color="auto" w:fill="F7CAAC"/>
          </w:tcPr>
          <w:p w14:paraId="6064D8F3" w14:textId="77777777" w:rsidR="008B1439" w:rsidRDefault="008B1439" w:rsidP="004752E9">
            <w:pPr>
              <w:jc w:val="both"/>
              <w:rPr>
                <w:b/>
              </w:rPr>
            </w:pPr>
            <w:r>
              <w:rPr>
                <w:b/>
              </w:rPr>
              <w:t>Jméno a příjmení</w:t>
            </w:r>
          </w:p>
        </w:tc>
        <w:tc>
          <w:tcPr>
            <w:tcW w:w="4536" w:type="dxa"/>
            <w:gridSpan w:val="8"/>
          </w:tcPr>
          <w:p w14:paraId="17E3BC32" w14:textId="77777777" w:rsidR="008B1439" w:rsidRDefault="008B1439" w:rsidP="004752E9">
            <w:pPr>
              <w:jc w:val="both"/>
            </w:pPr>
            <w:r>
              <w:t>Lívia Kožušková</w:t>
            </w:r>
          </w:p>
        </w:tc>
        <w:tc>
          <w:tcPr>
            <w:tcW w:w="709" w:type="dxa"/>
            <w:shd w:val="clear" w:color="auto" w:fill="F7CAAC"/>
          </w:tcPr>
          <w:p w14:paraId="16B77C72" w14:textId="77777777" w:rsidR="008B1439" w:rsidRDefault="008B1439" w:rsidP="004752E9">
            <w:pPr>
              <w:jc w:val="both"/>
              <w:rPr>
                <w:b/>
              </w:rPr>
            </w:pPr>
            <w:r>
              <w:rPr>
                <w:b/>
              </w:rPr>
              <w:t>Tituly</w:t>
            </w:r>
          </w:p>
        </w:tc>
        <w:tc>
          <w:tcPr>
            <w:tcW w:w="2096" w:type="dxa"/>
            <w:gridSpan w:val="5"/>
          </w:tcPr>
          <w:p w14:paraId="182DD052" w14:textId="77777777" w:rsidR="008B1439" w:rsidRDefault="008B1439" w:rsidP="004752E9">
            <w:pPr>
              <w:jc w:val="both"/>
            </w:pPr>
            <w:r>
              <w:t>Mgr. art., ArtD.</w:t>
            </w:r>
          </w:p>
        </w:tc>
      </w:tr>
      <w:tr w:rsidR="008B1439" w14:paraId="657458CA" w14:textId="77777777" w:rsidTr="004752E9">
        <w:tc>
          <w:tcPr>
            <w:tcW w:w="2518" w:type="dxa"/>
            <w:shd w:val="clear" w:color="auto" w:fill="F7CAAC"/>
          </w:tcPr>
          <w:p w14:paraId="2B51CC90" w14:textId="77777777" w:rsidR="008B1439" w:rsidRDefault="008B1439" w:rsidP="004752E9">
            <w:pPr>
              <w:jc w:val="both"/>
              <w:rPr>
                <w:b/>
              </w:rPr>
            </w:pPr>
            <w:r>
              <w:rPr>
                <w:b/>
              </w:rPr>
              <w:t>Rok narození</w:t>
            </w:r>
          </w:p>
        </w:tc>
        <w:tc>
          <w:tcPr>
            <w:tcW w:w="829" w:type="dxa"/>
            <w:gridSpan w:val="2"/>
          </w:tcPr>
          <w:p w14:paraId="7C2167AE" w14:textId="77777777" w:rsidR="008B1439" w:rsidRDefault="008B1439" w:rsidP="004752E9">
            <w:pPr>
              <w:jc w:val="both"/>
            </w:pPr>
            <w:r>
              <w:t>1987</w:t>
            </w:r>
          </w:p>
        </w:tc>
        <w:tc>
          <w:tcPr>
            <w:tcW w:w="1721" w:type="dxa"/>
            <w:shd w:val="clear" w:color="auto" w:fill="F7CAAC"/>
          </w:tcPr>
          <w:p w14:paraId="28938755" w14:textId="77777777" w:rsidR="008B1439" w:rsidRDefault="008B1439" w:rsidP="004752E9">
            <w:pPr>
              <w:jc w:val="both"/>
              <w:rPr>
                <w:b/>
              </w:rPr>
            </w:pPr>
            <w:r>
              <w:rPr>
                <w:b/>
              </w:rPr>
              <w:t>typ vztahu k VŠ</w:t>
            </w:r>
          </w:p>
        </w:tc>
        <w:tc>
          <w:tcPr>
            <w:tcW w:w="992" w:type="dxa"/>
            <w:gridSpan w:val="4"/>
          </w:tcPr>
          <w:p w14:paraId="3EBB8AF1" w14:textId="77777777" w:rsidR="008B1439" w:rsidRDefault="008B1439" w:rsidP="004752E9">
            <w:pPr>
              <w:jc w:val="both"/>
            </w:pPr>
            <w:r>
              <w:t>pp</w:t>
            </w:r>
          </w:p>
        </w:tc>
        <w:tc>
          <w:tcPr>
            <w:tcW w:w="994" w:type="dxa"/>
            <w:shd w:val="clear" w:color="auto" w:fill="F7CAAC"/>
          </w:tcPr>
          <w:p w14:paraId="3BCE08D5" w14:textId="77777777" w:rsidR="008B1439" w:rsidRDefault="008B1439" w:rsidP="004752E9">
            <w:pPr>
              <w:jc w:val="both"/>
              <w:rPr>
                <w:b/>
              </w:rPr>
            </w:pPr>
            <w:r>
              <w:rPr>
                <w:b/>
              </w:rPr>
              <w:t>rozsah</w:t>
            </w:r>
          </w:p>
        </w:tc>
        <w:tc>
          <w:tcPr>
            <w:tcW w:w="709" w:type="dxa"/>
          </w:tcPr>
          <w:p w14:paraId="6A359F94" w14:textId="77777777" w:rsidR="008B1439" w:rsidRDefault="008B1439" w:rsidP="004752E9">
            <w:pPr>
              <w:jc w:val="both"/>
            </w:pPr>
            <w:r>
              <w:t>40h/t</w:t>
            </w:r>
          </w:p>
        </w:tc>
        <w:tc>
          <w:tcPr>
            <w:tcW w:w="709" w:type="dxa"/>
            <w:gridSpan w:val="3"/>
            <w:shd w:val="clear" w:color="auto" w:fill="F7CAAC"/>
          </w:tcPr>
          <w:p w14:paraId="2637E68E" w14:textId="77777777" w:rsidR="008B1439" w:rsidRDefault="008B1439" w:rsidP="004752E9">
            <w:pPr>
              <w:jc w:val="both"/>
              <w:rPr>
                <w:b/>
              </w:rPr>
            </w:pPr>
            <w:r>
              <w:rPr>
                <w:b/>
              </w:rPr>
              <w:t>do kdy</w:t>
            </w:r>
          </w:p>
        </w:tc>
        <w:tc>
          <w:tcPr>
            <w:tcW w:w="1387" w:type="dxa"/>
            <w:gridSpan w:val="2"/>
          </w:tcPr>
          <w:p w14:paraId="49949DBE" w14:textId="1F100FF4" w:rsidR="008B1439" w:rsidRDefault="008B1439" w:rsidP="004752E9">
            <w:pPr>
              <w:jc w:val="both"/>
            </w:pPr>
            <w:r>
              <w:t>08/</w:t>
            </w:r>
            <w:r w:rsidR="00770E1A">
              <w:t>20</w:t>
            </w:r>
            <w:r>
              <w:t>25</w:t>
            </w:r>
          </w:p>
        </w:tc>
      </w:tr>
      <w:tr w:rsidR="008B1439" w14:paraId="62D237B0" w14:textId="77777777" w:rsidTr="004752E9">
        <w:tc>
          <w:tcPr>
            <w:tcW w:w="5068" w:type="dxa"/>
            <w:gridSpan w:val="4"/>
            <w:shd w:val="clear" w:color="auto" w:fill="F7CAAC"/>
          </w:tcPr>
          <w:p w14:paraId="3B7F2443" w14:textId="77777777" w:rsidR="008B1439" w:rsidRDefault="008B1439" w:rsidP="004752E9">
            <w:pPr>
              <w:jc w:val="both"/>
              <w:rPr>
                <w:b/>
              </w:rPr>
            </w:pPr>
            <w:r>
              <w:rPr>
                <w:b/>
              </w:rPr>
              <w:t>Typ vztahu na součásti VŠ, která uskutečňuje st. program</w:t>
            </w:r>
          </w:p>
        </w:tc>
        <w:tc>
          <w:tcPr>
            <w:tcW w:w="992" w:type="dxa"/>
            <w:gridSpan w:val="4"/>
          </w:tcPr>
          <w:p w14:paraId="179EE0E1" w14:textId="77777777" w:rsidR="008B1439" w:rsidRDefault="008B1439" w:rsidP="004752E9">
            <w:pPr>
              <w:jc w:val="both"/>
            </w:pPr>
            <w:r>
              <w:t>pp</w:t>
            </w:r>
          </w:p>
        </w:tc>
        <w:tc>
          <w:tcPr>
            <w:tcW w:w="994" w:type="dxa"/>
            <w:shd w:val="clear" w:color="auto" w:fill="F7CAAC"/>
          </w:tcPr>
          <w:p w14:paraId="4525D69A" w14:textId="77777777" w:rsidR="008B1439" w:rsidRDefault="008B1439" w:rsidP="004752E9">
            <w:pPr>
              <w:jc w:val="both"/>
              <w:rPr>
                <w:b/>
              </w:rPr>
            </w:pPr>
            <w:r>
              <w:rPr>
                <w:b/>
              </w:rPr>
              <w:t>rozsah</w:t>
            </w:r>
          </w:p>
        </w:tc>
        <w:tc>
          <w:tcPr>
            <w:tcW w:w="709" w:type="dxa"/>
          </w:tcPr>
          <w:p w14:paraId="57A6BAFE" w14:textId="77777777" w:rsidR="008B1439" w:rsidRDefault="008B1439" w:rsidP="004752E9">
            <w:pPr>
              <w:jc w:val="both"/>
            </w:pPr>
            <w:r>
              <w:t>40h/t</w:t>
            </w:r>
          </w:p>
        </w:tc>
        <w:tc>
          <w:tcPr>
            <w:tcW w:w="709" w:type="dxa"/>
            <w:gridSpan w:val="3"/>
            <w:shd w:val="clear" w:color="auto" w:fill="F7CAAC"/>
          </w:tcPr>
          <w:p w14:paraId="32609570" w14:textId="77777777" w:rsidR="008B1439" w:rsidRDefault="008B1439" w:rsidP="004752E9">
            <w:pPr>
              <w:jc w:val="both"/>
              <w:rPr>
                <w:b/>
              </w:rPr>
            </w:pPr>
            <w:r>
              <w:rPr>
                <w:b/>
              </w:rPr>
              <w:t>do kdy</w:t>
            </w:r>
          </w:p>
        </w:tc>
        <w:tc>
          <w:tcPr>
            <w:tcW w:w="1387" w:type="dxa"/>
            <w:gridSpan w:val="2"/>
          </w:tcPr>
          <w:p w14:paraId="3E51CA7F" w14:textId="3C3C45E1" w:rsidR="008B1439" w:rsidRDefault="008B1439" w:rsidP="004752E9">
            <w:pPr>
              <w:jc w:val="both"/>
            </w:pPr>
            <w:r>
              <w:t>08/</w:t>
            </w:r>
            <w:r w:rsidR="00770E1A">
              <w:t>20</w:t>
            </w:r>
            <w:r>
              <w:t>25</w:t>
            </w:r>
          </w:p>
        </w:tc>
      </w:tr>
      <w:tr w:rsidR="008B1439" w14:paraId="148D6B49" w14:textId="77777777" w:rsidTr="004752E9">
        <w:tc>
          <w:tcPr>
            <w:tcW w:w="6060" w:type="dxa"/>
            <w:gridSpan w:val="8"/>
            <w:shd w:val="clear" w:color="auto" w:fill="F7CAAC"/>
          </w:tcPr>
          <w:p w14:paraId="35AF34B4" w14:textId="77777777" w:rsidR="008B1439" w:rsidRDefault="008B1439" w:rsidP="004752E9">
            <w:pPr>
              <w:jc w:val="both"/>
            </w:pPr>
            <w:r>
              <w:rPr>
                <w:b/>
              </w:rPr>
              <w:t>Další současná působení jako akademický pracovník na jiných VŠ</w:t>
            </w:r>
          </w:p>
        </w:tc>
        <w:tc>
          <w:tcPr>
            <w:tcW w:w="1703" w:type="dxa"/>
            <w:gridSpan w:val="2"/>
            <w:shd w:val="clear" w:color="auto" w:fill="F7CAAC"/>
          </w:tcPr>
          <w:p w14:paraId="1D85A819" w14:textId="77777777" w:rsidR="008B1439" w:rsidRDefault="008B1439" w:rsidP="004752E9">
            <w:pPr>
              <w:jc w:val="both"/>
              <w:rPr>
                <w:b/>
              </w:rPr>
            </w:pPr>
            <w:r>
              <w:rPr>
                <w:b/>
              </w:rPr>
              <w:t>typ prac. vztahu</w:t>
            </w:r>
          </w:p>
        </w:tc>
        <w:tc>
          <w:tcPr>
            <w:tcW w:w="2096" w:type="dxa"/>
            <w:gridSpan w:val="5"/>
            <w:shd w:val="clear" w:color="auto" w:fill="F7CAAC"/>
          </w:tcPr>
          <w:p w14:paraId="2B8E7E3B" w14:textId="77777777" w:rsidR="008B1439" w:rsidRDefault="008B1439" w:rsidP="004752E9">
            <w:pPr>
              <w:jc w:val="both"/>
              <w:rPr>
                <w:b/>
              </w:rPr>
            </w:pPr>
            <w:r>
              <w:rPr>
                <w:b/>
              </w:rPr>
              <w:t>rozsah</w:t>
            </w:r>
          </w:p>
        </w:tc>
      </w:tr>
      <w:tr w:rsidR="008B1439" w14:paraId="4A093DCF" w14:textId="77777777" w:rsidTr="004752E9">
        <w:tc>
          <w:tcPr>
            <w:tcW w:w="6060" w:type="dxa"/>
            <w:gridSpan w:val="8"/>
          </w:tcPr>
          <w:p w14:paraId="10599ECC" w14:textId="77777777" w:rsidR="008B1439" w:rsidRDefault="008B1439" w:rsidP="004752E9">
            <w:pPr>
              <w:jc w:val="both"/>
            </w:pPr>
          </w:p>
        </w:tc>
        <w:tc>
          <w:tcPr>
            <w:tcW w:w="1703" w:type="dxa"/>
            <w:gridSpan w:val="2"/>
          </w:tcPr>
          <w:p w14:paraId="592DB254" w14:textId="77777777" w:rsidR="008B1439" w:rsidRDefault="008B1439" w:rsidP="004752E9">
            <w:pPr>
              <w:jc w:val="both"/>
            </w:pPr>
          </w:p>
        </w:tc>
        <w:tc>
          <w:tcPr>
            <w:tcW w:w="2096" w:type="dxa"/>
            <w:gridSpan w:val="5"/>
          </w:tcPr>
          <w:p w14:paraId="491F1F86" w14:textId="77777777" w:rsidR="008B1439" w:rsidRDefault="008B1439" w:rsidP="004752E9">
            <w:pPr>
              <w:jc w:val="both"/>
            </w:pPr>
          </w:p>
        </w:tc>
      </w:tr>
      <w:tr w:rsidR="008B1439" w14:paraId="6EEC37CB" w14:textId="77777777" w:rsidTr="004752E9">
        <w:tc>
          <w:tcPr>
            <w:tcW w:w="6060" w:type="dxa"/>
            <w:gridSpan w:val="8"/>
          </w:tcPr>
          <w:p w14:paraId="5F94F7C7" w14:textId="77777777" w:rsidR="008B1439" w:rsidRDefault="008B1439" w:rsidP="004752E9">
            <w:pPr>
              <w:jc w:val="both"/>
            </w:pPr>
          </w:p>
        </w:tc>
        <w:tc>
          <w:tcPr>
            <w:tcW w:w="1703" w:type="dxa"/>
            <w:gridSpan w:val="2"/>
          </w:tcPr>
          <w:p w14:paraId="70F2755E" w14:textId="77777777" w:rsidR="008B1439" w:rsidRDefault="008B1439" w:rsidP="004752E9">
            <w:pPr>
              <w:jc w:val="both"/>
            </w:pPr>
          </w:p>
        </w:tc>
        <w:tc>
          <w:tcPr>
            <w:tcW w:w="2096" w:type="dxa"/>
            <w:gridSpan w:val="5"/>
          </w:tcPr>
          <w:p w14:paraId="208D7C74" w14:textId="77777777" w:rsidR="008B1439" w:rsidRDefault="008B1439" w:rsidP="004752E9">
            <w:pPr>
              <w:jc w:val="both"/>
            </w:pPr>
          </w:p>
        </w:tc>
      </w:tr>
      <w:tr w:rsidR="008B1439" w14:paraId="6E5907B6" w14:textId="77777777" w:rsidTr="004752E9">
        <w:tc>
          <w:tcPr>
            <w:tcW w:w="9859" w:type="dxa"/>
            <w:gridSpan w:val="15"/>
            <w:shd w:val="clear" w:color="auto" w:fill="F7CAAC"/>
          </w:tcPr>
          <w:p w14:paraId="772555C9" w14:textId="77777777" w:rsidR="008B1439" w:rsidRDefault="008B1439" w:rsidP="004752E9">
            <w:pPr>
              <w:jc w:val="both"/>
            </w:pPr>
            <w:r>
              <w:rPr>
                <w:b/>
              </w:rPr>
              <w:t>Předměty příslušného studijního programu a způsob zapojení do jejich výuky, příp. další zapojení do uskutečňování studijního programu</w:t>
            </w:r>
          </w:p>
        </w:tc>
      </w:tr>
      <w:tr w:rsidR="008B1439" w:rsidRPr="002827C6" w14:paraId="192A62C1" w14:textId="77777777" w:rsidTr="00E153D9">
        <w:trPr>
          <w:trHeight w:val="232"/>
        </w:trPr>
        <w:tc>
          <w:tcPr>
            <w:tcW w:w="9859" w:type="dxa"/>
            <w:gridSpan w:val="15"/>
            <w:tcBorders>
              <w:top w:val="nil"/>
            </w:tcBorders>
          </w:tcPr>
          <w:p w14:paraId="09EB0BA5" w14:textId="512E4D1D" w:rsidR="008B1439" w:rsidRPr="002827C6" w:rsidRDefault="008B1439" w:rsidP="004752E9">
            <w:pPr>
              <w:jc w:val="both"/>
            </w:pPr>
            <w:r>
              <w:t>Kresebná praktika 7</w:t>
            </w:r>
            <w:r w:rsidR="00B21CB8">
              <w:t>, 8</w:t>
            </w:r>
            <w:r>
              <w:t xml:space="preserve"> (cvičící</w:t>
            </w:r>
            <w:r w:rsidR="00B21CB8">
              <w:t>, garant</w:t>
            </w:r>
            <w:r>
              <w:t>)</w:t>
            </w:r>
          </w:p>
        </w:tc>
      </w:tr>
      <w:tr w:rsidR="008B1439" w:rsidRPr="002827C6" w14:paraId="53884FFD" w14:textId="77777777" w:rsidTr="004752E9">
        <w:trPr>
          <w:trHeight w:val="340"/>
        </w:trPr>
        <w:tc>
          <w:tcPr>
            <w:tcW w:w="9859" w:type="dxa"/>
            <w:gridSpan w:val="15"/>
            <w:tcBorders>
              <w:top w:val="nil"/>
            </w:tcBorders>
            <w:shd w:val="clear" w:color="auto" w:fill="FBD4B4"/>
          </w:tcPr>
          <w:p w14:paraId="0A1B473B" w14:textId="77777777" w:rsidR="008B1439" w:rsidRPr="002827C6" w:rsidRDefault="008B1439" w:rsidP="004752E9">
            <w:pPr>
              <w:jc w:val="both"/>
              <w:rPr>
                <w:b/>
              </w:rPr>
            </w:pPr>
            <w:r w:rsidRPr="002827C6">
              <w:rPr>
                <w:b/>
              </w:rPr>
              <w:t>Zapojení do výuky v dalších studijních programech na téže vysoké škole (pouze u garantů ZT a PZ předmětů)</w:t>
            </w:r>
          </w:p>
        </w:tc>
      </w:tr>
      <w:tr w:rsidR="008B1439" w:rsidRPr="002827C6" w14:paraId="6C966FCC" w14:textId="77777777" w:rsidTr="004752E9">
        <w:trPr>
          <w:trHeight w:val="340"/>
        </w:trPr>
        <w:tc>
          <w:tcPr>
            <w:tcW w:w="2802" w:type="dxa"/>
            <w:gridSpan w:val="2"/>
            <w:tcBorders>
              <w:top w:val="nil"/>
            </w:tcBorders>
          </w:tcPr>
          <w:p w14:paraId="2F718789" w14:textId="77777777" w:rsidR="008B1439" w:rsidRPr="002827C6" w:rsidRDefault="008B1439" w:rsidP="004752E9">
            <w:pPr>
              <w:jc w:val="both"/>
              <w:rPr>
                <w:b/>
              </w:rPr>
            </w:pPr>
            <w:r w:rsidRPr="002827C6">
              <w:rPr>
                <w:b/>
              </w:rPr>
              <w:t>Název studijního předmětu</w:t>
            </w:r>
          </w:p>
        </w:tc>
        <w:tc>
          <w:tcPr>
            <w:tcW w:w="2409" w:type="dxa"/>
            <w:gridSpan w:val="3"/>
            <w:tcBorders>
              <w:top w:val="nil"/>
            </w:tcBorders>
          </w:tcPr>
          <w:p w14:paraId="31695874" w14:textId="77777777" w:rsidR="008B1439" w:rsidRPr="002827C6" w:rsidRDefault="008B1439" w:rsidP="004752E9">
            <w:pPr>
              <w:jc w:val="both"/>
              <w:rPr>
                <w:b/>
              </w:rPr>
            </w:pPr>
            <w:r w:rsidRPr="002827C6">
              <w:rPr>
                <w:b/>
              </w:rPr>
              <w:t>Název studijního programu</w:t>
            </w:r>
          </w:p>
        </w:tc>
        <w:tc>
          <w:tcPr>
            <w:tcW w:w="567" w:type="dxa"/>
            <w:gridSpan w:val="2"/>
            <w:tcBorders>
              <w:top w:val="nil"/>
            </w:tcBorders>
          </w:tcPr>
          <w:p w14:paraId="31733122" w14:textId="77777777" w:rsidR="008B1439" w:rsidRPr="002827C6" w:rsidRDefault="008B1439" w:rsidP="004752E9">
            <w:pPr>
              <w:jc w:val="both"/>
              <w:rPr>
                <w:b/>
              </w:rPr>
            </w:pPr>
            <w:r w:rsidRPr="002827C6">
              <w:rPr>
                <w:b/>
              </w:rPr>
              <w:t>Sem.</w:t>
            </w:r>
          </w:p>
        </w:tc>
        <w:tc>
          <w:tcPr>
            <w:tcW w:w="2109" w:type="dxa"/>
            <w:gridSpan w:val="5"/>
            <w:tcBorders>
              <w:top w:val="nil"/>
            </w:tcBorders>
          </w:tcPr>
          <w:p w14:paraId="2B30BAC5" w14:textId="77777777" w:rsidR="008B1439" w:rsidRPr="002827C6" w:rsidRDefault="008B1439" w:rsidP="004752E9">
            <w:pPr>
              <w:jc w:val="both"/>
              <w:rPr>
                <w:b/>
              </w:rPr>
            </w:pPr>
            <w:r w:rsidRPr="002827C6">
              <w:rPr>
                <w:b/>
              </w:rPr>
              <w:t>Role ve výuce daného předmětu</w:t>
            </w:r>
          </w:p>
        </w:tc>
        <w:tc>
          <w:tcPr>
            <w:tcW w:w="1972" w:type="dxa"/>
            <w:gridSpan w:val="3"/>
            <w:tcBorders>
              <w:top w:val="nil"/>
            </w:tcBorders>
          </w:tcPr>
          <w:p w14:paraId="0779F41B" w14:textId="77777777" w:rsidR="008B1439" w:rsidRPr="002827C6" w:rsidRDefault="008B1439" w:rsidP="004752E9">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8B1439" w:rsidRPr="00461AFF" w14:paraId="09453BB1" w14:textId="77777777" w:rsidTr="004752E9">
        <w:trPr>
          <w:trHeight w:val="285"/>
        </w:trPr>
        <w:tc>
          <w:tcPr>
            <w:tcW w:w="2802" w:type="dxa"/>
            <w:gridSpan w:val="2"/>
            <w:tcBorders>
              <w:top w:val="nil"/>
            </w:tcBorders>
          </w:tcPr>
          <w:p w14:paraId="624BC398" w14:textId="77777777" w:rsidR="008B1439" w:rsidRPr="00984E8C" w:rsidRDefault="008B1439" w:rsidP="004752E9">
            <w:pPr>
              <w:jc w:val="both"/>
              <w:rPr>
                <w:color w:val="FF0000"/>
                <w:highlight w:val="yellow"/>
              </w:rPr>
            </w:pPr>
          </w:p>
        </w:tc>
        <w:tc>
          <w:tcPr>
            <w:tcW w:w="2409" w:type="dxa"/>
            <w:gridSpan w:val="3"/>
            <w:tcBorders>
              <w:top w:val="nil"/>
            </w:tcBorders>
          </w:tcPr>
          <w:p w14:paraId="0F9B7A02" w14:textId="77777777" w:rsidR="008B1439" w:rsidRPr="00461AFF" w:rsidRDefault="008B1439" w:rsidP="004752E9">
            <w:pPr>
              <w:jc w:val="both"/>
              <w:rPr>
                <w:color w:val="FF0000"/>
              </w:rPr>
            </w:pPr>
          </w:p>
        </w:tc>
        <w:tc>
          <w:tcPr>
            <w:tcW w:w="567" w:type="dxa"/>
            <w:gridSpan w:val="2"/>
            <w:tcBorders>
              <w:top w:val="nil"/>
            </w:tcBorders>
          </w:tcPr>
          <w:p w14:paraId="5AA465C2" w14:textId="77777777" w:rsidR="008B1439" w:rsidRPr="00461AFF" w:rsidRDefault="008B1439" w:rsidP="004752E9">
            <w:pPr>
              <w:jc w:val="both"/>
              <w:rPr>
                <w:color w:val="FF0000"/>
              </w:rPr>
            </w:pPr>
          </w:p>
        </w:tc>
        <w:tc>
          <w:tcPr>
            <w:tcW w:w="2109" w:type="dxa"/>
            <w:gridSpan w:val="5"/>
            <w:tcBorders>
              <w:top w:val="nil"/>
            </w:tcBorders>
          </w:tcPr>
          <w:p w14:paraId="6FE0A4CE" w14:textId="77777777" w:rsidR="008B1439" w:rsidRPr="00461AFF" w:rsidRDefault="008B1439" w:rsidP="004752E9">
            <w:pPr>
              <w:jc w:val="both"/>
              <w:rPr>
                <w:color w:val="FF0000"/>
              </w:rPr>
            </w:pPr>
          </w:p>
        </w:tc>
        <w:tc>
          <w:tcPr>
            <w:tcW w:w="1972" w:type="dxa"/>
            <w:gridSpan w:val="3"/>
            <w:tcBorders>
              <w:top w:val="nil"/>
            </w:tcBorders>
          </w:tcPr>
          <w:p w14:paraId="181F712B" w14:textId="77777777" w:rsidR="008B1439" w:rsidRPr="00461AFF" w:rsidRDefault="008B1439" w:rsidP="004752E9">
            <w:pPr>
              <w:jc w:val="both"/>
              <w:rPr>
                <w:color w:val="FF0000"/>
              </w:rPr>
            </w:pPr>
          </w:p>
        </w:tc>
      </w:tr>
      <w:tr w:rsidR="008B1439" w:rsidRPr="00461AFF" w14:paraId="49A65075" w14:textId="77777777" w:rsidTr="004752E9">
        <w:trPr>
          <w:trHeight w:val="284"/>
        </w:trPr>
        <w:tc>
          <w:tcPr>
            <w:tcW w:w="2802" w:type="dxa"/>
            <w:gridSpan w:val="2"/>
            <w:tcBorders>
              <w:top w:val="nil"/>
            </w:tcBorders>
          </w:tcPr>
          <w:p w14:paraId="400FAA33" w14:textId="77777777" w:rsidR="008B1439" w:rsidRPr="00984E8C" w:rsidRDefault="008B1439" w:rsidP="004752E9">
            <w:pPr>
              <w:jc w:val="both"/>
              <w:rPr>
                <w:color w:val="FF0000"/>
                <w:highlight w:val="yellow"/>
              </w:rPr>
            </w:pPr>
          </w:p>
        </w:tc>
        <w:tc>
          <w:tcPr>
            <w:tcW w:w="2409" w:type="dxa"/>
            <w:gridSpan w:val="3"/>
            <w:tcBorders>
              <w:top w:val="nil"/>
            </w:tcBorders>
          </w:tcPr>
          <w:p w14:paraId="34014982" w14:textId="77777777" w:rsidR="008B1439" w:rsidRPr="00461AFF" w:rsidRDefault="008B1439" w:rsidP="004752E9">
            <w:pPr>
              <w:jc w:val="both"/>
              <w:rPr>
                <w:color w:val="FF0000"/>
              </w:rPr>
            </w:pPr>
          </w:p>
        </w:tc>
        <w:tc>
          <w:tcPr>
            <w:tcW w:w="567" w:type="dxa"/>
            <w:gridSpan w:val="2"/>
            <w:tcBorders>
              <w:top w:val="nil"/>
            </w:tcBorders>
          </w:tcPr>
          <w:p w14:paraId="306DD80B" w14:textId="77777777" w:rsidR="008B1439" w:rsidRPr="00461AFF" w:rsidRDefault="008B1439" w:rsidP="004752E9">
            <w:pPr>
              <w:jc w:val="both"/>
              <w:rPr>
                <w:color w:val="FF0000"/>
              </w:rPr>
            </w:pPr>
          </w:p>
        </w:tc>
        <w:tc>
          <w:tcPr>
            <w:tcW w:w="2109" w:type="dxa"/>
            <w:gridSpan w:val="5"/>
            <w:tcBorders>
              <w:top w:val="nil"/>
            </w:tcBorders>
          </w:tcPr>
          <w:p w14:paraId="0105F358" w14:textId="77777777" w:rsidR="008B1439" w:rsidRPr="00461AFF" w:rsidRDefault="008B1439" w:rsidP="004752E9">
            <w:pPr>
              <w:jc w:val="both"/>
              <w:rPr>
                <w:color w:val="FF0000"/>
              </w:rPr>
            </w:pPr>
          </w:p>
        </w:tc>
        <w:tc>
          <w:tcPr>
            <w:tcW w:w="1972" w:type="dxa"/>
            <w:gridSpan w:val="3"/>
            <w:tcBorders>
              <w:top w:val="nil"/>
            </w:tcBorders>
          </w:tcPr>
          <w:p w14:paraId="5C55262C" w14:textId="77777777" w:rsidR="008B1439" w:rsidRPr="00461AFF" w:rsidRDefault="008B1439" w:rsidP="004752E9">
            <w:pPr>
              <w:jc w:val="both"/>
              <w:rPr>
                <w:color w:val="FF0000"/>
              </w:rPr>
            </w:pPr>
          </w:p>
        </w:tc>
      </w:tr>
      <w:tr w:rsidR="008B1439" w14:paraId="46B0107B" w14:textId="77777777" w:rsidTr="004752E9">
        <w:tc>
          <w:tcPr>
            <w:tcW w:w="9859" w:type="dxa"/>
            <w:gridSpan w:val="15"/>
            <w:shd w:val="clear" w:color="auto" w:fill="F7CAAC"/>
          </w:tcPr>
          <w:p w14:paraId="0C698215" w14:textId="77777777" w:rsidR="008B1439" w:rsidRDefault="008B1439" w:rsidP="004752E9">
            <w:pPr>
              <w:jc w:val="both"/>
            </w:pPr>
            <w:r>
              <w:rPr>
                <w:b/>
              </w:rPr>
              <w:t xml:space="preserve">Údaje o vzdělání na VŠ </w:t>
            </w:r>
          </w:p>
        </w:tc>
      </w:tr>
      <w:tr w:rsidR="008B1439" w:rsidRPr="00984E8C" w14:paraId="565CBC2E" w14:textId="77777777" w:rsidTr="00E153D9">
        <w:trPr>
          <w:trHeight w:val="659"/>
        </w:trPr>
        <w:tc>
          <w:tcPr>
            <w:tcW w:w="9859" w:type="dxa"/>
            <w:gridSpan w:val="15"/>
          </w:tcPr>
          <w:p w14:paraId="4A9C124E" w14:textId="77777777" w:rsidR="00C42FAF" w:rsidRDefault="00C42FAF" w:rsidP="00C42FAF">
            <w:pPr>
              <w:rPr>
                <w:bCs/>
              </w:rPr>
            </w:pPr>
            <w:r w:rsidRPr="00984E8C">
              <w:rPr>
                <w:bCs/>
              </w:rPr>
              <w:t>2013-2017</w:t>
            </w:r>
            <w:r>
              <w:rPr>
                <w:bCs/>
              </w:rPr>
              <w:t>:</w:t>
            </w:r>
            <w:r w:rsidRPr="00984E8C">
              <w:rPr>
                <w:bCs/>
              </w:rPr>
              <w:t xml:space="preserve"> Slovenská technická Univerzita</w:t>
            </w:r>
            <w:r>
              <w:rPr>
                <w:bCs/>
              </w:rPr>
              <w:t xml:space="preserve"> Bratislava</w:t>
            </w:r>
            <w:r w:rsidRPr="00984E8C">
              <w:rPr>
                <w:bCs/>
              </w:rPr>
              <w:t xml:space="preserve">, </w:t>
            </w:r>
            <w:r>
              <w:rPr>
                <w:bCs/>
              </w:rPr>
              <w:t>F</w:t>
            </w:r>
            <w:r w:rsidRPr="00984E8C">
              <w:rPr>
                <w:bCs/>
              </w:rPr>
              <w:t>akulta architektury</w:t>
            </w:r>
            <w:r>
              <w:rPr>
                <w:bCs/>
              </w:rPr>
              <w:t xml:space="preserve"> </w:t>
            </w:r>
            <w:r w:rsidRPr="00984E8C">
              <w:rPr>
                <w:bCs/>
              </w:rPr>
              <w:t xml:space="preserve">a dizajnu – Ústav </w:t>
            </w:r>
            <w:r>
              <w:rPr>
                <w:bCs/>
              </w:rPr>
              <w:t>i</w:t>
            </w:r>
            <w:r w:rsidRPr="00984E8C">
              <w:rPr>
                <w:bCs/>
              </w:rPr>
              <w:t xml:space="preserve">nteriéru a </w:t>
            </w:r>
            <w:r>
              <w:rPr>
                <w:bCs/>
              </w:rPr>
              <w:t>v</w:t>
            </w:r>
            <w:r w:rsidRPr="00984E8C">
              <w:rPr>
                <w:bCs/>
              </w:rPr>
              <w:t>ýstavníctva</w:t>
            </w:r>
            <w:r>
              <w:rPr>
                <w:bCs/>
              </w:rPr>
              <w:t>, ArtD.</w:t>
            </w:r>
          </w:p>
          <w:p w14:paraId="08B301E7" w14:textId="69E5F996" w:rsidR="008B1439" w:rsidRPr="00984E8C" w:rsidRDefault="00C42FAF" w:rsidP="004752E9">
            <w:pPr>
              <w:jc w:val="both"/>
              <w:rPr>
                <w:bCs/>
              </w:rPr>
            </w:pPr>
            <w:r>
              <w:rPr>
                <w:bCs/>
              </w:rPr>
              <w:t>2006-2012: Vysoká škola výtvarných umení Bratislava, odbor: Grafika a iné médiá, Mgr. art.</w:t>
            </w:r>
          </w:p>
        </w:tc>
      </w:tr>
      <w:tr w:rsidR="008B1439" w14:paraId="6A51270E" w14:textId="77777777" w:rsidTr="004752E9">
        <w:tc>
          <w:tcPr>
            <w:tcW w:w="9859" w:type="dxa"/>
            <w:gridSpan w:val="15"/>
            <w:shd w:val="clear" w:color="auto" w:fill="F7CAAC"/>
          </w:tcPr>
          <w:p w14:paraId="3EAC1291" w14:textId="77777777" w:rsidR="008B1439" w:rsidRDefault="008B1439" w:rsidP="004752E9">
            <w:pPr>
              <w:jc w:val="both"/>
              <w:rPr>
                <w:b/>
              </w:rPr>
            </w:pPr>
            <w:r>
              <w:rPr>
                <w:b/>
              </w:rPr>
              <w:t>Údaje o odborném působení od absolvování VŠ</w:t>
            </w:r>
          </w:p>
        </w:tc>
      </w:tr>
      <w:tr w:rsidR="008B1439" w:rsidRPr="009B6AE3" w14:paraId="5065A966" w14:textId="77777777" w:rsidTr="00E153D9">
        <w:trPr>
          <w:trHeight w:val="2699"/>
        </w:trPr>
        <w:tc>
          <w:tcPr>
            <w:tcW w:w="9859" w:type="dxa"/>
            <w:gridSpan w:val="15"/>
          </w:tcPr>
          <w:p w14:paraId="321E0FA8" w14:textId="77777777" w:rsidR="00112A07" w:rsidRPr="0056189A" w:rsidRDefault="00112A07" w:rsidP="00112A07">
            <w:pPr>
              <w:rPr>
                <w:color w:val="000000" w:themeColor="text1"/>
              </w:rPr>
            </w:pPr>
            <w:r w:rsidRPr="0056189A">
              <w:rPr>
                <w:color w:val="000000" w:themeColor="text1"/>
              </w:rPr>
              <w:t>2021</w:t>
            </w:r>
            <w:r>
              <w:rPr>
                <w:color w:val="000000" w:themeColor="text1"/>
              </w:rPr>
              <w:t xml:space="preserve">-dosud: </w:t>
            </w:r>
            <w:r w:rsidRPr="0056189A">
              <w:rPr>
                <w:color w:val="000000" w:themeColor="text1"/>
              </w:rPr>
              <w:t>Univerzita Tomáše Bati</w:t>
            </w:r>
            <w:r>
              <w:rPr>
                <w:color w:val="000000" w:themeColor="text1"/>
              </w:rPr>
              <w:t xml:space="preserve"> ve Zlíně</w:t>
            </w:r>
            <w:r w:rsidRPr="0056189A">
              <w:rPr>
                <w:color w:val="000000" w:themeColor="text1"/>
              </w:rPr>
              <w:t xml:space="preserve">, </w:t>
            </w:r>
            <w:r>
              <w:rPr>
                <w:color w:val="000000" w:themeColor="text1"/>
              </w:rPr>
              <w:t>F</w:t>
            </w:r>
            <w:r w:rsidRPr="0056189A">
              <w:rPr>
                <w:color w:val="000000" w:themeColor="text1"/>
              </w:rPr>
              <w:t>akulta multimediálních komunikací, odborná asistentka</w:t>
            </w:r>
          </w:p>
          <w:p w14:paraId="464B6F28" w14:textId="77777777" w:rsidR="00112A07" w:rsidRPr="0056189A" w:rsidRDefault="00112A07" w:rsidP="00112A07">
            <w:pPr>
              <w:rPr>
                <w:color w:val="000000" w:themeColor="text1"/>
              </w:rPr>
            </w:pPr>
            <w:r w:rsidRPr="0056189A">
              <w:rPr>
                <w:color w:val="000000" w:themeColor="text1"/>
              </w:rPr>
              <w:t>2018</w:t>
            </w:r>
            <w:r>
              <w:rPr>
                <w:color w:val="000000" w:themeColor="text1"/>
              </w:rPr>
              <w:t xml:space="preserve">-dosud: </w:t>
            </w:r>
            <w:r w:rsidRPr="0056189A">
              <w:rPr>
                <w:color w:val="000000" w:themeColor="text1"/>
              </w:rPr>
              <w:t>PARTI s.r.o., dizajn scény festivalu Východná, grafika, scénografia, dizajn, realizácia</w:t>
            </w:r>
          </w:p>
          <w:p w14:paraId="56F4242D" w14:textId="77777777" w:rsidR="00112A07" w:rsidRDefault="00112A07" w:rsidP="00112A07">
            <w:pPr>
              <w:rPr>
                <w:color w:val="000000" w:themeColor="text1"/>
              </w:rPr>
            </w:pPr>
            <w:r w:rsidRPr="0056189A">
              <w:rPr>
                <w:color w:val="000000" w:themeColor="text1"/>
              </w:rPr>
              <w:t>2015-2017</w:t>
            </w:r>
            <w:r>
              <w:rPr>
                <w:color w:val="000000" w:themeColor="text1"/>
              </w:rPr>
              <w:t xml:space="preserve">: </w:t>
            </w:r>
            <w:r w:rsidRPr="0056189A">
              <w:rPr>
                <w:color w:val="000000" w:themeColor="text1"/>
              </w:rPr>
              <w:t xml:space="preserve">Slovenská technická Univerzita v Bratislave, Fakulta architektúry a dizajnu, Ústav výtvarnej tvorby </w:t>
            </w:r>
          </w:p>
          <w:p w14:paraId="6F1CB999" w14:textId="77777777" w:rsidR="00112A07" w:rsidRPr="0056189A" w:rsidRDefault="00112A07" w:rsidP="00112A07">
            <w:pPr>
              <w:rPr>
                <w:color w:val="000000" w:themeColor="text1"/>
              </w:rPr>
            </w:pPr>
            <w:r w:rsidRPr="0056189A">
              <w:rPr>
                <w:color w:val="000000" w:themeColor="text1"/>
              </w:rPr>
              <w:t>a multimédií, externý zamestnanec</w:t>
            </w:r>
          </w:p>
          <w:p w14:paraId="3C0907F6" w14:textId="77777777" w:rsidR="00112A07" w:rsidRPr="0056189A" w:rsidRDefault="00112A07" w:rsidP="00112A07">
            <w:pPr>
              <w:rPr>
                <w:color w:val="000000" w:themeColor="text1"/>
              </w:rPr>
            </w:pPr>
            <w:r w:rsidRPr="0056189A">
              <w:rPr>
                <w:color w:val="000000" w:themeColor="text1"/>
              </w:rPr>
              <w:t>2013</w:t>
            </w:r>
            <w:r>
              <w:rPr>
                <w:color w:val="000000" w:themeColor="text1"/>
              </w:rPr>
              <w:t>-</w:t>
            </w:r>
            <w:r w:rsidRPr="0056189A">
              <w:rPr>
                <w:color w:val="000000" w:themeColor="text1"/>
              </w:rPr>
              <w:t>2021</w:t>
            </w:r>
            <w:r>
              <w:rPr>
                <w:color w:val="000000" w:themeColor="text1"/>
              </w:rPr>
              <w:t xml:space="preserve">: </w:t>
            </w:r>
            <w:r w:rsidRPr="0056189A">
              <w:rPr>
                <w:color w:val="000000" w:themeColor="text1"/>
              </w:rPr>
              <w:t>Slovenská technická Univerzita v Bratislave, Fakulta architektúry a dizajnu, Ústav architektury a občianskych budov, externý zamestnanec</w:t>
            </w:r>
          </w:p>
          <w:p w14:paraId="41833911" w14:textId="77777777" w:rsidR="00112A07" w:rsidRPr="0056189A" w:rsidRDefault="00112A07" w:rsidP="00112A07">
            <w:pPr>
              <w:rPr>
                <w:color w:val="000000" w:themeColor="text1"/>
              </w:rPr>
            </w:pPr>
            <w:r w:rsidRPr="0056189A">
              <w:rPr>
                <w:color w:val="000000" w:themeColor="text1"/>
              </w:rPr>
              <w:t>2013</w:t>
            </w:r>
            <w:r>
              <w:rPr>
                <w:color w:val="000000" w:themeColor="text1"/>
              </w:rPr>
              <w:t>-</w:t>
            </w:r>
            <w:r w:rsidRPr="0056189A">
              <w:rPr>
                <w:color w:val="000000" w:themeColor="text1"/>
              </w:rPr>
              <w:t>2019</w:t>
            </w:r>
            <w:r>
              <w:rPr>
                <w:color w:val="000000" w:themeColor="text1"/>
              </w:rPr>
              <w:t xml:space="preserve">: </w:t>
            </w:r>
            <w:r w:rsidRPr="0056189A">
              <w:rPr>
                <w:color w:val="000000" w:themeColor="text1"/>
              </w:rPr>
              <w:t>Lektorka súkromného umeleckého Ateliéru Amulet, príprava eventov, teambuildingov, workshopov, Bratislava</w:t>
            </w:r>
          </w:p>
          <w:p w14:paraId="62310CB4" w14:textId="77777777" w:rsidR="00112A07" w:rsidRPr="0056189A" w:rsidRDefault="00112A07" w:rsidP="00112A07">
            <w:pPr>
              <w:rPr>
                <w:color w:val="000000" w:themeColor="text1"/>
              </w:rPr>
            </w:pPr>
            <w:r w:rsidRPr="0056189A">
              <w:rPr>
                <w:color w:val="000000" w:themeColor="text1"/>
              </w:rPr>
              <w:t>2013</w:t>
            </w:r>
            <w:r>
              <w:rPr>
                <w:color w:val="000000" w:themeColor="text1"/>
              </w:rPr>
              <w:t xml:space="preserve">: </w:t>
            </w:r>
            <w:r w:rsidRPr="0056189A">
              <w:rPr>
                <w:color w:val="000000" w:themeColor="text1"/>
              </w:rPr>
              <w:t>Grafická dizajnérka v rámci vydavateľstva Ars Poetica, grafická úprava tlačovín, web, príprava festivalu Ars Poetica, knižný dizajn</w:t>
            </w:r>
          </w:p>
          <w:p w14:paraId="0EC132D4" w14:textId="77777777" w:rsidR="00112A07" w:rsidRPr="0056189A" w:rsidRDefault="00112A07" w:rsidP="00112A07">
            <w:pPr>
              <w:rPr>
                <w:color w:val="000000" w:themeColor="text1"/>
              </w:rPr>
            </w:pPr>
            <w:r w:rsidRPr="0056189A">
              <w:rPr>
                <w:color w:val="000000" w:themeColor="text1"/>
              </w:rPr>
              <w:t>2013</w:t>
            </w:r>
            <w:r>
              <w:rPr>
                <w:color w:val="000000" w:themeColor="text1"/>
              </w:rPr>
              <w:t xml:space="preserve">: </w:t>
            </w:r>
            <w:r w:rsidRPr="0056189A">
              <w:rPr>
                <w:color w:val="000000" w:themeColor="text1"/>
              </w:rPr>
              <w:t>Základná umělecká škola Ľudovíta Rajtera, Bratislava, učitelka výtvarnej výchovy</w:t>
            </w:r>
          </w:p>
          <w:p w14:paraId="2E10AA65" w14:textId="052D166B" w:rsidR="008B1439" w:rsidRPr="009B6AE3" w:rsidRDefault="00112A07" w:rsidP="004752E9">
            <w:pPr>
              <w:jc w:val="both"/>
              <w:rPr>
                <w:color w:val="FF0000"/>
              </w:rPr>
            </w:pPr>
            <w:r w:rsidRPr="0056189A">
              <w:rPr>
                <w:color w:val="000000" w:themeColor="text1"/>
              </w:rPr>
              <w:t>2012</w:t>
            </w:r>
            <w:r>
              <w:rPr>
                <w:color w:val="000000" w:themeColor="text1"/>
              </w:rPr>
              <w:t>-</w:t>
            </w:r>
            <w:r w:rsidRPr="0056189A">
              <w:rPr>
                <w:color w:val="000000" w:themeColor="text1"/>
              </w:rPr>
              <w:t>2013</w:t>
            </w:r>
            <w:r>
              <w:rPr>
                <w:color w:val="000000" w:themeColor="text1"/>
              </w:rPr>
              <w:t xml:space="preserve">: </w:t>
            </w:r>
            <w:r w:rsidRPr="0056189A">
              <w:rPr>
                <w:color w:val="000000" w:themeColor="text1"/>
              </w:rPr>
              <w:t>Galéria súčasného umenia, T – Gallery, Bratislava, asistentka</w:t>
            </w:r>
          </w:p>
        </w:tc>
      </w:tr>
      <w:tr w:rsidR="008B1439" w14:paraId="6948E87C" w14:textId="77777777" w:rsidTr="004752E9">
        <w:trPr>
          <w:trHeight w:val="250"/>
        </w:trPr>
        <w:tc>
          <w:tcPr>
            <w:tcW w:w="9859" w:type="dxa"/>
            <w:gridSpan w:val="15"/>
            <w:shd w:val="clear" w:color="auto" w:fill="F7CAAC"/>
          </w:tcPr>
          <w:p w14:paraId="67209D8C" w14:textId="77777777" w:rsidR="008B1439" w:rsidRDefault="008B1439" w:rsidP="004752E9">
            <w:pPr>
              <w:jc w:val="both"/>
            </w:pPr>
            <w:r>
              <w:rPr>
                <w:b/>
              </w:rPr>
              <w:t>Zkušenosti s vedením kvalifikačních a rigorózních prací</w:t>
            </w:r>
          </w:p>
        </w:tc>
      </w:tr>
      <w:tr w:rsidR="008B1439" w14:paraId="3AE055AC" w14:textId="77777777" w:rsidTr="004752E9">
        <w:trPr>
          <w:trHeight w:val="541"/>
        </w:trPr>
        <w:tc>
          <w:tcPr>
            <w:tcW w:w="9859" w:type="dxa"/>
            <w:gridSpan w:val="15"/>
          </w:tcPr>
          <w:p w14:paraId="2D0BDB14" w14:textId="77777777" w:rsidR="008B1439" w:rsidRDefault="008B1439" w:rsidP="004752E9">
            <w:pPr>
              <w:jc w:val="both"/>
            </w:pPr>
          </w:p>
        </w:tc>
      </w:tr>
      <w:tr w:rsidR="008B1439" w14:paraId="36AB9EC2" w14:textId="77777777" w:rsidTr="004752E9">
        <w:trPr>
          <w:cantSplit/>
        </w:trPr>
        <w:tc>
          <w:tcPr>
            <w:tcW w:w="3347" w:type="dxa"/>
            <w:gridSpan w:val="3"/>
            <w:tcBorders>
              <w:top w:val="single" w:sz="12" w:space="0" w:color="auto"/>
            </w:tcBorders>
            <w:shd w:val="clear" w:color="auto" w:fill="F7CAAC"/>
          </w:tcPr>
          <w:p w14:paraId="4B43854B" w14:textId="77777777" w:rsidR="008B1439" w:rsidRDefault="008B1439" w:rsidP="004752E9">
            <w:pPr>
              <w:jc w:val="both"/>
            </w:pPr>
            <w:r>
              <w:rPr>
                <w:b/>
              </w:rPr>
              <w:t xml:space="preserve">Obor habilitačního řízení </w:t>
            </w:r>
          </w:p>
        </w:tc>
        <w:tc>
          <w:tcPr>
            <w:tcW w:w="2245" w:type="dxa"/>
            <w:gridSpan w:val="3"/>
            <w:tcBorders>
              <w:top w:val="single" w:sz="12" w:space="0" w:color="auto"/>
            </w:tcBorders>
            <w:shd w:val="clear" w:color="auto" w:fill="F7CAAC"/>
          </w:tcPr>
          <w:p w14:paraId="785D77F8" w14:textId="77777777" w:rsidR="008B1439" w:rsidRDefault="008B1439" w:rsidP="004752E9">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34D04A3F" w14:textId="77777777" w:rsidR="008B1439" w:rsidRDefault="008B1439" w:rsidP="004752E9">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35BD351E" w14:textId="77777777" w:rsidR="008B1439" w:rsidRDefault="008B1439" w:rsidP="004752E9">
            <w:pPr>
              <w:jc w:val="both"/>
              <w:rPr>
                <w:b/>
              </w:rPr>
            </w:pPr>
            <w:r>
              <w:rPr>
                <w:b/>
              </w:rPr>
              <w:t>Ohlasy publikací</w:t>
            </w:r>
          </w:p>
        </w:tc>
      </w:tr>
      <w:tr w:rsidR="008B1439" w14:paraId="130F5EC3" w14:textId="77777777" w:rsidTr="004752E9">
        <w:trPr>
          <w:cantSplit/>
        </w:trPr>
        <w:tc>
          <w:tcPr>
            <w:tcW w:w="3347" w:type="dxa"/>
            <w:gridSpan w:val="3"/>
          </w:tcPr>
          <w:p w14:paraId="70F650AA" w14:textId="77777777" w:rsidR="008B1439" w:rsidRDefault="008B1439" w:rsidP="004752E9">
            <w:pPr>
              <w:jc w:val="both"/>
            </w:pPr>
          </w:p>
        </w:tc>
        <w:tc>
          <w:tcPr>
            <w:tcW w:w="2245" w:type="dxa"/>
            <w:gridSpan w:val="3"/>
          </w:tcPr>
          <w:p w14:paraId="348181F2" w14:textId="77777777" w:rsidR="008B1439" w:rsidRDefault="008B1439" w:rsidP="004752E9">
            <w:pPr>
              <w:jc w:val="both"/>
            </w:pPr>
          </w:p>
        </w:tc>
        <w:tc>
          <w:tcPr>
            <w:tcW w:w="2248" w:type="dxa"/>
            <w:gridSpan w:val="5"/>
            <w:tcBorders>
              <w:right w:val="single" w:sz="12" w:space="0" w:color="auto"/>
            </w:tcBorders>
          </w:tcPr>
          <w:p w14:paraId="6762E1E0" w14:textId="77777777" w:rsidR="008B1439" w:rsidRDefault="008B1439" w:rsidP="004752E9">
            <w:pPr>
              <w:jc w:val="both"/>
            </w:pPr>
          </w:p>
        </w:tc>
        <w:tc>
          <w:tcPr>
            <w:tcW w:w="632" w:type="dxa"/>
            <w:gridSpan w:val="2"/>
            <w:tcBorders>
              <w:left w:val="single" w:sz="12" w:space="0" w:color="auto"/>
            </w:tcBorders>
            <w:shd w:val="clear" w:color="auto" w:fill="F7CAAC"/>
          </w:tcPr>
          <w:p w14:paraId="57803AB8" w14:textId="77777777" w:rsidR="008B1439" w:rsidRPr="00F20AEF" w:rsidRDefault="008B1439" w:rsidP="004752E9">
            <w:pPr>
              <w:jc w:val="both"/>
            </w:pPr>
            <w:r w:rsidRPr="00F20AEF">
              <w:rPr>
                <w:b/>
              </w:rPr>
              <w:t>WoS</w:t>
            </w:r>
          </w:p>
        </w:tc>
        <w:tc>
          <w:tcPr>
            <w:tcW w:w="693" w:type="dxa"/>
            <w:shd w:val="clear" w:color="auto" w:fill="F7CAAC"/>
          </w:tcPr>
          <w:p w14:paraId="6D5997B5" w14:textId="77777777" w:rsidR="008B1439" w:rsidRPr="00F20AEF" w:rsidRDefault="008B1439" w:rsidP="004752E9">
            <w:pPr>
              <w:jc w:val="both"/>
              <w:rPr>
                <w:sz w:val="18"/>
              </w:rPr>
            </w:pPr>
            <w:r w:rsidRPr="00F20AEF">
              <w:rPr>
                <w:b/>
                <w:sz w:val="18"/>
              </w:rPr>
              <w:t>Scopus</w:t>
            </w:r>
          </w:p>
        </w:tc>
        <w:tc>
          <w:tcPr>
            <w:tcW w:w="694" w:type="dxa"/>
            <w:shd w:val="clear" w:color="auto" w:fill="F7CAAC"/>
          </w:tcPr>
          <w:p w14:paraId="211DE60E" w14:textId="77777777" w:rsidR="008B1439" w:rsidRDefault="008B1439" w:rsidP="004752E9">
            <w:pPr>
              <w:jc w:val="both"/>
            </w:pPr>
            <w:r>
              <w:rPr>
                <w:b/>
                <w:sz w:val="18"/>
              </w:rPr>
              <w:t>ostatní</w:t>
            </w:r>
          </w:p>
        </w:tc>
      </w:tr>
      <w:tr w:rsidR="008B1439" w14:paraId="6A92DEE9" w14:textId="77777777" w:rsidTr="004752E9">
        <w:trPr>
          <w:cantSplit/>
          <w:trHeight w:val="70"/>
        </w:trPr>
        <w:tc>
          <w:tcPr>
            <w:tcW w:w="3347" w:type="dxa"/>
            <w:gridSpan w:val="3"/>
            <w:shd w:val="clear" w:color="auto" w:fill="F7CAAC"/>
          </w:tcPr>
          <w:p w14:paraId="4FB310BE" w14:textId="77777777" w:rsidR="008B1439" w:rsidRDefault="008B1439" w:rsidP="004752E9">
            <w:pPr>
              <w:jc w:val="both"/>
            </w:pPr>
            <w:r>
              <w:rPr>
                <w:b/>
              </w:rPr>
              <w:t>Obor jmenovacího řízení</w:t>
            </w:r>
          </w:p>
        </w:tc>
        <w:tc>
          <w:tcPr>
            <w:tcW w:w="2245" w:type="dxa"/>
            <w:gridSpan w:val="3"/>
            <w:shd w:val="clear" w:color="auto" w:fill="F7CAAC"/>
          </w:tcPr>
          <w:p w14:paraId="239621D1" w14:textId="77777777" w:rsidR="008B1439" w:rsidRDefault="008B1439" w:rsidP="004752E9">
            <w:pPr>
              <w:jc w:val="both"/>
            </w:pPr>
            <w:r>
              <w:rPr>
                <w:b/>
              </w:rPr>
              <w:t>Rok udělení hodnosti</w:t>
            </w:r>
          </w:p>
        </w:tc>
        <w:tc>
          <w:tcPr>
            <w:tcW w:w="2248" w:type="dxa"/>
            <w:gridSpan w:val="5"/>
            <w:tcBorders>
              <w:right w:val="single" w:sz="12" w:space="0" w:color="auto"/>
            </w:tcBorders>
            <w:shd w:val="clear" w:color="auto" w:fill="F7CAAC"/>
          </w:tcPr>
          <w:p w14:paraId="519C0BC4" w14:textId="77777777" w:rsidR="008B1439" w:rsidRDefault="008B1439" w:rsidP="004752E9">
            <w:pPr>
              <w:jc w:val="both"/>
            </w:pPr>
            <w:r>
              <w:rPr>
                <w:b/>
              </w:rPr>
              <w:t>Řízení konáno na VŠ</w:t>
            </w:r>
          </w:p>
        </w:tc>
        <w:tc>
          <w:tcPr>
            <w:tcW w:w="632" w:type="dxa"/>
            <w:gridSpan w:val="2"/>
            <w:tcBorders>
              <w:left w:val="single" w:sz="12" w:space="0" w:color="auto"/>
            </w:tcBorders>
          </w:tcPr>
          <w:p w14:paraId="6A7C4AEC" w14:textId="77777777" w:rsidR="008B1439" w:rsidRPr="00F20AEF" w:rsidRDefault="008B1439" w:rsidP="004752E9">
            <w:pPr>
              <w:jc w:val="both"/>
              <w:rPr>
                <w:b/>
              </w:rPr>
            </w:pPr>
          </w:p>
        </w:tc>
        <w:tc>
          <w:tcPr>
            <w:tcW w:w="693" w:type="dxa"/>
          </w:tcPr>
          <w:p w14:paraId="3D532F14" w14:textId="77777777" w:rsidR="008B1439" w:rsidRPr="00F20AEF" w:rsidRDefault="008B1439" w:rsidP="004752E9">
            <w:pPr>
              <w:jc w:val="both"/>
              <w:rPr>
                <w:b/>
              </w:rPr>
            </w:pPr>
          </w:p>
        </w:tc>
        <w:tc>
          <w:tcPr>
            <w:tcW w:w="694" w:type="dxa"/>
          </w:tcPr>
          <w:p w14:paraId="3B41E8F5" w14:textId="77777777" w:rsidR="008B1439" w:rsidRDefault="008B1439" w:rsidP="004752E9">
            <w:pPr>
              <w:jc w:val="both"/>
              <w:rPr>
                <w:b/>
              </w:rPr>
            </w:pPr>
          </w:p>
        </w:tc>
      </w:tr>
      <w:tr w:rsidR="008B1439" w14:paraId="1E2281DA" w14:textId="77777777" w:rsidTr="004752E9">
        <w:trPr>
          <w:trHeight w:val="205"/>
        </w:trPr>
        <w:tc>
          <w:tcPr>
            <w:tcW w:w="3347" w:type="dxa"/>
            <w:gridSpan w:val="3"/>
          </w:tcPr>
          <w:p w14:paraId="1F7E7DAB" w14:textId="77777777" w:rsidR="008B1439" w:rsidRDefault="008B1439" w:rsidP="004752E9">
            <w:pPr>
              <w:jc w:val="both"/>
            </w:pPr>
          </w:p>
        </w:tc>
        <w:tc>
          <w:tcPr>
            <w:tcW w:w="2245" w:type="dxa"/>
            <w:gridSpan w:val="3"/>
          </w:tcPr>
          <w:p w14:paraId="52A7C79C" w14:textId="77777777" w:rsidR="008B1439" w:rsidRDefault="008B1439" w:rsidP="004752E9">
            <w:pPr>
              <w:jc w:val="both"/>
            </w:pPr>
          </w:p>
        </w:tc>
        <w:tc>
          <w:tcPr>
            <w:tcW w:w="2248" w:type="dxa"/>
            <w:gridSpan w:val="5"/>
            <w:tcBorders>
              <w:right w:val="single" w:sz="12" w:space="0" w:color="auto"/>
            </w:tcBorders>
          </w:tcPr>
          <w:p w14:paraId="09A1983F" w14:textId="77777777" w:rsidR="008B1439" w:rsidRDefault="008B1439" w:rsidP="004752E9">
            <w:pPr>
              <w:jc w:val="both"/>
            </w:pPr>
          </w:p>
        </w:tc>
        <w:tc>
          <w:tcPr>
            <w:tcW w:w="1325" w:type="dxa"/>
            <w:gridSpan w:val="3"/>
            <w:tcBorders>
              <w:left w:val="single" w:sz="12" w:space="0" w:color="auto"/>
            </w:tcBorders>
            <w:shd w:val="clear" w:color="auto" w:fill="FBD4B4"/>
            <w:vAlign w:val="center"/>
          </w:tcPr>
          <w:p w14:paraId="175A63EF" w14:textId="77777777" w:rsidR="008B1439" w:rsidRPr="00F20AEF" w:rsidRDefault="008B1439" w:rsidP="004752E9">
            <w:pPr>
              <w:jc w:val="both"/>
              <w:rPr>
                <w:b/>
                <w:sz w:val="18"/>
              </w:rPr>
            </w:pPr>
            <w:r w:rsidRPr="00F20AEF">
              <w:rPr>
                <w:b/>
                <w:sz w:val="18"/>
              </w:rPr>
              <w:t>H-index WoS/Scopus</w:t>
            </w:r>
          </w:p>
        </w:tc>
        <w:tc>
          <w:tcPr>
            <w:tcW w:w="694" w:type="dxa"/>
            <w:vAlign w:val="center"/>
          </w:tcPr>
          <w:p w14:paraId="01B88066" w14:textId="77777777" w:rsidR="008B1439" w:rsidRDefault="008B1439" w:rsidP="004752E9">
            <w:pPr>
              <w:rPr>
                <w:b/>
              </w:rPr>
            </w:pPr>
            <w:r>
              <w:rPr>
                <w:b/>
              </w:rPr>
              <w:t xml:space="preserve">    /</w:t>
            </w:r>
          </w:p>
        </w:tc>
      </w:tr>
      <w:tr w:rsidR="00082527" w14:paraId="2140478B" w14:textId="77777777" w:rsidTr="00830928">
        <w:tc>
          <w:tcPr>
            <w:tcW w:w="9859" w:type="dxa"/>
            <w:gridSpan w:val="15"/>
            <w:shd w:val="clear" w:color="auto" w:fill="F7CAAC"/>
          </w:tcPr>
          <w:p w14:paraId="43D01847" w14:textId="77777777" w:rsidR="00082527" w:rsidRDefault="00082527" w:rsidP="00830928">
            <w:pPr>
              <w:jc w:val="both"/>
              <w:rPr>
                <w:b/>
              </w:rPr>
            </w:pPr>
            <w:r>
              <w:br w:type="page"/>
            </w:r>
            <w:r>
              <w:br w:type="page"/>
            </w:r>
            <w:r>
              <w:rPr>
                <w:b/>
              </w:rPr>
              <w:t xml:space="preserve">Přehled o nejvýznamnější publikační a další tvůrčí činnosti nebo další profesní činnosti u odborníků z praxe vztahující se k zabezpečovaným předmětům </w:t>
            </w:r>
          </w:p>
        </w:tc>
      </w:tr>
      <w:tr w:rsidR="00082527" w:rsidRPr="00E51C56" w14:paraId="3EB05E22" w14:textId="77777777" w:rsidTr="00830928">
        <w:trPr>
          <w:trHeight w:val="845"/>
        </w:trPr>
        <w:tc>
          <w:tcPr>
            <w:tcW w:w="9859" w:type="dxa"/>
            <w:gridSpan w:val="15"/>
          </w:tcPr>
          <w:p w14:paraId="3A055A9D" w14:textId="77777777" w:rsidR="00082527" w:rsidRPr="00EA7512" w:rsidRDefault="00082527" w:rsidP="00830928">
            <w:pPr>
              <w:pStyle w:val="BasicParagraph"/>
              <w:spacing w:line="240" w:lineRule="auto"/>
              <w:rPr>
                <w:spacing w:val="-5"/>
                <w:sz w:val="20"/>
                <w:szCs w:val="20"/>
              </w:rPr>
            </w:pPr>
            <w:r w:rsidRPr="00EA7512">
              <w:rPr>
                <w:sz w:val="20"/>
                <w:szCs w:val="20"/>
              </w:rPr>
              <w:t xml:space="preserve">2021: </w:t>
            </w:r>
            <w:r w:rsidRPr="00EA7512">
              <w:rPr>
                <w:spacing w:val="-5"/>
                <w:sz w:val="20"/>
                <w:szCs w:val="20"/>
              </w:rPr>
              <w:t>Live stream vernisáž výstavy - Žena v slove, slovo v žene, Pistori Palác, Bratislava. Koncepcia výstavy, kurátorovanie, umelecký výber diel, manažment, logistika. Ucelený výstavný projekt pracujúci s otázkou Ženy, jej osobného príbehu v podobe autorských zápiskov, listov, spovedí prevedených do vybranej techniky - akvarel, maľba, kyanotypia, tlač, grafika, kresba</w:t>
            </w:r>
          </w:p>
          <w:p w14:paraId="7A721EEF" w14:textId="77777777" w:rsidR="00082527" w:rsidRPr="00EA7512" w:rsidRDefault="00082527" w:rsidP="00830928">
            <w:pPr>
              <w:pStyle w:val="BasicParagraph"/>
              <w:spacing w:line="240" w:lineRule="auto"/>
              <w:rPr>
                <w:sz w:val="20"/>
                <w:szCs w:val="20"/>
              </w:rPr>
            </w:pPr>
            <w:r w:rsidRPr="00EA7512">
              <w:rPr>
                <w:bCs/>
                <w:sz w:val="20"/>
                <w:szCs w:val="20"/>
              </w:rPr>
              <w:t xml:space="preserve">2021: </w:t>
            </w:r>
            <w:r w:rsidRPr="00EA7512">
              <w:rPr>
                <w:sz w:val="20"/>
                <w:szCs w:val="20"/>
              </w:rPr>
              <w:t>návrh a grafická realizácia série štyroch publikácií zahraničných autorov vydaných vo vydavateľstve Ars Poetica v spolupráci s medzinárodnou asociáciou a vydavateľstvom Verspolis, ISBN 978-80-89963-23-2, ISBN 978-80-89963-24-9, ISBN 978-80-89963-22-5, ISBN 978-80-89963-25-6</w:t>
            </w:r>
          </w:p>
          <w:p w14:paraId="0719B83B" w14:textId="77777777" w:rsidR="00082527" w:rsidRPr="00EA7512" w:rsidRDefault="00082527" w:rsidP="00830928">
            <w:pPr>
              <w:pStyle w:val="BasicParagraph"/>
              <w:spacing w:line="240" w:lineRule="auto"/>
              <w:rPr>
                <w:sz w:val="20"/>
                <w:szCs w:val="20"/>
              </w:rPr>
            </w:pPr>
            <w:r w:rsidRPr="00EA7512">
              <w:rPr>
                <w:sz w:val="20"/>
                <w:szCs w:val="20"/>
              </w:rPr>
              <w:t>2020: návrh a grafická realizácia série piatich publikácií zahraničných autorov vydaných vo vydavateľstve Ars Poetica v spolupráci s medzinárodnou asociáciou a vydavateľstvom Verspolis, ISBN 978-80-89963-14-0, ISBN 978-80-89963-21-8, ISBN 978-80-89963-20-1, ISBN 978-80-89963-18-8, ISBN 978-80-89963-15-7</w:t>
            </w:r>
          </w:p>
          <w:p w14:paraId="00BD573A" w14:textId="77777777" w:rsidR="00082527" w:rsidRPr="00EA7512" w:rsidRDefault="00082527" w:rsidP="00830928">
            <w:pPr>
              <w:pStyle w:val="BasicParagraph"/>
              <w:spacing w:line="240" w:lineRule="auto"/>
              <w:rPr>
                <w:sz w:val="20"/>
                <w:szCs w:val="20"/>
              </w:rPr>
            </w:pPr>
            <w:r w:rsidRPr="00EA7512">
              <w:rPr>
                <w:sz w:val="20"/>
                <w:szCs w:val="20"/>
              </w:rPr>
              <w:lastRenderedPageBreak/>
              <w:t>2020: dizajn, obálka Antológia Ars Poetica, Festival súčasnej medzinárodnej Poézie, Bratislava, ISBN 978-80-89963-19-5</w:t>
            </w:r>
          </w:p>
          <w:p w14:paraId="627BB3DF" w14:textId="6207F290" w:rsidR="00082527" w:rsidRPr="00E51C56" w:rsidRDefault="00082527" w:rsidP="001D6381">
            <w:pPr>
              <w:pStyle w:val="BasicParagraph"/>
              <w:spacing w:line="240" w:lineRule="auto"/>
              <w:rPr>
                <w:spacing w:val="-5"/>
                <w:sz w:val="20"/>
                <w:szCs w:val="20"/>
              </w:rPr>
            </w:pPr>
            <w:r w:rsidRPr="00EA7512">
              <w:rPr>
                <w:sz w:val="20"/>
                <w:szCs w:val="20"/>
              </w:rPr>
              <w:t xml:space="preserve">2018-2019: 7 patentov: oblasť produktového dizajnu a inovácií, 7 dizajnových objektov pre hru a pohyb - design registration certificate </w:t>
            </w:r>
          </w:p>
        </w:tc>
      </w:tr>
      <w:tr w:rsidR="00082527" w14:paraId="2B02FA5C" w14:textId="77777777" w:rsidTr="00830928">
        <w:trPr>
          <w:trHeight w:val="218"/>
        </w:trPr>
        <w:tc>
          <w:tcPr>
            <w:tcW w:w="9859" w:type="dxa"/>
            <w:gridSpan w:val="15"/>
            <w:shd w:val="clear" w:color="auto" w:fill="F7CAAC"/>
          </w:tcPr>
          <w:p w14:paraId="0F181C51" w14:textId="77777777" w:rsidR="00082527" w:rsidRDefault="00082527" w:rsidP="00830928">
            <w:pPr>
              <w:rPr>
                <w:b/>
              </w:rPr>
            </w:pPr>
            <w:r>
              <w:rPr>
                <w:b/>
              </w:rPr>
              <w:lastRenderedPageBreak/>
              <w:t>Působení v zahraničí</w:t>
            </w:r>
          </w:p>
        </w:tc>
      </w:tr>
      <w:tr w:rsidR="00082527" w:rsidRPr="00E51C56" w14:paraId="5499B21F" w14:textId="77777777" w:rsidTr="00830928">
        <w:trPr>
          <w:trHeight w:val="2327"/>
        </w:trPr>
        <w:tc>
          <w:tcPr>
            <w:tcW w:w="9859" w:type="dxa"/>
            <w:gridSpan w:val="15"/>
          </w:tcPr>
          <w:p w14:paraId="2C4B7856" w14:textId="77777777" w:rsidR="00082527" w:rsidRDefault="00082527" w:rsidP="00830928">
            <w:pPr>
              <w:rPr>
                <w:bCs/>
              </w:rPr>
            </w:pPr>
            <w:r w:rsidRPr="009B3BD9">
              <w:rPr>
                <w:bCs/>
              </w:rPr>
              <w:t>Vybrané zahraničné pobyty, profesne zamerané rezidencie a štúdijné pobyty počas a po ukončení VŠ</w:t>
            </w:r>
          </w:p>
          <w:p w14:paraId="665437B5" w14:textId="77777777" w:rsidR="00082527" w:rsidRDefault="00082527" w:rsidP="00830928">
            <w:r w:rsidRPr="009B3BD9">
              <w:t>2019</w:t>
            </w:r>
            <w:r>
              <w:t xml:space="preserve">: </w:t>
            </w:r>
            <w:r w:rsidRPr="009B3BD9">
              <w:t>AIR – Orte - 2 mesačný, umelecký, rezidenčný pobyt</w:t>
            </w:r>
            <w:r>
              <w:t xml:space="preserve">, </w:t>
            </w:r>
            <w:r w:rsidRPr="009B3BD9">
              <w:t>Krems an Donau, Rakúsko</w:t>
            </w:r>
          </w:p>
          <w:p w14:paraId="47EA0AFF" w14:textId="77777777" w:rsidR="00082527" w:rsidRPr="00CC31A3" w:rsidRDefault="00082527" w:rsidP="00830928">
            <w:pPr>
              <w:rPr>
                <w:bCs/>
              </w:rPr>
            </w:pPr>
            <w:r w:rsidRPr="00CC31A3">
              <w:t>2015</w:t>
            </w:r>
            <w:r>
              <w:t>-20</w:t>
            </w:r>
            <w:r w:rsidRPr="00CC31A3">
              <w:t>1</w:t>
            </w:r>
            <w:r>
              <w:t xml:space="preserve">6: </w:t>
            </w:r>
            <w:r w:rsidRPr="00CC31A3">
              <w:t>rezidenčný pobyt – Open set Dizajn ateliér, Kunstblock Rotterdam – Open set Dutch Summer Design school, Rotterdam, Netherland</w:t>
            </w:r>
          </w:p>
          <w:p w14:paraId="78B4B638" w14:textId="77777777" w:rsidR="00082527" w:rsidRPr="00CC31A3" w:rsidRDefault="00082527" w:rsidP="00830928">
            <w:pPr>
              <w:pStyle w:val="BasicParagraph"/>
              <w:spacing w:line="240" w:lineRule="auto"/>
              <w:rPr>
                <w:sz w:val="20"/>
                <w:szCs w:val="20"/>
              </w:rPr>
            </w:pPr>
            <w:r w:rsidRPr="00CC31A3">
              <w:rPr>
                <w:sz w:val="20"/>
                <w:szCs w:val="20"/>
              </w:rPr>
              <w:t>2014</w:t>
            </w:r>
            <w:r>
              <w:rPr>
                <w:sz w:val="20"/>
                <w:szCs w:val="20"/>
              </w:rPr>
              <w:t>-20</w:t>
            </w:r>
            <w:r w:rsidRPr="00CC31A3">
              <w:rPr>
                <w:sz w:val="20"/>
                <w:szCs w:val="20"/>
              </w:rPr>
              <w:t>15</w:t>
            </w:r>
            <w:r>
              <w:rPr>
                <w:sz w:val="20"/>
                <w:szCs w:val="20"/>
              </w:rPr>
              <w:t xml:space="preserve">: </w:t>
            </w:r>
            <w:r w:rsidRPr="00CC31A3">
              <w:rPr>
                <w:sz w:val="20"/>
                <w:szCs w:val="20"/>
              </w:rPr>
              <w:t xml:space="preserve">rezidenčný pobyt - Ateliér Litografie a Serigrafie- Steinwerk Edition, Hochschule fur Graphik und Buchkunst Leipzig, Germany </w:t>
            </w:r>
          </w:p>
          <w:p w14:paraId="47BF7D87" w14:textId="77777777" w:rsidR="00082527" w:rsidRPr="00CC31A3" w:rsidRDefault="00082527" w:rsidP="00830928">
            <w:pPr>
              <w:pStyle w:val="BasicParagraph"/>
              <w:spacing w:line="240" w:lineRule="auto"/>
              <w:rPr>
                <w:sz w:val="20"/>
                <w:szCs w:val="20"/>
              </w:rPr>
            </w:pPr>
            <w:r w:rsidRPr="00CC31A3">
              <w:rPr>
                <w:sz w:val="20"/>
                <w:szCs w:val="20"/>
              </w:rPr>
              <w:t>2011</w:t>
            </w:r>
            <w:r>
              <w:rPr>
                <w:sz w:val="20"/>
                <w:szCs w:val="20"/>
              </w:rPr>
              <w:t xml:space="preserve">: </w:t>
            </w:r>
            <w:r w:rsidRPr="00CC31A3">
              <w:rPr>
                <w:sz w:val="20"/>
                <w:szCs w:val="20"/>
              </w:rPr>
              <w:t>výmenný študijný pobyt, program-SAIA. Vysoká škola Umělecko-průmyslová Praha, semestrálne štúdium v ateliéri Grafického dizajnu a nových Médií, doc. P. Babák</w:t>
            </w:r>
          </w:p>
          <w:p w14:paraId="183F6F33" w14:textId="77777777" w:rsidR="00082527" w:rsidRPr="00E51C56" w:rsidRDefault="00082527" w:rsidP="00830928">
            <w:r w:rsidRPr="00CC31A3">
              <w:t>2010-2011</w:t>
            </w:r>
            <w:r>
              <w:t xml:space="preserve">: </w:t>
            </w:r>
            <w:r w:rsidRPr="00CC31A3">
              <w:t>výmenný študijný pobyt, program-SAIA. Jan Matejko Academy of Fine Arts Cracow, Poľsko. Semestrálne štúdium v ateliéri Plagátovej tvorby - prof. P.  Kunce, v ateliéri Serigrafie a v ateliéri Kresby prof. Kotkowskej</w:t>
            </w:r>
          </w:p>
        </w:tc>
      </w:tr>
      <w:tr w:rsidR="00082527" w14:paraId="62D4D50A" w14:textId="77777777" w:rsidTr="00830928">
        <w:trPr>
          <w:cantSplit/>
          <w:trHeight w:val="470"/>
        </w:trPr>
        <w:tc>
          <w:tcPr>
            <w:tcW w:w="2518" w:type="dxa"/>
            <w:shd w:val="clear" w:color="auto" w:fill="F7CAAC"/>
          </w:tcPr>
          <w:p w14:paraId="27532AC0" w14:textId="77777777" w:rsidR="00082527" w:rsidRDefault="00082527" w:rsidP="00830928">
            <w:pPr>
              <w:jc w:val="both"/>
              <w:rPr>
                <w:b/>
              </w:rPr>
            </w:pPr>
            <w:r>
              <w:rPr>
                <w:b/>
              </w:rPr>
              <w:t xml:space="preserve">Podpis </w:t>
            </w:r>
          </w:p>
        </w:tc>
        <w:tc>
          <w:tcPr>
            <w:tcW w:w="4536" w:type="dxa"/>
            <w:gridSpan w:val="8"/>
          </w:tcPr>
          <w:p w14:paraId="3C9BD946" w14:textId="77777777" w:rsidR="00082527" w:rsidRDefault="00082527" w:rsidP="00830928">
            <w:pPr>
              <w:jc w:val="both"/>
            </w:pPr>
            <w:r>
              <w:t>Lívia Kožušková v. r.</w:t>
            </w:r>
          </w:p>
        </w:tc>
        <w:tc>
          <w:tcPr>
            <w:tcW w:w="786" w:type="dxa"/>
            <w:gridSpan w:val="2"/>
            <w:shd w:val="clear" w:color="auto" w:fill="F7CAAC"/>
          </w:tcPr>
          <w:p w14:paraId="41EB1DE2" w14:textId="77777777" w:rsidR="00082527" w:rsidRDefault="00082527" w:rsidP="00830928">
            <w:pPr>
              <w:jc w:val="both"/>
            </w:pPr>
            <w:r>
              <w:rPr>
                <w:b/>
              </w:rPr>
              <w:t>datum</w:t>
            </w:r>
          </w:p>
        </w:tc>
        <w:tc>
          <w:tcPr>
            <w:tcW w:w="2019" w:type="dxa"/>
            <w:gridSpan w:val="4"/>
          </w:tcPr>
          <w:p w14:paraId="73E63D91" w14:textId="77777777" w:rsidR="00082527" w:rsidRDefault="00082527" w:rsidP="00830928">
            <w:pPr>
              <w:jc w:val="both"/>
            </w:pPr>
            <w:r>
              <w:t>20.  11. 2022</w:t>
            </w:r>
          </w:p>
        </w:tc>
      </w:tr>
    </w:tbl>
    <w:p w14:paraId="326419F7" w14:textId="77777777" w:rsidR="00B57A1F" w:rsidRDefault="00B57A1F">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FF15C6" w14:paraId="7EDEDD17" w14:textId="77777777" w:rsidTr="004752E9">
        <w:tc>
          <w:tcPr>
            <w:tcW w:w="9859" w:type="dxa"/>
            <w:gridSpan w:val="15"/>
            <w:tcBorders>
              <w:bottom w:val="double" w:sz="4" w:space="0" w:color="auto"/>
            </w:tcBorders>
            <w:shd w:val="clear" w:color="auto" w:fill="BDD6EE"/>
          </w:tcPr>
          <w:p w14:paraId="05BB55FF" w14:textId="31394BFF" w:rsidR="00FF15C6" w:rsidRDefault="00FF15C6" w:rsidP="004752E9">
            <w:pPr>
              <w:jc w:val="both"/>
              <w:rPr>
                <w:b/>
                <w:sz w:val="28"/>
              </w:rPr>
            </w:pPr>
            <w:r w:rsidRPr="003B419B">
              <w:rPr>
                <w:b/>
                <w:sz w:val="28"/>
              </w:rPr>
              <w:lastRenderedPageBreak/>
              <w:t>C</w:t>
            </w:r>
            <w:r>
              <w:rPr>
                <w:b/>
                <w:sz w:val="28"/>
              </w:rPr>
              <w:t>-I – Personální zabezpečení</w:t>
            </w:r>
          </w:p>
        </w:tc>
      </w:tr>
      <w:tr w:rsidR="00FF15C6" w14:paraId="3BADCB93" w14:textId="77777777" w:rsidTr="004752E9">
        <w:tc>
          <w:tcPr>
            <w:tcW w:w="2518" w:type="dxa"/>
            <w:tcBorders>
              <w:top w:val="double" w:sz="4" w:space="0" w:color="auto"/>
            </w:tcBorders>
            <w:shd w:val="clear" w:color="auto" w:fill="F7CAAC"/>
          </w:tcPr>
          <w:p w14:paraId="46D4CA2B" w14:textId="77777777" w:rsidR="00FF15C6" w:rsidRDefault="00FF15C6" w:rsidP="004752E9">
            <w:pPr>
              <w:jc w:val="both"/>
              <w:rPr>
                <w:b/>
              </w:rPr>
            </w:pPr>
            <w:r>
              <w:rPr>
                <w:b/>
              </w:rPr>
              <w:t>Vysoká škola</w:t>
            </w:r>
          </w:p>
        </w:tc>
        <w:tc>
          <w:tcPr>
            <w:tcW w:w="7341" w:type="dxa"/>
            <w:gridSpan w:val="14"/>
          </w:tcPr>
          <w:p w14:paraId="6C5CB58D" w14:textId="77777777" w:rsidR="00FF15C6" w:rsidRDefault="00FF15C6" w:rsidP="004752E9">
            <w:pPr>
              <w:jc w:val="both"/>
            </w:pPr>
            <w:r>
              <w:t>Univerzita Tomáše Bati ve Zlíně</w:t>
            </w:r>
          </w:p>
        </w:tc>
      </w:tr>
      <w:tr w:rsidR="00FF15C6" w14:paraId="03F015AC" w14:textId="77777777" w:rsidTr="004752E9">
        <w:tc>
          <w:tcPr>
            <w:tcW w:w="2518" w:type="dxa"/>
            <w:shd w:val="clear" w:color="auto" w:fill="F7CAAC"/>
          </w:tcPr>
          <w:p w14:paraId="156788DE" w14:textId="77777777" w:rsidR="00FF15C6" w:rsidRDefault="00FF15C6" w:rsidP="004752E9">
            <w:pPr>
              <w:jc w:val="both"/>
              <w:rPr>
                <w:b/>
              </w:rPr>
            </w:pPr>
            <w:r>
              <w:rPr>
                <w:b/>
              </w:rPr>
              <w:t>Součást vysoké školy</w:t>
            </w:r>
          </w:p>
        </w:tc>
        <w:tc>
          <w:tcPr>
            <w:tcW w:w="7341" w:type="dxa"/>
            <w:gridSpan w:val="14"/>
          </w:tcPr>
          <w:p w14:paraId="3FFA648C" w14:textId="77777777" w:rsidR="00FF15C6" w:rsidRDefault="00FF15C6" w:rsidP="004752E9">
            <w:pPr>
              <w:jc w:val="both"/>
            </w:pPr>
            <w:r>
              <w:t>Fakulta multimediálních komunikací</w:t>
            </w:r>
          </w:p>
        </w:tc>
      </w:tr>
      <w:tr w:rsidR="00FF15C6" w14:paraId="337B4B98" w14:textId="77777777" w:rsidTr="004752E9">
        <w:tc>
          <w:tcPr>
            <w:tcW w:w="2518" w:type="dxa"/>
            <w:shd w:val="clear" w:color="auto" w:fill="F7CAAC"/>
          </w:tcPr>
          <w:p w14:paraId="2C7C0D8D" w14:textId="77777777" w:rsidR="00FF15C6" w:rsidRDefault="00FF15C6" w:rsidP="004752E9">
            <w:pPr>
              <w:jc w:val="both"/>
              <w:rPr>
                <w:b/>
              </w:rPr>
            </w:pPr>
            <w:r>
              <w:rPr>
                <w:b/>
              </w:rPr>
              <w:t>Název studijního programu</w:t>
            </w:r>
          </w:p>
        </w:tc>
        <w:tc>
          <w:tcPr>
            <w:tcW w:w="7341" w:type="dxa"/>
            <w:gridSpan w:val="14"/>
          </w:tcPr>
          <w:p w14:paraId="2E209831" w14:textId="1F3A1221" w:rsidR="00FF15C6" w:rsidRDefault="00774F06" w:rsidP="004752E9">
            <w:pPr>
              <w:jc w:val="both"/>
            </w:pPr>
            <w:r>
              <w:t>Design</w:t>
            </w:r>
          </w:p>
        </w:tc>
      </w:tr>
      <w:tr w:rsidR="00FF15C6" w14:paraId="317A645A" w14:textId="77777777" w:rsidTr="004752E9">
        <w:tc>
          <w:tcPr>
            <w:tcW w:w="2518" w:type="dxa"/>
            <w:shd w:val="clear" w:color="auto" w:fill="F7CAAC"/>
          </w:tcPr>
          <w:p w14:paraId="1C0FDE1D" w14:textId="77777777" w:rsidR="00FF15C6" w:rsidRDefault="00FF15C6" w:rsidP="004752E9">
            <w:pPr>
              <w:jc w:val="both"/>
              <w:rPr>
                <w:b/>
              </w:rPr>
            </w:pPr>
            <w:r>
              <w:rPr>
                <w:b/>
              </w:rPr>
              <w:t>Jméno a příjmení</w:t>
            </w:r>
          </w:p>
        </w:tc>
        <w:tc>
          <w:tcPr>
            <w:tcW w:w="4536" w:type="dxa"/>
            <w:gridSpan w:val="8"/>
          </w:tcPr>
          <w:p w14:paraId="27C8B47C" w14:textId="77777777" w:rsidR="00FF15C6" w:rsidRDefault="00FF15C6" w:rsidP="004752E9">
            <w:pPr>
              <w:jc w:val="both"/>
            </w:pPr>
            <w:r>
              <w:t>Pavel Krutil</w:t>
            </w:r>
          </w:p>
        </w:tc>
        <w:tc>
          <w:tcPr>
            <w:tcW w:w="709" w:type="dxa"/>
            <w:shd w:val="clear" w:color="auto" w:fill="F7CAAC"/>
          </w:tcPr>
          <w:p w14:paraId="59C0CA7E" w14:textId="77777777" w:rsidR="00FF15C6" w:rsidRDefault="00FF15C6" w:rsidP="004752E9">
            <w:pPr>
              <w:jc w:val="both"/>
              <w:rPr>
                <w:b/>
              </w:rPr>
            </w:pPr>
            <w:r>
              <w:rPr>
                <w:b/>
              </w:rPr>
              <w:t>Tituly</w:t>
            </w:r>
          </w:p>
        </w:tc>
        <w:tc>
          <w:tcPr>
            <w:tcW w:w="2096" w:type="dxa"/>
            <w:gridSpan w:val="5"/>
          </w:tcPr>
          <w:p w14:paraId="54252E9F" w14:textId="25F2A58A" w:rsidR="00FF15C6" w:rsidRDefault="00FD6743" w:rsidP="004752E9">
            <w:pPr>
              <w:jc w:val="both"/>
            </w:pPr>
            <w:r>
              <w:t>Mgr.</w:t>
            </w:r>
          </w:p>
        </w:tc>
      </w:tr>
      <w:tr w:rsidR="00FF15C6" w14:paraId="2DB863A0" w14:textId="77777777" w:rsidTr="004752E9">
        <w:tc>
          <w:tcPr>
            <w:tcW w:w="2518" w:type="dxa"/>
            <w:shd w:val="clear" w:color="auto" w:fill="F7CAAC"/>
          </w:tcPr>
          <w:p w14:paraId="3F689B53" w14:textId="77777777" w:rsidR="00FF15C6" w:rsidRDefault="00FF15C6" w:rsidP="004752E9">
            <w:pPr>
              <w:jc w:val="both"/>
              <w:rPr>
                <w:b/>
              </w:rPr>
            </w:pPr>
            <w:r>
              <w:rPr>
                <w:b/>
              </w:rPr>
              <w:t>Rok narození</w:t>
            </w:r>
          </w:p>
        </w:tc>
        <w:tc>
          <w:tcPr>
            <w:tcW w:w="829" w:type="dxa"/>
            <w:gridSpan w:val="2"/>
          </w:tcPr>
          <w:p w14:paraId="2B1B95B2" w14:textId="77777777" w:rsidR="00FF15C6" w:rsidRDefault="00FF15C6" w:rsidP="004752E9">
            <w:pPr>
              <w:jc w:val="both"/>
            </w:pPr>
            <w:r>
              <w:t>1964</w:t>
            </w:r>
          </w:p>
        </w:tc>
        <w:tc>
          <w:tcPr>
            <w:tcW w:w="1721" w:type="dxa"/>
            <w:shd w:val="clear" w:color="auto" w:fill="F7CAAC"/>
          </w:tcPr>
          <w:p w14:paraId="5C4A9FA2" w14:textId="77777777" w:rsidR="00FF15C6" w:rsidRDefault="00FF15C6" w:rsidP="004752E9">
            <w:pPr>
              <w:jc w:val="both"/>
              <w:rPr>
                <w:b/>
              </w:rPr>
            </w:pPr>
            <w:r>
              <w:rPr>
                <w:b/>
              </w:rPr>
              <w:t>typ vztahu k VŠ</w:t>
            </w:r>
          </w:p>
        </w:tc>
        <w:tc>
          <w:tcPr>
            <w:tcW w:w="992" w:type="dxa"/>
            <w:gridSpan w:val="4"/>
          </w:tcPr>
          <w:p w14:paraId="35DAFF1E" w14:textId="77777777" w:rsidR="00FF15C6" w:rsidRDefault="00FF15C6" w:rsidP="004752E9">
            <w:pPr>
              <w:jc w:val="both"/>
            </w:pPr>
            <w:r>
              <w:t>pp</w:t>
            </w:r>
          </w:p>
        </w:tc>
        <w:tc>
          <w:tcPr>
            <w:tcW w:w="994" w:type="dxa"/>
            <w:shd w:val="clear" w:color="auto" w:fill="F7CAAC"/>
          </w:tcPr>
          <w:p w14:paraId="2D79DFA4" w14:textId="77777777" w:rsidR="00FF15C6" w:rsidRDefault="00FF15C6" w:rsidP="004752E9">
            <w:pPr>
              <w:jc w:val="both"/>
              <w:rPr>
                <w:b/>
              </w:rPr>
            </w:pPr>
            <w:r>
              <w:rPr>
                <w:b/>
              </w:rPr>
              <w:t>rozsah</w:t>
            </w:r>
          </w:p>
        </w:tc>
        <w:tc>
          <w:tcPr>
            <w:tcW w:w="709" w:type="dxa"/>
          </w:tcPr>
          <w:p w14:paraId="378563D4" w14:textId="77777777" w:rsidR="00FF15C6" w:rsidRDefault="00FF15C6" w:rsidP="004752E9">
            <w:pPr>
              <w:jc w:val="both"/>
            </w:pPr>
            <w:r>
              <w:t>40h/t</w:t>
            </w:r>
          </w:p>
        </w:tc>
        <w:tc>
          <w:tcPr>
            <w:tcW w:w="709" w:type="dxa"/>
            <w:gridSpan w:val="3"/>
            <w:shd w:val="clear" w:color="auto" w:fill="F7CAAC"/>
          </w:tcPr>
          <w:p w14:paraId="1353A046" w14:textId="77777777" w:rsidR="00FF15C6" w:rsidRDefault="00FF15C6" w:rsidP="004752E9">
            <w:pPr>
              <w:jc w:val="both"/>
              <w:rPr>
                <w:b/>
              </w:rPr>
            </w:pPr>
            <w:r>
              <w:rPr>
                <w:b/>
              </w:rPr>
              <w:t>do kdy</w:t>
            </w:r>
          </w:p>
        </w:tc>
        <w:tc>
          <w:tcPr>
            <w:tcW w:w="1387" w:type="dxa"/>
            <w:gridSpan w:val="2"/>
          </w:tcPr>
          <w:p w14:paraId="0A385242" w14:textId="77777777" w:rsidR="00FF15C6" w:rsidRDefault="00FF15C6" w:rsidP="004752E9">
            <w:pPr>
              <w:jc w:val="both"/>
            </w:pPr>
            <w:r>
              <w:t>N</w:t>
            </w:r>
          </w:p>
        </w:tc>
      </w:tr>
      <w:tr w:rsidR="00FF15C6" w14:paraId="4EE98ED7" w14:textId="77777777" w:rsidTr="004752E9">
        <w:tc>
          <w:tcPr>
            <w:tcW w:w="5068" w:type="dxa"/>
            <w:gridSpan w:val="4"/>
            <w:shd w:val="clear" w:color="auto" w:fill="F7CAAC"/>
          </w:tcPr>
          <w:p w14:paraId="15D2CD11" w14:textId="77777777" w:rsidR="00FF15C6" w:rsidRDefault="00FF15C6" w:rsidP="004752E9">
            <w:pPr>
              <w:jc w:val="both"/>
              <w:rPr>
                <w:b/>
              </w:rPr>
            </w:pPr>
            <w:r>
              <w:rPr>
                <w:b/>
              </w:rPr>
              <w:t>Typ vztahu na součásti VŠ, která uskutečňuje st. program</w:t>
            </w:r>
          </w:p>
        </w:tc>
        <w:tc>
          <w:tcPr>
            <w:tcW w:w="992" w:type="dxa"/>
            <w:gridSpan w:val="4"/>
          </w:tcPr>
          <w:p w14:paraId="5311B3C8" w14:textId="77777777" w:rsidR="00FF15C6" w:rsidRDefault="00FF15C6" w:rsidP="004752E9">
            <w:pPr>
              <w:jc w:val="both"/>
            </w:pPr>
            <w:r>
              <w:t>pp</w:t>
            </w:r>
          </w:p>
        </w:tc>
        <w:tc>
          <w:tcPr>
            <w:tcW w:w="994" w:type="dxa"/>
            <w:shd w:val="clear" w:color="auto" w:fill="F7CAAC"/>
          </w:tcPr>
          <w:p w14:paraId="692AD8BE" w14:textId="77777777" w:rsidR="00FF15C6" w:rsidRDefault="00FF15C6" w:rsidP="004752E9">
            <w:pPr>
              <w:jc w:val="both"/>
              <w:rPr>
                <w:b/>
              </w:rPr>
            </w:pPr>
            <w:r>
              <w:rPr>
                <w:b/>
              </w:rPr>
              <w:t>rozsah</w:t>
            </w:r>
          </w:p>
        </w:tc>
        <w:tc>
          <w:tcPr>
            <w:tcW w:w="709" w:type="dxa"/>
          </w:tcPr>
          <w:p w14:paraId="2BC9F01A" w14:textId="77777777" w:rsidR="00FF15C6" w:rsidRDefault="00FF15C6" w:rsidP="004752E9">
            <w:pPr>
              <w:jc w:val="both"/>
            </w:pPr>
            <w:r>
              <w:t>40h/t</w:t>
            </w:r>
          </w:p>
        </w:tc>
        <w:tc>
          <w:tcPr>
            <w:tcW w:w="709" w:type="dxa"/>
            <w:gridSpan w:val="3"/>
            <w:shd w:val="clear" w:color="auto" w:fill="F7CAAC"/>
          </w:tcPr>
          <w:p w14:paraId="7D0CF1AE" w14:textId="77777777" w:rsidR="00FF15C6" w:rsidRDefault="00FF15C6" w:rsidP="004752E9">
            <w:pPr>
              <w:jc w:val="both"/>
              <w:rPr>
                <w:b/>
              </w:rPr>
            </w:pPr>
            <w:r>
              <w:rPr>
                <w:b/>
              </w:rPr>
              <w:t>do kdy</w:t>
            </w:r>
          </w:p>
        </w:tc>
        <w:tc>
          <w:tcPr>
            <w:tcW w:w="1387" w:type="dxa"/>
            <w:gridSpan w:val="2"/>
          </w:tcPr>
          <w:p w14:paraId="74A0910D" w14:textId="77777777" w:rsidR="00FF15C6" w:rsidRDefault="00FF15C6" w:rsidP="004752E9">
            <w:pPr>
              <w:jc w:val="both"/>
            </w:pPr>
            <w:r>
              <w:t>N</w:t>
            </w:r>
          </w:p>
        </w:tc>
      </w:tr>
      <w:tr w:rsidR="00FF15C6" w14:paraId="549A7A00" w14:textId="77777777" w:rsidTr="004752E9">
        <w:tc>
          <w:tcPr>
            <w:tcW w:w="6060" w:type="dxa"/>
            <w:gridSpan w:val="8"/>
            <w:shd w:val="clear" w:color="auto" w:fill="F7CAAC"/>
          </w:tcPr>
          <w:p w14:paraId="7119B654" w14:textId="77777777" w:rsidR="00FF15C6" w:rsidRDefault="00FF15C6" w:rsidP="004752E9">
            <w:pPr>
              <w:jc w:val="both"/>
            </w:pPr>
            <w:r>
              <w:rPr>
                <w:b/>
              </w:rPr>
              <w:t>Další současná působení jako akademický pracovník na jiných VŠ</w:t>
            </w:r>
          </w:p>
        </w:tc>
        <w:tc>
          <w:tcPr>
            <w:tcW w:w="1703" w:type="dxa"/>
            <w:gridSpan w:val="2"/>
            <w:shd w:val="clear" w:color="auto" w:fill="F7CAAC"/>
          </w:tcPr>
          <w:p w14:paraId="0274A7C2" w14:textId="77777777" w:rsidR="00FF15C6" w:rsidRDefault="00FF15C6" w:rsidP="004752E9">
            <w:pPr>
              <w:jc w:val="both"/>
              <w:rPr>
                <w:b/>
              </w:rPr>
            </w:pPr>
            <w:r>
              <w:rPr>
                <w:b/>
              </w:rPr>
              <w:t>typ prac. vztahu</w:t>
            </w:r>
          </w:p>
        </w:tc>
        <w:tc>
          <w:tcPr>
            <w:tcW w:w="2096" w:type="dxa"/>
            <w:gridSpan w:val="5"/>
            <w:shd w:val="clear" w:color="auto" w:fill="F7CAAC"/>
          </w:tcPr>
          <w:p w14:paraId="50547F0A" w14:textId="77777777" w:rsidR="00FF15C6" w:rsidRDefault="00FF15C6" w:rsidP="004752E9">
            <w:pPr>
              <w:jc w:val="both"/>
              <w:rPr>
                <w:b/>
              </w:rPr>
            </w:pPr>
            <w:r>
              <w:rPr>
                <w:b/>
              </w:rPr>
              <w:t>rozsah</w:t>
            </w:r>
          </w:p>
        </w:tc>
      </w:tr>
      <w:tr w:rsidR="00FF15C6" w14:paraId="17F1078F" w14:textId="77777777" w:rsidTr="004752E9">
        <w:tc>
          <w:tcPr>
            <w:tcW w:w="6060" w:type="dxa"/>
            <w:gridSpan w:val="8"/>
          </w:tcPr>
          <w:p w14:paraId="45473AE6" w14:textId="77777777" w:rsidR="00FF15C6" w:rsidRDefault="00FF15C6" w:rsidP="004752E9">
            <w:pPr>
              <w:jc w:val="both"/>
            </w:pPr>
          </w:p>
        </w:tc>
        <w:tc>
          <w:tcPr>
            <w:tcW w:w="1703" w:type="dxa"/>
            <w:gridSpan w:val="2"/>
          </w:tcPr>
          <w:p w14:paraId="58AB6EC8" w14:textId="77777777" w:rsidR="00FF15C6" w:rsidRDefault="00FF15C6" w:rsidP="004752E9">
            <w:pPr>
              <w:jc w:val="both"/>
            </w:pPr>
          </w:p>
        </w:tc>
        <w:tc>
          <w:tcPr>
            <w:tcW w:w="2096" w:type="dxa"/>
            <w:gridSpan w:val="5"/>
          </w:tcPr>
          <w:p w14:paraId="43C5D7B5" w14:textId="77777777" w:rsidR="00FF15C6" w:rsidRDefault="00FF15C6" w:rsidP="004752E9">
            <w:pPr>
              <w:jc w:val="both"/>
            </w:pPr>
          </w:p>
        </w:tc>
      </w:tr>
      <w:tr w:rsidR="00FF15C6" w14:paraId="491CE4BC" w14:textId="77777777" w:rsidTr="004752E9">
        <w:tc>
          <w:tcPr>
            <w:tcW w:w="6060" w:type="dxa"/>
            <w:gridSpan w:val="8"/>
          </w:tcPr>
          <w:p w14:paraId="14BBB365" w14:textId="77777777" w:rsidR="00FF15C6" w:rsidRDefault="00FF15C6" w:rsidP="004752E9">
            <w:pPr>
              <w:jc w:val="both"/>
            </w:pPr>
          </w:p>
        </w:tc>
        <w:tc>
          <w:tcPr>
            <w:tcW w:w="1703" w:type="dxa"/>
            <w:gridSpan w:val="2"/>
          </w:tcPr>
          <w:p w14:paraId="7FDDF73D" w14:textId="77777777" w:rsidR="00FF15C6" w:rsidRDefault="00FF15C6" w:rsidP="004752E9">
            <w:pPr>
              <w:jc w:val="both"/>
            </w:pPr>
          </w:p>
        </w:tc>
        <w:tc>
          <w:tcPr>
            <w:tcW w:w="2096" w:type="dxa"/>
            <w:gridSpan w:val="5"/>
          </w:tcPr>
          <w:p w14:paraId="0162DF4B" w14:textId="77777777" w:rsidR="00FF15C6" w:rsidRDefault="00FF15C6" w:rsidP="004752E9">
            <w:pPr>
              <w:jc w:val="both"/>
            </w:pPr>
          </w:p>
        </w:tc>
      </w:tr>
      <w:tr w:rsidR="00FF15C6" w14:paraId="6A83CF75" w14:textId="77777777" w:rsidTr="003B419B">
        <w:trPr>
          <w:trHeight w:val="470"/>
        </w:trPr>
        <w:tc>
          <w:tcPr>
            <w:tcW w:w="9859" w:type="dxa"/>
            <w:gridSpan w:val="15"/>
            <w:shd w:val="clear" w:color="auto" w:fill="F7CAAC"/>
          </w:tcPr>
          <w:p w14:paraId="747FEBBE" w14:textId="77777777" w:rsidR="00FF15C6" w:rsidRDefault="00FF15C6" w:rsidP="004752E9">
            <w:pPr>
              <w:jc w:val="both"/>
            </w:pPr>
            <w:r>
              <w:rPr>
                <w:b/>
              </w:rPr>
              <w:t>Předměty příslušného studijního programu a způsob zapojení do jejich výuky, příp. další zapojení do uskutečňování studijního programu</w:t>
            </w:r>
          </w:p>
        </w:tc>
      </w:tr>
      <w:tr w:rsidR="00FF15C6" w:rsidRPr="002827C6" w14:paraId="3627F0CB" w14:textId="77777777" w:rsidTr="00E153D9">
        <w:trPr>
          <w:trHeight w:val="218"/>
        </w:trPr>
        <w:tc>
          <w:tcPr>
            <w:tcW w:w="9859" w:type="dxa"/>
            <w:gridSpan w:val="15"/>
            <w:tcBorders>
              <w:top w:val="nil"/>
            </w:tcBorders>
          </w:tcPr>
          <w:p w14:paraId="5D197EF2" w14:textId="7561E4F2" w:rsidR="00FF15C6" w:rsidRPr="002827C6" w:rsidRDefault="00FF15C6" w:rsidP="003B419B">
            <w:pPr>
              <w:jc w:val="both"/>
            </w:pPr>
            <w:r>
              <w:t>Multimédia 1, 2 (</w:t>
            </w:r>
            <w:r w:rsidR="007B34E3">
              <w:t>cvičící</w:t>
            </w:r>
            <w:r>
              <w:t>, garant)</w:t>
            </w:r>
          </w:p>
        </w:tc>
      </w:tr>
      <w:tr w:rsidR="00FF15C6" w:rsidRPr="002827C6" w14:paraId="7426D562" w14:textId="77777777" w:rsidTr="004752E9">
        <w:trPr>
          <w:trHeight w:val="340"/>
        </w:trPr>
        <w:tc>
          <w:tcPr>
            <w:tcW w:w="9859" w:type="dxa"/>
            <w:gridSpan w:val="15"/>
            <w:tcBorders>
              <w:top w:val="nil"/>
            </w:tcBorders>
            <w:shd w:val="clear" w:color="auto" w:fill="FBD4B4"/>
          </w:tcPr>
          <w:p w14:paraId="354D5E49" w14:textId="77777777" w:rsidR="00FF15C6" w:rsidRPr="002827C6" w:rsidRDefault="00FF15C6" w:rsidP="004752E9">
            <w:pPr>
              <w:jc w:val="both"/>
              <w:rPr>
                <w:b/>
              </w:rPr>
            </w:pPr>
            <w:r w:rsidRPr="002827C6">
              <w:rPr>
                <w:b/>
              </w:rPr>
              <w:t>Zapojení do výuky v dalších studijních programech na téže vysoké škole (pouze u garantů ZT a PZ předmětů)</w:t>
            </w:r>
          </w:p>
        </w:tc>
      </w:tr>
      <w:tr w:rsidR="00FF15C6" w:rsidRPr="002827C6" w14:paraId="4ECAB85D" w14:textId="77777777" w:rsidTr="004752E9">
        <w:trPr>
          <w:trHeight w:val="340"/>
        </w:trPr>
        <w:tc>
          <w:tcPr>
            <w:tcW w:w="2802" w:type="dxa"/>
            <w:gridSpan w:val="2"/>
            <w:tcBorders>
              <w:top w:val="nil"/>
            </w:tcBorders>
          </w:tcPr>
          <w:p w14:paraId="10D4F9A7" w14:textId="77777777" w:rsidR="00FF15C6" w:rsidRPr="002827C6" w:rsidRDefault="00FF15C6" w:rsidP="004752E9">
            <w:pPr>
              <w:jc w:val="both"/>
              <w:rPr>
                <w:b/>
              </w:rPr>
            </w:pPr>
            <w:r w:rsidRPr="002827C6">
              <w:rPr>
                <w:b/>
              </w:rPr>
              <w:t>Název studijního předmětu</w:t>
            </w:r>
          </w:p>
        </w:tc>
        <w:tc>
          <w:tcPr>
            <w:tcW w:w="2409" w:type="dxa"/>
            <w:gridSpan w:val="3"/>
            <w:tcBorders>
              <w:top w:val="nil"/>
            </w:tcBorders>
          </w:tcPr>
          <w:p w14:paraId="557A489E" w14:textId="77777777" w:rsidR="00FF15C6" w:rsidRPr="002827C6" w:rsidRDefault="00FF15C6" w:rsidP="004752E9">
            <w:pPr>
              <w:rPr>
                <w:b/>
              </w:rPr>
            </w:pPr>
            <w:r w:rsidRPr="002827C6">
              <w:rPr>
                <w:b/>
              </w:rPr>
              <w:t>Název studijního programu</w:t>
            </w:r>
          </w:p>
        </w:tc>
        <w:tc>
          <w:tcPr>
            <w:tcW w:w="567" w:type="dxa"/>
            <w:gridSpan w:val="2"/>
            <w:tcBorders>
              <w:top w:val="nil"/>
            </w:tcBorders>
          </w:tcPr>
          <w:p w14:paraId="4F40C424" w14:textId="77777777" w:rsidR="00FF15C6" w:rsidRPr="002827C6" w:rsidRDefault="00FF15C6" w:rsidP="004752E9">
            <w:pPr>
              <w:jc w:val="both"/>
              <w:rPr>
                <w:b/>
              </w:rPr>
            </w:pPr>
            <w:r w:rsidRPr="002827C6">
              <w:rPr>
                <w:b/>
              </w:rPr>
              <w:t>Sem.</w:t>
            </w:r>
          </w:p>
        </w:tc>
        <w:tc>
          <w:tcPr>
            <w:tcW w:w="2109" w:type="dxa"/>
            <w:gridSpan w:val="5"/>
            <w:tcBorders>
              <w:top w:val="nil"/>
            </w:tcBorders>
          </w:tcPr>
          <w:p w14:paraId="02B184C1" w14:textId="77777777" w:rsidR="00FF15C6" w:rsidRPr="002827C6" w:rsidRDefault="00FF15C6" w:rsidP="004752E9">
            <w:pPr>
              <w:rPr>
                <w:b/>
              </w:rPr>
            </w:pPr>
            <w:r w:rsidRPr="002827C6">
              <w:rPr>
                <w:b/>
              </w:rPr>
              <w:t>Role ve výuce daného předmětu</w:t>
            </w:r>
          </w:p>
        </w:tc>
        <w:tc>
          <w:tcPr>
            <w:tcW w:w="1972" w:type="dxa"/>
            <w:gridSpan w:val="3"/>
            <w:tcBorders>
              <w:top w:val="nil"/>
            </w:tcBorders>
          </w:tcPr>
          <w:p w14:paraId="6F3E9443" w14:textId="77777777" w:rsidR="00FF15C6" w:rsidRPr="002827C6" w:rsidRDefault="00FF15C6" w:rsidP="004752E9">
            <w:pPr>
              <w:rPr>
                <w:b/>
              </w:rPr>
            </w:pPr>
            <w:r>
              <w:rPr>
                <w:b/>
              </w:rPr>
              <w:t>(</w:t>
            </w:r>
            <w:r w:rsidRPr="00F20AEF">
              <w:rPr>
                <w:b/>
                <w:i/>
                <w:iCs/>
              </w:rPr>
              <w:t>nepovinný údaj</w:t>
            </w:r>
            <w:r w:rsidRPr="00F20AEF">
              <w:rPr>
                <w:b/>
              </w:rPr>
              <w:t>)</w:t>
            </w:r>
            <w:r>
              <w:rPr>
                <w:b/>
              </w:rPr>
              <w:t xml:space="preserve"> </w:t>
            </w:r>
            <w:r w:rsidRPr="002827C6">
              <w:rPr>
                <w:b/>
              </w:rPr>
              <w:t>Počet hodin za semestr</w:t>
            </w:r>
          </w:p>
        </w:tc>
      </w:tr>
      <w:tr w:rsidR="00FF15C6" w:rsidRPr="00461AFF" w14:paraId="3A4D40D7" w14:textId="77777777" w:rsidTr="004752E9">
        <w:trPr>
          <w:trHeight w:val="285"/>
        </w:trPr>
        <w:tc>
          <w:tcPr>
            <w:tcW w:w="2802" w:type="dxa"/>
            <w:gridSpan w:val="2"/>
            <w:tcBorders>
              <w:top w:val="nil"/>
            </w:tcBorders>
          </w:tcPr>
          <w:p w14:paraId="520FB973" w14:textId="3653DF4B" w:rsidR="00FF15C6" w:rsidRPr="0016131F" w:rsidRDefault="00FF15C6" w:rsidP="004752E9">
            <w:pPr>
              <w:jc w:val="both"/>
            </w:pPr>
          </w:p>
        </w:tc>
        <w:tc>
          <w:tcPr>
            <w:tcW w:w="2409" w:type="dxa"/>
            <w:gridSpan w:val="3"/>
            <w:tcBorders>
              <w:top w:val="nil"/>
            </w:tcBorders>
          </w:tcPr>
          <w:p w14:paraId="404A5FAC" w14:textId="4C1E0287" w:rsidR="00FF15C6" w:rsidRPr="0016131F" w:rsidRDefault="00FF15C6" w:rsidP="004752E9">
            <w:pPr>
              <w:jc w:val="both"/>
            </w:pPr>
          </w:p>
        </w:tc>
        <w:tc>
          <w:tcPr>
            <w:tcW w:w="567" w:type="dxa"/>
            <w:gridSpan w:val="2"/>
            <w:tcBorders>
              <w:top w:val="nil"/>
            </w:tcBorders>
          </w:tcPr>
          <w:p w14:paraId="00451CBC" w14:textId="25F892A1" w:rsidR="00FF15C6" w:rsidRPr="0016131F" w:rsidRDefault="00FF15C6" w:rsidP="004752E9">
            <w:pPr>
              <w:jc w:val="both"/>
            </w:pPr>
          </w:p>
        </w:tc>
        <w:tc>
          <w:tcPr>
            <w:tcW w:w="2109" w:type="dxa"/>
            <w:gridSpan w:val="5"/>
            <w:tcBorders>
              <w:top w:val="nil"/>
            </w:tcBorders>
          </w:tcPr>
          <w:p w14:paraId="766C0434" w14:textId="06953AAC" w:rsidR="00FF15C6" w:rsidRPr="0016131F" w:rsidRDefault="00FF15C6" w:rsidP="004752E9">
            <w:pPr>
              <w:jc w:val="both"/>
            </w:pPr>
          </w:p>
        </w:tc>
        <w:tc>
          <w:tcPr>
            <w:tcW w:w="1972" w:type="dxa"/>
            <w:gridSpan w:val="3"/>
            <w:tcBorders>
              <w:top w:val="nil"/>
            </w:tcBorders>
          </w:tcPr>
          <w:p w14:paraId="28EA29AB" w14:textId="77777777" w:rsidR="00FF15C6" w:rsidRPr="0016131F" w:rsidRDefault="00FF15C6" w:rsidP="004752E9">
            <w:pPr>
              <w:jc w:val="both"/>
            </w:pPr>
          </w:p>
        </w:tc>
      </w:tr>
      <w:tr w:rsidR="00FF15C6" w:rsidRPr="00461AFF" w14:paraId="51C1702D" w14:textId="77777777" w:rsidTr="004752E9">
        <w:trPr>
          <w:trHeight w:val="284"/>
        </w:trPr>
        <w:tc>
          <w:tcPr>
            <w:tcW w:w="2802" w:type="dxa"/>
            <w:gridSpan w:val="2"/>
            <w:tcBorders>
              <w:top w:val="nil"/>
            </w:tcBorders>
          </w:tcPr>
          <w:p w14:paraId="40BD4907" w14:textId="5BD56117" w:rsidR="00FF15C6" w:rsidRPr="0016131F" w:rsidRDefault="00FF15C6" w:rsidP="004752E9">
            <w:pPr>
              <w:jc w:val="both"/>
            </w:pPr>
          </w:p>
        </w:tc>
        <w:tc>
          <w:tcPr>
            <w:tcW w:w="2409" w:type="dxa"/>
            <w:gridSpan w:val="3"/>
            <w:tcBorders>
              <w:top w:val="nil"/>
            </w:tcBorders>
          </w:tcPr>
          <w:p w14:paraId="38A771FA" w14:textId="4DFF726B" w:rsidR="00FF15C6" w:rsidRPr="0016131F" w:rsidRDefault="00FF15C6" w:rsidP="004752E9">
            <w:pPr>
              <w:jc w:val="both"/>
            </w:pPr>
          </w:p>
        </w:tc>
        <w:tc>
          <w:tcPr>
            <w:tcW w:w="567" w:type="dxa"/>
            <w:gridSpan w:val="2"/>
            <w:tcBorders>
              <w:top w:val="nil"/>
            </w:tcBorders>
          </w:tcPr>
          <w:p w14:paraId="0ACC54E5" w14:textId="78396C5F" w:rsidR="00FF15C6" w:rsidRPr="0016131F" w:rsidRDefault="00FF15C6" w:rsidP="004752E9">
            <w:pPr>
              <w:jc w:val="both"/>
            </w:pPr>
          </w:p>
        </w:tc>
        <w:tc>
          <w:tcPr>
            <w:tcW w:w="2109" w:type="dxa"/>
            <w:gridSpan w:val="5"/>
            <w:tcBorders>
              <w:top w:val="nil"/>
            </w:tcBorders>
          </w:tcPr>
          <w:p w14:paraId="5BE19D32" w14:textId="4AAA0973" w:rsidR="00FF15C6" w:rsidRPr="0016131F" w:rsidRDefault="00FF15C6" w:rsidP="004752E9">
            <w:pPr>
              <w:jc w:val="both"/>
            </w:pPr>
          </w:p>
        </w:tc>
        <w:tc>
          <w:tcPr>
            <w:tcW w:w="1972" w:type="dxa"/>
            <w:gridSpan w:val="3"/>
            <w:tcBorders>
              <w:top w:val="nil"/>
            </w:tcBorders>
          </w:tcPr>
          <w:p w14:paraId="7958765B" w14:textId="77777777" w:rsidR="00FF15C6" w:rsidRPr="0016131F" w:rsidRDefault="00FF15C6" w:rsidP="004752E9">
            <w:pPr>
              <w:jc w:val="both"/>
            </w:pPr>
          </w:p>
        </w:tc>
      </w:tr>
      <w:tr w:rsidR="00FF15C6" w14:paraId="6C7B1247" w14:textId="77777777" w:rsidTr="004752E9">
        <w:tc>
          <w:tcPr>
            <w:tcW w:w="9859" w:type="dxa"/>
            <w:gridSpan w:val="15"/>
            <w:shd w:val="clear" w:color="auto" w:fill="F7CAAC"/>
          </w:tcPr>
          <w:p w14:paraId="04F95694" w14:textId="77777777" w:rsidR="00FF15C6" w:rsidRDefault="00FF15C6" w:rsidP="004752E9">
            <w:pPr>
              <w:jc w:val="both"/>
            </w:pPr>
            <w:r>
              <w:rPr>
                <w:b/>
              </w:rPr>
              <w:t xml:space="preserve">Údaje o vzdělání na VŠ </w:t>
            </w:r>
          </w:p>
        </w:tc>
      </w:tr>
      <w:tr w:rsidR="00FF15C6" w14:paraId="683D4B8B" w14:textId="77777777" w:rsidTr="00E153D9">
        <w:trPr>
          <w:trHeight w:val="234"/>
        </w:trPr>
        <w:tc>
          <w:tcPr>
            <w:tcW w:w="9859" w:type="dxa"/>
            <w:gridSpan w:val="15"/>
          </w:tcPr>
          <w:p w14:paraId="48791592" w14:textId="77777777" w:rsidR="00FF15C6" w:rsidRDefault="00FF15C6" w:rsidP="004752E9">
            <w:pPr>
              <w:jc w:val="both"/>
              <w:rPr>
                <w:b/>
              </w:rPr>
            </w:pPr>
            <w:r>
              <w:t>1989: Univerzita Jana Evangelisty Purkyně v Brně, Filozofická fakulta, Učitelství pro střední školy, Mgr.</w:t>
            </w:r>
          </w:p>
        </w:tc>
      </w:tr>
      <w:tr w:rsidR="00FF15C6" w14:paraId="04BFA160" w14:textId="77777777" w:rsidTr="004752E9">
        <w:tc>
          <w:tcPr>
            <w:tcW w:w="9859" w:type="dxa"/>
            <w:gridSpan w:val="15"/>
            <w:shd w:val="clear" w:color="auto" w:fill="F7CAAC"/>
          </w:tcPr>
          <w:p w14:paraId="1287F49B" w14:textId="77777777" w:rsidR="00FF15C6" w:rsidRDefault="00FF15C6" w:rsidP="004752E9">
            <w:pPr>
              <w:jc w:val="both"/>
              <w:rPr>
                <w:b/>
              </w:rPr>
            </w:pPr>
            <w:r>
              <w:rPr>
                <w:b/>
              </w:rPr>
              <w:t>Údaje o odborném působení od absolvování VŠ</w:t>
            </w:r>
          </w:p>
        </w:tc>
      </w:tr>
      <w:tr w:rsidR="00FF15C6" w:rsidRPr="009B6AE3" w14:paraId="4A0C71F3" w14:textId="77777777" w:rsidTr="00B57A1F">
        <w:trPr>
          <w:trHeight w:val="998"/>
        </w:trPr>
        <w:tc>
          <w:tcPr>
            <w:tcW w:w="9859" w:type="dxa"/>
            <w:gridSpan w:val="15"/>
          </w:tcPr>
          <w:p w14:paraId="469E82CB" w14:textId="77777777" w:rsidR="00FF15C6" w:rsidRPr="009B6AE3" w:rsidRDefault="00FF15C6" w:rsidP="004752E9">
            <w:pPr>
              <w:jc w:val="both"/>
              <w:rPr>
                <w:color w:val="FF0000"/>
              </w:rPr>
            </w:pPr>
            <w:r w:rsidRPr="004B2B91">
              <w:rPr>
                <w:rStyle w:val="markedcontent"/>
                <w:rFonts w:eastAsia="Calibri"/>
              </w:rPr>
              <w:t>1999-dosud: VUT Brno (od r. 2001 UTB ve Zlíně), Institut reklamní tvorby a marketingových komunikací (od r. 2002</w:t>
            </w:r>
            <w:r w:rsidRPr="004B2B91">
              <w:br/>
            </w:r>
            <w:r w:rsidRPr="004B2B91">
              <w:rPr>
                <w:rStyle w:val="markedcontent"/>
                <w:rFonts w:eastAsia="Calibri"/>
              </w:rPr>
              <w:t>Fakulta multimediálních komunikací) – výuka multimédií (tvorba www stránek, PHP, databáze, mobilní aplikace);</w:t>
            </w:r>
            <w:r w:rsidRPr="004B2B91">
              <w:br/>
            </w:r>
            <w:r w:rsidRPr="004B2B91">
              <w:rPr>
                <w:rStyle w:val="markedcontent"/>
                <w:rFonts w:eastAsia="Calibri"/>
              </w:rPr>
              <w:t xml:space="preserve">správce sítě; </w:t>
            </w:r>
            <w:r>
              <w:t xml:space="preserve">proděkan pro pedagogickou činnost a statutární zástupce děkanky FMK UTB ve Zlíně (2009–2015), prorektor pro mezinárodní vztahy UTB ve Zlíně (2015–2019), </w:t>
            </w:r>
            <w:r w:rsidRPr="004B2B91">
              <w:rPr>
                <w:rStyle w:val="markedcontent"/>
                <w:rFonts w:eastAsia="Calibri"/>
              </w:rPr>
              <w:t>proděkan pro internacionalizaci (od 1. 2. 2019-dosud).</w:t>
            </w:r>
          </w:p>
        </w:tc>
      </w:tr>
      <w:tr w:rsidR="00FF15C6" w14:paraId="6CB12F8B" w14:textId="77777777" w:rsidTr="004752E9">
        <w:trPr>
          <w:trHeight w:val="250"/>
        </w:trPr>
        <w:tc>
          <w:tcPr>
            <w:tcW w:w="9859" w:type="dxa"/>
            <w:gridSpan w:val="15"/>
            <w:shd w:val="clear" w:color="auto" w:fill="F7CAAC"/>
          </w:tcPr>
          <w:p w14:paraId="5A7C46B3" w14:textId="77777777" w:rsidR="00FF15C6" w:rsidRDefault="00FF15C6" w:rsidP="004752E9">
            <w:pPr>
              <w:jc w:val="both"/>
            </w:pPr>
            <w:r>
              <w:rPr>
                <w:b/>
              </w:rPr>
              <w:t>Zkušenosti s vedením kvalifikačních a rigorózních prací</w:t>
            </w:r>
          </w:p>
        </w:tc>
      </w:tr>
      <w:tr w:rsidR="00FF15C6" w14:paraId="6DE669A3" w14:textId="77777777" w:rsidTr="00E153D9">
        <w:trPr>
          <w:trHeight w:val="472"/>
        </w:trPr>
        <w:tc>
          <w:tcPr>
            <w:tcW w:w="9859" w:type="dxa"/>
            <w:gridSpan w:val="15"/>
          </w:tcPr>
          <w:p w14:paraId="6479E4A0" w14:textId="77777777" w:rsidR="00FF15C6" w:rsidRDefault="00FF15C6" w:rsidP="004752E9">
            <w:pPr>
              <w:jc w:val="both"/>
            </w:pPr>
            <w:r>
              <w:t>Bakalářské práce: 3</w:t>
            </w:r>
          </w:p>
          <w:p w14:paraId="3344B527" w14:textId="77777777" w:rsidR="00FF15C6" w:rsidRDefault="00FF15C6" w:rsidP="004752E9">
            <w:pPr>
              <w:jc w:val="both"/>
            </w:pPr>
            <w:r>
              <w:t>Diplomové práce: 4</w:t>
            </w:r>
          </w:p>
        </w:tc>
      </w:tr>
      <w:tr w:rsidR="00FF15C6" w14:paraId="2EE38AC1" w14:textId="77777777" w:rsidTr="004752E9">
        <w:trPr>
          <w:cantSplit/>
        </w:trPr>
        <w:tc>
          <w:tcPr>
            <w:tcW w:w="3347" w:type="dxa"/>
            <w:gridSpan w:val="3"/>
            <w:tcBorders>
              <w:top w:val="single" w:sz="12" w:space="0" w:color="auto"/>
            </w:tcBorders>
            <w:shd w:val="clear" w:color="auto" w:fill="F7CAAC"/>
          </w:tcPr>
          <w:p w14:paraId="3B6F9591" w14:textId="77777777" w:rsidR="00FF15C6" w:rsidRDefault="00FF15C6" w:rsidP="004752E9">
            <w:pPr>
              <w:jc w:val="both"/>
            </w:pPr>
            <w:r>
              <w:rPr>
                <w:b/>
              </w:rPr>
              <w:t xml:space="preserve">Obor habilitačního řízení </w:t>
            </w:r>
          </w:p>
        </w:tc>
        <w:tc>
          <w:tcPr>
            <w:tcW w:w="2245" w:type="dxa"/>
            <w:gridSpan w:val="3"/>
            <w:tcBorders>
              <w:top w:val="single" w:sz="12" w:space="0" w:color="auto"/>
            </w:tcBorders>
            <w:shd w:val="clear" w:color="auto" w:fill="F7CAAC"/>
          </w:tcPr>
          <w:p w14:paraId="42C99F30" w14:textId="77777777" w:rsidR="00FF15C6" w:rsidRDefault="00FF15C6" w:rsidP="004752E9">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4BECC12A" w14:textId="77777777" w:rsidR="00FF15C6" w:rsidRDefault="00FF15C6" w:rsidP="004752E9">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54BB4219" w14:textId="77777777" w:rsidR="00FF15C6" w:rsidRDefault="00FF15C6" w:rsidP="004752E9">
            <w:pPr>
              <w:jc w:val="both"/>
              <w:rPr>
                <w:b/>
              </w:rPr>
            </w:pPr>
            <w:r>
              <w:rPr>
                <w:b/>
              </w:rPr>
              <w:t>Ohlasy publikací</w:t>
            </w:r>
          </w:p>
        </w:tc>
      </w:tr>
      <w:tr w:rsidR="00FF15C6" w14:paraId="3C91BE5A" w14:textId="77777777" w:rsidTr="004752E9">
        <w:trPr>
          <w:cantSplit/>
        </w:trPr>
        <w:tc>
          <w:tcPr>
            <w:tcW w:w="3347" w:type="dxa"/>
            <w:gridSpan w:val="3"/>
          </w:tcPr>
          <w:p w14:paraId="6A4EE780" w14:textId="77777777" w:rsidR="00FF15C6" w:rsidRDefault="00FF15C6" w:rsidP="004752E9">
            <w:pPr>
              <w:jc w:val="both"/>
            </w:pPr>
          </w:p>
        </w:tc>
        <w:tc>
          <w:tcPr>
            <w:tcW w:w="2245" w:type="dxa"/>
            <w:gridSpan w:val="3"/>
          </w:tcPr>
          <w:p w14:paraId="70140E16" w14:textId="77777777" w:rsidR="00FF15C6" w:rsidRDefault="00FF15C6" w:rsidP="004752E9">
            <w:pPr>
              <w:jc w:val="both"/>
            </w:pPr>
          </w:p>
        </w:tc>
        <w:tc>
          <w:tcPr>
            <w:tcW w:w="2248" w:type="dxa"/>
            <w:gridSpan w:val="5"/>
            <w:tcBorders>
              <w:right w:val="single" w:sz="12" w:space="0" w:color="auto"/>
            </w:tcBorders>
          </w:tcPr>
          <w:p w14:paraId="4C6D541C" w14:textId="77777777" w:rsidR="00FF15C6" w:rsidRDefault="00FF15C6" w:rsidP="004752E9">
            <w:pPr>
              <w:jc w:val="both"/>
            </w:pPr>
          </w:p>
        </w:tc>
        <w:tc>
          <w:tcPr>
            <w:tcW w:w="632" w:type="dxa"/>
            <w:gridSpan w:val="2"/>
            <w:tcBorders>
              <w:left w:val="single" w:sz="12" w:space="0" w:color="auto"/>
            </w:tcBorders>
            <w:shd w:val="clear" w:color="auto" w:fill="F7CAAC"/>
          </w:tcPr>
          <w:p w14:paraId="1940823A" w14:textId="77777777" w:rsidR="00FF15C6" w:rsidRPr="00F20AEF" w:rsidRDefault="00FF15C6" w:rsidP="004752E9">
            <w:pPr>
              <w:jc w:val="both"/>
            </w:pPr>
            <w:r w:rsidRPr="00F20AEF">
              <w:rPr>
                <w:b/>
              </w:rPr>
              <w:t>WoS</w:t>
            </w:r>
          </w:p>
        </w:tc>
        <w:tc>
          <w:tcPr>
            <w:tcW w:w="693" w:type="dxa"/>
            <w:shd w:val="clear" w:color="auto" w:fill="F7CAAC"/>
          </w:tcPr>
          <w:p w14:paraId="5AD0AC8E" w14:textId="77777777" w:rsidR="00FF15C6" w:rsidRPr="00F20AEF" w:rsidRDefault="00FF15C6" w:rsidP="004752E9">
            <w:pPr>
              <w:jc w:val="both"/>
              <w:rPr>
                <w:sz w:val="18"/>
              </w:rPr>
            </w:pPr>
            <w:r w:rsidRPr="00F20AEF">
              <w:rPr>
                <w:b/>
                <w:sz w:val="18"/>
              </w:rPr>
              <w:t>Scopus</w:t>
            </w:r>
          </w:p>
        </w:tc>
        <w:tc>
          <w:tcPr>
            <w:tcW w:w="694" w:type="dxa"/>
            <w:shd w:val="clear" w:color="auto" w:fill="F7CAAC"/>
          </w:tcPr>
          <w:p w14:paraId="1278BA5A" w14:textId="77777777" w:rsidR="00FF15C6" w:rsidRDefault="00FF15C6" w:rsidP="004752E9">
            <w:pPr>
              <w:jc w:val="both"/>
            </w:pPr>
            <w:r>
              <w:rPr>
                <w:b/>
                <w:sz w:val="18"/>
              </w:rPr>
              <w:t>ostatní</w:t>
            </w:r>
          </w:p>
        </w:tc>
      </w:tr>
      <w:tr w:rsidR="00FF15C6" w14:paraId="7AB13BEF" w14:textId="77777777" w:rsidTr="004752E9">
        <w:trPr>
          <w:cantSplit/>
          <w:trHeight w:val="70"/>
        </w:trPr>
        <w:tc>
          <w:tcPr>
            <w:tcW w:w="3347" w:type="dxa"/>
            <w:gridSpan w:val="3"/>
            <w:shd w:val="clear" w:color="auto" w:fill="F7CAAC"/>
          </w:tcPr>
          <w:p w14:paraId="3E404A41" w14:textId="77777777" w:rsidR="00FF15C6" w:rsidRDefault="00FF15C6" w:rsidP="004752E9">
            <w:pPr>
              <w:jc w:val="both"/>
            </w:pPr>
            <w:r>
              <w:rPr>
                <w:b/>
              </w:rPr>
              <w:t>Obor jmenovacího řízení</w:t>
            </w:r>
          </w:p>
        </w:tc>
        <w:tc>
          <w:tcPr>
            <w:tcW w:w="2245" w:type="dxa"/>
            <w:gridSpan w:val="3"/>
            <w:shd w:val="clear" w:color="auto" w:fill="F7CAAC"/>
          </w:tcPr>
          <w:p w14:paraId="436D64FF" w14:textId="77777777" w:rsidR="00FF15C6" w:rsidRDefault="00FF15C6" w:rsidP="004752E9">
            <w:pPr>
              <w:jc w:val="both"/>
            </w:pPr>
            <w:r>
              <w:rPr>
                <w:b/>
              </w:rPr>
              <w:t>Rok udělení hodnosti</w:t>
            </w:r>
          </w:p>
        </w:tc>
        <w:tc>
          <w:tcPr>
            <w:tcW w:w="2248" w:type="dxa"/>
            <w:gridSpan w:val="5"/>
            <w:tcBorders>
              <w:right w:val="single" w:sz="12" w:space="0" w:color="auto"/>
            </w:tcBorders>
            <w:shd w:val="clear" w:color="auto" w:fill="F7CAAC"/>
          </w:tcPr>
          <w:p w14:paraId="56C86C1E" w14:textId="77777777" w:rsidR="00FF15C6" w:rsidRDefault="00FF15C6" w:rsidP="004752E9">
            <w:pPr>
              <w:jc w:val="both"/>
            </w:pPr>
            <w:r>
              <w:rPr>
                <w:b/>
              </w:rPr>
              <w:t>Řízení konáno na VŠ</w:t>
            </w:r>
          </w:p>
        </w:tc>
        <w:tc>
          <w:tcPr>
            <w:tcW w:w="632" w:type="dxa"/>
            <w:gridSpan w:val="2"/>
            <w:tcBorders>
              <w:left w:val="single" w:sz="12" w:space="0" w:color="auto"/>
            </w:tcBorders>
          </w:tcPr>
          <w:p w14:paraId="61E8A0CD" w14:textId="77777777" w:rsidR="00FF15C6" w:rsidRPr="00F20AEF" w:rsidRDefault="00FF15C6" w:rsidP="004752E9">
            <w:pPr>
              <w:jc w:val="both"/>
              <w:rPr>
                <w:b/>
              </w:rPr>
            </w:pPr>
          </w:p>
        </w:tc>
        <w:tc>
          <w:tcPr>
            <w:tcW w:w="693" w:type="dxa"/>
          </w:tcPr>
          <w:p w14:paraId="346DB383" w14:textId="77777777" w:rsidR="00FF15C6" w:rsidRPr="00F20AEF" w:rsidRDefault="00FF15C6" w:rsidP="004752E9">
            <w:pPr>
              <w:jc w:val="both"/>
              <w:rPr>
                <w:b/>
              </w:rPr>
            </w:pPr>
          </w:p>
        </w:tc>
        <w:tc>
          <w:tcPr>
            <w:tcW w:w="694" w:type="dxa"/>
          </w:tcPr>
          <w:p w14:paraId="6F8C76AA" w14:textId="77777777" w:rsidR="00FF15C6" w:rsidRDefault="00FF15C6" w:rsidP="004752E9">
            <w:pPr>
              <w:jc w:val="both"/>
              <w:rPr>
                <w:b/>
              </w:rPr>
            </w:pPr>
          </w:p>
        </w:tc>
      </w:tr>
      <w:tr w:rsidR="00FF15C6" w14:paraId="69B679D0" w14:textId="77777777" w:rsidTr="004752E9">
        <w:trPr>
          <w:trHeight w:val="205"/>
        </w:trPr>
        <w:tc>
          <w:tcPr>
            <w:tcW w:w="3347" w:type="dxa"/>
            <w:gridSpan w:val="3"/>
          </w:tcPr>
          <w:p w14:paraId="7C553A7A" w14:textId="77777777" w:rsidR="00FF15C6" w:rsidRDefault="00FF15C6" w:rsidP="004752E9">
            <w:pPr>
              <w:jc w:val="both"/>
            </w:pPr>
          </w:p>
        </w:tc>
        <w:tc>
          <w:tcPr>
            <w:tcW w:w="2245" w:type="dxa"/>
            <w:gridSpan w:val="3"/>
          </w:tcPr>
          <w:p w14:paraId="6CB167DC" w14:textId="77777777" w:rsidR="00FF15C6" w:rsidRDefault="00FF15C6" w:rsidP="004752E9">
            <w:pPr>
              <w:jc w:val="both"/>
            </w:pPr>
          </w:p>
        </w:tc>
        <w:tc>
          <w:tcPr>
            <w:tcW w:w="2248" w:type="dxa"/>
            <w:gridSpan w:val="5"/>
            <w:tcBorders>
              <w:right w:val="single" w:sz="12" w:space="0" w:color="auto"/>
            </w:tcBorders>
          </w:tcPr>
          <w:p w14:paraId="6CEA4167" w14:textId="77777777" w:rsidR="00FF15C6" w:rsidRDefault="00FF15C6" w:rsidP="004752E9">
            <w:pPr>
              <w:jc w:val="both"/>
            </w:pPr>
          </w:p>
        </w:tc>
        <w:tc>
          <w:tcPr>
            <w:tcW w:w="1325" w:type="dxa"/>
            <w:gridSpan w:val="3"/>
            <w:tcBorders>
              <w:left w:val="single" w:sz="12" w:space="0" w:color="auto"/>
            </w:tcBorders>
            <w:shd w:val="clear" w:color="auto" w:fill="FBD4B4"/>
            <w:vAlign w:val="center"/>
          </w:tcPr>
          <w:p w14:paraId="71DC0E91" w14:textId="77777777" w:rsidR="00FF15C6" w:rsidRPr="00F20AEF" w:rsidRDefault="00FF15C6" w:rsidP="004752E9">
            <w:pPr>
              <w:jc w:val="both"/>
              <w:rPr>
                <w:b/>
                <w:sz w:val="18"/>
              </w:rPr>
            </w:pPr>
            <w:r w:rsidRPr="00F20AEF">
              <w:rPr>
                <w:b/>
                <w:sz w:val="18"/>
              </w:rPr>
              <w:t>H-index WoS/Scopus</w:t>
            </w:r>
          </w:p>
        </w:tc>
        <w:tc>
          <w:tcPr>
            <w:tcW w:w="694" w:type="dxa"/>
            <w:vAlign w:val="center"/>
          </w:tcPr>
          <w:p w14:paraId="2227BE26" w14:textId="77777777" w:rsidR="00FF15C6" w:rsidRDefault="00FF15C6" w:rsidP="004752E9">
            <w:pPr>
              <w:rPr>
                <w:b/>
              </w:rPr>
            </w:pPr>
            <w:r>
              <w:rPr>
                <w:b/>
              </w:rPr>
              <w:t xml:space="preserve">    /</w:t>
            </w:r>
          </w:p>
        </w:tc>
      </w:tr>
      <w:tr w:rsidR="00FF15C6" w14:paraId="07572F33" w14:textId="77777777" w:rsidTr="004752E9">
        <w:tc>
          <w:tcPr>
            <w:tcW w:w="9859" w:type="dxa"/>
            <w:gridSpan w:val="15"/>
            <w:shd w:val="clear" w:color="auto" w:fill="F7CAAC"/>
          </w:tcPr>
          <w:p w14:paraId="186C21BE" w14:textId="77777777" w:rsidR="00FF15C6" w:rsidRDefault="00FF15C6" w:rsidP="004752E9">
            <w:pPr>
              <w:jc w:val="both"/>
              <w:rPr>
                <w:b/>
              </w:rPr>
            </w:pPr>
            <w:r>
              <w:rPr>
                <w:b/>
              </w:rPr>
              <w:t xml:space="preserve">Přehled o nejvýznamnější publikační a další tvůrčí činnosti nebo další profesní činnosti u odborníků z praxe vztahující se k zabezpečovaným předmětům </w:t>
            </w:r>
          </w:p>
        </w:tc>
      </w:tr>
      <w:tr w:rsidR="00FF15C6" w14:paraId="264F1211" w14:textId="77777777" w:rsidTr="00E153D9">
        <w:trPr>
          <w:trHeight w:val="474"/>
        </w:trPr>
        <w:tc>
          <w:tcPr>
            <w:tcW w:w="9859" w:type="dxa"/>
            <w:gridSpan w:val="15"/>
          </w:tcPr>
          <w:p w14:paraId="36BA5B58" w14:textId="77777777" w:rsidR="00FF15C6" w:rsidRDefault="00FF15C6" w:rsidP="004752E9">
            <w:pPr>
              <w:jc w:val="both"/>
              <w:rPr>
                <w:b/>
              </w:rPr>
            </w:pPr>
            <w:r w:rsidRPr="00BC67B7">
              <w:rPr>
                <w:rStyle w:val="markedcontent"/>
                <w:rFonts w:eastAsia="Calibri"/>
              </w:rPr>
              <w:t>2017: Produkce krátkometrážního díla, Tomas Bata University International Stories, Zlatý středník</w:t>
            </w:r>
            <w:r>
              <w:rPr>
                <w:rStyle w:val="markedcontent"/>
                <w:rFonts w:eastAsia="Calibri"/>
              </w:rPr>
              <w:t>-</w:t>
            </w:r>
            <w:r w:rsidRPr="00BC67B7">
              <w:rPr>
                <w:rStyle w:val="markedcontent"/>
                <w:rFonts w:eastAsia="Calibri"/>
              </w:rPr>
              <w:t>Soutěž firemních</w:t>
            </w:r>
            <w:r w:rsidRPr="00BC67B7">
              <w:br/>
            </w:r>
            <w:r w:rsidRPr="00BC67B7">
              <w:rPr>
                <w:rStyle w:val="markedcontent"/>
                <w:rFonts w:eastAsia="Calibri"/>
              </w:rPr>
              <w:t>médií, ČR</w:t>
            </w:r>
            <w:r>
              <w:rPr>
                <w:b/>
              </w:rPr>
              <w:t xml:space="preserve"> </w:t>
            </w:r>
          </w:p>
        </w:tc>
      </w:tr>
      <w:tr w:rsidR="00FF15C6" w14:paraId="17EFA03F" w14:textId="77777777" w:rsidTr="004752E9">
        <w:trPr>
          <w:trHeight w:val="218"/>
        </w:trPr>
        <w:tc>
          <w:tcPr>
            <w:tcW w:w="9859" w:type="dxa"/>
            <w:gridSpan w:val="15"/>
            <w:shd w:val="clear" w:color="auto" w:fill="F7CAAC"/>
          </w:tcPr>
          <w:p w14:paraId="4274DA83" w14:textId="77777777" w:rsidR="00FF15C6" w:rsidRDefault="00FF15C6" w:rsidP="004752E9">
            <w:pPr>
              <w:rPr>
                <w:b/>
              </w:rPr>
            </w:pPr>
            <w:r>
              <w:rPr>
                <w:b/>
              </w:rPr>
              <w:t>Působení v zahraničí</w:t>
            </w:r>
          </w:p>
        </w:tc>
      </w:tr>
      <w:tr w:rsidR="00FF15C6" w14:paraId="12124C4F" w14:textId="77777777" w:rsidTr="00E153D9">
        <w:trPr>
          <w:trHeight w:val="1164"/>
        </w:trPr>
        <w:tc>
          <w:tcPr>
            <w:tcW w:w="9859" w:type="dxa"/>
            <w:gridSpan w:val="15"/>
          </w:tcPr>
          <w:p w14:paraId="5EE33D64" w14:textId="77777777" w:rsidR="00FF15C6" w:rsidRPr="00E155CB" w:rsidRDefault="00FF15C6" w:rsidP="004752E9">
            <w:pPr>
              <w:rPr>
                <w:bCs/>
              </w:rPr>
            </w:pPr>
            <w:r w:rsidRPr="00E155CB">
              <w:rPr>
                <w:bCs/>
              </w:rPr>
              <w:t>2018: Volda University College, Volda, týdenní výukový pobyt 2003: University of Lapland, Rovaniemi, Finsko, týdenní workshop, tvorba dynamických webových stránek pomocí PHP a MySQL</w:t>
            </w:r>
          </w:p>
          <w:p w14:paraId="4EB7217C" w14:textId="77777777" w:rsidR="00FF15C6" w:rsidRPr="00E155CB" w:rsidRDefault="00FF15C6" w:rsidP="004752E9">
            <w:pPr>
              <w:rPr>
                <w:bCs/>
              </w:rPr>
            </w:pPr>
            <w:r w:rsidRPr="00E155CB">
              <w:rPr>
                <w:bCs/>
              </w:rPr>
              <w:t>2008: Volda College, Volda, Norsko, týdenní workshop, tvorba dynamických webových stránek</w:t>
            </w:r>
          </w:p>
          <w:p w14:paraId="3FF4168F" w14:textId="1125DBFC" w:rsidR="00FF15C6" w:rsidRDefault="00FF15C6" w:rsidP="004752E9">
            <w:pPr>
              <w:rPr>
                <w:b/>
              </w:rPr>
            </w:pPr>
            <w:r w:rsidRPr="00E155CB">
              <w:rPr>
                <w:bCs/>
              </w:rPr>
              <w:t>2006: University of Lapland, Rovaniemi, Finsko, týdenní workshop, tvorba dynamických webových stránek pomocí PHP a MySQL</w:t>
            </w:r>
          </w:p>
        </w:tc>
      </w:tr>
      <w:tr w:rsidR="00FF15C6" w14:paraId="5793B160" w14:textId="77777777" w:rsidTr="004752E9">
        <w:trPr>
          <w:cantSplit/>
          <w:trHeight w:val="470"/>
        </w:trPr>
        <w:tc>
          <w:tcPr>
            <w:tcW w:w="2518" w:type="dxa"/>
            <w:shd w:val="clear" w:color="auto" w:fill="F7CAAC"/>
          </w:tcPr>
          <w:p w14:paraId="63063CCD" w14:textId="77777777" w:rsidR="00FF15C6" w:rsidRDefault="00FF15C6" w:rsidP="004752E9">
            <w:pPr>
              <w:jc w:val="both"/>
              <w:rPr>
                <w:b/>
              </w:rPr>
            </w:pPr>
            <w:r>
              <w:rPr>
                <w:b/>
              </w:rPr>
              <w:t xml:space="preserve">Podpis </w:t>
            </w:r>
          </w:p>
        </w:tc>
        <w:tc>
          <w:tcPr>
            <w:tcW w:w="4536" w:type="dxa"/>
            <w:gridSpan w:val="8"/>
          </w:tcPr>
          <w:p w14:paraId="015776F8" w14:textId="77777777" w:rsidR="00FF15C6" w:rsidRDefault="00FF15C6" w:rsidP="004752E9">
            <w:pPr>
              <w:jc w:val="both"/>
            </w:pPr>
            <w:r>
              <w:t>Pavel Krutil v. r.</w:t>
            </w:r>
          </w:p>
        </w:tc>
        <w:tc>
          <w:tcPr>
            <w:tcW w:w="786" w:type="dxa"/>
            <w:gridSpan w:val="2"/>
            <w:shd w:val="clear" w:color="auto" w:fill="F7CAAC"/>
          </w:tcPr>
          <w:p w14:paraId="137BAA30" w14:textId="77777777" w:rsidR="00FF15C6" w:rsidRDefault="00FF15C6" w:rsidP="004752E9">
            <w:pPr>
              <w:jc w:val="both"/>
            </w:pPr>
            <w:r>
              <w:rPr>
                <w:b/>
              </w:rPr>
              <w:t>datum</w:t>
            </w:r>
          </w:p>
        </w:tc>
        <w:tc>
          <w:tcPr>
            <w:tcW w:w="2019" w:type="dxa"/>
            <w:gridSpan w:val="4"/>
          </w:tcPr>
          <w:p w14:paraId="0A3CBFB8" w14:textId="77777777" w:rsidR="00FF15C6" w:rsidRDefault="00FF15C6" w:rsidP="004752E9">
            <w:pPr>
              <w:jc w:val="both"/>
            </w:pPr>
            <w:r>
              <w:t>6. 11. 2022</w:t>
            </w:r>
          </w:p>
        </w:tc>
      </w:tr>
    </w:tbl>
    <w:p w14:paraId="7B5F1D09" w14:textId="77777777" w:rsidR="00E862BE" w:rsidRDefault="00E862BE">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E862BE" w14:paraId="44E6B313" w14:textId="77777777" w:rsidTr="00E862BE">
        <w:tc>
          <w:tcPr>
            <w:tcW w:w="9859" w:type="dxa"/>
            <w:gridSpan w:val="15"/>
            <w:tcBorders>
              <w:bottom w:val="double" w:sz="4" w:space="0" w:color="auto"/>
            </w:tcBorders>
            <w:shd w:val="clear" w:color="auto" w:fill="BDD6EE"/>
          </w:tcPr>
          <w:p w14:paraId="22BCED42" w14:textId="4B78FBC2" w:rsidR="00E862BE" w:rsidRDefault="00E862BE" w:rsidP="00E862BE">
            <w:pPr>
              <w:jc w:val="both"/>
              <w:rPr>
                <w:b/>
                <w:sz w:val="28"/>
              </w:rPr>
            </w:pPr>
            <w:r>
              <w:rPr>
                <w:b/>
                <w:sz w:val="28"/>
              </w:rPr>
              <w:lastRenderedPageBreak/>
              <w:t>C-I – Personální zabezpečení</w:t>
            </w:r>
          </w:p>
        </w:tc>
      </w:tr>
      <w:tr w:rsidR="00E862BE" w14:paraId="3B9444F7" w14:textId="77777777" w:rsidTr="00E862BE">
        <w:tc>
          <w:tcPr>
            <w:tcW w:w="2518" w:type="dxa"/>
            <w:tcBorders>
              <w:top w:val="double" w:sz="4" w:space="0" w:color="auto"/>
            </w:tcBorders>
            <w:shd w:val="clear" w:color="auto" w:fill="F7CAAC"/>
          </w:tcPr>
          <w:p w14:paraId="6170BF49" w14:textId="77777777" w:rsidR="00E862BE" w:rsidRDefault="00E862BE" w:rsidP="00E862BE">
            <w:pPr>
              <w:jc w:val="both"/>
              <w:rPr>
                <w:b/>
              </w:rPr>
            </w:pPr>
            <w:r>
              <w:rPr>
                <w:b/>
              </w:rPr>
              <w:t>Vysoká škola</w:t>
            </w:r>
          </w:p>
        </w:tc>
        <w:tc>
          <w:tcPr>
            <w:tcW w:w="7341" w:type="dxa"/>
            <w:gridSpan w:val="14"/>
          </w:tcPr>
          <w:p w14:paraId="3D673620" w14:textId="77777777" w:rsidR="00E862BE" w:rsidRDefault="00E862BE" w:rsidP="00E862BE">
            <w:pPr>
              <w:jc w:val="both"/>
            </w:pPr>
            <w:r>
              <w:rPr>
                <w:lang w:eastAsia="en-US"/>
              </w:rPr>
              <w:t>Univerzita Tomáše Bati ve Zlíně</w:t>
            </w:r>
          </w:p>
        </w:tc>
      </w:tr>
      <w:tr w:rsidR="00E862BE" w14:paraId="45D2C8FB" w14:textId="77777777" w:rsidTr="00E862BE">
        <w:tc>
          <w:tcPr>
            <w:tcW w:w="2518" w:type="dxa"/>
            <w:shd w:val="clear" w:color="auto" w:fill="F7CAAC"/>
          </w:tcPr>
          <w:p w14:paraId="42267B51" w14:textId="77777777" w:rsidR="00E862BE" w:rsidRDefault="00E862BE" w:rsidP="00E862BE">
            <w:pPr>
              <w:jc w:val="both"/>
              <w:rPr>
                <w:b/>
              </w:rPr>
            </w:pPr>
            <w:r>
              <w:rPr>
                <w:b/>
              </w:rPr>
              <w:t>Součást vysoké školy</w:t>
            </w:r>
          </w:p>
        </w:tc>
        <w:tc>
          <w:tcPr>
            <w:tcW w:w="7341" w:type="dxa"/>
            <w:gridSpan w:val="14"/>
          </w:tcPr>
          <w:p w14:paraId="5955A61F" w14:textId="77777777" w:rsidR="00E862BE" w:rsidRDefault="00E862BE" w:rsidP="00E862BE">
            <w:pPr>
              <w:jc w:val="both"/>
            </w:pPr>
            <w:r>
              <w:rPr>
                <w:lang w:eastAsia="en-US"/>
              </w:rPr>
              <w:t>Fakulta multimediálních komunikací</w:t>
            </w:r>
          </w:p>
        </w:tc>
      </w:tr>
      <w:tr w:rsidR="00E862BE" w14:paraId="729051F4" w14:textId="77777777" w:rsidTr="00E862BE">
        <w:tc>
          <w:tcPr>
            <w:tcW w:w="2518" w:type="dxa"/>
            <w:shd w:val="clear" w:color="auto" w:fill="F7CAAC"/>
          </w:tcPr>
          <w:p w14:paraId="4275173B" w14:textId="77777777" w:rsidR="00E862BE" w:rsidRDefault="00E862BE" w:rsidP="00E862BE">
            <w:pPr>
              <w:jc w:val="both"/>
              <w:rPr>
                <w:b/>
              </w:rPr>
            </w:pPr>
            <w:r>
              <w:rPr>
                <w:b/>
              </w:rPr>
              <w:t>Název studijního programu</w:t>
            </w:r>
          </w:p>
        </w:tc>
        <w:tc>
          <w:tcPr>
            <w:tcW w:w="7341" w:type="dxa"/>
            <w:gridSpan w:val="14"/>
          </w:tcPr>
          <w:p w14:paraId="2109084E" w14:textId="77777777" w:rsidR="00E862BE" w:rsidRDefault="00E862BE" w:rsidP="00E862BE">
            <w:pPr>
              <w:jc w:val="both"/>
            </w:pPr>
            <w:r>
              <w:t>Design</w:t>
            </w:r>
          </w:p>
        </w:tc>
      </w:tr>
      <w:tr w:rsidR="00E862BE" w14:paraId="6CC052E5" w14:textId="77777777" w:rsidTr="00E862BE">
        <w:tc>
          <w:tcPr>
            <w:tcW w:w="2518" w:type="dxa"/>
            <w:shd w:val="clear" w:color="auto" w:fill="F7CAAC"/>
          </w:tcPr>
          <w:p w14:paraId="25A4F1A2" w14:textId="77777777" w:rsidR="00E862BE" w:rsidRDefault="00E862BE" w:rsidP="00E862BE">
            <w:pPr>
              <w:jc w:val="both"/>
              <w:rPr>
                <w:b/>
              </w:rPr>
            </w:pPr>
            <w:r>
              <w:rPr>
                <w:b/>
              </w:rPr>
              <w:t>Jméno a příjmení</w:t>
            </w:r>
          </w:p>
        </w:tc>
        <w:tc>
          <w:tcPr>
            <w:tcW w:w="4536" w:type="dxa"/>
            <w:gridSpan w:val="8"/>
          </w:tcPr>
          <w:p w14:paraId="43D68E39" w14:textId="77777777" w:rsidR="00E862BE" w:rsidRDefault="00E862BE" w:rsidP="00E862BE">
            <w:pPr>
              <w:jc w:val="both"/>
            </w:pPr>
            <w:r>
              <w:t>Adéla Kučera Malendová</w:t>
            </w:r>
          </w:p>
        </w:tc>
        <w:tc>
          <w:tcPr>
            <w:tcW w:w="709" w:type="dxa"/>
            <w:shd w:val="clear" w:color="auto" w:fill="F7CAAC"/>
          </w:tcPr>
          <w:p w14:paraId="191AE74B" w14:textId="77777777" w:rsidR="00E862BE" w:rsidRDefault="00E862BE" w:rsidP="00E862BE">
            <w:pPr>
              <w:jc w:val="both"/>
              <w:rPr>
                <w:b/>
              </w:rPr>
            </w:pPr>
            <w:r>
              <w:rPr>
                <w:b/>
              </w:rPr>
              <w:t>Tituly</w:t>
            </w:r>
          </w:p>
        </w:tc>
        <w:tc>
          <w:tcPr>
            <w:tcW w:w="2096" w:type="dxa"/>
            <w:gridSpan w:val="5"/>
          </w:tcPr>
          <w:p w14:paraId="3827DFC5" w14:textId="68C569D6" w:rsidR="00E862BE" w:rsidRDefault="00E862BE" w:rsidP="00E862BE">
            <w:pPr>
              <w:jc w:val="both"/>
            </w:pPr>
            <w:r>
              <w:t>Mgr. MgA.</w:t>
            </w:r>
          </w:p>
        </w:tc>
      </w:tr>
      <w:tr w:rsidR="00E862BE" w14:paraId="7F4977F7" w14:textId="77777777" w:rsidTr="00E862BE">
        <w:tc>
          <w:tcPr>
            <w:tcW w:w="2518" w:type="dxa"/>
            <w:shd w:val="clear" w:color="auto" w:fill="F7CAAC"/>
          </w:tcPr>
          <w:p w14:paraId="2938FC3A" w14:textId="77777777" w:rsidR="00E862BE" w:rsidRDefault="00E862BE" w:rsidP="00E862BE">
            <w:pPr>
              <w:jc w:val="both"/>
              <w:rPr>
                <w:b/>
              </w:rPr>
            </w:pPr>
            <w:r>
              <w:rPr>
                <w:b/>
              </w:rPr>
              <w:t>Rok narození</w:t>
            </w:r>
          </w:p>
        </w:tc>
        <w:tc>
          <w:tcPr>
            <w:tcW w:w="829" w:type="dxa"/>
            <w:gridSpan w:val="2"/>
          </w:tcPr>
          <w:p w14:paraId="0A30F93E" w14:textId="77777777" w:rsidR="00E862BE" w:rsidRDefault="00E862BE" w:rsidP="00E862BE">
            <w:pPr>
              <w:jc w:val="both"/>
            </w:pPr>
            <w:r>
              <w:t>1996</w:t>
            </w:r>
          </w:p>
        </w:tc>
        <w:tc>
          <w:tcPr>
            <w:tcW w:w="1721" w:type="dxa"/>
            <w:shd w:val="clear" w:color="auto" w:fill="F7CAAC"/>
          </w:tcPr>
          <w:p w14:paraId="13D66D88" w14:textId="77777777" w:rsidR="00E862BE" w:rsidRDefault="00E862BE" w:rsidP="00E862BE">
            <w:pPr>
              <w:jc w:val="both"/>
              <w:rPr>
                <w:b/>
              </w:rPr>
            </w:pPr>
            <w:r>
              <w:rPr>
                <w:b/>
              </w:rPr>
              <w:t>typ vztahu k VŠ</w:t>
            </w:r>
          </w:p>
        </w:tc>
        <w:tc>
          <w:tcPr>
            <w:tcW w:w="992" w:type="dxa"/>
            <w:gridSpan w:val="4"/>
          </w:tcPr>
          <w:p w14:paraId="00F00BEE" w14:textId="77777777" w:rsidR="00EF058D" w:rsidRDefault="00EF058D" w:rsidP="00EF058D">
            <w:pPr>
              <w:jc w:val="both"/>
            </w:pPr>
            <w:r>
              <w:t>DPP</w:t>
            </w:r>
          </w:p>
          <w:p w14:paraId="2434C21D" w14:textId="7A8FFD29" w:rsidR="00E862BE" w:rsidRDefault="00E862BE" w:rsidP="00E862BE">
            <w:pPr>
              <w:jc w:val="both"/>
            </w:pPr>
          </w:p>
        </w:tc>
        <w:tc>
          <w:tcPr>
            <w:tcW w:w="994" w:type="dxa"/>
            <w:shd w:val="clear" w:color="auto" w:fill="F7CAAC"/>
          </w:tcPr>
          <w:p w14:paraId="1707A5DC" w14:textId="77777777" w:rsidR="00E862BE" w:rsidRDefault="00E862BE" w:rsidP="00E862BE">
            <w:pPr>
              <w:jc w:val="both"/>
              <w:rPr>
                <w:b/>
              </w:rPr>
            </w:pPr>
            <w:r>
              <w:rPr>
                <w:b/>
              </w:rPr>
              <w:t>rozsah</w:t>
            </w:r>
          </w:p>
        </w:tc>
        <w:tc>
          <w:tcPr>
            <w:tcW w:w="709" w:type="dxa"/>
          </w:tcPr>
          <w:p w14:paraId="1B729BCD" w14:textId="5D344DFB" w:rsidR="00E862BE" w:rsidRDefault="007D29D2" w:rsidP="00E862BE">
            <w:pPr>
              <w:jc w:val="both"/>
            </w:pPr>
            <w:r>
              <w:t>4h/t</w:t>
            </w:r>
          </w:p>
        </w:tc>
        <w:tc>
          <w:tcPr>
            <w:tcW w:w="709" w:type="dxa"/>
            <w:gridSpan w:val="3"/>
            <w:shd w:val="clear" w:color="auto" w:fill="F7CAAC"/>
          </w:tcPr>
          <w:p w14:paraId="16CFC7C4" w14:textId="77777777" w:rsidR="00E862BE" w:rsidRDefault="00E862BE" w:rsidP="00E862BE">
            <w:pPr>
              <w:jc w:val="both"/>
              <w:rPr>
                <w:b/>
              </w:rPr>
            </w:pPr>
            <w:r>
              <w:rPr>
                <w:b/>
              </w:rPr>
              <w:t>do kdy</w:t>
            </w:r>
          </w:p>
        </w:tc>
        <w:tc>
          <w:tcPr>
            <w:tcW w:w="1387" w:type="dxa"/>
            <w:gridSpan w:val="2"/>
          </w:tcPr>
          <w:p w14:paraId="3C2F57D6" w14:textId="70A9A078" w:rsidR="00E862BE" w:rsidRDefault="00E862BE" w:rsidP="00E862BE">
            <w:pPr>
              <w:jc w:val="both"/>
            </w:pPr>
          </w:p>
        </w:tc>
      </w:tr>
      <w:tr w:rsidR="00774F06" w14:paraId="3E75BD88" w14:textId="77777777" w:rsidTr="00E862BE">
        <w:tc>
          <w:tcPr>
            <w:tcW w:w="5068" w:type="dxa"/>
            <w:gridSpan w:val="4"/>
            <w:shd w:val="clear" w:color="auto" w:fill="F7CAAC"/>
          </w:tcPr>
          <w:p w14:paraId="408C4D05" w14:textId="77777777" w:rsidR="00774F06" w:rsidRDefault="00774F06" w:rsidP="00774F06">
            <w:pPr>
              <w:jc w:val="both"/>
              <w:rPr>
                <w:b/>
              </w:rPr>
            </w:pPr>
            <w:r>
              <w:rPr>
                <w:b/>
              </w:rPr>
              <w:t>Typ vztahu na součásti VŠ, která uskutečňuje st. program</w:t>
            </w:r>
          </w:p>
        </w:tc>
        <w:tc>
          <w:tcPr>
            <w:tcW w:w="992" w:type="dxa"/>
            <w:gridSpan w:val="4"/>
          </w:tcPr>
          <w:p w14:paraId="61739042" w14:textId="77777777" w:rsidR="00774F06" w:rsidRDefault="00774F06" w:rsidP="00774F06">
            <w:pPr>
              <w:jc w:val="both"/>
            </w:pPr>
            <w:r>
              <w:t>DPP</w:t>
            </w:r>
          </w:p>
        </w:tc>
        <w:tc>
          <w:tcPr>
            <w:tcW w:w="994" w:type="dxa"/>
            <w:shd w:val="clear" w:color="auto" w:fill="F7CAAC"/>
          </w:tcPr>
          <w:p w14:paraId="29720CD8" w14:textId="77777777" w:rsidR="00774F06" w:rsidRDefault="00774F06" w:rsidP="00774F06">
            <w:pPr>
              <w:jc w:val="both"/>
              <w:rPr>
                <w:b/>
              </w:rPr>
            </w:pPr>
            <w:r>
              <w:rPr>
                <w:b/>
              </w:rPr>
              <w:t>rozsah</w:t>
            </w:r>
          </w:p>
        </w:tc>
        <w:tc>
          <w:tcPr>
            <w:tcW w:w="709" w:type="dxa"/>
          </w:tcPr>
          <w:p w14:paraId="17637E48" w14:textId="3AA0842E" w:rsidR="00774F06" w:rsidRDefault="007D29D2" w:rsidP="00774F06">
            <w:pPr>
              <w:jc w:val="both"/>
            </w:pPr>
            <w:r>
              <w:t>4h/t</w:t>
            </w:r>
          </w:p>
        </w:tc>
        <w:tc>
          <w:tcPr>
            <w:tcW w:w="709" w:type="dxa"/>
            <w:gridSpan w:val="3"/>
            <w:shd w:val="clear" w:color="auto" w:fill="F7CAAC"/>
          </w:tcPr>
          <w:p w14:paraId="5EF05264" w14:textId="77777777" w:rsidR="00774F06" w:rsidRDefault="00774F06" w:rsidP="00774F06">
            <w:pPr>
              <w:jc w:val="both"/>
              <w:rPr>
                <w:b/>
              </w:rPr>
            </w:pPr>
            <w:r>
              <w:rPr>
                <w:b/>
              </w:rPr>
              <w:t>do kdy</w:t>
            </w:r>
          </w:p>
        </w:tc>
        <w:tc>
          <w:tcPr>
            <w:tcW w:w="1387" w:type="dxa"/>
            <w:gridSpan w:val="2"/>
          </w:tcPr>
          <w:p w14:paraId="4495B60C" w14:textId="367E0565" w:rsidR="00774F06" w:rsidRDefault="00774F06" w:rsidP="00774F06">
            <w:pPr>
              <w:jc w:val="both"/>
            </w:pPr>
          </w:p>
        </w:tc>
      </w:tr>
      <w:tr w:rsidR="00774F06" w14:paraId="1A5F217F" w14:textId="77777777" w:rsidTr="00E862BE">
        <w:tc>
          <w:tcPr>
            <w:tcW w:w="6060" w:type="dxa"/>
            <w:gridSpan w:val="8"/>
            <w:shd w:val="clear" w:color="auto" w:fill="F7CAAC"/>
          </w:tcPr>
          <w:p w14:paraId="45F4D5B6" w14:textId="77777777" w:rsidR="00774F06" w:rsidRDefault="00774F06" w:rsidP="00774F06">
            <w:pPr>
              <w:jc w:val="both"/>
            </w:pPr>
            <w:r>
              <w:rPr>
                <w:b/>
              </w:rPr>
              <w:t>Další současná působení jako akademický pracovník na jiných VŠ</w:t>
            </w:r>
          </w:p>
        </w:tc>
        <w:tc>
          <w:tcPr>
            <w:tcW w:w="1703" w:type="dxa"/>
            <w:gridSpan w:val="2"/>
            <w:shd w:val="clear" w:color="auto" w:fill="F7CAAC"/>
          </w:tcPr>
          <w:p w14:paraId="5CB76FA5" w14:textId="77777777" w:rsidR="00774F06" w:rsidRDefault="00774F06" w:rsidP="00774F06">
            <w:pPr>
              <w:jc w:val="both"/>
              <w:rPr>
                <w:b/>
              </w:rPr>
            </w:pPr>
            <w:r>
              <w:rPr>
                <w:b/>
              </w:rPr>
              <w:t>typ prac. vztahu</w:t>
            </w:r>
          </w:p>
        </w:tc>
        <w:tc>
          <w:tcPr>
            <w:tcW w:w="2096" w:type="dxa"/>
            <w:gridSpan w:val="5"/>
            <w:shd w:val="clear" w:color="auto" w:fill="F7CAAC"/>
          </w:tcPr>
          <w:p w14:paraId="0443068E" w14:textId="77777777" w:rsidR="00774F06" w:rsidRDefault="00774F06" w:rsidP="00774F06">
            <w:pPr>
              <w:jc w:val="both"/>
              <w:rPr>
                <w:b/>
              </w:rPr>
            </w:pPr>
            <w:r>
              <w:rPr>
                <w:b/>
              </w:rPr>
              <w:t>rozsah</w:t>
            </w:r>
          </w:p>
        </w:tc>
      </w:tr>
      <w:tr w:rsidR="00774F06" w14:paraId="7E154C7D" w14:textId="77777777" w:rsidTr="00E862BE">
        <w:tc>
          <w:tcPr>
            <w:tcW w:w="6060" w:type="dxa"/>
            <w:gridSpan w:val="8"/>
          </w:tcPr>
          <w:p w14:paraId="4E94C98C" w14:textId="77777777" w:rsidR="00774F06" w:rsidRDefault="00774F06" w:rsidP="00774F06">
            <w:pPr>
              <w:jc w:val="both"/>
            </w:pPr>
          </w:p>
        </w:tc>
        <w:tc>
          <w:tcPr>
            <w:tcW w:w="1703" w:type="dxa"/>
            <w:gridSpan w:val="2"/>
          </w:tcPr>
          <w:p w14:paraId="3D04D37B" w14:textId="77777777" w:rsidR="00774F06" w:rsidRDefault="00774F06" w:rsidP="00774F06">
            <w:pPr>
              <w:jc w:val="both"/>
            </w:pPr>
          </w:p>
        </w:tc>
        <w:tc>
          <w:tcPr>
            <w:tcW w:w="2096" w:type="dxa"/>
            <w:gridSpan w:val="5"/>
          </w:tcPr>
          <w:p w14:paraId="7D31E46E" w14:textId="77777777" w:rsidR="00774F06" w:rsidRDefault="00774F06" w:rsidP="00774F06">
            <w:pPr>
              <w:jc w:val="both"/>
            </w:pPr>
          </w:p>
        </w:tc>
      </w:tr>
      <w:tr w:rsidR="00774F06" w14:paraId="6C3BA1F6" w14:textId="77777777" w:rsidTr="00E862BE">
        <w:tc>
          <w:tcPr>
            <w:tcW w:w="6060" w:type="dxa"/>
            <w:gridSpan w:val="8"/>
          </w:tcPr>
          <w:p w14:paraId="702A7E39" w14:textId="77777777" w:rsidR="00774F06" w:rsidRDefault="00774F06" w:rsidP="00774F06">
            <w:pPr>
              <w:jc w:val="both"/>
            </w:pPr>
          </w:p>
        </w:tc>
        <w:tc>
          <w:tcPr>
            <w:tcW w:w="1703" w:type="dxa"/>
            <w:gridSpan w:val="2"/>
          </w:tcPr>
          <w:p w14:paraId="2939332A" w14:textId="77777777" w:rsidR="00774F06" w:rsidRDefault="00774F06" w:rsidP="00774F06">
            <w:pPr>
              <w:jc w:val="both"/>
            </w:pPr>
          </w:p>
        </w:tc>
        <w:tc>
          <w:tcPr>
            <w:tcW w:w="2096" w:type="dxa"/>
            <w:gridSpan w:val="5"/>
          </w:tcPr>
          <w:p w14:paraId="126C9FD0" w14:textId="77777777" w:rsidR="00774F06" w:rsidRDefault="00774F06" w:rsidP="00774F06">
            <w:pPr>
              <w:jc w:val="both"/>
            </w:pPr>
          </w:p>
        </w:tc>
      </w:tr>
      <w:tr w:rsidR="00774F06" w14:paraId="0077BEEA" w14:textId="77777777" w:rsidTr="00E862BE">
        <w:tc>
          <w:tcPr>
            <w:tcW w:w="9859" w:type="dxa"/>
            <w:gridSpan w:val="15"/>
            <w:shd w:val="clear" w:color="auto" w:fill="F7CAAC"/>
          </w:tcPr>
          <w:p w14:paraId="46C14B6F" w14:textId="77777777" w:rsidR="00774F06" w:rsidRDefault="00774F06" w:rsidP="00774F06">
            <w:pPr>
              <w:jc w:val="both"/>
            </w:pPr>
            <w:r>
              <w:rPr>
                <w:b/>
              </w:rPr>
              <w:t>Předměty příslušného studijního programu a způsob zapojení do jejich výuky, příp. další zapojení do uskutečňování studijního programu</w:t>
            </w:r>
          </w:p>
        </w:tc>
      </w:tr>
      <w:tr w:rsidR="00774F06" w14:paraId="65C54E95" w14:textId="77777777" w:rsidTr="00E153D9">
        <w:trPr>
          <w:trHeight w:val="232"/>
        </w:trPr>
        <w:tc>
          <w:tcPr>
            <w:tcW w:w="9859" w:type="dxa"/>
            <w:gridSpan w:val="15"/>
            <w:tcBorders>
              <w:top w:val="nil"/>
            </w:tcBorders>
          </w:tcPr>
          <w:p w14:paraId="4342690F" w14:textId="15247BDC" w:rsidR="00774F06" w:rsidRPr="002827C6" w:rsidRDefault="00774F06" w:rsidP="00774F06">
            <w:pPr>
              <w:jc w:val="both"/>
            </w:pPr>
            <w:r>
              <w:t>Dějiny odívání 7</w:t>
            </w:r>
            <w:r w:rsidR="007B34E3">
              <w:t>, 8</w:t>
            </w:r>
            <w:r w:rsidR="0063239D">
              <w:t>, 9</w:t>
            </w:r>
            <w:r>
              <w:t xml:space="preserve"> (přednášející</w:t>
            </w:r>
            <w:r w:rsidR="005845F5">
              <w:t>)</w:t>
            </w:r>
          </w:p>
        </w:tc>
      </w:tr>
      <w:tr w:rsidR="00774F06" w14:paraId="78B97E20" w14:textId="77777777" w:rsidTr="00E862BE">
        <w:trPr>
          <w:trHeight w:val="340"/>
        </w:trPr>
        <w:tc>
          <w:tcPr>
            <w:tcW w:w="9859" w:type="dxa"/>
            <w:gridSpan w:val="15"/>
            <w:tcBorders>
              <w:top w:val="nil"/>
            </w:tcBorders>
            <w:shd w:val="clear" w:color="auto" w:fill="FBD4B4"/>
          </w:tcPr>
          <w:p w14:paraId="5D64A276" w14:textId="77777777" w:rsidR="00774F06" w:rsidRPr="002827C6" w:rsidRDefault="00774F06" w:rsidP="00774F06">
            <w:pPr>
              <w:jc w:val="both"/>
              <w:rPr>
                <w:b/>
              </w:rPr>
            </w:pPr>
            <w:r w:rsidRPr="002827C6">
              <w:rPr>
                <w:b/>
              </w:rPr>
              <w:t>Zapojení do výuky v dalších studijních programech na téže vysoké škole (pouze u garantů ZT a PZ předmětů)</w:t>
            </w:r>
          </w:p>
        </w:tc>
      </w:tr>
      <w:tr w:rsidR="00774F06" w14:paraId="1520C4A9" w14:textId="77777777" w:rsidTr="00E862BE">
        <w:trPr>
          <w:trHeight w:val="340"/>
        </w:trPr>
        <w:tc>
          <w:tcPr>
            <w:tcW w:w="2802" w:type="dxa"/>
            <w:gridSpan w:val="2"/>
            <w:tcBorders>
              <w:top w:val="nil"/>
            </w:tcBorders>
          </w:tcPr>
          <w:p w14:paraId="7F289C17" w14:textId="77777777" w:rsidR="00774F06" w:rsidRPr="002827C6" w:rsidRDefault="00774F06" w:rsidP="00774F06">
            <w:pPr>
              <w:jc w:val="both"/>
              <w:rPr>
                <w:b/>
              </w:rPr>
            </w:pPr>
            <w:r w:rsidRPr="002827C6">
              <w:rPr>
                <w:b/>
              </w:rPr>
              <w:t>Název studijního předmětu</w:t>
            </w:r>
          </w:p>
        </w:tc>
        <w:tc>
          <w:tcPr>
            <w:tcW w:w="2409" w:type="dxa"/>
            <w:gridSpan w:val="3"/>
            <w:tcBorders>
              <w:top w:val="nil"/>
            </w:tcBorders>
          </w:tcPr>
          <w:p w14:paraId="53F911F8" w14:textId="77777777" w:rsidR="00774F06" w:rsidRPr="002827C6" w:rsidRDefault="00774F06" w:rsidP="00774F06">
            <w:pPr>
              <w:jc w:val="both"/>
              <w:rPr>
                <w:b/>
              </w:rPr>
            </w:pPr>
            <w:r w:rsidRPr="002827C6">
              <w:rPr>
                <w:b/>
              </w:rPr>
              <w:t>Název studijního programu</w:t>
            </w:r>
          </w:p>
        </w:tc>
        <w:tc>
          <w:tcPr>
            <w:tcW w:w="567" w:type="dxa"/>
            <w:gridSpan w:val="2"/>
            <w:tcBorders>
              <w:top w:val="nil"/>
            </w:tcBorders>
          </w:tcPr>
          <w:p w14:paraId="15333B6D" w14:textId="77777777" w:rsidR="00774F06" w:rsidRPr="002827C6" w:rsidRDefault="00774F06" w:rsidP="00774F06">
            <w:pPr>
              <w:jc w:val="both"/>
              <w:rPr>
                <w:b/>
              </w:rPr>
            </w:pPr>
            <w:r w:rsidRPr="002827C6">
              <w:rPr>
                <w:b/>
              </w:rPr>
              <w:t>Sem.</w:t>
            </w:r>
          </w:p>
        </w:tc>
        <w:tc>
          <w:tcPr>
            <w:tcW w:w="2109" w:type="dxa"/>
            <w:gridSpan w:val="5"/>
            <w:tcBorders>
              <w:top w:val="nil"/>
            </w:tcBorders>
          </w:tcPr>
          <w:p w14:paraId="697B8063" w14:textId="77777777" w:rsidR="00774F06" w:rsidRPr="002827C6" w:rsidRDefault="00774F06" w:rsidP="00774F06">
            <w:pPr>
              <w:jc w:val="both"/>
              <w:rPr>
                <w:b/>
              </w:rPr>
            </w:pPr>
            <w:r w:rsidRPr="002827C6">
              <w:rPr>
                <w:b/>
              </w:rPr>
              <w:t>Role ve výuce daného předmětu</w:t>
            </w:r>
          </w:p>
        </w:tc>
        <w:tc>
          <w:tcPr>
            <w:tcW w:w="1972" w:type="dxa"/>
            <w:gridSpan w:val="3"/>
            <w:tcBorders>
              <w:top w:val="nil"/>
            </w:tcBorders>
          </w:tcPr>
          <w:p w14:paraId="41F95438" w14:textId="77777777" w:rsidR="00774F06" w:rsidRPr="002827C6" w:rsidRDefault="00774F06" w:rsidP="00774F06">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774F06" w14:paraId="0DE3F3F0" w14:textId="77777777" w:rsidTr="00E862BE">
        <w:trPr>
          <w:trHeight w:val="285"/>
        </w:trPr>
        <w:tc>
          <w:tcPr>
            <w:tcW w:w="2802" w:type="dxa"/>
            <w:gridSpan w:val="2"/>
            <w:tcBorders>
              <w:top w:val="nil"/>
            </w:tcBorders>
          </w:tcPr>
          <w:p w14:paraId="2525327B" w14:textId="77777777" w:rsidR="00774F06" w:rsidRPr="00461AFF" w:rsidRDefault="00774F06" w:rsidP="00774F06">
            <w:pPr>
              <w:jc w:val="both"/>
              <w:rPr>
                <w:color w:val="FF0000"/>
              </w:rPr>
            </w:pPr>
          </w:p>
        </w:tc>
        <w:tc>
          <w:tcPr>
            <w:tcW w:w="2409" w:type="dxa"/>
            <w:gridSpan w:val="3"/>
            <w:tcBorders>
              <w:top w:val="nil"/>
            </w:tcBorders>
          </w:tcPr>
          <w:p w14:paraId="1F0E5D2C" w14:textId="77777777" w:rsidR="00774F06" w:rsidRPr="00461AFF" w:rsidRDefault="00774F06" w:rsidP="00774F06">
            <w:pPr>
              <w:jc w:val="both"/>
              <w:rPr>
                <w:color w:val="FF0000"/>
              </w:rPr>
            </w:pPr>
          </w:p>
        </w:tc>
        <w:tc>
          <w:tcPr>
            <w:tcW w:w="567" w:type="dxa"/>
            <w:gridSpan w:val="2"/>
            <w:tcBorders>
              <w:top w:val="nil"/>
            </w:tcBorders>
          </w:tcPr>
          <w:p w14:paraId="05191537" w14:textId="77777777" w:rsidR="00774F06" w:rsidRPr="00461AFF" w:rsidRDefault="00774F06" w:rsidP="00774F06">
            <w:pPr>
              <w:jc w:val="both"/>
              <w:rPr>
                <w:color w:val="FF0000"/>
              </w:rPr>
            </w:pPr>
          </w:p>
        </w:tc>
        <w:tc>
          <w:tcPr>
            <w:tcW w:w="2109" w:type="dxa"/>
            <w:gridSpan w:val="5"/>
            <w:tcBorders>
              <w:top w:val="nil"/>
            </w:tcBorders>
          </w:tcPr>
          <w:p w14:paraId="2E4F833F" w14:textId="77777777" w:rsidR="00774F06" w:rsidRPr="00461AFF" w:rsidRDefault="00774F06" w:rsidP="00774F06">
            <w:pPr>
              <w:jc w:val="both"/>
              <w:rPr>
                <w:color w:val="FF0000"/>
              </w:rPr>
            </w:pPr>
          </w:p>
        </w:tc>
        <w:tc>
          <w:tcPr>
            <w:tcW w:w="1972" w:type="dxa"/>
            <w:gridSpan w:val="3"/>
            <w:tcBorders>
              <w:top w:val="nil"/>
            </w:tcBorders>
          </w:tcPr>
          <w:p w14:paraId="3B6ADE6E" w14:textId="77777777" w:rsidR="00774F06" w:rsidRPr="00461AFF" w:rsidRDefault="00774F06" w:rsidP="00774F06">
            <w:pPr>
              <w:jc w:val="both"/>
              <w:rPr>
                <w:color w:val="FF0000"/>
              </w:rPr>
            </w:pPr>
          </w:p>
        </w:tc>
      </w:tr>
      <w:tr w:rsidR="00774F06" w14:paraId="11434B8A" w14:textId="77777777" w:rsidTr="00E862BE">
        <w:trPr>
          <w:trHeight w:val="284"/>
        </w:trPr>
        <w:tc>
          <w:tcPr>
            <w:tcW w:w="2802" w:type="dxa"/>
            <w:gridSpan w:val="2"/>
            <w:tcBorders>
              <w:top w:val="nil"/>
            </w:tcBorders>
          </w:tcPr>
          <w:p w14:paraId="6A1B2F58" w14:textId="77777777" w:rsidR="00774F06" w:rsidRPr="00461AFF" w:rsidRDefault="00774F06" w:rsidP="00774F06">
            <w:pPr>
              <w:jc w:val="both"/>
              <w:rPr>
                <w:color w:val="FF0000"/>
              </w:rPr>
            </w:pPr>
          </w:p>
        </w:tc>
        <w:tc>
          <w:tcPr>
            <w:tcW w:w="2409" w:type="dxa"/>
            <w:gridSpan w:val="3"/>
            <w:tcBorders>
              <w:top w:val="nil"/>
            </w:tcBorders>
          </w:tcPr>
          <w:p w14:paraId="2FF445CB" w14:textId="77777777" w:rsidR="00774F06" w:rsidRPr="00461AFF" w:rsidRDefault="00774F06" w:rsidP="00774F06">
            <w:pPr>
              <w:jc w:val="both"/>
              <w:rPr>
                <w:color w:val="FF0000"/>
              </w:rPr>
            </w:pPr>
          </w:p>
        </w:tc>
        <w:tc>
          <w:tcPr>
            <w:tcW w:w="567" w:type="dxa"/>
            <w:gridSpan w:val="2"/>
            <w:tcBorders>
              <w:top w:val="nil"/>
            </w:tcBorders>
          </w:tcPr>
          <w:p w14:paraId="49265C21" w14:textId="77777777" w:rsidR="00774F06" w:rsidRPr="00461AFF" w:rsidRDefault="00774F06" w:rsidP="00774F06">
            <w:pPr>
              <w:jc w:val="both"/>
              <w:rPr>
                <w:color w:val="FF0000"/>
              </w:rPr>
            </w:pPr>
          </w:p>
        </w:tc>
        <w:tc>
          <w:tcPr>
            <w:tcW w:w="2109" w:type="dxa"/>
            <w:gridSpan w:val="5"/>
            <w:tcBorders>
              <w:top w:val="nil"/>
            </w:tcBorders>
          </w:tcPr>
          <w:p w14:paraId="5FA94098" w14:textId="77777777" w:rsidR="00774F06" w:rsidRPr="00461AFF" w:rsidRDefault="00774F06" w:rsidP="00774F06">
            <w:pPr>
              <w:jc w:val="both"/>
              <w:rPr>
                <w:color w:val="FF0000"/>
              </w:rPr>
            </w:pPr>
          </w:p>
        </w:tc>
        <w:tc>
          <w:tcPr>
            <w:tcW w:w="1972" w:type="dxa"/>
            <w:gridSpan w:val="3"/>
            <w:tcBorders>
              <w:top w:val="nil"/>
            </w:tcBorders>
          </w:tcPr>
          <w:p w14:paraId="7B1FE28E" w14:textId="77777777" w:rsidR="00774F06" w:rsidRPr="00461AFF" w:rsidRDefault="00774F06" w:rsidP="00774F06">
            <w:pPr>
              <w:jc w:val="both"/>
              <w:rPr>
                <w:color w:val="FF0000"/>
              </w:rPr>
            </w:pPr>
          </w:p>
        </w:tc>
      </w:tr>
      <w:tr w:rsidR="00774F06" w14:paraId="1AF95CB1" w14:textId="77777777" w:rsidTr="00E862BE">
        <w:tc>
          <w:tcPr>
            <w:tcW w:w="9859" w:type="dxa"/>
            <w:gridSpan w:val="15"/>
            <w:shd w:val="clear" w:color="auto" w:fill="F7CAAC"/>
          </w:tcPr>
          <w:p w14:paraId="5DB59A9D" w14:textId="77777777" w:rsidR="00774F06" w:rsidRDefault="00774F06" w:rsidP="00774F06">
            <w:pPr>
              <w:jc w:val="both"/>
            </w:pPr>
            <w:r>
              <w:rPr>
                <w:b/>
              </w:rPr>
              <w:t xml:space="preserve">Údaje o vzdělání na VŠ </w:t>
            </w:r>
          </w:p>
        </w:tc>
      </w:tr>
      <w:tr w:rsidR="00774F06" w14:paraId="2477E48A" w14:textId="77777777" w:rsidTr="00E153D9">
        <w:trPr>
          <w:trHeight w:val="659"/>
        </w:trPr>
        <w:tc>
          <w:tcPr>
            <w:tcW w:w="9859" w:type="dxa"/>
            <w:gridSpan w:val="15"/>
          </w:tcPr>
          <w:p w14:paraId="67CF150F" w14:textId="77777777" w:rsidR="007B34E3" w:rsidRPr="00832AFF" w:rsidRDefault="007B34E3" w:rsidP="00774F06">
            <w:pPr>
              <w:jc w:val="both"/>
            </w:pPr>
            <w:r>
              <w:t xml:space="preserve">2022: Masarykova univerzita, Pedagogická fakulta, Galerijní pedagogika a zprostředkování umění, </w:t>
            </w:r>
            <w:hyperlink r:id="rId132" w:history="1">
              <w:r w:rsidRPr="00832AFF">
                <w:rPr>
                  <w:rStyle w:val="Hypertextovodkaz"/>
                  <w:color w:val="auto"/>
                  <w:u w:val="none"/>
                </w:rPr>
                <w:t>Učitelství výtvarné výchovy a vizuální tvorby pro základní a střední školy</w:t>
              </w:r>
            </w:hyperlink>
            <w:r w:rsidRPr="00832AFF">
              <w:rPr>
                <w:rStyle w:val="Siln"/>
                <w:shd w:val="clear" w:color="auto" w:fill="F9F9F9"/>
              </w:rPr>
              <w:t xml:space="preserve">, </w:t>
            </w:r>
            <w:r w:rsidRPr="00832AFF">
              <w:t>Mgr.</w:t>
            </w:r>
          </w:p>
          <w:p w14:paraId="38EE2E6D" w14:textId="0423EC37" w:rsidR="00774F06" w:rsidRDefault="00774F06" w:rsidP="00774F06">
            <w:pPr>
              <w:jc w:val="both"/>
              <w:rPr>
                <w:b/>
              </w:rPr>
            </w:pPr>
            <w:r>
              <w:t xml:space="preserve">2021: Univerzita Tomáše Bati ve Zlíně, Fakulta multimediálních komunikací, </w:t>
            </w:r>
            <w:r>
              <w:rPr>
                <w:shd w:val="clear" w:color="auto" w:fill="FFFFFF"/>
              </w:rPr>
              <w:t>Multimédia a design – Design oděvu</w:t>
            </w:r>
            <w:r>
              <w:t>, MgA.</w:t>
            </w:r>
          </w:p>
        </w:tc>
      </w:tr>
      <w:tr w:rsidR="00774F06" w14:paraId="2F9E6B20" w14:textId="77777777" w:rsidTr="00E862BE">
        <w:tc>
          <w:tcPr>
            <w:tcW w:w="9859" w:type="dxa"/>
            <w:gridSpan w:val="15"/>
            <w:shd w:val="clear" w:color="auto" w:fill="F7CAAC"/>
          </w:tcPr>
          <w:p w14:paraId="26874CEA" w14:textId="77777777" w:rsidR="00774F06" w:rsidRDefault="00774F06" w:rsidP="00774F06">
            <w:pPr>
              <w:jc w:val="both"/>
              <w:rPr>
                <w:b/>
              </w:rPr>
            </w:pPr>
            <w:r>
              <w:rPr>
                <w:b/>
              </w:rPr>
              <w:t>Údaje o odborném působení od absolvování VŠ</w:t>
            </w:r>
          </w:p>
        </w:tc>
      </w:tr>
      <w:tr w:rsidR="00774F06" w14:paraId="39FC96B5" w14:textId="77777777" w:rsidTr="00E153D9">
        <w:trPr>
          <w:trHeight w:val="431"/>
        </w:trPr>
        <w:tc>
          <w:tcPr>
            <w:tcW w:w="9859" w:type="dxa"/>
            <w:gridSpan w:val="15"/>
          </w:tcPr>
          <w:p w14:paraId="6B80745A" w14:textId="08991AFC" w:rsidR="00774F06" w:rsidRPr="009B6AE3" w:rsidRDefault="00774F06" w:rsidP="003B419B">
            <w:pPr>
              <w:jc w:val="both"/>
              <w:rPr>
                <w:color w:val="FF0000"/>
              </w:rPr>
            </w:pPr>
            <w:r>
              <w:t>202</w:t>
            </w:r>
            <w:r w:rsidR="00820238">
              <w:t>1-</w:t>
            </w:r>
            <w:r>
              <w:t>dosud: Střední škola umění a designu a Vyšší odborná škola Brno, pedagog (dějiny výtvarné kultury, dějiny moderního umění</w:t>
            </w:r>
            <w:r w:rsidR="007B34E3">
              <w:t>)</w:t>
            </w:r>
          </w:p>
        </w:tc>
      </w:tr>
      <w:tr w:rsidR="00774F06" w14:paraId="542D4E33" w14:textId="77777777" w:rsidTr="00E862BE">
        <w:trPr>
          <w:trHeight w:val="250"/>
        </w:trPr>
        <w:tc>
          <w:tcPr>
            <w:tcW w:w="9859" w:type="dxa"/>
            <w:gridSpan w:val="15"/>
            <w:shd w:val="clear" w:color="auto" w:fill="F7CAAC"/>
          </w:tcPr>
          <w:p w14:paraId="2A2E7AE4" w14:textId="77777777" w:rsidR="00774F06" w:rsidRDefault="00774F06" w:rsidP="00774F06">
            <w:pPr>
              <w:jc w:val="both"/>
            </w:pPr>
            <w:r>
              <w:rPr>
                <w:b/>
              </w:rPr>
              <w:t>Zkušenosti s vedením kvalifikačních a rigorózních prací</w:t>
            </w:r>
          </w:p>
        </w:tc>
      </w:tr>
      <w:tr w:rsidR="00774F06" w14:paraId="39EA1A7E" w14:textId="77777777" w:rsidTr="00B57A1F">
        <w:trPr>
          <w:trHeight w:val="438"/>
        </w:trPr>
        <w:tc>
          <w:tcPr>
            <w:tcW w:w="9859" w:type="dxa"/>
            <w:gridSpan w:val="15"/>
          </w:tcPr>
          <w:p w14:paraId="691DDE68" w14:textId="77777777" w:rsidR="00774F06" w:rsidRDefault="00774F06" w:rsidP="00774F06">
            <w:pPr>
              <w:jc w:val="both"/>
            </w:pPr>
          </w:p>
        </w:tc>
      </w:tr>
      <w:tr w:rsidR="00774F06" w14:paraId="55FBBA1F" w14:textId="77777777" w:rsidTr="00E862BE">
        <w:trPr>
          <w:cantSplit/>
        </w:trPr>
        <w:tc>
          <w:tcPr>
            <w:tcW w:w="3347" w:type="dxa"/>
            <w:gridSpan w:val="3"/>
            <w:tcBorders>
              <w:top w:val="single" w:sz="12" w:space="0" w:color="auto"/>
            </w:tcBorders>
            <w:shd w:val="clear" w:color="auto" w:fill="F7CAAC"/>
          </w:tcPr>
          <w:p w14:paraId="65071E07" w14:textId="77777777" w:rsidR="00774F06" w:rsidRDefault="00774F06" w:rsidP="00774F06">
            <w:pPr>
              <w:jc w:val="both"/>
            </w:pPr>
            <w:r>
              <w:rPr>
                <w:b/>
              </w:rPr>
              <w:t xml:space="preserve">Obor habilitačního řízení </w:t>
            </w:r>
          </w:p>
        </w:tc>
        <w:tc>
          <w:tcPr>
            <w:tcW w:w="2245" w:type="dxa"/>
            <w:gridSpan w:val="3"/>
            <w:tcBorders>
              <w:top w:val="single" w:sz="12" w:space="0" w:color="auto"/>
            </w:tcBorders>
            <w:shd w:val="clear" w:color="auto" w:fill="F7CAAC"/>
          </w:tcPr>
          <w:p w14:paraId="5D17CC9B" w14:textId="77777777" w:rsidR="00774F06" w:rsidRDefault="00774F06" w:rsidP="00774F06">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75113CE2" w14:textId="77777777" w:rsidR="00774F06" w:rsidRDefault="00774F06" w:rsidP="00774F06">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31599D7E" w14:textId="77777777" w:rsidR="00774F06" w:rsidRDefault="00774F06" w:rsidP="00774F06">
            <w:pPr>
              <w:jc w:val="both"/>
              <w:rPr>
                <w:b/>
              </w:rPr>
            </w:pPr>
            <w:r>
              <w:rPr>
                <w:b/>
              </w:rPr>
              <w:t>Ohlasy publikací</w:t>
            </w:r>
          </w:p>
        </w:tc>
      </w:tr>
      <w:tr w:rsidR="00774F06" w14:paraId="0031300E" w14:textId="77777777" w:rsidTr="00E862BE">
        <w:trPr>
          <w:cantSplit/>
        </w:trPr>
        <w:tc>
          <w:tcPr>
            <w:tcW w:w="3347" w:type="dxa"/>
            <w:gridSpan w:val="3"/>
          </w:tcPr>
          <w:p w14:paraId="35201ED0" w14:textId="77777777" w:rsidR="00774F06" w:rsidRDefault="00774F06" w:rsidP="00774F06">
            <w:pPr>
              <w:jc w:val="both"/>
            </w:pPr>
          </w:p>
        </w:tc>
        <w:tc>
          <w:tcPr>
            <w:tcW w:w="2245" w:type="dxa"/>
            <w:gridSpan w:val="3"/>
          </w:tcPr>
          <w:p w14:paraId="2C4AEC74" w14:textId="77777777" w:rsidR="00774F06" w:rsidRDefault="00774F06" w:rsidP="00774F06">
            <w:pPr>
              <w:jc w:val="both"/>
            </w:pPr>
          </w:p>
        </w:tc>
        <w:tc>
          <w:tcPr>
            <w:tcW w:w="2248" w:type="dxa"/>
            <w:gridSpan w:val="5"/>
            <w:tcBorders>
              <w:right w:val="single" w:sz="12" w:space="0" w:color="auto"/>
            </w:tcBorders>
          </w:tcPr>
          <w:p w14:paraId="515DDE47" w14:textId="77777777" w:rsidR="00774F06" w:rsidRDefault="00774F06" w:rsidP="00774F06">
            <w:pPr>
              <w:jc w:val="both"/>
            </w:pPr>
          </w:p>
        </w:tc>
        <w:tc>
          <w:tcPr>
            <w:tcW w:w="632" w:type="dxa"/>
            <w:gridSpan w:val="2"/>
            <w:tcBorders>
              <w:left w:val="single" w:sz="12" w:space="0" w:color="auto"/>
            </w:tcBorders>
            <w:shd w:val="clear" w:color="auto" w:fill="F7CAAC"/>
          </w:tcPr>
          <w:p w14:paraId="19253638" w14:textId="77777777" w:rsidR="00774F06" w:rsidRPr="00F20AEF" w:rsidRDefault="00774F06" w:rsidP="00774F06">
            <w:pPr>
              <w:jc w:val="both"/>
            </w:pPr>
            <w:r w:rsidRPr="00F20AEF">
              <w:rPr>
                <w:b/>
              </w:rPr>
              <w:t>WoS</w:t>
            </w:r>
          </w:p>
        </w:tc>
        <w:tc>
          <w:tcPr>
            <w:tcW w:w="693" w:type="dxa"/>
            <w:shd w:val="clear" w:color="auto" w:fill="F7CAAC"/>
          </w:tcPr>
          <w:p w14:paraId="439DAF73" w14:textId="77777777" w:rsidR="00774F06" w:rsidRPr="00F20AEF" w:rsidRDefault="00774F06" w:rsidP="00774F06">
            <w:pPr>
              <w:jc w:val="both"/>
              <w:rPr>
                <w:sz w:val="18"/>
              </w:rPr>
            </w:pPr>
            <w:r w:rsidRPr="00F20AEF">
              <w:rPr>
                <w:b/>
                <w:sz w:val="18"/>
              </w:rPr>
              <w:t>Scopus</w:t>
            </w:r>
          </w:p>
        </w:tc>
        <w:tc>
          <w:tcPr>
            <w:tcW w:w="694" w:type="dxa"/>
            <w:shd w:val="clear" w:color="auto" w:fill="F7CAAC"/>
          </w:tcPr>
          <w:p w14:paraId="1360B5F5" w14:textId="77777777" w:rsidR="00774F06" w:rsidRDefault="00774F06" w:rsidP="00774F06">
            <w:pPr>
              <w:jc w:val="both"/>
            </w:pPr>
            <w:r>
              <w:rPr>
                <w:b/>
                <w:sz w:val="18"/>
              </w:rPr>
              <w:t>ostatní</w:t>
            </w:r>
          </w:p>
        </w:tc>
      </w:tr>
      <w:tr w:rsidR="00774F06" w14:paraId="56416EA7" w14:textId="77777777" w:rsidTr="00E862BE">
        <w:trPr>
          <w:cantSplit/>
          <w:trHeight w:val="70"/>
        </w:trPr>
        <w:tc>
          <w:tcPr>
            <w:tcW w:w="3347" w:type="dxa"/>
            <w:gridSpan w:val="3"/>
            <w:shd w:val="clear" w:color="auto" w:fill="F7CAAC"/>
          </w:tcPr>
          <w:p w14:paraId="7A0D3777" w14:textId="77777777" w:rsidR="00774F06" w:rsidRDefault="00774F06" w:rsidP="00774F06">
            <w:pPr>
              <w:jc w:val="both"/>
            </w:pPr>
            <w:r>
              <w:rPr>
                <w:b/>
              </w:rPr>
              <w:t>Obor jmenovacího řízení</w:t>
            </w:r>
          </w:p>
        </w:tc>
        <w:tc>
          <w:tcPr>
            <w:tcW w:w="2245" w:type="dxa"/>
            <w:gridSpan w:val="3"/>
            <w:shd w:val="clear" w:color="auto" w:fill="F7CAAC"/>
          </w:tcPr>
          <w:p w14:paraId="6815BAC7" w14:textId="77777777" w:rsidR="00774F06" w:rsidRDefault="00774F06" w:rsidP="00774F06">
            <w:pPr>
              <w:jc w:val="both"/>
            </w:pPr>
            <w:r>
              <w:rPr>
                <w:b/>
              </w:rPr>
              <w:t>Rok udělení hodnosti</w:t>
            </w:r>
          </w:p>
        </w:tc>
        <w:tc>
          <w:tcPr>
            <w:tcW w:w="2248" w:type="dxa"/>
            <w:gridSpan w:val="5"/>
            <w:tcBorders>
              <w:right w:val="single" w:sz="12" w:space="0" w:color="auto"/>
            </w:tcBorders>
            <w:shd w:val="clear" w:color="auto" w:fill="F7CAAC"/>
          </w:tcPr>
          <w:p w14:paraId="24AB57C2" w14:textId="77777777" w:rsidR="00774F06" w:rsidRDefault="00774F06" w:rsidP="00774F06">
            <w:pPr>
              <w:jc w:val="both"/>
            </w:pPr>
            <w:r>
              <w:rPr>
                <w:b/>
              </w:rPr>
              <w:t>Řízení konáno na VŠ</w:t>
            </w:r>
          </w:p>
        </w:tc>
        <w:tc>
          <w:tcPr>
            <w:tcW w:w="632" w:type="dxa"/>
            <w:gridSpan w:val="2"/>
            <w:tcBorders>
              <w:left w:val="single" w:sz="12" w:space="0" w:color="auto"/>
            </w:tcBorders>
          </w:tcPr>
          <w:p w14:paraId="5C5283CB" w14:textId="77777777" w:rsidR="00774F06" w:rsidRPr="00F20AEF" w:rsidRDefault="00774F06" w:rsidP="00774F06">
            <w:pPr>
              <w:jc w:val="both"/>
              <w:rPr>
                <w:b/>
              </w:rPr>
            </w:pPr>
          </w:p>
        </w:tc>
        <w:tc>
          <w:tcPr>
            <w:tcW w:w="693" w:type="dxa"/>
          </w:tcPr>
          <w:p w14:paraId="6496E62D" w14:textId="77777777" w:rsidR="00774F06" w:rsidRPr="00F20AEF" w:rsidRDefault="00774F06" w:rsidP="00774F06">
            <w:pPr>
              <w:jc w:val="both"/>
              <w:rPr>
                <w:b/>
              </w:rPr>
            </w:pPr>
          </w:p>
        </w:tc>
        <w:tc>
          <w:tcPr>
            <w:tcW w:w="694" w:type="dxa"/>
          </w:tcPr>
          <w:p w14:paraId="0C09279D" w14:textId="77777777" w:rsidR="00774F06" w:rsidRDefault="00774F06" w:rsidP="00774F06">
            <w:pPr>
              <w:jc w:val="both"/>
              <w:rPr>
                <w:b/>
              </w:rPr>
            </w:pPr>
          </w:p>
        </w:tc>
      </w:tr>
      <w:tr w:rsidR="00774F06" w14:paraId="03A5D4C2" w14:textId="77777777" w:rsidTr="00E862BE">
        <w:trPr>
          <w:trHeight w:val="205"/>
        </w:trPr>
        <w:tc>
          <w:tcPr>
            <w:tcW w:w="3347" w:type="dxa"/>
            <w:gridSpan w:val="3"/>
          </w:tcPr>
          <w:p w14:paraId="273ED47C" w14:textId="77777777" w:rsidR="00774F06" w:rsidRDefault="00774F06" w:rsidP="00774F06">
            <w:pPr>
              <w:jc w:val="both"/>
            </w:pPr>
          </w:p>
        </w:tc>
        <w:tc>
          <w:tcPr>
            <w:tcW w:w="2245" w:type="dxa"/>
            <w:gridSpan w:val="3"/>
          </w:tcPr>
          <w:p w14:paraId="306A6E64" w14:textId="77777777" w:rsidR="00774F06" w:rsidRDefault="00774F06" w:rsidP="00774F06">
            <w:pPr>
              <w:jc w:val="both"/>
            </w:pPr>
          </w:p>
        </w:tc>
        <w:tc>
          <w:tcPr>
            <w:tcW w:w="2248" w:type="dxa"/>
            <w:gridSpan w:val="5"/>
            <w:tcBorders>
              <w:right w:val="single" w:sz="12" w:space="0" w:color="auto"/>
            </w:tcBorders>
          </w:tcPr>
          <w:p w14:paraId="7E19C7E5" w14:textId="77777777" w:rsidR="00774F06" w:rsidRDefault="00774F06" w:rsidP="00774F06">
            <w:pPr>
              <w:jc w:val="both"/>
            </w:pPr>
          </w:p>
        </w:tc>
        <w:tc>
          <w:tcPr>
            <w:tcW w:w="1325" w:type="dxa"/>
            <w:gridSpan w:val="3"/>
            <w:tcBorders>
              <w:left w:val="single" w:sz="12" w:space="0" w:color="auto"/>
            </w:tcBorders>
            <w:shd w:val="clear" w:color="auto" w:fill="FBD4B4"/>
            <w:vAlign w:val="center"/>
          </w:tcPr>
          <w:p w14:paraId="3E1686AA" w14:textId="77777777" w:rsidR="00774F06" w:rsidRPr="00F20AEF" w:rsidRDefault="00774F06" w:rsidP="00774F06">
            <w:pPr>
              <w:jc w:val="both"/>
              <w:rPr>
                <w:b/>
                <w:sz w:val="18"/>
              </w:rPr>
            </w:pPr>
            <w:r w:rsidRPr="00F20AEF">
              <w:rPr>
                <w:b/>
                <w:sz w:val="18"/>
              </w:rPr>
              <w:t>H-index WoS/Scopus</w:t>
            </w:r>
          </w:p>
        </w:tc>
        <w:tc>
          <w:tcPr>
            <w:tcW w:w="694" w:type="dxa"/>
            <w:vAlign w:val="center"/>
          </w:tcPr>
          <w:p w14:paraId="013905F2" w14:textId="77777777" w:rsidR="00774F06" w:rsidRDefault="00774F06" w:rsidP="00774F06">
            <w:pPr>
              <w:rPr>
                <w:b/>
              </w:rPr>
            </w:pPr>
            <w:r>
              <w:rPr>
                <w:b/>
              </w:rPr>
              <w:t xml:space="preserve">    /</w:t>
            </w:r>
          </w:p>
        </w:tc>
      </w:tr>
      <w:tr w:rsidR="00774F06" w14:paraId="21EF02D9" w14:textId="77777777" w:rsidTr="00E862BE">
        <w:tc>
          <w:tcPr>
            <w:tcW w:w="9859" w:type="dxa"/>
            <w:gridSpan w:val="15"/>
            <w:shd w:val="clear" w:color="auto" w:fill="F7CAAC"/>
          </w:tcPr>
          <w:p w14:paraId="0BDFC0AA" w14:textId="77777777" w:rsidR="00774F06" w:rsidRDefault="00774F06" w:rsidP="00774F06">
            <w:pPr>
              <w:jc w:val="both"/>
              <w:rPr>
                <w:b/>
              </w:rPr>
            </w:pPr>
            <w:r>
              <w:rPr>
                <w:b/>
              </w:rPr>
              <w:t xml:space="preserve">Přehled o nejvýznamnější publikační a další tvůrčí činnosti nebo další profesní činnosti u odborníků z praxe vztahující se k zabezpečovaným předmětům </w:t>
            </w:r>
          </w:p>
        </w:tc>
      </w:tr>
      <w:tr w:rsidR="00774F06" w14:paraId="4ACC39D5" w14:textId="77777777" w:rsidTr="00E153D9">
        <w:trPr>
          <w:trHeight w:val="457"/>
        </w:trPr>
        <w:tc>
          <w:tcPr>
            <w:tcW w:w="9859" w:type="dxa"/>
            <w:gridSpan w:val="15"/>
          </w:tcPr>
          <w:p w14:paraId="380C23DA" w14:textId="1DA9F630" w:rsidR="00B2108D" w:rsidRPr="00B1799F" w:rsidRDefault="00B2108D" w:rsidP="00B2108D">
            <w:pPr>
              <w:jc w:val="both"/>
              <w:rPr>
                <w:ins w:id="459" w:author="Hana Ponížilová" w:date="2023-05-25T13:25:00Z"/>
                <w:bCs/>
              </w:rPr>
            </w:pPr>
            <w:ins w:id="460" w:author="Hana Ponížilová" w:date="2023-05-25T13:25:00Z">
              <w:r>
                <w:rPr>
                  <w:bCs/>
                </w:rPr>
                <w:t xml:space="preserve">2019: </w:t>
              </w:r>
              <w:r w:rsidRPr="00B1799F">
                <w:rPr>
                  <w:bCs/>
                </w:rPr>
                <w:t>Merceres-Benz Prague Fashion Week - prezentace oděvů studentky Adély Malendové</w:t>
              </w:r>
            </w:ins>
          </w:p>
          <w:p w14:paraId="44C82A47" w14:textId="09498107" w:rsidR="00B2108D" w:rsidRPr="00B1799F" w:rsidRDefault="004C4A51" w:rsidP="00B2108D">
            <w:pPr>
              <w:jc w:val="both"/>
              <w:rPr>
                <w:ins w:id="461" w:author="Hana Ponížilová" w:date="2023-05-25T13:25:00Z"/>
                <w:bCs/>
              </w:rPr>
            </w:pPr>
            <w:ins w:id="462" w:author="Hana Ponížilová" w:date="2023-05-25T13:25:00Z">
              <w:r>
                <w:rPr>
                  <w:bCs/>
                </w:rPr>
                <w:t xml:space="preserve">2019: </w:t>
              </w:r>
              <w:r w:rsidR="00B2108D" w:rsidRPr="00B1799F">
                <w:rPr>
                  <w:bCs/>
                </w:rPr>
                <w:t>EXI(S)T 2019- přehlídka kolekce studentky Adély Malendové</w:t>
              </w:r>
            </w:ins>
          </w:p>
          <w:p w14:paraId="4E0AB597" w14:textId="13BB38FD" w:rsidR="00B2108D" w:rsidRPr="00B1799F" w:rsidRDefault="004C4A51" w:rsidP="00B2108D">
            <w:pPr>
              <w:jc w:val="both"/>
              <w:rPr>
                <w:ins w:id="463" w:author="Hana Ponížilová" w:date="2023-05-25T13:25:00Z"/>
                <w:bCs/>
              </w:rPr>
            </w:pPr>
            <w:ins w:id="464" w:author="Hana Ponížilová" w:date="2023-05-25T13:25:00Z">
              <w:r>
                <w:rPr>
                  <w:bCs/>
                </w:rPr>
                <w:t xml:space="preserve">2021: </w:t>
              </w:r>
              <w:r w:rsidR="00B2108D" w:rsidRPr="00B1799F">
                <w:rPr>
                  <w:bCs/>
                </w:rPr>
                <w:t>Designblok21 - Adéla Kučera Malendová</w:t>
              </w:r>
            </w:ins>
          </w:p>
          <w:p w14:paraId="0BE54CDB" w14:textId="1611E0F5" w:rsidR="00B2108D" w:rsidRPr="00B1799F" w:rsidRDefault="004C4A51" w:rsidP="00B2108D">
            <w:pPr>
              <w:jc w:val="both"/>
              <w:rPr>
                <w:ins w:id="465" w:author="Hana Ponížilová" w:date="2023-05-25T13:25:00Z"/>
                <w:bCs/>
              </w:rPr>
            </w:pPr>
            <w:ins w:id="466" w:author="Hana Ponížilová" w:date="2023-05-25T13:25:00Z">
              <w:r>
                <w:rPr>
                  <w:bCs/>
                </w:rPr>
                <w:t xml:space="preserve">2019: </w:t>
              </w:r>
              <w:r w:rsidR="00B2108D" w:rsidRPr="00B1799F">
                <w:rPr>
                  <w:bCs/>
                </w:rPr>
                <w:t>#Fashion #Design #Zlín</w:t>
              </w:r>
            </w:ins>
          </w:p>
          <w:p w14:paraId="694D052B" w14:textId="10116B2B" w:rsidR="00774F06" w:rsidRDefault="004C4A51" w:rsidP="00B2108D">
            <w:pPr>
              <w:jc w:val="both"/>
              <w:rPr>
                <w:b/>
              </w:rPr>
            </w:pPr>
            <w:ins w:id="467" w:author="Hana Ponížilová" w:date="2023-05-25T13:25:00Z">
              <w:r>
                <w:rPr>
                  <w:bCs/>
                </w:rPr>
                <w:t xml:space="preserve">2021: </w:t>
              </w:r>
              <w:r w:rsidR="00B2108D" w:rsidRPr="00B1799F">
                <w:rPr>
                  <w:bCs/>
                </w:rPr>
                <w:t>Diplomky 2021 - kolektivní výstava diplomových prací ateliéru Design oděvu</w:t>
              </w:r>
            </w:ins>
          </w:p>
        </w:tc>
      </w:tr>
      <w:tr w:rsidR="00774F06" w14:paraId="26F628AA" w14:textId="77777777" w:rsidTr="00E862BE">
        <w:trPr>
          <w:trHeight w:val="218"/>
        </w:trPr>
        <w:tc>
          <w:tcPr>
            <w:tcW w:w="9859" w:type="dxa"/>
            <w:gridSpan w:val="15"/>
            <w:shd w:val="clear" w:color="auto" w:fill="F7CAAC"/>
          </w:tcPr>
          <w:p w14:paraId="17D379D9" w14:textId="77777777" w:rsidR="00774F06" w:rsidRDefault="00774F06" w:rsidP="00774F06">
            <w:pPr>
              <w:rPr>
                <w:b/>
              </w:rPr>
            </w:pPr>
            <w:r>
              <w:rPr>
                <w:b/>
              </w:rPr>
              <w:t>Působení v zahraničí</w:t>
            </w:r>
          </w:p>
        </w:tc>
      </w:tr>
      <w:tr w:rsidR="00774F06" w14:paraId="5074CDAE" w14:textId="77777777" w:rsidTr="00E862BE">
        <w:trPr>
          <w:trHeight w:val="328"/>
        </w:trPr>
        <w:tc>
          <w:tcPr>
            <w:tcW w:w="9859" w:type="dxa"/>
            <w:gridSpan w:val="15"/>
          </w:tcPr>
          <w:p w14:paraId="4C82C964" w14:textId="77777777" w:rsidR="00774F06" w:rsidRDefault="00774F06" w:rsidP="00774F06">
            <w:pPr>
              <w:rPr>
                <w:b/>
              </w:rPr>
            </w:pPr>
          </w:p>
        </w:tc>
      </w:tr>
      <w:tr w:rsidR="00774F06" w14:paraId="24D164A8" w14:textId="77777777" w:rsidTr="00E862BE">
        <w:trPr>
          <w:cantSplit/>
          <w:trHeight w:val="470"/>
        </w:trPr>
        <w:tc>
          <w:tcPr>
            <w:tcW w:w="2518" w:type="dxa"/>
            <w:shd w:val="clear" w:color="auto" w:fill="F7CAAC"/>
          </w:tcPr>
          <w:p w14:paraId="2C036993" w14:textId="77777777" w:rsidR="00774F06" w:rsidRDefault="00774F06" w:rsidP="00774F06">
            <w:pPr>
              <w:jc w:val="both"/>
              <w:rPr>
                <w:b/>
              </w:rPr>
            </w:pPr>
            <w:r>
              <w:rPr>
                <w:b/>
              </w:rPr>
              <w:t xml:space="preserve">Podpis </w:t>
            </w:r>
          </w:p>
        </w:tc>
        <w:tc>
          <w:tcPr>
            <w:tcW w:w="4536" w:type="dxa"/>
            <w:gridSpan w:val="8"/>
          </w:tcPr>
          <w:p w14:paraId="19F5EC52" w14:textId="76FE4D07" w:rsidR="00774F06" w:rsidRDefault="00774F06" w:rsidP="00774F06">
            <w:pPr>
              <w:jc w:val="both"/>
            </w:pPr>
            <w:r>
              <w:t>Adéla Kučera Malendová v. r.</w:t>
            </w:r>
          </w:p>
        </w:tc>
        <w:tc>
          <w:tcPr>
            <w:tcW w:w="786" w:type="dxa"/>
            <w:gridSpan w:val="2"/>
            <w:shd w:val="clear" w:color="auto" w:fill="F7CAAC"/>
          </w:tcPr>
          <w:p w14:paraId="0A77B6F2" w14:textId="77777777" w:rsidR="00774F06" w:rsidRDefault="00774F06" w:rsidP="00774F06">
            <w:pPr>
              <w:jc w:val="both"/>
            </w:pPr>
            <w:r>
              <w:rPr>
                <w:b/>
              </w:rPr>
              <w:t>datum</w:t>
            </w:r>
          </w:p>
        </w:tc>
        <w:tc>
          <w:tcPr>
            <w:tcW w:w="2019" w:type="dxa"/>
            <w:gridSpan w:val="4"/>
          </w:tcPr>
          <w:p w14:paraId="2DB21B63" w14:textId="77777777" w:rsidR="00774F06" w:rsidRDefault="00774F06" w:rsidP="00774F06">
            <w:pPr>
              <w:jc w:val="both"/>
            </w:pPr>
            <w:r>
              <w:t>25. 7. 2022</w:t>
            </w:r>
          </w:p>
        </w:tc>
      </w:tr>
    </w:tbl>
    <w:p w14:paraId="100F43A5" w14:textId="77777777" w:rsidR="00E862BE" w:rsidRDefault="00E862BE" w:rsidP="00E862BE"/>
    <w:p w14:paraId="34A2D6C7" w14:textId="77777777" w:rsidR="00E862BE" w:rsidRDefault="00E862BE" w:rsidP="00E862BE"/>
    <w:p w14:paraId="4D0766A3" w14:textId="77777777" w:rsidR="00E862BE" w:rsidRDefault="00E862BE">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E862BE" w14:paraId="3DC9FE74" w14:textId="77777777" w:rsidTr="00E862BE">
        <w:tc>
          <w:tcPr>
            <w:tcW w:w="9859" w:type="dxa"/>
            <w:gridSpan w:val="15"/>
            <w:tcBorders>
              <w:bottom w:val="double" w:sz="4" w:space="0" w:color="auto"/>
            </w:tcBorders>
            <w:shd w:val="clear" w:color="auto" w:fill="BDD6EE"/>
          </w:tcPr>
          <w:p w14:paraId="1AFB827F" w14:textId="069CEB9C" w:rsidR="00E862BE" w:rsidRDefault="00E862BE" w:rsidP="00E862BE">
            <w:pPr>
              <w:jc w:val="both"/>
              <w:rPr>
                <w:b/>
                <w:sz w:val="28"/>
              </w:rPr>
            </w:pPr>
            <w:r>
              <w:rPr>
                <w:b/>
                <w:sz w:val="28"/>
              </w:rPr>
              <w:lastRenderedPageBreak/>
              <w:t>C-I – Personální zabezpečení</w:t>
            </w:r>
          </w:p>
        </w:tc>
      </w:tr>
      <w:tr w:rsidR="00E862BE" w14:paraId="2495A798" w14:textId="77777777" w:rsidTr="00E862BE">
        <w:tc>
          <w:tcPr>
            <w:tcW w:w="2518" w:type="dxa"/>
            <w:tcBorders>
              <w:top w:val="double" w:sz="4" w:space="0" w:color="auto"/>
            </w:tcBorders>
            <w:shd w:val="clear" w:color="auto" w:fill="F7CAAC"/>
          </w:tcPr>
          <w:p w14:paraId="09338A73" w14:textId="77777777" w:rsidR="00E862BE" w:rsidRDefault="00E862BE" w:rsidP="00E862BE">
            <w:pPr>
              <w:jc w:val="both"/>
              <w:rPr>
                <w:b/>
              </w:rPr>
            </w:pPr>
            <w:r>
              <w:rPr>
                <w:b/>
              </w:rPr>
              <w:t>Vysoká škola</w:t>
            </w:r>
          </w:p>
        </w:tc>
        <w:tc>
          <w:tcPr>
            <w:tcW w:w="7341" w:type="dxa"/>
            <w:gridSpan w:val="14"/>
          </w:tcPr>
          <w:p w14:paraId="19531D3F" w14:textId="77777777" w:rsidR="00E862BE" w:rsidRDefault="00E862BE" w:rsidP="00E862BE">
            <w:pPr>
              <w:jc w:val="both"/>
            </w:pPr>
            <w:r>
              <w:rPr>
                <w:lang w:eastAsia="en-US"/>
              </w:rPr>
              <w:t>Univerzita Tomáše Bati ve Zlíně</w:t>
            </w:r>
          </w:p>
        </w:tc>
      </w:tr>
      <w:tr w:rsidR="00E862BE" w14:paraId="3E3D26CE" w14:textId="77777777" w:rsidTr="00E862BE">
        <w:tc>
          <w:tcPr>
            <w:tcW w:w="2518" w:type="dxa"/>
            <w:shd w:val="clear" w:color="auto" w:fill="F7CAAC"/>
          </w:tcPr>
          <w:p w14:paraId="1C4B446B" w14:textId="77777777" w:rsidR="00E862BE" w:rsidRDefault="00E862BE" w:rsidP="00E862BE">
            <w:pPr>
              <w:jc w:val="both"/>
              <w:rPr>
                <w:b/>
              </w:rPr>
            </w:pPr>
            <w:r>
              <w:rPr>
                <w:b/>
              </w:rPr>
              <w:t>Součást vysoké školy</w:t>
            </w:r>
          </w:p>
        </w:tc>
        <w:tc>
          <w:tcPr>
            <w:tcW w:w="7341" w:type="dxa"/>
            <w:gridSpan w:val="14"/>
          </w:tcPr>
          <w:p w14:paraId="0E8C7A51" w14:textId="77777777" w:rsidR="00E862BE" w:rsidRDefault="00E862BE" w:rsidP="00E862BE">
            <w:pPr>
              <w:jc w:val="both"/>
            </w:pPr>
            <w:r>
              <w:rPr>
                <w:lang w:eastAsia="en-US"/>
              </w:rPr>
              <w:t>Fakulta multimediálních komunikací</w:t>
            </w:r>
          </w:p>
        </w:tc>
      </w:tr>
      <w:tr w:rsidR="00E862BE" w14:paraId="035FBA70" w14:textId="77777777" w:rsidTr="00E862BE">
        <w:tc>
          <w:tcPr>
            <w:tcW w:w="2518" w:type="dxa"/>
            <w:shd w:val="clear" w:color="auto" w:fill="F7CAAC"/>
          </w:tcPr>
          <w:p w14:paraId="4B067B36" w14:textId="77777777" w:rsidR="00E862BE" w:rsidRDefault="00E862BE" w:rsidP="00E862BE">
            <w:pPr>
              <w:jc w:val="both"/>
              <w:rPr>
                <w:b/>
              </w:rPr>
            </w:pPr>
            <w:r>
              <w:rPr>
                <w:b/>
              </w:rPr>
              <w:t>Název studijního programu</w:t>
            </w:r>
          </w:p>
        </w:tc>
        <w:tc>
          <w:tcPr>
            <w:tcW w:w="7341" w:type="dxa"/>
            <w:gridSpan w:val="14"/>
          </w:tcPr>
          <w:p w14:paraId="52B1A04E" w14:textId="77777777" w:rsidR="00E862BE" w:rsidRDefault="00E862BE" w:rsidP="00E862BE">
            <w:pPr>
              <w:jc w:val="both"/>
            </w:pPr>
            <w:r>
              <w:t>Design</w:t>
            </w:r>
          </w:p>
        </w:tc>
      </w:tr>
      <w:tr w:rsidR="00E862BE" w14:paraId="342D233C" w14:textId="77777777" w:rsidTr="00E862BE">
        <w:tc>
          <w:tcPr>
            <w:tcW w:w="2518" w:type="dxa"/>
            <w:shd w:val="clear" w:color="auto" w:fill="F7CAAC"/>
          </w:tcPr>
          <w:p w14:paraId="0A8015F6" w14:textId="77777777" w:rsidR="00E862BE" w:rsidRDefault="00E862BE" w:rsidP="00E862BE">
            <w:pPr>
              <w:jc w:val="both"/>
              <w:rPr>
                <w:b/>
              </w:rPr>
            </w:pPr>
            <w:r>
              <w:rPr>
                <w:b/>
              </w:rPr>
              <w:t>Jméno a příjmení</w:t>
            </w:r>
          </w:p>
        </w:tc>
        <w:tc>
          <w:tcPr>
            <w:tcW w:w="4536" w:type="dxa"/>
            <w:gridSpan w:val="8"/>
          </w:tcPr>
          <w:p w14:paraId="6ED7257A" w14:textId="77777777" w:rsidR="00E862BE" w:rsidRDefault="00E862BE" w:rsidP="00E862BE">
            <w:pPr>
              <w:jc w:val="both"/>
            </w:pPr>
            <w:r>
              <w:t>Simona Landlová</w:t>
            </w:r>
          </w:p>
        </w:tc>
        <w:tc>
          <w:tcPr>
            <w:tcW w:w="709" w:type="dxa"/>
            <w:shd w:val="clear" w:color="auto" w:fill="F7CAAC"/>
          </w:tcPr>
          <w:p w14:paraId="4EC5B27B" w14:textId="77777777" w:rsidR="00E862BE" w:rsidRDefault="00E862BE" w:rsidP="00E862BE">
            <w:pPr>
              <w:jc w:val="both"/>
              <w:rPr>
                <w:b/>
              </w:rPr>
            </w:pPr>
            <w:r>
              <w:rPr>
                <w:b/>
              </w:rPr>
              <w:t>Tituly</w:t>
            </w:r>
          </w:p>
        </w:tc>
        <w:tc>
          <w:tcPr>
            <w:tcW w:w="2096" w:type="dxa"/>
            <w:gridSpan w:val="5"/>
          </w:tcPr>
          <w:p w14:paraId="115CE796" w14:textId="77777777" w:rsidR="00E862BE" w:rsidRDefault="00E862BE" w:rsidP="00E862BE">
            <w:pPr>
              <w:jc w:val="both"/>
            </w:pPr>
            <w:r>
              <w:t>MgA.</w:t>
            </w:r>
          </w:p>
        </w:tc>
      </w:tr>
      <w:tr w:rsidR="00E862BE" w14:paraId="00CC06D6" w14:textId="77777777" w:rsidTr="00E862BE">
        <w:tc>
          <w:tcPr>
            <w:tcW w:w="2518" w:type="dxa"/>
            <w:shd w:val="clear" w:color="auto" w:fill="F7CAAC"/>
          </w:tcPr>
          <w:p w14:paraId="42AD820C" w14:textId="77777777" w:rsidR="00E862BE" w:rsidRDefault="00E862BE" w:rsidP="00E862BE">
            <w:pPr>
              <w:jc w:val="both"/>
              <w:rPr>
                <w:b/>
              </w:rPr>
            </w:pPr>
            <w:r>
              <w:rPr>
                <w:b/>
              </w:rPr>
              <w:t>Rok narození</w:t>
            </w:r>
          </w:p>
        </w:tc>
        <w:tc>
          <w:tcPr>
            <w:tcW w:w="829" w:type="dxa"/>
            <w:gridSpan w:val="2"/>
          </w:tcPr>
          <w:p w14:paraId="1562EA9E" w14:textId="77777777" w:rsidR="00E862BE" w:rsidRDefault="00E862BE" w:rsidP="00E862BE">
            <w:pPr>
              <w:jc w:val="both"/>
            </w:pPr>
            <w:r>
              <w:t>1996</w:t>
            </w:r>
          </w:p>
        </w:tc>
        <w:tc>
          <w:tcPr>
            <w:tcW w:w="1721" w:type="dxa"/>
            <w:shd w:val="clear" w:color="auto" w:fill="F7CAAC"/>
          </w:tcPr>
          <w:p w14:paraId="0ECF643A" w14:textId="77777777" w:rsidR="00E862BE" w:rsidRDefault="00E862BE" w:rsidP="00E862BE">
            <w:pPr>
              <w:jc w:val="both"/>
              <w:rPr>
                <w:b/>
              </w:rPr>
            </w:pPr>
            <w:r>
              <w:rPr>
                <w:b/>
              </w:rPr>
              <w:t>typ vztahu k VŠ</w:t>
            </w:r>
          </w:p>
        </w:tc>
        <w:tc>
          <w:tcPr>
            <w:tcW w:w="992" w:type="dxa"/>
            <w:gridSpan w:val="4"/>
          </w:tcPr>
          <w:p w14:paraId="69B556FF" w14:textId="77777777" w:rsidR="00EF058D" w:rsidRDefault="00EF058D" w:rsidP="00EF058D">
            <w:pPr>
              <w:jc w:val="both"/>
            </w:pPr>
            <w:r>
              <w:t>DPP</w:t>
            </w:r>
          </w:p>
          <w:p w14:paraId="4544BAB8" w14:textId="2D63D37E" w:rsidR="00E862BE" w:rsidRDefault="00E862BE" w:rsidP="00E862BE">
            <w:pPr>
              <w:jc w:val="both"/>
            </w:pPr>
          </w:p>
        </w:tc>
        <w:tc>
          <w:tcPr>
            <w:tcW w:w="994" w:type="dxa"/>
            <w:shd w:val="clear" w:color="auto" w:fill="F7CAAC"/>
          </w:tcPr>
          <w:p w14:paraId="78BC00C7" w14:textId="77777777" w:rsidR="00E862BE" w:rsidRDefault="00E862BE" w:rsidP="00E862BE">
            <w:pPr>
              <w:jc w:val="both"/>
              <w:rPr>
                <w:b/>
              </w:rPr>
            </w:pPr>
            <w:r>
              <w:rPr>
                <w:b/>
              </w:rPr>
              <w:t>rozsah</w:t>
            </w:r>
          </w:p>
        </w:tc>
        <w:tc>
          <w:tcPr>
            <w:tcW w:w="709" w:type="dxa"/>
          </w:tcPr>
          <w:p w14:paraId="5F76CDA0" w14:textId="1F7BF6E0" w:rsidR="00E862BE" w:rsidRDefault="00634636" w:rsidP="00E862BE">
            <w:pPr>
              <w:jc w:val="both"/>
            </w:pPr>
            <w:r>
              <w:t>4h/t</w:t>
            </w:r>
          </w:p>
        </w:tc>
        <w:tc>
          <w:tcPr>
            <w:tcW w:w="709" w:type="dxa"/>
            <w:gridSpan w:val="3"/>
            <w:shd w:val="clear" w:color="auto" w:fill="F7CAAC"/>
          </w:tcPr>
          <w:p w14:paraId="6BBB4C5D" w14:textId="77777777" w:rsidR="00E862BE" w:rsidRDefault="00E862BE" w:rsidP="00E862BE">
            <w:pPr>
              <w:jc w:val="both"/>
              <w:rPr>
                <w:b/>
              </w:rPr>
            </w:pPr>
            <w:r>
              <w:rPr>
                <w:b/>
              </w:rPr>
              <w:t>do kdy</w:t>
            </w:r>
          </w:p>
        </w:tc>
        <w:tc>
          <w:tcPr>
            <w:tcW w:w="1387" w:type="dxa"/>
            <w:gridSpan w:val="2"/>
          </w:tcPr>
          <w:p w14:paraId="0B6D7271" w14:textId="71BAC338" w:rsidR="00E862BE" w:rsidRDefault="00E862BE" w:rsidP="00E862BE">
            <w:pPr>
              <w:jc w:val="both"/>
            </w:pPr>
          </w:p>
        </w:tc>
      </w:tr>
      <w:tr w:rsidR="00E862BE" w14:paraId="10BB5626" w14:textId="77777777" w:rsidTr="00E862BE">
        <w:tc>
          <w:tcPr>
            <w:tcW w:w="5068" w:type="dxa"/>
            <w:gridSpan w:val="4"/>
            <w:shd w:val="clear" w:color="auto" w:fill="F7CAAC"/>
          </w:tcPr>
          <w:p w14:paraId="2E2EF28C" w14:textId="77777777" w:rsidR="00E862BE" w:rsidRDefault="00E862BE" w:rsidP="00E862BE">
            <w:pPr>
              <w:jc w:val="both"/>
              <w:rPr>
                <w:b/>
              </w:rPr>
            </w:pPr>
            <w:r>
              <w:rPr>
                <w:b/>
              </w:rPr>
              <w:t>Typ vztahu na součásti VŠ, která uskutečňuje st. program</w:t>
            </w:r>
          </w:p>
        </w:tc>
        <w:tc>
          <w:tcPr>
            <w:tcW w:w="992" w:type="dxa"/>
            <w:gridSpan w:val="4"/>
          </w:tcPr>
          <w:p w14:paraId="5A1B9E2E" w14:textId="77777777" w:rsidR="00E862BE" w:rsidRDefault="00E862BE" w:rsidP="00E862BE">
            <w:pPr>
              <w:jc w:val="both"/>
            </w:pPr>
            <w:r>
              <w:t>DPP</w:t>
            </w:r>
          </w:p>
        </w:tc>
        <w:tc>
          <w:tcPr>
            <w:tcW w:w="994" w:type="dxa"/>
            <w:shd w:val="clear" w:color="auto" w:fill="F7CAAC"/>
          </w:tcPr>
          <w:p w14:paraId="70902E53" w14:textId="77777777" w:rsidR="00E862BE" w:rsidRDefault="00E862BE" w:rsidP="00E862BE">
            <w:pPr>
              <w:jc w:val="both"/>
              <w:rPr>
                <w:b/>
              </w:rPr>
            </w:pPr>
            <w:r>
              <w:rPr>
                <w:b/>
              </w:rPr>
              <w:t>rozsah</w:t>
            </w:r>
          </w:p>
        </w:tc>
        <w:tc>
          <w:tcPr>
            <w:tcW w:w="709" w:type="dxa"/>
          </w:tcPr>
          <w:p w14:paraId="664E25FA" w14:textId="24E01F00" w:rsidR="00E862BE" w:rsidRDefault="00634636" w:rsidP="00E862BE">
            <w:pPr>
              <w:jc w:val="both"/>
            </w:pPr>
            <w:r>
              <w:t>4h/t</w:t>
            </w:r>
          </w:p>
        </w:tc>
        <w:tc>
          <w:tcPr>
            <w:tcW w:w="709" w:type="dxa"/>
            <w:gridSpan w:val="3"/>
            <w:shd w:val="clear" w:color="auto" w:fill="F7CAAC"/>
          </w:tcPr>
          <w:p w14:paraId="5F13E386" w14:textId="77777777" w:rsidR="00E862BE" w:rsidRDefault="00E862BE" w:rsidP="00E862BE">
            <w:pPr>
              <w:jc w:val="both"/>
              <w:rPr>
                <w:b/>
              </w:rPr>
            </w:pPr>
            <w:r>
              <w:rPr>
                <w:b/>
              </w:rPr>
              <w:t>do kdy</w:t>
            </w:r>
          </w:p>
        </w:tc>
        <w:tc>
          <w:tcPr>
            <w:tcW w:w="1387" w:type="dxa"/>
            <w:gridSpan w:val="2"/>
          </w:tcPr>
          <w:p w14:paraId="190C879D" w14:textId="45120CF4" w:rsidR="00E862BE" w:rsidRDefault="00E862BE" w:rsidP="00E862BE">
            <w:pPr>
              <w:jc w:val="both"/>
            </w:pPr>
          </w:p>
        </w:tc>
      </w:tr>
      <w:tr w:rsidR="00E862BE" w14:paraId="1B8D6770" w14:textId="77777777" w:rsidTr="00E862BE">
        <w:tc>
          <w:tcPr>
            <w:tcW w:w="6060" w:type="dxa"/>
            <w:gridSpan w:val="8"/>
            <w:shd w:val="clear" w:color="auto" w:fill="F7CAAC"/>
          </w:tcPr>
          <w:p w14:paraId="7DE4A78C" w14:textId="77777777" w:rsidR="00E862BE" w:rsidRDefault="00E862BE" w:rsidP="00E862BE">
            <w:pPr>
              <w:jc w:val="both"/>
            </w:pPr>
            <w:r>
              <w:rPr>
                <w:b/>
              </w:rPr>
              <w:t>Další současná působení jako akademický pracovník na jiných VŠ</w:t>
            </w:r>
          </w:p>
        </w:tc>
        <w:tc>
          <w:tcPr>
            <w:tcW w:w="1703" w:type="dxa"/>
            <w:gridSpan w:val="2"/>
            <w:shd w:val="clear" w:color="auto" w:fill="F7CAAC"/>
          </w:tcPr>
          <w:p w14:paraId="47FCAB75" w14:textId="77777777" w:rsidR="00E862BE" w:rsidRDefault="00E862BE" w:rsidP="00E862BE">
            <w:pPr>
              <w:jc w:val="both"/>
              <w:rPr>
                <w:b/>
              </w:rPr>
            </w:pPr>
            <w:r>
              <w:rPr>
                <w:b/>
              </w:rPr>
              <w:t>typ prac. vztahu</w:t>
            </w:r>
          </w:p>
        </w:tc>
        <w:tc>
          <w:tcPr>
            <w:tcW w:w="2096" w:type="dxa"/>
            <w:gridSpan w:val="5"/>
            <w:shd w:val="clear" w:color="auto" w:fill="F7CAAC"/>
          </w:tcPr>
          <w:p w14:paraId="434A7C3F" w14:textId="77777777" w:rsidR="00E862BE" w:rsidRDefault="00E862BE" w:rsidP="00E862BE">
            <w:pPr>
              <w:jc w:val="both"/>
              <w:rPr>
                <w:b/>
              </w:rPr>
            </w:pPr>
            <w:r>
              <w:rPr>
                <w:b/>
              </w:rPr>
              <w:t>rozsah</w:t>
            </w:r>
          </w:p>
        </w:tc>
      </w:tr>
      <w:tr w:rsidR="00E862BE" w14:paraId="66F88DD5" w14:textId="77777777" w:rsidTr="00E862BE">
        <w:tc>
          <w:tcPr>
            <w:tcW w:w="6060" w:type="dxa"/>
            <w:gridSpan w:val="8"/>
          </w:tcPr>
          <w:p w14:paraId="1AC5F268" w14:textId="77777777" w:rsidR="00E862BE" w:rsidRDefault="00E862BE" w:rsidP="00E862BE">
            <w:pPr>
              <w:jc w:val="both"/>
            </w:pPr>
          </w:p>
        </w:tc>
        <w:tc>
          <w:tcPr>
            <w:tcW w:w="1703" w:type="dxa"/>
            <w:gridSpan w:val="2"/>
          </w:tcPr>
          <w:p w14:paraId="36F13488" w14:textId="77777777" w:rsidR="00E862BE" w:rsidRDefault="00E862BE" w:rsidP="00E862BE">
            <w:pPr>
              <w:jc w:val="both"/>
            </w:pPr>
          </w:p>
        </w:tc>
        <w:tc>
          <w:tcPr>
            <w:tcW w:w="2096" w:type="dxa"/>
            <w:gridSpan w:val="5"/>
          </w:tcPr>
          <w:p w14:paraId="5E791A73" w14:textId="77777777" w:rsidR="00E862BE" w:rsidRDefault="00E862BE" w:rsidP="00E862BE">
            <w:pPr>
              <w:jc w:val="both"/>
            </w:pPr>
          </w:p>
        </w:tc>
      </w:tr>
      <w:tr w:rsidR="00E862BE" w14:paraId="3B9D4740" w14:textId="77777777" w:rsidTr="00E862BE">
        <w:tc>
          <w:tcPr>
            <w:tcW w:w="6060" w:type="dxa"/>
            <w:gridSpan w:val="8"/>
          </w:tcPr>
          <w:p w14:paraId="5E8E883A" w14:textId="77777777" w:rsidR="00E862BE" w:rsidRDefault="00E862BE" w:rsidP="00E862BE">
            <w:pPr>
              <w:jc w:val="both"/>
            </w:pPr>
          </w:p>
        </w:tc>
        <w:tc>
          <w:tcPr>
            <w:tcW w:w="1703" w:type="dxa"/>
            <w:gridSpan w:val="2"/>
          </w:tcPr>
          <w:p w14:paraId="1D0D09EA" w14:textId="77777777" w:rsidR="00E862BE" w:rsidRDefault="00E862BE" w:rsidP="00E862BE">
            <w:pPr>
              <w:jc w:val="both"/>
            </w:pPr>
          </w:p>
        </w:tc>
        <w:tc>
          <w:tcPr>
            <w:tcW w:w="2096" w:type="dxa"/>
            <w:gridSpan w:val="5"/>
          </w:tcPr>
          <w:p w14:paraId="18421E9E" w14:textId="77777777" w:rsidR="00E862BE" w:rsidRDefault="00E862BE" w:rsidP="00E862BE">
            <w:pPr>
              <w:jc w:val="both"/>
            </w:pPr>
          </w:p>
        </w:tc>
      </w:tr>
      <w:tr w:rsidR="00E862BE" w14:paraId="2A24A434" w14:textId="77777777" w:rsidTr="00E862BE">
        <w:tc>
          <w:tcPr>
            <w:tcW w:w="9859" w:type="dxa"/>
            <w:gridSpan w:val="15"/>
            <w:shd w:val="clear" w:color="auto" w:fill="F7CAAC"/>
          </w:tcPr>
          <w:p w14:paraId="1BC33067" w14:textId="77777777" w:rsidR="00E862BE" w:rsidRDefault="00E862BE" w:rsidP="00E862BE">
            <w:pPr>
              <w:jc w:val="both"/>
            </w:pPr>
            <w:r>
              <w:rPr>
                <w:b/>
              </w:rPr>
              <w:t>Předměty příslušného studijního programu a způsob zapojení do jejich výuky, příp. další zapojení do uskutečňování studijního programu</w:t>
            </w:r>
          </w:p>
        </w:tc>
      </w:tr>
      <w:tr w:rsidR="00E862BE" w14:paraId="0E048CC6" w14:textId="77777777" w:rsidTr="00E153D9">
        <w:trPr>
          <w:trHeight w:val="232"/>
        </w:trPr>
        <w:tc>
          <w:tcPr>
            <w:tcW w:w="9859" w:type="dxa"/>
            <w:gridSpan w:val="15"/>
            <w:tcBorders>
              <w:top w:val="nil"/>
            </w:tcBorders>
          </w:tcPr>
          <w:p w14:paraId="018CB4E6" w14:textId="0633A6E2" w:rsidR="00E862BE" w:rsidRPr="002827C6" w:rsidRDefault="00E862BE" w:rsidP="003B419B">
            <w:pPr>
              <w:spacing w:line="254" w:lineRule="auto"/>
              <w:jc w:val="both"/>
            </w:pPr>
            <w:r>
              <w:rPr>
                <w:lang w:eastAsia="en-US"/>
              </w:rPr>
              <w:t>Teorie a technologie OD 7</w:t>
            </w:r>
            <w:r w:rsidR="00913BB2">
              <w:rPr>
                <w:lang w:eastAsia="en-US"/>
              </w:rPr>
              <w:t>, 8, 9</w:t>
            </w:r>
            <w:r>
              <w:rPr>
                <w:lang w:eastAsia="en-US"/>
              </w:rPr>
              <w:t xml:space="preserve"> (vede seminář</w:t>
            </w:r>
            <w:r w:rsidR="00C12C34">
              <w:rPr>
                <w:lang w:eastAsia="en-US"/>
              </w:rPr>
              <w:t>, garant předmětu</w:t>
            </w:r>
            <w:r>
              <w:rPr>
                <w:lang w:eastAsia="en-US"/>
              </w:rPr>
              <w:t>)</w:t>
            </w:r>
          </w:p>
        </w:tc>
      </w:tr>
      <w:tr w:rsidR="00E862BE" w14:paraId="130C3115" w14:textId="77777777" w:rsidTr="00E862BE">
        <w:trPr>
          <w:trHeight w:val="340"/>
        </w:trPr>
        <w:tc>
          <w:tcPr>
            <w:tcW w:w="9859" w:type="dxa"/>
            <w:gridSpan w:val="15"/>
            <w:tcBorders>
              <w:top w:val="nil"/>
            </w:tcBorders>
            <w:shd w:val="clear" w:color="auto" w:fill="FBD4B4"/>
          </w:tcPr>
          <w:p w14:paraId="5F99317B" w14:textId="77777777" w:rsidR="00E862BE" w:rsidRPr="002827C6" w:rsidRDefault="00E862BE" w:rsidP="00E862BE">
            <w:pPr>
              <w:jc w:val="both"/>
              <w:rPr>
                <w:b/>
              </w:rPr>
            </w:pPr>
            <w:r w:rsidRPr="002827C6">
              <w:rPr>
                <w:b/>
              </w:rPr>
              <w:t>Zapojení do výuky v dalších studijních programech na téže vysoké škole (pouze u garantů ZT a PZ předmětů)</w:t>
            </w:r>
          </w:p>
        </w:tc>
      </w:tr>
      <w:tr w:rsidR="00E862BE" w14:paraId="71449BEF" w14:textId="77777777" w:rsidTr="00E862BE">
        <w:trPr>
          <w:trHeight w:val="340"/>
        </w:trPr>
        <w:tc>
          <w:tcPr>
            <w:tcW w:w="2802" w:type="dxa"/>
            <w:gridSpan w:val="2"/>
            <w:tcBorders>
              <w:top w:val="nil"/>
            </w:tcBorders>
          </w:tcPr>
          <w:p w14:paraId="55C39FCF" w14:textId="77777777" w:rsidR="00E862BE" w:rsidRPr="002827C6" w:rsidRDefault="00E862BE" w:rsidP="00E862BE">
            <w:pPr>
              <w:jc w:val="both"/>
              <w:rPr>
                <w:b/>
              </w:rPr>
            </w:pPr>
            <w:r w:rsidRPr="002827C6">
              <w:rPr>
                <w:b/>
              </w:rPr>
              <w:t>Název studijního předmětu</w:t>
            </w:r>
          </w:p>
        </w:tc>
        <w:tc>
          <w:tcPr>
            <w:tcW w:w="2409" w:type="dxa"/>
            <w:gridSpan w:val="3"/>
            <w:tcBorders>
              <w:top w:val="nil"/>
            </w:tcBorders>
          </w:tcPr>
          <w:p w14:paraId="4CD6B658" w14:textId="77777777" w:rsidR="00E862BE" w:rsidRPr="002827C6" w:rsidRDefault="00E862BE" w:rsidP="00E862BE">
            <w:pPr>
              <w:jc w:val="both"/>
              <w:rPr>
                <w:b/>
              </w:rPr>
            </w:pPr>
            <w:r w:rsidRPr="002827C6">
              <w:rPr>
                <w:b/>
              </w:rPr>
              <w:t>Název studijního programu</w:t>
            </w:r>
          </w:p>
        </w:tc>
        <w:tc>
          <w:tcPr>
            <w:tcW w:w="567" w:type="dxa"/>
            <w:gridSpan w:val="2"/>
            <w:tcBorders>
              <w:top w:val="nil"/>
            </w:tcBorders>
          </w:tcPr>
          <w:p w14:paraId="641E2841" w14:textId="77777777" w:rsidR="00E862BE" w:rsidRPr="002827C6" w:rsidRDefault="00E862BE" w:rsidP="00E862BE">
            <w:pPr>
              <w:jc w:val="both"/>
              <w:rPr>
                <w:b/>
              </w:rPr>
            </w:pPr>
            <w:r w:rsidRPr="002827C6">
              <w:rPr>
                <w:b/>
              </w:rPr>
              <w:t>Sem.</w:t>
            </w:r>
          </w:p>
        </w:tc>
        <w:tc>
          <w:tcPr>
            <w:tcW w:w="2109" w:type="dxa"/>
            <w:gridSpan w:val="5"/>
            <w:tcBorders>
              <w:top w:val="nil"/>
            </w:tcBorders>
          </w:tcPr>
          <w:p w14:paraId="73FB4118" w14:textId="77777777" w:rsidR="00E862BE" w:rsidRPr="002827C6" w:rsidRDefault="00E862BE" w:rsidP="00E862BE">
            <w:pPr>
              <w:jc w:val="both"/>
              <w:rPr>
                <w:b/>
              </w:rPr>
            </w:pPr>
            <w:r w:rsidRPr="002827C6">
              <w:rPr>
                <w:b/>
              </w:rPr>
              <w:t>Role ve výuce daného předmětu</w:t>
            </w:r>
          </w:p>
        </w:tc>
        <w:tc>
          <w:tcPr>
            <w:tcW w:w="1972" w:type="dxa"/>
            <w:gridSpan w:val="3"/>
            <w:tcBorders>
              <w:top w:val="nil"/>
            </w:tcBorders>
          </w:tcPr>
          <w:p w14:paraId="08FD1CC0" w14:textId="77777777" w:rsidR="00E862BE" w:rsidRPr="002827C6" w:rsidRDefault="00E862BE" w:rsidP="00E862BE">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E862BE" w14:paraId="71B28075" w14:textId="77777777" w:rsidTr="00E862BE">
        <w:trPr>
          <w:trHeight w:val="285"/>
        </w:trPr>
        <w:tc>
          <w:tcPr>
            <w:tcW w:w="2802" w:type="dxa"/>
            <w:gridSpan w:val="2"/>
            <w:tcBorders>
              <w:top w:val="nil"/>
            </w:tcBorders>
          </w:tcPr>
          <w:p w14:paraId="701F03C7" w14:textId="77777777" w:rsidR="00E862BE" w:rsidRPr="00461AFF" w:rsidRDefault="00E862BE" w:rsidP="00E862BE">
            <w:pPr>
              <w:jc w:val="both"/>
              <w:rPr>
                <w:color w:val="FF0000"/>
              </w:rPr>
            </w:pPr>
          </w:p>
        </w:tc>
        <w:tc>
          <w:tcPr>
            <w:tcW w:w="2409" w:type="dxa"/>
            <w:gridSpan w:val="3"/>
            <w:tcBorders>
              <w:top w:val="nil"/>
            </w:tcBorders>
          </w:tcPr>
          <w:p w14:paraId="70E0CF1E" w14:textId="77777777" w:rsidR="00E862BE" w:rsidRPr="00461AFF" w:rsidRDefault="00E862BE" w:rsidP="00E862BE">
            <w:pPr>
              <w:jc w:val="both"/>
              <w:rPr>
                <w:color w:val="FF0000"/>
              </w:rPr>
            </w:pPr>
          </w:p>
        </w:tc>
        <w:tc>
          <w:tcPr>
            <w:tcW w:w="567" w:type="dxa"/>
            <w:gridSpan w:val="2"/>
            <w:tcBorders>
              <w:top w:val="nil"/>
            </w:tcBorders>
          </w:tcPr>
          <w:p w14:paraId="7B76AC67" w14:textId="77777777" w:rsidR="00E862BE" w:rsidRPr="00461AFF" w:rsidRDefault="00E862BE" w:rsidP="00E862BE">
            <w:pPr>
              <w:jc w:val="both"/>
              <w:rPr>
                <w:color w:val="FF0000"/>
              </w:rPr>
            </w:pPr>
          </w:p>
        </w:tc>
        <w:tc>
          <w:tcPr>
            <w:tcW w:w="2109" w:type="dxa"/>
            <w:gridSpan w:val="5"/>
            <w:tcBorders>
              <w:top w:val="nil"/>
            </w:tcBorders>
          </w:tcPr>
          <w:p w14:paraId="12C0EB06" w14:textId="77777777" w:rsidR="00E862BE" w:rsidRPr="00461AFF" w:rsidRDefault="00E862BE" w:rsidP="00E862BE">
            <w:pPr>
              <w:jc w:val="both"/>
              <w:rPr>
                <w:color w:val="FF0000"/>
              </w:rPr>
            </w:pPr>
          </w:p>
        </w:tc>
        <w:tc>
          <w:tcPr>
            <w:tcW w:w="1972" w:type="dxa"/>
            <w:gridSpan w:val="3"/>
            <w:tcBorders>
              <w:top w:val="nil"/>
            </w:tcBorders>
          </w:tcPr>
          <w:p w14:paraId="0E05058C" w14:textId="77777777" w:rsidR="00E862BE" w:rsidRPr="00461AFF" w:rsidRDefault="00E862BE" w:rsidP="00E862BE">
            <w:pPr>
              <w:jc w:val="both"/>
              <w:rPr>
                <w:color w:val="FF0000"/>
              </w:rPr>
            </w:pPr>
          </w:p>
        </w:tc>
      </w:tr>
      <w:tr w:rsidR="00E862BE" w14:paraId="4F1F9AC2" w14:textId="77777777" w:rsidTr="00E862BE">
        <w:trPr>
          <w:trHeight w:val="284"/>
        </w:trPr>
        <w:tc>
          <w:tcPr>
            <w:tcW w:w="2802" w:type="dxa"/>
            <w:gridSpan w:val="2"/>
            <w:tcBorders>
              <w:top w:val="nil"/>
            </w:tcBorders>
          </w:tcPr>
          <w:p w14:paraId="4A0618E3" w14:textId="77777777" w:rsidR="00E862BE" w:rsidRPr="00461AFF" w:rsidRDefault="00E862BE" w:rsidP="00E862BE">
            <w:pPr>
              <w:jc w:val="both"/>
              <w:rPr>
                <w:color w:val="FF0000"/>
              </w:rPr>
            </w:pPr>
          </w:p>
        </w:tc>
        <w:tc>
          <w:tcPr>
            <w:tcW w:w="2409" w:type="dxa"/>
            <w:gridSpan w:val="3"/>
            <w:tcBorders>
              <w:top w:val="nil"/>
            </w:tcBorders>
          </w:tcPr>
          <w:p w14:paraId="66F58691" w14:textId="77777777" w:rsidR="00E862BE" w:rsidRPr="00461AFF" w:rsidRDefault="00E862BE" w:rsidP="00E862BE">
            <w:pPr>
              <w:jc w:val="both"/>
              <w:rPr>
                <w:color w:val="FF0000"/>
              </w:rPr>
            </w:pPr>
          </w:p>
        </w:tc>
        <w:tc>
          <w:tcPr>
            <w:tcW w:w="567" w:type="dxa"/>
            <w:gridSpan w:val="2"/>
            <w:tcBorders>
              <w:top w:val="nil"/>
            </w:tcBorders>
          </w:tcPr>
          <w:p w14:paraId="74385B2A" w14:textId="77777777" w:rsidR="00E862BE" w:rsidRPr="00461AFF" w:rsidRDefault="00E862BE" w:rsidP="00E862BE">
            <w:pPr>
              <w:jc w:val="both"/>
              <w:rPr>
                <w:color w:val="FF0000"/>
              </w:rPr>
            </w:pPr>
          </w:p>
        </w:tc>
        <w:tc>
          <w:tcPr>
            <w:tcW w:w="2109" w:type="dxa"/>
            <w:gridSpan w:val="5"/>
            <w:tcBorders>
              <w:top w:val="nil"/>
            </w:tcBorders>
          </w:tcPr>
          <w:p w14:paraId="310E4914" w14:textId="77777777" w:rsidR="00E862BE" w:rsidRPr="00461AFF" w:rsidRDefault="00E862BE" w:rsidP="00E862BE">
            <w:pPr>
              <w:jc w:val="both"/>
              <w:rPr>
                <w:color w:val="FF0000"/>
              </w:rPr>
            </w:pPr>
          </w:p>
        </w:tc>
        <w:tc>
          <w:tcPr>
            <w:tcW w:w="1972" w:type="dxa"/>
            <w:gridSpan w:val="3"/>
            <w:tcBorders>
              <w:top w:val="nil"/>
            </w:tcBorders>
          </w:tcPr>
          <w:p w14:paraId="0C16509F" w14:textId="77777777" w:rsidR="00E862BE" w:rsidRPr="00461AFF" w:rsidRDefault="00E862BE" w:rsidP="00E862BE">
            <w:pPr>
              <w:jc w:val="both"/>
              <w:rPr>
                <w:color w:val="FF0000"/>
              </w:rPr>
            </w:pPr>
          </w:p>
        </w:tc>
      </w:tr>
      <w:tr w:rsidR="00E862BE" w14:paraId="0EBAC5A2" w14:textId="77777777" w:rsidTr="00E862BE">
        <w:tc>
          <w:tcPr>
            <w:tcW w:w="9859" w:type="dxa"/>
            <w:gridSpan w:val="15"/>
            <w:shd w:val="clear" w:color="auto" w:fill="F7CAAC"/>
          </w:tcPr>
          <w:p w14:paraId="0A80EAC2" w14:textId="77777777" w:rsidR="00E862BE" w:rsidRDefault="00E862BE" w:rsidP="00E862BE">
            <w:pPr>
              <w:jc w:val="both"/>
            </w:pPr>
            <w:r>
              <w:rPr>
                <w:b/>
              </w:rPr>
              <w:t xml:space="preserve">Údaje o vzdělání na VŠ </w:t>
            </w:r>
          </w:p>
        </w:tc>
      </w:tr>
      <w:tr w:rsidR="00E862BE" w14:paraId="63E80D14" w14:textId="77777777" w:rsidTr="00E153D9">
        <w:trPr>
          <w:trHeight w:val="220"/>
        </w:trPr>
        <w:tc>
          <w:tcPr>
            <w:tcW w:w="9859" w:type="dxa"/>
            <w:gridSpan w:val="15"/>
          </w:tcPr>
          <w:p w14:paraId="649FDCD7" w14:textId="7CBD8955" w:rsidR="00E862BE" w:rsidRDefault="00E862BE" w:rsidP="00E862BE">
            <w:pPr>
              <w:jc w:val="both"/>
              <w:rPr>
                <w:b/>
              </w:rPr>
            </w:pPr>
            <w:r>
              <w:t xml:space="preserve">2021: Univerzita Tomáše Bati ve Zlíně, Fakulta multimediálních komunikací, ateliér Design oděvu </w:t>
            </w:r>
          </w:p>
        </w:tc>
      </w:tr>
      <w:tr w:rsidR="00E862BE" w14:paraId="429427CC" w14:textId="77777777" w:rsidTr="00E862BE">
        <w:tc>
          <w:tcPr>
            <w:tcW w:w="9859" w:type="dxa"/>
            <w:gridSpan w:val="15"/>
            <w:shd w:val="clear" w:color="auto" w:fill="F7CAAC"/>
          </w:tcPr>
          <w:p w14:paraId="584AA476" w14:textId="77777777" w:rsidR="00E862BE" w:rsidRDefault="00E862BE" w:rsidP="00E862BE">
            <w:pPr>
              <w:jc w:val="both"/>
              <w:rPr>
                <w:b/>
              </w:rPr>
            </w:pPr>
            <w:r>
              <w:rPr>
                <w:b/>
              </w:rPr>
              <w:t>Údaje o odborném působení od absolvování VŠ</w:t>
            </w:r>
          </w:p>
        </w:tc>
      </w:tr>
      <w:tr w:rsidR="00E862BE" w14:paraId="66CC9125" w14:textId="77777777" w:rsidTr="00E153D9">
        <w:trPr>
          <w:trHeight w:val="454"/>
        </w:trPr>
        <w:tc>
          <w:tcPr>
            <w:tcW w:w="9859" w:type="dxa"/>
            <w:gridSpan w:val="15"/>
          </w:tcPr>
          <w:p w14:paraId="2A10EFCF" w14:textId="5BE11685" w:rsidR="00E862BE" w:rsidRPr="009B6AE3" w:rsidRDefault="00E862BE" w:rsidP="00E862BE">
            <w:pPr>
              <w:jc w:val="both"/>
              <w:rPr>
                <w:color w:val="FF0000"/>
              </w:rPr>
            </w:pPr>
            <w:r>
              <w:t>Zajo Retail s.r.o., Designér dámského, pánského a detského outdoorového oblečenia, doplnkov a hardwearu, od januára 2021</w:t>
            </w:r>
          </w:p>
        </w:tc>
      </w:tr>
      <w:tr w:rsidR="00E862BE" w14:paraId="18B422BA" w14:textId="77777777" w:rsidTr="00E862BE">
        <w:trPr>
          <w:trHeight w:val="250"/>
        </w:trPr>
        <w:tc>
          <w:tcPr>
            <w:tcW w:w="9859" w:type="dxa"/>
            <w:gridSpan w:val="15"/>
            <w:shd w:val="clear" w:color="auto" w:fill="F7CAAC"/>
          </w:tcPr>
          <w:p w14:paraId="50E91414" w14:textId="77777777" w:rsidR="00E862BE" w:rsidRDefault="00E862BE" w:rsidP="00E862BE">
            <w:pPr>
              <w:jc w:val="both"/>
            </w:pPr>
            <w:r>
              <w:rPr>
                <w:b/>
              </w:rPr>
              <w:t>Zkušenosti s vedením kvalifikačních a rigorózních prací</w:t>
            </w:r>
          </w:p>
        </w:tc>
      </w:tr>
      <w:tr w:rsidR="00E862BE" w14:paraId="41825BDF" w14:textId="77777777" w:rsidTr="00B57A1F">
        <w:trPr>
          <w:trHeight w:val="473"/>
        </w:trPr>
        <w:tc>
          <w:tcPr>
            <w:tcW w:w="9859" w:type="dxa"/>
            <w:gridSpan w:val="15"/>
          </w:tcPr>
          <w:p w14:paraId="51A4FCC8" w14:textId="77777777" w:rsidR="00E862BE" w:rsidRDefault="00E862BE" w:rsidP="00E862BE">
            <w:pPr>
              <w:jc w:val="both"/>
            </w:pPr>
          </w:p>
        </w:tc>
      </w:tr>
      <w:tr w:rsidR="00E862BE" w14:paraId="53CC6EB9" w14:textId="77777777" w:rsidTr="00E862BE">
        <w:trPr>
          <w:cantSplit/>
        </w:trPr>
        <w:tc>
          <w:tcPr>
            <w:tcW w:w="3347" w:type="dxa"/>
            <w:gridSpan w:val="3"/>
            <w:tcBorders>
              <w:top w:val="single" w:sz="12" w:space="0" w:color="auto"/>
            </w:tcBorders>
            <w:shd w:val="clear" w:color="auto" w:fill="F7CAAC"/>
          </w:tcPr>
          <w:p w14:paraId="410B6456" w14:textId="77777777" w:rsidR="00E862BE" w:rsidRDefault="00E862BE" w:rsidP="00E862BE">
            <w:pPr>
              <w:jc w:val="both"/>
            </w:pPr>
            <w:r>
              <w:rPr>
                <w:b/>
              </w:rPr>
              <w:t xml:space="preserve">Obor habilitačního řízení </w:t>
            </w:r>
          </w:p>
        </w:tc>
        <w:tc>
          <w:tcPr>
            <w:tcW w:w="2245" w:type="dxa"/>
            <w:gridSpan w:val="3"/>
            <w:tcBorders>
              <w:top w:val="single" w:sz="12" w:space="0" w:color="auto"/>
            </w:tcBorders>
            <w:shd w:val="clear" w:color="auto" w:fill="F7CAAC"/>
          </w:tcPr>
          <w:p w14:paraId="6D15076A" w14:textId="77777777" w:rsidR="00E862BE" w:rsidRDefault="00E862BE" w:rsidP="00E862BE">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5ACA54FC" w14:textId="77777777" w:rsidR="00E862BE" w:rsidRDefault="00E862BE" w:rsidP="00E862BE">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1F2B1B8B" w14:textId="77777777" w:rsidR="00E862BE" w:rsidRDefault="00E862BE" w:rsidP="00E862BE">
            <w:pPr>
              <w:jc w:val="both"/>
              <w:rPr>
                <w:b/>
              </w:rPr>
            </w:pPr>
            <w:r>
              <w:rPr>
                <w:b/>
              </w:rPr>
              <w:t>Ohlasy publikací</w:t>
            </w:r>
          </w:p>
        </w:tc>
      </w:tr>
      <w:tr w:rsidR="00E862BE" w14:paraId="1873479C" w14:textId="77777777" w:rsidTr="00E862BE">
        <w:trPr>
          <w:cantSplit/>
        </w:trPr>
        <w:tc>
          <w:tcPr>
            <w:tcW w:w="3347" w:type="dxa"/>
            <w:gridSpan w:val="3"/>
          </w:tcPr>
          <w:p w14:paraId="64C09721" w14:textId="77777777" w:rsidR="00E862BE" w:rsidRDefault="00E862BE" w:rsidP="00E862BE">
            <w:pPr>
              <w:jc w:val="both"/>
            </w:pPr>
          </w:p>
        </w:tc>
        <w:tc>
          <w:tcPr>
            <w:tcW w:w="2245" w:type="dxa"/>
            <w:gridSpan w:val="3"/>
          </w:tcPr>
          <w:p w14:paraId="4B72CAB8" w14:textId="77777777" w:rsidR="00E862BE" w:rsidRDefault="00E862BE" w:rsidP="00E862BE">
            <w:pPr>
              <w:jc w:val="both"/>
            </w:pPr>
          </w:p>
        </w:tc>
        <w:tc>
          <w:tcPr>
            <w:tcW w:w="2248" w:type="dxa"/>
            <w:gridSpan w:val="5"/>
            <w:tcBorders>
              <w:right w:val="single" w:sz="12" w:space="0" w:color="auto"/>
            </w:tcBorders>
          </w:tcPr>
          <w:p w14:paraId="0DD7C6BE" w14:textId="77777777" w:rsidR="00E862BE" w:rsidRDefault="00E862BE" w:rsidP="00E862BE">
            <w:pPr>
              <w:jc w:val="both"/>
            </w:pPr>
          </w:p>
        </w:tc>
        <w:tc>
          <w:tcPr>
            <w:tcW w:w="632" w:type="dxa"/>
            <w:gridSpan w:val="2"/>
            <w:tcBorders>
              <w:left w:val="single" w:sz="12" w:space="0" w:color="auto"/>
            </w:tcBorders>
            <w:shd w:val="clear" w:color="auto" w:fill="F7CAAC"/>
          </w:tcPr>
          <w:p w14:paraId="29F02EF5" w14:textId="77777777" w:rsidR="00E862BE" w:rsidRPr="00F20AEF" w:rsidRDefault="00E862BE" w:rsidP="00E862BE">
            <w:pPr>
              <w:jc w:val="both"/>
            </w:pPr>
            <w:r w:rsidRPr="00F20AEF">
              <w:rPr>
                <w:b/>
              </w:rPr>
              <w:t>WoS</w:t>
            </w:r>
          </w:p>
        </w:tc>
        <w:tc>
          <w:tcPr>
            <w:tcW w:w="693" w:type="dxa"/>
            <w:shd w:val="clear" w:color="auto" w:fill="F7CAAC"/>
          </w:tcPr>
          <w:p w14:paraId="7E462EDD" w14:textId="77777777" w:rsidR="00E862BE" w:rsidRPr="00F20AEF" w:rsidRDefault="00E862BE" w:rsidP="00E862BE">
            <w:pPr>
              <w:jc w:val="both"/>
              <w:rPr>
                <w:sz w:val="18"/>
              </w:rPr>
            </w:pPr>
            <w:r w:rsidRPr="00F20AEF">
              <w:rPr>
                <w:b/>
                <w:sz w:val="18"/>
              </w:rPr>
              <w:t>Scopus</w:t>
            </w:r>
          </w:p>
        </w:tc>
        <w:tc>
          <w:tcPr>
            <w:tcW w:w="694" w:type="dxa"/>
            <w:shd w:val="clear" w:color="auto" w:fill="F7CAAC"/>
          </w:tcPr>
          <w:p w14:paraId="6580C786" w14:textId="77777777" w:rsidR="00E862BE" w:rsidRDefault="00E862BE" w:rsidP="00E862BE">
            <w:pPr>
              <w:jc w:val="both"/>
            </w:pPr>
            <w:r>
              <w:rPr>
                <w:b/>
                <w:sz w:val="18"/>
              </w:rPr>
              <w:t>ostatní</w:t>
            </w:r>
          </w:p>
        </w:tc>
      </w:tr>
      <w:tr w:rsidR="00E862BE" w14:paraId="1926EDDD" w14:textId="77777777" w:rsidTr="00E862BE">
        <w:trPr>
          <w:cantSplit/>
          <w:trHeight w:val="70"/>
        </w:trPr>
        <w:tc>
          <w:tcPr>
            <w:tcW w:w="3347" w:type="dxa"/>
            <w:gridSpan w:val="3"/>
            <w:shd w:val="clear" w:color="auto" w:fill="F7CAAC"/>
          </w:tcPr>
          <w:p w14:paraId="198EDCAD" w14:textId="77777777" w:rsidR="00E862BE" w:rsidRDefault="00E862BE" w:rsidP="00E862BE">
            <w:pPr>
              <w:jc w:val="both"/>
            </w:pPr>
            <w:r>
              <w:rPr>
                <w:b/>
              </w:rPr>
              <w:t>Obor jmenovacího řízení</w:t>
            </w:r>
          </w:p>
        </w:tc>
        <w:tc>
          <w:tcPr>
            <w:tcW w:w="2245" w:type="dxa"/>
            <w:gridSpan w:val="3"/>
            <w:shd w:val="clear" w:color="auto" w:fill="F7CAAC"/>
          </w:tcPr>
          <w:p w14:paraId="18B4AABF" w14:textId="77777777" w:rsidR="00E862BE" w:rsidRDefault="00E862BE" w:rsidP="00E862BE">
            <w:pPr>
              <w:jc w:val="both"/>
            </w:pPr>
            <w:r>
              <w:rPr>
                <w:b/>
              </w:rPr>
              <w:t>Rok udělení hodnosti</w:t>
            </w:r>
          </w:p>
        </w:tc>
        <w:tc>
          <w:tcPr>
            <w:tcW w:w="2248" w:type="dxa"/>
            <w:gridSpan w:val="5"/>
            <w:tcBorders>
              <w:right w:val="single" w:sz="12" w:space="0" w:color="auto"/>
            </w:tcBorders>
            <w:shd w:val="clear" w:color="auto" w:fill="F7CAAC"/>
          </w:tcPr>
          <w:p w14:paraId="66072951" w14:textId="77777777" w:rsidR="00E862BE" w:rsidRDefault="00E862BE" w:rsidP="00E862BE">
            <w:pPr>
              <w:jc w:val="both"/>
            </w:pPr>
            <w:r>
              <w:rPr>
                <w:b/>
              </w:rPr>
              <w:t>Řízení konáno na VŠ</w:t>
            </w:r>
          </w:p>
        </w:tc>
        <w:tc>
          <w:tcPr>
            <w:tcW w:w="632" w:type="dxa"/>
            <w:gridSpan w:val="2"/>
            <w:tcBorders>
              <w:left w:val="single" w:sz="12" w:space="0" w:color="auto"/>
            </w:tcBorders>
          </w:tcPr>
          <w:p w14:paraId="3BC8F0A7" w14:textId="77777777" w:rsidR="00E862BE" w:rsidRPr="00F20AEF" w:rsidRDefault="00E862BE" w:rsidP="00E862BE">
            <w:pPr>
              <w:jc w:val="both"/>
              <w:rPr>
                <w:b/>
              </w:rPr>
            </w:pPr>
          </w:p>
        </w:tc>
        <w:tc>
          <w:tcPr>
            <w:tcW w:w="693" w:type="dxa"/>
          </w:tcPr>
          <w:p w14:paraId="26C5038C" w14:textId="77777777" w:rsidR="00E862BE" w:rsidRPr="00F20AEF" w:rsidRDefault="00E862BE" w:rsidP="00E862BE">
            <w:pPr>
              <w:jc w:val="both"/>
              <w:rPr>
                <w:b/>
              </w:rPr>
            </w:pPr>
          </w:p>
        </w:tc>
        <w:tc>
          <w:tcPr>
            <w:tcW w:w="694" w:type="dxa"/>
          </w:tcPr>
          <w:p w14:paraId="6F25D345" w14:textId="77777777" w:rsidR="00E862BE" w:rsidRDefault="00E862BE" w:rsidP="00E862BE">
            <w:pPr>
              <w:jc w:val="both"/>
              <w:rPr>
                <w:b/>
              </w:rPr>
            </w:pPr>
          </w:p>
        </w:tc>
      </w:tr>
      <w:tr w:rsidR="00E862BE" w14:paraId="1A528B29" w14:textId="77777777" w:rsidTr="00E862BE">
        <w:trPr>
          <w:trHeight w:val="205"/>
        </w:trPr>
        <w:tc>
          <w:tcPr>
            <w:tcW w:w="3347" w:type="dxa"/>
            <w:gridSpan w:val="3"/>
          </w:tcPr>
          <w:p w14:paraId="057FEB11" w14:textId="77777777" w:rsidR="00E862BE" w:rsidRDefault="00E862BE" w:rsidP="00E862BE">
            <w:pPr>
              <w:jc w:val="both"/>
            </w:pPr>
          </w:p>
        </w:tc>
        <w:tc>
          <w:tcPr>
            <w:tcW w:w="2245" w:type="dxa"/>
            <w:gridSpan w:val="3"/>
          </w:tcPr>
          <w:p w14:paraId="17698BFF" w14:textId="77777777" w:rsidR="00E862BE" w:rsidRDefault="00E862BE" w:rsidP="00E862BE">
            <w:pPr>
              <w:jc w:val="both"/>
            </w:pPr>
          </w:p>
        </w:tc>
        <w:tc>
          <w:tcPr>
            <w:tcW w:w="2248" w:type="dxa"/>
            <w:gridSpan w:val="5"/>
            <w:tcBorders>
              <w:right w:val="single" w:sz="12" w:space="0" w:color="auto"/>
            </w:tcBorders>
          </w:tcPr>
          <w:p w14:paraId="472C7E8B" w14:textId="77777777" w:rsidR="00E862BE" w:rsidRDefault="00E862BE" w:rsidP="00E862BE">
            <w:pPr>
              <w:jc w:val="both"/>
            </w:pPr>
          </w:p>
        </w:tc>
        <w:tc>
          <w:tcPr>
            <w:tcW w:w="1325" w:type="dxa"/>
            <w:gridSpan w:val="3"/>
            <w:tcBorders>
              <w:left w:val="single" w:sz="12" w:space="0" w:color="auto"/>
            </w:tcBorders>
            <w:shd w:val="clear" w:color="auto" w:fill="FBD4B4"/>
            <w:vAlign w:val="center"/>
          </w:tcPr>
          <w:p w14:paraId="10FF6A39" w14:textId="77777777" w:rsidR="00E862BE" w:rsidRPr="00F20AEF" w:rsidRDefault="00E862BE" w:rsidP="00E862BE">
            <w:pPr>
              <w:jc w:val="both"/>
              <w:rPr>
                <w:b/>
                <w:sz w:val="18"/>
              </w:rPr>
            </w:pPr>
            <w:r w:rsidRPr="00F20AEF">
              <w:rPr>
                <w:b/>
                <w:sz w:val="18"/>
              </w:rPr>
              <w:t>H-index WoS/Scopus</w:t>
            </w:r>
          </w:p>
        </w:tc>
        <w:tc>
          <w:tcPr>
            <w:tcW w:w="694" w:type="dxa"/>
            <w:vAlign w:val="center"/>
          </w:tcPr>
          <w:p w14:paraId="319ACA60" w14:textId="77777777" w:rsidR="00E862BE" w:rsidRDefault="00E862BE" w:rsidP="00E862BE">
            <w:pPr>
              <w:rPr>
                <w:b/>
              </w:rPr>
            </w:pPr>
            <w:r>
              <w:rPr>
                <w:b/>
              </w:rPr>
              <w:t xml:space="preserve">    /</w:t>
            </w:r>
          </w:p>
        </w:tc>
      </w:tr>
      <w:tr w:rsidR="00E862BE" w14:paraId="0F9F5019" w14:textId="77777777" w:rsidTr="00E862BE">
        <w:tc>
          <w:tcPr>
            <w:tcW w:w="9859" w:type="dxa"/>
            <w:gridSpan w:val="15"/>
            <w:shd w:val="clear" w:color="auto" w:fill="F7CAAC"/>
          </w:tcPr>
          <w:p w14:paraId="6BB165E7" w14:textId="77777777" w:rsidR="00E862BE" w:rsidRDefault="00E862BE" w:rsidP="00E862BE">
            <w:pPr>
              <w:jc w:val="both"/>
              <w:rPr>
                <w:b/>
              </w:rPr>
            </w:pPr>
            <w:r>
              <w:rPr>
                <w:b/>
              </w:rPr>
              <w:t xml:space="preserve">Přehled o nejvýznamnější publikační a další tvůrčí činnosti nebo další profesní činnosti u odborníků z praxe vztahující se k zabezpečovaným předmětům </w:t>
            </w:r>
          </w:p>
        </w:tc>
      </w:tr>
      <w:tr w:rsidR="00E862BE" w14:paraId="6F8711FD" w14:textId="77777777" w:rsidTr="00E153D9">
        <w:trPr>
          <w:trHeight w:val="1444"/>
        </w:trPr>
        <w:tc>
          <w:tcPr>
            <w:tcW w:w="9859" w:type="dxa"/>
            <w:gridSpan w:val="15"/>
          </w:tcPr>
          <w:p w14:paraId="6DD08840" w14:textId="77777777" w:rsidR="00E862BE" w:rsidRDefault="00E862BE" w:rsidP="00E862BE">
            <w:pPr>
              <w:spacing w:before="60"/>
              <w:jc w:val="both"/>
              <w:rPr>
                <w:bCs/>
              </w:rPr>
            </w:pPr>
            <w:r>
              <w:rPr>
                <w:bCs/>
              </w:rPr>
              <w:t xml:space="preserve">Nebbia SK s.r.o., pomocný dizajnér – navrhovanie a koncepcia vzhľadu modelov, zhotovovanie návrhov, konštrukcia, úprava strihov, digitálna úprava strihov, sledovanie trendov, materiálová technológia. </w:t>
            </w:r>
          </w:p>
          <w:p w14:paraId="7407EFCA" w14:textId="28D33896" w:rsidR="00E862BE" w:rsidRDefault="00E862BE" w:rsidP="00E862BE">
            <w:pPr>
              <w:jc w:val="both"/>
              <w:rPr>
                <w:b/>
              </w:rPr>
            </w:pPr>
            <w:r>
              <w:rPr>
                <w:bCs/>
              </w:rPr>
              <w:t xml:space="preserve">Zajo Retail s.r.o., Designér dámského, pánského a dětského outdoorového oblečenia, doplnkov a hardwearu – práca v grafických programoch Adobe Ilustrator, Adobe Photoshop, CLO </w:t>
            </w:r>
            <w:r w:rsidR="00820238">
              <w:rPr>
                <w:bCs/>
              </w:rPr>
              <w:t>3D – navrhovanie</w:t>
            </w:r>
            <w:r>
              <w:rPr>
                <w:bCs/>
              </w:rPr>
              <w:t xml:space="preserve"> outdoorových odevov, sledovanie trendov, navštevovanie outdoorových a materiálových medzinárodných veľtrhov, výber materiálov a práca s PANTONE farebným systémom.</w:t>
            </w:r>
          </w:p>
        </w:tc>
      </w:tr>
      <w:tr w:rsidR="00E862BE" w14:paraId="01C61238" w14:textId="77777777" w:rsidTr="00E862BE">
        <w:trPr>
          <w:trHeight w:val="218"/>
        </w:trPr>
        <w:tc>
          <w:tcPr>
            <w:tcW w:w="9859" w:type="dxa"/>
            <w:gridSpan w:val="15"/>
            <w:shd w:val="clear" w:color="auto" w:fill="F7CAAC"/>
          </w:tcPr>
          <w:p w14:paraId="2BCA0F9F" w14:textId="77777777" w:rsidR="00E862BE" w:rsidRDefault="00E862BE" w:rsidP="00E862BE">
            <w:pPr>
              <w:rPr>
                <w:b/>
              </w:rPr>
            </w:pPr>
            <w:r>
              <w:rPr>
                <w:b/>
              </w:rPr>
              <w:t>Působení v zahraničí</w:t>
            </w:r>
          </w:p>
        </w:tc>
      </w:tr>
      <w:tr w:rsidR="00E862BE" w14:paraId="208C6CC9" w14:textId="77777777" w:rsidTr="00E862BE">
        <w:trPr>
          <w:trHeight w:val="328"/>
        </w:trPr>
        <w:tc>
          <w:tcPr>
            <w:tcW w:w="9859" w:type="dxa"/>
            <w:gridSpan w:val="15"/>
          </w:tcPr>
          <w:p w14:paraId="26B59E73" w14:textId="77777777" w:rsidR="00E862BE" w:rsidRDefault="00E862BE" w:rsidP="00E862BE">
            <w:pPr>
              <w:rPr>
                <w:b/>
              </w:rPr>
            </w:pPr>
          </w:p>
        </w:tc>
      </w:tr>
      <w:tr w:rsidR="00E862BE" w14:paraId="4160F516" w14:textId="77777777" w:rsidTr="00E862BE">
        <w:trPr>
          <w:cantSplit/>
          <w:trHeight w:val="470"/>
        </w:trPr>
        <w:tc>
          <w:tcPr>
            <w:tcW w:w="2518" w:type="dxa"/>
            <w:shd w:val="clear" w:color="auto" w:fill="F7CAAC"/>
          </w:tcPr>
          <w:p w14:paraId="46361EAE" w14:textId="77777777" w:rsidR="00E862BE" w:rsidRDefault="00E862BE" w:rsidP="00E862BE">
            <w:pPr>
              <w:jc w:val="both"/>
              <w:rPr>
                <w:b/>
              </w:rPr>
            </w:pPr>
            <w:r>
              <w:rPr>
                <w:b/>
              </w:rPr>
              <w:t xml:space="preserve">Podpis </w:t>
            </w:r>
          </w:p>
        </w:tc>
        <w:tc>
          <w:tcPr>
            <w:tcW w:w="4536" w:type="dxa"/>
            <w:gridSpan w:val="8"/>
          </w:tcPr>
          <w:p w14:paraId="2543D3E0" w14:textId="105B99E1" w:rsidR="00E862BE" w:rsidRDefault="00774F06" w:rsidP="00E862BE">
            <w:pPr>
              <w:jc w:val="both"/>
            </w:pPr>
            <w:r>
              <w:t xml:space="preserve">Simona Landlová </w:t>
            </w:r>
            <w:r w:rsidR="00E862BE">
              <w:t>v.</w:t>
            </w:r>
            <w:r>
              <w:t xml:space="preserve"> </w:t>
            </w:r>
            <w:r w:rsidR="00E862BE">
              <w:t>r.</w:t>
            </w:r>
          </w:p>
        </w:tc>
        <w:tc>
          <w:tcPr>
            <w:tcW w:w="786" w:type="dxa"/>
            <w:gridSpan w:val="2"/>
            <w:shd w:val="clear" w:color="auto" w:fill="F7CAAC"/>
          </w:tcPr>
          <w:p w14:paraId="362409F9" w14:textId="77777777" w:rsidR="00E862BE" w:rsidRDefault="00E862BE" w:rsidP="00E862BE">
            <w:pPr>
              <w:jc w:val="both"/>
            </w:pPr>
            <w:r>
              <w:rPr>
                <w:b/>
              </w:rPr>
              <w:t>datum</w:t>
            </w:r>
          </w:p>
        </w:tc>
        <w:tc>
          <w:tcPr>
            <w:tcW w:w="2019" w:type="dxa"/>
            <w:gridSpan w:val="4"/>
          </w:tcPr>
          <w:p w14:paraId="1F9F67E1" w14:textId="77777777" w:rsidR="00E862BE" w:rsidRDefault="00E862BE" w:rsidP="00E862BE">
            <w:pPr>
              <w:jc w:val="both"/>
            </w:pPr>
            <w:r>
              <w:t>20. 7. 2022</w:t>
            </w:r>
          </w:p>
        </w:tc>
      </w:tr>
    </w:tbl>
    <w:p w14:paraId="3FA7185F" w14:textId="77777777" w:rsidR="00E862BE" w:rsidRDefault="00E862BE" w:rsidP="00E862BE"/>
    <w:p w14:paraId="085EC404" w14:textId="77777777" w:rsidR="00E862BE" w:rsidRDefault="00E862BE" w:rsidP="00E862BE"/>
    <w:p w14:paraId="255A33B6" w14:textId="77777777" w:rsidR="00560E04" w:rsidRDefault="00560E0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60E04" w14:paraId="3EB96E69" w14:textId="77777777" w:rsidTr="00560E04">
        <w:tc>
          <w:tcPr>
            <w:tcW w:w="9859" w:type="dxa"/>
            <w:gridSpan w:val="11"/>
            <w:tcBorders>
              <w:bottom w:val="double" w:sz="4" w:space="0" w:color="auto"/>
            </w:tcBorders>
            <w:shd w:val="clear" w:color="auto" w:fill="BDD6EE"/>
          </w:tcPr>
          <w:p w14:paraId="55231A6B" w14:textId="4166F1E2" w:rsidR="00560E04" w:rsidRDefault="00560E04" w:rsidP="00560E04">
            <w:pPr>
              <w:jc w:val="both"/>
              <w:rPr>
                <w:b/>
                <w:sz w:val="28"/>
              </w:rPr>
            </w:pPr>
            <w:r>
              <w:rPr>
                <w:b/>
                <w:sz w:val="28"/>
              </w:rPr>
              <w:lastRenderedPageBreak/>
              <w:t>C-I – Personální zabezpečení</w:t>
            </w:r>
          </w:p>
        </w:tc>
      </w:tr>
      <w:tr w:rsidR="00560E04" w14:paraId="1F3B88B5" w14:textId="77777777" w:rsidTr="00560E04">
        <w:tc>
          <w:tcPr>
            <w:tcW w:w="2518" w:type="dxa"/>
            <w:tcBorders>
              <w:top w:val="double" w:sz="4" w:space="0" w:color="auto"/>
            </w:tcBorders>
            <w:shd w:val="clear" w:color="auto" w:fill="F7CAAC"/>
          </w:tcPr>
          <w:p w14:paraId="6ACD8F6E" w14:textId="77777777" w:rsidR="00560E04" w:rsidRDefault="00560E04" w:rsidP="00560E04">
            <w:pPr>
              <w:jc w:val="both"/>
              <w:rPr>
                <w:b/>
              </w:rPr>
            </w:pPr>
            <w:r>
              <w:rPr>
                <w:b/>
              </w:rPr>
              <w:t>Vysoká škola</w:t>
            </w:r>
          </w:p>
        </w:tc>
        <w:tc>
          <w:tcPr>
            <w:tcW w:w="7341" w:type="dxa"/>
            <w:gridSpan w:val="10"/>
          </w:tcPr>
          <w:p w14:paraId="6B044E44" w14:textId="77777777" w:rsidR="00560E04" w:rsidRDefault="00560E04" w:rsidP="00560E04">
            <w:pPr>
              <w:jc w:val="both"/>
            </w:pPr>
            <w:r>
              <w:t>Univerzita Tomáše Bati ve Zlíně</w:t>
            </w:r>
          </w:p>
        </w:tc>
      </w:tr>
      <w:tr w:rsidR="00560E04" w14:paraId="42620CE3" w14:textId="77777777" w:rsidTr="00560E04">
        <w:tc>
          <w:tcPr>
            <w:tcW w:w="2518" w:type="dxa"/>
            <w:shd w:val="clear" w:color="auto" w:fill="F7CAAC"/>
          </w:tcPr>
          <w:p w14:paraId="49F840ED" w14:textId="77777777" w:rsidR="00560E04" w:rsidRDefault="00560E04" w:rsidP="00560E04">
            <w:pPr>
              <w:jc w:val="both"/>
              <w:rPr>
                <w:b/>
              </w:rPr>
            </w:pPr>
            <w:r>
              <w:rPr>
                <w:b/>
              </w:rPr>
              <w:t>Součást vysoké školy</w:t>
            </w:r>
          </w:p>
        </w:tc>
        <w:tc>
          <w:tcPr>
            <w:tcW w:w="7341" w:type="dxa"/>
            <w:gridSpan w:val="10"/>
          </w:tcPr>
          <w:p w14:paraId="53DF8E47" w14:textId="77777777" w:rsidR="00560E04" w:rsidRDefault="00560E04" w:rsidP="00560E04">
            <w:pPr>
              <w:jc w:val="both"/>
            </w:pPr>
            <w:r>
              <w:t>Fakulta multimediálních komunikací</w:t>
            </w:r>
          </w:p>
        </w:tc>
      </w:tr>
      <w:tr w:rsidR="00560E04" w14:paraId="5F1FFB83" w14:textId="77777777" w:rsidTr="00560E04">
        <w:tc>
          <w:tcPr>
            <w:tcW w:w="2518" w:type="dxa"/>
            <w:shd w:val="clear" w:color="auto" w:fill="F7CAAC"/>
          </w:tcPr>
          <w:p w14:paraId="46954B2A" w14:textId="77777777" w:rsidR="00560E04" w:rsidRDefault="00560E04" w:rsidP="00560E04">
            <w:pPr>
              <w:jc w:val="both"/>
              <w:rPr>
                <w:b/>
              </w:rPr>
            </w:pPr>
            <w:r>
              <w:rPr>
                <w:b/>
              </w:rPr>
              <w:t>Název studijního programu</w:t>
            </w:r>
          </w:p>
        </w:tc>
        <w:tc>
          <w:tcPr>
            <w:tcW w:w="7341" w:type="dxa"/>
            <w:gridSpan w:val="10"/>
          </w:tcPr>
          <w:p w14:paraId="687156E8" w14:textId="1DF9C899" w:rsidR="00560E04" w:rsidRDefault="00774F06" w:rsidP="00560E04">
            <w:pPr>
              <w:jc w:val="both"/>
            </w:pPr>
            <w:r>
              <w:t>D</w:t>
            </w:r>
            <w:r w:rsidR="00560E04">
              <w:t>esign</w:t>
            </w:r>
          </w:p>
        </w:tc>
      </w:tr>
      <w:tr w:rsidR="00560E04" w14:paraId="4EF30380" w14:textId="77777777" w:rsidTr="00560E04">
        <w:tc>
          <w:tcPr>
            <w:tcW w:w="2518" w:type="dxa"/>
            <w:shd w:val="clear" w:color="auto" w:fill="F7CAAC"/>
          </w:tcPr>
          <w:p w14:paraId="6900CCBE" w14:textId="77777777" w:rsidR="00560E04" w:rsidRDefault="00560E04" w:rsidP="00560E04">
            <w:pPr>
              <w:jc w:val="both"/>
              <w:rPr>
                <w:b/>
              </w:rPr>
            </w:pPr>
            <w:r>
              <w:rPr>
                <w:b/>
              </w:rPr>
              <w:t>Jméno a příjmení</w:t>
            </w:r>
          </w:p>
        </w:tc>
        <w:tc>
          <w:tcPr>
            <w:tcW w:w="4536" w:type="dxa"/>
            <w:gridSpan w:val="5"/>
          </w:tcPr>
          <w:p w14:paraId="5EBB9466" w14:textId="77777777" w:rsidR="00560E04" w:rsidRDefault="00560E04" w:rsidP="00560E04">
            <w:pPr>
              <w:jc w:val="both"/>
            </w:pPr>
            <w:r>
              <w:t>Jaroslav Maloch</w:t>
            </w:r>
          </w:p>
        </w:tc>
        <w:tc>
          <w:tcPr>
            <w:tcW w:w="709" w:type="dxa"/>
            <w:shd w:val="clear" w:color="auto" w:fill="F7CAAC"/>
          </w:tcPr>
          <w:p w14:paraId="5D39052A" w14:textId="77777777" w:rsidR="00560E04" w:rsidRDefault="00560E04" w:rsidP="00560E04">
            <w:pPr>
              <w:jc w:val="both"/>
              <w:rPr>
                <w:b/>
              </w:rPr>
            </w:pPr>
            <w:r>
              <w:rPr>
                <w:b/>
              </w:rPr>
              <w:t>Tituly</w:t>
            </w:r>
          </w:p>
        </w:tc>
        <w:tc>
          <w:tcPr>
            <w:tcW w:w="2096" w:type="dxa"/>
            <w:gridSpan w:val="4"/>
          </w:tcPr>
          <w:p w14:paraId="6F87FC9D" w14:textId="77777777" w:rsidR="00560E04" w:rsidRDefault="00560E04" w:rsidP="00560E04">
            <w:pPr>
              <w:jc w:val="both"/>
            </w:pPr>
            <w:r>
              <w:t>Ing., CSc.</w:t>
            </w:r>
          </w:p>
        </w:tc>
      </w:tr>
      <w:tr w:rsidR="00560E04" w14:paraId="12A91B6D" w14:textId="77777777" w:rsidTr="00560E04">
        <w:tc>
          <w:tcPr>
            <w:tcW w:w="2518" w:type="dxa"/>
            <w:shd w:val="clear" w:color="auto" w:fill="F7CAAC"/>
          </w:tcPr>
          <w:p w14:paraId="5BDA3810" w14:textId="77777777" w:rsidR="00560E04" w:rsidRDefault="00560E04" w:rsidP="00560E04">
            <w:pPr>
              <w:jc w:val="both"/>
              <w:rPr>
                <w:b/>
              </w:rPr>
            </w:pPr>
            <w:r>
              <w:rPr>
                <w:b/>
              </w:rPr>
              <w:t>Rok narození</w:t>
            </w:r>
          </w:p>
        </w:tc>
        <w:tc>
          <w:tcPr>
            <w:tcW w:w="829" w:type="dxa"/>
          </w:tcPr>
          <w:p w14:paraId="5DA5B399" w14:textId="77777777" w:rsidR="00560E04" w:rsidRPr="00894DBF" w:rsidRDefault="00560E04" w:rsidP="00560E04">
            <w:pPr>
              <w:jc w:val="both"/>
            </w:pPr>
            <w:r w:rsidRPr="00894DBF">
              <w:t>1956</w:t>
            </w:r>
          </w:p>
        </w:tc>
        <w:tc>
          <w:tcPr>
            <w:tcW w:w="1721" w:type="dxa"/>
            <w:shd w:val="clear" w:color="auto" w:fill="F7CAAC"/>
          </w:tcPr>
          <w:p w14:paraId="38E7E31A" w14:textId="77777777" w:rsidR="00560E04" w:rsidRPr="00894DBF" w:rsidRDefault="00560E04" w:rsidP="00560E04">
            <w:pPr>
              <w:jc w:val="both"/>
              <w:rPr>
                <w:b/>
              </w:rPr>
            </w:pPr>
            <w:r w:rsidRPr="00894DBF">
              <w:rPr>
                <w:b/>
              </w:rPr>
              <w:t>typ vztahu k VŠ</w:t>
            </w:r>
          </w:p>
        </w:tc>
        <w:tc>
          <w:tcPr>
            <w:tcW w:w="992" w:type="dxa"/>
            <w:gridSpan w:val="2"/>
          </w:tcPr>
          <w:p w14:paraId="33003337" w14:textId="0D6E9DC3" w:rsidR="00560E04" w:rsidRPr="00894DBF" w:rsidRDefault="00774F06" w:rsidP="00560E04">
            <w:pPr>
              <w:jc w:val="both"/>
            </w:pPr>
            <w:r>
              <w:t>pp</w:t>
            </w:r>
          </w:p>
        </w:tc>
        <w:tc>
          <w:tcPr>
            <w:tcW w:w="994" w:type="dxa"/>
            <w:shd w:val="clear" w:color="auto" w:fill="F7CAAC"/>
          </w:tcPr>
          <w:p w14:paraId="29B9857F" w14:textId="77777777" w:rsidR="00560E04" w:rsidRPr="00894DBF" w:rsidRDefault="00560E04" w:rsidP="00560E04">
            <w:pPr>
              <w:jc w:val="both"/>
              <w:rPr>
                <w:b/>
              </w:rPr>
            </w:pPr>
            <w:r w:rsidRPr="00894DBF">
              <w:rPr>
                <w:b/>
              </w:rPr>
              <w:t>rozsah</w:t>
            </w:r>
          </w:p>
        </w:tc>
        <w:tc>
          <w:tcPr>
            <w:tcW w:w="709" w:type="dxa"/>
          </w:tcPr>
          <w:p w14:paraId="4D431BAC" w14:textId="5A729F8E" w:rsidR="00560E04" w:rsidRPr="00894DBF" w:rsidRDefault="00774F06" w:rsidP="00560E04">
            <w:pPr>
              <w:jc w:val="both"/>
            </w:pPr>
            <w:r>
              <w:t>40/t</w:t>
            </w:r>
          </w:p>
        </w:tc>
        <w:tc>
          <w:tcPr>
            <w:tcW w:w="709" w:type="dxa"/>
            <w:gridSpan w:val="2"/>
            <w:shd w:val="clear" w:color="auto" w:fill="F7CAAC"/>
          </w:tcPr>
          <w:p w14:paraId="22897AB7" w14:textId="77777777" w:rsidR="00560E04" w:rsidRPr="00894DBF" w:rsidRDefault="00560E04" w:rsidP="00560E04">
            <w:pPr>
              <w:jc w:val="both"/>
              <w:rPr>
                <w:b/>
              </w:rPr>
            </w:pPr>
            <w:r w:rsidRPr="00894DBF">
              <w:rPr>
                <w:b/>
              </w:rPr>
              <w:t>do kdy</w:t>
            </w:r>
          </w:p>
        </w:tc>
        <w:tc>
          <w:tcPr>
            <w:tcW w:w="1387" w:type="dxa"/>
            <w:gridSpan w:val="2"/>
          </w:tcPr>
          <w:p w14:paraId="0F35812C" w14:textId="2705B21F" w:rsidR="00560E04" w:rsidRPr="00894DBF" w:rsidRDefault="00774F06" w:rsidP="00560E04">
            <w:pPr>
              <w:jc w:val="both"/>
            </w:pPr>
            <w:r>
              <w:t>N</w:t>
            </w:r>
          </w:p>
        </w:tc>
      </w:tr>
      <w:tr w:rsidR="00560E04" w14:paraId="7F71791F" w14:textId="77777777" w:rsidTr="00560E04">
        <w:tc>
          <w:tcPr>
            <w:tcW w:w="5068" w:type="dxa"/>
            <w:gridSpan w:val="3"/>
            <w:shd w:val="clear" w:color="auto" w:fill="F7CAAC"/>
          </w:tcPr>
          <w:p w14:paraId="7C8DDF0A" w14:textId="77777777" w:rsidR="00560E04" w:rsidRDefault="00560E04" w:rsidP="00560E04">
            <w:pPr>
              <w:jc w:val="both"/>
              <w:rPr>
                <w:b/>
              </w:rPr>
            </w:pPr>
            <w:r>
              <w:rPr>
                <w:b/>
              </w:rPr>
              <w:t>Typ vztahu na součásti VŠ, která uskutečňuje st. program</w:t>
            </w:r>
          </w:p>
        </w:tc>
        <w:tc>
          <w:tcPr>
            <w:tcW w:w="992" w:type="dxa"/>
            <w:gridSpan w:val="2"/>
          </w:tcPr>
          <w:p w14:paraId="7E7AB2B2" w14:textId="527EC49B" w:rsidR="00560E04" w:rsidRPr="00183058" w:rsidRDefault="00183058" w:rsidP="003B419B">
            <w:pPr>
              <w:autoSpaceDE w:val="0"/>
              <w:autoSpaceDN w:val="0"/>
              <w:adjustRightInd w:val="0"/>
              <w:jc w:val="both"/>
              <w:rPr>
                <w:sz w:val="18"/>
                <w:szCs w:val="18"/>
              </w:rPr>
            </w:pPr>
            <w:r w:rsidRPr="00183058">
              <w:rPr>
                <w:sz w:val="18"/>
                <w:szCs w:val="18"/>
              </w:rPr>
              <w:t>mezifak. spol.</w:t>
            </w:r>
          </w:p>
        </w:tc>
        <w:tc>
          <w:tcPr>
            <w:tcW w:w="994" w:type="dxa"/>
            <w:shd w:val="clear" w:color="auto" w:fill="F7CAAC"/>
          </w:tcPr>
          <w:p w14:paraId="44264EB3" w14:textId="77777777" w:rsidR="00560E04" w:rsidRDefault="00560E04" w:rsidP="00560E04">
            <w:pPr>
              <w:jc w:val="both"/>
              <w:rPr>
                <w:b/>
              </w:rPr>
            </w:pPr>
            <w:r>
              <w:rPr>
                <w:b/>
              </w:rPr>
              <w:t>rozsah</w:t>
            </w:r>
          </w:p>
        </w:tc>
        <w:tc>
          <w:tcPr>
            <w:tcW w:w="709" w:type="dxa"/>
          </w:tcPr>
          <w:p w14:paraId="0CA60292" w14:textId="1BA1B974" w:rsidR="00560E04" w:rsidRPr="00930E0C" w:rsidRDefault="00560E04" w:rsidP="00560E04">
            <w:pPr>
              <w:jc w:val="both"/>
              <w:rPr>
                <w:color w:val="44546A" w:themeColor="text2"/>
                <w:sz w:val="16"/>
                <w:szCs w:val="16"/>
              </w:rPr>
            </w:pPr>
          </w:p>
        </w:tc>
        <w:tc>
          <w:tcPr>
            <w:tcW w:w="709" w:type="dxa"/>
            <w:gridSpan w:val="2"/>
            <w:shd w:val="clear" w:color="auto" w:fill="F7CAAC"/>
          </w:tcPr>
          <w:p w14:paraId="57BD50D6" w14:textId="77777777" w:rsidR="00560E04" w:rsidRDefault="00560E04" w:rsidP="00560E04">
            <w:pPr>
              <w:jc w:val="both"/>
              <w:rPr>
                <w:b/>
              </w:rPr>
            </w:pPr>
            <w:r>
              <w:rPr>
                <w:b/>
              </w:rPr>
              <w:t>do kdy</w:t>
            </w:r>
          </w:p>
        </w:tc>
        <w:tc>
          <w:tcPr>
            <w:tcW w:w="1387" w:type="dxa"/>
            <w:gridSpan w:val="2"/>
          </w:tcPr>
          <w:p w14:paraId="14D30B9E" w14:textId="26544EBD" w:rsidR="00560E04" w:rsidRDefault="00560E04" w:rsidP="00560E04">
            <w:pPr>
              <w:jc w:val="both"/>
            </w:pPr>
          </w:p>
        </w:tc>
      </w:tr>
      <w:tr w:rsidR="00560E04" w14:paraId="77E49B0D" w14:textId="77777777" w:rsidTr="00560E04">
        <w:tc>
          <w:tcPr>
            <w:tcW w:w="6060" w:type="dxa"/>
            <w:gridSpan w:val="5"/>
            <w:shd w:val="clear" w:color="auto" w:fill="F7CAAC"/>
          </w:tcPr>
          <w:p w14:paraId="3F409A77" w14:textId="77777777" w:rsidR="00560E04" w:rsidRPr="00B17BC0" w:rsidRDefault="00560E04" w:rsidP="00560E04">
            <w:pPr>
              <w:jc w:val="both"/>
              <w:rPr>
                <w:b/>
              </w:rPr>
            </w:pPr>
            <w:r w:rsidRPr="00B17BC0">
              <w:rPr>
                <w:b/>
              </w:rPr>
              <w:t>Další současná působení jako akademický pracovník na jiných VŠ</w:t>
            </w:r>
          </w:p>
          <w:p w14:paraId="2C7298FB" w14:textId="77777777" w:rsidR="00560E04" w:rsidRPr="002E7259" w:rsidRDefault="00560E04" w:rsidP="00560E04">
            <w:pPr>
              <w:autoSpaceDE w:val="0"/>
              <w:autoSpaceDN w:val="0"/>
              <w:adjustRightInd w:val="0"/>
              <w:rPr>
                <w:rFonts w:eastAsia="Calibri"/>
                <w:color w:val="FF0000"/>
              </w:rPr>
            </w:pPr>
          </w:p>
        </w:tc>
        <w:tc>
          <w:tcPr>
            <w:tcW w:w="1703" w:type="dxa"/>
            <w:gridSpan w:val="2"/>
            <w:shd w:val="clear" w:color="auto" w:fill="F7CAAC"/>
          </w:tcPr>
          <w:p w14:paraId="43638F2E" w14:textId="77777777" w:rsidR="00560E04" w:rsidRDefault="00560E04" w:rsidP="00560E04">
            <w:pPr>
              <w:jc w:val="both"/>
              <w:rPr>
                <w:b/>
              </w:rPr>
            </w:pPr>
            <w:r>
              <w:rPr>
                <w:b/>
              </w:rPr>
              <w:t>typ prac. vztahu</w:t>
            </w:r>
          </w:p>
        </w:tc>
        <w:tc>
          <w:tcPr>
            <w:tcW w:w="2096" w:type="dxa"/>
            <w:gridSpan w:val="4"/>
            <w:shd w:val="clear" w:color="auto" w:fill="F7CAAC"/>
          </w:tcPr>
          <w:p w14:paraId="5D78A1D0" w14:textId="77777777" w:rsidR="00560E04" w:rsidRDefault="00560E04" w:rsidP="00560E04">
            <w:pPr>
              <w:jc w:val="both"/>
              <w:rPr>
                <w:b/>
              </w:rPr>
            </w:pPr>
            <w:r>
              <w:rPr>
                <w:b/>
              </w:rPr>
              <w:t>rozsah</w:t>
            </w:r>
          </w:p>
        </w:tc>
      </w:tr>
      <w:tr w:rsidR="00560E04" w14:paraId="0DB56815" w14:textId="77777777" w:rsidTr="00560E04">
        <w:tc>
          <w:tcPr>
            <w:tcW w:w="6060" w:type="dxa"/>
            <w:gridSpan w:val="5"/>
          </w:tcPr>
          <w:p w14:paraId="181D308B" w14:textId="77777777" w:rsidR="00560E04" w:rsidRDefault="00560E04" w:rsidP="00560E04">
            <w:pPr>
              <w:jc w:val="both"/>
            </w:pPr>
          </w:p>
        </w:tc>
        <w:tc>
          <w:tcPr>
            <w:tcW w:w="1703" w:type="dxa"/>
            <w:gridSpan w:val="2"/>
          </w:tcPr>
          <w:p w14:paraId="32DC10D9" w14:textId="77777777" w:rsidR="00560E04" w:rsidRDefault="00560E04" w:rsidP="00560E04">
            <w:pPr>
              <w:jc w:val="both"/>
            </w:pPr>
          </w:p>
        </w:tc>
        <w:tc>
          <w:tcPr>
            <w:tcW w:w="2096" w:type="dxa"/>
            <w:gridSpan w:val="4"/>
          </w:tcPr>
          <w:p w14:paraId="3F7F3231" w14:textId="77777777" w:rsidR="00560E04" w:rsidRDefault="00560E04" w:rsidP="00560E04">
            <w:pPr>
              <w:jc w:val="both"/>
            </w:pPr>
          </w:p>
        </w:tc>
      </w:tr>
      <w:tr w:rsidR="00560E04" w14:paraId="46696307" w14:textId="77777777" w:rsidTr="00560E04">
        <w:tc>
          <w:tcPr>
            <w:tcW w:w="6060" w:type="dxa"/>
            <w:gridSpan w:val="5"/>
          </w:tcPr>
          <w:p w14:paraId="7DADCA69" w14:textId="77777777" w:rsidR="00560E04" w:rsidRDefault="00560E04" w:rsidP="00560E04">
            <w:pPr>
              <w:jc w:val="both"/>
            </w:pPr>
          </w:p>
        </w:tc>
        <w:tc>
          <w:tcPr>
            <w:tcW w:w="1703" w:type="dxa"/>
            <w:gridSpan w:val="2"/>
          </w:tcPr>
          <w:p w14:paraId="0F3B17E8" w14:textId="77777777" w:rsidR="00560E04" w:rsidRDefault="00560E04" w:rsidP="00560E04">
            <w:pPr>
              <w:jc w:val="both"/>
            </w:pPr>
          </w:p>
        </w:tc>
        <w:tc>
          <w:tcPr>
            <w:tcW w:w="2096" w:type="dxa"/>
            <w:gridSpan w:val="4"/>
          </w:tcPr>
          <w:p w14:paraId="6910D933" w14:textId="77777777" w:rsidR="00560E04" w:rsidRDefault="00560E04" w:rsidP="00560E04">
            <w:pPr>
              <w:jc w:val="both"/>
            </w:pPr>
          </w:p>
        </w:tc>
      </w:tr>
      <w:tr w:rsidR="00560E04" w14:paraId="71B1DAD3" w14:textId="77777777" w:rsidTr="00560E04">
        <w:tc>
          <w:tcPr>
            <w:tcW w:w="9859" w:type="dxa"/>
            <w:gridSpan w:val="11"/>
            <w:shd w:val="clear" w:color="auto" w:fill="F7CAAC"/>
          </w:tcPr>
          <w:p w14:paraId="5408D3CA" w14:textId="77777777" w:rsidR="00560E04" w:rsidRDefault="00560E04" w:rsidP="00560E04">
            <w:r>
              <w:rPr>
                <w:b/>
              </w:rPr>
              <w:t>Předměty příslušného studijního programu a způsob zapojení do jejich výuky, příp. další zapojení do uskutečňování studijního programu</w:t>
            </w:r>
          </w:p>
        </w:tc>
      </w:tr>
      <w:tr w:rsidR="00560E04" w14:paraId="73000B63" w14:textId="77777777" w:rsidTr="00E153D9">
        <w:trPr>
          <w:trHeight w:val="419"/>
        </w:trPr>
        <w:tc>
          <w:tcPr>
            <w:tcW w:w="9859" w:type="dxa"/>
            <w:gridSpan w:val="11"/>
            <w:tcBorders>
              <w:top w:val="nil"/>
            </w:tcBorders>
          </w:tcPr>
          <w:p w14:paraId="41E5D699" w14:textId="5BC97F03" w:rsidR="00560E04" w:rsidRPr="00EC46F4" w:rsidRDefault="00560E04" w:rsidP="00560E04">
            <w:pPr>
              <w:jc w:val="both"/>
            </w:pPr>
            <w:r w:rsidRPr="00EC46F4">
              <w:t>Technické aspekt</w:t>
            </w:r>
            <w:r>
              <w:t>y průmyslového designu 1</w:t>
            </w:r>
            <w:r w:rsidR="00913BB2">
              <w:t>, 2, 3</w:t>
            </w:r>
            <w:r w:rsidR="00F01721">
              <w:t xml:space="preserve"> (</w:t>
            </w:r>
            <w:r w:rsidR="00774F06">
              <w:t>vede seminář</w:t>
            </w:r>
            <w:r w:rsidR="00F01721">
              <w:t>, garant předmětu</w:t>
            </w:r>
            <w:r>
              <w:t>)</w:t>
            </w:r>
          </w:p>
          <w:p w14:paraId="631335B3" w14:textId="761FFDBF" w:rsidR="00560E04" w:rsidRDefault="00560E04" w:rsidP="00541EA8">
            <w:pPr>
              <w:jc w:val="both"/>
            </w:pPr>
            <w:r>
              <w:t>Počítačové metody 3D 1</w:t>
            </w:r>
            <w:r w:rsidR="00913BB2">
              <w:t>, 2</w:t>
            </w:r>
            <w:r>
              <w:t xml:space="preserve"> (</w:t>
            </w:r>
            <w:r w:rsidR="00913BB2">
              <w:t>cvič</w:t>
            </w:r>
            <w:r>
              <w:t>í</w:t>
            </w:r>
            <w:r w:rsidR="00913BB2">
              <w:t>cí</w:t>
            </w:r>
            <w:r w:rsidR="00F01721">
              <w:t>, garant předmětu</w:t>
            </w:r>
            <w:r>
              <w:t>)</w:t>
            </w:r>
          </w:p>
        </w:tc>
      </w:tr>
      <w:tr w:rsidR="00560E04" w14:paraId="1A642F1A" w14:textId="77777777" w:rsidTr="00560E04">
        <w:tc>
          <w:tcPr>
            <w:tcW w:w="9859" w:type="dxa"/>
            <w:gridSpan w:val="11"/>
            <w:shd w:val="clear" w:color="auto" w:fill="F7CAAC"/>
          </w:tcPr>
          <w:p w14:paraId="63C1BC5D" w14:textId="77777777" w:rsidR="00560E04" w:rsidRDefault="00560E04" w:rsidP="00560E04">
            <w:pPr>
              <w:jc w:val="both"/>
            </w:pPr>
            <w:r>
              <w:rPr>
                <w:b/>
              </w:rPr>
              <w:t xml:space="preserve">Údaje o vzdělání na VŠ </w:t>
            </w:r>
          </w:p>
        </w:tc>
      </w:tr>
      <w:tr w:rsidR="008D6B38" w14:paraId="639F7570" w14:textId="77777777" w:rsidTr="00E153D9">
        <w:trPr>
          <w:trHeight w:val="430"/>
        </w:trPr>
        <w:tc>
          <w:tcPr>
            <w:tcW w:w="9859" w:type="dxa"/>
            <w:gridSpan w:val="11"/>
          </w:tcPr>
          <w:p w14:paraId="1D0B91E7" w14:textId="77777777" w:rsidR="008D6B38" w:rsidRDefault="008D6B38" w:rsidP="008D6B38">
            <w:pPr>
              <w:rPr>
                <w:lang w:val="de-DE"/>
              </w:rPr>
            </w:pPr>
            <w:r>
              <w:rPr>
                <w:rFonts w:eastAsia="Calibri"/>
              </w:rPr>
              <w:t>1992</w:t>
            </w:r>
            <w:r w:rsidRPr="00BB79B6">
              <w:rPr>
                <w:rFonts w:eastAsia="Calibri"/>
              </w:rPr>
              <w:t xml:space="preserve">: </w:t>
            </w:r>
            <w:r>
              <w:rPr>
                <w:rFonts w:eastAsia="Calibri"/>
              </w:rPr>
              <w:t xml:space="preserve">VUT v Brně, Fakulta elektrotechnická, </w:t>
            </w:r>
            <w:r w:rsidRPr="00BB79B6">
              <w:rPr>
                <w:rFonts w:eastAsia="Calibri"/>
              </w:rPr>
              <w:t>o</w:t>
            </w:r>
            <w:r w:rsidRPr="00BB79B6">
              <w:t>bor elektrické stroje</w:t>
            </w:r>
            <w:r w:rsidRPr="00BB79B6">
              <w:rPr>
                <w:lang w:val="de-DE"/>
              </w:rPr>
              <w:t xml:space="preserve"> a</w:t>
            </w:r>
            <w:r w:rsidRPr="00BB79B6">
              <w:t xml:space="preserve"> přístroje, CSc</w:t>
            </w:r>
            <w:r>
              <w:t>.</w:t>
            </w:r>
            <w:r w:rsidRPr="00BB79B6">
              <w:rPr>
                <w:lang w:val="de-DE"/>
              </w:rPr>
              <w:t xml:space="preserve"> </w:t>
            </w:r>
          </w:p>
          <w:p w14:paraId="393C9150" w14:textId="5FE914A5" w:rsidR="008D6B38" w:rsidRPr="00D45776" w:rsidRDefault="008D6B38" w:rsidP="008D6B38">
            <w:pPr>
              <w:autoSpaceDE w:val="0"/>
              <w:autoSpaceDN w:val="0"/>
              <w:adjustRightInd w:val="0"/>
              <w:rPr>
                <w:rFonts w:eastAsia="Calibri"/>
                <w:color w:val="FF0000"/>
              </w:rPr>
            </w:pPr>
            <w:r w:rsidRPr="00BB79B6">
              <w:rPr>
                <w:lang w:val="de-DE"/>
              </w:rPr>
              <w:t>1982: VUT v Brně,</w:t>
            </w:r>
            <w:r w:rsidRPr="00BB79B6">
              <w:t xml:space="preserve"> Fakulta elektrotechnická, obor</w:t>
            </w:r>
            <w:r w:rsidRPr="00BB79B6">
              <w:rPr>
                <w:lang w:val="de-DE"/>
              </w:rPr>
              <w:t xml:space="preserve"> </w:t>
            </w:r>
            <w:r w:rsidRPr="00BB79B6">
              <w:t>Technická kybernetika, specializace Měřící technika, Ing.</w:t>
            </w:r>
          </w:p>
        </w:tc>
      </w:tr>
      <w:tr w:rsidR="00560E04" w14:paraId="1BB7D359" w14:textId="77777777" w:rsidTr="00560E04">
        <w:tc>
          <w:tcPr>
            <w:tcW w:w="9859" w:type="dxa"/>
            <w:gridSpan w:val="11"/>
            <w:shd w:val="clear" w:color="auto" w:fill="F7CAAC"/>
          </w:tcPr>
          <w:p w14:paraId="77693F8C" w14:textId="77777777" w:rsidR="00560E04" w:rsidRDefault="00560E04" w:rsidP="00560E04">
            <w:pPr>
              <w:jc w:val="both"/>
              <w:rPr>
                <w:b/>
              </w:rPr>
            </w:pPr>
            <w:r>
              <w:rPr>
                <w:b/>
              </w:rPr>
              <w:t>Údaje o odborném působení od absolvování VŠ</w:t>
            </w:r>
          </w:p>
        </w:tc>
      </w:tr>
      <w:tr w:rsidR="00560E04" w14:paraId="61A00D7B" w14:textId="77777777" w:rsidTr="00E153D9">
        <w:trPr>
          <w:trHeight w:val="1418"/>
        </w:trPr>
        <w:tc>
          <w:tcPr>
            <w:tcW w:w="9859" w:type="dxa"/>
            <w:gridSpan w:val="11"/>
          </w:tcPr>
          <w:p w14:paraId="5DF36A38" w14:textId="3CBCCB85" w:rsidR="00774F06" w:rsidRDefault="00774F06" w:rsidP="00774F06">
            <w:pPr>
              <w:autoSpaceDE w:val="0"/>
              <w:autoSpaceDN w:val="0"/>
              <w:adjustRightInd w:val="0"/>
              <w:ind w:left="708" w:hanging="708"/>
            </w:pPr>
            <w:r>
              <w:t>2019</w:t>
            </w:r>
            <w:r w:rsidR="00820238">
              <w:t>-</w:t>
            </w:r>
            <w:r>
              <w:t xml:space="preserve">dosud: Centrum </w:t>
            </w:r>
            <w:r w:rsidR="00C56B00">
              <w:t>p</w:t>
            </w:r>
            <w:r>
              <w:t xml:space="preserve">olymerních </w:t>
            </w:r>
            <w:r w:rsidR="00C56B00">
              <w:t>s</w:t>
            </w:r>
            <w:r>
              <w:t xml:space="preserve">ystémů UTB ve Zlíně, odborný asistent </w:t>
            </w:r>
          </w:p>
          <w:p w14:paraId="21DF294E" w14:textId="62FBDCC9" w:rsidR="00774F06" w:rsidRDefault="00774F06" w:rsidP="00774F06">
            <w:pPr>
              <w:autoSpaceDE w:val="0"/>
              <w:autoSpaceDN w:val="0"/>
              <w:adjustRightInd w:val="0"/>
            </w:pPr>
            <w:r>
              <w:t>2009</w:t>
            </w:r>
            <w:r w:rsidR="00820238">
              <w:t>-</w:t>
            </w:r>
            <w:r>
              <w:t>2019: Fakulta technologická UTB ve Zlíně, odborný asistent</w:t>
            </w:r>
          </w:p>
          <w:p w14:paraId="1A1CF7CD" w14:textId="3B104065" w:rsidR="00774F06" w:rsidRDefault="00774F06" w:rsidP="00774F06">
            <w:pPr>
              <w:autoSpaceDE w:val="0"/>
              <w:autoSpaceDN w:val="0"/>
              <w:adjustRightInd w:val="0"/>
            </w:pPr>
            <w:r>
              <w:t>2007</w:t>
            </w:r>
            <w:r w:rsidR="00820238">
              <w:t>-</w:t>
            </w:r>
            <w:r>
              <w:t>2009: Fakulta humanitních studií UTB ve Zlíně, technik IT</w:t>
            </w:r>
          </w:p>
          <w:p w14:paraId="17908BD3" w14:textId="431BAE0E" w:rsidR="00774F06" w:rsidRDefault="00774F06" w:rsidP="00774F06">
            <w:pPr>
              <w:autoSpaceDE w:val="0"/>
              <w:autoSpaceDN w:val="0"/>
              <w:adjustRightInd w:val="0"/>
            </w:pPr>
            <w:r>
              <w:t>2005</w:t>
            </w:r>
            <w:r w:rsidR="00820238">
              <w:t>-</w:t>
            </w:r>
            <w:r>
              <w:t>2007: OSVČ, konzultace a vývoj software pro CAD a CAM</w:t>
            </w:r>
          </w:p>
          <w:p w14:paraId="2B594ED6" w14:textId="77777777" w:rsidR="00774F06" w:rsidRDefault="00774F06" w:rsidP="00774F06">
            <w:pPr>
              <w:autoSpaceDE w:val="0"/>
              <w:autoSpaceDN w:val="0"/>
              <w:adjustRightInd w:val="0"/>
            </w:pPr>
            <w:r>
              <w:t>2001: Mueller Milch, Market Drayton UK, programátor</w:t>
            </w:r>
          </w:p>
          <w:p w14:paraId="1F21755C" w14:textId="1808E0DB" w:rsidR="00560E04" w:rsidRPr="00566A72" w:rsidRDefault="00774F06" w:rsidP="003B419B">
            <w:pPr>
              <w:autoSpaceDE w:val="0"/>
              <w:autoSpaceDN w:val="0"/>
              <w:adjustRightInd w:val="0"/>
              <w:rPr>
                <w:rFonts w:eastAsia="Calibri"/>
                <w:color w:val="FF0000"/>
              </w:rPr>
            </w:pPr>
            <w:r>
              <w:t>2001</w:t>
            </w:r>
            <w:r w:rsidR="00820238">
              <w:t>-</w:t>
            </w:r>
            <w:r>
              <w:t>2005: Fakulta výtvarných umění VUT v Brně, vedouví kabinetu informatiky</w:t>
            </w:r>
          </w:p>
        </w:tc>
      </w:tr>
      <w:tr w:rsidR="00560E04" w14:paraId="20B5BDB8" w14:textId="77777777" w:rsidTr="00560E04">
        <w:trPr>
          <w:trHeight w:val="250"/>
        </w:trPr>
        <w:tc>
          <w:tcPr>
            <w:tcW w:w="9859" w:type="dxa"/>
            <w:gridSpan w:val="11"/>
            <w:shd w:val="clear" w:color="auto" w:fill="F7CAAC"/>
          </w:tcPr>
          <w:p w14:paraId="54321753" w14:textId="77777777" w:rsidR="00560E04" w:rsidRDefault="00560E04" w:rsidP="00560E04">
            <w:pPr>
              <w:jc w:val="both"/>
            </w:pPr>
            <w:r>
              <w:rPr>
                <w:b/>
              </w:rPr>
              <w:t>Zkušenosti s vedením kvalifikačních a rigorózních prací</w:t>
            </w:r>
          </w:p>
        </w:tc>
      </w:tr>
      <w:tr w:rsidR="00560E04" w14:paraId="641AB3B4" w14:textId="77777777" w:rsidTr="00E153D9">
        <w:trPr>
          <w:trHeight w:val="436"/>
        </w:trPr>
        <w:tc>
          <w:tcPr>
            <w:tcW w:w="9859" w:type="dxa"/>
            <w:gridSpan w:val="11"/>
          </w:tcPr>
          <w:p w14:paraId="6945D488" w14:textId="4AD694F5" w:rsidR="009B148C" w:rsidRPr="00C77801" w:rsidRDefault="009B148C" w:rsidP="009B148C">
            <w:pPr>
              <w:jc w:val="both"/>
              <w:rPr>
                <w:rFonts w:eastAsia="Calibri"/>
              </w:rPr>
            </w:pPr>
            <w:r w:rsidRPr="00C77801">
              <w:rPr>
                <w:rFonts w:eastAsia="Calibri"/>
              </w:rPr>
              <w:t xml:space="preserve">Bakalářské práce: </w:t>
            </w:r>
            <w:r>
              <w:rPr>
                <w:rFonts w:eastAsia="Calibri"/>
              </w:rPr>
              <w:t>17</w:t>
            </w:r>
          </w:p>
          <w:p w14:paraId="0859478D" w14:textId="70C616AB" w:rsidR="00560E04" w:rsidRPr="001250C7" w:rsidRDefault="009B148C" w:rsidP="009B148C">
            <w:pPr>
              <w:autoSpaceDE w:val="0"/>
              <w:autoSpaceDN w:val="0"/>
              <w:adjustRightInd w:val="0"/>
              <w:rPr>
                <w:rFonts w:eastAsia="Calibri"/>
                <w:color w:val="FF0000"/>
              </w:rPr>
            </w:pPr>
            <w:r w:rsidRPr="00C77801">
              <w:rPr>
                <w:rFonts w:eastAsia="Calibri"/>
              </w:rPr>
              <w:t xml:space="preserve">Diplomové práce: </w:t>
            </w:r>
            <w:r w:rsidR="00560E04">
              <w:rPr>
                <w:rFonts w:eastAsia="Calibri"/>
              </w:rPr>
              <w:t>9</w:t>
            </w:r>
          </w:p>
        </w:tc>
      </w:tr>
      <w:tr w:rsidR="00D22ED8" w14:paraId="1C9C2FA6" w14:textId="77777777" w:rsidTr="00A70C91">
        <w:trPr>
          <w:cantSplit/>
        </w:trPr>
        <w:tc>
          <w:tcPr>
            <w:tcW w:w="3347" w:type="dxa"/>
            <w:gridSpan w:val="2"/>
            <w:tcBorders>
              <w:top w:val="single" w:sz="12" w:space="0" w:color="auto"/>
            </w:tcBorders>
            <w:shd w:val="clear" w:color="auto" w:fill="F7CAAC"/>
          </w:tcPr>
          <w:p w14:paraId="63FEA4A3" w14:textId="77777777" w:rsidR="00D22ED8" w:rsidRDefault="00D22ED8" w:rsidP="00A70C91">
            <w:pPr>
              <w:jc w:val="both"/>
            </w:pPr>
            <w:r>
              <w:rPr>
                <w:b/>
              </w:rPr>
              <w:t xml:space="preserve">Obor habilitačního řízení </w:t>
            </w:r>
          </w:p>
        </w:tc>
        <w:tc>
          <w:tcPr>
            <w:tcW w:w="2245" w:type="dxa"/>
            <w:gridSpan w:val="2"/>
            <w:tcBorders>
              <w:top w:val="single" w:sz="12" w:space="0" w:color="auto"/>
            </w:tcBorders>
            <w:shd w:val="clear" w:color="auto" w:fill="F7CAAC"/>
          </w:tcPr>
          <w:p w14:paraId="3AFEDFC6" w14:textId="77777777" w:rsidR="00D22ED8" w:rsidRDefault="00D22ED8" w:rsidP="00A70C91">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5EDB919C" w14:textId="77777777" w:rsidR="00D22ED8" w:rsidRDefault="00D22ED8" w:rsidP="00A70C91">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286DEFFB" w14:textId="77777777" w:rsidR="00D22ED8" w:rsidRDefault="00D22ED8" w:rsidP="00A70C91">
            <w:pPr>
              <w:jc w:val="both"/>
              <w:rPr>
                <w:b/>
              </w:rPr>
            </w:pPr>
            <w:r>
              <w:rPr>
                <w:b/>
              </w:rPr>
              <w:t>Ohlasy publikací</w:t>
            </w:r>
          </w:p>
        </w:tc>
      </w:tr>
      <w:tr w:rsidR="00D22ED8" w14:paraId="310C54F8" w14:textId="77777777" w:rsidTr="00A70C91">
        <w:trPr>
          <w:cantSplit/>
        </w:trPr>
        <w:tc>
          <w:tcPr>
            <w:tcW w:w="3347" w:type="dxa"/>
            <w:gridSpan w:val="2"/>
          </w:tcPr>
          <w:p w14:paraId="2EDCC760" w14:textId="77777777" w:rsidR="00D22ED8" w:rsidRDefault="00D22ED8" w:rsidP="00A70C91">
            <w:pPr>
              <w:jc w:val="both"/>
            </w:pPr>
          </w:p>
        </w:tc>
        <w:tc>
          <w:tcPr>
            <w:tcW w:w="2245" w:type="dxa"/>
            <w:gridSpan w:val="2"/>
          </w:tcPr>
          <w:p w14:paraId="66D98012" w14:textId="77777777" w:rsidR="00D22ED8" w:rsidRDefault="00D22ED8" w:rsidP="00A70C91">
            <w:pPr>
              <w:jc w:val="both"/>
            </w:pPr>
          </w:p>
        </w:tc>
        <w:tc>
          <w:tcPr>
            <w:tcW w:w="2248" w:type="dxa"/>
            <w:gridSpan w:val="4"/>
            <w:tcBorders>
              <w:right w:val="single" w:sz="12" w:space="0" w:color="auto"/>
            </w:tcBorders>
          </w:tcPr>
          <w:p w14:paraId="41131658" w14:textId="77777777" w:rsidR="00D22ED8" w:rsidRDefault="00D22ED8" w:rsidP="00A70C91">
            <w:pPr>
              <w:jc w:val="both"/>
            </w:pPr>
          </w:p>
        </w:tc>
        <w:tc>
          <w:tcPr>
            <w:tcW w:w="632" w:type="dxa"/>
            <w:tcBorders>
              <w:left w:val="single" w:sz="12" w:space="0" w:color="auto"/>
            </w:tcBorders>
            <w:shd w:val="clear" w:color="auto" w:fill="F7CAAC"/>
          </w:tcPr>
          <w:p w14:paraId="144D05B6" w14:textId="77777777" w:rsidR="00D22ED8" w:rsidRPr="00F20AEF" w:rsidRDefault="00D22ED8" w:rsidP="00A70C91">
            <w:pPr>
              <w:jc w:val="both"/>
            </w:pPr>
            <w:r w:rsidRPr="00F20AEF">
              <w:rPr>
                <w:b/>
              </w:rPr>
              <w:t>WoS</w:t>
            </w:r>
          </w:p>
        </w:tc>
        <w:tc>
          <w:tcPr>
            <w:tcW w:w="693" w:type="dxa"/>
            <w:shd w:val="clear" w:color="auto" w:fill="F7CAAC"/>
          </w:tcPr>
          <w:p w14:paraId="69E0E57D" w14:textId="77777777" w:rsidR="00D22ED8" w:rsidRPr="00F20AEF" w:rsidRDefault="00D22ED8" w:rsidP="00A70C91">
            <w:pPr>
              <w:jc w:val="both"/>
              <w:rPr>
                <w:sz w:val="18"/>
              </w:rPr>
            </w:pPr>
            <w:r w:rsidRPr="00F20AEF">
              <w:rPr>
                <w:b/>
                <w:sz w:val="18"/>
              </w:rPr>
              <w:t>Scopus</w:t>
            </w:r>
          </w:p>
        </w:tc>
        <w:tc>
          <w:tcPr>
            <w:tcW w:w="694" w:type="dxa"/>
            <w:shd w:val="clear" w:color="auto" w:fill="F7CAAC"/>
          </w:tcPr>
          <w:p w14:paraId="73D0EC76" w14:textId="77777777" w:rsidR="00D22ED8" w:rsidRDefault="00D22ED8" w:rsidP="00A70C91">
            <w:pPr>
              <w:jc w:val="both"/>
            </w:pPr>
            <w:r>
              <w:rPr>
                <w:b/>
                <w:sz w:val="18"/>
              </w:rPr>
              <w:t>ostatní</w:t>
            </w:r>
          </w:p>
        </w:tc>
      </w:tr>
      <w:tr w:rsidR="00D22ED8" w14:paraId="20EF3F92" w14:textId="77777777" w:rsidTr="00A70C91">
        <w:trPr>
          <w:cantSplit/>
          <w:trHeight w:val="70"/>
        </w:trPr>
        <w:tc>
          <w:tcPr>
            <w:tcW w:w="3347" w:type="dxa"/>
            <w:gridSpan w:val="2"/>
            <w:shd w:val="clear" w:color="auto" w:fill="F7CAAC"/>
          </w:tcPr>
          <w:p w14:paraId="4124695D" w14:textId="77777777" w:rsidR="00D22ED8" w:rsidRDefault="00D22ED8" w:rsidP="00A70C91">
            <w:pPr>
              <w:jc w:val="both"/>
            </w:pPr>
            <w:r>
              <w:rPr>
                <w:b/>
              </w:rPr>
              <w:t>Obor jmenovacího řízení</w:t>
            </w:r>
          </w:p>
        </w:tc>
        <w:tc>
          <w:tcPr>
            <w:tcW w:w="2245" w:type="dxa"/>
            <w:gridSpan w:val="2"/>
            <w:shd w:val="clear" w:color="auto" w:fill="F7CAAC"/>
          </w:tcPr>
          <w:p w14:paraId="2CEAE243" w14:textId="77777777" w:rsidR="00D22ED8" w:rsidRDefault="00D22ED8" w:rsidP="00A70C91">
            <w:pPr>
              <w:jc w:val="both"/>
            </w:pPr>
            <w:r>
              <w:rPr>
                <w:b/>
              </w:rPr>
              <w:t>Rok udělení hodnosti</w:t>
            </w:r>
          </w:p>
        </w:tc>
        <w:tc>
          <w:tcPr>
            <w:tcW w:w="2248" w:type="dxa"/>
            <w:gridSpan w:val="4"/>
            <w:tcBorders>
              <w:right w:val="single" w:sz="12" w:space="0" w:color="auto"/>
            </w:tcBorders>
            <w:shd w:val="clear" w:color="auto" w:fill="F7CAAC"/>
          </w:tcPr>
          <w:p w14:paraId="49F6F723" w14:textId="77777777" w:rsidR="00D22ED8" w:rsidRDefault="00D22ED8" w:rsidP="00A70C91">
            <w:pPr>
              <w:jc w:val="both"/>
            </w:pPr>
            <w:r>
              <w:rPr>
                <w:b/>
              </w:rPr>
              <w:t>Řízení konáno na VŠ</w:t>
            </w:r>
          </w:p>
        </w:tc>
        <w:tc>
          <w:tcPr>
            <w:tcW w:w="632" w:type="dxa"/>
            <w:tcBorders>
              <w:left w:val="single" w:sz="12" w:space="0" w:color="auto"/>
            </w:tcBorders>
          </w:tcPr>
          <w:p w14:paraId="2273C88B" w14:textId="77777777" w:rsidR="00D22ED8" w:rsidRPr="00F20AEF" w:rsidRDefault="00D22ED8" w:rsidP="00A70C91">
            <w:pPr>
              <w:jc w:val="both"/>
              <w:rPr>
                <w:b/>
              </w:rPr>
            </w:pPr>
          </w:p>
        </w:tc>
        <w:tc>
          <w:tcPr>
            <w:tcW w:w="693" w:type="dxa"/>
          </w:tcPr>
          <w:p w14:paraId="4EE13345" w14:textId="77777777" w:rsidR="00D22ED8" w:rsidRPr="00F20AEF" w:rsidRDefault="00D22ED8" w:rsidP="00A70C91">
            <w:pPr>
              <w:jc w:val="both"/>
              <w:rPr>
                <w:b/>
              </w:rPr>
            </w:pPr>
          </w:p>
        </w:tc>
        <w:tc>
          <w:tcPr>
            <w:tcW w:w="694" w:type="dxa"/>
          </w:tcPr>
          <w:p w14:paraId="3078AF71" w14:textId="77777777" w:rsidR="00D22ED8" w:rsidRDefault="00D22ED8" w:rsidP="00A70C91">
            <w:pPr>
              <w:jc w:val="both"/>
              <w:rPr>
                <w:b/>
              </w:rPr>
            </w:pPr>
          </w:p>
        </w:tc>
      </w:tr>
      <w:tr w:rsidR="00D22ED8" w14:paraId="0EAC8721" w14:textId="77777777" w:rsidTr="00A70C91">
        <w:trPr>
          <w:trHeight w:val="205"/>
        </w:trPr>
        <w:tc>
          <w:tcPr>
            <w:tcW w:w="3347" w:type="dxa"/>
            <w:gridSpan w:val="2"/>
          </w:tcPr>
          <w:p w14:paraId="15667C63" w14:textId="77777777" w:rsidR="00D22ED8" w:rsidRDefault="00D22ED8" w:rsidP="00A70C91">
            <w:pPr>
              <w:jc w:val="both"/>
            </w:pPr>
          </w:p>
        </w:tc>
        <w:tc>
          <w:tcPr>
            <w:tcW w:w="2245" w:type="dxa"/>
            <w:gridSpan w:val="2"/>
          </w:tcPr>
          <w:p w14:paraId="17BEAC39" w14:textId="77777777" w:rsidR="00D22ED8" w:rsidRDefault="00D22ED8" w:rsidP="00A70C91">
            <w:pPr>
              <w:jc w:val="both"/>
            </w:pPr>
          </w:p>
        </w:tc>
        <w:tc>
          <w:tcPr>
            <w:tcW w:w="2248" w:type="dxa"/>
            <w:gridSpan w:val="4"/>
            <w:tcBorders>
              <w:right w:val="single" w:sz="12" w:space="0" w:color="auto"/>
            </w:tcBorders>
          </w:tcPr>
          <w:p w14:paraId="08E1BA69" w14:textId="77777777" w:rsidR="00D22ED8" w:rsidRDefault="00D22ED8" w:rsidP="00A70C91">
            <w:pPr>
              <w:jc w:val="both"/>
            </w:pPr>
          </w:p>
        </w:tc>
        <w:tc>
          <w:tcPr>
            <w:tcW w:w="1325" w:type="dxa"/>
            <w:gridSpan w:val="2"/>
            <w:tcBorders>
              <w:left w:val="single" w:sz="12" w:space="0" w:color="auto"/>
            </w:tcBorders>
            <w:shd w:val="clear" w:color="auto" w:fill="FBD4B4"/>
            <w:vAlign w:val="center"/>
          </w:tcPr>
          <w:p w14:paraId="56B90E5B" w14:textId="77777777" w:rsidR="00D22ED8" w:rsidRPr="00F20AEF" w:rsidRDefault="00D22ED8" w:rsidP="00A70C91">
            <w:pPr>
              <w:jc w:val="both"/>
              <w:rPr>
                <w:b/>
                <w:sz w:val="18"/>
              </w:rPr>
            </w:pPr>
            <w:r w:rsidRPr="00F20AEF">
              <w:rPr>
                <w:b/>
                <w:sz w:val="18"/>
              </w:rPr>
              <w:t>H-index WoS/Scopus</w:t>
            </w:r>
          </w:p>
        </w:tc>
        <w:tc>
          <w:tcPr>
            <w:tcW w:w="694" w:type="dxa"/>
            <w:vAlign w:val="center"/>
          </w:tcPr>
          <w:p w14:paraId="1468AC73" w14:textId="77777777" w:rsidR="00D22ED8" w:rsidRDefault="00D22ED8" w:rsidP="00A70C91">
            <w:pPr>
              <w:rPr>
                <w:b/>
              </w:rPr>
            </w:pPr>
            <w:r>
              <w:rPr>
                <w:b/>
              </w:rPr>
              <w:t xml:space="preserve">    /</w:t>
            </w:r>
          </w:p>
        </w:tc>
      </w:tr>
      <w:tr w:rsidR="00560E04" w14:paraId="4A482D99" w14:textId="77777777" w:rsidTr="00560E04">
        <w:tc>
          <w:tcPr>
            <w:tcW w:w="9859" w:type="dxa"/>
            <w:gridSpan w:val="11"/>
            <w:shd w:val="clear" w:color="auto" w:fill="F7CAAC"/>
          </w:tcPr>
          <w:p w14:paraId="021DBF7F" w14:textId="77777777" w:rsidR="00560E04" w:rsidRDefault="00560E04" w:rsidP="00560E04">
            <w:pPr>
              <w:jc w:val="both"/>
              <w:rPr>
                <w:b/>
              </w:rPr>
            </w:pPr>
            <w:r>
              <w:rPr>
                <w:b/>
              </w:rPr>
              <w:t xml:space="preserve">Přehled o nejvýznamnější publikační a další tvůrčí činnosti nebo další profesní činnosti u odborníků z praxe vztahující se k zabezpečovaným předmětům </w:t>
            </w:r>
          </w:p>
        </w:tc>
      </w:tr>
      <w:tr w:rsidR="00560E04" w14:paraId="0D63E22F" w14:textId="77777777" w:rsidTr="00BF4282">
        <w:trPr>
          <w:trHeight w:val="1316"/>
        </w:trPr>
        <w:tc>
          <w:tcPr>
            <w:tcW w:w="9859" w:type="dxa"/>
            <w:gridSpan w:val="11"/>
          </w:tcPr>
          <w:p w14:paraId="0928AF39" w14:textId="26AD04D7" w:rsidR="0055514F" w:rsidRDefault="00000000" w:rsidP="003B419B">
            <w:hyperlink r:id="rId133" w:history="1">
              <w:r w:rsidR="0055514F" w:rsidRPr="009112EC">
                <w:t>Harea</w:t>
              </w:r>
            </w:hyperlink>
            <w:r w:rsidR="0055514F">
              <w:t xml:space="preserve"> E.</w:t>
            </w:r>
            <w:r w:rsidR="0055514F" w:rsidRPr="009112EC">
              <w:t xml:space="preserve">, </w:t>
            </w:r>
            <w:hyperlink r:id="rId134" w:history="1">
              <w:r w:rsidR="0055514F" w:rsidRPr="009112EC">
                <w:t>Datta</w:t>
              </w:r>
            </w:hyperlink>
            <w:r w:rsidR="0055514F">
              <w:t xml:space="preserve"> S.</w:t>
            </w:r>
            <w:r w:rsidR="0055514F" w:rsidRPr="009112EC">
              <w:t xml:space="preserve">, </w:t>
            </w:r>
            <w:hyperlink r:id="rId135" w:history="1">
              <w:r w:rsidR="0055514F" w:rsidRPr="009112EC">
                <w:t>Stenicka</w:t>
              </w:r>
            </w:hyperlink>
            <w:r w:rsidR="0055514F">
              <w:t xml:space="preserve"> M.</w:t>
            </w:r>
            <w:r w:rsidR="0055514F" w:rsidRPr="009112EC">
              <w:t>,</w:t>
            </w:r>
            <w:hyperlink r:id="rId136" w:history="1">
              <w:r w:rsidR="0055514F">
                <w:t xml:space="preserve"> </w:t>
              </w:r>
              <w:r w:rsidR="0055514F" w:rsidRPr="009112EC">
                <w:t>Maloch</w:t>
              </w:r>
            </w:hyperlink>
            <w:r w:rsidR="0055514F">
              <w:t xml:space="preserve"> J.</w:t>
            </w:r>
            <w:r w:rsidR="0055514F" w:rsidRPr="009112EC">
              <w:t xml:space="preserve">, </w:t>
            </w:r>
            <w:hyperlink r:id="rId137" w:history="1">
              <w:r w:rsidR="0055514F" w:rsidRPr="009112EC">
                <w:t>Stocek</w:t>
              </w:r>
            </w:hyperlink>
            <w:r w:rsidR="0055514F">
              <w:t xml:space="preserve"> R.: </w:t>
            </w:r>
            <w:r w:rsidR="0055514F" w:rsidRPr="009112EC">
              <w:t>The Influence of Local Strain Distribution on the Effective Electrical Resistance of Carbon Black Filled Natural Rubber</w:t>
            </w:r>
            <w:r w:rsidR="0055514F">
              <w:t xml:space="preserve"> 2021</w:t>
            </w:r>
          </w:p>
          <w:p w14:paraId="5C8679E6" w14:textId="77777777" w:rsidR="0055514F" w:rsidRDefault="0055514F" w:rsidP="0055514F">
            <w:pPr>
              <w:rPr>
                <w:color w:val="444444"/>
              </w:rPr>
            </w:pPr>
            <w:r w:rsidRPr="009112EC">
              <w:t xml:space="preserve">Stocek </w:t>
            </w:r>
            <w:r>
              <w:t>R.,</w:t>
            </w:r>
            <w:r w:rsidRPr="00AA7E7C">
              <w:t xml:space="preserve"> </w:t>
            </w:r>
            <w:r w:rsidRPr="009112EC">
              <w:t>Stenicka</w:t>
            </w:r>
            <w:r>
              <w:t xml:space="preserve"> M.,</w:t>
            </w:r>
            <w:r w:rsidRPr="00AA7E7C">
              <w:t xml:space="preserve"> </w:t>
            </w:r>
            <w:r w:rsidRPr="009112EC">
              <w:t>Maloch</w:t>
            </w:r>
            <w:r>
              <w:t xml:space="preserve"> J. </w:t>
            </w:r>
            <w:hyperlink r:id="rId138" w:history="1">
              <w:r w:rsidRPr="009112EC">
                <w:t>Determining Parametrical Functions Defining the Deformations of a Plane Strain Tensile Rubber Sample</w:t>
              </w:r>
            </w:hyperlink>
            <w:r>
              <w:t xml:space="preserve"> 2020</w:t>
            </w:r>
          </w:p>
          <w:p w14:paraId="1897AA10" w14:textId="47A70044" w:rsidR="00560E04" w:rsidRPr="00511284" w:rsidRDefault="00000000" w:rsidP="00BF4282">
            <w:pPr>
              <w:autoSpaceDE w:val="0"/>
              <w:autoSpaceDN w:val="0"/>
              <w:adjustRightInd w:val="0"/>
            </w:pPr>
            <w:hyperlink r:id="rId139" w:history="1">
              <w:r w:rsidR="0055514F">
                <w:rPr>
                  <w:rStyle w:val="Hypertextovodkaz"/>
                  <w:color w:val="auto"/>
                  <w:u w:val="none"/>
                </w:rPr>
                <w:t>MALOCH</w:t>
              </w:r>
              <w:r w:rsidR="0055514F" w:rsidRPr="00820238">
                <w:rPr>
                  <w:rStyle w:val="Hypertextovodkaz"/>
                  <w:color w:val="auto"/>
                  <w:u w:val="none"/>
                </w:rPr>
                <w:t>, Jaroslav</w:t>
              </w:r>
            </w:hyperlink>
            <w:r w:rsidR="0055514F" w:rsidRPr="00820238">
              <w:t xml:space="preserve"> (40 %); </w:t>
            </w:r>
            <w:hyperlink r:id="rId140" w:history="1">
              <w:r w:rsidR="0055514F" w:rsidRPr="00820238">
                <w:rPr>
                  <w:rStyle w:val="Hypertextovodkaz"/>
                  <w:color w:val="auto"/>
                  <w:u w:val="none"/>
                </w:rPr>
                <w:t>Hnátková, Eva</w:t>
              </w:r>
            </w:hyperlink>
            <w:r w:rsidR="0055514F" w:rsidRPr="00820238">
              <w:t>; </w:t>
            </w:r>
            <w:hyperlink r:id="rId141" w:history="1">
              <w:r w:rsidR="0055514F" w:rsidRPr="00820238">
                <w:rPr>
                  <w:rStyle w:val="Hypertextovodkaz"/>
                  <w:color w:val="auto"/>
                  <w:u w:val="none"/>
                </w:rPr>
                <w:t>Žaludek, Milan</w:t>
              </w:r>
            </w:hyperlink>
            <w:r w:rsidR="0055514F" w:rsidRPr="00820238">
              <w:t>; </w:t>
            </w:r>
            <w:hyperlink r:id="rId142" w:history="1">
              <w:r w:rsidR="0055514F" w:rsidRPr="00820238">
                <w:rPr>
                  <w:rStyle w:val="Hypertextovodkaz"/>
                  <w:color w:val="auto"/>
                  <w:u w:val="none"/>
                </w:rPr>
                <w:t>Krátký, Petr</w:t>
              </w:r>
            </w:hyperlink>
            <w:r w:rsidR="0055514F" w:rsidRPr="0002765C">
              <w:t xml:space="preserve"> </w:t>
            </w:r>
            <w:r w:rsidR="0055514F" w:rsidRPr="0002765C">
              <w:rPr>
                <w:color w:val="444444"/>
              </w:rPr>
              <w:t>Effect of processing parameters on mechanical properties of 3D printed samples</w:t>
            </w:r>
            <w:r w:rsidR="0055514F">
              <w:rPr>
                <w:color w:val="444444"/>
              </w:rPr>
              <w:t xml:space="preserve">. </w:t>
            </w:r>
            <w:r w:rsidR="0055514F" w:rsidRPr="003B419B">
              <w:rPr>
                <w:color w:val="444444"/>
              </w:rPr>
              <w:t>2018 ISSN</w:t>
            </w:r>
            <w:r w:rsidR="0055514F" w:rsidRPr="003B419B">
              <w:rPr>
                <w:bCs/>
                <w:color w:val="444444"/>
              </w:rPr>
              <w:t>:</w:t>
            </w:r>
            <w:r w:rsidR="0055514F" w:rsidRPr="003B419B">
              <w:rPr>
                <w:color w:val="444444"/>
              </w:rPr>
              <w:t xml:space="preserve"> 0255</w:t>
            </w:r>
            <w:r w:rsidR="0055514F" w:rsidRPr="0002765C">
              <w:rPr>
                <w:color w:val="444444"/>
              </w:rPr>
              <w:t>-5476</w:t>
            </w:r>
          </w:p>
        </w:tc>
      </w:tr>
      <w:tr w:rsidR="00560E04" w14:paraId="41A569EB" w14:textId="77777777" w:rsidTr="00560E04">
        <w:trPr>
          <w:trHeight w:val="218"/>
        </w:trPr>
        <w:tc>
          <w:tcPr>
            <w:tcW w:w="9859" w:type="dxa"/>
            <w:gridSpan w:val="11"/>
            <w:shd w:val="clear" w:color="auto" w:fill="F7CAAC"/>
          </w:tcPr>
          <w:p w14:paraId="4BE8EBA8" w14:textId="77777777" w:rsidR="00560E04" w:rsidRDefault="00560E04" w:rsidP="00560E04">
            <w:pPr>
              <w:rPr>
                <w:b/>
              </w:rPr>
            </w:pPr>
            <w:r>
              <w:rPr>
                <w:b/>
              </w:rPr>
              <w:t>Působení v zahraničí</w:t>
            </w:r>
          </w:p>
        </w:tc>
      </w:tr>
      <w:tr w:rsidR="00560E04" w14:paraId="3DA6B7B0" w14:textId="77777777" w:rsidTr="00E153D9">
        <w:trPr>
          <w:trHeight w:val="166"/>
        </w:trPr>
        <w:tc>
          <w:tcPr>
            <w:tcW w:w="9859" w:type="dxa"/>
            <w:gridSpan w:val="11"/>
          </w:tcPr>
          <w:p w14:paraId="72E45BE8" w14:textId="0FDE426D" w:rsidR="00560E04" w:rsidRPr="00AE6251" w:rsidRDefault="00560E04" w:rsidP="00560E04">
            <w:pPr>
              <w:rPr>
                <w:b/>
                <w:color w:val="FF0000"/>
                <w:sz w:val="16"/>
                <w:szCs w:val="16"/>
              </w:rPr>
            </w:pPr>
            <w:r>
              <w:t>Mueller Milch, Market Drayton UK, programátor</w:t>
            </w:r>
          </w:p>
        </w:tc>
      </w:tr>
      <w:tr w:rsidR="00560E04" w14:paraId="4231D883" w14:textId="77777777" w:rsidTr="00560E04">
        <w:trPr>
          <w:cantSplit/>
          <w:trHeight w:val="470"/>
        </w:trPr>
        <w:tc>
          <w:tcPr>
            <w:tcW w:w="2518" w:type="dxa"/>
            <w:shd w:val="clear" w:color="auto" w:fill="F7CAAC"/>
          </w:tcPr>
          <w:p w14:paraId="3FE19DB3" w14:textId="77777777" w:rsidR="00560E04" w:rsidRDefault="00560E04" w:rsidP="00560E04">
            <w:pPr>
              <w:jc w:val="both"/>
              <w:rPr>
                <w:b/>
              </w:rPr>
            </w:pPr>
            <w:r>
              <w:rPr>
                <w:b/>
              </w:rPr>
              <w:t xml:space="preserve">Podpis </w:t>
            </w:r>
          </w:p>
        </w:tc>
        <w:tc>
          <w:tcPr>
            <w:tcW w:w="4536" w:type="dxa"/>
            <w:gridSpan w:val="5"/>
          </w:tcPr>
          <w:p w14:paraId="4D6BAFCC" w14:textId="43084B98" w:rsidR="00560E04" w:rsidRDefault="00774F06" w:rsidP="00560E04">
            <w:pPr>
              <w:jc w:val="both"/>
            </w:pPr>
            <w:r>
              <w:t>Jaroslav Maloch v. r.</w:t>
            </w:r>
          </w:p>
        </w:tc>
        <w:tc>
          <w:tcPr>
            <w:tcW w:w="786" w:type="dxa"/>
            <w:gridSpan w:val="2"/>
            <w:shd w:val="clear" w:color="auto" w:fill="F7CAAC"/>
          </w:tcPr>
          <w:p w14:paraId="374401CC" w14:textId="77777777" w:rsidR="00560E04" w:rsidRDefault="00560E04" w:rsidP="00560E04">
            <w:pPr>
              <w:jc w:val="both"/>
            </w:pPr>
            <w:r>
              <w:rPr>
                <w:b/>
              </w:rPr>
              <w:t>datum</w:t>
            </w:r>
          </w:p>
        </w:tc>
        <w:tc>
          <w:tcPr>
            <w:tcW w:w="2019" w:type="dxa"/>
            <w:gridSpan w:val="3"/>
          </w:tcPr>
          <w:p w14:paraId="4705BD09" w14:textId="001B5F9D" w:rsidR="00560E04" w:rsidRDefault="00774F06" w:rsidP="00560E04">
            <w:pPr>
              <w:jc w:val="both"/>
            </w:pPr>
            <w:r>
              <w:t>12. 12. 2022</w:t>
            </w:r>
          </w:p>
        </w:tc>
      </w:tr>
    </w:tbl>
    <w:p w14:paraId="0D4BF60E" w14:textId="77777777" w:rsidR="00560E04" w:rsidRDefault="00560E04" w:rsidP="00560E04"/>
    <w:p w14:paraId="4E0C9BD5" w14:textId="77777777" w:rsidR="008C7603" w:rsidRDefault="008C7603">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492"/>
        <w:gridCol w:w="337"/>
        <w:gridCol w:w="1721"/>
        <w:gridCol w:w="352"/>
        <w:gridCol w:w="172"/>
        <w:gridCol w:w="395"/>
        <w:gridCol w:w="73"/>
        <w:gridCol w:w="994"/>
        <w:gridCol w:w="709"/>
        <w:gridCol w:w="77"/>
        <w:gridCol w:w="131"/>
        <w:gridCol w:w="501"/>
        <w:gridCol w:w="693"/>
        <w:gridCol w:w="694"/>
      </w:tblGrid>
      <w:tr w:rsidR="008C7603" w14:paraId="38C6C828" w14:textId="77777777" w:rsidTr="008C7603">
        <w:tc>
          <w:tcPr>
            <w:tcW w:w="9859" w:type="dxa"/>
            <w:gridSpan w:val="15"/>
            <w:tcBorders>
              <w:bottom w:val="double" w:sz="4" w:space="0" w:color="auto"/>
            </w:tcBorders>
            <w:shd w:val="clear" w:color="auto" w:fill="BDD6EE"/>
          </w:tcPr>
          <w:p w14:paraId="1CDF2CCF" w14:textId="7630ED4D" w:rsidR="008C7603" w:rsidRDefault="008C7603" w:rsidP="008C7603">
            <w:pPr>
              <w:jc w:val="both"/>
              <w:rPr>
                <w:b/>
                <w:sz w:val="28"/>
              </w:rPr>
            </w:pPr>
            <w:r>
              <w:rPr>
                <w:b/>
                <w:sz w:val="28"/>
              </w:rPr>
              <w:lastRenderedPageBreak/>
              <w:t>C-I – Personální zabezpečení</w:t>
            </w:r>
          </w:p>
        </w:tc>
      </w:tr>
      <w:tr w:rsidR="008C7603" w14:paraId="0F4E5FB4" w14:textId="77777777" w:rsidTr="008C7603">
        <w:tc>
          <w:tcPr>
            <w:tcW w:w="2518" w:type="dxa"/>
            <w:tcBorders>
              <w:top w:val="double" w:sz="4" w:space="0" w:color="auto"/>
            </w:tcBorders>
            <w:shd w:val="clear" w:color="auto" w:fill="F7CAAC"/>
          </w:tcPr>
          <w:p w14:paraId="3CF980E5" w14:textId="77777777" w:rsidR="008C7603" w:rsidRDefault="008C7603" w:rsidP="008C7603">
            <w:pPr>
              <w:jc w:val="both"/>
              <w:rPr>
                <w:b/>
              </w:rPr>
            </w:pPr>
            <w:r>
              <w:rPr>
                <w:b/>
              </w:rPr>
              <w:t>Vysoká škola</w:t>
            </w:r>
          </w:p>
        </w:tc>
        <w:tc>
          <w:tcPr>
            <w:tcW w:w="7341" w:type="dxa"/>
            <w:gridSpan w:val="14"/>
          </w:tcPr>
          <w:p w14:paraId="4AD2AD47" w14:textId="77777777" w:rsidR="008C7603" w:rsidRDefault="008C7603" w:rsidP="008C7603">
            <w:pPr>
              <w:jc w:val="both"/>
            </w:pPr>
            <w:r>
              <w:t>Univerzita Tomáše Bati ve Zlíně</w:t>
            </w:r>
          </w:p>
        </w:tc>
      </w:tr>
      <w:tr w:rsidR="008C7603" w14:paraId="64FB654C" w14:textId="77777777" w:rsidTr="008C7603">
        <w:tc>
          <w:tcPr>
            <w:tcW w:w="2518" w:type="dxa"/>
            <w:shd w:val="clear" w:color="auto" w:fill="F7CAAC"/>
          </w:tcPr>
          <w:p w14:paraId="4CBA26E0" w14:textId="77777777" w:rsidR="008C7603" w:rsidRDefault="008C7603" w:rsidP="008C7603">
            <w:pPr>
              <w:jc w:val="both"/>
              <w:rPr>
                <w:b/>
              </w:rPr>
            </w:pPr>
            <w:r>
              <w:rPr>
                <w:b/>
              </w:rPr>
              <w:t>Součást vysoké školy</w:t>
            </w:r>
          </w:p>
        </w:tc>
        <w:tc>
          <w:tcPr>
            <w:tcW w:w="7341" w:type="dxa"/>
            <w:gridSpan w:val="14"/>
          </w:tcPr>
          <w:p w14:paraId="1C7238D8" w14:textId="77777777" w:rsidR="008C7603" w:rsidRDefault="008C7603" w:rsidP="008C7603">
            <w:pPr>
              <w:jc w:val="both"/>
            </w:pPr>
            <w:r>
              <w:t>Fakulta multimediálních komunikací</w:t>
            </w:r>
          </w:p>
        </w:tc>
      </w:tr>
      <w:tr w:rsidR="008C7603" w14:paraId="17D5F0C2" w14:textId="77777777" w:rsidTr="008C7603">
        <w:tc>
          <w:tcPr>
            <w:tcW w:w="2518" w:type="dxa"/>
            <w:shd w:val="clear" w:color="auto" w:fill="F7CAAC"/>
          </w:tcPr>
          <w:p w14:paraId="1B6A029B" w14:textId="77777777" w:rsidR="008C7603" w:rsidRDefault="008C7603" w:rsidP="008C7603">
            <w:pPr>
              <w:jc w:val="both"/>
              <w:rPr>
                <w:b/>
              </w:rPr>
            </w:pPr>
            <w:r>
              <w:rPr>
                <w:b/>
              </w:rPr>
              <w:t>Název studijního programu</w:t>
            </w:r>
          </w:p>
        </w:tc>
        <w:tc>
          <w:tcPr>
            <w:tcW w:w="7341" w:type="dxa"/>
            <w:gridSpan w:val="14"/>
          </w:tcPr>
          <w:p w14:paraId="4CF2C0A9" w14:textId="3C8FC9D4" w:rsidR="008C7603" w:rsidRDefault="00774F06" w:rsidP="008C7603">
            <w:pPr>
              <w:jc w:val="both"/>
            </w:pPr>
            <w:r>
              <w:t>Design</w:t>
            </w:r>
          </w:p>
        </w:tc>
      </w:tr>
      <w:tr w:rsidR="008C7603" w14:paraId="4E2EEE27" w14:textId="77777777" w:rsidTr="008C7603">
        <w:tc>
          <w:tcPr>
            <w:tcW w:w="2518" w:type="dxa"/>
            <w:shd w:val="clear" w:color="auto" w:fill="F7CAAC"/>
          </w:tcPr>
          <w:p w14:paraId="05820265" w14:textId="77777777" w:rsidR="008C7603" w:rsidRDefault="008C7603" w:rsidP="008C7603">
            <w:pPr>
              <w:jc w:val="both"/>
              <w:rPr>
                <w:b/>
              </w:rPr>
            </w:pPr>
            <w:r>
              <w:rPr>
                <w:b/>
              </w:rPr>
              <w:t>Jméno a příjmení</w:t>
            </w:r>
          </w:p>
        </w:tc>
        <w:tc>
          <w:tcPr>
            <w:tcW w:w="4536" w:type="dxa"/>
            <w:gridSpan w:val="8"/>
          </w:tcPr>
          <w:p w14:paraId="67A28DD8" w14:textId="77777777" w:rsidR="008C7603" w:rsidRDefault="008C7603" w:rsidP="008C7603">
            <w:pPr>
              <w:jc w:val="both"/>
            </w:pPr>
            <w:r>
              <w:t>Helena Maňasová Hradská</w:t>
            </w:r>
          </w:p>
        </w:tc>
        <w:tc>
          <w:tcPr>
            <w:tcW w:w="709" w:type="dxa"/>
            <w:shd w:val="clear" w:color="auto" w:fill="F7CAAC"/>
          </w:tcPr>
          <w:p w14:paraId="6228774D" w14:textId="77777777" w:rsidR="008C7603" w:rsidRDefault="008C7603" w:rsidP="008C7603">
            <w:pPr>
              <w:jc w:val="both"/>
              <w:rPr>
                <w:b/>
              </w:rPr>
            </w:pPr>
            <w:r>
              <w:rPr>
                <w:b/>
              </w:rPr>
              <w:t>Tituly</w:t>
            </w:r>
          </w:p>
        </w:tc>
        <w:tc>
          <w:tcPr>
            <w:tcW w:w="2096" w:type="dxa"/>
            <w:gridSpan w:val="5"/>
          </w:tcPr>
          <w:p w14:paraId="4575AB06" w14:textId="77777777" w:rsidR="008C7603" w:rsidRDefault="008C7603" w:rsidP="008C7603">
            <w:pPr>
              <w:jc w:val="both"/>
            </w:pPr>
            <w:r>
              <w:t>Mgr., Ph.D.</w:t>
            </w:r>
          </w:p>
        </w:tc>
      </w:tr>
      <w:tr w:rsidR="008C7603" w14:paraId="6BE74A4D" w14:textId="77777777" w:rsidTr="008C7603">
        <w:tc>
          <w:tcPr>
            <w:tcW w:w="2518" w:type="dxa"/>
            <w:shd w:val="clear" w:color="auto" w:fill="F7CAAC"/>
          </w:tcPr>
          <w:p w14:paraId="79733A5C" w14:textId="77777777" w:rsidR="008C7603" w:rsidRDefault="008C7603" w:rsidP="008C7603">
            <w:pPr>
              <w:jc w:val="both"/>
              <w:rPr>
                <w:b/>
              </w:rPr>
            </w:pPr>
            <w:r>
              <w:rPr>
                <w:b/>
              </w:rPr>
              <w:t>Rok narození</w:t>
            </w:r>
          </w:p>
        </w:tc>
        <w:tc>
          <w:tcPr>
            <w:tcW w:w="829" w:type="dxa"/>
            <w:gridSpan w:val="2"/>
          </w:tcPr>
          <w:p w14:paraId="5492E6B6" w14:textId="77777777" w:rsidR="008C7603" w:rsidRDefault="008C7603" w:rsidP="008C7603">
            <w:pPr>
              <w:jc w:val="both"/>
            </w:pPr>
            <w:r>
              <w:t>1979</w:t>
            </w:r>
          </w:p>
        </w:tc>
        <w:tc>
          <w:tcPr>
            <w:tcW w:w="1721" w:type="dxa"/>
            <w:shd w:val="clear" w:color="auto" w:fill="F7CAAC"/>
          </w:tcPr>
          <w:p w14:paraId="22A9C7BC" w14:textId="77777777" w:rsidR="008C7603" w:rsidRDefault="008C7603" w:rsidP="008C7603">
            <w:pPr>
              <w:jc w:val="both"/>
              <w:rPr>
                <w:b/>
              </w:rPr>
            </w:pPr>
            <w:r>
              <w:rPr>
                <w:b/>
              </w:rPr>
              <w:t>typ vztahu k VŠ</w:t>
            </w:r>
          </w:p>
        </w:tc>
        <w:tc>
          <w:tcPr>
            <w:tcW w:w="992" w:type="dxa"/>
            <w:gridSpan w:val="4"/>
          </w:tcPr>
          <w:p w14:paraId="66603530" w14:textId="77777777" w:rsidR="008C7603" w:rsidRDefault="008C7603" w:rsidP="008C7603">
            <w:pPr>
              <w:jc w:val="both"/>
            </w:pPr>
            <w:r>
              <w:t>pp</w:t>
            </w:r>
          </w:p>
        </w:tc>
        <w:tc>
          <w:tcPr>
            <w:tcW w:w="994" w:type="dxa"/>
            <w:shd w:val="clear" w:color="auto" w:fill="F7CAAC"/>
          </w:tcPr>
          <w:p w14:paraId="13E54DA1" w14:textId="77777777" w:rsidR="008C7603" w:rsidRDefault="008C7603" w:rsidP="008C7603">
            <w:pPr>
              <w:jc w:val="both"/>
              <w:rPr>
                <w:b/>
              </w:rPr>
            </w:pPr>
            <w:r>
              <w:rPr>
                <w:b/>
              </w:rPr>
              <w:t>rozsah</w:t>
            </w:r>
          </w:p>
        </w:tc>
        <w:tc>
          <w:tcPr>
            <w:tcW w:w="709" w:type="dxa"/>
          </w:tcPr>
          <w:p w14:paraId="5EDFCF23" w14:textId="77777777" w:rsidR="008C7603" w:rsidRDefault="008C7603" w:rsidP="008C7603">
            <w:pPr>
              <w:jc w:val="both"/>
            </w:pPr>
            <w:r>
              <w:t>40h/t</w:t>
            </w:r>
          </w:p>
        </w:tc>
        <w:tc>
          <w:tcPr>
            <w:tcW w:w="709" w:type="dxa"/>
            <w:gridSpan w:val="3"/>
            <w:shd w:val="clear" w:color="auto" w:fill="F7CAAC"/>
          </w:tcPr>
          <w:p w14:paraId="4B1A4DA7" w14:textId="77777777" w:rsidR="008C7603" w:rsidRDefault="008C7603" w:rsidP="008C7603">
            <w:pPr>
              <w:jc w:val="both"/>
              <w:rPr>
                <w:b/>
              </w:rPr>
            </w:pPr>
            <w:r>
              <w:rPr>
                <w:b/>
              </w:rPr>
              <w:t>do kdy</w:t>
            </w:r>
          </w:p>
        </w:tc>
        <w:tc>
          <w:tcPr>
            <w:tcW w:w="1387" w:type="dxa"/>
            <w:gridSpan w:val="2"/>
          </w:tcPr>
          <w:p w14:paraId="4B21D4A3" w14:textId="785464A6" w:rsidR="008C7603" w:rsidRDefault="008C7603" w:rsidP="008C7603">
            <w:pPr>
              <w:jc w:val="both"/>
            </w:pPr>
            <w:r>
              <w:t>01/202</w:t>
            </w:r>
            <w:r w:rsidR="001A4C66">
              <w:t>6</w:t>
            </w:r>
            <w:r>
              <w:t xml:space="preserve"> </w:t>
            </w:r>
          </w:p>
        </w:tc>
      </w:tr>
      <w:tr w:rsidR="008C7603" w14:paraId="6A75E652" w14:textId="77777777" w:rsidTr="008C7603">
        <w:tc>
          <w:tcPr>
            <w:tcW w:w="5068" w:type="dxa"/>
            <w:gridSpan w:val="4"/>
            <w:shd w:val="clear" w:color="auto" w:fill="F7CAAC"/>
          </w:tcPr>
          <w:p w14:paraId="231A6B0E" w14:textId="77777777" w:rsidR="008C7603" w:rsidRDefault="008C7603" w:rsidP="008C7603">
            <w:pPr>
              <w:jc w:val="both"/>
              <w:rPr>
                <w:b/>
              </w:rPr>
            </w:pPr>
            <w:r>
              <w:rPr>
                <w:b/>
              </w:rPr>
              <w:t>Typ vztahu na součásti VŠ, která uskutečňuje st. program</w:t>
            </w:r>
          </w:p>
        </w:tc>
        <w:tc>
          <w:tcPr>
            <w:tcW w:w="992" w:type="dxa"/>
            <w:gridSpan w:val="4"/>
          </w:tcPr>
          <w:p w14:paraId="4789ADF6" w14:textId="77777777" w:rsidR="008C7603" w:rsidRDefault="008C7603" w:rsidP="008C7603">
            <w:pPr>
              <w:jc w:val="both"/>
            </w:pPr>
            <w:r>
              <w:t>pp</w:t>
            </w:r>
          </w:p>
        </w:tc>
        <w:tc>
          <w:tcPr>
            <w:tcW w:w="994" w:type="dxa"/>
            <w:shd w:val="clear" w:color="auto" w:fill="F7CAAC"/>
          </w:tcPr>
          <w:p w14:paraId="07E380DA" w14:textId="77777777" w:rsidR="008C7603" w:rsidRDefault="008C7603" w:rsidP="008C7603">
            <w:pPr>
              <w:jc w:val="both"/>
              <w:rPr>
                <w:b/>
              </w:rPr>
            </w:pPr>
            <w:r>
              <w:rPr>
                <w:b/>
              </w:rPr>
              <w:t>rozsah</w:t>
            </w:r>
          </w:p>
        </w:tc>
        <w:tc>
          <w:tcPr>
            <w:tcW w:w="709" w:type="dxa"/>
          </w:tcPr>
          <w:p w14:paraId="3DD2CD70" w14:textId="77777777" w:rsidR="008C7603" w:rsidRDefault="008C7603" w:rsidP="008C7603">
            <w:pPr>
              <w:jc w:val="both"/>
            </w:pPr>
            <w:r>
              <w:t>40h/t</w:t>
            </w:r>
          </w:p>
        </w:tc>
        <w:tc>
          <w:tcPr>
            <w:tcW w:w="709" w:type="dxa"/>
            <w:gridSpan w:val="3"/>
            <w:shd w:val="clear" w:color="auto" w:fill="F7CAAC"/>
          </w:tcPr>
          <w:p w14:paraId="5B201BE6" w14:textId="77777777" w:rsidR="008C7603" w:rsidRDefault="008C7603" w:rsidP="008C7603">
            <w:pPr>
              <w:jc w:val="both"/>
              <w:rPr>
                <w:b/>
              </w:rPr>
            </w:pPr>
            <w:r>
              <w:rPr>
                <w:b/>
              </w:rPr>
              <w:t>do kdy</w:t>
            </w:r>
          </w:p>
        </w:tc>
        <w:tc>
          <w:tcPr>
            <w:tcW w:w="1387" w:type="dxa"/>
            <w:gridSpan w:val="2"/>
          </w:tcPr>
          <w:p w14:paraId="79DB3B11" w14:textId="58A61CFA" w:rsidR="008C7603" w:rsidRDefault="008C7603" w:rsidP="008C7603">
            <w:pPr>
              <w:jc w:val="both"/>
            </w:pPr>
            <w:r>
              <w:t>01/202</w:t>
            </w:r>
            <w:r w:rsidR="001A4C66">
              <w:t xml:space="preserve">6 </w:t>
            </w:r>
          </w:p>
        </w:tc>
      </w:tr>
      <w:tr w:rsidR="008C7603" w14:paraId="7776C9AE" w14:textId="77777777" w:rsidTr="008C7603">
        <w:tc>
          <w:tcPr>
            <w:tcW w:w="6060" w:type="dxa"/>
            <w:gridSpan w:val="8"/>
            <w:shd w:val="clear" w:color="auto" w:fill="F7CAAC"/>
          </w:tcPr>
          <w:p w14:paraId="4811CE66" w14:textId="77777777" w:rsidR="008C7603" w:rsidRDefault="008C7603" w:rsidP="008C7603">
            <w:pPr>
              <w:jc w:val="both"/>
            </w:pPr>
            <w:r>
              <w:rPr>
                <w:b/>
              </w:rPr>
              <w:t>Další současná působení jako akademický pracovník na jiných VŠ</w:t>
            </w:r>
          </w:p>
        </w:tc>
        <w:tc>
          <w:tcPr>
            <w:tcW w:w="1703" w:type="dxa"/>
            <w:gridSpan w:val="2"/>
            <w:shd w:val="clear" w:color="auto" w:fill="F7CAAC"/>
          </w:tcPr>
          <w:p w14:paraId="6E280D7F" w14:textId="77777777" w:rsidR="008C7603" w:rsidRDefault="008C7603" w:rsidP="008C7603">
            <w:pPr>
              <w:jc w:val="both"/>
              <w:rPr>
                <w:b/>
              </w:rPr>
            </w:pPr>
            <w:r>
              <w:rPr>
                <w:b/>
              </w:rPr>
              <w:t>typ prac. vztahu</w:t>
            </w:r>
          </w:p>
        </w:tc>
        <w:tc>
          <w:tcPr>
            <w:tcW w:w="2096" w:type="dxa"/>
            <w:gridSpan w:val="5"/>
            <w:shd w:val="clear" w:color="auto" w:fill="F7CAAC"/>
          </w:tcPr>
          <w:p w14:paraId="119AB74D" w14:textId="77777777" w:rsidR="008C7603" w:rsidRDefault="008C7603" w:rsidP="008C7603">
            <w:pPr>
              <w:jc w:val="both"/>
              <w:rPr>
                <w:b/>
              </w:rPr>
            </w:pPr>
            <w:r>
              <w:rPr>
                <w:b/>
              </w:rPr>
              <w:t>rozsah</w:t>
            </w:r>
          </w:p>
        </w:tc>
      </w:tr>
      <w:tr w:rsidR="008C7603" w14:paraId="70D8A873" w14:textId="77777777" w:rsidTr="008C7603">
        <w:tc>
          <w:tcPr>
            <w:tcW w:w="6060" w:type="dxa"/>
            <w:gridSpan w:val="8"/>
          </w:tcPr>
          <w:p w14:paraId="232407B5" w14:textId="77777777" w:rsidR="008C7603" w:rsidRDefault="008C7603" w:rsidP="008C7603">
            <w:pPr>
              <w:jc w:val="both"/>
            </w:pPr>
          </w:p>
        </w:tc>
        <w:tc>
          <w:tcPr>
            <w:tcW w:w="1703" w:type="dxa"/>
            <w:gridSpan w:val="2"/>
          </w:tcPr>
          <w:p w14:paraId="38486905" w14:textId="77777777" w:rsidR="008C7603" w:rsidRDefault="008C7603" w:rsidP="008C7603">
            <w:pPr>
              <w:jc w:val="both"/>
            </w:pPr>
          </w:p>
        </w:tc>
        <w:tc>
          <w:tcPr>
            <w:tcW w:w="2096" w:type="dxa"/>
            <w:gridSpan w:val="5"/>
          </w:tcPr>
          <w:p w14:paraId="4CF1BC7B" w14:textId="77777777" w:rsidR="008C7603" w:rsidRDefault="008C7603" w:rsidP="008C7603">
            <w:pPr>
              <w:jc w:val="both"/>
            </w:pPr>
          </w:p>
        </w:tc>
      </w:tr>
      <w:tr w:rsidR="008C7603" w14:paraId="2BC74240" w14:textId="77777777" w:rsidTr="008C7603">
        <w:tc>
          <w:tcPr>
            <w:tcW w:w="6060" w:type="dxa"/>
            <w:gridSpan w:val="8"/>
          </w:tcPr>
          <w:p w14:paraId="42C347F3" w14:textId="77777777" w:rsidR="008C7603" w:rsidRDefault="008C7603" w:rsidP="008C7603">
            <w:pPr>
              <w:jc w:val="both"/>
            </w:pPr>
          </w:p>
        </w:tc>
        <w:tc>
          <w:tcPr>
            <w:tcW w:w="1703" w:type="dxa"/>
            <w:gridSpan w:val="2"/>
          </w:tcPr>
          <w:p w14:paraId="58AC1F00" w14:textId="77777777" w:rsidR="008C7603" w:rsidRDefault="008C7603" w:rsidP="008C7603">
            <w:pPr>
              <w:jc w:val="both"/>
            </w:pPr>
          </w:p>
        </w:tc>
        <w:tc>
          <w:tcPr>
            <w:tcW w:w="2096" w:type="dxa"/>
            <w:gridSpan w:val="5"/>
          </w:tcPr>
          <w:p w14:paraId="5E2E2827" w14:textId="77777777" w:rsidR="008C7603" w:rsidRDefault="008C7603" w:rsidP="008C7603">
            <w:pPr>
              <w:jc w:val="both"/>
            </w:pPr>
          </w:p>
        </w:tc>
      </w:tr>
      <w:tr w:rsidR="008C7603" w14:paraId="7ED4126A" w14:textId="77777777" w:rsidTr="008C7603">
        <w:tc>
          <w:tcPr>
            <w:tcW w:w="9859" w:type="dxa"/>
            <w:gridSpan w:val="15"/>
            <w:shd w:val="clear" w:color="auto" w:fill="F7CAAC"/>
          </w:tcPr>
          <w:p w14:paraId="1645622D" w14:textId="77777777" w:rsidR="008C7603" w:rsidRDefault="008C7603" w:rsidP="008C7603">
            <w:pPr>
              <w:jc w:val="both"/>
            </w:pPr>
            <w:r>
              <w:rPr>
                <w:b/>
              </w:rPr>
              <w:t>Předměty příslušného studijního programu a způsob zapojení do jejich výuky, příp. další zapojení do uskutečňování studijního programu</w:t>
            </w:r>
          </w:p>
        </w:tc>
      </w:tr>
      <w:tr w:rsidR="008C7603" w:rsidRPr="002827C6" w14:paraId="4BEAB736" w14:textId="77777777" w:rsidTr="00E153D9">
        <w:trPr>
          <w:trHeight w:val="374"/>
        </w:trPr>
        <w:tc>
          <w:tcPr>
            <w:tcW w:w="9859" w:type="dxa"/>
            <w:gridSpan w:val="15"/>
            <w:tcBorders>
              <w:top w:val="nil"/>
            </w:tcBorders>
          </w:tcPr>
          <w:p w14:paraId="28D363F2" w14:textId="13178856" w:rsidR="008C7603" w:rsidRDefault="008C7603" w:rsidP="008C7603">
            <w:pPr>
              <w:jc w:val="both"/>
            </w:pPr>
            <w:r>
              <w:t>Současné tendence v umění 1,2 (přednášející</w:t>
            </w:r>
            <w:r w:rsidR="001837BA">
              <w:t>, garant</w:t>
            </w:r>
            <w:r>
              <w:t>)</w:t>
            </w:r>
          </w:p>
          <w:p w14:paraId="3EB8A04E" w14:textId="2D6E9BFF" w:rsidR="008C7603" w:rsidRPr="002827C6" w:rsidRDefault="001837BA" w:rsidP="008C7603">
            <w:pPr>
              <w:jc w:val="both"/>
            </w:pPr>
            <w:r>
              <w:t xml:space="preserve">Současné tendence v architektuře 1, </w:t>
            </w:r>
            <w:r w:rsidR="009E7C08">
              <w:t>2</w:t>
            </w:r>
            <w:r>
              <w:t xml:space="preserve"> (přednášející, garant)</w:t>
            </w:r>
          </w:p>
        </w:tc>
      </w:tr>
      <w:tr w:rsidR="008C7603" w:rsidRPr="002827C6" w14:paraId="7D265C2E" w14:textId="77777777" w:rsidTr="008C7603">
        <w:trPr>
          <w:trHeight w:val="340"/>
        </w:trPr>
        <w:tc>
          <w:tcPr>
            <w:tcW w:w="9859" w:type="dxa"/>
            <w:gridSpan w:val="15"/>
            <w:tcBorders>
              <w:top w:val="nil"/>
            </w:tcBorders>
            <w:shd w:val="clear" w:color="auto" w:fill="FBD4B4"/>
          </w:tcPr>
          <w:p w14:paraId="06837B85" w14:textId="77777777" w:rsidR="008C7603" w:rsidRPr="002827C6" w:rsidRDefault="008C7603" w:rsidP="008C7603">
            <w:pPr>
              <w:jc w:val="both"/>
              <w:rPr>
                <w:b/>
              </w:rPr>
            </w:pPr>
            <w:r w:rsidRPr="002827C6">
              <w:rPr>
                <w:b/>
              </w:rPr>
              <w:t>Zapojení do výuky v dalších studijních programech na téže vysoké škole (pouze u garantů ZT a PZ předmětů)</w:t>
            </w:r>
          </w:p>
        </w:tc>
      </w:tr>
      <w:tr w:rsidR="008C7603" w:rsidRPr="002827C6" w14:paraId="6540A249" w14:textId="77777777" w:rsidTr="00C75464">
        <w:trPr>
          <w:trHeight w:val="340"/>
        </w:trPr>
        <w:tc>
          <w:tcPr>
            <w:tcW w:w="3010" w:type="dxa"/>
            <w:gridSpan w:val="2"/>
            <w:tcBorders>
              <w:top w:val="nil"/>
            </w:tcBorders>
          </w:tcPr>
          <w:p w14:paraId="43AB39C3" w14:textId="77777777" w:rsidR="008C7603" w:rsidRPr="002827C6" w:rsidRDefault="008C7603" w:rsidP="008C7603">
            <w:pPr>
              <w:jc w:val="both"/>
              <w:rPr>
                <w:b/>
              </w:rPr>
            </w:pPr>
            <w:r w:rsidRPr="002827C6">
              <w:rPr>
                <w:b/>
              </w:rPr>
              <w:t>Název studijního předmětu</w:t>
            </w:r>
          </w:p>
        </w:tc>
        <w:tc>
          <w:tcPr>
            <w:tcW w:w="2410" w:type="dxa"/>
            <w:gridSpan w:val="3"/>
            <w:tcBorders>
              <w:top w:val="nil"/>
            </w:tcBorders>
          </w:tcPr>
          <w:p w14:paraId="1AD3BACB" w14:textId="77777777" w:rsidR="008C7603" w:rsidRPr="002827C6" w:rsidRDefault="008C7603" w:rsidP="008C7603">
            <w:pPr>
              <w:rPr>
                <w:b/>
              </w:rPr>
            </w:pPr>
            <w:r w:rsidRPr="002827C6">
              <w:rPr>
                <w:b/>
              </w:rPr>
              <w:t>Název studijního programu</w:t>
            </w:r>
          </w:p>
        </w:tc>
        <w:tc>
          <w:tcPr>
            <w:tcW w:w="567" w:type="dxa"/>
            <w:gridSpan w:val="2"/>
            <w:tcBorders>
              <w:top w:val="nil"/>
            </w:tcBorders>
          </w:tcPr>
          <w:p w14:paraId="47B1C620" w14:textId="77777777" w:rsidR="008C7603" w:rsidRPr="002827C6" w:rsidRDefault="008C7603" w:rsidP="008C7603">
            <w:pPr>
              <w:jc w:val="both"/>
              <w:rPr>
                <w:b/>
              </w:rPr>
            </w:pPr>
            <w:r w:rsidRPr="002827C6">
              <w:rPr>
                <w:b/>
              </w:rPr>
              <w:t>Sem.</w:t>
            </w:r>
          </w:p>
        </w:tc>
        <w:tc>
          <w:tcPr>
            <w:tcW w:w="1984" w:type="dxa"/>
            <w:gridSpan w:val="5"/>
            <w:tcBorders>
              <w:top w:val="nil"/>
            </w:tcBorders>
          </w:tcPr>
          <w:p w14:paraId="0A0AA54D" w14:textId="77777777" w:rsidR="008C7603" w:rsidRPr="002827C6" w:rsidRDefault="008C7603" w:rsidP="008C7603">
            <w:pPr>
              <w:rPr>
                <w:b/>
              </w:rPr>
            </w:pPr>
            <w:r w:rsidRPr="002827C6">
              <w:rPr>
                <w:b/>
              </w:rPr>
              <w:t>Role ve výuce daného předmětu</w:t>
            </w:r>
          </w:p>
        </w:tc>
        <w:tc>
          <w:tcPr>
            <w:tcW w:w="1888" w:type="dxa"/>
            <w:gridSpan w:val="3"/>
            <w:tcBorders>
              <w:top w:val="nil"/>
            </w:tcBorders>
          </w:tcPr>
          <w:p w14:paraId="55742F1F" w14:textId="77777777" w:rsidR="008C7603" w:rsidRPr="002827C6" w:rsidRDefault="008C7603" w:rsidP="008C7603">
            <w:pPr>
              <w:rPr>
                <w:b/>
              </w:rPr>
            </w:pPr>
            <w:r>
              <w:rPr>
                <w:b/>
              </w:rPr>
              <w:t>(</w:t>
            </w:r>
            <w:r w:rsidRPr="00F20AEF">
              <w:rPr>
                <w:b/>
                <w:i/>
                <w:iCs/>
              </w:rPr>
              <w:t>nepovinný údaj</w:t>
            </w:r>
            <w:r w:rsidRPr="00F20AEF">
              <w:rPr>
                <w:b/>
              </w:rPr>
              <w:t>)</w:t>
            </w:r>
            <w:r>
              <w:rPr>
                <w:b/>
              </w:rPr>
              <w:t xml:space="preserve"> </w:t>
            </w:r>
            <w:r w:rsidRPr="002827C6">
              <w:rPr>
                <w:b/>
              </w:rPr>
              <w:t>Počet hodin za semestr</w:t>
            </w:r>
          </w:p>
        </w:tc>
      </w:tr>
      <w:tr w:rsidR="008C7603" w:rsidRPr="0016131F" w14:paraId="0226DE5B" w14:textId="77777777" w:rsidTr="00C75464">
        <w:trPr>
          <w:trHeight w:val="285"/>
        </w:trPr>
        <w:tc>
          <w:tcPr>
            <w:tcW w:w="3010" w:type="dxa"/>
            <w:gridSpan w:val="2"/>
            <w:tcBorders>
              <w:top w:val="nil"/>
            </w:tcBorders>
          </w:tcPr>
          <w:p w14:paraId="7B9EA52E" w14:textId="77777777" w:rsidR="008C7603" w:rsidRPr="0016131F" w:rsidRDefault="008C7603" w:rsidP="008C7603">
            <w:pPr>
              <w:jc w:val="both"/>
            </w:pPr>
            <w:r>
              <w:t>Vizuální studia 1</w:t>
            </w:r>
          </w:p>
        </w:tc>
        <w:tc>
          <w:tcPr>
            <w:tcW w:w="2410" w:type="dxa"/>
            <w:gridSpan w:val="3"/>
            <w:tcBorders>
              <w:top w:val="nil"/>
            </w:tcBorders>
          </w:tcPr>
          <w:p w14:paraId="1033CDAD" w14:textId="77777777" w:rsidR="008C7603" w:rsidRPr="0016131F" w:rsidRDefault="008C7603" w:rsidP="008C7603">
            <w:pPr>
              <w:jc w:val="both"/>
            </w:pPr>
            <w:r>
              <w:t>Multimédia (BSP)</w:t>
            </w:r>
          </w:p>
        </w:tc>
        <w:tc>
          <w:tcPr>
            <w:tcW w:w="567" w:type="dxa"/>
            <w:gridSpan w:val="2"/>
            <w:tcBorders>
              <w:top w:val="nil"/>
            </w:tcBorders>
          </w:tcPr>
          <w:p w14:paraId="2E6611FB" w14:textId="77777777" w:rsidR="008C7603" w:rsidRPr="0016131F" w:rsidRDefault="008C7603" w:rsidP="008C7603">
            <w:pPr>
              <w:jc w:val="both"/>
            </w:pPr>
            <w:r>
              <w:t>1 ZS</w:t>
            </w:r>
          </w:p>
        </w:tc>
        <w:tc>
          <w:tcPr>
            <w:tcW w:w="1984" w:type="dxa"/>
            <w:gridSpan w:val="5"/>
            <w:tcBorders>
              <w:top w:val="nil"/>
            </w:tcBorders>
          </w:tcPr>
          <w:p w14:paraId="1CCCA380" w14:textId="77777777" w:rsidR="008C7603" w:rsidRPr="0016131F" w:rsidRDefault="008C7603" w:rsidP="008C7603">
            <w:pPr>
              <w:jc w:val="both"/>
            </w:pPr>
            <w:r>
              <w:t>Garant, přednášející</w:t>
            </w:r>
          </w:p>
        </w:tc>
        <w:tc>
          <w:tcPr>
            <w:tcW w:w="1888" w:type="dxa"/>
            <w:gridSpan w:val="3"/>
            <w:tcBorders>
              <w:top w:val="nil"/>
            </w:tcBorders>
          </w:tcPr>
          <w:p w14:paraId="71A92CC1" w14:textId="77777777" w:rsidR="008C7603" w:rsidRPr="0016131F" w:rsidRDefault="008C7603" w:rsidP="008C7603">
            <w:pPr>
              <w:jc w:val="both"/>
            </w:pPr>
          </w:p>
        </w:tc>
      </w:tr>
      <w:tr w:rsidR="008C7603" w:rsidRPr="0016131F" w14:paraId="4FFF67D3" w14:textId="77777777" w:rsidTr="00C75464">
        <w:trPr>
          <w:trHeight w:val="284"/>
        </w:trPr>
        <w:tc>
          <w:tcPr>
            <w:tcW w:w="3010" w:type="dxa"/>
            <w:gridSpan w:val="2"/>
            <w:tcBorders>
              <w:top w:val="nil"/>
            </w:tcBorders>
          </w:tcPr>
          <w:p w14:paraId="282CEE73" w14:textId="77777777" w:rsidR="008C7603" w:rsidRPr="0016131F" w:rsidRDefault="008C7603" w:rsidP="008C7603">
            <w:pPr>
              <w:jc w:val="both"/>
            </w:pPr>
            <w:r>
              <w:t>Vizuální studia 2</w:t>
            </w:r>
          </w:p>
        </w:tc>
        <w:tc>
          <w:tcPr>
            <w:tcW w:w="2410" w:type="dxa"/>
            <w:gridSpan w:val="3"/>
            <w:tcBorders>
              <w:top w:val="nil"/>
            </w:tcBorders>
          </w:tcPr>
          <w:p w14:paraId="5EC47DC1" w14:textId="77777777" w:rsidR="008C7603" w:rsidRPr="0016131F" w:rsidRDefault="008C7603" w:rsidP="008C7603">
            <w:pPr>
              <w:jc w:val="both"/>
            </w:pPr>
            <w:r>
              <w:t>Multimédia (BSP)</w:t>
            </w:r>
          </w:p>
        </w:tc>
        <w:tc>
          <w:tcPr>
            <w:tcW w:w="567" w:type="dxa"/>
            <w:gridSpan w:val="2"/>
            <w:tcBorders>
              <w:top w:val="nil"/>
            </w:tcBorders>
          </w:tcPr>
          <w:p w14:paraId="33194D00" w14:textId="77777777" w:rsidR="008C7603" w:rsidRPr="0016131F" w:rsidRDefault="008C7603" w:rsidP="008C7603">
            <w:pPr>
              <w:jc w:val="both"/>
            </w:pPr>
            <w:r>
              <w:t>1 LS</w:t>
            </w:r>
          </w:p>
        </w:tc>
        <w:tc>
          <w:tcPr>
            <w:tcW w:w="1984" w:type="dxa"/>
            <w:gridSpan w:val="5"/>
            <w:tcBorders>
              <w:top w:val="nil"/>
            </w:tcBorders>
          </w:tcPr>
          <w:p w14:paraId="6CABC473" w14:textId="77777777" w:rsidR="008C7603" w:rsidRPr="0016131F" w:rsidRDefault="008C7603" w:rsidP="008C7603">
            <w:pPr>
              <w:jc w:val="both"/>
            </w:pPr>
            <w:r>
              <w:t>Garant, přednášející</w:t>
            </w:r>
          </w:p>
        </w:tc>
        <w:tc>
          <w:tcPr>
            <w:tcW w:w="1888" w:type="dxa"/>
            <w:gridSpan w:val="3"/>
            <w:tcBorders>
              <w:top w:val="nil"/>
            </w:tcBorders>
          </w:tcPr>
          <w:p w14:paraId="149C6C9C" w14:textId="77777777" w:rsidR="008C7603" w:rsidRPr="0016131F" w:rsidRDefault="008C7603" w:rsidP="008C7603">
            <w:pPr>
              <w:jc w:val="both"/>
            </w:pPr>
          </w:p>
        </w:tc>
      </w:tr>
      <w:tr w:rsidR="008C7603" w:rsidRPr="0016131F" w14:paraId="463BECEA" w14:textId="77777777" w:rsidTr="00C75464">
        <w:trPr>
          <w:trHeight w:val="284"/>
        </w:trPr>
        <w:tc>
          <w:tcPr>
            <w:tcW w:w="3010" w:type="dxa"/>
            <w:gridSpan w:val="2"/>
            <w:tcBorders>
              <w:top w:val="nil"/>
            </w:tcBorders>
          </w:tcPr>
          <w:p w14:paraId="143EEA9D" w14:textId="77777777" w:rsidR="008C7603" w:rsidRPr="0016131F" w:rsidRDefault="008C7603" w:rsidP="008C7603">
            <w:pPr>
              <w:jc w:val="both"/>
            </w:pPr>
            <w:r>
              <w:t>Akademické psaní 1</w:t>
            </w:r>
          </w:p>
        </w:tc>
        <w:tc>
          <w:tcPr>
            <w:tcW w:w="2410" w:type="dxa"/>
            <w:gridSpan w:val="3"/>
            <w:tcBorders>
              <w:top w:val="nil"/>
            </w:tcBorders>
          </w:tcPr>
          <w:p w14:paraId="4CBB3E29" w14:textId="77777777" w:rsidR="008C7603" w:rsidRPr="0016131F" w:rsidRDefault="008C7603" w:rsidP="008C7603">
            <w:pPr>
              <w:jc w:val="both"/>
            </w:pPr>
            <w:r>
              <w:t>Design (BSP)</w:t>
            </w:r>
          </w:p>
        </w:tc>
        <w:tc>
          <w:tcPr>
            <w:tcW w:w="567" w:type="dxa"/>
            <w:gridSpan w:val="2"/>
            <w:tcBorders>
              <w:top w:val="nil"/>
            </w:tcBorders>
          </w:tcPr>
          <w:p w14:paraId="464C7C6B" w14:textId="77777777" w:rsidR="008C7603" w:rsidRPr="0016131F" w:rsidRDefault="008C7603" w:rsidP="008C7603">
            <w:pPr>
              <w:jc w:val="both"/>
            </w:pPr>
            <w:r>
              <w:t>2 ZS</w:t>
            </w:r>
          </w:p>
        </w:tc>
        <w:tc>
          <w:tcPr>
            <w:tcW w:w="1984" w:type="dxa"/>
            <w:gridSpan w:val="5"/>
            <w:tcBorders>
              <w:top w:val="nil"/>
            </w:tcBorders>
          </w:tcPr>
          <w:p w14:paraId="7F4DE052" w14:textId="77777777" w:rsidR="008C7603" w:rsidRPr="0016131F" w:rsidRDefault="008C7603" w:rsidP="008C7603">
            <w:pPr>
              <w:jc w:val="both"/>
            </w:pPr>
            <w:r>
              <w:t>Garant, cvičící</w:t>
            </w:r>
          </w:p>
        </w:tc>
        <w:tc>
          <w:tcPr>
            <w:tcW w:w="1888" w:type="dxa"/>
            <w:gridSpan w:val="3"/>
            <w:tcBorders>
              <w:top w:val="nil"/>
            </w:tcBorders>
          </w:tcPr>
          <w:p w14:paraId="69A3A69E" w14:textId="77777777" w:rsidR="008C7603" w:rsidRPr="0016131F" w:rsidRDefault="008C7603" w:rsidP="008C7603">
            <w:pPr>
              <w:jc w:val="both"/>
            </w:pPr>
          </w:p>
        </w:tc>
      </w:tr>
      <w:tr w:rsidR="008C7603" w:rsidRPr="0016131F" w14:paraId="773A9C02" w14:textId="77777777" w:rsidTr="00C75464">
        <w:trPr>
          <w:trHeight w:val="284"/>
        </w:trPr>
        <w:tc>
          <w:tcPr>
            <w:tcW w:w="3010" w:type="dxa"/>
            <w:gridSpan w:val="2"/>
            <w:tcBorders>
              <w:top w:val="nil"/>
            </w:tcBorders>
          </w:tcPr>
          <w:p w14:paraId="03FCADF8" w14:textId="77777777" w:rsidR="008C7603" w:rsidRPr="0016131F" w:rsidRDefault="008C7603" w:rsidP="008C7603">
            <w:pPr>
              <w:jc w:val="both"/>
            </w:pPr>
            <w:r>
              <w:t>Akademické psaní 2</w:t>
            </w:r>
          </w:p>
        </w:tc>
        <w:tc>
          <w:tcPr>
            <w:tcW w:w="2410" w:type="dxa"/>
            <w:gridSpan w:val="3"/>
            <w:tcBorders>
              <w:top w:val="nil"/>
            </w:tcBorders>
          </w:tcPr>
          <w:p w14:paraId="0FAAB839" w14:textId="77777777" w:rsidR="008C7603" w:rsidRPr="0016131F" w:rsidRDefault="008C7603" w:rsidP="008C7603">
            <w:pPr>
              <w:jc w:val="both"/>
            </w:pPr>
            <w:r>
              <w:t>Design (BSP)</w:t>
            </w:r>
          </w:p>
        </w:tc>
        <w:tc>
          <w:tcPr>
            <w:tcW w:w="567" w:type="dxa"/>
            <w:gridSpan w:val="2"/>
            <w:tcBorders>
              <w:top w:val="nil"/>
            </w:tcBorders>
          </w:tcPr>
          <w:p w14:paraId="236A0DDE" w14:textId="77777777" w:rsidR="008C7603" w:rsidRPr="0016131F" w:rsidRDefault="008C7603" w:rsidP="008C7603">
            <w:pPr>
              <w:jc w:val="both"/>
            </w:pPr>
            <w:r>
              <w:t>2 LS</w:t>
            </w:r>
          </w:p>
        </w:tc>
        <w:tc>
          <w:tcPr>
            <w:tcW w:w="1984" w:type="dxa"/>
            <w:gridSpan w:val="5"/>
            <w:tcBorders>
              <w:top w:val="nil"/>
            </w:tcBorders>
          </w:tcPr>
          <w:p w14:paraId="36A2C91A" w14:textId="77777777" w:rsidR="008C7603" w:rsidRPr="0016131F" w:rsidRDefault="008C7603" w:rsidP="008C7603">
            <w:pPr>
              <w:jc w:val="both"/>
            </w:pPr>
            <w:r>
              <w:t>Garant, cvičící</w:t>
            </w:r>
          </w:p>
        </w:tc>
        <w:tc>
          <w:tcPr>
            <w:tcW w:w="1888" w:type="dxa"/>
            <w:gridSpan w:val="3"/>
            <w:tcBorders>
              <w:top w:val="nil"/>
            </w:tcBorders>
          </w:tcPr>
          <w:p w14:paraId="1E09C0EA" w14:textId="77777777" w:rsidR="008C7603" w:rsidRPr="0016131F" w:rsidRDefault="008C7603" w:rsidP="008C7603">
            <w:pPr>
              <w:jc w:val="both"/>
            </w:pPr>
          </w:p>
        </w:tc>
      </w:tr>
      <w:tr w:rsidR="008C7603" w:rsidRPr="0016131F" w14:paraId="781148B9" w14:textId="77777777" w:rsidTr="00C75464">
        <w:trPr>
          <w:trHeight w:val="284"/>
        </w:trPr>
        <w:tc>
          <w:tcPr>
            <w:tcW w:w="3010" w:type="dxa"/>
            <w:gridSpan w:val="2"/>
            <w:tcBorders>
              <w:top w:val="nil"/>
            </w:tcBorders>
          </w:tcPr>
          <w:p w14:paraId="1E7FF21D" w14:textId="77777777" w:rsidR="008C7603" w:rsidRPr="0016131F" w:rsidRDefault="008C7603" w:rsidP="008C7603">
            <w:pPr>
              <w:jc w:val="both"/>
            </w:pPr>
            <w:r>
              <w:t>Akademické psaní 3</w:t>
            </w:r>
          </w:p>
        </w:tc>
        <w:tc>
          <w:tcPr>
            <w:tcW w:w="2410" w:type="dxa"/>
            <w:gridSpan w:val="3"/>
            <w:tcBorders>
              <w:top w:val="nil"/>
            </w:tcBorders>
          </w:tcPr>
          <w:p w14:paraId="2D77FFE7" w14:textId="77777777" w:rsidR="008C7603" w:rsidRPr="0016131F" w:rsidRDefault="008C7603" w:rsidP="008C7603">
            <w:pPr>
              <w:jc w:val="both"/>
            </w:pPr>
            <w:r>
              <w:t>Design (BSP)</w:t>
            </w:r>
          </w:p>
        </w:tc>
        <w:tc>
          <w:tcPr>
            <w:tcW w:w="567" w:type="dxa"/>
            <w:gridSpan w:val="2"/>
            <w:tcBorders>
              <w:top w:val="nil"/>
            </w:tcBorders>
          </w:tcPr>
          <w:p w14:paraId="6FA111B0" w14:textId="77777777" w:rsidR="008C7603" w:rsidRPr="0016131F" w:rsidRDefault="008C7603" w:rsidP="008C7603">
            <w:pPr>
              <w:jc w:val="both"/>
            </w:pPr>
            <w:r>
              <w:t>3 ZS</w:t>
            </w:r>
          </w:p>
        </w:tc>
        <w:tc>
          <w:tcPr>
            <w:tcW w:w="1984" w:type="dxa"/>
            <w:gridSpan w:val="5"/>
            <w:tcBorders>
              <w:top w:val="nil"/>
            </w:tcBorders>
          </w:tcPr>
          <w:p w14:paraId="113085CD" w14:textId="77777777" w:rsidR="008C7603" w:rsidRPr="0016131F" w:rsidRDefault="008C7603" w:rsidP="008C7603">
            <w:pPr>
              <w:jc w:val="both"/>
            </w:pPr>
            <w:r>
              <w:t>Garant, cvičící</w:t>
            </w:r>
          </w:p>
        </w:tc>
        <w:tc>
          <w:tcPr>
            <w:tcW w:w="1888" w:type="dxa"/>
            <w:gridSpan w:val="3"/>
            <w:tcBorders>
              <w:top w:val="nil"/>
            </w:tcBorders>
          </w:tcPr>
          <w:p w14:paraId="0D89BC81" w14:textId="77777777" w:rsidR="008C7603" w:rsidRPr="0016131F" w:rsidRDefault="008C7603" w:rsidP="008C7603">
            <w:pPr>
              <w:jc w:val="both"/>
            </w:pPr>
          </w:p>
        </w:tc>
      </w:tr>
      <w:tr w:rsidR="008C7603" w:rsidRPr="0016131F" w14:paraId="204E742C" w14:textId="77777777" w:rsidTr="00C75464">
        <w:trPr>
          <w:trHeight w:val="284"/>
        </w:trPr>
        <w:tc>
          <w:tcPr>
            <w:tcW w:w="3010" w:type="dxa"/>
            <w:gridSpan w:val="2"/>
            <w:tcBorders>
              <w:top w:val="nil"/>
            </w:tcBorders>
          </w:tcPr>
          <w:p w14:paraId="4A1FD353" w14:textId="77777777" w:rsidR="008C7603" w:rsidRPr="0016131F" w:rsidRDefault="008C7603" w:rsidP="008C7603">
            <w:pPr>
              <w:jc w:val="both"/>
            </w:pPr>
            <w:r>
              <w:t>Dějiny architektury 3</w:t>
            </w:r>
          </w:p>
        </w:tc>
        <w:tc>
          <w:tcPr>
            <w:tcW w:w="2410" w:type="dxa"/>
            <w:gridSpan w:val="3"/>
            <w:tcBorders>
              <w:top w:val="nil"/>
            </w:tcBorders>
          </w:tcPr>
          <w:p w14:paraId="41FAE334" w14:textId="77777777" w:rsidR="008C7603" w:rsidRPr="0016131F" w:rsidRDefault="008C7603" w:rsidP="008C7603">
            <w:pPr>
              <w:jc w:val="both"/>
            </w:pPr>
            <w:r>
              <w:t>Design (BSP)</w:t>
            </w:r>
          </w:p>
        </w:tc>
        <w:tc>
          <w:tcPr>
            <w:tcW w:w="567" w:type="dxa"/>
            <w:gridSpan w:val="2"/>
            <w:tcBorders>
              <w:top w:val="nil"/>
            </w:tcBorders>
          </w:tcPr>
          <w:p w14:paraId="50EB29BE" w14:textId="77777777" w:rsidR="008C7603" w:rsidRPr="0016131F" w:rsidRDefault="008C7603" w:rsidP="008C7603">
            <w:pPr>
              <w:jc w:val="both"/>
            </w:pPr>
            <w:r>
              <w:t>2 ZS</w:t>
            </w:r>
          </w:p>
        </w:tc>
        <w:tc>
          <w:tcPr>
            <w:tcW w:w="1984" w:type="dxa"/>
            <w:gridSpan w:val="5"/>
            <w:tcBorders>
              <w:top w:val="nil"/>
            </w:tcBorders>
          </w:tcPr>
          <w:p w14:paraId="68AD2E6B" w14:textId="77777777" w:rsidR="008C7603" w:rsidRPr="0016131F" w:rsidRDefault="008C7603" w:rsidP="008C7603">
            <w:pPr>
              <w:jc w:val="both"/>
            </w:pPr>
            <w:r>
              <w:t>Garant, přednášející</w:t>
            </w:r>
          </w:p>
        </w:tc>
        <w:tc>
          <w:tcPr>
            <w:tcW w:w="1888" w:type="dxa"/>
            <w:gridSpan w:val="3"/>
            <w:tcBorders>
              <w:top w:val="nil"/>
            </w:tcBorders>
          </w:tcPr>
          <w:p w14:paraId="56DABB40" w14:textId="77777777" w:rsidR="008C7603" w:rsidRPr="0016131F" w:rsidRDefault="008C7603" w:rsidP="008C7603">
            <w:pPr>
              <w:jc w:val="both"/>
            </w:pPr>
          </w:p>
        </w:tc>
      </w:tr>
      <w:tr w:rsidR="008C7603" w:rsidRPr="0016131F" w14:paraId="45F2C8B5" w14:textId="77777777" w:rsidTr="00C75464">
        <w:trPr>
          <w:trHeight w:val="284"/>
        </w:trPr>
        <w:tc>
          <w:tcPr>
            <w:tcW w:w="3010" w:type="dxa"/>
            <w:gridSpan w:val="2"/>
            <w:tcBorders>
              <w:top w:val="nil"/>
            </w:tcBorders>
          </w:tcPr>
          <w:p w14:paraId="058F070F" w14:textId="0B807ABF" w:rsidR="008C7603" w:rsidRDefault="001837BA" w:rsidP="008C7603">
            <w:pPr>
              <w:jc w:val="both"/>
            </w:pPr>
            <w:r>
              <w:t>Interpretace uměleckého díla 1</w:t>
            </w:r>
          </w:p>
        </w:tc>
        <w:tc>
          <w:tcPr>
            <w:tcW w:w="2410" w:type="dxa"/>
            <w:gridSpan w:val="3"/>
            <w:tcBorders>
              <w:top w:val="nil"/>
            </w:tcBorders>
          </w:tcPr>
          <w:p w14:paraId="5B0E6F9D" w14:textId="5D84A958" w:rsidR="008C7603" w:rsidRDefault="001837BA" w:rsidP="001837BA">
            <w:pPr>
              <w:jc w:val="both"/>
            </w:pPr>
            <w:r>
              <w:t xml:space="preserve">Multimédia </w:t>
            </w:r>
            <w:r w:rsidR="008C7603">
              <w:t>(NMSP)</w:t>
            </w:r>
          </w:p>
        </w:tc>
        <w:tc>
          <w:tcPr>
            <w:tcW w:w="567" w:type="dxa"/>
            <w:gridSpan w:val="2"/>
            <w:tcBorders>
              <w:top w:val="nil"/>
            </w:tcBorders>
          </w:tcPr>
          <w:p w14:paraId="53DCB778" w14:textId="7B9B0DC6" w:rsidR="008C7603" w:rsidRDefault="001837BA" w:rsidP="008C7603">
            <w:pPr>
              <w:jc w:val="both"/>
            </w:pPr>
            <w:r>
              <w:t>1 Z</w:t>
            </w:r>
            <w:r w:rsidR="008C7603">
              <w:t>S</w:t>
            </w:r>
          </w:p>
        </w:tc>
        <w:tc>
          <w:tcPr>
            <w:tcW w:w="1984" w:type="dxa"/>
            <w:gridSpan w:val="5"/>
            <w:tcBorders>
              <w:top w:val="nil"/>
            </w:tcBorders>
          </w:tcPr>
          <w:p w14:paraId="557763D7" w14:textId="77777777" w:rsidR="008C7603" w:rsidRDefault="008C7603" w:rsidP="008C7603">
            <w:pPr>
              <w:jc w:val="both"/>
            </w:pPr>
            <w:r>
              <w:t>Garant, přednášející</w:t>
            </w:r>
          </w:p>
        </w:tc>
        <w:tc>
          <w:tcPr>
            <w:tcW w:w="1888" w:type="dxa"/>
            <w:gridSpan w:val="3"/>
            <w:tcBorders>
              <w:top w:val="nil"/>
            </w:tcBorders>
          </w:tcPr>
          <w:p w14:paraId="603E0280" w14:textId="77777777" w:rsidR="008C7603" w:rsidRPr="0016131F" w:rsidRDefault="008C7603" w:rsidP="008C7603">
            <w:pPr>
              <w:jc w:val="both"/>
            </w:pPr>
          </w:p>
        </w:tc>
      </w:tr>
      <w:tr w:rsidR="001837BA" w:rsidRPr="0016131F" w14:paraId="3A836C89" w14:textId="77777777" w:rsidTr="00C75464">
        <w:trPr>
          <w:trHeight w:val="284"/>
        </w:trPr>
        <w:tc>
          <w:tcPr>
            <w:tcW w:w="3010" w:type="dxa"/>
            <w:gridSpan w:val="2"/>
            <w:tcBorders>
              <w:top w:val="nil"/>
            </w:tcBorders>
          </w:tcPr>
          <w:p w14:paraId="21199487" w14:textId="30ACF4D8" w:rsidR="001837BA" w:rsidRDefault="001837BA" w:rsidP="001837BA">
            <w:pPr>
              <w:jc w:val="both"/>
            </w:pPr>
            <w:r>
              <w:t>Interpretace uměleckého díla 2</w:t>
            </w:r>
          </w:p>
        </w:tc>
        <w:tc>
          <w:tcPr>
            <w:tcW w:w="2410" w:type="dxa"/>
            <w:gridSpan w:val="3"/>
            <w:tcBorders>
              <w:top w:val="nil"/>
            </w:tcBorders>
          </w:tcPr>
          <w:p w14:paraId="6D63B91C" w14:textId="1DC434EF" w:rsidR="001837BA" w:rsidRDefault="001837BA" w:rsidP="001837BA">
            <w:pPr>
              <w:jc w:val="both"/>
            </w:pPr>
            <w:r>
              <w:t>Multimédia (NMSP)</w:t>
            </w:r>
          </w:p>
        </w:tc>
        <w:tc>
          <w:tcPr>
            <w:tcW w:w="567" w:type="dxa"/>
            <w:gridSpan w:val="2"/>
            <w:tcBorders>
              <w:top w:val="nil"/>
            </w:tcBorders>
          </w:tcPr>
          <w:p w14:paraId="25C15E9C" w14:textId="0B2F86F3" w:rsidR="001837BA" w:rsidRDefault="001837BA" w:rsidP="001837BA">
            <w:pPr>
              <w:jc w:val="both"/>
            </w:pPr>
            <w:r>
              <w:t>1 LS</w:t>
            </w:r>
          </w:p>
        </w:tc>
        <w:tc>
          <w:tcPr>
            <w:tcW w:w="1984" w:type="dxa"/>
            <w:gridSpan w:val="5"/>
            <w:tcBorders>
              <w:top w:val="nil"/>
            </w:tcBorders>
          </w:tcPr>
          <w:p w14:paraId="06574ED5" w14:textId="3958CEC0" w:rsidR="001837BA" w:rsidRDefault="001837BA" w:rsidP="001837BA">
            <w:r>
              <w:t>Garant, přednášející</w:t>
            </w:r>
          </w:p>
        </w:tc>
        <w:tc>
          <w:tcPr>
            <w:tcW w:w="1888" w:type="dxa"/>
            <w:gridSpan w:val="3"/>
            <w:tcBorders>
              <w:top w:val="nil"/>
            </w:tcBorders>
          </w:tcPr>
          <w:p w14:paraId="5E77F1C8" w14:textId="11673960" w:rsidR="001837BA" w:rsidRDefault="001837BA" w:rsidP="001837BA">
            <w:pPr>
              <w:jc w:val="both"/>
            </w:pPr>
          </w:p>
        </w:tc>
      </w:tr>
      <w:tr w:rsidR="001837BA" w:rsidRPr="0016131F" w14:paraId="67857FDE" w14:textId="77777777" w:rsidTr="00C75464">
        <w:trPr>
          <w:trHeight w:val="284"/>
        </w:trPr>
        <w:tc>
          <w:tcPr>
            <w:tcW w:w="3010" w:type="dxa"/>
            <w:gridSpan w:val="2"/>
            <w:tcBorders>
              <w:top w:val="nil"/>
            </w:tcBorders>
          </w:tcPr>
          <w:p w14:paraId="0E0AAA4A" w14:textId="0C8CD229" w:rsidR="001837BA" w:rsidRDefault="001837BA" w:rsidP="001837BA">
            <w:pPr>
              <w:jc w:val="both"/>
            </w:pPr>
            <w:r>
              <w:t>Kurátorství II</w:t>
            </w:r>
          </w:p>
        </w:tc>
        <w:tc>
          <w:tcPr>
            <w:tcW w:w="2410" w:type="dxa"/>
            <w:gridSpan w:val="3"/>
            <w:tcBorders>
              <w:top w:val="nil"/>
            </w:tcBorders>
          </w:tcPr>
          <w:p w14:paraId="4A3386E3" w14:textId="7B9C888A" w:rsidR="001837BA" w:rsidRDefault="001837BA" w:rsidP="001837BA">
            <w:pPr>
              <w:jc w:val="both"/>
            </w:pPr>
            <w:r>
              <w:t>Arts Management (NMSP)</w:t>
            </w:r>
          </w:p>
        </w:tc>
        <w:tc>
          <w:tcPr>
            <w:tcW w:w="567" w:type="dxa"/>
            <w:gridSpan w:val="2"/>
            <w:tcBorders>
              <w:top w:val="nil"/>
            </w:tcBorders>
          </w:tcPr>
          <w:p w14:paraId="35CAA089" w14:textId="7FBB2BB5" w:rsidR="001837BA" w:rsidRDefault="001837BA" w:rsidP="001837BA">
            <w:pPr>
              <w:jc w:val="both"/>
            </w:pPr>
            <w:r>
              <w:t>1 LS</w:t>
            </w:r>
          </w:p>
        </w:tc>
        <w:tc>
          <w:tcPr>
            <w:tcW w:w="1984" w:type="dxa"/>
            <w:gridSpan w:val="5"/>
            <w:tcBorders>
              <w:top w:val="nil"/>
            </w:tcBorders>
          </w:tcPr>
          <w:p w14:paraId="397D7B17" w14:textId="3B1B87E8" w:rsidR="001837BA" w:rsidRDefault="001837BA" w:rsidP="001837BA">
            <w:r>
              <w:t>Garant, přednášející, cvičící</w:t>
            </w:r>
          </w:p>
        </w:tc>
        <w:tc>
          <w:tcPr>
            <w:tcW w:w="1888" w:type="dxa"/>
            <w:gridSpan w:val="3"/>
            <w:tcBorders>
              <w:top w:val="nil"/>
            </w:tcBorders>
          </w:tcPr>
          <w:p w14:paraId="1DE7FA99" w14:textId="1139B590" w:rsidR="001837BA" w:rsidRPr="0016131F" w:rsidRDefault="001837BA" w:rsidP="001837BA">
            <w:pPr>
              <w:jc w:val="both"/>
            </w:pPr>
          </w:p>
        </w:tc>
      </w:tr>
      <w:tr w:rsidR="001837BA" w:rsidRPr="0016131F" w14:paraId="1BEAB841" w14:textId="77777777" w:rsidTr="00C75464">
        <w:trPr>
          <w:trHeight w:val="284"/>
        </w:trPr>
        <w:tc>
          <w:tcPr>
            <w:tcW w:w="3010" w:type="dxa"/>
            <w:gridSpan w:val="2"/>
            <w:tcBorders>
              <w:top w:val="nil"/>
            </w:tcBorders>
          </w:tcPr>
          <w:p w14:paraId="108376EB" w14:textId="33582032" w:rsidR="001837BA" w:rsidRDefault="001837BA" w:rsidP="001837BA">
            <w:pPr>
              <w:jc w:val="both"/>
            </w:pPr>
            <w:r>
              <w:t>Vizuální studia pro digitální věk 1</w:t>
            </w:r>
          </w:p>
        </w:tc>
        <w:tc>
          <w:tcPr>
            <w:tcW w:w="2410" w:type="dxa"/>
            <w:gridSpan w:val="3"/>
            <w:tcBorders>
              <w:top w:val="nil"/>
            </w:tcBorders>
          </w:tcPr>
          <w:p w14:paraId="1E75D9C8" w14:textId="222923E2" w:rsidR="001837BA" w:rsidRDefault="001837BA" w:rsidP="001837BA">
            <w:pPr>
              <w:jc w:val="both"/>
            </w:pPr>
            <w:r>
              <w:t>Kreativní odvětví a digitální kultura (BSP)</w:t>
            </w:r>
          </w:p>
        </w:tc>
        <w:tc>
          <w:tcPr>
            <w:tcW w:w="567" w:type="dxa"/>
            <w:gridSpan w:val="2"/>
            <w:tcBorders>
              <w:top w:val="nil"/>
            </w:tcBorders>
          </w:tcPr>
          <w:p w14:paraId="2A30A147" w14:textId="1590C901" w:rsidR="001837BA" w:rsidRDefault="001837BA" w:rsidP="001837BA">
            <w:pPr>
              <w:jc w:val="both"/>
            </w:pPr>
            <w:r>
              <w:t>1 ZS</w:t>
            </w:r>
          </w:p>
        </w:tc>
        <w:tc>
          <w:tcPr>
            <w:tcW w:w="1984" w:type="dxa"/>
            <w:gridSpan w:val="5"/>
            <w:tcBorders>
              <w:top w:val="nil"/>
            </w:tcBorders>
          </w:tcPr>
          <w:p w14:paraId="26A7EF8B" w14:textId="2AB36835" w:rsidR="001837BA" w:rsidRDefault="001837BA" w:rsidP="001837BA">
            <w:pPr>
              <w:jc w:val="both"/>
            </w:pPr>
            <w:r>
              <w:t>Garant, přednášející</w:t>
            </w:r>
          </w:p>
        </w:tc>
        <w:tc>
          <w:tcPr>
            <w:tcW w:w="1888" w:type="dxa"/>
            <w:gridSpan w:val="3"/>
            <w:tcBorders>
              <w:top w:val="nil"/>
            </w:tcBorders>
          </w:tcPr>
          <w:p w14:paraId="139D7DAB" w14:textId="3639112A" w:rsidR="001837BA" w:rsidRPr="0016131F" w:rsidRDefault="001837BA" w:rsidP="001837BA">
            <w:pPr>
              <w:jc w:val="both"/>
            </w:pPr>
          </w:p>
        </w:tc>
      </w:tr>
      <w:tr w:rsidR="001837BA" w:rsidRPr="0016131F" w14:paraId="23C53A3B" w14:textId="77777777" w:rsidTr="00C75464">
        <w:trPr>
          <w:trHeight w:val="284"/>
        </w:trPr>
        <w:tc>
          <w:tcPr>
            <w:tcW w:w="3010" w:type="dxa"/>
            <w:gridSpan w:val="2"/>
            <w:tcBorders>
              <w:top w:val="nil"/>
            </w:tcBorders>
          </w:tcPr>
          <w:p w14:paraId="16AB52C2" w14:textId="0ACFED89" w:rsidR="001837BA" w:rsidRDefault="001837BA" w:rsidP="001837BA">
            <w:pPr>
              <w:jc w:val="both"/>
            </w:pPr>
            <w:r>
              <w:t>Vizuální studia pro digitální věk 2</w:t>
            </w:r>
          </w:p>
        </w:tc>
        <w:tc>
          <w:tcPr>
            <w:tcW w:w="2410" w:type="dxa"/>
            <w:gridSpan w:val="3"/>
            <w:tcBorders>
              <w:top w:val="nil"/>
            </w:tcBorders>
          </w:tcPr>
          <w:p w14:paraId="45929858" w14:textId="255EE620" w:rsidR="001837BA" w:rsidRDefault="001837BA" w:rsidP="001837BA">
            <w:pPr>
              <w:jc w:val="both"/>
            </w:pPr>
            <w:r>
              <w:t>Kreativní odvětví a digitální kultura (BSP)</w:t>
            </w:r>
          </w:p>
        </w:tc>
        <w:tc>
          <w:tcPr>
            <w:tcW w:w="567" w:type="dxa"/>
            <w:gridSpan w:val="2"/>
            <w:tcBorders>
              <w:top w:val="nil"/>
            </w:tcBorders>
          </w:tcPr>
          <w:p w14:paraId="23EB46D4" w14:textId="79668745" w:rsidR="001837BA" w:rsidRDefault="001837BA" w:rsidP="001837BA">
            <w:pPr>
              <w:jc w:val="both"/>
            </w:pPr>
            <w:r>
              <w:t>1 LS</w:t>
            </w:r>
          </w:p>
        </w:tc>
        <w:tc>
          <w:tcPr>
            <w:tcW w:w="1984" w:type="dxa"/>
            <w:gridSpan w:val="5"/>
            <w:tcBorders>
              <w:top w:val="nil"/>
            </w:tcBorders>
          </w:tcPr>
          <w:p w14:paraId="14090B36" w14:textId="7DBF3840" w:rsidR="001837BA" w:rsidRDefault="001837BA" w:rsidP="001837BA">
            <w:pPr>
              <w:jc w:val="both"/>
            </w:pPr>
            <w:r>
              <w:t>Garant, přednášející</w:t>
            </w:r>
          </w:p>
        </w:tc>
        <w:tc>
          <w:tcPr>
            <w:tcW w:w="1888" w:type="dxa"/>
            <w:gridSpan w:val="3"/>
            <w:tcBorders>
              <w:top w:val="nil"/>
            </w:tcBorders>
          </w:tcPr>
          <w:p w14:paraId="39FFC214" w14:textId="5D6D6082" w:rsidR="001837BA" w:rsidRPr="0016131F" w:rsidRDefault="001837BA" w:rsidP="001837BA">
            <w:pPr>
              <w:jc w:val="both"/>
            </w:pPr>
          </w:p>
        </w:tc>
      </w:tr>
      <w:tr w:rsidR="001837BA" w14:paraId="1EF16860" w14:textId="77777777" w:rsidTr="008C7603">
        <w:tc>
          <w:tcPr>
            <w:tcW w:w="9859" w:type="dxa"/>
            <w:gridSpan w:val="15"/>
            <w:shd w:val="clear" w:color="auto" w:fill="F7CAAC"/>
          </w:tcPr>
          <w:p w14:paraId="6057AF6A" w14:textId="06E534B7" w:rsidR="001837BA" w:rsidRDefault="001837BA" w:rsidP="001837BA">
            <w:pPr>
              <w:jc w:val="both"/>
            </w:pPr>
            <w:r>
              <w:rPr>
                <w:b/>
              </w:rPr>
              <w:t xml:space="preserve">Údaje o vzdělání na VŠ </w:t>
            </w:r>
          </w:p>
        </w:tc>
      </w:tr>
      <w:tr w:rsidR="001837BA" w14:paraId="56CCF410" w14:textId="77777777" w:rsidTr="00E153D9">
        <w:trPr>
          <w:trHeight w:val="382"/>
        </w:trPr>
        <w:tc>
          <w:tcPr>
            <w:tcW w:w="9859" w:type="dxa"/>
            <w:gridSpan w:val="15"/>
          </w:tcPr>
          <w:p w14:paraId="628CD250" w14:textId="77777777" w:rsidR="00217620" w:rsidRDefault="00217620" w:rsidP="00217620">
            <w:pPr>
              <w:jc w:val="both"/>
            </w:pPr>
            <w:r>
              <w:t xml:space="preserve">2004–2010: Masarykova univerzita, Filozofická fakulta, Obecná teorie umění, estetika, Ph.D. </w:t>
            </w:r>
          </w:p>
          <w:p w14:paraId="1925B63D" w14:textId="23811510" w:rsidR="001837BA" w:rsidRDefault="00217620" w:rsidP="001837BA">
            <w:pPr>
              <w:jc w:val="both"/>
              <w:rPr>
                <w:b/>
              </w:rPr>
            </w:pPr>
            <w:r>
              <w:t>1998–2004: Masarykova univerzita, Filozofická fakulta, Český jazyk a literatura, Dějiny umění, Mgr.</w:t>
            </w:r>
          </w:p>
        </w:tc>
      </w:tr>
      <w:tr w:rsidR="001837BA" w14:paraId="35F11127" w14:textId="77777777" w:rsidTr="008C7603">
        <w:tc>
          <w:tcPr>
            <w:tcW w:w="9859" w:type="dxa"/>
            <w:gridSpan w:val="15"/>
            <w:shd w:val="clear" w:color="auto" w:fill="F7CAAC"/>
          </w:tcPr>
          <w:p w14:paraId="0FBBE29B" w14:textId="3D63BC21" w:rsidR="001837BA" w:rsidRDefault="001837BA" w:rsidP="001837BA">
            <w:pPr>
              <w:jc w:val="both"/>
              <w:rPr>
                <w:b/>
              </w:rPr>
            </w:pPr>
            <w:r>
              <w:rPr>
                <w:b/>
              </w:rPr>
              <w:t>Údaje o odborném působení od absolvování VŠ</w:t>
            </w:r>
          </w:p>
        </w:tc>
      </w:tr>
      <w:tr w:rsidR="001837BA" w:rsidRPr="009B6AE3" w14:paraId="03A0E271" w14:textId="77777777" w:rsidTr="008C7603">
        <w:trPr>
          <w:trHeight w:val="825"/>
        </w:trPr>
        <w:tc>
          <w:tcPr>
            <w:tcW w:w="9859" w:type="dxa"/>
            <w:gridSpan w:val="15"/>
          </w:tcPr>
          <w:p w14:paraId="1F635EEA" w14:textId="77777777" w:rsidR="00013F7B" w:rsidRDefault="001837BA" w:rsidP="001837BA">
            <w:pPr>
              <w:jc w:val="both"/>
            </w:pPr>
            <w:r>
              <w:t xml:space="preserve">2019-dosud: Univerzita Tomáše Bati ve Zlíně, FMK, Kabinet teoretických </w:t>
            </w:r>
            <w:r w:rsidR="00C46486">
              <w:t>studií,</w:t>
            </w:r>
            <w:r>
              <w:t xml:space="preserve"> odborná asistentka </w:t>
            </w:r>
          </w:p>
          <w:p w14:paraId="372BC306" w14:textId="5AC87A64" w:rsidR="001837BA" w:rsidRDefault="001837BA" w:rsidP="001837BA">
            <w:pPr>
              <w:jc w:val="both"/>
            </w:pPr>
            <w:r>
              <w:t>2017-2018: Seminář dějin umění, Filozofická fakulta Masarykovy univerzity (FF MU) externí spolupráce:</w:t>
            </w:r>
          </w:p>
          <w:p w14:paraId="24E59406" w14:textId="26C3C47E" w:rsidR="001837BA" w:rsidRDefault="001837BA" w:rsidP="001837BA">
            <w:pPr>
              <w:jc w:val="both"/>
            </w:pPr>
            <w:r>
              <w:t>přednášející a školitelka</w:t>
            </w:r>
          </w:p>
          <w:p w14:paraId="166C71AA" w14:textId="20471C8A" w:rsidR="001837BA" w:rsidRDefault="001837BA" w:rsidP="001837BA">
            <w:pPr>
              <w:jc w:val="both"/>
            </w:pPr>
            <w:r>
              <w:t>2014-2015: Moravská galerie v Brně: odborná externí spolupráce při přípravě výstav Brněnský Devětsil –</w:t>
            </w:r>
          </w:p>
          <w:p w14:paraId="5951452C" w14:textId="7F061E14" w:rsidR="001837BA" w:rsidRDefault="001837BA" w:rsidP="001837BA">
            <w:pPr>
              <w:jc w:val="both"/>
            </w:pPr>
            <w:r>
              <w:t xml:space="preserve">multimediální přesahy umělecké avantgardy; Sítě </w:t>
            </w:r>
            <w:r w:rsidR="00C46486">
              <w:t>modernismu – Zdeněk</w:t>
            </w:r>
            <w:r>
              <w:t xml:space="preserve"> Rossmann, 2015</w:t>
            </w:r>
          </w:p>
          <w:p w14:paraId="1DD78E97" w14:textId="6F94A6B3" w:rsidR="001837BA" w:rsidRDefault="001837BA" w:rsidP="001837BA">
            <w:pPr>
              <w:jc w:val="both"/>
            </w:pPr>
            <w:r>
              <w:t>2012-2019: Ústav hudební vědy, Filozofická fakulta Masarykovy univerzity (FF MU) externí spolupráce:</w:t>
            </w:r>
          </w:p>
          <w:p w14:paraId="7185F604" w14:textId="34B211CC" w:rsidR="001837BA" w:rsidRDefault="001837BA" w:rsidP="001837BA">
            <w:pPr>
              <w:jc w:val="both"/>
            </w:pPr>
            <w:r>
              <w:t>přednášející a školitelka (bakalářské a magisterské diplomové práce oborů Sdružená uměnovědná studia</w:t>
            </w:r>
          </w:p>
          <w:p w14:paraId="3B3BFC60" w14:textId="7518EA29" w:rsidR="001837BA" w:rsidRDefault="001837BA" w:rsidP="001837BA">
            <w:pPr>
              <w:jc w:val="both"/>
            </w:pPr>
            <w:r>
              <w:t>a Management v kultuře)</w:t>
            </w:r>
          </w:p>
          <w:p w14:paraId="074DD1B6" w14:textId="670C8320" w:rsidR="001837BA" w:rsidRDefault="001837BA" w:rsidP="001837BA">
            <w:pPr>
              <w:jc w:val="both"/>
            </w:pPr>
            <w:r>
              <w:t>2009: Seminář estetiky FFMU, výuka, externí spolupráce</w:t>
            </w:r>
          </w:p>
          <w:p w14:paraId="4F72D6A2" w14:textId="7D683974" w:rsidR="001837BA" w:rsidRPr="009B6AE3" w:rsidRDefault="001837BA" w:rsidP="001837BA">
            <w:pPr>
              <w:jc w:val="both"/>
              <w:rPr>
                <w:color w:val="FF0000"/>
              </w:rPr>
            </w:pPr>
            <w:r>
              <w:t>2005–2007: Národní památkový úřad v Brně, evidence mobiliářů (zámky Milotice, Bučovice)</w:t>
            </w:r>
          </w:p>
        </w:tc>
      </w:tr>
      <w:tr w:rsidR="001837BA" w14:paraId="185BC162" w14:textId="77777777" w:rsidTr="008C7603">
        <w:trPr>
          <w:trHeight w:val="250"/>
        </w:trPr>
        <w:tc>
          <w:tcPr>
            <w:tcW w:w="9859" w:type="dxa"/>
            <w:gridSpan w:val="15"/>
            <w:shd w:val="clear" w:color="auto" w:fill="F7CAAC"/>
          </w:tcPr>
          <w:p w14:paraId="4E1BB781" w14:textId="4B408162" w:rsidR="001837BA" w:rsidRDefault="001837BA" w:rsidP="001837BA">
            <w:pPr>
              <w:jc w:val="both"/>
            </w:pPr>
            <w:r>
              <w:rPr>
                <w:b/>
              </w:rPr>
              <w:t>Zkušenosti s vedením kvalifikačních a rigorózních prací</w:t>
            </w:r>
          </w:p>
        </w:tc>
      </w:tr>
      <w:tr w:rsidR="001837BA" w14:paraId="4E1B2C30" w14:textId="77777777" w:rsidTr="00E153D9">
        <w:trPr>
          <w:trHeight w:val="500"/>
        </w:trPr>
        <w:tc>
          <w:tcPr>
            <w:tcW w:w="9859" w:type="dxa"/>
            <w:gridSpan w:val="15"/>
          </w:tcPr>
          <w:p w14:paraId="13168733" w14:textId="44A232B3" w:rsidR="001837BA" w:rsidRDefault="001837BA" w:rsidP="001837BA">
            <w:pPr>
              <w:jc w:val="both"/>
            </w:pPr>
            <w:r>
              <w:t>Bakalářské práce: 20</w:t>
            </w:r>
          </w:p>
          <w:p w14:paraId="624D64A6" w14:textId="404F7E04" w:rsidR="001837BA" w:rsidRDefault="001837BA" w:rsidP="001837BA">
            <w:pPr>
              <w:jc w:val="both"/>
            </w:pPr>
            <w:r>
              <w:t>Diplomové práce: 12</w:t>
            </w:r>
          </w:p>
        </w:tc>
      </w:tr>
      <w:tr w:rsidR="001837BA" w14:paraId="752006BD" w14:textId="77777777" w:rsidTr="008C7603">
        <w:trPr>
          <w:cantSplit/>
        </w:trPr>
        <w:tc>
          <w:tcPr>
            <w:tcW w:w="3347" w:type="dxa"/>
            <w:gridSpan w:val="3"/>
            <w:tcBorders>
              <w:top w:val="single" w:sz="12" w:space="0" w:color="auto"/>
            </w:tcBorders>
            <w:shd w:val="clear" w:color="auto" w:fill="F7CAAC"/>
          </w:tcPr>
          <w:p w14:paraId="037B1F42" w14:textId="757FBBAB" w:rsidR="001837BA" w:rsidRDefault="001837BA" w:rsidP="001837BA">
            <w:pPr>
              <w:jc w:val="both"/>
            </w:pPr>
            <w:r>
              <w:rPr>
                <w:b/>
              </w:rPr>
              <w:t xml:space="preserve">Obor habilitačního řízení </w:t>
            </w:r>
          </w:p>
        </w:tc>
        <w:tc>
          <w:tcPr>
            <w:tcW w:w="2245" w:type="dxa"/>
            <w:gridSpan w:val="3"/>
            <w:tcBorders>
              <w:top w:val="single" w:sz="12" w:space="0" w:color="auto"/>
            </w:tcBorders>
            <w:shd w:val="clear" w:color="auto" w:fill="F7CAAC"/>
          </w:tcPr>
          <w:p w14:paraId="256AD715" w14:textId="5E372F51" w:rsidR="001837BA" w:rsidRDefault="001837BA" w:rsidP="001837BA">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0ECA0BA3" w14:textId="4B9E585D" w:rsidR="001837BA" w:rsidRDefault="001837BA" w:rsidP="001837BA">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782D18DE" w14:textId="6F62FBB8" w:rsidR="001837BA" w:rsidRDefault="001837BA" w:rsidP="001837BA">
            <w:pPr>
              <w:jc w:val="both"/>
              <w:rPr>
                <w:b/>
              </w:rPr>
            </w:pPr>
            <w:r>
              <w:rPr>
                <w:b/>
              </w:rPr>
              <w:t>Ohlasy publikací</w:t>
            </w:r>
          </w:p>
        </w:tc>
      </w:tr>
      <w:tr w:rsidR="001837BA" w14:paraId="23275E34" w14:textId="77777777" w:rsidTr="008C7603">
        <w:trPr>
          <w:cantSplit/>
        </w:trPr>
        <w:tc>
          <w:tcPr>
            <w:tcW w:w="3347" w:type="dxa"/>
            <w:gridSpan w:val="3"/>
          </w:tcPr>
          <w:p w14:paraId="68AF77DE" w14:textId="670BFC3A" w:rsidR="001837BA" w:rsidRDefault="001837BA" w:rsidP="001837BA">
            <w:pPr>
              <w:jc w:val="both"/>
            </w:pPr>
          </w:p>
        </w:tc>
        <w:tc>
          <w:tcPr>
            <w:tcW w:w="2245" w:type="dxa"/>
            <w:gridSpan w:val="3"/>
          </w:tcPr>
          <w:p w14:paraId="2E967F8D" w14:textId="32B598BF" w:rsidR="001837BA" w:rsidRDefault="001837BA" w:rsidP="001837BA">
            <w:pPr>
              <w:jc w:val="both"/>
            </w:pPr>
          </w:p>
        </w:tc>
        <w:tc>
          <w:tcPr>
            <w:tcW w:w="2248" w:type="dxa"/>
            <w:gridSpan w:val="5"/>
            <w:tcBorders>
              <w:right w:val="single" w:sz="12" w:space="0" w:color="auto"/>
            </w:tcBorders>
          </w:tcPr>
          <w:p w14:paraId="5EA82062" w14:textId="6976C01C" w:rsidR="001837BA" w:rsidRDefault="001837BA" w:rsidP="001837BA">
            <w:pPr>
              <w:jc w:val="both"/>
            </w:pPr>
          </w:p>
        </w:tc>
        <w:tc>
          <w:tcPr>
            <w:tcW w:w="632" w:type="dxa"/>
            <w:gridSpan w:val="2"/>
            <w:tcBorders>
              <w:left w:val="single" w:sz="12" w:space="0" w:color="auto"/>
            </w:tcBorders>
            <w:shd w:val="clear" w:color="auto" w:fill="F7CAAC"/>
          </w:tcPr>
          <w:p w14:paraId="72EF3979" w14:textId="53607095" w:rsidR="001837BA" w:rsidRPr="00F20AEF" w:rsidRDefault="001837BA" w:rsidP="001837BA">
            <w:pPr>
              <w:jc w:val="both"/>
            </w:pPr>
            <w:r w:rsidRPr="00F20AEF">
              <w:rPr>
                <w:b/>
              </w:rPr>
              <w:t>WoS</w:t>
            </w:r>
          </w:p>
        </w:tc>
        <w:tc>
          <w:tcPr>
            <w:tcW w:w="693" w:type="dxa"/>
            <w:shd w:val="clear" w:color="auto" w:fill="F7CAAC"/>
          </w:tcPr>
          <w:p w14:paraId="5E7CCA0C" w14:textId="73FA986F" w:rsidR="001837BA" w:rsidRPr="00F20AEF" w:rsidRDefault="001837BA" w:rsidP="001837BA">
            <w:pPr>
              <w:jc w:val="both"/>
              <w:rPr>
                <w:sz w:val="18"/>
              </w:rPr>
            </w:pPr>
            <w:r w:rsidRPr="00F20AEF">
              <w:rPr>
                <w:b/>
                <w:sz w:val="18"/>
              </w:rPr>
              <w:t>Scopus</w:t>
            </w:r>
          </w:p>
        </w:tc>
        <w:tc>
          <w:tcPr>
            <w:tcW w:w="694" w:type="dxa"/>
            <w:shd w:val="clear" w:color="auto" w:fill="F7CAAC"/>
          </w:tcPr>
          <w:p w14:paraId="74600832" w14:textId="26442961" w:rsidR="001837BA" w:rsidRDefault="001837BA" w:rsidP="001837BA">
            <w:pPr>
              <w:jc w:val="both"/>
            </w:pPr>
            <w:r>
              <w:rPr>
                <w:b/>
                <w:sz w:val="18"/>
              </w:rPr>
              <w:t>ostatní</w:t>
            </w:r>
          </w:p>
        </w:tc>
      </w:tr>
      <w:tr w:rsidR="001837BA" w14:paraId="223F74CF" w14:textId="77777777" w:rsidTr="008C7603">
        <w:trPr>
          <w:cantSplit/>
          <w:trHeight w:val="70"/>
        </w:trPr>
        <w:tc>
          <w:tcPr>
            <w:tcW w:w="3347" w:type="dxa"/>
            <w:gridSpan w:val="3"/>
            <w:shd w:val="clear" w:color="auto" w:fill="F7CAAC"/>
          </w:tcPr>
          <w:p w14:paraId="3855A411" w14:textId="127839CA" w:rsidR="001837BA" w:rsidRDefault="001837BA" w:rsidP="001837BA">
            <w:pPr>
              <w:jc w:val="both"/>
            </w:pPr>
            <w:r>
              <w:rPr>
                <w:b/>
              </w:rPr>
              <w:t>Obor jmenovacího řízení</w:t>
            </w:r>
          </w:p>
        </w:tc>
        <w:tc>
          <w:tcPr>
            <w:tcW w:w="2245" w:type="dxa"/>
            <w:gridSpan w:val="3"/>
            <w:shd w:val="clear" w:color="auto" w:fill="F7CAAC"/>
          </w:tcPr>
          <w:p w14:paraId="4883FC56" w14:textId="1388EDC8" w:rsidR="001837BA" w:rsidRDefault="001837BA" w:rsidP="001837BA">
            <w:pPr>
              <w:jc w:val="both"/>
            </w:pPr>
            <w:r>
              <w:rPr>
                <w:b/>
              </w:rPr>
              <w:t>Rok udělení hodnosti</w:t>
            </w:r>
          </w:p>
        </w:tc>
        <w:tc>
          <w:tcPr>
            <w:tcW w:w="2248" w:type="dxa"/>
            <w:gridSpan w:val="5"/>
            <w:tcBorders>
              <w:right w:val="single" w:sz="12" w:space="0" w:color="auto"/>
            </w:tcBorders>
            <w:shd w:val="clear" w:color="auto" w:fill="F7CAAC"/>
          </w:tcPr>
          <w:p w14:paraId="0A74591F" w14:textId="791A7A88" w:rsidR="001837BA" w:rsidRDefault="001837BA" w:rsidP="001837BA">
            <w:pPr>
              <w:jc w:val="both"/>
            </w:pPr>
            <w:r>
              <w:rPr>
                <w:b/>
              </w:rPr>
              <w:t>Řízení konáno na VŠ</w:t>
            </w:r>
          </w:p>
        </w:tc>
        <w:tc>
          <w:tcPr>
            <w:tcW w:w="632" w:type="dxa"/>
            <w:gridSpan w:val="2"/>
            <w:tcBorders>
              <w:left w:val="single" w:sz="12" w:space="0" w:color="auto"/>
            </w:tcBorders>
          </w:tcPr>
          <w:p w14:paraId="2C8BA0A0" w14:textId="6431F592" w:rsidR="001837BA" w:rsidRPr="00F20AEF" w:rsidRDefault="001837BA" w:rsidP="001837BA">
            <w:pPr>
              <w:jc w:val="both"/>
              <w:rPr>
                <w:b/>
              </w:rPr>
            </w:pPr>
          </w:p>
        </w:tc>
        <w:tc>
          <w:tcPr>
            <w:tcW w:w="693" w:type="dxa"/>
          </w:tcPr>
          <w:p w14:paraId="039DF3F8" w14:textId="2CD9E069" w:rsidR="001837BA" w:rsidRPr="00F20AEF" w:rsidRDefault="001837BA" w:rsidP="001837BA">
            <w:pPr>
              <w:jc w:val="both"/>
              <w:rPr>
                <w:b/>
              </w:rPr>
            </w:pPr>
          </w:p>
        </w:tc>
        <w:tc>
          <w:tcPr>
            <w:tcW w:w="694" w:type="dxa"/>
          </w:tcPr>
          <w:p w14:paraId="5DA51C67" w14:textId="43A931A7" w:rsidR="001837BA" w:rsidRDefault="001837BA" w:rsidP="001837BA">
            <w:pPr>
              <w:jc w:val="both"/>
              <w:rPr>
                <w:b/>
              </w:rPr>
            </w:pPr>
          </w:p>
        </w:tc>
      </w:tr>
      <w:tr w:rsidR="001837BA" w14:paraId="3764EB0B" w14:textId="77777777" w:rsidTr="008C7603">
        <w:trPr>
          <w:trHeight w:val="205"/>
        </w:trPr>
        <w:tc>
          <w:tcPr>
            <w:tcW w:w="3347" w:type="dxa"/>
            <w:gridSpan w:val="3"/>
          </w:tcPr>
          <w:p w14:paraId="7770F76C" w14:textId="7803C407" w:rsidR="001837BA" w:rsidRDefault="001837BA" w:rsidP="001837BA">
            <w:pPr>
              <w:jc w:val="both"/>
            </w:pPr>
          </w:p>
        </w:tc>
        <w:tc>
          <w:tcPr>
            <w:tcW w:w="2245" w:type="dxa"/>
            <w:gridSpan w:val="3"/>
          </w:tcPr>
          <w:p w14:paraId="43D0DC5A" w14:textId="43F262A5" w:rsidR="001837BA" w:rsidRDefault="001837BA" w:rsidP="001837BA">
            <w:pPr>
              <w:jc w:val="both"/>
            </w:pPr>
          </w:p>
        </w:tc>
        <w:tc>
          <w:tcPr>
            <w:tcW w:w="2248" w:type="dxa"/>
            <w:gridSpan w:val="5"/>
            <w:tcBorders>
              <w:right w:val="single" w:sz="12" w:space="0" w:color="auto"/>
            </w:tcBorders>
          </w:tcPr>
          <w:p w14:paraId="3EA234BF" w14:textId="38900679" w:rsidR="001837BA" w:rsidRDefault="001837BA" w:rsidP="001837BA">
            <w:pPr>
              <w:jc w:val="both"/>
            </w:pPr>
          </w:p>
        </w:tc>
        <w:tc>
          <w:tcPr>
            <w:tcW w:w="1325" w:type="dxa"/>
            <w:gridSpan w:val="3"/>
            <w:tcBorders>
              <w:left w:val="single" w:sz="12" w:space="0" w:color="auto"/>
            </w:tcBorders>
            <w:shd w:val="clear" w:color="auto" w:fill="FBD4B4"/>
            <w:vAlign w:val="center"/>
          </w:tcPr>
          <w:p w14:paraId="6FCE6B3C" w14:textId="4CF88C9C" w:rsidR="001837BA" w:rsidRPr="00F20AEF" w:rsidRDefault="001837BA" w:rsidP="001837BA">
            <w:pPr>
              <w:jc w:val="both"/>
              <w:rPr>
                <w:b/>
                <w:sz w:val="18"/>
              </w:rPr>
            </w:pPr>
            <w:r w:rsidRPr="00F20AEF">
              <w:rPr>
                <w:b/>
                <w:sz w:val="18"/>
              </w:rPr>
              <w:t>H-index WoS/Scopus</w:t>
            </w:r>
          </w:p>
        </w:tc>
        <w:tc>
          <w:tcPr>
            <w:tcW w:w="694" w:type="dxa"/>
            <w:vAlign w:val="center"/>
          </w:tcPr>
          <w:p w14:paraId="5CF4D38F" w14:textId="415D36B4" w:rsidR="001837BA" w:rsidRDefault="001837BA" w:rsidP="001837BA">
            <w:pPr>
              <w:rPr>
                <w:b/>
              </w:rPr>
            </w:pPr>
            <w:r>
              <w:rPr>
                <w:b/>
              </w:rPr>
              <w:t xml:space="preserve">    /</w:t>
            </w:r>
          </w:p>
        </w:tc>
      </w:tr>
      <w:tr w:rsidR="001837BA" w14:paraId="69547CF1" w14:textId="77777777" w:rsidTr="008C7603">
        <w:tc>
          <w:tcPr>
            <w:tcW w:w="9859" w:type="dxa"/>
            <w:gridSpan w:val="15"/>
            <w:shd w:val="clear" w:color="auto" w:fill="F7CAAC"/>
          </w:tcPr>
          <w:p w14:paraId="3599D386" w14:textId="0C4C356E" w:rsidR="001837BA" w:rsidRDefault="001837BA" w:rsidP="001837BA">
            <w:pPr>
              <w:jc w:val="both"/>
              <w:rPr>
                <w:b/>
              </w:rPr>
            </w:pPr>
            <w:r>
              <w:rPr>
                <w:b/>
              </w:rPr>
              <w:lastRenderedPageBreak/>
              <w:t xml:space="preserve">Přehled o nejvýznamnější publikační a další tvůrčí činnosti nebo další profesní činnosti u odborníků z praxe vztahující se k zabezpečovaným předmětům </w:t>
            </w:r>
          </w:p>
        </w:tc>
      </w:tr>
      <w:tr w:rsidR="001837BA" w14:paraId="2879A997" w14:textId="77777777" w:rsidTr="008C7603">
        <w:trPr>
          <w:trHeight w:val="552"/>
        </w:trPr>
        <w:tc>
          <w:tcPr>
            <w:tcW w:w="9859" w:type="dxa"/>
            <w:gridSpan w:val="15"/>
          </w:tcPr>
          <w:p w14:paraId="694A0B68" w14:textId="06A54B70" w:rsidR="001837BA" w:rsidRPr="007B1D8D" w:rsidRDefault="001837BA" w:rsidP="001837BA">
            <w:pPr>
              <w:autoSpaceDE w:val="0"/>
              <w:autoSpaceDN w:val="0"/>
              <w:adjustRightInd w:val="0"/>
            </w:pPr>
            <w:r w:rsidRPr="007B1D8D">
              <w:t xml:space="preserve">MAŇASOVÁ HRADSKÁ, Helena, BALABÁN, Milan, HERMAN, Jan. Bata – A Czechoslovak Brand. </w:t>
            </w:r>
            <w:r w:rsidRPr="007B1D8D">
              <w:rPr>
                <w:i/>
                <w:iCs/>
              </w:rPr>
              <w:t xml:space="preserve">Business History, </w:t>
            </w:r>
            <w:r w:rsidRPr="007B1D8D">
              <w:rPr>
                <w:iCs/>
              </w:rPr>
              <w:t>2023,</w:t>
            </w:r>
            <w:r w:rsidRPr="007B1D8D">
              <w:t xml:space="preserve"> </w:t>
            </w:r>
            <w:r w:rsidRPr="007B1D8D">
              <w:rPr>
                <w:iCs/>
              </w:rPr>
              <w:t>ISSN</w:t>
            </w:r>
            <w:r w:rsidRPr="007B1D8D">
              <w:rPr>
                <w:i/>
                <w:iCs/>
              </w:rPr>
              <w:t xml:space="preserve"> </w:t>
            </w:r>
            <w:r w:rsidRPr="007B1D8D">
              <w:rPr>
                <w:color w:val="202124"/>
                <w:shd w:val="clear" w:color="auto" w:fill="FFFFFF"/>
              </w:rPr>
              <w:t>0007-6791 </w:t>
            </w:r>
            <w:r w:rsidRPr="007B1D8D">
              <w:t xml:space="preserve">(v řízení). </w:t>
            </w:r>
          </w:p>
          <w:p w14:paraId="58A47729" w14:textId="5DCCB28A" w:rsidR="001837BA" w:rsidRPr="007B1D8D" w:rsidRDefault="001837BA" w:rsidP="001837BA">
            <w:pPr>
              <w:autoSpaceDE w:val="0"/>
              <w:autoSpaceDN w:val="0"/>
              <w:adjustRightInd w:val="0"/>
            </w:pPr>
            <w:r w:rsidRPr="007B1D8D">
              <w:t xml:space="preserve">MAŇASOVÁ HRADSKÁ, Helena a kol. </w:t>
            </w:r>
            <w:r w:rsidRPr="007B1D8D">
              <w:rPr>
                <w:i/>
              </w:rPr>
              <w:t xml:space="preserve">Gesta síly. Sedmero odstínů moci v umění a designu. </w:t>
            </w:r>
            <w:r w:rsidRPr="007B1D8D">
              <w:t>Nakladatelství Univerzity Tomáše Bati ve Zlíně 2022 (v tisku). ISBN 978-80-7678-050-7</w:t>
            </w:r>
            <w:r>
              <w:t>.</w:t>
            </w:r>
          </w:p>
          <w:p w14:paraId="387C4CB1" w14:textId="0FE1AF6A" w:rsidR="001837BA" w:rsidRPr="007B1D8D" w:rsidRDefault="001837BA" w:rsidP="001837BA">
            <w:pPr>
              <w:autoSpaceDE w:val="0"/>
              <w:autoSpaceDN w:val="0"/>
              <w:adjustRightInd w:val="0"/>
            </w:pPr>
            <w:r w:rsidRPr="007B1D8D">
              <w:t xml:space="preserve">VESELÁ, Romana, MAŇASOVÁ HRADSKÁ, Helena (eds.): Nenávratné stopy. </w:t>
            </w:r>
            <w:r w:rsidRPr="007B1D8D">
              <w:rPr>
                <w:i/>
                <w:iCs/>
              </w:rPr>
              <w:t>Tradice a udržitelnost jako roční téma galerie G18</w:t>
            </w:r>
            <w:r w:rsidRPr="007B1D8D">
              <w:t>. FMK UTB Zlín, 2019. ISBN 978-80-7454-870-3</w:t>
            </w:r>
            <w:r>
              <w:t>.</w:t>
            </w:r>
          </w:p>
          <w:p w14:paraId="1396F241" w14:textId="6FDED3CE" w:rsidR="001837BA" w:rsidRPr="007B1D8D" w:rsidRDefault="001837BA" w:rsidP="001837BA">
            <w:pPr>
              <w:autoSpaceDE w:val="0"/>
              <w:autoSpaceDN w:val="0"/>
              <w:adjustRightInd w:val="0"/>
            </w:pPr>
            <w:r w:rsidRPr="007B1D8D">
              <w:t xml:space="preserve">MAŇASOVÁ HRADSKÁ, Helena, Stramm und Blau. Leo Heilbrunn a podnik Alpa. </w:t>
            </w:r>
            <w:r w:rsidRPr="007B1D8D">
              <w:rPr>
                <w:i/>
                <w:iCs/>
              </w:rPr>
              <w:t>Brno v minulosti a dnes. Příspěvky k dějinám a výstavbě Brna,</w:t>
            </w:r>
            <w:r w:rsidRPr="007B1D8D">
              <w:t xml:space="preserve"> Brno: Statutární město Brno; Archiv města Brna, 2018, roč. 31. ISSN </w:t>
            </w:r>
            <w:r w:rsidR="00C46486" w:rsidRPr="007B1D8D">
              <w:t>0524689X</w:t>
            </w:r>
            <w:r>
              <w:t>.</w:t>
            </w:r>
          </w:p>
          <w:p w14:paraId="7B6EED89" w14:textId="7B8045C1" w:rsidR="001837BA" w:rsidRPr="0097709C" w:rsidRDefault="001837BA" w:rsidP="001837BA">
            <w:pPr>
              <w:rPr>
                <w:b/>
              </w:rPr>
            </w:pPr>
            <w:r w:rsidRPr="0097709C">
              <w:rPr>
                <w:b/>
              </w:rPr>
              <w:t>Kurátorská činnost:</w:t>
            </w:r>
          </w:p>
          <w:p w14:paraId="699B9761" w14:textId="13B895E9" w:rsidR="001837BA" w:rsidRDefault="001837BA" w:rsidP="001837BA">
            <w:pPr>
              <w:autoSpaceDE w:val="0"/>
              <w:autoSpaceDN w:val="0"/>
              <w:adjustRightInd w:val="0"/>
            </w:pPr>
            <w:r w:rsidRPr="0097709C">
              <w:t xml:space="preserve">2022: autorka výstavy </w:t>
            </w:r>
            <w:r w:rsidRPr="0097709C">
              <w:rPr>
                <w:i/>
              </w:rPr>
              <w:t>Modrý a silný. Příběh značky Alpa a Lea Heilbrunna,</w:t>
            </w:r>
            <w:r w:rsidRPr="0097709C">
              <w:t xml:space="preserve"> březen-duben 2022, Galerie G18 ve Zlíně.</w:t>
            </w:r>
          </w:p>
          <w:p w14:paraId="41D5DF2D" w14:textId="77777777" w:rsidR="00C46486" w:rsidRDefault="001837BA" w:rsidP="001837BA">
            <w:pPr>
              <w:autoSpaceDE w:val="0"/>
              <w:autoSpaceDN w:val="0"/>
              <w:adjustRightInd w:val="0"/>
            </w:pPr>
            <w:r w:rsidRPr="0097709C">
              <w:t>2022: kurátorka výstavy „</w:t>
            </w:r>
            <w:r w:rsidRPr="0097709C">
              <w:rPr>
                <w:i/>
              </w:rPr>
              <w:t>Dvacet let FMK. For Future</w:t>
            </w:r>
            <w:r w:rsidRPr="0097709C">
              <w:t>“. Univerzitní galerie G18, Zlín.</w:t>
            </w:r>
          </w:p>
          <w:p w14:paraId="110B52C3" w14:textId="5270861D" w:rsidR="001837BA" w:rsidRPr="0097709C" w:rsidRDefault="001837BA" w:rsidP="001837BA">
            <w:pPr>
              <w:autoSpaceDE w:val="0"/>
              <w:autoSpaceDN w:val="0"/>
              <w:adjustRightInd w:val="0"/>
            </w:pPr>
            <w:r w:rsidRPr="0097709C">
              <w:t>od 2020-dosud: kurátorské vedení fakultních výstav kvalifikačních prací absolventů FMK, „Diplomky“</w:t>
            </w:r>
            <w:r>
              <w:t>.</w:t>
            </w:r>
          </w:p>
          <w:p w14:paraId="1D533867" w14:textId="62B117BE" w:rsidR="001837BA" w:rsidRPr="0097709C" w:rsidRDefault="001837BA" w:rsidP="001837BA">
            <w:pPr>
              <w:autoSpaceDE w:val="0"/>
              <w:autoSpaceDN w:val="0"/>
              <w:adjustRightInd w:val="0"/>
            </w:pPr>
            <w:r w:rsidRPr="0097709C">
              <w:t xml:space="preserve">2020-2021: expozice FMK na přehlídkách Designblok: „Vášeň“ a „Štěstí“. </w:t>
            </w:r>
          </w:p>
          <w:p w14:paraId="62671ABD" w14:textId="6F472558" w:rsidR="001837BA" w:rsidRDefault="001837BA" w:rsidP="001837BA">
            <w:pPr>
              <w:autoSpaceDE w:val="0"/>
              <w:autoSpaceDN w:val="0"/>
              <w:adjustRightInd w:val="0"/>
              <w:rPr>
                <w:b/>
              </w:rPr>
            </w:pPr>
            <w:r w:rsidRPr="0097709C">
              <w:t>2020: podíl FMK na výstavě uměleckých fakult „Umění volá“, Dům Pánů z Kunštátu, Brno.</w:t>
            </w:r>
          </w:p>
        </w:tc>
      </w:tr>
      <w:tr w:rsidR="001837BA" w14:paraId="698BB731" w14:textId="77777777" w:rsidTr="008C7603">
        <w:trPr>
          <w:trHeight w:val="218"/>
        </w:trPr>
        <w:tc>
          <w:tcPr>
            <w:tcW w:w="9859" w:type="dxa"/>
            <w:gridSpan w:val="15"/>
            <w:shd w:val="clear" w:color="auto" w:fill="F7CAAC"/>
          </w:tcPr>
          <w:p w14:paraId="5E6BD308" w14:textId="70CD7641" w:rsidR="001837BA" w:rsidRDefault="001837BA" w:rsidP="001837BA">
            <w:pPr>
              <w:rPr>
                <w:b/>
              </w:rPr>
            </w:pPr>
            <w:r>
              <w:rPr>
                <w:b/>
              </w:rPr>
              <w:t>Působení v zahraničí</w:t>
            </w:r>
          </w:p>
        </w:tc>
      </w:tr>
      <w:tr w:rsidR="001837BA" w14:paraId="7F60B7CE" w14:textId="77777777" w:rsidTr="00E153D9">
        <w:trPr>
          <w:trHeight w:val="426"/>
        </w:trPr>
        <w:tc>
          <w:tcPr>
            <w:tcW w:w="9859" w:type="dxa"/>
            <w:gridSpan w:val="15"/>
          </w:tcPr>
          <w:p w14:paraId="2FFFB21C" w14:textId="55A43BA0" w:rsidR="001837BA" w:rsidRDefault="001837BA" w:rsidP="001837BA">
            <w:pPr>
              <w:autoSpaceDE w:val="0"/>
              <w:autoSpaceDN w:val="0"/>
              <w:adjustRightInd w:val="0"/>
              <w:rPr>
                <w:b/>
              </w:rPr>
            </w:pPr>
            <w:r w:rsidRPr="00EE063E">
              <w:t>2005</w:t>
            </w:r>
            <w:r w:rsidRPr="00EE063E">
              <w:softHyphen/>
              <w:t>–2006: Institut für Medien</w:t>
            </w:r>
            <w:r w:rsidRPr="00EE063E">
              <w:softHyphen/>
              <w:t xml:space="preserve">, Informations </w:t>
            </w:r>
            <w:r w:rsidRPr="00EE063E">
              <w:softHyphen/>
              <w:t>und Kulturwissenschaft (Vergleichende Kulturwissenschaft), Universität Regensburg, Německo.</w:t>
            </w:r>
          </w:p>
        </w:tc>
      </w:tr>
      <w:tr w:rsidR="001837BA" w14:paraId="18CD4FB0" w14:textId="77777777" w:rsidTr="008C7603">
        <w:trPr>
          <w:cantSplit/>
          <w:trHeight w:val="470"/>
        </w:trPr>
        <w:tc>
          <w:tcPr>
            <w:tcW w:w="2518" w:type="dxa"/>
            <w:shd w:val="clear" w:color="auto" w:fill="F7CAAC"/>
          </w:tcPr>
          <w:p w14:paraId="3C785FA9" w14:textId="156CF5DD" w:rsidR="001837BA" w:rsidRDefault="001837BA" w:rsidP="001837BA">
            <w:pPr>
              <w:jc w:val="both"/>
              <w:rPr>
                <w:b/>
              </w:rPr>
            </w:pPr>
            <w:r>
              <w:rPr>
                <w:b/>
              </w:rPr>
              <w:t xml:space="preserve">Podpis </w:t>
            </w:r>
          </w:p>
        </w:tc>
        <w:tc>
          <w:tcPr>
            <w:tcW w:w="4536" w:type="dxa"/>
            <w:gridSpan w:val="8"/>
          </w:tcPr>
          <w:p w14:paraId="70FA99C1" w14:textId="244D314C" w:rsidR="001837BA" w:rsidRDefault="001837BA" w:rsidP="001837BA">
            <w:pPr>
              <w:jc w:val="both"/>
            </w:pPr>
            <w:r>
              <w:t>Helena Maňasová Hradská v. r.</w:t>
            </w:r>
          </w:p>
        </w:tc>
        <w:tc>
          <w:tcPr>
            <w:tcW w:w="786" w:type="dxa"/>
            <w:gridSpan w:val="2"/>
            <w:shd w:val="clear" w:color="auto" w:fill="F7CAAC"/>
          </w:tcPr>
          <w:p w14:paraId="58E96644" w14:textId="6E58CF76" w:rsidR="001837BA" w:rsidRDefault="001837BA" w:rsidP="001837BA">
            <w:pPr>
              <w:jc w:val="both"/>
            </w:pPr>
            <w:r>
              <w:rPr>
                <w:b/>
              </w:rPr>
              <w:t>datum</w:t>
            </w:r>
          </w:p>
        </w:tc>
        <w:tc>
          <w:tcPr>
            <w:tcW w:w="2019" w:type="dxa"/>
            <w:gridSpan w:val="4"/>
          </w:tcPr>
          <w:p w14:paraId="0D0520F0" w14:textId="4AE80E86" w:rsidR="001837BA" w:rsidRDefault="001837BA" w:rsidP="001837BA">
            <w:pPr>
              <w:jc w:val="both"/>
            </w:pPr>
            <w:r>
              <w:t>30. 10. 2022</w:t>
            </w:r>
          </w:p>
        </w:tc>
      </w:tr>
    </w:tbl>
    <w:p w14:paraId="07757BA9" w14:textId="77777777" w:rsidR="007D65AA" w:rsidRDefault="007D65AA"/>
    <w:p w14:paraId="61769230" w14:textId="77777777" w:rsidR="00725259" w:rsidRDefault="00725259">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7"/>
        <w:gridCol w:w="67"/>
        <w:gridCol w:w="217"/>
        <w:gridCol w:w="351"/>
        <w:gridCol w:w="194"/>
        <w:gridCol w:w="1081"/>
        <w:gridCol w:w="641"/>
        <w:gridCol w:w="68"/>
        <w:gridCol w:w="74"/>
        <w:gridCol w:w="381"/>
        <w:gridCol w:w="186"/>
        <w:gridCol w:w="283"/>
        <w:gridCol w:w="777"/>
        <w:gridCol w:w="217"/>
        <w:gridCol w:w="634"/>
        <w:gridCol w:w="75"/>
        <w:gridCol w:w="76"/>
        <w:gridCol w:w="47"/>
        <w:gridCol w:w="586"/>
        <w:gridCol w:w="693"/>
        <w:gridCol w:w="694"/>
      </w:tblGrid>
      <w:tr w:rsidR="00725259" w14:paraId="53DEBAD8" w14:textId="77777777" w:rsidTr="00830928">
        <w:tc>
          <w:tcPr>
            <w:tcW w:w="9859" w:type="dxa"/>
            <w:gridSpan w:val="21"/>
            <w:tcBorders>
              <w:top w:val="single" w:sz="4" w:space="0" w:color="auto"/>
              <w:left w:val="single" w:sz="4" w:space="0" w:color="auto"/>
              <w:bottom w:val="double" w:sz="4" w:space="0" w:color="auto"/>
              <w:right w:val="single" w:sz="4" w:space="0" w:color="auto"/>
            </w:tcBorders>
            <w:shd w:val="clear" w:color="auto" w:fill="BDD6EE"/>
          </w:tcPr>
          <w:p w14:paraId="7BD92148" w14:textId="48FE5E5B" w:rsidR="00725259" w:rsidRDefault="00725259" w:rsidP="00830928">
            <w:pPr>
              <w:jc w:val="both"/>
              <w:rPr>
                <w:b/>
                <w:sz w:val="28"/>
              </w:rPr>
            </w:pPr>
            <w:r>
              <w:rPr>
                <w:b/>
                <w:sz w:val="28"/>
              </w:rPr>
              <w:lastRenderedPageBreak/>
              <w:t>C-I – Personální zabezpečení</w:t>
            </w:r>
          </w:p>
        </w:tc>
      </w:tr>
      <w:tr w:rsidR="00725259" w14:paraId="7F52AE88" w14:textId="77777777" w:rsidTr="00830928">
        <w:tc>
          <w:tcPr>
            <w:tcW w:w="2517" w:type="dxa"/>
            <w:tcBorders>
              <w:top w:val="double" w:sz="4" w:space="0" w:color="auto"/>
            </w:tcBorders>
            <w:shd w:val="clear" w:color="auto" w:fill="F7CAAC"/>
          </w:tcPr>
          <w:p w14:paraId="22B2DBB1" w14:textId="77777777" w:rsidR="00725259" w:rsidRDefault="00725259" w:rsidP="00830928">
            <w:pPr>
              <w:jc w:val="both"/>
              <w:rPr>
                <w:b/>
              </w:rPr>
            </w:pPr>
            <w:r>
              <w:rPr>
                <w:b/>
              </w:rPr>
              <w:t>Vysoká škola</w:t>
            </w:r>
          </w:p>
        </w:tc>
        <w:tc>
          <w:tcPr>
            <w:tcW w:w="7342" w:type="dxa"/>
            <w:gridSpan w:val="20"/>
          </w:tcPr>
          <w:p w14:paraId="42A2EC5E" w14:textId="77777777" w:rsidR="00725259" w:rsidRDefault="00725259" w:rsidP="00830928">
            <w:pPr>
              <w:jc w:val="both"/>
            </w:pPr>
            <w:r>
              <w:t>Univerzita Tomáše Bati ve Zlíně</w:t>
            </w:r>
          </w:p>
        </w:tc>
      </w:tr>
      <w:tr w:rsidR="00725259" w14:paraId="76D1E66F" w14:textId="77777777" w:rsidTr="00830928">
        <w:tc>
          <w:tcPr>
            <w:tcW w:w="2517" w:type="dxa"/>
            <w:shd w:val="clear" w:color="auto" w:fill="F7CAAC"/>
          </w:tcPr>
          <w:p w14:paraId="21FE9630" w14:textId="77777777" w:rsidR="00725259" w:rsidRDefault="00725259" w:rsidP="00830928">
            <w:pPr>
              <w:jc w:val="both"/>
              <w:rPr>
                <w:b/>
              </w:rPr>
            </w:pPr>
            <w:r>
              <w:rPr>
                <w:b/>
              </w:rPr>
              <w:t>Součást vysoké školy</w:t>
            </w:r>
          </w:p>
        </w:tc>
        <w:tc>
          <w:tcPr>
            <w:tcW w:w="7342" w:type="dxa"/>
            <w:gridSpan w:val="20"/>
          </w:tcPr>
          <w:p w14:paraId="3ED46FCD" w14:textId="77777777" w:rsidR="00725259" w:rsidRDefault="00725259" w:rsidP="00830928">
            <w:pPr>
              <w:jc w:val="both"/>
            </w:pPr>
            <w:r>
              <w:t>Fakulta multimediálních komunikací</w:t>
            </w:r>
          </w:p>
        </w:tc>
      </w:tr>
      <w:tr w:rsidR="00725259" w14:paraId="15D8C927" w14:textId="77777777" w:rsidTr="00830928">
        <w:tc>
          <w:tcPr>
            <w:tcW w:w="2517" w:type="dxa"/>
            <w:shd w:val="clear" w:color="auto" w:fill="F7CAAC"/>
          </w:tcPr>
          <w:p w14:paraId="6D821DCB" w14:textId="77777777" w:rsidR="00725259" w:rsidRDefault="00725259" w:rsidP="00830928">
            <w:pPr>
              <w:jc w:val="both"/>
              <w:rPr>
                <w:b/>
              </w:rPr>
            </w:pPr>
            <w:r>
              <w:rPr>
                <w:b/>
              </w:rPr>
              <w:t>Název studijního programu</w:t>
            </w:r>
          </w:p>
        </w:tc>
        <w:tc>
          <w:tcPr>
            <w:tcW w:w="7342" w:type="dxa"/>
            <w:gridSpan w:val="20"/>
          </w:tcPr>
          <w:p w14:paraId="33BDDD1F" w14:textId="77777777" w:rsidR="00725259" w:rsidRDefault="00725259" w:rsidP="00830928">
            <w:pPr>
              <w:jc w:val="both"/>
            </w:pPr>
            <w:r>
              <w:t>Design</w:t>
            </w:r>
          </w:p>
        </w:tc>
      </w:tr>
      <w:tr w:rsidR="00725259" w14:paraId="5B43F5D7" w14:textId="77777777" w:rsidTr="00830928">
        <w:tc>
          <w:tcPr>
            <w:tcW w:w="2517" w:type="dxa"/>
            <w:shd w:val="clear" w:color="auto" w:fill="F7CAAC"/>
          </w:tcPr>
          <w:p w14:paraId="38A99D4F" w14:textId="77777777" w:rsidR="00725259" w:rsidRDefault="00725259" w:rsidP="00830928">
            <w:pPr>
              <w:jc w:val="both"/>
              <w:rPr>
                <w:b/>
              </w:rPr>
            </w:pPr>
            <w:r>
              <w:rPr>
                <w:b/>
              </w:rPr>
              <w:t>Jméno a příjmení</w:t>
            </w:r>
          </w:p>
        </w:tc>
        <w:tc>
          <w:tcPr>
            <w:tcW w:w="4320" w:type="dxa"/>
            <w:gridSpan w:val="12"/>
          </w:tcPr>
          <w:p w14:paraId="5E04A5C1" w14:textId="77777777" w:rsidR="00725259" w:rsidRDefault="00725259" w:rsidP="00830928">
            <w:pPr>
              <w:jc w:val="both"/>
            </w:pPr>
            <w:r>
              <w:t>Lenka Mičolová</w:t>
            </w:r>
          </w:p>
        </w:tc>
        <w:tc>
          <w:tcPr>
            <w:tcW w:w="926" w:type="dxa"/>
            <w:gridSpan w:val="3"/>
            <w:shd w:val="clear" w:color="auto" w:fill="F7CAAC"/>
          </w:tcPr>
          <w:p w14:paraId="7357D6F2" w14:textId="77777777" w:rsidR="00725259" w:rsidRDefault="00725259" w:rsidP="00830928">
            <w:pPr>
              <w:jc w:val="both"/>
              <w:rPr>
                <w:b/>
              </w:rPr>
            </w:pPr>
            <w:r>
              <w:rPr>
                <w:b/>
              </w:rPr>
              <w:t>Tituly</w:t>
            </w:r>
          </w:p>
        </w:tc>
        <w:tc>
          <w:tcPr>
            <w:tcW w:w="2096" w:type="dxa"/>
            <w:gridSpan w:val="5"/>
          </w:tcPr>
          <w:p w14:paraId="0BDDE918" w14:textId="77777777" w:rsidR="00725259" w:rsidRDefault="00725259" w:rsidP="00830928">
            <w:pPr>
              <w:jc w:val="both"/>
            </w:pPr>
            <w:r>
              <w:t>MgA.</w:t>
            </w:r>
          </w:p>
        </w:tc>
      </w:tr>
      <w:tr w:rsidR="00725259" w14:paraId="67D34BFF" w14:textId="77777777" w:rsidTr="009B6844">
        <w:tc>
          <w:tcPr>
            <w:tcW w:w="2517" w:type="dxa"/>
            <w:shd w:val="clear" w:color="auto" w:fill="F7CAAC"/>
          </w:tcPr>
          <w:p w14:paraId="593B14D1" w14:textId="77777777" w:rsidR="00725259" w:rsidRDefault="00725259" w:rsidP="00830928">
            <w:pPr>
              <w:jc w:val="both"/>
              <w:rPr>
                <w:b/>
              </w:rPr>
            </w:pPr>
            <w:r>
              <w:rPr>
                <w:b/>
              </w:rPr>
              <w:t>Rok narození</w:t>
            </w:r>
          </w:p>
        </w:tc>
        <w:tc>
          <w:tcPr>
            <w:tcW w:w="635" w:type="dxa"/>
            <w:gridSpan w:val="3"/>
          </w:tcPr>
          <w:p w14:paraId="4A9A7C5A" w14:textId="77777777" w:rsidR="00725259" w:rsidRDefault="00725259" w:rsidP="00830928">
            <w:pPr>
              <w:jc w:val="both"/>
            </w:pPr>
            <w:r>
              <w:t>1988</w:t>
            </w:r>
          </w:p>
        </w:tc>
        <w:tc>
          <w:tcPr>
            <w:tcW w:w="1916" w:type="dxa"/>
            <w:gridSpan w:val="3"/>
            <w:shd w:val="clear" w:color="auto" w:fill="F7CAAC"/>
          </w:tcPr>
          <w:p w14:paraId="23A16E26" w14:textId="77777777" w:rsidR="00725259" w:rsidRDefault="00725259" w:rsidP="00830928">
            <w:pPr>
              <w:jc w:val="both"/>
              <w:rPr>
                <w:b/>
              </w:rPr>
            </w:pPr>
            <w:r>
              <w:rPr>
                <w:b/>
              </w:rPr>
              <w:t>typ vztahu k VŠ</w:t>
            </w:r>
          </w:p>
        </w:tc>
        <w:tc>
          <w:tcPr>
            <w:tcW w:w="992" w:type="dxa"/>
            <w:gridSpan w:val="5"/>
          </w:tcPr>
          <w:p w14:paraId="030B7F66" w14:textId="77777777" w:rsidR="00725259" w:rsidRDefault="00725259" w:rsidP="00830928">
            <w:pPr>
              <w:jc w:val="both"/>
            </w:pPr>
            <w:r>
              <w:t>pp.</w:t>
            </w:r>
          </w:p>
        </w:tc>
        <w:tc>
          <w:tcPr>
            <w:tcW w:w="777" w:type="dxa"/>
            <w:shd w:val="clear" w:color="auto" w:fill="F7CAAC"/>
          </w:tcPr>
          <w:p w14:paraId="6B232C7E" w14:textId="77777777" w:rsidR="00725259" w:rsidRDefault="00725259" w:rsidP="00830928">
            <w:pPr>
              <w:jc w:val="both"/>
              <w:rPr>
                <w:b/>
              </w:rPr>
            </w:pPr>
            <w:r>
              <w:rPr>
                <w:b/>
              </w:rPr>
              <w:t>rozsah</w:t>
            </w:r>
          </w:p>
        </w:tc>
        <w:tc>
          <w:tcPr>
            <w:tcW w:w="926" w:type="dxa"/>
            <w:gridSpan w:val="3"/>
          </w:tcPr>
          <w:p w14:paraId="3F6EBFB5" w14:textId="77777777" w:rsidR="00725259" w:rsidRDefault="00725259" w:rsidP="00830928">
            <w:pPr>
              <w:jc w:val="both"/>
            </w:pPr>
            <w:r>
              <w:t>40h/t</w:t>
            </w:r>
          </w:p>
        </w:tc>
        <w:tc>
          <w:tcPr>
            <w:tcW w:w="709" w:type="dxa"/>
            <w:gridSpan w:val="3"/>
            <w:shd w:val="clear" w:color="auto" w:fill="F7CAAC"/>
          </w:tcPr>
          <w:p w14:paraId="16BD5CBF" w14:textId="77777777" w:rsidR="00725259" w:rsidRDefault="00725259" w:rsidP="00830928">
            <w:pPr>
              <w:jc w:val="both"/>
              <w:rPr>
                <w:b/>
              </w:rPr>
            </w:pPr>
            <w:r>
              <w:rPr>
                <w:b/>
              </w:rPr>
              <w:t>do kdy</w:t>
            </w:r>
          </w:p>
        </w:tc>
        <w:tc>
          <w:tcPr>
            <w:tcW w:w="1387" w:type="dxa"/>
            <w:gridSpan w:val="2"/>
          </w:tcPr>
          <w:p w14:paraId="799BC4A1" w14:textId="77777777" w:rsidR="00725259" w:rsidRDefault="00725259" w:rsidP="00830928">
            <w:pPr>
              <w:jc w:val="both"/>
            </w:pPr>
            <w:r>
              <w:t>06/2023</w:t>
            </w:r>
          </w:p>
        </w:tc>
      </w:tr>
      <w:tr w:rsidR="00725259" w14:paraId="40A0AFF4" w14:textId="77777777" w:rsidTr="00830928">
        <w:tc>
          <w:tcPr>
            <w:tcW w:w="5068" w:type="dxa"/>
            <w:gridSpan w:val="7"/>
            <w:shd w:val="clear" w:color="auto" w:fill="F7CAAC"/>
          </w:tcPr>
          <w:p w14:paraId="30176B0D" w14:textId="77777777" w:rsidR="00725259" w:rsidRDefault="00725259" w:rsidP="00830928">
            <w:pPr>
              <w:jc w:val="both"/>
              <w:rPr>
                <w:b/>
              </w:rPr>
            </w:pPr>
            <w:r>
              <w:rPr>
                <w:b/>
              </w:rPr>
              <w:t>Typ vztahu na součásti VŠ, která uskutečňuje st. program</w:t>
            </w:r>
          </w:p>
        </w:tc>
        <w:tc>
          <w:tcPr>
            <w:tcW w:w="992" w:type="dxa"/>
            <w:gridSpan w:val="5"/>
          </w:tcPr>
          <w:p w14:paraId="0D729D67" w14:textId="77777777" w:rsidR="00725259" w:rsidRDefault="00725259" w:rsidP="00830928">
            <w:pPr>
              <w:jc w:val="both"/>
            </w:pPr>
            <w:r>
              <w:t>pp.</w:t>
            </w:r>
          </w:p>
        </w:tc>
        <w:tc>
          <w:tcPr>
            <w:tcW w:w="777" w:type="dxa"/>
            <w:shd w:val="clear" w:color="auto" w:fill="F7CAAC"/>
          </w:tcPr>
          <w:p w14:paraId="010D3D6E" w14:textId="77777777" w:rsidR="00725259" w:rsidRDefault="00725259" w:rsidP="00830928">
            <w:pPr>
              <w:jc w:val="both"/>
              <w:rPr>
                <w:b/>
              </w:rPr>
            </w:pPr>
            <w:r>
              <w:rPr>
                <w:b/>
              </w:rPr>
              <w:t>rozsah</w:t>
            </w:r>
          </w:p>
        </w:tc>
        <w:tc>
          <w:tcPr>
            <w:tcW w:w="926" w:type="dxa"/>
            <w:gridSpan w:val="3"/>
          </w:tcPr>
          <w:p w14:paraId="73FA6399" w14:textId="77777777" w:rsidR="00725259" w:rsidRDefault="00725259" w:rsidP="00830928">
            <w:pPr>
              <w:jc w:val="both"/>
            </w:pPr>
            <w:r>
              <w:t>40h/t</w:t>
            </w:r>
          </w:p>
        </w:tc>
        <w:tc>
          <w:tcPr>
            <w:tcW w:w="709" w:type="dxa"/>
            <w:gridSpan w:val="3"/>
            <w:shd w:val="clear" w:color="auto" w:fill="F7CAAC"/>
          </w:tcPr>
          <w:p w14:paraId="67CBDF17" w14:textId="77777777" w:rsidR="00725259" w:rsidRDefault="00725259" w:rsidP="00830928">
            <w:pPr>
              <w:jc w:val="both"/>
              <w:rPr>
                <w:b/>
              </w:rPr>
            </w:pPr>
            <w:r>
              <w:rPr>
                <w:b/>
              </w:rPr>
              <w:t>do kdy</w:t>
            </w:r>
          </w:p>
        </w:tc>
        <w:tc>
          <w:tcPr>
            <w:tcW w:w="1387" w:type="dxa"/>
            <w:gridSpan w:val="2"/>
          </w:tcPr>
          <w:p w14:paraId="133A5A23" w14:textId="77777777" w:rsidR="00725259" w:rsidRDefault="00725259" w:rsidP="00830928">
            <w:pPr>
              <w:jc w:val="both"/>
            </w:pPr>
            <w:r>
              <w:t>06/2023</w:t>
            </w:r>
          </w:p>
        </w:tc>
      </w:tr>
      <w:tr w:rsidR="00725259" w14:paraId="4CD3E660" w14:textId="77777777" w:rsidTr="00830928">
        <w:tc>
          <w:tcPr>
            <w:tcW w:w="6060" w:type="dxa"/>
            <w:gridSpan w:val="12"/>
            <w:shd w:val="clear" w:color="auto" w:fill="F7CAAC"/>
          </w:tcPr>
          <w:p w14:paraId="6F8B092A" w14:textId="77777777" w:rsidR="00725259" w:rsidRDefault="00725259" w:rsidP="00830928">
            <w:pPr>
              <w:jc w:val="both"/>
            </w:pPr>
            <w:r>
              <w:rPr>
                <w:b/>
              </w:rPr>
              <w:t>Další současná působení jako akademický pracovník na jiných VŠ</w:t>
            </w:r>
          </w:p>
        </w:tc>
        <w:tc>
          <w:tcPr>
            <w:tcW w:w="1703" w:type="dxa"/>
            <w:gridSpan w:val="4"/>
            <w:shd w:val="clear" w:color="auto" w:fill="F7CAAC"/>
          </w:tcPr>
          <w:p w14:paraId="43EB952E" w14:textId="77777777" w:rsidR="00725259" w:rsidRDefault="00725259" w:rsidP="00830928">
            <w:pPr>
              <w:jc w:val="both"/>
              <w:rPr>
                <w:b/>
              </w:rPr>
            </w:pPr>
            <w:r>
              <w:rPr>
                <w:b/>
              </w:rPr>
              <w:t>typ prac. vztahu</w:t>
            </w:r>
          </w:p>
        </w:tc>
        <w:tc>
          <w:tcPr>
            <w:tcW w:w="2096" w:type="dxa"/>
            <w:gridSpan w:val="5"/>
            <w:shd w:val="clear" w:color="auto" w:fill="F7CAAC"/>
          </w:tcPr>
          <w:p w14:paraId="3FC6E88B" w14:textId="77777777" w:rsidR="00725259" w:rsidRDefault="00725259" w:rsidP="00830928">
            <w:pPr>
              <w:jc w:val="both"/>
              <w:rPr>
                <w:b/>
              </w:rPr>
            </w:pPr>
            <w:r>
              <w:rPr>
                <w:b/>
              </w:rPr>
              <w:t>rozsah</w:t>
            </w:r>
          </w:p>
        </w:tc>
      </w:tr>
      <w:tr w:rsidR="00725259" w14:paraId="2369D351" w14:textId="77777777" w:rsidTr="00830928">
        <w:tc>
          <w:tcPr>
            <w:tcW w:w="6060" w:type="dxa"/>
            <w:gridSpan w:val="12"/>
          </w:tcPr>
          <w:p w14:paraId="7839CE75" w14:textId="77777777" w:rsidR="00725259" w:rsidRDefault="00725259" w:rsidP="00830928">
            <w:pPr>
              <w:jc w:val="both"/>
            </w:pPr>
          </w:p>
        </w:tc>
        <w:tc>
          <w:tcPr>
            <w:tcW w:w="1703" w:type="dxa"/>
            <w:gridSpan w:val="4"/>
          </w:tcPr>
          <w:p w14:paraId="5CB259AF" w14:textId="77777777" w:rsidR="00725259" w:rsidRDefault="00725259" w:rsidP="00830928">
            <w:pPr>
              <w:jc w:val="both"/>
            </w:pPr>
          </w:p>
        </w:tc>
        <w:tc>
          <w:tcPr>
            <w:tcW w:w="2096" w:type="dxa"/>
            <w:gridSpan w:val="5"/>
          </w:tcPr>
          <w:p w14:paraId="41278017" w14:textId="77777777" w:rsidR="00725259" w:rsidRDefault="00725259" w:rsidP="00830928">
            <w:pPr>
              <w:jc w:val="both"/>
            </w:pPr>
          </w:p>
        </w:tc>
      </w:tr>
      <w:tr w:rsidR="00725259" w14:paraId="7F1615BE" w14:textId="77777777" w:rsidTr="00830928">
        <w:tc>
          <w:tcPr>
            <w:tcW w:w="9859" w:type="dxa"/>
            <w:gridSpan w:val="21"/>
            <w:shd w:val="clear" w:color="auto" w:fill="F7CAAC"/>
          </w:tcPr>
          <w:p w14:paraId="2DDC7F8D" w14:textId="77777777" w:rsidR="00725259" w:rsidRDefault="00725259" w:rsidP="00830928">
            <w:pPr>
              <w:jc w:val="both"/>
            </w:pPr>
            <w:r>
              <w:rPr>
                <w:b/>
              </w:rPr>
              <w:t>Předměty příslušného studijního programu a způsob zapojení do jejich výuky, příp. další zapojení do uskutečňování studijního programu</w:t>
            </w:r>
          </w:p>
        </w:tc>
      </w:tr>
      <w:tr w:rsidR="00725259" w:rsidRPr="002827C6" w14:paraId="32346B47" w14:textId="77777777" w:rsidTr="00E153D9">
        <w:trPr>
          <w:trHeight w:val="186"/>
        </w:trPr>
        <w:tc>
          <w:tcPr>
            <w:tcW w:w="9859" w:type="dxa"/>
            <w:gridSpan w:val="21"/>
            <w:tcBorders>
              <w:top w:val="nil"/>
            </w:tcBorders>
          </w:tcPr>
          <w:p w14:paraId="5FCC0DA5" w14:textId="079C27DB" w:rsidR="00725259" w:rsidRPr="002827C6" w:rsidRDefault="00B96F25" w:rsidP="00830928">
            <w:pPr>
              <w:jc w:val="both"/>
            </w:pPr>
            <w:r>
              <w:t xml:space="preserve">Dějiny odívání 7-9 (garant předmětu, </w:t>
            </w:r>
            <w:r w:rsidR="00AF21C9">
              <w:t>přednášející)</w:t>
            </w:r>
          </w:p>
        </w:tc>
      </w:tr>
      <w:tr w:rsidR="00725259" w:rsidRPr="002827C6" w14:paraId="60BED767" w14:textId="77777777" w:rsidTr="00830928">
        <w:trPr>
          <w:trHeight w:val="340"/>
        </w:trPr>
        <w:tc>
          <w:tcPr>
            <w:tcW w:w="9859" w:type="dxa"/>
            <w:gridSpan w:val="21"/>
            <w:tcBorders>
              <w:top w:val="nil"/>
            </w:tcBorders>
            <w:shd w:val="clear" w:color="auto" w:fill="FBD4B4"/>
          </w:tcPr>
          <w:p w14:paraId="200451B2" w14:textId="77777777" w:rsidR="00725259" w:rsidRPr="002827C6" w:rsidRDefault="00725259" w:rsidP="00830928">
            <w:pPr>
              <w:jc w:val="both"/>
              <w:rPr>
                <w:b/>
              </w:rPr>
            </w:pPr>
            <w:r w:rsidRPr="002827C6">
              <w:rPr>
                <w:b/>
              </w:rPr>
              <w:t>Zapojení do výuky v dalších studijních programech na téže vysoké škole (pouze u garantů ZT a PZ předmětů)</w:t>
            </w:r>
          </w:p>
        </w:tc>
      </w:tr>
      <w:tr w:rsidR="00725259" w:rsidRPr="002827C6" w14:paraId="35378FD1" w14:textId="77777777" w:rsidTr="00E153D9">
        <w:trPr>
          <w:trHeight w:val="340"/>
        </w:trPr>
        <w:tc>
          <w:tcPr>
            <w:tcW w:w="2585" w:type="dxa"/>
            <w:gridSpan w:val="2"/>
            <w:tcBorders>
              <w:top w:val="nil"/>
            </w:tcBorders>
          </w:tcPr>
          <w:p w14:paraId="145A7E09" w14:textId="77777777" w:rsidR="00725259" w:rsidRPr="00FD6743" w:rsidRDefault="00725259" w:rsidP="00830928">
            <w:pPr>
              <w:rPr>
                <w:b/>
              </w:rPr>
            </w:pPr>
            <w:r w:rsidRPr="00FD6743">
              <w:rPr>
                <w:b/>
              </w:rPr>
              <w:t>Název studijního předmětu</w:t>
            </w:r>
          </w:p>
        </w:tc>
        <w:tc>
          <w:tcPr>
            <w:tcW w:w="1843" w:type="dxa"/>
            <w:gridSpan w:val="4"/>
            <w:tcBorders>
              <w:top w:val="nil"/>
            </w:tcBorders>
          </w:tcPr>
          <w:p w14:paraId="6EA1DD28" w14:textId="77777777" w:rsidR="00725259" w:rsidRPr="00FD6743" w:rsidRDefault="00725259" w:rsidP="00830928">
            <w:pPr>
              <w:rPr>
                <w:b/>
              </w:rPr>
            </w:pPr>
            <w:r w:rsidRPr="00FD6743">
              <w:rPr>
                <w:b/>
              </w:rPr>
              <w:t>Název studijního programu</w:t>
            </w:r>
          </w:p>
        </w:tc>
        <w:tc>
          <w:tcPr>
            <w:tcW w:w="708" w:type="dxa"/>
            <w:gridSpan w:val="2"/>
            <w:tcBorders>
              <w:top w:val="nil"/>
            </w:tcBorders>
          </w:tcPr>
          <w:p w14:paraId="52AE4915" w14:textId="77777777" w:rsidR="00725259" w:rsidRPr="00FD6743" w:rsidRDefault="00725259" w:rsidP="00830928">
            <w:pPr>
              <w:rPr>
                <w:b/>
              </w:rPr>
            </w:pPr>
            <w:r w:rsidRPr="00FD6743">
              <w:rPr>
                <w:b/>
              </w:rPr>
              <w:t>Sem.</w:t>
            </w:r>
          </w:p>
        </w:tc>
        <w:tc>
          <w:tcPr>
            <w:tcW w:w="2552" w:type="dxa"/>
            <w:gridSpan w:val="7"/>
            <w:tcBorders>
              <w:top w:val="nil"/>
            </w:tcBorders>
          </w:tcPr>
          <w:p w14:paraId="033686B8" w14:textId="77777777" w:rsidR="00725259" w:rsidRPr="00FD6743" w:rsidRDefault="00725259" w:rsidP="00830928">
            <w:pPr>
              <w:rPr>
                <w:b/>
              </w:rPr>
            </w:pPr>
            <w:r w:rsidRPr="00FD6743">
              <w:rPr>
                <w:b/>
              </w:rPr>
              <w:t>Role ve výuce daného předmětu</w:t>
            </w:r>
          </w:p>
        </w:tc>
        <w:tc>
          <w:tcPr>
            <w:tcW w:w="2171" w:type="dxa"/>
            <w:gridSpan w:val="6"/>
            <w:tcBorders>
              <w:top w:val="nil"/>
            </w:tcBorders>
          </w:tcPr>
          <w:p w14:paraId="5DDAFD62" w14:textId="77777777" w:rsidR="00725259" w:rsidRPr="00FD6743" w:rsidRDefault="00725259" w:rsidP="00830928">
            <w:pPr>
              <w:rPr>
                <w:b/>
              </w:rPr>
            </w:pPr>
            <w:r w:rsidRPr="00FD6743">
              <w:rPr>
                <w:b/>
              </w:rPr>
              <w:t>(</w:t>
            </w:r>
            <w:r w:rsidRPr="00FD6743">
              <w:rPr>
                <w:b/>
                <w:i/>
                <w:iCs/>
              </w:rPr>
              <w:t>nepovinný údaj</w:t>
            </w:r>
            <w:r w:rsidRPr="00FD6743">
              <w:rPr>
                <w:b/>
              </w:rPr>
              <w:t>) Počet hodin za semestr</w:t>
            </w:r>
          </w:p>
        </w:tc>
      </w:tr>
      <w:tr w:rsidR="00EB665E" w:rsidRPr="00461AFF" w14:paraId="36567E1B" w14:textId="77777777" w:rsidTr="00E153D9">
        <w:trPr>
          <w:trHeight w:val="285"/>
        </w:trPr>
        <w:tc>
          <w:tcPr>
            <w:tcW w:w="2585" w:type="dxa"/>
            <w:gridSpan w:val="2"/>
            <w:tcBorders>
              <w:top w:val="nil"/>
            </w:tcBorders>
          </w:tcPr>
          <w:p w14:paraId="2F950F08" w14:textId="701DADB5" w:rsidR="00EB665E" w:rsidRPr="00FD6743" w:rsidRDefault="00EB665E" w:rsidP="00EB665E">
            <w:r w:rsidRPr="00FD6743">
              <w:t>Ateliér Design oděvu 1</w:t>
            </w:r>
          </w:p>
        </w:tc>
        <w:tc>
          <w:tcPr>
            <w:tcW w:w="1843" w:type="dxa"/>
            <w:gridSpan w:val="4"/>
            <w:tcBorders>
              <w:top w:val="nil"/>
            </w:tcBorders>
          </w:tcPr>
          <w:p w14:paraId="046E720A" w14:textId="271B0574" w:rsidR="00EB665E" w:rsidRPr="00FD6743" w:rsidRDefault="00EB665E" w:rsidP="00EB665E">
            <w:r w:rsidRPr="00FD6743">
              <w:t>Design (BSP)</w:t>
            </w:r>
          </w:p>
        </w:tc>
        <w:tc>
          <w:tcPr>
            <w:tcW w:w="708" w:type="dxa"/>
            <w:gridSpan w:val="2"/>
            <w:tcBorders>
              <w:top w:val="nil"/>
            </w:tcBorders>
          </w:tcPr>
          <w:p w14:paraId="1C198BBA" w14:textId="58F33943" w:rsidR="00EB665E" w:rsidRPr="00FD6743" w:rsidRDefault="00EB665E" w:rsidP="00EB665E">
            <w:r w:rsidRPr="00FD6743">
              <w:t>ZS</w:t>
            </w:r>
          </w:p>
        </w:tc>
        <w:tc>
          <w:tcPr>
            <w:tcW w:w="2552" w:type="dxa"/>
            <w:gridSpan w:val="7"/>
            <w:tcBorders>
              <w:top w:val="nil"/>
            </w:tcBorders>
          </w:tcPr>
          <w:p w14:paraId="1B122ADA" w14:textId="393461BB" w:rsidR="00EB665E" w:rsidRPr="00FD6743" w:rsidRDefault="00EB665E" w:rsidP="00EB665E">
            <w:r w:rsidRPr="00FD6743">
              <w:t>garant předmětu, vede ateliér</w:t>
            </w:r>
          </w:p>
        </w:tc>
        <w:tc>
          <w:tcPr>
            <w:tcW w:w="2171" w:type="dxa"/>
            <w:gridSpan w:val="6"/>
            <w:tcBorders>
              <w:top w:val="nil"/>
            </w:tcBorders>
          </w:tcPr>
          <w:p w14:paraId="23029D3A" w14:textId="77777777" w:rsidR="00EB665E" w:rsidRPr="00FD6743" w:rsidRDefault="00EB665E" w:rsidP="00EB665E"/>
        </w:tc>
      </w:tr>
      <w:tr w:rsidR="00EB665E" w:rsidRPr="00461AFF" w14:paraId="059276D9" w14:textId="77777777" w:rsidTr="00E153D9">
        <w:trPr>
          <w:trHeight w:val="285"/>
        </w:trPr>
        <w:tc>
          <w:tcPr>
            <w:tcW w:w="2585" w:type="dxa"/>
            <w:gridSpan w:val="2"/>
            <w:tcBorders>
              <w:top w:val="nil"/>
            </w:tcBorders>
          </w:tcPr>
          <w:p w14:paraId="1315DB09" w14:textId="159D27E4" w:rsidR="00EB665E" w:rsidRPr="00FD6743" w:rsidRDefault="00EB665E" w:rsidP="00EB665E">
            <w:r w:rsidRPr="00FD6743">
              <w:t>Ateliér Design oděvu 2</w:t>
            </w:r>
          </w:p>
        </w:tc>
        <w:tc>
          <w:tcPr>
            <w:tcW w:w="1843" w:type="dxa"/>
            <w:gridSpan w:val="4"/>
            <w:tcBorders>
              <w:top w:val="nil"/>
            </w:tcBorders>
          </w:tcPr>
          <w:p w14:paraId="4880923B" w14:textId="73E18774" w:rsidR="00EB665E" w:rsidRPr="00FD6743" w:rsidRDefault="00EB665E" w:rsidP="00EB665E">
            <w:r w:rsidRPr="00FD6743">
              <w:t>Design (BSP)</w:t>
            </w:r>
          </w:p>
        </w:tc>
        <w:tc>
          <w:tcPr>
            <w:tcW w:w="708" w:type="dxa"/>
            <w:gridSpan w:val="2"/>
            <w:tcBorders>
              <w:top w:val="nil"/>
            </w:tcBorders>
          </w:tcPr>
          <w:p w14:paraId="0776B07D" w14:textId="7CB5791E" w:rsidR="00EB665E" w:rsidRPr="00FD6743" w:rsidRDefault="00EB665E" w:rsidP="00EB665E">
            <w:r w:rsidRPr="00FD6743">
              <w:t>LS</w:t>
            </w:r>
          </w:p>
        </w:tc>
        <w:tc>
          <w:tcPr>
            <w:tcW w:w="2552" w:type="dxa"/>
            <w:gridSpan w:val="7"/>
            <w:tcBorders>
              <w:top w:val="nil"/>
            </w:tcBorders>
          </w:tcPr>
          <w:p w14:paraId="6F5D50B9" w14:textId="29961296" w:rsidR="00EB665E" w:rsidRPr="00FD6743" w:rsidRDefault="00EB665E" w:rsidP="00EB665E">
            <w:r w:rsidRPr="00FD6743">
              <w:t>garant předmětu, vede ateliér</w:t>
            </w:r>
          </w:p>
        </w:tc>
        <w:tc>
          <w:tcPr>
            <w:tcW w:w="2171" w:type="dxa"/>
            <w:gridSpan w:val="6"/>
            <w:tcBorders>
              <w:top w:val="nil"/>
            </w:tcBorders>
          </w:tcPr>
          <w:p w14:paraId="69EEB494" w14:textId="77777777" w:rsidR="00EB665E" w:rsidRPr="00FD6743" w:rsidRDefault="00EB665E" w:rsidP="00EB665E"/>
        </w:tc>
      </w:tr>
      <w:tr w:rsidR="00EB665E" w:rsidRPr="00461AFF" w14:paraId="1A995E8C" w14:textId="77777777" w:rsidTr="00E153D9">
        <w:trPr>
          <w:trHeight w:val="285"/>
        </w:trPr>
        <w:tc>
          <w:tcPr>
            <w:tcW w:w="2585" w:type="dxa"/>
            <w:gridSpan w:val="2"/>
            <w:tcBorders>
              <w:top w:val="nil"/>
            </w:tcBorders>
          </w:tcPr>
          <w:p w14:paraId="5BE74AC2" w14:textId="7738E63E" w:rsidR="00EB665E" w:rsidRPr="00FD6743" w:rsidRDefault="00EB665E" w:rsidP="00EB665E">
            <w:r w:rsidRPr="00FD6743">
              <w:t>Ateliér Design oděvu 5</w:t>
            </w:r>
          </w:p>
        </w:tc>
        <w:tc>
          <w:tcPr>
            <w:tcW w:w="1843" w:type="dxa"/>
            <w:gridSpan w:val="4"/>
            <w:tcBorders>
              <w:top w:val="nil"/>
            </w:tcBorders>
          </w:tcPr>
          <w:p w14:paraId="532BD9A1" w14:textId="2E166614" w:rsidR="00EB665E" w:rsidRPr="00FD6743" w:rsidRDefault="00EB665E" w:rsidP="00EB665E">
            <w:r w:rsidRPr="00FD6743">
              <w:t>Design (BSP)</w:t>
            </w:r>
          </w:p>
        </w:tc>
        <w:tc>
          <w:tcPr>
            <w:tcW w:w="708" w:type="dxa"/>
            <w:gridSpan w:val="2"/>
            <w:tcBorders>
              <w:top w:val="nil"/>
            </w:tcBorders>
          </w:tcPr>
          <w:p w14:paraId="5448D792" w14:textId="4F9868B3" w:rsidR="00EB665E" w:rsidRPr="00FD6743" w:rsidRDefault="00EB665E" w:rsidP="00EB665E">
            <w:r w:rsidRPr="00FD6743">
              <w:t>ZS</w:t>
            </w:r>
          </w:p>
        </w:tc>
        <w:tc>
          <w:tcPr>
            <w:tcW w:w="2552" w:type="dxa"/>
            <w:gridSpan w:val="7"/>
            <w:tcBorders>
              <w:top w:val="nil"/>
            </w:tcBorders>
          </w:tcPr>
          <w:p w14:paraId="0982CCF7" w14:textId="7D53BB30" w:rsidR="00EB665E" w:rsidRPr="00FD6743" w:rsidRDefault="00EB665E" w:rsidP="00EB665E">
            <w:r w:rsidRPr="00FD6743">
              <w:t>garant předmětu, vede ateliér</w:t>
            </w:r>
          </w:p>
        </w:tc>
        <w:tc>
          <w:tcPr>
            <w:tcW w:w="2171" w:type="dxa"/>
            <w:gridSpan w:val="6"/>
            <w:tcBorders>
              <w:top w:val="nil"/>
            </w:tcBorders>
          </w:tcPr>
          <w:p w14:paraId="79FDD9CC" w14:textId="77777777" w:rsidR="00EB665E" w:rsidRPr="00FD6743" w:rsidRDefault="00EB665E" w:rsidP="00EB665E"/>
        </w:tc>
      </w:tr>
      <w:tr w:rsidR="00EB665E" w:rsidRPr="00461AFF" w14:paraId="5B375304" w14:textId="77777777" w:rsidTr="00E153D9">
        <w:trPr>
          <w:trHeight w:val="285"/>
        </w:trPr>
        <w:tc>
          <w:tcPr>
            <w:tcW w:w="2585" w:type="dxa"/>
            <w:gridSpan w:val="2"/>
            <w:tcBorders>
              <w:top w:val="nil"/>
            </w:tcBorders>
          </w:tcPr>
          <w:p w14:paraId="6126394A" w14:textId="77DA25B7" w:rsidR="00EB665E" w:rsidRPr="00FD6743" w:rsidRDefault="00EB665E" w:rsidP="00EB665E">
            <w:r w:rsidRPr="00FD6743">
              <w:t>Ateliér Design oděvu 6</w:t>
            </w:r>
          </w:p>
        </w:tc>
        <w:tc>
          <w:tcPr>
            <w:tcW w:w="1843" w:type="dxa"/>
            <w:gridSpan w:val="4"/>
            <w:tcBorders>
              <w:top w:val="nil"/>
            </w:tcBorders>
          </w:tcPr>
          <w:p w14:paraId="1270A86C" w14:textId="2C56C756" w:rsidR="00EB665E" w:rsidRPr="00FD6743" w:rsidRDefault="00EB665E" w:rsidP="00EB665E">
            <w:r w:rsidRPr="00FD6743">
              <w:t>Design (BSP)</w:t>
            </w:r>
          </w:p>
        </w:tc>
        <w:tc>
          <w:tcPr>
            <w:tcW w:w="708" w:type="dxa"/>
            <w:gridSpan w:val="2"/>
            <w:tcBorders>
              <w:top w:val="nil"/>
            </w:tcBorders>
          </w:tcPr>
          <w:p w14:paraId="06F9F73A" w14:textId="24F58354" w:rsidR="00EB665E" w:rsidRPr="00FD6743" w:rsidRDefault="00EB665E" w:rsidP="00EB665E">
            <w:r w:rsidRPr="00FD6743">
              <w:t>LS</w:t>
            </w:r>
          </w:p>
        </w:tc>
        <w:tc>
          <w:tcPr>
            <w:tcW w:w="2552" w:type="dxa"/>
            <w:gridSpan w:val="7"/>
            <w:tcBorders>
              <w:top w:val="nil"/>
            </w:tcBorders>
          </w:tcPr>
          <w:p w14:paraId="3E8E2431" w14:textId="10411135" w:rsidR="00EB665E" w:rsidRPr="00FD6743" w:rsidRDefault="00EB665E" w:rsidP="00EB665E">
            <w:r w:rsidRPr="00FD6743">
              <w:t>garant předmětu, vede ateliér</w:t>
            </w:r>
          </w:p>
        </w:tc>
        <w:tc>
          <w:tcPr>
            <w:tcW w:w="2171" w:type="dxa"/>
            <w:gridSpan w:val="6"/>
            <w:tcBorders>
              <w:top w:val="nil"/>
            </w:tcBorders>
          </w:tcPr>
          <w:p w14:paraId="6E0F4783" w14:textId="77777777" w:rsidR="00EB665E" w:rsidRPr="00FD6743" w:rsidRDefault="00EB665E" w:rsidP="00EB665E"/>
        </w:tc>
      </w:tr>
      <w:tr w:rsidR="00EB665E" w:rsidRPr="00461AFF" w14:paraId="32789A4E" w14:textId="77777777" w:rsidTr="00E153D9">
        <w:trPr>
          <w:trHeight w:val="285"/>
        </w:trPr>
        <w:tc>
          <w:tcPr>
            <w:tcW w:w="2585" w:type="dxa"/>
            <w:gridSpan w:val="2"/>
            <w:tcBorders>
              <w:top w:val="nil"/>
            </w:tcBorders>
          </w:tcPr>
          <w:p w14:paraId="30A042D8" w14:textId="359AA929" w:rsidR="00EB665E" w:rsidRPr="00FD6743" w:rsidRDefault="00EB665E" w:rsidP="00830928">
            <w:r w:rsidRPr="00FD6743">
              <w:t>Figurální kresba</w:t>
            </w:r>
          </w:p>
        </w:tc>
        <w:tc>
          <w:tcPr>
            <w:tcW w:w="1843" w:type="dxa"/>
            <w:gridSpan w:val="4"/>
            <w:tcBorders>
              <w:top w:val="nil"/>
            </w:tcBorders>
          </w:tcPr>
          <w:p w14:paraId="0F3133F6" w14:textId="7CF35482" w:rsidR="00EB665E" w:rsidRPr="00FD6743" w:rsidRDefault="00EB665E" w:rsidP="00830928">
            <w:r w:rsidRPr="00FD6743">
              <w:t>Design (BSP)</w:t>
            </w:r>
          </w:p>
        </w:tc>
        <w:tc>
          <w:tcPr>
            <w:tcW w:w="708" w:type="dxa"/>
            <w:gridSpan w:val="2"/>
            <w:tcBorders>
              <w:top w:val="nil"/>
            </w:tcBorders>
          </w:tcPr>
          <w:p w14:paraId="6DA32687" w14:textId="141071E2" w:rsidR="00EB665E" w:rsidRPr="00FD6743" w:rsidRDefault="004D3ED2" w:rsidP="00830928">
            <w:r w:rsidRPr="00FD6743">
              <w:t>ZS</w:t>
            </w:r>
          </w:p>
        </w:tc>
        <w:tc>
          <w:tcPr>
            <w:tcW w:w="2552" w:type="dxa"/>
            <w:gridSpan w:val="7"/>
            <w:tcBorders>
              <w:top w:val="nil"/>
            </w:tcBorders>
          </w:tcPr>
          <w:p w14:paraId="2709F1CB" w14:textId="60FBA906" w:rsidR="00EB665E" w:rsidRPr="00FD6743" w:rsidRDefault="004D3ED2" w:rsidP="00830928">
            <w:r w:rsidRPr="00FD6743">
              <w:t>garant předmětu, cvičící</w:t>
            </w:r>
          </w:p>
        </w:tc>
        <w:tc>
          <w:tcPr>
            <w:tcW w:w="2171" w:type="dxa"/>
            <w:gridSpan w:val="6"/>
            <w:tcBorders>
              <w:top w:val="nil"/>
            </w:tcBorders>
          </w:tcPr>
          <w:p w14:paraId="438DD030" w14:textId="77777777" w:rsidR="00EB665E" w:rsidRPr="00FD6743" w:rsidRDefault="00EB665E" w:rsidP="00830928"/>
        </w:tc>
      </w:tr>
      <w:tr w:rsidR="00725259" w14:paraId="78CE55A1" w14:textId="77777777" w:rsidTr="00830928">
        <w:tc>
          <w:tcPr>
            <w:tcW w:w="9859" w:type="dxa"/>
            <w:gridSpan w:val="21"/>
            <w:shd w:val="clear" w:color="auto" w:fill="F7CAAC"/>
          </w:tcPr>
          <w:p w14:paraId="2F30A8F4" w14:textId="77777777" w:rsidR="00725259" w:rsidRPr="00FD6743" w:rsidRDefault="00725259" w:rsidP="00830928">
            <w:pPr>
              <w:jc w:val="both"/>
            </w:pPr>
            <w:r w:rsidRPr="00FD6743">
              <w:rPr>
                <w:b/>
              </w:rPr>
              <w:t xml:space="preserve">Údaje o vzdělání na VŠ </w:t>
            </w:r>
          </w:p>
        </w:tc>
      </w:tr>
      <w:tr w:rsidR="00725259" w:rsidRPr="00920096" w14:paraId="2544D1CF" w14:textId="77777777" w:rsidTr="00830928">
        <w:trPr>
          <w:trHeight w:val="621"/>
        </w:trPr>
        <w:tc>
          <w:tcPr>
            <w:tcW w:w="9859" w:type="dxa"/>
            <w:gridSpan w:val="21"/>
          </w:tcPr>
          <w:p w14:paraId="1EB7FC26" w14:textId="77777777" w:rsidR="00725259" w:rsidRPr="00050DE5" w:rsidRDefault="00725259" w:rsidP="00830928">
            <w:pPr>
              <w:jc w:val="both"/>
              <w:rPr>
                <w:bCs/>
              </w:rPr>
            </w:pPr>
            <w:r w:rsidRPr="00050DE5">
              <w:rPr>
                <w:bCs/>
              </w:rPr>
              <w:t>202</w:t>
            </w:r>
            <w:r>
              <w:rPr>
                <w:bCs/>
              </w:rPr>
              <w:t>1:</w:t>
            </w:r>
            <w:r w:rsidRPr="00050DE5">
              <w:rPr>
                <w:bCs/>
              </w:rPr>
              <w:t xml:space="preserve"> </w:t>
            </w:r>
            <w:r>
              <w:rPr>
                <w:bCs/>
              </w:rPr>
              <w:t>Univerzita Palackého v Olomouci,</w:t>
            </w:r>
            <w:r w:rsidRPr="00050DE5">
              <w:rPr>
                <w:bCs/>
              </w:rPr>
              <w:t xml:space="preserve"> Pedagogická fakulta, Centrum celoživotního vzdělávání, Pedagogické studium učitelů</w:t>
            </w:r>
            <w:r>
              <w:rPr>
                <w:bCs/>
              </w:rPr>
              <w:t xml:space="preserve"> </w:t>
            </w:r>
            <w:r w:rsidRPr="00050DE5">
              <w:rPr>
                <w:bCs/>
              </w:rPr>
              <w:t xml:space="preserve">uměleckých odborných předmětů se zaměřením na výtvarné výchovy </w:t>
            </w:r>
          </w:p>
          <w:p w14:paraId="1350FE9F" w14:textId="77777777" w:rsidR="00725259" w:rsidRPr="00920096" w:rsidRDefault="00725259" w:rsidP="00830928">
            <w:pPr>
              <w:jc w:val="both"/>
            </w:pPr>
            <w:r w:rsidRPr="00050DE5">
              <w:rPr>
                <w:bCs/>
              </w:rPr>
              <w:t>2013</w:t>
            </w:r>
            <w:r>
              <w:rPr>
                <w:bCs/>
              </w:rPr>
              <w:t>:</w:t>
            </w:r>
            <w:r w:rsidRPr="00050DE5">
              <w:rPr>
                <w:bCs/>
              </w:rPr>
              <w:t xml:space="preserve"> </w:t>
            </w:r>
            <w:r w:rsidRPr="00920096">
              <w:rPr>
                <w14:textOutline w14:w="0" w14:cap="flat" w14:cmpd="sng" w14:algn="ctr">
                  <w14:noFill/>
                  <w14:prstDash w14:val="solid"/>
                  <w14:bevel/>
                </w14:textOutline>
              </w:rPr>
              <w:t>Univerzita Tomáše Bati ve Zlíne, Fakulta multimediálních komunikací, Design oděvu, MgA.</w:t>
            </w:r>
          </w:p>
        </w:tc>
      </w:tr>
      <w:tr w:rsidR="00725259" w14:paraId="7CA9F618" w14:textId="77777777" w:rsidTr="00830928">
        <w:tc>
          <w:tcPr>
            <w:tcW w:w="9859" w:type="dxa"/>
            <w:gridSpan w:val="21"/>
            <w:shd w:val="clear" w:color="auto" w:fill="F7CAAC"/>
          </w:tcPr>
          <w:p w14:paraId="5C31C6F1" w14:textId="77777777" w:rsidR="00725259" w:rsidRDefault="00725259" w:rsidP="00830928">
            <w:pPr>
              <w:jc w:val="both"/>
              <w:rPr>
                <w:b/>
              </w:rPr>
            </w:pPr>
            <w:r>
              <w:rPr>
                <w:b/>
              </w:rPr>
              <w:t>Údaje o odborném působení od absolvování VŠ</w:t>
            </w:r>
          </w:p>
        </w:tc>
      </w:tr>
      <w:tr w:rsidR="00725259" w:rsidRPr="00E825F6" w14:paraId="0D62CB35" w14:textId="77777777" w:rsidTr="00830928">
        <w:trPr>
          <w:trHeight w:val="1090"/>
        </w:trPr>
        <w:tc>
          <w:tcPr>
            <w:tcW w:w="9859" w:type="dxa"/>
            <w:gridSpan w:val="21"/>
          </w:tcPr>
          <w:p w14:paraId="1F53022A" w14:textId="77777777" w:rsidR="00725259" w:rsidRDefault="00725259" w:rsidP="00830928">
            <w:pPr>
              <w:jc w:val="both"/>
              <w:rPr>
                <w:color w:val="000000"/>
              </w:rPr>
            </w:pPr>
            <w:r>
              <w:rPr>
                <w:color w:val="000000"/>
              </w:rPr>
              <w:t xml:space="preserve">2022-dosud: </w:t>
            </w:r>
            <w:r w:rsidRPr="00920096">
              <w:rPr>
                <w14:textOutline w14:w="0" w14:cap="flat" w14:cmpd="sng" w14:algn="ctr">
                  <w14:noFill/>
                  <w14:prstDash w14:val="solid"/>
                  <w14:bevel/>
                </w14:textOutline>
              </w:rPr>
              <w:t xml:space="preserve">Univerzita Tomáše Bati ve Zlíne, Fakulta multimediálních komunikací, </w:t>
            </w:r>
            <w:r>
              <w:rPr>
                <w14:textOutline w14:w="0" w14:cap="flat" w14:cmpd="sng" w14:algn="ctr">
                  <w14:noFill/>
                  <w14:prstDash w14:val="solid"/>
                  <w14:bevel/>
                </w14:textOutline>
              </w:rPr>
              <w:t xml:space="preserve">ateliér </w:t>
            </w:r>
            <w:r w:rsidRPr="00920096">
              <w:rPr>
                <w14:textOutline w14:w="0" w14:cap="flat" w14:cmpd="sng" w14:algn="ctr">
                  <w14:noFill/>
                  <w14:prstDash w14:val="solid"/>
                  <w14:bevel/>
                </w14:textOutline>
              </w:rPr>
              <w:t>Design oděvu</w:t>
            </w:r>
            <w:r>
              <w:rPr>
                <w14:textOutline w14:w="0" w14:cap="flat" w14:cmpd="sng" w14:algn="ctr">
                  <w14:noFill/>
                  <w14:prstDash w14:val="solid"/>
                  <w14:bevel/>
                </w14:textOutline>
              </w:rPr>
              <w:t>, asistent</w:t>
            </w:r>
          </w:p>
          <w:p w14:paraId="4E86BA15" w14:textId="77777777" w:rsidR="00725259" w:rsidRPr="00050DE5" w:rsidRDefault="00725259" w:rsidP="00830928">
            <w:pPr>
              <w:jc w:val="both"/>
              <w:rPr>
                <w:color w:val="000000"/>
              </w:rPr>
            </w:pPr>
            <w:r w:rsidRPr="00050DE5">
              <w:rPr>
                <w:color w:val="000000"/>
              </w:rPr>
              <w:t>2021</w:t>
            </w:r>
            <w:r>
              <w:rPr>
                <w:color w:val="000000"/>
              </w:rPr>
              <w:t>-dosud:</w:t>
            </w:r>
            <w:r w:rsidRPr="00050DE5">
              <w:rPr>
                <w:color w:val="000000"/>
              </w:rPr>
              <w:t xml:space="preserve"> asistent Svatební studio Dany Svozílkové</w:t>
            </w:r>
          </w:p>
          <w:p w14:paraId="219D93A5" w14:textId="77777777" w:rsidR="00725259" w:rsidRPr="00050DE5" w:rsidRDefault="00725259" w:rsidP="00830928">
            <w:pPr>
              <w:jc w:val="both"/>
              <w:rPr>
                <w:color w:val="000000"/>
              </w:rPr>
            </w:pPr>
            <w:r w:rsidRPr="00050DE5">
              <w:rPr>
                <w:color w:val="000000"/>
              </w:rPr>
              <w:t>02</w:t>
            </w:r>
            <w:r>
              <w:rPr>
                <w:color w:val="000000"/>
              </w:rPr>
              <w:t>/</w:t>
            </w:r>
            <w:r w:rsidRPr="00050DE5">
              <w:rPr>
                <w:color w:val="000000"/>
              </w:rPr>
              <w:t>2021</w:t>
            </w:r>
            <w:r>
              <w:rPr>
                <w:color w:val="000000"/>
              </w:rPr>
              <w:t>-</w:t>
            </w:r>
            <w:r w:rsidRPr="00050DE5">
              <w:rPr>
                <w:color w:val="000000"/>
              </w:rPr>
              <w:t>07</w:t>
            </w:r>
            <w:r>
              <w:rPr>
                <w:color w:val="000000"/>
              </w:rPr>
              <w:t>/</w:t>
            </w:r>
            <w:r w:rsidRPr="00050DE5">
              <w:rPr>
                <w:color w:val="000000"/>
              </w:rPr>
              <w:t>2021</w:t>
            </w:r>
            <w:r>
              <w:rPr>
                <w:color w:val="000000"/>
              </w:rPr>
              <w:t>:</w:t>
            </w:r>
            <w:r w:rsidRPr="00050DE5">
              <w:rPr>
                <w:color w:val="000000"/>
              </w:rPr>
              <w:t xml:space="preserve"> Department manager H&amp;M Zlín, Hennes &amp; Mauritz </w:t>
            </w:r>
          </w:p>
          <w:p w14:paraId="3535D684" w14:textId="77777777" w:rsidR="00725259" w:rsidRPr="00050DE5" w:rsidRDefault="00725259" w:rsidP="00830928">
            <w:pPr>
              <w:jc w:val="both"/>
              <w:rPr>
                <w:color w:val="000000"/>
              </w:rPr>
            </w:pPr>
            <w:r w:rsidRPr="00050DE5">
              <w:rPr>
                <w:color w:val="000000"/>
              </w:rPr>
              <w:t>2017</w:t>
            </w:r>
            <w:r>
              <w:rPr>
                <w:color w:val="000000"/>
              </w:rPr>
              <w:t>-</w:t>
            </w:r>
            <w:r w:rsidRPr="00050DE5">
              <w:rPr>
                <w:color w:val="000000"/>
              </w:rPr>
              <w:t>2021</w:t>
            </w:r>
            <w:r>
              <w:rPr>
                <w:color w:val="000000"/>
              </w:rPr>
              <w:t>:</w:t>
            </w:r>
            <w:r w:rsidRPr="00050DE5">
              <w:rPr>
                <w:color w:val="000000"/>
              </w:rPr>
              <w:t xml:space="preserve"> Sales advisor H&amp;M Zlín, Hennes &amp; Mauritz</w:t>
            </w:r>
          </w:p>
          <w:p w14:paraId="6D735AEB" w14:textId="77777777" w:rsidR="00725259" w:rsidRPr="00050DE5" w:rsidRDefault="00725259" w:rsidP="00830928">
            <w:pPr>
              <w:jc w:val="both"/>
              <w:rPr>
                <w:color w:val="000000"/>
              </w:rPr>
            </w:pPr>
            <w:r w:rsidRPr="00050DE5">
              <w:rPr>
                <w:color w:val="000000"/>
              </w:rPr>
              <w:t>2014</w:t>
            </w:r>
            <w:r>
              <w:rPr>
                <w:color w:val="000000"/>
              </w:rPr>
              <w:t>-</w:t>
            </w:r>
            <w:r w:rsidRPr="00050DE5">
              <w:rPr>
                <w:color w:val="000000"/>
              </w:rPr>
              <w:t>2017</w:t>
            </w:r>
            <w:r>
              <w:rPr>
                <w:color w:val="000000"/>
              </w:rPr>
              <w:t>:</w:t>
            </w:r>
            <w:r w:rsidRPr="00050DE5">
              <w:rPr>
                <w:color w:val="000000"/>
              </w:rPr>
              <w:t xml:space="preserve"> Visual merchandiser H&amp;M Zlín, Hennes &amp; Mauritz</w:t>
            </w:r>
          </w:p>
          <w:p w14:paraId="7D73E8D2" w14:textId="77777777" w:rsidR="00725259" w:rsidRPr="00050DE5" w:rsidRDefault="00725259" w:rsidP="00830928">
            <w:pPr>
              <w:jc w:val="both"/>
              <w:rPr>
                <w:color w:val="000000"/>
              </w:rPr>
            </w:pPr>
            <w:r w:rsidRPr="00050DE5">
              <w:rPr>
                <w:color w:val="000000"/>
              </w:rPr>
              <w:t>2013</w:t>
            </w:r>
            <w:r>
              <w:rPr>
                <w:color w:val="000000"/>
              </w:rPr>
              <w:t>-</w:t>
            </w:r>
            <w:r w:rsidRPr="00050DE5">
              <w:rPr>
                <w:color w:val="000000"/>
              </w:rPr>
              <w:t>2014</w:t>
            </w:r>
            <w:r>
              <w:rPr>
                <w:color w:val="000000"/>
              </w:rPr>
              <w:t>:</w:t>
            </w:r>
            <w:r w:rsidRPr="00050DE5">
              <w:rPr>
                <w:color w:val="000000"/>
              </w:rPr>
              <w:t xml:space="preserve"> Visual merchandiser Mohito Zlín, LPP</w:t>
            </w:r>
          </w:p>
          <w:p w14:paraId="62B7BF71" w14:textId="77777777" w:rsidR="00725259" w:rsidRPr="00050DE5" w:rsidRDefault="00725259" w:rsidP="00830928">
            <w:pPr>
              <w:jc w:val="both"/>
              <w:rPr>
                <w:color w:val="000000"/>
              </w:rPr>
            </w:pPr>
            <w:r w:rsidRPr="00050DE5">
              <w:rPr>
                <w:color w:val="000000"/>
              </w:rPr>
              <w:t>07</w:t>
            </w:r>
            <w:r>
              <w:rPr>
                <w:color w:val="000000"/>
              </w:rPr>
              <w:t>/</w:t>
            </w:r>
            <w:r w:rsidRPr="00050DE5">
              <w:rPr>
                <w:color w:val="000000"/>
              </w:rPr>
              <w:t>2013</w:t>
            </w:r>
            <w:r>
              <w:rPr>
                <w:color w:val="000000"/>
              </w:rPr>
              <w:t>-</w:t>
            </w:r>
            <w:r w:rsidRPr="00050DE5">
              <w:rPr>
                <w:color w:val="000000"/>
              </w:rPr>
              <w:t>09</w:t>
            </w:r>
            <w:r>
              <w:rPr>
                <w:color w:val="000000"/>
              </w:rPr>
              <w:t>/</w:t>
            </w:r>
            <w:r w:rsidRPr="00050DE5">
              <w:rPr>
                <w:color w:val="000000"/>
              </w:rPr>
              <w:t>2013</w:t>
            </w:r>
            <w:r>
              <w:rPr>
                <w:color w:val="000000"/>
              </w:rPr>
              <w:t>:</w:t>
            </w:r>
            <w:r w:rsidRPr="00050DE5">
              <w:rPr>
                <w:color w:val="000000"/>
              </w:rPr>
              <w:t xml:space="preserve"> Asistent visual merchandiser (zástup area VM), Tatuum, Praha</w:t>
            </w:r>
          </w:p>
          <w:p w14:paraId="3E383555" w14:textId="77777777" w:rsidR="00725259" w:rsidRPr="00E825F6" w:rsidRDefault="00725259" w:rsidP="00830928">
            <w:pPr>
              <w:jc w:val="both"/>
              <w:rPr>
                <w:color w:val="000000"/>
              </w:rPr>
            </w:pPr>
            <w:r w:rsidRPr="00050DE5">
              <w:rPr>
                <w:color w:val="000000"/>
              </w:rPr>
              <w:t>2010</w:t>
            </w:r>
            <w:r>
              <w:rPr>
                <w:color w:val="000000"/>
              </w:rPr>
              <w:t>-</w:t>
            </w:r>
            <w:r w:rsidRPr="00050DE5">
              <w:rPr>
                <w:color w:val="000000"/>
              </w:rPr>
              <w:t>2012</w:t>
            </w:r>
            <w:r>
              <w:rPr>
                <w:color w:val="000000"/>
              </w:rPr>
              <w:t>:</w:t>
            </w:r>
            <w:r w:rsidRPr="00050DE5">
              <w:rPr>
                <w:color w:val="000000"/>
              </w:rPr>
              <w:t xml:space="preserve"> (celkem 6 měsíců) Stáž, Mgr. Art. Zuzana Veselá, Praha</w:t>
            </w:r>
          </w:p>
        </w:tc>
      </w:tr>
      <w:tr w:rsidR="00725259" w14:paraId="6C0BB099" w14:textId="77777777" w:rsidTr="00830928">
        <w:trPr>
          <w:trHeight w:val="250"/>
        </w:trPr>
        <w:tc>
          <w:tcPr>
            <w:tcW w:w="9859" w:type="dxa"/>
            <w:gridSpan w:val="21"/>
            <w:shd w:val="clear" w:color="auto" w:fill="F7CAAC"/>
          </w:tcPr>
          <w:p w14:paraId="221A751D" w14:textId="77777777" w:rsidR="00725259" w:rsidRDefault="00725259" w:rsidP="00830928">
            <w:pPr>
              <w:jc w:val="both"/>
            </w:pPr>
            <w:r>
              <w:rPr>
                <w:b/>
              </w:rPr>
              <w:t>Zkušenosti s vedením kvalifikačních a rigorózních prací</w:t>
            </w:r>
          </w:p>
        </w:tc>
      </w:tr>
      <w:tr w:rsidR="00725259" w14:paraId="12E4F55F" w14:textId="77777777" w:rsidTr="00830928">
        <w:trPr>
          <w:trHeight w:val="174"/>
        </w:trPr>
        <w:tc>
          <w:tcPr>
            <w:tcW w:w="9859" w:type="dxa"/>
            <w:gridSpan w:val="21"/>
          </w:tcPr>
          <w:p w14:paraId="1782E056" w14:textId="77777777" w:rsidR="00725259" w:rsidRDefault="00725259" w:rsidP="00830928">
            <w:pPr>
              <w:jc w:val="both"/>
            </w:pPr>
          </w:p>
        </w:tc>
      </w:tr>
      <w:tr w:rsidR="00725259" w14:paraId="40A932EC" w14:textId="77777777" w:rsidTr="009B6844">
        <w:trPr>
          <w:cantSplit/>
        </w:trPr>
        <w:tc>
          <w:tcPr>
            <w:tcW w:w="3152" w:type="dxa"/>
            <w:gridSpan w:val="4"/>
            <w:tcBorders>
              <w:top w:val="single" w:sz="12" w:space="0" w:color="auto"/>
            </w:tcBorders>
            <w:shd w:val="clear" w:color="auto" w:fill="F7CAAC"/>
          </w:tcPr>
          <w:p w14:paraId="74A604D7" w14:textId="77777777" w:rsidR="00725259" w:rsidRDefault="00725259" w:rsidP="00830928">
            <w:pPr>
              <w:jc w:val="both"/>
            </w:pPr>
            <w:r>
              <w:rPr>
                <w:b/>
              </w:rPr>
              <w:t xml:space="preserve">Obor habilitačního řízení </w:t>
            </w:r>
          </w:p>
        </w:tc>
        <w:tc>
          <w:tcPr>
            <w:tcW w:w="1984" w:type="dxa"/>
            <w:gridSpan w:val="4"/>
            <w:tcBorders>
              <w:top w:val="single" w:sz="12" w:space="0" w:color="auto"/>
            </w:tcBorders>
            <w:shd w:val="clear" w:color="auto" w:fill="F7CAAC"/>
          </w:tcPr>
          <w:p w14:paraId="2014A950" w14:textId="77777777" w:rsidR="00725259" w:rsidRDefault="00725259" w:rsidP="00830928">
            <w:pPr>
              <w:jc w:val="both"/>
            </w:pPr>
            <w:r>
              <w:rPr>
                <w:b/>
              </w:rPr>
              <w:t>Rok udělení hodnosti</w:t>
            </w:r>
          </w:p>
        </w:tc>
        <w:tc>
          <w:tcPr>
            <w:tcW w:w="2552" w:type="dxa"/>
            <w:gridSpan w:val="7"/>
            <w:tcBorders>
              <w:top w:val="single" w:sz="12" w:space="0" w:color="auto"/>
              <w:right w:val="single" w:sz="12" w:space="0" w:color="auto"/>
            </w:tcBorders>
            <w:shd w:val="clear" w:color="auto" w:fill="F7CAAC"/>
          </w:tcPr>
          <w:p w14:paraId="53B0299E" w14:textId="77777777" w:rsidR="00725259" w:rsidRDefault="00725259" w:rsidP="00830928">
            <w:pPr>
              <w:jc w:val="both"/>
            </w:pPr>
            <w:r>
              <w:rPr>
                <w:b/>
              </w:rPr>
              <w:t>Řízení konáno na VŠ</w:t>
            </w:r>
          </w:p>
        </w:tc>
        <w:tc>
          <w:tcPr>
            <w:tcW w:w="2171" w:type="dxa"/>
            <w:gridSpan w:val="6"/>
            <w:tcBorders>
              <w:top w:val="single" w:sz="12" w:space="0" w:color="auto"/>
              <w:left w:val="single" w:sz="12" w:space="0" w:color="auto"/>
            </w:tcBorders>
            <w:shd w:val="clear" w:color="auto" w:fill="F7CAAC"/>
          </w:tcPr>
          <w:p w14:paraId="28397E26" w14:textId="77777777" w:rsidR="00725259" w:rsidRDefault="00725259" w:rsidP="00830928">
            <w:pPr>
              <w:jc w:val="both"/>
              <w:rPr>
                <w:b/>
              </w:rPr>
            </w:pPr>
            <w:r>
              <w:rPr>
                <w:b/>
              </w:rPr>
              <w:t>Ohlasy publikací</w:t>
            </w:r>
          </w:p>
        </w:tc>
      </w:tr>
      <w:tr w:rsidR="00725259" w14:paraId="706AD878" w14:textId="77777777" w:rsidTr="009B6844">
        <w:trPr>
          <w:cantSplit/>
        </w:trPr>
        <w:tc>
          <w:tcPr>
            <w:tcW w:w="3152" w:type="dxa"/>
            <w:gridSpan w:val="4"/>
          </w:tcPr>
          <w:p w14:paraId="36136DA3" w14:textId="77777777" w:rsidR="00725259" w:rsidRDefault="00725259" w:rsidP="00830928">
            <w:pPr>
              <w:jc w:val="both"/>
            </w:pPr>
          </w:p>
        </w:tc>
        <w:tc>
          <w:tcPr>
            <w:tcW w:w="1984" w:type="dxa"/>
            <w:gridSpan w:val="4"/>
          </w:tcPr>
          <w:p w14:paraId="2261E141" w14:textId="77777777" w:rsidR="00725259" w:rsidRDefault="00725259" w:rsidP="00830928">
            <w:pPr>
              <w:jc w:val="both"/>
            </w:pPr>
          </w:p>
        </w:tc>
        <w:tc>
          <w:tcPr>
            <w:tcW w:w="2552" w:type="dxa"/>
            <w:gridSpan w:val="7"/>
            <w:tcBorders>
              <w:right w:val="single" w:sz="12" w:space="0" w:color="auto"/>
            </w:tcBorders>
          </w:tcPr>
          <w:p w14:paraId="200B48B1" w14:textId="77777777" w:rsidR="00725259" w:rsidRDefault="00725259" w:rsidP="00830928">
            <w:pPr>
              <w:jc w:val="both"/>
            </w:pPr>
          </w:p>
        </w:tc>
        <w:tc>
          <w:tcPr>
            <w:tcW w:w="784" w:type="dxa"/>
            <w:gridSpan w:val="4"/>
            <w:tcBorders>
              <w:left w:val="single" w:sz="12" w:space="0" w:color="auto"/>
            </w:tcBorders>
            <w:shd w:val="clear" w:color="auto" w:fill="F7CAAC"/>
          </w:tcPr>
          <w:p w14:paraId="6BF06C1D" w14:textId="77777777" w:rsidR="00725259" w:rsidRPr="00F20AEF" w:rsidRDefault="00725259" w:rsidP="00830928">
            <w:pPr>
              <w:jc w:val="both"/>
            </w:pPr>
            <w:r w:rsidRPr="00F20AEF">
              <w:rPr>
                <w:b/>
              </w:rPr>
              <w:t>WoS</w:t>
            </w:r>
          </w:p>
        </w:tc>
        <w:tc>
          <w:tcPr>
            <w:tcW w:w="693" w:type="dxa"/>
            <w:shd w:val="clear" w:color="auto" w:fill="F7CAAC"/>
          </w:tcPr>
          <w:p w14:paraId="01708F1F" w14:textId="77777777" w:rsidR="00725259" w:rsidRPr="00F20AEF" w:rsidRDefault="00725259" w:rsidP="00830928">
            <w:pPr>
              <w:jc w:val="both"/>
              <w:rPr>
                <w:sz w:val="18"/>
              </w:rPr>
            </w:pPr>
            <w:r w:rsidRPr="00F20AEF">
              <w:rPr>
                <w:b/>
                <w:sz w:val="18"/>
              </w:rPr>
              <w:t>Scopus</w:t>
            </w:r>
          </w:p>
        </w:tc>
        <w:tc>
          <w:tcPr>
            <w:tcW w:w="694" w:type="dxa"/>
            <w:shd w:val="clear" w:color="auto" w:fill="F7CAAC"/>
          </w:tcPr>
          <w:p w14:paraId="562F5208" w14:textId="77777777" w:rsidR="00725259" w:rsidRDefault="00725259" w:rsidP="00830928">
            <w:pPr>
              <w:jc w:val="both"/>
            </w:pPr>
            <w:r>
              <w:rPr>
                <w:b/>
                <w:sz w:val="18"/>
              </w:rPr>
              <w:t>ostatní</w:t>
            </w:r>
          </w:p>
        </w:tc>
      </w:tr>
      <w:tr w:rsidR="00725259" w14:paraId="6014A2C0" w14:textId="77777777" w:rsidTr="009B6844">
        <w:trPr>
          <w:cantSplit/>
          <w:trHeight w:val="70"/>
        </w:trPr>
        <w:tc>
          <w:tcPr>
            <w:tcW w:w="3152" w:type="dxa"/>
            <w:gridSpan w:val="4"/>
            <w:shd w:val="clear" w:color="auto" w:fill="F7CAAC"/>
          </w:tcPr>
          <w:p w14:paraId="4DFF578C" w14:textId="77777777" w:rsidR="00725259" w:rsidRDefault="00725259" w:rsidP="00830928">
            <w:pPr>
              <w:jc w:val="both"/>
            </w:pPr>
            <w:r>
              <w:rPr>
                <w:b/>
              </w:rPr>
              <w:t>Obor jmenovacího řízení</w:t>
            </w:r>
          </w:p>
        </w:tc>
        <w:tc>
          <w:tcPr>
            <w:tcW w:w="1984" w:type="dxa"/>
            <w:gridSpan w:val="4"/>
            <w:shd w:val="clear" w:color="auto" w:fill="F7CAAC"/>
          </w:tcPr>
          <w:p w14:paraId="57CE7BB0" w14:textId="77777777" w:rsidR="00725259" w:rsidRDefault="00725259" w:rsidP="00830928">
            <w:pPr>
              <w:jc w:val="both"/>
            </w:pPr>
            <w:r>
              <w:rPr>
                <w:b/>
              </w:rPr>
              <w:t>Rok udělení hodnosti</w:t>
            </w:r>
          </w:p>
        </w:tc>
        <w:tc>
          <w:tcPr>
            <w:tcW w:w="2552" w:type="dxa"/>
            <w:gridSpan w:val="7"/>
            <w:tcBorders>
              <w:right w:val="single" w:sz="12" w:space="0" w:color="auto"/>
            </w:tcBorders>
            <w:shd w:val="clear" w:color="auto" w:fill="F7CAAC"/>
          </w:tcPr>
          <w:p w14:paraId="276BE302" w14:textId="77777777" w:rsidR="00725259" w:rsidRDefault="00725259" w:rsidP="00830928">
            <w:pPr>
              <w:jc w:val="both"/>
            </w:pPr>
            <w:r>
              <w:rPr>
                <w:b/>
              </w:rPr>
              <w:t>Řízení konáno na VŠ</w:t>
            </w:r>
          </w:p>
        </w:tc>
        <w:tc>
          <w:tcPr>
            <w:tcW w:w="784" w:type="dxa"/>
            <w:gridSpan w:val="4"/>
            <w:tcBorders>
              <w:left w:val="single" w:sz="12" w:space="0" w:color="auto"/>
            </w:tcBorders>
          </w:tcPr>
          <w:p w14:paraId="70F095EC" w14:textId="77777777" w:rsidR="00725259" w:rsidRPr="00F20AEF" w:rsidRDefault="00725259" w:rsidP="00830928">
            <w:pPr>
              <w:jc w:val="both"/>
              <w:rPr>
                <w:b/>
              </w:rPr>
            </w:pPr>
          </w:p>
        </w:tc>
        <w:tc>
          <w:tcPr>
            <w:tcW w:w="693" w:type="dxa"/>
          </w:tcPr>
          <w:p w14:paraId="58B4628A" w14:textId="77777777" w:rsidR="00725259" w:rsidRPr="00F20AEF" w:rsidRDefault="00725259" w:rsidP="00830928">
            <w:pPr>
              <w:jc w:val="both"/>
              <w:rPr>
                <w:b/>
              </w:rPr>
            </w:pPr>
          </w:p>
        </w:tc>
        <w:tc>
          <w:tcPr>
            <w:tcW w:w="694" w:type="dxa"/>
          </w:tcPr>
          <w:p w14:paraId="1B351FE0" w14:textId="77777777" w:rsidR="00725259" w:rsidRDefault="00725259" w:rsidP="00830928">
            <w:pPr>
              <w:jc w:val="both"/>
              <w:rPr>
                <w:b/>
              </w:rPr>
            </w:pPr>
          </w:p>
        </w:tc>
      </w:tr>
      <w:tr w:rsidR="00725259" w14:paraId="2290E410" w14:textId="77777777" w:rsidTr="009B6844">
        <w:trPr>
          <w:trHeight w:val="205"/>
        </w:trPr>
        <w:tc>
          <w:tcPr>
            <w:tcW w:w="3152" w:type="dxa"/>
            <w:gridSpan w:val="4"/>
          </w:tcPr>
          <w:p w14:paraId="12B47971" w14:textId="77777777" w:rsidR="00725259" w:rsidRDefault="00725259" w:rsidP="00830928">
            <w:pPr>
              <w:jc w:val="both"/>
            </w:pPr>
          </w:p>
        </w:tc>
        <w:tc>
          <w:tcPr>
            <w:tcW w:w="1984" w:type="dxa"/>
            <w:gridSpan w:val="4"/>
          </w:tcPr>
          <w:p w14:paraId="30A3A7CA" w14:textId="77777777" w:rsidR="00725259" w:rsidRDefault="00725259" w:rsidP="00830928">
            <w:pPr>
              <w:jc w:val="both"/>
            </w:pPr>
          </w:p>
        </w:tc>
        <w:tc>
          <w:tcPr>
            <w:tcW w:w="2552" w:type="dxa"/>
            <w:gridSpan w:val="7"/>
            <w:tcBorders>
              <w:right w:val="single" w:sz="12" w:space="0" w:color="auto"/>
            </w:tcBorders>
          </w:tcPr>
          <w:p w14:paraId="1168ABA7" w14:textId="77777777" w:rsidR="00725259" w:rsidRDefault="00725259" w:rsidP="00830928">
            <w:pPr>
              <w:jc w:val="both"/>
            </w:pPr>
          </w:p>
        </w:tc>
        <w:tc>
          <w:tcPr>
            <w:tcW w:w="1477" w:type="dxa"/>
            <w:gridSpan w:val="5"/>
            <w:tcBorders>
              <w:left w:val="single" w:sz="12" w:space="0" w:color="auto"/>
            </w:tcBorders>
            <w:shd w:val="clear" w:color="auto" w:fill="FBD4B4"/>
            <w:vAlign w:val="center"/>
          </w:tcPr>
          <w:p w14:paraId="778DF324" w14:textId="77777777" w:rsidR="00725259" w:rsidRPr="00F20AEF" w:rsidRDefault="00725259" w:rsidP="00830928">
            <w:pPr>
              <w:jc w:val="both"/>
              <w:rPr>
                <w:b/>
                <w:sz w:val="18"/>
              </w:rPr>
            </w:pPr>
            <w:r w:rsidRPr="00F20AEF">
              <w:rPr>
                <w:b/>
                <w:sz w:val="18"/>
              </w:rPr>
              <w:t>H-index WoS/Scopus</w:t>
            </w:r>
          </w:p>
        </w:tc>
        <w:tc>
          <w:tcPr>
            <w:tcW w:w="694" w:type="dxa"/>
            <w:vAlign w:val="center"/>
          </w:tcPr>
          <w:p w14:paraId="1BB5A53D" w14:textId="77777777" w:rsidR="00725259" w:rsidRDefault="00725259" w:rsidP="00830928">
            <w:pPr>
              <w:rPr>
                <w:b/>
              </w:rPr>
            </w:pPr>
            <w:r>
              <w:rPr>
                <w:b/>
              </w:rPr>
              <w:t xml:space="preserve">    /</w:t>
            </w:r>
          </w:p>
        </w:tc>
      </w:tr>
      <w:tr w:rsidR="00725259" w14:paraId="66EACFD6" w14:textId="77777777" w:rsidTr="00830928">
        <w:tc>
          <w:tcPr>
            <w:tcW w:w="9859" w:type="dxa"/>
            <w:gridSpan w:val="21"/>
            <w:shd w:val="clear" w:color="auto" w:fill="F7CAAC"/>
          </w:tcPr>
          <w:p w14:paraId="2B89F78E" w14:textId="77777777" w:rsidR="00725259" w:rsidRDefault="00725259" w:rsidP="00830928">
            <w:pPr>
              <w:jc w:val="both"/>
              <w:rPr>
                <w:b/>
              </w:rPr>
            </w:pPr>
            <w:r>
              <w:rPr>
                <w:b/>
              </w:rPr>
              <w:t xml:space="preserve">Přehled o nejvýznamnější publikační a další tvůrčí činnosti nebo další profesní činnosti u odborníků z praxe vztahující se k zabezpečovaným předmětům </w:t>
            </w:r>
          </w:p>
        </w:tc>
      </w:tr>
      <w:tr w:rsidR="00725259" w:rsidRPr="00152ADB" w14:paraId="6F7E5565" w14:textId="77777777" w:rsidTr="00E153D9">
        <w:trPr>
          <w:trHeight w:val="141"/>
        </w:trPr>
        <w:tc>
          <w:tcPr>
            <w:tcW w:w="9859" w:type="dxa"/>
            <w:gridSpan w:val="21"/>
          </w:tcPr>
          <w:p w14:paraId="593428FF" w14:textId="77777777" w:rsidR="00725259" w:rsidRPr="00C32992" w:rsidRDefault="00725259" w:rsidP="00830928">
            <w:pPr>
              <w:jc w:val="both"/>
              <w:rPr>
                <w:color w:val="000000"/>
              </w:rPr>
            </w:pPr>
            <w:r w:rsidRPr="00C32992">
              <w:rPr>
                <w:color w:val="000000"/>
              </w:rPr>
              <w:t>2022</w:t>
            </w:r>
            <w:r>
              <w:rPr>
                <w:color w:val="000000"/>
              </w:rPr>
              <w:t xml:space="preserve">: </w:t>
            </w:r>
            <w:r w:rsidRPr="00C32992">
              <w:rPr>
                <w:color w:val="000000"/>
              </w:rPr>
              <w:t>dvoje autorské svatební šaty v projektu fotografa Petra Husera Ofélie s velkým ohlasem na sociálních sítí</w:t>
            </w:r>
          </w:p>
          <w:p w14:paraId="411599D3" w14:textId="0CB1AAF1" w:rsidR="00725259" w:rsidRPr="00C32992" w:rsidRDefault="00725259" w:rsidP="00830928">
            <w:pPr>
              <w:jc w:val="both"/>
              <w:rPr>
                <w:color w:val="000000"/>
              </w:rPr>
            </w:pPr>
            <w:r w:rsidRPr="00C32992">
              <w:rPr>
                <w:color w:val="000000"/>
              </w:rPr>
              <w:t>2021</w:t>
            </w:r>
            <w:r w:rsidR="002907BC">
              <w:rPr>
                <w:color w:val="000000"/>
              </w:rPr>
              <w:t>-dosud</w:t>
            </w:r>
            <w:r>
              <w:rPr>
                <w:color w:val="000000"/>
              </w:rPr>
              <w:t xml:space="preserve">: </w:t>
            </w:r>
            <w:r w:rsidRPr="00C32992">
              <w:rPr>
                <w:color w:val="000000"/>
              </w:rPr>
              <w:t>autorská tvorba svatebních podvazků</w:t>
            </w:r>
          </w:p>
          <w:p w14:paraId="74BB0FA9" w14:textId="77777777" w:rsidR="00725259" w:rsidRPr="00C32992" w:rsidRDefault="00725259" w:rsidP="00830928">
            <w:pPr>
              <w:jc w:val="both"/>
              <w:rPr>
                <w:color w:val="000000"/>
              </w:rPr>
            </w:pPr>
            <w:r w:rsidRPr="00C32992">
              <w:rPr>
                <w:color w:val="000000"/>
              </w:rPr>
              <w:t>2020</w:t>
            </w:r>
            <w:r>
              <w:rPr>
                <w:color w:val="000000"/>
              </w:rPr>
              <w:t xml:space="preserve">: </w:t>
            </w:r>
            <w:r w:rsidRPr="00C32992">
              <w:rPr>
                <w:color w:val="000000"/>
              </w:rPr>
              <w:t>fotoeditorial Pomalé kolekce ve spolupráci se značkou Kave footwear a fotografa Petra Husera</w:t>
            </w:r>
          </w:p>
          <w:p w14:paraId="4754C8B2" w14:textId="77777777" w:rsidR="00725259" w:rsidRPr="00C32992" w:rsidRDefault="00725259" w:rsidP="00830928">
            <w:pPr>
              <w:jc w:val="both"/>
              <w:rPr>
                <w:color w:val="000000"/>
              </w:rPr>
            </w:pPr>
            <w:r w:rsidRPr="00C32992">
              <w:rPr>
                <w:color w:val="000000"/>
              </w:rPr>
              <w:t>2020</w:t>
            </w:r>
            <w:r>
              <w:rPr>
                <w:color w:val="000000"/>
              </w:rPr>
              <w:t xml:space="preserve">: </w:t>
            </w:r>
            <w:r w:rsidRPr="00C32992">
              <w:rPr>
                <w:color w:val="000000"/>
              </w:rPr>
              <w:t>závěrečná práce: Jak vnímáme barvy. Jejich využití jako komunikačního prostředku pomocí oděvu. Pomůcka pro studenty oděvních oborů. Vytvořená v rámci celoživotního vzdělávání na Univerzitě Palackého v Olomouci – cíl práce je vytvořená brožura „Barva, příručka základních informací o barvě.“</w:t>
            </w:r>
          </w:p>
          <w:p w14:paraId="2CF5DF25" w14:textId="58A5305A" w:rsidR="00725259" w:rsidRPr="00152ADB" w:rsidRDefault="00725259" w:rsidP="00830928">
            <w:pPr>
              <w:jc w:val="both"/>
              <w:rPr>
                <w:color w:val="000000"/>
              </w:rPr>
            </w:pPr>
            <w:r w:rsidRPr="00C32992">
              <w:rPr>
                <w:color w:val="000000"/>
              </w:rPr>
              <w:t>2019</w:t>
            </w:r>
            <w:r>
              <w:rPr>
                <w:color w:val="000000"/>
              </w:rPr>
              <w:t xml:space="preserve">: </w:t>
            </w:r>
            <w:r w:rsidRPr="00C32992">
              <w:rPr>
                <w:color w:val="000000"/>
              </w:rPr>
              <w:t>Beauty night Holešov. Spolupodílení se na pořádání akce. Přehlídka z části upcyklované kolekce Pomalá kolekce a druhá přehlídka Společenských šatů.</w:t>
            </w:r>
          </w:p>
        </w:tc>
      </w:tr>
      <w:tr w:rsidR="00725259" w14:paraId="5B79591B" w14:textId="77777777" w:rsidTr="00830928">
        <w:trPr>
          <w:trHeight w:val="218"/>
        </w:trPr>
        <w:tc>
          <w:tcPr>
            <w:tcW w:w="9859" w:type="dxa"/>
            <w:gridSpan w:val="21"/>
            <w:shd w:val="clear" w:color="auto" w:fill="F7CAAC"/>
          </w:tcPr>
          <w:p w14:paraId="5C9F046B" w14:textId="77777777" w:rsidR="00725259" w:rsidRDefault="00725259" w:rsidP="00830928">
            <w:pPr>
              <w:rPr>
                <w:b/>
              </w:rPr>
            </w:pPr>
            <w:r>
              <w:br w:type="page"/>
            </w:r>
            <w:r>
              <w:rPr>
                <w:b/>
              </w:rPr>
              <w:t>Působení v zahraničí</w:t>
            </w:r>
          </w:p>
        </w:tc>
      </w:tr>
      <w:tr w:rsidR="00725259" w14:paraId="45B53C46" w14:textId="77777777" w:rsidTr="00830928">
        <w:trPr>
          <w:trHeight w:val="482"/>
        </w:trPr>
        <w:tc>
          <w:tcPr>
            <w:tcW w:w="9859" w:type="dxa"/>
            <w:gridSpan w:val="21"/>
          </w:tcPr>
          <w:p w14:paraId="595C51A6" w14:textId="77777777" w:rsidR="00725259" w:rsidRDefault="00725259" w:rsidP="00830928">
            <w:pPr>
              <w:rPr>
                <w:b/>
              </w:rPr>
            </w:pPr>
          </w:p>
        </w:tc>
      </w:tr>
      <w:tr w:rsidR="00725259" w14:paraId="2F9C11E0" w14:textId="77777777" w:rsidTr="00830928">
        <w:trPr>
          <w:cantSplit/>
          <w:trHeight w:val="470"/>
        </w:trPr>
        <w:tc>
          <w:tcPr>
            <w:tcW w:w="2517" w:type="dxa"/>
            <w:shd w:val="clear" w:color="auto" w:fill="F7CAAC"/>
          </w:tcPr>
          <w:p w14:paraId="54D623A4" w14:textId="77777777" w:rsidR="00725259" w:rsidRDefault="00725259" w:rsidP="00830928">
            <w:pPr>
              <w:jc w:val="both"/>
              <w:rPr>
                <w:b/>
              </w:rPr>
            </w:pPr>
            <w:r>
              <w:rPr>
                <w:b/>
              </w:rPr>
              <w:t xml:space="preserve">Podpis </w:t>
            </w:r>
          </w:p>
        </w:tc>
        <w:tc>
          <w:tcPr>
            <w:tcW w:w="4320" w:type="dxa"/>
            <w:gridSpan w:val="12"/>
          </w:tcPr>
          <w:p w14:paraId="36223F18" w14:textId="77777777" w:rsidR="00725259" w:rsidRDefault="00725259" w:rsidP="00830928">
            <w:pPr>
              <w:jc w:val="both"/>
            </w:pPr>
            <w:r>
              <w:t>Lenka Mičolová v. r.</w:t>
            </w:r>
          </w:p>
        </w:tc>
        <w:tc>
          <w:tcPr>
            <w:tcW w:w="851" w:type="dxa"/>
            <w:gridSpan w:val="2"/>
            <w:shd w:val="clear" w:color="auto" w:fill="F7CAAC"/>
          </w:tcPr>
          <w:p w14:paraId="5ADB4080" w14:textId="77777777" w:rsidR="00725259" w:rsidRDefault="00725259" w:rsidP="00830928">
            <w:pPr>
              <w:jc w:val="both"/>
            </w:pPr>
            <w:r>
              <w:rPr>
                <w:b/>
              </w:rPr>
              <w:t>datum</w:t>
            </w:r>
          </w:p>
        </w:tc>
        <w:tc>
          <w:tcPr>
            <w:tcW w:w="2171" w:type="dxa"/>
            <w:gridSpan w:val="6"/>
          </w:tcPr>
          <w:p w14:paraId="284664F7" w14:textId="77777777" w:rsidR="00725259" w:rsidRDefault="00725259" w:rsidP="00830928">
            <w:pPr>
              <w:jc w:val="both"/>
            </w:pPr>
            <w:r>
              <w:t>15.9.2022</w:t>
            </w:r>
          </w:p>
        </w:tc>
      </w:tr>
      <w:tr w:rsidR="00560E04" w14:paraId="79130AC1" w14:textId="77777777" w:rsidTr="00560E04">
        <w:tc>
          <w:tcPr>
            <w:tcW w:w="9859" w:type="dxa"/>
            <w:gridSpan w:val="21"/>
            <w:tcBorders>
              <w:bottom w:val="double" w:sz="4" w:space="0" w:color="auto"/>
            </w:tcBorders>
            <w:shd w:val="clear" w:color="auto" w:fill="BDD6EE"/>
          </w:tcPr>
          <w:p w14:paraId="0AEE7534" w14:textId="2B93EDB2" w:rsidR="00560E04" w:rsidRDefault="00560E04" w:rsidP="00560E04">
            <w:pPr>
              <w:jc w:val="both"/>
              <w:rPr>
                <w:b/>
                <w:sz w:val="28"/>
              </w:rPr>
            </w:pPr>
            <w:r>
              <w:rPr>
                <w:b/>
                <w:sz w:val="28"/>
              </w:rPr>
              <w:lastRenderedPageBreak/>
              <w:t>C-I – Personální zabezpečení</w:t>
            </w:r>
          </w:p>
        </w:tc>
      </w:tr>
      <w:tr w:rsidR="00560E04" w14:paraId="62DD06FF" w14:textId="77777777" w:rsidTr="00560E04">
        <w:tc>
          <w:tcPr>
            <w:tcW w:w="2518" w:type="dxa"/>
            <w:tcBorders>
              <w:top w:val="double" w:sz="4" w:space="0" w:color="auto"/>
            </w:tcBorders>
            <w:shd w:val="clear" w:color="auto" w:fill="F7CAAC"/>
          </w:tcPr>
          <w:p w14:paraId="6A907729" w14:textId="77777777" w:rsidR="00560E04" w:rsidRDefault="00560E04" w:rsidP="00560E04">
            <w:pPr>
              <w:jc w:val="both"/>
              <w:rPr>
                <w:b/>
              </w:rPr>
            </w:pPr>
            <w:r>
              <w:rPr>
                <w:b/>
              </w:rPr>
              <w:t>Vysoká škola</w:t>
            </w:r>
          </w:p>
        </w:tc>
        <w:tc>
          <w:tcPr>
            <w:tcW w:w="7341" w:type="dxa"/>
            <w:gridSpan w:val="20"/>
          </w:tcPr>
          <w:p w14:paraId="43385336" w14:textId="77777777" w:rsidR="00560E04" w:rsidRDefault="00560E04" w:rsidP="00560E04">
            <w:pPr>
              <w:jc w:val="both"/>
            </w:pPr>
            <w:r>
              <w:t>Univerzita Tomáše Bati ve Zlíně</w:t>
            </w:r>
          </w:p>
        </w:tc>
      </w:tr>
      <w:tr w:rsidR="00560E04" w14:paraId="23941EA5" w14:textId="77777777" w:rsidTr="00560E04">
        <w:tc>
          <w:tcPr>
            <w:tcW w:w="2518" w:type="dxa"/>
            <w:shd w:val="clear" w:color="auto" w:fill="F7CAAC"/>
          </w:tcPr>
          <w:p w14:paraId="5462504F" w14:textId="77777777" w:rsidR="00560E04" w:rsidRDefault="00560E04" w:rsidP="00560E04">
            <w:pPr>
              <w:jc w:val="both"/>
              <w:rPr>
                <w:b/>
              </w:rPr>
            </w:pPr>
            <w:r>
              <w:rPr>
                <w:b/>
              </w:rPr>
              <w:t>Součást vysoké školy</w:t>
            </w:r>
          </w:p>
        </w:tc>
        <w:tc>
          <w:tcPr>
            <w:tcW w:w="7341" w:type="dxa"/>
            <w:gridSpan w:val="20"/>
          </w:tcPr>
          <w:p w14:paraId="5AAFC136" w14:textId="77777777" w:rsidR="00560E04" w:rsidRDefault="00560E04" w:rsidP="00560E04">
            <w:pPr>
              <w:jc w:val="both"/>
            </w:pPr>
            <w:r>
              <w:t>Fakulta multimediálních komunikací</w:t>
            </w:r>
          </w:p>
        </w:tc>
      </w:tr>
      <w:tr w:rsidR="00560E04" w14:paraId="622F97AE" w14:textId="77777777" w:rsidTr="00560E04">
        <w:tc>
          <w:tcPr>
            <w:tcW w:w="2518" w:type="dxa"/>
            <w:shd w:val="clear" w:color="auto" w:fill="F7CAAC"/>
          </w:tcPr>
          <w:p w14:paraId="0468543F" w14:textId="77777777" w:rsidR="00560E04" w:rsidRDefault="00560E04" w:rsidP="00560E04">
            <w:pPr>
              <w:jc w:val="both"/>
              <w:rPr>
                <w:b/>
              </w:rPr>
            </w:pPr>
            <w:r>
              <w:rPr>
                <w:b/>
              </w:rPr>
              <w:t>Název studijního programu</w:t>
            </w:r>
          </w:p>
        </w:tc>
        <w:tc>
          <w:tcPr>
            <w:tcW w:w="7341" w:type="dxa"/>
            <w:gridSpan w:val="20"/>
          </w:tcPr>
          <w:p w14:paraId="3174A01F" w14:textId="14688362" w:rsidR="00560E04" w:rsidRDefault="00774F06" w:rsidP="00560E04">
            <w:pPr>
              <w:jc w:val="both"/>
            </w:pPr>
            <w:r>
              <w:t>Design</w:t>
            </w:r>
          </w:p>
        </w:tc>
      </w:tr>
      <w:tr w:rsidR="00560E04" w14:paraId="7A697856" w14:textId="77777777" w:rsidTr="00560E04">
        <w:tc>
          <w:tcPr>
            <w:tcW w:w="2518" w:type="dxa"/>
            <w:shd w:val="clear" w:color="auto" w:fill="F7CAAC"/>
          </w:tcPr>
          <w:p w14:paraId="56DAE6EB" w14:textId="77777777" w:rsidR="00560E04" w:rsidRDefault="00560E04" w:rsidP="00560E04">
            <w:pPr>
              <w:jc w:val="both"/>
              <w:rPr>
                <w:b/>
              </w:rPr>
            </w:pPr>
            <w:r>
              <w:rPr>
                <w:b/>
              </w:rPr>
              <w:t>Jméno a příjmení</w:t>
            </w:r>
          </w:p>
        </w:tc>
        <w:tc>
          <w:tcPr>
            <w:tcW w:w="4536" w:type="dxa"/>
            <w:gridSpan w:val="13"/>
          </w:tcPr>
          <w:p w14:paraId="26D9B71D" w14:textId="77777777" w:rsidR="00560E04" w:rsidRDefault="00560E04" w:rsidP="00560E04">
            <w:pPr>
              <w:jc w:val="both"/>
            </w:pPr>
            <w:r>
              <w:t>Václav Ondroušek</w:t>
            </w:r>
          </w:p>
        </w:tc>
        <w:tc>
          <w:tcPr>
            <w:tcW w:w="709" w:type="dxa"/>
            <w:gridSpan w:val="2"/>
            <w:shd w:val="clear" w:color="auto" w:fill="F7CAAC"/>
          </w:tcPr>
          <w:p w14:paraId="0952A30A" w14:textId="77777777" w:rsidR="00560E04" w:rsidRDefault="00560E04" w:rsidP="00560E04">
            <w:pPr>
              <w:jc w:val="both"/>
              <w:rPr>
                <w:b/>
              </w:rPr>
            </w:pPr>
            <w:r>
              <w:rPr>
                <w:b/>
              </w:rPr>
              <w:t>Tituly</w:t>
            </w:r>
          </w:p>
        </w:tc>
        <w:tc>
          <w:tcPr>
            <w:tcW w:w="2096" w:type="dxa"/>
            <w:gridSpan w:val="5"/>
          </w:tcPr>
          <w:p w14:paraId="42455F65" w14:textId="68749D93" w:rsidR="00560E04" w:rsidRDefault="003B65F2" w:rsidP="00560E04">
            <w:pPr>
              <w:jc w:val="both"/>
            </w:pPr>
            <w:r>
              <w:t>MgA.</w:t>
            </w:r>
          </w:p>
        </w:tc>
      </w:tr>
      <w:tr w:rsidR="00560E04" w14:paraId="23E5064A" w14:textId="77777777" w:rsidTr="00560E04">
        <w:tc>
          <w:tcPr>
            <w:tcW w:w="2518" w:type="dxa"/>
            <w:shd w:val="clear" w:color="auto" w:fill="F7CAAC"/>
          </w:tcPr>
          <w:p w14:paraId="3B3A627E" w14:textId="77777777" w:rsidR="00560E04" w:rsidRDefault="00560E04" w:rsidP="00560E04">
            <w:pPr>
              <w:jc w:val="both"/>
              <w:rPr>
                <w:b/>
              </w:rPr>
            </w:pPr>
            <w:r>
              <w:rPr>
                <w:b/>
              </w:rPr>
              <w:t>Rok narození</w:t>
            </w:r>
          </w:p>
        </w:tc>
        <w:tc>
          <w:tcPr>
            <w:tcW w:w="829" w:type="dxa"/>
            <w:gridSpan w:val="4"/>
          </w:tcPr>
          <w:p w14:paraId="49E1614D" w14:textId="77777777" w:rsidR="00560E04" w:rsidRDefault="00560E04" w:rsidP="00560E04">
            <w:pPr>
              <w:jc w:val="both"/>
            </w:pPr>
            <w:r>
              <w:t>1975</w:t>
            </w:r>
          </w:p>
        </w:tc>
        <w:tc>
          <w:tcPr>
            <w:tcW w:w="1721" w:type="dxa"/>
            <w:gridSpan w:val="2"/>
            <w:shd w:val="clear" w:color="auto" w:fill="F7CAAC"/>
          </w:tcPr>
          <w:p w14:paraId="665EA588" w14:textId="77777777" w:rsidR="00560E04" w:rsidRDefault="00560E04" w:rsidP="00560E04">
            <w:pPr>
              <w:jc w:val="both"/>
              <w:rPr>
                <w:b/>
              </w:rPr>
            </w:pPr>
            <w:r>
              <w:rPr>
                <w:b/>
              </w:rPr>
              <w:t>typ vztahu k VŠ</w:t>
            </w:r>
          </w:p>
        </w:tc>
        <w:tc>
          <w:tcPr>
            <w:tcW w:w="992" w:type="dxa"/>
            <w:gridSpan w:val="5"/>
          </w:tcPr>
          <w:p w14:paraId="58013516" w14:textId="77777777" w:rsidR="00560E04" w:rsidRPr="003C5A7C" w:rsidRDefault="00560E04" w:rsidP="00560E04">
            <w:pPr>
              <w:jc w:val="both"/>
            </w:pPr>
            <w:r w:rsidRPr="003C5A7C">
              <w:rPr>
                <w:rFonts w:eastAsia="Calibri"/>
                <w:iCs/>
                <w:color w:val="44546A" w:themeColor="text2"/>
              </w:rPr>
              <w:t>pp</w:t>
            </w:r>
          </w:p>
        </w:tc>
        <w:tc>
          <w:tcPr>
            <w:tcW w:w="994" w:type="dxa"/>
            <w:gridSpan w:val="2"/>
            <w:shd w:val="clear" w:color="auto" w:fill="F7CAAC"/>
          </w:tcPr>
          <w:p w14:paraId="415E6F4C" w14:textId="77777777" w:rsidR="00560E04" w:rsidRPr="003C5A7C" w:rsidRDefault="00560E04" w:rsidP="00560E04">
            <w:pPr>
              <w:jc w:val="both"/>
              <w:rPr>
                <w:b/>
              </w:rPr>
            </w:pPr>
            <w:r w:rsidRPr="003C5A7C">
              <w:rPr>
                <w:b/>
              </w:rPr>
              <w:t>rozsah</w:t>
            </w:r>
          </w:p>
        </w:tc>
        <w:tc>
          <w:tcPr>
            <w:tcW w:w="709" w:type="dxa"/>
            <w:gridSpan w:val="2"/>
          </w:tcPr>
          <w:p w14:paraId="5EE09C6F" w14:textId="77777777" w:rsidR="00560E04" w:rsidRPr="003C5A7C" w:rsidRDefault="00560E04" w:rsidP="00560E04">
            <w:pPr>
              <w:jc w:val="both"/>
            </w:pPr>
            <w:r w:rsidRPr="003C5A7C">
              <w:rPr>
                <w:rFonts w:eastAsia="Calibri"/>
                <w:color w:val="44546A" w:themeColor="text2"/>
              </w:rPr>
              <w:t>40h/t</w:t>
            </w:r>
          </w:p>
        </w:tc>
        <w:tc>
          <w:tcPr>
            <w:tcW w:w="709" w:type="dxa"/>
            <w:gridSpan w:val="3"/>
            <w:shd w:val="clear" w:color="auto" w:fill="F7CAAC"/>
          </w:tcPr>
          <w:p w14:paraId="69DE48C1" w14:textId="77777777" w:rsidR="00560E04" w:rsidRDefault="00560E04" w:rsidP="00560E04">
            <w:pPr>
              <w:jc w:val="both"/>
              <w:rPr>
                <w:b/>
              </w:rPr>
            </w:pPr>
            <w:r>
              <w:rPr>
                <w:b/>
              </w:rPr>
              <w:t>do kdy</w:t>
            </w:r>
          </w:p>
        </w:tc>
        <w:tc>
          <w:tcPr>
            <w:tcW w:w="1387" w:type="dxa"/>
            <w:gridSpan w:val="2"/>
          </w:tcPr>
          <w:p w14:paraId="0F9A0CAD" w14:textId="04145FD1" w:rsidR="00560E04" w:rsidRDefault="00C91CE9" w:rsidP="00560E04">
            <w:pPr>
              <w:jc w:val="both"/>
            </w:pPr>
            <w:r>
              <w:t>N</w:t>
            </w:r>
          </w:p>
        </w:tc>
      </w:tr>
      <w:tr w:rsidR="00560E04" w14:paraId="6CADCC5B" w14:textId="77777777" w:rsidTr="00560E04">
        <w:tc>
          <w:tcPr>
            <w:tcW w:w="5068" w:type="dxa"/>
            <w:gridSpan w:val="7"/>
            <w:shd w:val="clear" w:color="auto" w:fill="F7CAAC"/>
          </w:tcPr>
          <w:p w14:paraId="242F1CA0" w14:textId="77777777" w:rsidR="00560E04" w:rsidRDefault="00560E04" w:rsidP="00560E04">
            <w:pPr>
              <w:jc w:val="both"/>
              <w:rPr>
                <w:b/>
              </w:rPr>
            </w:pPr>
            <w:r>
              <w:rPr>
                <w:b/>
              </w:rPr>
              <w:t>Typ vztahu na součásti VŠ, která uskutečňuje st. program</w:t>
            </w:r>
          </w:p>
        </w:tc>
        <w:tc>
          <w:tcPr>
            <w:tcW w:w="992" w:type="dxa"/>
            <w:gridSpan w:val="5"/>
          </w:tcPr>
          <w:p w14:paraId="3E69F480" w14:textId="77777777" w:rsidR="00560E04" w:rsidRPr="003C5A7C" w:rsidRDefault="00560E04" w:rsidP="00560E04">
            <w:pPr>
              <w:jc w:val="both"/>
            </w:pPr>
            <w:r w:rsidRPr="003C5A7C">
              <w:t>pp</w:t>
            </w:r>
          </w:p>
        </w:tc>
        <w:tc>
          <w:tcPr>
            <w:tcW w:w="994" w:type="dxa"/>
            <w:gridSpan w:val="2"/>
            <w:shd w:val="clear" w:color="auto" w:fill="F7CAAC"/>
          </w:tcPr>
          <w:p w14:paraId="01D5AC31" w14:textId="77777777" w:rsidR="00560E04" w:rsidRPr="003C5A7C" w:rsidRDefault="00560E04" w:rsidP="00560E04">
            <w:pPr>
              <w:jc w:val="both"/>
              <w:rPr>
                <w:b/>
              </w:rPr>
            </w:pPr>
            <w:r w:rsidRPr="003C5A7C">
              <w:rPr>
                <w:b/>
              </w:rPr>
              <w:t>rozsah</w:t>
            </w:r>
          </w:p>
        </w:tc>
        <w:tc>
          <w:tcPr>
            <w:tcW w:w="709" w:type="dxa"/>
            <w:gridSpan w:val="2"/>
          </w:tcPr>
          <w:p w14:paraId="7D3B9788" w14:textId="77777777" w:rsidR="00560E04" w:rsidRPr="003C5A7C" w:rsidRDefault="00560E04" w:rsidP="00560E04">
            <w:pPr>
              <w:jc w:val="both"/>
            </w:pPr>
            <w:r w:rsidRPr="003C5A7C">
              <w:rPr>
                <w:rFonts w:eastAsia="Calibri"/>
                <w:color w:val="44546A" w:themeColor="text2"/>
              </w:rPr>
              <w:t>40h/t</w:t>
            </w:r>
          </w:p>
        </w:tc>
        <w:tc>
          <w:tcPr>
            <w:tcW w:w="709" w:type="dxa"/>
            <w:gridSpan w:val="3"/>
            <w:shd w:val="clear" w:color="auto" w:fill="F7CAAC"/>
          </w:tcPr>
          <w:p w14:paraId="72314467" w14:textId="77777777" w:rsidR="00560E04" w:rsidRDefault="00560E04" w:rsidP="00560E04">
            <w:pPr>
              <w:jc w:val="both"/>
              <w:rPr>
                <w:b/>
              </w:rPr>
            </w:pPr>
            <w:r>
              <w:rPr>
                <w:b/>
              </w:rPr>
              <w:t>do kdy</w:t>
            </w:r>
          </w:p>
        </w:tc>
        <w:tc>
          <w:tcPr>
            <w:tcW w:w="1387" w:type="dxa"/>
            <w:gridSpan w:val="2"/>
          </w:tcPr>
          <w:p w14:paraId="671A07E5" w14:textId="6E7DF52F" w:rsidR="00560E04" w:rsidRDefault="003F3FBD" w:rsidP="00560E04">
            <w:pPr>
              <w:jc w:val="both"/>
            </w:pPr>
            <w:r>
              <w:t>N</w:t>
            </w:r>
          </w:p>
        </w:tc>
      </w:tr>
      <w:tr w:rsidR="00560E04" w14:paraId="7A9DD730" w14:textId="77777777" w:rsidTr="00560E04">
        <w:tc>
          <w:tcPr>
            <w:tcW w:w="6060" w:type="dxa"/>
            <w:gridSpan w:val="12"/>
            <w:shd w:val="clear" w:color="auto" w:fill="F7CAAC"/>
          </w:tcPr>
          <w:p w14:paraId="6285BC0A" w14:textId="77777777" w:rsidR="00560E04" w:rsidRDefault="00560E04" w:rsidP="00560E04">
            <w:pPr>
              <w:jc w:val="both"/>
            </w:pPr>
            <w:r>
              <w:rPr>
                <w:b/>
              </w:rPr>
              <w:t>Další současná působení jako akademický pracovník na jiných VŠ</w:t>
            </w:r>
          </w:p>
        </w:tc>
        <w:tc>
          <w:tcPr>
            <w:tcW w:w="1703" w:type="dxa"/>
            <w:gridSpan w:val="4"/>
            <w:shd w:val="clear" w:color="auto" w:fill="F7CAAC"/>
          </w:tcPr>
          <w:p w14:paraId="3F8BA493" w14:textId="77777777" w:rsidR="00560E04" w:rsidRDefault="00560E04" w:rsidP="00560E04">
            <w:pPr>
              <w:jc w:val="both"/>
              <w:rPr>
                <w:b/>
              </w:rPr>
            </w:pPr>
            <w:r>
              <w:rPr>
                <w:b/>
              </w:rPr>
              <w:t>typ prac. vztahu</w:t>
            </w:r>
          </w:p>
        </w:tc>
        <w:tc>
          <w:tcPr>
            <w:tcW w:w="2096" w:type="dxa"/>
            <w:gridSpan w:val="5"/>
            <w:shd w:val="clear" w:color="auto" w:fill="F7CAAC"/>
          </w:tcPr>
          <w:p w14:paraId="6B35662E" w14:textId="77777777" w:rsidR="00560E04" w:rsidRDefault="00560E04" w:rsidP="00560E04">
            <w:pPr>
              <w:jc w:val="both"/>
              <w:rPr>
                <w:b/>
              </w:rPr>
            </w:pPr>
            <w:r>
              <w:rPr>
                <w:b/>
              </w:rPr>
              <w:t>rozsah</w:t>
            </w:r>
          </w:p>
        </w:tc>
      </w:tr>
      <w:tr w:rsidR="00560E04" w14:paraId="675F394D" w14:textId="77777777" w:rsidTr="00560E04">
        <w:tc>
          <w:tcPr>
            <w:tcW w:w="6060" w:type="dxa"/>
            <w:gridSpan w:val="12"/>
          </w:tcPr>
          <w:p w14:paraId="14553C9C" w14:textId="77777777" w:rsidR="00560E04" w:rsidRDefault="00560E04" w:rsidP="00560E04">
            <w:pPr>
              <w:jc w:val="both"/>
            </w:pPr>
          </w:p>
        </w:tc>
        <w:tc>
          <w:tcPr>
            <w:tcW w:w="1703" w:type="dxa"/>
            <w:gridSpan w:val="4"/>
          </w:tcPr>
          <w:p w14:paraId="2502DD01" w14:textId="77777777" w:rsidR="00560E04" w:rsidRDefault="00560E04" w:rsidP="00560E04">
            <w:pPr>
              <w:jc w:val="both"/>
            </w:pPr>
          </w:p>
        </w:tc>
        <w:tc>
          <w:tcPr>
            <w:tcW w:w="2096" w:type="dxa"/>
            <w:gridSpan w:val="5"/>
          </w:tcPr>
          <w:p w14:paraId="79E528E8" w14:textId="77777777" w:rsidR="00560E04" w:rsidRDefault="00560E04" w:rsidP="00560E04">
            <w:pPr>
              <w:jc w:val="both"/>
            </w:pPr>
          </w:p>
        </w:tc>
      </w:tr>
      <w:tr w:rsidR="00560E04" w14:paraId="259FB3BD" w14:textId="77777777" w:rsidTr="00560E04">
        <w:tc>
          <w:tcPr>
            <w:tcW w:w="6060" w:type="dxa"/>
            <w:gridSpan w:val="12"/>
          </w:tcPr>
          <w:p w14:paraId="3BF79930" w14:textId="77777777" w:rsidR="00560E04" w:rsidRDefault="00560E04" w:rsidP="00560E04">
            <w:pPr>
              <w:jc w:val="both"/>
            </w:pPr>
          </w:p>
        </w:tc>
        <w:tc>
          <w:tcPr>
            <w:tcW w:w="1703" w:type="dxa"/>
            <w:gridSpan w:val="4"/>
          </w:tcPr>
          <w:p w14:paraId="24BC927E" w14:textId="77777777" w:rsidR="00560E04" w:rsidRDefault="00560E04" w:rsidP="00560E04">
            <w:pPr>
              <w:jc w:val="both"/>
            </w:pPr>
          </w:p>
        </w:tc>
        <w:tc>
          <w:tcPr>
            <w:tcW w:w="2096" w:type="dxa"/>
            <w:gridSpan w:val="5"/>
          </w:tcPr>
          <w:p w14:paraId="714CAD42" w14:textId="77777777" w:rsidR="00560E04" w:rsidRDefault="00560E04" w:rsidP="00560E04">
            <w:pPr>
              <w:jc w:val="both"/>
            </w:pPr>
          </w:p>
        </w:tc>
      </w:tr>
      <w:tr w:rsidR="00560E04" w14:paraId="1397CDA4" w14:textId="77777777" w:rsidTr="00560E04">
        <w:tc>
          <w:tcPr>
            <w:tcW w:w="9859" w:type="dxa"/>
            <w:gridSpan w:val="21"/>
            <w:shd w:val="clear" w:color="auto" w:fill="F7CAAC"/>
          </w:tcPr>
          <w:p w14:paraId="7ABF2FC0" w14:textId="77777777" w:rsidR="00560E04" w:rsidRDefault="00560E04" w:rsidP="00560E04">
            <w:pPr>
              <w:jc w:val="both"/>
            </w:pPr>
            <w:r>
              <w:rPr>
                <w:b/>
              </w:rPr>
              <w:t>Předměty příslušného studijního programu a způsob zapojení do jejich výuky, příp. další zapojení do uskutečňování studijního programu</w:t>
            </w:r>
          </w:p>
        </w:tc>
      </w:tr>
      <w:tr w:rsidR="00560E04" w14:paraId="79A08A67" w14:textId="77777777" w:rsidTr="00E153D9">
        <w:trPr>
          <w:trHeight w:val="232"/>
        </w:trPr>
        <w:tc>
          <w:tcPr>
            <w:tcW w:w="9859" w:type="dxa"/>
            <w:gridSpan w:val="21"/>
            <w:tcBorders>
              <w:top w:val="nil"/>
            </w:tcBorders>
          </w:tcPr>
          <w:p w14:paraId="19194609" w14:textId="15A19471" w:rsidR="00560E04" w:rsidRPr="002351D2" w:rsidRDefault="00560E04" w:rsidP="00E153D9">
            <w:pPr>
              <w:rPr>
                <w:sz w:val="22"/>
                <w:szCs w:val="22"/>
              </w:rPr>
            </w:pPr>
            <w:r w:rsidRPr="003B419B">
              <w:t>Multimediální prezentace 1</w:t>
            </w:r>
            <w:r w:rsidR="00D82146">
              <w:t xml:space="preserve">, 2 (vede seminář, </w:t>
            </w:r>
            <w:r w:rsidR="003B65F2">
              <w:t>garant)</w:t>
            </w:r>
            <w:r w:rsidR="003B65F2" w:rsidRPr="003B419B">
              <w:t xml:space="preserve">  </w:t>
            </w:r>
            <w:r w:rsidRPr="003B419B">
              <w:t xml:space="preserve">                         </w:t>
            </w:r>
          </w:p>
        </w:tc>
      </w:tr>
      <w:tr w:rsidR="00560E04" w14:paraId="26716310" w14:textId="77777777" w:rsidTr="00560E04">
        <w:trPr>
          <w:trHeight w:val="340"/>
        </w:trPr>
        <w:tc>
          <w:tcPr>
            <w:tcW w:w="9859" w:type="dxa"/>
            <w:gridSpan w:val="21"/>
            <w:tcBorders>
              <w:top w:val="nil"/>
            </w:tcBorders>
            <w:shd w:val="clear" w:color="auto" w:fill="FBD4B4"/>
          </w:tcPr>
          <w:p w14:paraId="1EEA8808" w14:textId="77777777" w:rsidR="00560E04" w:rsidRPr="002827C6" w:rsidRDefault="00560E04" w:rsidP="00560E04">
            <w:pPr>
              <w:jc w:val="both"/>
              <w:rPr>
                <w:b/>
              </w:rPr>
            </w:pPr>
            <w:r w:rsidRPr="002827C6">
              <w:rPr>
                <w:b/>
              </w:rPr>
              <w:t>Zapojení do výuky v dalších studijních programech na téže vysoké škole (pouze u garantů ZT a PZ předmětů)</w:t>
            </w:r>
          </w:p>
        </w:tc>
      </w:tr>
      <w:tr w:rsidR="00560E04" w14:paraId="7FDC7A98" w14:textId="77777777" w:rsidTr="00560E04">
        <w:trPr>
          <w:trHeight w:val="340"/>
        </w:trPr>
        <w:tc>
          <w:tcPr>
            <w:tcW w:w="2802" w:type="dxa"/>
            <w:gridSpan w:val="3"/>
            <w:tcBorders>
              <w:top w:val="nil"/>
            </w:tcBorders>
          </w:tcPr>
          <w:p w14:paraId="66F23394" w14:textId="77777777" w:rsidR="00560E04" w:rsidRPr="002827C6" w:rsidRDefault="00560E04" w:rsidP="00F44235">
            <w:pPr>
              <w:rPr>
                <w:b/>
              </w:rPr>
            </w:pPr>
            <w:r w:rsidRPr="002827C6">
              <w:rPr>
                <w:b/>
              </w:rPr>
              <w:t>Název studijního předmětu</w:t>
            </w:r>
          </w:p>
        </w:tc>
        <w:tc>
          <w:tcPr>
            <w:tcW w:w="2409" w:type="dxa"/>
            <w:gridSpan w:val="6"/>
            <w:tcBorders>
              <w:top w:val="nil"/>
            </w:tcBorders>
          </w:tcPr>
          <w:p w14:paraId="74B19BA4" w14:textId="77777777" w:rsidR="00560E04" w:rsidRPr="002827C6" w:rsidRDefault="00560E04" w:rsidP="00F44235">
            <w:pPr>
              <w:rPr>
                <w:b/>
              </w:rPr>
            </w:pPr>
            <w:r w:rsidRPr="002827C6">
              <w:rPr>
                <w:b/>
              </w:rPr>
              <w:t>Název studijního programu</w:t>
            </w:r>
          </w:p>
        </w:tc>
        <w:tc>
          <w:tcPr>
            <w:tcW w:w="567" w:type="dxa"/>
            <w:gridSpan w:val="2"/>
            <w:tcBorders>
              <w:top w:val="nil"/>
            </w:tcBorders>
          </w:tcPr>
          <w:p w14:paraId="5CACCB7A" w14:textId="77777777" w:rsidR="00560E04" w:rsidRPr="002827C6" w:rsidRDefault="00560E04" w:rsidP="00F44235">
            <w:pPr>
              <w:rPr>
                <w:b/>
              </w:rPr>
            </w:pPr>
            <w:r w:rsidRPr="002827C6">
              <w:rPr>
                <w:b/>
              </w:rPr>
              <w:t>Sem.</w:t>
            </w:r>
          </w:p>
        </w:tc>
        <w:tc>
          <w:tcPr>
            <w:tcW w:w="2109" w:type="dxa"/>
            <w:gridSpan w:val="7"/>
            <w:tcBorders>
              <w:top w:val="nil"/>
            </w:tcBorders>
          </w:tcPr>
          <w:p w14:paraId="6C06EC8C" w14:textId="77777777" w:rsidR="00560E04" w:rsidRPr="002827C6" w:rsidRDefault="00560E04" w:rsidP="00F44235">
            <w:pPr>
              <w:rPr>
                <w:b/>
              </w:rPr>
            </w:pPr>
            <w:r w:rsidRPr="002827C6">
              <w:rPr>
                <w:b/>
              </w:rPr>
              <w:t>Role ve výuce daného předmětu</w:t>
            </w:r>
          </w:p>
        </w:tc>
        <w:tc>
          <w:tcPr>
            <w:tcW w:w="1972" w:type="dxa"/>
            <w:gridSpan w:val="3"/>
            <w:tcBorders>
              <w:top w:val="nil"/>
            </w:tcBorders>
          </w:tcPr>
          <w:p w14:paraId="60AD9FE8" w14:textId="77777777" w:rsidR="00560E04" w:rsidRPr="002827C6" w:rsidRDefault="00560E04" w:rsidP="00F44235">
            <w:pPr>
              <w:rPr>
                <w:b/>
              </w:rPr>
            </w:pPr>
            <w:r>
              <w:rPr>
                <w:b/>
              </w:rPr>
              <w:t>(</w:t>
            </w:r>
            <w:r w:rsidRPr="00F20AEF">
              <w:rPr>
                <w:b/>
                <w:i/>
                <w:iCs/>
              </w:rPr>
              <w:t>nepovinný údaj</w:t>
            </w:r>
            <w:r w:rsidRPr="00F20AEF">
              <w:rPr>
                <w:b/>
              </w:rPr>
              <w:t>)</w:t>
            </w:r>
            <w:r>
              <w:rPr>
                <w:b/>
              </w:rPr>
              <w:t xml:space="preserve"> </w:t>
            </w:r>
            <w:r w:rsidRPr="002827C6">
              <w:rPr>
                <w:b/>
              </w:rPr>
              <w:t>Počet hodin za semestr</w:t>
            </w:r>
          </w:p>
        </w:tc>
      </w:tr>
      <w:tr w:rsidR="00560E04" w14:paraId="41BA6B75" w14:textId="77777777" w:rsidTr="00560E04">
        <w:trPr>
          <w:trHeight w:val="285"/>
        </w:trPr>
        <w:tc>
          <w:tcPr>
            <w:tcW w:w="2802" w:type="dxa"/>
            <w:gridSpan w:val="3"/>
            <w:tcBorders>
              <w:top w:val="nil"/>
            </w:tcBorders>
          </w:tcPr>
          <w:p w14:paraId="485807F6" w14:textId="77777777" w:rsidR="00560E04" w:rsidRPr="00461AFF" w:rsidRDefault="00560E04" w:rsidP="00560E04">
            <w:pPr>
              <w:jc w:val="both"/>
              <w:rPr>
                <w:color w:val="FF0000"/>
              </w:rPr>
            </w:pPr>
            <w:r w:rsidRPr="002351D2">
              <w:t>Plenér 2</w:t>
            </w:r>
          </w:p>
        </w:tc>
        <w:tc>
          <w:tcPr>
            <w:tcW w:w="2409" w:type="dxa"/>
            <w:gridSpan w:val="6"/>
            <w:tcBorders>
              <w:top w:val="nil"/>
            </w:tcBorders>
          </w:tcPr>
          <w:p w14:paraId="74365430" w14:textId="04618DE5" w:rsidR="00560E04" w:rsidRPr="00461AFF" w:rsidRDefault="00560E04" w:rsidP="00560E04">
            <w:pPr>
              <w:jc w:val="both"/>
              <w:rPr>
                <w:color w:val="FF0000"/>
              </w:rPr>
            </w:pPr>
            <w:r w:rsidRPr="009D1E90">
              <w:t>Multimédia</w:t>
            </w:r>
            <w:r w:rsidR="00A73F4B">
              <w:t xml:space="preserve"> (BSP)</w:t>
            </w:r>
          </w:p>
        </w:tc>
        <w:tc>
          <w:tcPr>
            <w:tcW w:w="567" w:type="dxa"/>
            <w:gridSpan w:val="2"/>
            <w:tcBorders>
              <w:top w:val="nil"/>
            </w:tcBorders>
          </w:tcPr>
          <w:p w14:paraId="63489DE3" w14:textId="4EA3D554" w:rsidR="00560E04" w:rsidRPr="00461AFF" w:rsidRDefault="00A73F4B" w:rsidP="00560E04">
            <w:pPr>
              <w:jc w:val="both"/>
              <w:rPr>
                <w:color w:val="FF0000"/>
              </w:rPr>
            </w:pPr>
            <w:r>
              <w:t>1LS</w:t>
            </w:r>
          </w:p>
        </w:tc>
        <w:tc>
          <w:tcPr>
            <w:tcW w:w="2109" w:type="dxa"/>
            <w:gridSpan w:val="7"/>
            <w:tcBorders>
              <w:top w:val="nil"/>
            </w:tcBorders>
          </w:tcPr>
          <w:p w14:paraId="73DDEF65" w14:textId="6B82ABA5" w:rsidR="00560E04" w:rsidRPr="00461AFF" w:rsidRDefault="00560E04" w:rsidP="00560E04">
            <w:pPr>
              <w:jc w:val="both"/>
              <w:rPr>
                <w:color w:val="FF0000"/>
              </w:rPr>
            </w:pPr>
            <w:r w:rsidRPr="00EB44AA">
              <w:t>cvičící</w:t>
            </w:r>
            <w:r w:rsidR="00A73F4B">
              <w:t>, garant</w:t>
            </w:r>
          </w:p>
        </w:tc>
        <w:tc>
          <w:tcPr>
            <w:tcW w:w="1972" w:type="dxa"/>
            <w:gridSpan w:val="3"/>
            <w:tcBorders>
              <w:top w:val="nil"/>
            </w:tcBorders>
          </w:tcPr>
          <w:p w14:paraId="2435DF0B" w14:textId="77777777" w:rsidR="00560E04" w:rsidRPr="00461AFF" w:rsidRDefault="00560E04" w:rsidP="00560E04">
            <w:pPr>
              <w:jc w:val="both"/>
              <w:rPr>
                <w:color w:val="FF0000"/>
              </w:rPr>
            </w:pPr>
          </w:p>
        </w:tc>
      </w:tr>
      <w:tr w:rsidR="00A73F4B" w14:paraId="213B7EF5" w14:textId="77777777" w:rsidTr="00560E04">
        <w:trPr>
          <w:trHeight w:val="284"/>
        </w:trPr>
        <w:tc>
          <w:tcPr>
            <w:tcW w:w="2802" w:type="dxa"/>
            <w:gridSpan w:val="3"/>
            <w:tcBorders>
              <w:top w:val="nil"/>
            </w:tcBorders>
          </w:tcPr>
          <w:p w14:paraId="27B945C4" w14:textId="06F9C6DA" w:rsidR="00A73F4B" w:rsidRPr="00461AFF" w:rsidRDefault="00A73F4B" w:rsidP="00A73F4B">
            <w:pPr>
              <w:jc w:val="both"/>
              <w:rPr>
                <w:color w:val="FF0000"/>
              </w:rPr>
            </w:pPr>
            <w:r w:rsidRPr="002351D2">
              <w:t>Motion grafika 1</w:t>
            </w:r>
          </w:p>
        </w:tc>
        <w:tc>
          <w:tcPr>
            <w:tcW w:w="2409" w:type="dxa"/>
            <w:gridSpan w:val="6"/>
            <w:tcBorders>
              <w:top w:val="nil"/>
            </w:tcBorders>
          </w:tcPr>
          <w:p w14:paraId="09B63704" w14:textId="6318D739" w:rsidR="00A73F4B" w:rsidRPr="00461AFF" w:rsidRDefault="00A73F4B" w:rsidP="00A73F4B">
            <w:pPr>
              <w:jc w:val="both"/>
              <w:rPr>
                <w:color w:val="FF0000"/>
              </w:rPr>
            </w:pPr>
            <w:r w:rsidRPr="001157B9">
              <w:t>Multimédia (BSP)</w:t>
            </w:r>
          </w:p>
        </w:tc>
        <w:tc>
          <w:tcPr>
            <w:tcW w:w="567" w:type="dxa"/>
            <w:gridSpan w:val="2"/>
            <w:tcBorders>
              <w:top w:val="nil"/>
            </w:tcBorders>
          </w:tcPr>
          <w:p w14:paraId="2E693A85" w14:textId="397A9305" w:rsidR="00A73F4B" w:rsidRPr="00A73F4B" w:rsidRDefault="00A73F4B" w:rsidP="00A73F4B">
            <w:pPr>
              <w:jc w:val="both"/>
            </w:pPr>
            <w:r w:rsidRPr="00A73F4B">
              <w:t>2ZS</w:t>
            </w:r>
          </w:p>
        </w:tc>
        <w:tc>
          <w:tcPr>
            <w:tcW w:w="2109" w:type="dxa"/>
            <w:gridSpan w:val="7"/>
            <w:tcBorders>
              <w:top w:val="nil"/>
            </w:tcBorders>
          </w:tcPr>
          <w:p w14:paraId="15F6BE49" w14:textId="756C7677" w:rsidR="00A73F4B" w:rsidRPr="00461AFF" w:rsidRDefault="00A73F4B" w:rsidP="00A73F4B">
            <w:pPr>
              <w:rPr>
                <w:color w:val="FF0000"/>
              </w:rPr>
            </w:pPr>
            <w:r>
              <w:t xml:space="preserve">přednášející, vede seminář, </w:t>
            </w:r>
            <w:r w:rsidRPr="00EB44AA">
              <w:t>garant</w:t>
            </w:r>
          </w:p>
        </w:tc>
        <w:tc>
          <w:tcPr>
            <w:tcW w:w="1972" w:type="dxa"/>
            <w:gridSpan w:val="3"/>
            <w:tcBorders>
              <w:top w:val="nil"/>
            </w:tcBorders>
          </w:tcPr>
          <w:p w14:paraId="35EEB250" w14:textId="61D0AF4B" w:rsidR="00A73F4B" w:rsidRPr="00461AFF" w:rsidRDefault="00A73F4B" w:rsidP="00A73F4B">
            <w:pPr>
              <w:jc w:val="both"/>
              <w:rPr>
                <w:color w:val="FF0000"/>
              </w:rPr>
            </w:pPr>
          </w:p>
        </w:tc>
      </w:tr>
      <w:tr w:rsidR="00A73F4B" w14:paraId="0DB6C73A" w14:textId="77777777" w:rsidTr="00560E04">
        <w:trPr>
          <w:trHeight w:val="284"/>
        </w:trPr>
        <w:tc>
          <w:tcPr>
            <w:tcW w:w="2802" w:type="dxa"/>
            <w:gridSpan w:val="3"/>
            <w:tcBorders>
              <w:top w:val="nil"/>
            </w:tcBorders>
          </w:tcPr>
          <w:p w14:paraId="028232F5" w14:textId="1C584861" w:rsidR="00A73F4B" w:rsidRPr="009D1E90" w:rsidRDefault="00A73F4B" w:rsidP="00A73F4B">
            <w:pPr>
              <w:jc w:val="both"/>
            </w:pPr>
            <w:r>
              <w:t>Motion grafika 2</w:t>
            </w:r>
          </w:p>
        </w:tc>
        <w:tc>
          <w:tcPr>
            <w:tcW w:w="2409" w:type="dxa"/>
            <w:gridSpan w:val="6"/>
            <w:tcBorders>
              <w:top w:val="nil"/>
            </w:tcBorders>
          </w:tcPr>
          <w:p w14:paraId="57E98C16" w14:textId="2CCA11BB" w:rsidR="00A73F4B" w:rsidRDefault="00A73F4B" w:rsidP="00A73F4B">
            <w:pPr>
              <w:jc w:val="both"/>
              <w:rPr>
                <w:color w:val="FF0000"/>
              </w:rPr>
            </w:pPr>
            <w:r w:rsidRPr="001157B9">
              <w:t>Multimédia (BSP)</w:t>
            </w:r>
          </w:p>
        </w:tc>
        <w:tc>
          <w:tcPr>
            <w:tcW w:w="567" w:type="dxa"/>
            <w:gridSpan w:val="2"/>
            <w:tcBorders>
              <w:top w:val="nil"/>
            </w:tcBorders>
          </w:tcPr>
          <w:p w14:paraId="35B012D8" w14:textId="7CF0BC08" w:rsidR="00A73F4B" w:rsidRPr="00A73F4B" w:rsidRDefault="00A73F4B" w:rsidP="00A73F4B">
            <w:pPr>
              <w:jc w:val="both"/>
            </w:pPr>
            <w:r w:rsidRPr="00A73F4B">
              <w:t>2LS</w:t>
            </w:r>
          </w:p>
        </w:tc>
        <w:tc>
          <w:tcPr>
            <w:tcW w:w="2109" w:type="dxa"/>
            <w:gridSpan w:val="7"/>
            <w:tcBorders>
              <w:top w:val="nil"/>
            </w:tcBorders>
          </w:tcPr>
          <w:p w14:paraId="3ECFB3B2" w14:textId="45C79A3B" w:rsidR="00A73F4B" w:rsidRPr="00461AFF" w:rsidRDefault="00A73F4B" w:rsidP="00A73F4B">
            <w:pPr>
              <w:rPr>
                <w:color w:val="FF0000"/>
              </w:rPr>
            </w:pPr>
            <w:r>
              <w:t xml:space="preserve">přednášející, vede seminář, </w:t>
            </w:r>
            <w:r w:rsidRPr="00EB44AA">
              <w:t>garant</w:t>
            </w:r>
          </w:p>
        </w:tc>
        <w:tc>
          <w:tcPr>
            <w:tcW w:w="1972" w:type="dxa"/>
            <w:gridSpan w:val="3"/>
            <w:tcBorders>
              <w:top w:val="nil"/>
            </w:tcBorders>
          </w:tcPr>
          <w:p w14:paraId="412D9B97" w14:textId="0B92DDEB" w:rsidR="00A73F4B" w:rsidRPr="00461AFF" w:rsidRDefault="00A73F4B" w:rsidP="00A73F4B">
            <w:pPr>
              <w:jc w:val="both"/>
              <w:rPr>
                <w:color w:val="FF0000"/>
              </w:rPr>
            </w:pPr>
          </w:p>
        </w:tc>
      </w:tr>
      <w:tr w:rsidR="00A73F4B" w14:paraId="4A5A9588" w14:textId="77777777" w:rsidTr="00560E04">
        <w:trPr>
          <w:trHeight w:val="284"/>
        </w:trPr>
        <w:tc>
          <w:tcPr>
            <w:tcW w:w="2802" w:type="dxa"/>
            <w:gridSpan w:val="3"/>
            <w:tcBorders>
              <w:top w:val="nil"/>
            </w:tcBorders>
          </w:tcPr>
          <w:p w14:paraId="3805A79B" w14:textId="3B38C2B8" w:rsidR="00A73F4B" w:rsidRPr="00EB44AA" w:rsidRDefault="00A73F4B" w:rsidP="00A73F4B">
            <w:pPr>
              <w:jc w:val="both"/>
            </w:pPr>
            <w:r>
              <w:t>Motion grafika 3</w:t>
            </w:r>
          </w:p>
        </w:tc>
        <w:tc>
          <w:tcPr>
            <w:tcW w:w="2409" w:type="dxa"/>
            <w:gridSpan w:val="6"/>
            <w:tcBorders>
              <w:top w:val="nil"/>
            </w:tcBorders>
          </w:tcPr>
          <w:p w14:paraId="4BFBAD3D" w14:textId="1140C5E4" w:rsidR="00A73F4B" w:rsidRPr="00EB44AA" w:rsidRDefault="00A73F4B" w:rsidP="00A73F4B">
            <w:pPr>
              <w:jc w:val="both"/>
            </w:pPr>
            <w:r w:rsidRPr="001157B9">
              <w:t>Multimédia (BSP)</w:t>
            </w:r>
          </w:p>
        </w:tc>
        <w:tc>
          <w:tcPr>
            <w:tcW w:w="567" w:type="dxa"/>
            <w:gridSpan w:val="2"/>
            <w:tcBorders>
              <w:top w:val="nil"/>
            </w:tcBorders>
          </w:tcPr>
          <w:p w14:paraId="1131E563" w14:textId="1235318C" w:rsidR="00A73F4B" w:rsidRPr="00EB44AA" w:rsidRDefault="00A73F4B" w:rsidP="00A73F4B">
            <w:pPr>
              <w:jc w:val="both"/>
            </w:pPr>
            <w:r>
              <w:t>3ZS</w:t>
            </w:r>
          </w:p>
        </w:tc>
        <w:tc>
          <w:tcPr>
            <w:tcW w:w="2109" w:type="dxa"/>
            <w:gridSpan w:val="7"/>
            <w:tcBorders>
              <w:top w:val="nil"/>
            </w:tcBorders>
          </w:tcPr>
          <w:p w14:paraId="4239D3D7" w14:textId="392C6922" w:rsidR="00A73F4B" w:rsidRPr="00EB44AA" w:rsidRDefault="00A73F4B" w:rsidP="00A73F4B">
            <w:r>
              <w:t xml:space="preserve">přednášející, vede seminář, </w:t>
            </w:r>
            <w:r w:rsidRPr="00EB44AA">
              <w:t>garant</w:t>
            </w:r>
          </w:p>
        </w:tc>
        <w:tc>
          <w:tcPr>
            <w:tcW w:w="1972" w:type="dxa"/>
            <w:gridSpan w:val="3"/>
            <w:tcBorders>
              <w:top w:val="nil"/>
            </w:tcBorders>
          </w:tcPr>
          <w:p w14:paraId="3F80C6E2" w14:textId="398194DD" w:rsidR="00A73F4B" w:rsidRPr="00461AFF" w:rsidRDefault="00A73F4B" w:rsidP="00A73F4B">
            <w:pPr>
              <w:jc w:val="both"/>
              <w:rPr>
                <w:color w:val="FF0000"/>
              </w:rPr>
            </w:pPr>
          </w:p>
        </w:tc>
      </w:tr>
      <w:tr w:rsidR="00A73F4B" w14:paraId="0CF5AB08" w14:textId="77777777" w:rsidTr="00560E04">
        <w:trPr>
          <w:trHeight w:val="284"/>
        </w:trPr>
        <w:tc>
          <w:tcPr>
            <w:tcW w:w="2802" w:type="dxa"/>
            <w:gridSpan w:val="3"/>
            <w:tcBorders>
              <w:top w:val="nil"/>
            </w:tcBorders>
          </w:tcPr>
          <w:p w14:paraId="10275C8C" w14:textId="77E1CFAA" w:rsidR="00A73F4B" w:rsidRPr="00EB44AA" w:rsidRDefault="00A73F4B" w:rsidP="00A73F4B">
            <w:r>
              <w:t xml:space="preserve">Dynamické </w:t>
            </w:r>
            <w:r w:rsidR="00D82146">
              <w:t xml:space="preserve">prezentace v grafickém designu </w:t>
            </w:r>
          </w:p>
        </w:tc>
        <w:tc>
          <w:tcPr>
            <w:tcW w:w="2409" w:type="dxa"/>
            <w:gridSpan w:val="6"/>
            <w:tcBorders>
              <w:top w:val="nil"/>
            </w:tcBorders>
          </w:tcPr>
          <w:p w14:paraId="51162E0A" w14:textId="497B6834" w:rsidR="00A73F4B" w:rsidRPr="00EB44AA" w:rsidRDefault="00A73F4B" w:rsidP="00A73F4B">
            <w:pPr>
              <w:jc w:val="both"/>
            </w:pPr>
            <w:r w:rsidRPr="001157B9">
              <w:t>Multimédia (BSP)</w:t>
            </w:r>
          </w:p>
        </w:tc>
        <w:tc>
          <w:tcPr>
            <w:tcW w:w="567" w:type="dxa"/>
            <w:gridSpan w:val="2"/>
            <w:tcBorders>
              <w:top w:val="nil"/>
            </w:tcBorders>
          </w:tcPr>
          <w:p w14:paraId="5AF124E6" w14:textId="2F351545" w:rsidR="00A73F4B" w:rsidRPr="00EB44AA" w:rsidRDefault="00D82146" w:rsidP="00A73F4B">
            <w:pPr>
              <w:jc w:val="both"/>
            </w:pPr>
            <w:r>
              <w:t>2LS</w:t>
            </w:r>
          </w:p>
        </w:tc>
        <w:tc>
          <w:tcPr>
            <w:tcW w:w="2109" w:type="dxa"/>
            <w:gridSpan w:val="7"/>
            <w:tcBorders>
              <w:top w:val="nil"/>
            </w:tcBorders>
          </w:tcPr>
          <w:p w14:paraId="702181A4" w14:textId="7781C008" w:rsidR="00A73F4B" w:rsidRPr="00EB44AA" w:rsidRDefault="00A73F4B" w:rsidP="00A73F4B">
            <w:pPr>
              <w:jc w:val="both"/>
            </w:pPr>
            <w:r w:rsidRPr="00EB44AA">
              <w:t>cvičící</w:t>
            </w:r>
            <w:r w:rsidR="00D82146">
              <w:t>,</w:t>
            </w:r>
            <w:r w:rsidR="00D82146" w:rsidRPr="00EB44AA">
              <w:t xml:space="preserve"> garant</w:t>
            </w:r>
          </w:p>
        </w:tc>
        <w:tc>
          <w:tcPr>
            <w:tcW w:w="1972" w:type="dxa"/>
            <w:gridSpan w:val="3"/>
            <w:tcBorders>
              <w:top w:val="nil"/>
            </w:tcBorders>
          </w:tcPr>
          <w:p w14:paraId="5077549B" w14:textId="14432C66" w:rsidR="00A73F4B" w:rsidRPr="00461AFF" w:rsidRDefault="00A73F4B" w:rsidP="00A73F4B">
            <w:pPr>
              <w:jc w:val="both"/>
              <w:rPr>
                <w:color w:val="FF0000"/>
              </w:rPr>
            </w:pPr>
          </w:p>
        </w:tc>
      </w:tr>
      <w:tr w:rsidR="00A73F4B" w14:paraId="06906785" w14:textId="77777777" w:rsidTr="00560E04">
        <w:trPr>
          <w:trHeight w:val="284"/>
        </w:trPr>
        <w:tc>
          <w:tcPr>
            <w:tcW w:w="2802" w:type="dxa"/>
            <w:gridSpan w:val="3"/>
            <w:tcBorders>
              <w:top w:val="nil"/>
            </w:tcBorders>
          </w:tcPr>
          <w:p w14:paraId="0B6032EC" w14:textId="7A8CEA96" w:rsidR="00A73F4B" w:rsidRDefault="00A73F4B" w:rsidP="00A73F4B">
            <w:pPr>
              <w:jc w:val="both"/>
            </w:pPr>
            <w:r w:rsidRPr="003B419B">
              <w:t xml:space="preserve">Současné tendence v digitálních médiích 1         </w:t>
            </w:r>
          </w:p>
        </w:tc>
        <w:tc>
          <w:tcPr>
            <w:tcW w:w="2409" w:type="dxa"/>
            <w:gridSpan w:val="6"/>
            <w:tcBorders>
              <w:top w:val="nil"/>
            </w:tcBorders>
          </w:tcPr>
          <w:p w14:paraId="048E33A5" w14:textId="1051FBF4" w:rsidR="00A73F4B" w:rsidRDefault="00A73F4B" w:rsidP="00A73F4B">
            <w:pPr>
              <w:jc w:val="both"/>
            </w:pPr>
            <w:r w:rsidRPr="00504FCA">
              <w:t>Multimédia</w:t>
            </w:r>
            <w:r>
              <w:t xml:space="preserve"> (NM</w:t>
            </w:r>
            <w:r w:rsidRPr="00504FCA">
              <w:t>SP)</w:t>
            </w:r>
          </w:p>
        </w:tc>
        <w:tc>
          <w:tcPr>
            <w:tcW w:w="567" w:type="dxa"/>
            <w:gridSpan w:val="2"/>
            <w:tcBorders>
              <w:top w:val="nil"/>
            </w:tcBorders>
          </w:tcPr>
          <w:p w14:paraId="5E600559" w14:textId="7BFB6B7A" w:rsidR="00A73F4B" w:rsidRDefault="00A73F4B" w:rsidP="00A73F4B">
            <w:pPr>
              <w:jc w:val="both"/>
            </w:pPr>
            <w:r>
              <w:t>1ZS</w:t>
            </w:r>
          </w:p>
        </w:tc>
        <w:tc>
          <w:tcPr>
            <w:tcW w:w="2109" w:type="dxa"/>
            <w:gridSpan w:val="7"/>
            <w:tcBorders>
              <w:top w:val="nil"/>
            </w:tcBorders>
          </w:tcPr>
          <w:p w14:paraId="24BA2151" w14:textId="3A875715" w:rsidR="00A73F4B" w:rsidRDefault="00A73F4B" w:rsidP="00A73F4B">
            <w:pPr>
              <w:jc w:val="both"/>
            </w:pPr>
            <w:r>
              <w:t>přednášející, garant</w:t>
            </w:r>
          </w:p>
        </w:tc>
        <w:tc>
          <w:tcPr>
            <w:tcW w:w="1972" w:type="dxa"/>
            <w:gridSpan w:val="3"/>
            <w:tcBorders>
              <w:top w:val="nil"/>
            </w:tcBorders>
          </w:tcPr>
          <w:p w14:paraId="139CEF2E" w14:textId="0301E3CD" w:rsidR="00A73F4B" w:rsidRDefault="00A73F4B" w:rsidP="00A73F4B">
            <w:pPr>
              <w:jc w:val="both"/>
              <w:rPr>
                <w:color w:val="FF0000"/>
              </w:rPr>
            </w:pPr>
          </w:p>
        </w:tc>
      </w:tr>
      <w:tr w:rsidR="00A73F4B" w14:paraId="74D0F977" w14:textId="77777777" w:rsidTr="00560E04">
        <w:trPr>
          <w:trHeight w:val="284"/>
        </w:trPr>
        <w:tc>
          <w:tcPr>
            <w:tcW w:w="2802" w:type="dxa"/>
            <w:gridSpan w:val="3"/>
            <w:tcBorders>
              <w:top w:val="nil"/>
            </w:tcBorders>
          </w:tcPr>
          <w:p w14:paraId="35B00177" w14:textId="22421FE2" w:rsidR="00A73F4B" w:rsidRDefault="00A73F4B" w:rsidP="00A73F4B">
            <w:pPr>
              <w:jc w:val="both"/>
            </w:pPr>
            <w:r w:rsidRPr="003B419B">
              <w:t>Současné tendence v digitálních médiích 2</w:t>
            </w:r>
          </w:p>
        </w:tc>
        <w:tc>
          <w:tcPr>
            <w:tcW w:w="2409" w:type="dxa"/>
            <w:gridSpan w:val="6"/>
            <w:tcBorders>
              <w:top w:val="nil"/>
            </w:tcBorders>
          </w:tcPr>
          <w:p w14:paraId="3C350806" w14:textId="5291C0D8" w:rsidR="00A73F4B" w:rsidRDefault="00A73F4B" w:rsidP="00A73F4B">
            <w:pPr>
              <w:jc w:val="both"/>
            </w:pPr>
            <w:r w:rsidRPr="00504FCA">
              <w:t>Multimédia (</w:t>
            </w:r>
            <w:r>
              <w:t>NM</w:t>
            </w:r>
            <w:r w:rsidRPr="00504FCA">
              <w:t>SP)</w:t>
            </w:r>
          </w:p>
        </w:tc>
        <w:tc>
          <w:tcPr>
            <w:tcW w:w="567" w:type="dxa"/>
            <w:gridSpan w:val="2"/>
            <w:tcBorders>
              <w:top w:val="nil"/>
            </w:tcBorders>
          </w:tcPr>
          <w:p w14:paraId="5981A731" w14:textId="3193D881" w:rsidR="00A73F4B" w:rsidRDefault="00A73F4B" w:rsidP="00A73F4B">
            <w:pPr>
              <w:jc w:val="both"/>
            </w:pPr>
            <w:r>
              <w:t>1LS</w:t>
            </w:r>
          </w:p>
        </w:tc>
        <w:tc>
          <w:tcPr>
            <w:tcW w:w="2109" w:type="dxa"/>
            <w:gridSpan w:val="7"/>
            <w:tcBorders>
              <w:top w:val="nil"/>
            </w:tcBorders>
          </w:tcPr>
          <w:p w14:paraId="5DF7FAE9" w14:textId="45EA508E" w:rsidR="00A73F4B" w:rsidRDefault="00A73F4B" w:rsidP="00A73F4B">
            <w:pPr>
              <w:jc w:val="both"/>
            </w:pPr>
            <w:r w:rsidRPr="00C3790A">
              <w:t>přednášející, garant</w:t>
            </w:r>
          </w:p>
        </w:tc>
        <w:tc>
          <w:tcPr>
            <w:tcW w:w="1972" w:type="dxa"/>
            <w:gridSpan w:val="3"/>
            <w:tcBorders>
              <w:top w:val="nil"/>
            </w:tcBorders>
          </w:tcPr>
          <w:p w14:paraId="0D619D01" w14:textId="398AF0BC" w:rsidR="00A73F4B" w:rsidRDefault="00A73F4B" w:rsidP="00A73F4B">
            <w:pPr>
              <w:jc w:val="both"/>
              <w:rPr>
                <w:color w:val="FF0000"/>
              </w:rPr>
            </w:pPr>
          </w:p>
        </w:tc>
      </w:tr>
      <w:tr w:rsidR="00A73F4B" w14:paraId="0A73CDDF" w14:textId="77777777" w:rsidTr="00560E04">
        <w:trPr>
          <w:trHeight w:val="284"/>
        </w:trPr>
        <w:tc>
          <w:tcPr>
            <w:tcW w:w="2802" w:type="dxa"/>
            <w:gridSpan w:val="3"/>
            <w:tcBorders>
              <w:top w:val="nil"/>
            </w:tcBorders>
          </w:tcPr>
          <w:p w14:paraId="1668D234" w14:textId="13E7AAAA" w:rsidR="00A73F4B" w:rsidRDefault="00A73F4B" w:rsidP="00A73F4B">
            <w:pPr>
              <w:jc w:val="both"/>
            </w:pPr>
            <w:r w:rsidRPr="003B419B">
              <w:t xml:space="preserve">Současné </w:t>
            </w:r>
            <w:r>
              <w:t>tendence v digitálních médiích 3</w:t>
            </w:r>
          </w:p>
        </w:tc>
        <w:tc>
          <w:tcPr>
            <w:tcW w:w="2409" w:type="dxa"/>
            <w:gridSpan w:val="6"/>
            <w:tcBorders>
              <w:top w:val="nil"/>
            </w:tcBorders>
          </w:tcPr>
          <w:p w14:paraId="4E54C944" w14:textId="4CF97707" w:rsidR="00A73F4B" w:rsidRPr="00504FCA" w:rsidRDefault="00A73F4B" w:rsidP="00A73F4B">
            <w:pPr>
              <w:jc w:val="both"/>
            </w:pPr>
            <w:r w:rsidRPr="00504FCA">
              <w:t>Multimédia (</w:t>
            </w:r>
            <w:r>
              <w:t>NM</w:t>
            </w:r>
            <w:r w:rsidRPr="00504FCA">
              <w:t>SP)</w:t>
            </w:r>
          </w:p>
        </w:tc>
        <w:tc>
          <w:tcPr>
            <w:tcW w:w="567" w:type="dxa"/>
            <w:gridSpan w:val="2"/>
            <w:tcBorders>
              <w:top w:val="nil"/>
            </w:tcBorders>
          </w:tcPr>
          <w:p w14:paraId="25BA0E45" w14:textId="50E78533" w:rsidR="00A73F4B" w:rsidRDefault="00A73F4B" w:rsidP="00A73F4B">
            <w:pPr>
              <w:jc w:val="both"/>
            </w:pPr>
            <w:r>
              <w:t>2ZS</w:t>
            </w:r>
          </w:p>
        </w:tc>
        <w:tc>
          <w:tcPr>
            <w:tcW w:w="2109" w:type="dxa"/>
            <w:gridSpan w:val="7"/>
            <w:tcBorders>
              <w:top w:val="nil"/>
            </w:tcBorders>
          </w:tcPr>
          <w:p w14:paraId="6DC23B5D" w14:textId="1BBC59E4" w:rsidR="00A73F4B" w:rsidRPr="00985918" w:rsidRDefault="00A73F4B" w:rsidP="00A73F4B">
            <w:pPr>
              <w:jc w:val="both"/>
            </w:pPr>
            <w:r w:rsidRPr="00C3790A">
              <w:t>přednášející, garant</w:t>
            </w:r>
          </w:p>
        </w:tc>
        <w:tc>
          <w:tcPr>
            <w:tcW w:w="1972" w:type="dxa"/>
            <w:gridSpan w:val="3"/>
            <w:tcBorders>
              <w:top w:val="nil"/>
            </w:tcBorders>
          </w:tcPr>
          <w:p w14:paraId="4F6C57DE" w14:textId="66638B66" w:rsidR="00A73F4B" w:rsidRDefault="00A73F4B" w:rsidP="00A73F4B">
            <w:pPr>
              <w:jc w:val="both"/>
              <w:rPr>
                <w:color w:val="FF0000"/>
              </w:rPr>
            </w:pPr>
          </w:p>
        </w:tc>
      </w:tr>
      <w:tr w:rsidR="00A73F4B" w14:paraId="594BBF16" w14:textId="77777777" w:rsidTr="00560E04">
        <w:trPr>
          <w:trHeight w:val="284"/>
        </w:trPr>
        <w:tc>
          <w:tcPr>
            <w:tcW w:w="2802" w:type="dxa"/>
            <w:gridSpan w:val="3"/>
            <w:tcBorders>
              <w:top w:val="nil"/>
            </w:tcBorders>
          </w:tcPr>
          <w:p w14:paraId="0E534905" w14:textId="54B857A8" w:rsidR="00A73F4B" w:rsidRDefault="00A73F4B" w:rsidP="00A73F4B">
            <w:pPr>
              <w:jc w:val="both"/>
            </w:pPr>
            <w:r w:rsidRPr="004B31C4">
              <w:t>Multimediální prezentace 1</w:t>
            </w:r>
          </w:p>
        </w:tc>
        <w:tc>
          <w:tcPr>
            <w:tcW w:w="2409" w:type="dxa"/>
            <w:gridSpan w:val="6"/>
            <w:tcBorders>
              <w:top w:val="nil"/>
            </w:tcBorders>
          </w:tcPr>
          <w:p w14:paraId="2C24F5AC" w14:textId="427D215D" w:rsidR="00A73F4B" w:rsidRPr="00504FCA" w:rsidRDefault="00A73F4B" w:rsidP="00A73F4B">
            <w:pPr>
              <w:jc w:val="both"/>
            </w:pPr>
            <w:r w:rsidRPr="00D71C2F">
              <w:t>Multimédia (NMSP)</w:t>
            </w:r>
          </w:p>
        </w:tc>
        <w:tc>
          <w:tcPr>
            <w:tcW w:w="567" w:type="dxa"/>
            <w:gridSpan w:val="2"/>
            <w:tcBorders>
              <w:top w:val="nil"/>
            </w:tcBorders>
          </w:tcPr>
          <w:p w14:paraId="20F18B72" w14:textId="0F5C14D2" w:rsidR="00A73F4B" w:rsidRDefault="00A73F4B" w:rsidP="00A73F4B">
            <w:pPr>
              <w:jc w:val="both"/>
            </w:pPr>
            <w:r>
              <w:t>1ZS</w:t>
            </w:r>
          </w:p>
        </w:tc>
        <w:tc>
          <w:tcPr>
            <w:tcW w:w="2109" w:type="dxa"/>
            <w:gridSpan w:val="7"/>
            <w:tcBorders>
              <w:top w:val="nil"/>
            </w:tcBorders>
          </w:tcPr>
          <w:p w14:paraId="6D7F6496" w14:textId="4C387601" w:rsidR="00A73F4B" w:rsidRPr="00985918" w:rsidRDefault="00D82146" w:rsidP="00A73F4B">
            <w:pPr>
              <w:jc w:val="both"/>
            </w:pPr>
            <w:r>
              <w:t>vede seminář, garant</w:t>
            </w:r>
          </w:p>
        </w:tc>
        <w:tc>
          <w:tcPr>
            <w:tcW w:w="1972" w:type="dxa"/>
            <w:gridSpan w:val="3"/>
            <w:tcBorders>
              <w:top w:val="nil"/>
            </w:tcBorders>
          </w:tcPr>
          <w:p w14:paraId="4B42B5F8" w14:textId="0BBFB611" w:rsidR="00A73F4B" w:rsidRDefault="00A73F4B" w:rsidP="00A73F4B">
            <w:pPr>
              <w:jc w:val="both"/>
              <w:rPr>
                <w:color w:val="FF0000"/>
              </w:rPr>
            </w:pPr>
          </w:p>
        </w:tc>
      </w:tr>
      <w:tr w:rsidR="00A73F4B" w14:paraId="1C07F4CA" w14:textId="77777777" w:rsidTr="00560E04">
        <w:trPr>
          <w:trHeight w:val="284"/>
        </w:trPr>
        <w:tc>
          <w:tcPr>
            <w:tcW w:w="2802" w:type="dxa"/>
            <w:gridSpan w:val="3"/>
            <w:tcBorders>
              <w:top w:val="nil"/>
            </w:tcBorders>
          </w:tcPr>
          <w:p w14:paraId="371EB7D0" w14:textId="4823429F" w:rsidR="00A73F4B" w:rsidRDefault="00A73F4B" w:rsidP="00A73F4B">
            <w:pPr>
              <w:jc w:val="both"/>
            </w:pPr>
            <w:r>
              <w:t>Multimediální prezentace 2</w:t>
            </w:r>
          </w:p>
        </w:tc>
        <w:tc>
          <w:tcPr>
            <w:tcW w:w="2409" w:type="dxa"/>
            <w:gridSpan w:val="6"/>
            <w:tcBorders>
              <w:top w:val="nil"/>
            </w:tcBorders>
          </w:tcPr>
          <w:p w14:paraId="307E838D" w14:textId="5575B1A5" w:rsidR="00A73F4B" w:rsidRPr="00504FCA" w:rsidRDefault="00A73F4B" w:rsidP="00A73F4B">
            <w:pPr>
              <w:jc w:val="both"/>
            </w:pPr>
            <w:r w:rsidRPr="00D71C2F">
              <w:t>Multimédia (NMSP)</w:t>
            </w:r>
          </w:p>
        </w:tc>
        <w:tc>
          <w:tcPr>
            <w:tcW w:w="567" w:type="dxa"/>
            <w:gridSpan w:val="2"/>
            <w:tcBorders>
              <w:top w:val="nil"/>
            </w:tcBorders>
          </w:tcPr>
          <w:p w14:paraId="00897BAA" w14:textId="1E9AF367" w:rsidR="00A73F4B" w:rsidRDefault="00A73F4B" w:rsidP="00A73F4B">
            <w:pPr>
              <w:jc w:val="both"/>
            </w:pPr>
            <w:r>
              <w:t>1LS</w:t>
            </w:r>
          </w:p>
        </w:tc>
        <w:tc>
          <w:tcPr>
            <w:tcW w:w="2109" w:type="dxa"/>
            <w:gridSpan w:val="7"/>
            <w:tcBorders>
              <w:top w:val="nil"/>
            </w:tcBorders>
          </w:tcPr>
          <w:p w14:paraId="3559C827" w14:textId="63351B4B" w:rsidR="00A73F4B" w:rsidRPr="00985918" w:rsidRDefault="00D82146" w:rsidP="00A73F4B">
            <w:pPr>
              <w:jc w:val="both"/>
            </w:pPr>
            <w:r>
              <w:t>vede seminář, garant</w:t>
            </w:r>
          </w:p>
        </w:tc>
        <w:tc>
          <w:tcPr>
            <w:tcW w:w="1972" w:type="dxa"/>
            <w:gridSpan w:val="3"/>
            <w:tcBorders>
              <w:top w:val="nil"/>
            </w:tcBorders>
          </w:tcPr>
          <w:p w14:paraId="50605E21" w14:textId="6A292953" w:rsidR="00A73F4B" w:rsidRDefault="00A73F4B" w:rsidP="00A73F4B">
            <w:pPr>
              <w:jc w:val="both"/>
              <w:rPr>
                <w:color w:val="FF0000"/>
              </w:rPr>
            </w:pPr>
          </w:p>
        </w:tc>
      </w:tr>
      <w:tr w:rsidR="00A73F4B" w14:paraId="4787B960" w14:textId="77777777" w:rsidTr="00560E04">
        <w:tc>
          <w:tcPr>
            <w:tcW w:w="9859" w:type="dxa"/>
            <w:gridSpan w:val="21"/>
            <w:shd w:val="clear" w:color="auto" w:fill="F7CAAC"/>
          </w:tcPr>
          <w:p w14:paraId="40779B25" w14:textId="2C8AE058" w:rsidR="00A73F4B" w:rsidRDefault="00A73F4B" w:rsidP="00A73F4B">
            <w:pPr>
              <w:jc w:val="both"/>
            </w:pPr>
            <w:r>
              <w:rPr>
                <w:b/>
              </w:rPr>
              <w:t xml:space="preserve">Údaje o vzdělání na VŠ </w:t>
            </w:r>
          </w:p>
        </w:tc>
      </w:tr>
      <w:tr w:rsidR="00A73F4B" w14:paraId="18494ECC" w14:textId="77777777" w:rsidTr="00E153D9">
        <w:trPr>
          <w:trHeight w:val="200"/>
        </w:trPr>
        <w:tc>
          <w:tcPr>
            <w:tcW w:w="9859" w:type="dxa"/>
            <w:gridSpan w:val="21"/>
          </w:tcPr>
          <w:p w14:paraId="63E661F8" w14:textId="4F03C583" w:rsidR="00A73F4B" w:rsidRPr="003B419B" w:rsidRDefault="00A73F4B" w:rsidP="00A73F4B">
            <w:pPr>
              <w:jc w:val="both"/>
            </w:pPr>
            <w:r w:rsidRPr="003B419B">
              <w:rPr>
                <w:lang w:val="en-US"/>
              </w:rPr>
              <w:t>1999</w:t>
            </w:r>
            <w:r w:rsidR="00A574A7">
              <w:rPr>
                <w:lang w:val="en-US"/>
              </w:rPr>
              <w:t>-</w:t>
            </w:r>
            <w:r w:rsidRPr="003B419B">
              <w:rPr>
                <w:lang w:val="en-US"/>
              </w:rPr>
              <w:t>2005: Vysoké učení technické v Brně, Fakulta výtvarných umění, ateliér Multimedia</w:t>
            </w:r>
          </w:p>
        </w:tc>
      </w:tr>
      <w:tr w:rsidR="00A73F4B" w14:paraId="4A7C814C" w14:textId="77777777" w:rsidTr="00560E04">
        <w:tc>
          <w:tcPr>
            <w:tcW w:w="9859" w:type="dxa"/>
            <w:gridSpan w:val="21"/>
            <w:shd w:val="clear" w:color="auto" w:fill="F7CAAC"/>
          </w:tcPr>
          <w:p w14:paraId="4F60AA92" w14:textId="522BB76D" w:rsidR="00A73F4B" w:rsidRDefault="00A73F4B" w:rsidP="00A73F4B">
            <w:pPr>
              <w:jc w:val="both"/>
              <w:rPr>
                <w:b/>
              </w:rPr>
            </w:pPr>
            <w:r>
              <w:rPr>
                <w:b/>
              </w:rPr>
              <w:t>Údaje o odborném působení od absolvování VŠ</w:t>
            </w:r>
          </w:p>
        </w:tc>
      </w:tr>
      <w:tr w:rsidR="00A73F4B" w14:paraId="16551C01" w14:textId="77777777" w:rsidTr="00560E04">
        <w:trPr>
          <w:trHeight w:val="1090"/>
        </w:trPr>
        <w:tc>
          <w:tcPr>
            <w:tcW w:w="9859" w:type="dxa"/>
            <w:gridSpan w:val="21"/>
          </w:tcPr>
          <w:p w14:paraId="39BC0C75" w14:textId="097FDDBA" w:rsidR="00D82146" w:rsidRPr="00D82146" w:rsidRDefault="00A73F4B" w:rsidP="00D82146">
            <w:pPr>
              <w:jc w:val="both"/>
              <w:rPr>
                <w:color w:val="000000" w:themeColor="text1"/>
                <w:lang w:val="en-US"/>
              </w:rPr>
            </w:pPr>
            <w:r w:rsidRPr="00D82146">
              <w:rPr>
                <w:color w:val="000000" w:themeColor="text1"/>
                <w:lang w:val="en-US"/>
              </w:rPr>
              <w:t>2007</w:t>
            </w:r>
            <w:r w:rsidR="00A574A7">
              <w:rPr>
                <w:color w:val="000000" w:themeColor="text1"/>
                <w:lang w:val="en-US"/>
              </w:rPr>
              <w:t>-</w:t>
            </w:r>
            <w:r w:rsidRPr="00D82146">
              <w:rPr>
                <w:color w:val="000000" w:themeColor="text1"/>
                <w:lang w:val="en-US"/>
              </w:rPr>
              <w:t>dosud</w:t>
            </w:r>
            <w:r w:rsidR="00A574A7">
              <w:rPr>
                <w:color w:val="000000" w:themeColor="text1"/>
                <w:lang w:val="en-US"/>
              </w:rPr>
              <w:t>:</w:t>
            </w:r>
            <w:r w:rsidRPr="00D82146">
              <w:rPr>
                <w:color w:val="000000" w:themeColor="text1"/>
                <w:lang w:val="en-US"/>
              </w:rPr>
              <w:t xml:space="preserve"> Univerzita Tomáše Bati ve Zlíně, Fakulta multimediálních komunikací, Ateliér digitalní design</w:t>
            </w:r>
          </w:p>
          <w:p w14:paraId="34DE1E16" w14:textId="36F423D3" w:rsidR="00A73F4B" w:rsidRPr="00D82146" w:rsidRDefault="00A73F4B" w:rsidP="00D82146">
            <w:pPr>
              <w:jc w:val="both"/>
              <w:rPr>
                <w:color w:val="000000" w:themeColor="text1"/>
                <w:lang w:val="en-US"/>
              </w:rPr>
            </w:pPr>
            <w:r w:rsidRPr="00D82146">
              <w:rPr>
                <w:color w:val="000000" w:themeColor="text1"/>
                <w:lang w:val="en-US"/>
              </w:rPr>
              <w:t>1998</w:t>
            </w:r>
            <w:r w:rsidR="00A574A7">
              <w:rPr>
                <w:color w:val="000000" w:themeColor="text1"/>
                <w:lang w:val="en-US"/>
              </w:rPr>
              <w:t>-</w:t>
            </w:r>
            <w:r w:rsidRPr="00D82146">
              <w:rPr>
                <w:color w:val="000000" w:themeColor="text1"/>
                <w:lang w:val="en-US"/>
              </w:rPr>
              <w:t>dosu</w:t>
            </w:r>
            <w:r w:rsidR="006A3207">
              <w:rPr>
                <w:color w:val="000000" w:themeColor="text1"/>
                <w:lang w:val="en-US"/>
              </w:rPr>
              <w:t>d</w:t>
            </w:r>
            <w:r w:rsidR="00A574A7">
              <w:rPr>
                <w:color w:val="000000" w:themeColor="text1"/>
                <w:lang w:val="en-US"/>
              </w:rPr>
              <w:t xml:space="preserve">: </w:t>
            </w:r>
            <w:r w:rsidRPr="00D82146">
              <w:rPr>
                <w:color w:val="000000" w:themeColor="text1"/>
                <w:lang w:val="en-US"/>
              </w:rPr>
              <w:t>Svobodné povolání</w:t>
            </w:r>
          </w:p>
          <w:p w14:paraId="4834EFF5" w14:textId="1DEA5F8D" w:rsidR="00A73F4B" w:rsidRPr="00D82146" w:rsidRDefault="00A73F4B" w:rsidP="00D82146">
            <w:pPr>
              <w:jc w:val="both"/>
              <w:rPr>
                <w:color w:val="000000" w:themeColor="text1"/>
                <w:lang w:val="en-US"/>
              </w:rPr>
            </w:pPr>
            <w:r w:rsidRPr="00D82146">
              <w:rPr>
                <w:color w:val="000000" w:themeColor="text1"/>
                <w:lang w:val="en-US"/>
              </w:rPr>
              <w:t>2005</w:t>
            </w:r>
            <w:r w:rsidR="00A574A7">
              <w:rPr>
                <w:color w:val="000000" w:themeColor="text1"/>
                <w:lang w:val="en-US"/>
              </w:rPr>
              <w:t>-</w:t>
            </w:r>
            <w:r w:rsidRPr="00D82146">
              <w:rPr>
                <w:color w:val="000000" w:themeColor="text1"/>
                <w:lang w:val="en-US"/>
              </w:rPr>
              <w:t>2009</w:t>
            </w:r>
            <w:r w:rsidR="00A574A7">
              <w:rPr>
                <w:color w:val="000000" w:themeColor="text1"/>
                <w:lang w:val="en-US"/>
              </w:rPr>
              <w:t xml:space="preserve">: </w:t>
            </w:r>
            <w:r w:rsidRPr="00D82146">
              <w:rPr>
                <w:color w:val="000000" w:themeColor="text1"/>
                <w:lang w:val="en-US"/>
              </w:rPr>
              <w:t>Universal Production Partners UPP – 2D filmový kompositor (tvorba vizuálních triků)</w:t>
            </w:r>
          </w:p>
          <w:p w14:paraId="31E66C29" w14:textId="04A75B03" w:rsidR="00A73F4B" w:rsidRPr="00D82146" w:rsidRDefault="00A73F4B" w:rsidP="00D82146">
            <w:pPr>
              <w:jc w:val="both"/>
              <w:rPr>
                <w:color w:val="000000" w:themeColor="text1"/>
                <w:lang w:val="en-US"/>
              </w:rPr>
            </w:pPr>
            <w:r w:rsidRPr="00D82146">
              <w:rPr>
                <w:color w:val="000000" w:themeColor="text1"/>
                <w:lang w:val="en-US"/>
              </w:rPr>
              <w:t>2002</w:t>
            </w:r>
            <w:r w:rsidR="00A574A7">
              <w:rPr>
                <w:color w:val="000000" w:themeColor="text1"/>
                <w:lang w:val="en-US"/>
              </w:rPr>
              <w:t>-</w:t>
            </w:r>
            <w:r w:rsidRPr="00D82146">
              <w:rPr>
                <w:color w:val="000000" w:themeColor="text1"/>
                <w:lang w:val="en-US"/>
              </w:rPr>
              <w:t>2004</w:t>
            </w:r>
            <w:r w:rsidR="00A574A7">
              <w:rPr>
                <w:color w:val="000000" w:themeColor="text1"/>
                <w:lang w:val="en-US"/>
              </w:rPr>
              <w:t xml:space="preserve">: </w:t>
            </w:r>
            <w:r w:rsidRPr="00D82146">
              <w:rPr>
                <w:color w:val="000000" w:themeColor="text1"/>
                <w:lang w:val="en-US"/>
              </w:rPr>
              <w:t>grafický designer, grafické studio Černá&amp;Fialová</w:t>
            </w:r>
          </w:p>
          <w:p w14:paraId="6FD038C8" w14:textId="11A3C2A6" w:rsidR="00A73F4B" w:rsidRPr="00D82146" w:rsidRDefault="00A73F4B" w:rsidP="00D82146">
            <w:pPr>
              <w:jc w:val="both"/>
              <w:rPr>
                <w:color w:val="000000" w:themeColor="text1"/>
                <w:lang w:val="en-US"/>
              </w:rPr>
            </w:pPr>
            <w:r w:rsidRPr="00D82146">
              <w:rPr>
                <w:color w:val="000000" w:themeColor="text1"/>
                <w:lang w:val="en-US"/>
              </w:rPr>
              <w:t>1997</w:t>
            </w:r>
            <w:r w:rsidR="00A574A7">
              <w:rPr>
                <w:color w:val="000000" w:themeColor="text1"/>
                <w:lang w:val="en-US"/>
              </w:rPr>
              <w:t>-</w:t>
            </w:r>
            <w:r w:rsidRPr="00D82146">
              <w:rPr>
                <w:color w:val="000000" w:themeColor="text1"/>
                <w:lang w:val="en-US"/>
              </w:rPr>
              <w:t>1999</w:t>
            </w:r>
            <w:r w:rsidR="00A574A7">
              <w:rPr>
                <w:color w:val="000000" w:themeColor="text1"/>
                <w:lang w:val="en-US"/>
              </w:rPr>
              <w:t xml:space="preserve">: </w:t>
            </w:r>
            <w:r w:rsidRPr="00D82146">
              <w:rPr>
                <w:color w:val="000000" w:themeColor="text1"/>
                <w:lang w:val="en-US"/>
              </w:rPr>
              <w:t>grafický designer, grafické studio Eura</w:t>
            </w:r>
          </w:p>
          <w:p w14:paraId="26CCB554" w14:textId="096DC79A" w:rsidR="00A73F4B" w:rsidRPr="009B6AE3" w:rsidRDefault="00A73F4B" w:rsidP="00A73F4B">
            <w:pPr>
              <w:jc w:val="both"/>
              <w:rPr>
                <w:color w:val="FF0000"/>
              </w:rPr>
            </w:pPr>
            <w:r w:rsidRPr="00D82146">
              <w:rPr>
                <w:color w:val="000000" w:themeColor="text1"/>
                <w:lang w:val="en-US"/>
              </w:rPr>
              <w:t>1996</w:t>
            </w:r>
            <w:r w:rsidR="00A574A7">
              <w:rPr>
                <w:color w:val="000000" w:themeColor="text1"/>
                <w:lang w:val="en-US"/>
              </w:rPr>
              <w:t>-</w:t>
            </w:r>
            <w:r w:rsidRPr="00D82146">
              <w:rPr>
                <w:color w:val="000000" w:themeColor="text1"/>
                <w:lang w:val="en-US"/>
              </w:rPr>
              <w:t>199</w:t>
            </w:r>
            <w:r w:rsidR="00A574A7">
              <w:rPr>
                <w:color w:val="000000" w:themeColor="text1"/>
                <w:lang w:val="en-US"/>
              </w:rPr>
              <w:t xml:space="preserve">9: </w:t>
            </w:r>
            <w:r w:rsidRPr="00D82146">
              <w:rPr>
                <w:color w:val="000000" w:themeColor="text1"/>
                <w:lang w:val="en-US"/>
              </w:rPr>
              <w:t>grafický designer, grafické studio Profil</w:t>
            </w:r>
          </w:p>
        </w:tc>
      </w:tr>
      <w:tr w:rsidR="00A73F4B" w14:paraId="19A9997D" w14:textId="77777777" w:rsidTr="00560E04">
        <w:trPr>
          <w:trHeight w:val="250"/>
        </w:trPr>
        <w:tc>
          <w:tcPr>
            <w:tcW w:w="9859" w:type="dxa"/>
            <w:gridSpan w:val="21"/>
            <w:shd w:val="clear" w:color="auto" w:fill="F7CAAC"/>
          </w:tcPr>
          <w:p w14:paraId="5A200696" w14:textId="6D9F80F5" w:rsidR="00A73F4B" w:rsidRDefault="00A73F4B" w:rsidP="00A73F4B">
            <w:pPr>
              <w:jc w:val="both"/>
            </w:pPr>
            <w:r>
              <w:rPr>
                <w:b/>
              </w:rPr>
              <w:t>Zkušenosti s vedením kvalifikačních a rigorózních prací</w:t>
            </w:r>
          </w:p>
        </w:tc>
      </w:tr>
      <w:tr w:rsidR="00A73F4B" w14:paraId="277AFDEB" w14:textId="77777777" w:rsidTr="00E153D9">
        <w:trPr>
          <w:trHeight w:val="486"/>
        </w:trPr>
        <w:tc>
          <w:tcPr>
            <w:tcW w:w="9859" w:type="dxa"/>
            <w:gridSpan w:val="21"/>
          </w:tcPr>
          <w:p w14:paraId="251D5AC4" w14:textId="12A28DE0" w:rsidR="009B148C" w:rsidRPr="00C77801" w:rsidRDefault="009B148C" w:rsidP="009B148C">
            <w:pPr>
              <w:jc w:val="both"/>
              <w:rPr>
                <w:rFonts w:eastAsia="Calibri"/>
              </w:rPr>
            </w:pPr>
            <w:r w:rsidRPr="00C77801">
              <w:rPr>
                <w:rFonts w:eastAsia="Calibri"/>
              </w:rPr>
              <w:t xml:space="preserve">Bakalářské práce: </w:t>
            </w:r>
            <w:r>
              <w:t>16</w:t>
            </w:r>
          </w:p>
          <w:p w14:paraId="228D72D4" w14:textId="5D6F1B46" w:rsidR="00A73F4B" w:rsidRDefault="009B148C" w:rsidP="009B148C">
            <w:pPr>
              <w:jc w:val="both"/>
            </w:pPr>
            <w:r w:rsidRPr="00C77801">
              <w:rPr>
                <w:rFonts w:eastAsia="Calibri"/>
              </w:rPr>
              <w:t xml:space="preserve">Diplomové práce: </w:t>
            </w:r>
            <w:r>
              <w:t>10</w:t>
            </w:r>
          </w:p>
        </w:tc>
      </w:tr>
      <w:tr w:rsidR="00A73F4B" w14:paraId="1A4BD36A" w14:textId="77777777" w:rsidTr="00560E04">
        <w:trPr>
          <w:cantSplit/>
        </w:trPr>
        <w:tc>
          <w:tcPr>
            <w:tcW w:w="3347" w:type="dxa"/>
            <w:gridSpan w:val="5"/>
            <w:tcBorders>
              <w:top w:val="single" w:sz="12" w:space="0" w:color="auto"/>
            </w:tcBorders>
            <w:shd w:val="clear" w:color="auto" w:fill="F7CAAC"/>
          </w:tcPr>
          <w:p w14:paraId="346BDE1D" w14:textId="3C4163C7" w:rsidR="00A73F4B" w:rsidRDefault="00A73F4B" w:rsidP="00A73F4B">
            <w:pPr>
              <w:jc w:val="both"/>
            </w:pPr>
            <w:r>
              <w:rPr>
                <w:b/>
              </w:rPr>
              <w:t xml:space="preserve">Obor habilitačního řízení </w:t>
            </w:r>
          </w:p>
        </w:tc>
        <w:tc>
          <w:tcPr>
            <w:tcW w:w="2245" w:type="dxa"/>
            <w:gridSpan w:val="5"/>
            <w:tcBorders>
              <w:top w:val="single" w:sz="12" w:space="0" w:color="auto"/>
            </w:tcBorders>
            <w:shd w:val="clear" w:color="auto" w:fill="F7CAAC"/>
          </w:tcPr>
          <w:p w14:paraId="2934CBCA" w14:textId="19E74E31" w:rsidR="00A73F4B" w:rsidRDefault="00A73F4B" w:rsidP="00A73F4B">
            <w:pPr>
              <w:jc w:val="both"/>
            </w:pPr>
            <w:r>
              <w:rPr>
                <w:b/>
              </w:rPr>
              <w:t>Rok udělení hodnosti</w:t>
            </w:r>
          </w:p>
        </w:tc>
        <w:tc>
          <w:tcPr>
            <w:tcW w:w="2248" w:type="dxa"/>
            <w:gridSpan w:val="7"/>
            <w:tcBorders>
              <w:top w:val="single" w:sz="12" w:space="0" w:color="auto"/>
              <w:right w:val="single" w:sz="12" w:space="0" w:color="auto"/>
            </w:tcBorders>
            <w:shd w:val="clear" w:color="auto" w:fill="F7CAAC"/>
          </w:tcPr>
          <w:p w14:paraId="697AC245" w14:textId="28681092" w:rsidR="00A73F4B" w:rsidRDefault="00A73F4B" w:rsidP="00A73F4B">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257BD29F" w14:textId="617C8695" w:rsidR="00A73F4B" w:rsidRDefault="00A73F4B" w:rsidP="00A73F4B">
            <w:pPr>
              <w:jc w:val="both"/>
              <w:rPr>
                <w:b/>
              </w:rPr>
            </w:pPr>
            <w:r>
              <w:rPr>
                <w:b/>
              </w:rPr>
              <w:t>Ohlasy publikací</w:t>
            </w:r>
          </w:p>
        </w:tc>
      </w:tr>
      <w:tr w:rsidR="00A73F4B" w14:paraId="4C00C12E" w14:textId="77777777" w:rsidTr="00560E04">
        <w:trPr>
          <w:cantSplit/>
        </w:trPr>
        <w:tc>
          <w:tcPr>
            <w:tcW w:w="3347" w:type="dxa"/>
            <w:gridSpan w:val="5"/>
          </w:tcPr>
          <w:p w14:paraId="69FA3F14" w14:textId="0F3F32FB" w:rsidR="00A73F4B" w:rsidRDefault="00A73F4B" w:rsidP="00A73F4B">
            <w:pPr>
              <w:jc w:val="both"/>
            </w:pPr>
          </w:p>
        </w:tc>
        <w:tc>
          <w:tcPr>
            <w:tcW w:w="2245" w:type="dxa"/>
            <w:gridSpan w:val="5"/>
          </w:tcPr>
          <w:p w14:paraId="4052DD99" w14:textId="5EC8D174" w:rsidR="00A73F4B" w:rsidRDefault="00A73F4B" w:rsidP="00A73F4B">
            <w:pPr>
              <w:jc w:val="both"/>
            </w:pPr>
          </w:p>
        </w:tc>
        <w:tc>
          <w:tcPr>
            <w:tcW w:w="2248" w:type="dxa"/>
            <w:gridSpan w:val="7"/>
            <w:tcBorders>
              <w:right w:val="single" w:sz="12" w:space="0" w:color="auto"/>
            </w:tcBorders>
          </w:tcPr>
          <w:p w14:paraId="460C0FAC" w14:textId="0DA61466" w:rsidR="00A73F4B" w:rsidRDefault="00A73F4B" w:rsidP="00A73F4B">
            <w:pPr>
              <w:jc w:val="both"/>
            </w:pPr>
          </w:p>
        </w:tc>
        <w:tc>
          <w:tcPr>
            <w:tcW w:w="632" w:type="dxa"/>
            <w:gridSpan w:val="2"/>
            <w:tcBorders>
              <w:left w:val="single" w:sz="12" w:space="0" w:color="auto"/>
            </w:tcBorders>
            <w:shd w:val="clear" w:color="auto" w:fill="F7CAAC"/>
          </w:tcPr>
          <w:p w14:paraId="57C21233" w14:textId="3ADBFC89" w:rsidR="00A73F4B" w:rsidRPr="00F20AEF" w:rsidRDefault="00A73F4B" w:rsidP="00A73F4B">
            <w:pPr>
              <w:jc w:val="both"/>
            </w:pPr>
            <w:r w:rsidRPr="00F20AEF">
              <w:rPr>
                <w:b/>
              </w:rPr>
              <w:t>WoS</w:t>
            </w:r>
          </w:p>
        </w:tc>
        <w:tc>
          <w:tcPr>
            <w:tcW w:w="693" w:type="dxa"/>
            <w:shd w:val="clear" w:color="auto" w:fill="F7CAAC"/>
          </w:tcPr>
          <w:p w14:paraId="4B410AC4" w14:textId="6AAB8B22" w:rsidR="00A73F4B" w:rsidRPr="00F20AEF" w:rsidRDefault="00A73F4B" w:rsidP="00A73F4B">
            <w:pPr>
              <w:jc w:val="both"/>
              <w:rPr>
                <w:sz w:val="18"/>
              </w:rPr>
            </w:pPr>
            <w:r w:rsidRPr="00F20AEF">
              <w:rPr>
                <w:b/>
                <w:sz w:val="18"/>
              </w:rPr>
              <w:t>Scopus</w:t>
            </w:r>
          </w:p>
        </w:tc>
        <w:tc>
          <w:tcPr>
            <w:tcW w:w="694" w:type="dxa"/>
            <w:shd w:val="clear" w:color="auto" w:fill="F7CAAC"/>
          </w:tcPr>
          <w:p w14:paraId="1946CBAF" w14:textId="1F353AB3" w:rsidR="00A73F4B" w:rsidRDefault="00A73F4B" w:rsidP="00A73F4B">
            <w:pPr>
              <w:jc w:val="both"/>
            </w:pPr>
            <w:r>
              <w:rPr>
                <w:b/>
                <w:sz w:val="18"/>
              </w:rPr>
              <w:t>ostatní</w:t>
            </w:r>
          </w:p>
        </w:tc>
      </w:tr>
      <w:tr w:rsidR="00A73F4B" w14:paraId="15DAC9CA" w14:textId="77777777" w:rsidTr="00560E04">
        <w:trPr>
          <w:cantSplit/>
          <w:trHeight w:val="70"/>
        </w:trPr>
        <w:tc>
          <w:tcPr>
            <w:tcW w:w="3347" w:type="dxa"/>
            <w:gridSpan w:val="5"/>
            <w:shd w:val="clear" w:color="auto" w:fill="F7CAAC"/>
          </w:tcPr>
          <w:p w14:paraId="53FFDBEC" w14:textId="42DF4A20" w:rsidR="00A73F4B" w:rsidRDefault="00A73F4B" w:rsidP="00A73F4B">
            <w:pPr>
              <w:jc w:val="both"/>
            </w:pPr>
            <w:r>
              <w:rPr>
                <w:b/>
              </w:rPr>
              <w:t>Obor jmenovacího řízení</w:t>
            </w:r>
          </w:p>
        </w:tc>
        <w:tc>
          <w:tcPr>
            <w:tcW w:w="2245" w:type="dxa"/>
            <w:gridSpan w:val="5"/>
            <w:shd w:val="clear" w:color="auto" w:fill="F7CAAC"/>
          </w:tcPr>
          <w:p w14:paraId="19A4E140" w14:textId="56CC7CEB" w:rsidR="00A73F4B" w:rsidRDefault="00A73F4B" w:rsidP="00A73F4B">
            <w:pPr>
              <w:jc w:val="both"/>
            </w:pPr>
            <w:r>
              <w:rPr>
                <w:b/>
              </w:rPr>
              <w:t>Rok udělení hodnosti</w:t>
            </w:r>
          </w:p>
        </w:tc>
        <w:tc>
          <w:tcPr>
            <w:tcW w:w="2248" w:type="dxa"/>
            <w:gridSpan w:val="7"/>
            <w:tcBorders>
              <w:right w:val="single" w:sz="12" w:space="0" w:color="auto"/>
            </w:tcBorders>
            <w:shd w:val="clear" w:color="auto" w:fill="F7CAAC"/>
          </w:tcPr>
          <w:p w14:paraId="65621908" w14:textId="2E976C19" w:rsidR="00A73F4B" w:rsidRDefault="00A73F4B" w:rsidP="00A73F4B">
            <w:pPr>
              <w:jc w:val="both"/>
            </w:pPr>
            <w:r>
              <w:rPr>
                <w:b/>
              </w:rPr>
              <w:t>Řízení konáno na VŠ</w:t>
            </w:r>
          </w:p>
        </w:tc>
        <w:tc>
          <w:tcPr>
            <w:tcW w:w="632" w:type="dxa"/>
            <w:gridSpan w:val="2"/>
            <w:tcBorders>
              <w:left w:val="single" w:sz="12" w:space="0" w:color="auto"/>
            </w:tcBorders>
          </w:tcPr>
          <w:p w14:paraId="7F673E5D" w14:textId="44205346" w:rsidR="00A73F4B" w:rsidRPr="00F20AEF" w:rsidRDefault="00A73F4B" w:rsidP="00A73F4B">
            <w:pPr>
              <w:jc w:val="both"/>
              <w:rPr>
                <w:b/>
              </w:rPr>
            </w:pPr>
          </w:p>
        </w:tc>
        <w:tc>
          <w:tcPr>
            <w:tcW w:w="693" w:type="dxa"/>
          </w:tcPr>
          <w:p w14:paraId="36D07CA8" w14:textId="111304F6" w:rsidR="00A73F4B" w:rsidRPr="00F20AEF" w:rsidRDefault="00A73F4B" w:rsidP="00A73F4B">
            <w:pPr>
              <w:jc w:val="both"/>
              <w:rPr>
                <w:b/>
              </w:rPr>
            </w:pPr>
          </w:p>
        </w:tc>
        <w:tc>
          <w:tcPr>
            <w:tcW w:w="694" w:type="dxa"/>
          </w:tcPr>
          <w:p w14:paraId="774B1112" w14:textId="3B231D7A" w:rsidR="00A73F4B" w:rsidRDefault="00A73F4B" w:rsidP="00A73F4B">
            <w:pPr>
              <w:jc w:val="both"/>
              <w:rPr>
                <w:b/>
              </w:rPr>
            </w:pPr>
          </w:p>
        </w:tc>
      </w:tr>
      <w:tr w:rsidR="00A73F4B" w14:paraId="7BBFDA5B" w14:textId="77777777" w:rsidTr="00560E04">
        <w:trPr>
          <w:trHeight w:val="205"/>
        </w:trPr>
        <w:tc>
          <w:tcPr>
            <w:tcW w:w="3347" w:type="dxa"/>
            <w:gridSpan w:val="5"/>
          </w:tcPr>
          <w:p w14:paraId="057C13BE" w14:textId="2314356B" w:rsidR="00A73F4B" w:rsidRDefault="00A73F4B" w:rsidP="00A73F4B">
            <w:pPr>
              <w:jc w:val="both"/>
            </w:pPr>
          </w:p>
        </w:tc>
        <w:tc>
          <w:tcPr>
            <w:tcW w:w="2245" w:type="dxa"/>
            <w:gridSpan w:val="5"/>
          </w:tcPr>
          <w:p w14:paraId="040E0CD6" w14:textId="772516AF" w:rsidR="00A73F4B" w:rsidRDefault="00A73F4B" w:rsidP="00A73F4B">
            <w:pPr>
              <w:jc w:val="both"/>
            </w:pPr>
          </w:p>
        </w:tc>
        <w:tc>
          <w:tcPr>
            <w:tcW w:w="2248" w:type="dxa"/>
            <w:gridSpan w:val="7"/>
            <w:tcBorders>
              <w:right w:val="single" w:sz="12" w:space="0" w:color="auto"/>
            </w:tcBorders>
          </w:tcPr>
          <w:p w14:paraId="2A0F12AF" w14:textId="16ADFB8B" w:rsidR="00A73F4B" w:rsidRDefault="00A73F4B" w:rsidP="00A73F4B">
            <w:pPr>
              <w:jc w:val="both"/>
            </w:pPr>
          </w:p>
        </w:tc>
        <w:tc>
          <w:tcPr>
            <w:tcW w:w="1325" w:type="dxa"/>
            <w:gridSpan w:val="3"/>
            <w:tcBorders>
              <w:left w:val="single" w:sz="12" w:space="0" w:color="auto"/>
            </w:tcBorders>
            <w:shd w:val="clear" w:color="auto" w:fill="FBD4B4"/>
            <w:vAlign w:val="center"/>
          </w:tcPr>
          <w:p w14:paraId="1F4C8C1B" w14:textId="34B803A8" w:rsidR="00A73F4B" w:rsidRPr="00F20AEF" w:rsidRDefault="00A73F4B" w:rsidP="00A73F4B">
            <w:pPr>
              <w:jc w:val="both"/>
              <w:rPr>
                <w:b/>
                <w:sz w:val="18"/>
              </w:rPr>
            </w:pPr>
            <w:r w:rsidRPr="00F20AEF">
              <w:rPr>
                <w:b/>
                <w:sz w:val="18"/>
              </w:rPr>
              <w:t>H-index WoS/Scopus</w:t>
            </w:r>
          </w:p>
        </w:tc>
        <w:tc>
          <w:tcPr>
            <w:tcW w:w="694" w:type="dxa"/>
            <w:vAlign w:val="center"/>
          </w:tcPr>
          <w:p w14:paraId="56A7BB0E" w14:textId="3DE1C811" w:rsidR="00A73F4B" w:rsidRDefault="00A73F4B" w:rsidP="00A73F4B">
            <w:pPr>
              <w:rPr>
                <w:b/>
              </w:rPr>
            </w:pPr>
            <w:r>
              <w:rPr>
                <w:b/>
              </w:rPr>
              <w:t xml:space="preserve">    /</w:t>
            </w:r>
          </w:p>
        </w:tc>
      </w:tr>
    </w:tbl>
    <w:p w14:paraId="153DDFEC" w14:textId="77777777" w:rsidR="006A3207" w:rsidRDefault="006A3207">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4536"/>
        <w:gridCol w:w="786"/>
        <w:gridCol w:w="2019"/>
      </w:tblGrid>
      <w:tr w:rsidR="00A73F4B" w14:paraId="58542213" w14:textId="77777777" w:rsidTr="00560E04">
        <w:tc>
          <w:tcPr>
            <w:tcW w:w="9859" w:type="dxa"/>
            <w:gridSpan w:val="4"/>
            <w:shd w:val="clear" w:color="auto" w:fill="F7CAAC"/>
          </w:tcPr>
          <w:p w14:paraId="0A28BFD6" w14:textId="641F0634" w:rsidR="00A73F4B" w:rsidRDefault="00A73F4B" w:rsidP="00A73F4B">
            <w:pPr>
              <w:jc w:val="both"/>
              <w:rPr>
                <w:b/>
              </w:rPr>
            </w:pPr>
            <w:r>
              <w:rPr>
                <w:b/>
              </w:rPr>
              <w:lastRenderedPageBreak/>
              <w:t xml:space="preserve">Přehled o nejvýznamnější publikační a další tvůrčí činnosti nebo další profesní činnosti u odborníků z praxe vztahující se k zabezpečovaným předmětům </w:t>
            </w:r>
          </w:p>
        </w:tc>
      </w:tr>
      <w:tr w:rsidR="00A73F4B" w14:paraId="4814BF6E" w14:textId="77777777" w:rsidTr="00E153D9">
        <w:trPr>
          <w:trHeight w:val="2062"/>
        </w:trPr>
        <w:tc>
          <w:tcPr>
            <w:tcW w:w="9859" w:type="dxa"/>
            <w:gridSpan w:val="4"/>
          </w:tcPr>
          <w:p w14:paraId="2EAC089F" w14:textId="7A911C29" w:rsidR="00A73F4B" w:rsidRPr="004A289D" w:rsidRDefault="00A574A7" w:rsidP="00A73F4B">
            <w:pPr>
              <w:jc w:val="both"/>
              <w:rPr>
                <w:lang w:val="en-US"/>
              </w:rPr>
            </w:pPr>
            <w:r w:rsidRPr="004A289D">
              <w:t>Pendulum – interaktivní</w:t>
            </w:r>
            <w:r w:rsidR="00A73F4B" w:rsidRPr="004A289D">
              <w:rPr>
                <w:lang w:val="en-US"/>
              </w:rPr>
              <w:t xml:space="preserve"> multikanálový audiovizuální nástrojvytvořený na míru platformy 14|15 BAŤOVA INSTITUTU (KGVU Zlín)</w:t>
            </w:r>
          </w:p>
          <w:p w14:paraId="18D38DD0" w14:textId="2BF23CA5" w:rsidR="00A73F4B" w:rsidRPr="004A289D" w:rsidRDefault="00A73F4B" w:rsidP="00A73F4B">
            <w:pPr>
              <w:jc w:val="both"/>
              <w:rPr>
                <w:lang w:val="en-US"/>
              </w:rPr>
            </w:pPr>
            <w:r w:rsidRPr="004A289D">
              <w:rPr>
                <w:lang w:val="en-US"/>
              </w:rPr>
              <w:t>Videomappingová znělka pro Festival MASKA (KGVU Zlín)</w:t>
            </w:r>
          </w:p>
          <w:p w14:paraId="06F41412" w14:textId="070D4137" w:rsidR="00A73F4B" w:rsidRPr="004A289D" w:rsidRDefault="00A73F4B" w:rsidP="00A73F4B">
            <w:pPr>
              <w:jc w:val="both"/>
              <w:rPr>
                <w:lang w:val="en-US"/>
              </w:rPr>
            </w:pPr>
            <w:r w:rsidRPr="004A289D">
              <w:rPr>
                <w:lang w:val="en-US"/>
              </w:rPr>
              <w:t>Videomappingová znělka pro Festival Algarve Design Meeting (Portugalsko)</w:t>
            </w:r>
          </w:p>
          <w:p w14:paraId="5CB2B028" w14:textId="228B8218" w:rsidR="00A73F4B" w:rsidRPr="004A289D" w:rsidRDefault="00A73F4B" w:rsidP="00A73F4B">
            <w:pPr>
              <w:jc w:val="both"/>
              <w:rPr>
                <w:lang w:val="en-US"/>
              </w:rPr>
            </w:pPr>
            <w:r w:rsidRPr="004A289D">
              <w:t xml:space="preserve">Pendulum n.2 - </w:t>
            </w:r>
            <w:r w:rsidRPr="004A289D">
              <w:rPr>
                <w:lang w:val="en-US"/>
              </w:rPr>
              <w:t>interaktivní multikanálový audiovizuální nástrojvytvořený na míru platformy 14|15 BAŤOVA INSTITUTU (KGVU Zlín)</w:t>
            </w:r>
          </w:p>
          <w:p w14:paraId="4E1CE285" w14:textId="33CC83A1" w:rsidR="00A73F4B" w:rsidRPr="004A289D" w:rsidRDefault="00A574A7" w:rsidP="00A73F4B">
            <w:pPr>
              <w:jc w:val="both"/>
              <w:rPr>
                <w:lang w:val="en-US"/>
              </w:rPr>
            </w:pPr>
            <w:r>
              <w:rPr>
                <w:lang w:val="en-US"/>
              </w:rPr>
              <w:t>“</w:t>
            </w:r>
            <w:r w:rsidR="00A73F4B" w:rsidRPr="004A289D">
              <w:rPr>
                <w:lang w:val="en-US"/>
              </w:rPr>
              <w:t>pK Kq - genetic projection" -</w:t>
            </w:r>
            <w:r w:rsidR="00A73F4B" w:rsidRPr="004A289D">
              <w:rPr>
                <w:rFonts w:ascii="Helvetica" w:hAnsi="Helvetica"/>
                <w:color w:val="050505"/>
                <w:sz w:val="23"/>
                <w:szCs w:val="23"/>
                <w:shd w:val="clear" w:color="auto" w:fill="FFFFFF"/>
                <w:lang w:val="en-US" w:eastAsia="en-US"/>
              </w:rPr>
              <w:t xml:space="preserve"> </w:t>
            </w:r>
            <w:r w:rsidR="00A73F4B" w:rsidRPr="004A289D">
              <w:rPr>
                <w:lang w:val="en-US"/>
              </w:rPr>
              <w:t>audiovizuální symfonie o čtyřech dějstvích pro Mendlovo muzeumv Brně.</w:t>
            </w:r>
          </w:p>
          <w:p w14:paraId="452AE90D" w14:textId="47E29214" w:rsidR="00A73F4B" w:rsidRPr="004A289D" w:rsidRDefault="00A73F4B" w:rsidP="00A73F4B">
            <w:pPr>
              <w:jc w:val="both"/>
              <w:rPr>
                <w:lang w:val="en-US"/>
              </w:rPr>
            </w:pPr>
            <w:r w:rsidRPr="004A289D">
              <w:rPr>
                <w:lang w:val="en-US"/>
              </w:rPr>
              <w:t>Videomapping pro Zlinský filmový festival.</w:t>
            </w:r>
          </w:p>
          <w:p w14:paraId="54226F4D" w14:textId="5321B669" w:rsidR="00A73F4B" w:rsidRDefault="00A73F4B" w:rsidP="00A73F4B">
            <w:pPr>
              <w:jc w:val="both"/>
              <w:rPr>
                <w:b/>
              </w:rPr>
            </w:pPr>
            <w:r w:rsidRPr="004A289D">
              <w:t>Audiovizuální show, která vznikla k 20. výročí vložení památky Sloup</w:t>
            </w:r>
            <w:r w:rsidR="00D82146">
              <w:t>u nejsvětější trojice do UNESCO</w:t>
            </w:r>
          </w:p>
        </w:tc>
      </w:tr>
      <w:tr w:rsidR="00A73F4B" w14:paraId="37E1379D" w14:textId="77777777" w:rsidTr="00560E04">
        <w:trPr>
          <w:trHeight w:val="218"/>
        </w:trPr>
        <w:tc>
          <w:tcPr>
            <w:tcW w:w="9859" w:type="dxa"/>
            <w:gridSpan w:val="4"/>
            <w:shd w:val="clear" w:color="auto" w:fill="F7CAAC"/>
          </w:tcPr>
          <w:p w14:paraId="5F00AC5C" w14:textId="647F0B76" w:rsidR="00A73F4B" w:rsidRDefault="00A73F4B" w:rsidP="00A73F4B">
            <w:pPr>
              <w:rPr>
                <w:b/>
              </w:rPr>
            </w:pPr>
            <w:r>
              <w:rPr>
                <w:b/>
              </w:rPr>
              <w:t xml:space="preserve"> Působení v zahraničí</w:t>
            </w:r>
          </w:p>
        </w:tc>
      </w:tr>
      <w:tr w:rsidR="00A73F4B" w14:paraId="661A01CE" w14:textId="77777777" w:rsidTr="00560E04">
        <w:trPr>
          <w:trHeight w:val="328"/>
        </w:trPr>
        <w:tc>
          <w:tcPr>
            <w:tcW w:w="9859" w:type="dxa"/>
            <w:gridSpan w:val="4"/>
          </w:tcPr>
          <w:p w14:paraId="0B0BFDF3" w14:textId="1B9C35E8" w:rsidR="00A73F4B" w:rsidRDefault="00A73F4B" w:rsidP="00A73F4B">
            <w:pPr>
              <w:rPr>
                <w:b/>
              </w:rPr>
            </w:pPr>
            <w:r w:rsidRPr="004A289D">
              <w:rPr>
                <w:lang w:val="en-US"/>
              </w:rPr>
              <w:t>University of Algarve, Departamento de Comunicação, Artes e Design, Faro, Portugalsko, přednášející / lektor v rámci programu Erasmus</w:t>
            </w:r>
            <w:r w:rsidRPr="00B427EE">
              <w:rPr>
                <w:b/>
                <w:lang w:val="en-US"/>
              </w:rPr>
              <w:t>+</w:t>
            </w:r>
          </w:p>
        </w:tc>
      </w:tr>
      <w:tr w:rsidR="00A73F4B" w14:paraId="6E3AB1EE" w14:textId="77777777" w:rsidTr="00560E04">
        <w:trPr>
          <w:cantSplit/>
          <w:trHeight w:val="470"/>
        </w:trPr>
        <w:tc>
          <w:tcPr>
            <w:tcW w:w="2518" w:type="dxa"/>
            <w:shd w:val="clear" w:color="auto" w:fill="F7CAAC"/>
          </w:tcPr>
          <w:p w14:paraId="0EC43453" w14:textId="7613C5A7" w:rsidR="00A73F4B" w:rsidRDefault="00A73F4B" w:rsidP="00A73F4B">
            <w:pPr>
              <w:jc w:val="both"/>
              <w:rPr>
                <w:b/>
              </w:rPr>
            </w:pPr>
            <w:r>
              <w:rPr>
                <w:b/>
              </w:rPr>
              <w:t xml:space="preserve">Podpis </w:t>
            </w:r>
          </w:p>
        </w:tc>
        <w:tc>
          <w:tcPr>
            <w:tcW w:w="4536" w:type="dxa"/>
          </w:tcPr>
          <w:p w14:paraId="18180AA1" w14:textId="19262DE5" w:rsidR="00A73F4B" w:rsidRDefault="00A73F4B" w:rsidP="00A73F4B">
            <w:pPr>
              <w:jc w:val="both"/>
            </w:pPr>
            <w:r>
              <w:t>Václav Ondroušek v. r.</w:t>
            </w:r>
          </w:p>
        </w:tc>
        <w:tc>
          <w:tcPr>
            <w:tcW w:w="786" w:type="dxa"/>
            <w:shd w:val="clear" w:color="auto" w:fill="F7CAAC"/>
          </w:tcPr>
          <w:p w14:paraId="6D5C77FC" w14:textId="6D51975A" w:rsidR="00A73F4B" w:rsidRDefault="00A73F4B" w:rsidP="00A73F4B">
            <w:pPr>
              <w:jc w:val="both"/>
            </w:pPr>
            <w:r>
              <w:rPr>
                <w:b/>
              </w:rPr>
              <w:t>datum</w:t>
            </w:r>
          </w:p>
        </w:tc>
        <w:tc>
          <w:tcPr>
            <w:tcW w:w="2019" w:type="dxa"/>
          </w:tcPr>
          <w:p w14:paraId="0F73F2EA" w14:textId="765FBB99" w:rsidR="00A73F4B" w:rsidRDefault="00A73F4B" w:rsidP="00A73F4B">
            <w:pPr>
              <w:jc w:val="both"/>
            </w:pPr>
            <w:r>
              <w:t>2. 1. 2023</w:t>
            </w:r>
          </w:p>
        </w:tc>
      </w:tr>
    </w:tbl>
    <w:p w14:paraId="3A43D5D5" w14:textId="77777777" w:rsidR="00560E04" w:rsidRDefault="00560E04"/>
    <w:p w14:paraId="6CFEF631" w14:textId="77777777" w:rsidR="00560E04" w:rsidRDefault="00560E04"/>
    <w:p w14:paraId="299DFCDA" w14:textId="77777777" w:rsidR="00560E04" w:rsidRDefault="00560E04"/>
    <w:p w14:paraId="5FFC8E88" w14:textId="77777777" w:rsidR="004622D9" w:rsidRDefault="004622D9">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301"/>
        <w:gridCol w:w="217"/>
        <w:gridCol w:w="829"/>
        <w:gridCol w:w="1081"/>
        <w:gridCol w:w="640"/>
        <w:gridCol w:w="68"/>
        <w:gridCol w:w="456"/>
        <w:gridCol w:w="468"/>
        <w:gridCol w:w="994"/>
        <w:gridCol w:w="209"/>
        <w:gridCol w:w="500"/>
        <w:gridCol w:w="77"/>
        <w:gridCol w:w="632"/>
        <w:gridCol w:w="693"/>
        <w:gridCol w:w="694"/>
      </w:tblGrid>
      <w:tr w:rsidR="004032A0" w14:paraId="543924A2" w14:textId="77777777" w:rsidTr="00067998">
        <w:tc>
          <w:tcPr>
            <w:tcW w:w="9859" w:type="dxa"/>
            <w:gridSpan w:val="15"/>
            <w:tcBorders>
              <w:bottom w:val="double" w:sz="4" w:space="0" w:color="auto"/>
            </w:tcBorders>
            <w:shd w:val="clear" w:color="auto" w:fill="BDD6EE"/>
          </w:tcPr>
          <w:p w14:paraId="3953859A" w14:textId="77777777" w:rsidR="004032A0" w:rsidRDefault="004032A0" w:rsidP="00067998">
            <w:pPr>
              <w:jc w:val="both"/>
              <w:rPr>
                <w:b/>
                <w:sz w:val="28"/>
              </w:rPr>
            </w:pPr>
            <w:r>
              <w:rPr>
                <w:b/>
                <w:sz w:val="28"/>
              </w:rPr>
              <w:lastRenderedPageBreak/>
              <w:t>C-I – Personální zabezpečení</w:t>
            </w:r>
          </w:p>
        </w:tc>
      </w:tr>
      <w:tr w:rsidR="004032A0" w14:paraId="60FA26C2" w14:textId="77777777" w:rsidTr="00067998">
        <w:tc>
          <w:tcPr>
            <w:tcW w:w="2518" w:type="dxa"/>
            <w:gridSpan w:val="2"/>
            <w:tcBorders>
              <w:top w:val="double" w:sz="4" w:space="0" w:color="auto"/>
            </w:tcBorders>
            <w:shd w:val="clear" w:color="auto" w:fill="F7CAAC"/>
          </w:tcPr>
          <w:p w14:paraId="2F3F43D4" w14:textId="77777777" w:rsidR="004032A0" w:rsidRDefault="004032A0" w:rsidP="00067998">
            <w:pPr>
              <w:jc w:val="both"/>
              <w:rPr>
                <w:b/>
              </w:rPr>
            </w:pPr>
            <w:r>
              <w:rPr>
                <w:b/>
              </w:rPr>
              <w:t>Vysoká škola</w:t>
            </w:r>
          </w:p>
        </w:tc>
        <w:tc>
          <w:tcPr>
            <w:tcW w:w="7341" w:type="dxa"/>
            <w:gridSpan w:val="13"/>
          </w:tcPr>
          <w:p w14:paraId="2919E1DA" w14:textId="77777777" w:rsidR="004032A0" w:rsidRDefault="004032A0" w:rsidP="00067998">
            <w:pPr>
              <w:jc w:val="both"/>
            </w:pPr>
            <w:r>
              <w:rPr>
                <w:lang w:eastAsia="en-US"/>
              </w:rPr>
              <w:t>Univerzita Tomáše Bati ve Zlíně</w:t>
            </w:r>
          </w:p>
        </w:tc>
      </w:tr>
      <w:tr w:rsidR="004032A0" w14:paraId="6790840B" w14:textId="77777777" w:rsidTr="00067998">
        <w:tc>
          <w:tcPr>
            <w:tcW w:w="2518" w:type="dxa"/>
            <w:gridSpan w:val="2"/>
            <w:shd w:val="clear" w:color="auto" w:fill="F7CAAC"/>
          </w:tcPr>
          <w:p w14:paraId="77ADD403" w14:textId="77777777" w:rsidR="004032A0" w:rsidRDefault="004032A0" w:rsidP="00067998">
            <w:pPr>
              <w:jc w:val="both"/>
              <w:rPr>
                <w:b/>
              </w:rPr>
            </w:pPr>
            <w:r>
              <w:rPr>
                <w:b/>
              </w:rPr>
              <w:t>Součást vysoké školy</w:t>
            </w:r>
          </w:p>
        </w:tc>
        <w:tc>
          <w:tcPr>
            <w:tcW w:w="7341" w:type="dxa"/>
            <w:gridSpan w:val="13"/>
          </w:tcPr>
          <w:p w14:paraId="62AB7ABD" w14:textId="77777777" w:rsidR="004032A0" w:rsidRDefault="004032A0" w:rsidP="00067998">
            <w:pPr>
              <w:jc w:val="both"/>
            </w:pPr>
            <w:r>
              <w:rPr>
                <w:lang w:eastAsia="en-US"/>
              </w:rPr>
              <w:t>Fakulta multimediálních komunikací</w:t>
            </w:r>
          </w:p>
        </w:tc>
      </w:tr>
      <w:tr w:rsidR="004032A0" w14:paraId="7662E31A" w14:textId="77777777" w:rsidTr="00067998">
        <w:tc>
          <w:tcPr>
            <w:tcW w:w="2518" w:type="dxa"/>
            <w:gridSpan w:val="2"/>
            <w:shd w:val="clear" w:color="auto" w:fill="F7CAAC"/>
          </w:tcPr>
          <w:p w14:paraId="2E267C9A" w14:textId="77777777" w:rsidR="004032A0" w:rsidRDefault="004032A0" w:rsidP="00067998">
            <w:pPr>
              <w:jc w:val="both"/>
              <w:rPr>
                <w:b/>
              </w:rPr>
            </w:pPr>
            <w:r>
              <w:rPr>
                <w:b/>
              </w:rPr>
              <w:t>Název studijního programu</w:t>
            </w:r>
          </w:p>
        </w:tc>
        <w:tc>
          <w:tcPr>
            <w:tcW w:w="7341" w:type="dxa"/>
            <w:gridSpan w:val="13"/>
          </w:tcPr>
          <w:p w14:paraId="1586FB49" w14:textId="77777777" w:rsidR="004032A0" w:rsidRDefault="004032A0" w:rsidP="00067998">
            <w:pPr>
              <w:jc w:val="both"/>
            </w:pPr>
            <w:r>
              <w:rPr>
                <w:lang w:eastAsia="en-US"/>
              </w:rPr>
              <w:t xml:space="preserve">Design </w:t>
            </w:r>
          </w:p>
        </w:tc>
      </w:tr>
      <w:tr w:rsidR="004032A0" w14:paraId="034D103F" w14:textId="77777777" w:rsidTr="00067998">
        <w:tc>
          <w:tcPr>
            <w:tcW w:w="2518" w:type="dxa"/>
            <w:gridSpan w:val="2"/>
            <w:shd w:val="clear" w:color="auto" w:fill="F7CAAC"/>
          </w:tcPr>
          <w:p w14:paraId="4AAF5681" w14:textId="77777777" w:rsidR="004032A0" w:rsidRDefault="004032A0" w:rsidP="00067998">
            <w:pPr>
              <w:jc w:val="both"/>
              <w:rPr>
                <w:b/>
              </w:rPr>
            </w:pPr>
            <w:r>
              <w:rPr>
                <w:b/>
              </w:rPr>
              <w:t>Jméno a příjmení</w:t>
            </w:r>
          </w:p>
        </w:tc>
        <w:tc>
          <w:tcPr>
            <w:tcW w:w="4536" w:type="dxa"/>
            <w:gridSpan w:val="7"/>
          </w:tcPr>
          <w:p w14:paraId="226C082C" w14:textId="77777777" w:rsidR="00A71CB4" w:rsidRDefault="004032A0" w:rsidP="00067998">
            <w:pPr>
              <w:jc w:val="both"/>
            </w:pPr>
            <w:r w:rsidRPr="00E724F8">
              <w:t>Kristýna Petříčková</w:t>
            </w:r>
            <w:r>
              <w:t xml:space="preserve"> – </w:t>
            </w:r>
          </w:p>
          <w:p w14:paraId="439668A8" w14:textId="02C6C9EB" w:rsidR="004032A0" w:rsidRDefault="004032A0" w:rsidP="00067998">
            <w:pPr>
              <w:jc w:val="both"/>
            </w:pPr>
            <w:r w:rsidRPr="00025941">
              <w:rPr>
                <w:b/>
              </w:rPr>
              <w:t>garant</w:t>
            </w:r>
            <w:r w:rsidR="006A3207">
              <w:rPr>
                <w:b/>
              </w:rPr>
              <w:t>ka</w:t>
            </w:r>
            <w:r w:rsidRPr="00025941">
              <w:rPr>
                <w:b/>
              </w:rPr>
              <w:t xml:space="preserve"> specializace</w:t>
            </w:r>
            <w:r>
              <w:rPr>
                <w:b/>
              </w:rPr>
              <w:t xml:space="preserve"> Design oděvu</w:t>
            </w:r>
          </w:p>
        </w:tc>
        <w:tc>
          <w:tcPr>
            <w:tcW w:w="709" w:type="dxa"/>
            <w:gridSpan w:val="2"/>
            <w:shd w:val="clear" w:color="auto" w:fill="F7CAAC"/>
          </w:tcPr>
          <w:p w14:paraId="7C39CE0B" w14:textId="77777777" w:rsidR="004032A0" w:rsidRDefault="004032A0" w:rsidP="00067998">
            <w:pPr>
              <w:jc w:val="both"/>
              <w:rPr>
                <w:b/>
              </w:rPr>
            </w:pPr>
            <w:r>
              <w:rPr>
                <w:b/>
              </w:rPr>
              <w:t>Tituly</w:t>
            </w:r>
          </w:p>
        </w:tc>
        <w:tc>
          <w:tcPr>
            <w:tcW w:w="2096" w:type="dxa"/>
            <w:gridSpan w:val="4"/>
          </w:tcPr>
          <w:p w14:paraId="50A2741B" w14:textId="77777777" w:rsidR="004032A0" w:rsidRDefault="004032A0" w:rsidP="00067998">
            <w:pPr>
              <w:jc w:val="both"/>
            </w:pPr>
            <w:r w:rsidRPr="00E724F8">
              <w:t>doc.</w:t>
            </w:r>
            <w:r>
              <w:t xml:space="preserve"> </w:t>
            </w:r>
            <w:r w:rsidRPr="00E724F8">
              <w:t>MgA., Ph.D.</w:t>
            </w:r>
          </w:p>
        </w:tc>
      </w:tr>
      <w:tr w:rsidR="004032A0" w14:paraId="1FCB02BA" w14:textId="77777777" w:rsidTr="00067998">
        <w:tc>
          <w:tcPr>
            <w:tcW w:w="2518" w:type="dxa"/>
            <w:gridSpan w:val="2"/>
            <w:shd w:val="clear" w:color="auto" w:fill="F7CAAC"/>
          </w:tcPr>
          <w:p w14:paraId="3E74EB99" w14:textId="77777777" w:rsidR="004032A0" w:rsidRDefault="004032A0" w:rsidP="00067998">
            <w:pPr>
              <w:jc w:val="both"/>
              <w:rPr>
                <w:b/>
              </w:rPr>
            </w:pPr>
            <w:r>
              <w:rPr>
                <w:b/>
              </w:rPr>
              <w:t>Rok narození</w:t>
            </w:r>
          </w:p>
        </w:tc>
        <w:tc>
          <w:tcPr>
            <w:tcW w:w="829" w:type="dxa"/>
          </w:tcPr>
          <w:p w14:paraId="267F1498" w14:textId="77777777" w:rsidR="004032A0" w:rsidRDefault="004032A0" w:rsidP="00067998">
            <w:pPr>
              <w:jc w:val="both"/>
            </w:pPr>
            <w:r w:rsidRPr="00E724F8">
              <w:t>1980</w:t>
            </w:r>
          </w:p>
        </w:tc>
        <w:tc>
          <w:tcPr>
            <w:tcW w:w="1721" w:type="dxa"/>
            <w:gridSpan w:val="2"/>
            <w:shd w:val="clear" w:color="auto" w:fill="F7CAAC"/>
          </w:tcPr>
          <w:p w14:paraId="7445C4B0" w14:textId="77777777" w:rsidR="004032A0" w:rsidRDefault="004032A0" w:rsidP="00067998">
            <w:pPr>
              <w:jc w:val="both"/>
              <w:rPr>
                <w:b/>
              </w:rPr>
            </w:pPr>
            <w:r>
              <w:rPr>
                <w:b/>
              </w:rPr>
              <w:t>typ vztahu k VŠ</w:t>
            </w:r>
          </w:p>
        </w:tc>
        <w:tc>
          <w:tcPr>
            <w:tcW w:w="992" w:type="dxa"/>
            <w:gridSpan w:val="3"/>
          </w:tcPr>
          <w:p w14:paraId="339779FE" w14:textId="77777777" w:rsidR="004032A0" w:rsidRDefault="004032A0" w:rsidP="00067998">
            <w:pPr>
              <w:jc w:val="both"/>
            </w:pPr>
            <w:r>
              <w:t>pp</w:t>
            </w:r>
          </w:p>
        </w:tc>
        <w:tc>
          <w:tcPr>
            <w:tcW w:w="994" w:type="dxa"/>
            <w:shd w:val="clear" w:color="auto" w:fill="F7CAAC"/>
          </w:tcPr>
          <w:p w14:paraId="552FC809" w14:textId="77777777" w:rsidR="004032A0" w:rsidRDefault="004032A0" w:rsidP="00067998">
            <w:pPr>
              <w:jc w:val="both"/>
              <w:rPr>
                <w:b/>
              </w:rPr>
            </w:pPr>
            <w:r>
              <w:rPr>
                <w:b/>
              </w:rPr>
              <w:t>rozsah</w:t>
            </w:r>
          </w:p>
        </w:tc>
        <w:tc>
          <w:tcPr>
            <w:tcW w:w="709" w:type="dxa"/>
            <w:gridSpan w:val="2"/>
          </w:tcPr>
          <w:p w14:paraId="2519D50B" w14:textId="77777777" w:rsidR="004032A0" w:rsidRDefault="004032A0" w:rsidP="00067998">
            <w:pPr>
              <w:jc w:val="both"/>
            </w:pPr>
            <w:r w:rsidRPr="00703CDC">
              <w:t>40h/t</w:t>
            </w:r>
          </w:p>
        </w:tc>
        <w:tc>
          <w:tcPr>
            <w:tcW w:w="709" w:type="dxa"/>
            <w:gridSpan w:val="2"/>
            <w:shd w:val="clear" w:color="auto" w:fill="F7CAAC"/>
          </w:tcPr>
          <w:p w14:paraId="6B0EBD51" w14:textId="77777777" w:rsidR="004032A0" w:rsidRDefault="004032A0" w:rsidP="00067998">
            <w:pPr>
              <w:jc w:val="both"/>
              <w:rPr>
                <w:b/>
              </w:rPr>
            </w:pPr>
            <w:r>
              <w:rPr>
                <w:b/>
              </w:rPr>
              <w:t>do kdy</w:t>
            </w:r>
          </w:p>
        </w:tc>
        <w:tc>
          <w:tcPr>
            <w:tcW w:w="1387" w:type="dxa"/>
            <w:gridSpan w:val="2"/>
          </w:tcPr>
          <w:p w14:paraId="2F81C0B7" w14:textId="77777777" w:rsidR="004032A0" w:rsidRDefault="004032A0" w:rsidP="00067998">
            <w:pPr>
              <w:jc w:val="both"/>
            </w:pPr>
            <w:r>
              <w:t>N</w:t>
            </w:r>
          </w:p>
        </w:tc>
      </w:tr>
      <w:tr w:rsidR="004032A0" w14:paraId="5653D015" w14:textId="77777777" w:rsidTr="00067998">
        <w:tc>
          <w:tcPr>
            <w:tcW w:w="5068" w:type="dxa"/>
            <w:gridSpan w:val="5"/>
            <w:shd w:val="clear" w:color="auto" w:fill="F7CAAC"/>
          </w:tcPr>
          <w:p w14:paraId="4A344FAB" w14:textId="77777777" w:rsidR="004032A0" w:rsidRDefault="004032A0" w:rsidP="00067998">
            <w:pPr>
              <w:jc w:val="both"/>
              <w:rPr>
                <w:b/>
              </w:rPr>
            </w:pPr>
            <w:r>
              <w:rPr>
                <w:b/>
              </w:rPr>
              <w:t>Typ vztahu na součásti VŠ, která uskutečňuje st. program</w:t>
            </w:r>
          </w:p>
        </w:tc>
        <w:tc>
          <w:tcPr>
            <w:tcW w:w="992" w:type="dxa"/>
            <w:gridSpan w:val="3"/>
          </w:tcPr>
          <w:p w14:paraId="53E13281" w14:textId="77777777" w:rsidR="004032A0" w:rsidRDefault="004032A0" w:rsidP="00067998">
            <w:pPr>
              <w:jc w:val="both"/>
            </w:pPr>
            <w:r>
              <w:t>pp</w:t>
            </w:r>
          </w:p>
        </w:tc>
        <w:tc>
          <w:tcPr>
            <w:tcW w:w="994" w:type="dxa"/>
            <w:shd w:val="clear" w:color="auto" w:fill="F7CAAC"/>
          </w:tcPr>
          <w:p w14:paraId="015B6179" w14:textId="77777777" w:rsidR="004032A0" w:rsidRDefault="004032A0" w:rsidP="00067998">
            <w:pPr>
              <w:jc w:val="both"/>
              <w:rPr>
                <w:b/>
              </w:rPr>
            </w:pPr>
            <w:r>
              <w:rPr>
                <w:b/>
              </w:rPr>
              <w:t>rozsah</w:t>
            </w:r>
          </w:p>
        </w:tc>
        <w:tc>
          <w:tcPr>
            <w:tcW w:w="709" w:type="dxa"/>
            <w:gridSpan w:val="2"/>
          </w:tcPr>
          <w:p w14:paraId="29B713EF" w14:textId="77777777" w:rsidR="004032A0" w:rsidRDefault="004032A0" w:rsidP="00067998">
            <w:pPr>
              <w:jc w:val="both"/>
            </w:pPr>
            <w:r w:rsidRPr="00703CDC">
              <w:t>40h/t</w:t>
            </w:r>
          </w:p>
        </w:tc>
        <w:tc>
          <w:tcPr>
            <w:tcW w:w="709" w:type="dxa"/>
            <w:gridSpan w:val="2"/>
            <w:shd w:val="clear" w:color="auto" w:fill="F7CAAC"/>
          </w:tcPr>
          <w:p w14:paraId="6F847B68" w14:textId="77777777" w:rsidR="004032A0" w:rsidRDefault="004032A0" w:rsidP="00067998">
            <w:pPr>
              <w:jc w:val="both"/>
              <w:rPr>
                <w:b/>
              </w:rPr>
            </w:pPr>
            <w:r>
              <w:rPr>
                <w:b/>
              </w:rPr>
              <w:t>do kdy</w:t>
            </w:r>
          </w:p>
        </w:tc>
        <w:tc>
          <w:tcPr>
            <w:tcW w:w="1387" w:type="dxa"/>
            <w:gridSpan w:val="2"/>
          </w:tcPr>
          <w:p w14:paraId="487F4A57" w14:textId="77777777" w:rsidR="004032A0" w:rsidRDefault="004032A0" w:rsidP="00067998">
            <w:pPr>
              <w:jc w:val="both"/>
            </w:pPr>
            <w:r>
              <w:t>N</w:t>
            </w:r>
          </w:p>
        </w:tc>
      </w:tr>
      <w:tr w:rsidR="004032A0" w14:paraId="13A0D52B" w14:textId="77777777" w:rsidTr="00067998">
        <w:tc>
          <w:tcPr>
            <w:tcW w:w="6060" w:type="dxa"/>
            <w:gridSpan w:val="8"/>
            <w:shd w:val="clear" w:color="auto" w:fill="F7CAAC"/>
          </w:tcPr>
          <w:p w14:paraId="6862A5B8" w14:textId="77777777" w:rsidR="004032A0" w:rsidRDefault="004032A0" w:rsidP="00067998">
            <w:pPr>
              <w:jc w:val="both"/>
            </w:pPr>
            <w:r>
              <w:rPr>
                <w:b/>
              </w:rPr>
              <w:t>Další současná působení jako akademický pracovník na jiných VŠ</w:t>
            </w:r>
          </w:p>
        </w:tc>
        <w:tc>
          <w:tcPr>
            <w:tcW w:w="1703" w:type="dxa"/>
            <w:gridSpan w:val="3"/>
            <w:shd w:val="clear" w:color="auto" w:fill="F7CAAC"/>
          </w:tcPr>
          <w:p w14:paraId="2B7C79DB" w14:textId="77777777" w:rsidR="004032A0" w:rsidRDefault="004032A0" w:rsidP="00067998">
            <w:pPr>
              <w:jc w:val="both"/>
              <w:rPr>
                <w:b/>
              </w:rPr>
            </w:pPr>
            <w:r>
              <w:rPr>
                <w:b/>
              </w:rPr>
              <w:t>typ prac. vztahu</w:t>
            </w:r>
          </w:p>
        </w:tc>
        <w:tc>
          <w:tcPr>
            <w:tcW w:w="2096" w:type="dxa"/>
            <w:gridSpan w:val="4"/>
            <w:shd w:val="clear" w:color="auto" w:fill="F7CAAC"/>
          </w:tcPr>
          <w:p w14:paraId="615BA39E" w14:textId="77777777" w:rsidR="004032A0" w:rsidRDefault="004032A0" w:rsidP="00067998">
            <w:pPr>
              <w:jc w:val="both"/>
              <w:rPr>
                <w:b/>
              </w:rPr>
            </w:pPr>
            <w:r>
              <w:rPr>
                <w:b/>
              </w:rPr>
              <w:t>rozsah</w:t>
            </w:r>
          </w:p>
        </w:tc>
      </w:tr>
      <w:tr w:rsidR="004032A0" w14:paraId="5D7B9869" w14:textId="77777777" w:rsidTr="00067998">
        <w:tc>
          <w:tcPr>
            <w:tcW w:w="6060" w:type="dxa"/>
            <w:gridSpan w:val="8"/>
          </w:tcPr>
          <w:p w14:paraId="1C1E9443" w14:textId="77777777" w:rsidR="004032A0" w:rsidRDefault="004032A0" w:rsidP="00067998">
            <w:pPr>
              <w:jc w:val="both"/>
            </w:pPr>
          </w:p>
        </w:tc>
        <w:tc>
          <w:tcPr>
            <w:tcW w:w="1703" w:type="dxa"/>
            <w:gridSpan w:val="3"/>
          </w:tcPr>
          <w:p w14:paraId="5C2A864F" w14:textId="77777777" w:rsidR="004032A0" w:rsidRDefault="004032A0" w:rsidP="00067998">
            <w:pPr>
              <w:jc w:val="both"/>
            </w:pPr>
          </w:p>
        </w:tc>
        <w:tc>
          <w:tcPr>
            <w:tcW w:w="2096" w:type="dxa"/>
            <w:gridSpan w:val="4"/>
          </w:tcPr>
          <w:p w14:paraId="666F78D6" w14:textId="77777777" w:rsidR="004032A0" w:rsidRDefault="004032A0" w:rsidP="00067998">
            <w:pPr>
              <w:jc w:val="both"/>
            </w:pPr>
          </w:p>
        </w:tc>
      </w:tr>
      <w:tr w:rsidR="004032A0" w14:paraId="4195DB77" w14:textId="77777777" w:rsidTr="00067998">
        <w:tc>
          <w:tcPr>
            <w:tcW w:w="9859" w:type="dxa"/>
            <w:gridSpan w:val="15"/>
            <w:shd w:val="clear" w:color="auto" w:fill="F7CAAC"/>
          </w:tcPr>
          <w:p w14:paraId="6992D8D9" w14:textId="77777777" w:rsidR="004032A0" w:rsidRDefault="004032A0" w:rsidP="00067998">
            <w:pPr>
              <w:jc w:val="both"/>
            </w:pPr>
            <w:r>
              <w:rPr>
                <w:b/>
              </w:rPr>
              <w:t>Předměty příslušného studijního programu a způsob zapojení do jejich výuky, příp. další zapojení do uskutečňování studijního programu</w:t>
            </w:r>
          </w:p>
        </w:tc>
      </w:tr>
      <w:tr w:rsidR="004032A0" w:rsidRPr="00BF3994" w14:paraId="2AF4933C" w14:textId="77777777" w:rsidTr="00067998">
        <w:trPr>
          <w:trHeight w:val="480"/>
        </w:trPr>
        <w:tc>
          <w:tcPr>
            <w:tcW w:w="9859" w:type="dxa"/>
            <w:gridSpan w:val="15"/>
            <w:tcBorders>
              <w:top w:val="nil"/>
            </w:tcBorders>
          </w:tcPr>
          <w:p w14:paraId="2D114DE1" w14:textId="72768798" w:rsidR="004032A0" w:rsidRPr="00690281" w:rsidRDefault="004032A0" w:rsidP="00067998">
            <w:pPr>
              <w:jc w:val="both"/>
            </w:pPr>
            <w:r w:rsidRPr="00690281">
              <w:t>Ateliér Design oděvu 7-10 (garant, vede ateliér)</w:t>
            </w:r>
          </w:p>
          <w:p w14:paraId="21B1541D" w14:textId="700FE4AF" w:rsidR="004032A0" w:rsidRPr="00BF3994" w:rsidRDefault="004032A0" w:rsidP="0056144E">
            <w:pPr>
              <w:jc w:val="both"/>
              <w:rPr>
                <w:color w:val="FF0000"/>
              </w:rPr>
            </w:pPr>
            <w:r w:rsidRPr="00690281">
              <w:t>Ateliérová stáž 1, 2</w:t>
            </w:r>
            <w:r w:rsidR="0056144E" w:rsidRPr="00690281">
              <w:t xml:space="preserve"> (</w:t>
            </w:r>
            <w:r w:rsidRPr="00690281">
              <w:t>garant</w:t>
            </w:r>
            <w:r w:rsidR="00690281" w:rsidRPr="00690281">
              <w:t>, cvičící</w:t>
            </w:r>
            <w:r w:rsidR="0056144E" w:rsidRPr="00690281">
              <w:t>)</w:t>
            </w:r>
          </w:p>
        </w:tc>
      </w:tr>
      <w:tr w:rsidR="004032A0" w:rsidRPr="002827C6" w14:paraId="253C9F88" w14:textId="77777777" w:rsidTr="00067998">
        <w:trPr>
          <w:trHeight w:val="340"/>
        </w:trPr>
        <w:tc>
          <w:tcPr>
            <w:tcW w:w="9859" w:type="dxa"/>
            <w:gridSpan w:val="15"/>
            <w:tcBorders>
              <w:top w:val="nil"/>
            </w:tcBorders>
            <w:shd w:val="clear" w:color="auto" w:fill="FBD4B4"/>
          </w:tcPr>
          <w:p w14:paraId="03C12F34" w14:textId="77777777" w:rsidR="004032A0" w:rsidRPr="002827C6" w:rsidRDefault="004032A0" w:rsidP="00067998">
            <w:pPr>
              <w:jc w:val="both"/>
              <w:rPr>
                <w:b/>
              </w:rPr>
            </w:pPr>
            <w:r w:rsidRPr="002827C6">
              <w:rPr>
                <w:b/>
              </w:rPr>
              <w:t>Zapojení do výuky v dalších studijních programech na téže vysoké škole (pouze u garantů ZT a PZ předmětů)</w:t>
            </w:r>
          </w:p>
        </w:tc>
      </w:tr>
      <w:tr w:rsidR="004032A0" w:rsidRPr="002827C6" w14:paraId="3F47E182" w14:textId="77777777" w:rsidTr="00E153D9">
        <w:trPr>
          <w:trHeight w:val="340"/>
        </w:trPr>
        <w:tc>
          <w:tcPr>
            <w:tcW w:w="2301" w:type="dxa"/>
            <w:tcBorders>
              <w:top w:val="nil"/>
            </w:tcBorders>
          </w:tcPr>
          <w:p w14:paraId="21C0DC61" w14:textId="77777777" w:rsidR="004032A0" w:rsidRPr="002827C6" w:rsidRDefault="004032A0" w:rsidP="00E153D9">
            <w:pPr>
              <w:rPr>
                <w:b/>
              </w:rPr>
            </w:pPr>
            <w:r w:rsidRPr="002827C6">
              <w:rPr>
                <w:b/>
              </w:rPr>
              <w:t>Název studijního předmětu</w:t>
            </w:r>
          </w:p>
        </w:tc>
        <w:tc>
          <w:tcPr>
            <w:tcW w:w="2127" w:type="dxa"/>
            <w:gridSpan w:val="3"/>
            <w:tcBorders>
              <w:top w:val="nil"/>
            </w:tcBorders>
          </w:tcPr>
          <w:p w14:paraId="7ED34303" w14:textId="77777777" w:rsidR="004032A0" w:rsidRPr="002827C6" w:rsidRDefault="004032A0" w:rsidP="00E153D9">
            <w:pPr>
              <w:rPr>
                <w:b/>
              </w:rPr>
            </w:pPr>
            <w:r w:rsidRPr="002827C6">
              <w:rPr>
                <w:b/>
              </w:rPr>
              <w:t>Název studijního programu</w:t>
            </w:r>
          </w:p>
        </w:tc>
        <w:tc>
          <w:tcPr>
            <w:tcW w:w="708" w:type="dxa"/>
            <w:gridSpan w:val="2"/>
            <w:tcBorders>
              <w:top w:val="nil"/>
            </w:tcBorders>
          </w:tcPr>
          <w:p w14:paraId="09BEB8C3" w14:textId="77777777" w:rsidR="004032A0" w:rsidRPr="002827C6" w:rsidRDefault="004032A0" w:rsidP="00E153D9">
            <w:pPr>
              <w:rPr>
                <w:b/>
              </w:rPr>
            </w:pPr>
            <w:r w:rsidRPr="002827C6">
              <w:rPr>
                <w:b/>
              </w:rPr>
              <w:t>Sem.</w:t>
            </w:r>
          </w:p>
        </w:tc>
        <w:tc>
          <w:tcPr>
            <w:tcW w:w="2127" w:type="dxa"/>
            <w:gridSpan w:val="4"/>
            <w:tcBorders>
              <w:top w:val="nil"/>
            </w:tcBorders>
          </w:tcPr>
          <w:p w14:paraId="74C2CF41" w14:textId="77777777" w:rsidR="004032A0" w:rsidRPr="002827C6" w:rsidRDefault="004032A0" w:rsidP="00E153D9">
            <w:pPr>
              <w:rPr>
                <w:b/>
              </w:rPr>
            </w:pPr>
            <w:r w:rsidRPr="002827C6">
              <w:rPr>
                <w:b/>
              </w:rPr>
              <w:t>Role ve výuce daného předmětu</w:t>
            </w:r>
          </w:p>
        </w:tc>
        <w:tc>
          <w:tcPr>
            <w:tcW w:w="2596" w:type="dxa"/>
            <w:gridSpan w:val="5"/>
            <w:tcBorders>
              <w:top w:val="nil"/>
            </w:tcBorders>
          </w:tcPr>
          <w:p w14:paraId="7095D637" w14:textId="77777777" w:rsidR="004032A0" w:rsidRPr="002827C6" w:rsidRDefault="004032A0" w:rsidP="00E153D9">
            <w:pPr>
              <w:rPr>
                <w:b/>
              </w:rPr>
            </w:pPr>
            <w:r>
              <w:rPr>
                <w:b/>
              </w:rPr>
              <w:t>(</w:t>
            </w:r>
            <w:r w:rsidRPr="00F20AEF">
              <w:rPr>
                <w:b/>
                <w:i/>
                <w:iCs/>
              </w:rPr>
              <w:t>nepovinný údaj</w:t>
            </w:r>
            <w:r w:rsidRPr="00F20AEF">
              <w:rPr>
                <w:b/>
              </w:rPr>
              <w:t>)</w:t>
            </w:r>
            <w:r>
              <w:rPr>
                <w:b/>
              </w:rPr>
              <w:t xml:space="preserve"> </w:t>
            </w:r>
            <w:r w:rsidRPr="002827C6">
              <w:rPr>
                <w:b/>
              </w:rPr>
              <w:t>Počet hodin za semestr</w:t>
            </w:r>
          </w:p>
        </w:tc>
      </w:tr>
      <w:tr w:rsidR="004032A0" w:rsidRPr="00461AFF" w14:paraId="6EB6E4C1" w14:textId="77777777" w:rsidTr="00E153D9">
        <w:trPr>
          <w:trHeight w:val="285"/>
        </w:trPr>
        <w:tc>
          <w:tcPr>
            <w:tcW w:w="2301" w:type="dxa"/>
            <w:tcBorders>
              <w:top w:val="nil"/>
            </w:tcBorders>
          </w:tcPr>
          <w:p w14:paraId="43A316DC" w14:textId="77777777" w:rsidR="004032A0" w:rsidRPr="00C77801" w:rsidRDefault="004032A0" w:rsidP="00E153D9">
            <w:pPr>
              <w:rPr>
                <w:color w:val="FF0000"/>
              </w:rPr>
            </w:pPr>
            <w:r w:rsidRPr="00C77801">
              <w:rPr>
                <w:lang w:eastAsia="en-US"/>
              </w:rPr>
              <w:t>Dějiny odívání 1</w:t>
            </w:r>
          </w:p>
        </w:tc>
        <w:tc>
          <w:tcPr>
            <w:tcW w:w="2127" w:type="dxa"/>
            <w:gridSpan w:val="3"/>
            <w:tcBorders>
              <w:top w:val="nil"/>
            </w:tcBorders>
          </w:tcPr>
          <w:p w14:paraId="62B0DF92" w14:textId="77777777" w:rsidR="004032A0" w:rsidRPr="00C77801" w:rsidRDefault="004032A0" w:rsidP="00E153D9">
            <w:r w:rsidRPr="00C77801">
              <w:t>Design (BSP)</w:t>
            </w:r>
          </w:p>
        </w:tc>
        <w:tc>
          <w:tcPr>
            <w:tcW w:w="708" w:type="dxa"/>
            <w:gridSpan w:val="2"/>
            <w:tcBorders>
              <w:top w:val="nil"/>
            </w:tcBorders>
          </w:tcPr>
          <w:p w14:paraId="367DC23A" w14:textId="77777777" w:rsidR="004032A0" w:rsidRPr="00C77801" w:rsidRDefault="004032A0" w:rsidP="00E153D9">
            <w:r w:rsidRPr="00C77801">
              <w:t>1ZS</w:t>
            </w:r>
          </w:p>
        </w:tc>
        <w:tc>
          <w:tcPr>
            <w:tcW w:w="2127" w:type="dxa"/>
            <w:gridSpan w:val="4"/>
            <w:tcBorders>
              <w:top w:val="nil"/>
            </w:tcBorders>
          </w:tcPr>
          <w:p w14:paraId="1190EAEA" w14:textId="49A83EA3" w:rsidR="004032A0" w:rsidRPr="00C77801" w:rsidRDefault="004032A0" w:rsidP="00F40C1B">
            <w:pPr>
              <w:rPr>
                <w:color w:val="FF0000"/>
              </w:rPr>
            </w:pPr>
            <w:r w:rsidRPr="00C77801">
              <w:rPr>
                <w:lang w:eastAsia="en-US"/>
              </w:rPr>
              <w:t>přednáš</w:t>
            </w:r>
            <w:r w:rsidR="005041AB">
              <w:rPr>
                <w:lang w:eastAsia="en-US"/>
              </w:rPr>
              <w:t>ející</w:t>
            </w:r>
            <w:r w:rsidRPr="00C77801">
              <w:rPr>
                <w:lang w:eastAsia="en-US"/>
              </w:rPr>
              <w:t>, garant</w:t>
            </w:r>
          </w:p>
        </w:tc>
        <w:tc>
          <w:tcPr>
            <w:tcW w:w="2596" w:type="dxa"/>
            <w:gridSpan w:val="5"/>
            <w:tcBorders>
              <w:top w:val="nil"/>
            </w:tcBorders>
          </w:tcPr>
          <w:p w14:paraId="7F90BD30" w14:textId="77777777" w:rsidR="004032A0" w:rsidRPr="00461AFF" w:rsidRDefault="004032A0" w:rsidP="00E153D9">
            <w:pPr>
              <w:rPr>
                <w:color w:val="FF0000"/>
              </w:rPr>
            </w:pPr>
          </w:p>
        </w:tc>
      </w:tr>
      <w:tr w:rsidR="004032A0" w:rsidRPr="00461AFF" w14:paraId="5732A47F" w14:textId="77777777" w:rsidTr="00E153D9">
        <w:trPr>
          <w:trHeight w:val="284"/>
        </w:trPr>
        <w:tc>
          <w:tcPr>
            <w:tcW w:w="2301" w:type="dxa"/>
            <w:tcBorders>
              <w:top w:val="nil"/>
            </w:tcBorders>
          </w:tcPr>
          <w:p w14:paraId="7972A5F0" w14:textId="77777777" w:rsidR="004032A0" w:rsidRPr="00C77801" w:rsidRDefault="004032A0" w:rsidP="00E153D9">
            <w:pPr>
              <w:rPr>
                <w:color w:val="FF0000"/>
              </w:rPr>
            </w:pPr>
            <w:r w:rsidRPr="00C77801">
              <w:rPr>
                <w:lang w:eastAsia="en-US"/>
              </w:rPr>
              <w:t>Dějiny odívání 2</w:t>
            </w:r>
          </w:p>
        </w:tc>
        <w:tc>
          <w:tcPr>
            <w:tcW w:w="2127" w:type="dxa"/>
            <w:gridSpan w:val="3"/>
            <w:tcBorders>
              <w:top w:val="nil"/>
            </w:tcBorders>
          </w:tcPr>
          <w:p w14:paraId="3E54E2B2" w14:textId="77777777" w:rsidR="004032A0" w:rsidRPr="00C77801" w:rsidRDefault="004032A0" w:rsidP="00E153D9">
            <w:r w:rsidRPr="00C77801">
              <w:t>Design (BSP)</w:t>
            </w:r>
          </w:p>
        </w:tc>
        <w:tc>
          <w:tcPr>
            <w:tcW w:w="708" w:type="dxa"/>
            <w:gridSpan w:val="2"/>
            <w:tcBorders>
              <w:top w:val="nil"/>
            </w:tcBorders>
          </w:tcPr>
          <w:p w14:paraId="59899FE7" w14:textId="77777777" w:rsidR="004032A0" w:rsidRPr="00C77801" w:rsidRDefault="004032A0" w:rsidP="00E153D9">
            <w:r w:rsidRPr="00C77801">
              <w:t>1LS</w:t>
            </w:r>
          </w:p>
        </w:tc>
        <w:tc>
          <w:tcPr>
            <w:tcW w:w="2127" w:type="dxa"/>
            <w:gridSpan w:val="4"/>
            <w:tcBorders>
              <w:top w:val="nil"/>
            </w:tcBorders>
          </w:tcPr>
          <w:p w14:paraId="0FC84793" w14:textId="2AF22324" w:rsidR="004032A0" w:rsidRPr="00C77801" w:rsidRDefault="005041AB" w:rsidP="00F40C1B">
            <w:pPr>
              <w:rPr>
                <w:color w:val="FF0000"/>
              </w:rPr>
            </w:pPr>
            <w:r w:rsidRPr="00C77801">
              <w:rPr>
                <w:lang w:eastAsia="en-US"/>
              </w:rPr>
              <w:t>přednáš</w:t>
            </w:r>
            <w:r>
              <w:rPr>
                <w:lang w:eastAsia="en-US"/>
              </w:rPr>
              <w:t>ející</w:t>
            </w:r>
            <w:r w:rsidRPr="00C77801">
              <w:rPr>
                <w:lang w:eastAsia="en-US"/>
              </w:rPr>
              <w:t>, garant</w:t>
            </w:r>
          </w:p>
        </w:tc>
        <w:tc>
          <w:tcPr>
            <w:tcW w:w="2596" w:type="dxa"/>
            <w:gridSpan w:val="5"/>
            <w:tcBorders>
              <w:top w:val="nil"/>
            </w:tcBorders>
          </w:tcPr>
          <w:p w14:paraId="116E8009" w14:textId="77777777" w:rsidR="004032A0" w:rsidRPr="00461AFF" w:rsidRDefault="004032A0" w:rsidP="00E153D9">
            <w:pPr>
              <w:rPr>
                <w:color w:val="FF0000"/>
              </w:rPr>
            </w:pPr>
          </w:p>
        </w:tc>
      </w:tr>
      <w:tr w:rsidR="004032A0" w:rsidRPr="00461AFF" w14:paraId="7E0AE7DB" w14:textId="77777777" w:rsidTr="00E153D9">
        <w:trPr>
          <w:trHeight w:val="284"/>
        </w:trPr>
        <w:tc>
          <w:tcPr>
            <w:tcW w:w="2301" w:type="dxa"/>
            <w:tcBorders>
              <w:top w:val="nil"/>
            </w:tcBorders>
          </w:tcPr>
          <w:p w14:paraId="4CDD8410" w14:textId="77777777" w:rsidR="004032A0" w:rsidRPr="00C77801" w:rsidRDefault="004032A0" w:rsidP="00E153D9">
            <w:pPr>
              <w:rPr>
                <w:color w:val="FF0000"/>
              </w:rPr>
            </w:pPr>
            <w:r w:rsidRPr="00C77801">
              <w:rPr>
                <w:lang w:eastAsia="en-US"/>
              </w:rPr>
              <w:t>Dějiny odívání 3</w:t>
            </w:r>
          </w:p>
        </w:tc>
        <w:tc>
          <w:tcPr>
            <w:tcW w:w="2127" w:type="dxa"/>
            <w:gridSpan w:val="3"/>
            <w:tcBorders>
              <w:top w:val="nil"/>
            </w:tcBorders>
          </w:tcPr>
          <w:p w14:paraId="6920312D" w14:textId="77777777" w:rsidR="004032A0" w:rsidRPr="00C77801" w:rsidRDefault="004032A0" w:rsidP="00E153D9">
            <w:r w:rsidRPr="00C77801">
              <w:t>Design (BSP)</w:t>
            </w:r>
          </w:p>
        </w:tc>
        <w:tc>
          <w:tcPr>
            <w:tcW w:w="708" w:type="dxa"/>
            <w:gridSpan w:val="2"/>
            <w:tcBorders>
              <w:top w:val="nil"/>
            </w:tcBorders>
          </w:tcPr>
          <w:p w14:paraId="130B839C" w14:textId="77777777" w:rsidR="004032A0" w:rsidRPr="00C77801" w:rsidRDefault="004032A0" w:rsidP="00E153D9">
            <w:r w:rsidRPr="00C77801">
              <w:t>2ZS</w:t>
            </w:r>
          </w:p>
        </w:tc>
        <w:tc>
          <w:tcPr>
            <w:tcW w:w="2127" w:type="dxa"/>
            <w:gridSpan w:val="4"/>
            <w:tcBorders>
              <w:top w:val="nil"/>
            </w:tcBorders>
          </w:tcPr>
          <w:p w14:paraId="3BC4BF9B" w14:textId="1C1AE53F" w:rsidR="004032A0" w:rsidRPr="00C77801" w:rsidRDefault="005041AB" w:rsidP="00F40C1B">
            <w:pPr>
              <w:rPr>
                <w:color w:val="FF0000"/>
              </w:rPr>
            </w:pPr>
            <w:r w:rsidRPr="00C77801">
              <w:rPr>
                <w:lang w:eastAsia="en-US"/>
              </w:rPr>
              <w:t>přednáš</w:t>
            </w:r>
            <w:r>
              <w:rPr>
                <w:lang w:eastAsia="en-US"/>
              </w:rPr>
              <w:t>ející</w:t>
            </w:r>
            <w:r w:rsidRPr="00C77801">
              <w:rPr>
                <w:lang w:eastAsia="en-US"/>
              </w:rPr>
              <w:t>, garant</w:t>
            </w:r>
          </w:p>
        </w:tc>
        <w:tc>
          <w:tcPr>
            <w:tcW w:w="2596" w:type="dxa"/>
            <w:gridSpan w:val="5"/>
            <w:tcBorders>
              <w:top w:val="nil"/>
            </w:tcBorders>
          </w:tcPr>
          <w:p w14:paraId="05F75F2D" w14:textId="77777777" w:rsidR="004032A0" w:rsidRPr="00461AFF" w:rsidRDefault="004032A0" w:rsidP="00E153D9">
            <w:pPr>
              <w:rPr>
                <w:color w:val="FF0000"/>
              </w:rPr>
            </w:pPr>
          </w:p>
        </w:tc>
      </w:tr>
      <w:tr w:rsidR="005041AB" w14:paraId="110A5D81" w14:textId="77777777" w:rsidTr="00E153D9">
        <w:trPr>
          <w:trHeight w:val="284"/>
        </w:trPr>
        <w:tc>
          <w:tcPr>
            <w:tcW w:w="2301" w:type="dxa"/>
            <w:tcBorders>
              <w:top w:val="nil"/>
            </w:tcBorders>
          </w:tcPr>
          <w:p w14:paraId="036DCAB4" w14:textId="77777777" w:rsidR="005041AB" w:rsidRPr="00C77801" w:rsidRDefault="005041AB" w:rsidP="00E153D9">
            <w:pPr>
              <w:rPr>
                <w:lang w:eastAsia="en-US"/>
              </w:rPr>
            </w:pPr>
            <w:r w:rsidRPr="00C77801">
              <w:rPr>
                <w:lang w:eastAsia="en-US"/>
              </w:rPr>
              <w:t>Dějiny odívání 4</w:t>
            </w:r>
          </w:p>
        </w:tc>
        <w:tc>
          <w:tcPr>
            <w:tcW w:w="2127" w:type="dxa"/>
            <w:gridSpan w:val="3"/>
            <w:tcBorders>
              <w:top w:val="nil"/>
            </w:tcBorders>
          </w:tcPr>
          <w:p w14:paraId="2605FE89" w14:textId="77777777" w:rsidR="005041AB" w:rsidRPr="00C77801" w:rsidRDefault="005041AB" w:rsidP="00E153D9">
            <w:r w:rsidRPr="00C77801">
              <w:t>Design (BSP)</w:t>
            </w:r>
          </w:p>
        </w:tc>
        <w:tc>
          <w:tcPr>
            <w:tcW w:w="708" w:type="dxa"/>
            <w:gridSpan w:val="2"/>
            <w:tcBorders>
              <w:top w:val="nil"/>
            </w:tcBorders>
          </w:tcPr>
          <w:p w14:paraId="4F028883" w14:textId="77777777" w:rsidR="005041AB" w:rsidRPr="00C77801" w:rsidRDefault="005041AB" w:rsidP="00E153D9">
            <w:r w:rsidRPr="00C77801">
              <w:t>2LS</w:t>
            </w:r>
          </w:p>
        </w:tc>
        <w:tc>
          <w:tcPr>
            <w:tcW w:w="2127" w:type="dxa"/>
            <w:gridSpan w:val="4"/>
            <w:tcBorders>
              <w:top w:val="nil"/>
            </w:tcBorders>
          </w:tcPr>
          <w:p w14:paraId="2F3BF304" w14:textId="1A42AE8D" w:rsidR="005041AB" w:rsidRPr="00C77801" w:rsidRDefault="005041AB" w:rsidP="00F40C1B">
            <w:pPr>
              <w:rPr>
                <w:lang w:eastAsia="en-US"/>
              </w:rPr>
            </w:pPr>
            <w:r w:rsidRPr="00927C6F">
              <w:rPr>
                <w:lang w:eastAsia="en-US"/>
              </w:rPr>
              <w:t>přednášející, garant</w:t>
            </w:r>
          </w:p>
        </w:tc>
        <w:tc>
          <w:tcPr>
            <w:tcW w:w="2596" w:type="dxa"/>
            <w:gridSpan w:val="5"/>
            <w:tcBorders>
              <w:top w:val="nil"/>
            </w:tcBorders>
          </w:tcPr>
          <w:p w14:paraId="29E6A9BC" w14:textId="77777777" w:rsidR="005041AB" w:rsidRDefault="005041AB" w:rsidP="00E153D9">
            <w:pPr>
              <w:rPr>
                <w:color w:val="FF0000"/>
              </w:rPr>
            </w:pPr>
          </w:p>
        </w:tc>
      </w:tr>
      <w:tr w:rsidR="005041AB" w14:paraId="5952528D" w14:textId="77777777" w:rsidTr="00E153D9">
        <w:trPr>
          <w:trHeight w:val="284"/>
        </w:trPr>
        <w:tc>
          <w:tcPr>
            <w:tcW w:w="2301" w:type="dxa"/>
            <w:tcBorders>
              <w:top w:val="nil"/>
            </w:tcBorders>
          </w:tcPr>
          <w:p w14:paraId="55B1C6EC" w14:textId="77777777" w:rsidR="005041AB" w:rsidRPr="00C77801" w:rsidRDefault="005041AB" w:rsidP="00E153D9">
            <w:pPr>
              <w:rPr>
                <w:lang w:eastAsia="en-US"/>
              </w:rPr>
            </w:pPr>
            <w:r w:rsidRPr="00C77801">
              <w:rPr>
                <w:lang w:eastAsia="en-US"/>
              </w:rPr>
              <w:t>Dějiny odívání 5</w:t>
            </w:r>
          </w:p>
        </w:tc>
        <w:tc>
          <w:tcPr>
            <w:tcW w:w="2127" w:type="dxa"/>
            <w:gridSpan w:val="3"/>
            <w:tcBorders>
              <w:top w:val="nil"/>
            </w:tcBorders>
          </w:tcPr>
          <w:p w14:paraId="20293A42" w14:textId="77777777" w:rsidR="005041AB" w:rsidRPr="00C77801" w:rsidRDefault="005041AB" w:rsidP="00E153D9">
            <w:r w:rsidRPr="00C77801">
              <w:t>Design (BSP)</w:t>
            </w:r>
          </w:p>
        </w:tc>
        <w:tc>
          <w:tcPr>
            <w:tcW w:w="708" w:type="dxa"/>
            <w:gridSpan w:val="2"/>
            <w:tcBorders>
              <w:top w:val="nil"/>
            </w:tcBorders>
          </w:tcPr>
          <w:p w14:paraId="68ACA661" w14:textId="77777777" w:rsidR="005041AB" w:rsidRPr="00C77801" w:rsidRDefault="005041AB" w:rsidP="00E153D9">
            <w:r w:rsidRPr="00C77801">
              <w:t>3ZS</w:t>
            </w:r>
          </w:p>
        </w:tc>
        <w:tc>
          <w:tcPr>
            <w:tcW w:w="2127" w:type="dxa"/>
            <w:gridSpan w:val="4"/>
            <w:tcBorders>
              <w:top w:val="nil"/>
            </w:tcBorders>
          </w:tcPr>
          <w:p w14:paraId="4277BE1D" w14:textId="2818F6EC" w:rsidR="005041AB" w:rsidRPr="00C77801" w:rsidRDefault="005041AB" w:rsidP="00F40C1B">
            <w:pPr>
              <w:rPr>
                <w:lang w:eastAsia="en-US"/>
              </w:rPr>
            </w:pPr>
            <w:r w:rsidRPr="00927C6F">
              <w:rPr>
                <w:lang w:eastAsia="en-US"/>
              </w:rPr>
              <w:t>přednášející, garant</w:t>
            </w:r>
          </w:p>
        </w:tc>
        <w:tc>
          <w:tcPr>
            <w:tcW w:w="2596" w:type="dxa"/>
            <w:gridSpan w:val="5"/>
            <w:tcBorders>
              <w:top w:val="nil"/>
            </w:tcBorders>
          </w:tcPr>
          <w:p w14:paraId="06C54770" w14:textId="77777777" w:rsidR="005041AB" w:rsidRDefault="005041AB" w:rsidP="00E153D9">
            <w:pPr>
              <w:rPr>
                <w:color w:val="FF0000"/>
              </w:rPr>
            </w:pPr>
          </w:p>
        </w:tc>
      </w:tr>
      <w:tr w:rsidR="004032A0" w14:paraId="43D512B2" w14:textId="77777777" w:rsidTr="00E153D9">
        <w:trPr>
          <w:trHeight w:val="284"/>
        </w:trPr>
        <w:tc>
          <w:tcPr>
            <w:tcW w:w="2301" w:type="dxa"/>
            <w:tcBorders>
              <w:top w:val="nil"/>
            </w:tcBorders>
          </w:tcPr>
          <w:p w14:paraId="4635D446" w14:textId="5BF518DF" w:rsidR="004032A0" w:rsidRPr="00C77801" w:rsidRDefault="004032A0" w:rsidP="00E153D9">
            <w:pPr>
              <w:rPr>
                <w:lang w:eastAsia="en-US"/>
              </w:rPr>
            </w:pPr>
            <w:r w:rsidRPr="00C77801">
              <w:rPr>
                <w:lang w:eastAsia="en-US"/>
              </w:rPr>
              <w:t>Bakalářsk</w:t>
            </w:r>
            <w:r w:rsidR="00B53302">
              <w:rPr>
                <w:lang w:eastAsia="en-US"/>
              </w:rPr>
              <w:t>á práce</w:t>
            </w:r>
          </w:p>
        </w:tc>
        <w:tc>
          <w:tcPr>
            <w:tcW w:w="2127" w:type="dxa"/>
            <w:gridSpan w:val="3"/>
            <w:tcBorders>
              <w:top w:val="nil"/>
            </w:tcBorders>
          </w:tcPr>
          <w:p w14:paraId="1A1D4E3C" w14:textId="77777777" w:rsidR="004032A0" w:rsidRPr="00C77801" w:rsidRDefault="004032A0" w:rsidP="00E153D9">
            <w:r w:rsidRPr="00C77801">
              <w:t>Design (BSP)</w:t>
            </w:r>
          </w:p>
        </w:tc>
        <w:tc>
          <w:tcPr>
            <w:tcW w:w="708" w:type="dxa"/>
            <w:gridSpan w:val="2"/>
            <w:tcBorders>
              <w:top w:val="nil"/>
            </w:tcBorders>
          </w:tcPr>
          <w:p w14:paraId="714F0E3D" w14:textId="77777777" w:rsidR="004032A0" w:rsidRPr="00C77801" w:rsidRDefault="004032A0" w:rsidP="00E153D9">
            <w:r w:rsidRPr="00C77801">
              <w:t>3LS</w:t>
            </w:r>
          </w:p>
        </w:tc>
        <w:tc>
          <w:tcPr>
            <w:tcW w:w="2127" w:type="dxa"/>
            <w:gridSpan w:val="4"/>
            <w:tcBorders>
              <w:top w:val="nil"/>
            </w:tcBorders>
          </w:tcPr>
          <w:p w14:paraId="00E22E14" w14:textId="60D6EB6C" w:rsidR="004032A0" w:rsidRPr="00C77801" w:rsidRDefault="00F43BC5" w:rsidP="00F40C1B">
            <w:pPr>
              <w:rPr>
                <w:lang w:eastAsia="en-US"/>
              </w:rPr>
            </w:pPr>
            <w:r>
              <w:rPr>
                <w:lang w:eastAsia="en-US"/>
              </w:rPr>
              <w:t>v</w:t>
            </w:r>
            <w:r w:rsidR="005041AB">
              <w:rPr>
                <w:lang w:eastAsia="en-US"/>
              </w:rPr>
              <w:t xml:space="preserve">ede seminář, </w:t>
            </w:r>
            <w:r w:rsidR="004032A0" w:rsidRPr="00C77801">
              <w:rPr>
                <w:lang w:eastAsia="en-US"/>
              </w:rPr>
              <w:t>garant</w:t>
            </w:r>
          </w:p>
        </w:tc>
        <w:tc>
          <w:tcPr>
            <w:tcW w:w="2596" w:type="dxa"/>
            <w:gridSpan w:val="5"/>
            <w:tcBorders>
              <w:top w:val="nil"/>
            </w:tcBorders>
          </w:tcPr>
          <w:p w14:paraId="000E68BF" w14:textId="77777777" w:rsidR="004032A0" w:rsidRDefault="004032A0" w:rsidP="00E153D9">
            <w:pPr>
              <w:rPr>
                <w:color w:val="FF0000"/>
              </w:rPr>
            </w:pPr>
          </w:p>
        </w:tc>
      </w:tr>
      <w:tr w:rsidR="004032A0" w14:paraId="43DE06BF" w14:textId="77777777" w:rsidTr="00067998">
        <w:tc>
          <w:tcPr>
            <w:tcW w:w="9859" w:type="dxa"/>
            <w:gridSpan w:val="15"/>
            <w:shd w:val="clear" w:color="auto" w:fill="F7CAAC"/>
          </w:tcPr>
          <w:p w14:paraId="4E12D764" w14:textId="77777777" w:rsidR="004032A0" w:rsidRDefault="004032A0" w:rsidP="00067998">
            <w:pPr>
              <w:jc w:val="both"/>
            </w:pPr>
            <w:r>
              <w:rPr>
                <w:b/>
              </w:rPr>
              <w:t xml:space="preserve">Údaje o vzdělání na VŠ </w:t>
            </w:r>
          </w:p>
        </w:tc>
      </w:tr>
      <w:tr w:rsidR="004032A0" w:rsidRPr="00CF2757" w14:paraId="0E37C3D7" w14:textId="77777777" w:rsidTr="00E153D9">
        <w:trPr>
          <w:trHeight w:val="605"/>
        </w:trPr>
        <w:tc>
          <w:tcPr>
            <w:tcW w:w="9859" w:type="dxa"/>
            <w:gridSpan w:val="15"/>
          </w:tcPr>
          <w:p w14:paraId="0184BA03" w14:textId="6D64BDFB" w:rsidR="00F40C1B" w:rsidRPr="00C77801" w:rsidRDefault="004032A0" w:rsidP="00067998">
            <w:pPr>
              <w:ind w:right="547"/>
              <w:rPr>
                <w:color w:val="000000"/>
              </w:rPr>
            </w:pPr>
            <w:r w:rsidRPr="00C77801">
              <w:rPr>
                <w:color w:val="000000"/>
              </w:rPr>
              <w:t>2015-2019: Univerzita Tomáše Bati ve Zlíně, Fakulta multimediálních komunikací, studijní program Výtvarná umění, obor Multimédia a design, Ph.D.</w:t>
            </w:r>
          </w:p>
          <w:p w14:paraId="4F6FC725" w14:textId="51AF1F53" w:rsidR="004032A0" w:rsidRPr="00CF2757" w:rsidRDefault="004032A0" w:rsidP="00E153D9">
            <w:pPr>
              <w:ind w:right="547"/>
              <w:rPr>
                <w:b/>
                <w:highlight w:val="green"/>
              </w:rPr>
            </w:pPr>
            <w:r w:rsidRPr="00C77801">
              <w:rPr>
                <w:color w:val="000000"/>
              </w:rPr>
              <w:t xml:space="preserve">1999-2005: Vysoká uměleckoprůmyslová škola v Praze, </w:t>
            </w:r>
            <w:r w:rsidR="000A2A22">
              <w:rPr>
                <w:color w:val="000000"/>
              </w:rPr>
              <w:t>s</w:t>
            </w:r>
            <w:r w:rsidRPr="00C77801">
              <w:rPr>
                <w:color w:val="000000"/>
              </w:rPr>
              <w:t>tudijní obor: Design II., MgA.</w:t>
            </w:r>
          </w:p>
        </w:tc>
      </w:tr>
      <w:tr w:rsidR="004032A0" w14:paraId="783512DD" w14:textId="77777777" w:rsidTr="00067998">
        <w:tc>
          <w:tcPr>
            <w:tcW w:w="9859" w:type="dxa"/>
            <w:gridSpan w:val="15"/>
            <w:shd w:val="clear" w:color="auto" w:fill="F7CAAC"/>
          </w:tcPr>
          <w:p w14:paraId="0C60CA14" w14:textId="77777777" w:rsidR="004032A0" w:rsidRDefault="004032A0" w:rsidP="00067998">
            <w:pPr>
              <w:jc w:val="both"/>
              <w:rPr>
                <w:b/>
              </w:rPr>
            </w:pPr>
            <w:r>
              <w:rPr>
                <w:b/>
              </w:rPr>
              <w:t>Údaje o odborném působení od absolvování VŠ</w:t>
            </w:r>
          </w:p>
        </w:tc>
      </w:tr>
      <w:tr w:rsidR="004032A0" w:rsidRPr="009B6AE3" w14:paraId="55941E1D" w14:textId="77777777" w:rsidTr="00E153D9">
        <w:trPr>
          <w:trHeight w:val="378"/>
        </w:trPr>
        <w:tc>
          <w:tcPr>
            <w:tcW w:w="9859" w:type="dxa"/>
            <w:gridSpan w:val="15"/>
          </w:tcPr>
          <w:p w14:paraId="52B3C4DC" w14:textId="07F0CA53" w:rsidR="004032A0" w:rsidRPr="009B6AE3" w:rsidRDefault="004032A0" w:rsidP="00067998">
            <w:pPr>
              <w:jc w:val="both"/>
              <w:rPr>
                <w:color w:val="FF0000"/>
              </w:rPr>
            </w:pPr>
            <w:r w:rsidRPr="001D7370">
              <w:t>20</w:t>
            </w:r>
            <w:r>
              <w:t>08</w:t>
            </w:r>
            <w:r w:rsidR="00F40C1B">
              <w:t>-</w:t>
            </w:r>
            <w:r w:rsidRPr="001D7370">
              <w:t>do</w:t>
            </w:r>
            <w:r>
              <w:t>sud</w:t>
            </w:r>
            <w:r w:rsidRPr="001D7370">
              <w:t xml:space="preserve">: </w:t>
            </w:r>
            <w:r w:rsidRPr="00CC441B">
              <w:t xml:space="preserve">Univerzita Tomáše Bati ve Zlíně, Fakulta multimediálních komunikací, </w:t>
            </w:r>
            <w:r>
              <w:t>ateliér Design oděvu, odborný asistent, od r. 2015 vedoucí ateliéru Design oděvu, od r. 2018 docent</w:t>
            </w:r>
          </w:p>
        </w:tc>
      </w:tr>
      <w:tr w:rsidR="004032A0" w14:paraId="6A2F7871" w14:textId="77777777" w:rsidTr="00067998">
        <w:trPr>
          <w:trHeight w:val="250"/>
        </w:trPr>
        <w:tc>
          <w:tcPr>
            <w:tcW w:w="9859" w:type="dxa"/>
            <w:gridSpan w:val="15"/>
            <w:shd w:val="clear" w:color="auto" w:fill="F7CAAC"/>
          </w:tcPr>
          <w:p w14:paraId="2E54117B" w14:textId="77777777" w:rsidR="004032A0" w:rsidRDefault="004032A0" w:rsidP="00067998">
            <w:pPr>
              <w:jc w:val="both"/>
            </w:pPr>
            <w:r>
              <w:rPr>
                <w:b/>
              </w:rPr>
              <w:t>Zkušenosti s vedením kvalifikačních a rigorózních prací</w:t>
            </w:r>
          </w:p>
        </w:tc>
      </w:tr>
      <w:tr w:rsidR="004032A0" w14:paraId="22FD6F21" w14:textId="77777777" w:rsidTr="00E153D9">
        <w:trPr>
          <w:trHeight w:val="360"/>
        </w:trPr>
        <w:tc>
          <w:tcPr>
            <w:tcW w:w="9859" w:type="dxa"/>
            <w:gridSpan w:val="15"/>
          </w:tcPr>
          <w:p w14:paraId="3A2C824F" w14:textId="77777777" w:rsidR="004032A0" w:rsidRPr="00C77801" w:rsidRDefault="004032A0" w:rsidP="00067998">
            <w:pPr>
              <w:jc w:val="both"/>
              <w:rPr>
                <w:rFonts w:eastAsia="Calibri"/>
              </w:rPr>
            </w:pPr>
            <w:r w:rsidRPr="00C77801">
              <w:rPr>
                <w:rFonts w:eastAsia="Calibri"/>
              </w:rPr>
              <w:t>Bakalářské práce: 4</w:t>
            </w:r>
          </w:p>
          <w:p w14:paraId="588FE2D2" w14:textId="77777777" w:rsidR="004032A0" w:rsidRDefault="004032A0" w:rsidP="00067998">
            <w:pPr>
              <w:jc w:val="both"/>
            </w:pPr>
            <w:r w:rsidRPr="00C77801">
              <w:rPr>
                <w:rFonts w:eastAsia="Calibri"/>
              </w:rPr>
              <w:t>Diplomové práce: 14</w:t>
            </w:r>
          </w:p>
        </w:tc>
      </w:tr>
      <w:tr w:rsidR="004032A0" w14:paraId="7B130992" w14:textId="77777777" w:rsidTr="00067998">
        <w:trPr>
          <w:cantSplit/>
        </w:trPr>
        <w:tc>
          <w:tcPr>
            <w:tcW w:w="3347" w:type="dxa"/>
            <w:gridSpan w:val="3"/>
            <w:tcBorders>
              <w:top w:val="single" w:sz="12" w:space="0" w:color="auto"/>
            </w:tcBorders>
            <w:shd w:val="clear" w:color="auto" w:fill="F7CAAC"/>
          </w:tcPr>
          <w:p w14:paraId="6F9CFA7C" w14:textId="77777777" w:rsidR="004032A0" w:rsidRDefault="004032A0" w:rsidP="00067998">
            <w:pPr>
              <w:jc w:val="both"/>
            </w:pPr>
            <w:r>
              <w:rPr>
                <w:b/>
              </w:rPr>
              <w:t xml:space="preserve">Obor habilitačního řízení </w:t>
            </w:r>
          </w:p>
        </w:tc>
        <w:tc>
          <w:tcPr>
            <w:tcW w:w="2245" w:type="dxa"/>
            <w:gridSpan w:val="4"/>
            <w:tcBorders>
              <w:top w:val="single" w:sz="12" w:space="0" w:color="auto"/>
            </w:tcBorders>
            <w:shd w:val="clear" w:color="auto" w:fill="F7CAAC"/>
          </w:tcPr>
          <w:p w14:paraId="74425B68" w14:textId="77777777" w:rsidR="004032A0" w:rsidRDefault="004032A0" w:rsidP="00067998">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30B9A86E" w14:textId="77777777" w:rsidR="004032A0" w:rsidRDefault="004032A0" w:rsidP="0006799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5D7F6358" w14:textId="77777777" w:rsidR="004032A0" w:rsidRDefault="004032A0" w:rsidP="00067998">
            <w:pPr>
              <w:jc w:val="both"/>
              <w:rPr>
                <w:b/>
              </w:rPr>
            </w:pPr>
            <w:r>
              <w:rPr>
                <w:b/>
              </w:rPr>
              <w:t>Ohlasy publikací</w:t>
            </w:r>
          </w:p>
        </w:tc>
      </w:tr>
      <w:tr w:rsidR="004032A0" w14:paraId="577A054F" w14:textId="77777777" w:rsidTr="00067998">
        <w:trPr>
          <w:cantSplit/>
        </w:trPr>
        <w:tc>
          <w:tcPr>
            <w:tcW w:w="3347" w:type="dxa"/>
            <w:gridSpan w:val="3"/>
          </w:tcPr>
          <w:p w14:paraId="0AF867B0" w14:textId="4A06F5C8" w:rsidR="004032A0" w:rsidRPr="00B64C28" w:rsidRDefault="004032A0" w:rsidP="00067998">
            <w:pPr>
              <w:jc w:val="both"/>
              <w:rPr>
                <w:rFonts w:eastAsia="Calibri"/>
              </w:rPr>
            </w:pPr>
            <w:r w:rsidRPr="00286992">
              <w:rPr>
                <w:rFonts w:eastAsia="Calibri"/>
              </w:rPr>
              <w:t>Multimédia a design</w:t>
            </w:r>
          </w:p>
        </w:tc>
        <w:tc>
          <w:tcPr>
            <w:tcW w:w="2245" w:type="dxa"/>
            <w:gridSpan w:val="4"/>
          </w:tcPr>
          <w:p w14:paraId="76AE7F3C" w14:textId="77777777" w:rsidR="004032A0" w:rsidRDefault="004032A0" w:rsidP="00067998">
            <w:pPr>
              <w:jc w:val="both"/>
            </w:pPr>
            <w:r w:rsidRPr="00286992">
              <w:rPr>
                <w:rFonts w:eastAsia="Calibri"/>
              </w:rPr>
              <w:t>2018</w:t>
            </w:r>
          </w:p>
        </w:tc>
        <w:tc>
          <w:tcPr>
            <w:tcW w:w="2248" w:type="dxa"/>
            <w:gridSpan w:val="5"/>
            <w:tcBorders>
              <w:right w:val="single" w:sz="12" w:space="0" w:color="auto"/>
            </w:tcBorders>
          </w:tcPr>
          <w:p w14:paraId="1F5418C2" w14:textId="77777777" w:rsidR="004032A0" w:rsidRDefault="004032A0" w:rsidP="00067998">
            <w:pPr>
              <w:jc w:val="both"/>
            </w:pPr>
            <w:r w:rsidRPr="00286992">
              <w:rPr>
                <w:rFonts w:eastAsia="Calibri"/>
              </w:rPr>
              <w:t>Univerzita Tomáše Bati ve Zlíně</w:t>
            </w:r>
          </w:p>
        </w:tc>
        <w:tc>
          <w:tcPr>
            <w:tcW w:w="632" w:type="dxa"/>
            <w:tcBorders>
              <w:left w:val="single" w:sz="12" w:space="0" w:color="auto"/>
            </w:tcBorders>
            <w:shd w:val="clear" w:color="auto" w:fill="F7CAAC"/>
          </w:tcPr>
          <w:p w14:paraId="78469CF8" w14:textId="77777777" w:rsidR="004032A0" w:rsidRPr="00F20AEF" w:rsidRDefault="004032A0" w:rsidP="00067998">
            <w:pPr>
              <w:jc w:val="both"/>
            </w:pPr>
            <w:r w:rsidRPr="00F20AEF">
              <w:rPr>
                <w:b/>
              </w:rPr>
              <w:t>WoS</w:t>
            </w:r>
          </w:p>
        </w:tc>
        <w:tc>
          <w:tcPr>
            <w:tcW w:w="693" w:type="dxa"/>
            <w:shd w:val="clear" w:color="auto" w:fill="F7CAAC"/>
          </w:tcPr>
          <w:p w14:paraId="4800D5C5" w14:textId="77777777" w:rsidR="004032A0" w:rsidRPr="00F20AEF" w:rsidRDefault="004032A0" w:rsidP="00067998">
            <w:pPr>
              <w:jc w:val="both"/>
              <w:rPr>
                <w:sz w:val="18"/>
              </w:rPr>
            </w:pPr>
            <w:r w:rsidRPr="00F20AEF">
              <w:rPr>
                <w:b/>
                <w:sz w:val="18"/>
              </w:rPr>
              <w:t>Scopus</w:t>
            </w:r>
          </w:p>
        </w:tc>
        <w:tc>
          <w:tcPr>
            <w:tcW w:w="694" w:type="dxa"/>
            <w:shd w:val="clear" w:color="auto" w:fill="F7CAAC"/>
          </w:tcPr>
          <w:p w14:paraId="6315D42F" w14:textId="77777777" w:rsidR="004032A0" w:rsidRDefault="004032A0" w:rsidP="00067998">
            <w:pPr>
              <w:jc w:val="both"/>
            </w:pPr>
            <w:r>
              <w:rPr>
                <w:b/>
                <w:sz w:val="18"/>
              </w:rPr>
              <w:t>ostatní</w:t>
            </w:r>
          </w:p>
        </w:tc>
      </w:tr>
      <w:tr w:rsidR="004032A0" w14:paraId="35058075" w14:textId="77777777" w:rsidTr="00067998">
        <w:trPr>
          <w:cantSplit/>
          <w:trHeight w:val="70"/>
        </w:trPr>
        <w:tc>
          <w:tcPr>
            <w:tcW w:w="3347" w:type="dxa"/>
            <w:gridSpan w:val="3"/>
            <w:shd w:val="clear" w:color="auto" w:fill="F7CAAC"/>
          </w:tcPr>
          <w:p w14:paraId="7F2A99A9" w14:textId="77777777" w:rsidR="004032A0" w:rsidRDefault="004032A0" w:rsidP="00067998">
            <w:pPr>
              <w:jc w:val="both"/>
            </w:pPr>
            <w:r>
              <w:rPr>
                <w:b/>
              </w:rPr>
              <w:t>Obor jmenovacího řízení</w:t>
            </w:r>
          </w:p>
        </w:tc>
        <w:tc>
          <w:tcPr>
            <w:tcW w:w="2245" w:type="dxa"/>
            <w:gridSpan w:val="4"/>
            <w:shd w:val="clear" w:color="auto" w:fill="F7CAAC"/>
          </w:tcPr>
          <w:p w14:paraId="2055F32A" w14:textId="77777777" w:rsidR="004032A0" w:rsidRDefault="004032A0" w:rsidP="00067998">
            <w:pPr>
              <w:jc w:val="both"/>
            </w:pPr>
            <w:r>
              <w:rPr>
                <w:b/>
              </w:rPr>
              <w:t>Rok udělení hodnosti</w:t>
            </w:r>
          </w:p>
        </w:tc>
        <w:tc>
          <w:tcPr>
            <w:tcW w:w="2248" w:type="dxa"/>
            <w:gridSpan w:val="5"/>
            <w:tcBorders>
              <w:right w:val="single" w:sz="12" w:space="0" w:color="auto"/>
            </w:tcBorders>
            <w:shd w:val="clear" w:color="auto" w:fill="F7CAAC"/>
          </w:tcPr>
          <w:p w14:paraId="1C5E5505" w14:textId="77777777" w:rsidR="004032A0" w:rsidRDefault="004032A0" w:rsidP="00067998">
            <w:pPr>
              <w:jc w:val="both"/>
            </w:pPr>
            <w:r>
              <w:rPr>
                <w:b/>
              </w:rPr>
              <w:t>Řízení konáno na VŠ</w:t>
            </w:r>
          </w:p>
        </w:tc>
        <w:tc>
          <w:tcPr>
            <w:tcW w:w="632" w:type="dxa"/>
            <w:tcBorders>
              <w:left w:val="single" w:sz="12" w:space="0" w:color="auto"/>
            </w:tcBorders>
          </w:tcPr>
          <w:p w14:paraId="69F07496" w14:textId="77777777" w:rsidR="004032A0" w:rsidRPr="00F20AEF" w:rsidRDefault="004032A0" w:rsidP="00067998">
            <w:pPr>
              <w:jc w:val="both"/>
              <w:rPr>
                <w:b/>
              </w:rPr>
            </w:pPr>
          </w:p>
        </w:tc>
        <w:tc>
          <w:tcPr>
            <w:tcW w:w="693" w:type="dxa"/>
          </w:tcPr>
          <w:p w14:paraId="48B57B2E" w14:textId="77777777" w:rsidR="004032A0" w:rsidRPr="00F20AEF" w:rsidRDefault="004032A0" w:rsidP="00067998">
            <w:pPr>
              <w:jc w:val="both"/>
              <w:rPr>
                <w:b/>
              </w:rPr>
            </w:pPr>
          </w:p>
        </w:tc>
        <w:tc>
          <w:tcPr>
            <w:tcW w:w="694" w:type="dxa"/>
          </w:tcPr>
          <w:p w14:paraId="754361A2" w14:textId="77777777" w:rsidR="004032A0" w:rsidRDefault="004032A0" w:rsidP="00067998">
            <w:pPr>
              <w:jc w:val="both"/>
              <w:rPr>
                <w:b/>
              </w:rPr>
            </w:pPr>
          </w:p>
        </w:tc>
      </w:tr>
      <w:tr w:rsidR="004032A0" w14:paraId="4C70891B" w14:textId="77777777" w:rsidTr="00067998">
        <w:trPr>
          <w:trHeight w:val="205"/>
        </w:trPr>
        <w:tc>
          <w:tcPr>
            <w:tcW w:w="3347" w:type="dxa"/>
            <w:gridSpan w:val="3"/>
          </w:tcPr>
          <w:p w14:paraId="2F1DE50B" w14:textId="77777777" w:rsidR="004032A0" w:rsidRDefault="004032A0" w:rsidP="00067998">
            <w:pPr>
              <w:jc w:val="both"/>
            </w:pPr>
          </w:p>
        </w:tc>
        <w:tc>
          <w:tcPr>
            <w:tcW w:w="2245" w:type="dxa"/>
            <w:gridSpan w:val="4"/>
          </w:tcPr>
          <w:p w14:paraId="28E896FD" w14:textId="77777777" w:rsidR="004032A0" w:rsidRDefault="004032A0" w:rsidP="00067998">
            <w:pPr>
              <w:jc w:val="both"/>
            </w:pPr>
          </w:p>
        </w:tc>
        <w:tc>
          <w:tcPr>
            <w:tcW w:w="2248" w:type="dxa"/>
            <w:gridSpan w:val="5"/>
            <w:tcBorders>
              <w:right w:val="single" w:sz="12" w:space="0" w:color="auto"/>
            </w:tcBorders>
          </w:tcPr>
          <w:p w14:paraId="7DF52007" w14:textId="77777777" w:rsidR="004032A0" w:rsidRDefault="004032A0" w:rsidP="00067998">
            <w:pPr>
              <w:jc w:val="both"/>
            </w:pPr>
          </w:p>
        </w:tc>
        <w:tc>
          <w:tcPr>
            <w:tcW w:w="1325" w:type="dxa"/>
            <w:gridSpan w:val="2"/>
            <w:tcBorders>
              <w:left w:val="single" w:sz="12" w:space="0" w:color="auto"/>
            </w:tcBorders>
            <w:shd w:val="clear" w:color="auto" w:fill="FBD4B4"/>
            <w:vAlign w:val="center"/>
          </w:tcPr>
          <w:p w14:paraId="3FDAAE9E" w14:textId="77777777" w:rsidR="004032A0" w:rsidRPr="00F20AEF" w:rsidRDefault="004032A0" w:rsidP="00067998">
            <w:pPr>
              <w:jc w:val="both"/>
              <w:rPr>
                <w:b/>
                <w:sz w:val="18"/>
              </w:rPr>
            </w:pPr>
            <w:r w:rsidRPr="00F20AEF">
              <w:rPr>
                <w:b/>
                <w:sz w:val="18"/>
              </w:rPr>
              <w:t>H-index WoS/Scopus</w:t>
            </w:r>
          </w:p>
        </w:tc>
        <w:tc>
          <w:tcPr>
            <w:tcW w:w="694" w:type="dxa"/>
            <w:vAlign w:val="center"/>
          </w:tcPr>
          <w:p w14:paraId="4369C9D3" w14:textId="77777777" w:rsidR="004032A0" w:rsidRDefault="004032A0" w:rsidP="00067998">
            <w:pPr>
              <w:rPr>
                <w:b/>
              </w:rPr>
            </w:pPr>
            <w:r>
              <w:rPr>
                <w:b/>
              </w:rPr>
              <w:t xml:space="preserve">    /</w:t>
            </w:r>
          </w:p>
        </w:tc>
      </w:tr>
      <w:tr w:rsidR="004032A0" w14:paraId="427137DB" w14:textId="77777777" w:rsidTr="00067998">
        <w:tc>
          <w:tcPr>
            <w:tcW w:w="9859" w:type="dxa"/>
            <w:gridSpan w:val="15"/>
            <w:shd w:val="clear" w:color="auto" w:fill="F7CAAC"/>
          </w:tcPr>
          <w:p w14:paraId="1448A867" w14:textId="77777777" w:rsidR="004032A0" w:rsidRDefault="004032A0" w:rsidP="00067998">
            <w:pPr>
              <w:jc w:val="both"/>
              <w:rPr>
                <w:b/>
              </w:rPr>
            </w:pPr>
            <w:r>
              <w:rPr>
                <w:b/>
              </w:rPr>
              <w:t xml:space="preserve">Přehled o nejvýznamnější publikační a další tvůrčí činnosti nebo další profesní činnosti u odborníků z praxe vztahující se k zabezpečovaným předmětům </w:t>
            </w:r>
          </w:p>
        </w:tc>
      </w:tr>
      <w:tr w:rsidR="004032A0" w14:paraId="22D47447" w14:textId="77777777" w:rsidTr="000A2A22">
        <w:trPr>
          <w:trHeight w:val="1545"/>
        </w:trPr>
        <w:tc>
          <w:tcPr>
            <w:tcW w:w="9859" w:type="dxa"/>
            <w:gridSpan w:val="15"/>
          </w:tcPr>
          <w:p w14:paraId="0C78AE7E" w14:textId="77777777" w:rsidR="004032A0" w:rsidRPr="00286992" w:rsidRDefault="004032A0" w:rsidP="00067998">
            <w:pPr>
              <w:jc w:val="both"/>
            </w:pPr>
            <w:r w:rsidRPr="00286992">
              <w:t>Publikační činnost:</w:t>
            </w:r>
          </w:p>
          <w:p w14:paraId="0CCADAC3" w14:textId="77777777" w:rsidR="004032A0" w:rsidRPr="001A14D6" w:rsidRDefault="004032A0" w:rsidP="00067998">
            <w:pPr>
              <w:jc w:val="both"/>
            </w:pPr>
            <w:r w:rsidRPr="001A14D6">
              <w:t xml:space="preserve">PETŘÍČKOVÁ, Kristýna. </w:t>
            </w:r>
            <w:r w:rsidRPr="001A14D6">
              <w:rPr>
                <w:i/>
              </w:rPr>
              <w:t>Tradiční lidový oděv v Blatničce a Blatnici pod Svatým Antonínkem na Uherskoostrožsku.</w:t>
            </w:r>
            <w:r w:rsidRPr="001A14D6">
              <w:t xml:space="preserve"> Dotisk 1. vyd., Zlín: Univerzita Tomáše Bati ve Zlíně, 2019. ISBN </w:t>
            </w:r>
          </w:p>
          <w:p w14:paraId="5D372D26" w14:textId="77777777" w:rsidR="004032A0" w:rsidRPr="00286992" w:rsidRDefault="004032A0" w:rsidP="00067998">
            <w:pPr>
              <w:jc w:val="both"/>
            </w:pPr>
            <w:r w:rsidRPr="00286992">
              <w:t xml:space="preserve">PETŘÍČKOVÁ, Kristýna. </w:t>
            </w:r>
            <w:r w:rsidRPr="00286992">
              <w:rPr>
                <w:i/>
              </w:rPr>
              <w:t>Tradiční lidový oděv v Blatničce a Blatnici pod Svatým Antonínkem na Uherskoostrožsku.</w:t>
            </w:r>
            <w:r w:rsidRPr="00286992">
              <w:t xml:space="preserve"> Zlín: Univerzita Tomáše Bati ve Zlíně, 2018. ISBN 978-80-7454-817-8. </w:t>
            </w:r>
          </w:p>
          <w:p w14:paraId="28CC017E" w14:textId="77777777" w:rsidR="004032A0" w:rsidRPr="00286992" w:rsidRDefault="004032A0" w:rsidP="00067998">
            <w:pPr>
              <w:jc w:val="both"/>
            </w:pPr>
            <w:r w:rsidRPr="00286992">
              <w:t xml:space="preserve">PETŘÍČKOVÁ, Kristýna. Tradičný odev a jeho využitie v súčasnej móde. In: </w:t>
            </w:r>
            <w:r w:rsidRPr="00286992">
              <w:rPr>
                <w:i/>
              </w:rPr>
              <w:t>Remeslo, umenie, dizajn</w:t>
            </w:r>
            <w:r w:rsidRPr="00286992">
              <w:t>. 1/2018, Ústredie ľudovej umeleckej výroby Bratislava, 2018. ISSN 1335-5457.</w:t>
            </w:r>
          </w:p>
          <w:p w14:paraId="4ECC4178" w14:textId="77777777" w:rsidR="004032A0" w:rsidRDefault="004032A0" w:rsidP="00067998">
            <w:pPr>
              <w:jc w:val="both"/>
            </w:pPr>
            <w:r>
              <w:t>Tvůrčí činnost:</w:t>
            </w:r>
          </w:p>
          <w:p w14:paraId="0CF86CBE" w14:textId="77777777" w:rsidR="004032A0" w:rsidRDefault="004032A0" w:rsidP="00067998">
            <w:pPr>
              <w:jc w:val="both"/>
            </w:pPr>
            <w:r>
              <w:t xml:space="preserve">2019: výstava Vivat Grácie, Státní zámek Litomyšl, CZE </w:t>
            </w:r>
          </w:p>
          <w:p w14:paraId="3B43605C" w14:textId="498B2622" w:rsidR="004032A0" w:rsidRPr="004B47F8" w:rsidRDefault="004032A0" w:rsidP="00067998">
            <w:pPr>
              <w:jc w:val="both"/>
            </w:pPr>
            <w:r>
              <w:t>2018: výstava Inspiration by Tradition, Evropský parlament, Brusel</w:t>
            </w:r>
          </w:p>
        </w:tc>
      </w:tr>
    </w:tbl>
    <w:p w14:paraId="09601FE5" w14:textId="77777777" w:rsidR="00B44C11" w:rsidRDefault="00B44C11">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4536"/>
        <w:gridCol w:w="786"/>
        <w:gridCol w:w="2019"/>
      </w:tblGrid>
      <w:tr w:rsidR="004032A0" w14:paraId="2A925959" w14:textId="77777777" w:rsidTr="00067998">
        <w:trPr>
          <w:trHeight w:val="218"/>
        </w:trPr>
        <w:tc>
          <w:tcPr>
            <w:tcW w:w="9859" w:type="dxa"/>
            <w:gridSpan w:val="4"/>
            <w:shd w:val="clear" w:color="auto" w:fill="F7CAAC"/>
          </w:tcPr>
          <w:p w14:paraId="4B7D8CE0" w14:textId="68BBD826" w:rsidR="004032A0" w:rsidRDefault="004032A0" w:rsidP="00067998">
            <w:pPr>
              <w:rPr>
                <w:b/>
              </w:rPr>
            </w:pPr>
            <w:r>
              <w:rPr>
                <w:b/>
              </w:rPr>
              <w:lastRenderedPageBreak/>
              <w:t>Působení v zahraničí</w:t>
            </w:r>
          </w:p>
        </w:tc>
      </w:tr>
      <w:tr w:rsidR="004032A0" w14:paraId="34DB2B99" w14:textId="77777777" w:rsidTr="00E153D9">
        <w:trPr>
          <w:trHeight w:val="173"/>
        </w:trPr>
        <w:tc>
          <w:tcPr>
            <w:tcW w:w="9859" w:type="dxa"/>
            <w:gridSpan w:val="4"/>
          </w:tcPr>
          <w:p w14:paraId="4B7A7B5B" w14:textId="77777777" w:rsidR="004032A0" w:rsidRDefault="004032A0" w:rsidP="00067998">
            <w:pPr>
              <w:rPr>
                <w:b/>
              </w:rPr>
            </w:pPr>
            <w:r w:rsidRPr="00722806">
              <w:t>2017: Grund America LLC, odborná stáž, realizace bytového textilu a doplňků</w:t>
            </w:r>
          </w:p>
        </w:tc>
      </w:tr>
      <w:tr w:rsidR="004032A0" w14:paraId="13104818" w14:textId="77777777" w:rsidTr="00067998">
        <w:trPr>
          <w:cantSplit/>
          <w:trHeight w:val="470"/>
        </w:trPr>
        <w:tc>
          <w:tcPr>
            <w:tcW w:w="2518" w:type="dxa"/>
            <w:shd w:val="clear" w:color="auto" w:fill="F7CAAC"/>
          </w:tcPr>
          <w:p w14:paraId="572468BE" w14:textId="77777777" w:rsidR="004032A0" w:rsidRDefault="004032A0" w:rsidP="00067998">
            <w:pPr>
              <w:jc w:val="both"/>
              <w:rPr>
                <w:b/>
              </w:rPr>
            </w:pPr>
            <w:r>
              <w:rPr>
                <w:b/>
              </w:rPr>
              <w:t xml:space="preserve">Podpis </w:t>
            </w:r>
          </w:p>
        </w:tc>
        <w:tc>
          <w:tcPr>
            <w:tcW w:w="4536" w:type="dxa"/>
          </w:tcPr>
          <w:p w14:paraId="2AD32AE6" w14:textId="77777777" w:rsidR="004032A0" w:rsidRDefault="004032A0" w:rsidP="00067998">
            <w:pPr>
              <w:spacing w:line="256" w:lineRule="auto"/>
              <w:jc w:val="both"/>
              <w:rPr>
                <w:lang w:eastAsia="en-US"/>
              </w:rPr>
            </w:pPr>
            <w:r>
              <w:t>Kristýna Petříčková</w:t>
            </w:r>
            <w:r>
              <w:rPr>
                <w:lang w:eastAsia="en-US"/>
              </w:rPr>
              <w:t xml:space="preserve"> v. r.</w:t>
            </w:r>
          </w:p>
          <w:p w14:paraId="02218649" w14:textId="77777777" w:rsidR="004032A0" w:rsidRDefault="004032A0" w:rsidP="00067998">
            <w:pPr>
              <w:jc w:val="both"/>
            </w:pPr>
          </w:p>
        </w:tc>
        <w:tc>
          <w:tcPr>
            <w:tcW w:w="786" w:type="dxa"/>
            <w:shd w:val="clear" w:color="auto" w:fill="F7CAAC"/>
          </w:tcPr>
          <w:p w14:paraId="5B2951FE" w14:textId="77777777" w:rsidR="004032A0" w:rsidRDefault="004032A0" w:rsidP="00067998">
            <w:pPr>
              <w:jc w:val="both"/>
            </w:pPr>
            <w:r>
              <w:rPr>
                <w:b/>
              </w:rPr>
              <w:t>datum</w:t>
            </w:r>
          </w:p>
        </w:tc>
        <w:tc>
          <w:tcPr>
            <w:tcW w:w="2019" w:type="dxa"/>
          </w:tcPr>
          <w:p w14:paraId="5B3B754F" w14:textId="77777777" w:rsidR="004032A0" w:rsidRDefault="004032A0" w:rsidP="00067998">
            <w:pPr>
              <w:jc w:val="both"/>
            </w:pPr>
            <w:r>
              <w:t>15. 9. 2022</w:t>
            </w:r>
          </w:p>
        </w:tc>
      </w:tr>
    </w:tbl>
    <w:p w14:paraId="50F38FD6" w14:textId="7A6A6DA0" w:rsidR="004622D9" w:rsidRDefault="004622D9">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494"/>
        <w:gridCol w:w="141"/>
        <w:gridCol w:w="142"/>
        <w:gridCol w:w="425"/>
        <w:gridCol w:w="426"/>
        <w:gridCol w:w="850"/>
        <w:gridCol w:w="294"/>
        <w:gridCol w:w="415"/>
        <w:gridCol w:w="217"/>
        <w:gridCol w:w="693"/>
        <w:gridCol w:w="694"/>
      </w:tblGrid>
      <w:tr w:rsidR="004622D9" w:rsidRPr="00980A44" w14:paraId="16564444" w14:textId="77777777" w:rsidTr="007A6531">
        <w:tc>
          <w:tcPr>
            <w:tcW w:w="9859" w:type="dxa"/>
            <w:gridSpan w:val="15"/>
            <w:tcBorders>
              <w:bottom w:val="double" w:sz="4" w:space="0" w:color="auto"/>
            </w:tcBorders>
            <w:shd w:val="clear" w:color="auto" w:fill="BDD6EE"/>
          </w:tcPr>
          <w:p w14:paraId="6C0BA8C3" w14:textId="77777777" w:rsidR="004622D9" w:rsidRPr="00980A44" w:rsidRDefault="004622D9" w:rsidP="004622D9">
            <w:pPr>
              <w:jc w:val="both"/>
              <w:rPr>
                <w:b/>
                <w:sz w:val="28"/>
                <w:szCs w:val="28"/>
              </w:rPr>
            </w:pPr>
            <w:r w:rsidRPr="00980A44">
              <w:rPr>
                <w:b/>
                <w:sz w:val="28"/>
                <w:szCs w:val="28"/>
              </w:rPr>
              <w:lastRenderedPageBreak/>
              <w:t>C-I – Personální zabezpečení</w:t>
            </w:r>
          </w:p>
        </w:tc>
      </w:tr>
      <w:tr w:rsidR="004622D9" w:rsidRPr="00980A44" w14:paraId="331C6551" w14:textId="77777777" w:rsidTr="007A6531">
        <w:tc>
          <w:tcPr>
            <w:tcW w:w="2518" w:type="dxa"/>
            <w:tcBorders>
              <w:top w:val="double" w:sz="4" w:space="0" w:color="auto"/>
            </w:tcBorders>
            <w:shd w:val="clear" w:color="auto" w:fill="F7CAAC"/>
          </w:tcPr>
          <w:p w14:paraId="0685AF43" w14:textId="77777777" w:rsidR="004622D9" w:rsidRPr="00980A44" w:rsidRDefault="004622D9" w:rsidP="004622D9">
            <w:pPr>
              <w:jc w:val="both"/>
              <w:rPr>
                <w:b/>
              </w:rPr>
            </w:pPr>
            <w:r w:rsidRPr="00980A44">
              <w:rPr>
                <w:b/>
              </w:rPr>
              <w:t>Vysoká škola</w:t>
            </w:r>
          </w:p>
        </w:tc>
        <w:tc>
          <w:tcPr>
            <w:tcW w:w="7341" w:type="dxa"/>
            <w:gridSpan w:val="14"/>
          </w:tcPr>
          <w:p w14:paraId="51A1468D" w14:textId="77777777" w:rsidR="004622D9" w:rsidRPr="00980A44" w:rsidRDefault="004622D9" w:rsidP="004622D9">
            <w:pPr>
              <w:jc w:val="both"/>
            </w:pPr>
            <w:r w:rsidRPr="00980A44">
              <w:t>Univerzita Tomáše Bati ve Zlíně</w:t>
            </w:r>
          </w:p>
        </w:tc>
      </w:tr>
      <w:tr w:rsidR="004622D9" w:rsidRPr="00980A44" w14:paraId="3B181EC6" w14:textId="77777777" w:rsidTr="007A6531">
        <w:tc>
          <w:tcPr>
            <w:tcW w:w="2518" w:type="dxa"/>
            <w:shd w:val="clear" w:color="auto" w:fill="F7CAAC"/>
          </w:tcPr>
          <w:p w14:paraId="6367A2F3" w14:textId="77777777" w:rsidR="004622D9" w:rsidRPr="00980A44" w:rsidRDefault="004622D9" w:rsidP="004622D9">
            <w:pPr>
              <w:jc w:val="both"/>
              <w:rPr>
                <w:b/>
              </w:rPr>
            </w:pPr>
            <w:r w:rsidRPr="00980A44">
              <w:rPr>
                <w:b/>
              </w:rPr>
              <w:t>Součást vysoké školy</w:t>
            </w:r>
          </w:p>
        </w:tc>
        <w:tc>
          <w:tcPr>
            <w:tcW w:w="7341" w:type="dxa"/>
            <w:gridSpan w:val="14"/>
          </w:tcPr>
          <w:p w14:paraId="19E32BE8" w14:textId="77777777" w:rsidR="004622D9" w:rsidRPr="00980A44" w:rsidRDefault="004622D9" w:rsidP="004622D9">
            <w:pPr>
              <w:jc w:val="both"/>
            </w:pPr>
            <w:r w:rsidRPr="00980A44">
              <w:t>Fakulta multimediálních komunikací</w:t>
            </w:r>
          </w:p>
        </w:tc>
      </w:tr>
      <w:tr w:rsidR="004622D9" w:rsidRPr="00980A44" w14:paraId="0A38C317" w14:textId="77777777" w:rsidTr="007A6531">
        <w:tc>
          <w:tcPr>
            <w:tcW w:w="2518" w:type="dxa"/>
            <w:shd w:val="clear" w:color="auto" w:fill="F7CAAC"/>
          </w:tcPr>
          <w:p w14:paraId="27617450" w14:textId="77777777" w:rsidR="004622D9" w:rsidRPr="00980A44" w:rsidRDefault="004622D9" w:rsidP="004622D9">
            <w:pPr>
              <w:jc w:val="both"/>
              <w:rPr>
                <w:b/>
              </w:rPr>
            </w:pPr>
            <w:r w:rsidRPr="00980A44">
              <w:rPr>
                <w:b/>
              </w:rPr>
              <w:t>Název studijního programu</w:t>
            </w:r>
          </w:p>
        </w:tc>
        <w:tc>
          <w:tcPr>
            <w:tcW w:w="7341" w:type="dxa"/>
            <w:gridSpan w:val="14"/>
          </w:tcPr>
          <w:p w14:paraId="60B7E77E" w14:textId="64405E0F" w:rsidR="004622D9" w:rsidRPr="00980A44" w:rsidRDefault="00F93300" w:rsidP="004622D9">
            <w:pPr>
              <w:jc w:val="both"/>
            </w:pPr>
            <w:r>
              <w:t>D</w:t>
            </w:r>
            <w:r w:rsidR="004622D9">
              <w:t>esign</w:t>
            </w:r>
          </w:p>
        </w:tc>
      </w:tr>
      <w:tr w:rsidR="004622D9" w:rsidRPr="00980A44" w14:paraId="01AAD0CE" w14:textId="77777777" w:rsidTr="007A6531">
        <w:tc>
          <w:tcPr>
            <w:tcW w:w="2518" w:type="dxa"/>
            <w:shd w:val="clear" w:color="auto" w:fill="F7CAAC"/>
          </w:tcPr>
          <w:p w14:paraId="3EA0F590" w14:textId="77777777" w:rsidR="004622D9" w:rsidRPr="00980A44" w:rsidRDefault="004622D9" w:rsidP="004622D9">
            <w:pPr>
              <w:jc w:val="both"/>
              <w:rPr>
                <w:b/>
              </w:rPr>
            </w:pPr>
            <w:r w:rsidRPr="00980A44">
              <w:rPr>
                <w:b/>
              </w:rPr>
              <w:t>Jméno a příjmení</w:t>
            </w:r>
          </w:p>
        </w:tc>
        <w:tc>
          <w:tcPr>
            <w:tcW w:w="4178" w:type="dxa"/>
            <w:gridSpan w:val="8"/>
          </w:tcPr>
          <w:p w14:paraId="3FF97598" w14:textId="77777777" w:rsidR="004622D9" w:rsidRPr="00980A44" w:rsidRDefault="004622D9" w:rsidP="004622D9">
            <w:pPr>
              <w:jc w:val="both"/>
            </w:pPr>
            <w:r w:rsidRPr="00980A44">
              <w:t>Sabina Psotková</w:t>
            </w:r>
          </w:p>
        </w:tc>
        <w:tc>
          <w:tcPr>
            <w:tcW w:w="850" w:type="dxa"/>
            <w:shd w:val="clear" w:color="auto" w:fill="F7CAAC"/>
          </w:tcPr>
          <w:p w14:paraId="602131B7" w14:textId="77777777" w:rsidR="004622D9" w:rsidRPr="00980A44" w:rsidRDefault="004622D9" w:rsidP="004622D9">
            <w:pPr>
              <w:jc w:val="both"/>
              <w:rPr>
                <w:b/>
              </w:rPr>
            </w:pPr>
            <w:r w:rsidRPr="00980A44">
              <w:rPr>
                <w:b/>
              </w:rPr>
              <w:t>Tituly</w:t>
            </w:r>
          </w:p>
        </w:tc>
        <w:tc>
          <w:tcPr>
            <w:tcW w:w="2313" w:type="dxa"/>
            <w:gridSpan w:val="5"/>
          </w:tcPr>
          <w:p w14:paraId="747D3017" w14:textId="77777777" w:rsidR="004622D9" w:rsidRPr="00980A44" w:rsidRDefault="004622D9" w:rsidP="004622D9">
            <w:pPr>
              <w:jc w:val="both"/>
            </w:pPr>
            <w:r w:rsidRPr="00980A44">
              <w:t>MgA.</w:t>
            </w:r>
          </w:p>
        </w:tc>
      </w:tr>
      <w:tr w:rsidR="004622D9" w:rsidRPr="00980A44" w14:paraId="02F6D695" w14:textId="77777777" w:rsidTr="007A6531">
        <w:tc>
          <w:tcPr>
            <w:tcW w:w="2518" w:type="dxa"/>
            <w:shd w:val="clear" w:color="auto" w:fill="F7CAAC"/>
          </w:tcPr>
          <w:p w14:paraId="1119186D" w14:textId="77777777" w:rsidR="004622D9" w:rsidRPr="00980A44" w:rsidRDefault="004622D9" w:rsidP="004622D9">
            <w:pPr>
              <w:jc w:val="both"/>
              <w:rPr>
                <w:b/>
              </w:rPr>
            </w:pPr>
            <w:r w:rsidRPr="00980A44">
              <w:rPr>
                <w:b/>
              </w:rPr>
              <w:t>Rok narození</w:t>
            </w:r>
          </w:p>
        </w:tc>
        <w:tc>
          <w:tcPr>
            <w:tcW w:w="829" w:type="dxa"/>
            <w:gridSpan w:val="2"/>
          </w:tcPr>
          <w:p w14:paraId="0ACAB9D0" w14:textId="77777777" w:rsidR="004622D9" w:rsidRPr="00980A44" w:rsidRDefault="004622D9" w:rsidP="004622D9">
            <w:pPr>
              <w:jc w:val="both"/>
              <w:rPr>
                <w:color w:val="000000" w:themeColor="text1"/>
              </w:rPr>
            </w:pPr>
            <w:r w:rsidRPr="00980A44">
              <w:rPr>
                <w:color w:val="000000" w:themeColor="text1"/>
              </w:rPr>
              <w:t>1987</w:t>
            </w:r>
          </w:p>
        </w:tc>
        <w:tc>
          <w:tcPr>
            <w:tcW w:w="1721" w:type="dxa"/>
            <w:shd w:val="clear" w:color="auto" w:fill="F7CAAC"/>
          </w:tcPr>
          <w:p w14:paraId="1E470B20" w14:textId="77777777" w:rsidR="004622D9" w:rsidRPr="00980A44" w:rsidRDefault="004622D9" w:rsidP="004622D9">
            <w:pPr>
              <w:jc w:val="both"/>
              <w:rPr>
                <w:b/>
              </w:rPr>
            </w:pPr>
            <w:r w:rsidRPr="00980A44">
              <w:rPr>
                <w:b/>
              </w:rPr>
              <w:t>typ vztahu k VŠ</w:t>
            </w:r>
          </w:p>
        </w:tc>
        <w:tc>
          <w:tcPr>
            <w:tcW w:w="777" w:type="dxa"/>
            <w:gridSpan w:val="3"/>
          </w:tcPr>
          <w:p w14:paraId="268284B2" w14:textId="77777777" w:rsidR="004622D9" w:rsidRPr="00980A44" w:rsidRDefault="004622D9" w:rsidP="004622D9">
            <w:pPr>
              <w:autoSpaceDE w:val="0"/>
              <w:autoSpaceDN w:val="0"/>
              <w:adjustRightInd w:val="0"/>
              <w:rPr>
                <w:color w:val="000000" w:themeColor="text1"/>
              </w:rPr>
            </w:pPr>
            <w:r w:rsidRPr="00980A44">
              <w:rPr>
                <w:rFonts w:eastAsia="Calibri"/>
                <w:iCs/>
                <w:color w:val="000000" w:themeColor="text1"/>
              </w:rPr>
              <w:t>pp</w:t>
            </w:r>
          </w:p>
        </w:tc>
        <w:tc>
          <w:tcPr>
            <w:tcW w:w="851" w:type="dxa"/>
            <w:gridSpan w:val="2"/>
            <w:shd w:val="clear" w:color="auto" w:fill="F7CAAC"/>
          </w:tcPr>
          <w:p w14:paraId="782971BC" w14:textId="77777777" w:rsidR="004622D9" w:rsidRPr="00980A44" w:rsidRDefault="004622D9" w:rsidP="004622D9">
            <w:pPr>
              <w:jc w:val="both"/>
              <w:rPr>
                <w:b/>
              </w:rPr>
            </w:pPr>
            <w:r w:rsidRPr="00980A44">
              <w:rPr>
                <w:b/>
              </w:rPr>
              <w:t>rozsah</w:t>
            </w:r>
          </w:p>
        </w:tc>
        <w:tc>
          <w:tcPr>
            <w:tcW w:w="850" w:type="dxa"/>
          </w:tcPr>
          <w:p w14:paraId="68FD27AA" w14:textId="212F3015" w:rsidR="004622D9" w:rsidRPr="004C5203" w:rsidRDefault="002573F4" w:rsidP="004622D9">
            <w:pPr>
              <w:jc w:val="both"/>
            </w:pPr>
            <w:r>
              <w:t>40h/t</w:t>
            </w:r>
          </w:p>
        </w:tc>
        <w:tc>
          <w:tcPr>
            <w:tcW w:w="709" w:type="dxa"/>
            <w:gridSpan w:val="2"/>
            <w:shd w:val="clear" w:color="auto" w:fill="F7CAAC"/>
          </w:tcPr>
          <w:p w14:paraId="52E79407" w14:textId="77777777" w:rsidR="004622D9" w:rsidRDefault="004622D9" w:rsidP="004622D9">
            <w:pPr>
              <w:jc w:val="both"/>
              <w:rPr>
                <w:b/>
              </w:rPr>
            </w:pPr>
            <w:r>
              <w:rPr>
                <w:b/>
              </w:rPr>
              <w:t>do</w:t>
            </w:r>
          </w:p>
          <w:p w14:paraId="1926A045" w14:textId="77777777" w:rsidR="004622D9" w:rsidRPr="00980A44" w:rsidRDefault="004622D9" w:rsidP="004622D9">
            <w:pPr>
              <w:jc w:val="both"/>
              <w:rPr>
                <w:b/>
              </w:rPr>
            </w:pPr>
            <w:r>
              <w:rPr>
                <w:b/>
              </w:rPr>
              <w:t>kdy</w:t>
            </w:r>
          </w:p>
        </w:tc>
        <w:tc>
          <w:tcPr>
            <w:tcW w:w="1604" w:type="dxa"/>
            <w:gridSpan w:val="3"/>
          </w:tcPr>
          <w:p w14:paraId="79DF34BB" w14:textId="777AD779" w:rsidR="004622D9" w:rsidRPr="00980A44" w:rsidRDefault="004622D9" w:rsidP="004622D9">
            <w:pPr>
              <w:jc w:val="both"/>
            </w:pPr>
            <w:r>
              <w:t>10</w:t>
            </w:r>
            <w:r w:rsidR="0040171B">
              <w:t>/</w:t>
            </w:r>
            <w:r>
              <w:t xml:space="preserve"> 202</w:t>
            </w:r>
            <w:r w:rsidR="00751CDC">
              <w:t>3</w:t>
            </w:r>
          </w:p>
        </w:tc>
      </w:tr>
      <w:tr w:rsidR="004622D9" w:rsidRPr="00980A44" w14:paraId="5902A903" w14:textId="77777777" w:rsidTr="007A6531">
        <w:tc>
          <w:tcPr>
            <w:tcW w:w="5068" w:type="dxa"/>
            <w:gridSpan w:val="4"/>
            <w:shd w:val="clear" w:color="auto" w:fill="F7CAAC"/>
          </w:tcPr>
          <w:p w14:paraId="5292D44A" w14:textId="77777777" w:rsidR="004622D9" w:rsidRPr="00980A44" w:rsidRDefault="004622D9" w:rsidP="004622D9">
            <w:pPr>
              <w:jc w:val="both"/>
              <w:rPr>
                <w:b/>
              </w:rPr>
            </w:pPr>
            <w:r w:rsidRPr="00980A44">
              <w:rPr>
                <w:b/>
              </w:rPr>
              <w:t>Typ vztahu na součásti VŠ, která uskutečňuje st. program</w:t>
            </w:r>
          </w:p>
        </w:tc>
        <w:tc>
          <w:tcPr>
            <w:tcW w:w="777" w:type="dxa"/>
            <w:gridSpan w:val="3"/>
          </w:tcPr>
          <w:p w14:paraId="65E703A2" w14:textId="77777777" w:rsidR="004622D9" w:rsidRPr="00980A44" w:rsidRDefault="004622D9" w:rsidP="004622D9">
            <w:pPr>
              <w:jc w:val="both"/>
            </w:pPr>
            <w:r>
              <w:t>pp</w:t>
            </w:r>
          </w:p>
        </w:tc>
        <w:tc>
          <w:tcPr>
            <w:tcW w:w="851" w:type="dxa"/>
            <w:gridSpan w:val="2"/>
            <w:shd w:val="clear" w:color="auto" w:fill="F7CAAC"/>
          </w:tcPr>
          <w:p w14:paraId="6A834C25" w14:textId="77777777" w:rsidR="004622D9" w:rsidRPr="00980A44" w:rsidRDefault="004622D9" w:rsidP="004622D9">
            <w:pPr>
              <w:jc w:val="both"/>
              <w:rPr>
                <w:b/>
              </w:rPr>
            </w:pPr>
            <w:r w:rsidRPr="00980A44">
              <w:rPr>
                <w:b/>
              </w:rPr>
              <w:t>rozsah</w:t>
            </w:r>
          </w:p>
        </w:tc>
        <w:tc>
          <w:tcPr>
            <w:tcW w:w="850" w:type="dxa"/>
          </w:tcPr>
          <w:p w14:paraId="4A0D0FAB" w14:textId="0CAFC183" w:rsidR="004622D9" w:rsidRPr="004C5203" w:rsidRDefault="002573F4" w:rsidP="004622D9">
            <w:pPr>
              <w:jc w:val="both"/>
            </w:pPr>
            <w:r>
              <w:t>40h/t</w:t>
            </w:r>
          </w:p>
        </w:tc>
        <w:tc>
          <w:tcPr>
            <w:tcW w:w="709" w:type="dxa"/>
            <w:gridSpan w:val="2"/>
            <w:shd w:val="clear" w:color="auto" w:fill="F7CAAC"/>
          </w:tcPr>
          <w:p w14:paraId="721EDFFF" w14:textId="77777777" w:rsidR="004622D9" w:rsidRPr="00980A44" w:rsidRDefault="004622D9" w:rsidP="004622D9">
            <w:pPr>
              <w:jc w:val="both"/>
              <w:rPr>
                <w:b/>
              </w:rPr>
            </w:pPr>
            <w:r w:rsidRPr="00980A44">
              <w:rPr>
                <w:b/>
              </w:rPr>
              <w:t>do kdy</w:t>
            </w:r>
          </w:p>
        </w:tc>
        <w:tc>
          <w:tcPr>
            <w:tcW w:w="1604" w:type="dxa"/>
            <w:gridSpan w:val="3"/>
          </w:tcPr>
          <w:p w14:paraId="2584216A" w14:textId="61A77B22" w:rsidR="004622D9" w:rsidRPr="00980A44" w:rsidRDefault="00751CDC" w:rsidP="004622D9">
            <w:pPr>
              <w:jc w:val="both"/>
            </w:pPr>
            <w:r>
              <w:t>10/ 2023</w:t>
            </w:r>
          </w:p>
        </w:tc>
      </w:tr>
      <w:tr w:rsidR="004622D9" w:rsidRPr="00980A44" w14:paraId="6EC908EA" w14:textId="77777777" w:rsidTr="007A6531">
        <w:tc>
          <w:tcPr>
            <w:tcW w:w="5845" w:type="dxa"/>
            <w:gridSpan w:val="7"/>
            <w:shd w:val="clear" w:color="auto" w:fill="F7CAAC"/>
          </w:tcPr>
          <w:p w14:paraId="561AB932" w14:textId="77777777" w:rsidR="004622D9" w:rsidRPr="006F43A5" w:rsidRDefault="004622D9" w:rsidP="004622D9">
            <w:pPr>
              <w:jc w:val="both"/>
              <w:rPr>
                <w:b/>
              </w:rPr>
            </w:pPr>
            <w:r w:rsidRPr="00980A44">
              <w:rPr>
                <w:b/>
              </w:rPr>
              <w:t>Další současná působení jako akademický pracovník na jiných VŠ</w:t>
            </w:r>
          </w:p>
        </w:tc>
        <w:tc>
          <w:tcPr>
            <w:tcW w:w="1701" w:type="dxa"/>
            <w:gridSpan w:val="3"/>
            <w:shd w:val="clear" w:color="auto" w:fill="F7CAAC"/>
          </w:tcPr>
          <w:p w14:paraId="5A3F9C96" w14:textId="77777777" w:rsidR="004622D9" w:rsidRPr="00980A44" w:rsidRDefault="004622D9" w:rsidP="004622D9">
            <w:pPr>
              <w:jc w:val="both"/>
              <w:rPr>
                <w:b/>
              </w:rPr>
            </w:pPr>
            <w:r w:rsidRPr="00980A44">
              <w:rPr>
                <w:b/>
              </w:rPr>
              <w:t>typ prac. vztahu</w:t>
            </w:r>
          </w:p>
        </w:tc>
        <w:tc>
          <w:tcPr>
            <w:tcW w:w="2313" w:type="dxa"/>
            <w:gridSpan w:val="5"/>
            <w:shd w:val="clear" w:color="auto" w:fill="F7CAAC"/>
          </w:tcPr>
          <w:p w14:paraId="55671622" w14:textId="77777777" w:rsidR="004622D9" w:rsidRPr="00980A44" w:rsidRDefault="004622D9" w:rsidP="004622D9">
            <w:pPr>
              <w:jc w:val="both"/>
              <w:rPr>
                <w:b/>
              </w:rPr>
            </w:pPr>
            <w:r w:rsidRPr="00980A44">
              <w:rPr>
                <w:b/>
              </w:rPr>
              <w:t>rozsah</w:t>
            </w:r>
          </w:p>
        </w:tc>
      </w:tr>
      <w:tr w:rsidR="004622D9" w:rsidRPr="00980A44" w14:paraId="2CF9BD9F" w14:textId="77777777" w:rsidTr="007A6531">
        <w:tc>
          <w:tcPr>
            <w:tcW w:w="5845" w:type="dxa"/>
            <w:gridSpan w:val="7"/>
          </w:tcPr>
          <w:p w14:paraId="3167EECC" w14:textId="77777777" w:rsidR="004622D9" w:rsidRPr="00980A44" w:rsidRDefault="004622D9" w:rsidP="004622D9">
            <w:pPr>
              <w:jc w:val="both"/>
            </w:pPr>
            <w:r>
              <w:t>---</w:t>
            </w:r>
          </w:p>
        </w:tc>
        <w:tc>
          <w:tcPr>
            <w:tcW w:w="1701" w:type="dxa"/>
            <w:gridSpan w:val="3"/>
          </w:tcPr>
          <w:p w14:paraId="7B40D043" w14:textId="77777777" w:rsidR="004622D9" w:rsidRPr="00980A44" w:rsidRDefault="004622D9" w:rsidP="004622D9">
            <w:pPr>
              <w:jc w:val="both"/>
            </w:pPr>
          </w:p>
        </w:tc>
        <w:tc>
          <w:tcPr>
            <w:tcW w:w="2313" w:type="dxa"/>
            <w:gridSpan w:val="5"/>
          </w:tcPr>
          <w:p w14:paraId="00829779" w14:textId="77777777" w:rsidR="004622D9" w:rsidRPr="00980A44" w:rsidRDefault="004622D9" w:rsidP="004622D9">
            <w:pPr>
              <w:jc w:val="both"/>
            </w:pPr>
          </w:p>
        </w:tc>
      </w:tr>
      <w:tr w:rsidR="004622D9" w:rsidRPr="00980A44" w14:paraId="1B5BDF49" w14:textId="77777777" w:rsidTr="007A6531">
        <w:tc>
          <w:tcPr>
            <w:tcW w:w="9859" w:type="dxa"/>
            <w:gridSpan w:val="15"/>
            <w:shd w:val="clear" w:color="auto" w:fill="F7CAAC"/>
          </w:tcPr>
          <w:p w14:paraId="03EC4D3D" w14:textId="77777777" w:rsidR="004622D9" w:rsidRPr="00980A44" w:rsidRDefault="004622D9" w:rsidP="004622D9">
            <w:r w:rsidRPr="00980A44">
              <w:rPr>
                <w:b/>
              </w:rPr>
              <w:t>Předměty příslušného studijního programu a způsob zapojení do jejich výuky, příp. další zapojení do uskutečňování studijního programu</w:t>
            </w:r>
          </w:p>
        </w:tc>
      </w:tr>
      <w:tr w:rsidR="004622D9" w:rsidRPr="00980A44" w14:paraId="24EFB16A" w14:textId="77777777" w:rsidTr="007A6531">
        <w:trPr>
          <w:trHeight w:val="187"/>
        </w:trPr>
        <w:tc>
          <w:tcPr>
            <w:tcW w:w="9859" w:type="dxa"/>
            <w:gridSpan w:val="15"/>
            <w:tcBorders>
              <w:top w:val="nil"/>
            </w:tcBorders>
          </w:tcPr>
          <w:p w14:paraId="7917E66C" w14:textId="28CC449F" w:rsidR="004622D9" w:rsidRPr="00980A44" w:rsidRDefault="004622D9" w:rsidP="004622D9">
            <w:pPr>
              <w:autoSpaceDE w:val="0"/>
              <w:autoSpaceDN w:val="0"/>
              <w:adjustRightInd w:val="0"/>
            </w:pPr>
            <w:r>
              <w:t xml:space="preserve">Vizuální komunikace 3-4 </w:t>
            </w:r>
            <w:r w:rsidR="009F3452">
              <w:t>(</w:t>
            </w:r>
            <w:r>
              <w:t>vede seminář</w:t>
            </w:r>
            <w:r w:rsidR="00B57B37">
              <w:t xml:space="preserve"> 50%)</w:t>
            </w:r>
          </w:p>
        </w:tc>
      </w:tr>
      <w:tr w:rsidR="000E492F" w:rsidRPr="002827C6" w14:paraId="52DEF1F2" w14:textId="77777777" w:rsidTr="007A6531">
        <w:trPr>
          <w:trHeight w:val="187"/>
        </w:trPr>
        <w:tc>
          <w:tcPr>
            <w:tcW w:w="9859" w:type="dxa"/>
            <w:gridSpan w:val="15"/>
            <w:tcBorders>
              <w:top w:val="nil"/>
              <w:left w:val="single" w:sz="4" w:space="0" w:color="auto"/>
              <w:bottom w:val="single" w:sz="4" w:space="0" w:color="auto"/>
              <w:right w:val="single" w:sz="4" w:space="0" w:color="auto"/>
            </w:tcBorders>
            <w:shd w:val="clear" w:color="auto" w:fill="FBD4B4"/>
          </w:tcPr>
          <w:p w14:paraId="5FDA403B" w14:textId="77777777" w:rsidR="000E492F" w:rsidRPr="000E492F" w:rsidRDefault="000E492F" w:rsidP="000E492F">
            <w:pPr>
              <w:autoSpaceDE w:val="0"/>
              <w:autoSpaceDN w:val="0"/>
              <w:adjustRightInd w:val="0"/>
            </w:pPr>
            <w:r w:rsidRPr="000E492F">
              <w:t>Zapojení do výuky v dalších studijních programech na téže vysoké škole (pouze u garantů ZT a PZ předmětů)</w:t>
            </w:r>
          </w:p>
        </w:tc>
      </w:tr>
      <w:tr w:rsidR="000E492F" w:rsidRPr="002827C6" w14:paraId="5CBA3978" w14:textId="77777777" w:rsidTr="007A6531">
        <w:trPr>
          <w:trHeight w:val="340"/>
        </w:trPr>
        <w:tc>
          <w:tcPr>
            <w:tcW w:w="2802" w:type="dxa"/>
            <w:gridSpan w:val="2"/>
            <w:tcBorders>
              <w:top w:val="nil"/>
            </w:tcBorders>
          </w:tcPr>
          <w:p w14:paraId="4DF4BAF0" w14:textId="77777777" w:rsidR="000E492F" w:rsidRPr="002827C6" w:rsidRDefault="000E492F" w:rsidP="00830928">
            <w:pPr>
              <w:rPr>
                <w:b/>
              </w:rPr>
            </w:pPr>
            <w:r w:rsidRPr="002827C6">
              <w:rPr>
                <w:b/>
              </w:rPr>
              <w:t>Název studijního předmětu</w:t>
            </w:r>
          </w:p>
        </w:tc>
        <w:tc>
          <w:tcPr>
            <w:tcW w:w="2760" w:type="dxa"/>
            <w:gridSpan w:val="3"/>
            <w:tcBorders>
              <w:top w:val="nil"/>
            </w:tcBorders>
          </w:tcPr>
          <w:p w14:paraId="40B463DA" w14:textId="77777777" w:rsidR="000E492F" w:rsidRPr="002827C6" w:rsidRDefault="000E492F" w:rsidP="00830928">
            <w:pPr>
              <w:rPr>
                <w:b/>
              </w:rPr>
            </w:pPr>
            <w:r w:rsidRPr="002827C6">
              <w:rPr>
                <w:b/>
              </w:rPr>
              <w:t>Název studijního programu</w:t>
            </w:r>
          </w:p>
        </w:tc>
        <w:tc>
          <w:tcPr>
            <w:tcW w:w="708" w:type="dxa"/>
            <w:gridSpan w:val="3"/>
            <w:tcBorders>
              <w:top w:val="nil"/>
            </w:tcBorders>
          </w:tcPr>
          <w:p w14:paraId="636773CA" w14:textId="77777777" w:rsidR="000E492F" w:rsidRPr="002827C6" w:rsidRDefault="000E492F" w:rsidP="00830928">
            <w:pPr>
              <w:rPr>
                <w:b/>
              </w:rPr>
            </w:pPr>
            <w:r w:rsidRPr="002827C6">
              <w:rPr>
                <w:b/>
              </w:rPr>
              <w:t>Sem.</w:t>
            </w:r>
          </w:p>
        </w:tc>
        <w:tc>
          <w:tcPr>
            <w:tcW w:w="1985" w:type="dxa"/>
            <w:gridSpan w:val="4"/>
            <w:tcBorders>
              <w:top w:val="nil"/>
            </w:tcBorders>
          </w:tcPr>
          <w:p w14:paraId="12D2052C" w14:textId="77777777" w:rsidR="000E492F" w:rsidRPr="002827C6" w:rsidRDefault="000E492F" w:rsidP="00830928">
            <w:pPr>
              <w:rPr>
                <w:b/>
              </w:rPr>
            </w:pPr>
            <w:r w:rsidRPr="002827C6">
              <w:rPr>
                <w:b/>
              </w:rPr>
              <w:t>Role ve výuce daného předmětu</w:t>
            </w:r>
          </w:p>
        </w:tc>
        <w:tc>
          <w:tcPr>
            <w:tcW w:w="1604" w:type="dxa"/>
            <w:gridSpan w:val="3"/>
            <w:tcBorders>
              <w:top w:val="nil"/>
            </w:tcBorders>
          </w:tcPr>
          <w:p w14:paraId="1E1D14F8" w14:textId="77777777" w:rsidR="000E492F" w:rsidRPr="002827C6" w:rsidRDefault="000E492F" w:rsidP="00830928">
            <w:pPr>
              <w:rPr>
                <w:b/>
              </w:rPr>
            </w:pPr>
            <w:r>
              <w:rPr>
                <w:b/>
              </w:rPr>
              <w:t>(</w:t>
            </w:r>
            <w:r w:rsidRPr="00F20AEF">
              <w:rPr>
                <w:b/>
                <w:i/>
                <w:iCs/>
              </w:rPr>
              <w:t>nepovinný údaj</w:t>
            </w:r>
            <w:r w:rsidRPr="00F20AEF">
              <w:rPr>
                <w:b/>
              </w:rPr>
              <w:t>)</w:t>
            </w:r>
            <w:r>
              <w:rPr>
                <w:b/>
              </w:rPr>
              <w:t xml:space="preserve"> </w:t>
            </w:r>
            <w:r w:rsidRPr="002827C6">
              <w:rPr>
                <w:b/>
              </w:rPr>
              <w:t>Počet hodin za semestr</w:t>
            </w:r>
          </w:p>
        </w:tc>
      </w:tr>
      <w:tr w:rsidR="000E492F" w:rsidRPr="001E1FEF" w14:paraId="1CFC60C7" w14:textId="77777777" w:rsidTr="007A6531">
        <w:trPr>
          <w:trHeight w:val="146"/>
        </w:trPr>
        <w:tc>
          <w:tcPr>
            <w:tcW w:w="2802" w:type="dxa"/>
            <w:gridSpan w:val="2"/>
            <w:tcBorders>
              <w:top w:val="nil"/>
            </w:tcBorders>
          </w:tcPr>
          <w:p w14:paraId="6F3BA674" w14:textId="7CC8F7B8" w:rsidR="000E492F" w:rsidRPr="001E1FEF" w:rsidRDefault="000E492F" w:rsidP="00830928">
            <w:pPr>
              <w:rPr>
                <w:bCs/>
              </w:rPr>
            </w:pPr>
          </w:p>
        </w:tc>
        <w:tc>
          <w:tcPr>
            <w:tcW w:w="2760" w:type="dxa"/>
            <w:gridSpan w:val="3"/>
            <w:tcBorders>
              <w:top w:val="nil"/>
            </w:tcBorders>
          </w:tcPr>
          <w:p w14:paraId="5E6DA5A0" w14:textId="44D437CB" w:rsidR="000E492F" w:rsidRPr="001E1FEF" w:rsidRDefault="000E492F" w:rsidP="00830928">
            <w:pPr>
              <w:rPr>
                <w:bCs/>
              </w:rPr>
            </w:pPr>
          </w:p>
        </w:tc>
        <w:tc>
          <w:tcPr>
            <w:tcW w:w="708" w:type="dxa"/>
            <w:gridSpan w:val="3"/>
            <w:tcBorders>
              <w:top w:val="nil"/>
            </w:tcBorders>
          </w:tcPr>
          <w:p w14:paraId="2F77E423" w14:textId="1C6D3A98" w:rsidR="000E492F" w:rsidRPr="001E1FEF" w:rsidRDefault="000E492F" w:rsidP="00830928">
            <w:pPr>
              <w:rPr>
                <w:bCs/>
              </w:rPr>
            </w:pPr>
          </w:p>
        </w:tc>
        <w:tc>
          <w:tcPr>
            <w:tcW w:w="1985" w:type="dxa"/>
            <w:gridSpan w:val="4"/>
            <w:tcBorders>
              <w:top w:val="nil"/>
            </w:tcBorders>
          </w:tcPr>
          <w:p w14:paraId="2577D39B" w14:textId="256D9683" w:rsidR="000E492F" w:rsidRPr="001E1FEF" w:rsidRDefault="000E492F" w:rsidP="00830928">
            <w:pPr>
              <w:rPr>
                <w:bCs/>
              </w:rPr>
            </w:pPr>
          </w:p>
        </w:tc>
        <w:tc>
          <w:tcPr>
            <w:tcW w:w="1604" w:type="dxa"/>
            <w:gridSpan w:val="3"/>
            <w:tcBorders>
              <w:top w:val="nil"/>
            </w:tcBorders>
          </w:tcPr>
          <w:p w14:paraId="00FDA054" w14:textId="77777777" w:rsidR="000E492F" w:rsidRPr="001E1FEF" w:rsidRDefault="000E492F" w:rsidP="00830928">
            <w:pPr>
              <w:rPr>
                <w:bCs/>
              </w:rPr>
            </w:pPr>
          </w:p>
        </w:tc>
      </w:tr>
      <w:tr w:rsidR="004622D9" w:rsidRPr="00980A44" w14:paraId="385AE62B" w14:textId="77777777" w:rsidTr="007A6531">
        <w:tc>
          <w:tcPr>
            <w:tcW w:w="9859" w:type="dxa"/>
            <w:gridSpan w:val="15"/>
            <w:shd w:val="clear" w:color="auto" w:fill="F7CAAC"/>
          </w:tcPr>
          <w:p w14:paraId="1A75E83B" w14:textId="2A197ADB" w:rsidR="004622D9" w:rsidRPr="00980A44" w:rsidRDefault="004622D9" w:rsidP="004622D9">
            <w:pPr>
              <w:jc w:val="both"/>
            </w:pPr>
            <w:r w:rsidRPr="00980A44">
              <w:rPr>
                <w:b/>
              </w:rPr>
              <w:t xml:space="preserve">Údaje o vzdělání na VŠ </w:t>
            </w:r>
          </w:p>
        </w:tc>
      </w:tr>
      <w:tr w:rsidR="004622D9" w:rsidRPr="00980A44" w14:paraId="7E6E73C0" w14:textId="77777777" w:rsidTr="007A6531">
        <w:trPr>
          <w:trHeight w:val="420"/>
        </w:trPr>
        <w:tc>
          <w:tcPr>
            <w:tcW w:w="9859" w:type="dxa"/>
            <w:gridSpan w:val="15"/>
          </w:tcPr>
          <w:p w14:paraId="7660E642" w14:textId="0166B06F" w:rsidR="004622D9" w:rsidRPr="00980A44" w:rsidRDefault="004622D9" w:rsidP="00E153D9">
            <w:pPr>
              <w:jc w:val="both"/>
              <w:rPr>
                <w:color w:val="000000" w:themeColor="text1"/>
              </w:rPr>
            </w:pPr>
            <w:r>
              <w:rPr>
                <w:rFonts w:eastAsia="Calibri"/>
                <w:color w:val="000000" w:themeColor="text1"/>
              </w:rPr>
              <w:t xml:space="preserve">2012: </w:t>
            </w:r>
            <w:r w:rsidRPr="00980A44">
              <w:rPr>
                <w:rFonts w:eastAsia="Calibri"/>
                <w:color w:val="000000" w:themeColor="text1"/>
              </w:rPr>
              <w:t xml:space="preserve">Univerzita Tomáše Bati ve Zlíně, </w:t>
            </w:r>
            <w:r>
              <w:rPr>
                <w:rFonts w:eastAsia="Calibri"/>
                <w:color w:val="000000" w:themeColor="text1"/>
              </w:rPr>
              <w:t>F</w:t>
            </w:r>
            <w:r w:rsidRPr="00980A44">
              <w:rPr>
                <w:rFonts w:eastAsia="Calibri"/>
                <w:color w:val="000000" w:themeColor="text1"/>
              </w:rPr>
              <w:t xml:space="preserve">akulta multimediálních komunikací, </w:t>
            </w:r>
            <w:r>
              <w:rPr>
                <w:rFonts w:eastAsia="Calibri"/>
                <w:color w:val="000000" w:themeColor="text1"/>
              </w:rPr>
              <w:t>M</w:t>
            </w:r>
            <w:r w:rsidRPr="00980A44">
              <w:rPr>
                <w:rFonts w:eastAsia="Calibri"/>
                <w:color w:val="000000" w:themeColor="text1"/>
              </w:rPr>
              <w:t>ultimédia a design</w:t>
            </w:r>
            <w:r>
              <w:rPr>
                <w:rFonts w:eastAsia="Calibri"/>
                <w:color w:val="000000" w:themeColor="text1"/>
              </w:rPr>
              <w:t>, ateliér P</w:t>
            </w:r>
            <w:r w:rsidRPr="00980A44">
              <w:rPr>
                <w:rFonts w:eastAsia="Calibri"/>
                <w:color w:val="000000" w:themeColor="text1"/>
              </w:rPr>
              <w:t>roduktový design</w:t>
            </w:r>
            <w:r>
              <w:rPr>
                <w:rFonts w:eastAsia="Calibri"/>
                <w:color w:val="000000" w:themeColor="text1"/>
              </w:rPr>
              <w:t>, MgA.</w:t>
            </w:r>
          </w:p>
        </w:tc>
      </w:tr>
      <w:tr w:rsidR="004622D9" w:rsidRPr="00980A44" w14:paraId="46F0D8C5" w14:textId="77777777" w:rsidTr="007A6531">
        <w:tc>
          <w:tcPr>
            <w:tcW w:w="9859" w:type="dxa"/>
            <w:gridSpan w:val="15"/>
            <w:shd w:val="clear" w:color="auto" w:fill="F7CAAC"/>
          </w:tcPr>
          <w:p w14:paraId="6E5B7DAA" w14:textId="77777777" w:rsidR="004622D9" w:rsidRPr="00980A44" w:rsidRDefault="004622D9" w:rsidP="004622D9">
            <w:pPr>
              <w:jc w:val="both"/>
              <w:rPr>
                <w:b/>
              </w:rPr>
            </w:pPr>
            <w:r w:rsidRPr="00980A44">
              <w:rPr>
                <w:b/>
              </w:rPr>
              <w:t>Údaje o odborném působení od absolvování VŠ</w:t>
            </w:r>
          </w:p>
        </w:tc>
      </w:tr>
      <w:tr w:rsidR="004622D9" w:rsidRPr="00980A44" w14:paraId="30AFA8B8" w14:textId="77777777" w:rsidTr="007A6531">
        <w:trPr>
          <w:trHeight w:val="961"/>
        </w:trPr>
        <w:tc>
          <w:tcPr>
            <w:tcW w:w="9859" w:type="dxa"/>
            <w:gridSpan w:val="15"/>
          </w:tcPr>
          <w:p w14:paraId="569D23B1" w14:textId="77777777" w:rsidR="006E7888" w:rsidRDefault="006E7888" w:rsidP="006E7888">
            <w:pPr>
              <w:jc w:val="both"/>
            </w:pPr>
            <w:r>
              <w:t xml:space="preserve">2019-dosud: Univerzita Tomáše Bati ve Zlíně, Fakulta multimediálních komunikací, Produktový design, asistent </w:t>
            </w:r>
          </w:p>
          <w:p w14:paraId="656F2D04" w14:textId="77777777" w:rsidR="006E7888" w:rsidRDefault="006E7888" w:rsidP="006E7888">
            <w:pPr>
              <w:jc w:val="both"/>
            </w:pPr>
            <w:r>
              <w:t>2015-2019: Univerzita Tomáše Bati ve Zlíně, Fakulta multimediálních komunikací, Produktový design, externí pedagog¨</w:t>
            </w:r>
          </w:p>
          <w:p w14:paraId="751EEBFC" w14:textId="77777777" w:rsidR="006E7888" w:rsidRDefault="006E7888" w:rsidP="006E7888">
            <w:pPr>
              <w:jc w:val="both"/>
            </w:pPr>
            <w:r>
              <w:t>2016-2019: Střední škola filmová, multimediální a počítačových technologií, s.r.o., odborný pedagog</w:t>
            </w:r>
          </w:p>
          <w:p w14:paraId="3E501437" w14:textId="77777777" w:rsidR="006E7888" w:rsidRDefault="006E7888" w:rsidP="006E7888">
            <w:pPr>
              <w:jc w:val="both"/>
            </w:pPr>
            <w:r>
              <w:t xml:space="preserve">2009-dosud: </w:t>
            </w:r>
            <w:r w:rsidRPr="00943AD7">
              <w:t>Studio PES</w:t>
            </w:r>
            <w:r>
              <w:t xml:space="preserve"> - </w:t>
            </w:r>
            <w:r w:rsidRPr="00943AD7">
              <w:t>výrob</w:t>
            </w:r>
            <w:r>
              <w:t>a</w:t>
            </w:r>
            <w:r w:rsidRPr="00943AD7">
              <w:t xml:space="preserve"> šperků</w:t>
            </w:r>
            <w:r>
              <w:t xml:space="preserve">, </w:t>
            </w:r>
            <w:r w:rsidRPr="00943AD7">
              <w:t>grafick</w:t>
            </w:r>
            <w:r>
              <w:t>ý</w:t>
            </w:r>
            <w:r w:rsidRPr="00943AD7">
              <w:t>, produktov</w:t>
            </w:r>
            <w:r>
              <w:t>ý</w:t>
            </w:r>
            <w:r w:rsidRPr="00943AD7">
              <w:t xml:space="preserve"> a obalov</w:t>
            </w:r>
            <w:r>
              <w:t>ý</w:t>
            </w:r>
            <w:r w:rsidRPr="00943AD7">
              <w:t xml:space="preserve"> design</w:t>
            </w:r>
          </w:p>
          <w:p w14:paraId="6EAAFCC3" w14:textId="7AAF91F9" w:rsidR="004622D9" w:rsidRPr="00980A44" w:rsidRDefault="006E7888" w:rsidP="00E77609">
            <w:pPr>
              <w:jc w:val="both"/>
              <w:rPr>
                <w:color w:val="000000" w:themeColor="text1"/>
              </w:rPr>
            </w:pPr>
            <w:r>
              <w:t xml:space="preserve">2008-dosud: </w:t>
            </w:r>
            <w:r w:rsidRPr="006F2929">
              <w:t xml:space="preserve">2D+3D </w:t>
            </w:r>
            <w:r>
              <w:t xml:space="preserve">- </w:t>
            </w:r>
            <w:r w:rsidRPr="006F2929">
              <w:t>designer</w:t>
            </w:r>
          </w:p>
        </w:tc>
      </w:tr>
      <w:tr w:rsidR="004622D9" w:rsidRPr="00980A44" w14:paraId="3A8EE6B6" w14:textId="77777777" w:rsidTr="007A6531">
        <w:trPr>
          <w:trHeight w:val="250"/>
        </w:trPr>
        <w:tc>
          <w:tcPr>
            <w:tcW w:w="9859" w:type="dxa"/>
            <w:gridSpan w:val="15"/>
            <w:shd w:val="clear" w:color="auto" w:fill="F7CAAC"/>
          </w:tcPr>
          <w:p w14:paraId="5DE879A0" w14:textId="77777777" w:rsidR="004622D9" w:rsidRPr="00980A44" w:rsidRDefault="004622D9" w:rsidP="004622D9">
            <w:pPr>
              <w:jc w:val="both"/>
            </w:pPr>
            <w:r w:rsidRPr="00980A44">
              <w:rPr>
                <w:b/>
              </w:rPr>
              <w:t>Zkušenosti s vedením kvalifikačních a rigorózních prací</w:t>
            </w:r>
          </w:p>
        </w:tc>
      </w:tr>
      <w:tr w:rsidR="004622D9" w:rsidRPr="00980A44" w14:paraId="6B8FBED7" w14:textId="77777777" w:rsidTr="007A6531">
        <w:trPr>
          <w:trHeight w:val="400"/>
        </w:trPr>
        <w:tc>
          <w:tcPr>
            <w:tcW w:w="9859" w:type="dxa"/>
            <w:gridSpan w:val="15"/>
          </w:tcPr>
          <w:p w14:paraId="6D9C12A1" w14:textId="5A801746" w:rsidR="00B81F74" w:rsidRPr="00C77801" w:rsidRDefault="00B81F74" w:rsidP="00B81F74">
            <w:pPr>
              <w:jc w:val="both"/>
              <w:rPr>
                <w:rFonts w:eastAsia="Calibri"/>
              </w:rPr>
            </w:pPr>
            <w:r w:rsidRPr="00C77801">
              <w:rPr>
                <w:rFonts w:eastAsia="Calibri"/>
              </w:rPr>
              <w:t xml:space="preserve">Bakalářské práce: </w:t>
            </w:r>
            <w:r w:rsidR="00E77609">
              <w:rPr>
                <w:rFonts w:eastAsia="Calibri"/>
              </w:rPr>
              <w:t>5</w:t>
            </w:r>
          </w:p>
          <w:p w14:paraId="5CE580EC" w14:textId="40E7D911" w:rsidR="004622D9" w:rsidRPr="00980A44" w:rsidRDefault="00B81F74" w:rsidP="00B81F74">
            <w:pPr>
              <w:jc w:val="both"/>
              <w:rPr>
                <w:color w:val="000000" w:themeColor="text1"/>
              </w:rPr>
            </w:pPr>
            <w:r w:rsidRPr="00C77801">
              <w:rPr>
                <w:rFonts w:eastAsia="Calibri"/>
              </w:rPr>
              <w:t xml:space="preserve">Diplomové práce: </w:t>
            </w:r>
            <w:r w:rsidR="00E77609">
              <w:rPr>
                <w:rFonts w:eastAsia="Calibri"/>
              </w:rPr>
              <w:t>3</w:t>
            </w:r>
          </w:p>
        </w:tc>
      </w:tr>
      <w:tr w:rsidR="005C4689" w14:paraId="2A7806EF" w14:textId="77777777" w:rsidTr="00A70C91">
        <w:trPr>
          <w:cantSplit/>
        </w:trPr>
        <w:tc>
          <w:tcPr>
            <w:tcW w:w="3347" w:type="dxa"/>
            <w:gridSpan w:val="3"/>
            <w:tcBorders>
              <w:top w:val="single" w:sz="12" w:space="0" w:color="auto"/>
            </w:tcBorders>
            <w:shd w:val="clear" w:color="auto" w:fill="F7CAAC"/>
          </w:tcPr>
          <w:p w14:paraId="000CCCA0" w14:textId="77777777" w:rsidR="005C4689" w:rsidRDefault="005C4689" w:rsidP="00A70C91">
            <w:pPr>
              <w:jc w:val="both"/>
            </w:pPr>
            <w:r>
              <w:rPr>
                <w:b/>
              </w:rPr>
              <w:t xml:space="preserve">Obor habilitačního řízení </w:t>
            </w:r>
          </w:p>
        </w:tc>
        <w:tc>
          <w:tcPr>
            <w:tcW w:w="2356" w:type="dxa"/>
            <w:gridSpan w:val="3"/>
            <w:tcBorders>
              <w:top w:val="single" w:sz="12" w:space="0" w:color="auto"/>
            </w:tcBorders>
            <w:shd w:val="clear" w:color="auto" w:fill="F7CAAC"/>
          </w:tcPr>
          <w:p w14:paraId="0612BBE5" w14:textId="77777777" w:rsidR="005C4689" w:rsidRDefault="005C4689" w:rsidP="00A70C91">
            <w:pPr>
              <w:jc w:val="both"/>
            </w:pPr>
            <w:r>
              <w:rPr>
                <w:b/>
              </w:rPr>
              <w:t>Rok udělení hodnosti</w:t>
            </w:r>
          </w:p>
        </w:tc>
        <w:tc>
          <w:tcPr>
            <w:tcW w:w="2137" w:type="dxa"/>
            <w:gridSpan w:val="5"/>
            <w:tcBorders>
              <w:top w:val="single" w:sz="12" w:space="0" w:color="auto"/>
              <w:right w:val="single" w:sz="12" w:space="0" w:color="auto"/>
            </w:tcBorders>
            <w:shd w:val="clear" w:color="auto" w:fill="F7CAAC"/>
          </w:tcPr>
          <w:p w14:paraId="17BEE24A" w14:textId="77777777" w:rsidR="005C4689" w:rsidRDefault="005C4689" w:rsidP="00A70C91">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10FBE475" w14:textId="77777777" w:rsidR="005C4689" w:rsidRDefault="005C4689" w:rsidP="00A70C91">
            <w:pPr>
              <w:jc w:val="both"/>
              <w:rPr>
                <w:b/>
              </w:rPr>
            </w:pPr>
            <w:r>
              <w:rPr>
                <w:b/>
              </w:rPr>
              <w:t>Ohlasy publikací</w:t>
            </w:r>
          </w:p>
        </w:tc>
      </w:tr>
      <w:tr w:rsidR="005C4689" w14:paraId="397990F4" w14:textId="77777777" w:rsidTr="00A70C91">
        <w:trPr>
          <w:cantSplit/>
        </w:trPr>
        <w:tc>
          <w:tcPr>
            <w:tcW w:w="3347" w:type="dxa"/>
            <w:gridSpan w:val="3"/>
          </w:tcPr>
          <w:p w14:paraId="59AEC978" w14:textId="77777777" w:rsidR="005C4689" w:rsidRDefault="005C4689" w:rsidP="00A70C91">
            <w:pPr>
              <w:jc w:val="both"/>
            </w:pPr>
          </w:p>
        </w:tc>
        <w:tc>
          <w:tcPr>
            <w:tcW w:w="2356" w:type="dxa"/>
            <w:gridSpan w:val="3"/>
          </w:tcPr>
          <w:p w14:paraId="2173F5A2" w14:textId="77777777" w:rsidR="005C4689" w:rsidRDefault="005C4689" w:rsidP="00A70C91">
            <w:pPr>
              <w:jc w:val="both"/>
            </w:pPr>
          </w:p>
        </w:tc>
        <w:tc>
          <w:tcPr>
            <w:tcW w:w="2137" w:type="dxa"/>
            <w:gridSpan w:val="5"/>
            <w:tcBorders>
              <w:right w:val="single" w:sz="12" w:space="0" w:color="auto"/>
            </w:tcBorders>
          </w:tcPr>
          <w:p w14:paraId="78A3170C" w14:textId="77777777" w:rsidR="005C4689" w:rsidRDefault="005C4689" w:rsidP="00A70C91">
            <w:pPr>
              <w:jc w:val="both"/>
            </w:pPr>
          </w:p>
        </w:tc>
        <w:tc>
          <w:tcPr>
            <w:tcW w:w="632" w:type="dxa"/>
            <w:gridSpan w:val="2"/>
            <w:tcBorders>
              <w:left w:val="single" w:sz="12" w:space="0" w:color="auto"/>
            </w:tcBorders>
            <w:shd w:val="clear" w:color="auto" w:fill="F7CAAC"/>
          </w:tcPr>
          <w:p w14:paraId="23B82757" w14:textId="77777777" w:rsidR="005C4689" w:rsidRPr="00F20AEF" w:rsidRDefault="005C4689" w:rsidP="00A70C91">
            <w:pPr>
              <w:jc w:val="both"/>
            </w:pPr>
            <w:r w:rsidRPr="00F20AEF">
              <w:rPr>
                <w:b/>
              </w:rPr>
              <w:t>WoS</w:t>
            </w:r>
          </w:p>
        </w:tc>
        <w:tc>
          <w:tcPr>
            <w:tcW w:w="693" w:type="dxa"/>
            <w:shd w:val="clear" w:color="auto" w:fill="F7CAAC"/>
          </w:tcPr>
          <w:p w14:paraId="6AC9F15F" w14:textId="77777777" w:rsidR="005C4689" w:rsidRPr="00F20AEF" w:rsidRDefault="005C4689" w:rsidP="00A70C91">
            <w:pPr>
              <w:jc w:val="both"/>
              <w:rPr>
                <w:sz w:val="18"/>
              </w:rPr>
            </w:pPr>
            <w:r w:rsidRPr="00F20AEF">
              <w:rPr>
                <w:b/>
                <w:sz w:val="18"/>
              </w:rPr>
              <w:t>Scopus</w:t>
            </w:r>
          </w:p>
        </w:tc>
        <w:tc>
          <w:tcPr>
            <w:tcW w:w="694" w:type="dxa"/>
            <w:shd w:val="clear" w:color="auto" w:fill="F7CAAC"/>
          </w:tcPr>
          <w:p w14:paraId="603DAF43" w14:textId="77777777" w:rsidR="005C4689" w:rsidRDefault="005C4689" w:rsidP="00A70C91">
            <w:pPr>
              <w:jc w:val="both"/>
            </w:pPr>
            <w:r>
              <w:rPr>
                <w:b/>
                <w:sz w:val="18"/>
              </w:rPr>
              <w:t>ostatní</w:t>
            </w:r>
          </w:p>
        </w:tc>
      </w:tr>
      <w:tr w:rsidR="005C4689" w14:paraId="5EBE83BA" w14:textId="77777777" w:rsidTr="00A70C91">
        <w:trPr>
          <w:cantSplit/>
          <w:trHeight w:val="70"/>
        </w:trPr>
        <w:tc>
          <w:tcPr>
            <w:tcW w:w="3347" w:type="dxa"/>
            <w:gridSpan w:val="3"/>
            <w:shd w:val="clear" w:color="auto" w:fill="F7CAAC"/>
          </w:tcPr>
          <w:p w14:paraId="07BAC4E6" w14:textId="77777777" w:rsidR="005C4689" w:rsidRDefault="005C4689" w:rsidP="00A70C91">
            <w:pPr>
              <w:jc w:val="both"/>
            </w:pPr>
            <w:r>
              <w:rPr>
                <w:b/>
              </w:rPr>
              <w:t>Obor jmenovacího řízení</w:t>
            </w:r>
          </w:p>
        </w:tc>
        <w:tc>
          <w:tcPr>
            <w:tcW w:w="2356" w:type="dxa"/>
            <w:gridSpan w:val="3"/>
            <w:shd w:val="clear" w:color="auto" w:fill="F7CAAC"/>
          </w:tcPr>
          <w:p w14:paraId="23206062" w14:textId="77777777" w:rsidR="005C4689" w:rsidRDefault="005C4689" w:rsidP="00A70C91">
            <w:pPr>
              <w:jc w:val="both"/>
            </w:pPr>
            <w:r>
              <w:rPr>
                <w:b/>
              </w:rPr>
              <w:t>Rok udělení hodnosti</w:t>
            </w:r>
          </w:p>
        </w:tc>
        <w:tc>
          <w:tcPr>
            <w:tcW w:w="2137" w:type="dxa"/>
            <w:gridSpan w:val="5"/>
            <w:tcBorders>
              <w:right w:val="single" w:sz="12" w:space="0" w:color="auto"/>
            </w:tcBorders>
            <w:shd w:val="clear" w:color="auto" w:fill="F7CAAC"/>
          </w:tcPr>
          <w:p w14:paraId="2C1E4540" w14:textId="77777777" w:rsidR="005C4689" w:rsidRDefault="005C4689" w:rsidP="00A70C91">
            <w:pPr>
              <w:jc w:val="both"/>
            </w:pPr>
            <w:r>
              <w:rPr>
                <w:b/>
              </w:rPr>
              <w:t>Řízení konáno na VŠ</w:t>
            </w:r>
          </w:p>
        </w:tc>
        <w:tc>
          <w:tcPr>
            <w:tcW w:w="632" w:type="dxa"/>
            <w:gridSpan w:val="2"/>
            <w:tcBorders>
              <w:left w:val="single" w:sz="12" w:space="0" w:color="auto"/>
            </w:tcBorders>
          </w:tcPr>
          <w:p w14:paraId="20538430" w14:textId="77777777" w:rsidR="005C4689" w:rsidRPr="00F20AEF" w:rsidRDefault="005C4689" w:rsidP="00A70C91">
            <w:pPr>
              <w:jc w:val="both"/>
              <w:rPr>
                <w:b/>
              </w:rPr>
            </w:pPr>
          </w:p>
        </w:tc>
        <w:tc>
          <w:tcPr>
            <w:tcW w:w="693" w:type="dxa"/>
          </w:tcPr>
          <w:p w14:paraId="3F02FA68" w14:textId="77777777" w:rsidR="005C4689" w:rsidRPr="00F20AEF" w:rsidRDefault="005C4689" w:rsidP="00A70C91">
            <w:pPr>
              <w:jc w:val="both"/>
              <w:rPr>
                <w:b/>
              </w:rPr>
            </w:pPr>
          </w:p>
        </w:tc>
        <w:tc>
          <w:tcPr>
            <w:tcW w:w="694" w:type="dxa"/>
          </w:tcPr>
          <w:p w14:paraId="704D40DE" w14:textId="77777777" w:rsidR="005C4689" w:rsidRDefault="005C4689" w:rsidP="00A70C91">
            <w:pPr>
              <w:jc w:val="both"/>
              <w:rPr>
                <w:b/>
              </w:rPr>
            </w:pPr>
          </w:p>
        </w:tc>
      </w:tr>
      <w:tr w:rsidR="005C4689" w14:paraId="3F69DF38" w14:textId="77777777" w:rsidTr="00A70C91">
        <w:trPr>
          <w:trHeight w:val="205"/>
        </w:trPr>
        <w:tc>
          <w:tcPr>
            <w:tcW w:w="3347" w:type="dxa"/>
            <w:gridSpan w:val="3"/>
          </w:tcPr>
          <w:p w14:paraId="4DD052CE" w14:textId="77777777" w:rsidR="005C4689" w:rsidRDefault="005C4689" w:rsidP="00A70C91">
            <w:pPr>
              <w:jc w:val="both"/>
            </w:pPr>
          </w:p>
        </w:tc>
        <w:tc>
          <w:tcPr>
            <w:tcW w:w="2356" w:type="dxa"/>
            <w:gridSpan w:val="3"/>
          </w:tcPr>
          <w:p w14:paraId="4C0599AD" w14:textId="77777777" w:rsidR="005C4689" w:rsidRDefault="005C4689" w:rsidP="00A70C91">
            <w:pPr>
              <w:jc w:val="both"/>
            </w:pPr>
          </w:p>
        </w:tc>
        <w:tc>
          <w:tcPr>
            <w:tcW w:w="2137" w:type="dxa"/>
            <w:gridSpan w:val="5"/>
            <w:tcBorders>
              <w:right w:val="single" w:sz="12" w:space="0" w:color="auto"/>
            </w:tcBorders>
          </w:tcPr>
          <w:p w14:paraId="0DE570D2" w14:textId="77777777" w:rsidR="005C4689" w:rsidRDefault="005C4689" w:rsidP="00A70C91">
            <w:pPr>
              <w:jc w:val="both"/>
            </w:pPr>
          </w:p>
        </w:tc>
        <w:tc>
          <w:tcPr>
            <w:tcW w:w="1325" w:type="dxa"/>
            <w:gridSpan w:val="3"/>
            <w:tcBorders>
              <w:left w:val="single" w:sz="12" w:space="0" w:color="auto"/>
            </w:tcBorders>
            <w:shd w:val="clear" w:color="auto" w:fill="FBD4B4"/>
            <w:vAlign w:val="center"/>
          </w:tcPr>
          <w:p w14:paraId="3625DC24" w14:textId="77777777" w:rsidR="005C4689" w:rsidRPr="00F20AEF" w:rsidRDefault="005C4689" w:rsidP="00A70C91">
            <w:pPr>
              <w:jc w:val="both"/>
              <w:rPr>
                <w:b/>
                <w:sz w:val="18"/>
              </w:rPr>
            </w:pPr>
            <w:r w:rsidRPr="00F20AEF">
              <w:rPr>
                <w:b/>
                <w:sz w:val="18"/>
              </w:rPr>
              <w:t>H-index WoS/Scopus</w:t>
            </w:r>
          </w:p>
        </w:tc>
        <w:tc>
          <w:tcPr>
            <w:tcW w:w="694" w:type="dxa"/>
            <w:vAlign w:val="center"/>
          </w:tcPr>
          <w:p w14:paraId="657B1F3A" w14:textId="77777777" w:rsidR="005C4689" w:rsidRDefault="005C4689" w:rsidP="00A70C91">
            <w:pPr>
              <w:rPr>
                <w:b/>
              </w:rPr>
            </w:pPr>
            <w:r>
              <w:rPr>
                <w:b/>
              </w:rPr>
              <w:t xml:space="preserve">    /</w:t>
            </w:r>
          </w:p>
        </w:tc>
      </w:tr>
      <w:tr w:rsidR="004622D9" w:rsidRPr="00980A44" w14:paraId="39AD4D1C" w14:textId="77777777" w:rsidTr="007A6531">
        <w:tc>
          <w:tcPr>
            <w:tcW w:w="9859" w:type="dxa"/>
            <w:gridSpan w:val="15"/>
            <w:shd w:val="clear" w:color="auto" w:fill="F7CAAC"/>
          </w:tcPr>
          <w:p w14:paraId="0D1A0137" w14:textId="77777777" w:rsidR="004622D9" w:rsidRPr="00980A44" w:rsidRDefault="004622D9" w:rsidP="004622D9">
            <w:pPr>
              <w:jc w:val="both"/>
              <w:rPr>
                <w:b/>
              </w:rPr>
            </w:pPr>
            <w:r w:rsidRPr="00980A44">
              <w:rPr>
                <w:b/>
              </w:rPr>
              <w:t xml:space="preserve">Přehled o nejvýznamnější publikační a další tvůrčí činnosti nebo další profesní činnosti u odborníků z praxe vztahující se k zabezpečovaným předmětům </w:t>
            </w:r>
          </w:p>
        </w:tc>
      </w:tr>
      <w:tr w:rsidR="004622D9" w:rsidRPr="00980A44" w14:paraId="232B15B5" w14:textId="77777777" w:rsidTr="007A6531">
        <w:trPr>
          <w:trHeight w:val="269"/>
        </w:trPr>
        <w:tc>
          <w:tcPr>
            <w:tcW w:w="9859" w:type="dxa"/>
            <w:gridSpan w:val="15"/>
          </w:tcPr>
          <w:p w14:paraId="4D505C97" w14:textId="77777777" w:rsidR="00FC7AE6" w:rsidRPr="005327DC" w:rsidRDefault="00FC7AE6" w:rsidP="00FC7AE6">
            <w:pPr>
              <w:rPr>
                <w:bCs/>
              </w:rPr>
            </w:pPr>
            <w:r w:rsidRPr="005327DC">
              <w:rPr>
                <w:bCs/>
              </w:rPr>
              <w:t>Výstavy kolektivní:</w:t>
            </w:r>
          </w:p>
          <w:p w14:paraId="1EFCF8AE" w14:textId="77777777" w:rsidR="00FC7AE6" w:rsidRPr="005327DC" w:rsidRDefault="00FC7AE6" w:rsidP="00FC7AE6">
            <w:pPr>
              <w:rPr>
                <w:bCs/>
              </w:rPr>
            </w:pPr>
            <w:r w:rsidRPr="005327DC">
              <w:rPr>
                <w:bCs/>
              </w:rPr>
              <w:t>2022</w:t>
            </w:r>
            <w:r>
              <w:rPr>
                <w:bCs/>
              </w:rPr>
              <w:t>:</w:t>
            </w:r>
            <w:r w:rsidRPr="005327DC">
              <w:rPr>
                <w:bCs/>
              </w:rPr>
              <w:t xml:space="preserve"> </w:t>
            </w:r>
            <w:r>
              <w:rPr>
                <w:bCs/>
              </w:rPr>
              <w:t xml:space="preserve">/ </w:t>
            </w:r>
            <w:r w:rsidRPr="005327DC">
              <w:rPr>
                <w:bCs/>
              </w:rPr>
              <w:t>Wrocław, Galeria Aula, Akademia Sztuk Pięknych im. E. Gepperta</w:t>
            </w:r>
            <w:r>
              <w:rPr>
                <w:bCs/>
              </w:rPr>
              <w:t xml:space="preserve"> /</w:t>
            </w:r>
          </w:p>
          <w:p w14:paraId="69DCED4C" w14:textId="77777777" w:rsidR="00FC7AE6" w:rsidRPr="005327DC" w:rsidRDefault="00FC7AE6" w:rsidP="00FC7AE6">
            <w:pPr>
              <w:rPr>
                <w:bCs/>
              </w:rPr>
            </w:pPr>
            <w:r w:rsidRPr="005327DC">
              <w:rPr>
                <w:bCs/>
              </w:rPr>
              <w:t>2021</w:t>
            </w:r>
            <w:r>
              <w:rPr>
                <w:bCs/>
              </w:rPr>
              <w:t>:</w:t>
            </w:r>
            <w:r w:rsidRPr="005327DC">
              <w:rPr>
                <w:bCs/>
              </w:rPr>
              <w:t xml:space="preserve"> / Banská Bystrica, Galéria FX / A toto je? / Try III</w:t>
            </w:r>
          </w:p>
          <w:p w14:paraId="1999FDBE" w14:textId="77777777" w:rsidR="00FC7AE6" w:rsidRPr="005327DC" w:rsidRDefault="00FC7AE6" w:rsidP="00FC7AE6">
            <w:pPr>
              <w:rPr>
                <w:bCs/>
              </w:rPr>
            </w:pPr>
            <w:r w:rsidRPr="005327DC">
              <w:rPr>
                <w:bCs/>
              </w:rPr>
              <w:t>2021</w:t>
            </w:r>
            <w:r>
              <w:rPr>
                <w:bCs/>
              </w:rPr>
              <w:t>:</w:t>
            </w:r>
            <w:r w:rsidRPr="005327DC">
              <w:rPr>
                <w:bCs/>
              </w:rPr>
              <w:t xml:space="preserve"> / Zlín, galerie G18 / Master5 / Try II</w:t>
            </w:r>
          </w:p>
          <w:p w14:paraId="43A82C94" w14:textId="77777777" w:rsidR="00FC7AE6" w:rsidRPr="005327DC" w:rsidRDefault="00FC7AE6" w:rsidP="00FC7AE6">
            <w:pPr>
              <w:rPr>
                <w:bCs/>
              </w:rPr>
            </w:pPr>
            <w:r w:rsidRPr="005327DC">
              <w:rPr>
                <w:bCs/>
              </w:rPr>
              <w:t>2020</w:t>
            </w:r>
            <w:r>
              <w:rPr>
                <w:bCs/>
              </w:rPr>
              <w:t>:</w:t>
            </w:r>
            <w:r w:rsidRPr="005327DC">
              <w:rPr>
                <w:bCs/>
              </w:rPr>
              <w:t xml:space="preserve"> / Nitra, galerie Trafačka / Mrtvolky</w:t>
            </w:r>
          </w:p>
          <w:p w14:paraId="4873F281" w14:textId="6E400476" w:rsidR="004622D9" w:rsidRPr="00980A44" w:rsidRDefault="00FC7AE6" w:rsidP="001750A5">
            <w:pPr>
              <w:rPr>
                <w:b/>
              </w:rPr>
            </w:pPr>
            <w:r w:rsidRPr="005327DC">
              <w:rPr>
                <w:bCs/>
              </w:rPr>
              <w:t>2018</w:t>
            </w:r>
            <w:r>
              <w:rPr>
                <w:bCs/>
              </w:rPr>
              <w:t>:</w:t>
            </w:r>
            <w:r w:rsidRPr="005327DC">
              <w:rPr>
                <w:bCs/>
              </w:rPr>
              <w:t xml:space="preserve"> / Kyjev / Ukrainian Fashion Week / SABINA X JAN FW–18</w:t>
            </w:r>
          </w:p>
        </w:tc>
      </w:tr>
      <w:tr w:rsidR="004622D9" w:rsidRPr="00980A44" w14:paraId="7B334A92" w14:textId="77777777" w:rsidTr="007A6531">
        <w:trPr>
          <w:trHeight w:val="218"/>
        </w:trPr>
        <w:tc>
          <w:tcPr>
            <w:tcW w:w="9859" w:type="dxa"/>
            <w:gridSpan w:val="15"/>
            <w:shd w:val="clear" w:color="auto" w:fill="F7CAAC"/>
          </w:tcPr>
          <w:p w14:paraId="46EC883C" w14:textId="6FF86C55" w:rsidR="004622D9" w:rsidRPr="00980A44" w:rsidRDefault="00005EEE" w:rsidP="004622D9">
            <w:pPr>
              <w:rPr>
                <w:b/>
              </w:rPr>
            </w:pPr>
            <w:r>
              <w:br w:type="page"/>
            </w:r>
            <w:r w:rsidR="004622D9" w:rsidRPr="00980A44">
              <w:rPr>
                <w:b/>
              </w:rPr>
              <w:t>Působení v</w:t>
            </w:r>
            <w:r w:rsidR="004622D9">
              <w:rPr>
                <w:b/>
              </w:rPr>
              <w:t> </w:t>
            </w:r>
            <w:r w:rsidR="004622D9" w:rsidRPr="00980A44">
              <w:rPr>
                <w:b/>
              </w:rPr>
              <w:t>zahraničí</w:t>
            </w:r>
          </w:p>
        </w:tc>
      </w:tr>
      <w:tr w:rsidR="004622D9" w:rsidRPr="00980A44" w14:paraId="74D23EE3" w14:textId="77777777" w:rsidTr="007A6531">
        <w:trPr>
          <w:trHeight w:val="187"/>
        </w:trPr>
        <w:tc>
          <w:tcPr>
            <w:tcW w:w="9859" w:type="dxa"/>
            <w:gridSpan w:val="15"/>
          </w:tcPr>
          <w:p w14:paraId="79C0CF00" w14:textId="77777777" w:rsidR="004622D9" w:rsidRPr="00980A44" w:rsidRDefault="004622D9" w:rsidP="004622D9">
            <w:pPr>
              <w:rPr>
                <w:b/>
                <w:color w:val="FF0000"/>
              </w:rPr>
            </w:pPr>
          </w:p>
        </w:tc>
      </w:tr>
      <w:tr w:rsidR="004622D9" w:rsidRPr="00980A44" w14:paraId="0B257933" w14:textId="77777777" w:rsidTr="007A6531">
        <w:trPr>
          <w:cantSplit/>
          <w:trHeight w:val="470"/>
        </w:trPr>
        <w:tc>
          <w:tcPr>
            <w:tcW w:w="2518" w:type="dxa"/>
            <w:shd w:val="clear" w:color="auto" w:fill="F7CAAC"/>
          </w:tcPr>
          <w:p w14:paraId="40C38F76" w14:textId="77777777" w:rsidR="004622D9" w:rsidRPr="00980A44" w:rsidRDefault="004622D9" w:rsidP="004622D9">
            <w:pPr>
              <w:jc w:val="both"/>
              <w:rPr>
                <w:b/>
              </w:rPr>
            </w:pPr>
            <w:r w:rsidRPr="00980A44">
              <w:rPr>
                <w:b/>
              </w:rPr>
              <w:t xml:space="preserve">Podpis </w:t>
            </w:r>
          </w:p>
        </w:tc>
        <w:tc>
          <w:tcPr>
            <w:tcW w:w="4178" w:type="dxa"/>
            <w:gridSpan w:val="8"/>
          </w:tcPr>
          <w:p w14:paraId="29638B98" w14:textId="078C9023" w:rsidR="004622D9" w:rsidRPr="00980A44" w:rsidRDefault="0081465A" w:rsidP="004622D9">
            <w:pPr>
              <w:jc w:val="both"/>
            </w:pPr>
            <w:r w:rsidRPr="00980A44">
              <w:t>Sabina Psotková</w:t>
            </w:r>
            <w:r w:rsidR="000A2A22">
              <w:t xml:space="preserve"> v. r.</w:t>
            </w:r>
          </w:p>
        </w:tc>
        <w:tc>
          <w:tcPr>
            <w:tcW w:w="850" w:type="dxa"/>
            <w:shd w:val="clear" w:color="auto" w:fill="F7CAAC"/>
          </w:tcPr>
          <w:p w14:paraId="6AEF0502" w14:textId="77777777" w:rsidR="004622D9" w:rsidRPr="00980A44" w:rsidRDefault="004622D9" w:rsidP="004622D9">
            <w:pPr>
              <w:jc w:val="both"/>
            </w:pPr>
            <w:r w:rsidRPr="00980A44">
              <w:rPr>
                <w:b/>
              </w:rPr>
              <w:t>datum</w:t>
            </w:r>
          </w:p>
        </w:tc>
        <w:tc>
          <w:tcPr>
            <w:tcW w:w="2313" w:type="dxa"/>
            <w:gridSpan w:val="5"/>
          </w:tcPr>
          <w:p w14:paraId="6E9FFFCE" w14:textId="402E225C" w:rsidR="004622D9" w:rsidRPr="00980A44" w:rsidRDefault="004622D9" w:rsidP="004622D9">
            <w:pPr>
              <w:jc w:val="both"/>
            </w:pPr>
            <w:r>
              <w:t xml:space="preserve">20. </w:t>
            </w:r>
            <w:r w:rsidR="0015057F">
              <w:t>12</w:t>
            </w:r>
            <w:r>
              <w:t>. 20</w:t>
            </w:r>
            <w:r w:rsidR="0015057F">
              <w:t>22</w:t>
            </w:r>
          </w:p>
        </w:tc>
      </w:tr>
    </w:tbl>
    <w:p w14:paraId="525DE7EE" w14:textId="77777777" w:rsidR="002C6D49" w:rsidRDefault="002C6D49">
      <w:pPr>
        <w:rPr>
          <w:ins w:id="468" w:author="Hana Ponížilová" w:date="2023-05-25T13:34:00Z"/>
        </w:rPr>
      </w:pPr>
      <w:ins w:id="469" w:author="Hana Ponížilová" w:date="2023-05-25T13:34:00Z">
        <w:r>
          <w:br w:type="page"/>
        </w:r>
      </w:ins>
    </w:p>
    <w:tbl>
      <w:tblPr>
        <w:tblW w:w="981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453"/>
        <w:gridCol w:w="132"/>
        <w:gridCol w:w="850"/>
        <w:gridCol w:w="993"/>
        <w:gridCol w:w="656"/>
        <w:gridCol w:w="336"/>
        <w:gridCol w:w="709"/>
        <w:gridCol w:w="828"/>
        <w:gridCol w:w="22"/>
        <w:gridCol w:w="709"/>
        <w:gridCol w:w="567"/>
        <w:gridCol w:w="709"/>
        <w:gridCol w:w="850"/>
      </w:tblGrid>
      <w:tr w:rsidR="00560E04" w14:paraId="63634C65" w14:textId="77777777" w:rsidTr="005A7C0B">
        <w:tc>
          <w:tcPr>
            <w:tcW w:w="9814" w:type="dxa"/>
            <w:gridSpan w:val="13"/>
            <w:tcBorders>
              <w:bottom w:val="double" w:sz="4" w:space="0" w:color="auto"/>
            </w:tcBorders>
            <w:shd w:val="clear" w:color="auto" w:fill="BDD6EE"/>
          </w:tcPr>
          <w:p w14:paraId="797D9FAB" w14:textId="24D67547" w:rsidR="00560E04" w:rsidRDefault="00560E04" w:rsidP="00560E04">
            <w:pPr>
              <w:jc w:val="both"/>
              <w:rPr>
                <w:b/>
                <w:sz w:val="28"/>
              </w:rPr>
            </w:pPr>
            <w:r>
              <w:rPr>
                <w:b/>
                <w:sz w:val="28"/>
              </w:rPr>
              <w:lastRenderedPageBreak/>
              <w:t>C-I – Personální zabezpečení</w:t>
            </w:r>
          </w:p>
        </w:tc>
      </w:tr>
      <w:tr w:rsidR="00560E04" w14:paraId="2B2E9011" w14:textId="77777777" w:rsidTr="005A7C0B">
        <w:tc>
          <w:tcPr>
            <w:tcW w:w="2585" w:type="dxa"/>
            <w:gridSpan w:val="2"/>
            <w:tcBorders>
              <w:top w:val="double" w:sz="4" w:space="0" w:color="auto"/>
            </w:tcBorders>
            <w:shd w:val="clear" w:color="auto" w:fill="F7CAAC"/>
          </w:tcPr>
          <w:p w14:paraId="7376A078" w14:textId="77777777" w:rsidR="00560E04" w:rsidRDefault="00560E04" w:rsidP="00560E04">
            <w:pPr>
              <w:jc w:val="both"/>
              <w:rPr>
                <w:b/>
              </w:rPr>
            </w:pPr>
            <w:r>
              <w:rPr>
                <w:b/>
              </w:rPr>
              <w:t>Vysoká škola</w:t>
            </w:r>
          </w:p>
        </w:tc>
        <w:tc>
          <w:tcPr>
            <w:tcW w:w="7229" w:type="dxa"/>
            <w:gridSpan w:val="11"/>
          </w:tcPr>
          <w:p w14:paraId="28F71D5F" w14:textId="77777777" w:rsidR="00560E04" w:rsidRDefault="00560E04" w:rsidP="00560E04">
            <w:pPr>
              <w:jc w:val="both"/>
            </w:pPr>
            <w:r>
              <w:t>Univerzita Tomáše Bati ve Zlíně</w:t>
            </w:r>
          </w:p>
        </w:tc>
      </w:tr>
      <w:tr w:rsidR="00560E04" w14:paraId="08F2BEFF" w14:textId="77777777" w:rsidTr="005A7C0B">
        <w:tc>
          <w:tcPr>
            <w:tcW w:w="2585" w:type="dxa"/>
            <w:gridSpan w:val="2"/>
            <w:shd w:val="clear" w:color="auto" w:fill="F7CAAC"/>
          </w:tcPr>
          <w:p w14:paraId="3459ABC0" w14:textId="77777777" w:rsidR="00560E04" w:rsidRDefault="00560E04" w:rsidP="00560E04">
            <w:pPr>
              <w:jc w:val="both"/>
              <w:rPr>
                <w:b/>
              </w:rPr>
            </w:pPr>
            <w:r>
              <w:rPr>
                <w:b/>
              </w:rPr>
              <w:t>Součást vysoké školy</w:t>
            </w:r>
          </w:p>
        </w:tc>
        <w:tc>
          <w:tcPr>
            <w:tcW w:w="7229" w:type="dxa"/>
            <w:gridSpan w:val="11"/>
          </w:tcPr>
          <w:p w14:paraId="6F1EBAD7" w14:textId="77777777" w:rsidR="00560E04" w:rsidRDefault="00560E04" w:rsidP="00560E04">
            <w:pPr>
              <w:jc w:val="both"/>
            </w:pPr>
            <w:r>
              <w:t>Fakulta multimediálních komunikací</w:t>
            </w:r>
          </w:p>
        </w:tc>
      </w:tr>
      <w:tr w:rsidR="00560E04" w14:paraId="32129887" w14:textId="77777777" w:rsidTr="005A7C0B">
        <w:trPr>
          <w:trHeight w:val="167"/>
        </w:trPr>
        <w:tc>
          <w:tcPr>
            <w:tcW w:w="2585" w:type="dxa"/>
            <w:gridSpan w:val="2"/>
            <w:shd w:val="clear" w:color="auto" w:fill="F7CAAC"/>
          </w:tcPr>
          <w:p w14:paraId="6395FDE6" w14:textId="4858B273" w:rsidR="00560E04" w:rsidRDefault="00560E04" w:rsidP="006443A8">
            <w:pPr>
              <w:rPr>
                <w:b/>
              </w:rPr>
            </w:pPr>
            <w:r>
              <w:rPr>
                <w:b/>
              </w:rPr>
              <w:t>Název</w:t>
            </w:r>
            <w:r w:rsidR="006443A8">
              <w:rPr>
                <w:b/>
              </w:rPr>
              <w:t xml:space="preserve"> </w:t>
            </w:r>
            <w:r>
              <w:rPr>
                <w:b/>
              </w:rPr>
              <w:t>studijního programu</w:t>
            </w:r>
          </w:p>
        </w:tc>
        <w:tc>
          <w:tcPr>
            <w:tcW w:w="7229" w:type="dxa"/>
            <w:gridSpan w:val="11"/>
          </w:tcPr>
          <w:p w14:paraId="0C3A426A" w14:textId="4C789A67" w:rsidR="00560E04" w:rsidRDefault="00774F06" w:rsidP="00560E04">
            <w:pPr>
              <w:jc w:val="both"/>
            </w:pPr>
            <w:r>
              <w:t>Design</w:t>
            </w:r>
          </w:p>
        </w:tc>
      </w:tr>
      <w:tr w:rsidR="00560E04" w14:paraId="711A1CA2" w14:textId="77777777" w:rsidTr="005A7C0B">
        <w:tc>
          <w:tcPr>
            <w:tcW w:w="2585" w:type="dxa"/>
            <w:gridSpan w:val="2"/>
            <w:shd w:val="clear" w:color="auto" w:fill="F7CAAC"/>
          </w:tcPr>
          <w:p w14:paraId="0E72397B" w14:textId="77777777" w:rsidR="00560E04" w:rsidRDefault="00560E04" w:rsidP="00560E04">
            <w:pPr>
              <w:jc w:val="both"/>
              <w:rPr>
                <w:b/>
              </w:rPr>
            </w:pPr>
            <w:r>
              <w:rPr>
                <w:b/>
              </w:rPr>
              <w:t>Jméno a příjmení</w:t>
            </w:r>
          </w:p>
        </w:tc>
        <w:tc>
          <w:tcPr>
            <w:tcW w:w="4394" w:type="dxa"/>
            <w:gridSpan w:val="7"/>
          </w:tcPr>
          <w:p w14:paraId="4F13CD45" w14:textId="77777777" w:rsidR="00560E04" w:rsidRDefault="00560E04" w:rsidP="00560E04">
            <w:pPr>
              <w:jc w:val="both"/>
            </w:pPr>
            <w:r>
              <w:t>Ondřej Puchta</w:t>
            </w:r>
          </w:p>
        </w:tc>
        <w:tc>
          <w:tcPr>
            <w:tcW w:w="1276" w:type="dxa"/>
            <w:gridSpan w:val="2"/>
            <w:shd w:val="clear" w:color="auto" w:fill="F7CAAC"/>
          </w:tcPr>
          <w:p w14:paraId="45B6A2A3" w14:textId="77777777" w:rsidR="00560E04" w:rsidRDefault="00560E04" w:rsidP="00560E04">
            <w:pPr>
              <w:jc w:val="both"/>
              <w:rPr>
                <w:b/>
              </w:rPr>
            </w:pPr>
            <w:r>
              <w:rPr>
                <w:b/>
              </w:rPr>
              <w:t>Titul</w:t>
            </w:r>
          </w:p>
        </w:tc>
        <w:tc>
          <w:tcPr>
            <w:tcW w:w="1559" w:type="dxa"/>
            <w:gridSpan w:val="2"/>
          </w:tcPr>
          <w:p w14:paraId="0A8A2780" w14:textId="77777777" w:rsidR="00560E04" w:rsidRDefault="00560E04" w:rsidP="00560E04">
            <w:pPr>
              <w:jc w:val="both"/>
            </w:pPr>
            <w:r>
              <w:t>MgA., Ph.D.</w:t>
            </w:r>
          </w:p>
        </w:tc>
      </w:tr>
      <w:tr w:rsidR="00560E04" w14:paraId="6EB32BDD" w14:textId="77777777" w:rsidTr="005A7C0B">
        <w:trPr>
          <w:trHeight w:val="290"/>
        </w:trPr>
        <w:tc>
          <w:tcPr>
            <w:tcW w:w="2585" w:type="dxa"/>
            <w:gridSpan w:val="2"/>
            <w:shd w:val="clear" w:color="auto" w:fill="F7CAAC"/>
          </w:tcPr>
          <w:p w14:paraId="11C96977" w14:textId="77777777" w:rsidR="00560E04" w:rsidRDefault="00560E04" w:rsidP="00560E04">
            <w:pPr>
              <w:jc w:val="both"/>
              <w:rPr>
                <w:b/>
              </w:rPr>
            </w:pPr>
            <w:r>
              <w:rPr>
                <w:b/>
              </w:rPr>
              <w:t>Rok narození</w:t>
            </w:r>
          </w:p>
        </w:tc>
        <w:tc>
          <w:tcPr>
            <w:tcW w:w="850" w:type="dxa"/>
          </w:tcPr>
          <w:p w14:paraId="76DFC262" w14:textId="77777777" w:rsidR="00560E04" w:rsidRDefault="00560E04" w:rsidP="00560E04">
            <w:pPr>
              <w:jc w:val="both"/>
            </w:pPr>
            <w:r>
              <w:t>1986</w:t>
            </w:r>
          </w:p>
        </w:tc>
        <w:tc>
          <w:tcPr>
            <w:tcW w:w="1985" w:type="dxa"/>
            <w:gridSpan w:val="3"/>
            <w:shd w:val="clear" w:color="auto" w:fill="F7CAAC"/>
          </w:tcPr>
          <w:p w14:paraId="013126BC" w14:textId="77777777" w:rsidR="00560E04" w:rsidRDefault="00560E04" w:rsidP="00560E04">
            <w:pPr>
              <w:jc w:val="both"/>
              <w:rPr>
                <w:b/>
              </w:rPr>
            </w:pPr>
            <w:r>
              <w:rPr>
                <w:b/>
              </w:rPr>
              <w:t>typ vztahu k VŠ</w:t>
            </w:r>
          </w:p>
        </w:tc>
        <w:tc>
          <w:tcPr>
            <w:tcW w:w="709" w:type="dxa"/>
          </w:tcPr>
          <w:p w14:paraId="55A7BAF6" w14:textId="77777777" w:rsidR="00560E04" w:rsidRDefault="00560E04" w:rsidP="00560E04">
            <w:pPr>
              <w:jc w:val="both"/>
            </w:pPr>
            <w:r>
              <w:t>pp</w:t>
            </w:r>
          </w:p>
        </w:tc>
        <w:tc>
          <w:tcPr>
            <w:tcW w:w="850" w:type="dxa"/>
            <w:gridSpan w:val="2"/>
            <w:shd w:val="clear" w:color="auto" w:fill="F7CAAC"/>
          </w:tcPr>
          <w:p w14:paraId="1EBC3FD8" w14:textId="77777777" w:rsidR="00560E04" w:rsidRDefault="00560E04" w:rsidP="00560E04">
            <w:pPr>
              <w:jc w:val="both"/>
              <w:rPr>
                <w:b/>
              </w:rPr>
            </w:pPr>
            <w:r>
              <w:rPr>
                <w:b/>
              </w:rPr>
              <w:t>rozsah</w:t>
            </w:r>
          </w:p>
        </w:tc>
        <w:tc>
          <w:tcPr>
            <w:tcW w:w="1276" w:type="dxa"/>
            <w:gridSpan w:val="2"/>
          </w:tcPr>
          <w:p w14:paraId="36EA038E" w14:textId="77777777" w:rsidR="00560E04" w:rsidRDefault="00560E04" w:rsidP="00560E04">
            <w:pPr>
              <w:jc w:val="both"/>
            </w:pPr>
            <w:r>
              <w:t>40h/t</w:t>
            </w:r>
          </w:p>
        </w:tc>
        <w:tc>
          <w:tcPr>
            <w:tcW w:w="709" w:type="dxa"/>
            <w:shd w:val="clear" w:color="auto" w:fill="F7CAAC"/>
          </w:tcPr>
          <w:p w14:paraId="4A97405E" w14:textId="77777777" w:rsidR="00560E04" w:rsidRDefault="00560E04" w:rsidP="00560E04">
            <w:pPr>
              <w:jc w:val="both"/>
              <w:rPr>
                <w:b/>
              </w:rPr>
            </w:pPr>
            <w:r>
              <w:rPr>
                <w:b/>
              </w:rPr>
              <w:t>do kdy</w:t>
            </w:r>
          </w:p>
        </w:tc>
        <w:tc>
          <w:tcPr>
            <w:tcW w:w="850" w:type="dxa"/>
          </w:tcPr>
          <w:p w14:paraId="278D3190" w14:textId="77777777" w:rsidR="00560E04" w:rsidRDefault="00560E04" w:rsidP="00560E04">
            <w:pPr>
              <w:jc w:val="both"/>
            </w:pPr>
            <w:r>
              <w:t>N</w:t>
            </w:r>
          </w:p>
        </w:tc>
      </w:tr>
      <w:tr w:rsidR="00560E04" w14:paraId="3EFA33FF" w14:textId="77777777" w:rsidTr="005A7C0B">
        <w:trPr>
          <w:trHeight w:val="280"/>
        </w:trPr>
        <w:tc>
          <w:tcPr>
            <w:tcW w:w="5420" w:type="dxa"/>
            <w:gridSpan w:val="6"/>
            <w:shd w:val="clear" w:color="auto" w:fill="F7CAAC"/>
          </w:tcPr>
          <w:p w14:paraId="6AA6B338" w14:textId="77777777" w:rsidR="00560E04" w:rsidRDefault="00560E04" w:rsidP="00560E04">
            <w:pPr>
              <w:jc w:val="both"/>
              <w:rPr>
                <w:b/>
              </w:rPr>
            </w:pPr>
            <w:r>
              <w:rPr>
                <w:b/>
              </w:rPr>
              <w:t>Typ vztahu na součásti VŠ, která uskutečňuje st. program</w:t>
            </w:r>
          </w:p>
        </w:tc>
        <w:tc>
          <w:tcPr>
            <w:tcW w:w="709" w:type="dxa"/>
          </w:tcPr>
          <w:p w14:paraId="183667F4" w14:textId="77777777" w:rsidR="00560E04" w:rsidRDefault="00560E04" w:rsidP="00560E04">
            <w:pPr>
              <w:jc w:val="both"/>
            </w:pPr>
            <w:r>
              <w:t>pp</w:t>
            </w:r>
          </w:p>
        </w:tc>
        <w:tc>
          <w:tcPr>
            <w:tcW w:w="850" w:type="dxa"/>
            <w:gridSpan w:val="2"/>
            <w:shd w:val="clear" w:color="auto" w:fill="F7CAAC"/>
          </w:tcPr>
          <w:p w14:paraId="7A3EB1BC" w14:textId="77777777" w:rsidR="00560E04" w:rsidRDefault="00560E04" w:rsidP="00560E04">
            <w:pPr>
              <w:jc w:val="both"/>
              <w:rPr>
                <w:b/>
              </w:rPr>
            </w:pPr>
            <w:r>
              <w:rPr>
                <w:b/>
              </w:rPr>
              <w:t>rozsah</w:t>
            </w:r>
          </w:p>
        </w:tc>
        <w:tc>
          <w:tcPr>
            <w:tcW w:w="1276" w:type="dxa"/>
            <w:gridSpan w:val="2"/>
          </w:tcPr>
          <w:p w14:paraId="52357F0B" w14:textId="77777777" w:rsidR="00560E04" w:rsidRDefault="00560E04" w:rsidP="00560E04">
            <w:pPr>
              <w:jc w:val="both"/>
            </w:pPr>
            <w:r>
              <w:t>40h/t</w:t>
            </w:r>
          </w:p>
        </w:tc>
        <w:tc>
          <w:tcPr>
            <w:tcW w:w="709" w:type="dxa"/>
            <w:shd w:val="clear" w:color="auto" w:fill="F7CAAC"/>
          </w:tcPr>
          <w:p w14:paraId="6957ABAD" w14:textId="77777777" w:rsidR="00560E04" w:rsidRDefault="00560E04" w:rsidP="00560E04">
            <w:pPr>
              <w:jc w:val="both"/>
              <w:rPr>
                <w:b/>
              </w:rPr>
            </w:pPr>
            <w:r>
              <w:rPr>
                <w:b/>
              </w:rPr>
              <w:t>do kdy</w:t>
            </w:r>
          </w:p>
        </w:tc>
        <w:tc>
          <w:tcPr>
            <w:tcW w:w="850" w:type="dxa"/>
          </w:tcPr>
          <w:p w14:paraId="6361EE27" w14:textId="77777777" w:rsidR="00560E04" w:rsidRDefault="00560E04" w:rsidP="00560E04">
            <w:pPr>
              <w:jc w:val="both"/>
            </w:pPr>
            <w:r>
              <w:t>N</w:t>
            </w:r>
          </w:p>
        </w:tc>
      </w:tr>
      <w:tr w:rsidR="00560E04" w14:paraId="066E6160" w14:textId="77777777" w:rsidTr="005A7C0B">
        <w:tc>
          <w:tcPr>
            <w:tcW w:w="6129" w:type="dxa"/>
            <w:gridSpan w:val="7"/>
            <w:shd w:val="clear" w:color="auto" w:fill="F7CAAC"/>
          </w:tcPr>
          <w:p w14:paraId="1FA991B5" w14:textId="77777777" w:rsidR="00560E04" w:rsidRDefault="00560E04" w:rsidP="00560E04">
            <w:pPr>
              <w:jc w:val="both"/>
            </w:pPr>
            <w:r>
              <w:rPr>
                <w:b/>
              </w:rPr>
              <w:t>Další současná působení jako akademický pracovník na jiných VŠ</w:t>
            </w:r>
          </w:p>
        </w:tc>
        <w:tc>
          <w:tcPr>
            <w:tcW w:w="2126" w:type="dxa"/>
            <w:gridSpan w:val="4"/>
            <w:shd w:val="clear" w:color="auto" w:fill="F7CAAC"/>
          </w:tcPr>
          <w:p w14:paraId="47479EF3" w14:textId="77777777" w:rsidR="00560E04" w:rsidRDefault="00560E04" w:rsidP="00560E04">
            <w:pPr>
              <w:jc w:val="both"/>
              <w:rPr>
                <w:b/>
              </w:rPr>
            </w:pPr>
            <w:r>
              <w:rPr>
                <w:b/>
              </w:rPr>
              <w:t>typ prac. vztahu</w:t>
            </w:r>
          </w:p>
        </w:tc>
        <w:tc>
          <w:tcPr>
            <w:tcW w:w="1559" w:type="dxa"/>
            <w:gridSpan w:val="2"/>
            <w:shd w:val="clear" w:color="auto" w:fill="F7CAAC"/>
          </w:tcPr>
          <w:p w14:paraId="21A9B416" w14:textId="77777777" w:rsidR="00560E04" w:rsidRDefault="00560E04" w:rsidP="00560E04">
            <w:pPr>
              <w:jc w:val="both"/>
              <w:rPr>
                <w:b/>
              </w:rPr>
            </w:pPr>
            <w:r>
              <w:rPr>
                <w:b/>
              </w:rPr>
              <w:t>rozsah</w:t>
            </w:r>
          </w:p>
        </w:tc>
      </w:tr>
      <w:tr w:rsidR="00560E04" w14:paraId="7BE13D55" w14:textId="77777777" w:rsidTr="005A7C0B">
        <w:tc>
          <w:tcPr>
            <w:tcW w:w="6129" w:type="dxa"/>
            <w:gridSpan w:val="7"/>
          </w:tcPr>
          <w:p w14:paraId="539A47E3" w14:textId="77777777" w:rsidR="00560E04" w:rsidRDefault="00560E04" w:rsidP="00560E04">
            <w:pPr>
              <w:jc w:val="both"/>
            </w:pPr>
          </w:p>
        </w:tc>
        <w:tc>
          <w:tcPr>
            <w:tcW w:w="2126" w:type="dxa"/>
            <w:gridSpan w:val="4"/>
          </w:tcPr>
          <w:p w14:paraId="60C4A927" w14:textId="77777777" w:rsidR="00560E04" w:rsidRDefault="00560E04" w:rsidP="00560E04">
            <w:pPr>
              <w:jc w:val="both"/>
            </w:pPr>
          </w:p>
        </w:tc>
        <w:tc>
          <w:tcPr>
            <w:tcW w:w="1559" w:type="dxa"/>
            <w:gridSpan w:val="2"/>
          </w:tcPr>
          <w:p w14:paraId="739A2743" w14:textId="77777777" w:rsidR="00560E04" w:rsidRDefault="00560E04" w:rsidP="00560E04">
            <w:pPr>
              <w:jc w:val="both"/>
            </w:pPr>
          </w:p>
        </w:tc>
      </w:tr>
      <w:tr w:rsidR="00560E04" w14:paraId="0FD0AE89" w14:textId="77777777" w:rsidTr="005A7C0B">
        <w:tc>
          <w:tcPr>
            <w:tcW w:w="6129" w:type="dxa"/>
            <w:gridSpan w:val="7"/>
          </w:tcPr>
          <w:p w14:paraId="5F0923F7" w14:textId="77777777" w:rsidR="00560E04" w:rsidRDefault="00560E04" w:rsidP="00560E04">
            <w:pPr>
              <w:jc w:val="both"/>
            </w:pPr>
          </w:p>
        </w:tc>
        <w:tc>
          <w:tcPr>
            <w:tcW w:w="2126" w:type="dxa"/>
            <w:gridSpan w:val="4"/>
          </w:tcPr>
          <w:p w14:paraId="7CB593F7" w14:textId="77777777" w:rsidR="00560E04" w:rsidRDefault="00560E04" w:rsidP="00560E04">
            <w:pPr>
              <w:jc w:val="both"/>
            </w:pPr>
          </w:p>
        </w:tc>
        <w:tc>
          <w:tcPr>
            <w:tcW w:w="1559" w:type="dxa"/>
            <w:gridSpan w:val="2"/>
          </w:tcPr>
          <w:p w14:paraId="5CFA77BE" w14:textId="77777777" w:rsidR="00560E04" w:rsidRDefault="00560E04" w:rsidP="00560E04">
            <w:pPr>
              <w:jc w:val="both"/>
            </w:pPr>
          </w:p>
        </w:tc>
      </w:tr>
      <w:tr w:rsidR="00560E04" w14:paraId="321F70B9" w14:textId="77777777" w:rsidTr="005A7C0B">
        <w:tc>
          <w:tcPr>
            <w:tcW w:w="9814" w:type="dxa"/>
            <w:gridSpan w:val="13"/>
            <w:shd w:val="clear" w:color="auto" w:fill="F7CAAC"/>
          </w:tcPr>
          <w:p w14:paraId="53C47092" w14:textId="77777777" w:rsidR="00560E04" w:rsidRDefault="00560E04" w:rsidP="00560E04">
            <w:pPr>
              <w:jc w:val="both"/>
            </w:pPr>
            <w:r>
              <w:rPr>
                <w:b/>
              </w:rPr>
              <w:t>Předměty příslušného studijního programu a způsob zapojení do jejich výuky, příp. další zapojení do uskutečňování studijního programu</w:t>
            </w:r>
          </w:p>
        </w:tc>
      </w:tr>
      <w:tr w:rsidR="00560E04" w:rsidRPr="002827C6" w14:paraId="08B2A275" w14:textId="77777777" w:rsidTr="005A7C0B">
        <w:trPr>
          <w:trHeight w:val="232"/>
        </w:trPr>
        <w:tc>
          <w:tcPr>
            <w:tcW w:w="9814" w:type="dxa"/>
            <w:gridSpan w:val="13"/>
            <w:tcBorders>
              <w:top w:val="nil"/>
            </w:tcBorders>
          </w:tcPr>
          <w:p w14:paraId="32C3481F" w14:textId="39BCA61D" w:rsidR="00560E04" w:rsidRPr="002827C6" w:rsidRDefault="00560E04" w:rsidP="00560E04">
            <w:pPr>
              <w:jc w:val="both"/>
            </w:pPr>
            <w:r>
              <w:t>Prezentace designérského díla 1</w:t>
            </w:r>
            <w:r w:rsidR="00D82146">
              <w:t>, 2 (</w:t>
            </w:r>
            <w:r>
              <w:t>vede seminář</w:t>
            </w:r>
            <w:r w:rsidR="00D82146">
              <w:t>, garant)</w:t>
            </w:r>
          </w:p>
        </w:tc>
      </w:tr>
      <w:tr w:rsidR="00560E04" w:rsidRPr="002827C6" w14:paraId="08D04D12" w14:textId="77777777" w:rsidTr="005A7C0B">
        <w:trPr>
          <w:trHeight w:val="340"/>
        </w:trPr>
        <w:tc>
          <w:tcPr>
            <w:tcW w:w="9814" w:type="dxa"/>
            <w:gridSpan w:val="13"/>
            <w:tcBorders>
              <w:top w:val="nil"/>
            </w:tcBorders>
            <w:shd w:val="clear" w:color="auto" w:fill="FBD4B4"/>
          </w:tcPr>
          <w:p w14:paraId="480F2A23" w14:textId="77777777" w:rsidR="00560E04" w:rsidRPr="002827C6" w:rsidRDefault="00560E04" w:rsidP="00560E04">
            <w:pPr>
              <w:jc w:val="both"/>
              <w:rPr>
                <w:b/>
              </w:rPr>
            </w:pPr>
            <w:r w:rsidRPr="002827C6">
              <w:rPr>
                <w:b/>
              </w:rPr>
              <w:t>Zapojení do výuky v dalších studijních programech na téže vysoké škole (pouze u garantů ZT a PZ předmětů)</w:t>
            </w:r>
          </w:p>
        </w:tc>
      </w:tr>
      <w:tr w:rsidR="00560E04" w:rsidRPr="002827C6" w14:paraId="7AEE244F" w14:textId="77777777" w:rsidTr="005A7C0B">
        <w:trPr>
          <w:trHeight w:val="340"/>
        </w:trPr>
        <w:tc>
          <w:tcPr>
            <w:tcW w:w="2453" w:type="dxa"/>
            <w:tcBorders>
              <w:top w:val="nil"/>
            </w:tcBorders>
          </w:tcPr>
          <w:p w14:paraId="3A29628A" w14:textId="77777777" w:rsidR="00560E04" w:rsidRPr="002827C6" w:rsidRDefault="00560E04" w:rsidP="00560E04">
            <w:pPr>
              <w:jc w:val="both"/>
              <w:rPr>
                <w:b/>
              </w:rPr>
            </w:pPr>
            <w:r w:rsidRPr="002827C6">
              <w:rPr>
                <w:b/>
              </w:rPr>
              <w:t>Název studijního předmětu</w:t>
            </w:r>
          </w:p>
        </w:tc>
        <w:tc>
          <w:tcPr>
            <w:tcW w:w="1975" w:type="dxa"/>
            <w:gridSpan w:val="3"/>
            <w:tcBorders>
              <w:top w:val="nil"/>
            </w:tcBorders>
          </w:tcPr>
          <w:p w14:paraId="60B6080C" w14:textId="77777777" w:rsidR="00560E04" w:rsidRPr="002827C6" w:rsidRDefault="00560E04" w:rsidP="00560E04">
            <w:pPr>
              <w:rPr>
                <w:b/>
              </w:rPr>
            </w:pPr>
            <w:r w:rsidRPr="002827C6">
              <w:rPr>
                <w:b/>
              </w:rPr>
              <w:t>Název studijního programu</w:t>
            </w:r>
          </w:p>
        </w:tc>
        <w:tc>
          <w:tcPr>
            <w:tcW w:w="656" w:type="dxa"/>
            <w:tcBorders>
              <w:top w:val="nil"/>
            </w:tcBorders>
          </w:tcPr>
          <w:p w14:paraId="425F8BE0" w14:textId="77777777" w:rsidR="00560E04" w:rsidRPr="002827C6" w:rsidRDefault="00560E04" w:rsidP="00560E04">
            <w:pPr>
              <w:jc w:val="both"/>
              <w:rPr>
                <w:b/>
              </w:rPr>
            </w:pPr>
            <w:r w:rsidRPr="002827C6">
              <w:rPr>
                <w:b/>
              </w:rPr>
              <w:t>Sem.</w:t>
            </w:r>
          </w:p>
        </w:tc>
        <w:tc>
          <w:tcPr>
            <w:tcW w:w="1873" w:type="dxa"/>
            <w:gridSpan w:val="3"/>
            <w:tcBorders>
              <w:top w:val="nil"/>
            </w:tcBorders>
          </w:tcPr>
          <w:p w14:paraId="6685F035" w14:textId="77777777" w:rsidR="00560E04" w:rsidRPr="002827C6" w:rsidRDefault="00560E04" w:rsidP="00560E04">
            <w:pPr>
              <w:rPr>
                <w:b/>
              </w:rPr>
            </w:pPr>
            <w:r w:rsidRPr="002827C6">
              <w:rPr>
                <w:b/>
              </w:rPr>
              <w:t>Role ve výuce daného předmětu</w:t>
            </w:r>
          </w:p>
        </w:tc>
        <w:tc>
          <w:tcPr>
            <w:tcW w:w="2857" w:type="dxa"/>
            <w:gridSpan w:val="5"/>
            <w:tcBorders>
              <w:top w:val="nil"/>
            </w:tcBorders>
          </w:tcPr>
          <w:p w14:paraId="3B5D074F" w14:textId="77777777" w:rsidR="00560E04" w:rsidRPr="002827C6" w:rsidRDefault="00560E04" w:rsidP="00560E04">
            <w:pPr>
              <w:rPr>
                <w:b/>
              </w:rPr>
            </w:pPr>
            <w:r>
              <w:rPr>
                <w:b/>
              </w:rPr>
              <w:t>(</w:t>
            </w:r>
            <w:r w:rsidRPr="00F20AEF">
              <w:rPr>
                <w:b/>
                <w:i/>
                <w:iCs/>
              </w:rPr>
              <w:t>nepovinný údaj</w:t>
            </w:r>
            <w:r w:rsidRPr="00F20AEF">
              <w:rPr>
                <w:b/>
              </w:rPr>
              <w:t>)</w:t>
            </w:r>
            <w:r>
              <w:rPr>
                <w:b/>
              </w:rPr>
              <w:t xml:space="preserve"> </w:t>
            </w:r>
            <w:r w:rsidRPr="002827C6">
              <w:rPr>
                <w:b/>
              </w:rPr>
              <w:t>Počet hodin za semestr</w:t>
            </w:r>
          </w:p>
        </w:tc>
      </w:tr>
      <w:tr w:rsidR="00560E04" w:rsidRPr="0016131F" w14:paraId="190848D8" w14:textId="77777777" w:rsidTr="005A7C0B">
        <w:trPr>
          <w:trHeight w:val="285"/>
        </w:trPr>
        <w:tc>
          <w:tcPr>
            <w:tcW w:w="2453" w:type="dxa"/>
            <w:tcBorders>
              <w:top w:val="nil"/>
            </w:tcBorders>
          </w:tcPr>
          <w:p w14:paraId="1CF3D6E6" w14:textId="039D68FD" w:rsidR="00560E04" w:rsidRPr="0016131F" w:rsidRDefault="00560E04" w:rsidP="00560E04">
            <w:pPr>
              <w:jc w:val="both"/>
            </w:pPr>
          </w:p>
        </w:tc>
        <w:tc>
          <w:tcPr>
            <w:tcW w:w="1975" w:type="dxa"/>
            <w:gridSpan w:val="3"/>
            <w:tcBorders>
              <w:top w:val="nil"/>
            </w:tcBorders>
          </w:tcPr>
          <w:p w14:paraId="5187F41E" w14:textId="7169D1AA" w:rsidR="00560E04" w:rsidRPr="0016131F" w:rsidRDefault="00560E04" w:rsidP="00560E04">
            <w:pPr>
              <w:jc w:val="both"/>
            </w:pPr>
          </w:p>
        </w:tc>
        <w:tc>
          <w:tcPr>
            <w:tcW w:w="656" w:type="dxa"/>
            <w:tcBorders>
              <w:top w:val="nil"/>
            </w:tcBorders>
          </w:tcPr>
          <w:p w14:paraId="67AD1670" w14:textId="248730DA" w:rsidR="00560E04" w:rsidRPr="0016131F" w:rsidRDefault="00560E04" w:rsidP="00560E04">
            <w:pPr>
              <w:jc w:val="both"/>
            </w:pPr>
          </w:p>
        </w:tc>
        <w:tc>
          <w:tcPr>
            <w:tcW w:w="1873" w:type="dxa"/>
            <w:gridSpan w:val="3"/>
            <w:tcBorders>
              <w:top w:val="nil"/>
            </w:tcBorders>
          </w:tcPr>
          <w:p w14:paraId="7642A3F8" w14:textId="455D3A02" w:rsidR="00560E04" w:rsidRPr="0016131F" w:rsidRDefault="00560E04" w:rsidP="00560E04">
            <w:pPr>
              <w:jc w:val="both"/>
            </w:pPr>
          </w:p>
        </w:tc>
        <w:tc>
          <w:tcPr>
            <w:tcW w:w="2857" w:type="dxa"/>
            <w:gridSpan w:val="5"/>
            <w:tcBorders>
              <w:top w:val="nil"/>
            </w:tcBorders>
          </w:tcPr>
          <w:p w14:paraId="759966C3" w14:textId="2BB7CDC1" w:rsidR="00560E04" w:rsidRPr="0016131F" w:rsidRDefault="00560E04" w:rsidP="00560E04">
            <w:pPr>
              <w:jc w:val="both"/>
            </w:pPr>
          </w:p>
        </w:tc>
      </w:tr>
      <w:tr w:rsidR="00560E04" w14:paraId="12F91FF0" w14:textId="77777777" w:rsidTr="005A7C0B">
        <w:tc>
          <w:tcPr>
            <w:tcW w:w="9814" w:type="dxa"/>
            <w:gridSpan w:val="13"/>
            <w:shd w:val="clear" w:color="auto" w:fill="F7CAAC"/>
          </w:tcPr>
          <w:p w14:paraId="7E8D6F70" w14:textId="77777777" w:rsidR="00560E04" w:rsidRDefault="00560E04" w:rsidP="00560E04">
            <w:pPr>
              <w:jc w:val="both"/>
            </w:pPr>
            <w:r>
              <w:rPr>
                <w:b/>
              </w:rPr>
              <w:t xml:space="preserve">Údaje o vzdělání na VŠ </w:t>
            </w:r>
          </w:p>
        </w:tc>
      </w:tr>
      <w:tr w:rsidR="00560E04" w14:paraId="0FA68DF8" w14:textId="77777777" w:rsidTr="005A7C0B">
        <w:trPr>
          <w:trHeight w:val="623"/>
        </w:trPr>
        <w:tc>
          <w:tcPr>
            <w:tcW w:w="9814" w:type="dxa"/>
            <w:gridSpan w:val="13"/>
          </w:tcPr>
          <w:p w14:paraId="6D7A8851" w14:textId="77777777" w:rsidR="00ED09BD" w:rsidRDefault="00ED09BD" w:rsidP="00ED09BD">
            <w:pPr>
              <w:jc w:val="both"/>
            </w:pPr>
            <w:r w:rsidRPr="002A7865">
              <w:t>2018</w:t>
            </w:r>
            <w:r>
              <w:t>: Univerzita Tomáše Bati ve Zlíně, Fakulta multimediálních komunikací,</w:t>
            </w:r>
            <w:r w:rsidRPr="002A7865">
              <w:t xml:space="preserve"> Multim</w:t>
            </w:r>
            <w:r>
              <w:t>é</w:t>
            </w:r>
            <w:r w:rsidRPr="002A7865">
              <w:t>dia a design</w:t>
            </w:r>
            <w:r>
              <w:t>,</w:t>
            </w:r>
            <w:r w:rsidRPr="002A7865">
              <w:t xml:space="preserve"> Ph.D.</w:t>
            </w:r>
          </w:p>
          <w:p w14:paraId="20203BE5" w14:textId="10CC83C4" w:rsidR="00560E04" w:rsidRPr="002A7865" w:rsidRDefault="00ED09BD" w:rsidP="00ED09BD">
            <w:pPr>
              <w:jc w:val="both"/>
            </w:pPr>
            <w:r w:rsidRPr="002A7865">
              <w:t>201</w:t>
            </w:r>
            <w:r>
              <w:t>1:</w:t>
            </w:r>
            <w:r w:rsidRPr="002A7865">
              <w:t xml:space="preserve"> </w:t>
            </w:r>
            <w:r>
              <w:t xml:space="preserve">Univerzita Tomáše Bati ve Zlíně, Fakulta multimediálních komunikací, </w:t>
            </w:r>
            <w:r w:rsidRPr="002A7865">
              <w:t>Multim</w:t>
            </w:r>
            <w:r>
              <w:t>é</w:t>
            </w:r>
            <w:r w:rsidRPr="002A7865">
              <w:t>dia a design</w:t>
            </w:r>
            <w:r>
              <w:t>, Průmyslový design, MgA</w:t>
            </w:r>
            <w:r w:rsidRPr="002A7865">
              <w:t>.</w:t>
            </w:r>
          </w:p>
        </w:tc>
      </w:tr>
      <w:tr w:rsidR="00560E04" w14:paraId="590ACCC2" w14:textId="77777777" w:rsidTr="005A7C0B">
        <w:tc>
          <w:tcPr>
            <w:tcW w:w="9814" w:type="dxa"/>
            <w:gridSpan w:val="13"/>
            <w:shd w:val="clear" w:color="auto" w:fill="F7CAAC"/>
          </w:tcPr>
          <w:p w14:paraId="03A12B67" w14:textId="77777777" w:rsidR="00560E04" w:rsidRDefault="00560E04" w:rsidP="00560E04">
            <w:pPr>
              <w:jc w:val="both"/>
              <w:rPr>
                <w:b/>
              </w:rPr>
            </w:pPr>
            <w:r>
              <w:rPr>
                <w:b/>
              </w:rPr>
              <w:t>Údaje o odborném působení od absolvování VŠ</w:t>
            </w:r>
          </w:p>
        </w:tc>
      </w:tr>
      <w:tr w:rsidR="00560E04" w:rsidRPr="009B6AE3" w14:paraId="0E59BA2A" w14:textId="77777777" w:rsidTr="005A7C0B">
        <w:trPr>
          <w:trHeight w:val="963"/>
        </w:trPr>
        <w:tc>
          <w:tcPr>
            <w:tcW w:w="9814" w:type="dxa"/>
            <w:gridSpan w:val="13"/>
          </w:tcPr>
          <w:p w14:paraId="67F2B831" w14:textId="77777777" w:rsidR="00556462" w:rsidRDefault="00556462" w:rsidP="00556462">
            <w:r>
              <w:t>2018-dosud: Univerzita Tomáše Bati ve Zlíně, Fakulta multimediálních komunikací, zástupce vedoucího ateliéru Průmyslový design, odborný asistent</w:t>
            </w:r>
          </w:p>
          <w:p w14:paraId="659122D0" w14:textId="77777777" w:rsidR="00556462" w:rsidRDefault="00556462" w:rsidP="00556462">
            <w:r>
              <w:t>2015-2018: Univerzita Tomáše Bati ve Zlíně, Fakulta multimediálních komunikací, ateliér Průmyslový design, externí pedagog</w:t>
            </w:r>
          </w:p>
          <w:p w14:paraId="64D65A79" w14:textId="4E92C48F" w:rsidR="00560E04" w:rsidRPr="009A62AA" w:rsidRDefault="00556462" w:rsidP="00560E04">
            <w:pPr>
              <w:jc w:val="both"/>
            </w:pPr>
            <w:r>
              <w:t>2012-dosud: OSVČ v oboru Průmyslový design</w:t>
            </w:r>
          </w:p>
        </w:tc>
      </w:tr>
      <w:tr w:rsidR="00560E04" w14:paraId="0A23DE02" w14:textId="77777777" w:rsidTr="005A7C0B">
        <w:trPr>
          <w:trHeight w:val="250"/>
        </w:trPr>
        <w:tc>
          <w:tcPr>
            <w:tcW w:w="9814" w:type="dxa"/>
            <w:gridSpan w:val="13"/>
            <w:shd w:val="clear" w:color="auto" w:fill="F7CAAC"/>
          </w:tcPr>
          <w:p w14:paraId="23478772" w14:textId="77777777" w:rsidR="00560E04" w:rsidRDefault="00560E04" w:rsidP="00560E04">
            <w:pPr>
              <w:jc w:val="both"/>
            </w:pPr>
            <w:r>
              <w:rPr>
                <w:b/>
              </w:rPr>
              <w:t>Zkušenosti s vedením kvalifikačních a rigorózních prací</w:t>
            </w:r>
          </w:p>
        </w:tc>
      </w:tr>
      <w:tr w:rsidR="00560E04" w14:paraId="1F269ABB" w14:textId="77777777" w:rsidTr="005A7C0B">
        <w:trPr>
          <w:trHeight w:val="246"/>
        </w:trPr>
        <w:tc>
          <w:tcPr>
            <w:tcW w:w="9814" w:type="dxa"/>
            <w:gridSpan w:val="13"/>
          </w:tcPr>
          <w:p w14:paraId="1894CA6E" w14:textId="686607FA" w:rsidR="00560E04" w:rsidRDefault="00560E04" w:rsidP="00560E04">
            <w:pPr>
              <w:jc w:val="both"/>
            </w:pPr>
            <w:r>
              <w:t>Bakalářské práce: 1</w:t>
            </w:r>
          </w:p>
        </w:tc>
      </w:tr>
      <w:tr w:rsidR="00560E04" w14:paraId="62874217" w14:textId="77777777" w:rsidTr="005A7C0B">
        <w:trPr>
          <w:cantSplit/>
        </w:trPr>
        <w:tc>
          <w:tcPr>
            <w:tcW w:w="3435" w:type="dxa"/>
            <w:gridSpan w:val="3"/>
            <w:tcBorders>
              <w:top w:val="single" w:sz="12" w:space="0" w:color="auto"/>
            </w:tcBorders>
            <w:shd w:val="clear" w:color="auto" w:fill="F7CAAC"/>
          </w:tcPr>
          <w:p w14:paraId="270AB753" w14:textId="77777777" w:rsidR="00560E04" w:rsidRDefault="00560E04" w:rsidP="00560E04">
            <w:pPr>
              <w:jc w:val="both"/>
            </w:pPr>
            <w:r>
              <w:rPr>
                <w:b/>
              </w:rPr>
              <w:t xml:space="preserve">Obor habilitačního řízení </w:t>
            </w:r>
          </w:p>
        </w:tc>
        <w:tc>
          <w:tcPr>
            <w:tcW w:w="1985" w:type="dxa"/>
            <w:gridSpan w:val="3"/>
            <w:tcBorders>
              <w:top w:val="single" w:sz="12" w:space="0" w:color="auto"/>
            </w:tcBorders>
            <w:shd w:val="clear" w:color="auto" w:fill="F7CAAC"/>
          </w:tcPr>
          <w:p w14:paraId="6127B840" w14:textId="77777777" w:rsidR="00560E04" w:rsidRDefault="00560E04" w:rsidP="00560E04">
            <w:pPr>
              <w:jc w:val="both"/>
            </w:pPr>
            <w:r>
              <w:rPr>
                <w:b/>
              </w:rPr>
              <w:t>Rok udělení hodnosti</w:t>
            </w:r>
          </w:p>
        </w:tc>
        <w:tc>
          <w:tcPr>
            <w:tcW w:w="2268" w:type="dxa"/>
            <w:gridSpan w:val="4"/>
            <w:tcBorders>
              <w:top w:val="single" w:sz="12" w:space="0" w:color="auto"/>
              <w:right w:val="single" w:sz="12" w:space="0" w:color="auto"/>
            </w:tcBorders>
            <w:shd w:val="clear" w:color="auto" w:fill="F7CAAC"/>
          </w:tcPr>
          <w:p w14:paraId="4BD46BEE" w14:textId="77777777" w:rsidR="00560E04" w:rsidRDefault="00560E04" w:rsidP="00560E04">
            <w:pPr>
              <w:jc w:val="both"/>
            </w:pPr>
            <w:r>
              <w:rPr>
                <w:b/>
              </w:rPr>
              <w:t>Řízení konáno na VŠ</w:t>
            </w:r>
          </w:p>
        </w:tc>
        <w:tc>
          <w:tcPr>
            <w:tcW w:w="2126" w:type="dxa"/>
            <w:gridSpan w:val="3"/>
            <w:tcBorders>
              <w:top w:val="single" w:sz="12" w:space="0" w:color="auto"/>
              <w:left w:val="single" w:sz="12" w:space="0" w:color="auto"/>
            </w:tcBorders>
            <w:shd w:val="clear" w:color="auto" w:fill="F7CAAC"/>
          </w:tcPr>
          <w:p w14:paraId="2F3D6CE4" w14:textId="77777777" w:rsidR="00560E04" w:rsidRDefault="00560E04" w:rsidP="00560E04">
            <w:pPr>
              <w:jc w:val="both"/>
              <w:rPr>
                <w:b/>
              </w:rPr>
            </w:pPr>
            <w:r>
              <w:rPr>
                <w:b/>
              </w:rPr>
              <w:t>Ohlasy publikací</w:t>
            </w:r>
          </w:p>
        </w:tc>
      </w:tr>
      <w:tr w:rsidR="00560E04" w14:paraId="5336C9A0" w14:textId="77777777" w:rsidTr="005A7C0B">
        <w:trPr>
          <w:cantSplit/>
        </w:trPr>
        <w:tc>
          <w:tcPr>
            <w:tcW w:w="3435" w:type="dxa"/>
            <w:gridSpan w:val="3"/>
          </w:tcPr>
          <w:p w14:paraId="79FF4F55" w14:textId="77777777" w:rsidR="00560E04" w:rsidRDefault="00560E04" w:rsidP="00560E04">
            <w:pPr>
              <w:jc w:val="both"/>
            </w:pPr>
          </w:p>
        </w:tc>
        <w:tc>
          <w:tcPr>
            <w:tcW w:w="1985" w:type="dxa"/>
            <w:gridSpan w:val="3"/>
          </w:tcPr>
          <w:p w14:paraId="52936E0F" w14:textId="77777777" w:rsidR="00560E04" w:rsidRDefault="00560E04" w:rsidP="00560E04">
            <w:pPr>
              <w:jc w:val="both"/>
            </w:pPr>
          </w:p>
        </w:tc>
        <w:tc>
          <w:tcPr>
            <w:tcW w:w="2268" w:type="dxa"/>
            <w:gridSpan w:val="4"/>
            <w:tcBorders>
              <w:right w:val="single" w:sz="12" w:space="0" w:color="auto"/>
            </w:tcBorders>
          </w:tcPr>
          <w:p w14:paraId="7CF20ACA" w14:textId="77777777" w:rsidR="00560E04" w:rsidRDefault="00560E04" w:rsidP="00560E04">
            <w:pPr>
              <w:jc w:val="both"/>
            </w:pPr>
          </w:p>
        </w:tc>
        <w:tc>
          <w:tcPr>
            <w:tcW w:w="567" w:type="dxa"/>
            <w:tcBorders>
              <w:left w:val="single" w:sz="12" w:space="0" w:color="auto"/>
            </w:tcBorders>
            <w:shd w:val="clear" w:color="auto" w:fill="F7CAAC"/>
          </w:tcPr>
          <w:p w14:paraId="6C94E350" w14:textId="77777777" w:rsidR="00560E04" w:rsidRPr="00F20AEF" w:rsidRDefault="00560E04" w:rsidP="00560E04">
            <w:pPr>
              <w:jc w:val="both"/>
            </w:pPr>
            <w:r w:rsidRPr="00F20AEF">
              <w:rPr>
                <w:b/>
              </w:rPr>
              <w:t>WoS</w:t>
            </w:r>
          </w:p>
        </w:tc>
        <w:tc>
          <w:tcPr>
            <w:tcW w:w="709" w:type="dxa"/>
            <w:shd w:val="clear" w:color="auto" w:fill="F7CAAC"/>
          </w:tcPr>
          <w:p w14:paraId="26E15EB0" w14:textId="77777777" w:rsidR="00560E04" w:rsidRPr="00F20AEF" w:rsidRDefault="00560E04" w:rsidP="00560E04">
            <w:pPr>
              <w:jc w:val="both"/>
              <w:rPr>
                <w:sz w:val="18"/>
              </w:rPr>
            </w:pPr>
            <w:r w:rsidRPr="00F20AEF">
              <w:rPr>
                <w:b/>
                <w:sz w:val="18"/>
              </w:rPr>
              <w:t>Scopus</w:t>
            </w:r>
          </w:p>
        </w:tc>
        <w:tc>
          <w:tcPr>
            <w:tcW w:w="850" w:type="dxa"/>
            <w:shd w:val="clear" w:color="auto" w:fill="F7CAAC"/>
          </w:tcPr>
          <w:p w14:paraId="2EFA4BB2" w14:textId="77777777" w:rsidR="00560E04" w:rsidRDefault="00560E04" w:rsidP="00560E04">
            <w:pPr>
              <w:jc w:val="both"/>
            </w:pPr>
            <w:r>
              <w:rPr>
                <w:b/>
                <w:sz w:val="18"/>
              </w:rPr>
              <w:t>ostatní</w:t>
            </w:r>
          </w:p>
        </w:tc>
      </w:tr>
      <w:tr w:rsidR="00560E04" w14:paraId="1E3F56C3" w14:textId="77777777" w:rsidTr="005A7C0B">
        <w:trPr>
          <w:cantSplit/>
          <w:trHeight w:val="70"/>
        </w:trPr>
        <w:tc>
          <w:tcPr>
            <w:tcW w:w="3435" w:type="dxa"/>
            <w:gridSpan w:val="3"/>
            <w:shd w:val="clear" w:color="auto" w:fill="F7CAAC"/>
          </w:tcPr>
          <w:p w14:paraId="77E1D06B" w14:textId="77777777" w:rsidR="00560E04" w:rsidRDefault="00560E04" w:rsidP="00560E04">
            <w:pPr>
              <w:jc w:val="both"/>
            </w:pPr>
            <w:r>
              <w:rPr>
                <w:b/>
              </w:rPr>
              <w:t>Obor jmenovacího řízení</w:t>
            </w:r>
          </w:p>
        </w:tc>
        <w:tc>
          <w:tcPr>
            <w:tcW w:w="1985" w:type="dxa"/>
            <w:gridSpan w:val="3"/>
            <w:shd w:val="clear" w:color="auto" w:fill="F7CAAC"/>
          </w:tcPr>
          <w:p w14:paraId="2D059C26" w14:textId="77777777" w:rsidR="00560E04" w:rsidRDefault="00560E04" w:rsidP="00560E04">
            <w:pPr>
              <w:jc w:val="both"/>
            </w:pPr>
            <w:r>
              <w:rPr>
                <w:b/>
              </w:rPr>
              <w:t>Rok udělení hodnosti</w:t>
            </w:r>
          </w:p>
        </w:tc>
        <w:tc>
          <w:tcPr>
            <w:tcW w:w="2268" w:type="dxa"/>
            <w:gridSpan w:val="4"/>
            <w:tcBorders>
              <w:right w:val="single" w:sz="12" w:space="0" w:color="auto"/>
            </w:tcBorders>
            <w:shd w:val="clear" w:color="auto" w:fill="F7CAAC"/>
          </w:tcPr>
          <w:p w14:paraId="4B441A45" w14:textId="77777777" w:rsidR="00560E04" w:rsidRDefault="00560E04" w:rsidP="00560E04">
            <w:pPr>
              <w:jc w:val="both"/>
            </w:pPr>
            <w:r>
              <w:rPr>
                <w:b/>
              </w:rPr>
              <w:t>Řízení konáno na VŠ</w:t>
            </w:r>
          </w:p>
        </w:tc>
        <w:tc>
          <w:tcPr>
            <w:tcW w:w="567" w:type="dxa"/>
            <w:tcBorders>
              <w:left w:val="single" w:sz="12" w:space="0" w:color="auto"/>
            </w:tcBorders>
          </w:tcPr>
          <w:p w14:paraId="0EB0B950" w14:textId="77777777" w:rsidR="00560E04" w:rsidRPr="00F20AEF" w:rsidRDefault="00560E04" w:rsidP="00560E04">
            <w:pPr>
              <w:jc w:val="both"/>
              <w:rPr>
                <w:b/>
              </w:rPr>
            </w:pPr>
          </w:p>
        </w:tc>
        <w:tc>
          <w:tcPr>
            <w:tcW w:w="709" w:type="dxa"/>
          </w:tcPr>
          <w:p w14:paraId="2CC1E949" w14:textId="77777777" w:rsidR="00560E04" w:rsidRPr="00F20AEF" w:rsidRDefault="00560E04" w:rsidP="00560E04">
            <w:pPr>
              <w:jc w:val="both"/>
              <w:rPr>
                <w:b/>
              </w:rPr>
            </w:pPr>
          </w:p>
        </w:tc>
        <w:tc>
          <w:tcPr>
            <w:tcW w:w="850" w:type="dxa"/>
          </w:tcPr>
          <w:p w14:paraId="261F6A57" w14:textId="77777777" w:rsidR="00560E04" w:rsidRDefault="00560E04" w:rsidP="00560E04">
            <w:pPr>
              <w:jc w:val="both"/>
              <w:rPr>
                <w:b/>
              </w:rPr>
            </w:pPr>
          </w:p>
        </w:tc>
      </w:tr>
      <w:tr w:rsidR="00560E04" w14:paraId="7613C24E" w14:textId="77777777" w:rsidTr="005A7C0B">
        <w:trPr>
          <w:trHeight w:val="205"/>
        </w:trPr>
        <w:tc>
          <w:tcPr>
            <w:tcW w:w="3435" w:type="dxa"/>
            <w:gridSpan w:val="3"/>
          </w:tcPr>
          <w:p w14:paraId="7EF0316E" w14:textId="77777777" w:rsidR="00560E04" w:rsidRDefault="00560E04" w:rsidP="00560E04">
            <w:pPr>
              <w:jc w:val="both"/>
            </w:pPr>
          </w:p>
        </w:tc>
        <w:tc>
          <w:tcPr>
            <w:tcW w:w="1985" w:type="dxa"/>
            <w:gridSpan w:val="3"/>
          </w:tcPr>
          <w:p w14:paraId="5FA54ACF" w14:textId="77777777" w:rsidR="00560E04" w:rsidRDefault="00560E04" w:rsidP="00560E04">
            <w:pPr>
              <w:jc w:val="both"/>
            </w:pPr>
          </w:p>
        </w:tc>
        <w:tc>
          <w:tcPr>
            <w:tcW w:w="2268" w:type="dxa"/>
            <w:gridSpan w:val="4"/>
            <w:tcBorders>
              <w:right w:val="single" w:sz="12" w:space="0" w:color="auto"/>
            </w:tcBorders>
          </w:tcPr>
          <w:p w14:paraId="6333DF28" w14:textId="77777777" w:rsidR="00560E04" w:rsidRDefault="00560E04" w:rsidP="00560E04">
            <w:pPr>
              <w:jc w:val="both"/>
            </w:pPr>
          </w:p>
        </w:tc>
        <w:tc>
          <w:tcPr>
            <w:tcW w:w="1276" w:type="dxa"/>
            <w:gridSpan w:val="2"/>
            <w:tcBorders>
              <w:left w:val="single" w:sz="12" w:space="0" w:color="auto"/>
            </w:tcBorders>
            <w:shd w:val="clear" w:color="auto" w:fill="FBD4B4"/>
            <w:vAlign w:val="center"/>
          </w:tcPr>
          <w:p w14:paraId="5804FA51" w14:textId="77777777" w:rsidR="00560E04" w:rsidRPr="00F20AEF" w:rsidRDefault="00560E04" w:rsidP="00560E04">
            <w:pPr>
              <w:jc w:val="both"/>
              <w:rPr>
                <w:b/>
                <w:sz w:val="18"/>
              </w:rPr>
            </w:pPr>
            <w:r w:rsidRPr="00F20AEF">
              <w:rPr>
                <w:b/>
                <w:sz w:val="18"/>
              </w:rPr>
              <w:t>H-index WoS/Scopus</w:t>
            </w:r>
          </w:p>
        </w:tc>
        <w:tc>
          <w:tcPr>
            <w:tcW w:w="850" w:type="dxa"/>
            <w:vAlign w:val="center"/>
          </w:tcPr>
          <w:p w14:paraId="5203C7C5" w14:textId="77777777" w:rsidR="00560E04" w:rsidRDefault="00560E04" w:rsidP="00560E04">
            <w:pPr>
              <w:rPr>
                <w:b/>
              </w:rPr>
            </w:pPr>
            <w:r>
              <w:rPr>
                <w:b/>
              </w:rPr>
              <w:t xml:space="preserve">    /</w:t>
            </w:r>
          </w:p>
        </w:tc>
      </w:tr>
      <w:tr w:rsidR="00560E04" w14:paraId="256A13BA" w14:textId="77777777" w:rsidTr="005A7C0B">
        <w:tc>
          <w:tcPr>
            <w:tcW w:w="9814" w:type="dxa"/>
            <w:gridSpan w:val="13"/>
            <w:shd w:val="clear" w:color="auto" w:fill="F7CAAC"/>
          </w:tcPr>
          <w:p w14:paraId="6F122032" w14:textId="77777777" w:rsidR="00560E04" w:rsidRDefault="00560E04" w:rsidP="00560E04">
            <w:pPr>
              <w:jc w:val="both"/>
              <w:rPr>
                <w:b/>
              </w:rPr>
            </w:pPr>
            <w:r>
              <w:rPr>
                <w:b/>
              </w:rPr>
              <w:t xml:space="preserve">Přehled o nejvýznamnější publikační a další tvůrčí činnosti nebo další profesní činnosti u odborníků z praxe vztahující se k zabezpečovaným předmětům </w:t>
            </w:r>
          </w:p>
        </w:tc>
      </w:tr>
      <w:tr w:rsidR="00560E04" w14:paraId="1BEBE24F" w14:textId="77777777" w:rsidTr="005A7C0B">
        <w:trPr>
          <w:trHeight w:val="552"/>
        </w:trPr>
        <w:tc>
          <w:tcPr>
            <w:tcW w:w="9814" w:type="dxa"/>
            <w:gridSpan w:val="13"/>
          </w:tcPr>
          <w:p w14:paraId="1DCC8FF4" w14:textId="53465ED0" w:rsidR="00560E04" w:rsidRDefault="00560E04" w:rsidP="00560E04">
            <w:pPr>
              <w:jc w:val="both"/>
            </w:pPr>
            <w:r>
              <w:t>Designérská studie 3</w:t>
            </w:r>
            <w:r w:rsidR="004F60FC">
              <w:t>D</w:t>
            </w:r>
            <w:r>
              <w:t xml:space="preserve"> tištěné obuvi a dalšího příslušenství – Ahinsa Shoes – Walk Free s.r.o. - OSVČ</w:t>
            </w:r>
          </w:p>
          <w:p w14:paraId="4BBB38C4" w14:textId="77777777" w:rsidR="00560E04" w:rsidRDefault="00560E04" w:rsidP="00560E04">
            <w:pPr>
              <w:jc w:val="both"/>
            </w:pPr>
            <w:r>
              <w:t>Designérská studie krytování obráběcích center a dalších CNC zařízení – Hestego a.s. – OSVČ</w:t>
            </w:r>
          </w:p>
          <w:p w14:paraId="687D88B9" w14:textId="77777777" w:rsidR="00560E04" w:rsidRDefault="00560E04" w:rsidP="00560E04">
            <w:pPr>
              <w:jc w:val="both"/>
            </w:pPr>
            <w:r>
              <w:t>Designérská studie krytování obráběcích center – Trimill a.s. - OSVČ</w:t>
            </w:r>
          </w:p>
          <w:p w14:paraId="32F31306" w14:textId="77777777" w:rsidR="00560E04" w:rsidRDefault="00560E04" w:rsidP="00560E04">
            <w:pPr>
              <w:jc w:val="both"/>
            </w:pPr>
            <w:r>
              <w:t>Designérská studie laboratorního nábytku – Block a.s. – OSVČ</w:t>
            </w:r>
          </w:p>
          <w:p w14:paraId="322DA3A6" w14:textId="383F6D73" w:rsidR="00560E04" w:rsidRPr="009A62AA" w:rsidRDefault="00560E04" w:rsidP="00560E04">
            <w:pPr>
              <w:jc w:val="both"/>
            </w:pPr>
            <w:r>
              <w:t xml:space="preserve">Designérská studie elektronického hudebního nástroje </w:t>
            </w:r>
            <w:r w:rsidR="00045C07">
              <w:t>– A.m.o.s.</w:t>
            </w:r>
            <w:r>
              <w:t xml:space="preserve"> Design s.r.o. - OSVČ</w:t>
            </w:r>
          </w:p>
        </w:tc>
      </w:tr>
      <w:tr w:rsidR="00560E04" w14:paraId="4C424D93" w14:textId="77777777" w:rsidTr="005A7C0B">
        <w:trPr>
          <w:trHeight w:val="218"/>
        </w:trPr>
        <w:tc>
          <w:tcPr>
            <w:tcW w:w="9814" w:type="dxa"/>
            <w:gridSpan w:val="13"/>
            <w:shd w:val="clear" w:color="auto" w:fill="F7CAAC"/>
          </w:tcPr>
          <w:p w14:paraId="4355C3B8" w14:textId="77777777" w:rsidR="00560E04" w:rsidRDefault="00560E04" w:rsidP="00560E04">
            <w:pPr>
              <w:rPr>
                <w:b/>
              </w:rPr>
            </w:pPr>
            <w:r>
              <w:rPr>
                <w:b/>
              </w:rPr>
              <w:t>Působení v zahraničí</w:t>
            </w:r>
          </w:p>
        </w:tc>
      </w:tr>
      <w:tr w:rsidR="00560E04" w14:paraId="68B37DD7" w14:textId="77777777" w:rsidTr="005A7C0B">
        <w:trPr>
          <w:trHeight w:val="329"/>
        </w:trPr>
        <w:tc>
          <w:tcPr>
            <w:tcW w:w="9814" w:type="dxa"/>
            <w:gridSpan w:val="13"/>
          </w:tcPr>
          <w:p w14:paraId="26A6D12D" w14:textId="705453AB" w:rsidR="00560E04" w:rsidRPr="006749AE" w:rsidRDefault="00560E04" w:rsidP="00560E04"/>
        </w:tc>
      </w:tr>
      <w:tr w:rsidR="00560E04" w14:paraId="20D7E59D" w14:textId="77777777" w:rsidTr="005A7C0B">
        <w:trPr>
          <w:cantSplit/>
          <w:trHeight w:val="470"/>
        </w:trPr>
        <w:tc>
          <w:tcPr>
            <w:tcW w:w="2585" w:type="dxa"/>
            <w:gridSpan w:val="2"/>
            <w:shd w:val="clear" w:color="auto" w:fill="F7CAAC"/>
          </w:tcPr>
          <w:p w14:paraId="48EFA0C8" w14:textId="77777777" w:rsidR="00560E04" w:rsidRDefault="00560E04" w:rsidP="00560E04">
            <w:pPr>
              <w:jc w:val="both"/>
              <w:rPr>
                <w:b/>
              </w:rPr>
            </w:pPr>
            <w:r>
              <w:rPr>
                <w:b/>
              </w:rPr>
              <w:t xml:space="preserve">Podpis </w:t>
            </w:r>
          </w:p>
        </w:tc>
        <w:tc>
          <w:tcPr>
            <w:tcW w:w="4394" w:type="dxa"/>
            <w:gridSpan w:val="7"/>
          </w:tcPr>
          <w:p w14:paraId="2BF80647" w14:textId="4DA27FED" w:rsidR="00560E04" w:rsidRDefault="00774F06" w:rsidP="00560E04">
            <w:pPr>
              <w:jc w:val="both"/>
            </w:pPr>
            <w:r>
              <w:t>Ondřej Puchta v. r.</w:t>
            </w:r>
          </w:p>
        </w:tc>
        <w:tc>
          <w:tcPr>
            <w:tcW w:w="709" w:type="dxa"/>
            <w:shd w:val="clear" w:color="auto" w:fill="F7CAAC"/>
          </w:tcPr>
          <w:p w14:paraId="6515A1AA" w14:textId="77777777" w:rsidR="00560E04" w:rsidRDefault="00560E04" w:rsidP="00560E04">
            <w:pPr>
              <w:jc w:val="both"/>
            </w:pPr>
            <w:r>
              <w:rPr>
                <w:b/>
              </w:rPr>
              <w:t>datum</w:t>
            </w:r>
          </w:p>
        </w:tc>
        <w:tc>
          <w:tcPr>
            <w:tcW w:w="2126" w:type="dxa"/>
            <w:gridSpan w:val="3"/>
          </w:tcPr>
          <w:p w14:paraId="09E7E8BA" w14:textId="0D3BA3FA" w:rsidR="00560E04" w:rsidRDefault="00774F06" w:rsidP="00560E04">
            <w:pPr>
              <w:jc w:val="both"/>
            </w:pPr>
            <w:r>
              <w:t>15. 12. 202</w:t>
            </w:r>
            <w:r w:rsidR="003969FE">
              <w:t>2</w:t>
            </w:r>
          </w:p>
        </w:tc>
      </w:tr>
    </w:tbl>
    <w:p w14:paraId="495C6555" w14:textId="32B83321" w:rsidR="008C7603" w:rsidRDefault="008C7603"/>
    <w:p w14:paraId="4E2B8B44" w14:textId="77777777" w:rsidR="00A71CB4" w:rsidRDefault="00A71CB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B864BA" w14:paraId="7796E9C2" w14:textId="77777777" w:rsidTr="00E400EA">
        <w:tc>
          <w:tcPr>
            <w:tcW w:w="9859" w:type="dxa"/>
            <w:gridSpan w:val="15"/>
            <w:tcBorders>
              <w:bottom w:val="double" w:sz="4" w:space="0" w:color="auto"/>
            </w:tcBorders>
            <w:shd w:val="clear" w:color="auto" w:fill="BDD6EE"/>
          </w:tcPr>
          <w:p w14:paraId="6C82F8FD" w14:textId="2A7B1042" w:rsidR="00B864BA" w:rsidRDefault="00B864BA" w:rsidP="00E400EA">
            <w:pPr>
              <w:jc w:val="both"/>
              <w:rPr>
                <w:b/>
                <w:sz w:val="28"/>
              </w:rPr>
            </w:pPr>
            <w:r>
              <w:rPr>
                <w:b/>
                <w:sz w:val="28"/>
              </w:rPr>
              <w:lastRenderedPageBreak/>
              <w:t>C-I – Personální zabezpečení</w:t>
            </w:r>
          </w:p>
        </w:tc>
      </w:tr>
      <w:tr w:rsidR="00B864BA" w14:paraId="6C5BCFFE" w14:textId="77777777" w:rsidTr="00E400EA">
        <w:tc>
          <w:tcPr>
            <w:tcW w:w="2518" w:type="dxa"/>
            <w:tcBorders>
              <w:top w:val="double" w:sz="4" w:space="0" w:color="auto"/>
            </w:tcBorders>
            <w:shd w:val="clear" w:color="auto" w:fill="F7CAAC"/>
          </w:tcPr>
          <w:p w14:paraId="7392AE63" w14:textId="77777777" w:rsidR="00B864BA" w:rsidRDefault="00B864BA" w:rsidP="00E400EA">
            <w:pPr>
              <w:jc w:val="both"/>
              <w:rPr>
                <w:b/>
              </w:rPr>
            </w:pPr>
            <w:r>
              <w:rPr>
                <w:b/>
              </w:rPr>
              <w:t>Vysoká škola</w:t>
            </w:r>
          </w:p>
        </w:tc>
        <w:tc>
          <w:tcPr>
            <w:tcW w:w="7341" w:type="dxa"/>
            <w:gridSpan w:val="14"/>
          </w:tcPr>
          <w:p w14:paraId="5D38EFFE" w14:textId="77777777" w:rsidR="00B864BA" w:rsidRDefault="00B864BA" w:rsidP="00E400EA">
            <w:pPr>
              <w:jc w:val="both"/>
            </w:pPr>
            <w:r>
              <w:t>Univerzita Tomáše Bati ve Zlíně</w:t>
            </w:r>
          </w:p>
        </w:tc>
      </w:tr>
      <w:tr w:rsidR="00B864BA" w14:paraId="19C24802" w14:textId="77777777" w:rsidTr="00E400EA">
        <w:tc>
          <w:tcPr>
            <w:tcW w:w="2518" w:type="dxa"/>
            <w:shd w:val="clear" w:color="auto" w:fill="F7CAAC"/>
          </w:tcPr>
          <w:p w14:paraId="1947329F" w14:textId="77777777" w:rsidR="00B864BA" w:rsidRDefault="00B864BA" w:rsidP="00E400EA">
            <w:pPr>
              <w:jc w:val="both"/>
              <w:rPr>
                <w:b/>
              </w:rPr>
            </w:pPr>
            <w:r>
              <w:rPr>
                <w:b/>
              </w:rPr>
              <w:t>Součást vysoké školy</w:t>
            </w:r>
          </w:p>
        </w:tc>
        <w:tc>
          <w:tcPr>
            <w:tcW w:w="7341" w:type="dxa"/>
            <w:gridSpan w:val="14"/>
          </w:tcPr>
          <w:p w14:paraId="5B6DAE3D" w14:textId="77777777" w:rsidR="00B864BA" w:rsidRDefault="00B864BA" w:rsidP="00E400EA">
            <w:pPr>
              <w:jc w:val="both"/>
            </w:pPr>
            <w:r>
              <w:t>Fakulta multimediálních komunikací</w:t>
            </w:r>
          </w:p>
        </w:tc>
      </w:tr>
      <w:tr w:rsidR="00B864BA" w14:paraId="5C2FE5BD" w14:textId="77777777" w:rsidTr="00E400EA">
        <w:tc>
          <w:tcPr>
            <w:tcW w:w="2518" w:type="dxa"/>
            <w:shd w:val="clear" w:color="auto" w:fill="F7CAAC"/>
          </w:tcPr>
          <w:p w14:paraId="4D513324" w14:textId="77777777" w:rsidR="00B864BA" w:rsidRDefault="00B864BA" w:rsidP="00E400EA">
            <w:pPr>
              <w:jc w:val="both"/>
              <w:rPr>
                <w:b/>
              </w:rPr>
            </w:pPr>
            <w:r>
              <w:rPr>
                <w:b/>
              </w:rPr>
              <w:t>Název studijního programu</w:t>
            </w:r>
          </w:p>
        </w:tc>
        <w:tc>
          <w:tcPr>
            <w:tcW w:w="7341" w:type="dxa"/>
            <w:gridSpan w:val="14"/>
          </w:tcPr>
          <w:p w14:paraId="3F23D1AE" w14:textId="50F29387" w:rsidR="00B864BA" w:rsidRPr="00A71CB4" w:rsidRDefault="00A71CB4" w:rsidP="00E400EA">
            <w:pPr>
              <w:jc w:val="both"/>
              <w:rPr>
                <w:bCs/>
              </w:rPr>
            </w:pPr>
            <w:r w:rsidRPr="00A71CB4">
              <w:rPr>
                <w:bCs/>
              </w:rPr>
              <w:t>Design</w:t>
            </w:r>
          </w:p>
        </w:tc>
      </w:tr>
      <w:tr w:rsidR="00B864BA" w14:paraId="79F12471" w14:textId="77777777" w:rsidTr="00E400EA">
        <w:tc>
          <w:tcPr>
            <w:tcW w:w="2518" w:type="dxa"/>
            <w:shd w:val="clear" w:color="auto" w:fill="F7CAAC"/>
          </w:tcPr>
          <w:p w14:paraId="348D6238" w14:textId="77777777" w:rsidR="00B864BA" w:rsidRDefault="00B864BA" w:rsidP="00E400EA">
            <w:pPr>
              <w:jc w:val="both"/>
              <w:rPr>
                <w:b/>
              </w:rPr>
            </w:pPr>
            <w:r>
              <w:rPr>
                <w:b/>
              </w:rPr>
              <w:t>Jméno a příjmení</w:t>
            </w:r>
          </w:p>
        </w:tc>
        <w:tc>
          <w:tcPr>
            <w:tcW w:w="4536" w:type="dxa"/>
            <w:gridSpan w:val="8"/>
          </w:tcPr>
          <w:p w14:paraId="2EFDE107" w14:textId="77777777" w:rsidR="00B864BA" w:rsidRDefault="00B864BA" w:rsidP="00E400EA">
            <w:pPr>
              <w:jc w:val="both"/>
            </w:pPr>
            <w:r>
              <w:t>Zuzana Ragulová</w:t>
            </w:r>
          </w:p>
        </w:tc>
        <w:tc>
          <w:tcPr>
            <w:tcW w:w="709" w:type="dxa"/>
            <w:shd w:val="clear" w:color="auto" w:fill="F7CAAC"/>
          </w:tcPr>
          <w:p w14:paraId="5CAE857C" w14:textId="77777777" w:rsidR="00B864BA" w:rsidRDefault="00B864BA" w:rsidP="00E400EA">
            <w:pPr>
              <w:jc w:val="both"/>
              <w:rPr>
                <w:b/>
              </w:rPr>
            </w:pPr>
            <w:r>
              <w:rPr>
                <w:b/>
              </w:rPr>
              <w:t>Tituly</w:t>
            </w:r>
          </w:p>
        </w:tc>
        <w:tc>
          <w:tcPr>
            <w:tcW w:w="2096" w:type="dxa"/>
            <w:gridSpan w:val="5"/>
          </w:tcPr>
          <w:p w14:paraId="2E43CBE0" w14:textId="77777777" w:rsidR="00B864BA" w:rsidRDefault="00B864BA" w:rsidP="00E400EA">
            <w:pPr>
              <w:jc w:val="both"/>
            </w:pPr>
            <w:r>
              <w:t>Mgr.</w:t>
            </w:r>
          </w:p>
        </w:tc>
      </w:tr>
      <w:tr w:rsidR="00B864BA" w14:paraId="6E153700" w14:textId="77777777" w:rsidTr="00E400EA">
        <w:tc>
          <w:tcPr>
            <w:tcW w:w="2518" w:type="dxa"/>
            <w:shd w:val="clear" w:color="auto" w:fill="F7CAAC"/>
          </w:tcPr>
          <w:p w14:paraId="330FFB9D" w14:textId="77777777" w:rsidR="00B864BA" w:rsidRDefault="00B864BA" w:rsidP="00E400EA">
            <w:pPr>
              <w:jc w:val="both"/>
              <w:rPr>
                <w:b/>
              </w:rPr>
            </w:pPr>
            <w:r>
              <w:rPr>
                <w:b/>
              </w:rPr>
              <w:t>Rok narození</w:t>
            </w:r>
          </w:p>
        </w:tc>
        <w:tc>
          <w:tcPr>
            <w:tcW w:w="829" w:type="dxa"/>
            <w:gridSpan w:val="2"/>
          </w:tcPr>
          <w:p w14:paraId="0734738E" w14:textId="77777777" w:rsidR="00B864BA" w:rsidRDefault="00B864BA" w:rsidP="00E400EA">
            <w:pPr>
              <w:jc w:val="both"/>
            </w:pPr>
            <w:r>
              <w:t>1987</w:t>
            </w:r>
          </w:p>
        </w:tc>
        <w:tc>
          <w:tcPr>
            <w:tcW w:w="1721" w:type="dxa"/>
            <w:shd w:val="clear" w:color="auto" w:fill="F7CAAC"/>
          </w:tcPr>
          <w:p w14:paraId="0241C6F0" w14:textId="77777777" w:rsidR="00B864BA" w:rsidRDefault="00B864BA" w:rsidP="00E400EA">
            <w:pPr>
              <w:jc w:val="both"/>
              <w:rPr>
                <w:b/>
              </w:rPr>
            </w:pPr>
            <w:r>
              <w:rPr>
                <w:b/>
              </w:rPr>
              <w:t>typ vztahu k VŠ</w:t>
            </w:r>
          </w:p>
        </w:tc>
        <w:tc>
          <w:tcPr>
            <w:tcW w:w="992" w:type="dxa"/>
            <w:gridSpan w:val="4"/>
          </w:tcPr>
          <w:p w14:paraId="30798914" w14:textId="0905E212" w:rsidR="00B864BA" w:rsidRDefault="004B32A2" w:rsidP="00E400EA">
            <w:pPr>
              <w:jc w:val="both"/>
            </w:pPr>
            <w:r>
              <w:t>DPP</w:t>
            </w:r>
          </w:p>
          <w:p w14:paraId="418C9E55" w14:textId="77777777" w:rsidR="00B864BA" w:rsidRPr="00EC5078" w:rsidRDefault="00B864BA" w:rsidP="00E400EA">
            <w:pPr>
              <w:tabs>
                <w:tab w:val="left" w:pos="810"/>
              </w:tabs>
            </w:pPr>
            <w:r>
              <w:tab/>
            </w:r>
          </w:p>
        </w:tc>
        <w:tc>
          <w:tcPr>
            <w:tcW w:w="994" w:type="dxa"/>
            <w:shd w:val="clear" w:color="auto" w:fill="F7CAAC"/>
          </w:tcPr>
          <w:p w14:paraId="4AA2FA18" w14:textId="77777777" w:rsidR="00B864BA" w:rsidRDefault="00B864BA" w:rsidP="00E400EA">
            <w:pPr>
              <w:jc w:val="both"/>
              <w:rPr>
                <w:b/>
              </w:rPr>
            </w:pPr>
            <w:r>
              <w:rPr>
                <w:b/>
              </w:rPr>
              <w:t>rozsah</w:t>
            </w:r>
          </w:p>
        </w:tc>
        <w:tc>
          <w:tcPr>
            <w:tcW w:w="709" w:type="dxa"/>
          </w:tcPr>
          <w:p w14:paraId="6961550A" w14:textId="2D4CEA1F" w:rsidR="00B864BA" w:rsidRPr="00E153D9" w:rsidRDefault="0078654D" w:rsidP="00E400EA">
            <w:pPr>
              <w:jc w:val="both"/>
              <w:rPr>
                <w:bCs/>
              </w:rPr>
            </w:pPr>
            <w:r w:rsidRPr="00E153D9">
              <w:rPr>
                <w:bCs/>
              </w:rPr>
              <w:t>1h/t</w:t>
            </w:r>
          </w:p>
        </w:tc>
        <w:tc>
          <w:tcPr>
            <w:tcW w:w="709" w:type="dxa"/>
            <w:gridSpan w:val="3"/>
            <w:shd w:val="clear" w:color="auto" w:fill="F7CAAC"/>
          </w:tcPr>
          <w:p w14:paraId="5608572B" w14:textId="77777777" w:rsidR="00B864BA" w:rsidRDefault="00B864BA" w:rsidP="00E400EA">
            <w:pPr>
              <w:jc w:val="both"/>
              <w:rPr>
                <w:b/>
              </w:rPr>
            </w:pPr>
            <w:r>
              <w:rPr>
                <w:b/>
              </w:rPr>
              <w:t>do kdy</w:t>
            </w:r>
          </w:p>
        </w:tc>
        <w:tc>
          <w:tcPr>
            <w:tcW w:w="1387" w:type="dxa"/>
            <w:gridSpan w:val="2"/>
          </w:tcPr>
          <w:p w14:paraId="1904F41A" w14:textId="0DBD5BD7" w:rsidR="00B864BA" w:rsidRDefault="00B864BA" w:rsidP="00E400EA">
            <w:pPr>
              <w:jc w:val="both"/>
            </w:pPr>
          </w:p>
        </w:tc>
      </w:tr>
      <w:tr w:rsidR="00B864BA" w14:paraId="56A38727" w14:textId="77777777" w:rsidTr="00E400EA">
        <w:tc>
          <w:tcPr>
            <w:tcW w:w="5068" w:type="dxa"/>
            <w:gridSpan w:val="4"/>
            <w:shd w:val="clear" w:color="auto" w:fill="F7CAAC"/>
          </w:tcPr>
          <w:p w14:paraId="3EEBE5A0" w14:textId="77777777" w:rsidR="00B864BA" w:rsidRDefault="00B864BA" w:rsidP="00E400EA">
            <w:pPr>
              <w:jc w:val="both"/>
              <w:rPr>
                <w:b/>
              </w:rPr>
            </w:pPr>
            <w:r>
              <w:rPr>
                <w:b/>
              </w:rPr>
              <w:t>Typ vztahu na součásti VŠ, která uskutečňuje st. Program</w:t>
            </w:r>
          </w:p>
        </w:tc>
        <w:tc>
          <w:tcPr>
            <w:tcW w:w="992" w:type="dxa"/>
            <w:gridSpan w:val="4"/>
          </w:tcPr>
          <w:p w14:paraId="16AFFAC2" w14:textId="77777777" w:rsidR="004B32A2" w:rsidRDefault="004B32A2" w:rsidP="004B32A2">
            <w:pPr>
              <w:jc w:val="both"/>
            </w:pPr>
            <w:r>
              <w:t>DPP</w:t>
            </w:r>
          </w:p>
          <w:p w14:paraId="7AD4F0E1" w14:textId="41EC0606" w:rsidR="00B864BA" w:rsidRDefault="00B864BA" w:rsidP="00E400EA">
            <w:pPr>
              <w:jc w:val="both"/>
            </w:pPr>
          </w:p>
        </w:tc>
        <w:tc>
          <w:tcPr>
            <w:tcW w:w="994" w:type="dxa"/>
            <w:shd w:val="clear" w:color="auto" w:fill="F7CAAC"/>
          </w:tcPr>
          <w:p w14:paraId="5629EC10" w14:textId="77777777" w:rsidR="00B864BA" w:rsidRDefault="00B864BA" w:rsidP="00E400EA">
            <w:pPr>
              <w:jc w:val="both"/>
              <w:rPr>
                <w:b/>
              </w:rPr>
            </w:pPr>
            <w:r>
              <w:rPr>
                <w:b/>
              </w:rPr>
              <w:t>rozsah</w:t>
            </w:r>
          </w:p>
        </w:tc>
        <w:tc>
          <w:tcPr>
            <w:tcW w:w="709" w:type="dxa"/>
          </w:tcPr>
          <w:p w14:paraId="2151F343" w14:textId="7ABE7B1A" w:rsidR="00B864BA" w:rsidRPr="00E153D9" w:rsidRDefault="0078654D" w:rsidP="00E400EA">
            <w:pPr>
              <w:jc w:val="both"/>
              <w:rPr>
                <w:bCs/>
              </w:rPr>
            </w:pPr>
            <w:r w:rsidRPr="00E153D9">
              <w:rPr>
                <w:bCs/>
              </w:rPr>
              <w:t>1h/t</w:t>
            </w:r>
          </w:p>
        </w:tc>
        <w:tc>
          <w:tcPr>
            <w:tcW w:w="709" w:type="dxa"/>
            <w:gridSpan w:val="3"/>
            <w:shd w:val="clear" w:color="auto" w:fill="F7CAAC"/>
          </w:tcPr>
          <w:p w14:paraId="5FEE15D3" w14:textId="77777777" w:rsidR="00B864BA" w:rsidRDefault="00B864BA" w:rsidP="00E400EA">
            <w:pPr>
              <w:jc w:val="both"/>
              <w:rPr>
                <w:b/>
              </w:rPr>
            </w:pPr>
            <w:r>
              <w:rPr>
                <w:b/>
              </w:rPr>
              <w:t>do kdy</w:t>
            </w:r>
          </w:p>
        </w:tc>
        <w:tc>
          <w:tcPr>
            <w:tcW w:w="1387" w:type="dxa"/>
            <w:gridSpan w:val="2"/>
          </w:tcPr>
          <w:p w14:paraId="4BC81A3E" w14:textId="347910FC" w:rsidR="00B864BA" w:rsidRDefault="00B864BA" w:rsidP="00E400EA">
            <w:pPr>
              <w:jc w:val="both"/>
            </w:pPr>
          </w:p>
        </w:tc>
      </w:tr>
      <w:tr w:rsidR="00B864BA" w14:paraId="1DF6B3B8" w14:textId="77777777" w:rsidTr="00E400EA">
        <w:tc>
          <w:tcPr>
            <w:tcW w:w="6060" w:type="dxa"/>
            <w:gridSpan w:val="8"/>
            <w:shd w:val="clear" w:color="auto" w:fill="F7CAAC"/>
          </w:tcPr>
          <w:p w14:paraId="5A84B9B5" w14:textId="77777777" w:rsidR="00B864BA" w:rsidRDefault="00B864BA" w:rsidP="00E400EA">
            <w:pPr>
              <w:jc w:val="both"/>
            </w:pPr>
            <w:r>
              <w:rPr>
                <w:b/>
              </w:rPr>
              <w:t>Další současná působení jako akademický pracovník na jiných VŠ</w:t>
            </w:r>
          </w:p>
        </w:tc>
        <w:tc>
          <w:tcPr>
            <w:tcW w:w="1703" w:type="dxa"/>
            <w:gridSpan w:val="2"/>
            <w:shd w:val="clear" w:color="auto" w:fill="F7CAAC"/>
          </w:tcPr>
          <w:p w14:paraId="30D54D17" w14:textId="77777777" w:rsidR="00B864BA" w:rsidRDefault="00B864BA" w:rsidP="00E400EA">
            <w:pPr>
              <w:jc w:val="both"/>
              <w:rPr>
                <w:b/>
              </w:rPr>
            </w:pPr>
            <w:r>
              <w:rPr>
                <w:b/>
              </w:rPr>
              <w:t>typ prac. vztahu</w:t>
            </w:r>
          </w:p>
        </w:tc>
        <w:tc>
          <w:tcPr>
            <w:tcW w:w="2096" w:type="dxa"/>
            <w:gridSpan w:val="5"/>
            <w:shd w:val="clear" w:color="auto" w:fill="F7CAAC"/>
          </w:tcPr>
          <w:p w14:paraId="01FB3A42" w14:textId="77777777" w:rsidR="00B864BA" w:rsidRDefault="00B864BA" w:rsidP="00E400EA">
            <w:pPr>
              <w:jc w:val="both"/>
              <w:rPr>
                <w:b/>
              </w:rPr>
            </w:pPr>
            <w:r>
              <w:rPr>
                <w:b/>
              </w:rPr>
              <w:t>rozsah</w:t>
            </w:r>
          </w:p>
        </w:tc>
      </w:tr>
      <w:tr w:rsidR="00B864BA" w14:paraId="67E69063" w14:textId="77777777" w:rsidTr="00E400EA">
        <w:tc>
          <w:tcPr>
            <w:tcW w:w="6060" w:type="dxa"/>
            <w:gridSpan w:val="8"/>
          </w:tcPr>
          <w:p w14:paraId="1C59671A" w14:textId="77777777" w:rsidR="00B864BA" w:rsidRDefault="00B864BA" w:rsidP="00E400EA">
            <w:pPr>
              <w:jc w:val="both"/>
            </w:pPr>
          </w:p>
        </w:tc>
        <w:tc>
          <w:tcPr>
            <w:tcW w:w="1703" w:type="dxa"/>
            <w:gridSpan w:val="2"/>
          </w:tcPr>
          <w:p w14:paraId="2CD4FEFA" w14:textId="77777777" w:rsidR="00B864BA" w:rsidRDefault="00B864BA" w:rsidP="00E400EA">
            <w:pPr>
              <w:jc w:val="both"/>
            </w:pPr>
          </w:p>
        </w:tc>
        <w:tc>
          <w:tcPr>
            <w:tcW w:w="2096" w:type="dxa"/>
            <w:gridSpan w:val="5"/>
          </w:tcPr>
          <w:p w14:paraId="02468EF2" w14:textId="77777777" w:rsidR="00B864BA" w:rsidRDefault="00B864BA" w:rsidP="00E400EA">
            <w:pPr>
              <w:jc w:val="both"/>
            </w:pPr>
          </w:p>
        </w:tc>
      </w:tr>
      <w:tr w:rsidR="00B864BA" w14:paraId="23CBF1BA" w14:textId="77777777" w:rsidTr="00E400EA">
        <w:tc>
          <w:tcPr>
            <w:tcW w:w="6060" w:type="dxa"/>
            <w:gridSpan w:val="8"/>
          </w:tcPr>
          <w:p w14:paraId="4E17F0C9" w14:textId="77777777" w:rsidR="00B864BA" w:rsidRDefault="00B864BA" w:rsidP="00E400EA">
            <w:pPr>
              <w:jc w:val="both"/>
            </w:pPr>
          </w:p>
        </w:tc>
        <w:tc>
          <w:tcPr>
            <w:tcW w:w="1703" w:type="dxa"/>
            <w:gridSpan w:val="2"/>
          </w:tcPr>
          <w:p w14:paraId="077D1B13" w14:textId="77777777" w:rsidR="00B864BA" w:rsidRDefault="00B864BA" w:rsidP="00E400EA">
            <w:pPr>
              <w:jc w:val="both"/>
            </w:pPr>
          </w:p>
        </w:tc>
        <w:tc>
          <w:tcPr>
            <w:tcW w:w="2096" w:type="dxa"/>
            <w:gridSpan w:val="5"/>
          </w:tcPr>
          <w:p w14:paraId="65846963" w14:textId="77777777" w:rsidR="00B864BA" w:rsidRDefault="00B864BA" w:rsidP="00E400EA">
            <w:pPr>
              <w:jc w:val="both"/>
            </w:pPr>
          </w:p>
        </w:tc>
      </w:tr>
      <w:tr w:rsidR="00B864BA" w14:paraId="7ED86269" w14:textId="77777777" w:rsidTr="00E400EA">
        <w:tc>
          <w:tcPr>
            <w:tcW w:w="9859" w:type="dxa"/>
            <w:gridSpan w:val="15"/>
            <w:shd w:val="clear" w:color="auto" w:fill="F7CAAC"/>
          </w:tcPr>
          <w:p w14:paraId="62054296" w14:textId="77777777" w:rsidR="00B864BA" w:rsidRDefault="00B864BA" w:rsidP="00E400EA">
            <w:pPr>
              <w:jc w:val="both"/>
            </w:pPr>
            <w:r>
              <w:rPr>
                <w:b/>
              </w:rPr>
              <w:t>Předměty příslušného studijního programu a způsob zapojení do jejich výuky, příp. další zapojení do uskutečňování studijního programu</w:t>
            </w:r>
          </w:p>
        </w:tc>
      </w:tr>
      <w:tr w:rsidR="00B864BA" w:rsidRPr="002827C6" w14:paraId="707EBFC3" w14:textId="77777777" w:rsidTr="00E400EA">
        <w:trPr>
          <w:trHeight w:val="384"/>
        </w:trPr>
        <w:tc>
          <w:tcPr>
            <w:tcW w:w="9859" w:type="dxa"/>
            <w:gridSpan w:val="15"/>
            <w:tcBorders>
              <w:top w:val="nil"/>
            </w:tcBorders>
          </w:tcPr>
          <w:p w14:paraId="2BA0A976" w14:textId="0206033E" w:rsidR="00B864BA" w:rsidRDefault="00B864BA" w:rsidP="00E400EA">
            <w:pPr>
              <w:jc w:val="both"/>
            </w:pPr>
            <w:r>
              <w:t>Současné tendence v architektuře 1 (přednášející)</w:t>
            </w:r>
          </w:p>
          <w:p w14:paraId="4D91E158" w14:textId="295CC0B4" w:rsidR="002D071C" w:rsidRPr="00146743" w:rsidRDefault="00B864BA" w:rsidP="002B487A">
            <w:pPr>
              <w:jc w:val="both"/>
            </w:pPr>
            <w:r>
              <w:t>Současné tendence v architektuře 2 (přednášející)</w:t>
            </w:r>
          </w:p>
        </w:tc>
      </w:tr>
      <w:tr w:rsidR="00B864BA" w:rsidRPr="002827C6" w14:paraId="23BB96AE" w14:textId="77777777" w:rsidTr="00E400EA">
        <w:trPr>
          <w:trHeight w:val="340"/>
        </w:trPr>
        <w:tc>
          <w:tcPr>
            <w:tcW w:w="9859" w:type="dxa"/>
            <w:gridSpan w:val="15"/>
            <w:tcBorders>
              <w:top w:val="nil"/>
            </w:tcBorders>
            <w:shd w:val="clear" w:color="auto" w:fill="FBD4B4"/>
          </w:tcPr>
          <w:p w14:paraId="498F9107" w14:textId="77777777" w:rsidR="00B864BA" w:rsidRPr="002827C6" w:rsidRDefault="00B864BA" w:rsidP="00E400EA">
            <w:pPr>
              <w:jc w:val="both"/>
              <w:rPr>
                <w:b/>
              </w:rPr>
            </w:pPr>
            <w:r w:rsidRPr="002827C6">
              <w:rPr>
                <w:b/>
              </w:rPr>
              <w:t>Zapojení do výuky v dalších studijních programech na téže vysoké škole (pouze u garantů ZT a PZ předmětů)</w:t>
            </w:r>
          </w:p>
        </w:tc>
      </w:tr>
      <w:tr w:rsidR="00B864BA" w:rsidRPr="002827C6" w14:paraId="65AB63D0" w14:textId="77777777" w:rsidTr="00E400EA">
        <w:trPr>
          <w:trHeight w:val="340"/>
        </w:trPr>
        <w:tc>
          <w:tcPr>
            <w:tcW w:w="2802" w:type="dxa"/>
            <w:gridSpan w:val="2"/>
            <w:tcBorders>
              <w:top w:val="nil"/>
            </w:tcBorders>
          </w:tcPr>
          <w:p w14:paraId="6E906295" w14:textId="77777777" w:rsidR="00B864BA" w:rsidRPr="002827C6" w:rsidRDefault="00B864BA" w:rsidP="00E400EA">
            <w:pPr>
              <w:jc w:val="both"/>
              <w:rPr>
                <w:b/>
              </w:rPr>
            </w:pPr>
            <w:r w:rsidRPr="002827C6">
              <w:rPr>
                <w:b/>
              </w:rPr>
              <w:t>Název studijního předmětu</w:t>
            </w:r>
          </w:p>
        </w:tc>
        <w:tc>
          <w:tcPr>
            <w:tcW w:w="2409" w:type="dxa"/>
            <w:gridSpan w:val="3"/>
            <w:tcBorders>
              <w:top w:val="nil"/>
            </w:tcBorders>
          </w:tcPr>
          <w:p w14:paraId="3422D202" w14:textId="77777777" w:rsidR="00B864BA" w:rsidRPr="002827C6" w:rsidRDefault="00B864BA" w:rsidP="00E400EA">
            <w:pPr>
              <w:rPr>
                <w:b/>
              </w:rPr>
            </w:pPr>
            <w:r w:rsidRPr="002827C6">
              <w:rPr>
                <w:b/>
              </w:rPr>
              <w:t>Název studijního programu</w:t>
            </w:r>
          </w:p>
        </w:tc>
        <w:tc>
          <w:tcPr>
            <w:tcW w:w="567" w:type="dxa"/>
            <w:gridSpan w:val="2"/>
            <w:tcBorders>
              <w:top w:val="nil"/>
            </w:tcBorders>
          </w:tcPr>
          <w:p w14:paraId="36DF7583" w14:textId="77777777" w:rsidR="00B864BA" w:rsidRPr="002827C6" w:rsidRDefault="00B864BA" w:rsidP="00E400EA">
            <w:pPr>
              <w:jc w:val="both"/>
              <w:rPr>
                <w:b/>
              </w:rPr>
            </w:pPr>
            <w:r w:rsidRPr="002827C6">
              <w:rPr>
                <w:b/>
              </w:rPr>
              <w:t>Sem.</w:t>
            </w:r>
          </w:p>
        </w:tc>
        <w:tc>
          <w:tcPr>
            <w:tcW w:w="2109" w:type="dxa"/>
            <w:gridSpan w:val="5"/>
            <w:tcBorders>
              <w:top w:val="nil"/>
            </w:tcBorders>
          </w:tcPr>
          <w:p w14:paraId="35ABF3D0" w14:textId="77777777" w:rsidR="00B864BA" w:rsidRPr="002827C6" w:rsidRDefault="00B864BA" w:rsidP="00E400EA">
            <w:pPr>
              <w:rPr>
                <w:b/>
              </w:rPr>
            </w:pPr>
            <w:r w:rsidRPr="002827C6">
              <w:rPr>
                <w:b/>
              </w:rPr>
              <w:t>Role ve výuce daného předmětu</w:t>
            </w:r>
          </w:p>
        </w:tc>
        <w:tc>
          <w:tcPr>
            <w:tcW w:w="1972" w:type="dxa"/>
            <w:gridSpan w:val="3"/>
            <w:tcBorders>
              <w:top w:val="nil"/>
            </w:tcBorders>
          </w:tcPr>
          <w:p w14:paraId="20B54882" w14:textId="77777777" w:rsidR="00B864BA" w:rsidRPr="002827C6" w:rsidRDefault="00B864BA" w:rsidP="00E400EA">
            <w:pPr>
              <w:rPr>
                <w:b/>
              </w:rPr>
            </w:pPr>
            <w:r>
              <w:rPr>
                <w:b/>
              </w:rPr>
              <w:t>(</w:t>
            </w:r>
            <w:r w:rsidRPr="00F20AEF">
              <w:rPr>
                <w:b/>
                <w:i/>
                <w:iCs/>
              </w:rPr>
              <w:t>nepovinný údaj</w:t>
            </w:r>
            <w:r w:rsidRPr="00F20AEF">
              <w:rPr>
                <w:b/>
              </w:rPr>
              <w:t>)</w:t>
            </w:r>
            <w:r>
              <w:rPr>
                <w:b/>
              </w:rPr>
              <w:t xml:space="preserve"> </w:t>
            </w:r>
            <w:r w:rsidRPr="002827C6">
              <w:rPr>
                <w:b/>
              </w:rPr>
              <w:t>Počet hodin za semestr</w:t>
            </w:r>
          </w:p>
        </w:tc>
      </w:tr>
      <w:tr w:rsidR="00B864BA" w:rsidRPr="00461AFF" w14:paraId="6EB41ADA" w14:textId="77777777" w:rsidTr="00E400EA">
        <w:trPr>
          <w:trHeight w:val="284"/>
        </w:trPr>
        <w:tc>
          <w:tcPr>
            <w:tcW w:w="2802" w:type="dxa"/>
            <w:gridSpan w:val="2"/>
            <w:tcBorders>
              <w:top w:val="nil"/>
            </w:tcBorders>
          </w:tcPr>
          <w:p w14:paraId="7B21126D" w14:textId="66E3DA4A" w:rsidR="00B864BA" w:rsidRPr="004451F2" w:rsidRDefault="00B864BA" w:rsidP="00E400EA">
            <w:pPr>
              <w:jc w:val="both"/>
            </w:pPr>
          </w:p>
        </w:tc>
        <w:tc>
          <w:tcPr>
            <w:tcW w:w="2409" w:type="dxa"/>
            <w:gridSpan w:val="3"/>
            <w:tcBorders>
              <w:top w:val="nil"/>
            </w:tcBorders>
          </w:tcPr>
          <w:p w14:paraId="3ECCE712" w14:textId="56E694B5" w:rsidR="00B864BA" w:rsidRDefault="00B864BA" w:rsidP="00E400EA">
            <w:pPr>
              <w:jc w:val="both"/>
            </w:pPr>
          </w:p>
        </w:tc>
        <w:tc>
          <w:tcPr>
            <w:tcW w:w="567" w:type="dxa"/>
            <w:gridSpan w:val="2"/>
            <w:tcBorders>
              <w:top w:val="nil"/>
            </w:tcBorders>
          </w:tcPr>
          <w:p w14:paraId="55C96099" w14:textId="096A87C0" w:rsidR="00B864BA" w:rsidRDefault="00B864BA" w:rsidP="00E400EA">
            <w:pPr>
              <w:jc w:val="both"/>
            </w:pPr>
          </w:p>
        </w:tc>
        <w:tc>
          <w:tcPr>
            <w:tcW w:w="2109" w:type="dxa"/>
            <w:gridSpan w:val="5"/>
            <w:tcBorders>
              <w:top w:val="nil"/>
            </w:tcBorders>
          </w:tcPr>
          <w:p w14:paraId="298BBD3A" w14:textId="40975A28" w:rsidR="00B864BA" w:rsidRDefault="00B864BA" w:rsidP="00E400EA">
            <w:pPr>
              <w:jc w:val="both"/>
            </w:pPr>
          </w:p>
        </w:tc>
        <w:tc>
          <w:tcPr>
            <w:tcW w:w="1972" w:type="dxa"/>
            <w:gridSpan w:val="3"/>
            <w:tcBorders>
              <w:top w:val="nil"/>
            </w:tcBorders>
          </w:tcPr>
          <w:p w14:paraId="70E72645" w14:textId="77777777" w:rsidR="00B864BA" w:rsidRPr="0016131F" w:rsidRDefault="00B864BA" w:rsidP="00E400EA">
            <w:pPr>
              <w:jc w:val="both"/>
            </w:pPr>
          </w:p>
        </w:tc>
      </w:tr>
      <w:tr w:rsidR="00B864BA" w:rsidRPr="00461AFF" w14:paraId="25A89918" w14:textId="77777777" w:rsidTr="00E400EA">
        <w:trPr>
          <w:trHeight w:val="284"/>
        </w:trPr>
        <w:tc>
          <w:tcPr>
            <w:tcW w:w="2802" w:type="dxa"/>
            <w:gridSpan w:val="2"/>
            <w:tcBorders>
              <w:top w:val="nil"/>
            </w:tcBorders>
          </w:tcPr>
          <w:p w14:paraId="0F4D8368" w14:textId="0440592F" w:rsidR="00B864BA" w:rsidRPr="004451F2" w:rsidRDefault="00B864BA" w:rsidP="00E400EA">
            <w:pPr>
              <w:jc w:val="both"/>
            </w:pPr>
          </w:p>
        </w:tc>
        <w:tc>
          <w:tcPr>
            <w:tcW w:w="2409" w:type="dxa"/>
            <w:gridSpan w:val="3"/>
            <w:tcBorders>
              <w:top w:val="nil"/>
            </w:tcBorders>
          </w:tcPr>
          <w:p w14:paraId="2BB6DE89" w14:textId="28A605FC" w:rsidR="00B864BA" w:rsidRDefault="00B864BA" w:rsidP="00E400EA">
            <w:pPr>
              <w:pStyle w:val="Bezmezer"/>
            </w:pPr>
          </w:p>
        </w:tc>
        <w:tc>
          <w:tcPr>
            <w:tcW w:w="567" w:type="dxa"/>
            <w:gridSpan w:val="2"/>
            <w:tcBorders>
              <w:top w:val="nil"/>
            </w:tcBorders>
          </w:tcPr>
          <w:p w14:paraId="2183F8A0" w14:textId="23B66DFB" w:rsidR="00B864BA" w:rsidRDefault="00B864BA" w:rsidP="00E400EA">
            <w:pPr>
              <w:jc w:val="both"/>
            </w:pPr>
          </w:p>
        </w:tc>
        <w:tc>
          <w:tcPr>
            <w:tcW w:w="2109" w:type="dxa"/>
            <w:gridSpan w:val="5"/>
            <w:tcBorders>
              <w:top w:val="nil"/>
            </w:tcBorders>
          </w:tcPr>
          <w:p w14:paraId="5EE5D735" w14:textId="7C8F622E" w:rsidR="00B864BA" w:rsidRDefault="00B864BA" w:rsidP="00E400EA">
            <w:pPr>
              <w:pStyle w:val="Bezmezer"/>
            </w:pPr>
          </w:p>
        </w:tc>
        <w:tc>
          <w:tcPr>
            <w:tcW w:w="1972" w:type="dxa"/>
            <w:gridSpan w:val="3"/>
            <w:tcBorders>
              <w:top w:val="nil"/>
            </w:tcBorders>
          </w:tcPr>
          <w:p w14:paraId="327DF83A" w14:textId="77777777" w:rsidR="00B864BA" w:rsidRPr="0016131F" w:rsidRDefault="00B864BA" w:rsidP="00E400EA">
            <w:pPr>
              <w:jc w:val="both"/>
            </w:pPr>
          </w:p>
        </w:tc>
      </w:tr>
      <w:tr w:rsidR="00B864BA" w14:paraId="12514B24" w14:textId="77777777" w:rsidTr="00E400EA">
        <w:tc>
          <w:tcPr>
            <w:tcW w:w="9859" w:type="dxa"/>
            <w:gridSpan w:val="15"/>
            <w:shd w:val="clear" w:color="auto" w:fill="F7CAAC"/>
          </w:tcPr>
          <w:p w14:paraId="50060742" w14:textId="77777777" w:rsidR="00B864BA" w:rsidRDefault="00B864BA" w:rsidP="00E400EA">
            <w:pPr>
              <w:jc w:val="both"/>
            </w:pPr>
            <w:r>
              <w:rPr>
                <w:b/>
              </w:rPr>
              <w:t xml:space="preserve">Údaje o vzdělání na VŠ </w:t>
            </w:r>
          </w:p>
        </w:tc>
      </w:tr>
      <w:tr w:rsidR="00B864BA" w14:paraId="6927A5F7" w14:textId="77777777" w:rsidTr="00E153D9">
        <w:trPr>
          <w:trHeight w:val="436"/>
        </w:trPr>
        <w:tc>
          <w:tcPr>
            <w:tcW w:w="9859" w:type="dxa"/>
            <w:gridSpan w:val="15"/>
          </w:tcPr>
          <w:p w14:paraId="1BEC2374" w14:textId="3368372C" w:rsidR="00CB7907" w:rsidRDefault="00CB7907" w:rsidP="00E400EA">
            <w:pPr>
              <w:jc w:val="both"/>
            </w:pPr>
            <w:r w:rsidRPr="003105B2">
              <w:t>2020</w:t>
            </w:r>
            <w:r>
              <w:t xml:space="preserve">-dosud: </w:t>
            </w:r>
            <w:r w:rsidRPr="003105B2">
              <w:t xml:space="preserve">doktorské studium </w:t>
            </w:r>
            <w:r>
              <w:t xml:space="preserve">na Fakultě architektury Vysokého učení technického v Brně </w:t>
            </w:r>
          </w:p>
          <w:p w14:paraId="7DDED894" w14:textId="027F9488" w:rsidR="00B864BA" w:rsidRPr="003105B2" w:rsidRDefault="00B864BA" w:rsidP="00E400EA">
            <w:pPr>
              <w:jc w:val="both"/>
            </w:pPr>
            <w:r>
              <w:t>2013:</w:t>
            </w:r>
            <w:r w:rsidRPr="00F83714">
              <w:t xml:space="preserve"> Filozofická fakulta Masarykovy univerzity, Brno</w:t>
            </w:r>
            <w:r>
              <w:t>, Mgr. (Dějiny umění)</w:t>
            </w:r>
          </w:p>
        </w:tc>
      </w:tr>
      <w:tr w:rsidR="00B864BA" w14:paraId="5788D476" w14:textId="77777777" w:rsidTr="00E400EA">
        <w:tc>
          <w:tcPr>
            <w:tcW w:w="9859" w:type="dxa"/>
            <w:gridSpan w:val="15"/>
            <w:shd w:val="clear" w:color="auto" w:fill="F7CAAC"/>
          </w:tcPr>
          <w:p w14:paraId="3116ECD7" w14:textId="77777777" w:rsidR="00B864BA" w:rsidRDefault="00B864BA" w:rsidP="00E400EA">
            <w:pPr>
              <w:jc w:val="both"/>
              <w:rPr>
                <w:b/>
              </w:rPr>
            </w:pPr>
            <w:r>
              <w:rPr>
                <w:b/>
              </w:rPr>
              <w:t>Údaje o odborném působení od absolvování VŠ</w:t>
            </w:r>
          </w:p>
        </w:tc>
      </w:tr>
      <w:tr w:rsidR="00B864BA" w:rsidRPr="009B6AE3" w14:paraId="0056D4C6" w14:textId="77777777" w:rsidTr="00E400EA">
        <w:trPr>
          <w:trHeight w:val="825"/>
        </w:trPr>
        <w:tc>
          <w:tcPr>
            <w:tcW w:w="9859" w:type="dxa"/>
            <w:gridSpan w:val="15"/>
          </w:tcPr>
          <w:p w14:paraId="0A6F64C1" w14:textId="4FB5A081" w:rsidR="004B32A2" w:rsidRPr="00AB115C" w:rsidRDefault="004B32A2" w:rsidP="00E153D9">
            <w:r>
              <w:t>2016</w:t>
            </w:r>
            <w:r w:rsidR="00CB7907">
              <w:t>-</w:t>
            </w:r>
            <w:r>
              <w:t>dosud: komentované procházky a přednášky pro veřejnost o architektuře pro různé subjekty (Meeting Brno, Foibos, CRAACE, Židovské muzeum v Praze, Den architektury, Štetl fest)</w:t>
            </w:r>
          </w:p>
          <w:p w14:paraId="6E78ECB1" w14:textId="6B4463CA" w:rsidR="004B32A2" w:rsidRDefault="004B32A2" w:rsidP="00E153D9">
            <w:pPr>
              <w:rPr>
                <w:szCs w:val="16"/>
              </w:rPr>
            </w:pPr>
            <w:r>
              <w:rPr>
                <w:szCs w:val="16"/>
              </w:rPr>
              <w:t>2016</w:t>
            </w:r>
            <w:r w:rsidR="00CB7907">
              <w:rPr>
                <w:szCs w:val="16"/>
              </w:rPr>
              <w:t>-</w:t>
            </w:r>
            <w:r w:rsidRPr="00F36610">
              <w:rPr>
                <w:szCs w:val="16"/>
              </w:rPr>
              <w:t>dosud: Univerzit</w:t>
            </w:r>
            <w:r>
              <w:rPr>
                <w:szCs w:val="16"/>
              </w:rPr>
              <w:t>a</w:t>
            </w:r>
            <w:r w:rsidRPr="00F36610">
              <w:rPr>
                <w:szCs w:val="16"/>
              </w:rPr>
              <w:t xml:space="preserve"> Tomáše Bati ve Zlíně,</w:t>
            </w:r>
            <w:r>
              <w:rPr>
                <w:szCs w:val="16"/>
              </w:rPr>
              <w:t xml:space="preserve"> </w:t>
            </w:r>
            <w:r w:rsidRPr="00F36610">
              <w:rPr>
                <w:szCs w:val="16"/>
              </w:rPr>
              <w:t>Fakulta multimediálních komunikací</w:t>
            </w:r>
            <w:r>
              <w:rPr>
                <w:szCs w:val="16"/>
              </w:rPr>
              <w:t xml:space="preserve"> (externí lektorka)</w:t>
            </w:r>
          </w:p>
          <w:p w14:paraId="53596A9F" w14:textId="39B52FA0" w:rsidR="00CB7907" w:rsidRDefault="00B864BA" w:rsidP="00E153D9">
            <w:r w:rsidRPr="00AB115C">
              <w:rPr>
                <w:szCs w:val="16"/>
              </w:rPr>
              <w:t>2020</w:t>
            </w:r>
            <w:r w:rsidR="00CB7907">
              <w:rPr>
                <w:szCs w:val="16"/>
              </w:rPr>
              <w:t>-</w:t>
            </w:r>
            <w:r w:rsidRPr="00AB115C">
              <w:rPr>
                <w:szCs w:val="16"/>
              </w:rPr>
              <w:t xml:space="preserve">2022: </w:t>
            </w:r>
            <w:r>
              <w:t>Statutární město Brno, Dotace města Brna –</w:t>
            </w:r>
            <w:r w:rsidRPr="00AB115C">
              <w:t xml:space="preserve"> členka komise pro výtvarné umění, fotografii, design </w:t>
            </w:r>
          </w:p>
          <w:p w14:paraId="222392F8" w14:textId="6506DD01" w:rsidR="00B864BA" w:rsidRDefault="00B864BA" w:rsidP="00E153D9">
            <w:r w:rsidRPr="00AB115C">
              <w:t xml:space="preserve">a architekturu </w:t>
            </w:r>
          </w:p>
          <w:p w14:paraId="0C943689" w14:textId="76F0CEAF" w:rsidR="004B32A2" w:rsidRDefault="004B32A2" w:rsidP="00E153D9">
            <w:pPr>
              <w:rPr>
                <w:szCs w:val="16"/>
              </w:rPr>
            </w:pPr>
            <w:r>
              <w:rPr>
                <w:szCs w:val="16"/>
              </w:rPr>
              <w:t>2016</w:t>
            </w:r>
            <w:r w:rsidR="00CB7907">
              <w:rPr>
                <w:szCs w:val="16"/>
              </w:rPr>
              <w:t>-</w:t>
            </w:r>
            <w:r>
              <w:rPr>
                <w:szCs w:val="16"/>
              </w:rPr>
              <w:t>2019: Filozofická fakulta Masarykovy univerzity v Brně, výuka dějin architektury na mezinárodní letní škole Central Europe: A Birthplace of Modernity (v angličtině)</w:t>
            </w:r>
          </w:p>
          <w:p w14:paraId="78917C34" w14:textId="234A7F94" w:rsidR="00B864BA" w:rsidRPr="003105B2" w:rsidRDefault="004B32A2" w:rsidP="00E153D9">
            <w:pPr>
              <w:rPr>
                <w:szCs w:val="16"/>
              </w:rPr>
            </w:pPr>
            <w:r>
              <w:rPr>
                <w:szCs w:val="16"/>
              </w:rPr>
              <w:t>2014</w:t>
            </w:r>
            <w:r w:rsidR="00CB7907">
              <w:rPr>
                <w:szCs w:val="16"/>
              </w:rPr>
              <w:t>-</w:t>
            </w:r>
            <w:r>
              <w:rPr>
                <w:szCs w:val="16"/>
              </w:rPr>
              <w:t>2015: Seminář dějin umění, Filozofická fakulta Masarykovy univerzity v Brně, výuka dějin architektury 1. poloviny 20. století (v rámci doktorského studia)</w:t>
            </w:r>
          </w:p>
        </w:tc>
      </w:tr>
      <w:tr w:rsidR="00B864BA" w14:paraId="4F31541C" w14:textId="77777777" w:rsidTr="00E400EA">
        <w:trPr>
          <w:trHeight w:val="250"/>
        </w:trPr>
        <w:tc>
          <w:tcPr>
            <w:tcW w:w="9859" w:type="dxa"/>
            <w:gridSpan w:val="15"/>
            <w:shd w:val="clear" w:color="auto" w:fill="F7CAAC"/>
          </w:tcPr>
          <w:p w14:paraId="1E2D6967" w14:textId="77777777" w:rsidR="00B864BA" w:rsidRDefault="00B864BA" w:rsidP="00E400EA">
            <w:pPr>
              <w:jc w:val="both"/>
            </w:pPr>
            <w:r>
              <w:rPr>
                <w:b/>
              </w:rPr>
              <w:t>Zkušenosti s vedením kvalifikačních a rigorózních prací</w:t>
            </w:r>
          </w:p>
        </w:tc>
      </w:tr>
      <w:tr w:rsidR="00B864BA" w14:paraId="3B726406" w14:textId="77777777" w:rsidTr="00E153D9">
        <w:trPr>
          <w:trHeight w:val="494"/>
        </w:trPr>
        <w:tc>
          <w:tcPr>
            <w:tcW w:w="9859" w:type="dxa"/>
            <w:gridSpan w:val="15"/>
          </w:tcPr>
          <w:p w14:paraId="3274872C" w14:textId="77777777" w:rsidR="00B864BA" w:rsidRDefault="00B864BA" w:rsidP="00E400EA">
            <w:pPr>
              <w:jc w:val="both"/>
            </w:pPr>
          </w:p>
        </w:tc>
      </w:tr>
      <w:tr w:rsidR="00B864BA" w14:paraId="4835F650" w14:textId="77777777" w:rsidTr="00E400EA">
        <w:trPr>
          <w:cantSplit/>
        </w:trPr>
        <w:tc>
          <w:tcPr>
            <w:tcW w:w="3347" w:type="dxa"/>
            <w:gridSpan w:val="3"/>
            <w:tcBorders>
              <w:top w:val="single" w:sz="12" w:space="0" w:color="auto"/>
            </w:tcBorders>
            <w:shd w:val="clear" w:color="auto" w:fill="F7CAAC"/>
          </w:tcPr>
          <w:p w14:paraId="2E740722" w14:textId="77777777" w:rsidR="00B864BA" w:rsidRDefault="00B864BA" w:rsidP="00E400EA">
            <w:pPr>
              <w:jc w:val="both"/>
            </w:pPr>
            <w:r>
              <w:rPr>
                <w:b/>
              </w:rPr>
              <w:t xml:space="preserve">Obor habilitačního řízení </w:t>
            </w:r>
          </w:p>
        </w:tc>
        <w:tc>
          <w:tcPr>
            <w:tcW w:w="2245" w:type="dxa"/>
            <w:gridSpan w:val="3"/>
            <w:tcBorders>
              <w:top w:val="single" w:sz="12" w:space="0" w:color="auto"/>
            </w:tcBorders>
            <w:shd w:val="clear" w:color="auto" w:fill="F7CAAC"/>
          </w:tcPr>
          <w:p w14:paraId="34426BBC" w14:textId="77777777" w:rsidR="00B864BA" w:rsidRDefault="00B864BA" w:rsidP="00E400EA">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732BD09A" w14:textId="77777777" w:rsidR="00B864BA" w:rsidRDefault="00B864BA" w:rsidP="00E400EA">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72EEA4D2" w14:textId="77777777" w:rsidR="00B864BA" w:rsidRDefault="00B864BA" w:rsidP="00E400EA">
            <w:pPr>
              <w:jc w:val="both"/>
              <w:rPr>
                <w:b/>
              </w:rPr>
            </w:pPr>
            <w:r>
              <w:rPr>
                <w:b/>
              </w:rPr>
              <w:t>Ohlasy publikací</w:t>
            </w:r>
          </w:p>
        </w:tc>
      </w:tr>
      <w:tr w:rsidR="00B864BA" w14:paraId="122EE4A9" w14:textId="77777777" w:rsidTr="00E400EA">
        <w:trPr>
          <w:cantSplit/>
        </w:trPr>
        <w:tc>
          <w:tcPr>
            <w:tcW w:w="3347" w:type="dxa"/>
            <w:gridSpan w:val="3"/>
          </w:tcPr>
          <w:p w14:paraId="593735CD" w14:textId="77777777" w:rsidR="00B864BA" w:rsidRDefault="00B864BA" w:rsidP="00E400EA">
            <w:pPr>
              <w:jc w:val="both"/>
            </w:pPr>
          </w:p>
        </w:tc>
        <w:tc>
          <w:tcPr>
            <w:tcW w:w="2245" w:type="dxa"/>
            <w:gridSpan w:val="3"/>
          </w:tcPr>
          <w:p w14:paraId="3617D20A" w14:textId="77777777" w:rsidR="00B864BA" w:rsidRDefault="00B864BA" w:rsidP="00E400EA">
            <w:pPr>
              <w:jc w:val="both"/>
            </w:pPr>
          </w:p>
        </w:tc>
        <w:tc>
          <w:tcPr>
            <w:tcW w:w="2248" w:type="dxa"/>
            <w:gridSpan w:val="5"/>
            <w:tcBorders>
              <w:right w:val="single" w:sz="12" w:space="0" w:color="auto"/>
            </w:tcBorders>
          </w:tcPr>
          <w:p w14:paraId="4AE197EF" w14:textId="77777777" w:rsidR="00B864BA" w:rsidRDefault="00B864BA" w:rsidP="00E400EA">
            <w:pPr>
              <w:jc w:val="both"/>
            </w:pPr>
          </w:p>
        </w:tc>
        <w:tc>
          <w:tcPr>
            <w:tcW w:w="632" w:type="dxa"/>
            <w:gridSpan w:val="2"/>
            <w:tcBorders>
              <w:left w:val="single" w:sz="12" w:space="0" w:color="auto"/>
            </w:tcBorders>
            <w:shd w:val="clear" w:color="auto" w:fill="F7CAAC"/>
          </w:tcPr>
          <w:p w14:paraId="4B8E7E8B" w14:textId="77777777" w:rsidR="00B864BA" w:rsidRPr="00F20AEF" w:rsidRDefault="00B864BA" w:rsidP="00E400EA">
            <w:pPr>
              <w:jc w:val="both"/>
            </w:pPr>
            <w:r w:rsidRPr="00F20AEF">
              <w:rPr>
                <w:b/>
              </w:rPr>
              <w:t>WoS</w:t>
            </w:r>
          </w:p>
        </w:tc>
        <w:tc>
          <w:tcPr>
            <w:tcW w:w="693" w:type="dxa"/>
            <w:shd w:val="clear" w:color="auto" w:fill="F7CAAC"/>
          </w:tcPr>
          <w:p w14:paraId="349988B7" w14:textId="77777777" w:rsidR="00B864BA" w:rsidRPr="00F20AEF" w:rsidRDefault="00B864BA" w:rsidP="00E400EA">
            <w:pPr>
              <w:jc w:val="both"/>
              <w:rPr>
                <w:sz w:val="18"/>
              </w:rPr>
            </w:pPr>
            <w:r w:rsidRPr="00F20AEF">
              <w:rPr>
                <w:b/>
                <w:sz w:val="18"/>
              </w:rPr>
              <w:t>Scopus</w:t>
            </w:r>
          </w:p>
        </w:tc>
        <w:tc>
          <w:tcPr>
            <w:tcW w:w="694" w:type="dxa"/>
            <w:shd w:val="clear" w:color="auto" w:fill="F7CAAC"/>
          </w:tcPr>
          <w:p w14:paraId="011EB5BE" w14:textId="77777777" w:rsidR="00B864BA" w:rsidRDefault="00B864BA" w:rsidP="00E400EA">
            <w:pPr>
              <w:jc w:val="both"/>
            </w:pPr>
            <w:r>
              <w:rPr>
                <w:b/>
                <w:sz w:val="18"/>
              </w:rPr>
              <w:t>ostatní</w:t>
            </w:r>
          </w:p>
        </w:tc>
      </w:tr>
      <w:tr w:rsidR="00B864BA" w14:paraId="632A222E" w14:textId="77777777" w:rsidTr="00E400EA">
        <w:trPr>
          <w:cantSplit/>
          <w:trHeight w:val="70"/>
        </w:trPr>
        <w:tc>
          <w:tcPr>
            <w:tcW w:w="3347" w:type="dxa"/>
            <w:gridSpan w:val="3"/>
            <w:shd w:val="clear" w:color="auto" w:fill="F7CAAC"/>
          </w:tcPr>
          <w:p w14:paraId="2C06E86F" w14:textId="77777777" w:rsidR="00B864BA" w:rsidRDefault="00B864BA" w:rsidP="00E400EA">
            <w:pPr>
              <w:jc w:val="both"/>
            </w:pPr>
            <w:r>
              <w:rPr>
                <w:b/>
              </w:rPr>
              <w:t>Obor jmenovacího řízení</w:t>
            </w:r>
          </w:p>
        </w:tc>
        <w:tc>
          <w:tcPr>
            <w:tcW w:w="2245" w:type="dxa"/>
            <w:gridSpan w:val="3"/>
            <w:shd w:val="clear" w:color="auto" w:fill="F7CAAC"/>
          </w:tcPr>
          <w:p w14:paraId="200FC2C8" w14:textId="77777777" w:rsidR="00B864BA" w:rsidRDefault="00B864BA" w:rsidP="00E400EA">
            <w:pPr>
              <w:jc w:val="both"/>
            </w:pPr>
            <w:r>
              <w:rPr>
                <w:b/>
              </w:rPr>
              <w:t>Rok udělení hodnosti</w:t>
            </w:r>
          </w:p>
        </w:tc>
        <w:tc>
          <w:tcPr>
            <w:tcW w:w="2248" w:type="dxa"/>
            <w:gridSpan w:val="5"/>
            <w:tcBorders>
              <w:right w:val="single" w:sz="12" w:space="0" w:color="auto"/>
            </w:tcBorders>
            <w:shd w:val="clear" w:color="auto" w:fill="F7CAAC"/>
          </w:tcPr>
          <w:p w14:paraId="17B02353" w14:textId="77777777" w:rsidR="00B864BA" w:rsidRDefault="00B864BA" w:rsidP="00E400EA">
            <w:pPr>
              <w:jc w:val="both"/>
            </w:pPr>
            <w:r>
              <w:rPr>
                <w:b/>
              </w:rPr>
              <w:t>Řízení konáno na VŠ</w:t>
            </w:r>
          </w:p>
        </w:tc>
        <w:tc>
          <w:tcPr>
            <w:tcW w:w="632" w:type="dxa"/>
            <w:gridSpan w:val="2"/>
            <w:tcBorders>
              <w:left w:val="single" w:sz="12" w:space="0" w:color="auto"/>
            </w:tcBorders>
          </w:tcPr>
          <w:p w14:paraId="5B47ECDF" w14:textId="77777777" w:rsidR="00B864BA" w:rsidRPr="00F20AEF" w:rsidRDefault="00B864BA" w:rsidP="00E400EA">
            <w:pPr>
              <w:jc w:val="both"/>
              <w:rPr>
                <w:b/>
              </w:rPr>
            </w:pPr>
          </w:p>
        </w:tc>
        <w:tc>
          <w:tcPr>
            <w:tcW w:w="693" w:type="dxa"/>
          </w:tcPr>
          <w:p w14:paraId="715714AB" w14:textId="77777777" w:rsidR="00B864BA" w:rsidRPr="00F20AEF" w:rsidRDefault="00B864BA" w:rsidP="00E400EA">
            <w:pPr>
              <w:jc w:val="both"/>
              <w:rPr>
                <w:b/>
              </w:rPr>
            </w:pPr>
          </w:p>
        </w:tc>
        <w:tc>
          <w:tcPr>
            <w:tcW w:w="694" w:type="dxa"/>
          </w:tcPr>
          <w:p w14:paraId="34C0CAA0" w14:textId="77777777" w:rsidR="00B864BA" w:rsidRDefault="00B864BA" w:rsidP="00E400EA">
            <w:pPr>
              <w:jc w:val="both"/>
              <w:rPr>
                <w:b/>
              </w:rPr>
            </w:pPr>
          </w:p>
        </w:tc>
      </w:tr>
      <w:tr w:rsidR="00B864BA" w14:paraId="16B7D498" w14:textId="77777777" w:rsidTr="00E400EA">
        <w:trPr>
          <w:trHeight w:val="205"/>
        </w:trPr>
        <w:tc>
          <w:tcPr>
            <w:tcW w:w="3347" w:type="dxa"/>
            <w:gridSpan w:val="3"/>
          </w:tcPr>
          <w:p w14:paraId="626E388B" w14:textId="77777777" w:rsidR="00B864BA" w:rsidRDefault="00B864BA" w:rsidP="00E400EA">
            <w:pPr>
              <w:jc w:val="both"/>
            </w:pPr>
          </w:p>
        </w:tc>
        <w:tc>
          <w:tcPr>
            <w:tcW w:w="2245" w:type="dxa"/>
            <w:gridSpan w:val="3"/>
          </w:tcPr>
          <w:p w14:paraId="397C13AC" w14:textId="77777777" w:rsidR="00B864BA" w:rsidRDefault="00B864BA" w:rsidP="00E400EA">
            <w:pPr>
              <w:jc w:val="both"/>
            </w:pPr>
          </w:p>
        </w:tc>
        <w:tc>
          <w:tcPr>
            <w:tcW w:w="2248" w:type="dxa"/>
            <w:gridSpan w:val="5"/>
            <w:tcBorders>
              <w:right w:val="single" w:sz="12" w:space="0" w:color="auto"/>
            </w:tcBorders>
          </w:tcPr>
          <w:p w14:paraId="680B8BE4" w14:textId="77777777" w:rsidR="00B864BA" w:rsidRDefault="00B864BA" w:rsidP="00E400EA">
            <w:pPr>
              <w:jc w:val="both"/>
            </w:pPr>
          </w:p>
        </w:tc>
        <w:tc>
          <w:tcPr>
            <w:tcW w:w="1325" w:type="dxa"/>
            <w:gridSpan w:val="3"/>
            <w:tcBorders>
              <w:left w:val="single" w:sz="12" w:space="0" w:color="auto"/>
            </w:tcBorders>
            <w:shd w:val="clear" w:color="auto" w:fill="FBD4B4"/>
            <w:vAlign w:val="center"/>
          </w:tcPr>
          <w:p w14:paraId="1E02A4F0" w14:textId="77777777" w:rsidR="00B864BA" w:rsidRPr="00F20AEF" w:rsidRDefault="00B864BA" w:rsidP="00E400EA">
            <w:pPr>
              <w:jc w:val="both"/>
              <w:rPr>
                <w:b/>
                <w:sz w:val="18"/>
              </w:rPr>
            </w:pPr>
            <w:r w:rsidRPr="00F20AEF">
              <w:rPr>
                <w:b/>
                <w:sz w:val="18"/>
              </w:rPr>
              <w:t>H-index WoS/Scopus</w:t>
            </w:r>
          </w:p>
        </w:tc>
        <w:tc>
          <w:tcPr>
            <w:tcW w:w="694" w:type="dxa"/>
            <w:vAlign w:val="center"/>
          </w:tcPr>
          <w:p w14:paraId="667E4F5F" w14:textId="77777777" w:rsidR="00B864BA" w:rsidRDefault="00B864BA" w:rsidP="00E400EA">
            <w:pPr>
              <w:rPr>
                <w:b/>
              </w:rPr>
            </w:pPr>
            <w:r>
              <w:rPr>
                <w:b/>
              </w:rPr>
              <w:t xml:space="preserve">    /</w:t>
            </w:r>
          </w:p>
        </w:tc>
      </w:tr>
      <w:tr w:rsidR="00B864BA" w14:paraId="75312222" w14:textId="77777777" w:rsidTr="00E400EA">
        <w:tc>
          <w:tcPr>
            <w:tcW w:w="9859" w:type="dxa"/>
            <w:gridSpan w:val="15"/>
            <w:shd w:val="clear" w:color="auto" w:fill="F7CAAC"/>
          </w:tcPr>
          <w:p w14:paraId="25637FF8" w14:textId="77777777" w:rsidR="00B864BA" w:rsidRDefault="00B864BA" w:rsidP="00E400EA">
            <w:pPr>
              <w:jc w:val="both"/>
              <w:rPr>
                <w:b/>
              </w:rPr>
            </w:pPr>
            <w:r>
              <w:rPr>
                <w:b/>
              </w:rPr>
              <w:t xml:space="preserve">Přehled o nejvýznamnější publikační a další tvůrčí činnosti nebo další profesní činnosti u odborníků z praxe vztahující se k zabezpečovaným předmětům </w:t>
            </w:r>
          </w:p>
        </w:tc>
      </w:tr>
      <w:tr w:rsidR="00B864BA" w14:paraId="30D0BD78" w14:textId="77777777" w:rsidTr="00E400EA">
        <w:trPr>
          <w:trHeight w:val="552"/>
        </w:trPr>
        <w:tc>
          <w:tcPr>
            <w:tcW w:w="9859" w:type="dxa"/>
            <w:gridSpan w:val="15"/>
          </w:tcPr>
          <w:p w14:paraId="78F778C5" w14:textId="77777777" w:rsidR="00B864BA" w:rsidRPr="00AD54BD" w:rsidRDefault="00B864BA" w:rsidP="00E153D9">
            <w:r w:rsidRPr="00AD54BD">
              <w:t>RAGULOVÁ, Zuzana. Interwar shopfronts and shop interiors by the Jewish architect Ernst Wiesner in Brno. In: </w:t>
            </w:r>
            <w:r w:rsidRPr="00AD54BD">
              <w:rPr>
                <w:i/>
                <w:iCs/>
              </w:rPr>
              <w:t>11th ACAU 2022: Proceedings of 11th International PhD Students Conference</w:t>
            </w:r>
            <w:r w:rsidRPr="00AD54BD">
              <w:t> [online]. Vysoké učení technické v Brně, Fakulta architektury, 2022, s. 26–35 [cit. 2023-02-10]. ISBN 978-80-214-6119-2. Dostupné z: doi:10.13164/phd.fa2022.3</w:t>
            </w:r>
          </w:p>
          <w:p w14:paraId="48E118AC" w14:textId="77777777" w:rsidR="00B864BA" w:rsidRPr="00AD54BD" w:rsidRDefault="00B864BA" w:rsidP="00E153D9">
            <w:r w:rsidRPr="00AD54BD">
              <w:t>RAGULOVÁ, Zuzana. The Jewish architect Zoltán Egri and his work. In: 10th ACAU 2021: Proceedings of 10th International PhD Students Conference [online]. Vysoké učení technické v Brně, Fakulta architektury, 2021, s. 79–86. ISBN 978-80-214-6003-4. Dostupné: doi:10.13164/phd.fa2021.9</w:t>
            </w:r>
          </w:p>
          <w:p w14:paraId="7E7C691B" w14:textId="1E53C310" w:rsidR="00B864BA" w:rsidRPr="00AD54BD" w:rsidRDefault="00B864BA" w:rsidP="00E153D9">
            <w:pPr>
              <w:pStyle w:val="Odstavecseseznamem1"/>
              <w:ind w:left="0"/>
            </w:pPr>
            <w:r w:rsidRPr="00AD54BD">
              <w:t xml:space="preserve">RAGULOVÁ, Zuzana. Krematorium Brno. In ČERNÁ, Iveta, Petr DOMANICKÝ, Eva ERBANOVÁ, et al. </w:t>
            </w:r>
            <w:r w:rsidRPr="00AD54BD">
              <w:rPr>
                <w:i/>
                <w:iCs/>
              </w:rPr>
              <w:t>Stavby století Čech, Moravy a Slezska 1918-2018</w:t>
            </w:r>
            <w:r w:rsidRPr="00AD54BD">
              <w:t>. Praha: Foibos Books, 2018. Slavné stavby, s. 102</w:t>
            </w:r>
            <w:r w:rsidR="009B42D3">
              <w:t>-</w:t>
            </w:r>
            <w:r w:rsidRPr="00AD54BD">
              <w:t>105. ISBN 978-80-88258-09-4.</w:t>
            </w:r>
          </w:p>
          <w:p w14:paraId="6A328CD2" w14:textId="77777777" w:rsidR="009B42D3" w:rsidRDefault="00B864BA" w:rsidP="009B42D3">
            <w:pPr>
              <w:pStyle w:val="Odstavecseseznamem1"/>
              <w:ind w:left="0"/>
            </w:pPr>
            <w:r w:rsidRPr="00AD54BD">
              <w:t xml:space="preserve">RAGULOVÁ, Zuzana. Budova S.V.Ú. Mánes (dnes Výstavní síň Mánes). In ČERNÁ, Iveta, Petr DOMANICKÝ, Eva ERBANOVÁ, et al. </w:t>
            </w:r>
            <w:r w:rsidRPr="00AD54BD">
              <w:rPr>
                <w:i/>
                <w:iCs/>
              </w:rPr>
              <w:t>Stavby století Čech, Moravy a Slezska 1918-2018</w:t>
            </w:r>
            <w:r w:rsidRPr="00AD54BD">
              <w:t xml:space="preserve">. Praha: Foibos Books, 2018. Slavné stavby, </w:t>
            </w:r>
          </w:p>
          <w:p w14:paraId="05D91CDC" w14:textId="0E6F0379" w:rsidR="00B864BA" w:rsidRPr="00AD54BD" w:rsidRDefault="00B864BA" w:rsidP="00E153D9">
            <w:pPr>
              <w:pStyle w:val="Odstavecseseznamem1"/>
              <w:ind w:left="0"/>
            </w:pPr>
            <w:r w:rsidRPr="00AD54BD">
              <w:t>s. 120</w:t>
            </w:r>
            <w:r w:rsidR="009B42D3">
              <w:t>-</w:t>
            </w:r>
            <w:r w:rsidRPr="00AD54BD">
              <w:t>122. ISBN 978-80-88258-09-4.</w:t>
            </w:r>
          </w:p>
          <w:p w14:paraId="73D696CB" w14:textId="53E4F772" w:rsidR="00C27C09" w:rsidRDefault="00B864BA" w:rsidP="009B42D3">
            <w:pPr>
              <w:ind w:right="489"/>
            </w:pPr>
            <w:r w:rsidRPr="00AD54BD">
              <w:lastRenderedPageBreak/>
              <w:t xml:space="preserve">RAGULOVÁ, Zuzana. Síť obchodních domů Baťa. In ČERNÁ, Iveta, Petr DOMANICKÝ, Eva ERBANOVÁ, et al. </w:t>
            </w:r>
            <w:r w:rsidRPr="00AD54BD">
              <w:rPr>
                <w:i/>
                <w:iCs/>
              </w:rPr>
              <w:t>Stavby století Čech, Moravy a Slezska 1918-2018</w:t>
            </w:r>
            <w:r w:rsidRPr="00AD54BD">
              <w:t xml:space="preserve">. Praha: Foibos Books, 2018. Slavné stavby, s. </w:t>
            </w:r>
            <w:r w:rsidR="00C27C09" w:rsidRPr="00AD54BD">
              <w:t>130–135</w:t>
            </w:r>
            <w:r w:rsidRPr="00AD54BD">
              <w:t xml:space="preserve">. </w:t>
            </w:r>
          </w:p>
          <w:p w14:paraId="42D99909" w14:textId="5C2A6EB8" w:rsidR="00B864BA" w:rsidRPr="00AD54BD" w:rsidRDefault="00B864BA" w:rsidP="001750A5">
            <w:pPr>
              <w:rPr>
                <w:b/>
              </w:rPr>
            </w:pPr>
            <w:r w:rsidRPr="00AD54BD">
              <w:t>ISBN 978-80-88258-09-4.</w:t>
            </w:r>
          </w:p>
        </w:tc>
      </w:tr>
      <w:tr w:rsidR="00B864BA" w14:paraId="7B539A61" w14:textId="77777777" w:rsidTr="00E400EA">
        <w:trPr>
          <w:trHeight w:val="218"/>
        </w:trPr>
        <w:tc>
          <w:tcPr>
            <w:tcW w:w="9859" w:type="dxa"/>
            <w:gridSpan w:val="15"/>
            <w:shd w:val="clear" w:color="auto" w:fill="F7CAAC"/>
          </w:tcPr>
          <w:p w14:paraId="53017E35" w14:textId="77777777" w:rsidR="00B864BA" w:rsidRDefault="00B864BA" w:rsidP="00E400EA">
            <w:pPr>
              <w:rPr>
                <w:b/>
              </w:rPr>
            </w:pPr>
            <w:r>
              <w:rPr>
                <w:b/>
              </w:rPr>
              <w:lastRenderedPageBreak/>
              <w:t>Působení v zahraničí</w:t>
            </w:r>
          </w:p>
        </w:tc>
      </w:tr>
      <w:tr w:rsidR="00B864BA" w14:paraId="7F937B4E" w14:textId="77777777" w:rsidTr="00E153D9">
        <w:trPr>
          <w:trHeight w:val="523"/>
        </w:trPr>
        <w:tc>
          <w:tcPr>
            <w:tcW w:w="9859" w:type="dxa"/>
            <w:gridSpan w:val="15"/>
          </w:tcPr>
          <w:p w14:paraId="5156875A" w14:textId="77777777" w:rsidR="00B864BA" w:rsidRDefault="00B864BA" w:rsidP="00E400EA">
            <w:pPr>
              <w:rPr>
                <w:b/>
              </w:rPr>
            </w:pPr>
          </w:p>
        </w:tc>
      </w:tr>
      <w:tr w:rsidR="00B864BA" w14:paraId="189424CD" w14:textId="77777777" w:rsidTr="00E400EA">
        <w:trPr>
          <w:cantSplit/>
          <w:trHeight w:val="470"/>
        </w:trPr>
        <w:tc>
          <w:tcPr>
            <w:tcW w:w="2518" w:type="dxa"/>
            <w:shd w:val="clear" w:color="auto" w:fill="F7CAAC"/>
          </w:tcPr>
          <w:p w14:paraId="57EE69F4" w14:textId="77777777" w:rsidR="00B864BA" w:rsidRDefault="00B864BA" w:rsidP="00E400EA">
            <w:pPr>
              <w:jc w:val="both"/>
              <w:rPr>
                <w:b/>
              </w:rPr>
            </w:pPr>
            <w:r>
              <w:rPr>
                <w:b/>
              </w:rPr>
              <w:t xml:space="preserve">Podpis </w:t>
            </w:r>
          </w:p>
        </w:tc>
        <w:tc>
          <w:tcPr>
            <w:tcW w:w="4536" w:type="dxa"/>
            <w:gridSpan w:val="8"/>
          </w:tcPr>
          <w:p w14:paraId="706390FA" w14:textId="626F38D0" w:rsidR="00B864BA" w:rsidRDefault="00B864BA" w:rsidP="00E400EA">
            <w:pPr>
              <w:jc w:val="both"/>
            </w:pPr>
            <w:r>
              <w:t>Zuzana Ragulová v. r.</w:t>
            </w:r>
          </w:p>
        </w:tc>
        <w:tc>
          <w:tcPr>
            <w:tcW w:w="786" w:type="dxa"/>
            <w:gridSpan w:val="2"/>
            <w:shd w:val="clear" w:color="auto" w:fill="F7CAAC"/>
          </w:tcPr>
          <w:p w14:paraId="36BDB0C5" w14:textId="77777777" w:rsidR="00B864BA" w:rsidRDefault="00B864BA" w:rsidP="00E400EA">
            <w:pPr>
              <w:jc w:val="both"/>
            </w:pPr>
            <w:r>
              <w:rPr>
                <w:b/>
              </w:rPr>
              <w:t>datum</w:t>
            </w:r>
          </w:p>
        </w:tc>
        <w:tc>
          <w:tcPr>
            <w:tcW w:w="2019" w:type="dxa"/>
            <w:gridSpan w:val="4"/>
          </w:tcPr>
          <w:p w14:paraId="2633496A" w14:textId="771369F4" w:rsidR="00B864BA" w:rsidRDefault="00B864BA" w:rsidP="00E400EA">
            <w:pPr>
              <w:jc w:val="both"/>
            </w:pPr>
            <w:r>
              <w:t>12.</w:t>
            </w:r>
            <w:r w:rsidR="002573F4">
              <w:t xml:space="preserve"> </w:t>
            </w:r>
            <w:r>
              <w:t>12. 2022</w:t>
            </w:r>
          </w:p>
        </w:tc>
      </w:tr>
    </w:tbl>
    <w:p w14:paraId="5F8E439E" w14:textId="6FC4DAF0" w:rsidR="00B864BA" w:rsidRDefault="00B864BA"/>
    <w:p w14:paraId="6E102185" w14:textId="7BE2E0BA" w:rsidR="00B864BA" w:rsidRDefault="00B864BA"/>
    <w:p w14:paraId="49D431B0" w14:textId="77777777" w:rsidR="00B864BA" w:rsidRDefault="00B864BA"/>
    <w:p w14:paraId="0D2AE007" w14:textId="77777777" w:rsidR="00AB39B9" w:rsidRDefault="00AB39B9">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777"/>
        <w:gridCol w:w="851"/>
        <w:gridCol w:w="75"/>
        <w:gridCol w:w="77"/>
        <w:gridCol w:w="632"/>
        <w:gridCol w:w="693"/>
        <w:gridCol w:w="694"/>
      </w:tblGrid>
      <w:tr w:rsidR="008C7603" w:rsidRPr="00517D9E" w14:paraId="4FB58616" w14:textId="77777777" w:rsidTr="008C7603">
        <w:tc>
          <w:tcPr>
            <w:tcW w:w="9859" w:type="dxa"/>
            <w:gridSpan w:val="15"/>
            <w:tcBorders>
              <w:bottom w:val="double" w:sz="4" w:space="0" w:color="auto"/>
            </w:tcBorders>
            <w:shd w:val="clear" w:color="auto" w:fill="BDD6EE"/>
          </w:tcPr>
          <w:p w14:paraId="4F6ACFDF" w14:textId="29967C4A" w:rsidR="008C7603" w:rsidRDefault="008C7603" w:rsidP="008C7603">
            <w:pPr>
              <w:jc w:val="both"/>
              <w:rPr>
                <w:b/>
                <w:sz w:val="28"/>
              </w:rPr>
            </w:pPr>
            <w:r>
              <w:rPr>
                <w:b/>
                <w:sz w:val="28"/>
              </w:rPr>
              <w:lastRenderedPageBreak/>
              <w:t>C-I – Personální zabezpečení</w:t>
            </w:r>
          </w:p>
        </w:tc>
      </w:tr>
      <w:tr w:rsidR="008C7603" w14:paraId="1DAC6963" w14:textId="77777777" w:rsidTr="008C7603">
        <w:tc>
          <w:tcPr>
            <w:tcW w:w="2518" w:type="dxa"/>
            <w:tcBorders>
              <w:top w:val="double" w:sz="4" w:space="0" w:color="auto"/>
            </w:tcBorders>
            <w:shd w:val="clear" w:color="auto" w:fill="F7CAAC"/>
          </w:tcPr>
          <w:p w14:paraId="01E5DF4D" w14:textId="77777777" w:rsidR="008C7603" w:rsidRDefault="008C7603" w:rsidP="008C7603">
            <w:pPr>
              <w:jc w:val="both"/>
              <w:rPr>
                <w:b/>
              </w:rPr>
            </w:pPr>
            <w:r>
              <w:rPr>
                <w:b/>
              </w:rPr>
              <w:t>Vysoká škola</w:t>
            </w:r>
          </w:p>
        </w:tc>
        <w:tc>
          <w:tcPr>
            <w:tcW w:w="7341" w:type="dxa"/>
            <w:gridSpan w:val="14"/>
          </w:tcPr>
          <w:p w14:paraId="6AB43043" w14:textId="77777777" w:rsidR="008C7603" w:rsidRDefault="008C7603" w:rsidP="008C7603">
            <w:pPr>
              <w:jc w:val="both"/>
            </w:pPr>
            <w:r>
              <w:t>Univerzita Tomáše Bati ve Zlíně</w:t>
            </w:r>
          </w:p>
        </w:tc>
      </w:tr>
      <w:tr w:rsidR="008C7603" w14:paraId="7A067663" w14:textId="77777777" w:rsidTr="008C7603">
        <w:tc>
          <w:tcPr>
            <w:tcW w:w="2518" w:type="dxa"/>
            <w:shd w:val="clear" w:color="auto" w:fill="F7CAAC"/>
          </w:tcPr>
          <w:p w14:paraId="7A53CCC9" w14:textId="77777777" w:rsidR="008C7603" w:rsidRDefault="008C7603" w:rsidP="008C7603">
            <w:pPr>
              <w:jc w:val="both"/>
              <w:rPr>
                <w:b/>
              </w:rPr>
            </w:pPr>
            <w:r>
              <w:rPr>
                <w:b/>
              </w:rPr>
              <w:t>Součást vysoké školy</w:t>
            </w:r>
          </w:p>
        </w:tc>
        <w:tc>
          <w:tcPr>
            <w:tcW w:w="7341" w:type="dxa"/>
            <w:gridSpan w:val="14"/>
          </w:tcPr>
          <w:p w14:paraId="7BE42258" w14:textId="77777777" w:rsidR="008C7603" w:rsidRDefault="008C7603" w:rsidP="008C7603">
            <w:pPr>
              <w:jc w:val="both"/>
            </w:pPr>
            <w:r>
              <w:t>Fakulta multimediálních komunikací</w:t>
            </w:r>
          </w:p>
        </w:tc>
      </w:tr>
      <w:tr w:rsidR="008C7603" w14:paraId="4E1AE2B1" w14:textId="77777777" w:rsidTr="008C7603">
        <w:tc>
          <w:tcPr>
            <w:tcW w:w="2518" w:type="dxa"/>
            <w:shd w:val="clear" w:color="auto" w:fill="F7CAAC"/>
          </w:tcPr>
          <w:p w14:paraId="64F8ADDF" w14:textId="77777777" w:rsidR="008C7603" w:rsidRDefault="008C7603" w:rsidP="008C7603">
            <w:pPr>
              <w:jc w:val="both"/>
              <w:rPr>
                <w:b/>
              </w:rPr>
            </w:pPr>
            <w:r>
              <w:rPr>
                <w:b/>
              </w:rPr>
              <w:t>Název studijního programu</w:t>
            </w:r>
          </w:p>
        </w:tc>
        <w:tc>
          <w:tcPr>
            <w:tcW w:w="7341" w:type="dxa"/>
            <w:gridSpan w:val="14"/>
          </w:tcPr>
          <w:p w14:paraId="3333323B" w14:textId="77777777" w:rsidR="008C7603" w:rsidRDefault="008C7603" w:rsidP="008C7603">
            <w:pPr>
              <w:jc w:val="both"/>
            </w:pPr>
            <w:r>
              <w:t>Design</w:t>
            </w:r>
          </w:p>
        </w:tc>
      </w:tr>
      <w:tr w:rsidR="008C7603" w14:paraId="34603C8C" w14:textId="77777777" w:rsidTr="008C7603">
        <w:tc>
          <w:tcPr>
            <w:tcW w:w="2518" w:type="dxa"/>
            <w:shd w:val="clear" w:color="auto" w:fill="F7CAAC"/>
          </w:tcPr>
          <w:p w14:paraId="7877714C" w14:textId="77777777" w:rsidR="008C7603" w:rsidRDefault="008C7603" w:rsidP="008C7603">
            <w:pPr>
              <w:jc w:val="both"/>
              <w:rPr>
                <w:b/>
              </w:rPr>
            </w:pPr>
            <w:r>
              <w:rPr>
                <w:b/>
              </w:rPr>
              <w:t>Jméno a příjmení</w:t>
            </w:r>
          </w:p>
        </w:tc>
        <w:tc>
          <w:tcPr>
            <w:tcW w:w="4319" w:type="dxa"/>
            <w:gridSpan w:val="8"/>
          </w:tcPr>
          <w:p w14:paraId="19425803" w14:textId="77777777" w:rsidR="008C7603" w:rsidRDefault="008C7603" w:rsidP="008C7603">
            <w:pPr>
              <w:jc w:val="both"/>
            </w:pPr>
            <w:r>
              <w:t>Radim Roška</w:t>
            </w:r>
          </w:p>
        </w:tc>
        <w:tc>
          <w:tcPr>
            <w:tcW w:w="926" w:type="dxa"/>
            <w:gridSpan w:val="2"/>
            <w:shd w:val="clear" w:color="auto" w:fill="F7CAAC"/>
          </w:tcPr>
          <w:p w14:paraId="2137380B" w14:textId="77777777" w:rsidR="008C7603" w:rsidRDefault="008C7603" w:rsidP="008C7603">
            <w:pPr>
              <w:jc w:val="both"/>
              <w:rPr>
                <w:b/>
              </w:rPr>
            </w:pPr>
            <w:r>
              <w:rPr>
                <w:b/>
              </w:rPr>
              <w:t>Tituly</w:t>
            </w:r>
          </w:p>
        </w:tc>
        <w:tc>
          <w:tcPr>
            <w:tcW w:w="2096" w:type="dxa"/>
            <w:gridSpan w:val="4"/>
          </w:tcPr>
          <w:p w14:paraId="5E6DC660" w14:textId="77777777" w:rsidR="008C7603" w:rsidRDefault="008C7603" w:rsidP="008C7603">
            <w:pPr>
              <w:jc w:val="both"/>
            </w:pPr>
            <w:r>
              <w:t>Ing.</w:t>
            </w:r>
          </w:p>
        </w:tc>
      </w:tr>
      <w:tr w:rsidR="008C7603" w14:paraId="0629B197" w14:textId="77777777" w:rsidTr="008C7603">
        <w:tc>
          <w:tcPr>
            <w:tcW w:w="2518" w:type="dxa"/>
            <w:shd w:val="clear" w:color="auto" w:fill="F7CAAC"/>
          </w:tcPr>
          <w:p w14:paraId="6AFFA15F" w14:textId="77777777" w:rsidR="008C7603" w:rsidRDefault="008C7603" w:rsidP="008C7603">
            <w:pPr>
              <w:jc w:val="both"/>
              <w:rPr>
                <w:b/>
              </w:rPr>
            </w:pPr>
            <w:r>
              <w:rPr>
                <w:b/>
              </w:rPr>
              <w:t>Rok narození</w:t>
            </w:r>
          </w:p>
        </w:tc>
        <w:tc>
          <w:tcPr>
            <w:tcW w:w="829" w:type="dxa"/>
            <w:gridSpan w:val="2"/>
          </w:tcPr>
          <w:p w14:paraId="6BDEA388" w14:textId="77777777" w:rsidR="008C7603" w:rsidRDefault="008C7603" w:rsidP="008C7603">
            <w:pPr>
              <w:jc w:val="both"/>
            </w:pPr>
            <w:r>
              <w:t>1952</w:t>
            </w:r>
          </w:p>
        </w:tc>
        <w:tc>
          <w:tcPr>
            <w:tcW w:w="1721" w:type="dxa"/>
            <w:shd w:val="clear" w:color="auto" w:fill="F7CAAC"/>
          </w:tcPr>
          <w:p w14:paraId="57349982" w14:textId="77777777" w:rsidR="008C7603" w:rsidRDefault="008C7603" w:rsidP="008C7603">
            <w:pPr>
              <w:jc w:val="both"/>
              <w:rPr>
                <w:b/>
              </w:rPr>
            </w:pPr>
            <w:r>
              <w:rPr>
                <w:b/>
              </w:rPr>
              <w:t>typ vztahu k VŠ</w:t>
            </w:r>
          </w:p>
        </w:tc>
        <w:tc>
          <w:tcPr>
            <w:tcW w:w="992" w:type="dxa"/>
            <w:gridSpan w:val="4"/>
          </w:tcPr>
          <w:p w14:paraId="224F120D" w14:textId="77777777" w:rsidR="00A055F8" w:rsidRDefault="00A055F8" w:rsidP="00A055F8">
            <w:pPr>
              <w:jc w:val="both"/>
            </w:pPr>
            <w:r>
              <w:t>DPP</w:t>
            </w:r>
          </w:p>
          <w:p w14:paraId="17F1E8DF" w14:textId="05477B3A" w:rsidR="008C7603" w:rsidRDefault="008C7603" w:rsidP="008C7603">
            <w:pPr>
              <w:jc w:val="both"/>
            </w:pPr>
          </w:p>
        </w:tc>
        <w:tc>
          <w:tcPr>
            <w:tcW w:w="777" w:type="dxa"/>
            <w:shd w:val="clear" w:color="auto" w:fill="F7CAAC"/>
          </w:tcPr>
          <w:p w14:paraId="367F61EB" w14:textId="77777777" w:rsidR="008C7603" w:rsidRDefault="008C7603" w:rsidP="008C7603">
            <w:pPr>
              <w:jc w:val="both"/>
              <w:rPr>
                <w:b/>
              </w:rPr>
            </w:pPr>
            <w:r>
              <w:rPr>
                <w:b/>
              </w:rPr>
              <w:t>rozsah</w:t>
            </w:r>
          </w:p>
        </w:tc>
        <w:tc>
          <w:tcPr>
            <w:tcW w:w="926" w:type="dxa"/>
            <w:gridSpan w:val="2"/>
          </w:tcPr>
          <w:p w14:paraId="4FDC42F8" w14:textId="4AAB9F93" w:rsidR="008C7603" w:rsidRPr="001F7E4A" w:rsidRDefault="0078654D" w:rsidP="008C7603">
            <w:pPr>
              <w:jc w:val="both"/>
              <w:rPr>
                <w:sz w:val="18"/>
                <w:szCs w:val="18"/>
              </w:rPr>
            </w:pPr>
            <w:r>
              <w:t>2h/t</w:t>
            </w:r>
            <w:r w:rsidDel="0078654D">
              <w:rPr>
                <w:sz w:val="18"/>
                <w:szCs w:val="18"/>
              </w:rPr>
              <w:t xml:space="preserve"> </w:t>
            </w:r>
          </w:p>
        </w:tc>
        <w:tc>
          <w:tcPr>
            <w:tcW w:w="709" w:type="dxa"/>
            <w:gridSpan w:val="2"/>
            <w:shd w:val="clear" w:color="auto" w:fill="F7CAAC"/>
          </w:tcPr>
          <w:p w14:paraId="500212B0" w14:textId="77777777" w:rsidR="008C7603" w:rsidRDefault="008C7603" w:rsidP="008C7603">
            <w:pPr>
              <w:jc w:val="both"/>
              <w:rPr>
                <w:b/>
              </w:rPr>
            </w:pPr>
            <w:r>
              <w:rPr>
                <w:b/>
              </w:rPr>
              <w:t>do kdy</w:t>
            </w:r>
          </w:p>
        </w:tc>
        <w:tc>
          <w:tcPr>
            <w:tcW w:w="1387" w:type="dxa"/>
            <w:gridSpan w:val="2"/>
          </w:tcPr>
          <w:p w14:paraId="125FF43E" w14:textId="3515A990" w:rsidR="008C7603" w:rsidRDefault="008C7603" w:rsidP="008C7603">
            <w:pPr>
              <w:jc w:val="both"/>
            </w:pPr>
          </w:p>
        </w:tc>
      </w:tr>
      <w:tr w:rsidR="008C7603" w14:paraId="3114F76A" w14:textId="77777777" w:rsidTr="008C7603">
        <w:tc>
          <w:tcPr>
            <w:tcW w:w="5068" w:type="dxa"/>
            <w:gridSpan w:val="4"/>
            <w:shd w:val="clear" w:color="auto" w:fill="F7CAAC"/>
          </w:tcPr>
          <w:p w14:paraId="088E90C7" w14:textId="77777777" w:rsidR="008C7603" w:rsidRDefault="008C7603" w:rsidP="008C7603">
            <w:pPr>
              <w:jc w:val="both"/>
              <w:rPr>
                <w:b/>
              </w:rPr>
            </w:pPr>
            <w:r>
              <w:rPr>
                <w:b/>
              </w:rPr>
              <w:t>Typ vztahu na součásti VŠ, která uskutečňuje st. program</w:t>
            </w:r>
          </w:p>
        </w:tc>
        <w:tc>
          <w:tcPr>
            <w:tcW w:w="992" w:type="dxa"/>
            <w:gridSpan w:val="4"/>
          </w:tcPr>
          <w:p w14:paraId="6054C821" w14:textId="64F609C4" w:rsidR="008C7603" w:rsidRPr="001F7E4A" w:rsidRDefault="008C7603" w:rsidP="008C7603">
            <w:pPr>
              <w:jc w:val="both"/>
              <w:rPr>
                <w:sz w:val="18"/>
                <w:szCs w:val="18"/>
              </w:rPr>
            </w:pPr>
            <w:r w:rsidRPr="001F7E4A">
              <w:rPr>
                <w:sz w:val="18"/>
                <w:szCs w:val="18"/>
              </w:rPr>
              <w:t>DPP</w:t>
            </w:r>
          </w:p>
        </w:tc>
        <w:tc>
          <w:tcPr>
            <w:tcW w:w="777" w:type="dxa"/>
            <w:shd w:val="clear" w:color="auto" w:fill="F7CAAC"/>
          </w:tcPr>
          <w:p w14:paraId="2F8E8FC7" w14:textId="77777777" w:rsidR="008C7603" w:rsidRDefault="008C7603" w:rsidP="008C7603">
            <w:pPr>
              <w:jc w:val="both"/>
              <w:rPr>
                <w:b/>
              </w:rPr>
            </w:pPr>
            <w:r>
              <w:rPr>
                <w:b/>
              </w:rPr>
              <w:t>rozsah</w:t>
            </w:r>
          </w:p>
        </w:tc>
        <w:tc>
          <w:tcPr>
            <w:tcW w:w="926" w:type="dxa"/>
            <w:gridSpan w:val="2"/>
          </w:tcPr>
          <w:p w14:paraId="0B2E8D74" w14:textId="1B16C704" w:rsidR="008C7603" w:rsidRPr="001F7E4A" w:rsidRDefault="0078654D" w:rsidP="00217D8F">
            <w:pPr>
              <w:jc w:val="both"/>
              <w:rPr>
                <w:sz w:val="18"/>
                <w:szCs w:val="18"/>
              </w:rPr>
            </w:pPr>
            <w:r>
              <w:t>2h/t</w:t>
            </w:r>
            <w:r w:rsidDel="0078654D">
              <w:rPr>
                <w:sz w:val="18"/>
                <w:szCs w:val="18"/>
              </w:rPr>
              <w:t xml:space="preserve"> </w:t>
            </w:r>
          </w:p>
        </w:tc>
        <w:tc>
          <w:tcPr>
            <w:tcW w:w="709" w:type="dxa"/>
            <w:gridSpan w:val="2"/>
            <w:shd w:val="clear" w:color="auto" w:fill="F7CAAC"/>
          </w:tcPr>
          <w:p w14:paraId="13F54B8C" w14:textId="77777777" w:rsidR="008C7603" w:rsidRDefault="008C7603" w:rsidP="008C7603">
            <w:pPr>
              <w:jc w:val="both"/>
              <w:rPr>
                <w:b/>
              </w:rPr>
            </w:pPr>
            <w:r>
              <w:rPr>
                <w:b/>
              </w:rPr>
              <w:t>do kdy</w:t>
            </w:r>
          </w:p>
        </w:tc>
        <w:tc>
          <w:tcPr>
            <w:tcW w:w="1387" w:type="dxa"/>
            <w:gridSpan w:val="2"/>
          </w:tcPr>
          <w:p w14:paraId="445FFA5F" w14:textId="53DDA5CA" w:rsidR="008C7603" w:rsidRDefault="008C7603" w:rsidP="008C7603">
            <w:pPr>
              <w:jc w:val="both"/>
            </w:pPr>
          </w:p>
        </w:tc>
      </w:tr>
      <w:tr w:rsidR="008C7603" w14:paraId="786B4F57" w14:textId="77777777" w:rsidTr="008C7603">
        <w:tc>
          <w:tcPr>
            <w:tcW w:w="6060" w:type="dxa"/>
            <w:gridSpan w:val="8"/>
            <w:shd w:val="clear" w:color="auto" w:fill="F7CAAC"/>
          </w:tcPr>
          <w:p w14:paraId="0C645C60" w14:textId="77777777" w:rsidR="008C7603" w:rsidRDefault="008C7603" w:rsidP="008C7603">
            <w:pPr>
              <w:jc w:val="both"/>
            </w:pPr>
            <w:r>
              <w:rPr>
                <w:b/>
              </w:rPr>
              <w:t>Další současná působení jako akademický pracovník na jiných VŠ</w:t>
            </w:r>
          </w:p>
        </w:tc>
        <w:tc>
          <w:tcPr>
            <w:tcW w:w="1703" w:type="dxa"/>
            <w:gridSpan w:val="3"/>
            <w:shd w:val="clear" w:color="auto" w:fill="F7CAAC"/>
          </w:tcPr>
          <w:p w14:paraId="01389191" w14:textId="77777777" w:rsidR="008C7603" w:rsidRDefault="008C7603" w:rsidP="008C7603">
            <w:pPr>
              <w:jc w:val="both"/>
              <w:rPr>
                <w:b/>
              </w:rPr>
            </w:pPr>
            <w:r>
              <w:rPr>
                <w:b/>
              </w:rPr>
              <w:t>typ prac. vztahu</w:t>
            </w:r>
          </w:p>
        </w:tc>
        <w:tc>
          <w:tcPr>
            <w:tcW w:w="2096" w:type="dxa"/>
            <w:gridSpan w:val="4"/>
            <w:shd w:val="clear" w:color="auto" w:fill="F7CAAC"/>
          </w:tcPr>
          <w:p w14:paraId="72350E1C" w14:textId="77777777" w:rsidR="008C7603" w:rsidRDefault="008C7603" w:rsidP="008C7603">
            <w:pPr>
              <w:jc w:val="both"/>
              <w:rPr>
                <w:b/>
              </w:rPr>
            </w:pPr>
            <w:r>
              <w:rPr>
                <w:b/>
              </w:rPr>
              <w:t>rozsah</w:t>
            </w:r>
          </w:p>
        </w:tc>
      </w:tr>
      <w:tr w:rsidR="008C7603" w14:paraId="28A5EB82" w14:textId="77777777" w:rsidTr="008C7603">
        <w:tc>
          <w:tcPr>
            <w:tcW w:w="6060" w:type="dxa"/>
            <w:gridSpan w:val="8"/>
          </w:tcPr>
          <w:p w14:paraId="47CFBC0F" w14:textId="77777777" w:rsidR="008C7603" w:rsidRDefault="008C7603" w:rsidP="008C7603">
            <w:pPr>
              <w:jc w:val="both"/>
            </w:pPr>
          </w:p>
        </w:tc>
        <w:tc>
          <w:tcPr>
            <w:tcW w:w="1703" w:type="dxa"/>
            <w:gridSpan w:val="3"/>
          </w:tcPr>
          <w:p w14:paraId="076E643E" w14:textId="77777777" w:rsidR="008C7603" w:rsidRDefault="008C7603" w:rsidP="008C7603">
            <w:pPr>
              <w:jc w:val="both"/>
            </w:pPr>
          </w:p>
        </w:tc>
        <w:tc>
          <w:tcPr>
            <w:tcW w:w="2096" w:type="dxa"/>
            <w:gridSpan w:val="4"/>
          </w:tcPr>
          <w:p w14:paraId="31085B5E" w14:textId="77777777" w:rsidR="008C7603" w:rsidRDefault="008C7603" w:rsidP="008C7603">
            <w:pPr>
              <w:jc w:val="both"/>
            </w:pPr>
          </w:p>
        </w:tc>
      </w:tr>
      <w:tr w:rsidR="008C7603" w14:paraId="7DA9FEF1" w14:textId="77777777" w:rsidTr="008C7603">
        <w:tc>
          <w:tcPr>
            <w:tcW w:w="9859" w:type="dxa"/>
            <w:gridSpan w:val="15"/>
            <w:shd w:val="clear" w:color="auto" w:fill="F7CAAC"/>
          </w:tcPr>
          <w:p w14:paraId="0048A336" w14:textId="77777777" w:rsidR="008C7603" w:rsidRDefault="008C7603" w:rsidP="008C7603">
            <w:pPr>
              <w:jc w:val="both"/>
            </w:pPr>
            <w:r>
              <w:rPr>
                <w:b/>
              </w:rPr>
              <w:t>Předměty příslušného studijního programu a způsob zapojení do jejich výuky, příp. další zapojení do uskutečňování studijního programu</w:t>
            </w:r>
          </w:p>
        </w:tc>
      </w:tr>
      <w:tr w:rsidR="008C7603" w:rsidRPr="002827C6" w14:paraId="4C66A1BF" w14:textId="77777777" w:rsidTr="00E153D9">
        <w:trPr>
          <w:trHeight w:val="186"/>
        </w:trPr>
        <w:tc>
          <w:tcPr>
            <w:tcW w:w="9859" w:type="dxa"/>
            <w:gridSpan w:val="15"/>
            <w:tcBorders>
              <w:top w:val="nil"/>
            </w:tcBorders>
          </w:tcPr>
          <w:p w14:paraId="6D8CC4CB" w14:textId="354B742B" w:rsidR="008C7603" w:rsidRPr="002827C6" w:rsidRDefault="00217D8F" w:rsidP="008C7603">
            <w:pPr>
              <w:jc w:val="both"/>
            </w:pPr>
            <w:r>
              <w:t>Teorie a technologie Sklo 7, 8 (přednášející</w:t>
            </w:r>
            <w:r w:rsidR="00B932A8">
              <w:t xml:space="preserve">, </w:t>
            </w:r>
            <w:r w:rsidR="00263E8C">
              <w:t xml:space="preserve">vede seminář, </w:t>
            </w:r>
            <w:r w:rsidR="00B932A8">
              <w:t>garant</w:t>
            </w:r>
            <w:r>
              <w:t>)</w:t>
            </w:r>
          </w:p>
        </w:tc>
      </w:tr>
      <w:tr w:rsidR="008C7603" w:rsidRPr="002827C6" w14:paraId="026856EB" w14:textId="77777777" w:rsidTr="008C7603">
        <w:trPr>
          <w:trHeight w:val="340"/>
        </w:trPr>
        <w:tc>
          <w:tcPr>
            <w:tcW w:w="9859" w:type="dxa"/>
            <w:gridSpan w:val="15"/>
            <w:tcBorders>
              <w:top w:val="nil"/>
            </w:tcBorders>
            <w:shd w:val="clear" w:color="auto" w:fill="FBD4B4"/>
          </w:tcPr>
          <w:p w14:paraId="1857FBEC" w14:textId="77777777" w:rsidR="008C7603" w:rsidRPr="002827C6" w:rsidRDefault="008C7603" w:rsidP="008C7603">
            <w:pPr>
              <w:jc w:val="both"/>
              <w:rPr>
                <w:b/>
              </w:rPr>
            </w:pPr>
            <w:r w:rsidRPr="002827C6">
              <w:rPr>
                <w:b/>
              </w:rPr>
              <w:t>Zapojení do výuky v dalších studijních programech na téže vysoké škole (pouze u garantů ZT a PZ předmětů)</w:t>
            </w:r>
          </w:p>
        </w:tc>
      </w:tr>
      <w:tr w:rsidR="008C7603" w:rsidRPr="002827C6" w14:paraId="259B1AC6" w14:textId="77777777" w:rsidTr="008C7603">
        <w:trPr>
          <w:trHeight w:val="340"/>
        </w:trPr>
        <w:tc>
          <w:tcPr>
            <w:tcW w:w="2802" w:type="dxa"/>
            <w:gridSpan w:val="2"/>
            <w:tcBorders>
              <w:top w:val="nil"/>
            </w:tcBorders>
          </w:tcPr>
          <w:p w14:paraId="77DB221A" w14:textId="77777777" w:rsidR="008C7603" w:rsidRPr="002827C6" w:rsidRDefault="008C7603" w:rsidP="008C7603">
            <w:pPr>
              <w:jc w:val="both"/>
              <w:rPr>
                <w:b/>
              </w:rPr>
            </w:pPr>
            <w:r w:rsidRPr="002827C6">
              <w:rPr>
                <w:b/>
              </w:rPr>
              <w:t>Název studijního předmětu</w:t>
            </w:r>
          </w:p>
        </w:tc>
        <w:tc>
          <w:tcPr>
            <w:tcW w:w="2409" w:type="dxa"/>
            <w:gridSpan w:val="3"/>
            <w:tcBorders>
              <w:top w:val="nil"/>
            </w:tcBorders>
          </w:tcPr>
          <w:p w14:paraId="2CB82A26" w14:textId="77777777" w:rsidR="008C7603" w:rsidRPr="002827C6" w:rsidRDefault="008C7603" w:rsidP="008C7603">
            <w:pPr>
              <w:rPr>
                <w:b/>
              </w:rPr>
            </w:pPr>
            <w:r w:rsidRPr="002827C6">
              <w:rPr>
                <w:b/>
              </w:rPr>
              <w:t>Název studijního programu</w:t>
            </w:r>
          </w:p>
        </w:tc>
        <w:tc>
          <w:tcPr>
            <w:tcW w:w="567" w:type="dxa"/>
            <w:gridSpan w:val="2"/>
            <w:tcBorders>
              <w:top w:val="nil"/>
            </w:tcBorders>
          </w:tcPr>
          <w:p w14:paraId="3035B12C" w14:textId="77777777" w:rsidR="008C7603" w:rsidRPr="002827C6" w:rsidRDefault="008C7603" w:rsidP="008C7603">
            <w:pPr>
              <w:jc w:val="both"/>
              <w:rPr>
                <w:b/>
              </w:rPr>
            </w:pPr>
            <w:r w:rsidRPr="002827C6">
              <w:rPr>
                <w:b/>
              </w:rPr>
              <w:t>Sem.</w:t>
            </w:r>
          </w:p>
        </w:tc>
        <w:tc>
          <w:tcPr>
            <w:tcW w:w="1910" w:type="dxa"/>
            <w:gridSpan w:val="3"/>
            <w:tcBorders>
              <w:top w:val="nil"/>
            </w:tcBorders>
          </w:tcPr>
          <w:p w14:paraId="16DAB5C3" w14:textId="77777777" w:rsidR="008C7603" w:rsidRPr="002827C6" w:rsidRDefault="008C7603" w:rsidP="008C7603">
            <w:pPr>
              <w:rPr>
                <w:b/>
              </w:rPr>
            </w:pPr>
            <w:r w:rsidRPr="002827C6">
              <w:rPr>
                <w:b/>
              </w:rPr>
              <w:t>Role ve výuce daného předmětu</w:t>
            </w:r>
          </w:p>
        </w:tc>
        <w:tc>
          <w:tcPr>
            <w:tcW w:w="2171" w:type="dxa"/>
            <w:gridSpan w:val="5"/>
            <w:tcBorders>
              <w:top w:val="nil"/>
            </w:tcBorders>
          </w:tcPr>
          <w:p w14:paraId="5F7BA5F9" w14:textId="77777777" w:rsidR="008C7603" w:rsidRPr="002827C6" w:rsidRDefault="008C7603" w:rsidP="008C7603">
            <w:pPr>
              <w:rPr>
                <w:b/>
              </w:rPr>
            </w:pPr>
            <w:r>
              <w:rPr>
                <w:b/>
              </w:rPr>
              <w:t>(</w:t>
            </w:r>
            <w:r w:rsidRPr="00F20AEF">
              <w:rPr>
                <w:b/>
                <w:i/>
                <w:iCs/>
              </w:rPr>
              <w:t>nepovinný údaj</w:t>
            </w:r>
            <w:r w:rsidRPr="00F20AEF">
              <w:rPr>
                <w:b/>
              </w:rPr>
              <w:t>)</w:t>
            </w:r>
            <w:r>
              <w:rPr>
                <w:b/>
              </w:rPr>
              <w:t xml:space="preserve"> </w:t>
            </w:r>
            <w:r w:rsidRPr="002827C6">
              <w:rPr>
                <w:b/>
              </w:rPr>
              <w:t>Počet hodin za semestr</w:t>
            </w:r>
          </w:p>
        </w:tc>
      </w:tr>
      <w:tr w:rsidR="007C6BCD" w:rsidRPr="0016131F" w14:paraId="4DAB3F80" w14:textId="77777777" w:rsidTr="008C7603">
        <w:trPr>
          <w:trHeight w:val="285"/>
        </w:trPr>
        <w:tc>
          <w:tcPr>
            <w:tcW w:w="2802" w:type="dxa"/>
            <w:gridSpan w:val="2"/>
            <w:tcBorders>
              <w:top w:val="nil"/>
            </w:tcBorders>
          </w:tcPr>
          <w:p w14:paraId="697B0F51" w14:textId="622913BF" w:rsidR="007C6BCD" w:rsidRDefault="007C6BCD" w:rsidP="007C6BCD">
            <w:pPr>
              <w:jc w:val="both"/>
            </w:pPr>
            <w:r w:rsidRPr="00E11031">
              <w:rPr>
                <w:rStyle w:val="normaltextrun"/>
                <w:shd w:val="clear" w:color="auto" w:fill="FFFFFF"/>
              </w:rPr>
              <w:t xml:space="preserve">Teorie a technologie </w:t>
            </w:r>
            <w:r>
              <w:rPr>
                <w:rStyle w:val="normaltextrun"/>
                <w:shd w:val="clear" w:color="auto" w:fill="FFFFFF"/>
              </w:rPr>
              <w:t>SP</w:t>
            </w:r>
            <w:r w:rsidRPr="00E11031">
              <w:rPr>
                <w:rStyle w:val="normaltextrun"/>
                <w:shd w:val="clear" w:color="auto" w:fill="FFFFFF"/>
              </w:rPr>
              <w:t xml:space="preserve"> 3</w:t>
            </w:r>
            <w:r w:rsidRPr="00E11031">
              <w:rPr>
                <w:rStyle w:val="eop"/>
                <w:rFonts w:eastAsiaTheme="majorEastAsia"/>
                <w:shd w:val="clear" w:color="auto" w:fill="FFFFFF"/>
              </w:rPr>
              <w:t> </w:t>
            </w:r>
          </w:p>
        </w:tc>
        <w:tc>
          <w:tcPr>
            <w:tcW w:w="2409" w:type="dxa"/>
            <w:gridSpan w:val="3"/>
            <w:tcBorders>
              <w:top w:val="nil"/>
            </w:tcBorders>
          </w:tcPr>
          <w:p w14:paraId="31078EFD" w14:textId="37054B99" w:rsidR="007C6BCD" w:rsidRDefault="007C6BCD" w:rsidP="007C6BCD">
            <w:pPr>
              <w:jc w:val="both"/>
            </w:pPr>
            <w:r>
              <w:t>Design (BSP)</w:t>
            </w:r>
          </w:p>
        </w:tc>
        <w:tc>
          <w:tcPr>
            <w:tcW w:w="567" w:type="dxa"/>
            <w:gridSpan w:val="2"/>
            <w:tcBorders>
              <w:top w:val="nil"/>
            </w:tcBorders>
          </w:tcPr>
          <w:p w14:paraId="0A053D5B" w14:textId="455A8074" w:rsidR="007C6BCD" w:rsidRDefault="00822DCB" w:rsidP="007C6BCD">
            <w:pPr>
              <w:jc w:val="both"/>
            </w:pPr>
            <w:r>
              <w:t>2ZS</w:t>
            </w:r>
          </w:p>
        </w:tc>
        <w:tc>
          <w:tcPr>
            <w:tcW w:w="1910" w:type="dxa"/>
            <w:gridSpan w:val="3"/>
            <w:tcBorders>
              <w:top w:val="nil"/>
            </w:tcBorders>
          </w:tcPr>
          <w:p w14:paraId="060F7D71" w14:textId="177190C2" w:rsidR="007C6BCD" w:rsidRDefault="00223051" w:rsidP="00FE3954">
            <w:r>
              <w:t>Přednášející, vede seminář, garant</w:t>
            </w:r>
          </w:p>
        </w:tc>
        <w:tc>
          <w:tcPr>
            <w:tcW w:w="2171" w:type="dxa"/>
            <w:gridSpan w:val="5"/>
            <w:tcBorders>
              <w:top w:val="nil"/>
            </w:tcBorders>
          </w:tcPr>
          <w:p w14:paraId="1B4C0011" w14:textId="77777777" w:rsidR="007C6BCD" w:rsidRDefault="007C6BCD" w:rsidP="007C6BCD">
            <w:pPr>
              <w:jc w:val="both"/>
            </w:pPr>
          </w:p>
        </w:tc>
      </w:tr>
      <w:tr w:rsidR="007C6BCD" w:rsidRPr="0016131F" w14:paraId="3F113196" w14:textId="77777777" w:rsidTr="008C7603">
        <w:trPr>
          <w:trHeight w:val="285"/>
        </w:trPr>
        <w:tc>
          <w:tcPr>
            <w:tcW w:w="2802" w:type="dxa"/>
            <w:gridSpan w:val="2"/>
            <w:tcBorders>
              <w:top w:val="nil"/>
            </w:tcBorders>
          </w:tcPr>
          <w:p w14:paraId="4A5EE530" w14:textId="6903E2B2" w:rsidR="007C6BCD" w:rsidRPr="0016131F" w:rsidRDefault="007C6BCD" w:rsidP="007C6BCD">
            <w:pPr>
              <w:jc w:val="both"/>
            </w:pPr>
            <w:r w:rsidRPr="00E11031">
              <w:rPr>
                <w:rStyle w:val="normaltextrun"/>
                <w:shd w:val="clear" w:color="auto" w:fill="FFFFFF"/>
              </w:rPr>
              <w:t xml:space="preserve">Teorie a technologie </w:t>
            </w:r>
            <w:r>
              <w:rPr>
                <w:rStyle w:val="normaltextrun"/>
                <w:shd w:val="clear" w:color="auto" w:fill="FFFFFF"/>
              </w:rPr>
              <w:t>SP</w:t>
            </w:r>
            <w:r w:rsidRPr="00E11031">
              <w:rPr>
                <w:rStyle w:val="normaltextrun"/>
                <w:shd w:val="clear" w:color="auto" w:fill="FFFFFF"/>
              </w:rPr>
              <w:t xml:space="preserve"> </w:t>
            </w:r>
            <w:r>
              <w:rPr>
                <w:rStyle w:val="normaltextrun"/>
                <w:shd w:val="clear" w:color="auto" w:fill="FFFFFF"/>
              </w:rPr>
              <w:t>4</w:t>
            </w:r>
            <w:r w:rsidRPr="00E11031">
              <w:rPr>
                <w:rStyle w:val="eop"/>
                <w:rFonts w:eastAsiaTheme="majorEastAsia"/>
                <w:shd w:val="clear" w:color="auto" w:fill="FFFFFF"/>
              </w:rPr>
              <w:t> </w:t>
            </w:r>
          </w:p>
        </w:tc>
        <w:tc>
          <w:tcPr>
            <w:tcW w:w="2409" w:type="dxa"/>
            <w:gridSpan w:val="3"/>
            <w:tcBorders>
              <w:top w:val="nil"/>
            </w:tcBorders>
          </w:tcPr>
          <w:p w14:paraId="358B3250" w14:textId="58554196" w:rsidR="007C6BCD" w:rsidRPr="0016131F" w:rsidRDefault="007C6BCD" w:rsidP="007C6BCD">
            <w:pPr>
              <w:jc w:val="both"/>
            </w:pPr>
            <w:r>
              <w:t>Design (BSP)</w:t>
            </w:r>
          </w:p>
        </w:tc>
        <w:tc>
          <w:tcPr>
            <w:tcW w:w="567" w:type="dxa"/>
            <w:gridSpan w:val="2"/>
            <w:tcBorders>
              <w:top w:val="nil"/>
            </w:tcBorders>
          </w:tcPr>
          <w:p w14:paraId="3815F2AA" w14:textId="408FF077" w:rsidR="007C6BCD" w:rsidRPr="0016131F" w:rsidRDefault="00822DCB" w:rsidP="007C6BCD">
            <w:pPr>
              <w:jc w:val="both"/>
            </w:pPr>
            <w:r>
              <w:t>2LS</w:t>
            </w:r>
          </w:p>
        </w:tc>
        <w:tc>
          <w:tcPr>
            <w:tcW w:w="1910" w:type="dxa"/>
            <w:gridSpan w:val="3"/>
            <w:tcBorders>
              <w:top w:val="nil"/>
            </w:tcBorders>
          </w:tcPr>
          <w:p w14:paraId="3D0B482A" w14:textId="0CEFC9D2" w:rsidR="007C6BCD" w:rsidRPr="0016131F" w:rsidRDefault="00822DCB" w:rsidP="00FE3954">
            <w:r>
              <w:t>Přednášející, vede seminář, garant</w:t>
            </w:r>
          </w:p>
        </w:tc>
        <w:tc>
          <w:tcPr>
            <w:tcW w:w="2171" w:type="dxa"/>
            <w:gridSpan w:val="5"/>
            <w:tcBorders>
              <w:top w:val="nil"/>
            </w:tcBorders>
          </w:tcPr>
          <w:p w14:paraId="74DC3604" w14:textId="77777777" w:rsidR="007C6BCD" w:rsidRPr="0016131F" w:rsidRDefault="007C6BCD" w:rsidP="007C6BCD">
            <w:pPr>
              <w:jc w:val="both"/>
            </w:pPr>
          </w:p>
        </w:tc>
      </w:tr>
      <w:tr w:rsidR="00822DCB" w:rsidRPr="0016131F" w14:paraId="6FB67FDE" w14:textId="77777777" w:rsidTr="008C7603">
        <w:trPr>
          <w:trHeight w:val="285"/>
        </w:trPr>
        <w:tc>
          <w:tcPr>
            <w:tcW w:w="2802" w:type="dxa"/>
            <w:gridSpan w:val="2"/>
            <w:tcBorders>
              <w:top w:val="nil"/>
            </w:tcBorders>
          </w:tcPr>
          <w:p w14:paraId="26CADFAC" w14:textId="555CD658" w:rsidR="00822DCB" w:rsidRPr="00E11031" w:rsidRDefault="00822DCB" w:rsidP="00822DCB">
            <w:pPr>
              <w:jc w:val="both"/>
              <w:rPr>
                <w:rStyle w:val="normaltextrun"/>
                <w:shd w:val="clear" w:color="auto" w:fill="FFFFFF"/>
              </w:rPr>
            </w:pPr>
            <w:r w:rsidRPr="00E11031">
              <w:rPr>
                <w:rStyle w:val="normaltextrun"/>
                <w:shd w:val="clear" w:color="auto" w:fill="FFFFFF"/>
              </w:rPr>
              <w:t xml:space="preserve">Teorie a technologie </w:t>
            </w:r>
            <w:r>
              <w:rPr>
                <w:rStyle w:val="normaltextrun"/>
                <w:shd w:val="clear" w:color="auto" w:fill="FFFFFF"/>
              </w:rPr>
              <w:t>SP</w:t>
            </w:r>
            <w:r w:rsidRPr="00E11031">
              <w:rPr>
                <w:rStyle w:val="normaltextrun"/>
                <w:shd w:val="clear" w:color="auto" w:fill="FFFFFF"/>
              </w:rPr>
              <w:t xml:space="preserve"> </w:t>
            </w:r>
            <w:r>
              <w:rPr>
                <w:rStyle w:val="normaltextrun"/>
                <w:shd w:val="clear" w:color="auto" w:fill="FFFFFF"/>
              </w:rPr>
              <w:t>5</w:t>
            </w:r>
            <w:r w:rsidRPr="00E11031">
              <w:rPr>
                <w:rStyle w:val="eop"/>
                <w:rFonts w:eastAsiaTheme="majorEastAsia"/>
                <w:shd w:val="clear" w:color="auto" w:fill="FFFFFF"/>
              </w:rPr>
              <w:t> </w:t>
            </w:r>
          </w:p>
        </w:tc>
        <w:tc>
          <w:tcPr>
            <w:tcW w:w="2409" w:type="dxa"/>
            <w:gridSpan w:val="3"/>
            <w:tcBorders>
              <w:top w:val="nil"/>
            </w:tcBorders>
          </w:tcPr>
          <w:p w14:paraId="4FF39B15" w14:textId="27363871" w:rsidR="00822DCB" w:rsidRDefault="00822DCB" w:rsidP="00822DCB">
            <w:pPr>
              <w:jc w:val="both"/>
            </w:pPr>
            <w:r>
              <w:t>Design (BSP)</w:t>
            </w:r>
          </w:p>
        </w:tc>
        <w:tc>
          <w:tcPr>
            <w:tcW w:w="567" w:type="dxa"/>
            <w:gridSpan w:val="2"/>
            <w:tcBorders>
              <w:top w:val="nil"/>
            </w:tcBorders>
          </w:tcPr>
          <w:p w14:paraId="4F91470D" w14:textId="599A903D" w:rsidR="00822DCB" w:rsidRDefault="00822DCB" w:rsidP="00822DCB">
            <w:pPr>
              <w:jc w:val="both"/>
            </w:pPr>
            <w:r>
              <w:t>3ZS</w:t>
            </w:r>
          </w:p>
        </w:tc>
        <w:tc>
          <w:tcPr>
            <w:tcW w:w="1910" w:type="dxa"/>
            <w:gridSpan w:val="3"/>
            <w:tcBorders>
              <w:top w:val="nil"/>
            </w:tcBorders>
          </w:tcPr>
          <w:p w14:paraId="135F9012" w14:textId="79B75B34" w:rsidR="00822DCB" w:rsidRPr="0016131F" w:rsidRDefault="00822DCB" w:rsidP="00FE3954">
            <w:r>
              <w:t>Přednášející, vede seminář, garant</w:t>
            </w:r>
          </w:p>
        </w:tc>
        <w:tc>
          <w:tcPr>
            <w:tcW w:w="2171" w:type="dxa"/>
            <w:gridSpan w:val="5"/>
            <w:tcBorders>
              <w:top w:val="nil"/>
            </w:tcBorders>
          </w:tcPr>
          <w:p w14:paraId="5426CDEB" w14:textId="77777777" w:rsidR="00822DCB" w:rsidRPr="0016131F" w:rsidRDefault="00822DCB" w:rsidP="00822DCB">
            <w:pPr>
              <w:jc w:val="both"/>
            </w:pPr>
          </w:p>
        </w:tc>
      </w:tr>
      <w:tr w:rsidR="00822DCB" w14:paraId="7A868660" w14:textId="77777777" w:rsidTr="008C7603">
        <w:tc>
          <w:tcPr>
            <w:tcW w:w="9859" w:type="dxa"/>
            <w:gridSpan w:val="15"/>
            <w:shd w:val="clear" w:color="auto" w:fill="F7CAAC"/>
          </w:tcPr>
          <w:p w14:paraId="11A82455" w14:textId="77777777" w:rsidR="00822DCB" w:rsidRDefault="00822DCB" w:rsidP="00822DCB">
            <w:pPr>
              <w:jc w:val="both"/>
            </w:pPr>
            <w:r>
              <w:rPr>
                <w:b/>
              </w:rPr>
              <w:t xml:space="preserve">Údaje o vzdělání na VŠ </w:t>
            </w:r>
          </w:p>
        </w:tc>
      </w:tr>
      <w:tr w:rsidR="00822DCB" w14:paraId="06453EBA" w14:textId="77777777" w:rsidTr="00E153D9">
        <w:trPr>
          <w:trHeight w:val="451"/>
        </w:trPr>
        <w:tc>
          <w:tcPr>
            <w:tcW w:w="9859" w:type="dxa"/>
            <w:gridSpan w:val="15"/>
          </w:tcPr>
          <w:p w14:paraId="04E1A8E1" w14:textId="77777777" w:rsidR="008B3111" w:rsidRDefault="008B3111" w:rsidP="008B3111">
            <w:pPr>
              <w:rPr>
                <w:bCs/>
              </w:rPr>
            </w:pPr>
            <w:r>
              <w:t xml:space="preserve">1983: </w:t>
            </w:r>
            <w:r w:rsidRPr="00217D8F">
              <w:t>5 semestrové postgraduální studium v oboru Technologie silikátů, specializace SKLO</w:t>
            </w:r>
            <w:r w:rsidRPr="008D2044">
              <w:rPr>
                <w:bCs/>
              </w:rPr>
              <w:t xml:space="preserve"> </w:t>
            </w:r>
          </w:p>
          <w:p w14:paraId="017BD273" w14:textId="60186A12" w:rsidR="00822DCB" w:rsidRDefault="008B3111" w:rsidP="008B3111">
            <w:pPr>
              <w:rPr>
                <w:b/>
              </w:rPr>
            </w:pPr>
            <w:r w:rsidRPr="008D2044">
              <w:rPr>
                <w:bCs/>
              </w:rPr>
              <w:t>1975:</w:t>
            </w:r>
            <w:r>
              <w:rPr>
                <w:bCs/>
              </w:rPr>
              <w:t xml:space="preserve"> </w:t>
            </w:r>
            <w:r w:rsidRPr="00217D8F">
              <w:t>VŠCHT Praha, Fakulta chemické technologie, Technologie silikátů</w:t>
            </w:r>
          </w:p>
        </w:tc>
      </w:tr>
      <w:tr w:rsidR="00822DCB" w14:paraId="4C06BB6C" w14:textId="77777777" w:rsidTr="008C7603">
        <w:tc>
          <w:tcPr>
            <w:tcW w:w="9859" w:type="dxa"/>
            <w:gridSpan w:val="15"/>
            <w:shd w:val="clear" w:color="auto" w:fill="F7CAAC"/>
          </w:tcPr>
          <w:p w14:paraId="29841AD9" w14:textId="77777777" w:rsidR="00822DCB" w:rsidRDefault="00822DCB" w:rsidP="00822DCB">
            <w:pPr>
              <w:jc w:val="both"/>
              <w:rPr>
                <w:b/>
              </w:rPr>
            </w:pPr>
            <w:r>
              <w:rPr>
                <w:b/>
              </w:rPr>
              <w:t>Údaje o odborném působení od absolvování VŠ</w:t>
            </w:r>
          </w:p>
        </w:tc>
      </w:tr>
      <w:tr w:rsidR="00822DCB" w:rsidRPr="009B6AE3" w14:paraId="78B91D37" w14:textId="77777777" w:rsidTr="008C7603">
        <w:trPr>
          <w:trHeight w:val="825"/>
        </w:trPr>
        <w:tc>
          <w:tcPr>
            <w:tcW w:w="9859" w:type="dxa"/>
            <w:gridSpan w:val="15"/>
          </w:tcPr>
          <w:p w14:paraId="1674E5A4" w14:textId="77777777" w:rsidR="004E2AEF" w:rsidRDefault="004E2AEF" w:rsidP="004E2AEF">
            <w:pPr>
              <w:jc w:val="both"/>
            </w:pPr>
            <w:r w:rsidRPr="00217D8F">
              <w:t>Praxe v průmyslu skla 26 let (1975</w:t>
            </w:r>
            <w:r>
              <w:t>-</w:t>
            </w:r>
            <w:r w:rsidRPr="00217D8F">
              <w:t xml:space="preserve">2002)     </w:t>
            </w:r>
          </w:p>
          <w:p w14:paraId="1D9A6FD0" w14:textId="442F835B" w:rsidR="004E2AEF" w:rsidRDefault="004E2AEF" w:rsidP="004E2AEF">
            <w:pPr>
              <w:jc w:val="both"/>
              <w:rPr>
                <w:sz w:val="18"/>
                <w:szCs w:val="18"/>
              </w:rPr>
            </w:pPr>
            <w:r w:rsidRPr="00217D8F">
              <w:t>2014</w:t>
            </w:r>
            <w:r>
              <w:t>-dosud: Univerzita Tomáše Bati ve Zlíně, Fakulta multimediálních komunikaci, ateliér Design skla,</w:t>
            </w:r>
            <w:r w:rsidR="00766C49">
              <w:t xml:space="preserve"> </w:t>
            </w:r>
            <w:r>
              <w:t>externí pedagog</w:t>
            </w:r>
          </w:p>
          <w:p w14:paraId="48C050FC" w14:textId="77777777" w:rsidR="004E2AEF" w:rsidRPr="00217D8F" w:rsidRDefault="004E2AEF" w:rsidP="004E2AEF">
            <w:pPr>
              <w:jc w:val="both"/>
            </w:pPr>
            <w:r>
              <w:t>2007-</w:t>
            </w:r>
            <w:r w:rsidRPr="00217D8F">
              <w:t>2014</w:t>
            </w:r>
            <w:r>
              <w:t>: Univerzita Tomáše Bati ve Zlíně, Fakulta technologická, částečný úvazek</w:t>
            </w:r>
          </w:p>
          <w:p w14:paraId="454B66F2" w14:textId="4DF39965" w:rsidR="00822DCB" w:rsidRPr="00F97101" w:rsidRDefault="004E2AEF" w:rsidP="00822DCB">
            <w:pPr>
              <w:jc w:val="both"/>
              <w:rPr>
                <w:sz w:val="18"/>
                <w:szCs w:val="18"/>
              </w:rPr>
            </w:pPr>
            <w:r>
              <w:t>2002-</w:t>
            </w:r>
            <w:r w:rsidRPr="00217D8F">
              <w:t>dosud</w:t>
            </w:r>
            <w:r>
              <w:t>:</w:t>
            </w:r>
            <w:r w:rsidRPr="00217D8F">
              <w:t xml:space="preserve"> Střední uměleckoprůmyslová škola sklářská Valašské Meziříčí </w:t>
            </w:r>
          </w:p>
        </w:tc>
      </w:tr>
      <w:tr w:rsidR="00822DCB" w14:paraId="2D28259F" w14:textId="77777777" w:rsidTr="008C7603">
        <w:trPr>
          <w:trHeight w:val="250"/>
        </w:trPr>
        <w:tc>
          <w:tcPr>
            <w:tcW w:w="9859" w:type="dxa"/>
            <w:gridSpan w:val="15"/>
            <w:shd w:val="clear" w:color="auto" w:fill="F7CAAC"/>
          </w:tcPr>
          <w:p w14:paraId="70A2B5DF" w14:textId="06DD6EF1" w:rsidR="00822DCB" w:rsidRPr="00F97101" w:rsidRDefault="00822DCB" w:rsidP="00822DCB">
            <w:pPr>
              <w:jc w:val="both"/>
              <w:rPr>
                <w:sz w:val="18"/>
                <w:szCs w:val="18"/>
              </w:rPr>
            </w:pPr>
            <w:r>
              <w:rPr>
                <w:b/>
                <w:sz w:val="18"/>
                <w:szCs w:val="18"/>
              </w:rPr>
              <w:t xml:space="preserve"> </w:t>
            </w:r>
            <w:r>
              <w:rPr>
                <w:b/>
              </w:rPr>
              <w:t>Zkušenosti s vedením kvalifikačních a rigorózních prací</w:t>
            </w:r>
          </w:p>
        </w:tc>
      </w:tr>
      <w:tr w:rsidR="00822DCB" w14:paraId="1ADB588D" w14:textId="77777777" w:rsidTr="008C7603">
        <w:trPr>
          <w:trHeight w:val="459"/>
        </w:trPr>
        <w:tc>
          <w:tcPr>
            <w:tcW w:w="9859" w:type="dxa"/>
            <w:gridSpan w:val="15"/>
          </w:tcPr>
          <w:p w14:paraId="7838171B" w14:textId="77777777" w:rsidR="00822DCB" w:rsidRDefault="00822DCB" w:rsidP="00822DCB">
            <w:pPr>
              <w:jc w:val="both"/>
            </w:pPr>
          </w:p>
        </w:tc>
      </w:tr>
      <w:tr w:rsidR="00822DCB" w14:paraId="75E0985B" w14:textId="77777777" w:rsidTr="008C7603">
        <w:trPr>
          <w:cantSplit/>
        </w:trPr>
        <w:tc>
          <w:tcPr>
            <w:tcW w:w="3347" w:type="dxa"/>
            <w:gridSpan w:val="3"/>
            <w:tcBorders>
              <w:top w:val="single" w:sz="12" w:space="0" w:color="auto"/>
            </w:tcBorders>
            <w:shd w:val="clear" w:color="auto" w:fill="F7CAAC"/>
          </w:tcPr>
          <w:p w14:paraId="6BE0E8DE" w14:textId="77777777" w:rsidR="00822DCB" w:rsidRDefault="00822DCB" w:rsidP="00822DCB">
            <w:pPr>
              <w:jc w:val="both"/>
            </w:pPr>
            <w:r>
              <w:rPr>
                <w:b/>
              </w:rPr>
              <w:t xml:space="preserve">Obor habilitačního řízení </w:t>
            </w:r>
          </w:p>
        </w:tc>
        <w:tc>
          <w:tcPr>
            <w:tcW w:w="2245" w:type="dxa"/>
            <w:gridSpan w:val="3"/>
            <w:tcBorders>
              <w:top w:val="single" w:sz="12" w:space="0" w:color="auto"/>
            </w:tcBorders>
            <w:shd w:val="clear" w:color="auto" w:fill="F7CAAC"/>
          </w:tcPr>
          <w:p w14:paraId="2E529013" w14:textId="77777777" w:rsidR="00822DCB" w:rsidRDefault="00822DCB" w:rsidP="00822DCB">
            <w:pPr>
              <w:jc w:val="both"/>
            </w:pPr>
            <w:r>
              <w:rPr>
                <w:b/>
              </w:rPr>
              <w:t>Rok udělení hodnosti</w:t>
            </w:r>
          </w:p>
        </w:tc>
        <w:tc>
          <w:tcPr>
            <w:tcW w:w="2248" w:type="dxa"/>
            <w:gridSpan w:val="6"/>
            <w:tcBorders>
              <w:top w:val="single" w:sz="12" w:space="0" w:color="auto"/>
              <w:right w:val="single" w:sz="12" w:space="0" w:color="auto"/>
            </w:tcBorders>
            <w:shd w:val="clear" w:color="auto" w:fill="F7CAAC"/>
          </w:tcPr>
          <w:p w14:paraId="306DF375" w14:textId="77777777" w:rsidR="00822DCB" w:rsidRDefault="00822DCB" w:rsidP="00822DC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05219F15" w14:textId="77777777" w:rsidR="00822DCB" w:rsidRDefault="00822DCB" w:rsidP="00822DCB">
            <w:pPr>
              <w:jc w:val="both"/>
              <w:rPr>
                <w:b/>
              </w:rPr>
            </w:pPr>
            <w:r>
              <w:rPr>
                <w:b/>
              </w:rPr>
              <w:t>Ohlasy publikací</w:t>
            </w:r>
          </w:p>
        </w:tc>
      </w:tr>
      <w:tr w:rsidR="00822DCB" w14:paraId="0CF98A78" w14:textId="77777777" w:rsidTr="008C7603">
        <w:trPr>
          <w:cantSplit/>
        </w:trPr>
        <w:tc>
          <w:tcPr>
            <w:tcW w:w="3347" w:type="dxa"/>
            <w:gridSpan w:val="3"/>
          </w:tcPr>
          <w:p w14:paraId="4441CFF2" w14:textId="77777777" w:rsidR="00822DCB" w:rsidRDefault="00822DCB" w:rsidP="00822DCB">
            <w:pPr>
              <w:jc w:val="both"/>
            </w:pPr>
          </w:p>
        </w:tc>
        <w:tc>
          <w:tcPr>
            <w:tcW w:w="2245" w:type="dxa"/>
            <w:gridSpan w:val="3"/>
          </w:tcPr>
          <w:p w14:paraId="2BD35E8B" w14:textId="77777777" w:rsidR="00822DCB" w:rsidRDefault="00822DCB" w:rsidP="00822DCB">
            <w:pPr>
              <w:jc w:val="both"/>
            </w:pPr>
          </w:p>
        </w:tc>
        <w:tc>
          <w:tcPr>
            <w:tcW w:w="2248" w:type="dxa"/>
            <w:gridSpan w:val="6"/>
            <w:tcBorders>
              <w:right w:val="single" w:sz="12" w:space="0" w:color="auto"/>
            </w:tcBorders>
          </w:tcPr>
          <w:p w14:paraId="66DEB5FD" w14:textId="77777777" w:rsidR="00822DCB" w:rsidRDefault="00822DCB" w:rsidP="00822DCB">
            <w:pPr>
              <w:jc w:val="both"/>
            </w:pPr>
          </w:p>
        </w:tc>
        <w:tc>
          <w:tcPr>
            <w:tcW w:w="632" w:type="dxa"/>
            <w:tcBorders>
              <w:left w:val="single" w:sz="12" w:space="0" w:color="auto"/>
            </w:tcBorders>
            <w:shd w:val="clear" w:color="auto" w:fill="F7CAAC"/>
          </w:tcPr>
          <w:p w14:paraId="08F88D4B" w14:textId="77777777" w:rsidR="00822DCB" w:rsidRPr="00F20AEF" w:rsidRDefault="00822DCB" w:rsidP="00822DCB">
            <w:pPr>
              <w:jc w:val="both"/>
            </w:pPr>
            <w:r w:rsidRPr="00F20AEF">
              <w:rPr>
                <w:b/>
              </w:rPr>
              <w:t>WoS</w:t>
            </w:r>
          </w:p>
        </w:tc>
        <w:tc>
          <w:tcPr>
            <w:tcW w:w="693" w:type="dxa"/>
            <w:shd w:val="clear" w:color="auto" w:fill="F7CAAC"/>
          </w:tcPr>
          <w:p w14:paraId="42513CAE" w14:textId="77777777" w:rsidR="00822DCB" w:rsidRPr="00F20AEF" w:rsidRDefault="00822DCB" w:rsidP="00822DCB">
            <w:pPr>
              <w:jc w:val="both"/>
              <w:rPr>
                <w:sz w:val="18"/>
              </w:rPr>
            </w:pPr>
            <w:r w:rsidRPr="00F20AEF">
              <w:rPr>
                <w:b/>
                <w:sz w:val="18"/>
              </w:rPr>
              <w:t>Scopus</w:t>
            </w:r>
          </w:p>
        </w:tc>
        <w:tc>
          <w:tcPr>
            <w:tcW w:w="694" w:type="dxa"/>
            <w:shd w:val="clear" w:color="auto" w:fill="F7CAAC"/>
          </w:tcPr>
          <w:p w14:paraId="4191AF29" w14:textId="77777777" w:rsidR="00822DCB" w:rsidRDefault="00822DCB" w:rsidP="00822DCB">
            <w:pPr>
              <w:jc w:val="both"/>
            </w:pPr>
            <w:r>
              <w:rPr>
                <w:b/>
                <w:sz w:val="18"/>
              </w:rPr>
              <w:t>ostatní</w:t>
            </w:r>
          </w:p>
        </w:tc>
      </w:tr>
      <w:tr w:rsidR="00822DCB" w14:paraId="7771A049" w14:textId="77777777" w:rsidTr="008C7603">
        <w:trPr>
          <w:cantSplit/>
          <w:trHeight w:val="70"/>
        </w:trPr>
        <w:tc>
          <w:tcPr>
            <w:tcW w:w="3347" w:type="dxa"/>
            <w:gridSpan w:val="3"/>
            <w:shd w:val="clear" w:color="auto" w:fill="F7CAAC"/>
          </w:tcPr>
          <w:p w14:paraId="5C41D783" w14:textId="77777777" w:rsidR="00822DCB" w:rsidRDefault="00822DCB" w:rsidP="00822DCB">
            <w:pPr>
              <w:jc w:val="both"/>
            </w:pPr>
            <w:r>
              <w:rPr>
                <w:b/>
              </w:rPr>
              <w:t>Obor jmenovacího řízení</w:t>
            </w:r>
          </w:p>
        </w:tc>
        <w:tc>
          <w:tcPr>
            <w:tcW w:w="2245" w:type="dxa"/>
            <w:gridSpan w:val="3"/>
            <w:shd w:val="clear" w:color="auto" w:fill="F7CAAC"/>
          </w:tcPr>
          <w:p w14:paraId="64F5A616" w14:textId="77777777" w:rsidR="00822DCB" w:rsidRDefault="00822DCB" w:rsidP="00822DCB">
            <w:pPr>
              <w:jc w:val="both"/>
            </w:pPr>
            <w:r>
              <w:rPr>
                <w:b/>
              </w:rPr>
              <w:t>Rok udělení hodnosti</w:t>
            </w:r>
          </w:p>
        </w:tc>
        <w:tc>
          <w:tcPr>
            <w:tcW w:w="2248" w:type="dxa"/>
            <w:gridSpan w:val="6"/>
            <w:tcBorders>
              <w:right w:val="single" w:sz="12" w:space="0" w:color="auto"/>
            </w:tcBorders>
            <w:shd w:val="clear" w:color="auto" w:fill="F7CAAC"/>
          </w:tcPr>
          <w:p w14:paraId="3EF1909B" w14:textId="77777777" w:rsidR="00822DCB" w:rsidRDefault="00822DCB" w:rsidP="00822DCB">
            <w:pPr>
              <w:jc w:val="both"/>
            </w:pPr>
            <w:r>
              <w:rPr>
                <w:b/>
              </w:rPr>
              <w:t>Řízení konáno na VŠ</w:t>
            </w:r>
          </w:p>
        </w:tc>
        <w:tc>
          <w:tcPr>
            <w:tcW w:w="632" w:type="dxa"/>
            <w:tcBorders>
              <w:left w:val="single" w:sz="12" w:space="0" w:color="auto"/>
            </w:tcBorders>
          </w:tcPr>
          <w:p w14:paraId="54455264" w14:textId="77777777" w:rsidR="00822DCB" w:rsidRPr="00F20AEF" w:rsidRDefault="00822DCB" w:rsidP="00822DCB">
            <w:pPr>
              <w:jc w:val="both"/>
              <w:rPr>
                <w:b/>
              </w:rPr>
            </w:pPr>
          </w:p>
        </w:tc>
        <w:tc>
          <w:tcPr>
            <w:tcW w:w="693" w:type="dxa"/>
          </w:tcPr>
          <w:p w14:paraId="02769621" w14:textId="77777777" w:rsidR="00822DCB" w:rsidRPr="00F20AEF" w:rsidRDefault="00822DCB" w:rsidP="00822DCB">
            <w:pPr>
              <w:jc w:val="both"/>
              <w:rPr>
                <w:b/>
              </w:rPr>
            </w:pPr>
          </w:p>
        </w:tc>
        <w:tc>
          <w:tcPr>
            <w:tcW w:w="694" w:type="dxa"/>
          </w:tcPr>
          <w:p w14:paraId="1A6A34A0" w14:textId="77777777" w:rsidR="00822DCB" w:rsidRDefault="00822DCB" w:rsidP="00822DCB">
            <w:pPr>
              <w:jc w:val="both"/>
              <w:rPr>
                <w:b/>
              </w:rPr>
            </w:pPr>
          </w:p>
        </w:tc>
      </w:tr>
      <w:tr w:rsidR="00822DCB" w14:paraId="0E5F9235" w14:textId="77777777" w:rsidTr="008C7603">
        <w:trPr>
          <w:trHeight w:val="205"/>
        </w:trPr>
        <w:tc>
          <w:tcPr>
            <w:tcW w:w="3347" w:type="dxa"/>
            <w:gridSpan w:val="3"/>
          </w:tcPr>
          <w:p w14:paraId="5D1F1045" w14:textId="77777777" w:rsidR="00822DCB" w:rsidRDefault="00822DCB" w:rsidP="00822DCB">
            <w:pPr>
              <w:jc w:val="both"/>
            </w:pPr>
          </w:p>
        </w:tc>
        <w:tc>
          <w:tcPr>
            <w:tcW w:w="2245" w:type="dxa"/>
            <w:gridSpan w:val="3"/>
          </w:tcPr>
          <w:p w14:paraId="0BC01BBC" w14:textId="77777777" w:rsidR="00822DCB" w:rsidRDefault="00822DCB" w:rsidP="00822DCB">
            <w:pPr>
              <w:jc w:val="both"/>
            </w:pPr>
          </w:p>
        </w:tc>
        <w:tc>
          <w:tcPr>
            <w:tcW w:w="2248" w:type="dxa"/>
            <w:gridSpan w:val="6"/>
            <w:tcBorders>
              <w:right w:val="single" w:sz="12" w:space="0" w:color="auto"/>
            </w:tcBorders>
          </w:tcPr>
          <w:p w14:paraId="63F4A7A7" w14:textId="77777777" w:rsidR="00822DCB" w:rsidRDefault="00822DCB" w:rsidP="00822DCB">
            <w:pPr>
              <w:jc w:val="both"/>
            </w:pPr>
          </w:p>
        </w:tc>
        <w:tc>
          <w:tcPr>
            <w:tcW w:w="1325" w:type="dxa"/>
            <w:gridSpan w:val="2"/>
            <w:tcBorders>
              <w:left w:val="single" w:sz="12" w:space="0" w:color="auto"/>
            </w:tcBorders>
            <w:shd w:val="clear" w:color="auto" w:fill="FBD4B4"/>
            <w:vAlign w:val="center"/>
          </w:tcPr>
          <w:p w14:paraId="3BD09FE3" w14:textId="77777777" w:rsidR="00822DCB" w:rsidRPr="00F20AEF" w:rsidRDefault="00822DCB" w:rsidP="00822DCB">
            <w:pPr>
              <w:jc w:val="both"/>
              <w:rPr>
                <w:b/>
                <w:sz w:val="18"/>
              </w:rPr>
            </w:pPr>
            <w:r w:rsidRPr="00F20AEF">
              <w:rPr>
                <w:b/>
                <w:sz w:val="18"/>
              </w:rPr>
              <w:t>H-index WoS/Scopus</w:t>
            </w:r>
          </w:p>
        </w:tc>
        <w:tc>
          <w:tcPr>
            <w:tcW w:w="694" w:type="dxa"/>
            <w:vAlign w:val="center"/>
          </w:tcPr>
          <w:p w14:paraId="4D92A8B9" w14:textId="77777777" w:rsidR="00822DCB" w:rsidRDefault="00822DCB" w:rsidP="00822DCB">
            <w:pPr>
              <w:rPr>
                <w:b/>
              </w:rPr>
            </w:pPr>
            <w:r>
              <w:rPr>
                <w:b/>
              </w:rPr>
              <w:t xml:space="preserve">    /</w:t>
            </w:r>
          </w:p>
        </w:tc>
      </w:tr>
      <w:tr w:rsidR="00822DCB" w14:paraId="49DC5632" w14:textId="77777777" w:rsidTr="008C7603">
        <w:tc>
          <w:tcPr>
            <w:tcW w:w="9859" w:type="dxa"/>
            <w:gridSpan w:val="15"/>
            <w:shd w:val="clear" w:color="auto" w:fill="F7CAAC"/>
          </w:tcPr>
          <w:p w14:paraId="0378BC4C" w14:textId="77777777" w:rsidR="00822DCB" w:rsidRDefault="00822DCB" w:rsidP="00822DCB">
            <w:pPr>
              <w:jc w:val="both"/>
              <w:rPr>
                <w:b/>
              </w:rPr>
            </w:pPr>
            <w:r>
              <w:rPr>
                <w:b/>
              </w:rPr>
              <w:t xml:space="preserve">Přehled o nejvýznamnější publikační a další tvůrčí činnosti nebo další profesní činnosti u odborníků z praxe vztahující se k zabezpečovaným předmětům </w:t>
            </w:r>
          </w:p>
        </w:tc>
      </w:tr>
      <w:tr w:rsidR="00822DCB" w14:paraId="4D2071F4" w14:textId="77777777" w:rsidTr="00E153D9">
        <w:trPr>
          <w:trHeight w:val="423"/>
        </w:trPr>
        <w:tc>
          <w:tcPr>
            <w:tcW w:w="9859" w:type="dxa"/>
            <w:gridSpan w:val="15"/>
          </w:tcPr>
          <w:p w14:paraId="78284221" w14:textId="77777777" w:rsidR="00766C49" w:rsidRDefault="00766C49" w:rsidP="00766C49">
            <w:pPr>
              <w:jc w:val="both"/>
              <w:rPr>
                <w:bCs/>
              </w:rPr>
            </w:pPr>
            <w:r>
              <w:rPr>
                <w:bCs/>
              </w:rPr>
              <w:t>2019-2020: Biologicky aktivní skleněné matrice pro účinnou hygienizaci vod</w:t>
            </w:r>
          </w:p>
          <w:p w14:paraId="24E3AAE9" w14:textId="3B7DDCE8" w:rsidR="00822DCB" w:rsidRDefault="00766C49" w:rsidP="00766C49">
            <w:pPr>
              <w:jc w:val="both"/>
              <w:rPr>
                <w:b/>
              </w:rPr>
            </w:pPr>
            <w:r>
              <w:rPr>
                <w:bCs/>
              </w:rPr>
              <w:t>2016-2019: KASKLO II – Využívání inovačního potenciálu</w:t>
            </w:r>
          </w:p>
        </w:tc>
      </w:tr>
      <w:tr w:rsidR="00822DCB" w14:paraId="22CE5A32" w14:textId="77777777" w:rsidTr="008C7603">
        <w:trPr>
          <w:trHeight w:val="218"/>
        </w:trPr>
        <w:tc>
          <w:tcPr>
            <w:tcW w:w="9859" w:type="dxa"/>
            <w:gridSpan w:val="15"/>
            <w:shd w:val="clear" w:color="auto" w:fill="F7CAAC"/>
          </w:tcPr>
          <w:p w14:paraId="70C07827" w14:textId="77777777" w:rsidR="00822DCB" w:rsidRDefault="00822DCB" w:rsidP="00822DCB">
            <w:pPr>
              <w:rPr>
                <w:b/>
              </w:rPr>
            </w:pPr>
            <w:r>
              <w:rPr>
                <w:b/>
              </w:rPr>
              <w:t>Působení v zahraničí</w:t>
            </w:r>
          </w:p>
        </w:tc>
      </w:tr>
      <w:tr w:rsidR="00822DCB" w14:paraId="435A5AB3" w14:textId="77777777" w:rsidTr="008C7603">
        <w:trPr>
          <w:trHeight w:val="600"/>
        </w:trPr>
        <w:tc>
          <w:tcPr>
            <w:tcW w:w="9859" w:type="dxa"/>
            <w:gridSpan w:val="15"/>
          </w:tcPr>
          <w:p w14:paraId="6166E48A" w14:textId="77777777" w:rsidR="00822DCB" w:rsidRDefault="00822DCB" w:rsidP="00822DCB">
            <w:pPr>
              <w:rPr>
                <w:b/>
              </w:rPr>
            </w:pPr>
          </w:p>
        </w:tc>
      </w:tr>
      <w:tr w:rsidR="00822DCB" w14:paraId="0101851F" w14:textId="77777777" w:rsidTr="008C7603">
        <w:trPr>
          <w:cantSplit/>
          <w:trHeight w:val="470"/>
        </w:trPr>
        <w:tc>
          <w:tcPr>
            <w:tcW w:w="2518" w:type="dxa"/>
            <w:shd w:val="clear" w:color="auto" w:fill="F7CAAC"/>
          </w:tcPr>
          <w:p w14:paraId="7C565353" w14:textId="77777777" w:rsidR="00822DCB" w:rsidRDefault="00822DCB" w:rsidP="00822DCB">
            <w:pPr>
              <w:jc w:val="both"/>
              <w:rPr>
                <w:b/>
              </w:rPr>
            </w:pPr>
            <w:r>
              <w:rPr>
                <w:b/>
              </w:rPr>
              <w:t xml:space="preserve">Podpis </w:t>
            </w:r>
          </w:p>
        </w:tc>
        <w:tc>
          <w:tcPr>
            <w:tcW w:w="4319" w:type="dxa"/>
            <w:gridSpan w:val="8"/>
          </w:tcPr>
          <w:p w14:paraId="16C7903D" w14:textId="34EF4963" w:rsidR="00822DCB" w:rsidRDefault="00822DCB" w:rsidP="00822DCB">
            <w:pPr>
              <w:jc w:val="both"/>
            </w:pPr>
            <w:r>
              <w:t>Radim Roška v. r.</w:t>
            </w:r>
          </w:p>
        </w:tc>
        <w:tc>
          <w:tcPr>
            <w:tcW w:w="1003" w:type="dxa"/>
            <w:gridSpan w:val="3"/>
            <w:shd w:val="clear" w:color="auto" w:fill="F7CAAC"/>
          </w:tcPr>
          <w:p w14:paraId="00F53C05" w14:textId="77777777" w:rsidR="00822DCB" w:rsidRDefault="00822DCB" w:rsidP="00822DCB">
            <w:pPr>
              <w:jc w:val="both"/>
            </w:pPr>
            <w:r>
              <w:rPr>
                <w:b/>
              </w:rPr>
              <w:t>datum</w:t>
            </w:r>
          </w:p>
        </w:tc>
        <w:tc>
          <w:tcPr>
            <w:tcW w:w="2019" w:type="dxa"/>
            <w:gridSpan w:val="3"/>
          </w:tcPr>
          <w:p w14:paraId="5B0C46B5" w14:textId="77777777" w:rsidR="00822DCB" w:rsidRDefault="00822DCB" w:rsidP="00822DCB">
            <w:pPr>
              <w:jc w:val="both"/>
            </w:pPr>
            <w:r>
              <w:t>8</w:t>
            </w:r>
            <w:r w:rsidRPr="00BE0B1C">
              <w:t>. 11. 2022</w:t>
            </w:r>
          </w:p>
        </w:tc>
      </w:tr>
    </w:tbl>
    <w:p w14:paraId="3472464D" w14:textId="77777777" w:rsidR="00903DFE" w:rsidRDefault="00903DFE">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8B1439" w14:paraId="692E4A8A" w14:textId="77777777" w:rsidTr="004752E9">
        <w:tc>
          <w:tcPr>
            <w:tcW w:w="9859" w:type="dxa"/>
            <w:gridSpan w:val="15"/>
            <w:tcBorders>
              <w:bottom w:val="double" w:sz="4" w:space="0" w:color="auto"/>
            </w:tcBorders>
            <w:shd w:val="clear" w:color="auto" w:fill="BDD6EE"/>
          </w:tcPr>
          <w:p w14:paraId="6B85056E" w14:textId="15C151F8" w:rsidR="008B1439" w:rsidRDefault="008B1439" w:rsidP="004752E9">
            <w:pPr>
              <w:jc w:val="both"/>
              <w:rPr>
                <w:b/>
                <w:sz w:val="28"/>
              </w:rPr>
            </w:pPr>
            <w:r>
              <w:rPr>
                <w:b/>
                <w:sz w:val="28"/>
              </w:rPr>
              <w:lastRenderedPageBreak/>
              <w:t>C-I – Personální zabezpečení</w:t>
            </w:r>
          </w:p>
        </w:tc>
      </w:tr>
      <w:tr w:rsidR="008B1439" w14:paraId="2E8C9653" w14:textId="77777777" w:rsidTr="004752E9">
        <w:tc>
          <w:tcPr>
            <w:tcW w:w="2518" w:type="dxa"/>
            <w:tcBorders>
              <w:top w:val="double" w:sz="4" w:space="0" w:color="auto"/>
            </w:tcBorders>
            <w:shd w:val="clear" w:color="auto" w:fill="F7CAAC"/>
          </w:tcPr>
          <w:p w14:paraId="2FEE7A75" w14:textId="77777777" w:rsidR="008B1439" w:rsidRDefault="008B1439" w:rsidP="004752E9">
            <w:pPr>
              <w:jc w:val="both"/>
              <w:rPr>
                <w:b/>
              </w:rPr>
            </w:pPr>
            <w:r>
              <w:rPr>
                <w:b/>
              </w:rPr>
              <w:t>Vysoká škola</w:t>
            </w:r>
          </w:p>
        </w:tc>
        <w:tc>
          <w:tcPr>
            <w:tcW w:w="7341" w:type="dxa"/>
            <w:gridSpan w:val="14"/>
          </w:tcPr>
          <w:p w14:paraId="6ADCAAAD" w14:textId="77777777" w:rsidR="008B1439" w:rsidRDefault="008B1439" w:rsidP="004752E9">
            <w:pPr>
              <w:jc w:val="both"/>
            </w:pPr>
            <w:r>
              <w:t>Univerzita Tomáše Bati ve Zlíně</w:t>
            </w:r>
          </w:p>
        </w:tc>
      </w:tr>
      <w:tr w:rsidR="008B1439" w14:paraId="394CD5D5" w14:textId="77777777" w:rsidTr="004752E9">
        <w:tc>
          <w:tcPr>
            <w:tcW w:w="2518" w:type="dxa"/>
            <w:shd w:val="clear" w:color="auto" w:fill="F7CAAC"/>
          </w:tcPr>
          <w:p w14:paraId="626FC225" w14:textId="77777777" w:rsidR="008B1439" w:rsidRDefault="008B1439" w:rsidP="004752E9">
            <w:pPr>
              <w:jc w:val="both"/>
              <w:rPr>
                <w:b/>
              </w:rPr>
            </w:pPr>
            <w:r>
              <w:rPr>
                <w:b/>
              </w:rPr>
              <w:t>Součást vysoké školy</w:t>
            </w:r>
          </w:p>
        </w:tc>
        <w:tc>
          <w:tcPr>
            <w:tcW w:w="7341" w:type="dxa"/>
            <w:gridSpan w:val="14"/>
          </w:tcPr>
          <w:p w14:paraId="7477F708" w14:textId="77777777" w:rsidR="008B1439" w:rsidRDefault="008B1439" w:rsidP="004752E9">
            <w:pPr>
              <w:jc w:val="both"/>
            </w:pPr>
            <w:r>
              <w:t>Fakulta multimediálních komunikací</w:t>
            </w:r>
          </w:p>
        </w:tc>
      </w:tr>
      <w:tr w:rsidR="008B1439" w14:paraId="6178AA57" w14:textId="77777777" w:rsidTr="004752E9">
        <w:tc>
          <w:tcPr>
            <w:tcW w:w="2518" w:type="dxa"/>
            <w:shd w:val="clear" w:color="auto" w:fill="F7CAAC"/>
          </w:tcPr>
          <w:p w14:paraId="53B423D2" w14:textId="77777777" w:rsidR="008B1439" w:rsidRDefault="008B1439" w:rsidP="004752E9">
            <w:pPr>
              <w:jc w:val="both"/>
              <w:rPr>
                <w:b/>
              </w:rPr>
            </w:pPr>
            <w:r>
              <w:rPr>
                <w:b/>
              </w:rPr>
              <w:t>Název studijního programu</w:t>
            </w:r>
          </w:p>
        </w:tc>
        <w:tc>
          <w:tcPr>
            <w:tcW w:w="7341" w:type="dxa"/>
            <w:gridSpan w:val="14"/>
          </w:tcPr>
          <w:p w14:paraId="40CF0827" w14:textId="33FAC5BE" w:rsidR="008B1439" w:rsidRDefault="00774F06" w:rsidP="004752E9">
            <w:pPr>
              <w:jc w:val="both"/>
            </w:pPr>
            <w:r>
              <w:t>Design</w:t>
            </w:r>
          </w:p>
        </w:tc>
      </w:tr>
      <w:tr w:rsidR="008B1439" w14:paraId="6FD36459" w14:textId="77777777" w:rsidTr="004752E9">
        <w:tc>
          <w:tcPr>
            <w:tcW w:w="2518" w:type="dxa"/>
            <w:shd w:val="clear" w:color="auto" w:fill="F7CAAC"/>
          </w:tcPr>
          <w:p w14:paraId="6D2BB434" w14:textId="77777777" w:rsidR="008B1439" w:rsidRDefault="008B1439" w:rsidP="004752E9">
            <w:pPr>
              <w:jc w:val="both"/>
              <w:rPr>
                <w:b/>
              </w:rPr>
            </w:pPr>
            <w:r>
              <w:rPr>
                <w:b/>
              </w:rPr>
              <w:t>Jméno a příjmení</w:t>
            </w:r>
          </w:p>
        </w:tc>
        <w:tc>
          <w:tcPr>
            <w:tcW w:w="4536" w:type="dxa"/>
            <w:gridSpan w:val="8"/>
          </w:tcPr>
          <w:p w14:paraId="40AD1E9C" w14:textId="77777777" w:rsidR="008B1439" w:rsidRDefault="008B1439" w:rsidP="004752E9">
            <w:pPr>
              <w:jc w:val="both"/>
            </w:pPr>
            <w:r>
              <w:t>Blahoslav Rozbořil</w:t>
            </w:r>
          </w:p>
        </w:tc>
        <w:tc>
          <w:tcPr>
            <w:tcW w:w="709" w:type="dxa"/>
            <w:shd w:val="clear" w:color="auto" w:fill="F7CAAC"/>
          </w:tcPr>
          <w:p w14:paraId="4C7C19EB" w14:textId="77777777" w:rsidR="008B1439" w:rsidRDefault="008B1439" w:rsidP="004752E9">
            <w:pPr>
              <w:jc w:val="both"/>
              <w:rPr>
                <w:b/>
              </w:rPr>
            </w:pPr>
            <w:r>
              <w:rPr>
                <w:b/>
              </w:rPr>
              <w:t>Tituly</w:t>
            </w:r>
          </w:p>
        </w:tc>
        <w:tc>
          <w:tcPr>
            <w:tcW w:w="2096" w:type="dxa"/>
            <w:gridSpan w:val="5"/>
          </w:tcPr>
          <w:p w14:paraId="4FFB1EA4" w14:textId="77777777" w:rsidR="008B1439" w:rsidRDefault="008B1439" w:rsidP="004752E9">
            <w:pPr>
              <w:jc w:val="both"/>
            </w:pPr>
            <w:r>
              <w:t>doc. Mgr., Ph.D.</w:t>
            </w:r>
          </w:p>
        </w:tc>
      </w:tr>
      <w:tr w:rsidR="008B1439" w14:paraId="62B91B5D" w14:textId="77777777" w:rsidTr="004752E9">
        <w:tc>
          <w:tcPr>
            <w:tcW w:w="2518" w:type="dxa"/>
            <w:shd w:val="clear" w:color="auto" w:fill="F7CAAC"/>
          </w:tcPr>
          <w:p w14:paraId="1BBDA451" w14:textId="77777777" w:rsidR="008B1439" w:rsidRDefault="008B1439" w:rsidP="004752E9">
            <w:pPr>
              <w:jc w:val="both"/>
              <w:rPr>
                <w:b/>
              </w:rPr>
            </w:pPr>
            <w:r>
              <w:rPr>
                <w:b/>
              </w:rPr>
              <w:t>Rok narození</w:t>
            </w:r>
          </w:p>
        </w:tc>
        <w:tc>
          <w:tcPr>
            <w:tcW w:w="829" w:type="dxa"/>
            <w:gridSpan w:val="2"/>
          </w:tcPr>
          <w:p w14:paraId="5555862D" w14:textId="77777777" w:rsidR="008B1439" w:rsidRDefault="008B1439" w:rsidP="004752E9">
            <w:pPr>
              <w:jc w:val="both"/>
            </w:pPr>
            <w:r>
              <w:t>1959</w:t>
            </w:r>
          </w:p>
        </w:tc>
        <w:tc>
          <w:tcPr>
            <w:tcW w:w="1721" w:type="dxa"/>
            <w:shd w:val="clear" w:color="auto" w:fill="F7CAAC"/>
          </w:tcPr>
          <w:p w14:paraId="4D094284" w14:textId="77777777" w:rsidR="008B1439" w:rsidRDefault="008B1439" w:rsidP="004752E9">
            <w:pPr>
              <w:jc w:val="both"/>
              <w:rPr>
                <w:b/>
              </w:rPr>
            </w:pPr>
            <w:r>
              <w:rPr>
                <w:b/>
              </w:rPr>
              <w:t>typ vztahu k VŠ</w:t>
            </w:r>
          </w:p>
        </w:tc>
        <w:tc>
          <w:tcPr>
            <w:tcW w:w="992" w:type="dxa"/>
            <w:gridSpan w:val="4"/>
          </w:tcPr>
          <w:p w14:paraId="3E9E47FC" w14:textId="77777777" w:rsidR="007D2059" w:rsidRDefault="007D2059" w:rsidP="007D2059">
            <w:pPr>
              <w:jc w:val="both"/>
            </w:pPr>
            <w:r>
              <w:t>DPP</w:t>
            </w:r>
          </w:p>
          <w:p w14:paraId="77499771" w14:textId="312A4B7A" w:rsidR="008B1439" w:rsidRDefault="008B1439" w:rsidP="004752E9">
            <w:pPr>
              <w:jc w:val="both"/>
            </w:pPr>
          </w:p>
        </w:tc>
        <w:tc>
          <w:tcPr>
            <w:tcW w:w="994" w:type="dxa"/>
            <w:shd w:val="clear" w:color="auto" w:fill="F7CAAC"/>
          </w:tcPr>
          <w:p w14:paraId="5D43D3EB" w14:textId="77777777" w:rsidR="008B1439" w:rsidRDefault="008B1439" w:rsidP="004752E9">
            <w:pPr>
              <w:jc w:val="both"/>
              <w:rPr>
                <w:b/>
              </w:rPr>
            </w:pPr>
            <w:r>
              <w:rPr>
                <w:b/>
              </w:rPr>
              <w:t>rozsah</w:t>
            </w:r>
          </w:p>
        </w:tc>
        <w:tc>
          <w:tcPr>
            <w:tcW w:w="709" w:type="dxa"/>
          </w:tcPr>
          <w:p w14:paraId="0E25C09B" w14:textId="15509F9F" w:rsidR="008B1439" w:rsidRDefault="0078654D" w:rsidP="004752E9">
            <w:pPr>
              <w:jc w:val="both"/>
            </w:pPr>
            <w:r>
              <w:t>2h/t</w:t>
            </w:r>
            <w:r w:rsidDel="0078654D">
              <w:t xml:space="preserve"> </w:t>
            </w:r>
          </w:p>
        </w:tc>
        <w:tc>
          <w:tcPr>
            <w:tcW w:w="709" w:type="dxa"/>
            <w:gridSpan w:val="3"/>
            <w:shd w:val="clear" w:color="auto" w:fill="F7CAAC"/>
          </w:tcPr>
          <w:p w14:paraId="595AB2CE" w14:textId="77777777" w:rsidR="008B1439" w:rsidRDefault="008B1439" w:rsidP="004752E9">
            <w:pPr>
              <w:jc w:val="both"/>
              <w:rPr>
                <w:b/>
              </w:rPr>
            </w:pPr>
            <w:r>
              <w:rPr>
                <w:b/>
              </w:rPr>
              <w:t>do kdy</w:t>
            </w:r>
          </w:p>
        </w:tc>
        <w:tc>
          <w:tcPr>
            <w:tcW w:w="1387" w:type="dxa"/>
            <w:gridSpan w:val="2"/>
          </w:tcPr>
          <w:p w14:paraId="078A6108" w14:textId="510847C4" w:rsidR="008B1439" w:rsidRDefault="008B1439" w:rsidP="004752E9">
            <w:pPr>
              <w:jc w:val="both"/>
            </w:pPr>
          </w:p>
        </w:tc>
      </w:tr>
      <w:tr w:rsidR="008B1439" w14:paraId="25BFBA6A" w14:textId="77777777" w:rsidTr="004752E9">
        <w:tc>
          <w:tcPr>
            <w:tcW w:w="5068" w:type="dxa"/>
            <w:gridSpan w:val="4"/>
            <w:shd w:val="clear" w:color="auto" w:fill="F7CAAC"/>
          </w:tcPr>
          <w:p w14:paraId="725BA61C" w14:textId="77777777" w:rsidR="008B1439" w:rsidRDefault="008B1439" w:rsidP="004752E9">
            <w:pPr>
              <w:jc w:val="both"/>
              <w:rPr>
                <w:b/>
              </w:rPr>
            </w:pPr>
            <w:r>
              <w:rPr>
                <w:b/>
              </w:rPr>
              <w:t>Typ vztahu na součásti VŠ, která uskutečňuje st. program</w:t>
            </w:r>
          </w:p>
        </w:tc>
        <w:tc>
          <w:tcPr>
            <w:tcW w:w="992" w:type="dxa"/>
            <w:gridSpan w:val="4"/>
          </w:tcPr>
          <w:p w14:paraId="41006C85" w14:textId="77777777" w:rsidR="008B1439" w:rsidRDefault="008B1439" w:rsidP="004752E9">
            <w:pPr>
              <w:jc w:val="both"/>
            </w:pPr>
            <w:r>
              <w:t>DPP</w:t>
            </w:r>
          </w:p>
        </w:tc>
        <w:tc>
          <w:tcPr>
            <w:tcW w:w="994" w:type="dxa"/>
            <w:shd w:val="clear" w:color="auto" w:fill="F7CAAC"/>
          </w:tcPr>
          <w:p w14:paraId="484FF6F8" w14:textId="77777777" w:rsidR="008B1439" w:rsidRDefault="008B1439" w:rsidP="004752E9">
            <w:pPr>
              <w:jc w:val="both"/>
              <w:rPr>
                <w:b/>
              </w:rPr>
            </w:pPr>
            <w:r>
              <w:rPr>
                <w:b/>
              </w:rPr>
              <w:t>rozsah</w:t>
            </w:r>
          </w:p>
        </w:tc>
        <w:tc>
          <w:tcPr>
            <w:tcW w:w="709" w:type="dxa"/>
          </w:tcPr>
          <w:p w14:paraId="3EC25AF7" w14:textId="45B5FC1A" w:rsidR="008B1439" w:rsidRDefault="0078654D" w:rsidP="004752E9">
            <w:pPr>
              <w:jc w:val="both"/>
            </w:pPr>
            <w:r>
              <w:t>2h/t</w:t>
            </w:r>
            <w:r w:rsidDel="0078654D">
              <w:t xml:space="preserve"> </w:t>
            </w:r>
          </w:p>
        </w:tc>
        <w:tc>
          <w:tcPr>
            <w:tcW w:w="709" w:type="dxa"/>
            <w:gridSpan w:val="3"/>
            <w:shd w:val="clear" w:color="auto" w:fill="F7CAAC"/>
          </w:tcPr>
          <w:p w14:paraId="41288B86" w14:textId="77777777" w:rsidR="008B1439" w:rsidRDefault="008B1439" w:rsidP="004752E9">
            <w:pPr>
              <w:jc w:val="both"/>
              <w:rPr>
                <w:b/>
              </w:rPr>
            </w:pPr>
            <w:r>
              <w:rPr>
                <w:b/>
              </w:rPr>
              <w:t>do kdy</w:t>
            </w:r>
          </w:p>
        </w:tc>
        <w:tc>
          <w:tcPr>
            <w:tcW w:w="1387" w:type="dxa"/>
            <w:gridSpan w:val="2"/>
          </w:tcPr>
          <w:p w14:paraId="4B7D6CB2" w14:textId="71953960" w:rsidR="008B1439" w:rsidRDefault="008B1439" w:rsidP="004752E9">
            <w:pPr>
              <w:jc w:val="both"/>
            </w:pPr>
          </w:p>
        </w:tc>
      </w:tr>
      <w:tr w:rsidR="008B1439" w14:paraId="75E92529" w14:textId="77777777" w:rsidTr="004752E9">
        <w:tc>
          <w:tcPr>
            <w:tcW w:w="6060" w:type="dxa"/>
            <w:gridSpan w:val="8"/>
            <w:shd w:val="clear" w:color="auto" w:fill="F7CAAC"/>
          </w:tcPr>
          <w:p w14:paraId="475F2E81" w14:textId="77777777" w:rsidR="008B1439" w:rsidRDefault="008B1439" w:rsidP="004752E9">
            <w:pPr>
              <w:jc w:val="both"/>
            </w:pPr>
            <w:r>
              <w:rPr>
                <w:b/>
              </w:rPr>
              <w:t>Další současná působení jako akademický pracovník na jiných VŠ</w:t>
            </w:r>
          </w:p>
        </w:tc>
        <w:tc>
          <w:tcPr>
            <w:tcW w:w="1703" w:type="dxa"/>
            <w:gridSpan w:val="2"/>
            <w:shd w:val="clear" w:color="auto" w:fill="F7CAAC"/>
          </w:tcPr>
          <w:p w14:paraId="2987D4F8" w14:textId="77777777" w:rsidR="008B1439" w:rsidRDefault="008B1439" w:rsidP="004752E9">
            <w:pPr>
              <w:jc w:val="both"/>
              <w:rPr>
                <w:b/>
              </w:rPr>
            </w:pPr>
            <w:r>
              <w:rPr>
                <w:b/>
              </w:rPr>
              <w:t>typ prac. vztahu</w:t>
            </w:r>
          </w:p>
        </w:tc>
        <w:tc>
          <w:tcPr>
            <w:tcW w:w="2096" w:type="dxa"/>
            <w:gridSpan w:val="5"/>
            <w:shd w:val="clear" w:color="auto" w:fill="F7CAAC"/>
          </w:tcPr>
          <w:p w14:paraId="5B01FA38" w14:textId="77777777" w:rsidR="008B1439" w:rsidRDefault="008B1439" w:rsidP="004752E9">
            <w:pPr>
              <w:jc w:val="both"/>
              <w:rPr>
                <w:b/>
              </w:rPr>
            </w:pPr>
            <w:r>
              <w:rPr>
                <w:b/>
              </w:rPr>
              <w:t>rozsah</w:t>
            </w:r>
          </w:p>
        </w:tc>
      </w:tr>
      <w:tr w:rsidR="008B1439" w14:paraId="4AF5D12B" w14:textId="77777777" w:rsidTr="004752E9">
        <w:tc>
          <w:tcPr>
            <w:tcW w:w="6060" w:type="dxa"/>
            <w:gridSpan w:val="8"/>
          </w:tcPr>
          <w:p w14:paraId="0C43888A" w14:textId="77777777" w:rsidR="008B1439" w:rsidRDefault="008B1439" w:rsidP="004752E9">
            <w:pPr>
              <w:jc w:val="both"/>
            </w:pPr>
            <w:r w:rsidRPr="00386761">
              <w:t xml:space="preserve">Masarykova univerzita Brno, </w:t>
            </w:r>
            <w:r>
              <w:t>P</w:t>
            </w:r>
            <w:r w:rsidRPr="00386761">
              <w:t xml:space="preserve">edagogická fakulta, </w:t>
            </w:r>
            <w:r>
              <w:t>K</w:t>
            </w:r>
            <w:r w:rsidRPr="00386761">
              <w:t>atedr</w:t>
            </w:r>
            <w:r>
              <w:t>a</w:t>
            </w:r>
            <w:r w:rsidRPr="00386761">
              <w:t xml:space="preserve"> výtvarné výchovy</w:t>
            </w:r>
          </w:p>
        </w:tc>
        <w:tc>
          <w:tcPr>
            <w:tcW w:w="1703" w:type="dxa"/>
            <w:gridSpan w:val="2"/>
          </w:tcPr>
          <w:p w14:paraId="15D9C651" w14:textId="77777777" w:rsidR="008B1439" w:rsidRDefault="008B1439" w:rsidP="004752E9">
            <w:pPr>
              <w:jc w:val="both"/>
            </w:pPr>
            <w:r>
              <w:t>pp</w:t>
            </w:r>
          </w:p>
        </w:tc>
        <w:tc>
          <w:tcPr>
            <w:tcW w:w="2096" w:type="dxa"/>
            <w:gridSpan w:val="5"/>
          </w:tcPr>
          <w:p w14:paraId="5E99BD08" w14:textId="77777777" w:rsidR="008B1439" w:rsidRDefault="008B1439" w:rsidP="004752E9">
            <w:pPr>
              <w:jc w:val="both"/>
            </w:pPr>
            <w:r>
              <w:t>40h/t</w:t>
            </w:r>
          </w:p>
        </w:tc>
      </w:tr>
      <w:tr w:rsidR="008B1439" w14:paraId="286171B0" w14:textId="77777777" w:rsidTr="004752E9">
        <w:tc>
          <w:tcPr>
            <w:tcW w:w="6060" w:type="dxa"/>
            <w:gridSpan w:val="8"/>
          </w:tcPr>
          <w:p w14:paraId="536642B9" w14:textId="77777777" w:rsidR="008B1439" w:rsidRDefault="008B1439" w:rsidP="004752E9">
            <w:pPr>
              <w:jc w:val="both"/>
            </w:pPr>
          </w:p>
        </w:tc>
        <w:tc>
          <w:tcPr>
            <w:tcW w:w="1703" w:type="dxa"/>
            <w:gridSpan w:val="2"/>
          </w:tcPr>
          <w:p w14:paraId="151AA6D3" w14:textId="77777777" w:rsidR="008B1439" w:rsidRDefault="008B1439" w:rsidP="004752E9">
            <w:pPr>
              <w:jc w:val="both"/>
            </w:pPr>
          </w:p>
        </w:tc>
        <w:tc>
          <w:tcPr>
            <w:tcW w:w="2096" w:type="dxa"/>
            <w:gridSpan w:val="5"/>
          </w:tcPr>
          <w:p w14:paraId="3A7EAA8B" w14:textId="77777777" w:rsidR="008B1439" w:rsidRDefault="008B1439" w:rsidP="004752E9">
            <w:pPr>
              <w:jc w:val="both"/>
            </w:pPr>
          </w:p>
        </w:tc>
      </w:tr>
      <w:tr w:rsidR="008B1439" w14:paraId="3962B06E" w14:textId="77777777" w:rsidTr="004752E9">
        <w:tc>
          <w:tcPr>
            <w:tcW w:w="9859" w:type="dxa"/>
            <w:gridSpan w:val="15"/>
            <w:shd w:val="clear" w:color="auto" w:fill="F7CAAC"/>
          </w:tcPr>
          <w:p w14:paraId="3D532296" w14:textId="77777777" w:rsidR="008B1439" w:rsidRDefault="008B1439" w:rsidP="004752E9">
            <w:pPr>
              <w:jc w:val="both"/>
            </w:pPr>
            <w:r>
              <w:rPr>
                <w:b/>
              </w:rPr>
              <w:t>Předměty příslušného studijního programu a způsob zapojení do jejich výuky, příp. další zapojení do uskutečňování studijního programu</w:t>
            </w:r>
          </w:p>
        </w:tc>
      </w:tr>
      <w:tr w:rsidR="008B1439" w:rsidRPr="002827C6" w14:paraId="0922C38E" w14:textId="77777777" w:rsidTr="00E153D9">
        <w:trPr>
          <w:trHeight w:val="278"/>
        </w:trPr>
        <w:tc>
          <w:tcPr>
            <w:tcW w:w="9859" w:type="dxa"/>
            <w:gridSpan w:val="15"/>
            <w:tcBorders>
              <w:top w:val="nil"/>
            </w:tcBorders>
          </w:tcPr>
          <w:p w14:paraId="1A1740EF" w14:textId="77777777" w:rsidR="008B1439" w:rsidRPr="002827C6" w:rsidRDefault="008B1439" w:rsidP="004752E9">
            <w:pPr>
              <w:jc w:val="both"/>
            </w:pPr>
            <w:r>
              <w:t>Vizuální sociologie (přednášející, cvičící, garant předmětu)</w:t>
            </w:r>
          </w:p>
        </w:tc>
      </w:tr>
      <w:tr w:rsidR="008B1439" w:rsidRPr="002827C6" w14:paraId="54C0636C" w14:textId="77777777" w:rsidTr="004752E9">
        <w:trPr>
          <w:trHeight w:val="340"/>
        </w:trPr>
        <w:tc>
          <w:tcPr>
            <w:tcW w:w="9859" w:type="dxa"/>
            <w:gridSpan w:val="15"/>
            <w:tcBorders>
              <w:top w:val="nil"/>
            </w:tcBorders>
            <w:shd w:val="clear" w:color="auto" w:fill="FBD4B4"/>
          </w:tcPr>
          <w:p w14:paraId="15B4D0F1" w14:textId="77777777" w:rsidR="008B1439" w:rsidRPr="002827C6" w:rsidRDefault="008B1439" w:rsidP="004752E9">
            <w:pPr>
              <w:jc w:val="both"/>
              <w:rPr>
                <w:b/>
              </w:rPr>
            </w:pPr>
            <w:r w:rsidRPr="002827C6">
              <w:rPr>
                <w:b/>
              </w:rPr>
              <w:t>Zapojení do výuky v dalších studijních programech na téže vysoké škole (pouze u garantů ZT a PZ předmětů)</w:t>
            </w:r>
          </w:p>
        </w:tc>
      </w:tr>
      <w:tr w:rsidR="008B1439" w:rsidRPr="002827C6" w14:paraId="23F994B7" w14:textId="77777777" w:rsidTr="004752E9">
        <w:trPr>
          <w:trHeight w:val="340"/>
        </w:trPr>
        <w:tc>
          <w:tcPr>
            <w:tcW w:w="2802" w:type="dxa"/>
            <w:gridSpan w:val="2"/>
            <w:tcBorders>
              <w:top w:val="nil"/>
            </w:tcBorders>
          </w:tcPr>
          <w:p w14:paraId="73B31713" w14:textId="77777777" w:rsidR="008B1439" w:rsidRPr="002827C6" w:rsidRDefault="008B1439" w:rsidP="004752E9">
            <w:pPr>
              <w:jc w:val="both"/>
              <w:rPr>
                <w:b/>
              </w:rPr>
            </w:pPr>
            <w:r w:rsidRPr="002827C6">
              <w:rPr>
                <w:b/>
              </w:rPr>
              <w:t>Název studijního předmětu</w:t>
            </w:r>
          </w:p>
        </w:tc>
        <w:tc>
          <w:tcPr>
            <w:tcW w:w="2409" w:type="dxa"/>
            <w:gridSpan w:val="3"/>
            <w:tcBorders>
              <w:top w:val="nil"/>
            </w:tcBorders>
          </w:tcPr>
          <w:p w14:paraId="388922DF" w14:textId="77777777" w:rsidR="008B1439" w:rsidRPr="002827C6" w:rsidRDefault="008B1439" w:rsidP="004752E9">
            <w:pPr>
              <w:rPr>
                <w:b/>
              </w:rPr>
            </w:pPr>
            <w:r w:rsidRPr="002827C6">
              <w:rPr>
                <w:b/>
              </w:rPr>
              <w:t>Název studijního programu</w:t>
            </w:r>
          </w:p>
        </w:tc>
        <w:tc>
          <w:tcPr>
            <w:tcW w:w="567" w:type="dxa"/>
            <w:gridSpan w:val="2"/>
            <w:tcBorders>
              <w:top w:val="nil"/>
            </w:tcBorders>
          </w:tcPr>
          <w:p w14:paraId="000B9F4E" w14:textId="77777777" w:rsidR="008B1439" w:rsidRPr="002827C6" w:rsidRDefault="008B1439" w:rsidP="004752E9">
            <w:pPr>
              <w:jc w:val="both"/>
              <w:rPr>
                <w:b/>
              </w:rPr>
            </w:pPr>
            <w:r w:rsidRPr="002827C6">
              <w:rPr>
                <w:b/>
              </w:rPr>
              <w:t>Sem.</w:t>
            </w:r>
          </w:p>
        </w:tc>
        <w:tc>
          <w:tcPr>
            <w:tcW w:w="2109" w:type="dxa"/>
            <w:gridSpan w:val="5"/>
            <w:tcBorders>
              <w:top w:val="nil"/>
            </w:tcBorders>
          </w:tcPr>
          <w:p w14:paraId="58EB2217" w14:textId="77777777" w:rsidR="008B1439" w:rsidRPr="002827C6" w:rsidRDefault="008B1439" w:rsidP="004752E9">
            <w:pPr>
              <w:rPr>
                <w:b/>
              </w:rPr>
            </w:pPr>
            <w:r w:rsidRPr="002827C6">
              <w:rPr>
                <w:b/>
              </w:rPr>
              <w:t>Role ve výuce daného předmětu</w:t>
            </w:r>
          </w:p>
        </w:tc>
        <w:tc>
          <w:tcPr>
            <w:tcW w:w="1972" w:type="dxa"/>
            <w:gridSpan w:val="3"/>
            <w:tcBorders>
              <w:top w:val="nil"/>
            </w:tcBorders>
          </w:tcPr>
          <w:p w14:paraId="4F87B362" w14:textId="77777777" w:rsidR="008B1439" w:rsidRPr="002827C6" w:rsidRDefault="008B1439" w:rsidP="004752E9">
            <w:pPr>
              <w:rPr>
                <w:b/>
              </w:rPr>
            </w:pPr>
            <w:r>
              <w:rPr>
                <w:b/>
              </w:rPr>
              <w:t>(</w:t>
            </w:r>
            <w:r w:rsidRPr="00F20AEF">
              <w:rPr>
                <w:b/>
                <w:i/>
                <w:iCs/>
              </w:rPr>
              <w:t>nepovinný údaj</w:t>
            </w:r>
            <w:r w:rsidRPr="00F20AEF">
              <w:rPr>
                <w:b/>
              </w:rPr>
              <w:t>)</w:t>
            </w:r>
            <w:r>
              <w:rPr>
                <w:b/>
              </w:rPr>
              <w:t xml:space="preserve"> </w:t>
            </w:r>
            <w:r w:rsidRPr="002827C6">
              <w:rPr>
                <w:b/>
              </w:rPr>
              <w:t>Počet hodin za semestr</w:t>
            </w:r>
          </w:p>
        </w:tc>
      </w:tr>
      <w:tr w:rsidR="008B1439" w:rsidRPr="0016131F" w14:paraId="72E1BC15" w14:textId="77777777" w:rsidTr="004752E9">
        <w:trPr>
          <w:trHeight w:val="285"/>
        </w:trPr>
        <w:tc>
          <w:tcPr>
            <w:tcW w:w="2802" w:type="dxa"/>
            <w:gridSpan w:val="2"/>
            <w:tcBorders>
              <w:top w:val="nil"/>
            </w:tcBorders>
          </w:tcPr>
          <w:p w14:paraId="38CAE95A" w14:textId="71C29C98" w:rsidR="008B1439" w:rsidRPr="0016131F" w:rsidRDefault="008B1439" w:rsidP="004752E9">
            <w:pPr>
              <w:jc w:val="both"/>
            </w:pPr>
          </w:p>
        </w:tc>
        <w:tc>
          <w:tcPr>
            <w:tcW w:w="2409" w:type="dxa"/>
            <w:gridSpan w:val="3"/>
            <w:tcBorders>
              <w:top w:val="nil"/>
            </w:tcBorders>
          </w:tcPr>
          <w:p w14:paraId="5B66F65D" w14:textId="5FD10BE8" w:rsidR="008B1439" w:rsidRPr="0016131F" w:rsidRDefault="008B1439" w:rsidP="004752E9">
            <w:pPr>
              <w:jc w:val="both"/>
            </w:pPr>
          </w:p>
        </w:tc>
        <w:tc>
          <w:tcPr>
            <w:tcW w:w="567" w:type="dxa"/>
            <w:gridSpan w:val="2"/>
            <w:tcBorders>
              <w:top w:val="nil"/>
            </w:tcBorders>
          </w:tcPr>
          <w:p w14:paraId="1806315E" w14:textId="35A3967D" w:rsidR="008B1439" w:rsidRPr="0016131F" w:rsidRDefault="008B1439" w:rsidP="004752E9">
            <w:pPr>
              <w:jc w:val="both"/>
            </w:pPr>
          </w:p>
        </w:tc>
        <w:tc>
          <w:tcPr>
            <w:tcW w:w="2109" w:type="dxa"/>
            <w:gridSpan w:val="5"/>
            <w:tcBorders>
              <w:top w:val="nil"/>
            </w:tcBorders>
          </w:tcPr>
          <w:p w14:paraId="40A0A5FC" w14:textId="35D13323" w:rsidR="008B1439" w:rsidRPr="0016131F" w:rsidRDefault="008B1439" w:rsidP="004752E9">
            <w:pPr>
              <w:jc w:val="both"/>
            </w:pPr>
          </w:p>
        </w:tc>
        <w:tc>
          <w:tcPr>
            <w:tcW w:w="1972" w:type="dxa"/>
            <w:gridSpan w:val="3"/>
            <w:tcBorders>
              <w:top w:val="nil"/>
            </w:tcBorders>
          </w:tcPr>
          <w:p w14:paraId="6E0C8F48" w14:textId="77777777" w:rsidR="008B1439" w:rsidRPr="0016131F" w:rsidRDefault="008B1439" w:rsidP="004752E9">
            <w:pPr>
              <w:jc w:val="both"/>
            </w:pPr>
          </w:p>
        </w:tc>
      </w:tr>
      <w:tr w:rsidR="008B1439" w:rsidRPr="0016131F" w14:paraId="4B664F83" w14:textId="77777777" w:rsidTr="004752E9">
        <w:trPr>
          <w:trHeight w:val="284"/>
        </w:trPr>
        <w:tc>
          <w:tcPr>
            <w:tcW w:w="2802" w:type="dxa"/>
            <w:gridSpan w:val="2"/>
            <w:tcBorders>
              <w:top w:val="nil"/>
            </w:tcBorders>
          </w:tcPr>
          <w:p w14:paraId="11486BC6" w14:textId="77777777" w:rsidR="008B1439" w:rsidRPr="0016131F" w:rsidRDefault="008B1439" w:rsidP="004752E9">
            <w:pPr>
              <w:jc w:val="both"/>
            </w:pPr>
          </w:p>
        </w:tc>
        <w:tc>
          <w:tcPr>
            <w:tcW w:w="2409" w:type="dxa"/>
            <w:gridSpan w:val="3"/>
            <w:tcBorders>
              <w:top w:val="nil"/>
            </w:tcBorders>
          </w:tcPr>
          <w:p w14:paraId="225B51AA" w14:textId="77777777" w:rsidR="008B1439" w:rsidRPr="0016131F" w:rsidRDefault="008B1439" w:rsidP="004752E9">
            <w:pPr>
              <w:jc w:val="both"/>
            </w:pPr>
          </w:p>
        </w:tc>
        <w:tc>
          <w:tcPr>
            <w:tcW w:w="567" w:type="dxa"/>
            <w:gridSpan w:val="2"/>
            <w:tcBorders>
              <w:top w:val="nil"/>
            </w:tcBorders>
          </w:tcPr>
          <w:p w14:paraId="2458AC38" w14:textId="77777777" w:rsidR="008B1439" w:rsidRPr="0016131F" w:rsidRDefault="008B1439" w:rsidP="004752E9">
            <w:pPr>
              <w:jc w:val="both"/>
            </w:pPr>
          </w:p>
        </w:tc>
        <w:tc>
          <w:tcPr>
            <w:tcW w:w="2109" w:type="dxa"/>
            <w:gridSpan w:val="5"/>
            <w:tcBorders>
              <w:top w:val="nil"/>
            </w:tcBorders>
          </w:tcPr>
          <w:p w14:paraId="78D3A26D" w14:textId="77777777" w:rsidR="008B1439" w:rsidRPr="0016131F" w:rsidRDefault="008B1439" w:rsidP="004752E9">
            <w:pPr>
              <w:jc w:val="both"/>
            </w:pPr>
          </w:p>
        </w:tc>
        <w:tc>
          <w:tcPr>
            <w:tcW w:w="1972" w:type="dxa"/>
            <w:gridSpan w:val="3"/>
            <w:tcBorders>
              <w:top w:val="nil"/>
            </w:tcBorders>
          </w:tcPr>
          <w:p w14:paraId="6A0B37BD" w14:textId="77777777" w:rsidR="008B1439" w:rsidRPr="0016131F" w:rsidRDefault="008B1439" w:rsidP="004752E9">
            <w:pPr>
              <w:jc w:val="both"/>
            </w:pPr>
          </w:p>
        </w:tc>
      </w:tr>
      <w:tr w:rsidR="008B1439" w14:paraId="7393F1FC" w14:textId="77777777" w:rsidTr="004752E9">
        <w:tc>
          <w:tcPr>
            <w:tcW w:w="9859" w:type="dxa"/>
            <w:gridSpan w:val="15"/>
            <w:shd w:val="clear" w:color="auto" w:fill="F7CAAC"/>
          </w:tcPr>
          <w:p w14:paraId="2F05261D" w14:textId="77777777" w:rsidR="008B1439" w:rsidRDefault="008B1439" w:rsidP="004752E9">
            <w:pPr>
              <w:jc w:val="both"/>
            </w:pPr>
            <w:r>
              <w:rPr>
                <w:b/>
              </w:rPr>
              <w:t xml:space="preserve">Údaje o vzdělání na VŠ </w:t>
            </w:r>
          </w:p>
        </w:tc>
      </w:tr>
      <w:tr w:rsidR="008B1439" w14:paraId="283A8A02" w14:textId="77777777" w:rsidTr="004752E9">
        <w:trPr>
          <w:trHeight w:val="524"/>
        </w:trPr>
        <w:tc>
          <w:tcPr>
            <w:tcW w:w="9859" w:type="dxa"/>
            <w:gridSpan w:val="15"/>
          </w:tcPr>
          <w:p w14:paraId="0DB74D61" w14:textId="77777777" w:rsidR="008B1439" w:rsidRDefault="008B1439" w:rsidP="004752E9">
            <w:pPr>
              <w:jc w:val="both"/>
            </w:pPr>
            <w:r>
              <w:t>2006: Masarykova univerzita Brno, Fakulta sociálních studií, Sociologie; Ph.D.</w:t>
            </w:r>
          </w:p>
          <w:p w14:paraId="0E45D64A" w14:textId="1865792A" w:rsidR="008B1439" w:rsidRDefault="008B1439" w:rsidP="004752E9">
            <w:pPr>
              <w:jc w:val="both"/>
              <w:rPr>
                <w:b/>
              </w:rPr>
            </w:pPr>
            <w:r>
              <w:t>1998: Masarykova univerzita Brno, Fakulta sociálních studií, Sociologie, sociální politika a práce; Mgr.</w:t>
            </w:r>
          </w:p>
        </w:tc>
      </w:tr>
      <w:tr w:rsidR="008B1439" w14:paraId="2526A2B4" w14:textId="77777777" w:rsidTr="004752E9">
        <w:tc>
          <w:tcPr>
            <w:tcW w:w="9859" w:type="dxa"/>
            <w:gridSpan w:val="15"/>
            <w:shd w:val="clear" w:color="auto" w:fill="F7CAAC"/>
          </w:tcPr>
          <w:p w14:paraId="68CD403F" w14:textId="77777777" w:rsidR="008B1439" w:rsidRDefault="008B1439" w:rsidP="004752E9">
            <w:pPr>
              <w:jc w:val="both"/>
              <w:rPr>
                <w:b/>
              </w:rPr>
            </w:pPr>
            <w:r>
              <w:rPr>
                <w:b/>
              </w:rPr>
              <w:t>Údaje o odborném působení od absolvování VŠ</w:t>
            </w:r>
          </w:p>
        </w:tc>
      </w:tr>
      <w:tr w:rsidR="008B1439" w:rsidRPr="009B6AE3" w14:paraId="63E99CA0" w14:textId="77777777" w:rsidTr="00E153D9">
        <w:trPr>
          <w:trHeight w:val="887"/>
        </w:trPr>
        <w:tc>
          <w:tcPr>
            <w:tcW w:w="9859" w:type="dxa"/>
            <w:gridSpan w:val="15"/>
          </w:tcPr>
          <w:p w14:paraId="4E401340" w14:textId="77777777" w:rsidR="00585F8D" w:rsidRDefault="008B1439" w:rsidP="004752E9">
            <w:pPr>
              <w:jc w:val="both"/>
            </w:pPr>
            <w:r>
              <w:t xml:space="preserve">2013-dosud: Masarykova univerzita Brno, Pedagogická fakulta, akademický pracovník, Katedra výtvarné výchovy </w:t>
            </w:r>
          </w:p>
          <w:p w14:paraId="563CA9DB" w14:textId="739FA313" w:rsidR="008B1439" w:rsidRDefault="008B1439" w:rsidP="004752E9">
            <w:pPr>
              <w:jc w:val="both"/>
            </w:pPr>
            <w:r>
              <w:t>2006</w:t>
            </w:r>
            <w:r w:rsidR="00005B23">
              <w:t>-</w:t>
            </w:r>
            <w:r>
              <w:t>2013: Mendelova univerzita, Provozně ekonomická fakulta, akademický pracovník, Ústav práva a humanitních věd</w:t>
            </w:r>
          </w:p>
          <w:p w14:paraId="5B01821E" w14:textId="07E60B91" w:rsidR="008B1439" w:rsidRPr="009B6AE3" w:rsidRDefault="008B1439" w:rsidP="00005B23">
            <w:pPr>
              <w:jc w:val="both"/>
              <w:rPr>
                <w:color w:val="FF0000"/>
              </w:rPr>
            </w:pPr>
            <w:r>
              <w:t>1998</w:t>
            </w:r>
            <w:r w:rsidR="00005B23">
              <w:t>-</w:t>
            </w:r>
            <w:r>
              <w:t>2006:</w:t>
            </w:r>
            <w:r w:rsidR="00585F8D">
              <w:t xml:space="preserve"> </w:t>
            </w:r>
            <w:r>
              <w:t>Vysoké učení technické v Brně, Fakulta výtvarných umění, akademický pracovník, Katedra teorií a dějin umění</w:t>
            </w:r>
          </w:p>
        </w:tc>
      </w:tr>
      <w:tr w:rsidR="008B1439" w14:paraId="41DFE5D6" w14:textId="77777777" w:rsidTr="004752E9">
        <w:trPr>
          <w:trHeight w:val="250"/>
        </w:trPr>
        <w:tc>
          <w:tcPr>
            <w:tcW w:w="9859" w:type="dxa"/>
            <w:gridSpan w:val="15"/>
            <w:shd w:val="clear" w:color="auto" w:fill="F7CAAC"/>
          </w:tcPr>
          <w:p w14:paraId="142A9D44" w14:textId="77777777" w:rsidR="008B1439" w:rsidRDefault="008B1439" w:rsidP="004752E9">
            <w:pPr>
              <w:jc w:val="both"/>
            </w:pPr>
            <w:r>
              <w:rPr>
                <w:b/>
              </w:rPr>
              <w:t>Zkušenosti s vedením kvalifikačních a rigorózních prací</w:t>
            </w:r>
          </w:p>
        </w:tc>
      </w:tr>
      <w:tr w:rsidR="008B1439" w14:paraId="03C00118" w14:textId="77777777" w:rsidTr="00E153D9">
        <w:trPr>
          <w:trHeight w:val="691"/>
        </w:trPr>
        <w:tc>
          <w:tcPr>
            <w:tcW w:w="9859" w:type="dxa"/>
            <w:gridSpan w:val="15"/>
          </w:tcPr>
          <w:p w14:paraId="45811C0F" w14:textId="77777777" w:rsidR="008B1439" w:rsidRPr="00F6749E" w:rsidRDefault="008B1439" w:rsidP="004752E9">
            <w:pPr>
              <w:jc w:val="both"/>
            </w:pPr>
            <w:r w:rsidRPr="00F6749E">
              <w:t>Bakalářské práce: 63</w:t>
            </w:r>
          </w:p>
          <w:p w14:paraId="051E32B6" w14:textId="77777777" w:rsidR="008B1439" w:rsidRPr="00F6749E" w:rsidRDefault="008B1439" w:rsidP="004752E9">
            <w:pPr>
              <w:jc w:val="both"/>
            </w:pPr>
            <w:r w:rsidRPr="00F6749E">
              <w:t>Diplomové práce: 32</w:t>
            </w:r>
          </w:p>
          <w:p w14:paraId="728C19A0" w14:textId="77777777" w:rsidR="008B1439" w:rsidRDefault="008B1439" w:rsidP="004752E9">
            <w:pPr>
              <w:jc w:val="both"/>
            </w:pPr>
            <w:r w:rsidRPr="00F6749E">
              <w:t>Disertační práce: 3</w:t>
            </w:r>
          </w:p>
        </w:tc>
      </w:tr>
      <w:tr w:rsidR="008B1439" w14:paraId="6B3F04EA" w14:textId="77777777" w:rsidTr="004752E9">
        <w:trPr>
          <w:cantSplit/>
        </w:trPr>
        <w:tc>
          <w:tcPr>
            <w:tcW w:w="3347" w:type="dxa"/>
            <w:gridSpan w:val="3"/>
            <w:tcBorders>
              <w:top w:val="single" w:sz="12" w:space="0" w:color="auto"/>
            </w:tcBorders>
            <w:shd w:val="clear" w:color="auto" w:fill="F7CAAC"/>
          </w:tcPr>
          <w:p w14:paraId="77F6B3D5" w14:textId="77777777" w:rsidR="008B1439" w:rsidRDefault="008B1439" w:rsidP="004752E9">
            <w:pPr>
              <w:jc w:val="both"/>
            </w:pPr>
            <w:r>
              <w:rPr>
                <w:b/>
              </w:rPr>
              <w:t xml:space="preserve">Obor habilitačního řízení </w:t>
            </w:r>
          </w:p>
        </w:tc>
        <w:tc>
          <w:tcPr>
            <w:tcW w:w="2245" w:type="dxa"/>
            <w:gridSpan w:val="3"/>
            <w:tcBorders>
              <w:top w:val="single" w:sz="12" w:space="0" w:color="auto"/>
            </w:tcBorders>
            <w:shd w:val="clear" w:color="auto" w:fill="F7CAAC"/>
          </w:tcPr>
          <w:p w14:paraId="4E5DE279" w14:textId="77777777" w:rsidR="008B1439" w:rsidRDefault="008B1439" w:rsidP="004752E9">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02C60B9C" w14:textId="77777777" w:rsidR="008B1439" w:rsidRDefault="008B1439" w:rsidP="004752E9">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02B81660" w14:textId="77777777" w:rsidR="008B1439" w:rsidRDefault="008B1439" w:rsidP="004752E9">
            <w:pPr>
              <w:jc w:val="both"/>
              <w:rPr>
                <w:b/>
              </w:rPr>
            </w:pPr>
            <w:r>
              <w:rPr>
                <w:b/>
              </w:rPr>
              <w:t>Ohlasy publikací</w:t>
            </w:r>
          </w:p>
        </w:tc>
      </w:tr>
      <w:tr w:rsidR="008B1439" w14:paraId="116C89C6" w14:textId="77777777" w:rsidTr="004752E9">
        <w:trPr>
          <w:cantSplit/>
        </w:trPr>
        <w:tc>
          <w:tcPr>
            <w:tcW w:w="3347" w:type="dxa"/>
            <w:gridSpan w:val="3"/>
          </w:tcPr>
          <w:p w14:paraId="6BAC8401" w14:textId="77777777" w:rsidR="008B1439" w:rsidRDefault="008B1439" w:rsidP="004752E9">
            <w:pPr>
              <w:jc w:val="both"/>
            </w:pPr>
            <w:r>
              <w:t>Výtvarná tvorba</w:t>
            </w:r>
          </w:p>
        </w:tc>
        <w:tc>
          <w:tcPr>
            <w:tcW w:w="2245" w:type="dxa"/>
            <w:gridSpan w:val="3"/>
          </w:tcPr>
          <w:p w14:paraId="54510E6D" w14:textId="77777777" w:rsidR="008B1439" w:rsidRDefault="008B1439" w:rsidP="004752E9">
            <w:pPr>
              <w:jc w:val="both"/>
            </w:pPr>
            <w:r>
              <w:t>2021</w:t>
            </w:r>
          </w:p>
        </w:tc>
        <w:tc>
          <w:tcPr>
            <w:tcW w:w="2248" w:type="dxa"/>
            <w:gridSpan w:val="5"/>
            <w:tcBorders>
              <w:right w:val="single" w:sz="12" w:space="0" w:color="auto"/>
            </w:tcBorders>
          </w:tcPr>
          <w:p w14:paraId="44A35360" w14:textId="77777777" w:rsidR="008B1439" w:rsidRDefault="008B1439" w:rsidP="004752E9">
            <w:pPr>
              <w:jc w:val="both"/>
            </w:pPr>
            <w:r>
              <w:t>FaVU VUT Brno</w:t>
            </w:r>
          </w:p>
        </w:tc>
        <w:tc>
          <w:tcPr>
            <w:tcW w:w="632" w:type="dxa"/>
            <w:gridSpan w:val="2"/>
            <w:tcBorders>
              <w:left w:val="single" w:sz="12" w:space="0" w:color="auto"/>
            </w:tcBorders>
            <w:shd w:val="clear" w:color="auto" w:fill="F7CAAC"/>
          </w:tcPr>
          <w:p w14:paraId="48C2534E" w14:textId="77777777" w:rsidR="008B1439" w:rsidRPr="00F20AEF" w:rsidRDefault="008B1439" w:rsidP="004752E9">
            <w:pPr>
              <w:jc w:val="both"/>
            </w:pPr>
            <w:r w:rsidRPr="00F20AEF">
              <w:rPr>
                <w:b/>
              </w:rPr>
              <w:t>WoS</w:t>
            </w:r>
          </w:p>
        </w:tc>
        <w:tc>
          <w:tcPr>
            <w:tcW w:w="693" w:type="dxa"/>
            <w:shd w:val="clear" w:color="auto" w:fill="F7CAAC"/>
          </w:tcPr>
          <w:p w14:paraId="6202B179" w14:textId="77777777" w:rsidR="008B1439" w:rsidRPr="00F20AEF" w:rsidRDefault="008B1439" w:rsidP="004752E9">
            <w:pPr>
              <w:jc w:val="both"/>
              <w:rPr>
                <w:sz w:val="18"/>
              </w:rPr>
            </w:pPr>
            <w:r w:rsidRPr="00F20AEF">
              <w:rPr>
                <w:b/>
                <w:sz w:val="18"/>
              </w:rPr>
              <w:t>Scopus</w:t>
            </w:r>
          </w:p>
        </w:tc>
        <w:tc>
          <w:tcPr>
            <w:tcW w:w="694" w:type="dxa"/>
            <w:shd w:val="clear" w:color="auto" w:fill="F7CAAC"/>
          </w:tcPr>
          <w:p w14:paraId="1C5F5C81" w14:textId="77777777" w:rsidR="008B1439" w:rsidRDefault="008B1439" w:rsidP="004752E9">
            <w:pPr>
              <w:jc w:val="both"/>
            </w:pPr>
            <w:r>
              <w:rPr>
                <w:b/>
                <w:sz w:val="18"/>
              </w:rPr>
              <w:t>ostatní</w:t>
            </w:r>
          </w:p>
        </w:tc>
      </w:tr>
      <w:tr w:rsidR="008B1439" w14:paraId="35BFC18D" w14:textId="77777777" w:rsidTr="004752E9">
        <w:trPr>
          <w:cantSplit/>
          <w:trHeight w:val="70"/>
        </w:trPr>
        <w:tc>
          <w:tcPr>
            <w:tcW w:w="3347" w:type="dxa"/>
            <w:gridSpan w:val="3"/>
            <w:shd w:val="clear" w:color="auto" w:fill="F7CAAC"/>
          </w:tcPr>
          <w:p w14:paraId="0BEE1A4B" w14:textId="77777777" w:rsidR="008B1439" w:rsidRDefault="008B1439" w:rsidP="004752E9">
            <w:pPr>
              <w:jc w:val="both"/>
            </w:pPr>
            <w:r>
              <w:rPr>
                <w:b/>
              </w:rPr>
              <w:t>Obor jmenovacího řízení</w:t>
            </w:r>
          </w:p>
        </w:tc>
        <w:tc>
          <w:tcPr>
            <w:tcW w:w="2245" w:type="dxa"/>
            <w:gridSpan w:val="3"/>
            <w:shd w:val="clear" w:color="auto" w:fill="F7CAAC"/>
          </w:tcPr>
          <w:p w14:paraId="48736CE9" w14:textId="77777777" w:rsidR="008B1439" w:rsidRDefault="008B1439" w:rsidP="004752E9">
            <w:pPr>
              <w:jc w:val="both"/>
            </w:pPr>
            <w:r>
              <w:rPr>
                <w:b/>
              </w:rPr>
              <w:t>Rok udělení hodnosti</w:t>
            </w:r>
          </w:p>
        </w:tc>
        <w:tc>
          <w:tcPr>
            <w:tcW w:w="2248" w:type="dxa"/>
            <w:gridSpan w:val="5"/>
            <w:tcBorders>
              <w:right w:val="single" w:sz="12" w:space="0" w:color="auto"/>
            </w:tcBorders>
            <w:shd w:val="clear" w:color="auto" w:fill="F7CAAC"/>
          </w:tcPr>
          <w:p w14:paraId="0F26134B" w14:textId="77777777" w:rsidR="008B1439" w:rsidRDefault="008B1439" w:rsidP="004752E9">
            <w:pPr>
              <w:jc w:val="both"/>
            </w:pPr>
            <w:r>
              <w:rPr>
                <w:b/>
              </w:rPr>
              <w:t>Řízení konáno na VŠ</w:t>
            </w:r>
          </w:p>
        </w:tc>
        <w:tc>
          <w:tcPr>
            <w:tcW w:w="632" w:type="dxa"/>
            <w:gridSpan w:val="2"/>
            <w:tcBorders>
              <w:left w:val="single" w:sz="12" w:space="0" w:color="auto"/>
            </w:tcBorders>
          </w:tcPr>
          <w:p w14:paraId="42BEE642" w14:textId="77777777" w:rsidR="008B1439" w:rsidRPr="00F20AEF" w:rsidRDefault="008B1439" w:rsidP="004752E9">
            <w:pPr>
              <w:jc w:val="both"/>
              <w:rPr>
                <w:b/>
              </w:rPr>
            </w:pPr>
            <w:r>
              <w:rPr>
                <w:b/>
              </w:rPr>
              <w:t>5</w:t>
            </w:r>
          </w:p>
        </w:tc>
        <w:tc>
          <w:tcPr>
            <w:tcW w:w="693" w:type="dxa"/>
          </w:tcPr>
          <w:p w14:paraId="30944CCA" w14:textId="77777777" w:rsidR="008B1439" w:rsidRPr="00F20AEF" w:rsidRDefault="008B1439" w:rsidP="004752E9">
            <w:pPr>
              <w:jc w:val="both"/>
              <w:rPr>
                <w:b/>
              </w:rPr>
            </w:pPr>
            <w:r>
              <w:rPr>
                <w:b/>
              </w:rPr>
              <w:t>1</w:t>
            </w:r>
          </w:p>
        </w:tc>
        <w:tc>
          <w:tcPr>
            <w:tcW w:w="694" w:type="dxa"/>
          </w:tcPr>
          <w:p w14:paraId="4452C0EB" w14:textId="77777777" w:rsidR="008B1439" w:rsidRDefault="008B1439" w:rsidP="004752E9">
            <w:pPr>
              <w:jc w:val="both"/>
              <w:rPr>
                <w:b/>
              </w:rPr>
            </w:pPr>
          </w:p>
        </w:tc>
      </w:tr>
      <w:tr w:rsidR="008B1439" w14:paraId="02A7763E" w14:textId="77777777" w:rsidTr="004752E9">
        <w:trPr>
          <w:trHeight w:val="205"/>
        </w:trPr>
        <w:tc>
          <w:tcPr>
            <w:tcW w:w="3347" w:type="dxa"/>
            <w:gridSpan w:val="3"/>
          </w:tcPr>
          <w:p w14:paraId="18711152" w14:textId="77777777" w:rsidR="008B1439" w:rsidRDefault="008B1439" w:rsidP="004752E9">
            <w:pPr>
              <w:jc w:val="both"/>
            </w:pPr>
          </w:p>
        </w:tc>
        <w:tc>
          <w:tcPr>
            <w:tcW w:w="2245" w:type="dxa"/>
            <w:gridSpan w:val="3"/>
          </w:tcPr>
          <w:p w14:paraId="44B23B20" w14:textId="77777777" w:rsidR="008B1439" w:rsidRDefault="008B1439" w:rsidP="004752E9">
            <w:pPr>
              <w:jc w:val="both"/>
            </w:pPr>
          </w:p>
        </w:tc>
        <w:tc>
          <w:tcPr>
            <w:tcW w:w="2248" w:type="dxa"/>
            <w:gridSpan w:val="5"/>
            <w:tcBorders>
              <w:right w:val="single" w:sz="12" w:space="0" w:color="auto"/>
            </w:tcBorders>
          </w:tcPr>
          <w:p w14:paraId="04930748" w14:textId="77777777" w:rsidR="008B1439" w:rsidRDefault="008B1439" w:rsidP="004752E9">
            <w:pPr>
              <w:jc w:val="both"/>
            </w:pPr>
          </w:p>
        </w:tc>
        <w:tc>
          <w:tcPr>
            <w:tcW w:w="1325" w:type="dxa"/>
            <w:gridSpan w:val="3"/>
            <w:tcBorders>
              <w:left w:val="single" w:sz="12" w:space="0" w:color="auto"/>
            </w:tcBorders>
            <w:shd w:val="clear" w:color="auto" w:fill="FBD4B4"/>
            <w:vAlign w:val="center"/>
          </w:tcPr>
          <w:p w14:paraId="178B01AB" w14:textId="77777777" w:rsidR="008B1439" w:rsidRPr="00F20AEF" w:rsidRDefault="008B1439" w:rsidP="004752E9">
            <w:pPr>
              <w:jc w:val="both"/>
              <w:rPr>
                <w:b/>
                <w:sz w:val="18"/>
              </w:rPr>
            </w:pPr>
            <w:r w:rsidRPr="00F20AEF">
              <w:rPr>
                <w:b/>
                <w:sz w:val="18"/>
              </w:rPr>
              <w:t>H-index WoS/Scopus</w:t>
            </w:r>
          </w:p>
        </w:tc>
        <w:tc>
          <w:tcPr>
            <w:tcW w:w="694" w:type="dxa"/>
            <w:vAlign w:val="center"/>
          </w:tcPr>
          <w:p w14:paraId="4ACBAC8D" w14:textId="77777777" w:rsidR="008B1439" w:rsidRDefault="008B1439" w:rsidP="004752E9">
            <w:pPr>
              <w:rPr>
                <w:b/>
              </w:rPr>
            </w:pPr>
            <w:r>
              <w:rPr>
                <w:b/>
              </w:rPr>
              <w:t xml:space="preserve">    /</w:t>
            </w:r>
          </w:p>
        </w:tc>
      </w:tr>
      <w:tr w:rsidR="008B1439" w14:paraId="76214BA3" w14:textId="77777777" w:rsidTr="004752E9">
        <w:tc>
          <w:tcPr>
            <w:tcW w:w="9859" w:type="dxa"/>
            <w:gridSpan w:val="15"/>
            <w:shd w:val="clear" w:color="auto" w:fill="F7CAAC"/>
          </w:tcPr>
          <w:p w14:paraId="6D6FD3E8" w14:textId="77777777" w:rsidR="008B1439" w:rsidRDefault="008B1439" w:rsidP="004752E9">
            <w:pPr>
              <w:jc w:val="both"/>
              <w:rPr>
                <w:b/>
              </w:rPr>
            </w:pPr>
            <w:r>
              <w:rPr>
                <w:b/>
              </w:rPr>
              <w:t xml:space="preserve">Přehled o nejvýznamnější publikační a další tvůrčí činnosti nebo další profesní činnosti u odborníků z praxe vztahující se k zabezpečovaným předmětům </w:t>
            </w:r>
          </w:p>
        </w:tc>
      </w:tr>
      <w:tr w:rsidR="008B1439" w14:paraId="508009F1" w14:textId="77777777" w:rsidTr="00E153D9">
        <w:trPr>
          <w:trHeight w:val="484"/>
        </w:trPr>
        <w:tc>
          <w:tcPr>
            <w:tcW w:w="9859" w:type="dxa"/>
            <w:gridSpan w:val="15"/>
          </w:tcPr>
          <w:p w14:paraId="765FB3C2" w14:textId="77777777" w:rsidR="008B1439" w:rsidRDefault="008B1439" w:rsidP="004752E9">
            <w:pPr>
              <w:spacing w:before="60"/>
              <w:jc w:val="both"/>
              <w:rPr>
                <w:b/>
              </w:rPr>
            </w:pPr>
            <w:r>
              <w:t xml:space="preserve">ROZBOŘIL, Blahoslav. </w:t>
            </w:r>
            <w:r w:rsidRPr="00290674">
              <w:rPr>
                <w:i/>
                <w:iCs/>
              </w:rPr>
              <w:t>Non-utilitarian school</w:t>
            </w:r>
            <w:r>
              <w:rPr>
                <w:i/>
                <w:iCs/>
              </w:rPr>
              <w:t>.</w:t>
            </w:r>
            <w:r>
              <w:t xml:space="preserve"> Brno: Spolek přátel umění města Brna, 2019, 126 s. ISBN 978-80-210-9509-0.</w:t>
            </w:r>
          </w:p>
        </w:tc>
      </w:tr>
      <w:tr w:rsidR="008B1439" w14:paraId="36702F53" w14:textId="77777777" w:rsidTr="004752E9">
        <w:trPr>
          <w:trHeight w:val="218"/>
        </w:trPr>
        <w:tc>
          <w:tcPr>
            <w:tcW w:w="9859" w:type="dxa"/>
            <w:gridSpan w:val="15"/>
            <w:shd w:val="clear" w:color="auto" w:fill="F7CAAC"/>
          </w:tcPr>
          <w:p w14:paraId="5B0A551D" w14:textId="77777777" w:rsidR="008B1439" w:rsidRDefault="008B1439" w:rsidP="004752E9">
            <w:pPr>
              <w:rPr>
                <w:b/>
              </w:rPr>
            </w:pPr>
            <w:r>
              <w:rPr>
                <w:b/>
              </w:rPr>
              <w:t>Působení v zahraničí</w:t>
            </w:r>
          </w:p>
        </w:tc>
      </w:tr>
      <w:tr w:rsidR="008B1439" w14:paraId="5359EC77" w14:textId="77777777" w:rsidTr="00E153D9">
        <w:trPr>
          <w:trHeight w:val="282"/>
        </w:trPr>
        <w:tc>
          <w:tcPr>
            <w:tcW w:w="9859" w:type="dxa"/>
            <w:gridSpan w:val="15"/>
          </w:tcPr>
          <w:p w14:paraId="08D44B50" w14:textId="77777777" w:rsidR="008B1439" w:rsidRDefault="008B1439" w:rsidP="004752E9">
            <w:pPr>
              <w:rPr>
                <w:b/>
              </w:rPr>
            </w:pPr>
            <w:r>
              <w:rPr>
                <w:rFonts w:eastAsia="Calibri"/>
              </w:rPr>
              <w:t>1996</w:t>
            </w:r>
            <w:r w:rsidRPr="001B5AD9">
              <w:rPr>
                <w:rFonts w:eastAsia="Calibri"/>
              </w:rPr>
              <w:t xml:space="preserve">: </w:t>
            </w:r>
            <w:r>
              <w:rPr>
                <w:rFonts w:eastAsia="Calibri"/>
              </w:rPr>
              <w:t xml:space="preserve">Osnabruck </w:t>
            </w:r>
            <w:r w:rsidRPr="001B5AD9">
              <w:rPr>
                <w:rFonts w:eastAsia="Calibri"/>
              </w:rPr>
              <w:t xml:space="preserve">University, </w:t>
            </w:r>
            <w:r>
              <w:rPr>
                <w:rFonts w:eastAsia="Calibri"/>
              </w:rPr>
              <w:t>Germany, jedno semestrální studijní pobyt.</w:t>
            </w:r>
          </w:p>
        </w:tc>
      </w:tr>
      <w:tr w:rsidR="008B1439" w14:paraId="54F63878" w14:textId="77777777" w:rsidTr="004752E9">
        <w:trPr>
          <w:cantSplit/>
          <w:trHeight w:val="470"/>
        </w:trPr>
        <w:tc>
          <w:tcPr>
            <w:tcW w:w="2518" w:type="dxa"/>
            <w:shd w:val="clear" w:color="auto" w:fill="F7CAAC"/>
          </w:tcPr>
          <w:p w14:paraId="3BD1781C" w14:textId="77777777" w:rsidR="008B1439" w:rsidRDefault="008B1439" w:rsidP="004752E9">
            <w:pPr>
              <w:jc w:val="both"/>
              <w:rPr>
                <w:b/>
              </w:rPr>
            </w:pPr>
            <w:r>
              <w:rPr>
                <w:b/>
              </w:rPr>
              <w:t xml:space="preserve">Podpis </w:t>
            </w:r>
          </w:p>
        </w:tc>
        <w:tc>
          <w:tcPr>
            <w:tcW w:w="4536" w:type="dxa"/>
            <w:gridSpan w:val="8"/>
          </w:tcPr>
          <w:p w14:paraId="6DF98CB5" w14:textId="77777777" w:rsidR="008B1439" w:rsidRDefault="008B1439" w:rsidP="004752E9">
            <w:pPr>
              <w:jc w:val="both"/>
            </w:pPr>
            <w:r>
              <w:t>Blahoslav Rozbořil v. r.</w:t>
            </w:r>
          </w:p>
        </w:tc>
        <w:tc>
          <w:tcPr>
            <w:tcW w:w="786" w:type="dxa"/>
            <w:gridSpan w:val="2"/>
            <w:shd w:val="clear" w:color="auto" w:fill="F7CAAC"/>
          </w:tcPr>
          <w:p w14:paraId="1997E0FC" w14:textId="77777777" w:rsidR="008B1439" w:rsidRDefault="008B1439" w:rsidP="004752E9">
            <w:pPr>
              <w:jc w:val="both"/>
            </w:pPr>
            <w:r>
              <w:rPr>
                <w:b/>
              </w:rPr>
              <w:t>datum</w:t>
            </w:r>
          </w:p>
        </w:tc>
        <w:tc>
          <w:tcPr>
            <w:tcW w:w="2019" w:type="dxa"/>
            <w:gridSpan w:val="4"/>
          </w:tcPr>
          <w:p w14:paraId="729EE64E" w14:textId="77777777" w:rsidR="008B1439" w:rsidRDefault="008B1439" w:rsidP="004752E9">
            <w:pPr>
              <w:jc w:val="both"/>
            </w:pPr>
            <w:r>
              <w:t>11. 11. 2022</w:t>
            </w:r>
          </w:p>
        </w:tc>
      </w:tr>
    </w:tbl>
    <w:p w14:paraId="66D9B742" w14:textId="77777777" w:rsidR="004622D9" w:rsidRDefault="004622D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208"/>
        <w:gridCol w:w="620"/>
        <w:gridCol w:w="1505"/>
        <w:gridCol w:w="215"/>
        <w:gridCol w:w="494"/>
        <w:gridCol w:w="498"/>
        <w:gridCol w:w="994"/>
        <w:gridCol w:w="709"/>
        <w:gridCol w:w="350"/>
        <w:gridCol w:w="359"/>
        <w:gridCol w:w="1387"/>
      </w:tblGrid>
      <w:tr w:rsidR="00E341AF" w14:paraId="792B903C" w14:textId="77777777" w:rsidTr="00522080">
        <w:tc>
          <w:tcPr>
            <w:tcW w:w="9855" w:type="dxa"/>
            <w:gridSpan w:val="12"/>
            <w:tcBorders>
              <w:top w:val="single" w:sz="4" w:space="0" w:color="auto"/>
              <w:left w:val="single" w:sz="4" w:space="0" w:color="auto"/>
              <w:bottom w:val="double" w:sz="4" w:space="0" w:color="auto"/>
              <w:right w:val="single" w:sz="4" w:space="0" w:color="auto"/>
            </w:tcBorders>
            <w:shd w:val="clear" w:color="auto" w:fill="BDD6EE"/>
            <w:hideMark/>
          </w:tcPr>
          <w:p w14:paraId="28239C2F" w14:textId="77777777" w:rsidR="00E341AF" w:rsidRDefault="00E341AF">
            <w:pPr>
              <w:spacing w:line="256" w:lineRule="auto"/>
              <w:jc w:val="both"/>
              <w:rPr>
                <w:b/>
                <w:sz w:val="28"/>
                <w:lang w:eastAsia="en-US"/>
              </w:rPr>
            </w:pPr>
            <w:r>
              <w:rPr>
                <w:b/>
                <w:sz w:val="28"/>
                <w:lang w:eastAsia="en-US"/>
              </w:rPr>
              <w:lastRenderedPageBreak/>
              <w:t>C-I – Personální zabezpečení</w:t>
            </w:r>
          </w:p>
        </w:tc>
      </w:tr>
      <w:tr w:rsidR="00E341AF" w14:paraId="086FEE38" w14:textId="77777777" w:rsidTr="00522080">
        <w:tc>
          <w:tcPr>
            <w:tcW w:w="2516" w:type="dxa"/>
            <w:tcBorders>
              <w:top w:val="double" w:sz="4" w:space="0" w:color="auto"/>
              <w:left w:val="single" w:sz="4" w:space="0" w:color="auto"/>
              <w:bottom w:val="single" w:sz="4" w:space="0" w:color="auto"/>
              <w:right w:val="single" w:sz="4" w:space="0" w:color="auto"/>
            </w:tcBorders>
            <w:shd w:val="clear" w:color="auto" w:fill="F7CAAC"/>
            <w:hideMark/>
          </w:tcPr>
          <w:p w14:paraId="174953D9" w14:textId="77777777" w:rsidR="00E341AF" w:rsidRDefault="00E341AF">
            <w:pPr>
              <w:spacing w:line="256" w:lineRule="auto"/>
              <w:jc w:val="both"/>
              <w:rPr>
                <w:b/>
                <w:lang w:eastAsia="en-US"/>
              </w:rPr>
            </w:pPr>
            <w:r>
              <w:rPr>
                <w:b/>
                <w:lang w:eastAsia="en-US"/>
              </w:rPr>
              <w:t>Vysoká škola</w:t>
            </w:r>
          </w:p>
        </w:tc>
        <w:tc>
          <w:tcPr>
            <w:tcW w:w="7339" w:type="dxa"/>
            <w:gridSpan w:val="11"/>
            <w:tcBorders>
              <w:top w:val="single" w:sz="4" w:space="0" w:color="auto"/>
              <w:left w:val="single" w:sz="4" w:space="0" w:color="auto"/>
              <w:bottom w:val="single" w:sz="4" w:space="0" w:color="auto"/>
              <w:right w:val="single" w:sz="4" w:space="0" w:color="auto"/>
            </w:tcBorders>
            <w:hideMark/>
          </w:tcPr>
          <w:p w14:paraId="73225DA8" w14:textId="77777777" w:rsidR="00E341AF" w:rsidRDefault="00E341AF">
            <w:pPr>
              <w:spacing w:line="256" w:lineRule="auto"/>
              <w:jc w:val="both"/>
              <w:rPr>
                <w:lang w:eastAsia="en-US"/>
              </w:rPr>
            </w:pPr>
            <w:r>
              <w:rPr>
                <w:lang w:eastAsia="en-US"/>
              </w:rPr>
              <w:t>Univerzita Tomáše Bati ve Zlíně</w:t>
            </w:r>
          </w:p>
        </w:tc>
      </w:tr>
      <w:tr w:rsidR="00E341AF" w14:paraId="5B4A6513" w14:textId="77777777" w:rsidTr="00522080">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49129B4E" w14:textId="77777777" w:rsidR="00E341AF" w:rsidRDefault="00E341AF">
            <w:pPr>
              <w:spacing w:line="256" w:lineRule="auto"/>
              <w:jc w:val="both"/>
              <w:rPr>
                <w:b/>
                <w:lang w:eastAsia="en-US"/>
              </w:rPr>
            </w:pPr>
            <w:r>
              <w:rPr>
                <w:b/>
                <w:lang w:eastAsia="en-US"/>
              </w:rPr>
              <w:t>Součást vysoké školy</w:t>
            </w:r>
          </w:p>
        </w:tc>
        <w:tc>
          <w:tcPr>
            <w:tcW w:w="7339" w:type="dxa"/>
            <w:gridSpan w:val="11"/>
            <w:tcBorders>
              <w:top w:val="single" w:sz="4" w:space="0" w:color="auto"/>
              <w:left w:val="single" w:sz="4" w:space="0" w:color="auto"/>
              <w:bottom w:val="single" w:sz="4" w:space="0" w:color="auto"/>
              <w:right w:val="single" w:sz="4" w:space="0" w:color="auto"/>
            </w:tcBorders>
            <w:hideMark/>
          </w:tcPr>
          <w:p w14:paraId="69DCEBAE" w14:textId="77777777" w:rsidR="00E341AF" w:rsidRDefault="00E341AF">
            <w:pPr>
              <w:spacing w:line="256" w:lineRule="auto"/>
              <w:jc w:val="both"/>
              <w:rPr>
                <w:lang w:eastAsia="en-US"/>
              </w:rPr>
            </w:pPr>
            <w:r>
              <w:rPr>
                <w:lang w:eastAsia="en-US"/>
              </w:rPr>
              <w:t>Fakulta multimediálních komunikací</w:t>
            </w:r>
          </w:p>
        </w:tc>
      </w:tr>
      <w:tr w:rsidR="00E341AF" w14:paraId="42528394" w14:textId="77777777" w:rsidTr="00522080">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50147533" w14:textId="77777777" w:rsidR="00E341AF" w:rsidRDefault="00E341AF">
            <w:pPr>
              <w:spacing w:line="256" w:lineRule="auto"/>
              <w:jc w:val="both"/>
              <w:rPr>
                <w:b/>
                <w:lang w:eastAsia="en-US"/>
              </w:rPr>
            </w:pPr>
            <w:r>
              <w:rPr>
                <w:b/>
                <w:lang w:eastAsia="en-US"/>
              </w:rPr>
              <w:t>Název studijního programu</w:t>
            </w:r>
          </w:p>
        </w:tc>
        <w:tc>
          <w:tcPr>
            <w:tcW w:w="7339" w:type="dxa"/>
            <w:gridSpan w:val="11"/>
            <w:tcBorders>
              <w:top w:val="single" w:sz="4" w:space="0" w:color="auto"/>
              <w:left w:val="single" w:sz="4" w:space="0" w:color="auto"/>
              <w:bottom w:val="single" w:sz="4" w:space="0" w:color="auto"/>
              <w:right w:val="single" w:sz="4" w:space="0" w:color="auto"/>
            </w:tcBorders>
            <w:hideMark/>
          </w:tcPr>
          <w:p w14:paraId="3BE10390" w14:textId="77777777" w:rsidR="00E341AF" w:rsidRDefault="00E341AF">
            <w:pPr>
              <w:spacing w:line="256" w:lineRule="auto"/>
              <w:jc w:val="both"/>
              <w:rPr>
                <w:lang w:eastAsia="en-US"/>
              </w:rPr>
            </w:pPr>
            <w:r>
              <w:rPr>
                <w:lang w:eastAsia="en-US"/>
              </w:rPr>
              <w:t>Design</w:t>
            </w:r>
          </w:p>
        </w:tc>
      </w:tr>
      <w:tr w:rsidR="00E341AF" w14:paraId="54A86113" w14:textId="77777777" w:rsidTr="00522080">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728E9D8E" w14:textId="77777777" w:rsidR="00E341AF" w:rsidRDefault="00E341AF">
            <w:pPr>
              <w:spacing w:line="256" w:lineRule="auto"/>
              <w:jc w:val="both"/>
              <w:rPr>
                <w:b/>
                <w:lang w:eastAsia="en-US"/>
              </w:rPr>
            </w:pPr>
            <w:r>
              <w:rPr>
                <w:b/>
                <w:lang w:eastAsia="en-US"/>
              </w:rPr>
              <w:t>Jméno a příjmení</w:t>
            </w:r>
          </w:p>
        </w:tc>
        <w:tc>
          <w:tcPr>
            <w:tcW w:w="4534" w:type="dxa"/>
            <w:gridSpan w:val="7"/>
            <w:tcBorders>
              <w:top w:val="single" w:sz="4" w:space="0" w:color="auto"/>
              <w:left w:val="single" w:sz="4" w:space="0" w:color="auto"/>
              <w:bottom w:val="single" w:sz="4" w:space="0" w:color="auto"/>
              <w:right w:val="single" w:sz="4" w:space="0" w:color="auto"/>
            </w:tcBorders>
            <w:hideMark/>
          </w:tcPr>
          <w:p w14:paraId="643F33CA" w14:textId="77777777" w:rsidR="00E341AF" w:rsidRDefault="00E341AF">
            <w:pPr>
              <w:spacing w:line="256" w:lineRule="auto"/>
              <w:jc w:val="both"/>
              <w:rPr>
                <w:lang w:eastAsia="en-US"/>
              </w:rPr>
            </w:pPr>
            <w:r>
              <w:rPr>
                <w:lang w:eastAsia="en-US"/>
              </w:rPr>
              <w:t>Václav Skácel</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67B2B91A" w14:textId="77777777" w:rsidR="00E341AF" w:rsidRDefault="00E341AF">
            <w:pPr>
              <w:spacing w:line="256" w:lineRule="auto"/>
              <w:jc w:val="both"/>
              <w:rPr>
                <w:b/>
                <w:lang w:eastAsia="en-US"/>
              </w:rPr>
            </w:pPr>
            <w:r>
              <w:rPr>
                <w:b/>
                <w:lang w:eastAsia="en-US"/>
              </w:rPr>
              <w:t>Tituly</w:t>
            </w:r>
          </w:p>
        </w:tc>
        <w:tc>
          <w:tcPr>
            <w:tcW w:w="2096" w:type="dxa"/>
            <w:gridSpan w:val="3"/>
            <w:tcBorders>
              <w:top w:val="single" w:sz="4" w:space="0" w:color="auto"/>
              <w:left w:val="single" w:sz="4" w:space="0" w:color="auto"/>
              <w:bottom w:val="single" w:sz="4" w:space="0" w:color="auto"/>
              <w:right w:val="single" w:sz="4" w:space="0" w:color="auto"/>
            </w:tcBorders>
          </w:tcPr>
          <w:p w14:paraId="4E7409CA" w14:textId="06371FDE" w:rsidR="00E341AF" w:rsidRDefault="00E87D0F">
            <w:pPr>
              <w:spacing w:line="256" w:lineRule="auto"/>
              <w:jc w:val="both"/>
              <w:rPr>
                <w:lang w:eastAsia="en-US"/>
              </w:rPr>
            </w:pPr>
            <w:r>
              <w:rPr>
                <w:lang w:eastAsia="en-US"/>
              </w:rPr>
              <w:t>MgA.</w:t>
            </w:r>
          </w:p>
        </w:tc>
      </w:tr>
      <w:tr w:rsidR="00E341AF" w14:paraId="58C9165A" w14:textId="77777777" w:rsidTr="00522080">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5AA0F5CF" w14:textId="77777777" w:rsidR="00E341AF" w:rsidRDefault="00E341AF">
            <w:pPr>
              <w:spacing w:line="256" w:lineRule="auto"/>
              <w:jc w:val="both"/>
              <w:rPr>
                <w:b/>
                <w:lang w:eastAsia="en-US"/>
              </w:rPr>
            </w:pPr>
            <w:r>
              <w:rPr>
                <w:b/>
                <w:lang w:eastAsia="en-US"/>
              </w:rPr>
              <w:t>Rok narození</w:t>
            </w:r>
          </w:p>
        </w:tc>
        <w:tc>
          <w:tcPr>
            <w:tcW w:w="828" w:type="dxa"/>
            <w:gridSpan w:val="2"/>
            <w:tcBorders>
              <w:top w:val="single" w:sz="4" w:space="0" w:color="auto"/>
              <w:left w:val="single" w:sz="4" w:space="0" w:color="auto"/>
              <w:bottom w:val="single" w:sz="4" w:space="0" w:color="auto"/>
              <w:right w:val="single" w:sz="4" w:space="0" w:color="auto"/>
            </w:tcBorders>
            <w:hideMark/>
          </w:tcPr>
          <w:p w14:paraId="6C02F338" w14:textId="77777777" w:rsidR="00E341AF" w:rsidRDefault="00E341AF">
            <w:pPr>
              <w:spacing w:line="256" w:lineRule="auto"/>
              <w:jc w:val="both"/>
              <w:rPr>
                <w:lang w:eastAsia="en-US"/>
              </w:rPr>
            </w:pPr>
            <w:r>
              <w:rPr>
                <w:lang w:eastAsia="en-US"/>
              </w:rPr>
              <w:t>1977</w:t>
            </w:r>
          </w:p>
        </w:tc>
        <w:tc>
          <w:tcPr>
            <w:tcW w:w="172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8399032" w14:textId="77777777" w:rsidR="00E341AF" w:rsidRDefault="00E341AF">
            <w:pPr>
              <w:spacing w:line="256" w:lineRule="auto"/>
              <w:jc w:val="both"/>
              <w:rPr>
                <w:b/>
                <w:lang w:eastAsia="en-US"/>
              </w:rPr>
            </w:pPr>
            <w:r>
              <w:rPr>
                <w:b/>
                <w:lang w:eastAsia="en-US"/>
              </w:rPr>
              <w:t>typ vztahu k VŠ</w:t>
            </w:r>
          </w:p>
        </w:tc>
        <w:tc>
          <w:tcPr>
            <w:tcW w:w="992" w:type="dxa"/>
            <w:gridSpan w:val="2"/>
            <w:tcBorders>
              <w:top w:val="single" w:sz="4" w:space="0" w:color="auto"/>
              <w:left w:val="single" w:sz="4" w:space="0" w:color="auto"/>
              <w:bottom w:val="single" w:sz="4" w:space="0" w:color="auto"/>
              <w:right w:val="single" w:sz="4" w:space="0" w:color="auto"/>
            </w:tcBorders>
            <w:hideMark/>
          </w:tcPr>
          <w:p w14:paraId="635DBAE2" w14:textId="77777777" w:rsidR="00E341AF" w:rsidRDefault="00E341AF">
            <w:pPr>
              <w:spacing w:line="256" w:lineRule="auto"/>
              <w:jc w:val="both"/>
              <w:rPr>
                <w:lang w:eastAsia="en-US"/>
              </w:rPr>
            </w:pPr>
            <w:r>
              <w:rPr>
                <w:lang w:eastAsia="en-US"/>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1DD75F73" w14:textId="77777777" w:rsidR="00E341AF" w:rsidRDefault="00E341AF">
            <w:pPr>
              <w:spacing w:line="256" w:lineRule="auto"/>
              <w:jc w:val="both"/>
              <w:rPr>
                <w:b/>
                <w:lang w:eastAsia="en-US"/>
              </w:rPr>
            </w:pPr>
            <w:r>
              <w:rPr>
                <w:b/>
                <w:lang w:eastAsia="en-US"/>
              </w:rPr>
              <w:t>rozsah</w:t>
            </w:r>
          </w:p>
        </w:tc>
        <w:tc>
          <w:tcPr>
            <w:tcW w:w="709" w:type="dxa"/>
            <w:tcBorders>
              <w:top w:val="single" w:sz="4" w:space="0" w:color="auto"/>
              <w:left w:val="single" w:sz="4" w:space="0" w:color="auto"/>
              <w:bottom w:val="single" w:sz="4" w:space="0" w:color="auto"/>
              <w:right w:val="single" w:sz="4" w:space="0" w:color="auto"/>
            </w:tcBorders>
            <w:hideMark/>
          </w:tcPr>
          <w:p w14:paraId="6A756F1B" w14:textId="77777777" w:rsidR="00E341AF" w:rsidRDefault="00E341AF">
            <w:pPr>
              <w:spacing w:line="256" w:lineRule="auto"/>
              <w:jc w:val="both"/>
              <w:rPr>
                <w:lang w:eastAsia="en-US"/>
              </w:rPr>
            </w:pPr>
            <w:r>
              <w:rPr>
                <w:lang w:eastAsia="en-US"/>
              </w:rPr>
              <w:t>40h/t</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6343EB8" w14:textId="77777777" w:rsidR="00E341AF" w:rsidRDefault="00E341AF">
            <w:pPr>
              <w:spacing w:line="256" w:lineRule="auto"/>
              <w:jc w:val="both"/>
              <w:rPr>
                <w:b/>
                <w:lang w:eastAsia="en-US"/>
              </w:rPr>
            </w:pPr>
            <w:r>
              <w:rPr>
                <w:b/>
                <w:lang w:eastAsia="en-US"/>
              </w:rPr>
              <w:t>do kdy</w:t>
            </w:r>
          </w:p>
        </w:tc>
        <w:tc>
          <w:tcPr>
            <w:tcW w:w="1387" w:type="dxa"/>
            <w:tcBorders>
              <w:top w:val="single" w:sz="4" w:space="0" w:color="auto"/>
              <w:left w:val="single" w:sz="4" w:space="0" w:color="auto"/>
              <w:bottom w:val="single" w:sz="4" w:space="0" w:color="auto"/>
              <w:right w:val="single" w:sz="4" w:space="0" w:color="auto"/>
            </w:tcBorders>
            <w:hideMark/>
          </w:tcPr>
          <w:p w14:paraId="0D56DF81" w14:textId="77777777" w:rsidR="00E341AF" w:rsidRDefault="00E341AF">
            <w:pPr>
              <w:spacing w:line="256" w:lineRule="auto"/>
              <w:jc w:val="both"/>
              <w:rPr>
                <w:lang w:eastAsia="en-US"/>
              </w:rPr>
            </w:pPr>
            <w:r>
              <w:rPr>
                <w:lang w:eastAsia="en-US"/>
              </w:rPr>
              <w:t>N</w:t>
            </w:r>
          </w:p>
        </w:tc>
      </w:tr>
      <w:tr w:rsidR="00E341AF" w14:paraId="5300FA55" w14:textId="77777777" w:rsidTr="00522080">
        <w:tc>
          <w:tcPr>
            <w:tcW w:w="5064"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356B6744" w14:textId="77777777" w:rsidR="00E341AF" w:rsidRDefault="00E341AF">
            <w:pPr>
              <w:spacing w:line="256" w:lineRule="auto"/>
              <w:jc w:val="both"/>
              <w:rPr>
                <w:b/>
                <w:lang w:eastAsia="en-US"/>
              </w:rPr>
            </w:pPr>
            <w:r>
              <w:rPr>
                <w:b/>
                <w:lang w:eastAsia="en-US"/>
              </w:rPr>
              <w:t>Typ vztahu na součásti VŠ, která uskutečňuje st. program</w:t>
            </w:r>
          </w:p>
        </w:tc>
        <w:tc>
          <w:tcPr>
            <w:tcW w:w="992" w:type="dxa"/>
            <w:gridSpan w:val="2"/>
            <w:tcBorders>
              <w:top w:val="single" w:sz="4" w:space="0" w:color="auto"/>
              <w:left w:val="single" w:sz="4" w:space="0" w:color="auto"/>
              <w:bottom w:val="single" w:sz="4" w:space="0" w:color="auto"/>
              <w:right w:val="single" w:sz="4" w:space="0" w:color="auto"/>
            </w:tcBorders>
            <w:hideMark/>
          </w:tcPr>
          <w:p w14:paraId="74657D1B" w14:textId="77777777" w:rsidR="00E341AF" w:rsidRDefault="00E341AF">
            <w:pPr>
              <w:spacing w:line="256" w:lineRule="auto"/>
              <w:jc w:val="both"/>
              <w:rPr>
                <w:lang w:eastAsia="en-US"/>
              </w:rPr>
            </w:pPr>
            <w:r>
              <w:rPr>
                <w:lang w:eastAsia="en-US"/>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747D7A1A" w14:textId="77777777" w:rsidR="00E341AF" w:rsidRDefault="00E341AF">
            <w:pPr>
              <w:spacing w:line="256" w:lineRule="auto"/>
              <w:jc w:val="both"/>
              <w:rPr>
                <w:b/>
                <w:lang w:eastAsia="en-US"/>
              </w:rPr>
            </w:pPr>
            <w:r>
              <w:rPr>
                <w:b/>
                <w:lang w:eastAsia="en-US"/>
              </w:rPr>
              <w:t>rozsah</w:t>
            </w:r>
          </w:p>
        </w:tc>
        <w:tc>
          <w:tcPr>
            <w:tcW w:w="709" w:type="dxa"/>
            <w:tcBorders>
              <w:top w:val="single" w:sz="4" w:space="0" w:color="auto"/>
              <w:left w:val="single" w:sz="4" w:space="0" w:color="auto"/>
              <w:bottom w:val="single" w:sz="4" w:space="0" w:color="auto"/>
              <w:right w:val="single" w:sz="4" w:space="0" w:color="auto"/>
            </w:tcBorders>
            <w:hideMark/>
          </w:tcPr>
          <w:p w14:paraId="0CC23D0C" w14:textId="77777777" w:rsidR="00E341AF" w:rsidRDefault="00E341AF">
            <w:pPr>
              <w:spacing w:line="256" w:lineRule="auto"/>
              <w:jc w:val="both"/>
              <w:rPr>
                <w:lang w:eastAsia="en-US"/>
              </w:rPr>
            </w:pPr>
            <w:r>
              <w:rPr>
                <w:lang w:eastAsia="en-US"/>
              </w:rPr>
              <w:t>40h/t</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2ACA3BE" w14:textId="77777777" w:rsidR="00E341AF" w:rsidRDefault="00E341AF">
            <w:pPr>
              <w:spacing w:line="256" w:lineRule="auto"/>
              <w:jc w:val="both"/>
              <w:rPr>
                <w:b/>
                <w:lang w:eastAsia="en-US"/>
              </w:rPr>
            </w:pPr>
            <w:r>
              <w:rPr>
                <w:b/>
                <w:lang w:eastAsia="en-US"/>
              </w:rPr>
              <w:t>do kdy</w:t>
            </w:r>
          </w:p>
        </w:tc>
        <w:tc>
          <w:tcPr>
            <w:tcW w:w="1387" w:type="dxa"/>
            <w:tcBorders>
              <w:top w:val="single" w:sz="4" w:space="0" w:color="auto"/>
              <w:left w:val="single" w:sz="4" w:space="0" w:color="auto"/>
              <w:bottom w:val="single" w:sz="4" w:space="0" w:color="auto"/>
              <w:right w:val="single" w:sz="4" w:space="0" w:color="auto"/>
            </w:tcBorders>
            <w:hideMark/>
          </w:tcPr>
          <w:p w14:paraId="04127436" w14:textId="77777777" w:rsidR="00E341AF" w:rsidRDefault="00E341AF">
            <w:pPr>
              <w:spacing w:line="256" w:lineRule="auto"/>
              <w:jc w:val="both"/>
              <w:rPr>
                <w:lang w:eastAsia="en-US"/>
              </w:rPr>
            </w:pPr>
            <w:r>
              <w:rPr>
                <w:lang w:eastAsia="en-US"/>
              </w:rPr>
              <w:t>N</w:t>
            </w:r>
          </w:p>
        </w:tc>
      </w:tr>
      <w:tr w:rsidR="00E341AF" w14:paraId="55885AA4" w14:textId="77777777" w:rsidTr="00522080">
        <w:tc>
          <w:tcPr>
            <w:tcW w:w="6056" w:type="dxa"/>
            <w:gridSpan w:val="7"/>
            <w:tcBorders>
              <w:top w:val="single" w:sz="4" w:space="0" w:color="auto"/>
              <w:left w:val="single" w:sz="4" w:space="0" w:color="auto"/>
              <w:bottom w:val="single" w:sz="4" w:space="0" w:color="auto"/>
              <w:right w:val="single" w:sz="4" w:space="0" w:color="auto"/>
            </w:tcBorders>
            <w:shd w:val="clear" w:color="auto" w:fill="F7CAAC"/>
            <w:hideMark/>
          </w:tcPr>
          <w:p w14:paraId="679069FD" w14:textId="77777777" w:rsidR="00E341AF" w:rsidRDefault="00E341AF">
            <w:pPr>
              <w:spacing w:line="256" w:lineRule="auto"/>
              <w:jc w:val="both"/>
              <w:rPr>
                <w:lang w:eastAsia="en-US"/>
              </w:rPr>
            </w:pPr>
            <w:r>
              <w:rPr>
                <w:b/>
                <w:lang w:eastAsia="en-US"/>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A3F0A52" w14:textId="77777777" w:rsidR="00E341AF" w:rsidRDefault="00E341AF">
            <w:pPr>
              <w:spacing w:line="256" w:lineRule="auto"/>
              <w:jc w:val="both"/>
              <w:rPr>
                <w:b/>
                <w:lang w:eastAsia="en-US"/>
              </w:rPr>
            </w:pPr>
            <w:r>
              <w:rPr>
                <w:b/>
                <w:lang w:eastAsia="en-US"/>
              </w:rPr>
              <w:t>typ prac. vztahu</w:t>
            </w:r>
          </w:p>
        </w:tc>
        <w:tc>
          <w:tcPr>
            <w:tcW w:w="209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F7BA57C" w14:textId="77777777" w:rsidR="00E341AF" w:rsidRDefault="00E341AF">
            <w:pPr>
              <w:spacing w:line="256" w:lineRule="auto"/>
              <w:jc w:val="both"/>
              <w:rPr>
                <w:b/>
                <w:lang w:eastAsia="en-US"/>
              </w:rPr>
            </w:pPr>
            <w:r>
              <w:rPr>
                <w:b/>
                <w:lang w:eastAsia="en-US"/>
              </w:rPr>
              <w:t>rozsah</w:t>
            </w:r>
          </w:p>
        </w:tc>
      </w:tr>
      <w:tr w:rsidR="00E341AF" w14:paraId="38F731B3" w14:textId="77777777" w:rsidTr="00522080">
        <w:tc>
          <w:tcPr>
            <w:tcW w:w="6056" w:type="dxa"/>
            <w:gridSpan w:val="7"/>
            <w:tcBorders>
              <w:top w:val="single" w:sz="4" w:space="0" w:color="auto"/>
              <w:left w:val="single" w:sz="4" w:space="0" w:color="auto"/>
              <w:bottom w:val="single" w:sz="4" w:space="0" w:color="auto"/>
              <w:right w:val="single" w:sz="4" w:space="0" w:color="auto"/>
            </w:tcBorders>
          </w:tcPr>
          <w:p w14:paraId="7406084C" w14:textId="77777777" w:rsidR="00E341AF" w:rsidRDefault="00E341AF">
            <w:pPr>
              <w:spacing w:line="256" w:lineRule="auto"/>
              <w:jc w:val="both"/>
              <w:rPr>
                <w:lang w:eastAsia="en-US"/>
              </w:rPr>
            </w:pPr>
          </w:p>
        </w:tc>
        <w:tc>
          <w:tcPr>
            <w:tcW w:w="1703" w:type="dxa"/>
            <w:gridSpan w:val="2"/>
            <w:tcBorders>
              <w:top w:val="single" w:sz="4" w:space="0" w:color="auto"/>
              <w:left w:val="single" w:sz="4" w:space="0" w:color="auto"/>
              <w:bottom w:val="single" w:sz="4" w:space="0" w:color="auto"/>
              <w:right w:val="single" w:sz="4" w:space="0" w:color="auto"/>
            </w:tcBorders>
          </w:tcPr>
          <w:p w14:paraId="26792E97" w14:textId="77777777" w:rsidR="00E341AF" w:rsidRDefault="00E341AF">
            <w:pPr>
              <w:spacing w:line="256" w:lineRule="auto"/>
              <w:jc w:val="both"/>
              <w:rPr>
                <w:lang w:eastAsia="en-US"/>
              </w:rPr>
            </w:pPr>
          </w:p>
        </w:tc>
        <w:tc>
          <w:tcPr>
            <w:tcW w:w="2096" w:type="dxa"/>
            <w:gridSpan w:val="3"/>
            <w:tcBorders>
              <w:top w:val="single" w:sz="4" w:space="0" w:color="auto"/>
              <w:left w:val="single" w:sz="4" w:space="0" w:color="auto"/>
              <w:bottom w:val="single" w:sz="4" w:space="0" w:color="auto"/>
              <w:right w:val="single" w:sz="4" w:space="0" w:color="auto"/>
            </w:tcBorders>
          </w:tcPr>
          <w:p w14:paraId="11FD2EC0" w14:textId="77777777" w:rsidR="00E341AF" w:rsidRDefault="00E341AF">
            <w:pPr>
              <w:spacing w:line="256" w:lineRule="auto"/>
              <w:jc w:val="both"/>
              <w:rPr>
                <w:lang w:eastAsia="en-US"/>
              </w:rPr>
            </w:pPr>
          </w:p>
        </w:tc>
      </w:tr>
      <w:tr w:rsidR="00E341AF" w14:paraId="6523B5F7" w14:textId="77777777" w:rsidTr="00522080">
        <w:tc>
          <w:tcPr>
            <w:tcW w:w="6056" w:type="dxa"/>
            <w:gridSpan w:val="7"/>
            <w:tcBorders>
              <w:top w:val="single" w:sz="4" w:space="0" w:color="auto"/>
              <w:left w:val="single" w:sz="4" w:space="0" w:color="auto"/>
              <w:bottom w:val="single" w:sz="4" w:space="0" w:color="auto"/>
              <w:right w:val="single" w:sz="4" w:space="0" w:color="auto"/>
            </w:tcBorders>
          </w:tcPr>
          <w:p w14:paraId="7E3A7179" w14:textId="77777777" w:rsidR="00E341AF" w:rsidRDefault="00E341AF">
            <w:pPr>
              <w:spacing w:line="256" w:lineRule="auto"/>
              <w:jc w:val="both"/>
              <w:rPr>
                <w:lang w:eastAsia="en-US"/>
              </w:rPr>
            </w:pPr>
          </w:p>
        </w:tc>
        <w:tc>
          <w:tcPr>
            <w:tcW w:w="1703" w:type="dxa"/>
            <w:gridSpan w:val="2"/>
            <w:tcBorders>
              <w:top w:val="single" w:sz="4" w:space="0" w:color="auto"/>
              <w:left w:val="single" w:sz="4" w:space="0" w:color="auto"/>
              <w:bottom w:val="single" w:sz="4" w:space="0" w:color="auto"/>
              <w:right w:val="single" w:sz="4" w:space="0" w:color="auto"/>
            </w:tcBorders>
          </w:tcPr>
          <w:p w14:paraId="232019CF" w14:textId="77777777" w:rsidR="00E341AF" w:rsidRDefault="00E341AF">
            <w:pPr>
              <w:spacing w:line="256" w:lineRule="auto"/>
              <w:jc w:val="both"/>
              <w:rPr>
                <w:lang w:eastAsia="en-US"/>
              </w:rPr>
            </w:pPr>
          </w:p>
        </w:tc>
        <w:tc>
          <w:tcPr>
            <w:tcW w:w="2096" w:type="dxa"/>
            <w:gridSpan w:val="3"/>
            <w:tcBorders>
              <w:top w:val="single" w:sz="4" w:space="0" w:color="auto"/>
              <w:left w:val="single" w:sz="4" w:space="0" w:color="auto"/>
              <w:bottom w:val="single" w:sz="4" w:space="0" w:color="auto"/>
              <w:right w:val="single" w:sz="4" w:space="0" w:color="auto"/>
            </w:tcBorders>
          </w:tcPr>
          <w:p w14:paraId="218ACE94" w14:textId="77777777" w:rsidR="00E341AF" w:rsidRDefault="00E341AF">
            <w:pPr>
              <w:spacing w:line="256" w:lineRule="auto"/>
              <w:jc w:val="both"/>
              <w:rPr>
                <w:lang w:eastAsia="en-US"/>
              </w:rPr>
            </w:pPr>
          </w:p>
        </w:tc>
      </w:tr>
      <w:tr w:rsidR="00E341AF" w14:paraId="37BD2A6A" w14:textId="77777777" w:rsidTr="00522080">
        <w:tc>
          <w:tcPr>
            <w:tcW w:w="9855"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2608B965" w14:textId="77777777" w:rsidR="00E341AF" w:rsidRDefault="00E341AF">
            <w:pPr>
              <w:spacing w:line="256" w:lineRule="auto"/>
              <w:jc w:val="both"/>
              <w:rPr>
                <w:lang w:eastAsia="en-US"/>
              </w:rPr>
            </w:pPr>
            <w:r>
              <w:rPr>
                <w:b/>
                <w:lang w:eastAsia="en-US"/>
              </w:rPr>
              <w:t>Předměty příslušného studijního programu a způsob zapojení do jejich výuky, příp. další zapojení do uskutečňování studijního programu</w:t>
            </w:r>
          </w:p>
        </w:tc>
      </w:tr>
      <w:tr w:rsidR="00E341AF" w14:paraId="18EF8F74" w14:textId="77777777" w:rsidTr="00E153D9">
        <w:trPr>
          <w:trHeight w:val="150"/>
        </w:trPr>
        <w:tc>
          <w:tcPr>
            <w:tcW w:w="9855" w:type="dxa"/>
            <w:gridSpan w:val="12"/>
            <w:tcBorders>
              <w:top w:val="nil"/>
              <w:left w:val="single" w:sz="4" w:space="0" w:color="auto"/>
              <w:bottom w:val="single" w:sz="4" w:space="0" w:color="auto"/>
              <w:right w:val="single" w:sz="4" w:space="0" w:color="auto"/>
            </w:tcBorders>
            <w:hideMark/>
          </w:tcPr>
          <w:p w14:paraId="000D4A7F" w14:textId="50427ECD" w:rsidR="00E341AF" w:rsidRDefault="004A1E37">
            <w:pPr>
              <w:spacing w:line="256" w:lineRule="auto"/>
              <w:rPr>
                <w:rFonts w:eastAsia="Calibri"/>
                <w:lang w:eastAsia="en-US"/>
              </w:rPr>
            </w:pPr>
            <w:r>
              <w:rPr>
                <w:rFonts w:eastAsia="Calibri"/>
                <w:lang w:eastAsia="en-US"/>
              </w:rPr>
              <w:t>Vizuální komunikace 3, 4 (</w:t>
            </w:r>
            <w:r>
              <w:rPr>
                <w:lang w:eastAsia="en-US"/>
              </w:rPr>
              <w:t>garant, vede seminář)</w:t>
            </w:r>
          </w:p>
        </w:tc>
      </w:tr>
      <w:tr w:rsidR="00E341AF" w14:paraId="107B1678" w14:textId="77777777" w:rsidTr="00522080">
        <w:trPr>
          <w:trHeight w:val="340"/>
        </w:trPr>
        <w:tc>
          <w:tcPr>
            <w:tcW w:w="9855" w:type="dxa"/>
            <w:gridSpan w:val="12"/>
            <w:tcBorders>
              <w:top w:val="nil"/>
              <w:left w:val="single" w:sz="4" w:space="0" w:color="auto"/>
              <w:bottom w:val="single" w:sz="4" w:space="0" w:color="auto"/>
              <w:right w:val="single" w:sz="4" w:space="0" w:color="auto"/>
            </w:tcBorders>
            <w:shd w:val="clear" w:color="auto" w:fill="FBD4B4"/>
            <w:hideMark/>
          </w:tcPr>
          <w:p w14:paraId="395F1A27" w14:textId="77777777" w:rsidR="00E341AF" w:rsidRDefault="00E341AF">
            <w:pPr>
              <w:spacing w:line="256" w:lineRule="auto"/>
              <w:jc w:val="both"/>
              <w:rPr>
                <w:b/>
                <w:lang w:eastAsia="en-US"/>
              </w:rPr>
            </w:pPr>
            <w:r>
              <w:rPr>
                <w:b/>
                <w:lang w:eastAsia="en-US"/>
              </w:rPr>
              <w:t>Zapojení do výuky v dalších studijních programech na téže vysoké škole (pouze u garantů ZT a PZ předmětů)</w:t>
            </w:r>
          </w:p>
        </w:tc>
      </w:tr>
      <w:tr w:rsidR="00E341AF" w14:paraId="6924EFCB" w14:textId="77777777" w:rsidTr="00522080">
        <w:trPr>
          <w:trHeight w:val="340"/>
        </w:trPr>
        <w:tc>
          <w:tcPr>
            <w:tcW w:w="2724" w:type="dxa"/>
            <w:gridSpan w:val="2"/>
            <w:tcBorders>
              <w:top w:val="nil"/>
              <w:left w:val="single" w:sz="4" w:space="0" w:color="auto"/>
              <w:bottom w:val="single" w:sz="4" w:space="0" w:color="auto"/>
              <w:right w:val="single" w:sz="4" w:space="0" w:color="auto"/>
            </w:tcBorders>
            <w:hideMark/>
          </w:tcPr>
          <w:p w14:paraId="5D19A1C1" w14:textId="77777777" w:rsidR="00E341AF" w:rsidRDefault="00E341AF">
            <w:pPr>
              <w:spacing w:line="256" w:lineRule="auto"/>
              <w:rPr>
                <w:b/>
                <w:lang w:eastAsia="en-US"/>
              </w:rPr>
            </w:pPr>
            <w:r>
              <w:rPr>
                <w:b/>
                <w:lang w:eastAsia="en-US"/>
              </w:rPr>
              <w:t>Název studijního předmětu</w:t>
            </w:r>
          </w:p>
        </w:tc>
        <w:tc>
          <w:tcPr>
            <w:tcW w:w="2125" w:type="dxa"/>
            <w:gridSpan w:val="2"/>
            <w:tcBorders>
              <w:top w:val="nil"/>
              <w:left w:val="single" w:sz="4" w:space="0" w:color="auto"/>
              <w:bottom w:val="single" w:sz="4" w:space="0" w:color="auto"/>
              <w:right w:val="single" w:sz="4" w:space="0" w:color="auto"/>
            </w:tcBorders>
            <w:hideMark/>
          </w:tcPr>
          <w:p w14:paraId="3B5F50BD" w14:textId="77777777" w:rsidR="00E341AF" w:rsidRDefault="00E341AF">
            <w:pPr>
              <w:spacing w:line="256" w:lineRule="auto"/>
              <w:rPr>
                <w:b/>
                <w:lang w:eastAsia="en-US"/>
              </w:rPr>
            </w:pPr>
            <w:r>
              <w:rPr>
                <w:b/>
                <w:lang w:eastAsia="en-US"/>
              </w:rPr>
              <w:t>Název studijního programu</w:t>
            </w:r>
          </w:p>
        </w:tc>
        <w:tc>
          <w:tcPr>
            <w:tcW w:w="709" w:type="dxa"/>
            <w:gridSpan w:val="2"/>
            <w:tcBorders>
              <w:top w:val="nil"/>
              <w:left w:val="single" w:sz="4" w:space="0" w:color="auto"/>
              <w:bottom w:val="single" w:sz="4" w:space="0" w:color="auto"/>
              <w:right w:val="single" w:sz="4" w:space="0" w:color="auto"/>
            </w:tcBorders>
            <w:hideMark/>
          </w:tcPr>
          <w:p w14:paraId="52A94484" w14:textId="77777777" w:rsidR="00E341AF" w:rsidRDefault="00E341AF">
            <w:pPr>
              <w:spacing w:line="256" w:lineRule="auto"/>
              <w:rPr>
                <w:b/>
                <w:lang w:eastAsia="en-US"/>
              </w:rPr>
            </w:pPr>
            <w:r>
              <w:rPr>
                <w:b/>
                <w:lang w:eastAsia="en-US"/>
              </w:rPr>
              <w:t>Sem.</w:t>
            </w:r>
          </w:p>
        </w:tc>
        <w:tc>
          <w:tcPr>
            <w:tcW w:w="2551" w:type="dxa"/>
            <w:gridSpan w:val="4"/>
            <w:tcBorders>
              <w:top w:val="nil"/>
              <w:left w:val="single" w:sz="4" w:space="0" w:color="auto"/>
              <w:bottom w:val="single" w:sz="4" w:space="0" w:color="auto"/>
              <w:right w:val="single" w:sz="4" w:space="0" w:color="auto"/>
            </w:tcBorders>
            <w:hideMark/>
          </w:tcPr>
          <w:p w14:paraId="42B65E56" w14:textId="77777777" w:rsidR="00E341AF" w:rsidRDefault="00E341AF">
            <w:pPr>
              <w:spacing w:line="256" w:lineRule="auto"/>
              <w:rPr>
                <w:b/>
                <w:lang w:eastAsia="en-US"/>
              </w:rPr>
            </w:pPr>
            <w:r>
              <w:rPr>
                <w:b/>
                <w:lang w:eastAsia="en-US"/>
              </w:rPr>
              <w:t>Role ve výuce daného předmětu</w:t>
            </w:r>
          </w:p>
        </w:tc>
        <w:tc>
          <w:tcPr>
            <w:tcW w:w="1746" w:type="dxa"/>
            <w:gridSpan w:val="2"/>
            <w:tcBorders>
              <w:top w:val="nil"/>
              <w:left w:val="single" w:sz="4" w:space="0" w:color="auto"/>
              <w:bottom w:val="single" w:sz="4" w:space="0" w:color="auto"/>
              <w:right w:val="single" w:sz="4" w:space="0" w:color="auto"/>
            </w:tcBorders>
            <w:hideMark/>
          </w:tcPr>
          <w:p w14:paraId="694DCFAC" w14:textId="77777777" w:rsidR="00E341AF" w:rsidRDefault="00E341AF">
            <w:pPr>
              <w:spacing w:line="256" w:lineRule="auto"/>
              <w:rPr>
                <w:b/>
                <w:lang w:eastAsia="en-US"/>
              </w:rPr>
            </w:pPr>
            <w:r>
              <w:rPr>
                <w:b/>
                <w:lang w:eastAsia="en-US"/>
              </w:rPr>
              <w:t>(</w:t>
            </w:r>
            <w:r>
              <w:rPr>
                <w:b/>
                <w:i/>
                <w:iCs/>
                <w:lang w:eastAsia="en-US"/>
              </w:rPr>
              <w:t>nepovinný údaj</w:t>
            </w:r>
            <w:r>
              <w:rPr>
                <w:b/>
                <w:lang w:eastAsia="en-US"/>
              </w:rPr>
              <w:t>) Počet hodin za semestr</w:t>
            </w:r>
          </w:p>
        </w:tc>
      </w:tr>
      <w:tr w:rsidR="00E341AF" w14:paraId="16E1A701" w14:textId="77777777" w:rsidTr="00522080">
        <w:trPr>
          <w:trHeight w:val="284"/>
        </w:trPr>
        <w:tc>
          <w:tcPr>
            <w:tcW w:w="2724" w:type="dxa"/>
            <w:gridSpan w:val="2"/>
            <w:tcBorders>
              <w:top w:val="nil"/>
              <w:left w:val="single" w:sz="4" w:space="0" w:color="auto"/>
              <w:bottom w:val="single" w:sz="4" w:space="0" w:color="auto"/>
              <w:right w:val="single" w:sz="4" w:space="0" w:color="auto"/>
            </w:tcBorders>
            <w:hideMark/>
          </w:tcPr>
          <w:p w14:paraId="401C658A" w14:textId="77777777" w:rsidR="00E341AF" w:rsidRDefault="00E341AF">
            <w:pPr>
              <w:spacing w:line="256" w:lineRule="auto"/>
              <w:rPr>
                <w:lang w:eastAsia="en-US"/>
              </w:rPr>
            </w:pPr>
            <w:r>
              <w:rPr>
                <w:lang w:eastAsia="en-US"/>
              </w:rPr>
              <w:t>Ateliér Digitální design 1</w:t>
            </w:r>
          </w:p>
        </w:tc>
        <w:tc>
          <w:tcPr>
            <w:tcW w:w="2125" w:type="dxa"/>
            <w:gridSpan w:val="2"/>
            <w:tcBorders>
              <w:top w:val="nil"/>
              <w:left w:val="single" w:sz="4" w:space="0" w:color="auto"/>
              <w:bottom w:val="single" w:sz="4" w:space="0" w:color="auto"/>
              <w:right w:val="single" w:sz="4" w:space="0" w:color="auto"/>
            </w:tcBorders>
            <w:hideMark/>
          </w:tcPr>
          <w:p w14:paraId="1C702DCF" w14:textId="77777777" w:rsidR="00E341AF" w:rsidRDefault="00E341AF">
            <w:pPr>
              <w:spacing w:line="256" w:lineRule="auto"/>
              <w:rPr>
                <w:lang w:eastAsia="en-US"/>
              </w:rPr>
            </w:pPr>
            <w:r>
              <w:rPr>
                <w:lang w:eastAsia="en-US"/>
              </w:rPr>
              <w:t>Multimédia (BSP)</w:t>
            </w:r>
          </w:p>
        </w:tc>
        <w:tc>
          <w:tcPr>
            <w:tcW w:w="709" w:type="dxa"/>
            <w:gridSpan w:val="2"/>
            <w:tcBorders>
              <w:top w:val="nil"/>
              <w:left w:val="single" w:sz="4" w:space="0" w:color="auto"/>
              <w:bottom w:val="single" w:sz="4" w:space="0" w:color="auto"/>
              <w:right w:val="single" w:sz="4" w:space="0" w:color="auto"/>
            </w:tcBorders>
            <w:hideMark/>
          </w:tcPr>
          <w:p w14:paraId="169A2D67" w14:textId="11536D0F" w:rsidR="00E341AF" w:rsidRDefault="004C6A4E">
            <w:pPr>
              <w:spacing w:line="256" w:lineRule="auto"/>
              <w:rPr>
                <w:lang w:eastAsia="en-US"/>
              </w:rPr>
            </w:pPr>
            <w:r>
              <w:rPr>
                <w:lang w:eastAsia="en-US"/>
              </w:rPr>
              <w:t>1</w:t>
            </w:r>
            <w:r w:rsidR="00E341AF">
              <w:rPr>
                <w:lang w:eastAsia="en-US"/>
              </w:rPr>
              <w:t>ZS</w:t>
            </w:r>
          </w:p>
        </w:tc>
        <w:tc>
          <w:tcPr>
            <w:tcW w:w="2551" w:type="dxa"/>
            <w:gridSpan w:val="4"/>
            <w:tcBorders>
              <w:top w:val="nil"/>
              <w:left w:val="single" w:sz="4" w:space="0" w:color="auto"/>
              <w:bottom w:val="single" w:sz="4" w:space="0" w:color="auto"/>
              <w:right w:val="single" w:sz="4" w:space="0" w:color="auto"/>
            </w:tcBorders>
            <w:hideMark/>
          </w:tcPr>
          <w:p w14:paraId="33CC7BAC" w14:textId="77777777" w:rsidR="00E341AF" w:rsidRDefault="00E341AF">
            <w:pPr>
              <w:spacing w:line="256" w:lineRule="auto"/>
              <w:rPr>
                <w:lang w:eastAsia="en-US"/>
              </w:rPr>
            </w:pPr>
            <w:r>
              <w:rPr>
                <w:lang w:eastAsia="en-US"/>
              </w:rPr>
              <w:t xml:space="preserve">garant předmětu, vede ateliér  </w:t>
            </w:r>
          </w:p>
        </w:tc>
        <w:tc>
          <w:tcPr>
            <w:tcW w:w="1746" w:type="dxa"/>
            <w:gridSpan w:val="2"/>
            <w:tcBorders>
              <w:top w:val="nil"/>
              <w:left w:val="single" w:sz="4" w:space="0" w:color="auto"/>
              <w:bottom w:val="single" w:sz="4" w:space="0" w:color="auto"/>
              <w:right w:val="single" w:sz="4" w:space="0" w:color="auto"/>
            </w:tcBorders>
          </w:tcPr>
          <w:p w14:paraId="46B13240" w14:textId="77777777" w:rsidR="00E341AF" w:rsidRDefault="00E341AF">
            <w:pPr>
              <w:spacing w:line="256" w:lineRule="auto"/>
              <w:rPr>
                <w:lang w:eastAsia="en-US"/>
              </w:rPr>
            </w:pPr>
          </w:p>
        </w:tc>
      </w:tr>
      <w:tr w:rsidR="00E341AF" w14:paraId="0EB9F5CC" w14:textId="77777777" w:rsidTr="00522080">
        <w:trPr>
          <w:trHeight w:val="284"/>
        </w:trPr>
        <w:tc>
          <w:tcPr>
            <w:tcW w:w="2724" w:type="dxa"/>
            <w:gridSpan w:val="2"/>
            <w:tcBorders>
              <w:top w:val="nil"/>
              <w:left w:val="single" w:sz="4" w:space="0" w:color="auto"/>
              <w:bottom w:val="single" w:sz="4" w:space="0" w:color="auto"/>
              <w:right w:val="single" w:sz="4" w:space="0" w:color="auto"/>
            </w:tcBorders>
            <w:hideMark/>
          </w:tcPr>
          <w:p w14:paraId="69D09E76" w14:textId="77777777" w:rsidR="00E341AF" w:rsidRDefault="00E341AF">
            <w:pPr>
              <w:spacing w:line="256" w:lineRule="auto"/>
              <w:rPr>
                <w:lang w:eastAsia="en-US"/>
              </w:rPr>
            </w:pPr>
            <w:r>
              <w:rPr>
                <w:lang w:eastAsia="en-US"/>
              </w:rPr>
              <w:t>Ateliér Digitální design 2</w:t>
            </w:r>
          </w:p>
        </w:tc>
        <w:tc>
          <w:tcPr>
            <w:tcW w:w="2125" w:type="dxa"/>
            <w:gridSpan w:val="2"/>
            <w:tcBorders>
              <w:top w:val="nil"/>
              <w:left w:val="single" w:sz="4" w:space="0" w:color="auto"/>
              <w:bottom w:val="single" w:sz="4" w:space="0" w:color="auto"/>
              <w:right w:val="single" w:sz="4" w:space="0" w:color="auto"/>
            </w:tcBorders>
            <w:hideMark/>
          </w:tcPr>
          <w:p w14:paraId="035C118D" w14:textId="77777777" w:rsidR="00E341AF" w:rsidRDefault="00E341AF">
            <w:pPr>
              <w:spacing w:line="256" w:lineRule="auto"/>
              <w:rPr>
                <w:lang w:eastAsia="en-US"/>
              </w:rPr>
            </w:pPr>
            <w:r>
              <w:rPr>
                <w:lang w:eastAsia="en-US"/>
              </w:rPr>
              <w:t>Multimédia BSP)</w:t>
            </w:r>
          </w:p>
        </w:tc>
        <w:tc>
          <w:tcPr>
            <w:tcW w:w="709" w:type="dxa"/>
            <w:gridSpan w:val="2"/>
            <w:tcBorders>
              <w:top w:val="nil"/>
              <w:left w:val="single" w:sz="4" w:space="0" w:color="auto"/>
              <w:bottom w:val="single" w:sz="4" w:space="0" w:color="auto"/>
              <w:right w:val="single" w:sz="4" w:space="0" w:color="auto"/>
            </w:tcBorders>
            <w:hideMark/>
          </w:tcPr>
          <w:p w14:paraId="7E1A0B49" w14:textId="488B9DFC" w:rsidR="00E341AF" w:rsidRDefault="004C6A4E">
            <w:pPr>
              <w:spacing w:line="256" w:lineRule="auto"/>
              <w:rPr>
                <w:lang w:eastAsia="en-US"/>
              </w:rPr>
            </w:pPr>
            <w:r>
              <w:rPr>
                <w:lang w:eastAsia="en-US"/>
              </w:rPr>
              <w:t>1</w:t>
            </w:r>
            <w:r w:rsidR="00E341AF">
              <w:rPr>
                <w:lang w:eastAsia="en-US"/>
              </w:rPr>
              <w:t>LS</w:t>
            </w:r>
          </w:p>
        </w:tc>
        <w:tc>
          <w:tcPr>
            <w:tcW w:w="2551" w:type="dxa"/>
            <w:gridSpan w:val="4"/>
            <w:tcBorders>
              <w:top w:val="nil"/>
              <w:left w:val="single" w:sz="4" w:space="0" w:color="auto"/>
              <w:bottom w:val="single" w:sz="4" w:space="0" w:color="auto"/>
              <w:right w:val="single" w:sz="4" w:space="0" w:color="auto"/>
            </w:tcBorders>
            <w:hideMark/>
          </w:tcPr>
          <w:p w14:paraId="482FF125" w14:textId="77777777" w:rsidR="00E341AF" w:rsidRDefault="00E341AF">
            <w:pPr>
              <w:spacing w:line="256" w:lineRule="auto"/>
              <w:rPr>
                <w:lang w:eastAsia="en-US"/>
              </w:rPr>
            </w:pPr>
            <w:r>
              <w:rPr>
                <w:lang w:eastAsia="en-US"/>
              </w:rPr>
              <w:t xml:space="preserve">garant předmětu, vede ateliér  </w:t>
            </w:r>
          </w:p>
        </w:tc>
        <w:tc>
          <w:tcPr>
            <w:tcW w:w="1746" w:type="dxa"/>
            <w:gridSpan w:val="2"/>
            <w:tcBorders>
              <w:top w:val="nil"/>
              <w:left w:val="single" w:sz="4" w:space="0" w:color="auto"/>
              <w:bottom w:val="single" w:sz="4" w:space="0" w:color="auto"/>
              <w:right w:val="single" w:sz="4" w:space="0" w:color="auto"/>
            </w:tcBorders>
          </w:tcPr>
          <w:p w14:paraId="7242FB92" w14:textId="77777777" w:rsidR="00E341AF" w:rsidRDefault="00E341AF">
            <w:pPr>
              <w:spacing w:line="256" w:lineRule="auto"/>
              <w:rPr>
                <w:lang w:eastAsia="en-US"/>
              </w:rPr>
            </w:pPr>
          </w:p>
        </w:tc>
      </w:tr>
      <w:tr w:rsidR="00292413" w14:paraId="560B5964" w14:textId="77777777" w:rsidTr="00522080">
        <w:trPr>
          <w:trHeight w:val="284"/>
        </w:trPr>
        <w:tc>
          <w:tcPr>
            <w:tcW w:w="2724" w:type="dxa"/>
            <w:gridSpan w:val="2"/>
            <w:tcBorders>
              <w:top w:val="nil"/>
              <w:left w:val="single" w:sz="4" w:space="0" w:color="auto"/>
              <w:bottom w:val="single" w:sz="4" w:space="0" w:color="auto"/>
              <w:right w:val="single" w:sz="4" w:space="0" w:color="auto"/>
            </w:tcBorders>
          </w:tcPr>
          <w:p w14:paraId="15FBF6E9" w14:textId="70881E8D" w:rsidR="00292413" w:rsidRDefault="00292413" w:rsidP="00292413">
            <w:pPr>
              <w:spacing w:line="256" w:lineRule="auto"/>
              <w:rPr>
                <w:lang w:eastAsia="en-US"/>
              </w:rPr>
            </w:pPr>
            <w:r>
              <w:rPr>
                <w:rFonts w:eastAsia="Calibri"/>
                <w:lang w:eastAsia="en-US"/>
              </w:rPr>
              <w:t>Plenér DE 2</w:t>
            </w:r>
          </w:p>
        </w:tc>
        <w:tc>
          <w:tcPr>
            <w:tcW w:w="2125" w:type="dxa"/>
            <w:gridSpan w:val="2"/>
            <w:tcBorders>
              <w:top w:val="nil"/>
              <w:left w:val="single" w:sz="4" w:space="0" w:color="auto"/>
              <w:bottom w:val="single" w:sz="4" w:space="0" w:color="auto"/>
              <w:right w:val="single" w:sz="4" w:space="0" w:color="auto"/>
            </w:tcBorders>
          </w:tcPr>
          <w:p w14:paraId="7E3C1392" w14:textId="5488476C" w:rsidR="00292413" w:rsidRDefault="00292413" w:rsidP="00292413">
            <w:pPr>
              <w:spacing w:line="256" w:lineRule="auto"/>
              <w:rPr>
                <w:lang w:eastAsia="en-US"/>
              </w:rPr>
            </w:pPr>
            <w:r w:rsidRPr="00EE3DC1">
              <w:rPr>
                <w:lang w:eastAsia="en-US"/>
              </w:rPr>
              <w:t>Design (BSP)</w:t>
            </w:r>
          </w:p>
        </w:tc>
        <w:tc>
          <w:tcPr>
            <w:tcW w:w="709" w:type="dxa"/>
            <w:gridSpan w:val="2"/>
            <w:tcBorders>
              <w:top w:val="nil"/>
              <w:left w:val="single" w:sz="4" w:space="0" w:color="auto"/>
              <w:bottom w:val="single" w:sz="4" w:space="0" w:color="auto"/>
              <w:right w:val="single" w:sz="4" w:space="0" w:color="auto"/>
            </w:tcBorders>
          </w:tcPr>
          <w:p w14:paraId="61C7BA74" w14:textId="5166A018" w:rsidR="00292413" w:rsidRDefault="004C6A4E" w:rsidP="00292413">
            <w:pPr>
              <w:spacing w:line="256" w:lineRule="auto"/>
              <w:rPr>
                <w:lang w:eastAsia="en-US"/>
              </w:rPr>
            </w:pPr>
            <w:r>
              <w:rPr>
                <w:lang w:eastAsia="en-US"/>
              </w:rPr>
              <w:t>2ZS</w:t>
            </w:r>
          </w:p>
        </w:tc>
        <w:tc>
          <w:tcPr>
            <w:tcW w:w="2551" w:type="dxa"/>
            <w:gridSpan w:val="4"/>
            <w:tcBorders>
              <w:top w:val="nil"/>
              <w:left w:val="single" w:sz="4" w:space="0" w:color="auto"/>
              <w:bottom w:val="single" w:sz="4" w:space="0" w:color="auto"/>
              <w:right w:val="single" w:sz="4" w:space="0" w:color="auto"/>
            </w:tcBorders>
          </w:tcPr>
          <w:p w14:paraId="4648DC11" w14:textId="76A49F73" w:rsidR="00292413" w:rsidRDefault="00292413" w:rsidP="00292413">
            <w:pPr>
              <w:spacing w:line="256" w:lineRule="auto"/>
              <w:rPr>
                <w:lang w:eastAsia="en-US"/>
              </w:rPr>
            </w:pPr>
            <w:r w:rsidRPr="00CF4E49">
              <w:rPr>
                <w:rFonts w:eastAsia="Calibri"/>
                <w:lang w:eastAsia="en-US"/>
              </w:rPr>
              <w:t>garant předmětu, cvičící</w:t>
            </w:r>
          </w:p>
        </w:tc>
        <w:tc>
          <w:tcPr>
            <w:tcW w:w="1746" w:type="dxa"/>
            <w:gridSpan w:val="2"/>
            <w:tcBorders>
              <w:top w:val="nil"/>
              <w:left w:val="single" w:sz="4" w:space="0" w:color="auto"/>
              <w:bottom w:val="single" w:sz="4" w:space="0" w:color="auto"/>
              <w:right w:val="single" w:sz="4" w:space="0" w:color="auto"/>
            </w:tcBorders>
          </w:tcPr>
          <w:p w14:paraId="742F4F8A" w14:textId="77777777" w:rsidR="00292413" w:rsidRDefault="00292413" w:rsidP="00292413">
            <w:pPr>
              <w:spacing w:line="256" w:lineRule="auto"/>
              <w:rPr>
                <w:lang w:eastAsia="en-US"/>
              </w:rPr>
            </w:pPr>
          </w:p>
        </w:tc>
      </w:tr>
      <w:tr w:rsidR="00292413" w14:paraId="7B837270" w14:textId="77777777" w:rsidTr="00522080">
        <w:trPr>
          <w:trHeight w:val="284"/>
        </w:trPr>
        <w:tc>
          <w:tcPr>
            <w:tcW w:w="2724" w:type="dxa"/>
            <w:gridSpan w:val="2"/>
            <w:tcBorders>
              <w:top w:val="nil"/>
              <w:left w:val="single" w:sz="4" w:space="0" w:color="auto"/>
              <w:bottom w:val="single" w:sz="4" w:space="0" w:color="auto"/>
              <w:right w:val="single" w:sz="4" w:space="0" w:color="auto"/>
            </w:tcBorders>
          </w:tcPr>
          <w:p w14:paraId="3CF89513" w14:textId="0B792470" w:rsidR="00292413" w:rsidRDefault="00292413" w:rsidP="00292413">
            <w:pPr>
              <w:spacing w:line="256" w:lineRule="auto"/>
              <w:rPr>
                <w:lang w:eastAsia="en-US"/>
              </w:rPr>
            </w:pPr>
            <w:r>
              <w:rPr>
                <w:rFonts w:eastAsia="Calibri"/>
                <w:lang w:eastAsia="en-US"/>
              </w:rPr>
              <w:t>Plenér DJ 2</w:t>
            </w:r>
          </w:p>
        </w:tc>
        <w:tc>
          <w:tcPr>
            <w:tcW w:w="2125" w:type="dxa"/>
            <w:gridSpan w:val="2"/>
            <w:tcBorders>
              <w:top w:val="nil"/>
              <w:left w:val="single" w:sz="4" w:space="0" w:color="auto"/>
              <w:bottom w:val="single" w:sz="4" w:space="0" w:color="auto"/>
              <w:right w:val="single" w:sz="4" w:space="0" w:color="auto"/>
            </w:tcBorders>
          </w:tcPr>
          <w:p w14:paraId="277BD9F6" w14:textId="0B28D6C6" w:rsidR="00292413" w:rsidRDefault="00292413" w:rsidP="00292413">
            <w:pPr>
              <w:spacing w:line="256" w:lineRule="auto"/>
              <w:rPr>
                <w:lang w:eastAsia="en-US"/>
              </w:rPr>
            </w:pPr>
            <w:r w:rsidRPr="00EE3DC1">
              <w:rPr>
                <w:lang w:eastAsia="en-US"/>
              </w:rPr>
              <w:t>Design (BSP)</w:t>
            </w:r>
          </w:p>
        </w:tc>
        <w:tc>
          <w:tcPr>
            <w:tcW w:w="709" w:type="dxa"/>
            <w:gridSpan w:val="2"/>
            <w:tcBorders>
              <w:top w:val="nil"/>
              <w:left w:val="single" w:sz="4" w:space="0" w:color="auto"/>
              <w:bottom w:val="single" w:sz="4" w:space="0" w:color="auto"/>
              <w:right w:val="single" w:sz="4" w:space="0" w:color="auto"/>
            </w:tcBorders>
          </w:tcPr>
          <w:p w14:paraId="556586F6" w14:textId="0FCE279E" w:rsidR="00292413" w:rsidRDefault="004C6A4E" w:rsidP="00292413">
            <w:pPr>
              <w:spacing w:line="256" w:lineRule="auto"/>
              <w:rPr>
                <w:lang w:eastAsia="en-US"/>
              </w:rPr>
            </w:pPr>
            <w:r>
              <w:rPr>
                <w:lang w:eastAsia="en-US"/>
              </w:rPr>
              <w:t>2ZS</w:t>
            </w:r>
          </w:p>
        </w:tc>
        <w:tc>
          <w:tcPr>
            <w:tcW w:w="2551" w:type="dxa"/>
            <w:gridSpan w:val="4"/>
            <w:tcBorders>
              <w:top w:val="nil"/>
              <w:left w:val="single" w:sz="4" w:space="0" w:color="auto"/>
              <w:bottom w:val="single" w:sz="4" w:space="0" w:color="auto"/>
              <w:right w:val="single" w:sz="4" w:space="0" w:color="auto"/>
            </w:tcBorders>
          </w:tcPr>
          <w:p w14:paraId="32F767FB" w14:textId="2485F564" w:rsidR="00292413" w:rsidRDefault="00292413" w:rsidP="00292413">
            <w:pPr>
              <w:spacing w:line="256" w:lineRule="auto"/>
              <w:rPr>
                <w:lang w:eastAsia="en-US"/>
              </w:rPr>
            </w:pPr>
            <w:r w:rsidRPr="00CF4E49">
              <w:rPr>
                <w:rFonts w:eastAsia="Calibri"/>
                <w:lang w:eastAsia="en-US"/>
              </w:rPr>
              <w:t>garant předmětu, cvičící</w:t>
            </w:r>
          </w:p>
        </w:tc>
        <w:tc>
          <w:tcPr>
            <w:tcW w:w="1746" w:type="dxa"/>
            <w:gridSpan w:val="2"/>
            <w:tcBorders>
              <w:top w:val="nil"/>
              <w:left w:val="single" w:sz="4" w:space="0" w:color="auto"/>
              <w:bottom w:val="single" w:sz="4" w:space="0" w:color="auto"/>
              <w:right w:val="single" w:sz="4" w:space="0" w:color="auto"/>
            </w:tcBorders>
          </w:tcPr>
          <w:p w14:paraId="585CCF24" w14:textId="77777777" w:rsidR="00292413" w:rsidRDefault="00292413" w:rsidP="00292413">
            <w:pPr>
              <w:spacing w:line="256" w:lineRule="auto"/>
              <w:rPr>
                <w:lang w:eastAsia="en-US"/>
              </w:rPr>
            </w:pPr>
          </w:p>
        </w:tc>
      </w:tr>
      <w:tr w:rsidR="00292413" w14:paraId="0A63146E" w14:textId="77777777" w:rsidTr="00522080">
        <w:trPr>
          <w:trHeight w:val="284"/>
        </w:trPr>
        <w:tc>
          <w:tcPr>
            <w:tcW w:w="2724" w:type="dxa"/>
            <w:gridSpan w:val="2"/>
            <w:tcBorders>
              <w:top w:val="nil"/>
              <w:left w:val="single" w:sz="4" w:space="0" w:color="auto"/>
              <w:bottom w:val="single" w:sz="4" w:space="0" w:color="auto"/>
              <w:right w:val="single" w:sz="4" w:space="0" w:color="auto"/>
            </w:tcBorders>
          </w:tcPr>
          <w:p w14:paraId="61BFBCC1" w14:textId="0D2E699A" w:rsidR="00292413" w:rsidRDefault="00292413" w:rsidP="00292413">
            <w:pPr>
              <w:spacing w:line="256" w:lineRule="auto"/>
              <w:rPr>
                <w:lang w:eastAsia="en-US"/>
              </w:rPr>
            </w:pPr>
            <w:r>
              <w:rPr>
                <w:rFonts w:eastAsia="Calibri"/>
                <w:lang w:eastAsia="en-US"/>
              </w:rPr>
              <w:t>Vizuální komunikace</w:t>
            </w:r>
          </w:p>
        </w:tc>
        <w:tc>
          <w:tcPr>
            <w:tcW w:w="2125" w:type="dxa"/>
            <w:gridSpan w:val="2"/>
            <w:tcBorders>
              <w:top w:val="nil"/>
              <w:left w:val="single" w:sz="4" w:space="0" w:color="auto"/>
              <w:bottom w:val="single" w:sz="4" w:space="0" w:color="auto"/>
              <w:right w:val="single" w:sz="4" w:space="0" w:color="auto"/>
            </w:tcBorders>
          </w:tcPr>
          <w:p w14:paraId="13B933F9" w14:textId="38C429EB" w:rsidR="00292413" w:rsidRDefault="00292413" w:rsidP="00292413">
            <w:pPr>
              <w:spacing w:line="256" w:lineRule="auto"/>
              <w:rPr>
                <w:lang w:eastAsia="en-US"/>
              </w:rPr>
            </w:pPr>
            <w:r w:rsidRPr="00EE3DC1">
              <w:rPr>
                <w:lang w:eastAsia="en-US"/>
              </w:rPr>
              <w:t>Design (BSP)</w:t>
            </w:r>
          </w:p>
        </w:tc>
        <w:tc>
          <w:tcPr>
            <w:tcW w:w="709" w:type="dxa"/>
            <w:gridSpan w:val="2"/>
            <w:tcBorders>
              <w:top w:val="nil"/>
              <w:left w:val="single" w:sz="4" w:space="0" w:color="auto"/>
              <w:bottom w:val="single" w:sz="4" w:space="0" w:color="auto"/>
              <w:right w:val="single" w:sz="4" w:space="0" w:color="auto"/>
            </w:tcBorders>
          </w:tcPr>
          <w:p w14:paraId="430B9499" w14:textId="77777777" w:rsidR="00292413" w:rsidRDefault="00292413" w:rsidP="00292413">
            <w:pPr>
              <w:spacing w:line="256" w:lineRule="auto"/>
              <w:rPr>
                <w:lang w:eastAsia="en-US"/>
              </w:rPr>
            </w:pPr>
          </w:p>
        </w:tc>
        <w:tc>
          <w:tcPr>
            <w:tcW w:w="2551" w:type="dxa"/>
            <w:gridSpan w:val="4"/>
            <w:tcBorders>
              <w:top w:val="nil"/>
              <w:left w:val="single" w:sz="4" w:space="0" w:color="auto"/>
              <w:bottom w:val="single" w:sz="4" w:space="0" w:color="auto"/>
              <w:right w:val="single" w:sz="4" w:space="0" w:color="auto"/>
            </w:tcBorders>
          </w:tcPr>
          <w:p w14:paraId="2E5093D0" w14:textId="24A85FF4" w:rsidR="00292413" w:rsidRDefault="00292413" w:rsidP="00292413">
            <w:pPr>
              <w:spacing w:line="256" w:lineRule="auto"/>
              <w:rPr>
                <w:lang w:eastAsia="en-US"/>
              </w:rPr>
            </w:pPr>
            <w:r>
              <w:rPr>
                <w:rFonts w:eastAsia="Calibri"/>
                <w:lang w:eastAsia="en-US"/>
              </w:rPr>
              <w:t>garant předmětu, vede seminář</w:t>
            </w:r>
          </w:p>
        </w:tc>
        <w:tc>
          <w:tcPr>
            <w:tcW w:w="1746" w:type="dxa"/>
            <w:gridSpan w:val="2"/>
            <w:tcBorders>
              <w:top w:val="nil"/>
              <w:left w:val="single" w:sz="4" w:space="0" w:color="auto"/>
              <w:bottom w:val="single" w:sz="4" w:space="0" w:color="auto"/>
              <w:right w:val="single" w:sz="4" w:space="0" w:color="auto"/>
            </w:tcBorders>
          </w:tcPr>
          <w:p w14:paraId="6443716B" w14:textId="77777777" w:rsidR="00292413" w:rsidRDefault="00292413" w:rsidP="00292413">
            <w:pPr>
              <w:spacing w:line="256" w:lineRule="auto"/>
              <w:rPr>
                <w:lang w:eastAsia="en-US"/>
              </w:rPr>
            </w:pPr>
          </w:p>
        </w:tc>
      </w:tr>
      <w:tr w:rsidR="001029FC" w14:paraId="64ED8925" w14:textId="77777777" w:rsidTr="00522080">
        <w:trPr>
          <w:trHeight w:val="284"/>
        </w:trPr>
        <w:tc>
          <w:tcPr>
            <w:tcW w:w="2724" w:type="dxa"/>
            <w:gridSpan w:val="2"/>
            <w:tcBorders>
              <w:top w:val="nil"/>
              <w:left w:val="single" w:sz="4" w:space="0" w:color="auto"/>
              <w:bottom w:val="single" w:sz="4" w:space="0" w:color="auto"/>
              <w:right w:val="single" w:sz="4" w:space="0" w:color="auto"/>
            </w:tcBorders>
          </w:tcPr>
          <w:p w14:paraId="31A74BB3" w14:textId="50CC778A" w:rsidR="001029FC" w:rsidRDefault="001029FC" w:rsidP="001029FC">
            <w:pPr>
              <w:spacing w:line="256" w:lineRule="auto"/>
              <w:rPr>
                <w:rFonts w:eastAsia="Calibri"/>
                <w:lang w:eastAsia="en-US"/>
              </w:rPr>
            </w:pPr>
            <w:r>
              <w:t>Mezioborové projekty Digitální design 7</w:t>
            </w:r>
          </w:p>
        </w:tc>
        <w:tc>
          <w:tcPr>
            <w:tcW w:w="2125" w:type="dxa"/>
            <w:gridSpan w:val="2"/>
            <w:tcBorders>
              <w:top w:val="nil"/>
              <w:left w:val="single" w:sz="4" w:space="0" w:color="auto"/>
              <w:bottom w:val="single" w:sz="4" w:space="0" w:color="auto"/>
              <w:right w:val="single" w:sz="4" w:space="0" w:color="auto"/>
            </w:tcBorders>
          </w:tcPr>
          <w:p w14:paraId="7A0FD084" w14:textId="4F12BC87" w:rsidR="001029FC" w:rsidRPr="00EE3DC1" w:rsidRDefault="001029FC" w:rsidP="001029FC">
            <w:pPr>
              <w:spacing w:line="256" w:lineRule="auto"/>
              <w:rPr>
                <w:lang w:eastAsia="en-US"/>
              </w:rPr>
            </w:pPr>
            <w:r>
              <w:t>Multimédia (NMSP)</w:t>
            </w:r>
          </w:p>
        </w:tc>
        <w:tc>
          <w:tcPr>
            <w:tcW w:w="709" w:type="dxa"/>
            <w:gridSpan w:val="2"/>
            <w:tcBorders>
              <w:top w:val="nil"/>
              <w:left w:val="single" w:sz="4" w:space="0" w:color="auto"/>
              <w:bottom w:val="single" w:sz="4" w:space="0" w:color="auto"/>
              <w:right w:val="single" w:sz="4" w:space="0" w:color="auto"/>
            </w:tcBorders>
          </w:tcPr>
          <w:p w14:paraId="4BBF4486" w14:textId="1CD76741" w:rsidR="001029FC" w:rsidRDefault="001029FC" w:rsidP="001029FC">
            <w:pPr>
              <w:spacing w:line="256" w:lineRule="auto"/>
              <w:rPr>
                <w:lang w:eastAsia="en-US"/>
              </w:rPr>
            </w:pPr>
            <w:r>
              <w:t>ZS</w:t>
            </w:r>
          </w:p>
        </w:tc>
        <w:tc>
          <w:tcPr>
            <w:tcW w:w="2551" w:type="dxa"/>
            <w:gridSpan w:val="4"/>
            <w:tcBorders>
              <w:top w:val="nil"/>
              <w:left w:val="single" w:sz="4" w:space="0" w:color="auto"/>
              <w:bottom w:val="single" w:sz="4" w:space="0" w:color="auto"/>
              <w:right w:val="single" w:sz="4" w:space="0" w:color="auto"/>
            </w:tcBorders>
          </w:tcPr>
          <w:p w14:paraId="03B4AA2A" w14:textId="0EA0E4C9" w:rsidR="001029FC" w:rsidRDefault="001029FC" w:rsidP="001029FC">
            <w:pPr>
              <w:spacing w:line="256" w:lineRule="auto"/>
              <w:rPr>
                <w:rFonts w:eastAsia="Calibri"/>
                <w:lang w:eastAsia="en-US"/>
              </w:rPr>
            </w:pPr>
            <w:r>
              <w:t>garant, cvičící</w:t>
            </w:r>
          </w:p>
        </w:tc>
        <w:tc>
          <w:tcPr>
            <w:tcW w:w="1746" w:type="dxa"/>
            <w:gridSpan w:val="2"/>
            <w:tcBorders>
              <w:top w:val="nil"/>
              <w:left w:val="single" w:sz="4" w:space="0" w:color="auto"/>
              <w:bottom w:val="single" w:sz="4" w:space="0" w:color="auto"/>
              <w:right w:val="single" w:sz="4" w:space="0" w:color="auto"/>
            </w:tcBorders>
          </w:tcPr>
          <w:p w14:paraId="44F0CCCC" w14:textId="77777777" w:rsidR="001029FC" w:rsidRDefault="001029FC" w:rsidP="001029FC">
            <w:pPr>
              <w:spacing w:line="256" w:lineRule="auto"/>
              <w:rPr>
                <w:lang w:eastAsia="en-US"/>
              </w:rPr>
            </w:pPr>
          </w:p>
        </w:tc>
      </w:tr>
      <w:tr w:rsidR="001029FC" w14:paraId="0F8C3400" w14:textId="77777777" w:rsidTr="00522080">
        <w:trPr>
          <w:trHeight w:val="284"/>
        </w:trPr>
        <w:tc>
          <w:tcPr>
            <w:tcW w:w="2724" w:type="dxa"/>
            <w:gridSpan w:val="2"/>
            <w:tcBorders>
              <w:top w:val="nil"/>
              <w:left w:val="single" w:sz="4" w:space="0" w:color="auto"/>
              <w:bottom w:val="single" w:sz="4" w:space="0" w:color="auto"/>
              <w:right w:val="single" w:sz="4" w:space="0" w:color="auto"/>
            </w:tcBorders>
          </w:tcPr>
          <w:p w14:paraId="70537D0E" w14:textId="4D75A106" w:rsidR="001029FC" w:rsidRDefault="001029FC" w:rsidP="001029FC">
            <w:pPr>
              <w:spacing w:line="256" w:lineRule="auto"/>
              <w:rPr>
                <w:rFonts w:eastAsia="Calibri"/>
                <w:lang w:eastAsia="en-US"/>
              </w:rPr>
            </w:pPr>
            <w:r>
              <w:t>Mezioborové projekty Digitální design 8</w:t>
            </w:r>
          </w:p>
        </w:tc>
        <w:tc>
          <w:tcPr>
            <w:tcW w:w="2125" w:type="dxa"/>
            <w:gridSpan w:val="2"/>
            <w:tcBorders>
              <w:top w:val="nil"/>
              <w:left w:val="single" w:sz="4" w:space="0" w:color="auto"/>
              <w:bottom w:val="single" w:sz="4" w:space="0" w:color="auto"/>
              <w:right w:val="single" w:sz="4" w:space="0" w:color="auto"/>
            </w:tcBorders>
          </w:tcPr>
          <w:p w14:paraId="4DF16D4F" w14:textId="34AF5140" w:rsidR="001029FC" w:rsidRPr="00EE3DC1" w:rsidRDefault="001029FC" w:rsidP="001029FC">
            <w:pPr>
              <w:spacing w:line="256" w:lineRule="auto"/>
              <w:rPr>
                <w:lang w:eastAsia="en-US"/>
              </w:rPr>
            </w:pPr>
            <w:r>
              <w:t>Multimédia (NMSP)</w:t>
            </w:r>
          </w:p>
        </w:tc>
        <w:tc>
          <w:tcPr>
            <w:tcW w:w="709" w:type="dxa"/>
            <w:gridSpan w:val="2"/>
            <w:tcBorders>
              <w:top w:val="nil"/>
              <w:left w:val="single" w:sz="4" w:space="0" w:color="auto"/>
              <w:bottom w:val="single" w:sz="4" w:space="0" w:color="auto"/>
              <w:right w:val="single" w:sz="4" w:space="0" w:color="auto"/>
            </w:tcBorders>
          </w:tcPr>
          <w:p w14:paraId="41FB46D7" w14:textId="44CCD792" w:rsidR="001029FC" w:rsidRDefault="001029FC" w:rsidP="001029FC">
            <w:pPr>
              <w:spacing w:line="256" w:lineRule="auto"/>
              <w:rPr>
                <w:lang w:eastAsia="en-US"/>
              </w:rPr>
            </w:pPr>
            <w:r>
              <w:t>LS</w:t>
            </w:r>
          </w:p>
        </w:tc>
        <w:tc>
          <w:tcPr>
            <w:tcW w:w="2551" w:type="dxa"/>
            <w:gridSpan w:val="4"/>
            <w:tcBorders>
              <w:top w:val="nil"/>
              <w:left w:val="single" w:sz="4" w:space="0" w:color="auto"/>
              <w:bottom w:val="single" w:sz="4" w:space="0" w:color="auto"/>
              <w:right w:val="single" w:sz="4" w:space="0" w:color="auto"/>
            </w:tcBorders>
          </w:tcPr>
          <w:p w14:paraId="5FD98975" w14:textId="0176D548" w:rsidR="001029FC" w:rsidRDefault="001029FC" w:rsidP="001029FC">
            <w:pPr>
              <w:spacing w:line="256" w:lineRule="auto"/>
              <w:rPr>
                <w:rFonts w:eastAsia="Calibri"/>
                <w:lang w:eastAsia="en-US"/>
              </w:rPr>
            </w:pPr>
            <w:r>
              <w:t>garant cvičící</w:t>
            </w:r>
          </w:p>
        </w:tc>
        <w:tc>
          <w:tcPr>
            <w:tcW w:w="1746" w:type="dxa"/>
            <w:gridSpan w:val="2"/>
            <w:tcBorders>
              <w:top w:val="nil"/>
              <w:left w:val="single" w:sz="4" w:space="0" w:color="auto"/>
              <w:bottom w:val="single" w:sz="4" w:space="0" w:color="auto"/>
              <w:right w:val="single" w:sz="4" w:space="0" w:color="auto"/>
            </w:tcBorders>
          </w:tcPr>
          <w:p w14:paraId="377B482A" w14:textId="77777777" w:rsidR="001029FC" w:rsidRDefault="001029FC" w:rsidP="001029FC">
            <w:pPr>
              <w:spacing w:line="256" w:lineRule="auto"/>
              <w:rPr>
                <w:lang w:eastAsia="en-US"/>
              </w:rPr>
            </w:pPr>
          </w:p>
        </w:tc>
      </w:tr>
      <w:tr w:rsidR="00857D2B" w14:paraId="1F4F66FE" w14:textId="77777777" w:rsidTr="00522080">
        <w:trPr>
          <w:trHeight w:val="284"/>
        </w:trPr>
        <w:tc>
          <w:tcPr>
            <w:tcW w:w="2724" w:type="dxa"/>
            <w:gridSpan w:val="2"/>
            <w:tcBorders>
              <w:top w:val="nil"/>
              <w:left w:val="single" w:sz="4" w:space="0" w:color="auto"/>
              <w:bottom w:val="single" w:sz="4" w:space="0" w:color="auto"/>
              <w:right w:val="single" w:sz="4" w:space="0" w:color="auto"/>
            </w:tcBorders>
          </w:tcPr>
          <w:p w14:paraId="4D629759" w14:textId="2BEE2F1A" w:rsidR="00857D2B" w:rsidRDefault="00857D2B" w:rsidP="00857D2B">
            <w:pPr>
              <w:spacing w:line="256" w:lineRule="auto"/>
              <w:rPr>
                <w:rFonts w:eastAsia="Calibri"/>
                <w:lang w:eastAsia="en-US"/>
              </w:rPr>
            </w:pPr>
            <w:r w:rsidRPr="00FE41E7">
              <w:rPr>
                <w:rStyle w:val="normaltextrun"/>
                <w:rFonts w:eastAsiaTheme="majorEastAsia"/>
              </w:rPr>
              <w:t>Obalový design 1</w:t>
            </w:r>
            <w:r w:rsidRPr="00FE41E7">
              <w:rPr>
                <w:rStyle w:val="eop"/>
              </w:rPr>
              <w:t> </w:t>
            </w:r>
          </w:p>
        </w:tc>
        <w:tc>
          <w:tcPr>
            <w:tcW w:w="2125" w:type="dxa"/>
            <w:gridSpan w:val="2"/>
            <w:tcBorders>
              <w:top w:val="nil"/>
              <w:left w:val="single" w:sz="4" w:space="0" w:color="auto"/>
              <w:bottom w:val="single" w:sz="4" w:space="0" w:color="auto"/>
              <w:right w:val="single" w:sz="4" w:space="0" w:color="auto"/>
            </w:tcBorders>
          </w:tcPr>
          <w:p w14:paraId="5A550F4A" w14:textId="0AD13C3D" w:rsidR="00857D2B" w:rsidRPr="00EE3DC1" w:rsidRDefault="00857D2B" w:rsidP="00857D2B">
            <w:pPr>
              <w:spacing w:line="256" w:lineRule="auto"/>
              <w:rPr>
                <w:lang w:eastAsia="en-US"/>
              </w:rPr>
            </w:pPr>
            <w:r w:rsidRPr="00E51863">
              <w:rPr>
                <w:lang w:eastAsia="en-US"/>
              </w:rPr>
              <w:t>Design (BSP)</w:t>
            </w:r>
          </w:p>
        </w:tc>
        <w:tc>
          <w:tcPr>
            <w:tcW w:w="709" w:type="dxa"/>
            <w:gridSpan w:val="2"/>
            <w:tcBorders>
              <w:top w:val="nil"/>
              <w:left w:val="single" w:sz="4" w:space="0" w:color="auto"/>
              <w:bottom w:val="single" w:sz="4" w:space="0" w:color="auto"/>
              <w:right w:val="single" w:sz="4" w:space="0" w:color="auto"/>
            </w:tcBorders>
          </w:tcPr>
          <w:p w14:paraId="0C38818C" w14:textId="5152796D" w:rsidR="00857D2B" w:rsidRDefault="00857D2B" w:rsidP="00857D2B">
            <w:pPr>
              <w:spacing w:line="256" w:lineRule="auto"/>
              <w:rPr>
                <w:lang w:eastAsia="en-US"/>
              </w:rPr>
            </w:pPr>
            <w:r>
              <w:rPr>
                <w:lang w:eastAsia="en-US"/>
              </w:rPr>
              <w:t>2ZS</w:t>
            </w:r>
          </w:p>
        </w:tc>
        <w:tc>
          <w:tcPr>
            <w:tcW w:w="2551" w:type="dxa"/>
            <w:gridSpan w:val="4"/>
            <w:tcBorders>
              <w:top w:val="nil"/>
              <w:left w:val="single" w:sz="4" w:space="0" w:color="auto"/>
              <w:bottom w:val="single" w:sz="4" w:space="0" w:color="auto"/>
              <w:right w:val="single" w:sz="4" w:space="0" w:color="auto"/>
            </w:tcBorders>
          </w:tcPr>
          <w:p w14:paraId="6ECE8E68" w14:textId="64016DB9" w:rsidR="00857D2B" w:rsidRDefault="00857D2B" w:rsidP="00857D2B">
            <w:pPr>
              <w:spacing w:line="256" w:lineRule="auto"/>
              <w:rPr>
                <w:rFonts w:eastAsia="Calibri"/>
                <w:lang w:eastAsia="en-US"/>
              </w:rPr>
            </w:pPr>
            <w:r w:rsidRPr="0075763E">
              <w:rPr>
                <w:rFonts w:eastAsia="Calibri"/>
                <w:lang w:eastAsia="en-US"/>
              </w:rPr>
              <w:t>garant předmětu, vede seminář</w:t>
            </w:r>
          </w:p>
        </w:tc>
        <w:tc>
          <w:tcPr>
            <w:tcW w:w="1746" w:type="dxa"/>
            <w:gridSpan w:val="2"/>
            <w:tcBorders>
              <w:top w:val="nil"/>
              <w:left w:val="single" w:sz="4" w:space="0" w:color="auto"/>
              <w:bottom w:val="single" w:sz="4" w:space="0" w:color="auto"/>
              <w:right w:val="single" w:sz="4" w:space="0" w:color="auto"/>
            </w:tcBorders>
          </w:tcPr>
          <w:p w14:paraId="053A0E9E" w14:textId="77777777" w:rsidR="00857D2B" w:rsidRDefault="00857D2B" w:rsidP="00857D2B">
            <w:pPr>
              <w:spacing w:line="256" w:lineRule="auto"/>
              <w:rPr>
                <w:lang w:eastAsia="en-US"/>
              </w:rPr>
            </w:pPr>
          </w:p>
        </w:tc>
      </w:tr>
      <w:tr w:rsidR="00857D2B" w14:paraId="0A2055C7" w14:textId="77777777" w:rsidTr="00522080">
        <w:trPr>
          <w:trHeight w:val="284"/>
        </w:trPr>
        <w:tc>
          <w:tcPr>
            <w:tcW w:w="2724" w:type="dxa"/>
            <w:gridSpan w:val="2"/>
            <w:tcBorders>
              <w:top w:val="nil"/>
              <w:left w:val="single" w:sz="4" w:space="0" w:color="auto"/>
              <w:bottom w:val="single" w:sz="4" w:space="0" w:color="auto"/>
              <w:right w:val="single" w:sz="4" w:space="0" w:color="auto"/>
            </w:tcBorders>
          </w:tcPr>
          <w:p w14:paraId="0E2DEA39" w14:textId="4CFFFAF8" w:rsidR="00857D2B" w:rsidRDefault="00857D2B" w:rsidP="00857D2B">
            <w:pPr>
              <w:spacing w:line="256" w:lineRule="auto"/>
              <w:rPr>
                <w:rFonts w:eastAsia="Calibri"/>
                <w:lang w:eastAsia="en-US"/>
              </w:rPr>
            </w:pPr>
            <w:r w:rsidRPr="00FE41E7">
              <w:rPr>
                <w:rStyle w:val="normaltextrun"/>
                <w:rFonts w:eastAsiaTheme="majorEastAsia"/>
              </w:rPr>
              <w:t xml:space="preserve">Obalový design </w:t>
            </w:r>
            <w:r>
              <w:rPr>
                <w:rStyle w:val="normaltextrun"/>
                <w:rFonts w:eastAsiaTheme="majorEastAsia"/>
              </w:rPr>
              <w:t>2</w:t>
            </w:r>
            <w:r w:rsidRPr="00FE41E7">
              <w:rPr>
                <w:rStyle w:val="eop"/>
              </w:rPr>
              <w:t> </w:t>
            </w:r>
          </w:p>
        </w:tc>
        <w:tc>
          <w:tcPr>
            <w:tcW w:w="2125" w:type="dxa"/>
            <w:gridSpan w:val="2"/>
            <w:tcBorders>
              <w:top w:val="nil"/>
              <w:left w:val="single" w:sz="4" w:space="0" w:color="auto"/>
              <w:bottom w:val="single" w:sz="4" w:space="0" w:color="auto"/>
              <w:right w:val="single" w:sz="4" w:space="0" w:color="auto"/>
            </w:tcBorders>
          </w:tcPr>
          <w:p w14:paraId="127F505F" w14:textId="1800B5D9" w:rsidR="00857D2B" w:rsidRPr="00EE3DC1" w:rsidRDefault="00857D2B" w:rsidP="00857D2B">
            <w:pPr>
              <w:spacing w:line="256" w:lineRule="auto"/>
              <w:rPr>
                <w:lang w:eastAsia="en-US"/>
              </w:rPr>
            </w:pPr>
            <w:r w:rsidRPr="00E51863">
              <w:rPr>
                <w:lang w:eastAsia="en-US"/>
              </w:rPr>
              <w:t>Design (BSP)</w:t>
            </w:r>
          </w:p>
        </w:tc>
        <w:tc>
          <w:tcPr>
            <w:tcW w:w="709" w:type="dxa"/>
            <w:gridSpan w:val="2"/>
            <w:tcBorders>
              <w:top w:val="nil"/>
              <w:left w:val="single" w:sz="4" w:space="0" w:color="auto"/>
              <w:bottom w:val="single" w:sz="4" w:space="0" w:color="auto"/>
              <w:right w:val="single" w:sz="4" w:space="0" w:color="auto"/>
            </w:tcBorders>
          </w:tcPr>
          <w:p w14:paraId="393B00D0" w14:textId="7EB111DA" w:rsidR="00857D2B" w:rsidRDefault="00857D2B" w:rsidP="00857D2B">
            <w:pPr>
              <w:spacing w:line="256" w:lineRule="auto"/>
              <w:rPr>
                <w:lang w:eastAsia="en-US"/>
              </w:rPr>
            </w:pPr>
            <w:r>
              <w:rPr>
                <w:lang w:eastAsia="en-US"/>
              </w:rPr>
              <w:t>2LS</w:t>
            </w:r>
          </w:p>
        </w:tc>
        <w:tc>
          <w:tcPr>
            <w:tcW w:w="2551" w:type="dxa"/>
            <w:gridSpan w:val="4"/>
            <w:tcBorders>
              <w:top w:val="nil"/>
              <w:left w:val="single" w:sz="4" w:space="0" w:color="auto"/>
              <w:bottom w:val="single" w:sz="4" w:space="0" w:color="auto"/>
              <w:right w:val="single" w:sz="4" w:space="0" w:color="auto"/>
            </w:tcBorders>
          </w:tcPr>
          <w:p w14:paraId="279AFD29" w14:textId="25DB3843" w:rsidR="00857D2B" w:rsidRDefault="00857D2B" w:rsidP="00857D2B">
            <w:pPr>
              <w:spacing w:line="256" w:lineRule="auto"/>
              <w:rPr>
                <w:rFonts w:eastAsia="Calibri"/>
                <w:lang w:eastAsia="en-US"/>
              </w:rPr>
            </w:pPr>
            <w:r w:rsidRPr="0075763E">
              <w:rPr>
                <w:rFonts w:eastAsia="Calibri"/>
                <w:lang w:eastAsia="en-US"/>
              </w:rPr>
              <w:t>garant předmětu, vede seminář</w:t>
            </w:r>
          </w:p>
        </w:tc>
        <w:tc>
          <w:tcPr>
            <w:tcW w:w="1746" w:type="dxa"/>
            <w:gridSpan w:val="2"/>
            <w:tcBorders>
              <w:top w:val="nil"/>
              <w:left w:val="single" w:sz="4" w:space="0" w:color="auto"/>
              <w:bottom w:val="single" w:sz="4" w:space="0" w:color="auto"/>
              <w:right w:val="single" w:sz="4" w:space="0" w:color="auto"/>
            </w:tcBorders>
          </w:tcPr>
          <w:p w14:paraId="7FEEE050" w14:textId="77777777" w:rsidR="00857D2B" w:rsidRDefault="00857D2B" w:rsidP="00857D2B">
            <w:pPr>
              <w:spacing w:line="256" w:lineRule="auto"/>
              <w:rPr>
                <w:lang w:eastAsia="en-US"/>
              </w:rPr>
            </w:pPr>
          </w:p>
        </w:tc>
      </w:tr>
      <w:tr w:rsidR="00E341AF" w14:paraId="4F5CB8FD" w14:textId="77777777" w:rsidTr="00522080">
        <w:trPr>
          <w:trHeight w:val="284"/>
        </w:trPr>
        <w:tc>
          <w:tcPr>
            <w:tcW w:w="2724" w:type="dxa"/>
            <w:gridSpan w:val="2"/>
            <w:tcBorders>
              <w:top w:val="nil"/>
              <w:left w:val="single" w:sz="4" w:space="0" w:color="auto"/>
              <w:bottom w:val="single" w:sz="4" w:space="0" w:color="auto"/>
              <w:right w:val="single" w:sz="4" w:space="0" w:color="auto"/>
            </w:tcBorders>
            <w:hideMark/>
          </w:tcPr>
          <w:p w14:paraId="2762B640" w14:textId="77777777" w:rsidR="00E341AF" w:rsidRDefault="00E341AF">
            <w:pPr>
              <w:spacing w:line="256" w:lineRule="auto"/>
              <w:rPr>
                <w:lang w:eastAsia="en-US"/>
              </w:rPr>
            </w:pPr>
            <w:r>
              <w:rPr>
                <w:lang w:eastAsia="en-US"/>
              </w:rPr>
              <w:t>Typografie 3</w:t>
            </w:r>
          </w:p>
        </w:tc>
        <w:tc>
          <w:tcPr>
            <w:tcW w:w="2125" w:type="dxa"/>
            <w:gridSpan w:val="2"/>
            <w:tcBorders>
              <w:top w:val="nil"/>
              <w:left w:val="single" w:sz="4" w:space="0" w:color="auto"/>
              <w:bottom w:val="single" w:sz="4" w:space="0" w:color="auto"/>
              <w:right w:val="single" w:sz="4" w:space="0" w:color="auto"/>
            </w:tcBorders>
            <w:hideMark/>
          </w:tcPr>
          <w:p w14:paraId="10F66B0D" w14:textId="7B8EE0EC" w:rsidR="00E341AF" w:rsidRDefault="00E341AF">
            <w:pPr>
              <w:spacing w:line="256" w:lineRule="auto"/>
              <w:rPr>
                <w:lang w:eastAsia="en-US"/>
              </w:rPr>
            </w:pPr>
            <w:r>
              <w:rPr>
                <w:lang w:eastAsia="en-US"/>
              </w:rPr>
              <w:t>Multimédia</w:t>
            </w:r>
            <w:r w:rsidR="008A5C14">
              <w:rPr>
                <w:lang w:eastAsia="en-US"/>
              </w:rPr>
              <w:t xml:space="preserve"> </w:t>
            </w:r>
            <w:r>
              <w:rPr>
                <w:lang w:eastAsia="en-US"/>
              </w:rPr>
              <w:t>(BSP)</w:t>
            </w:r>
            <w:r w:rsidR="0043738C">
              <w:rPr>
                <w:lang w:eastAsia="en-US"/>
              </w:rPr>
              <w:t xml:space="preserve"> </w:t>
            </w:r>
          </w:p>
        </w:tc>
        <w:tc>
          <w:tcPr>
            <w:tcW w:w="709" w:type="dxa"/>
            <w:gridSpan w:val="2"/>
            <w:tcBorders>
              <w:top w:val="nil"/>
              <w:left w:val="single" w:sz="4" w:space="0" w:color="auto"/>
              <w:bottom w:val="single" w:sz="4" w:space="0" w:color="auto"/>
              <w:right w:val="single" w:sz="4" w:space="0" w:color="auto"/>
            </w:tcBorders>
            <w:hideMark/>
          </w:tcPr>
          <w:p w14:paraId="5875953B" w14:textId="462C2206" w:rsidR="00E341AF" w:rsidRDefault="005C5C9A">
            <w:pPr>
              <w:spacing w:line="256" w:lineRule="auto"/>
              <w:rPr>
                <w:lang w:eastAsia="en-US"/>
              </w:rPr>
            </w:pPr>
            <w:r>
              <w:rPr>
                <w:lang w:eastAsia="en-US"/>
              </w:rPr>
              <w:t>2</w:t>
            </w:r>
            <w:r w:rsidR="00E341AF">
              <w:rPr>
                <w:lang w:eastAsia="en-US"/>
              </w:rPr>
              <w:t>ZS</w:t>
            </w:r>
          </w:p>
        </w:tc>
        <w:tc>
          <w:tcPr>
            <w:tcW w:w="2551" w:type="dxa"/>
            <w:gridSpan w:val="4"/>
            <w:tcBorders>
              <w:top w:val="nil"/>
              <w:left w:val="single" w:sz="4" w:space="0" w:color="auto"/>
              <w:bottom w:val="single" w:sz="4" w:space="0" w:color="auto"/>
              <w:right w:val="single" w:sz="4" w:space="0" w:color="auto"/>
            </w:tcBorders>
            <w:hideMark/>
          </w:tcPr>
          <w:p w14:paraId="31EAEB86" w14:textId="77777777" w:rsidR="00E341AF" w:rsidRDefault="00E341AF">
            <w:pPr>
              <w:spacing w:line="256" w:lineRule="auto"/>
              <w:rPr>
                <w:lang w:eastAsia="en-US"/>
              </w:rPr>
            </w:pPr>
            <w:r>
              <w:rPr>
                <w:lang w:eastAsia="en-US"/>
              </w:rPr>
              <w:t>garant, vede seminář</w:t>
            </w:r>
          </w:p>
        </w:tc>
        <w:tc>
          <w:tcPr>
            <w:tcW w:w="1746" w:type="dxa"/>
            <w:gridSpan w:val="2"/>
            <w:tcBorders>
              <w:top w:val="nil"/>
              <w:left w:val="single" w:sz="4" w:space="0" w:color="auto"/>
              <w:bottom w:val="single" w:sz="4" w:space="0" w:color="auto"/>
              <w:right w:val="single" w:sz="4" w:space="0" w:color="auto"/>
            </w:tcBorders>
          </w:tcPr>
          <w:p w14:paraId="1C5A4D85" w14:textId="77777777" w:rsidR="00E341AF" w:rsidRDefault="00E341AF">
            <w:pPr>
              <w:spacing w:line="256" w:lineRule="auto"/>
              <w:rPr>
                <w:lang w:eastAsia="en-US"/>
              </w:rPr>
            </w:pPr>
          </w:p>
        </w:tc>
      </w:tr>
      <w:tr w:rsidR="0043738C" w14:paraId="1AC49452" w14:textId="77777777" w:rsidTr="00522080">
        <w:trPr>
          <w:trHeight w:val="284"/>
        </w:trPr>
        <w:tc>
          <w:tcPr>
            <w:tcW w:w="2724" w:type="dxa"/>
            <w:gridSpan w:val="2"/>
            <w:tcBorders>
              <w:top w:val="nil"/>
              <w:left w:val="single" w:sz="4" w:space="0" w:color="auto"/>
              <w:bottom w:val="single" w:sz="4" w:space="0" w:color="auto"/>
              <w:right w:val="single" w:sz="4" w:space="0" w:color="auto"/>
            </w:tcBorders>
            <w:hideMark/>
          </w:tcPr>
          <w:p w14:paraId="33319B4D" w14:textId="77777777" w:rsidR="0043738C" w:rsidRDefault="0043738C" w:rsidP="0043738C">
            <w:pPr>
              <w:spacing w:line="256" w:lineRule="auto"/>
              <w:rPr>
                <w:lang w:eastAsia="en-US"/>
              </w:rPr>
            </w:pPr>
            <w:r>
              <w:rPr>
                <w:lang w:eastAsia="en-US"/>
              </w:rPr>
              <w:t>Typografie 4</w:t>
            </w:r>
          </w:p>
        </w:tc>
        <w:tc>
          <w:tcPr>
            <w:tcW w:w="2125" w:type="dxa"/>
            <w:gridSpan w:val="2"/>
            <w:tcBorders>
              <w:top w:val="nil"/>
              <w:left w:val="single" w:sz="4" w:space="0" w:color="auto"/>
              <w:bottom w:val="single" w:sz="4" w:space="0" w:color="auto"/>
              <w:right w:val="single" w:sz="4" w:space="0" w:color="auto"/>
            </w:tcBorders>
            <w:hideMark/>
          </w:tcPr>
          <w:p w14:paraId="111FA733" w14:textId="77777777" w:rsidR="0043738C" w:rsidRDefault="0043738C" w:rsidP="0043738C">
            <w:pPr>
              <w:spacing w:line="256" w:lineRule="auto"/>
              <w:rPr>
                <w:lang w:eastAsia="en-US"/>
              </w:rPr>
            </w:pPr>
            <w:r>
              <w:rPr>
                <w:lang w:eastAsia="en-US"/>
              </w:rPr>
              <w:t>Multimédia (BSP)</w:t>
            </w:r>
          </w:p>
        </w:tc>
        <w:tc>
          <w:tcPr>
            <w:tcW w:w="709" w:type="dxa"/>
            <w:gridSpan w:val="2"/>
            <w:tcBorders>
              <w:top w:val="nil"/>
              <w:left w:val="single" w:sz="4" w:space="0" w:color="auto"/>
              <w:bottom w:val="single" w:sz="4" w:space="0" w:color="auto"/>
              <w:right w:val="single" w:sz="4" w:space="0" w:color="auto"/>
            </w:tcBorders>
            <w:hideMark/>
          </w:tcPr>
          <w:p w14:paraId="065E1B49" w14:textId="2950B918" w:rsidR="0043738C" w:rsidRDefault="007A4AB8" w:rsidP="0043738C">
            <w:pPr>
              <w:spacing w:line="256" w:lineRule="auto"/>
              <w:rPr>
                <w:lang w:eastAsia="en-US"/>
              </w:rPr>
            </w:pPr>
            <w:r>
              <w:rPr>
                <w:lang w:eastAsia="en-US"/>
              </w:rPr>
              <w:t>2</w:t>
            </w:r>
            <w:r w:rsidR="0043738C">
              <w:rPr>
                <w:lang w:eastAsia="en-US"/>
              </w:rPr>
              <w:t>LS</w:t>
            </w:r>
          </w:p>
        </w:tc>
        <w:tc>
          <w:tcPr>
            <w:tcW w:w="2551" w:type="dxa"/>
            <w:gridSpan w:val="4"/>
            <w:tcBorders>
              <w:top w:val="nil"/>
              <w:left w:val="single" w:sz="4" w:space="0" w:color="auto"/>
              <w:bottom w:val="single" w:sz="4" w:space="0" w:color="auto"/>
              <w:right w:val="single" w:sz="4" w:space="0" w:color="auto"/>
            </w:tcBorders>
            <w:hideMark/>
          </w:tcPr>
          <w:p w14:paraId="63496522" w14:textId="77777777" w:rsidR="0043738C" w:rsidRDefault="0043738C" w:rsidP="0043738C">
            <w:pPr>
              <w:spacing w:line="256" w:lineRule="auto"/>
              <w:rPr>
                <w:lang w:eastAsia="en-US"/>
              </w:rPr>
            </w:pPr>
            <w:r>
              <w:rPr>
                <w:lang w:eastAsia="en-US"/>
              </w:rPr>
              <w:t>garant, vede seminář</w:t>
            </w:r>
          </w:p>
        </w:tc>
        <w:tc>
          <w:tcPr>
            <w:tcW w:w="1746" w:type="dxa"/>
            <w:gridSpan w:val="2"/>
            <w:tcBorders>
              <w:top w:val="nil"/>
              <w:left w:val="single" w:sz="4" w:space="0" w:color="auto"/>
              <w:bottom w:val="single" w:sz="4" w:space="0" w:color="auto"/>
              <w:right w:val="single" w:sz="4" w:space="0" w:color="auto"/>
            </w:tcBorders>
          </w:tcPr>
          <w:p w14:paraId="11B9AA3D" w14:textId="77777777" w:rsidR="0043738C" w:rsidRDefault="0043738C" w:rsidP="0043738C">
            <w:pPr>
              <w:spacing w:line="256" w:lineRule="auto"/>
              <w:rPr>
                <w:lang w:eastAsia="en-US"/>
              </w:rPr>
            </w:pPr>
          </w:p>
        </w:tc>
      </w:tr>
      <w:tr w:rsidR="0043738C" w14:paraId="39B4269E" w14:textId="77777777" w:rsidTr="00522080">
        <w:tc>
          <w:tcPr>
            <w:tcW w:w="9855"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027ABD13" w14:textId="77777777" w:rsidR="0043738C" w:rsidRDefault="0043738C" w:rsidP="0043738C">
            <w:pPr>
              <w:spacing w:line="256" w:lineRule="auto"/>
              <w:jc w:val="both"/>
              <w:rPr>
                <w:lang w:eastAsia="en-US"/>
              </w:rPr>
            </w:pPr>
            <w:r>
              <w:rPr>
                <w:b/>
                <w:lang w:eastAsia="en-US"/>
              </w:rPr>
              <w:t xml:space="preserve">Údaje o vzdělání na VŠ </w:t>
            </w:r>
          </w:p>
        </w:tc>
      </w:tr>
      <w:tr w:rsidR="0043738C" w14:paraId="0BEAAD94" w14:textId="77777777" w:rsidTr="00E153D9">
        <w:trPr>
          <w:trHeight w:val="234"/>
        </w:trPr>
        <w:tc>
          <w:tcPr>
            <w:tcW w:w="9855" w:type="dxa"/>
            <w:gridSpan w:val="12"/>
            <w:tcBorders>
              <w:top w:val="single" w:sz="4" w:space="0" w:color="auto"/>
              <w:left w:val="single" w:sz="4" w:space="0" w:color="auto"/>
              <w:bottom w:val="single" w:sz="4" w:space="0" w:color="auto"/>
              <w:right w:val="single" w:sz="4" w:space="0" w:color="auto"/>
            </w:tcBorders>
            <w:hideMark/>
          </w:tcPr>
          <w:p w14:paraId="4F3A5564" w14:textId="77777777" w:rsidR="0043738C" w:rsidRDefault="0043738C" w:rsidP="0043738C">
            <w:pPr>
              <w:spacing w:line="256" w:lineRule="auto"/>
              <w:jc w:val="both"/>
              <w:rPr>
                <w:b/>
                <w:lang w:eastAsia="en-US"/>
              </w:rPr>
            </w:pPr>
            <w:r>
              <w:rPr>
                <w:rFonts w:eastAsia="Calibri"/>
                <w:lang w:eastAsia="en-US"/>
              </w:rPr>
              <w:t>2001: VUT v Brně, Fakulta výtvarných umění, Ateliér Environment</w:t>
            </w:r>
            <w:r>
              <w:rPr>
                <w:lang w:eastAsia="en-US"/>
              </w:rPr>
              <w:t>, MgA.</w:t>
            </w:r>
          </w:p>
        </w:tc>
      </w:tr>
      <w:tr w:rsidR="0043738C" w14:paraId="57392AA1" w14:textId="77777777" w:rsidTr="00522080">
        <w:tc>
          <w:tcPr>
            <w:tcW w:w="9855"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4511CED9" w14:textId="77777777" w:rsidR="0043738C" w:rsidRDefault="0043738C" w:rsidP="0043738C">
            <w:pPr>
              <w:spacing w:line="256" w:lineRule="auto"/>
              <w:jc w:val="both"/>
              <w:rPr>
                <w:b/>
                <w:lang w:eastAsia="en-US"/>
              </w:rPr>
            </w:pPr>
            <w:r>
              <w:rPr>
                <w:b/>
                <w:lang w:eastAsia="en-US"/>
              </w:rPr>
              <w:t>Údaje o odborném působení od absolvování VŠ</w:t>
            </w:r>
          </w:p>
        </w:tc>
      </w:tr>
      <w:tr w:rsidR="0043738C" w14:paraId="6A892D24" w14:textId="77777777" w:rsidTr="00E153D9">
        <w:trPr>
          <w:trHeight w:val="2127"/>
        </w:trPr>
        <w:tc>
          <w:tcPr>
            <w:tcW w:w="9855" w:type="dxa"/>
            <w:gridSpan w:val="12"/>
            <w:tcBorders>
              <w:top w:val="single" w:sz="4" w:space="0" w:color="auto"/>
              <w:left w:val="single" w:sz="4" w:space="0" w:color="auto"/>
              <w:bottom w:val="single" w:sz="4" w:space="0" w:color="auto"/>
              <w:right w:val="single" w:sz="4" w:space="0" w:color="auto"/>
            </w:tcBorders>
            <w:hideMark/>
          </w:tcPr>
          <w:p w14:paraId="47254D7C" w14:textId="77777777" w:rsidR="0043738C" w:rsidRDefault="0043738C" w:rsidP="0043738C">
            <w:pPr>
              <w:spacing w:line="256" w:lineRule="auto"/>
              <w:rPr>
                <w:rFonts w:eastAsia="Calibri"/>
                <w:lang w:eastAsia="en-US"/>
              </w:rPr>
            </w:pPr>
            <w:r>
              <w:rPr>
                <w:rFonts w:eastAsia="Calibri"/>
                <w:lang w:eastAsia="en-US"/>
              </w:rPr>
              <w:t>2008–dosud: UTB ve Zlíně, Fakulta multimediálních komunikací, ateliér Digitální design, odborný asistent</w:t>
            </w:r>
          </w:p>
          <w:p w14:paraId="7D1A7692" w14:textId="77777777" w:rsidR="0043738C" w:rsidRDefault="0043738C" w:rsidP="0043738C">
            <w:pPr>
              <w:spacing w:line="256" w:lineRule="auto"/>
              <w:rPr>
                <w:rFonts w:eastAsia="Calibri"/>
                <w:lang w:eastAsia="en-US"/>
              </w:rPr>
            </w:pPr>
            <w:r>
              <w:rPr>
                <w:rFonts w:eastAsia="Calibri"/>
                <w:lang w:eastAsia="en-US"/>
              </w:rPr>
              <w:t>2016–2022: Pramen CZ, grafický designér, art director</w:t>
            </w:r>
          </w:p>
          <w:p w14:paraId="7B43A7C9" w14:textId="77777777" w:rsidR="0043738C" w:rsidRDefault="0043738C" w:rsidP="0043738C">
            <w:pPr>
              <w:spacing w:line="256" w:lineRule="auto"/>
              <w:rPr>
                <w:rFonts w:eastAsia="Calibri"/>
                <w:lang w:eastAsia="en-US"/>
              </w:rPr>
            </w:pPr>
            <w:r>
              <w:rPr>
                <w:rFonts w:eastAsia="Calibri"/>
                <w:lang w:eastAsia="en-US"/>
              </w:rPr>
              <w:t>2012–2022: Enapo, grafický designér, art director</w:t>
            </w:r>
          </w:p>
          <w:p w14:paraId="6D88C7D2" w14:textId="77777777" w:rsidR="0043738C" w:rsidRDefault="0043738C" w:rsidP="0043738C">
            <w:pPr>
              <w:spacing w:line="256" w:lineRule="auto"/>
              <w:rPr>
                <w:rFonts w:eastAsia="Calibri"/>
                <w:lang w:eastAsia="en-US"/>
              </w:rPr>
            </w:pPr>
            <w:r>
              <w:rPr>
                <w:rFonts w:eastAsia="Calibri"/>
                <w:lang w:eastAsia="en-US"/>
              </w:rPr>
              <w:t>2010–2022: HOPA, komunikace značky – art director</w:t>
            </w:r>
          </w:p>
          <w:p w14:paraId="3366C298" w14:textId="77777777" w:rsidR="0043738C" w:rsidRDefault="0043738C" w:rsidP="0043738C">
            <w:pPr>
              <w:spacing w:line="256" w:lineRule="auto"/>
              <w:rPr>
                <w:rFonts w:eastAsia="Calibri"/>
                <w:lang w:eastAsia="en-US"/>
              </w:rPr>
            </w:pPr>
            <w:r>
              <w:rPr>
                <w:rFonts w:eastAsia="Calibri"/>
                <w:lang w:eastAsia="en-US"/>
              </w:rPr>
              <w:t>2018–2019: Tescoma Zlín, grafický designér, art director</w:t>
            </w:r>
          </w:p>
          <w:p w14:paraId="08440C13" w14:textId="77777777" w:rsidR="0043738C" w:rsidRDefault="0043738C" w:rsidP="0043738C">
            <w:pPr>
              <w:spacing w:line="256" w:lineRule="auto"/>
              <w:rPr>
                <w:rFonts w:eastAsia="Calibri"/>
                <w:lang w:eastAsia="en-US"/>
              </w:rPr>
            </w:pPr>
            <w:r>
              <w:rPr>
                <w:rFonts w:eastAsia="Calibri"/>
                <w:lang w:eastAsia="en-US"/>
              </w:rPr>
              <w:t>2006–2018: KB Expert,</w:t>
            </w:r>
            <w:r>
              <w:rPr>
                <w:rFonts w:eastAsia="Calibri"/>
                <w:noProof/>
                <w:lang w:eastAsia="en-US"/>
              </w:rPr>
              <w:t xml:space="preserve"> obalový design ECG,</w:t>
            </w:r>
            <w:r>
              <w:rPr>
                <w:rFonts w:eastAsia="Calibri"/>
                <w:lang w:eastAsia="en-US"/>
              </w:rPr>
              <w:t xml:space="preserve"> komunikace značky – art director </w:t>
            </w:r>
          </w:p>
          <w:p w14:paraId="358FF9FD" w14:textId="77777777" w:rsidR="0043738C" w:rsidRDefault="0043738C" w:rsidP="0043738C">
            <w:pPr>
              <w:spacing w:line="256" w:lineRule="auto"/>
              <w:rPr>
                <w:rFonts w:eastAsia="Calibri"/>
                <w:lang w:eastAsia="en-US"/>
              </w:rPr>
            </w:pPr>
            <w:r>
              <w:rPr>
                <w:rFonts w:eastAsia="Calibri"/>
                <w:lang w:eastAsia="en-US"/>
              </w:rPr>
              <w:t>2003-2008: Vabanque Advertising, Zlín, kreativní ředitel</w:t>
            </w:r>
          </w:p>
          <w:p w14:paraId="6F762484" w14:textId="77777777" w:rsidR="0043738C" w:rsidRDefault="0043738C" w:rsidP="0043738C">
            <w:pPr>
              <w:spacing w:line="256" w:lineRule="auto"/>
              <w:rPr>
                <w:rFonts w:eastAsia="Calibri"/>
                <w:lang w:eastAsia="en-US"/>
              </w:rPr>
            </w:pPr>
            <w:r>
              <w:rPr>
                <w:rFonts w:eastAsia="Calibri"/>
                <w:lang w:eastAsia="en-US"/>
              </w:rPr>
              <w:t>2002-2003: Comtech group, Zlín, grafický designer</w:t>
            </w:r>
          </w:p>
          <w:p w14:paraId="2263D258" w14:textId="77777777" w:rsidR="0043738C" w:rsidRDefault="0043738C" w:rsidP="0043738C">
            <w:pPr>
              <w:spacing w:line="256" w:lineRule="auto"/>
              <w:jc w:val="both"/>
              <w:rPr>
                <w:color w:val="FF0000"/>
                <w:lang w:eastAsia="en-US"/>
              </w:rPr>
            </w:pPr>
            <w:r>
              <w:rPr>
                <w:rFonts w:eastAsia="Calibri"/>
                <w:lang w:eastAsia="en-US"/>
              </w:rPr>
              <w:t>2001-2002: Ledoborec Creative Shop, Praha, art director</w:t>
            </w:r>
          </w:p>
        </w:tc>
      </w:tr>
      <w:tr w:rsidR="0043738C" w14:paraId="2B0ABDD2" w14:textId="77777777" w:rsidTr="00522080">
        <w:trPr>
          <w:trHeight w:val="250"/>
        </w:trPr>
        <w:tc>
          <w:tcPr>
            <w:tcW w:w="9855"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2B95C09B" w14:textId="77777777" w:rsidR="0043738C" w:rsidRDefault="0043738C" w:rsidP="0043738C">
            <w:pPr>
              <w:spacing w:line="256" w:lineRule="auto"/>
              <w:jc w:val="both"/>
              <w:rPr>
                <w:lang w:eastAsia="en-US"/>
              </w:rPr>
            </w:pPr>
            <w:r>
              <w:rPr>
                <w:b/>
                <w:lang w:eastAsia="en-US"/>
              </w:rPr>
              <w:t>Zkušenosti s vedením kvalifikačních a rigorózních prací</w:t>
            </w:r>
          </w:p>
        </w:tc>
      </w:tr>
      <w:tr w:rsidR="0043738C" w14:paraId="6F9DB3EA" w14:textId="77777777" w:rsidTr="00522080">
        <w:trPr>
          <w:trHeight w:val="455"/>
        </w:trPr>
        <w:tc>
          <w:tcPr>
            <w:tcW w:w="9855" w:type="dxa"/>
            <w:gridSpan w:val="12"/>
            <w:tcBorders>
              <w:top w:val="single" w:sz="4" w:space="0" w:color="auto"/>
              <w:left w:val="single" w:sz="4" w:space="0" w:color="auto"/>
              <w:bottom w:val="single" w:sz="4" w:space="0" w:color="auto"/>
              <w:right w:val="single" w:sz="4" w:space="0" w:color="auto"/>
            </w:tcBorders>
            <w:hideMark/>
          </w:tcPr>
          <w:p w14:paraId="5620EE04" w14:textId="77777777" w:rsidR="0043738C" w:rsidRDefault="0043738C" w:rsidP="0043738C">
            <w:pPr>
              <w:spacing w:line="256" w:lineRule="auto"/>
              <w:jc w:val="both"/>
              <w:rPr>
                <w:lang w:eastAsia="en-US"/>
              </w:rPr>
            </w:pPr>
            <w:r>
              <w:rPr>
                <w:lang w:eastAsia="en-US"/>
              </w:rPr>
              <w:t>Bakalářské práce: 44</w:t>
            </w:r>
          </w:p>
          <w:p w14:paraId="4857E94B" w14:textId="77777777" w:rsidR="0043738C" w:rsidRDefault="0043738C" w:rsidP="0043738C">
            <w:pPr>
              <w:spacing w:line="256" w:lineRule="auto"/>
              <w:jc w:val="both"/>
              <w:rPr>
                <w:lang w:eastAsia="en-US"/>
              </w:rPr>
            </w:pPr>
            <w:r>
              <w:rPr>
                <w:lang w:eastAsia="en-US"/>
              </w:rPr>
              <w:t>Diplomové práce: 7</w:t>
            </w:r>
          </w:p>
        </w:tc>
      </w:tr>
    </w:tbl>
    <w:p w14:paraId="05C2B5FE" w14:textId="77777777" w:rsidR="00A21688" w:rsidRDefault="00A2168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8"/>
        <w:gridCol w:w="2244"/>
        <w:gridCol w:w="1462"/>
        <w:gridCol w:w="786"/>
        <w:gridCol w:w="632"/>
        <w:gridCol w:w="693"/>
        <w:gridCol w:w="694"/>
      </w:tblGrid>
      <w:tr w:rsidR="0043738C" w14:paraId="253910C6" w14:textId="77777777" w:rsidTr="00522080">
        <w:trPr>
          <w:cantSplit/>
        </w:trPr>
        <w:tc>
          <w:tcPr>
            <w:tcW w:w="3344"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100C17C4" w14:textId="755CD776" w:rsidR="0043738C" w:rsidRDefault="0043738C" w:rsidP="0043738C">
            <w:pPr>
              <w:spacing w:line="256" w:lineRule="auto"/>
              <w:jc w:val="both"/>
              <w:rPr>
                <w:lang w:eastAsia="en-US"/>
              </w:rPr>
            </w:pPr>
            <w:r>
              <w:rPr>
                <w:b/>
                <w:lang w:eastAsia="en-US"/>
              </w:rPr>
              <w:lastRenderedPageBreak/>
              <w:t xml:space="preserve">Obor habilitačního řízení </w:t>
            </w:r>
          </w:p>
        </w:tc>
        <w:tc>
          <w:tcPr>
            <w:tcW w:w="2244" w:type="dxa"/>
            <w:tcBorders>
              <w:top w:val="single" w:sz="12" w:space="0" w:color="auto"/>
              <w:left w:val="single" w:sz="4" w:space="0" w:color="auto"/>
              <w:bottom w:val="single" w:sz="4" w:space="0" w:color="auto"/>
              <w:right w:val="single" w:sz="4" w:space="0" w:color="auto"/>
            </w:tcBorders>
            <w:shd w:val="clear" w:color="auto" w:fill="F7CAAC"/>
            <w:hideMark/>
          </w:tcPr>
          <w:p w14:paraId="3AF86224" w14:textId="77777777" w:rsidR="0043738C" w:rsidRDefault="0043738C" w:rsidP="0043738C">
            <w:pPr>
              <w:spacing w:line="256" w:lineRule="auto"/>
              <w:jc w:val="both"/>
              <w:rPr>
                <w:lang w:eastAsia="en-US"/>
              </w:rPr>
            </w:pPr>
            <w:r>
              <w:rPr>
                <w:b/>
                <w:lang w:eastAsia="en-US"/>
              </w:rPr>
              <w:t>Rok udělení hodnosti</w:t>
            </w:r>
          </w:p>
        </w:tc>
        <w:tc>
          <w:tcPr>
            <w:tcW w:w="2248" w:type="dxa"/>
            <w:gridSpan w:val="2"/>
            <w:tcBorders>
              <w:top w:val="single" w:sz="12" w:space="0" w:color="auto"/>
              <w:left w:val="single" w:sz="4" w:space="0" w:color="auto"/>
              <w:bottom w:val="single" w:sz="4" w:space="0" w:color="auto"/>
              <w:right w:val="single" w:sz="12" w:space="0" w:color="auto"/>
            </w:tcBorders>
            <w:shd w:val="clear" w:color="auto" w:fill="F7CAAC"/>
            <w:hideMark/>
          </w:tcPr>
          <w:p w14:paraId="65D9D1CC" w14:textId="77777777" w:rsidR="0043738C" w:rsidRDefault="0043738C" w:rsidP="0043738C">
            <w:pPr>
              <w:spacing w:line="256" w:lineRule="auto"/>
              <w:jc w:val="both"/>
              <w:rPr>
                <w:lang w:eastAsia="en-US"/>
              </w:rPr>
            </w:pPr>
            <w:r>
              <w:rPr>
                <w:b/>
                <w:lang w:eastAsia="en-US"/>
              </w:rPr>
              <w:t>Řízení konáno na VŠ</w:t>
            </w:r>
          </w:p>
        </w:tc>
        <w:tc>
          <w:tcPr>
            <w:tcW w:w="2019" w:type="dxa"/>
            <w:gridSpan w:val="3"/>
            <w:tcBorders>
              <w:top w:val="single" w:sz="12" w:space="0" w:color="auto"/>
              <w:left w:val="single" w:sz="12" w:space="0" w:color="auto"/>
              <w:bottom w:val="single" w:sz="4" w:space="0" w:color="auto"/>
              <w:right w:val="single" w:sz="4" w:space="0" w:color="auto"/>
            </w:tcBorders>
            <w:shd w:val="clear" w:color="auto" w:fill="F7CAAC"/>
            <w:hideMark/>
          </w:tcPr>
          <w:p w14:paraId="70526D54" w14:textId="77777777" w:rsidR="0043738C" w:rsidRDefault="0043738C" w:rsidP="0043738C">
            <w:pPr>
              <w:spacing w:line="256" w:lineRule="auto"/>
              <w:jc w:val="both"/>
              <w:rPr>
                <w:b/>
                <w:lang w:eastAsia="en-US"/>
              </w:rPr>
            </w:pPr>
            <w:r>
              <w:rPr>
                <w:b/>
                <w:lang w:eastAsia="en-US"/>
              </w:rPr>
              <w:t>Ohlasy publikací</w:t>
            </w:r>
          </w:p>
        </w:tc>
      </w:tr>
      <w:tr w:rsidR="0043738C" w14:paraId="3F3D4670" w14:textId="77777777" w:rsidTr="00522080">
        <w:trPr>
          <w:cantSplit/>
        </w:trPr>
        <w:tc>
          <w:tcPr>
            <w:tcW w:w="3344" w:type="dxa"/>
            <w:gridSpan w:val="2"/>
            <w:tcBorders>
              <w:top w:val="single" w:sz="4" w:space="0" w:color="auto"/>
              <w:left w:val="single" w:sz="4" w:space="0" w:color="auto"/>
              <w:bottom w:val="single" w:sz="4" w:space="0" w:color="auto"/>
              <w:right w:val="single" w:sz="4" w:space="0" w:color="auto"/>
            </w:tcBorders>
          </w:tcPr>
          <w:p w14:paraId="19454D14" w14:textId="77777777" w:rsidR="0043738C" w:rsidRDefault="0043738C" w:rsidP="0043738C">
            <w:pPr>
              <w:spacing w:line="256" w:lineRule="auto"/>
              <w:jc w:val="both"/>
              <w:rPr>
                <w:lang w:eastAsia="en-US"/>
              </w:rPr>
            </w:pPr>
          </w:p>
        </w:tc>
        <w:tc>
          <w:tcPr>
            <w:tcW w:w="2244" w:type="dxa"/>
            <w:tcBorders>
              <w:top w:val="single" w:sz="4" w:space="0" w:color="auto"/>
              <w:left w:val="single" w:sz="4" w:space="0" w:color="auto"/>
              <w:bottom w:val="single" w:sz="4" w:space="0" w:color="auto"/>
              <w:right w:val="single" w:sz="4" w:space="0" w:color="auto"/>
            </w:tcBorders>
          </w:tcPr>
          <w:p w14:paraId="12AAC73E" w14:textId="77777777" w:rsidR="0043738C" w:rsidRDefault="0043738C" w:rsidP="0043738C">
            <w:pPr>
              <w:spacing w:line="256" w:lineRule="auto"/>
              <w:jc w:val="both"/>
              <w:rPr>
                <w:lang w:eastAsia="en-US"/>
              </w:rPr>
            </w:pPr>
          </w:p>
        </w:tc>
        <w:tc>
          <w:tcPr>
            <w:tcW w:w="2248" w:type="dxa"/>
            <w:gridSpan w:val="2"/>
            <w:tcBorders>
              <w:top w:val="single" w:sz="4" w:space="0" w:color="auto"/>
              <w:left w:val="single" w:sz="4" w:space="0" w:color="auto"/>
              <w:bottom w:val="single" w:sz="4" w:space="0" w:color="auto"/>
              <w:right w:val="single" w:sz="12" w:space="0" w:color="auto"/>
            </w:tcBorders>
          </w:tcPr>
          <w:p w14:paraId="3CAA5A3C" w14:textId="77777777" w:rsidR="0043738C" w:rsidRDefault="0043738C" w:rsidP="0043738C">
            <w:pPr>
              <w:spacing w:line="256" w:lineRule="auto"/>
              <w:jc w:val="both"/>
              <w:rPr>
                <w:lang w:eastAsia="en-US"/>
              </w:rPr>
            </w:pPr>
          </w:p>
        </w:tc>
        <w:tc>
          <w:tcPr>
            <w:tcW w:w="632" w:type="dxa"/>
            <w:tcBorders>
              <w:top w:val="single" w:sz="4" w:space="0" w:color="auto"/>
              <w:left w:val="single" w:sz="12" w:space="0" w:color="auto"/>
              <w:bottom w:val="single" w:sz="4" w:space="0" w:color="auto"/>
              <w:right w:val="single" w:sz="4" w:space="0" w:color="auto"/>
            </w:tcBorders>
            <w:shd w:val="clear" w:color="auto" w:fill="F7CAAC"/>
            <w:hideMark/>
          </w:tcPr>
          <w:p w14:paraId="6E5478ED" w14:textId="77777777" w:rsidR="0043738C" w:rsidRDefault="0043738C" w:rsidP="0043738C">
            <w:pPr>
              <w:spacing w:line="256" w:lineRule="auto"/>
              <w:jc w:val="both"/>
              <w:rPr>
                <w:lang w:eastAsia="en-US"/>
              </w:rPr>
            </w:pPr>
            <w:r>
              <w:rPr>
                <w:b/>
                <w:lang w:eastAsia="en-US"/>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39B000BA" w14:textId="77777777" w:rsidR="0043738C" w:rsidRDefault="0043738C" w:rsidP="0043738C">
            <w:pPr>
              <w:spacing w:line="256" w:lineRule="auto"/>
              <w:jc w:val="both"/>
              <w:rPr>
                <w:sz w:val="18"/>
                <w:lang w:eastAsia="en-US"/>
              </w:rPr>
            </w:pPr>
            <w:r>
              <w:rPr>
                <w:b/>
                <w:sz w:val="18"/>
                <w:lang w:eastAsia="en-US"/>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3018B750" w14:textId="77777777" w:rsidR="0043738C" w:rsidRDefault="0043738C" w:rsidP="0043738C">
            <w:pPr>
              <w:spacing w:line="256" w:lineRule="auto"/>
              <w:jc w:val="both"/>
              <w:rPr>
                <w:lang w:eastAsia="en-US"/>
              </w:rPr>
            </w:pPr>
            <w:r>
              <w:rPr>
                <w:b/>
                <w:sz w:val="18"/>
                <w:lang w:eastAsia="en-US"/>
              </w:rPr>
              <w:t>ostatní</w:t>
            </w:r>
          </w:p>
        </w:tc>
      </w:tr>
      <w:tr w:rsidR="0043738C" w14:paraId="0FAC2567" w14:textId="77777777" w:rsidTr="00522080">
        <w:trPr>
          <w:cantSplit/>
          <w:trHeight w:val="70"/>
        </w:trPr>
        <w:tc>
          <w:tcPr>
            <w:tcW w:w="334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CC41061" w14:textId="77777777" w:rsidR="0043738C" w:rsidRDefault="0043738C" w:rsidP="0043738C">
            <w:pPr>
              <w:spacing w:line="256" w:lineRule="auto"/>
              <w:jc w:val="both"/>
              <w:rPr>
                <w:lang w:eastAsia="en-US"/>
              </w:rPr>
            </w:pPr>
            <w:r>
              <w:rPr>
                <w:b/>
                <w:lang w:eastAsia="en-US"/>
              </w:rPr>
              <w:t>Obor jmenovacího řízení</w:t>
            </w:r>
          </w:p>
        </w:tc>
        <w:tc>
          <w:tcPr>
            <w:tcW w:w="2244" w:type="dxa"/>
            <w:tcBorders>
              <w:top w:val="single" w:sz="4" w:space="0" w:color="auto"/>
              <w:left w:val="single" w:sz="4" w:space="0" w:color="auto"/>
              <w:bottom w:val="single" w:sz="4" w:space="0" w:color="auto"/>
              <w:right w:val="single" w:sz="4" w:space="0" w:color="auto"/>
            </w:tcBorders>
            <w:shd w:val="clear" w:color="auto" w:fill="F7CAAC"/>
            <w:hideMark/>
          </w:tcPr>
          <w:p w14:paraId="78B51CF8" w14:textId="77777777" w:rsidR="0043738C" w:rsidRDefault="0043738C" w:rsidP="0043738C">
            <w:pPr>
              <w:spacing w:line="256" w:lineRule="auto"/>
              <w:jc w:val="both"/>
              <w:rPr>
                <w:lang w:eastAsia="en-US"/>
              </w:rPr>
            </w:pPr>
            <w:r>
              <w:rPr>
                <w:b/>
                <w:lang w:eastAsia="en-US"/>
              </w:rPr>
              <w:t>Rok udělení hodnosti</w:t>
            </w:r>
          </w:p>
        </w:tc>
        <w:tc>
          <w:tcPr>
            <w:tcW w:w="2248" w:type="dxa"/>
            <w:gridSpan w:val="2"/>
            <w:tcBorders>
              <w:top w:val="single" w:sz="4" w:space="0" w:color="auto"/>
              <w:left w:val="single" w:sz="4" w:space="0" w:color="auto"/>
              <w:bottom w:val="single" w:sz="4" w:space="0" w:color="auto"/>
              <w:right w:val="single" w:sz="12" w:space="0" w:color="auto"/>
            </w:tcBorders>
            <w:shd w:val="clear" w:color="auto" w:fill="F7CAAC"/>
            <w:hideMark/>
          </w:tcPr>
          <w:p w14:paraId="57255E16" w14:textId="77777777" w:rsidR="0043738C" w:rsidRDefault="0043738C" w:rsidP="0043738C">
            <w:pPr>
              <w:spacing w:line="256" w:lineRule="auto"/>
              <w:jc w:val="both"/>
              <w:rPr>
                <w:lang w:eastAsia="en-US"/>
              </w:rPr>
            </w:pPr>
            <w:r>
              <w:rPr>
                <w:b/>
                <w:lang w:eastAsia="en-US"/>
              </w:rPr>
              <w:t>Řízení konáno na VŠ</w:t>
            </w:r>
          </w:p>
        </w:tc>
        <w:tc>
          <w:tcPr>
            <w:tcW w:w="632" w:type="dxa"/>
            <w:tcBorders>
              <w:top w:val="single" w:sz="4" w:space="0" w:color="auto"/>
              <w:left w:val="single" w:sz="12" w:space="0" w:color="auto"/>
              <w:bottom w:val="single" w:sz="4" w:space="0" w:color="auto"/>
              <w:right w:val="single" w:sz="4" w:space="0" w:color="auto"/>
            </w:tcBorders>
          </w:tcPr>
          <w:p w14:paraId="4F9765E8" w14:textId="77777777" w:rsidR="0043738C" w:rsidRDefault="0043738C" w:rsidP="0043738C">
            <w:pPr>
              <w:spacing w:line="256" w:lineRule="auto"/>
              <w:jc w:val="both"/>
              <w:rPr>
                <w:b/>
                <w:lang w:eastAsia="en-US"/>
              </w:rPr>
            </w:pPr>
          </w:p>
        </w:tc>
        <w:tc>
          <w:tcPr>
            <w:tcW w:w="693" w:type="dxa"/>
            <w:tcBorders>
              <w:top w:val="single" w:sz="4" w:space="0" w:color="auto"/>
              <w:left w:val="single" w:sz="4" w:space="0" w:color="auto"/>
              <w:bottom w:val="single" w:sz="4" w:space="0" w:color="auto"/>
              <w:right w:val="single" w:sz="4" w:space="0" w:color="auto"/>
            </w:tcBorders>
          </w:tcPr>
          <w:p w14:paraId="7E2D4F0B" w14:textId="77777777" w:rsidR="0043738C" w:rsidRDefault="0043738C" w:rsidP="0043738C">
            <w:pPr>
              <w:spacing w:line="256" w:lineRule="auto"/>
              <w:jc w:val="both"/>
              <w:rPr>
                <w:b/>
                <w:lang w:eastAsia="en-US"/>
              </w:rPr>
            </w:pPr>
          </w:p>
        </w:tc>
        <w:tc>
          <w:tcPr>
            <w:tcW w:w="694" w:type="dxa"/>
            <w:tcBorders>
              <w:top w:val="single" w:sz="4" w:space="0" w:color="auto"/>
              <w:left w:val="single" w:sz="4" w:space="0" w:color="auto"/>
              <w:bottom w:val="single" w:sz="4" w:space="0" w:color="auto"/>
              <w:right w:val="single" w:sz="4" w:space="0" w:color="auto"/>
            </w:tcBorders>
          </w:tcPr>
          <w:p w14:paraId="2B3E4A11" w14:textId="77777777" w:rsidR="0043738C" w:rsidRDefault="0043738C" w:rsidP="0043738C">
            <w:pPr>
              <w:spacing w:line="256" w:lineRule="auto"/>
              <w:jc w:val="both"/>
              <w:rPr>
                <w:b/>
                <w:lang w:eastAsia="en-US"/>
              </w:rPr>
            </w:pPr>
          </w:p>
        </w:tc>
      </w:tr>
      <w:tr w:rsidR="0043738C" w14:paraId="28CA8947" w14:textId="77777777" w:rsidTr="00522080">
        <w:trPr>
          <w:trHeight w:val="205"/>
        </w:trPr>
        <w:tc>
          <w:tcPr>
            <w:tcW w:w="3344" w:type="dxa"/>
            <w:gridSpan w:val="2"/>
            <w:tcBorders>
              <w:top w:val="single" w:sz="4" w:space="0" w:color="auto"/>
              <w:left w:val="single" w:sz="4" w:space="0" w:color="auto"/>
              <w:bottom w:val="single" w:sz="4" w:space="0" w:color="auto"/>
              <w:right w:val="single" w:sz="4" w:space="0" w:color="auto"/>
            </w:tcBorders>
          </w:tcPr>
          <w:p w14:paraId="5A238EDF" w14:textId="77777777" w:rsidR="0043738C" w:rsidRDefault="0043738C" w:rsidP="0043738C">
            <w:pPr>
              <w:spacing w:line="256" w:lineRule="auto"/>
              <w:jc w:val="both"/>
              <w:rPr>
                <w:lang w:eastAsia="en-US"/>
              </w:rPr>
            </w:pPr>
          </w:p>
        </w:tc>
        <w:tc>
          <w:tcPr>
            <w:tcW w:w="2244" w:type="dxa"/>
            <w:tcBorders>
              <w:top w:val="single" w:sz="4" w:space="0" w:color="auto"/>
              <w:left w:val="single" w:sz="4" w:space="0" w:color="auto"/>
              <w:bottom w:val="single" w:sz="4" w:space="0" w:color="auto"/>
              <w:right w:val="single" w:sz="4" w:space="0" w:color="auto"/>
            </w:tcBorders>
          </w:tcPr>
          <w:p w14:paraId="212CF288" w14:textId="77777777" w:rsidR="0043738C" w:rsidRDefault="0043738C" w:rsidP="0043738C">
            <w:pPr>
              <w:spacing w:line="256" w:lineRule="auto"/>
              <w:jc w:val="both"/>
              <w:rPr>
                <w:lang w:eastAsia="en-US"/>
              </w:rPr>
            </w:pPr>
          </w:p>
        </w:tc>
        <w:tc>
          <w:tcPr>
            <w:tcW w:w="2248" w:type="dxa"/>
            <w:gridSpan w:val="2"/>
            <w:tcBorders>
              <w:top w:val="single" w:sz="4" w:space="0" w:color="auto"/>
              <w:left w:val="single" w:sz="4" w:space="0" w:color="auto"/>
              <w:bottom w:val="single" w:sz="4" w:space="0" w:color="auto"/>
              <w:right w:val="single" w:sz="12" w:space="0" w:color="auto"/>
            </w:tcBorders>
          </w:tcPr>
          <w:p w14:paraId="54610600" w14:textId="77777777" w:rsidR="0043738C" w:rsidRDefault="0043738C" w:rsidP="0043738C">
            <w:pPr>
              <w:spacing w:line="256" w:lineRule="auto"/>
              <w:jc w:val="both"/>
              <w:rPr>
                <w:lang w:eastAsia="en-US"/>
              </w:rPr>
            </w:pPr>
          </w:p>
        </w:tc>
        <w:tc>
          <w:tcPr>
            <w:tcW w:w="1325" w:type="dxa"/>
            <w:gridSpan w:val="2"/>
            <w:tcBorders>
              <w:top w:val="single" w:sz="4" w:space="0" w:color="auto"/>
              <w:left w:val="single" w:sz="12" w:space="0" w:color="auto"/>
              <w:bottom w:val="single" w:sz="4" w:space="0" w:color="auto"/>
              <w:right w:val="single" w:sz="4" w:space="0" w:color="auto"/>
            </w:tcBorders>
            <w:shd w:val="clear" w:color="auto" w:fill="FBD4B4"/>
            <w:vAlign w:val="center"/>
            <w:hideMark/>
          </w:tcPr>
          <w:p w14:paraId="2930097D" w14:textId="77777777" w:rsidR="0043738C" w:rsidRDefault="0043738C" w:rsidP="0043738C">
            <w:pPr>
              <w:spacing w:line="256" w:lineRule="auto"/>
              <w:jc w:val="both"/>
              <w:rPr>
                <w:b/>
                <w:sz w:val="18"/>
                <w:lang w:eastAsia="en-US"/>
              </w:rPr>
            </w:pPr>
            <w:r>
              <w:rPr>
                <w:b/>
                <w:sz w:val="18"/>
                <w:lang w:eastAsia="en-US"/>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32E8D1EF" w14:textId="77777777" w:rsidR="0043738C" w:rsidRDefault="0043738C" w:rsidP="0043738C">
            <w:pPr>
              <w:spacing w:line="256" w:lineRule="auto"/>
              <w:rPr>
                <w:b/>
                <w:lang w:eastAsia="en-US"/>
              </w:rPr>
            </w:pPr>
            <w:r>
              <w:rPr>
                <w:b/>
                <w:lang w:eastAsia="en-US"/>
              </w:rPr>
              <w:t xml:space="preserve">    /</w:t>
            </w:r>
          </w:p>
        </w:tc>
      </w:tr>
      <w:tr w:rsidR="0043738C" w14:paraId="33E4B858" w14:textId="77777777" w:rsidTr="00522080">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7D013F42" w14:textId="77777777" w:rsidR="0043738C" w:rsidRDefault="0043738C" w:rsidP="0043738C">
            <w:pPr>
              <w:spacing w:line="256" w:lineRule="auto"/>
              <w:jc w:val="both"/>
              <w:rPr>
                <w:b/>
                <w:lang w:eastAsia="en-US"/>
              </w:rPr>
            </w:pPr>
            <w:r>
              <w:rPr>
                <w:b/>
                <w:lang w:eastAsia="en-US"/>
              </w:rPr>
              <w:t xml:space="preserve">Přehled o nejvýznamnější publikační a další tvůrčí činnosti nebo další profesní činnosti u odborníků z praxe vztahující se k zabezpečovaným předmětům </w:t>
            </w:r>
          </w:p>
        </w:tc>
      </w:tr>
      <w:tr w:rsidR="006A4407" w14:paraId="5D2ED4C5" w14:textId="77777777" w:rsidTr="00294AA2">
        <w:trPr>
          <w:trHeight w:val="1086"/>
        </w:trPr>
        <w:tc>
          <w:tcPr>
            <w:tcW w:w="9855" w:type="dxa"/>
            <w:gridSpan w:val="8"/>
            <w:tcBorders>
              <w:top w:val="single" w:sz="4" w:space="0" w:color="auto"/>
              <w:left w:val="single" w:sz="4" w:space="0" w:color="auto"/>
              <w:bottom w:val="single" w:sz="4" w:space="0" w:color="auto"/>
              <w:right w:val="single" w:sz="4" w:space="0" w:color="auto"/>
            </w:tcBorders>
            <w:hideMark/>
          </w:tcPr>
          <w:p w14:paraId="36E2817E" w14:textId="77777777" w:rsidR="006A4407" w:rsidRPr="003B46C5" w:rsidRDefault="006A4407" w:rsidP="006A4407">
            <w:pPr>
              <w:rPr>
                <w:rFonts w:eastAsia="Calibri"/>
              </w:rPr>
            </w:pPr>
            <w:r w:rsidRPr="003B46C5">
              <w:rPr>
                <w:rFonts w:eastAsia="Calibri"/>
              </w:rPr>
              <w:t>Grafické řešení a Layout magazínu Univerzity Tomáše Bati ve Zlíně – Universalia</w:t>
            </w:r>
          </w:p>
          <w:p w14:paraId="2A8EA205" w14:textId="77777777" w:rsidR="006A4407" w:rsidRPr="003B46C5" w:rsidRDefault="006A4407" w:rsidP="006A4407">
            <w:pPr>
              <w:rPr>
                <w:rFonts w:eastAsia="Calibri"/>
              </w:rPr>
            </w:pPr>
            <w:r w:rsidRPr="003B46C5">
              <w:rPr>
                <w:rFonts w:eastAsia="Calibri"/>
              </w:rPr>
              <w:t>Vizuální styl akce Prague triathlon</w:t>
            </w:r>
          </w:p>
          <w:p w14:paraId="3CEA5084" w14:textId="77777777" w:rsidR="006A4407" w:rsidRPr="003B46C5" w:rsidRDefault="006A4407" w:rsidP="006A4407">
            <w:pPr>
              <w:rPr>
                <w:rFonts w:eastAsia="Calibri"/>
              </w:rPr>
            </w:pPr>
            <w:r w:rsidRPr="003B46C5">
              <w:rPr>
                <w:rFonts w:eastAsia="Calibri"/>
              </w:rPr>
              <w:t>Vizuální styl hudebního festivalu Slavnosti břeclavského piva</w:t>
            </w:r>
          </w:p>
          <w:p w14:paraId="59C5CEC8" w14:textId="77777777" w:rsidR="006A4407" w:rsidRPr="003B46C5" w:rsidRDefault="006A4407" w:rsidP="006A4407">
            <w:pPr>
              <w:rPr>
                <w:rFonts w:eastAsia="Calibri"/>
              </w:rPr>
            </w:pPr>
            <w:r w:rsidRPr="003B46C5">
              <w:rPr>
                <w:rFonts w:eastAsia="Calibri"/>
              </w:rPr>
              <w:t>Design webové stránky invos.cz</w:t>
            </w:r>
          </w:p>
          <w:p w14:paraId="1720B790" w14:textId="4610E5F9" w:rsidR="006A4407" w:rsidRDefault="006A4407" w:rsidP="006A4407">
            <w:pPr>
              <w:spacing w:line="256" w:lineRule="auto"/>
              <w:jc w:val="both"/>
              <w:rPr>
                <w:b/>
                <w:lang w:eastAsia="en-US"/>
              </w:rPr>
            </w:pPr>
            <w:r w:rsidRPr="003B46C5">
              <w:rPr>
                <w:rFonts w:eastAsia="Calibri"/>
              </w:rPr>
              <w:t>Vizuální řešení marketingových kampaní společnosti Tescoma</w:t>
            </w:r>
          </w:p>
        </w:tc>
      </w:tr>
      <w:tr w:rsidR="006A4407" w14:paraId="2E13E53C" w14:textId="77777777" w:rsidTr="00522080">
        <w:trPr>
          <w:trHeight w:val="218"/>
        </w:trPr>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68A57204" w14:textId="77777777" w:rsidR="006A4407" w:rsidRDefault="006A4407" w:rsidP="006A4407">
            <w:pPr>
              <w:spacing w:line="256" w:lineRule="auto"/>
              <w:rPr>
                <w:b/>
                <w:lang w:eastAsia="en-US"/>
              </w:rPr>
            </w:pPr>
            <w:r>
              <w:rPr>
                <w:b/>
                <w:lang w:eastAsia="en-US"/>
              </w:rPr>
              <w:t>Působení v zahraničí</w:t>
            </w:r>
          </w:p>
        </w:tc>
      </w:tr>
      <w:tr w:rsidR="006A4407" w14:paraId="07DD5B90" w14:textId="77777777" w:rsidTr="00294AA2">
        <w:trPr>
          <w:trHeight w:val="370"/>
        </w:trPr>
        <w:tc>
          <w:tcPr>
            <w:tcW w:w="9855" w:type="dxa"/>
            <w:gridSpan w:val="8"/>
            <w:tcBorders>
              <w:top w:val="single" w:sz="4" w:space="0" w:color="auto"/>
              <w:left w:val="single" w:sz="4" w:space="0" w:color="auto"/>
              <w:bottom w:val="single" w:sz="4" w:space="0" w:color="auto"/>
              <w:right w:val="single" w:sz="4" w:space="0" w:color="auto"/>
            </w:tcBorders>
            <w:hideMark/>
          </w:tcPr>
          <w:p w14:paraId="68EA842B" w14:textId="77777777" w:rsidR="006A4407" w:rsidRDefault="006A4407" w:rsidP="006A4407">
            <w:pPr>
              <w:spacing w:line="256" w:lineRule="auto"/>
              <w:rPr>
                <w:b/>
                <w:lang w:eastAsia="en-US"/>
              </w:rPr>
            </w:pPr>
            <w:r>
              <w:rPr>
                <w:rFonts w:eastAsia="Calibri"/>
                <w:lang w:eastAsia="en-US"/>
              </w:rPr>
              <w:t>University of Algarve, Departamento de Comunicação, Artes e Design, Faro, Portugalsko, přednášející / lektor v rámci programu Erasmus+</w:t>
            </w:r>
          </w:p>
        </w:tc>
      </w:tr>
      <w:tr w:rsidR="006A4407" w14:paraId="45CA5F2A" w14:textId="77777777" w:rsidTr="00522080">
        <w:trPr>
          <w:cantSplit/>
          <w:trHeight w:val="470"/>
        </w:trPr>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520E530B" w14:textId="77777777" w:rsidR="006A4407" w:rsidRDefault="006A4407" w:rsidP="006A4407">
            <w:pPr>
              <w:spacing w:line="256" w:lineRule="auto"/>
              <w:jc w:val="both"/>
              <w:rPr>
                <w:b/>
                <w:lang w:eastAsia="en-US"/>
              </w:rPr>
            </w:pPr>
            <w:r>
              <w:rPr>
                <w:b/>
                <w:lang w:eastAsia="en-US"/>
              </w:rPr>
              <w:t xml:space="preserve">Podpis </w:t>
            </w:r>
          </w:p>
        </w:tc>
        <w:tc>
          <w:tcPr>
            <w:tcW w:w="4534" w:type="dxa"/>
            <w:gridSpan w:val="3"/>
            <w:tcBorders>
              <w:top w:val="single" w:sz="4" w:space="0" w:color="auto"/>
              <w:left w:val="single" w:sz="4" w:space="0" w:color="auto"/>
              <w:bottom w:val="single" w:sz="4" w:space="0" w:color="auto"/>
              <w:right w:val="single" w:sz="4" w:space="0" w:color="auto"/>
            </w:tcBorders>
            <w:hideMark/>
          </w:tcPr>
          <w:p w14:paraId="0A949B86" w14:textId="77777777" w:rsidR="006A4407" w:rsidRDefault="006A4407" w:rsidP="006A4407">
            <w:pPr>
              <w:spacing w:line="256" w:lineRule="auto"/>
              <w:jc w:val="both"/>
              <w:rPr>
                <w:lang w:eastAsia="en-US"/>
              </w:rPr>
            </w:pPr>
            <w:r>
              <w:rPr>
                <w:lang w:eastAsia="en-US"/>
              </w:rPr>
              <w:t>Václav Skácel v. r.</w:t>
            </w:r>
          </w:p>
        </w:tc>
        <w:tc>
          <w:tcPr>
            <w:tcW w:w="786" w:type="dxa"/>
            <w:tcBorders>
              <w:top w:val="single" w:sz="4" w:space="0" w:color="auto"/>
              <w:left w:val="single" w:sz="4" w:space="0" w:color="auto"/>
              <w:bottom w:val="single" w:sz="4" w:space="0" w:color="auto"/>
              <w:right w:val="single" w:sz="4" w:space="0" w:color="auto"/>
            </w:tcBorders>
            <w:shd w:val="clear" w:color="auto" w:fill="F7CAAC"/>
            <w:hideMark/>
          </w:tcPr>
          <w:p w14:paraId="021F24F2" w14:textId="77777777" w:rsidR="006A4407" w:rsidRDefault="006A4407" w:rsidP="006A4407">
            <w:pPr>
              <w:spacing w:line="256" w:lineRule="auto"/>
              <w:jc w:val="both"/>
              <w:rPr>
                <w:lang w:eastAsia="en-US"/>
              </w:rPr>
            </w:pPr>
            <w:r>
              <w:rPr>
                <w:b/>
                <w:lang w:eastAsia="en-US"/>
              </w:rPr>
              <w:t>datum</w:t>
            </w:r>
          </w:p>
        </w:tc>
        <w:tc>
          <w:tcPr>
            <w:tcW w:w="2019" w:type="dxa"/>
            <w:gridSpan w:val="3"/>
            <w:tcBorders>
              <w:top w:val="single" w:sz="4" w:space="0" w:color="auto"/>
              <w:left w:val="single" w:sz="4" w:space="0" w:color="auto"/>
              <w:bottom w:val="single" w:sz="4" w:space="0" w:color="auto"/>
              <w:right w:val="single" w:sz="4" w:space="0" w:color="auto"/>
            </w:tcBorders>
            <w:hideMark/>
          </w:tcPr>
          <w:p w14:paraId="7FD91367" w14:textId="2EEA014F" w:rsidR="006A4407" w:rsidRDefault="006A4407" w:rsidP="006A4407">
            <w:pPr>
              <w:spacing w:line="256" w:lineRule="auto"/>
              <w:jc w:val="both"/>
              <w:rPr>
                <w:lang w:eastAsia="en-US"/>
              </w:rPr>
            </w:pPr>
            <w:r>
              <w:rPr>
                <w:lang w:eastAsia="en-US"/>
              </w:rPr>
              <w:t>4.11.2022</w:t>
            </w:r>
          </w:p>
        </w:tc>
      </w:tr>
    </w:tbl>
    <w:p w14:paraId="4AC879C0" w14:textId="162D6164" w:rsidR="004622D9" w:rsidRDefault="004622D9" w:rsidP="004622D9"/>
    <w:p w14:paraId="76E8D58F" w14:textId="77777777" w:rsidR="00E341AF" w:rsidRDefault="00E341AF">
      <w:r>
        <w:br w:type="page"/>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68"/>
        <w:gridCol w:w="217"/>
        <w:gridCol w:w="829"/>
        <w:gridCol w:w="1721"/>
        <w:gridCol w:w="143"/>
        <w:gridCol w:w="381"/>
        <w:gridCol w:w="186"/>
        <w:gridCol w:w="282"/>
        <w:gridCol w:w="994"/>
        <w:gridCol w:w="709"/>
        <w:gridCol w:w="77"/>
        <w:gridCol w:w="47"/>
        <w:gridCol w:w="585"/>
        <w:gridCol w:w="693"/>
        <w:gridCol w:w="791"/>
      </w:tblGrid>
      <w:tr w:rsidR="002334C3" w14:paraId="108C21FE" w14:textId="77777777" w:rsidTr="006224FF">
        <w:tc>
          <w:tcPr>
            <w:tcW w:w="9923" w:type="dxa"/>
            <w:gridSpan w:val="15"/>
            <w:tcBorders>
              <w:bottom w:val="double" w:sz="4" w:space="0" w:color="auto"/>
            </w:tcBorders>
            <w:shd w:val="clear" w:color="auto" w:fill="BDD6EE"/>
          </w:tcPr>
          <w:p w14:paraId="06FF7084" w14:textId="5646D867" w:rsidR="002334C3" w:rsidRDefault="002334C3" w:rsidP="004752E9">
            <w:pPr>
              <w:jc w:val="both"/>
              <w:rPr>
                <w:b/>
                <w:sz w:val="28"/>
              </w:rPr>
            </w:pPr>
            <w:r>
              <w:rPr>
                <w:b/>
                <w:sz w:val="28"/>
              </w:rPr>
              <w:lastRenderedPageBreak/>
              <w:t>C-I – Personální zabezpečení</w:t>
            </w:r>
          </w:p>
        </w:tc>
      </w:tr>
      <w:tr w:rsidR="002334C3" w14:paraId="7EF28B45" w14:textId="77777777" w:rsidTr="006224FF">
        <w:tc>
          <w:tcPr>
            <w:tcW w:w="2485" w:type="dxa"/>
            <w:gridSpan w:val="2"/>
            <w:tcBorders>
              <w:top w:val="double" w:sz="4" w:space="0" w:color="auto"/>
            </w:tcBorders>
            <w:shd w:val="clear" w:color="auto" w:fill="F7CAAC"/>
          </w:tcPr>
          <w:p w14:paraId="6B00BCED" w14:textId="77777777" w:rsidR="002334C3" w:rsidRDefault="002334C3" w:rsidP="004752E9">
            <w:pPr>
              <w:jc w:val="both"/>
              <w:rPr>
                <w:b/>
              </w:rPr>
            </w:pPr>
            <w:r>
              <w:rPr>
                <w:b/>
              </w:rPr>
              <w:t>Vysoká škola</w:t>
            </w:r>
          </w:p>
        </w:tc>
        <w:tc>
          <w:tcPr>
            <w:tcW w:w="7438" w:type="dxa"/>
            <w:gridSpan w:val="13"/>
          </w:tcPr>
          <w:p w14:paraId="165CBE05" w14:textId="77777777" w:rsidR="002334C3" w:rsidRDefault="002334C3" w:rsidP="004752E9">
            <w:pPr>
              <w:jc w:val="both"/>
            </w:pPr>
            <w:r>
              <w:t>Univerzita Tomáše Bati ve Zlíně</w:t>
            </w:r>
          </w:p>
        </w:tc>
      </w:tr>
      <w:tr w:rsidR="002334C3" w14:paraId="540E2278" w14:textId="77777777" w:rsidTr="006224FF">
        <w:tc>
          <w:tcPr>
            <w:tcW w:w="2485" w:type="dxa"/>
            <w:gridSpan w:val="2"/>
            <w:shd w:val="clear" w:color="auto" w:fill="F7CAAC"/>
          </w:tcPr>
          <w:p w14:paraId="39D5E4E1" w14:textId="77777777" w:rsidR="002334C3" w:rsidRDefault="002334C3" w:rsidP="004752E9">
            <w:pPr>
              <w:jc w:val="both"/>
              <w:rPr>
                <w:b/>
              </w:rPr>
            </w:pPr>
            <w:r>
              <w:rPr>
                <w:b/>
              </w:rPr>
              <w:t>Součást vysoké školy</w:t>
            </w:r>
          </w:p>
        </w:tc>
        <w:tc>
          <w:tcPr>
            <w:tcW w:w="7438" w:type="dxa"/>
            <w:gridSpan w:val="13"/>
          </w:tcPr>
          <w:p w14:paraId="5DBA6DAB" w14:textId="77777777" w:rsidR="002334C3" w:rsidRDefault="002334C3" w:rsidP="004752E9">
            <w:pPr>
              <w:jc w:val="both"/>
            </w:pPr>
            <w:r>
              <w:t>Fakulta multimediálních komunikací</w:t>
            </w:r>
          </w:p>
        </w:tc>
      </w:tr>
      <w:tr w:rsidR="002334C3" w14:paraId="4CBAA461" w14:textId="77777777" w:rsidTr="006224FF">
        <w:tc>
          <w:tcPr>
            <w:tcW w:w="2485" w:type="dxa"/>
            <w:gridSpan w:val="2"/>
            <w:shd w:val="clear" w:color="auto" w:fill="F7CAAC"/>
          </w:tcPr>
          <w:p w14:paraId="3D4D3E45" w14:textId="77777777" w:rsidR="002334C3" w:rsidRDefault="002334C3" w:rsidP="004752E9">
            <w:pPr>
              <w:jc w:val="both"/>
              <w:rPr>
                <w:b/>
              </w:rPr>
            </w:pPr>
            <w:r>
              <w:rPr>
                <w:b/>
              </w:rPr>
              <w:t>Název studijního programu</w:t>
            </w:r>
          </w:p>
        </w:tc>
        <w:tc>
          <w:tcPr>
            <w:tcW w:w="7438" w:type="dxa"/>
            <w:gridSpan w:val="13"/>
          </w:tcPr>
          <w:p w14:paraId="575AAD63" w14:textId="3B13684A" w:rsidR="002334C3" w:rsidRDefault="00774F06" w:rsidP="004752E9">
            <w:pPr>
              <w:jc w:val="both"/>
            </w:pPr>
            <w:r>
              <w:t>Design</w:t>
            </w:r>
          </w:p>
        </w:tc>
      </w:tr>
      <w:tr w:rsidR="002334C3" w14:paraId="3F881149" w14:textId="77777777" w:rsidTr="006224FF">
        <w:tc>
          <w:tcPr>
            <w:tcW w:w="2485" w:type="dxa"/>
            <w:gridSpan w:val="2"/>
            <w:shd w:val="clear" w:color="auto" w:fill="F7CAAC"/>
          </w:tcPr>
          <w:p w14:paraId="2F40E8EB" w14:textId="77777777" w:rsidR="002334C3" w:rsidRDefault="002334C3" w:rsidP="004752E9">
            <w:pPr>
              <w:jc w:val="both"/>
              <w:rPr>
                <w:b/>
              </w:rPr>
            </w:pPr>
            <w:r>
              <w:rPr>
                <w:b/>
              </w:rPr>
              <w:t>Jméno a příjmení</w:t>
            </w:r>
          </w:p>
        </w:tc>
        <w:tc>
          <w:tcPr>
            <w:tcW w:w="4536" w:type="dxa"/>
            <w:gridSpan w:val="7"/>
          </w:tcPr>
          <w:p w14:paraId="68344461" w14:textId="77777777" w:rsidR="002334C3" w:rsidRDefault="002334C3" w:rsidP="004752E9">
            <w:pPr>
              <w:jc w:val="both"/>
            </w:pPr>
            <w:r>
              <w:t>Silvie Stanická</w:t>
            </w:r>
          </w:p>
        </w:tc>
        <w:tc>
          <w:tcPr>
            <w:tcW w:w="709" w:type="dxa"/>
            <w:shd w:val="clear" w:color="auto" w:fill="F7CAAC"/>
          </w:tcPr>
          <w:p w14:paraId="3830223E" w14:textId="77777777" w:rsidR="002334C3" w:rsidRDefault="002334C3" w:rsidP="004752E9">
            <w:pPr>
              <w:jc w:val="both"/>
              <w:rPr>
                <w:b/>
              </w:rPr>
            </w:pPr>
            <w:r>
              <w:rPr>
                <w:b/>
              </w:rPr>
              <w:t>Tituly</w:t>
            </w:r>
          </w:p>
        </w:tc>
        <w:tc>
          <w:tcPr>
            <w:tcW w:w="2193" w:type="dxa"/>
            <w:gridSpan w:val="5"/>
          </w:tcPr>
          <w:p w14:paraId="299E78AB" w14:textId="77777777" w:rsidR="002334C3" w:rsidRDefault="002334C3" w:rsidP="004752E9">
            <w:pPr>
              <w:jc w:val="both"/>
            </w:pPr>
            <w:r>
              <w:t>Mgr., Ph.D.</w:t>
            </w:r>
          </w:p>
        </w:tc>
      </w:tr>
      <w:tr w:rsidR="002334C3" w14:paraId="7AAB24A0" w14:textId="77777777" w:rsidTr="006224FF">
        <w:tc>
          <w:tcPr>
            <w:tcW w:w="2485" w:type="dxa"/>
            <w:gridSpan w:val="2"/>
            <w:shd w:val="clear" w:color="auto" w:fill="F7CAAC"/>
          </w:tcPr>
          <w:p w14:paraId="620BFD34" w14:textId="77777777" w:rsidR="002334C3" w:rsidRDefault="002334C3" w:rsidP="004752E9">
            <w:pPr>
              <w:jc w:val="both"/>
              <w:rPr>
                <w:b/>
              </w:rPr>
            </w:pPr>
            <w:r>
              <w:rPr>
                <w:b/>
              </w:rPr>
              <w:t>Rok narození</w:t>
            </w:r>
          </w:p>
        </w:tc>
        <w:tc>
          <w:tcPr>
            <w:tcW w:w="829" w:type="dxa"/>
          </w:tcPr>
          <w:p w14:paraId="00FD8C03" w14:textId="77777777" w:rsidR="002334C3" w:rsidRDefault="002334C3" w:rsidP="004752E9">
            <w:pPr>
              <w:jc w:val="both"/>
            </w:pPr>
            <w:r>
              <w:t>1978</w:t>
            </w:r>
          </w:p>
        </w:tc>
        <w:tc>
          <w:tcPr>
            <w:tcW w:w="1721" w:type="dxa"/>
            <w:shd w:val="clear" w:color="auto" w:fill="F7CAAC"/>
          </w:tcPr>
          <w:p w14:paraId="19F0F395" w14:textId="77777777" w:rsidR="002334C3" w:rsidRDefault="002334C3" w:rsidP="004752E9">
            <w:pPr>
              <w:jc w:val="both"/>
              <w:rPr>
                <w:b/>
              </w:rPr>
            </w:pPr>
            <w:r>
              <w:rPr>
                <w:b/>
              </w:rPr>
              <w:t>typ vztahu k VŠ</w:t>
            </w:r>
          </w:p>
        </w:tc>
        <w:tc>
          <w:tcPr>
            <w:tcW w:w="992" w:type="dxa"/>
            <w:gridSpan w:val="4"/>
          </w:tcPr>
          <w:p w14:paraId="4BBD6037" w14:textId="77777777" w:rsidR="002334C3" w:rsidRDefault="002334C3" w:rsidP="004752E9">
            <w:pPr>
              <w:jc w:val="both"/>
            </w:pPr>
            <w:r>
              <w:t>pp</w:t>
            </w:r>
          </w:p>
        </w:tc>
        <w:tc>
          <w:tcPr>
            <w:tcW w:w="994" w:type="dxa"/>
            <w:shd w:val="clear" w:color="auto" w:fill="F7CAAC"/>
          </w:tcPr>
          <w:p w14:paraId="3B20EF17" w14:textId="77777777" w:rsidR="002334C3" w:rsidRDefault="002334C3" w:rsidP="004752E9">
            <w:pPr>
              <w:jc w:val="both"/>
              <w:rPr>
                <w:b/>
              </w:rPr>
            </w:pPr>
            <w:r>
              <w:rPr>
                <w:b/>
              </w:rPr>
              <w:t>rozsah</w:t>
            </w:r>
          </w:p>
        </w:tc>
        <w:tc>
          <w:tcPr>
            <w:tcW w:w="709" w:type="dxa"/>
          </w:tcPr>
          <w:p w14:paraId="79812410" w14:textId="77777777" w:rsidR="002334C3" w:rsidRDefault="002334C3" w:rsidP="004752E9">
            <w:pPr>
              <w:jc w:val="both"/>
            </w:pPr>
            <w:r>
              <w:t>40h/t</w:t>
            </w:r>
          </w:p>
        </w:tc>
        <w:tc>
          <w:tcPr>
            <w:tcW w:w="709" w:type="dxa"/>
            <w:gridSpan w:val="3"/>
            <w:shd w:val="clear" w:color="auto" w:fill="F7CAAC"/>
          </w:tcPr>
          <w:p w14:paraId="6A516A6D" w14:textId="77777777" w:rsidR="002334C3" w:rsidRDefault="002334C3" w:rsidP="004752E9">
            <w:pPr>
              <w:jc w:val="both"/>
              <w:rPr>
                <w:b/>
              </w:rPr>
            </w:pPr>
            <w:r>
              <w:rPr>
                <w:b/>
              </w:rPr>
              <w:t>do kdy</w:t>
            </w:r>
          </w:p>
        </w:tc>
        <w:tc>
          <w:tcPr>
            <w:tcW w:w="1484" w:type="dxa"/>
            <w:gridSpan w:val="2"/>
          </w:tcPr>
          <w:p w14:paraId="506CD819" w14:textId="77777777" w:rsidR="002334C3" w:rsidRDefault="002334C3" w:rsidP="004752E9">
            <w:pPr>
              <w:jc w:val="both"/>
            </w:pPr>
            <w:r>
              <w:t>N</w:t>
            </w:r>
          </w:p>
        </w:tc>
      </w:tr>
      <w:tr w:rsidR="002334C3" w14:paraId="5BB24E72" w14:textId="77777777" w:rsidTr="006224FF">
        <w:tc>
          <w:tcPr>
            <w:tcW w:w="5035" w:type="dxa"/>
            <w:gridSpan w:val="4"/>
            <w:shd w:val="clear" w:color="auto" w:fill="F7CAAC"/>
          </w:tcPr>
          <w:p w14:paraId="12A8FD66" w14:textId="77777777" w:rsidR="002334C3" w:rsidRDefault="002334C3" w:rsidP="004752E9">
            <w:pPr>
              <w:jc w:val="both"/>
              <w:rPr>
                <w:b/>
              </w:rPr>
            </w:pPr>
            <w:r>
              <w:rPr>
                <w:b/>
              </w:rPr>
              <w:t>Typ vztahu na součásti VŠ, která uskutečňuje st. program</w:t>
            </w:r>
          </w:p>
        </w:tc>
        <w:tc>
          <w:tcPr>
            <w:tcW w:w="992" w:type="dxa"/>
            <w:gridSpan w:val="4"/>
          </w:tcPr>
          <w:p w14:paraId="780DDB7D" w14:textId="77777777" w:rsidR="002334C3" w:rsidRDefault="002334C3" w:rsidP="004752E9">
            <w:pPr>
              <w:jc w:val="both"/>
            </w:pPr>
            <w:r>
              <w:t>pp</w:t>
            </w:r>
          </w:p>
        </w:tc>
        <w:tc>
          <w:tcPr>
            <w:tcW w:w="994" w:type="dxa"/>
            <w:shd w:val="clear" w:color="auto" w:fill="F7CAAC"/>
          </w:tcPr>
          <w:p w14:paraId="46AA3568" w14:textId="77777777" w:rsidR="002334C3" w:rsidRDefault="002334C3" w:rsidP="004752E9">
            <w:pPr>
              <w:jc w:val="both"/>
              <w:rPr>
                <w:b/>
              </w:rPr>
            </w:pPr>
            <w:r>
              <w:rPr>
                <w:b/>
              </w:rPr>
              <w:t>rozsah</w:t>
            </w:r>
          </w:p>
        </w:tc>
        <w:tc>
          <w:tcPr>
            <w:tcW w:w="709" w:type="dxa"/>
          </w:tcPr>
          <w:p w14:paraId="0ACFBF4F" w14:textId="77777777" w:rsidR="002334C3" w:rsidRDefault="002334C3" w:rsidP="004752E9">
            <w:pPr>
              <w:jc w:val="both"/>
            </w:pPr>
            <w:r>
              <w:t>40h/t</w:t>
            </w:r>
          </w:p>
        </w:tc>
        <w:tc>
          <w:tcPr>
            <w:tcW w:w="709" w:type="dxa"/>
            <w:gridSpan w:val="3"/>
            <w:shd w:val="clear" w:color="auto" w:fill="F7CAAC"/>
          </w:tcPr>
          <w:p w14:paraId="5EEAFC16" w14:textId="77777777" w:rsidR="002334C3" w:rsidRDefault="002334C3" w:rsidP="004752E9">
            <w:pPr>
              <w:jc w:val="both"/>
              <w:rPr>
                <w:b/>
              </w:rPr>
            </w:pPr>
            <w:r>
              <w:rPr>
                <w:b/>
              </w:rPr>
              <w:t>do kdy</w:t>
            </w:r>
          </w:p>
        </w:tc>
        <w:tc>
          <w:tcPr>
            <w:tcW w:w="1484" w:type="dxa"/>
            <w:gridSpan w:val="2"/>
          </w:tcPr>
          <w:p w14:paraId="77D5AF48" w14:textId="77777777" w:rsidR="002334C3" w:rsidRDefault="002334C3" w:rsidP="004752E9">
            <w:pPr>
              <w:jc w:val="both"/>
            </w:pPr>
            <w:r>
              <w:t>N</w:t>
            </w:r>
          </w:p>
        </w:tc>
      </w:tr>
      <w:tr w:rsidR="002334C3" w14:paraId="12FB2061" w14:textId="77777777" w:rsidTr="006224FF">
        <w:tc>
          <w:tcPr>
            <w:tcW w:w="6027" w:type="dxa"/>
            <w:gridSpan w:val="8"/>
            <w:shd w:val="clear" w:color="auto" w:fill="F7CAAC"/>
          </w:tcPr>
          <w:p w14:paraId="62785DD4" w14:textId="77777777" w:rsidR="002334C3" w:rsidRDefault="002334C3" w:rsidP="004752E9">
            <w:pPr>
              <w:jc w:val="both"/>
            </w:pPr>
            <w:r>
              <w:rPr>
                <w:b/>
              </w:rPr>
              <w:t>Další současná působení jako akademický pracovník na jiných VŠ</w:t>
            </w:r>
          </w:p>
        </w:tc>
        <w:tc>
          <w:tcPr>
            <w:tcW w:w="1703" w:type="dxa"/>
            <w:gridSpan w:val="2"/>
            <w:shd w:val="clear" w:color="auto" w:fill="F7CAAC"/>
          </w:tcPr>
          <w:p w14:paraId="3EB475DE" w14:textId="77777777" w:rsidR="002334C3" w:rsidRDefault="002334C3" w:rsidP="004752E9">
            <w:pPr>
              <w:jc w:val="both"/>
              <w:rPr>
                <w:b/>
              </w:rPr>
            </w:pPr>
            <w:r>
              <w:rPr>
                <w:b/>
              </w:rPr>
              <w:t>typ prac. vztahu</w:t>
            </w:r>
          </w:p>
        </w:tc>
        <w:tc>
          <w:tcPr>
            <w:tcW w:w="2193" w:type="dxa"/>
            <w:gridSpan w:val="5"/>
            <w:shd w:val="clear" w:color="auto" w:fill="F7CAAC"/>
          </w:tcPr>
          <w:p w14:paraId="2C1A960C" w14:textId="77777777" w:rsidR="002334C3" w:rsidRDefault="002334C3" w:rsidP="004752E9">
            <w:pPr>
              <w:jc w:val="both"/>
              <w:rPr>
                <w:b/>
              </w:rPr>
            </w:pPr>
            <w:r>
              <w:rPr>
                <w:b/>
              </w:rPr>
              <w:t>rozsah</w:t>
            </w:r>
          </w:p>
        </w:tc>
      </w:tr>
      <w:tr w:rsidR="002334C3" w14:paraId="40C27984" w14:textId="77777777" w:rsidTr="006224FF">
        <w:tc>
          <w:tcPr>
            <w:tcW w:w="6027" w:type="dxa"/>
            <w:gridSpan w:val="8"/>
          </w:tcPr>
          <w:p w14:paraId="4715F0CB" w14:textId="77777777" w:rsidR="002334C3" w:rsidRDefault="002334C3" w:rsidP="004752E9">
            <w:pPr>
              <w:jc w:val="both"/>
            </w:pPr>
          </w:p>
        </w:tc>
        <w:tc>
          <w:tcPr>
            <w:tcW w:w="1703" w:type="dxa"/>
            <w:gridSpan w:val="2"/>
          </w:tcPr>
          <w:p w14:paraId="2FC3877F" w14:textId="77777777" w:rsidR="002334C3" w:rsidRDefault="002334C3" w:rsidP="004752E9">
            <w:pPr>
              <w:jc w:val="both"/>
            </w:pPr>
          </w:p>
        </w:tc>
        <w:tc>
          <w:tcPr>
            <w:tcW w:w="2193" w:type="dxa"/>
            <w:gridSpan w:val="5"/>
          </w:tcPr>
          <w:p w14:paraId="7B31CE40" w14:textId="77777777" w:rsidR="002334C3" w:rsidRDefault="002334C3" w:rsidP="004752E9">
            <w:pPr>
              <w:jc w:val="both"/>
            </w:pPr>
          </w:p>
        </w:tc>
      </w:tr>
      <w:tr w:rsidR="002334C3" w14:paraId="589606F4" w14:textId="77777777" w:rsidTr="006224FF">
        <w:tc>
          <w:tcPr>
            <w:tcW w:w="6027" w:type="dxa"/>
            <w:gridSpan w:val="8"/>
          </w:tcPr>
          <w:p w14:paraId="568C769F" w14:textId="77777777" w:rsidR="002334C3" w:rsidRDefault="002334C3" w:rsidP="004752E9">
            <w:pPr>
              <w:jc w:val="both"/>
            </w:pPr>
          </w:p>
        </w:tc>
        <w:tc>
          <w:tcPr>
            <w:tcW w:w="1703" w:type="dxa"/>
            <w:gridSpan w:val="2"/>
          </w:tcPr>
          <w:p w14:paraId="65AF9BEF" w14:textId="77777777" w:rsidR="002334C3" w:rsidRDefault="002334C3" w:rsidP="004752E9">
            <w:pPr>
              <w:jc w:val="both"/>
            </w:pPr>
          </w:p>
        </w:tc>
        <w:tc>
          <w:tcPr>
            <w:tcW w:w="2193" w:type="dxa"/>
            <w:gridSpan w:val="5"/>
          </w:tcPr>
          <w:p w14:paraId="1CFE086D" w14:textId="77777777" w:rsidR="002334C3" w:rsidRDefault="002334C3" w:rsidP="004752E9">
            <w:pPr>
              <w:jc w:val="both"/>
            </w:pPr>
          </w:p>
        </w:tc>
      </w:tr>
      <w:tr w:rsidR="002334C3" w14:paraId="1B07A3DE" w14:textId="77777777" w:rsidTr="006224FF">
        <w:tc>
          <w:tcPr>
            <w:tcW w:w="9923" w:type="dxa"/>
            <w:gridSpan w:val="15"/>
            <w:shd w:val="clear" w:color="auto" w:fill="F7CAAC"/>
          </w:tcPr>
          <w:p w14:paraId="0E9591D0" w14:textId="77777777" w:rsidR="002334C3" w:rsidRDefault="002334C3" w:rsidP="004752E9">
            <w:pPr>
              <w:jc w:val="both"/>
            </w:pPr>
            <w:r>
              <w:rPr>
                <w:b/>
              </w:rPr>
              <w:t>Předměty příslušného studijního programu a způsob zapojení do jejich výuky, příp. další zapojení do uskutečňování studijního programu</w:t>
            </w:r>
          </w:p>
        </w:tc>
      </w:tr>
      <w:tr w:rsidR="002334C3" w:rsidRPr="002827C6" w14:paraId="6CE13033" w14:textId="77777777" w:rsidTr="00E153D9">
        <w:trPr>
          <w:trHeight w:val="232"/>
        </w:trPr>
        <w:tc>
          <w:tcPr>
            <w:tcW w:w="9923" w:type="dxa"/>
            <w:gridSpan w:val="15"/>
            <w:tcBorders>
              <w:top w:val="nil"/>
            </w:tcBorders>
          </w:tcPr>
          <w:p w14:paraId="3FC46847" w14:textId="680C0256" w:rsidR="002334C3" w:rsidRPr="002827C6" w:rsidRDefault="00983E30" w:rsidP="004752E9">
            <w:pPr>
              <w:jc w:val="both"/>
            </w:pPr>
            <w:r>
              <w:t>Umění mimo středoevropský prostor 2 (přednášející, garant)</w:t>
            </w:r>
          </w:p>
        </w:tc>
      </w:tr>
      <w:tr w:rsidR="002334C3" w:rsidRPr="002827C6" w14:paraId="0E508658" w14:textId="77777777" w:rsidTr="006224FF">
        <w:trPr>
          <w:trHeight w:val="340"/>
        </w:trPr>
        <w:tc>
          <w:tcPr>
            <w:tcW w:w="9923" w:type="dxa"/>
            <w:gridSpan w:val="15"/>
            <w:tcBorders>
              <w:top w:val="nil"/>
            </w:tcBorders>
            <w:shd w:val="clear" w:color="auto" w:fill="FBD4B4"/>
          </w:tcPr>
          <w:p w14:paraId="16030E83" w14:textId="77777777" w:rsidR="002334C3" w:rsidRPr="002827C6" w:rsidRDefault="002334C3" w:rsidP="004752E9">
            <w:pPr>
              <w:jc w:val="both"/>
              <w:rPr>
                <w:b/>
              </w:rPr>
            </w:pPr>
            <w:r w:rsidRPr="002827C6">
              <w:rPr>
                <w:b/>
              </w:rPr>
              <w:t>Zapojení do výuky v dalších studijních programech na téže vysoké škole (pouze u garantů ZT a PZ předmětů)</w:t>
            </w:r>
          </w:p>
        </w:tc>
      </w:tr>
      <w:tr w:rsidR="002334C3" w:rsidRPr="002827C6" w14:paraId="16018522" w14:textId="77777777" w:rsidTr="006224FF">
        <w:trPr>
          <w:trHeight w:val="340"/>
        </w:trPr>
        <w:tc>
          <w:tcPr>
            <w:tcW w:w="2268" w:type="dxa"/>
            <w:tcBorders>
              <w:top w:val="nil"/>
            </w:tcBorders>
          </w:tcPr>
          <w:p w14:paraId="423E8DC6" w14:textId="77777777" w:rsidR="002334C3" w:rsidRPr="002827C6" w:rsidRDefault="002334C3" w:rsidP="004752E9">
            <w:pPr>
              <w:jc w:val="both"/>
              <w:rPr>
                <w:b/>
              </w:rPr>
            </w:pPr>
            <w:r w:rsidRPr="002827C6">
              <w:rPr>
                <w:b/>
              </w:rPr>
              <w:t>Název studijního předmětu</w:t>
            </w:r>
          </w:p>
        </w:tc>
        <w:tc>
          <w:tcPr>
            <w:tcW w:w="2910" w:type="dxa"/>
            <w:gridSpan w:val="4"/>
            <w:tcBorders>
              <w:top w:val="nil"/>
            </w:tcBorders>
          </w:tcPr>
          <w:p w14:paraId="74D1BA6C" w14:textId="77777777" w:rsidR="002334C3" w:rsidRPr="002827C6" w:rsidRDefault="002334C3" w:rsidP="004752E9">
            <w:pPr>
              <w:rPr>
                <w:b/>
              </w:rPr>
            </w:pPr>
            <w:r w:rsidRPr="002827C6">
              <w:rPr>
                <w:b/>
              </w:rPr>
              <w:t>Název studijního programu</w:t>
            </w:r>
          </w:p>
        </w:tc>
        <w:tc>
          <w:tcPr>
            <w:tcW w:w="567" w:type="dxa"/>
            <w:gridSpan w:val="2"/>
            <w:tcBorders>
              <w:top w:val="nil"/>
            </w:tcBorders>
          </w:tcPr>
          <w:p w14:paraId="2CE9A4BE" w14:textId="77777777" w:rsidR="002334C3" w:rsidRPr="002827C6" w:rsidRDefault="002334C3" w:rsidP="004752E9">
            <w:pPr>
              <w:jc w:val="both"/>
              <w:rPr>
                <w:b/>
              </w:rPr>
            </w:pPr>
            <w:r w:rsidRPr="002827C6">
              <w:rPr>
                <w:b/>
              </w:rPr>
              <w:t>Sem.</w:t>
            </w:r>
          </w:p>
        </w:tc>
        <w:tc>
          <w:tcPr>
            <w:tcW w:w="2109" w:type="dxa"/>
            <w:gridSpan w:val="5"/>
            <w:tcBorders>
              <w:top w:val="nil"/>
            </w:tcBorders>
          </w:tcPr>
          <w:p w14:paraId="1A61C8E5" w14:textId="77777777" w:rsidR="002334C3" w:rsidRPr="002827C6" w:rsidRDefault="002334C3" w:rsidP="004752E9">
            <w:pPr>
              <w:rPr>
                <w:b/>
              </w:rPr>
            </w:pPr>
            <w:r w:rsidRPr="002827C6">
              <w:rPr>
                <w:b/>
              </w:rPr>
              <w:t>Role ve výuce daného předmětu</w:t>
            </w:r>
          </w:p>
        </w:tc>
        <w:tc>
          <w:tcPr>
            <w:tcW w:w="2069" w:type="dxa"/>
            <w:gridSpan w:val="3"/>
            <w:tcBorders>
              <w:top w:val="nil"/>
            </w:tcBorders>
          </w:tcPr>
          <w:p w14:paraId="3464B1B0" w14:textId="77777777" w:rsidR="002334C3" w:rsidRPr="002827C6" w:rsidRDefault="002334C3" w:rsidP="004752E9">
            <w:pPr>
              <w:rPr>
                <w:b/>
              </w:rPr>
            </w:pPr>
            <w:r>
              <w:rPr>
                <w:b/>
              </w:rPr>
              <w:t>(</w:t>
            </w:r>
            <w:r w:rsidRPr="00F20AEF">
              <w:rPr>
                <w:b/>
                <w:i/>
                <w:iCs/>
              </w:rPr>
              <w:t>nepovinný údaj</w:t>
            </w:r>
            <w:r w:rsidRPr="00F20AEF">
              <w:rPr>
                <w:b/>
              </w:rPr>
              <w:t>)</w:t>
            </w:r>
            <w:r>
              <w:rPr>
                <w:b/>
              </w:rPr>
              <w:t xml:space="preserve"> </w:t>
            </w:r>
            <w:r w:rsidRPr="002827C6">
              <w:rPr>
                <w:b/>
              </w:rPr>
              <w:t>Počet hodin za semestr</w:t>
            </w:r>
          </w:p>
        </w:tc>
      </w:tr>
      <w:tr w:rsidR="002334C3" w:rsidRPr="0016131F" w14:paraId="10B8025E" w14:textId="77777777" w:rsidTr="006224FF">
        <w:trPr>
          <w:trHeight w:val="284"/>
        </w:trPr>
        <w:tc>
          <w:tcPr>
            <w:tcW w:w="2268" w:type="dxa"/>
            <w:tcBorders>
              <w:top w:val="nil"/>
            </w:tcBorders>
          </w:tcPr>
          <w:p w14:paraId="7FAC38D5" w14:textId="2E22A42E" w:rsidR="002334C3" w:rsidRDefault="002334C3" w:rsidP="004752E9">
            <w:pPr>
              <w:jc w:val="both"/>
            </w:pPr>
          </w:p>
        </w:tc>
        <w:tc>
          <w:tcPr>
            <w:tcW w:w="2910" w:type="dxa"/>
            <w:gridSpan w:val="4"/>
            <w:tcBorders>
              <w:top w:val="nil"/>
            </w:tcBorders>
          </w:tcPr>
          <w:p w14:paraId="0D0D3E6A" w14:textId="4AEE2C34" w:rsidR="002334C3" w:rsidRDefault="002334C3" w:rsidP="004752E9">
            <w:pPr>
              <w:jc w:val="both"/>
            </w:pPr>
          </w:p>
        </w:tc>
        <w:tc>
          <w:tcPr>
            <w:tcW w:w="567" w:type="dxa"/>
            <w:gridSpan w:val="2"/>
            <w:tcBorders>
              <w:top w:val="nil"/>
            </w:tcBorders>
          </w:tcPr>
          <w:p w14:paraId="502025E0" w14:textId="2BDFFCB3" w:rsidR="002334C3" w:rsidRDefault="002334C3" w:rsidP="004752E9">
            <w:pPr>
              <w:jc w:val="both"/>
            </w:pPr>
          </w:p>
        </w:tc>
        <w:tc>
          <w:tcPr>
            <w:tcW w:w="2109" w:type="dxa"/>
            <w:gridSpan w:val="5"/>
            <w:tcBorders>
              <w:top w:val="nil"/>
            </w:tcBorders>
          </w:tcPr>
          <w:p w14:paraId="7C59D325" w14:textId="18AFD08A" w:rsidR="002334C3" w:rsidRDefault="002334C3" w:rsidP="004752E9">
            <w:pPr>
              <w:pStyle w:val="Bezmezer"/>
            </w:pPr>
          </w:p>
        </w:tc>
        <w:tc>
          <w:tcPr>
            <w:tcW w:w="2069" w:type="dxa"/>
            <w:gridSpan w:val="3"/>
            <w:tcBorders>
              <w:top w:val="nil"/>
            </w:tcBorders>
          </w:tcPr>
          <w:p w14:paraId="1D062B4E" w14:textId="77777777" w:rsidR="002334C3" w:rsidRPr="0016131F" w:rsidRDefault="002334C3" w:rsidP="004752E9">
            <w:pPr>
              <w:jc w:val="both"/>
            </w:pPr>
          </w:p>
        </w:tc>
      </w:tr>
      <w:tr w:rsidR="002334C3" w14:paraId="63EBD6D7" w14:textId="77777777" w:rsidTr="006224FF">
        <w:tc>
          <w:tcPr>
            <w:tcW w:w="9923" w:type="dxa"/>
            <w:gridSpan w:val="15"/>
            <w:shd w:val="clear" w:color="auto" w:fill="F7CAAC"/>
          </w:tcPr>
          <w:p w14:paraId="7E3F7802" w14:textId="77777777" w:rsidR="002334C3" w:rsidRDefault="002334C3" w:rsidP="004752E9">
            <w:pPr>
              <w:jc w:val="both"/>
            </w:pPr>
            <w:r>
              <w:rPr>
                <w:b/>
              </w:rPr>
              <w:t xml:space="preserve">Údaje o vzdělání na VŠ </w:t>
            </w:r>
          </w:p>
        </w:tc>
      </w:tr>
      <w:tr w:rsidR="002334C3" w14:paraId="69EE1E2A" w14:textId="77777777" w:rsidTr="00E153D9">
        <w:trPr>
          <w:trHeight w:val="198"/>
        </w:trPr>
        <w:tc>
          <w:tcPr>
            <w:tcW w:w="9923" w:type="dxa"/>
            <w:gridSpan w:val="15"/>
          </w:tcPr>
          <w:p w14:paraId="699DE885" w14:textId="77777777" w:rsidR="002334C3" w:rsidRDefault="002334C3" w:rsidP="004752E9">
            <w:pPr>
              <w:jc w:val="both"/>
              <w:rPr>
                <w:b/>
              </w:rPr>
            </w:pPr>
            <w:r w:rsidRPr="00475E7E">
              <w:rPr>
                <w:bCs/>
              </w:rPr>
              <w:t>2009: Univerzita Palackého v Olomouci, Fakulta filozofická, Ph.D.</w:t>
            </w:r>
          </w:p>
        </w:tc>
      </w:tr>
      <w:tr w:rsidR="002334C3" w14:paraId="26F41DD6" w14:textId="77777777" w:rsidTr="006224FF">
        <w:tc>
          <w:tcPr>
            <w:tcW w:w="9923" w:type="dxa"/>
            <w:gridSpan w:val="15"/>
            <w:shd w:val="clear" w:color="auto" w:fill="F7CAAC"/>
          </w:tcPr>
          <w:p w14:paraId="6F082804" w14:textId="77777777" w:rsidR="002334C3" w:rsidRDefault="002334C3" w:rsidP="004752E9">
            <w:pPr>
              <w:jc w:val="both"/>
              <w:rPr>
                <w:b/>
              </w:rPr>
            </w:pPr>
            <w:r>
              <w:rPr>
                <w:b/>
              </w:rPr>
              <w:t>Údaje o odborném působení od absolvování VŠ</w:t>
            </w:r>
          </w:p>
        </w:tc>
      </w:tr>
      <w:tr w:rsidR="002334C3" w:rsidRPr="009B6AE3" w14:paraId="14ACE95C" w14:textId="77777777" w:rsidTr="00E153D9">
        <w:trPr>
          <w:trHeight w:val="148"/>
        </w:trPr>
        <w:tc>
          <w:tcPr>
            <w:tcW w:w="9923" w:type="dxa"/>
            <w:gridSpan w:val="15"/>
          </w:tcPr>
          <w:p w14:paraId="7E29624C" w14:textId="77777777" w:rsidR="002334C3" w:rsidRPr="009B6AE3" w:rsidRDefault="002334C3" w:rsidP="004752E9">
            <w:pPr>
              <w:jc w:val="both"/>
              <w:rPr>
                <w:color w:val="FF0000"/>
              </w:rPr>
            </w:pPr>
            <w:r w:rsidRPr="00475E7E">
              <w:t>2004</w:t>
            </w:r>
            <w:r>
              <w:t>-</w:t>
            </w:r>
            <w:r w:rsidRPr="00475E7E">
              <w:t xml:space="preserve">dosud: </w:t>
            </w:r>
            <w:r>
              <w:t>Univerzita Tomáše Bati ve Zlíně, Fakulta multimediálních komunikací, odborný asistent</w:t>
            </w:r>
          </w:p>
        </w:tc>
      </w:tr>
      <w:tr w:rsidR="002334C3" w14:paraId="1E2938C7" w14:textId="77777777" w:rsidTr="006224FF">
        <w:trPr>
          <w:trHeight w:val="250"/>
        </w:trPr>
        <w:tc>
          <w:tcPr>
            <w:tcW w:w="9923" w:type="dxa"/>
            <w:gridSpan w:val="15"/>
            <w:shd w:val="clear" w:color="auto" w:fill="F7CAAC"/>
          </w:tcPr>
          <w:p w14:paraId="488129B1" w14:textId="77777777" w:rsidR="002334C3" w:rsidRDefault="002334C3" w:rsidP="004752E9">
            <w:pPr>
              <w:jc w:val="both"/>
            </w:pPr>
            <w:r>
              <w:rPr>
                <w:b/>
              </w:rPr>
              <w:t>Zkušenosti s vedením kvalifikačních a rigorózních prací</w:t>
            </w:r>
          </w:p>
        </w:tc>
      </w:tr>
      <w:tr w:rsidR="002334C3" w14:paraId="32C12A2E" w14:textId="77777777" w:rsidTr="006224FF">
        <w:trPr>
          <w:trHeight w:val="428"/>
        </w:trPr>
        <w:tc>
          <w:tcPr>
            <w:tcW w:w="9923" w:type="dxa"/>
            <w:gridSpan w:val="15"/>
          </w:tcPr>
          <w:p w14:paraId="2E73FD17" w14:textId="77777777" w:rsidR="002334C3" w:rsidRDefault="002334C3" w:rsidP="004752E9">
            <w:pPr>
              <w:jc w:val="both"/>
            </w:pPr>
          </w:p>
        </w:tc>
      </w:tr>
      <w:tr w:rsidR="002334C3" w14:paraId="048E810D" w14:textId="77777777" w:rsidTr="006224FF">
        <w:trPr>
          <w:cantSplit/>
        </w:trPr>
        <w:tc>
          <w:tcPr>
            <w:tcW w:w="3314" w:type="dxa"/>
            <w:gridSpan w:val="3"/>
            <w:tcBorders>
              <w:top w:val="single" w:sz="12" w:space="0" w:color="auto"/>
            </w:tcBorders>
            <w:shd w:val="clear" w:color="auto" w:fill="F7CAAC"/>
          </w:tcPr>
          <w:p w14:paraId="377C03D9" w14:textId="77777777" w:rsidR="002334C3" w:rsidRDefault="002334C3" w:rsidP="004752E9">
            <w:pPr>
              <w:jc w:val="both"/>
            </w:pPr>
            <w:r>
              <w:rPr>
                <w:b/>
              </w:rPr>
              <w:t xml:space="preserve">Obor habilitačního řízení </w:t>
            </w:r>
          </w:p>
        </w:tc>
        <w:tc>
          <w:tcPr>
            <w:tcW w:w="2245" w:type="dxa"/>
            <w:gridSpan w:val="3"/>
            <w:tcBorders>
              <w:top w:val="single" w:sz="12" w:space="0" w:color="auto"/>
            </w:tcBorders>
            <w:shd w:val="clear" w:color="auto" w:fill="F7CAAC"/>
          </w:tcPr>
          <w:p w14:paraId="2BAC6D35" w14:textId="77777777" w:rsidR="002334C3" w:rsidRDefault="002334C3" w:rsidP="004752E9">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10E647C6" w14:textId="77777777" w:rsidR="002334C3" w:rsidRDefault="002334C3" w:rsidP="004752E9">
            <w:pPr>
              <w:jc w:val="both"/>
            </w:pPr>
            <w:r>
              <w:rPr>
                <w:b/>
              </w:rPr>
              <w:t>Řízení konáno na VŠ</w:t>
            </w:r>
          </w:p>
        </w:tc>
        <w:tc>
          <w:tcPr>
            <w:tcW w:w="2116" w:type="dxa"/>
            <w:gridSpan w:val="4"/>
            <w:tcBorders>
              <w:top w:val="single" w:sz="12" w:space="0" w:color="auto"/>
              <w:left w:val="single" w:sz="12" w:space="0" w:color="auto"/>
            </w:tcBorders>
            <w:shd w:val="clear" w:color="auto" w:fill="F7CAAC"/>
          </w:tcPr>
          <w:p w14:paraId="6D5C2F46" w14:textId="77777777" w:rsidR="002334C3" w:rsidRDefault="002334C3" w:rsidP="004752E9">
            <w:pPr>
              <w:jc w:val="both"/>
              <w:rPr>
                <w:b/>
              </w:rPr>
            </w:pPr>
            <w:r>
              <w:rPr>
                <w:b/>
              </w:rPr>
              <w:t>Ohlasy publikací</w:t>
            </w:r>
          </w:p>
        </w:tc>
      </w:tr>
      <w:tr w:rsidR="002334C3" w14:paraId="799F28C9" w14:textId="77777777" w:rsidTr="006224FF">
        <w:trPr>
          <w:cantSplit/>
        </w:trPr>
        <w:tc>
          <w:tcPr>
            <w:tcW w:w="3314" w:type="dxa"/>
            <w:gridSpan w:val="3"/>
          </w:tcPr>
          <w:p w14:paraId="69F9837F" w14:textId="77777777" w:rsidR="002334C3" w:rsidRDefault="002334C3" w:rsidP="004752E9">
            <w:pPr>
              <w:jc w:val="both"/>
            </w:pPr>
          </w:p>
        </w:tc>
        <w:tc>
          <w:tcPr>
            <w:tcW w:w="2245" w:type="dxa"/>
            <w:gridSpan w:val="3"/>
          </w:tcPr>
          <w:p w14:paraId="24368CAF" w14:textId="77777777" w:rsidR="002334C3" w:rsidRDefault="002334C3" w:rsidP="004752E9">
            <w:pPr>
              <w:jc w:val="both"/>
            </w:pPr>
          </w:p>
        </w:tc>
        <w:tc>
          <w:tcPr>
            <w:tcW w:w="2248" w:type="dxa"/>
            <w:gridSpan w:val="5"/>
            <w:tcBorders>
              <w:right w:val="single" w:sz="12" w:space="0" w:color="auto"/>
            </w:tcBorders>
          </w:tcPr>
          <w:p w14:paraId="5BBFDE7A" w14:textId="77777777" w:rsidR="002334C3" w:rsidRDefault="002334C3" w:rsidP="004752E9">
            <w:pPr>
              <w:jc w:val="both"/>
            </w:pPr>
          </w:p>
        </w:tc>
        <w:tc>
          <w:tcPr>
            <w:tcW w:w="632" w:type="dxa"/>
            <w:gridSpan w:val="2"/>
            <w:tcBorders>
              <w:left w:val="single" w:sz="12" w:space="0" w:color="auto"/>
            </w:tcBorders>
            <w:shd w:val="clear" w:color="auto" w:fill="F7CAAC"/>
          </w:tcPr>
          <w:p w14:paraId="6AC6E468" w14:textId="77777777" w:rsidR="002334C3" w:rsidRPr="00F20AEF" w:rsidRDefault="002334C3" w:rsidP="004752E9">
            <w:pPr>
              <w:jc w:val="both"/>
            </w:pPr>
            <w:r w:rsidRPr="00F20AEF">
              <w:rPr>
                <w:b/>
              </w:rPr>
              <w:t>WoS</w:t>
            </w:r>
          </w:p>
        </w:tc>
        <w:tc>
          <w:tcPr>
            <w:tcW w:w="693" w:type="dxa"/>
            <w:shd w:val="clear" w:color="auto" w:fill="F7CAAC"/>
          </w:tcPr>
          <w:p w14:paraId="6B354DCF" w14:textId="77777777" w:rsidR="002334C3" w:rsidRPr="00F20AEF" w:rsidRDefault="002334C3" w:rsidP="004752E9">
            <w:pPr>
              <w:jc w:val="both"/>
              <w:rPr>
                <w:sz w:val="18"/>
              </w:rPr>
            </w:pPr>
            <w:r w:rsidRPr="00F20AEF">
              <w:rPr>
                <w:b/>
                <w:sz w:val="18"/>
              </w:rPr>
              <w:t>Scopus</w:t>
            </w:r>
          </w:p>
        </w:tc>
        <w:tc>
          <w:tcPr>
            <w:tcW w:w="791" w:type="dxa"/>
            <w:shd w:val="clear" w:color="auto" w:fill="F7CAAC"/>
          </w:tcPr>
          <w:p w14:paraId="76F6EAEB" w14:textId="77777777" w:rsidR="002334C3" w:rsidRDefault="002334C3" w:rsidP="004752E9">
            <w:pPr>
              <w:jc w:val="both"/>
            </w:pPr>
            <w:r>
              <w:rPr>
                <w:b/>
                <w:sz w:val="18"/>
              </w:rPr>
              <w:t>ostatní</w:t>
            </w:r>
          </w:p>
        </w:tc>
      </w:tr>
      <w:tr w:rsidR="002334C3" w14:paraId="4F4E61A4" w14:textId="77777777" w:rsidTr="006224FF">
        <w:trPr>
          <w:cantSplit/>
          <w:trHeight w:val="70"/>
        </w:trPr>
        <w:tc>
          <w:tcPr>
            <w:tcW w:w="3314" w:type="dxa"/>
            <w:gridSpan w:val="3"/>
            <w:shd w:val="clear" w:color="auto" w:fill="F7CAAC"/>
          </w:tcPr>
          <w:p w14:paraId="69ECAB1E" w14:textId="77777777" w:rsidR="002334C3" w:rsidRDefault="002334C3" w:rsidP="004752E9">
            <w:pPr>
              <w:jc w:val="both"/>
            </w:pPr>
            <w:r>
              <w:rPr>
                <w:b/>
              </w:rPr>
              <w:t>Obor jmenovacího řízení</w:t>
            </w:r>
          </w:p>
        </w:tc>
        <w:tc>
          <w:tcPr>
            <w:tcW w:w="2245" w:type="dxa"/>
            <w:gridSpan w:val="3"/>
            <w:shd w:val="clear" w:color="auto" w:fill="F7CAAC"/>
          </w:tcPr>
          <w:p w14:paraId="376D80BB" w14:textId="77777777" w:rsidR="002334C3" w:rsidRDefault="002334C3" w:rsidP="004752E9">
            <w:pPr>
              <w:jc w:val="both"/>
            </w:pPr>
            <w:r>
              <w:rPr>
                <w:b/>
              </w:rPr>
              <w:t>Rok udělení hodnosti</w:t>
            </w:r>
          </w:p>
        </w:tc>
        <w:tc>
          <w:tcPr>
            <w:tcW w:w="2248" w:type="dxa"/>
            <w:gridSpan w:val="5"/>
            <w:tcBorders>
              <w:right w:val="single" w:sz="12" w:space="0" w:color="auto"/>
            </w:tcBorders>
            <w:shd w:val="clear" w:color="auto" w:fill="F7CAAC"/>
          </w:tcPr>
          <w:p w14:paraId="7EF04FCF" w14:textId="77777777" w:rsidR="002334C3" w:rsidRDefault="002334C3" w:rsidP="004752E9">
            <w:pPr>
              <w:jc w:val="both"/>
            </w:pPr>
            <w:r>
              <w:rPr>
                <w:b/>
              </w:rPr>
              <w:t>Řízení konáno na VŠ</w:t>
            </w:r>
          </w:p>
        </w:tc>
        <w:tc>
          <w:tcPr>
            <w:tcW w:w="632" w:type="dxa"/>
            <w:gridSpan w:val="2"/>
            <w:tcBorders>
              <w:left w:val="single" w:sz="12" w:space="0" w:color="auto"/>
            </w:tcBorders>
          </w:tcPr>
          <w:p w14:paraId="6432BC25" w14:textId="77777777" w:rsidR="002334C3" w:rsidRPr="00F20AEF" w:rsidRDefault="002334C3" w:rsidP="004752E9">
            <w:pPr>
              <w:jc w:val="both"/>
              <w:rPr>
                <w:b/>
              </w:rPr>
            </w:pPr>
          </w:p>
        </w:tc>
        <w:tc>
          <w:tcPr>
            <w:tcW w:w="693" w:type="dxa"/>
          </w:tcPr>
          <w:p w14:paraId="0968D2B4" w14:textId="77777777" w:rsidR="002334C3" w:rsidRPr="00F20AEF" w:rsidRDefault="002334C3" w:rsidP="004752E9">
            <w:pPr>
              <w:jc w:val="both"/>
              <w:rPr>
                <w:b/>
              </w:rPr>
            </w:pPr>
          </w:p>
        </w:tc>
        <w:tc>
          <w:tcPr>
            <w:tcW w:w="791" w:type="dxa"/>
          </w:tcPr>
          <w:p w14:paraId="1567EF27" w14:textId="77777777" w:rsidR="002334C3" w:rsidRDefault="002334C3" w:rsidP="004752E9">
            <w:pPr>
              <w:jc w:val="both"/>
              <w:rPr>
                <w:b/>
              </w:rPr>
            </w:pPr>
          </w:p>
        </w:tc>
      </w:tr>
      <w:tr w:rsidR="002334C3" w14:paraId="7A575C89" w14:textId="77777777" w:rsidTr="006224FF">
        <w:trPr>
          <w:trHeight w:val="205"/>
        </w:trPr>
        <w:tc>
          <w:tcPr>
            <w:tcW w:w="3314" w:type="dxa"/>
            <w:gridSpan w:val="3"/>
          </w:tcPr>
          <w:p w14:paraId="0D04AC72" w14:textId="77777777" w:rsidR="002334C3" w:rsidRDefault="002334C3" w:rsidP="004752E9">
            <w:pPr>
              <w:jc w:val="both"/>
            </w:pPr>
          </w:p>
        </w:tc>
        <w:tc>
          <w:tcPr>
            <w:tcW w:w="2245" w:type="dxa"/>
            <w:gridSpan w:val="3"/>
          </w:tcPr>
          <w:p w14:paraId="0758390E" w14:textId="77777777" w:rsidR="002334C3" w:rsidRDefault="002334C3" w:rsidP="004752E9">
            <w:pPr>
              <w:jc w:val="both"/>
            </w:pPr>
          </w:p>
        </w:tc>
        <w:tc>
          <w:tcPr>
            <w:tcW w:w="2248" w:type="dxa"/>
            <w:gridSpan w:val="5"/>
            <w:tcBorders>
              <w:right w:val="single" w:sz="12" w:space="0" w:color="auto"/>
            </w:tcBorders>
          </w:tcPr>
          <w:p w14:paraId="5E9184EF" w14:textId="77777777" w:rsidR="002334C3" w:rsidRDefault="002334C3" w:rsidP="004752E9">
            <w:pPr>
              <w:jc w:val="both"/>
            </w:pPr>
          </w:p>
        </w:tc>
        <w:tc>
          <w:tcPr>
            <w:tcW w:w="1325" w:type="dxa"/>
            <w:gridSpan w:val="3"/>
            <w:tcBorders>
              <w:left w:val="single" w:sz="12" w:space="0" w:color="auto"/>
            </w:tcBorders>
            <w:shd w:val="clear" w:color="auto" w:fill="FBD4B4"/>
            <w:vAlign w:val="center"/>
          </w:tcPr>
          <w:p w14:paraId="0FA59D2B" w14:textId="77777777" w:rsidR="002334C3" w:rsidRPr="00F20AEF" w:rsidRDefault="002334C3" w:rsidP="004752E9">
            <w:pPr>
              <w:jc w:val="both"/>
              <w:rPr>
                <w:b/>
                <w:sz w:val="18"/>
              </w:rPr>
            </w:pPr>
            <w:r w:rsidRPr="00F20AEF">
              <w:rPr>
                <w:b/>
                <w:sz w:val="18"/>
              </w:rPr>
              <w:t>H-index WoS/Scopus</w:t>
            </w:r>
          </w:p>
        </w:tc>
        <w:tc>
          <w:tcPr>
            <w:tcW w:w="791" w:type="dxa"/>
            <w:vAlign w:val="center"/>
          </w:tcPr>
          <w:p w14:paraId="5F8B3404" w14:textId="77777777" w:rsidR="002334C3" w:rsidRDefault="002334C3" w:rsidP="004752E9">
            <w:pPr>
              <w:rPr>
                <w:b/>
              </w:rPr>
            </w:pPr>
            <w:r>
              <w:rPr>
                <w:b/>
              </w:rPr>
              <w:t xml:space="preserve">    /</w:t>
            </w:r>
          </w:p>
        </w:tc>
      </w:tr>
      <w:tr w:rsidR="002334C3" w14:paraId="1F106A1C" w14:textId="77777777" w:rsidTr="006224FF">
        <w:tc>
          <w:tcPr>
            <w:tcW w:w="9923" w:type="dxa"/>
            <w:gridSpan w:val="15"/>
            <w:shd w:val="clear" w:color="auto" w:fill="F7CAAC"/>
          </w:tcPr>
          <w:p w14:paraId="0485E0DE" w14:textId="77777777" w:rsidR="002334C3" w:rsidRDefault="002334C3" w:rsidP="004752E9">
            <w:pPr>
              <w:jc w:val="both"/>
              <w:rPr>
                <w:b/>
              </w:rPr>
            </w:pPr>
            <w:r>
              <w:rPr>
                <w:b/>
              </w:rPr>
              <w:t xml:space="preserve">Přehled o nejvýznamnější publikační a další tvůrčí činnosti nebo další profesní činnosti u odborníků z praxe vztahující se k zabezpečovaným předmětům </w:t>
            </w:r>
          </w:p>
        </w:tc>
      </w:tr>
      <w:tr w:rsidR="002334C3" w14:paraId="6E71CF77" w14:textId="77777777" w:rsidTr="00294AA2">
        <w:trPr>
          <w:trHeight w:val="1120"/>
        </w:trPr>
        <w:tc>
          <w:tcPr>
            <w:tcW w:w="9923" w:type="dxa"/>
            <w:gridSpan w:val="15"/>
          </w:tcPr>
          <w:p w14:paraId="4BD4AA6A" w14:textId="77777777" w:rsidR="00833693" w:rsidRDefault="00833693" w:rsidP="00833693">
            <w:pPr>
              <w:spacing w:line="256" w:lineRule="auto"/>
              <w:jc w:val="both"/>
              <w:rPr>
                <w:bCs/>
                <w:lang w:eastAsia="en-US"/>
              </w:rPr>
            </w:pPr>
            <w:r>
              <w:rPr>
                <w:bCs/>
                <w:lang w:eastAsia="en-US"/>
              </w:rPr>
              <w:t xml:space="preserve">STANICKÁ, Silvie. </w:t>
            </w:r>
            <w:r w:rsidRPr="0097698E">
              <w:rPr>
                <w:bCs/>
                <w:i/>
                <w:lang w:eastAsia="en-US"/>
              </w:rPr>
              <w:t>Náhle opuštěné místo</w:t>
            </w:r>
            <w:r>
              <w:rPr>
                <w:bCs/>
                <w:i/>
                <w:lang w:eastAsia="en-US"/>
              </w:rPr>
              <w:t>.</w:t>
            </w:r>
            <w:r>
              <w:rPr>
                <w:bCs/>
                <w:lang w:eastAsia="en-US"/>
              </w:rPr>
              <w:t xml:space="preserve"> Prostor Zlín, XXVIII, 3, Zlín, ISSN </w:t>
            </w:r>
            <w:r>
              <w:rPr>
                <w:color w:val="222222"/>
                <w:shd w:val="clear" w:color="auto" w:fill="F8F8F8"/>
                <w:lang w:eastAsia="en-US"/>
              </w:rPr>
              <w:t>1212-1398.</w:t>
            </w:r>
            <w:r>
              <w:rPr>
                <w:rStyle w:val="apple-converted-space"/>
                <w:color w:val="222222"/>
                <w:shd w:val="clear" w:color="auto" w:fill="F8F8F8"/>
              </w:rPr>
              <w:t> </w:t>
            </w:r>
          </w:p>
          <w:p w14:paraId="389A8491" w14:textId="77777777" w:rsidR="00833693" w:rsidRDefault="00833693" w:rsidP="00833693">
            <w:pPr>
              <w:spacing w:line="256" w:lineRule="auto"/>
              <w:jc w:val="both"/>
              <w:rPr>
                <w:bCs/>
                <w:lang w:eastAsia="en-US"/>
              </w:rPr>
            </w:pPr>
            <w:r>
              <w:rPr>
                <w:bCs/>
                <w:lang w:eastAsia="en-US"/>
              </w:rPr>
              <w:t>STANICKÁ, Silvie.</w:t>
            </w:r>
            <w:r>
              <w:rPr>
                <w:rFonts w:ascii="Arial" w:hAnsi="Arial" w:cs="Arial"/>
                <w:b/>
                <w:bCs/>
                <w:color w:val="333333"/>
                <w:sz w:val="18"/>
                <w:szCs w:val="18"/>
                <w:lang w:eastAsia="en-US"/>
              </w:rPr>
              <w:t xml:space="preserve"> </w:t>
            </w:r>
            <w:r w:rsidRPr="0097698E">
              <w:rPr>
                <w:i/>
                <w:color w:val="333333"/>
                <w:lang w:eastAsia="en-US"/>
              </w:rPr>
              <w:t>Irena Armutidisová a Nikos Armutidis</w:t>
            </w:r>
            <w:r>
              <w:rPr>
                <w:b/>
                <w:bCs/>
                <w:color w:val="333333"/>
                <w:lang w:eastAsia="en-US"/>
              </w:rPr>
              <w:t xml:space="preserve">. </w:t>
            </w:r>
            <w:r>
              <w:rPr>
                <w:color w:val="333333"/>
                <w:lang w:eastAsia="en-US"/>
              </w:rPr>
              <w:t xml:space="preserve">Prostor Zlín, XXVIII, 2, 3-6, Zlín, ISSN </w:t>
            </w:r>
            <w:r>
              <w:rPr>
                <w:color w:val="222222"/>
                <w:shd w:val="clear" w:color="auto" w:fill="F8F8F8"/>
                <w:lang w:eastAsia="en-US"/>
              </w:rPr>
              <w:t>1212-1398.</w:t>
            </w:r>
          </w:p>
          <w:p w14:paraId="281CA850" w14:textId="2620B5B5" w:rsidR="002334C3" w:rsidRPr="005E3AFD" w:rsidRDefault="00833693" w:rsidP="004752E9">
            <w:pPr>
              <w:jc w:val="both"/>
              <w:rPr>
                <w:color w:val="222222"/>
              </w:rPr>
            </w:pPr>
            <w:r>
              <w:rPr>
                <w:bCs/>
                <w:lang w:eastAsia="en-US"/>
              </w:rPr>
              <w:t xml:space="preserve">STANICKÁ, Silvie. Jan Ámos Komenský. Pomník pro Velkou Bíteš. Vlnas, Vít. COMENIUS 1592–1670. </w:t>
            </w:r>
            <w:r w:rsidRPr="0097698E">
              <w:rPr>
                <w:bCs/>
                <w:i/>
                <w:lang w:eastAsia="en-US"/>
              </w:rPr>
              <w:t>Mezi rozumem a šílenstvím. Jan Amos Komenský a jeho svět.</w:t>
            </w:r>
            <w:r>
              <w:rPr>
                <w:bCs/>
                <w:lang w:eastAsia="en-US"/>
              </w:rPr>
              <w:t xml:space="preserve"> Ústí nad Labem: Univerzita Jana Evangelisty Purkyně, 2020, ISBN 978-80-7561-287-8.</w:t>
            </w:r>
          </w:p>
        </w:tc>
      </w:tr>
      <w:tr w:rsidR="002334C3" w14:paraId="59878457" w14:textId="77777777" w:rsidTr="006224FF">
        <w:trPr>
          <w:trHeight w:val="218"/>
        </w:trPr>
        <w:tc>
          <w:tcPr>
            <w:tcW w:w="9923" w:type="dxa"/>
            <w:gridSpan w:val="15"/>
            <w:shd w:val="clear" w:color="auto" w:fill="F7CAAC"/>
          </w:tcPr>
          <w:p w14:paraId="337CE5C5" w14:textId="77777777" w:rsidR="002334C3" w:rsidRDefault="002334C3" w:rsidP="00983E30">
            <w:pPr>
              <w:ind w:left="-70"/>
              <w:rPr>
                <w:b/>
              </w:rPr>
            </w:pPr>
            <w:r>
              <w:rPr>
                <w:b/>
              </w:rPr>
              <w:t>Působení v zahraničí</w:t>
            </w:r>
          </w:p>
        </w:tc>
      </w:tr>
      <w:tr w:rsidR="002334C3" w14:paraId="2EC35D52" w14:textId="77777777" w:rsidTr="00294AA2">
        <w:trPr>
          <w:trHeight w:val="815"/>
        </w:trPr>
        <w:tc>
          <w:tcPr>
            <w:tcW w:w="9923" w:type="dxa"/>
            <w:gridSpan w:val="15"/>
          </w:tcPr>
          <w:p w14:paraId="3EECEC46" w14:textId="77777777" w:rsidR="002334C3" w:rsidRDefault="002334C3" w:rsidP="004752E9">
            <w:pPr>
              <w:spacing w:line="230" w:lineRule="atLeast"/>
              <w:jc w:val="both"/>
              <w:rPr>
                <w:color w:val="222222"/>
              </w:rPr>
            </w:pPr>
            <w:r>
              <w:rPr>
                <w:color w:val="222222"/>
              </w:rPr>
              <w:t>2015: The Warburg Institute, Library, Londýn, Velká Británie / měsíc</w:t>
            </w:r>
          </w:p>
          <w:p w14:paraId="22311E23" w14:textId="77777777" w:rsidR="002334C3" w:rsidRDefault="002334C3" w:rsidP="004752E9">
            <w:pPr>
              <w:rPr>
                <w:color w:val="222222"/>
              </w:rPr>
            </w:pPr>
            <w:r>
              <w:rPr>
                <w:color w:val="222222"/>
              </w:rPr>
              <w:t>2014:</w:t>
            </w:r>
            <w:r>
              <w:rPr>
                <w:rStyle w:val="apple-converted-space"/>
                <w:rFonts w:eastAsia="Calibri"/>
                <w:color w:val="222222"/>
              </w:rPr>
              <w:t> </w:t>
            </w:r>
            <w:r>
              <w:rPr>
                <w:color w:val="222222"/>
                <w:lang w:val="en-US"/>
              </w:rPr>
              <w:t>University of Oxford, Bodleian Library, Velk</w:t>
            </w:r>
            <w:r>
              <w:rPr>
                <w:color w:val="222222"/>
              </w:rPr>
              <w:t>á Británie / měsíc</w:t>
            </w:r>
          </w:p>
          <w:p w14:paraId="5448F159" w14:textId="77777777" w:rsidR="002334C3" w:rsidRDefault="002334C3" w:rsidP="004752E9">
            <w:pPr>
              <w:spacing w:line="230" w:lineRule="atLeast"/>
              <w:jc w:val="both"/>
              <w:rPr>
                <w:color w:val="222222"/>
              </w:rPr>
            </w:pPr>
            <w:r>
              <w:rPr>
                <w:color w:val="222222"/>
              </w:rPr>
              <w:t>2005: Domus Hungarica, Magyar Tudományos Akad</w:t>
            </w:r>
            <w:r>
              <w:rPr>
                <w:color w:val="222222"/>
                <w:lang w:val="fr-FR"/>
              </w:rPr>
              <w:t>é</w:t>
            </w:r>
            <w:r>
              <w:rPr>
                <w:color w:val="222222"/>
              </w:rPr>
              <w:t>mia, Budapešť, Maďarsko (badatelský vě</w:t>
            </w:r>
            <w:r>
              <w:rPr>
                <w:color w:val="222222"/>
                <w:lang w:val="de-DE"/>
              </w:rPr>
              <w:t>deck</w:t>
            </w:r>
            <w:r>
              <w:rPr>
                <w:color w:val="222222"/>
              </w:rPr>
              <w:t>ý pobyt) / 3 měsíce</w:t>
            </w:r>
          </w:p>
          <w:p w14:paraId="0D5FC98A" w14:textId="77777777" w:rsidR="002334C3" w:rsidRDefault="002334C3" w:rsidP="004752E9">
            <w:pPr>
              <w:rPr>
                <w:b/>
              </w:rPr>
            </w:pPr>
            <w:r>
              <w:rPr>
                <w:color w:val="222222"/>
              </w:rPr>
              <w:t>2003: stáž</w:t>
            </w:r>
            <w:r>
              <w:rPr>
                <w:rStyle w:val="apple-converted-space"/>
                <w:rFonts w:eastAsia="Calibri"/>
                <w:color w:val="222222"/>
              </w:rPr>
              <w:t> </w:t>
            </w:r>
            <w:r>
              <w:rPr>
                <w:color w:val="222222"/>
                <w:lang w:val="en-US"/>
              </w:rPr>
              <w:t>na Central European University, Budape</w:t>
            </w:r>
            <w:r>
              <w:rPr>
                <w:color w:val="222222"/>
              </w:rPr>
              <w:t>šť, Maďarsko / 12 měsíců</w:t>
            </w:r>
          </w:p>
        </w:tc>
      </w:tr>
      <w:tr w:rsidR="002334C3" w14:paraId="701C2969" w14:textId="77777777" w:rsidTr="006224FF">
        <w:trPr>
          <w:cantSplit/>
          <w:trHeight w:val="470"/>
        </w:trPr>
        <w:tc>
          <w:tcPr>
            <w:tcW w:w="2485" w:type="dxa"/>
            <w:gridSpan w:val="2"/>
            <w:shd w:val="clear" w:color="auto" w:fill="F7CAAC"/>
          </w:tcPr>
          <w:p w14:paraId="17DFD062" w14:textId="77777777" w:rsidR="002334C3" w:rsidRDefault="002334C3" w:rsidP="004752E9">
            <w:pPr>
              <w:jc w:val="both"/>
              <w:rPr>
                <w:b/>
              </w:rPr>
            </w:pPr>
            <w:r>
              <w:rPr>
                <w:b/>
              </w:rPr>
              <w:t xml:space="preserve">Podpis </w:t>
            </w:r>
          </w:p>
        </w:tc>
        <w:tc>
          <w:tcPr>
            <w:tcW w:w="4536" w:type="dxa"/>
            <w:gridSpan w:val="7"/>
          </w:tcPr>
          <w:p w14:paraId="0049FEEC" w14:textId="77777777" w:rsidR="002334C3" w:rsidRDefault="002334C3" w:rsidP="004752E9">
            <w:pPr>
              <w:jc w:val="both"/>
            </w:pPr>
            <w:r>
              <w:t>Silvie Stanická v. r.</w:t>
            </w:r>
          </w:p>
        </w:tc>
        <w:tc>
          <w:tcPr>
            <w:tcW w:w="786" w:type="dxa"/>
            <w:gridSpan w:val="2"/>
            <w:shd w:val="clear" w:color="auto" w:fill="F7CAAC"/>
          </w:tcPr>
          <w:p w14:paraId="31C54381" w14:textId="77777777" w:rsidR="002334C3" w:rsidRDefault="002334C3" w:rsidP="004752E9">
            <w:pPr>
              <w:jc w:val="both"/>
            </w:pPr>
            <w:r>
              <w:rPr>
                <w:b/>
              </w:rPr>
              <w:t>datum</w:t>
            </w:r>
          </w:p>
        </w:tc>
        <w:tc>
          <w:tcPr>
            <w:tcW w:w="2116" w:type="dxa"/>
            <w:gridSpan w:val="4"/>
          </w:tcPr>
          <w:p w14:paraId="77BB864D" w14:textId="005819B0" w:rsidR="002334C3" w:rsidRDefault="00774F06" w:rsidP="004752E9">
            <w:pPr>
              <w:jc w:val="both"/>
            </w:pPr>
            <w:r>
              <w:t>4. 11. 2022</w:t>
            </w:r>
          </w:p>
        </w:tc>
      </w:tr>
    </w:tbl>
    <w:p w14:paraId="036DA1A7" w14:textId="77777777" w:rsidR="002334C3" w:rsidRDefault="002334C3" w:rsidP="002334C3"/>
    <w:p w14:paraId="4F29779F" w14:textId="77777777" w:rsidR="00BB6BFD" w:rsidRDefault="00BB6BFD">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FF15C6" w14:paraId="0821D44E" w14:textId="77777777" w:rsidTr="004752E9">
        <w:tc>
          <w:tcPr>
            <w:tcW w:w="9859" w:type="dxa"/>
            <w:gridSpan w:val="15"/>
            <w:tcBorders>
              <w:bottom w:val="double" w:sz="4" w:space="0" w:color="auto"/>
            </w:tcBorders>
            <w:shd w:val="clear" w:color="auto" w:fill="BDD6EE"/>
          </w:tcPr>
          <w:p w14:paraId="7B3DACF9" w14:textId="503CFFAD" w:rsidR="00FF15C6" w:rsidRDefault="00FF15C6" w:rsidP="004752E9">
            <w:pPr>
              <w:jc w:val="both"/>
              <w:rPr>
                <w:b/>
                <w:sz w:val="28"/>
              </w:rPr>
            </w:pPr>
            <w:r>
              <w:rPr>
                <w:b/>
                <w:sz w:val="28"/>
              </w:rPr>
              <w:lastRenderedPageBreak/>
              <w:t>C-I – Personální zabezpečení</w:t>
            </w:r>
          </w:p>
        </w:tc>
      </w:tr>
      <w:tr w:rsidR="00FF15C6" w14:paraId="40B3A179" w14:textId="77777777" w:rsidTr="004752E9">
        <w:tc>
          <w:tcPr>
            <w:tcW w:w="2518" w:type="dxa"/>
            <w:tcBorders>
              <w:top w:val="double" w:sz="4" w:space="0" w:color="auto"/>
            </w:tcBorders>
            <w:shd w:val="clear" w:color="auto" w:fill="F7CAAC"/>
          </w:tcPr>
          <w:p w14:paraId="14DA73F4" w14:textId="77777777" w:rsidR="00FF15C6" w:rsidRDefault="00FF15C6" w:rsidP="004752E9">
            <w:pPr>
              <w:jc w:val="both"/>
              <w:rPr>
                <w:b/>
              </w:rPr>
            </w:pPr>
            <w:r>
              <w:rPr>
                <w:b/>
              </w:rPr>
              <w:t>Vysoká škola</w:t>
            </w:r>
          </w:p>
        </w:tc>
        <w:tc>
          <w:tcPr>
            <w:tcW w:w="7341" w:type="dxa"/>
            <w:gridSpan w:val="14"/>
          </w:tcPr>
          <w:p w14:paraId="1B9F1349" w14:textId="77777777" w:rsidR="00FF15C6" w:rsidRDefault="00FF15C6" w:rsidP="004752E9">
            <w:pPr>
              <w:jc w:val="both"/>
            </w:pPr>
            <w:r>
              <w:t>Univerzita Tomáše Bati ve Zlíně</w:t>
            </w:r>
          </w:p>
        </w:tc>
      </w:tr>
      <w:tr w:rsidR="00FF15C6" w14:paraId="3FE12769" w14:textId="77777777" w:rsidTr="004752E9">
        <w:tc>
          <w:tcPr>
            <w:tcW w:w="2518" w:type="dxa"/>
            <w:shd w:val="clear" w:color="auto" w:fill="F7CAAC"/>
          </w:tcPr>
          <w:p w14:paraId="46468383" w14:textId="77777777" w:rsidR="00FF15C6" w:rsidRDefault="00FF15C6" w:rsidP="004752E9">
            <w:pPr>
              <w:jc w:val="both"/>
              <w:rPr>
                <w:b/>
              </w:rPr>
            </w:pPr>
            <w:r>
              <w:rPr>
                <w:b/>
              </w:rPr>
              <w:t>Součást vysoké školy</w:t>
            </w:r>
          </w:p>
        </w:tc>
        <w:tc>
          <w:tcPr>
            <w:tcW w:w="7341" w:type="dxa"/>
            <w:gridSpan w:val="14"/>
          </w:tcPr>
          <w:p w14:paraId="1A30094A" w14:textId="77777777" w:rsidR="00FF15C6" w:rsidRDefault="00FF15C6" w:rsidP="004752E9">
            <w:pPr>
              <w:jc w:val="both"/>
            </w:pPr>
            <w:r>
              <w:t>Fakulta multimediálních komunikací</w:t>
            </w:r>
          </w:p>
        </w:tc>
      </w:tr>
      <w:tr w:rsidR="00FF15C6" w14:paraId="0516F97D" w14:textId="77777777" w:rsidTr="004752E9">
        <w:tc>
          <w:tcPr>
            <w:tcW w:w="2518" w:type="dxa"/>
            <w:shd w:val="clear" w:color="auto" w:fill="F7CAAC"/>
          </w:tcPr>
          <w:p w14:paraId="3BB1C495" w14:textId="77777777" w:rsidR="00FF15C6" w:rsidRDefault="00FF15C6" w:rsidP="004752E9">
            <w:pPr>
              <w:jc w:val="both"/>
              <w:rPr>
                <w:b/>
              </w:rPr>
            </w:pPr>
            <w:r>
              <w:rPr>
                <w:b/>
              </w:rPr>
              <w:t>Název studijního programu</w:t>
            </w:r>
          </w:p>
        </w:tc>
        <w:tc>
          <w:tcPr>
            <w:tcW w:w="7341" w:type="dxa"/>
            <w:gridSpan w:val="14"/>
          </w:tcPr>
          <w:p w14:paraId="2DCF4F03" w14:textId="77777777" w:rsidR="00FF15C6" w:rsidRDefault="00FF15C6" w:rsidP="004752E9">
            <w:pPr>
              <w:jc w:val="both"/>
            </w:pPr>
            <w:r>
              <w:t>Design</w:t>
            </w:r>
          </w:p>
        </w:tc>
      </w:tr>
      <w:tr w:rsidR="00FF15C6" w14:paraId="20B0D935" w14:textId="77777777" w:rsidTr="004752E9">
        <w:tc>
          <w:tcPr>
            <w:tcW w:w="2518" w:type="dxa"/>
            <w:shd w:val="clear" w:color="auto" w:fill="F7CAAC"/>
          </w:tcPr>
          <w:p w14:paraId="5D6DEA41" w14:textId="77777777" w:rsidR="00FF15C6" w:rsidRDefault="00FF15C6" w:rsidP="004752E9">
            <w:pPr>
              <w:jc w:val="both"/>
              <w:rPr>
                <w:b/>
              </w:rPr>
            </w:pPr>
            <w:r>
              <w:rPr>
                <w:b/>
              </w:rPr>
              <w:t>Jméno a příjmení</w:t>
            </w:r>
          </w:p>
        </w:tc>
        <w:tc>
          <w:tcPr>
            <w:tcW w:w="4536" w:type="dxa"/>
            <w:gridSpan w:val="8"/>
          </w:tcPr>
          <w:p w14:paraId="07CF1810" w14:textId="77777777" w:rsidR="00347572" w:rsidRDefault="00FF15C6" w:rsidP="004752E9">
            <w:pPr>
              <w:jc w:val="both"/>
            </w:pPr>
            <w:r>
              <w:t xml:space="preserve">Petr </w:t>
            </w:r>
            <w:r w:rsidR="00A602BA">
              <w:t xml:space="preserve">Stanický – </w:t>
            </w:r>
          </w:p>
          <w:p w14:paraId="5CC0A224" w14:textId="72B43E83" w:rsidR="00FF15C6" w:rsidRDefault="00EB6673" w:rsidP="004752E9">
            <w:pPr>
              <w:jc w:val="both"/>
            </w:pPr>
            <w:r>
              <w:rPr>
                <w:b/>
                <w:bCs/>
              </w:rPr>
              <w:t>garant</w:t>
            </w:r>
            <w:r w:rsidRPr="00FC6ED5">
              <w:rPr>
                <w:b/>
                <w:bCs/>
              </w:rPr>
              <w:t xml:space="preserve"> </w:t>
            </w:r>
            <w:r w:rsidR="00FC6ED5" w:rsidRPr="00FC6ED5">
              <w:rPr>
                <w:b/>
                <w:bCs/>
              </w:rPr>
              <w:t>specializace</w:t>
            </w:r>
            <w:r w:rsidR="00522D5A">
              <w:rPr>
                <w:b/>
                <w:bCs/>
              </w:rPr>
              <w:t xml:space="preserve"> Sklo, prostor, objekt</w:t>
            </w:r>
          </w:p>
        </w:tc>
        <w:tc>
          <w:tcPr>
            <w:tcW w:w="709" w:type="dxa"/>
            <w:shd w:val="clear" w:color="auto" w:fill="F7CAAC"/>
          </w:tcPr>
          <w:p w14:paraId="651939CF" w14:textId="77777777" w:rsidR="00FF15C6" w:rsidRDefault="00FF15C6" w:rsidP="004752E9">
            <w:pPr>
              <w:jc w:val="both"/>
              <w:rPr>
                <w:b/>
              </w:rPr>
            </w:pPr>
            <w:r>
              <w:rPr>
                <w:b/>
              </w:rPr>
              <w:t>Tituly</w:t>
            </w:r>
          </w:p>
        </w:tc>
        <w:tc>
          <w:tcPr>
            <w:tcW w:w="2096" w:type="dxa"/>
            <w:gridSpan w:val="5"/>
          </w:tcPr>
          <w:p w14:paraId="13CBA846" w14:textId="77777777" w:rsidR="00FF15C6" w:rsidRPr="000537FD" w:rsidRDefault="00FF15C6" w:rsidP="004752E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bCs/>
              </w:rPr>
            </w:pPr>
            <w:r w:rsidRPr="000537FD">
              <w:rPr>
                <w:bCs/>
              </w:rPr>
              <w:t>prof. MgA. M.F.A.</w:t>
            </w:r>
          </w:p>
          <w:p w14:paraId="07033264" w14:textId="77777777" w:rsidR="00FF15C6" w:rsidRDefault="00FF15C6" w:rsidP="004752E9">
            <w:pPr>
              <w:jc w:val="both"/>
            </w:pPr>
          </w:p>
        </w:tc>
      </w:tr>
      <w:tr w:rsidR="00FF15C6" w14:paraId="1B469A76" w14:textId="77777777" w:rsidTr="004752E9">
        <w:tc>
          <w:tcPr>
            <w:tcW w:w="2518" w:type="dxa"/>
            <w:shd w:val="clear" w:color="auto" w:fill="F7CAAC"/>
          </w:tcPr>
          <w:p w14:paraId="3B89868B" w14:textId="77777777" w:rsidR="00FF15C6" w:rsidRDefault="00FF15C6" w:rsidP="004752E9">
            <w:pPr>
              <w:jc w:val="both"/>
              <w:rPr>
                <w:b/>
              </w:rPr>
            </w:pPr>
            <w:r>
              <w:rPr>
                <w:b/>
              </w:rPr>
              <w:t>Rok narození</w:t>
            </w:r>
          </w:p>
        </w:tc>
        <w:tc>
          <w:tcPr>
            <w:tcW w:w="829" w:type="dxa"/>
            <w:gridSpan w:val="2"/>
          </w:tcPr>
          <w:p w14:paraId="25FB567E" w14:textId="77777777" w:rsidR="00FF15C6" w:rsidRDefault="00FF15C6" w:rsidP="004752E9">
            <w:pPr>
              <w:jc w:val="both"/>
            </w:pPr>
            <w:r>
              <w:t>1975</w:t>
            </w:r>
          </w:p>
        </w:tc>
        <w:tc>
          <w:tcPr>
            <w:tcW w:w="1721" w:type="dxa"/>
            <w:shd w:val="clear" w:color="auto" w:fill="F7CAAC"/>
          </w:tcPr>
          <w:p w14:paraId="3631EB01" w14:textId="77777777" w:rsidR="00FF15C6" w:rsidRDefault="00FF15C6" w:rsidP="004752E9">
            <w:pPr>
              <w:jc w:val="both"/>
              <w:rPr>
                <w:b/>
              </w:rPr>
            </w:pPr>
            <w:r>
              <w:rPr>
                <w:b/>
              </w:rPr>
              <w:t>typ vztahu k VŠ</w:t>
            </w:r>
          </w:p>
        </w:tc>
        <w:tc>
          <w:tcPr>
            <w:tcW w:w="992" w:type="dxa"/>
            <w:gridSpan w:val="4"/>
          </w:tcPr>
          <w:p w14:paraId="341146ED" w14:textId="77777777" w:rsidR="00FF15C6" w:rsidRDefault="00FF15C6" w:rsidP="004752E9">
            <w:pPr>
              <w:jc w:val="both"/>
            </w:pPr>
            <w:r>
              <w:t>pp</w:t>
            </w:r>
          </w:p>
        </w:tc>
        <w:tc>
          <w:tcPr>
            <w:tcW w:w="994" w:type="dxa"/>
            <w:shd w:val="clear" w:color="auto" w:fill="F7CAAC"/>
          </w:tcPr>
          <w:p w14:paraId="15DAC978" w14:textId="77777777" w:rsidR="00FF15C6" w:rsidRDefault="00FF15C6" w:rsidP="004752E9">
            <w:pPr>
              <w:jc w:val="both"/>
              <w:rPr>
                <w:b/>
              </w:rPr>
            </w:pPr>
            <w:r>
              <w:rPr>
                <w:b/>
              </w:rPr>
              <w:t>rozsah</w:t>
            </w:r>
          </w:p>
        </w:tc>
        <w:tc>
          <w:tcPr>
            <w:tcW w:w="709" w:type="dxa"/>
          </w:tcPr>
          <w:p w14:paraId="056FAC22" w14:textId="77777777" w:rsidR="00FF15C6" w:rsidRDefault="00FF15C6" w:rsidP="004752E9">
            <w:pPr>
              <w:jc w:val="both"/>
            </w:pPr>
            <w:r>
              <w:t>40h/t</w:t>
            </w:r>
          </w:p>
        </w:tc>
        <w:tc>
          <w:tcPr>
            <w:tcW w:w="709" w:type="dxa"/>
            <w:gridSpan w:val="3"/>
            <w:shd w:val="clear" w:color="auto" w:fill="F7CAAC"/>
          </w:tcPr>
          <w:p w14:paraId="282B35EC" w14:textId="77777777" w:rsidR="00FF15C6" w:rsidRDefault="00FF15C6" w:rsidP="004752E9">
            <w:pPr>
              <w:jc w:val="both"/>
              <w:rPr>
                <w:b/>
              </w:rPr>
            </w:pPr>
            <w:r>
              <w:rPr>
                <w:b/>
              </w:rPr>
              <w:t>do kdy</w:t>
            </w:r>
          </w:p>
        </w:tc>
        <w:tc>
          <w:tcPr>
            <w:tcW w:w="1387" w:type="dxa"/>
            <w:gridSpan w:val="2"/>
          </w:tcPr>
          <w:p w14:paraId="1CC06099" w14:textId="77777777" w:rsidR="00FF15C6" w:rsidRDefault="00FF15C6" w:rsidP="004752E9">
            <w:pPr>
              <w:jc w:val="both"/>
            </w:pPr>
            <w:r>
              <w:t>N</w:t>
            </w:r>
          </w:p>
        </w:tc>
      </w:tr>
      <w:tr w:rsidR="00FF15C6" w14:paraId="2CCE6192" w14:textId="77777777" w:rsidTr="004752E9">
        <w:tc>
          <w:tcPr>
            <w:tcW w:w="5068" w:type="dxa"/>
            <w:gridSpan w:val="4"/>
            <w:shd w:val="clear" w:color="auto" w:fill="F7CAAC"/>
          </w:tcPr>
          <w:p w14:paraId="7EA06247" w14:textId="77777777" w:rsidR="00FF15C6" w:rsidRDefault="00FF15C6" w:rsidP="004752E9">
            <w:pPr>
              <w:jc w:val="both"/>
              <w:rPr>
                <w:b/>
              </w:rPr>
            </w:pPr>
            <w:r>
              <w:rPr>
                <w:b/>
              </w:rPr>
              <w:t>Typ vztahu na součásti VŠ, která uskutečňuje st. program</w:t>
            </w:r>
          </w:p>
        </w:tc>
        <w:tc>
          <w:tcPr>
            <w:tcW w:w="992" w:type="dxa"/>
            <w:gridSpan w:val="4"/>
          </w:tcPr>
          <w:p w14:paraId="69E72D95" w14:textId="77777777" w:rsidR="00FF15C6" w:rsidRDefault="00FF15C6" w:rsidP="004752E9">
            <w:pPr>
              <w:jc w:val="both"/>
            </w:pPr>
            <w:r>
              <w:t>pp</w:t>
            </w:r>
          </w:p>
        </w:tc>
        <w:tc>
          <w:tcPr>
            <w:tcW w:w="994" w:type="dxa"/>
            <w:shd w:val="clear" w:color="auto" w:fill="F7CAAC"/>
          </w:tcPr>
          <w:p w14:paraId="64CCADA1" w14:textId="77777777" w:rsidR="00FF15C6" w:rsidRDefault="00FF15C6" w:rsidP="004752E9">
            <w:pPr>
              <w:jc w:val="both"/>
              <w:rPr>
                <w:b/>
              </w:rPr>
            </w:pPr>
            <w:r>
              <w:rPr>
                <w:b/>
              </w:rPr>
              <w:t>rozsah</w:t>
            </w:r>
          </w:p>
        </w:tc>
        <w:tc>
          <w:tcPr>
            <w:tcW w:w="709" w:type="dxa"/>
          </w:tcPr>
          <w:p w14:paraId="1B2DE709" w14:textId="77777777" w:rsidR="00FF15C6" w:rsidRDefault="00FF15C6" w:rsidP="004752E9">
            <w:pPr>
              <w:jc w:val="both"/>
            </w:pPr>
            <w:r>
              <w:t>40h/t</w:t>
            </w:r>
          </w:p>
        </w:tc>
        <w:tc>
          <w:tcPr>
            <w:tcW w:w="709" w:type="dxa"/>
            <w:gridSpan w:val="3"/>
            <w:shd w:val="clear" w:color="auto" w:fill="F7CAAC"/>
          </w:tcPr>
          <w:p w14:paraId="4B050D2D" w14:textId="77777777" w:rsidR="00FF15C6" w:rsidRDefault="00FF15C6" w:rsidP="004752E9">
            <w:pPr>
              <w:jc w:val="both"/>
              <w:rPr>
                <w:b/>
              </w:rPr>
            </w:pPr>
            <w:r>
              <w:rPr>
                <w:b/>
              </w:rPr>
              <w:t>do kdy</w:t>
            </w:r>
          </w:p>
        </w:tc>
        <w:tc>
          <w:tcPr>
            <w:tcW w:w="1387" w:type="dxa"/>
            <w:gridSpan w:val="2"/>
          </w:tcPr>
          <w:p w14:paraId="1BD74713" w14:textId="77777777" w:rsidR="00FF15C6" w:rsidRDefault="00FF15C6" w:rsidP="004752E9">
            <w:pPr>
              <w:jc w:val="both"/>
            </w:pPr>
            <w:r>
              <w:t>N</w:t>
            </w:r>
          </w:p>
        </w:tc>
      </w:tr>
      <w:tr w:rsidR="00FF15C6" w14:paraId="74041612" w14:textId="77777777" w:rsidTr="004752E9">
        <w:tc>
          <w:tcPr>
            <w:tcW w:w="6060" w:type="dxa"/>
            <w:gridSpan w:val="8"/>
            <w:shd w:val="clear" w:color="auto" w:fill="F7CAAC"/>
          </w:tcPr>
          <w:p w14:paraId="0481E453" w14:textId="77777777" w:rsidR="00FF15C6" w:rsidRDefault="00FF15C6" w:rsidP="004752E9">
            <w:pPr>
              <w:jc w:val="both"/>
            </w:pPr>
            <w:r>
              <w:rPr>
                <w:b/>
              </w:rPr>
              <w:t>Další současná působení jako akademický pracovník na jiných VŠ</w:t>
            </w:r>
          </w:p>
        </w:tc>
        <w:tc>
          <w:tcPr>
            <w:tcW w:w="1703" w:type="dxa"/>
            <w:gridSpan w:val="2"/>
            <w:shd w:val="clear" w:color="auto" w:fill="F7CAAC"/>
          </w:tcPr>
          <w:p w14:paraId="0621062B" w14:textId="77777777" w:rsidR="00FF15C6" w:rsidRDefault="00FF15C6" w:rsidP="004752E9">
            <w:pPr>
              <w:jc w:val="both"/>
              <w:rPr>
                <w:b/>
              </w:rPr>
            </w:pPr>
            <w:r>
              <w:rPr>
                <w:b/>
              </w:rPr>
              <w:t>typ prac. vztahu</w:t>
            </w:r>
          </w:p>
        </w:tc>
        <w:tc>
          <w:tcPr>
            <w:tcW w:w="2096" w:type="dxa"/>
            <w:gridSpan w:val="5"/>
            <w:shd w:val="clear" w:color="auto" w:fill="F7CAAC"/>
          </w:tcPr>
          <w:p w14:paraId="3BF65412" w14:textId="77777777" w:rsidR="00FF15C6" w:rsidRDefault="00FF15C6" w:rsidP="004752E9">
            <w:pPr>
              <w:jc w:val="both"/>
              <w:rPr>
                <w:b/>
              </w:rPr>
            </w:pPr>
            <w:r>
              <w:rPr>
                <w:b/>
              </w:rPr>
              <w:t>rozsah</w:t>
            </w:r>
          </w:p>
        </w:tc>
      </w:tr>
      <w:tr w:rsidR="00FF15C6" w14:paraId="232978B7" w14:textId="77777777" w:rsidTr="004752E9">
        <w:tc>
          <w:tcPr>
            <w:tcW w:w="6060" w:type="dxa"/>
            <w:gridSpan w:val="8"/>
          </w:tcPr>
          <w:p w14:paraId="5BCFA114" w14:textId="77777777" w:rsidR="00FF15C6" w:rsidRDefault="00FF15C6" w:rsidP="004752E9">
            <w:pPr>
              <w:jc w:val="both"/>
            </w:pPr>
          </w:p>
        </w:tc>
        <w:tc>
          <w:tcPr>
            <w:tcW w:w="1703" w:type="dxa"/>
            <w:gridSpan w:val="2"/>
          </w:tcPr>
          <w:p w14:paraId="476375E0" w14:textId="77777777" w:rsidR="00FF15C6" w:rsidRDefault="00FF15C6" w:rsidP="004752E9">
            <w:pPr>
              <w:jc w:val="both"/>
            </w:pPr>
          </w:p>
        </w:tc>
        <w:tc>
          <w:tcPr>
            <w:tcW w:w="2096" w:type="dxa"/>
            <w:gridSpan w:val="5"/>
          </w:tcPr>
          <w:p w14:paraId="4DADE4A5" w14:textId="77777777" w:rsidR="00FF15C6" w:rsidRDefault="00FF15C6" w:rsidP="004752E9">
            <w:pPr>
              <w:jc w:val="both"/>
            </w:pPr>
          </w:p>
        </w:tc>
      </w:tr>
      <w:tr w:rsidR="00FF15C6" w14:paraId="74E1A25F" w14:textId="77777777" w:rsidTr="004752E9">
        <w:tc>
          <w:tcPr>
            <w:tcW w:w="6060" w:type="dxa"/>
            <w:gridSpan w:val="8"/>
          </w:tcPr>
          <w:p w14:paraId="0908D81B" w14:textId="77777777" w:rsidR="00FF15C6" w:rsidRDefault="00FF15C6" w:rsidP="004752E9">
            <w:pPr>
              <w:jc w:val="both"/>
            </w:pPr>
          </w:p>
        </w:tc>
        <w:tc>
          <w:tcPr>
            <w:tcW w:w="1703" w:type="dxa"/>
            <w:gridSpan w:val="2"/>
          </w:tcPr>
          <w:p w14:paraId="33572C32" w14:textId="77777777" w:rsidR="00FF15C6" w:rsidRDefault="00FF15C6" w:rsidP="004752E9">
            <w:pPr>
              <w:jc w:val="both"/>
            </w:pPr>
          </w:p>
        </w:tc>
        <w:tc>
          <w:tcPr>
            <w:tcW w:w="2096" w:type="dxa"/>
            <w:gridSpan w:val="5"/>
          </w:tcPr>
          <w:p w14:paraId="32475055" w14:textId="77777777" w:rsidR="00FF15C6" w:rsidRDefault="00FF15C6" w:rsidP="004752E9">
            <w:pPr>
              <w:jc w:val="both"/>
            </w:pPr>
          </w:p>
        </w:tc>
      </w:tr>
      <w:tr w:rsidR="00FF15C6" w14:paraId="326A4DAF" w14:textId="77777777" w:rsidTr="004752E9">
        <w:tc>
          <w:tcPr>
            <w:tcW w:w="9859" w:type="dxa"/>
            <w:gridSpan w:val="15"/>
            <w:shd w:val="clear" w:color="auto" w:fill="F7CAAC"/>
          </w:tcPr>
          <w:p w14:paraId="0F1EFA05" w14:textId="77777777" w:rsidR="00FF15C6" w:rsidRDefault="00FF15C6" w:rsidP="004752E9">
            <w:pPr>
              <w:jc w:val="both"/>
            </w:pPr>
            <w:r>
              <w:rPr>
                <w:b/>
              </w:rPr>
              <w:t>Předměty příslušného studijního programu a způsob zapojení do jejich výuky, příp. další zapojení do uskutečňování studijního programu</w:t>
            </w:r>
          </w:p>
        </w:tc>
      </w:tr>
      <w:tr w:rsidR="00FF15C6" w:rsidRPr="002827C6" w14:paraId="48364741" w14:textId="77777777" w:rsidTr="00E153D9">
        <w:trPr>
          <w:trHeight w:val="419"/>
        </w:trPr>
        <w:tc>
          <w:tcPr>
            <w:tcW w:w="9859" w:type="dxa"/>
            <w:gridSpan w:val="15"/>
            <w:tcBorders>
              <w:top w:val="nil"/>
            </w:tcBorders>
          </w:tcPr>
          <w:p w14:paraId="3333116F" w14:textId="30793DAB" w:rsidR="00FF15C6" w:rsidRDefault="00FF15C6" w:rsidP="004752E9">
            <w:pPr>
              <w:jc w:val="both"/>
            </w:pPr>
            <w:r w:rsidRPr="00F03018">
              <w:rPr>
                <w:rStyle w:val="normaltextrun"/>
              </w:rPr>
              <w:t>Ateliér Sklo, prostor, objekt</w:t>
            </w:r>
            <w:r>
              <w:t xml:space="preserve"> 7-10 (vede ateliér, </w:t>
            </w:r>
            <w:r w:rsidR="00541BBD">
              <w:t>garant předmětu</w:t>
            </w:r>
            <w:r>
              <w:t>)</w:t>
            </w:r>
          </w:p>
          <w:p w14:paraId="6A9744C6" w14:textId="103C8417" w:rsidR="00FF15C6" w:rsidRPr="002827C6" w:rsidRDefault="00F951E5" w:rsidP="004752E9">
            <w:pPr>
              <w:jc w:val="both"/>
            </w:pPr>
            <w:r>
              <w:t>Diplomov</w:t>
            </w:r>
            <w:r w:rsidR="00541BBD">
              <w:t>á práce</w:t>
            </w:r>
            <w:r>
              <w:t xml:space="preserve"> (vede seminář</w:t>
            </w:r>
            <w:r w:rsidR="00541BBD">
              <w:t>, garant předmětu</w:t>
            </w:r>
            <w:r>
              <w:t>)</w:t>
            </w:r>
          </w:p>
        </w:tc>
      </w:tr>
      <w:tr w:rsidR="00FF15C6" w:rsidRPr="002827C6" w14:paraId="0D8BCDDF" w14:textId="77777777" w:rsidTr="004752E9">
        <w:trPr>
          <w:trHeight w:val="340"/>
        </w:trPr>
        <w:tc>
          <w:tcPr>
            <w:tcW w:w="9859" w:type="dxa"/>
            <w:gridSpan w:val="15"/>
            <w:tcBorders>
              <w:top w:val="nil"/>
            </w:tcBorders>
            <w:shd w:val="clear" w:color="auto" w:fill="FBD4B4"/>
          </w:tcPr>
          <w:p w14:paraId="655874F5" w14:textId="77777777" w:rsidR="00FF15C6" w:rsidRPr="002827C6" w:rsidRDefault="00FF15C6" w:rsidP="004752E9">
            <w:pPr>
              <w:jc w:val="both"/>
              <w:rPr>
                <w:b/>
              </w:rPr>
            </w:pPr>
            <w:r w:rsidRPr="002827C6">
              <w:rPr>
                <w:b/>
              </w:rPr>
              <w:t>Zapojení do výuky v dalších studijních programech na téže vysoké škole (pouze u garantů ZT a PZ předmětů)</w:t>
            </w:r>
          </w:p>
        </w:tc>
      </w:tr>
      <w:tr w:rsidR="00FF15C6" w:rsidRPr="002827C6" w14:paraId="2AB1E4EE" w14:textId="77777777" w:rsidTr="004752E9">
        <w:trPr>
          <w:trHeight w:val="340"/>
        </w:trPr>
        <w:tc>
          <w:tcPr>
            <w:tcW w:w="2802" w:type="dxa"/>
            <w:gridSpan w:val="2"/>
            <w:tcBorders>
              <w:top w:val="nil"/>
            </w:tcBorders>
          </w:tcPr>
          <w:p w14:paraId="4765A8F2" w14:textId="77777777" w:rsidR="00FF15C6" w:rsidRPr="002827C6" w:rsidRDefault="00FF15C6" w:rsidP="004752E9">
            <w:pPr>
              <w:jc w:val="both"/>
              <w:rPr>
                <w:b/>
              </w:rPr>
            </w:pPr>
            <w:r w:rsidRPr="002827C6">
              <w:rPr>
                <w:b/>
              </w:rPr>
              <w:t>Název studijního předmětu</w:t>
            </w:r>
          </w:p>
        </w:tc>
        <w:tc>
          <w:tcPr>
            <w:tcW w:w="2409" w:type="dxa"/>
            <w:gridSpan w:val="3"/>
            <w:tcBorders>
              <w:top w:val="nil"/>
            </w:tcBorders>
          </w:tcPr>
          <w:p w14:paraId="220F29F4" w14:textId="77777777" w:rsidR="00FF15C6" w:rsidRPr="002827C6" w:rsidRDefault="00FF15C6" w:rsidP="004752E9">
            <w:pPr>
              <w:rPr>
                <w:b/>
              </w:rPr>
            </w:pPr>
            <w:r w:rsidRPr="002827C6">
              <w:rPr>
                <w:b/>
              </w:rPr>
              <w:t>Název studijního programu</w:t>
            </w:r>
          </w:p>
        </w:tc>
        <w:tc>
          <w:tcPr>
            <w:tcW w:w="567" w:type="dxa"/>
            <w:gridSpan w:val="2"/>
            <w:tcBorders>
              <w:top w:val="nil"/>
            </w:tcBorders>
          </w:tcPr>
          <w:p w14:paraId="3AC9278B" w14:textId="77777777" w:rsidR="00FF15C6" w:rsidRPr="002827C6" w:rsidRDefault="00FF15C6" w:rsidP="004752E9">
            <w:pPr>
              <w:jc w:val="both"/>
              <w:rPr>
                <w:b/>
              </w:rPr>
            </w:pPr>
            <w:r w:rsidRPr="002827C6">
              <w:rPr>
                <w:b/>
              </w:rPr>
              <w:t>Sem.</w:t>
            </w:r>
          </w:p>
        </w:tc>
        <w:tc>
          <w:tcPr>
            <w:tcW w:w="2109" w:type="dxa"/>
            <w:gridSpan w:val="5"/>
            <w:tcBorders>
              <w:top w:val="nil"/>
            </w:tcBorders>
          </w:tcPr>
          <w:p w14:paraId="51FED849" w14:textId="77777777" w:rsidR="00FF15C6" w:rsidRPr="002827C6" w:rsidRDefault="00FF15C6" w:rsidP="004752E9">
            <w:pPr>
              <w:rPr>
                <w:b/>
              </w:rPr>
            </w:pPr>
            <w:r w:rsidRPr="002827C6">
              <w:rPr>
                <w:b/>
              </w:rPr>
              <w:t>Role ve výuce daného předmětu</w:t>
            </w:r>
          </w:p>
        </w:tc>
        <w:tc>
          <w:tcPr>
            <w:tcW w:w="1972" w:type="dxa"/>
            <w:gridSpan w:val="3"/>
            <w:tcBorders>
              <w:top w:val="nil"/>
            </w:tcBorders>
          </w:tcPr>
          <w:p w14:paraId="38BC4BBA" w14:textId="77777777" w:rsidR="00FF15C6" w:rsidRPr="002827C6" w:rsidRDefault="00FF15C6" w:rsidP="004752E9">
            <w:pPr>
              <w:rPr>
                <w:b/>
              </w:rPr>
            </w:pPr>
            <w:r>
              <w:rPr>
                <w:b/>
              </w:rPr>
              <w:t>(</w:t>
            </w:r>
            <w:r w:rsidRPr="00F20AEF">
              <w:rPr>
                <w:b/>
                <w:i/>
                <w:iCs/>
              </w:rPr>
              <w:t>nepovinný údaj</w:t>
            </w:r>
            <w:r w:rsidRPr="00F20AEF">
              <w:rPr>
                <w:b/>
              </w:rPr>
              <w:t>)</w:t>
            </w:r>
            <w:r>
              <w:rPr>
                <w:b/>
              </w:rPr>
              <w:t xml:space="preserve"> </w:t>
            </w:r>
            <w:r w:rsidRPr="002827C6">
              <w:rPr>
                <w:b/>
              </w:rPr>
              <w:t>Počet hodin za semestr</w:t>
            </w:r>
          </w:p>
        </w:tc>
      </w:tr>
      <w:tr w:rsidR="00FF15C6" w:rsidRPr="0016131F" w14:paraId="2A83727E" w14:textId="77777777" w:rsidTr="004752E9">
        <w:trPr>
          <w:trHeight w:val="284"/>
        </w:trPr>
        <w:tc>
          <w:tcPr>
            <w:tcW w:w="2802" w:type="dxa"/>
            <w:gridSpan w:val="2"/>
            <w:tcBorders>
              <w:top w:val="nil"/>
            </w:tcBorders>
          </w:tcPr>
          <w:p w14:paraId="05A84772" w14:textId="77777777" w:rsidR="00FF15C6" w:rsidRDefault="00FF15C6" w:rsidP="004752E9">
            <w:pPr>
              <w:jc w:val="both"/>
            </w:pPr>
            <w:r w:rsidRPr="005E4ECC">
              <w:t xml:space="preserve">Ateliér </w:t>
            </w:r>
            <w:r>
              <w:t>Sklo 4</w:t>
            </w:r>
          </w:p>
        </w:tc>
        <w:tc>
          <w:tcPr>
            <w:tcW w:w="2409" w:type="dxa"/>
            <w:gridSpan w:val="3"/>
            <w:tcBorders>
              <w:top w:val="nil"/>
            </w:tcBorders>
          </w:tcPr>
          <w:p w14:paraId="23C990BF" w14:textId="5161987E" w:rsidR="00FF15C6" w:rsidRDefault="00FF15C6" w:rsidP="004752E9">
            <w:pPr>
              <w:jc w:val="both"/>
            </w:pPr>
            <w:r w:rsidRPr="003B4DDA">
              <w:t xml:space="preserve">Design </w:t>
            </w:r>
            <w:r w:rsidR="00583FA4">
              <w:t>(</w:t>
            </w:r>
            <w:r w:rsidR="00583FA4" w:rsidRPr="003B4DDA">
              <w:t>BSP</w:t>
            </w:r>
            <w:r w:rsidR="00583FA4">
              <w:t>)</w:t>
            </w:r>
          </w:p>
        </w:tc>
        <w:tc>
          <w:tcPr>
            <w:tcW w:w="567" w:type="dxa"/>
            <w:gridSpan w:val="2"/>
            <w:tcBorders>
              <w:top w:val="nil"/>
            </w:tcBorders>
          </w:tcPr>
          <w:p w14:paraId="06C2A8EF" w14:textId="77777777" w:rsidR="00FF15C6" w:rsidRDefault="00FF15C6" w:rsidP="004752E9">
            <w:pPr>
              <w:jc w:val="both"/>
            </w:pPr>
            <w:r>
              <w:t>2LS</w:t>
            </w:r>
          </w:p>
        </w:tc>
        <w:tc>
          <w:tcPr>
            <w:tcW w:w="2109" w:type="dxa"/>
            <w:gridSpan w:val="5"/>
            <w:tcBorders>
              <w:top w:val="nil"/>
            </w:tcBorders>
          </w:tcPr>
          <w:p w14:paraId="74D79F7B" w14:textId="77777777" w:rsidR="00FF15C6" w:rsidRPr="000537FD" w:rsidRDefault="00FF15C6" w:rsidP="004752E9">
            <w:pPr>
              <w:pStyle w:val="Default"/>
            </w:pPr>
            <w:r w:rsidRPr="000537FD">
              <w:rPr>
                <w:sz w:val="20"/>
                <w:szCs w:val="20"/>
              </w:rPr>
              <w:t>(vede ateliér, garant)</w:t>
            </w:r>
          </w:p>
        </w:tc>
        <w:tc>
          <w:tcPr>
            <w:tcW w:w="1972" w:type="dxa"/>
            <w:gridSpan w:val="3"/>
            <w:tcBorders>
              <w:top w:val="nil"/>
            </w:tcBorders>
          </w:tcPr>
          <w:p w14:paraId="0F0E168A" w14:textId="77777777" w:rsidR="00FF15C6" w:rsidRPr="0016131F" w:rsidRDefault="00FF15C6" w:rsidP="004752E9">
            <w:pPr>
              <w:jc w:val="both"/>
            </w:pPr>
          </w:p>
        </w:tc>
      </w:tr>
      <w:tr w:rsidR="00583FA4" w:rsidRPr="0016131F" w14:paraId="34CF4567" w14:textId="77777777" w:rsidTr="004752E9">
        <w:trPr>
          <w:trHeight w:val="284"/>
        </w:trPr>
        <w:tc>
          <w:tcPr>
            <w:tcW w:w="2802" w:type="dxa"/>
            <w:gridSpan w:val="2"/>
            <w:tcBorders>
              <w:top w:val="nil"/>
            </w:tcBorders>
          </w:tcPr>
          <w:p w14:paraId="0FCC14C2" w14:textId="77777777" w:rsidR="00583FA4" w:rsidRDefault="00583FA4" w:rsidP="00583FA4">
            <w:pPr>
              <w:jc w:val="both"/>
            </w:pPr>
            <w:r w:rsidRPr="005E4ECC">
              <w:t xml:space="preserve">Ateliér </w:t>
            </w:r>
            <w:r>
              <w:t>Sklo 5</w:t>
            </w:r>
          </w:p>
        </w:tc>
        <w:tc>
          <w:tcPr>
            <w:tcW w:w="2409" w:type="dxa"/>
            <w:gridSpan w:val="3"/>
            <w:tcBorders>
              <w:top w:val="nil"/>
            </w:tcBorders>
          </w:tcPr>
          <w:p w14:paraId="234506CF" w14:textId="09F18BB0" w:rsidR="00583FA4" w:rsidRDefault="00583FA4" w:rsidP="00583FA4">
            <w:pPr>
              <w:jc w:val="both"/>
            </w:pPr>
            <w:r w:rsidRPr="00342C5C">
              <w:t>Design (BSP)</w:t>
            </w:r>
          </w:p>
        </w:tc>
        <w:tc>
          <w:tcPr>
            <w:tcW w:w="567" w:type="dxa"/>
            <w:gridSpan w:val="2"/>
            <w:tcBorders>
              <w:top w:val="nil"/>
            </w:tcBorders>
          </w:tcPr>
          <w:p w14:paraId="2A22ECBF" w14:textId="77777777" w:rsidR="00583FA4" w:rsidRDefault="00583FA4" w:rsidP="00583FA4">
            <w:pPr>
              <w:jc w:val="both"/>
            </w:pPr>
            <w:r>
              <w:t>3ZS</w:t>
            </w:r>
          </w:p>
        </w:tc>
        <w:tc>
          <w:tcPr>
            <w:tcW w:w="2109" w:type="dxa"/>
            <w:gridSpan w:val="5"/>
            <w:tcBorders>
              <w:top w:val="nil"/>
            </w:tcBorders>
          </w:tcPr>
          <w:p w14:paraId="18E1220C" w14:textId="77777777" w:rsidR="00583FA4" w:rsidRPr="000537FD" w:rsidRDefault="00583FA4" w:rsidP="00583FA4">
            <w:pPr>
              <w:pStyle w:val="Default"/>
            </w:pPr>
            <w:r w:rsidRPr="000537FD">
              <w:rPr>
                <w:sz w:val="20"/>
                <w:szCs w:val="20"/>
              </w:rPr>
              <w:t>(vede ateliér, garant)</w:t>
            </w:r>
          </w:p>
        </w:tc>
        <w:tc>
          <w:tcPr>
            <w:tcW w:w="1972" w:type="dxa"/>
            <w:gridSpan w:val="3"/>
            <w:tcBorders>
              <w:top w:val="nil"/>
            </w:tcBorders>
          </w:tcPr>
          <w:p w14:paraId="0FE3E4DA" w14:textId="77777777" w:rsidR="00583FA4" w:rsidRPr="0016131F" w:rsidRDefault="00583FA4" w:rsidP="00583FA4">
            <w:pPr>
              <w:jc w:val="both"/>
            </w:pPr>
          </w:p>
        </w:tc>
      </w:tr>
      <w:tr w:rsidR="00583FA4" w:rsidRPr="0016131F" w14:paraId="42DA61A8" w14:textId="77777777" w:rsidTr="004752E9">
        <w:trPr>
          <w:trHeight w:val="284"/>
        </w:trPr>
        <w:tc>
          <w:tcPr>
            <w:tcW w:w="2802" w:type="dxa"/>
            <w:gridSpan w:val="2"/>
            <w:tcBorders>
              <w:top w:val="nil"/>
            </w:tcBorders>
          </w:tcPr>
          <w:p w14:paraId="0EA661D4" w14:textId="77777777" w:rsidR="00583FA4" w:rsidRDefault="00583FA4" w:rsidP="00583FA4">
            <w:pPr>
              <w:jc w:val="both"/>
            </w:pPr>
            <w:r w:rsidRPr="005E4ECC">
              <w:t xml:space="preserve">Ateliér </w:t>
            </w:r>
            <w:r>
              <w:t>Sklo</w:t>
            </w:r>
            <w:r w:rsidRPr="005E4ECC">
              <w:t xml:space="preserve"> </w:t>
            </w:r>
            <w:r>
              <w:t>6</w:t>
            </w:r>
          </w:p>
        </w:tc>
        <w:tc>
          <w:tcPr>
            <w:tcW w:w="2409" w:type="dxa"/>
            <w:gridSpan w:val="3"/>
            <w:tcBorders>
              <w:top w:val="nil"/>
            </w:tcBorders>
          </w:tcPr>
          <w:p w14:paraId="2003BA97" w14:textId="1E5CC78D" w:rsidR="00583FA4" w:rsidRDefault="00583FA4" w:rsidP="00583FA4">
            <w:pPr>
              <w:jc w:val="both"/>
            </w:pPr>
            <w:r w:rsidRPr="00342C5C">
              <w:t>Design (BSP)</w:t>
            </w:r>
          </w:p>
        </w:tc>
        <w:tc>
          <w:tcPr>
            <w:tcW w:w="567" w:type="dxa"/>
            <w:gridSpan w:val="2"/>
            <w:tcBorders>
              <w:top w:val="nil"/>
            </w:tcBorders>
          </w:tcPr>
          <w:p w14:paraId="4A19EBA7" w14:textId="77777777" w:rsidR="00583FA4" w:rsidRDefault="00583FA4" w:rsidP="00583FA4">
            <w:pPr>
              <w:jc w:val="both"/>
            </w:pPr>
            <w:r>
              <w:t>3LS</w:t>
            </w:r>
          </w:p>
        </w:tc>
        <w:tc>
          <w:tcPr>
            <w:tcW w:w="2109" w:type="dxa"/>
            <w:gridSpan w:val="5"/>
            <w:tcBorders>
              <w:top w:val="nil"/>
            </w:tcBorders>
          </w:tcPr>
          <w:p w14:paraId="5F72335E" w14:textId="77777777" w:rsidR="00583FA4" w:rsidRPr="000537FD" w:rsidRDefault="00583FA4" w:rsidP="00583FA4">
            <w:pPr>
              <w:pStyle w:val="Default"/>
            </w:pPr>
            <w:r w:rsidRPr="000537FD">
              <w:rPr>
                <w:sz w:val="20"/>
                <w:szCs w:val="20"/>
              </w:rPr>
              <w:t>(vede ateliér, garant)</w:t>
            </w:r>
          </w:p>
        </w:tc>
        <w:tc>
          <w:tcPr>
            <w:tcW w:w="1972" w:type="dxa"/>
            <w:gridSpan w:val="3"/>
            <w:tcBorders>
              <w:top w:val="nil"/>
            </w:tcBorders>
          </w:tcPr>
          <w:p w14:paraId="3B2984DA" w14:textId="77777777" w:rsidR="00583FA4" w:rsidRPr="0016131F" w:rsidRDefault="00583FA4" w:rsidP="00583FA4">
            <w:pPr>
              <w:jc w:val="both"/>
            </w:pPr>
          </w:p>
        </w:tc>
      </w:tr>
      <w:tr w:rsidR="00583FA4" w:rsidRPr="0016131F" w14:paraId="58E7208D" w14:textId="77777777" w:rsidTr="004752E9">
        <w:trPr>
          <w:trHeight w:val="284"/>
        </w:trPr>
        <w:tc>
          <w:tcPr>
            <w:tcW w:w="2802" w:type="dxa"/>
            <w:gridSpan w:val="2"/>
            <w:tcBorders>
              <w:top w:val="nil"/>
            </w:tcBorders>
          </w:tcPr>
          <w:p w14:paraId="71AEBA05" w14:textId="6DD44C36" w:rsidR="00583FA4" w:rsidRDefault="00583FA4" w:rsidP="00583FA4">
            <w:pPr>
              <w:jc w:val="both"/>
            </w:pPr>
            <w:r>
              <w:t xml:space="preserve">Plenér </w:t>
            </w:r>
            <w:r w:rsidR="0092113E">
              <w:t>SK</w:t>
            </w:r>
          </w:p>
        </w:tc>
        <w:tc>
          <w:tcPr>
            <w:tcW w:w="2409" w:type="dxa"/>
            <w:gridSpan w:val="3"/>
            <w:tcBorders>
              <w:top w:val="nil"/>
            </w:tcBorders>
          </w:tcPr>
          <w:p w14:paraId="5723553D" w14:textId="36ACBF3F" w:rsidR="00583FA4" w:rsidRDefault="00583FA4" w:rsidP="00583FA4">
            <w:pPr>
              <w:jc w:val="both"/>
            </w:pPr>
            <w:r w:rsidRPr="00342C5C">
              <w:t>Design (BSP)</w:t>
            </w:r>
          </w:p>
        </w:tc>
        <w:tc>
          <w:tcPr>
            <w:tcW w:w="567" w:type="dxa"/>
            <w:gridSpan w:val="2"/>
            <w:tcBorders>
              <w:top w:val="nil"/>
            </w:tcBorders>
          </w:tcPr>
          <w:p w14:paraId="0189F615" w14:textId="77777777" w:rsidR="00583FA4" w:rsidRDefault="00583FA4" w:rsidP="00583FA4">
            <w:pPr>
              <w:jc w:val="both"/>
            </w:pPr>
            <w:r>
              <w:t>1ZS</w:t>
            </w:r>
          </w:p>
        </w:tc>
        <w:tc>
          <w:tcPr>
            <w:tcW w:w="2109" w:type="dxa"/>
            <w:gridSpan w:val="5"/>
            <w:tcBorders>
              <w:top w:val="nil"/>
            </w:tcBorders>
          </w:tcPr>
          <w:p w14:paraId="24B22CD7" w14:textId="77777777" w:rsidR="00583FA4" w:rsidRPr="003C10C6" w:rsidRDefault="00583FA4" w:rsidP="00583FA4">
            <w:pPr>
              <w:jc w:val="both"/>
            </w:pPr>
            <w:r>
              <w:t>cvičící</w:t>
            </w:r>
          </w:p>
        </w:tc>
        <w:tc>
          <w:tcPr>
            <w:tcW w:w="1972" w:type="dxa"/>
            <w:gridSpan w:val="3"/>
            <w:tcBorders>
              <w:top w:val="nil"/>
            </w:tcBorders>
          </w:tcPr>
          <w:p w14:paraId="626F0A33" w14:textId="77777777" w:rsidR="00583FA4" w:rsidRPr="0016131F" w:rsidRDefault="00583FA4" w:rsidP="00583FA4">
            <w:pPr>
              <w:jc w:val="both"/>
            </w:pPr>
          </w:p>
        </w:tc>
      </w:tr>
      <w:tr w:rsidR="00FF15C6" w:rsidRPr="0016131F" w14:paraId="72FFA76B" w14:textId="77777777" w:rsidTr="004752E9">
        <w:trPr>
          <w:trHeight w:val="284"/>
        </w:trPr>
        <w:tc>
          <w:tcPr>
            <w:tcW w:w="2802" w:type="dxa"/>
            <w:gridSpan w:val="2"/>
            <w:tcBorders>
              <w:top w:val="nil"/>
            </w:tcBorders>
          </w:tcPr>
          <w:p w14:paraId="35D8B776" w14:textId="77777777" w:rsidR="00FF15C6" w:rsidRDefault="00FF15C6" w:rsidP="004752E9">
            <w:pPr>
              <w:jc w:val="both"/>
            </w:pPr>
            <w:r>
              <w:t>Media, Arts and Design</w:t>
            </w:r>
          </w:p>
          <w:p w14:paraId="5602F578" w14:textId="77777777" w:rsidR="00FF15C6" w:rsidRPr="0016131F" w:rsidRDefault="00FF15C6" w:rsidP="004752E9">
            <w:pPr>
              <w:jc w:val="both"/>
            </w:pPr>
          </w:p>
        </w:tc>
        <w:tc>
          <w:tcPr>
            <w:tcW w:w="2409" w:type="dxa"/>
            <w:gridSpan w:val="3"/>
            <w:tcBorders>
              <w:top w:val="nil"/>
            </w:tcBorders>
          </w:tcPr>
          <w:p w14:paraId="4A8FE0FF" w14:textId="77777777" w:rsidR="00FF15C6" w:rsidRPr="0016131F" w:rsidRDefault="00FF15C6" w:rsidP="004752E9">
            <w:pPr>
              <w:jc w:val="both"/>
            </w:pPr>
            <w:r>
              <w:t>Multimédia a design (Ph.D.)</w:t>
            </w:r>
          </w:p>
        </w:tc>
        <w:tc>
          <w:tcPr>
            <w:tcW w:w="567" w:type="dxa"/>
            <w:gridSpan w:val="2"/>
            <w:tcBorders>
              <w:top w:val="nil"/>
            </w:tcBorders>
          </w:tcPr>
          <w:p w14:paraId="0CB77FC4" w14:textId="77777777" w:rsidR="00FF15C6" w:rsidRPr="0016131F" w:rsidRDefault="00FF15C6" w:rsidP="004752E9">
            <w:pPr>
              <w:jc w:val="both"/>
            </w:pPr>
            <w:r>
              <w:t>1ZS</w:t>
            </w:r>
          </w:p>
        </w:tc>
        <w:tc>
          <w:tcPr>
            <w:tcW w:w="2109" w:type="dxa"/>
            <w:gridSpan w:val="5"/>
            <w:tcBorders>
              <w:top w:val="nil"/>
            </w:tcBorders>
          </w:tcPr>
          <w:p w14:paraId="76AD2F9B" w14:textId="77777777" w:rsidR="00FF15C6" w:rsidRPr="0016131F" w:rsidRDefault="00FF15C6" w:rsidP="004752E9">
            <w:r w:rsidRPr="003C10C6">
              <w:t>vede seminář, garant předmětu</w:t>
            </w:r>
          </w:p>
        </w:tc>
        <w:tc>
          <w:tcPr>
            <w:tcW w:w="1972" w:type="dxa"/>
            <w:gridSpan w:val="3"/>
            <w:tcBorders>
              <w:top w:val="nil"/>
            </w:tcBorders>
          </w:tcPr>
          <w:p w14:paraId="6D08505B" w14:textId="77777777" w:rsidR="00FF15C6" w:rsidRPr="0016131F" w:rsidRDefault="00FF15C6" w:rsidP="004752E9">
            <w:pPr>
              <w:jc w:val="both"/>
            </w:pPr>
          </w:p>
        </w:tc>
      </w:tr>
      <w:tr w:rsidR="00FF15C6" w:rsidRPr="0016131F" w14:paraId="7D89D81C" w14:textId="77777777" w:rsidTr="004752E9">
        <w:trPr>
          <w:trHeight w:val="284"/>
        </w:trPr>
        <w:tc>
          <w:tcPr>
            <w:tcW w:w="2802" w:type="dxa"/>
            <w:gridSpan w:val="2"/>
            <w:tcBorders>
              <w:top w:val="nil"/>
            </w:tcBorders>
          </w:tcPr>
          <w:p w14:paraId="54C6B785" w14:textId="77777777" w:rsidR="00FF15C6" w:rsidRDefault="00FF15C6" w:rsidP="004752E9">
            <w:pPr>
              <w:jc w:val="both"/>
            </w:pPr>
            <w:r>
              <w:t>Media, Arts and Design</w:t>
            </w:r>
          </w:p>
          <w:p w14:paraId="667B48B3" w14:textId="77777777" w:rsidR="00FF15C6" w:rsidRPr="0016131F" w:rsidRDefault="00FF15C6" w:rsidP="004752E9">
            <w:pPr>
              <w:jc w:val="both"/>
            </w:pPr>
          </w:p>
        </w:tc>
        <w:tc>
          <w:tcPr>
            <w:tcW w:w="2409" w:type="dxa"/>
            <w:gridSpan w:val="3"/>
            <w:tcBorders>
              <w:top w:val="nil"/>
            </w:tcBorders>
          </w:tcPr>
          <w:p w14:paraId="22A0DDA3" w14:textId="77777777" w:rsidR="00FF15C6" w:rsidRPr="0016131F" w:rsidRDefault="00FF15C6" w:rsidP="004752E9">
            <w:pPr>
              <w:jc w:val="both"/>
            </w:pPr>
            <w:r>
              <w:t>Multimédia a design (Ph.D.)</w:t>
            </w:r>
          </w:p>
        </w:tc>
        <w:tc>
          <w:tcPr>
            <w:tcW w:w="567" w:type="dxa"/>
            <w:gridSpan w:val="2"/>
            <w:tcBorders>
              <w:top w:val="nil"/>
            </w:tcBorders>
          </w:tcPr>
          <w:p w14:paraId="10636B31" w14:textId="77777777" w:rsidR="00FF15C6" w:rsidRPr="0016131F" w:rsidRDefault="00FF15C6" w:rsidP="004752E9">
            <w:pPr>
              <w:jc w:val="both"/>
            </w:pPr>
            <w:r>
              <w:t>1LS</w:t>
            </w:r>
          </w:p>
        </w:tc>
        <w:tc>
          <w:tcPr>
            <w:tcW w:w="2109" w:type="dxa"/>
            <w:gridSpan w:val="5"/>
            <w:tcBorders>
              <w:top w:val="nil"/>
            </w:tcBorders>
          </w:tcPr>
          <w:p w14:paraId="5113FA63" w14:textId="77777777" w:rsidR="00FF15C6" w:rsidRPr="0016131F" w:rsidRDefault="00FF15C6" w:rsidP="004752E9">
            <w:r w:rsidRPr="003C10C6">
              <w:t>vede seminář, garant předmětu</w:t>
            </w:r>
          </w:p>
        </w:tc>
        <w:tc>
          <w:tcPr>
            <w:tcW w:w="1972" w:type="dxa"/>
            <w:gridSpan w:val="3"/>
            <w:tcBorders>
              <w:top w:val="nil"/>
            </w:tcBorders>
          </w:tcPr>
          <w:p w14:paraId="06797BAA" w14:textId="77777777" w:rsidR="00FF15C6" w:rsidRPr="0016131F" w:rsidRDefault="00FF15C6" w:rsidP="004752E9">
            <w:pPr>
              <w:jc w:val="both"/>
            </w:pPr>
          </w:p>
        </w:tc>
      </w:tr>
      <w:tr w:rsidR="00FF15C6" w14:paraId="40CAB796" w14:textId="77777777" w:rsidTr="004752E9">
        <w:tc>
          <w:tcPr>
            <w:tcW w:w="9859" w:type="dxa"/>
            <w:gridSpan w:val="15"/>
            <w:shd w:val="clear" w:color="auto" w:fill="F7CAAC"/>
          </w:tcPr>
          <w:p w14:paraId="6E294862" w14:textId="77777777" w:rsidR="00FF15C6" w:rsidRDefault="00FF15C6" w:rsidP="004752E9">
            <w:pPr>
              <w:jc w:val="both"/>
            </w:pPr>
            <w:r>
              <w:rPr>
                <w:b/>
              </w:rPr>
              <w:t xml:space="preserve">Údaje o vzdělání na VŠ </w:t>
            </w:r>
          </w:p>
        </w:tc>
      </w:tr>
      <w:tr w:rsidR="00FF15C6" w14:paraId="34A4EF6A" w14:textId="77777777" w:rsidTr="004752E9">
        <w:trPr>
          <w:trHeight w:val="524"/>
        </w:trPr>
        <w:tc>
          <w:tcPr>
            <w:tcW w:w="9859" w:type="dxa"/>
            <w:gridSpan w:val="15"/>
          </w:tcPr>
          <w:p w14:paraId="06D9044B" w14:textId="77777777" w:rsidR="00A434B5" w:rsidRDefault="00A434B5" w:rsidP="00A434B5">
            <w:pPr>
              <w:pStyle w:val="Vchoz"/>
              <w:tabs>
                <w:tab w:val="left" w:pos="720"/>
                <w:tab w:val="left" w:pos="1440"/>
                <w:tab w:val="left" w:pos="2160"/>
                <w:tab w:val="left" w:pos="2880"/>
                <w:tab w:val="left" w:pos="3600"/>
                <w:tab w:val="left" w:pos="4320"/>
                <w:tab w:val="left" w:pos="5040"/>
                <w:tab w:val="left" w:pos="5760"/>
                <w:tab w:val="left" w:pos="6480"/>
              </w:tabs>
              <w:rPr>
                <w:rFonts w:ascii="Times New Roman" w:hAnsi="Times New Roman" w:cs="Times New Roman"/>
                <w:sz w:val="20"/>
                <w:szCs w:val="20"/>
              </w:rPr>
            </w:pPr>
            <w:r>
              <w:rPr>
                <w:rFonts w:ascii="Times New Roman" w:hAnsi="Times New Roman" w:cs="Times New Roman"/>
                <w:sz w:val="20"/>
                <w:szCs w:val="20"/>
              </w:rPr>
              <w:t>2005-2007:</w:t>
            </w:r>
            <w:r w:rsidRPr="000537FD">
              <w:rPr>
                <w:rFonts w:ascii="Times New Roman" w:hAnsi="Times New Roman" w:cs="Times New Roman"/>
                <w:sz w:val="20"/>
                <w:szCs w:val="20"/>
              </w:rPr>
              <w:t xml:space="preserve"> New York Academy of Art, postgraduální studium, výtvarné umění </w:t>
            </w:r>
          </w:p>
          <w:p w14:paraId="7D9E1552" w14:textId="49062962" w:rsidR="00FF15C6" w:rsidRDefault="00A434B5" w:rsidP="004752E9">
            <w:pPr>
              <w:jc w:val="both"/>
              <w:rPr>
                <w:b/>
              </w:rPr>
            </w:pPr>
            <w:r>
              <w:t>1993-2000:</w:t>
            </w:r>
            <w:r w:rsidRPr="008624AE">
              <w:t xml:space="preserve"> VŠUP-Praha, ateliér Sochařství – prof. Kurt Gebauer a Sklo v architektuře – prof. Marian Karel, výtvarné umění</w:t>
            </w:r>
            <w:r>
              <w:t>, MgA.</w:t>
            </w:r>
          </w:p>
        </w:tc>
      </w:tr>
      <w:tr w:rsidR="00FF15C6" w14:paraId="2090BB99" w14:textId="77777777" w:rsidTr="004752E9">
        <w:tc>
          <w:tcPr>
            <w:tcW w:w="9859" w:type="dxa"/>
            <w:gridSpan w:val="15"/>
            <w:shd w:val="clear" w:color="auto" w:fill="F7CAAC"/>
          </w:tcPr>
          <w:p w14:paraId="36817C77" w14:textId="77777777" w:rsidR="00FF15C6" w:rsidRDefault="00FF15C6" w:rsidP="004752E9">
            <w:pPr>
              <w:jc w:val="both"/>
              <w:rPr>
                <w:b/>
              </w:rPr>
            </w:pPr>
            <w:r>
              <w:rPr>
                <w:b/>
              </w:rPr>
              <w:t>Údaje o odborném působení od absolvování VŠ</w:t>
            </w:r>
          </w:p>
        </w:tc>
      </w:tr>
      <w:tr w:rsidR="00FF15C6" w:rsidRPr="009B6AE3" w14:paraId="57DF2E15" w14:textId="77777777" w:rsidTr="000A2A22">
        <w:trPr>
          <w:trHeight w:val="1516"/>
        </w:trPr>
        <w:tc>
          <w:tcPr>
            <w:tcW w:w="9859" w:type="dxa"/>
            <w:gridSpan w:val="15"/>
          </w:tcPr>
          <w:p w14:paraId="23517E58" w14:textId="77777777" w:rsidR="006C07FE" w:rsidRPr="006555AD" w:rsidRDefault="006C07FE" w:rsidP="006C07FE">
            <w:pPr>
              <w:pStyle w:val="Vchoz"/>
              <w:tabs>
                <w:tab w:val="left" w:pos="720"/>
                <w:tab w:val="left" w:pos="1440"/>
                <w:tab w:val="left" w:pos="2160"/>
                <w:tab w:val="left" w:pos="2880"/>
                <w:tab w:val="left" w:pos="3600"/>
                <w:tab w:val="left" w:pos="4320"/>
                <w:tab w:val="left" w:pos="5040"/>
                <w:tab w:val="left" w:pos="5760"/>
                <w:tab w:val="left" w:pos="6480"/>
              </w:tabs>
              <w:rPr>
                <w:rFonts w:ascii="Times New Roman" w:eastAsia="Times New Roman" w:hAnsi="Times New Roman" w:cs="Times New Roman"/>
                <w:sz w:val="20"/>
                <w:szCs w:val="20"/>
              </w:rPr>
            </w:pPr>
            <w:r w:rsidRPr="000537FD">
              <w:rPr>
                <w:rFonts w:ascii="Times New Roman" w:hAnsi="Times New Roman" w:cs="Times New Roman"/>
                <w:sz w:val="20"/>
                <w:szCs w:val="20"/>
              </w:rPr>
              <w:t>2008</w:t>
            </w:r>
            <w:r>
              <w:rPr>
                <w:rFonts w:ascii="Times New Roman" w:hAnsi="Times New Roman" w:cs="Times New Roman"/>
                <w:sz w:val="20"/>
                <w:szCs w:val="20"/>
              </w:rPr>
              <w:t>-dosud:</w:t>
            </w:r>
            <w:r w:rsidRPr="000537FD">
              <w:rPr>
                <w:rFonts w:ascii="Times New Roman" w:hAnsi="Times New Roman" w:cs="Times New Roman"/>
                <w:sz w:val="20"/>
                <w:szCs w:val="20"/>
              </w:rPr>
              <w:t xml:space="preserve"> Univerzita Tomáše Bati ve Zlíně, Fakulta multimediálních komunikací, vedoucí ateli</w:t>
            </w:r>
            <w:r w:rsidRPr="000537FD">
              <w:rPr>
                <w:rFonts w:ascii="Times New Roman" w:hAnsi="Times New Roman" w:cs="Times New Roman"/>
                <w:sz w:val="20"/>
                <w:szCs w:val="20"/>
                <w:lang w:val="fr-FR"/>
              </w:rPr>
              <w:t>é</w:t>
            </w:r>
            <w:r w:rsidRPr="000537FD">
              <w:rPr>
                <w:rFonts w:ascii="Times New Roman" w:hAnsi="Times New Roman" w:cs="Times New Roman"/>
                <w:sz w:val="20"/>
                <w:szCs w:val="20"/>
              </w:rPr>
              <w:t xml:space="preserve">ru Design skla </w:t>
            </w:r>
          </w:p>
          <w:p w14:paraId="0868CB04" w14:textId="77777777" w:rsidR="006C07FE" w:rsidRPr="006555AD" w:rsidRDefault="006C07FE" w:rsidP="006C07FE">
            <w:pPr>
              <w:pStyle w:val="Vchoz"/>
              <w:tabs>
                <w:tab w:val="left" w:pos="720"/>
                <w:tab w:val="left" w:pos="1440"/>
                <w:tab w:val="left" w:pos="2160"/>
                <w:tab w:val="left" w:pos="2880"/>
                <w:tab w:val="left" w:pos="3600"/>
                <w:tab w:val="left" w:pos="4320"/>
                <w:tab w:val="left" w:pos="5040"/>
                <w:tab w:val="left" w:pos="5760"/>
                <w:tab w:val="left" w:pos="6480"/>
              </w:tabs>
              <w:rPr>
                <w:rFonts w:ascii="Times New Roman" w:eastAsia="Times New Roman" w:hAnsi="Times New Roman" w:cs="Times New Roman"/>
                <w:sz w:val="20"/>
                <w:szCs w:val="20"/>
              </w:rPr>
            </w:pPr>
            <w:r w:rsidRPr="000537FD">
              <w:rPr>
                <w:rFonts w:ascii="Times New Roman" w:hAnsi="Times New Roman" w:cs="Times New Roman"/>
                <w:sz w:val="20"/>
                <w:szCs w:val="20"/>
              </w:rPr>
              <w:t>2007</w:t>
            </w:r>
            <w:r>
              <w:rPr>
                <w:rFonts w:ascii="Times New Roman" w:hAnsi="Times New Roman" w:cs="Times New Roman"/>
                <w:sz w:val="20"/>
                <w:szCs w:val="20"/>
              </w:rPr>
              <w:t>-</w:t>
            </w:r>
            <w:r>
              <w:rPr>
                <w:rFonts w:ascii="Times New Roman" w:hAnsi="Times New Roman" w:cs="Times New Roman"/>
                <w:sz w:val="20"/>
                <w:szCs w:val="20"/>
                <w:lang w:val="fr-FR"/>
              </w:rPr>
              <w:t>2008: a</w:t>
            </w:r>
            <w:r w:rsidRPr="000537FD">
              <w:rPr>
                <w:rFonts w:ascii="Times New Roman" w:hAnsi="Times New Roman" w:cs="Times New Roman"/>
                <w:sz w:val="20"/>
                <w:szCs w:val="20"/>
                <w:lang w:val="fr-FR"/>
              </w:rPr>
              <w:t>sistent socha</w:t>
            </w:r>
            <w:r w:rsidRPr="000537FD">
              <w:rPr>
                <w:rFonts w:ascii="Times New Roman" w:hAnsi="Times New Roman" w:cs="Times New Roman"/>
                <w:sz w:val="20"/>
                <w:szCs w:val="20"/>
              </w:rPr>
              <w:t xml:space="preserve">řských projektů </w:t>
            </w:r>
            <w:r w:rsidRPr="000537FD">
              <w:rPr>
                <w:rFonts w:ascii="Times New Roman" w:hAnsi="Times New Roman" w:cs="Times New Roman"/>
                <w:sz w:val="20"/>
                <w:szCs w:val="20"/>
                <w:lang w:val="en-US"/>
              </w:rPr>
              <w:t>Jeff Koons Studio, New York City</w:t>
            </w:r>
          </w:p>
          <w:p w14:paraId="37411226" w14:textId="77777777" w:rsidR="006C07FE" w:rsidRPr="006555AD" w:rsidRDefault="006C07FE" w:rsidP="006C07FE">
            <w:pPr>
              <w:pStyle w:val="Vchoz"/>
              <w:tabs>
                <w:tab w:val="left" w:pos="720"/>
                <w:tab w:val="left" w:pos="1440"/>
                <w:tab w:val="left" w:pos="2160"/>
                <w:tab w:val="left" w:pos="2880"/>
                <w:tab w:val="left" w:pos="3600"/>
                <w:tab w:val="left" w:pos="4320"/>
                <w:tab w:val="left" w:pos="5040"/>
                <w:tab w:val="left" w:pos="5760"/>
                <w:tab w:val="left" w:pos="6480"/>
              </w:tabs>
              <w:rPr>
                <w:rFonts w:ascii="Times New Roman" w:eastAsia="Times New Roman" w:hAnsi="Times New Roman" w:cs="Times New Roman"/>
                <w:sz w:val="20"/>
                <w:szCs w:val="20"/>
              </w:rPr>
            </w:pPr>
            <w:r w:rsidRPr="000537FD">
              <w:rPr>
                <w:rFonts w:ascii="Times New Roman" w:hAnsi="Times New Roman" w:cs="Times New Roman"/>
                <w:sz w:val="20"/>
                <w:szCs w:val="20"/>
              </w:rPr>
              <w:t>2003</w:t>
            </w:r>
            <w:r>
              <w:rPr>
                <w:rFonts w:ascii="Times New Roman" w:hAnsi="Times New Roman" w:cs="Times New Roman"/>
                <w:sz w:val="20"/>
                <w:szCs w:val="20"/>
              </w:rPr>
              <w:t>-</w:t>
            </w:r>
            <w:r w:rsidRPr="000537FD">
              <w:rPr>
                <w:rFonts w:ascii="Times New Roman" w:hAnsi="Times New Roman" w:cs="Times New Roman"/>
                <w:sz w:val="20"/>
                <w:szCs w:val="20"/>
              </w:rPr>
              <w:t>2007</w:t>
            </w:r>
            <w:r>
              <w:rPr>
                <w:rFonts w:ascii="Times New Roman" w:hAnsi="Times New Roman" w:cs="Times New Roman"/>
                <w:sz w:val="20"/>
                <w:szCs w:val="20"/>
              </w:rPr>
              <w:t>:</w:t>
            </w:r>
            <w:r w:rsidRPr="000537FD">
              <w:rPr>
                <w:rFonts w:ascii="Times New Roman" w:hAnsi="Times New Roman" w:cs="Times New Roman"/>
                <w:sz w:val="20"/>
                <w:szCs w:val="20"/>
              </w:rPr>
              <w:t xml:space="preserve"> VŠUP Praha, Lektor ateli</w:t>
            </w:r>
            <w:r w:rsidRPr="000537FD">
              <w:rPr>
                <w:rFonts w:ascii="Times New Roman" w:hAnsi="Times New Roman" w:cs="Times New Roman"/>
                <w:sz w:val="20"/>
                <w:szCs w:val="20"/>
                <w:lang w:val="fr-FR"/>
              </w:rPr>
              <w:t>é</w:t>
            </w:r>
            <w:r w:rsidRPr="000537FD">
              <w:rPr>
                <w:rFonts w:ascii="Times New Roman" w:hAnsi="Times New Roman" w:cs="Times New Roman"/>
                <w:sz w:val="20"/>
                <w:szCs w:val="20"/>
              </w:rPr>
              <w:t>ru sochařství II, prof. Jiří</w:t>
            </w:r>
            <w:r w:rsidRPr="000537FD">
              <w:rPr>
                <w:rFonts w:ascii="Times New Roman" w:hAnsi="Times New Roman" w:cs="Times New Roman"/>
                <w:sz w:val="20"/>
                <w:szCs w:val="20"/>
                <w:lang w:val="pt-PT"/>
              </w:rPr>
              <w:t>ho Ber</w:t>
            </w:r>
            <w:r w:rsidRPr="000537FD">
              <w:rPr>
                <w:rFonts w:ascii="Times New Roman" w:hAnsi="Times New Roman" w:cs="Times New Roman"/>
                <w:sz w:val="20"/>
                <w:szCs w:val="20"/>
              </w:rPr>
              <w:t>ánka</w:t>
            </w:r>
          </w:p>
          <w:p w14:paraId="274F66CE" w14:textId="21A8EF66" w:rsidR="006C07FE" w:rsidRDefault="006C07FE" w:rsidP="004752E9">
            <w:pPr>
              <w:pStyle w:val="Vchoz"/>
              <w:tabs>
                <w:tab w:val="left" w:pos="720"/>
                <w:tab w:val="left" w:pos="1440"/>
                <w:tab w:val="left" w:pos="2160"/>
                <w:tab w:val="left" w:pos="2880"/>
                <w:tab w:val="left" w:pos="3600"/>
                <w:tab w:val="left" w:pos="4320"/>
                <w:tab w:val="left" w:pos="5040"/>
                <w:tab w:val="left" w:pos="5760"/>
                <w:tab w:val="left" w:pos="6480"/>
              </w:tabs>
              <w:rPr>
                <w:rFonts w:ascii="Times New Roman" w:hAnsi="Times New Roman" w:cs="Times New Roman"/>
                <w:sz w:val="20"/>
                <w:szCs w:val="20"/>
              </w:rPr>
            </w:pPr>
            <w:r>
              <w:rPr>
                <w:rFonts w:ascii="Times New Roman" w:hAnsi="Times New Roman" w:cs="Times New Roman"/>
                <w:sz w:val="20"/>
                <w:szCs w:val="20"/>
              </w:rPr>
              <w:t xml:space="preserve">2000-2003: </w:t>
            </w:r>
            <w:r w:rsidRPr="000537FD">
              <w:rPr>
                <w:rFonts w:ascii="Times New Roman" w:hAnsi="Times New Roman" w:cs="Times New Roman"/>
                <w:sz w:val="20"/>
                <w:szCs w:val="20"/>
              </w:rPr>
              <w:t>SUPŠ sklářská Valašsk</w:t>
            </w:r>
            <w:r w:rsidRPr="000537FD">
              <w:rPr>
                <w:rFonts w:ascii="Times New Roman" w:hAnsi="Times New Roman" w:cs="Times New Roman"/>
                <w:sz w:val="20"/>
                <w:szCs w:val="20"/>
                <w:lang w:val="fr-FR"/>
              </w:rPr>
              <w:t xml:space="preserve">é </w:t>
            </w:r>
            <w:r w:rsidRPr="000537FD">
              <w:rPr>
                <w:rFonts w:ascii="Times New Roman" w:hAnsi="Times New Roman" w:cs="Times New Roman"/>
                <w:sz w:val="20"/>
                <w:szCs w:val="20"/>
              </w:rPr>
              <w:t>Meziříčí, vedoucí ateli</w:t>
            </w:r>
            <w:r w:rsidRPr="000537FD">
              <w:rPr>
                <w:rFonts w:ascii="Times New Roman" w:hAnsi="Times New Roman" w:cs="Times New Roman"/>
                <w:sz w:val="20"/>
                <w:szCs w:val="20"/>
                <w:lang w:val="fr-FR"/>
              </w:rPr>
              <w:t>é</w:t>
            </w:r>
            <w:r w:rsidRPr="000537FD">
              <w:rPr>
                <w:rFonts w:ascii="Times New Roman" w:hAnsi="Times New Roman" w:cs="Times New Roman"/>
                <w:sz w:val="20"/>
                <w:szCs w:val="20"/>
                <w:lang w:val="en-US"/>
              </w:rPr>
              <w:t xml:space="preserve">ru Design </w:t>
            </w:r>
            <w:r>
              <w:rPr>
                <w:rFonts w:ascii="Times New Roman" w:hAnsi="Times New Roman" w:cs="Times New Roman"/>
                <w:sz w:val="20"/>
                <w:szCs w:val="20"/>
                <w:lang w:val="en-US"/>
              </w:rPr>
              <w:t>s</w:t>
            </w:r>
            <w:r w:rsidRPr="000537FD">
              <w:rPr>
                <w:rFonts w:ascii="Times New Roman" w:hAnsi="Times New Roman" w:cs="Times New Roman"/>
                <w:sz w:val="20"/>
                <w:szCs w:val="20"/>
                <w:lang w:val="en-US"/>
              </w:rPr>
              <w:t>kla</w:t>
            </w:r>
            <w:r w:rsidRPr="000537FD" w:rsidDel="006C07FE">
              <w:rPr>
                <w:rFonts w:ascii="Times New Roman" w:hAnsi="Times New Roman" w:cs="Times New Roman"/>
                <w:sz w:val="20"/>
                <w:szCs w:val="20"/>
              </w:rPr>
              <w:t xml:space="preserve"> </w:t>
            </w:r>
          </w:p>
          <w:p w14:paraId="68AD05B8" w14:textId="68F4EAE1" w:rsidR="00FF15C6" w:rsidRDefault="00FF15C6" w:rsidP="004752E9">
            <w:pPr>
              <w:pStyle w:val="Vchoz"/>
              <w:tabs>
                <w:tab w:val="left" w:pos="720"/>
                <w:tab w:val="left" w:pos="1440"/>
                <w:tab w:val="left" w:pos="2160"/>
                <w:tab w:val="left" w:pos="2880"/>
                <w:tab w:val="left" w:pos="3600"/>
                <w:tab w:val="left" w:pos="4320"/>
                <w:tab w:val="left" w:pos="5040"/>
                <w:tab w:val="left" w:pos="5760"/>
                <w:tab w:val="left" w:pos="6480"/>
              </w:tabs>
              <w:rPr>
                <w:rFonts w:ascii="Times New Roman" w:hAnsi="Times New Roman" w:cs="Times New Roman"/>
                <w:sz w:val="20"/>
                <w:szCs w:val="20"/>
              </w:rPr>
            </w:pPr>
            <w:r w:rsidRPr="005A6C94">
              <w:rPr>
                <w:rFonts w:ascii="Times New Roman" w:hAnsi="Times New Roman" w:cs="Times New Roman"/>
                <w:sz w:val="20"/>
                <w:szCs w:val="20"/>
              </w:rPr>
              <w:t>1995</w:t>
            </w:r>
            <w:r w:rsidR="006C07FE">
              <w:rPr>
                <w:rFonts w:ascii="Times New Roman" w:hAnsi="Times New Roman" w:cs="Times New Roman"/>
                <w:sz w:val="20"/>
                <w:szCs w:val="20"/>
              </w:rPr>
              <w:t>-</w:t>
            </w:r>
            <w:r w:rsidRPr="005A6C94">
              <w:rPr>
                <w:rFonts w:ascii="Times New Roman" w:hAnsi="Times New Roman" w:cs="Times New Roman"/>
                <w:sz w:val="20"/>
                <w:szCs w:val="20"/>
              </w:rPr>
              <w:t>2000</w:t>
            </w:r>
            <w:r>
              <w:rPr>
                <w:rFonts w:ascii="Times New Roman" w:hAnsi="Times New Roman" w:cs="Times New Roman"/>
                <w:sz w:val="20"/>
                <w:szCs w:val="20"/>
              </w:rPr>
              <w:t xml:space="preserve">: </w:t>
            </w:r>
            <w:r w:rsidRPr="005A6C94">
              <w:rPr>
                <w:rFonts w:ascii="Times New Roman" w:hAnsi="Times New Roman" w:cs="Times New Roman"/>
                <w:sz w:val="20"/>
                <w:szCs w:val="20"/>
              </w:rPr>
              <w:t>spolupráce na sochařských projektech Olbrama Zoubka a Jiří</w:t>
            </w:r>
            <w:r w:rsidRPr="005A6C94">
              <w:rPr>
                <w:rFonts w:ascii="Times New Roman" w:hAnsi="Times New Roman" w:cs="Times New Roman"/>
                <w:sz w:val="20"/>
                <w:szCs w:val="20"/>
                <w:lang w:val="pt-PT"/>
              </w:rPr>
              <w:t>ho Ber</w:t>
            </w:r>
            <w:r w:rsidRPr="005A6C94">
              <w:rPr>
                <w:rFonts w:ascii="Times New Roman" w:hAnsi="Times New Roman" w:cs="Times New Roman"/>
                <w:sz w:val="20"/>
                <w:szCs w:val="20"/>
              </w:rPr>
              <w:t>ánka</w:t>
            </w:r>
          </w:p>
          <w:p w14:paraId="5605BC26" w14:textId="77777777" w:rsidR="00BA69DF" w:rsidRDefault="00BA69DF" w:rsidP="004752E9">
            <w:pPr>
              <w:pStyle w:val="Vchoz"/>
              <w:tabs>
                <w:tab w:val="left" w:pos="720"/>
                <w:tab w:val="left" w:pos="1440"/>
                <w:tab w:val="left" w:pos="2160"/>
                <w:tab w:val="left" w:pos="2880"/>
                <w:tab w:val="left" w:pos="3600"/>
                <w:tab w:val="left" w:pos="4320"/>
                <w:tab w:val="left" w:pos="5040"/>
                <w:tab w:val="left" w:pos="5760"/>
                <w:tab w:val="left" w:pos="6480"/>
              </w:tabs>
              <w:rPr>
                <w:rFonts w:ascii="Times New Roman" w:hAnsi="Times New Roman" w:cs="Times New Roman"/>
                <w:sz w:val="20"/>
                <w:szCs w:val="20"/>
              </w:rPr>
            </w:pPr>
          </w:p>
          <w:p w14:paraId="5D95EDF6" w14:textId="77777777" w:rsidR="00BA69DF" w:rsidRDefault="00BA69DF" w:rsidP="00BA69DF">
            <w:pPr>
              <w:pStyle w:val="Vchoz"/>
              <w:tabs>
                <w:tab w:val="left" w:pos="720"/>
                <w:tab w:val="left" w:pos="1440"/>
                <w:tab w:val="left" w:pos="2160"/>
                <w:tab w:val="left" w:pos="2880"/>
                <w:tab w:val="left" w:pos="3600"/>
                <w:tab w:val="left" w:pos="4320"/>
                <w:tab w:val="left" w:pos="5040"/>
                <w:tab w:val="left" w:pos="5760"/>
                <w:tab w:val="left" w:pos="6480"/>
              </w:tabs>
              <w:rPr>
                <w:rFonts w:ascii="Times New Roman" w:eastAsia="Times New Roman" w:hAnsi="Times New Roman" w:cs="Times New Roman"/>
                <w:sz w:val="20"/>
                <w:szCs w:val="20"/>
              </w:rPr>
            </w:pPr>
            <w:r>
              <w:rPr>
                <w:rFonts w:ascii="Times New Roman" w:eastAsia="Times New Roman" w:hAnsi="Times New Roman" w:cs="Times New Roman"/>
                <w:sz w:val="20"/>
                <w:szCs w:val="20"/>
              </w:rPr>
              <w:t>2014-dosud-na dostudování: FMK UTB – BSP a NMSP Výtvarná umění, obor Multimédia a design</w:t>
            </w:r>
            <w:r>
              <w:rPr>
                <w:rFonts w:ascii="Times New Roman" w:eastAsia="Times New Roman" w:hAnsi="Times New Roman" w:cs="Times New Roman"/>
                <w:sz w:val="20"/>
                <w:szCs w:val="20"/>
              </w:rPr>
              <w:br/>
              <w:t>2020-dosud: FMK UTB – BSP, NMSP – Multimédia a design</w:t>
            </w:r>
          </w:p>
          <w:p w14:paraId="7FC23103" w14:textId="5BD6DF7D" w:rsidR="00BA69DF" w:rsidRPr="009B6AE3" w:rsidRDefault="00BA69DF" w:rsidP="00BA69DF">
            <w:pPr>
              <w:pStyle w:val="Vchoz"/>
              <w:tabs>
                <w:tab w:val="left" w:pos="720"/>
                <w:tab w:val="left" w:pos="1440"/>
                <w:tab w:val="left" w:pos="2160"/>
                <w:tab w:val="left" w:pos="2880"/>
                <w:tab w:val="left" w:pos="3600"/>
                <w:tab w:val="left" w:pos="4320"/>
                <w:tab w:val="left" w:pos="5040"/>
                <w:tab w:val="left" w:pos="5760"/>
                <w:tab w:val="left" w:pos="6480"/>
              </w:tabs>
              <w:rPr>
                <w:color w:val="FF0000"/>
              </w:rPr>
            </w:pPr>
            <w:r>
              <w:rPr>
                <w:rFonts w:ascii="Times New Roman" w:eastAsia="Times New Roman" w:hAnsi="Times New Roman" w:cs="Times New Roman"/>
                <w:sz w:val="20"/>
                <w:szCs w:val="20"/>
              </w:rPr>
              <w:t>2021-dosud: FMK UTB – DSP – Multimédia a design</w:t>
            </w:r>
          </w:p>
        </w:tc>
      </w:tr>
      <w:tr w:rsidR="00FF15C6" w14:paraId="68B3E354" w14:textId="77777777" w:rsidTr="004752E9">
        <w:trPr>
          <w:trHeight w:val="250"/>
        </w:trPr>
        <w:tc>
          <w:tcPr>
            <w:tcW w:w="9859" w:type="dxa"/>
            <w:gridSpan w:val="15"/>
            <w:shd w:val="clear" w:color="auto" w:fill="F7CAAC"/>
          </w:tcPr>
          <w:p w14:paraId="27F7CE59" w14:textId="77777777" w:rsidR="00FF15C6" w:rsidRDefault="00FF15C6" w:rsidP="004752E9">
            <w:pPr>
              <w:jc w:val="both"/>
            </w:pPr>
            <w:r>
              <w:rPr>
                <w:b/>
              </w:rPr>
              <w:t>Zkušenosti s vedením kvalifikačních a rigorózních prací</w:t>
            </w:r>
          </w:p>
        </w:tc>
      </w:tr>
      <w:tr w:rsidR="00FF15C6" w14:paraId="7B21DA09" w14:textId="77777777" w:rsidTr="00E153D9">
        <w:trPr>
          <w:trHeight w:val="627"/>
        </w:trPr>
        <w:tc>
          <w:tcPr>
            <w:tcW w:w="9859" w:type="dxa"/>
            <w:gridSpan w:val="15"/>
          </w:tcPr>
          <w:p w14:paraId="5824F3CB" w14:textId="2DFD8B5F" w:rsidR="00FF15C6" w:rsidRDefault="00FF15C6" w:rsidP="004752E9">
            <w:pPr>
              <w:jc w:val="both"/>
            </w:pPr>
            <w:r>
              <w:t xml:space="preserve">Bakalářské </w:t>
            </w:r>
            <w:r w:rsidR="00A602BA">
              <w:t>práce: 58</w:t>
            </w:r>
          </w:p>
          <w:p w14:paraId="1CA98A44" w14:textId="7A426B3A" w:rsidR="00FF15C6" w:rsidRDefault="00FF15C6" w:rsidP="004752E9">
            <w:pPr>
              <w:jc w:val="both"/>
            </w:pPr>
            <w:r>
              <w:t xml:space="preserve">Diplomové </w:t>
            </w:r>
            <w:r w:rsidR="00A602BA">
              <w:t>práce: 29</w:t>
            </w:r>
          </w:p>
          <w:p w14:paraId="2F2A0C2D" w14:textId="002812A3" w:rsidR="00FF15C6" w:rsidRDefault="00FF15C6" w:rsidP="004752E9">
            <w:pPr>
              <w:jc w:val="both"/>
            </w:pPr>
            <w:r>
              <w:t>Disertační práce: 4</w:t>
            </w:r>
          </w:p>
        </w:tc>
      </w:tr>
      <w:tr w:rsidR="00FF15C6" w14:paraId="43A15F4C" w14:textId="77777777" w:rsidTr="004752E9">
        <w:trPr>
          <w:cantSplit/>
        </w:trPr>
        <w:tc>
          <w:tcPr>
            <w:tcW w:w="3347" w:type="dxa"/>
            <w:gridSpan w:val="3"/>
            <w:tcBorders>
              <w:top w:val="single" w:sz="12" w:space="0" w:color="auto"/>
            </w:tcBorders>
            <w:shd w:val="clear" w:color="auto" w:fill="F7CAAC"/>
          </w:tcPr>
          <w:p w14:paraId="5CB6743E" w14:textId="77777777" w:rsidR="00FF15C6" w:rsidRDefault="00FF15C6" w:rsidP="004752E9">
            <w:pPr>
              <w:jc w:val="both"/>
            </w:pPr>
            <w:r>
              <w:rPr>
                <w:b/>
              </w:rPr>
              <w:t xml:space="preserve">Obor habilitačního řízení </w:t>
            </w:r>
          </w:p>
        </w:tc>
        <w:tc>
          <w:tcPr>
            <w:tcW w:w="2245" w:type="dxa"/>
            <w:gridSpan w:val="3"/>
            <w:tcBorders>
              <w:top w:val="single" w:sz="12" w:space="0" w:color="auto"/>
            </w:tcBorders>
            <w:shd w:val="clear" w:color="auto" w:fill="F7CAAC"/>
          </w:tcPr>
          <w:p w14:paraId="5E965ACB" w14:textId="77777777" w:rsidR="00FF15C6" w:rsidRDefault="00FF15C6" w:rsidP="004752E9">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492609A5" w14:textId="77777777" w:rsidR="00FF15C6" w:rsidRDefault="00FF15C6" w:rsidP="004752E9">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534CC7FF" w14:textId="77777777" w:rsidR="00FF15C6" w:rsidRDefault="00FF15C6" w:rsidP="004752E9">
            <w:pPr>
              <w:jc w:val="both"/>
              <w:rPr>
                <w:b/>
              </w:rPr>
            </w:pPr>
            <w:r>
              <w:rPr>
                <w:b/>
              </w:rPr>
              <w:t>Ohlasy publikací</w:t>
            </w:r>
          </w:p>
        </w:tc>
      </w:tr>
      <w:tr w:rsidR="00FF15C6" w14:paraId="49139B46" w14:textId="77777777" w:rsidTr="004752E9">
        <w:trPr>
          <w:cantSplit/>
        </w:trPr>
        <w:tc>
          <w:tcPr>
            <w:tcW w:w="3347" w:type="dxa"/>
            <w:gridSpan w:val="3"/>
          </w:tcPr>
          <w:p w14:paraId="20D1C266" w14:textId="77777777" w:rsidR="00FF15C6" w:rsidRDefault="00FF15C6" w:rsidP="004752E9">
            <w:pPr>
              <w:jc w:val="both"/>
            </w:pPr>
            <w:r>
              <w:t>Výtvarné umění</w:t>
            </w:r>
          </w:p>
        </w:tc>
        <w:tc>
          <w:tcPr>
            <w:tcW w:w="2245" w:type="dxa"/>
            <w:gridSpan w:val="3"/>
          </w:tcPr>
          <w:p w14:paraId="2A1B8A17" w14:textId="77777777" w:rsidR="00FF15C6" w:rsidRDefault="00FF15C6" w:rsidP="004752E9">
            <w:pPr>
              <w:jc w:val="both"/>
            </w:pPr>
            <w:r>
              <w:t>2012</w:t>
            </w:r>
          </w:p>
        </w:tc>
        <w:tc>
          <w:tcPr>
            <w:tcW w:w="2248" w:type="dxa"/>
            <w:gridSpan w:val="5"/>
            <w:tcBorders>
              <w:right w:val="single" w:sz="12" w:space="0" w:color="auto"/>
            </w:tcBorders>
          </w:tcPr>
          <w:p w14:paraId="7D8D4F52" w14:textId="77777777" w:rsidR="00FF15C6" w:rsidRDefault="00FF15C6" w:rsidP="004752E9">
            <w:pPr>
              <w:jc w:val="both"/>
            </w:pPr>
            <w:r>
              <w:t>VŠVU Bratislava</w:t>
            </w:r>
          </w:p>
        </w:tc>
        <w:tc>
          <w:tcPr>
            <w:tcW w:w="632" w:type="dxa"/>
            <w:gridSpan w:val="2"/>
            <w:tcBorders>
              <w:left w:val="single" w:sz="12" w:space="0" w:color="auto"/>
            </w:tcBorders>
            <w:shd w:val="clear" w:color="auto" w:fill="F7CAAC"/>
          </w:tcPr>
          <w:p w14:paraId="3128FB1F" w14:textId="77777777" w:rsidR="00FF15C6" w:rsidRPr="00F20AEF" w:rsidRDefault="00FF15C6" w:rsidP="004752E9">
            <w:pPr>
              <w:jc w:val="both"/>
            </w:pPr>
            <w:r w:rsidRPr="00F20AEF">
              <w:rPr>
                <w:b/>
              </w:rPr>
              <w:t>WoS</w:t>
            </w:r>
          </w:p>
        </w:tc>
        <w:tc>
          <w:tcPr>
            <w:tcW w:w="693" w:type="dxa"/>
            <w:shd w:val="clear" w:color="auto" w:fill="F7CAAC"/>
          </w:tcPr>
          <w:p w14:paraId="0C369155" w14:textId="77777777" w:rsidR="00FF15C6" w:rsidRPr="00F20AEF" w:rsidRDefault="00FF15C6" w:rsidP="004752E9">
            <w:pPr>
              <w:jc w:val="both"/>
              <w:rPr>
                <w:sz w:val="18"/>
              </w:rPr>
            </w:pPr>
            <w:r w:rsidRPr="00F20AEF">
              <w:rPr>
                <w:b/>
                <w:sz w:val="18"/>
              </w:rPr>
              <w:t>Scopus</w:t>
            </w:r>
          </w:p>
        </w:tc>
        <w:tc>
          <w:tcPr>
            <w:tcW w:w="694" w:type="dxa"/>
            <w:shd w:val="clear" w:color="auto" w:fill="F7CAAC"/>
          </w:tcPr>
          <w:p w14:paraId="24721EC8" w14:textId="77777777" w:rsidR="00FF15C6" w:rsidRDefault="00FF15C6" w:rsidP="004752E9">
            <w:pPr>
              <w:jc w:val="both"/>
            </w:pPr>
            <w:r>
              <w:rPr>
                <w:b/>
                <w:sz w:val="18"/>
              </w:rPr>
              <w:t>ostatní</w:t>
            </w:r>
          </w:p>
        </w:tc>
      </w:tr>
      <w:tr w:rsidR="00FF15C6" w14:paraId="2B1C10D1" w14:textId="77777777" w:rsidTr="004752E9">
        <w:trPr>
          <w:cantSplit/>
          <w:trHeight w:val="70"/>
        </w:trPr>
        <w:tc>
          <w:tcPr>
            <w:tcW w:w="3347" w:type="dxa"/>
            <w:gridSpan w:val="3"/>
            <w:shd w:val="clear" w:color="auto" w:fill="F7CAAC"/>
          </w:tcPr>
          <w:p w14:paraId="1038A440" w14:textId="77777777" w:rsidR="00FF15C6" w:rsidRDefault="00FF15C6" w:rsidP="004752E9">
            <w:pPr>
              <w:jc w:val="both"/>
            </w:pPr>
            <w:r>
              <w:rPr>
                <w:b/>
              </w:rPr>
              <w:t>Obor jmenovacího řízení</w:t>
            </w:r>
          </w:p>
        </w:tc>
        <w:tc>
          <w:tcPr>
            <w:tcW w:w="2245" w:type="dxa"/>
            <w:gridSpan w:val="3"/>
            <w:shd w:val="clear" w:color="auto" w:fill="F7CAAC"/>
          </w:tcPr>
          <w:p w14:paraId="6801DA3A" w14:textId="77777777" w:rsidR="00FF15C6" w:rsidRDefault="00FF15C6" w:rsidP="004752E9">
            <w:pPr>
              <w:jc w:val="both"/>
            </w:pPr>
            <w:r>
              <w:rPr>
                <w:b/>
              </w:rPr>
              <w:t>Rok udělení hodnosti</w:t>
            </w:r>
          </w:p>
        </w:tc>
        <w:tc>
          <w:tcPr>
            <w:tcW w:w="2248" w:type="dxa"/>
            <w:gridSpan w:val="5"/>
            <w:tcBorders>
              <w:right w:val="single" w:sz="12" w:space="0" w:color="auto"/>
            </w:tcBorders>
            <w:shd w:val="clear" w:color="auto" w:fill="F7CAAC"/>
          </w:tcPr>
          <w:p w14:paraId="2A1DDF01" w14:textId="77777777" w:rsidR="00FF15C6" w:rsidRDefault="00FF15C6" w:rsidP="004752E9">
            <w:pPr>
              <w:jc w:val="both"/>
            </w:pPr>
            <w:r>
              <w:rPr>
                <w:b/>
              </w:rPr>
              <w:t>Řízení konáno na VŠ</w:t>
            </w:r>
          </w:p>
        </w:tc>
        <w:tc>
          <w:tcPr>
            <w:tcW w:w="632" w:type="dxa"/>
            <w:gridSpan w:val="2"/>
            <w:tcBorders>
              <w:left w:val="single" w:sz="12" w:space="0" w:color="auto"/>
            </w:tcBorders>
          </w:tcPr>
          <w:p w14:paraId="5700ED79" w14:textId="77777777" w:rsidR="00FF15C6" w:rsidRPr="00F20AEF" w:rsidRDefault="00FF15C6" w:rsidP="004752E9">
            <w:pPr>
              <w:jc w:val="both"/>
              <w:rPr>
                <w:b/>
              </w:rPr>
            </w:pPr>
          </w:p>
        </w:tc>
        <w:tc>
          <w:tcPr>
            <w:tcW w:w="693" w:type="dxa"/>
          </w:tcPr>
          <w:p w14:paraId="59A31911" w14:textId="77777777" w:rsidR="00FF15C6" w:rsidRPr="00F20AEF" w:rsidRDefault="00FF15C6" w:rsidP="004752E9">
            <w:pPr>
              <w:jc w:val="both"/>
              <w:rPr>
                <w:b/>
              </w:rPr>
            </w:pPr>
          </w:p>
        </w:tc>
        <w:tc>
          <w:tcPr>
            <w:tcW w:w="694" w:type="dxa"/>
          </w:tcPr>
          <w:p w14:paraId="61058068" w14:textId="77777777" w:rsidR="00FF15C6" w:rsidRDefault="00FF15C6" w:rsidP="004752E9">
            <w:pPr>
              <w:jc w:val="both"/>
              <w:rPr>
                <w:b/>
              </w:rPr>
            </w:pPr>
          </w:p>
        </w:tc>
      </w:tr>
      <w:tr w:rsidR="00FF15C6" w14:paraId="42C22333" w14:textId="77777777" w:rsidTr="004752E9">
        <w:trPr>
          <w:trHeight w:val="205"/>
        </w:trPr>
        <w:tc>
          <w:tcPr>
            <w:tcW w:w="3347" w:type="dxa"/>
            <w:gridSpan w:val="3"/>
          </w:tcPr>
          <w:p w14:paraId="6EBDDF24" w14:textId="77777777" w:rsidR="00FF15C6" w:rsidRDefault="00FF15C6" w:rsidP="004752E9">
            <w:pPr>
              <w:jc w:val="both"/>
            </w:pPr>
            <w:r>
              <w:t>Multimédia a design</w:t>
            </w:r>
          </w:p>
        </w:tc>
        <w:tc>
          <w:tcPr>
            <w:tcW w:w="2245" w:type="dxa"/>
            <w:gridSpan w:val="3"/>
          </w:tcPr>
          <w:p w14:paraId="05265148" w14:textId="77777777" w:rsidR="00FF15C6" w:rsidRDefault="00FF15C6" w:rsidP="004752E9">
            <w:pPr>
              <w:jc w:val="both"/>
            </w:pPr>
            <w:r>
              <w:t>2019</w:t>
            </w:r>
          </w:p>
        </w:tc>
        <w:tc>
          <w:tcPr>
            <w:tcW w:w="2248" w:type="dxa"/>
            <w:gridSpan w:val="5"/>
            <w:tcBorders>
              <w:right w:val="single" w:sz="12" w:space="0" w:color="auto"/>
            </w:tcBorders>
          </w:tcPr>
          <w:p w14:paraId="2A08EB88" w14:textId="77777777" w:rsidR="00FF15C6" w:rsidRDefault="00FF15C6" w:rsidP="004752E9">
            <w:pPr>
              <w:jc w:val="both"/>
            </w:pPr>
            <w:r>
              <w:t>UTB ve Zlíně</w:t>
            </w:r>
          </w:p>
        </w:tc>
        <w:tc>
          <w:tcPr>
            <w:tcW w:w="1325" w:type="dxa"/>
            <w:gridSpan w:val="3"/>
            <w:tcBorders>
              <w:left w:val="single" w:sz="12" w:space="0" w:color="auto"/>
            </w:tcBorders>
            <w:shd w:val="clear" w:color="auto" w:fill="FBD4B4"/>
            <w:vAlign w:val="center"/>
          </w:tcPr>
          <w:p w14:paraId="334098F9" w14:textId="77777777" w:rsidR="00FF15C6" w:rsidRPr="00F20AEF" w:rsidRDefault="00FF15C6" w:rsidP="004752E9">
            <w:pPr>
              <w:jc w:val="both"/>
              <w:rPr>
                <w:b/>
                <w:sz w:val="18"/>
              </w:rPr>
            </w:pPr>
            <w:r w:rsidRPr="00F20AEF">
              <w:rPr>
                <w:b/>
                <w:sz w:val="18"/>
              </w:rPr>
              <w:t>H-index WoS/Scopus</w:t>
            </w:r>
          </w:p>
        </w:tc>
        <w:tc>
          <w:tcPr>
            <w:tcW w:w="694" w:type="dxa"/>
            <w:vAlign w:val="center"/>
          </w:tcPr>
          <w:p w14:paraId="503956C2" w14:textId="77777777" w:rsidR="00FF15C6" w:rsidRDefault="00FF15C6" w:rsidP="004752E9">
            <w:pPr>
              <w:rPr>
                <w:b/>
              </w:rPr>
            </w:pPr>
            <w:r>
              <w:rPr>
                <w:b/>
              </w:rPr>
              <w:t xml:space="preserve">    </w:t>
            </w:r>
          </w:p>
        </w:tc>
      </w:tr>
      <w:tr w:rsidR="00FF15C6" w14:paraId="54D347DC" w14:textId="77777777" w:rsidTr="004752E9">
        <w:tc>
          <w:tcPr>
            <w:tcW w:w="9859" w:type="dxa"/>
            <w:gridSpan w:val="15"/>
            <w:shd w:val="clear" w:color="auto" w:fill="F7CAAC"/>
          </w:tcPr>
          <w:p w14:paraId="2CCD2363" w14:textId="77777777" w:rsidR="00FF15C6" w:rsidRDefault="00FF15C6" w:rsidP="004752E9">
            <w:pPr>
              <w:jc w:val="both"/>
              <w:rPr>
                <w:b/>
              </w:rPr>
            </w:pPr>
            <w:r>
              <w:rPr>
                <w:b/>
              </w:rPr>
              <w:t xml:space="preserve">Přehled o nejvýznamnější publikační a další tvůrčí činnosti nebo další profesní činnosti u odborníků z praxe vztahující se k zabezpečovaným předmětům </w:t>
            </w:r>
          </w:p>
        </w:tc>
      </w:tr>
      <w:tr w:rsidR="00FF15C6" w14:paraId="517F79D6" w14:textId="77777777" w:rsidTr="004752E9">
        <w:trPr>
          <w:trHeight w:val="552"/>
        </w:trPr>
        <w:tc>
          <w:tcPr>
            <w:tcW w:w="9859" w:type="dxa"/>
            <w:gridSpan w:val="15"/>
          </w:tcPr>
          <w:p w14:paraId="487893EB" w14:textId="09B5E787" w:rsidR="00FF15C6" w:rsidRPr="00E153D9" w:rsidRDefault="00583FA4" w:rsidP="004752E9">
            <w:pPr>
              <w:tabs>
                <w:tab w:val="left" w:pos="709"/>
                <w:tab w:val="left" w:pos="1418"/>
                <w:tab w:val="left" w:pos="2127"/>
                <w:tab w:val="left" w:pos="2836"/>
                <w:tab w:val="left" w:pos="3545"/>
                <w:tab w:val="left" w:pos="4254"/>
                <w:tab w:val="left" w:pos="4963"/>
                <w:tab w:val="left" w:pos="5672"/>
                <w:tab w:val="left" w:pos="6381"/>
                <w:tab w:val="left" w:pos="7090"/>
              </w:tabs>
              <w:suppressAutoHyphens/>
              <w:rPr>
                <w:b/>
                <w:u w:color="D90B00"/>
                <w:lang w:val="fr-FR"/>
              </w:rPr>
            </w:pPr>
            <w:r w:rsidRPr="00E153D9">
              <w:rPr>
                <w:b/>
                <w:u w:color="D90B00"/>
                <w:lang w:val="de-DE"/>
              </w:rPr>
              <w:t>S</w:t>
            </w:r>
            <w:r w:rsidR="00FF15C6" w:rsidRPr="00E153D9">
              <w:rPr>
                <w:b/>
                <w:u w:color="D90B00"/>
                <w:lang w:val="de-DE"/>
              </w:rPr>
              <w:t>amostatn</w:t>
            </w:r>
            <w:r w:rsidR="00FF15C6" w:rsidRPr="00E153D9">
              <w:rPr>
                <w:b/>
                <w:u w:color="D90B00"/>
                <w:lang w:val="fr-FR"/>
              </w:rPr>
              <w:t>é</w:t>
            </w:r>
            <w:r w:rsidRPr="00E153D9">
              <w:rPr>
                <w:b/>
                <w:u w:color="D90B00"/>
                <w:lang w:val="fr-FR"/>
              </w:rPr>
              <w:t xml:space="preserve"> výstavy</w:t>
            </w:r>
            <w:r w:rsidR="00FF15C6" w:rsidRPr="00E153D9">
              <w:rPr>
                <w:b/>
                <w:u w:color="D90B00"/>
                <w:lang w:val="fr-FR"/>
              </w:rPr>
              <w:t>:</w:t>
            </w:r>
          </w:p>
          <w:p w14:paraId="54CF85C5" w14:textId="77777777" w:rsidR="00FF15C6" w:rsidRPr="00490036" w:rsidRDefault="00FF15C6" w:rsidP="004752E9">
            <w:pPr>
              <w:tabs>
                <w:tab w:val="left" w:pos="709"/>
                <w:tab w:val="left" w:pos="1418"/>
                <w:tab w:val="left" w:pos="2127"/>
                <w:tab w:val="left" w:pos="2836"/>
                <w:tab w:val="left" w:pos="3545"/>
                <w:tab w:val="left" w:pos="4254"/>
                <w:tab w:val="left" w:pos="4963"/>
                <w:tab w:val="left" w:pos="5672"/>
                <w:tab w:val="left" w:pos="6381"/>
                <w:tab w:val="left" w:pos="7090"/>
              </w:tabs>
              <w:suppressAutoHyphens/>
              <w:rPr>
                <w:bCs/>
                <w:u w:color="D90B00"/>
                <w:lang w:val="fr-FR"/>
              </w:rPr>
            </w:pPr>
            <w:r w:rsidRPr="00490036">
              <w:rPr>
                <w:bCs/>
                <w:u w:color="D90B00"/>
                <w:lang w:val="fr-FR"/>
              </w:rPr>
              <w:t>2022</w:t>
            </w:r>
            <w:r>
              <w:rPr>
                <w:bCs/>
                <w:u w:color="D90B00"/>
                <w:lang w:val="fr-FR"/>
              </w:rPr>
              <w:t>:</w:t>
            </w:r>
            <w:r w:rsidRPr="00490036">
              <w:rPr>
                <w:bCs/>
                <w:u w:color="D90B00"/>
                <w:lang w:val="fr-FR"/>
              </w:rPr>
              <w:t xml:space="preserve"> Tři kameny jsou zeď, Galerie Pakosta, Litomyšl</w:t>
            </w:r>
          </w:p>
          <w:p w14:paraId="384BC9E2" w14:textId="77777777" w:rsidR="00FF15C6" w:rsidRPr="00490036" w:rsidRDefault="00FF15C6" w:rsidP="004752E9">
            <w:pPr>
              <w:tabs>
                <w:tab w:val="left" w:pos="709"/>
                <w:tab w:val="left" w:pos="1418"/>
                <w:tab w:val="left" w:pos="2127"/>
                <w:tab w:val="left" w:pos="2836"/>
                <w:tab w:val="left" w:pos="3545"/>
                <w:tab w:val="left" w:pos="4254"/>
                <w:tab w:val="left" w:pos="4963"/>
                <w:tab w:val="left" w:pos="5672"/>
                <w:tab w:val="left" w:pos="6381"/>
                <w:tab w:val="left" w:pos="7090"/>
              </w:tabs>
              <w:suppressAutoHyphens/>
              <w:rPr>
                <w:bCs/>
                <w:u w:color="D90B00"/>
                <w:lang w:val="fr-FR"/>
              </w:rPr>
            </w:pPr>
            <w:r w:rsidRPr="00490036">
              <w:rPr>
                <w:bCs/>
                <w:u w:color="D90B00"/>
                <w:lang w:val="fr-FR"/>
              </w:rPr>
              <w:t>2021</w:t>
            </w:r>
            <w:r>
              <w:rPr>
                <w:bCs/>
                <w:u w:color="D90B00"/>
                <w:lang w:val="fr-FR"/>
              </w:rPr>
              <w:t xml:space="preserve">: </w:t>
            </w:r>
            <w:r w:rsidRPr="00490036">
              <w:rPr>
                <w:bCs/>
                <w:u w:color="D90B00"/>
                <w:lang w:val="fr-FR"/>
              </w:rPr>
              <w:t>Resonance / London Design Bienalle</w:t>
            </w:r>
          </w:p>
          <w:p w14:paraId="4E8CAB7B" w14:textId="77777777" w:rsidR="00FF15C6" w:rsidRPr="00490036" w:rsidRDefault="00FF15C6" w:rsidP="004752E9">
            <w:pPr>
              <w:tabs>
                <w:tab w:val="left" w:pos="709"/>
                <w:tab w:val="left" w:pos="1418"/>
                <w:tab w:val="left" w:pos="2127"/>
                <w:tab w:val="left" w:pos="2836"/>
                <w:tab w:val="left" w:pos="3545"/>
                <w:tab w:val="left" w:pos="4254"/>
                <w:tab w:val="left" w:pos="4963"/>
                <w:tab w:val="left" w:pos="5672"/>
                <w:tab w:val="left" w:pos="6381"/>
                <w:tab w:val="left" w:pos="7090"/>
              </w:tabs>
              <w:suppressAutoHyphens/>
              <w:rPr>
                <w:bCs/>
                <w:u w:color="D90B00"/>
                <w:lang w:val="fr-FR"/>
              </w:rPr>
            </w:pPr>
            <w:r w:rsidRPr="00490036">
              <w:rPr>
                <w:bCs/>
                <w:u w:color="D90B00"/>
                <w:lang w:val="fr-FR"/>
              </w:rPr>
              <w:lastRenderedPageBreak/>
              <w:t xml:space="preserve">          What is from where / Passage@Byre, Skotsko</w:t>
            </w:r>
          </w:p>
          <w:p w14:paraId="059B795C" w14:textId="16E396E1" w:rsidR="00FF15C6" w:rsidRPr="00490036" w:rsidRDefault="00FF15C6" w:rsidP="004752E9">
            <w:pPr>
              <w:tabs>
                <w:tab w:val="left" w:pos="709"/>
                <w:tab w:val="left" w:pos="1418"/>
                <w:tab w:val="left" w:pos="2127"/>
                <w:tab w:val="left" w:pos="2836"/>
                <w:tab w:val="left" w:pos="3545"/>
                <w:tab w:val="left" w:pos="4254"/>
                <w:tab w:val="left" w:pos="4963"/>
                <w:tab w:val="left" w:pos="5672"/>
                <w:tab w:val="left" w:pos="6381"/>
                <w:tab w:val="left" w:pos="7090"/>
              </w:tabs>
              <w:suppressAutoHyphens/>
              <w:rPr>
                <w:bCs/>
                <w:u w:color="D90B00"/>
                <w:lang w:val="fr-FR"/>
              </w:rPr>
            </w:pPr>
            <w:r w:rsidRPr="00490036">
              <w:rPr>
                <w:bCs/>
                <w:u w:color="D90B00"/>
                <w:lang w:val="fr-FR"/>
              </w:rPr>
              <w:t>2020</w:t>
            </w:r>
            <w:r>
              <w:rPr>
                <w:bCs/>
                <w:u w:color="D90B00"/>
                <w:lang w:val="fr-FR"/>
              </w:rPr>
              <w:t>:</w:t>
            </w:r>
            <w:r w:rsidRPr="00490036">
              <w:rPr>
                <w:bCs/>
                <w:u w:color="D90B00"/>
                <w:lang w:val="fr-FR"/>
              </w:rPr>
              <w:t xml:space="preserve"> Medzi svety, G19, Bratislava</w:t>
            </w:r>
          </w:p>
          <w:p w14:paraId="5CEED573" w14:textId="3D3F2500" w:rsidR="00FF15C6" w:rsidRPr="00490036" w:rsidRDefault="00FF15C6" w:rsidP="002B3444">
            <w:pPr>
              <w:tabs>
                <w:tab w:val="left" w:pos="709"/>
                <w:tab w:val="left" w:pos="1418"/>
                <w:tab w:val="left" w:pos="2127"/>
                <w:tab w:val="left" w:pos="2836"/>
                <w:tab w:val="left" w:pos="3545"/>
                <w:tab w:val="left" w:pos="4254"/>
                <w:tab w:val="left" w:pos="4963"/>
                <w:tab w:val="left" w:pos="5672"/>
                <w:tab w:val="left" w:pos="6381"/>
                <w:tab w:val="left" w:pos="7090"/>
              </w:tabs>
              <w:suppressAutoHyphens/>
              <w:rPr>
                <w:b/>
              </w:rPr>
            </w:pPr>
            <w:r w:rsidRPr="00490036">
              <w:rPr>
                <w:bCs/>
                <w:u w:color="D90B00"/>
                <w:lang w:val="fr-FR"/>
              </w:rPr>
              <w:t xml:space="preserve">          Jiný prostor, Galerie moderního umění v Hradci Králové</w:t>
            </w:r>
          </w:p>
        </w:tc>
      </w:tr>
      <w:tr w:rsidR="00FF15C6" w14:paraId="09311E3B" w14:textId="77777777" w:rsidTr="004752E9">
        <w:trPr>
          <w:trHeight w:val="218"/>
        </w:trPr>
        <w:tc>
          <w:tcPr>
            <w:tcW w:w="9859" w:type="dxa"/>
            <w:gridSpan w:val="15"/>
            <w:shd w:val="clear" w:color="auto" w:fill="F7CAAC"/>
          </w:tcPr>
          <w:p w14:paraId="2271F783" w14:textId="77777777" w:rsidR="00FF15C6" w:rsidRDefault="00FF15C6" w:rsidP="004752E9">
            <w:pPr>
              <w:rPr>
                <w:b/>
              </w:rPr>
            </w:pPr>
            <w:r>
              <w:rPr>
                <w:b/>
              </w:rPr>
              <w:lastRenderedPageBreak/>
              <w:t>Působení v zahraničí</w:t>
            </w:r>
          </w:p>
        </w:tc>
      </w:tr>
      <w:tr w:rsidR="00FF15C6" w14:paraId="020B1132" w14:textId="77777777" w:rsidTr="004752E9">
        <w:trPr>
          <w:trHeight w:val="600"/>
        </w:trPr>
        <w:tc>
          <w:tcPr>
            <w:tcW w:w="9859" w:type="dxa"/>
            <w:gridSpan w:val="15"/>
          </w:tcPr>
          <w:p w14:paraId="3C617568" w14:textId="77777777" w:rsidR="00FF15C6" w:rsidRDefault="00FF15C6" w:rsidP="004752E9">
            <w:pPr>
              <w:jc w:val="both"/>
              <w:rPr>
                <w:lang w:val="en-US"/>
              </w:rPr>
            </w:pPr>
            <w:r>
              <w:rPr>
                <w:lang w:val="en-US"/>
              </w:rPr>
              <w:t>Pravidelné stáže v rámci programu Eramsus+ (GB, F, NL, DE, TR, PL etc.)</w:t>
            </w:r>
          </w:p>
          <w:p w14:paraId="01E1E490" w14:textId="77777777" w:rsidR="00FF15C6" w:rsidRPr="00A750AA" w:rsidRDefault="00FF15C6" w:rsidP="004752E9">
            <w:pPr>
              <w:jc w:val="both"/>
            </w:pPr>
            <w:r w:rsidRPr="00A750AA">
              <w:t>2010</w:t>
            </w:r>
            <w:r>
              <w:t xml:space="preserve">: </w:t>
            </w:r>
            <w:r w:rsidRPr="00A750AA">
              <w:t>B&amp;</w:t>
            </w:r>
            <w:r w:rsidRPr="00A750AA">
              <w:rPr>
                <w:lang w:val="pt-PT"/>
              </w:rPr>
              <w:t>O (</w:t>
            </w:r>
            <w:r w:rsidRPr="00A750AA">
              <w:rPr>
                <w:lang w:val="de-DE"/>
              </w:rPr>
              <w:t>Bang&amp;Olufsen</w:t>
            </w:r>
            <w:r w:rsidRPr="00A750AA">
              <w:t xml:space="preserve">), Dánsko, </w:t>
            </w:r>
            <w:r>
              <w:t>p</w:t>
            </w:r>
            <w:r w:rsidRPr="00A750AA">
              <w:t>edagogická činnost</w:t>
            </w:r>
          </w:p>
          <w:p w14:paraId="520A0A41" w14:textId="77777777" w:rsidR="00FF15C6" w:rsidRPr="00A750AA" w:rsidRDefault="00FF15C6" w:rsidP="004752E9">
            <w:pPr>
              <w:jc w:val="both"/>
            </w:pPr>
            <w:r w:rsidRPr="00A750AA">
              <w:t>2009</w:t>
            </w:r>
            <w:r>
              <w:t xml:space="preserve">: </w:t>
            </w:r>
            <w:r w:rsidRPr="00A750AA">
              <w:t>B&amp;</w:t>
            </w:r>
            <w:r w:rsidRPr="00A750AA">
              <w:rPr>
                <w:lang w:val="pt-PT"/>
              </w:rPr>
              <w:t>O (</w:t>
            </w:r>
            <w:r w:rsidRPr="00A750AA">
              <w:rPr>
                <w:lang w:val="de-DE"/>
              </w:rPr>
              <w:t>Bang&amp;Olufsen</w:t>
            </w:r>
            <w:r w:rsidRPr="00A750AA">
              <w:t>), Dánsko, pedagogická činnost</w:t>
            </w:r>
          </w:p>
          <w:p w14:paraId="66384451" w14:textId="77777777" w:rsidR="00FF15C6" w:rsidRPr="00A750AA" w:rsidRDefault="00FF15C6" w:rsidP="004752E9">
            <w:pPr>
              <w:jc w:val="both"/>
            </w:pPr>
            <w:r>
              <w:t xml:space="preserve">2008: </w:t>
            </w:r>
            <w:r w:rsidRPr="00A750AA">
              <w:rPr>
                <w:lang w:val="en-US"/>
              </w:rPr>
              <w:t>Alex Kveton Studio, New York, USA</w:t>
            </w:r>
            <w:r w:rsidRPr="00A750AA">
              <w:t>,</w:t>
            </w:r>
            <w:r>
              <w:t xml:space="preserve"> </w:t>
            </w:r>
            <w:r w:rsidRPr="00A750AA">
              <w:t xml:space="preserve">3 měsíce, </w:t>
            </w:r>
            <w:r w:rsidRPr="00A750AA">
              <w:rPr>
                <w:lang w:val="pt-PT"/>
              </w:rPr>
              <w:t>um</w:t>
            </w:r>
            <w:r w:rsidRPr="00A750AA">
              <w:t>ělecká činnost</w:t>
            </w:r>
          </w:p>
          <w:p w14:paraId="17A1CD11" w14:textId="77777777" w:rsidR="00FF15C6" w:rsidRDefault="00FF15C6" w:rsidP="004752E9">
            <w:pPr>
              <w:jc w:val="both"/>
            </w:pPr>
            <w:r w:rsidRPr="00A750AA">
              <w:rPr>
                <w:u w:color="000000"/>
                <w:lang w:val="en-US"/>
              </w:rPr>
              <w:t>2005-2008</w:t>
            </w:r>
            <w:r>
              <w:rPr>
                <w:u w:color="000000"/>
                <w:lang w:val="en-US"/>
              </w:rPr>
              <w:t>:</w:t>
            </w:r>
            <w:r w:rsidRPr="00A750AA">
              <w:rPr>
                <w:u w:color="000000"/>
                <w:lang w:val="en-US"/>
              </w:rPr>
              <w:t xml:space="preserve"> stipendium J.W. Fulbright komise, New York, USA.</w:t>
            </w:r>
            <w:r w:rsidRPr="00A750AA">
              <w:t xml:space="preserve"> </w:t>
            </w:r>
          </w:p>
          <w:p w14:paraId="3544BF65" w14:textId="77777777" w:rsidR="00FF15C6" w:rsidRPr="00A750AA" w:rsidRDefault="00FF15C6" w:rsidP="004752E9">
            <w:pPr>
              <w:jc w:val="both"/>
            </w:pPr>
            <w:r w:rsidRPr="00A750AA">
              <w:t>2007-2008</w:t>
            </w:r>
            <w:r>
              <w:t>:</w:t>
            </w:r>
            <w:r w:rsidRPr="00A750AA">
              <w:t xml:space="preserve"> </w:t>
            </w:r>
            <w:r w:rsidRPr="00A750AA">
              <w:rPr>
                <w:lang w:val="en-US"/>
              </w:rPr>
              <w:t>Jeff Koons Studio LL, New York City, USA</w:t>
            </w:r>
            <w:r w:rsidRPr="00A750AA">
              <w:t xml:space="preserve">, 20 měsíců, </w:t>
            </w:r>
            <w:r w:rsidRPr="00A750AA">
              <w:rPr>
                <w:lang w:val="pt-PT"/>
              </w:rPr>
              <w:t>um</w:t>
            </w:r>
            <w:r w:rsidRPr="00A750AA">
              <w:t>ělecká činnost</w:t>
            </w:r>
          </w:p>
          <w:p w14:paraId="296F64B4" w14:textId="77777777" w:rsidR="00FF15C6" w:rsidRPr="00A750AA" w:rsidRDefault="00FF15C6" w:rsidP="004752E9">
            <w:pPr>
              <w:jc w:val="both"/>
            </w:pPr>
            <w:r w:rsidRPr="00A750AA">
              <w:t>2005-2007</w:t>
            </w:r>
            <w:r>
              <w:t xml:space="preserve">: </w:t>
            </w:r>
            <w:r w:rsidRPr="00A750AA">
              <w:rPr>
                <w:lang w:val="en-US"/>
              </w:rPr>
              <w:t>New York Academy of Art, New York, USA</w:t>
            </w:r>
            <w:r w:rsidRPr="00A750AA">
              <w:t xml:space="preserve">, 24 měsíců, postgraduální </w:t>
            </w:r>
            <w:r w:rsidRPr="00A750AA">
              <w:rPr>
                <w:lang w:val="en-US"/>
              </w:rPr>
              <w:t>studium / Fulbright stipendium</w:t>
            </w:r>
          </w:p>
          <w:p w14:paraId="31770D28" w14:textId="77777777" w:rsidR="00FF15C6" w:rsidRPr="00A750AA" w:rsidRDefault="00FF15C6" w:rsidP="004752E9">
            <w:pPr>
              <w:jc w:val="both"/>
            </w:pPr>
            <w:r w:rsidRPr="00A750AA">
              <w:t>1998-1999</w:t>
            </w:r>
            <w:r>
              <w:t xml:space="preserve">: </w:t>
            </w:r>
            <w:r w:rsidRPr="00A750AA">
              <w:rPr>
                <w:lang w:val="en-US"/>
              </w:rPr>
              <w:t>Rhode Island School of Design</w:t>
            </w:r>
            <w:r w:rsidRPr="00A750AA">
              <w:t xml:space="preserve"> (RISD), ateli</w:t>
            </w:r>
            <w:r w:rsidRPr="00A750AA">
              <w:rPr>
                <w:lang w:val="fr-FR"/>
              </w:rPr>
              <w:t>é</w:t>
            </w:r>
            <w:r w:rsidRPr="00A750AA">
              <w:rPr>
                <w:lang w:val="en-US"/>
              </w:rPr>
              <w:t>r Skla, USA</w:t>
            </w:r>
            <w:r>
              <w:t xml:space="preserve">, </w:t>
            </w:r>
            <w:r w:rsidRPr="00A750AA">
              <w:t xml:space="preserve">12 měsíců, </w:t>
            </w:r>
            <w:r w:rsidRPr="00A750AA">
              <w:rPr>
                <w:lang w:val="de-DE"/>
              </w:rPr>
              <w:t>studium</w:t>
            </w:r>
          </w:p>
          <w:p w14:paraId="28A5F740" w14:textId="59D7AD2A" w:rsidR="00FF15C6" w:rsidRDefault="00FF15C6" w:rsidP="004752E9">
            <w:pPr>
              <w:jc w:val="both"/>
              <w:rPr>
                <w:b/>
              </w:rPr>
            </w:pPr>
            <w:r w:rsidRPr="00A750AA">
              <w:t>1997</w:t>
            </w:r>
            <w:r>
              <w:t xml:space="preserve">: </w:t>
            </w:r>
            <w:r w:rsidRPr="00A750AA">
              <w:rPr>
                <w:lang w:val="en-US"/>
              </w:rPr>
              <w:t>Edinburgh College of Art, ateli</w:t>
            </w:r>
            <w:r w:rsidRPr="00A750AA">
              <w:rPr>
                <w:lang w:val="fr-FR"/>
              </w:rPr>
              <w:t>é</w:t>
            </w:r>
            <w:r w:rsidRPr="00A750AA">
              <w:t>r Skla, UK</w:t>
            </w:r>
            <w:r>
              <w:t xml:space="preserve"> </w:t>
            </w:r>
            <w:r w:rsidRPr="00A750AA">
              <w:t xml:space="preserve">6 měsíců, </w:t>
            </w:r>
            <w:r w:rsidRPr="00A750AA">
              <w:rPr>
                <w:lang w:val="de-DE"/>
              </w:rPr>
              <w:t>studium</w:t>
            </w:r>
          </w:p>
        </w:tc>
      </w:tr>
      <w:tr w:rsidR="00FF15C6" w14:paraId="6A063D35" w14:textId="77777777" w:rsidTr="004752E9">
        <w:trPr>
          <w:cantSplit/>
          <w:trHeight w:val="470"/>
        </w:trPr>
        <w:tc>
          <w:tcPr>
            <w:tcW w:w="2518" w:type="dxa"/>
            <w:shd w:val="clear" w:color="auto" w:fill="F7CAAC"/>
          </w:tcPr>
          <w:p w14:paraId="7D9F4E74" w14:textId="77777777" w:rsidR="00FF15C6" w:rsidRDefault="00FF15C6" w:rsidP="004752E9">
            <w:pPr>
              <w:jc w:val="both"/>
              <w:rPr>
                <w:b/>
              </w:rPr>
            </w:pPr>
            <w:r>
              <w:rPr>
                <w:b/>
              </w:rPr>
              <w:t xml:space="preserve">Podpis </w:t>
            </w:r>
          </w:p>
        </w:tc>
        <w:tc>
          <w:tcPr>
            <w:tcW w:w="4536" w:type="dxa"/>
            <w:gridSpan w:val="8"/>
          </w:tcPr>
          <w:p w14:paraId="6391A72F" w14:textId="77777777" w:rsidR="00FF15C6" w:rsidRDefault="00FF15C6" w:rsidP="004752E9">
            <w:pPr>
              <w:jc w:val="both"/>
            </w:pPr>
            <w:r>
              <w:t>Petr Stanický. v. r.</w:t>
            </w:r>
          </w:p>
        </w:tc>
        <w:tc>
          <w:tcPr>
            <w:tcW w:w="786" w:type="dxa"/>
            <w:gridSpan w:val="2"/>
            <w:shd w:val="clear" w:color="auto" w:fill="F7CAAC"/>
          </w:tcPr>
          <w:p w14:paraId="65C7AE55" w14:textId="77777777" w:rsidR="00FF15C6" w:rsidRDefault="00FF15C6" w:rsidP="004752E9">
            <w:pPr>
              <w:jc w:val="both"/>
            </w:pPr>
            <w:r>
              <w:rPr>
                <w:b/>
              </w:rPr>
              <w:t>datum</w:t>
            </w:r>
          </w:p>
        </w:tc>
        <w:tc>
          <w:tcPr>
            <w:tcW w:w="2019" w:type="dxa"/>
            <w:gridSpan w:val="4"/>
          </w:tcPr>
          <w:p w14:paraId="3877E12D" w14:textId="77777777" w:rsidR="00FF15C6" w:rsidRDefault="00FF15C6" w:rsidP="004752E9">
            <w:pPr>
              <w:jc w:val="both"/>
            </w:pPr>
            <w:r>
              <w:t>20. 12. 2022</w:t>
            </w:r>
          </w:p>
        </w:tc>
      </w:tr>
    </w:tbl>
    <w:p w14:paraId="63D14DA2" w14:textId="77777777" w:rsidR="000B168E" w:rsidRDefault="000B168E"/>
    <w:p w14:paraId="5B3024FC" w14:textId="77777777" w:rsidR="000B168E" w:rsidRDefault="000B168E">
      <w:bookmarkStart w:id="470" w:name="_Hlk23435411"/>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5A1F5C" w14:paraId="71347F57" w14:textId="77777777" w:rsidTr="005053CD">
        <w:tc>
          <w:tcPr>
            <w:tcW w:w="9859" w:type="dxa"/>
            <w:gridSpan w:val="15"/>
            <w:tcBorders>
              <w:bottom w:val="double" w:sz="4" w:space="0" w:color="auto"/>
            </w:tcBorders>
            <w:shd w:val="clear" w:color="auto" w:fill="BDD6EE"/>
          </w:tcPr>
          <w:bookmarkEnd w:id="470"/>
          <w:p w14:paraId="72DBB17A" w14:textId="77777777" w:rsidR="005A1F5C" w:rsidRDefault="005A1F5C" w:rsidP="005053CD">
            <w:pPr>
              <w:jc w:val="both"/>
              <w:rPr>
                <w:b/>
                <w:sz w:val="28"/>
              </w:rPr>
            </w:pPr>
            <w:r>
              <w:rPr>
                <w:b/>
                <w:sz w:val="28"/>
              </w:rPr>
              <w:lastRenderedPageBreak/>
              <w:t>C-I – Personální zabezpečení</w:t>
            </w:r>
          </w:p>
        </w:tc>
      </w:tr>
      <w:tr w:rsidR="005A1F5C" w14:paraId="448364F6" w14:textId="77777777" w:rsidTr="005053CD">
        <w:tc>
          <w:tcPr>
            <w:tcW w:w="2518" w:type="dxa"/>
            <w:tcBorders>
              <w:top w:val="double" w:sz="4" w:space="0" w:color="auto"/>
            </w:tcBorders>
            <w:shd w:val="clear" w:color="auto" w:fill="F7CAAC"/>
          </w:tcPr>
          <w:p w14:paraId="06062DB6" w14:textId="77777777" w:rsidR="005A1F5C" w:rsidRDefault="005A1F5C" w:rsidP="005053CD">
            <w:pPr>
              <w:jc w:val="both"/>
              <w:rPr>
                <w:b/>
              </w:rPr>
            </w:pPr>
            <w:r>
              <w:rPr>
                <w:b/>
              </w:rPr>
              <w:t>Vysoká škola</w:t>
            </w:r>
          </w:p>
        </w:tc>
        <w:tc>
          <w:tcPr>
            <w:tcW w:w="7341" w:type="dxa"/>
            <w:gridSpan w:val="14"/>
          </w:tcPr>
          <w:p w14:paraId="36145165" w14:textId="77777777" w:rsidR="005A1F5C" w:rsidRDefault="005A1F5C" w:rsidP="005053CD">
            <w:pPr>
              <w:jc w:val="both"/>
            </w:pPr>
            <w:r>
              <w:t>Univerzita Tomáše Bati ve Zlíně</w:t>
            </w:r>
          </w:p>
        </w:tc>
      </w:tr>
      <w:tr w:rsidR="005A1F5C" w14:paraId="69196EE3" w14:textId="77777777" w:rsidTr="005053CD">
        <w:tc>
          <w:tcPr>
            <w:tcW w:w="2518" w:type="dxa"/>
            <w:shd w:val="clear" w:color="auto" w:fill="F7CAAC"/>
          </w:tcPr>
          <w:p w14:paraId="7FC4FFF7" w14:textId="77777777" w:rsidR="005A1F5C" w:rsidRDefault="005A1F5C" w:rsidP="005053CD">
            <w:pPr>
              <w:jc w:val="both"/>
              <w:rPr>
                <w:b/>
              </w:rPr>
            </w:pPr>
            <w:r>
              <w:rPr>
                <w:b/>
              </w:rPr>
              <w:t>Součást vysoké školy</w:t>
            </w:r>
          </w:p>
        </w:tc>
        <w:tc>
          <w:tcPr>
            <w:tcW w:w="7341" w:type="dxa"/>
            <w:gridSpan w:val="14"/>
          </w:tcPr>
          <w:p w14:paraId="439C9553" w14:textId="77777777" w:rsidR="005A1F5C" w:rsidRDefault="005A1F5C" w:rsidP="005053CD">
            <w:pPr>
              <w:jc w:val="both"/>
            </w:pPr>
            <w:r>
              <w:t>Fakulta multimediálních komunikací</w:t>
            </w:r>
          </w:p>
        </w:tc>
      </w:tr>
      <w:tr w:rsidR="005A1F5C" w14:paraId="021D0D1C" w14:textId="77777777" w:rsidTr="005053CD">
        <w:tc>
          <w:tcPr>
            <w:tcW w:w="2518" w:type="dxa"/>
            <w:shd w:val="clear" w:color="auto" w:fill="F7CAAC"/>
          </w:tcPr>
          <w:p w14:paraId="0FBFDD39" w14:textId="77777777" w:rsidR="005A1F5C" w:rsidRDefault="005A1F5C" w:rsidP="005053CD">
            <w:pPr>
              <w:jc w:val="both"/>
              <w:rPr>
                <w:b/>
              </w:rPr>
            </w:pPr>
            <w:r>
              <w:rPr>
                <w:b/>
              </w:rPr>
              <w:t>Název studijního programu</w:t>
            </w:r>
          </w:p>
        </w:tc>
        <w:tc>
          <w:tcPr>
            <w:tcW w:w="7341" w:type="dxa"/>
            <w:gridSpan w:val="14"/>
          </w:tcPr>
          <w:p w14:paraId="4E96969E" w14:textId="77777777" w:rsidR="005A1F5C" w:rsidRDefault="005A1F5C" w:rsidP="005053CD">
            <w:pPr>
              <w:jc w:val="both"/>
            </w:pPr>
            <w:r>
              <w:t>Design</w:t>
            </w:r>
          </w:p>
        </w:tc>
      </w:tr>
      <w:tr w:rsidR="005A1F5C" w14:paraId="1EEB0817" w14:textId="77777777" w:rsidTr="005053CD">
        <w:tc>
          <w:tcPr>
            <w:tcW w:w="2518" w:type="dxa"/>
            <w:shd w:val="clear" w:color="auto" w:fill="F7CAAC"/>
          </w:tcPr>
          <w:p w14:paraId="2F8C9941" w14:textId="77777777" w:rsidR="005A1F5C" w:rsidRDefault="005A1F5C" w:rsidP="005053CD">
            <w:pPr>
              <w:jc w:val="both"/>
              <w:rPr>
                <w:b/>
              </w:rPr>
            </w:pPr>
            <w:r>
              <w:rPr>
                <w:b/>
              </w:rPr>
              <w:t>Jméno a příjmení</w:t>
            </w:r>
          </w:p>
        </w:tc>
        <w:tc>
          <w:tcPr>
            <w:tcW w:w="4536" w:type="dxa"/>
            <w:gridSpan w:val="8"/>
          </w:tcPr>
          <w:p w14:paraId="1990AD18" w14:textId="77777777" w:rsidR="00347572" w:rsidRDefault="005A1F5C" w:rsidP="005053CD">
            <w:pPr>
              <w:jc w:val="both"/>
            </w:pPr>
            <w:r>
              <w:t xml:space="preserve">Martin Surman – </w:t>
            </w:r>
          </w:p>
          <w:p w14:paraId="3FE0214A" w14:textId="2EDAC3A7" w:rsidR="005A1F5C" w:rsidRDefault="005A1F5C" w:rsidP="005053CD">
            <w:pPr>
              <w:jc w:val="both"/>
            </w:pPr>
            <w:r>
              <w:rPr>
                <w:b/>
                <w:bCs/>
              </w:rPr>
              <w:t>garant</w:t>
            </w:r>
            <w:r w:rsidRPr="00025941">
              <w:rPr>
                <w:b/>
              </w:rPr>
              <w:t xml:space="preserve"> specializace</w:t>
            </w:r>
            <w:r>
              <w:rPr>
                <w:b/>
              </w:rPr>
              <w:t xml:space="preserve"> Průmyslový design</w:t>
            </w:r>
          </w:p>
        </w:tc>
        <w:tc>
          <w:tcPr>
            <w:tcW w:w="709" w:type="dxa"/>
            <w:shd w:val="clear" w:color="auto" w:fill="F7CAAC"/>
          </w:tcPr>
          <w:p w14:paraId="1469FA17" w14:textId="77777777" w:rsidR="005A1F5C" w:rsidRDefault="005A1F5C" w:rsidP="005053CD">
            <w:pPr>
              <w:jc w:val="both"/>
              <w:rPr>
                <w:b/>
              </w:rPr>
            </w:pPr>
            <w:r>
              <w:rPr>
                <w:b/>
              </w:rPr>
              <w:t>Tituly</w:t>
            </w:r>
          </w:p>
        </w:tc>
        <w:tc>
          <w:tcPr>
            <w:tcW w:w="2096" w:type="dxa"/>
            <w:gridSpan w:val="5"/>
          </w:tcPr>
          <w:p w14:paraId="40ABEE8A" w14:textId="77777777" w:rsidR="005A1F5C" w:rsidRDefault="005A1F5C" w:rsidP="005053CD">
            <w:pPr>
              <w:jc w:val="both"/>
            </w:pPr>
            <w:r>
              <w:t>doc. ArtD., MgA.</w:t>
            </w:r>
          </w:p>
        </w:tc>
      </w:tr>
      <w:tr w:rsidR="005A1F5C" w14:paraId="0F5053A5" w14:textId="77777777" w:rsidTr="005053CD">
        <w:tc>
          <w:tcPr>
            <w:tcW w:w="2518" w:type="dxa"/>
            <w:shd w:val="clear" w:color="auto" w:fill="F7CAAC"/>
          </w:tcPr>
          <w:p w14:paraId="39A219AC" w14:textId="77777777" w:rsidR="005A1F5C" w:rsidRDefault="005A1F5C" w:rsidP="005053CD">
            <w:pPr>
              <w:jc w:val="both"/>
              <w:rPr>
                <w:b/>
              </w:rPr>
            </w:pPr>
            <w:r>
              <w:rPr>
                <w:b/>
              </w:rPr>
              <w:t>Rok narození</w:t>
            </w:r>
          </w:p>
        </w:tc>
        <w:tc>
          <w:tcPr>
            <w:tcW w:w="829" w:type="dxa"/>
            <w:gridSpan w:val="2"/>
          </w:tcPr>
          <w:p w14:paraId="1ABFA19F" w14:textId="77777777" w:rsidR="005A1F5C" w:rsidRDefault="005A1F5C" w:rsidP="005053CD">
            <w:pPr>
              <w:jc w:val="both"/>
            </w:pPr>
            <w:r>
              <w:t>1976</w:t>
            </w:r>
          </w:p>
        </w:tc>
        <w:tc>
          <w:tcPr>
            <w:tcW w:w="1721" w:type="dxa"/>
            <w:shd w:val="clear" w:color="auto" w:fill="F7CAAC"/>
          </w:tcPr>
          <w:p w14:paraId="44A804D6" w14:textId="77777777" w:rsidR="005A1F5C" w:rsidRDefault="005A1F5C" w:rsidP="005053CD">
            <w:pPr>
              <w:jc w:val="both"/>
              <w:rPr>
                <w:b/>
              </w:rPr>
            </w:pPr>
            <w:r>
              <w:rPr>
                <w:b/>
              </w:rPr>
              <w:t>typ vztahu k VŠ</w:t>
            </w:r>
          </w:p>
        </w:tc>
        <w:tc>
          <w:tcPr>
            <w:tcW w:w="992" w:type="dxa"/>
            <w:gridSpan w:val="4"/>
          </w:tcPr>
          <w:p w14:paraId="7CCE68CB" w14:textId="77777777" w:rsidR="005A1F5C" w:rsidRDefault="005A1F5C" w:rsidP="005053CD">
            <w:pPr>
              <w:jc w:val="both"/>
            </w:pPr>
            <w:r>
              <w:t>pp</w:t>
            </w:r>
          </w:p>
        </w:tc>
        <w:tc>
          <w:tcPr>
            <w:tcW w:w="994" w:type="dxa"/>
            <w:shd w:val="clear" w:color="auto" w:fill="F7CAAC"/>
          </w:tcPr>
          <w:p w14:paraId="159738E6" w14:textId="77777777" w:rsidR="005A1F5C" w:rsidRDefault="005A1F5C" w:rsidP="005053CD">
            <w:pPr>
              <w:jc w:val="both"/>
              <w:rPr>
                <w:b/>
              </w:rPr>
            </w:pPr>
            <w:r>
              <w:rPr>
                <w:b/>
              </w:rPr>
              <w:t>rozsah</w:t>
            </w:r>
          </w:p>
        </w:tc>
        <w:tc>
          <w:tcPr>
            <w:tcW w:w="709" w:type="dxa"/>
          </w:tcPr>
          <w:p w14:paraId="656E7A7D" w14:textId="77777777" w:rsidR="005A1F5C" w:rsidRDefault="005A1F5C" w:rsidP="005053CD">
            <w:pPr>
              <w:jc w:val="both"/>
            </w:pPr>
            <w:r>
              <w:t>40h/t</w:t>
            </w:r>
          </w:p>
        </w:tc>
        <w:tc>
          <w:tcPr>
            <w:tcW w:w="709" w:type="dxa"/>
            <w:gridSpan w:val="3"/>
            <w:shd w:val="clear" w:color="auto" w:fill="F7CAAC"/>
          </w:tcPr>
          <w:p w14:paraId="5A5DEA52" w14:textId="77777777" w:rsidR="005A1F5C" w:rsidRDefault="005A1F5C" w:rsidP="005053CD">
            <w:pPr>
              <w:jc w:val="both"/>
              <w:rPr>
                <w:b/>
              </w:rPr>
            </w:pPr>
            <w:r>
              <w:rPr>
                <w:b/>
              </w:rPr>
              <w:t>do kdy</w:t>
            </w:r>
          </w:p>
        </w:tc>
        <w:tc>
          <w:tcPr>
            <w:tcW w:w="1387" w:type="dxa"/>
            <w:gridSpan w:val="2"/>
          </w:tcPr>
          <w:p w14:paraId="5FF32E9E" w14:textId="77777777" w:rsidR="005A1F5C" w:rsidRDefault="005A1F5C" w:rsidP="005053CD">
            <w:pPr>
              <w:jc w:val="both"/>
            </w:pPr>
            <w:r>
              <w:t>N</w:t>
            </w:r>
          </w:p>
        </w:tc>
      </w:tr>
      <w:tr w:rsidR="005A1F5C" w14:paraId="70AC76B6" w14:textId="77777777" w:rsidTr="005053CD">
        <w:tc>
          <w:tcPr>
            <w:tcW w:w="5068" w:type="dxa"/>
            <w:gridSpan w:val="4"/>
            <w:shd w:val="clear" w:color="auto" w:fill="F7CAAC"/>
          </w:tcPr>
          <w:p w14:paraId="17A5982B" w14:textId="77777777" w:rsidR="005A1F5C" w:rsidRDefault="005A1F5C" w:rsidP="005053CD">
            <w:pPr>
              <w:jc w:val="both"/>
              <w:rPr>
                <w:b/>
              </w:rPr>
            </w:pPr>
            <w:r>
              <w:rPr>
                <w:b/>
              </w:rPr>
              <w:t>Typ vztahu na součásti VŠ, která uskutečňuje st. program</w:t>
            </w:r>
          </w:p>
        </w:tc>
        <w:tc>
          <w:tcPr>
            <w:tcW w:w="992" w:type="dxa"/>
            <w:gridSpan w:val="4"/>
          </w:tcPr>
          <w:p w14:paraId="46CB5814" w14:textId="77777777" w:rsidR="005A1F5C" w:rsidRPr="006C0AF0" w:rsidRDefault="005A1F5C" w:rsidP="005053CD">
            <w:pPr>
              <w:autoSpaceDE w:val="0"/>
              <w:autoSpaceDN w:val="0"/>
              <w:adjustRightInd w:val="0"/>
              <w:rPr>
                <w:rFonts w:eastAsia="Calibri"/>
              </w:rPr>
            </w:pPr>
            <w:r>
              <w:t>pp</w:t>
            </w:r>
          </w:p>
        </w:tc>
        <w:tc>
          <w:tcPr>
            <w:tcW w:w="994" w:type="dxa"/>
            <w:shd w:val="clear" w:color="auto" w:fill="F7CAAC"/>
          </w:tcPr>
          <w:p w14:paraId="01FEC26C" w14:textId="77777777" w:rsidR="005A1F5C" w:rsidRDefault="005A1F5C" w:rsidP="005053CD">
            <w:pPr>
              <w:jc w:val="both"/>
              <w:rPr>
                <w:b/>
              </w:rPr>
            </w:pPr>
            <w:r>
              <w:rPr>
                <w:b/>
              </w:rPr>
              <w:t>rozsah</w:t>
            </w:r>
          </w:p>
        </w:tc>
        <w:tc>
          <w:tcPr>
            <w:tcW w:w="709" w:type="dxa"/>
          </w:tcPr>
          <w:p w14:paraId="257563D5" w14:textId="77777777" w:rsidR="005A1F5C" w:rsidRDefault="005A1F5C" w:rsidP="005053CD">
            <w:pPr>
              <w:jc w:val="both"/>
            </w:pPr>
            <w:r>
              <w:t>40h/t</w:t>
            </w:r>
          </w:p>
        </w:tc>
        <w:tc>
          <w:tcPr>
            <w:tcW w:w="709" w:type="dxa"/>
            <w:gridSpan w:val="3"/>
            <w:shd w:val="clear" w:color="auto" w:fill="F7CAAC"/>
          </w:tcPr>
          <w:p w14:paraId="23839782" w14:textId="77777777" w:rsidR="005A1F5C" w:rsidRDefault="005A1F5C" w:rsidP="005053CD">
            <w:pPr>
              <w:jc w:val="both"/>
              <w:rPr>
                <w:b/>
              </w:rPr>
            </w:pPr>
            <w:r>
              <w:rPr>
                <w:b/>
              </w:rPr>
              <w:t>do kdy</w:t>
            </w:r>
          </w:p>
        </w:tc>
        <w:tc>
          <w:tcPr>
            <w:tcW w:w="1387" w:type="dxa"/>
            <w:gridSpan w:val="2"/>
          </w:tcPr>
          <w:p w14:paraId="0A581864" w14:textId="77777777" w:rsidR="005A1F5C" w:rsidRDefault="005A1F5C" w:rsidP="005053CD">
            <w:pPr>
              <w:jc w:val="both"/>
            </w:pPr>
            <w:r>
              <w:t>N</w:t>
            </w:r>
          </w:p>
        </w:tc>
      </w:tr>
      <w:tr w:rsidR="005A1F5C" w14:paraId="40E6C433" w14:textId="77777777" w:rsidTr="005053CD">
        <w:tc>
          <w:tcPr>
            <w:tcW w:w="6060" w:type="dxa"/>
            <w:gridSpan w:val="8"/>
            <w:shd w:val="clear" w:color="auto" w:fill="F7CAAC"/>
          </w:tcPr>
          <w:p w14:paraId="235321C6" w14:textId="77777777" w:rsidR="005A1F5C" w:rsidRDefault="005A1F5C" w:rsidP="005053CD">
            <w:pPr>
              <w:jc w:val="both"/>
            </w:pPr>
            <w:r>
              <w:rPr>
                <w:b/>
              </w:rPr>
              <w:t>Další současná působení jako akademický pracovník na jiných VŠ</w:t>
            </w:r>
          </w:p>
        </w:tc>
        <w:tc>
          <w:tcPr>
            <w:tcW w:w="1703" w:type="dxa"/>
            <w:gridSpan w:val="2"/>
            <w:shd w:val="clear" w:color="auto" w:fill="F7CAAC"/>
          </w:tcPr>
          <w:p w14:paraId="474373EF" w14:textId="77777777" w:rsidR="005A1F5C" w:rsidRDefault="005A1F5C" w:rsidP="005053CD">
            <w:pPr>
              <w:jc w:val="both"/>
              <w:rPr>
                <w:b/>
              </w:rPr>
            </w:pPr>
            <w:r>
              <w:rPr>
                <w:b/>
              </w:rPr>
              <w:t>typ prac. vztahu</w:t>
            </w:r>
          </w:p>
        </w:tc>
        <w:tc>
          <w:tcPr>
            <w:tcW w:w="2096" w:type="dxa"/>
            <w:gridSpan w:val="5"/>
            <w:shd w:val="clear" w:color="auto" w:fill="F7CAAC"/>
          </w:tcPr>
          <w:p w14:paraId="01C36AD9" w14:textId="77777777" w:rsidR="005A1F5C" w:rsidRDefault="005A1F5C" w:rsidP="005053CD">
            <w:pPr>
              <w:jc w:val="both"/>
              <w:rPr>
                <w:b/>
              </w:rPr>
            </w:pPr>
            <w:r>
              <w:rPr>
                <w:b/>
              </w:rPr>
              <w:t>rozsah</w:t>
            </w:r>
          </w:p>
        </w:tc>
      </w:tr>
      <w:tr w:rsidR="005A1F5C" w14:paraId="74683B55" w14:textId="77777777" w:rsidTr="005053CD">
        <w:tc>
          <w:tcPr>
            <w:tcW w:w="6060" w:type="dxa"/>
            <w:gridSpan w:val="8"/>
          </w:tcPr>
          <w:p w14:paraId="7001A94D" w14:textId="77777777" w:rsidR="005A1F5C" w:rsidRDefault="005A1F5C" w:rsidP="005053CD">
            <w:pPr>
              <w:jc w:val="both"/>
            </w:pPr>
          </w:p>
        </w:tc>
        <w:tc>
          <w:tcPr>
            <w:tcW w:w="1703" w:type="dxa"/>
            <w:gridSpan w:val="2"/>
          </w:tcPr>
          <w:p w14:paraId="0AC8D87A" w14:textId="77777777" w:rsidR="005A1F5C" w:rsidRDefault="005A1F5C" w:rsidP="005053CD">
            <w:pPr>
              <w:jc w:val="both"/>
            </w:pPr>
          </w:p>
        </w:tc>
        <w:tc>
          <w:tcPr>
            <w:tcW w:w="2096" w:type="dxa"/>
            <w:gridSpan w:val="5"/>
          </w:tcPr>
          <w:p w14:paraId="56256A34" w14:textId="77777777" w:rsidR="005A1F5C" w:rsidRDefault="005A1F5C" w:rsidP="005053CD">
            <w:pPr>
              <w:jc w:val="both"/>
            </w:pPr>
          </w:p>
        </w:tc>
      </w:tr>
      <w:tr w:rsidR="005A1F5C" w14:paraId="5ADEEEBB" w14:textId="77777777" w:rsidTr="005053CD">
        <w:tc>
          <w:tcPr>
            <w:tcW w:w="6060" w:type="dxa"/>
            <w:gridSpan w:val="8"/>
          </w:tcPr>
          <w:p w14:paraId="5DB9220A" w14:textId="77777777" w:rsidR="005A1F5C" w:rsidRDefault="005A1F5C" w:rsidP="005053CD">
            <w:pPr>
              <w:jc w:val="both"/>
            </w:pPr>
          </w:p>
        </w:tc>
        <w:tc>
          <w:tcPr>
            <w:tcW w:w="1703" w:type="dxa"/>
            <w:gridSpan w:val="2"/>
          </w:tcPr>
          <w:p w14:paraId="225BC4B5" w14:textId="77777777" w:rsidR="005A1F5C" w:rsidRDefault="005A1F5C" w:rsidP="005053CD">
            <w:pPr>
              <w:jc w:val="both"/>
            </w:pPr>
          </w:p>
        </w:tc>
        <w:tc>
          <w:tcPr>
            <w:tcW w:w="2096" w:type="dxa"/>
            <w:gridSpan w:val="5"/>
          </w:tcPr>
          <w:p w14:paraId="35961CE3" w14:textId="77777777" w:rsidR="005A1F5C" w:rsidRDefault="005A1F5C" w:rsidP="005053CD">
            <w:pPr>
              <w:jc w:val="both"/>
            </w:pPr>
          </w:p>
        </w:tc>
      </w:tr>
      <w:tr w:rsidR="005A1F5C" w14:paraId="0A89025B" w14:textId="77777777" w:rsidTr="005053CD">
        <w:tc>
          <w:tcPr>
            <w:tcW w:w="9859" w:type="dxa"/>
            <w:gridSpan w:val="15"/>
            <w:shd w:val="clear" w:color="auto" w:fill="F7CAAC"/>
          </w:tcPr>
          <w:p w14:paraId="3579539A" w14:textId="77777777" w:rsidR="005A1F5C" w:rsidRDefault="005A1F5C" w:rsidP="005053CD">
            <w:pPr>
              <w:jc w:val="both"/>
            </w:pPr>
            <w:r>
              <w:rPr>
                <w:b/>
              </w:rPr>
              <w:t>Předměty příslušného studijního programu a způsob zapojení do jejich výuky, příp. další zapojení do uskutečňování studijního programu</w:t>
            </w:r>
          </w:p>
        </w:tc>
      </w:tr>
      <w:tr w:rsidR="005A1F5C" w:rsidRPr="002827C6" w14:paraId="7908BDCF" w14:textId="77777777" w:rsidTr="00E153D9">
        <w:trPr>
          <w:trHeight w:val="419"/>
        </w:trPr>
        <w:tc>
          <w:tcPr>
            <w:tcW w:w="9859" w:type="dxa"/>
            <w:gridSpan w:val="15"/>
            <w:tcBorders>
              <w:top w:val="nil"/>
            </w:tcBorders>
          </w:tcPr>
          <w:p w14:paraId="452C1481" w14:textId="77777777" w:rsidR="005A1F5C" w:rsidRDefault="005A1F5C" w:rsidP="005053CD">
            <w:pPr>
              <w:autoSpaceDE w:val="0"/>
              <w:autoSpaceDN w:val="0"/>
              <w:adjustRightInd w:val="0"/>
            </w:pPr>
            <w:r>
              <w:t>Ateliér Průmyslový design 7-10 (garant, vede ateliér)</w:t>
            </w:r>
          </w:p>
          <w:p w14:paraId="4695B9E1" w14:textId="2C34973F" w:rsidR="005A1F5C" w:rsidRPr="002827C6" w:rsidRDefault="005A1F5C" w:rsidP="0081465A">
            <w:pPr>
              <w:autoSpaceDE w:val="0"/>
              <w:autoSpaceDN w:val="0"/>
              <w:adjustRightInd w:val="0"/>
            </w:pPr>
            <w:r>
              <w:t>Interpretace designérského díla 1-2 (garant, vede seminář)</w:t>
            </w:r>
          </w:p>
        </w:tc>
      </w:tr>
      <w:tr w:rsidR="005A1F5C" w:rsidRPr="002827C6" w14:paraId="7E9155F1" w14:textId="77777777" w:rsidTr="005053CD">
        <w:trPr>
          <w:trHeight w:val="340"/>
        </w:trPr>
        <w:tc>
          <w:tcPr>
            <w:tcW w:w="9859" w:type="dxa"/>
            <w:gridSpan w:val="15"/>
            <w:tcBorders>
              <w:top w:val="nil"/>
            </w:tcBorders>
            <w:shd w:val="clear" w:color="auto" w:fill="FBD4B4"/>
          </w:tcPr>
          <w:p w14:paraId="5F669C91" w14:textId="77777777" w:rsidR="005A1F5C" w:rsidRPr="002827C6" w:rsidRDefault="005A1F5C" w:rsidP="005053CD">
            <w:pPr>
              <w:jc w:val="both"/>
              <w:rPr>
                <w:b/>
              </w:rPr>
            </w:pPr>
            <w:r w:rsidRPr="002827C6">
              <w:rPr>
                <w:b/>
              </w:rPr>
              <w:t>Zapojení do výuky v dalších studijních programech na téže vysoké škole (pouze u garantů ZT a PZ předmětů)</w:t>
            </w:r>
          </w:p>
        </w:tc>
      </w:tr>
      <w:tr w:rsidR="005A1F5C" w:rsidRPr="002827C6" w14:paraId="42304150" w14:textId="77777777" w:rsidTr="005053CD">
        <w:trPr>
          <w:trHeight w:val="340"/>
        </w:trPr>
        <w:tc>
          <w:tcPr>
            <w:tcW w:w="2802" w:type="dxa"/>
            <w:gridSpan w:val="2"/>
            <w:tcBorders>
              <w:top w:val="nil"/>
            </w:tcBorders>
          </w:tcPr>
          <w:p w14:paraId="289AF4A4" w14:textId="77777777" w:rsidR="005A1F5C" w:rsidRPr="002827C6" w:rsidRDefault="005A1F5C" w:rsidP="005053CD">
            <w:pPr>
              <w:jc w:val="both"/>
              <w:rPr>
                <w:b/>
              </w:rPr>
            </w:pPr>
            <w:r w:rsidRPr="002827C6">
              <w:rPr>
                <w:b/>
              </w:rPr>
              <w:t>Název studijního předmětu</w:t>
            </w:r>
          </w:p>
        </w:tc>
        <w:tc>
          <w:tcPr>
            <w:tcW w:w="2409" w:type="dxa"/>
            <w:gridSpan w:val="3"/>
            <w:tcBorders>
              <w:top w:val="nil"/>
            </w:tcBorders>
          </w:tcPr>
          <w:p w14:paraId="5BA7F53E" w14:textId="77777777" w:rsidR="005A1F5C" w:rsidRPr="002827C6" w:rsidRDefault="005A1F5C" w:rsidP="005053CD">
            <w:pPr>
              <w:rPr>
                <w:b/>
              </w:rPr>
            </w:pPr>
            <w:r w:rsidRPr="002827C6">
              <w:rPr>
                <w:b/>
              </w:rPr>
              <w:t>Název studijního programu</w:t>
            </w:r>
          </w:p>
        </w:tc>
        <w:tc>
          <w:tcPr>
            <w:tcW w:w="567" w:type="dxa"/>
            <w:gridSpan w:val="2"/>
            <w:tcBorders>
              <w:top w:val="nil"/>
            </w:tcBorders>
          </w:tcPr>
          <w:p w14:paraId="5578382B" w14:textId="77777777" w:rsidR="005A1F5C" w:rsidRPr="002827C6" w:rsidRDefault="005A1F5C" w:rsidP="005053CD">
            <w:pPr>
              <w:jc w:val="both"/>
              <w:rPr>
                <w:b/>
              </w:rPr>
            </w:pPr>
            <w:r w:rsidRPr="002827C6">
              <w:rPr>
                <w:b/>
              </w:rPr>
              <w:t>Sem.</w:t>
            </w:r>
          </w:p>
        </w:tc>
        <w:tc>
          <w:tcPr>
            <w:tcW w:w="2109" w:type="dxa"/>
            <w:gridSpan w:val="5"/>
            <w:tcBorders>
              <w:top w:val="nil"/>
            </w:tcBorders>
          </w:tcPr>
          <w:p w14:paraId="000FB200" w14:textId="77777777" w:rsidR="005A1F5C" w:rsidRPr="002827C6" w:rsidRDefault="005A1F5C" w:rsidP="005053CD">
            <w:pPr>
              <w:rPr>
                <w:b/>
              </w:rPr>
            </w:pPr>
            <w:r w:rsidRPr="002827C6">
              <w:rPr>
                <w:b/>
              </w:rPr>
              <w:t>Role ve výuce daného předmětu</w:t>
            </w:r>
          </w:p>
        </w:tc>
        <w:tc>
          <w:tcPr>
            <w:tcW w:w="1972" w:type="dxa"/>
            <w:gridSpan w:val="3"/>
            <w:tcBorders>
              <w:top w:val="nil"/>
            </w:tcBorders>
          </w:tcPr>
          <w:p w14:paraId="752C5E72" w14:textId="77777777" w:rsidR="005A1F5C" w:rsidRPr="002827C6" w:rsidRDefault="005A1F5C" w:rsidP="005053CD">
            <w:pPr>
              <w:rPr>
                <w:b/>
              </w:rPr>
            </w:pPr>
            <w:r>
              <w:rPr>
                <w:b/>
              </w:rPr>
              <w:t>(</w:t>
            </w:r>
            <w:r w:rsidRPr="00F20AEF">
              <w:rPr>
                <w:b/>
                <w:i/>
                <w:iCs/>
              </w:rPr>
              <w:t>nepovinný údaj</w:t>
            </w:r>
            <w:r w:rsidRPr="00F20AEF">
              <w:rPr>
                <w:b/>
              </w:rPr>
              <w:t>)</w:t>
            </w:r>
            <w:r>
              <w:rPr>
                <w:b/>
              </w:rPr>
              <w:t xml:space="preserve"> </w:t>
            </w:r>
            <w:r w:rsidRPr="002827C6">
              <w:rPr>
                <w:b/>
              </w:rPr>
              <w:t>Počet hodin za semestr</w:t>
            </w:r>
          </w:p>
        </w:tc>
      </w:tr>
      <w:tr w:rsidR="005A1F5C" w:rsidRPr="0016131F" w14:paraId="7F521A5D" w14:textId="77777777" w:rsidTr="005053CD">
        <w:trPr>
          <w:trHeight w:val="285"/>
        </w:trPr>
        <w:tc>
          <w:tcPr>
            <w:tcW w:w="2802" w:type="dxa"/>
            <w:gridSpan w:val="2"/>
            <w:tcBorders>
              <w:top w:val="nil"/>
            </w:tcBorders>
          </w:tcPr>
          <w:p w14:paraId="504671F4" w14:textId="2CDA5820" w:rsidR="005A1F5C" w:rsidRPr="0016131F" w:rsidRDefault="005A1F5C" w:rsidP="005053CD">
            <w:pPr>
              <w:jc w:val="both"/>
            </w:pPr>
            <w:r w:rsidRPr="00A17EA8">
              <w:t>Ateliér Průmyslový design</w:t>
            </w:r>
            <w:r w:rsidR="00591F63">
              <w:t xml:space="preserve"> 1</w:t>
            </w:r>
          </w:p>
        </w:tc>
        <w:tc>
          <w:tcPr>
            <w:tcW w:w="2409" w:type="dxa"/>
            <w:gridSpan w:val="3"/>
            <w:tcBorders>
              <w:top w:val="nil"/>
            </w:tcBorders>
          </w:tcPr>
          <w:p w14:paraId="398E79F4" w14:textId="77777777" w:rsidR="005A1F5C" w:rsidRPr="0016131F" w:rsidRDefault="005A1F5C" w:rsidP="005053CD">
            <w:pPr>
              <w:jc w:val="both"/>
            </w:pPr>
            <w:r>
              <w:t>Design (BSP)</w:t>
            </w:r>
          </w:p>
        </w:tc>
        <w:tc>
          <w:tcPr>
            <w:tcW w:w="567" w:type="dxa"/>
            <w:gridSpan w:val="2"/>
            <w:tcBorders>
              <w:top w:val="nil"/>
            </w:tcBorders>
          </w:tcPr>
          <w:p w14:paraId="29E95717" w14:textId="77777777" w:rsidR="005A1F5C" w:rsidRPr="0016131F" w:rsidRDefault="005A1F5C" w:rsidP="005053CD">
            <w:pPr>
              <w:jc w:val="both"/>
            </w:pPr>
            <w:r>
              <w:t>1ZS</w:t>
            </w:r>
          </w:p>
        </w:tc>
        <w:tc>
          <w:tcPr>
            <w:tcW w:w="2109" w:type="dxa"/>
            <w:gridSpan w:val="5"/>
            <w:tcBorders>
              <w:top w:val="nil"/>
            </w:tcBorders>
          </w:tcPr>
          <w:p w14:paraId="77BED1D6" w14:textId="77777777" w:rsidR="005A1F5C" w:rsidRPr="0016131F" w:rsidRDefault="005A1F5C" w:rsidP="005053CD">
            <w:pPr>
              <w:jc w:val="both"/>
            </w:pPr>
            <w:r w:rsidRPr="00686572">
              <w:t>garant, vede ateliér</w:t>
            </w:r>
          </w:p>
        </w:tc>
        <w:tc>
          <w:tcPr>
            <w:tcW w:w="1972" w:type="dxa"/>
            <w:gridSpan w:val="3"/>
            <w:tcBorders>
              <w:top w:val="nil"/>
            </w:tcBorders>
          </w:tcPr>
          <w:p w14:paraId="6E84FFB1" w14:textId="77777777" w:rsidR="005A1F5C" w:rsidRPr="0016131F" w:rsidRDefault="005A1F5C" w:rsidP="005053CD">
            <w:pPr>
              <w:jc w:val="both"/>
            </w:pPr>
          </w:p>
        </w:tc>
      </w:tr>
      <w:tr w:rsidR="005A1F5C" w:rsidRPr="0016131F" w14:paraId="693E60EB" w14:textId="77777777" w:rsidTr="005053CD">
        <w:trPr>
          <w:trHeight w:val="284"/>
        </w:trPr>
        <w:tc>
          <w:tcPr>
            <w:tcW w:w="2802" w:type="dxa"/>
            <w:gridSpan w:val="2"/>
            <w:tcBorders>
              <w:top w:val="nil"/>
            </w:tcBorders>
          </w:tcPr>
          <w:p w14:paraId="0BCA65BD" w14:textId="1DE338A4" w:rsidR="005A1F5C" w:rsidRPr="0016131F" w:rsidRDefault="005A1F5C" w:rsidP="005053CD">
            <w:pPr>
              <w:jc w:val="both"/>
            </w:pPr>
            <w:r w:rsidRPr="00A17EA8">
              <w:t>Ateliér Průmyslový design</w:t>
            </w:r>
            <w:r w:rsidR="00591F63">
              <w:t xml:space="preserve"> 2</w:t>
            </w:r>
          </w:p>
        </w:tc>
        <w:tc>
          <w:tcPr>
            <w:tcW w:w="2409" w:type="dxa"/>
            <w:gridSpan w:val="3"/>
            <w:tcBorders>
              <w:top w:val="nil"/>
            </w:tcBorders>
          </w:tcPr>
          <w:p w14:paraId="6EADB230" w14:textId="77777777" w:rsidR="005A1F5C" w:rsidRPr="0016131F" w:rsidRDefault="005A1F5C" w:rsidP="005053CD">
            <w:pPr>
              <w:jc w:val="both"/>
            </w:pPr>
            <w:r w:rsidRPr="000E5F5A">
              <w:t>Design (BSP)</w:t>
            </w:r>
          </w:p>
        </w:tc>
        <w:tc>
          <w:tcPr>
            <w:tcW w:w="567" w:type="dxa"/>
            <w:gridSpan w:val="2"/>
            <w:tcBorders>
              <w:top w:val="nil"/>
            </w:tcBorders>
          </w:tcPr>
          <w:p w14:paraId="1899D3ED" w14:textId="77777777" w:rsidR="005A1F5C" w:rsidRPr="0016131F" w:rsidRDefault="005A1F5C" w:rsidP="005053CD">
            <w:pPr>
              <w:jc w:val="both"/>
            </w:pPr>
            <w:r>
              <w:t>1LS</w:t>
            </w:r>
          </w:p>
        </w:tc>
        <w:tc>
          <w:tcPr>
            <w:tcW w:w="2109" w:type="dxa"/>
            <w:gridSpan w:val="5"/>
            <w:tcBorders>
              <w:top w:val="nil"/>
            </w:tcBorders>
          </w:tcPr>
          <w:p w14:paraId="6063E192" w14:textId="77777777" w:rsidR="005A1F5C" w:rsidRPr="0016131F" w:rsidRDefault="005A1F5C" w:rsidP="005053CD">
            <w:pPr>
              <w:jc w:val="both"/>
            </w:pPr>
            <w:r w:rsidRPr="00686572">
              <w:t>garant, vede ateliér</w:t>
            </w:r>
          </w:p>
        </w:tc>
        <w:tc>
          <w:tcPr>
            <w:tcW w:w="1972" w:type="dxa"/>
            <w:gridSpan w:val="3"/>
            <w:tcBorders>
              <w:top w:val="nil"/>
            </w:tcBorders>
          </w:tcPr>
          <w:p w14:paraId="72D179E6" w14:textId="77777777" w:rsidR="005A1F5C" w:rsidRPr="0016131F" w:rsidRDefault="005A1F5C" w:rsidP="005053CD">
            <w:pPr>
              <w:jc w:val="both"/>
            </w:pPr>
          </w:p>
        </w:tc>
      </w:tr>
      <w:tr w:rsidR="005A1F5C" w:rsidRPr="0016131F" w14:paraId="03F15B96" w14:textId="77777777" w:rsidTr="005053CD">
        <w:trPr>
          <w:trHeight w:val="284"/>
        </w:trPr>
        <w:tc>
          <w:tcPr>
            <w:tcW w:w="2802" w:type="dxa"/>
            <w:gridSpan w:val="2"/>
            <w:tcBorders>
              <w:top w:val="nil"/>
            </w:tcBorders>
          </w:tcPr>
          <w:p w14:paraId="1918F4A9" w14:textId="04A2970F" w:rsidR="005A1F5C" w:rsidRPr="0016131F" w:rsidRDefault="005A1F5C" w:rsidP="005053CD">
            <w:pPr>
              <w:jc w:val="both"/>
            </w:pPr>
            <w:r w:rsidRPr="00A17EA8">
              <w:t>Ateliér Průmyslový design</w:t>
            </w:r>
            <w:r w:rsidR="00591F63">
              <w:t xml:space="preserve"> 3</w:t>
            </w:r>
          </w:p>
        </w:tc>
        <w:tc>
          <w:tcPr>
            <w:tcW w:w="2409" w:type="dxa"/>
            <w:gridSpan w:val="3"/>
            <w:tcBorders>
              <w:top w:val="nil"/>
            </w:tcBorders>
          </w:tcPr>
          <w:p w14:paraId="6D6EB056" w14:textId="77777777" w:rsidR="005A1F5C" w:rsidRPr="0016131F" w:rsidRDefault="005A1F5C" w:rsidP="005053CD">
            <w:pPr>
              <w:jc w:val="both"/>
            </w:pPr>
            <w:r w:rsidRPr="000E5F5A">
              <w:t>Design (BSP)</w:t>
            </w:r>
          </w:p>
        </w:tc>
        <w:tc>
          <w:tcPr>
            <w:tcW w:w="567" w:type="dxa"/>
            <w:gridSpan w:val="2"/>
            <w:tcBorders>
              <w:top w:val="nil"/>
            </w:tcBorders>
          </w:tcPr>
          <w:p w14:paraId="4A6FD53E" w14:textId="77777777" w:rsidR="005A1F5C" w:rsidRPr="0016131F" w:rsidRDefault="005A1F5C" w:rsidP="005053CD">
            <w:pPr>
              <w:jc w:val="both"/>
            </w:pPr>
            <w:r>
              <w:t>2ZS</w:t>
            </w:r>
          </w:p>
        </w:tc>
        <w:tc>
          <w:tcPr>
            <w:tcW w:w="2109" w:type="dxa"/>
            <w:gridSpan w:val="5"/>
            <w:tcBorders>
              <w:top w:val="nil"/>
            </w:tcBorders>
          </w:tcPr>
          <w:p w14:paraId="3F548B0F" w14:textId="77777777" w:rsidR="005A1F5C" w:rsidRPr="0016131F" w:rsidRDefault="005A1F5C" w:rsidP="005053CD">
            <w:pPr>
              <w:jc w:val="both"/>
            </w:pPr>
            <w:r w:rsidRPr="00686572">
              <w:t>garant, vede ateliér</w:t>
            </w:r>
          </w:p>
        </w:tc>
        <w:tc>
          <w:tcPr>
            <w:tcW w:w="1972" w:type="dxa"/>
            <w:gridSpan w:val="3"/>
            <w:tcBorders>
              <w:top w:val="nil"/>
            </w:tcBorders>
          </w:tcPr>
          <w:p w14:paraId="296788A1" w14:textId="77777777" w:rsidR="005A1F5C" w:rsidRPr="0016131F" w:rsidRDefault="005A1F5C" w:rsidP="005053CD">
            <w:pPr>
              <w:jc w:val="both"/>
            </w:pPr>
          </w:p>
        </w:tc>
      </w:tr>
      <w:tr w:rsidR="005A1F5C" w:rsidRPr="0016131F" w14:paraId="6EA2548C" w14:textId="77777777" w:rsidTr="005053CD">
        <w:trPr>
          <w:trHeight w:val="284"/>
        </w:trPr>
        <w:tc>
          <w:tcPr>
            <w:tcW w:w="2802" w:type="dxa"/>
            <w:gridSpan w:val="2"/>
            <w:tcBorders>
              <w:top w:val="nil"/>
            </w:tcBorders>
          </w:tcPr>
          <w:p w14:paraId="5D534DD3" w14:textId="7B15CCA4" w:rsidR="005A1F5C" w:rsidRPr="0016131F" w:rsidRDefault="005A1F5C" w:rsidP="005053CD">
            <w:pPr>
              <w:jc w:val="both"/>
            </w:pPr>
            <w:r w:rsidRPr="00A17EA8">
              <w:t>Ateliér Průmyslový design</w:t>
            </w:r>
            <w:r w:rsidR="00591F63">
              <w:t xml:space="preserve"> 4</w:t>
            </w:r>
          </w:p>
        </w:tc>
        <w:tc>
          <w:tcPr>
            <w:tcW w:w="2409" w:type="dxa"/>
            <w:gridSpan w:val="3"/>
            <w:tcBorders>
              <w:top w:val="nil"/>
            </w:tcBorders>
          </w:tcPr>
          <w:p w14:paraId="5FDD8AAA" w14:textId="77777777" w:rsidR="005A1F5C" w:rsidRPr="0016131F" w:rsidRDefault="005A1F5C" w:rsidP="005053CD">
            <w:pPr>
              <w:jc w:val="both"/>
            </w:pPr>
            <w:r w:rsidRPr="000E5F5A">
              <w:t>Design (BSP)</w:t>
            </w:r>
          </w:p>
        </w:tc>
        <w:tc>
          <w:tcPr>
            <w:tcW w:w="567" w:type="dxa"/>
            <w:gridSpan w:val="2"/>
            <w:tcBorders>
              <w:top w:val="nil"/>
            </w:tcBorders>
          </w:tcPr>
          <w:p w14:paraId="511D94FE" w14:textId="77777777" w:rsidR="005A1F5C" w:rsidRPr="0016131F" w:rsidRDefault="005A1F5C" w:rsidP="005053CD">
            <w:pPr>
              <w:jc w:val="both"/>
            </w:pPr>
            <w:r>
              <w:t>2LS</w:t>
            </w:r>
          </w:p>
        </w:tc>
        <w:tc>
          <w:tcPr>
            <w:tcW w:w="2109" w:type="dxa"/>
            <w:gridSpan w:val="5"/>
            <w:tcBorders>
              <w:top w:val="nil"/>
            </w:tcBorders>
          </w:tcPr>
          <w:p w14:paraId="76E9AA10" w14:textId="77777777" w:rsidR="005A1F5C" w:rsidRPr="0016131F" w:rsidRDefault="005A1F5C" w:rsidP="005053CD">
            <w:pPr>
              <w:jc w:val="both"/>
            </w:pPr>
            <w:r w:rsidRPr="00686572">
              <w:t>garant, vede ateliér</w:t>
            </w:r>
          </w:p>
        </w:tc>
        <w:tc>
          <w:tcPr>
            <w:tcW w:w="1972" w:type="dxa"/>
            <w:gridSpan w:val="3"/>
            <w:tcBorders>
              <w:top w:val="nil"/>
            </w:tcBorders>
          </w:tcPr>
          <w:p w14:paraId="7D2E2730" w14:textId="77777777" w:rsidR="005A1F5C" w:rsidRPr="0016131F" w:rsidRDefault="005A1F5C" w:rsidP="005053CD">
            <w:pPr>
              <w:jc w:val="both"/>
            </w:pPr>
          </w:p>
        </w:tc>
      </w:tr>
      <w:tr w:rsidR="005A1F5C" w:rsidRPr="0016131F" w14:paraId="18703DBB" w14:textId="77777777" w:rsidTr="005053CD">
        <w:trPr>
          <w:trHeight w:val="284"/>
        </w:trPr>
        <w:tc>
          <w:tcPr>
            <w:tcW w:w="2802" w:type="dxa"/>
            <w:gridSpan w:val="2"/>
            <w:tcBorders>
              <w:top w:val="nil"/>
            </w:tcBorders>
          </w:tcPr>
          <w:p w14:paraId="64925F4A" w14:textId="7A3CEA55" w:rsidR="005A1F5C" w:rsidRPr="0016131F" w:rsidRDefault="005A1F5C" w:rsidP="005053CD">
            <w:pPr>
              <w:jc w:val="both"/>
            </w:pPr>
            <w:r w:rsidRPr="00A17EA8">
              <w:t>Ateliér Průmyslový design</w:t>
            </w:r>
            <w:r w:rsidR="00591F63">
              <w:t xml:space="preserve"> 5</w:t>
            </w:r>
          </w:p>
        </w:tc>
        <w:tc>
          <w:tcPr>
            <w:tcW w:w="2409" w:type="dxa"/>
            <w:gridSpan w:val="3"/>
            <w:tcBorders>
              <w:top w:val="nil"/>
            </w:tcBorders>
          </w:tcPr>
          <w:p w14:paraId="5E5E9164" w14:textId="77777777" w:rsidR="005A1F5C" w:rsidRPr="0016131F" w:rsidRDefault="005A1F5C" w:rsidP="005053CD">
            <w:pPr>
              <w:jc w:val="both"/>
            </w:pPr>
            <w:r w:rsidRPr="000E5F5A">
              <w:t>Design (BSP)</w:t>
            </w:r>
          </w:p>
        </w:tc>
        <w:tc>
          <w:tcPr>
            <w:tcW w:w="567" w:type="dxa"/>
            <w:gridSpan w:val="2"/>
            <w:tcBorders>
              <w:top w:val="nil"/>
            </w:tcBorders>
          </w:tcPr>
          <w:p w14:paraId="6CFC9EAA" w14:textId="77777777" w:rsidR="005A1F5C" w:rsidRPr="0016131F" w:rsidRDefault="005A1F5C" w:rsidP="005053CD">
            <w:pPr>
              <w:jc w:val="both"/>
            </w:pPr>
            <w:r>
              <w:t>3ZS</w:t>
            </w:r>
          </w:p>
        </w:tc>
        <w:tc>
          <w:tcPr>
            <w:tcW w:w="2109" w:type="dxa"/>
            <w:gridSpan w:val="5"/>
            <w:tcBorders>
              <w:top w:val="nil"/>
            </w:tcBorders>
          </w:tcPr>
          <w:p w14:paraId="325FCAD5" w14:textId="77777777" w:rsidR="005A1F5C" w:rsidRPr="0016131F" w:rsidRDefault="005A1F5C" w:rsidP="005053CD">
            <w:pPr>
              <w:jc w:val="both"/>
            </w:pPr>
            <w:r w:rsidRPr="00686572">
              <w:t>garant, vede ateliér</w:t>
            </w:r>
          </w:p>
        </w:tc>
        <w:tc>
          <w:tcPr>
            <w:tcW w:w="1972" w:type="dxa"/>
            <w:gridSpan w:val="3"/>
            <w:tcBorders>
              <w:top w:val="nil"/>
            </w:tcBorders>
          </w:tcPr>
          <w:p w14:paraId="1FF51696" w14:textId="77777777" w:rsidR="005A1F5C" w:rsidRPr="0016131F" w:rsidRDefault="005A1F5C" w:rsidP="005053CD">
            <w:pPr>
              <w:jc w:val="both"/>
            </w:pPr>
          </w:p>
        </w:tc>
      </w:tr>
      <w:tr w:rsidR="005A1F5C" w:rsidRPr="0016131F" w14:paraId="1C8EB813" w14:textId="77777777" w:rsidTr="005053CD">
        <w:trPr>
          <w:trHeight w:val="284"/>
        </w:trPr>
        <w:tc>
          <w:tcPr>
            <w:tcW w:w="2802" w:type="dxa"/>
            <w:gridSpan w:val="2"/>
            <w:tcBorders>
              <w:top w:val="nil"/>
            </w:tcBorders>
          </w:tcPr>
          <w:p w14:paraId="24FCDC1E" w14:textId="4D8C0045" w:rsidR="005A1F5C" w:rsidRPr="0016131F" w:rsidRDefault="005A1F5C" w:rsidP="005053CD">
            <w:pPr>
              <w:jc w:val="both"/>
            </w:pPr>
            <w:r w:rsidRPr="00A17EA8">
              <w:t>Ateliér Průmyslový design</w:t>
            </w:r>
            <w:r w:rsidR="00591F63">
              <w:t xml:space="preserve"> 6</w:t>
            </w:r>
          </w:p>
        </w:tc>
        <w:tc>
          <w:tcPr>
            <w:tcW w:w="2409" w:type="dxa"/>
            <w:gridSpan w:val="3"/>
            <w:tcBorders>
              <w:top w:val="nil"/>
            </w:tcBorders>
          </w:tcPr>
          <w:p w14:paraId="139532AF" w14:textId="77777777" w:rsidR="005A1F5C" w:rsidRPr="0016131F" w:rsidRDefault="005A1F5C" w:rsidP="005053CD">
            <w:pPr>
              <w:jc w:val="both"/>
            </w:pPr>
            <w:r w:rsidRPr="000E5F5A">
              <w:t>Design (BSP)</w:t>
            </w:r>
          </w:p>
        </w:tc>
        <w:tc>
          <w:tcPr>
            <w:tcW w:w="567" w:type="dxa"/>
            <w:gridSpan w:val="2"/>
            <w:tcBorders>
              <w:top w:val="nil"/>
            </w:tcBorders>
          </w:tcPr>
          <w:p w14:paraId="5DC6177F" w14:textId="77777777" w:rsidR="005A1F5C" w:rsidRPr="0016131F" w:rsidRDefault="005A1F5C" w:rsidP="005053CD">
            <w:pPr>
              <w:jc w:val="both"/>
            </w:pPr>
            <w:r>
              <w:t>3LS</w:t>
            </w:r>
          </w:p>
        </w:tc>
        <w:tc>
          <w:tcPr>
            <w:tcW w:w="2109" w:type="dxa"/>
            <w:gridSpan w:val="5"/>
            <w:tcBorders>
              <w:top w:val="nil"/>
            </w:tcBorders>
          </w:tcPr>
          <w:p w14:paraId="13805E9F" w14:textId="77777777" w:rsidR="005A1F5C" w:rsidRPr="0016131F" w:rsidRDefault="005A1F5C" w:rsidP="005053CD">
            <w:pPr>
              <w:jc w:val="both"/>
            </w:pPr>
            <w:r w:rsidRPr="00686572">
              <w:t>garant, vede ateliér</w:t>
            </w:r>
          </w:p>
        </w:tc>
        <w:tc>
          <w:tcPr>
            <w:tcW w:w="1972" w:type="dxa"/>
            <w:gridSpan w:val="3"/>
            <w:tcBorders>
              <w:top w:val="nil"/>
            </w:tcBorders>
          </w:tcPr>
          <w:p w14:paraId="3EBABA6D" w14:textId="77777777" w:rsidR="005A1F5C" w:rsidRPr="0016131F" w:rsidRDefault="005A1F5C" w:rsidP="005053CD">
            <w:pPr>
              <w:jc w:val="both"/>
            </w:pPr>
          </w:p>
        </w:tc>
      </w:tr>
      <w:tr w:rsidR="005A1F5C" w14:paraId="50E8697A" w14:textId="77777777" w:rsidTr="005053CD">
        <w:tc>
          <w:tcPr>
            <w:tcW w:w="9859" w:type="dxa"/>
            <w:gridSpan w:val="15"/>
            <w:shd w:val="clear" w:color="auto" w:fill="F7CAAC"/>
          </w:tcPr>
          <w:p w14:paraId="2A386787" w14:textId="77777777" w:rsidR="005A1F5C" w:rsidRDefault="005A1F5C" w:rsidP="005053CD">
            <w:pPr>
              <w:jc w:val="both"/>
            </w:pPr>
            <w:r>
              <w:rPr>
                <w:b/>
              </w:rPr>
              <w:t xml:space="preserve">Údaje o vzdělání na VŠ </w:t>
            </w:r>
          </w:p>
        </w:tc>
      </w:tr>
      <w:tr w:rsidR="005A1F5C" w14:paraId="33C49E8A" w14:textId="77777777" w:rsidTr="00E153D9">
        <w:trPr>
          <w:trHeight w:val="726"/>
        </w:trPr>
        <w:tc>
          <w:tcPr>
            <w:tcW w:w="9859" w:type="dxa"/>
            <w:gridSpan w:val="15"/>
          </w:tcPr>
          <w:p w14:paraId="7B74B066" w14:textId="77777777" w:rsidR="00E075A3" w:rsidRPr="00E075A3" w:rsidRDefault="00E075A3" w:rsidP="00E075A3">
            <w:pPr>
              <w:jc w:val="both"/>
            </w:pPr>
            <w:r w:rsidRPr="00E075A3">
              <w:t>2012: Vysoká škola výtvarných umění v Bratislavě, Slovensko, studijní program Průmyslový design, obor Design, ArtD.</w:t>
            </w:r>
          </w:p>
          <w:p w14:paraId="46A033CA" w14:textId="77777777" w:rsidR="00E075A3" w:rsidRPr="00E075A3" w:rsidRDefault="00E075A3" w:rsidP="00E075A3">
            <w:pPr>
              <w:jc w:val="both"/>
            </w:pPr>
            <w:r w:rsidRPr="00E075A3">
              <w:t>1999–2000: Hochschule der Künste Berlin, Německo – studijní pobyt</w:t>
            </w:r>
          </w:p>
          <w:p w14:paraId="0A2B2204" w14:textId="1210FE1A" w:rsidR="00FA5020" w:rsidRPr="00FA5020" w:rsidRDefault="00E075A3" w:rsidP="00FA5020">
            <w:pPr>
              <w:pStyle w:val="xmsonospacing"/>
              <w:shd w:val="clear" w:color="auto" w:fill="FFFFFF"/>
              <w:spacing w:before="0" w:beforeAutospacing="0" w:after="0" w:afterAutospacing="0"/>
              <w:rPr>
                <w:b/>
                <w:sz w:val="20"/>
                <w:szCs w:val="20"/>
              </w:rPr>
            </w:pPr>
            <w:r w:rsidRPr="00E153D9">
              <w:rPr>
                <w:sz w:val="20"/>
                <w:szCs w:val="20"/>
              </w:rPr>
              <w:t>1995–2001: Vysoká škola uměleckoprůmyslová v Praze – obor Design výrobků a dopravních prostředků, MgA.</w:t>
            </w:r>
          </w:p>
        </w:tc>
      </w:tr>
      <w:tr w:rsidR="005A1F5C" w14:paraId="1D3CFFFD" w14:textId="77777777" w:rsidTr="005053CD">
        <w:tc>
          <w:tcPr>
            <w:tcW w:w="9859" w:type="dxa"/>
            <w:gridSpan w:val="15"/>
            <w:shd w:val="clear" w:color="auto" w:fill="F7CAAC"/>
          </w:tcPr>
          <w:p w14:paraId="1902D89F" w14:textId="77777777" w:rsidR="005A1F5C" w:rsidRDefault="005A1F5C" w:rsidP="005053CD">
            <w:pPr>
              <w:jc w:val="both"/>
              <w:rPr>
                <w:b/>
              </w:rPr>
            </w:pPr>
            <w:r>
              <w:rPr>
                <w:b/>
              </w:rPr>
              <w:t>Údaje o odborném působení od absolvování VŠ</w:t>
            </w:r>
          </w:p>
        </w:tc>
      </w:tr>
      <w:tr w:rsidR="005A1F5C" w:rsidRPr="009B6AE3" w14:paraId="0A3AA431" w14:textId="77777777" w:rsidTr="005D3125">
        <w:trPr>
          <w:trHeight w:val="1111"/>
        </w:trPr>
        <w:tc>
          <w:tcPr>
            <w:tcW w:w="9859" w:type="dxa"/>
            <w:gridSpan w:val="15"/>
          </w:tcPr>
          <w:p w14:paraId="0EFCE63E" w14:textId="77777777" w:rsidR="00BD467D" w:rsidRDefault="00BD467D" w:rsidP="00BD467D">
            <w:r>
              <w:t xml:space="preserve">2002-dosud: </w:t>
            </w:r>
            <w:r w:rsidRPr="00340807">
              <w:t>Univerzita Tomáše Bati ve Zlíně, Fakulta multimediálních komunikací, ateliér P</w:t>
            </w:r>
            <w:r>
              <w:t>růmyslový design, odborný asistent, od r. 2014 vedoucí ateliéru Průmyslový design, docent</w:t>
            </w:r>
          </w:p>
          <w:p w14:paraId="17198D5A" w14:textId="77777777" w:rsidR="00BD467D" w:rsidRDefault="00BD467D" w:rsidP="00BD467D">
            <w:pPr>
              <w:jc w:val="both"/>
              <w:rPr>
                <w:color w:val="FF0000"/>
              </w:rPr>
            </w:pPr>
            <w:r>
              <w:t xml:space="preserve">2009-2010: </w:t>
            </w:r>
            <w:r w:rsidRPr="00340807">
              <w:t>Střední uměleckoprůmyslová škola s</w:t>
            </w:r>
            <w:r>
              <w:t>klářská ve Valašském Meziříčí, Ateliér průmyslového designu, vedoucí ateliéru</w:t>
            </w:r>
            <w:r w:rsidRPr="009B6AE3">
              <w:rPr>
                <w:color w:val="FF0000"/>
              </w:rPr>
              <w:t xml:space="preserve"> </w:t>
            </w:r>
          </w:p>
          <w:p w14:paraId="6C0801D1" w14:textId="3842E434" w:rsidR="005A1F5C" w:rsidRPr="009B6AE3" w:rsidRDefault="00BD467D" w:rsidP="005053CD">
            <w:pPr>
              <w:rPr>
                <w:color w:val="FF0000"/>
              </w:rPr>
            </w:pPr>
            <w:r>
              <w:t xml:space="preserve">1999-dosud: </w:t>
            </w:r>
            <w:r w:rsidRPr="00340807">
              <w:t>Živnostenský list v oboru průmyslový design, svobodné povolání</w:t>
            </w:r>
          </w:p>
        </w:tc>
      </w:tr>
      <w:tr w:rsidR="005A1F5C" w14:paraId="1BACE69F" w14:textId="77777777" w:rsidTr="005053CD">
        <w:trPr>
          <w:trHeight w:val="250"/>
        </w:trPr>
        <w:tc>
          <w:tcPr>
            <w:tcW w:w="9859" w:type="dxa"/>
            <w:gridSpan w:val="15"/>
            <w:shd w:val="clear" w:color="auto" w:fill="F7CAAC"/>
          </w:tcPr>
          <w:p w14:paraId="06B9A99F" w14:textId="77777777" w:rsidR="005A1F5C" w:rsidRDefault="005A1F5C" w:rsidP="005053CD">
            <w:pPr>
              <w:jc w:val="both"/>
            </w:pPr>
            <w:r>
              <w:rPr>
                <w:b/>
              </w:rPr>
              <w:t>Zkušenosti s vedením kvalifikačních a rigorózních prací</w:t>
            </w:r>
          </w:p>
        </w:tc>
      </w:tr>
      <w:tr w:rsidR="005A1F5C" w14:paraId="388E9ED3" w14:textId="77777777" w:rsidTr="00E153D9">
        <w:trPr>
          <w:trHeight w:val="407"/>
        </w:trPr>
        <w:tc>
          <w:tcPr>
            <w:tcW w:w="9859" w:type="dxa"/>
            <w:gridSpan w:val="15"/>
          </w:tcPr>
          <w:p w14:paraId="53181B88" w14:textId="3A7B551B" w:rsidR="005A1F5C" w:rsidRPr="002E6FA6" w:rsidRDefault="005A1F5C" w:rsidP="005053CD">
            <w:pPr>
              <w:jc w:val="both"/>
            </w:pPr>
            <w:r>
              <w:t xml:space="preserve">Bakalářské </w:t>
            </w:r>
            <w:r w:rsidRPr="002E6FA6">
              <w:t xml:space="preserve">práce: </w:t>
            </w:r>
            <w:ins w:id="471" w:author="Hana Ponížilová" w:date="2023-05-25T13:41:00Z">
              <w:r w:rsidR="00C563A4">
                <w:t>74</w:t>
              </w:r>
            </w:ins>
          </w:p>
          <w:p w14:paraId="14090196" w14:textId="2A030358" w:rsidR="005A1F5C" w:rsidRDefault="005A1F5C" w:rsidP="005053CD">
            <w:pPr>
              <w:jc w:val="both"/>
            </w:pPr>
            <w:r w:rsidRPr="002E6FA6">
              <w:t>Diplomové práce: 53</w:t>
            </w:r>
          </w:p>
        </w:tc>
      </w:tr>
      <w:tr w:rsidR="005A1F5C" w14:paraId="45CBFECE" w14:textId="77777777" w:rsidTr="005053CD">
        <w:trPr>
          <w:cantSplit/>
        </w:trPr>
        <w:tc>
          <w:tcPr>
            <w:tcW w:w="3347" w:type="dxa"/>
            <w:gridSpan w:val="3"/>
            <w:tcBorders>
              <w:top w:val="single" w:sz="12" w:space="0" w:color="auto"/>
            </w:tcBorders>
            <w:shd w:val="clear" w:color="auto" w:fill="F7CAAC"/>
          </w:tcPr>
          <w:p w14:paraId="526FDB7E" w14:textId="77777777" w:rsidR="005A1F5C" w:rsidRDefault="005A1F5C" w:rsidP="005053CD">
            <w:pPr>
              <w:jc w:val="both"/>
            </w:pPr>
            <w:r>
              <w:rPr>
                <w:b/>
              </w:rPr>
              <w:t xml:space="preserve">Obor habilitačního řízení </w:t>
            </w:r>
          </w:p>
        </w:tc>
        <w:tc>
          <w:tcPr>
            <w:tcW w:w="2245" w:type="dxa"/>
            <w:gridSpan w:val="3"/>
            <w:tcBorders>
              <w:top w:val="single" w:sz="12" w:space="0" w:color="auto"/>
            </w:tcBorders>
            <w:shd w:val="clear" w:color="auto" w:fill="F7CAAC"/>
          </w:tcPr>
          <w:p w14:paraId="28445E9F" w14:textId="77777777" w:rsidR="005A1F5C" w:rsidRDefault="005A1F5C" w:rsidP="005053CD">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61EEB82D" w14:textId="77777777" w:rsidR="005A1F5C" w:rsidRDefault="005A1F5C" w:rsidP="005053CD">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1E1C7BF4" w14:textId="77777777" w:rsidR="005A1F5C" w:rsidRDefault="005A1F5C" w:rsidP="005053CD">
            <w:pPr>
              <w:jc w:val="both"/>
              <w:rPr>
                <w:b/>
              </w:rPr>
            </w:pPr>
            <w:r>
              <w:rPr>
                <w:b/>
              </w:rPr>
              <w:t>Ohlasy publikací</w:t>
            </w:r>
          </w:p>
        </w:tc>
      </w:tr>
      <w:tr w:rsidR="005A1F5C" w14:paraId="1E44809D" w14:textId="77777777" w:rsidTr="005053CD">
        <w:trPr>
          <w:cantSplit/>
        </w:trPr>
        <w:tc>
          <w:tcPr>
            <w:tcW w:w="3347" w:type="dxa"/>
            <w:gridSpan w:val="3"/>
          </w:tcPr>
          <w:p w14:paraId="3DFB0365" w14:textId="77777777" w:rsidR="005A1F5C" w:rsidRPr="001B0850" w:rsidRDefault="005A1F5C" w:rsidP="005053CD">
            <w:pPr>
              <w:jc w:val="both"/>
            </w:pPr>
            <w:r w:rsidRPr="001B0850">
              <w:t>Multimédia a design</w:t>
            </w:r>
          </w:p>
        </w:tc>
        <w:tc>
          <w:tcPr>
            <w:tcW w:w="2245" w:type="dxa"/>
            <w:gridSpan w:val="3"/>
          </w:tcPr>
          <w:p w14:paraId="61BE1C5F" w14:textId="77777777" w:rsidR="005A1F5C" w:rsidRDefault="005A1F5C" w:rsidP="005053CD">
            <w:pPr>
              <w:jc w:val="both"/>
            </w:pPr>
            <w:r>
              <w:t>2018</w:t>
            </w:r>
          </w:p>
        </w:tc>
        <w:tc>
          <w:tcPr>
            <w:tcW w:w="2248" w:type="dxa"/>
            <w:gridSpan w:val="5"/>
            <w:tcBorders>
              <w:right w:val="single" w:sz="12" w:space="0" w:color="auto"/>
            </w:tcBorders>
          </w:tcPr>
          <w:p w14:paraId="55534AD1" w14:textId="7841C9D1" w:rsidR="005A1F5C" w:rsidRPr="001B0850" w:rsidRDefault="005A1F5C" w:rsidP="005053CD">
            <w:pPr>
              <w:jc w:val="both"/>
            </w:pPr>
            <w:r w:rsidRPr="001B0850">
              <w:t>UT</w:t>
            </w:r>
            <w:r w:rsidR="002242D4">
              <w:t>B FMK</w:t>
            </w:r>
          </w:p>
        </w:tc>
        <w:tc>
          <w:tcPr>
            <w:tcW w:w="632" w:type="dxa"/>
            <w:gridSpan w:val="2"/>
            <w:tcBorders>
              <w:left w:val="single" w:sz="12" w:space="0" w:color="auto"/>
            </w:tcBorders>
            <w:shd w:val="clear" w:color="auto" w:fill="F7CAAC"/>
          </w:tcPr>
          <w:p w14:paraId="776A19C0" w14:textId="77777777" w:rsidR="005A1F5C" w:rsidRPr="00F20AEF" w:rsidRDefault="005A1F5C" w:rsidP="005053CD">
            <w:pPr>
              <w:jc w:val="both"/>
            </w:pPr>
            <w:r w:rsidRPr="00F20AEF">
              <w:rPr>
                <w:b/>
              </w:rPr>
              <w:t>WoS</w:t>
            </w:r>
          </w:p>
        </w:tc>
        <w:tc>
          <w:tcPr>
            <w:tcW w:w="693" w:type="dxa"/>
            <w:shd w:val="clear" w:color="auto" w:fill="F7CAAC"/>
          </w:tcPr>
          <w:p w14:paraId="3C6AD52F" w14:textId="77777777" w:rsidR="005A1F5C" w:rsidRPr="00F20AEF" w:rsidRDefault="005A1F5C" w:rsidP="005053CD">
            <w:pPr>
              <w:jc w:val="both"/>
              <w:rPr>
                <w:sz w:val="18"/>
              </w:rPr>
            </w:pPr>
            <w:r w:rsidRPr="00F20AEF">
              <w:rPr>
                <w:b/>
                <w:sz w:val="18"/>
              </w:rPr>
              <w:t>Scopus</w:t>
            </w:r>
          </w:p>
        </w:tc>
        <w:tc>
          <w:tcPr>
            <w:tcW w:w="694" w:type="dxa"/>
            <w:shd w:val="clear" w:color="auto" w:fill="F7CAAC"/>
          </w:tcPr>
          <w:p w14:paraId="69813E6B" w14:textId="77777777" w:rsidR="005A1F5C" w:rsidRDefault="005A1F5C" w:rsidP="005053CD">
            <w:pPr>
              <w:jc w:val="both"/>
            </w:pPr>
            <w:r>
              <w:rPr>
                <w:b/>
                <w:sz w:val="18"/>
              </w:rPr>
              <w:t>ostatní</w:t>
            </w:r>
          </w:p>
        </w:tc>
      </w:tr>
      <w:tr w:rsidR="005A1F5C" w14:paraId="7B6568CD" w14:textId="77777777" w:rsidTr="005053CD">
        <w:trPr>
          <w:cantSplit/>
          <w:trHeight w:val="70"/>
        </w:trPr>
        <w:tc>
          <w:tcPr>
            <w:tcW w:w="3347" w:type="dxa"/>
            <w:gridSpan w:val="3"/>
            <w:shd w:val="clear" w:color="auto" w:fill="F7CAAC"/>
          </w:tcPr>
          <w:p w14:paraId="4506D689" w14:textId="77777777" w:rsidR="005A1F5C" w:rsidRDefault="005A1F5C" w:rsidP="005053CD">
            <w:pPr>
              <w:jc w:val="both"/>
            </w:pPr>
            <w:r>
              <w:rPr>
                <w:b/>
              </w:rPr>
              <w:t>Obor jmenovacího řízení</w:t>
            </w:r>
          </w:p>
        </w:tc>
        <w:tc>
          <w:tcPr>
            <w:tcW w:w="2245" w:type="dxa"/>
            <w:gridSpan w:val="3"/>
            <w:shd w:val="clear" w:color="auto" w:fill="F7CAAC"/>
          </w:tcPr>
          <w:p w14:paraId="326114E5" w14:textId="77777777" w:rsidR="005A1F5C" w:rsidRDefault="005A1F5C" w:rsidP="005053CD">
            <w:pPr>
              <w:jc w:val="both"/>
            </w:pPr>
            <w:r>
              <w:rPr>
                <w:b/>
              </w:rPr>
              <w:t>Rok udělení hodnosti</w:t>
            </w:r>
          </w:p>
        </w:tc>
        <w:tc>
          <w:tcPr>
            <w:tcW w:w="2248" w:type="dxa"/>
            <w:gridSpan w:val="5"/>
            <w:tcBorders>
              <w:right w:val="single" w:sz="12" w:space="0" w:color="auto"/>
            </w:tcBorders>
            <w:shd w:val="clear" w:color="auto" w:fill="F7CAAC"/>
          </w:tcPr>
          <w:p w14:paraId="516B67D6" w14:textId="77777777" w:rsidR="005A1F5C" w:rsidRDefault="005A1F5C" w:rsidP="005053CD">
            <w:pPr>
              <w:jc w:val="both"/>
            </w:pPr>
            <w:r>
              <w:rPr>
                <w:b/>
              </w:rPr>
              <w:t>Řízení konáno na VŠ</w:t>
            </w:r>
          </w:p>
        </w:tc>
        <w:tc>
          <w:tcPr>
            <w:tcW w:w="632" w:type="dxa"/>
            <w:gridSpan w:val="2"/>
            <w:tcBorders>
              <w:left w:val="single" w:sz="12" w:space="0" w:color="auto"/>
            </w:tcBorders>
          </w:tcPr>
          <w:p w14:paraId="207B63FF" w14:textId="77777777" w:rsidR="005A1F5C" w:rsidRPr="00F20AEF" w:rsidRDefault="005A1F5C" w:rsidP="005053CD">
            <w:pPr>
              <w:jc w:val="both"/>
              <w:rPr>
                <w:b/>
              </w:rPr>
            </w:pPr>
          </w:p>
        </w:tc>
        <w:tc>
          <w:tcPr>
            <w:tcW w:w="693" w:type="dxa"/>
          </w:tcPr>
          <w:p w14:paraId="38B7ECA7" w14:textId="77777777" w:rsidR="005A1F5C" w:rsidRPr="00F20AEF" w:rsidRDefault="005A1F5C" w:rsidP="005053CD">
            <w:pPr>
              <w:jc w:val="both"/>
              <w:rPr>
                <w:b/>
              </w:rPr>
            </w:pPr>
          </w:p>
        </w:tc>
        <w:tc>
          <w:tcPr>
            <w:tcW w:w="694" w:type="dxa"/>
          </w:tcPr>
          <w:p w14:paraId="02FE934B" w14:textId="77777777" w:rsidR="005A1F5C" w:rsidRDefault="005A1F5C" w:rsidP="005053CD">
            <w:pPr>
              <w:jc w:val="both"/>
              <w:rPr>
                <w:b/>
              </w:rPr>
            </w:pPr>
          </w:p>
        </w:tc>
      </w:tr>
      <w:tr w:rsidR="005A1F5C" w14:paraId="2A667A62" w14:textId="77777777" w:rsidTr="005053CD">
        <w:trPr>
          <w:trHeight w:val="205"/>
        </w:trPr>
        <w:tc>
          <w:tcPr>
            <w:tcW w:w="3347" w:type="dxa"/>
            <w:gridSpan w:val="3"/>
          </w:tcPr>
          <w:p w14:paraId="7C728864" w14:textId="77777777" w:rsidR="005A1F5C" w:rsidRDefault="005A1F5C" w:rsidP="005053CD">
            <w:pPr>
              <w:jc w:val="both"/>
            </w:pPr>
          </w:p>
        </w:tc>
        <w:tc>
          <w:tcPr>
            <w:tcW w:w="2245" w:type="dxa"/>
            <w:gridSpan w:val="3"/>
          </w:tcPr>
          <w:p w14:paraId="50E76847" w14:textId="77777777" w:rsidR="005A1F5C" w:rsidRDefault="005A1F5C" w:rsidP="005053CD">
            <w:pPr>
              <w:jc w:val="both"/>
            </w:pPr>
          </w:p>
        </w:tc>
        <w:tc>
          <w:tcPr>
            <w:tcW w:w="2248" w:type="dxa"/>
            <w:gridSpan w:val="5"/>
            <w:tcBorders>
              <w:right w:val="single" w:sz="12" w:space="0" w:color="auto"/>
            </w:tcBorders>
          </w:tcPr>
          <w:p w14:paraId="589840B0" w14:textId="77777777" w:rsidR="005A1F5C" w:rsidRDefault="005A1F5C" w:rsidP="005053CD">
            <w:pPr>
              <w:jc w:val="both"/>
            </w:pPr>
          </w:p>
        </w:tc>
        <w:tc>
          <w:tcPr>
            <w:tcW w:w="1325" w:type="dxa"/>
            <w:gridSpan w:val="3"/>
            <w:tcBorders>
              <w:left w:val="single" w:sz="12" w:space="0" w:color="auto"/>
            </w:tcBorders>
            <w:shd w:val="clear" w:color="auto" w:fill="FBD4B4"/>
            <w:vAlign w:val="center"/>
          </w:tcPr>
          <w:p w14:paraId="63F6720F" w14:textId="77777777" w:rsidR="005A1F5C" w:rsidRPr="00F20AEF" w:rsidRDefault="005A1F5C" w:rsidP="005053CD">
            <w:pPr>
              <w:jc w:val="both"/>
              <w:rPr>
                <w:b/>
                <w:sz w:val="18"/>
              </w:rPr>
            </w:pPr>
            <w:r w:rsidRPr="00F20AEF">
              <w:rPr>
                <w:b/>
                <w:sz w:val="18"/>
              </w:rPr>
              <w:t>H-index WoS/Scopus</w:t>
            </w:r>
          </w:p>
        </w:tc>
        <w:tc>
          <w:tcPr>
            <w:tcW w:w="694" w:type="dxa"/>
            <w:vAlign w:val="center"/>
          </w:tcPr>
          <w:p w14:paraId="0082864A" w14:textId="77777777" w:rsidR="005A1F5C" w:rsidRDefault="005A1F5C" w:rsidP="005053CD">
            <w:pPr>
              <w:rPr>
                <w:b/>
              </w:rPr>
            </w:pPr>
            <w:r>
              <w:rPr>
                <w:b/>
              </w:rPr>
              <w:t xml:space="preserve">    /</w:t>
            </w:r>
          </w:p>
        </w:tc>
      </w:tr>
      <w:tr w:rsidR="005D3125" w14:paraId="363D6E94" w14:textId="77777777" w:rsidTr="00830928">
        <w:tc>
          <w:tcPr>
            <w:tcW w:w="9859" w:type="dxa"/>
            <w:gridSpan w:val="15"/>
            <w:shd w:val="clear" w:color="auto" w:fill="F7CAAC"/>
          </w:tcPr>
          <w:p w14:paraId="178DCEA6" w14:textId="77777777" w:rsidR="005D3125" w:rsidRDefault="005D3125" w:rsidP="00830928">
            <w:pPr>
              <w:jc w:val="both"/>
              <w:rPr>
                <w:b/>
              </w:rPr>
            </w:pPr>
            <w:r>
              <w:rPr>
                <w:b/>
              </w:rPr>
              <w:t>Přehled o nejvýznamnější publikační a další tvůrčí činnosti nebo další profesní činnosti u odborníků z praxe vztahující se k zabezpečovaným předmětům</w:t>
            </w:r>
          </w:p>
        </w:tc>
      </w:tr>
      <w:tr w:rsidR="005D3125" w:rsidRPr="001275AC" w14:paraId="4A66634D" w14:textId="77777777" w:rsidTr="00830928">
        <w:trPr>
          <w:trHeight w:val="552"/>
        </w:trPr>
        <w:tc>
          <w:tcPr>
            <w:tcW w:w="9859" w:type="dxa"/>
            <w:gridSpan w:val="15"/>
          </w:tcPr>
          <w:p w14:paraId="0D30BE69" w14:textId="77777777" w:rsidR="00C50DE1" w:rsidRPr="001275AC" w:rsidRDefault="00C50DE1" w:rsidP="00C50DE1">
            <w:pPr>
              <w:pStyle w:val="Bezmezer"/>
              <w:rPr>
                <w:ins w:id="472" w:author="Hana Ponížilová" w:date="2023-05-25T13:42:00Z"/>
              </w:rPr>
            </w:pPr>
            <w:ins w:id="473" w:author="Hana Ponížilová" w:date="2023-05-25T13:42:00Z">
              <w:r w:rsidRPr="001275AC">
                <w:t>2022: MARSEE – diagnostický přístroj – REDEVIA Zlín</w:t>
              </w:r>
            </w:ins>
          </w:p>
          <w:p w14:paraId="22056956" w14:textId="77777777" w:rsidR="00C50DE1" w:rsidRPr="001275AC" w:rsidRDefault="00C50DE1" w:rsidP="00C50DE1">
            <w:pPr>
              <w:pStyle w:val="Bezmezer"/>
              <w:rPr>
                <w:ins w:id="474" w:author="Hana Ponížilová" w:date="2023-05-25T13:42:00Z"/>
              </w:rPr>
            </w:pPr>
            <w:ins w:id="475" w:author="Hana Ponížilová" w:date="2023-05-25T13:42:00Z">
              <w:r w:rsidRPr="001275AC">
                <w:t>2022: ORGANIZÉR OBUVI – BAŤA Zlín</w:t>
              </w:r>
            </w:ins>
          </w:p>
          <w:p w14:paraId="44A6BBA5" w14:textId="77777777" w:rsidR="00C50DE1" w:rsidRPr="001275AC" w:rsidRDefault="00C50DE1" w:rsidP="00C50DE1">
            <w:pPr>
              <w:pStyle w:val="Bezmezer"/>
              <w:rPr>
                <w:ins w:id="476" w:author="Hana Ponížilová" w:date="2023-05-25T13:42:00Z"/>
              </w:rPr>
            </w:pPr>
            <w:ins w:id="477" w:author="Hana Ponížilová" w:date="2023-05-25T13:42:00Z">
              <w:r w:rsidRPr="001275AC">
                <w:t>2021: OVO 2.0 – interiérové křeslo – DUCHOŇ DESIGN Jihlava</w:t>
              </w:r>
            </w:ins>
          </w:p>
          <w:p w14:paraId="4B7973A5" w14:textId="77777777" w:rsidR="00C50DE1" w:rsidRPr="001275AC" w:rsidRDefault="00C50DE1" w:rsidP="00C50DE1">
            <w:pPr>
              <w:pStyle w:val="Bezmezer"/>
              <w:rPr>
                <w:ins w:id="478" w:author="Hana Ponížilová" w:date="2023-05-25T13:42:00Z"/>
              </w:rPr>
            </w:pPr>
            <w:ins w:id="479" w:author="Hana Ponížilová" w:date="2023-05-25T13:42:00Z">
              <w:r w:rsidRPr="001275AC">
                <w:t>2021: POJÍZDNÝ PRODEJNÍ STÁNEK – MAVE Liptál</w:t>
              </w:r>
            </w:ins>
          </w:p>
          <w:p w14:paraId="0D565E75" w14:textId="77777777" w:rsidR="00C50DE1" w:rsidRPr="001275AC" w:rsidRDefault="00C50DE1" w:rsidP="00C50DE1">
            <w:pPr>
              <w:pStyle w:val="Bezmezer"/>
              <w:rPr>
                <w:ins w:id="480" w:author="Hana Ponížilová" w:date="2023-05-25T13:42:00Z"/>
              </w:rPr>
            </w:pPr>
            <w:ins w:id="481" w:author="Hana Ponížilová" w:date="2023-05-25T13:42:00Z">
              <w:r w:rsidRPr="001275AC">
                <w:t>2021: FLOWÉ – hydroponický květináč – REDEVIA Zlín</w:t>
              </w:r>
            </w:ins>
          </w:p>
          <w:p w14:paraId="0CFC6975" w14:textId="1E7E9551" w:rsidR="005D3125" w:rsidRPr="001275AC" w:rsidRDefault="005D3125" w:rsidP="00830928">
            <w:pPr>
              <w:rPr>
                <w:rFonts w:cs="Calibri"/>
              </w:rPr>
            </w:pPr>
            <w:r>
              <w:t xml:space="preserve">2020: SURMAN, M., KOLESÁR, Z., KOUDELKOVÁ, D., CHRENKA, F. </w:t>
            </w:r>
            <w:r>
              <w:rPr>
                <w:b/>
                <w:i/>
              </w:rPr>
              <w:t>MARTIN SURMAN</w:t>
            </w:r>
            <w:r>
              <w:rPr>
                <w:rFonts w:cs="Calibri"/>
              </w:rPr>
              <w:t>. 1. vyd. Zlín: Univerzita Tomáše Bati ve Zlíně, 2020. 223 s. ISBN 978-80-7454-943-4</w:t>
            </w:r>
          </w:p>
        </w:tc>
      </w:tr>
    </w:tbl>
    <w:p w14:paraId="2DE51BCA" w14:textId="77777777" w:rsidR="00194C81" w:rsidRDefault="00194C81">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4536"/>
        <w:gridCol w:w="786"/>
        <w:gridCol w:w="2019"/>
      </w:tblGrid>
      <w:tr w:rsidR="005D3125" w14:paraId="729BD38E" w14:textId="77777777" w:rsidTr="00830928">
        <w:trPr>
          <w:trHeight w:val="218"/>
        </w:trPr>
        <w:tc>
          <w:tcPr>
            <w:tcW w:w="9859" w:type="dxa"/>
            <w:gridSpan w:val="4"/>
            <w:shd w:val="clear" w:color="auto" w:fill="F7CAAC"/>
          </w:tcPr>
          <w:p w14:paraId="54FC6AD8" w14:textId="3BBBC799" w:rsidR="005D3125" w:rsidRDefault="005D3125" w:rsidP="00830928">
            <w:pPr>
              <w:rPr>
                <w:b/>
              </w:rPr>
            </w:pPr>
            <w:r>
              <w:rPr>
                <w:b/>
              </w:rPr>
              <w:lastRenderedPageBreak/>
              <w:t>Působení v zahraničí</w:t>
            </w:r>
          </w:p>
        </w:tc>
      </w:tr>
      <w:tr w:rsidR="005D3125" w:rsidRPr="00631B88" w14:paraId="56F5E347" w14:textId="77777777" w:rsidTr="00830928">
        <w:trPr>
          <w:trHeight w:val="600"/>
        </w:trPr>
        <w:tc>
          <w:tcPr>
            <w:tcW w:w="9859" w:type="dxa"/>
            <w:gridSpan w:val="4"/>
          </w:tcPr>
          <w:p w14:paraId="5F0FEEC9" w14:textId="77777777" w:rsidR="005D3125" w:rsidRPr="007A4E18" w:rsidRDefault="005D3125" w:rsidP="00830928">
            <w:r w:rsidRPr="007A4E18">
              <w:t xml:space="preserve">2022: </w:t>
            </w:r>
            <w:r w:rsidRPr="007A4E18">
              <w:rPr>
                <w:rStyle w:val="Zdraznn"/>
                <w:rFonts w:eastAsia="Calibri"/>
                <w:shd w:val="clear" w:color="auto" w:fill="FFFFFF"/>
              </w:rPr>
              <w:t>Slovenská technická univerzita v Bratislave</w:t>
            </w:r>
            <w:r w:rsidRPr="007A4E18">
              <w:t>, Fakulta architektúry a dizajnu, Ústav dizajnu, Slovensko, SOCRATES / ERASMUS, pedagogická mobilita</w:t>
            </w:r>
          </w:p>
          <w:p w14:paraId="5ACF1F70" w14:textId="6E8409D2" w:rsidR="005D3125" w:rsidRPr="00631B88" w:rsidRDefault="005D3125" w:rsidP="00C50DE1">
            <w:r w:rsidRPr="007A4E18">
              <w:t>2012: Akademia Sztuk Pięknych w Krakowie, Krakow, Polsko, pedagogická mobilita</w:t>
            </w:r>
          </w:p>
        </w:tc>
      </w:tr>
      <w:tr w:rsidR="005D3125" w14:paraId="4056BFCB" w14:textId="77777777" w:rsidTr="00830928">
        <w:trPr>
          <w:cantSplit/>
          <w:trHeight w:val="470"/>
        </w:trPr>
        <w:tc>
          <w:tcPr>
            <w:tcW w:w="2518" w:type="dxa"/>
            <w:shd w:val="clear" w:color="auto" w:fill="F7CAAC"/>
          </w:tcPr>
          <w:p w14:paraId="321D0199" w14:textId="77777777" w:rsidR="005D3125" w:rsidRDefault="005D3125" w:rsidP="00830928">
            <w:pPr>
              <w:jc w:val="both"/>
              <w:rPr>
                <w:b/>
              </w:rPr>
            </w:pPr>
            <w:r>
              <w:rPr>
                <w:b/>
              </w:rPr>
              <w:t xml:space="preserve">Podpis </w:t>
            </w:r>
          </w:p>
        </w:tc>
        <w:tc>
          <w:tcPr>
            <w:tcW w:w="4536" w:type="dxa"/>
          </w:tcPr>
          <w:p w14:paraId="1DD30627" w14:textId="77777777" w:rsidR="005D3125" w:rsidRDefault="005D3125" w:rsidP="00830928">
            <w:pPr>
              <w:jc w:val="both"/>
            </w:pPr>
            <w:r>
              <w:t>Martin Surman v. r.</w:t>
            </w:r>
          </w:p>
        </w:tc>
        <w:tc>
          <w:tcPr>
            <w:tcW w:w="786" w:type="dxa"/>
            <w:shd w:val="clear" w:color="auto" w:fill="F7CAAC"/>
          </w:tcPr>
          <w:p w14:paraId="439FC927" w14:textId="77777777" w:rsidR="005D3125" w:rsidRDefault="005D3125" w:rsidP="00830928">
            <w:pPr>
              <w:jc w:val="both"/>
            </w:pPr>
            <w:r>
              <w:rPr>
                <w:b/>
              </w:rPr>
              <w:t>datum</w:t>
            </w:r>
          </w:p>
        </w:tc>
        <w:tc>
          <w:tcPr>
            <w:tcW w:w="2019" w:type="dxa"/>
          </w:tcPr>
          <w:p w14:paraId="63F4C5D7" w14:textId="77777777" w:rsidR="005D3125" w:rsidRDefault="005D3125" w:rsidP="00830928">
            <w:pPr>
              <w:jc w:val="both"/>
            </w:pPr>
            <w:r>
              <w:t>2.2.2023</w:t>
            </w:r>
          </w:p>
        </w:tc>
      </w:tr>
    </w:tbl>
    <w:p w14:paraId="0C2A0460" w14:textId="7C5C0DA7" w:rsidR="000A2A22" w:rsidRDefault="000A2A22"/>
    <w:p w14:paraId="20513FBA" w14:textId="1378D21A" w:rsidR="00D91C10" w:rsidRDefault="00BD467D">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216EE6" w14:paraId="7E75ECB8" w14:textId="77777777" w:rsidTr="00E400EA">
        <w:tc>
          <w:tcPr>
            <w:tcW w:w="9859" w:type="dxa"/>
            <w:gridSpan w:val="15"/>
            <w:tcBorders>
              <w:bottom w:val="double" w:sz="4" w:space="0" w:color="auto"/>
            </w:tcBorders>
            <w:shd w:val="clear" w:color="auto" w:fill="BDD6EE"/>
          </w:tcPr>
          <w:p w14:paraId="726DEEFA" w14:textId="77777777" w:rsidR="00216EE6" w:rsidRDefault="00216EE6" w:rsidP="00E400EA">
            <w:pPr>
              <w:jc w:val="both"/>
              <w:rPr>
                <w:b/>
                <w:sz w:val="28"/>
              </w:rPr>
            </w:pPr>
            <w:r>
              <w:rPr>
                <w:b/>
                <w:sz w:val="28"/>
              </w:rPr>
              <w:lastRenderedPageBreak/>
              <w:t>C-I – Personální zabezpečení</w:t>
            </w:r>
          </w:p>
        </w:tc>
      </w:tr>
      <w:tr w:rsidR="00216EE6" w14:paraId="74B195AA" w14:textId="77777777" w:rsidTr="00E400EA">
        <w:tc>
          <w:tcPr>
            <w:tcW w:w="2518" w:type="dxa"/>
            <w:tcBorders>
              <w:top w:val="double" w:sz="4" w:space="0" w:color="auto"/>
            </w:tcBorders>
            <w:shd w:val="clear" w:color="auto" w:fill="F7CAAC"/>
          </w:tcPr>
          <w:p w14:paraId="0D075172" w14:textId="77777777" w:rsidR="00216EE6" w:rsidRDefault="00216EE6" w:rsidP="00E400EA">
            <w:pPr>
              <w:jc w:val="both"/>
              <w:rPr>
                <w:b/>
              </w:rPr>
            </w:pPr>
            <w:r>
              <w:rPr>
                <w:b/>
              </w:rPr>
              <w:t>Vysoká škola</w:t>
            </w:r>
          </w:p>
        </w:tc>
        <w:tc>
          <w:tcPr>
            <w:tcW w:w="7341" w:type="dxa"/>
            <w:gridSpan w:val="14"/>
          </w:tcPr>
          <w:p w14:paraId="6CCC4CF7" w14:textId="77777777" w:rsidR="00216EE6" w:rsidRDefault="00216EE6" w:rsidP="00E400EA">
            <w:pPr>
              <w:jc w:val="both"/>
            </w:pPr>
            <w:r>
              <w:t>Univerzita Tomáše Bati ve Zlíně</w:t>
            </w:r>
          </w:p>
        </w:tc>
      </w:tr>
      <w:tr w:rsidR="00216EE6" w14:paraId="014DDB25" w14:textId="77777777" w:rsidTr="00E400EA">
        <w:tc>
          <w:tcPr>
            <w:tcW w:w="2518" w:type="dxa"/>
            <w:shd w:val="clear" w:color="auto" w:fill="F7CAAC"/>
          </w:tcPr>
          <w:p w14:paraId="5BC7975D" w14:textId="77777777" w:rsidR="00216EE6" w:rsidRDefault="00216EE6" w:rsidP="00E400EA">
            <w:pPr>
              <w:jc w:val="both"/>
              <w:rPr>
                <w:b/>
              </w:rPr>
            </w:pPr>
            <w:r>
              <w:rPr>
                <w:b/>
              </w:rPr>
              <w:t>Součást vysoké školy</w:t>
            </w:r>
          </w:p>
        </w:tc>
        <w:tc>
          <w:tcPr>
            <w:tcW w:w="7341" w:type="dxa"/>
            <w:gridSpan w:val="14"/>
          </w:tcPr>
          <w:p w14:paraId="1306A753" w14:textId="77777777" w:rsidR="00216EE6" w:rsidRDefault="00216EE6" w:rsidP="00E400EA">
            <w:pPr>
              <w:jc w:val="both"/>
            </w:pPr>
            <w:r>
              <w:t>Fakulta multimediálních komunikací</w:t>
            </w:r>
          </w:p>
        </w:tc>
      </w:tr>
      <w:tr w:rsidR="00216EE6" w14:paraId="279B6A1C" w14:textId="77777777" w:rsidTr="00E400EA">
        <w:tc>
          <w:tcPr>
            <w:tcW w:w="2518" w:type="dxa"/>
            <w:shd w:val="clear" w:color="auto" w:fill="F7CAAC"/>
          </w:tcPr>
          <w:p w14:paraId="22DCD291" w14:textId="77777777" w:rsidR="00216EE6" w:rsidRDefault="00216EE6" w:rsidP="00E400EA">
            <w:pPr>
              <w:jc w:val="both"/>
              <w:rPr>
                <w:b/>
              </w:rPr>
            </w:pPr>
            <w:r>
              <w:rPr>
                <w:b/>
              </w:rPr>
              <w:t>Název studijního programu</w:t>
            </w:r>
          </w:p>
        </w:tc>
        <w:tc>
          <w:tcPr>
            <w:tcW w:w="7341" w:type="dxa"/>
            <w:gridSpan w:val="14"/>
          </w:tcPr>
          <w:p w14:paraId="0C86BA08" w14:textId="77777777" w:rsidR="00216EE6" w:rsidRDefault="00216EE6" w:rsidP="00E400EA">
            <w:pPr>
              <w:jc w:val="both"/>
            </w:pPr>
            <w:r>
              <w:t>Design</w:t>
            </w:r>
          </w:p>
        </w:tc>
      </w:tr>
      <w:tr w:rsidR="00216EE6" w14:paraId="0934261F" w14:textId="77777777" w:rsidTr="00E400EA">
        <w:tc>
          <w:tcPr>
            <w:tcW w:w="2518" w:type="dxa"/>
            <w:shd w:val="clear" w:color="auto" w:fill="F7CAAC"/>
          </w:tcPr>
          <w:p w14:paraId="104281EA" w14:textId="77777777" w:rsidR="00216EE6" w:rsidRDefault="00216EE6" w:rsidP="00E400EA">
            <w:pPr>
              <w:jc w:val="both"/>
              <w:rPr>
                <w:b/>
              </w:rPr>
            </w:pPr>
            <w:r>
              <w:rPr>
                <w:b/>
              </w:rPr>
              <w:t>Jméno a příjmení</w:t>
            </w:r>
          </w:p>
        </w:tc>
        <w:tc>
          <w:tcPr>
            <w:tcW w:w="4536" w:type="dxa"/>
            <w:gridSpan w:val="8"/>
          </w:tcPr>
          <w:p w14:paraId="627E9FA5" w14:textId="51E3EE60" w:rsidR="00216EE6" w:rsidRDefault="009B50B4" w:rsidP="00E400EA">
            <w:pPr>
              <w:jc w:val="both"/>
            </w:pPr>
            <w:r w:rsidRPr="0085323D">
              <w:t>Miroslava Štýbrová</w:t>
            </w:r>
          </w:p>
        </w:tc>
        <w:tc>
          <w:tcPr>
            <w:tcW w:w="709" w:type="dxa"/>
            <w:shd w:val="clear" w:color="auto" w:fill="F7CAAC"/>
          </w:tcPr>
          <w:p w14:paraId="2EBF76E3" w14:textId="77777777" w:rsidR="00216EE6" w:rsidRDefault="00216EE6" w:rsidP="00E400EA">
            <w:pPr>
              <w:jc w:val="both"/>
              <w:rPr>
                <w:b/>
              </w:rPr>
            </w:pPr>
            <w:r>
              <w:rPr>
                <w:b/>
              </w:rPr>
              <w:t>Tituly</w:t>
            </w:r>
          </w:p>
        </w:tc>
        <w:tc>
          <w:tcPr>
            <w:tcW w:w="2096" w:type="dxa"/>
            <w:gridSpan w:val="5"/>
          </w:tcPr>
          <w:p w14:paraId="0240C0E1" w14:textId="6B0D09DD" w:rsidR="00216EE6" w:rsidRDefault="009B50B4" w:rsidP="00E400EA">
            <w:pPr>
              <w:jc w:val="both"/>
            </w:pPr>
            <w:r>
              <w:t>Mgr.</w:t>
            </w:r>
          </w:p>
        </w:tc>
      </w:tr>
      <w:tr w:rsidR="00216EE6" w14:paraId="1831538E" w14:textId="77777777" w:rsidTr="00E400EA">
        <w:tc>
          <w:tcPr>
            <w:tcW w:w="2518" w:type="dxa"/>
            <w:shd w:val="clear" w:color="auto" w:fill="F7CAAC"/>
          </w:tcPr>
          <w:p w14:paraId="30A73773" w14:textId="77777777" w:rsidR="00216EE6" w:rsidRDefault="00216EE6" w:rsidP="00E400EA">
            <w:pPr>
              <w:jc w:val="both"/>
              <w:rPr>
                <w:b/>
              </w:rPr>
            </w:pPr>
            <w:r>
              <w:rPr>
                <w:b/>
              </w:rPr>
              <w:t>Rok narození</w:t>
            </w:r>
          </w:p>
        </w:tc>
        <w:tc>
          <w:tcPr>
            <w:tcW w:w="829" w:type="dxa"/>
            <w:gridSpan w:val="2"/>
          </w:tcPr>
          <w:p w14:paraId="1A070C7D" w14:textId="356C78A5" w:rsidR="00216EE6" w:rsidRDefault="00216EE6" w:rsidP="00E400EA">
            <w:pPr>
              <w:jc w:val="both"/>
            </w:pPr>
            <w:r>
              <w:t>19</w:t>
            </w:r>
            <w:r w:rsidR="009B50B4">
              <w:t>5</w:t>
            </w:r>
            <w:r>
              <w:t>5</w:t>
            </w:r>
          </w:p>
        </w:tc>
        <w:tc>
          <w:tcPr>
            <w:tcW w:w="1721" w:type="dxa"/>
            <w:shd w:val="clear" w:color="auto" w:fill="F7CAAC"/>
          </w:tcPr>
          <w:p w14:paraId="1B76DA36" w14:textId="77777777" w:rsidR="00216EE6" w:rsidRDefault="00216EE6" w:rsidP="00E400EA">
            <w:pPr>
              <w:jc w:val="both"/>
              <w:rPr>
                <w:b/>
              </w:rPr>
            </w:pPr>
            <w:r>
              <w:rPr>
                <w:b/>
              </w:rPr>
              <w:t>typ vztahu k VŠ</w:t>
            </w:r>
          </w:p>
        </w:tc>
        <w:tc>
          <w:tcPr>
            <w:tcW w:w="992" w:type="dxa"/>
            <w:gridSpan w:val="4"/>
          </w:tcPr>
          <w:p w14:paraId="573E7430" w14:textId="77777777" w:rsidR="007D2059" w:rsidRDefault="007D2059" w:rsidP="007D2059">
            <w:pPr>
              <w:jc w:val="both"/>
            </w:pPr>
            <w:r>
              <w:t>DPP</w:t>
            </w:r>
          </w:p>
          <w:p w14:paraId="399E0DB1" w14:textId="77CEE545" w:rsidR="00216EE6" w:rsidRDefault="00216EE6" w:rsidP="00E400EA">
            <w:pPr>
              <w:jc w:val="both"/>
            </w:pPr>
          </w:p>
        </w:tc>
        <w:tc>
          <w:tcPr>
            <w:tcW w:w="994" w:type="dxa"/>
            <w:shd w:val="clear" w:color="auto" w:fill="F7CAAC"/>
          </w:tcPr>
          <w:p w14:paraId="7F8006BE" w14:textId="77777777" w:rsidR="00216EE6" w:rsidRDefault="00216EE6" w:rsidP="00E400EA">
            <w:pPr>
              <w:jc w:val="both"/>
              <w:rPr>
                <w:b/>
              </w:rPr>
            </w:pPr>
            <w:r>
              <w:rPr>
                <w:b/>
              </w:rPr>
              <w:t>rozsah</w:t>
            </w:r>
          </w:p>
        </w:tc>
        <w:tc>
          <w:tcPr>
            <w:tcW w:w="709" w:type="dxa"/>
          </w:tcPr>
          <w:p w14:paraId="6D8F9B76" w14:textId="245F33B2" w:rsidR="00216EE6" w:rsidRDefault="0078654D" w:rsidP="00E400EA">
            <w:pPr>
              <w:jc w:val="both"/>
            </w:pPr>
            <w:r>
              <w:t>4h/t</w:t>
            </w:r>
          </w:p>
        </w:tc>
        <w:tc>
          <w:tcPr>
            <w:tcW w:w="709" w:type="dxa"/>
            <w:gridSpan w:val="3"/>
            <w:shd w:val="clear" w:color="auto" w:fill="F7CAAC"/>
          </w:tcPr>
          <w:p w14:paraId="394BE232" w14:textId="77777777" w:rsidR="00216EE6" w:rsidRDefault="00216EE6" w:rsidP="00E400EA">
            <w:pPr>
              <w:jc w:val="both"/>
              <w:rPr>
                <w:b/>
              </w:rPr>
            </w:pPr>
            <w:r>
              <w:rPr>
                <w:b/>
              </w:rPr>
              <w:t>do kdy</w:t>
            </w:r>
          </w:p>
        </w:tc>
        <w:tc>
          <w:tcPr>
            <w:tcW w:w="1387" w:type="dxa"/>
            <w:gridSpan w:val="2"/>
          </w:tcPr>
          <w:p w14:paraId="2F317A65" w14:textId="734EF932" w:rsidR="00216EE6" w:rsidRDefault="00216EE6" w:rsidP="00E400EA">
            <w:pPr>
              <w:jc w:val="both"/>
            </w:pPr>
          </w:p>
        </w:tc>
      </w:tr>
      <w:tr w:rsidR="00216EE6" w14:paraId="3E51D869" w14:textId="77777777" w:rsidTr="00E400EA">
        <w:tc>
          <w:tcPr>
            <w:tcW w:w="5068" w:type="dxa"/>
            <w:gridSpan w:val="4"/>
            <w:shd w:val="clear" w:color="auto" w:fill="F7CAAC"/>
          </w:tcPr>
          <w:p w14:paraId="375F206A" w14:textId="77777777" w:rsidR="00216EE6" w:rsidRDefault="00216EE6" w:rsidP="00E400EA">
            <w:pPr>
              <w:jc w:val="both"/>
              <w:rPr>
                <w:b/>
              </w:rPr>
            </w:pPr>
            <w:r>
              <w:rPr>
                <w:b/>
              </w:rPr>
              <w:t>Typ vztahu na součásti VŠ, která uskutečňuje st. program</w:t>
            </w:r>
          </w:p>
        </w:tc>
        <w:tc>
          <w:tcPr>
            <w:tcW w:w="992" w:type="dxa"/>
            <w:gridSpan w:val="4"/>
          </w:tcPr>
          <w:p w14:paraId="576B5454" w14:textId="660FA5E6" w:rsidR="00216EE6" w:rsidRDefault="009B50B4" w:rsidP="00E400EA">
            <w:pPr>
              <w:jc w:val="both"/>
            </w:pPr>
            <w:r>
              <w:t>DPP</w:t>
            </w:r>
          </w:p>
        </w:tc>
        <w:tc>
          <w:tcPr>
            <w:tcW w:w="994" w:type="dxa"/>
            <w:shd w:val="clear" w:color="auto" w:fill="F7CAAC"/>
          </w:tcPr>
          <w:p w14:paraId="4B8F01D7" w14:textId="77777777" w:rsidR="00216EE6" w:rsidRDefault="00216EE6" w:rsidP="00E400EA">
            <w:pPr>
              <w:jc w:val="both"/>
              <w:rPr>
                <w:b/>
              </w:rPr>
            </w:pPr>
            <w:r>
              <w:rPr>
                <w:b/>
              </w:rPr>
              <w:t>rozsah</w:t>
            </w:r>
          </w:p>
        </w:tc>
        <w:tc>
          <w:tcPr>
            <w:tcW w:w="709" w:type="dxa"/>
          </w:tcPr>
          <w:p w14:paraId="48468174" w14:textId="37BAE295" w:rsidR="00216EE6" w:rsidRDefault="0078654D" w:rsidP="00E400EA">
            <w:pPr>
              <w:jc w:val="both"/>
            </w:pPr>
            <w:r>
              <w:t>4h/t</w:t>
            </w:r>
          </w:p>
        </w:tc>
        <w:tc>
          <w:tcPr>
            <w:tcW w:w="709" w:type="dxa"/>
            <w:gridSpan w:val="3"/>
            <w:shd w:val="clear" w:color="auto" w:fill="F7CAAC"/>
          </w:tcPr>
          <w:p w14:paraId="53E10BA4" w14:textId="77777777" w:rsidR="00216EE6" w:rsidRDefault="00216EE6" w:rsidP="00E400EA">
            <w:pPr>
              <w:jc w:val="both"/>
              <w:rPr>
                <w:b/>
              </w:rPr>
            </w:pPr>
            <w:r>
              <w:rPr>
                <w:b/>
              </w:rPr>
              <w:t>do kdy</w:t>
            </w:r>
          </w:p>
        </w:tc>
        <w:tc>
          <w:tcPr>
            <w:tcW w:w="1387" w:type="dxa"/>
            <w:gridSpan w:val="2"/>
          </w:tcPr>
          <w:p w14:paraId="7B887DDF" w14:textId="17934BDE" w:rsidR="00216EE6" w:rsidRDefault="00216EE6" w:rsidP="00E400EA">
            <w:pPr>
              <w:jc w:val="both"/>
            </w:pPr>
          </w:p>
        </w:tc>
      </w:tr>
      <w:tr w:rsidR="00216EE6" w14:paraId="2E601D78" w14:textId="77777777" w:rsidTr="00E400EA">
        <w:tc>
          <w:tcPr>
            <w:tcW w:w="6060" w:type="dxa"/>
            <w:gridSpan w:val="8"/>
            <w:shd w:val="clear" w:color="auto" w:fill="F7CAAC"/>
          </w:tcPr>
          <w:p w14:paraId="64E80C7C" w14:textId="77777777" w:rsidR="00216EE6" w:rsidRDefault="00216EE6" w:rsidP="00E400EA">
            <w:pPr>
              <w:jc w:val="both"/>
            </w:pPr>
            <w:r>
              <w:rPr>
                <w:b/>
              </w:rPr>
              <w:t>Další současná působení jako akademický pracovník na jiných VŠ</w:t>
            </w:r>
          </w:p>
        </w:tc>
        <w:tc>
          <w:tcPr>
            <w:tcW w:w="1703" w:type="dxa"/>
            <w:gridSpan w:val="2"/>
            <w:shd w:val="clear" w:color="auto" w:fill="F7CAAC"/>
          </w:tcPr>
          <w:p w14:paraId="3533D0CE" w14:textId="77777777" w:rsidR="00216EE6" w:rsidRDefault="00216EE6" w:rsidP="00E400EA">
            <w:pPr>
              <w:jc w:val="both"/>
              <w:rPr>
                <w:b/>
              </w:rPr>
            </w:pPr>
            <w:r>
              <w:rPr>
                <w:b/>
              </w:rPr>
              <w:t>typ prac. vztahu</w:t>
            </w:r>
          </w:p>
        </w:tc>
        <w:tc>
          <w:tcPr>
            <w:tcW w:w="2096" w:type="dxa"/>
            <w:gridSpan w:val="5"/>
            <w:shd w:val="clear" w:color="auto" w:fill="F7CAAC"/>
          </w:tcPr>
          <w:p w14:paraId="1FDE4DEC" w14:textId="77777777" w:rsidR="00216EE6" w:rsidRDefault="00216EE6" w:rsidP="00E400EA">
            <w:pPr>
              <w:jc w:val="both"/>
              <w:rPr>
                <w:b/>
              </w:rPr>
            </w:pPr>
            <w:r>
              <w:rPr>
                <w:b/>
              </w:rPr>
              <w:t>rozsah</w:t>
            </w:r>
          </w:p>
        </w:tc>
      </w:tr>
      <w:tr w:rsidR="00216EE6" w14:paraId="3A10949E" w14:textId="77777777" w:rsidTr="00E400EA">
        <w:tc>
          <w:tcPr>
            <w:tcW w:w="6060" w:type="dxa"/>
            <w:gridSpan w:val="8"/>
          </w:tcPr>
          <w:p w14:paraId="38574A0E" w14:textId="77777777" w:rsidR="00216EE6" w:rsidRDefault="00216EE6" w:rsidP="00E400EA">
            <w:pPr>
              <w:jc w:val="both"/>
            </w:pPr>
          </w:p>
        </w:tc>
        <w:tc>
          <w:tcPr>
            <w:tcW w:w="1703" w:type="dxa"/>
            <w:gridSpan w:val="2"/>
          </w:tcPr>
          <w:p w14:paraId="07C0BD2D" w14:textId="77777777" w:rsidR="00216EE6" w:rsidRDefault="00216EE6" w:rsidP="00E400EA">
            <w:pPr>
              <w:jc w:val="both"/>
            </w:pPr>
          </w:p>
        </w:tc>
        <w:tc>
          <w:tcPr>
            <w:tcW w:w="2096" w:type="dxa"/>
            <w:gridSpan w:val="5"/>
          </w:tcPr>
          <w:p w14:paraId="082622C5" w14:textId="77777777" w:rsidR="00216EE6" w:rsidRDefault="00216EE6" w:rsidP="00E400EA">
            <w:pPr>
              <w:jc w:val="both"/>
            </w:pPr>
          </w:p>
        </w:tc>
      </w:tr>
      <w:tr w:rsidR="00216EE6" w14:paraId="10551791" w14:textId="77777777" w:rsidTr="00E400EA">
        <w:tc>
          <w:tcPr>
            <w:tcW w:w="9859" w:type="dxa"/>
            <w:gridSpan w:val="15"/>
            <w:shd w:val="clear" w:color="auto" w:fill="F7CAAC"/>
          </w:tcPr>
          <w:p w14:paraId="778DA738" w14:textId="77777777" w:rsidR="00216EE6" w:rsidRDefault="00216EE6" w:rsidP="00E400EA">
            <w:pPr>
              <w:jc w:val="both"/>
            </w:pPr>
            <w:r>
              <w:rPr>
                <w:b/>
              </w:rPr>
              <w:t>Předměty příslušného studijního programu a způsob zapojení do jejich výuky, příp. další zapojení do uskutečňování studijního programu</w:t>
            </w:r>
          </w:p>
        </w:tc>
      </w:tr>
      <w:tr w:rsidR="00216EE6" w:rsidRPr="002827C6" w14:paraId="62001FD6" w14:textId="77777777" w:rsidTr="00E153D9">
        <w:trPr>
          <w:trHeight w:val="186"/>
        </w:trPr>
        <w:tc>
          <w:tcPr>
            <w:tcW w:w="9859" w:type="dxa"/>
            <w:gridSpan w:val="15"/>
            <w:tcBorders>
              <w:top w:val="nil"/>
            </w:tcBorders>
          </w:tcPr>
          <w:p w14:paraId="2B75D1D8" w14:textId="792FADFC" w:rsidR="00216EE6" w:rsidRPr="002827C6" w:rsidRDefault="009B50B4" w:rsidP="00E400EA">
            <w:pPr>
              <w:jc w:val="both"/>
            </w:pPr>
            <w:r>
              <w:t>Dějiny obouvání 7-9 (</w:t>
            </w:r>
            <w:r w:rsidR="00AC7E2D">
              <w:t>přednášející, garant</w:t>
            </w:r>
            <w:r>
              <w:t>)</w:t>
            </w:r>
          </w:p>
        </w:tc>
      </w:tr>
      <w:tr w:rsidR="00216EE6" w:rsidRPr="002827C6" w14:paraId="5259F8E2" w14:textId="77777777" w:rsidTr="00E400EA">
        <w:trPr>
          <w:trHeight w:val="340"/>
        </w:trPr>
        <w:tc>
          <w:tcPr>
            <w:tcW w:w="9859" w:type="dxa"/>
            <w:gridSpan w:val="15"/>
            <w:tcBorders>
              <w:top w:val="nil"/>
            </w:tcBorders>
            <w:shd w:val="clear" w:color="auto" w:fill="FBD4B4"/>
          </w:tcPr>
          <w:p w14:paraId="39D242D0" w14:textId="77777777" w:rsidR="00216EE6" w:rsidRPr="002827C6" w:rsidRDefault="00216EE6" w:rsidP="00E400EA">
            <w:pPr>
              <w:jc w:val="both"/>
              <w:rPr>
                <w:b/>
              </w:rPr>
            </w:pPr>
            <w:r w:rsidRPr="002827C6">
              <w:rPr>
                <w:b/>
              </w:rPr>
              <w:t>Zapojení do výuky v dalších studijních programech na téže vysoké škole (pouze u garantů ZT a PZ předmětů)</w:t>
            </w:r>
          </w:p>
        </w:tc>
      </w:tr>
      <w:tr w:rsidR="00216EE6" w:rsidRPr="002827C6" w14:paraId="46965BDE" w14:textId="77777777" w:rsidTr="00E400EA">
        <w:trPr>
          <w:trHeight w:val="340"/>
        </w:trPr>
        <w:tc>
          <w:tcPr>
            <w:tcW w:w="2802" w:type="dxa"/>
            <w:gridSpan w:val="2"/>
            <w:tcBorders>
              <w:top w:val="nil"/>
            </w:tcBorders>
          </w:tcPr>
          <w:p w14:paraId="60ADCF57" w14:textId="77777777" w:rsidR="00216EE6" w:rsidRPr="002827C6" w:rsidRDefault="00216EE6" w:rsidP="00E400EA">
            <w:pPr>
              <w:jc w:val="both"/>
              <w:rPr>
                <w:b/>
              </w:rPr>
            </w:pPr>
            <w:r w:rsidRPr="002827C6">
              <w:rPr>
                <w:b/>
              </w:rPr>
              <w:t>Název studijního předmětu</w:t>
            </w:r>
          </w:p>
        </w:tc>
        <w:tc>
          <w:tcPr>
            <w:tcW w:w="2409" w:type="dxa"/>
            <w:gridSpan w:val="3"/>
            <w:tcBorders>
              <w:top w:val="nil"/>
            </w:tcBorders>
          </w:tcPr>
          <w:p w14:paraId="06F82343" w14:textId="77777777" w:rsidR="00216EE6" w:rsidRPr="002827C6" w:rsidRDefault="00216EE6" w:rsidP="00E400EA">
            <w:pPr>
              <w:rPr>
                <w:b/>
              </w:rPr>
            </w:pPr>
            <w:r w:rsidRPr="002827C6">
              <w:rPr>
                <w:b/>
              </w:rPr>
              <w:t>Název studijního programu</w:t>
            </w:r>
          </w:p>
        </w:tc>
        <w:tc>
          <w:tcPr>
            <w:tcW w:w="567" w:type="dxa"/>
            <w:gridSpan w:val="2"/>
            <w:tcBorders>
              <w:top w:val="nil"/>
            </w:tcBorders>
          </w:tcPr>
          <w:p w14:paraId="786D6EF8" w14:textId="77777777" w:rsidR="00216EE6" w:rsidRPr="002827C6" w:rsidRDefault="00216EE6" w:rsidP="00E400EA">
            <w:pPr>
              <w:jc w:val="both"/>
              <w:rPr>
                <w:b/>
              </w:rPr>
            </w:pPr>
            <w:r w:rsidRPr="002827C6">
              <w:rPr>
                <w:b/>
              </w:rPr>
              <w:t>Sem.</w:t>
            </w:r>
          </w:p>
        </w:tc>
        <w:tc>
          <w:tcPr>
            <w:tcW w:w="2109" w:type="dxa"/>
            <w:gridSpan w:val="5"/>
            <w:tcBorders>
              <w:top w:val="nil"/>
            </w:tcBorders>
          </w:tcPr>
          <w:p w14:paraId="194711B0" w14:textId="77777777" w:rsidR="00216EE6" w:rsidRPr="002827C6" w:rsidRDefault="00216EE6" w:rsidP="00E400EA">
            <w:pPr>
              <w:rPr>
                <w:b/>
              </w:rPr>
            </w:pPr>
            <w:r w:rsidRPr="002827C6">
              <w:rPr>
                <w:b/>
              </w:rPr>
              <w:t>Role ve výuce daného předmětu</w:t>
            </w:r>
          </w:p>
        </w:tc>
        <w:tc>
          <w:tcPr>
            <w:tcW w:w="1972" w:type="dxa"/>
            <w:gridSpan w:val="3"/>
            <w:tcBorders>
              <w:top w:val="nil"/>
            </w:tcBorders>
          </w:tcPr>
          <w:p w14:paraId="567E4E80" w14:textId="77777777" w:rsidR="00216EE6" w:rsidRPr="002827C6" w:rsidRDefault="00216EE6" w:rsidP="00E400EA">
            <w:pPr>
              <w:rPr>
                <w:b/>
              </w:rPr>
            </w:pPr>
            <w:r>
              <w:rPr>
                <w:b/>
              </w:rPr>
              <w:t>(</w:t>
            </w:r>
            <w:r w:rsidRPr="00F20AEF">
              <w:rPr>
                <w:b/>
                <w:i/>
                <w:iCs/>
              </w:rPr>
              <w:t>nepovinný údaj</w:t>
            </w:r>
            <w:r w:rsidRPr="00F20AEF">
              <w:rPr>
                <w:b/>
              </w:rPr>
              <w:t>)</w:t>
            </w:r>
            <w:r>
              <w:rPr>
                <w:b/>
              </w:rPr>
              <w:t xml:space="preserve"> </w:t>
            </w:r>
            <w:r w:rsidRPr="002827C6">
              <w:rPr>
                <w:b/>
              </w:rPr>
              <w:t>Počet hodin za semestr</w:t>
            </w:r>
          </w:p>
        </w:tc>
      </w:tr>
      <w:tr w:rsidR="00AC7E2D" w:rsidRPr="0016131F" w14:paraId="36AF29A5" w14:textId="77777777" w:rsidTr="00E400EA">
        <w:trPr>
          <w:trHeight w:val="285"/>
        </w:trPr>
        <w:tc>
          <w:tcPr>
            <w:tcW w:w="2802" w:type="dxa"/>
            <w:gridSpan w:val="2"/>
            <w:tcBorders>
              <w:top w:val="nil"/>
            </w:tcBorders>
          </w:tcPr>
          <w:p w14:paraId="114F258C" w14:textId="72CFA79A" w:rsidR="00AC7E2D" w:rsidRPr="0016131F" w:rsidRDefault="00AC7E2D" w:rsidP="00AC7E2D">
            <w:pPr>
              <w:jc w:val="both"/>
            </w:pPr>
            <w:r w:rsidRPr="002C2AB1">
              <w:t>Dějiny obouvání</w:t>
            </w:r>
            <w:r>
              <w:t xml:space="preserve"> 1</w:t>
            </w:r>
          </w:p>
        </w:tc>
        <w:tc>
          <w:tcPr>
            <w:tcW w:w="2409" w:type="dxa"/>
            <w:gridSpan w:val="3"/>
            <w:tcBorders>
              <w:top w:val="nil"/>
            </w:tcBorders>
          </w:tcPr>
          <w:p w14:paraId="246033CB" w14:textId="71E24727" w:rsidR="00AC7E2D" w:rsidRPr="0016131F" w:rsidRDefault="00AC7E2D" w:rsidP="00AC7E2D">
            <w:pPr>
              <w:jc w:val="both"/>
            </w:pPr>
            <w:r>
              <w:t>Design (BSP)</w:t>
            </w:r>
          </w:p>
        </w:tc>
        <w:tc>
          <w:tcPr>
            <w:tcW w:w="567" w:type="dxa"/>
            <w:gridSpan w:val="2"/>
            <w:tcBorders>
              <w:top w:val="nil"/>
            </w:tcBorders>
          </w:tcPr>
          <w:p w14:paraId="19AFB49C" w14:textId="6AC9FF9B" w:rsidR="00AC7E2D" w:rsidRPr="0016131F" w:rsidRDefault="00AC7E2D" w:rsidP="00AC7E2D">
            <w:pPr>
              <w:jc w:val="both"/>
            </w:pPr>
            <w:r>
              <w:t>1ZS</w:t>
            </w:r>
          </w:p>
        </w:tc>
        <w:tc>
          <w:tcPr>
            <w:tcW w:w="2109" w:type="dxa"/>
            <w:gridSpan w:val="5"/>
            <w:tcBorders>
              <w:top w:val="nil"/>
            </w:tcBorders>
          </w:tcPr>
          <w:p w14:paraId="04B0918D" w14:textId="5DBB800E" w:rsidR="00AC7E2D" w:rsidRPr="0016131F" w:rsidRDefault="00AC7E2D" w:rsidP="00AC7E2D">
            <w:pPr>
              <w:jc w:val="both"/>
            </w:pPr>
            <w:r w:rsidRPr="00FD594F">
              <w:t>přednášející, garant</w:t>
            </w:r>
          </w:p>
        </w:tc>
        <w:tc>
          <w:tcPr>
            <w:tcW w:w="1972" w:type="dxa"/>
            <w:gridSpan w:val="3"/>
            <w:tcBorders>
              <w:top w:val="nil"/>
            </w:tcBorders>
          </w:tcPr>
          <w:p w14:paraId="04CC8FA4" w14:textId="77777777" w:rsidR="00AC7E2D" w:rsidRPr="0016131F" w:rsidRDefault="00AC7E2D" w:rsidP="00AC7E2D">
            <w:pPr>
              <w:jc w:val="both"/>
            </w:pPr>
          </w:p>
        </w:tc>
      </w:tr>
      <w:tr w:rsidR="00AC7E2D" w:rsidRPr="0016131F" w14:paraId="0D8FC329" w14:textId="77777777" w:rsidTr="00E400EA">
        <w:trPr>
          <w:trHeight w:val="285"/>
        </w:trPr>
        <w:tc>
          <w:tcPr>
            <w:tcW w:w="2802" w:type="dxa"/>
            <w:gridSpan w:val="2"/>
            <w:tcBorders>
              <w:top w:val="nil"/>
            </w:tcBorders>
          </w:tcPr>
          <w:p w14:paraId="2B96EBE6" w14:textId="5C0842BE" w:rsidR="00AC7E2D" w:rsidRPr="0016131F" w:rsidRDefault="00AC7E2D" w:rsidP="00AC7E2D">
            <w:pPr>
              <w:jc w:val="both"/>
            </w:pPr>
            <w:r w:rsidRPr="002C2AB1">
              <w:t>Dějiny obouvání</w:t>
            </w:r>
            <w:r>
              <w:t xml:space="preserve"> 2</w:t>
            </w:r>
          </w:p>
        </w:tc>
        <w:tc>
          <w:tcPr>
            <w:tcW w:w="2409" w:type="dxa"/>
            <w:gridSpan w:val="3"/>
            <w:tcBorders>
              <w:top w:val="nil"/>
            </w:tcBorders>
          </w:tcPr>
          <w:p w14:paraId="57E4A335" w14:textId="69192DBB" w:rsidR="00AC7E2D" w:rsidRPr="0016131F" w:rsidRDefault="00AC7E2D" w:rsidP="00AC7E2D">
            <w:pPr>
              <w:jc w:val="both"/>
            </w:pPr>
            <w:r w:rsidRPr="00FC13A9">
              <w:t>Design (BSP)</w:t>
            </w:r>
          </w:p>
        </w:tc>
        <w:tc>
          <w:tcPr>
            <w:tcW w:w="567" w:type="dxa"/>
            <w:gridSpan w:val="2"/>
            <w:tcBorders>
              <w:top w:val="nil"/>
            </w:tcBorders>
          </w:tcPr>
          <w:p w14:paraId="7955FB1F" w14:textId="0C533BE0" w:rsidR="00AC7E2D" w:rsidRPr="0016131F" w:rsidRDefault="00AC7E2D" w:rsidP="00AC7E2D">
            <w:pPr>
              <w:jc w:val="both"/>
            </w:pPr>
            <w:r>
              <w:t>1LS</w:t>
            </w:r>
          </w:p>
        </w:tc>
        <w:tc>
          <w:tcPr>
            <w:tcW w:w="2109" w:type="dxa"/>
            <w:gridSpan w:val="5"/>
            <w:tcBorders>
              <w:top w:val="nil"/>
            </w:tcBorders>
          </w:tcPr>
          <w:p w14:paraId="728FD06A" w14:textId="7D2C801C" w:rsidR="00AC7E2D" w:rsidRPr="0016131F" w:rsidRDefault="00AC7E2D" w:rsidP="00AC7E2D">
            <w:pPr>
              <w:jc w:val="both"/>
            </w:pPr>
            <w:r w:rsidRPr="00FD594F">
              <w:t>přednášející, garant</w:t>
            </w:r>
          </w:p>
        </w:tc>
        <w:tc>
          <w:tcPr>
            <w:tcW w:w="1972" w:type="dxa"/>
            <w:gridSpan w:val="3"/>
            <w:tcBorders>
              <w:top w:val="nil"/>
            </w:tcBorders>
          </w:tcPr>
          <w:p w14:paraId="123B71F7" w14:textId="77777777" w:rsidR="00AC7E2D" w:rsidRPr="0016131F" w:rsidRDefault="00AC7E2D" w:rsidP="00AC7E2D">
            <w:pPr>
              <w:jc w:val="both"/>
            </w:pPr>
          </w:p>
        </w:tc>
      </w:tr>
      <w:tr w:rsidR="00AC7E2D" w:rsidRPr="0016131F" w14:paraId="7E9D4C44" w14:textId="77777777" w:rsidTr="00E400EA">
        <w:trPr>
          <w:trHeight w:val="285"/>
        </w:trPr>
        <w:tc>
          <w:tcPr>
            <w:tcW w:w="2802" w:type="dxa"/>
            <w:gridSpan w:val="2"/>
            <w:tcBorders>
              <w:top w:val="nil"/>
            </w:tcBorders>
          </w:tcPr>
          <w:p w14:paraId="6FD8250D" w14:textId="37F3C508" w:rsidR="00AC7E2D" w:rsidRPr="0016131F" w:rsidRDefault="00AC7E2D" w:rsidP="00AC7E2D">
            <w:pPr>
              <w:jc w:val="both"/>
            </w:pPr>
            <w:r w:rsidRPr="002C2AB1">
              <w:t>Dějiny obouvání</w:t>
            </w:r>
            <w:r>
              <w:t xml:space="preserve"> 3</w:t>
            </w:r>
          </w:p>
        </w:tc>
        <w:tc>
          <w:tcPr>
            <w:tcW w:w="2409" w:type="dxa"/>
            <w:gridSpan w:val="3"/>
            <w:tcBorders>
              <w:top w:val="nil"/>
            </w:tcBorders>
          </w:tcPr>
          <w:p w14:paraId="52126340" w14:textId="05FC5E9E" w:rsidR="00AC7E2D" w:rsidRPr="0016131F" w:rsidRDefault="00AC7E2D" w:rsidP="00AC7E2D">
            <w:pPr>
              <w:jc w:val="both"/>
            </w:pPr>
            <w:r w:rsidRPr="00FC13A9">
              <w:t>Design (BSP)</w:t>
            </w:r>
          </w:p>
        </w:tc>
        <w:tc>
          <w:tcPr>
            <w:tcW w:w="567" w:type="dxa"/>
            <w:gridSpan w:val="2"/>
            <w:tcBorders>
              <w:top w:val="nil"/>
            </w:tcBorders>
          </w:tcPr>
          <w:p w14:paraId="26766E16" w14:textId="66C50D92" w:rsidR="00AC7E2D" w:rsidRPr="0016131F" w:rsidRDefault="00AC7E2D" w:rsidP="00AC7E2D">
            <w:pPr>
              <w:jc w:val="both"/>
            </w:pPr>
            <w:r>
              <w:t>2ZS</w:t>
            </w:r>
          </w:p>
        </w:tc>
        <w:tc>
          <w:tcPr>
            <w:tcW w:w="2109" w:type="dxa"/>
            <w:gridSpan w:val="5"/>
            <w:tcBorders>
              <w:top w:val="nil"/>
            </w:tcBorders>
          </w:tcPr>
          <w:p w14:paraId="286A01AF" w14:textId="2F3BA902" w:rsidR="00AC7E2D" w:rsidRPr="0016131F" w:rsidRDefault="00AC7E2D" w:rsidP="00AC7E2D">
            <w:pPr>
              <w:jc w:val="both"/>
            </w:pPr>
            <w:r w:rsidRPr="00FD594F">
              <w:t>přednášející, garant</w:t>
            </w:r>
          </w:p>
        </w:tc>
        <w:tc>
          <w:tcPr>
            <w:tcW w:w="1972" w:type="dxa"/>
            <w:gridSpan w:val="3"/>
            <w:tcBorders>
              <w:top w:val="nil"/>
            </w:tcBorders>
          </w:tcPr>
          <w:p w14:paraId="05CF5930" w14:textId="77777777" w:rsidR="00AC7E2D" w:rsidRPr="0016131F" w:rsidRDefault="00AC7E2D" w:rsidP="00AC7E2D">
            <w:pPr>
              <w:jc w:val="both"/>
            </w:pPr>
          </w:p>
        </w:tc>
      </w:tr>
      <w:tr w:rsidR="00AC7E2D" w:rsidRPr="0016131F" w14:paraId="6967A91E" w14:textId="77777777" w:rsidTr="00E400EA">
        <w:trPr>
          <w:trHeight w:val="285"/>
        </w:trPr>
        <w:tc>
          <w:tcPr>
            <w:tcW w:w="2802" w:type="dxa"/>
            <w:gridSpan w:val="2"/>
            <w:tcBorders>
              <w:top w:val="nil"/>
            </w:tcBorders>
          </w:tcPr>
          <w:p w14:paraId="6A4C650B" w14:textId="64E5B0F3" w:rsidR="00AC7E2D" w:rsidRPr="0016131F" w:rsidRDefault="00AC7E2D" w:rsidP="00AC7E2D">
            <w:pPr>
              <w:jc w:val="both"/>
            </w:pPr>
            <w:r w:rsidRPr="002C2AB1">
              <w:t>Dějiny obouvání</w:t>
            </w:r>
            <w:r>
              <w:t xml:space="preserve"> 4</w:t>
            </w:r>
          </w:p>
        </w:tc>
        <w:tc>
          <w:tcPr>
            <w:tcW w:w="2409" w:type="dxa"/>
            <w:gridSpan w:val="3"/>
            <w:tcBorders>
              <w:top w:val="nil"/>
            </w:tcBorders>
          </w:tcPr>
          <w:p w14:paraId="0FCD346F" w14:textId="3DC6744B" w:rsidR="00AC7E2D" w:rsidRPr="0016131F" w:rsidRDefault="00AC7E2D" w:rsidP="00AC7E2D">
            <w:pPr>
              <w:jc w:val="both"/>
            </w:pPr>
            <w:r w:rsidRPr="00FC13A9">
              <w:t>Design (BSP)</w:t>
            </w:r>
          </w:p>
        </w:tc>
        <w:tc>
          <w:tcPr>
            <w:tcW w:w="567" w:type="dxa"/>
            <w:gridSpan w:val="2"/>
            <w:tcBorders>
              <w:top w:val="nil"/>
            </w:tcBorders>
          </w:tcPr>
          <w:p w14:paraId="4E614D35" w14:textId="42078931" w:rsidR="00AC7E2D" w:rsidRPr="0016131F" w:rsidRDefault="00AC7E2D" w:rsidP="00AC7E2D">
            <w:pPr>
              <w:jc w:val="both"/>
            </w:pPr>
            <w:r>
              <w:t>2LS</w:t>
            </w:r>
          </w:p>
        </w:tc>
        <w:tc>
          <w:tcPr>
            <w:tcW w:w="2109" w:type="dxa"/>
            <w:gridSpan w:val="5"/>
            <w:tcBorders>
              <w:top w:val="nil"/>
            </w:tcBorders>
          </w:tcPr>
          <w:p w14:paraId="05DBBDA7" w14:textId="1ECF8EDD" w:rsidR="00AC7E2D" w:rsidRPr="0016131F" w:rsidRDefault="00AC7E2D" w:rsidP="00AC7E2D">
            <w:pPr>
              <w:jc w:val="both"/>
            </w:pPr>
            <w:r w:rsidRPr="00FD594F">
              <w:t>přednášející, garant</w:t>
            </w:r>
          </w:p>
        </w:tc>
        <w:tc>
          <w:tcPr>
            <w:tcW w:w="1972" w:type="dxa"/>
            <w:gridSpan w:val="3"/>
            <w:tcBorders>
              <w:top w:val="nil"/>
            </w:tcBorders>
          </w:tcPr>
          <w:p w14:paraId="5A076983" w14:textId="77777777" w:rsidR="00AC7E2D" w:rsidRPr="0016131F" w:rsidRDefault="00AC7E2D" w:rsidP="00AC7E2D">
            <w:pPr>
              <w:jc w:val="both"/>
            </w:pPr>
          </w:p>
        </w:tc>
      </w:tr>
      <w:tr w:rsidR="00216EE6" w14:paraId="4C04A7CC" w14:textId="77777777" w:rsidTr="00E400EA">
        <w:tc>
          <w:tcPr>
            <w:tcW w:w="9859" w:type="dxa"/>
            <w:gridSpan w:val="15"/>
            <w:shd w:val="clear" w:color="auto" w:fill="F7CAAC"/>
          </w:tcPr>
          <w:p w14:paraId="619FD6EA" w14:textId="77777777" w:rsidR="00216EE6" w:rsidRDefault="00216EE6" w:rsidP="00E400EA">
            <w:pPr>
              <w:jc w:val="both"/>
            </w:pPr>
            <w:r>
              <w:rPr>
                <w:b/>
              </w:rPr>
              <w:t xml:space="preserve">Údaje o vzdělání na VŠ </w:t>
            </w:r>
          </w:p>
        </w:tc>
      </w:tr>
      <w:tr w:rsidR="00216EE6" w14:paraId="1EDCAD01" w14:textId="77777777" w:rsidTr="00E153D9">
        <w:trPr>
          <w:trHeight w:val="168"/>
        </w:trPr>
        <w:tc>
          <w:tcPr>
            <w:tcW w:w="9859" w:type="dxa"/>
            <w:gridSpan w:val="15"/>
          </w:tcPr>
          <w:p w14:paraId="253289C9" w14:textId="27C0775E" w:rsidR="00216EE6" w:rsidRDefault="009B50B4" w:rsidP="00E153D9">
            <w:pPr>
              <w:rPr>
                <w:b/>
              </w:rPr>
            </w:pPr>
            <w:r w:rsidRPr="0085323D">
              <w:t xml:space="preserve">1987: </w:t>
            </w:r>
            <w:r>
              <w:t xml:space="preserve">Univerzita Palackého v Olomouci, Filozofická fakulta, </w:t>
            </w:r>
            <w:r w:rsidRPr="0085323D">
              <w:t xml:space="preserve">Teorie a řízení kultury, </w:t>
            </w:r>
            <w:r>
              <w:t>Mgr.</w:t>
            </w:r>
          </w:p>
        </w:tc>
      </w:tr>
      <w:tr w:rsidR="00216EE6" w14:paraId="1091F936" w14:textId="77777777" w:rsidTr="00E400EA">
        <w:tc>
          <w:tcPr>
            <w:tcW w:w="9859" w:type="dxa"/>
            <w:gridSpan w:val="15"/>
            <w:shd w:val="clear" w:color="auto" w:fill="F7CAAC"/>
          </w:tcPr>
          <w:p w14:paraId="12E5AFB2" w14:textId="77777777" w:rsidR="00216EE6" w:rsidRDefault="00216EE6" w:rsidP="00E400EA">
            <w:pPr>
              <w:jc w:val="both"/>
              <w:rPr>
                <w:b/>
              </w:rPr>
            </w:pPr>
            <w:r>
              <w:rPr>
                <w:b/>
              </w:rPr>
              <w:t>Údaje o odborném působení od absolvování VŠ</w:t>
            </w:r>
          </w:p>
        </w:tc>
      </w:tr>
      <w:tr w:rsidR="00216EE6" w:rsidRPr="00AD24FE" w14:paraId="4FB36FFA" w14:textId="77777777" w:rsidTr="00E153D9">
        <w:trPr>
          <w:trHeight w:val="685"/>
        </w:trPr>
        <w:tc>
          <w:tcPr>
            <w:tcW w:w="9859" w:type="dxa"/>
            <w:gridSpan w:val="15"/>
          </w:tcPr>
          <w:p w14:paraId="3928D07F" w14:textId="77777777" w:rsidR="00D15148" w:rsidRDefault="009B50B4" w:rsidP="00D15148">
            <w:r>
              <w:t xml:space="preserve">2007-dosud: </w:t>
            </w:r>
            <w:r w:rsidRPr="00495BF2">
              <w:t>Univerzita Tomáše Bati ve Zlíně, Fakulta multimediálních komunikací, ateliér Design obuvi, externí pedagog</w:t>
            </w:r>
          </w:p>
          <w:p w14:paraId="50CC7BBA" w14:textId="07CE2361" w:rsidR="00216EE6" w:rsidRPr="00AD24FE" w:rsidRDefault="00D15148" w:rsidP="00E153D9">
            <w:r>
              <w:t>19</w:t>
            </w:r>
            <w:r w:rsidR="00DF5A7E">
              <w:t>86</w:t>
            </w:r>
            <w:r>
              <w:t>-</w:t>
            </w:r>
            <w:r w:rsidR="00DF5A7E">
              <w:t>2017</w:t>
            </w:r>
            <w:r w:rsidR="00387081">
              <w:t xml:space="preserve">: </w:t>
            </w:r>
            <w:r>
              <w:rPr>
                <w:rStyle w:val="spellingerror"/>
              </w:rPr>
              <w:t xml:space="preserve">historička, </w:t>
            </w:r>
            <w:r w:rsidRPr="00502080">
              <w:rPr>
                <w:rStyle w:val="spellingerror"/>
              </w:rPr>
              <w:t xml:space="preserve">správa </w:t>
            </w:r>
            <w:r>
              <w:rPr>
                <w:rStyle w:val="spellingerror"/>
              </w:rPr>
              <w:t>expozice obuvi</w:t>
            </w:r>
            <w:r w:rsidRPr="00502080">
              <w:rPr>
                <w:rStyle w:val="spellingerror"/>
              </w:rPr>
              <w:t xml:space="preserve"> </w:t>
            </w:r>
            <w:r>
              <w:rPr>
                <w:rStyle w:val="spellingerror"/>
              </w:rPr>
              <w:t>– Muzeum</w:t>
            </w:r>
            <w:r w:rsidRPr="00502080">
              <w:rPr>
                <w:rStyle w:val="spellingerror"/>
              </w:rPr>
              <w:t xml:space="preserve"> jihovýchodní Moravy ve Zlíně</w:t>
            </w:r>
            <w:r>
              <w:rPr>
                <w:rStyle w:val="spellingerror"/>
              </w:rPr>
              <w:t>.</w:t>
            </w:r>
            <w:r w:rsidRPr="00502080">
              <w:rPr>
                <w:rStyle w:val="spellingerror"/>
              </w:rPr>
              <w:t xml:space="preserve"> </w:t>
            </w:r>
          </w:p>
        </w:tc>
      </w:tr>
      <w:tr w:rsidR="00216EE6" w14:paraId="52E5D345" w14:textId="77777777" w:rsidTr="00E400EA">
        <w:trPr>
          <w:trHeight w:val="250"/>
        </w:trPr>
        <w:tc>
          <w:tcPr>
            <w:tcW w:w="9859" w:type="dxa"/>
            <w:gridSpan w:val="15"/>
            <w:shd w:val="clear" w:color="auto" w:fill="F7CAAC"/>
          </w:tcPr>
          <w:p w14:paraId="31DBA8C1" w14:textId="77777777" w:rsidR="00216EE6" w:rsidRDefault="00216EE6" w:rsidP="00E400EA">
            <w:pPr>
              <w:jc w:val="both"/>
            </w:pPr>
            <w:r>
              <w:rPr>
                <w:b/>
              </w:rPr>
              <w:t>Zkušenosti s vedením kvalifikačních a rigorózních prací</w:t>
            </w:r>
          </w:p>
        </w:tc>
      </w:tr>
      <w:tr w:rsidR="00216EE6" w14:paraId="17D71FC4" w14:textId="77777777" w:rsidTr="00E153D9">
        <w:trPr>
          <w:trHeight w:val="430"/>
        </w:trPr>
        <w:tc>
          <w:tcPr>
            <w:tcW w:w="9859" w:type="dxa"/>
            <w:gridSpan w:val="15"/>
          </w:tcPr>
          <w:p w14:paraId="2A72DB03" w14:textId="77777777" w:rsidR="00387081" w:rsidRPr="009E375D" w:rsidRDefault="00387081" w:rsidP="00387081">
            <w:pPr>
              <w:pStyle w:val="Standard"/>
              <w:rPr>
                <w:rFonts w:eastAsia="Calibri"/>
              </w:rPr>
            </w:pPr>
            <w:r w:rsidRPr="009E375D">
              <w:rPr>
                <w:rFonts w:eastAsia="Calibri"/>
              </w:rPr>
              <w:t xml:space="preserve">Bakalářské práce: </w:t>
            </w:r>
            <w:r>
              <w:rPr>
                <w:rFonts w:eastAsia="Calibri"/>
              </w:rPr>
              <w:t>5</w:t>
            </w:r>
          </w:p>
          <w:p w14:paraId="17E3C3B1" w14:textId="1F9722A4" w:rsidR="00216EE6" w:rsidRDefault="00387081" w:rsidP="00904D2B">
            <w:r w:rsidRPr="009E375D">
              <w:rPr>
                <w:rFonts w:eastAsia="Calibri"/>
              </w:rPr>
              <w:t>Diplomové práce:</w:t>
            </w:r>
            <w:r>
              <w:rPr>
                <w:rFonts w:eastAsia="Calibri"/>
              </w:rPr>
              <w:t xml:space="preserve"> 1</w:t>
            </w:r>
          </w:p>
        </w:tc>
      </w:tr>
      <w:tr w:rsidR="00216EE6" w14:paraId="5DEEE686" w14:textId="77777777" w:rsidTr="00E400EA">
        <w:trPr>
          <w:cantSplit/>
        </w:trPr>
        <w:tc>
          <w:tcPr>
            <w:tcW w:w="3347" w:type="dxa"/>
            <w:gridSpan w:val="3"/>
            <w:tcBorders>
              <w:top w:val="single" w:sz="12" w:space="0" w:color="auto"/>
            </w:tcBorders>
            <w:shd w:val="clear" w:color="auto" w:fill="F7CAAC"/>
          </w:tcPr>
          <w:p w14:paraId="32EA5A1A" w14:textId="77777777" w:rsidR="00216EE6" w:rsidRDefault="00216EE6" w:rsidP="00E400EA">
            <w:pPr>
              <w:jc w:val="both"/>
            </w:pPr>
            <w:r>
              <w:rPr>
                <w:b/>
              </w:rPr>
              <w:t xml:space="preserve">Obor habilitačního řízení </w:t>
            </w:r>
          </w:p>
        </w:tc>
        <w:tc>
          <w:tcPr>
            <w:tcW w:w="2245" w:type="dxa"/>
            <w:gridSpan w:val="3"/>
            <w:tcBorders>
              <w:top w:val="single" w:sz="12" w:space="0" w:color="auto"/>
            </w:tcBorders>
            <w:shd w:val="clear" w:color="auto" w:fill="F7CAAC"/>
          </w:tcPr>
          <w:p w14:paraId="638F5E40" w14:textId="77777777" w:rsidR="00216EE6" w:rsidRDefault="00216EE6" w:rsidP="00E400EA">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0E1FB00B" w14:textId="77777777" w:rsidR="00216EE6" w:rsidRDefault="00216EE6" w:rsidP="00E400EA">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70B153F6" w14:textId="77777777" w:rsidR="00216EE6" w:rsidRDefault="00216EE6" w:rsidP="00E400EA">
            <w:pPr>
              <w:jc w:val="both"/>
              <w:rPr>
                <w:b/>
              </w:rPr>
            </w:pPr>
            <w:r>
              <w:rPr>
                <w:b/>
              </w:rPr>
              <w:t>Ohlasy publikací</w:t>
            </w:r>
          </w:p>
        </w:tc>
      </w:tr>
      <w:tr w:rsidR="00216EE6" w14:paraId="5E903D86" w14:textId="77777777" w:rsidTr="00E400EA">
        <w:trPr>
          <w:cantSplit/>
        </w:trPr>
        <w:tc>
          <w:tcPr>
            <w:tcW w:w="3347" w:type="dxa"/>
            <w:gridSpan w:val="3"/>
          </w:tcPr>
          <w:p w14:paraId="310E7AB9" w14:textId="77777777" w:rsidR="00216EE6" w:rsidRDefault="00216EE6" w:rsidP="00E400EA">
            <w:pPr>
              <w:jc w:val="both"/>
            </w:pPr>
          </w:p>
        </w:tc>
        <w:tc>
          <w:tcPr>
            <w:tcW w:w="2245" w:type="dxa"/>
            <w:gridSpan w:val="3"/>
          </w:tcPr>
          <w:p w14:paraId="1386CF18" w14:textId="77777777" w:rsidR="00216EE6" w:rsidRDefault="00216EE6" w:rsidP="00E400EA">
            <w:pPr>
              <w:jc w:val="both"/>
            </w:pPr>
          </w:p>
        </w:tc>
        <w:tc>
          <w:tcPr>
            <w:tcW w:w="2248" w:type="dxa"/>
            <w:gridSpan w:val="5"/>
            <w:tcBorders>
              <w:right w:val="single" w:sz="12" w:space="0" w:color="auto"/>
            </w:tcBorders>
          </w:tcPr>
          <w:p w14:paraId="35C394ED" w14:textId="77777777" w:rsidR="00216EE6" w:rsidRDefault="00216EE6" w:rsidP="00E400EA">
            <w:pPr>
              <w:jc w:val="both"/>
            </w:pPr>
          </w:p>
        </w:tc>
        <w:tc>
          <w:tcPr>
            <w:tcW w:w="632" w:type="dxa"/>
            <w:gridSpan w:val="2"/>
            <w:tcBorders>
              <w:left w:val="single" w:sz="12" w:space="0" w:color="auto"/>
            </w:tcBorders>
            <w:shd w:val="clear" w:color="auto" w:fill="F7CAAC"/>
          </w:tcPr>
          <w:p w14:paraId="2B350D55" w14:textId="77777777" w:rsidR="00216EE6" w:rsidRPr="00F20AEF" w:rsidRDefault="00216EE6" w:rsidP="00E400EA">
            <w:pPr>
              <w:jc w:val="both"/>
            </w:pPr>
            <w:r w:rsidRPr="00F20AEF">
              <w:rPr>
                <w:b/>
              </w:rPr>
              <w:t>WoS</w:t>
            </w:r>
          </w:p>
        </w:tc>
        <w:tc>
          <w:tcPr>
            <w:tcW w:w="693" w:type="dxa"/>
            <w:shd w:val="clear" w:color="auto" w:fill="F7CAAC"/>
          </w:tcPr>
          <w:p w14:paraId="2D4D496D" w14:textId="77777777" w:rsidR="00216EE6" w:rsidRPr="00F20AEF" w:rsidRDefault="00216EE6" w:rsidP="00E400EA">
            <w:pPr>
              <w:jc w:val="both"/>
              <w:rPr>
                <w:sz w:val="18"/>
              </w:rPr>
            </w:pPr>
            <w:r w:rsidRPr="00F20AEF">
              <w:rPr>
                <w:b/>
                <w:sz w:val="18"/>
              </w:rPr>
              <w:t>Scopus</w:t>
            </w:r>
          </w:p>
        </w:tc>
        <w:tc>
          <w:tcPr>
            <w:tcW w:w="694" w:type="dxa"/>
            <w:shd w:val="clear" w:color="auto" w:fill="F7CAAC"/>
          </w:tcPr>
          <w:p w14:paraId="0906A262" w14:textId="77777777" w:rsidR="00216EE6" w:rsidRDefault="00216EE6" w:rsidP="00E400EA">
            <w:pPr>
              <w:jc w:val="both"/>
            </w:pPr>
            <w:r>
              <w:rPr>
                <w:b/>
                <w:sz w:val="18"/>
              </w:rPr>
              <w:t>ostatní</w:t>
            </w:r>
          </w:p>
        </w:tc>
      </w:tr>
      <w:tr w:rsidR="00216EE6" w14:paraId="1EFC6996" w14:textId="77777777" w:rsidTr="00E400EA">
        <w:trPr>
          <w:cantSplit/>
          <w:trHeight w:val="70"/>
        </w:trPr>
        <w:tc>
          <w:tcPr>
            <w:tcW w:w="3347" w:type="dxa"/>
            <w:gridSpan w:val="3"/>
            <w:shd w:val="clear" w:color="auto" w:fill="F7CAAC"/>
          </w:tcPr>
          <w:p w14:paraId="5E953929" w14:textId="77777777" w:rsidR="00216EE6" w:rsidRDefault="00216EE6" w:rsidP="00E400EA">
            <w:pPr>
              <w:jc w:val="both"/>
            </w:pPr>
            <w:r>
              <w:rPr>
                <w:b/>
              </w:rPr>
              <w:t>Obor jmenovacího řízení</w:t>
            </w:r>
          </w:p>
        </w:tc>
        <w:tc>
          <w:tcPr>
            <w:tcW w:w="2245" w:type="dxa"/>
            <w:gridSpan w:val="3"/>
            <w:shd w:val="clear" w:color="auto" w:fill="F7CAAC"/>
          </w:tcPr>
          <w:p w14:paraId="1DBEC0EC" w14:textId="77777777" w:rsidR="00216EE6" w:rsidRDefault="00216EE6" w:rsidP="00E400EA">
            <w:pPr>
              <w:jc w:val="both"/>
            </w:pPr>
            <w:r>
              <w:rPr>
                <w:b/>
              </w:rPr>
              <w:t>Rok udělení hodnosti</w:t>
            </w:r>
          </w:p>
        </w:tc>
        <w:tc>
          <w:tcPr>
            <w:tcW w:w="2248" w:type="dxa"/>
            <w:gridSpan w:val="5"/>
            <w:tcBorders>
              <w:right w:val="single" w:sz="12" w:space="0" w:color="auto"/>
            </w:tcBorders>
            <w:shd w:val="clear" w:color="auto" w:fill="F7CAAC"/>
          </w:tcPr>
          <w:p w14:paraId="39FBEE35" w14:textId="77777777" w:rsidR="00216EE6" w:rsidRDefault="00216EE6" w:rsidP="00E400EA">
            <w:pPr>
              <w:jc w:val="both"/>
            </w:pPr>
            <w:r>
              <w:rPr>
                <w:b/>
              </w:rPr>
              <w:t>Řízení konáno na VŠ</w:t>
            </w:r>
          </w:p>
        </w:tc>
        <w:tc>
          <w:tcPr>
            <w:tcW w:w="632" w:type="dxa"/>
            <w:gridSpan w:val="2"/>
            <w:tcBorders>
              <w:left w:val="single" w:sz="12" w:space="0" w:color="auto"/>
            </w:tcBorders>
          </w:tcPr>
          <w:p w14:paraId="10EE443E" w14:textId="72EAEF88" w:rsidR="00216EE6" w:rsidRPr="00F20AEF" w:rsidRDefault="00216EE6" w:rsidP="00E400EA">
            <w:pPr>
              <w:jc w:val="both"/>
              <w:rPr>
                <w:b/>
              </w:rPr>
            </w:pPr>
          </w:p>
        </w:tc>
        <w:tc>
          <w:tcPr>
            <w:tcW w:w="693" w:type="dxa"/>
          </w:tcPr>
          <w:p w14:paraId="1FBCC1F6" w14:textId="39F41AFC" w:rsidR="00216EE6" w:rsidRPr="00F20AEF" w:rsidRDefault="00216EE6" w:rsidP="00E400EA">
            <w:pPr>
              <w:jc w:val="both"/>
              <w:rPr>
                <w:b/>
              </w:rPr>
            </w:pPr>
          </w:p>
        </w:tc>
        <w:tc>
          <w:tcPr>
            <w:tcW w:w="694" w:type="dxa"/>
          </w:tcPr>
          <w:p w14:paraId="2769C021" w14:textId="64BC02A5" w:rsidR="00216EE6" w:rsidRDefault="00216EE6" w:rsidP="00E400EA">
            <w:pPr>
              <w:jc w:val="both"/>
              <w:rPr>
                <w:b/>
              </w:rPr>
            </w:pPr>
          </w:p>
        </w:tc>
      </w:tr>
      <w:tr w:rsidR="00216EE6" w14:paraId="4131E970" w14:textId="77777777" w:rsidTr="00E400EA">
        <w:trPr>
          <w:trHeight w:val="205"/>
        </w:trPr>
        <w:tc>
          <w:tcPr>
            <w:tcW w:w="3347" w:type="dxa"/>
            <w:gridSpan w:val="3"/>
          </w:tcPr>
          <w:p w14:paraId="546B70CA" w14:textId="77777777" w:rsidR="00216EE6" w:rsidRDefault="00216EE6" w:rsidP="00E400EA">
            <w:pPr>
              <w:jc w:val="both"/>
            </w:pPr>
          </w:p>
        </w:tc>
        <w:tc>
          <w:tcPr>
            <w:tcW w:w="2245" w:type="dxa"/>
            <w:gridSpan w:val="3"/>
          </w:tcPr>
          <w:p w14:paraId="38D2D24B" w14:textId="77777777" w:rsidR="00216EE6" w:rsidRDefault="00216EE6" w:rsidP="00E400EA">
            <w:pPr>
              <w:jc w:val="both"/>
            </w:pPr>
          </w:p>
        </w:tc>
        <w:tc>
          <w:tcPr>
            <w:tcW w:w="2248" w:type="dxa"/>
            <w:gridSpan w:val="5"/>
            <w:tcBorders>
              <w:right w:val="single" w:sz="12" w:space="0" w:color="auto"/>
            </w:tcBorders>
          </w:tcPr>
          <w:p w14:paraId="0ADA6A15" w14:textId="77777777" w:rsidR="00216EE6" w:rsidRDefault="00216EE6" w:rsidP="00E400EA">
            <w:pPr>
              <w:jc w:val="both"/>
            </w:pPr>
          </w:p>
        </w:tc>
        <w:tc>
          <w:tcPr>
            <w:tcW w:w="1325" w:type="dxa"/>
            <w:gridSpan w:val="3"/>
            <w:tcBorders>
              <w:left w:val="single" w:sz="12" w:space="0" w:color="auto"/>
            </w:tcBorders>
            <w:shd w:val="clear" w:color="auto" w:fill="FBD4B4"/>
            <w:vAlign w:val="center"/>
          </w:tcPr>
          <w:p w14:paraId="78244B24" w14:textId="77777777" w:rsidR="00216EE6" w:rsidRPr="00F20AEF" w:rsidRDefault="00216EE6" w:rsidP="00E400EA">
            <w:pPr>
              <w:jc w:val="both"/>
              <w:rPr>
                <w:b/>
                <w:sz w:val="18"/>
              </w:rPr>
            </w:pPr>
            <w:r w:rsidRPr="00F20AEF">
              <w:rPr>
                <w:b/>
                <w:sz w:val="18"/>
              </w:rPr>
              <w:t>H-index WoS/Scopus</w:t>
            </w:r>
          </w:p>
        </w:tc>
        <w:tc>
          <w:tcPr>
            <w:tcW w:w="694" w:type="dxa"/>
            <w:vAlign w:val="center"/>
          </w:tcPr>
          <w:p w14:paraId="2363A807" w14:textId="77777777" w:rsidR="00216EE6" w:rsidRDefault="00216EE6" w:rsidP="00E400EA">
            <w:pPr>
              <w:rPr>
                <w:b/>
              </w:rPr>
            </w:pPr>
            <w:r>
              <w:rPr>
                <w:b/>
              </w:rPr>
              <w:t xml:space="preserve">    /</w:t>
            </w:r>
          </w:p>
        </w:tc>
      </w:tr>
      <w:tr w:rsidR="00216EE6" w14:paraId="39FDC509" w14:textId="77777777" w:rsidTr="00E400EA">
        <w:tc>
          <w:tcPr>
            <w:tcW w:w="9859" w:type="dxa"/>
            <w:gridSpan w:val="15"/>
            <w:shd w:val="clear" w:color="auto" w:fill="F7CAAC"/>
          </w:tcPr>
          <w:p w14:paraId="32D53FCF" w14:textId="77777777" w:rsidR="00216EE6" w:rsidRDefault="00216EE6" w:rsidP="00E400EA">
            <w:pPr>
              <w:jc w:val="both"/>
              <w:rPr>
                <w:b/>
              </w:rPr>
            </w:pPr>
            <w:r>
              <w:rPr>
                <w:b/>
              </w:rPr>
              <w:t xml:space="preserve">Přehled o nejvýznamnější publikační a další tvůrčí činnosti nebo další profesní činnosti u odborníků z praxe vztahující se k zabezpečovaným předmětům </w:t>
            </w:r>
          </w:p>
        </w:tc>
      </w:tr>
      <w:tr w:rsidR="00216EE6" w14:paraId="4406713A" w14:textId="77777777" w:rsidTr="00E400EA">
        <w:trPr>
          <w:trHeight w:val="552"/>
        </w:trPr>
        <w:tc>
          <w:tcPr>
            <w:tcW w:w="9859" w:type="dxa"/>
            <w:gridSpan w:val="15"/>
          </w:tcPr>
          <w:p w14:paraId="4ADC8E0B" w14:textId="77777777" w:rsidR="00000952" w:rsidRDefault="00000952" w:rsidP="00000952">
            <w:pPr>
              <w:pStyle w:val="Standard"/>
              <w:spacing w:after="120"/>
            </w:pPr>
            <w:r>
              <w:t>Historik se specializací na dějiny obuvnictví, kurátor sbírky historické obuvi v Muzeu jihovýchodní Moravy ve Zlíně (1986-2017).</w:t>
            </w:r>
          </w:p>
          <w:p w14:paraId="00DD4756" w14:textId="5B652D3E" w:rsidR="00216EE6" w:rsidRDefault="00000952" w:rsidP="00294AA2">
            <w:pPr>
              <w:pStyle w:val="Standard"/>
              <w:rPr>
                <w:b/>
              </w:rPr>
            </w:pPr>
            <w:r w:rsidRPr="00D34122">
              <w:t xml:space="preserve">ŠTÝBROVÁ, M. </w:t>
            </w:r>
            <w:r w:rsidRPr="00D34122">
              <w:rPr>
                <w:i/>
              </w:rPr>
              <w:t>Charakteristika obuvi na pozdně gotické soše Věžníka ze Staroměstské věže Karlova mostu v Praze.</w:t>
            </w:r>
            <w:r w:rsidRPr="00D34122">
              <w:t xml:space="preserve"> Historický ústav Akademie věd, 2020</w:t>
            </w:r>
          </w:p>
        </w:tc>
      </w:tr>
      <w:tr w:rsidR="00216EE6" w14:paraId="2033C92D" w14:textId="77777777" w:rsidTr="00E400EA">
        <w:trPr>
          <w:trHeight w:val="218"/>
        </w:trPr>
        <w:tc>
          <w:tcPr>
            <w:tcW w:w="9859" w:type="dxa"/>
            <w:gridSpan w:val="15"/>
            <w:shd w:val="clear" w:color="auto" w:fill="F7CAAC"/>
          </w:tcPr>
          <w:p w14:paraId="4632A6BF" w14:textId="77777777" w:rsidR="00216EE6" w:rsidRDefault="00216EE6" w:rsidP="00E400EA">
            <w:pPr>
              <w:rPr>
                <w:b/>
              </w:rPr>
            </w:pPr>
            <w:r>
              <w:rPr>
                <w:b/>
              </w:rPr>
              <w:t>Působení v zahraničí</w:t>
            </w:r>
          </w:p>
        </w:tc>
      </w:tr>
      <w:tr w:rsidR="00216EE6" w14:paraId="51FE8C92" w14:textId="77777777" w:rsidTr="00E400EA">
        <w:trPr>
          <w:trHeight w:val="600"/>
        </w:trPr>
        <w:tc>
          <w:tcPr>
            <w:tcW w:w="9859" w:type="dxa"/>
            <w:gridSpan w:val="15"/>
          </w:tcPr>
          <w:p w14:paraId="7DB98A60" w14:textId="787BBFEF" w:rsidR="00216EE6" w:rsidRDefault="00216EE6" w:rsidP="00E400EA">
            <w:pPr>
              <w:rPr>
                <w:b/>
              </w:rPr>
            </w:pPr>
          </w:p>
        </w:tc>
      </w:tr>
      <w:tr w:rsidR="00216EE6" w14:paraId="05E2D28A" w14:textId="77777777" w:rsidTr="00E400EA">
        <w:trPr>
          <w:cantSplit/>
          <w:trHeight w:val="470"/>
        </w:trPr>
        <w:tc>
          <w:tcPr>
            <w:tcW w:w="2518" w:type="dxa"/>
            <w:shd w:val="clear" w:color="auto" w:fill="F7CAAC"/>
          </w:tcPr>
          <w:p w14:paraId="2D639515" w14:textId="77777777" w:rsidR="00216EE6" w:rsidRDefault="00216EE6" w:rsidP="00E400EA">
            <w:pPr>
              <w:jc w:val="both"/>
              <w:rPr>
                <w:b/>
              </w:rPr>
            </w:pPr>
            <w:r>
              <w:rPr>
                <w:b/>
              </w:rPr>
              <w:t xml:space="preserve">Podpis </w:t>
            </w:r>
          </w:p>
        </w:tc>
        <w:tc>
          <w:tcPr>
            <w:tcW w:w="4536" w:type="dxa"/>
            <w:gridSpan w:val="8"/>
          </w:tcPr>
          <w:p w14:paraId="605B0A83" w14:textId="07A8082E" w:rsidR="00216EE6" w:rsidRDefault="00924DD7" w:rsidP="00E400EA">
            <w:pPr>
              <w:jc w:val="both"/>
            </w:pPr>
            <w:r>
              <w:t>Miroslava Štýbrová v. r.</w:t>
            </w:r>
          </w:p>
        </w:tc>
        <w:tc>
          <w:tcPr>
            <w:tcW w:w="786" w:type="dxa"/>
            <w:gridSpan w:val="2"/>
            <w:shd w:val="clear" w:color="auto" w:fill="F7CAAC"/>
          </w:tcPr>
          <w:p w14:paraId="1FAF3329" w14:textId="77777777" w:rsidR="00216EE6" w:rsidRDefault="00216EE6" w:rsidP="00E400EA">
            <w:pPr>
              <w:jc w:val="both"/>
            </w:pPr>
            <w:r>
              <w:rPr>
                <w:b/>
              </w:rPr>
              <w:t>datum</w:t>
            </w:r>
          </w:p>
        </w:tc>
        <w:tc>
          <w:tcPr>
            <w:tcW w:w="2019" w:type="dxa"/>
            <w:gridSpan w:val="4"/>
          </w:tcPr>
          <w:p w14:paraId="1F4A7121" w14:textId="5B660C9F" w:rsidR="00216EE6" w:rsidRDefault="00216EE6" w:rsidP="00E400EA">
            <w:pPr>
              <w:jc w:val="both"/>
            </w:pPr>
            <w:r>
              <w:t>1</w:t>
            </w:r>
            <w:r w:rsidR="00924DD7">
              <w:t>8.11</w:t>
            </w:r>
            <w:r>
              <w:t>.2022</w:t>
            </w:r>
          </w:p>
        </w:tc>
      </w:tr>
    </w:tbl>
    <w:p w14:paraId="330EFD9B" w14:textId="77777777" w:rsidR="005D3125" w:rsidRDefault="005D3125">
      <w:r>
        <w:br w:type="page"/>
      </w:r>
    </w:p>
    <w:tbl>
      <w:tblPr>
        <w:tblW w:w="9863" w:type="dxa"/>
        <w:tblInd w:w="-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488"/>
        <w:gridCol w:w="30"/>
        <w:gridCol w:w="254"/>
        <w:gridCol w:w="30"/>
        <w:gridCol w:w="522"/>
        <w:gridCol w:w="23"/>
        <w:gridCol w:w="1675"/>
        <w:gridCol w:w="46"/>
        <w:gridCol w:w="89"/>
        <w:gridCol w:w="54"/>
        <w:gridCol w:w="336"/>
        <w:gridCol w:w="45"/>
        <w:gridCol w:w="119"/>
        <w:gridCol w:w="67"/>
        <w:gridCol w:w="231"/>
        <w:gridCol w:w="51"/>
        <w:gridCol w:w="935"/>
        <w:gridCol w:w="59"/>
        <w:gridCol w:w="645"/>
        <w:gridCol w:w="64"/>
        <w:gridCol w:w="11"/>
        <w:gridCol w:w="30"/>
        <w:gridCol w:w="36"/>
        <w:gridCol w:w="47"/>
        <w:gridCol w:w="515"/>
        <w:gridCol w:w="70"/>
        <w:gridCol w:w="619"/>
        <w:gridCol w:w="74"/>
        <w:gridCol w:w="644"/>
        <w:gridCol w:w="54"/>
      </w:tblGrid>
      <w:tr w:rsidR="008C7603" w14:paraId="7B809893" w14:textId="77777777" w:rsidTr="00031D92">
        <w:tc>
          <w:tcPr>
            <w:tcW w:w="9863" w:type="dxa"/>
            <w:gridSpan w:val="30"/>
            <w:tcBorders>
              <w:bottom w:val="double" w:sz="4" w:space="0" w:color="auto"/>
            </w:tcBorders>
            <w:shd w:val="clear" w:color="auto" w:fill="BDD6EE"/>
          </w:tcPr>
          <w:p w14:paraId="7714FED1" w14:textId="0C04E698" w:rsidR="008C7603" w:rsidRDefault="008C7603" w:rsidP="008C7603">
            <w:pPr>
              <w:jc w:val="both"/>
              <w:rPr>
                <w:b/>
                <w:sz w:val="28"/>
              </w:rPr>
            </w:pPr>
            <w:r>
              <w:rPr>
                <w:b/>
                <w:sz w:val="28"/>
              </w:rPr>
              <w:lastRenderedPageBreak/>
              <w:t>C-I – Personální zabezpečení</w:t>
            </w:r>
          </w:p>
        </w:tc>
      </w:tr>
      <w:tr w:rsidR="008C7603" w14:paraId="27D02739" w14:textId="77777777" w:rsidTr="00031D92">
        <w:tc>
          <w:tcPr>
            <w:tcW w:w="2518" w:type="dxa"/>
            <w:gridSpan w:val="2"/>
            <w:tcBorders>
              <w:top w:val="double" w:sz="4" w:space="0" w:color="auto"/>
            </w:tcBorders>
            <w:shd w:val="clear" w:color="auto" w:fill="F7CAAC"/>
          </w:tcPr>
          <w:p w14:paraId="0F6A3AF6" w14:textId="77777777" w:rsidR="008C7603" w:rsidRDefault="008C7603" w:rsidP="008C7603">
            <w:pPr>
              <w:jc w:val="both"/>
              <w:rPr>
                <w:b/>
              </w:rPr>
            </w:pPr>
            <w:r>
              <w:rPr>
                <w:b/>
              </w:rPr>
              <w:t>Vysoká škola</w:t>
            </w:r>
          </w:p>
        </w:tc>
        <w:tc>
          <w:tcPr>
            <w:tcW w:w="7345" w:type="dxa"/>
            <w:gridSpan w:val="28"/>
          </w:tcPr>
          <w:p w14:paraId="7964B712" w14:textId="77777777" w:rsidR="008C7603" w:rsidRDefault="008C7603" w:rsidP="008C7603">
            <w:pPr>
              <w:jc w:val="both"/>
            </w:pPr>
            <w:r>
              <w:t>Univerzita Tomáše Bati ve Zlíně</w:t>
            </w:r>
          </w:p>
        </w:tc>
      </w:tr>
      <w:tr w:rsidR="008C7603" w14:paraId="3DA54ED2" w14:textId="77777777" w:rsidTr="00031D92">
        <w:tc>
          <w:tcPr>
            <w:tcW w:w="2518" w:type="dxa"/>
            <w:gridSpan w:val="2"/>
            <w:shd w:val="clear" w:color="auto" w:fill="F7CAAC"/>
          </w:tcPr>
          <w:p w14:paraId="777D8EF2" w14:textId="77777777" w:rsidR="008C7603" w:rsidRDefault="008C7603" w:rsidP="008C7603">
            <w:pPr>
              <w:jc w:val="both"/>
              <w:rPr>
                <w:b/>
              </w:rPr>
            </w:pPr>
            <w:r>
              <w:rPr>
                <w:b/>
              </w:rPr>
              <w:t>Součást vysoké školy</w:t>
            </w:r>
          </w:p>
        </w:tc>
        <w:tc>
          <w:tcPr>
            <w:tcW w:w="7345" w:type="dxa"/>
            <w:gridSpan w:val="28"/>
          </w:tcPr>
          <w:p w14:paraId="26E1C091" w14:textId="77777777" w:rsidR="008C7603" w:rsidRDefault="008C7603" w:rsidP="008C7603">
            <w:pPr>
              <w:jc w:val="both"/>
            </w:pPr>
            <w:r>
              <w:t>Fakulta multimediálních komunikací</w:t>
            </w:r>
          </w:p>
        </w:tc>
      </w:tr>
      <w:tr w:rsidR="008C7603" w14:paraId="129332C5" w14:textId="77777777" w:rsidTr="00031D92">
        <w:tc>
          <w:tcPr>
            <w:tcW w:w="2518" w:type="dxa"/>
            <w:gridSpan w:val="2"/>
            <w:shd w:val="clear" w:color="auto" w:fill="F7CAAC"/>
          </w:tcPr>
          <w:p w14:paraId="09CDA775" w14:textId="77777777" w:rsidR="008C7603" w:rsidRDefault="008C7603" w:rsidP="008C7603">
            <w:pPr>
              <w:jc w:val="both"/>
              <w:rPr>
                <w:b/>
              </w:rPr>
            </w:pPr>
            <w:r>
              <w:rPr>
                <w:b/>
              </w:rPr>
              <w:t>Název studijního programu</w:t>
            </w:r>
          </w:p>
        </w:tc>
        <w:tc>
          <w:tcPr>
            <w:tcW w:w="7345" w:type="dxa"/>
            <w:gridSpan w:val="28"/>
          </w:tcPr>
          <w:p w14:paraId="319DECD3" w14:textId="59776254" w:rsidR="008C7603" w:rsidRDefault="00774F06" w:rsidP="008C7603">
            <w:pPr>
              <w:jc w:val="both"/>
            </w:pPr>
            <w:r>
              <w:t>Design</w:t>
            </w:r>
          </w:p>
        </w:tc>
      </w:tr>
      <w:tr w:rsidR="008C7603" w14:paraId="54A412CE" w14:textId="77777777" w:rsidTr="00031D92">
        <w:tc>
          <w:tcPr>
            <w:tcW w:w="2518" w:type="dxa"/>
            <w:gridSpan w:val="2"/>
            <w:shd w:val="clear" w:color="auto" w:fill="F7CAAC"/>
          </w:tcPr>
          <w:p w14:paraId="340F7A6C" w14:textId="77777777" w:rsidR="008C7603" w:rsidRDefault="008C7603" w:rsidP="008C7603">
            <w:pPr>
              <w:jc w:val="both"/>
              <w:rPr>
                <w:b/>
              </w:rPr>
            </w:pPr>
            <w:r>
              <w:rPr>
                <w:b/>
              </w:rPr>
              <w:t>Jméno a příjmení</w:t>
            </w:r>
          </w:p>
        </w:tc>
        <w:tc>
          <w:tcPr>
            <w:tcW w:w="4536" w:type="dxa"/>
            <w:gridSpan w:val="16"/>
          </w:tcPr>
          <w:p w14:paraId="50D84651" w14:textId="77777777" w:rsidR="008C7603" w:rsidRDefault="008C7603" w:rsidP="008C7603">
            <w:pPr>
              <w:jc w:val="both"/>
            </w:pPr>
            <w:r>
              <w:t>Eva Šviráková</w:t>
            </w:r>
          </w:p>
        </w:tc>
        <w:tc>
          <w:tcPr>
            <w:tcW w:w="709" w:type="dxa"/>
            <w:gridSpan w:val="2"/>
            <w:shd w:val="clear" w:color="auto" w:fill="F7CAAC"/>
          </w:tcPr>
          <w:p w14:paraId="140E7D67" w14:textId="77777777" w:rsidR="008C7603" w:rsidRDefault="008C7603" w:rsidP="008C7603">
            <w:pPr>
              <w:jc w:val="both"/>
              <w:rPr>
                <w:b/>
              </w:rPr>
            </w:pPr>
            <w:r>
              <w:rPr>
                <w:b/>
              </w:rPr>
              <w:t>Tituly</w:t>
            </w:r>
          </w:p>
        </w:tc>
        <w:tc>
          <w:tcPr>
            <w:tcW w:w="2100" w:type="dxa"/>
            <w:gridSpan w:val="10"/>
          </w:tcPr>
          <w:p w14:paraId="0AED8215" w14:textId="77777777" w:rsidR="008C7603" w:rsidRDefault="008C7603" w:rsidP="008C7603">
            <w:pPr>
              <w:jc w:val="both"/>
            </w:pPr>
            <w:r>
              <w:t>Ing., Ph.D.</w:t>
            </w:r>
          </w:p>
        </w:tc>
      </w:tr>
      <w:tr w:rsidR="008C7603" w14:paraId="75D3E8D8" w14:textId="77777777" w:rsidTr="00031D92">
        <w:tc>
          <w:tcPr>
            <w:tcW w:w="2518" w:type="dxa"/>
            <w:gridSpan w:val="2"/>
            <w:shd w:val="clear" w:color="auto" w:fill="F7CAAC"/>
          </w:tcPr>
          <w:p w14:paraId="35724500" w14:textId="77777777" w:rsidR="008C7603" w:rsidRDefault="008C7603" w:rsidP="008C7603">
            <w:pPr>
              <w:jc w:val="both"/>
              <w:rPr>
                <w:b/>
              </w:rPr>
            </w:pPr>
            <w:r>
              <w:rPr>
                <w:b/>
              </w:rPr>
              <w:t>Rok narození</w:t>
            </w:r>
          </w:p>
        </w:tc>
        <w:tc>
          <w:tcPr>
            <w:tcW w:w="829" w:type="dxa"/>
            <w:gridSpan w:val="4"/>
          </w:tcPr>
          <w:p w14:paraId="7BCDD482" w14:textId="77777777" w:rsidR="008C7603" w:rsidRDefault="008C7603" w:rsidP="008C7603">
            <w:pPr>
              <w:jc w:val="both"/>
            </w:pPr>
            <w:r>
              <w:t>1965</w:t>
            </w:r>
          </w:p>
        </w:tc>
        <w:tc>
          <w:tcPr>
            <w:tcW w:w="1721" w:type="dxa"/>
            <w:gridSpan w:val="2"/>
            <w:shd w:val="clear" w:color="auto" w:fill="F7CAAC"/>
          </w:tcPr>
          <w:p w14:paraId="225E7252" w14:textId="77777777" w:rsidR="008C7603" w:rsidRDefault="008C7603" w:rsidP="008C7603">
            <w:pPr>
              <w:jc w:val="both"/>
              <w:rPr>
                <w:b/>
              </w:rPr>
            </w:pPr>
            <w:r>
              <w:rPr>
                <w:b/>
              </w:rPr>
              <w:t>typ vztahu k VŠ</w:t>
            </w:r>
          </w:p>
        </w:tc>
        <w:tc>
          <w:tcPr>
            <w:tcW w:w="992" w:type="dxa"/>
            <w:gridSpan w:val="8"/>
          </w:tcPr>
          <w:p w14:paraId="1C546744" w14:textId="77777777" w:rsidR="008C7603" w:rsidRDefault="008C7603" w:rsidP="008C7603">
            <w:pPr>
              <w:jc w:val="both"/>
            </w:pPr>
            <w:r>
              <w:t>pp</w:t>
            </w:r>
          </w:p>
        </w:tc>
        <w:tc>
          <w:tcPr>
            <w:tcW w:w="994" w:type="dxa"/>
            <w:gridSpan w:val="2"/>
            <w:shd w:val="clear" w:color="auto" w:fill="F7CAAC"/>
          </w:tcPr>
          <w:p w14:paraId="6D0A6D5F" w14:textId="77777777" w:rsidR="008C7603" w:rsidRDefault="008C7603" w:rsidP="008C7603">
            <w:pPr>
              <w:jc w:val="both"/>
              <w:rPr>
                <w:b/>
              </w:rPr>
            </w:pPr>
            <w:r>
              <w:rPr>
                <w:b/>
              </w:rPr>
              <w:t>rozsah</w:t>
            </w:r>
          </w:p>
        </w:tc>
        <w:tc>
          <w:tcPr>
            <w:tcW w:w="709" w:type="dxa"/>
            <w:gridSpan w:val="2"/>
          </w:tcPr>
          <w:p w14:paraId="4412D544" w14:textId="77777777" w:rsidR="008C7603" w:rsidRDefault="008C7603" w:rsidP="008C7603">
            <w:pPr>
              <w:jc w:val="both"/>
            </w:pPr>
            <w:r>
              <w:t>40h/t</w:t>
            </w:r>
          </w:p>
        </w:tc>
        <w:tc>
          <w:tcPr>
            <w:tcW w:w="709" w:type="dxa"/>
            <w:gridSpan w:val="6"/>
            <w:shd w:val="clear" w:color="auto" w:fill="F7CAAC"/>
          </w:tcPr>
          <w:p w14:paraId="218C6001" w14:textId="77777777" w:rsidR="008C7603" w:rsidRDefault="008C7603" w:rsidP="008C7603">
            <w:pPr>
              <w:jc w:val="both"/>
              <w:rPr>
                <w:b/>
              </w:rPr>
            </w:pPr>
            <w:r>
              <w:rPr>
                <w:b/>
              </w:rPr>
              <w:t>do kdy</w:t>
            </w:r>
          </w:p>
        </w:tc>
        <w:tc>
          <w:tcPr>
            <w:tcW w:w="1391" w:type="dxa"/>
            <w:gridSpan w:val="4"/>
          </w:tcPr>
          <w:p w14:paraId="214BD916" w14:textId="77777777" w:rsidR="008C7603" w:rsidRDefault="008C7603" w:rsidP="008C7603">
            <w:pPr>
              <w:jc w:val="both"/>
            </w:pPr>
            <w:r>
              <w:t>N</w:t>
            </w:r>
          </w:p>
        </w:tc>
      </w:tr>
      <w:tr w:rsidR="008C7603" w14:paraId="2855E426" w14:textId="77777777" w:rsidTr="00031D92">
        <w:tc>
          <w:tcPr>
            <w:tcW w:w="5068" w:type="dxa"/>
            <w:gridSpan w:val="8"/>
            <w:shd w:val="clear" w:color="auto" w:fill="F7CAAC"/>
          </w:tcPr>
          <w:p w14:paraId="5D98AE16" w14:textId="77777777" w:rsidR="008C7603" w:rsidRDefault="008C7603" w:rsidP="008C7603">
            <w:pPr>
              <w:jc w:val="both"/>
              <w:rPr>
                <w:b/>
              </w:rPr>
            </w:pPr>
            <w:r>
              <w:rPr>
                <w:b/>
              </w:rPr>
              <w:t>Typ vztahu na součásti VŠ, která uskutečňuje st. program</w:t>
            </w:r>
          </w:p>
        </w:tc>
        <w:tc>
          <w:tcPr>
            <w:tcW w:w="992" w:type="dxa"/>
            <w:gridSpan w:val="8"/>
          </w:tcPr>
          <w:p w14:paraId="455B7981" w14:textId="77777777" w:rsidR="008C7603" w:rsidRDefault="008C7603" w:rsidP="008C7603">
            <w:pPr>
              <w:jc w:val="both"/>
            </w:pPr>
            <w:r>
              <w:t>pp</w:t>
            </w:r>
          </w:p>
        </w:tc>
        <w:tc>
          <w:tcPr>
            <w:tcW w:w="994" w:type="dxa"/>
            <w:gridSpan w:val="2"/>
            <w:shd w:val="clear" w:color="auto" w:fill="F7CAAC"/>
          </w:tcPr>
          <w:p w14:paraId="615118D6" w14:textId="77777777" w:rsidR="008C7603" w:rsidRDefault="008C7603" w:rsidP="008C7603">
            <w:pPr>
              <w:jc w:val="both"/>
              <w:rPr>
                <w:b/>
              </w:rPr>
            </w:pPr>
            <w:r>
              <w:rPr>
                <w:b/>
              </w:rPr>
              <w:t>rozsah</w:t>
            </w:r>
          </w:p>
        </w:tc>
        <w:tc>
          <w:tcPr>
            <w:tcW w:w="709" w:type="dxa"/>
            <w:gridSpan w:val="2"/>
          </w:tcPr>
          <w:p w14:paraId="7F32B4D0" w14:textId="77777777" w:rsidR="008C7603" w:rsidRDefault="008C7603" w:rsidP="008C7603">
            <w:pPr>
              <w:jc w:val="both"/>
            </w:pPr>
            <w:r>
              <w:t>40h/t</w:t>
            </w:r>
          </w:p>
        </w:tc>
        <w:tc>
          <w:tcPr>
            <w:tcW w:w="709" w:type="dxa"/>
            <w:gridSpan w:val="6"/>
            <w:shd w:val="clear" w:color="auto" w:fill="F7CAAC"/>
          </w:tcPr>
          <w:p w14:paraId="574F7F0E" w14:textId="77777777" w:rsidR="008C7603" w:rsidRDefault="008C7603" w:rsidP="008C7603">
            <w:pPr>
              <w:jc w:val="both"/>
              <w:rPr>
                <w:b/>
              </w:rPr>
            </w:pPr>
            <w:r>
              <w:rPr>
                <w:b/>
              </w:rPr>
              <w:t>do kdy</w:t>
            </w:r>
          </w:p>
        </w:tc>
        <w:tc>
          <w:tcPr>
            <w:tcW w:w="1391" w:type="dxa"/>
            <w:gridSpan w:val="4"/>
          </w:tcPr>
          <w:p w14:paraId="1FCA20B8" w14:textId="77777777" w:rsidR="008C7603" w:rsidRDefault="008C7603" w:rsidP="008C7603">
            <w:pPr>
              <w:jc w:val="both"/>
            </w:pPr>
            <w:r>
              <w:t>N</w:t>
            </w:r>
          </w:p>
        </w:tc>
      </w:tr>
      <w:tr w:rsidR="008C7603" w14:paraId="012806F3" w14:textId="77777777" w:rsidTr="00031D92">
        <w:tc>
          <w:tcPr>
            <w:tcW w:w="6060" w:type="dxa"/>
            <w:gridSpan w:val="16"/>
            <w:shd w:val="clear" w:color="auto" w:fill="F7CAAC"/>
          </w:tcPr>
          <w:p w14:paraId="021E4D37" w14:textId="77777777" w:rsidR="008C7603" w:rsidRDefault="008C7603" w:rsidP="008C7603">
            <w:pPr>
              <w:jc w:val="both"/>
            </w:pPr>
            <w:r>
              <w:rPr>
                <w:b/>
              </w:rPr>
              <w:t>Další současná působení jako akademický pracovník na jiných VŠ</w:t>
            </w:r>
          </w:p>
        </w:tc>
        <w:tc>
          <w:tcPr>
            <w:tcW w:w="1703" w:type="dxa"/>
            <w:gridSpan w:val="4"/>
            <w:shd w:val="clear" w:color="auto" w:fill="F7CAAC"/>
          </w:tcPr>
          <w:p w14:paraId="5F84EE6D" w14:textId="77777777" w:rsidR="008C7603" w:rsidRDefault="008C7603" w:rsidP="008C7603">
            <w:pPr>
              <w:jc w:val="both"/>
              <w:rPr>
                <w:b/>
              </w:rPr>
            </w:pPr>
            <w:r>
              <w:rPr>
                <w:b/>
              </w:rPr>
              <w:t>typ prac. vztahu</w:t>
            </w:r>
          </w:p>
        </w:tc>
        <w:tc>
          <w:tcPr>
            <w:tcW w:w="2100" w:type="dxa"/>
            <w:gridSpan w:val="10"/>
            <w:shd w:val="clear" w:color="auto" w:fill="F7CAAC"/>
          </w:tcPr>
          <w:p w14:paraId="09BBB554" w14:textId="77777777" w:rsidR="008C7603" w:rsidRDefault="008C7603" w:rsidP="008C7603">
            <w:pPr>
              <w:jc w:val="both"/>
              <w:rPr>
                <w:b/>
              </w:rPr>
            </w:pPr>
            <w:r>
              <w:rPr>
                <w:b/>
              </w:rPr>
              <w:t>rozsah</w:t>
            </w:r>
          </w:p>
        </w:tc>
      </w:tr>
      <w:tr w:rsidR="008C7603" w14:paraId="79019817" w14:textId="77777777" w:rsidTr="00031D92">
        <w:tc>
          <w:tcPr>
            <w:tcW w:w="6060" w:type="dxa"/>
            <w:gridSpan w:val="16"/>
          </w:tcPr>
          <w:p w14:paraId="779F4AED" w14:textId="77777777" w:rsidR="008C7603" w:rsidRDefault="008C7603" w:rsidP="008C7603">
            <w:pPr>
              <w:jc w:val="both"/>
            </w:pPr>
          </w:p>
        </w:tc>
        <w:tc>
          <w:tcPr>
            <w:tcW w:w="1703" w:type="dxa"/>
            <w:gridSpan w:val="4"/>
          </w:tcPr>
          <w:p w14:paraId="350A5E36" w14:textId="77777777" w:rsidR="008C7603" w:rsidRDefault="008C7603" w:rsidP="008C7603">
            <w:pPr>
              <w:jc w:val="both"/>
            </w:pPr>
          </w:p>
        </w:tc>
        <w:tc>
          <w:tcPr>
            <w:tcW w:w="2100" w:type="dxa"/>
            <w:gridSpan w:val="10"/>
          </w:tcPr>
          <w:p w14:paraId="69CD0339" w14:textId="77777777" w:rsidR="008C7603" w:rsidRDefault="008C7603" w:rsidP="008C7603">
            <w:pPr>
              <w:jc w:val="both"/>
            </w:pPr>
          </w:p>
        </w:tc>
      </w:tr>
      <w:tr w:rsidR="008C7603" w14:paraId="02257EEC" w14:textId="77777777" w:rsidTr="00031D92">
        <w:tc>
          <w:tcPr>
            <w:tcW w:w="9863" w:type="dxa"/>
            <w:gridSpan w:val="30"/>
            <w:shd w:val="clear" w:color="auto" w:fill="F7CAAC"/>
          </w:tcPr>
          <w:p w14:paraId="4321C8EA" w14:textId="77777777" w:rsidR="008C7603" w:rsidRDefault="008C7603" w:rsidP="008C7603">
            <w:pPr>
              <w:jc w:val="both"/>
            </w:pPr>
            <w:r>
              <w:rPr>
                <w:b/>
              </w:rPr>
              <w:t>Předměty příslušného studijního programu a způsob zapojení do jejich výuky, příp. další zapojení do uskutečňování studijního programu</w:t>
            </w:r>
          </w:p>
        </w:tc>
      </w:tr>
      <w:tr w:rsidR="008C7603" w:rsidRPr="002827C6" w14:paraId="7A7C0756" w14:textId="77777777" w:rsidTr="00031D92">
        <w:trPr>
          <w:trHeight w:val="232"/>
        </w:trPr>
        <w:tc>
          <w:tcPr>
            <w:tcW w:w="9863" w:type="dxa"/>
            <w:gridSpan w:val="30"/>
            <w:tcBorders>
              <w:top w:val="nil"/>
            </w:tcBorders>
          </w:tcPr>
          <w:p w14:paraId="7382C2E7" w14:textId="77777777" w:rsidR="008C7603" w:rsidRPr="002827C6" w:rsidRDefault="008C7603" w:rsidP="008C7603">
            <w:pPr>
              <w:jc w:val="both"/>
            </w:pPr>
            <w:r>
              <w:t>Seminář k diplomové práci (garant, vede seminář)</w:t>
            </w:r>
          </w:p>
        </w:tc>
      </w:tr>
      <w:tr w:rsidR="008C7603" w:rsidRPr="002827C6" w14:paraId="3F093114" w14:textId="77777777" w:rsidTr="00031D92">
        <w:trPr>
          <w:trHeight w:val="340"/>
        </w:trPr>
        <w:tc>
          <w:tcPr>
            <w:tcW w:w="9863" w:type="dxa"/>
            <w:gridSpan w:val="30"/>
            <w:tcBorders>
              <w:top w:val="nil"/>
            </w:tcBorders>
            <w:shd w:val="clear" w:color="auto" w:fill="FBD4B4"/>
          </w:tcPr>
          <w:p w14:paraId="033262E9" w14:textId="77777777" w:rsidR="008C7603" w:rsidRPr="002827C6" w:rsidRDefault="008C7603" w:rsidP="008C7603">
            <w:pPr>
              <w:jc w:val="both"/>
              <w:rPr>
                <w:b/>
              </w:rPr>
            </w:pPr>
            <w:r w:rsidRPr="002827C6">
              <w:rPr>
                <w:b/>
              </w:rPr>
              <w:t>Zapojení do výuky v dalších studijních programech na téže vysoké škole (pouze u garantů ZT a PZ předmětů)</w:t>
            </w:r>
          </w:p>
        </w:tc>
      </w:tr>
      <w:tr w:rsidR="008C7603" w:rsidRPr="002827C6" w14:paraId="6EB16B08" w14:textId="77777777" w:rsidTr="00031D92">
        <w:trPr>
          <w:trHeight w:val="340"/>
        </w:trPr>
        <w:tc>
          <w:tcPr>
            <w:tcW w:w="2802" w:type="dxa"/>
            <w:gridSpan w:val="4"/>
            <w:tcBorders>
              <w:top w:val="nil"/>
            </w:tcBorders>
          </w:tcPr>
          <w:p w14:paraId="5EAC9B17" w14:textId="77777777" w:rsidR="008C7603" w:rsidRPr="002827C6" w:rsidRDefault="008C7603" w:rsidP="008C7603">
            <w:pPr>
              <w:jc w:val="both"/>
              <w:rPr>
                <w:b/>
              </w:rPr>
            </w:pPr>
            <w:r w:rsidRPr="002827C6">
              <w:rPr>
                <w:b/>
              </w:rPr>
              <w:t>Název studijního předmětu</w:t>
            </w:r>
          </w:p>
        </w:tc>
        <w:tc>
          <w:tcPr>
            <w:tcW w:w="2409" w:type="dxa"/>
            <w:gridSpan w:val="6"/>
            <w:tcBorders>
              <w:top w:val="nil"/>
            </w:tcBorders>
          </w:tcPr>
          <w:p w14:paraId="1EC6B57F" w14:textId="77777777" w:rsidR="008C7603" w:rsidRPr="002827C6" w:rsidRDefault="008C7603" w:rsidP="008C7603">
            <w:pPr>
              <w:rPr>
                <w:b/>
              </w:rPr>
            </w:pPr>
            <w:r w:rsidRPr="002827C6">
              <w:rPr>
                <w:b/>
              </w:rPr>
              <w:t>Název studijního programu</w:t>
            </w:r>
          </w:p>
        </w:tc>
        <w:tc>
          <w:tcPr>
            <w:tcW w:w="567" w:type="dxa"/>
            <w:gridSpan w:val="4"/>
            <w:tcBorders>
              <w:top w:val="nil"/>
            </w:tcBorders>
          </w:tcPr>
          <w:p w14:paraId="482D9171" w14:textId="77777777" w:rsidR="008C7603" w:rsidRPr="002827C6" w:rsidRDefault="008C7603" w:rsidP="008C7603">
            <w:pPr>
              <w:jc w:val="both"/>
              <w:rPr>
                <w:b/>
              </w:rPr>
            </w:pPr>
            <w:r w:rsidRPr="002827C6">
              <w:rPr>
                <w:b/>
              </w:rPr>
              <w:t>Sem.</w:t>
            </w:r>
          </w:p>
        </w:tc>
        <w:tc>
          <w:tcPr>
            <w:tcW w:w="2109" w:type="dxa"/>
            <w:gridSpan w:val="10"/>
            <w:tcBorders>
              <w:top w:val="nil"/>
            </w:tcBorders>
          </w:tcPr>
          <w:p w14:paraId="173180C2" w14:textId="77777777" w:rsidR="008C7603" w:rsidRPr="002827C6" w:rsidRDefault="008C7603" w:rsidP="008C7603">
            <w:pPr>
              <w:rPr>
                <w:b/>
              </w:rPr>
            </w:pPr>
            <w:r w:rsidRPr="002827C6">
              <w:rPr>
                <w:b/>
              </w:rPr>
              <w:t>Role ve výuce daného předmětu</w:t>
            </w:r>
          </w:p>
        </w:tc>
        <w:tc>
          <w:tcPr>
            <w:tcW w:w="1976" w:type="dxa"/>
            <w:gridSpan w:val="6"/>
            <w:tcBorders>
              <w:top w:val="nil"/>
            </w:tcBorders>
          </w:tcPr>
          <w:p w14:paraId="61254ABF" w14:textId="77777777" w:rsidR="008C7603" w:rsidRPr="002827C6" w:rsidRDefault="008C7603" w:rsidP="008C7603">
            <w:pPr>
              <w:rPr>
                <w:b/>
              </w:rPr>
            </w:pPr>
            <w:r>
              <w:rPr>
                <w:b/>
              </w:rPr>
              <w:t>(</w:t>
            </w:r>
            <w:r w:rsidRPr="00F20AEF">
              <w:rPr>
                <w:b/>
                <w:i/>
                <w:iCs/>
              </w:rPr>
              <w:t>nepovinný údaj</w:t>
            </w:r>
            <w:r w:rsidRPr="00F20AEF">
              <w:rPr>
                <w:b/>
              </w:rPr>
              <w:t>)</w:t>
            </w:r>
            <w:r>
              <w:rPr>
                <w:b/>
              </w:rPr>
              <w:t xml:space="preserve"> </w:t>
            </w:r>
            <w:r w:rsidRPr="002827C6">
              <w:rPr>
                <w:b/>
              </w:rPr>
              <w:t>Počet hodin za semestr</w:t>
            </w:r>
          </w:p>
        </w:tc>
      </w:tr>
      <w:tr w:rsidR="008C7603" w:rsidRPr="0016131F" w14:paraId="2B2148DF" w14:textId="77777777" w:rsidTr="00031D92">
        <w:trPr>
          <w:trHeight w:val="285"/>
        </w:trPr>
        <w:tc>
          <w:tcPr>
            <w:tcW w:w="2802" w:type="dxa"/>
            <w:gridSpan w:val="4"/>
            <w:tcBorders>
              <w:top w:val="nil"/>
            </w:tcBorders>
          </w:tcPr>
          <w:p w14:paraId="27641675" w14:textId="77777777" w:rsidR="008C7603" w:rsidRPr="0016131F" w:rsidRDefault="008C7603" w:rsidP="008C7603">
            <w:pPr>
              <w:jc w:val="both"/>
            </w:pPr>
          </w:p>
        </w:tc>
        <w:tc>
          <w:tcPr>
            <w:tcW w:w="2409" w:type="dxa"/>
            <w:gridSpan w:val="6"/>
            <w:tcBorders>
              <w:top w:val="nil"/>
            </w:tcBorders>
          </w:tcPr>
          <w:p w14:paraId="45BE466B" w14:textId="77777777" w:rsidR="008C7603" w:rsidRPr="0016131F" w:rsidRDefault="008C7603" w:rsidP="008C7603">
            <w:pPr>
              <w:jc w:val="both"/>
            </w:pPr>
          </w:p>
        </w:tc>
        <w:tc>
          <w:tcPr>
            <w:tcW w:w="567" w:type="dxa"/>
            <w:gridSpan w:val="4"/>
            <w:tcBorders>
              <w:top w:val="nil"/>
            </w:tcBorders>
          </w:tcPr>
          <w:p w14:paraId="2FA04E63" w14:textId="77777777" w:rsidR="008C7603" w:rsidRPr="0016131F" w:rsidRDefault="008C7603" w:rsidP="008C7603">
            <w:pPr>
              <w:jc w:val="both"/>
            </w:pPr>
          </w:p>
        </w:tc>
        <w:tc>
          <w:tcPr>
            <w:tcW w:w="2109" w:type="dxa"/>
            <w:gridSpan w:val="10"/>
            <w:tcBorders>
              <w:top w:val="nil"/>
            </w:tcBorders>
          </w:tcPr>
          <w:p w14:paraId="33EC0BCD" w14:textId="77777777" w:rsidR="008C7603" w:rsidRPr="0016131F" w:rsidRDefault="008C7603" w:rsidP="008C7603">
            <w:pPr>
              <w:jc w:val="both"/>
            </w:pPr>
          </w:p>
        </w:tc>
        <w:tc>
          <w:tcPr>
            <w:tcW w:w="1976" w:type="dxa"/>
            <w:gridSpan w:val="6"/>
            <w:tcBorders>
              <w:top w:val="nil"/>
            </w:tcBorders>
          </w:tcPr>
          <w:p w14:paraId="018D772A" w14:textId="77777777" w:rsidR="008C7603" w:rsidRPr="0016131F" w:rsidRDefault="008C7603" w:rsidP="008C7603">
            <w:pPr>
              <w:jc w:val="both"/>
            </w:pPr>
          </w:p>
        </w:tc>
      </w:tr>
      <w:tr w:rsidR="008C7603" w14:paraId="24B60EB9" w14:textId="77777777" w:rsidTr="00031D92">
        <w:tc>
          <w:tcPr>
            <w:tcW w:w="9863" w:type="dxa"/>
            <w:gridSpan w:val="30"/>
            <w:shd w:val="clear" w:color="auto" w:fill="F7CAAC"/>
          </w:tcPr>
          <w:p w14:paraId="4C138A86" w14:textId="77777777" w:rsidR="008C7603" w:rsidRDefault="008C7603" w:rsidP="008C7603">
            <w:pPr>
              <w:jc w:val="both"/>
            </w:pPr>
            <w:r>
              <w:rPr>
                <w:b/>
              </w:rPr>
              <w:t xml:space="preserve">Údaje o vzdělání na VŠ </w:t>
            </w:r>
          </w:p>
        </w:tc>
      </w:tr>
      <w:tr w:rsidR="008C7603" w14:paraId="551AF168" w14:textId="77777777" w:rsidTr="00031D92">
        <w:trPr>
          <w:trHeight w:val="376"/>
        </w:trPr>
        <w:tc>
          <w:tcPr>
            <w:tcW w:w="9863" w:type="dxa"/>
            <w:gridSpan w:val="30"/>
          </w:tcPr>
          <w:p w14:paraId="775F9317" w14:textId="77777777" w:rsidR="008C7603" w:rsidRDefault="008C7603" w:rsidP="008C7603">
            <w:pPr>
              <w:jc w:val="both"/>
            </w:pPr>
            <w:r w:rsidRPr="00AD2F16">
              <w:t>2006: Univerzita Tomáše Bati ve Zlíně, Ekonomika a management, Fakulta managementu a ekonomiky, Ph.D.</w:t>
            </w:r>
          </w:p>
          <w:p w14:paraId="289AC8ED" w14:textId="77777777" w:rsidR="008C7603" w:rsidRDefault="008C7603" w:rsidP="008C7603">
            <w:pPr>
              <w:jc w:val="both"/>
              <w:rPr>
                <w:b/>
              </w:rPr>
            </w:pPr>
            <w:r w:rsidRPr="00255C3E">
              <w:t>1987: Vysoká šk</w:t>
            </w:r>
            <w:r>
              <w:t>o</w:t>
            </w:r>
            <w:r w:rsidRPr="00255C3E">
              <w:t>la báňská v Ostravě, Ekonomická fakulta, Ekonomika průmyslu,</w:t>
            </w:r>
            <w:r>
              <w:t xml:space="preserve"> </w:t>
            </w:r>
            <w:r w:rsidRPr="00255C3E">
              <w:t>Ing.</w:t>
            </w:r>
          </w:p>
        </w:tc>
      </w:tr>
      <w:tr w:rsidR="008C7603" w14:paraId="32211045" w14:textId="77777777" w:rsidTr="00031D92">
        <w:tc>
          <w:tcPr>
            <w:tcW w:w="9863" w:type="dxa"/>
            <w:gridSpan w:val="30"/>
            <w:shd w:val="clear" w:color="auto" w:fill="F7CAAC"/>
          </w:tcPr>
          <w:p w14:paraId="05ABFD4C" w14:textId="77777777" w:rsidR="008C7603" w:rsidRDefault="008C7603" w:rsidP="008C7603">
            <w:pPr>
              <w:jc w:val="both"/>
              <w:rPr>
                <w:b/>
              </w:rPr>
            </w:pPr>
            <w:r>
              <w:rPr>
                <w:b/>
              </w:rPr>
              <w:t>Údaje o odborném působení od absolvování VŠ</w:t>
            </w:r>
          </w:p>
        </w:tc>
      </w:tr>
      <w:tr w:rsidR="008C7603" w:rsidRPr="00AD24FE" w14:paraId="09C3F25E" w14:textId="77777777" w:rsidTr="00031D92">
        <w:trPr>
          <w:trHeight w:val="514"/>
        </w:trPr>
        <w:tc>
          <w:tcPr>
            <w:tcW w:w="9863" w:type="dxa"/>
            <w:gridSpan w:val="30"/>
          </w:tcPr>
          <w:p w14:paraId="7B6917D3" w14:textId="6FFD8BD0" w:rsidR="008C7603" w:rsidRPr="00AD24FE" w:rsidRDefault="004B6E68" w:rsidP="008C7603">
            <w:pPr>
              <w:jc w:val="both"/>
            </w:pPr>
            <w:r w:rsidRPr="00AD24FE">
              <w:t>2000</w:t>
            </w:r>
            <w:r>
              <w:t>-</w:t>
            </w:r>
            <w:r w:rsidRPr="00AD24FE">
              <w:t xml:space="preserve">dosud: VUT v Brně (od r. 2001 UTB ve Zlíně), vedoucí ekonomického odboru rektorátu, tajemnice Fakulty multimediálních komunikací, manažerka Komunikační agentury, od r. 2009 odborná asistentka </w:t>
            </w:r>
          </w:p>
        </w:tc>
      </w:tr>
      <w:tr w:rsidR="008C7603" w14:paraId="4E10EBA0" w14:textId="77777777" w:rsidTr="00031D92">
        <w:trPr>
          <w:trHeight w:val="250"/>
        </w:trPr>
        <w:tc>
          <w:tcPr>
            <w:tcW w:w="9863" w:type="dxa"/>
            <w:gridSpan w:val="30"/>
            <w:shd w:val="clear" w:color="auto" w:fill="F7CAAC"/>
          </w:tcPr>
          <w:p w14:paraId="3D35A53D" w14:textId="77777777" w:rsidR="008C7603" w:rsidRDefault="008C7603" w:rsidP="008C7603">
            <w:pPr>
              <w:jc w:val="both"/>
            </w:pPr>
            <w:r>
              <w:rPr>
                <w:b/>
              </w:rPr>
              <w:t>Zkušenosti s vedením kvalifikačních a rigorózních prací</w:t>
            </w:r>
          </w:p>
        </w:tc>
      </w:tr>
      <w:tr w:rsidR="008C7603" w14:paraId="7FCFCD79" w14:textId="77777777" w:rsidTr="00031D92">
        <w:trPr>
          <w:trHeight w:val="439"/>
        </w:trPr>
        <w:tc>
          <w:tcPr>
            <w:tcW w:w="9863" w:type="dxa"/>
            <w:gridSpan w:val="30"/>
          </w:tcPr>
          <w:p w14:paraId="7A2C4A7D" w14:textId="77777777" w:rsidR="008C7603" w:rsidRDefault="008C7603" w:rsidP="008C7603">
            <w:pPr>
              <w:jc w:val="both"/>
            </w:pPr>
            <w:r>
              <w:t>Bakalářské práce: 25</w:t>
            </w:r>
          </w:p>
          <w:p w14:paraId="103296CC" w14:textId="77777777" w:rsidR="008C7603" w:rsidRDefault="008C7603" w:rsidP="008C7603">
            <w:pPr>
              <w:jc w:val="both"/>
            </w:pPr>
            <w:r>
              <w:t>Diplomové práce: 15</w:t>
            </w:r>
          </w:p>
        </w:tc>
      </w:tr>
      <w:tr w:rsidR="008C7603" w14:paraId="259D4EEE" w14:textId="77777777" w:rsidTr="00031D92">
        <w:trPr>
          <w:cantSplit/>
        </w:trPr>
        <w:tc>
          <w:tcPr>
            <w:tcW w:w="3347" w:type="dxa"/>
            <w:gridSpan w:val="6"/>
            <w:tcBorders>
              <w:top w:val="single" w:sz="12" w:space="0" w:color="auto"/>
            </w:tcBorders>
            <w:shd w:val="clear" w:color="auto" w:fill="F7CAAC"/>
          </w:tcPr>
          <w:p w14:paraId="620A9217" w14:textId="77777777" w:rsidR="008C7603" w:rsidRDefault="008C7603" w:rsidP="008C7603">
            <w:pPr>
              <w:jc w:val="both"/>
            </w:pPr>
            <w:r>
              <w:rPr>
                <w:b/>
              </w:rPr>
              <w:t xml:space="preserve">Obor habilitačního řízení </w:t>
            </w:r>
          </w:p>
        </w:tc>
        <w:tc>
          <w:tcPr>
            <w:tcW w:w="2245" w:type="dxa"/>
            <w:gridSpan w:val="6"/>
            <w:tcBorders>
              <w:top w:val="single" w:sz="12" w:space="0" w:color="auto"/>
            </w:tcBorders>
            <w:shd w:val="clear" w:color="auto" w:fill="F7CAAC"/>
          </w:tcPr>
          <w:p w14:paraId="4A93755D" w14:textId="77777777" w:rsidR="008C7603" w:rsidRDefault="008C7603" w:rsidP="008C7603">
            <w:pPr>
              <w:jc w:val="both"/>
            </w:pPr>
            <w:r>
              <w:rPr>
                <w:b/>
              </w:rPr>
              <w:t>Rok udělení hodnosti</w:t>
            </w:r>
          </w:p>
        </w:tc>
        <w:tc>
          <w:tcPr>
            <w:tcW w:w="2248" w:type="dxa"/>
            <w:gridSpan w:val="11"/>
            <w:tcBorders>
              <w:top w:val="single" w:sz="12" w:space="0" w:color="auto"/>
              <w:right w:val="single" w:sz="12" w:space="0" w:color="auto"/>
            </w:tcBorders>
            <w:shd w:val="clear" w:color="auto" w:fill="F7CAAC"/>
          </w:tcPr>
          <w:p w14:paraId="160A580A" w14:textId="77777777" w:rsidR="008C7603" w:rsidRDefault="008C7603" w:rsidP="008C7603">
            <w:pPr>
              <w:jc w:val="both"/>
            </w:pPr>
            <w:r>
              <w:rPr>
                <w:b/>
              </w:rPr>
              <w:t>Řízení konáno na VŠ</w:t>
            </w:r>
          </w:p>
        </w:tc>
        <w:tc>
          <w:tcPr>
            <w:tcW w:w="2023" w:type="dxa"/>
            <w:gridSpan w:val="7"/>
            <w:tcBorders>
              <w:top w:val="single" w:sz="12" w:space="0" w:color="auto"/>
              <w:left w:val="single" w:sz="12" w:space="0" w:color="auto"/>
            </w:tcBorders>
            <w:shd w:val="clear" w:color="auto" w:fill="F7CAAC"/>
          </w:tcPr>
          <w:p w14:paraId="25E036A6" w14:textId="77777777" w:rsidR="008C7603" w:rsidRDefault="008C7603" w:rsidP="008C7603">
            <w:pPr>
              <w:jc w:val="both"/>
              <w:rPr>
                <w:b/>
              </w:rPr>
            </w:pPr>
            <w:r>
              <w:rPr>
                <w:b/>
              </w:rPr>
              <w:t>Ohlasy publikací</w:t>
            </w:r>
          </w:p>
        </w:tc>
      </w:tr>
      <w:tr w:rsidR="008C7603" w14:paraId="6D03BDE6" w14:textId="77777777" w:rsidTr="00031D92">
        <w:trPr>
          <w:cantSplit/>
        </w:trPr>
        <w:tc>
          <w:tcPr>
            <w:tcW w:w="3347" w:type="dxa"/>
            <w:gridSpan w:val="6"/>
          </w:tcPr>
          <w:p w14:paraId="1EE9C506" w14:textId="77777777" w:rsidR="008C7603" w:rsidRDefault="008C7603" w:rsidP="008C7603">
            <w:pPr>
              <w:jc w:val="both"/>
            </w:pPr>
          </w:p>
        </w:tc>
        <w:tc>
          <w:tcPr>
            <w:tcW w:w="2245" w:type="dxa"/>
            <w:gridSpan w:val="6"/>
          </w:tcPr>
          <w:p w14:paraId="09383260" w14:textId="77777777" w:rsidR="008C7603" w:rsidRDefault="008C7603" w:rsidP="008C7603">
            <w:pPr>
              <w:jc w:val="both"/>
            </w:pPr>
          </w:p>
        </w:tc>
        <w:tc>
          <w:tcPr>
            <w:tcW w:w="2248" w:type="dxa"/>
            <w:gridSpan w:val="11"/>
            <w:tcBorders>
              <w:right w:val="single" w:sz="12" w:space="0" w:color="auto"/>
            </w:tcBorders>
          </w:tcPr>
          <w:p w14:paraId="4BF15362" w14:textId="77777777" w:rsidR="008C7603" w:rsidRDefault="008C7603" w:rsidP="008C7603">
            <w:pPr>
              <w:jc w:val="both"/>
            </w:pPr>
          </w:p>
        </w:tc>
        <w:tc>
          <w:tcPr>
            <w:tcW w:w="632" w:type="dxa"/>
            <w:gridSpan w:val="3"/>
            <w:tcBorders>
              <w:left w:val="single" w:sz="12" w:space="0" w:color="auto"/>
            </w:tcBorders>
            <w:shd w:val="clear" w:color="auto" w:fill="F7CAAC"/>
          </w:tcPr>
          <w:p w14:paraId="0418AD86" w14:textId="77777777" w:rsidR="008C7603" w:rsidRPr="00F20AEF" w:rsidRDefault="008C7603" w:rsidP="008C7603">
            <w:pPr>
              <w:jc w:val="both"/>
            </w:pPr>
            <w:r w:rsidRPr="00F20AEF">
              <w:rPr>
                <w:b/>
              </w:rPr>
              <w:t>WoS</w:t>
            </w:r>
          </w:p>
        </w:tc>
        <w:tc>
          <w:tcPr>
            <w:tcW w:w="693" w:type="dxa"/>
            <w:gridSpan w:val="2"/>
            <w:shd w:val="clear" w:color="auto" w:fill="F7CAAC"/>
          </w:tcPr>
          <w:p w14:paraId="41C595C4" w14:textId="77777777" w:rsidR="008C7603" w:rsidRPr="00F20AEF" w:rsidRDefault="008C7603" w:rsidP="008C7603">
            <w:pPr>
              <w:jc w:val="both"/>
              <w:rPr>
                <w:sz w:val="18"/>
              </w:rPr>
            </w:pPr>
            <w:r w:rsidRPr="00F20AEF">
              <w:rPr>
                <w:b/>
                <w:sz w:val="18"/>
              </w:rPr>
              <w:t>Scopus</w:t>
            </w:r>
          </w:p>
        </w:tc>
        <w:tc>
          <w:tcPr>
            <w:tcW w:w="698" w:type="dxa"/>
            <w:gridSpan w:val="2"/>
            <w:shd w:val="clear" w:color="auto" w:fill="F7CAAC"/>
          </w:tcPr>
          <w:p w14:paraId="540F60DC" w14:textId="77777777" w:rsidR="008C7603" w:rsidRDefault="008C7603" w:rsidP="008C7603">
            <w:pPr>
              <w:jc w:val="both"/>
            </w:pPr>
            <w:r>
              <w:rPr>
                <w:b/>
                <w:sz w:val="18"/>
              </w:rPr>
              <w:t>ostatní</w:t>
            </w:r>
          </w:p>
        </w:tc>
      </w:tr>
      <w:tr w:rsidR="008C7603" w14:paraId="0B845CF3" w14:textId="77777777" w:rsidTr="00031D92">
        <w:trPr>
          <w:cantSplit/>
          <w:trHeight w:val="70"/>
        </w:trPr>
        <w:tc>
          <w:tcPr>
            <w:tcW w:w="3347" w:type="dxa"/>
            <w:gridSpan w:val="6"/>
            <w:shd w:val="clear" w:color="auto" w:fill="F7CAAC"/>
          </w:tcPr>
          <w:p w14:paraId="43990290" w14:textId="77777777" w:rsidR="008C7603" w:rsidRDefault="008C7603" w:rsidP="008C7603">
            <w:pPr>
              <w:jc w:val="both"/>
            </w:pPr>
            <w:r>
              <w:rPr>
                <w:b/>
              </w:rPr>
              <w:t>Obor jmenovacího řízení</w:t>
            </w:r>
          </w:p>
        </w:tc>
        <w:tc>
          <w:tcPr>
            <w:tcW w:w="2245" w:type="dxa"/>
            <w:gridSpan w:val="6"/>
            <w:shd w:val="clear" w:color="auto" w:fill="F7CAAC"/>
          </w:tcPr>
          <w:p w14:paraId="60041844" w14:textId="77777777" w:rsidR="008C7603" w:rsidRDefault="008C7603" w:rsidP="008C7603">
            <w:pPr>
              <w:jc w:val="both"/>
            </w:pPr>
            <w:r>
              <w:rPr>
                <w:b/>
              </w:rPr>
              <w:t>Rok udělení hodnosti</w:t>
            </w:r>
          </w:p>
        </w:tc>
        <w:tc>
          <w:tcPr>
            <w:tcW w:w="2248" w:type="dxa"/>
            <w:gridSpan w:val="11"/>
            <w:tcBorders>
              <w:right w:val="single" w:sz="12" w:space="0" w:color="auto"/>
            </w:tcBorders>
            <w:shd w:val="clear" w:color="auto" w:fill="F7CAAC"/>
          </w:tcPr>
          <w:p w14:paraId="1823CD42" w14:textId="77777777" w:rsidR="008C7603" w:rsidRDefault="008C7603" w:rsidP="008C7603">
            <w:pPr>
              <w:jc w:val="both"/>
            </w:pPr>
            <w:r>
              <w:rPr>
                <w:b/>
              </w:rPr>
              <w:t>Řízení konáno na VŠ</w:t>
            </w:r>
          </w:p>
        </w:tc>
        <w:tc>
          <w:tcPr>
            <w:tcW w:w="632" w:type="dxa"/>
            <w:gridSpan w:val="3"/>
            <w:tcBorders>
              <w:left w:val="single" w:sz="12" w:space="0" w:color="auto"/>
            </w:tcBorders>
          </w:tcPr>
          <w:p w14:paraId="30862DAD" w14:textId="77777777" w:rsidR="008C7603" w:rsidRPr="00F20AEF" w:rsidRDefault="008C7603" w:rsidP="008C7603">
            <w:pPr>
              <w:jc w:val="both"/>
              <w:rPr>
                <w:b/>
              </w:rPr>
            </w:pPr>
            <w:r>
              <w:rPr>
                <w:b/>
              </w:rPr>
              <w:t>15</w:t>
            </w:r>
          </w:p>
        </w:tc>
        <w:tc>
          <w:tcPr>
            <w:tcW w:w="693" w:type="dxa"/>
            <w:gridSpan w:val="2"/>
          </w:tcPr>
          <w:p w14:paraId="26931161" w14:textId="77777777" w:rsidR="008C7603" w:rsidRPr="00F20AEF" w:rsidRDefault="008C7603" w:rsidP="008C7603">
            <w:pPr>
              <w:jc w:val="both"/>
              <w:rPr>
                <w:b/>
              </w:rPr>
            </w:pPr>
            <w:r>
              <w:rPr>
                <w:b/>
              </w:rPr>
              <w:t>3</w:t>
            </w:r>
          </w:p>
        </w:tc>
        <w:tc>
          <w:tcPr>
            <w:tcW w:w="698" w:type="dxa"/>
            <w:gridSpan w:val="2"/>
          </w:tcPr>
          <w:p w14:paraId="730E6D4F" w14:textId="77777777" w:rsidR="008C7603" w:rsidRDefault="008C7603" w:rsidP="008C7603">
            <w:pPr>
              <w:jc w:val="both"/>
              <w:rPr>
                <w:b/>
              </w:rPr>
            </w:pPr>
            <w:r>
              <w:rPr>
                <w:b/>
              </w:rPr>
              <w:t>5</w:t>
            </w:r>
          </w:p>
        </w:tc>
      </w:tr>
      <w:tr w:rsidR="008C7603" w14:paraId="1193E4F3" w14:textId="77777777" w:rsidTr="00031D92">
        <w:trPr>
          <w:trHeight w:val="205"/>
        </w:trPr>
        <w:tc>
          <w:tcPr>
            <w:tcW w:w="3347" w:type="dxa"/>
            <w:gridSpan w:val="6"/>
          </w:tcPr>
          <w:p w14:paraId="6FEE8375" w14:textId="77777777" w:rsidR="008C7603" w:rsidRDefault="008C7603" w:rsidP="008C7603">
            <w:pPr>
              <w:jc w:val="both"/>
            </w:pPr>
          </w:p>
        </w:tc>
        <w:tc>
          <w:tcPr>
            <w:tcW w:w="2245" w:type="dxa"/>
            <w:gridSpan w:val="6"/>
          </w:tcPr>
          <w:p w14:paraId="2C360DA6" w14:textId="77777777" w:rsidR="008C7603" w:rsidRDefault="008C7603" w:rsidP="008C7603">
            <w:pPr>
              <w:jc w:val="both"/>
            </w:pPr>
          </w:p>
        </w:tc>
        <w:tc>
          <w:tcPr>
            <w:tcW w:w="2248" w:type="dxa"/>
            <w:gridSpan w:val="11"/>
            <w:tcBorders>
              <w:right w:val="single" w:sz="12" w:space="0" w:color="auto"/>
            </w:tcBorders>
          </w:tcPr>
          <w:p w14:paraId="30B673BF" w14:textId="77777777" w:rsidR="008C7603" w:rsidRDefault="008C7603" w:rsidP="008C7603">
            <w:pPr>
              <w:jc w:val="both"/>
            </w:pPr>
          </w:p>
        </w:tc>
        <w:tc>
          <w:tcPr>
            <w:tcW w:w="1325" w:type="dxa"/>
            <w:gridSpan w:val="5"/>
            <w:tcBorders>
              <w:left w:val="single" w:sz="12" w:space="0" w:color="auto"/>
            </w:tcBorders>
            <w:shd w:val="clear" w:color="auto" w:fill="FBD4B4"/>
            <w:vAlign w:val="center"/>
          </w:tcPr>
          <w:p w14:paraId="62832314" w14:textId="77777777" w:rsidR="008C7603" w:rsidRPr="00F20AEF" w:rsidRDefault="008C7603" w:rsidP="008C7603">
            <w:pPr>
              <w:jc w:val="both"/>
              <w:rPr>
                <w:b/>
                <w:sz w:val="18"/>
              </w:rPr>
            </w:pPr>
            <w:r w:rsidRPr="00F20AEF">
              <w:rPr>
                <w:b/>
                <w:sz w:val="18"/>
              </w:rPr>
              <w:t>H-index WoS/Scopus</w:t>
            </w:r>
          </w:p>
        </w:tc>
        <w:tc>
          <w:tcPr>
            <w:tcW w:w="698" w:type="dxa"/>
            <w:gridSpan w:val="2"/>
            <w:vAlign w:val="center"/>
          </w:tcPr>
          <w:p w14:paraId="5BE5950C" w14:textId="77777777" w:rsidR="008C7603" w:rsidRDefault="008C7603" w:rsidP="008C7603">
            <w:pPr>
              <w:rPr>
                <w:b/>
              </w:rPr>
            </w:pPr>
            <w:r>
              <w:rPr>
                <w:b/>
              </w:rPr>
              <w:t xml:space="preserve">    /</w:t>
            </w:r>
          </w:p>
        </w:tc>
      </w:tr>
      <w:tr w:rsidR="008C7603" w14:paraId="5E2BD182" w14:textId="77777777" w:rsidTr="00031D92">
        <w:tc>
          <w:tcPr>
            <w:tcW w:w="9863" w:type="dxa"/>
            <w:gridSpan w:val="30"/>
            <w:shd w:val="clear" w:color="auto" w:fill="F7CAAC"/>
          </w:tcPr>
          <w:p w14:paraId="71C2EDDB" w14:textId="77777777" w:rsidR="008C7603" w:rsidRDefault="008C7603" w:rsidP="008C7603">
            <w:pPr>
              <w:jc w:val="both"/>
              <w:rPr>
                <w:b/>
              </w:rPr>
            </w:pPr>
            <w:r>
              <w:rPr>
                <w:b/>
              </w:rPr>
              <w:t xml:space="preserve">Přehled o nejvýznamnější publikační a další tvůrčí činnosti nebo další profesní činnosti u odborníků z praxe vztahující se k zabezpečovaným předmětům </w:t>
            </w:r>
          </w:p>
        </w:tc>
      </w:tr>
      <w:tr w:rsidR="00B05EC9" w14:paraId="155CA02F" w14:textId="77777777" w:rsidTr="00031D92">
        <w:trPr>
          <w:trHeight w:val="1545"/>
        </w:trPr>
        <w:tc>
          <w:tcPr>
            <w:tcW w:w="9863" w:type="dxa"/>
            <w:gridSpan w:val="30"/>
          </w:tcPr>
          <w:p w14:paraId="5B2C586E" w14:textId="77777777" w:rsidR="00B05EC9" w:rsidRDefault="00B05EC9" w:rsidP="00B05EC9">
            <w:r>
              <w:t xml:space="preserve">2022: KRAMOLIŠ, Jan, Eva ŠVIRÁKOVÁ, 2022, Small and Medium-sized Enterprises Approach to Design Management. </w:t>
            </w:r>
            <w:r w:rsidRPr="00255C3E">
              <w:rPr>
                <w:i/>
              </w:rPr>
              <w:t>Strategic Design Research Journal</w:t>
            </w:r>
            <w:r>
              <w:t>. Volume 15, number 01, January–April 2022. 13-23. DOI: 10.4013/sdrj.2022.151.03.</w:t>
            </w:r>
          </w:p>
          <w:p w14:paraId="4F495C56" w14:textId="77777777" w:rsidR="00B05EC9" w:rsidRDefault="00B05EC9" w:rsidP="00B05EC9">
            <w:r>
              <w:t xml:space="preserve">2021: SLÁDKOVÁ, Jitka, Jiří URBÁNEK, Eva ŠVIRÁKOVÁ, Jan KRAMOLIŠ a David KRÁL. </w:t>
            </w:r>
            <w:r w:rsidRPr="00AD2F16">
              <w:rPr>
                <w:i/>
              </w:rPr>
              <w:t xml:space="preserve">The measurement of the economic value of design in different industries: A case study. International Journal of Design Management and Professional Practice </w:t>
            </w:r>
            <w:r>
              <w:t>[online]. 2021, vol. 15, iss. 2, s. 1-17. [cit. 2022-01-13]. ISSN 2325-162X. Dostupné z: https://cgscholar.com/bookstore/works/the-measurement-of-the-economic-value-of-design-in-different-industries.</w:t>
            </w:r>
          </w:p>
          <w:p w14:paraId="4C682A0E" w14:textId="77777777" w:rsidR="00B05EC9" w:rsidRDefault="00B05EC9" w:rsidP="00B05EC9">
            <w:r>
              <w:t xml:space="preserve">2021: ŠVIRÁKOVÁ, Eva a Jan KRAMOLIŠ. </w:t>
            </w:r>
            <w:r w:rsidRPr="00AD2F16">
              <w:rPr>
                <w:i/>
              </w:rPr>
              <w:t>Case study: Design value measuring by system dynamics</w:t>
            </w:r>
            <w:r>
              <w:t>. E a M: Ekonomie a Management [online]. 2021, vol. 24, iss. 3, s. 79-92. [cit. 2022-01-13]. ISSN 1212-3609. Dostupné z: https://dspace.tul.cz/bitstream/handle/15240/160959/EM_3_2021_05.pdf.</w:t>
            </w:r>
          </w:p>
          <w:p w14:paraId="53223A9E" w14:textId="77777777" w:rsidR="00B05EC9" w:rsidRDefault="00B05EC9" w:rsidP="00B05EC9">
            <w:r>
              <w:t>2021: Schválená metodika Národní metodika přínosu designu pro management MSP Autor/autorský kolektiv: Ing. Eva Šviráková, Ph.D., Mgr. Jan Kramoliš, Ph.D. Osvědčení o uznání uplatněné metodiky vydala Agentura pro podporu podnikání a investic CzechInvest, Štěpánská 15, 120 00 Praha 22019</w:t>
            </w:r>
            <w:r>
              <w:rPr>
                <w:rFonts w:eastAsia="Calibri"/>
              </w:rPr>
              <w:t>–</w:t>
            </w:r>
            <w:r>
              <w:t>2020: Hlavní řešitelka projektu „</w:t>
            </w:r>
            <w:r w:rsidRPr="00F5369A">
              <w:t>Manažerský model hodnoty designu pro konkurenceschopnost MSP v</w:t>
            </w:r>
            <w:r>
              <w:t> </w:t>
            </w:r>
            <w:r w:rsidRPr="00F5369A">
              <w:t>ČR</w:t>
            </w:r>
            <w:r>
              <w:t>“, projekt přijatý v rámci soutěže projektů v programu ÉTA Technologická agentura České republiky</w:t>
            </w:r>
            <w:r w:rsidRPr="00F5369A">
              <w:t>.</w:t>
            </w:r>
          </w:p>
          <w:p w14:paraId="7AFEA068" w14:textId="60FCC84F" w:rsidR="00B05EC9" w:rsidRPr="00AC0203" w:rsidRDefault="00B05EC9" w:rsidP="00B05EC9">
            <w:r>
              <w:t xml:space="preserve">2020: KRAMOLIŠ, Jan, Eva ŠVIRÁKOVÁ a David KRÁL. </w:t>
            </w:r>
            <w:r w:rsidRPr="00AD2F16">
              <w:rPr>
                <w:i/>
              </w:rPr>
              <w:t>Design management as crucial creative essence for business success in small and medium-sized enterprises.</w:t>
            </w:r>
            <w:r>
              <w:t xml:space="preserve"> Creativity Studies [online]. 2020, vol. 13, iss. 1, s. 87-98. [cit. 2022-01-13]. ISSN 2345-0479. Dostupné z: https://journals.vgtu.lt/index.php/CS/article/view/9904.</w:t>
            </w:r>
          </w:p>
        </w:tc>
      </w:tr>
      <w:tr w:rsidR="008C7603" w14:paraId="66F41D8C" w14:textId="77777777" w:rsidTr="00031D92">
        <w:trPr>
          <w:trHeight w:val="218"/>
        </w:trPr>
        <w:tc>
          <w:tcPr>
            <w:tcW w:w="9863" w:type="dxa"/>
            <w:gridSpan w:val="30"/>
            <w:shd w:val="clear" w:color="auto" w:fill="F7CAAC"/>
          </w:tcPr>
          <w:p w14:paraId="1D79DBDB" w14:textId="64C39D3B" w:rsidR="008C7603" w:rsidRDefault="008C7603" w:rsidP="008C7603">
            <w:pPr>
              <w:rPr>
                <w:b/>
              </w:rPr>
            </w:pPr>
            <w:r>
              <w:rPr>
                <w:b/>
              </w:rPr>
              <w:t>Působení v zahraničí</w:t>
            </w:r>
          </w:p>
        </w:tc>
      </w:tr>
      <w:tr w:rsidR="008C7603" w14:paraId="32E8750E" w14:textId="77777777" w:rsidTr="00031D92">
        <w:trPr>
          <w:trHeight w:val="456"/>
        </w:trPr>
        <w:tc>
          <w:tcPr>
            <w:tcW w:w="9863" w:type="dxa"/>
            <w:gridSpan w:val="30"/>
          </w:tcPr>
          <w:p w14:paraId="3E1E7E84" w14:textId="77777777" w:rsidR="008C7603" w:rsidRDefault="008C7603" w:rsidP="008C7603">
            <w:pPr>
              <w:rPr>
                <w:b/>
              </w:rPr>
            </w:pPr>
            <w:r w:rsidRPr="001B5AD9">
              <w:rPr>
                <w:rFonts w:eastAsia="Calibri"/>
              </w:rPr>
              <w:t>2015-2016: University of Bergen, Norsko, studijní pobyt, grant z Norských fondů: Kreativita a dynamika v projektovém managementu</w:t>
            </w:r>
          </w:p>
        </w:tc>
      </w:tr>
      <w:tr w:rsidR="008C7603" w14:paraId="506B6261" w14:textId="77777777" w:rsidTr="00031D92">
        <w:trPr>
          <w:cantSplit/>
          <w:trHeight w:val="470"/>
        </w:trPr>
        <w:tc>
          <w:tcPr>
            <w:tcW w:w="2518" w:type="dxa"/>
            <w:gridSpan w:val="2"/>
            <w:shd w:val="clear" w:color="auto" w:fill="F7CAAC"/>
          </w:tcPr>
          <w:p w14:paraId="1ADF7188" w14:textId="77777777" w:rsidR="008C7603" w:rsidRDefault="008C7603" w:rsidP="008C7603">
            <w:pPr>
              <w:jc w:val="both"/>
              <w:rPr>
                <w:b/>
              </w:rPr>
            </w:pPr>
            <w:r>
              <w:rPr>
                <w:b/>
              </w:rPr>
              <w:t xml:space="preserve">Podpis </w:t>
            </w:r>
          </w:p>
        </w:tc>
        <w:tc>
          <w:tcPr>
            <w:tcW w:w="4536" w:type="dxa"/>
            <w:gridSpan w:val="16"/>
          </w:tcPr>
          <w:p w14:paraId="091320E9" w14:textId="77777777" w:rsidR="008C7603" w:rsidRDefault="008C7603" w:rsidP="008C7603">
            <w:pPr>
              <w:jc w:val="both"/>
            </w:pPr>
            <w:r>
              <w:t>Eva Šviráková v. r.</w:t>
            </w:r>
          </w:p>
        </w:tc>
        <w:tc>
          <w:tcPr>
            <w:tcW w:w="786" w:type="dxa"/>
            <w:gridSpan w:val="5"/>
            <w:shd w:val="clear" w:color="auto" w:fill="F7CAAC"/>
          </w:tcPr>
          <w:p w14:paraId="3DE24E75" w14:textId="77777777" w:rsidR="008C7603" w:rsidRDefault="008C7603" w:rsidP="008C7603">
            <w:pPr>
              <w:jc w:val="both"/>
            </w:pPr>
            <w:r>
              <w:rPr>
                <w:b/>
              </w:rPr>
              <w:t>datum</w:t>
            </w:r>
          </w:p>
        </w:tc>
        <w:tc>
          <w:tcPr>
            <w:tcW w:w="2023" w:type="dxa"/>
            <w:gridSpan w:val="7"/>
          </w:tcPr>
          <w:p w14:paraId="2DE8A0BE" w14:textId="77777777" w:rsidR="008C7603" w:rsidRDefault="008C7603" w:rsidP="008C7603">
            <w:pPr>
              <w:jc w:val="both"/>
            </w:pPr>
            <w:r>
              <w:t>10. 10. 2022</w:t>
            </w:r>
          </w:p>
        </w:tc>
      </w:tr>
      <w:tr w:rsidR="003E3CBB" w:rsidRPr="00830319" w14:paraId="333EB5D6" w14:textId="77777777" w:rsidTr="00075DB0">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54" w:type="dxa"/>
        </w:trPr>
        <w:tc>
          <w:tcPr>
            <w:tcW w:w="9809" w:type="dxa"/>
            <w:gridSpan w:val="29"/>
            <w:tcBorders>
              <w:top w:val="single" w:sz="6" w:space="0" w:color="auto"/>
              <w:left w:val="single" w:sz="6" w:space="0" w:color="auto"/>
              <w:bottom w:val="double" w:sz="6" w:space="0" w:color="auto"/>
              <w:right w:val="single" w:sz="6" w:space="0" w:color="auto"/>
            </w:tcBorders>
            <w:shd w:val="clear" w:color="auto" w:fill="BDD6EE"/>
            <w:hideMark/>
          </w:tcPr>
          <w:p w14:paraId="59F1FB33" w14:textId="77777777" w:rsidR="003E3CBB" w:rsidRPr="00830319" w:rsidRDefault="003E3CBB" w:rsidP="00C61048">
            <w:pPr>
              <w:jc w:val="both"/>
              <w:textAlignment w:val="baseline"/>
              <w:rPr>
                <w:rFonts w:ascii="Segoe UI" w:hAnsi="Segoe UI" w:cs="Segoe UI"/>
                <w:sz w:val="18"/>
                <w:szCs w:val="18"/>
              </w:rPr>
            </w:pPr>
            <w:r w:rsidRPr="00830319">
              <w:rPr>
                <w:b/>
                <w:bCs/>
                <w:sz w:val="28"/>
                <w:szCs w:val="28"/>
              </w:rPr>
              <w:lastRenderedPageBreak/>
              <w:t>C-I – Personální zabezpečení</w:t>
            </w:r>
            <w:r w:rsidRPr="00830319">
              <w:rPr>
                <w:sz w:val="28"/>
                <w:szCs w:val="28"/>
              </w:rPr>
              <w:t> </w:t>
            </w:r>
          </w:p>
        </w:tc>
      </w:tr>
      <w:tr w:rsidR="003E3CBB" w:rsidRPr="00830319" w14:paraId="0F01755A" w14:textId="77777777" w:rsidTr="00075DB0">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54" w:type="dxa"/>
        </w:trPr>
        <w:tc>
          <w:tcPr>
            <w:tcW w:w="2488" w:type="dxa"/>
            <w:tcBorders>
              <w:top w:val="double" w:sz="6" w:space="0" w:color="auto"/>
              <w:left w:val="single" w:sz="6" w:space="0" w:color="auto"/>
              <w:bottom w:val="single" w:sz="6" w:space="0" w:color="auto"/>
              <w:right w:val="single" w:sz="6" w:space="0" w:color="auto"/>
            </w:tcBorders>
            <w:shd w:val="clear" w:color="auto" w:fill="F7CAAC"/>
            <w:hideMark/>
          </w:tcPr>
          <w:p w14:paraId="07D29236" w14:textId="77777777" w:rsidR="003E3CBB" w:rsidRPr="00830319" w:rsidRDefault="003E3CBB" w:rsidP="00C61048">
            <w:pPr>
              <w:jc w:val="both"/>
              <w:textAlignment w:val="baseline"/>
              <w:rPr>
                <w:rFonts w:ascii="Segoe UI" w:hAnsi="Segoe UI" w:cs="Segoe UI"/>
                <w:sz w:val="18"/>
                <w:szCs w:val="18"/>
              </w:rPr>
            </w:pPr>
            <w:r w:rsidRPr="00830319">
              <w:rPr>
                <w:b/>
                <w:bCs/>
              </w:rPr>
              <w:t>Vysoká škola</w:t>
            </w:r>
            <w:r w:rsidRPr="00830319">
              <w:t> </w:t>
            </w:r>
          </w:p>
        </w:tc>
        <w:tc>
          <w:tcPr>
            <w:tcW w:w="7321" w:type="dxa"/>
            <w:gridSpan w:val="28"/>
            <w:tcBorders>
              <w:top w:val="single" w:sz="6" w:space="0" w:color="auto"/>
              <w:left w:val="single" w:sz="6" w:space="0" w:color="auto"/>
              <w:bottom w:val="single" w:sz="6" w:space="0" w:color="auto"/>
              <w:right w:val="single" w:sz="6" w:space="0" w:color="auto"/>
            </w:tcBorders>
            <w:shd w:val="clear" w:color="auto" w:fill="auto"/>
            <w:hideMark/>
          </w:tcPr>
          <w:p w14:paraId="343FCF53" w14:textId="77777777" w:rsidR="003E3CBB" w:rsidRPr="00830319" w:rsidRDefault="003E3CBB" w:rsidP="00C61048">
            <w:pPr>
              <w:jc w:val="both"/>
              <w:textAlignment w:val="baseline"/>
              <w:rPr>
                <w:rFonts w:ascii="Segoe UI" w:hAnsi="Segoe UI" w:cs="Segoe UI"/>
                <w:sz w:val="18"/>
                <w:szCs w:val="18"/>
              </w:rPr>
            </w:pPr>
            <w:r w:rsidRPr="00830319">
              <w:t>Univerzita Tomáše Bati ve Zlíně </w:t>
            </w:r>
          </w:p>
        </w:tc>
      </w:tr>
      <w:tr w:rsidR="003E3CBB" w:rsidRPr="00830319" w14:paraId="67CD27E0" w14:textId="77777777" w:rsidTr="00075DB0">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54" w:type="dxa"/>
        </w:trPr>
        <w:tc>
          <w:tcPr>
            <w:tcW w:w="2488" w:type="dxa"/>
            <w:tcBorders>
              <w:top w:val="single" w:sz="6" w:space="0" w:color="auto"/>
              <w:left w:val="single" w:sz="6" w:space="0" w:color="auto"/>
              <w:bottom w:val="single" w:sz="6" w:space="0" w:color="auto"/>
              <w:right w:val="single" w:sz="6" w:space="0" w:color="auto"/>
            </w:tcBorders>
            <w:shd w:val="clear" w:color="auto" w:fill="F7CAAC"/>
            <w:hideMark/>
          </w:tcPr>
          <w:p w14:paraId="45FFBB23" w14:textId="77777777" w:rsidR="003E3CBB" w:rsidRPr="00830319" w:rsidRDefault="003E3CBB" w:rsidP="00C61048">
            <w:pPr>
              <w:jc w:val="both"/>
              <w:textAlignment w:val="baseline"/>
              <w:rPr>
                <w:rFonts w:ascii="Segoe UI" w:hAnsi="Segoe UI" w:cs="Segoe UI"/>
                <w:sz w:val="18"/>
                <w:szCs w:val="18"/>
              </w:rPr>
            </w:pPr>
            <w:r w:rsidRPr="00830319">
              <w:rPr>
                <w:b/>
                <w:bCs/>
              </w:rPr>
              <w:t>Součást vysoké školy</w:t>
            </w:r>
            <w:r w:rsidRPr="00830319">
              <w:t> </w:t>
            </w:r>
          </w:p>
        </w:tc>
        <w:tc>
          <w:tcPr>
            <w:tcW w:w="7321" w:type="dxa"/>
            <w:gridSpan w:val="28"/>
            <w:tcBorders>
              <w:top w:val="single" w:sz="6" w:space="0" w:color="auto"/>
              <w:left w:val="single" w:sz="6" w:space="0" w:color="auto"/>
              <w:bottom w:val="single" w:sz="6" w:space="0" w:color="auto"/>
              <w:right w:val="single" w:sz="6" w:space="0" w:color="auto"/>
            </w:tcBorders>
            <w:shd w:val="clear" w:color="auto" w:fill="auto"/>
            <w:hideMark/>
          </w:tcPr>
          <w:p w14:paraId="7EBB0574" w14:textId="77777777" w:rsidR="003E3CBB" w:rsidRPr="00830319" w:rsidRDefault="003E3CBB" w:rsidP="00C61048">
            <w:pPr>
              <w:jc w:val="both"/>
              <w:textAlignment w:val="baseline"/>
              <w:rPr>
                <w:rFonts w:ascii="Segoe UI" w:hAnsi="Segoe UI" w:cs="Segoe UI"/>
                <w:sz w:val="18"/>
                <w:szCs w:val="18"/>
              </w:rPr>
            </w:pPr>
            <w:r w:rsidRPr="00830319">
              <w:t>Fakulta multimediálních komunikací </w:t>
            </w:r>
          </w:p>
        </w:tc>
      </w:tr>
      <w:tr w:rsidR="003E3CBB" w:rsidRPr="00830319" w14:paraId="02C4E115" w14:textId="77777777" w:rsidTr="00075DB0">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54" w:type="dxa"/>
        </w:trPr>
        <w:tc>
          <w:tcPr>
            <w:tcW w:w="2488" w:type="dxa"/>
            <w:tcBorders>
              <w:top w:val="single" w:sz="6" w:space="0" w:color="auto"/>
              <w:left w:val="single" w:sz="6" w:space="0" w:color="auto"/>
              <w:bottom w:val="single" w:sz="6" w:space="0" w:color="auto"/>
              <w:right w:val="single" w:sz="6" w:space="0" w:color="auto"/>
            </w:tcBorders>
            <w:shd w:val="clear" w:color="auto" w:fill="F7CAAC"/>
            <w:hideMark/>
          </w:tcPr>
          <w:p w14:paraId="447FBC94" w14:textId="77777777" w:rsidR="003E3CBB" w:rsidRPr="00830319" w:rsidRDefault="003E3CBB" w:rsidP="00C61048">
            <w:pPr>
              <w:jc w:val="both"/>
              <w:textAlignment w:val="baseline"/>
              <w:rPr>
                <w:rFonts w:ascii="Segoe UI" w:hAnsi="Segoe UI" w:cs="Segoe UI"/>
                <w:sz w:val="18"/>
                <w:szCs w:val="18"/>
              </w:rPr>
            </w:pPr>
            <w:r w:rsidRPr="00830319">
              <w:rPr>
                <w:b/>
                <w:bCs/>
              </w:rPr>
              <w:t>Název studijního programu</w:t>
            </w:r>
            <w:r w:rsidRPr="00830319">
              <w:t> </w:t>
            </w:r>
          </w:p>
        </w:tc>
        <w:tc>
          <w:tcPr>
            <w:tcW w:w="7321" w:type="dxa"/>
            <w:gridSpan w:val="28"/>
            <w:tcBorders>
              <w:top w:val="single" w:sz="6" w:space="0" w:color="auto"/>
              <w:left w:val="single" w:sz="6" w:space="0" w:color="auto"/>
              <w:bottom w:val="single" w:sz="6" w:space="0" w:color="auto"/>
              <w:right w:val="single" w:sz="6" w:space="0" w:color="auto"/>
            </w:tcBorders>
            <w:shd w:val="clear" w:color="auto" w:fill="auto"/>
            <w:hideMark/>
          </w:tcPr>
          <w:p w14:paraId="73724B6F" w14:textId="7BA3F5F0" w:rsidR="003E3CBB" w:rsidRPr="00830319" w:rsidRDefault="002E19BD" w:rsidP="00C61048">
            <w:pPr>
              <w:jc w:val="both"/>
              <w:textAlignment w:val="baseline"/>
              <w:rPr>
                <w:rFonts w:ascii="Segoe UI" w:hAnsi="Segoe UI" w:cs="Segoe UI"/>
                <w:sz w:val="18"/>
                <w:szCs w:val="18"/>
              </w:rPr>
            </w:pPr>
            <w:r>
              <w:t>Design</w:t>
            </w:r>
            <w:r w:rsidR="003E3CBB" w:rsidRPr="00830319">
              <w:t> </w:t>
            </w:r>
          </w:p>
        </w:tc>
      </w:tr>
      <w:tr w:rsidR="003E3CBB" w:rsidRPr="00830319" w14:paraId="26AE255A" w14:textId="77777777" w:rsidTr="00075DB0">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54" w:type="dxa"/>
        </w:trPr>
        <w:tc>
          <w:tcPr>
            <w:tcW w:w="2488" w:type="dxa"/>
            <w:tcBorders>
              <w:top w:val="single" w:sz="6" w:space="0" w:color="auto"/>
              <w:left w:val="single" w:sz="6" w:space="0" w:color="auto"/>
              <w:bottom w:val="single" w:sz="6" w:space="0" w:color="auto"/>
              <w:right w:val="single" w:sz="6" w:space="0" w:color="auto"/>
            </w:tcBorders>
            <w:shd w:val="clear" w:color="auto" w:fill="F7CAAC"/>
            <w:hideMark/>
          </w:tcPr>
          <w:p w14:paraId="55FB8A91" w14:textId="77777777" w:rsidR="003E3CBB" w:rsidRPr="00830319" w:rsidRDefault="003E3CBB" w:rsidP="00C61048">
            <w:pPr>
              <w:jc w:val="both"/>
              <w:textAlignment w:val="baseline"/>
              <w:rPr>
                <w:rFonts w:ascii="Segoe UI" w:hAnsi="Segoe UI" w:cs="Segoe UI"/>
                <w:sz w:val="18"/>
                <w:szCs w:val="18"/>
              </w:rPr>
            </w:pPr>
            <w:r w:rsidRPr="00830319">
              <w:rPr>
                <w:b/>
                <w:bCs/>
              </w:rPr>
              <w:t>Jméno a příjmení</w:t>
            </w:r>
            <w:r w:rsidRPr="00830319">
              <w:t> </w:t>
            </w:r>
          </w:p>
        </w:tc>
        <w:tc>
          <w:tcPr>
            <w:tcW w:w="4507" w:type="dxa"/>
            <w:gridSpan w:val="16"/>
            <w:tcBorders>
              <w:top w:val="single" w:sz="6" w:space="0" w:color="auto"/>
              <w:left w:val="single" w:sz="6" w:space="0" w:color="auto"/>
              <w:bottom w:val="single" w:sz="6" w:space="0" w:color="auto"/>
              <w:right w:val="single" w:sz="6" w:space="0" w:color="auto"/>
            </w:tcBorders>
            <w:shd w:val="clear" w:color="auto" w:fill="auto"/>
            <w:hideMark/>
          </w:tcPr>
          <w:p w14:paraId="2DFFAF66" w14:textId="77777777" w:rsidR="003E3CBB" w:rsidRPr="00830319" w:rsidRDefault="003E3CBB" w:rsidP="00C61048">
            <w:pPr>
              <w:jc w:val="both"/>
              <w:textAlignment w:val="baseline"/>
              <w:rPr>
                <w:rFonts w:ascii="Segoe UI" w:hAnsi="Segoe UI" w:cs="Segoe UI"/>
                <w:sz w:val="18"/>
                <w:szCs w:val="18"/>
              </w:rPr>
            </w:pPr>
            <w:r w:rsidRPr="00830319">
              <w:t>Lucie Trejtnarová </w:t>
            </w:r>
          </w:p>
        </w:tc>
        <w:tc>
          <w:tcPr>
            <w:tcW w:w="704" w:type="dxa"/>
            <w:gridSpan w:val="2"/>
            <w:tcBorders>
              <w:top w:val="single" w:sz="6" w:space="0" w:color="auto"/>
              <w:left w:val="single" w:sz="6" w:space="0" w:color="auto"/>
              <w:bottom w:val="single" w:sz="6" w:space="0" w:color="auto"/>
              <w:right w:val="single" w:sz="6" w:space="0" w:color="auto"/>
            </w:tcBorders>
            <w:shd w:val="clear" w:color="auto" w:fill="F7CAAC"/>
            <w:hideMark/>
          </w:tcPr>
          <w:p w14:paraId="44F8BAEA" w14:textId="77777777" w:rsidR="003E3CBB" w:rsidRPr="00830319" w:rsidRDefault="003E3CBB" w:rsidP="00C61048">
            <w:pPr>
              <w:jc w:val="both"/>
              <w:textAlignment w:val="baseline"/>
              <w:rPr>
                <w:rFonts w:ascii="Segoe UI" w:hAnsi="Segoe UI" w:cs="Segoe UI"/>
                <w:sz w:val="18"/>
                <w:szCs w:val="18"/>
              </w:rPr>
            </w:pPr>
            <w:r w:rsidRPr="00830319">
              <w:rPr>
                <w:b/>
                <w:bCs/>
              </w:rPr>
              <w:t>Tituly</w:t>
            </w:r>
            <w:r w:rsidRPr="00830319">
              <w:t> </w:t>
            </w:r>
          </w:p>
        </w:tc>
        <w:tc>
          <w:tcPr>
            <w:tcW w:w="2110" w:type="dxa"/>
            <w:gridSpan w:val="10"/>
            <w:tcBorders>
              <w:top w:val="single" w:sz="6" w:space="0" w:color="auto"/>
              <w:left w:val="single" w:sz="6" w:space="0" w:color="auto"/>
              <w:bottom w:val="single" w:sz="6" w:space="0" w:color="auto"/>
              <w:right w:val="single" w:sz="6" w:space="0" w:color="auto"/>
            </w:tcBorders>
            <w:shd w:val="clear" w:color="auto" w:fill="auto"/>
            <w:hideMark/>
          </w:tcPr>
          <w:p w14:paraId="15277B34" w14:textId="7510F686" w:rsidR="003E3CBB" w:rsidRPr="00830319" w:rsidRDefault="003E3CBB" w:rsidP="00C61048">
            <w:pPr>
              <w:jc w:val="both"/>
              <w:textAlignment w:val="baseline"/>
              <w:rPr>
                <w:rFonts w:ascii="Segoe UI" w:hAnsi="Segoe UI" w:cs="Segoe UI"/>
                <w:sz w:val="18"/>
                <w:szCs w:val="18"/>
              </w:rPr>
            </w:pPr>
            <w:r w:rsidRPr="00830319">
              <w:t>MgA.</w:t>
            </w:r>
            <w:r w:rsidR="00D44F36">
              <w:t>, Ph.D.</w:t>
            </w:r>
          </w:p>
        </w:tc>
      </w:tr>
      <w:tr w:rsidR="003E3CBB" w:rsidRPr="00830319" w14:paraId="396810FC" w14:textId="77777777" w:rsidTr="00075DB0">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54" w:type="dxa"/>
        </w:trPr>
        <w:tc>
          <w:tcPr>
            <w:tcW w:w="2488" w:type="dxa"/>
            <w:tcBorders>
              <w:top w:val="single" w:sz="6" w:space="0" w:color="auto"/>
              <w:left w:val="single" w:sz="6" w:space="0" w:color="auto"/>
              <w:bottom w:val="single" w:sz="6" w:space="0" w:color="auto"/>
              <w:right w:val="single" w:sz="6" w:space="0" w:color="auto"/>
            </w:tcBorders>
            <w:shd w:val="clear" w:color="auto" w:fill="F7CAAC"/>
            <w:hideMark/>
          </w:tcPr>
          <w:p w14:paraId="01DBAEAA" w14:textId="77777777" w:rsidR="003E3CBB" w:rsidRPr="00830319" w:rsidRDefault="003E3CBB" w:rsidP="00C61048">
            <w:pPr>
              <w:jc w:val="both"/>
              <w:textAlignment w:val="baseline"/>
              <w:rPr>
                <w:rFonts w:ascii="Segoe UI" w:hAnsi="Segoe UI" w:cs="Segoe UI"/>
                <w:sz w:val="18"/>
                <w:szCs w:val="18"/>
              </w:rPr>
            </w:pPr>
            <w:r w:rsidRPr="00830319">
              <w:rPr>
                <w:b/>
                <w:bCs/>
              </w:rPr>
              <w:t>Rok narození</w:t>
            </w:r>
            <w:r w:rsidRPr="00830319">
              <w:t> </w:t>
            </w:r>
          </w:p>
        </w:tc>
        <w:tc>
          <w:tcPr>
            <w:tcW w:w="836" w:type="dxa"/>
            <w:gridSpan w:val="4"/>
            <w:tcBorders>
              <w:top w:val="single" w:sz="6" w:space="0" w:color="auto"/>
              <w:left w:val="single" w:sz="6" w:space="0" w:color="auto"/>
              <w:bottom w:val="single" w:sz="6" w:space="0" w:color="auto"/>
              <w:right w:val="single" w:sz="6" w:space="0" w:color="auto"/>
            </w:tcBorders>
            <w:shd w:val="clear" w:color="auto" w:fill="auto"/>
            <w:hideMark/>
          </w:tcPr>
          <w:p w14:paraId="63C84F60" w14:textId="77777777" w:rsidR="003E3CBB" w:rsidRPr="00830319" w:rsidRDefault="003E3CBB" w:rsidP="00C61048">
            <w:pPr>
              <w:jc w:val="both"/>
              <w:textAlignment w:val="baseline"/>
              <w:rPr>
                <w:rFonts w:ascii="Segoe UI" w:hAnsi="Segoe UI" w:cs="Segoe UI"/>
                <w:sz w:val="18"/>
                <w:szCs w:val="18"/>
              </w:rPr>
            </w:pPr>
            <w:r w:rsidRPr="00830319">
              <w:t>1993 </w:t>
            </w:r>
          </w:p>
        </w:tc>
        <w:tc>
          <w:tcPr>
            <w:tcW w:w="1698" w:type="dxa"/>
            <w:gridSpan w:val="2"/>
            <w:tcBorders>
              <w:top w:val="single" w:sz="6" w:space="0" w:color="auto"/>
              <w:left w:val="single" w:sz="6" w:space="0" w:color="auto"/>
              <w:bottom w:val="single" w:sz="6" w:space="0" w:color="auto"/>
              <w:right w:val="single" w:sz="6" w:space="0" w:color="auto"/>
            </w:tcBorders>
            <w:shd w:val="clear" w:color="auto" w:fill="F7CAAC"/>
            <w:hideMark/>
          </w:tcPr>
          <w:p w14:paraId="169A08BF" w14:textId="77777777" w:rsidR="003E3CBB" w:rsidRPr="00830319" w:rsidRDefault="003E3CBB" w:rsidP="00C61048">
            <w:pPr>
              <w:jc w:val="both"/>
              <w:textAlignment w:val="baseline"/>
              <w:rPr>
                <w:rFonts w:ascii="Segoe UI" w:hAnsi="Segoe UI" w:cs="Segoe UI"/>
                <w:sz w:val="18"/>
                <w:szCs w:val="18"/>
              </w:rPr>
            </w:pPr>
            <w:r w:rsidRPr="00830319">
              <w:rPr>
                <w:b/>
                <w:bCs/>
              </w:rPr>
              <w:t>typ vztahu k VŠ</w:t>
            </w:r>
            <w:r w:rsidRPr="00830319">
              <w:t> </w:t>
            </w:r>
          </w:p>
        </w:tc>
        <w:tc>
          <w:tcPr>
            <w:tcW w:w="987" w:type="dxa"/>
            <w:gridSpan w:val="8"/>
            <w:tcBorders>
              <w:top w:val="single" w:sz="6" w:space="0" w:color="auto"/>
              <w:left w:val="single" w:sz="6" w:space="0" w:color="auto"/>
              <w:bottom w:val="single" w:sz="6" w:space="0" w:color="auto"/>
              <w:right w:val="single" w:sz="6" w:space="0" w:color="auto"/>
            </w:tcBorders>
            <w:shd w:val="clear" w:color="auto" w:fill="auto"/>
            <w:hideMark/>
          </w:tcPr>
          <w:p w14:paraId="39402B58" w14:textId="77777777" w:rsidR="007D2059" w:rsidRDefault="007D2059" w:rsidP="007D2059">
            <w:pPr>
              <w:jc w:val="both"/>
            </w:pPr>
            <w:r>
              <w:t>DPP</w:t>
            </w:r>
          </w:p>
          <w:p w14:paraId="2E4E3CF6" w14:textId="6C1D407F" w:rsidR="003E3CBB" w:rsidRPr="00830319" w:rsidRDefault="003E3CBB" w:rsidP="00C61048">
            <w:pPr>
              <w:jc w:val="both"/>
              <w:textAlignment w:val="baseline"/>
              <w:rPr>
                <w:rFonts w:ascii="Segoe UI" w:hAnsi="Segoe UI" w:cs="Segoe UI"/>
                <w:sz w:val="18"/>
                <w:szCs w:val="18"/>
              </w:rPr>
            </w:pPr>
          </w:p>
        </w:tc>
        <w:tc>
          <w:tcPr>
            <w:tcW w:w="986" w:type="dxa"/>
            <w:gridSpan w:val="2"/>
            <w:tcBorders>
              <w:top w:val="single" w:sz="6" w:space="0" w:color="auto"/>
              <w:left w:val="single" w:sz="6" w:space="0" w:color="auto"/>
              <w:bottom w:val="single" w:sz="6" w:space="0" w:color="auto"/>
              <w:right w:val="single" w:sz="6" w:space="0" w:color="auto"/>
            </w:tcBorders>
            <w:shd w:val="clear" w:color="auto" w:fill="F7CAAC"/>
            <w:hideMark/>
          </w:tcPr>
          <w:p w14:paraId="0A857E57" w14:textId="77777777" w:rsidR="003E3CBB" w:rsidRPr="00830319" w:rsidRDefault="003E3CBB" w:rsidP="00C61048">
            <w:pPr>
              <w:jc w:val="both"/>
              <w:textAlignment w:val="baseline"/>
              <w:rPr>
                <w:rFonts w:ascii="Segoe UI" w:hAnsi="Segoe UI" w:cs="Segoe UI"/>
                <w:sz w:val="18"/>
                <w:szCs w:val="18"/>
              </w:rPr>
            </w:pPr>
            <w:r w:rsidRPr="00830319">
              <w:rPr>
                <w:b/>
                <w:bCs/>
              </w:rPr>
              <w:t>rozsah</w:t>
            </w:r>
            <w:r w:rsidRPr="00830319">
              <w:t> </w:t>
            </w:r>
          </w:p>
        </w:tc>
        <w:tc>
          <w:tcPr>
            <w:tcW w:w="704" w:type="dxa"/>
            <w:gridSpan w:val="2"/>
            <w:tcBorders>
              <w:top w:val="single" w:sz="6" w:space="0" w:color="auto"/>
              <w:left w:val="single" w:sz="6" w:space="0" w:color="auto"/>
              <w:bottom w:val="single" w:sz="6" w:space="0" w:color="auto"/>
              <w:right w:val="single" w:sz="6" w:space="0" w:color="auto"/>
            </w:tcBorders>
            <w:shd w:val="clear" w:color="auto" w:fill="auto"/>
            <w:hideMark/>
          </w:tcPr>
          <w:p w14:paraId="3E4C8255" w14:textId="26CE6DDD" w:rsidR="003E3CBB" w:rsidRPr="00830319" w:rsidRDefault="0078654D" w:rsidP="00C61048">
            <w:pPr>
              <w:jc w:val="both"/>
              <w:textAlignment w:val="baseline"/>
              <w:rPr>
                <w:rFonts w:ascii="Segoe UI" w:hAnsi="Segoe UI" w:cs="Segoe UI"/>
                <w:sz w:val="18"/>
                <w:szCs w:val="18"/>
              </w:rPr>
            </w:pPr>
            <w:r>
              <w:rPr>
                <w:rFonts w:ascii="Segoe UI" w:hAnsi="Segoe UI" w:cs="Segoe UI"/>
                <w:sz w:val="18"/>
                <w:szCs w:val="18"/>
              </w:rPr>
              <w:t>1h/t</w:t>
            </w:r>
          </w:p>
        </w:tc>
        <w:tc>
          <w:tcPr>
            <w:tcW w:w="703" w:type="dxa"/>
            <w:gridSpan w:val="6"/>
            <w:tcBorders>
              <w:top w:val="single" w:sz="6" w:space="0" w:color="auto"/>
              <w:left w:val="single" w:sz="6" w:space="0" w:color="auto"/>
              <w:bottom w:val="single" w:sz="6" w:space="0" w:color="auto"/>
              <w:right w:val="single" w:sz="6" w:space="0" w:color="auto"/>
            </w:tcBorders>
            <w:shd w:val="clear" w:color="auto" w:fill="F7CAAC"/>
            <w:hideMark/>
          </w:tcPr>
          <w:p w14:paraId="5EC3A8C7" w14:textId="77777777" w:rsidR="00A340F8" w:rsidRDefault="003E3CBB" w:rsidP="00C61048">
            <w:pPr>
              <w:jc w:val="both"/>
              <w:textAlignment w:val="baseline"/>
              <w:rPr>
                <w:b/>
                <w:bCs/>
              </w:rPr>
            </w:pPr>
            <w:r w:rsidRPr="00830319">
              <w:rPr>
                <w:b/>
                <w:bCs/>
              </w:rPr>
              <w:t xml:space="preserve">do </w:t>
            </w:r>
          </w:p>
          <w:p w14:paraId="1830CF99" w14:textId="3041937B" w:rsidR="003E3CBB" w:rsidRPr="00830319" w:rsidRDefault="003E3CBB" w:rsidP="00C61048">
            <w:pPr>
              <w:jc w:val="both"/>
              <w:textAlignment w:val="baseline"/>
              <w:rPr>
                <w:rFonts w:ascii="Segoe UI" w:hAnsi="Segoe UI" w:cs="Segoe UI"/>
                <w:sz w:val="18"/>
                <w:szCs w:val="18"/>
              </w:rPr>
            </w:pPr>
            <w:r w:rsidRPr="00830319">
              <w:rPr>
                <w:b/>
                <w:bCs/>
              </w:rPr>
              <w:t>kdy</w:t>
            </w:r>
            <w:r w:rsidRPr="00830319">
              <w:t> </w:t>
            </w:r>
          </w:p>
        </w:tc>
        <w:tc>
          <w:tcPr>
            <w:tcW w:w="1407" w:type="dxa"/>
            <w:gridSpan w:val="4"/>
            <w:tcBorders>
              <w:top w:val="single" w:sz="6" w:space="0" w:color="auto"/>
              <w:left w:val="single" w:sz="6" w:space="0" w:color="auto"/>
              <w:bottom w:val="single" w:sz="6" w:space="0" w:color="auto"/>
              <w:right w:val="single" w:sz="6" w:space="0" w:color="auto"/>
            </w:tcBorders>
            <w:shd w:val="clear" w:color="auto" w:fill="auto"/>
            <w:hideMark/>
          </w:tcPr>
          <w:p w14:paraId="2398D675" w14:textId="58598270" w:rsidR="003E3CBB" w:rsidRPr="00830319" w:rsidRDefault="003E3CBB" w:rsidP="00C61048">
            <w:pPr>
              <w:jc w:val="both"/>
              <w:textAlignment w:val="baseline"/>
              <w:rPr>
                <w:rFonts w:ascii="Segoe UI" w:hAnsi="Segoe UI" w:cs="Segoe UI"/>
                <w:sz w:val="18"/>
                <w:szCs w:val="18"/>
              </w:rPr>
            </w:pPr>
            <w:r w:rsidRPr="00830319">
              <w:t> </w:t>
            </w:r>
          </w:p>
        </w:tc>
      </w:tr>
      <w:tr w:rsidR="003E3CBB" w:rsidRPr="00830319" w14:paraId="3675572C" w14:textId="77777777" w:rsidTr="00075DB0">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54" w:type="dxa"/>
        </w:trPr>
        <w:tc>
          <w:tcPr>
            <w:tcW w:w="5022" w:type="dxa"/>
            <w:gridSpan w:val="7"/>
            <w:tcBorders>
              <w:top w:val="single" w:sz="6" w:space="0" w:color="auto"/>
              <w:left w:val="single" w:sz="6" w:space="0" w:color="auto"/>
              <w:bottom w:val="single" w:sz="6" w:space="0" w:color="auto"/>
              <w:right w:val="single" w:sz="6" w:space="0" w:color="auto"/>
            </w:tcBorders>
            <w:shd w:val="clear" w:color="auto" w:fill="F7CAAC"/>
            <w:hideMark/>
          </w:tcPr>
          <w:p w14:paraId="68605C26" w14:textId="77777777" w:rsidR="003E3CBB" w:rsidRPr="00830319" w:rsidRDefault="003E3CBB" w:rsidP="00C61048">
            <w:pPr>
              <w:jc w:val="both"/>
              <w:textAlignment w:val="baseline"/>
              <w:rPr>
                <w:rFonts w:ascii="Segoe UI" w:hAnsi="Segoe UI" w:cs="Segoe UI"/>
                <w:sz w:val="18"/>
                <w:szCs w:val="18"/>
              </w:rPr>
            </w:pPr>
            <w:r w:rsidRPr="00830319">
              <w:rPr>
                <w:b/>
                <w:bCs/>
              </w:rPr>
              <w:t>Typ vztahu na součásti VŠ, která uskutečňuje st. program</w:t>
            </w:r>
            <w:r w:rsidRPr="00830319">
              <w:t> </w:t>
            </w:r>
          </w:p>
        </w:tc>
        <w:tc>
          <w:tcPr>
            <w:tcW w:w="987" w:type="dxa"/>
            <w:gridSpan w:val="8"/>
            <w:tcBorders>
              <w:top w:val="single" w:sz="6" w:space="0" w:color="auto"/>
              <w:left w:val="single" w:sz="6" w:space="0" w:color="auto"/>
              <w:bottom w:val="single" w:sz="6" w:space="0" w:color="auto"/>
              <w:right w:val="single" w:sz="6" w:space="0" w:color="auto"/>
            </w:tcBorders>
            <w:shd w:val="clear" w:color="auto" w:fill="auto"/>
            <w:hideMark/>
          </w:tcPr>
          <w:p w14:paraId="53BC1E61" w14:textId="77777777" w:rsidR="003E3CBB" w:rsidRPr="00830319" w:rsidRDefault="003E3CBB" w:rsidP="00C61048">
            <w:pPr>
              <w:jc w:val="both"/>
              <w:textAlignment w:val="baseline"/>
              <w:rPr>
                <w:rFonts w:ascii="Segoe UI" w:hAnsi="Segoe UI" w:cs="Segoe UI"/>
                <w:sz w:val="18"/>
                <w:szCs w:val="18"/>
              </w:rPr>
            </w:pPr>
            <w:r w:rsidRPr="00830319">
              <w:t>DPP </w:t>
            </w:r>
          </w:p>
        </w:tc>
        <w:tc>
          <w:tcPr>
            <w:tcW w:w="986" w:type="dxa"/>
            <w:gridSpan w:val="2"/>
            <w:tcBorders>
              <w:top w:val="single" w:sz="6" w:space="0" w:color="auto"/>
              <w:left w:val="single" w:sz="6" w:space="0" w:color="auto"/>
              <w:bottom w:val="single" w:sz="6" w:space="0" w:color="auto"/>
              <w:right w:val="single" w:sz="6" w:space="0" w:color="auto"/>
            </w:tcBorders>
            <w:shd w:val="clear" w:color="auto" w:fill="F7CAAC"/>
            <w:hideMark/>
          </w:tcPr>
          <w:p w14:paraId="72E663C0" w14:textId="77777777" w:rsidR="003E3CBB" w:rsidRPr="00830319" w:rsidRDefault="003E3CBB" w:rsidP="00C61048">
            <w:pPr>
              <w:jc w:val="both"/>
              <w:textAlignment w:val="baseline"/>
              <w:rPr>
                <w:rFonts w:ascii="Segoe UI" w:hAnsi="Segoe UI" w:cs="Segoe UI"/>
                <w:sz w:val="18"/>
                <w:szCs w:val="18"/>
              </w:rPr>
            </w:pPr>
            <w:r w:rsidRPr="00830319">
              <w:rPr>
                <w:b/>
                <w:bCs/>
              </w:rPr>
              <w:t>rozsah</w:t>
            </w:r>
            <w:r w:rsidRPr="00830319">
              <w:t> </w:t>
            </w:r>
          </w:p>
        </w:tc>
        <w:tc>
          <w:tcPr>
            <w:tcW w:w="704" w:type="dxa"/>
            <w:gridSpan w:val="2"/>
            <w:tcBorders>
              <w:top w:val="single" w:sz="6" w:space="0" w:color="auto"/>
              <w:left w:val="single" w:sz="6" w:space="0" w:color="auto"/>
              <w:bottom w:val="single" w:sz="6" w:space="0" w:color="auto"/>
              <w:right w:val="single" w:sz="6" w:space="0" w:color="auto"/>
            </w:tcBorders>
            <w:shd w:val="clear" w:color="auto" w:fill="auto"/>
            <w:hideMark/>
          </w:tcPr>
          <w:p w14:paraId="0B8DA7E7" w14:textId="2040A98F" w:rsidR="003E3CBB" w:rsidRPr="00830319" w:rsidRDefault="00F33432" w:rsidP="00C61048">
            <w:pPr>
              <w:jc w:val="both"/>
              <w:textAlignment w:val="baseline"/>
              <w:rPr>
                <w:rFonts w:ascii="Segoe UI" w:hAnsi="Segoe UI" w:cs="Segoe UI"/>
                <w:sz w:val="18"/>
                <w:szCs w:val="18"/>
              </w:rPr>
            </w:pPr>
            <w:r>
              <w:t>1h/t</w:t>
            </w:r>
          </w:p>
        </w:tc>
        <w:tc>
          <w:tcPr>
            <w:tcW w:w="703" w:type="dxa"/>
            <w:gridSpan w:val="6"/>
            <w:tcBorders>
              <w:top w:val="single" w:sz="6" w:space="0" w:color="auto"/>
              <w:left w:val="single" w:sz="6" w:space="0" w:color="auto"/>
              <w:bottom w:val="single" w:sz="6" w:space="0" w:color="auto"/>
              <w:right w:val="single" w:sz="6" w:space="0" w:color="auto"/>
            </w:tcBorders>
            <w:shd w:val="clear" w:color="auto" w:fill="F7CAAC"/>
            <w:hideMark/>
          </w:tcPr>
          <w:p w14:paraId="044810EE" w14:textId="77777777" w:rsidR="00A340F8" w:rsidRDefault="003E3CBB" w:rsidP="00C61048">
            <w:pPr>
              <w:jc w:val="both"/>
              <w:textAlignment w:val="baseline"/>
              <w:rPr>
                <w:b/>
                <w:bCs/>
              </w:rPr>
            </w:pPr>
            <w:r w:rsidRPr="00830319">
              <w:rPr>
                <w:b/>
                <w:bCs/>
              </w:rPr>
              <w:t xml:space="preserve">do </w:t>
            </w:r>
          </w:p>
          <w:p w14:paraId="546EF2CD" w14:textId="132EC4FE" w:rsidR="003E3CBB" w:rsidRPr="00830319" w:rsidRDefault="003E3CBB" w:rsidP="00C61048">
            <w:pPr>
              <w:jc w:val="both"/>
              <w:textAlignment w:val="baseline"/>
              <w:rPr>
                <w:rFonts w:ascii="Segoe UI" w:hAnsi="Segoe UI" w:cs="Segoe UI"/>
                <w:sz w:val="18"/>
                <w:szCs w:val="18"/>
              </w:rPr>
            </w:pPr>
            <w:r w:rsidRPr="00830319">
              <w:rPr>
                <w:b/>
                <w:bCs/>
              </w:rPr>
              <w:t>kdy</w:t>
            </w:r>
            <w:r w:rsidRPr="00830319">
              <w:t> </w:t>
            </w:r>
          </w:p>
        </w:tc>
        <w:tc>
          <w:tcPr>
            <w:tcW w:w="1407" w:type="dxa"/>
            <w:gridSpan w:val="4"/>
            <w:tcBorders>
              <w:top w:val="single" w:sz="6" w:space="0" w:color="auto"/>
              <w:left w:val="single" w:sz="6" w:space="0" w:color="auto"/>
              <w:bottom w:val="single" w:sz="6" w:space="0" w:color="auto"/>
              <w:right w:val="single" w:sz="6" w:space="0" w:color="auto"/>
            </w:tcBorders>
            <w:shd w:val="clear" w:color="auto" w:fill="auto"/>
            <w:hideMark/>
          </w:tcPr>
          <w:p w14:paraId="3F6590EB" w14:textId="6BB5A55E" w:rsidR="003E3CBB" w:rsidRPr="00830319" w:rsidRDefault="003E3CBB" w:rsidP="00C61048">
            <w:pPr>
              <w:jc w:val="both"/>
              <w:textAlignment w:val="baseline"/>
              <w:rPr>
                <w:rFonts w:ascii="Segoe UI" w:hAnsi="Segoe UI" w:cs="Segoe UI"/>
                <w:sz w:val="18"/>
                <w:szCs w:val="18"/>
              </w:rPr>
            </w:pPr>
            <w:r w:rsidRPr="00830319">
              <w:t> </w:t>
            </w:r>
          </w:p>
        </w:tc>
      </w:tr>
      <w:tr w:rsidR="003E3CBB" w:rsidRPr="00830319" w14:paraId="29D4AA57" w14:textId="77777777" w:rsidTr="00075DB0">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54" w:type="dxa"/>
        </w:trPr>
        <w:tc>
          <w:tcPr>
            <w:tcW w:w="6009" w:type="dxa"/>
            <w:gridSpan w:val="15"/>
            <w:tcBorders>
              <w:top w:val="single" w:sz="6" w:space="0" w:color="auto"/>
              <w:left w:val="single" w:sz="6" w:space="0" w:color="auto"/>
              <w:bottom w:val="single" w:sz="6" w:space="0" w:color="auto"/>
              <w:right w:val="single" w:sz="6" w:space="0" w:color="auto"/>
            </w:tcBorders>
            <w:shd w:val="clear" w:color="auto" w:fill="F7CAAC"/>
            <w:hideMark/>
          </w:tcPr>
          <w:p w14:paraId="4E9DF79E" w14:textId="77777777" w:rsidR="003E3CBB" w:rsidRPr="00830319" w:rsidRDefault="003E3CBB" w:rsidP="00C61048">
            <w:pPr>
              <w:jc w:val="both"/>
              <w:textAlignment w:val="baseline"/>
              <w:rPr>
                <w:rFonts w:ascii="Segoe UI" w:hAnsi="Segoe UI" w:cs="Segoe UI"/>
                <w:sz w:val="18"/>
                <w:szCs w:val="18"/>
              </w:rPr>
            </w:pPr>
            <w:r w:rsidRPr="00830319">
              <w:rPr>
                <w:b/>
                <w:bCs/>
              </w:rPr>
              <w:t>Další současná působení jako akademický pracovník na jiných VŠ</w:t>
            </w:r>
            <w:r w:rsidRPr="00830319">
              <w:t> </w:t>
            </w:r>
          </w:p>
        </w:tc>
        <w:tc>
          <w:tcPr>
            <w:tcW w:w="1690" w:type="dxa"/>
            <w:gridSpan w:val="4"/>
            <w:tcBorders>
              <w:top w:val="single" w:sz="6" w:space="0" w:color="auto"/>
              <w:left w:val="single" w:sz="6" w:space="0" w:color="auto"/>
              <w:bottom w:val="single" w:sz="6" w:space="0" w:color="auto"/>
              <w:right w:val="single" w:sz="6" w:space="0" w:color="auto"/>
            </w:tcBorders>
            <w:shd w:val="clear" w:color="auto" w:fill="F7CAAC"/>
            <w:hideMark/>
          </w:tcPr>
          <w:p w14:paraId="1D3150ED" w14:textId="77777777" w:rsidR="003E3CBB" w:rsidRPr="00830319" w:rsidRDefault="003E3CBB" w:rsidP="00C61048">
            <w:pPr>
              <w:jc w:val="both"/>
              <w:textAlignment w:val="baseline"/>
              <w:rPr>
                <w:rFonts w:ascii="Segoe UI" w:hAnsi="Segoe UI" w:cs="Segoe UI"/>
                <w:sz w:val="18"/>
                <w:szCs w:val="18"/>
              </w:rPr>
            </w:pPr>
            <w:r w:rsidRPr="00830319">
              <w:rPr>
                <w:b/>
                <w:bCs/>
              </w:rPr>
              <w:t>typ prac. vztahu</w:t>
            </w:r>
            <w:r w:rsidRPr="00830319">
              <w:t> </w:t>
            </w:r>
          </w:p>
        </w:tc>
        <w:tc>
          <w:tcPr>
            <w:tcW w:w="2110" w:type="dxa"/>
            <w:gridSpan w:val="10"/>
            <w:tcBorders>
              <w:top w:val="single" w:sz="6" w:space="0" w:color="auto"/>
              <w:left w:val="single" w:sz="6" w:space="0" w:color="auto"/>
              <w:bottom w:val="single" w:sz="6" w:space="0" w:color="auto"/>
              <w:right w:val="single" w:sz="6" w:space="0" w:color="auto"/>
            </w:tcBorders>
            <w:shd w:val="clear" w:color="auto" w:fill="F7CAAC"/>
            <w:hideMark/>
          </w:tcPr>
          <w:p w14:paraId="07FA567D" w14:textId="77777777" w:rsidR="003E3CBB" w:rsidRPr="00830319" w:rsidRDefault="003E3CBB" w:rsidP="00C61048">
            <w:pPr>
              <w:jc w:val="both"/>
              <w:textAlignment w:val="baseline"/>
              <w:rPr>
                <w:rFonts w:ascii="Segoe UI" w:hAnsi="Segoe UI" w:cs="Segoe UI"/>
                <w:sz w:val="18"/>
                <w:szCs w:val="18"/>
              </w:rPr>
            </w:pPr>
            <w:r w:rsidRPr="00830319">
              <w:rPr>
                <w:b/>
                <w:bCs/>
              </w:rPr>
              <w:t>rozsah</w:t>
            </w:r>
            <w:r w:rsidRPr="00830319">
              <w:t> </w:t>
            </w:r>
          </w:p>
        </w:tc>
      </w:tr>
      <w:tr w:rsidR="003E3CBB" w:rsidRPr="00830319" w14:paraId="4D082EA0" w14:textId="77777777" w:rsidTr="00075DB0">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54" w:type="dxa"/>
        </w:trPr>
        <w:tc>
          <w:tcPr>
            <w:tcW w:w="6009" w:type="dxa"/>
            <w:gridSpan w:val="15"/>
            <w:tcBorders>
              <w:top w:val="single" w:sz="6" w:space="0" w:color="auto"/>
              <w:left w:val="single" w:sz="6" w:space="0" w:color="auto"/>
              <w:bottom w:val="single" w:sz="6" w:space="0" w:color="auto"/>
              <w:right w:val="single" w:sz="6" w:space="0" w:color="auto"/>
            </w:tcBorders>
            <w:shd w:val="clear" w:color="auto" w:fill="auto"/>
            <w:hideMark/>
          </w:tcPr>
          <w:p w14:paraId="5E979688" w14:textId="77777777" w:rsidR="003E3CBB" w:rsidRPr="00830319" w:rsidRDefault="003E3CBB" w:rsidP="00C61048">
            <w:pPr>
              <w:jc w:val="both"/>
              <w:textAlignment w:val="baseline"/>
              <w:rPr>
                <w:rFonts w:ascii="Segoe UI" w:hAnsi="Segoe UI" w:cs="Segoe UI"/>
                <w:sz w:val="18"/>
                <w:szCs w:val="18"/>
              </w:rPr>
            </w:pPr>
            <w:r w:rsidRPr="00830319">
              <w:t> </w:t>
            </w:r>
          </w:p>
        </w:tc>
        <w:tc>
          <w:tcPr>
            <w:tcW w:w="1690" w:type="dxa"/>
            <w:gridSpan w:val="4"/>
            <w:tcBorders>
              <w:top w:val="single" w:sz="6" w:space="0" w:color="auto"/>
              <w:left w:val="single" w:sz="6" w:space="0" w:color="auto"/>
              <w:bottom w:val="single" w:sz="6" w:space="0" w:color="auto"/>
              <w:right w:val="single" w:sz="6" w:space="0" w:color="auto"/>
            </w:tcBorders>
            <w:shd w:val="clear" w:color="auto" w:fill="auto"/>
            <w:hideMark/>
          </w:tcPr>
          <w:p w14:paraId="7876D1D2" w14:textId="77777777" w:rsidR="003E3CBB" w:rsidRPr="00830319" w:rsidRDefault="003E3CBB" w:rsidP="00C61048">
            <w:pPr>
              <w:jc w:val="both"/>
              <w:textAlignment w:val="baseline"/>
              <w:rPr>
                <w:rFonts w:ascii="Segoe UI" w:hAnsi="Segoe UI" w:cs="Segoe UI"/>
                <w:sz w:val="18"/>
                <w:szCs w:val="18"/>
              </w:rPr>
            </w:pPr>
            <w:r w:rsidRPr="00830319">
              <w:t> </w:t>
            </w:r>
          </w:p>
        </w:tc>
        <w:tc>
          <w:tcPr>
            <w:tcW w:w="2110" w:type="dxa"/>
            <w:gridSpan w:val="10"/>
            <w:tcBorders>
              <w:top w:val="single" w:sz="6" w:space="0" w:color="auto"/>
              <w:left w:val="single" w:sz="6" w:space="0" w:color="auto"/>
              <w:bottom w:val="single" w:sz="6" w:space="0" w:color="auto"/>
              <w:right w:val="single" w:sz="6" w:space="0" w:color="auto"/>
            </w:tcBorders>
            <w:shd w:val="clear" w:color="auto" w:fill="auto"/>
            <w:hideMark/>
          </w:tcPr>
          <w:p w14:paraId="015C4D25" w14:textId="77777777" w:rsidR="003E3CBB" w:rsidRPr="00830319" w:rsidRDefault="003E3CBB" w:rsidP="00C61048">
            <w:pPr>
              <w:jc w:val="both"/>
              <w:textAlignment w:val="baseline"/>
              <w:rPr>
                <w:rFonts w:ascii="Segoe UI" w:hAnsi="Segoe UI" w:cs="Segoe UI"/>
                <w:sz w:val="18"/>
                <w:szCs w:val="18"/>
              </w:rPr>
            </w:pPr>
            <w:r w:rsidRPr="00830319">
              <w:t> </w:t>
            </w:r>
          </w:p>
        </w:tc>
      </w:tr>
      <w:tr w:rsidR="003E3CBB" w:rsidRPr="00830319" w14:paraId="083A1294" w14:textId="77777777" w:rsidTr="00075DB0">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54" w:type="dxa"/>
        </w:trPr>
        <w:tc>
          <w:tcPr>
            <w:tcW w:w="9809" w:type="dxa"/>
            <w:gridSpan w:val="29"/>
            <w:tcBorders>
              <w:top w:val="single" w:sz="6" w:space="0" w:color="auto"/>
              <w:left w:val="single" w:sz="6" w:space="0" w:color="auto"/>
              <w:bottom w:val="single" w:sz="6" w:space="0" w:color="auto"/>
              <w:right w:val="single" w:sz="6" w:space="0" w:color="auto"/>
            </w:tcBorders>
            <w:shd w:val="clear" w:color="auto" w:fill="F7CAAC"/>
            <w:hideMark/>
          </w:tcPr>
          <w:p w14:paraId="4AD5D430" w14:textId="77777777" w:rsidR="003E3CBB" w:rsidRPr="00830319" w:rsidRDefault="003E3CBB" w:rsidP="00C61048">
            <w:pPr>
              <w:jc w:val="both"/>
              <w:textAlignment w:val="baseline"/>
              <w:rPr>
                <w:rFonts w:ascii="Segoe UI" w:hAnsi="Segoe UI" w:cs="Segoe UI"/>
                <w:sz w:val="18"/>
                <w:szCs w:val="18"/>
              </w:rPr>
            </w:pPr>
            <w:r w:rsidRPr="00830319">
              <w:rPr>
                <w:b/>
                <w:bCs/>
              </w:rPr>
              <w:t>Předměty příslušného studijního programu a způsob zapojení do jejich výuky, příp. další zapojení do uskutečňování studijního programu</w:t>
            </w:r>
            <w:r w:rsidRPr="00830319">
              <w:t> </w:t>
            </w:r>
          </w:p>
        </w:tc>
      </w:tr>
      <w:tr w:rsidR="003E3CBB" w:rsidRPr="00830319" w14:paraId="0BE55CE7" w14:textId="77777777" w:rsidTr="00075DB0">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54" w:type="dxa"/>
          <w:trHeight w:val="171"/>
        </w:trPr>
        <w:tc>
          <w:tcPr>
            <w:tcW w:w="9809" w:type="dxa"/>
            <w:gridSpan w:val="29"/>
            <w:tcBorders>
              <w:top w:val="nil"/>
              <w:left w:val="single" w:sz="6" w:space="0" w:color="auto"/>
              <w:bottom w:val="single" w:sz="6" w:space="0" w:color="auto"/>
              <w:right w:val="single" w:sz="6" w:space="0" w:color="auto"/>
            </w:tcBorders>
            <w:shd w:val="clear" w:color="auto" w:fill="auto"/>
            <w:hideMark/>
          </w:tcPr>
          <w:p w14:paraId="57E1C8E8" w14:textId="747EC5F8" w:rsidR="003E3CBB" w:rsidRPr="00830319" w:rsidRDefault="00D874AD" w:rsidP="00E153D9">
            <w:pPr>
              <w:jc w:val="both"/>
              <w:rPr>
                <w:rFonts w:ascii="Segoe UI" w:hAnsi="Segoe UI" w:cs="Segoe UI"/>
                <w:sz w:val="18"/>
                <w:szCs w:val="18"/>
              </w:rPr>
            </w:pPr>
            <w:r w:rsidRPr="003A1561">
              <w:rPr>
                <w:rStyle w:val="normaltextrun"/>
                <w:rFonts w:eastAsiaTheme="majorEastAsia"/>
              </w:rPr>
              <w:t>Cirkulární ekonomika a design 1</w:t>
            </w:r>
            <w:r w:rsidR="003E3CBB">
              <w:t>, 2 (</w:t>
            </w:r>
            <w:r>
              <w:t>přednášející</w:t>
            </w:r>
            <w:r w:rsidR="003E3CBB">
              <w:t>, garant předmětu)</w:t>
            </w:r>
          </w:p>
        </w:tc>
      </w:tr>
      <w:tr w:rsidR="003E3CBB" w:rsidRPr="00830319" w14:paraId="515C3CF9" w14:textId="77777777" w:rsidTr="00075DB0">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54" w:type="dxa"/>
          <w:trHeight w:val="330"/>
        </w:trPr>
        <w:tc>
          <w:tcPr>
            <w:tcW w:w="9809" w:type="dxa"/>
            <w:gridSpan w:val="29"/>
            <w:tcBorders>
              <w:top w:val="nil"/>
              <w:left w:val="single" w:sz="6" w:space="0" w:color="auto"/>
              <w:bottom w:val="single" w:sz="6" w:space="0" w:color="auto"/>
              <w:right w:val="single" w:sz="6" w:space="0" w:color="auto"/>
            </w:tcBorders>
            <w:shd w:val="clear" w:color="auto" w:fill="FBD4B4"/>
            <w:hideMark/>
          </w:tcPr>
          <w:p w14:paraId="7929BD9E" w14:textId="77777777" w:rsidR="003E3CBB" w:rsidRPr="00830319" w:rsidRDefault="003E3CBB" w:rsidP="00C61048">
            <w:pPr>
              <w:jc w:val="both"/>
              <w:textAlignment w:val="baseline"/>
              <w:rPr>
                <w:rFonts w:ascii="Segoe UI" w:hAnsi="Segoe UI" w:cs="Segoe UI"/>
                <w:sz w:val="18"/>
                <w:szCs w:val="18"/>
              </w:rPr>
            </w:pPr>
            <w:r w:rsidRPr="00830319">
              <w:rPr>
                <w:b/>
                <w:bCs/>
              </w:rPr>
              <w:t>Zapojení do výuky v dalších studijních programech na téže vysoké škole (pouze u garantů ZT a PZ předmětů)</w:t>
            </w:r>
            <w:r w:rsidRPr="00830319">
              <w:t> </w:t>
            </w:r>
          </w:p>
        </w:tc>
      </w:tr>
      <w:tr w:rsidR="003E3CBB" w:rsidRPr="00830319" w14:paraId="34E42B71" w14:textId="77777777" w:rsidTr="00075DB0">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54" w:type="dxa"/>
          <w:trHeight w:val="330"/>
        </w:trPr>
        <w:tc>
          <w:tcPr>
            <w:tcW w:w="2772" w:type="dxa"/>
            <w:gridSpan w:val="3"/>
            <w:tcBorders>
              <w:top w:val="nil"/>
              <w:left w:val="single" w:sz="6" w:space="0" w:color="auto"/>
              <w:bottom w:val="single" w:sz="6" w:space="0" w:color="auto"/>
              <w:right w:val="single" w:sz="6" w:space="0" w:color="auto"/>
            </w:tcBorders>
            <w:shd w:val="clear" w:color="auto" w:fill="auto"/>
            <w:hideMark/>
          </w:tcPr>
          <w:p w14:paraId="5A9C0FEC" w14:textId="77777777" w:rsidR="003E3CBB" w:rsidRPr="00830319" w:rsidRDefault="003E3CBB" w:rsidP="00A340F8">
            <w:pPr>
              <w:textAlignment w:val="baseline"/>
              <w:rPr>
                <w:rFonts w:ascii="Segoe UI" w:hAnsi="Segoe UI" w:cs="Segoe UI"/>
                <w:sz w:val="18"/>
                <w:szCs w:val="18"/>
              </w:rPr>
            </w:pPr>
            <w:r w:rsidRPr="00830319">
              <w:rPr>
                <w:b/>
                <w:bCs/>
              </w:rPr>
              <w:t>Název studijního předmětu</w:t>
            </w:r>
            <w:r w:rsidRPr="00830319">
              <w:t> </w:t>
            </w:r>
          </w:p>
        </w:tc>
        <w:tc>
          <w:tcPr>
            <w:tcW w:w="2385" w:type="dxa"/>
            <w:gridSpan w:val="6"/>
            <w:tcBorders>
              <w:top w:val="nil"/>
              <w:left w:val="single" w:sz="6" w:space="0" w:color="auto"/>
              <w:bottom w:val="single" w:sz="6" w:space="0" w:color="auto"/>
              <w:right w:val="single" w:sz="6" w:space="0" w:color="auto"/>
            </w:tcBorders>
            <w:shd w:val="clear" w:color="auto" w:fill="auto"/>
            <w:hideMark/>
          </w:tcPr>
          <w:p w14:paraId="301BA70E" w14:textId="77777777" w:rsidR="003E3CBB" w:rsidRPr="00830319" w:rsidRDefault="003E3CBB" w:rsidP="00A340F8">
            <w:pPr>
              <w:textAlignment w:val="baseline"/>
              <w:rPr>
                <w:rFonts w:ascii="Segoe UI" w:hAnsi="Segoe UI" w:cs="Segoe UI"/>
                <w:sz w:val="18"/>
                <w:szCs w:val="18"/>
              </w:rPr>
            </w:pPr>
            <w:r w:rsidRPr="00830319">
              <w:rPr>
                <w:b/>
                <w:bCs/>
              </w:rPr>
              <w:t>Název studijního programu</w:t>
            </w:r>
            <w:r w:rsidRPr="00830319">
              <w:t> </w:t>
            </w:r>
          </w:p>
        </w:tc>
        <w:tc>
          <w:tcPr>
            <w:tcW w:w="554" w:type="dxa"/>
            <w:gridSpan w:val="4"/>
            <w:tcBorders>
              <w:top w:val="nil"/>
              <w:left w:val="single" w:sz="6" w:space="0" w:color="auto"/>
              <w:bottom w:val="single" w:sz="6" w:space="0" w:color="auto"/>
              <w:right w:val="single" w:sz="6" w:space="0" w:color="auto"/>
            </w:tcBorders>
            <w:shd w:val="clear" w:color="auto" w:fill="auto"/>
            <w:hideMark/>
          </w:tcPr>
          <w:p w14:paraId="2FE48127" w14:textId="77777777" w:rsidR="003E3CBB" w:rsidRPr="00830319" w:rsidRDefault="003E3CBB" w:rsidP="00A340F8">
            <w:pPr>
              <w:textAlignment w:val="baseline"/>
              <w:rPr>
                <w:rFonts w:ascii="Segoe UI" w:hAnsi="Segoe UI" w:cs="Segoe UI"/>
                <w:sz w:val="18"/>
                <w:szCs w:val="18"/>
              </w:rPr>
            </w:pPr>
            <w:r w:rsidRPr="00830319">
              <w:rPr>
                <w:b/>
                <w:bCs/>
              </w:rPr>
              <w:t>Sem.</w:t>
            </w:r>
            <w:r w:rsidRPr="00830319">
              <w:t> </w:t>
            </w:r>
          </w:p>
        </w:tc>
        <w:tc>
          <w:tcPr>
            <w:tcW w:w="2093" w:type="dxa"/>
            <w:gridSpan w:val="9"/>
            <w:tcBorders>
              <w:top w:val="nil"/>
              <w:left w:val="single" w:sz="6" w:space="0" w:color="auto"/>
              <w:bottom w:val="single" w:sz="6" w:space="0" w:color="auto"/>
              <w:right w:val="single" w:sz="6" w:space="0" w:color="auto"/>
            </w:tcBorders>
            <w:shd w:val="clear" w:color="auto" w:fill="auto"/>
            <w:hideMark/>
          </w:tcPr>
          <w:p w14:paraId="6C3B906E" w14:textId="77777777" w:rsidR="003E3CBB" w:rsidRPr="00830319" w:rsidRDefault="003E3CBB" w:rsidP="00A340F8">
            <w:pPr>
              <w:textAlignment w:val="baseline"/>
              <w:rPr>
                <w:rFonts w:ascii="Segoe UI" w:hAnsi="Segoe UI" w:cs="Segoe UI"/>
                <w:sz w:val="18"/>
                <w:szCs w:val="18"/>
              </w:rPr>
            </w:pPr>
            <w:r w:rsidRPr="00830319">
              <w:rPr>
                <w:b/>
                <w:bCs/>
              </w:rPr>
              <w:t>Role ve výuce daného předmětu</w:t>
            </w:r>
            <w:r w:rsidRPr="00830319">
              <w:t> </w:t>
            </w:r>
          </w:p>
        </w:tc>
        <w:tc>
          <w:tcPr>
            <w:tcW w:w="2005" w:type="dxa"/>
            <w:gridSpan w:val="7"/>
            <w:tcBorders>
              <w:top w:val="nil"/>
              <w:left w:val="single" w:sz="6" w:space="0" w:color="auto"/>
              <w:bottom w:val="single" w:sz="6" w:space="0" w:color="auto"/>
              <w:right w:val="single" w:sz="6" w:space="0" w:color="auto"/>
            </w:tcBorders>
            <w:shd w:val="clear" w:color="auto" w:fill="auto"/>
            <w:hideMark/>
          </w:tcPr>
          <w:p w14:paraId="4420AEF1" w14:textId="77777777" w:rsidR="003E3CBB" w:rsidRPr="00830319" w:rsidRDefault="003E3CBB" w:rsidP="00A340F8">
            <w:pPr>
              <w:textAlignment w:val="baseline"/>
              <w:rPr>
                <w:rFonts w:ascii="Segoe UI" w:hAnsi="Segoe UI" w:cs="Segoe UI"/>
                <w:sz w:val="18"/>
                <w:szCs w:val="18"/>
              </w:rPr>
            </w:pPr>
            <w:r w:rsidRPr="00830319">
              <w:rPr>
                <w:b/>
                <w:bCs/>
              </w:rPr>
              <w:t>(</w:t>
            </w:r>
            <w:r w:rsidRPr="00830319">
              <w:rPr>
                <w:b/>
                <w:bCs/>
                <w:i/>
                <w:iCs/>
              </w:rPr>
              <w:t>nepovinný údaj</w:t>
            </w:r>
            <w:r w:rsidRPr="00830319">
              <w:rPr>
                <w:b/>
                <w:bCs/>
              </w:rPr>
              <w:t>) Počet hodin za semestr</w:t>
            </w:r>
            <w:r w:rsidRPr="00830319">
              <w:t> </w:t>
            </w:r>
          </w:p>
        </w:tc>
      </w:tr>
      <w:tr w:rsidR="003E3CBB" w:rsidRPr="00830319" w14:paraId="5C6206C6" w14:textId="77777777" w:rsidTr="00075DB0">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54" w:type="dxa"/>
          <w:trHeight w:val="270"/>
        </w:trPr>
        <w:tc>
          <w:tcPr>
            <w:tcW w:w="2772" w:type="dxa"/>
            <w:gridSpan w:val="3"/>
            <w:tcBorders>
              <w:top w:val="nil"/>
              <w:left w:val="single" w:sz="6" w:space="0" w:color="auto"/>
              <w:bottom w:val="single" w:sz="6" w:space="0" w:color="auto"/>
              <w:right w:val="single" w:sz="6" w:space="0" w:color="auto"/>
            </w:tcBorders>
            <w:shd w:val="clear" w:color="auto" w:fill="auto"/>
            <w:hideMark/>
          </w:tcPr>
          <w:p w14:paraId="30636A5D" w14:textId="77777777" w:rsidR="003E3CBB" w:rsidRPr="00830319" w:rsidRDefault="003E3CBB" w:rsidP="00C61048">
            <w:pPr>
              <w:jc w:val="both"/>
              <w:textAlignment w:val="baseline"/>
              <w:rPr>
                <w:rFonts w:ascii="Segoe UI" w:hAnsi="Segoe UI" w:cs="Segoe UI"/>
                <w:sz w:val="18"/>
                <w:szCs w:val="18"/>
              </w:rPr>
            </w:pPr>
            <w:r w:rsidRPr="00830319">
              <w:rPr>
                <w:color w:val="FF0000"/>
              </w:rPr>
              <w:t> </w:t>
            </w:r>
          </w:p>
        </w:tc>
        <w:tc>
          <w:tcPr>
            <w:tcW w:w="2385" w:type="dxa"/>
            <w:gridSpan w:val="6"/>
            <w:tcBorders>
              <w:top w:val="nil"/>
              <w:left w:val="single" w:sz="6" w:space="0" w:color="auto"/>
              <w:bottom w:val="single" w:sz="6" w:space="0" w:color="auto"/>
              <w:right w:val="single" w:sz="6" w:space="0" w:color="auto"/>
            </w:tcBorders>
            <w:shd w:val="clear" w:color="auto" w:fill="auto"/>
            <w:hideMark/>
          </w:tcPr>
          <w:p w14:paraId="70F4433B" w14:textId="77777777" w:rsidR="003E3CBB" w:rsidRPr="00830319" w:rsidRDefault="003E3CBB" w:rsidP="00C61048">
            <w:pPr>
              <w:jc w:val="both"/>
              <w:textAlignment w:val="baseline"/>
              <w:rPr>
                <w:rFonts w:ascii="Segoe UI" w:hAnsi="Segoe UI" w:cs="Segoe UI"/>
                <w:sz w:val="18"/>
                <w:szCs w:val="18"/>
              </w:rPr>
            </w:pPr>
            <w:r w:rsidRPr="00830319">
              <w:rPr>
                <w:color w:val="FF0000"/>
              </w:rPr>
              <w:t> </w:t>
            </w:r>
          </w:p>
        </w:tc>
        <w:tc>
          <w:tcPr>
            <w:tcW w:w="554" w:type="dxa"/>
            <w:gridSpan w:val="4"/>
            <w:tcBorders>
              <w:top w:val="nil"/>
              <w:left w:val="single" w:sz="6" w:space="0" w:color="auto"/>
              <w:bottom w:val="single" w:sz="6" w:space="0" w:color="auto"/>
              <w:right w:val="single" w:sz="6" w:space="0" w:color="auto"/>
            </w:tcBorders>
            <w:shd w:val="clear" w:color="auto" w:fill="auto"/>
            <w:hideMark/>
          </w:tcPr>
          <w:p w14:paraId="65C41948" w14:textId="77777777" w:rsidR="003E3CBB" w:rsidRPr="00830319" w:rsidRDefault="003E3CBB" w:rsidP="00C61048">
            <w:pPr>
              <w:jc w:val="both"/>
              <w:textAlignment w:val="baseline"/>
              <w:rPr>
                <w:rFonts w:ascii="Segoe UI" w:hAnsi="Segoe UI" w:cs="Segoe UI"/>
                <w:sz w:val="18"/>
                <w:szCs w:val="18"/>
              </w:rPr>
            </w:pPr>
            <w:r w:rsidRPr="00830319">
              <w:rPr>
                <w:color w:val="FF0000"/>
              </w:rPr>
              <w:t> </w:t>
            </w:r>
          </w:p>
        </w:tc>
        <w:tc>
          <w:tcPr>
            <w:tcW w:w="2093" w:type="dxa"/>
            <w:gridSpan w:val="9"/>
            <w:tcBorders>
              <w:top w:val="nil"/>
              <w:left w:val="single" w:sz="6" w:space="0" w:color="auto"/>
              <w:bottom w:val="single" w:sz="6" w:space="0" w:color="auto"/>
              <w:right w:val="single" w:sz="6" w:space="0" w:color="auto"/>
            </w:tcBorders>
            <w:shd w:val="clear" w:color="auto" w:fill="auto"/>
            <w:hideMark/>
          </w:tcPr>
          <w:p w14:paraId="2F0AB9E5" w14:textId="77777777" w:rsidR="003E3CBB" w:rsidRPr="00830319" w:rsidRDefault="003E3CBB" w:rsidP="00C61048">
            <w:pPr>
              <w:jc w:val="both"/>
              <w:textAlignment w:val="baseline"/>
              <w:rPr>
                <w:rFonts w:ascii="Segoe UI" w:hAnsi="Segoe UI" w:cs="Segoe UI"/>
                <w:sz w:val="18"/>
                <w:szCs w:val="18"/>
              </w:rPr>
            </w:pPr>
            <w:r w:rsidRPr="00830319">
              <w:rPr>
                <w:color w:val="FF0000"/>
              </w:rPr>
              <w:t> </w:t>
            </w:r>
          </w:p>
        </w:tc>
        <w:tc>
          <w:tcPr>
            <w:tcW w:w="2005" w:type="dxa"/>
            <w:gridSpan w:val="7"/>
            <w:tcBorders>
              <w:top w:val="nil"/>
              <w:left w:val="single" w:sz="6" w:space="0" w:color="auto"/>
              <w:bottom w:val="single" w:sz="6" w:space="0" w:color="auto"/>
              <w:right w:val="single" w:sz="6" w:space="0" w:color="auto"/>
            </w:tcBorders>
            <w:shd w:val="clear" w:color="auto" w:fill="auto"/>
            <w:hideMark/>
          </w:tcPr>
          <w:p w14:paraId="498A5EC2" w14:textId="77777777" w:rsidR="003E3CBB" w:rsidRPr="00830319" w:rsidRDefault="003E3CBB" w:rsidP="00C61048">
            <w:pPr>
              <w:jc w:val="both"/>
              <w:textAlignment w:val="baseline"/>
              <w:rPr>
                <w:rFonts w:ascii="Segoe UI" w:hAnsi="Segoe UI" w:cs="Segoe UI"/>
                <w:sz w:val="18"/>
                <w:szCs w:val="18"/>
              </w:rPr>
            </w:pPr>
            <w:r w:rsidRPr="00830319">
              <w:rPr>
                <w:color w:val="FF0000"/>
              </w:rPr>
              <w:t> </w:t>
            </w:r>
          </w:p>
        </w:tc>
      </w:tr>
      <w:tr w:rsidR="003E3CBB" w:rsidRPr="00830319" w14:paraId="65E20A5E" w14:textId="77777777" w:rsidTr="00075DB0">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54" w:type="dxa"/>
          <w:trHeight w:val="270"/>
        </w:trPr>
        <w:tc>
          <w:tcPr>
            <w:tcW w:w="2772" w:type="dxa"/>
            <w:gridSpan w:val="3"/>
            <w:tcBorders>
              <w:top w:val="nil"/>
              <w:left w:val="single" w:sz="6" w:space="0" w:color="auto"/>
              <w:bottom w:val="single" w:sz="6" w:space="0" w:color="auto"/>
              <w:right w:val="single" w:sz="6" w:space="0" w:color="auto"/>
            </w:tcBorders>
            <w:shd w:val="clear" w:color="auto" w:fill="auto"/>
            <w:hideMark/>
          </w:tcPr>
          <w:p w14:paraId="37AAD304" w14:textId="77777777" w:rsidR="003E3CBB" w:rsidRPr="00830319" w:rsidRDefault="003E3CBB" w:rsidP="00C61048">
            <w:pPr>
              <w:jc w:val="both"/>
              <w:textAlignment w:val="baseline"/>
              <w:rPr>
                <w:rFonts w:ascii="Segoe UI" w:hAnsi="Segoe UI" w:cs="Segoe UI"/>
                <w:sz w:val="18"/>
                <w:szCs w:val="18"/>
              </w:rPr>
            </w:pPr>
            <w:r w:rsidRPr="00830319">
              <w:rPr>
                <w:color w:val="FF0000"/>
              </w:rPr>
              <w:t> </w:t>
            </w:r>
          </w:p>
        </w:tc>
        <w:tc>
          <w:tcPr>
            <w:tcW w:w="2385" w:type="dxa"/>
            <w:gridSpan w:val="6"/>
            <w:tcBorders>
              <w:top w:val="nil"/>
              <w:left w:val="single" w:sz="6" w:space="0" w:color="auto"/>
              <w:bottom w:val="single" w:sz="6" w:space="0" w:color="auto"/>
              <w:right w:val="single" w:sz="6" w:space="0" w:color="auto"/>
            </w:tcBorders>
            <w:shd w:val="clear" w:color="auto" w:fill="auto"/>
            <w:hideMark/>
          </w:tcPr>
          <w:p w14:paraId="2F6E0850" w14:textId="77777777" w:rsidR="003E3CBB" w:rsidRPr="00830319" w:rsidRDefault="003E3CBB" w:rsidP="00C61048">
            <w:pPr>
              <w:jc w:val="both"/>
              <w:textAlignment w:val="baseline"/>
              <w:rPr>
                <w:rFonts w:ascii="Segoe UI" w:hAnsi="Segoe UI" w:cs="Segoe UI"/>
                <w:sz w:val="18"/>
                <w:szCs w:val="18"/>
              </w:rPr>
            </w:pPr>
            <w:r w:rsidRPr="00830319">
              <w:rPr>
                <w:color w:val="FF0000"/>
              </w:rPr>
              <w:t> </w:t>
            </w:r>
          </w:p>
        </w:tc>
        <w:tc>
          <w:tcPr>
            <w:tcW w:w="554" w:type="dxa"/>
            <w:gridSpan w:val="4"/>
            <w:tcBorders>
              <w:top w:val="nil"/>
              <w:left w:val="single" w:sz="6" w:space="0" w:color="auto"/>
              <w:bottom w:val="single" w:sz="6" w:space="0" w:color="auto"/>
              <w:right w:val="single" w:sz="6" w:space="0" w:color="auto"/>
            </w:tcBorders>
            <w:shd w:val="clear" w:color="auto" w:fill="auto"/>
            <w:hideMark/>
          </w:tcPr>
          <w:p w14:paraId="2B419FF5" w14:textId="77777777" w:rsidR="003E3CBB" w:rsidRPr="00830319" w:rsidRDefault="003E3CBB" w:rsidP="00C61048">
            <w:pPr>
              <w:jc w:val="both"/>
              <w:textAlignment w:val="baseline"/>
              <w:rPr>
                <w:rFonts w:ascii="Segoe UI" w:hAnsi="Segoe UI" w:cs="Segoe UI"/>
                <w:sz w:val="18"/>
                <w:szCs w:val="18"/>
              </w:rPr>
            </w:pPr>
            <w:r w:rsidRPr="00830319">
              <w:rPr>
                <w:color w:val="FF0000"/>
              </w:rPr>
              <w:t> </w:t>
            </w:r>
          </w:p>
        </w:tc>
        <w:tc>
          <w:tcPr>
            <w:tcW w:w="2093" w:type="dxa"/>
            <w:gridSpan w:val="9"/>
            <w:tcBorders>
              <w:top w:val="nil"/>
              <w:left w:val="single" w:sz="6" w:space="0" w:color="auto"/>
              <w:bottom w:val="single" w:sz="6" w:space="0" w:color="auto"/>
              <w:right w:val="single" w:sz="6" w:space="0" w:color="auto"/>
            </w:tcBorders>
            <w:shd w:val="clear" w:color="auto" w:fill="auto"/>
            <w:hideMark/>
          </w:tcPr>
          <w:p w14:paraId="0FA24B01" w14:textId="77777777" w:rsidR="003E3CBB" w:rsidRPr="00830319" w:rsidRDefault="003E3CBB" w:rsidP="00C61048">
            <w:pPr>
              <w:jc w:val="both"/>
              <w:textAlignment w:val="baseline"/>
              <w:rPr>
                <w:rFonts w:ascii="Segoe UI" w:hAnsi="Segoe UI" w:cs="Segoe UI"/>
                <w:sz w:val="18"/>
                <w:szCs w:val="18"/>
              </w:rPr>
            </w:pPr>
            <w:r w:rsidRPr="00830319">
              <w:rPr>
                <w:color w:val="FF0000"/>
              </w:rPr>
              <w:t> </w:t>
            </w:r>
          </w:p>
        </w:tc>
        <w:tc>
          <w:tcPr>
            <w:tcW w:w="2005" w:type="dxa"/>
            <w:gridSpan w:val="7"/>
            <w:tcBorders>
              <w:top w:val="nil"/>
              <w:left w:val="single" w:sz="6" w:space="0" w:color="auto"/>
              <w:bottom w:val="single" w:sz="6" w:space="0" w:color="auto"/>
              <w:right w:val="single" w:sz="6" w:space="0" w:color="auto"/>
            </w:tcBorders>
            <w:shd w:val="clear" w:color="auto" w:fill="auto"/>
            <w:hideMark/>
          </w:tcPr>
          <w:p w14:paraId="60242666" w14:textId="77777777" w:rsidR="003E3CBB" w:rsidRPr="00830319" w:rsidRDefault="003E3CBB" w:rsidP="00C61048">
            <w:pPr>
              <w:jc w:val="both"/>
              <w:textAlignment w:val="baseline"/>
              <w:rPr>
                <w:rFonts w:ascii="Segoe UI" w:hAnsi="Segoe UI" w:cs="Segoe UI"/>
                <w:sz w:val="18"/>
                <w:szCs w:val="18"/>
              </w:rPr>
            </w:pPr>
            <w:r w:rsidRPr="00830319">
              <w:rPr>
                <w:color w:val="FF0000"/>
              </w:rPr>
              <w:t> </w:t>
            </w:r>
          </w:p>
        </w:tc>
      </w:tr>
      <w:tr w:rsidR="003E3CBB" w:rsidRPr="00830319" w14:paraId="4C736480" w14:textId="77777777" w:rsidTr="00075DB0">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54" w:type="dxa"/>
        </w:trPr>
        <w:tc>
          <w:tcPr>
            <w:tcW w:w="9809" w:type="dxa"/>
            <w:gridSpan w:val="29"/>
            <w:tcBorders>
              <w:top w:val="single" w:sz="6" w:space="0" w:color="auto"/>
              <w:left w:val="single" w:sz="6" w:space="0" w:color="auto"/>
              <w:bottom w:val="single" w:sz="6" w:space="0" w:color="auto"/>
              <w:right w:val="single" w:sz="6" w:space="0" w:color="auto"/>
            </w:tcBorders>
            <w:shd w:val="clear" w:color="auto" w:fill="F7CAAC"/>
            <w:hideMark/>
          </w:tcPr>
          <w:p w14:paraId="2BB4A6E5" w14:textId="77777777" w:rsidR="003E3CBB" w:rsidRPr="00830319" w:rsidRDefault="003E3CBB" w:rsidP="00C61048">
            <w:pPr>
              <w:jc w:val="both"/>
              <w:textAlignment w:val="baseline"/>
              <w:rPr>
                <w:rFonts w:ascii="Segoe UI" w:hAnsi="Segoe UI" w:cs="Segoe UI"/>
                <w:sz w:val="18"/>
                <w:szCs w:val="18"/>
              </w:rPr>
            </w:pPr>
            <w:r w:rsidRPr="005C1F29">
              <w:rPr>
                <w:b/>
                <w:bCs/>
              </w:rPr>
              <w:t>Údaje o vzdělání na VŠ</w:t>
            </w:r>
            <w:r w:rsidRPr="00830319">
              <w:rPr>
                <w:rFonts w:ascii="Segoe UI" w:hAnsi="Segoe UI" w:cs="Segoe UI"/>
                <w:b/>
                <w:bCs/>
              </w:rPr>
              <w:t> </w:t>
            </w:r>
            <w:r w:rsidRPr="00830319">
              <w:rPr>
                <w:rFonts w:ascii="Segoe UI" w:hAnsi="Segoe UI" w:cs="Segoe UI"/>
              </w:rPr>
              <w:t> </w:t>
            </w:r>
          </w:p>
        </w:tc>
      </w:tr>
      <w:tr w:rsidR="003E3CBB" w:rsidRPr="00830319" w14:paraId="4293615E" w14:textId="77777777" w:rsidTr="00075DB0">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54" w:type="dxa"/>
          <w:trHeight w:val="653"/>
        </w:trPr>
        <w:tc>
          <w:tcPr>
            <w:tcW w:w="9809" w:type="dxa"/>
            <w:gridSpan w:val="29"/>
            <w:tcBorders>
              <w:top w:val="single" w:sz="6" w:space="0" w:color="auto"/>
              <w:left w:val="single" w:sz="6" w:space="0" w:color="auto"/>
              <w:bottom w:val="single" w:sz="6" w:space="0" w:color="auto"/>
              <w:right w:val="single" w:sz="6" w:space="0" w:color="auto"/>
            </w:tcBorders>
            <w:shd w:val="clear" w:color="auto" w:fill="auto"/>
            <w:hideMark/>
          </w:tcPr>
          <w:p w14:paraId="01E35D04" w14:textId="2EC95D42" w:rsidR="003E3CBB" w:rsidRPr="00830319" w:rsidRDefault="003E3CBB" w:rsidP="00C61048">
            <w:pPr>
              <w:jc w:val="both"/>
              <w:textAlignment w:val="baseline"/>
              <w:rPr>
                <w:rFonts w:ascii="Segoe UI" w:hAnsi="Segoe UI" w:cs="Segoe UI"/>
                <w:sz w:val="18"/>
                <w:szCs w:val="18"/>
              </w:rPr>
            </w:pPr>
            <w:r w:rsidRPr="00830319">
              <w:t>2019</w:t>
            </w:r>
            <w:r>
              <w:t>-</w:t>
            </w:r>
            <w:r w:rsidR="005D19A3">
              <w:t>2022</w:t>
            </w:r>
            <w:r w:rsidRPr="00830319">
              <w:t xml:space="preserve">: Univerzita Tomáše Bati ve Zlíně, Fakulta multimediálních komunikací, Produktový Design, Ph.D. </w:t>
            </w:r>
          </w:p>
          <w:p w14:paraId="0A74261E" w14:textId="7E0B7BB9" w:rsidR="003E3CBB" w:rsidRPr="00830319" w:rsidRDefault="003E3CBB" w:rsidP="00C61048">
            <w:pPr>
              <w:jc w:val="both"/>
              <w:textAlignment w:val="baseline"/>
              <w:rPr>
                <w:rFonts w:ascii="Segoe UI" w:hAnsi="Segoe UI" w:cs="Segoe UI"/>
                <w:sz w:val="18"/>
                <w:szCs w:val="18"/>
              </w:rPr>
            </w:pPr>
            <w:r w:rsidRPr="00830319">
              <w:t>2017</w:t>
            </w:r>
            <w:r w:rsidR="005D19A3">
              <w:t>-</w:t>
            </w:r>
            <w:r w:rsidRPr="00830319">
              <w:t>2019: Univerzita Tomáše Bati ve Zlíně, Fakulta multimediálních komunikací, Design obuvi, MgA.  </w:t>
            </w:r>
          </w:p>
          <w:p w14:paraId="4D25EA1E" w14:textId="639132BE" w:rsidR="003E3CBB" w:rsidRPr="00830319" w:rsidRDefault="003E3CBB" w:rsidP="00E153D9">
            <w:pPr>
              <w:jc w:val="both"/>
              <w:textAlignment w:val="baseline"/>
              <w:rPr>
                <w:rFonts w:ascii="Segoe UI" w:hAnsi="Segoe UI" w:cs="Segoe UI"/>
                <w:sz w:val="18"/>
                <w:szCs w:val="18"/>
              </w:rPr>
            </w:pPr>
            <w:r w:rsidRPr="00830319">
              <w:t>2012</w:t>
            </w:r>
            <w:r w:rsidR="005D19A3">
              <w:t>-</w:t>
            </w:r>
            <w:r w:rsidRPr="00830319">
              <w:t>2017: Univerzita Palackého v Olomouci, Filozofická Fakulta, obor Ruská filologie a Aplikovaná ekonomická studia </w:t>
            </w:r>
          </w:p>
        </w:tc>
      </w:tr>
      <w:tr w:rsidR="003E3CBB" w:rsidRPr="00830319" w14:paraId="68DD7FA8" w14:textId="77777777" w:rsidTr="00075DB0">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54" w:type="dxa"/>
        </w:trPr>
        <w:tc>
          <w:tcPr>
            <w:tcW w:w="9809" w:type="dxa"/>
            <w:gridSpan w:val="29"/>
            <w:tcBorders>
              <w:top w:val="single" w:sz="6" w:space="0" w:color="auto"/>
              <w:left w:val="single" w:sz="6" w:space="0" w:color="auto"/>
              <w:bottom w:val="single" w:sz="6" w:space="0" w:color="auto"/>
              <w:right w:val="single" w:sz="6" w:space="0" w:color="auto"/>
            </w:tcBorders>
            <w:shd w:val="clear" w:color="auto" w:fill="F7CAAC"/>
            <w:hideMark/>
          </w:tcPr>
          <w:p w14:paraId="2B0B3ADA" w14:textId="77777777" w:rsidR="003E3CBB" w:rsidRPr="005C1F29" w:rsidRDefault="003E3CBB" w:rsidP="00C61048">
            <w:pPr>
              <w:jc w:val="both"/>
              <w:textAlignment w:val="baseline"/>
              <w:rPr>
                <w:b/>
                <w:bCs/>
              </w:rPr>
            </w:pPr>
            <w:r w:rsidRPr="005C1F29">
              <w:rPr>
                <w:b/>
                <w:bCs/>
              </w:rPr>
              <w:t>Údaje o odborném působení od absolvování VŠ </w:t>
            </w:r>
          </w:p>
        </w:tc>
      </w:tr>
      <w:tr w:rsidR="003E3CBB" w:rsidRPr="00830319" w14:paraId="63E97783" w14:textId="77777777" w:rsidTr="00075DB0">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54" w:type="dxa"/>
          <w:trHeight w:val="269"/>
        </w:trPr>
        <w:tc>
          <w:tcPr>
            <w:tcW w:w="9809" w:type="dxa"/>
            <w:gridSpan w:val="29"/>
            <w:tcBorders>
              <w:top w:val="single" w:sz="6" w:space="0" w:color="auto"/>
              <w:left w:val="single" w:sz="6" w:space="0" w:color="auto"/>
              <w:bottom w:val="single" w:sz="6" w:space="0" w:color="auto"/>
              <w:right w:val="single" w:sz="6" w:space="0" w:color="auto"/>
            </w:tcBorders>
            <w:shd w:val="clear" w:color="auto" w:fill="auto"/>
            <w:hideMark/>
          </w:tcPr>
          <w:p w14:paraId="3B37BA0E" w14:textId="2E7DCFEA" w:rsidR="003E3CBB" w:rsidRPr="00830319" w:rsidRDefault="003E3CBB" w:rsidP="005D19A3">
            <w:pPr>
              <w:jc w:val="both"/>
              <w:textAlignment w:val="baseline"/>
              <w:rPr>
                <w:rFonts w:ascii="Segoe UI" w:hAnsi="Segoe UI" w:cs="Segoe UI"/>
                <w:sz w:val="18"/>
                <w:szCs w:val="18"/>
              </w:rPr>
            </w:pPr>
            <w:r w:rsidRPr="00830319">
              <w:t>2021</w:t>
            </w:r>
            <w:r w:rsidR="005D19A3">
              <w:t>-dosud</w:t>
            </w:r>
            <w:r w:rsidRPr="00830319">
              <w:t xml:space="preserve">: Univerzita Tomáše Bati ve Zlíně, Fakulta multimediálních komunikací, Produktový Design, </w:t>
            </w:r>
            <w:r w:rsidR="005D19A3" w:rsidRPr="00075DB0">
              <w:t>externí pedagog</w:t>
            </w:r>
            <w:r w:rsidRPr="00075DB0">
              <w:t> </w:t>
            </w:r>
          </w:p>
        </w:tc>
      </w:tr>
      <w:tr w:rsidR="003E3CBB" w:rsidRPr="00830319" w14:paraId="61E7D987" w14:textId="77777777" w:rsidTr="00075DB0">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54" w:type="dxa"/>
          <w:trHeight w:val="240"/>
        </w:trPr>
        <w:tc>
          <w:tcPr>
            <w:tcW w:w="9809" w:type="dxa"/>
            <w:gridSpan w:val="29"/>
            <w:tcBorders>
              <w:top w:val="single" w:sz="6" w:space="0" w:color="auto"/>
              <w:left w:val="single" w:sz="6" w:space="0" w:color="auto"/>
              <w:bottom w:val="single" w:sz="6" w:space="0" w:color="auto"/>
              <w:right w:val="single" w:sz="6" w:space="0" w:color="auto"/>
            </w:tcBorders>
            <w:shd w:val="clear" w:color="auto" w:fill="F7CAAC"/>
            <w:hideMark/>
          </w:tcPr>
          <w:p w14:paraId="0E9AC0EC" w14:textId="77777777" w:rsidR="003E3CBB" w:rsidRPr="00830319" w:rsidRDefault="003E3CBB" w:rsidP="00C61048">
            <w:pPr>
              <w:jc w:val="both"/>
              <w:textAlignment w:val="baseline"/>
              <w:rPr>
                <w:rFonts w:ascii="Segoe UI" w:hAnsi="Segoe UI" w:cs="Segoe UI"/>
                <w:sz w:val="18"/>
                <w:szCs w:val="18"/>
              </w:rPr>
            </w:pPr>
            <w:r w:rsidRPr="00830319">
              <w:rPr>
                <w:b/>
                <w:bCs/>
              </w:rPr>
              <w:t>Zkušenosti s vedením kvalifikačních a rigorózních prací</w:t>
            </w:r>
            <w:r w:rsidRPr="00830319">
              <w:t> </w:t>
            </w:r>
          </w:p>
        </w:tc>
      </w:tr>
      <w:tr w:rsidR="003E3CBB" w:rsidRPr="00830319" w14:paraId="501E9823" w14:textId="77777777" w:rsidTr="00031D92">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54" w:type="dxa"/>
          <w:trHeight w:val="401"/>
        </w:trPr>
        <w:tc>
          <w:tcPr>
            <w:tcW w:w="9809" w:type="dxa"/>
            <w:gridSpan w:val="29"/>
            <w:tcBorders>
              <w:top w:val="single" w:sz="6" w:space="0" w:color="auto"/>
              <w:left w:val="single" w:sz="6" w:space="0" w:color="auto"/>
              <w:bottom w:val="single" w:sz="6" w:space="0" w:color="auto"/>
              <w:right w:val="single" w:sz="6" w:space="0" w:color="auto"/>
            </w:tcBorders>
            <w:shd w:val="clear" w:color="auto" w:fill="auto"/>
            <w:hideMark/>
          </w:tcPr>
          <w:p w14:paraId="1690E7F0" w14:textId="77777777" w:rsidR="003E3CBB" w:rsidRPr="00830319" w:rsidRDefault="003E3CBB" w:rsidP="00C61048">
            <w:pPr>
              <w:jc w:val="both"/>
              <w:textAlignment w:val="baseline"/>
              <w:rPr>
                <w:rFonts w:ascii="Segoe UI" w:hAnsi="Segoe UI" w:cs="Segoe UI"/>
                <w:sz w:val="18"/>
                <w:szCs w:val="18"/>
              </w:rPr>
            </w:pPr>
            <w:r w:rsidRPr="00830319">
              <w:t> </w:t>
            </w:r>
          </w:p>
        </w:tc>
      </w:tr>
      <w:tr w:rsidR="003E3CBB" w:rsidRPr="00830319" w14:paraId="384FFB4D" w14:textId="77777777" w:rsidTr="00075DB0">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54" w:type="dxa"/>
        </w:trPr>
        <w:tc>
          <w:tcPr>
            <w:tcW w:w="3324" w:type="dxa"/>
            <w:gridSpan w:val="5"/>
            <w:tcBorders>
              <w:top w:val="single" w:sz="12" w:space="0" w:color="auto"/>
              <w:left w:val="single" w:sz="6" w:space="0" w:color="auto"/>
              <w:bottom w:val="single" w:sz="6" w:space="0" w:color="auto"/>
              <w:right w:val="single" w:sz="6" w:space="0" w:color="auto"/>
            </w:tcBorders>
            <w:shd w:val="clear" w:color="auto" w:fill="F7CAAC"/>
            <w:hideMark/>
          </w:tcPr>
          <w:p w14:paraId="40BF482A" w14:textId="77777777" w:rsidR="003E3CBB" w:rsidRPr="00830319" w:rsidRDefault="003E3CBB" w:rsidP="00C61048">
            <w:pPr>
              <w:jc w:val="both"/>
              <w:textAlignment w:val="baseline"/>
              <w:rPr>
                <w:rFonts w:ascii="Segoe UI" w:hAnsi="Segoe UI" w:cs="Segoe UI"/>
                <w:sz w:val="18"/>
                <w:szCs w:val="18"/>
              </w:rPr>
            </w:pPr>
            <w:r w:rsidRPr="00830319">
              <w:rPr>
                <w:b/>
                <w:bCs/>
              </w:rPr>
              <w:t>Obor habilitačního řízení </w:t>
            </w:r>
            <w:r w:rsidRPr="00830319">
              <w:t> </w:t>
            </w:r>
          </w:p>
        </w:tc>
        <w:tc>
          <w:tcPr>
            <w:tcW w:w="2223" w:type="dxa"/>
            <w:gridSpan w:val="6"/>
            <w:tcBorders>
              <w:top w:val="single" w:sz="12" w:space="0" w:color="auto"/>
              <w:left w:val="single" w:sz="6" w:space="0" w:color="auto"/>
              <w:bottom w:val="single" w:sz="6" w:space="0" w:color="auto"/>
              <w:right w:val="single" w:sz="6" w:space="0" w:color="auto"/>
            </w:tcBorders>
            <w:shd w:val="clear" w:color="auto" w:fill="F7CAAC"/>
            <w:hideMark/>
          </w:tcPr>
          <w:p w14:paraId="054037BF" w14:textId="77777777" w:rsidR="003E3CBB" w:rsidRPr="00830319" w:rsidRDefault="003E3CBB" w:rsidP="00C61048">
            <w:pPr>
              <w:jc w:val="both"/>
              <w:textAlignment w:val="baseline"/>
              <w:rPr>
                <w:rFonts w:ascii="Segoe UI" w:hAnsi="Segoe UI" w:cs="Segoe UI"/>
                <w:sz w:val="18"/>
                <w:szCs w:val="18"/>
              </w:rPr>
            </w:pPr>
            <w:r w:rsidRPr="00830319">
              <w:rPr>
                <w:b/>
                <w:bCs/>
              </w:rPr>
              <w:t>Rok udělení hodnosti</w:t>
            </w:r>
            <w:r w:rsidRPr="00830319">
              <w:t> </w:t>
            </w:r>
          </w:p>
        </w:tc>
        <w:tc>
          <w:tcPr>
            <w:tcW w:w="2227" w:type="dxa"/>
            <w:gridSpan w:val="10"/>
            <w:tcBorders>
              <w:top w:val="single" w:sz="12" w:space="0" w:color="auto"/>
              <w:left w:val="single" w:sz="6" w:space="0" w:color="auto"/>
              <w:bottom w:val="single" w:sz="6" w:space="0" w:color="auto"/>
              <w:right w:val="single" w:sz="12" w:space="0" w:color="auto"/>
            </w:tcBorders>
            <w:shd w:val="clear" w:color="auto" w:fill="F7CAAC"/>
            <w:hideMark/>
          </w:tcPr>
          <w:p w14:paraId="0BA74E9E" w14:textId="77777777" w:rsidR="003E3CBB" w:rsidRPr="00311B61" w:rsidRDefault="003E3CBB" w:rsidP="00C61048">
            <w:pPr>
              <w:jc w:val="both"/>
              <w:textAlignment w:val="baseline"/>
              <w:rPr>
                <w:b/>
                <w:bCs/>
              </w:rPr>
            </w:pPr>
            <w:r w:rsidRPr="00311B61">
              <w:rPr>
                <w:b/>
                <w:bCs/>
              </w:rPr>
              <w:t>Řízení konáno na VŠ </w:t>
            </w:r>
          </w:p>
        </w:tc>
        <w:tc>
          <w:tcPr>
            <w:tcW w:w="2035" w:type="dxa"/>
            <w:gridSpan w:val="8"/>
            <w:tcBorders>
              <w:top w:val="single" w:sz="12" w:space="0" w:color="auto"/>
              <w:left w:val="single" w:sz="12" w:space="0" w:color="auto"/>
              <w:bottom w:val="single" w:sz="6" w:space="0" w:color="auto"/>
              <w:right w:val="single" w:sz="6" w:space="0" w:color="auto"/>
            </w:tcBorders>
            <w:shd w:val="clear" w:color="auto" w:fill="F7CAAC"/>
            <w:hideMark/>
          </w:tcPr>
          <w:p w14:paraId="2C7FA7AA" w14:textId="77777777" w:rsidR="003E3CBB" w:rsidRPr="00830319" w:rsidRDefault="003E3CBB" w:rsidP="00C61048">
            <w:pPr>
              <w:jc w:val="both"/>
              <w:textAlignment w:val="baseline"/>
              <w:rPr>
                <w:rFonts w:ascii="Segoe UI" w:hAnsi="Segoe UI" w:cs="Segoe UI"/>
                <w:sz w:val="18"/>
                <w:szCs w:val="18"/>
              </w:rPr>
            </w:pPr>
            <w:r w:rsidRPr="00830319">
              <w:rPr>
                <w:b/>
                <w:bCs/>
              </w:rPr>
              <w:t>Ohlasy publikací</w:t>
            </w:r>
            <w:r w:rsidRPr="00830319">
              <w:t> </w:t>
            </w:r>
          </w:p>
        </w:tc>
      </w:tr>
      <w:tr w:rsidR="003E3CBB" w:rsidRPr="00830319" w14:paraId="158065B6" w14:textId="77777777" w:rsidTr="00075DB0">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54" w:type="dxa"/>
        </w:trPr>
        <w:tc>
          <w:tcPr>
            <w:tcW w:w="3324" w:type="dxa"/>
            <w:gridSpan w:val="5"/>
            <w:tcBorders>
              <w:top w:val="single" w:sz="6" w:space="0" w:color="auto"/>
              <w:left w:val="single" w:sz="6" w:space="0" w:color="auto"/>
              <w:bottom w:val="single" w:sz="6" w:space="0" w:color="auto"/>
              <w:right w:val="single" w:sz="6" w:space="0" w:color="auto"/>
            </w:tcBorders>
            <w:shd w:val="clear" w:color="auto" w:fill="auto"/>
            <w:hideMark/>
          </w:tcPr>
          <w:p w14:paraId="6F688AF1" w14:textId="77777777" w:rsidR="003E3CBB" w:rsidRPr="00830319" w:rsidRDefault="003E3CBB" w:rsidP="00C61048">
            <w:pPr>
              <w:jc w:val="both"/>
              <w:textAlignment w:val="baseline"/>
              <w:rPr>
                <w:rFonts w:ascii="Segoe UI" w:hAnsi="Segoe UI" w:cs="Segoe UI"/>
                <w:sz w:val="18"/>
                <w:szCs w:val="18"/>
              </w:rPr>
            </w:pPr>
            <w:r w:rsidRPr="00830319">
              <w:t> </w:t>
            </w:r>
          </w:p>
        </w:tc>
        <w:tc>
          <w:tcPr>
            <w:tcW w:w="2223" w:type="dxa"/>
            <w:gridSpan w:val="6"/>
            <w:tcBorders>
              <w:top w:val="single" w:sz="6" w:space="0" w:color="auto"/>
              <w:left w:val="single" w:sz="6" w:space="0" w:color="auto"/>
              <w:bottom w:val="single" w:sz="6" w:space="0" w:color="auto"/>
              <w:right w:val="single" w:sz="6" w:space="0" w:color="auto"/>
            </w:tcBorders>
            <w:shd w:val="clear" w:color="auto" w:fill="auto"/>
            <w:hideMark/>
          </w:tcPr>
          <w:p w14:paraId="18A734D1" w14:textId="77777777" w:rsidR="003E3CBB" w:rsidRPr="00830319" w:rsidRDefault="003E3CBB" w:rsidP="00C61048">
            <w:pPr>
              <w:jc w:val="both"/>
              <w:textAlignment w:val="baseline"/>
              <w:rPr>
                <w:rFonts w:ascii="Segoe UI" w:hAnsi="Segoe UI" w:cs="Segoe UI"/>
                <w:sz w:val="18"/>
                <w:szCs w:val="18"/>
              </w:rPr>
            </w:pPr>
            <w:r w:rsidRPr="00830319">
              <w:t> </w:t>
            </w:r>
          </w:p>
        </w:tc>
        <w:tc>
          <w:tcPr>
            <w:tcW w:w="2227" w:type="dxa"/>
            <w:gridSpan w:val="10"/>
            <w:tcBorders>
              <w:top w:val="single" w:sz="6" w:space="0" w:color="auto"/>
              <w:left w:val="single" w:sz="6" w:space="0" w:color="auto"/>
              <w:bottom w:val="single" w:sz="6" w:space="0" w:color="auto"/>
              <w:right w:val="single" w:sz="12" w:space="0" w:color="auto"/>
            </w:tcBorders>
            <w:shd w:val="clear" w:color="auto" w:fill="auto"/>
            <w:hideMark/>
          </w:tcPr>
          <w:p w14:paraId="61A1F3BD" w14:textId="77777777" w:rsidR="003E3CBB" w:rsidRPr="00311B61" w:rsidRDefault="003E3CBB" w:rsidP="00C61048">
            <w:pPr>
              <w:jc w:val="both"/>
              <w:textAlignment w:val="baseline"/>
              <w:rPr>
                <w:b/>
                <w:bCs/>
              </w:rPr>
            </w:pPr>
            <w:r w:rsidRPr="00311B61">
              <w:rPr>
                <w:b/>
                <w:bCs/>
              </w:rPr>
              <w:t> </w:t>
            </w:r>
          </w:p>
        </w:tc>
        <w:tc>
          <w:tcPr>
            <w:tcW w:w="628" w:type="dxa"/>
            <w:gridSpan w:val="4"/>
            <w:tcBorders>
              <w:top w:val="single" w:sz="6" w:space="0" w:color="auto"/>
              <w:left w:val="single" w:sz="12" w:space="0" w:color="auto"/>
              <w:bottom w:val="single" w:sz="6" w:space="0" w:color="auto"/>
              <w:right w:val="single" w:sz="6" w:space="0" w:color="auto"/>
            </w:tcBorders>
            <w:shd w:val="clear" w:color="auto" w:fill="F7CAAC"/>
            <w:hideMark/>
          </w:tcPr>
          <w:p w14:paraId="1D10943F" w14:textId="77777777" w:rsidR="003E3CBB" w:rsidRPr="00830319" w:rsidRDefault="003E3CBB" w:rsidP="00C61048">
            <w:pPr>
              <w:jc w:val="both"/>
              <w:textAlignment w:val="baseline"/>
              <w:rPr>
                <w:rFonts w:ascii="Segoe UI" w:hAnsi="Segoe UI" w:cs="Segoe UI"/>
                <w:sz w:val="18"/>
                <w:szCs w:val="18"/>
              </w:rPr>
            </w:pPr>
            <w:r w:rsidRPr="00830319">
              <w:rPr>
                <w:b/>
                <w:bCs/>
              </w:rPr>
              <w:t>WoS</w:t>
            </w:r>
            <w:r w:rsidRPr="00830319">
              <w:t> </w:t>
            </w:r>
          </w:p>
        </w:tc>
        <w:tc>
          <w:tcPr>
            <w:tcW w:w="689" w:type="dxa"/>
            <w:gridSpan w:val="2"/>
            <w:tcBorders>
              <w:top w:val="single" w:sz="6" w:space="0" w:color="auto"/>
              <w:left w:val="single" w:sz="6" w:space="0" w:color="auto"/>
              <w:bottom w:val="single" w:sz="6" w:space="0" w:color="auto"/>
              <w:right w:val="single" w:sz="6" w:space="0" w:color="auto"/>
            </w:tcBorders>
            <w:shd w:val="clear" w:color="auto" w:fill="F7CAAC"/>
            <w:hideMark/>
          </w:tcPr>
          <w:p w14:paraId="2013EEA9" w14:textId="77777777" w:rsidR="003E3CBB" w:rsidRPr="00830319" w:rsidRDefault="003E3CBB" w:rsidP="00C61048">
            <w:pPr>
              <w:jc w:val="both"/>
              <w:textAlignment w:val="baseline"/>
              <w:rPr>
                <w:rFonts w:ascii="Segoe UI" w:hAnsi="Segoe UI" w:cs="Segoe UI"/>
                <w:sz w:val="18"/>
                <w:szCs w:val="18"/>
              </w:rPr>
            </w:pPr>
            <w:r w:rsidRPr="00830319">
              <w:rPr>
                <w:b/>
                <w:bCs/>
                <w:sz w:val="18"/>
                <w:szCs w:val="18"/>
              </w:rPr>
              <w:t>Scopus</w:t>
            </w:r>
            <w:r w:rsidRPr="00830319">
              <w:rPr>
                <w:sz w:val="18"/>
                <w:szCs w:val="18"/>
              </w:rPr>
              <w:t> </w:t>
            </w:r>
          </w:p>
        </w:tc>
        <w:tc>
          <w:tcPr>
            <w:tcW w:w="718" w:type="dxa"/>
            <w:gridSpan w:val="2"/>
            <w:tcBorders>
              <w:top w:val="single" w:sz="6" w:space="0" w:color="auto"/>
              <w:left w:val="single" w:sz="6" w:space="0" w:color="auto"/>
              <w:bottom w:val="single" w:sz="6" w:space="0" w:color="auto"/>
              <w:right w:val="single" w:sz="6" w:space="0" w:color="auto"/>
            </w:tcBorders>
            <w:shd w:val="clear" w:color="auto" w:fill="F7CAAC"/>
            <w:hideMark/>
          </w:tcPr>
          <w:p w14:paraId="37B77E98" w14:textId="77777777" w:rsidR="003E3CBB" w:rsidRPr="00830319" w:rsidRDefault="003E3CBB" w:rsidP="00C61048">
            <w:pPr>
              <w:jc w:val="both"/>
              <w:textAlignment w:val="baseline"/>
              <w:rPr>
                <w:rFonts w:ascii="Segoe UI" w:hAnsi="Segoe UI" w:cs="Segoe UI"/>
                <w:sz w:val="18"/>
                <w:szCs w:val="18"/>
              </w:rPr>
            </w:pPr>
            <w:r w:rsidRPr="00830319">
              <w:rPr>
                <w:b/>
                <w:bCs/>
                <w:sz w:val="18"/>
                <w:szCs w:val="18"/>
              </w:rPr>
              <w:t>ostatní</w:t>
            </w:r>
            <w:r w:rsidRPr="00830319">
              <w:rPr>
                <w:sz w:val="18"/>
                <w:szCs w:val="18"/>
              </w:rPr>
              <w:t> </w:t>
            </w:r>
          </w:p>
        </w:tc>
      </w:tr>
      <w:tr w:rsidR="003E3CBB" w:rsidRPr="00830319" w14:paraId="5CDFAB7B" w14:textId="77777777" w:rsidTr="00075DB0">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54" w:type="dxa"/>
          <w:trHeight w:val="60"/>
        </w:trPr>
        <w:tc>
          <w:tcPr>
            <w:tcW w:w="3324" w:type="dxa"/>
            <w:gridSpan w:val="5"/>
            <w:tcBorders>
              <w:top w:val="single" w:sz="6" w:space="0" w:color="auto"/>
              <w:left w:val="single" w:sz="6" w:space="0" w:color="auto"/>
              <w:bottom w:val="single" w:sz="6" w:space="0" w:color="auto"/>
              <w:right w:val="single" w:sz="6" w:space="0" w:color="auto"/>
            </w:tcBorders>
            <w:shd w:val="clear" w:color="auto" w:fill="F7CAAC"/>
            <w:hideMark/>
          </w:tcPr>
          <w:p w14:paraId="79CABE72" w14:textId="77777777" w:rsidR="003E3CBB" w:rsidRPr="00830319" w:rsidRDefault="003E3CBB" w:rsidP="00C61048">
            <w:pPr>
              <w:jc w:val="both"/>
              <w:textAlignment w:val="baseline"/>
              <w:rPr>
                <w:rFonts w:ascii="Segoe UI" w:hAnsi="Segoe UI" w:cs="Segoe UI"/>
                <w:sz w:val="18"/>
                <w:szCs w:val="18"/>
              </w:rPr>
            </w:pPr>
            <w:r w:rsidRPr="00830319">
              <w:rPr>
                <w:b/>
                <w:bCs/>
              </w:rPr>
              <w:t>Obor jmenovacího řízení</w:t>
            </w:r>
            <w:r w:rsidRPr="00830319">
              <w:t> </w:t>
            </w:r>
          </w:p>
        </w:tc>
        <w:tc>
          <w:tcPr>
            <w:tcW w:w="2223" w:type="dxa"/>
            <w:gridSpan w:val="6"/>
            <w:tcBorders>
              <w:top w:val="single" w:sz="6" w:space="0" w:color="auto"/>
              <w:left w:val="single" w:sz="6" w:space="0" w:color="auto"/>
              <w:bottom w:val="single" w:sz="6" w:space="0" w:color="auto"/>
              <w:right w:val="single" w:sz="6" w:space="0" w:color="auto"/>
            </w:tcBorders>
            <w:shd w:val="clear" w:color="auto" w:fill="F7CAAC"/>
            <w:hideMark/>
          </w:tcPr>
          <w:p w14:paraId="71F9189E" w14:textId="77777777" w:rsidR="003E3CBB" w:rsidRPr="00830319" w:rsidRDefault="003E3CBB" w:rsidP="00C61048">
            <w:pPr>
              <w:jc w:val="both"/>
              <w:textAlignment w:val="baseline"/>
              <w:rPr>
                <w:rFonts w:ascii="Segoe UI" w:hAnsi="Segoe UI" w:cs="Segoe UI"/>
                <w:sz w:val="18"/>
                <w:szCs w:val="18"/>
              </w:rPr>
            </w:pPr>
            <w:r w:rsidRPr="00830319">
              <w:rPr>
                <w:b/>
                <w:bCs/>
              </w:rPr>
              <w:t>Rok udělení hodnosti</w:t>
            </w:r>
            <w:r w:rsidRPr="00830319">
              <w:t> </w:t>
            </w:r>
          </w:p>
        </w:tc>
        <w:tc>
          <w:tcPr>
            <w:tcW w:w="2227" w:type="dxa"/>
            <w:gridSpan w:val="10"/>
            <w:tcBorders>
              <w:top w:val="single" w:sz="6" w:space="0" w:color="auto"/>
              <w:left w:val="single" w:sz="6" w:space="0" w:color="auto"/>
              <w:bottom w:val="single" w:sz="6" w:space="0" w:color="auto"/>
              <w:right w:val="single" w:sz="12" w:space="0" w:color="auto"/>
            </w:tcBorders>
            <w:shd w:val="clear" w:color="auto" w:fill="F7CAAC"/>
            <w:hideMark/>
          </w:tcPr>
          <w:p w14:paraId="7C325351" w14:textId="77777777" w:rsidR="003E3CBB" w:rsidRPr="00311B61" w:rsidRDefault="003E3CBB" w:rsidP="00C61048">
            <w:pPr>
              <w:jc w:val="both"/>
              <w:textAlignment w:val="baseline"/>
              <w:rPr>
                <w:b/>
                <w:bCs/>
              </w:rPr>
            </w:pPr>
            <w:r w:rsidRPr="00311B61">
              <w:rPr>
                <w:b/>
                <w:bCs/>
              </w:rPr>
              <w:t>Řízení konáno na VŠ </w:t>
            </w:r>
          </w:p>
        </w:tc>
        <w:tc>
          <w:tcPr>
            <w:tcW w:w="628" w:type="dxa"/>
            <w:gridSpan w:val="4"/>
            <w:tcBorders>
              <w:top w:val="single" w:sz="6" w:space="0" w:color="auto"/>
              <w:left w:val="single" w:sz="12" w:space="0" w:color="auto"/>
              <w:bottom w:val="single" w:sz="6" w:space="0" w:color="auto"/>
              <w:right w:val="single" w:sz="6" w:space="0" w:color="auto"/>
            </w:tcBorders>
            <w:shd w:val="clear" w:color="auto" w:fill="auto"/>
            <w:hideMark/>
          </w:tcPr>
          <w:p w14:paraId="31B33640" w14:textId="77777777" w:rsidR="003E3CBB" w:rsidRPr="00830319" w:rsidRDefault="003E3CBB" w:rsidP="00C61048">
            <w:pPr>
              <w:jc w:val="both"/>
              <w:textAlignment w:val="baseline"/>
              <w:rPr>
                <w:rFonts w:ascii="Segoe UI" w:hAnsi="Segoe UI" w:cs="Segoe UI"/>
                <w:sz w:val="18"/>
                <w:szCs w:val="18"/>
              </w:rPr>
            </w:pPr>
            <w:r w:rsidRPr="00830319">
              <w:t> </w:t>
            </w:r>
          </w:p>
        </w:tc>
        <w:tc>
          <w:tcPr>
            <w:tcW w:w="689" w:type="dxa"/>
            <w:gridSpan w:val="2"/>
            <w:tcBorders>
              <w:top w:val="single" w:sz="6" w:space="0" w:color="auto"/>
              <w:left w:val="single" w:sz="6" w:space="0" w:color="auto"/>
              <w:bottom w:val="single" w:sz="6" w:space="0" w:color="auto"/>
              <w:right w:val="single" w:sz="6" w:space="0" w:color="auto"/>
            </w:tcBorders>
            <w:shd w:val="clear" w:color="auto" w:fill="auto"/>
            <w:hideMark/>
          </w:tcPr>
          <w:p w14:paraId="4334F769" w14:textId="77777777" w:rsidR="003E3CBB" w:rsidRPr="00830319" w:rsidRDefault="003E3CBB" w:rsidP="00C61048">
            <w:pPr>
              <w:jc w:val="both"/>
              <w:textAlignment w:val="baseline"/>
              <w:rPr>
                <w:rFonts w:ascii="Segoe UI" w:hAnsi="Segoe UI" w:cs="Segoe UI"/>
                <w:sz w:val="18"/>
                <w:szCs w:val="18"/>
              </w:rPr>
            </w:pPr>
            <w:r w:rsidRPr="00830319">
              <w:t> </w:t>
            </w:r>
          </w:p>
        </w:tc>
        <w:tc>
          <w:tcPr>
            <w:tcW w:w="718" w:type="dxa"/>
            <w:gridSpan w:val="2"/>
            <w:tcBorders>
              <w:top w:val="single" w:sz="6" w:space="0" w:color="auto"/>
              <w:left w:val="single" w:sz="6" w:space="0" w:color="auto"/>
              <w:bottom w:val="single" w:sz="6" w:space="0" w:color="auto"/>
              <w:right w:val="single" w:sz="6" w:space="0" w:color="auto"/>
            </w:tcBorders>
            <w:shd w:val="clear" w:color="auto" w:fill="auto"/>
            <w:hideMark/>
          </w:tcPr>
          <w:p w14:paraId="62045FE4" w14:textId="77777777" w:rsidR="003E3CBB" w:rsidRPr="00830319" w:rsidRDefault="003E3CBB" w:rsidP="00C61048">
            <w:pPr>
              <w:jc w:val="both"/>
              <w:textAlignment w:val="baseline"/>
              <w:rPr>
                <w:rFonts w:ascii="Segoe UI" w:hAnsi="Segoe UI" w:cs="Segoe UI"/>
                <w:sz w:val="18"/>
                <w:szCs w:val="18"/>
              </w:rPr>
            </w:pPr>
            <w:r w:rsidRPr="00830319">
              <w:t> </w:t>
            </w:r>
          </w:p>
        </w:tc>
      </w:tr>
      <w:tr w:rsidR="003E3CBB" w:rsidRPr="00830319" w14:paraId="6C7801C6" w14:textId="77777777" w:rsidTr="00075DB0">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54" w:type="dxa"/>
          <w:trHeight w:val="195"/>
        </w:trPr>
        <w:tc>
          <w:tcPr>
            <w:tcW w:w="3324" w:type="dxa"/>
            <w:gridSpan w:val="5"/>
            <w:tcBorders>
              <w:top w:val="single" w:sz="6" w:space="0" w:color="auto"/>
              <w:left w:val="single" w:sz="6" w:space="0" w:color="auto"/>
              <w:bottom w:val="single" w:sz="6" w:space="0" w:color="auto"/>
              <w:right w:val="single" w:sz="6" w:space="0" w:color="auto"/>
            </w:tcBorders>
            <w:shd w:val="clear" w:color="auto" w:fill="auto"/>
            <w:hideMark/>
          </w:tcPr>
          <w:p w14:paraId="0BC27EFB" w14:textId="77777777" w:rsidR="003E3CBB" w:rsidRPr="00830319" w:rsidRDefault="003E3CBB" w:rsidP="00C61048">
            <w:pPr>
              <w:jc w:val="both"/>
              <w:textAlignment w:val="baseline"/>
              <w:rPr>
                <w:rFonts w:ascii="Segoe UI" w:hAnsi="Segoe UI" w:cs="Segoe UI"/>
                <w:sz w:val="18"/>
                <w:szCs w:val="18"/>
              </w:rPr>
            </w:pPr>
            <w:r w:rsidRPr="00830319">
              <w:t> </w:t>
            </w:r>
          </w:p>
        </w:tc>
        <w:tc>
          <w:tcPr>
            <w:tcW w:w="2223" w:type="dxa"/>
            <w:gridSpan w:val="6"/>
            <w:tcBorders>
              <w:top w:val="single" w:sz="6" w:space="0" w:color="auto"/>
              <w:left w:val="single" w:sz="6" w:space="0" w:color="auto"/>
              <w:bottom w:val="single" w:sz="6" w:space="0" w:color="auto"/>
              <w:right w:val="single" w:sz="6" w:space="0" w:color="auto"/>
            </w:tcBorders>
            <w:shd w:val="clear" w:color="auto" w:fill="auto"/>
            <w:hideMark/>
          </w:tcPr>
          <w:p w14:paraId="3F8E08DF" w14:textId="77777777" w:rsidR="003E3CBB" w:rsidRPr="00830319" w:rsidRDefault="003E3CBB" w:rsidP="00C61048">
            <w:pPr>
              <w:jc w:val="both"/>
              <w:textAlignment w:val="baseline"/>
              <w:rPr>
                <w:rFonts w:ascii="Segoe UI" w:hAnsi="Segoe UI" w:cs="Segoe UI"/>
                <w:sz w:val="18"/>
                <w:szCs w:val="18"/>
              </w:rPr>
            </w:pPr>
            <w:r w:rsidRPr="00830319">
              <w:t> </w:t>
            </w:r>
          </w:p>
        </w:tc>
        <w:tc>
          <w:tcPr>
            <w:tcW w:w="2227" w:type="dxa"/>
            <w:gridSpan w:val="10"/>
            <w:tcBorders>
              <w:top w:val="single" w:sz="6" w:space="0" w:color="auto"/>
              <w:left w:val="single" w:sz="6" w:space="0" w:color="auto"/>
              <w:bottom w:val="single" w:sz="6" w:space="0" w:color="auto"/>
              <w:right w:val="single" w:sz="12" w:space="0" w:color="auto"/>
            </w:tcBorders>
            <w:shd w:val="clear" w:color="auto" w:fill="auto"/>
            <w:hideMark/>
          </w:tcPr>
          <w:p w14:paraId="46F73ADD" w14:textId="77777777" w:rsidR="003E3CBB" w:rsidRPr="00830319" w:rsidRDefault="003E3CBB" w:rsidP="00C61048">
            <w:pPr>
              <w:jc w:val="both"/>
              <w:textAlignment w:val="baseline"/>
              <w:rPr>
                <w:rFonts w:ascii="Segoe UI" w:hAnsi="Segoe UI" w:cs="Segoe UI"/>
                <w:sz w:val="18"/>
                <w:szCs w:val="18"/>
              </w:rPr>
            </w:pPr>
            <w:r w:rsidRPr="00830319">
              <w:t> </w:t>
            </w:r>
          </w:p>
        </w:tc>
        <w:tc>
          <w:tcPr>
            <w:tcW w:w="1317" w:type="dxa"/>
            <w:gridSpan w:val="6"/>
            <w:tcBorders>
              <w:top w:val="single" w:sz="6" w:space="0" w:color="auto"/>
              <w:left w:val="single" w:sz="12" w:space="0" w:color="auto"/>
              <w:bottom w:val="single" w:sz="6" w:space="0" w:color="auto"/>
              <w:right w:val="single" w:sz="6" w:space="0" w:color="auto"/>
            </w:tcBorders>
            <w:shd w:val="clear" w:color="auto" w:fill="FBD4B4"/>
            <w:vAlign w:val="center"/>
            <w:hideMark/>
          </w:tcPr>
          <w:p w14:paraId="159A00B0" w14:textId="77777777" w:rsidR="003E3CBB" w:rsidRPr="00830319" w:rsidRDefault="003E3CBB" w:rsidP="00C61048">
            <w:pPr>
              <w:jc w:val="both"/>
              <w:textAlignment w:val="baseline"/>
              <w:rPr>
                <w:rFonts w:ascii="Segoe UI" w:hAnsi="Segoe UI" w:cs="Segoe UI"/>
                <w:sz w:val="18"/>
                <w:szCs w:val="18"/>
              </w:rPr>
            </w:pPr>
            <w:r w:rsidRPr="00830319">
              <w:rPr>
                <w:b/>
                <w:bCs/>
                <w:sz w:val="18"/>
                <w:szCs w:val="18"/>
              </w:rPr>
              <w:t>H-index WoS/Scopus</w:t>
            </w:r>
            <w:r w:rsidRPr="00830319">
              <w:rPr>
                <w:sz w:val="18"/>
                <w:szCs w:val="18"/>
              </w:rPr>
              <w:t> </w:t>
            </w:r>
          </w:p>
        </w:tc>
        <w:tc>
          <w:tcPr>
            <w:tcW w:w="718"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50190F97" w14:textId="77777777" w:rsidR="003E3CBB" w:rsidRPr="00830319" w:rsidRDefault="003E3CBB" w:rsidP="00C61048">
            <w:pPr>
              <w:textAlignment w:val="baseline"/>
              <w:rPr>
                <w:rFonts w:ascii="Segoe UI" w:hAnsi="Segoe UI" w:cs="Segoe UI"/>
                <w:sz w:val="18"/>
                <w:szCs w:val="18"/>
              </w:rPr>
            </w:pPr>
            <w:r w:rsidRPr="00830319">
              <w:rPr>
                <w:b/>
                <w:bCs/>
              </w:rPr>
              <w:t>    /</w:t>
            </w:r>
            <w:r w:rsidRPr="00830319">
              <w:t> </w:t>
            </w:r>
          </w:p>
        </w:tc>
      </w:tr>
      <w:tr w:rsidR="003E3CBB" w:rsidRPr="00830319" w14:paraId="4DFF727B" w14:textId="77777777" w:rsidTr="00075DB0">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54" w:type="dxa"/>
        </w:trPr>
        <w:tc>
          <w:tcPr>
            <w:tcW w:w="9809" w:type="dxa"/>
            <w:gridSpan w:val="29"/>
            <w:tcBorders>
              <w:top w:val="single" w:sz="6" w:space="0" w:color="auto"/>
              <w:left w:val="single" w:sz="6" w:space="0" w:color="auto"/>
              <w:bottom w:val="single" w:sz="6" w:space="0" w:color="auto"/>
              <w:right w:val="single" w:sz="6" w:space="0" w:color="auto"/>
            </w:tcBorders>
            <w:shd w:val="clear" w:color="auto" w:fill="F7CAAC"/>
            <w:hideMark/>
          </w:tcPr>
          <w:p w14:paraId="52E8F4AD" w14:textId="77777777" w:rsidR="003E3CBB" w:rsidRPr="00830319" w:rsidRDefault="003E3CBB" w:rsidP="00C61048">
            <w:pPr>
              <w:jc w:val="both"/>
              <w:textAlignment w:val="baseline"/>
              <w:rPr>
                <w:rFonts w:ascii="Segoe UI" w:hAnsi="Segoe UI" w:cs="Segoe UI"/>
                <w:sz w:val="18"/>
                <w:szCs w:val="18"/>
              </w:rPr>
            </w:pPr>
            <w:r w:rsidRPr="00830319">
              <w:rPr>
                <w:b/>
                <w:bCs/>
              </w:rPr>
              <w:t>Přehled o nejvýznamnější publikační a další tvůrčí činnosti nebo další profesní činnosti u odborníků z praxe vztahující se k zabezpečovaným předmětům </w:t>
            </w:r>
            <w:r w:rsidRPr="00830319">
              <w:t> </w:t>
            </w:r>
          </w:p>
        </w:tc>
      </w:tr>
      <w:tr w:rsidR="003E3CBB" w:rsidRPr="00830319" w14:paraId="75725A7F" w14:textId="77777777" w:rsidTr="00075DB0">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54" w:type="dxa"/>
          <w:trHeight w:val="689"/>
        </w:trPr>
        <w:tc>
          <w:tcPr>
            <w:tcW w:w="9809" w:type="dxa"/>
            <w:gridSpan w:val="29"/>
            <w:tcBorders>
              <w:top w:val="single" w:sz="6" w:space="0" w:color="auto"/>
              <w:left w:val="single" w:sz="6" w:space="0" w:color="auto"/>
              <w:bottom w:val="single" w:sz="6" w:space="0" w:color="auto"/>
              <w:right w:val="single" w:sz="6" w:space="0" w:color="auto"/>
            </w:tcBorders>
            <w:shd w:val="clear" w:color="auto" w:fill="auto"/>
            <w:hideMark/>
          </w:tcPr>
          <w:p w14:paraId="5BD7A628" w14:textId="54454409" w:rsidR="003E3CBB" w:rsidRPr="00830319" w:rsidRDefault="003E3CBB" w:rsidP="00C61048">
            <w:pPr>
              <w:jc w:val="both"/>
              <w:textAlignment w:val="baseline"/>
              <w:rPr>
                <w:rFonts w:ascii="Segoe UI" w:hAnsi="Segoe UI" w:cs="Segoe UI"/>
                <w:sz w:val="18"/>
                <w:szCs w:val="18"/>
              </w:rPr>
            </w:pPr>
            <w:r w:rsidRPr="00830319">
              <w:t xml:space="preserve">TREJTNAROVA, L. (2021). </w:t>
            </w:r>
            <w:r w:rsidRPr="005C1F29">
              <w:rPr>
                <w:i/>
                <w:iCs/>
              </w:rPr>
              <w:t>Na materálu záleží – mapování nových přístupů v designu obuvi.</w:t>
            </w:r>
            <w:r w:rsidRPr="00830319">
              <w:t xml:space="preserve"> ZUD, Zlin University Design, Vol. 7., 2021. pp. </w:t>
            </w:r>
            <w:r w:rsidR="00380B03" w:rsidRPr="00830319">
              <w:t>13–16</w:t>
            </w:r>
            <w:r w:rsidRPr="00830319">
              <w:t>. ISSN 2570-9534 (published only in Czech, translates as ‘Material matters – mapping new approaches in footwear design.’) </w:t>
            </w:r>
          </w:p>
          <w:p w14:paraId="7B0E45B0" w14:textId="77777777" w:rsidR="003E3CBB" w:rsidRPr="00830319" w:rsidRDefault="003E3CBB" w:rsidP="00C61048">
            <w:pPr>
              <w:jc w:val="both"/>
              <w:textAlignment w:val="baseline"/>
              <w:rPr>
                <w:rFonts w:ascii="Segoe UI" w:hAnsi="Segoe UI" w:cs="Segoe UI"/>
                <w:sz w:val="18"/>
                <w:szCs w:val="18"/>
              </w:rPr>
            </w:pPr>
            <w:r w:rsidRPr="00830319">
              <w:t xml:space="preserve">ZAVODNA, L. S., &amp; TREJTNAROVA, L. (2021). </w:t>
            </w:r>
            <w:r w:rsidRPr="005C1F29">
              <w:rPr>
                <w:i/>
                <w:iCs/>
              </w:rPr>
              <w:t>Sustainable packaging in footwear industry: Case study of PUMA</w:t>
            </w:r>
            <w:r w:rsidRPr="00830319">
              <w:t>. Economics, Management and Sustainability, 6(1), 27-33. doi:10.14254/jems.2021.6-1.2. </w:t>
            </w:r>
          </w:p>
          <w:p w14:paraId="6D94661F" w14:textId="05C47023" w:rsidR="003E3CBB" w:rsidRPr="00830319" w:rsidRDefault="003E3CBB" w:rsidP="00C61048">
            <w:pPr>
              <w:jc w:val="both"/>
              <w:textAlignment w:val="baseline"/>
              <w:rPr>
                <w:rFonts w:ascii="Segoe UI" w:hAnsi="Segoe UI" w:cs="Segoe UI"/>
                <w:sz w:val="18"/>
                <w:szCs w:val="18"/>
              </w:rPr>
            </w:pPr>
            <w:r w:rsidRPr="00830319">
              <w:t xml:space="preserve"> ZÁVODNÁ, L. S., TREJTNAROVÁ, L., ZÁVODNÝ POSPÍŠIL, J. (2020). </w:t>
            </w:r>
            <w:r w:rsidRPr="005C1F29">
              <w:rPr>
                <w:i/>
                <w:iCs/>
              </w:rPr>
              <w:t>Sustainable Materials for Footwear Industry: Designing Biodegradable Shoes. Applied Researches in Technics, Technologies and Education.</w:t>
            </w:r>
            <w:r w:rsidRPr="00830319">
              <w:t xml:space="preserve"> Journal of the Faculty of Technics and Technologies, Trakia University, Vol. 8, No. 1, 2020. s. 1-9. ISSN 1314-8788. (</w:t>
            </w:r>
            <w:r w:rsidR="00380B03" w:rsidRPr="00830319">
              <w:t>45 %</w:t>
            </w:r>
            <w:r w:rsidRPr="00830319">
              <w:t xml:space="preserve"> participation) </w:t>
            </w:r>
          </w:p>
          <w:p w14:paraId="711EB6C2" w14:textId="77777777" w:rsidR="003E3CBB" w:rsidRPr="00830319" w:rsidRDefault="003E3CBB" w:rsidP="00C61048">
            <w:pPr>
              <w:jc w:val="both"/>
              <w:textAlignment w:val="baseline"/>
              <w:rPr>
                <w:rFonts w:ascii="Segoe UI" w:hAnsi="Segoe UI" w:cs="Segoe UI"/>
                <w:sz w:val="18"/>
                <w:szCs w:val="18"/>
              </w:rPr>
            </w:pPr>
            <w:r w:rsidRPr="00830319">
              <w:t>International magazine „Russian language in foreign countries“ (</w:t>
            </w:r>
            <w:r w:rsidRPr="00311B61">
              <w:t>Русский</w:t>
            </w:r>
            <w:r w:rsidRPr="00830319">
              <w:t xml:space="preserve"> </w:t>
            </w:r>
            <w:r w:rsidRPr="00311B61">
              <w:t>язык</w:t>
            </w:r>
            <w:r w:rsidRPr="00830319">
              <w:t xml:space="preserve"> </w:t>
            </w:r>
            <w:r w:rsidRPr="00311B61">
              <w:t>за</w:t>
            </w:r>
            <w:r w:rsidRPr="00830319">
              <w:t xml:space="preserve"> </w:t>
            </w:r>
            <w:r w:rsidRPr="00311B61">
              <w:t>рубежом</w:t>
            </w:r>
            <w:r w:rsidRPr="00830319">
              <w:t>.), 3/2014 </w:t>
            </w:r>
          </w:p>
          <w:p w14:paraId="42562849" w14:textId="77777777" w:rsidR="003E3CBB" w:rsidRPr="00830319" w:rsidRDefault="003E3CBB" w:rsidP="00C61048">
            <w:pPr>
              <w:jc w:val="both"/>
              <w:textAlignment w:val="baseline"/>
              <w:rPr>
                <w:rFonts w:ascii="Segoe UI" w:hAnsi="Segoe UI" w:cs="Segoe UI"/>
                <w:color w:val="000000"/>
                <w:sz w:val="18"/>
                <w:szCs w:val="18"/>
              </w:rPr>
            </w:pPr>
            <w:r w:rsidRPr="00830319">
              <w:rPr>
                <w:color w:val="000000"/>
                <w:lang w:val="en-GB"/>
              </w:rPr>
              <w:t>PUBLIC SPEAKING </w:t>
            </w:r>
            <w:r w:rsidRPr="00830319">
              <w:rPr>
                <w:color w:val="000000"/>
              </w:rPr>
              <w:t> </w:t>
            </w:r>
          </w:p>
          <w:p w14:paraId="7E546370" w14:textId="77777777" w:rsidR="003E3CBB" w:rsidRPr="00830319" w:rsidRDefault="003E3CBB" w:rsidP="00C61048">
            <w:pPr>
              <w:jc w:val="both"/>
              <w:textAlignment w:val="baseline"/>
              <w:rPr>
                <w:rFonts w:ascii="Segoe UI" w:hAnsi="Segoe UI" w:cs="Segoe UI"/>
                <w:color w:val="000000"/>
                <w:sz w:val="18"/>
                <w:szCs w:val="18"/>
              </w:rPr>
            </w:pPr>
            <w:r w:rsidRPr="00830319">
              <w:t>2021: Circular Design Summit: Designing for a Circular Economy that Prospers People, Planet and Business. (Online, San Francisco) </w:t>
            </w:r>
            <w:r>
              <w:t>p</w:t>
            </w:r>
            <w:r w:rsidRPr="00830319">
              <w:t xml:space="preserve">resentation theme: Circular vision and business models in footwear design and industry., </w:t>
            </w:r>
            <w:hyperlink r:id="rId143" w:tgtFrame="_blank" w:history="1">
              <w:r w:rsidRPr="00BB67FF">
                <w:rPr>
                  <w:lang w:val="en-GB"/>
                </w:rPr>
                <w:t>https://www.circulardesignsummit.com/</w:t>
              </w:r>
            </w:hyperlink>
            <w:r w:rsidRPr="00311B61">
              <w:rPr>
                <w:lang w:val="en-GB"/>
              </w:rPr>
              <w:t> </w:t>
            </w:r>
            <w:r w:rsidRPr="00311B61">
              <w:t> </w:t>
            </w:r>
          </w:p>
          <w:p w14:paraId="0677C79C" w14:textId="77777777" w:rsidR="003E3CBB" w:rsidRPr="00830319" w:rsidRDefault="003E3CBB" w:rsidP="00C61048">
            <w:pPr>
              <w:jc w:val="both"/>
              <w:textAlignment w:val="baseline"/>
              <w:rPr>
                <w:rFonts w:ascii="Segoe UI" w:hAnsi="Segoe UI" w:cs="Segoe UI"/>
                <w:color w:val="000000"/>
                <w:sz w:val="18"/>
                <w:szCs w:val="18"/>
              </w:rPr>
            </w:pPr>
            <w:r w:rsidRPr="00830319">
              <w:rPr>
                <w:color w:val="000000"/>
              </w:rPr>
              <w:t> </w:t>
            </w:r>
            <w:r w:rsidRPr="00830319">
              <w:rPr>
                <w:color w:val="000000"/>
                <w:lang w:val="en-GB"/>
              </w:rPr>
              <w:t>AWARDS AND EXHIBITIONS </w:t>
            </w:r>
            <w:r w:rsidRPr="00830319">
              <w:rPr>
                <w:color w:val="000000"/>
              </w:rPr>
              <w:t> </w:t>
            </w:r>
          </w:p>
          <w:p w14:paraId="1107DB3D" w14:textId="289554D6" w:rsidR="003E3CBB" w:rsidRPr="00830319" w:rsidRDefault="003E3CBB" w:rsidP="00CE4873">
            <w:pPr>
              <w:jc w:val="both"/>
              <w:textAlignment w:val="baseline"/>
              <w:rPr>
                <w:rFonts w:ascii="Segoe UI" w:hAnsi="Segoe UI" w:cs="Segoe UI"/>
                <w:sz w:val="18"/>
                <w:szCs w:val="18"/>
              </w:rPr>
            </w:pPr>
            <w:r w:rsidRPr="00830319">
              <w:t>2022: International Biennale</w:t>
            </w:r>
            <w:r w:rsidR="00195B69">
              <w:t xml:space="preserve"> of students design (Design.s),</w:t>
            </w:r>
            <w:ins w:id="482" w:author="Hana Ponížilová" w:date="2023-05-25T13:44:00Z">
              <w:r w:rsidR="00A9278B">
                <w:t xml:space="preserve"> </w:t>
              </w:r>
            </w:ins>
            <w:r w:rsidRPr="00830319">
              <w:t>Technical Museum, 105 Purkyňova, 602 00, Brno, Czech Republic, Experimental shoe collection, author design: Organic  </w:t>
            </w:r>
          </w:p>
        </w:tc>
      </w:tr>
      <w:tr w:rsidR="003E3CBB" w:rsidRPr="00830319" w14:paraId="7C7B7790" w14:textId="77777777" w:rsidTr="00075DB0">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54" w:type="dxa"/>
          <w:trHeight w:val="274"/>
        </w:trPr>
        <w:tc>
          <w:tcPr>
            <w:tcW w:w="9809" w:type="dxa"/>
            <w:gridSpan w:val="29"/>
            <w:tcBorders>
              <w:top w:val="single" w:sz="6" w:space="0" w:color="auto"/>
              <w:left w:val="single" w:sz="6" w:space="0" w:color="auto"/>
              <w:bottom w:val="single" w:sz="6" w:space="0" w:color="auto"/>
              <w:right w:val="single" w:sz="6" w:space="0" w:color="auto"/>
            </w:tcBorders>
            <w:shd w:val="clear" w:color="auto" w:fill="F7CAAC"/>
            <w:hideMark/>
          </w:tcPr>
          <w:p w14:paraId="3F06A1D6" w14:textId="77777777" w:rsidR="003E3CBB" w:rsidRPr="00830319" w:rsidRDefault="003E3CBB" w:rsidP="00C61048">
            <w:pPr>
              <w:textAlignment w:val="baseline"/>
              <w:rPr>
                <w:rFonts w:ascii="Segoe UI" w:hAnsi="Segoe UI" w:cs="Segoe UI"/>
                <w:sz w:val="18"/>
                <w:szCs w:val="18"/>
              </w:rPr>
            </w:pPr>
            <w:r w:rsidRPr="00830319">
              <w:rPr>
                <w:b/>
                <w:bCs/>
              </w:rPr>
              <w:t>Působení v zahraničí</w:t>
            </w:r>
            <w:r w:rsidRPr="00830319">
              <w:t> </w:t>
            </w:r>
          </w:p>
        </w:tc>
      </w:tr>
      <w:tr w:rsidR="003E3CBB" w:rsidRPr="00830319" w14:paraId="70BE16CD" w14:textId="77777777" w:rsidTr="00075DB0">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54" w:type="dxa"/>
          <w:trHeight w:val="703"/>
        </w:trPr>
        <w:tc>
          <w:tcPr>
            <w:tcW w:w="9809" w:type="dxa"/>
            <w:gridSpan w:val="29"/>
            <w:tcBorders>
              <w:top w:val="single" w:sz="6" w:space="0" w:color="auto"/>
              <w:left w:val="single" w:sz="6" w:space="0" w:color="auto"/>
              <w:bottom w:val="single" w:sz="6" w:space="0" w:color="auto"/>
              <w:right w:val="single" w:sz="6" w:space="0" w:color="auto"/>
            </w:tcBorders>
            <w:shd w:val="clear" w:color="auto" w:fill="auto"/>
            <w:hideMark/>
          </w:tcPr>
          <w:p w14:paraId="461D6525" w14:textId="56CB3154" w:rsidR="003E3CBB" w:rsidRPr="00830319" w:rsidRDefault="003E3CBB" w:rsidP="00C61048">
            <w:pPr>
              <w:textAlignment w:val="baseline"/>
              <w:rPr>
                <w:rFonts w:ascii="Segoe UI" w:hAnsi="Segoe UI" w:cs="Segoe UI"/>
                <w:sz w:val="18"/>
                <w:szCs w:val="18"/>
              </w:rPr>
            </w:pPr>
            <w:r w:rsidRPr="00830319">
              <w:rPr>
                <w:lang w:val="en-GB"/>
              </w:rPr>
              <w:t>2020</w:t>
            </w:r>
            <w:r w:rsidR="005D19A3">
              <w:rPr>
                <w:lang w:val="en-GB"/>
              </w:rPr>
              <w:t>-</w:t>
            </w:r>
            <w:r w:rsidRPr="00830319">
              <w:rPr>
                <w:lang w:val="en-GB"/>
              </w:rPr>
              <w:t xml:space="preserve">2022: long term internship at Innovation Lab ECCO, Amsterdam, the Netherlands. </w:t>
            </w:r>
            <w:r w:rsidRPr="00830319">
              <w:t> </w:t>
            </w:r>
            <w:r w:rsidRPr="00830319">
              <w:br/>
            </w:r>
            <w:r w:rsidRPr="00830319">
              <w:rPr>
                <w:lang w:val="en-GB"/>
              </w:rPr>
              <w:t>Research: Advanced footwear design, materials and technologies, design concepts and prototyping. Project development coordination, workshop coordination and communication</w:t>
            </w:r>
            <w:r w:rsidRPr="00830319">
              <w:t> </w:t>
            </w:r>
          </w:p>
        </w:tc>
      </w:tr>
      <w:tr w:rsidR="003E3CBB" w:rsidRPr="00830319" w14:paraId="40BB9A36" w14:textId="77777777" w:rsidTr="00075DB0">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54" w:type="dxa"/>
          <w:trHeight w:val="465"/>
        </w:trPr>
        <w:tc>
          <w:tcPr>
            <w:tcW w:w="2488" w:type="dxa"/>
            <w:tcBorders>
              <w:top w:val="single" w:sz="6" w:space="0" w:color="auto"/>
              <w:left w:val="single" w:sz="6" w:space="0" w:color="auto"/>
              <w:bottom w:val="single" w:sz="6" w:space="0" w:color="auto"/>
              <w:right w:val="single" w:sz="6" w:space="0" w:color="auto"/>
            </w:tcBorders>
            <w:shd w:val="clear" w:color="auto" w:fill="F7CAAC"/>
            <w:hideMark/>
          </w:tcPr>
          <w:p w14:paraId="477DB8EC" w14:textId="77777777" w:rsidR="003E3CBB" w:rsidRPr="00830319" w:rsidRDefault="003E3CBB" w:rsidP="00C61048">
            <w:pPr>
              <w:jc w:val="both"/>
              <w:textAlignment w:val="baseline"/>
              <w:rPr>
                <w:rFonts w:ascii="Segoe UI" w:hAnsi="Segoe UI" w:cs="Segoe UI"/>
                <w:sz w:val="18"/>
                <w:szCs w:val="18"/>
              </w:rPr>
            </w:pPr>
            <w:r w:rsidRPr="00830319">
              <w:rPr>
                <w:b/>
                <w:bCs/>
              </w:rPr>
              <w:t>Podpis </w:t>
            </w:r>
            <w:r w:rsidRPr="00830319">
              <w:t> </w:t>
            </w:r>
          </w:p>
        </w:tc>
        <w:tc>
          <w:tcPr>
            <w:tcW w:w="4507" w:type="dxa"/>
            <w:gridSpan w:val="16"/>
            <w:tcBorders>
              <w:top w:val="single" w:sz="6" w:space="0" w:color="auto"/>
              <w:left w:val="single" w:sz="6" w:space="0" w:color="auto"/>
              <w:bottom w:val="single" w:sz="6" w:space="0" w:color="auto"/>
              <w:right w:val="single" w:sz="6" w:space="0" w:color="auto"/>
            </w:tcBorders>
            <w:shd w:val="clear" w:color="auto" w:fill="auto"/>
            <w:hideMark/>
          </w:tcPr>
          <w:p w14:paraId="3D2C18B7" w14:textId="77777777" w:rsidR="003E3CBB" w:rsidRPr="00830319" w:rsidRDefault="003E3CBB" w:rsidP="00C61048">
            <w:pPr>
              <w:jc w:val="both"/>
              <w:textAlignment w:val="baseline"/>
              <w:rPr>
                <w:rFonts w:ascii="Segoe UI" w:hAnsi="Segoe UI" w:cs="Segoe UI"/>
                <w:sz w:val="18"/>
                <w:szCs w:val="18"/>
              </w:rPr>
            </w:pPr>
            <w:r w:rsidRPr="00830319">
              <w:t> Lucie Trejtnarová </w:t>
            </w:r>
            <w:r>
              <w:t>v. r.</w:t>
            </w:r>
          </w:p>
        </w:tc>
        <w:tc>
          <w:tcPr>
            <w:tcW w:w="779" w:type="dxa"/>
            <w:gridSpan w:val="4"/>
            <w:tcBorders>
              <w:top w:val="single" w:sz="6" w:space="0" w:color="auto"/>
              <w:left w:val="single" w:sz="6" w:space="0" w:color="auto"/>
              <w:bottom w:val="single" w:sz="6" w:space="0" w:color="auto"/>
              <w:right w:val="single" w:sz="6" w:space="0" w:color="auto"/>
            </w:tcBorders>
            <w:shd w:val="clear" w:color="auto" w:fill="F7CAAC"/>
            <w:hideMark/>
          </w:tcPr>
          <w:p w14:paraId="5FBCFC4B" w14:textId="77777777" w:rsidR="003E3CBB" w:rsidRPr="00830319" w:rsidRDefault="003E3CBB" w:rsidP="00C61048">
            <w:pPr>
              <w:jc w:val="both"/>
              <w:textAlignment w:val="baseline"/>
              <w:rPr>
                <w:rFonts w:ascii="Segoe UI" w:hAnsi="Segoe UI" w:cs="Segoe UI"/>
                <w:sz w:val="18"/>
                <w:szCs w:val="18"/>
              </w:rPr>
            </w:pPr>
            <w:r w:rsidRPr="00830319">
              <w:rPr>
                <w:b/>
                <w:bCs/>
              </w:rPr>
              <w:t>datum</w:t>
            </w:r>
            <w:r w:rsidRPr="00830319">
              <w:t> </w:t>
            </w:r>
          </w:p>
        </w:tc>
        <w:tc>
          <w:tcPr>
            <w:tcW w:w="2035" w:type="dxa"/>
            <w:gridSpan w:val="8"/>
            <w:tcBorders>
              <w:top w:val="single" w:sz="6" w:space="0" w:color="auto"/>
              <w:left w:val="single" w:sz="6" w:space="0" w:color="auto"/>
              <w:bottom w:val="single" w:sz="6" w:space="0" w:color="auto"/>
              <w:right w:val="single" w:sz="6" w:space="0" w:color="auto"/>
            </w:tcBorders>
            <w:shd w:val="clear" w:color="auto" w:fill="auto"/>
            <w:hideMark/>
          </w:tcPr>
          <w:p w14:paraId="7027C4F3" w14:textId="77777777" w:rsidR="003E3CBB" w:rsidRPr="00830319" w:rsidRDefault="003E3CBB" w:rsidP="00C61048">
            <w:pPr>
              <w:jc w:val="both"/>
              <w:textAlignment w:val="baseline"/>
              <w:rPr>
                <w:rFonts w:ascii="Segoe UI" w:hAnsi="Segoe UI" w:cs="Segoe UI"/>
                <w:sz w:val="18"/>
                <w:szCs w:val="18"/>
              </w:rPr>
            </w:pPr>
            <w:r w:rsidRPr="00830319">
              <w:t> </w:t>
            </w:r>
            <w:r>
              <w:t>21. 11. 2022</w:t>
            </w:r>
          </w:p>
        </w:tc>
      </w:tr>
    </w:tbl>
    <w:p w14:paraId="55037A0D" w14:textId="77777777" w:rsidR="006C12ED" w:rsidRDefault="006C12ED"/>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6C12ED" w14:paraId="7C1263E4" w14:textId="77777777" w:rsidTr="00E400EA">
        <w:tc>
          <w:tcPr>
            <w:tcW w:w="9859" w:type="dxa"/>
            <w:gridSpan w:val="15"/>
            <w:tcBorders>
              <w:bottom w:val="double" w:sz="4" w:space="0" w:color="auto"/>
            </w:tcBorders>
            <w:shd w:val="clear" w:color="auto" w:fill="BDD6EE"/>
          </w:tcPr>
          <w:p w14:paraId="016E35CB" w14:textId="29AB5F16" w:rsidR="006C12ED" w:rsidRDefault="006C12ED" w:rsidP="00E400EA">
            <w:pPr>
              <w:jc w:val="both"/>
              <w:rPr>
                <w:b/>
                <w:sz w:val="28"/>
              </w:rPr>
            </w:pPr>
            <w:r>
              <w:rPr>
                <w:b/>
                <w:sz w:val="28"/>
              </w:rPr>
              <w:t>C-I – Personální zabezpečení</w:t>
            </w:r>
          </w:p>
        </w:tc>
      </w:tr>
      <w:tr w:rsidR="006C12ED" w14:paraId="3C098A9B" w14:textId="77777777" w:rsidTr="00E400EA">
        <w:tc>
          <w:tcPr>
            <w:tcW w:w="2518" w:type="dxa"/>
            <w:tcBorders>
              <w:top w:val="double" w:sz="4" w:space="0" w:color="auto"/>
            </w:tcBorders>
            <w:shd w:val="clear" w:color="auto" w:fill="F7CAAC"/>
          </w:tcPr>
          <w:p w14:paraId="688F160A" w14:textId="77777777" w:rsidR="006C12ED" w:rsidRDefault="006C12ED" w:rsidP="00E400EA">
            <w:pPr>
              <w:jc w:val="both"/>
              <w:rPr>
                <w:b/>
              </w:rPr>
            </w:pPr>
            <w:r>
              <w:rPr>
                <w:b/>
              </w:rPr>
              <w:t>Vysoká škola</w:t>
            </w:r>
          </w:p>
        </w:tc>
        <w:tc>
          <w:tcPr>
            <w:tcW w:w="7341" w:type="dxa"/>
            <w:gridSpan w:val="14"/>
          </w:tcPr>
          <w:p w14:paraId="544D7EE2" w14:textId="77777777" w:rsidR="006C12ED" w:rsidRDefault="006C12ED" w:rsidP="00E400EA">
            <w:pPr>
              <w:jc w:val="both"/>
            </w:pPr>
            <w:r>
              <w:rPr>
                <w:lang w:eastAsia="en-US"/>
              </w:rPr>
              <w:t>Univerzita Tomáše Bati ve Zlíně</w:t>
            </w:r>
          </w:p>
        </w:tc>
      </w:tr>
      <w:tr w:rsidR="006C12ED" w14:paraId="33C4EB93" w14:textId="77777777" w:rsidTr="00E400EA">
        <w:tc>
          <w:tcPr>
            <w:tcW w:w="2518" w:type="dxa"/>
            <w:shd w:val="clear" w:color="auto" w:fill="F7CAAC"/>
          </w:tcPr>
          <w:p w14:paraId="5517225E" w14:textId="77777777" w:rsidR="006C12ED" w:rsidRDefault="006C12ED" w:rsidP="00E400EA">
            <w:pPr>
              <w:jc w:val="both"/>
              <w:rPr>
                <w:b/>
              </w:rPr>
            </w:pPr>
            <w:r>
              <w:rPr>
                <w:b/>
              </w:rPr>
              <w:t>Součást vysoké školy</w:t>
            </w:r>
          </w:p>
        </w:tc>
        <w:tc>
          <w:tcPr>
            <w:tcW w:w="7341" w:type="dxa"/>
            <w:gridSpan w:val="14"/>
          </w:tcPr>
          <w:p w14:paraId="738E439E" w14:textId="77777777" w:rsidR="006C12ED" w:rsidRDefault="006C12ED" w:rsidP="00E400EA">
            <w:pPr>
              <w:jc w:val="both"/>
            </w:pPr>
            <w:r>
              <w:rPr>
                <w:lang w:eastAsia="en-US"/>
              </w:rPr>
              <w:t>Fakulta multimediálních komunikací</w:t>
            </w:r>
          </w:p>
        </w:tc>
      </w:tr>
      <w:tr w:rsidR="006C12ED" w14:paraId="684268C6" w14:textId="77777777" w:rsidTr="00E400EA">
        <w:tc>
          <w:tcPr>
            <w:tcW w:w="2518" w:type="dxa"/>
            <w:shd w:val="clear" w:color="auto" w:fill="F7CAAC"/>
          </w:tcPr>
          <w:p w14:paraId="248E44E4" w14:textId="77777777" w:rsidR="006C12ED" w:rsidRDefault="006C12ED" w:rsidP="00E400EA">
            <w:pPr>
              <w:jc w:val="both"/>
              <w:rPr>
                <w:b/>
              </w:rPr>
            </w:pPr>
            <w:r>
              <w:rPr>
                <w:b/>
              </w:rPr>
              <w:t>Název studijního programu</w:t>
            </w:r>
          </w:p>
        </w:tc>
        <w:tc>
          <w:tcPr>
            <w:tcW w:w="7341" w:type="dxa"/>
            <w:gridSpan w:val="14"/>
          </w:tcPr>
          <w:p w14:paraId="00F5942E" w14:textId="77777777" w:rsidR="006C12ED" w:rsidRDefault="006C12ED" w:rsidP="00E400EA">
            <w:pPr>
              <w:jc w:val="both"/>
            </w:pPr>
            <w:r>
              <w:rPr>
                <w:lang w:eastAsia="en-US"/>
              </w:rPr>
              <w:t>Design</w:t>
            </w:r>
          </w:p>
        </w:tc>
      </w:tr>
      <w:tr w:rsidR="006C12ED" w14:paraId="72D664BF" w14:textId="77777777" w:rsidTr="00E400EA">
        <w:tc>
          <w:tcPr>
            <w:tcW w:w="2518" w:type="dxa"/>
            <w:shd w:val="clear" w:color="auto" w:fill="F7CAAC"/>
          </w:tcPr>
          <w:p w14:paraId="56BA5962" w14:textId="77777777" w:rsidR="006C12ED" w:rsidRDefault="006C12ED" w:rsidP="00E400EA">
            <w:pPr>
              <w:jc w:val="both"/>
              <w:rPr>
                <w:b/>
              </w:rPr>
            </w:pPr>
            <w:r>
              <w:rPr>
                <w:b/>
              </w:rPr>
              <w:t>Jméno a příjmení</w:t>
            </w:r>
          </w:p>
        </w:tc>
        <w:tc>
          <w:tcPr>
            <w:tcW w:w="4536" w:type="dxa"/>
            <w:gridSpan w:val="8"/>
          </w:tcPr>
          <w:p w14:paraId="4603E7A8" w14:textId="77777777" w:rsidR="006C12ED" w:rsidRDefault="006C12ED" w:rsidP="00E400EA">
            <w:pPr>
              <w:jc w:val="both"/>
            </w:pPr>
            <w:r>
              <w:t>Karin Zadrick</w:t>
            </w:r>
          </w:p>
        </w:tc>
        <w:tc>
          <w:tcPr>
            <w:tcW w:w="709" w:type="dxa"/>
            <w:shd w:val="clear" w:color="auto" w:fill="F7CAAC"/>
          </w:tcPr>
          <w:p w14:paraId="1EDAF6D1" w14:textId="77777777" w:rsidR="006C12ED" w:rsidRDefault="006C12ED" w:rsidP="00E400EA">
            <w:pPr>
              <w:jc w:val="both"/>
              <w:rPr>
                <w:b/>
              </w:rPr>
            </w:pPr>
            <w:r>
              <w:rPr>
                <w:b/>
              </w:rPr>
              <w:t>Tituly</w:t>
            </w:r>
          </w:p>
        </w:tc>
        <w:tc>
          <w:tcPr>
            <w:tcW w:w="2096" w:type="dxa"/>
            <w:gridSpan w:val="5"/>
          </w:tcPr>
          <w:p w14:paraId="513B8126" w14:textId="77777777" w:rsidR="006C12ED" w:rsidRDefault="006C12ED" w:rsidP="00E400EA">
            <w:pPr>
              <w:jc w:val="both"/>
            </w:pPr>
            <w:r>
              <w:t>MgA.</w:t>
            </w:r>
          </w:p>
        </w:tc>
      </w:tr>
      <w:tr w:rsidR="006C12ED" w14:paraId="028B8022" w14:textId="77777777" w:rsidTr="00E400EA">
        <w:tc>
          <w:tcPr>
            <w:tcW w:w="2518" w:type="dxa"/>
            <w:shd w:val="clear" w:color="auto" w:fill="F7CAAC"/>
          </w:tcPr>
          <w:p w14:paraId="25E3DA57" w14:textId="77777777" w:rsidR="006C12ED" w:rsidRDefault="006C12ED" w:rsidP="00E400EA">
            <w:pPr>
              <w:jc w:val="both"/>
              <w:rPr>
                <w:b/>
              </w:rPr>
            </w:pPr>
            <w:r>
              <w:rPr>
                <w:b/>
              </w:rPr>
              <w:t>Rok narození</w:t>
            </w:r>
          </w:p>
        </w:tc>
        <w:tc>
          <w:tcPr>
            <w:tcW w:w="829" w:type="dxa"/>
            <w:gridSpan w:val="2"/>
          </w:tcPr>
          <w:p w14:paraId="313C0543" w14:textId="77777777" w:rsidR="006C12ED" w:rsidRDefault="006C12ED" w:rsidP="00E400EA">
            <w:pPr>
              <w:jc w:val="both"/>
            </w:pPr>
            <w:r w:rsidRPr="004018B9">
              <w:t>1975</w:t>
            </w:r>
          </w:p>
        </w:tc>
        <w:tc>
          <w:tcPr>
            <w:tcW w:w="1721" w:type="dxa"/>
            <w:shd w:val="clear" w:color="auto" w:fill="F7CAAC"/>
          </w:tcPr>
          <w:p w14:paraId="66A2A405" w14:textId="77777777" w:rsidR="006C12ED" w:rsidRDefault="006C12ED" w:rsidP="00E400EA">
            <w:pPr>
              <w:jc w:val="both"/>
              <w:rPr>
                <w:b/>
              </w:rPr>
            </w:pPr>
            <w:r>
              <w:rPr>
                <w:b/>
              </w:rPr>
              <w:t>typ vztahu k VŠ</w:t>
            </w:r>
          </w:p>
        </w:tc>
        <w:tc>
          <w:tcPr>
            <w:tcW w:w="992" w:type="dxa"/>
            <w:gridSpan w:val="4"/>
          </w:tcPr>
          <w:p w14:paraId="142A8AAB" w14:textId="77777777" w:rsidR="007D2059" w:rsidRDefault="007D2059" w:rsidP="007D2059">
            <w:pPr>
              <w:jc w:val="both"/>
            </w:pPr>
            <w:r>
              <w:t>DPP</w:t>
            </w:r>
          </w:p>
          <w:p w14:paraId="087B3501" w14:textId="644A5EFA" w:rsidR="006C12ED" w:rsidRDefault="006C12ED" w:rsidP="00E400EA">
            <w:pPr>
              <w:jc w:val="both"/>
            </w:pPr>
          </w:p>
        </w:tc>
        <w:tc>
          <w:tcPr>
            <w:tcW w:w="994" w:type="dxa"/>
            <w:shd w:val="clear" w:color="auto" w:fill="F7CAAC"/>
          </w:tcPr>
          <w:p w14:paraId="79AD0B07" w14:textId="77777777" w:rsidR="006C12ED" w:rsidRDefault="006C12ED" w:rsidP="00E400EA">
            <w:pPr>
              <w:jc w:val="both"/>
              <w:rPr>
                <w:b/>
              </w:rPr>
            </w:pPr>
            <w:r>
              <w:rPr>
                <w:b/>
              </w:rPr>
              <w:t>rozsah</w:t>
            </w:r>
          </w:p>
        </w:tc>
        <w:tc>
          <w:tcPr>
            <w:tcW w:w="709" w:type="dxa"/>
          </w:tcPr>
          <w:p w14:paraId="7E8CF710" w14:textId="013793C9" w:rsidR="006C12ED" w:rsidRDefault="00F33432" w:rsidP="00E400EA">
            <w:pPr>
              <w:jc w:val="both"/>
            </w:pPr>
            <w:r>
              <w:t>2h/t</w:t>
            </w:r>
            <w:r w:rsidDel="00F33432">
              <w:t xml:space="preserve"> </w:t>
            </w:r>
          </w:p>
        </w:tc>
        <w:tc>
          <w:tcPr>
            <w:tcW w:w="709" w:type="dxa"/>
            <w:gridSpan w:val="3"/>
            <w:shd w:val="clear" w:color="auto" w:fill="F7CAAC"/>
          </w:tcPr>
          <w:p w14:paraId="00EF13D5" w14:textId="77777777" w:rsidR="006C12ED" w:rsidRDefault="006C12ED" w:rsidP="00E400EA">
            <w:pPr>
              <w:jc w:val="both"/>
              <w:rPr>
                <w:b/>
              </w:rPr>
            </w:pPr>
            <w:r>
              <w:rPr>
                <w:b/>
              </w:rPr>
              <w:t>do kdy</w:t>
            </w:r>
          </w:p>
        </w:tc>
        <w:tc>
          <w:tcPr>
            <w:tcW w:w="1387" w:type="dxa"/>
            <w:gridSpan w:val="2"/>
          </w:tcPr>
          <w:p w14:paraId="6ED87EF5" w14:textId="4C2D4961" w:rsidR="006C12ED" w:rsidRDefault="006C12ED" w:rsidP="00E400EA">
            <w:pPr>
              <w:jc w:val="both"/>
            </w:pPr>
          </w:p>
        </w:tc>
      </w:tr>
      <w:tr w:rsidR="006C12ED" w14:paraId="1F4603E6" w14:textId="77777777" w:rsidTr="00E400EA">
        <w:tc>
          <w:tcPr>
            <w:tcW w:w="5068" w:type="dxa"/>
            <w:gridSpan w:val="4"/>
            <w:shd w:val="clear" w:color="auto" w:fill="F7CAAC"/>
          </w:tcPr>
          <w:p w14:paraId="3CBF526C" w14:textId="77777777" w:rsidR="006C12ED" w:rsidRDefault="006C12ED" w:rsidP="00E400EA">
            <w:pPr>
              <w:jc w:val="both"/>
              <w:rPr>
                <w:b/>
              </w:rPr>
            </w:pPr>
            <w:r>
              <w:rPr>
                <w:b/>
              </w:rPr>
              <w:t>Typ vztahu na součásti VŠ, která uskutečňuje st. program</w:t>
            </w:r>
          </w:p>
        </w:tc>
        <w:tc>
          <w:tcPr>
            <w:tcW w:w="992" w:type="dxa"/>
            <w:gridSpan w:val="4"/>
          </w:tcPr>
          <w:p w14:paraId="12C9CA50" w14:textId="77777777" w:rsidR="006C12ED" w:rsidRDefault="006C12ED" w:rsidP="00E400EA">
            <w:pPr>
              <w:jc w:val="both"/>
            </w:pPr>
            <w:r>
              <w:t>DPP</w:t>
            </w:r>
          </w:p>
        </w:tc>
        <w:tc>
          <w:tcPr>
            <w:tcW w:w="994" w:type="dxa"/>
            <w:shd w:val="clear" w:color="auto" w:fill="F7CAAC"/>
          </w:tcPr>
          <w:p w14:paraId="626317B5" w14:textId="77777777" w:rsidR="006C12ED" w:rsidRDefault="006C12ED" w:rsidP="00E400EA">
            <w:pPr>
              <w:jc w:val="both"/>
              <w:rPr>
                <w:b/>
              </w:rPr>
            </w:pPr>
            <w:r>
              <w:rPr>
                <w:b/>
              </w:rPr>
              <w:t>rozsah</w:t>
            </w:r>
          </w:p>
        </w:tc>
        <w:tc>
          <w:tcPr>
            <w:tcW w:w="709" w:type="dxa"/>
          </w:tcPr>
          <w:p w14:paraId="0E9160E2" w14:textId="0064F366" w:rsidR="006C12ED" w:rsidRDefault="00F33432" w:rsidP="00E400EA">
            <w:pPr>
              <w:jc w:val="both"/>
            </w:pPr>
            <w:r>
              <w:t>2h/t</w:t>
            </w:r>
            <w:r w:rsidDel="00F33432">
              <w:t xml:space="preserve"> </w:t>
            </w:r>
          </w:p>
        </w:tc>
        <w:tc>
          <w:tcPr>
            <w:tcW w:w="709" w:type="dxa"/>
            <w:gridSpan w:val="3"/>
            <w:shd w:val="clear" w:color="auto" w:fill="F7CAAC"/>
          </w:tcPr>
          <w:p w14:paraId="7A3E87AE" w14:textId="77777777" w:rsidR="006C12ED" w:rsidRDefault="006C12ED" w:rsidP="00E400EA">
            <w:pPr>
              <w:jc w:val="both"/>
              <w:rPr>
                <w:b/>
              </w:rPr>
            </w:pPr>
            <w:r>
              <w:rPr>
                <w:b/>
              </w:rPr>
              <w:t>do kdy</w:t>
            </w:r>
          </w:p>
        </w:tc>
        <w:tc>
          <w:tcPr>
            <w:tcW w:w="1387" w:type="dxa"/>
            <w:gridSpan w:val="2"/>
          </w:tcPr>
          <w:p w14:paraId="4BE80649" w14:textId="3BDA30E0" w:rsidR="006C12ED" w:rsidRDefault="006C12ED" w:rsidP="00E400EA">
            <w:pPr>
              <w:jc w:val="both"/>
            </w:pPr>
          </w:p>
        </w:tc>
      </w:tr>
      <w:tr w:rsidR="006C12ED" w14:paraId="25A2A4C9" w14:textId="77777777" w:rsidTr="00E400EA">
        <w:tc>
          <w:tcPr>
            <w:tcW w:w="6060" w:type="dxa"/>
            <w:gridSpan w:val="8"/>
            <w:shd w:val="clear" w:color="auto" w:fill="F7CAAC"/>
          </w:tcPr>
          <w:p w14:paraId="5C105F2D" w14:textId="77777777" w:rsidR="006C12ED" w:rsidRDefault="006C12ED" w:rsidP="00E400EA">
            <w:pPr>
              <w:jc w:val="both"/>
            </w:pPr>
            <w:r>
              <w:rPr>
                <w:b/>
              </w:rPr>
              <w:t>Další současná působení jako akademický pracovník na jiných VŠ</w:t>
            </w:r>
          </w:p>
        </w:tc>
        <w:tc>
          <w:tcPr>
            <w:tcW w:w="1703" w:type="dxa"/>
            <w:gridSpan w:val="2"/>
            <w:shd w:val="clear" w:color="auto" w:fill="F7CAAC"/>
          </w:tcPr>
          <w:p w14:paraId="7B202C44" w14:textId="77777777" w:rsidR="006C12ED" w:rsidRDefault="006C12ED" w:rsidP="00E400EA">
            <w:pPr>
              <w:jc w:val="both"/>
              <w:rPr>
                <w:b/>
              </w:rPr>
            </w:pPr>
            <w:r>
              <w:rPr>
                <w:b/>
              </w:rPr>
              <w:t>typ prac. vztahu</w:t>
            </w:r>
          </w:p>
        </w:tc>
        <w:tc>
          <w:tcPr>
            <w:tcW w:w="2096" w:type="dxa"/>
            <w:gridSpan w:val="5"/>
            <w:shd w:val="clear" w:color="auto" w:fill="F7CAAC"/>
          </w:tcPr>
          <w:p w14:paraId="1C4F34A0" w14:textId="77777777" w:rsidR="006C12ED" w:rsidRDefault="006C12ED" w:rsidP="00E400EA">
            <w:pPr>
              <w:jc w:val="both"/>
              <w:rPr>
                <w:b/>
              </w:rPr>
            </w:pPr>
            <w:r>
              <w:rPr>
                <w:b/>
              </w:rPr>
              <w:t>rozsah</w:t>
            </w:r>
          </w:p>
        </w:tc>
      </w:tr>
      <w:tr w:rsidR="006C12ED" w14:paraId="53BC61C2" w14:textId="77777777" w:rsidTr="00E400EA">
        <w:tc>
          <w:tcPr>
            <w:tcW w:w="6060" w:type="dxa"/>
            <w:gridSpan w:val="8"/>
          </w:tcPr>
          <w:p w14:paraId="6B987182" w14:textId="77777777" w:rsidR="006C12ED" w:rsidRDefault="006C12ED" w:rsidP="00E400EA">
            <w:pPr>
              <w:jc w:val="both"/>
            </w:pPr>
          </w:p>
        </w:tc>
        <w:tc>
          <w:tcPr>
            <w:tcW w:w="1703" w:type="dxa"/>
            <w:gridSpan w:val="2"/>
          </w:tcPr>
          <w:p w14:paraId="524774CC" w14:textId="77777777" w:rsidR="006C12ED" w:rsidRDefault="006C12ED" w:rsidP="00E400EA">
            <w:pPr>
              <w:jc w:val="both"/>
            </w:pPr>
          </w:p>
        </w:tc>
        <w:tc>
          <w:tcPr>
            <w:tcW w:w="2096" w:type="dxa"/>
            <w:gridSpan w:val="5"/>
          </w:tcPr>
          <w:p w14:paraId="1A589798" w14:textId="77777777" w:rsidR="006C12ED" w:rsidRDefault="006C12ED" w:rsidP="00E400EA">
            <w:pPr>
              <w:jc w:val="both"/>
            </w:pPr>
          </w:p>
        </w:tc>
      </w:tr>
      <w:tr w:rsidR="006C12ED" w14:paraId="6E223C26" w14:textId="77777777" w:rsidTr="00E400EA">
        <w:tc>
          <w:tcPr>
            <w:tcW w:w="9859" w:type="dxa"/>
            <w:gridSpan w:val="15"/>
            <w:shd w:val="clear" w:color="auto" w:fill="F7CAAC"/>
          </w:tcPr>
          <w:p w14:paraId="2BC6366A" w14:textId="77777777" w:rsidR="006C12ED" w:rsidRDefault="006C12ED" w:rsidP="00E400EA">
            <w:pPr>
              <w:jc w:val="both"/>
            </w:pPr>
            <w:r>
              <w:rPr>
                <w:b/>
              </w:rPr>
              <w:t>Předměty příslušného studijního programu a způsob zapojení do jejich výuky, příp. další zapojení do uskutečňování studijního programu</w:t>
            </w:r>
          </w:p>
        </w:tc>
      </w:tr>
      <w:tr w:rsidR="006C12ED" w14:paraId="2B6D408C" w14:textId="77777777" w:rsidTr="00E153D9">
        <w:trPr>
          <w:trHeight w:val="516"/>
        </w:trPr>
        <w:tc>
          <w:tcPr>
            <w:tcW w:w="9859" w:type="dxa"/>
            <w:gridSpan w:val="15"/>
            <w:tcBorders>
              <w:top w:val="nil"/>
            </w:tcBorders>
          </w:tcPr>
          <w:p w14:paraId="326A6E20" w14:textId="77777777" w:rsidR="006C12ED" w:rsidRDefault="006C12ED" w:rsidP="00E400EA">
            <w:pPr>
              <w:jc w:val="both"/>
            </w:pPr>
            <w:r>
              <w:t>Fotografie a média 1 (vede seminář, cvičení)</w:t>
            </w:r>
          </w:p>
          <w:p w14:paraId="45AA257F" w14:textId="5C38B1F0" w:rsidR="006C12ED" w:rsidRPr="002827C6" w:rsidRDefault="006C12ED" w:rsidP="00E400EA">
            <w:pPr>
              <w:jc w:val="both"/>
            </w:pPr>
            <w:r>
              <w:t>Fotografie a média 2 (vede seminář, cvičení)</w:t>
            </w:r>
          </w:p>
        </w:tc>
      </w:tr>
      <w:tr w:rsidR="006C12ED" w14:paraId="77C9840F" w14:textId="77777777" w:rsidTr="00E400EA">
        <w:trPr>
          <w:trHeight w:val="340"/>
        </w:trPr>
        <w:tc>
          <w:tcPr>
            <w:tcW w:w="9859" w:type="dxa"/>
            <w:gridSpan w:val="15"/>
            <w:tcBorders>
              <w:top w:val="nil"/>
            </w:tcBorders>
            <w:shd w:val="clear" w:color="auto" w:fill="FBD4B4"/>
          </w:tcPr>
          <w:p w14:paraId="1951F24F" w14:textId="77777777" w:rsidR="006C12ED" w:rsidRPr="002827C6" w:rsidRDefault="006C12ED" w:rsidP="00E400EA">
            <w:pPr>
              <w:jc w:val="both"/>
              <w:rPr>
                <w:b/>
              </w:rPr>
            </w:pPr>
            <w:r w:rsidRPr="002827C6">
              <w:rPr>
                <w:b/>
              </w:rPr>
              <w:t>Zapojení do výuky v dalších studijních programech na téže vysoké škole (pouze u garantů ZT a PZ předmětů)</w:t>
            </w:r>
          </w:p>
        </w:tc>
      </w:tr>
      <w:tr w:rsidR="006C12ED" w14:paraId="1B4293E8" w14:textId="77777777" w:rsidTr="00E400EA">
        <w:trPr>
          <w:trHeight w:val="340"/>
        </w:trPr>
        <w:tc>
          <w:tcPr>
            <w:tcW w:w="2802" w:type="dxa"/>
            <w:gridSpan w:val="2"/>
            <w:tcBorders>
              <w:top w:val="nil"/>
            </w:tcBorders>
          </w:tcPr>
          <w:p w14:paraId="08DC189B" w14:textId="77777777" w:rsidR="006C12ED" w:rsidRPr="002827C6" w:rsidRDefault="006C12ED" w:rsidP="00E400EA">
            <w:pPr>
              <w:jc w:val="both"/>
              <w:rPr>
                <w:b/>
              </w:rPr>
            </w:pPr>
            <w:r w:rsidRPr="002827C6">
              <w:rPr>
                <w:b/>
              </w:rPr>
              <w:t>Název studijního předmětu</w:t>
            </w:r>
          </w:p>
        </w:tc>
        <w:tc>
          <w:tcPr>
            <w:tcW w:w="2409" w:type="dxa"/>
            <w:gridSpan w:val="3"/>
            <w:tcBorders>
              <w:top w:val="nil"/>
            </w:tcBorders>
          </w:tcPr>
          <w:p w14:paraId="7EA8AE2C" w14:textId="77777777" w:rsidR="006C12ED" w:rsidRPr="002827C6" w:rsidRDefault="006C12ED" w:rsidP="00E400EA">
            <w:pPr>
              <w:jc w:val="both"/>
              <w:rPr>
                <w:b/>
              </w:rPr>
            </w:pPr>
            <w:r w:rsidRPr="002827C6">
              <w:rPr>
                <w:b/>
              </w:rPr>
              <w:t>Název studijního programu</w:t>
            </w:r>
          </w:p>
        </w:tc>
        <w:tc>
          <w:tcPr>
            <w:tcW w:w="567" w:type="dxa"/>
            <w:gridSpan w:val="2"/>
            <w:tcBorders>
              <w:top w:val="nil"/>
            </w:tcBorders>
          </w:tcPr>
          <w:p w14:paraId="282ED335" w14:textId="77777777" w:rsidR="006C12ED" w:rsidRPr="002827C6" w:rsidRDefault="006C12ED" w:rsidP="00E400EA">
            <w:pPr>
              <w:jc w:val="both"/>
              <w:rPr>
                <w:b/>
              </w:rPr>
            </w:pPr>
            <w:r w:rsidRPr="002827C6">
              <w:rPr>
                <w:b/>
              </w:rPr>
              <w:t>Sem.</w:t>
            </w:r>
          </w:p>
        </w:tc>
        <w:tc>
          <w:tcPr>
            <w:tcW w:w="2109" w:type="dxa"/>
            <w:gridSpan w:val="5"/>
            <w:tcBorders>
              <w:top w:val="nil"/>
            </w:tcBorders>
          </w:tcPr>
          <w:p w14:paraId="27697099" w14:textId="77777777" w:rsidR="006C12ED" w:rsidRPr="002827C6" w:rsidRDefault="006C12ED" w:rsidP="00E400EA">
            <w:pPr>
              <w:jc w:val="both"/>
              <w:rPr>
                <w:b/>
              </w:rPr>
            </w:pPr>
            <w:r w:rsidRPr="002827C6">
              <w:rPr>
                <w:b/>
              </w:rPr>
              <w:t>Role ve výuce daného předmětu</w:t>
            </w:r>
          </w:p>
        </w:tc>
        <w:tc>
          <w:tcPr>
            <w:tcW w:w="1972" w:type="dxa"/>
            <w:gridSpan w:val="3"/>
            <w:tcBorders>
              <w:top w:val="nil"/>
            </w:tcBorders>
          </w:tcPr>
          <w:p w14:paraId="131156FB" w14:textId="77777777" w:rsidR="006C12ED" w:rsidRPr="002827C6" w:rsidRDefault="006C12ED" w:rsidP="00E400EA">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6C12ED" w14:paraId="5AB5D18F" w14:textId="77777777" w:rsidTr="00E400EA">
        <w:trPr>
          <w:trHeight w:val="285"/>
        </w:trPr>
        <w:tc>
          <w:tcPr>
            <w:tcW w:w="2802" w:type="dxa"/>
            <w:gridSpan w:val="2"/>
            <w:tcBorders>
              <w:top w:val="nil"/>
            </w:tcBorders>
          </w:tcPr>
          <w:p w14:paraId="6430F203" w14:textId="77777777" w:rsidR="006C12ED" w:rsidRPr="00461AFF" w:rsidRDefault="006C12ED" w:rsidP="00E400EA">
            <w:pPr>
              <w:jc w:val="both"/>
              <w:rPr>
                <w:color w:val="FF0000"/>
              </w:rPr>
            </w:pPr>
          </w:p>
        </w:tc>
        <w:tc>
          <w:tcPr>
            <w:tcW w:w="2409" w:type="dxa"/>
            <w:gridSpan w:val="3"/>
            <w:tcBorders>
              <w:top w:val="nil"/>
            </w:tcBorders>
          </w:tcPr>
          <w:p w14:paraId="44C148E9" w14:textId="77777777" w:rsidR="006C12ED" w:rsidRPr="00461AFF" w:rsidRDefault="006C12ED" w:rsidP="00E400EA">
            <w:pPr>
              <w:jc w:val="both"/>
              <w:rPr>
                <w:color w:val="FF0000"/>
              </w:rPr>
            </w:pPr>
          </w:p>
        </w:tc>
        <w:tc>
          <w:tcPr>
            <w:tcW w:w="567" w:type="dxa"/>
            <w:gridSpan w:val="2"/>
            <w:tcBorders>
              <w:top w:val="nil"/>
            </w:tcBorders>
          </w:tcPr>
          <w:p w14:paraId="4616FB18" w14:textId="77777777" w:rsidR="006C12ED" w:rsidRPr="00461AFF" w:rsidRDefault="006C12ED" w:rsidP="00E400EA">
            <w:pPr>
              <w:jc w:val="both"/>
              <w:rPr>
                <w:color w:val="FF0000"/>
              </w:rPr>
            </w:pPr>
          </w:p>
        </w:tc>
        <w:tc>
          <w:tcPr>
            <w:tcW w:w="2109" w:type="dxa"/>
            <w:gridSpan w:val="5"/>
            <w:tcBorders>
              <w:top w:val="nil"/>
            </w:tcBorders>
          </w:tcPr>
          <w:p w14:paraId="7AABA97F" w14:textId="77777777" w:rsidR="006C12ED" w:rsidRPr="00461AFF" w:rsidRDefault="006C12ED" w:rsidP="00E400EA">
            <w:pPr>
              <w:jc w:val="both"/>
              <w:rPr>
                <w:color w:val="FF0000"/>
              </w:rPr>
            </w:pPr>
          </w:p>
        </w:tc>
        <w:tc>
          <w:tcPr>
            <w:tcW w:w="1972" w:type="dxa"/>
            <w:gridSpan w:val="3"/>
            <w:tcBorders>
              <w:top w:val="nil"/>
            </w:tcBorders>
          </w:tcPr>
          <w:p w14:paraId="26926EEA" w14:textId="77777777" w:rsidR="006C12ED" w:rsidRPr="00461AFF" w:rsidRDefault="006C12ED" w:rsidP="00E400EA">
            <w:pPr>
              <w:jc w:val="both"/>
              <w:rPr>
                <w:color w:val="FF0000"/>
              </w:rPr>
            </w:pPr>
          </w:p>
        </w:tc>
      </w:tr>
      <w:tr w:rsidR="006C12ED" w14:paraId="16051B33" w14:textId="77777777" w:rsidTr="00E400EA">
        <w:tc>
          <w:tcPr>
            <w:tcW w:w="9859" w:type="dxa"/>
            <w:gridSpan w:val="15"/>
            <w:shd w:val="clear" w:color="auto" w:fill="F7CAAC"/>
          </w:tcPr>
          <w:p w14:paraId="058337EC" w14:textId="77777777" w:rsidR="006C12ED" w:rsidRDefault="006C12ED" w:rsidP="00E400EA">
            <w:pPr>
              <w:jc w:val="both"/>
            </w:pPr>
            <w:r>
              <w:rPr>
                <w:b/>
              </w:rPr>
              <w:t xml:space="preserve">Údaje o vzdělání na VŠ </w:t>
            </w:r>
          </w:p>
        </w:tc>
      </w:tr>
      <w:tr w:rsidR="006C12ED" w14:paraId="2B1BBB68" w14:textId="77777777" w:rsidTr="00E153D9">
        <w:trPr>
          <w:trHeight w:val="379"/>
        </w:trPr>
        <w:tc>
          <w:tcPr>
            <w:tcW w:w="9859" w:type="dxa"/>
            <w:gridSpan w:val="15"/>
          </w:tcPr>
          <w:p w14:paraId="5CF12B6C" w14:textId="574582DB" w:rsidR="006C12ED" w:rsidRPr="004018B9" w:rsidRDefault="006C12ED" w:rsidP="00E400EA">
            <w:pPr>
              <w:jc w:val="both"/>
              <w:rPr>
                <w:b/>
              </w:rPr>
            </w:pPr>
            <w:r w:rsidRPr="004018B9">
              <w:t>1995</w:t>
            </w:r>
            <w:r>
              <w:rPr>
                <w:lang w:val="en-US"/>
              </w:rPr>
              <w:t>-</w:t>
            </w:r>
            <w:r w:rsidRPr="004018B9">
              <w:t>2001</w:t>
            </w:r>
            <w:r w:rsidR="002573F4">
              <w:t>:</w:t>
            </w:r>
            <w:r w:rsidRPr="004018B9">
              <w:t xml:space="preserve"> FaVU / Fakulta výtvarný</w:t>
            </w:r>
            <w:r w:rsidRPr="004018B9">
              <w:rPr>
                <w:lang w:val="de-DE"/>
              </w:rPr>
              <w:t>ch um</w:t>
            </w:r>
            <w:r w:rsidRPr="004018B9">
              <w:t>ění VUT Brno, obor multim</w:t>
            </w:r>
            <w:r w:rsidRPr="004018B9">
              <w:rPr>
                <w:lang w:val="fr-FR"/>
              </w:rPr>
              <w:t>é</w:t>
            </w:r>
            <w:r w:rsidRPr="004018B9">
              <w:rPr>
                <w:lang w:val="nl-NL"/>
              </w:rPr>
              <w:t xml:space="preserve">dia, </w:t>
            </w:r>
            <w:r w:rsidRPr="004018B9">
              <w:t xml:space="preserve">konceptuální </w:t>
            </w:r>
            <w:r w:rsidRPr="004018B9">
              <w:rPr>
                <w:lang w:val="pt-PT"/>
              </w:rPr>
              <w:t>tendence, prof. Peter Ronai, doc. Petr Kv</w:t>
            </w:r>
            <w:r w:rsidRPr="004018B9">
              <w:t>íčala</w:t>
            </w:r>
          </w:p>
        </w:tc>
      </w:tr>
      <w:tr w:rsidR="006C12ED" w14:paraId="01C54296" w14:textId="77777777" w:rsidTr="00E400EA">
        <w:tc>
          <w:tcPr>
            <w:tcW w:w="9859" w:type="dxa"/>
            <w:gridSpan w:val="15"/>
            <w:shd w:val="clear" w:color="auto" w:fill="F7CAAC"/>
          </w:tcPr>
          <w:p w14:paraId="61F15135" w14:textId="77777777" w:rsidR="006C12ED" w:rsidRDefault="006C12ED" w:rsidP="00E400EA">
            <w:pPr>
              <w:jc w:val="both"/>
              <w:rPr>
                <w:b/>
              </w:rPr>
            </w:pPr>
            <w:r>
              <w:rPr>
                <w:b/>
              </w:rPr>
              <w:t>Údaje o odborném působení od absolvování VŠ</w:t>
            </w:r>
          </w:p>
        </w:tc>
      </w:tr>
      <w:tr w:rsidR="006C12ED" w14:paraId="2BB48C3E" w14:textId="77777777" w:rsidTr="00E153D9">
        <w:trPr>
          <w:trHeight w:val="1794"/>
        </w:trPr>
        <w:tc>
          <w:tcPr>
            <w:tcW w:w="9859" w:type="dxa"/>
            <w:gridSpan w:val="15"/>
          </w:tcPr>
          <w:p w14:paraId="0798304A" w14:textId="7F578346" w:rsidR="006C12ED" w:rsidRPr="004018B9" w:rsidRDefault="006C12ED" w:rsidP="00E400EA">
            <w:pPr>
              <w:pStyle w:val="Default"/>
              <w:rPr>
                <w:sz w:val="20"/>
                <w:szCs w:val="20"/>
                <w:lang w:val="de-DE"/>
              </w:rPr>
            </w:pPr>
            <w:r w:rsidRPr="004018B9">
              <w:rPr>
                <w:sz w:val="20"/>
                <w:szCs w:val="20"/>
                <w:lang w:val="de-DE"/>
              </w:rPr>
              <w:t>2020-2021</w:t>
            </w:r>
            <w:r w:rsidR="002573F4">
              <w:rPr>
                <w:sz w:val="20"/>
                <w:szCs w:val="20"/>
                <w:lang w:val="de-DE"/>
              </w:rPr>
              <w:t>:</w:t>
            </w:r>
            <w:r w:rsidRPr="004018B9">
              <w:rPr>
                <w:sz w:val="20"/>
                <w:szCs w:val="20"/>
                <w:lang w:val="de-DE"/>
              </w:rPr>
              <w:t xml:space="preserve"> Art</w:t>
            </w:r>
            <w:r w:rsidRPr="004018B9">
              <w:rPr>
                <w:sz w:val="20"/>
                <w:szCs w:val="20"/>
              </w:rPr>
              <w:t xml:space="preserve"> Director magazí</w:t>
            </w:r>
            <w:r w:rsidRPr="004018B9">
              <w:rPr>
                <w:sz w:val="20"/>
                <w:szCs w:val="20"/>
                <w:lang w:val="en-US"/>
              </w:rPr>
              <w:t>nu Amazing</w:t>
            </w:r>
          </w:p>
          <w:p w14:paraId="74813869" w14:textId="71944C51" w:rsidR="006C12ED" w:rsidRPr="004018B9" w:rsidRDefault="006C12ED" w:rsidP="00E400EA">
            <w:pPr>
              <w:pStyle w:val="Default"/>
              <w:rPr>
                <w:sz w:val="20"/>
                <w:szCs w:val="20"/>
              </w:rPr>
            </w:pPr>
            <w:r w:rsidRPr="004018B9">
              <w:rPr>
                <w:sz w:val="20"/>
                <w:szCs w:val="20"/>
              </w:rPr>
              <w:t>2010-2018</w:t>
            </w:r>
            <w:r w:rsidR="002573F4">
              <w:rPr>
                <w:sz w:val="20"/>
                <w:szCs w:val="20"/>
              </w:rPr>
              <w:t>:</w:t>
            </w:r>
            <w:r w:rsidRPr="004018B9">
              <w:rPr>
                <w:sz w:val="20"/>
                <w:szCs w:val="20"/>
              </w:rPr>
              <w:t xml:space="preserve"> ředitelka v TABINVEST Praha, Intermediální a komunikační rozvoj </w:t>
            </w:r>
          </w:p>
          <w:p w14:paraId="1C5E0774" w14:textId="3E5C57C2" w:rsidR="006C12ED" w:rsidRPr="004018B9" w:rsidRDefault="002573F4" w:rsidP="00E400EA">
            <w:pPr>
              <w:pStyle w:val="Default"/>
              <w:rPr>
                <w:rFonts w:eastAsia="Times New Roman"/>
                <w:sz w:val="20"/>
                <w:szCs w:val="20"/>
              </w:rPr>
            </w:pPr>
            <w:r>
              <w:rPr>
                <w:sz w:val="20"/>
                <w:szCs w:val="20"/>
                <w:lang w:val="de-DE"/>
              </w:rPr>
              <w:t>2017-do</w:t>
            </w:r>
            <w:r w:rsidR="006C12ED" w:rsidRPr="004018B9">
              <w:rPr>
                <w:sz w:val="20"/>
                <w:szCs w:val="20"/>
                <w:lang w:val="de-DE"/>
              </w:rPr>
              <w:t>sud</w:t>
            </w:r>
            <w:r>
              <w:rPr>
                <w:sz w:val="20"/>
                <w:szCs w:val="20"/>
                <w:lang w:val="de-DE"/>
              </w:rPr>
              <w:t>:</w:t>
            </w:r>
            <w:r w:rsidR="006C12ED" w:rsidRPr="004018B9">
              <w:rPr>
                <w:sz w:val="20"/>
                <w:szCs w:val="20"/>
                <w:lang w:val="de-DE"/>
              </w:rPr>
              <w:t xml:space="preserve"> redaktorka v </w:t>
            </w:r>
            <w:r w:rsidR="006C12ED" w:rsidRPr="004018B9">
              <w:rPr>
                <w:sz w:val="20"/>
                <w:szCs w:val="20"/>
              </w:rPr>
              <w:t xml:space="preserve">časopis Esence, Praha </w:t>
            </w:r>
          </w:p>
          <w:p w14:paraId="5E50A64F" w14:textId="681FFCE0" w:rsidR="006C12ED" w:rsidRPr="004018B9" w:rsidRDefault="002573F4" w:rsidP="00E400EA">
            <w:pPr>
              <w:pStyle w:val="Default"/>
              <w:rPr>
                <w:sz w:val="20"/>
                <w:szCs w:val="20"/>
                <w:lang w:val="en-US"/>
              </w:rPr>
            </w:pPr>
            <w:r>
              <w:rPr>
                <w:sz w:val="20"/>
                <w:szCs w:val="20"/>
                <w:lang w:val="en-US"/>
              </w:rPr>
              <w:t>2016-do</w:t>
            </w:r>
            <w:r w:rsidR="006C12ED" w:rsidRPr="004018B9">
              <w:rPr>
                <w:sz w:val="20"/>
                <w:szCs w:val="20"/>
                <w:lang w:val="en-US"/>
              </w:rPr>
              <w:t>sud</w:t>
            </w:r>
            <w:r>
              <w:rPr>
                <w:sz w:val="20"/>
                <w:szCs w:val="20"/>
                <w:lang w:val="en-US"/>
              </w:rPr>
              <w:t>:</w:t>
            </w:r>
            <w:r w:rsidR="006C12ED" w:rsidRPr="004018B9">
              <w:rPr>
                <w:sz w:val="20"/>
                <w:szCs w:val="20"/>
                <w:lang w:val="en-US"/>
              </w:rPr>
              <w:t xml:space="preserve"> Art Director v </w:t>
            </w:r>
            <w:r w:rsidR="006C12ED" w:rsidRPr="004018B9">
              <w:rPr>
                <w:sz w:val="20"/>
                <w:szCs w:val="20"/>
                <w:lang w:val="it-IT"/>
              </w:rPr>
              <w:t>magaz</w:t>
            </w:r>
            <w:r w:rsidR="006C12ED" w:rsidRPr="004018B9">
              <w:rPr>
                <w:sz w:val="20"/>
                <w:szCs w:val="20"/>
              </w:rPr>
              <w:t xml:space="preserve">ínu NN </w:t>
            </w:r>
          </w:p>
          <w:p w14:paraId="5709153E" w14:textId="390BD9DB" w:rsidR="006C12ED" w:rsidRPr="004018B9" w:rsidRDefault="002573F4" w:rsidP="00D3581F">
            <w:pPr>
              <w:pStyle w:val="Default"/>
              <w:numPr>
                <w:ilvl w:val="1"/>
                <w:numId w:val="83"/>
              </w:numPr>
              <w:pBdr>
                <w:top w:val="nil"/>
                <w:left w:val="nil"/>
                <w:bottom w:val="nil"/>
                <w:right w:val="nil"/>
                <w:between w:val="nil"/>
                <w:bar w:val="nil"/>
              </w:pBdr>
              <w:autoSpaceDE/>
              <w:autoSpaceDN/>
              <w:adjustRightInd/>
              <w:rPr>
                <w:sz w:val="20"/>
                <w:szCs w:val="20"/>
              </w:rPr>
            </w:pPr>
            <w:r>
              <w:rPr>
                <w:sz w:val="20"/>
                <w:szCs w:val="20"/>
                <w:lang w:val="de-DE"/>
              </w:rPr>
              <w:t xml:space="preserve">: </w:t>
            </w:r>
            <w:r w:rsidR="006C12ED" w:rsidRPr="004018B9">
              <w:rPr>
                <w:sz w:val="20"/>
                <w:szCs w:val="20"/>
                <w:lang w:val="de-DE"/>
              </w:rPr>
              <w:t xml:space="preserve">Freelancer USA </w:t>
            </w:r>
          </w:p>
          <w:p w14:paraId="1280BE9F" w14:textId="77777777" w:rsidR="006C12ED" w:rsidRPr="00EB3CA0" w:rsidRDefault="006C12ED" w:rsidP="00E400EA">
            <w:pPr>
              <w:pStyle w:val="Default"/>
              <w:rPr>
                <w:sz w:val="20"/>
                <w:szCs w:val="20"/>
                <w:lang w:val="en-US"/>
              </w:rPr>
            </w:pPr>
            <w:r w:rsidRPr="00EB3CA0">
              <w:rPr>
                <w:sz w:val="20"/>
                <w:szCs w:val="20"/>
              </w:rPr>
              <w:t>-spolupráce s galeriemi, časopisy, architekty, výtvarníky, design</w:t>
            </w:r>
            <w:r w:rsidRPr="00EB3CA0">
              <w:rPr>
                <w:sz w:val="20"/>
                <w:szCs w:val="20"/>
                <w:lang w:val="fr-FR"/>
              </w:rPr>
              <w:t>é</w:t>
            </w:r>
            <w:r w:rsidRPr="00EB3CA0">
              <w:rPr>
                <w:sz w:val="20"/>
                <w:szCs w:val="20"/>
                <w:lang w:val="en-US"/>
              </w:rPr>
              <w:t>ry</w:t>
            </w:r>
          </w:p>
          <w:p w14:paraId="3B46F1BC" w14:textId="5A58E318" w:rsidR="006C12ED" w:rsidRPr="009B6AE3" w:rsidRDefault="006C12ED" w:rsidP="004F51FC">
            <w:pPr>
              <w:pStyle w:val="Default"/>
              <w:rPr>
                <w:color w:val="FF0000"/>
              </w:rPr>
            </w:pPr>
            <w:r w:rsidRPr="00EB3CA0">
              <w:rPr>
                <w:sz w:val="20"/>
                <w:szCs w:val="20"/>
              </w:rPr>
              <w:t xml:space="preserve">-spolupráce s institucemi UMPRUM, Moravská galerie Brno, Střední průmyslová škola grafická Hellichovka, Designblok  </w:t>
            </w:r>
          </w:p>
        </w:tc>
      </w:tr>
      <w:tr w:rsidR="006C12ED" w14:paraId="4C0BDC6A" w14:textId="77777777" w:rsidTr="00E400EA">
        <w:trPr>
          <w:trHeight w:val="250"/>
        </w:trPr>
        <w:tc>
          <w:tcPr>
            <w:tcW w:w="9859" w:type="dxa"/>
            <w:gridSpan w:val="15"/>
            <w:shd w:val="clear" w:color="auto" w:fill="F7CAAC"/>
          </w:tcPr>
          <w:p w14:paraId="48750349" w14:textId="77777777" w:rsidR="006C12ED" w:rsidRDefault="006C12ED" w:rsidP="00E400EA">
            <w:pPr>
              <w:jc w:val="both"/>
            </w:pPr>
            <w:r>
              <w:rPr>
                <w:b/>
              </w:rPr>
              <w:t>Zkušenosti s vedením kvalifikačních a rigorózních prací</w:t>
            </w:r>
          </w:p>
        </w:tc>
      </w:tr>
      <w:tr w:rsidR="006C12ED" w14:paraId="52061D53" w14:textId="77777777" w:rsidTr="00E153D9">
        <w:trPr>
          <w:trHeight w:val="406"/>
        </w:trPr>
        <w:tc>
          <w:tcPr>
            <w:tcW w:w="9859" w:type="dxa"/>
            <w:gridSpan w:val="15"/>
          </w:tcPr>
          <w:p w14:paraId="7E13A0A0" w14:textId="77777777" w:rsidR="006C12ED" w:rsidRDefault="006C12ED" w:rsidP="00E400EA">
            <w:pPr>
              <w:jc w:val="both"/>
            </w:pPr>
          </w:p>
        </w:tc>
      </w:tr>
      <w:tr w:rsidR="006C12ED" w14:paraId="580B5065" w14:textId="77777777" w:rsidTr="00E400EA">
        <w:trPr>
          <w:cantSplit/>
        </w:trPr>
        <w:tc>
          <w:tcPr>
            <w:tcW w:w="3347" w:type="dxa"/>
            <w:gridSpan w:val="3"/>
            <w:tcBorders>
              <w:top w:val="single" w:sz="12" w:space="0" w:color="auto"/>
            </w:tcBorders>
            <w:shd w:val="clear" w:color="auto" w:fill="F7CAAC"/>
          </w:tcPr>
          <w:p w14:paraId="4F9FD517" w14:textId="77777777" w:rsidR="006C12ED" w:rsidRDefault="006C12ED" w:rsidP="00E400EA">
            <w:pPr>
              <w:jc w:val="both"/>
            </w:pPr>
            <w:r>
              <w:rPr>
                <w:b/>
              </w:rPr>
              <w:t xml:space="preserve">Obor habilitačního řízení </w:t>
            </w:r>
          </w:p>
        </w:tc>
        <w:tc>
          <w:tcPr>
            <w:tcW w:w="2245" w:type="dxa"/>
            <w:gridSpan w:val="3"/>
            <w:tcBorders>
              <w:top w:val="single" w:sz="12" w:space="0" w:color="auto"/>
            </w:tcBorders>
            <w:shd w:val="clear" w:color="auto" w:fill="F7CAAC"/>
          </w:tcPr>
          <w:p w14:paraId="41BEA853" w14:textId="77777777" w:rsidR="006C12ED" w:rsidRDefault="006C12ED" w:rsidP="00E400EA">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4A4C513E" w14:textId="77777777" w:rsidR="006C12ED" w:rsidRDefault="006C12ED" w:rsidP="00E400EA">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6CD5903C" w14:textId="77777777" w:rsidR="006C12ED" w:rsidRDefault="006C12ED" w:rsidP="00E400EA">
            <w:pPr>
              <w:jc w:val="both"/>
              <w:rPr>
                <w:b/>
              </w:rPr>
            </w:pPr>
            <w:r>
              <w:rPr>
                <w:b/>
              </w:rPr>
              <w:t>Ohlasy publikací</w:t>
            </w:r>
          </w:p>
        </w:tc>
      </w:tr>
      <w:tr w:rsidR="006C12ED" w14:paraId="6CF9F119" w14:textId="77777777" w:rsidTr="00E400EA">
        <w:trPr>
          <w:cantSplit/>
        </w:trPr>
        <w:tc>
          <w:tcPr>
            <w:tcW w:w="3347" w:type="dxa"/>
            <w:gridSpan w:val="3"/>
          </w:tcPr>
          <w:p w14:paraId="4518239C" w14:textId="77777777" w:rsidR="006C12ED" w:rsidRDefault="006C12ED" w:rsidP="00E400EA">
            <w:pPr>
              <w:jc w:val="both"/>
            </w:pPr>
          </w:p>
        </w:tc>
        <w:tc>
          <w:tcPr>
            <w:tcW w:w="2245" w:type="dxa"/>
            <w:gridSpan w:val="3"/>
          </w:tcPr>
          <w:p w14:paraId="4A1AE73F" w14:textId="77777777" w:rsidR="006C12ED" w:rsidRDefault="006C12ED" w:rsidP="00E400EA">
            <w:pPr>
              <w:jc w:val="both"/>
            </w:pPr>
          </w:p>
        </w:tc>
        <w:tc>
          <w:tcPr>
            <w:tcW w:w="2248" w:type="dxa"/>
            <w:gridSpan w:val="5"/>
            <w:tcBorders>
              <w:right w:val="single" w:sz="12" w:space="0" w:color="auto"/>
            </w:tcBorders>
          </w:tcPr>
          <w:p w14:paraId="052631FC" w14:textId="77777777" w:rsidR="006C12ED" w:rsidRDefault="006C12ED" w:rsidP="00E400EA">
            <w:pPr>
              <w:jc w:val="both"/>
            </w:pPr>
          </w:p>
        </w:tc>
        <w:tc>
          <w:tcPr>
            <w:tcW w:w="632" w:type="dxa"/>
            <w:gridSpan w:val="2"/>
            <w:tcBorders>
              <w:left w:val="single" w:sz="12" w:space="0" w:color="auto"/>
            </w:tcBorders>
            <w:shd w:val="clear" w:color="auto" w:fill="F7CAAC"/>
          </w:tcPr>
          <w:p w14:paraId="255838B6" w14:textId="77777777" w:rsidR="006C12ED" w:rsidRPr="00F20AEF" w:rsidRDefault="006C12ED" w:rsidP="00E400EA">
            <w:pPr>
              <w:jc w:val="both"/>
            </w:pPr>
            <w:r w:rsidRPr="00F20AEF">
              <w:rPr>
                <w:b/>
              </w:rPr>
              <w:t>WoS</w:t>
            </w:r>
          </w:p>
        </w:tc>
        <w:tc>
          <w:tcPr>
            <w:tcW w:w="693" w:type="dxa"/>
            <w:shd w:val="clear" w:color="auto" w:fill="F7CAAC"/>
          </w:tcPr>
          <w:p w14:paraId="44845F61" w14:textId="77777777" w:rsidR="006C12ED" w:rsidRPr="00F20AEF" w:rsidRDefault="006C12ED" w:rsidP="00E400EA">
            <w:pPr>
              <w:jc w:val="both"/>
              <w:rPr>
                <w:sz w:val="18"/>
              </w:rPr>
            </w:pPr>
            <w:r w:rsidRPr="00F20AEF">
              <w:rPr>
                <w:b/>
                <w:sz w:val="18"/>
              </w:rPr>
              <w:t>Scopus</w:t>
            </w:r>
          </w:p>
        </w:tc>
        <w:tc>
          <w:tcPr>
            <w:tcW w:w="694" w:type="dxa"/>
            <w:shd w:val="clear" w:color="auto" w:fill="F7CAAC"/>
          </w:tcPr>
          <w:p w14:paraId="254BEE19" w14:textId="77777777" w:rsidR="006C12ED" w:rsidRDefault="006C12ED" w:rsidP="00E400EA">
            <w:pPr>
              <w:jc w:val="both"/>
            </w:pPr>
            <w:r>
              <w:rPr>
                <w:b/>
                <w:sz w:val="18"/>
              </w:rPr>
              <w:t>ostatní</w:t>
            </w:r>
          </w:p>
        </w:tc>
      </w:tr>
      <w:tr w:rsidR="006C12ED" w14:paraId="04AF6360" w14:textId="77777777" w:rsidTr="00E400EA">
        <w:trPr>
          <w:cantSplit/>
          <w:trHeight w:val="70"/>
        </w:trPr>
        <w:tc>
          <w:tcPr>
            <w:tcW w:w="3347" w:type="dxa"/>
            <w:gridSpan w:val="3"/>
            <w:shd w:val="clear" w:color="auto" w:fill="F7CAAC"/>
          </w:tcPr>
          <w:p w14:paraId="4BA338E1" w14:textId="77777777" w:rsidR="006C12ED" w:rsidRDefault="006C12ED" w:rsidP="00E400EA">
            <w:pPr>
              <w:jc w:val="both"/>
            </w:pPr>
            <w:r>
              <w:rPr>
                <w:b/>
              </w:rPr>
              <w:t>Obor jmenovacího řízení</w:t>
            </w:r>
          </w:p>
        </w:tc>
        <w:tc>
          <w:tcPr>
            <w:tcW w:w="2245" w:type="dxa"/>
            <w:gridSpan w:val="3"/>
            <w:shd w:val="clear" w:color="auto" w:fill="F7CAAC"/>
          </w:tcPr>
          <w:p w14:paraId="4FC9DFB0" w14:textId="77777777" w:rsidR="006C12ED" w:rsidRDefault="006C12ED" w:rsidP="00E400EA">
            <w:pPr>
              <w:jc w:val="both"/>
            </w:pPr>
            <w:r>
              <w:rPr>
                <w:b/>
              </w:rPr>
              <w:t>Rok udělení hodnosti</w:t>
            </w:r>
          </w:p>
        </w:tc>
        <w:tc>
          <w:tcPr>
            <w:tcW w:w="2248" w:type="dxa"/>
            <w:gridSpan w:val="5"/>
            <w:tcBorders>
              <w:right w:val="single" w:sz="12" w:space="0" w:color="auto"/>
            </w:tcBorders>
            <w:shd w:val="clear" w:color="auto" w:fill="F7CAAC"/>
          </w:tcPr>
          <w:p w14:paraId="0E973583" w14:textId="77777777" w:rsidR="006C12ED" w:rsidRDefault="006C12ED" w:rsidP="00E400EA">
            <w:pPr>
              <w:jc w:val="both"/>
            </w:pPr>
            <w:r>
              <w:rPr>
                <w:b/>
              </w:rPr>
              <w:t>Řízení konáno na VŠ</w:t>
            </w:r>
          </w:p>
        </w:tc>
        <w:tc>
          <w:tcPr>
            <w:tcW w:w="632" w:type="dxa"/>
            <w:gridSpan w:val="2"/>
            <w:tcBorders>
              <w:left w:val="single" w:sz="12" w:space="0" w:color="auto"/>
            </w:tcBorders>
          </w:tcPr>
          <w:p w14:paraId="59EC9C82" w14:textId="77777777" w:rsidR="006C12ED" w:rsidRPr="00F20AEF" w:rsidRDefault="006C12ED" w:rsidP="00E400EA">
            <w:pPr>
              <w:jc w:val="both"/>
              <w:rPr>
                <w:b/>
              </w:rPr>
            </w:pPr>
          </w:p>
        </w:tc>
        <w:tc>
          <w:tcPr>
            <w:tcW w:w="693" w:type="dxa"/>
          </w:tcPr>
          <w:p w14:paraId="653D10B9" w14:textId="77777777" w:rsidR="006C12ED" w:rsidRPr="00F20AEF" w:rsidRDefault="006C12ED" w:rsidP="00E400EA">
            <w:pPr>
              <w:jc w:val="both"/>
              <w:rPr>
                <w:b/>
              </w:rPr>
            </w:pPr>
          </w:p>
        </w:tc>
        <w:tc>
          <w:tcPr>
            <w:tcW w:w="694" w:type="dxa"/>
          </w:tcPr>
          <w:p w14:paraId="72B77FD1" w14:textId="77777777" w:rsidR="006C12ED" w:rsidRDefault="006C12ED" w:rsidP="00E400EA">
            <w:pPr>
              <w:jc w:val="both"/>
              <w:rPr>
                <w:b/>
              </w:rPr>
            </w:pPr>
          </w:p>
        </w:tc>
      </w:tr>
      <w:tr w:rsidR="006C12ED" w14:paraId="63225390" w14:textId="77777777" w:rsidTr="00E400EA">
        <w:trPr>
          <w:trHeight w:val="205"/>
        </w:trPr>
        <w:tc>
          <w:tcPr>
            <w:tcW w:w="3347" w:type="dxa"/>
            <w:gridSpan w:val="3"/>
          </w:tcPr>
          <w:p w14:paraId="57840376" w14:textId="77777777" w:rsidR="006C12ED" w:rsidRDefault="006C12ED" w:rsidP="00E400EA">
            <w:pPr>
              <w:jc w:val="both"/>
            </w:pPr>
          </w:p>
        </w:tc>
        <w:tc>
          <w:tcPr>
            <w:tcW w:w="2245" w:type="dxa"/>
            <w:gridSpan w:val="3"/>
          </w:tcPr>
          <w:p w14:paraId="7E85986F" w14:textId="77777777" w:rsidR="006C12ED" w:rsidRDefault="006C12ED" w:rsidP="00E400EA">
            <w:pPr>
              <w:jc w:val="both"/>
            </w:pPr>
          </w:p>
        </w:tc>
        <w:tc>
          <w:tcPr>
            <w:tcW w:w="2248" w:type="dxa"/>
            <w:gridSpan w:val="5"/>
            <w:tcBorders>
              <w:right w:val="single" w:sz="12" w:space="0" w:color="auto"/>
            </w:tcBorders>
          </w:tcPr>
          <w:p w14:paraId="6635E0F8" w14:textId="77777777" w:rsidR="006C12ED" w:rsidRDefault="006C12ED" w:rsidP="00E400EA">
            <w:pPr>
              <w:jc w:val="both"/>
            </w:pPr>
          </w:p>
        </w:tc>
        <w:tc>
          <w:tcPr>
            <w:tcW w:w="1325" w:type="dxa"/>
            <w:gridSpan w:val="3"/>
            <w:tcBorders>
              <w:left w:val="single" w:sz="12" w:space="0" w:color="auto"/>
            </w:tcBorders>
            <w:shd w:val="clear" w:color="auto" w:fill="FBD4B4"/>
            <w:vAlign w:val="center"/>
          </w:tcPr>
          <w:p w14:paraId="3C0473AB" w14:textId="77777777" w:rsidR="006C12ED" w:rsidRPr="00F20AEF" w:rsidRDefault="006C12ED" w:rsidP="00E400EA">
            <w:pPr>
              <w:jc w:val="both"/>
              <w:rPr>
                <w:b/>
                <w:sz w:val="18"/>
              </w:rPr>
            </w:pPr>
            <w:r w:rsidRPr="00F20AEF">
              <w:rPr>
                <w:b/>
                <w:sz w:val="18"/>
              </w:rPr>
              <w:t>H-index WoS/Scopus</w:t>
            </w:r>
          </w:p>
        </w:tc>
        <w:tc>
          <w:tcPr>
            <w:tcW w:w="694" w:type="dxa"/>
            <w:vAlign w:val="center"/>
          </w:tcPr>
          <w:p w14:paraId="11D63E57" w14:textId="77777777" w:rsidR="006C12ED" w:rsidRDefault="006C12ED" w:rsidP="00E400EA">
            <w:pPr>
              <w:rPr>
                <w:b/>
              </w:rPr>
            </w:pPr>
            <w:r>
              <w:rPr>
                <w:b/>
              </w:rPr>
              <w:t xml:space="preserve">    /</w:t>
            </w:r>
          </w:p>
        </w:tc>
      </w:tr>
      <w:tr w:rsidR="006C12ED" w14:paraId="316FB94F" w14:textId="77777777" w:rsidTr="00E400EA">
        <w:tc>
          <w:tcPr>
            <w:tcW w:w="9859" w:type="dxa"/>
            <w:gridSpan w:val="15"/>
            <w:shd w:val="clear" w:color="auto" w:fill="F7CAAC"/>
          </w:tcPr>
          <w:p w14:paraId="36ECB1DA" w14:textId="77777777" w:rsidR="006C12ED" w:rsidRDefault="006C12ED" w:rsidP="00E400EA">
            <w:pPr>
              <w:jc w:val="both"/>
              <w:rPr>
                <w:b/>
              </w:rPr>
            </w:pPr>
            <w:r>
              <w:rPr>
                <w:b/>
              </w:rPr>
              <w:t xml:space="preserve">Přehled o nejvýznamnější publikační a další tvůrčí činnosti nebo další profesní činnosti u odborníků z praxe vztahující se k zabezpečovaným předmětům </w:t>
            </w:r>
          </w:p>
        </w:tc>
      </w:tr>
      <w:tr w:rsidR="006C12ED" w14:paraId="2D7307BC" w14:textId="77777777" w:rsidTr="002573F4">
        <w:trPr>
          <w:trHeight w:val="694"/>
        </w:trPr>
        <w:tc>
          <w:tcPr>
            <w:tcW w:w="9859" w:type="dxa"/>
            <w:gridSpan w:val="15"/>
          </w:tcPr>
          <w:p w14:paraId="2624DF9F" w14:textId="77777777" w:rsidR="006C12ED" w:rsidRPr="006C12ED" w:rsidRDefault="006C12ED" w:rsidP="00E400EA">
            <w:pPr>
              <w:pStyle w:val="Default"/>
              <w:spacing w:line="280" w:lineRule="atLeast"/>
              <w:rPr>
                <w:rFonts w:eastAsia="Times New Roman"/>
                <w:color w:val="auto"/>
                <w:sz w:val="20"/>
                <w:szCs w:val="20"/>
              </w:rPr>
            </w:pPr>
            <w:r w:rsidRPr="006C12ED">
              <w:rPr>
                <w:rFonts w:eastAsia="Times New Roman"/>
                <w:color w:val="auto"/>
                <w:sz w:val="20"/>
                <w:szCs w:val="20"/>
              </w:rPr>
              <w:t>Publikace:</w:t>
            </w:r>
          </w:p>
          <w:p w14:paraId="038A4D20" w14:textId="77777777" w:rsidR="00895660" w:rsidRPr="006C12ED" w:rsidRDefault="00895660" w:rsidP="00895660">
            <w:pPr>
              <w:pStyle w:val="Body"/>
              <w:rPr>
                <w:ins w:id="483" w:author="Hana Ponížilová" w:date="2023-05-25T13:45:00Z"/>
                <w:rFonts w:ascii="Times New Roman" w:eastAsia="Times New Roman" w:hAnsi="Times New Roman"/>
                <w:color w:val="auto"/>
                <w:sz w:val="20"/>
              </w:rPr>
            </w:pPr>
            <w:ins w:id="484" w:author="Hana Ponížilová" w:date="2023-05-25T13:45:00Z">
              <w:r>
                <w:rPr>
                  <w:rFonts w:ascii="Times New Roman" w:eastAsia="Times New Roman" w:hAnsi="Times New Roman"/>
                  <w:color w:val="auto"/>
                  <w:sz w:val="20"/>
                </w:rPr>
                <w:t>2022:</w:t>
              </w:r>
              <w:r w:rsidRPr="006C12ED">
                <w:rPr>
                  <w:rFonts w:ascii="Times New Roman" w:eastAsia="Times New Roman" w:hAnsi="Times New Roman"/>
                  <w:color w:val="auto"/>
                  <w:sz w:val="20"/>
                </w:rPr>
                <w:t xml:space="preserve"> Paris, Studio DECHEM ve spolupráci s Karin Zadrick, představení projektu v Galerii Czech Concept Store “Křehkost dobra“</w:t>
              </w:r>
            </w:ins>
          </w:p>
          <w:p w14:paraId="6FA39B05" w14:textId="43561932" w:rsidR="006C12ED" w:rsidRPr="006C12ED" w:rsidRDefault="002573F4" w:rsidP="00E400EA">
            <w:pPr>
              <w:pStyle w:val="Body"/>
              <w:rPr>
                <w:rFonts w:ascii="Times New Roman" w:eastAsia="Times New Roman" w:hAnsi="Times New Roman"/>
                <w:color w:val="auto"/>
                <w:sz w:val="20"/>
              </w:rPr>
            </w:pPr>
            <w:r>
              <w:rPr>
                <w:rFonts w:ascii="Times New Roman" w:eastAsia="Times New Roman" w:hAnsi="Times New Roman"/>
                <w:color w:val="auto"/>
                <w:sz w:val="20"/>
              </w:rPr>
              <w:t>2021:</w:t>
            </w:r>
            <w:r w:rsidR="006C12ED" w:rsidRPr="006C12ED">
              <w:rPr>
                <w:rFonts w:ascii="Times New Roman" w:eastAsia="Times New Roman" w:hAnsi="Times New Roman"/>
                <w:color w:val="auto"/>
                <w:sz w:val="20"/>
              </w:rPr>
              <w:t xml:space="preserve"> Zeď mezi námi, 2021, Edika, naučná literatura, spoluatorka, texty, fotografie, grafická podoba publikace </w:t>
            </w:r>
          </w:p>
          <w:p w14:paraId="292EA320" w14:textId="49754233" w:rsidR="006C12ED" w:rsidRPr="006C12ED" w:rsidRDefault="006C12ED" w:rsidP="00E400EA">
            <w:pPr>
              <w:pStyle w:val="Body"/>
              <w:rPr>
                <w:rFonts w:ascii="Times New Roman" w:eastAsia="Times New Roman" w:hAnsi="Times New Roman"/>
                <w:color w:val="auto"/>
                <w:sz w:val="20"/>
              </w:rPr>
            </w:pPr>
            <w:r w:rsidRPr="006C12ED">
              <w:rPr>
                <w:rFonts w:ascii="Times New Roman" w:eastAsia="Times New Roman" w:hAnsi="Times New Roman"/>
                <w:color w:val="auto"/>
                <w:sz w:val="20"/>
              </w:rPr>
              <w:t xml:space="preserve">Výstavy, projekty: </w:t>
            </w:r>
          </w:p>
          <w:p w14:paraId="6BAAC490" w14:textId="5B0652BF" w:rsidR="006C12ED" w:rsidRPr="006C12ED" w:rsidRDefault="002573F4" w:rsidP="00E400EA">
            <w:pPr>
              <w:pStyle w:val="Body"/>
              <w:rPr>
                <w:rFonts w:ascii="Times New Roman" w:eastAsia="Times New Roman" w:hAnsi="Times New Roman"/>
                <w:color w:val="auto"/>
                <w:sz w:val="20"/>
              </w:rPr>
            </w:pPr>
            <w:r>
              <w:rPr>
                <w:rFonts w:ascii="Times New Roman" w:eastAsia="Times New Roman" w:hAnsi="Times New Roman"/>
                <w:color w:val="auto"/>
                <w:sz w:val="20"/>
              </w:rPr>
              <w:t>2021:</w:t>
            </w:r>
            <w:r w:rsidR="006C12ED" w:rsidRPr="006C12ED">
              <w:rPr>
                <w:rFonts w:ascii="Times New Roman" w:eastAsia="Times New Roman" w:hAnsi="Times New Roman"/>
                <w:color w:val="auto"/>
                <w:sz w:val="20"/>
              </w:rPr>
              <w:t xml:space="preserve"> Moravská galerie v Brně, od roku 2021 součástí   stále expozice současného designu, fotografie / Karin Zadrick /</w:t>
            </w:r>
          </w:p>
          <w:p w14:paraId="1143AB72" w14:textId="496D4AA9" w:rsidR="006C12ED" w:rsidRPr="006C12ED" w:rsidRDefault="006C12ED" w:rsidP="00E400EA">
            <w:pPr>
              <w:pStyle w:val="Body"/>
              <w:rPr>
                <w:rFonts w:ascii="Times New Roman" w:eastAsia="Times New Roman" w:hAnsi="Times New Roman"/>
                <w:color w:val="auto"/>
                <w:sz w:val="20"/>
              </w:rPr>
            </w:pPr>
            <w:r w:rsidRPr="006C12ED">
              <w:rPr>
                <w:rFonts w:ascii="Times New Roman" w:eastAsia="Times New Roman" w:hAnsi="Times New Roman"/>
                <w:color w:val="auto"/>
                <w:sz w:val="20"/>
              </w:rPr>
              <w:t>2021</w:t>
            </w:r>
            <w:r w:rsidR="002573F4">
              <w:rPr>
                <w:rFonts w:ascii="Times New Roman" w:eastAsia="Times New Roman" w:hAnsi="Times New Roman"/>
                <w:color w:val="auto"/>
                <w:sz w:val="20"/>
              </w:rPr>
              <w:t>:</w:t>
            </w:r>
            <w:r w:rsidRPr="006C12ED">
              <w:rPr>
                <w:rFonts w:ascii="Times New Roman" w:eastAsia="Times New Roman" w:hAnsi="Times New Roman"/>
                <w:color w:val="auto"/>
                <w:sz w:val="20"/>
              </w:rPr>
              <w:t xml:space="preserve"> Designblok, expozice UMPRUM, Praha</w:t>
            </w:r>
          </w:p>
          <w:p w14:paraId="777DBAC5" w14:textId="7C2CECD0" w:rsidR="006C12ED" w:rsidRDefault="006C12ED" w:rsidP="00031D92">
            <w:pPr>
              <w:pStyle w:val="Body"/>
            </w:pPr>
            <w:r w:rsidRPr="006C12ED">
              <w:rPr>
                <w:rFonts w:ascii="Times New Roman" w:eastAsia="Times New Roman" w:hAnsi="Times New Roman"/>
                <w:color w:val="auto"/>
                <w:sz w:val="20"/>
              </w:rPr>
              <w:t>2019</w:t>
            </w:r>
            <w:r w:rsidR="002573F4">
              <w:rPr>
                <w:rFonts w:ascii="Times New Roman" w:eastAsia="Times New Roman" w:hAnsi="Times New Roman"/>
                <w:color w:val="auto"/>
                <w:sz w:val="20"/>
              </w:rPr>
              <w:t>:</w:t>
            </w:r>
            <w:r w:rsidRPr="006C12ED">
              <w:rPr>
                <w:rFonts w:ascii="Times New Roman" w:eastAsia="Times New Roman" w:hAnsi="Times New Roman"/>
                <w:color w:val="auto"/>
                <w:sz w:val="20"/>
              </w:rPr>
              <w:t xml:space="preserve"> Designblok, Arthouse, art selekce, Dechem a Karin Zadrick, Arthouse, Black in black</w:t>
            </w:r>
          </w:p>
        </w:tc>
      </w:tr>
      <w:tr w:rsidR="006C12ED" w14:paraId="63E002D1" w14:textId="77777777" w:rsidTr="00E400EA">
        <w:trPr>
          <w:trHeight w:val="218"/>
        </w:trPr>
        <w:tc>
          <w:tcPr>
            <w:tcW w:w="9859" w:type="dxa"/>
            <w:gridSpan w:val="15"/>
            <w:shd w:val="clear" w:color="auto" w:fill="F7CAAC"/>
          </w:tcPr>
          <w:p w14:paraId="30FC8DFD" w14:textId="4A90B93E" w:rsidR="006C12ED" w:rsidRDefault="005D19A3" w:rsidP="00E400EA">
            <w:pPr>
              <w:rPr>
                <w:b/>
              </w:rPr>
            </w:pPr>
            <w:r>
              <w:br w:type="page"/>
            </w:r>
            <w:r w:rsidR="006C12ED">
              <w:rPr>
                <w:b/>
              </w:rPr>
              <w:t>Působení v zahraničí</w:t>
            </w:r>
          </w:p>
        </w:tc>
      </w:tr>
      <w:tr w:rsidR="006C12ED" w14:paraId="55D340C4" w14:textId="77777777" w:rsidTr="00E153D9">
        <w:trPr>
          <w:trHeight w:val="173"/>
        </w:trPr>
        <w:tc>
          <w:tcPr>
            <w:tcW w:w="9859" w:type="dxa"/>
            <w:gridSpan w:val="15"/>
          </w:tcPr>
          <w:p w14:paraId="23D8F8F3" w14:textId="25786F2A" w:rsidR="006C12ED" w:rsidRPr="00EB3CA0" w:rsidRDefault="006C12ED" w:rsidP="00E400EA">
            <w:pPr>
              <w:rPr>
                <w:b/>
              </w:rPr>
            </w:pPr>
            <w:r w:rsidRPr="00EB3CA0">
              <w:t>2000-do</w:t>
            </w:r>
            <w:r w:rsidR="005D19A3">
              <w:t>sud:</w:t>
            </w:r>
            <w:r w:rsidRPr="00EB3CA0">
              <w:t xml:space="preserve"> workshopy, portfolio review, práce pro časopisy Travel magazine, Ocala Magazine</w:t>
            </w:r>
          </w:p>
        </w:tc>
      </w:tr>
      <w:tr w:rsidR="006C12ED" w14:paraId="0A44DFEE" w14:textId="77777777" w:rsidTr="00E400EA">
        <w:trPr>
          <w:cantSplit/>
          <w:trHeight w:val="470"/>
        </w:trPr>
        <w:tc>
          <w:tcPr>
            <w:tcW w:w="2518" w:type="dxa"/>
            <w:shd w:val="clear" w:color="auto" w:fill="F7CAAC"/>
          </w:tcPr>
          <w:p w14:paraId="24688BC7" w14:textId="77777777" w:rsidR="006C12ED" w:rsidRDefault="006C12ED" w:rsidP="00E400EA">
            <w:pPr>
              <w:jc w:val="both"/>
              <w:rPr>
                <w:b/>
              </w:rPr>
            </w:pPr>
            <w:r>
              <w:rPr>
                <w:b/>
              </w:rPr>
              <w:t xml:space="preserve">Podpis </w:t>
            </w:r>
          </w:p>
        </w:tc>
        <w:tc>
          <w:tcPr>
            <w:tcW w:w="4536" w:type="dxa"/>
            <w:gridSpan w:val="8"/>
          </w:tcPr>
          <w:p w14:paraId="59C70C56" w14:textId="7F216914" w:rsidR="006C12ED" w:rsidRDefault="004F51FC" w:rsidP="00E400EA">
            <w:pPr>
              <w:jc w:val="both"/>
            </w:pPr>
            <w:r>
              <w:t>Karin Zadrick v. r.</w:t>
            </w:r>
          </w:p>
        </w:tc>
        <w:tc>
          <w:tcPr>
            <w:tcW w:w="786" w:type="dxa"/>
            <w:gridSpan w:val="2"/>
            <w:shd w:val="clear" w:color="auto" w:fill="F7CAAC"/>
          </w:tcPr>
          <w:p w14:paraId="44311E2D" w14:textId="77777777" w:rsidR="006C12ED" w:rsidRDefault="006C12ED" w:rsidP="00E400EA">
            <w:pPr>
              <w:jc w:val="both"/>
            </w:pPr>
            <w:r>
              <w:rPr>
                <w:b/>
              </w:rPr>
              <w:t>datum</w:t>
            </w:r>
          </w:p>
        </w:tc>
        <w:tc>
          <w:tcPr>
            <w:tcW w:w="2019" w:type="dxa"/>
            <w:gridSpan w:val="4"/>
          </w:tcPr>
          <w:p w14:paraId="2B5F8382" w14:textId="07892ED8" w:rsidR="006C12ED" w:rsidRDefault="002573F4" w:rsidP="00D3581F">
            <w:pPr>
              <w:pStyle w:val="Odstavecseseznamem"/>
              <w:numPr>
                <w:ilvl w:val="1"/>
                <w:numId w:val="55"/>
              </w:numPr>
              <w:jc w:val="both"/>
            </w:pPr>
            <w:r>
              <w:t xml:space="preserve"> </w:t>
            </w:r>
            <w:r w:rsidR="004F51FC">
              <w:t>2023</w:t>
            </w:r>
          </w:p>
        </w:tc>
      </w:tr>
    </w:tbl>
    <w:p w14:paraId="3297143C" w14:textId="407148D2" w:rsidR="008C7603" w:rsidRDefault="008C7603">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19"/>
        <w:gridCol w:w="75"/>
        <w:gridCol w:w="634"/>
        <w:gridCol w:w="75"/>
        <w:gridCol w:w="77"/>
        <w:gridCol w:w="47"/>
        <w:gridCol w:w="585"/>
        <w:gridCol w:w="693"/>
        <w:gridCol w:w="694"/>
      </w:tblGrid>
      <w:tr w:rsidR="008C7603" w14:paraId="73388A32" w14:textId="77777777" w:rsidTr="00D91C10">
        <w:tc>
          <w:tcPr>
            <w:tcW w:w="9859" w:type="dxa"/>
            <w:gridSpan w:val="17"/>
            <w:tcBorders>
              <w:bottom w:val="double" w:sz="4" w:space="0" w:color="auto"/>
            </w:tcBorders>
            <w:shd w:val="clear" w:color="auto" w:fill="BDD6EE"/>
          </w:tcPr>
          <w:p w14:paraId="043EAB26" w14:textId="09663F4D" w:rsidR="008C7603" w:rsidRDefault="008C7603" w:rsidP="008C7603">
            <w:pPr>
              <w:jc w:val="both"/>
              <w:rPr>
                <w:b/>
                <w:sz w:val="28"/>
              </w:rPr>
            </w:pPr>
            <w:r>
              <w:rPr>
                <w:b/>
                <w:sz w:val="28"/>
              </w:rPr>
              <w:lastRenderedPageBreak/>
              <w:t>C-I – Personální zabezpečení</w:t>
            </w:r>
          </w:p>
        </w:tc>
      </w:tr>
      <w:tr w:rsidR="008C7603" w14:paraId="2987B0E6" w14:textId="77777777" w:rsidTr="00D91C10">
        <w:tc>
          <w:tcPr>
            <w:tcW w:w="2518" w:type="dxa"/>
            <w:tcBorders>
              <w:top w:val="double" w:sz="4" w:space="0" w:color="auto"/>
            </w:tcBorders>
            <w:shd w:val="clear" w:color="auto" w:fill="F7CAAC"/>
          </w:tcPr>
          <w:p w14:paraId="5B1AA59C" w14:textId="77777777" w:rsidR="008C7603" w:rsidRDefault="008C7603" w:rsidP="008C7603">
            <w:pPr>
              <w:jc w:val="both"/>
              <w:rPr>
                <w:b/>
              </w:rPr>
            </w:pPr>
            <w:r>
              <w:rPr>
                <w:b/>
              </w:rPr>
              <w:t>Vysoká škola</w:t>
            </w:r>
          </w:p>
        </w:tc>
        <w:tc>
          <w:tcPr>
            <w:tcW w:w="7341" w:type="dxa"/>
            <w:gridSpan w:val="16"/>
          </w:tcPr>
          <w:p w14:paraId="28503ED8" w14:textId="77777777" w:rsidR="008C7603" w:rsidRDefault="008C7603" w:rsidP="008C7603">
            <w:pPr>
              <w:jc w:val="both"/>
            </w:pPr>
            <w:r>
              <w:t>Univerzita Tomáše Bati ve Zlíně</w:t>
            </w:r>
          </w:p>
        </w:tc>
      </w:tr>
      <w:tr w:rsidR="008C7603" w14:paraId="734296D8" w14:textId="77777777" w:rsidTr="00D91C10">
        <w:tc>
          <w:tcPr>
            <w:tcW w:w="2518" w:type="dxa"/>
            <w:shd w:val="clear" w:color="auto" w:fill="F7CAAC"/>
          </w:tcPr>
          <w:p w14:paraId="559A2585" w14:textId="77777777" w:rsidR="008C7603" w:rsidRDefault="008C7603" w:rsidP="008C7603">
            <w:pPr>
              <w:jc w:val="both"/>
              <w:rPr>
                <w:b/>
              </w:rPr>
            </w:pPr>
            <w:r>
              <w:rPr>
                <w:b/>
              </w:rPr>
              <w:t>Součást vysoké školy</w:t>
            </w:r>
          </w:p>
        </w:tc>
        <w:tc>
          <w:tcPr>
            <w:tcW w:w="7341" w:type="dxa"/>
            <w:gridSpan w:val="16"/>
          </w:tcPr>
          <w:p w14:paraId="159E417A" w14:textId="77777777" w:rsidR="008C7603" w:rsidRDefault="008C7603" w:rsidP="008C7603">
            <w:pPr>
              <w:jc w:val="both"/>
            </w:pPr>
            <w:r>
              <w:t>Fakulta multimediálních komunikací</w:t>
            </w:r>
          </w:p>
        </w:tc>
      </w:tr>
      <w:tr w:rsidR="008C7603" w14:paraId="483D7250" w14:textId="77777777" w:rsidTr="00D91C10">
        <w:tc>
          <w:tcPr>
            <w:tcW w:w="2518" w:type="dxa"/>
            <w:shd w:val="clear" w:color="auto" w:fill="F7CAAC"/>
          </w:tcPr>
          <w:p w14:paraId="5CA1DF24" w14:textId="77777777" w:rsidR="008C7603" w:rsidRDefault="008C7603" w:rsidP="008C7603">
            <w:pPr>
              <w:jc w:val="both"/>
              <w:rPr>
                <w:b/>
              </w:rPr>
            </w:pPr>
            <w:r>
              <w:rPr>
                <w:b/>
              </w:rPr>
              <w:t>Název studijního programu</w:t>
            </w:r>
          </w:p>
        </w:tc>
        <w:tc>
          <w:tcPr>
            <w:tcW w:w="7341" w:type="dxa"/>
            <w:gridSpan w:val="16"/>
          </w:tcPr>
          <w:p w14:paraId="48FA5FE3" w14:textId="377FE7D0" w:rsidR="008C7603" w:rsidRDefault="00EC7362" w:rsidP="008C7603">
            <w:pPr>
              <w:jc w:val="both"/>
            </w:pPr>
            <w:r>
              <w:t>Design</w:t>
            </w:r>
          </w:p>
        </w:tc>
      </w:tr>
      <w:tr w:rsidR="008C7603" w14:paraId="7555A620" w14:textId="77777777" w:rsidTr="00D91C10">
        <w:tc>
          <w:tcPr>
            <w:tcW w:w="2518" w:type="dxa"/>
            <w:shd w:val="clear" w:color="auto" w:fill="F7CAAC"/>
          </w:tcPr>
          <w:p w14:paraId="785741A6" w14:textId="77777777" w:rsidR="008C7603" w:rsidRDefault="008C7603" w:rsidP="008C7603">
            <w:pPr>
              <w:jc w:val="both"/>
              <w:rPr>
                <w:b/>
              </w:rPr>
            </w:pPr>
            <w:r>
              <w:rPr>
                <w:b/>
              </w:rPr>
              <w:t>Jméno a příjmení</w:t>
            </w:r>
          </w:p>
        </w:tc>
        <w:tc>
          <w:tcPr>
            <w:tcW w:w="4536" w:type="dxa"/>
            <w:gridSpan w:val="9"/>
          </w:tcPr>
          <w:p w14:paraId="467E6E4C" w14:textId="77777777" w:rsidR="008C7603" w:rsidRDefault="008C7603" w:rsidP="008C7603">
            <w:pPr>
              <w:jc w:val="both"/>
            </w:pPr>
            <w:r>
              <w:t>Miroslav Zelinský</w:t>
            </w:r>
          </w:p>
        </w:tc>
        <w:tc>
          <w:tcPr>
            <w:tcW w:w="709" w:type="dxa"/>
            <w:gridSpan w:val="2"/>
            <w:shd w:val="clear" w:color="auto" w:fill="F7CAAC"/>
          </w:tcPr>
          <w:p w14:paraId="7B5A3026" w14:textId="77777777" w:rsidR="008C7603" w:rsidRDefault="008C7603" w:rsidP="008C7603">
            <w:pPr>
              <w:jc w:val="both"/>
              <w:rPr>
                <w:b/>
              </w:rPr>
            </w:pPr>
            <w:r>
              <w:rPr>
                <w:b/>
              </w:rPr>
              <w:t>Tituly</w:t>
            </w:r>
          </w:p>
        </w:tc>
        <w:tc>
          <w:tcPr>
            <w:tcW w:w="2096" w:type="dxa"/>
            <w:gridSpan w:val="5"/>
          </w:tcPr>
          <w:p w14:paraId="4DF61A24" w14:textId="77777777" w:rsidR="008C7603" w:rsidRDefault="008C7603" w:rsidP="008C7603">
            <w:pPr>
              <w:jc w:val="both"/>
            </w:pPr>
            <w:r>
              <w:t>doc. PhDr., CSc.</w:t>
            </w:r>
          </w:p>
        </w:tc>
      </w:tr>
      <w:tr w:rsidR="008C7603" w14:paraId="5CEB54F6" w14:textId="77777777" w:rsidTr="00D91C10">
        <w:tc>
          <w:tcPr>
            <w:tcW w:w="2518" w:type="dxa"/>
            <w:shd w:val="clear" w:color="auto" w:fill="F7CAAC"/>
          </w:tcPr>
          <w:p w14:paraId="71D30BAA" w14:textId="77777777" w:rsidR="008C7603" w:rsidRDefault="008C7603" w:rsidP="008C7603">
            <w:pPr>
              <w:jc w:val="both"/>
              <w:rPr>
                <w:b/>
              </w:rPr>
            </w:pPr>
            <w:r>
              <w:rPr>
                <w:b/>
              </w:rPr>
              <w:t>Rok narození</w:t>
            </w:r>
          </w:p>
        </w:tc>
        <w:tc>
          <w:tcPr>
            <w:tcW w:w="829" w:type="dxa"/>
            <w:gridSpan w:val="2"/>
          </w:tcPr>
          <w:p w14:paraId="48736448" w14:textId="77777777" w:rsidR="008C7603" w:rsidRDefault="008C7603" w:rsidP="008C7603">
            <w:pPr>
              <w:jc w:val="both"/>
            </w:pPr>
            <w:r>
              <w:t>1961</w:t>
            </w:r>
          </w:p>
        </w:tc>
        <w:tc>
          <w:tcPr>
            <w:tcW w:w="1721" w:type="dxa"/>
            <w:shd w:val="clear" w:color="auto" w:fill="F7CAAC"/>
          </w:tcPr>
          <w:p w14:paraId="0DDAEAD0" w14:textId="77777777" w:rsidR="008C7603" w:rsidRDefault="008C7603" w:rsidP="008C7603">
            <w:pPr>
              <w:jc w:val="both"/>
              <w:rPr>
                <w:b/>
              </w:rPr>
            </w:pPr>
            <w:r>
              <w:rPr>
                <w:b/>
              </w:rPr>
              <w:t>typ vztahu k VŠ</w:t>
            </w:r>
          </w:p>
        </w:tc>
        <w:tc>
          <w:tcPr>
            <w:tcW w:w="992" w:type="dxa"/>
            <w:gridSpan w:val="4"/>
          </w:tcPr>
          <w:p w14:paraId="226EDA12" w14:textId="77777777" w:rsidR="008C7603" w:rsidRDefault="008C7603" w:rsidP="008C7603">
            <w:pPr>
              <w:jc w:val="both"/>
            </w:pPr>
            <w:r>
              <w:t>pp</w:t>
            </w:r>
          </w:p>
        </w:tc>
        <w:tc>
          <w:tcPr>
            <w:tcW w:w="994" w:type="dxa"/>
            <w:gridSpan w:val="2"/>
            <w:shd w:val="clear" w:color="auto" w:fill="F7CAAC"/>
          </w:tcPr>
          <w:p w14:paraId="11B0BA56" w14:textId="77777777" w:rsidR="008C7603" w:rsidRDefault="008C7603" w:rsidP="008C7603">
            <w:pPr>
              <w:jc w:val="both"/>
              <w:rPr>
                <w:b/>
              </w:rPr>
            </w:pPr>
            <w:r>
              <w:rPr>
                <w:b/>
              </w:rPr>
              <w:t>rozsah</w:t>
            </w:r>
          </w:p>
        </w:tc>
        <w:tc>
          <w:tcPr>
            <w:tcW w:w="709" w:type="dxa"/>
            <w:gridSpan w:val="2"/>
          </w:tcPr>
          <w:p w14:paraId="43E927E5" w14:textId="77777777" w:rsidR="008C7603" w:rsidRDefault="008C7603" w:rsidP="008C7603">
            <w:pPr>
              <w:jc w:val="both"/>
            </w:pPr>
            <w:r>
              <w:t>20h/t</w:t>
            </w:r>
          </w:p>
        </w:tc>
        <w:tc>
          <w:tcPr>
            <w:tcW w:w="709" w:type="dxa"/>
            <w:gridSpan w:val="3"/>
            <w:shd w:val="clear" w:color="auto" w:fill="F7CAAC"/>
          </w:tcPr>
          <w:p w14:paraId="62AC4DF0" w14:textId="77777777" w:rsidR="008C7603" w:rsidRDefault="008C7603" w:rsidP="008C7603">
            <w:pPr>
              <w:jc w:val="both"/>
              <w:rPr>
                <w:b/>
              </w:rPr>
            </w:pPr>
            <w:r>
              <w:rPr>
                <w:b/>
              </w:rPr>
              <w:t>do kdy</w:t>
            </w:r>
          </w:p>
        </w:tc>
        <w:tc>
          <w:tcPr>
            <w:tcW w:w="1387" w:type="dxa"/>
            <w:gridSpan w:val="2"/>
          </w:tcPr>
          <w:p w14:paraId="0736D08D" w14:textId="77777777" w:rsidR="008C7603" w:rsidRDefault="008C7603" w:rsidP="008C7603">
            <w:pPr>
              <w:jc w:val="both"/>
            </w:pPr>
            <w:r>
              <w:t>N</w:t>
            </w:r>
          </w:p>
        </w:tc>
      </w:tr>
      <w:tr w:rsidR="008C7603" w14:paraId="0EF6D33E" w14:textId="77777777" w:rsidTr="00D91C10">
        <w:tc>
          <w:tcPr>
            <w:tcW w:w="5068" w:type="dxa"/>
            <w:gridSpan w:val="4"/>
            <w:shd w:val="clear" w:color="auto" w:fill="F7CAAC"/>
          </w:tcPr>
          <w:p w14:paraId="4B2753DB" w14:textId="77777777" w:rsidR="008C7603" w:rsidRDefault="008C7603" w:rsidP="008C7603">
            <w:pPr>
              <w:jc w:val="both"/>
              <w:rPr>
                <w:b/>
              </w:rPr>
            </w:pPr>
            <w:r>
              <w:rPr>
                <w:b/>
              </w:rPr>
              <w:t>Typ vztahu na součásti VŠ, která uskutečňuje st. program</w:t>
            </w:r>
          </w:p>
        </w:tc>
        <w:tc>
          <w:tcPr>
            <w:tcW w:w="992" w:type="dxa"/>
            <w:gridSpan w:val="4"/>
          </w:tcPr>
          <w:p w14:paraId="3EC8E761" w14:textId="77777777" w:rsidR="008C7603" w:rsidRDefault="008C7603" w:rsidP="008C7603">
            <w:pPr>
              <w:jc w:val="both"/>
            </w:pPr>
            <w:r>
              <w:t>pp</w:t>
            </w:r>
          </w:p>
        </w:tc>
        <w:tc>
          <w:tcPr>
            <w:tcW w:w="994" w:type="dxa"/>
            <w:gridSpan w:val="2"/>
            <w:shd w:val="clear" w:color="auto" w:fill="F7CAAC"/>
          </w:tcPr>
          <w:p w14:paraId="3C614084" w14:textId="77777777" w:rsidR="008C7603" w:rsidRDefault="008C7603" w:rsidP="008C7603">
            <w:pPr>
              <w:jc w:val="both"/>
              <w:rPr>
                <w:b/>
              </w:rPr>
            </w:pPr>
            <w:r>
              <w:rPr>
                <w:b/>
              </w:rPr>
              <w:t>rozsah</w:t>
            </w:r>
          </w:p>
        </w:tc>
        <w:tc>
          <w:tcPr>
            <w:tcW w:w="709" w:type="dxa"/>
            <w:gridSpan w:val="2"/>
          </w:tcPr>
          <w:p w14:paraId="79F4DE58" w14:textId="77777777" w:rsidR="008C7603" w:rsidRDefault="008C7603" w:rsidP="008C7603">
            <w:pPr>
              <w:jc w:val="both"/>
            </w:pPr>
            <w:r>
              <w:t>20h/t</w:t>
            </w:r>
          </w:p>
        </w:tc>
        <w:tc>
          <w:tcPr>
            <w:tcW w:w="709" w:type="dxa"/>
            <w:gridSpan w:val="3"/>
            <w:shd w:val="clear" w:color="auto" w:fill="F7CAAC"/>
          </w:tcPr>
          <w:p w14:paraId="4202C05E" w14:textId="77777777" w:rsidR="008C7603" w:rsidRDefault="008C7603" w:rsidP="008C7603">
            <w:pPr>
              <w:jc w:val="both"/>
              <w:rPr>
                <w:b/>
              </w:rPr>
            </w:pPr>
            <w:r>
              <w:rPr>
                <w:b/>
              </w:rPr>
              <w:t>do kdy</w:t>
            </w:r>
          </w:p>
        </w:tc>
        <w:tc>
          <w:tcPr>
            <w:tcW w:w="1387" w:type="dxa"/>
            <w:gridSpan w:val="2"/>
          </w:tcPr>
          <w:p w14:paraId="7E9AAD49" w14:textId="77777777" w:rsidR="008C7603" w:rsidRDefault="008C7603" w:rsidP="008C7603">
            <w:pPr>
              <w:jc w:val="both"/>
            </w:pPr>
            <w:r>
              <w:t>N</w:t>
            </w:r>
          </w:p>
        </w:tc>
      </w:tr>
      <w:tr w:rsidR="008C7603" w14:paraId="5EFBE600" w14:textId="77777777" w:rsidTr="00D91C10">
        <w:tc>
          <w:tcPr>
            <w:tcW w:w="6060" w:type="dxa"/>
            <w:gridSpan w:val="8"/>
            <w:shd w:val="clear" w:color="auto" w:fill="F7CAAC"/>
          </w:tcPr>
          <w:p w14:paraId="2E129F9B" w14:textId="77777777" w:rsidR="008C7603" w:rsidRDefault="008C7603" w:rsidP="008C7603">
            <w:pPr>
              <w:jc w:val="both"/>
            </w:pPr>
            <w:r>
              <w:rPr>
                <w:b/>
              </w:rPr>
              <w:t>Další současná působení jako akademický pracovník na jiných VŠ</w:t>
            </w:r>
          </w:p>
        </w:tc>
        <w:tc>
          <w:tcPr>
            <w:tcW w:w="1703" w:type="dxa"/>
            <w:gridSpan w:val="4"/>
            <w:shd w:val="clear" w:color="auto" w:fill="F7CAAC"/>
          </w:tcPr>
          <w:p w14:paraId="1B81CBFC" w14:textId="77777777" w:rsidR="008C7603" w:rsidRDefault="008C7603" w:rsidP="008C7603">
            <w:pPr>
              <w:jc w:val="both"/>
              <w:rPr>
                <w:b/>
              </w:rPr>
            </w:pPr>
            <w:r>
              <w:rPr>
                <w:b/>
              </w:rPr>
              <w:t>typ prac. vztahu</w:t>
            </w:r>
          </w:p>
        </w:tc>
        <w:tc>
          <w:tcPr>
            <w:tcW w:w="2096" w:type="dxa"/>
            <w:gridSpan w:val="5"/>
            <w:shd w:val="clear" w:color="auto" w:fill="F7CAAC"/>
          </w:tcPr>
          <w:p w14:paraId="5D7B51BF" w14:textId="77777777" w:rsidR="008C7603" w:rsidRDefault="008C7603" w:rsidP="008C7603">
            <w:pPr>
              <w:jc w:val="both"/>
              <w:rPr>
                <w:b/>
              </w:rPr>
            </w:pPr>
            <w:r>
              <w:rPr>
                <w:b/>
              </w:rPr>
              <w:t>rozsah</w:t>
            </w:r>
          </w:p>
        </w:tc>
      </w:tr>
      <w:tr w:rsidR="008C7603" w14:paraId="45FA1F8E" w14:textId="77777777" w:rsidTr="00D91C10">
        <w:tc>
          <w:tcPr>
            <w:tcW w:w="6060" w:type="dxa"/>
            <w:gridSpan w:val="8"/>
          </w:tcPr>
          <w:p w14:paraId="00B37122" w14:textId="77777777" w:rsidR="008C7603" w:rsidRDefault="008C7603" w:rsidP="008C7603">
            <w:pPr>
              <w:jc w:val="both"/>
            </w:pPr>
            <w:r>
              <w:t>Slezská univerzita v Opavě</w:t>
            </w:r>
          </w:p>
        </w:tc>
        <w:tc>
          <w:tcPr>
            <w:tcW w:w="1703" w:type="dxa"/>
            <w:gridSpan w:val="4"/>
          </w:tcPr>
          <w:p w14:paraId="7F07E4BD" w14:textId="77777777" w:rsidR="008C7603" w:rsidRDefault="008C7603" w:rsidP="008C7603">
            <w:pPr>
              <w:jc w:val="both"/>
            </w:pPr>
            <w:r>
              <w:t>pp</w:t>
            </w:r>
          </w:p>
        </w:tc>
        <w:tc>
          <w:tcPr>
            <w:tcW w:w="2096" w:type="dxa"/>
            <w:gridSpan w:val="5"/>
          </w:tcPr>
          <w:p w14:paraId="6CDF1A20" w14:textId="77777777" w:rsidR="008C7603" w:rsidRDefault="008C7603" w:rsidP="008C7603">
            <w:pPr>
              <w:jc w:val="both"/>
            </w:pPr>
            <w:r>
              <w:t>40h/t</w:t>
            </w:r>
          </w:p>
        </w:tc>
      </w:tr>
      <w:tr w:rsidR="008C7603" w14:paraId="027983E9" w14:textId="77777777" w:rsidTr="00D91C10">
        <w:tc>
          <w:tcPr>
            <w:tcW w:w="6060" w:type="dxa"/>
            <w:gridSpan w:val="8"/>
          </w:tcPr>
          <w:p w14:paraId="27997403" w14:textId="77777777" w:rsidR="008C7603" w:rsidRDefault="008C7603" w:rsidP="008C7603">
            <w:pPr>
              <w:jc w:val="both"/>
            </w:pPr>
          </w:p>
        </w:tc>
        <w:tc>
          <w:tcPr>
            <w:tcW w:w="1703" w:type="dxa"/>
            <w:gridSpan w:val="4"/>
          </w:tcPr>
          <w:p w14:paraId="4504605F" w14:textId="77777777" w:rsidR="008C7603" w:rsidRDefault="008C7603" w:rsidP="008C7603">
            <w:pPr>
              <w:jc w:val="both"/>
            </w:pPr>
          </w:p>
        </w:tc>
        <w:tc>
          <w:tcPr>
            <w:tcW w:w="2096" w:type="dxa"/>
            <w:gridSpan w:val="5"/>
          </w:tcPr>
          <w:p w14:paraId="53F1E8B7" w14:textId="77777777" w:rsidR="008C7603" w:rsidRDefault="008C7603" w:rsidP="008C7603">
            <w:pPr>
              <w:jc w:val="both"/>
            </w:pPr>
          </w:p>
        </w:tc>
      </w:tr>
      <w:tr w:rsidR="008C7603" w14:paraId="6E4A5674" w14:textId="77777777" w:rsidTr="00D91C10">
        <w:tc>
          <w:tcPr>
            <w:tcW w:w="9859" w:type="dxa"/>
            <w:gridSpan w:val="17"/>
            <w:shd w:val="clear" w:color="auto" w:fill="F7CAAC"/>
          </w:tcPr>
          <w:p w14:paraId="0AC62371" w14:textId="77777777" w:rsidR="008C7603" w:rsidRDefault="008C7603" w:rsidP="008C7603">
            <w:pPr>
              <w:jc w:val="both"/>
            </w:pPr>
            <w:r>
              <w:rPr>
                <w:b/>
              </w:rPr>
              <w:t>Předměty příslušného studijního programu a způsob zapojení do jejich výuky, příp. další zapojení do uskutečňování studijního programu</w:t>
            </w:r>
          </w:p>
        </w:tc>
      </w:tr>
      <w:tr w:rsidR="008C7603" w:rsidRPr="002827C6" w14:paraId="5B4B75E9" w14:textId="77777777" w:rsidTr="00E153D9">
        <w:trPr>
          <w:trHeight w:val="232"/>
        </w:trPr>
        <w:tc>
          <w:tcPr>
            <w:tcW w:w="9859" w:type="dxa"/>
            <w:gridSpan w:val="17"/>
            <w:tcBorders>
              <w:top w:val="nil"/>
            </w:tcBorders>
          </w:tcPr>
          <w:p w14:paraId="1B31A9CA" w14:textId="770D53C6" w:rsidR="008C7603" w:rsidRPr="002827C6" w:rsidRDefault="00EC7362" w:rsidP="008C7603">
            <w:pPr>
              <w:jc w:val="both"/>
            </w:pPr>
            <w:r>
              <w:t>Estetika</w:t>
            </w:r>
            <w:r w:rsidR="008C7603">
              <w:t xml:space="preserve"> 1,</w:t>
            </w:r>
            <w:r>
              <w:t xml:space="preserve"> </w:t>
            </w:r>
            <w:r w:rsidR="008C7603">
              <w:t>2 (přednášející, vede seminář</w:t>
            </w:r>
            <w:r>
              <w:t>, garant</w:t>
            </w:r>
            <w:r w:rsidR="008C7603">
              <w:t>)</w:t>
            </w:r>
          </w:p>
        </w:tc>
      </w:tr>
      <w:tr w:rsidR="008C7603" w:rsidRPr="002827C6" w14:paraId="41BB7183" w14:textId="77777777" w:rsidTr="00D91C10">
        <w:trPr>
          <w:trHeight w:val="340"/>
        </w:trPr>
        <w:tc>
          <w:tcPr>
            <w:tcW w:w="9859" w:type="dxa"/>
            <w:gridSpan w:val="17"/>
            <w:tcBorders>
              <w:top w:val="nil"/>
            </w:tcBorders>
            <w:shd w:val="clear" w:color="auto" w:fill="FBD4B4"/>
          </w:tcPr>
          <w:p w14:paraId="78F74914" w14:textId="77777777" w:rsidR="008C7603" w:rsidRPr="002827C6" w:rsidRDefault="008C7603" w:rsidP="008C7603">
            <w:pPr>
              <w:jc w:val="both"/>
              <w:rPr>
                <w:b/>
              </w:rPr>
            </w:pPr>
            <w:r w:rsidRPr="002827C6">
              <w:rPr>
                <w:b/>
              </w:rPr>
              <w:t>Zapojení do výuky v dalších studijních programech na téže vysoké škole (pouze u garantů ZT a PZ předmětů)</w:t>
            </w:r>
          </w:p>
        </w:tc>
      </w:tr>
      <w:tr w:rsidR="008C7603" w:rsidRPr="002827C6" w14:paraId="526716B3" w14:textId="77777777" w:rsidTr="00D91C10">
        <w:trPr>
          <w:trHeight w:val="340"/>
        </w:trPr>
        <w:tc>
          <w:tcPr>
            <w:tcW w:w="2802" w:type="dxa"/>
            <w:gridSpan w:val="2"/>
            <w:tcBorders>
              <w:top w:val="nil"/>
            </w:tcBorders>
          </w:tcPr>
          <w:p w14:paraId="4EFE8222" w14:textId="77777777" w:rsidR="008C7603" w:rsidRPr="002827C6" w:rsidRDefault="008C7603" w:rsidP="008C7603">
            <w:pPr>
              <w:jc w:val="both"/>
              <w:rPr>
                <w:b/>
              </w:rPr>
            </w:pPr>
            <w:r w:rsidRPr="002827C6">
              <w:rPr>
                <w:b/>
              </w:rPr>
              <w:t>Název studijního předmětu</w:t>
            </w:r>
          </w:p>
        </w:tc>
        <w:tc>
          <w:tcPr>
            <w:tcW w:w="2409" w:type="dxa"/>
            <w:gridSpan w:val="3"/>
            <w:tcBorders>
              <w:top w:val="nil"/>
            </w:tcBorders>
          </w:tcPr>
          <w:p w14:paraId="14D34080" w14:textId="77777777" w:rsidR="008C7603" w:rsidRPr="002827C6" w:rsidRDefault="008C7603" w:rsidP="008C7603">
            <w:pPr>
              <w:rPr>
                <w:b/>
              </w:rPr>
            </w:pPr>
            <w:r w:rsidRPr="002827C6">
              <w:rPr>
                <w:b/>
              </w:rPr>
              <w:t>Název studijního programu</w:t>
            </w:r>
          </w:p>
        </w:tc>
        <w:tc>
          <w:tcPr>
            <w:tcW w:w="567" w:type="dxa"/>
            <w:gridSpan w:val="2"/>
            <w:tcBorders>
              <w:top w:val="nil"/>
            </w:tcBorders>
          </w:tcPr>
          <w:p w14:paraId="075E226E" w14:textId="77777777" w:rsidR="008C7603" w:rsidRPr="002827C6" w:rsidRDefault="008C7603" w:rsidP="008C7603">
            <w:pPr>
              <w:jc w:val="both"/>
              <w:rPr>
                <w:b/>
              </w:rPr>
            </w:pPr>
            <w:r w:rsidRPr="002827C6">
              <w:rPr>
                <w:b/>
              </w:rPr>
              <w:t>Sem.</w:t>
            </w:r>
          </w:p>
        </w:tc>
        <w:tc>
          <w:tcPr>
            <w:tcW w:w="2109" w:type="dxa"/>
            <w:gridSpan w:val="7"/>
            <w:tcBorders>
              <w:top w:val="nil"/>
            </w:tcBorders>
          </w:tcPr>
          <w:p w14:paraId="415B84B7" w14:textId="77777777" w:rsidR="008C7603" w:rsidRPr="002827C6" w:rsidRDefault="008C7603" w:rsidP="008C7603">
            <w:pPr>
              <w:rPr>
                <w:b/>
              </w:rPr>
            </w:pPr>
            <w:r w:rsidRPr="002827C6">
              <w:rPr>
                <w:b/>
              </w:rPr>
              <w:t>Role ve výuce daného předmětu</w:t>
            </w:r>
          </w:p>
        </w:tc>
        <w:tc>
          <w:tcPr>
            <w:tcW w:w="1972" w:type="dxa"/>
            <w:gridSpan w:val="3"/>
            <w:tcBorders>
              <w:top w:val="nil"/>
            </w:tcBorders>
          </w:tcPr>
          <w:p w14:paraId="6EFF4781" w14:textId="77777777" w:rsidR="008C7603" w:rsidRPr="002827C6" w:rsidRDefault="008C7603" w:rsidP="008C7603">
            <w:pPr>
              <w:rPr>
                <w:b/>
              </w:rPr>
            </w:pPr>
            <w:r>
              <w:rPr>
                <w:b/>
              </w:rPr>
              <w:t>(</w:t>
            </w:r>
            <w:r w:rsidRPr="00F20AEF">
              <w:rPr>
                <w:b/>
                <w:i/>
                <w:iCs/>
              </w:rPr>
              <w:t>nepovinný údaj</w:t>
            </w:r>
            <w:r w:rsidRPr="00F20AEF">
              <w:rPr>
                <w:b/>
              </w:rPr>
              <w:t>)</w:t>
            </w:r>
            <w:r>
              <w:rPr>
                <w:b/>
              </w:rPr>
              <w:t xml:space="preserve"> </w:t>
            </w:r>
            <w:r w:rsidRPr="002827C6">
              <w:rPr>
                <w:b/>
              </w:rPr>
              <w:t>Počet hodin za semestr</w:t>
            </w:r>
          </w:p>
        </w:tc>
      </w:tr>
      <w:tr w:rsidR="008C7603" w:rsidRPr="0016131F" w14:paraId="2E72AC6A" w14:textId="77777777" w:rsidTr="00D91C10">
        <w:trPr>
          <w:trHeight w:val="285"/>
        </w:trPr>
        <w:tc>
          <w:tcPr>
            <w:tcW w:w="2802" w:type="dxa"/>
            <w:gridSpan w:val="2"/>
            <w:tcBorders>
              <w:top w:val="nil"/>
            </w:tcBorders>
          </w:tcPr>
          <w:p w14:paraId="57DEAE29" w14:textId="77777777" w:rsidR="008C7603" w:rsidRDefault="008C7603" w:rsidP="008C7603">
            <w:pPr>
              <w:pStyle w:val="Bezmezer"/>
            </w:pPr>
          </w:p>
        </w:tc>
        <w:tc>
          <w:tcPr>
            <w:tcW w:w="2409" w:type="dxa"/>
            <w:gridSpan w:val="3"/>
            <w:tcBorders>
              <w:top w:val="nil"/>
            </w:tcBorders>
          </w:tcPr>
          <w:p w14:paraId="14CC52A2" w14:textId="77777777" w:rsidR="008C7603" w:rsidRDefault="008C7603" w:rsidP="008C7603">
            <w:pPr>
              <w:pStyle w:val="Bezmezer"/>
            </w:pPr>
          </w:p>
        </w:tc>
        <w:tc>
          <w:tcPr>
            <w:tcW w:w="567" w:type="dxa"/>
            <w:gridSpan w:val="2"/>
            <w:tcBorders>
              <w:top w:val="nil"/>
            </w:tcBorders>
          </w:tcPr>
          <w:p w14:paraId="7D8ACE5D" w14:textId="77777777" w:rsidR="008C7603" w:rsidRDefault="008C7603" w:rsidP="008C7603">
            <w:pPr>
              <w:jc w:val="both"/>
            </w:pPr>
          </w:p>
        </w:tc>
        <w:tc>
          <w:tcPr>
            <w:tcW w:w="2109" w:type="dxa"/>
            <w:gridSpan w:val="7"/>
            <w:tcBorders>
              <w:top w:val="nil"/>
            </w:tcBorders>
          </w:tcPr>
          <w:p w14:paraId="511BCADB" w14:textId="77777777" w:rsidR="008C7603" w:rsidRDefault="008C7603" w:rsidP="008C7603">
            <w:pPr>
              <w:pStyle w:val="Bezmezer"/>
            </w:pPr>
          </w:p>
        </w:tc>
        <w:tc>
          <w:tcPr>
            <w:tcW w:w="1972" w:type="dxa"/>
            <w:gridSpan w:val="3"/>
            <w:tcBorders>
              <w:top w:val="nil"/>
            </w:tcBorders>
          </w:tcPr>
          <w:p w14:paraId="3242242D" w14:textId="77777777" w:rsidR="008C7603" w:rsidRPr="0016131F" w:rsidRDefault="008C7603" w:rsidP="008C7603">
            <w:pPr>
              <w:jc w:val="both"/>
            </w:pPr>
          </w:p>
        </w:tc>
      </w:tr>
      <w:tr w:rsidR="008C7603" w14:paraId="53D9C6DA" w14:textId="77777777" w:rsidTr="00D91C10">
        <w:tc>
          <w:tcPr>
            <w:tcW w:w="9859" w:type="dxa"/>
            <w:gridSpan w:val="17"/>
            <w:shd w:val="clear" w:color="auto" w:fill="F7CAAC"/>
          </w:tcPr>
          <w:p w14:paraId="2EE64B0C" w14:textId="77777777" w:rsidR="008C7603" w:rsidRDefault="008C7603" w:rsidP="008C7603">
            <w:pPr>
              <w:jc w:val="both"/>
            </w:pPr>
            <w:r>
              <w:rPr>
                <w:b/>
              </w:rPr>
              <w:t xml:space="preserve">Údaje o vzdělání na VŠ </w:t>
            </w:r>
          </w:p>
        </w:tc>
      </w:tr>
      <w:tr w:rsidR="008C7603" w14:paraId="65FEDBAB" w14:textId="77777777" w:rsidTr="00E153D9">
        <w:trPr>
          <w:trHeight w:val="683"/>
        </w:trPr>
        <w:tc>
          <w:tcPr>
            <w:tcW w:w="9859" w:type="dxa"/>
            <w:gridSpan w:val="17"/>
          </w:tcPr>
          <w:p w14:paraId="14C7A334" w14:textId="77777777" w:rsidR="008C7603" w:rsidRDefault="008C7603" w:rsidP="008C7603">
            <w:pPr>
              <w:jc w:val="both"/>
            </w:pPr>
            <w:r>
              <w:t>1993: Ústav pro českou a světovou literaturu AV ČR, CSc.</w:t>
            </w:r>
          </w:p>
          <w:p w14:paraId="49CCAB7A" w14:textId="77777777" w:rsidR="008C7603" w:rsidRDefault="008C7603" w:rsidP="008C7603">
            <w:pPr>
              <w:jc w:val="both"/>
            </w:pPr>
            <w:r>
              <w:t>1987: UJEP Brno, dnes Masarykova univerzita, PhDr.</w:t>
            </w:r>
          </w:p>
          <w:p w14:paraId="3448C01D" w14:textId="2A4B807D" w:rsidR="008C7603" w:rsidRDefault="008C7603" w:rsidP="00887C9E">
            <w:pPr>
              <w:jc w:val="both"/>
              <w:rPr>
                <w:b/>
              </w:rPr>
            </w:pPr>
            <w:r>
              <w:t>1985: UJEP Brno, dnes Masarykova univerzita, čeština – dějepis</w:t>
            </w:r>
          </w:p>
        </w:tc>
      </w:tr>
      <w:tr w:rsidR="008C7603" w14:paraId="543A6561" w14:textId="77777777" w:rsidTr="00D91C10">
        <w:tc>
          <w:tcPr>
            <w:tcW w:w="9859" w:type="dxa"/>
            <w:gridSpan w:val="17"/>
            <w:shd w:val="clear" w:color="auto" w:fill="F7CAAC"/>
          </w:tcPr>
          <w:p w14:paraId="7D3E25BB" w14:textId="77777777" w:rsidR="008C7603" w:rsidRDefault="008C7603" w:rsidP="008C7603">
            <w:pPr>
              <w:jc w:val="both"/>
              <w:rPr>
                <w:b/>
              </w:rPr>
            </w:pPr>
            <w:r>
              <w:rPr>
                <w:b/>
              </w:rPr>
              <w:t>Údaje o odborném působení od absolvování VŠ</w:t>
            </w:r>
          </w:p>
        </w:tc>
      </w:tr>
      <w:tr w:rsidR="008C7603" w:rsidRPr="009B6AE3" w14:paraId="4E1ABBDF" w14:textId="77777777" w:rsidTr="00E153D9">
        <w:trPr>
          <w:trHeight w:val="725"/>
        </w:trPr>
        <w:tc>
          <w:tcPr>
            <w:tcW w:w="9859" w:type="dxa"/>
            <w:gridSpan w:val="17"/>
          </w:tcPr>
          <w:p w14:paraId="5F500A2F" w14:textId="77777777" w:rsidR="008C7603" w:rsidRDefault="008C7603" w:rsidP="008C7603">
            <w:pPr>
              <w:jc w:val="both"/>
            </w:pPr>
            <w:r>
              <w:t xml:space="preserve">2011-dosud: Slezská univerzita v Opavě, akademický pracovník </w:t>
            </w:r>
          </w:p>
          <w:p w14:paraId="1CA3A603" w14:textId="77777777" w:rsidR="008C7603" w:rsidRDefault="008C7603" w:rsidP="008C7603">
            <w:pPr>
              <w:jc w:val="both"/>
            </w:pPr>
            <w:r>
              <w:t>2004-dosud: UTB ve Zlíně, Fakulta multimediálních komunikací, akademický pracovník</w:t>
            </w:r>
          </w:p>
          <w:p w14:paraId="2A59B252" w14:textId="7E9B2426" w:rsidR="008C7603" w:rsidRPr="009B6AE3" w:rsidRDefault="008C7603" w:rsidP="00887C9E">
            <w:pPr>
              <w:jc w:val="both"/>
              <w:rPr>
                <w:color w:val="FF0000"/>
              </w:rPr>
            </w:pPr>
            <w:r>
              <w:t>1987-2004: Pedagogická fakulta v Ostravě, Filozofická fakulta Ostravské univerzity, akademický pracovník</w:t>
            </w:r>
          </w:p>
        </w:tc>
      </w:tr>
      <w:tr w:rsidR="008C7603" w14:paraId="6B9ED532" w14:textId="77777777" w:rsidTr="00D91C10">
        <w:trPr>
          <w:trHeight w:val="250"/>
        </w:trPr>
        <w:tc>
          <w:tcPr>
            <w:tcW w:w="9859" w:type="dxa"/>
            <w:gridSpan w:val="17"/>
            <w:shd w:val="clear" w:color="auto" w:fill="F7CAAC"/>
          </w:tcPr>
          <w:p w14:paraId="72A629CF" w14:textId="77777777" w:rsidR="008C7603" w:rsidRDefault="008C7603" w:rsidP="008C7603">
            <w:pPr>
              <w:jc w:val="both"/>
            </w:pPr>
            <w:r>
              <w:rPr>
                <w:b/>
              </w:rPr>
              <w:t>Zkušenosti s vedením kvalifikačních a rigorózních prací</w:t>
            </w:r>
          </w:p>
        </w:tc>
      </w:tr>
      <w:tr w:rsidR="008C7603" w14:paraId="30397241" w14:textId="77777777" w:rsidTr="00895660">
        <w:trPr>
          <w:trHeight w:val="442"/>
        </w:trPr>
        <w:tc>
          <w:tcPr>
            <w:tcW w:w="9859" w:type="dxa"/>
            <w:gridSpan w:val="17"/>
          </w:tcPr>
          <w:p w14:paraId="4765C7B0" w14:textId="77777777" w:rsidR="008C7603" w:rsidRDefault="008C7603" w:rsidP="008C7603">
            <w:pPr>
              <w:jc w:val="both"/>
            </w:pPr>
            <w:r>
              <w:t>Bakalářské práce: 40</w:t>
            </w:r>
          </w:p>
          <w:p w14:paraId="78F37E19" w14:textId="5F7AFBB1" w:rsidR="008C7603" w:rsidRDefault="008C7603" w:rsidP="00895660">
            <w:pPr>
              <w:jc w:val="both"/>
            </w:pPr>
            <w:r>
              <w:t xml:space="preserve">Diplomové práce: </w:t>
            </w:r>
            <w:ins w:id="485" w:author="Hana Ponížilová" w:date="2023-05-25T13:46:00Z">
              <w:r w:rsidR="00895660">
                <w:t>60</w:t>
              </w:r>
            </w:ins>
          </w:p>
        </w:tc>
      </w:tr>
      <w:tr w:rsidR="008C7603" w14:paraId="12466AB9" w14:textId="77777777" w:rsidTr="00D91C10">
        <w:trPr>
          <w:cantSplit/>
        </w:trPr>
        <w:tc>
          <w:tcPr>
            <w:tcW w:w="3347" w:type="dxa"/>
            <w:gridSpan w:val="3"/>
            <w:tcBorders>
              <w:top w:val="single" w:sz="12" w:space="0" w:color="auto"/>
            </w:tcBorders>
            <w:shd w:val="clear" w:color="auto" w:fill="F7CAAC"/>
          </w:tcPr>
          <w:p w14:paraId="26E0F41E" w14:textId="77777777" w:rsidR="008C7603" w:rsidRDefault="008C7603" w:rsidP="008C7603">
            <w:pPr>
              <w:jc w:val="both"/>
            </w:pPr>
            <w:r>
              <w:rPr>
                <w:b/>
              </w:rPr>
              <w:t xml:space="preserve">Obor habilitačního řízení </w:t>
            </w:r>
          </w:p>
        </w:tc>
        <w:tc>
          <w:tcPr>
            <w:tcW w:w="2245" w:type="dxa"/>
            <w:gridSpan w:val="3"/>
            <w:tcBorders>
              <w:top w:val="single" w:sz="12" w:space="0" w:color="auto"/>
            </w:tcBorders>
            <w:shd w:val="clear" w:color="auto" w:fill="F7CAAC"/>
          </w:tcPr>
          <w:p w14:paraId="1F01E7D6" w14:textId="77777777" w:rsidR="008C7603" w:rsidRDefault="008C7603" w:rsidP="008C7603">
            <w:pPr>
              <w:jc w:val="both"/>
            </w:pPr>
            <w:r>
              <w:rPr>
                <w:b/>
              </w:rPr>
              <w:t>Rok udělení hodnosti</w:t>
            </w:r>
          </w:p>
        </w:tc>
        <w:tc>
          <w:tcPr>
            <w:tcW w:w="2248" w:type="dxa"/>
            <w:gridSpan w:val="7"/>
            <w:tcBorders>
              <w:top w:val="single" w:sz="12" w:space="0" w:color="auto"/>
              <w:right w:val="single" w:sz="12" w:space="0" w:color="auto"/>
            </w:tcBorders>
            <w:shd w:val="clear" w:color="auto" w:fill="F7CAAC"/>
          </w:tcPr>
          <w:p w14:paraId="2727B46A" w14:textId="77777777" w:rsidR="008C7603" w:rsidRDefault="008C7603" w:rsidP="008C7603">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39411EC6" w14:textId="77777777" w:rsidR="008C7603" w:rsidRDefault="008C7603" w:rsidP="008C7603">
            <w:pPr>
              <w:jc w:val="both"/>
              <w:rPr>
                <w:b/>
              </w:rPr>
            </w:pPr>
            <w:r>
              <w:rPr>
                <w:b/>
              </w:rPr>
              <w:t>Ohlasy publikací</w:t>
            </w:r>
          </w:p>
        </w:tc>
      </w:tr>
      <w:tr w:rsidR="008C7603" w14:paraId="699D5AA4" w14:textId="77777777" w:rsidTr="00D91C10">
        <w:trPr>
          <w:cantSplit/>
        </w:trPr>
        <w:tc>
          <w:tcPr>
            <w:tcW w:w="3347" w:type="dxa"/>
            <w:gridSpan w:val="3"/>
          </w:tcPr>
          <w:p w14:paraId="3278F80D" w14:textId="77777777" w:rsidR="008C7603" w:rsidRDefault="008C7603" w:rsidP="008C7603">
            <w:pPr>
              <w:jc w:val="both"/>
            </w:pPr>
            <w:r>
              <w:t>Estetika</w:t>
            </w:r>
          </w:p>
        </w:tc>
        <w:tc>
          <w:tcPr>
            <w:tcW w:w="2245" w:type="dxa"/>
            <w:gridSpan w:val="3"/>
          </w:tcPr>
          <w:p w14:paraId="65D0D114" w14:textId="77777777" w:rsidR="008C7603" w:rsidRDefault="008C7603" w:rsidP="008C7603">
            <w:pPr>
              <w:jc w:val="both"/>
            </w:pPr>
            <w:r>
              <w:t>2008</w:t>
            </w:r>
          </w:p>
        </w:tc>
        <w:tc>
          <w:tcPr>
            <w:tcW w:w="2248" w:type="dxa"/>
            <w:gridSpan w:val="7"/>
            <w:tcBorders>
              <w:right w:val="single" w:sz="12" w:space="0" w:color="auto"/>
            </w:tcBorders>
          </w:tcPr>
          <w:p w14:paraId="16F1DB9D" w14:textId="77777777" w:rsidR="008C7603" w:rsidRDefault="008C7603" w:rsidP="008C7603">
            <w:pPr>
              <w:jc w:val="both"/>
            </w:pPr>
            <w:r>
              <w:t>FF UKF Nitra</w:t>
            </w:r>
          </w:p>
        </w:tc>
        <w:tc>
          <w:tcPr>
            <w:tcW w:w="632" w:type="dxa"/>
            <w:gridSpan w:val="2"/>
            <w:tcBorders>
              <w:left w:val="single" w:sz="12" w:space="0" w:color="auto"/>
            </w:tcBorders>
            <w:shd w:val="clear" w:color="auto" w:fill="F7CAAC"/>
          </w:tcPr>
          <w:p w14:paraId="5782C65D" w14:textId="77777777" w:rsidR="008C7603" w:rsidRPr="00F20AEF" w:rsidRDefault="008C7603" w:rsidP="008C7603">
            <w:pPr>
              <w:jc w:val="both"/>
            </w:pPr>
            <w:r w:rsidRPr="00F20AEF">
              <w:rPr>
                <w:b/>
              </w:rPr>
              <w:t>WoS</w:t>
            </w:r>
          </w:p>
        </w:tc>
        <w:tc>
          <w:tcPr>
            <w:tcW w:w="693" w:type="dxa"/>
            <w:shd w:val="clear" w:color="auto" w:fill="F7CAAC"/>
          </w:tcPr>
          <w:p w14:paraId="4F00BDB1" w14:textId="77777777" w:rsidR="008C7603" w:rsidRPr="00F20AEF" w:rsidRDefault="008C7603" w:rsidP="008C7603">
            <w:pPr>
              <w:jc w:val="both"/>
              <w:rPr>
                <w:sz w:val="18"/>
              </w:rPr>
            </w:pPr>
            <w:r w:rsidRPr="00F20AEF">
              <w:rPr>
                <w:b/>
                <w:sz w:val="18"/>
              </w:rPr>
              <w:t>Scopus</w:t>
            </w:r>
          </w:p>
        </w:tc>
        <w:tc>
          <w:tcPr>
            <w:tcW w:w="694" w:type="dxa"/>
            <w:shd w:val="clear" w:color="auto" w:fill="F7CAAC"/>
          </w:tcPr>
          <w:p w14:paraId="6A7A1C52" w14:textId="77777777" w:rsidR="008C7603" w:rsidRDefault="008C7603" w:rsidP="008C7603">
            <w:pPr>
              <w:jc w:val="both"/>
            </w:pPr>
            <w:r>
              <w:rPr>
                <w:b/>
                <w:sz w:val="18"/>
              </w:rPr>
              <w:t>ostatní</w:t>
            </w:r>
          </w:p>
        </w:tc>
      </w:tr>
      <w:tr w:rsidR="008C7603" w14:paraId="42EAB04F" w14:textId="77777777" w:rsidTr="00D91C10">
        <w:trPr>
          <w:cantSplit/>
          <w:trHeight w:val="70"/>
        </w:trPr>
        <w:tc>
          <w:tcPr>
            <w:tcW w:w="3347" w:type="dxa"/>
            <w:gridSpan w:val="3"/>
            <w:shd w:val="clear" w:color="auto" w:fill="F7CAAC"/>
          </w:tcPr>
          <w:p w14:paraId="54AB3226" w14:textId="77777777" w:rsidR="008C7603" w:rsidRDefault="008C7603" w:rsidP="008C7603">
            <w:pPr>
              <w:jc w:val="both"/>
            </w:pPr>
            <w:r>
              <w:rPr>
                <w:b/>
              </w:rPr>
              <w:t>Obor jmenovacího řízení</w:t>
            </w:r>
          </w:p>
        </w:tc>
        <w:tc>
          <w:tcPr>
            <w:tcW w:w="2245" w:type="dxa"/>
            <w:gridSpan w:val="3"/>
            <w:shd w:val="clear" w:color="auto" w:fill="F7CAAC"/>
          </w:tcPr>
          <w:p w14:paraId="46AFBD36" w14:textId="77777777" w:rsidR="008C7603" w:rsidRDefault="008C7603" w:rsidP="008C7603">
            <w:pPr>
              <w:jc w:val="both"/>
            </w:pPr>
            <w:r>
              <w:rPr>
                <w:b/>
              </w:rPr>
              <w:t>Rok udělení hodnosti</w:t>
            </w:r>
          </w:p>
        </w:tc>
        <w:tc>
          <w:tcPr>
            <w:tcW w:w="2248" w:type="dxa"/>
            <w:gridSpan w:val="7"/>
            <w:tcBorders>
              <w:right w:val="single" w:sz="12" w:space="0" w:color="auto"/>
            </w:tcBorders>
            <w:shd w:val="clear" w:color="auto" w:fill="F7CAAC"/>
          </w:tcPr>
          <w:p w14:paraId="5EFA9F8D" w14:textId="77777777" w:rsidR="008C7603" w:rsidRDefault="008C7603" w:rsidP="008C7603">
            <w:pPr>
              <w:jc w:val="both"/>
            </w:pPr>
            <w:r>
              <w:rPr>
                <w:b/>
              </w:rPr>
              <w:t>Řízení konáno na VŠ</w:t>
            </w:r>
          </w:p>
        </w:tc>
        <w:tc>
          <w:tcPr>
            <w:tcW w:w="632" w:type="dxa"/>
            <w:gridSpan w:val="2"/>
            <w:tcBorders>
              <w:left w:val="single" w:sz="12" w:space="0" w:color="auto"/>
            </w:tcBorders>
          </w:tcPr>
          <w:p w14:paraId="4FC7C362" w14:textId="77777777" w:rsidR="008C7603" w:rsidRPr="00F20AEF" w:rsidRDefault="008C7603" w:rsidP="008C7603">
            <w:pPr>
              <w:jc w:val="both"/>
              <w:rPr>
                <w:b/>
              </w:rPr>
            </w:pPr>
            <w:r>
              <w:rPr>
                <w:b/>
              </w:rPr>
              <w:t>8</w:t>
            </w:r>
          </w:p>
        </w:tc>
        <w:tc>
          <w:tcPr>
            <w:tcW w:w="693" w:type="dxa"/>
          </w:tcPr>
          <w:p w14:paraId="3D9F544D" w14:textId="77777777" w:rsidR="008C7603" w:rsidRPr="00F20AEF" w:rsidRDefault="008C7603" w:rsidP="008C7603">
            <w:pPr>
              <w:jc w:val="both"/>
              <w:rPr>
                <w:b/>
              </w:rPr>
            </w:pPr>
            <w:r>
              <w:rPr>
                <w:b/>
              </w:rPr>
              <w:t>2</w:t>
            </w:r>
          </w:p>
        </w:tc>
        <w:tc>
          <w:tcPr>
            <w:tcW w:w="694" w:type="dxa"/>
          </w:tcPr>
          <w:p w14:paraId="2471F5AD" w14:textId="77777777" w:rsidR="008C7603" w:rsidRDefault="008C7603" w:rsidP="008C7603">
            <w:pPr>
              <w:jc w:val="both"/>
              <w:rPr>
                <w:b/>
              </w:rPr>
            </w:pPr>
            <w:r>
              <w:rPr>
                <w:b/>
              </w:rPr>
              <w:t>12</w:t>
            </w:r>
          </w:p>
        </w:tc>
      </w:tr>
      <w:tr w:rsidR="008C7603" w14:paraId="74255864" w14:textId="77777777" w:rsidTr="00D91C10">
        <w:trPr>
          <w:trHeight w:val="205"/>
        </w:trPr>
        <w:tc>
          <w:tcPr>
            <w:tcW w:w="3347" w:type="dxa"/>
            <w:gridSpan w:val="3"/>
          </w:tcPr>
          <w:p w14:paraId="407AA4F6" w14:textId="77777777" w:rsidR="008C7603" w:rsidRDefault="008C7603" w:rsidP="008C7603">
            <w:pPr>
              <w:jc w:val="both"/>
            </w:pPr>
          </w:p>
        </w:tc>
        <w:tc>
          <w:tcPr>
            <w:tcW w:w="2245" w:type="dxa"/>
            <w:gridSpan w:val="3"/>
          </w:tcPr>
          <w:p w14:paraId="3C17382D" w14:textId="77777777" w:rsidR="008C7603" w:rsidRDefault="008C7603" w:rsidP="008C7603">
            <w:pPr>
              <w:jc w:val="both"/>
            </w:pPr>
          </w:p>
        </w:tc>
        <w:tc>
          <w:tcPr>
            <w:tcW w:w="2248" w:type="dxa"/>
            <w:gridSpan w:val="7"/>
            <w:tcBorders>
              <w:right w:val="single" w:sz="12" w:space="0" w:color="auto"/>
            </w:tcBorders>
          </w:tcPr>
          <w:p w14:paraId="61D2E2C6" w14:textId="77777777" w:rsidR="008C7603" w:rsidRDefault="008C7603" w:rsidP="008C7603">
            <w:pPr>
              <w:jc w:val="both"/>
            </w:pPr>
          </w:p>
        </w:tc>
        <w:tc>
          <w:tcPr>
            <w:tcW w:w="1325" w:type="dxa"/>
            <w:gridSpan w:val="3"/>
            <w:tcBorders>
              <w:left w:val="single" w:sz="12" w:space="0" w:color="auto"/>
            </w:tcBorders>
            <w:shd w:val="clear" w:color="auto" w:fill="FBD4B4"/>
            <w:vAlign w:val="center"/>
          </w:tcPr>
          <w:p w14:paraId="7252AA42" w14:textId="77777777" w:rsidR="008C7603" w:rsidRPr="00F20AEF" w:rsidRDefault="008C7603" w:rsidP="008C7603">
            <w:pPr>
              <w:jc w:val="both"/>
              <w:rPr>
                <w:b/>
                <w:sz w:val="18"/>
              </w:rPr>
            </w:pPr>
            <w:r w:rsidRPr="00F20AEF">
              <w:rPr>
                <w:b/>
                <w:sz w:val="18"/>
              </w:rPr>
              <w:t>H-index WoS/Scopus</w:t>
            </w:r>
          </w:p>
        </w:tc>
        <w:tc>
          <w:tcPr>
            <w:tcW w:w="694" w:type="dxa"/>
            <w:vAlign w:val="center"/>
          </w:tcPr>
          <w:p w14:paraId="685A8821" w14:textId="77777777" w:rsidR="008C7603" w:rsidRDefault="008C7603" w:rsidP="008C7603">
            <w:pPr>
              <w:rPr>
                <w:b/>
              </w:rPr>
            </w:pPr>
            <w:r>
              <w:rPr>
                <w:b/>
              </w:rPr>
              <w:t xml:space="preserve">    /</w:t>
            </w:r>
          </w:p>
        </w:tc>
      </w:tr>
      <w:tr w:rsidR="002776C1" w14:paraId="3E860381" w14:textId="77777777" w:rsidTr="00830928">
        <w:tc>
          <w:tcPr>
            <w:tcW w:w="9859" w:type="dxa"/>
            <w:gridSpan w:val="17"/>
            <w:shd w:val="clear" w:color="auto" w:fill="F7CAAC"/>
          </w:tcPr>
          <w:p w14:paraId="19DFECA4" w14:textId="77777777" w:rsidR="002776C1" w:rsidRDefault="002776C1" w:rsidP="00830928">
            <w:pPr>
              <w:jc w:val="both"/>
              <w:rPr>
                <w:b/>
              </w:rPr>
            </w:pPr>
            <w:r>
              <w:rPr>
                <w:b/>
              </w:rPr>
              <w:t xml:space="preserve">Přehled o nejvýznamnější publikační a další tvůrčí činnosti nebo další profesní činnosti u odborníků z praxe vztahující se k zabezpečovaným předmětům </w:t>
            </w:r>
          </w:p>
        </w:tc>
      </w:tr>
      <w:tr w:rsidR="002776C1" w:rsidRPr="001917C5" w14:paraId="4C4E9E61" w14:textId="77777777" w:rsidTr="00830928">
        <w:trPr>
          <w:trHeight w:val="552"/>
        </w:trPr>
        <w:tc>
          <w:tcPr>
            <w:tcW w:w="9859" w:type="dxa"/>
            <w:gridSpan w:val="17"/>
          </w:tcPr>
          <w:p w14:paraId="364140FC" w14:textId="77777777" w:rsidR="002776C1" w:rsidRPr="003A2075" w:rsidRDefault="002776C1" w:rsidP="00830928">
            <w:pPr>
              <w:spacing w:before="60"/>
              <w:jc w:val="both"/>
            </w:pPr>
            <w:r w:rsidRPr="003A2075">
              <w:rPr>
                <w:bCs/>
              </w:rPr>
              <w:t xml:space="preserve">ZELINSKÝ, Miroslav, </w:t>
            </w:r>
            <w:r w:rsidRPr="003A2075">
              <w:rPr>
                <w:bCs/>
                <w:i/>
                <w:iCs/>
              </w:rPr>
              <w:t>Fenomén Jože Plečnik</w:t>
            </w:r>
            <w:r w:rsidRPr="003A2075">
              <w:rPr>
                <w:bCs/>
              </w:rPr>
              <w:t xml:space="preserve">.Praha: Grada, 2022, 128 s. ISBN </w:t>
            </w:r>
            <w:r w:rsidRPr="003A2075">
              <w:t>978-80-271-3639-1.</w:t>
            </w:r>
          </w:p>
          <w:p w14:paraId="0066C437" w14:textId="77777777" w:rsidR="002776C1" w:rsidRPr="003A2075" w:rsidRDefault="002776C1" w:rsidP="00830928">
            <w:pPr>
              <w:autoSpaceDE w:val="0"/>
              <w:autoSpaceDN w:val="0"/>
              <w:adjustRightInd w:val="0"/>
            </w:pPr>
            <w:r w:rsidRPr="003A2075">
              <w:t xml:space="preserve">MAŇASOVÁ HRADSKÁ, Helena, Miroslav ZELINSKÝ a kol. </w:t>
            </w:r>
            <w:r w:rsidRPr="003A2075">
              <w:rPr>
                <w:i/>
              </w:rPr>
              <w:t xml:space="preserve">Gesta síly. Sedmero odstínů moci v umění a designu. </w:t>
            </w:r>
            <w:r w:rsidRPr="003A2075">
              <w:t>Nakladatelství Univerzity Tomáše Bati ve Zlíně 2022 (v tisku). ISBN 978-80-7678-050-7.</w:t>
            </w:r>
          </w:p>
          <w:p w14:paraId="01821C18" w14:textId="77777777" w:rsidR="002776C1" w:rsidRPr="003A2075" w:rsidRDefault="002776C1" w:rsidP="00830928">
            <w:pPr>
              <w:spacing w:before="60"/>
              <w:jc w:val="both"/>
            </w:pPr>
            <w:r w:rsidRPr="003A2075">
              <w:t xml:space="preserve">ZELINSKÝ, Miroslav. </w:t>
            </w:r>
            <w:r w:rsidRPr="003A2075">
              <w:rPr>
                <w:i/>
                <w:iCs/>
              </w:rPr>
              <w:t>Fenomén Jan Kotěra</w:t>
            </w:r>
            <w:r w:rsidRPr="003A2075">
              <w:t>. Praha: Grada, 2021, 137 s. ISBN 978-80-271-3216-4.</w:t>
            </w:r>
          </w:p>
          <w:p w14:paraId="777C7B57" w14:textId="77777777" w:rsidR="002776C1" w:rsidRPr="003A2075" w:rsidRDefault="002776C1" w:rsidP="00830928">
            <w:pPr>
              <w:spacing w:before="60"/>
              <w:jc w:val="both"/>
            </w:pPr>
            <w:r w:rsidRPr="003A2075">
              <w:t xml:space="preserve">KUDĚLA, Jiří, Markéta SVOBODOVÁ a Miroslav ZELINSKÝ. </w:t>
            </w:r>
            <w:r w:rsidRPr="003A2075">
              <w:rPr>
                <w:i/>
                <w:iCs/>
              </w:rPr>
              <w:t>Fenomén Bauhaus: příběh jedné školy</w:t>
            </w:r>
            <w:r w:rsidRPr="003A2075">
              <w:t>. Praha: Grada, 2019, 190 s. ISBN 9788027122264.</w:t>
            </w:r>
          </w:p>
          <w:p w14:paraId="7D94B0C6" w14:textId="77777777" w:rsidR="002776C1" w:rsidRPr="001917C5" w:rsidRDefault="002776C1" w:rsidP="00830928">
            <w:pPr>
              <w:spacing w:before="60"/>
              <w:jc w:val="both"/>
              <w:rPr>
                <w:bCs/>
              </w:rPr>
            </w:pPr>
            <w:r w:rsidRPr="003A2075">
              <w:t xml:space="preserve">GARTNEROVÁ, Eva, Helena MAŇASOVÁ HRADSKÁ, Miroslav ZELINSKÝ, Vít JAKUBÍČEK, Petra VALENTOVÁ a Romana VESELÁ. </w:t>
            </w:r>
            <w:r w:rsidRPr="003A2075">
              <w:rPr>
                <w:i/>
                <w:iCs/>
              </w:rPr>
              <w:t>Nenávratné stopy: tradice a udržitelnost jako roční téma galerie G18 = Irreversible traces : tradition and sustainability as the annual theme of the G18 Gallery</w:t>
            </w:r>
            <w:r w:rsidRPr="003A2075">
              <w:t>. Ve Zlíně: Univerzita Tomáše Bati, Fakulta multimediálních komunikací, 2019, 287 s. ISBN 9788074548703.</w:t>
            </w:r>
          </w:p>
        </w:tc>
      </w:tr>
      <w:tr w:rsidR="002776C1" w14:paraId="5C738629" w14:textId="77777777" w:rsidTr="00830928">
        <w:trPr>
          <w:trHeight w:val="218"/>
        </w:trPr>
        <w:tc>
          <w:tcPr>
            <w:tcW w:w="9859" w:type="dxa"/>
            <w:gridSpan w:val="17"/>
            <w:shd w:val="clear" w:color="auto" w:fill="F7CAAC"/>
          </w:tcPr>
          <w:p w14:paraId="7F1ED237" w14:textId="77777777" w:rsidR="002776C1" w:rsidRDefault="002776C1" w:rsidP="00830928">
            <w:pPr>
              <w:rPr>
                <w:b/>
              </w:rPr>
            </w:pPr>
            <w:r>
              <w:rPr>
                <w:b/>
              </w:rPr>
              <w:t>Působení v zahraničí</w:t>
            </w:r>
          </w:p>
        </w:tc>
      </w:tr>
      <w:tr w:rsidR="002776C1" w:rsidRPr="00984084" w14:paraId="1B33B844" w14:textId="77777777" w:rsidTr="00031D92">
        <w:trPr>
          <w:trHeight w:val="425"/>
        </w:trPr>
        <w:tc>
          <w:tcPr>
            <w:tcW w:w="9859" w:type="dxa"/>
            <w:gridSpan w:val="17"/>
          </w:tcPr>
          <w:p w14:paraId="56EEA83D" w14:textId="77777777" w:rsidR="002776C1" w:rsidRPr="003A2075" w:rsidRDefault="002776C1" w:rsidP="00830928">
            <w:pPr>
              <w:rPr>
                <w:rFonts w:eastAsiaTheme="minorHAnsi"/>
                <w:lang w:eastAsia="en-US"/>
              </w:rPr>
            </w:pPr>
            <w:r w:rsidRPr="003A2075">
              <w:rPr>
                <w:bCs/>
              </w:rPr>
              <w:t>2022:</w:t>
            </w:r>
            <w:r w:rsidRPr="003A2075">
              <w:rPr>
                <w:b/>
              </w:rPr>
              <w:t xml:space="preserve"> </w:t>
            </w:r>
            <w:r w:rsidRPr="003A2075">
              <w:rPr>
                <w:rFonts w:eastAsiaTheme="minorHAnsi"/>
                <w:lang w:eastAsia="en-US"/>
              </w:rPr>
              <w:t>Stáž v Zentral institut fuer Kunstgeschichte, Mnichov, SRB /3 měsíce</w:t>
            </w:r>
          </w:p>
          <w:p w14:paraId="1CB901BB" w14:textId="77777777" w:rsidR="002776C1" w:rsidRPr="003A2075" w:rsidRDefault="002776C1" w:rsidP="00830928">
            <w:pPr>
              <w:autoSpaceDE w:val="0"/>
              <w:autoSpaceDN w:val="0"/>
              <w:adjustRightInd w:val="0"/>
              <w:rPr>
                <w:rFonts w:eastAsiaTheme="minorHAnsi"/>
                <w:lang w:eastAsia="en-US"/>
              </w:rPr>
            </w:pPr>
            <w:r w:rsidRPr="003A2075">
              <w:rPr>
                <w:bCs/>
              </w:rPr>
              <w:t>2006-dosud:</w:t>
            </w:r>
            <w:r w:rsidRPr="003A2075">
              <w:rPr>
                <w:b/>
              </w:rPr>
              <w:t xml:space="preserve"> </w:t>
            </w:r>
            <w:r w:rsidRPr="003A2075">
              <w:rPr>
                <w:rFonts w:eastAsiaTheme="minorHAnsi"/>
                <w:lang w:eastAsia="en-US"/>
              </w:rPr>
              <w:t>Přednáškové pobyty na univerzitách v Paderbornu, Erfurtu, Regensburgu, Berlíně, Mnichově,</w:t>
            </w:r>
          </w:p>
          <w:p w14:paraId="0084270C" w14:textId="77777777" w:rsidR="002776C1" w:rsidRPr="003A2075" w:rsidRDefault="002776C1" w:rsidP="00830928">
            <w:pPr>
              <w:autoSpaceDE w:val="0"/>
              <w:autoSpaceDN w:val="0"/>
              <w:adjustRightInd w:val="0"/>
              <w:rPr>
                <w:rFonts w:eastAsiaTheme="minorHAnsi"/>
                <w:lang w:eastAsia="en-US"/>
              </w:rPr>
            </w:pPr>
            <w:r w:rsidRPr="003A2075">
              <w:rPr>
                <w:rFonts w:eastAsiaTheme="minorHAnsi"/>
                <w:lang w:eastAsia="en-US"/>
              </w:rPr>
              <w:t xml:space="preserve">Warszawě, Sosnowci </w:t>
            </w:r>
          </w:p>
          <w:p w14:paraId="68DAAF1B" w14:textId="77777777" w:rsidR="002776C1" w:rsidRPr="003A2075" w:rsidRDefault="002776C1" w:rsidP="00830928">
            <w:pPr>
              <w:autoSpaceDE w:val="0"/>
              <w:autoSpaceDN w:val="0"/>
              <w:adjustRightInd w:val="0"/>
              <w:rPr>
                <w:rFonts w:eastAsiaTheme="minorHAnsi"/>
                <w:color w:val="6B6B6B"/>
                <w:lang w:eastAsia="en-US"/>
              </w:rPr>
            </w:pPr>
            <w:r w:rsidRPr="003A2075">
              <w:rPr>
                <w:rFonts w:eastAsiaTheme="minorHAnsi"/>
                <w:lang w:eastAsia="en-US"/>
              </w:rPr>
              <w:t>2004: Stipendium DAAD na univerzitě v Erfurtu / 3 měsíce</w:t>
            </w:r>
          </w:p>
          <w:p w14:paraId="287C7E0C" w14:textId="77777777" w:rsidR="002776C1" w:rsidRPr="003A2075" w:rsidRDefault="002776C1" w:rsidP="00830928">
            <w:pPr>
              <w:autoSpaceDE w:val="0"/>
              <w:autoSpaceDN w:val="0"/>
              <w:adjustRightInd w:val="0"/>
              <w:rPr>
                <w:rFonts w:eastAsiaTheme="minorHAnsi"/>
                <w:lang w:eastAsia="en-US"/>
              </w:rPr>
            </w:pPr>
            <w:r w:rsidRPr="003A2075">
              <w:rPr>
                <w:rFonts w:eastAsiaTheme="minorHAnsi"/>
                <w:lang w:eastAsia="en-US"/>
              </w:rPr>
              <w:t>2002-2004: Lektor bohemistiky a mediálních studií na univerzitě v Erfurtu, SRN</w:t>
            </w:r>
          </w:p>
          <w:p w14:paraId="4AFC4C21" w14:textId="77777777" w:rsidR="002776C1" w:rsidRPr="003A2075" w:rsidRDefault="002776C1" w:rsidP="00830928">
            <w:pPr>
              <w:autoSpaceDE w:val="0"/>
              <w:autoSpaceDN w:val="0"/>
              <w:adjustRightInd w:val="0"/>
              <w:rPr>
                <w:rFonts w:eastAsiaTheme="minorHAnsi"/>
                <w:lang w:eastAsia="en-US"/>
              </w:rPr>
            </w:pPr>
            <w:r w:rsidRPr="003A2075">
              <w:rPr>
                <w:rFonts w:eastAsiaTheme="minorHAnsi"/>
                <w:lang w:eastAsia="en-US"/>
              </w:rPr>
              <w:t>1994-1998: Stáže na Institutu badaň literackich Polskiej Akademii Nauk ve Varšavě</w:t>
            </w:r>
          </w:p>
          <w:p w14:paraId="4C01698D" w14:textId="77777777" w:rsidR="002776C1" w:rsidRPr="003A2075" w:rsidRDefault="002776C1" w:rsidP="00830928">
            <w:pPr>
              <w:autoSpaceDE w:val="0"/>
              <w:autoSpaceDN w:val="0"/>
              <w:adjustRightInd w:val="0"/>
              <w:rPr>
                <w:rFonts w:eastAsiaTheme="minorHAnsi"/>
                <w:lang w:eastAsia="en-US"/>
              </w:rPr>
            </w:pPr>
            <w:r w:rsidRPr="003A2075">
              <w:rPr>
                <w:rFonts w:eastAsiaTheme="minorHAnsi"/>
                <w:lang w:eastAsia="en-US"/>
              </w:rPr>
              <w:t>1995: Stipendium Vzdělávací nadace Jana Husa na univerzitě v Regensburgu, SRN</w:t>
            </w:r>
          </w:p>
          <w:p w14:paraId="6D3B1EB6" w14:textId="77777777" w:rsidR="002776C1" w:rsidRPr="003A2075" w:rsidRDefault="002776C1" w:rsidP="00830928">
            <w:pPr>
              <w:rPr>
                <w:bCs/>
              </w:rPr>
            </w:pPr>
            <w:r w:rsidRPr="003A2075">
              <w:rPr>
                <w:bCs/>
              </w:rPr>
              <w:t>1993: Stipendium EU na univerzitě v Regensburgu, SRN</w:t>
            </w:r>
          </w:p>
          <w:p w14:paraId="101619D1" w14:textId="77777777" w:rsidR="002776C1" w:rsidRPr="003A2075" w:rsidRDefault="002776C1" w:rsidP="00830928">
            <w:pPr>
              <w:rPr>
                <w:bCs/>
              </w:rPr>
            </w:pPr>
            <w:r w:rsidRPr="003A2075">
              <w:rPr>
                <w:bCs/>
              </w:rPr>
              <w:lastRenderedPageBreak/>
              <w:t>1990-1992: Stáže v Dokumentačním středisku české nezávislé literatury v Scheinfeldu–Schwarzenbergu,</w:t>
            </w:r>
          </w:p>
          <w:p w14:paraId="3AE91768" w14:textId="77777777" w:rsidR="002776C1" w:rsidRPr="00984084" w:rsidRDefault="002776C1" w:rsidP="00830928">
            <w:pPr>
              <w:rPr>
                <w:bCs/>
              </w:rPr>
            </w:pPr>
            <w:r w:rsidRPr="003A2075">
              <w:rPr>
                <w:bCs/>
              </w:rPr>
              <w:t>SRN</w:t>
            </w:r>
          </w:p>
        </w:tc>
      </w:tr>
      <w:tr w:rsidR="002776C1" w14:paraId="624F4620" w14:textId="77777777" w:rsidTr="00830928">
        <w:trPr>
          <w:cantSplit/>
          <w:trHeight w:val="470"/>
        </w:trPr>
        <w:tc>
          <w:tcPr>
            <w:tcW w:w="2518" w:type="dxa"/>
            <w:shd w:val="clear" w:color="auto" w:fill="F7CAAC"/>
          </w:tcPr>
          <w:p w14:paraId="2A30C71F" w14:textId="77777777" w:rsidR="002776C1" w:rsidRDefault="002776C1" w:rsidP="00830928">
            <w:pPr>
              <w:jc w:val="both"/>
              <w:rPr>
                <w:b/>
              </w:rPr>
            </w:pPr>
            <w:r>
              <w:rPr>
                <w:b/>
              </w:rPr>
              <w:lastRenderedPageBreak/>
              <w:t xml:space="preserve">Podpis </w:t>
            </w:r>
          </w:p>
        </w:tc>
        <w:tc>
          <w:tcPr>
            <w:tcW w:w="4461" w:type="dxa"/>
            <w:gridSpan w:val="8"/>
          </w:tcPr>
          <w:p w14:paraId="2C53AF81" w14:textId="77777777" w:rsidR="002776C1" w:rsidRDefault="002776C1" w:rsidP="00830928">
            <w:pPr>
              <w:jc w:val="both"/>
            </w:pPr>
            <w:r>
              <w:t xml:space="preserve">Miroslav Zelinský v. r. </w:t>
            </w:r>
          </w:p>
        </w:tc>
        <w:tc>
          <w:tcPr>
            <w:tcW w:w="709" w:type="dxa"/>
            <w:gridSpan w:val="2"/>
            <w:shd w:val="clear" w:color="auto" w:fill="F7CAAC"/>
          </w:tcPr>
          <w:p w14:paraId="2180A708" w14:textId="77777777" w:rsidR="002776C1" w:rsidRDefault="002776C1" w:rsidP="00830928">
            <w:pPr>
              <w:jc w:val="both"/>
            </w:pPr>
            <w:r>
              <w:rPr>
                <w:b/>
              </w:rPr>
              <w:t>datum</w:t>
            </w:r>
          </w:p>
        </w:tc>
        <w:tc>
          <w:tcPr>
            <w:tcW w:w="2171" w:type="dxa"/>
            <w:gridSpan w:val="6"/>
          </w:tcPr>
          <w:p w14:paraId="5F94961A" w14:textId="77777777" w:rsidR="002776C1" w:rsidRDefault="002776C1" w:rsidP="00830928">
            <w:pPr>
              <w:jc w:val="both"/>
            </w:pPr>
            <w:r>
              <w:t>12.12.2022</w:t>
            </w:r>
          </w:p>
        </w:tc>
      </w:tr>
    </w:tbl>
    <w:p w14:paraId="5BF2B4DB" w14:textId="17B3A97C" w:rsidR="007D1DDF" w:rsidRDefault="007D1DDF"/>
    <w:p w14:paraId="02D667DC" w14:textId="0B170F6F" w:rsidR="00874386" w:rsidRDefault="00874386"/>
    <w:p w14:paraId="7B2D4455" w14:textId="77777777" w:rsidR="002776C1" w:rsidRDefault="002776C1">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D91C10" w14:paraId="26A19A1E" w14:textId="77777777" w:rsidTr="00D91C10">
        <w:trPr>
          <w:trHeight w:val="269"/>
        </w:trPr>
        <w:tc>
          <w:tcPr>
            <w:tcW w:w="9859" w:type="dxa"/>
            <w:gridSpan w:val="11"/>
            <w:tcBorders>
              <w:top w:val="single" w:sz="4" w:space="0" w:color="auto"/>
              <w:left w:val="single" w:sz="4" w:space="0" w:color="auto"/>
              <w:bottom w:val="single" w:sz="4" w:space="0" w:color="auto"/>
              <w:right w:val="single" w:sz="4" w:space="0" w:color="auto"/>
            </w:tcBorders>
            <w:shd w:val="clear" w:color="auto" w:fill="BDD6EE"/>
          </w:tcPr>
          <w:p w14:paraId="2A414FDD" w14:textId="18FE9F2D" w:rsidR="00D91C10" w:rsidRPr="00D91C10" w:rsidRDefault="00D91C10" w:rsidP="00D91C10">
            <w:pPr>
              <w:spacing w:before="60"/>
              <w:jc w:val="both"/>
              <w:rPr>
                <w:b/>
                <w:bCs/>
                <w:sz w:val="28"/>
                <w:szCs w:val="28"/>
              </w:rPr>
            </w:pPr>
            <w:r w:rsidRPr="00D91C10">
              <w:rPr>
                <w:b/>
                <w:bCs/>
                <w:sz w:val="28"/>
                <w:szCs w:val="28"/>
              </w:rPr>
              <w:lastRenderedPageBreak/>
              <w:t>C-I – Personální zabezpečení</w:t>
            </w:r>
          </w:p>
        </w:tc>
      </w:tr>
      <w:tr w:rsidR="00D91C10" w14:paraId="03BB7533" w14:textId="77777777" w:rsidTr="00887C9E">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20A239A8" w14:textId="77777777" w:rsidR="00D91C10" w:rsidRDefault="00D91C10" w:rsidP="00D91C10">
            <w:pPr>
              <w:jc w:val="both"/>
              <w:rPr>
                <w:b/>
              </w:rPr>
            </w:pPr>
            <w:r>
              <w:rPr>
                <w:b/>
              </w:rPr>
              <w:t>Vysoká škola</w:t>
            </w:r>
          </w:p>
        </w:tc>
        <w:tc>
          <w:tcPr>
            <w:tcW w:w="7341" w:type="dxa"/>
            <w:gridSpan w:val="10"/>
            <w:tcBorders>
              <w:top w:val="single" w:sz="4" w:space="0" w:color="auto"/>
              <w:left w:val="single" w:sz="4" w:space="0" w:color="auto"/>
              <w:bottom w:val="single" w:sz="4" w:space="0" w:color="auto"/>
              <w:right w:val="single" w:sz="4" w:space="0" w:color="auto"/>
            </w:tcBorders>
            <w:hideMark/>
          </w:tcPr>
          <w:p w14:paraId="0A8AA3D2" w14:textId="77777777" w:rsidR="00D91C10" w:rsidRDefault="00D91C10" w:rsidP="00D91C10">
            <w:pPr>
              <w:jc w:val="both"/>
            </w:pPr>
            <w:r>
              <w:t>Univerzita Tomáše Bati ve Zlíně</w:t>
            </w:r>
          </w:p>
        </w:tc>
      </w:tr>
      <w:tr w:rsidR="00D91C10" w14:paraId="10E05B50" w14:textId="77777777" w:rsidTr="00887C9E">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498BEB0F" w14:textId="77777777" w:rsidR="00D91C10" w:rsidRDefault="00D91C10" w:rsidP="00D91C10">
            <w:pPr>
              <w:jc w:val="both"/>
              <w:rPr>
                <w:b/>
              </w:rPr>
            </w:pPr>
            <w:r>
              <w:rPr>
                <w:b/>
              </w:rPr>
              <w:t>Součást vysoké školy</w:t>
            </w:r>
          </w:p>
        </w:tc>
        <w:tc>
          <w:tcPr>
            <w:tcW w:w="7341" w:type="dxa"/>
            <w:gridSpan w:val="10"/>
            <w:tcBorders>
              <w:top w:val="single" w:sz="4" w:space="0" w:color="auto"/>
              <w:left w:val="single" w:sz="4" w:space="0" w:color="auto"/>
              <w:bottom w:val="single" w:sz="4" w:space="0" w:color="auto"/>
              <w:right w:val="single" w:sz="4" w:space="0" w:color="auto"/>
            </w:tcBorders>
            <w:hideMark/>
          </w:tcPr>
          <w:p w14:paraId="17C58DDF" w14:textId="77777777" w:rsidR="00D91C10" w:rsidRDefault="00D91C10" w:rsidP="00D91C10">
            <w:pPr>
              <w:jc w:val="both"/>
            </w:pPr>
            <w:r>
              <w:t>Fakulta multimediálních komunikací</w:t>
            </w:r>
          </w:p>
        </w:tc>
      </w:tr>
      <w:tr w:rsidR="00D91C10" w14:paraId="0F239363" w14:textId="77777777" w:rsidTr="00887C9E">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0A1BC17D" w14:textId="77777777" w:rsidR="00D91C10" w:rsidRDefault="00D91C10" w:rsidP="00D91C10">
            <w:pPr>
              <w:jc w:val="both"/>
              <w:rPr>
                <w:b/>
              </w:rPr>
            </w:pPr>
            <w:r>
              <w:rPr>
                <w:b/>
              </w:rPr>
              <w:t>Název studijního programu</w:t>
            </w:r>
          </w:p>
        </w:tc>
        <w:tc>
          <w:tcPr>
            <w:tcW w:w="7341" w:type="dxa"/>
            <w:gridSpan w:val="10"/>
            <w:tcBorders>
              <w:top w:val="single" w:sz="4" w:space="0" w:color="auto"/>
              <w:left w:val="single" w:sz="4" w:space="0" w:color="auto"/>
              <w:bottom w:val="single" w:sz="4" w:space="0" w:color="auto"/>
              <w:right w:val="single" w:sz="4" w:space="0" w:color="auto"/>
            </w:tcBorders>
            <w:hideMark/>
          </w:tcPr>
          <w:p w14:paraId="65DA9F71" w14:textId="77777777" w:rsidR="00D91C10" w:rsidRDefault="00D91C10" w:rsidP="00D91C10">
            <w:pPr>
              <w:jc w:val="both"/>
            </w:pPr>
            <w:r>
              <w:t>Multimédia a design</w:t>
            </w:r>
          </w:p>
        </w:tc>
      </w:tr>
      <w:tr w:rsidR="00D91C10" w14:paraId="3CEA09BA" w14:textId="77777777" w:rsidTr="00887C9E">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62D9EE91" w14:textId="77777777" w:rsidR="00D91C10" w:rsidRDefault="00D91C10" w:rsidP="00D91C10">
            <w:pPr>
              <w:jc w:val="both"/>
              <w:rPr>
                <w:b/>
              </w:rPr>
            </w:pPr>
            <w:r>
              <w:rPr>
                <w:b/>
              </w:rPr>
              <w:t>Jméno a příjmení</w:t>
            </w:r>
          </w:p>
        </w:tc>
        <w:tc>
          <w:tcPr>
            <w:tcW w:w="4536" w:type="dxa"/>
            <w:gridSpan w:val="5"/>
            <w:tcBorders>
              <w:top w:val="single" w:sz="4" w:space="0" w:color="auto"/>
              <w:left w:val="single" w:sz="4" w:space="0" w:color="auto"/>
              <w:bottom w:val="single" w:sz="4" w:space="0" w:color="auto"/>
              <w:right w:val="single" w:sz="4" w:space="0" w:color="auto"/>
            </w:tcBorders>
            <w:hideMark/>
          </w:tcPr>
          <w:p w14:paraId="5DA213F4" w14:textId="77777777" w:rsidR="00D91C10" w:rsidRDefault="00D91C10" w:rsidP="00D91C10">
            <w:pPr>
              <w:jc w:val="both"/>
            </w:pPr>
            <w:r>
              <w:t>Martina Zuzaňáková</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2DE46B55" w14:textId="77777777" w:rsidR="00D91C10" w:rsidRDefault="00D91C10" w:rsidP="00D91C10">
            <w:pPr>
              <w:jc w:val="both"/>
              <w:rPr>
                <w:b/>
              </w:rPr>
            </w:pPr>
            <w:r>
              <w:rPr>
                <w:b/>
              </w:rPr>
              <w:t>Tituly</w:t>
            </w:r>
          </w:p>
        </w:tc>
        <w:tc>
          <w:tcPr>
            <w:tcW w:w="2096" w:type="dxa"/>
            <w:gridSpan w:val="4"/>
            <w:tcBorders>
              <w:top w:val="single" w:sz="4" w:space="0" w:color="auto"/>
              <w:left w:val="single" w:sz="4" w:space="0" w:color="auto"/>
              <w:bottom w:val="single" w:sz="4" w:space="0" w:color="auto"/>
              <w:right w:val="single" w:sz="4" w:space="0" w:color="auto"/>
            </w:tcBorders>
            <w:hideMark/>
          </w:tcPr>
          <w:p w14:paraId="2EF660BD" w14:textId="77777777" w:rsidR="00D91C10" w:rsidRDefault="00D91C10" w:rsidP="00D91C10">
            <w:pPr>
              <w:jc w:val="both"/>
            </w:pPr>
            <w:r>
              <w:t>Mgr.</w:t>
            </w:r>
          </w:p>
        </w:tc>
      </w:tr>
      <w:tr w:rsidR="00D91C10" w14:paraId="1E90C189" w14:textId="77777777" w:rsidTr="00887C9E">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798400F4" w14:textId="77777777" w:rsidR="00D91C10" w:rsidRDefault="00D91C10" w:rsidP="00D91C10">
            <w:pPr>
              <w:jc w:val="both"/>
              <w:rPr>
                <w:b/>
              </w:rPr>
            </w:pPr>
            <w:r>
              <w:rPr>
                <w:b/>
              </w:rPr>
              <w:t>Rok narození</w:t>
            </w:r>
          </w:p>
        </w:tc>
        <w:tc>
          <w:tcPr>
            <w:tcW w:w="829" w:type="dxa"/>
            <w:tcBorders>
              <w:top w:val="single" w:sz="4" w:space="0" w:color="auto"/>
              <w:left w:val="single" w:sz="4" w:space="0" w:color="auto"/>
              <w:bottom w:val="single" w:sz="4" w:space="0" w:color="auto"/>
              <w:right w:val="single" w:sz="4" w:space="0" w:color="auto"/>
            </w:tcBorders>
            <w:hideMark/>
          </w:tcPr>
          <w:p w14:paraId="58258F6B" w14:textId="77777777" w:rsidR="00D91C10" w:rsidRDefault="00D91C10" w:rsidP="00D91C10">
            <w:pPr>
              <w:jc w:val="both"/>
            </w:pPr>
            <w:r>
              <w:t>1980</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33FBE299" w14:textId="77777777" w:rsidR="00D91C10" w:rsidRDefault="00D91C10" w:rsidP="00D91C10">
            <w:pPr>
              <w:jc w:val="both"/>
              <w:rPr>
                <w:b/>
              </w:rPr>
            </w:pPr>
            <w:r>
              <w:rPr>
                <w:b/>
              </w:rPr>
              <w:t>typ vztahu k VŠ</w:t>
            </w:r>
          </w:p>
        </w:tc>
        <w:tc>
          <w:tcPr>
            <w:tcW w:w="992" w:type="dxa"/>
            <w:gridSpan w:val="2"/>
            <w:tcBorders>
              <w:top w:val="single" w:sz="4" w:space="0" w:color="auto"/>
              <w:left w:val="single" w:sz="4" w:space="0" w:color="auto"/>
              <w:bottom w:val="single" w:sz="4" w:space="0" w:color="auto"/>
              <w:right w:val="single" w:sz="4" w:space="0" w:color="auto"/>
            </w:tcBorders>
            <w:hideMark/>
          </w:tcPr>
          <w:p w14:paraId="181DCD32" w14:textId="77777777" w:rsidR="007D2059" w:rsidRDefault="007D2059" w:rsidP="007D2059">
            <w:pPr>
              <w:jc w:val="both"/>
            </w:pPr>
            <w:r>
              <w:t>DPP</w:t>
            </w:r>
          </w:p>
          <w:p w14:paraId="6130E28B" w14:textId="11983B0B" w:rsidR="00D91C10" w:rsidRDefault="00D91C10" w:rsidP="00D91C10">
            <w:pPr>
              <w:jc w:val="both"/>
            </w:pP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2B6FDBF8" w14:textId="77777777" w:rsidR="00D91C10" w:rsidRDefault="00D91C10" w:rsidP="00D91C10">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hideMark/>
          </w:tcPr>
          <w:p w14:paraId="7D567B07" w14:textId="6279BAC8" w:rsidR="00D91C10" w:rsidRDefault="00F33432" w:rsidP="00D91C10">
            <w:pPr>
              <w:jc w:val="both"/>
            </w:pPr>
            <w:r>
              <w:t>1h/t</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9BAB5BF" w14:textId="77777777" w:rsidR="00D91C10" w:rsidRDefault="00D91C10" w:rsidP="00D91C10">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0ADB6A7C" w14:textId="72FF8875" w:rsidR="00D91C10" w:rsidRDefault="00D91C10" w:rsidP="00D91C10">
            <w:pPr>
              <w:jc w:val="both"/>
            </w:pPr>
          </w:p>
        </w:tc>
      </w:tr>
      <w:tr w:rsidR="00D91C10" w14:paraId="13F715A1" w14:textId="77777777" w:rsidTr="00887C9E">
        <w:tc>
          <w:tcPr>
            <w:tcW w:w="5068"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25D57DF" w14:textId="77777777" w:rsidR="00D91C10" w:rsidRDefault="00D91C10" w:rsidP="00D91C10">
            <w:pPr>
              <w:jc w:val="both"/>
              <w:rPr>
                <w:b/>
              </w:rPr>
            </w:pPr>
            <w:r>
              <w:rPr>
                <w:b/>
              </w:rPr>
              <w:t>Typ vztahu na součásti VŠ, která uskutečňuje st. program</w:t>
            </w:r>
          </w:p>
        </w:tc>
        <w:tc>
          <w:tcPr>
            <w:tcW w:w="992" w:type="dxa"/>
            <w:gridSpan w:val="2"/>
            <w:tcBorders>
              <w:top w:val="single" w:sz="4" w:space="0" w:color="auto"/>
              <w:left w:val="single" w:sz="4" w:space="0" w:color="auto"/>
              <w:bottom w:val="single" w:sz="4" w:space="0" w:color="auto"/>
              <w:right w:val="single" w:sz="4" w:space="0" w:color="auto"/>
            </w:tcBorders>
            <w:hideMark/>
          </w:tcPr>
          <w:p w14:paraId="4200DB35" w14:textId="4D5A849E" w:rsidR="00D91C10" w:rsidRDefault="00165D5D" w:rsidP="00D91C10">
            <w:pPr>
              <w:jc w:val="both"/>
            </w:pPr>
            <w:r>
              <w:t>DPP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35E647E3" w14:textId="77777777" w:rsidR="00D91C10" w:rsidRDefault="00D91C10" w:rsidP="00D91C10">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hideMark/>
          </w:tcPr>
          <w:p w14:paraId="5E609BD1" w14:textId="5022EFBB" w:rsidR="00D91C10" w:rsidRDefault="00F33432" w:rsidP="00D91C10">
            <w:pPr>
              <w:jc w:val="both"/>
            </w:pPr>
            <w:r>
              <w:t>1h/t</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B467E49" w14:textId="77777777" w:rsidR="00D91C10" w:rsidRDefault="00D91C10" w:rsidP="00D91C10">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1A679CCD" w14:textId="6753C341" w:rsidR="00D91C10" w:rsidRDefault="00D91C10" w:rsidP="00D91C10">
            <w:pPr>
              <w:jc w:val="both"/>
            </w:pPr>
          </w:p>
        </w:tc>
      </w:tr>
      <w:tr w:rsidR="00D91C10" w14:paraId="047B7AE0" w14:textId="77777777" w:rsidTr="00887C9E">
        <w:tc>
          <w:tcPr>
            <w:tcW w:w="6060" w:type="dxa"/>
            <w:gridSpan w:val="5"/>
            <w:tcBorders>
              <w:top w:val="single" w:sz="4" w:space="0" w:color="auto"/>
              <w:left w:val="single" w:sz="4" w:space="0" w:color="auto"/>
              <w:bottom w:val="single" w:sz="4" w:space="0" w:color="auto"/>
              <w:right w:val="single" w:sz="4" w:space="0" w:color="auto"/>
            </w:tcBorders>
            <w:shd w:val="clear" w:color="auto" w:fill="F7CAAC"/>
          </w:tcPr>
          <w:p w14:paraId="09057AF6" w14:textId="77777777" w:rsidR="00D91C10" w:rsidRDefault="00D91C10" w:rsidP="00D91C10">
            <w:pPr>
              <w:jc w:val="both"/>
              <w:rPr>
                <w:b/>
              </w:rPr>
            </w:pPr>
            <w:r>
              <w:rPr>
                <w:b/>
              </w:rPr>
              <w:t>Další současná působení jako akademický pracovník na jiných VŠ</w:t>
            </w:r>
          </w:p>
          <w:p w14:paraId="324AEF0F" w14:textId="77777777" w:rsidR="00D91C10" w:rsidRDefault="00D91C10" w:rsidP="00D91C10">
            <w:pPr>
              <w:autoSpaceDE w:val="0"/>
              <w:autoSpaceDN w:val="0"/>
              <w:adjustRightInd w:val="0"/>
              <w:rPr>
                <w:rFonts w:eastAsia="Calibri"/>
                <w:sz w:val="16"/>
                <w:szCs w:val="16"/>
              </w:rPr>
            </w:pP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FC1D50F" w14:textId="77777777" w:rsidR="00D91C10" w:rsidRDefault="00D91C10" w:rsidP="00D91C10">
            <w:pPr>
              <w:jc w:val="both"/>
              <w:rPr>
                <w:b/>
              </w:rPr>
            </w:pPr>
            <w:r>
              <w:rPr>
                <w:b/>
              </w:rPr>
              <w:t>typ prac. vztahu</w:t>
            </w:r>
          </w:p>
        </w:tc>
        <w:tc>
          <w:tcPr>
            <w:tcW w:w="2096"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4A178CA5" w14:textId="77777777" w:rsidR="00D91C10" w:rsidRDefault="00D91C10" w:rsidP="00D91C10">
            <w:pPr>
              <w:jc w:val="both"/>
              <w:rPr>
                <w:b/>
              </w:rPr>
            </w:pPr>
            <w:r>
              <w:rPr>
                <w:b/>
              </w:rPr>
              <w:t>rozsah</w:t>
            </w:r>
          </w:p>
        </w:tc>
      </w:tr>
      <w:tr w:rsidR="00D91C10" w14:paraId="65108B97" w14:textId="77777777" w:rsidTr="00887C9E">
        <w:tc>
          <w:tcPr>
            <w:tcW w:w="6060" w:type="dxa"/>
            <w:gridSpan w:val="5"/>
            <w:tcBorders>
              <w:top w:val="single" w:sz="4" w:space="0" w:color="auto"/>
              <w:left w:val="single" w:sz="4" w:space="0" w:color="auto"/>
              <w:bottom w:val="single" w:sz="4" w:space="0" w:color="auto"/>
              <w:right w:val="single" w:sz="4" w:space="0" w:color="auto"/>
            </w:tcBorders>
            <w:hideMark/>
          </w:tcPr>
          <w:p w14:paraId="10258A31" w14:textId="3891817A" w:rsidR="00D91C10" w:rsidRDefault="002573F4" w:rsidP="00D91C10">
            <w:pPr>
              <w:jc w:val="both"/>
            </w:pPr>
            <w:r>
              <w:t>-</w:t>
            </w:r>
          </w:p>
        </w:tc>
        <w:tc>
          <w:tcPr>
            <w:tcW w:w="1703" w:type="dxa"/>
            <w:gridSpan w:val="2"/>
            <w:tcBorders>
              <w:top w:val="single" w:sz="4" w:space="0" w:color="auto"/>
              <w:left w:val="single" w:sz="4" w:space="0" w:color="auto"/>
              <w:bottom w:val="single" w:sz="4" w:space="0" w:color="auto"/>
              <w:right w:val="single" w:sz="4" w:space="0" w:color="auto"/>
            </w:tcBorders>
          </w:tcPr>
          <w:p w14:paraId="0B3330BA" w14:textId="77777777" w:rsidR="00D91C10" w:rsidRDefault="00D91C10" w:rsidP="00D91C10">
            <w:pPr>
              <w:jc w:val="both"/>
            </w:pPr>
          </w:p>
        </w:tc>
        <w:tc>
          <w:tcPr>
            <w:tcW w:w="2096" w:type="dxa"/>
            <w:gridSpan w:val="4"/>
            <w:tcBorders>
              <w:top w:val="single" w:sz="4" w:space="0" w:color="auto"/>
              <w:left w:val="single" w:sz="4" w:space="0" w:color="auto"/>
              <w:bottom w:val="single" w:sz="4" w:space="0" w:color="auto"/>
              <w:right w:val="single" w:sz="4" w:space="0" w:color="auto"/>
            </w:tcBorders>
          </w:tcPr>
          <w:p w14:paraId="45E10884" w14:textId="77777777" w:rsidR="00D91C10" w:rsidRDefault="00D91C10" w:rsidP="00D91C10">
            <w:pPr>
              <w:jc w:val="both"/>
            </w:pPr>
          </w:p>
        </w:tc>
      </w:tr>
      <w:tr w:rsidR="00D91C10" w14:paraId="019A89A4" w14:textId="77777777" w:rsidTr="00887C9E">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46C7FF50" w14:textId="77777777" w:rsidR="00D91C10" w:rsidRDefault="00D91C10" w:rsidP="00D91C10">
            <w:r>
              <w:rPr>
                <w:b/>
              </w:rPr>
              <w:t>Předměty příslušného studijního programu a způsob zapojení do jejich výuky, příp. další zapojení do uskutečňování studijního programu</w:t>
            </w:r>
          </w:p>
        </w:tc>
      </w:tr>
      <w:tr w:rsidR="00D91C10" w14:paraId="1039AB4A" w14:textId="77777777" w:rsidTr="00E153D9">
        <w:trPr>
          <w:trHeight w:val="218"/>
        </w:trPr>
        <w:tc>
          <w:tcPr>
            <w:tcW w:w="9859" w:type="dxa"/>
            <w:gridSpan w:val="11"/>
            <w:tcBorders>
              <w:top w:val="nil"/>
              <w:left w:val="single" w:sz="4" w:space="0" w:color="auto"/>
              <w:bottom w:val="single" w:sz="4" w:space="0" w:color="auto"/>
              <w:right w:val="single" w:sz="4" w:space="0" w:color="auto"/>
            </w:tcBorders>
          </w:tcPr>
          <w:p w14:paraId="209F096F" w14:textId="33811657" w:rsidR="00D91C10" w:rsidRDefault="00E619E5" w:rsidP="00E153D9">
            <w:pPr>
              <w:jc w:val="both"/>
            </w:pPr>
            <w:r w:rsidRPr="005E6623">
              <w:rPr>
                <w:rStyle w:val="normaltextrun"/>
                <w:rFonts w:eastAsiaTheme="majorEastAsia"/>
              </w:rPr>
              <w:t>Dějiny designu šperku 1</w:t>
            </w:r>
            <w:r>
              <w:rPr>
                <w:rStyle w:val="normaltextrun"/>
                <w:rFonts w:eastAsiaTheme="majorEastAsia"/>
              </w:rPr>
              <w:t>, 2</w:t>
            </w:r>
            <w:r w:rsidRPr="005E6623">
              <w:rPr>
                <w:rStyle w:val="eop"/>
              </w:rPr>
              <w:t> </w:t>
            </w:r>
            <w:r w:rsidR="00D91C10">
              <w:t>– garant, přednášející</w:t>
            </w:r>
          </w:p>
        </w:tc>
      </w:tr>
      <w:tr w:rsidR="00D91C10" w14:paraId="6087ACEC" w14:textId="77777777" w:rsidTr="00887C9E">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0F6CEB33" w14:textId="77777777" w:rsidR="00D91C10" w:rsidRDefault="00D91C10" w:rsidP="00D91C10">
            <w:pPr>
              <w:jc w:val="both"/>
            </w:pPr>
            <w:r>
              <w:rPr>
                <w:b/>
              </w:rPr>
              <w:t xml:space="preserve">Údaje o vzdělání na VŠ </w:t>
            </w:r>
          </w:p>
        </w:tc>
      </w:tr>
      <w:tr w:rsidR="00D91C10" w14:paraId="713F5753" w14:textId="77777777" w:rsidTr="00E153D9">
        <w:trPr>
          <w:trHeight w:val="182"/>
        </w:trPr>
        <w:tc>
          <w:tcPr>
            <w:tcW w:w="9859" w:type="dxa"/>
            <w:gridSpan w:val="11"/>
            <w:tcBorders>
              <w:top w:val="single" w:sz="4" w:space="0" w:color="auto"/>
              <w:left w:val="single" w:sz="4" w:space="0" w:color="auto"/>
              <w:bottom w:val="single" w:sz="4" w:space="0" w:color="auto"/>
              <w:right w:val="single" w:sz="4" w:space="0" w:color="auto"/>
            </w:tcBorders>
          </w:tcPr>
          <w:p w14:paraId="5001D46E" w14:textId="3FA0225B" w:rsidR="00D91C10" w:rsidRPr="0007513B" w:rsidRDefault="00D91C10" w:rsidP="00E153D9">
            <w:pPr>
              <w:jc w:val="both"/>
            </w:pPr>
            <w:r>
              <w:t>2006: Masarykova univerzita v Brně, Filozofická fakulta, obor. Dějiny umění a obor Pomocné vědy historické</w:t>
            </w:r>
            <w:r w:rsidR="00024B08">
              <w:t>, Mgr.</w:t>
            </w:r>
          </w:p>
        </w:tc>
      </w:tr>
      <w:tr w:rsidR="00D91C10" w14:paraId="4FBDC183" w14:textId="77777777" w:rsidTr="00887C9E">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2606036A" w14:textId="77777777" w:rsidR="00D91C10" w:rsidRDefault="00D91C10" w:rsidP="00D91C10">
            <w:pPr>
              <w:jc w:val="both"/>
              <w:rPr>
                <w:b/>
              </w:rPr>
            </w:pPr>
            <w:r>
              <w:rPr>
                <w:b/>
              </w:rPr>
              <w:t>Údaje o odborném působení od absolvování VŠ</w:t>
            </w:r>
          </w:p>
        </w:tc>
      </w:tr>
      <w:tr w:rsidR="00D91C10" w14:paraId="7CF3A32A" w14:textId="77777777" w:rsidTr="00031D92">
        <w:trPr>
          <w:trHeight w:val="1550"/>
        </w:trPr>
        <w:tc>
          <w:tcPr>
            <w:tcW w:w="9859" w:type="dxa"/>
            <w:gridSpan w:val="11"/>
            <w:tcBorders>
              <w:top w:val="single" w:sz="4" w:space="0" w:color="auto"/>
              <w:left w:val="single" w:sz="4" w:space="0" w:color="auto"/>
              <w:bottom w:val="single" w:sz="4" w:space="0" w:color="auto"/>
              <w:right w:val="single" w:sz="4" w:space="0" w:color="auto"/>
            </w:tcBorders>
          </w:tcPr>
          <w:p w14:paraId="1F5B9D12" w14:textId="77777777" w:rsidR="00224DA4" w:rsidRPr="00CF2D84" w:rsidRDefault="00224DA4" w:rsidP="00224DA4">
            <w:r w:rsidRPr="00CF2D84">
              <w:t>2018</w:t>
            </w:r>
            <w:r>
              <w:t>-dosud:</w:t>
            </w:r>
            <w:r w:rsidRPr="00CF2D84">
              <w:t xml:space="preserve"> Městská galerie Litomyšl, ředitelka</w:t>
            </w:r>
          </w:p>
          <w:p w14:paraId="3CBC5026" w14:textId="583CED5A" w:rsidR="00224DA4" w:rsidRDefault="00224DA4" w:rsidP="00602210">
            <w:r w:rsidRPr="00CF2D84">
              <w:t>2016</w:t>
            </w:r>
            <w:r>
              <w:t>-</w:t>
            </w:r>
            <w:r w:rsidRPr="00CF2D84">
              <w:t>2018</w:t>
            </w:r>
            <w:r>
              <w:t>:</w:t>
            </w:r>
            <w:r w:rsidRPr="00CF2D84">
              <w:t xml:space="preserve"> kulturní manažerka a kurátorka (projekty Wonderland, Zuschnitt, Kulturní centrum Řehlovice)</w:t>
            </w:r>
            <w:r w:rsidRPr="00CF2D84">
              <w:br/>
              <w:t>2011</w:t>
            </w:r>
            <w:r>
              <w:t>-</w:t>
            </w:r>
            <w:r w:rsidRPr="00CF2D84">
              <w:t>2013</w:t>
            </w:r>
            <w:r>
              <w:t>:</w:t>
            </w:r>
            <w:r w:rsidRPr="00CF2D84">
              <w:t xml:space="preserve"> Muzeum romské kultury, vedoucí oddělení vztahů s veřejností, kurátorka)</w:t>
            </w:r>
            <w:r w:rsidRPr="00CF2D84">
              <w:br/>
              <w:t>2009</w:t>
            </w:r>
            <w:r>
              <w:t>-</w:t>
            </w:r>
            <w:r w:rsidRPr="00CF2D84">
              <w:t>2010</w:t>
            </w:r>
            <w:r>
              <w:t>:</w:t>
            </w:r>
            <w:r w:rsidRPr="00CF2D84">
              <w:t xml:space="preserve"> Staatliche Kunstsammlungen Dresden, Robert Bosch Stiftung</w:t>
            </w:r>
            <w:r w:rsidRPr="00CF2D84">
              <w:br/>
              <w:t>2007</w:t>
            </w:r>
            <w:r>
              <w:t>-</w:t>
            </w:r>
            <w:r w:rsidRPr="00CF2D84">
              <w:t>2011</w:t>
            </w:r>
            <w:r>
              <w:t>:</w:t>
            </w:r>
            <w:r w:rsidRPr="00CF2D84">
              <w:t xml:space="preserve"> Česká centra, kulturní manažerka, kurátorka</w:t>
            </w:r>
          </w:p>
          <w:p w14:paraId="69E12274" w14:textId="2158A59C" w:rsidR="00D91C10" w:rsidRDefault="00D91C10" w:rsidP="00031D92">
            <w:pPr>
              <w:jc w:val="both"/>
              <w:rPr>
                <w:color w:val="FF0000"/>
                <w:sz w:val="16"/>
                <w:szCs w:val="16"/>
              </w:rPr>
            </w:pPr>
            <w:r>
              <w:t>Kurátorka výstav a mezinárodních projektů z oblasti současného umění, architektury a designu (Česká centra, Státní umělecké sbírky Drážďany, Muzeum romské kultury, Městská galerie Litomyšl).</w:t>
            </w:r>
          </w:p>
        </w:tc>
      </w:tr>
      <w:tr w:rsidR="00D91C10" w14:paraId="647D6ADA" w14:textId="77777777" w:rsidTr="00887C9E">
        <w:trPr>
          <w:trHeight w:val="250"/>
        </w:trPr>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29C77919" w14:textId="77777777" w:rsidR="00D91C10" w:rsidRDefault="00D91C10" w:rsidP="00D91C10">
            <w:pPr>
              <w:jc w:val="both"/>
            </w:pPr>
            <w:r>
              <w:rPr>
                <w:b/>
              </w:rPr>
              <w:t>Zkušenosti s vedením kvalifikačních a rigorózních prací</w:t>
            </w:r>
          </w:p>
        </w:tc>
      </w:tr>
      <w:tr w:rsidR="00D91C10" w14:paraId="548AA257" w14:textId="77777777" w:rsidTr="00887C9E">
        <w:trPr>
          <w:trHeight w:val="302"/>
        </w:trPr>
        <w:tc>
          <w:tcPr>
            <w:tcW w:w="9859" w:type="dxa"/>
            <w:gridSpan w:val="11"/>
            <w:tcBorders>
              <w:top w:val="single" w:sz="4" w:space="0" w:color="auto"/>
              <w:left w:val="single" w:sz="4" w:space="0" w:color="auto"/>
              <w:bottom w:val="single" w:sz="4" w:space="0" w:color="auto"/>
              <w:right w:val="single" w:sz="4" w:space="0" w:color="auto"/>
            </w:tcBorders>
            <w:hideMark/>
          </w:tcPr>
          <w:p w14:paraId="3A7924EE" w14:textId="77777777" w:rsidR="00D91C10" w:rsidRDefault="00D91C10" w:rsidP="00D91C10">
            <w:pPr>
              <w:spacing w:before="120" w:after="120"/>
            </w:pPr>
          </w:p>
        </w:tc>
      </w:tr>
      <w:tr w:rsidR="00031D92" w14:paraId="120209D1" w14:textId="77777777" w:rsidTr="00281766">
        <w:trPr>
          <w:cantSplit/>
        </w:trPr>
        <w:tc>
          <w:tcPr>
            <w:tcW w:w="3347" w:type="dxa"/>
            <w:gridSpan w:val="2"/>
            <w:tcBorders>
              <w:top w:val="single" w:sz="12" w:space="0" w:color="auto"/>
            </w:tcBorders>
            <w:shd w:val="clear" w:color="auto" w:fill="F7CAAC"/>
          </w:tcPr>
          <w:p w14:paraId="2460E52C" w14:textId="77777777" w:rsidR="00031D92" w:rsidRDefault="00031D92" w:rsidP="00281766">
            <w:pPr>
              <w:jc w:val="both"/>
            </w:pPr>
            <w:r>
              <w:rPr>
                <w:b/>
              </w:rPr>
              <w:t xml:space="preserve">Obor habilitačního řízení </w:t>
            </w:r>
          </w:p>
        </w:tc>
        <w:tc>
          <w:tcPr>
            <w:tcW w:w="2245" w:type="dxa"/>
            <w:gridSpan w:val="2"/>
            <w:tcBorders>
              <w:top w:val="single" w:sz="12" w:space="0" w:color="auto"/>
            </w:tcBorders>
            <w:shd w:val="clear" w:color="auto" w:fill="F7CAAC"/>
          </w:tcPr>
          <w:p w14:paraId="34449FE7" w14:textId="77777777" w:rsidR="00031D92" w:rsidRDefault="00031D92" w:rsidP="00281766">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47B72F5E" w14:textId="77777777" w:rsidR="00031D92" w:rsidRDefault="00031D92" w:rsidP="00281766">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59A109CE" w14:textId="77777777" w:rsidR="00031D92" w:rsidRDefault="00031D92" w:rsidP="00281766">
            <w:pPr>
              <w:jc w:val="both"/>
              <w:rPr>
                <w:b/>
              </w:rPr>
            </w:pPr>
            <w:r>
              <w:rPr>
                <w:b/>
              </w:rPr>
              <w:t>Ohlasy publikací</w:t>
            </w:r>
          </w:p>
        </w:tc>
      </w:tr>
      <w:tr w:rsidR="00031D92" w14:paraId="036EA483" w14:textId="77777777" w:rsidTr="00281766">
        <w:trPr>
          <w:cantSplit/>
        </w:trPr>
        <w:tc>
          <w:tcPr>
            <w:tcW w:w="3347" w:type="dxa"/>
            <w:gridSpan w:val="2"/>
          </w:tcPr>
          <w:p w14:paraId="733F5291" w14:textId="77777777" w:rsidR="00031D92" w:rsidRDefault="00031D92" w:rsidP="00281766">
            <w:pPr>
              <w:jc w:val="both"/>
            </w:pPr>
          </w:p>
        </w:tc>
        <w:tc>
          <w:tcPr>
            <w:tcW w:w="2245" w:type="dxa"/>
            <w:gridSpan w:val="2"/>
          </w:tcPr>
          <w:p w14:paraId="5F4F74FE" w14:textId="77777777" w:rsidR="00031D92" w:rsidRDefault="00031D92" w:rsidP="00281766">
            <w:pPr>
              <w:jc w:val="both"/>
            </w:pPr>
          </w:p>
        </w:tc>
        <w:tc>
          <w:tcPr>
            <w:tcW w:w="2248" w:type="dxa"/>
            <w:gridSpan w:val="4"/>
            <w:tcBorders>
              <w:right w:val="single" w:sz="12" w:space="0" w:color="auto"/>
            </w:tcBorders>
          </w:tcPr>
          <w:p w14:paraId="064818E8" w14:textId="77777777" w:rsidR="00031D92" w:rsidRDefault="00031D92" w:rsidP="00281766">
            <w:pPr>
              <w:jc w:val="both"/>
            </w:pPr>
          </w:p>
        </w:tc>
        <w:tc>
          <w:tcPr>
            <w:tcW w:w="632" w:type="dxa"/>
            <w:tcBorders>
              <w:left w:val="single" w:sz="12" w:space="0" w:color="auto"/>
            </w:tcBorders>
            <w:shd w:val="clear" w:color="auto" w:fill="F7CAAC"/>
          </w:tcPr>
          <w:p w14:paraId="16F02D96" w14:textId="77777777" w:rsidR="00031D92" w:rsidRPr="00F20AEF" w:rsidRDefault="00031D92" w:rsidP="00281766">
            <w:pPr>
              <w:jc w:val="both"/>
            </w:pPr>
            <w:r w:rsidRPr="00F20AEF">
              <w:rPr>
                <w:b/>
              </w:rPr>
              <w:t>WoS</w:t>
            </w:r>
          </w:p>
        </w:tc>
        <w:tc>
          <w:tcPr>
            <w:tcW w:w="693" w:type="dxa"/>
            <w:shd w:val="clear" w:color="auto" w:fill="F7CAAC"/>
          </w:tcPr>
          <w:p w14:paraId="17119AE7" w14:textId="77777777" w:rsidR="00031D92" w:rsidRPr="00F20AEF" w:rsidRDefault="00031D92" w:rsidP="00281766">
            <w:pPr>
              <w:jc w:val="both"/>
              <w:rPr>
                <w:sz w:val="18"/>
              </w:rPr>
            </w:pPr>
            <w:r w:rsidRPr="00F20AEF">
              <w:rPr>
                <w:b/>
                <w:sz w:val="18"/>
              </w:rPr>
              <w:t>Scopus</w:t>
            </w:r>
          </w:p>
        </w:tc>
        <w:tc>
          <w:tcPr>
            <w:tcW w:w="694" w:type="dxa"/>
            <w:shd w:val="clear" w:color="auto" w:fill="F7CAAC"/>
          </w:tcPr>
          <w:p w14:paraId="1970475E" w14:textId="77777777" w:rsidR="00031D92" w:rsidRDefault="00031D92" w:rsidP="00281766">
            <w:pPr>
              <w:jc w:val="both"/>
            </w:pPr>
            <w:r>
              <w:rPr>
                <w:b/>
                <w:sz w:val="18"/>
              </w:rPr>
              <w:t>ostatní</w:t>
            </w:r>
          </w:p>
        </w:tc>
      </w:tr>
      <w:tr w:rsidR="00031D92" w14:paraId="732FEFC9" w14:textId="77777777" w:rsidTr="00281766">
        <w:trPr>
          <w:cantSplit/>
          <w:trHeight w:val="70"/>
        </w:trPr>
        <w:tc>
          <w:tcPr>
            <w:tcW w:w="3347" w:type="dxa"/>
            <w:gridSpan w:val="2"/>
            <w:shd w:val="clear" w:color="auto" w:fill="F7CAAC"/>
          </w:tcPr>
          <w:p w14:paraId="46A9F461" w14:textId="77777777" w:rsidR="00031D92" w:rsidRDefault="00031D92" w:rsidP="00281766">
            <w:pPr>
              <w:jc w:val="both"/>
            </w:pPr>
            <w:r>
              <w:rPr>
                <w:b/>
              </w:rPr>
              <w:t>Obor jmenovacího řízení</w:t>
            </w:r>
          </w:p>
        </w:tc>
        <w:tc>
          <w:tcPr>
            <w:tcW w:w="2245" w:type="dxa"/>
            <w:gridSpan w:val="2"/>
            <w:shd w:val="clear" w:color="auto" w:fill="F7CAAC"/>
          </w:tcPr>
          <w:p w14:paraId="01110F53" w14:textId="77777777" w:rsidR="00031D92" w:rsidRDefault="00031D92" w:rsidP="00281766">
            <w:pPr>
              <w:jc w:val="both"/>
            </w:pPr>
            <w:r>
              <w:rPr>
                <w:b/>
              </w:rPr>
              <w:t>Rok udělení hodnosti</w:t>
            </w:r>
          </w:p>
        </w:tc>
        <w:tc>
          <w:tcPr>
            <w:tcW w:w="2248" w:type="dxa"/>
            <w:gridSpan w:val="4"/>
            <w:tcBorders>
              <w:right w:val="single" w:sz="12" w:space="0" w:color="auto"/>
            </w:tcBorders>
            <w:shd w:val="clear" w:color="auto" w:fill="F7CAAC"/>
          </w:tcPr>
          <w:p w14:paraId="06858DB7" w14:textId="77777777" w:rsidR="00031D92" w:rsidRDefault="00031D92" w:rsidP="00281766">
            <w:pPr>
              <w:jc w:val="both"/>
            </w:pPr>
            <w:r>
              <w:rPr>
                <w:b/>
              </w:rPr>
              <w:t>Řízení konáno na VŠ</w:t>
            </w:r>
          </w:p>
        </w:tc>
        <w:tc>
          <w:tcPr>
            <w:tcW w:w="632" w:type="dxa"/>
            <w:tcBorders>
              <w:left w:val="single" w:sz="12" w:space="0" w:color="auto"/>
            </w:tcBorders>
          </w:tcPr>
          <w:p w14:paraId="4C9A5F8D" w14:textId="77777777" w:rsidR="00031D92" w:rsidRPr="00F20AEF" w:rsidRDefault="00031D92" w:rsidP="00281766">
            <w:pPr>
              <w:jc w:val="both"/>
              <w:rPr>
                <w:b/>
              </w:rPr>
            </w:pPr>
          </w:p>
        </w:tc>
        <w:tc>
          <w:tcPr>
            <w:tcW w:w="693" w:type="dxa"/>
          </w:tcPr>
          <w:p w14:paraId="595080CA" w14:textId="77777777" w:rsidR="00031D92" w:rsidRPr="00F20AEF" w:rsidRDefault="00031D92" w:rsidP="00281766">
            <w:pPr>
              <w:jc w:val="both"/>
              <w:rPr>
                <w:b/>
              </w:rPr>
            </w:pPr>
          </w:p>
        </w:tc>
        <w:tc>
          <w:tcPr>
            <w:tcW w:w="694" w:type="dxa"/>
          </w:tcPr>
          <w:p w14:paraId="0069BACD" w14:textId="77777777" w:rsidR="00031D92" w:rsidRDefault="00031D92" w:rsidP="00281766">
            <w:pPr>
              <w:jc w:val="both"/>
              <w:rPr>
                <w:b/>
              </w:rPr>
            </w:pPr>
          </w:p>
        </w:tc>
      </w:tr>
      <w:tr w:rsidR="00031D92" w14:paraId="217A3E4D" w14:textId="77777777" w:rsidTr="00281766">
        <w:trPr>
          <w:trHeight w:val="205"/>
        </w:trPr>
        <w:tc>
          <w:tcPr>
            <w:tcW w:w="3347" w:type="dxa"/>
            <w:gridSpan w:val="2"/>
          </w:tcPr>
          <w:p w14:paraId="110EDD65" w14:textId="77777777" w:rsidR="00031D92" w:rsidRDefault="00031D92" w:rsidP="00281766">
            <w:pPr>
              <w:jc w:val="both"/>
            </w:pPr>
          </w:p>
        </w:tc>
        <w:tc>
          <w:tcPr>
            <w:tcW w:w="2245" w:type="dxa"/>
            <w:gridSpan w:val="2"/>
          </w:tcPr>
          <w:p w14:paraId="025038CC" w14:textId="77777777" w:rsidR="00031D92" w:rsidRDefault="00031D92" w:rsidP="00281766">
            <w:pPr>
              <w:jc w:val="both"/>
            </w:pPr>
          </w:p>
        </w:tc>
        <w:tc>
          <w:tcPr>
            <w:tcW w:w="2248" w:type="dxa"/>
            <w:gridSpan w:val="4"/>
            <w:tcBorders>
              <w:right w:val="single" w:sz="12" w:space="0" w:color="auto"/>
            </w:tcBorders>
          </w:tcPr>
          <w:p w14:paraId="5A9F9A10" w14:textId="77777777" w:rsidR="00031D92" w:rsidRDefault="00031D92" w:rsidP="00281766">
            <w:pPr>
              <w:jc w:val="both"/>
            </w:pPr>
          </w:p>
        </w:tc>
        <w:tc>
          <w:tcPr>
            <w:tcW w:w="1325" w:type="dxa"/>
            <w:gridSpan w:val="2"/>
            <w:tcBorders>
              <w:left w:val="single" w:sz="12" w:space="0" w:color="auto"/>
            </w:tcBorders>
            <w:shd w:val="clear" w:color="auto" w:fill="FBD4B4"/>
            <w:vAlign w:val="center"/>
          </w:tcPr>
          <w:p w14:paraId="37E63B3F" w14:textId="77777777" w:rsidR="00031D92" w:rsidRPr="00F20AEF" w:rsidRDefault="00031D92" w:rsidP="00281766">
            <w:pPr>
              <w:jc w:val="both"/>
              <w:rPr>
                <w:b/>
                <w:sz w:val="18"/>
              </w:rPr>
            </w:pPr>
            <w:r w:rsidRPr="00F20AEF">
              <w:rPr>
                <w:b/>
                <w:sz w:val="18"/>
              </w:rPr>
              <w:t>H-index WoS/Scopus</w:t>
            </w:r>
          </w:p>
        </w:tc>
        <w:tc>
          <w:tcPr>
            <w:tcW w:w="694" w:type="dxa"/>
            <w:vAlign w:val="center"/>
          </w:tcPr>
          <w:p w14:paraId="167BABCB" w14:textId="77777777" w:rsidR="00031D92" w:rsidRDefault="00031D92" w:rsidP="00281766">
            <w:pPr>
              <w:rPr>
                <w:b/>
              </w:rPr>
            </w:pPr>
            <w:r>
              <w:rPr>
                <w:b/>
              </w:rPr>
              <w:t xml:space="preserve">    /</w:t>
            </w:r>
          </w:p>
        </w:tc>
      </w:tr>
      <w:tr w:rsidR="00D91C10" w14:paraId="15D367B3" w14:textId="77777777" w:rsidTr="00887C9E">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0E315696" w14:textId="77777777" w:rsidR="00D91C10" w:rsidRDefault="00D91C10" w:rsidP="00D91C10">
            <w:pPr>
              <w:jc w:val="both"/>
              <w:rPr>
                <w:b/>
              </w:rPr>
            </w:pPr>
            <w:r>
              <w:rPr>
                <w:b/>
              </w:rPr>
              <w:t xml:space="preserve">Přehled o nejvýznamnější publikační a další tvůrčí činnosti nebo další profesní činnosti u odborníků z praxe vztahující se k zabezpečovaným předmětům </w:t>
            </w:r>
          </w:p>
        </w:tc>
      </w:tr>
      <w:tr w:rsidR="00D91C10" w14:paraId="601C1022" w14:textId="77777777" w:rsidTr="00E153D9">
        <w:trPr>
          <w:trHeight w:val="127"/>
        </w:trPr>
        <w:tc>
          <w:tcPr>
            <w:tcW w:w="9859" w:type="dxa"/>
            <w:gridSpan w:val="11"/>
            <w:tcBorders>
              <w:top w:val="single" w:sz="4" w:space="0" w:color="auto"/>
              <w:left w:val="single" w:sz="4" w:space="0" w:color="auto"/>
              <w:bottom w:val="single" w:sz="4" w:space="0" w:color="auto"/>
              <w:right w:val="single" w:sz="4" w:space="0" w:color="auto"/>
            </w:tcBorders>
          </w:tcPr>
          <w:p w14:paraId="77194E58" w14:textId="77777777" w:rsidR="00AE3AD0" w:rsidRDefault="00AE3AD0" w:rsidP="00AE3AD0">
            <w:pPr>
              <w:rPr>
                <w:ins w:id="486" w:author="Hana Ponížilová" w:date="2023-05-25T13:48:00Z"/>
              </w:rPr>
            </w:pPr>
            <w:ins w:id="487" w:author="Hana Ponížilová" w:date="2023-05-25T13:48:00Z">
              <w:r w:rsidRPr="00F64618">
                <w:t>Zuzaňáková, M</w:t>
              </w:r>
              <w:r>
                <w:t xml:space="preserve">. </w:t>
              </w:r>
              <w:r w:rsidRPr="00F64618">
                <w:t>Design za časů koronaviru</w:t>
              </w:r>
              <w:r>
                <w:t xml:space="preserve">. In: DESIGN.S (SOUTĚŽ). </w:t>
              </w:r>
              <w:r w:rsidRPr="00A90D3E">
                <w:t>Design.S: IV. mezinárodní bienále studentského designu: katalog výstavy 2020. Brno</w:t>
              </w:r>
              <w:r>
                <w:rPr>
                  <w:i/>
                  <w:iCs/>
                </w:rPr>
                <w:t>:</w:t>
              </w:r>
              <w:r>
                <w:t xml:space="preserve"> Technické muzeum v Brně, 2020. ISBN 978-80-87896-83-9. </w:t>
              </w:r>
            </w:ins>
          </w:p>
          <w:p w14:paraId="20DF89EB" w14:textId="77777777" w:rsidR="00AE3AD0" w:rsidRPr="00B34CF8" w:rsidRDefault="00AE3AD0" w:rsidP="00AE3AD0">
            <w:pPr>
              <w:rPr>
                <w:ins w:id="488" w:author="Hana Ponížilová" w:date="2023-05-25T13:48:00Z"/>
              </w:rPr>
            </w:pPr>
            <w:ins w:id="489" w:author="Hana Ponížilová" w:date="2023-05-25T13:48:00Z">
              <w:r w:rsidRPr="00B34CF8">
                <w:t>Zuzaňáková, M</w:t>
              </w:r>
              <w:r>
                <w:t xml:space="preserve">. </w:t>
              </w:r>
              <w:r w:rsidRPr="00B34CF8">
                <w:t>Když ji miluješ, není co řešit</w:t>
              </w:r>
              <w:r>
                <w:t xml:space="preserve">. </w:t>
              </w:r>
              <w:r w:rsidRPr="00B34CF8">
                <w:t>Prostor Zlín</w:t>
              </w:r>
              <w:r>
                <w:t>. Zlín: Státní galerie ve Zlíně – Dům umění</w:t>
              </w:r>
              <w:r w:rsidRPr="00B34CF8">
                <w:t xml:space="preserve">, </w:t>
              </w:r>
              <w:r>
                <w:t>č.</w:t>
              </w:r>
              <w:r w:rsidRPr="00B34CF8">
                <w:t xml:space="preserve"> 2/2021</w:t>
              </w:r>
              <w:r>
                <w:t xml:space="preserve">, s. </w:t>
              </w:r>
              <w:r w:rsidRPr="00B34CF8">
                <w:t>46</w:t>
              </w:r>
              <w:r>
                <w:t>-47. ISSN 1212-1398</w:t>
              </w:r>
            </w:ins>
          </w:p>
          <w:p w14:paraId="3ABAD144" w14:textId="77777777" w:rsidR="00AE3AD0" w:rsidRPr="00B34CF8" w:rsidRDefault="00AE3AD0" w:rsidP="00AE3AD0">
            <w:pPr>
              <w:rPr>
                <w:ins w:id="490" w:author="Hana Ponížilová" w:date="2023-05-25T13:48:00Z"/>
              </w:rPr>
            </w:pPr>
            <w:ins w:id="491" w:author="Hana Ponížilová" w:date="2023-05-25T13:48:00Z">
              <w:r w:rsidRPr="00B34CF8">
                <w:t>Zuzaňáková, M</w:t>
              </w:r>
              <w:r>
                <w:t xml:space="preserve">. </w:t>
              </w:r>
              <w:r w:rsidRPr="00B34CF8">
                <w:t>KulturDača</w:t>
              </w:r>
              <w:r>
                <w:t xml:space="preserve">. </w:t>
              </w:r>
              <w:r w:rsidRPr="00B34CF8">
                <w:t>Příspěvky k Ústecké vlastivědě</w:t>
              </w:r>
              <w:r>
                <w:t>. Ústí nad Labem: Muzeum města Ústí nad Labem</w:t>
              </w:r>
              <w:r w:rsidRPr="00B34CF8">
                <w:t>, č. 23</w:t>
              </w:r>
              <w:r>
                <w:t>/2021</w:t>
              </w:r>
              <w:r w:rsidRPr="00B34CF8">
                <w:t xml:space="preserve">, </w:t>
              </w:r>
              <w:r>
                <w:t xml:space="preserve">s. 64-71. ISSN </w:t>
              </w:r>
              <w:r>
                <w:rPr>
                  <w:rStyle w:val="field22"/>
                </w:rPr>
                <w:t>1213-1873</w:t>
              </w:r>
            </w:ins>
          </w:p>
          <w:p w14:paraId="2BFAEFD3" w14:textId="77777777" w:rsidR="00AE3AD0" w:rsidRPr="00B34CF8" w:rsidRDefault="00AE3AD0" w:rsidP="00AE3AD0">
            <w:pPr>
              <w:rPr>
                <w:ins w:id="492" w:author="Hana Ponížilová" w:date="2023-05-25T13:48:00Z"/>
              </w:rPr>
            </w:pPr>
            <w:ins w:id="493" w:author="Hana Ponížilová" w:date="2023-05-25T13:48:00Z">
              <w:r w:rsidRPr="00B34CF8">
                <w:t>Slavík, Š</w:t>
              </w:r>
              <w:r>
                <w:t>.</w:t>
              </w:r>
              <w:r w:rsidRPr="00B34CF8">
                <w:t>, Zuzaňáková, M</w:t>
              </w:r>
              <w:r>
                <w:t xml:space="preserve">. </w:t>
              </w:r>
              <w:r w:rsidRPr="00234652">
                <w:t>Plán B: Smetanova výtvarná Litomyšl</w:t>
              </w:r>
              <w:r w:rsidRPr="00B34CF8">
                <w:t xml:space="preserve"> (kat</w:t>
              </w:r>
              <w:r>
                <w:t>. výst</w:t>
              </w:r>
              <w:r w:rsidRPr="00B34CF8">
                <w:t>). Praha</w:t>
              </w:r>
              <w:r>
                <w:t>: Bohemian Heritage Fund</w:t>
              </w:r>
              <w:r w:rsidRPr="00B34CF8">
                <w:t xml:space="preserve"> 2021</w:t>
              </w:r>
              <w:r>
                <w:t>.</w:t>
              </w:r>
              <w:r w:rsidRPr="00B34CF8">
                <w:t xml:space="preserve"> ISBN 978-80-907925-1-7</w:t>
              </w:r>
            </w:ins>
          </w:p>
          <w:p w14:paraId="656B4AA9" w14:textId="46C141AE" w:rsidR="00D91C10" w:rsidRDefault="00AE3AD0" w:rsidP="00D91C10">
            <w:ins w:id="494" w:author="Hana Ponížilová" w:date="2023-05-25T13:48:00Z">
              <w:r w:rsidRPr="00B34CF8">
                <w:t>Zuzaňáková, M</w:t>
              </w:r>
              <w:r>
                <w:t xml:space="preserve">. </w:t>
              </w:r>
              <w:r w:rsidRPr="000D5C60">
                <w:t xml:space="preserve">Olga Stráníková: Inti/emno </w:t>
              </w:r>
              <w:r>
                <w:t xml:space="preserve">(kat. výst). </w:t>
              </w:r>
              <w:r w:rsidRPr="00B34CF8">
                <w:t>Praha</w:t>
              </w:r>
              <w:r>
                <w:t>: nakladatelství Verzone</w:t>
              </w:r>
              <w:r w:rsidRPr="00B34CF8">
                <w:t xml:space="preserve"> 2022. ISBN 978-80-87971</w:t>
              </w:r>
            </w:ins>
          </w:p>
        </w:tc>
      </w:tr>
      <w:tr w:rsidR="00D91C10" w14:paraId="382CC5AC" w14:textId="77777777" w:rsidTr="00887C9E">
        <w:trPr>
          <w:trHeight w:val="218"/>
        </w:trPr>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2FA3C0EB" w14:textId="77777777" w:rsidR="00D91C10" w:rsidRDefault="00D91C10" w:rsidP="00D91C10">
            <w:pPr>
              <w:rPr>
                <w:b/>
              </w:rPr>
            </w:pPr>
            <w:r>
              <w:rPr>
                <w:b/>
              </w:rPr>
              <w:t>Působení v zahraničí</w:t>
            </w:r>
          </w:p>
        </w:tc>
      </w:tr>
      <w:tr w:rsidR="00D91C10" w14:paraId="5A1646F5" w14:textId="77777777" w:rsidTr="00E153D9">
        <w:trPr>
          <w:trHeight w:val="928"/>
        </w:trPr>
        <w:tc>
          <w:tcPr>
            <w:tcW w:w="9859" w:type="dxa"/>
            <w:gridSpan w:val="11"/>
            <w:tcBorders>
              <w:top w:val="single" w:sz="4" w:space="0" w:color="auto"/>
              <w:left w:val="single" w:sz="4" w:space="0" w:color="auto"/>
              <w:bottom w:val="single" w:sz="4" w:space="0" w:color="auto"/>
              <w:right w:val="single" w:sz="4" w:space="0" w:color="auto"/>
            </w:tcBorders>
            <w:hideMark/>
          </w:tcPr>
          <w:p w14:paraId="28A82A35" w14:textId="77777777" w:rsidR="00D91C10" w:rsidRDefault="00D91C10" w:rsidP="00E153D9">
            <w:pPr>
              <w:rPr>
                <w:rFonts w:eastAsia="Calibri"/>
              </w:rPr>
            </w:pPr>
            <w:r>
              <w:rPr>
                <w:rFonts w:eastAsia="Calibri"/>
              </w:rPr>
              <w:t>2009/2010 Státní umělecké sbírky Drážďany/ Staatliche Kunstsammlungen Dresden, roční pobyt v rámci stipendijního programu nadace Robert Bosch Stiftung.</w:t>
            </w:r>
          </w:p>
          <w:p w14:paraId="6E19426D" w14:textId="165072D0" w:rsidR="00D91C10" w:rsidRDefault="00D91C10" w:rsidP="00154962">
            <w:pPr>
              <w:pStyle w:val="Standard"/>
              <w:rPr>
                <w:rFonts w:eastAsia="Calibri"/>
                <w:b/>
                <w:color w:val="FF0000"/>
                <w:sz w:val="16"/>
                <w:szCs w:val="16"/>
              </w:rPr>
            </w:pPr>
            <w:r>
              <w:t>2014-2019 Dlouhodobý pobyt v zahraniční – Vídeň, spolupráce na Wonderland Manual for Emerging Architects, 2018th Edition. Springer Verlag 2018. Pracovní úvazek v časopisu Zuschnitt, který se zabývá architekturou ze dřeva a designem.</w:t>
            </w:r>
          </w:p>
        </w:tc>
      </w:tr>
      <w:tr w:rsidR="00D91C10" w14:paraId="18726234" w14:textId="77777777" w:rsidTr="00887C9E">
        <w:trPr>
          <w:cantSplit/>
          <w:trHeight w:val="470"/>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23AD0C7B" w14:textId="77777777" w:rsidR="00D91C10" w:rsidRDefault="00D91C10" w:rsidP="00D91C10">
            <w:pPr>
              <w:jc w:val="both"/>
              <w:rPr>
                <w:b/>
              </w:rPr>
            </w:pPr>
            <w:r>
              <w:rPr>
                <w:b/>
              </w:rPr>
              <w:t xml:space="preserve">Podpis </w:t>
            </w:r>
          </w:p>
        </w:tc>
        <w:tc>
          <w:tcPr>
            <w:tcW w:w="4536" w:type="dxa"/>
            <w:gridSpan w:val="5"/>
            <w:tcBorders>
              <w:top w:val="single" w:sz="4" w:space="0" w:color="auto"/>
              <w:left w:val="single" w:sz="4" w:space="0" w:color="auto"/>
              <w:bottom w:val="single" w:sz="4" w:space="0" w:color="auto"/>
              <w:right w:val="single" w:sz="4" w:space="0" w:color="auto"/>
            </w:tcBorders>
            <w:hideMark/>
          </w:tcPr>
          <w:p w14:paraId="40C49E9B" w14:textId="077B65B1" w:rsidR="00D91C10" w:rsidRDefault="005818C2" w:rsidP="00D91C10">
            <w:pPr>
              <w:jc w:val="both"/>
            </w:pPr>
            <w:r>
              <w:t xml:space="preserve">Martina Zuzaňáková </w:t>
            </w:r>
            <w:r w:rsidR="00D91C10">
              <w:t xml:space="preserve">v. r. </w:t>
            </w: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2056491" w14:textId="77777777" w:rsidR="00D91C10" w:rsidRDefault="00D91C10" w:rsidP="00D91C10">
            <w:pPr>
              <w:jc w:val="both"/>
            </w:pPr>
            <w:r>
              <w:rPr>
                <w:b/>
              </w:rPr>
              <w:t>datum</w:t>
            </w:r>
          </w:p>
        </w:tc>
        <w:tc>
          <w:tcPr>
            <w:tcW w:w="2019" w:type="dxa"/>
            <w:gridSpan w:val="3"/>
            <w:tcBorders>
              <w:top w:val="single" w:sz="4" w:space="0" w:color="auto"/>
              <w:left w:val="single" w:sz="4" w:space="0" w:color="auto"/>
              <w:bottom w:val="single" w:sz="4" w:space="0" w:color="auto"/>
              <w:right w:val="single" w:sz="4" w:space="0" w:color="auto"/>
            </w:tcBorders>
            <w:hideMark/>
          </w:tcPr>
          <w:p w14:paraId="33EFFAB9" w14:textId="5E94CD21" w:rsidR="00D91C10" w:rsidRDefault="00D91C10" w:rsidP="00D91C10">
            <w:pPr>
              <w:jc w:val="both"/>
            </w:pPr>
            <w:r>
              <w:t xml:space="preserve">12. </w:t>
            </w:r>
            <w:r w:rsidR="0011663D">
              <w:t>12</w:t>
            </w:r>
            <w:r>
              <w:t>. 20</w:t>
            </w:r>
            <w:r w:rsidR="0011663D">
              <w:t>22</w:t>
            </w:r>
          </w:p>
        </w:tc>
      </w:tr>
    </w:tbl>
    <w:p w14:paraId="1E3A73BB" w14:textId="77777777" w:rsidR="00414ABB" w:rsidRDefault="00414ABB"/>
    <w:p w14:paraId="3CAC0389" w14:textId="77777777" w:rsidR="00414ABB" w:rsidRDefault="00414ABB">
      <w:r>
        <w:br w:type="page"/>
      </w:r>
    </w:p>
    <w:tbl>
      <w:tblPr>
        <w:tblW w:w="986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410"/>
        <w:gridCol w:w="5245"/>
        <w:gridCol w:w="992"/>
        <w:gridCol w:w="1220"/>
      </w:tblGrid>
      <w:tr w:rsidR="00414ABB" w14:paraId="38423E9D" w14:textId="77777777" w:rsidTr="00414ABB">
        <w:tc>
          <w:tcPr>
            <w:tcW w:w="9867" w:type="dxa"/>
            <w:gridSpan w:val="4"/>
            <w:tcBorders>
              <w:bottom w:val="double" w:sz="4" w:space="0" w:color="auto"/>
            </w:tcBorders>
            <w:shd w:val="clear" w:color="auto" w:fill="BDD6EE"/>
          </w:tcPr>
          <w:p w14:paraId="43769BC2" w14:textId="49CC4626" w:rsidR="00414ABB" w:rsidRDefault="00414ABB" w:rsidP="005053CD">
            <w:pPr>
              <w:jc w:val="both"/>
              <w:rPr>
                <w:b/>
                <w:sz w:val="28"/>
              </w:rPr>
            </w:pPr>
            <w:r>
              <w:rPr>
                <w:b/>
                <w:sz w:val="28"/>
              </w:rPr>
              <w:lastRenderedPageBreak/>
              <w:t>C-II – Související tvůrčí, resp. vědecká a umělecká činnost</w:t>
            </w:r>
          </w:p>
        </w:tc>
      </w:tr>
      <w:tr w:rsidR="00414ABB" w14:paraId="32291FA9" w14:textId="77777777" w:rsidTr="00414ABB">
        <w:trPr>
          <w:trHeight w:val="318"/>
        </w:trPr>
        <w:tc>
          <w:tcPr>
            <w:tcW w:w="9867" w:type="dxa"/>
            <w:gridSpan w:val="4"/>
            <w:shd w:val="clear" w:color="auto" w:fill="F7CAAC"/>
          </w:tcPr>
          <w:p w14:paraId="6068DE68" w14:textId="77777777" w:rsidR="00414ABB" w:rsidRDefault="00414ABB" w:rsidP="005053CD">
            <w:pPr>
              <w:rPr>
                <w:b/>
              </w:rPr>
            </w:pPr>
            <w:r>
              <w:rPr>
                <w:b/>
              </w:rPr>
              <w:t xml:space="preserve">Přehled řešených grantů a projektů u akademicky zaměřeného bakalářského studijního programu a u magisterského a doktorského studijního programu  </w:t>
            </w:r>
          </w:p>
        </w:tc>
      </w:tr>
      <w:tr w:rsidR="00414ABB" w14:paraId="569DB1F8" w14:textId="77777777" w:rsidTr="00DC47BB">
        <w:trPr>
          <w:cantSplit/>
        </w:trPr>
        <w:tc>
          <w:tcPr>
            <w:tcW w:w="2410" w:type="dxa"/>
            <w:shd w:val="clear" w:color="auto" w:fill="F7CAAC"/>
          </w:tcPr>
          <w:p w14:paraId="6EB0751A" w14:textId="77777777" w:rsidR="00414ABB" w:rsidRDefault="00414ABB" w:rsidP="005053CD">
            <w:pPr>
              <w:jc w:val="both"/>
              <w:rPr>
                <w:b/>
              </w:rPr>
            </w:pPr>
            <w:r>
              <w:rPr>
                <w:b/>
              </w:rPr>
              <w:t>Řešitel/spoluřešitel</w:t>
            </w:r>
          </w:p>
        </w:tc>
        <w:tc>
          <w:tcPr>
            <w:tcW w:w="5245" w:type="dxa"/>
            <w:shd w:val="clear" w:color="auto" w:fill="F7CAAC"/>
          </w:tcPr>
          <w:p w14:paraId="02895711" w14:textId="77777777" w:rsidR="00414ABB" w:rsidRDefault="00414ABB" w:rsidP="005053CD">
            <w:pPr>
              <w:jc w:val="both"/>
              <w:rPr>
                <w:b/>
              </w:rPr>
            </w:pPr>
            <w:r>
              <w:rPr>
                <w:b/>
              </w:rPr>
              <w:t>Názvy grantů a projektů získaných pro vědeckou, výzkumnou, uměleckou a další tvůrčí činnost v příslušné oblasti vzdělávání</w:t>
            </w:r>
          </w:p>
        </w:tc>
        <w:tc>
          <w:tcPr>
            <w:tcW w:w="992" w:type="dxa"/>
            <w:shd w:val="clear" w:color="auto" w:fill="F7CAAC"/>
          </w:tcPr>
          <w:p w14:paraId="69DDDAF3" w14:textId="77777777" w:rsidR="00414ABB" w:rsidRDefault="00414ABB" w:rsidP="005053CD">
            <w:pPr>
              <w:rPr>
                <w:b/>
                <w:sz w:val="24"/>
              </w:rPr>
            </w:pPr>
            <w:r>
              <w:rPr>
                <w:b/>
              </w:rPr>
              <w:t>Zdroj</w:t>
            </w:r>
          </w:p>
        </w:tc>
        <w:tc>
          <w:tcPr>
            <w:tcW w:w="1220" w:type="dxa"/>
            <w:shd w:val="clear" w:color="auto" w:fill="F7CAAC"/>
          </w:tcPr>
          <w:p w14:paraId="7F2589D2" w14:textId="77777777" w:rsidR="00414ABB" w:rsidRDefault="00414ABB" w:rsidP="005053CD">
            <w:pPr>
              <w:rPr>
                <w:b/>
                <w:sz w:val="24"/>
              </w:rPr>
            </w:pPr>
            <w:r>
              <w:rPr>
                <w:b/>
              </w:rPr>
              <w:t>Období</w:t>
            </w:r>
          </w:p>
          <w:p w14:paraId="5E25438F" w14:textId="77777777" w:rsidR="00414ABB" w:rsidRDefault="00414ABB" w:rsidP="005053CD">
            <w:pPr>
              <w:rPr>
                <w:b/>
                <w:sz w:val="24"/>
              </w:rPr>
            </w:pPr>
          </w:p>
        </w:tc>
      </w:tr>
      <w:tr w:rsidR="00414ABB" w14:paraId="59B99FF3" w14:textId="77777777" w:rsidTr="00DC47BB">
        <w:trPr>
          <w:trHeight w:val="414"/>
        </w:trPr>
        <w:tc>
          <w:tcPr>
            <w:tcW w:w="2410" w:type="dxa"/>
            <w:vAlign w:val="center"/>
          </w:tcPr>
          <w:p w14:paraId="7AC15BF2" w14:textId="77777777" w:rsidR="00414ABB" w:rsidRPr="00D339DA" w:rsidRDefault="00414ABB" w:rsidP="005053CD">
            <w:r w:rsidRPr="00D339DA">
              <w:t>řešitel/Gartnerová, Eva</w:t>
            </w:r>
          </w:p>
        </w:tc>
        <w:tc>
          <w:tcPr>
            <w:tcW w:w="5245" w:type="dxa"/>
            <w:vAlign w:val="center"/>
          </w:tcPr>
          <w:p w14:paraId="66F13F7C" w14:textId="77777777" w:rsidR="00414ABB" w:rsidRPr="00D339DA" w:rsidRDefault="00414ABB" w:rsidP="005053CD">
            <w:r w:rsidRPr="00D339DA">
              <w:t xml:space="preserve">Univerzální design – mapování potenciálu a zapojení nové generace v oblasti kreativních průmyslů (číslo: </w:t>
            </w:r>
            <w:r w:rsidRPr="00D339DA">
              <w:rPr>
                <w:color w:val="222222"/>
              </w:rPr>
              <w:t>KU-CA2-003)</w:t>
            </w:r>
          </w:p>
        </w:tc>
        <w:tc>
          <w:tcPr>
            <w:tcW w:w="992" w:type="dxa"/>
            <w:vAlign w:val="center"/>
          </w:tcPr>
          <w:p w14:paraId="501D5987" w14:textId="77777777" w:rsidR="00414ABB" w:rsidRPr="00D339DA" w:rsidRDefault="00414ABB" w:rsidP="005053CD">
            <w:r w:rsidRPr="00D339DA">
              <w:t>A</w:t>
            </w:r>
          </w:p>
        </w:tc>
        <w:tc>
          <w:tcPr>
            <w:tcW w:w="1220" w:type="dxa"/>
            <w:vAlign w:val="center"/>
          </w:tcPr>
          <w:p w14:paraId="110075F3" w14:textId="77777777" w:rsidR="00414ABB" w:rsidRPr="00D339DA" w:rsidDel="00CE0369" w:rsidRDefault="00414ABB" w:rsidP="005053CD">
            <w:r w:rsidRPr="00D339DA">
              <w:t>2022-2023</w:t>
            </w:r>
          </w:p>
        </w:tc>
      </w:tr>
      <w:tr w:rsidR="00414ABB" w14:paraId="2D5BD82F" w14:textId="77777777" w:rsidTr="00DC47BB">
        <w:trPr>
          <w:trHeight w:val="414"/>
        </w:trPr>
        <w:tc>
          <w:tcPr>
            <w:tcW w:w="2410" w:type="dxa"/>
            <w:vAlign w:val="center"/>
          </w:tcPr>
          <w:p w14:paraId="413A21B7" w14:textId="77777777" w:rsidR="00414ABB" w:rsidRPr="00D339DA" w:rsidRDefault="00414ABB" w:rsidP="005053CD">
            <w:r w:rsidRPr="00D339DA">
              <w:t>řešitel/Gartnerová, Eva</w:t>
            </w:r>
          </w:p>
        </w:tc>
        <w:tc>
          <w:tcPr>
            <w:tcW w:w="5245" w:type="dxa"/>
            <w:vAlign w:val="center"/>
          </w:tcPr>
          <w:p w14:paraId="6E2C4DA8" w14:textId="77777777" w:rsidR="00414ABB" w:rsidRPr="00D339DA" w:rsidRDefault="00414ABB" w:rsidP="005053CD">
            <w:r w:rsidRPr="00D339DA">
              <w:t>ZDW Exhibition Design Lab</w:t>
            </w:r>
            <w:r>
              <w:t>, International Visegrad Fund, ID:</w:t>
            </w:r>
            <w:r w:rsidRPr="00B529AC">
              <w:t>22020201</w:t>
            </w:r>
          </w:p>
        </w:tc>
        <w:tc>
          <w:tcPr>
            <w:tcW w:w="992" w:type="dxa"/>
            <w:vAlign w:val="center"/>
          </w:tcPr>
          <w:p w14:paraId="34AC209D" w14:textId="77777777" w:rsidR="00414ABB" w:rsidRPr="00D339DA" w:rsidRDefault="00414ABB" w:rsidP="005053CD">
            <w:r w:rsidRPr="00D339DA">
              <w:t>A</w:t>
            </w:r>
          </w:p>
        </w:tc>
        <w:tc>
          <w:tcPr>
            <w:tcW w:w="1220" w:type="dxa"/>
            <w:vAlign w:val="center"/>
          </w:tcPr>
          <w:p w14:paraId="4A6C072B" w14:textId="77777777" w:rsidR="00414ABB" w:rsidRPr="00D339DA" w:rsidRDefault="00414ABB" w:rsidP="005053CD">
            <w:r w:rsidRPr="00D339DA">
              <w:t>2020-2021</w:t>
            </w:r>
          </w:p>
        </w:tc>
      </w:tr>
      <w:tr w:rsidR="00414ABB" w14:paraId="08470AF8" w14:textId="77777777" w:rsidTr="00DC47BB">
        <w:trPr>
          <w:trHeight w:val="414"/>
        </w:trPr>
        <w:tc>
          <w:tcPr>
            <w:tcW w:w="2410" w:type="dxa"/>
            <w:vAlign w:val="center"/>
          </w:tcPr>
          <w:p w14:paraId="37815B91" w14:textId="77777777" w:rsidR="00414ABB" w:rsidRPr="00D339DA" w:rsidRDefault="00414ABB" w:rsidP="005053CD">
            <w:r w:rsidRPr="00D339DA">
              <w:t>spoluřešitel/Šviráková, Eva</w:t>
            </w:r>
          </w:p>
        </w:tc>
        <w:tc>
          <w:tcPr>
            <w:tcW w:w="5245" w:type="dxa"/>
            <w:vAlign w:val="center"/>
          </w:tcPr>
          <w:p w14:paraId="78A29101" w14:textId="77777777" w:rsidR="00414ABB" w:rsidRPr="00D339DA" w:rsidRDefault="00414ABB" w:rsidP="005053CD">
            <w:r w:rsidRPr="00D339DA">
              <w:t>Manažerský model hodnoty designu pro konkurenceschopnost MSP v</w:t>
            </w:r>
            <w:r>
              <w:t> </w:t>
            </w:r>
            <w:r w:rsidRPr="00D339DA">
              <w:t>ČR</w:t>
            </w:r>
            <w:r>
              <w:t xml:space="preserve">, </w:t>
            </w:r>
            <w:r w:rsidRPr="00B529AC">
              <w:t>TL02000255</w:t>
            </w:r>
          </w:p>
        </w:tc>
        <w:tc>
          <w:tcPr>
            <w:tcW w:w="992" w:type="dxa"/>
            <w:vAlign w:val="center"/>
          </w:tcPr>
          <w:p w14:paraId="0FA1D092" w14:textId="77777777" w:rsidR="00414ABB" w:rsidRPr="00D339DA" w:rsidRDefault="00414ABB" w:rsidP="005053CD">
            <w:r w:rsidRPr="00D339DA">
              <w:t>B</w:t>
            </w:r>
          </w:p>
        </w:tc>
        <w:tc>
          <w:tcPr>
            <w:tcW w:w="1220" w:type="dxa"/>
            <w:vAlign w:val="center"/>
          </w:tcPr>
          <w:p w14:paraId="4DCB3898" w14:textId="77777777" w:rsidR="00414ABB" w:rsidRPr="00D339DA" w:rsidRDefault="00414ABB" w:rsidP="005053CD">
            <w:r w:rsidRPr="00D339DA">
              <w:t>2019-2020</w:t>
            </w:r>
          </w:p>
        </w:tc>
      </w:tr>
      <w:tr w:rsidR="00414ABB" w14:paraId="54A20288" w14:textId="77777777" w:rsidTr="00DC47BB">
        <w:trPr>
          <w:trHeight w:val="414"/>
        </w:trPr>
        <w:tc>
          <w:tcPr>
            <w:tcW w:w="2410" w:type="dxa"/>
            <w:vAlign w:val="center"/>
          </w:tcPr>
          <w:p w14:paraId="287C8737" w14:textId="77777777" w:rsidR="00414ABB" w:rsidRPr="00D339DA" w:rsidRDefault="00414ABB" w:rsidP="005053CD">
            <w:r w:rsidRPr="00D339DA">
              <w:t>řešitel/Gregor, Lukáš</w:t>
            </w:r>
          </w:p>
        </w:tc>
        <w:tc>
          <w:tcPr>
            <w:tcW w:w="5245" w:type="dxa"/>
            <w:vAlign w:val="center"/>
          </w:tcPr>
          <w:p w14:paraId="4C5C0885" w14:textId="77777777" w:rsidR="00414ABB" w:rsidRPr="00D339DA" w:rsidRDefault="00414ABB" w:rsidP="005053CD">
            <w:r w:rsidRPr="00D339DA">
              <w:t>Využití virtuální reality v umění: Vytvoření zážitků ve světě fantazie a inspirace Karla Zemana</w:t>
            </w:r>
            <w:r>
              <w:t xml:space="preserve">, </w:t>
            </w:r>
            <w:r w:rsidRPr="00B529AC">
              <w:t>TL03000367</w:t>
            </w:r>
          </w:p>
        </w:tc>
        <w:tc>
          <w:tcPr>
            <w:tcW w:w="992" w:type="dxa"/>
            <w:vAlign w:val="center"/>
          </w:tcPr>
          <w:p w14:paraId="01BFB15C" w14:textId="77777777" w:rsidR="00414ABB" w:rsidRPr="00D339DA" w:rsidRDefault="00414ABB" w:rsidP="005053CD">
            <w:r w:rsidRPr="00D339DA">
              <w:t>B</w:t>
            </w:r>
          </w:p>
        </w:tc>
        <w:tc>
          <w:tcPr>
            <w:tcW w:w="1220" w:type="dxa"/>
            <w:vAlign w:val="center"/>
          </w:tcPr>
          <w:p w14:paraId="3203BE23" w14:textId="77777777" w:rsidR="00414ABB" w:rsidRPr="00D339DA" w:rsidRDefault="00414ABB" w:rsidP="005053CD">
            <w:r w:rsidRPr="00D339DA">
              <w:t>2020-2022</w:t>
            </w:r>
          </w:p>
        </w:tc>
      </w:tr>
      <w:tr w:rsidR="00414ABB" w14:paraId="45E5ED9C" w14:textId="77777777" w:rsidTr="00DC47BB">
        <w:trPr>
          <w:trHeight w:val="414"/>
        </w:trPr>
        <w:tc>
          <w:tcPr>
            <w:tcW w:w="2410" w:type="dxa"/>
            <w:vAlign w:val="center"/>
          </w:tcPr>
          <w:p w14:paraId="664806A0" w14:textId="77777777" w:rsidR="00414ABB" w:rsidRPr="00D339DA" w:rsidRDefault="00414ABB" w:rsidP="005053CD">
            <w:r w:rsidRPr="00D339DA">
              <w:t>řešitel/Soukalová, Radomila</w:t>
            </w:r>
          </w:p>
        </w:tc>
        <w:tc>
          <w:tcPr>
            <w:tcW w:w="5245" w:type="dxa"/>
            <w:vAlign w:val="center"/>
          </w:tcPr>
          <w:p w14:paraId="7433258D" w14:textId="77777777" w:rsidR="00414ABB" w:rsidRPr="00D339DA" w:rsidRDefault="00414ABB" w:rsidP="005053CD">
            <w:r w:rsidRPr="00D339DA">
              <w:t xml:space="preserve">Edukační pohádka s prvky </w:t>
            </w:r>
            <w:r>
              <w:t xml:space="preserve">pediatrie, </w:t>
            </w:r>
            <w:r w:rsidRPr="00B529AC">
              <w:t>TP01010006</w:t>
            </w:r>
          </w:p>
        </w:tc>
        <w:tc>
          <w:tcPr>
            <w:tcW w:w="992" w:type="dxa"/>
            <w:vAlign w:val="center"/>
          </w:tcPr>
          <w:p w14:paraId="693494F8" w14:textId="77777777" w:rsidR="00414ABB" w:rsidRPr="00D339DA" w:rsidRDefault="00414ABB" w:rsidP="005053CD">
            <w:r w:rsidRPr="00D339DA">
              <w:t>B</w:t>
            </w:r>
          </w:p>
        </w:tc>
        <w:tc>
          <w:tcPr>
            <w:tcW w:w="1220" w:type="dxa"/>
            <w:vAlign w:val="center"/>
          </w:tcPr>
          <w:p w14:paraId="2143ECF3" w14:textId="77777777" w:rsidR="00414ABB" w:rsidRPr="00D339DA" w:rsidRDefault="00414ABB" w:rsidP="005053CD">
            <w:r w:rsidRPr="00D339DA">
              <w:t>2020-2022</w:t>
            </w:r>
          </w:p>
        </w:tc>
      </w:tr>
      <w:tr w:rsidR="00414ABB" w14:paraId="15F20507" w14:textId="77777777" w:rsidTr="00DC47BB">
        <w:trPr>
          <w:trHeight w:val="414"/>
        </w:trPr>
        <w:tc>
          <w:tcPr>
            <w:tcW w:w="2410" w:type="dxa"/>
          </w:tcPr>
          <w:p w14:paraId="20D95084" w14:textId="694C025A" w:rsidR="00414ABB" w:rsidRDefault="00414ABB" w:rsidP="005053CD">
            <w:pPr>
              <w:tabs>
                <w:tab w:val="left" w:pos="567"/>
              </w:tabs>
            </w:pPr>
            <w:r w:rsidRPr="00A906D2">
              <w:t>Hlavní koordinátor FMK</w:t>
            </w:r>
            <w:r>
              <w:t>/ Z</w:t>
            </w:r>
            <w:r w:rsidR="00DC47BB">
              <w:t xml:space="preserve">deno </w:t>
            </w:r>
            <w:r>
              <w:t>Kolesár</w:t>
            </w:r>
          </w:p>
          <w:p w14:paraId="4BF29F6F" w14:textId="77777777" w:rsidR="00414ABB" w:rsidRPr="00D339DA" w:rsidRDefault="00414ABB" w:rsidP="005053CD">
            <w:r w:rsidRPr="00A906D2">
              <w:t xml:space="preserve">partner </w:t>
            </w:r>
            <w:r>
              <w:t>N</w:t>
            </w:r>
            <w:r w:rsidRPr="00A906D2">
              <w:t>árodní technické muzeum</w:t>
            </w:r>
          </w:p>
        </w:tc>
        <w:tc>
          <w:tcPr>
            <w:tcW w:w="5245" w:type="dxa"/>
          </w:tcPr>
          <w:p w14:paraId="35DB4A1B" w14:textId="77777777" w:rsidR="00414ABB" w:rsidRPr="00D339DA" w:rsidRDefault="00414ABB" w:rsidP="005053CD">
            <w:r w:rsidRPr="00A906D2">
              <w:t>Designeři v českých zemích a československý strojírenský průmysl</w:t>
            </w:r>
          </w:p>
        </w:tc>
        <w:tc>
          <w:tcPr>
            <w:tcW w:w="992" w:type="dxa"/>
          </w:tcPr>
          <w:p w14:paraId="38B6AD0D" w14:textId="77777777" w:rsidR="00414ABB" w:rsidRPr="00D339DA" w:rsidRDefault="00414ABB" w:rsidP="005053CD">
            <w:r w:rsidRPr="00A906D2">
              <w:t>C</w:t>
            </w:r>
          </w:p>
        </w:tc>
        <w:tc>
          <w:tcPr>
            <w:tcW w:w="1220" w:type="dxa"/>
          </w:tcPr>
          <w:p w14:paraId="53198AE3" w14:textId="125F87FA" w:rsidR="00414ABB" w:rsidRPr="00D339DA" w:rsidRDefault="00414ABB" w:rsidP="005053CD">
            <w:r w:rsidRPr="00CB3144">
              <w:t>2018-2022</w:t>
            </w:r>
          </w:p>
        </w:tc>
      </w:tr>
      <w:tr w:rsidR="00414ABB" w14:paraId="3C873878" w14:textId="77777777" w:rsidTr="00DC47BB">
        <w:trPr>
          <w:trHeight w:val="414"/>
        </w:trPr>
        <w:tc>
          <w:tcPr>
            <w:tcW w:w="2410" w:type="dxa"/>
            <w:vAlign w:val="center"/>
          </w:tcPr>
          <w:p w14:paraId="00B799DD" w14:textId="77777777" w:rsidR="00414ABB" w:rsidRPr="00D339DA" w:rsidRDefault="00414ABB" w:rsidP="005053CD">
            <w:r w:rsidRPr="00D339DA">
              <w:t>řešitel/Janíková, Jana</w:t>
            </w:r>
          </w:p>
        </w:tc>
        <w:tc>
          <w:tcPr>
            <w:tcW w:w="5245" w:type="dxa"/>
            <w:vAlign w:val="center"/>
          </w:tcPr>
          <w:p w14:paraId="1E966F3B" w14:textId="77777777" w:rsidR="00414ABB" w:rsidRPr="00D339DA" w:rsidRDefault="00414ABB" w:rsidP="005053CD">
            <w:r w:rsidRPr="00D339DA">
              <w:t>Kreativní odvětví a digitální kultura</w:t>
            </w:r>
            <w:r>
              <w:t xml:space="preserve">, </w:t>
            </w:r>
            <w:r w:rsidRPr="00B529AC">
              <w:t>NPO_UTB_MSMT-16585/2022</w:t>
            </w:r>
          </w:p>
        </w:tc>
        <w:tc>
          <w:tcPr>
            <w:tcW w:w="992" w:type="dxa"/>
            <w:vAlign w:val="center"/>
          </w:tcPr>
          <w:p w14:paraId="0C35E9E7" w14:textId="77777777" w:rsidR="00414ABB" w:rsidRPr="00D339DA" w:rsidRDefault="00414ABB" w:rsidP="005053CD">
            <w:r w:rsidRPr="00D339DA">
              <w:t>C</w:t>
            </w:r>
          </w:p>
        </w:tc>
        <w:tc>
          <w:tcPr>
            <w:tcW w:w="1220" w:type="dxa"/>
            <w:vAlign w:val="center"/>
          </w:tcPr>
          <w:p w14:paraId="0B5AFC21" w14:textId="77777777" w:rsidR="00414ABB" w:rsidRPr="00D339DA" w:rsidDel="00CE0369" w:rsidRDefault="00414ABB" w:rsidP="005053CD">
            <w:r w:rsidRPr="00D339DA">
              <w:t>2022-2024</w:t>
            </w:r>
          </w:p>
        </w:tc>
      </w:tr>
      <w:tr w:rsidR="00414ABB" w14:paraId="2CFFEB0C" w14:textId="77777777" w:rsidTr="00414ABB">
        <w:trPr>
          <w:trHeight w:val="318"/>
        </w:trPr>
        <w:tc>
          <w:tcPr>
            <w:tcW w:w="9867" w:type="dxa"/>
            <w:gridSpan w:val="4"/>
            <w:shd w:val="clear" w:color="auto" w:fill="F7CAAC"/>
          </w:tcPr>
          <w:p w14:paraId="2A8E37D0" w14:textId="77777777" w:rsidR="00414ABB" w:rsidRPr="00D339DA" w:rsidRDefault="00414ABB" w:rsidP="005053CD">
            <w:pPr>
              <w:rPr>
                <w:b/>
              </w:rPr>
            </w:pPr>
            <w:r w:rsidRPr="00D339DA">
              <w:rPr>
                <w:b/>
              </w:rPr>
              <w:t>Přehled řešených projektů a dalších aktivit v rámci spolupráce s praxí u profesně zaměřeného bakalářského a magisterského studijního programu</w:t>
            </w:r>
          </w:p>
        </w:tc>
      </w:tr>
      <w:tr w:rsidR="00414ABB" w14:paraId="64CE4F9F" w14:textId="77777777" w:rsidTr="00DC47BB">
        <w:trPr>
          <w:cantSplit/>
          <w:trHeight w:val="283"/>
        </w:trPr>
        <w:tc>
          <w:tcPr>
            <w:tcW w:w="2410" w:type="dxa"/>
            <w:shd w:val="clear" w:color="auto" w:fill="F7CAAC"/>
          </w:tcPr>
          <w:p w14:paraId="70E905F2" w14:textId="77777777" w:rsidR="00414ABB" w:rsidRPr="00D339DA" w:rsidRDefault="00414ABB" w:rsidP="00DC47BB">
            <w:pPr>
              <w:rPr>
                <w:b/>
              </w:rPr>
            </w:pPr>
            <w:r w:rsidRPr="00D339DA">
              <w:rPr>
                <w:b/>
              </w:rPr>
              <w:t>Pracoviště praxe</w:t>
            </w:r>
          </w:p>
        </w:tc>
        <w:tc>
          <w:tcPr>
            <w:tcW w:w="5245" w:type="dxa"/>
            <w:shd w:val="clear" w:color="auto" w:fill="F7CAAC"/>
          </w:tcPr>
          <w:p w14:paraId="369605E8" w14:textId="77777777" w:rsidR="00414ABB" w:rsidRPr="00D339DA" w:rsidRDefault="00414ABB" w:rsidP="005053CD">
            <w:pPr>
              <w:jc w:val="both"/>
              <w:rPr>
                <w:b/>
              </w:rPr>
            </w:pPr>
            <w:r w:rsidRPr="00D339DA">
              <w:rPr>
                <w:b/>
              </w:rPr>
              <w:t xml:space="preserve">Název či popis projektu uskutečňovaného ve spolupráci s praxí </w:t>
            </w:r>
          </w:p>
        </w:tc>
        <w:tc>
          <w:tcPr>
            <w:tcW w:w="2212" w:type="dxa"/>
            <w:gridSpan w:val="2"/>
            <w:shd w:val="clear" w:color="auto" w:fill="F7CAAC"/>
          </w:tcPr>
          <w:p w14:paraId="346D6BD3" w14:textId="77777777" w:rsidR="00414ABB" w:rsidRPr="00D339DA" w:rsidRDefault="00414ABB" w:rsidP="005053CD">
            <w:pPr>
              <w:rPr>
                <w:b/>
              </w:rPr>
            </w:pPr>
            <w:r w:rsidRPr="00D339DA">
              <w:rPr>
                <w:b/>
              </w:rPr>
              <w:t>Období</w:t>
            </w:r>
          </w:p>
        </w:tc>
      </w:tr>
      <w:tr w:rsidR="00414ABB" w14:paraId="7C560B79" w14:textId="77777777" w:rsidTr="00DC47BB">
        <w:tc>
          <w:tcPr>
            <w:tcW w:w="2410" w:type="dxa"/>
          </w:tcPr>
          <w:p w14:paraId="59D17C06" w14:textId="77777777" w:rsidR="00414ABB" w:rsidRPr="00D339DA" w:rsidRDefault="00414ABB" w:rsidP="00DC47BB">
            <w:r w:rsidRPr="00D339DA">
              <w:t>USE-IT Europe</w:t>
            </w:r>
          </w:p>
        </w:tc>
        <w:tc>
          <w:tcPr>
            <w:tcW w:w="5245" w:type="dxa"/>
          </w:tcPr>
          <w:p w14:paraId="548FD648" w14:textId="77777777" w:rsidR="00414ABB" w:rsidRPr="00D339DA" w:rsidRDefault="00414ABB" w:rsidP="005053CD">
            <w:r w:rsidRPr="00D339DA">
              <w:t>Interaktivní mapa Zlína tvořená studenty a absolventy FMK</w:t>
            </w:r>
          </w:p>
        </w:tc>
        <w:tc>
          <w:tcPr>
            <w:tcW w:w="2212" w:type="dxa"/>
            <w:gridSpan w:val="2"/>
          </w:tcPr>
          <w:p w14:paraId="2D1C7BC6" w14:textId="77777777" w:rsidR="00414ABB" w:rsidRPr="00D339DA" w:rsidRDefault="00414ABB" w:rsidP="005053CD">
            <w:r w:rsidRPr="00D339DA">
              <w:t>červen 2017 - doposud</w:t>
            </w:r>
          </w:p>
          <w:p w14:paraId="38C518D2" w14:textId="77777777" w:rsidR="00414ABB" w:rsidRPr="00D339DA" w:rsidRDefault="00414ABB" w:rsidP="005053CD"/>
        </w:tc>
      </w:tr>
      <w:tr w:rsidR="00414ABB" w14:paraId="2494FF6F" w14:textId="77777777" w:rsidTr="00DC47BB">
        <w:tc>
          <w:tcPr>
            <w:tcW w:w="2410" w:type="dxa"/>
          </w:tcPr>
          <w:p w14:paraId="0C032356" w14:textId="77777777" w:rsidR="00414ABB" w:rsidRPr="00D339DA" w:rsidRDefault="00414ABB" w:rsidP="00DC47BB">
            <w:r w:rsidRPr="00D339DA">
              <w:t>Ústav marketingových komunikací</w:t>
            </w:r>
          </w:p>
        </w:tc>
        <w:tc>
          <w:tcPr>
            <w:tcW w:w="5245" w:type="dxa"/>
          </w:tcPr>
          <w:p w14:paraId="6F6F4FD0" w14:textId="0BB05C7B" w:rsidR="00414ABB" w:rsidRPr="00D339DA" w:rsidRDefault="00414ABB" w:rsidP="005053CD">
            <w:pPr>
              <w:pStyle w:val="Default"/>
              <w:rPr>
                <w:sz w:val="20"/>
                <w:szCs w:val="20"/>
              </w:rPr>
            </w:pPr>
            <w:r w:rsidRPr="00D339DA">
              <w:rPr>
                <w:sz w:val="20"/>
                <w:szCs w:val="20"/>
              </w:rPr>
              <w:t xml:space="preserve">Smluvní výzkum: Komunikační strategie Zlínského kraje v hodnotě </w:t>
            </w:r>
            <w:r w:rsidR="00DA665F" w:rsidRPr="00D339DA">
              <w:rPr>
                <w:sz w:val="20"/>
                <w:szCs w:val="20"/>
              </w:rPr>
              <w:t>500.000, -</w:t>
            </w:r>
            <w:r w:rsidRPr="00D339DA">
              <w:rPr>
                <w:sz w:val="20"/>
                <w:szCs w:val="20"/>
              </w:rPr>
              <w:t xml:space="preserve"> Kč bez DPH </w:t>
            </w:r>
          </w:p>
        </w:tc>
        <w:tc>
          <w:tcPr>
            <w:tcW w:w="2212" w:type="dxa"/>
            <w:gridSpan w:val="2"/>
          </w:tcPr>
          <w:p w14:paraId="1C55D9E6" w14:textId="77777777" w:rsidR="00414ABB" w:rsidRPr="00D339DA" w:rsidRDefault="00414ABB" w:rsidP="005053CD">
            <w:r w:rsidRPr="00D339DA">
              <w:t>2021-2022</w:t>
            </w:r>
          </w:p>
        </w:tc>
      </w:tr>
      <w:tr w:rsidR="00414ABB" w14:paraId="00F5E949" w14:textId="77777777" w:rsidTr="00DC47BB">
        <w:tc>
          <w:tcPr>
            <w:tcW w:w="2410" w:type="dxa"/>
          </w:tcPr>
          <w:p w14:paraId="0318059E" w14:textId="77777777" w:rsidR="00414ABB" w:rsidRPr="00D339DA" w:rsidRDefault="00414ABB" w:rsidP="00DC47BB">
            <w:r w:rsidRPr="00D339DA">
              <w:t>KTS</w:t>
            </w:r>
          </w:p>
        </w:tc>
        <w:tc>
          <w:tcPr>
            <w:tcW w:w="5245" w:type="dxa"/>
            <w:vAlign w:val="center"/>
          </w:tcPr>
          <w:p w14:paraId="4B9C2C08" w14:textId="77777777" w:rsidR="00414ABB" w:rsidRPr="00D339DA" w:rsidRDefault="00414ABB" w:rsidP="005053CD">
            <w:r w:rsidRPr="00D339DA">
              <w:t>NAKI: Designéři v českých zemích a československý strojírenský průmysl</w:t>
            </w:r>
            <w:r>
              <w:t xml:space="preserve">, </w:t>
            </w:r>
            <w:r w:rsidRPr="00B529AC">
              <w:t>DG18P02OVV059</w:t>
            </w:r>
          </w:p>
        </w:tc>
        <w:tc>
          <w:tcPr>
            <w:tcW w:w="2212" w:type="dxa"/>
            <w:gridSpan w:val="2"/>
          </w:tcPr>
          <w:p w14:paraId="4151FA23" w14:textId="77777777" w:rsidR="00414ABB" w:rsidRPr="00D339DA" w:rsidRDefault="00414ABB" w:rsidP="005053CD">
            <w:r w:rsidRPr="00D339DA">
              <w:t>2018-2022</w:t>
            </w:r>
          </w:p>
        </w:tc>
      </w:tr>
      <w:tr w:rsidR="00414ABB" w14:paraId="5B5BA438" w14:textId="77777777" w:rsidTr="00DC47BB">
        <w:tc>
          <w:tcPr>
            <w:tcW w:w="2410" w:type="dxa"/>
          </w:tcPr>
          <w:p w14:paraId="75033D74" w14:textId="77777777" w:rsidR="00414ABB" w:rsidRPr="00D339DA" w:rsidRDefault="00414ABB" w:rsidP="00DC47BB">
            <w:r w:rsidRPr="00D339DA">
              <w:t>atel</w:t>
            </w:r>
            <w:r>
              <w:t>i</w:t>
            </w:r>
            <w:r w:rsidRPr="00D339DA">
              <w:t>ér Produktový design</w:t>
            </w:r>
          </w:p>
        </w:tc>
        <w:tc>
          <w:tcPr>
            <w:tcW w:w="5245" w:type="dxa"/>
          </w:tcPr>
          <w:p w14:paraId="1859843B" w14:textId="77777777" w:rsidR="00414ABB" w:rsidRPr="00D339DA" w:rsidRDefault="00414ABB" w:rsidP="005053CD">
            <w:pPr>
              <w:pStyle w:val="Default"/>
              <w:rPr>
                <w:sz w:val="20"/>
                <w:szCs w:val="20"/>
              </w:rPr>
            </w:pPr>
            <w:r w:rsidRPr="00D339DA">
              <w:rPr>
                <w:sz w:val="20"/>
                <w:szCs w:val="20"/>
              </w:rPr>
              <w:t xml:space="preserve">Inovační voucher: Návrh nového typu prototypu – </w:t>
            </w:r>
          </w:p>
          <w:p w14:paraId="3D327877" w14:textId="184B9A00" w:rsidR="00414ABB" w:rsidRPr="00D339DA" w:rsidRDefault="00414ABB" w:rsidP="005053CD">
            <w:r w:rsidRPr="00D339DA">
              <w:t xml:space="preserve">Regálová multifunkční interiérová stěna, hodnota </w:t>
            </w:r>
            <w:r w:rsidR="00DA665F" w:rsidRPr="00D339DA">
              <w:t>400.000, -</w:t>
            </w:r>
            <w:r w:rsidRPr="00D339DA">
              <w:t xml:space="preserve"> Kč bez DPH</w:t>
            </w:r>
            <w:r>
              <w:t xml:space="preserve">, </w:t>
            </w:r>
            <w:r w:rsidRPr="00C72961">
              <w:t>CZ.01.1.02/0.0/0.0/20_358/0024933</w:t>
            </w:r>
          </w:p>
        </w:tc>
        <w:tc>
          <w:tcPr>
            <w:tcW w:w="2212" w:type="dxa"/>
            <w:gridSpan w:val="2"/>
          </w:tcPr>
          <w:p w14:paraId="54444D70" w14:textId="77777777" w:rsidR="00414ABB" w:rsidRPr="00D339DA" w:rsidRDefault="00414ABB" w:rsidP="005053CD">
            <w:r w:rsidRPr="00D339DA">
              <w:t>2021-2022</w:t>
            </w:r>
          </w:p>
        </w:tc>
      </w:tr>
      <w:tr w:rsidR="00414ABB" w14:paraId="027A6623" w14:textId="77777777" w:rsidTr="00DC47BB">
        <w:tc>
          <w:tcPr>
            <w:tcW w:w="2410" w:type="dxa"/>
          </w:tcPr>
          <w:p w14:paraId="65B7CCB6" w14:textId="77777777" w:rsidR="00414ABB" w:rsidRPr="00D339DA" w:rsidRDefault="00414ABB" w:rsidP="00DC47BB">
            <w:r w:rsidRPr="00D339DA">
              <w:t>atel</w:t>
            </w:r>
            <w:r>
              <w:t>i</w:t>
            </w:r>
            <w:r w:rsidRPr="00D339DA">
              <w:t>ér Produktový design</w:t>
            </w:r>
          </w:p>
        </w:tc>
        <w:tc>
          <w:tcPr>
            <w:tcW w:w="5245" w:type="dxa"/>
          </w:tcPr>
          <w:p w14:paraId="57355030" w14:textId="77777777" w:rsidR="00414ABB" w:rsidRPr="00D339DA" w:rsidRDefault="00414ABB" w:rsidP="005053CD">
            <w:pPr>
              <w:pStyle w:val="Default"/>
              <w:rPr>
                <w:sz w:val="20"/>
                <w:szCs w:val="20"/>
              </w:rPr>
            </w:pPr>
            <w:r w:rsidRPr="00D339DA">
              <w:rPr>
                <w:sz w:val="20"/>
                <w:szCs w:val="20"/>
              </w:rPr>
              <w:t xml:space="preserve">Inovační voucher: Návrh nového typu prototypu – </w:t>
            </w:r>
          </w:p>
          <w:p w14:paraId="335214C2" w14:textId="5098D04E" w:rsidR="00414ABB" w:rsidRPr="00D339DA" w:rsidRDefault="00414ABB" w:rsidP="005053CD">
            <w:r w:rsidRPr="00D339DA">
              <w:t xml:space="preserve">Mobilní multifunkční kryt pro zubní lékaře, hodnota </w:t>
            </w:r>
            <w:r w:rsidR="00DA665F" w:rsidRPr="00D339DA">
              <w:t>499.000, -</w:t>
            </w:r>
            <w:r w:rsidRPr="00D339DA">
              <w:t xml:space="preserve"> Kč bez DPH</w:t>
            </w:r>
            <w:r>
              <w:t xml:space="preserve">, </w:t>
            </w:r>
            <w:r w:rsidRPr="00C72961">
              <w:t>CZ.01.2.06/0.0/0.0/19_248/0021061</w:t>
            </w:r>
            <w:r w:rsidRPr="00D339DA">
              <w:t xml:space="preserve"> </w:t>
            </w:r>
          </w:p>
        </w:tc>
        <w:tc>
          <w:tcPr>
            <w:tcW w:w="2212" w:type="dxa"/>
            <w:gridSpan w:val="2"/>
          </w:tcPr>
          <w:p w14:paraId="6EF32FB7" w14:textId="77777777" w:rsidR="00414ABB" w:rsidRPr="00D339DA" w:rsidRDefault="00414ABB" w:rsidP="005053CD">
            <w:r w:rsidRPr="00D339DA">
              <w:t>2021-2022</w:t>
            </w:r>
          </w:p>
        </w:tc>
      </w:tr>
      <w:tr w:rsidR="00414ABB" w14:paraId="5AE22D72" w14:textId="77777777" w:rsidTr="00DC47BB">
        <w:tc>
          <w:tcPr>
            <w:tcW w:w="2410" w:type="dxa"/>
          </w:tcPr>
          <w:p w14:paraId="2CACFA7F" w14:textId="77777777" w:rsidR="00414ABB" w:rsidRPr="00D339DA" w:rsidRDefault="00414ABB" w:rsidP="00DC47BB">
            <w:r w:rsidRPr="00D339DA">
              <w:t>všechn</w:t>
            </w:r>
            <w:r>
              <w:t>a</w:t>
            </w:r>
            <w:r w:rsidRPr="00D339DA">
              <w:t xml:space="preserve"> pracoviště FMK</w:t>
            </w:r>
          </w:p>
        </w:tc>
        <w:tc>
          <w:tcPr>
            <w:tcW w:w="5245" w:type="dxa"/>
          </w:tcPr>
          <w:p w14:paraId="0312B34F" w14:textId="77777777" w:rsidR="00414ABB" w:rsidRPr="00D339DA" w:rsidRDefault="00414ABB" w:rsidP="005053CD">
            <w:pPr>
              <w:pStyle w:val="Default"/>
              <w:rPr>
                <w:sz w:val="20"/>
                <w:szCs w:val="20"/>
              </w:rPr>
            </w:pPr>
            <w:r w:rsidRPr="00D339DA">
              <w:rPr>
                <w:sz w:val="20"/>
                <w:szCs w:val="20"/>
              </w:rPr>
              <w:t xml:space="preserve">Projekt se společenským dopad ve spolupráci s neziskovou organizací Za sklem: Vnímán svět jinak, přesto v něm žiju s vámi </w:t>
            </w:r>
            <w:r w:rsidRPr="00DA665F">
              <w:rPr>
                <w:color w:val="auto"/>
                <w:sz w:val="20"/>
                <w:szCs w:val="20"/>
              </w:rPr>
              <w:t>(</w:t>
            </w:r>
            <w:hyperlink r:id="rId144" w:history="1">
              <w:r w:rsidRPr="00DA665F">
                <w:rPr>
                  <w:rStyle w:val="Hypertextovodkaz"/>
                  <w:color w:val="auto"/>
                  <w:sz w:val="20"/>
                  <w:szCs w:val="20"/>
                  <w:u w:val="none"/>
                </w:rPr>
                <w:t>https://zasklem.com/project/6550/</w:t>
              </w:r>
            </w:hyperlink>
            <w:r w:rsidRPr="00DA665F">
              <w:rPr>
                <w:color w:val="auto"/>
                <w:sz w:val="20"/>
                <w:szCs w:val="20"/>
              </w:rPr>
              <w:t>)</w:t>
            </w:r>
          </w:p>
        </w:tc>
        <w:tc>
          <w:tcPr>
            <w:tcW w:w="2212" w:type="dxa"/>
            <w:gridSpan w:val="2"/>
          </w:tcPr>
          <w:p w14:paraId="7F7587A8" w14:textId="77777777" w:rsidR="00414ABB" w:rsidRPr="00D339DA" w:rsidRDefault="00414ABB" w:rsidP="005053CD">
            <w:r w:rsidRPr="00D339DA">
              <w:t>2021-2022</w:t>
            </w:r>
          </w:p>
        </w:tc>
      </w:tr>
      <w:tr w:rsidR="00414ABB" w14:paraId="5191E806" w14:textId="77777777" w:rsidTr="00414ABB">
        <w:tc>
          <w:tcPr>
            <w:tcW w:w="9867" w:type="dxa"/>
            <w:gridSpan w:val="4"/>
            <w:shd w:val="clear" w:color="auto" w:fill="F7CAAC"/>
          </w:tcPr>
          <w:p w14:paraId="31F65119" w14:textId="77777777" w:rsidR="00414ABB" w:rsidRDefault="00414ABB" w:rsidP="005053CD">
            <w:pPr>
              <w:rPr>
                <w:sz w:val="24"/>
              </w:rPr>
            </w:pPr>
            <w:r>
              <w:rPr>
                <w:b/>
              </w:rPr>
              <w:t>Odborné aktivity vztahující se k tvůrčí, resp. vědecké a umělecké činnosti vysoké školy, která souvisí se studijním programem</w:t>
            </w:r>
          </w:p>
        </w:tc>
      </w:tr>
      <w:tr w:rsidR="00414ABB" w14:paraId="38EA78D2" w14:textId="77777777" w:rsidTr="00414ABB">
        <w:trPr>
          <w:trHeight w:val="716"/>
        </w:trPr>
        <w:tc>
          <w:tcPr>
            <w:tcW w:w="9867" w:type="dxa"/>
            <w:gridSpan w:val="4"/>
            <w:shd w:val="clear" w:color="auto" w:fill="FFFFFF"/>
          </w:tcPr>
          <w:p w14:paraId="657F1401" w14:textId="77777777" w:rsidR="00414ABB" w:rsidRPr="004D5D26" w:rsidRDefault="00414ABB" w:rsidP="00DC47BB">
            <w:pPr>
              <w:widowControl w:val="0"/>
              <w:autoSpaceDE w:val="0"/>
              <w:autoSpaceDN w:val="0"/>
              <w:adjustRightInd w:val="0"/>
              <w:snapToGrid w:val="0"/>
              <w:spacing w:before="120" w:after="120"/>
              <w:jc w:val="both"/>
              <w:rPr>
                <w:rFonts w:cs="Calibri Light"/>
                <w:color w:val="000000"/>
              </w:rPr>
            </w:pPr>
            <w:r w:rsidRPr="002F3F07">
              <w:rPr>
                <w:rFonts w:cs="Calibri Light"/>
                <w:color w:val="000000"/>
              </w:rPr>
              <w:t xml:space="preserve">Tvůrčí činnost se uskutečňuje v rámci projektů podporovaných z Fondu vzdělávací politiky MŠMT na podporu tvůrčí umělecké činnosti na neuměleckých veřejných vysokých školách, Interní grantové agentury UTB, </w:t>
            </w:r>
            <w:r>
              <w:rPr>
                <w:rFonts w:cs="Calibri Light"/>
                <w:color w:val="000000"/>
              </w:rPr>
              <w:t xml:space="preserve">dále </w:t>
            </w:r>
            <w:r w:rsidRPr="00D364D2">
              <w:rPr>
                <w:rFonts w:cs="Calibri Light"/>
                <w:color w:val="000000"/>
              </w:rPr>
              <w:t xml:space="preserve">z </w:t>
            </w:r>
            <w:r w:rsidRPr="000335C8">
              <w:rPr>
                <w:rFonts w:cs="Calibri Light"/>
                <w:color w:val="000000"/>
              </w:rPr>
              <w:t xml:space="preserve">Programu </w:t>
            </w:r>
            <w:r w:rsidRPr="00D364D2">
              <w:rPr>
                <w:rFonts w:cs="Calibri Light"/>
                <w:color w:val="000000"/>
              </w:rPr>
              <w:t xml:space="preserve">na podporu </w:t>
            </w:r>
            <w:r w:rsidRPr="000335C8">
              <w:rPr>
                <w:rFonts w:cs="Calibri Light"/>
                <w:color w:val="000000"/>
              </w:rPr>
              <w:t xml:space="preserve">aplikovaného výzkumu a </w:t>
            </w:r>
            <w:r w:rsidRPr="00D364D2">
              <w:rPr>
                <w:rFonts w:cs="Calibri Light"/>
                <w:color w:val="000000"/>
              </w:rPr>
              <w:t xml:space="preserve">experimentálního </w:t>
            </w:r>
            <w:r w:rsidRPr="000335C8">
              <w:rPr>
                <w:rFonts w:cs="Calibri Light"/>
                <w:color w:val="000000"/>
              </w:rPr>
              <w:t xml:space="preserve">vývoje národní </w:t>
            </w:r>
            <w:r w:rsidRPr="00D364D2">
              <w:rPr>
                <w:rFonts w:cs="Calibri Light"/>
                <w:color w:val="000000"/>
              </w:rPr>
              <w:t xml:space="preserve">a </w:t>
            </w:r>
            <w:r w:rsidRPr="000335C8">
              <w:rPr>
                <w:rFonts w:cs="Calibri Light"/>
                <w:color w:val="000000"/>
              </w:rPr>
              <w:t xml:space="preserve">kulturní identity </w:t>
            </w:r>
            <w:r w:rsidRPr="00D364D2">
              <w:rPr>
                <w:rFonts w:cs="Calibri Light"/>
                <w:color w:val="000000"/>
              </w:rPr>
              <w:t xml:space="preserve">na léta 2016 až 2022 </w:t>
            </w:r>
            <w:r w:rsidRPr="000335C8">
              <w:rPr>
                <w:rFonts w:cs="Calibri Light"/>
                <w:color w:val="000000"/>
              </w:rPr>
              <w:t>NAKI</w:t>
            </w:r>
            <w:r w:rsidRPr="00D364D2">
              <w:rPr>
                <w:rFonts w:cs="Calibri Light"/>
                <w:color w:val="000000"/>
              </w:rPr>
              <w:t xml:space="preserve"> II</w:t>
            </w:r>
            <w:r>
              <w:rPr>
                <w:rFonts w:cs="Calibri Light"/>
                <w:color w:val="000000"/>
              </w:rPr>
              <w:t xml:space="preserve">, </w:t>
            </w:r>
            <w:r w:rsidRPr="004E74BC">
              <w:rPr>
                <w:lang w:val="en-GB"/>
              </w:rPr>
              <w:t>TA ČR program ÉTA</w:t>
            </w:r>
            <w:r w:rsidRPr="004D5D26">
              <w:rPr>
                <w:bCs/>
                <w:lang w:val="en-GB"/>
              </w:rPr>
              <w:t xml:space="preserve"> </w:t>
            </w:r>
            <w:r>
              <w:rPr>
                <w:bCs/>
                <w:lang w:val="en-GB"/>
              </w:rPr>
              <w:t>a Gamma či v rámci grantové politiky Visegrad 4, Norských fondů a Ministerstva kultury ČR.</w:t>
            </w:r>
          </w:p>
          <w:p w14:paraId="572F64CC" w14:textId="3DDE15B3" w:rsidR="00414ABB" w:rsidRPr="00BC6963" w:rsidRDefault="00414ABB" w:rsidP="00DC47BB">
            <w:pPr>
              <w:spacing w:after="120"/>
              <w:jc w:val="both"/>
              <w:rPr>
                <w:rFonts w:cs="Calibri"/>
                <w:color w:val="000000"/>
              </w:rPr>
            </w:pPr>
            <w:r w:rsidRPr="009B22C1">
              <w:rPr>
                <w:rFonts w:cs="Calibri"/>
                <w:color w:val="000000"/>
              </w:rPr>
              <w:t xml:space="preserve">Výstupy tvůrčí činnosti </w:t>
            </w:r>
            <w:r>
              <w:rPr>
                <w:rFonts w:cs="Calibri"/>
                <w:color w:val="000000"/>
              </w:rPr>
              <w:t xml:space="preserve">pedagogů i </w:t>
            </w:r>
            <w:r w:rsidRPr="009B22C1">
              <w:rPr>
                <w:rFonts w:cs="Calibri"/>
                <w:color w:val="000000"/>
              </w:rPr>
              <w:t>studentů</w:t>
            </w:r>
            <w:r>
              <w:rPr>
                <w:rFonts w:cs="Calibri"/>
                <w:color w:val="000000"/>
              </w:rPr>
              <w:t xml:space="preserve"> </w:t>
            </w:r>
            <w:r w:rsidRPr="009B22C1">
              <w:rPr>
                <w:rFonts w:cs="Calibri"/>
                <w:color w:val="000000"/>
              </w:rPr>
              <w:t xml:space="preserve">jsou prezentovány prostřednictvím výstav, přehlídek, festivalů a soutěží. </w:t>
            </w:r>
            <w:r>
              <w:rPr>
                <w:rFonts w:cs="Calibri"/>
                <w:color w:val="000000"/>
              </w:rPr>
              <w:t xml:space="preserve"> </w:t>
            </w:r>
            <w:r w:rsidRPr="00C84D00">
              <w:rPr>
                <w:rFonts w:cs="Calibri"/>
                <w:color w:val="000000"/>
              </w:rPr>
              <w:t>V tvůrčích (uměleckých) činnostech má FMK stabilní postavení mezi uměleckými fakultami neuměleckých vysokých škol a dlouhodobě se pohybuje v</w:t>
            </w:r>
            <w:r>
              <w:rPr>
                <w:rFonts w:cs="Calibri"/>
                <w:color w:val="000000"/>
              </w:rPr>
              <w:t>e středu</w:t>
            </w:r>
            <w:r w:rsidRPr="00C84D00">
              <w:rPr>
                <w:rFonts w:cs="Calibri"/>
                <w:color w:val="000000"/>
              </w:rPr>
              <w:t xml:space="preserve"> hodnocení VŠ (dle počtu RUV bodů) v ČR.</w:t>
            </w:r>
            <w:r>
              <w:rPr>
                <w:rFonts w:cs="Calibri"/>
                <w:color w:val="000000"/>
              </w:rPr>
              <w:t xml:space="preserve"> </w:t>
            </w:r>
            <w:r>
              <w:t xml:space="preserve"> Z významných počinů lze zmínit výstavu p</w:t>
            </w:r>
            <w:r w:rsidRPr="00D40457">
              <w:rPr>
                <w:rFonts w:cs="Calibri"/>
                <w:color w:val="000000"/>
              </w:rPr>
              <w:t xml:space="preserve">rof. MgA. </w:t>
            </w:r>
            <w:r w:rsidR="00DA665F" w:rsidRPr="00D40457">
              <w:rPr>
                <w:rFonts w:cs="Calibri"/>
                <w:color w:val="000000"/>
              </w:rPr>
              <w:t>Petr</w:t>
            </w:r>
            <w:r w:rsidR="00DA665F">
              <w:rPr>
                <w:rFonts w:cs="Calibri"/>
                <w:color w:val="000000"/>
              </w:rPr>
              <w:t>a Stanického</w:t>
            </w:r>
            <w:r w:rsidRPr="00D40457">
              <w:rPr>
                <w:rFonts w:cs="Calibri"/>
                <w:color w:val="000000"/>
              </w:rPr>
              <w:t>, M.F.A.</w:t>
            </w:r>
            <w:r>
              <w:rPr>
                <w:rFonts w:cs="Calibri"/>
                <w:color w:val="000000"/>
              </w:rPr>
              <w:t>, který</w:t>
            </w:r>
            <w:r>
              <w:t xml:space="preserve"> </w:t>
            </w:r>
            <w:r>
              <w:rPr>
                <w:rFonts w:cs="Calibri"/>
                <w:color w:val="000000"/>
              </w:rPr>
              <w:t>představil svou tvorbu</w:t>
            </w:r>
            <w:r w:rsidRPr="00D40457">
              <w:rPr>
                <w:rFonts w:cs="Calibri"/>
                <w:color w:val="000000"/>
              </w:rPr>
              <w:t xml:space="preserve"> v National Glass Centre (VB, Sunderland)</w:t>
            </w:r>
            <w:r>
              <w:rPr>
                <w:rFonts w:cs="Calibri"/>
                <w:color w:val="000000"/>
              </w:rPr>
              <w:t xml:space="preserve">, na London Bienále či Glass Week v Benátkách. Doc. M.A. Martin Surman, AtrD. prezentoval svou tvorbu a tvorbu ateliéru Průmyslový design na Expo 2021/22 v Dubaji. </w:t>
            </w:r>
            <w:r w:rsidRPr="00E43259">
              <w:rPr>
                <w:rFonts w:cs="Calibri"/>
                <w:color w:val="000000"/>
              </w:rPr>
              <w:t>MgA. Pavel Novák, MgA. Michal Ščuglík</w:t>
            </w:r>
            <w:r>
              <w:rPr>
                <w:rFonts w:cs="Calibri"/>
                <w:color w:val="000000"/>
              </w:rPr>
              <w:t xml:space="preserve"> získali prestižní ocenění z oblasti game designu </w:t>
            </w:r>
            <w:r w:rsidRPr="00E43259">
              <w:rPr>
                <w:rFonts w:cs="Calibri"/>
                <w:color w:val="000000"/>
              </w:rPr>
              <w:t>CSS Design Awards</w:t>
            </w:r>
            <w:r>
              <w:rPr>
                <w:rFonts w:cs="Calibri"/>
                <w:color w:val="000000"/>
              </w:rPr>
              <w:t>.</w:t>
            </w:r>
            <w:r w:rsidRPr="00E43259">
              <w:rPr>
                <w:rFonts w:cs="Calibri"/>
                <w:color w:val="000000"/>
              </w:rPr>
              <w:t xml:space="preserve"> </w:t>
            </w:r>
            <w:r>
              <w:rPr>
                <w:rFonts w:cs="Calibri"/>
                <w:color w:val="000000"/>
              </w:rPr>
              <w:t>K tvůrčí činnosti více v Sebehodnotící zprávě.</w:t>
            </w:r>
          </w:p>
          <w:p w14:paraId="503AB84E" w14:textId="44A4CDC0" w:rsidR="00414ABB" w:rsidRDefault="00414ABB" w:rsidP="00DC47BB">
            <w:pPr>
              <w:pStyle w:val="Textkomente"/>
              <w:jc w:val="both"/>
            </w:pPr>
            <w:r w:rsidRPr="00D10C05">
              <w:t>Studenti se pravidelně účastní akci, jako je Designblok,</w:t>
            </w:r>
            <w:r>
              <w:t xml:space="preserve"> </w:t>
            </w:r>
            <w:r w:rsidRPr="00D10C05">
              <w:t>Milano</w:t>
            </w:r>
            <w:r>
              <w:t xml:space="preserve"> </w:t>
            </w:r>
            <w:r w:rsidRPr="00D10C05">
              <w:t>Design Week,</w:t>
            </w:r>
            <w:r>
              <w:t xml:space="preserve"> </w:t>
            </w:r>
            <w:r w:rsidRPr="00D10C05">
              <w:t>Zlin Design Week</w:t>
            </w:r>
            <w:r>
              <w:t xml:space="preserve"> </w:t>
            </w:r>
            <w:r w:rsidRPr="00D10C05">
              <w:t>(dále jen „ZDW“</w:t>
            </w:r>
            <w:r w:rsidR="00DA665F" w:rsidRPr="00D10C05">
              <w:t>),</w:t>
            </w:r>
            <w:r w:rsidR="00DA665F">
              <w:t xml:space="preserve"> či</w:t>
            </w:r>
            <w:r w:rsidRPr="00D10C05">
              <w:t xml:space="preserve"> konference Design na hranici, které zprostředkovávají možnost prezentace excelentních tvůrčích výstupů. Z hlediska naplňování třetí role univerzity jsou významné Projekty neziskového sektoru. Mezi zajímavé akce patří Život není zebra, každoroční výstava neziskových organizací Zlínského kraje doplněná o řadu workshopů na aktuální témata týkající </w:t>
            </w:r>
            <w:r w:rsidRPr="00D10C05">
              <w:lastRenderedPageBreak/>
              <w:t>se neziskového sektoru. V roce</w:t>
            </w:r>
            <w:r w:rsidR="002573F4">
              <w:t xml:space="preserve"> </w:t>
            </w:r>
            <w:r w:rsidRPr="00D10C05">
              <w:t xml:space="preserve">2022 studenti FMK zorganizovali prodej vlastních děl a výtěžek zaslali na podporu Ukrajině. </w:t>
            </w:r>
            <w:r>
              <w:t>Za poslední rok získali studenti FMK čtyři ocenění na Mezinárodním veletrhu MOBITEX, tři ocenění na POPAI STUDENT AWARD a ceny v soutěžích jako Graduation Projects, Design.S., Národní cena za studentský design nebo Nejkrásnější kniha.</w:t>
            </w:r>
          </w:p>
          <w:p w14:paraId="77BD6C23" w14:textId="77777777" w:rsidR="00414ABB" w:rsidRDefault="00414ABB" w:rsidP="00DC47BB">
            <w:pPr>
              <w:spacing w:after="120"/>
              <w:jc w:val="both"/>
              <w:rPr>
                <w:b/>
              </w:rPr>
            </w:pPr>
            <w:r w:rsidRPr="00D10C05">
              <w:t xml:space="preserve">Nezastupitelnou pozici plní fakultní galerie G18. </w:t>
            </w:r>
          </w:p>
        </w:tc>
      </w:tr>
      <w:tr w:rsidR="00414ABB" w14:paraId="5F52D951" w14:textId="77777777" w:rsidTr="00414ABB">
        <w:trPr>
          <w:trHeight w:val="306"/>
        </w:trPr>
        <w:tc>
          <w:tcPr>
            <w:tcW w:w="9867" w:type="dxa"/>
            <w:gridSpan w:val="4"/>
            <w:shd w:val="clear" w:color="auto" w:fill="F7CAAC"/>
            <w:vAlign w:val="center"/>
          </w:tcPr>
          <w:p w14:paraId="1629DEBE" w14:textId="77777777" w:rsidR="00414ABB" w:rsidRDefault="00414ABB" w:rsidP="005053CD">
            <w:pPr>
              <w:rPr>
                <w:b/>
              </w:rPr>
            </w:pPr>
            <w:r>
              <w:rPr>
                <w:b/>
              </w:rPr>
              <w:lastRenderedPageBreak/>
              <w:t>Informace o spolupráci s praxí vztahující se ke studijnímu programu</w:t>
            </w:r>
          </w:p>
        </w:tc>
      </w:tr>
      <w:tr w:rsidR="00414ABB" w14:paraId="62D1E4CD" w14:textId="77777777" w:rsidTr="001017C8">
        <w:trPr>
          <w:trHeight w:val="4867"/>
        </w:trPr>
        <w:tc>
          <w:tcPr>
            <w:tcW w:w="9867" w:type="dxa"/>
            <w:gridSpan w:val="4"/>
            <w:shd w:val="clear" w:color="auto" w:fill="FFFFFF"/>
          </w:tcPr>
          <w:p w14:paraId="13CBF76D" w14:textId="345E63FF" w:rsidR="00414ABB" w:rsidRDefault="00414ABB" w:rsidP="00DC47BB">
            <w:pPr>
              <w:spacing w:before="120" w:after="120"/>
              <w:jc w:val="both"/>
            </w:pPr>
            <w:r>
              <w:t xml:space="preserve">Zásadní je také propojení studentů s lokálními firmami, což se uskutečňuje prostřednictvím </w:t>
            </w:r>
            <w:r w:rsidRPr="00D81896">
              <w:rPr>
                <w:b/>
              </w:rPr>
              <w:t>Talentu FMK</w:t>
            </w:r>
            <w:r>
              <w:t xml:space="preserve">. Záměrem je spojit studenty oboru Marketingové komunikace, designéry, kreativce a firmy a instituce nejen Zlínského kraje. Soutěž přibližuje studentům praxi a firmám nabízí kreativní marketingová, komunikační a vizuální řešení. Soutěž Talent FMK vytváří půdu pro navazování kontaktů a budování kratších i dlouhodobých pracovních vztahů. </w:t>
            </w:r>
            <w:r w:rsidRPr="00D81896">
              <w:rPr>
                <w:b/>
              </w:rPr>
              <w:t>Ideathon UTB</w:t>
            </w:r>
            <w:r>
              <w:t xml:space="preserve"> je 24hodinová soutěž, jež propojuje studenty napříč fakultami UTB a dává jim možnost využít své schopnosti, vyzkoušet si práci v týmech a řešit v krátkém čase naléhavé výzvy naší doby. Témata do soutěže mohou přihlásit instituce a organizace ze Zlínského kraje z nekomerčního sektoru, z nichž bylo následně vybráno pomocí veřejného hlasování pět finálních výzev, s kterými se soutěžní týmy potýkaly. Jsou zorganizovány akce na podporu začínajících podnikatelů a stávající komunity na UTB v rámci diskusního panelu </w:t>
            </w:r>
            <w:r w:rsidRPr="00D81896">
              <w:rPr>
                <w:b/>
              </w:rPr>
              <w:t>Meet &amp; Greet</w:t>
            </w:r>
            <w:r>
              <w:t xml:space="preserve">, realizovaného ve spolupráci s ÚMK FMK, s cílem propojit firmy </w:t>
            </w:r>
            <w:r w:rsidR="00DC47BB">
              <w:br/>
            </w:r>
            <w:r>
              <w:t>i odborníky z praxe se studenty a zainteresovanou veřejností.</w:t>
            </w:r>
            <w:r w:rsidRPr="00D10C05">
              <w:t xml:space="preserve"> FMK generuje</w:t>
            </w:r>
            <w:r>
              <w:t xml:space="preserve"> rovněž</w:t>
            </w:r>
            <w:r w:rsidRPr="00D10C05">
              <w:t xml:space="preserve"> významné výsledky aplikovaného výzkumu s jiným než eko</w:t>
            </w:r>
            <w:r>
              <w:t>nomickým dopadem na společnost.</w:t>
            </w:r>
          </w:p>
          <w:p w14:paraId="12DFDA8E" w14:textId="242EF558" w:rsidR="00414ABB" w:rsidRDefault="00414ABB" w:rsidP="005053CD">
            <w:pPr>
              <w:widowControl w:val="0"/>
              <w:autoSpaceDE w:val="0"/>
              <w:autoSpaceDN w:val="0"/>
              <w:adjustRightInd w:val="0"/>
              <w:snapToGrid w:val="0"/>
              <w:jc w:val="both"/>
            </w:pPr>
            <w:r w:rsidRPr="00D10C05">
              <w:t>Studenti FMK se zúčastňují soutěže POPAI STUDENT AWARD, organizovanou POPAI CENTRAL EURO</w:t>
            </w:r>
            <w:r>
              <w:t>PE</w:t>
            </w:r>
            <w:r w:rsidRPr="00D10C05">
              <w:t xml:space="preserve">, která je odbornou asociací vyhledávající uplatnění talentovaných studentů. Úzká spolupráce je navázána s řadou firem, které se zapojují do aktivit FMK a nabízí studentům možnost stáží a odborných praxí. Mnoho firem spolupracuje s FMK v rámci projektů Komunikační agentury, zejména při realizaci projektu Zlin Design Week. Přehled spolupráce s praxí uvádí </w:t>
            </w:r>
            <w:r w:rsidR="00DC47BB">
              <w:br/>
            </w:r>
            <w:r w:rsidRPr="00D10C05">
              <w:t xml:space="preserve">v daných letech Výroční zprávy FMK. </w:t>
            </w:r>
            <w:r w:rsidRPr="006C7C56">
              <w:t xml:space="preserve">Pro zjednodušení procesu spolupráce s praxí byla na FMK zřízena pozice manažerky pro spolupráci s praxí, která je z hlediska legislativního i organizačního zásadním partnerem akademických pracovníků při řešení zakázek generujících hospodářskou činnost. </w:t>
            </w:r>
          </w:p>
          <w:p w14:paraId="3EF89DFE" w14:textId="5105ED0F" w:rsidR="00414ABB" w:rsidRPr="00A512AF" w:rsidRDefault="00414ABB" w:rsidP="00F32D99">
            <w:pPr>
              <w:widowControl w:val="0"/>
              <w:autoSpaceDE w:val="0"/>
              <w:autoSpaceDN w:val="0"/>
              <w:adjustRightInd w:val="0"/>
              <w:snapToGrid w:val="0"/>
              <w:spacing w:after="120"/>
              <w:jc w:val="both"/>
            </w:pPr>
            <w:r w:rsidRPr="00D10C05">
              <w:t>Odborníci z praxe jsou členy hodnoticích komisí při státních závěrečných zkouškách a podílí se také na výuce. Většina akademických pracovníků působí jako tvůrci v profesionálním prostředí.</w:t>
            </w:r>
          </w:p>
        </w:tc>
      </w:tr>
    </w:tbl>
    <w:p w14:paraId="12084B76" w14:textId="77777777" w:rsidR="007872A0" w:rsidRDefault="007872A0"/>
    <w:p w14:paraId="57185BB6" w14:textId="77777777" w:rsidR="007872A0" w:rsidRDefault="007872A0">
      <w:r>
        <w:br w:type="page"/>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781"/>
      </w:tblGrid>
      <w:tr w:rsidR="007872A0" w14:paraId="34973E62" w14:textId="77777777" w:rsidTr="001017C8">
        <w:tc>
          <w:tcPr>
            <w:tcW w:w="9781" w:type="dxa"/>
            <w:tcBorders>
              <w:bottom w:val="double" w:sz="4" w:space="0" w:color="auto"/>
            </w:tcBorders>
            <w:shd w:val="clear" w:color="auto" w:fill="BDD6EE"/>
          </w:tcPr>
          <w:p w14:paraId="6343A17E" w14:textId="539A0756" w:rsidR="007872A0" w:rsidRDefault="007872A0" w:rsidP="005053CD">
            <w:pPr>
              <w:jc w:val="both"/>
              <w:rPr>
                <w:b/>
                <w:sz w:val="28"/>
              </w:rPr>
            </w:pPr>
            <w:r>
              <w:rPr>
                <w:b/>
                <w:sz w:val="28"/>
              </w:rPr>
              <w:lastRenderedPageBreak/>
              <w:t>C-III – Informační zabezpečení studijního programu</w:t>
            </w:r>
          </w:p>
        </w:tc>
      </w:tr>
      <w:tr w:rsidR="007872A0" w14:paraId="3EACC2BA" w14:textId="77777777" w:rsidTr="001017C8">
        <w:trPr>
          <w:trHeight w:val="283"/>
        </w:trPr>
        <w:tc>
          <w:tcPr>
            <w:tcW w:w="9781" w:type="dxa"/>
            <w:tcBorders>
              <w:top w:val="single" w:sz="2" w:space="0" w:color="auto"/>
              <w:left w:val="single" w:sz="2" w:space="0" w:color="auto"/>
              <w:bottom w:val="single" w:sz="2" w:space="0" w:color="auto"/>
              <w:right w:val="single" w:sz="2" w:space="0" w:color="auto"/>
            </w:tcBorders>
            <w:shd w:val="clear" w:color="auto" w:fill="F7CAAC"/>
            <w:vAlign w:val="center"/>
          </w:tcPr>
          <w:p w14:paraId="294106C0" w14:textId="77777777" w:rsidR="007872A0" w:rsidRDefault="007872A0" w:rsidP="005053CD">
            <w:r>
              <w:rPr>
                <w:b/>
              </w:rPr>
              <w:t xml:space="preserve">Název a stručný popis studijního informačního systému </w:t>
            </w:r>
          </w:p>
        </w:tc>
      </w:tr>
      <w:tr w:rsidR="007872A0" w14:paraId="3765EB79" w14:textId="77777777" w:rsidTr="001017C8">
        <w:trPr>
          <w:trHeight w:val="2268"/>
        </w:trPr>
        <w:tc>
          <w:tcPr>
            <w:tcW w:w="9781" w:type="dxa"/>
            <w:tcBorders>
              <w:top w:val="single" w:sz="2" w:space="0" w:color="auto"/>
              <w:left w:val="single" w:sz="2" w:space="0" w:color="auto"/>
              <w:bottom w:val="single" w:sz="2" w:space="0" w:color="auto"/>
              <w:right w:val="single" w:sz="2" w:space="0" w:color="auto"/>
            </w:tcBorders>
          </w:tcPr>
          <w:p w14:paraId="3966CA26" w14:textId="29AE072D" w:rsidR="007872A0" w:rsidRDefault="007872A0" w:rsidP="00DC47BB">
            <w:pPr>
              <w:widowControl w:val="0"/>
              <w:autoSpaceDE w:val="0"/>
              <w:autoSpaceDN w:val="0"/>
              <w:adjustRightInd w:val="0"/>
              <w:snapToGrid w:val="0"/>
              <w:spacing w:before="120" w:after="120"/>
              <w:jc w:val="both"/>
            </w:pPr>
            <w:r w:rsidRPr="00185784">
              <w:rPr>
                <w:rFonts w:cs="Calibri"/>
                <w:color w:val="000000"/>
              </w:rPr>
              <w:t>UTB má vybudován funkční informační systém a komunikační prostředky, které zajišťují přístup</w:t>
            </w:r>
            <w:r w:rsidRPr="004E0537">
              <w:rPr>
                <w:rFonts w:cs="Calibri"/>
                <w:color w:val="000000"/>
              </w:rPr>
              <w:t xml:space="preserve"> </w:t>
            </w:r>
            <w:r>
              <w:rPr>
                <w:rFonts w:cs="Calibri"/>
                <w:color w:val="000000"/>
              </w:rPr>
              <w:br/>
            </w:r>
            <w:r w:rsidRPr="00185784">
              <w:rPr>
                <w:rFonts w:cs="Calibri"/>
                <w:color w:val="000000"/>
              </w:rPr>
              <w:t>k přesným a srozumitelným informacím o studijních programech, pravidlech studia a požadavcích</w:t>
            </w:r>
            <w:r w:rsidRPr="004E0537">
              <w:rPr>
                <w:rFonts w:cs="Calibri"/>
                <w:color w:val="000000"/>
              </w:rPr>
              <w:t xml:space="preserve"> </w:t>
            </w:r>
            <w:r w:rsidRPr="00185784">
              <w:rPr>
                <w:rFonts w:cs="Calibri"/>
                <w:color w:val="000000"/>
              </w:rPr>
              <w:t>spojených se studiem</w:t>
            </w:r>
            <w:r>
              <w:rPr>
                <w:rFonts w:cs="Calibri"/>
                <w:color w:val="000000"/>
              </w:rPr>
              <w:t xml:space="preserve">. </w:t>
            </w:r>
            <w:r w:rsidRPr="00185784">
              <w:rPr>
                <w:rFonts w:cs="Calibri"/>
                <w:color w:val="000000"/>
              </w:rPr>
              <w:t>IS/STAG</w:t>
            </w:r>
            <w:r>
              <w:rPr>
                <w:rFonts w:cs="Calibri"/>
                <w:color w:val="000000"/>
              </w:rPr>
              <w:t xml:space="preserve"> se na UTB</w:t>
            </w:r>
            <w:r w:rsidRPr="00185784">
              <w:rPr>
                <w:rFonts w:cs="Calibri"/>
                <w:color w:val="000000"/>
              </w:rPr>
              <w:t xml:space="preserve"> používá od</w:t>
            </w:r>
            <w:r w:rsidRPr="004E0537">
              <w:rPr>
                <w:rFonts w:cs="Calibri"/>
                <w:color w:val="000000"/>
              </w:rPr>
              <w:t xml:space="preserve"> </w:t>
            </w:r>
            <w:r w:rsidRPr="00185784">
              <w:rPr>
                <w:rFonts w:cs="Calibri"/>
                <w:color w:val="000000"/>
              </w:rPr>
              <w:t>roku 2003. Tvůrcem IS/STAG je Z</w:t>
            </w:r>
            <w:r>
              <w:rPr>
                <w:rFonts w:cs="Calibri"/>
                <w:color w:val="000000"/>
              </w:rPr>
              <w:t>ápadočeská univerzita</w:t>
            </w:r>
            <w:r w:rsidRPr="00185784">
              <w:rPr>
                <w:rFonts w:cs="Calibri"/>
                <w:color w:val="000000"/>
              </w:rPr>
              <w:t xml:space="preserve"> v Plzni a v současné době systém využívá 11 </w:t>
            </w:r>
            <w:r>
              <w:rPr>
                <w:rFonts w:cs="Calibri"/>
                <w:color w:val="000000"/>
              </w:rPr>
              <w:t>veřejných vysokých škol</w:t>
            </w:r>
            <w:r w:rsidRPr="00185784">
              <w:rPr>
                <w:rFonts w:cs="Calibri"/>
                <w:color w:val="000000"/>
              </w:rPr>
              <w:t xml:space="preserve"> v ČR.</w:t>
            </w:r>
            <w:r>
              <w:rPr>
                <w:rFonts w:cs="Calibri"/>
              </w:rPr>
              <w:t xml:space="preserve"> </w:t>
            </w:r>
            <w:r w:rsidRPr="00185784">
              <w:rPr>
                <w:rFonts w:cs="Calibri"/>
                <w:color w:val="000000"/>
              </w:rPr>
              <w:t>IS/STAG pokrývá funkce od přijímacího řízení až po vydání diplomů, eviduje studenty</w:t>
            </w:r>
            <w:r w:rsidRPr="004E0537">
              <w:rPr>
                <w:rFonts w:cs="Calibri"/>
                <w:color w:val="000000"/>
              </w:rPr>
              <w:t xml:space="preserve"> </w:t>
            </w:r>
            <w:r w:rsidRPr="00185784">
              <w:rPr>
                <w:rFonts w:cs="Calibri"/>
                <w:color w:val="000000"/>
              </w:rPr>
              <w:t>prezenční a kombinované formy studia, studenty celoživotního vzdělávání a účastníky U3V.</w:t>
            </w:r>
            <w:r>
              <w:rPr>
                <w:rFonts w:cs="Calibri"/>
                <w:color w:val="000000"/>
              </w:rPr>
              <w:t xml:space="preserve"> </w:t>
            </w:r>
            <w:r w:rsidRPr="00763938">
              <w:t xml:space="preserve">IS/STAG slouží především k evidenci a správě studijních programů, jejich oborů, plánů a předmětů studentů, jejich registrací na předměty (rozvrhů) a zkoušek, známek, studovaných oborů místností a jejich rozvrhů. Uživatelské rozhraní IS/STAG je tvořeno klientskými aplikacemi dvojího druhu: webovým portálem a nativním klientem. Webový portál je přístupný webovým </w:t>
            </w:r>
            <w:r w:rsidRPr="00F32D99">
              <w:t>prohlížečem (</w:t>
            </w:r>
            <w:hyperlink r:id="rId145" w:history="1">
              <w:r w:rsidRPr="00F32D99">
                <w:rPr>
                  <w:rStyle w:val="Hypertextovodkaz"/>
                  <w:color w:val="auto"/>
                  <w:u w:val="none"/>
                </w:rPr>
                <w:t>http://stag.utb.cz/portal/</w:t>
              </w:r>
            </w:hyperlink>
            <w:r w:rsidRPr="00F32D99">
              <w:t xml:space="preserve">), aplikace </w:t>
            </w:r>
            <w:r w:rsidRPr="00763938">
              <w:t>jsou v něm organizovány do souvisejících celků na záložkách a podstránkách. Portál je intuitivní a pokrývá řadu funkcí IS/STAG, které se týkají výuky.</w:t>
            </w:r>
          </w:p>
        </w:tc>
      </w:tr>
      <w:tr w:rsidR="007872A0" w14:paraId="207B1E0F" w14:textId="77777777" w:rsidTr="001017C8">
        <w:trPr>
          <w:trHeight w:val="283"/>
        </w:trPr>
        <w:tc>
          <w:tcPr>
            <w:tcW w:w="9781" w:type="dxa"/>
            <w:shd w:val="clear" w:color="auto" w:fill="F7CAAC"/>
            <w:vAlign w:val="center"/>
          </w:tcPr>
          <w:p w14:paraId="5C075600" w14:textId="77777777" w:rsidR="007872A0" w:rsidRDefault="007872A0" w:rsidP="005053CD">
            <w:pPr>
              <w:rPr>
                <w:b/>
              </w:rPr>
            </w:pPr>
            <w:r>
              <w:rPr>
                <w:b/>
              </w:rPr>
              <w:t>Přístup ke studijní literatuře</w:t>
            </w:r>
          </w:p>
        </w:tc>
      </w:tr>
      <w:tr w:rsidR="007872A0" w14:paraId="5FF019ED" w14:textId="77777777" w:rsidTr="001017C8">
        <w:trPr>
          <w:trHeight w:val="1733"/>
        </w:trPr>
        <w:tc>
          <w:tcPr>
            <w:tcW w:w="9781" w:type="dxa"/>
          </w:tcPr>
          <w:p w14:paraId="6F27ABA0" w14:textId="60B80DF9" w:rsidR="007872A0" w:rsidRDefault="007872A0" w:rsidP="00DC47BB">
            <w:pPr>
              <w:widowControl w:val="0"/>
              <w:autoSpaceDE w:val="0"/>
              <w:autoSpaceDN w:val="0"/>
              <w:adjustRightInd w:val="0"/>
              <w:snapToGrid w:val="0"/>
              <w:spacing w:before="120" w:after="120"/>
              <w:jc w:val="both"/>
              <w:rPr>
                <w:b/>
              </w:rPr>
            </w:pPr>
            <w:r w:rsidRPr="00185784">
              <w:rPr>
                <w:rFonts w:cs="Calibri"/>
                <w:color w:val="000000"/>
              </w:rPr>
              <w:t>Knihovna si dlouhodobě zakládá na široké nabídce elektronických informačních zdrojů pro</w:t>
            </w:r>
            <w:r w:rsidRPr="004E0537">
              <w:rPr>
                <w:rFonts w:cs="Calibri"/>
                <w:color w:val="000000"/>
              </w:rPr>
              <w:t xml:space="preserve"> </w:t>
            </w:r>
            <w:r w:rsidRPr="00185784">
              <w:rPr>
                <w:rFonts w:cs="Calibri"/>
                <w:color w:val="000000"/>
              </w:rPr>
              <w:t>účely</w:t>
            </w:r>
            <w:r w:rsidRPr="004E0537">
              <w:rPr>
                <w:rFonts w:cs="Calibri"/>
                <w:color w:val="000000"/>
              </w:rPr>
              <w:t xml:space="preserve"> </w:t>
            </w:r>
            <w:r w:rsidRPr="00185784">
              <w:rPr>
                <w:rFonts w:cs="Calibri"/>
                <w:color w:val="000000"/>
              </w:rPr>
              <w:t>výuky, ale i podpory vědeckovýzkumného procesu. Zdroje jsou nabízeny prostřednictvím špičkových</w:t>
            </w:r>
            <w:r w:rsidRPr="004E0537">
              <w:rPr>
                <w:rFonts w:cs="Calibri"/>
                <w:color w:val="000000"/>
              </w:rPr>
              <w:t xml:space="preserve"> </w:t>
            </w:r>
            <w:r w:rsidRPr="00185784">
              <w:rPr>
                <w:rFonts w:cs="Calibri"/>
                <w:color w:val="000000"/>
              </w:rPr>
              <w:t>technologií, které podporují komfortní práci a vysoké využití nabízených databází. Veškeré informační</w:t>
            </w:r>
            <w:r w:rsidRPr="004E0537">
              <w:rPr>
                <w:rFonts w:cs="Calibri"/>
                <w:color w:val="000000"/>
              </w:rPr>
              <w:t xml:space="preserve"> </w:t>
            </w:r>
            <w:r w:rsidRPr="00185784">
              <w:rPr>
                <w:rFonts w:cs="Calibri"/>
                <w:color w:val="000000"/>
              </w:rPr>
              <w:t xml:space="preserve">zdroje jsou dostupné skrze moderní centrální </w:t>
            </w:r>
            <w:r w:rsidRPr="00962740">
              <w:rPr>
                <w:rFonts w:cs="Calibri"/>
                <w:i/>
                <w:color w:val="000000"/>
              </w:rPr>
              <w:t>portál Xerxes</w:t>
            </w:r>
            <w:r>
              <w:rPr>
                <w:rStyle w:val="Znakapoznpodarou"/>
                <w:rFonts w:eastAsia="Calibri" w:cs="Calibri"/>
                <w:color w:val="000000"/>
              </w:rPr>
              <w:footnoteReference w:id="5"/>
            </w:r>
            <w:r w:rsidRPr="00185784">
              <w:rPr>
                <w:rFonts w:cs="Calibri"/>
                <w:color w:val="000000"/>
              </w:rPr>
              <w:t>,</w:t>
            </w:r>
            <w:r w:rsidRPr="004E0537">
              <w:rPr>
                <w:rFonts w:cs="Calibri"/>
                <w:color w:val="000000"/>
              </w:rPr>
              <w:t xml:space="preserve"> </w:t>
            </w:r>
            <w:r w:rsidRPr="00185784">
              <w:rPr>
                <w:rFonts w:cs="Calibri"/>
                <w:color w:val="000000"/>
              </w:rPr>
              <w:t>který je postaven na</w:t>
            </w:r>
            <w:r w:rsidRPr="004E0537">
              <w:rPr>
                <w:rFonts w:cs="Calibri"/>
                <w:color w:val="000000"/>
              </w:rPr>
              <w:t xml:space="preserve"> </w:t>
            </w:r>
            <w:r w:rsidRPr="00185784">
              <w:rPr>
                <w:rFonts w:cs="Calibri"/>
                <w:color w:val="000000"/>
              </w:rPr>
              <w:t>bázi známého discovery systému Summon. Jednotlivé databáze tedy není potřeba prohledávat</w:t>
            </w:r>
            <w:r w:rsidRPr="004E0537">
              <w:rPr>
                <w:rFonts w:cs="Calibri"/>
                <w:color w:val="000000"/>
              </w:rPr>
              <w:t xml:space="preserve"> </w:t>
            </w:r>
            <w:r w:rsidRPr="00185784">
              <w:rPr>
                <w:rFonts w:cs="Calibri"/>
                <w:color w:val="000000"/>
              </w:rPr>
              <w:t>separátně. K dispozici je také technologie SFX, která značně ulehčuje uživatelům práci zejména při</w:t>
            </w:r>
            <w:r w:rsidRPr="004E0537">
              <w:rPr>
                <w:rFonts w:cs="Calibri"/>
                <w:color w:val="000000"/>
              </w:rPr>
              <w:t xml:space="preserve"> </w:t>
            </w:r>
            <w:r w:rsidRPr="00185784">
              <w:rPr>
                <w:rFonts w:cs="Calibri"/>
                <w:color w:val="000000"/>
              </w:rPr>
              <w:t>dohledávání plných textů dokumentů.</w:t>
            </w:r>
            <w:r w:rsidRPr="004E0537">
              <w:rPr>
                <w:rFonts w:cs="Calibri"/>
                <w:color w:val="000000"/>
              </w:rPr>
              <w:t xml:space="preserve"> </w:t>
            </w:r>
            <w:r w:rsidRPr="00185784">
              <w:rPr>
                <w:rFonts w:cs="Calibri"/>
                <w:color w:val="000000"/>
              </w:rPr>
              <w:t>Veškeré elektronické zdroje jsou přístupné 24 hodin denně</w:t>
            </w:r>
            <w:r w:rsidRPr="004E0537">
              <w:rPr>
                <w:rFonts w:cs="Calibri"/>
                <w:color w:val="000000"/>
              </w:rPr>
              <w:t>,</w:t>
            </w:r>
            <w:r w:rsidRPr="00185784">
              <w:rPr>
                <w:rFonts w:cs="Calibri"/>
                <w:color w:val="000000"/>
              </w:rPr>
              <w:t xml:space="preserve"> a to i</w:t>
            </w:r>
            <w:r w:rsidRPr="004E0537">
              <w:rPr>
                <w:rFonts w:cs="Calibri"/>
                <w:color w:val="000000"/>
              </w:rPr>
              <w:t xml:space="preserve"> </w:t>
            </w:r>
            <w:r w:rsidRPr="00185784">
              <w:rPr>
                <w:rFonts w:cs="Calibri"/>
                <w:color w:val="000000"/>
              </w:rPr>
              <w:t>z počítačů mimo univerzitní síť UTB</w:t>
            </w:r>
            <w:r w:rsidRPr="004E0537">
              <w:rPr>
                <w:rFonts w:cs="Calibri"/>
                <w:color w:val="000000"/>
              </w:rPr>
              <w:t xml:space="preserve"> </w:t>
            </w:r>
            <w:r w:rsidRPr="00185784">
              <w:rPr>
                <w:rFonts w:cs="Calibri"/>
                <w:color w:val="000000"/>
              </w:rPr>
              <w:t xml:space="preserve">formou tzv. </w:t>
            </w:r>
            <w:r w:rsidRPr="00185784">
              <w:rPr>
                <w:rFonts w:cs="Calibri"/>
              </w:rPr>
              <w:t>vzdáleného</w:t>
            </w:r>
            <w:r w:rsidRPr="00185784">
              <w:rPr>
                <w:rFonts w:cs="Calibri"/>
                <w:color w:val="00AF50"/>
              </w:rPr>
              <w:t xml:space="preserve"> </w:t>
            </w:r>
            <w:r w:rsidRPr="00185784">
              <w:rPr>
                <w:rFonts w:cs="Calibri"/>
                <w:color w:val="000000"/>
              </w:rPr>
              <w:t>přístupu.</w:t>
            </w:r>
          </w:p>
        </w:tc>
      </w:tr>
      <w:tr w:rsidR="007872A0" w14:paraId="67EDA2D2" w14:textId="77777777" w:rsidTr="001017C8">
        <w:trPr>
          <w:trHeight w:val="283"/>
        </w:trPr>
        <w:tc>
          <w:tcPr>
            <w:tcW w:w="9781" w:type="dxa"/>
            <w:shd w:val="clear" w:color="auto" w:fill="F7CAAC"/>
            <w:vAlign w:val="center"/>
          </w:tcPr>
          <w:p w14:paraId="191F7C3B" w14:textId="77777777" w:rsidR="007872A0" w:rsidRDefault="007872A0" w:rsidP="005053CD">
            <w:r>
              <w:rPr>
                <w:b/>
              </w:rPr>
              <w:t>Přehled zpřístupněných databází</w:t>
            </w:r>
          </w:p>
        </w:tc>
      </w:tr>
      <w:tr w:rsidR="007872A0" w14:paraId="3F4C6021" w14:textId="77777777" w:rsidTr="001017C8">
        <w:trPr>
          <w:trHeight w:val="70"/>
        </w:trPr>
        <w:tc>
          <w:tcPr>
            <w:tcW w:w="9781" w:type="dxa"/>
          </w:tcPr>
          <w:p w14:paraId="228C45C1" w14:textId="702A1550" w:rsidR="007872A0" w:rsidRPr="00D801D9" w:rsidRDefault="007872A0" w:rsidP="00F32D99">
            <w:pPr>
              <w:widowControl w:val="0"/>
              <w:autoSpaceDE w:val="0"/>
              <w:autoSpaceDN w:val="0"/>
              <w:adjustRightInd w:val="0"/>
              <w:snapToGrid w:val="0"/>
              <w:spacing w:before="120"/>
              <w:jc w:val="both"/>
              <w:rPr>
                <w:rFonts w:cs="Calibri"/>
                <w:color w:val="000000"/>
              </w:rPr>
            </w:pPr>
            <w:r w:rsidRPr="00D801D9">
              <w:rPr>
                <w:rFonts w:cs="Calibri"/>
                <w:color w:val="000000"/>
              </w:rPr>
              <w:t xml:space="preserve">Seznam přístupných elektronických databází včetně popisu:  </w:t>
            </w:r>
          </w:p>
          <w:p w14:paraId="7A5CD36D" w14:textId="77777777" w:rsidR="007872A0" w:rsidRDefault="007872A0" w:rsidP="005053CD">
            <w:pPr>
              <w:widowControl w:val="0"/>
              <w:autoSpaceDE w:val="0"/>
              <w:autoSpaceDN w:val="0"/>
              <w:adjustRightInd w:val="0"/>
              <w:snapToGrid w:val="0"/>
              <w:jc w:val="both"/>
              <w:rPr>
                <w:rFonts w:cs="Calibri"/>
                <w:color w:val="000000"/>
              </w:rPr>
            </w:pPr>
          </w:p>
          <w:p w14:paraId="56280664" w14:textId="77777777" w:rsidR="007872A0" w:rsidRPr="00D801D9" w:rsidRDefault="007872A0" w:rsidP="005053CD">
            <w:pPr>
              <w:widowControl w:val="0"/>
              <w:autoSpaceDE w:val="0"/>
              <w:autoSpaceDN w:val="0"/>
              <w:adjustRightInd w:val="0"/>
              <w:snapToGrid w:val="0"/>
              <w:jc w:val="both"/>
              <w:rPr>
                <w:rFonts w:cs="Calibri"/>
                <w:color w:val="000000"/>
              </w:rPr>
            </w:pPr>
            <w:r w:rsidRPr="00D801D9">
              <w:rPr>
                <w:rFonts w:cs="Calibri"/>
                <w:color w:val="000000"/>
              </w:rPr>
              <w:t>Art Source (EBSCO)</w:t>
            </w:r>
          </w:p>
          <w:p w14:paraId="588A05AA" w14:textId="77777777" w:rsidR="007872A0" w:rsidRPr="00D801D9" w:rsidRDefault="007872A0" w:rsidP="005053CD">
            <w:pPr>
              <w:widowControl w:val="0"/>
              <w:autoSpaceDE w:val="0"/>
              <w:autoSpaceDN w:val="0"/>
              <w:adjustRightInd w:val="0"/>
              <w:snapToGrid w:val="0"/>
              <w:jc w:val="both"/>
              <w:rPr>
                <w:rFonts w:cs="Calibri"/>
                <w:color w:val="000000"/>
              </w:rPr>
            </w:pPr>
            <w:r w:rsidRPr="00D801D9">
              <w:rPr>
                <w:rFonts w:cs="Calibri"/>
                <w:color w:val="000000"/>
              </w:rPr>
              <w:t xml:space="preserve">Databáze Art Source pokrývá širokou škálu příbuzných témat, od výtvarného, dekorativního </w:t>
            </w:r>
          </w:p>
          <w:p w14:paraId="420834B5" w14:textId="77777777" w:rsidR="007872A0" w:rsidRPr="00D801D9" w:rsidRDefault="007872A0" w:rsidP="005053CD">
            <w:pPr>
              <w:widowControl w:val="0"/>
              <w:autoSpaceDE w:val="0"/>
              <w:autoSpaceDN w:val="0"/>
              <w:adjustRightInd w:val="0"/>
              <w:snapToGrid w:val="0"/>
              <w:jc w:val="both"/>
              <w:rPr>
                <w:rFonts w:cs="Calibri"/>
                <w:color w:val="000000"/>
              </w:rPr>
            </w:pPr>
            <w:r w:rsidRPr="00D801D9">
              <w:rPr>
                <w:rFonts w:cs="Calibri"/>
                <w:color w:val="000000"/>
              </w:rPr>
              <w:t xml:space="preserve">a užitého umění po rozmanité obory architektury a architektonického designu. Poskytuje více než 600 plnotextových periodik, přes 220 plnotextových knih a soubor více než 63 000 obrázků. Je určena pro použití různými uživateli, včetně teoretiků umění, umělců, designérů, studentů </w:t>
            </w:r>
          </w:p>
          <w:p w14:paraId="4FDAD773" w14:textId="77777777" w:rsidR="007872A0" w:rsidRPr="00D801D9" w:rsidRDefault="007872A0" w:rsidP="005053CD">
            <w:pPr>
              <w:widowControl w:val="0"/>
              <w:autoSpaceDE w:val="0"/>
              <w:autoSpaceDN w:val="0"/>
              <w:adjustRightInd w:val="0"/>
              <w:snapToGrid w:val="0"/>
              <w:jc w:val="both"/>
              <w:rPr>
                <w:rFonts w:cs="Calibri"/>
                <w:color w:val="000000"/>
              </w:rPr>
            </w:pPr>
            <w:r w:rsidRPr="00D801D9">
              <w:rPr>
                <w:rFonts w:cs="Calibri"/>
                <w:color w:val="000000"/>
              </w:rPr>
              <w:t>a všeobecných badatelů.</w:t>
            </w:r>
          </w:p>
          <w:p w14:paraId="19882C7F" w14:textId="77777777" w:rsidR="007872A0" w:rsidRDefault="007872A0" w:rsidP="005053CD">
            <w:pPr>
              <w:widowControl w:val="0"/>
              <w:autoSpaceDE w:val="0"/>
              <w:autoSpaceDN w:val="0"/>
              <w:adjustRightInd w:val="0"/>
              <w:snapToGrid w:val="0"/>
              <w:jc w:val="both"/>
              <w:rPr>
                <w:rFonts w:cs="Calibri"/>
                <w:color w:val="000000"/>
              </w:rPr>
            </w:pPr>
          </w:p>
          <w:p w14:paraId="181FD630" w14:textId="77777777" w:rsidR="007872A0" w:rsidRPr="00D801D9" w:rsidRDefault="007872A0" w:rsidP="005053CD">
            <w:pPr>
              <w:widowControl w:val="0"/>
              <w:autoSpaceDE w:val="0"/>
              <w:autoSpaceDN w:val="0"/>
              <w:adjustRightInd w:val="0"/>
              <w:snapToGrid w:val="0"/>
              <w:jc w:val="both"/>
              <w:rPr>
                <w:rFonts w:cs="Calibri"/>
                <w:color w:val="000000"/>
              </w:rPr>
            </w:pPr>
            <w:r w:rsidRPr="00D801D9">
              <w:rPr>
                <w:rFonts w:cs="Calibri"/>
                <w:color w:val="000000"/>
              </w:rPr>
              <w:t>ARTbibliographies Modern (CSA)</w:t>
            </w:r>
          </w:p>
          <w:p w14:paraId="18689EF2" w14:textId="7B4DC6B1" w:rsidR="007872A0" w:rsidRPr="00D801D9" w:rsidRDefault="007872A0" w:rsidP="005053CD">
            <w:pPr>
              <w:widowControl w:val="0"/>
              <w:autoSpaceDE w:val="0"/>
              <w:autoSpaceDN w:val="0"/>
              <w:adjustRightInd w:val="0"/>
              <w:snapToGrid w:val="0"/>
              <w:jc w:val="both"/>
              <w:rPr>
                <w:rFonts w:cs="Calibri"/>
                <w:color w:val="000000"/>
              </w:rPr>
            </w:pPr>
            <w:r w:rsidRPr="00D801D9">
              <w:rPr>
                <w:rFonts w:cs="Calibri"/>
                <w:color w:val="000000"/>
              </w:rPr>
              <w:t xml:space="preserve">ARTbibliographies Modern je jediná světová bibliografie zaměřená speciálně na abstrahování literatury o moderním </w:t>
            </w:r>
            <w:r w:rsidR="0017700A">
              <w:rPr>
                <w:rFonts w:cs="Calibri"/>
                <w:color w:val="000000"/>
              </w:rPr>
              <w:br/>
            </w:r>
            <w:r w:rsidRPr="00D801D9">
              <w:rPr>
                <w:rFonts w:cs="Calibri"/>
                <w:color w:val="000000"/>
              </w:rPr>
              <w:t xml:space="preserve">a současném umění z celého </w:t>
            </w:r>
            <w:r w:rsidR="001017C8" w:rsidRPr="00D801D9">
              <w:rPr>
                <w:rFonts w:cs="Calibri"/>
                <w:color w:val="000000"/>
              </w:rPr>
              <w:t>světa – Source</w:t>
            </w:r>
            <w:r w:rsidRPr="00D801D9">
              <w:rPr>
                <w:rFonts w:cs="Calibri"/>
                <w:color w:val="000000"/>
              </w:rPr>
              <w:t xml:space="preserve"> List. Umožňuje rychlý přístup </w:t>
            </w:r>
          </w:p>
          <w:p w14:paraId="00A6638A" w14:textId="77777777" w:rsidR="007872A0" w:rsidRPr="00D801D9" w:rsidRDefault="007872A0" w:rsidP="005053CD">
            <w:pPr>
              <w:widowControl w:val="0"/>
              <w:autoSpaceDE w:val="0"/>
              <w:autoSpaceDN w:val="0"/>
              <w:adjustRightInd w:val="0"/>
              <w:snapToGrid w:val="0"/>
              <w:jc w:val="both"/>
              <w:rPr>
                <w:rFonts w:cs="Calibri"/>
                <w:color w:val="000000"/>
              </w:rPr>
            </w:pPr>
            <w:r w:rsidRPr="00D801D9">
              <w:rPr>
                <w:rFonts w:cs="Calibri"/>
                <w:color w:val="000000"/>
              </w:rPr>
              <w:t>k uměleckým časopisům, muzejním bulletinům, katalogům výstav, knihám, esejům a disertačním pracím pokrývajícím umění 20. století. Zahrnuje celou řadu uměleckých oborů včetně fotografie, textilního umění, designu interiérů a nábytku, grafického designu, počítačového a elektronického umění, etnické umění, návrh známek, video, šperkařství, keramiku, scénická umění, ilustrace, koberce, návrh medailí, grafitti, módní návrhářství, kaligrafii, sklo apod. Retrospektiva od roku 1974 (na 350 000 záznamů).</w:t>
            </w:r>
          </w:p>
          <w:p w14:paraId="0A454C66" w14:textId="77777777" w:rsidR="007872A0" w:rsidRDefault="007872A0" w:rsidP="005053CD">
            <w:pPr>
              <w:widowControl w:val="0"/>
              <w:autoSpaceDE w:val="0"/>
              <w:autoSpaceDN w:val="0"/>
              <w:adjustRightInd w:val="0"/>
              <w:snapToGrid w:val="0"/>
              <w:jc w:val="both"/>
              <w:rPr>
                <w:rFonts w:cs="Calibri"/>
                <w:color w:val="000000"/>
              </w:rPr>
            </w:pPr>
          </w:p>
          <w:p w14:paraId="1F909F6D" w14:textId="77777777" w:rsidR="007872A0" w:rsidRPr="00D801D9" w:rsidRDefault="007872A0" w:rsidP="005053CD">
            <w:pPr>
              <w:widowControl w:val="0"/>
              <w:autoSpaceDE w:val="0"/>
              <w:autoSpaceDN w:val="0"/>
              <w:adjustRightInd w:val="0"/>
              <w:snapToGrid w:val="0"/>
              <w:jc w:val="both"/>
              <w:rPr>
                <w:rFonts w:cs="Calibri"/>
                <w:color w:val="000000"/>
              </w:rPr>
            </w:pPr>
            <w:r w:rsidRPr="00D801D9">
              <w:rPr>
                <w:rFonts w:cs="Calibri"/>
                <w:color w:val="000000"/>
              </w:rPr>
              <w:t>Design and Applied Arts (CSA)</w:t>
            </w:r>
          </w:p>
          <w:p w14:paraId="0A40EAAF" w14:textId="71CC691C" w:rsidR="007872A0" w:rsidRPr="00D801D9" w:rsidRDefault="007872A0" w:rsidP="005053CD">
            <w:pPr>
              <w:widowControl w:val="0"/>
              <w:autoSpaceDE w:val="0"/>
              <w:autoSpaceDN w:val="0"/>
              <w:adjustRightInd w:val="0"/>
              <w:snapToGrid w:val="0"/>
              <w:jc w:val="both"/>
              <w:rPr>
                <w:rFonts w:cs="Calibri"/>
                <w:color w:val="000000"/>
              </w:rPr>
            </w:pPr>
            <w:r w:rsidRPr="00D801D9">
              <w:rPr>
                <w:rFonts w:cs="Calibri"/>
                <w:color w:val="000000"/>
              </w:rPr>
              <w:t xml:space="preserve">Design And Applied Arts Index (DAAI) je hlavním informačním zdrojem v oblasti designu a užitého umění </w:t>
            </w:r>
            <w:r w:rsidR="0017700A">
              <w:rPr>
                <w:rFonts w:cs="Calibri"/>
                <w:color w:val="000000"/>
              </w:rPr>
              <w:br/>
            </w:r>
            <w:r w:rsidRPr="00D801D9">
              <w:rPr>
                <w:rFonts w:cs="Calibri"/>
                <w:color w:val="000000"/>
              </w:rPr>
              <w:t xml:space="preserve">v celosvětovém měřítku. Databáze zahrnuje více než 150 000 záznamů od roku 1973, roční přírůstek je 10-12 000 záznamů. Obsah databáze vychází z více než 500 </w:t>
            </w:r>
            <w:r w:rsidR="001017C8" w:rsidRPr="00D801D9">
              <w:rPr>
                <w:rFonts w:cs="Calibri"/>
                <w:color w:val="000000"/>
              </w:rPr>
              <w:t>časopisů,</w:t>
            </w:r>
            <w:r w:rsidRPr="00D801D9">
              <w:rPr>
                <w:rFonts w:cs="Calibri"/>
                <w:color w:val="000000"/>
              </w:rPr>
              <w:t xml:space="preserve"> a navíc obsahuje informace o 55 000 designérech, studiích, dílnách a dalších firmách v oboru.</w:t>
            </w:r>
          </w:p>
          <w:p w14:paraId="777801BE" w14:textId="77777777" w:rsidR="007872A0" w:rsidRDefault="007872A0" w:rsidP="005053CD">
            <w:pPr>
              <w:widowControl w:val="0"/>
              <w:autoSpaceDE w:val="0"/>
              <w:autoSpaceDN w:val="0"/>
              <w:adjustRightInd w:val="0"/>
              <w:snapToGrid w:val="0"/>
              <w:jc w:val="both"/>
              <w:rPr>
                <w:rFonts w:cs="Calibri"/>
                <w:color w:val="000000"/>
              </w:rPr>
            </w:pPr>
          </w:p>
          <w:p w14:paraId="51E7C720" w14:textId="77777777" w:rsidR="007872A0" w:rsidRPr="00D801D9" w:rsidRDefault="007872A0" w:rsidP="005053CD">
            <w:pPr>
              <w:widowControl w:val="0"/>
              <w:autoSpaceDE w:val="0"/>
              <w:autoSpaceDN w:val="0"/>
              <w:adjustRightInd w:val="0"/>
              <w:snapToGrid w:val="0"/>
              <w:jc w:val="both"/>
              <w:rPr>
                <w:rFonts w:cs="Calibri"/>
                <w:color w:val="000000"/>
              </w:rPr>
            </w:pPr>
            <w:r w:rsidRPr="00D801D9">
              <w:rPr>
                <w:rFonts w:cs="Calibri"/>
                <w:color w:val="000000"/>
              </w:rPr>
              <w:t>International Bibliography of Art (IBA)</w:t>
            </w:r>
          </w:p>
          <w:p w14:paraId="43CF0AD7" w14:textId="77777777" w:rsidR="007872A0" w:rsidRPr="00D801D9" w:rsidRDefault="007872A0" w:rsidP="005053CD">
            <w:pPr>
              <w:widowControl w:val="0"/>
              <w:autoSpaceDE w:val="0"/>
              <w:autoSpaceDN w:val="0"/>
              <w:adjustRightInd w:val="0"/>
              <w:snapToGrid w:val="0"/>
              <w:jc w:val="both"/>
              <w:rPr>
                <w:rFonts w:cs="Calibri"/>
                <w:color w:val="000000"/>
              </w:rPr>
            </w:pPr>
            <w:r w:rsidRPr="00D801D9">
              <w:rPr>
                <w:rFonts w:cs="Calibri"/>
                <w:color w:val="000000"/>
              </w:rPr>
              <w:t>Databáze zahrnuje bibliografické záznamy a abstrakty z více než 410 periodik, knihy, konferenčních materiálů, esejů, katalogů výstav, katalogů vybraných obchodníků s uměním, disertačních prací a publikací v mikroformátech. Retrospektiva je od roku 2008 s ročním přírůstkem 25 000 záznamů.</w:t>
            </w:r>
          </w:p>
          <w:p w14:paraId="78DFA960" w14:textId="77777777" w:rsidR="007872A0" w:rsidRDefault="007872A0" w:rsidP="005053CD">
            <w:pPr>
              <w:widowControl w:val="0"/>
              <w:autoSpaceDE w:val="0"/>
              <w:autoSpaceDN w:val="0"/>
              <w:adjustRightInd w:val="0"/>
              <w:snapToGrid w:val="0"/>
              <w:jc w:val="both"/>
              <w:rPr>
                <w:rFonts w:cs="Calibri"/>
                <w:color w:val="000000"/>
              </w:rPr>
            </w:pPr>
          </w:p>
          <w:p w14:paraId="4E91829B" w14:textId="1AB08D19" w:rsidR="007872A0" w:rsidRDefault="007872A0" w:rsidP="005570C0">
            <w:pPr>
              <w:widowControl w:val="0"/>
              <w:autoSpaceDE w:val="0"/>
              <w:autoSpaceDN w:val="0"/>
              <w:adjustRightInd w:val="0"/>
              <w:snapToGrid w:val="0"/>
              <w:spacing w:after="120"/>
              <w:jc w:val="both"/>
            </w:pPr>
            <w:r w:rsidRPr="00D801D9">
              <w:rPr>
                <w:rFonts w:cs="Calibri"/>
                <w:color w:val="000000"/>
              </w:rPr>
              <w:t>Multioborové databáze: ProQuest, EBSCO, Cambridge, Oxford, Willey, Sage.</w:t>
            </w:r>
          </w:p>
        </w:tc>
      </w:tr>
    </w:tbl>
    <w:p w14:paraId="5653099E" w14:textId="77777777" w:rsidR="001017C8" w:rsidRDefault="001017C8">
      <w:r>
        <w:br w:type="page"/>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781"/>
      </w:tblGrid>
      <w:tr w:rsidR="007872A0" w14:paraId="4CCD3C78" w14:textId="77777777" w:rsidTr="001017C8">
        <w:trPr>
          <w:trHeight w:val="284"/>
        </w:trPr>
        <w:tc>
          <w:tcPr>
            <w:tcW w:w="9781" w:type="dxa"/>
            <w:shd w:val="clear" w:color="auto" w:fill="F7CAAC"/>
            <w:vAlign w:val="center"/>
          </w:tcPr>
          <w:p w14:paraId="7010BA70" w14:textId="03C5CCEB" w:rsidR="007872A0" w:rsidRDefault="007872A0" w:rsidP="005053CD">
            <w:pPr>
              <w:rPr>
                <w:b/>
              </w:rPr>
            </w:pPr>
            <w:r>
              <w:rPr>
                <w:b/>
              </w:rPr>
              <w:lastRenderedPageBreak/>
              <w:t>Název a stručný popis používaného antiplagiátorského systému</w:t>
            </w:r>
          </w:p>
        </w:tc>
      </w:tr>
      <w:tr w:rsidR="007872A0" w14:paraId="03ABACB6" w14:textId="77777777" w:rsidTr="001017C8">
        <w:trPr>
          <w:trHeight w:val="2268"/>
        </w:trPr>
        <w:tc>
          <w:tcPr>
            <w:tcW w:w="9781" w:type="dxa"/>
            <w:shd w:val="clear" w:color="auto" w:fill="FFFFFF"/>
          </w:tcPr>
          <w:p w14:paraId="5BBD2485" w14:textId="7CFD3B3D" w:rsidR="00EB6627" w:rsidRDefault="00EB6627" w:rsidP="00213CDC">
            <w:pPr>
              <w:spacing w:before="120" w:after="120"/>
              <w:ind w:right="79"/>
              <w:jc w:val="both"/>
            </w:pPr>
            <w:r w:rsidRPr="009925E8">
              <w:t>V rámci předcházení a zamezování plagiátorství UTB efektivně využívá po několik let antiplagiáto</w:t>
            </w:r>
            <w:r>
              <w:t>r</w:t>
            </w:r>
            <w:r w:rsidRPr="009925E8">
              <w:t xml:space="preserve">ský systém Theses.cz, který je považován za jeden nejúčinnějších systémů pro odhalování plagiátů mezi závěrečnými pracemi dostupných v ČR, který je vyvíjen a provozován Masarykovou univerzitou v Brně. Tento systém slouží UTB, stejně jako dalším univerzitám (nejen v ČR), jako národní registr závěrečných prací (informací o pracích – název, autor apod.) </w:t>
            </w:r>
            <w:r w:rsidR="00213CDC">
              <w:br/>
            </w:r>
            <w:r w:rsidRPr="009925E8">
              <w:t xml:space="preserve">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užívaný UTB jako centrální informační systém o studiu a </w:t>
            </w:r>
            <w:r>
              <w:t>u</w:t>
            </w:r>
            <w:r w:rsidRPr="009925E8">
              <w:t>ložiště absolventských prací, je přímo napojen na tento systém pro odhalování plagiátů, uložené práce se do něj automaticky zasílají a po vyhodnocení se vrací jako výsledek zpět do IS/STAG.</w:t>
            </w:r>
          </w:p>
          <w:p w14:paraId="25A34570" w14:textId="12CEC580" w:rsidR="007872A0" w:rsidRDefault="00EB6627" w:rsidP="00213CDC">
            <w:pPr>
              <w:spacing w:after="120"/>
              <w:jc w:val="both"/>
            </w:pPr>
            <w:r w:rsidRPr="00CF5CE0">
              <w:t>UTB disponuje taktéž nástrojem Turnitin. Turnitin je antiplagiátorský systém neboli nástroj pro ověření originality textu. Jeho hlavním účelem je prevence plagiátorství. Systém napomáhá ke zvýšení kvality akademických prací, poskytuje informace a nástroje potřebné k efektivním kontrolám odevzdaných prací. Nástroj porovnává odevzdané práce s velkou databází dokumentů zahrnujících kromě volně dostupných webů také licencované zdroje a repozitáře závěrečných prací. Jedná se o jeden z nejpoužívanějších softwarů na odhalování plagiátů. Kromě on-line verze najdete Turnitin Feedback Studio také jako plugin ve studijním prostředí Modle, aby mohla probíhat kontrola prací ještě efektivněji. Turnitin je určen jak pro studenty, kteří se s ním mohou setkávat ve výuce či v rámci bakalářských a diplomových seminářů, tak pro autory a akademické pracovníky, kteří chtějí před publikací článku v odborném časopise ověřit jeho originalitu.</w:t>
            </w:r>
          </w:p>
        </w:tc>
      </w:tr>
    </w:tbl>
    <w:p w14:paraId="48DFC205" w14:textId="77777777" w:rsidR="006D795B" w:rsidRDefault="006D795B"/>
    <w:p w14:paraId="6BDD670C" w14:textId="77777777" w:rsidR="006D795B" w:rsidRDefault="006D795B">
      <w:r>
        <w:br w:type="page"/>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34"/>
        <w:gridCol w:w="127"/>
        <w:gridCol w:w="74"/>
        <w:gridCol w:w="1274"/>
        <w:gridCol w:w="52"/>
        <w:gridCol w:w="2269"/>
        <w:gridCol w:w="78"/>
        <w:gridCol w:w="2915"/>
      </w:tblGrid>
      <w:tr w:rsidR="006D795B" w14:paraId="1D765188" w14:textId="77777777" w:rsidTr="006D795B">
        <w:tc>
          <w:tcPr>
            <w:tcW w:w="9923" w:type="dxa"/>
            <w:gridSpan w:val="8"/>
            <w:tcBorders>
              <w:bottom w:val="double" w:sz="4" w:space="0" w:color="auto"/>
            </w:tcBorders>
            <w:shd w:val="clear" w:color="auto" w:fill="BDD6EE"/>
          </w:tcPr>
          <w:p w14:paraId="4B231F58" w14:textId="08BA3DB1" w:rsidR="006D795B" w:rsidRDefault="006D795B" w:rsidP="005053CD">
            <w:pPr>
              <w:jc w:val="both"/>
              <w:rPr>
                <w:b/>
                <w:sz w:val="28"/>
              </w:rPr>
            </w:pPr>
            <w:r>
              <w:rPr>
                <w:b/>
                <w:sz w:val="28"/>
              </w:rPr>
              <w:lastRenderedPageBreak/>
              <w:t xml:space="preserve">C-IV – </w:t>
            </w:r>
            <w:r>
              <w:rPr>
                <w:b/>
                <w:sz w:val="26"/>
                <w:szCs w:val="26"/>
              </w:rPr>
              <w:t>Materiální zabezpečení studijního programu</w:t>
            </w:r>
          </w:p>
        </w:tc>
      </w:tr>
      <w:tr w:rsidR="006D795B" w14:paraId="27E3306B" w14:textId="77777777" w:rsidTr="006D795B">
        <w:tc>
          <w:tcPr>
            <w:tcW w:w="3134" w:type="dxa"/>
            <w:tcBorders>
              <w:top w:val="single" w:sz="2" w:space="0" w:color="auto"/>
              <w:left w:val="single" w:sz="2" w:space="0" w:color="auto"/>
              <w:bottom w:val="single" w:sz="2" w:space="0" w:color="auto"/>
              <w:right w:val="single" w:sz="2" w:space="0" w:color="auto"/>
            </w:tcBorders>
            <w:shd w:val="clear" w:color="auto" w:fill="F7CAAC"/>
          </w:tcPr>
          <w:p w14:paraId="5F228AB9" w14:textId="77777777" w:rsidR="006D795B" w:rsidRDefault="006D795B" w:rsidP="005053CD">
            <w:pPr>
              <w:rPr>
                <w:b/>
              </w:rPr>
            </w:pPr>
            <w:r>
              <w:rPr>
                <w:b/>
              </w:rPr>
              <w:t>Místo uskutečňování studijního programu</w:t>
            </w:r>
          </w:p>
        </w:tc>
        <w:tc>
          <w:tcPr>
            <w:tcW w:w="6789" w:type="dxa"/>
            <w:gridSpan w:val="7"/>
            <w:tcBorders>
              <w:top w:val="single" w:sz="2" w:space="0" w:color="auto"/>
              <w:left w:val="single" w:sz="2" w:space="0" w:color="auto"/>
              <w:bottom w:val="single" w:sz="2" w:space="0" w:color="auto"/>
              <w:right w:val="single" w:sz="2" w:space="0" w:color="auto"/>
            </w:tcBorders>
          </w:tcPr>
          <w:p w14:paraId="4B30BD83" w14:textId="77777777" w:rsidR="006D795B" w:rsidRDefault="006D795B" w:rsidP="005053CD">
            <w:r>
              <w:t>FMK UTB</w:t>
            </w:r>
          </w:p>
        </w:tc>
      </w:tr>
      <w:tr w:rsidR="006D795B" w14:paraId="19258BC0" w14:textId="77777777" w:rsidTr="006D795B">
        <w:tc>
          <w:tcPr>
            <w:tcW w:w="9923" w:type="dxa"/>
            <w:gridSpan w:val="8"/>
            <w:shd w:val="clear" w:color="auto" w:fill="F7CAAC"/>
          </w:tcPr>
          <w:p w14:paraId="51C54CF1" w14:textId="77777777" w:rsidR="006D795B" w:rsidRDefault="006D795B" w:rsidP="005053CD">
            <w:pPr>
              <w:jc w:val="both"/>
              <w:rPr>
                <w:b/>
              </w:rPr>
            </w:pPr>
            <w:r>
              <w:rPr>
                <w:b/>
              </w:rPr>
              <w:t>Kapacita výukových místností pro teoretickou výuku</w:t>
            </w:r>
          </w:p>
        </w:tc>
      </w:tr>
      <w:tr w:rsidR="006D795B" w14:paraId="375F4503" w14:textId="77777777" w:rsidTr="00F41F0C">
        <w:trPr>
          <w:trHeight w:val="3474"/>
        </w:trPr>
        <w:tc>
          <w:tcPr>
            <w:tcW w:w="9923" w:type="dxa"/>
            <w:gridSpan w:val="8"/>
          </w:tcPr>
          <w:p w14:paraId="4DB3E98B" w14:textId="77777777" w:rsidR="006D795B" w:rsidRPr="00FF4400" w:rsidRDefault="006D795B" w:rsidP="005E15F4">
            <w:pPr>
              <w:widowControl w:val="0"/>
              <w:autoSpaceDE w:val="0"/>
              <w:autoSpaceDN w:val="0"/>
              <w:adjustRightInd w:val="0"/>
              <w:snapToGrid w:val="0"/>
              <w:spacing w:before="120"/>
              <w:jc w:val="both"/>
              <w:rPr>
                <w:rFonts w:cs="Calibri"/>
                <w:color w:val="000000"/>
              </w:rPr>
            </w:pPr>
            <w:r w:rsidRPr="00FF4400">
              <w:rPr>
                <w:rFonts w:cs="Calibri"/>
                <w:color w:val="000000"/>
              </w:rPr>
              <w:t>FMK UTB má zajištěnou potřebnou in</w:t>
            </w:r>
            <w:r>
              <w:rPr>
                <w:rFonts w:cs="Calibri"/>
                <w:color w:val="000000"/>
              </w:rPr>
              <w:t>f</w:t>
            </w:r>
            <w:r w:rsidRPr="00FF4400">
              <w:rPr>
                <w:rFonts w:cs="Calibri"/>
                <w:color w:val="000000"/>
              </w:rPr>
              <w:t xml:space="preserve">rastrukturu pro realizaci předkládaného </w:t>
            </w:r>
            <w:r>
              <w:rPr>
                <w:rFonts w:cs="Calibri"/>
                <w:color w:val="000000"/>
              </w:rPr>
              <w:t>programu Design</w:t>
            </w:r>
            <w:r w:rsidRPr="00FF4400">
              <w:rPr>
                <w:rFonts w:cs="Calibri"/>
                <w:color w:val="000000"/>
              </w:rPr>
              <w:t>.</w:t>
            </w:r>
            <w:r>
              <w:rPr>
                <w:rFonts w:cs="Calibri"/>
                <w:color w:val="000000"/>
              </w:rPr>
              <w:t xml:space="preserve"> Disponuje potřebným prostorovým, materiálním a technickým zabezpečením. Existující vybavení odpovídá typu a charakteru studijního programu i profilu </w:t>
            </w:r>
            <w:r w:rsidRPr="000F4ABB">
              <w:rPr>
                <w:rFonts w:cs="Calibri"/>
                <w:color w:val="000000"/>
              </w:rPr>
              <w:t>absolventa. SP MM má k dispozici posluchárny, učebny a seminární místnosti v</w:t>
            </w:r>
            <w:r>
              <w:rPr>
                <w:rFonts w:cs="Calibri"/>
                <w:color w:val="000000"/>
              </w:rPr>
              <w:t xml:space="preserve"> budovách U41, U42, U16. </w:t>
            </w:r>
          </w:p>
          <w:p w14:paraId="0A1347E0" w14:textId="77777777" w:rsidR="006D795B" w:rsidRDefault="006D795B" w:rsidP="005053CD"/>
          <w:p w14:paraId="20B90FB4" w14:textId="77777777" w:rsidR="006D795B" w:rsidRPr="00BC7586" w:rsidRDefault="006D795B" w:rsidP="005053CD">
            <w:pPr>
              <w:widowControl w:val="0"/>
              <w:autoSpaceDE w:val="0"/>
              <w:autoSpaceDN w:val="0"/>
              <w:adjustRightInd w:val="0"/>
              <w:snapToGrid w:val="0"/>
              <w:jc w:val="both"/>
              <w:rPr>
                <w:rFonts w:cs="Calibri"/>
                <w:b/>
                <w:color w:val="000000"/>
              </w:rPr>
            </w:pPr>
            <w:r w:rsidRPr="00BC7586">
              <w:rPr>
                <w:b/>
              </w:rPr>
              <w:t>Místností pro teoretickou výuku:</w:t>
            </w:r>
          </w:p>
          <w:tbl>
            <w:tblPr>
              <w:tblStyle w:val="Mkatabulky"/>
              <w:tblW w:w="0" w:type="auto"/>
              <w:tblLayout w:type="fixed"/>
              <w:tblLook w:val="04A0" w:firstRow="1" w:lastRow="0" w:firstColumn="1" w:lastColumn="0" w:noHBand="0" w:noVBand="1"/>
            </w:tblPr>
            <w:tblGrid>
              <w:gridCol w:w="3032"/>
              <w:gridCol w:w="3032"/>
              <w:gridCol w:w="2088"/>
            </w:tblGrid>
            <w:tr w:rsidR="006D795B" w14:paraId="17CC26CF" w14:textId="77777777" w:rsidTr="005053CD">
              <w:tc>
                <w:tcPr>
                  <w:tcW w:w="3032" w:type="dxa"/>
                  <w:shd w:val="clear" w:color="auto" w:fill="DEEAF6" w:themeFill="accent1" w:themeFillTint="33"/>
                  <w:vAlign w:val="bottom"/>
                </w:tcPr>
                <w:p w14:paraId="769C301F" w14:textId="77777777" w:rsidR="006D795B" w:rsidRDefault="006D795B" w:rsidP="005053CD">
                  <w:pPr>
                    <w:widowControl w:val="0"/>
                    <w:autoSpaceDE w:val="0"/>
                    <w:autoSpaceDN w:val="0"/>
                    <w:adjustRightInd w:val="0"/>
                    <w:snapToGrid w:val="0"/>
                    <w:jc w:val="both"/>
                    <w:rPr>
                      <w:rFonts w:cs="Calibri"/>
                      <w:color w:val="000000"/>
                    </w:rPr>
                  </w:pPr>
                  <w:r w:rsidRPr="00C27CF2">
                    <w:rPr>
                      <w:rFonts w:cs="Calibri"/>
                      <w:color w:val="000000"/>
                    </w:rPr>
                    <w:t>Číslo učebny</w:t>
                  </w:r>
                </w:p>
              </w:tc>
              <w:tc>
                <w:tcPr>
                  <w:tcW w:w="3032" w:type="dxa"/>
                  <w:shd w:val="clear" w:color="auto" w:fill="DEEAF6" w:themeFill="accent1" w:themeFillTint="33"/>
                  <w:vAlign w:val="center"/>
                </w:tcPr>
                <w:p w14:paraId="60EF1D41" w14:textId="52C3D506" w:rsidR="006D795B" w:rsidRDefault="005E15F4" w:rsidP="005053CD">
                  <w:pPr>
                    <w:widowControl w:val="0"/>
                    <w:autoSpaceDE w:val="0"/>
                    <w:autoSpaceDN w:val="0"/>
                    <w:adjustRightInd w:val="0"/>
                    <w:snapToGrid w:val="0"/>
                    <w:jc w:val="both"/>
                    <w:rPr>
                      <w:rFonts w:cs="Calibri"/>
                      <w:color w:val="000000"/>
                    </w:rPr>
                  </w:pPr>
                  <w:r>
                    <w:rPr>
                      <w:rFonts w:cs="Calibri"/>
                      <w:color w:val="000000"/>
                    </w:rPr>
                    <w:t>m</w:t>
                  </w:r>
                  <w:r>
                    <w:rPr>
                      <w:color w:val="000000"/>
                    </w:rPr>
                    <w:t>²</w:t>
                  </w:r>
                  <w:r w:rsidRPr="00C27CF2">
                    <w:rPr>
                      <w:rFonts w:cs="Calibri"/>
                      <w:color w:val="000000"/>
                    </w:rPr>
                    <w:t xml:space="preserve">/počet </w:t>
                  </w:r>
                  <w:r>
                    <w:rPr>
                      <w:rFonts w:cs="Calibri"/>
                      <w:color w:val="000000"/>
                    </w:rPr>
                    <w:t>míst</w:t>
                  </w:r>
                </w:p>
              </w:tc>
              <w:tc>
                <w:tcPr>
                  <w:tcW w:w="2088" w:type="dxa"/>
                  <w:shd w:val="clear" w:color="auto" w:fill="DEEAF6" w:themeFill="accent1" w:themeFillTint="33"/>
                </w:tcPr>
                <w:p w14:paraId="50423A87" w14:textId="77777777" w:rsidR="006D795B" w:rsidRDefault="006D795B" w:rsidP="005053CD">
                  <w:pPr>
                    <w:widowControl w:val="0"/>
                    <w:autoSpaceDE w:val="0"/>
                    <w:autoSpaceDN w:val="0"/>
                    <w:adjustRightInd w:val="0"/>
                    <w:snapToGrid w:val="0"/>
                    <w:jc w:val="both"/>
                    <w:rPr>
                      <w:rFonts w:cs="Calibri"/>
                      <w:color w:val="000000"/>
                    </w:rPr>
                  </w:pPr>
                  <w:r>
                    <w:rPr>
                      <w:rFonts w:cs="Calibri"/>
                      <w:color w:val="000000"/>
                    </w:rPr>
                    <w:t>Fakulta</w:t>
                  </w:r>
                  <w:r w:rsidRPr="00C27CF2">
                    <w:rPr>
                      <w:rFonts w:cs="Calibri"/>
                      <w:color w:val="000000"/>
                    </w:rPr>
                    <w:t>/ústav/ateliér</w:t>
                  </w:r>
                </w:p>
              </w:tc>
            </w:tr>
            <w:tr w:rsidR="006D795B" w14:paraId="284423D7" w14:textId="77777777" w:rsidTr="005053CD">
              <w:tc>
                <w:tcPr>
                  <w:tcW w:w="3032" w:type="dxa"/>
                  <w:vAlign w:val="bottom"/>
                </w:tcPr>
                <w:p w14:paraId="0DF99DE8" w14:textId="77777777" w:rsidR="006D795B" w:rsidRDefault="006D795B" w:rsidP="005053CD">
                  <w:pPr>
                    <w:widowControl w:val="0"/>
                    <w:autoSpaceDE w:val="0"/>
                    <w:autoSpaceDN w:val="0"/>
                    <w:adjustRightInd w:val="0"/>
                    <w:snapToGrid w:val="0"/>
                    <w:jc w:val="both"/>
                    <w:rPr>
                      <w:rFonts w:cs="Calibri"/>
                      <w:color w:val="000000"/>
                    </w:rPr>
                  </w:pPr>
                  <w:r w:rsidRPr="00C27CF2">
                    <w:rPr>
                      <w:rFonts w:cs="Calibri"/>
                      <w:color w:val="000000"/>
                    </w:rPr>
                    <w:t>Učebna 41/211</w:t>
                  </w:r>
                </w:p>
              </w:tc>
              <w:tc>
                <w:tcPr>
                  <w:tcW w:w="3032" w:type="dxa"/>
                  <w:vAlign w:val="center"/>
                </w:tcPr>
                <w:p w14:paraId="3C2B846E" w14:textId="77777777" w:rsidR="006D795B" w:rsidRDefault="006D795B" w:rsidP="005053CD">
                  <w:pPr>
                    <w:widowControl w:val="0"/>
                    <w:autoSpaceDE w:val="0"/>
                    <w:autoSpaceDN w:val="0"/>
                    <w:adjustRightInd w:val="0"/>
                    <w:snapToGrid w:val="0"/>
                    <w:jc w:val="both"/>
                    <w:rPr>
                      <w:rFonts w:cs="Calibri"/>
                      <w:color w:val="000000"/>
                    </w:rPr>
                  </w:pPr>
                  <w:r w:rsidRPr="00C27CF2">
                    <w:rPr>
                      <w:rFonts w:cs="Calibri"/>
                      <w:color w:val="000000"/>
                    </w:rPr>
                    <w:t>59,25/35</w:t>
                  </w:r>
                </w:p>
              </w:tc>
              <w:tc>
                <w:tcPr>
                  <w:tcW w:w="2088" w:type="dxa"/>
                </w:tcPr>
                <w:p w14:paraId="6C843DCF" w14:textId="77777777" w:rsidR="006D795B" w:rsidRDefault="006D795B" w:rsidP="005053CD">
                  <w:pPr>
                    <w:widowControl w:val="0"/>
                    <w:autoSpaceDE w:val="0"/>
                    <w:autoSpaceDN w:val="0"/>
                    <w:adjustRightInd w:val="0"/>
                    <w:snapToGrid w:val="0"/>
                    <w:jc w:val="both"/>
                    <w:rPr>
                      <w:rFonts w:cs="Calibri"/>
                      <w:color w:val="000000"/>
                    </w:rPr>
                  </w:pPr>
                  <w:r>
                    <w:rPr>
                      <w:rFonts w:cs="Calibri"/>
                      <w:color w:val="000000"/>
                    </w:rPr>
                    <w:t>FMK</w:t>
                  </w:r>
                </w:p>
              </w:tc>
            </w:tr>
            <w:tr w:rsidR="006D795B" w14:paraId="770BA329" w14:textId="77777777" w:rsidTr="005053CD">
              <w:tc>
                <w:tcPr>
                  <w:tcW w:w="3032" w:type="dxa"/>
                  <w:vAlign w:val="bottom"/>
                </w:tcPr>
                <w:p w14:paraId="591FA979" w14:textId="77777777" w:rsidR="006D795B" w:rsidRDefault="006D795B" w:rsidP="005053CD">
                  <w:pPr>
                    <w:widowControl w:val="0"/>
                    <w:autoSpaceDE w:val="0"/>
                    <w:autoSpaceDN w:val="0"/>
                    <w:adjustRightInd w:val="0"/>
                    <w:snapToGrid w:val="0"/>
                    <w:jc w:val="both"/>
                    <w:rPr>
                      <w:rFonts w:cs="Calibri"/>
                      <w:color w:val="000000"/>
                    </w:rPr>
                  </w:pPr>
                  <w:r w:rsidRPr="00C27CF2">
                    <w:rPr>
                      <w:rFonts w:cs="Calibri"/>
                      <w:color w:val="000000"/>
                    </w:rPr>
                    <w:t>Učebna 42/252</w:t>
                  </w:r>
                </w:p>
              </w:tc>
              <w:tc>
                <w:tcPr>
                  <w:tcW w:w="3032" w:type="dxa"/>
                  <w:vAlign w:val="center"/>
                </w:tcPr>
                <w:p w14:paraId="2EB573E7" w14:textId="77777777" w:rsidR="006D795B" w:rsidRDefault="006D795B" w:rsidP="005053CD">
                  <w:pPr>
                    <w:widowControl w:val="0"/>
                    <w:autoSpaceDE w:val="0"/>
                    <w:autoSpaceDN w:val="0"/>
                    <w:adjustRightInd w:val="0"/>
                    <w:snapToGrid w:val="0"/>
                    <w:jc w:val="both"/>
                    <w:rPr>
                      <w:rFonts w:cs="Calibri"/>
                      <w:color w:val="000000"/>
                    </w:rPr>
                  </w:pPr>
                  <w:r w:rsidRPr="00C27CF2">
                    <w:rPr>
                      <w:rFonts w:cs="Calibri"/>
                      <w:color w:val="000000"/>
                    </w:rPr>
                    <w:t xml:space="preserve">18,15/10 </w:t>
                  </w:r>
                </w:p>
              </w:tc>
              <w:tc>
                <w:tcPr>
                  <w:tcW w:w="2088" w:type="dxa"/>
                </w:tcPr>
                <w:p w14:paraId="022C42CF" w14:textId="77777777" w:rsidR="006D795B" w:rsidRDefault="006D795B" w:rsidP="005053CD">
                  <w:pPr>
                    <w:widowControl w:val="0"/>
                    <w:autoSpaceDE w:val="0"/>
                    <w:autoSpaceDN w:val="0"/>
                    <w:adjustRightInd w:val="0"/>
                    <w:snapToGrid w:val="0"/>
                    <w:jc w:val="both"/>
                    <w:rPr>
                      <w:rFonts w:cs="Calibri"/>
                      <w:color w:val="000000"/>
                    </w:rPr>
                  </w:pPr>
                  <w:r w:rsidRPr="002C437F">
                    <w:rPr>
                      <w:rFonts w:cs="Calibri"/>
                      <w:color w:val="000000"/>
                    </w:rPr>
                    <w:t>FMK</w:t>
                  </w:r>
                </w:p>
              </w:tc>
            </w:tr>
            <w:tr w:rsidR="006D795B" w14:paraId="4C479FFD" w14:textId="77777777" w:rsidTr="005053CD">
              <w:tc>
                <w:tcPr>
                  <w:tcW w:w="3032" w:type="dxa"/>
                  <w:vAlign w:val="bottom"/>
                </w:tcPr>
                <w:p w14:paraId="147F634C" w14:textId="77777777" w:rsidR="006D795B" w:rsidRDefault="006D795B" w:rsidP="005053CD">
                  <w:pPr>
                    <w:widowControl w:val="0"/>
                    <w:autoSpaceDE w:val="0"/>
                    <w:autoSpaceDN w:val="0"/>
                    <w:adjustRightInd w:val="0"/>
                    <w:snapToGrid w:val="0"/>
                    <w:jc w:val="both"/>
                    <w:rPr>
                      <w:rFonts w:cs="Calibri"/>
                      <w:color w:val="000000"/>
                    </w:rPr>
                  </w:pPr>
                  <w:r w:rsidRPr="00C27CF2">
                    <w:rPr>
                      <w:rFonts w:cs="Calibri"/>
                      <w:color w:val="000000"/>
                    </w:rPr>
                    <w:t>Posluchárna 42/256</w:t>
                  </w:r>
                </w:p>
              </w:tc>
              <w:tc>
                <w:tcPr>
                  <w:tcW w:w="3032" w:type="dxa"/>
                  <w:vAlign w:val="center"/>
                </w:tcPr>
                <w:p w14:paraId="76110757" w14:textId="77777777" w:rsidR="006D795B" w:rsidRDefault="006D795B" w:rsidP="005053CD">
                  <w:pPr>
                    <w:widowControl w:val="0"/>
                    <w:autoSpaceDE w:val="0"/>
                    <w:autoSpaceDN w:val="0"/>
                    <w:adjustRightInd w:val="0"/>
                    <w:snapToGrid w:val="0"/>
                    <w:jc w:val="both"/>
                    <w:rPr>
                      <w:rFonts w:cs="Calibri"/>
                      <w:color w:val="000000"/>
                    </w:rPr>
                  </w:pPr>
                  <w:r w:rsidRPr="00C27CF2">
                    <w:rPr>
                      <w:rFonts w:cs="Calibri"/>
                      <w:color w:val="000000"/>
                    </w:rPr>
                    <w:t xml:space="preserve">89,28/50 </w:t>
                  </w:r>
                </w:p>
              </w:tc>
              <w:tc>
                <w:tcPr>
                  <w:tcW w:w="2088" w:type="dxa"/>
                </w:tcPr>
                <w:p w14:paraId="06537F4F" w14:textId="77777777" w:rsidR="006D795B" w:rsidRDefault="006D795B" w:rsidP="005053CD">
                  <w:pPr>
                    <w:widowControl w:val="0"/>
                    <w:autoSpaceDE w:val="0"/>
                    <w:autoSpaceDN w:val="0"/>
                    <w:adjustRightInd w:val="0"/>
                    <w:snapToGrid w:val="0"/>
                    <w:jc w:val="both"/>
                    <w:rPr>
                      <w:rFonts w:cs="Calibri"/>
                      <w:color w:val="000000"/>
                    </w:rPr>
                  </w:pPr>
                  <w:r w:rsidRPr="002C437F">
                    <w:rPr>
                      <w:rFonts w:cs="Calibri"/>
                      <w:color w:val="000000"/>
                    </w:rPr>
                    <w:t>FMK</w:t>
                  </w:r>
                </w:p>
              </w:tc>
            </w:tr>
            <w:tr w:rsidR="006D795B" w14:paraId="23149A5E" w14:textId="77777777" w:rsidTr="005053CD">
              <w:tc>
                <w:tcPr>
                  <w:tcW w:w="3032" w:type="dxa"/>
                  <w:vAlign w:val="bottom"/>
                </w:tcPr>
                <w:p w14:paraId="72D17FC7" w14:textId="77777777" w:rsidR="006D795B" w:rsidRDefault="006D795B" w:rsidP="005053CD">
                  <w:pPr>
                    <w:widowControl w:val="0"/>
                    <w:autoSpaceDE w:val="0"/>
                    <w:autoSpaceDN w:val="0"/>
                    <w:adjustRightInd w:val="0"/>
                    <w:snapToGrid w:val="0"/>
                    <w:jc w:val="both"/>
                    <w:rPr>
                      <w:rFonts w:cs="Calibri"/>
                      <w:color w:val="000000"/>
                    </w:rPr>
                  </w:pPr>
                  <w:r w:rsidRPr="00C27CF2">
                    <w:rPr>
                      <w:rFonts w:cs="Calibri"/>
                      <w:color w:val="000000"/>
                    </w:rPr>
                    <w:t>Posluchárna 44/215</w:t>
                  </w:r>
                </w:p>
              </w:tc>
              <w:tc>
                <w:tcPr>
                  <w:tcW w:w="3032" w:type="dxa"/>
                  <w:vAlign w:val="center"/>
                </w:tcPr>
                <w:p w14:paraId="6A1FF172" w14:textId="77777777" w:rsidR="006D795B" w:rsidRDefault="006D795B" w:rsidP="005053CD">
                  <w:pPr>
                    <w:widowControl w:val="0"/>
                    <w:autoSpaceDE w:val="0"/>
                    <w:autoSpaceDN w:val="0"/>
                    <w:adjustRightInd w:val="0"/>
                    <w:snapToGrid w:val="0"/>
                    <w:jc w:val="both"/>
                    <w:rPr>
                      <w:rFonts w:cs="Calibri"/>
                      <w:color w:val="000000"/>
                    </w:rPr>
                  </w:pPr>
                  <w:r w:rsidRPr="00C27CF2">
                    <w:rPr>
                      <w:rFonts w:cs="Calibri"/>
                      <w:color w:val="000000"/>
                    </w:rPr>
                    <w:t xml:space="preserve">104/90 </w:t>
                  </w:r>
                </w:p>
              </w:tc>
              <w:tc>
                <w:tcPr>
                  <w:tcW w:w="2088" w:type="dxa"/>
                </w:tcPr>
                <w:p w14:paraId="667EA1DD" w14:textId="77777777" w:rsidR="006D795B" w:rsidRDefault="006D795B" w:rsidP="005053CD">
                  <w:pPr>
                    <w:widowControl w:val="0"/>
                    <w:autoSpaceDE w:val="0"/>
                    <w:autoSpaceDN w:val="0"/>
                    <w:adjustRightInd w:val="0"/>
                    <w:snapToGrid w:val="0"/>
                    <w:jc w:val="both"/>
                    <w:rPr>
                      <w:rFonts w:cs="Calibri"/>
                      <w:color w:val="000000"/>
                    </w:rPr>
                  </w:pPr>
                  <w:r w:rsidRPr="00BB063C">
                    <w:rPr>
                      <w:rFonts w:cs="Calibri"/>
                      <w:color w:val="000000"/>
                    </w:rPr>
                    <w:t>FMK /MK</w:t>
                  </w:r>
                </w:p>
              </w:tc>
            </w:tr>
            <w:tr w:rsidR="006D795B" w14:paraId="1169EC38" w14:textId="77777777" w:rsidTr="005053CD">
              <w:tc>
                <w:tcPr>
                  <w:tcW w:w="3032" w:type="dxa"/>
                  <w:vAlign w:val="bottom"/>
                </w:tcPr>
                <w:p w14:paraId="6872BE05" w14:textId="77777777" w:rsidR="006D795B" w:rsidRDefault="006D795B" w:rsidP="005053CD">
                  <w:pPr>
                    <w:widowControl w:val="0"/>
                    <w:autoSpaceDE w:val="0"/>
                    <w:autoSpaceDN w:val="0"/>
                    <w:adjustRightInd w:val="0"/>
                    <w:snapToGrid w:val="0"/>
                    <w:jc w:val="both"/>
                    <w:rPr>
                      <w:rFonts w:cs="Calibri"/>
                      <w:color w:val="000000"/>
                    </w:rPr>
                  </w:pPr>
                  <w:r w:rsidRPr="00C27CF2">
                    <w:rPr>
                      <w:rFonts w:cs="Calibri"/>
                      <w:color w:val="000000"/>
                    </w:rPr>
                    <w:t>Učebna 44/217</w:t>
                  </w:r>
                </w:p>
              </w:tc>
              <w:tc>
                <w:tcPr>
                  <w:tcW w:w="3032" w:type="dxa"/>
                  <w:vAlign w:val="bottom"/>
                </w:tcPr>
                <w:p w14:paraId="14F0B6A9" w14:textId="77777777" w:rsidR="006D795B" w:rsidRDefault="006D795B" w:rsidP="005053CD">
                  <w:pPr>
                    <w:widowControl w:val="0"/>
                    <w:autoSpaceDE w:val="0"/>
                    <w:autoSpaceDN w:val="0"/>
                    <w:adjustRightInd w:val="0"/>
                    <w:snapToGrid w:val="0"/>
                    <w:jc w:val="both"/>
                    <w:rPr>
                      <w:rFonts w:cs="Calibri"/>
                      <w:color w:val="000000"/>
                    </w:rPr>
                  </w:pPr>
                  <w:r w:rsidRPr="00C27CF2">
                    <w:rPr>
                      <w:rFonts w:cs="Calibri"/>
                      <w:color w:val="000000"/>
                    </w:rPr>
                    <w:t>57,74/32</w:t>
                  </w:r>
                </w:p>
              </w:tc>
              <w:tc>
                <w:tcPr>
                  <w:tcW w:w="2088" w:type="dxa"/>
                </w:tcPr>
                <w:p w14:paraId="719C39FF" w14:textId="77777777" w:rsidR="006D795B" w:rsidRDefault="006D795B" w:rsidP="005053CD">
                  <w:pPr>
                    <w:widowControl w:val="0"/>
                    <w:autoSpaceDE w:val="0"/>
                    <w:autoSpaceDN w:val="0"/>
                    <w:adjustRightInd w:val="0"/>
                    <w:snapToGrid w:val="0"/>
                    <w:jc w:val="both"/>
                    <w:rPr>
                      <w:rFonts w:cs="Calibri"/>
                      <w:color w:val="000000"/>
                    </w:rPr>
                  </w:pPr>
                  <w:r w:rsidRPr="00BB063C">
                    <w:rPr>
                      <w:rFonts w:cs="Calibri"/>
                      <w:color w:val="000000"/>
                    </w:rPr>
                    <w:t>FMK /MK</w:t>
                  </w:r>
                </w:p>
              </w:tc>
            </w:tr>
            <w:tr w:rsidR="006D795B" w14:paraId="25358F12" w14:textId="77777777" w:rsidTr="005053CD">
              <w:tc>
                <w:tcPr>
                  <w:tcW w:w="3032" w:type="dxa"/>
                  <w:vAlign w:val="bottom"/>
                </w:tcPr>
                <w:p w14:paraId="2797C822" w14:textId="77777777" w:rsidR="006D795B" w:rsidRDefault="006D795B" w:rsidP="005053CD">
                  <w:pPr>
                    <w:widowControl w:val="0"/>
                    <w:autoSpaceDE w:val="0"/>
                    <w:autoSpaceDN w:val="0"/>
                    <w:adjustRightInd w:val="0"/>
                    <w:snapToGrid w:val="0"/>
                    <w:jc w:val="both"/>
                    <w:rPr>
                      <w:rFonts w:cs="Calibri"/>
                      <w:color w:val="000000"/>
                    </w:rPr>
                  </w:pPr>
                  <w:r w:rsidRPr="00C27CF2">
                    <w:rPr>
                      <w:rFonts w:cs="Calibri"/>
                      <w:color w:val="000000"/>
                    </w:rPr>
                    <w:t>Posluchárna 44/218</w:t>
                  </w:r>
                </w:p>
              </w:tc>
              <w:tc>
                <w:tcPr>
                  <w:tcW w:w="3032" w:type="dxa"/>
                  <w:vAlign w:val="bottom"/>
                </w:tcPr>
                <w:p w14:paraId="04E58524" w14:textId="77777777" w:rsidR="006D795B" w:rsidRDefault="006D795B" w:rsidP="005053CD">
                  <w:pPr>
                    <w:widowControl w:val="0"/>
                    <w:autoSpaceDE w:val="0"/>
                    <w:autoSpaceDN w:val="0"/>
                    <w:adjustRightInd w:val="0"/>
                    <w:snapToGrid w:val="0"/>
                    <w:jc w:val="both"/>
                    <w:rPr>
                      <w:rFonts w:cs="Calibri"/>
                      <w:color w:val="000000"/>
                    </w:rPr>
                  </w:pPr>
                  <w:r w:rsidRPr="00C27CF2">
                    <w:rPr>
                      <w:rFonts w:cs="Calibri"/>
                      <w:color w:val="000000"/>
                    </w:rPr>
                    <w:t xml:space="preserve">85,66/72 </w:t>
                  </w:r>
                </w:p>
              </w:tc>
              <w:tc>
                <w:tcPr>
                  <w:tcW w:w="2088" w:type="dxa"/>
                </w:tcPr>
                <w:p w14:paraId="74315FCF" w14:textId="77777777" w:rsidR="006D795B" w:rsidRDefault="006D795B" w:rsidP="005053CD">
                  <w:pPr>
                    <w:widowControl w:val="0"/>
                    <w:autoSpaceDE w:val="0"/>
                    <w:autoSpaceDN w:val="0"/>
                    <w:adjustRightInd w:val="0"/>
                    <w:snapToGrid w:val="0"/>
                    <w:jc w:val="both"/>
                    <w:rPr>
                      <w:rFonts w:cs="Calibri"/>
                      <w:color w:val="000000"/>
                    </w:rPr>
                  </w:pPr>
                  <w:r w:rsidRPr="00BB063C">
                    <w:rPr>
                      <w:rFonts w:cs="Calibri"/>
                      <w:color w:val="000000"/>
                    </w:rPr>
                    <w:t>FMK /MK</w:t>
                  </w:r>
                </w:p>
              </w:tc>
            </w:tr>
            <w:tr w:rsidR="006D795B" w14:paraId="4134FBA1" w14:textId="77777777" w:rsidTr="005053CD">
              <w:tc>
                <w:tcPr>
                  <w:tcW w:w="3032" w:type="dxa"/>
                  <w:vAlign w:val="bottom"/>
                </w:tcPr>
                <w:p w14:paraId="12BE7D95" w14:textId="77777777" w:rsidR="006D795B" w:rsidRDefault="006D795B" w:rsidP="005053CD">
                  <w:pPr>
                    <w:widowControl w:val="0"/>
                    <w:autoSpaceDE w:val="0"/>
                    <w:autoSpaceDN w:val="0"/>
                    <w:adjustRightInd w:val="0"/>
                    <w:snapToGrid w:val="0"/>
                    <w:jc w:val="both"/>
                    <w:rPr>
                      <w:rFonts w:cs="Calibri"/>
                      <w:color w:val="000000"/>
                    </w:rPr>
                  </w:pPr>
                  <w:r w:rsidRPr="00C27CF2">
                    <w:rPr>
                      <w:rFonts w:cs="Calibri"/>
                      <w:color w:val="000000"/>
                    </w:rPr>
                    <w:t>Posluchárna 16/317</w:t>
                  </w:r>
                </w:p>
              </w:tc>
              <w:tc>
                <w:tcPr>
                  <w:tcW w:w="3032" w:type="dxa"/>
                  <w:vAlign w:val="bottom"/>
                </w:tcPr>
                <w:p w14:paraId="30E48104" w14:textId="77777777" w:rsidR="006D795B" w:rsidRDefault="006D795B" w:rsidP="005053CD">
                  <w:pPr>
                    <w:widowControl w:val="0"/>
                    <w:autoSpaceDE w:val="0"/>
                    <w:autoSpaceDN w:val="0"/>
                    <w:adjustRightInd w:val="0"/>
                    <w:snapToGrid w:val="0"/>
                    <w:jc w:val="both"/>
                    <w:rPr>
                      <w:rFonts w:cs="Calibri"/>
                      <w:color w:val="000000"/>
                    </w:rPr>
                  </w:pPr>
                  <w:r w:rsidRPr="00C27CF2">
                    <w:rPr>
                      <w:rFonts w:cs="Calibri"/>
                      <w:color w:val="000000"/>
                    </w:rPr>
                    <w:t>55,0/12</w:t>
                  </w:r>
                </w:p>
              </w:tc>
              <w:tc>
                <w:tcPr>
                  <w:tcW w:w="2088" w:type="dxa"/>
                </w:tcPr>
                <w:p w14:paraId="49363FA8" w14:textId="77777777" w:rsidR="006D795B" w:rsidRDefault="006D795B" w:rsidP="005053CD">
                  <w:pPr>
                    <w:widowControl w:val="0"/>
                    <w:autoSpaceDE w:val="0"/>
                    <w:autoSpaceDN w:val="0"/>
                    <w:adjustRightInd w:val="0"/>
                    <w:snapToGrid w:val="0"/>
                    <w:jc w:val="both"/>
                    <w:rPr>
                      <w:rFonts w:cs="Calibri"/>
                      <w:color w:val="000000"/>
                    </w:rPr>
                  </w:pPr>
                  <w:r>
                    <w:rPr>
                      <w:rFonts w:cs="Calibri"/>
                      <w:color w:val="000000"/>
                    </w:rPr>
                    <w:t>FMK</w:t>
                  </w:r>
                  <w:r w:rsidRPr="00C27CF2">
                    <w:rPr>
                      <w:rFonts w:cs="Calibri"/>
                      <w:color w:val="000000"/>
                    </w:rPr>
                    <w:t xml:space="preserve"> </w:t>
                  </w:r>
                </w:p>
              </w:tc>
            </w:tr>
          </w:tbl>
          <w:p w14:paraId="089AD80E" w14:textId="77777777" w:rsidR="006D795B" w:rsidRDefault="006D795B" w:rsidP="005053CD"/>
        </w:tc>
      </w:tr>
      <w:tr w:rsidR="006D795B" w14:paraId="732DBFC1" w14:textId="77777777" w:rsidTr="006D795B">
        <w:trPr>
          <w:trHeight w:val="202"/>
        </w:trPr>
        <w:tc>
          <w:tcPr>
            <w:tcW w:w="3335" w:type="dxa"/>
            <w:gridSpan w:val="3"/>
            <w:shd w:val="clear" w:color="auto" w:fill="F7CAAC"/>
          </w:tcPr>
          <w:p w14:paraId="5CE75935" w14:textId="77777777" w:rsidR="006D795B" w:rsidRDefault="006D795B" w:rsidP="005053CD">
            <w:pPr>
              <w:rPr>
                <w:b/>
              </w:rPr>
            </w:pPr>
            <w:r w:rsidRPr="004D3AA2">
              <w:rPr>
                <w:b/>
              </w:rPr>
              <w:t>Z toho kapacita</w:t>
            </w:r>
            <w:r>
              <w:rPr>
                <w:b/>
              </w:rPr>
              <w:t xml:space="preserve"> v prostorách v nájmu</w:t>
            </w:r>
          </w:p>
        </w:tc>
        <w:tc>
          <w:tcPr>
            <w:tcW w:w="1274" w:type="dxa"/>
          </w:tcPr>
          <w:p w14:paraId="32562D48" w14:textId="77777777" w:rsidR="006D795B" w:rsidRDefault="006D795B" w:rsidP="005053CD">
            <w:r>
              <w:t>0</w:t>
            </w:r>
          </w:p>
        </w:tc>
        <w:tc>
          <w:tcPr>
            <w:tcW w:w="2321" w:type="dxa"/>
            <w:gridSpan w:val="2"/>
            <w:shd w:val="clear" w:color="auto" w:fill="F7CAAC"/>
          </w:tcPr>
          <w:p w14:paraId="2F13F3A1" w14:textId="77777777" w:rsidR="006D795B" w:rsidRDefault="006D795B" w:rsidP="005053CD">
            <w:pPr>
              <w:rPr>
                <w:b/>
                <w:shd w:val="clear" w:color="auto" w:fill="F7CAAC"/>
              </w:rPr>
            </w:pPr>
            <w:r>
              <w:rPr>
                <w:b/>
                <w:shd w:val="clear" w:color="auto" w:fill="F7CAAC"/>
              </w:rPr>
              <w:t>Doba platnosti nájmu</w:t>
            </w:r>
          </w:p>
        </w:tc>
        <w:tc>
          <w:tcPr>
            <w:tcW w:w="2993" w:type="dxa"/>
            <w:gridSpan w:val="2"/>
          </w:tcPr>
          <w:p w14:paraId="2B76447A" w14:textId="77777777" w:rsidR="006D795B" w:rsidRDefault="006D795B" w:rsidP="005053CD">
            <w:r>
              <w:t>0</w:t>
            </w:r>
          </w:p>
        </w:tc>
      </w:tr>
      <w:tr w:rsidR="006D795B" w14:paraId="65474AD4" w14:textId="77777777" w:rsidTr="006D795B">
        <w:trPr>
          <w:trHeight w:val="139"/>
        </w:trPr>
        <w:tc>
          <w:tcPr>
            <w:tcW w:w="9923" w:type="dxa"/>
            <w:gridSpan w:val="8"/>
            <w:shd w:val="clear" w:color="auto" w:fill="F7CAAC"/>
          </w:tcPr>
          <w:p w14:paraId="3D223B3C" w14:textId="77777777" w:rsidR="006D795B" w:rsidRDefault="006D795B" w:rsidP="005053CD">
            <w:r>
              <w:rPr>
                <w:b/>
              </w:rPr>
              <w:t>Kapacita a popis odborné učebny</w:t>
            </w:r>
          </w:p>
        </w:tc>
      </w:tr>
      <w:tr w:rsidR="006D795B" w14:paraId="37EF182A" w14:textId="77777777" w:rsidTr="006D795B">
        <w:trPr>
          <w:trHeight w:val="1757"/>
        </w:trPr>
        <w:tc>
          <w:tcPr>
            <w:tcW w:w="9923" w:type="dxa"/>
            <w:gridSpan w:val="8"/>
          </w:tcPr>
          <w:p w14:paraId="7BF583BA" w14:textId="77777777" w:rsidR="006D795B" w:rsidRDefault="006D795B" w:rsidP="005053CD">
            <w:pPr>
              <w:rPr>
                <w:rFonts w:cs="Calibri"/>
                <w:color w:val="000000"/>
              </w:rPr>
            </w:pPr>
            <w:r w:rsidRPr="00825850">
              <w:rPr>
                <w:rFonts w:cs="Calibri"/>
                <w:b/>
                <w:color w:val="000000"/>
              </w:rPr>
              <w:t>Ateliérové prostory U16</w:t>
            </w:r>
            <w:r w:rsidRPr="00D5748D">
              <w:rPr>
                <w:rFonts w:cs="Calibri"/>
                <w:color w:val="000000"/>
              </w:rPr>
              <w:t xml:space="preserve"> disponují pracovními plochami, PC a odpovídajícími SW. Studenti jednotlivých ročníků se zde střídají dle rozvrhovaných hodin a využívají prostor i v době nerozvrhované.</w:t>
            </w:r>
            <w:r>
              <w:rPr>
                <w:rFonts w:cs="Calibri"/>
                <w:color w:val="000000"/>
              </w:rPr>
              <w:t xml:space="preserve"> </w:t>
            </w:r>
          </w:p>
          <w:p w14:paraId="14CB8037" w14:textId="77777777" w:rsidR="006D795B" w:rsidRDefault="006D795B" w:rsidP="005053CD">
            <w:pPr>
              <w:rPr>
                <w:rFonts w:cs="Calibri"/>
                <w:color w:val="000000"/>
              </w:rPr>
            </w:pPr>
          </w:p>
          <w:p w14:paraId="5E028B61" w14:textId="77777777" w:rsidR="006D795B" w:rsidRDefault="006D795B" w:rsidP="005053CD">
            <w:pPr>
              <w:rPr>
                <w:rFonts w:cs="Calibri"/>
                <w:color w:val="000000"/>
              </w:rPr>
            </w:pPr>
            <w:r w:rsidRPr="00156844">
              <w:rPr>
                <w:rFonts w:cs="Calibri"/>
                <w:b/>
                <w:color w:val="000000"/>
              </w:rPr>
              <w:t>Ateliérové prostory U16:</w:t>
            </w:r>
          </w:p>
          <w:tbl>
            <w:tblPr>
              <w:tblStyle w:val="Mkatabulky"/>
              <w:tblW w:w="0" w:type="auto"/>
              <w:tblLayout w:type="fixed"/>
              <w:tblLook w:val="04A0" w:firstRow="1" w:lastRow="0" w:firstColumn="1" w:lastColumn="0" w:noHBand="0" w:noVBand="1"/>
            </w:tblPr>
            <w:tblGrid>
              <w:gridCol w:w="2482"/>
              <w:gridCol w:w="3677"/>
              <w:gridCol w:w="2134"/>
            </w:tblGrid>
            <w:tr w:rsidR="006D795B" w14:paraId="327C180A" w14:textId="77777777" w:rsidTr="005053CD">
              <w:tc>
                <w:tcPr>
                  <w:tcW w:w="2482" w:type="dxa"/>
                  <w:shd w:val="clear" w:color="auto" w:fill="DEEAF6" w:themeFill="accent1" w:themeFillTint="33"/>
                  <w:vAlign w:val="bottom"/>
                </w:tcPr>
                <w:p w14:paraId="22A9FA6E" w14:textId="77777777" w:rsidR="006D795B" w:rsidRDefault="006D795B" w:rsidP="005053CD">
                  <w:pPr>
                    <w:rPr>
                      <w:rFonts w:cs="Calibri"/>
                      <w:color w:val="000000"/>
                    </w:rPr>
                  </w:pPr>
                  <w:r w:rsidRPr="00173C24">
                    <w:rPr>
                      <w:rFonts w:cs="Calibri"/>
                      <w:color w:val="000000"/>
                    </w:rPr>
                    <w:t>Ateliér</w:t>
                  </w:r>
                </w:p>
              </w:tc>
              <w:tc>
                <w:tcPr>
                  <w:tcW w:w="3677" w:type="dxa"/>
                  <w:shd w:val="clear" w:color="auto" w:fill="DEEAF6" w:themeFill="accent1" w:themeFillTint="33"/>
                  <w:vAlign w:val="center"/>
                </w:tcPr>
                <w:p w14:paraId="6DF920E7" w14:textId="4CEDCC04" w:rsidR="006D795B" w:rsidRDefault="005E15F4" w:rsidP="005053CD">
                  <w:pPr>
                    <w:rPr>
                      <w:rFonts w:cs="Calibri"/>
                      <w:color w:val="000000"/>
                    </w:rPr>
                  </w:pPr>
                  <w:r>
                    <w:rPr>
                      <w:rFonts w:cs="Calibri"/>
                      <w:color w:val="000000"/>
                    </w:rPr>
                    <w:t>m</w:t>
                  </w:r>
                  <w:r>
                    <w:rPr>
                      <w:color w:val="000000"/>
                    </w:rPr>
                    <w:t>²</w:t>
                  </w:r>
                  <w:r w:rsidRPr="00C27CF2">
                    <w:rPr>
                      <w:rFonts w:cs="Calibri"/>
                      <w:color w:val="000000"/>
                    </w:rPr>
                    <w:t xml:space="preserve">/počet </w:t>
                  </w:r>
                  <w:r>
                    <w:rPr>
                      <w:rFonts w:cs="Calibri"/>
                      <w:color w:val="000000"/>
                    </w:rPr>
                    <w:t>míst</w:t>
                  </w:r>
                </w:p>
              </w:tc>
              <w:tc>
                <w:tcPr>
                  <w:tcW w:w="2134" w:type="dxa"/>
                  <w:shd w:val="clear" w:color="auto" w:fill="DEEAF6" w:themeFill="accent1" w:themeFillTint="33"/>
                </w:tcPr>
                <w:p w14:paraId="0970410C" w14:textId="77777777" w:rsidR="006D795B" w:rsidRDefault="006D795B" w:rsidP="005053CD">
                  <w:pPr>
                    <w:rPr>
                      <w:rFonts w:cs="Calibri"/>
                      <w:color w:val="000000"/>
                    </w:rPr>
                  </w:pPr>
                  <w:r w:rsidRPr="008116E6">
                    <w:rPr>
                      <w:rFonts w:cs="Calibri"/>
                    </w:rPr>
                    <w:t>Specializace</w:t>
                  </w:r>
                  <w:r>
                    <w:rPr>
                      <w:rFonts w:cs="Calibri"/>
                    </w:rPr>
                    <w:t xml:space="preserve"> </w:t>
                  </w:r>
                </w:p>
              </w:tc>
            </w:tr>
            <w:tr w:rsidR="006D795B" w14:paraId="34CC1BCB" w14:textId="77777777" w:rsidTr="005053CD">
              <w:tc>
                <w:tcPr>
                  <w:tcW w:w="2482" w:type="dxa"/>
                  <w:vAlign w:val="bottom"/>
                </w:tcPr>
                <w:p w14:paraId="5DB317B0" w14:textId="77777777" w:rsidR="006D795B" w:rsidRDefault="006D795B" w:rsidP="005053CD">
                  <w:pPr>
                    <w:rPr>
                      <w:rFonts w:cs="Calibri"/>
                      <w:color w:val="000000"/>
                    </w:rPr>
                  </w:pPr>
                  <w:r w:rsidRPr="00173C24">
                    <w:rPr>
                      <w:rFonts w:cs="Calibri"/>
                      <w:color w:val="000000"/>
                    </w:rPr>
                    <w:t>Ateliér</w:t>
                  </w:r>
                  <w:r>
                    <w:rPr>
                      <w:rFonts w:cs="Calibri"/>
                      <w:color w:val="000000"/>
                    </w:rPr>
                    <w:t xml:space="preserve"> 16/320</w:t>
                  </w:r>
                </w:p>
              </w:tc>
              <w:tc>
                <w:tcPr>
                  <w:tcW w:w="3677" w:type="dxa"/>
                </w:tcPr>
                <w:p w14:paraId="3AA0B5E5" w14:textId="77777777" w:rsidR="006D795B" w:rsidRDefault="006D795B" w:rsidP="005053CD">
                  <w:pPr>
                    <w:rPr>
                      <w:rFonts w:cs="Calibri"/>
                      <w:color w:val="000000"/>
                    </w:rPr>
                  </w:pPr>
                  <w:r>
                    <w:rPr>
                      <w:rFonts w:cs="Calibri"/>
                      <w:color w:val="000000"/>
                    </w:rPr>
                    <w:t>87/ 20 – střídání ročníků dle rozvrhu</w:t>
                  </w:r>
                </w:p>
              </w:tc>
              <w:tc>
                <w:tcPr>
                  <w:tcW w:w="2134" w:type="dxa"/>
                </w:tcPr>
                <w:p w14:paraId="426EEECE" w14:textId="77777777" w:rsidR="006D795B" w:rsidRDefault="006D795B" w:rsidP="005053CD">
                  <w:pPr>
                    <w:rPr>
                      <w:rFonts w:cs="Calibri"/>
                      <w:color w:val="000000"/>
                    </w:rPr>
                  </w:pPr>
                  <w:r>
                    <w:rPr>
                      <w:rFonts w:cs="Calibri"/>
                      <w:color w:val="000000"/>
                    </w:rPr>
                    <w:t>Průmyslový design</w:t>
                  </w:r>
                </w:p>
              </w:tc>
            </w:tr>
            <w:tr w:rsidR="006D795B" w14:paraId="3F9A03F3" w14:textId="77777777" w:rsidTr="005053CD">
              <w:tc>
                <w:tcPr>
                  <w:tcW w:w="2482" w:type="dxa"/>
                  <w:vAlign w:val="bottom"/>
                </w:tcPr>
                <w:p w14:paraId="1553151D" w14:textId="77777777" w:rsidR="006D795B" w:rsidRDefault="006D795B" w:rsidP="005053CD">
                  <w:pPr>
                    <w:rPr>
                      <w:rFonts w:cs="Calibri"/>
                      <w:color w:val="000000"/>
                    </w:rPr>
                  </w:pPr>
                  <w:r w:rsidRPr="00173C24">
                    <w:rPr>
                      <w:rFonts w:cs="Calibri"/>
                      <w:color w:val="000000"/>
                    </w:rPr>
                    <w:t>Ateliér</w:t>
                  </w:r>
                  <w:r>
                    <w:rPr>
                      <w:rFonts w:cs="Calibri"/>
                      <w:color w:val="000000"/>
                    </w:rPr>
                    <w:t xml:space="preserve"> 16/319</w:t>
                  </w:r>
                </w:p>
              </w:tc>
              <w:tc>
                <w:tcPr>
                  <w:tcW w:w="3677" w:type="dxa"/>
                </w:tcPr>
                <w:p w14:paraId="2F5DAF43" w14:textId="77777777" w:rsidR="006D795B" w:rsidRDefault="006D795B" w:rsidP="005053CD">
                  <w:pPr>
                    <w:rPr>
                      <w:rFonts w:cs="Calibri"/>
                      <w:color w:val="000000"/>
                    </w:rPr>
                  </w:pPr>
                  <w:r>
                    <w:rPr>
                      <w:rFonts w:cs="Calibri"/>
                      <w:color w:val="000000"/>
                    </w:rPr>
                    <w:t>82/ 20 – střídání ročníků dle rozvrhu</w:t>
                  </w:r>
                </w:p>
              </w:tc>
              <w:tc>
                <w:tcPr>
                  <w:tcW w:w="2134" w:type="dxa"/>
                </w:tcPr>
                <w:p w14:paraId="381959E2" w14:textId="756E0ED9" w:rsidR="006D795B" w:rsidRDefault="006D795B" w:rsidP="005053CD">
                  <w:pPr>
                    <w:rPr>
                      <w:rFonts w:cs="Calibri"/>
                      <w:color w:val="000000"/>
                    </w:rPr>
                  </w:pPr>
                  <w:r>
                    <w:rPr>
                      <w:rFonts w:cs="Calibri"/>
                      <w:color w:val="000000"/>
                    </w:rPr>
                    <w:t>Skl</w:t>
                  </w:r>
                  <w:r w:rsidR="005570C0">
                    <w:rPr>
                      <w:rFonts w:cs="Calibri"/>
                      <w:color w:val="000000"/>
                    </w:rPr>
                    <w:t>o</w:t>
                  </w:r>
                </w:p>
              </w:tc>
            </w:tr>
            <w:tr w:rsidR="006D795B" w14:paraId="1B88E22D" w14:textId="77777777" w:rsidTr="005053CD">
              <w:tc>
                <w:tcPr>
                  <w:tcW w:w="2482" w:type="dxa"/>
                  <w:vAlign w:val="bottom"/>
                </w:tcPr>
                <w:p w14:paraId="12965ABF" w14:textId="77777777" w:rsidR="006D795B" w:rsidRDefault="006D795B" w:rsidP="005053CD">
                  <w:pPr>
                    <w:rPr>
                      <w:rFonts w:cs="Calibri"/>
                      <w:color w:val="000000"/>
                    </w:rPr>
                  </w:pPr>
                  <w:r w:rsidRPr="00173C24">
                    <w:rPr>
                      <w:rFonts w:cs="Calibri"/>
                      <w:color w:val="000000"/>
                    </w:rPr>
                    <w:t>Ateliér</w:t>
                  </w:r>
                  <w:r>
                    <w:rPr>
                      <w:rFonts w:cs="Calibri"/>
                      <w:color w:val="000000"/>
                    </w:rPr>
                    <w:t xml:space="preserve"> 16/204</w:t>
                  </w:r>
                </w:p>
              </w:tc>
              <w:tc>
                <w:tcPr>
                  <w:tcW w:w="3677" w:type="dxa"/>
                </w:tcPr>
                <w:p w14:paraId="2D240038" w14:textId="77777777" w:rsidR="006D795B" w:rsidRDefault="006D795B" w:rsidP="005053CD">
                  <w:pPr>
                    <w:rPr>
                      <w:rFonts w:cs="Calibri"/>
                      <w:color w:val="000000"/>
                    </w:rPr>
                  </w:pPr>
                  <w:r>
                    <w:rPr>
                      <w:rFonts w:cs="Calibri"/>
                      <w:color w:val="000000"/>
                    </w:rPr>
                    <w:t>56 + 33/20 – střídání ročníků dle rozvrhu</w:t>
                  </w:r>
                </w:p>
              </w:tc>
              <w:tc>
                <w:tcPr>
                  <w:tcW w:w="2134" w:type="dxa"/>
                </w:tcPr>
                <w:p w14:paraId="59292BF9" w14:textId="77777777" w:rsidR="006D795B" w:rsidRDefault="006D795B" w:rsidP="005053CD">
                  <w:pPr>
                    <w:rPr>
                      <w:rFonts w:cs="Calibri"/>
                      <w:color w:val="000000"/>
                    </w:rPr>
                  </w:pPr>
                  <w:r>
                    <w:rPr>
                      <w:rFonts w:cs="Calibri"/>
                      <w:color w:val="000000"/>
                    </w:rPr>
                    <w:t>Produktový design</w:t>
                  </w:r>
                </w:p>
              </w:tc>
            </w:tr>
            <w:tr w:rsidR="006D795B" w14:paraId="2C186820" w14:textId="77777777" w:rsidTr="005053CD">
              <w:tc>
                <w:tcPr>
                  <w:tcW w:w="2482" w:type="dxa"/>
                  <w:vAlign w:val="bottom"/>
                </w:tcPr>
                <w:p w14:paraId="6D598F58" w14:textId="77777777" w:rsidR="006D795B" w:rsidRDefault="006D795B" w:rsidP="005053CD">
                  <w:pPr>
                    <w:rPr>
                      <w:rFonts w:cs="Calibri"/>
                      <w:color w:val="000000"/>
                    </w:rPr>
                  </w:pPr>
                  <w:r w:rsidRPr="00173C24">
                    <w:rPr>
                      <w:rFonts w:cs="Calibri"/>
                      <w:color w:val="000000"/>
                    </w:rPr>
                    <w:t>Ateliér</w:t>
                  </w:r>
                  <w:r>
                    <w:rPr>
                      <w:rFonts w:cs="Calibri"/>
                      <w:color w:val="000000"/>
                    </w:rPr>
                    <w:t xml:space="preserve"> 16/4+2</w:t>
                  </w:r>
                </w:p>
              </w:tc>
              <w:tc>
                <w:tcPr>
                  <w:tcW w:w="3677" w:type="dxa"/>
                </w:tcPr>
                <w:p w14:paraId="1FDD0940" w14:textId="77777777" w:rsidR="006D795B" w:rsidRDefault="006D795B" w:rsidP="005053CD">
                  <w:pPr>
                    <w:rPr>
                      <w:rFonts w:cs="Calibri"/>
                      <w:color w:val="000000"/>
                    </w:rPr>
                  </w:pPr>
                  <w:r>
                    <w:rPr>
                      <w:rFonts w:cs="Calibri"/>
                      <w:color w:val="000000"/>
                    </w:rPr>
                    <w:t>123/20 – střídání ročníků dle rozvrhu</w:t>
                  </w:r>
                </w:p>
              </w:tc>
              <w:tc>
                <w:tcPr>
                  <w:tcW w:w="2134" w:type="dxa"/>
                </w:tcPr>
                <w:p w14:paraId="7DB88D79" w14:textId="77777777" w:rsidR="006D795B" w:rsidRDefault="006D795B" w:rsidP="005053CD">
                  <w:pPr>
                    <w:rPr>
                      <w:rFonts w:cs="Calibri"/>
                      <w:color w:val="000000"/>
                    </w:rPr>
                  </w:pPr>
                  <w:r>
                    <w:rPr>
                      <w:rFonts w:cs="Calibri"/>
                      <w:color w:val="000000"/>
                    </w:rPr>
                    <w:t>Design oděvu</w:t>
                  </w:r>
                </w:p>
              </w:tc>
            </w:tr>
            <w:tr w:rsidR="006D795B" w14:paraId="3935C502" w14:textId="77777777" w:rsidTr="005053CD">
              <w:tc>
                <w:tcPr>
                  <w:tcW w:w="2482" w:type="dxa"/>
                  <w:vAlign w:val="bottom"/>
                </w:tcPr>
                <w:p w14:paraId="3F5F4F32" w14:textId="77777777" w:rsidR="006D795B" w:rsidRDefault="006D795B" w:rsidP="005053CD">
                  <w:pPr>
                    <w:rPr>
                      <w:rFonts w:cs="Calibri"/>
                      <w:color w:val="000000"/>
                    </w:rPr>
                  </w:pPr>
                  <w:r w:rsidRPr="00173C24">
                    <w:rPr>
                      <w:rFonts w:cs="Calibri"/>
                      <w:color w:val="000000"/>
                    </w:rPr>
                    <w:t>Ateliér</w:t>
                  </w:r>
                  <w:r>
                    <w:rPr>
                      <w:rFonts w:cs="Calibri"/>
                      <w:color w:val="000000"/>
                    </w:rPr>
                    <w:t xml:space="preserve"> 16/303</w:t>
                  </w:r>
                </w:p>
              </w:tc>
              <w:tc>
                <w:tcPr>
                  <w:tcW w:w="3677" w:type="dxa"/>
                </w:tcPr>
                <w:p w14:paraId="466DF426" w14:textId="77777777" w:rsidR="006D795B" w:rsidRDefault="006D795B" w:rsidP="005053CD">
                  <w:pPr>
                    <w:rPr>
                      <w:rFonts w:cs="Calibri"/>
                      <w:color w:val="000000"/>
                    </w:rPr>
                  </w:pPr>
                  <w:r>
                    <w:rPr>
                      <w:rFonts w:cs="Calibri"/>
                      <w:color w:val="000000"/>
                    </w:rPr>
                    <w:t>55/20 – střídání ročníků dle rozvrhu</w:t>
                  </w:r>
                </w:p>
              </w:tc>
              <w:tc>
                <w:tcPr>
                  <w:tcW w:w="2134" w:type="dxa"/>
                </w:tcPr>
                <w:p w14:paraId="033C3E7C" w14:textId="77777777" w:rsidR="006D795B" w:rsidRDefault="006D795B" w:rsidP="005053CD">
                  <w:pPr>
                    <w:rPr>
                      <w:rFonts w:cs="Calibri"/>
                      <w:color w:val="000000"/>
                    </w:rPr>
                  </w:pPr>
                  <w:r>
                    <w:rPr>
                      <w:rFonts w:cs="Calibri"/>
                      <w:color w:val="000000"/>
                    </w:rPr>
                    <w:t>Design obuvi</w:t>
                  </w:r>
                </w:p>
              </w:tc>
            </w:tr>
            <w:tr w:rsidR="006D795B" w14:paraId="13BFF8AC" w14:textId="77777777" w:rsidTr="005053CD">
              <w:tc>
                <w:tcPr>
                  <w:tcW w:w="2482" w:type="dxa"/>
                  <w:vAlign w:val="bottom"/>
                </w:tcPr>
                <w:p w14:paraId="5ED3ACC7" w14:textId="77777777" w:rsidR="006D795B" w:rsidRDefault="006D795B" w:rsidP="005053CD">
                  <w:pPr>
                    <w:rPr>
                      <w:rFonts w:cs="Calibri"/>
                      <w:color w:val="000000"/>
                    </w:rPr>
                  </w:pPr>
                  <w:r w:rsidRPr="00173C24">
                    <w:rPr>
                      <w:rFonts w:cs="Calibri"/>
                      <w:color w:val="000000"/>
                    </w:rPr>
                    <w:t>Ateliér</w:t>
                  </w:r>
                  <w:r>
                    <w:rPr>
                      <w:rFonts w:cs="Calibri"/>
                      <w:color w:val="000000"/>
                    </w:rPr>
                    <w:t xml:space="preserve"> 16/410</w:t>
                  </w:r>
                </w:p>
              </w:tc>
              <w:tc>
                <w:tcPr>
                  <w:tcW w:w="3677" w:type="dxa"/>
                </w:tcPr>
                <w:p w14:paraId="799830F8" w14:textId="77777777" w:rsidR="006D795B" w:rsidRDefault="006D795B" w:rsidP="005053CD">
                  <w:pPr>
                    <w:rPr>
                      <w:rFonts w:cs="Calibri"/>
                      <w:color w:val="000000"/>
                    </w:rPr>
                  </w:pPr>
                  <w:r>
                    <w:rPr>
                      <w:rFonts w:cs="Calibri"/>
                      <w:color w:val="000000"/>
                    </w:rPr>
                    <w:t>145/20 – střídání ročníků dle rozvrhu</w:t>
                  </w:r>
                </w:p>
              </w:tc>
              <w:tc>
                <w:tcPr>
                  <w:tcW w:w="2134" w:type="dxa"/>
                </w:tcPr>
                <w:p w14:paraId="5E9BA2C3" w14:textId="77777777" w:rsidR="006D795B" w:rsidRDefault="006D795B" w:rsidP="005053CD">
                  <w:pPr>
                    <w:rPr>
                      <w:rFonts w:cs="Calibri"/>
                      <w:color w:val="000000"/>
                    </w:rPr>
                  </w:pPr>
                  <w:r>
                    <w:rPr>
                      <w:rFonts w:cs="Calibri"/>
                      <w:color w:val="000000"/>
                    </w:rPr>
                    <w:t>Tvorba prostoru</w:t>
                  </w:r>
                </w:p>
              </w:tc>
            </w:tr>
            <w:tr w:rsidR="006D795B" w14:paraId="598525CA" w14:textId="77777777" w:rsidTr="005053CD">
              <w:tc>
                <w:tcPr>
                  <w:tcW w:w="2482" w:type="dxa"/>
                  <w:vAlign w:val="bottom"/>
                </w:tcPr>
                <w:p w14:paraId="46B38C31" w14:textId="77777777" w:rsidR="006D795B" w:rsidRDefault="006D795B" w:rsidP="005053CD">
                  <w:pPr>
                    <w:rPr>
                      <w:rFonts w:cs="Calibri"/>
                      <w:color w:val="000000"/>
                    </w:rPr>
                  </w:pPr>
                  <w:r w:rsidRPr="00173C24">
                    <w:rPr>
                      <w:rFonts w:cs="Calibri"/>
                      <w:color w:val="000000"/>
                    </w:rPr>
                    <w:t>Ateliér</w:t>
                  </w:r>
                  <w:r>
                    <w:rPr>
                      <w:rFonts w:cs="Calibri"/>
                      <w:color w:val="000000"/>
                    </w:rPr>
                    <w:t xml:space="preserve"> 16/204</w:t>
                  </w:r>
                </w:p>
              </w:tc>
              <w:tc>
                <w:tcPr>
                  <w:tcW w:w="3677" w:type="dxa"/>
                </w:tcPr>
                <w:p w14:paraId="711605FF" w14:textId="77777777" w:rsidR="006D795B" w:rsidRDefault="006D795B" w:rsidP="005053CD">
                  <w:pPr>
                    <w:rPr>
                      <w:rFonts w:cs="Calibri"/>
                      <w:color w:val="000000"/>
                    </w:rPr>
                  </w:pPr>
                  <w:r>
                    <w:rPr>
                      <w:rFonts w:cs="Calibri"/>
                      <w:color w:val="000000"/>
                    </w:rPr>
                    <w:t>56/10 – střídání ročníků dle rozvrhu</w:t>
                  </w:r>
                </w:p>
              </w:tc>
              <w:tc>
                <w:tcPr>
                  <w:tcW w:w="2134" w:type="dxa"/>
                </w:tcPr>
                <w:p w14:paraId="74F0EB70" w14:textId="77777777" w:rsidR="006D795B" w:rsidRDefault="006D795B" w:rsidP="005053CD">
                  <w:pPr>
                    <w:rPr>
                      <w:rFonts w:cs="Calibri"/>
                      <w:color w:val="000000"/>
                    </w:rPr>
                  </w:pPr>
                  <w:r>
                    <w:rPr>
                      <w:rFonts w:cs="Calibri"/>
                      <w:color w:val="000000"/>
                    </w:rPr>
                    <w:t>Design šperku</w:t>
                  </w:r>
                </w:p>
              </w:tc>
            </w:tr>
          </w:tbl>
          <w:p w14:paraId="6407AB32" w14:textId="77777777" w:rsidR="006D795B" w:rsidRDefault="006D795B" w:rsidP="005053CD">
            <w:pPr>
              <w:rPr>
                <w:rFonts w:cs="Calibri"/>
                <w:color w:val="000000"/>
              </w:rPr>
            </w:pPr>
          </w:p>
          <w:p w14:paraId="3FCAC744" w14:textId="77777777" w:rsidR="006D795B" w:rsidRPr="00D5748D" w:rsidRDefault="006D795B" w:rsidP="005E15F4">
            <w:pPr>
              <w:jc w:val="both"/>
              <w:rPr>
                <w:rFonts w:cs="Calibri"/>
                <w:color w:val="000000"/>
              </w:rPr>
            </w:pPr>
            <w:r w:rsidRPr="00825850">
              <w:rPr>
                <w:rFonts w:cs="Calibri"/>
                <w:b/>
                <w:color w:val="000000"/>
              </w:rPr>
              <w:t>Počítačové učebny U41,</w:t>
            </w:r>
            <w:r>
              <w:rPr>
                <w:rFonts w:cs="Calibri"/>
                <w:b/>
                <w:color w:val="000000"/>
              </w:rPr>
              <w:t xml:space="preserve"> </w:t>
            </w:r>
            <w:r w:rsidRPr="00825850">
              <w:rPr>
                <w:rFonts w:cs="Calibri"/>
                <w:b/>
                <w:color w:val="000000"/>
              </w:rPr>
              <w:t>U16:</w:t>
            </w:r>
            <w:r w:rsidRPr="00D5748D">
              <w:rPr>
                <w:rFonts w:cs="Calibri"/>
                <w:color w:val="000000"/>
              </w:rPr>
              <w:t xml:space="preserve"> počet pracovních míst odpovídá poštu PC, které jsou vybaveny odpovídajícími SW.</w:t>
            </w:r>
          </w:p>
          <w:p w14:paraId="614B5DB5" w14:textId="77777777" w:rsidR="006D795B" w:rsidRDefault="006D795B" w:rsidP="005E15F4">
            <w:pPr>
              <w:jc w:val="both"/>
              <w:rPr>
                <w:rFonts w:cs="Calibri"/>
                <w:color w:val="000000"/>
              </w:rPr>
            </w:pPr>
            <w:r w:rsidRPr="009607EB">
              <w:rPr>
                <w:rFonts w:cs="Calibri"/>
                <w:color w:val="000000"/>
              </w:rPr>
              <w:t>Adobe Creative Suite, ArchiCAD, Autodesk Mudbox, Binaural Odyssey, Blender, Bodyless, Cinema 4D, CLO, Compressor, CorelDRAW X4, DaVinci Resolve, Dragonframe, Flamingo, FontLAB, Glyphs, Houdini, Magic Bullet Suite, Meditation VR, Microsoft Office, Motion, Nuke, Oculus, Reality Capture, Reflect Horizons, Rhino, Solidworks, TV Animation Pro, Unity, V-Ray.</w:t>
            </w:r>
          </w:p>
          <w:p w14:paraId="2356D913" w14:textId="77777777" w:rsidR="006D795B" w:rsidRDefault="006D795B" w:rsidP="005053CD">
            <w:pPr>
              <w:rPr>
                <w:rFonts w:cs="Calibri"/>
                <w:b/>
                <w:color w:val="000000"/>
              </w:rPr>
            </w:pPr>
          </w:p>
          <w:p w14:paraId="55D26C18" w14:textId="77777777" w:rsidR="006D795B" w:rsidRPr="00982DF2" w:rsidRDefault="006D795B" w:rsidP="005053CD">
            <w:pPr>
              <w:rPr>
                <w:rFonts w:ascii="Calibri" w:hAnsi="Calibri" w:cs="Calibri"/>
              </w:rPr>
            </w:pPr>
            <w:r w:rsidRPr="00825850">
              <w:rPr>
                <w:rFonts w:cs="Calibri"/>
                <w:b/>
                <w:color w:val="000000"/>
              </w:rPr>
              <w:t>Počítačové učebny U41, U16</w:t>
            </w:r>
            <w:r w:rsidRPr="00173C24">
              <w:rPr>
                <w:rFonts w:cs="Calibri"/>
                <w:color w:val="000000"/>
              </w:rPr>
              <w:t>:</w:t>
            </w:r>
          </w:p>
          <w:tbl>
            <w:tblPr>
              <w:tblStyle w:val="Mkatabulky"/>
              <w:tblW w:w="0" w:type="auto"/>
              <w:tblLayout w:type="fixed"/>
              <w:tblLook w:val="04A0" w:firstRow="1" w:lastRow="0" w:firstColumn="1" w:lastColumn="0" w:noHBand="0" w:noVBand="1"/>
            </w:tblPr>
            <w:tblGrid>
              <w:gridCol w:w="3032"/>
              <w:gridCol w:w="2745"/>
              <w:gridCol w:w="2693"/>
            </w:tblGrid>
            <w:tr w:rsidR="006D795B" w14:paraId="7EBC23A7" w14:textId="77777777" w:rsidTr="005053CD">
              <w:tc>
                <w:tcPr>
                  <w:tcW w:w="3032" w:type="dxa"/>
                  <w:shd w:val="clear" w:color="auto" w:fill="DEEAF6" w:themeFill="accent1" w:themeFillTint="33"/>
                </w:tcPr>
                <w:p w14:paraId="0489A56C" w14:textId="77777777" w:rsidR="006D795B" w:rsidRDefault="006D795B" w:rsidP="005053CD">
                  <w:pPr>
                    <w:rPr>
                      <w:rFonts w:cs="Calibri"/>
                      <w:b/>
                      <w:color w:val="000000"/>
                    </w:rPr>
                  </w:pPr>
                  <w:r w:rsidRPr="00217EB1">
                    <w:rPr>
                      <w:rFonts w:cs="Calibri"/>
                    </w:rPr>
                    <w:t>Číslo učebny</w:t>
                  </w:r>
                </w:p>
              </w:tc>
              <w:tc>
                <w:tcPr>
                  <w:tcW w:w="2745" w:type="dxa"/>
                  <w:shd w:val="clear" w:color="auto" w:fill="DEEAF6" w:themeFill="accent1" w:themeFillTint="33"/>
                </w:tcPr>
                <w:p w14:paraId="2F9BC566" w14:textId="2D4F13F5" w:rsidR="006D795B" w:rsidRDefault="005E15F4" w:rsidP="005053CD">
                  <w:pPr>
                    <w:rPr>
                      <w:rFonts w:cs="Calibri"/>
                      <w:b/>
                      <w:color w:val="000000"/>
                    </w:rPr>
                  </w:pPr>
                  <w:r>
                    <w:rPr>
                      <w:rFonts w:cs="Calibri"/>
                      <w:color w:val="000000"/>
                    </w:rPr>
                    <w:t>m</w:t>
                  </w:r>
                  <w:r>
                    <w:rPr>
                      <w:color w:val="000000"/>
                    </w:rPr>
                    <w:t>²</w:t>
                  </w:r>
                  <w:r w:rsidRPr="00C27CF2">
                    <w:rPr>
                      <w:rFonts w:cs="Calibri"/>
                      <w:color w:val="000000"/>
                    </w:rPr>
                    <w:t xml:space="preserve">/počet </w:t>
                  </w:r>
                  <w:r>
                    <w:rPr>
                      <w:rFonts w:cs="Calibri"/>
                      <w:color w:val="000000"/>
                    </w:rPr>
                    <w:t>míst</w:t>
                  </w:r>
                </w:p>
              </w:tc>
              <w:tc>
                <w:tcPr>
                  <w:tcW w:w="2693" w:type="dxa"/>
                  <w:shd w:val="clear" w:color="auto" w:fill="DEEAF6" w:themeFill="accent1" w:themeFillTint="33"/>
                </w:tcPr>
                <w:p w14:paraId="05F0B77E" w14:textId="77777777" w:rsidR="006D795B" w:rsidRDefault="006D795B" w:rsidP="005053CD">
                  <w:pPr>
                    <w:rPr>
                      <w:rFonts w:cs="Calibri"/>
                      <w:b/>
                      <w:color w:val="000000"/>
                    </w:rPr>
                  </w:pPr>
                  <w:r>
                    <w:rPr>
                      <w:rFonts w:cs="Calibri"/>
                      <w:color w:val="000000"/>
                    </w:rPr>
                    <w:t>Specializace</w:t>
                  </w:r>
                </w:p>
              </w:tc>
            </w:tr>
            <w:tr w:rsidR="006D795B" w14:paraId="0D67A169" w14:textId="77777777" w:rsidTr="005053CD">
              <w:tc>
                <w:tcPr>
                  <w:tcW w:w="3032" w:type="dxa"/>
                  <w:vAlign w:val="bottom"/>
                </w:tcPr>
                <w:p w14:paraId="12B0B76E" w14:textId="77777777" w:rsidR="006D795B" w:rsidRDefault="006D795B" w:rsidP="005053CD">
                  <w:pPr>
                    <w:rPr>
                      <w:rFonts w:cs="Calibri"/>
                      <w:b/>
                      <w:color w:val="000000"/>
                    </w:rPr>
                  </w:pPr>
                  <w:r w:rsidRPr="00217EB1">
                    <w:rPr>
                      <w:rFonts w:cs="Calibri"/>
                    </w:rPr>
                    <w:t>Počítačové učebny 41/309</w:t>
                  </w:r>
                </w:p>
              </w:tc>
              <w:tc>
                <w:tcPr>
                  <w:tcW w:w="2745" w:type="dxa"/>
                  <w:vAlign w:val="center"/>
                </w:tcPr>
                <w:p w14:paraId="2079B0E2" w14:textId="77777777" w:rsidR="006D795B" w:rsidRDefault="006D795B" w:rsidP="005053CD">
                  <w:pPr>
                    <w:rPr>
                      <w:rFonts w:cs="Calibri"/>
                      <w:b/>
                      <w:color w:val="000000"/>
                    </w:rPr>
                  </w:pPr>
                  <w:r w:rsidRPr="00217EB1">
                    <w:rPr>
                      <w:rFonts w:cs="Calibri"/>
                    </w:rPr>
                    <w:t xml:space="preserve">48,41/8 </w:t>
                  </w:r>
                </w:p>
              </w:tc>
              <w:tc>
                <w:tcPr>
                  <w:tcW w:w="2693" w:type="dxa"/>
                </w:tcPr>
                <w:p w14:paraId="7783913C" w14:textId="77777777" w:rsidR="006D795B" w:rsidRDefault="006D795B" w:rsidP="005053CD">
                  <w:pPr>
                    <w:rPr>
                      <w:rFonts w:cs="Calibri"/>
                      <w:b/>
                      <w:color w:val="000000"/>
                    </w:rPr>
                  </w:pPr>
                  <w:r w:rsidRPr="00217EB1">
                    <w:rPr>
                      <w:rFonts w:cs="Calibri"/>
                    </w:rPr>
                    <w:t>Grafický design</w:t>
                  </w:r>
                </w:p>
              </w:tc>
            </w:tr>
            <w:tr w:rsidR="006D795B" w:rsidRPr="00156844" w14:paraId="5AA48AAB" w14:textId="77777777" w:rsidTr="005053CD">
              <w:tc>
                <w:tcPr>
                  <w:tcW w:w="3032" w:type="dxa"/>
                  <w:vAlign w:val="bottom"/>
                </w:tcPr>
                <w:p w14:paraId="5BA8014D" w14:textId="77777777" w:rsidR="006D795B" w:rsidRDefault="006D795B" w:rsidP="005053CD">
                  <w:pPr>
                    <w:rPr>
                      <w:rFonts w:cs="Calibri"/>
                      <w:b/>
                      <w:color w:val="000000"/>
                    </w:rPr>
                  </w:pPr>
                  <w:r w:rsidRPr="00217EB1">
                    <w:rPr>
                      <w:rFonts w:cs="Calibri"/>
                    </w:rPr>
                    <w:t>Počítačové učebny 41/209</w:t>
                  </w:r>
                </w:p>
              </w:tc>
              <w:tc>
                <w:tcPr>
                  <w:tcW w:w="2745" w:type="dxa"/>
                  <w:vAlign w:val="bottom"/>
                </w:tcPr>
                <w:p w14:paraId="5746BDBD" w14:textId="77777777" w:rsidR="006D795B" w:rsidRDefault="006D795B" w:rsidP="005053CD">
                  <w:pPr>
                    <w:rPr>
                      <w:rFonts w:cs="Calibri"/>
                      <w:b/>
                      <w:color w:val="000000"/>
                    </w:rPr>
                  </w:pPr>
                  <w:r w:rsidRPr="00217EB1">
                    <w:rPr>
                      <w:rFonts w:cs="Calibri"/>
                    </w:rPr>
                    <w:t xml:space="preserve">58,5/16 </w:t>
                  </w:r>
                </w:p>
              </w:tc>
              <w:tc>
                <w:tcPr>
                  <w:tcW w:w="2693" w:type="dxa"/>
                </w:tcPr>
                <w:p w14:paraId="4FE9E289" w14:textId="77777777" w:rsidR="006D795B" w:rsidRPr="00156844" w:rsidRDefault="006D795B" w:rsidP="005053CD">
                  <w:pPr>
                    <w:rPr>
                      <w:rFonts w:cs="Calibri"/>
                      <w:color w:val="000000"/>
                    </w:rPr>
                  </w:pPr>
                  <w:r w:rsidRPr="00156844">
                    <w:rPr>
                      <w:rFonts w:cs="Calibri"/>
                      <w:color w:val="000000"/>
                    </w:rPr>
                    <w:t>FMK</w:t>
                  </w:r>
                </w:p>
              </w:tc>
            </w:tr>
            <w:tr w:rsidR="006D795B" w:rsidRPr="00156844" w14:paraId="6427D5F7" w14:textId="77777777" w:rsidTr="005053CD">
              <w:tc>
                <w:tcPr>
                  <w:tcW w:w="3032" w:type="dxa"/>
                  <w:vAlign w:val="bottom"/>
                </w:tcPr>
                <w:p w14:paraId="7568A759" w14:textId="77777777" w:rsidR="006D795B" w:rsidRDefault="006D795B" w:rsidP="005053CD">
                  <w:pPr>
                    <w:rPr>
                      <w:rFonts w:cs="Calibri"/>
                      <w:b/>
                      <w:color w:val="000000"/>
                    </w:rPr>
                  </w:pPr>
                  <w:r w:rsidRPr="00217EB1">
                    <w:rPr>
                      <w:rFonts w:cs="Calibri"/>
                    </w:rPr>
                    <w:t>Počítačové učebny 16/307</w:t>
                  </w:r>
                </w:p>
              </w:tc>
              <w:tc>
                <w:tcPr>
                  <w:tcW w:w="2745" w:type="dxa"/>
                  <w:vAlign w:val="bottom"/>
                </w:tcPr>
                <w:p w14:paraId="4AE8EA62" w14:textId="77777777" w:rsidR="006D795B" w:rsidRDefault="006D795B" w:rsidP="005053CD">
                  <w:pPr>
                    <w:rPr>
                      <w:rFonts w:cs="Calibri"/>
                      <w:b/>
                      <w:color w:val="000000"/>
                    </w:rPr>
                  </w:pPr>
                  <w:r w:rsidRPr="00217EB1">
                    <w:rPr>
                      <w:rFonts w:cs="Calibri"/>
                    </w:rPr>
                    <w:t>57,7/17</w:t>
                  </w:r>
                </w:p>
              </w:tc>
              <w:tc>
                <w:tcPr>
                  <w:tcW w:w="2693" w:type="dxa"/>
                </w:tcPr>
                <w:p w14:paraId="64747E8D" w14:textId="77777777" w:rsidR="006D795B" w:rsidRPr="00156844" w:rsidRDefault="006D795B" w:rsidP="005053CD">
                  <w:pPr>
                    <w:rPr>
                      <w:rFonts w:cs="Calibri"/>
                      <w:color w:val="000000"/>
                    </w:rPr>
                  </w:pPr>
                  <w:r w:rsidRPr="00156844">
                    <w:rPr>
                      <w:rFonts w:cs="Calibri"/>
                      <w:color w:val="000000"/>
                    </w:rPr>
                    <w:t>FMK</w:t>
                  </w:r>
                </w:p>
              </w:tc>
            </w:tr>
          </w:tbl>
          <w:p w14:paraId="67485066" w14:textId="77777777" w:rsidR="006D795B" w:rsidRPr="00D5748D" w:rsidRDefault="006D795B" w:rsidP="005053CD">
            <w:pPr>
              <w:rPr>
                <w:rFonts w:cs="Calibri"/>
                <w:color w:val="000000"/>
              </w:rPr>
            </w:pPr>
          </w:p>
          <w:p w14:paraId="5C4159EE" w14:textId="77777777" w:rsidR="006D795B" w:rsidRPr="00825850" w:rsidRDefault="006D795B" w:rsidP="005053CD">
            <w:pPr>
              <w:rPr>
                <w:rFonts w:cs="Calibri"/>
                <w:b/>
                <w:color w:val="000000"/>
              </w:rPr>
            </w:pPr>
            <w:r w:rsidRPr="00825850">
              <w:rPr>
                <w:rFonts w:cs="Calibri"/>
                <w:b/>
                <w:color w:val="000000"/>
              </w:rPr>
              <w:t>Pracovní stanice s PC U41, U16:</w:t>
            </w:r>
          </w:p>
          <w:tbl>
            <w:tblPr>
              <w:tblW w:w="8465" w:type="dxa"/>
              <w:shd w:val="clear" w:color="auto" w:fill="FFFFFF"/>
              <w:tblLayout w:type="fixed"/>
              <w:tblCellMar>
                <w:left w:w="0" w:type="dxa"/>
                <w:right w:w="0" w:type="dxa"/>
              </w:tblCellMar>
              <w:tblLook w:val="04A0" w:firstRow="1" w:lastRow="0" w:firstColumn="1" w:lastColumn="0" w:noHBand="0" w:noVBand="1"/>
            </w:tblPr>
            <w:tblGrid>
              <w:gridCol w:w="811"/>
              <w:gridCol w:w="2977"/>
              <w:gridCol w:w="4677"/>
            </w:tblGrid>
            <w:tr w:rsidR="006D795B" w:rsidRPr="00173C24" w14:paraId="717F4DE6" w14:textId="77777777" w:rsidTr="005053CD">
              <w:tc>
                <w:tcPr>
                  <w:tcW w:w="811" w:type="dxa"/>
                  <w:tcBorders>
                    <w:top w:val="single" w:sz="8" w:space="0" w:color="auto"/>
                    <w:left w:val="single" w:sz="8" w:space="0" w:color="auto"/>
                    <w:bottom w:val="single" w:sz="8" w:space="0" w:color="auto"/>
                    <w:right w:val="single" w:sz="8" w:space="0" w:color="auto"/>
                  </w:tcBorders>
                  <w:shd w:val="clear" w:color="auto" w:fill="DEEAF6" w:themeFill="accent1" w:themeFillTint="33"/>
                  <w:tcMar>
                    <w:top w:w="0" w:type="dxa"/>
                    <w:left w:w="70" w:type="dxa"/>
                    <w:bottom w:w="0" w:type="dxa"/>
                    <w:right w:w="70" w:type="dxa"/>
                  </w:tcMar>
                  <w:hideMark/>
                </w:tcPr>
                <w:p w14:paraId="5223E97C" w14:textId="77777777" w:rsidR="006D795B" w:rsidRPr="00173C24" w:rsidRDefault="006D795B" w:rsidP="005053CD">
                  <w:pPr>
                    <w:jc w:val="both"/>
                    <w:rPr>
                      <w:rFonts w:cs="Calibri"/>
                      <w:color w:val="000000"/>
                    </w:rPr>
                  </w:pPr>
                  <w:r w:rsidRPr="00173C24">
                    <w:rPr>
                      <w:rFonts w:cs="Calibri"/>
                      <w:color w:val="000000"/>
                    </w:rPr>
                    <w:t>Celkem</w:t>
                  </w:r>
                </w:p>
              </w:tc>
              <w:tc>
                <w:tcPr>
                  <w:tcW w:w="2977" w:type="dxa"/>
                  <w:tcBorders>
                    <w:top w:val="single" w:sz="8" w:space="0" w:color="auto"/>
                    <w:left w:val="nil"/>
                    <w:bottom w:val="single" w:sz="8" w:space="0" w:color="auto"/>
                    <w:right w:val="single" w:sz="8" w:space="0" w:color="auto"/>
                  </w:tcBorders>
                  <w:shd w:val="clear" w:color="auto" w:fill="DEEAF6" w:themeFill="accent1" w:themeFillTint="33"/>
                  <w:tcMar>
                    <w:top w:w="0" w:type="dxa"/>
                    <w:left w:w="70" w:type="dxa"/>
                    <w:bottom w:w="0" w:type="dxa"/>
                    <w:right w:w="70" w:type="dxa"/>
                  </w:tcMar>
                  <w:hideMark/>
                </w:tcPr>
                <w:p w14:paraId="46C114B6" w14:textId="77777777" w:rsidR="006D795B" w:rsidRPr="00173C24" w:rsidRDefault="006D795B" w:rsidP="005053CD">
                  <w:pPr>
                    <w:jc w:val="both"/>
                    <w:rPr>
                      <w:rFonts w:cs="Calibri"/>
                      <w:color w:val="000000"/>
                    </w:rPr>
                  </w:pPr>
                  <w:r w:rsidRPr="00173C24">
                    <w:rPr>
                      <w:rFonts w:cs="Calibri"/>
                      <w:color w:val="000000"/>
                    </w:rPr>
                    <w:t>Studovny, učebny a laboratoře</w:t>
                  </w:r>
                </w:p>
              </w:tc>
              <w:tc>
                <w:tcPr>
                  <w:tcW w:w="4677" w:type="dxa"/>
                  <w:tcBorders>
                    <w:top w:val="single" w:sz="8" w:space="0" w:color="auto"/>
                    <w:left w:val="nil"/>
                    <w:bottom w:val="single" w:sz="8" w:space="0" w:color="auto"/>
                    <w:right w:val="single" w:sz="8" w:space="0" w:color="auto"/>
                  </w:tcBorders>
                  <w:shd w:val="clear" w:color="auto" w:fill="DEEAF6" w:themeFill="accent1" w:themeFillTint="33"/>
                  <w:tcMar>
                    <w:top w:w="0" w:type="dxa"/>
                    <w:left w:w="70" w:type="dxa"/>
                    <w:bottom w:w="0" w:type="dxa"/>
                    <w:right w:w="70" w:type="dxa"/>
                  </w:tcMar>
                  <w:hideMark/>
                </w:tcPr>
                <w:p w14:paraId="78445BB6" w14:textId="77777777" w:rsidR="006D795B" w:rsidRPr="00173C24" w:rsidRDefault="006D795B" w:rsidP="005053CD">
                  <w:pPr>
                    <w:jc w:val="both"/>
                    <w:rPr>
                      <w:rFonts w:cs="Calibri"/>
                      <w:color w:val="000000"/>
                    </w:rPr>
                  </w:pPr>
                  <w:r w:rsidRPr="00173C24">
                    <w:rPr>
                      <w:rFonts w:cs="Calibri"/>
                      <w:color w:val="000000"/>
                    </w:rPr>
                    <w:t>Ostatní pracoviště</w:t>
                  </w:r>
                </w:p>
              </w:tc>
            </w:tr>
            <w:tr w:rsidR="006D795B" w:rsidRPr="00173C24" w14:paraId="65F01500" w14:textId="77777777" w:rsidTr="005053CD">
              <w:tc>
                <w:tcPr>
                  <w:tcW w:w="811"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hideMark/>
                </w:tcPr>
                <w:p w14:paraId="3BDC6944" w14:textId="77777777" w:rsidR="006D795B" w:rsidRPr="00173C24" w:rsidRDefault="006D795B" w:rsidP="005053CD">
                  <w:pPr>
                    <w:rPr>
                      <w:rFonts w:cs="Calibri"/>
                      <w:color w:val="000000"/>
                    </w:rPr>
                  </w:pPr>
                  <w:r w:rsidRPr="00173C24">
                    <w:rPr>
                      <w:rFonts w:cs="Calibri"/>
                      <w:color w:val="000000"/>
                    </w:rPr>
                    <w:t>U4</w:t>
                  </w:r>
                </w:p>
              </w:tc>
              <w:tc>
                <w:tcPr>
                  <w:tcW w:w="2977" w:type="dxa"/>
                  <w:tcBorders>
                    <w:top w:val="nil"/>
                    <w:left w:val="nil"/>
                    <w:bottom w:val="single" w:sz="8" w:space="0" w:color="auto"/>
                    <w:right w:val="single" w:sz="8" w:space="0" w:color="auto"/>
                  </w:tcBorders>
                  <w:shd w:val="clear" w:color="auto" w:fill="FFFFFF"/>
                  <w:tcMar>
                    <w:top w:w="0" w:type="dxa"/>
                    <w:left w:w="70" w:type="dxa"/>
                    <w:bottom w:w="0" w:type="dxa"/>
                    <w:right w:w="70" w:type="dxa"/>
                  </w:tcMar>
                  <w:hideMark/>
                </w:tcPr>
                <w:p w14:paraId="11BF2129" w14:textId="77777777" w:rsidR="006D795B" w:rsidRPr="00173C24" w:rsidRDefault="006D795B" w:rsidP="005053CD">
                  <w:pPr>
                    <w:rPr>
                      <w:rFonts w:cs="Calibri"/>
                      <w:color w:val="000000"/>
                    </w:rPr>
                  </w:pPr>
                  <w:r w:rsidRPr="009607EB">
                    <w:rPr>
                      <w:rFonts w:cs="Calibri"/>
                      <w:color w:val="000000"/>
                    </w:rPr>
                    <w:t>100 pracovních stanic</w:t>
                  </w:r>
                </w:p>
              </w:tc>
              <w:tc>
                <w:tcPr>
                  <w:tcW w:w="4677" w:type="dxa"/>
                  <w:tcBorders>
                    <w:top w:val="nil"/>
                    <w:left w:val="nil"/>
                    <w:bottom w:val="single" w:sz="8" w:space="0" w:color="auto"/>
                    <w:right w:val="single" w:sz="8" w:space="0" w:color="auto"/>
                  </w:tcBorders>
                  <w:shd w:val="clear" w:color="auto" w:fill="FFFFFF"/>
                  <w:tcMar>
                    <w:top w:w="0" w:type="dxa"/>
                    <w:left w:w="70" w:type="dxa"/>
                    <w:bottom w:w="0" w:type="dxa"/>
                    <w:right w:w="70" w:type="dxa"/>
                  </w:tcMar>
                  <w:hideMark/>
                </w:tcPr>
                <w:p w14:paraId="6C67D1FF" w14:textId="77777777" w:rsidR="006D795B" w:rsidRPr="00173C24" w:rsidRDefault="006D795B" w:rsidP="005053CD">
                  <w:pPr>
                    <w:rPr>
                      <w:rFonts w:cs="Calibri"/>
                      <w:color w:val="000000"/>
                    </w:rPr>
                  </w:pPr>
                  <w:r w:rsidRPr="009607EB">
                    <w:rPr>
                      <w:rFonts w:cs="Calibri"/>
                      <w:color w:val="000000"/>
                    </w:rPr>
                    <w:t>70 pracovních stanic + 81 přenosných počítačů</w:t>
                  </w:r>
                </w:p>
              </w:tc>
            </w:tr>
            <w:tr w:rsidR="006D795B" w:rsidRPr="00173C24" w14:paraId="6912CF5D" w14:textId="77777777" w:rsidTr="005053CD">
              <w:tc>
                <w:tcPr>
                  <w:tcW w:w="811"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hideMark/>
                </w:tcPr>
                <w:p w14:paraId="46629A75" w14:textId="77777777" w:rsidR="006D795B" w:rsidRPr="00173C24" w:rsidRDefault="006D795B" w:rsidP="005053CD">
                  <w:pPr>
                    <w:rPr>
                      <w:rFonts w:cs="Calibri"/>
                      <w:color w:val="000000"/>
                    </w:rPr>
                  </w:pPr>
                  <w:r w:rsidRPr="00173C24">
                    <w:rPr>
                      <w:rFonts w:cs="Calibri"/>
                      <w:color w:val="000000"/>
                    </w:rPr>
                    <w:t>U16</w:t>
                  </w:r>
                </w:p>
              </w:tc>
              <w:tc>
                <w:tcPr>
                  <w:tcW w:w="2977" w:type="dxa"/>
                  <w:tcBorders>
                    <w:top w:val="nil"/>
                    <w:left w:val="nil"/>
                    <w:bottom w:val="single" w:sz="8" w:space="0" w:color="auto"/>
                    <w:right w:val="single" w:sz="8" w:space="0" w:color="auto"/>
                  </w:tcBorders>
                  <w:shd w:val="clear" w:color="auto" w:fill="FFFFFF"/>
                  <w:tcMar>
                    <w:top w:w="0" w:type="dxa"/>
                    <w:left w:w="70" w:type="dxa"/>
                    <w:bottom w:w="0" w:type="dxa"/>
                    <w:right w:w="70" w:type="dxa"/>
                  </w:tcMar>
                  <w:hideMark/>
                </w:tcPr>
                <w:p w14:paraId="4FCC6533" w14:textId="77777777" w:rsidR="006D795B" w:rsidRPr="00173C24" w:rsidRDefault="006D795B" w:rsidP="005053CD">
                  <w:pPr>
                    <w:rPr>
                      <w:rFonts w:cs="Calibri"/>
                      <w:color w:val="000000"/>
                    </w:rPr>
                  </w:pPr>
                  <w:r w:rsidRPr="009607EB">
                    <w:rPr>
                      <w:rFonts w:cs="Calibri"/>
                      <w:color w:val="000000"/>
                    </w:rPr>
                    <w:t>48 pracovních stanic</w:t>
                  </w:r>
                </w:p>
              </w:tc>
              <w:tc>
                <w:tcPr>
                  <w:tcW w:w="4677" w:type="dxa"/>
                  <w:tcBorders>
                    <w:top w:val="nil"/>
                    <w:left w:val="nil"/>
                    <w:bottom w:val="single" w:sz="8" w:space="0" w:color="auto"/>
                    <w:right w:val="single" w:sz="8" w:space="0" w:color="auto"/>
                  </w:tcBorders>
                  <w:shd w:val="clear" w:color="auto" w:fill="FFFFFF"/>
                  <w:tcMar>
                    <w:top w:w="0" w:type="dxa"/>
                    <w:left w:w="70" w:type="dxa"/>
                    <w:bottom w:w="0" w:type="dxa"/>
                    <w:right w:w="70" w:type="dxa"/>
                  </w:tcMar>
                  <w:hideMark/>
                </w:tcPr>
                <w:p w14:paraId="6F53488A" w14:textId="77777777" w:rsidR="006D795B" w:rsidRPr="00173C24" w:rsidRDefault="006D795B" w:rsidP="005053CD">
                  <w:pPr>
                    <w:rPr>
                      <w:rFonts w:cs="Calibri"/>
                      <w:color w:val="000000"/>
                    </w:rPr>
                  </w:pPr>
                  <w:r w:rsidRPr="009607EB">
                    <w:rPr>
                      <w:rFonts w:cs="Calibri"/>
                      <w:color w:val="000000"/>
                    </w:rPr>
                    <w:t>24 pracovních stanic + 19 přenosných počítačů</w:t>
                  </w:r>
                </w:p>
              </w:tc>
            </w:tr>
          </w:tbl>
          <w:p w14:paraId="11AA1F18" w14:textId="77777777" w:rsidR="006D795B" w:rsidRDefault="006D795B" w:rsidP="005053CD">
            <w:pPr>
              <w:rPr>
                <w:rFonts w:cs="Calibri"/>
                <w:color w:val="000000"/>
              </w:rPr>
            </w:pPr>
          </w:p>
          <w:p w14:paraId="79C08E17" w14:textId="77777777" w:rsidR="006D795B" w:rsidRPr="00825850" w:rsidRDefault="006D795B" w:rsidP="005053CD">
            <w:pPr>
              <w:rPr>
                <w:rFonts w:cs="Calibri"/>
                <w:b/>
                <w:color w:val="000000"/>
              </w:rPr>
            </w:pPr>
            <w:r w:rsidRPr="00825850">
              <w:rPr>
                <w:rFonts w:cs="Calibri"/>
                <w:b/>
                <w:color w:val="000000"/>
              </w:rPr>
              <w:t>Multimediální učebny a kreslírny U41, U16:</w:t>
            </w:r>
          </w:p>
          <w:tbl>
            <w:tblPr>
              <w:tblStyle w:val="Mkatabulky"/>
              <w:tblW w:w="0" w:type="auto"/>
              <w:tblLayout w:type="fixed"/>
              <w:tblLook w:val="04A0" w:firstRow="1" w:lastRow="0" w:firstColumn="1" w:lastColumn="0" w:noHBand="0" w:noVBand="1"/>
            </w:tblPr>
            <w:tblGrid>
              <w:gridCol w:w="3032"/>
              <w:gridCol w:w="2745"/>
              <w:gridCol w:w="2693"/>
            </w:tblGrid>
            <w:tr w:rsidR="006D795B" w14:paraId="0C3A6341" w14:textId="77777777" w:rsidTr="005053CD">
              <w:tc>
                <w:tcPr>
                  <w:tcW w:w="3032" w:type="dxa"/>
                  <w:shd w:val="clear" w:color="auto" w:fill="DEEAF6" w:themeFill="accent1" w:themeFillTint="33"/>
                </w:tcPr>
                <w:p w14:paraId="6B17FAEB" w14:textId="77777777" w:rsidR="006D795B" w:rsidRDefault="006D795B" w:rsidP="005053CD">
                  <w:pPr>
                    <w:rPr>
                      <w:rFonts w:cs="Calibri"/>
                      <w:b/>
                      <w:color w:val="000000"/>
                    </w:rPr>
                  </w:pPr>
                  <w:r w:rsidRPr="00217EB1">
                    <w:rPr>
                      <w:rFonts w:cs="Calibri"/>
                    </w:rPr>
                    <w:t>Číslo učebny</w:t>
                  </w:r>
                </w:p>
              </w:tc>
              <w:tc>
                <w:tcPr>
                  <w:tcW w:w="2745" w:type="dxa"/>
                  <w:shd w:val="clear" w:color="auto" w:fill="DEEAF6" w:themeFill="accent1" w:themeFillTint="33"/>
                </w:tcPr>
                <w:p w14:paraId="1201FF3D" w14:textId="38A2A319" w:rsidR="006D795B" w:rsidRDefault="005E15F4" w:rsidP="005053CD">
                  <w:pPr>
                    <w:rPr>
                      <w:rFonts w:cs="Calibri"/>
                      <w:b/>
                      <w:color w:val="000000"/>
                    </w:rPr>
                  </w:pPr>
                  <w:r>
                    <w:rPr>
                      <w:rFonts w:cs="Calibri"/>
                      <w:color w:val="000000"/>
                    </w:rPr>
                    <w:t>m</w:t>
                  </w:r>
                  <w:r>
                    <w:rPr>
                      <w:color w:val="000000"/>
                    </w:rPr>
                    <w:t>²</w:t>
                  </w:r>
                  <w:r w:rsidRPr="00C27CF2">
                    <w:rPr>
                      <w:rFonts w:cs="Calibri"/>
                      <w:color w:val="000000"/>
                    </w:rPr>
                    <w:t xml:space="preserve">/počet </w:t>
                  </w:r>
                  <w:r>
                    <w:rPr>
                      <w:rFonts w:cs="Calibri"/>
                      <w:color w:val="000000"/>
                    </w:rPr>
                    <w:t>míst</w:t>
                  </w:r>
                </w:p>
              </w:tc>
              <w:tc>
                <w:tcPr>
                  <w:tcW w:w="2693" w:type="dxa"/>
                  <w:shd w:val="clear" w:color="auto" w:fill="DEEAF6" w:themeFill="accent1" w:themeFillTint="33"/>
                </w:tcPr>
                <w:p w14:paraId="71A96FFE" w14:textId="77777777" w:rsidR="006D795B" w:rsidRDefault="006D795B" w:rsidP="005053CD">
                  <w:pPr>
                    <w:rPr>
                      <w:rFonts w:cs="Calibri"/>
                      <w:b/>
                      <w:color w:val="000000"/>
                    </w:rPr>
                  </w:pPr>
                  <w:r>
                    <w:rPr>
                      <w:rFonts w:cs="Calibri"/>
                      <w:color w:val="000000"/>
                    </w:rPr>
                    <w:t>Fakulta</w:t>
                  </w:r>
                  <w:r w:rsidRPr="00C27CF2">
                    <w:rPr>
                      <w:rFonts w:cs="Calibri"/>
                      <w:color w:val="000000"/>
                    </w:rPr>
                    <w:t>/ústav/ateliér</w:t>
                  </w:r>
                </w:p>
              </w:tc>
            </w:tr>
            <w:tr w:rsidR="006D795B" w14:paraId="22631532" w14:textId="77777777" w:rsidTr="005053CD">
              <w:tc>
                <w:tcPr>
                  <w:tcW w:w="3032" w:type="dxa"/>
                  <w:vAlign w:val="bottom"/>
                </w:tcPr>
                <w:p w14:paraId="36FE7162" w14:textId="77777777" w:rsidR="006D795B" w:rsidRDefault="006D795B" w:rsidP="005053CD">
                  <w:pPr>
                    <w:rPr>
                      <w:rFonts w:cs="Calibri"/>
                      <w:b/>
                      <w:color w:val="000000"/>
                    </w:rPr>
                  </w:pPr>
                  <w:r w:rsidRPr="00173C24">
                    <w:rPr>
                      <w:rFonts w:cs="Calibri"/>
                      <w:color w:val="000000"/>
                    </w:rPr>
                    <w:t>Multimediální 41/201</w:t>
                  </w:r>
                </w:p>
              </w:tc>
              <w:tc>
                <w:tcPr>
                  <w:tcW w:w="2745" w:type="dxa"/>
                  <w:vAlign w:val="center"/>
                </w:tcPr>
                <w:p w14:paraId="5A507BFD" w14:textId="77777777" w:rsidR="006D795B" w:rsidRDefault="006D795B" w:rsidP="005053CD">
                  <w:pPr>
                    <w:rPr>
                      <w:rFonts w:cs="Calibri"/>
                      <w:b/>
                      <w:color w:val="000000"/>
                    </w:rPr>
                  </w:pPr>
                  <w:r w:rsidRPr="00173C24">
                    <w:rPr>
                      <w:rFonts w:cs="Calibri"/>
                      <w:color w:val="000000"/>
                    </w:rPr>
                    <w:t xml:space="preserve">81,37/80 </w:t>
                  </w:r>
                </w:p>
              </w:tc>
              <w:tc>
                <w:tcPr>
                  <w:tcW w:w="2693" w:type="dxa"/>
                  <w:vAlign w:val="bottom"/>
                </w:tcPr>
                <w:p w14:paraId="5CB18C60" w14:textId="77777777" w:rsidR="006D795B" w:rsidRDefault="006D795B" w:rsidP="005053CD">
                  <w:pPr>
                    <w:rPr>
                      <w:rFonts w:cs="Calibri"/>
                      <w:b/>
                      <w:color w:val="000000"/>
                    </w:rPr>
                  </w:pPr>
                  <w:r>
                    <w:rPr>
                      <w:rFonts w:cs="Calibri"/>
                      <w:color w:val="000000"/>
                    </w:rPr>
                    <w:t>FMK</w:t>
                  </w:r>
                </w:p>
              </w:tc>
            </w:tr>
            <w:tr w:rsidR="006D795B" w:rsidRPr="00156844" w14:paraId="750592C1" w14:textId="77777777" w:rsidTr="005053CD">
              <w:tc>
                <w:tcPr>
                  <w:tcW w:w="3032" w:type="dxa"/>
                  <w:vAlign w:val="bottom"/>
                </w:tcPr>
                <w:p w14:paraId="4E30DC3B" w14:textId="77777777" w:rsidR="006D795B" w:rsidRDefault="006D795B" w:rsidP="005053CD">
                  <w:pPr>
                    <w:rPr>
                      <w:rFonts w:cs="Calibri"/>
                      <w:b/>
                      <w:color w:val="000000"/>
                    </w:rPr>
                  </w:pPr>
                  <w:r w:rsidRPr="00173C24">
                    <w:rPr>
                      <w:rFonts w:cs="Calibri"/>
                      <w:color w:val="000000"/>
                    </w:rPr>
                    <w:t>AV centrum 41/305</w:t>
                  </w:r>
                </w:p>
              </w:tc>
              <w:tc>
                <w:tcPr>
                  <w:tcW w:w="2745" w:type="dxa"/>
                  <w:vAlign w:val="center"/>
                </w:tcPr>
                <w:p w14:paraId="437D9EB2" w14:textId="77777777" w:rsidR="006D795B" w:rsidRDefault="006D795B" w:rsidP="005053CD">
                  <w:pPr>
                    <w:rPr>
                      <w:rFonts w:cs="Calibri"/>
                      <w:b/>
                      <w:color w:val="000000"/>
                    </w:rPr>
                  </w:pPr>
                  <w:r w:rsidRPr="00173C24">
                    <w:rPr>
                      <w:rFonts w:cs="Calibri"/>
                      <w:color w:val="000000"/>
                    </w:rPr>
                    <w:t xml:space="preserve">80,1/50 </w:t>
                  </w:r>
                </w:p>
              </w:tc>
              <w:tc>
                <w:tcPr>
                  <w:tcW w:w="2693" w:type="dxa"/>
                  <w:vAlign w:val="bottom"/>
                </w:tcPr>
                <w:p w14:paraId="453DF5A5" w14:textId="77777777" w:rsidR="006D795B" w:rsidRPr="00156844" w:rsidRDefault="006D795B" w:rsidP="005053CD">
                  <w:pPr>
                    <w:rPr>
                      <w:rFonts w:cs="Calibri"/>
                      <w:color w:val="000000"/>
                    </w:rPr>
                  </w:pPr>
                  <w:r>
                    <w:rPr>
                      <w:rFonts w:cs="Calibri"/>
                      <w:color w:val="000000"/>
                    </w:rPr>
                    <w:t>FMK</w:t>
                  </w:r>
                  <w:r w:rsidRPr="00173C24">
                    <w:rPr>
                      <w:rFonts w:cs="Calibri"/>
                      <w:color w:val="000000"/>
                    </w:rPr>
                    <w:t>/AV</w:t>
                  </w:r>
                </w:p>
              </w:tc>
            </w:tr>
            <w:tr w:rsidR="006D795B" w:rsidRPr="00156844" w14:paraId="6111D0C7" w14:textId="77777777" w:rsidTr="005053CD">
              <w:tc>
                <w:tcPr>
                  <w:tcW w:w="3032" w:type="dxa"/>
                  <w:vAlign w:val="bottom"/>
                </w:tcPr>
                <w:p w14:paraId="71DBF1D1" w14:textId="77777777" w:rsidR="006D795B" w:rsidRDefault="006D795B" w:rsidP="005053CD">
                  <w:pPr>
                    <w:rPr>
                      <w:rFonts w:cs="Calibri"/>
                      <w:b/>
                      <w:color w:val="000000"/>
                    </w:rPr>
                  </w:pPr>
                  <w:r w:rsidRPr="00173C24">
                    <w:rPr>
                      <w:rFonts w:cs="Calibri"/>
                      <w:color w:val="000000"/>
                    </w:rPr>
                    <w:t>Kreslírna U16</w:t>
                  </w:r>
                </w:p>
              </w:tc>
              <w:tc>
                <w:tcPr>
                  <w:tcW w:w="2745" w:type="dxa"/>
                  <w:vAlign w:val="center"/>
                </w:tcPr>
                <w:p w14:paraId="1DD8DAEF" w14:textId="77777777" w:rsidR="006D795B" w:rsidRDefault="006D795B" w:rsidP="005053CD">
                  <w:pPr>
                    <w:rPr>
                      <w:rFonts w:cs="Calibri"/>
                      <w:b/>
                      <w:color w:val="000000"/>
                    </w:rPr>
                  </w:pPr>
                  <w:r w:rsidRPr="00173C24">
                    <w:rPr>
                      <w:rFonts w:cs="Calibri"/>
                      <w:color w:val="000000"/>
                    </w:rPr>
                    <w:t>120,13/15</w:t>
                  </w:r>
                </w:p>
              </w:tc>
              <w:tc>
                <w:tcPr>
                  <w:tcW w:w="2693" w:type="dxa"/>
                  <w:vAlign w:val="bottom"/>
                </w:tcPr>
                <w:p w14:paraId="2353CDFB" w14:textId="77777777" w:rsidR="006D795B" w:rsidRPr="00156844" w:rsidRDefault="006D795B" w:rsidP="005053CD">
                  <w:pPr>
                    <w:rPr>
                      <w:rFonts w:cs="Calibri"/>
                      <w:color w:val="000000"/>
                    </w:rPr>
                  </w:pPr>
                  <w:r>
                    <w:rPr>
                      <w:rFonts w:cs="Calibri"/>
                      <w:color w:val="000000"/>
                    </w:rPr>
                    <w:t>FMK</w:t>
                  </w:r>
                </w:p>
              </w:tc>
            </w:tr>
            <w:tr w:rsidR="006D795B" w:rsidRPr="00156844" w14:paraId="5F4CDCB9" w14:textId="77777777" w:rsidTr="005053CD">
              <w:tc>
                <w:tcPr>
                  <w:tcW w:w="3032" w:type="dxa"/>
                  <w:vAlign w:val="bottom"/>
                </w:tcPr>
                <w:p w14:paraId="03833DC9" w14:textId="77777777" w:rsidR="006D795B" w:rsidRDefault="006D795B" w:rsidP="005053CD">
                  <w:pPr>
                    <w:rPr>
                      <w:rFonts w:cs="Calibri"/>
                      <w:b/>
                      <w:color w:val="000000"/>
                    </w:rPr>
                  </w:pPr>
                  <w:r w:rsidRPr="00173C24">
                    <w:rPr>
                      <w:rFonts w:cs="Calibri"/>
                      <w:color w:val="000000"/>
                    </w:rPr>
                    <w:t>Kreslírna U42</w:t>
                  </w:r>
                </w:p>
              </w:tc>
              <w:tc>
                <w:tcPr>
                  <w:tcW w:w="2745" w:type="dxa"/>
                  <w:vAlign w:val="center"/>
                </w:tcPr>
                <w:p w14:paraId="5CE5F32D" w14:textId="77777777" w:rsidR="006D795B" w:rsidRDefault="006D795B" w:rsidP="005053CD">
                  <w:pPr>
                    <w:rPr>
                      <w:rFonts w:cs="Calibri"/>
                      <w:b/>
                      <w:color w:val="000000"/>
                    </w:rPr>
                  </w:pPr>
                  <w:r w:rsidRPr="00173C24">
                    <w:rPr>
                      <w:rFonts w:cs="Calibri"/>
                      <w:color w:val="000000"/>
                    </w:rPr>
                    <w:t xml:space="preserve">83,90/10 </w:t>
                  </w:r>
                </w:p>
              </w:tc>
              <w:tc>
                <w:tcPr>
                  <w:tcW w:w="2693" w:type="dxa"/>
                  <w:vAlign w:val="bottom"/>
                </w:tcPr>
                <w:p w14:paraId="7CAEF729" w14:textId="77777777" w:rsidR="006D795B" w:rsidRPr="00156844" w:rsidRDefault="006D795B" w:rsidP="005053CD">
                  <w:pPr>
                    <w:rPr>
                      <w:rFonts w:cs="Calibri"/>
                      <w:color w:val="000000"/>
                    </w:rPr>
                  </w:pPr>
                  <w:r>
                    <w:rPr>
                      <w:rFonts w:cs="Calibri"/>
                      <w:color w:val="000000"/>
                    </w:rPr>
                    <w:t>FMK</w:t>
                  </w:r>
                </w:p>
              </w:tc>
            </w:tr>
          </w:tbl>
          <w:p w14:paraId="22BC96BA" w14:textId="77777777" w:rsidR="006D795B" w:rsidRDefault="006D795B" w:rsidP="005053CD"/>
        </w:tc>
      </w:tr>
      <w:tr w:rsidR="006D795B" w14:paraId="364E613A" w14:textId="77777777" w:rsidTr="006D795B">
        <w:trPr>
          <w:trHeight w:val="166"/>
        </w:trPr>
        <w:tc>
          <w:tcPr>
            <w:tcW w:w="3335" w:type="dxa"/>
            <w:gridSpan w:val="3"/>
            <w:shd w:val="clear" w:color="auto" w:fill="F7CAAC"/>
          </w:tcPr>
          <w:p w14:paraId="6A7EDEBE" w14:textId="77777777" w:rsidR="006D795B" w:rsidRDefault="006D795B" w:rsidP="005053CD">
            <w:r w:rsidRPr="004D3AA2">
              <w:rPr>
                <w:b/>
              </w:rPr>
              <w:lastRenderedPageBreak/>
              <w:t>Z toho kapacita</w:t>
            </w:r>
            <w:r>
              <w:rPr>
                <w:b/>
              </w:rPr>
              <w:t xml:space="preserve"> v prostorách v nájmu</w:t>
            </w:r>
          </w:p>
        </w:tc>
        <w:tc>
          <w:tcPr>
            <w:tcW w:w="1274" w:type="dxa"/>
          </w:tcPr>
          <w:p w14:paraId="203416E9" w14:textId="77777777" w:rsidR="006D795B" w:rsidRDefault="006D795B" w:rsidP="005053CD">
            <w:r>
              <w:t>0</w:t>
            </w:r>
          </w:p>
        </w:tc>
        <w:tc>
          <w:tcPr>
            <w:tcW w:w="2321" w:type="dxa"/>
            <w:gridSpan w:val="2"/>
            <w:shd w:val="clear" w:color="auto" w:fill="F7CAAC"/>
          </w:tcPr>
          <w:p w14:paraId="095FB41A" w14:textId="77777777" w:rsidR="006D795B" w:rsidRDefault="006D795B" w:rsidP="005053CD">
            <w:r>
              <w:rPr>
                <w:b/>
                <w:shd w:val="clear" w:color="auto" w:fill="F7CAAC"/>
              </w:rPr>
              <w:t>Doba platnosti nájmu</w:t>
            </w:r>
          </w:p>
        </w:tc>
        <w:tc>
          <w:tcPr>
            <w:tcW w:w="2993" w:type="dxa"/>
            <w:gridSpan w:val="2"/>
          </w:tcPr>
          <w:p w14:paraId="378CF98D" w14:textId="77777777" w:rsidR="006D795B" w:rsidRDefault="006D795B" w:rsidP="005053CD">
            <w:r>
              <w:t>0</w:t>
            </w:r>
          </w:p>
        </w:tc>
      </w:tr>
      <w:tr w:rsidR="006D795B" w14:paraId="03A07317" w14:textId="77777777" w:rsidTr="006D795B">
        <w:trPr>
          <w:trHeight w:val="135"/>
        </w:trPr>
        <w:tc>
          <w:tcPr>
            <w:tcW w:w="9923" w:type="dxa"/>
            <w:gridSpan w:val="8"/>
            <w:shd w:val="clear" w:color="auto" w:fill="F7CAAC"/>
          </w:tcPr>
          <w:p w14:paraId="77F4C116" w14:textId="77777777" w:rsidR="006D795B" w:rsidRDefault="006D795B" w:rsidP="005053CD">
            <w:r>
              <w:rPr>
                <w:b/>
              </w:rPr>
              <w:t>Kapacita a popis odborné učebny</w:t>
            </w:r>
          </w:p>
        </w:tc>
      </w:tr>
      <w:tr w:rsidR="006D795B" w14:paraId="6190E8FC" w14:textId="77777777" w:rsidTr="006029D6">
        <w:trPr>
          <w:trHeight w:val="4389"/>
        </w:trPr>
        <w:tc>
          <w:tcPr>
            <w:tcW w:w="9923" w:type="dxa"/>
            <w:gridSpan w:val="8"/>
          </w:tcPr>
          <w:p w14:paraId="6F108891" w14:textId="2192F921" w:rsidR="006D795B" w:rsidRPr="009607EB" w:rsidRDefault="006D795B" w:rsidP="00C3155C">
            <w:pPr>
              <w:pStyle w:val="Bezmezer"/>
              <w:spacing w:before="120"/>
              <w:jc w:val="both"/>
              <w:rPr>
                <w:rFonts w:cs="Calibri"/>
                <w:b/>
                <w:color w:val="000000"/>
              </w:rPr>
            </w:pPr>
            <w:r w:rsidRPr="009607EB">
              <w:rPr>
                <w:rFonts w:cs="Calibri"/>
                <w:b/>
                <w:color w:val="000000"/>
              </w:rPr>
              <w:t>Technologická pracoviště</w:t>
            </w:r>
            <w:r w:rsidR="00D333E9">
              <w:rPr>
                <w:rFonts w:cs="Calibri"/>
                <w:b/>
                <w:color w:val="000000"/>
              </w:rPr>
              <w:t xml:space="preserve"> U41</w:t>
            </w:r>
            <w:r w:rsidRPr="009607EB">
              <w:rPr>
                <w:rFonts w:cs="Calibri"/>
                <w:b/>
                <w:color w:val="000000"/>
              </w:rPr>
              <w:t>:</w:t>
            </w:r>
          </w:p>
          <w:p w14:paraId="7E18AB80" w14:textId="4879DA1D" w:rsidR="006D795B" w:rsidRDefault="006D795B" w:rsidP="00C3155C">
            <w:pPr>
              <w:pStyle w:val="Bezmezer"/>
              <w:jc w:val="both"/>
            </w:pPr>
            <w:r>
              <w:t xml:space="preserve">Tiskové centrum FMK je vybaveno dvěma plottery EPSON 9900 s šířkou tisku 110 cm a velkoformátovou tiskárnou HP Latex 365 s šířkou 163 cm. Tiskárny jsou připojeny k softwarovému RIPu EFI Fiery XF. K dispozici je také profesionální produkční tiskové zařízení Konica Minolta AccurioPrint C3070L. PrintCentrum disponuje také laminovacím strojem </w:t>
            </w:r>
            <w:r w:rsidR="00C3155C">
              <w:br/>
            </w:r>
            <w:r>
              <w:t>o šířce 110 cm. Studenti mohou využívat také multifunkční zařízení, napojena ná platební systém SafeQ.</w:t>
            </w:r>
          </w:p>
          <w:p w14:paraId="13784730" w14:textId="77777777" w:rsidR="006D795B" w:rsidRPr="002F3F07" w:rsidRDefault="006D795B" w:rsidP="005053CD">
            <w:pPr>
              <w:pStyle w:val="Bezmezer"/>
            </w:pPr>
          </w:p>
          <w:p w14:paraId="084FAF51" w14:textId="77777777" w:rsidR="006D795B" w:rsidRPr="00F00A17" w:rsidRDefault="006D795B" w:rsidP="005053CD">
            <w:pPr>
              <w:pStyle w:val="Bezmezer"/>
              <w:rPr>
                <w:b/>
              </w:rPr>
            </w:pPr>
            <w:r w:rsidRPr="00825850">
              <w:rPr>
                <w:rFonts w:cs="Calibri"/>
                <w:b/>
                <w:color w:val="000000"/>
              </w:rPr>
              <w:t>Technologická pracoviště U16:</w:t>
            </w:r>
          </w:p>
          <w:tbl>
            <w:tblPr>
              <w:tblStyle w:val="Mkatabulky"/>
              <w:tblW w:w="0" w:type="auto"/>
              <w:tblLayout w:type="fixed"/>
              <w:tblLook w:val="04A0" w:firstRow="1" w:lastRow="0" w:firstColumn="1" w:lastColumn="0" w:noHBand="0" w:noVBand="1"/>
            </w:tblPr>
            <w:tblGrid>
              <w:gridCol w:w="3032"/>
              <w:gridCol w:w="2745"/>
              <w:gridCol w:w="2693"/>
            </w:tblGrid>
            <w:tr w:rsidR="006D795B" w14:paraId="266637A8" w14:textId="77777777" w:rsidTr="005053CD">
              <w:tc>
                <w:tcPr>
                  <w:tcW w:w="3032" w:type="dxa"/>
                  <w:shd w:val="clear" w:color="auto" w:fill="DEEAF6" w:themeFill="accent1" w:themeFillTint="33"/>
                </w:tcPr>
                <w:p w14:paraId="740576B6" w14:textId="77777777" w:rsidR="006D795B" w:rsidRDefault="006D795B" w:rsidP="005053CD">
                  <w:pPr>
                    <w:rPr>
                      <w:rFonts w:cs="Calibri"/>
                      <w:b/>
                      <w:color w:val="000000"/>
                    </w:rPr>
                  </w:pPr>
                  <w:r w:rsidRPr="00217EB1">
                    <w:rPr>
                      <w:rFonts w:cs="Calibri"/>
                    </w:rPr>
                    <w:t>Číslo učebny</w:t>
                  </w:r>
                </w:p>
              </w:tc>
              <w:tc>
                <w:tcPr>
                  <w:tcW w:w="2745" w:type="dxa"/>
                  <w:shd w:val="clear" w:color="auto" w:fill="DEEAF6" w:themeFill="accent1" w:themeFillTint="33"/>
                </w:tcPr>
                <w:p w14:paraId="10A81E7A" w14:textId="676E9215" w:rsidR="006D795B" w:rsidRDefault="005E15F4" w:rsidP="005053CD">
                  <w:pPr>
                    <w:rPr>
                      <w:rFonts w:cs="Calibri"/>
                      <w:b/>
                      <w:color w:val="000000"/>
                    </w:rPr>
                  </w:pPr>
                  <w:r>
                    <w:rPr>
                      <w:rFonts w:cs="Calibri"/>
                      <w:color w:val="000000"/>
                    </w:rPr>
                    <w:t>m</w:t>
                  </w:r>
                  <w:r>
                    <w:rPr>
                      <w:color w:val="000000"/>
                    </w:rPr>
                    <w:t>²</w:t>
                  </w:r>
                  <w:r w:rsidRPr="00C27CF2">
                    <w:rPr>
                      <w:rFonts w:cs="Calibri"/>
                      <w:color w:val="000000"/>
                    </w:rPr>
                    <w:t xml:space="preserve">/počet </w:t>
                  </w:r>
                  <w:r>
                    <w:rPr>
                      <w:rFonts w:cs="Calibri"/>
                      <w:color w:val="000000"/>
                    </w:rPr>
                    <w:t>míst</w:t>
                  </w:r>
                </w:p>
              </w:tc>
              <w:tc>
                <w:tcPr>
                  <w:tcW w:w="2693" w:type="dxa"/>
                  <w:shd w:val="clear" w:color="auto" w:fill="DEEAF6" w:themeFill="accent1" w:themeFillTint="33"/>
                </w:tcPr>
                <w:p w14:paraId="1CA5F9A0" w14:textId="77777777" w:rsidR="006D795B" w:rsidRDefault="006D795B" w:rsidP="005053CD">
                  <w:pPr>
                    <w:rPr>
                      <w:rFonts w:cs="Calibri"/>
                      <w:b/>
                      <w:color w:val="000000"/>
                    </w:rPr>
                  </w:pPr>
                  <w:r>
                    <w:rPr>
                      <w:rFonts w:cs="Calibri"/>
                      <w:color w:val="000000"/>
                    </w:rPr>
                    <w:t>Specializace</w:t>
                  </w:r>
                </w:p>
              </w:tc>
            </w:tr>
            <w:tr w:rsidR="006D795B" w14:paraId="686EEB1C" w14:textId="77777777" w:rsidTr="005053CD">
              <w:tc>
                <w:tcPr>
                  <w:tcW w:w="3032" w:type="dxa"/>
                  <w:vAlign w:val="bottom"/>
                </w:tcPr>
                <w:p w14:paraId="3A71FB47" w14:textId="77777777" w:rsidR="006D795B" w:rsidRDefault="006D795B" w:rsidP="005053CD">
                  <w:pPr>
                    <w:rPr>
                      <w:rFonts w:cs="Calibri"/>
                      <w:b/>
                      <w:color w:val="000000"/>
                    </w:rPr>
                  </w:pPr>
                  <w:r>
                    <w:t xml:space="preserve">Dílna </w:t>
                  </w:r>
                  <w:r>
                    <w:rPr>
                      <w:rFonts w:cs="Calibri"/>
                      <w:color w:val="000000"/>
                    </w:rPr>
                    <w:t>U16/</w:t>
                  </w:r>
                </w:p>
              </w:tc>
              <w:tc>
                <w:tcPr>
                  <w:tcW w:w="2745" w:type="dxa"/>
                  <w:vAlign w:val="center"/>
                </w:tcPr>
                <w:p w14:paraId="41C1A510" w14:textId="77777777" w:rsidR="006D795B" w:rsidRDefault="006D795B" w:rsidP="005053CD">
                  <w:pPr>
                    <w:rPr>
                      <w:rFonts w:cs="Calibri"/>
                      <w:b/>
                      <w:color w:val="000000"/>
                    </w:rPr>
                  </w:pPr>
                  <w:r>
                    <w:t>20/ 10</w:t>
                  </w:r>
                </w:p>
              </w:tc>
              <w:tc>
                <w:tcPr>
                  <w:tcW w:w="2693" w:type="dxa"/>
                  <w:vAlign w:val="bottom"/>
                </w:tcPr>
                <w:p w14:paraId="3CE64196" w14:textId="77777777" w:rsidR="006D795B" w:rsidRDefault="006D795B" w:rsidP="005053CD">
                  <w:pPr>
                    <w:rPr>
                      <w:rFonts w:cs="Calibri"/>
                      <w:b/>
                      <w:color w:val="000000"/>
                    </w:rPr>
                  </w:pPr>
                  <w:r>
                    <w:t>Design obuvi</w:t>
                  </w:r>
                </w:p>
              </w:tc>
            </w:tr>
            <w:tr w:rsidR="006D795B" w:rsidRPr="00156844" w14:paraId="2CFACB78" w14:textId="77777777" w:rsidTr="005053CD">
              <w:tc>
                <w:tcPr>
                  <w:tcW w:w="3032" w:type="dxa"/>
                  <w:vAlign w:val="bottom"/>
                </w:tcPr>
                <w:p w14:paraId="023E864A" w14:textId="77777777" w:rsidR="006D795B" w:rsidRDefault="006D795B" w:rsidP="005053CD">
                  <w:pPr>
                    <w:rPr>
                      <w:rFonts w:cs="Calibri"/>
                      <w:b/>
                      <w:color w:val="000000"/>
                    </w:rPr>
                  </w:pPr>
                  <w:r>
                    <w:t xml:space="preserve">Dílny </w:t>
                  </w:r>
                  <w:r>
                    <w:rPr>
                      <w:rFonts w:cs="Calibri"/>
                      <w:color w:val="000000"/>
                    </w:rPr>
                    <w:t>U16/</w:t>
                  </w:r>
                </w:p>
              </w:tc>
              <w:tc>
                <w:tcPr>
                  <w:tcW w:w="2745" w:type="dxa"/>
                  <w:vAlign w:val="center"/>
                </w:tcPr>
                <w:p w14:paraId="33B274B0" w14:textId="77777777" w:rsidR="006D795B" w:rsidRDefault="006D795B" w:rsidP="005053CD">
                  <w:pPr>
                    <w:rPr>
                      <w:rFonts w:cs="Calibri"/>
                      <w:b/>
                      <w:color w:val="000000"/>
                    </w:rPr>
                  </w:pPr>
                  <w:r>
                    <w:t>35/obsluha technika</w:t>
                  </w:r>
                </w:p>
              </w:tc>
              <w:tc>
                <w:tcPr>
                  <w:tcW w:w="2693" w:type="dxa"/>
                  <w:vAlign w:val="bottom"/>
                </w:tcPr>
                <w:p w14:paraId="6033596E" w14:textId="77777777" w:rsidR="006D795B" w:rsidRPr="00156844" w:rsidRDefault="006D795B" w:rsidP="005053CD">
                  <w:pPr>
                    <w:rPr>
                      <w:rFonts w:cs="Calibri"/>
                      <w:color w:val="000000"/>
                    </w:rPr>
                  </w:pPr>
                  <w:r>
                    <w:t>Produktový design</w:t>
                  </w:r>
                </w:p>
              </w:tc>
            </w:tr>
            <w:tr w:rsidR="006D795B" w:rsidRPr="00156844" w14:paraId="75C107F1" w14:textId="77777777" w:rsidTr="005053CD">
              <w:tc>
                <w:tcPr>
                  <w:tcW w:w="3032" w:type="dxa"/>
                  <w:vAlign w:val="bottom"/>
                </w:tcPr>
                <w:p w14:paraId="2C5C93C3" w14:textId="77777777" w:rsidR="006D795B" w:rsidRDefault="006D795B" w:rsidP="005053CD">
                  <w:pPr>
                    <w:rPr>
                      <w:rFonts w:cs="Calibri"/>
                      <w:b/>
                      <w:color w:val="000000"/>
                    </w:rPr>
                  </w:pPr>
                  <w:r>
                    <w:rPr>
                      <w:rFonts w:cs="Calibri"/>
                      <w:color w:val="000000"/>
                    </w:rPr>
                    <w:t>Dílna U16/115</w:t>
                  </w:r>
                </w:p>
              </w:tc>
              <w:tc>
                <w:tcPr>
                  <w:tcW w:w="2745" w:type="dxa"/>
                  <w:vAlign w:val="center"/>
                </w:tcPr>
                <w:p w14:paraId="769D5928" w14:textId="77777777" w:rsidR="006D795B" w:rsidRDefault="006D795B" w:rsidP="005053CD">
                  <w:pPr>
                    <w:rPr>
                      <w:rFonts w:cs="Calibri"/>
                      <w:b/>
                      <w:color w:val="000000"/>
                    </w:rPr>
                  </w:pPr>
                  <w:r>
                    <w:t>87/obsluha technika</w:t>
                  </w:r>
                </w:p>
              </w:tc>
              <w:tc>
                <w:tcPr>
                  <w:tcW w:w="2693" w:type="dxa"/>
                  <w:vAlign w:val="bottom"/>
                </w:tcPr>
                <w:p w14:paraId="0D725203" w14:textId="77777777" w:rsidR="006D795B" w:rsidRPr="00156844" w:rsidRDefault="006D795B" w:rsidP="005053CD">
                  <w:pPr>
                    <w:rPr>
                      <w:rFonts w:cs="Calibri"/>
                      <w:color w:val="000000"/>
                    </w:rPr>
                  </w:pPr>
                  <w:r>
                    <w:t>Produktový design, Průmyslový design</w:t>
                  </w:r>
                </w:p>
              </w:tc>
            </w:tr>
            <w:tr w:rsidR="006D795B" w:rsidRPr="00156844" w14:paraId="46D65B22" w14:textId="77777777" w:rsidTr="005053CD">
              <w:tc>
                <w:tcPr>
                  <w:tcW w:w="3032" w:type="dxa"/>
                  <w:vAlign w:val="bottom"/>
                </w:tcPr>
                <w:p w14:paraId="095A9400" w14:textId="77777777" w:rsidR="006D795B" w:rsidRDefault="006D795B" w:rsidP="005053CD">
                  <w:pPr>
                    <w:rPr>
                      <w:rFonts w:cs="Calibri"/>
                      <w:b/>
                      <w:color w:val="000000"/>
                    </w:rPr>
                  </w:pPr>
                  <w:r>
                    <w:t xml:space="preserve">Dílna </w:t>
                  </w:r>
                  <w:r>
                    <w:rPr>
                      <w:rFonts w:cs="Calibri"/>
                      <w:color w:val="000000"/>
                    </w:rPr>
                    <w:t>U16/</w:t>
                  </w:r>
                  <w:r>
                    <w:t>116</w:t>
                  </w:r>
                </w:p>
              </w:tc>
              <w:tc>
                <w:tcPr>
                  <w:tcW w:w="2745" w:type="dxa"/>
                  <w:vAlign w:val="center"/>
                </w:tcPr>
                <w:p w14:paraId="72EC89C1" w14:textId="77777777" w:rsidR="006D795B" w:rsidRDefault="006D795B" w:rsidP="005053CD">
                  <w:pPr>
                    <w:rPr>
                      <w:rFonts w:cs="Calibri"/>
                      <w:b/>
                      <w:color w:val="000000"/>
                    </w:rPr>
                  </w:pPr>
                  <w:r>
                    <w:rPr>
                      <w:rFonts w:cs="Calibri"/>
                      <w:color w:val="000000"/>
                    </w:rPr>
                    <w:t>46/10</w:t>
                  </w:r>
                </w:p>
              </w:tc>
              <w:tc>
                <w:tcPr>
                  <w:tcW w:w="2693" w:type="dxa"/>
                  <w:vAlign w:val="bottom"/>
                </w:tcPr>
                <w:p w14:paraId="776DB56F" w14:textId="77777777" w:rsidR="006D795B" w:rsidRPr="00156844" w:rsidRDefault="006D795B" w:rsidP="005053CD">
                  <w:pPr>
                    <w:rPr>
                      <w:rFonts w:cs="Calibri"/>
                      <w:color w:val="000000"/>
                    </w:rPr>
                  </w:pPr>
                  <w:r>
                    <w:t>Design skla</w:t>
                  </w:r>
                </w:p>
              </w:tc>
            </w:tr>
          </w:tbl>
          <w:p w14:paraId="66448110" w14:textId="77777777" w:rsidR="006D795B" w:rsidRDefault="006D795B" w:rsidP="005053CD">
            <w:pPr>
              <w:rPr>
                <w:ins w:id="495" w:author="Hana Ponížilová" w:date="2023-05-25T14:02:00Z"/>
                <w:b/>
              </w:rPr>
            </w:pPr>
          </w:p>
          <w:p w14:paraId="307B8F27" w14:textId="77777777" w:rsidR="00C00778" w:rsidRDefault="00C00778" w:rsidP="00C00778">
            <w:pPr>
              <w:rPr>
                <w:ins w:id="496" w:author="Hana Ponížilová" w:date="2023-05-25T14:02:00Z"/>
                <w:b/>
              </w:rPr>
            </w:pPr>
            <w:ins w:id="497" w:author="Hana Ponížilová" w:date="2023-05-25T14:02:00Z">
              <w:r>
                <w:rPr>
                  <w:b/>
                </w:rPr>
                <w:t>Technologické pracoviště Střední uměleckoprůmyslová škola sklářská Valašské Meziříčí</w:t>
              </w:r>
            </w:ins>
          </w:p>
          <w:tbl>
            <w:tblPr>
              <w:tblStyle w:val="Mkatabulky"/>
              <w:tblW w:w="0" w:type="auto"/>
              <w:tblLayout w:type="fixed"/>
              <w:tblLook w:val="04A0" w:firstRow="1" w:lastRow="0" w:firstColumn="1" w:lastColumn="0" w:noHBand="0" w:noVBand="1"/>
            </w:tblPr>
            <w:tblGrid>
              <w:gridCol w:w="3032"/>
              <w:gridCol w:w="2745"/>
              <w:gridCol w:w="2658"/>
            </w:tblGrid>
            <w:tr w:rsidR="00C00778" w14:paraId="7BAF4D85" w14:textId="77777777" w:rsidTr="006A2081">
              <w:trPr>
                <w:ins w:id="498" w:author="Hana Ponížilová" w:date="2023-05-25T14:02:00Z"/>
              </w:trPr>
              <w:tc>
                <w:tcPr>
                  <w:tcW w:w="3032" w:type="dxa"/>
                  <w:shd w:val="clear" w:color="auto" w:fill="DEEAF6" w:themeFill="accent1" w:themeFillTint="33"/>
                </w:tcPr>
                <w:p w14:paraId="0F2F9C78" w14:textId="77777777" w:rsidR="00C00778" w:rsidRDefault="00C00778" w:rsidP="00C00778">
                  <w:pPr>
                    <w:rPr>
                      <w:ins w:id="499" w:author="Hana Ponížilová" w:date="2023-05-25T14:02:00Z"/>
                      <w:rFonts w:cs="Calibri"/>
                      <w:b/>
                      <w:color w:val="000000"/>
                    </w:rPr>
                  </w:pPr>
                  <w:ins w:id="500" w:author="Hana Ponížilová" w:date="2023-05-25T14:02:00Z">
                    <w:r w:rsidRPr="00217EB1">
                      <w:rPr>
                        <w:rFonts w:cs="Calibri"/>
                      </w:rPr>
                      <w:t>Číslo učebny</w:t>
                    </w:r>
                  </w:ins>
                </w:p>
              </w:tc>
              <w:tc>
                <w:tcPr>
                  <w:tcW w:w="2745" w:type="dxa"/>
                  <w:shd w:val="clear" w:color="auto" w:fill="DEEAF6" w:themeFill="accent1" w:themeFillTint="33"/>
                </w:tcPr>
                <w:p w14:paraId="30925E25" w14:textId="77777777" w:rsidR="00C00778" w:rsidRDefault="00C00778" w:rsidP="00C00778">
                  <w:pPr>
                    <w:rPr>
                      <w:ins w:id="501" w:author="Hana Ponížilová" w:date="2023-05-25T14:02:00Z"/>
                      <w:rFonts w:cs="Calibri"/>
                      <w:b/>
                      <w:color w:val="000000"/>
                    </w:rPr>
                  </w:pPr>
                  <w:ins w:id="502" w:author="Hana Ponížilová" w:date="2023-05-25T14:02:00Z">
                    <w:r>
                      <w:rPr>
                        <w:rFonts w:cs="Calibri"/>
                        <w:color w:val="000000"/>
                      </w:rPr>
                      <w:t>m</w:t>
                    </w:r>
                    <w:r>
                      <w:rPr>
                        <w:color w:val="000000"/>
                      </w:rPr>
                      <w:t>²</w:t>
                    </w:r>
                    <w:r w:rsidRPr="00C27CF2">
                      <w:rPr>
                        <w:rFonts w:cs="Calibri"/>
                        <w:color w:val="000000"/>
                      </w:rPr>
                      <w:t xml:space="preserve">/počet </w:t>
                    </w:r>
                    <w:r>
                      <w:rPr>
                        <w:rFonts w:cs="Calibri"/>
                        <w:color w:val="000000"/>
                      </w:rPr>
                      <w:t>míst</w:t>
                    </w:r>
                  </w:ins>
                </w:p>
              </w:tc>
              <w:tc>
                <w:tcPr>
                  <w:tcW w:w="2658" w:type="dxa"/>
                  <w:shd w:val="clear" w:color="auto" w:fill="DEEAF6" w:themeFill="accent1" w:themeFillTint="33"/>
                </w:tcPr>
                <w:p w14:paraId="7A326DE8" w14:textId="77777777" w:rsidR="00C00778" w:rsidRDefault="00C00778" w:rsidP="00C00778">
                  <w:pPr>
                    <w:rPr>
                      <w:ins w:id="503" w:author="Hana Ponížilová" w:date="2023-05-25T14:02:00Z"/>
                      <w:rFonts w:cs="Calibri"/>
                      <w:b/>
                      <w:color w:val="000000"/>
                    </w:rPr>
                  </w:pPr>
                  <w:ins w:id="504" w:author="Hana Ponížilová" w:date="2023-05-25T14:02:00Z">
                    <w:r>
                      <w:rPr>
                        <w:rFonts w:cs="Calibri"/>
                        <w:color w:val="000000"/>
                      </w:rPr>
                      <w:t>Specializace</w:t>
                    </w:r>
                  </w:ins>
                </w:p>
              </w:tc>
            </w:tr>
            <w:tr w:rsidR="00C00778" w14:paraId="27A85DA2" w14:textId="77777777" w:rsidTr="006A2081">
              <w:trPr>
                <w:ins w:id="505" w:author="Hana Ponížilová" w:date="2023-05-25T14:02:00Z"/>
              </w:trPr>
              <w:tc>
                <w:tcPr>
                  <w:tcW w:w="3032" w:type="dxa"/>
                  <w:vAlign w:val="bottom"/>
                </w:tcPr>
                <w:p w14:paraId="0F3DEB6B" w14:textId="77777777" w:rsidR="00C00778" w:rsidRDefault="00C00778" w:rsidP="00C00778">
                  <w:pPr>
                    <w:rPr>
                      <w:ins w:id="506" w:author="Hana Ponížilová" w:date="2023-05-25T14:02:00Z"/>
                      <w:rFonts w:cs="Calibri"/>
                      <w:b/>
                      <w:color w:val="000000"/>
                    </w:rPr>
                  </w:pPr>
                  <w:ins w:id="507" w:author="Hana Ponížilová" w:date="2023-05-25T14:02:00Z">
                    <w:r>
                      <w:t>Školní ateliérová huť</w:t>
                    </w:r>
                  </w:ins>
                </w:p>
              </w:tc>
              <w:tc>
                <w:tcPr>
                  <w:tcW w:w="2745" w:type="dxa"/>
                  <w:vAlign w:val="center"/>
                </w:tcPr>
                <w:p w14:paraId="557D2456" w14:textId="77777777" w:rsidR="00C00778" w:rsidRDefault="00C00778" w:rsidP="00C00778">
                  <w:pPr>
                    <w:rPr>
                      <w:ins w:id="508" w:author="Hana Ponížilová" w:date="2023-05-25T14:02:00Z"/>
                      <w:rFonts w:cs="Calibri"/>
                      <w:b/>
                      <w:color w:val="000000"/>
                    </w:rPr>
                  </w:pPr>
                  <w:ins w:id="509" w:author="Hana Ponížilová" w:date="2023-05-25T14:02:00Z">
                    <w:r>
                      <w:t>120/ 1</w:t>
                    </w:r>
                  </w:ins>
                </w:p>
              </w:tc>
              <w:tc>
                <w:tcPr>
                  <w:tcW w:w="2658" w:type="dxa"/>
                  <w:vAlign w:val="bottom"/>
                </w:tcPr>
                <w:p w14:paraId="3CE7E77C" w14:textId="77777777" w:rsidR="00C00778" w:rsidRDefault="00C00778" w:rsidP="00C00778">
                  <w:pPr>
                    <w:rPr>
                      <w:ins w:id="510" w:author="Hana Ponížilová" w:date="2023-05-25T14:02:00Z"/>
                      <w:rFonts w:cs="Calibri"/>
                      <w:b/>
                      <w:color w:val="000000"/>
                    </w:rPr>
                  </w:pPr>
                  <w:ins w:id="511" w:author="Hana Ponížilová" w:date="2023-05-25T14:02:00Z">
                    <w:r>
                      <w:t>Design skla</w:t>
                    </w:r>
                  </w:ins>
                </w:p>
              </w:tc>
            </w:tr>
          </w:tbl>
          <w:p w14:paraId="28731247" w14:textId="6E9EBDF1" w:rsidR="00344935" w:rsidRDefault="00344935" w:rsidP="005053CD">
            <w:pPr>
              <w:rPr>
                <w:b/>
              </w:rPr>
            </w:pPr>
          </w:p>
        </w:tc>
      </w:tr>
      <w:tr w:rsidR="006D795B" w14:paraId="58F6193F" w14:textId="77777777" w:rsidTr="006D795B">
        <w:trPr>
          <w:trHeight w:val="135"/>
        </w:trPr>
        <w:tc>
          <w:tcPr>
            <w:tcW w:w="3261" w:type="dxa"/>
            <w:gridSpan w:val="2"/>
            <w:shd w:val="clear" w:color="auto" w:fill="F7CAAC"/>
          </w:tcPr>
          <w:p w14:paraId="0F46F86C" w14:textId="77777777" w:rsidR="006D795B" w:rsidRDefault="006D795B" w:rsidP="005053CD">
            <w:pPr>
              <w:rPr>
                <w:b/>
              </w:rPr>
            </w:pPr>
            <w:r w:rsidRPr="004D3AA2">
              <w:rPr>
                <w:b/>
              </w:rPr>
              <w:t>Z toho kapacita</w:t>
            </w:r>
            <w:r>
              <w:rPr>
                <w:b/>
              </w:rPr>
              <w:t xml:space="preserve"> v prostorách v nájmu</w:t>
            </w:r>
          </w:p>
        </w:tc>
        <w:tc>
          <w:tcPr>
            <w:tcW w:w="1400" w:type="dxa"/>
            <w:gridSpan w:val="3"/>
          </w:tcPr>
          <w:p w14:paraId="30B4F7CA" w14:textId="1D548DA0" w:rsidR="006D795B" w:rsidRDefault="00BF12CC" w:rsidP="005053CD">
            <w:pPr>
              <w:rPr>
                <w:b/>
              </w:rPr>
            </w:pPr>
            <w:ins w:id="512" w:author="Hana Ponížilová" w:date="2023-05-25T14:03:00Z">
              <w:r w:rsidRPr="00A70C91">
                <w:rPr>
                  <w:bCs/>
                </w:rPr>
                <w:t>120</w:t>
              </w:r>
              <w:r>
                <w:rPr>
                  <w:bCs/>
                </w:rPr>
                <w:t xml:space="preserve"> m</w:t>
              </w:r>
              <w:r>
                <w:rPr>
                  <w:color w:val="000000"/>
                </w:rPr>
                <w:t>²</w:t>
              </w:r>
            </w:ins>
          </w:p>
        </w:tc>
        <w:tc>
          <w:tcPr>
            <w:tcW w:w="2347" w:type="dxa"/>
            <w:gridSpan w:val="2"/>
            <w:shd w:val="clear" w:color="auto" w:fill="F7CAAC"/>
          </w:tcPr>
          <w:p w14:paraId="2992CED6" w14:textId="77777777" w:rsidR="006D795B" w:rsidRDefault="006D795B" w:rsidP="005053CD">
            <w:pPr>
              <w:rPr>
                <w:b/>
              </w:rPr>
            </w:pPr>
            <w:r>
              <w:rPr>
                <w:b/>
                <w:shd w:val="clear" w:color="auto" w:fill="F7CAAC"/>
              </w:rPr>
              <w:t>Doba platnosti nájmu</w:t>
            </w:r>
          </w:p>
        </w:tc>
        <w:tc>
          <w:tcPr>
            <w:tcW w:w="2915" w:type="dxa"/>
          </w:tcPr>
          <w:p w14:paraId="0015A20A" w14:textId="4FC9F716" w:rsidR="006D795B" w:rsidRDefault="003E7CBD" w:rsidP="005053CD">
            <w:pPr>
              <w:rPr>
                <w:b/>
              </w:rPr>
            </w:pPr>
            <w:ins w:id="513" w:author="Hana Ponížilová" w:date="2023-05-25T14:03:00Z">
              <w:r w:rsidRPr="00A70C91">
                <w:rPr>
                  <w:bCs/>
                </w:rPr>
                <w:t xml:space="preserve">Dohoda o spolupráci </w:t>
              </w:r>
              <w:r>
                <w:rPr>
                  <w:bCs/>
                </w:rPr>
                <w:br/>
              </w:r>
              <w:r w:rsidRPr="00A70C91">
                <w:rPr>
                  <w:bCs/>
                </w:rPr>
                <w:t>ze dne 17. 9. 2012</w:t>
              </w:r>
            </w:ins>
          </w:p>
        </w:tc>
      </w:tr>
      <w:tr w:rsidR="006D795B" w14:paraId="732593C8" w14:textId="77777777" w:rsidTr="006D795B">
        <w:trPr>
          <w:trHeight w:val="135"/>
        </w:trPr>
        <w:tc>
          <w:tcPr>
            <w:tcW w:w="9923" w:type="dxa"/>
            <w:gridSpan w:val="8"/>
            <w:shd w:val="clear" w:color="auto" w:fill="F7CAAC"/>
          </w:tcPr>
          <w:p w14:paraId="743367E4" w14:textId="77777777" w:rsidR="006D795B" w:rsidRDefault="006D795B" w:rsidP="005053CD">
            <w:pPr>
              <w:rPr>
                <w:b/>
              </w:rPr>
            </w:pPr>
            <w:r>
              <w:rPr>
                <w:b/>
              </w:rPr>
              <w:t xml:space="preserve">Vyjádření orgánu </w:t>
            </w:r>
            <w:r>
              <w:rPr>
                <w:b/>
                <w:shd w:val="clear" w:color="auto" w:fill="F7CAAC"/>
              </w:rPr>
              <w:t>hygienické služby ze dne</w:t>
            </w:r>
          </w:p>
        </w:tc>
      </w:tr>
      <w:tr w:rsidR="006D795B" w14:paraId="20B70ACB" w14:textId="77777777" w:rsidTr="0039230A">
        <w:trPr>
          <w:trHeight w:val="382"/>
        </w:trPr>
        <w:tc>
          <w:tcPr>
            <w:tcW w:w="9923" w:type="dxa"/>
            <w:gridSpan w:val="8"/>
          </w:tcPr>
          <w:p w14:paraId="03A34689" w14:textId="77777777" w:rsidR="006D795B" w:rsidRDefault="006D795B" w:rsidP="005053CD"/>
          <w:p w14:paraId="711A8040" w14:textId="77777777" w:rsidR="006D795B" w:rsidRDefault="006D795B" w:rsidP="005053CD"/>
        </w:tc>
      </w:tr>
      <w:tr w:rsidR="006D795B" w14:paraId="28FC732C" w14:textId="77777777" w:rsidTr="006D795B">
        <w:trPr>
          <w:trHeight w:val="205"/>
        </w:trPr>
        <w:tc>
          <w:tcPr>
            <w:tcW w:w="9923" w:type="dxa"/>
            <w:gridSpan w:val="8"/>
            <w:shd w:val="clear" w:color="auto" w:fill="F7CAAC"/>
          </w:tcPr>
          <w:p w14:paraId="2925C4D2" w14:textId="77777777" w:rsidR="006D795B" w:rsidRDefault="006D795B" w:rsidP="005053CD">
            <w:pPr>
              <w:rPr>
                <w:b/>
              </w:rPr>
            </w:pPr>
            <w:r>
              <w:rPr>
                <w:b/>
              </w:rPr>
              <w:t>Opatření a podmínky k zajištění rovného přístupu</w:t>
            </w:r>
          </w:p>
        </w:tc>
      </w:tr>
      <w:tr w:rsidR="006D795B" w14:paraId="40023E3A" w14:textId="77777777" w:rsidTr="001A5E74">
        <w:trPr>
          <w:trHeight w:val="2403"/>
        </w:trPr>
        <w:tc>
          <w:tcPr>
            <w:tcW w:w="9923" w:type="dxa"/>
            <w:gridSpan w:val="8"/>
          </w:tcPr>
          <w:p w14:paraId="2F289373" w14:textId="77777777" w:rsidR="006D795B" w:rsidRDefault="006D795B" w:rsidP="005E15F4">
            <w:pPr>
              <w:pStyle w:val="Bezmezer"/>
              <w:spacing w:before="120" w:after="120"/>
              <w:jc w:val="both"/>
            </w:pPr>
            <w:r w:rsidRPr="00185784">
              <w:t>Celouniverzitní pracoviště pro pomoc studentům UTB, student</w:t>
            </w:r>
            <w:r w:rsidRPr="004E0537">
              <w:t>ům</w:t>
            </w:r>
            <w:r w:rsidRPr="00185784">
              <w:t xml:space="preserve"> se specifickými potřebami,</w:t>
            </w:r>
            <w:r w:rsidRPr="004E0537">
              <w:t xml:space="preserve"> </w:t>
            </w:r>
            <w:r w:rsidRPr="00185784">
              <w:t xml:space="preserve">vyučujícím a zaměstnancům UTB je </w:t>
            </w:r>
            <w:r w:rsidRPr="00962740">
              <w:rPr>
                <w:i/>
              </w:rPr>
              <w:t xml:space="preserve">Akademická poradna UTB </w:t>
            </w:r>
            <w:r w:rsidRPr="00185784">
              <w:t xml:space="preserve">(dále jen </w:t>
            </w:r>
            <w:r w:rsidRPr="004E0537">
              <w:t>„</w:t>
            </w:r>
            <w:r w:rsidRPr="00185784">
              <w:t>APO</w:t>
            </w:r>
            <w:r w:rsidRPr="004E0537">
              <w:t>“</w:t>
            </w:r>
            <w:r w:rsidRPr="00185784">
              <w:t>)</w:t>
            </w:r>
            <w:r>
              <w:rPr>
                <w:rStyle w:val="Znakapoznpodarou"/>
                <w:rFonts w:eastAsia="Calibri" w:cs="Calibri"/>
                <w:color w:val="000000"/>
              </w:rPr>
              <w:footnoteReference w:id="6"/>
            </w:r>
            <w:r>
              <w:t>, která současně nabízí i psychologické poradenství.</w:t>
            </w:r>
            <w:r w:rsidRPr="00185784">
              <w:t xml:space="preserve"> Hlavním úkolem </w:t>
            </w:r>
            <w:r w:rsidRPr="004E0537">
              <w:t xml:space="preserve">APO </w:t>
            </w:r>
            <w:r w:rsidRPr="00185784">
              <w:t xml:space="preserve">je zajišťovat, aby studijní </w:t>
            </w:r>
            <w:r>
              <w:t>programy</w:t>
            </w:r>
            <w:r w:rsidRPr="00185784">
              <w:t xml:space="preserve"> </w:t>
            </w:r>
            <w:r>
              <w:t>uskutečňované</w:t>
            </w:r>
            <w:r w:rsidRPr="00185784">
              <w:t xml:space="preserve"> na </w:t>
            </w:r>
            <w:r>
              <w:t xml:space="preserve">UTB </w:t>
            </w:r>
            <w:r w:rsidRPr="00185784">
              <w:t>byly v největší možné míře přístupné</w:t>
            </w:r>
            <w:r>
              <w:t xml:space="preserve"> </w:t>
            </w:r>
            <w:r w:rsidRPr="00185784">
              <w:t xml:space="preserve">i studentům nevidomým a slabozrakým, neslyšícím a nedoslýchavým, s pohybovým handicapem, psychickými a dalšími obtížemi. </w:t>
            </w:r>
          </w:p>
          <w:p w14:paraId="10203E49" w14:textId="57D6D0E8" w:rsidR="006D795B" w:rsidRDefault="006D795B" w:rsidP="001A5E74">
            <w:pPr>
              <w:pStyle w:val="Bezmezer"/>
              <w:jc w:val="both"/>
            </w:pPr>
            <w:r w:rsidRPr="00185784">
              <w:t>Nad rámec služeb APO j</w:t>
            </w:r>
            <w:r w:rsidRPr="004E0537">
              <w:t>sou</w:t>
            </w:r>
            <w:r w:rsidRPr="00185784">
              <w:t xml:space="preserve"> uchazečům se specifickými potřebami o studium na UTB poskytovány služby týkající se: předávání informací již před přihlášením na daný </w:t>
            </w:r>
            <w:r>
              <w:t>studijní program</w:t>
            </w:r>
            <w:r w:rsidRPr="00185784">
              <w:t>, informování o možnosti přítomnosti osobního asistenta nebo přepisovatelského servisu v průběhu přijímacího řízení, navýšení časové dotace nad stanovený limit, použití PC nebo speciálních psacích potřeb. Dále je pro ně zajištěna bezbariérovost budov a kompenzační pomůcky (dle individuální potřeby) a asistenční služba.</w:t>
            </w:r>
          </w:p>
        </w:tc>
      </w:tr>
    </w:tbl>
    <w:p w14:paraId="38F4D7AC" w14:textId="77777777" w:rsidR="00CC056E" w:rsidRDefault="00CC056E"/>
    <w:p w14:paraId="3EF32F55" w14:textId="77777777" w:rsidR="00CC056E" w:rsidRDefault="00CC056E">
      <w:r>
        <w:br w:type="page"/>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187"/>
        <w:gridCol w:w="5736"/>
      </w:tblGrid>
      <w:tr w:rsidR="00CC056E" w14:paraId="1458592D" w14:textId="77777777" w:rsidTr="00CC056E">
        <w:tc>
          <w:tcPr>
            <w:tcW w:w="9923" w:type="dxa"/>
            <w:gridSpan w:val="2"/>
            <w:tcBorders>
              <w:bottom w:val="double" w:sz="4" w:space="0" w:color="auto"/>
            </w:tcBorders>
            <w:shd w:val="clear" w:color="auto" w:fill="BDD6EE"/>
          </w:tcPr>
          <w:p w14:paraId="2402A3F3" w14:textId="14AFFFC0" w:rsidR="00CC056E" w:rsidRDefault="00CC056E" w:rsidP="005053CD">
            <w:pPr>
              <w:jc w:val="both"/>
              <w:rPr>
                <w:b/>
                <w:sz w:val="28"/>
              </w:rPr>
            </w:pPr>
            <w:r>
              <w:rPr>
                <w:b/>
                <w:sz w:val="28"/>
              </w:rPr>
              <w:lastRenderedPageBreak/>
              <w:t>C-V – Finanční zabezpečení studijního programu</w:t>
            </w:r>
          </w:p>
        </w:tc>
      </w:tr>
      <w:tr w:rsidR="00CC056E" w14:paraId="67C72755" w14:textId="77777777" w:rsidTr="00CC056E">
        <w:tc>
          <w:tcPr>
            <w:tcW w:w="4187" w:type="dxa"/>
            <w:tcBorders>
              <w:top w:val="single" w:sz="12" w:space="0" w:color="auto"/>
            </w:tcBorders>
            <w:shd w:val="clear" w:color="auto" w:fill="F7CAAC"/>
          </w:tcPr>
          <w:p w14:paraId="1C61DA28" w14:textId="77777777" w:rsidR="00CC056E" w:rsidRDefault="00CC056E" w:rsidP="005053CD">
            <w:pPr>
              <w:jc w:val="both"/>
              <w:rPr>
                <w:b/>
              </w:rPr>
            </w:pPr>
            <w:r w:rsidRPr="004D3AA2">
              <w:rPr>
                <w:b/>
              </w:rPr>
              <w:t>Vzdělávací činnost vysoké školy</w:t>
            </w:r>
            <w:r>
              <w:rPr>
                <w:b/>
              </w:rPr>
              <w:t xml:space="preserve"> financovaná ze státního rozpočtu</w:t>
            </w:r>
          </w:p>
        </w:tc>
        <w:tc>
          <w:tcPr>
            <w:tcW w:w="5736" w:type="dxa"/>
            <w:tcBorders>
              <w:top w:val="single" w:sz="12" w:space="0" w:color="auto"/>
            </w:tcBorders>
            <w:shd w:val="clear" w:color="auto" w:fill="FFFFFF"/>
          </w:tcPr>
          <w:p w14:paraId="70FAFCF5" w14:textId="77777777" w:rsidR="00CC056E" w:rsidRDefault="00CC056E" w:rsidP="005053CD">
            <w:pPr>
              <w:jc w:val="both"/>
              <w:rPr>
                <w:bCs/>
              </w:rPr>
            </w:pPr>
            <w:r>
              <w:rPr>
                <w:bCs/>
              </w:rPr>
              <w:t xml:space="preserve">ano </w:t>
            </w:r>
          </w:p>
        </w:tc>
      </w:tr>
      <w:tr w:rsidR="00CC056E" w14:paraId="5D227308" w14:textId="77777777" w:rsidTr="00CC056E">
        <w:tc>
          <w:tcPr>
            <w:tcW w:w="9923" w:type="dxa"/>
            <w:gridSpan w:val="2"/>
            <w:shd w:val="clear" w:color="auto" w:fill="F7CAAC"/>
          </w:tcPr>
          <w:p w14:paraId="5E3CCA1C" w14:textId="77777777" w:rsidR="00CC056E" w:rsidRDefault="00CC056E" w:rsidP="005053CD">
            <w:pPr>
              <w:jc w:val="both"/>
              <w:rPr>
                <w:b/>
              </w:rPr>
            </w:pPr>
            <w:r>
              <w:rPr>
                <w:b/>
              </w:rPr>
              <w:t>Zhodnocení předpokládaných nákladů a zdrojů na uskutečňování studijního programu</w:t>
            </w:r>
          </w:p>
        </w:tc>
      </w:tr>
      <w:tr w:rsidR="00CC056E" w14:paraId="3B3DB73F" w14:textId="77777777" w:rsidTr="0039230A">
        <w:trPr>
          <w:trHeight w:val="1773"/>
        </w:trPr>
        <w:tc>
          <w:tcPr>
            <w:tcW w:w="9923" w:type="dxa"/>
            <w:gridSpan w:val="2"/>
          </w:tcPr>
          <w:p w14:paraId="60BFDAE7" w14:textId="0437D37E" w:rsidR="00CC056E" w:rsidRDefault="00CC056E" w:rsidP="001A5E74">
            <w:pPr>
              <w:spacing w:before="120" w:after="120"/>
              <w:jc w:val="both"/>
            </w:pPr>
            <w:r>
              <w:t xml:space="preserve">FMK má pro výuku </w:t>
            </w:r>
            <w:r w:rsidR="00D93E1F">
              <w:t>NM</w:t>
            </w:r>
            <w:r>
              <w:t xml:space="preserve">SP Design studijní prostory, které jsou kvalitně technicky a technologicky vybaveny. Současné vybavení pomůckami a výukovým zařízením odpovídá typu umělecky zaměřených studijních programů, obsahu, cílům </w:t>
            </w:r>
            <w:r w:rsidR="001A5E74">
              <w:br/>
            </w:r>
            <w:r>
              <w:t>a příslušné oblasti vzdělávání včetně počtu studentů. FMK průběžně sleduje předpokládané finanční prostředky zajištění výuky a hodnotí náklady spojené s uskutečňováním studijního programu, zejména náklady na realizaci konkrétních tvůrčích projektů, osobní náklady, náklady dalšího vzdělávání akademických pracovníků a výdaje na inovace. Výuka je financována z příspěvku státu na vzdělávací činnost a z tohoto pohledu má FMK zajištěny odpovídající zdroje na pokrytí těchto nákladů i se střednědobým výhledem na vývoj financí. Výroční zpráva o hospodaření UTB je veřejný dokument.</w:t>
            </w:r>
          </w:p>
        </w:tc>
      </w:tr>
    </w:tbl>
    <w:p w14:paraId="729C3945" w14:textId="126BADC4" w:rsidR="007B11E5" w:rsidRDefault="007B11E5"/>
    <w:p w14:paraId="15BE5A8A" w14:textId="77777777" w:rsidR="0039230A" w:rsidRDefault="0039230A">
      <w:r>
        <w:br w:type="page"/>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923"/>
      </w:tblGrid>
      <w:tr w:rsidR="00284E40" w14:paraId="07073424" w14:textId="77777777" w:rsidTr="00CC056E">
        <w:tc>
          <w:tcPr>
            <w:tcW w:w="9923" w:type="dxa"/>
            <w:tcBorders>
              <w:bottom w:val="double" w:sz="4" w:space="0" w:color="auto"/>
            </w:tcBorders>
            <w:shd w:val="clear" w:color="auto" w:fill="BDD6EE"/>
          </w:tcPr>
          <w:p w14:paraId="0F4C8E99" w14:textId="3CAEB764" w:rsidR="00284E40" w:rsidRDefault="00284E40" w:rsidP="00284E40">
            <w:pPr>
              <w:jc w:val="both"/>
              <w:rPr>
                <w:b/>
                <w:sz w:val="28"/>
              </w:rPr>
            </w:pPr>
            <w:r>
              <w:rPr>
                <w:b/>
                <w:sz w:val="28"/>
              </w:rPr>
              <w:lastRenderedPageBreak/>
              <w:t xml:space="preserve">D-I – </w:t>
            </w:r>
            <w:r>
              <w:rPr>
                <w:b/>
                <w:sz w:val="26"/>
                <w:szCs w:val="26"/>
              </w:rPr>
              <w:t>Záměr rozvoje studijního programu a další údaje ke studijnímu programu</w:t>
            </w:r>
          </w:p>
        </w:tc>
      </w:tr>
      <w:tr w:rsidR="00284E40" w14:paraId="409BB8EA" w14:textId="77777777" w:rsidTr="00CC056E">
        <w:trPr>
          <w:trHeight w:val="185"/>
        </w:trPr>
        <w:tc>
          <w:tcPr>
            <w:tcW w:w="9923" w:type="dxa"/>
            <w:shd w:val="clear" w:color="auto" w:fill="F7CAAC"/>
          </w:tcPr>
          <w:p w14:paraId="3A67F12A" w14:textId="77777777" w:rsidR="00284E40" w:rsidRDefault="00284E40" w:rsidP="00284E40">
            <w:pPr>
              <w:rPr>
                <w:b/>
              </w:rPr>
            </w:pPr>
            <w:r>
              <w:rPr>
                <w:b/>
              </w:rPr>
              <w:t>Záměr rozvoje studijního programu a jeho odůvodnění</w:t>
            </w:r>
          </w:p>
        </w:tc>
      </w:tr>
      <w:tr w:rsidR="00284E40" w14:paraId="26A1FAA3" w14:textId="77777777" w:rsidTr="00CC056E">
        <w:trPr>
          <w:trHeight w:val="2190"/>
        </w:trPr>
        <w:tc>
          <w:tcPr>
            <w:tcW w:w="9923" w:type="dxa"/>
            <w:shd w:val="clear" w:color="auto" w:fill="FFFFFF"/>
          </w:tcPr>
          <w:p w14:paraId="3111CEFD" w14:textId="5F26802A" w:rsidR="00284E40" w:rsidRPr="0090111C" w:rsidRDefault="00EB1734" w:rsidP="0090111C">
            <w:pPr>
              <w:spacing w:before="120"/>
              <w:jc w:val="both"/>
            </w:pPr>
            <w:r w:rsidRPr="0090111C">
              <w:t>NMSP</w:t>
            </w:r>
            <w:r w:rsidR="00284E40" w:rsidRPr="0090111C">
              <w:t xml:space="preserve"> Design je z hlediska typu, formy a profilu absolventa v souladu s posláním a strategickým záměrem FMK. Nabízí specializace, o které je dlouhodobě vysoký zájem, jenž několikanásobně překračuje počet přijímaných uchazečů. Specializace programu Design reflektují současné trendy této oblasti a potřebu společenské poptávky. </w:t>
            </w:r>
            <w:r w:rsidR="00284E40" w:rsidRPr="0090111C">
              <w:rPr>
                <w:rStyle w:val="Siln"/>
                <w:b w:val="0"/>
                <w:color w:val="000000"/>
                <w:bdr w:val="none" w:sz="0" w:space="0" w:color="auto" w:frame="1"/>
                <w:shd w:val="clear" w:color="auto" w:fill="FFFFFF"/>
              </w:rPr>
              <w:t>Design je investice i emoce, ale především cesta do budoucnosti pro řadu společností a firem, neboť p</w:t>
            </w:r>
            <w:r w:rsidR="00284E40" w:rsidRPr="0090111C">
              <w:rPr>
                <w:color w:val="000000"/>
                <w:shd w:val="clear" w:color="auto" w:fill="FFFFFF"/>
              </w:rPr>
              <w:t xml:space="preserve">řináší řešení na míru podle jejich potřeb. </w:t>
            </w:r>
            <w:r w:rsidR="00284E40" w:rsidRPr="0090111C">
              <w:t xml:space="preserve">Proto má smysl v této oblasti mladé lidi vzdělávat, předávat jim zkušenosti a vést je k aktivnímu působení. </w:t>
            </w:r>
          </w:p>
          <w:p w14:paraId="06E552B1" w14:textId="0C1B38B0" w:rsidR="00284E40" w:rsidRDefault="00503F7D" w:rsidP="006051D9">
            <w:pPr>
              <w:spacing w:before="120" w:after="120"/>
              <w:jc w:val="both"/>
            </w:pPr>
            <w:r>
              <w:t>Studijní p</w:t>
            </w:r>
            <w:r w:rsidR="00284E40" w:rsidRPr="0090111C">
              <w:t xml:space="preserve">rogram Design vznikl rozdělením původního programu Multimédia a design. Důvodem byla skutečnost, že počet specializací byl deset, což z hlediska garantování kvality již nebylo udržitelné. </w:t>
            </w:r>
            <w:r w:rsidR="00773FA4">
              <w:t xml:space="preserve">Zároveň vznikla potřeba přesněji oborově řadit dané specializace tak, jak je specifikuje </w:t>
            </w:r>
            <w:r w:rsidR="00773FA4" w:rsidRPr="008E235D">
              <w:t>ISCED F</w:t>
            </w:r>
            <w:r w:rsidR="00773FA4">
              <w:t xml:space="preserve"> </w:t>
            </w:r>
            <w:r w:rsidR="006A4270">
              <w:t>s důrazem na o</w:t>
            </w:r>
            <w:r w:rsidR="00284E40" w:rsidRPr="0090111C">
              <w:t>dpovída</w:t>
            </w:r>
            <w:r w:rsidR="006A4270">
              <w:t>jící</w:t>
            </w:r>
            <w:r w:rsidR="00284E40" w:rsidRPr="0090111C">
              <w:t xml:space="preserve"> nabídk</w:t>
            </w:r>
            <w:r w:rsidR="006A4270">
              <w:t>u</w:t>
            </w:r>
            <w:r w:rsidR="00284E40" w:rsidRPr="0090111C">
              <w:t xml:space="preserve"> studijních plánů </w:t>
            </w:r>
            <w:r>
              <w:br/>
            </w:r>
            <w:r w:rsidR="00284E40" w:rsidRPr="0090111C">
              <w:t xml:space="preserve">a profil absolventa. </w:t>
            </w:r>
          </w:p>
        </w:tc>
      </w:tr>
      <w:tr w:rsidR="00284E40" w14:paraId="6EBDF875" w14:textId="77777777" w:rsidTr="00CC056E">
        <w:trPr>
          <w:trHeight w:val="185"/>
        </w:trPr>
        <w:tc>
          <w:tcPr>
            <w:tcW w:w="9923" w:type="dxa"/>
            <w:shd w:val="clear" w:color="auto" w:fill="F7CAAC"/>
          </w:tcPr>
          <w:p w14:paraId="2F190ABE" w14:textId="77777777" w:rsidR="00284E40" w:rsidRPr="00FA046D" w:rsidRDefault="00284E40" w:rsidP="00284E40">
            <w:pPr>
              <w:jc w:val="both"/>
              <w:rPr>
                <w:b/>
                <w:bCs/>
              </w:rPr>
            </w:pPr>
            <w:r w:rsidRPr="00FA046D">
              <w:rPr>
                <w:b/>
                <w:bCs/>
              </w:rPr>
              <w:t>Systém výuky v distanční a kombinované formě studia</w:t>
            </w:r>
          </w:p>
        </w:tc>
      </w:tr>
      <w:tr w:rsidR="00284E40" w14:paraId="33AB7564" w14:textId="77777777" w:rsidTr="00CC056E">
        <w:trPr>
          <w:trHeight w:val="459"/>
        </w:trPr>
        <w:tc>
          <w:tcPr>
            <w:tcW w:w="9923" w:type="dxa"/>
            <w:shd w:val="clear" w:color="auto" w:fill="FFFFFF"/>
          </w:tcPr>
          <w:p w14:paraId="35D7D24C" w14:textId="4803779C" w:rsidR="00284E40" w:rsidRDefault="0039230A" w:rsidP="0090111C">
            <w:pPr>
              <w:spacing w:before="120" w:after="120"/>
            </w:pPr>
            <w:r>
              <w:t>N</w:t>
            </w:r>
            <w:r w:rsidR="005066D6">
              <w:t>MSP Design</w:t>
            </w:r>
            <w:r w:rsidR="00284E40">
              <w:t xml:space="preserve"> nemá distanční a kombinovanou formu výuky.</w:t>
            </w:r>
          </w:p>
        </w:tc>
      </w:tr>
    </w:tbl>
    <w:p w14:paraId="1BC9855B" w14:textId="77777777" w:rsidR="006E40F5" w:rsidRDefault="006E40F5" w:rsidP="000D45EF">
      <w:r>
        <w:br w:type="page"/>
      </w:r>
    </w:p>
    <w:p w14:paraId="4012F14C" w14:textId="77777777" w:rsidR="007B1113" w:rsidRPr="001827FC" w:rsidRDefault="007B1113" w:rsidP="007B1113">
      <w:pPr>
        <w:widowControl w:val="0"/>
        <w:autoSpaceDE w:val="0"/>
        <w:autoSpaceDN w:val="0"/>
        <w:adjustRightInd w:val="0"/>
        <w:snapToGrid w:val="0"/>
        <w:jc w:val="center"/>
        <w:rPr>
          <w:sz w:val="32"/>
          <w:szCs w:val="32"/>
        </w:rPr>
      </w:pPr>
      <w:bookmarkStart w:id="514" w:name="_Hlk115343333"/>
      <w:r w:rsidRPr="001E0366">
        <w:rPr>
          <w:rFonts w:ascii="Calibri Light" w:hAnsi="Calibri Light" w:cs="Calibri Light"/>
          <w:color w:val="000000"/>
          <w:sz w:val="32"/>
          <w:szCs w:val="32"/>
        </w:rPr>
        <w:lastRenderedPageBreak/>
        <w:t>Univerzita Tomáše Bati ve Zlíně</w:t>
      </w:r>
    </w:p>
    <w:p w14:paraId="31BFC099" w14:textId="77777777" w:rsidR="007B1113" w:rsidRPr="001E0366" w:rsidRDefault="007B1113" w:rsidP="007B1113">
      <w:pPr>
        <w:widowControl w:val="0"/>
        <w:autoSpaceDE w:val="0"/>
        <w:autoSpaceDN w:val="0"/>
        <w:adjustRightInd w:val="0"/>
        <w:snapToGrid w:val="0"/>
        <w:jc w:val="center"/>
        <w:rPr>
          <w:rFonts w:ascii="Calibri Light" w:hAnsi="Calibri Light" w:cs="Calibri Light"/>
          <w:color w:val="000000"/>
          <w:sz w:val="32"/>
          <w:szCs w:val="32"/>
        </w:rPr>
      </w:pPr>
      <w:r w:rsidRPr="001E0366">
        <w:rPr>
          <w:rFonts w:ascii="Calibri Light" w:hAnsi="Calibri Light" w:cs="Calibri Light"/>
          <w:color w:val="000000"/>
          <w:sz w:val="32"/>
          <w:szCs w:val="32"/>
        </w:rPr>
        <w:t>Fakulta multimediálních komunikací</w:t>
      </w:r>
    </w:p>
    <w:p w14:paraId="244C706C" w14:textId="77777777" w:rsidR="007B1113" w:rsidRPr="001E0366" w:rsidRDefault="007B1113" w:rsidP="007B1113">
      <w:pPr>
        <w:widowControl w:val="0"/>
        <w:autoSpaceDE w:val="0"/>
        <w:autoSpaceDN w:val="0"/>
        <w:adjustRightInd w:val="0"/>
        <w:snapToGrid w:val="0"/>
        <w:jc w:val="center"/>
        <w:rPr>
          <w:rFonts w:ascii="Calibri Light" w:hAnsi="Calibri Light" w:cs="Calibri Light"/>
          <w:color w:val="000000"/>
          <w:sz w:val="32"/>
          <w:szCs w:val="32"/>
        </w:rPr>
      </w:pPr>
    </w:p>
    <w:p w14:paraId="2381939C" w14:textId="145F39BB" w:rsidR="007B1113" w:rsidRDefault="007B1113" w:rsidP="007B1113">
      <w:pPr>
        <w:widowControl w:val="0"/>
        <w:autoSpaceDE w:val="0"/>
        <w:autoSpaceDN w:val="0"/>
        <w:adjustRightInd w:val="0"/>
        <w:snapToGrid w:val="0"/>
        <w:jc w:val="center"/>
        <w:rPr>
          <w:rFonts w:ascii="Calibri Light" w:hAnsi="Calibri Light" w:cs="Calibri Light"/>
          <w:color w:val="000000"/>
          <w:sz w:val="32"/>
          <w:szCs w:val="32"/>
        </w:rPr>
      </w:pPr>
      <w:r w:rsidRPr="00185784">
        <w:rPr>
          <w:rFonts w:ascii="Calibri Light" w:hAnsi="Calibri Light" w:cs="Calibri Light"/>
          <w:color w:val="000000"/>
          <w:sz w:val="32"/>
          <w:szCs w:val="32"/>
        </w:rPr>
        <w:t xml:space="preserve">Sebehodnotící zpráva pro </w:t>
      </w:r>
      <w:r w:rsidR="00A66932">
        <w:rPr>
          <w:rFonts w:ascii="Calibri Light" w:hAnsi="Calibri Light" w:cs="Calibri Light"/>
          <w:color w:val="000000"/>
          <w:sz w:val="32"/>
          <w:szCs w:val="32"/>
        </w:rPr>
        <w:t xml:space="preserve">udělení </w:t>
      </w:r>
      <w:r w:rsidRPr="00185784">
        <w:rPr>
          <w:rFonts w:ascii="Calibri Light" w:hAnsi="Calibri Light" w:cs="Calibri Light"/>
          <w:color w:val="000000"/>
          <w:sz w:val="32"/>
          <w:szCs w:val="32"/>
        </w:rPr>
        <w:t>akreditac</w:t>
      </w:r>
      <w:r w:rsidR="00A66932">
        <w:rPr>
          <w:rFonts w:ascii="Calibri Light" w:hAnsi="Calibri Light" w:cs="Calibri Light"/>
          <w:color w:val="000000"/>
          <w:sz w:val="32"/>
          <w:szCs w:val="32"/>
        </w:rPr>
        <w:t>e</w:t>
      </w:r>
      <w:r>
        <w:rPr>
          <w:rFonts w:ascii="Calibri Light" w:hAnsi="Calibri Light" w:cs="Calibri Light"/>
          <w:color w:val="000000"/>
          <w:sz w:val="32"/>
          <w:szCs w:val="32"/>
        </w:rPr>
        <w:t xml:space="preserve">  </w:t>
      </w:r>
    </w:p>
    <w:p w14:paraId="3D08A03D" w14:textId="6F55CB40" w:rsidR="007B1113" w:rsidRPr="00185784" w:rsidRDefault="008F7C6A" w:rsidP="007B1113">
      <w:pPr>
        <w:widowControl w:val="0"/>
        <w:autoSpaceDE w:val="0"/>
        <w:autoSpaceDN w:val="0"/>
        <w:adjustRightInd w:val="0"/>
        <w:snapToGrid w:val="0"/>
        <w:jc w:val="center"/>
        <w:rPr>
          <w:sz w:val="32"/>
          <w:szCs w:val="32"/>
        </w:rPr>
      </w:pPr>
      <w:r>
        <w:rPr>
          <w:rFonts w:ascii="Calibri Light" w:hAnsi="Calibri Light" w:cs="Calibri Light"/>
          <w:color w:val="000000"/>
          <w:sz w:val="32"/>
          <w:szCs w:val="32"/>
        </w:rPr>
        <w:t xml:space="preserve">navazujícího </w:t>
      </w:r>
      <w:r w:rsidR="007B1113">
        <w:rPr>
          <w:rFonts w:ascii="Calibri Light" w:hAnsi="Calibri Light" w:cs="Calibri Light"/>
          <w:color w:val="000000"/>
          <w:sz w:val="32"/>
          <w:szCs w:val="32"/>
        </w:rPr>
        <w:t xml:space="preserve">magisterského </w:t>
      </w:r>
      <w:r w:rsidR="007B1113" w:rsidRPr="00185784">
        <w:rPr>
          <w:rFonts w:ascii="Calibri Light" w:hAnsi="Calibri Light" w:cs="Calibri Light"/>
          <w:color w:val="000000"/>
          <w:sz w:val="32"/>
          <w:szCs w:val="32"/>
        </w:rPr>
        <w:t>studijního</w:t>
      </w:r>
      <w:r w:rsidR="007B1113">
        <w:rPr>
          <w:rFonts w:ascii="Calibri Light" w:hAnsi="Calibri Light" w:cs="Calibri Light"/>
          <w:color w:val="000000"/>
          <w:sz w:val="32"/>
          <w:szCs w:val="32"/>
        </w:rPr>
        <w:t xml:space="preserve"> </w:t>
      </w:r>
      <w:r w:rsidR="007B1113" w:rsidRPr="00185784">
        <w:rPr>
          <w:rFonts w:ascii="Calibri Light" w:hAnsi="Calibri Light" w:cs="Calibri Light"/>
          <w:color w:val="000000"/>
          <w:sz w:val="32"/>
          <w:szCs w:val="32"/>
        </w:rPr>
        <w:t>programu</w:t>
      </w:r>
    </w:p>
    <w:p w14:paraId="0EF81277" w14:textId="77777777" w:rsidR="007B1113" w:rsidRPr="00185784" w:rsidRDefault="007B1113" w:rsidP="007B1113">
      <w:pPr>
        <w:widowControl w:val="0"/>
        <w:autoSpaceDE w:val="0"/>
        <w:autoSpaceDN w:val="0"/>
        <w:adjustRightInd w:val="0"/>
        <w:snapToGrid w:val="0"/>
        <w:jc w:val="center"/>
        <w:rPr>
          <w:sz w:val="32"/>
          <w:szCs w:val="32"/>
        </w:rPr>
      </w:pPr>
      <w:r>
        <w:rPr>
          <w:rFonts w:ascii="Calibri Light" w:hAnsi="Calibri Light" w:cs="Calibri Light"/>
          <w:b/>
          <w:color w:val="000000"/>
          <w:sz w:val="32"/>
          <w:szCs w:val="32"/>
        </w:rPr>
        <w:t>Design</w:t>
      </w:r>
    </w:p>
    <w:p w14:paraId="5DE90B96" w14:textId="77777777" w:rsidR="007B1113" w:rsidRPr="00185784" w:rsidRDefault="007B1113" w:rsidP="007B1113">
      <w:pPr>
        <w:widowControl w:val="0"/>
        <w:autoSpaceDE w:val="0"/>
        <w:autoSpaceDN w:val="0"/>
        <w:adjustRightInd w:val="0"/>
        <w:snapToGrid w:val="0"/>
        <w:jc w:val="center"/>
        <w:rPr>
          <w:sz w:val="32"/>
          <w:szCs w:val="32"/>
        </w:rPr>
      </w:pPr>
    </w:p>
    <w:p w14:paraId="506E67B6" w14:textId="77777777" w:rsidR="007B1113" w:rsidRDefault="007B1113" w:rsidP="007B1113">
      <w:pPr>
        <w:widowControl w:val="0"/>
        <w:autoSpaceDE w:val="0"/>
        <w:autoSpaceDN w:val="0"/>
        <w:adjustRightInd w:val="0"/>
        <w:snapToGrid w:val="0"/>
        <w:rPr>
          <w:sz w:val="24"/>
          <w:szCs w:val="24"/>
        </w:rPr>
      </w:pPr>
    </w:p>
    <w:p w14:paraId="368D9260" w14:textId="77777777" w:rsidR="007B1113" w:rsidRPr="00185784" w:rsidRDefault="007B1113" w:rsidP="007B1113">
      <w:pPr>
        <w:widowControl w:val="0"/>
        <w:autoSpaceDE w:val="0"/>
        <w:autoSpaceDN w:val="0"/>
        <w:adjustRightInd w:val="0"/>
        <w:snapToGrid w:val="0"/>
        <w:jc w:val="center"/>
        <w:rPr>
          <w:sz w:val="28"/>
          <w:szCs w:val="28"/>
        </w:rPr>
      </w:pPr>
      <w:r>
        <w:rPr>
          <w:rFonts w:ascii="Calibri Light" w:hAnsi="Calibri Light" w:cs="Calibri Light"/>
          <w:color w:val="000000"/>
          <w:sz w:val="28"/>
          <w:szCs w:val="28"/>
        </w:rPr>
        <w:t>listopad</w:t>
      </w:r>
      <w:r w:rsidRPr="00185784">
        <w:rPr>
          <w:rFonts w:ascii="Calibri Light" w:hAnsi="Calibri Light" w:cs="Calibri Light"/>
          <w:color w:val="000000"/>
          <w:sz w:val="28"/>
          <w:szCs w:val="28"/>
        </w:rPr>
        <w:t xml:space="preserve"> 20</w:t>
      </w:r>
      <w:r>
        <w:rPr>
          <w:rFonts w:ascii="Calibri Light" w:hAnsi="Calibri Light" w:cs="Calibri Light"/>
          <w:color w:val="000000"/>
          <w:sz w:val="28"/>
          <w:szCs w:val="28"/>
        </w:rPr>
        <w:t>22</w:t>
      </w:r>
    </w:p>
    <w:p w14:paraId="70353DDF" w14:textId="77777777" w:rsidR="007B1113" w:rsidRDefault="007B1113" w:rsidP="007B1113">
      <w:pPr>
        <w:jc w:val="center"/>
        <w:rPr>
          <w:rFonts w:ascii="Calibri Light" w:hAnsi="Calibri Light"/>
          <w:b/>
          <w:sz w:val="28"/>
          <w:szCs w:val="28"/>
        </w:rPr>
      </w:pPr>
    </w:p>
    <w:p w14:paraId="45937B6A" w14:textId="77777777" w:rsidR="007B1113" w:rsidRDefault="007B1113" w:rsidP="007B1113">
      <w:pPr>
        <w:pStyle w:val="Nadpis1"/>
      </w:pPr>
      <w:r w:rsidRPr="008624B2">
        <w:t>Instituce</w:t>
      </w:r>
    </w:p>
    <w:p w14:paraId="45F25E76" w14:textId="77777777" w:rsidR="007B1113" w:rsidRPr="00745E75" w:rsidRDefault="007B1113" w:rsidP="007B1113">
      <w:pPr>
        <w:pStyle w:val="Nadpis2"/>
      </w:pPr>
      <w:r w:rsidRPr="00745E75">
        <w:t>Působnost orgánů vysoké školy</w:t>
      </w:r>
    </w:p>
    <w:p w14:paraId="7E1E9D3F" w14:textId="77777777" w:rsidR="007B1113" w:rsidRPr="00B171EA" w:rsidRDefault="007B1113" w:rsidP="007B1113">
      <w:pPr>
        <w:tabs>
          <w:tab w:val="left" w:pos="2835"/>
        </w:tabs>
        <w:spacing w:before="120" w:after="120"/>
        <w:rPr>
          <w:rFonts w:asciiTheme="minorHAnsi" w:hAnsiTheme="minorHAnsi" w:cstheme="minorHAnsi"/>
          <w:sz w:val="22"/>
          <w:szCs w:val="22"/>
        </w:rPr>
      </w:pPr>
      <w:r>
        <w:tab/>
      </w:r>
      <w:r>
        <w:tab/>
      </w:r>
      <w:r w:rsidRPr="00B171EA">
        <w:rPr>
          <w:rFonts w:asciiTheme="minorHAnsi" w:hAnsiTheme="minorHAnsi" w:cstheme="minorHAnsi"/>
          <w:sz w:val="22"/>
          <w:szCs w:val="22"/>
        </w:rPr>
        <w:t>Standardy 1.1-1.2</w:t>
      </w:r>
    </w:p>
    <w:p w14:paraId="7783658E" w14:textId="77BC80E4" w:rsidR="007B1113" w:rsidRPr="00B171EA" w:rsidRDefault="007B1113" w:rsidP="007B1113">
      <w:pPr>
        <w:tabs>
          <w:tab w:val="left" w:pos="2835"/>
        </w:tabs>
        <w:ind w:left="426"/>
        <w:jc w:val="both"/>
        <w:rPr>
          <w:rFonts w:asciiTheme="minorHAnsi" w:hAnsiTheme="minorHAnsi" w:cstheme="minorHAnsi"/>
          <w:sz w:val="22"/>
          <w:szCs w:val="22"/>
        </w:rPr>
      </w:pPr>
      <w:r w:rsidRPr="00B171EA">
        <w:rPr>
          <w:rFonts w:asciiTheme="minorHAnsi" w:hAnsiTheme="minorHAnsi" w:cstheme="minorHAnsi"/>
          <w:color w:val="000000"/>
          <w:sz w:val="22"/>
          <w:szCs w:val="22"/>
        </w:rPr>
        <w:t>Univerzita Tomáše Bati ve Zlíně (dále jen „UTB“) má vymezen orgán vysoké školy, který plní</w:t>
      </w:r>
      <w:r w:rsidRPr="00B171EA">
        <w:rPr>
          <w:rFonts w:asciiTheme="minorHAnsi" w:hAnsiTheme="minorHAnsi" w:cstheme="minorHAnsi"/>
          <w:sz w:val="22"/>
          <w:szCs w:val="22"/>
        </w:rPr>
        <w:t xml:space="preserve"> </w:t>
      </w:r>
      <w:r w:rsidRPr="00B171EA">
        <w:rPr>
          <w:rFonts w:asciiTheme="minorHAnsi" w:hAnsiTheme="minorHAnsi" w:cstheme="minorHAnsi"/>
          <w:color w:val="000000"/>
          <w:sz w:val="22"/>
          <w:szCs w:val="22"/>
        </w:rPr>
        <w:t>působnost statutárního orgánu, a má vymezeny další orgány, včetně jejich působnosti, pravomoci a</w:t>
      </w:r>
      <w:r w:rsidRPr="00B171EA">
        <w:rPr>
          <w:rFonts w:asciiTheme="minorHAnsi" w:hAnsiTheme="minorHAnsi" w:cstheme="minorHAnsi"/>
          <w:sz w:val="22"/>
          <w:szCs w:val="22"/>
        </w:rPr>
        <w:t xml:space="preserve"> </w:t>
      </w:r>
      <w:r w:rsidRPr="00B171EA">
        <w:rPr>
          <w:rFonts w:asciiTheme="minorHAnsi" w:hAnsiTheme="minorHAnsi" w:cstheme="minorHAnsi"/>
          <w:color w:val="000000"/>
          <w:sz w:val="22"/>
          <w:szCs w:val="22"/>
        </w:rPr>
        <w:t xml:space="preserve">odpovědnosti. Statutární orgán a další orgány UTB jsou vymezeny ve </w:t>
      </w:r>
      <w:r w:rsidRPr="00B171EA">
        <w:rPr>
          <w:rFonts w:asciiTheme="minorHAnsi" w:hAnsiTheme="minorHAnsi" w:cstheme="minorHAnsi"/>
          <w:i/>
          <w:color w:val="000000"/>
          <w:sz w:val="22"/>
          <w:szCs w:val="22"/>
        </w:rPr>
        <w:t xml:space="preserve">Statutu UTB </w:t>
      </w:r>
      <w:r w:rsidRPr="00B171EA">
        <w:rPr>
          <w:rFonts w:asciiTheme="minorHAnsi" w:hAnsiTheme="minorHAnsi" w:cstheme="minorHAnsi"/>
          <w:color w:val="000000"/>
          <w:sz w:val="22"/>
          <w:szCs w:val="22"/>
        </w:rPr>
        <w:t>ze</w:t>
      </w:r>
      <w:r w:rsidRPr="00B171EA">
        <w:rPr>
          <w:rFonts w:asciiTheme="minorHAnsi" w:hAnsiTheme="minorHAnsi" w:cstheme="minorHAnsi"/>
          <w:sz w:val="22"/>
          <w:szCs w:val="22"/>
        </w:rPr>
        <w:t xml:space="preserve"> </w:t>
      </w:r>
      <w:r w:rsidRPr="00B171EA">
        <w:rPr>
          <w:rFonts w:asciiTheme="minorHAnsi" w:hAnsiTheme="minorHAnsi" w:cstheme="minorHAnsi"/>
          <w:color w:val="000000"/>
          <w:sz w:val="22"/>
          <w:szCs w:val="22"/>
        </w:rPr>
        <w:t xml:space="preserve">dne </w:t>
      </w:r>
      <w:ins w:id="515" w:author="Hana Ponížilová" w:date="2023-05-25T17:18:00Z">
        <w:r w:rsidR="001D11D6">
          <w:rPr>
            <w:rFonts w:ascii="Calibri" w:hAnsi="Calibri" w:cs="Calibri"/>
            <w:color w:val="000000"/>
            <w:sz w:val="22"/>
            <w:szCs w:val="22"/>
          </w:rPr>
          <w:t>27</w:t>
        </w:r>
        <w:r w:rsidR="001D11D6" w:rsidRPr="00E651D6">
          <w:rPr>
            <w:rFonts w:ascii="Calibri" w:hAnsi="Calibri" w:cs="Calibri"/>
            <w:color w:val="000000"/>
            <w:sz w:val="22"/>
            <w:szCs w:val="22"/>
          </w:rPr>
          <w:t xml:space="preserve">. </w:t>
        </w:r>
        <w:r w:rsidR="001D11D6">
          <w:rPr>
            <w:rFonts w:ascii="Calibri" w:hAnsi="Calibri" w:cs="Calibri"/>
            <w:color w:val="000000"/>
            <w:sz w:val="22"/>
            <w:szCs w:val="22"/>
          </w:rPr>
          <w:t>března</w:t>
        </w:r>
        <w:r w:rsidR="001D11D6" w:rsidRPr="00E651D6">
          <w:rPr>
            <w:rFonts w:ascii="Calibri" w:hAnsi="Calibri" w:cs="Calibri"/>
            <w:color w:val="000000"/>
            <w:sz w:val="22"/>
            <w:szCs w:val="22"/>
          </w:rPr>
          <w:t xml:space="preserve"> 202</w:t>
        </w:r>
        <w:r w:rsidR="001D11D6">
          <w:rPr>
            <w:rFonts w:ascii="Calibri" w:hAnsi="Calibri" w:cs="Calibri"/>
            <w:color w:val="000000"/>
            <w:sz w:val="22"/>
            <w:szCs w:val="22"/>
          </w:rPr>
          <w:t>3</w:t>
        </w:r>
      </w:ins>
      <w:r w:rsidRPr="00B171EA">
        <w:rPr>
          <w:rStyle w:val="Znakapoznpodarou"/>
          <w:rFonts w:asciiTheme="minorHAnsi" w:hAnsiTheme="minorHAnsi" w:cstheme="minorHAnsi"/>
          <w:sz w:val="22"/>
          <w:szCs w:val="22"/>
        </w:rPr>
        <w:footnoteReference w:id="7"/>
      </w:r>
      <w:r w:rsidRPr="00B171EA">
        <w:rPr>
          <w:rFonts w:asciiTheme="minorHAnsi" w:hAnsiTheme="minorHAnsi" w:cstheme="minorHAnsi"/>
          <w:color w:val="000000"/>
          <w:sz w:val="22"/>
          <w:szCs w:val="22"/>
        </w:rPr>
        <w:t>.</w:t>
      </w:r>
    </w:p>
    <w:p w14:paraId="06DBF98B" w14:textId="2BEB8B8B" w:rsidR="007B1113" w:rsidRDefault="007B1113" w:rsidP="007B1113">
      <w:pPr>
        <w:pStyle w:val="Nadpis2"/>
        <w:ind w:left="0"/>
      </w:pPr>
    </w:p>
    <w:p w14:paraId="06552852" w14:textId="77777777" w:rsidR="00281B5E" w:rsidRPr="00281B5E" w:rsidRDefault="00281B5E" w:rsidP="00281B5E">
      <w:pPr>
        <w:rPr>
          <w:lang w:eastAsia="en-US"/>
        </w:rPr>
      </w:pPr>
    </w:p>
    <w:p w14:paraId="4000EDD6" w14:textId="77777777" w:rsidR="007B1113" w:rsidRDefault="007B1113" w:rsidP="007B1113">
      <w:pPr>
        <w:pStyle w:val="Nadpis2"/>
      </w:pPr>
      <w:r w:rsidRPr="00035992">
        <w:t xml:space="preserve">Vnitřní systém zajišťování kvality </w:t>
      </w:r>
    </w:p>
    <w:p w14:paraId="7EB10840" w14:textId="77777777" w:rsidR="007B1113" w:rsidRPr="00B86C55" w:rsidRDefault="007B1113" w:rsidP="007B1113">
      <w:pPr>
        <w:pStyle w:val="Nadpis3"/>
        <w:ind w:left="1077" w:hanging="357"/>
        <w:rPr>
          <w:rFonts w:ascii="Calibri" w:hAnsi="Calibri" w:cs="Calibri"/>
        </w:rPr>
      </w:pPr>
      <w:r w:rsidRPr="00B86C55">
        <w:rPr>
          <w:rFonts w:ascii="Calibri" w:hAnsi="Calibri" w:cs="Calibri"/>
        </w:rPr>
        <w:t>Vymezení pravomoci a odpovědnost za kvalitu</w:t>
      </w:r>
    </w:p>
    <w:p w14:paraId="68967376" w14:textId="77777777" w:rsidR="007B1113" w:rsidRPr="00B171EA" w:rsidRDefault="007B1113" w:rsidP="007B1113">
      <w:pPr>
        <w:tabs>
          <w:tab w:val="left" w:pos="2835"/>
        </w:tabs>
        <w:spacing w:before="120" w:after="120"/>
        <w:rPr>
          <w:rFonts w:ascii="Calibri" w:hAnsi="Calibri" w:cs="Calibri"/>
          <w:sz w:val="22"/>
          <w:szCs w:val="22"/>
        </w:rPr>
      </w:pPr>
      <w:r>
        <w:tab/>
      </w:r>
      <w:r>
        <w:tab/>
      </w:r>
      <w:r w:rsidRPr="00B171EA">
        <w:rPr>
          <w:rFonts w:ascii="Calibri" w:hAnsi="Calibri" w:cs="Calibri"/>
          <w:sz w:val="22"/>
          <w:szCs w:val="22"/>
        </w:rPr>
        <w:t>Standard 1.3</w:t>
      </w:r>
    </w:p>
    <w:p w14:paraId="6ED86B94" w14:textId="15A9A38A" w:rsidR="007B1113" w:rsidRPr="00B171EA" w:rsidRDefault="007B1113" w:rsidP="007B1113">
      <w:pPr>
        <w:widowControl w:val="0"/>
        <w:autoSpaceDE w:val="0"/>
        <w:autoSpaceDN w:val="0"/>
        <w:adjustRightInd w:val="0"/>
        <w:snapToGrid w:val="0"/>
        <w:spacing w:after="120"/>
        <w:ind w:left="425"/>
        <w:jc w:val="both"/>
        <w:rPr>
          <w:rFonts w:ascii="Calibri" w:hAnsi="Calibri" w:cs="Calibri"/>
          <w:sz w:val="22"/>
          <w:szCs w:val="22"/>
        </w:rPr>
      </w:pPr>
      <w:r w:rsidRPr="00B171EA">
        <w:rPr>
          <w:rFonts w:ascii="Calibri" w:hAnsi="Calibri" w:cs="Calibri"/>
          <w:color w:val="000000"/>
          <w:sz w:val="22"/>
          <w:szCs w:val="22"/>
        </w:rPr>
        <w:t>UTB má na všech úrovních řízení vysoké školy vymezeny pravomoci a odpovědnost za kvalitu</w:t>
      </w:r>
      <w:r w:rsidRPr="00B171EA">
        <w:rPr>
          <w:rFonts w:ascii="Calibri" w:hAnsi="Calibri" w:cs="Calibri"/>
          <w:sz w:val="22"/>
          <w:szCs w:val="22"/>
        </w:rPr>
        <w:t xml:space="preserve"> </w:t>
      </w:r>
      <w:r w:rsidRPr="00B171EA">
        <w:rPr>
          <w:rFonts w:ascii="Calibri" w:hAnsi="Calibri" w:cs="Calibri"/>
          <w:color w:val="000000"/>
          <w:sz w:val="22"/>
          <w:szCs w:val="22"/>
        </w:rPr>
        <w:t>vzdělávací činnosti, vědecké a výzkumné, vývojové a inovační, umělecké nebo další tvůrčí činnosti (dále</w:t>
      </w:r>
      <w:r w:rsidRPr="00B171EA">
        <w:rPr>
          <w:rFonts w:ascii="Calibri" w:hAnsi="Calibri" w:cs="Calibri"/>
          <w:sz w:val="22"/>
          <w:szCs w:val="22"/>
        </w:rPr>
        <w:t xml:space="preserve"> </w:t>
      </w:r>
      <w:r w:rsidRPr="00B171EA">
        <w:rPr>
          <w:rFonts w:ascii="Calibri" w:hAnsi="Calibri" w:cs="Calibri"/>
          <w:color w:val="000000"/>
          <w:sz w:val="22"/>
          <w:szCs w:val="22"/>
        </w:rPr>
        <w:t>jen „tvůrčí činnost“) a s nimi souvisejících činností tak, aby tvořily funkční celek. Tyto pravomoci a</w:t>
      </w:r>
      <w:r w:rsidRPr="00B171EA">
        <w:rPr>
          <w:rFonts w:ascii="Calibri" w:hAnsi="Calibri" w:cs="Calibri"/>
          <w:sz w:val="22"/>
          <w:szCs w:val="22"/>
        </w:rPr>
        <w:t xml:space="preserve"> </w:t>
      </w:r>
      <w:r w:rsidRPr="00B171EA">
        <w:rPr>
          <w:rFonts w:ascii="Calibri" w:hAnsi="Calibri" w:cs="Calibri"/>
          <w:color w:val="000000"/>
          <w:sz w:val="22"/>
          <w:szCs w:val="22"/>
        </w:rPr>
        <w:t xml:space="preserve">odpovědnost jsou vymezeny v </w:t>
      </w:r>
      <w:r w:rsidRPr="00B171EA">
        <w:rPr>
          <w:rFonts w:ascii="Calibri" w:hAnsi="Calibri" w:cs="Calibri"/>
          <w:i/>
          <w:color w:val="000000"/>
          <w:sz w:val="22"/>
          <w:szCs w:val="22"/>
        </w:rPr>
        <w:t>Pravidlech systému zajišťování kvality vzdělávací, tvůrčí a s nimi</w:t>
      </w:r>
      <w:r w:rsidRPr="00B171EA">
        <w:rPr>
          <w:rFonts w:ascii="Calibri" w:hAnsi="Calibri" w:cs="Calibri"/>
          <w:i/>
          <w:sz w:val="22"/>
          <w:szCs w:val="22"/>
        </w:rPr>
        <w:t xml:space="preserve"> </w:t>
      </w:r>
      <w:r w:rsidRPr="00B171EA">
        <w:rPr>
          <w:rFonts w:ascii="Calibri" w:hAnsi="Calibri" w:cs="Calibri"/>
          <w:i/>
          <w:color w:val="000000"/>
          <w:sz w:val="22"/>
          <w:szCs w:val="22"/>
        </w:rPr>
        <w:t xml:space="preserve">souvisejících činností a vnitřního hodnocení kvality vzdělávací, tvůrčí a s nimi souvisejících činností UTB </w:t>
      </w:r>
      <w:r w:rsidRPr="00B171EA">
        <w:rPr>
          <w:rFonts w:ascii="Calibri" w:hAnsi="Calibri" w:cs="Calibri"/>
          <w:color w:val="000000"/>
          <w:sz w:val="22"/>
          <w:szCs w:val="22"/>
        </w:rPr>
        <w:t xml:space="preserve">ze dne </w:t>
      </w:r>
      <w:ins w:id="516" w:author="Hana Ponížilová" w:date="2023-05-25T17:18:00Z">
        <w:r w:rsidR="00DC6DA7">
          <w:rPr>
            <w:rFonts w:ascii="Calibri" w:hAnsi="Calibri" w:cs="Calibri"/>
            <w:color w:val="000000"/>
            <w:sz w:val="22"/>
            <w:szCs w:val="22"/>
          </w:rPr>
          <w:t>27</w:t>
        </w:r>
        <w:r w:rsidR="00DC6DA7" w:rsidRPr="00E651D6">
          <w:rPr>
            <w:rFonts w:ascii="Calibri" w:hAnsi="Calibri" w:cs="Calibri"/>
            <w:color w:val="000000"/>
            <w:sz w:val="22"/>
            <w:szCs w:val="22"/>
          </w:rPr>
          <w:t xml:space="preserve">. </w:t>
        </w:r>
        <w:r w:rsidR="00DC6DA7">
          <w:rPr>
            <w:rFonts w:ascii="Calibri" w:hAnsi="Calibri" w:cs="Calibri"/>
            <w:color w:val="000000"/>
            <w:sz w:val="22"/>
            <w:szCs w:val="22"/>
          </w:rPr>
          <w:t>března</w:t>
        </w:r>
        <w:r w:rsidR="00DC6DA7" w:rsidRPr="00E651D6">
          <w:rPr>
            <w:rFonts w:ascii="Calibri" w:hAnsi="Calibri" w:cs="Calibri"/>
            <w:color w:val="000000"/>
            <w:sz w:val="22"/>
            <w:szCs w:val="22"/>
          </w:rPr>
          <w:t xml:space="preserve"> 202</w:t>
        </w:r>
        <w:r w:rsidR="00DC6DA7">
          <w:rPr>
            <w:rFonts w:ascii="Calibri" w:hAnsi="Calibri" w:cs="Calibri"/>
            <w:color w:val="000000"/>
            <w:sz w:val="22"/>
            <w:szCs w:val="22"/>
          </w:rPr>
          <w:t>3</w:t>
        </w:r>
      </w:ins>
      <w:r w:rsidRPr="00B171EA">
        <w:rPr>
          <w:rStyle w:val="Znakapoznpodarou"/>
          <w:rFonts w:ascii="Calibri" w:hAnsi="Calibri" w:cs="Calibri"/>
          <w:color w:val="000000"/>
          <w:sz w:val="22"/>
          <w:szCs w:val="22"/>
        </w:rPr>
        <w:footnoteReference w:id="8"/>
      </w:r>
      <w:r w:rsidRPr="00B171EA">
        <w:rPr>
          <w:rFonts w:ascii="Calibri" w:hAnsi="Calibri" w:cs="Calibri"/>
          <w:color w:val="000000"/>
          <w:sz w:val="22"/>
          <w:szCs w:val="22"/>
        </w:rPr>
        <w:t xml:space="preserve">. </w:t>
      </w:r>
    </w:p>
    <w:p w14:paraId="7FA3F450" w14:textId="25215789" w:rsidR="007B1113" w:rsidRPr="00B171EA" w:rsidRDefault="007B1113" w:rsidP="007B1113">
      <w:pPr>
        <w:widowControl w:val="0"/>
        <w:autoSpaceDE w:val="0"/>
        <w:autoSpaceDN w:val="0"/>
        <w:adjustRightInd w:val="0"/>
        <w:snapToGrid w:val="0"/>
        <w:ind w:left="426"/>
        <w:jc w:val="both"/>
        <w:rPr>
          <w:rFonts w:ascii="Calibri" w:hAnsi="Calibri" w:cs="Calibri"/>
          <w:color w:val="000000"/>
          <w:sz w:val="22"/>
          <w:szCs w:val="22"/>
        </w:rPr>
      </w:pPr>
      <w:r w:rsidRPr="00B171EA">
        <w:rPr>
          <w:rFonts w:ascii="Calibri" w:hAnsi="Calibri" w:cs="Calibri"/>
          <w:color w:val="000000"/>
          <w:sz w:val="22"/>
          <w:szCs w:val="22"/>
        </w:rPr>
        <w:t xml:space="preserve">Pro účely zajišťování kvality má pak jmenovánu </w:t>
      </w:r>
      <w:ins w:id="517" w:author="Hana Ponížilová" w:date="2023-05-25T17:18:00Z">
        <w:r w:rsidR="00E75B1B">
          <w:rPr>
            <w:rFonts w:ascii="Calibri" w:hAnsi="Calibri" w:cs="Calibri"/>
            <w:color w:val="000000"/>
            <w:sz w:val="22"/>
            <w:szCs w:val="22"/>
          </w:rPr>
          <w:t>patnácti</w:t>
        </w:r>
        <w:r w:rsidR="00E75B1B" w:rsidRPr="00B171EA">
          <w:rPr>
            <w:rFonts w:ascii="Calibri" w:hAnsi="Calibri" w:cs="Calibri"/>
            <w:color w:val="000000"/>
            <w:sz w:val="22"/>
            <w:szCs w:val="22"/>
          </w:rPr>
          <w:t xml:space="preserve">člennou </w:t>
        </w:r>
      </w:ins>
      <w:r w:rsidRPr="00B171EA">
        <w:rPr>
          <w:rFonts w:ascii="Calibri" w:hAnsi="Calibri" w:cs="Calibri"/>
          <w:i/>
          <w:color w:val="000000"/>
          <w:sz w:val="22"/>
          <w:szCs w:val="22"/>
        </w:rPr>
        <w:t>Radu pro vnitřní hodnocení UTB</w:t>
      </w:r>
      <w:r w:rsidRPr="00B171EA">
        <w:rPr>
          <w:rStyle w:val="Znakapoznpodarou"/>
          <w:rFonts w:ascii="Calibri" w:hAnsi="Calibri" w:cs="Calibri"/>
          <w:color w:val="000000"/>
          <w:sz w:val="22"/>
          <w:szCs w:val="22"/>
        </w:rPr>
        <w:footnoteReference w:id="9"/>
      </w:r>
      <w:r w:rsidRPr="00B171EA">
        <w:rPr>
          <w:rFonts w:ascii="Calibri" w:hAnsi="Calibri" w:cs="Calibri"/>
          <w:color w:val="000000"/>
          <w:sz w:val="22"/>
          <w:szCs w:val="22"/>
        </w:rPr>
        <w:t>,</w:t>
      </w:r>
      <w:r w:rsidRPr="00B171EA">
        <w:rPr>
          <w:rFonts w:ascii="Calibri" w:hAnsi="Calibri" w:cs="Calibri"/>
          <w:sz w:val="22"/>
          <w:szCs w:val="22"/>
        </w:rPr>
        <w:t xml:space="preserve"> </w:t>
      </w:r>
      <w:r w:rsidRPr="00B171EA">
        <w:rPr>
          <w:rFonts w:ascii="Calibri" w:hAnsi="Calibri" w:cs="Calibri"/>
          <w:color w:val="000000"/>
          <w:sz w:val="22"/>
          <w:szCs w:val="22"/>
        </w:rPr>
        <w:t xml:space="preserve">která se řídí </w:t>
      </w:r>
      <w:r w:rsidRPr="00B171EA">
        <w:rPr>
          <w:rFonts w:ascii="Calibri" w:hAnsi="Calibri" w:cs="Calibri"/>
          <w:i/>
          <w:color w:val="000000"/>
          <w:sz w:val="22"/>
          <w:szCs w:val="22"/>
        </w:rPr>
        <w:t xml:space="preserve">Jednacím řádem Rady pro vnitřní hodnocení UTB </w:t>
      </w:r>
      <w:r w:rsidRPr="00B171EA">
        <w:rPr>
          <w:rFonts w:ascii="Calibri" w:hAnsi="Calibri" w:cs="Calibri"/>
          <w:color w:val="000000"/>
          <w:sz w:val="22"/>
          <w:szCs w:val="22"/>
        </w:rPr>
        <w:t xml:space="preserve">(směrnice rektora SR/17/2021) ze dne </w:t>
      </w:r>
      <w:ins w:id="518" w:author="Hana Ponížilová" w:date="2023-05-25T17:19:00Z">
        <w:r w:rsidR="00ED6A52">
          <w:rPr>
            <w:rFonts w:ascii="Calibri" w:hAnsi="Calibri" w:cstheme="minorHAnsi"/>
            <w:color w:val="000000"/>
            <w:sz w:val="22"/>
            <w:szCs w:val="22"/>
          </w:rPr>
          <w:t>května</w:t>
        </w:r>
        <w:r w:rsidR="00ED6A52" w:rsidRPr="00E651D6">
          <w:rPr>
            <w:rFonts w:ascii="Calibri" w:hAnsi="Calibri" w:cstheme="minorHAnsi"/>
            <w:color w:val="000000"/>
            <w:sz w:val="22"/>
            <w:szCs w:val="22"/>
          </w:rPr>
          <w:t xml:space="preserve"> 202</w:t>
        </w:r>
        <w:r w:rsidR="00ED6A52">
          <w:rPr>
            <w:rFonts w:ascii="Calibri" w:hAnsi="Calibri" w:cstheme="minorHAnsi"/>
            <w:color w:val="000000"/>
            <w:sz w:val="22"/>
            <w:szCs w:val="22"/>
          </w:rPr>
          <w:t>3</w:t>
        </w:r>
      </w:ins>
      <w:r w:rsidRPr="00B171EA">
        <w:rPr>
          <w:rStyle w:val="Znakapoznpodarou"/>
          <w:rFonts w:ascii="Calibri" w:hAnsi="Calibri" w:cs="Calibri"/>
          <w:color w:val="000000"/>
          <w:sz w:val="22"/>
          <w:szCs w:val="22"/>
        </w:rPr>
        <w:footnoteReference w:id="10"/>
      </w:r>
      <w:r w:rsidRPr="00B171EA">
        <w:rPr>
          <w:rFonts w:ascii="Calibri" w:hAnsi="Calibri" w:cs="Calibri"/>
          <w:color w:val="000000"/>
          <w:sz w:val="22"/>
          <w:szCs w:val="22"/>
        </w:rPr>
        <w:t>.</w:t>
      </w:r>
    </w:p>
    <w:p w14:paraId="4FE0A277" w14:textId="77777777" w:rsidR="007B1113" w:rsidRPr="00C80B17" w:rsidRDefault="007B1113" w:rsidP="007B1113">
      <w:pPr>
        <w:tabs>
          <w:tab w:val="left" w:pos="2835"/>
        </w:tabs>
        <w:spacing w:before="120" w:after="120"/>
      </w:pPr>
    </w:p>
    <w:p w14:paraId="77C57D61" w14:textId="77777777" w:rsidR="007B1113" w:rsidRPr="00B86C55" w:rsidRDefault="007B1113" w:rsidP="007B1113">
      <w:pPr>
        <w:pStyle w:val="Nadpis3"/>
        <w:ind w:left="1077" w:hanging="357"/>
        <w:rPr>
          <w:rFonts w:ascii="Calibri" w:hAnsi="Calibri" w:cs="Calibri"/>
        </w:rPr>
      </w:pPr>
      <w:r w:rsidRPr="00B86C55">
        <w:rPr>
          <w:rFonts w:ascii="Calibri" w:hAnsi="Calibri" w:cs="Calibri"/>
        </w:rPr>
        <w:t>Procesy vzniku a úprav studijních programů</w:t>
      </w:r>
    </w:p>
    <w:p w14:paraId="6E67DD62" w14:textId="77777777" w:rsidR="007B1113" w:rsidRPr="00E60734" w:rsidRDefault="007B1113" w:rsidP="007B1113">
      <w:pPr>
        <w:spacing w:before="120" w:after="120"/>
        <w:ind w:left="2829" w:firstLine="709"/>
        <w:rPr>
          <w:rFonts w:asciiTheme="minorHAnsi" w:hAnsiTheme="minorHAnsi" w:cstheme="minorHAnsi"/>
          <w:sz w:val="22"/>
          <w:szCs w:val="22"/>
        </w:rPr>
      </w:pPr>
      <w:r w:rsidRPr="00E60734">
        <w:rPr>
          <w:rFonts w:asciiTheme="minorHAnsi" w:hAnsiTheme="minorHAnsi" w:cstheme="minorHAnsi"/>
          <w:sz w:val="22"/>
          <w:szCs w:val="22"/>
        </w:rPr>
        <w:t>Standard 1.4</w:t>
      </w:r>
    </w:p>
    <w:p w14:paraId="4BB5EC46" w14:textId="7D5C9DD6" w:rsidR="00E60734" w:rsidRPr="009D3022" w:rsidRDefault="00E60734" w:rsidP="00E60734">
      <w:pPr>
        <w:widowControl w:val="0"/>
        <w:autoSpaceDE w:val="0"/>
        <w:autoSpaceDN w:val="0"/>
        <w:adjustRightInd w:val="0"/>
        <w:snapToGrid w:val="0"/>
        <w:ind w:left="426"/>
        <w:jc w:val="both"/>
        <w:rPr>
          <w:rFonts w:ascii="Calibri" w:hAnsi="Calibri" w:cs="Calibri"/>
          <w:color w:val="000000"/>
          <w:sz w:val="22"/>
          <w:szCs w:val="22"/>
        </w:rPr>
      </w:pPr>
      <w:r w:rsidRPr="009D3022">
        <w:rPr>
          <w:rFonts w:ascii="Calibri" w:hAnsi="Calibri" w:cs="Calibri"/>
          <w:color w:val="000000"/>
          <w:sz w:val="22"/>
          <w:szCs w:val="22"/>
        </w:rPr>
        <w:t xml:space="preserve">Vznik a úprava studijních programů se na UTB řídí </w:t>
      </w:r>
      <w:r w:rsidRPr="009D3022">
        <w:rPr>
          <w:rFonts w:ascii="Calibri" w:hAnsi="Calibri" w:cs="Calibri"/>
          <w:i/>
          <w:color w:val="000000"/>
          <w:sz w:val="22"/>
          <w:szCs w:val="22"/>
        </w:rPr>
        <w:t xml:space="preserve">Řádem pro tvorbu, schvalování, uskutečňování a změny studijních programů UTB </w:t>
      </w:r>
      <w:r w:rsidRPr="009D3022">
        <w:rPr>
          <w:rFonts w:ascii="Calibri" w:hAnsi="Calibri" w:cs="Calibri"/>
          <w:color w:val="000000"/>
          <w:sz w:val="22"/>
          <w:szCs w:val="22"/>
        </w:rPr>
        <w:t xml:space="preserve">ze dne </w:t>
      </w:r>
      <w:r>
        <w:rPr>
          <w:rFonts w:ascii="Calibri" w:hAnsi="Calibri" w:cs="Calibri"/>
          <w:color w:val="000000"/>
          <w:sz w:val="22"/>
          <w:szCs w:val="22"/>
        </w:rPr>
        <w:t>19</w:t>
      </w:r>
      <w:r w:rsidRPr="00A62D9A">
        <w:rPr>
          <w:rFonts w:ascii="Calibri" w:hAnsi="Calibri" w:cs="Calibri"/>
          <w:color w:val="000000"/>
          <w:sz w:val="22"/>
          <w:szCs w:val="22"/>
        </w:rPr>
        <w:t xml:space="preserve">. </w:t>
      </w:r>
      <w:r>
        <w:rPr>
          <w:rFonts w:ascii="Calibri" w:hAnsi="Calibri" w:cs="Calibri"/>
          <w:color w:val="000000"/>
          <w:sz w:val="22"/>
          <w:szCs w:val="22"/>
        </w:rPr>
        <w:t>května</w:t>
      </w:r>
      <w:r w:rsidRPr="00A62D9A">
        <w:rPr>
          <w:rFonts w:ascii="Calibri" w:hAnsi="Calibri" w:cs="Calibri"/>
          <w:color w:val="000000"/>
          <w:sz w:val="22"/>
          <w:szCs w:val="22"/>
        </w:rPr>
        <w:t xml:space="preserve"> 20</w:t>
      </w:r>
      <w:r>
        <w:rPr>
          <w:rFonts w:ascii="Calibri" w:hAnsi="Calibri" w:cs="Calibri"/>
          <w:color w:val="000000"/>
          <w:sz w:val="22"/>
          <w:szCs w:val="22"/>
        </w:rPr>
        <w:t>22</w:t>
      </w:r>
      <w:r w:rsidRPr="009D3022">
        <w:rPr>
          <w:rStyle w:val="Znakapoznpodarou"/>
          <w:rFonts w:ascii="Calibri" w:hAnsi="Calibri" w:cs="Calibri"/>
          <w:color w:val="000000"/>
          <w:sz w:val="22"/>
          <w:szCs w:val="22"/>
        </w:rPr>
        <w:footnoteReference w:id="11"/>
      </w:r>
      <w:r w:rsidRPr="009D3022">
        <w:rPr>
          <w:rFonts w:ascii="Calibri" w:hAnsi="Calibri" w:cs="Calibri"/>
          <w:color w:val="000000"/>
          <w:sz w:val="22"/>
          <w:szCs w:val="22"/>
        </w:rPr>
        <w:t xml:space="preserve">, který je podle § 17 odst. 1 písm. k) zákona č. 111/1998 Sb., o vysokých školách a o změně a doplnění dalších zákonů (zákon o vysokých školách), ve znění pozdějších předpisů, (dále jen „zákon“) a podle čl. 5 odst. 1 písm. o) </w:t>
      </w:r>
      <w:r w:rsidRPr="009D3022">
        <w:rPr>
          <w:rFonts w:ascii="Calibri" w:hAnsi="Calibri" w:cs="Calibri"/>
          <w:i/>
          <w:color w:val="000000"/>
          <w:sz w:val="22"/>
          <w:szCs w:val="22"/>
        </w:rPr>
        <w:t xml:space="preserve">Statutu UTB </w:t>
      </w:r>
      <w:r w:rsidRPr="009D3022">
        <w:rPr>
          <w:rFonts w:ascii="Calibri" w:hAnsi="Calibri" w:cs="Calibri"/>
          <w:color w:val="000000"/>
          <w:sz w:val="22"/>
          <w:szCs w:val="22"/>
        </w:rPr>
        <w:t>ze</w:t>
      </w:r>
      <w:r w:rsidRPr="009D3022">
        <w:rPr>
          <w:rFonts w:ascii="Calibri" w:hAnsi="Calibri" w:cs="Calibri"/>
          <w:sz w:val="22"/>
          <w:szCs w:val="22"/>
        </w:rPr>
        <w:t xml:space="preserve"> </w:t>
      </w:r>
      <w:r w:rsidRPr="009D3022">
        <w:rPr>
          <w:rFonts w:ascii="Calibri" w:hAnsi="Calibri" w:cs="Calibri"/>
          <w:color w:val="000000"/>
          <w:sz w:val="22"/>
          <w:szCs w:val="22"/>
        </w:rPr>
        <w:t xml:space="preserve">dne </w:t>
      </w:r>
      <w:ins w:id="519" w:author="Hana Ponížilová" w:date="2023-05-25T17:19:00Z">
        <w:r w:rsidR="00885C0B">
          <w:rPr>
            <w:rFonts w:ascii="Calibri" w:hAnsi="Calibri" w:cs="Calibri"/>
            <w:color w:val="000000"/>
            <w:sz w:val="22"/>
            <w:szCs w:val="22"/>
          </w:rPr>
          <w:t>27</w:t>
        </w:r>
        <w:r w:rsidR="00885C0B" w:rsidRPr="00E651D6">
          <w:rPr>
            <w:rFonts w:ascii="Calibri" w:hAnsi="Calibri" w:cs="Calibri"/>
            <w:color w:val="000000"/>
            <w:sz w:val="22"/>
            <w:szCs w:val="22"/>
          </w:rPr>
          <w:t xml:space="preserve">. </w:t>
        </w:r>
        <w:r w:rsidR="00885C0B">
          <w:rPr>
            <w:rFonts w:ascii="Calibri" w:hAnsi="Calibri" w:cs="Calibri"/>
            <w:color w:val="000000"/>
            <w:sz w:val="22"/>
            <w:szCs w:val="22"/>
          </w:rPr>
          <w:t>března</w:t>
        </w:r>
        <w:r w:rsidR="00885C0B" w:rsidRPr="00E651D6">
          <w:rPr>
            <w:rFonts w:ascii="Calibri" w:hAnsi="Calibri" w:cs="Calibri"/>
            <w:color w:val="000000"/>
            <w:sz w:val="22"/>
            <w:szCs w:val="22"/>
          </w:rPr>
          <w:t xml:space="preserve"> 202</w:t>
        </w:r>
        <w:r w:rsidR="00885C0B">
          <w:rPr>
            <w:rFonts w:ascii="Calibri" w:hAnsi="Calibri" w:cs="Calibri"/>
            <w:color w:val="000000"/>
            <w:sz w:val="22"/>
            <w:szCs w:val="22"/>
          </w:rPr>
          <w:t>3</w:t>
        </w:r>
      </w:ins>
      <w:r w:rsidRPr="009D3022">
        <w:rPr>
          <w:rStyle w:val="Znakapoznpodarou"/>
          <w:rFonts w:ascii="Calibri" w:hAnsi="Calibri" w:cs="Calibri"/>
          <w:color w:val="000000"/>
          <w:sz w:val="22"/>
          <w:szCs w:val="22"/>
        </w:rPr>
        <w:footnoteReference w:id="12"/>
      </w:r>
      <w:r w:rsidRPr="009D3022">
        <w:rPr>
          <w:rFonts w:ascii="Calibri" w:hAnsi="Calibri" w:cs="Calibri"/>
          <w:color w:val="000000"/>
          <w:sz w:val="22"/>
          <w:szCs w:val="22"/>
        </w:rPr>
        <w:t xml:space="preserve"> vnitřním </w:t>
      </w:r>
      <w:r w:rsidRPr="009D3022">
        <w:rPr>
          <w:rFonts w:ascii="Calibri" w:hAnsi="Calibri" w:cs="Calibri"/>
          <w:color w:val="000000"/>
          <w:sz w:val="22"/>
          <w:szCs w:val="22"/>
        </w:rPr>
        <w:lastRenderedPageBreak/>
        <w:t xml:space="preserve">předpisem UTB a stanovuje: </w:t>
      </w:r>
    </w:p>
    <w:p w14:paraId="1D361046" w14:textId="77777777" w:rsidR="00E60734" w:rsidRPr="00173C24" w:rsidRDefault="00E60734" w:rsidP="00E60734">
      <w:pPr>
        <w:widowControl w:val="0"/>
        <w:autoSpaceDE w:val="0"/>
        <w:autoSpaceDN w:val="0"/>
        <w:adjustRightInd w:val="0"/>
        <w:snapToGrid w:val="0"/>
        <w:ind w:left="426"/>
        <w:jc w:val="both"/>
        <w:rPr>
          <w:rFonts w:asciiTheme="minorHAnsi" w:hAnsiTheme="minorHAnsi" w:cstheme="minorHAnsi"/>
          <w:sz w:val="22"/>
          <w:szCs w:val="22"/>
        </w:rPr>
      </w:pPr>
      <w:r w:rsidRPr="00173C24">
        <w:rPr>
          <w:rFonts w:asciiTheme="minorHAnsi" w:hAnsiTheme="minorHAnsi" w:cstheme="minorHAnsi"/>
          <w:sz w:val="22"/>
          <w:szCs w:val="22"/>
        </w:rPr>
        <w:t xml:space="preserve">a) náležitosti týkající se institucionální akreditace pro oblast nebo oblasti vzdělávání (dále jen „institucionální akreditace“), </w:t>
      </w:r>
    </w:p>
    <w:p w14:paraId="3E1B14E9" w14:textId="77777777" w:rsidR="00E60734" w:rsidRPr="00173C24" w:rsidRDefault="00E60734" w:rsidP="00E60734">
      <w:pPr>
        <w:widowControl w:val="0"/>
        <w:autoSpaceDE w:val="0"/>
        <w:autoSpaceDN w:val="0"/>
        <w:adjustRightInd w:val="0"/>
        <w:snapToGrid w:val="0"/>
        <w:ind w:left="426"/>
        <w:jc w:val="both"/>
        <w:rPr>
          <w:rFonts w:asciiTheme="minorHAnsi" w:hAnsiTheme="minorHAnsi" w:cstheme="minorHAnsi"/>
          <w:sz w:val="22"/>
          <w:szCs w:val="22"/>
        </w:rPr>
      </w:pPr>
      <w:r w:rsidRPr="00173C24">
        <w:rPr>
          <w:rFonts w:asciiTheme="minorHAnsi" w:hAnsiTheme="minorHAnsi" w:cstheme="minorHAnsi"/>
          <w:sz w:val="22"/>
          <w:szCs w:val="22"/>
        </w:rPr>
        <w:t xml:space="preserve">b) pravidla tvorby, schvalování a změn studijních programů v rámci institucionální akreditace, </w:t>
      </w:r>
    </w:p>
    <w:p w14:paraId="2FFE136D" w14:textId="77777777" w:rsidR="00E60734" w:rsidRPr="00173C24" w:rsidRDefault="00E60734" w:rsidP="00E60734">
      <w:pPr>
        <w:widowControl w:val="0"/>
        <w:autoSpaceDE w:val="0"/>
        <w:autoSpaceDN w:val="0"/>
        <w:adjustRightInd w:val="0"/>
        <w:snapToGrid w:val="0"/>
        <w:ind w:left="426"/>
        <w:jc w:val="both"/>
        <w:rPr>
          <w:rFonts w:asciiTheme="minorHAnsi" w:hAnsiTheme="minorHAnsi" w:cstheme="minorHAnsi"/>
          <w:sz w:val="22"/>
          <w:szCs w:val="22"/>
        </w:rPr>
      </w:pPr>
      <w:r w:rsidRPr="00173C24">
        <w:rPr>
          <w:rFonts w:asciiTheme="minorHAnsi" w:hAnsiTheme="minorHAnsi" w:cstheme="minorHAnsi"/>
          <w:sz w:val="22"/>
          <w:szCs w:val="22"/>
        </w:rPr>
        <w:t xml:space="preserve">c) pravidla tvorby, schvalování a změn návrhů studijních programů před jejich předložením                 </w:t>
      </w:r>
      <w:r>
        <w:rPr>
          <w:rFonts w:asciiTheme="minorHAnsi" w:hAnsiTheme="minorHAnsi" w:cstheme="minorHAnsi"/>
          <w:sz w:val="22"/>
          <w:szCs w:val="22"/>
        </w:rPr>
        <w:br/>
      </w:r>
      <w:r w:rsidRPr="00173C24">
        <w:rPr>
          <w:rFonts w:asciiTheme="minorHAnsi" w:hAnsiTheme="minorHAnsi" w:cstheme="minorHAnsi"/>
          <w:sz w:val="22"/>
          <w:szCs w:val="22"/>
        </w:rPr>
        <w:t xml:space="preserve">k akreditaci Národnímu akreditačnímu úřadu pro vysoké školství (dále jen „Akreditační úřad“), </w:t>
      </w:r>
    </w:p>
    <w:p w14:paraId="413BFBD6" w14:textId="77777777" w:rsidR="00E60734" w:rsidRPr="00173C24" w:rsidRDefault="00E60734" w:rsidP="00E60734">
      <w:pPr>
        <w:widowControl w:val="0"/>
        <w:autoSpaceDE w:val="0"/>
        <w:autoSpaceDN w:val="0"/>
        <w:adjustRightInd w:val="0"/>
        <w:snapToGrid w:val="0"/>
        <w:ind w:left="426"/>
        <w:jc w:val="both"/>
        <w:rPr>
          <w:rFonts w:asciiTheme="minorHAnsi" w:hAnsiTheme="minorHAnsi" w:cstheme="minorHAnsi"/>
          <w:sz w:val="22"/>
          <w:szCs w:val="22"/>
        </w:rPr>
      </w:pPr>
      <w:r w:rsidRPr="00173C24">
        <w:rPr>
          <w:rFonts w:asciiTheme="minorHAnsi" w:hAnsiTheme="minorHAnsi" w:cstheme="minorHAnsi"/>
          <w:sz w:val="22"/>
          <w:szCs w:val="22"/>
        </w:rPr>
        <w:t xml:space="preserve">d) náležitosti studijních programů a studijních předmětů, </w:t>
      </w:r>
    </w:p>
    <w:p w14:paraId="35392645" w14:textId="77777777" w:rsidR="00E60734" w:rsidRPr="00173C24" w:rsidRDefault="00E60734" w:rsidP="00E60734">
      <w:pPr>
        <w:widowControl w:val="0"/>
        <w:autoSpaceDE w:val="0"/>
        <w:autoSpaceDN w:val="0"/>
        <w:adjustRightInd w:val="0"/>
        <w:snapToGrid w:val="0"/>
        <w:ind w:left="426"/>
        <w:jc w:val="both"/>
        <w:rPr>
          <w:rFonts w:asciiTheme="minorHAnsi" w:hAnsiTheme="minorHAnsi" w:cstheme="minorHAnsi"/>
          <w:sz w:val="22"/>
          <w:szCs w:val="22"/>
        </w:rPr>
      </w:pPr>
      <w:r w:rsidRPr="00173C24">
        <w:rPr>
          <w:rFonts w:asciiTheme="minorHAnsi" w:hAnsiTheme="minorHAnsi" w:cstheme="minorHAnsi"/>
          <w:sz w:val="22"/>
          <w:szCs w:val="22"/>
        </w:rPr>
        <w:t xml:space="preserve">e) pravidla uskutečňování studijních programů na fakultách UTB nebo přímo UTB, </w:t>
      </w:r>
    </w:p>
    <w:p w14:paraId="6C7E03A0" w14:textId="77777777" w:rsidR="00E60734" w:rsidRPr="00173C24" w:rsidRDefault="00E60734" w:rsidP="00E60734">
      <w:pPr>
        <w:widowControl w:val="0"/>
        <w:autoSpaceDE w:val="0"/>
        <w:autoSpaceDN w:val="0"/>
        <w:adjustRightInd w:val="0"/>
        <w:snapToGrid w:val="0"/>
        <w:ind w:left="426"/>
        <w:jc w:val="both"/>
        <w:rPr>
          <w:rFonts w:asciiTheme="minorHAnsi" w:hAnsiTheme="minorHAnsi" w:cstheme="minorHAnsi"/>
          <w:sz w:val="22"/>
          <w:szCs w:val="22"/>
        </w:rPr>
      </w:pPr>
      <w:r w:rsidRPr="00173C24">
        <w:rPr>
          <w:rFonts w:asciiTheme="minorHAnsi" w:hAnsiTheme="minorHAnsi" w:cstheme="minorHAnsi"/>
          <w:sz w:val="22"/>
          <w:szCs w:val="22"/>
        </w:rPr>
        <w:t xml:space="preserve">f) povinnosti garantů studijních programů a garantů studijních předmětů, </w:t>
      </w:r>
    </w:p>
    <w:p w14:paraId="453A3EAC" w14:textId="0A2B50B3" w:rsidR="007B1113" w:rsidRPr="00281B5E" w:rsidRDefault="00E60734" w:rsidP="00281B5E">
      <w:pPr>
        <w:widowControl w:val="0"/>
        <w:autoSpaceDE w:val="0"/>
        <w:autoSpaceDN w:val="0"/>
        <w:adjustRightInd w:val="0"/>
        <w:snapToGrid w:val="0"/>
        <w:ind w:left="426"/>
        <w:jc w:val="both"/>
        <w:rPr>
          <w:rFonts w:asciiTheme="minorHAnsi" w:hAnsiTheme="minorHAnsi" w:cstheme="minorHAnsi"/>
          <w:sz w:val="22"/>
          <w:szCs w:val="22"/>
        </w:rPr>
      </w:pPr>
      <w:r w:rsidRPr="00173C24">
        <w:rPr>
          <w:rFonts w:asciiTheme="minorHAnsi" w:hAnsiTheme="minorHAnsi" w:cstheme="minorHAnsi"/>
          <w:sz w:val="22"/>
          <w:szCs w:val="22"/>
        </w:rPr>
        <w:t xml:space="preserve">g) principy zajišťování kvality studijních programů. </w:t>
      </w:r>
    </w:p>
    <w:p w14:paraId="66831A68" w14:textId="77777777" w:rsidR="007B1113" w:rsidRPr="00C80B17" w:rsidRDefault="007B1113" w:rsidP="007B1113">
      <w:pPr>
        <w:tabs>
          <w:tab w:val="left" w:pos="2835"/>
        </w:tabs>
        <w:spacing w:before="120" w:after="120"/>
      </w:pPr>
      <w:r w:rsidRPr="00C80B17">
        <w:tab/>
      </w:r>
    </w:p>
    <w:p w14:paraId="4E990463" w14:textId="77777777" w:rsidR="007B1113" w:rsidRPr="004126B0" w:rsidRDefault="007B1113" w:rsidP="007B1113">
      <w:pPr>
        <w:pStyle w:val="Nadpis3"/>
        <w:rPr>
          <w:rFonts w:ascii="Calibri" w:hAnsi="Calibri" w:cs="Calibri"/>
        </w:rPr>
      </w:pPr>
      <w:r w:rsidRPr="004126B0">
        <w:rPr>
          <w:rFonts w:ascii="Calibri" w:hAnsi="Calibri" w:cs="Calibri"/>
        </w:rPr>
        <w:t xml:space="preserve">Principy a systém uznávání zahraničního vzdělávání pro přijetí ke studiu </w:t>
      </w:r>
    </w:p>
    <w:p w14:paraId="5F3D5045" w14:textId="74F839DE" w:rsidR="000D7829" w:rsidRPr="00173C24" w:rsidRDefault="007B1113" w:rsidP="000D7829">
      <w:pPr>
        <w:tabs>
          <w:tab w:val="left" w:pos="2835"/>
        </w:tabs>
        <w:spacing w:before="120" w:after="120"/>
        <w:rPr>
          <w:rFonts w:asciiTheme="minorHAnsi" w:hAnsiTheme="minorHAnsi" w:cstheme="minorHAnsi"/>
          <w:sz w:val="22"/>
          <w:szCs w:val="22"/>
        </w:rPr>
      </w:pPr>
      <w:r w:rsidRPr="00C80B17">
        <w:tab/>
      </w:r>
      <w:r w:rsidRPr="00C80B17">
        <w:tab/>
      </w:r>
      <w:r w:rsidR="000D7829" w:rsidRPr="00173C24">
        <w:rPr>
          <w:rFonts w:asciiTheme="minorHAnsi" w:hAnsiTheme="minorHAnsi" w:cstheme="minorHAnsi"/>
          <w:sz w:val="22"/>
          <w:szCs w:val="22"/>
        </w:rPr>
        <w:t>Standard 1.5</w:t>
      </w:r>
    </w:p>
    <w:p w14:paraId="4E3D5D4D" w14:textId="2BEF0FF5" w:rsidR="000D7829" w:rsidRPr="00173C24" w:rsidRDefault="000D7829" w:rsidP="000D7829">
      <w:pPr>
        <w:widowControl w:val="0"/>
        <w:autoSpaceDE w:val="0"/>
        <w:autoSpaceDN w:val="0"/>
        <w:adjustRightInd w:val="0"/>
        <w:snapToGrid w:val="0"/>
        <w:ind w:left="426"/>
        <w:jc w:val="both"/>
        <w:rPr>
          <w:rFonts w:asciiTheme="minorHAnsi" w:hAnsiTheme="minorHAnsi" w:cstheme="minorHAnsi"/>
          <w:sz w:val="22"/>
          <w:szCs w:val="22"/>
        </w:rPr>
      </w:pPr>
      <w:r w:rsidRPr="00173C24">
        <w:rPr>
          <w:rFonts w:asciiTheme="minorHAnsi" w:hAnsiTheme="minorHAnsi" w:cstheme="minorHAnsi"/>
          <w:color w:val="000000"/>
          <w:sz w:val="22"/>
          <w:szCs w:val="22"/>
        </w:rPr>
        <w:t xml:space="preserve">UTB má vytvořena pravidla a stanoveny principy uznávání zahraničního vzdělávání pro přijetí ke studiu, včetně popsaného procesu posuzování splnění podmínky předchozího vzdělání. Systém </w:t>
      </w:r>
      <w:r w:rsidRPr="00173C24">
        <w:rPr>
          <w:rFonts w:asciiTheme="minorHAnsi" w:hAnsiTheme="minorHAnsi" w:cstheme="minorHAnsi"/>
          <w:color w:val="000000"/>
          <w:sz w:val="22"/>
          <w:szCs w:val="22"/>
        </w:rPr>
        <w:br/>
        <w:t xml:space="preserve">a principy jsou vymezeny ve směrnici rektora SR/13/2017 </w:t>
      </w:r>
      <w:r w:rsidRPr="00173C24">
        <w:rPr>
          <w:rFonts w:asciiTheme="minorHAnsi" w:hAnsiTheme="minorHAnsi" w:cstheme="minorHAnsi"/>
          <w:i/>
          <w:color w:val="000000"/>
          <w:sz w:val="22"/>
          <w:szCs w:val="22"/>
        </w:rPr>
        <w:t xml:space="preserve">Uznání zahraničního středoškolského </w:t>
      </w:r>
      <w:r w:rsidRPr="00173C24">
        <w:rPr>
          <w:rFonts w:asciiTheme="minorHAnsi" w:hAnsiTheme="minorHAnsi" w:cstheme="minorHAnsi"/>
          <w:i/>
          <w:color w:val="000000"/>
          <w:sz w:val="22"/>
          <w:szCs w:val="22"/>
        </w:rPr>
        <w:br/>
        <w:t>a vysokoškolského vzdělání a kvalifikace</w:t>
      </w:r>
      <w:r w:rsidRPr="00173C24">
        <w:rPr>
          <w:rFonts w:asciiTheme="minorHAnsi" w:hAnsiTheme="minorHAnsi" w:cstheme="minorHAnsi"/>
          <w:color w:val="000000"/>
          <w:sz w:val="22"/>
          <w:szCs w:val="22"/>
        </w:rPr>
        <w:t xml:space="preserve"> ze dne 12. dubna 2017</w:t>
      </w:r>
      <w:r w:rsidRPr="00173C24">
        <w:rPr>
          <w:rStyle w:val="Znakapoznpodarou"/>
          <w:rFonts w:asciiTheme="minorHAnsi" w:hAnsiTheme="minorHAnsi" w:cstheme="minorHAnsi"/>
          <w:color w:val="000000"/>
          <w:sz w:val="22"/>
          <w:szCs w:val="22"/>
        </w:rPr>
        <w:footnoteReference w:id="13"/>
      </w:r>
      <w:r w:rsidRPr="00173C24">
        <w:rPr>
          <w:rFonts w:asciiTheme="minorHAnsi" w:hAnsiTheme="minorHAnsi" w:cstheme="minorHAnsi"/>
          <w:color w:val="000000"/>
          <w:sz w:val="22"/>
          <w:szCs w:val="22"/>
        </w:rPr>
        <w:t>, ve směrnici rektora SR/</w:t>
      </w:r>
      <w:r w:rsidR="00FE060B">
        <w:rPr>
          <w:rFonts w:asciiTheme="minorHAnsi" w:hAnsiTheme="minorHAnsi" w:cstheme="minorHAnsi"/>
          <w:color w:val="000000"/>
          <w:sz w:val="22"/>
          <w:szCs w:val="22"/>
        </w:rPr>
        <w:t>13</w:t>
      </w:r>
      <w:r w:rsidRPr="00173C24">
        <w:rPr>
          <w:rFonts w:asciiTheme="minorHAnsi" w:hAnsiTheme="minorHAnsi" w:cstheme="minorHAnsi"/>
          <w:color w:val="000000"/>
          <w:sz w:val="22"/>
          <w:szCs w:val="22"/>
        </w:rPr>
        <w:t>/202</w:t>
      </w:r>
      <w:r w:rsidR="00FE060B">
        <w:rPr>
          <w:rFonts w:asciiTheme="minorHAnsi" w:hAnsiTheme="minorHAnsi" w:cstheme="minorHAnsi"/>
          <w:color w:val="000000"/>
          <w:sz w:val="22"/>
          <w:szCs w:val="22"/>
        </w:rPr>
        <w:t>2</w:t>
      </w:r>
      <w:r w:rsidRPr="00173C24">
        <w:rPr>
          <w:rFonts w:asciiTheme="minorHAnsi" w:hAnsiTheme="minorHAnsi" w:cstheme="minorHAnsi"/>
          <w:color w:val="000000"/>
          <w:sz w:val="22"/>
          <w:szCs w:val="22"/>
        </w:rPr>
        <w:t xml:space="preserve"> </w:t>
      </w:r>
      <w:r w:rsidRPr="00173C24">
        <w:rPr>
          <w:rFonts w:asciiTheme="minorHAnsi" w:hAnsiTheme="minorHAnsi" w:cstheme="minorHAnsi"/>
          <w:i/>
          <w:color w:val="000000"/>
          <w:sz w:val="22"/>
          <w:szCs w:val="22"/>
        </w:rPr>
        <w:t xml:space="preserve">Pravidla pro posuzování zahraničního středoškolského a vysokoškolského vzdělání v rámci přijímacího řízení na UTB </w:t>
      </w:r>
      <w:r w:rsidRPr="00173C24">
        <w:rPr>
          <w:rFonts w:asciiTheme="minorHAnsi" w:hAnsiTheme="minorHAnsi" w:cstheme="minorHAnsi"/>
          <w:color w:val="000000"/>
          <w:sz w:val="22"/>
          <w:szCs w:val="22"/>
        </w:rPr>
        <w:t xml:space="preserve">ze dne 1. </w:t>
      </w:r>
      <w:r w:rsidR="00FE060B">
        <w:rPr>
          <w:rFonts w:asciiTheme="minorHAnsi" w:hAnsiTheme="minorHAnsi" w:cstheme="minorHAnsi"/>
          <w:color w:val="000000"/>
          <w:sz w:val="22"/>
          <w:szCs w:val="22"/>
        </w:rPr>
        <w:t>září</w:t>
      </w:r>
      <w:r w:rsidR="00FE060B" w:rsidRPr="00173C24">
        <w:rPr>
          <w:rFonts w:asciiTheme="minorHAnsi" w:hAnsiTheme="minorHAnsi" w:cstheme="minorHAnsi"/>
          <w:color w:val="000000"/>
          <w:sz w:val="22"/>
          <w:szCs w:val="22"/>
        </w:rPr>
        <w:t xml:space="preserve"> </w:t>
      </w:r>
      <w:r w:rsidRPr="00173C24">
        <w:rPr>
          <w:rFonts w:asciiTheme="minorHAnsi" w:hAnsiTheme="minorHAnsi" w:cstheme="minorHAnsi"/>
          <w:color w:val="000000"/>
          <w:sz w:val="22"/>
          <w:szCs w:val="22"/>
        </w:rPr>
        <w:t>202</w:t>
      </w:r>
      <w:r w:rsidR="00FE060B">
        <w:rPr>
          <w:rFonts w:asciiTheme="minorHAnsi" w:hAnsiTheme="minorHAnsi" w:cstheme="minorHAnsi"/>
          <w:color w:val="000000"/>
          <w:sz w:val="22"/>
          <w:szCs w:val="22"/>
        </w:rPr>
        <w:t>2</w:t>
      </w:r>
      <w:r w:rsidRPr="00173C24">
        <w:rPr>
          <w:rStyle w:val="Znakapoznpodarou"/>
          <w:rFonts w:asciiTheme="minorHAnsi" w:hAnsiTheme="minorHAnsi" w:cstheme="minorHAnsi"/>
          <w:color w:val="000000"/>
          <w:sz w:val="22"/>
          <w:szCs w:val="22"/>
        </w:rPr>
        <w:footnoteReference w:id="14"/>
      </w:r>
      <w:r w:rsidRPr="00173C24">
        <w:rPr>
          <w:rFonts w:asciiTheme="minorHAnsi" w:hAnsiTheme="minorHAnsi" w:cstheme="minorHAnsi"/>
          <w:color w:val="000000"/>
          <w:sz w:val="22"/>
          <w:szCs w:val="22"/>
        </w:rPr>
        <w:t xml:space="preserve"> a ve směrnici rektora SR/12/2021 </w:t>
      </w:r>
      <w:r w:rsidRPr="00173C24">
        <w:rPr>
          <w:rFonts w:asciiTheme="minorHAnsi" w:hAnsiTheme="minorHAnsi" w:cstheme="minorHAnsi"/>
          <w:i/>
          <w:color w:val="000000"/>
          <w:sz w:val="22"/>
          <w:szCs w:val="22"/>
        </w:rPr>
        <w:t xml:space="preserve">Studium zahraničních studentů v akreditovaných studijních programech uskutečňovaných v cizím a českém jazyce na UTB </w:t>
      </w:r>
      <w:r w:rsidRPr="00173C24">
        <w:rPr>
          <w:rFonts w:asciiTheme="minorHAnsi" w:hAnsiTheme="minorHAnsi" w:cstheme="minorHAnsi"/>
          <w:color w:val="000000"/>
          <w:sz w:val="22"/>
          <w:szCs w:val="22"/>
        </w:rPr>
        <w:t>ze dne 1. listopadu 2021</w:t>
      </w:r>
      <w:r w:rsidRPr="00173C24">
        <w:rPr>
          <w:rStyle w:val="Znakapoznpodarou"/>
          <w:rFonts w:asciiTheme="minorHAnsi" w:hAnsiTheme="minorHAnsi" w:cstheme="minorHAnsi"/>
          <w:color w:val="000000"/>
          <w:sz w:val="22"/>
          <w:szCs w:val="22"/>
        </w:rPr>
        <w:footnoteReference w:id="15"/>
      </w:r>
      <w:r w:rsidRPr="00173C24">
        <w:rPr>
          <w:rFonts w:asciiTheme="minorHAnsi" w:hAnsiTheme="minorHAnsi" w:cstheme="minorHAnsi"/>
          <w:color w:val="000000"/>
          <w:sz w:val="22"/>
          <w:szCs w:val="22"/>
        </w:rPr>
        <w:t>.</w:t>
      </w:r>
    </w:p>
    <w:p w14:paraId="33CC39CA" w14:textId="233144F1" w:rsidR="007B1113" w:rsidRPr="00C80B17" w:rsidRDefault="007B1113" w:rsidP="000D7829">
      <w:pPr>
        <w:tabs>
          <w:tab w:val="left" w:pos="2835"/>
        </w:tabs>
        <w:spacing w:before="120" w:after="120"/>
      </w:pPr>
    </w:p>
    <w:p w14:paraId="500E0CE9" w14:textId="77777777" w:rsidR="00A40357" w:rsidRPr="00173C24" w:rsidRDefault="00A40357" w:rsidP="00A40357">
      <w:pPr>
        <w:pStyle w:val="Nadpis3"/>
        <w:rPr>
          <w:rFonts w:asciiTheme="minorHAnsi" w:hAnsiTheme="minorHAnsi" w:cstheme="minorHAnsi"/>
        </w:rPr>
      </w:pPr>
      <w:r w:rsidRPr="00173C24">
        <w:rPr>
          <w:rFonts w:asciiTheme="minorHAnsi" w:hAnsiTheme="minorHAnsi" w:cstheme="minorHAnsi"/>
        </w:rPr>
        <w:t xml:space="preserve">Vedení kvalifikačních a rigorózních prací </w:t>
      </w:r>
    </w:p>
    <w:p w14:paraId="4612146C" w14:textId="77777777" w:rsidR="00A40357" w:rsidRPr="00173C24" w:rsidRDefault="00A40357" w:rsidP="00A40357">
      <w:pPr>
        <w:tabs>
          <w:tab w:val="left" w:pos="2835"/>
        </w:tabs>
        <w:spacing w:before="120" w:after="120"/>
        <w:rPr>
          <w:rFonts w:asciiTheme="minorHAnsi" w:hAnsiTheme="minorHAnsi" w:cstheme="minorHAnsi"/>
          <w:sz w:val="22"/>
          <w:szCs w:val="22"/>
        </w:rPr>
      </w:pPr>
      <w:r w:rsidRPr="00173C24">
        <w:rPr>
          <w:rFonts w:asciiTheme="minorHAnsi" w:hAnsiTheme="minorHAnsi" w:cstheme="minorHAnsi"/>
        </w:rPr>
        <w:tab/>
      </w:r>
      <w:r w:rsidRPr="00173C24">
        <w:rPr>
          <w:rFonts w:asciiTheme="minorHAnsi" w:hAnsiTheme="minorHAnsi" w:cstheme="minorHAnsi"/>
        </w:rPr>
        <w:tab/>
      </w:r>
      <w:r w:rsidRPr="00173C24">
        <w:rPr>
          <w:rFonts w:asciiTheme="minorHAnsi" w:hAnsiTheme="minorHAnsi" w:cstheme="minorHAnsi"/>
          <w:sz w:val="22"/>
          <w:szCs w:val="22"/>
        </w:rPr>
        <w:t>Standard 1.6</w:t>
      </w:r>
    </w:p>
    <w:p w14:paraId="3EA63B8A" w14:textId="77777777" w:rsidR="00A40357" w:rsidRPr="00173C24" w:rsidRDefault="00A40357" w:rsidP="00A40357">
      <w:pPr>
        <w:widowControl w:val="0"/>
        <w:autoSpaceDE w:val="0"/>
        <w:autoSpaceDN w:val="0"/>
        <w:adjustRightInd w:val="0"/>
        <w:snapToGrid w:val="0"/>
        <w:spacing w:after="120"/>
        <w:ind w:left="425"/>
        <w:jc w:val="both"/>
        <w:rPr>
          <w:rFonts w:asciiTheme="minorHAnsi" w:hAnsiTheme="minorHAnsi" w:cstheme="minorHAnsi"/>
          <w:color w:val="000000"/>
          <w:sz w:val="22"/>
          <w:szCs w:val="22"/>
        </w:rPr>
      </w:pPr>
      <w:r w:rsidRPr="00173C24">
        <w:rPr>
          <w:rFonts w:asciiTheme="minorHAnsi" w:hAnsiTheme="minorHAnsi" w:cstheme="minorHAnsi"/>
          <w:color w:val="000000"/>
          <w:sz w:val="22"/>
          <w:szCs w:val="22"/>
        </w:rPr>
        <w:t>UTB má přijata dostatečně účinná opatření zajišťující úroveň kvality kvalifikačních prací</w:t>
      </w:r>
      <w:r w:rsidRPr="00173C24">
        <w:rPr>
          <w:rFonts w:asciiTheme="minorHAnsi" w:hAnsiTheme="minorHAnsi" w:cstheme="minorHAnsi"/>
          <w:color w:val="000000"/>
          <w:sz w:val="22"/>
          <w:szCs w:val="22"/>
        </w:rPr>
        <w:br/>
        <w:t xml:space="preserve">a systematicky dbá na kvalitu obhájených kvalifikačních prací a obhájených rigorózních prací. V rámci svých pravidel stanovuje požadavky na způsob vedení těchto prací a kvalifikační požadavky na osoby, které vedou kvalifikační práce nebo rigorózní práce, a stanovuje nejvyšší počet kvalifikačních prací nebo rigorózních prací, které může vést jedna osoba. </w:t>
      </w:r>
    </w:p>
    <w:p w14:paraId="0A4701D7" w14:textId="77777777" w:rsidR="00A40357" w:rsidRPr="004F70ED" w:rsidRDefault="00A40357" w:rsidP="00A40357">
      <w:pPr>
        <w:widowControl w:val="0"/>
        <w:autoSpaceDE w:val="0"/>
        <w:autoSpaceDN w:val="0"/>
        <w:adjustRightInd w:val="0"/>
        <w:snapToGrid w:val="0"/>
        <w:spacing w:after="120"/>
        <w:ind w:left="425"/>
        <w:jc w:val="both"/>
        <w:rPr>
          <w:rFonts w:ascii="Calibri" w:hAnsi="Calibri" w:cs="Calibri"/>
          <w:color w:val="000000"/>
          <w:sz w:val="22"/>
          <w:szCs w:val="22"/>
        </w:rPr>
      </w:pPr>
      <w:r w:rsidRPr="002A593D">
        <w:rPr>
          <w:rFonts w:ascii="Calibri" w:hAnsi="Calibri" w:cs="Calibri"/>
          <w:color w:val="000000"/>
          <w:sz w:val="22"/>
          <w:szCs w:val="22"/>
        </w:rPr>
        <w:t xml:space="preserve">Vedení kvalifikačních prací upravuje čl. 38 </w:t>
      </w:r>
      <w:r w:rsidRPr="002A593D">
        <w:rPr>
          <w:rFonts w:ascii="Calibri" w:hAnsi="Calibri" w:cs="Calibri"/>
          <w:i/>
          <w:color w:val="000000"/>
          <w:sz w:val="22"/>
          <w:szCs w:val="22"/>
        </w:rPr>
        <w:t xml:space="preserve">Řádu pro tvorbu, schvalování, uskutečňování a změny studijních programů UTB </w:t>
      </w:r>
      <w:r w:rsidRPr="002A593D">
        <w:rPr>
          <w:rFonts w:ascii="Calibri" w:hAnsi="Calibri" w:cs="Calibri"/>
          <w:color w:val="000000"/>
          <w:sz w:val="22"/>
          <w:szCs w:val="22"/>
        </w:rPr>
        <w:t xml:space="preserve">ze dne </w:t>
      </w:r>
      <w:r>
        <w:rPr>
          <w:rFonts w:ascii="Calibri" w:hAnsi="Calibri" w:cs="Calibri"/>
          <w:color w:val="000000"/>
          <w:sz w:val="22"/>
          <w:szCs w:val="22"/>
        </w:rPr>
        <w:t>19</w:t>
      </w:r>
      <w:r w:rsidRPr="002A593D">
        <w:rPr>
          <w:rFonts w:ascii="Calibri" w:hAnsi="Calibri" w:cs="Calibri"/>
          <w:color w:val="000000"/>
          <w:sz w:val="22"/>
          <w:szCs w:val="22"/>
        </w:rPr>
        <w:t xml:space="preserve">. </w:t>
      </w:r>
      <w:r>
        <w:rPr>
          <w:rFonts w:ascii="Calibri" w:hAnsi="Calibri" w:cs="Calibri"/>
          <w:color w:val="000000"/>
          <w:sz w:val="22"/>
          <w:szCs w:val="22"/>
        </w:rPr>
        <w:t>května</w:t>
      </w:r>
      <w:r w:rsidRPr="002A593D">
        <w:rPr>
          <w:rFonts w:ascii="Calibri" w:hAnsi="Calibri" w:cs="Calibri"/>
          <w:color w:val="000000"/>
          <w:sz w:val="22"/>
          <w:szCs w:val="22"/>
        </w:rPr>
        <w:t xml:space="preserve"> 20</w:t>
      </w:r>
      <w:r>
        <w:rPr>
          <w:rFonts w:ascii="Calibri" w:hAnsi="Calibri" w:cs="Calibri"/>
          <w:color w:val="000000"/>
          <w:sz w:val="22"/>
          <w:szCs w:val="22"/>
        </w:rPr>
        <w:t>22</w:t>
      </w:r>
      <w:r w:rsidRPr="002A593D">
        <w:rPr>
          <w:rStyle w:val="Znakapoznpodarou"/>
          <w:rFonts w:ascii="Calibri" w:hAnsi="Calibri" w:cs="Calibri"/>
          <w:color w:val="000000"/>
          <w:sz w:val="22"/>
          <w:szCs w:val="22"/>
        </w:rPr>
        <w:footnoteReference w:id="16"/>
      </w:r>
      <w:r w:rsidRPr="002A593D">
        <w:rPr>
          <w:rFonts w:ascii="Calibri" w:hAnsi="Calibri" w:cs="Calibri"/>
          <w:color w:val="000000"/>
          <w:sz w:val="22"/>
          <w:szCs w:val="22"/>
        </w:rPr>
        <w:t xml:space="preserve"> a čl. 28 </w:t>
      </w:r>
      <w:r w:rsidRPr="002A593D">
        <w:rPr>
          <w:rFonts w:ascii="Calibri" w:hAnsi="Calibri" w:cs="Calibri"/>
          <w:i/>
          <w:color w:val="000000"/>
          <w:sz w:val="22"/>
          <w:szCs w:val="22"/>
        </w:rPr>
        <w:t xml:space="preserve">Studijního a zkušebního řádu UTB </w:t>
      </w:r>
      <w:r w:rsidRPr="002A593D">
        <w:rPr>
          <w:rFonts w:ascii="Calibri" w:hAnsi="Calibri" w:cs="Calibri"/>
          <w:color w:val="000000"/>
          <w:sz w:val="22"/>
          <w:szCs w:val="22"/>
        </w:rPr>
        <w:t>ze dne 4. února 2021</w:t>
      </w:r>
      <w:r w:rsidRPr="002A593D">
        <w:rPr>
          <w:rStyle w:val="Znakapoznpodarou"/>
          <w:rFonts w:ascii="Calibri" w:hAnsi="Calibri" w:cs="Calibri"/>
          <w:color w:val="000000"/>
          <w:sz w:val="22"/>
          <w:szCs w:val="22"/>
        </w:rPr>
        <w:footnoteReference w:id="17"/>
      </w:r>
      <w:r w:rsidRPr="002A593D">
        <w:rPr>
          <w:rFonts w:ascii="Calibri" w:hAnsi="Calibri" w:cs="Calibri"/>
          <w:color w:val="000000"/>
          <w:sz w:val="22"/>
          <w:szCs w:val="22"/>
        </w:rPr>
        <w:t>, dále směrnice rektora SR/</w:t>
      </w:r>
      <w:r>
        <w:rPr>
          <w:rFonts w:ascii="Calibri" w:hAnsi="Calibri" w:cs="Calibri"/>
          <w:color w:val="000000"/>
          <w:sz w:val="22"/>
          <w:szCs w:val="22"/>
        </w:rPr>
        <w:t>8</w:t>
      </w:r>
      <w:r w:rsidRPr="002A593D">
        <w:rPr>
          <w:rFonts w:ascii="Calibri" w:hAnsi="Calibri" w:cs="Calibri"/>
          <w:color w:val="000000"/>
          <w:sz w:val="22"/>
          <w:szCs w:val="22"/>
        </w:rPr>
        <w:t>/202</w:t>
      </w:r>
      <w:r>
        <w:rPr>
          <w:rFonts w:ascii="Calibri" w:hAnsi="Calibri" w:cs="Calibri"/>
          <w:color w:val="000000"/>
          <w:sz w:val="22"/>
          <w:szCs w:val="22"/>
        </w:rPr>
        <w:t>2</w:t>
      </w:r>
      <w:r w:rsidRPr="002A593D">
        <w:rPr>
          <w:rFonts w:ascii="Calibri" w:hAnsi="Calibri" w:cs="Calibri"/>
          <w:color w:val="000000"/>
          <w:sz w:val="22"/>
          <w:szCs w:val="22"/>
        </w:rPr>
        <w:t xml:space="preserve"> </w:t>
      </w:r>
      <w:r w:rsidRPr="002A593D">
        <w:rPr>
          <w:rFonts w:ascii="Calibri" w:hAnsi="Calibri" w:cs="Calibri"/>
          <w:i/>
          <w:color w:val="000000"/>
          <w:sz w:val="22"/>
          <w:szCs w:val="22"/>
        </w:rPr>
        <w:t xml:space="preserve">Standardy studijních programů UTB </w:t>
      </w:r>
      <w:r w:rsidRPr="002A593D">
        <w:rPr>
          <w:rFonts w:ascii="Calibri" w:hAnsi="Calibri" w:cs="Calibri"/>
          <w:color w:val="000000"/>
          <w:sz w:val="22"/>
          <w:szCs w:val="22"/>
        </w:rPr>
        <w:t xml:space="preserve">ze dne </w:t>
      </w:r>
      <w:r>
        <w:rPr>
          <w:rFonts w:ascii="Calibri" w:hAnsi="Calibri" w:cs="Calibri"/>
          <w:color w:val="000000"/>
          <w:sz w:val="22"/>
          <w:szCs w:val="22"/>
        </w:rPr>
        <w:t>6</w:t>
      </w:r>
      <w:r w:rsidRPr="002A593D">
        <w:rPr>
          <w:rFonts w:ascii="Calibri" w:hAnsi="Calibri" w:cs="Calibri"/>
          <w:color w:val="000000"/>
          <w:sz w:val="22"/>
          <w:szCs w:val="22"/>
        </w:rPr>
        <w:t xml:space="preserve">. </w:t>
      </w:r>
      <w:r>
        <w:rPr>
          <w:rFonts w:ascii="Calibri" w:hAnsi="Calibri" w:cs="Calibri"/>
          <w:color w:val="000000"/>
          <w:sz w:val="22"/>
          <w:szCs w:val="22"/>
        </w:rPr>
        <w:t xml:space="preserve">června </w:t>
      </w:r>
      <w:r w:rsidRPr="002A593D">
        <w:rPr>
          <w:rFonts w:ascii="Calibri" w:hAnsi="Calibri" w:cs="Calibri"/>
          <w:color w:val="000000"/>
          <w:sz w:val="22"/>
          <w:szCs w:val="22"/>
        </w:rPr>
        <w:t>202</w:t>
      </w:r>
      <w:r>
        <w:rPr>
          <w:rFonts w:ascii="Calibri" w:hAnsi="Calibri" w:cs="Calibri"/>
          <w:color w:val="000000"/>
          <w:sz w:val="22"/>
          <w:szCs w:val="22"/>
        </w:rPr>
        <w:t>2</w:t>
      </w:r>
      <w:r w:rsidRPr="002A593D">
        <w:rPr>
          <w:rStyle w:val="Znakapoznpodarou"/>
          <w:rFonts w:ascii="Calibri" w:hAnsi="Calibri" w:cs="Calibri"/>
          <w:color w:val="000000"/>
          <w:sz w:val="22"/>
          <w:szCs w:val="22"/>
        </w:rPr>
        <w:footnoteReference w:id="18"/>
      </w:r>
      <w:r w:rsidRPr="002A593D">
        <w:rPr>
          <w:rFonts w:ascii="Calibri" w:hAnsi="Calibri" w:cs="Calibri"/>
          <w:color w:val="000000"/>
          <w:sz w:val="22"/>
          <w:szCs w:val="22"/>
        </w:rPr>
        <w:t xml:space="preserve"> a směrnice rektora SR/33/2019</w:t>
      </w:r>
      <w:r w:rsidRPr="002A593D">
        <w:rPr>
          <w:rFonts w:ascii="Calibri" w:hAnsi="Calibri" w:cs="Calibri"/>
          <w:i/>
          <w:color w:val="000000"/>
          <w:sz w:val="22"/>
          <w:szCs w:val="22"/>
        </w:rPr>
        <w:t xml:space="preserve"> Pravidla pro zadávání a zpracování bakalářských, diplomových a rigorózních prací, jejich uložení, zpřístupnění a kontrola původnosti</w:t>
      </w:r>
      <w:r w:rsidRPr="002A593D">
        <w:rPr>
          <w:rFonts w:ascii="Calibri" w:hAnsi="Calibri" w:cs="Calibri"/>
          <w:color w:val="000000"/>
          <w:sz w:val="22"/>
          <w:szCs w:val="22"/>
        </w:rPr>
        <w:t xml:space="preserve"> ze dne 29. listopadu 2019</w:t>
      </w:r>
      <w:r w:rsidRPr="002A593D">
        <w:rPr>
          <w:rStyle w:val="Znakapoznpodarou"/>
          <w:rFonts w:ascii="Calibri" w:hAnsi="Calibri" w:cs="Calibri"/>
          <w:color w:val="000000"/>
          <w:sz w:val="22"/>
          <w:szCs w:val="22"/>
        </w:rPr>
        <w:footnoteReference w:id="19"/>
      </w:r>
      <w:r w:rsidRPr="002A593D">
        <w:rPr>
          <w:rFonts w:ascii="Calibri" w:hAnsi="Calibri" w:cs="Calibri"/>
          <w:color w:val="000000"/>
          <w:sz w:val="22"/>
          <w:szCs w:val="22"/>
        </w:rPr>
        <w:t>.</w:t>
      </w:r>
    </w:p>
    <w:p w14:paraId="611E4D60" w14:textId="77777777" w:rsidR="00A40357" w:rsidRPr="00DF3961" w:rsidRDefault="00A40357" w:rsidP="00A40357">
      <w:pPr>
        <w:ind w:left="425"/>
        <w:jc w:val="both"/>
        <w:rPr>
          <w:rFonts w:asciiTheme="minorHAnsi" w:hAnsiTheme="minorHAnsi" w:cstheme="minorHAnsi"/>
          <w:color w:val="000000"/>
          <w:sz w:val="22"/>
          <w:szCs w:val="22"/>
        </w:rPr>
      </w:pPr>
      <w:r w:rsidRPr="006C3644">
        <w:rPr>
          <w:rFonts w:asciiTheme="minorHAnsi" w:hAnsiTheme="minorHAnsi" w:cstheme="minorHAnsi"/>
          <w:color w:val="000000"/>
          <w:sz w:val="22"/>
          <w:szCs w:val="22"/>
        </w:rPr>
        <w:t xml:space="preserve">Směrnici rektora SR/33/2019 doplňuje směrnice děkana SD2022.09 </w:t>
      </w:r>
      <w:r w:rsidRPr="006C3644">
        <w:rPr>
          <w:rFonts w:asciiTheme="minorHAnsi" w:hAnsiTheme="minorHAnsi" w:cstheme="minorHAnsi"/>
          <w:i/>
          <w:color w:val="000000"/>
          <w:sz w:val="22"/>
          <w:szCs w:val="22"/>
        </w:rPr>
        <w:t>Pravidla pro zadávání a zpracování bakalářských a diplomových prací, jejich uložení, zpřístupnění a kontrola původnosti na FMK</w:t>
      </w:r>
      <w:r w:rsidRPr="006C3644">
        <w:rPr>
          <w:rFonts w:asciiTheme="minorHAnsi" w:hAnsiTheme="minorHAnsi" w:cstheme="minorHAnsi"/>
          <w:color w:val="000000"/>
          <w:sz w:val="22"/>
          <w:szCs w:val="22"/>
        </w:rPr>
        <w:t xml:space="preserve"> ze  </w:t>
      </w:r>
      <w:r w:rsidRPr="006C3644">
        <w:rPr>
          <w:rFonts w:asciiTheme="minorHAnsi" w:hAnsiTheme="minorHAnsi" w:cstheme="minorHAnsi"/>
          <w:color w:val="000000"/>
          <w:sz w:val="22"/>
          <w:szCs w:val="22"/>
        </w:rPr>
        <w:br/>
        <w:t>1. 9. 2022</w:t>
      </w:r>
      <w:r w:rsidRPr="006C3644">
        <w:rPr>
          <w:rStyle w:val="Znakapoznpodarou"/>
          <w:rFonts w:asciiTheme="minorHAnsi" w:hAnsiTheme="minorHAnsi" w:cstheme="minorHAnsi"/>
          <w:color w:val="000000"/>
          <w:sz w:val="22"/>
          <w:szCs w:val="22"/>
        </w:rPr>
        <w:footnoteReference w:id="20"/>
      </w:r>
      <w:r w:rsidRPr="006C3644">
        <w:rPr>
          <w:rFonts w:asciiTheme="minorHAnsi" w:hAnsiTheme="minorHAnsi" w:cstheme="minorHAnsi"/>
          <w:color w:val="000000"/>
          <w:sz w:val="22"/>
          <w:szCs w:val="22"/>
        </w:rPr>
        <w:t xml:space="preserve"> a maximální počet kvalifikačních prací, které může vést jedna osoba je stanoven ve směrnici děkana SD2022.10 </w:t>
      </w:r>
      <w:r w:rsidRPr="006C3644">
        <w:rPr>
          <w:rFonts w:asciiTheme="minorHAnsi" w:hAnsiTheme="minorHAnsi" w:cstheme="minorHAnsi"/>
          <w:i/>
          <w:color w:val="000000"/>
          <w:sz w:val="22"/>
          <w:szCs w:val="22"/>
        </w:rPr>
        <w:t>Stanovení počtu vedených bakalářských a diplomových prací a počtu vedených studentů doktorských studijních programů na FMK</w:t>
      </w:r>
      <w:r w:rsidRPr="006C3644">
        <w:rPr>
          <w:rFonts w:asciiTheme="minorHAnsi" w:hAnsiTheme="minorHAnsi" w:cstheme="minorHAnsi"/>
          <w:color w:val="000000"/>
          <w:sz w:val="22"/>
          <w:szCs w:val="22"/>
        </w:rPr>
        <w:t xml:space="preserve"> ze dne 1. 9. 2022</w:t>
      </w:r>
      <w:r w:rsidRPr="006C3644">
        <w:rPr>
          <w:rStyle w:val="Znakapoznpodarou"/>
          <w:rFonts w:asciiTheme="minorHAnsi" w:hAnsiTheme="minorHAnsi" w:cstheme="minorHAnsi"/>
          <w:color w:val="000000"/>
          <w:sz w:val="22"/>
          <w:szCs w:val="22"/>
        </w:rPr>
        <w:footnoteReference w:id="21"/>
      </w:r>
      <w:r w:rsidRPr="006C3644">
        <w:rPr>
          <w:rFonts w:asciiTheme="minorHAnsi" w:hAnsiTheme="minorHAnsi" w:cstheme="minorHAnsi"/>
          <w:color w:val="000000"/>
          <w:sz w:val="22"/>
          <w:szCs w:val="22"/>
        </w:rPr>
        <w:t>.</w:t>
      </w:r>
    </w:p>
    <w:p w14:paraId="233283E8" w14:textId="74F839DE" w:rsidR="007B1113" w:rsidRDefault="007B1113" w:rsidP="007B1113">
      <w:pPr>
        <w:rPr>
          <w:rFonts w:cs="Calibri"/>
          <w:color w:val="000000"/>
        </w:rPr>
      </w:pPr>
      <w:r>
        <w:rPr>
          <w:rFonts w:cs="Calibri"/>
          <w:color w:val="000000"/>
        </w:rPr>
        <w:br w:type="page"/>
      </w:r>
    </w:p>
    <w:p w14:paraId="61C60DF4" w14:textId="77777777" w:rsidR="00A90755" w:rsidRPr="00173C24" w:rsidRDefault="00A90755" w:rsidP="00A90755">
      <w:pPr>
        <w:pStyle w:val="Nadpis3"/>
        <w:rPr>
          <w:rFonts w:asciiTheme="minorHAnsi" w:hAnsiTheme="minorHAnsi" w:cstheme="minorHAnsi"/>
        </w:rPr>
      </w:pPr>
      <w:r w:rsidRPr="00173C24">
        <w:rPr>
          <w:rFonts w:asciiTheme="minorHAnsi" w:hAnsiTheme="minorHAnsi" w:cstheme="minorHAnsi"/>
        </w:rPr>
        <w:lastRenderedPageBreak/>
        <w:t xml:space="preserve">Procesy zpětné vazby při hodnocení kvality </w:t>
      </w:r>
    </w:p>
    <w:p w14:paraId="061240EE" w14:textId="77777777" w:rsidR="00A90755" w:rsidRPr="00173C24" w:rsidRDefault="00A90755" w:rsidP="00A90755">
      <w:pPr>
        <w:tabs>
          <w:tab w:val="left" w:pos="2835"/>
        </w:tabs>
        <w:spacing w:before="120" w:after="120"/>
        <w:rPr>
          <w:rFonts w:asciiTheme="minorHAnsi" w:hAnsiTheme="minorHAnsi" w:cstheme="minorHAnsi"/>
          <w:sz w:val="22"/>
          <w:szCs w:val="22"/>
        </w:rPr>
      </w:pPr>
      <w:r w:rsidRPr="00173C24">
        <w:rPr>
          <w:rFonts w:asciiTheme="minorHAnsi" w:hAnsiTheme="minorHAnsi" w:cstheme="minorHAnsi"/>
        </w:rPr>
        <w:tab/>
      </w:r>
      <w:r w:rsidRPr="00173C24">
        <w:rPr>
          <w:rFonts w:asciiTheme="minorHAnsi" w:hAnsiTheme="minorHAnsi" w:cstheme="minorHAnsi"/>
        </w:rPr>
        <w:tab/>
      </w:r>
      <w:r w:rsidRPr="00173C24">
        <w:rPr>
          <w:rFonts w:asciiTheme="minorHAnsi" w:hAnsiTheme="minorHAnsi" w:cstheme="minorHAnsi"/>
          <w:sz w:val="22"/>
          <w:szCs w:val="22"/>
        </w:rPr>
        <w:t>Standard 1.7</w:t>
      </w:r>
    </w:p>
    <w:p w14:paraId="0551A489" w14:textId="77777777" w:rsidR="00A90755" w:rsidRPr="00173C24" w:rsidRDefault="00A90755" w:rsidP="00A90755">
      <w:pPr>
        <w:widowControl w:val="0"/>
        <w:autoSpaceDE w:val="0"/>
        <w:autoSpaceDN w:val="0"/>
        <w:adjustRightInd w:val="0"/>
        <w:snapToGrid w:val="0"/>
        <w:spacing w:after="120"/>
        <w:ind w:left="425"/>
        <w:jc w:val="both"/>
        <w:rPr>
          <w:rFonts w:asciiTheme="minorHAnsi" w:hAnsiTheme="minorHAnsi" w:cstheme="minorHAnsi"/>
          <w:color w:val="000000"/>
          <w:sz w:val="22"/>
          <w:szCs w:val="22"/>
        </w:rPr>
      </w:pPr>
      <w:r w:rsidRPr="00173C24">
        <w:rPr>
          <w:rFonts w:asciiTheme="minorHAnsi" w:hAnsiTheme="minorHAnsi" w:cstheme="minorHAnsi"/>
          <w:color w:val="000000"/>
          <w:sz w:val="22"/>
          <w:szCs w:val="22"/>
        </w:rPr>
        <w:t xml:space="preserve">UTB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w:t>
      </w:r>
      <w:r>
        <w:rPr>
          <w:rFonts w:asciiTheme="minorHAnsi" w:hAnsiTheme="minorHAnsi" w:cstheme="minorHAnsi"/>
          <w:color w:val="000000"/>
          <w:sz w:val="22"/>
          <w:szCs w:val="22"/>
        </w:rPr>
        <w:br/>
      </w:r>
      <w:r w:rsidRPr="00173C24">
        <w:rPr>
          <w:rFonts w:asciiTheme="minorHAnsi" w:hAnsiTheme="minorHAnsi" w:cstheme="minorHAnsi"/>
          <w:color w:val="000000"/>
          <w:sz w:val="22"/>
          <w:szCs w:val="22"/>
        </w:rPr>
        <w:t>a případným profilům studijních programů.</w:t>
      </w:r>
    </w:p>
    <w:p w14:paraId="2821C67B" w14:textId="6172406A" w:rsidR="00A90755" w:rsidRPr="00F90B60" w:rsidRDefault="00A90755" w:rsidP="00A90755">
      <w:pPr>
        <w:widowControl w:val="0"/>
        <w:autoSpaceDE w:val="0"/>
        <w:autoSpaceDN w:val="0"/>
        <w:adjustRightInd w:val="0"/>
        <w:snapToGrid w:val="0"/>
        <w:spacing w:after="120"/>
        <w:ind w:left="425"/>
        <w:jc w:val="both"/>
        <w:rPr>
          <w:rFonts w:asciiTheme="minorHAnsi" w:hAnsiTheme="minorHAnsi" w:cstheme="minorHAnsi"/>
          <w:color w:val="000000"/>
          <w:sz w:val="22"/>
          <w:szCs w:val="22"/>
        </w:rPr>
      </w:pPr>
      <w:r w:rsidRPr="00F90B60">
        <w:rPr>
          <w:rFonts w:asciiTheme="minorHAnsi" w:hAnsiTheme="minorHAnsi" w:cstheme="minorHAnsi"/>
          <w:color w:val="000000"/>
          <w:sz w:val="22"/>
          <w:szCs w:val="22"/>
        </w:rPr>
        <w:t xml:space="preserve">Proces zajišťování a vnitřního hodnocení kvality na UTB je zakotven v </w:t>
      </w:r>
      <w:r w:rsidRPr="00F90B60">
        <w:rPr>
          <w:rFonts w:asciiTheme="minorHAnsi" w:hAnsiTheme="minorHAnsi" w:cstheme="minorHAnsi"/>
          <w:i/>
          <w:color w:val="000000"/>
          <w:sz w:val="22"/>
          <w:szCs w:val="22"/>
        </w:rPr>
        <w:t>Pravidlech systému zajišťování kvality vzdělávací, tvůrčí a s nimi</w:t>
      </w:r>
      <w:r w:rsidRPr="00F90B60">
        <w:rPr>
          <w:rFonts w:asciiTheme="minorHAnsi" w:hAnsiTheme="minorHAnsi" w:cstheme="minorHAnsi"/>
          <w:i/>
          <w:sz w:val="22"/>
          <w:szCs w:val="22"/>
        </w:rPr>
        <w:t xml:space="preserve"> </w:t>
      </w:r>
      <w:r w:rsidRPr="00F90B60">
        <w:rPr>
          <w:rFonts w:asciiTheme="minorHAnsi" w:hAnsiTheme="minorHAnsi" w:cstheme="minorHAnsi"/>
          <w:i/>
          <w:color w:val="000000"/>
          <w:sz w:val="22"/>
          <w:szCs w:val="22"/>
        </w:rPr>
        <w:t>souvisejících činností a vnitřního hodnocení kvality vzdělávací,</w:t>
      </w:r>
      <w:r>
        <w:rPr>
          <w:rFonts w:asciiTheme="minorHAnsi" w:hAnsiTheme="minorHAnsi" w:cstheme="minorHAnsi"/>
          <w:i/>
          <w:color w:val="000000"/>
          <w:sz w:val="22"/>
          <w:szCs w:val="22"/>
        </w:rPr>
        <w:t xml:space="preserve"> </w:t>
      </w:r>
      <w:r w:rsidRPr="00F90B60">
        <w:rPr>
          <w:rFonts w:asciiTheme="minorHAnsi" w:hAnsiTheme="minorHAnsi" w:cstheme="minorHAnsi"/>
          <w:i/>
          <w:color w:val="000000"/>
          <w:sz w:val="22"/>
          <w:szCs w:val="22"/>
        </w:rPr>
        <w:t xml:space="preserve">tvůrčí a s nimi souvisejících činností UTB </w:t>
      </w:r>
      <w:r w:rsidRPr="00F90B60">
        <w:rPr>
          <w:rFonts w:asciiTheme="minorHAnsi" w:hAnsiTheme="minorHAnsi" w:cstheme="minorHAnsi"/>
          <w:color w:val="000000"/>
          <w:sz w:val="22"/>
          <w:szCs w:val="22"/>
        </w:rPr>
        <w:t xml:space="preserve">ze dne </w:t>
      </w:r>
      <w:ins w:id="520" w:author="Hana Ponížilová" w:date="2023-05-25T17:19:00Z">
        <w:r w:rsidR="00975AD7">
          <w:rPr>
            <w:rFonts w:ascii="Calibri" w:hAnsi="Calibri" w:cs="Calibri"/>
            <w:color w:val="000000"/>
            <w:sz w:val="22"/>
            <w:szCs w:val="22"/>
          </w:rPr>
          <w:t>27</w:t>
        </w:r>
        <w:r w:rsidR="00975AD7" w:rsidRPr="00E651D6">
          <w:rPr>
            <w:rFonts w:ascii="Calibri" w:hAnsi="Calibri" w:cs="Calibri"/>
            <w:color w:val="000000"/>
            <w:sz w:val="22"/>
            <w:szCs w:val="22"/>
          </w:rPr>
          <w:t xml:space="preserve">. </w:t>
        </w:r>
        <w:r w:rsidR="00975AD7">
          <w:rPr>
            <w:rFonts w:ascii="Calibri" w:hAnsi="Calibri" w:cs="Calibri"/>
            <w:color w:val="000000"/>
            <w:sz w:val="22"/>
            <w:szCs w:val="22"/>
          </w:rPr>
          <w:t>března</w:t>
        </w:r>
        <w:r w:rsidR="00975AD7" w:rsidRPr="00E651D6">
          <w:rPr>
            <w:rFonts w:ascii="Calibri" w:hAnsi="Calibri" w:cs="Calibri"/>
            <w:color w:val="000000"/>
            <w:sz w:val="22"/>
            <w:szCs w:val="22"/>
          </w:rPr>
          <w:t xml:space="preserve"> 202</w:t>
        </w:r>
        <w:r w:rsidR="00975AD7">
          <w:rPr>
            <w:rFonts w:ascii="Calibri" w:hAnsi="Calibri" w:cs="Calibri"/>
            <w:color w:val="000000"/>
            <w:sz w:val="22"/>
            <w:szCs w:val="22"/>
          </w:rPr>
          <w:t>3</w:t>
        </w:r>
      </w:ins>
      <w:r w:rsidRPr="00F90B60">
        <w:rPr>
          <w:rStyle w:val="Znakapoznpodarou"/>
          <w:rFonts w:asciiTheme="minorHAnsi" w:hAnsiTheme="minorHAnsi" w:cstheme="minorHAnsi"/>
          <w:color w:val="000000"/>
          <w:sz w:val="22"/>
          <w:szCs w:val="22"/>
        </w:rPr>
        <w:footnoteReference w:id="22"/>
      </w:r>
      <w:r w:rsidRPr="00F90B60">
        <w:rPr>
          <w:rFonts w:asciiTheme="minorHAnsi" w:hAnsiTheme="minorHAnsi" w:cstheme="minorHAnsi"/>
          <w:color w:val="000000"/>
          <w:sz w:val="22"/>
          <w:szCs w:val="22"/>
        </w:rPr>
        <w:t>.</w:t>
      </w:r>
    </w:p>
    <w:p w14:paraId="32C824B1" w14:textId="77777777" w:rsidR="00A90755" w:rsidRPr="00173C24" w:rsidRDefault="00A90755" w:rsidP="00A90755">
      <w:pPr>
        <w:widowControl w:val="0"/>
        <w:autoSpaceDE w:val="0"/>
        <w:autoSpaceDN w:val="0"/>
        <w:adjustRightInd w:val="0"/>
        <w:snapToGrid w:val="0"/>
        <w:spacing w:after="120"/>
        <w:ind w:left="425"/>
        <w:jc w:val="both"/>
        <w:rPr>
          <w:rFonts w:asciiTheme="minorHAnsi" w:hAnsiTheme="minorHAnsi" w:cstheme="minorHAnsi"/>
          <w:color w:val="000000"/>
          <w:sz w:val="22"/>
          <w:szCs w:val="22"/>
        </w:rPr>
      </w:pPr>
      <w:r w:rsidRPr="00173C24">
        <w:rPr>
          <w:rFonts w:asciiTheme="minorHAnsi" w:hAnsiTheme="minorHAnsi" w:cstheme="minorHAnsi"/>
          <w:color w:val="000000"/>
          <w:sz w:val="22"/>
          <w:szCs w:val="22"/>
        </w:rPr>
        <w:t>Postup při realizaci hodnocení zpětné vazby vzdělávací činnosti ze strany studentů, absolventů</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br/>
      </w:r>
      <w:r w:rsidRPr="00173C24">
        <w:rPr>
          <w:rFonts w:asciiTheme="minorHAnsi" w:hAnsiTheme="minorHAnsi" w:cstheme="minorHAnsi"/>
          <w:color w:val="000000"/>
          <w:sz w:val="22"/>
          <w:szCs w:val="22"/>
        </w:rPr>
        <w:t>a</w:t>
      </w:r>
      <w:r>
        <w:rPr>
          <w:rFonts w:asciiTheme="minorHAnsi" w:hAnsiTheme="minorHAnsi" w:cstheme="minorHAnsi"/>
          <w:color w:val="000000"/>
          <w:sz w:val="22"/>
          <w:szCs w:val="22"/>
        </w:rPr>
        <w:t xml:space="preserve"> </w:t>
      </w:r>
      <w:r w:rsidRPr="00173C24">
        <w:rPr>
          <w:rFonts w:asciiTheme="minorHAnsi" w:hAnsiTheme="minorHAnsi" w:cstheme="minorHAnsi"/>
          <w:color w:val="000000"/>
          <w:sz w:val="22"/>
          <w:szCs w:val="22"/>
        </w:rPr>
        <w:t>zaměstnavatelů včetně hodnocení kvality výuky upravuje směrnice rektora SR/10/2019</w:t>
      </w:r>
      <w:r w:rsidRPr="00173C24">
        <w:rPr>
          <w:rFonts w:asciiTheme="minorHAnsi" w:hAnsiTheme="minorHAnsi" w:cstheme="minorHAnsi"/>
          <w:i/>
          <w:color w:val="000000"/>
          <w:sz w:val="22"/>
          <w:szCs w:val="22"/>
        </w:rPr>
        <w:t xml:space="preserve"> Pravidla pro hodnocení vzdělávací činnosti</w:t>
      </w:r>
      <w:r w:rsidRPr="00173C24">
        <w:rPr>
          <w:rFonts w:asciiTheme="minorHAnsi" w:hAnsiTheme="minorHAnsi" w:cstheme="minorHAnsi"/>
          <w:color w:val="000000"/>
          <w:sz w:val="22"/>
          <w:szCs w:val="22"/>
        </w:rPr>
        <w:t xml:space="preserve"> ze dne 20. června 2019</w:t>
      </w:r>
      <w:r w:rsidRPr="00173C24">
        <w:rPr>
          <w:rStyle w:val="Znakapoznpodarou"/>
          <w:rFonts w:asciiTheme="minorHAnsi" w:hAnsiTheme="minorHAnsi" w:cstheme="minorHAnsi"/>
          <w:color w:val="000000"/>
          <w:sz w:val="22"/>
          <w:szCs w:val="22"/>
        </w:rPr>
        <w:footnoteReference w:id="23"/>
      </w:r>
      <w:r w:rsidRPr="00173C24">
        <w:rPr>
          <w:rFonts w:asciiTheme="minorHAnsi" w:hAnsiTheme="minorHAnsi" w:cstheme="minorHAnsi"/>
          <w:color w:val="000000"/>
          <w:sz w:val="22"/>
          <w:szCs w:val="22"/>
        </w:rPr>
        <w:t xml:space="preserve">, hodnocení kvality studijních programů specifikuje směrnice rektora SR/17/2020 </w:t>
      </w:r>
      <w:r w:rsidRPr="00173C24">
        <w:rPr>
          <w:rFonts w:asciiTheme="minorHAnsi" w:hAnsiTheme="minorHAnsi" w:cstheme="minorHAnsi"/>
          <w:i/>
          <w:color w:val="000000"/>
          <w:sz w:val="22"/>
          <w:szCs w:val="22"/>
        </w:rPr>
        <w:t>Organizace a průběh hodnocení studijních programů</w:t>
      </w:r>
      <w:r w:rsidRPr="00173C24">
        <w:rPr>
          <w:rFonts w:asciiTheme="minorHAnsi" w:hAnsiTheme="minorHAnsi" w:cstheme="minorHAnsi"/>
          <w:color w:val="000000"/>
          <w:sz w:val="22"/>
          <w:szCs w:val="22"/>
        </w:rPr>
        <w:t xml:space="preserve"> ze dne 20. srpna 2020</w:t>
      </w:r>
      <w:r w:rsidRPr="00173C24">
        <w:rPr>
          <w:rStyle w:val="Znakapoznpodarou"/>
          <w:rFonts w:asciiTheme="minorHAnsi" w:hAnsiTheme="minorHAnsi" w:cstheme="minorHAnsi"/>
          <w:color w:val="000000"/>
          <w:sz w:val="22"/>
          <w:szCs w:val="22"/>
        </w:rPr>
        <w:footnoteReference w:id="24"/>
      </w:r>
      <w:r w:rsidRPr="00173C24">
        <w:rPr>
          <w:rFonts w:asciiTheme="minorHAnsi" w:hAnsiTheme="minorHAnsi" w:cstheme="minorHAnsi"/>
          <w:color w:val="000000"/>
          <w:sz w:val="22"/>
          <w:szCs w:val="22"/>
        </w:rPr>
        <w:t xml:space="preserve">. </w:t>
      </w:r>
    </w:p>
    <w:p w14:paraId="43346322" w14:textId="77777777" w:rsidR="00A90755" w:rsidRPr="00173C24" w:rsidRDefault="00A90755" w:rsidP="00A90755">
      <w:pPr>
        <w:widowControl w:val="0"/>
        <w:autoSpaceDE w:val="0"/>
        <w:autoSpaceDN w:val="0"/>
        <w:adjustRightInd w:val="0"/>
        <w:snapToGrid w:val="0"/>
        <w:spacing w:after="120"/>
        <w:ind w:left="425"/>
        <w:jc w:val="both"/>
        <w:rPr>
          <w:rFonts w:asciiTheme="minorHAnsi" w:hAnsiTheme="minorHAnsi" w:cstheme="minorHAnsi"/>
          <w:color w:val="000000"/>
          <w:sz w:val="22"/>
          <w:szCs w:val="22"/>
        </w:rPr>
      </w:pPr>
      <w:r w:rsidRPr="00173C24">
        <w:rPr>
          <w:rFonts w:asciiTheme="minorHAnsi" w:hAnsiTheme="minorHAnsi" w:cstheme="minorHAnsi"/>
          <w:color w:val="000000"/>
          <w:sz w:val="22"/>
          <w:szCs w:val="22"/>
        </w:rPr>
        <w:t xml:space="preserve">Výsledky hodnocení jsou shrnuty ve </w:t>
      </w:r>
      <w:r w:rsidRPr="00173C24">
        <w:rPr>
          <w:rFonts w:asciiTheme="minorHAnsi" w:hAnsiTheme="minorHAnsi" w:cstheme="minorHAnsi"/>
          <w:i/>
          <w:color w:val="000000"/>
          <w:sz w:val="22"/>
          <w:szCs w:val="22"/>
        </w:rPr>
        <w:t>Zprávě o vnitřním hodnocení kvality vzdělávací, tvůrčí a s nimi souvisejících činností UTB: 2021-25</w:t>
      </w:r>
      <w:r w:rsidRPr="00173C24">
        <w:rPr>
          <w:rStyle w:val="Znakapoznpodarou"/>
          <w:rFonts w:asciiTheme="minorHAnsi" w:hAnsiTheme="minorHAnsi" w:cstheme="minorHAnsi"/>
          <w:color w:val="000000"/>
          <w:sz w:val="22"/>
          <w:szCs w:val="22"/>
        </w:rPr>
        <w:footnoteReference w:id="25"/>
      </w:r>
      <w:r w:rsidRPr="00173C24">
        <w:rPr>
          <w:rFonts w:asciiTheme="minorHAnsi" w:hAnsiTheme="minorHAnsi" w:cstheme="minorHAnsi"/>
          <w:color w:val="000000"/>
          <w:sz w:val="22"/>
          <w:szCs w:val="22"/>
        </w:rPr>
        <w:t xml:space="preserve"> a v </w:t>
      </w:r>
      <w:r w:rsidRPr="00173C24">
        <w:rPr>
          <w:rFonts w:asciiTheme="minorHAnsi" w:hAnsiTheme="minorHAnsi" w:cstheme="minorHAnsi"/>
          <w:i/>
          <w:color w:val="000000"/>
          <w:sz w:val="22"/>
          <w:szCs w:val="22"/>
        </w:rPr>
        <w:t xml:space="preserve">Dodatku Zprávy o vnitřním hodnocení kvality vzdělávací, tvůrčí </w:t>
      </w:r>
      <w:r>
        <w:rPr>
          <w:rFonts w:asciiTheme="minorHAnsi" w:hAnsiTheme="minorHAnsi" w:cstheme="minorHAnsi"/>
          <w:i/>
          <w:color w:val="000000"/>
          <w:sz w:val="22"/>
          <w:szCs w:val="22"/>
        </w:rPr>
        <w:br/>
      </w:r>
      <w:r w:rsidRPr="00173C24">
        <w:rPr>
          <w:rFonts w:asciiTheme="minorHAnsi" w:hAnsiTheme="minorHAnsi" w:cstheme="minorHAnsi"/>
          <w:i/>
          <w:color w:val="000000"/>
          <w:sz w:val="22"/>
          <w:szCs w:val="22"/>
        </w:rPr>
        <w:t>a s nimi souvisejících činností UTB: 2021</w:t>
      </w:r>
      <w:r w:rsidRPr="00173C24">
        <w:rPr>
          <w:rStyle w:val="Znakapoznpodarou"/>
          <w:rFonts w:asciiTheme="minorHAnsi" w:hAnsiTheme="minorHAnsi" w:cstheme="minorHAnsi"/>
          <w:color w:val="000000"/>
          <w:sz w:val="22"/>
          <w:szCs w:val="22"/>
        </w:rPr>
        <w:footnoteReference w:id="26"/>
      </w:r>
      <w:r w:rsidRPr="00173C24">
        <w:rPr>
          <w:rFonts w:asciiTheme="minorHAnsi" w:hAnsiTheme="minorHAnsi" w:cstheme="minorHAnsi"/>
          <w:color w:val="000000"/>
          <w:sz w:val="22"/>
          <w:szCs w:val="22"/>
        </w:rPr>
        <w:t>.</w:t>
      </w:r>
    </w:p>
    <w:p w14:paraId="4BCBD81B" w14:textId="77777777" w:rsidR="00A90755" w:rsidRPr="00173C24" w:rsidRDefault="00A90755" w:rsidP="00A90755">
      <w:pPr>
        <w:tabs>
          <w:tab w:val="left" w:pos="2835"/>
        </w:tabs>
        <w:spacing w:before="120" w:after="120"/>
        <w:rPr>
          <w:rFonts w:asciiTheme="minorHAnsi" w:hAnsiTheme="minorHAnsi" w:cstheme="minorHAnsi"/>
        </w:rPr>
      </w:pPr>
    </w:p>
    <w:p w14:paraId="662E6BF5" w14:textId="77777777" w:rsidR="00A90755" w:rsidRPr="00173C24" w:rsidRDefault="00A90755" w:rsidP="00A90755">
      <w:pPr>
        <w:pStyle w:val="Nadpis3"/>
        <w:rPr>
          <w:rFonts w:asciiTheme="minorHAnsi" w:hAnsiTheme="minorHAnsi" w:cstheme="minorHAnsi"/>
        </w:rPr>
      </w:pPr>
      <w:r w:rsidRPr="00173C24">
        <w:rPr>
          <w:rFonts w:asciiTheme="minorHAnsi" w:hAnsiTheme="minorHAnsi" w:cstheme="minorHAnsi"/>
        </w:rPr>
        <w:t xml:space="preserve">Sledování úspěšnosti uchazečů o studium, studentů a uplatnitelnosti absolventů </w:t>
      </w:r>
    </w:p>
    <w:p w14:paraId="1DF08247" w14:textId="77777777" w:rsidR="00A90755" w:rsidRPr="00173C24" w:rsidRDefault="00A90755" w:rsidP="00A90755">
      <w:pPr>
        <w:tabs>
          <w:tab w:val="left" w:pos="2835"/>
        </w:tabs>
        <w:spacing w:before="120" w:after="120"/>
        <w:rPr>
          <w:rFonts w:asciiTheme="minorHAnsi" w:hAnsiTheme="minorHAnsi" w:cstheme="minorHAnsi"/>
          <w:sz w:val="22"/>
          <w:szCs w:val="22"/>
        </w:rPr>
      </w:pPr>
      <w:r w:rsidRPr="00173C24">
        <w:rPr>
          <w:rFonts w:asciiTheme="minorHAnsi" w:hAnsiTheme="minorHAnsi" w:cstheme="minorHAnsi"/>
        </w:rPr>
        <w:tab/>
      </w:r>
      <w:r w:rsidRPr="00173C24">
        <w:rPr>
          <w:rFonts w:asciiTheme="minorHAnsi" w:hAnsiTheme="minorHAnsi" w:cstheme="minorHAnsi"/>
        </w:rPr>
        <w:tab/>
      </w:r>
      <w:r w:rsidRPr="00173C24">
        <w:rPr>
          <w:rFonts w:asciiTheme="minorHAnsi" w:hAnsiTheme="minorHAnsi" w:cstheme="minorHAnsi"/>
          <w:sz w:val="22"/>
          <w:szCs w:val="22"/>
        </w:rPr>
        <w:t>Standard 1.8</w:t>
      </w:r>
    </w:p>
    <w:p w14:paraId="2EC2A354" w14:textId="77777777" w:rsidR="00A90755" w:rsidRPr="00173C24" w:rsidRDefault="00A90755" w:rsidP="00A90755">
      <w:pPr>
        <w:widowControl w:val="0"/>
        <w:autoSpaceDE w:val="0"/>
        <w:autoSpaceDN w:val="0"/>
        <w:adjustRightInd w:val="0"/>
        <w:snapToGrid w:val="0"/>
        <w:spacing w:after="120"/>
        <w:ind w:left="425"/>
        <w:jc w:val="both"/>
        <w:rPr>
          <w:rFonts w:asciiTheme="minorHAnsi" w:hAnsiTheme="minorHAnsi" w:cstheme="minorHAnsi"/>
          <w:sz w:val="22"/>
          <w:szCs w:val="22"/>
        </w:rPr>
      </w:pPr>
      <w:r w:rsidRPr="00173C24">
        <w:rPr>
          <w:rFonts w:asciiTheme="minorHAnsi" w:hAnsiTheme="minorHAnsi" w:cstheme="minorHAnsi"/>
          <w:sz w:val="22"/>
          <w:szCs w:val="22"/>
        </w:rPr>
        <w:t>UTB má stanoveny ukazatele, jejichž prostřednictvím sleduje míru úspěšnosti v přijímacím řízení, studijní neúspěšnost ve studijním programu, míru řádného ukončení studia studijního programu a uplatnitelnost absolventů.</w:t>
      </w:r>
    </w:p>
    <w:p w14:paraId="7C009691" w14:textId="77777777" w:rsidR="00A90755" w:rsidRPr="00173C24" w:rsidRDefault="00A90755" w:rsidP="00A90755">
      <w:pPr>
        <w:widowControl w:val="0"/>
        <w:autoSpaceDE w:val="0"/>
        <w:autoSpaceDN w:val="0"/>
        <w:adjustRightInd w:val="0"/>
        <w:snapToGrid w:val="0"/>
        <w:spacing w:after="120"/>
        <w:ind w:left="425"/>
        <w:jc w:val="both"/>
        <w:rPr>
          <w:rFonts w:asciiTheme="minorHAnsi" w:hAnsiTheme="minorHAnsi" w:cstheme="minorHAnsi"/>
          <w:sz w:val="22"/>
          <w:szCs w:val="22"/>
        </w:rPr>
      </w:pPr>
      <w:r w:rsidRPr="00173C24">
        <w:rPr>
          <w:rFonts w:asciiTheme="minorHAnsi" w:hAnsiTheme="minorHAnsi" w:cstheme="minorHAnsi"/>
          <w:sz w:val="22"/>
          <w:szCs w:val="22"/>
        </w:rPr>
        <w:t xml:space="preserve">Sledované parametry jsou shrnuty </w:t>
      </w:r>
      <w:r w:rsidRPr="00173C24">
        <w:rPr>
          <w:rFonts w:asciiTheme="minorHAnsi" w:hAnsiTheme="minorHAnsi" w:cstheme="minorHAnsi"/>
          <w:color w:val="000000"/>
          <w:sz w:val="22"/>
          <w:szCs w:val="22"/>
        </w:rPr>
        <w:t xml:space="preserve">ve </w:t>
      </w:r>
      <w:r w:rsidRPr="00173C24">
        <w:rPr>
          <w:rFonts w:asciiTheme="minorHAnsi" w:hAnsiTheme="minorHAnsi" w:cstheme="minorHAnsi"/>
          <w:i/>
          <w:color w:val="000000"/>
          <w:sz w:val="22"/>
          <w:szCs w:val="22"/>
        </w:rPr>
        <w:t>Zprávě o vnitřním hodnocení kvality vzdělávací, tvůrčí a s nimi souvisejících činností UTB: 2021-25</w:t>
      </w:r>
      <w:r w:rsidRPr="00173C24">
        <w:rPr>
          <w:rStyle w:val="Znakapoznpodarou"/>
          <w:rFonts w:asciiTheme="minorHAnsi" w:hAnsiTheme="minorHAnsi" w:cstheme="minorHAnsi"/>
          <w:i/>
          <w:color w:val="000000"/>
          <w:sz w:val="22"/>
          <w:szCs w:val="22"/>
        </w:rPr>
        <w:footnoteReference w:id="27"/>
      </w:r>
      <w:r w:rsidRPr="00173C24">
        <w:rPr>
          <w:rFonts w:asciiTheme="minorHAnsi" w:hAnsiTheme="minorHAnsi" w:cstheme="minorHAnsi"/>
          <w:color w:val="000000"/>
          <w:sz w:val="22"/>
          <w:szCs w:val="22"/>
        </w:rPr>
        <w:t xml:space="preserve"> a v </w:t>
      </w:r>
      <w:r w:rsidRPr="00173C24">
        <w:rPr>
          <w:rFonts w:asciiTheme="minorHAnsi" w:hAnsiTheme="minorHAnsi" w:cstheme="minorHAnsi"/>
          <w:i/>
          <w:color w:val="000000"/>
          <w:sz w:val="22"/>
          <w:szCs w:val="22"/>
        </w:rPr>
        <w:t xml:space="preserve">Dodatku Zprávy o vnitřním hodnocení kvality vzdělávací, tvůrčí </w:t>
      </w:r>
      <w:r>
        <w:rPr>
          <w:rFonts w:asciiTheme="minorHAnsi" w:hAnsiTheme="minorHAnsi" w:cstheme="minorHAnsi"/>
          <w:i/>
          <w:color w:val="000000"/>
          <w:sz w:val="22"/>
          <w:szCs w:val="22"/>
        </w:rPr>
        <w:br/>
      </w:r>
      <w:r w:rsidRPr="00173C24">
        <w:rPr>
          <w:rFonts w:asciiTheme="minorHAnsi" w:hAnsiTheme="minorHAnsi" w:cstheme="minorHAnsi"/>
          <w:i/>
          <w:color w:val="000000"/>
          <w:sz w:val="22"/>
          <w:szCs w:val="22"/>
        </w:rPr>
        <w:t>a s nimi souvisejících činností UTB: 2021</w:t>
      </w:r>
      <w:r w:rsidRPr="00173C24">
        <w:rPr>
          <w:rStyle w:val="Znakapoznpodarou"/>
          <w:rFonts w:asciiTheme="minorHAnsi" w:hAnsiTheme="minorHAnsi" w:cstheme="minorHAnsi"/>
          <w:i/>
          <w:color w:val="000000"/>
          <w:sz w:val="22"/>
          <w:szCs w:val="22"/>
        </w:rPr>
        <w:footnoteReference w:id="28"/>
      </w:r>
      <w:r w:rsidRPr="00173C24">
        <w:rPr>
          <w:rFonts w:asciiTheme="minorHAnsi" w:hAnsiTheme="minorHAnsi" w:cstheme="minorHAnsi"/>
          <w:i/>
          <w:color w:val="000000"/>
          <w:sz w:val="22"/>
          <w:szCs w:val="22"/>
        </w:rPr>
        <w:t>.</w:t>
      </w:r>
    </w:p>
    <w:p w14:paraId="180D958C" w14:textId="77777777" w:rsidR="007B1113" w:rsidRDefault="007B1113" w:rsidP="007B1113">
      <w:pPr>
        <w:widowControl w:val="0"/>
        <w:autoSpaceDE w:val="0"/>
        <w:autoSpaceDN w:val="0"/>
        <w:adjustRightInd w:val="0"/>
        <w:snapToGrid w:val="0"/>
        <w:spacing w:after="120"/>
        <w:ind w:left="425"/>
        <w:jc w:val="both"/>
      </w:pPr>
    </w:p>
    <w:p w14:paraId="3D5F3D12" w14:textId="77777777" w:rsidR="001D5F71" w:rsidRDefault="001D5F71" w:rsidP="007B1113">
      <w:pPr>
        <w:widowControl w:val="0"/>
        <w:autoSpaceDE w:val="0"/>
        <w:autoSpaceDN w:val="0"/>
        <w:adjustRightInd w:val="0"/>
        <w:snapToGrid w:val="0"/>
        <w:spacing w:after="120"/>
        <w:ind w:left="425"/>
        <w:jc w:val="both"/>
      </w:pPr>
    </w:p>
    <w:p w14:paraId="5C2EE9DC" w14:textId="77777777" w:rsidR="007B1113" w:rsidRDefault="007B1113" w:rsidP="007B1113">
      <w:pPr>
        <w:pStyle w:val="Nadpis2"/>
      </w:pPr>
      <w:r>
        <w:t>Vzd</w:t>
      </w:r>
      <w:r w:rsidRPr="00035992">
        <w:t>ělávací a tvůrčí činnost</w:t>
      </w:r>
    </w:p>
    <w:p w14:paraId="0ECE7A23" w14:textId="77777777" w:rsidR="007B1113" w:rsidRPr="004126B0" w:rsidRDefault="007B1113" w:rsidP="007B1113">
      <w:pPr>
        <w:pStyle w:val="Nadpis3"/>
        <w:rPr>
          <w:rFonts w:ascii="Calibri" w:hAnsi="Calibri" w:cs="Calibri"/>
        </w:rPr>
      </w:pPr>
      <w:r w:rsidRPr="004126B0">
        <w:rPr>
          <w:rFonts w:ascii="Calibri" w:hAnsi="Calibri" w:cs="Calibri"/>
        </w:rPr>
        <w:t xml:space="preserve">Mezinárodní rozměr a aplikace soudobého stavu poznání </w:t>
      </w:r>
    </w:p>
    <w:p w14:paraId="514864E7" w14:textId="77777777" w:rsidR="00E03E27" w:rsidRPr="00173C24" w:rsidRDefault="007B1113" w:rsidP="00E03E27">
      <w:pPr>
        <w:spacing w:before="120" w:after="120"/>
        <w:rPr>
          <w:rFonts w:asciiTheme="minorHAnsi" w:hAnsiTheme="minorHAnsi" w:cstheme="minorHAnsi"/>
          <w:sz w:val="22"/>
          <w:szCs w:val="22"/>
        </w:rPr>
      </w:pPr>
      <w:r>
        <w:tab/>
      </w:r>
      <w:r>
        <w:tab/>
      </w:r>
      <w:r>
        <w:tab/>
      </w:r>
      <w:r>
        <w:tab/>
      </w:r>
      <w:r>
        <w:tab/>
      </w:r>
      <w:r w:rsidR="00E03E27" w:rsidRPr="00173C24">
        <w:rPr>
          <w:rFonts w:asciiTheme="minorHAnsi" w:hAnsiTheme="minorHAnsi" w:cstheme="minorHAnsi"/>
          <w:sz w:val="22"/>
          <w:szCs w:val="22"/>
        </w:rPr>
        <w:t>Standard 1.9</w:t>
      </w:r>
    </w:p>
    <w:p w14:paraId="6153C935" w14:textId="77777777" w:rsidR="00E03E27" w:rsidRPr="00173C24" w:rsidRDefault="00E03E27" w:rsidP="00E03E27">
      <w:pPr>
        <w:widowControl w:val="0"/>
        <w:autoSpaceDE w:val="0"/>
        <w:autoSpaceDN w:val="0"/>
        <w:adjustRightInd w:val="0"/>
        <w:snapToGrid w:val="0"/>
        <w:spacing w:after="120"/>
        <w:ind w:left="425"/>
        <w:jc w:val="both"/>
        <w:rPr>
          <w:rFonts w:asciiTheme="minorHAnsi" w:hAnsiTheme="minorHAnsi" w:cstheme="minorHAnsi"/>
          <w:sz w:val="22"/>
          <w:szCs w:val="22"/>
        </w:rPr>
      </w:pPr>
      <w:r w:rsidRPr="00173C24">
        <w:rPr>
          <w:rFonts w:asciiTheme="minorHAnsi" w:hAnsiTheme="minorHAnsi" w:cstheme="minorHAnsi"/>
          <w:color w:val="000000"/>
          <w:sz w:val="22"/>
          <w:szCs w:val="22"/>
        </w:rPr>
        <w:t xml:space="preserve">UTB realizuje vzdělávací a tvůrčí činnost, která v širším kontextu vychází ze soudobých poznatků </w:t>
      </w:r>
      <w:r w:rsidRPr="00173C24">
        <w:rPr>
          <w:rFonts w:asciiTheme="minorHAnsi" w:hAnsiTheme="minorHAnsi" w:cstheme="minorHAnsi"/>
          <w:color w:val="000000"/>
          <w:sz w:val="22"/>
          <w:szCs w:val="22"/>
        </w:rPr>
        <w:br/>
        <w:t>a má mezinárodní charakter s přihlédnutím k typu a případnému profilu studijních programů. V tomto ohledu jsou realizovány zahraniční mobility studentů a akademických pracovníků.</w:t>
      </w:r>
    </w:p>
    <w:p w14:paraId="28AF9D63" w14:textId="77777777" w:rsidR="0073610E" w:rsidRPr="00173C24" w:rsidRDefault="00E03E27" w:rsidP="0073610E">
      <w:pPr>
        <w:widowControl w:val="0"/>
        <w:autoSpaceDE w:val="0"/>
        <w:autoSpaceDN w:val="0"/>
        <w:adjustRightInd w:val="0"/>
        <w:snapToGrid w:val="0"/>
        <w:spacing w:after="120"/>
        <w:ind w:left="425"/>
        <w:jc w:val="both"/>
        <w:rPr>
          <w:rFonts w:asciiTheme="minorHAnsi" w:hAnsiTheme="minorHAnsi" w:cstheme="minorHAnsi"/>
          <w:sz w:val="22"/>
          <w:szCs w:val="22"/>
        </w:rPr>
      </w:pPr>
      <w:r w:rsidRPr="00173C24">
        <w:rPr>
          <w:rFonts w:asciiTheme="minorHAnsi" w:hAnsiTheme="minorHAnsi" w:cstheme="minorHAnsi"/>
          <w:color w:val="000000"/>
          <w:sz w:val="22"/>
          <w:szCs w:val="22"/>
        </w:rPr>
        <w:t xml:space="preserve">UTB podporuje rozvoj mobilitních příležitostí pro studenty UTB se zájmem o výjezd na studijní pobyt </w:t>
      </w:r>
      <w:r>
        <w:rPr>
          <w:rFonts w:asciiTheme="minorHAnsi" w:hAnsiTheme="minorHAnsi" w:cstheme="minorHAnsi"/>
          <w:color w:val="000000"/>
          <w:sz w:val="22"/>
          <w:szCs w:val="22"/>
        </w:rPr>
        <w:br/>
      </w:r>
      <w:r w:rsidRPr="00173C24">
        <w:rPr>
          <w:rFonts w:asciiTheme="minorHAnsi" w:hAnsiTheme="minorHAnsi" w:cstheme="minorHAnsi"/>
          <w:color w:val="000000"/>
          <w:sz w:val="22"/>
          <w:szCs w:val="22"/>
        </w:rPr>
        <w:t xml:space="preserve">a pracovní stáž do zahraničí v rámci programů spolupráce vysokých škol. Etablovaným </w:t>
      </w:r>
      <w:r w:rsidRPr="00173C24">
        <w:rPr>
          <w:rFonts w:asciiTheme="minorHAnsi" w:hAnsiTheme="minorHAnsi" w:cstheme="minorHAnsi"/>
          <w:color w:val="000000"/>
          <w:sz w:val="22"/>
          <w:szCs w:val="22"/>
        </w:rPr>
        <w:br/>
      </w:r>
      <w:r w:rsidRPr="00173C24">
        <w:rPr>
          <w:rFonts w:asciiTheme="minorHAnsi" w:hAnsiTheme="minorHAnsi" w:cstheme="minorHAnsi"/>
          <w:color w:val="000000"/>
          <w:sz w:val="22"/>
          <w:szCs w:val="22"/>
        </w:rPr>
        <w:lastRenderedPageBreak/>
        <w:t xml:space="preserve">a nejvíce využívaným programem je v tomto ohledu Erasmus+, v němž portfolio partnerských smluv UTB zahrnuje naprostou většinu programových zemí, a studentům tak nabízí širokou škálu mobilitních příležitostí. UTB navíc podporuje mobility studentů i do mimo programových zemí Erasmus+ pomocí finančního zabezpečení ze zdrojů MŠMT. UTB je pak zapojena i do dalších programů včetně CEEPUS, </w:t>
      </w:r>
      <w:r w:rsidR="0073610E" w:rsidRPr="00173C24">
        <w:rPr>
          <w:rFonts w:asciiTheme="minorHAnsi" w:hAnsiTheme="minorHAnsi" w:cstheme="minorHAnsi"/>
          <w:color w:val="000000"/>
          <w:sz w:val="22"/>
          <w:szCs w:val="22"/>
        </w:rPr>
        <w:t>AKTION, Fulbright, či Norských fondů.</w:t>
      </w:r>
      <w:r w:rsidR="0073610E" w:rsidRPr="00173C24">
        <w:rPr>
          <w:rStyle w:val="Znakapoznpodarou"/>
          <w:rFonts w:asciiTheme="minorHAnsi" w:hAnsiTheme="minorHAnsi" w:cstheme="minorHAnsi"/>
          <w:color w:val="000000"/>
          <w:sz w:val="22"/>
          <w:szCs w:val="22"/>
        </w:rPr>
        <w:footnoteReference w:id="29"/>
      </w:r>
    </w:p>
    <w:p w14:paraId="7435B282" w14:textId="77777777" w:rsidR="0073610E" w:rsidRPr="00173C24" w:rsidRDefault="0073610E" w:rsidP="0073610E">
      <w:pPr>
        <w:widowControl w:val="0"/>
        <w:autoSpaceDE w:val="0"/>
        <w:autoSpaceDN w:val="0"/>
        <w:adjustRightInd w:val="0"/>
        <w:snapToGrid w:val="0"/>
        <w:spacing w:after="120"/>
        <w:ind w:left="425"/>
        <w:jc w:val="both"/>
        <w:rPr>
          <w:rFonts w:asciiTheme="minorHAnsi" w:hAnsiTheme="minorHAnsi" w:cstheme="minorHAnsi"/>
          <w:sz w:val="22"/>
          <w:szCs w:val="22"/>
        </w:rPr>
      </w:pPr>
      <w:r w:rsidRPr="00173C24">
        <w:rPr>
          <w:rFonts w:asciiTheme="minorHAnsi" w:hAnsiTheme="minorHAnsi" w:cstheme="minorHAnsi"/>
          <w:color w:val="000000"/>
          <w:sz w:val="22"/>
          <w:szCs w:val="22"/>
        </w:rPr>
        <w:t xml:space="preserve">UTB pro vyšší efektivitu mobilit a posílení mezinárodního rozměru studijních programů disponuje </w:t>
      </w:r>
      <w:r w:rsidRPr="00173C24">
        <w:rPr>
          <w:rFonts w:asciiTheme="minorHAnsi" w:hAnsiTheme="minorHAnsi" w:cstheme="minorHAnsi"/>
          <w:i/>
          <w:color w:val="000000"/>
          <w:sz w:val="22"/>
          <w:szCs w:val="22"/>
        </w:rPr>
        <w:t>speciálním webem</w:t>
      </w:r>
      <w:r w:rsidRPr="00173C24">
        <w:rPr>
          <w:rStyle w:val="Znakapoznpodarou"/>
          <w:rFonts w:asciiTheme="minorHAnsi" w:hAnsiTheme="minorHAnsi" w:cstheme="minorHAnsi"/>
          <w:color w:val="000000"/>
          <w:sz w:val="22"/>
          <w:szCs w:val="22"/>
        </w:rPr>
        <w:footnoteReference w:id="30"/>
      </w:r>
      <w:r w:rsidRPr="00173C24">
        <w:rPr>
          <w:rFonts w:asciiTheme="minorHAnsi" w:hAnsiTheme="minorHAnsi" w:cstheme="minorHAnsi"/>
          <w:color w:val="000000"/>
          <w:sz w:val="22"/>
          <w:szCs w:val="22"/>
        </w:rPr>
        <w:t xml:space="preserve">, který slouží k informování studentů o možnostech výjezdů do zahraničí </w:t>
      </w:r>
      <w:r w:rsidRPr="00173C24">
        <w:rPr>
          <w:rFonts w:asciiTheme="minorHAnsi" w:hAnsiTheme="minorHAnsi" w:cstheme="minorHAnsi"/>
          <w:color w:val="000000"/>
          <w:sz w:val="22"/>
          <w:szCs w:val="22"/>
        </w:rPr>
        <w:br/>
        <w:t>a který mimo jiné obsahuje i recenze studentů či portfolio partnerských univerzit s jejich popisem.</w:t>
      </w:r>
    </w:p>
    <w:p w14:paraId="4B0E135F" w14:textId="0665B79B" w:rsidR="0073610E" w:rsidRPr="00173C24" w:rsidRDefault="0073610E" w:rsidP="0073610E">
      <w:pPr>
        <w:widowControl w:val="0"/>
        <w:autoSpaceDE w:val="0"/>
        <w:autoSpaceDN w:val="0"/>
        <w:adjustRightInd w:val="0"/>
        <w:snapToGrid w:val="0"/>
        <w:ind w:left="425"/>
        <w:jc w:val="both"/>
        <w:rPr>
          <w:rFonts w:asciiTheme="minorHAnsi" w:hAnsiTheme="minorHAnsi" w:cstheme="minorHAnsi"/>
          <w:sz w:val="22"/>
          <w:szCs w:val="22"/>
        </w:rPr>
      </w:pPr>
      <w:r w:rsidRPr="00173C24">
        <w:rPr>
          <w:rFonts w:asciiTheme="minorHAnsi" w:hAnsiTheme="minorHAnsi" w:cstheme="minorHAnsi"/>
          <w:color w:val="000000"/>
          <w:sz w:val="22"/>
          <w:szCs w:val="22"/>
        </w:rPr>
        <w:t>UTB má rovněž transparentní a jasný proces administrace mobilit. UTB přitom pečlivě vybírá partnerské instituce na základě kurikul zahraničních studijních programů. Uznávání studia nebo praxe absolvované na zahraniční instituci probíhá v souladu se směrnicí rektora SR/1</w:t>
      </w:r>
      <w:ins w:id="521" w:author="Hana Ponížilová" w:date="2023-05-25T17:20:00Z">
        <w:r w:rsidR="00975AD7">
          <w:rPr>
            <w:rFonts w:asciiTheme="minorHAnsi" w:hAnsiTheme="minorHAnsi" w:cstheme="minorHAnsi"/>
            <w:color w:val="000000"/>
            <w:sz w:val="22"/>
            <w:szCs w:val="22"/>
          </w:rPr>
          <w:t>3</w:t>
        </w:r>
      </w:ins>
      <w:r w:rsidRPr="00173C24">
        <w:rPr>
          <w:rFonts w:asciiTheme="minorHAnsi" w:hAnsiTheme="minorHAnsi" w:cstheme="minorHAnsi"/>
          <w:color w:val="000000"/>
          <w:sz w:val="22"/>
          <w:szCs w:val="22"/>
        </w:rPr>
        <w:t>/202</w:t>
      </w:r>
      <w:ins w:id="522" w:author="Hana Ponížilová" w:date="2023-05-25T17:20:00Z">
        <w:r w:rsidR="00975AD7">
          <w:rPr>
            <w:rFonts w:asciiTheme="minorHAnsi" w:hAnsiTheme="minorHAnsi" w:cstheme="minorHAnsi"/>
            <w:color w:val="000000"/>
            <w:sz w:val="22"/>
            <w:szCs w:val="22"/>
          </w:rPr>
          <w:t>3</w:t>
        </w:r>
      </w:ins>
      <w:r w:rsidRPr="00173C24">
        <w:rPr>
          <w:rFonts w:asciiTheme="minorHAnsi" w:hAnsiTheme="minorHAnsi" w:cstheme="minorHAnsi"/>
          <w:color w:val="000000"/>
          <w:sz w:val="22"/>
          <w:szCs w:val="22"/>
        </w:rPr>
        <w:t xml:space="preserve"> </w:t>
      </w:r>
      <w:r w:rsidRPr="00173C24">
        <w:rPr>
          <w:rFonts w:asciiTheme="minorHAnsi" w:hAnsiTheme="minorHAnsi" w:cstheme="minorHAnsi"/>
          <w:i/>
          <w:color w:val="000000"/>
          <w:sz w:val="22"/>
          <w:szCs w:val="22"/>
        </w:rPr>
        <w:t xml:space="preserve">Mobility studentů UTB do zahraničí </w:t>
      </w:r>
      <w:r>
        <w:rPr>
          <w:rFonts w:asciiTheme="minorHAnsi" w:hAnsiTheme="minorHAnsi" w:cstheme="minorHAnsi"/>
          <w:i/>
          <w:color w:val="000000"/>
          <w:sz w:val="22"/>
          <w:szCs w:val="22"/>
        </w:rPr>
        <w:br/>
      </w:r>
      <w:r w:rsidRPr="00173C24">
        <w:rPr>
          <w:rFonts w:asciiTheme="minorHAnsi" w:hAnsiTheme="minorHAnsi" w:cstheme="minorHAnsi"/>
          <w:i/>
          <w:color w:val="000000"/>
          <w:sz w:val="22"/>
          <w:szCs w:val="22"/>
        </w:rPr>
        <w:t xml:space="preserve">a zahraničních studentů na UTB </w:t>
      </w:r>
      <w:r w:rsidRPr="00173C24">
        <w:rPr>
          <w:rFonts w:asciiTheme="minorHAnsi" w:hAnsiTheme="minorHAnsi" w:cstheme="minorHAnsi"/>
          <w:color w:val="000000"/>
          <w:sz w:val="22"/>
          <w:szCs w:val="22"/>
        </w:rPr>
        <w:t xml:space="preserve">ze dne </w:t>
      </w:r>
      <w:ins w:id="523" w:author="Hana Ponížilová" w:date="2023-05-25T17:20:00Z">
        <w:r w:rsidR="00A64196">
          <w:rPr>
            <w:rFonts w:asciiTheme="minorHAnsi" w:hAnsiTheme="minorHAnsi" w:cstheme="minorHAnsi"/>
            <w:color w:val="000000"/>
            <w:sz w:val="22"/>
            <w:szCs w:val="22"/>
          </w:rPr>
          <w:t>22</w:t>
        </w:r>
        <w:r w:rsidR="00A64196" w:rsidRPr="005D65AA">
          <w:rPr>
            <w:rFonts w:asciiTheme="minorHAnsi" w:hAnsiTheme="minorHAnsi" w:cstheme="minorHAnsi"/>
            <w:color w:val="000000"/>
            <w:sz w:val="22"/>
            <w:szCs w:val="22"/>
          </w:rPr>
          <w:t xml:space="preserve">. </w:t>
        </w:r>
        <w:r w:rsidR="00A64196">
          <w:rPr>
            <w:rFonts w:asciiTheme="minorHAnsi" w:hAnsiTheme="minorHAnsi" w:cstheme="minorHAnsi"/>
            <w:color w:val="000000"/>
            <w:sz w:val="22"/>
            <w:szCs w:val="22"/>
          </w:rPr>
          <w:t>května</w:t>
        </w:r>
        <w:r w:rsidR="00A64196" w:rsidRPr="005D65AA">
          <w:rPr>
            <w:rFonts w:asciiTheme="minorHAnsi" w:hAnsiTheme="minorHAnsi" w:cstheme="minorHAnsi"/>
            <w:color w:val="000000"/>
            <w:sz w:val="22"/>
            <w:szCs w:val="22"/>
          </w:rPr>
          <w:t xml:space="preserve"> 202</w:t>
        </w:r>
        <w:r w:rsidR="00A64196">
          <w:rPr>
            <w:rFonts w:asciiTheme="minorHAnsi" w:hAnsiTheme="minorHAnsi" w:cstheme="minorHAnsi"/>
            <w:color w:val="000000"/>
            <w:sz w:val="22"/>
            <w:szCs w:val="22"/>
          </w:rPr>
          <w:t>3</w:t>
        </w:r>
      </w:ins>
      <w:r w:rsidRPr="00173C24">
        <w:rPr>
          <w:rStyle w:val="Znakapoznpodarou"/>
          <w:rFonts w:asciiTheme="minorHAnsi" w:hAnsiTheme="minorHAnsi" w:cstheme="minorHAnsi"/>
          <w:color w:val="000000"/>
          <w:sz w:val="22"/>
          <w:szCs w:val="22"/>
        </w:rPr>
        <w:footnoteReference w:id="31"/>
      </w:r>
      <w:r w:rsidRPr="00173C24">
        <w:rPr>
          <w:rFonts w:asciiTheme="minorHAnsi" w:hAnsiTheme="minorHAnsi" w:cstheme="minorHAnsi"/>
          <w:color w:val="000000"/>
          <w:sz w:val="22"/>
          <w:szCs w:val="22"/>
        </w:rPr>
        <w:t>.</w:t>
      </w:r>
    </w:p>
    <w:p w14:paraId="186FD851" w14:textId="7609FDF2" w:rsidR="007B1113" w:rsidRDefault="007B1113" w:rsidP="0073610E">
      <w:pPr>
        <w:spacing w:before="120" w:after="120"/>
        <w:ind w:left="426"/>
      </w:pPr>
    </w:p>
    <w:p w14:paraId="15CA5DD1" w14:textId="77777777" w:rsidR="007B1113" w:rsidRPr="004126B0" w:rsidRDefault="007B1113" w:rsidP="007B1113">
      <w:pPr>
        <w:pStyle w:val="Nadpis3"/>
        <w:rPr>
          <w:rFonts w:ascii="Calibri" w:hAnsi="Calibri" w:cs="Calibri"/>
        </w:rPr>
      </w:pPr>
      <w:r w:rsidRPr="004126B0">
        <w:rPr>
          <w:rFonts w:ascii="Calibri" w:hAnsi="Calibri" w:cs="Calibri"/>
        </w:rPr>
        <w:t>Spolupráce s praxí při uskutečňování studijních programů</w:t>
      </w:r>
    </w:p>
    <w:p w14:paraId="0F7DCBDB" w14:textId="77777777" w:rsidR="007B1113" w:rsidRPr="007F5385" w:rsidRDefault="007B1113" w:rsidP="007B1113">
      <w:pPr>
        <w:spacing w:before="120" w:after="120"/>
        <w:rPr>
          <w:rFonts w:asciiTheme="minorHAnsi" w:hAnsiTheme="minorHAnsi" w:cstheme="minorHAnsi"/>
          <w:sz w:val="22"/>
          <w:szCs w:val="22"/>
        </w:rPr>
      </w:pPr>
      <w:r>
        <w:tab/>
      </w:r>
      <w:r>
        <w:tab/>
      </w:r>
      <w:r>
        <w:tab/>
      </w:r>
      <w:r>
        <w:tab/>
      </w:r>
      <w:r>
        <w:tab/>
      </w:r>
      <w:r w:rsidRPr="007F5385">
        <w:rPr>
          <w:rFonts w:asciiTheme="minorHAnsi" w:hAnsiTheme="minorHAnsi" w:cstheme="minorHAnsi"/>
          <w:sz w:val="22"/>
          <w:szCs w:val="22"/>
        </w:rPr>
        <w:t>Standard 1.10</w:t>
      </w:r>
    </w:p>
    <w:p w14:paraId="68025B7C" w14:textId="77777777" w:rsidR="007B1113" w:rsidRPr="007F5385" w:rsidRDefault="007B1113" w:rsidP="007B1113">
      <w:pPr>
        <w:widowControl w:val="0"/>
        <w:autoSpaceDE w:val="0"/>
        <w:autoSpaceDN w:val="0"/>
        <w:adjustRightInd w:val="0"/>
        <w:snapToGrid w:val="0"/>
        <w:spacing w:after="120"/>
        <w:ind w:left="425"/>
        <w:jc w:val="both"/>
        <w:rPr>
          <w:rFonts w:asciiTheme="minorHAnsi" w:hAnsiTheme="minorHAnsi" w:cstheme="minorHAnsi"/>
          <w:color w:val="000000"/>
          <w:sz w:val="22"/>
          <w:szCs w:val="22"/>
        </w:rPr>
      </w:pPr>
      <w:r w:rsidRPr="007F5385">
        <w:rPr>
          <w:rFonts w:asciiTheme="minorHAnsi" w:hAnsiTheme="minorHAnsi" w:cstheme="minorHAnsi"/>
          <w:color w:val="000000"/>
          <w:sz w:val="22"/>
          <w:szCs w:val="22"/>
        </w:rPr>
        <w:t xml:space="preserve">UTB dlouhodobě rozvíjí spolupráci s praxí s přihlédnutím k typům a případným profilům studijních programů; jde zejména o praktickou výuku, zadávání kvalifikačních prací, přiznávání stipendií </w:t>
      </w:r>
      <w:r w:rsidRPr="007F5385">
        <w:rPr>
          <w:rFonts w:asciiTheme="minorHAnsi" w:hAnsiTheme="minorHAnsi" w:cstheme="minorHAnsi"/>
          <w:color w:val="000000"/>
          <w:sz w:val="22"/>
          <w:szCs w:val="22"/>
        </w:rPr>
        <w:br/>
        <w:t>a zapojování odborníků z praxe do vzdělávacího procesu.</w:t>
      </w:r>
    </w:p>
    <w:p w14:paraId="3D7C9676" w14:textId="6E17A2D1" w:rsidR="007B1113" w:rsidRPr="007F5385" w:rsidRDefault="007B1113" w:rsidP="007B1113">
      <w:pPr>
        <w:widowControl w:val="0"/>
        <w:autoSpaceDE w:val="0"/>
        <w:autoSpaceDN w:val="0"/>
        <w:adjustRightInd w:val="0"/>
        <w:snapToGrid w:val="0"/>
        <w:spacing w:after="120"/>
        <w:ind w:left="425"/>
        <w:jc w:val="both"/>
        <w:rPr>
          <w:rStyle w:val="markedcontent"/>
          <w:rFonts w:asciiTheme="minorHAnsi" w:hAnsiTheme="minorHAnsi" w:cstheme="minorHAnsi"/>
          <w:sz w:val="22"/>
          <w:szCs w:val="22"/>
        </w:rPr>
      </w:pPr>
      <w:r w:rsidRPr="007F5385">
        <w:rPr>
          <w:rStyle w:val="markedcontent"/>
          <w:rFonts w:asciiTheme="minorHAnsi" w:hAnsiTheme="minorHAnsi" w:cstheme="minorHAnsi"/>
          <w:sz w:val="22"/>
          <w:szCs w:val="22"/>
        </w:rPr>
        <w:t>Pro studijní programy uskutečňované na F</w:t>
      </w:r>
      <w:r w:rsidR="005C0478">
        <w:rPr>
          <w:rStyle w:val="markedcontent"/>
          <w:rFonts w:asciiTheme="minorHAnsi" w:hAnsiTheme="minorHAnsi" w:cstheme="minorHAnsi"/>
          <w:sz w:val="22"/>
          <w:szCs w:val="22"/>
        </w:rPr>
        <w:t>akultě</w:t>
      </w:r>
      <w:r w:rsidR="00914511">
        <w:rPr>
          <w:rStyle w:val="markedcontent"/>
          <w:rFonts w:asciiTheme="minorHAnsi" w:hAnsiTheme="minorHAnsi" w:cstheme="minorHAnsi"/>
          <w:sz w:val="22"/>
          <w:szCs w:val="22"/>
        </w:rPr>
        <w:t xml:space="preserve"> multimediálních komunikací (dále jen „FMK“)</w:t>
      </w:r>
      <w:r w:rsidRPr="007F5385">
        <w:rPr>
          <w:rStyle w:val="markedcontent"/>
          <w:rFonts w:asciiTheme="minorHAnsi" w:hAnsiTheme="minorHAnsi" w:cstheme="minorHAnsi"/>
          <w:sz w:val="22"/>
          <w:szCs w:val="22"/>
        </w:rPr>
        <w:t xml:space="preserve"> je významná spolupráce, která se realizuje zejména prostřednictvím výstav, odborných přednášek, projektů</w:t>
      </w:r>
      <w:r w:rsidRPr="007F5385">
        <w:rPr>
          <w:rFonts w:asciiTheme="minorHAnsi" w:hAnsiTheme="minorHAnsi" w:cstheme="minorHAnsi"/>
          <w:sz w:val="22"/>
          <w:szCs w:val="22"/>
        </w:rPr>
        <w:t xml:space="preserve"> </w:t>
      </w:r>
      <w:r w:rsidRPr="007F5385">
        <w:rPr>
          <w:rStyle w:val="markedcontent"/>
          <w:rFonts w:asciiTheme="minorHAnsi" w:hAnsiTheme="minorHAnsi" w:cstheme="minorHAnsi"/>
          <w:sz w:val="22"/>
          <w:szCs w:val="22"/>
        </w:rPr>
        <w:t>smluvního výzkumu, projektů státní podpory aplikovaného výzkumu (např. TA ČR), inovačních voucherů</w:t>
      </w:r>
      <w:r w:rsidRPr="007F5385">
        <w:rPr>
          <w:rFonts w:asciiTheme="minorHAnsi" w:hAnsiTheme="minorHAnsi" w:cstheme="minorHAnsi"/>
          <w:sz w:val="22"/>
          <w:szCs w:val="22"/>
        </w:rPr>
        <w:t xml:space="preserve"> </w:t>
      </w:r>
      <w:r w:rsidRPr="007F5385">
        <w:rPr>
          <w:rStyle w:val="markedcontent"/>
          <w:rFonts w:asciiTheme="minorHAnsi" w:hAnsiTheme="minorHAnsi" w:cstheme="minorHAnsi"/>
          <w:sz w:val="22"/>
          <w:szCs w:val="22"/>
        </w:rPr>
        <w:t xml:space="preserve">s firmami </w:t>
      </w:r>
      <w:r w:rsidR="004C7FF7">
        <w:rPr>
          <w:rStyle w:val="markedcontent"/>
          <w:rFonts w:asciiTheme="minorHAnsi" w:hAnsiTheme="minorHAnsi" w:cstheme="minorHAnsi"/>
          <w:sz w:val="22"/>
          <w:szCs w:val="22"/>
        </w:rPr>
        <w:br/>
      </w:r>
      <w:r w:rsidRPr="007F5385">
        <w:rPr>
          <w:rStyle w:val="markedcontent"/>
          <w:rFonts w:asciiTheme="minorHAnsi" w:hAnsiTheme="minorHAnsi" w:cstheme="minorHAnsi"/>
          <w:sz w:val="22"/>
          <w:szCs w:val="22"/>
        </w:rPr>
        <w:t>a institucemi v ČR.</w:t>
      </w:r>
    </w:p>
    <w:p w14:paraId="6FA514B7" w14:textId="0BF1CFBF" w:rsidR="007B1113" w:rsidRPr="007F5385" w:rsidRDefault="007B1113" w:rsidP="007B1113">
      <w:pPr>
        <w:spacing w:after="120"/>
        <w:ind w:left="425"/>
        <w:jc w:val="both"/>
        <w:rPr>
          <w:rStyle w:val="markedcontent"/>
          <w:rFonts w:asciiTheme="minorHAnsi" w:hAnsiTheme="minorHAnsi" w:cstheme="minorHAnsi"/>
          <w:sz w:val="22"/>
          <w:szCs w:val="22"/>
        </w:rPr>
      </w:pPr>
      <w:r w:rsidRPr="007F5385">
        <w:rPr>
          <w:rStyle w:val="normaltextrun"/>
          <w:rFonts w:asciiTheme="minorHAnsi" w:hAnsiTheme="minorHAnsi" w:cstheme="minorHAnsi"/>
          <w:color w:val="000000"/>
          <w:sz w:val="22"/>
          <w:szCs w:val="22"/>
        </w:rPr>
        <w:t>FMK se podílí na realizaci zakázek financovaných prostřednictvím inovačních a kreativních voucherů</w:t>
      </w:r>
      <w:r w:rsidR="00B16670">
        <w:rPr>
          <w:rStyle w:val="normaltextrun"/>
          <w:rFonts w:asciiTheme="minorHAnsi" w:hAnsiTheme="minorHAnsi" w:cstheme="minorHAnsi"/>
          <w:color w:val="000000"/>
          <w:sz w:val="22"/>
          <w:szCs w:val="22"/>
        </w:rPr>
        <w:t>.</w:t>
      </w:r>
      <w:r w:rsidRPr="007F5385">
        <w:rPr>
          <w:rStyle w:val="normaltextrun"/>
          <w:rFonts w:asciiTheme="minorHAnsi" w:hAnsiTheme="minorHAnsi" w:cstheme="minorHAnsi"/>
          <w:color w:val="000000"/>
          <w:sz w:val="22"/>
          <w:szCs w:val="22"/>
        </w:rPr>
        <w:t xml:space="preserve"> </w:t>
      </w:r>
      <w:r w:rsidR="00B16670" w:rsidRPr="00173C24">
        <w:rPr>
          <w:rStyle w:val="markedcontent"/>
          <w:rFonts w:asciiTheme="minorHAnsi" w:eastAsia="Calibri" w:hAnsiTheme="minorHAnsi" w:cstheme="minorHAnsi"/>
          <w:sz w:val="22"/>
          <w:szCs w:val="22"/>
        </w:rPr>
        <w:t xml:space="preserve">Příklady spolupráce specializací programu </w:t>
      </w:r>
      <w:r w:rsidR="00B16670">
        <w:rPr>
          <w:rStyle w:val="markedcontent"/>
          <w:rFonts w:asciiTheme="minorHAnsi" w:eastAsia="Calibri" w:hAnsiTheme="minorHAnsi" w:cstheme="minorHAnsi"/>
          <w:sz w:val="22"/>
          <w:szCs w:val="22"/>
        </w:rPr>
        <w:t>Design</w:t>
      </w:r>
      <w:r w:rsidR="00B16670" w:rsidRPr="00173C24">
        <w:rPr>
          <w:rStyle w:val="markedcontent"/>
          <w:rFonts w:asciiTheme="minorHAnsi" w:eastAsia="Calibri" w:hAnsiTheme="minorHAnsi" w:cstheme="minorHAnsi"/>
          <w:sz w:val="22"/>
          <w:szCs w:val="22"/>
        </w:rPr>
        <w:t xml:space="preserve"> s tuzemskými firmami a institucemi v období 201</w:t>
      </w:r>
      <w:r w:rsidR="00B16670">
        <w:rPr>
          <w:rStyle w:val="markedcontent"/>
          <w:rFonts w:asciiTheme="minorHAnsi" w:eastAsia="Calibri" w:hAnsiTheme="minorHAnsi" w:cstheme="minorHAnsi"/>
          <w:sz w:val="22"/>
          <w:szCs w:val="22"/>
        </w:rPr>
        <w:t>7</w:t>
      </w:r>
      <w:r w:rsidR="00B16670" w:rsidRPr="00173C24">
        <w:rPr>
          <w:rStyle w:val="markedcontent"/>
          <w:rFonts w:asciiTheme="minorHAnsi" w:eastAsia="Calibri" w:hAnsiTheme="minorHAnsi" w:cstheme="minorHAnsi"/>
          <w:sz w:val="22"/>
          <w:szCs w:val="22"/>
        </w:rPr>
        <w:t xml:space="preserve">–2021: </w:t>
      </w:r>
      <w:r w:rsidRPr="007F5385">
        <w:rPr>
          <w:rStyle w:val="normaltextrun"/>
          <w:rFonts w:asciiTheme="minorHAnsi" w:hAnsiTheme="minorHAnsi" w:cstheme="minorHAnsi"/>
          <w:color w:val="000000"/>
          <w:sz w:val="22"/>
          <w:szCs w:val="22"/>
        </w:rPr>
        <w:t xml:space="preserve">DEKOR, FYSCON, spolupracuje se zahraničními smluvními partnery jako je KurzFilmAgentur Hamburg - License and of movie “Awaker” či DRUŠTVO ZA OŽIVLJANJE- Licence fee for movie “Cloudy”, řeší smluvní výzkum, který proběhl příkladně pro firmy Industry Servis ZK, a.s. (Orientační systém a prostorové řešení Průmyslová zóna Holešov) , Industry Servis ZK, a.s. (Komunikační strategie Zlínského kraje) a další. Rovněž vznikají zakázky v rámci vzdělávacích aktivit studentů a doplňkové činnosti FMK, příkladem je Agentura pro podporu podnikání a investic CzechInvest, Národní zemědělské muzeum, Obec Veselá, Obec Pozlovice, Statutární město Zlín, Zlínský kraj, Corston@William s.r.o., Richvalsky manufacturing s.r.o., </w:t>
      </w:r>
      <w:r w:rsidRPr="007F5385">
        <w:rPr>
          <w:rStyle w:val="markedcontent"/>
          <w:rFonts w:asciiTheme="minorHAnsi" w:hAnsiTheme="minorHAnsi" w:cstheme="minorHAnsi"/>
          <w:sz w:val="22"/>
          <w:szCs w:val="22"/>
        </w:rPr>
        <w:t>vyhotovení autorských fotografií pro Národní zemědělské muzeum, vyhotovení logotypu vytvoření logotypu pro Energetický regulační úřad</w:t>
      </w:r>
      <w:r w:rsidR="0085363D">
        <w:rPr>
          <w:rStyle w:val="markedcontent"/>
          <w:rFonts w:asciiTheme="minorHAnsi" w:hAnsiTheme="minorHAnsi" w:cstheme="minorHAnsi"/>
          <w:sz w:val="22"/>
          <w:szCs w:val="22"/>
        </w:rPr>
        <w:t xml:space="preserve">. </w:t>
      </w:r>
    </w:p>
    <w:p w14:paraId="2B18A73E" w14:textId="77777777" w:rsidR="007B1113" w:rsidRDefault="007B1113" w:rsidP="007B1113">
      <w:pPr>
        <w:widowControl w:val="0"/>
        <w:autoSpaceDE w:val="0"/>
        <w:autoSpaceDN w:val="0"/>
        <w:adjustRightInd w:val="0"/>
        <w:snapToGrid w:val="0"/>
        <w:ind w:left="425"/>
        <w:jc w:val="both"/>
      </w:pPr>
    </w:p>
    <w:p w14:paraId="6BD4CB9D" w14:textId="77777777" w:rsidR="007B1113" w:rsidRPr="00BB1235" w:rsidRDefault="007B1113" w:rsidP="007B1113">
      <w:pPr>
        <w:pStyle w:val="Nadpis3"/>
        <w:rPr>
          <w:rFonts w:ascii="Calibri" w:hAnsi="Calibri" w:cs="Calibri"/>
        </w:rPr>
      </w:pPr>
      <w:r w:rsidRPr="00BB1235">
        <w:rPr>
          <w:rFonts w:ascii="Calibri" w:hAnsi="Calibri" w:cs="Calibri"/>
        </w:rPr>
        <w:t xml:space="preserve">Spolupráce s praxí při tvorbě studijních programů </w:t>
      </w:r>
    </w:p>
    <w:p w14:paraId="02012A61" w14:textId="77777777" w:rsidR="002A412E" w:rsidRDefault="007B1113" w:rsidP="002A412E">
      <w:pPr>
        <w:spacing w:before="120" w:after="120"/>
        <w:rPr>
          <w:rFonts w:asciiTheme="minorHAnsi" w:hAnsiTheme="minorHAnsi" w:cstheme="minorHAnsi"/>
          <w:sz w:val="22"/>
          <w:szCs w:val="22"/>
        </w:rPr>
      </w:pPr>
      <w:r>
        <w:tab/>
      </w:r>
      <w:r>
        <w:tab/>
      </w:r>
      <w:r>
        <w:tab/>
      </w:r>
      <w:r>
        <w:tab/>
      </w:r>
      <w:r>
        <w:tab/>
      </w:r>
      <w:r w:rsidRPr="0085363D">
        <w:rPr>
          <w:rFonts w:asciiTheme="minorHAnsi" w:hAnsiTheme="minorHAnsi" w:cstheme="minorHAnsi"/>
          <w:sz w:val="22"/>
          <w:szCs w:val="22"/>
        </w:rPr>
        <w:t>Standard 1.11</w:t>
      </w:r>
    </w:p>
    <w:p w14:paraId="08A027FC" w14:textId="020A80D2" w:rsidR="00262F22" w:rsidRPr="00262F22" w:rsidRDefault="007B1113" w:rsidP="004B7241">
      <w:pPr>
        <w:spacing w:before="120" w:after="120"/>
        <w:ind w:left="426"/>
        <w:jc w:val="both"/>
        <w:rPr>
          <w:rFonts w:asciiTheme="minorHAnsi" w:hAnsiTheme="minorHAnsi" w:cstheme="minorHAnsi"/>
          <w:sz w:val="22"/>
          <w:szCs w:val="22"/>
        </w:rPr>
      </w:pPr>
      <w:r w:rsidRPr="0085363D">
        <w:rPr>
          <w:rFonts w:ascii="Calibri" w:hAnsi="Calibri" w:cs="Calibri"/>
          <w:color w:val="000000"/>
          <w:sz w:val="22"/>
          <w:szCs w:val="22"/>
        </w:rPr>
        <w:t xml:space="preserve">UTB komunikuje s profesními komorami, oborovými sdruženími, organizacemi zaměstnavatelů nebo dalšími odborníky z praxe a zjišťuje jejich očekávání a požadavky na absolventy studijních programů. </w:t>
      </w:r>
      <w:r w:rsidRPr="002A412E">
        <w:rPr>
          <w:rFonts w:ascii="Calibri" w:hAnsi="Calibri" w:cs="Calibri"/>
          <w:color w:val="000000"/>
          <w:sz w:val="22"/>
          <w:szCs w:val="22"/>
        </w:rPr>
        <w:t>Pro nově připravovaný studijní program Design byl jako konzultant z praxe osloven</w:t>
      </w:r>
      <w:r w:rsidR="002A412E" w:rsidRPr="002A412E">
        <w:rPr>
          <w:rFonts w:ascii="Calibri" w:hAnsi="Calibri" w:cs="Calibri"/>
          <w:color w:val="000000"/>
          <w:sz w:val="22"/>
          <w:szCs w:val="22"/>
        </w:rPr>
        <w:t xml:space="preserve"> designe</w:t>
      </w:r>
      <w:r w:rsidRPr="002A412E">
        <w:rPr>
          <w:rFonts w:ascii="Calibri" w:hAnsi="Calibri" w:cs="Calibri"/>
          <w:color w:val="000000"/>
          <w:sz w:val="22"/>
          <w:szCs w:val="22"/>
        </w:rPr>
        <w:t xml:space="preserve"> </w:t>
      </w:r>
      <w:r w:rsidR="00262F22" w:rsidRPr="002A412E">
        <w:rPr>
          <w:rFonts w:asciiTheme="minorHAnsi" w:hAnsiTheme="minorHAnsi" w:cstheme="minorHAnsi"/>
          <w:sz w:val="22"/>
          <w:szCs w:val="22"/>
        </w:rPr>
        <w:t>Josef</w:t>
      </w:r>
      <w:r w:rsidR="00262F22" w:rsidRPr="00262F22">
        <w:rPr>
          <w:rFonts w:asciiTheme="minorHAnsi" w:hAnsiTheme="minorHAnsi" w:cstheme="minorHAnsi"/>
          <w:sz w:val="22"/>
          <w:szCs w:val="22"/>
        </w:rPr>
        <w:t xml:space="preserve"> Tomšej</w:t>
      </w:r>
      <w:r w:rsidR="002A412E">
        <w:rPr>
          <w:rFonts w:asciiTheme="minorHAnsi" w:hAnsiTheme="minorHAnsi" w:cstheme="minorHAnsi"/>
          <w:sz w:val="22"/>
          <w:szCs w:val="22"/>
        </w:rPr>
        <w:t xml:space="preserve"> </w:t>
      </w:r>
      <w:r w:rsidR="004B7241">
        <w:rPr>
          <w:rFonts w:asciiTheme="minorHAnsi" w:hAnsiTheme="minorHAnsi" w:cstheme="minorHAnsi"/>
          <w:sz w:val="22"/>
          <w:szCs w:val="22"/>
        </w:rPr>
        <w:br/>
      </w:r>
      <w:r w:rsidR="002A412E">
        <w:rPr>
          <w:rFonts w:asciiTheme="minorHAnsi" w:hAnsiTheme="minorHAnsi" w:cstheme="minorHAnsi"/>
          <w:sz w:val="22"/>
          <w:szCs w:val="22"/>
        </w:rPr>
        <w:t xml:space="preserve">z </w:t>
      </w:r>
      <w:r w:rsidR="00262F22" w:rsidRPr="00262F22">
        <w:rPr>
          <w:rFonts w:asciiTheme="minorHAnsi" w:hAnsiTheme="minorHAnsi" w:cstheme="minorHAnsi"/>
          <w:sz w:val="22"/>
          <w:szCs w:val="22"/>
        </w:rPr>
        <w:t>Qubus Design Studio</w:t>
      </w:r>
      <w:r w:rsidR="002A412E">
        <w:rPr>
          <w:rFonts w:asciiTheme="minorHAnsi" w:hAnsiTheme="minorHAnsi" w:cstheme="minorHAnsi"/>
          <w:sz w:val="22"/>
          <w:szCs w:val="22"/>
        </w:rPr>
        <w:t>.</w:t>
      </w:r>
    </w:p>
    <w:p w14:paraId="1AA5575D" w14:textId="032AA7F2" w:rsidR="007B1113" w:rsidRPr="0085363D" w:rsidRDefault="007B1113" w:rsidP="007B11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ind w:left="426"/>
        <w:jc w:val="both"/>
        <w:rPr>
          <w:rFonts w:ascii="Calibri" w:hAnsi="Calibri" w:cs="Calibri"/>
          <w:sz w:val="22"/>
          <w:szCs w:val="22"/>
        </w:rPr>
      </w:pPr>
    </w:p>
    <w:p w14:paraId="4F35F42C" w14:textId="77777777" w:rsidR="007B1113" w:rsidRDefault="007B1113" w:rsidP="007B1113">
      <w:pPr>
        <w:pStyle w:val="Nadpis2"/>
      </w:pPr>
      <w:r w:rsidRPr="00035992">
        <w:lastRenderedPageBreak/>
        <w:t xml:space="preserve">Podpůrné zdroje a administrativa </w:t>
      </w:r>
    </w:p>
    <w:p w14:paraId="63E528C7" w14:textId="77777777" w:rsidR="007B1113" w:rsidRDefault="007B1113" w:rsidP="007B1113">
      <w:pPr>
        <w:pStyle w:val="Nadpis3"/>
      </w:pPr>
      <w:r w:rsidRPr="00035992">
        <w:t xml:space="preserve">Informační systém </w:t>
      </w:r>
    </w:p>
    <w:p w14:paraId="4D5BFF10" w14:textId="77777777" w:rsidR="008F4B04" w:rsidRPr="00173C24" w:rsidRDefault="007B1113" w:rsidP="008F4B04">
      <w:pPr>
        <w:tabs>
          <w:tab w:val="left" w:pos="2835"/>
        </w:tabs>
        <w:spacing w:before="120" w:after="120"/>
        <w:rPr>
          <w:rFonts w:asciiTheme="minorHAnsi" w:hAnsiTheme="minorHAnsi" w:cstheme="minorHAnsi"/>
          <w:sz w:val="22"/>
          <w:szCs w:val="22"/>
        </w:rPr>
      </w:pPr>
      <w:r>
        <w:tab/>
      </w:r>
      <w:r>
        <w:tab/>
      </w:r>
      <w:r w:rsidR="008F4B04" w:rsidRPr="00173C24">
        <w:rPr>
          <w:rFonts w:asciiTheme="minorHAnsi" w:hAnsiTheme="minorHAnsi" w:cstheme="minorHAnsi"/>
          <w:sz w:val="22"/>
          <w:szCs w:val="22"/>
        </w:rPr>
        <w:t>Standard 1.12</w:t>
      </w:r>
    </w:p>
    <w:p w14:paraId="5D54D65D" w14:textId="77777777" w:rsidR="008F4B04" w:rsidRPr="00173C24" w:rsidRDefault="008F4B04" w:rsidP="008F4B04">
      <w:pPr>
        <w:widowControl w:val="0"/>
        <w:autoSpaceDE w:val="0"/>
        <w:autoSpaceDN w:val="0"/>
        <w:adjustRightInd w:val="0"/>
        <w:snapToGrid w:val="0"/>
        <w:spacing w:after="120"/>
        <w:ind w:left="425"/>
        <w:jc w:val="both"/>
        <w:rPr>
          <w:rFonts w:asciiTheme="minorHAnsi" w:hAnsiTheme="minorHAnsi" w:cstheme="minorHAnsi"/>
          <w:sz w:val="22"/>
          <w:szCs w:val="22"/>
        </w:rPr>
      </w:pPr>
      <w:r w:rsidRPr="00173C24">
        <w:rPr>
          <w:rFonts w:asciiTheme="minorHAnsi" w:hAnsiTheme="minorHAnsi" w:cstheme="minorHAnsi"/>
          <w:color w:val="000000"/>
          <w:sz w:val="22"/>
          <w:szCs w:val="22"/>
        </w:rPr>
        <w:t xml:space="preserve">UTB má vybudován funkční informační systém a komunikační prostředky, které zajišťují přístup </w:t>
      </w:r>
      <w:r w:rsidRPr="00173C24">
        <w:rPr>
          <w:rFonts w:asciiTheme="minorHAnsi" w:hAnsiTheme="minorHAnsi" w:cstheme="minorHAnsi"/>
          <w:color w:val="000000"/>
          <w:sz w:val="22"/>
          <w:szCs w:val="22"/>
        </w:rPr>
        <w:br/>
        <w:t>k přesným a srozumitelným informacím o studijních programech, pravidlech studia a požadavcích spojených se studiem.</w:t>
      </w:r>
    </w:p>
    <w:p w14:paraId="1AB0878D" w14:textId="77777777" w:rsidR="008F4B04" w:rsidRPr="00D5748D" w:rsidRDefault="008F4B04" w:rsidP="008F4B04">
      <w:pPr>
        <w:widowControl w:val="0"/>
        <w:autoSpaceDE w:val="0"/>
        <w:autoSpaceDN w:val="0"/>
        <w:adjustRightInd w:val="0"/>
        <w:snapToGrid w:val="0"/>
        <w:spacing w:after="120"/>
        <w:ind w:left="425"/>
        <w:jc w:val="both"/>
        <w:rPr>
          <w:rFonts w:asciiTheme="minorHAnsi" w:hAnsiTheme="minorHAnsi" w:cstheme="minorHAnsi"/>
          <w:sz w:val="22"/>
          <w:szCs w:val="22"/>
        </w:rPr>
      </w:pPr>
      <w:r w:rsidRPr="00D5748D">
        <w:rPr>
          <w:rFonts w:asciiTheme="minorHAnsi" w:hAnsiTheme="minorHAnsi" w:cstheme="minorHAnsi"/>
          <w:color w:val="000000"/>
          <w:sz w:val="22"/>
          <w:szCs w:val="22"/>
        </w:rPr>
        <w:t>UTB má s ohledem na to funkční informační systém studijní agendy IS/STAG</w:t>
      </w:r>
      <w:r>
        <w:rPr>
          <w:rFonts w:asciiTheme="minorHAnsi" w:hAnsiTheme="minorHAnsi" w:cstheme="minorHAnsi"/>
          <w:color w:val="000000"/>
          <w:sz w:val="22"/>
          <w:szCs w:val="22"/>
        </w:rPr>
        <w:t xml:space="preserve"> </w:t>
      </w:r>
      <w:r>
        <w:rPr>
          <w:rFonts w:ascii="Calibri" w:hAnsi="Calibri" w:cs="Calibri"/>
          <w:color w:val="000000"/>
          <w:sz w:val="22"/>
          <w:szCs w:val="22"/>
        </w:rPr>
        <w:t>(dále také „IS/STAG“)</w:t>
      </w:r>
      <w:r w:rsidRPr="004E4668">
        <w:rPr>
          <w:rFonts w:ascii="Calibri" w:hAnsi="Calibri" w:cs="Calibri"/>
          <w:color w:val="000000"/>
          <w:sz w:val="22"/>
          <w:szCs w:val="22"/>
        </w:rPr>
        <w:t>,</w:t>
      </w:r>
      <w:r w:rsidRPr="00D5748D">
        <w:rPr>
          <w:rFonts w:asciiTheme="minorHAnsi" w:hAnsiTheme="minorHAnsi" w:cstheme="minorHAnsi"/>
          <w:color w:val="000000"/>
          <w:sz w:val="22"/>
          <w:szCs w:val="22"/>
        </w:rPr>
        <w:t xml:space="preserve"> který používá od roku 2003. Tvůrcem IS/STAG je Západočeská univerzita v Plzni a v současné době systém využívá 11 veřejných vysokých škol v ČR.</w:t>
      </w:r>
    </w:p>
    <w:p w14:paraId="014CF6EE" w14:textId="3ACE87E7" w:rsidR="008F4B04" w:rsidRPr="00D5748D" w:rsidRDefault="003D67A8" w:rsidP="008F4B04">
      <w:pPr>
        <w:widowControl w:val="0"/>
        <w:autoSpaceDE w:val="0"/>
        <w:autoSpaceDN w:val="0"/>
        <w:adjustRightInd w:val="0"/>
        <w:snapToGrid w:val="0"/>
        <w:spacing w:after="120"/>
        <w:ind w:left="425"/>
        <w:jc w:val="both"/>
        <w:rPr>
          <w:rFonts w:asciiTheme="minorHAnsi" w:hAnsiTheme="minorHAnsi" w:cstheme="minorHAnsi"/>
          <w:sz w:val="22"/>
          <w:szCs w:val="22"/>
        </w:rPr>
      </w:pPr>
      <w:r w:rsidRPr="005D65AA">
        <w:rPr>
          <w:rFonts w:asciiTheme="minorHAnsi" w:hAnsiTheme="minorHAnsi" w:cs="Calibri"/>
          <w:color w:val="000000"/>
          <w:sz w:val="22"/>
          <w:szCs w:val="22"/>
        </w:rPr>
        <w:t>Informační systém studijní agendy IS/STAG</w:t>
      </w:r>
      <w:r w:rsidR="008F4B04" w:rsidRPr="00D5748D">
        <w:rPr>
          <w:rFonts w:asciiTheme="minorHAnsi" w:hAnsiTheme="minorHAnsi" w:cstheme="minorHAnsi"/>
          <w:color w:val="000000"/>
          <w:sz w:val="22"/>
          <w:szCs w:val="22"/>
        </w:rPr>
        <w:t xml:space="preserve"> pokrývá funkce od přijímacího řízení až po vydání diplomů, eviduje studenty prezenční a kombinované formy studia, studenty celoživotního vzdělávání a účastníky U3V.</w:t>
      </w:r>
    </w:p>
    <w:p w14:paraId="00A9BF9D" w14:textId="656C9110" w:rsidR="008F4B04" w:rsidRPr="00173C24" w:rsidRDefault="008F4B04" w:rsidP="008F4B04">
      <w:pPr>
        <w:widowControl w:val="0"/>
        <w:autoSpaceDE w:val="0"/>
        <w:autoSpaceDN w:val="0"/>
        <w:adjustRightInd w:val="0"/>
        <w:snapToGrid w:val="0"/>
        <w:spacing w:after="120"/>
        <w:ind w:left="425"/>
        <w:jc w:val="both"/>
        <w:rPr>
          <w:rFonts w:asciiTheme="minorHAnsi" w:hAnsiTheme="minorHAnsi" w:cstheme="minorHAnsi"/>
          <w:sz w:val="22"/>
          <w:szCs w:val="22"/>
        </w:rPr>
      </w:pPr>
      <w:r w:rsidRPr="00D5748D">
        <w:rPr>
          <w:rFonts w:asciiTheme="minorHAnsi" w:hAnsiTheme="minorHAnsi" w:cstheme="minorHAnsi"/>
          <w:color w:val="000000"/>
          <w:sz w:val="22"/>
          <w:szCs w:val="22"/>
        </w:rPr>
        <w:t xml:space="preserve">IS/STAG poskytuje studentům </w:t>
      </w:r>
      <w:r w:rsidRPr="00173C24">
        <w:rPr>
          <w:rFonts w:asciiTheme="minorHAnsi" w:hAnsiTheme="minorHAnsi" w:cstheme="minorHAnsi"/>
          <w:color w:val="000000"/>
          <w:sz w:val="22"/>
          <w:szCs w:val="22"/>
        </w:rPr>
        <w:t xml:space="preserve">(i uchazečům o studium) přesné a srozumitelné informace o studijních programech strukturovanou formou s uvedením všech potřebných údajů včetně vzdělávacích cílů. </w:t>
      </w:r>
      <w:r>
        <w:rPr>
          <w:rFonts w:asciiTheme="minorHAnsi" w:hAnsiTheme="minorHAnsi" w:cstheme="minorHAnsi"/>
          <w:color w:val="000000"/>
          <w:sz w:val="22"/>
          <w:szCs w:val="22"/>
        </w:rPr>
        <w:br/>
      </w:r>
      <w:r w:rsidRPr="00173C24">
        <w:rPr>
          <w:rFonts w:asciiTheme="minorHAnsi" w:hAnsiTheme="minorHAnsi" w:cstheme="minorHAnsi"/>
          <w:color w:val="000000"/>
          <w:sz w:val="22"/>
          <w:szCs w:val="22"/>
        </w:rPr>
        <w:t>U odpovídajících studijních plánů mají studenti</w:t>
      </w:r>
      <w:r>
        <w:rPr>
          <w:rFonts w:asciiTheme="minorHAnsi" w:hAnsiTheme="minorHAnsi" w:cstheme="minorHAnsi"/>
          <w:color w:val="000000"/>
          <w:sz w:val="22"/>
          <w:szCs w:val="22"/>
        </w:rPr>
        <w:t xml:space="preserve"> </w:t>
      </w:r>
      <w:r w:rsidRPr="00173C24">
        <w:rPr>
          <w:rFonts w:asciiTheme="minorHAnsi" w:hAnsiTheme="minorHAnsi" w:cstheme="minorHAnsi"/>
          <w:color w:val="000000"/>
          <w:sz w:val="22"/>
          <w:szCs w:val="22"/>
        </w:rPr>
        <w:t>k dispozici kromě</w:t>
      </w:r>
      <w:r>
        <w:rPr>
          <w:rFonts w:asciiTheme="minorHAnsi" w:hAnsiTheme="minorHAnsi" w:cstheme="minorHAnsi"/>
          <w:color w:val="000000"/>
          <w:sz w:val="22"/>
          <w:szCs w:val="22"/>
        </w:rPr>
        <w:t xml:space="preserve"> </w:t>
      </w:r>
      <w:r w:rsidRPr="00173C24">
        <w:rPr>
          <w:rFonts w:asciiTheme="minorHAnsi" w:hAnsiTheme="minorHAnsi" w:cstheme="minorHAnsi"/>
          <w:color w:val="000000"/>
          <w:sz w:val="22"/>
          <w:szCs w:val="22"/>
        </w:rPr>
        <w:t xml:space="preserve">popisných údajů také přehlednou vizualizaci rozdělenou na jednotlivé semestry celého studia, s barevným rozlišením povinných, povinně volitelných a volitelných předmětů </w:t>
      </w:r>
      <w:r>
        <w:rPr>
          <w:rFonts w:asciiTheme="minorHAnsi" w:hAnsiTheme="minorHAnsi" w:cstheme="minorHAnsi"/>
          <w:color w:val="000000"/>
          <w:sz w:val="22"/>
          <w:szCs w:val="22"/>
        </w:rPr>
        <w:t>a j</w:t>
      </w:r>
      <w:r w:rsidRPr="00173C24">
        <w:rPr>
          <w:rFonts w:asciiTheme="minorHAnsi" w:hAnsiTheme="minorHAnsi" w:cstheme="minorHAnsi"/>
          <w:color w:val="000000"/>
          <w:sz w:val="22"/>
          <w:szCs w:val="22"/>
        </w:rPr>
        <w:t xml:space="preserve">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w:t>
      </w:r>
      <w:r>
        <w:rPr>
          <w:rFonts w:asciiTheme="minorHAnsi" w:hAnsiTheme="minorHAnsi" w:cstheme="minorHAnsi"/>
          <w:color w:val="000000"/>
          <w:sz w:val="22"/>
          <w:szCs w:val="22"/>
        </w:rPr>
        <w:br/>
      </w:r>
      <w:r w:rsidRPr="00173C24">
        <w:rPr>
          <w:rFonts w:asciiTheme="minorHAnsi" w:hAnsiTheme="minorHAnsi" w:cstheme="minorHAnsi"/>
          <w:color w:val="000000"/>
          <w:sz w:val="22"/>
          <w:szCs w:val="22"/>
        </w:rPr>
        <w:t>a hodnot</w:t>
      </w:r>
      <w:r w:rsidR="005654D4">
        <w:rPr>
          <w:rFonts w:asciiTheme="minorHAnsi" w:hAnsiTheme="minorHAnsi" w:cstheme="minorHAnsi"/>
          <w:color w:val="000000"/>
          <w:sz w:val="22"/>
          <w:szCs w:val="22"/>
        </w:rPr>
        <w:t>i</w:t>
      </w:r>
      <w:r w:rsidRPr="00173C24">
        <w:rPr>
          <w:rFonts w:asciiTheme="minorHAnsi" w:hAnsiTheme="minorHAnsi" w:cstheme="minorHAnsi"/>
          <w:color w:val="000000"/>
          <w:sz w:val="22"/>
          <w:szCs w:val="22"/>
        </w:rPr>
        <w:t>cích metod, získaných způsobilostí.</w:t>
      </w:r>
    </w:p>
    <w:p w14:paraId="0B289187" w14:textId="77777777" w:rsidR="008F4B04" w:rsidRPr="00173C24" w:rsidRDefault="008F4B04" w:rsidP="008F4B04">
      <w:pPr>
        <w:widowControl w:val="0"/>
        <w:autoSpaceDE w:val="0"/>
        <w:autoSpaceDN w:val="0"/>
        <w:adjustRightInd w:val="0"/>
        <w:snapToGrid w:val="0"/>
        <w:spacing w:after="120"/>
        <w:ind w:left="425"/>
        <w:jc w:val="both"/>
        <w:rPr>
          <w:rFonts w:asciiTheme="minorHAnsi" w:hAnsiTheme="minorHAnsi" w:cstheme="minorHAnsi"/>
          <w:sz w:val="22"/>
          <w:szCs w:val="22"/>
        </w:rPr>
      </w:pPr>
      <w:r w:rsidRPr="00173C24">
        <w:rPr>
          <w:rFonts w:asciiTheme="minorHAnsi" w:hAnsiTheme="minorHAnsi" w:cstheme="minorHAnsi"/>
          <w:color w:val="000000"/>
          <w:sz w:val="22"/>
          <w:szCs w:val="22"/>
        </w:rPr>
        <w:t>Všichni studenti mají umožněn dálkový, časově neomezený přístup k informacím studijní agendy</w:t>
      </w:r>
      <w:r>
        <w:rPr>
          <w:rFonts w:asciiTheme="minorHAnsi" w:hAnsiTheme="minorHAnsi" w:cstheme="minorHAnsi"/>
          <w:sz w:val="22"/>
          <w:szCs w:val="22"/>
        </w:rPr>
        <w:t xml:space="preserve"> </w:t>
      </w:r>
      <w:r w:rsidRPr="00173C24">
        <w:rPr>
          <w:rFonts w:asciiTheme="minorHAnsi" w:hAnsiTheme="minorHAnsi" w:cstheme="minorHAnsi"/>
          <w:color w:val="000000"/>
          <w:sz w:val="22"/>
          <w:szCs w:val="22"/>
        </w:rPr>
        <w:t xml:space="preserve">IS/STAG prostřednictvím </w:t>
      </w:r>
      <w:r w:rsidRPr="00173C24">
        <w:rPr>
          <w:rFonts w:asciiTheme="minorHAnsi" w:hAnsiTheme="minorHAnsi" w:cstheme="minorHAnsi"/>
          <w:i/>
          <w:color w:val="000000"/>
          <w:sz w:val="22"/>
          <w:szCs w:val="22"/>
        </w:rPr>
        <w:t>portálového rozhraní</w:t>
      </w:r>
      <w:r w:rsidRPr="00173C24">
        <w:rPr>
          <w:rFonts w:asciiTheme="minorHAnsi" w:hAnsiTheme="minorHAnsi" w:cstheme="minorHAnsi"/>
          <w:color w:val="000000"/>
          <w:sz w:val="22"/>
          <w:szCs w:val="22"/>
        </w:rPr>
        <w:t>.</w:t>
      </w:r>
      <w:r w:rsidRPr="00173C24">
        <w:rPr>
          <w:rStyle w:val="Znakapoznpodarou"/>
          <w:rFonts w:asciiTheme="minorHAnsi" w:hAnsiTheme="minorHAnsi" w:cstheme="minorHAnsi"/>
          <w:color w:val="000000"/>
          <w:sz w:val="22"/>
          <w:szCs w:val="22"/>
        </w:rPr>
        <w:footnoteReference w:id="32"/>
      </w:r>
      <w:r w:rsidRPr="00173C24">
        <w:rPr>
          <w:rFonts w:asciiTheme="minorHAnsi" w:hAnsiTheme="minorHAnsi" w:cstheme="minorHAnsi"/>
          <w:color w:val="000000"/>
          <w:sz w:val="22"/>
          <w:szCs w:val="22"/>
        </w:rPr>
        <w:t xml:space="preserve"> Kromě vlastních zařízení s využitím kvalitní</w:t>
      </w:r>
      <w:r>
        <w:rPr>
          <w:rFonts w:asciiTheme="minorHAnsi" w:hAnsiTheme="minorHAnsi" w:cstheme="minorHAnsi"/>
          <w:color w:val="000000"/>
          <w:sz w:val="22"/>
          <w:szCs w:val="22"/>
        </w:rPr>
        <w:t xml:space="preserve"> </w:t>
      </w:r>
      <w:r w:rsidRPr="00173C24">
        <w:rPr>
          <w:rFonts w:asciiTheme="minorHAnsi" w:hAnsiTheme="minorHAnsi" w:cstheme="minorHAnsi"/>
          <w:color w:val="000000"/>
          <w:sz w:val="22"/>
          <w:szCs w:val="22"/>
        </w:rPr>
        <w:t>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w:t>
      </w:r>
    </w:p>
    <w:p w14:paraId="2E639C74" w14:textId="77777777" w:rsidR="008F4B04" w:rsidRPr="00173C24" w:rsidRDefault="008F4B04" w:rsidP="008F4B04">
      <w:pPr>
        <w:widowControl w:val="0"/>
        <w:autoSpaceDE w:val="0"/>
        <w:autoSpaceDN w:val="0"/>
        <w:adjustRightInd w:val="0"/>
        <w:snapToGrid w:val="0"/>
        <w:spacing w:after="120"/>
        <w:ind w:left="425"/>
        <w:jc w:val="both"/>
        <w:rPr>
          <w:rFonts w:asciiTheme="minorHAnsi" w:hAnsiTheme="minorHAnsi" w:cstheme="minorHAnsi"/>
          <w:sz w:val="22"/>
          <w:szCs w:val="22"/>
        </w:rPr>
      </w:pPr>
      <w:r w:rsidRPr="00173C24">
        <w:rPr>
          <w:rFonts w:asciiTheme="minorHAnsi" w:hAnsiTheme="minorHAnsi" w:cstheme="minorHAnsi"/>
          <w:color w:val="000000"/>
          <w:sz w:val="22"/>
          <w:szCs w:val="22"/>
        </w:rPr>
        <w:t xml:space="preserve">Prostřednictvím webových stránek UTB mají studenti a uchazeči o studium přístup k přesným </w:t>
      </w:r>
      <w:r w:rsidRPr="00173C24">
        <w:rPr>
          <w:rFonts w:asciiTheme="minorHAnsi" w:hAnsiTheme="minorHAnsi" w:cstheme="minorHAnsi"/>
          <w:color w:val="000000"/>
          <w:sz w:val="22"/>
          <w:szCs w:val="22"/>
        </w:rPr>
        <w:br/>
        <w:t xml:space="preserve">a srozumitelným informacím o pravidlech studia a požadavcích spojených se studiem, které jsou součástí </w:t>
      </w:r>
      <w:r w:rsidRPr="00173C24">
        <w:rPr>
          <w:rFonts w:asciiTheme="minorHAnsi" w:hAnsiTheme="minorHAnsi" w:cstheme="minorHAnsi"/>
          <w:i/>
          <w:color w:val="000000"/>
          <w:sz w:val="22"/>
          <w:szCs w:val="22"/>
        </w:rPr>
        <w:t>norem UTB</w:t>
      </w:r>
      <w:r w:rsidRPr="00173C24">
        <w:rPr>
          <w:rStyle w:val="Znakapoznpodarou"/>
          <w:rFonts w:asciiTheme="minorHAnsi" w:hAnsiTheme="minorHAnsi" w:cstheme="minorHAnsi"/>
          <w:color w:val="000000"/>
          <w:sz w:val="22"/>
          <w:szCs w:val="22"/>
        </w:rPr>
        <w:footnoteReference w:id="33"/>
      </w:r>
      <w:r w:rsidRPr="00173C24">
        <w:rPr>
          <w:rFonts w:asciiTheme="minorHAnsi" w:hAnsiTheme="minorHAnsi" w:cstheme="minorHAnsi"/>
          <w:color w:val="000000"/>
          <w:sz w:val="22"/>
          <w:szCs w:val="22"/>
        </w:rPr>
        <w:t xml:space="preserve">, případně které jsou součástí </w:t>
      </w:r>
      <w:r w:rsidRPr="00173C24">
        <w:rPr>
          <w:rFonts w:asciiTheme="minorHAnsi" w:hAnsiTheme="minorHAnsi" w:cstheme="minorHAnsi"/>
          <w:i/>
          <w:color w:val="000000"/>
          <w:sz w:val="22"/>
          <w:szCs w:val="22"/>
        </w:rPr>
        <w:t>norem FMK</w:t>
      </w:r>
      <w:r w:rsidRPr="00173C24">
        <w:rPr>
          <w:rStyle w:val="Znakapoznpodarou"/>
          <w:rFonts w:asciiTheme="minorHAnsi" w:hAnsiTheme="minorHAnsi" w:cstheme="minorHAnsi"/>
          <w:color w:val="000000"/>
          <w:sz w:val="22"/>
          <w:szCs w:val="22"/>
        </w:rPr>
        <w:footnoteReference w:id="34"/>
      </w:r>
      <w:r w:rsidRPr="00173C24">
        <w:rPr>
          <w:rFonts w:asciiTheme="minorHAnsi" w:hAnsiTheme="minorHAnsi" w:cstheme="minorHAnsi"/>
          <w:color w:val="000000"/>
          <w:sz w:val="22"/>
          <w:szCs w:val="22"/>
        </w:rPr>
        <w:t>.</w:t>
      </w:r>
    </w:p>
    <w:p w14:paraId="3E75E661" w14:textId="77777777" w:rsidR="008F4B04" w:rsidRPr="00173C24" w:rsidRDefault="008F4B04" w:rsidP="008F4B04">
      <w:pPr>
        <w:widowControl w:val="0"/>
        <w:autoSpaceDE w:val="0"/>
        <w:autoSpaceDN w:val="0"/>
        <w:adjustRightInd w:val="0"/>
        <w:snapToGrid w:val="0"/>
        <w:ind w:left="426"/>
        <w:jc w:val="both"/>
        <w:rPr>
          <w:rFonts w:asciiTheme="minorHAnsi" w:hAnsiTheme="minorHAnsi" w:cstheme="minorHAnsi"/>
          <w:color w:val="000000"/>
          <w:sz w:val="22"/>
          <w:szCs w:val="22"/>
        </w:rPr>
      </w:pPr>
      <w:r w:rsidRPr="00173C24">
        <w:rPr>
          <w:rFonts w:asciiTheme="minorHAnsi" w:hAnsiTheme="minorHAnsi" w:cstheme="minorHAnsi"/>
          <w:color w:val="000000"/>
          <w:sz w:val="22"/>
          <w:szCs w:val="22"/>
        </w:rPr>
        <w:t xml:space="preserve">Na webových stránkách UTB jsou rovněž k dispozici veškeré relevantní informace týkající se informačních </w:t>
      </w:r>
      <w:r>
        <w:rPr>
          <w:rFonts w:asciiTheme="minorHAnsi" w:hAnsiTheme="minorHAnsi" w:cstheme="minorHAnsi"/>
          <w:color w:val="000000"/>
          <w:sz w:val="22"/>
          <w:szCs w:val="22"/>
        </w:rPr>
        <w:br/>
      </w:r>
      <w:r w:rsidRPr="00173C24">
        <w:rPr>
          <w:rFonts w:asciiTheme="minorHAnsi" w:hAnsiTheme="minorHAnsi" w:cstheme="minorHAnsi"/>
          <w:color w:val="000000"/>
          <w:sz w:val="22"/>
          <w:szCs w:val="22"/>
        </w:rPr>
        <w:t xml:space="preserve">a poradenských služeb souvisejících se studiem a možností uplatnění absolventů studijních programů </w:t>
      </w:r>
      <w:r>
        <w:rPr>
          <w:rFonts w:asciiTheme="minorHAnsi" w:hAnsiTheme="minorHAnsi" w:cstheme="minorHAnsi"/>
          <w:color w:val="000000"/>
          <w:sz w:val="22"/>
          <w:szCs w:val="22"/>
        </w:rPr>
        <w:br/>
      </w:r>
      <w:r w:rsidRPr="00173C24">
        <w:rPr>
          <w:rFonts w:asciiTheme="minorHAnsi" w:hAnsiTheme="minorHAnsi" w:cstheme="minorHAnsi"/>
          <w:color w:val="000000"/>
          <w:sz w:val="22"/>
          <w:szCs w:val="22"/>
        </w:rPr>
        <w:t xml:space="preserve">v praxi. Ty jsou poskytovány </w:t>
      </w:r>
      <w:r w:rsidRPr="00173C24">
        <w:rPr>
          <w:rFonts w:asciiTheme="minorHAnsi" w:hAnsiTheme="minorHAnsi" w:cstheme="minorHAnsi"/>
          <w:i/>
          <w:color w:val="000000"/>
          <w:sz w:val="22"/>
          <w:szCs w:val="22"/>
        </w:rPr>
        <w:t>Job centrem UTB</w:t>
      </w:r>
      <w:r w:rsidRPr="00173C24">
        <w:rPr>
          <w:rStyle w:val="Znakapoznpodarou"/>
          <w:rFonts w:asciiTheme="minorHAnsi" w:hAnsiTheme="minorHAnsi" w:cstheme="minorHAnsi"/>
          <w:color w:val="000000"/>
          <w:sz w:val="22"/>
          <w:szCs w:val="22"/>
        </w:rPr>
        <w:footnoteReference w:id="35"/>
      </w:r>
      <w:r w:rsidRPr="00173C24">
        <w:rPr>
          <w:rFonts w:asciiTheme="minorHAnsi" w:hAnsiTheme="minorHAnsi" w:cstheme="minorHAnsi"/>
          <w:color w:val="000000"/>
          <w:sz w:val="22"/>
          <w:szCs w:val="22"/>
        </w:rPr>
        <w:t xml:space="preserve">, které bylo pro tuto činnost specializovaně zřízeno a jeho portálem s nabídkami pracovních příležitostí, stáží a brigád. </w:t>
      </w:r>
    </w:p>
    <w:p w14:paraId="42B1A0F9" w14:textId="4C13E89C" w:rsidR="007B1113" w:rsidRPr="00C80B17" w:rsidRDefault="007B1113" w:rsidP="008F4B04">
      <w:pPr>
        <w:tabs>
          <w:tab w:val="left" w:pos="2835"/>
        </w:tabs>
        <w:spacing w:before="120" w:after="120"/>
      </w:pPr>
    </w:p>
    <w:p w14:paraId="337958FC" w14:textId="308A2A7F" w:rsidR="007B1113" w:rsidRDefault="007B1113" w:rsidP="007B1113">
      <w:pPr>
        <w:pStyle w:val="Nadpis3"/>
      </w:pPr>
      <w:r w:rsidRPr="00C80B17">
        <w:t xml:space="preserve">Knihovny a elektronické zdroje </w:t>
      </w:r>
    </w:p>
    <w:p w14:paraId="51F50510" w14:textId="60BAF70D" w:rsidR="00687823" w:rsidRPr="00173C24" w:rsidRDefault="00687823" w:rsidP="00687823">
      <w:pPr>
        <w:tabs>
          <w:tab w:val="left" w:pos="2835"/>
        </w:tabs>
        <w:spacing w:before="120" w:after="120"/>
        <w:rPr>
          <w:rFonts w:asciiTheme="minorHAnsi" w:hAnsiTheme="minorHAnsi" w:cstheme="minorHAnsi"/>
          <w:sz w:val="22"/>
          <w:szCs w:val="22"/>
        </w:rPr>
      </w:pPr>
      <w:r>
        <w:rPr>
          <w:lang w:eastAsia="en-US"/>
        </w:rPr>
        <w:tab/>
      </w:r>
      <w:r>
        <w:rPr>
          <w:lang w:eastAsia="en-US"/>
        </w:rPr>
        <w:tab/>
      </w:r>
      <w:r w:rsidRPr="00173C24">
        <w:rPr>
          <w:rFonts w:asciiTheme="minorHAnsi" w:hAnsiTheme="minorHAnsi" w:cstheme="minorHAnsi"/>
          <w:sz w:val="22"/>
          <w:szCs w:val="22"/>
        </w:rPr>
        <w:t>Standard 1.13</w:t>
      </w:r>
    </w:p>
    <w:p w14:paraId="1D2FB9EB" w14:textId="4CFA7FDC" w:rsidR="00810604" w:rsidRPr="00173C24" w:rsidRDefault="00805D7E" w:rsidP="00810604">
      <w:pPr>
        <w:widowControl w:val="0"/>
        <w:autoSpaceDE w:val="0"/>
        <w:autoSpaceDN w:val="0"/>
        <w:adjustRightInd w:val="0"/>
        <w:snapToGrid w:val="0"/>
        <w:spacing w:after="120"/>
        <w:ind w:left="425"/>
        <w:jc w:val="both"/>
        <w:rPr>
          <w:rFonts w:asciiTheme="minorHAnsi" w:hAnsiTheme="minorHAnsi" w:cstheme="minorHAnsi"/>
          <w:color w:val="000000"/>
          <w:sz w:val="22"/>
          <w:szCs w:val="22"/>
        </w:rPr>
      </w:pPr>
      <w:r w:rsidRPr="00173C24">
        <w:rPr>
          <w:rFonts w:asciiTheme="minorHAnsi" w:hAnsiTheme="minorHAnsi" w:cstheme="minorHAnsi"/>
          <w:color w:val="000000"/>
          <w:sz w:val="22"/>
          <w:szCs w:val="22"/>
        </w:rPr>
        <w:t>UTB disponuje moderním a</w:t>
      </w:r>
      <w:r>
        <w:rPr>
          <w:rFonts w:asciiTheme="minorHAnsi" w:hAnsiTheme="minorHAnsi" w:cstheme="minorHAnsi"/>
          <w:color w:val="000000"/>
          <w:sz w:val="22"/>
          <w:szCs w:val="22"/>
        </w:rPr>
        <w:t xml:space="preserve"> </w:t>
      </w:r>
      <w:r w:rsidR="00810604" w:rsidRPr="00173C24">
        <w:rPr>
          <w:rFonts w:asciiTheme="minorHAnsi" w:hAnsiTheme="minorHAnsi" w:cstheme="minorHAnsi"/>
          <w:color w:val="000000"/>
          <w:sz w:val="22"/>
          <w:szCs w:val="22"/>
        </w:rPr>
        <w:t xml:space="preserve">rozsáhlým systémem elektronických zdrojů určených ke vzdělávací </w:t>
      </w:r>
      <w:r w:rsidR="00810604" w:rsidRPr="00173C24">
        <w:rPr>
          <w:rFonts w:asciiTheme="minorHAnsi" w:hAnsiTheme="minorHAnsi" w:cstheme="minorHAnsi"/>
          <w:color w:val="000000"/>
          <w:sz w:val="22"/>
          <w:szCs w:val="22"/>
        </w:rPr>
        <w:br/>
        <w:t xml:space="preserve">a tvůrčí činnosti, stejně jako odpovídajícími knihovními službami. Všechny služby knihoven </w:t>
      </w:r>
      <w:r w:rsidR="00810604" w:rsidRPr="00173C24">
        <w:rPr>
          <w:rFonts w:asciiTheme="minorHAnsi" w:hAnsiTheme="minorHAnsi" w:cstheme="minorHAnsi"/>
          <w:color w:val="000000"/>
          <w:sz w:val="22"/>
          <w:szCs w:val="22"/>
        </w:rPr>
        <w:br/>
        <w:t>a elektronické zdroje pro výuku jsou s přihlédnutím k typu a případnému profilu studijního programu dostatečné a dostupné studentům a akademickým pracovníkům.</w:t>
      </w:r>
    </w:p>
    <w:p w14:paraId="4AFC223F" w14:textId="77777777" w:rsidR="00810604" w:rsidRPr="003D67A8" w:rsidRDefault="00810604" w:rsidP="00810604">
      <w:pPr>
        <w:widowControl w:val="0"/>
        <w:autoSpaceDE w:val="0"/>
        <w:autoSpaceDN w:val="0"/>
        <w:adjustRightInd w:val="0"/>
        <w:snapToGrid w:val="0"/>
        <w:spacing w:after="120"/>
        <w:ind w:left="425"/>
        <w:jc w:val="both"/>
        <w:rPr>
          <w:rFonts w:asciiTheme="minorHAnsi" w:hAnsiTheme="minorHAnsi" w:cstheme="minorHAnsi"/>
          <w:i/>
          <w:iCs/>
          <w:sz w:val="22"/>
          <w:szCs w:val="22"/>
        </w:rPr>
      </w:pPr>
      <w:r w:rsidRPr="003D67A8">
        <w:rPr>
          <w:rFonts w:asciiTheme="minorHAnsi" w:hAnsiTheme="minorHAnsi" w:cstheme="minorHAnsi"/>
          <w:i/>
          <w:iCs/>
          <w:color w:val="000000"/>
          <w:sz w:val="22"/>
          <w:szCs w:val="22"/>
        </w:rPr>
        <w:t>Dostupnost knihovního fondu:</w:t>
      </w:r>
    </w:p>
    <w:p w14:paraId="45BA955E" w14:textId="77777777" w:rsidR="00810604" w:rsidRPr="00173C24" w:rsidRDefault="00810604" w:rsidP="00810604">
      <w:pPr>
        <w:widowControl w:val="0"/>
        <w:autoSpaceDE w:val="0"/>
        <w:autoSpaceDN w:val="0"/>
        <w:adjustRightInd w:val="0"/>
        <w:snapToGrid w:val="0"/>
        <w:spacing w:after="120"/>
        <w:ind w:left="425"/>
        <w:jc w:val="both"/>
        <w:rPr>
          <w:rFonts w:asciiTheme="minorHAnsi" w:hAnsiTheme="minorHAnsi" w:cstheme="minorHAnsi"/>
          <w:sz w:val="22"/>
          <w:szCs w:val="22"/>
        </w:rPr>
      </w:pPr>
      <w:r w:rsidRPr="00173C24">
        <w:rPr>
          <w:rFonts w:asciiTheme="minorHAnsi" w:hAnsiTheme="minorHAnsi" w:cstheme="minorHAnsi"/>
          <w:color w:val="000000"/>
          <w:sz w:val="22"/>
          <w:szCs w:val="22"/>
        </w:rPr>
        <w:t xml:space="preserve">Informační zdroje a informační služby pro všechny studijní programy realizované na UTB zabezpečuje </w:t>
      </w:r>
      <w:r w:rsidRPr="00173C24">
        <w:rPr>
          <w:rFonts w:asciiTheme="minorHAnsi" w:hAnsiTheme="minorHAnsi" w:cstheme="minorHAnsi"/>
          <w:color w:val="000000"/>
          <w:sz w:val="22"/>
          <w:szCs w:val="22"/>
        </w:rPr>
        <w:lastRenderedPageBreak/>
        <w:t xml:space="preserve">centrálně Knihovna UTB (dále jen „knihovna“). Ta sídlí v moderních prostorách Univerzitního centra a je navštěvována studenty a pedagogy ze všech fakult, ale i čtenáři z řad odborné veřejnosti, neboť se jedná </w:t>
      </w:r>
      <w:r>
        <w:rPr>
          <w:rFonts w:asciiTheme="minorHAnsi" w:hAnsiTheme="minorHAnsi" w:cstheme="minorHAnsi"/>
          <w:color w:val="000000"/>
          <w:sz w:val="22"/>
          <w:szCs w:val="22"/>
        </w:rPr>
        <w:br/>
      </w:r>
      <w:r w:rsidRPr="00173C24">
        <w:rPr>
          <w:rFonts w:asciiTheme="minorHAnsi" w:hAnsiTheme="minorHAnsi" w:cstheme="minorHAnsi"/>
          <w:color w:val="000000"/>
          <w:sz w:val="22"/>
          <w:szCs w:val="22"/>
        </w:rPr>
        <w:t>o největší univerzální odbornou knihovnu ve Zlínském kraji. Kromě centrálního pracoviště ve Zlíně, provozuje knihovna ještě i areálovou studovnu v Uherském Hradišti.</w:t>
      </w:r>
    </w:p>
    <w:p w14:paraId="2200FFC2" w14:textId="77777777" w:rsidR="00810604" w:rsidRPr="00173C24" w:rsidRDefault="00810604" w:rsidP="00810604">
      <w:pPr>
        <w:widowControl w:val="0"/>
        <w:autoSpaceDE w:val="0"/>
        <w:autoSpaceDN w:val="0"/>
        <w:adjustRightInd w:val="0"/>
        <w:snapToGrid w:val="0"/>
        <w:spacing w:after="120"/>
        <w:ind w:left="425"/>
        <w:jc w:val="both"/>
        <w:rPr>
          <w:rFonts w:asciiTheme="minorHAnsi" w:hAnsiTheme="minorHAnsi" w:cstheme="minorHAnsi"/>
          <w:sz w:val="22"/>
          <w:szCs w:val="22"/>
        </w:rPr>
      </w:pPr>
      <w:r w:rsidRPr="00173C24">
        <w:rPr>
          <w:rFonts w:asciiTheme="minorHAnsi" w:hAnsiTheme="minorHAnsi" w:cstheme="minorHAnsi"/>
          <w:color w:val="000000"/>
          <w:sz w:val="22"/>
          <w:szCs w:val="22"/>
        </w:rPr>
        <w:t>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14:paraId="1B606954" w14:textId="77777777" w:rsidR="00810604" w:rsidRPr="00173C24" w:rsidRDefault="00810604" w:rsidP="00810604">
      <w:pPr>
        <w:widowControl w:val="0"/>
        <w:autoSpaceDE w:val="0"/>
        <w:autoSpaceDN w:val="0"/>
        <w:adjustRightInd w:val="0"/>
        <w:snapToGrid w:val="0"/>
        <w:spacing w:after="120"/>
        <w:ind w:left="425"/>
        <w:jc w:val="both"/>
        <w:rPr>
          <w:rFonts w:asciiTheme="minorHAnsi" w:hAnsiTheme="minorHAnsi" w:cstheme="minorHAnsi"/>
          <w:sz w:val="22"/>
          <w:szCs w:val="22"/>
        </w:rPr>
      </w:pPr>
      <w:r w:rsidRPr="00173C24">
        <w:rPr>
          <w:rFonts w:asciiTheme="minorHAnsi" w:hAnsiTheme="minorHAnsi" w:cstheme="minorHAnsi"/>
          <w:color w:val="000000"/>
          <w:sz w:val="22"/>
          <w:szCs w:val="22"/>
        </w:rPr>
        <w:t xml:space="preserve">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w:t>
      </w:r>
      <w:r>
        <w:rPr>
          <w:rFonts w:asciiTheme="minorHAnsi" w:hAnsiTheme="minorHAnsi" w:cstheme="minorHAnsi"/>
          <w:color w:val="000000"/>
          <w:sz w:val="22"/>
          <w:szCs w:val="22"/>
        </w:rPr>
        <w:br/>
      </w:r>
      <w:r w:rsidRPr="00173C24">
        <w:rPr>
          <w:rFonts w:asciiTheme="minorHAnsi" w:hAnsiTheme="minorHAnsi" w:cstheme="minorHAnsi"/>
          <w:color w:val="000000"/>
          <w:sz w:val="22"/>
          <w:szCs w:val="22"/>
        </w:rPr>
        <w:t>v databázích nebo publikační a citační etikou.</w:t>
      </w:r>
    </w:p>
    <w:p w14:paraId="5CB589AA" w14:textId="77777777" w:rsidR="00810604" w:rsidRPr="002F6F5D" w:rsidRDefault="00810604" w:rsidP="00810604">
      <w:pPr>
        <w:widowControl w:val="0"/>
        <w:autoSpaceDE w:val="0"/>
        <w:autoSpaceDN w:val="0"/>
        <w:adjustRightInd w:val="0"/>
        <w:snapToGrid w:val="0"/>
        <w:spacing w:after="120"/>
        <w:ind w:left="425"/>
        <w:jc w:val="both"/>
        <w:rPr>
          <w:rFonts w:asciiTheme="minorHAnsi" w:hAnsiTheme="minorHAnsi" w:cstheme="minorHAnsi"/>
          <w:sz w:val="22"/>
          <w:szCs w:val="22"/>
        </w:rPr>
      </w:pPr>
      <w:r w:rsidRPr="00173C24">
        <w:rPr>
          <w:rFonts w:asciiTheme="minorHAnsi" w:hAnsiTheme="minorHAnsi" w:cstheme="minorHAnsi"/>
          <w:color w:val="000000"/>
          <w:sz w:val="22"/>
          <w:szCs w:val="22"/>
        </w:rPr>
        <w:t>V knihovním fondu je více než 145 000 knih, přičemž roční přírůstek každoročně přesahuje 5</w:t>
      </w:r>
      <w:r>
        <w:rPr>
          <w:rFonts w:asciiTheme="minorHAnsi" w:hAnsiTheme="minorHAnsi" w:cstheme="minorHAnsi"/>
          <w:color w:val="000000"/>
          <w:sz w:val="22"/>
          <w:szCs w:val="22"/>
        </w:rPr>
        <w:t> </w:t>
      </w:r>
      <w:r w:rsidRPr="00173C24">
        <w:rPr>
          <w:rFonts w:asciiTheme="minorHAnsi" w:hAnsiTheme="minorHAnsi" w:cstheme="minorHAnsi"/>
          <w:color w:val="000000"/>
          <w:sz w:val="22"/>
          <w:szCs w:val="22"/>
        </w:rPr>
        <w:t>000</w:t>
      </w:r>
      <w:r>
        <w:rPr>
          <w:rFonts w:asciiTheme="minorHAnsi" w:hAnsiTheme="minorHAnsi" w:cstheme="minorHAnsi"/>
          <w:sz w:val="22"/>
          <w:szCs w:val="22"/>
        </w:rPr>
        <w:t xml:space="preserve"> </w:t>
      </w:r>
      <w:r w:rsidRPr="00173C24">
        <w:rPr>
          <w:rFonts w:asciiTheme="minorHAnsi" w:hAnsiTheme="minorHAnsi" w:cstheme="minorHAnsi"/>
          <w:color w:val="000000"/>
          <w:sz w:val="22"/>
          <w:szCs w:val="22"/>
        </w:rPr>
        <w:t xml:space="preserve">knižních jednotek. Stále více knih je dostupných v elektronické podobě. Důležitá je zejména vysoká aktuálnost knihovního fondu, který je </w:t>
      </w:r>
      <w:r w:rsidRPr="00173C24">
        <w:rPr>
          <w:rFonts w:asciiTheme="minorHAnsi" w:hAnsiTheme="minorHAnsi" w:cstheme="minorHAnsi"/>
          <w:sz w:val="22"/>
          <w:szCs w:val="22"/>
        </w:rPr>
        <w:t>stále</w:t>
      </w:r>
      <w:r w:rsidRPr="00173C24">
        <w:rPr>
          <w:rFonts w:asciiTheme="minorHAnsi" w:hAnsiTheme="minorHAnsi" w:cstheme="minorHAnsi"/>
          <w:color w:val="00AF50"/>
          <w:sz w:val="22"/>
          <w:szCs w:val="22"/>
        </w:rPr>
        <w:t xml:space="preserve"> </w:t>
      </w:r>
      <w:r w:rsidRPr="00173C24">
        <w:rPr>
          <w:rFonts w:asciiTheme="minorHAnsi" w:hAnsiTheme="minorHAnsi" w:cstheme="minorHAnsi"/>
          <w:color w:val="000000"/>
          <w:sz w:val="22"/>
          <w:szCs w:val="22"/>
        </w:rPr>
        <w:t>doplňován. Knihovna odebírá více než 200 periodik</w:t>
      </w:r>
      <w:r>
        <w:rPr>
          <w:rFonts w:asciiTheme="minorHAnsi" w:hAnsiTheme="minorHAnsi" w:cstheme="minorHAnsi"/>
          <w:color w:val="000000"/>
          <w:sz w:val="22"/>
          <w:szCs w:val="22"/>
        </w:rPr>
        <w:t xml:space="preserve"> </w:t>
      </w:r>
      <w:r w:rsidRPr="00173C24">
        <w:rPr>
          <w:rFonts w:asciiTheme="minorHAnsi" w:hAnsiTheme="minorHAnsi" w:cstheme="minorHAnsi"/>
          <w:color w:val="000000"/>
          <w:sz w:val="22"/>
          <w:szCs w:val="22"/>
        </w:rPr>
        <w:t xml:space="preserve">v tištěné podobě. </w:t>
      </w:r>
      <w:r w:rsidRPr="00173C24">
        <w:rPr>
          <w:rFonts w:asciiTheme="minorHAnsi" w:hAnsiTheme="minorHAnsi" w:cstheme="minorHAnsi"/>
          <w:sz w:val="22"/>
          <w:szCs w:val="22"/>
        </w:rPr>
        <w:t>Knihovna zpřístupňuje také téměř stovku vědeckých databází, jejichž obsah tvoří tisíce článků z prestižních vědeckých časopisů a e-knihy.</w:t>
      </w:r>
      <w:r w:rsidRPr="00173C24">
        <w:rPr>
          <w:rFonts w:asciiTheme="minorHAnsi" w:hAnsiTheme="minorHAnsi" w:cstheme="minorHAnsi"/>
          <w:color w:val="000000"/>
          <w:sz w:val="22"/>
          <w:szCs w:val="22"/>
        </w:rPr>
        <w:t xml:space="preserve"> Vysoce transparentní je proces nákupu nových knih, které jsou doporučovány pedagogy buď přímo ve spolupráci s pracovníky knihovny, nebo prostým vyplněním požadované studijní literatury do karet předmětů v IS/STAG. Studenti mohou knihovně podávat návrhy na nákup literatury, která jim ve fondu chybí, skrze online formulář v katalogu knihovny. Knihovna dále zajišťuje i přístup </w:t>
      </w:r>
      <w:r>
        <w:rPr>
          <w:rFonts w:asciiTheme="minorHAnsi" w:hAnsiTheme="minorHAnsi" w:cstheme="minorHAnsi"/>
          <w:color w:val="000000"/>
          <w:sz w:val="22"/>
          <w:szCs w:val="22"/>
        </w:rPr>
        <w:br/>
      </w:r>
      <w:r w:rsidRPr="00173C24">
        <w:rPr>
          <w:rFonts w:asciiTheme="minorHAnsi" w:hAnsiTheme="minorHAnsi" w:cstheme="minorHAnsi"/>
          <w:color w:val="000000"/>
          <w:sz w:val="22"/>
          <w:szCs w:val="22"/>
        </w:rPr>
        <w:t xml:space="preserve">k bakalářským, diplomovým a disertačním pracím absolventů UTB, a to v rámci </w:t>
      </w:r>
      <w:r w:rsidRPr="00173C24">
        <w:rPr>
          <w:rFonts w:asciiTheme="minorHAnsi" w:hAnsiTheme="minorHAnsi" w:cstheme="minorHAnsi"/>
          <w:i/>
          <w:color w:val="000000"/>
          <w:sz w:val="22"/>
          <w:szCs w:val="22"/>
        </w:rPr>
        <w:t>digitální knihovny</w:t>
      </w:r>
      <w:r w:rsidRPr="00173C24">
        <w:rPr>
          <w:rStyle w:val="Znakapoznpodarou"/>
          <w:rFonts w:asciiTheme="minorHAnsi" w:hAnsiTheme="minorHAnsi" w:cstheme="minorHAnsi"/>
          <w:color w:val="000000"/>
          <w:sz w:val="22"/>
          <w:szCs w:val="22"/>
        </w:rPr>
        <w:footnoteReference w:id="36"/>
      </w:r>
      <w:r w:rsidRPr="00173C24">
        <w:rPr>
          <w:rFonts w:asciiTheme="minorHAnsi" w:hAnsiTheme="minorHAnsi" w:cstheme="minorHAnsi"/>
          <w:color w:val="000000"/>
          <w:sz w:val="22"/>
          <w:szCs w:val="22"/>
        </w:rPr>
        <w:t xml:space="preserve">. Práce jsou zde zpravidla dostupné volně v plném textu. Kromě toho provozuje knihovna také </w:t>
      </w:r>
      <w:r w:rsidRPr="00173C24">
        <w:rPr>
          <w:rFonts w:asciiTheme="minorHAnsi" w:hAnsiTheme="minorHAnsi" w:cstheme="minorHAnsi"/>
          <w:i/>
          <w:color w:val="000000"/>
          <w:sz w:val="22"/>
          <w:szCs w:val="22"/>
        </w:rPr>
        <w:t xml:space="preserve">repozitář publikační činnosti </w:t>
      </w:r>
      <w:r w:rsidRPr="00173C24">
        <w:rPr>
          <w:rFonts w:asciiTheme="minorHAnsi" w:hAnsiTheme="minorHAnsi" w:cstheme="minorHAnsi"/>
          <w:color w:val="000000"/>
          <w:sz w:val="22"/>
          <w:szCs w:val="22"/>
        </w:rPr>
        <w:t>akademických pracovníků UTB</w:t>
      </w:r>
      <w:r w:rsidRPr="00173C24">
        <w:rPr>
          <w:rStyle w:val="Znakapoznpodarou"/>
          <w:rFonts w:asciiTheme="minorHAnsi" w:hAnsiTheme="minorHAnsi" w:cstheme="minorHAnsi"/>
          <w:color w:val="000000"/>
          <w:sz w:val="22"/>
          <w:szCs w:val="22"/>
        </w:rPr>
        <w:footnoteReference w:id="37"/>
      </w:r>
      <w:r w:rsidRPr="00173C24">
        <w:rPr>
          <w:rFonts w:asciiTheme="minorHAnsi" w:hAnsiTheme="minorHAnsi" w:cstheme="minorHAnsi"/>
          <w:color w:val="000000"/>
          <w:sz w:val="22"/>
          <w:szCs w:val="22"/>
        </w:rPr>
        <w:t>.</w:t>
      </w:r>
    </w:p>
    <w:p w14:paraId="3B6F29E8" w14:textId="77777777" w:rsidR="00810604" w:rsidRPr="00900AAA" w:rsidRDefault="00810604" w:rsidP="00810604">
      <w:pPr>
        <w:widowControl w:val="0"/>
        <w:autoSpaceDE w:val="0"/>
        <w:autoSpaceDN w:val="0"/>
        <w:adjustRightInd w:val="0"/>
        <w:snapToGrid w:val="0"/>
        <w:spacing w:after="120"/>
        <w:ind w:left="425"/>
        <w:jc w:val="both"/>
        <w:rPr>
          <w:rFonts w:asciiTheme="minorHAnsi" w:hAnsiTheme="minorHAnsi" w:cstheme="minorHAnsi"/>
          <w:i/>
          <w:iCs/>
          <w:sz w:val="22"/>
          <w:szCs w:val="22"/>
        </w:rPr>
      </w:pPr>
      <w:r w:rsidRPr="00900AAA">
        <w:rPr>
          <w:rFonts w:asciiTheme="minorHAnsi" w:hAnsiTheme="minorHAnsi" w:cstheme="minorHAnsi"/>
          <w:i/>
          <w:iCs/>
          <w:color w:val="000000"/>
          <w:sz w:val="22"/>
          <w:szCs w:val="22"/>
        </w:rPr>
        <w:t>Dostupnost elektronických zdrojů:</w:t>
      </w:r>
    </w:p>
    <w:p w14:paraId="32A77961" w14:textId="77777777" w:rsidR="00810604" w:rsidRPr="00173C24" w:rsidRDefault="00810604" w:rsidP="00810604">
      <w:pPr>
        <w:widowControl w:val="0"/>
        <w:autoSpaceDE w:val="0"/>
        <w:autoSpaceDN w:val="0"/>
        <w:adjustRightInd w:val="0"/>
        <w:snapToGrid w:val="0"/>
        <w:spacing w:after="120"/>
        <w:ind w:left="426"/>
        <w:jc w:val="both"/>
        <w:rPr>
          <w:rFonts w:asciiTheme="minorHAnsi" w:hAnsiTheme="minorHAnsi" w:cstheme="minorHAnsi"/>
          <w:sz w:val="22"/>
          <w:szCs w:val="22"/>
        </w:rPr>
      </w:pPr>
      <w:r w:rsidRPr="00173C24">
        <w:rPr>
          <w:rFonts w:asciiTheme="minorHAnsi" w:hAnsiTheme="minorHAnsi" w:cstheme="minorHAnsi"/>
          <w:color w:val="000000"/>
          <w:sz w:val="22"/>
          <w:szCs w:val="22"/>
        </w:rPr>
        <w:t xml:space="preserve">Knihovna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w:t>
      </w:r>
      <w:r w:rsidRPr="00173C24">
        <w:rPr>
          <w:rFonts w:asciiTheme="minorHAnsi" w:hAnsiTheme="minorHAnsi" w:cstheme="minorHAnsi"/>
          <w:i/>
          <w:color w:val="000000"/>
          <w:sz w:val="22"/>
          <w:szCs w:val="22"/>
        </w:rPr>
        <w:t>portál Xerxes</w:t>
      </w:r>
      <w:r w:rsidRPr="00173C24">
        <w:rPr>
          <w:rStyle w:val="Znakapoznpodarou"/>
          <w:rFonts w:asciiTheme="minorHAnsi" w:hAnsiTheme="minorHAnsi" w:cstheme="minorHAnsi"/>
          <w:color w:val="000000"/>
          <w:sz w:val="22"/>
          <w:szCs w:val="22"/>
        </w:rPr>
        <w:footnoteReference w:id="38"/>
      </w:r>
      <w:r w:rsidRPr="00173C24">
        <w:rPr>
          <w:rFonts w:asciiTheme="minorHAnsi" w:hAnsiTheme="minorHAnsi" w:cstheme="minorHAnsi"/>
          <w:color w:val="000000"/>
          <w:sz w:val="22"/>
          <w:szCs w:val="22"/>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w:t>
      </w:r>
      <w:r w:rsidRPr="00173C24">
        <w:rPr>
          <w:rFonts w:asciiTheme="minorHAnsi" w:hAnsiTheme="minorHAnsi" w:cstheme="minorHAnsi"/>
          <w:sz w:val="22"/>
          <w:szCs w:val="22"/>
        </w:rPr>
        <w:t>vzdáleného</w:t>
      </w:r>
      <w:r w:rsidRPr="00173C24">
        <w:rPr>
          <w:rFonts w:asciiTheme="minorHAnsi" w:hAnsiTheme="minorHAnsi" w:cstheme="minorHAnsi"/>
          <w:color w:val="00AF50"/>
          <w:sz w:val="22"/>
          <w:szCs w:val="22"/>
        </w:rPr>
        <w:t xml:space="preserve"> </w:t>
      </w:r>
      <w:r w:rsidRPr="00173C24">
        <w:rPr>
          <w:rFonts w:asciiTheme="minorHAnsi" w:hAnsiTheme="minorHAnsi" w:cstheme="minorHAnsi"/>
          <w:color w:val="000000"/>
          <w:sz w:val="22"/>
          <w:szCs w:val="22"/>
        </w:rPr>
        <w:t>přístupu.</w:t>
      </w:r>
    </w:p>
    <w:p w14:paraId="5DE85EBF" w14:textId="77777777" w:rsidR="00810604" w:rsidRPr="00173C24" w:rsidRDefault="00810604" w:rsidP="00810604">
      <w:pPr>
        <w:widowControl w:val="0"/>
        <w:autoSpaceDE w:val="0"/>
        <w:autoSpaceDN w:val="0"/>
        <w:adjustRightInd w:val="0"/>
        <w:snapToGrid w:val="0"/>
        <w:ind w:firstLine="426"/>
        <w:jc w:val="both"/>
        <w:rPr>
          <w:rFonts w:asciiTheme="minorHAnsi" w:hAnsiTheme="minorHAnsi" w:cstheme="minorHAnsi"/>
          <w:sz w:val="22"/>
          <w:szCs w:val="22"/>
        </w:rPr>
      </w:pPr>
      <w:r w:rsidRPr="00173C24">
        <w:rPr>
          <w:rFonts w:asciiTheme="minorHAnsi" w:hAnsiTheme="minorHAnsi" w:cstheme="minorHAnsi"/>
          <w:i/>
          <w:color w:val="000000"/>
          <w:sz w:val="22"/>
          <w:szCs w:val="22"/>
        </w:rPr>
        <w:t>Konkrétní dostupné databáze</w:t>
      </w:r>
      <w:r w:rsidRPr="00173C24">
        <w:rPr>
          <w:rFonts w:asciiTheme="minorHAnsi" w:hAnsiTheme="minorHAnsi" w:cstheme="minorHAnsi"/>
          <w:color w:val="000000"/>
          <w:sz w:val="22"/>
          <w:szCs w:val="22"/>
        </w:rPr>
        <w:t>:</w:t>
      </w:r>
    </w:p>
    <w:p w14:paraId="0BAF48D9" w14:textId="068004DE" w:rsidR="00810604" w:rsidRPr="00836757" w:rsidRDefault="00810604" w:rsidP="00836757">
      <w:pPr>
        <w:widowControl w:val="0"/>
        <w:autoSpaceDE w:val="0"/>
        <w:autoSpaceDN w:val="0"/>
        <w:adjustRightInd w:val="0"/>
        <w:snapToGrid w:val="0"/>
        <w:spacing w:after="120"/>
        <w:ind w:left="425"/>
        <w:jc w:val="both"/>
        <w:rPr>
          <w:rFonts w:asciiTheme="minorHAnsi" w:hAnsiTheme="minorHAnsi" w:cstheme="minorHAnsi"/>
          <w:color w:val="000000"/>
          <w:sz w:val="22"/>
          <w:szCs w:val="22"/>
        </w:rPr>
      </w:pPr>
      <w:r w:rsidRPr="00D5748D">
        <w:rPr>
          <w:rFonts w:asciiTheme="minorHAnsi" w:hAnsiTheme="minorHAnsi" w:cstheme="minorHAnsi"/>
          <w:color w:val="000000"/>
          <w:sz w:val="22"/>
          <w:szCs w:val="22"/>
        </w:rPr>
        <w:t>Citační databáze Web of Science a Scopus</w:t>
      </w:r>
      <w:r>
        <w:rPr>
          <w:rFonts w:asciiTheme="minorHAnsi" w:hAnsiTheme="minorHAnsi" w:cstheme="minorHAnsi"/>
          <w:color w:val="000000"/>
          <w:sz w:val="22"/>
          <w:szCs w:val="22"/>
        </w:rPr>
        <w:t xml:space="preserve">, </w:t>
      </w:r>
      <w:r w:rsidRPr="00D5748D">
        <w:rPr>
          <w:rFonts w:asciiTheme="minorHAnsi" w:hAnsiTheme="minorHAnsi" w:cstheme="minorHAnsi"/>
          <w:color w:val="000000"/>
          <w:sz w:val="22"/>
          <w:szCs w:val="22"/>
        </w:rPr>
        <w:t>Multioborové kolekce elektronických časopisů Elsevier ScienceD</w:t>
      </w:r>
      <w:r>
        <w:rPr>
          <w:rFonts w:asciiTheme="minorHAnsi" w:hAnsiTheme="minorHAnsi" w:cstheme="minorHAnsi"/>
          <w:color w:val="000000"/>
          <w:sz w:val="22"/>
          <w:szCs w:val="22"/>
        </w:rPr>
        <w:t xml:space="preserve">irect, Wiley Online Library, </w:t>
      </w:r>
      <w:r w:rsidRPr="00D5748D">
        <w:rPr>
          <w:rFonts w:asciiTheme="minorHAnsi" w:hAnsiTheme="minorHAnsi" w:cstheme="minorHAnsi"/>
          <w:color w:val="000000"/>
          <w:sz w:val="22"/>
          <w:szCs w:val="22"/>
        </w:rPr>
        <w:t>SpringerLink</w:t>
      </w:r>
      <w:r>
        <w:rPr>
          <w:rFonts w:asciiTheme="minorHAnsi" w:hAnsiTheme="minorHAnsi" w:cstheme="minorHAnsi"/>
          <w:color w:val="000000"/>
          <w:sz w:val="22"/>
          <w:szCs w:val="22"/>
        </w:rPr>
        <w:t>,</w:t>
      </w:r>
      <w:r w:rsidRPr="00D5748D">
        <w:rPr>
          <w:rFonts w:asciiTheme="minorHAnsi" w:hAnsiTheme="minorHAnsi" w:cstheme="minorHAnsi"/>
          <w:color w:val="000000"/>
          <w:sz w:val="22"/>
          <w:szCs w:val="22"/>
        </w:rPr>
        <w:t xml:space="preserve"> Multioborové plnotextové databáze Ebsco a ProQuest</w:t>
      </w:r>
      <w:r w:rsidR="00836757">
        <w:rPr>
          <w:rFonts w:asciiTheme="minorHAnsi" w:hAnsiTheme="minorHAnsi" w:cstheme="minorHAnsi"/>
          <w:color w:val="000000"/>
          <w:sz w:val="22"/>
          <w:szCs w:val="22"/>
        </w:rPr>
        <w:t>.</w:t>
      </w:r>
    </w:p>
    <w:p w14:paraId="478F98D4" w14:textId="46EA467C" w:rsidR="00080535" w:rsidRPr="00836757" w:rsidRDefault="007B1113" w:rsidP="00FD128B">
      <w:pPr>
        <w:tabs>
          <w:tab w:val="left" w:pos="2835"/>
        </w:tabs>
        <w:spacing w:after="480"/>
        <w:rPr>
          <w:rFonts w:asciiTheme="minorHAnsi" w:hAnsiTheme="minorHAnsi" w:cstheme="minorHAnsi"/>
          <w:i/>
        </w:rPr>
      </w:pPr>
      <w:r>
        <w:rPr>
          <w:rFonts w:asciiTheme="minorHAnsi" w:hAnsiTheme="minorHAnsi" w:cstheme="minorHAnsi"/>
          <w:i/>
        </w:rPr>
        <w:t xml:space="preserve">        </w:t>
      </w:r>
      <w:r w:rsidR="008A0E4E">
        <w:rPr>
          <w:rFonts w:asciiTheme="minorHAnsi" w:hAnsiTheme="minorHAnsi" w:cstheme="minorHAnsi"/>
          <w:i/>
        </w:rPr>
        <w:t xml:space="preserve"> </w:t>
      </w:r>
      <w:r w:rsidRPr="00962740">
        <w:rPr>
          <w:rFonts w:asciiTheme="minorHAnsi" w:hAnsiTheme="minorHAnsi" w:cstheme="minorHAnsi"/>
          <w:i/>
        </w:rPr>
        <w:t>Seznam všech databází, které má UTB</w:t>
      </w:r>
      <w:r>
        <w:rPr>
          <w:rStyle w:val="Znakapoznpodarou"/>
          <w:rFonts w:cs="Calibri"/>
          <w:i/>
        </w:rPr>
        <w:footnoteReference w:id="39"/>
      </w:r>
    </w:p>
    <w:p w14:paraId="48474F4D" w14:textId="77777777" w:rsidR="007B1113" w:rsidRPr="00C80B17" w:rsidRDefault="007B1113" w:rsidP="007B1113">
      <w:pPr>
        <w:pStyle w:val="Nadpis3"/>
      </w:pPr>
      <w:r w:rsidRPr="00C80B17">
        <w:t xml:space="preserve">Studium studentů se specifickými potřebami </w:t>
      </w:r>
    </w:p>
    <w:p w14:paraId="3B05160A" w14:textId="77777777" w:rsidR="00FE6281" w:rsidRPr="00173C24" w:rsidRDefault="007B1113" w:rsidP="00FE6281">
      <w:pPr>
        <w:tabs>
          <w:tab w:val="left" w:pos="2835"/>
        </w:tabs>
        <w:spacing w:before="120" w:after="120"/>
        <w:rPr>
          <w:rFonts w:asciiTheme="minorHAnsi" w:hAnsiTheme="minorHAnsi" w:cstheme="minorHAnsi"/>
          <w:sz w:val="22"/>
          <w:szCs w:val="22"/>
        </w:rPr>
      </w:pPr>
      <w:r w:rsidRPr="00C80B17">
        <w:tab/>
      </w:r>
      <w:r w:rsidRPr="00C80B17">
        <w:tab/>
      </w:r>
      <w:r w:rsidR="00FE6281" w:rsidRPr="00173C24">
        <w:rPr>
          <w:rFonts w:asciiTheme="minorHAnsi" w:hAnsiTheme="minorHAnsi" w:cstheme="minorHAnsi"/>
          <w:sz w:val="22"/>
          <w:szCs w:val="22"/>
        </w:rPr>
        <w:t>Standard 1.14</w:t>
      </w:r>
    </w:p>
    <w:p w14:paraId="4D2B5C57" w14:textId="77777777" w:rsidR="00FE6281" w:rsidRPr="00173C24" w:rsidRDefault="00FE6281" w:rsidP="00FE6281">
      <w:pPr>
        <w:widowControl w:val="0"/>
        <w:autoSpaceDE w:val="0"/>
        <w:autoSpaceDN w:val="0"/>
        <w:adjustRightInd w:val="0"/>
        <w:snapToGrid w:val="0"/>
        <w:spacing w:after="120"/>
        <w:ind w:left="426"/>
        <w:jc w:val="both"/>
        <w:rPr>
          <w:rFonts w:asciiTheme="minorHAnsi" w:hAnsiTheme="minorHAnsi" w:cstheme="minorHAnsi"/>
          <w:color w:val="000000"/>
          <w:sz w:val="22"/>
          <w:szCs w:val="22"/>
        </w:rPr>
      </w:pPr>
      <w:r w:rsidRPr="00173C24">
        <w:rPr>
          <w:rFonts w:asciiTheme="minorHAnsi" w:hAnsiTheme="minorHAnsi" w:cstheme="minorHAnsi"/>
          <w:color w:val="000000"/>
          <w:sz w:val="22"/>
          <w:szCs w:val="22"/>
        </w:rPr>
        <w:t xml:space="preserve">UTB zajišťuje dostupné služby, stipendia a další podpůrná opatření pro vyrovnání příležitostí studovat na </w:t>
      </w:r>
      <w:r w:rsidRPr="00173C24">
        <w:rPr>
          <w:rFonts w:asciiTheme="minorHAnsi" w:hAnsiTheme="minorHAnsi" w:cstheme="minorHAnsi"/>
          <w:color w:val="000000"/>
          <w:sz w:val="22"/>
          <w:szCs w:val="22"/>
        </w:rPr>
        <w:lastRenderedPageBreak/>
        <w:t xml:space="preserve">vysoké škole pro studenty se specifickými potřebami. Danou problematiku upravuje směrnice rektora SR/16/2021 </w:t>
      </w:r>
      <w:r w:rsidRPr="00173C24">
        <w:rPr>
          <w:rFonts w:asciiTheme="minorHAnsi" w:hAnsiTheme="minorHAnsi" w:cstheme="minorHAnsi"/>
          <w:i/>
          <w:color w:val="000000"/>
          <w:sz w:val="22"/>
          <w:szCs w:val="22"/>
        </w:rPr>
        <w:t xml:space="preserve">Podpora uchazečů a studentů se specifickými potřebami na UTB </w:t>
      </w:r>
      <w:r w:rsidRPr="00173C24">
        <w:rPr>
          <w:rFonts w:asciiTheme="minorHAnsi" w:hAnsiTheme="minorHAnsi" w:cstheme="minorHAnsi"/>
          <w:color w:val="000000"/>
          <w:sz w:val="22"/>
          <w:szCs w:val="22"/>
        </w:rPr>
        <w:t>ze dne 11. října 2021</w:t>
      </w:r>
      <w:r w:rsidRPr="00173C24">
        <w:rPr>
          <w:rStyle w:val="Znakapoznpodarou"/>
          <w:rFonts w:asciiTheme="minorHAnsi" w:hAnsiTheme="minorHAnsi" w:cstheme="minorHAnsi"/>
          <w:color w:val="000000"/>
          <w:sz w:val="22"/>
          <w:szCs w:val="22"/>
        </w:rPr>
        <w:footnoteReference w:id="40"/>
      </w:r>
      <w:r w:rsidRPr="00173C24">
        <w:rPr>
          <w:rFonts w:asciiTheme="minorHAnsi" w:hAnsiTheme="minorHAnsi" w:cstheme="minorHAnsi"/>
          <w:color w:val="000000"/>
          <w:sz w:val="22"/>
          <w:szCs w:val="22"/>
        </w:rPr>
        <w:t xml:space="preserve">. Pro uchazeče o studium a studenty se specifickými potřebami na UTB je k dispozici nabídka informačních </w:t>
      </w:r>
      <w:r>
        <w:rPr>
          <w:rFonts w:asciiTheme="minorHAnsi" w:hAnsiTheme="minorHAnsi" w:cstheme="minorHAnsi"/>
          <w:color w:val="000000"/>
          <w:sz w:val="22"/>
          <w:szCs w:val="22"/>
        </w:rPr>
        <w:br/>
      </w:r>
      <w:r w:rsidRPr="00173C24">
        <w:rPr>
          <w:rFonts w:asciiTheme="minorHAnsi" w:hAnsiTheme="minorHAnsi" w:cstheme="minorHAnsi"/>
          <w:color w:val="000000"/>
          <w:sz w:val="22"/>
          <w:szCs w:val="22"/>
        </w:rPr>
        <w:t xml:space="preserve">a poradenských služeb souvisejících se studiem a s možností uplatnění absolventů studijních programů </w:t>
      </w:r>
      <w:r>
        <w:rPr>
          <w:rFonts w:asciiTheme="minorHAnsi" w:hAnsiTheme="minorHAnsi" w:cstheme="minorHAnsi"/>
          <w:color w:val="000000"/>
          <w:sz w:val="22"/>
          <w:szCs w:val="22"/>
        </w:rPr>
        <w:br/>
      </w:r>
      <w:r w:rsidRPr="00173C24">
        <w:rPr>
          <w:rFonts w:asciiTheme="minorHAnsi" w:hAnsiTheme="minorHAnsi" w:cstheme="minorHAnsi"/>
          <w:color w:val="000000"/>
          <w:sz w:val="22"/>
          <w:szCs w:val="22"/>
        </w:rPr>
        <w:t>v praxi.</w:t>
      </w:r>
    </w:p>
    <w:p w14:paraId="1382663A" w14:textId="77777777" w:rsidR="00FE6281" w:rsidRPr="00173C24" w:rsidRDefault="00FE6281" w:rsidP="00FE6281">
      <w:pPr>
        <w:widowControl w:val="0"/>
        <w:autoSpaceDE w:val="0"/>
        <w:autoSpaceDN w:val="0"/>
        <w:adjustRightInd w:val="0"/>
        <w:snapToGrid w:val="0"/>
        <w:spacing w:after="120"/>
        <w:ind w:left="425"/>
        <w:jc w:val="both"/>
        <w:rPr>
          <w:rFonts w:asciiTheme="minorHAnsi" w:hAnsiTheme="minorHAnsi" w:cstheme="minorHAnsi"/>
          <w:color w:val="000000"/>
          <w:sz w:val="22"/>
          <w:szCs w:val="22"/>
        </w:rPr>
      </w:pPr>
      <w:r w:rsidRPr="00173C24">
        <w:rPr>
          <w:rFonts w:asciiTheme="minorHAnsi" w:hAnsiTheme="minorHAnsi" w:cstheme="minorHAnsi"/>
          <w:color w:val="000000"/>
          <w:sz w:val="22"/>
          <w:szCs w:val="22"/>
        </w:rPr>
        <w:t xml:space="preserve">Celouniverzitní pracoviště pro pomoc studentům UTB, studentům se specifickými potřebami, vyučujícím </w:t>
      </w:r>
      <w:r>
        <w:rPr>
          <w:rFonts w:asciiTheme="minorHAnsi" w:hAnsiTheme="minorHAnsi" w:cstheme="minorHAnsi"/>
          <w:color w:val="000000"/>
          <w:sz w:val="22"/>
          <w:szCs w:val="22"/>
        </w:rPr>
        <w:br/>
      </w:r>
      <w:r w:rsidRPr="00173C24">
        <w:rPr>
          <w:rFonts w:asciiTheme="minorHAnsi" w:hAnsiTheme="minorHAnsi" w:cstheme="minorHAnsi"/>
          <w:color w:val="000000"/>
          <w:sz w:val="22"/>
          <w:szCs w:val="22"/>
        </w:rPr>
        <w:t xml:space="preserve">a zaměstnancům UTB je </w:t>
      </w:r>
      <w:r w:rsidRPr="00173C24">
        <w:rPr>
          <w:rFonts w:asciiTheme="minorHAnsi" w:hAnsiTheme="minorHAnsi" w:cstheme="minorHAnsi"/>
          <w:i/>
          <w:color w:val="000000"/>
          <w:sz w:val="22"/>
          <w:szCs w:val="22"/>
        </w:rPr>
        <w:t xml:space="preserve">Akademická poradna UTB </w:t>
      </w:r>
      <w:r w:rsidRPr="00173C24">
        <w:rPr>
          <w:rFonts w:asciiTheme="minorHAnsi" w:hAnsiTheme="minorHAnsi" w:cstheme="minorHAnsi"/>
          <w:color w:val="000000"/>
          <w:sz w:val="22"/>
          <w:szCs w:val="22"/>
        </w:rPr>
        <w:t>(dále jen „APO“)</w:t>
      </w:r>
      <w:r w:rsidRPr="00173C24">
        <w:rPr>
          <w:rStyle w:val="Znakapoznpodarou"/>
          <w:rFonts w:asciiTheme="minorHAnsi" w:hAnsiTheme="minorHAnsi" w:cstheme="minorHAnsi"/>
          <w:color w:val="000000"/>
          <w:sz w:val="22"/>
          <w:szCs w:val="22"/>
        </w:rPr>
        <w:footnoteReference w:id="41"/>
      </w:r>
      <w:r w:rsidRPr="00173C24">
        <w:rPr>
          <w:rFonts w:asciiTheme="minorHAnsi" w:hAnsiTheme="minorHAnsi" w:cstheme="minorHAnsi"/>
          <w:color w:val="000000"/>
          <w:sz w:val="22"/>
          <w:szCs w:val="22"/>
        </w:rPr>
        <w:t xml:space="preserve">, která současně nabízí i psychologické poradenství. Hlavním úkolem APO je zajišťovat, aby studijní programy uskutečňované na UTB byly v největší možné míře přístupné i studentům nevidomým a slabozrakým, neslyšícím a nedoslýchavým, s pohybovým handicapem, psychickými a dalšími obtížemi. </w:t>
      </w:r>
    </w:p>
    <w:p w14:paraId="0C9872C6" w14:textId="77777777" w:rsidR="00FE6281" w:rsidRPr="00173C24" w:rsidRDefault="00FE6281" w:rsidP="00FE6281">
      <w:pPr>
        <w:widowControl w:val="0"/>
        <w:autoSpaceDE w:val="0"/>
        <w:autoSpaceDN w:val="0"/>
        <w:adjustRightInd w:val="0"/>
        <w:snapToGrid w:val="0"/>
        <w:spacing w:after="120"/>
        <w:ind w:left="425"/>
        <w:jc w:val="both"/>
        <w:rPr>
          <w:rFonts w:asciiTheme="minorHAnsi" w:hAnsiTheme="minorHAnsi" w:cstheme="minorHAnsi"/>
          <w:color w:val="000000"/>
          <w:sz w:val="22"/>
          <w:szCs w:val="22"/>
        </w:rPr>
      </w:pPr>
      <w:r w:rsidRPr="00173C24">
        <w:rPr>
          <w:rFonts w:asciiTheme="minorHAnsi" w:hAnsiTheme="minorHAnsi" w:cstheme="minorHAnsi"/>
          <w:color w:val="000000"/>
          <w:sz w:val="22"/>
          <w:szCs w:val="22"/>
        </w:rPr>
        <w:t>Nad rámec služeb APO jsou uchazečům se specifickými potřebami o studium na UTB poskytovány služby týkající se: předávání informací již před přihlášením na daný studijní program, informování o možnosti přítomnosti osobního asistenta nebo přepisovatelského servisu v průběhu přijímacího řízení, navýšení časové dotace nad stanovený limit, použití PC nebo speciálních psacích potřeb. Dále je pro ně zajištěna bezbariérovost budov a kompenzační pomůcky (dle individuální potřeby) a asistenční služba.</w:t>
      </w:r>
    </w:p>
    <w:p w14:paraId="4F77D625" w14:textId="77777777" w:rsidR="00FE6281" w:rsidRPr="00173C24" w:rsidRDefault="00FE6281" w:rsidP="00FE6281">
      <w:pPr>
        <w:widowControl w:val="0"/>
        <w:autoSpaceDE w:val="0"/>
        <w:autoSpaceDN w:val="0"/>
        <w:adjustRightInd w:val="0"/>
        <w:snapToGrid w:val="0"/>
        <w:spacing w:after="120"/>
        <w:ind w:left="425"/>
        <w:jc w:val="both"/>
        <w:rPr>
          <w:rFonts w:asciiTheme="minorHAnsi" w:hAnsiTheme="minorHAnsi" w:cstheme="minorHAnsi"/>
          <w:color w:val="000000"/>
          <w:sz w:val="22"/>
          <w:szCs w:val="22"/>
        </w:rPr>
      </w:pPr>
      <w:r w:rsidRPr="00173C24">
        <w:rPr>
          <w:rFonts w:asciiTheme="minorHAnsi" w:hAnsiTheme="minorHAnsi" w:cstheme="minorHAnsi"/>
          <w:color w:val="000000"/>
          <w:sz w:val="22"/>
          <w:szCs w:val="22"/>
        </w:rPr>
        <w:t xml:space="preserve">Studenti se specifickými potřebami mohou využívat následujících služeb poskytovaných UTB: konzultace </w:t>
      </w:r>
      <w:r>
        <w:rPr>
          <w:rFonts w:asciiTheme="minorHAnsi" w:hAnsiTheme="minorHAnsi" w:cstheme="minorHAnsi"/>
          <w:color w:val="000000"/>
          <w:sz w:val="22"/>
          <w:szCs w:val="22"/>
        </w:rPr>
        <w:br/>
      </w:r>
      <w:r w:rsidRPr="00173C24">
        <w:rPr>
          <w:rFonts w:asciiTheme="minorHAnsi" w:hAnsiTheme="minorHAnsi" w:cstheme="minorHAnsi"/>
          <w:color w:val="000000"/>
          <w:sz w:val="22"/>
          <w:szCs w:val="22"/>
        </w:rPr>
        <w:t xml:space="preserve">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specifickými potřebami, komunikace se všemi zúčastněnými v průběhu celého studia. </w:t>
      </w:r>
    </w:p>
    <w:p w14:paraId="435F1678" w14:textId="77777777" w:rsidR="00FE6281" w:rsidRPr="00173C24" w:rsidRDefault="00FE6281" w:rsidP="00FE6281">
      <w:pPr>
        <w:widowControl w:val="0"/>
        <w:autoSpaceDE w:val="0"/>
        <w:autoSpaceDN w:val="0"/>
        <w:adjustRightInd w:val="0"/>
        <w:snapToGrid w:val="0"/>
        <w:spacing w:after="120"/>
        <w:ind w:left="425"/>
        <w:jc w:val="both"/>
        <w:rPr>
          <w:rFonts w:asciiTheme="minorHAnsi" w:hAnsiTheme="minorHAnsi" w:cstheme="minorHAnsi"/>
          <w:color w:val="000000"/>
          <w:sz w:val="22"/>
          <w:szCs w:val="22"/>
        </w:rPr>
      </w:pPr>
      <w:r w:rsidRPr="00173C24">
        <w:rPr>
          <w:rFonts w:asciiTheme="minorHAnsi" w:hAnsiTheme="minorHAnsi" w:cstheme="minorHAnsi"/>
          <w:color w:val="000000"/>
          <w:sz w:val="22"/>
          <w:szCs w:val="22"/>
        </w:rPr>
        <w:t xml:space="preserve">V knihovně mají studenti, kteří se potýkají s nějakým druhem omezení, speciální studovnu s kompenzačními pomůckami a programovým vybavením, které jim usnadní práci se studijními materiály. </w:t>
      </w:r>
    </w:p>
    <w:p w14:paraId="31EDC8F2" w14:textId="77777777" w:rsidR="00FE6281" w:rsidRPr="00173C24" w:rsidRDefault="00FE6281" w:rsidP="00FE6281">
      <w:pPr>
        <w:widowControl w:val="0"/>
        <w:autoSpaceDE w:val="0"/>
        <w:autoSpaceDN w:val="0"/>
        <w:adjustRightInd w:val="0"/>
        <w:snapToGrid w:val="0"/>
        <w:spacing w:after="120"/>
        <w:ind w:left="425"/>
        <w:jc w:val="both"/>
        <w:rPr>
          <w:rFonts w:asciiTheme="minorHAnsi" w:hAnsiTheme="minorHAnsi" w:cstheme="minorHAnsi"/>
          <w:color w:val="000000"/>
          <w:sz w:val="22"/>
          <w:szCs w:val="22"/>
        </w:rPr>
      </w:pPr>
      <w:r w:rsidRPr="00173C24">
        <w:rPr>
          <w:rFonts w:asciiTheme="minorHAnsi" w:hAnsiTheme="minorHAnsi" w:cstheme="minorHAnsi"/>
          <w:color w:val="000000"/>
          <w:sz w:val="22"/>
          <w:szCs w:val="22"/>
        </w:rPr>
        <w:t xml:space="preserve">Studenti se specifickými potřebami mají dále možnost využití technických pomůcek k získávání informací – diktafon, PC (možnost zapůjčení), dotykové obrazovky, má k dispozici učební podklady v elektronické podobě, které si může vytisknout a dopisovat si do nich poznámky. Studentům se specifickými potřebami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 </w:t>
      </w:r>
    </w:p>
    <w:p w14:paraId="7A3D5161" w14:textId="1BB5BF95" w:rsidR="00687823" w:rsidRDefault="00FE6281" w:rsidP="007158DC">
      <w:pPr>
        <w:widowControl w:val="0"/>
        <w:autoSpaceDE w:val="0"/>
        <w:autoSpaceDN w:val="0"/>
        <w:adjustRightInd w:val="0"/>
        <w:snapToGrid w:val="0"/>
        <w:ind w:left="425"/>
        <w:jc w:val="both"/>
        <w:rPr>
          <w:rFonts w:asciiTheme="minorHAnsi" w:hAnsiTheme="minorHAnsi" w:cstheme="minorHAnsi"/>
          <w:sz w:val="22"/>
          <w:szCs w:val="22"/>
        </w:rPr>
      </w:pPr>
      <w:r w:rsidRPr="00173C24">
        <w:rPr>
          <w:rFonts w:asciiTheme="minorHAnsi" w:hAnsiTheme="minorHAnsi" w:cstheme="minorHAnsi"/>
          <w:color w:val="000000"/>
          <w:sz w:val="22"/>
          <w:szCs w:val="22"/>
        </w:rPr>
        <w:t xml:space="preserve">Na UTB </w:t>
      </w:r>
      <w:r>
        <w:rPr>
          <w:rFonts w:asciiTheme="minorHAnsi" w:hAnsiTheme="minorHAnsi" w:cstheme="minorHAnsi"/>
          <w:color w:val="000000"/>
          <w:sz w:val="22"/>
          <w:szCs w:val="22"/>
        </w:rPr>
        <w:t>byl realizován</w:t>
      </w:r>
      <w:r w:rsidRPr="00173C24">
        <w:rPr>
          <w:rFonts w:asciiTheme="minorHAnsi" w:hAnsiTheme="minorHAnsi" w:cstheme="minorHAnsi"/>
          <w:color w:val="000000"/>
          <w:sz w:val="22"/>
          <w:szCs w:val="22"/>
        </w:rPr>
        <w:t xml:space="preserve"> (červenec 2017–červen 2022)</w:t>
      </w:r>
      <w:r>
        <w:rPr>
          <w:rFonts w:asciiTheme="minorHAnsi" w:hAnsiTheme="minorHAnsi" w:cstheme="minorHAnsi"/>
          <w:color w:val="000000"/>
          <w:sz w:val="22"/>
          <w:szCs w:val="22"/>
        </w:rPr>
        <w:t xml:space="preserve"> </w:t>
      </w:r>
      <w:r w:rsidRPr="00173C24">
        <w:rPr>
          <w:rFonts w:asciiTheme="minorHAnsi" w:hAnsiTheme="minorHAnsi" w:cstheme="minorHAnsi"/>
          <w:color w:val="000000"/>
          <w:sz w:val="22"/>
          <w:szCs w:val="22"/>
        </w:rPr>
        <w:t>Strategick</w:t>
      </w:r>
      <w:r>
        <w:rPr>
          <w:rFonts w:asciiTheme="minorHAnsi" w:hAnsiTheme="minorHAnsi" w:cstheme="minorHAnsi"/>
          <w:color w:val="000000"/>
          <w:sz w:val="22"/>
          <w:szCs w:val="22"/>
        </w:rPr>
        <w:t>ý</w:t>
      </w:r>
      <w:r w:rsidRPr="00173C24">
        <w:rPr>
          <w:rFonts w:asciiTheme="minorHAnsi" w:hAnsiTheme="minorHAnsi" w:cstheme="minorHAnsi"/>
          <w:sz w:val="22"/>
          <w:szCs w:val="22"/>
        </w:rPr>
        <w:t xml:space="preserve"> </w:t>
      </w:r>
      <w:r w:rsidRPr="00173C24">
        <w:rPr>
          <w:rFonts w:asciiTheme="minorHAnsi" w:hAnsiTheme="minorHAnsi" w:cstheme="minorHAnsi"/>
          <w:color w:val="000000"/>
          <w:sz w:val="22"/>
          <w:szCs w:val="22"/>
        </w:rPr>
        <w:t>projekt UTB (reg. č. CZ/02.2.69/0.0/0.0/16_015/0002204), jehož cílem je další zkvalitnění studia studentů se specifickými potřebami prostřednictvím modifikace studijních materiálů k výuce cizích jazyků, metodik pro studenty se specifickými potřebami a metodiky pro intaktn</w:t>
      </w:r>
      <w:r>
        <w:rPr>
          <w:rFonts w:asciiTheme="minorHAnsi" w:hAnsiTheme="minorHAnsi" w:cstheme="minorHAnsi"/>
          <w:color w:val="000000"/>
          <w:sz w:val="22"/>
          <w:szCs w:val="22"/>
        </w:rPr>
        <w:t xml:space="preserve">í studenty, osvětových </w:t>
      </w:r>
      <w:r w:rsidRPr="00173C24">
        <w:rPr>
          <w:rFonts w:asciiTheme="minorHAnsi" w:hAnsiTheme="minorHAnsi" w:cstheme="minorHAnsi"/>
          <w:color w:val="000000"/>
          <w:sz w:val="22"/>
          <w:szCs w:val="22"/>
        </w:rPr>
        <w:t>a odborných workshopů, dalšího vzdělávání odborného týmu, akademiků a mnoha dalších aktivit.</w:t>
      </w:r>
    </w:p>
    <w:p w14:paraId="268376E5" w14:textId="77777777" w:rsidR="007158DC" w:rsidRPr="007158DC" w:rsidRDefault="007158DC" w:rsidP="007158DC">
      <w:pPr>
        <w:widowControl w:val="0"/>
        <w:autoSpaceDE w:val="0"/>
        <w:autoSpaceDN w:val="0"/>
        <w:adjustRightInd w:val="0"/>
        <w:snapToGrid w:val="0"/>
        <w:ind w:left="425"/>
        <w:jc w:val="both"/>
        <w:rPr>
          <w:rFonts w:asciiTheme="minorHAnsi" w:hAnsiTheme="minorHAnsi" w:cstheme="minorHAnsi"/>
          <w:sz w:val="22"/>
          <w:szCs w:val="22"/>
        </w:rPr>
      </w:pPr>
    </w:p>
    <w:p w14:paraId="25543782" w14:textId="77777777" w:rsidR="007B1113" w:rsidRDefault="007B1113" w:rsidP="007B1113">
      <w:pPr>
        <w:widowControl w:val="0"/>
        <w:autoSpaceDE w:val="0"/>
        <w:autoSpaceDN w:val="0"/>
        <w:adjustRightInd w:val="0"/>
        <w:snapToGrid w:val="0"/>
        <w:rPr>
          <w:rFonts w:ascii="Calibri Light" w:hAnsi="Calibri Light" w:cs="Calibri Light"/>
          <w:color w:val="000000"/>
        </w:rPr>
      </w:pPr>
    </w:p>
    <w:p w14:paraId="2AE24D25" w14:textId="285C83D3" w:rsidR="007B1113" w:rsidRPr="00C80B17" w:rsidRDefault="007B1113" w:rsidP="007B1113">
      <w:pPr>
        <w:pStyle w:val="Nadpis3"/>
      </w:pPr>
      <w:r w:rsidRPr="00C80B17">
        <w:t xml:space="preserve">Opatření proti neetickému jednání </w:t>
      </w:r>
      <w:r>
        <w:t>a k</w:t>
      </w:r>
      <w:r w:rsidR="00687823">
        <w:t> </w:t>
      </w:r>
      <w:r>
        <w:t>ochraně duševního vlastnictví</w:t>
      </w:r>
    </w:p>
    <w:p w14:paraId="13F72820" w14:textId="77777777" w:rsidR="00167602" w:rsidRPr="00173C24" w:rsidRDefault="007B1113" w:rsidP="00167602">
      <w:pPr>
        <w:tabs>
          <w:tab w:val="left" w:pos="2835"/>
        </w:tabs>
        <w:spacing w:before="120" w:after="120"/>
        <w:rPr>
          <w:rFonts w:asciiTheme="minorHAnsi" w:hAnsiTheme="minorHAnsi" w:cstheme="minorHAnsi"/>
          <w:sz w:val="22"/>
          <w:szCs w:val="22"/>
        </w:rPr>
      </w:pPr>
      <w:r w:rsidRPr="00C80B17">
        <w:tab/>
      </w:r>
      <w:r w:rsidRPr="00C80B17">
        <w:tab/>
      </w:r>
      <w:r w:rsidR="00167602" w:rsidRPr="00173C24">
        <w:rPr>
          <w:rFonts w:asciiTheme="minorHAnsi" w:hAnsiTheme="minorHAnsi" w:cstheme="minorHAnsi"/>
          <w:sz w:val="22"/>
          <w:szCs w:val="22"/>
        </w:rPr>
        <w:t>Standard 1.15</w:t>
      </w:r>
    </w:p>
    <w:p w14:paraId="0BCB1198" w14:textId="4E9684C3" w:rsidR="00167602" w:rsidRPr="00C52F76" w:rsidRDefault="00167602" w:rsidP="00167602">
      <w:pPr>
        <w:tabs>
          <w:tab w:val="left" w:pos="2835"/>
        </w:tabs>
        <w:spacing w:before="120" w:after="120"/>
        <w:ind w:left="426"/>
        <w:jc w:val="both"/>
        <w:rPr>
          <w:rFonts w:asciiTheme="minorHAnsi" w:hAnsiTheme="minorHAnsi" w:cs="Calibri"/>
          <w:color w:val="000000"/>
          <w:sz w:val="22"/>
          <w:szCs w:val="22"/>
        </w:rPr>
      </w:pPr>
      <w:r w:rsidRPr="00C52F76">
        <w:rPr>
          <w:rFonts w:asciiTheme="minorHAnsi" w:hAnsiTheme="minorHAnsi" w:cs="Calibri"/>
          <w:color w:val="000000"/>
          <w:sz w:val="22"/>
          <w:szCs w:val="22"/>
        </w:rPr>
        <w:t xml:space="preserve">UTB dbá na dodržování etických požadavků ve vztahu ke všem zaměstnancům a studentům vysoké školy. </w:t>
      </w:r>
      <w:r>
        <w:rPr>
          <w:rFonts w:asciiTheme="minorHAnsi" w:hAnsiTheme="minorHAnsi" w:cs="Calibri"/>
          <w:color w:val="000000"/>
          <w:sz w:val="22"/>
          <w:szCs w:val="22"/>
        </w:rPr>
        <w:br/>
      </w:r>
      <w:r w:rsidRPr="00C52F76">
        <w:rPr>
          <w:rFonts w:asciiTheme="minorHAnsi" w:hAnsiTheme="minorHAnsi" w:cs="Calibri"/>
          <w:color w:val="000000"/>
          <w:sz w:val="22"/>
          <w:szCs w:val="22"/>
        </w:rPr>
        <w:t>Z tohoto důvodu je součástí Statutu UTB Příloha č. 4 s</w:t>
      </w:r>
      <w:r w:rsidR="00687823">
        <w:rPr>
          <w:rFonts w:asciiTheme="minorHAnsi" w:hAnsiTheme="minorHAnsi" w:cs="Calibri"/>
          <w:color w:val="000000"/>
          <w:sz w:val="22"/>
          <w:szCs w:val="22"/>
        </w:rPr>
        <w:t> </w:t>
      </w:r>
      <w:r w:rsidRPr="00C52F76">
        <w:rPr>
          <w:rFonts w:asciiTheme="minorHAnsi" w:hAnsiTheme="minorHAnsi" w:cs="Calibri"/>
          <w:color w:val="000000"/>
          <w:sz w:val="22"/>
          <w:szCs w:val="22"/>
        </w:rPr>
        <w:t xml:space="preserve">názvem Etický kodex UTB, která vymezuje nejenom obecné etické zásady pro všechny zaměstnance a studenty UTB, ale také zásady pro vzdělávací a tvůrčí činnosti, stejně jako základní povinnosti a etické principy.  </w:t>
      </w:r>
    </w:p>
    <w:p w14:paraId="086EB004" w14:textId="3DBC3A86" w:rsidR="00167602" w:rsidRPr="00C52F76" w:rsidRDefault="00167602" w:rsidP="00167602">
      <w:pPr>
        <w:tabs>
          <w:tab w:val="left" w:pos="2835"/>
        </w:tabs>
        <w:spacing w:before="120" w:after="120"/>
        <w:ind w:left="426"/>
        <w:jc w:val="both"/>
        <w:rPr>
          <w:rFonts w:asciiTheme="minorHAnsi" w:hAnsiTheme="minorHAnsi" w:cs="Calibri"/>
          <w:color w:val="000000"/>
          <w:sz w:val="22"/>
          <w:szCs w:val="22"/>
        </w:rPr>
      </w:pPr>
      <w:r w:rsidRPr="00C52F76">
        <w:rPr>
          <w:rFonts w:asciiTheme="minorHAnsi" w:hAnsiTheme="minorHAnsi" w:cs="Calibri"/>
          <w:color w:val="000000"/>
          <w:sz w:val="22"/>
          <w:szCs w:val="22"/>
        </w:rPr>
        <w:lastRenderedPageBreak/>
        <w:t>V</w:t>
      </w:r>
      <w:r w:rsidR="00687823">
        <w:rPr>
          <w:rFonts w:asciiTheme="minorHAnsi" w:hAnsiTheme="minorHAnsi" w:cs="Calibri"/>
          <w:color w:val="000000"/>
          <w:sz w:val="22"/>
          <w:szCs w:val="22"/>
        </w:rPr>
        <w:t> </w:t>
      </w:r>
      <w:r w:rsidRPr="00C52F76">
        <w:rPr>
          <w:rFonts w:asciiTheme="minorHAnsi" w:hAnsiTheme="minorHAnsi" w:cs="Calibri"/>
          <w:color w:val="000000"/>
          <w:sz w:val="22"/>
          <w:szCs w:val="22"/>
        </w:rPr>
        <w:t>roce 2019 byla zřízena Etická komise UTB</w:t>
      </w:r>
      <w:r w:rsidR="00B70E76">
        <w:rPr>
          <w:rStyle w:val="Znakapoznpodarou"/>
          <w:rFonts w:asciiTheme="minorHAnsi" w:hAnsiTheme="minorHAnsi" w:cs="Calibri"/>
          <w:color w:val="000000"/>
          <w:sz w:val="22"/>
          <w:szCs w:val="22"/>
        </w:rPr>
        <w:footnoteReference w:id="42"/>
      </w:r>
      <w:r w:rsidRPr="00C52F76">
        <w:rPr>
          <w:rFonts w:asciiTheme="minorHAnsi" w:hAnsiTheme="minorHAnsi" w:cs="Calibri"/>
          <w:color w:val="000000"/>
          <w:sz w:val="22"/>
          <w:szCs w:val="22"/>
        </w:rPr>
        <w:t xml:space="preserve"> jako poradní sbor rektora podle čl. 26 Statutu UTB, která se zabývá podněty:</w:t>
      </w:r>
    </w:p>
    <w:p w14:paraId="19633AFC" w14:textId="77777777" w:rsidR="00167602" w:rsidRPr="00C52F76" w:rsidRDefault="00167602" w:rsidP="00167602">
      <w:pPr>
        <w:tabs>
          <w:tab w:val="left" w:pos="2835"/>
        </w:tabs>
        <w:ind w:left="851"/>
        <w:jc w:val="both"/>
        <w:rPr>
          <w:rFonts w:asciiTheme="minorHAnsi" w:hAnsiTheme="minorHAnsi" w:cs="Calibri"/>
          <w:color w:val="000000"/>
          <w:sz w:val="22"/>
          <w:szCs w:val="22"/>
        </w:rPr>
      </w:pPr>
      <w:r w:rsidRPr="00C52F76">
        <w:rPr>
          <w:rFonts w:asciiTheme="minorHAnsi" w:hAnsiTheme="minorHAnsi" w:cs="Calibri"/>
          <w:color w:val="000000"/>
          <w:sz w:val="22"/>
          <w:szCs w:val="22"/>
        </w:rPr>
        <w:t>-</w:t>
      </w:r>
      <w:r>
        <w:rPr>
          <w:rFonts w:asciiTheme="minorHAnsi" w:hAnsiTheme="minorHAnsi" w:cs="Calibri"/>
          <w:color w:val="000000"/>
          <w:sz w:val="22"/>
          <w:szCs w:val="22"/>
        </w:rPr>
        <w:t xml:space="preserve"> </w:t>
      </w:r>
      <w:r w:rsidRPr="00C52F76">
        <w:rPr>
          <w:rFonts w:asciiTheme="minorHAnsi" w:hAnsiTheme="minorHAnsi" w:cs="Calibri"/>
          <w:color w:val="000000"/>
          <w:sz w:val="22"/>
          <w:szCs w:val="22"/>
        </w:rPr>
        <w:t xml:space="preserve">ve věci dodržování zásad Etického kodexu UTB, </w:t>
      </w:r>
    </w:p>
    <w:p w14:paraId="0EDA8B80" w14:textId="77777777" w:rsidR="00167602" w:rsidRPr="00C52F76" w:rsidRDefault="00167602" w:rsidP="00167602">
      <w:pPr>
        <w:tabs>
          <w:tab w:val="left" w:pos="2835"/>
        </w:tabs>
        <w:spacing w:after="120"/>
        <w:ind w:left="993" w:hanging="142"/>
        <w:jc w:val="both"/>
        <w:rPr>
          <w:rFonts w:asciiTheme="minorHAnsi" w:hAnsiTheme="minorHAnsi" w:cs="Calibri"/>
          <w:color w:val="000000"/>
          <w:sz w:val="22"/>
          <w:szCs w:val="22"/>
        </w:rPr>
      </w:pPr>
      <w:r w:rsidRPr="00C52F76">
        <w:rPr>
          <w:rFonts w:asciiTheme="minorHAnsi" w:hAnsiTheme="minorHAnsi" w:cs="Calibri"/>
          <w:color w:val="000000"/>
          <w:sz w:val="22"/>
          <w:szCs w:val="22"/>
        </w:rPr>
        <w:t>-</w:t>
      </w:r>
      <w:r>
        <w:rPr>
          <w:rFonts w:asciiTheme="minorHAnsi" w:hAnsiTheme="minorHAnsi" w:cs="Calibri"/>
          <w:color w:val="000000"/>
          <w:sz w:val="22"/>
          <w:szCs w:val="22"/>
        </w:rPr>
        <w:t xml:space="preserve"> </w:t>
      </w:r>
      <w:r w:rsidRPr="00C52F76">
        <w:rPr>
          <w:rFonts w:asciiTheme="minorHAnsi" w:hAnsiTheme="minorHAnsi" w:cs="Calibri"/>
          <w:color w:val="000000"/>
          <w:sz w:val="22"/>
          <w:szCs w:val="22"/>
        </w:rPr>
        <w:t xml:space="preserve">posuzováním etických aspektů výzkumných projektů zahrnujících lidské subjekty, realizovaných na UTB.  Jednání této komise se řídí Jednacím řádem.  </w:t>
      </w:r>
    </w:p>
    <w:p w14:paraId="71265895" w14:textId="77777777" w:rsidR="00167602" w:rsidRPr="00C52F76" w:rsidRDefault="00167602" w:rsidP="00167602">
      <w:pPr>
        <w:tabs>
          <w:tab w:val="left" w:pos="2835"/>
        </w:tabs>
        <w:spacing w:before="120" w:after="120"/>
        <w:ind w:left="426"/>
        <w:jc w:val="both"/>
        <w:rPr>
          <w:rFonts w:asciiTheme="minorHAnsi" w:hAnsiTheme="minorHAnsi" w:cs="Calibri"/>
          <w:color w:val="000000"/>
          <w:sz w:val="22"/>
          <w:szCs w:val="22"/>
        </w:rPr>
      </w:pPr>
      <w:r w:rsidRPr="00C52F76">
        <w:rPr>
          <w:rFonts w:asciiTheme="minorHAnsi" w:hAnsiTheme="minorHAnsi" w:cs="Calibri"/>
          <w:color w:val="000000"/>
          <w:sz w:val="22"/>
          <w:szCs w:val="22"/>
        </w:rPr>
        <w:t>Etická komise se ve svých postupech řídí Jednacím řádem Etické komise UTB.</w:t>
      </w:r>
    </w:p>
    <w:p w14:paraId="0046EF90" w14:textId="0CD6D7A6" w:rsidR="00167602" w:rsidRPr="00C52F76" w:rsidRDefault="00167602" w:rsidP="00167602">
      <w:pPr>
        <w:tabs>
          <w:tab w:val="left" w:pos="2835"/>
        </w:tabs>
        <w:spacing w:before="120" w:after="120"/>
        <w:ind w:left="426"/>
        <w:jc w:val="both"/>
        <w:rPr>
          <w:rFonts w:asciiTheme="minorHAnsi" w:hAnsiTheme="minorHAnsi" w:cs="Calibri"/>
          <w:color w:val="000000"/>
          <w:sz w:val="22"/>
          <w:szCs w:val="22"/>
        </w:rPr>
      </w:pPr>
      <w:r w:rsidRPr="00C52F76">
        <w:rPr>
          <w:rFonts w:asciiTheme="minorHAnsi" w:hAnsiTheme="minorHAnsi" w:cs="Calibri"/>
          <w:color w:val="000000"/>
          <w:sz w:val="22"/>
          <w:szCs w:val="22"/>
        </w:rPr>
        <w:t>Hlavním předpisem, který zajišťuje naplňování etických principů studentů UTB, je také Disciplinární řád pro studenty U</w:t>
      </w:r>
      <w:r>
        <w:rPr>
          <w:rFonts w:asciiTheme="minorHAnsi" w:hAnsiTheme="minorHAnsi" w:cs="Calibri"/>
          <w:color w:val="000000"/>
          <w:sz w:val="22"/>
          <w:szCs w:val="22"/>
        </w:rPr>
        <w:t>TB</w:t>
      </w:r>
      <w:r w:rsidRPr="00C52F76">
        <w:rPr>
          <w:rFonts w:asciiTheme="minorHAnsi" w:hAnsiTheme="minorHAnsi" w:cs="Calibri"/>
          <w:color w:val="000000"/>
          <w:sz w:val="22"/>
          <w:szCs w:val="22"/>
        </w:rPr>
        <w:t xml:space="preserve">, který upravuje pravidla disciplinárního řízení vůči studentům bakalářských, magisterských </w:t>
      </w:r>
      <w:r>
        <w:rPr>
          <w:rFonts w:asciiTheme="minorHAnsi" w:hAnsiTheme="minorHAnsi" w:cs="Calibri"/>
          <w:color w:val="000000"/>
          <w:sz w:val="22"/>
          <w:szCs w:val="22"/>
        </w:rPr>
        <w:br/>
      </w:r>
      <w:r w:rsidRPr="00C52F76">
        <w:rPr>
          <w:rFonts w:asciiTheme="minorHAnsi" w:hAnsiTheme="minorHAnsi" w:cs="Calibri"/>
          <w:color w:val="000000"/>
          <w:sz w:val="22"/>
          <w:szCs w:val="22"/>
        </w:rPr>
        <w:t>i doktorských studijních programů uskutečňovaných fakultami UTB nebo přímo UTB.</w:t>
      </w:r>
      <w:r w:rsidR="008E2F6B">
        <w:rPr>
          <w:rStyle w:val="Znakapoznpodarou"/>
          <w:rFonts w:asciiTheme="minorHAnsi" w:hAnsiTheme="minorHAnsi" w:cs="Calibri"/>
          <w:color w:val="000000"/>
          <w:sz w:val="22"/>
          <w:szCs w:val="22"/>
        </w:rPr>
        <w:footnoteReference w:id="43"/>
      </w:r>
      <w:r w:rsidRPr="00C52F76">
        <w:rPr>
          <w:rFonts w:asciiTheme="minorHAnsi" w:hAnsiTheme="minorHAnsi" w:cs="Calibri"/>
          <w:color w:val="000000"/>
          <w:sz w:val="22"/>
          <w:szCs w:val="22"/>
        </w:rPr>
        <w:t xml:space="preserve">  Disciplinární řád vymezuje jak disciplinární přestupky, tak i sankce a principy zasedání disciplinárních komisí, které jsou zřízeny na všech fakultách UTB i na UTB. Úkolem komisí je projednávání přestupků, při němž má být zjištěn skutkový stav věci a posouzena míru zavinění. Členy komise součásti a náhradníky jmenuje a odvolává děkan z</w:t>
      </w:r>
      <w:r w:rsidR="00687823">
        <w:rPr>
          <w:rFonts w:asciiTheme="minorHAnsi" w:hAnsiTheme="minorHAnsi" w:cs="Calibri"/>
          <w:color w:val="000000"/>
          <w:sz w:val="22"/>
          <w:szCs w:val="22"/>
        </w:rPr>
        <w:t> </w:t>
      </w:r>
      <w:r w:rsidRPr="00C52F76">
        <w:rPr>
          <w:rFonts w:asciiTheme="minorHAnsi" w:hAnsiTheme="minorHAnsi" w:cs="Calibri"/>
          <w:color w:val="000000"/>
          <w:sz w:val="22"/>
          <w:szCs w:val="22"/>
        </w:rPr>
        <w:t>řad členů akademické obce fakulty po předchozím souhlasu akademického senátu fakulty. Komise fakulty má šest členů, z</w:t>
      </w:r>
      <w:r w:rsidR="00687823">
        <w:rPr>
          <w:rFonts w:asciiTheme="minorHAnsi" w:hAnsiTheme="minorHAnsi" w:cs="Calibri"/>
          <w:color w:val="000000"/>
          <w:sz w:val="22"/>
          <w:szCs w:val="22"/>
        </w:rPr>
        <w:t> </w:t>
      </w:r>
      <w:r w:rsidRPr="00C52F76">
        <w:rPr>
          <w:rFonts w:asciiTheme="minorHAnsi" w:hAnsiTheme="minorHAnsi" w:cs="Calibri"/>
          <w:color w:val="000000"/>
          <w:sz w:val="22"/>
          <w:szCs w:val="22"/>
        </w:rPr>
        <w:t>toho polovinu členů tvoří studenti dané fakulty. Náhradníky jsou jmenováni další dva akademičtí pracovníci a dva studenti. Komise fakulty volí a odvolává ze svých členů předsedu komise fakult.</w:t>
      </w:r>
    </w:p>
    <w:p w14:paraId="3C611984" w14:textId="0745B72A" w:rsidR="00167602" w:rsidRPr="00C52F76" w:rsidRDefault="00167602" w:rsidP="00167602">
      <w:pPr>
        <w:tabs>
          <w:tab w:val="left" w:pos="2835"/>
        </w:tabs>
        <w:spacing w:before="120" w:after="120"/>
        <w:ind w:left="426"/>
        <w:jc w:val="both"/>
        <w:rPr>
          <w:rFonts w:asciiTheme="minorHAnsi" w:hAnsiTheme="minorHAnsi" w:cs="Calibri"/>
          <w:color w:val="000000"/>
          <w:sz w:val="22"/>
          <w:szCs w:val="22"/>
        </w:rPr>
      </w:pPr>
      <w:r w:rsidRPr="00C52F76">
        <w:rPr>
          <w:rFonts w:asciiTheme="minorHAnsi" w:hAnsiTheme="minorHAnsi" w:cs="Calibri"/>
          <w:color w:val="000000"/>
          <w:sz w:val="22"/>
          <w:szCs w:val="22"/>
        </w:rPr>
        <w:t>O neetické jednání studenta jde především v</w:t>
      </w:r>
      <w:r w:rsidR="00687823">
        <w:rPr>
          <w:rFonts w:asciiTheme="minorHAnsi" w:hAnsiTheme="minorHAnsi" w:cs="Calibri"/>
          <w:color w:val="000000"/>
          <w:sz w:val="22"/>
          <w:szCs w:val="22"/>
        </w:rPr>
        <w:t> </w:t>
      </w:r>
      <w:r w:rsidRPr="00C52F76">
        <w:rPr>
          <w:rFonts w:asciiTheme="minorHAnsi" w:hAnsiTheme="minorHAnsi" w:cs="Calibri"/>
          <w:color w:val="000000"/>
          <w:sz w:val="22"/>
          <w:szCs w:val="22"/>
        </w:rPr>
        <w:t>případě plagiátorství při vypracování prací. Povinnost nepoužívat jakoukoliv formu plagiátorství ukládá studentovi Etický kodex UTB (Část IV. odst. 7). Zaviněné porušení této povinnosti stanovené vnitřním předpisem UTB je disciplinárním přestupkem, který projednává disciplinární komise fakulty nebo UTB podle Disciplinárního řádu pro studenty UTB</w:t>
      </w:r>
      <w:r>
        <w:rPr>
          <w:rFonts w:asciiTheme="minorHAnsi" w:hAnsiTheme="minorHAnsi" w:cs="Calibri"/>
          <w:color w:val="000000"/>
          <w:sz w:val="22"/>
          <w:szCs w:val="22"/>
        </w:rPr>
        <w:t>.</w:t>
      </w:r>
      <w:r w:rsidR="00A84DEB">
        <w:rPr>
          <w:rStyle w:val="Znakapoznpodarou"/>
          <w:rFonts w:asciiTheme="minorHAnsi" w:hAnsiTheme="minorHAnsi" w:cs="Calibri"/>
          <w:color w:val="000000"/>
          <w:sz w:val="22"/>
          <w:szCs w:val="22"/>
        </w:rPr>
        <w:footnoteReference w:id="44"/>
      </w:r>
      <w:r w:rsidRPr="00C52F76">
        <w:rPr>
          <w:rFonts w:asciiTheme="minorHAnsi" w:hAnsiTheme="minorHAnsi" w:cs="Calibri"/>
          <w:color w:val="000000"/>
          <w:sz w:val="22"/>
          <w:szCs w:val="22"/>
        </w:rPr>
        <w:t xml:space="preserve"> </w:t>
      </w:r>
    </w:p>
    <w:p w14:paraId="741CAB40" w14:textId="71470092" w:rsidR="00167602" w:rsidRPr="00C52F76" w:rsidRDefault="00167602" w:rsidP="00167602">
      <w:pPr>
        <w:tabs>
          <w:tab w:val="left" w:pos="2835"/>
        </w:tabs>
        <w:spacing w:before="120" w:after="120"/>
        <w:ind w:left="426"/>
        <w:jc w:val="both"/>
        <w:rPr>
          <w:rFonts w:asciiTheme="minorHAnsi" w:hAnsiTheme="minorHAnsi" w:cs="Calibri"/>
          <w:color w:val="000000"/>
          <w:sz w:val="22"/>
          <w:szCs w:val="22"/>
        </w:rPr>
      </w:pPr>
      <w:r w:rsidRPr="00C52F76">
        <w:rPr>
          <w:rFonts w:asciiTheme="minorHAnsi" w:hAnsiTheme="minorHAnsi" w:cs="Calibri"/>
          <w:color w:val="000000"/>
          <w:sz w:val="22"/>
          <w:szCs w:val="22"/>
        </w:rPr>
        <w:t>Pro studenty i vedoucí závěrečných prací je dále závazná směrnice rektora SR/33/2019 Pravidla pro zadávání a zpracování bakalářských, diplomových a rigorózních prací, jejich uložení, zpřístupnění a kontrola původnosti. UTB pro kontrolu původnosti závěrečných prací používá systém Theses.cz. Obecně lze za podezřelou na nepůvodnost (plagiát) považovat práci, pro kterou systém</w:t>
      </w:r>
      <w:r>
        <w:rPr>
          <w:rFonts w:asciiTheme="minorHAnsi" w:hAnsiTheme="minorHAnsi" w:cs="Calibri"/>
          <w:color w:val="000000"/>
          <w:sz w:val="22"/>
          <w:szCs w:val="22"/>
        </w:rPr>
        <w:t xml:space="preserve"> </w:t>
      </w:r>
      <w:r w:rsidRPr="00C52F76">
        <w:rPr>
          <w:rFonts w:asciiTheme="minorHAnsi" w:hAnsiTheme="minorHAnsi" w:cs="Calibri"/>
          <w:color w:val="000000"/>
          <w:sz w:val="22"/>
          <w:szCs w:val="22"/>
        </w:rPr>
        <w:t xml:space="preserve">Theses.cz vykazuje více než 10% shodu. Pro vyhodnocení podezření na nepůvodnost je nutné kvalifikované posouzení vedoucím práce. </w:t>
      </w:r>
      <w:r>
        <w:rPr>
          <w:rFonts w:asciiTheme="minorHAnsi" w:hAnsiTheme="minorHAnsi" w:cs="Calibri"/>
          <w:color w:val="000000"/>
          <w:sz w:val="22"/>
          <w:szCs w:val="22"/>
        </w:rPr>
        <w:br/>
      </w:r>
      <w:r w:rsidRPr="00C52F76">
        <w:rPr>
          <w:rFonts w:asciiTheme="minorHAnsi" w:hAnsiTheme="minorHAnsi" w:cs="Calibri"/>
          <w:color w:val="000000"/>
          <w:sz w:val="22"/>
          <w:szCs w:val="22"/>
        </w:rPr>
        <w:t>V případně podezření na nepůvodnost práce s</w:t>
      </w:r>
      <w:r w:rsidR="00687823">
        <w:rPr>
          <w:rFonts w:asciiTheme="minorHAnsi" w:hAnsiTheme="minorHAnsi" w:cs="Calibri"/>
          <w:color w:val="000000"/>
          <w:sz w:val="22"/>
          <w:szCs w:val="22"/>
        </w:rPr>
        <w:t> </w:t>
      </w:r>
      <w:r w:rsidRPr="00C52F76">
        <w:rPr>
          <w:rFonts w:asciiTheme="minorHAnsi" w:hAnsiTheme="minorHAnsi" w:cs="Calibri"/>
          <w:color w:val="000000"/>
          <w:sz w:val="22"/>
          <w:szCs w:val="22"/>
        </w:rPr>
        <w:t xml:space="preserve">návrhem hodnocení stupněm „F“ jsou vedoucí práce nebo oponent povinni tuto skutečnost oznámit neprodleně děkanovi fakulty, který rozhodne o dalším postupu. </w:t>
      </w:r>
    </w:p>
    <w:p w14:paraId="0AE2BDB9" w14:textId="496D578E" w:rsidR="00167602" w:rsidRDefault="00167602" w:rsidP="00167602">
      <w:pPr>
        <w:tabs>
          <w:tab w:val="left" w:pos="2835"/>
        </w:tabs>
        <w:ind w:left="425"/>
        <w:jc w:val="both"/>
        <w:rPr>
          <w:rFonts w:asciiTheme="minorHAnsi" w:hAnsiTheme="minorHAnsi" w:cs="Calibri"/>
          <w:color w:val="000000"/>
          <w:sz w:val="22"/>
          <w:szCs w:val="22"/>
        </w:rPr>
      </w:pPr>
      <w:r w:rsidRPr="00C52F76">
        <w:rPr>
          <w:rFonts w:asciiTheme="minorHAnsi" w:hAnsiTheme="minorHAnsi" w:cs="Calibri"/>
          <w:color w:val="000000"/>
          <w:sz w:val="22"/>
          <w:szCs w:val="22"/>
        </w:rPr>
        <w:t>UTB disponuje taktéž nástrojem Turnitin. Turnitin je antiplagiátorský systém neboli nástroj pro ověření originality textu. Jeho hlavním účelem je prevence plagiátorství. Systém napomáhá ke zvýšení kvality akademických prací, poskytuje informace a nástroje potřebné k</w:t>
      </w:r>
      <w:r w:rsidR="00687823">
        <w:rPr>
          <w:rFonts w:asciiTheme="minorHAnsi" w:hAnsiTheme="minorHAnsi" w:cs="Calibri"/>
          <w:color w:val="000000"/>
          <w:sz w:val="22"/>
          <w:szCs w:val="22"/>
        </w:rPr>
        <w:t> </w:t>
      </w:r>
      <w:r w:rsidRPr="00C52F76">
        <w:rPr>
          <w:rFonts w:asciiTheme="minorHAnsi" w:hAnsiTheme="minorHAnsi" w:cs="Calibri"/>
          <w:color w:val="000000"/>
          <w:sz w:val="22"/>
          <w:szCs w:val="22"/>
        </w:rPr>
        <w:t>efektivním kontrolám odevzdaných prací. Nástroj porovnává odevzdané práce s</w:t>
      </w:r>
      <w:r w:rsidR="00687823">
        <w:rPr>
          <w:rFonts w:asciiTheme="minorHAnsi" w:hAnsiTheme="minorHAnsi" w:cs="Calibri"/>
          <w:color w:val="000000"/>
          <w:sz w:val="22"/>
          <w:szCs w:val="22"/>
        </w:rPr>
        <w:t> </w:t>
      </w:r>
      <w:r w:rsidRPr="00C52F76">
        <w:rPr>
          <w:rFonts w:asciiTheme="minorHAnsi" w:hAnsiTheme="minorHAnsi" w:cs="Calibri"/>
          <w:color w:val="000000"/>
          <w:sz w:val="22"/>
          <w:szCs w:val="22"/>
        </w:rPr>
        <w:t>velkou databází dokumentů zahrnujících kromě volně dostupných webů také licencované zdroje a repozitáře závěrečných prací. Jedná se o jeden z</w:t>
      </w:r>
      <w:r w:rsidR="00687823">
        <w:rPr>
          <w:rFonts w:asciiTheme="minorHAnsi" w:hAnsiTheme="minorHAnsi" w:cs="Calibri"/>
          <w:color w:val="000000"/>
          <w:sz w:val="22"/>
          <w:szCs w:val="22"/>
        </w:rPr>
        <w:t> </w:t>
      </w:r>
      <w:r w:rsidRPr="00C52F76">
        <w:rPr>
          <w:rFonts w:asciiTheme="minorHAnsi" w:hAnsiTheme="minorHAnsi" w:cs="Calibri"/>
          <w:color w:val="000000"/>
          <w:sz w:val="22"/>
          <w:szCs w:val="22"/>
        </w:rPr>
        <w:t>nejpoužívanějších softwarů na odhalování plagiátů. Kromě on-line verze najdete Turnitin Feedback Studio také jako plugin ve studijním prostředí M</w:t>
      </w:r>
      <w:r>
        <w:rPr>
          <w:rFonts w:asciiTheme="minorHAnsi" w:hAnsiTheme="minorHAnsi" w:cs="Calibri"/>
          <w:color w:val="000000"/>
          <w:sz w:val="22"/>
          <w:szCs w:val="22"/>
        </w:rPr>
        <w:t>o</w:t>
      </w:r>
      <w:r w:rsidRPr="00C52F76">
        <w:rPr>
          <w:rFonts w:asciiTheme="minorHAnsi" w:hAnsiTheme="minorHAnsi" w:cs="Calibri"/>
          <w:color w:val="000000"/>
          <w:sz w:val="22"/>
          <w:szCs w:val="22"/>
        </w:rPr>
        <w:t>odle</w:t>
      </w:r>
      <w:r w:rsidR="006823AD">
        <w:rPr>
          <w:rStyle w:val="Znakapoznpodarou"/>
          <w:rFonts w:asciiTheme="minorHAnsi" w:hAnsiTheme="minorHAnsi" w:cs="Calibri"/>
          <w:color w:val="000000"/>
          <w:sz w:val="22"/>
          <w:szCs w:val="22"/>
        </w:rPr>
        <w:footnoteReference w:id="45"/>
      </w:r>
      <w:r w:rsidRPr="00C52F76">
        <w:rPr>
          <w:rFonts w:asciiTheme="minorHAnsi" w:hAnsiTheme="minorHAnsi" w:cs="Calibri"/>
          <w:color w:val="000000"/>
          <w:sz w:val="22"/>
          <w:szCs w:val="22"/>
        </w:rPr>
        <w:t>, aby mohla probíhat kontrola prací ještě efektivněji. Turnitin je určen jak pro studenty, kteří se s</w:t>
      </w:r>
      <w:r w:rsidR="00687823">
        <w:rPr>
          <w:rFonts w:asciiTheme="minorHAnsi" w:hAnsiTheme="minorHAnsi" w:cs="Calibri"/>
          <w:color w:val="000000"/>
          <w:sz w:val="22"/>
          <w:szCs w:val="22"/>
        </w:rPr>
        <w:t> </w:t>
      </w:r>
      <w:r w:rsidRPr="00C52F76">
        <w:rPr>
          <w:rFonts w:asciiTheme="minorHAnsi" w:hAnsiTheme="minorHAnsi" w:cs="Calibri"/>
          <w:color w:val="000000"/>
          <w:sz w:val="22"/>
          <w:szCs w:val="22"/>
        </w:rPr>
        <w:t>ním mohou setkávat ve výuce či v</w:t>
      </w:r>
      <w:r w:rsidR="00687823">
        <w:rPr>
          <w:rFonts w:asciiTheme="minorHAnsi" w:hAnsiTheme="minorHAnsi" w:cs="Calibri"/>
          <w:color w:val="000000"/>
          <w:sz w:val="22"/>
          <w:szCs w:val="22"/>
        </w:rPr>
        <w:t> </w:t>
      </w:r>
      <w:r w:rsidRPr="00C52F76">
        <w:rPr>
          <w:rFonts w:asciiTheme="minorHAnsi" w:hAnsiTheme="minorHAnsi" w:cs="Calibri"/>
          <w:color w:val="000000"/>
          <w:sz w:val="22"/>
          <w:szCs w:val="22"/>
        </w:rPr>
        <w:t xml:space="preserve">rámci bakalářských a diplomových seminářů, tak pro autory </w:t>
      </w:r>
      <w:r>
        <w:rPr>
          <w:rFonts w:asciiTheme="minorHAnsi" w:hAnsiTheme="minorHAnsi" w:cs="Calibri"/>
          <w:color w:val="000000"/>
          <w:sz w:val="22"/>
          <w:szCs w:val="22"/>
        </w:rPr>
        <w:br/>
      </w:r>
      <w:r w:rsidRPr="00C52F76">
        <w:rPr>
          <w:rFonts w:asciiTheme="minorHAnsi" w:hAnsiTheme="minorHAnsi" w:cs="Calibri"/>
          <w:color w:val="000000"/>
          <w:sz w:val="22"/>
          <w:szCs w:val="22"/>
        </w:rPr>
        <w:t>a akademické pracovníky, kteří chtějí před publikací článku v</w:t>
      </w:r>
      <w:r w:rsidR="00687823">
        <w:rPr>
          <w:rFonts w:asciiTheme="minorHAnsi" w:hAnsiTheme="minorHAnsi" w:cs="Calibri"/>
          <w:color w:val="000000"/>
          <w:sz w:val="22"/>
          <w:szCs w:val="22"/>
        </w:rPr>
        <w:t> </w:t>
      </w:r>
      <w:r w:rsidRPr="00C52F76">
        <w:rPr>
          <w:rFonts w:asciiTheme="minorHAnsi" w:hAnsiTheme="minorHAnsi" w:cs="Calibri"/>
          <w:color w:val="000000"/>
          <w:sz w:val="22"/>
          <w:szCs w:val="22"/>
        </w:rPr>
        <w:t>odborném časopise ověřit jeho originalitu.</w:t>
      </w:r>
    </w:p>
    <w:p w14:paraId="37952545" w14:textId="77777777" w:rsidR="00167602" w:rsidRPr="00C52F76" w:rsidRDefault="00167602" w:rsidP="00167602">
      <w:pPr>
        <w:tabs>
          <w:tab w:val="left" w:pos="2835"/>
        </w:tabs>
        <w:ind w:left="425"/>
        <w:jc w:val="both"/>
        <w:rPr>
          <w:rFonts w:asciiTheme="minorHAnsi" w:hAnsiTheme="minorHAnsi" w:cs="Calibri"/>
          <w:color w:val="000000"/>
          <w:sz w:val="22"/>
          <w:szCs w:val="22"/>
        </w:rPr>
      </w:pPr>
    </w:p>
    <w:p w14:paraId="6FC39158" w14:textId="77777777" w:rsidR="00167602" w:rsidRDefault="00167602" w:rsidP="00167602">
      <w:pPr>
        <w:tabs>
          <w:tab w:val="left" w:pos="2835"/>
        </w:tabs>
        <w:ind w:left="426"/>
        <w:jc w:val="both"/>
        <w:rPr>
          <w:rFonts w:asciiTheme="minorHAnsi" w:hAnsiTheme="minorHAnsi" w:cs="Calibri"/>
          <w:color w:val="000000"/>
          <w:sz w:val="22"/>
          <w:szCs w:val="22"/>
        </w:rPr>
      </w:pPr>
      <w:r w:rsidRPr="00C52F76">
        <w:rPr>
          <w:rFonts w:asciiTheme="minorHAnsi" w:hAnsiTheme="minorHAnsi" w:cs="Calibri"/>
          <w:color w:val="000000"/>
          <w:sz w:val="22"/>
          <w:szCs w:val="22"/>
        </w:rPr>
        <w:t>Konkrétní případy ve sledovaném období (</w:t>
      </w:r>
      <w:r>
        <w:rPr>
          <w:rFonts w:asciiTheme="minorHAnsi" w:hAnsiTheme="minorHAnsi" w:cs="Calibri"/>
          <w:color w:val="000000"/>
          <w:sz w:val="22"/>
          <w:szCs w:val="22"/>
        </w:rPr>
        <w:t>2018</w:t>
      </w:r>
      <w:r w:rsidRPr="00C52F76">
        <w:rPr>
          <w:rFonts w:asciiTheme="minorHAnsi" w:hAnsiTheme="minorHAnsi" w:cs="Calibri"/>
          <w:color w:val="000000"/>
          <w:sz w:val="22"/>
          <w:szCs w:val="22"/>
        </w:rPr>
        <w:t xml:space="preserve">–2022) na </w:t>
      </w:r>
      <w:r>
        <w:rPr>
          <w:rFonts w:asciiTheme="minorHAnsi" w:hAnsiTheme="minorHAnsi" w:cs="Calibri"/>
          <w:color w:val="000000"/>
          <w:sz w:val="22"/>
          <w:szCs w:val="22"/>
        </w:rPr>
        <w:t>FMK:</w:t>
      </w:r>
    </w:p>
    <w:p w14:paraId="3CABCF89" w14:textId="77777777" w:rsidR="00167602" w:rsidRPr="00C52F76" w:rsidRDefault="00167602" w:rsidP="00167602">
      <w:pPr>
        <w:tabs>
          <w:tab w:val="left" w:pos="2835"/>
        </w:tabs>
        <w:ind w:left="426"/>
        <w:jc w:val="both"/>
        <w:rPr>
          <w:rFonts w:asciiTheme="minorHAnsi" w:hAnsiTheme="minorHAnsi" w:cs="Calibri"/>
          <w:color w:val="000000"/>
          <w:sz w:val="22"/>
          <w:szCs w:val="22"/>
        </w:rPr>
      </w:pPr>
    </w:p>
    <w:tbl>
      <w:tblPr>
        <w:tblStyle w:val="Mkatabulky"/>
        <w:tblW w:w="0" w:type="auto"/>
        <w:tblInd w:w="426" w:type="dxa"/>
        <w:tblLook w:val="04A0" w:firstRow="1" w:lastRow="0" w:firstColumn="1" w:lastColumn="0" w:noHBand="0" w:noVBand="1"/>
      </w:tblPr>
      <w:tblGrid>
        <w:gridCol w:w="4786"/>
        <w:gridCol w:w="4701"/>
      </w:tblGrid>
      <w:tr w:rsidR="00167602" w14:paraId="3B9C5273" w14:textId="77777777" w:rsidTr="00280040">
        <w:tc>
          <w:tcPr>
            <w:tcW w:w="4786" w:type="dxa"/>
            <w:shd w:val="clear" w:color="auto" w:fill="DEEAF6" w:themeFill="accent1" w:themeFillTint="33"/>
          </w:tcPr>
          <w:p w14:paraId="26458A45" w14:textId="77777777" w:rsidR="00167602" w:rsidRPr="00280040" w:rsidRDefault="00167602" w:rsidP="00687823">
            <w:pPr>
              <w:tabs>
                <w:tab w:val="left" w:pos="2835"/>
              </w:tabs>
              <w:rPr>
                <w:rFonts w:asciiTheme="minorHAnsi" w:hAnsiTheme="minorHAnsi" w:cs="Calibri"/>
                <w:color w:val="000000"/>
              </w:rPr>
            </w:pPr>
            <w:r w:rsidRPr="00280040">
              <w:rPr>
                <w:rFonts w:asciiTheme="minorHAnsi" w:hAnsiTheme="minorHAnsi" w:cs="Calibri"/>
                <w:color w:val="000000"/>
              </w:rPr>
              <w:t>Počet závěrečných prací, které byly označeny antiplagiátorským systémem jako plagiát</w:t>
            </w:r>
          </w:p>
        </w:tc>
        <w:tc>
          <w:tcPr>
            <w:tcW w:w="4701" w:type="dxa"/>
          </w:tcPr>
          <w:p w14:paraId="54D64831" w14:textId="77777777" w:rsidR="00167602" w:rsidRPr="00280040" w:rsidRDefault="00167602" w:rsidP="005053CD">
            <w:pPr>
              <w:tabs>
                <w:tab w:val="left" w:pos="2835"/>
              </w:tabs>
              <w:jc w:val="both"/>
              <w:rPr>
                <w:rFonts w:asciiTheme="minorHAnsi" w:hAnsiTheme="minorHAnsi" w:cs="Calibri"/>
                <w:color w:val="000000"/>
              </w:rPr>
            </w:pPr>
            <w:r w:rsidRPr="00280040">
              <w:rPr>
                <w:rFonts w:asciiTheme="minorHAnsi" w:hAnsiTheme="minorHAnsi" w:cs="Calibri"/>
                <w:color w:val="000000"/>
              </w:rPr>
              <w:t>96</w:t>
            </w:r>
          </w:p>
        </w:tc>
      </w:tr>
      <w:tr w:rsidR="00167602" w14:paraId="7BD10869" w14:textId="77777777" w:rsidTr="00280040">
        <w:tc>
          <w:tcPr>
            <w:tcW w:w="4786" w:type="dxa"/>
            <w:shd w:val="clear" w:color="auto" w:fill="DEEAF6" w:themeFill="accent1" w:themeFillTint="33"/>
          </w:tcPr>
          <w:p w14:paraId="7713C6AA" w14:textId="77777777" w:rsidR="00167602" w:rsidRPr="00280040" w:rsidRDefault="00167602" w:rsidP="00687823">
            <w:pPr>
              <w:tabs>
                <w:tab w:val="left" w:pos="2835"/>
              </w:tabs>
              <w:rPr>
                <w:rFonts w:asciiTheme="minorHAnsi" w:hAnsiTheme="minorHAnsi" w:cs="Calibri"/>
                <w:color w:val="000000"/>
              </w:rPr>
            </w:pPr>
            <w:r w:rsidRPr="00280040">
              <w:rPr>
                <w:rFonts w:asciiTheme="minorHAnsi" w:hAnsiTheme="minorHAnsi" w:cs="Calibri"/>
                <w:color w:val="000000"/>
              </w:rPr>
              <w:t>Způsob posouzení těchto prací vedoucím práce</w:t>
            </w:r>
          </w:p>
        </w:tc>
        <w:tc>
          <w:tcPr>
            <w:tcW w:w="4701" w:type="dxa"/>
          </w:tcPr>
          <w:p w14:paraId="4CB94D23" w14:textId="0D44044C" w:rsidR="00167602" w:rsidRPr="00280040" w:rsidRDefault="00167602" w:rsidP="005053CD">
            <w:pPr>
              <w:tabs>
                <w:tab w:val="left" w:pos="2835"/>
              </w:tabs>
              <w:jc w:val="both"/>
              <w:rPr>
                <w:rFonts w:asciiTheme="minorHAnsi" w:hAnsiTheme="minorHAnsi" w:cs="Calibri"/>
                <w:color w:val="000000"/>
              </w:rPr>
            </w:pPr>
            <w:r w:rsidRPr="00280040">
              <w:rPr>
                <w:rFonts w:asciiTheme="minorHAnsi" w:hAnsiTheme="minorHAnsi" w:cs="Calibri"/>
                <w:color w:val="000000"/>
              </w:rPr>
              <w:t>Při posuzování původnosti práce vedoucí práce přihlíží v</w:t>
            </w:r>
            <w:r w:rsidR="00687823">
              <w:rPr>
                <w:rFonts w:asciiTheme="minorHAnsi" w:hAnsiTheme="minorHAnsi" w:cs="Calibri"/>
                <w:color w:val="000000"/>
              </w:rPr>
              <w:t> </w:t>
            </w:r>
            <w:r w:rsidRPr="00280040">
              <w:rPr>
                <w:rFonts w:asciiTheme="minorHAnsi" w:hAnsiTheme="minorHAnsi" w:cs="Calibri"/>
                <w:color w:val="000000"/>
              </w:rPr>
              <w:t>prvé řadě k</w:t>
            </w:r>
            <w:r w:rsidR="00687823">
              <w:rPr>
                <w:rFonts w:asciiTheme="minorHAnsi" w:hAnsiTheme="minorHAnsi" w:cs="Calibri"/>
                <w:color w:val="000000"/>
              </w:rPr>
              <w:t> </w:t>
            </w:r>
            <w:r w:rsidRPr="00280040">
              <w:rPr>
                <w:rFonts w:asciiTheme="minorHAnsi" w:hAnsiTheme="minorHAnsi" w:cs="Calibri"/>
                <w:color w:val="000000"/>
              </w:rPr>
              <w:t>tomu, zdali shoda vyhodnocená systémem nevzniká z</w:t>
            </w:r>
            <w:r w:rsidR="00687823">
              <w:rPr>
                <w:rFonts w:asciiTheme="minorHAnsi" w:hAnsiTheme="minorHAnsi" w:cs="Calibri"/>
                <w:color w:val="000000"/>
              </w:rPr>
              <w:t> </w:t>
            </w:r>
            <w:r w:rsidRPr="00280040">
              <w:rPr>
                <w:rFonts w:asciiTheme="minorHAnsi" w:hAnsiTheme="minorHAnsi" w:cs="Calibri"/>
                <w:color w:val="000000"/>
              </w:rPr>
              <w:t>důvodu podobnosti práce s</w:t>
            </w:r>
            <w:r w:rsidR="00687823">
              <w:rPr>
                <w:rFonts w:asciiTheme="minorHAnsi" w:hAnsiTheme="minorHAnsi" w:cs="Calibri"/>
                <w:color w:val="000000"/>
              </w:rPr>
              <w:t> </w:t>
            </w:r>
            <w:r w:rsidRPr="00280040">
              <w:rPr>
                <w:rFonts w:asciiTheme="minorHAnsi" w:hAnsiTheme="minorHAnsi" w:cs="Calibri"/>
                <w:color w:val="000000"/>
              </w:rPr>
              <w:t xml:space="preserve">dříve nahranými verzemi textu, standardní šablonou kvalifikačních textů </w:t>
            </w:r>
            <w:r w:rsidRPr="00280040">
              <w:rPr>
                <w:rFonts w:asciiTheme="minorHAnsi" w:hAnsiTheme="minorHAnsi" w:cs="Calibri"/>
                <w:color w:val="000000"/>
              </w:rPr>
              <w:lastRenderedPageBreak/>
              <w:t>univerzity, popř. jiných důvodů, které nelze klasifikovat jako plagiátorství. Sporné případy jsou konzultovány s</w:t>
            </w:r>
            <w:r w:rsidR="00687823">
              <w:rPr>
                <w:rFonts w:asciiTheme="minorHAnsi" w:hAnsiTheme="minorHAnsi" w:cs="Calibri"/>
                <w:color w:val="000000"/>
              </w:rPr>
              <w:t> </w:t>
            </w:r>
            <w:r w:rsidRPr="00280040">
              <w:rPr>
                <w:rFonts w:asciiTheme="minorHAnsi" w:hAnsiTheme="minorHAnsi" w:cs="Calibri"/>
                <w:color w:val="000000"/>
              </w:rPr>
              <w:t>proděkanem pro studium a celoživotní vzdělávání. V</w:t>
            </w:r>
            <w:r w:rsidR="00687823">
              <w:rPr>
                <w:rFonts w:asciiTheme="minorHAnsi" w:hAnsiTheme="minorHAnsi" w:cs="Calibri"/>
                <w:color w:val="000000"/>
              </w:rPr>
              <w:t> </w:t>
            </w:r>
            <w:r w:rsidRPr="00280040">
              <w:rPr>
                <w:rFonts w:asciiTheme="minorHAnsi" w:hAnsiTheme="minorHAnsi" w:cs="Calibri"/>
                <w:color w:val="000000"/>
              </w:rPr>
              <w:t>průběhu posledních pěti let na FMK nebylo konstatováno, že by některá z</w:t>
            </w:r>
            <w:r w:rsidR="00687823">
              <w:rPr>
                <w:rFonts w:asciiTheme="minorHAnsi" w:hAnsiTheme="minorHAnsi" w:cs="Calibri"/>
                <w:color w:val="000000"/>
              </w:rPr>
              <w:t> </w:t>
            </w:r>
            <w:r w:rsidRPr="00280040">
              <w:rPr>
                <w:rFonts w:asciiTheme="minorHAnsi" w:hAnsiTheme="minorHAnsi" w:cs="Calibri"/>
                <w:color w:val="000000"/>
              </w:rPr>
              <w:t xml:space="preserve">prací, u které systém identifikoval shodu nad 10 %, byla plagiátem.   </w:t>
            </w:r>
          </w:p>
        </w:tc>
      </w:tr>
      <w:tr w:rsidR="00167602" w14:paraId="24A54AA3" w14:textId="77777777" w:rsidTr="00280040">
        <w:tc>
          <w:tcPr>
            <w:tcW w:w="4786" w:type="dxa"/>
            <w:shd w:val="clear" w:color="auto" w:fill="DEEAF6" w:themeFill="accent1" w:themeFillTint="33"/>
          </w:tcPr>
          <w:p w14:paraId="1D3C960A" w14:textId="149CDD2F" w:rsidR="00167602" w:rsidRPr="00280040" w:rsidRDefault="00167602" w:rsidP="00687823">
            <w:pPr>
              <w:tabs>
                <w:tab w:val="left" w:pos="2835"/>
              </w:tabs>
              <w:rPr>
                <w:rFonts w:asciiTheme="minorHAnsi" w:hAnsiTheme="minorHAnsi" w:cs="Calibri"/>
                <w:color w:val="000000"/>
              </w:rPr>
            </w:pPr>
            <w:r w:rsidRPr="00280040">
              <w:rPr>
                <w:rFonts w:asciiTheme="minorHAnsi" w:hAnsiTheme="minorHAnsi" w:cs="Calibri"/>
                <w:color w:val="000000"/>
              </w:rPr>
              <w:lastRenderedPageBreak/>
              <w:t>Rozhodnutí děkana o dalším postupu v</w:t>
            </w:r>
            <w:r w:rsidR="00687823">
              <w:rPr>
                <w:rFonts w:asciiTheme="minorHAnsi" w:hAnsiTheme="minorHAnsi" w:cs="Calibri"/>
                <w:color w:val="000000"/>
              </w:rPr>
              <w:t> </w:t>
            </w:r>
            <w:r w:rsidRPr="00280040">
              <w:rPr>
                <w:rFonts w:asciiTheme="minorHAnsi" w:hAnsiTheme="minorHAnsi" w:cs="Calibri"/>
                <w:color w:val="000000"/>
              </w:rPr>
              <w:t>případě, že práce byla uznána jako plagiát</w:t>
            </w:r>
          </w:p>
        </w:tc>
        <w:tc>
          <w:tcPr>
            <w:tcW w:w="4701" w:type="dxa"/>
          </w:tcPr>
          <w:p w14:paraId="3854B4B5" w14:textId="77777777" w:rsidR="00167602" w:rsidRPr="00280040" w:rsidRDefault="00167602" w:rsidP="005053CD">
            <w:pPr>
              <w:tabs>
                <w:tab w:val="left" w:pos="2835"/>
              </w:tabs>
              <w:jc w:val="both"/>
              <w:rPr>
                <w:rFonts w:asciiTheme="minorHAnsi" w:hAnsiTheme="minorHAnsi" w:cs="Calibri"/>
                <w:color w:val="000000"/>
              </w:rPr>
            </w:pPr>
            <w:r w:rsidRPr="00280040">
              <w:rPr>
                <w:rFonts w:asciiTheme="minorHAnsi" w:hAnsiTheme="minorHAnsi" w:cs="Calibri"/>
                <w:color w:val="000000"/>
              </w:rPr>
              <w:t>Žádná práce nebyla uznána plagiátem.</w:t>
            </w:r>
          </w:p>
        </w:tc>
      </w:tr>
      <w:tr w:rsidR="00167602" w14:paraId="40638C45" w14:textId="77777777" w:rsidTr="00280040">
        <w:tc>
          <w:tcPr>
            <w:tcW w:w="4786" w:type="dxa"/>
            <w:shd w:val="clear" w:color="auto" w:fill="DEEAF6" w:themeFill="accent1" w:themeFillTint="33"/>
          </w:tcPr>
          <w:p w14:paraId="742D229B" w14:textId="77777777" w:rsidR="00167602" w:rsidRPr="00280040" w:rsidRDefault="00167602" w:rsidP="00687823">
            <w:pPr>
              <w:tabs>
                <w:tab w:val="left" w:pos="2835"/>
              </w:tabs>
              <w:rPr>
                <w:rFonts w:asciiTheme="minorHAnsi" w:hAnsiTheme="minorHAnsi" w:cs="Calibri"/>
                <w:color w:val="000000"/>
              </w:rPr>
            </w:pPr>
            <w:r w:rsidRPr="00280040">
              <w:rPr>
                <w:rFonts w:asciiTheme="minorHAnsi" w:hAnsiTheme="minorHAnsi" w:cs="Calibri"/>
                <w:color w:val="000000"/>
              </w:rPr>
              <w:t>Počet zahájených disciplinárních řízení</w:t>
            </w:r>
          </w:p>
        </w:tc>
        <w:tc>
          <w:tcPr>
            <w:tcW w:w="4701" w:type="dxa"/>
          </w:tcPr>
          <w:p w14:paraId="02959AE2" w14:textId="77777777" w:rsidR="00167602" w:rsidRPr="00280040" w:rsidRDefault="00167602" w:rsidP="005053CD">
            <w:pPr>
              <w:tabs>
                <w:tab w:val="left" w:pos="2835"/>
              </w:tabs>
              <w:jc w:val="both"/>
              <w:rPr>
                <w:rFonts w:asciiTheme="minorHAnsi" w:hAnsiTheme="minorHAnsi" w:cs="Calibri"/>
                <w:color w:val="000000"/>
              </w:rPr>
            </w:pPr>
            <w:r w:rsidRPr="00280040">
              <w:rPr>
                <w:rFonts w:asciiTheme="minorHAnsi" w:hAnsiTheme="minorHAnsi" w:cs="Calibri"/>
                <w:color w:val="000000"/>
              </w:rPr>
              <w:t>0</w:t>
            </w:r>
          </w:p>
        </w:tc>
      </w:tr>
      <w:tr w:rsidR="00167602" w14:paraId="3BED3D4F" w14:textId="77777777" w:rsidTr="00280040">
        <w:tc>
          <w:tcPr>
            <w:tcW w:w="4786" w:type="dxa"/>
            <w:shd w:val="clear" w:color="auto" w:fill="DEEAF6" w:themeFill="accent1" w:themeFillTint="33"/>
          </w:tcPr>
          <w:p w14:paraId="46090770" w14:textId="77777777" w:rsidR="00167602" w:rsidRPr="00280040" w:rsidRDefault="00167602" w:rsidP="00687823">
            <w:pPr>
              <w:tabs>
                <w:tab w:val="left" w:pos="2835"/>
              </w:tabs>
              <w:rPr>
                <w:rFonts w:asciiTheme="minorHAnsi" w:hAnsiTheme="minorHAnsi" w:cs="Calibri"/>
                <w:color w:val="000000"/>
              </w:rPr>
            </w:pPr>
            <w:r w:rsidRPr="00280040">
              <w:rPr>
                <w:rFonts w:asciiTheme="minorHAnsi" w:hAnsiTheme="minorHAnsi" w:cs="Calibri"/>
                <w:color w:val="000000"/>
              </w:rPr>
              <w:t>Rozhodnutí o disciplinárním řízení a případně uložený správní trest</w:t>
            </w:r>
          </w:p>
        </w:tc>
        <w:tc>
          <w:tcPr>
            <w:tcW w:w="4701" w:type="dxa"/>
          </w:tcPr>
          <w:p w14:paraId="636F3265" w14:textId="77777777" w:rsidR="00167602" w:rsidRPr="00280040" w:rsidRDefault="00167602" w:rsidP="005053CD">
            <w:pPr>
              <w:tabs>
                <w:tab w:val="left" w:pos="2835"/>
              </w:tabs>
              <w:jc w:val="both"/>
              <w:rPr>
                <w:rFonts w:asciiTheme="minorHAnsi" w:hAnsiTheme="minorHAnsi" w:cs="Calibri"/>
                <w:color w:val="000000"/>
              </w:rPr>
            </w:pPr>
            <w:r w:rsidRPr="00280040">
              <w:rPr>
                <w:rFonts w:asciiTheme="minorHAnsi" w:hAnsiTheme="minorHAnsi" w:cs="Calibri"/>
                <w:color w:val="000000"/>
              </w:rPr>
              <w:t>-</w:t>
            </w:r>
          </w:p>
        </w:tc>
      </w:tr>
      <w:tr w:rsidR="00167602" w14:paraId="54A079E5" w14:textId="77777777" w:rsidTr="00280040">
        <w:tc>
          <w:tcPr>
            <w:tcW w:w="4786" w:type="dxa"/>
            <w:shd w:val="clear" w:color="auto" w:fill="DEEAF6" w:themeFill="accent1" w:themeFillTint="33"/>
          </w:tcPr>
          <w:p w14:paraId="1755D9C4" w14:textId="291C8B04" w:rsidR="00167602" w:rsidRPr="00280040" w:rsidRDefault="00167602" w:rsidP="00687823">
            <w:pPr>
              <w:tabs>
                <w:tab w:val="left" w:pos="2835"/>
              </w:tabs>
              <w:rPr>
                <w:rFonts w:asciiTheme="minorHAnsi" w:hAnsiTheme="minorHAnsi" w:cs="Calibri"/>
                <w:color w:val="000000"/>
              </w:rPr>
            </w:pPr>
            <w:r w:rsidRPr="00280040">
              <w:rPr>
                <w:rFonts w:asciiTheme="minorHAnsi" w:hAnsiTheme="minorHAnsi" w:cs="Calibri"/>
                <w:color w:val="000000"/>
              </w:rPr>
              <w:t>Navržené opatření (např. změny v</w:t>
            </w:r>
            <w:r w:rsidR="00687823">
              <w:rPr>
                <w:rFonts w:asciiTheme="minorHAnsi" w:hAnsiTheme="minorHAnsi" w:cs="Calibri"/>
                <w:color w:val="000000"/>
              </w:rPr>
              <w:t> </w:t>
            </w:r>
            <w:r w:rsidRPr="00280040">
              <w:rPr>
                <w:rFonts w:asciiTheme="minorHAnsi" w:hAnsiTheme="minorHAnsi" w:cs="Calibri"/>
                <w:color w:val="000000"/>
              </w:rPr>
              <w:t>systému vedení závěrečných prací a jejich kontroly) v</w:t>
            </w:r>
            <w:r w:rsidR="00687823">
              <w:rPr>
                <w:rFonts w:asciiTheme="minorHAnsi" w:hAnsiTheme="minorHAnsi" w:cs="Calibri"/>
                <w:color w:val="000000"/>
              </w:rPr>
              <w:t> </w:t>
            </w:r>
            <w:r w:rsidRPr="00280040">
              <w:rPr>
                <w:rFonts w:asciiTheme="minorHAnsi" w:hAnsiTheme="minorHAnsi" w:cs="Calibri"/>
                <w:color w:val="000000"/>
              </w:rPr>
              <w:t>případě zjištění nepůvodnosti prací</w:t>
            </w:r>
          </w:p>
        </w:tc>
        <w:tc>
          <w:tcPr>
            <w:tcW w:w="4701" w:type="dxa"/>
          </w:tcPr>
          <w:p w14:paraId="538FF46A" w14:textId="77777777" w:rsidR="00167602" w:rsidRPr="00280040" w:rsidRDefault="00167602" w:rsidP="005053CD">
            <w:pPr>
              <w:tabs>
                <w:tab w:val="left" w:pos="2835"/>
              </w:tabs>
              <w:jc w:val="both"/>
              <w:rPr>
                <w:rFonts w:asciiTheme="minorHAnsi" w:hAnsiTheme="minorHAnsi" w:cs="Calibri"/>
                <w:color w:val="000000"/>
              </w:rPr>
            </w:pPr>
            <w:r w:rsidRPr="00280040">
              <w:rPr>
                <w:rFonts w:asciiTheme="minorHAnsi" w:hAnsiTheme="minorHAnsi" w:cs="Calibri"/>
                <w:color w:val="000000"/>
              </w:rPr>
              <w:t>-</w:t>
            </w:r>
          </w:p>
        </w:tc>
      </w:tr>
    </w:tbl>
    <w:p w14:paraId="54EE9272" w14:textId="77777777" w:rsidR="00687823" w:rsidRDefault="00687823" w:rsidP="00167602">
      <w:pPr>
        <w:tabs>
          <w:tab w:val="left" w:pos="2835"/>
        </w:tabs>
        <w:spacing w:before="120" w:after="120"/>
        <w:ind w:left="426"/>
        <w:jc w:val="both"/>
        <w:rPr>
          <w:rFonts w:asciiTheme="minorHAnsi" w:hAnsiTheme="minorHAnsi" w:cs="Calibri"/>
          <w:b/>
          <w:bCs/>
          <w:color w:val="000000"/>
          <w:sz w:val="22"/>
          <w:szCs w:val="22"/>
        </w:rPr>
      </w:pPr>
    </w:p>
    <w:p w14:paraId="2B713BE8" w14:textId="35994B68" w:rsidR="00167602" w:rsidRPr="008C3FB3" w:rsidRDefault="00167602" w:rsidP="00167602">
      <w:pPr>
        <w:tabs>
          <w:tab w:val="left" w:pos="2835"/>
        </w:tabs>
        <w:spacing w:before="120" w:after="120"/>
        <w:ind w:left="426"/>
        <w:jc w:val="both"/>
        <w:rPr>
          <w:rFonts w:asciiTheme="minorHAnsi" w:hAnsiTheme="minorHAnsi" w:cs="Calibri"/>
          <w:b/>
          <w:bCs/>
          <w:color w:val="000000"/>
          <w:sz w:val="22"/>
          <w:szCs w:val="22"/>
        </w:rPr>
      </w:pPr>
      <w:r w:rsidRPr="008C3FB3">
        <w:rPr>
          <w:rFonts w:asciiTheme="minorHAnsi" w:hAnsiTheme="minorHAnsi" w:cs="Calibri"/>
          <w:b/>
          <w:bCs/>
          <w:color w:val="000000"/>
          <w:sz w:val="22"/>
          <w:szCs w:val="22"/>
        </w:rPr>
        <w:t>Opatření k ochraně duševního vlastnictví</w:t>
      </w:r>
    </w:p>
    <w:p w14:paraId="3213F478" w14:textId="77777777" w:rsidR="00167602" w:rsidRPr="00C52F76" w:rsidRDefault="00167602" w:rsidP="00167602">
      <w:pPr>
        <w:tabs>
          <w:tab w:val="left" w:pos="2835"/>
        </w:tabs>
        <w:spacing w:before="120" w:after="120"/>
        <w:ind w:left="426"/>
        <w:jc w:val="both"/>
        <w:rPr>
          <w:rFonts w:asciiTheme="minorHAnsi" w:hAnsiTheme="minorHAnsi" w:cs="Calibri"/>
          <w:color w:val="000000"/>
          <w:sz w:val="22"/>
          <w:szCs w:val="22"/>
        </w:rPr>
      </w:pPr>
      <w:r w:rsidRPr="00C52F76">
        <w:rPr>
          <w:rFonts w:asciiTheme="minorHAnsi" w:hAnsiTheme="minorHAnsi" w:cs="Calibri"/>
          <w:color w:val="000000"/>
          <w:sz w:val="22"/>
          <w:szCs w:val="22"/>
        </w:rPr>
        <w:t xml:space="preserve">UTB zajišťuje ochranu duševního vlastnictví prostřednictvím Centra transferu technologií (CTT), které bylo zřízeno k 1. 1. 2008 jako specializované pracoviště pro spolupráci s aplikační sférou a transfer výsledků vědy a výzkumu, a které je organizačně začleněno v organizační struktuře Univerzitního institutu UTB. CTT zajišťuje ochranu duševního vlastnictví k výsledkům vědy a výzkumu, které vnikly na součástech UTB </w:t>
      </w:r>
      <w:r>
        <w:rPr>
          <w:rFonts w:asciiTheme="minorHAnsi" w:hAnsiTheme="minorHAnsi" w:cs="Calibri"/>
          <w:color w:val="000000"/>
          <w:sz w:val="22"/>
          <w:szCs w:val="22"/>
        </w:rPr>
        <w:br/>
      </w:r>
      <w:r w:rsidRPr="00C52F76">
        <w:rPr>
          <w:rFonts w:asciiTheme="minorHAnsi" w:hAnsiTheme="minorHAnsi" w:cs="Calibri"/>
          <w:color w:val="000000"/>
          <w:sz w:val="22"/>
          <w:szCs w:val="22"/>
        </w:rPr>
        <w:t>a zabezpečuje transfer výstupů z aplikovaného výzkumu a výsledků tvůrčích činností UTB. CTT zajišťuje průmyslově právní ochranu výsledků výzkumu, vývoje a inovací napříč univerzitou a významně spolupracuje při jejich přenosu do praxe. Propojuje výzkumné týmy UTB se zástupci aplikační sféry a nabízí poradenské a konzultantské služby i pro soukromý sektor. CTT se podílí na zajišťování finanční podpory strategických úkolů a zabezpečuje sledování a udržování ochranných práv k duševnímu vlastnictví UTB v platnosti. Navrhuje mechanismy vedoucí ke zvyšování stability, transparentnosti a efektivnosti financování a rozvíjí systém vedoucí ke stabilnímu, transparentnímu a efektivnímu financování CTT.</w:t>
      </w:r>
    </w:p>
    <w:p w14:paraId="42967A7B" w14:textId="77777777" w:rsidR="00167602" w:rsidRDefault="00167602" w:rsidP="00167602">
      <w:pPr>
        <w:tabs>
          <w:tab w:val="left" w:pos="2835"/>
        </w:tabs>
        <w:ind w:left="425"/>
        <w:jc w:val="both"/>
        <w:rPr>
          <w:rFonts w:asciiTheme="minorHAnsi" w:hAnsiTheme="minorHAnsi" w:cs="Calibri"/>
          <w:color w:val="000000"/>
          <w:sz w:val="22"/>
          <w:szCs w:val="22"/>
        </w:rPr>
      </w:pPr>
      <w:r w:rsidRPr="00C52F76">
        <w:rPr>
          <w:rFonts w:asciiTheme="minorHAnsi" w:hAnsiTheme="minorHAnsi" w:cs="Calibri"/>
          <w:color w:val="000000"/>
          <w:sz w:val="22"/>
          <w:szCs w:val="22"/>
        </w:rPr>
        <w:t>Portfolio duševního vlastnictví je na UTB budováno dle Směrnice rektora SR/34/2019 Uplatnění a ochrana práv duševního vlastnictví vznikajícího v souvislosti s tvůrčí činností zaměstnanců a studentů UTB. Rozdělení výnosů z komercializace předepisuje Interní fond na podporu inovačních činností a je uvedeno ve Směrnicích rektora SR/19/2015 a SR/27/2019. Strategie pro komercializaci je dána Směrnicí rektora SR/26/2019 Postup a pravidla pro komercializaci výsledků na UTB.</w:t>
      </w:r>
    </w:p>
    <w:p w14:paraId="21E5A730" w14:textId="77777777" w:rsidR="00167602" w:rsidRPr="00C52F76" w:rsidRDefault="00167602" w:rsidP="00167602">
      <w:pPr>
        <w:tabs>
          <w:tab w:val="left" w:pos="2835"/>
        </w:tabs>
        <w:ind w:left="425"/>
        <w:jc w:val="both"/>
        <w:rPr>
          <w:rFonts w:asciiTheme="minorHAnsi" w:hAnsiTheme="minorHAnsi" w:cs="Calibri"/>
          <w:color w:val="000000"/>
          <w:sz w:val="22"/>
          <w:szCs w:val="22"/>
        </w:rPr>
      </w:pPr>
    </w:p>
    <w:p w14:paraId="024BA280" w14:textId="77777777" w:rsidR="00167602" w:rsidRPr="00C03924" w:rsidRDefault="00167602" w:rsidP="00167602">
      <w:pPr>
        <w:tabs>
          <w:tab w:val="left" w:pos="2835"/>
        </w:tabs>
        <w:ind w:left="426"/>
        <w:jc w:val="both"/>
        <w:rPr>
          <w:rFonts w:asciiTheme="minorHAnsi" w:hAnsiTheme="minorHAnsi" w:cs="Calibri"/>
          <w:b/>
          <w:bCs/>
          <w:i/>
          <w:iCs/>
          <w:color w:val="000000"/>
          <w:sz w:val="22"/>
          <w:szCs w:val="22"/>
        </w:rPr>
      </w:pPr>
      <w:r w:rsidRPr="00C03924">
        <w:rPr>
          <w:rFonts w:asciiTheme="minorHAnsi" w:hAnsiTheme="minorHAnsi" w:cs="Calibri"/>
          <w:b/>
          <w:bCs/>
          <w:i/>
          <w:iCs/>
          <w:color w:val="000000"/>
          <w:sz w:val="22"/>
          <w:szCs w:val="22"/>
        </w:rPr>
        <w:t>Postup řízení o nabídkách předmětů průmyslového vlastnictví k zajištění ochrany duševního vlastnictví dle SR/34/2019:</w:t>
      </w:r>
    </w:p>
    <w:p w14:paraId="2AA5B59C" w14:textId="77777777" w:rsidR="00167602" w:rsidRPr="00C52F76" w:rsidRDefault="00167602" w:rsidP="00167602">
      <w:pPr>
        <w:tabs>
          <w:tab w:val="left" w:pos="2835"/>
        </w:tabs>
        <w:spacing w:before="120" w:after="120"/>
        <w:ind w:left="426"/>
        <w:jc w:val="both"/>
        <w:rPr>
          <w:rFonts w:asciiTheme="minorHAnsi" w:hAnsiTheme="minorHAnsi" w:cs="Calibri"/>
          <w:color w:val="000000"/>
          <w:sz w:val="22"/>
          <w:szCs w:val="22"/>
        </w:rPr>
      </w:pPr>
      <w:r w:rsidRPr="00C52F76">
        <w:rPr>
          <w:rFonts w:asciiTheme="minorHAnsi" w:hAnsiTheme="minorHAnsi" w:cs="Calibri"/>
          <w:color w:val="000000"/>
          <w:sz w:val="22"/>
          <w:szCs w:val="22"/>
        </w:rPr>
        <w:t>(1) CTT vede Deník Nabídek předmětů průmyslového vlastnictví, do kterého se zapisují pod pořadovými čísly běžného roku Nabídky předmětů průmyslového vlastnictví vytvořených zaměstnanci UTB.</w:t>
      </w:r>
    </w:p>
    <w:p w14:paraId="3234E27D" w14:textId="77777777" w:rsidR="00167602" w:rsidRPr="00C52F76" w:rsidRDefault="00167602" w:rsidP="00167602">
      <w:pPr>
        <w:tabs>
          <w:tab w:val="left" w:pos="2835"/>
        </w:tabs>
        <w:spacing w:before="120" w:after="120"/>
        <w:ind w:left="426"/>
        <w:jc w:val="both"/>
        <w:rPr>
          <w:rFonts w:asciiTheme="minorHAnsi" w:hAnsiTheme="minorHAnsi" w:cs="Calibri"/>
          <w:color w:val="000000"/>
          <w:sz w:val="22"/>
          <w:szCs w:val="22"/>
        </w:rPr>
      </w:pPr>
      <w:r w:rsidRPr="00C52F76">
        <w:rPr>
          <w:rFonts w:asciiTheme="minorHAnsi" w:hAnsiTheme="minorHAnsi" w:cs="Calibri"/>
          <w:color w:val="000000"/>
          <w:sz w:val="22"/>
          <w:szCs w:val="22"/>
        </w:rPr>
        <w:t xml:space="preserve">(2) Na základě Nabídky zaměstnanec CTT posoudí věcnou způsobilost předmětu Nabídky k průmyslově právní ochraně ve lhůtě 30 kalendářních dnů ode dne jejího obdržení. </w:t>
      </w:r>
    </w:p>
    <w:p w14:paraId="31E1A476" w14:textId="77777777" w:rsidR="00167602" w:rsidRPr="00C52F76" w:rsidRDefault="00167602" w:rsidP="00167602">
      <w:pPr>
        <w:tabs>
          <w:tab w:val="left" w:pos="2835"/>
        </w:tabs>
        <w:spacing w:before="120" w:after="120"/>
        <w:ind w:left="426"/>
        <w:jc w:val="both"/>
        <w:rPr>
          <w:rFonts w:asciiTheme="minorHAnsi" w:hAnsiTheme="minorHAnsi" w:cs="Calibri"/>
          <w:color w:val="000000"/>
          <w:sz w:val="22"/>
          <w:szCs w:val="22"/>
        </w:rPr>
      </w:pPr>
      <w:r w:rsidRPr="00C52F76">
        <w:rPr>
          <w:rFonts w:asciiTheme="minorHAnsi" w:hAnsiTheme="minorHAnsi" w:cs="Calibri"/>
          <w:color w:val="000000"/>
          <w:sz w:val="22"/>
          <w:szCs w:val="22"/>
        </w:rPr>
        <w:t xml:space="preserve">(3) V případě, že Nabídka splňuje podmínky pro podání přihlášky předmětu průmyslového vlastnictví </w:t>
      </w:r>
      <w:r>
        <w:rPr>
          <w:rFonts w:asciiTheme="minorHAnsi" w:hAnsiTheme="minorHAnsi" w:cs="Calibri"/>
          <w:color w:val="000000"/>
          <w:sz w:val="22"/>
          <w:szCs w:val="22"/>
        </w:rPr>
        <w:br/>
      </w:r>
      <w:r w:rsidRPr="00C52F76">
        <w:rPr>
          <w:rFonts w:asciiTheme="minorHAnsi" w:hAnsiTheme="minorHAnsi" w:cs="Calibri"/>
          <w:color w:val="000000"/>
          <w:sz w:val="22"/>
          <w:szCs w:val="22"/>
        </w:rPr>
        <w:t xml:space="preserve">k právní ochraně, předá CTT Nabídku a posouzení způsobilosti daného řešení k průmyslově právní ochraně rektorovi UTB nebo jím pověřené osobě. </w:t>
      </w:r>
    </w:p>
    <w:p w14:paraId="386F0E8C" w14:textId="77777777" w:rsidR="00167602" w:rsidRPr="00C52F76" w:rsidRDefault="00167602" w:rsidP="00167602">
      <w:pPr>
        <w:tabs>
          <w:tab w:val="left" w:pos="2835"/>
        </w:tabs>
        <w:spacing w:before="120" w:after="120"/>
        <w:ind w:left="426"/>
        <w:jc w:val="both"/>
        <w:rPr>
          <w:rFonts w:asciiTheme="minorHAnsi" w:hAnsiTheme="minorHAnsi" w:cs="Calibri"/>
          <w:color w:val="000000"/>
          <w:sz w:val="22"/>
          <w:szCs w:val="22"/>
        </w:rPr>
      </w:pPr>
      <w:r w:rsidRPr="00C52F76">
        <w:rPr>
          <w:rFonts w:asciiTheme="minorHAnsi" w:hAnsiTheme="minorHAnsi" w:cs="Calibri"/>
          <w:color w:val="000000"/>
          <w:sz w:val="22"/>
          <w:szCs w:val="22"/>
        </w:rPr>
        <w:t xml:space="preserve">(4) Rektor UTB nebo jím pověřená osoba v součinnosti s pracovištěm původce/původců zhodnotí podíl případného překročení pracovních úkolů a povinností původce/původců. Rektor UTB nebo jím pověřená osoba do 14 dnů rozhodne, zda UTB uplatní své právo na příslušný předmět průmyslového vlastnictví podáním přihlášky na Úřad průmyslového vlastnictví ČR nebo utajením. </w:t>
      </w:r>
    </w:p>
    <w:p w14:paraId="178DD5DF" w14:textId="77777777" w:rsidR="00167602" w:rsidRPr="00C52F76" w:rsidRDefault="00167602" w:rsidP="00167602">
      <w:pPr>
        <w:tabs>
          <w:tab w:val="left" w:pos="2835"/>
        </w:tabs>
        <w:spacing w:before="120" w:after="120"/>
        <w:ind w:left="426"/>
        <w:jc w:val="both"/>
        <w:rPr>
          <w:rFonts w:asciiTheme="minorHAnsi" w:hAnsiTheme="minorHAnsi" w:cs="Calibri"/>
          <w:color w:val="000000"/>
          <w:sz w:val="22"/>
          <w:szCs w:val="22"/>
        </w:rPr>
      </w:pPr>
      <w:r w:rsidRPr="00C52F76">
        <w:rPr>
          <w:rFonts w:asciiTheme="minorHAnsi" w:hAnsiTheme="minorHAnsi" w:cs="Calibri"/>
          <w:color w:val="000000"/>
          <w:sz w:val="22"/>
          <w:szCs w:val="22"/>
        </w:rPr>
        <w:t xml:space="preserve">(5) Rektor UTB nebo jím pověřená osoba sdělí své rozhodnutí CTT. Ten o tomto rozhodnutí k předmětu průmyslového vlastnictví UTB neprodleně, nejpozději do 3 dnů, vyrozumí původce. </w:t>
      </w:r>
    </w:p>
    <w:p w14:paraId="37528AA7" w14:textId="77777777" w:rsidR="00167602" w:rsidRPr="00C52F76" w:rsidRDefault="00167602" w:rsidP="00167602">
      <w:pPr>
        <w:tabs>
          <w:tab w:val="left" w:pos="2835"/>
        </w:tabs>
        <w:spacing w:before="120" w:after="120"/>
        <w:ind w:left="426"/>
        <w:jc w:val="both"/>
        <w:rPr>
          <w:rFonts w:asciiTheme="minorHAnsi" w:hAnsiTheme="minorHAnsi" w:cs="Calibri"/>
          <w:color w:val="000000"/>
          <w:sz w:val="22"/>
          <w:szCs w:val="22"/>
        </w:rPr>
      </w:pPr>
      <w:r w:rsidRPr="00C52F76">
        <w:rPr>
          <w:rFonts w:asciiTheme="minorHAnsi" w:hAnsiTheme="minorHAnsi" w:cs="Calibri"/>
          <w:color w:val="000000"/>
          <w:sz w:val="22"/>
          <w:szCs w:val="22"/>
        </w:rPr>
        <w:lastRenderedPageBreak/>
        <w:t xml:space="preserve">(6) V případě uplatnění práva na předmět průmyslového vlastnictví ze strany UTB bude s původcem sepsán dokument Ujednání o uplatnění práva na předmět průmyslového vlastnictví a dohoda o odměně za uplatnění práva na předmět průmyslového vlastnictví. Za UTB dohodu s původcem uzavírá rektor UTB nebo rektorem pověřená osoba. </w:t>
      </w:r>
    </w:p>
    <w:p w14:paraId="749DFCCF" w14:textId="77777777" w:rsidR="00167602" w:rsidRPr="00C52F76" w:rsidRDefault="00167602" w:rsidP="00167602">
      <w:pPr>
        <w:tabs>
          <w:tab w:val="left" w:pos="2835"/>
        </w:tabs>
        <w:spacing w:before="120" w:after="120"/>
        <w:ind w:left="426"/>
        <w:jc w:val="both"/>
        <w:rPr>
          <w:rFonts w:asciiTheme="minorHAnsi" w:hAnsiTheme="minorHAnsi" w:cs="Calibri"/>
          <w:color w:val="000000"/>
          <w:sz w:val="22"/>
          <w:szCs w:val="22"/>
        </w:rPr>
      </w:pPr>
      <w:r w:rsidRPr="00C52F76">
        <w:rPr>
          <w:rFonts w:asciiTheme="minorHAnsi" w:hAnsiTheme="minorHAnsi" w:cs="Calibri"/>
          <w:color w:val="000000"/>
          <w:sz w:val="22"/>
          <w:szCs w:val="22"/>
        </w:rPr>
        <w:t xml:space="preserve">(7) Neuplatní-li UTB ve lhůtě 90 kalendářních dnů od splnění informační povinnosti původcem právo na předmět průmyslového vlastnictví přechází toto právo zpět na původce. </w:t>
      </w:r>
    </w:p>
    <w:p w14:paraId="6BF890BA" w14:textId="77777777" w:rsidR="00167602" w:rsidRPr="0012622B" w:rsidRDefault="00167602" w:rsidP="00167602">
      <w:pPr>
        <w:widowControl w:val="0"/>
        <w:autoSpaceDE w:val="0"/>
        <w:autoSpaceDN w:val="0"/>
        <w:adjustRightInd w:val="0"/>
        <w:snapToGrid w:val="0"/>
        <w:ind w:left="426"/>
        <w:jc w:val="both"/>
        <w:rPr>
          <w:rFonts w:asciiTheme="minorHAnsi" w:hAnsiTheme="minorHAnsi" w:cs="Calibri"/>
          <w:sz w:val="22"/>
          <w:szCs w:val="22"/>
        </w:rPr>
      </w:pPr>
      <w:r w:rsidRPr="00C52F76">
        <w:rPr>
          <w:rFonts w:asciiTheme="minorHAnsi" w:hAnsiTheme="minorHAnsi" w:cs="Calibri"/>
          <w:color w:val="000000"/>
          <w:sz w:val="22"/>
          <w:szCs w:val="22"/>
        </w:rPr>
        <w:t xml:space="preserve">(8) Zaměstnavatel i původce jsou v průběhu řízení o Nabídce povinni zachovávat vůči třetím osobám </w:t>
      </w:r>
      <w:r>
        <w:rPr>
          <w:rFonts w:asciiTheme="minorHAnsi" w:hAnsiTheme="minorHAnsi" w:cs="Calibri"/>
          <w:color w:val="000000"/>
          <w:sz w:val="22"/>
          <w:szCs w:val="22"/>
        </w:rPr>
        <w:br/>
      </w:r>
      <w:r w:rsidRPr="00C52F76">
        <w:rPr>
          <w:rFonts w:asciiTheme="minorHAnsi" w:hAnsiTheme="minorHAnsi" w:cs="Calibri"/>
          <w:color w:val="000000"/>
          <w:sz w:val="22"/>
          <w:szCs w:val="22"/>
        </w:rPr>
        <w:t>o předmětu průmyslového vlastnictví, jež je předmětem tohoto řízení, mlčenlivost.</w:t>
      </w:r>
    </w:p>
    <w:p w14:paraId="4488DC06" w14:textId="39D50F68" w:rsidR="007B1113" w:rsidRDefault="007B1113" w:rsidP="00167602">
      <w:pPr>
        <w:tabs>
          <w:tab w:val="left" w:pos="2835"/>
        </w:tabs>
        <w:spacing w:before="120" w:after="120"/>
      </w:pPr>
    </w:p>
    <w:p w14:paraId="516DB42F" w14:textId="77777777" w:rsidR="007B1113" w:rsidRDefault="007B1113" w:rsidP="007B1113">
      <w:pPr>
        <w:pStyle w:val="Nadpis1"/>
      </w:pPr>
      <w:r w:rsidRPr="00035992">
        <w:t xml:space="preserve">Studijní </w:t>
      </w:r>
      <w:r w:rsidRPr="008624B2">
        <w:t>program</w:t>
      </w:r>
    </w:p>
    <w:p w14:paraId="78A65F63" w14:textId="77777777" w:rsidR="007B1113" w:rsidRDefault="007B1113" w:rsidP="007B1113">
      <w:pPr>
        <w:rPr>
          <w:bCs/>
          <w:sz w:val="24"/>
          <w:szCs w:val="24"/>
        </w:rPr>
      </w:pPr>
    </w:p>
    <w:p w14:paraId="21A663E2" w14:textId="77777777" w:rsidR="007B1113" w:rsidRDefault="007B1113" w:rsidP="007B1113">
      <w:pPr>
        <w:pStyle w:val="Nadpis2"/>
      </w:pPr>
      <w:r w:rsidRPr="00035992">
        <w:t xml:space="preserve">Soulad studijního programu s posláním vysoké školy a mezinárodní rozměr studijního programu </w:t>
      </w:r>
    </w:p>
    <w:p w14:paraId="0752A5F4" w14:textId="77777777" w:rsidR="007B1113" w:rsidRDefault="007B1113" w:rsidP="007B1113">
      <w:pPr>
        <w:pStyle w:val="Nadpis3"/>
      </w:pPr>
      <w:r>
        <w:t>Soulad studijního programu s posláním a strategickými dokumenty vysoké školy</w:t>
      </w:r>
    </w:p>
    <w:p w14:paraId="08B534BF" w14:textId="77777777" w:rsidR="007B1113" w:rsidRPr="00471FFB" w:rsidRDefault="007B1113" w:rsidP="007B1113">
      <w:pPr>
        <w:tabs>
          <w:tab w:val="left" w:pos="2835"/>
        </w:tabs>
        <w:spacing w:before="120" w:after="120"/>
        <w:jc w:val="center"/>
        <w:rPr>
          <w:rFonts w:asciiTheme="minorHAnsi" w:hAnsiTheme="minorHAnsi" w:cstheme="minorHAnsi"/>
          <w:sz w:val="22"/>
          <w:szCs w:val="22"/>
        </w:rPr>
      </w:pPr>
      <w:r w:rsidRPr="00471FFB">
        <w:rPr>
          <w:rFonts w:asciiTheme="minorHAnsi" w:hAnsiTheme="minorHAnsi" w:cstheme="minorHAnsi"/>
          <w:sz w:val="22"/>
          <w:szCs w:val="22"/>
        </w:rPr>
        <w:t>Standard 2.1</w:t>
      </w:r>
    </w:p>
    <w:p w14:paraId="01B06130" w14:textId="450425EE" w:rsidR="00DB50AB" w:rsidRPr="00C26381" w:rsidRDefault="009050C6" w:rsidP="00DB50AB">
      <w:pPr>
        <w:widowControl w:val="0"/>
        <w:tabs>
          <w:tab w:val="left" w:pos="426"/>
        </w:tabs>
        <w:autoSpaceDE w:val="0"/>
        <w:autoSpaceDN w:val="0"/>
        <w:adjustRightInd w:val="0"/>
        <w:snapToGrid w:val="0"/>
        <w:ind w:left="426" w:right="142"/>
        <w:jc w:val="both"/>
        <w:rPr>
          <w:rFonts w:asciiTheme="minorHAnsi" w:hAnsiTheme="minorHAnsi" w:cstheme="minorHAnsi"/>
          <w:color w:val="000000"/>
          <w:sz w:val="22"/>
          <w:szCs w:val="22"/>
        </w:rPr>
      </w:pPr>
      <w:r w:rsidRPr="00173C24">
        <w:rPr>
          <w:rFonts w:asciiTheme="minorHAnsi" w:hAnsiTheme="minorHAnsi" w:cstheme="minorHAnsi"/>
          <w:color w:val="000000"/>
          <w:sz w:val="22"/>
          <w:szCs w:val="22"/>
        </w:rPr>
        <w:t xml:space="preserve">Navazující magisterský studijní program </w:t>
      </w:r>
      <w:r>
        <w:rPr>
          <w:rFonts w:asciiTheme="minorHAnsi" w:hAnsiTheme="minorHAnsi" w:cstheme="minorHAnsi"/>
          <w:color w:val="000000"/>
          <w:sz w:val="22"/>
          <w:szCs w:val="22"/>
        </w:rPr>
        <w:t>Design</w:t>
      </w:r>
      <w:r w:rsidRPr="00173C24">
        <w:rPr>
          <w:rFonts w:asciiTheme="minorHAnsi" w:hAnsiTheme="minorHAnsi" w:cstheme="minorHAnsi"/>
          <w:color w:val="000000"/>
          <w:sz w:val="22"/>
          <w:szCs w:val="22"/>
        </w:rPr>
        <w:t xml:space="preserve"> (dále jen „NMSP </w:t>
      </w:r>
      <w:r>
        <w:rPr>
          <w:rFonts w:asciiTheme="minorHAnsi" w:hAnsiTheme="minorHAnsi" w:cstheme="minorHAnsi"/>
          <w:color w:val="000000"/>
          <w:sz w:val="22"/>
          <w:szCs w:val="22"/>
        </w:rPr>
        <w:t>Design</w:t>
      </w:r>
      <w:r w:rsidRPr="00173C24">
        <w:rPr>
          <w:rFonts w:asciiTheme="minorHAnsi" w:hAnsiTheme="minorHAnsi" w:cstheme="minorHAnsi"/>
          <w:color w:val="000000"/>
          <w:sz w:val="22"/>
          <w:szCs w:val="22"/>
        </w:rPr>
        <w:t>“)</w:t>
      </w:r>
      <w:r w:rsidR="00F062B1">
        <w:rPr>
          <w:rFonts w:asciiTheme="minorHAnsi" w:hAnsiTheme="minorHAnsi" w:cstheme="minorHAnsi"/>
          <w:color w:val="000000"/>
          <w:sz w:val="22"/>
          <w:szCs w:val="22"/>
        </w:rPr>
        <w:t xml:space="preserve"> </w:t>
      </w:r>
      <w:r w:rsidR="00DB50AB">
        <w:rPr>
          <w:rFonts w:asciiTheme="minorHAnsi" w:hAnsiTheme="minorHAnsi" w:cs="Calibri"/>
          <w:color w:val="000000"/>
          <w:sz w:val="22"/>
          <w:szCs w:val="22"/>
        </w:rPr>
        <w:t xml:space="preserve">je </w:t>
      </w:r>
      <w:r w:rsidR="00DB50AB" w:rsidRPr="00975191">
        <w:rPr>
          <w:rFonts w:asciiTheme="minorHAnsi" w:hAnsiTheme="minorHAnsi" w:cs="Calibri"/>
          <w:color w:val="000000"/>
          <w:sz w:val="22"/>
          <w:szCs w:val="22"/>
        </w:rPr>
        <w:t>z hlediska</w:t>
      </w:r>
      <w:r w:rsidR="00DB50AB" w:rsidRPr="00C26381">
        <w:rPr>
          <w:rFonts w:asciiTheme="minorHAnsi" w:hAnsiTheme="minorHAnsi" w:cs="Calibri"/>
          <w:color w:val="000000"/>
          <w:sz w:val="22"/>
          <w:szCs w:val="22"/>
        </w:rPr>
        <w:t xml:space="preserve"> typu, formy </w:t>
      </w:r>
      <w:r w:rsidR="00B854D7">
        <w:rPr>
          <w:rFonts w:asciiTheme="minorHAnsi" w:hAnsiTheme="minorHAnsi" w:cs="Calibri"/>
          <w:color w:val="000000"/>
          <w:sz w:val="22"/>
          <w:szCs w:val="22"/>
        </w:rPr>
        <w:br/>
      </w:r>
      <w:r w:rsidR="00DB50AB" w:rsidRPr="00C26381">
        <w:rPr>
          <w:rFonts w:asciiTheme="minorHAnsi" w:hAnsiTheme="minorHAnsi" w:cs="Calibri"/>
          <w:color w:val="000000"/>
          <w:sz w:val="22"/>
          <w:szCs w:val="22"/>
        </w:rPr>
        <w:t xml:space="preserve">a případného profilu </w:t>
      </w:r>
      <w:r w:rsidR="00DB50AB" w:rsidRPr="00C26381">
        <w:rPr>
          <w:rFonts w:asciiTheme="minorHAnsi" w:hAnsiTheme="minorHAnsi" w:cstheme="minorHAnsi"/>
          <w:color w:val="000000"/>
          <w:sz w:val="22"/>
          <w:szCs w:val="22"/>
        </w:rPr>
        <w:t>v souladu se </w:t>
      </w:r>
      <w:r w:rsidR="00DB50AB" w:rsidRPr="00C26381">
        <w:rPr>
          <w:rFonts w:asciiTheme="minorHAnsi" w:hAnsiTheme="minorHAnsi" w:cstheme="minorHAnsi"/>
          <w:i/>
          <w:color w:val="000000"/>
          <w:sz w:val="22"/>
          <w:szCs w:val="22"/>
        </w:rPr>
        <w:t>Strategickým záměrem UTB na období 21+</w:t>
      </w:r>
      <w:r w:rsidR="00DB50AB" w:rsidRPr="00C26381">
        <w:rPr>
          <w:rFonts w:asciiTheme="minorHAnsi" w:hAnsiTheme="minorHAnsi" w:cstheme="minorHAnsi"/>
          <w:color w:val="000000"/>
          <w:sz w:val="22"/>
          <w:szCs w:val="22"/>
        </w:rPr>
        <w:t xml:space="preserve"> (dále jen „SZ UTB 21+“)</w:t>
      </w:r>
      <w:r w:rsidR="00DB50AB" w:rsidRPr="00C26381">
        <w:rPr>
          <w:rStyle w:val="Znakapoznpodarou"/>
          <w:rFonts w:asciiTheme="minorHAnsi" w:hAnsiTheme="minorHAnsi" w:cstheme="minorHAnsi"/>
          <w:color w:val="000000"/>
          <w:sz w:val="22"/>
          <w:szCs w:val="22"/>
        </w:rPr>
        <w:footnoteReference w:id="46"/>
      </w:r>
      <w:r w:rsidR="00DB50AB" w:rsidRPr="00C26381">
        <w:rPr>
          <w:rFonts w:asciiTheme="minorHAnsi" w:hAnsiTheme="minorHAnsi" w:cstheme="minorHAnsi"/>
          <w:color w:val="000000"/>
          <w:sz w:val="22"/>
          <w:szCs w:val="22"/>
        </w:rPr>
        <w:t xml:space="preserve">, strategickým cílem 1.2 Inovovat studijní programy v návaznosti na technologický vývoj a nové společenské výzvy pro uplatnitelnost absolventů na měnícím se trhu práce. Předkládaný návrh studijního programu navazuje na dlouhodobou tvůrčí a výukovou činnost a v souladu se strategií UTB a </w:t>
      </w:r>
      <w:r w:rsidR="00DB50AB">
        <w:rPr>
          <w:rFonts w:asciiTheme="minorHAnsi" w:hAnsiTheme="minorHAnsi" w:cstheme="minorHAnsi"/>
          <w:color w:val="000000"/>
          <w:sz w:val="22"/>
          <w:szCs w:val="22"/>
        </w:rPr>
        <w:t>FMK</w:t>
      </w:r>
      <w:r w:rsidR="00DB50AB" w:rsidRPr="00C26381">
        <w:rPr>
          <w:rFonts w:asciiTheme="minorHAnsi" w:hAnsiTheme="minorHAnsi" w:cstheme="minorHAnsi"/>
          <w:color w:val="000000"/>
          <w:sz w:val="22"/>
          <w:szCs w:val="22"/>
        </w:rPr>
        <w:t xml:space="preserve"> a efektivně využívá ve výuce specialisty jednotlivých fakult i odborníky z praxe.</w:t>
      </w:r>
    </w:p>
    <w:p w14:paraId="045455FB" w14:textId="77777777" w:rsidR="007B1113" w:rsidRDefault="007B1113" w:rsidP="007B1113">
      <w:pPr>
        <w:widowControl w:val="0"/>
        <w:tabs>
          <w:tab w:val="left" w:pos="426"/>
        </w:tabs>
        <w:autoSpaceDE w:val="0"/>
        <w:autoSpaceDN w:val="0"/>
        <w:adjustRightInd w:val="0"/>
        <w:snapToGrid w:val="0"/>
        <w:ind w:left="426"/>
        <w:jc w:val="both"/>
      </w:pPr>
    </w:p>
    <w:p w14:paraId="442CE28F" w14:textId="77777777" w:rsidR="00B854D7" w:rsidRPr="008848E6" w:rsidRDefault="00B854D7" w:rsidP="007B1113">
      <w:pPr>
        <w:widowControl w:val="0"/>
        <w:tabs>
          <w:tab w:val="left" w:pos="426"/>
        </w:tabs>
        <w:autoSpaceDE w:val="0"/>
        <w:autoSpaceDN w:val="0"/>
        <w:adjustRightInd w:val="0"/>
        <w:snapToGrid w:val="0"/>
        <w:ind w:left="426"/>
        <w:jc w:val="both"/>
      </w:pPr>
    </w:p>
    <w:p w14:paraId="3273242C" w14:textId="77777777" w:rsidR="007B1113" w:rsidRPr="0000266F" w:rsidRDefault="007B1113" w:rsidP="007B1113">
      <w:pPr>
        <w:pStyle w:val="Nadpis3"/>
        <w:ind w:left="993" w:hanging="284"/>
      </w:pPr>
      <w:r w:rsidRPr="0000266F">
        <w:t>Spolupráce s praxí (pouze pro profesně zaměřené studijní programy)</w:t>
      </w:r>
    </w:p>
    <w:p w14:paraId="063F8959" w14:textId="77777777" w:rsidR="007B1113" w:rsidRPr="00850B69" w:rsidRDefault="007B1113" w:rsidP="007B1113">
      <w:pPr>
        <w:spacing w:before="120" w:after="120"/>
        <w:ind w:left="3538"/>
        <w:rPr>
          <w:rFonts w:asciiTheme="minorHAnsi" w:hAnsiTheme="minorHAnsi" w:cstheme="minorHAnsi"/>
          <w:color w:val="000000"/>
          <w:sz w:val="22"/>
          <w:szCs w:val="22"/>
        </w:rPr>
      </w:pPr>
      <w:r w:rsidRPr="00850B69">
        <w:rPr>
          <w:rFonts w:asciiTheme="minorHAnsi" w:hAnsiTheme="minorHAnsi" w:cstheme="minorHAnsi"/>
          <w:sz w:val="22"/>
          <w:szCs w:val="22"/>
        </w:rPr>
        <w:t>Standard 2.2</w:t>
      </w:r>
    </w:p>
    <w:p w14:paraId="4E84DB3F" w14:textId="4ED76D73" w:rsidR="007B1113" w:rsidRDefault="00DA5432" w:rsidP="007B1113">
      <w:pPr>
        <w:pStyle w:val="Odstavecseseznamem"/>
        <w:spacing w:after="120"/>
        <w:ind w:left="425"/>
        <w:contextualSpacing w:val="0"/>
        <w:jc w:val="both"/>
        <w:rPr>
          <w:rFonts w:asciiTheme="minorHAnsi" w:hAnsiTheme="minorHAnsi" w:cstheme="minorHAnsi"/>
          <w:color w:val="000000"/>
          <w:sz w:val="22"/>
          <w:szCs w:val="22"/>
        </w:rPr>
      </w:pPr>
      <w:r w:rsidRPr="00173C24">
        <w:rPr>
          <w:rFonts w:asciiTheme="minorHAnsi" w:hAnsiTheme="minorHAnsi" w:cstheme="minorHAnsi"/>
          <w:color w:val="000000"/>
          <w:sz w:val="22"/>
          <w:szCs w:val="22"/>
        </w:rPr>
        <w:t xml:space="preserve">Ačkoliv je program akademicky zaměřený, </w:t>
      </w:r>
      <w:r w:rsidR="007B1113" w:rsidRPr="00850B69">
        <w:rPr>
          <w:rFonts w:asciiTheme="minorHAnsi" w:hAnsiTheme="minorHAnsi" w:cstheme="minorHAnsi"/>
          <w:color w:val="000000"/>
          <w:sz w:val="22"/>
          <w:szCs w:val="22"/>
        </w:rPr>
        <w:t xml:space="preserve">FMK vyvíjí úsilí směřující k aktivní spolupráci s firmami </w:t>
      </w:r>
      <w:r w:rsidR="001B42FF">
        <w:rPr>
          <w:rFonts w:asciiTheme="minorHAnsi" w:hAnsiTheme="minorHAnsi" w:cstheme="minorHAnsi"/>
          <w:color w:val="000000"/>
          <w:sz w:val="22"/>
          <w:szCs w:val="22"/>
        </w:rPr>
        <w:br/>
      </w:r>
      <w:r w:rsidR="007B1113" w:rsidRPr="00850B69">
        <w:rPr>
          <w:rFonts w:asciiTheme="minorHAnsi" w:hAnsiTheme="minorHAnsi" w:cstheme="minorHAnsi"/>
          <w:color w:val="000000"/>
          <w:sz w:val="22"/>
          <w:szCs w:val="22"/>
        </w:rPr>
        <w:t xml:space="preserve">a klastrovými subjekty (Zlínský kreativní klastr, Nábytkářský klastr, Sklářský klastr), hledají se společné projekty a možnosti spolupráce s cílem rozvíjet a podporovat kreativní průmysly ve Zlínském kraji, České republice i v zahraničí. </w:t>
      </w:r>
    </w:p>
    <w:p w14:paraId="0991C90F" w14:textId="77777777" w:rsidR="00FC008B" w:rsidRPr="00173C24" w:rsidRDefault="00FC008B" w:rsidP="00FC008B">
      <w:pPr>
        <w:pStyle w:val="Odstavecseseznamem"/>
        <w:spacing w:after="120"/>
        <w:ind w:left="425"/>
        <w:contextualSpacing w:val="0"/>
        <w:jc w:val="both"/>
        <w:rPr>
          <w:rStyle w:val="eop"/>
          <w:rFonts w:asciiTheme="minorHAnsi" w:hAnsiTheme="minorHAnsi" w:cstheme="minorHAnsi"/>
          <w:color w:val="000000"/>
          <w:sz w:val="22"/>
          <w:szCs w:val="22"/>
          <w:shd w:val="clear" w:color="auto" w:fill="FFFFFF"/>
        </w:rPr>
      </w:pPr>
      <w:r w:rsidRPr="00173C24">
        <w:rPr>
          <w:rStyle w:val="normaltextrun"/>
          <w:rFonts w:asciiTheme="minorHAnsi" w:hAnsiTheme="minorHAnsi" w:cstheme="minorHAnsi"/>
          <w:color w:val="000000"/>
          <w:sz w:val="22"/>
          <w:szCs w:val="22"/>
        </w:rPr>
        <w:t xml:space="preserve">Pro úspěšný rozvoj spolupráce s praxí byla zřízena pozice </w:t>
      </w:r>
      <w:r>
        <w:rPr>
          <w:rStyle w:val="normaltextrun"/>
          <w:rFonts w:asciiTheme="minorHAnsi" w:hAnsiTheme="minorHAnsi" w:cstheme="minorHAnsi"/>
          <w:color w:val="000000"/>
          <w:sz w:val="22"/>
          <w:szCs w:val="22"/>
        </w:rPr>
        <w:t>manažerky</w:t>
      </w:r>
      <w:r w:rsidRPr="00173C24">
        <w:rPr>
          <w:rStyle w:val="normaltextrun"/>
          <w:rFonts w:asciiTheme="minorHAnsi" w:hAnsiTheme="minorHAnsi" w:cstheme="minorHAnsi"/>
          <w:color w:val="000000"/>
          <w:sz w:val="22"/>
          <w:szCs w:val="22"/>
        </w:rPr>
        <w:t xml:space="preserve"> pro spolupráci s praxí </w:t>
      </w:r>
      <w:r w:rsidRPr="00BE04F6">
        <w:rPr>
          <w:rStyle w:val="normaltextrun"/>
          <w:rFonts w:asciiTheme="minorHAnsi" w:hAnsiTheme="minorHAnsi" w:cstheme="minorHAnsi"/>
          <w:sz w:val="22"/>
          <w:szCs w:val="22"/>
        </w:rPr>
        <w:t>(</w:t>
      </w:r>
      <w:hyperlink r:id="rId146" w:history="1">
        <w:r w:rsidRPr="00BE04F6">
          <w:rPr>
            <w:rStyle w:val="Hypertextovodkaz"/>
            <w:rFonts w:asciiTheme="minorHAnsi" w:hAnsiTheme="minorHAnsi" w:cstheme="minorHAnsi"/>
            <w:color w:val="auto"/>
            <w:sz w:val="22"/>
            <w:szCs w:val="22"/>
            <w:u w:val="none"/>
          </w:rPr>
          <w:t>https://spoluprace.fmk.utb.cz/</w:t>
        </w:r>
      </w:hyperlink>
      <w:r>
        <w:rPr>
          <w:rStyle w:val="normaltextrun"/>
          <w:rFonts w:asciiTheme="minorHAnsi" w:hAnsiTheme="minorHAnsi" w:cstheme="minorHAnsi"/>
          <w:color w:val="000000"/>
          <w:sz w:val="22"/>
          <w:szCs w:val="22"/>
        </w:rPr>
        <w:t xml:space="preserve">) </w:t>
      </w:r>
      <w:r w:rsidRPr="00173C24">
        <w:rPr>
          <w:rStyle w:val="normaltextrun"/>
          <w:rFonts w:asciiTheme="minorHAnsi" w:hAnsiTheme="minorHAnsi" w:cstheme="minorHAnsi"/>
          <w:color w:val="000000"/>
          <w:sz w:val="22"/>
          <w:szCs w:val="22"/>
        </w:rPr>
        <w:t xml:space="preserve">s cílem formalizovat a zefektivnit spolupráci s komerčními (nekomerčními) subjekty a tuto spolupráci lépe organizovat a koordinovat společně s jednotlivými ateliéry/ústavem. Co se týče nových možností spolupráce, Centrum kreativních průmyslů a podnikání (dále jen „UPPER“) rozvíjí projekt Talent FMK, který umožňuje multidisciplinární propojení studentů FMK a firemního sektoru. Rovněž vznikl projekt Ideathon UTB, </w:t>
      </w:r>
      <w:r w:rsidRPr="00173C24">
        <w:rPr>
          <w:rStyle w:val="contextualspellingandgrammarerror"/>
          <w:rFonts w:asciiTheme="minorHAnsi" w:hAnsiTheme="minorHAnsi" w:cstheme="minorHAnsi"/>
          <w:color w:val="000000"/>
          <w:sz w:val="22"/>
          <w:szCs w:val="22"/>
        </w:rPr>
        <w:t>soutěž,</w:t>
      </w:r>
      <w:r w:rsidRPr="00173C24">
        <w:rPr>
          <w:rStyle w:val="normaltextrun"/>
          <w:rFonts w:asciiTheme="minorHAnsi" w:hAnsiTheme="minorHAnsi" w:cstheme="minorHAnsi"/>
          <w:color w:val="000000"/>
          <w:sz w:val="22"/>
          <w:szCs w:val="22"/>
        </w:rPr>
        <w:t xml:space="preserve"> která zajišťuje multidisciplinární propojení všech fakult UTB </w:t>
      </w:r>
      <w:r>
        <w:rPr>
          <w:rStyle w:val="normaltextrun"/>
          <w:rFonts w:asciiTheme="minorHAnsi" w:hAnsiTheme="minorHAnsi" w:cstheme="minorHAnsi"/>
          <w:color w:val="000000"/>
          <w:sz w:val="22"/>
          <w:szCs w:val="22"/>
        </w:rPr>
        <w:br/>
      </w:r>
      <w:r w:rsidRPr="00173C24">
        <w:rPr>
          <w:rStyle w:val="normaltextrun"/>
          <w:rFonts w:asciiTheme="minorHAnsi" w:hAnsiTheme="minorHAnsi" w:cstheme="minorHAnsi"/>
          <w:color w:val="000000"/>
          <w:sz w:val="22"/>
          <w:szCs w:val="22"/>
        </w:rPr>
        <w:t xml:space="preserve">s organizacemi ve </w:t>
      </w:r>
      <w:r>
        <w:rPr>
          <w:rStyle w:val="normaltextrun"/>
          <w:rFonts w:asciiTheme="minorHAnsi" w:hAnsiTheme="minorHAnsi" w:cstheme="minorHAnsi"/>
          <w:color w:val="000000"/>
          <w:sz w:val="22"/>
          <w:szCs w:val="22"/>
        </w:rPr>
        <w:t>Z</w:t>
      </w:r>
      <w:r w:rsidRPr="00173C24">
        <w:rPr>
          <w:rStyle w:val="normaltextrun"/>
          <w:rFonts w:asciiTheme="minorHAnsi" w:hAnsiTheme="minorHAnsi" w:cstheme="minorHAnsi"/>
          <w:color w:val="000000"/>
          <w:sz w:val="22"/>
          <w:szCs w:val="22"/>
        </w:rPr>
        <w:t xml:space="preserve">línském kraji.  </w:t>
      </w:r>
    </w:p>
    <w:p w14:paraId="54A5524F" w14:textId="77777777" w:rsidR="00E62CE7" w:rsidRPr="00173C24" w:rsidRDefault="00E62CE7" w:rsidP="00E62CE7">
      <w:pPr>
        <w:pStyle w:val="Odstavecseseznamem"/>
        <w:spacing w:after="120"/>
        <w:ind w:left="425"/>
        <w:contextualSpacing w:val="0"/>
        <w:jc w:val="both"/>
        <w:rPr>
          <w:rFonts w:asciiTheme="minorHAnsi" w:hAnsiTheme="minorHAnsi" w:cstheme="minorHAnsi"/>
          <w:color w:val="000000"/>
          <w:sz w:val="22"/>
          <w:szCs w:val="22"/>
        </w:rPr>
      </w:pPr>
      <w:r w:rsidRPr="00173C24">
        <w:rPr>
          <w:rStyle w:val="normaltextrun"/>
          <w:rFonts w:asciiTheme="minorHAnsi" w:hAnsiTheme="minorHAnsi" w:cstheme="minorHAnsi"/>
          <w:color w:val="000000"/>
          <w:sz w:val="22"/>
          <w:szCs w:val="22"/>
        </w:rPr>
        <w:t xml:space="preserve">V rámci dlouhodobé spolupráce s regionální kanceláří CzechInvest má FMK prostřednictvím UPPER příležitost podílet se na organizaci lokálního finále mezinárodní soutěže </w:t>
      </w:r>
      <w:r w:rsidRPr="00173C24">
        <w:rPr>
          <w:rStyle w:val="spellingerror"/>
          <w:rFonts w:asciiTheme="minorHAnsi" w:hAnsiTheme="minorHAnsi" w:cstheme="minorHAnsi"/>
          <w:color w:val="000000"/>
          <w:sz w:val="22"/>
          <w:szCs w:val="22"/>
        </w:rPr>
        <w:t>Creative</w:t>
      </w:r>
      <w:r w:rsidRPr="00173C24">
        <w:rPr>
          <w:rStyle w:val="normaltextrun"/>
          <w:rFonts w:asciiTheme="minorHAnsi" w:hAnsiTheme="minorHAnsi" w:cstheme="minorHAnsi"/>
          <w:color w:val="000000"/>
          <w:sz w:val="22"/>
          <w:szCs w:val="22"/>
        </w:rPr>
        <w:t xml:space="preserve"> Business Cup, jež každoročně oceňuje ty nejkreativnější startupy Česka. UPPER ve spolupráci s Technologickým inovačním centrem (dále jen „TIC“) realizuje networkingové snídaně nejen pro kreativní zlínskou komunitu, </w:t>
      </w:r>
      <w:r>
        <w:rPr>
          <w:rStyle w:val="normaltextrun"/>
          <w:rFonts w:asciiTheme="minorHAnsi" w:hAnsiTheme="minorHAnsi" w:cstheme="minorHAnsi"/>
          <w:color w:val="000000"/>
          <w:sz w:val="22"/>
          <w:szCs w:val="22"/>
        </w:rPr>
        <w:t xml:space="preserve">ale </w:t>
      </w:r>
      <w:r w:rsidRPr="00173C24">
        <w:rPr>
          <w:rStyle w:val="normaltextrun"/>
          <w:rFonts w:asciiTheme="minorHAnsi" w:hAnsiTheme="minorHAnsi" w:cstheme="minorHAnsi"/>
          <w:color w:val="000000"/>
          <w:sz w:val="22"/>
          <w:szCs w:val="22"/>
        </w:rPr>
        <w:t xml:space="preserve">nabídl </w:t>
      </w:r>
      <w:r w:rsidRPr="00173C24">
        <w:rPr>
          <w:rStyle w:val="spellingerror"/>
          <w:rFonts w:asciiTheme="minorHAnsi" w:hAnsiTheme="minorHAnsi" w:cstheme="minorHAnsi"/>
          <w:color w:val="000000"/>
          <w:sz w:val="22"/>
          <w:szCs w:val="22"/>
        </w:rPr>
        <w:t>newtorkingové</w:t>
      </w:r>
      <w:r w:rsidRPr="00173C24">
        <w:rPr>
          <w:rStyle w:val="normaltextrun"/>
          <w:rFonts w:asciiTheme="minorHAnsi" w:hAnsiTheme="minorHAnsi" w:cstheme="minorHAnsi"/>
          <w:color w:val="000000"/>
          <w:sz w:val="22"/>
          <w:szCs w:val="22"/>
        </w:rPr>
        <w:t xml:space="preserve"> snídaně také firmám a institucím zasídleným ve 23. budově TIC. Probíhá tvorba interní databáze již</w:t>
      </w:r>
      <w:r>
        <w:rPr>
          <w:rStyle w:val="normaltextrun"/>
          <w:rFonts w:asciiTheme="minorHAnsi" w:hAnsiTheme="minorHAnsi" w:cstheme="minorHAnsi"/>
          <w:color w:val="000000"/>
          <w:sz w:val="22"/>
          <w:szCs w:val="22"/>
        </w:rPr>
        <w:t xml:space="preserve"> </w:t>
      </w:r>
      <w:r w:rsidRPr="00173C24">
        <w:rPr>
          <w:rStyle w:val="normaltextrun"/>
          <w:rFonts w:asciiTheme="minorHAnsi" w:hAnsiTheme="minorHAnsi" w:cstheme="minorHAnsi"/>
          <w:color w:val="000000"/>
          <w:sz w:val="22"/>
          <w:szCs w:val="22"/>
        </w:rPr>
        <w:t>spolupracujících subjektů, k 30. 8. 202</w:t>
      </w:r>
      <w:r>
        <w:rPr>
          <w:rStyle w:val="normaltextrun"/>
          <w:rFonts w:asciiTheme="minorHAnsi" w:hAnsiTheme="minorHAnsi" w:cstheme="minorHAnsi"/>
          <w:color w:val="000000"/>
          <w:sz w:val="22"/>
          <w:szCs w:val="22"/>
        </w:rPr>
        <w:t>2</w:t>
      </w:r>
      <w:r w:rsidRPr="00173C24">
        <w:rPr>
          <w:rStyle w:val="normaltextrun"/>
          <w:rFonts w:asciiTheme="minorHAnsi" w:hAnsiTheme="minorHAnsi" w:cstheme="minorHAnsi"/>
          <w:color w:val="000000"/>
          <w:sz w:val="22"/>
          <w:szCs w:val="22"/>
        </w:rPr>
        <w:t xml:space="preserve"> je v databázi firemních kontaktů FMK zavedeno 2</w:t>
      </w:r>
      <w:r>
        <w:rPr>
          <w:rStyle w:val="normaltextrun"/>
          <w:rFonts w:asciiTheme="minorHAnsi" w:hAnsiTheme="minorHAnsi" w:cstheme="minorHAnsi"/>
          <w:color w:val="000000"/>
          <w:sz w:val="22"/>
          <w:szCs w:val="22"/>
        </w:rPr>
        <w:t>10</w:t>
      </w:r>
      <w:r w:rsidRPr="00173C24">
        <w:rPr>
          <w:rStyle w:val="normaltextrun"/>
          <w:rFonts w:asciiTheme="minorHAnsi" w:hAnsiTheme="minorHAnsi" w:cstheme="minorHAnsi"/>
          <w:color w:val="000000"/>
          <w:sz w:val="22"/>
          <w:szCs w:val="22"/>
        </w:rPr>
        <w:t xml:space="preserve"> reálně spolupracujících firem. Probíhá setkávání s firmami, institucemi a městskými organizacemi.</w:t>
      </w:r>
      <w:r w:rsidRPr="00173C24">
        <w:rPr>
          <w:rFonts w:asciiTheme="minorHAnsi" w:hAnsiTheme="minorHAnsi" w:cstheme="minorHAnsi"/>
          <w:color w:val="000000"/>
          <w:sz w:val="22"/>
          <w:szCs w:val="22"/>
        </w:rPr>
        <w:t xml:space="preserve"> </w:t>
      </w:r>
      <w:r>
        <w:rPr>
          <w:rStyle w:val="normaltextrun"/>
          <w:rFonts w:asciiTheme="minorHAnsi" w:hAnsiTheme="minorHAnsi" w:cstheme="minorHAnsi"/>
          <w:color w:val="000000"/>
          <w:sz w:val="22"/>
          <w:szCs w:val="22"/>
        </w:rPr>
        <w:t>FMK</w:t>
      </w:r>
      <w:r w:rsidRPr="00173C24">
        <w:rPr>
          <w:rStyle w:val="normaltextrun"/>
          <w:rFonts w:asciiTheme="minorHAnsi" w:hAnsiTheme="minorHAnsi" w:cstheme="minorHAnsi"/>
          <w:color w:val="000000"/>
          <w:sz w:val="22"/>
          <w:szCs w:val="22"/>
        </w:rPr>
        <w:t xml:space="preserve"> </w:t>
      </w:r>
      <w:r w:rsidRPr="00173C24">
        <w:rPr>
          <w:rStyle w:val="normaltextrun"/>
          <w:rFonts w:asciiTheme="minorHAnsi" w:hAnsiTheme="minorHAnsi" w:cstheme="minorHAnsi"/>
          <w:color w:val="000000"/>
          <w:sz w:val="22"/>
          <w:szCs w:val="22"/>
        </w:rPr>
        <w:lastRenderedPageBreak/>
        <w:t xml:space="preserve">centralizuje a dále distribuuje poptávky na spolupráci z komerčního i neziskového prostředí a projektově řídí významné spolupráce jako je např. projekt osvětové výstavy fotografií pro organizaci Za sklem na pomoc lidem s poruchou autistického spektra. Jako lídr v oblasti kulturních a kreativních odvětví (dále jen „KKO“) se také pravidelně FMK účastní národní platformy KKO, jež je realizována pod projektem Kreativní Česko. </w:t>
      </w:r>
      <w:r w:rsidRPr="00173C24">
        <w:rPr>
          <w:rStyle w:val="spellingerror"/>
          <w:rFonts w:asciiTheme="minorHAnsi" w:hAnsiTheme="minorHAnsi" w:cstheme="minorHAnsi"/>
          <w:color w:val="000000"/>
          <w:sz w:val="22"/>
          <w:szCs w:val="22"/>
        </w:rPr>
        <w:t>Pravidelně</w:t>
      </w:r>
      <w:r w:rsidRPr="00173C24">
        <w:rPr>
          <w:rStyle w:val="normaltextrun"/>
          <w:rFonts w:asciiTheme="minorHAnsi" w:hAnsiTheme="minorHAnsi" w:cstheme="minorHAnsi"/>
          <w:color w:val="000000"/>
          <w:sz w:val="22"/>
          <w:szCs w:val="22"/>
        </w:rPr>
        <w:t xml:space="preserve"> se zde potkávají zástupci napříč Českou republikou, kteří aktivně diskutují trendy, potřeby </w:t>
      </w:r>
      <w:r>
        <w:rPr>
          <w:rStyle w:val="normaltextrun"/>
          <w:rFonts w:asciiTheme="minorHAnsi" w:hAnsiTheme="minorHAnsi" w:cstheme="minorHAnsi"/>
          <w:color w:val="000000"/>
          <w:sz w:val="22"/>
          <w:szCs w:val="22"/>
        </w:rPr>
        <w:br/>
      </w:r>
      <w:r w:rsidRPr="00173C24">
        <w:rPr>
          <w:rStyle w:val="normaltextrun"/>
          <w:rFonts w:asciiTheme="minorHAnsi" w:hAnsiTheme="minorHAnsi" w:cstheme="minorHAnsi"/>
          <w:color w:val="000000"/>
          <w:sz w:val="22"/>
          <w:szCs w:val="22"/>
        </w:rPr>
        <w:t xml:space="preserve">a příležitosti kulturní politiky a </w:t>
      </w:r>
      <w:r w:rsidRPr="00173C24">
        <w:rPr>
          <w:rStyle w:val="spellingerror"/>
          <w:rFonts w:asciiTheme="minorHAnsi" w:hAnsiTheme="minorHAnsi" w:cstheme="minorHAnsi"/>
          <w:color w:val="000000"/>
          <w:sz w:val="22"/>
          <w:szCs w:val="22"/>
        </w:rPr>
        <w:t>kreativních</w:t>
      </w:r>
      <w:r w:rsidRPr="00173C24">
        <w:rPr>
          <w:rStyle w:val="normaltextrun"/>
          <w:rFonts w:asciiTheme="minorHAnsi" w:hAnsiTheme="minorHAnsi" w:cstheme="minorHAnsi"/>
          <w:color w:val="000000"/>
          <w:sz w:val="22"/>
          <w:szCs w:val="22"/>
        </w:rPr>
        <w:t xml:space="preserve"> odvětví.</w:t>
      </w:r>
      <w:r w:rsidRPr="00173C24">
        <w:rPr>
          <w:rStyle w:val="eop"/>
          <w:rFonts w:asciiTheme="minorHAnsi" w:hAnsiTheme="minorHAnsi" w:cstheme="minorHAnsi"/>
          <w:color w:val="000000"/>
          <w:sz w:val="22"/>
          <w:szCs w:val="22"/>
          <w:shd w:val="clear" w:color="auto" w:fill="FFFFFF"/>
        </w:rPr>
        <w:t> </w:t>
      </w:r>
    </w:p>
    <w:p w14:paraId="61E36A40" w14:textId="623F6C31" w:rsidR="007B1113" w:rsidRPr="00850B69" w:rsidRDefault="007B1113" w:rsidP="007B1113">
      <w:pPr>
        <w:pStyle w:val="paragraph"/>
        <w:spacing w:before="0" w:beforeAutospacing="0" w:after="120" w:afterAutospacing="0"/>
        <w:ind w:left="425"/>
        <w:jc w:val="both"/>
        <w:textAlignment w:val="baseline"/>
        <w:rPr>
          <w:rStyle w:val="normaltextrun"/>
          <w:rFonts w:asciiTheme="minorHAnsi" w:hAnsiTheme="minorHAnsi" w:cstheme="minorHAnsi"/>
          <w:color w:val="000000"/>
          <w:sz w:val="22"/>
          <w:szCs w:val="22"/>
        </w:rPr>
      </w:pPr>
      <w:r w:rsidRPr="00850B69">
        <w:rPr>
          <w:rStyle w:val="normaltextrun"/>
          <w:rFonts w:asciiTheme="minorHAnsi" w:hAnsiTheme="minorHAnsi" w:cstheme="minorHAnsi"/>
          <w:color w:val="000000"/>
          <w:sz w:val="22"/>
          <w:szCs w:val="22"/>
        </w:rPr>
        <w:t xml:space="preserve">FMK se podílí na realizaci zakázek financovaných prostřednictvím inovačních a kreativních voucherů - příkladem jsou firmy DEKOR, FYSCON, spolupracuje se zahraničními smluvními partnery jako je KurzFilmAgentur Hamburg - License and of movie „Awaker“ či DRUŠTVO ZA OŽIVLJANJE- Licence fee for movie „Cloudy”, řeší smluvní výzkum, který proběhl příkladně pro firmy Industry Servis ZK, a.s. (Orientační systém a prostorové řešení Průmyslová zóna Holešov), Industry Servis ZK, a.s. (Komunikační strategie Zlínského kraje) a další. Rovněž vznikají zakázky v rámci vzdělávacích aktivit studentů a doplňkové činnosti FMK, příkladem je Agentura pro podporu podnikání a investic CzechInvest, Národní zemědělské muzeum, Obec Veselá, Obec Pozlovice, Statutární město Zlín, Zlínský kraj, Corston@William s.r.o., Richvalsky manufacturing s.r.o. a řada dalších. </w:t>
      </w:r>
    </w:p>
    <w:p w14:paraId="6C6FFF4D" w14:textId="42A645B3" w:rsidR="007B1113" w:rsidRPr="00850B69" w:rsidRDefault="007B1113" w:rsidP="007B1113">
      <w:pPr>
        <w:pStyle w:val="Odstavecseseznamem"/>
        <w:spacing w:after="120"/>
        <w:ind w:left="425"/>
        <w:contextualSpacing w:val="0"/>
        <w:jc w:val="both"/>
        <w:rPr>
          <w:rFonts w:asciiTheme="minorHAnsi" w:hAnsiTheme="minorHAnsi" w:cstheme="minorHAnsi"/>
          <w:color w:val="000000"/>
          <w:sz w:val="22"/>
          <w:szCs w:val="22"/>
        </w:rPr>
      </w:pPr>
      <w:r w:rsidRPr="00850B69">
        <w:rPr>
          <w:rFonts w:asciiTheme="minorHAnsi" w:hAnsiTheme="minorHAnsi" w:cstheme="minorHAnsi"/>
          <w:color w:val="000000"/>
          <w:sz w:val="22"/>
          <w:szCs w:val="22"/>
        </w:rPr>
        <w:t>Studenti FMK se účastní soutěže POPAI ČR</w:t>
      </w:r>
      <w:r w:rsidRPr="00850B69">
        <w:rPr>
          <w:rStyle w:val="Znakapoznpodarou"/>
          <w:rFonts w:asciiTheme="minorHAnsi" w:hAnsiTheme="minorHAnsi" w:cstheme="minorHAnsi"/>
          <w:color w:val="000000"/>
          <w:sz w:val="22"/>
          <w:szCs w:val="22"/>
        </w:rPr>
        <w:footnoteReference w:id="47"/>
      </w:r>
      <w:r w:rsidRPr="00850B69">
        <w:rPr>
          <w:rFonts w:asciiTheme="minorHAnsi" w:hAnsiTheme="minorHAnsi" w:cstheme="minorHAnsi"/>
          <w:color w:val="000000"/>
          <w:sz w:val="22"/>
          <w:szCs w:val="22"/>
        </w:rPr>
        <w:t xml:space="preserve">, která je odbornou asociací vyhledávající uplatnění talentovaných studentů. Úzká spolupráce je navázána s řadou firem, které se zapojují do aktivit FMK a nabízí studentům možnost stáží a odborných praxí. Mnoho firem spolupracuje s FMK v rámci projektů Komunikační agentury (dále jen „KOMAG“), zejména při realizaci projektu Zlin Design Week </w:t>
      </w:r>
      <w:r w:rsidRPr="00850B69">
        <w:rPr>
          <w:rStyle w:val="normaltextrun"/>
          <w:rFonts w:asciiTheme="minorHAnsi" w:hAnsiTheme="minorHAnsi" w:cstheme="minorHAnsi"/>
          <w:bCs/>
          <w:color w:val="000000"/>
          <w:sz w:val="22"/>
          <w:szCs w:val="22"/>
          <w:shd w:val="clear" w:color="auto" w:fill="FFFFFF"/>
        </w:rPr>
        <w:t>(dále jen „ZDW“)</w:t>
      </w:r>
      <w:r w:rsidRPr="00850B69">
        <w:rPr>
          <w:rFonts w:asciiTheme="minorHAnsi" w:hAnsiTheme="minorHAnsi" w:cstheme="minorHAnsi"/>
          <w:color w:val="000000"/>
          <w:sz w:val="22"/>
          <w:szCs w:val="22"/>
        </w:rPr>
        <w:t>. Přehled spolupráce s praxí uvádí v daných letech Výroční zprávy o činnosti FMK</w:t>
      </w:r>
      <w:r w:rsidRPr="00850B69">
        <w:rPr>
          <w:rStyle w:val="Znakapoznpodarou"/>
          <w:rFonts w:asciiTheme="minorHAnsi" w:hAnsiTheme="minorHAnsi" w:cstheme="minorHAnsi"/>
          <w:color w:val="000000"/>
          <w:sz w:val="22"/>
          <w:szCs w:val="22"/>
        </w:rPr>
        <w:footnoteReference w:id="48"/>
      </w:r>
      <w:r w:rsidRPr="00850B69">
        <w:rPr>
          <w:rFonts w:asciiTheme="minorHAnsi" w:hAnsiTheme="minorHAnsi" w:cstheme="minorHAnsi"/>
          <w:color w:val="000000"/>
          <w:sz w:val="22"/>
          <w:szCs w:val="22"/>
        </w:rPr>
        <w:t>. Odborníci z praxe jsou členy hodnoticích komisí při státních závěrečných zkouškách a podílí se také na výuce. V</w:t>
      </w:r>
      <w:r w:rsidR="006A7A8F">
        <w:rPr>
          <w:rFonts w:asciiTheme="minorHAnsi" w:hAnsiTheme="minorHAnsi" w:cstheme="minorHAnsi"/>
          <w:color w:val="000000"/>
          <w:sz w:val="22"/>
          <w:szCs w:val="22"/>
        </w:rPr>
        <w:t>elká část</w:t>
      </w:r>
      <w:r w:rsidRPr="00850B69">
        <w:rPr>
          <w:rFonts w:asciiTheme="minorHAnsi" w:hAnsiTheme="minorHAnsi" w:cstheme="minorHAnsi"/>
          <w:color w:val="000000"/>
          <w:sz w:val="22"/>
          <w:szCs w:val="22"/>
        </w:rPr>
        <w:t xml:space="preserve"> akademických pracovníků jsou OSVČ a působí jako tvůrci v profesionálním prostředí.</w:t>
      </w:r>
    </w:p>
    <w:p w14:paraId="52A3A931" w14:textId="77777777" w:rsidR="00C9602A" w:rsidRPr="00A375FA" w:rsidRDefault="00C9602A" w:rsidP="00C9602A">
      <w:pPr>
        <w:pStyle w:val="Odstavecseseznamem"/>
        <w:spacing w:after="120"/>
        <w:ind w:left="425"/>
        <w:contextualSpacing w:val="0"/>
        <w:jc w:val="both"/>
        <w:rPr>
          <w:rStyle w:val="normaltextrun"/>
          <w:rFonts w:asciiTheme="minorHAnsi" w:hAnsiTheme="minorHAnsi" w:cstheme="minorHAnsi"/>
          <w:bCs/>
          <w:color w:val="000000"/>
          <w:sz w:val="22"/>
          <w:szCs w:val="22"/>
          <w:shd w:val="clear" w:color="auto" w:fill="FFFFFF"/>
        </w:rPr>
      </w:pPr>
      <w:r w:rsidRPr="00A375FA">
        <w:rPr>
          <w:rStyle w:val="normaltextrun"/>
          <w:rFonts w:asciiTheme="minorHAnsi" w:hAnsiTheme="minorHAnsi" w:cstheme="minorHAnsi"/>
          <w:color w:val="000000"/>
          <w:sz w:val="22"/>
          <w:szCs w:val="22"/>
          <w:shd w:val="clear" w:color="auto" w:fill="FFFFFF"/>
        </w:rPr>
        <w:t>FMK rovněž generuje významné výsledky aplikovaného výzkumu s jiným než ekonomickým dopadem na společnost. Studenti se pravidelně účastní akci, jako je Designblok, Milano Design Week, </w:t>
      </w:r>
      <w:r>
        <w:rPr>
          <w:rStyle w:val="normaltextrun"/>
          <w:rFonts w:asciiTheme="minorHAnsi" w:hAnsiTheme="minorHAnsi" w:cstheme="minorHAnsi"/>
          <w:color w:val="000000"/>
          <w:sz w:val="22"/>
          <w:szCs w:val="22"/>
          <w:shd w:val="clear" w:color="auto" w:fill="FFFFFF"/>
        </w:rPr>
        <w:t xml:space="preserve">či pořádají </w:t>
      </w:r>
      <w:r w:rsidRPr="00A375FA">
        <w:rPr>
          <w:rStyle w:val="normaltextrun"/>
          <w:rFonts w:asciiTheme="minorHAnsi" w:hAnsiTheme="minorHAnsi" w:cstheme="minorHAnsi"/>
          <w:color w:val="000000"/>
          <w:sz w:val="22"/>
          <w:szCs w:val="22"/>
          <w:shd w:val="clear" w:color="auto" w:fill="FFFFFF"/>
        </w:rPr>
        <w:t xml:space="preserve">ZDW, Design na hranici, které zprostředkovávají možnost prezentace kvalitních tvůrčích výstupů. Projekt Diplomky umožňuje studentům magisterského stupně vystavit absolventské práce. Z hlediska naplňování třetí role univerzity jsou významné Projekty neziskového sektoru. Mezi zajímavé akce patří Život není zebra, každoroční výstava neziskových organizací Zlínského kraje doplněná o řadu workshopů na aktuální témata týkající se neziskového sektoru. V roce 2022 studenti FMK zorganizovali prodej vlastních děl </w:t>
      </w:r>
      <w:r>
        <w:rPr>
          <w:rStyle w:val="normaltextrun"/>
          <w:rFonts w:asciiTheme="minorHAnsi" w:hAnsiTheme="minorHAnsi" w:cstheme="minorHAnsi"/>
          <w:color w:val="000000"/>
          <w:sz w:val="22"/>
          <w:szCs w:val="22"/>
          <w:shd w:val="clear" w:color="auto" w:fill="FFFFFF"/>
        </w:rPr>
        <w:br/>
      </w:r>
      <w:r w:rsidRPr="00A375FA">
        <w:rPr>
          <w:rStyle w:val="normaltextrun"/>
          <w:rFonts w:asciiTheme="minorHAnsi" w:hAnsiTheme="minorHAnsi" w:cstheme="minorHAnsi"/>
          <w:color w:val="000000"/>
          <w:sz w:val="22"/>
          <w:szCs w:val="22"/>
          <w:shd w:val="clear" w:color="auto" w:fill="FFFFFF"/>
        </w:rPr>
        <w:t>a výtěžek zaslali na podporu Ukrajině. Akademičtí pracovníci z ateliéru Produktov</w:t>
      </w:r>
      <w:r>
        <w:rPr>
          <w:rStyle w:val="normaltextrun"/>
          <w:rFonts w:asciiTheme="minorHAnsi" w:hAnsiTheme="minorHAnsi" w:cstheme="minorHAnsi"/>
          <w:color w:val="000000"/>
          <w:sz w:val="22"/>
          <w:szCs w:val="22"/>
          <w:shd w:val="clear" w:color="auto" w:fill="FFFFFF"/>
        </w:rPr>
        <w:t>ý</w:t>
      </w:r>
      <w:r w:rsidRPr="00A375FA">
        <w:rPr>
          <w:rStyle w:val="normaltextrun"/>
          <w:rFonts w:asciiTheme="minorHAnsi" w:hAnsiTheme="minorHAnsi" w:cstheme="minorHAnsi"/>
          <w:color w:val="000000"/>
          <w:sz w:val="22"/>
          <w:szCs w:val="22"/>
          <w:shd w:val="clear" w:color="auto" w:fill="FFFFFF"/>
        </w:rPr>
        <w:t xml:space="preserve"> design již desátým rokem organizují sympózium Panta rhei. Celoročně probíhají tematicky zaměřené výstavy, které prezentují tvůrčí činnost studentů i akademi</w:t>
      </w:r>
      <w:r>
        <w:rPr>
          <w:rStyle w:val="normaltextrun"/>
          <w:rFonts w:asciiTheme="minorHAnsi" w:hAnsiTheme="minorHAnsi" w:cstheme="minorHAnsi"/>
          <w:color w:val="000000"/>
          <w:sz w:val="22"/>
          <w:szCs w:val="22"/>
          <w:shd w:val="clear" w:color="auto" w:fill="FFFFFF"/>
        </w:rPr>
        <w:t>ckých pracovníků</w:t>
      </w:r>
      <w:r w:rsidRPr="00A375FA">
        <w:rPr>
          <w:rStyle w:val="normaltextrun"/>
          <w:rFonts w:asciiTheme="minorHAnsi" w:hAnsiTheme="minorHAnsi" w:cstheme="minorHAnsi"/>
          <w:color w:val="000000"/>
          <w:sz w:val="22"/>
          <w:szCs w:val="22"/>
          <w:shd w:val="clear" w:color="auto" w:fill="FFFFFF"/>
        </w:rPr>
        <w:t xml:space="preserve"> doma i v zahraničí. Nezastupitelnou pozici plní fakultní galerie G18. </w:t>
      </w:r>
    </w:p>
    <w:p w14:paraId="592FC0BA" w14:textId="3978D70E" w:rsidR="007F53F7" w:rsidRPr="00B854D7" w:rsidRDefault="007B1113" w:rsidP="00B854D7">
      <w:pPr>
        <w:pStyle w:val="Odstavecseseznamem"/>
        <w:spacing w:after="120"/>
        <w:ind w:left="425"/>
        <w:contextualSpacing w:val="0"/>
        <w:jc w:val="both"/>
        <w:rPr>
          <w:rFonts w:asciiTheme="minorHAnsi" w:hAnsiTheme="minorHAnsi" w:cstheme="minorHAnsi"/>
          <w:sz w:val="22"/>
          <w:szCs w:val="22"/>
        </w:rPr>
      </w:pPr>
      <w:r w:rsidRPr="00850B69">
        <w:rPr>
          <w:rFonts w:asciiTheme="minorHAnsi" w:hAnsiTheme="minorHAnsi" w:cstheme="minorHAnsi"/>
          <w:sz w:val="22"/>
          <w:szCs w:val="22"/>
        </w:rPr>
        <w:t xml:space="preserve">Jednotlivé specializace NMSP Design budou cíleně komunikovat s firmami, klastry, profesními asociacemi </w:t>
      </w:r>
      <w:r w:rsidR="003E5CBD">
        <w:rPr>
          <w:rFonts w:asciiTheme="minorHAnsi" w:hAnsiTheme="minorHAnsi" w:cstheme="minorHAnsi"/>
          <w:sz w:val="22"/>
          <w:szCs w:val="22"/>
        </w:rPr>
        <w:br/>
      </w:r>
      <w:r w:rsidRPr="00850B69">
        <w:rPr>
          <w:rFonts w:asciiTheme="minorHAnsi" w:hAnsiTheme="minorHAnsi" w:cstheme="minorHAnsi"/>
          <w:sz w:val="22"/>
          <w:szCs w:val="22"/>
        </w:rPr>
        <w:t>a dalšími odborníky z praxe, aby byl zajištěn profil absolventa odpovídající požadavkům současného trhu.</w:t>
      </w:r>
    </w:p>
    <w:p w14:paraId="0FAC1401" w14:textId="77777777" w:rsidR="007F53F7" w:rsidRPr="007F53F7" w:rsidRDefault="007F53F7" w:rsidP="007F53F7">
      <w:pPr>
        <w:rPr>
          <w:lang w:eastAsia="en-US"/>
        </w:rPr>
      </w:pPr>
    </w:p>
    <w:p w14:paraId="6F979082" w14:textId="77777777" w:rsidR="007B1113" w:rsidRPr="000855AE" w:rsidRDefault="007B1113" w:rsidP="00B854D7">
      <w:pPr>
        <w:pStyle w:val="Nadpis3"/>
        <w:spacing w:before="120" w:line="240" w:lineRule="auto"/>
        <w:ind w:left="1077" w:hanging="357"/>
      </w:pPr>
      <w:r>
        <w:t>Mezinárodní rozměr studijního programu</w:t>
      </w:r>
    </w:p>
    <w:p w14:paraId="05B0C36F" w14:textId="77777777" w:rsidR="000D2C91" w:rsidRPr="00173C24" w:rsidRDefault="000D2C91" w:rsidP="000D2C91">
      <w:pPr>
        <w:spacing w:before="120" w:after="120"/>
        <w:ind w:left="2829" w:firstLine="709"/>
        <w:rPr>
          <w:rFonts w:asciiTheme="minorHAnsi" w:hAnsiTheme="minorHAnsi" w:cstheme="minorHAnsi"/>
          <w:sz w:val="22"/>
          <w:szCs w:val="22"/>
        </w:rPr>
      </w:pPr>
      <w:r w:rsidRPr="00173C24">
        <w:rPr>
          <w:rFonts w:asciiTheme="minorHAnsi" w:hAnsiTheme="minorHAnsi" w:cstheme="minorHAnsi"/>
          <w:sz w:val="22"/>
          <w:szCs w:val="22"/>
        </w:rPr>
        <w:t>Standard 2.3</w:t>
      </w:r>
    </w:p>
    <w:p w14:paraId="6946248E" w14:textId="77777777" w:rsidR="000D2C91" w:rsidRPr="00173C24" w:rsidRDefault="000D2C91" w:rsidP="000D2C91">
      <w:pPr>
        <w:spacing w:after="120"/>
        <w:ind w:left="414"/>
        <w:jc w:val="both"/>
        <w:rPr>
          <w:rFonts w:asciiTheme="minorHAnsi" w:hAnsiTheme="minorHAnsi" w:cstheme="minorHAnsi"/>
          <w:sz w:val="22"/>
          <w:szCs w:val="22"/>
        </w:rPr>
      </w:pPr>
      <w:r w:rsidRPr="00173C24">
        <w:rPr>
          <w:rFonts w:asciiTheme="minorHAnsi" w:hAnsiTheme="minorHAnsi" w:cstheme="minorHAnsi"/>
          <w:color w:val="000000" w:themeColor="text1"/>
          <w:sz w:val="22"/>
          <w:szCs w:val="22"/>
        </w:rPr>
        <w:t xml:space="preserve">FMK považuje aktivity týkající se mezinárodní mobility studentů a akademických pracovníků za prioritní </w:t>
      </w:r>
      <w:r>
        <w:rPr>
          <w:rFonts w:asciiTheme="minorHAnsi" w:hAnsiTheme="minorHAnsi" w:cstheme="minorHAnsi"/>
          <w:color w:val="000000" w:themeColor="text1"/>
          <w:sz w:val="22"/>
          <w:szCs w:val="22"/>
        </w:rPr>
        <w:br/>
      </w:r>
      <w:r w:rsidRPr="00173C24">
        <w:rPr>
          <w:rFonts w:asciiTheme="minorHAnsi" w:hAnsiTheme="minorHAnsi" w:cstheme="minorHAnsi"/>
          <w:color w:val="000000" w:themeColor="text1"/>
          <w:sz w:val="22"/>
          <w:szCs w:val="22"/>
        </w:rPr>
        <w:t xml:space="preserve">a vnímá je jako klíčové při svém dalším kvalitativním rozvoji. V současné době má FMK uzavřeno </w:t>
      </w:r>
      <w:r w:rsidRPr="00173C24">
        <w:rPr>
          <w:rFonts w:asciiTheme="minorHAnsi" w:hAnsiTheme="minorHAnsi" w:cstheme="minorHAnsi"/>
          <w:sz w:val="22"/>
          <w:szCs w:val="22"/>
        </w:rPr>
        <w:t xml:space="preserve">86 </w:t>
      </w:r>
      <w:r w:rsidRPr="00173C24">
        <w:rPr>
          <w:rFonts w:asciiTheme="minorHAnsi" w:hAnsiTheme="minorHAnsi" w:cstheme="minorHAnsi"/>
          <w:color w:val="000000" w:themeColor="text1"/>
          <w:sz w:val="22"/>
          <w:szCs w:val="22"/>
        </w:rPr>
        <w:t xml:space="preserve">bilaterálních smluv v rámci programu Erasmus+, mimo to aktivně spolupracuje se dvěma vysokoškolskými pracovišti ve Švýcarské konfederaci. Všechny smlouvy v rámci Erasmus+, jejichž platnost měla v rámci předchozího programového období vypršet ke konci září 2021, byly automaticky prodlouženy o další rok, současně nebyly v důsledku přechodu na tzv. Erasmus Without Papers uzavírány smlouvy nové. V roce 2021 nebyla </w:t>
      </w:r>
      <w:r>
        <w:rPr>
          <w:rFonts w:asciiTheme="minorHAnsi" w:hAnsiTheme="minorHAnsi" w:cstheme="minorHAnsi"/>
          <w:color w:val="000000" w:themeColor="text1"/>
          <w:sz w:val="22"/>
          <w:szCs w:val="22"/>
        </w:rPr>
        <w:t>z důvodu pandemie covid-19</w:t>
      </w:r>
      <w:r w:rsidRPr="00173C24">
        <w:rPr>
          <w:rFonts w:asciiTheme="minorHAnsi" w:hAnsiTheme="minorHAnsi" w:cstheme="minorHAnsi"/>
          <w:color w:val="000000" w:themeColor="text1"/>
          <w:sz w:val="22"/>
          <w:szCs w:val="22"/>
        </w:rPr>
        <w:t xml:space="preserve"> poskytována podpora pro tzv. freemovery z Rozvojového projektu MŠMT, která v minulosti umožňovala financovat mimoevropské mobility na základě smluv a memorand </w:t>
      </w:r>
      <w:r>
        <w:rPr>
          <w:rFonts w:asciiTheme="minorHAnsi" w:hAnsiTheme="minorHAnsi" w:cstheme="minorHAnsi"/>
          <w:color w:val="000000" w:themeColor="text1"/>
          <w:sz w:val="22"/>
          <w:szCs w:val="22"/>
        </w:rPr>
        <w:br/>
      </w:r>
      <w:r w:rsidRPr="00173C24">
        <w:rPr>
          <w:rFonts w:asciiTheme="minorHAnsi" w:hAnsiTheme="minorHAnsi" w:cstheme="minorHAnsi"/>
          <w:color w:val="000000" w:themeColor="text1"/>
          <w:sz w:val="22"/>
          <w:szCs w:val="22"/>
        </w:rPr>
        <w:lastRenderedPageBreak/>
        <w:t>o spolupráci, uzavřených na celouniverzitní úrovni (FMK v minulosti z tohoto projektu financovala značné množství studentských mobilit)</w:t>
      </w:r>
      <w:r>
        <w:rPr>
          <w:rFonts w:asciiTheme="minorHAnsi" w:hAnsiTheme="minorHAnsi" w:cstheme="minorHAnsi"/>
          <w:color w:val="000000" w:themeColor="text1"/>
          <w:sz w:val="22"/>
          <w:szCs w:val="22"/>
        </w:rPr>
        <w:t>, pro rok 2023 bude obnovena</w:t>
      </w:r>
      <w:r w:rsidRPr="00173C24">
        <w:rPr>
          <w:rFonts w:asciiTheme="minorHAnsi" w:hAnsiTheme="minorHAnsi" w:cstheme="minorHAnsi"/>
          <w:color w:val="000000" w:themeColor="text1"/>
          <w:sz w:val="22"/>
          <w:szCs w:val="22"/>
        </w:rPr>
        <w:t xml:space="preserve">. Pokračovala spolupráce s Bezalel Academy of Arts and Design (v rámci Erasmus+KA107 a RoKaVaV II – IKAROS). Vedle zpravidla semestrálních studijních pobytů studenti FMK rovněž využívali možnost účastnit se pracovních stáží (typicky 2-3 měsíce) v Evropě (Erasmus+) a v několika málo případech i za jejími hranicemi (freemoverské pracovní stáže). V této oblasti FMK pokračovala v časem prověřené spolupráci s agenturou WorkSpace Europe, která zajišťuje </w:t>
      </w:r>
      <w:r>
        <w:rPr>
          <w:rFonts w:asciiTheme="minorHAnsi" w:hAnsiTheme="minorHAnsi" w:cstheme="minorHAnsi"/>
          <w:color w:val="000000" w:themeColor="text1"/>
          <w:sz w:val="22"/>
          <w:szCs w:val="22"/>
        </w:rPr>
        <w:br/>
      </w:r>
      <w:r w:rsidRPr="00173C24">
        <w:rPr>
          <w:rFonts w:asciiTheme="minorHAnsi" w:hAnsiTheme="minorHAnsi" w:cstheme="minorHAnsi"/>
          <w:color w:val="000000" w:themeColor="text1"/>
          <w:sz w:val="22"/>
          <w:szCs w:val="22"/>
        </w:rPr>
        <w:t xml:space="preserve">a administruje absolventské pracovní stáže v Evropské unii. </w:t>
      </w:r>
    </w:p>
    <w:p w14:paraId="42F5545F" w14:textId="77777777" w:rsidR="000D2C91" w:rsidRPr="00173C24" w:rsidRDefault="000D2C91" w:rsidP="000D2C91">
      <w:pPr>
        <w:spacing w:after="120"/>
        <w:ind w:left="425" w:hanging="11"/>
        <w:jc w:val="both"/>
        <w:rPr>
          <w:rFonts w:asciiTheme="minorHAnsi" w:hAnsiTheme="minorHAnsi" w:cstheme="minorHAnsi"/>
          <w:color w:val="000000" w:themeColor="text1"/>
          <w:sz w:val="22"/>
          <w:szCs w:val="22"/>
        </w:rPr>
      </w:pPr>
      <w:r w:rsidRPr="00173C24">
        <w:rPr>
          <w:rFonts w:asciiTheme="minorHAnsi" w:hAnsiTheme="minorHAnsi" w:cstheme="minorHAnsi"/>
          <w:color w:val="000000" w:themeColor="text1"/>
          <w:sz w:val="22"/>
          <w:szCs w:val="22"/>
        </w:rPr>
        <w:t xml:space="preserve">Globální pandemie znamenala nejen pokles počtu přijíždějících a vyjíždějících studentů, ale také počtu mobilit akademických pracovníků a zaměstnanců FMK. V roce 2021 se v důsledku globální pandemie nekonala většina uměleckých sympozií, konferencí a seminářů, mezinárodních workshopů, zahraničních výstav a přehlídek designu a výtvarného umění, tedy akcí, jejichž prostřednictvím dochází k naplňování cílů internacionalizace a zároveň se jedná o ceněné výstupy tvůrčí umělecké činnosti, registrované a následně certifikované v systému Registru uměleckých výstupů (RUV). V září zahájila půlroční pobyt ve Spojených státech (Wichita State University a v roce 2022 The University of Arizona) Mgr. Eva Gartnerová, Ph.D., která obdržela Fulbrightovo stipendium. Její pobyt byl finančně podpořen také v rámci interní soutěže UTB “Podpora mezinárodní spolupráce na rok 2021”, stejně jako tvůrčí mobilita prof. MgA. Petra Stanického, M.F.A., kterou uskutečnil v září 2021 ve </w:t>
      </w:r>
      <w:r w:rsidRPr="00173C24">
        <w:rPr>
          <w:rFonts w:asciiTheme="minorHAnsi" w:hAnsiTheme="minorHAnsi" w:cstheme="minorHAnsi"/>
          <w:sz w:val="22"/>
          <w:szCs w:val="22"/>
        </w:rPr>
        <w:t>Skotsku, Německu a Francii.</w:t>
      </w:r>
    </w:p>
    <w:p w14:paraId="58B292DB" w14:textId="77777777" w:rsidR="000D2C91" w:rsidRPr="00173C24" w:rsidRDefault="000D2C91" w:rsidP="000D2C91">
      <w:pPr>
        <w:shd w:val="clear" w:color="auto" w:fill="FFFFFF"/>
        <w:tabs>
          <w:tab w:val="left" w:pos="426"/>
        </w:tabs>
        <w:ind w:left="425"/>
        <w:jc w:val="both"/>
        <w:rPr>
          <w:rFonts w:asciiTheme="minorHAnsi" w:hAnsiTheme="minorHAnsi" w:cstheme="minorHAnsi"/>
          <w:sz w:val="22"/>
          <w:szCs w:val="22"/>
        </w:rPr>
      </w:pPr>
      <w:r w:rsidRPr="00173C24">
        <w:rPr>
          <w:rFonts w:asciiTheme="minorHAnsi" w:hAnsiTheme="minorHAnsi" w:cstheme="minorHAnsi"/>
          <w:sz w:val="22"/>
          <w:szCs w:val="22"/>
        </w:rPr>
        <w:t xml:space="preserve">FMK má zastoupení v řadě mezinárodních organizacích, jako je AAMG – Association of Academic Museums and Galleries, Audio Engineering Society (AES), Glass Virus Association, ICOM, EdCom – mezinárodní síť, European Creative Bussiness Network – mezinárodní síť kreativců, přičemž zcela zásadní jsou CILECT, ELIA, ICOM a POPAI CENTRAL EUROPE. </w:t>
      </w:r>
    </w:p>
    <w:p w14:paraId="55B8CD4C" w14:textId="77777777" w:rsidR="000D2C91" w:rsidRPr="00173C24" w:rsidRDefault="000D2C91" w:rsidP="000D2C91">
      <w:pPr>
        <w:shd w:val="clear" w:color="auto" w:fill="FFFFFF"/>
        <w:tabs>
          <w:tab w:val="left" w:pos="426"/>
        </w:tabs>
        <w:ind w:left="425"/>
        <w:jc w:val="both"/>
        <w:rPr>
          <w:rStyle w:val="normaltextrun"/>
          <w:rFonts w:asciiTheme="minorHAnsi" w:hAnsiTheme="minorHAnsi" w:cstheme="minorHAnsi"/>
          <w:b/>
          <w:bCs/>
          <w:color w:val="000000"/>
          <w:sz w:val="22"/>
          <w:szCs w:val="22"/>
        </w:rPr>
      </w:pPr>
    </w:p>
    <w:p w14:paraId="2DA8D279" w14:textId="77777777" w:rsidR="000D2C91" w:rsidRPr="00173C24" w:rsidRDefault="000D2C91" w:rsidP="000D2C91">
      <w:pPr>
        <w:shd w:val="clear" w:color="auto" w:fill="FFFFFF"/>
        <w:tabs>
          <w:tab w:val="left" w:pos="426"/>
        </w:tabs>
        <w:spacing w:after="120"/>
        <w:ind w:left="425"/>
        <w:jc w:val="both"/>
        <w:rPr>
          <w:rFonts w:asciiTheme="minorHAnsi" w:hAnsiTheme="minorHAnsi" w:cstheme="minorHAnsi"/>
          <w:color w:val="000000"/>
          <w:sz w:val="22"/>
          <w:szCs w:val="22"/>
        </w:rPr>
      </w:pPr>
      <w:r w:rsidRPr="00D4075C">
        <w:rPr>
          <w:rStyle w:val="normaltextrun"/>
          <w:rFonts w:asciiTheme="minorHAnsi" w:hAnsiTheme="minorHAnsi" w:cstheme="minorHAnsi"/>
          <w:b/>
          <w:bCs/>
          <w:color w:val="000000"/>
          <w:sz w:val="22"/>
          <w:szCs w:val="22"/>
        </w:rPr>
        <w:t>CILECT</w:t>
      </w:r>
      <w:r w:rsidRPr="00173C24">
        <w:rPr>
          <w:rStyle w:val="eop"/>
          <w:rFonts w:asciiTheme="minorHAnsi" w:hAnsiTheme="minorHAnsi" w:cstheme="minorHAnsi"/>
          <w:color w:val="000000"/>
          <w:sz w:val="22"/>
          <w:szCs w:val="22"/>
        </w:rPr>
        <w:t xml:space="preserve"> – The</w:t>
      </w:r>
      <w:r w:rsidRPr="00173C24">
        <w:rPr>
          <w:rStyle w:val="normaltextrun"/>
          <w:rFonts w:asciiTheme="minorHAnsi" w:hAnsiTheme="minorHAnsi" w:cstheme="minorHAnsi"/>
          <w:color w:val="000000"/>
          <w:sz w:val="22"/>
          <w:szCs w:val="22"/>
        </w:rPr>
        <w:t xml:space="preserve"> International </w:t>
      </w:r>
      <w:r w:rsidRPr="00173C24">
        <w:rPr>
          <w:rStyle w:val="spellingerror"/>
          <w:rFonts w:asciiTheme="minorHAnsi" w:hAnsiTheme="minorHAnsi" w:cstheme="minorHAnsi"/>
          <w:color w:val="000000"/>
          <w:sz w:val="22"/>
          <w:szCs w:val="22"/>
        </w:rPr>
        <w:t>Association</w:t>
      </w:r>
      <w:r w:rsidRPr="00173C24">
        <w:rPr>
          <w:rStyle w:val="normaltextrun"/>
          <w:rFonts w:asciiTheme="minorHAnsi" w:hAnsiTheme="minorHAnsi" w:cstheme="minorHAnsi"/>
          <w:color w:val="000000"/>
          <w:sz w:val="22"/>
          <w:szCs w:val="22"/>
        </w:rPr>
        <w:t xml:space="preserve"> </w:t>
      </w:r>
      <w:r w:rsidRPr="00173C24">
        <w:rPr>
          <w:rStyle w:val="spellingerror"/>
          <w:rFonts w:asciiTheme="minorHAnsi" w:hAnsiTheme="minorHAnsi" w:cstheme="minorHAnsi"/>
          <w:color w:val="000000"/>
          <w:sz w:val="22"/>
          <w:szCs w:val="22"/>
        </w:rPr>
        <w:t>of</w:t>
      </w:r>
      <w:r w:rsidRPr="00173C24">
        <w:rPr>
          <w:rStyle w:val="normaltextrun"/>
          <w:rFonts w:asciiTheme="minorHAnsi" w:hAnsiTheme="minorHAnsi" w:cstheme="minorHAnsi"/>
          <w:color w:val="000000"/>
          <w:sz w:val="22"/>
          <w:szCs w:val="22"/>
        </w:rPr>
        <w:t xml:space="preserve"> Film and </w:t>
      </w:r>
      <w:r w:rsidRPr="00173C24">
        <w:rPr>
          <w:rStyle w:val="spellingerror"/>
          <w:rFonts w:asciiTheme="minorHAnsi" w:hAnsiTheme="minorHAnsi" w:cstheme="minorHAnsi"/>
          <w:color w:val="000000"/>
          <w:sz w:val="22"/>
          <w:szCs w:val="22"/>
        </w:rPr>
        <w:t>Television</w:t>
      </w:r>
      <w:r w:rsidRPr="00173C24">
        <w:rPr>
          <w:rStyle w:val="normaltextrun"/>
          <w:rFonts w:asciiTheme="minorHAnsi" w:hAnsiTheme="minorHAnsi" w:cstheme="minorHAnsi"/>
          <w:color w:val="000000"/>
          <w:sz w:val="22"/>
          <w:szCs w:val="22"/>
        </w:rPr>
        <w:t xml:space="preserve"> </w:t>
      </w:r>
      <w:r w:rsidRPr="00173C24">
        <w:rPr>
          <w:rStyle w:val="spellingerror"/>
          <w:rFonts w:asciiTheme="minorHAnsi" w:hAnsiTheme="minorHAnsi" w:cstheme="minorHAnsi"/>
          <w:color w:val="000000"/>
          <w:sz w:val="22"/>
          <w:szCs w:val="22"/>
        </w:rPr>
        <w:t>Schools</w:t>
      </w:r>
      <w:r w:rsidRPr="00173C24">
        <w:rPr>
          <w:rStyle w:val="normaltextrun"/>
          <w:rFonts w:asciiTheme="minorHAnsi" w:hAnsiTheme="minorHAnsi" w:cstheme="minorHAnsi"/>
          <w:color w:val="000000"/>
          <w:sz w:val="22"/>
          <w:szCs w:val="22"/>
        </w:rPr>
        <w:t xml:space="preserve"> zastupuje FMK doc. MgA. Libor Nemeškal, Ph.D. V současné době má tato celosvětová asociace téměř 200 členských institucí z 65 zemí na šesti kontinentech. FMK je členem od roku 2014. Naše členství mimo jiné obnáší: nominace na ocenění CILECT PRIZE; účast na hodnocení CILECT PRIZE; hlasovací právo v rámci General </w:t>
      </w:r>
      <w:r w:rsidRPr="00173C24">
        <w:rPr>
          <w:rStyle w:val="spellingerror"/>
          <w:rFonts w:asciiTheme="minorHAnsi" w:hAnsiTheme="minorHAnsi" w:cstheme="minorHAnsi"/>
          <w:color w:val="000000"/>
          <w:sz w:val="22"/>
          <w:szCs w:val="22"/>
        </w:rPr>
        <w:t>Assembly</w:t>
      </w:r>
      <w:r w:rsidRPr="00173C24">
        <w:rPr>
          <w:rStyle w:val="normaltextrun"/>
          <w:rFonts w:asciiTheme="minorHAnsi" w:hAnsiTheme="minorHAnsi" w:cstheme="minorHAnsi"/>
          <w:color w:val="000000"/>
          <w:sz w:val="22"/>
          <w:szCs w:val="22"/>
        </w:rPr>
        <w:t xml:space="preserve"> CILECT; pravidelnou účast na výročních kongresech a konferencích CILECT. FMK má hlasovací právo v evropské asociaci GEECT, kde se zapojuje do dalších aktivit typu účasti na evropských konferencích a workshopech, má možnost se podílet na stanovení mezinárodních standardů pro audiovizuální studijní programy, spolupořádání soutěže </w:t>
      </w:r>
      <w:r w:rsidRPr="00173C24">
        <w:rPr>
          <w:rStyle w:val="contextualspellingandgrammarerror"/>
          <w:rFonts w:asciiTheme="minorHAnsi" w:hAnsiTheme="minorHAnsi" w:cstheme="minorHAnsi"/>
          <w:color w:val="000000"/>
          <w:sz w:val="22"/>
          <w:szCs w:val="22"/>
        </w:rPr>
        <w:t>48H</w:t>
      </w:r>
      <w:r w:rsidRPr="00173C24">
        <w:rPr>
          <w:rStyle w:val="normaltextrun"/>
          <w:rFonts w:asciiTheme="minorHAnsi" w:hAnsiTheme="minorHAnsi" w:cstheme="minorHAnsi"/>
          <w:color w:val="000000"/>
          <w:sz w:val="22"/>
          <w:szCs w:val="22"/>
        </w:rPr>
        <w:t xml:space="preserve"> </w:t>
      </w:r>
      <w:r w:rsidRPr="00173C24">
        <w:rPr>
          <w:rStyle w:val="spellingerror"/>
          <w:rFonts w:asciiTheme="minorHAnsi" w:hAnsiTheme="minorHAnsi" w:cstheme="minorHAnsi"/>
          <w:color w:val="000000"/>
          <w:sz w:val="22"/>
          <w:szCs w:val="22"/>
        </w:rPr>
        <w:t>Challenge</w:t>
      </w:r>
      <w:r w:rsidRPr="00173C24">
        <w:rPr>
          <w:rStyle w:val="normaltextrun"/>
          <w:rFonts w:asciiTheme="minorHAnsi" w:hAnsiTheme="minorHAnsi" w:cstheme="minorHAnsi"/>
          <w:color w:val="000000"/>
          <w:sz w:val="22"/>
          <w:szCs w:val="22"/>
        </w:rPr>
        <w:t xml:space="preserve"> </w:t>
      </w:r>
      <w:r w:rsidRPr="00173C24">
        <w:rPr>
          <w:rStyle w:val="spellingerror"/>
          <w:rFonts w:asciiTheme="minorHAnsi" w:hAnsiTheme="minorHAnsi" w:cstheme="minorHAnsi"/>
          <w:color w:val="000000"/>
          <w:sz w:val="22"/>
          <w:szCs w:val="22"/>
        </w:rPr>
        <w:t>European</w:t>
      </w:r>
      <w:r w:rsidRPr="00173C24">
        <w:rPr>
          <w:rStyle w:val="normaltextrun"/>
          <w:rFonts w:asciiTheme="minorHAnsi" w:hAnsiTheme="minorHAnsi" w:cstheme="minorHAnsi"/>
          <w:color w:val="000000"/>
          <w:sz w:val="22"/>
          <w:szCs w:val="22"/>
        </w:rPr>
        <w:t xml:space="preserve"> Inter-</w:t>
      </w:r>
      <w:r w:rsidRPr="00173C24">
        <w:rPr>
          <w:rStyle w:val="spellingerror"/>
          <w:rFonts w:asciiTheme="minorHAnsi" w:hAnsiTheme="minorHAnsi" w:cstheme="minorHAnsi"/>
          <w:color w:val="000000"/>
          <w:sz w:val="22"/>
          <w:szCs w:val="22"/>
        </w:rPr>
        <w:t>Schools</w:t>
      </w:r>
      <w:r w:rsidRPr="00173C24">
        <w:rPr>
          <w:rStyle w:val="normaltextrun"/>
          <w:rFonts w:asciiTheme="minorHAnsi" w:hAnsiTheme="minorHAnsi" w:cstheme="minorHAnsi"/>
          <w:color w:val="000000"/>
          <w:sz w:val="22"/>
          <w:szCs w:val="22"/>
        </w:rPr>
        <w:t xml:space="preserve"> atd.  </w:t>
      </w:r>
      <w:r w:rsidRPr="00173C24">
        <w:rPr>
          <w:rStyle w:val="eop"/>
          <w:rFonts w:asciiTheme="minorHAnsi" w:hAnsiTheme="minorHAnsi" w:cstheme="minorHAnsi"/>
          <w:color w:val="000000"/>
          <w:sz w:val="22"/>
          <w:szCs w:val="22"/>
        </w:rPr>
        <w:t> </w:t>
      </w:r>
    </w:p>
    <w:p w14:paraId="409F3B15" w14:textId="77777777" w:rsidR="000D2C91" w:rsidRPr="00173C24" w:rsidRDefault="000D2C91" w:rsidP="000D2C91">
      <w:pPr>
        <w:pStyle w:val="paragraph"/>
        <w:spacing w:before="0" w:beforeAutospacing="0" w:after="120" w:afterAutospacing="0"/>
        <w:ind w:left="425"/>
        <w:jc w:val="both"/>
        <w:textAlignment w:val="baseline"/>
        <w:rPr>
          <w:rFonts w:asciiTheme="minorHAnsi" w:hAnsiTheme="minorHAnsi" w:cstheme="minorHAnsi"/>
          <w:color w:val="000000"/>
          <w:sz w:val="22"/>
          <w:szCs w:val="22"/>
        </w:rPr>
      </w:pPr>
      <w:r w:rsidRPr="00D4075C">
        <w:rPr>
          <w:rStyle w:val="normaltextrun"/>
          <w:rFonts w:asciiTheme="minorHAnsi" w:hAnsiTheme="minorHAnsi" w:cstheme="minorHAnsi"/>
          <w:b/>
          <w:bCs/>
          <w:color w:val="000000"/>
          <w:sz w:val="22"/>
          <w:szCs w:val="22"/>
        </w:rPr>
        <w:t>ELIA</w:t>
      </w:r>
      <w:r w:rsidRPr="00173C24">
        <w:rPr>
          <w:rStyle w:val="normaltextrun"/>
          <w:rFonts w:asciiTheme="minorHAnsi" w:hAnsiTheme="minorHAnsi" w:cstheme="minorHAnsi"/>
          <w:color w:val="000000"/>
          <w:sz w:val="22"/>
          <w:szCs w:val="22"/>
        </w:rPr>
        <w:t xml:space="preserve"> – </w:t>
      </w:r>
      <w:r w:rsidRPr="004A24A4">
        <w:rPr>
          <w:rStyle w:val="normaltextrun"/>
          <w:rFonts w:asciiTheme="minorHAnsi" w:hAnsiTheme="minorHAnsi" w:cstheme="minorHAnsi"/>
          <w:color w:val="000000"/>
          <w:sz w:val="22"/>
          <w:szCs w:val="22"/>
        </w:rPr>
        <w:t>The</w:t>
      </w:r>
      <w:r w:rsidRPr="00173C24">
        <w:rPr>
          <w:rStyle w:val="normaltextrun"/>
          <w:rFonts w:asciiTheme="minorHAnsi" w:hAnsiTheme="minorHAnsi" w:cstheme="minorHAnsi"/>
          <w:color w:val="000000"/>
          <w:sz w:val="22"/>
          <w:szCs w:val="22"/>
        </w:rPr>
        <w:t> </w:t>
      </w:r>
      <w:r w:rsidRPr="00173C24">
        <w:rPr>
          <w:rStyle w:val="spellingerror"/>
          <w:rFonts w:asciiTheme="minorHAnsi" w:hAnsiTheme="minorHAnsi" w:cstheme="minorHAnsi"/>
          <w:color w:val="000000"/>
          <w:sz w:val="22"/>
          <w:szCs w:val="22"/>
        </w:rPr>
        <w:t>European</w:t>
      </w:r>
      <w:r w:rsidRPr="00173C24">
        <w:rPr>
          <w:rStyle w:val="normaltextrun"/>
          <w:rFonts w:asciiTheme="minorHAnsi" w:hAnsiTheme="minorHAnsi" w:cstheme="minorHAnsi"/>
          <w:color w:val="000000"/>
          <w:sz w:val="22"/>
          <w:szCs w:val="22"/>
        </w:rPr>
        <w:t> </w:t>
      </w:r>
      <w:r w:rsidRPr="00173C24">
        <w:rPr>
          <w:rStyle w:val="spellingerror"/>
          <w:rFonts w:asciiTheme="minorHAnsi" w:hAnsiTheme="minorHAnsi" w:cstheme="minorHAnsi"/>
          <w:color w:val="000000"/>
          <w:sz w:val="22"/>
          <w:szCs w:val="22"/>
        </w:rPr>
        <w:t>League</w:t>
      </w:r>
      <w:r w:rsidRPr="00173C24">
        <w:rPr>
          <w:rStyle w:val="normaltextrun"/>
          <w:rFonts w:asciiTheme="minorHAnsi" w:hAnsiTheme="minorHAnsi" w:cstheme="minorHAnsi"/>
          <w:color w:val="000000"/>
          <w:sz w:val="22"/>
          <w:szCs w:val="22"/>
        </w:rPr>
        <w:t> </w:t>
      </w:r>
      <w:r w:rsidRPr="00173C24">
        <w:rPr>
          <w:rStyle w:val="spellingerror"/>
          <w:rFonts w:asciiTheme="minorHAnsi" w:hAnsiTheme="minorHAnsi" w:cstheme="minorHAnsi"/>
          <w:color w:val="000000"/>
          <w:sz w:val="22"/>
          <w:szCs w:val="22"/>
        </w:rPr>
        <w:t>of</w:t>
      </w:r>
      <w:r w:rsidRPr="00173C24">
        <w:rPr>
          <w:rStyle w:val="normaltextrun"/>
          <w:rFonts w:asciiTheme="minorHAnsi" w:hAnsiTheme="minorHAnsi" w:cstheme="minorHAnsi"/>
          <w:color w:val="000000"/>
          <w:sz w:val="22"/>
          <w:szCs w:val="22"/>
        </w:rPr>
        <w:t> </w:t>
      </w:r>
      <w:r w:rsidRPr="00173C24">
        <w:rPr>
          <w:rStyle w:val="spellingerror"/>
          <w:rFonts w:asciiTheme="minorHAnsi" w:hAnsiTheme="minorHAnsi" w:cstheme="minorHAnsi"/>
          <w:color w:val="000000"/>
          <w:sz w:val="22"/>
          <w:szCs w:val="22"/>
        </w:rPr>
        <w:t>Institutes</w:t>
      </w:r>
      <w:r w:rsidRPr="00173C24">
        <w:rPr>
          <w:rStyle w:val="normaltextrun"/>
          <w:rFonts w:asciiTheme="minorHAnsi" w:hAnsiTheme="minorHAnsi" w:cstheme="minorHAnsi"/>
          <w:color w:val="000000"/>
          <w:sz w:val="22"/>
          <w:szCs w:val="22"/>
        </w:rPr>
        <w:t> </w:t>
      </w:r>
      <w:r w:rsidRPr="00173C24">
        <w:rPr>
          <w:rStyle w:val="spellingerror"/>
          <w:rFonts w:asciiTheme="minorHAnsi" w:hAnsiTheme="minorHAnsi" w:cstheme="minorHAnsi"/>
          <w:color w:val="000000"/>
          <w:sz w:val="22"/>
          <w:szCs w:val="22"/>
        </w:rPr>
        <w:t>of</w:t>
      </w:r>
      <w:r w:rsidRPr="00173C24">
        <w:rPr>
          <w:rStyle w:val="normaltextrun"/>
          <w:rFonts w:asciiTheme="minorHAnsi" w:hAnsiTheme="minorHAnsi" w:cstheme="minorHAnsi"/>
          <w:color w:val="000000"/>
          <w:sz w:val="22"/>
          <w:szCs w:val="22"/>
        </w:rPr>
        <w:t> </w:t>
      </w:r>
      <w:r w:rsidRPr="00173C24">
        <w:rPr>
          <w:rStyle w:val="spellingerror"/>
          <w:rFonts w:asciiTheme="minorHAnsi" w:hAnsiTheme="minorHAnsi" w:cstheme="minorHAnsi"/>
          <w:color w:val="000000"/>
          <w:sz w:val="22"/>
          <w:szCs w:val="22"/>
        </w:rPr>
        <w:t>the</w:t>
      </w:r>
      <w:r w:rsidRPr="00173C24">
        <w:rPr>
          <w:rStyle w:val="normaltextrun"/>
          <w:rFonts w:asciiTheme="minorHAnsi" w:hAnsiTheme="minorHAnsi" w:cstheme="minorHAnsi"/>
          <w:color w:val="000000"/>
          <w:sz w:val="22"/>
          <w:szCs w:val="22"/>
        </w:rPr>
        <w:t> </w:t>
      </w:r>
      <w:r w:rsidRPr="00173C24">
        <w:rPr>
          <w:rStyle w:val="spellingerror"/>
          <w:rFonts w:asciiTheme="minorHAnsi" w:hAnsiTheme="minorHAnsi" w:cstheme="minorHAnsi"/>
          <w:color w:val="000000"/>
          <w:sz w:val="22"/>
          <w:szCs w:val="22"/>
        </w:rPr>
        <w:t>Arts</w:t>
      </w:r>
      <w:r w:rsidRPr="00173C24">
        <w:rPr>
          <w:rStyle w:val="normaltextrun"/>
          <w:rFonts w:asciiTheme="minorHAnsi" w:hAnsiTheme="minorHAnsi" w:cstheme="minorHAnsi"/>
          <w:color w:val="000000"/>
          <w:sz w:val="22"/>
          <w:szCs w:val="22"/>
        </w:rPr>
        <w:t xml:space="preserve"> – zástupce FMK Mgr. Pavel </w:t>
      </w:r>
      <w:r w:rsidRPr="00173C24">
        <w:rPr>
          <w:rStyle w:val="spellingerror"/>
          <w:rFonts w:asciiTheme="minorHAnsi" w:hAnsiTheme="minorHAnsi" w:cstheme="minorHAnsi"/>
          <w:color w:val="000000"/>
          <w:sz w:val="22"/>
          <w:szCs w:val="22"/>
        </w:rPr>
        <w:t>Krutil</w:t>
      </w:r>
      <w:r w:rsidRPr="00173C24">
        <w:rPr>
          <w:rStyle w:val="normaltextrun"/>
          <w:rFonts w:asciiTheme="minorHAnsi" w:hAnsiTheme="minorHAnsi" w:cstheme="minorHAnsi"/>
          <w:color w:val="000000"/>
          <w:sz w:val="22"/>
          <w:szCs w:val="22"/>
        </w:rPr>
        <w:t xml:space="preserve">, je globálně propojená evropská síť, která poskytuje dynamickou platformu pro výměnu a rozvoj vysokoškolského vzdělávání uměleckého směru. ELIA má 260 </w:t>
      </w:r>
      <w:r w:rsidRPr="0063425E">
        <w:rPr>
          <w:rStyle w:val="normaltextrun"/>
          <w:rFonts w:asciiTheme="minorHAnsi" w:hAnsiTheme="minorHAnsi" w:cstheme="minorHAnsi"/>
          <w:sz w:val="22"/>
          <w:szCs w:val="22"/>
        </w:rPr>
        <w:t>členů z</w:t>
      </w:r>
      <w:r w:rsidRPr="0063425E">
        <w:rPr>
          <w:rStyle w:val="normaltextrun"/>
          <w:rFonts w:asciiTheme="minorHAnsi" w:hAnsiTheme="minorHAnsi" w:cstheme="minorHAnsi"/>
          <w:sz w:val="22"/>
          <w:szCs w:val="22"/>
          <w:u w:val="single"/>
        </w:rPr>
        <w:t>e</w:t>
      </w:r>
      <w:r w:rsidRPr="0063425E">
        <w:rPr>
          <w:rStyle w:val="normaltextrun"/>
          <w:rFonts w:asciiTheme="minorHAnsi" w:hAnsiTheme="minorHAnsi" w:cstheme="minorHAnsi"/>
          <w:sz w:val="22"/>
          <w:szCs w:val="22"/>
        </w:rPr>
        <w:t xml:space="preserve"> </w:t>
      </w:r>
      <w:r w:rsidRPr="00173C24">
        <w:rPr>
          <w:rStyle w:val="normaltextrun"/>
          <w:rFonts w:asciiTheme="minorHAnsi" w:hAnsiTheme="minorHAnsi" w:cstheme="minorHAnsi"/>
          <w:color w:val="000000"/>
          <w:sz w:val="22"/>
          <w:szCs w:val="22"/>
        </w:rPr>
        <w:t xml:space="preserve">48 zemí, reprezentujících nejrůznější umělecké obory. Organizace se zasazuje za vysokoškolské vzdělávání vytvářením nových příležitostí pro své členy </w:t>
      </w:r>
      <w:r>
        <w:rPr>
          <w:rStyle w:val="normaltextrun"/>
          <w:rFonts w:asciiTheme="minorHAnsi" w:hAnsiTheme="minorHAnsi" w:cstheme="minorHAnsi"/>
          <w:color w:val="000000"/>
          <w:sz w:val="22"/>
          <w:szCs w:val="22"/>
        </w:rPr>
        <w:br/>
      </w:r>
      <w:r w:rsidRPr="00173C24">
        <w:rPr>
          <w:rStyle w:val="normaltextrun"/>
          <w:rFonts w:asciiTheme="minorHAnsi" w:hAnsiTheme="minorHAnsi" w:cstheme="minorHAnsi"/>
          <w:color w:val="000000"/>
          <w:sz w:val="22"/>
          <w:szCs w:val="22"/>
        </w:rPr>
        <w:t>a usnadňováním výměny tzv. “</w:t>
      </w:r>
      <w:r w:rsidRPr="00173C24">
        <w:rPr>
          <w:rStyle w:val="spellingerror"/>
          <w:rFonts w:asciiTheme="minorHAnsi" w:hAnsiTheme="minorHAnsi" w:cstheme="minorHAnsi"/>
          <w:color w:val="000000"/>
          <w:sz w:val="22"/>
          <w:szCs w:val="22"/>
        </w:rPr>
        <w:t>best</w:t>
      </w:r>
      <w:r w:rsidRPr="00173C24">
        <w:rPr>
          <w:rStyle w:val="normaltextrun"/>
          <w:rFonts w:asciiTheme="minorHAnsi" w:hAnsiTheme="minorHAnsi" w:cstheme="minorHAnsi"/>
          <w:color w:val="000000"/>
          <w:sz w:val="22"/>
          <w:szCs w:val="22"/>
        </w:rPr>
        <w:t> </w:t>
      </w:r>
      <w:r w:rsidRPr="00173C24">
        <w:rPr>
          <w:rStyle w:val="spellingerror"/>
          <w:rFonts w:asciiTheme="minorHAnsi" w:hAnsiTheme="minorHAnsi" w:cstheme="minorHAnsi"/>
          <w:color w:val="000000"/>
          <w:sz w:val="22"/>
          <w:szCs w:val="22"/>
        </w:rPr>
        <w:t>practices</w:t>
      </w:r>
      <w:r w:rsidRPr="00173C24">
        <w:rPr>
          <w:rStyle w:val="normaltextrun"/>
          <w:rFonts w:asciiTheme="minorHAnsi" w:hAnsiTheme="minorHAnsi" w:cstheme="minorHAnsi"/>
          <w:color w:val="000000"/>
          <w:sz w:val="22"/>
          <w:szCs w:val="22"/>
        </w:rPr>
        <w:t>”.</w:t>
      </w:r>
      <w:r w:rsidRPr="00173C24">
        <w:rPr>
          <w:rStyle w:val="eop"/>
          <w:rFonts w:asciiTheme="minorHAnsi" w:hAnsiTheme="minorHAnsi" w:cstheme="minorHAnsi"/>
          <w:color w:val="000000"/>
          <w:sz w:val="22"/>
          <w:szCs w:val="22"/>
        </w:rPr>
        <w:t>  </w:t>
      </w:r>
    </w:p>
    <w:p w14:paraId="37AA6747" w14:textId="77777777" w:rsidR="000D2C91" w:rsidRPr="00173C24" w:rsidRDefault="000D2C91" w:rsidP="000D2C91">
      <w:pPr>
        <w:pStyle w:val="paragraph"/>
        <w:spacing w:before="0" w:beforeAutospacing="0" w:after="120" w:afterAutospacing="0"/>
        <w:ind w:left="425"/>
        <w:jc w:val="both"/>
        <w:textAlignment w:val="baseline"/>
        <w:rPr>
          <w:rStyle w:val="eop"/>
          <w:rFonts w:asciiTheme="minorHAnsi" w:hAnsiTheme="minorHAnsi" w:cstheme="minorHAnsi"/>
          <w:color w:val="000000"/>
          <w:sz w:val="22"/>
          <w:szCs w:val="22"/>
        </w:rPr>
      </w:pPr>
      <w:r w:rsidRPr="00D4075C">
        <w:rPr>
          <w:rStyle w:val="normaltextrun"/>
          <w:rFonts w:asciiTheme="minorHAnsi" w:hAnsiTheme="minorHAnsi" w:cstheme="minorHAnsi"/>
          <w:b/>
          <w:bCs/>
          <w:color w:val="000000"/>
          <w:sz w:val="22"/>
          <w:szCs w:val="22"/>
        </w:rPr>
        <w:t>POPAI CENTRAL EUROPE</w:t>
      </w:r>
      <w:r w:rsidRPr="00173C24">
        <w:rPr>
          <w:rStyle w:val="normaltextrun"/>
          <w:rFonts w:asciiTheme="minorHAnsi" w:hAnsiTheme="minorHAnsi" w:cstheme="minorHAnsi"/>
          <w:color w:val="000000"/>
          <w:sz w:val="22"/>
          <w:szCs w:val="22"/>
        </w:rPr>
        <w:t xml:space="preserve"> </w:t>
      </w:r>
      <w:r>
        <w:rPr>
          <w:rStyle w:val="normaltextrun"/>
          <w:rFonts w:asciiTheme="minorHAnsi" w:hAnsiTheme="minorHAnsi" w:cstheme="minorHAnsi"/>
          <w:color w:val="000000"/>
          <w:sz w:val="22"/>
          <w:szCs w:val="22"/>
        </w:rPr>
        <w:t>–</w:t>
      </w:r>
      <w:r w:rsidRPr="00173C24">
        <w:rPr>
          <w:rStyle w:val="normaltextrun"/>
          <w:rFonts w:asciiTheme="minorHAnsi" w:hAnsiTheme="minorHAnsi" w:cstheme="minorHAnsi"/>
          <w:color w:val="000000"/>
          <w:sz w:val="22"/>
          <w:szCs w:val="22"/>
        </w:rPr>
        <w:t xml:space="preserve"> </w:t>
      </w:r>
      <w:r w:rsidRPr="004A24A4">
        <w:rPr>
          <w:rStyle w:val="normaltextrun"/>
          <w:rFonts w:asciiTheme="minorHAnsi" w:hAnsiTheme="minorHAnsi" w:cstheme="minorHAnsi"/>
          <w:color w:val="000000"/>
          <w:sz w:val="22"/>
          <w:szCs w:val="22"/>
        </w:rPr>
        <w:t>jehož p</w:t>
      </w:r>
      <w:r w:rsidRPr="00110A69">
        <w:rPr>
          <w:rStyle w:val="normaltextrun"/>
          <w:rFonts w:asciiTheme="minorHAnsi" w:hAnsiTheme="minorHAnsi" w:cstheme="minorHAnsi"/>
          <w:color w:val="000000"/>
          <w:sz w:val="22"/>
          <w:szCs w:val="22"/>
        </w:rPr>
        <w:t>osláním</w:t>
      </w:r>
      <w:r w:rsidRPr="00173C24">
        <w:rPr>
          <w:rStyle w:val="normaltextrun"/>
          <w:rFonts w:asciiTheme="minorHAnsi" w:hAnsiTheme="minorHAnsi" w:cstheme="minorHAnsi"/>
          <w:color w:val="000000"/>
          <w:sz w:val="22"/>
          <w:szCs w:val="22"/>
        </w:rPr>
        <w:t xml:space="preserve"> je vytvořit komunikační platformu pro výrobce a dodavatele komunikačních prostředků v in-</w:t>
      </w:r>
      <w:r w:rsidRPr="00173C24">
        <w:rPr>
          <w:rStyle w:val="spellingerror"/>
          <w:rFonts w:asciiTheme="minorHAnsi" w:hAnsiTheme="minorHAnsi" w:cstheme="minorHAnsi"/>
          <w:color w:val="000000"/>
          <w:sz w:val="22"/>
          <w:szCs w:val="22"/>
        </w:rPr>
        <w:t>store</w:t>
      </w:r>
      <w:r w:rsidRPr="00173C24">
        <w:rPr>
          <w:rStyle w:val="normaltextrun"/>
          <w:rFonts w:asciiTheme="minorHAnsi" w:hAnsiTheme="minorHAnsi" w:cstheme="minorHAnsi"/>
          <w:color w:val="000000"/>
          <w:sz w:val="22"/>
          <w:szCs w:val="22"/>
        </w:rPr>
        <w:t>, digitálních médií, zadavatele reklamy, reklamní agentury a zástupce maloobchodu, neustále je vzdělávat, realizovat průzkumy, poskytovat a zpřístupňovat pro ně informace, organizovat odborné akce a diskuzní setkání a budovat tak dobré vztahy v in-</w:t>
      </w:r>
      <w:r w:rsidRPr="00173C24">
        <w:rPr>
          <w:rStyle w:val="spellingerror"/>
          <w:rFonts w:asciiTheme="minorHAnsi" w:hAnsiTheme="minorHAnsi" w:cstheme="minorHAnsi"/>
          <w:color w:val="000000"/>
          <w:sz w:val="22"/>
          <w:szCs w:val="22"/>
        </w:rPr>
        <w:t>store</w:t>
      </w:r>
      <w:r w:rsidRPr="00173C24">
        <w:rPr>
          <w:rStyle w:val="normaltextrun"/>
          <w:rFonts w:asciiTheme="minorHAnsi" w:hAnsiTheme="minorHAnsi" w:cstheme="minorHAnsi"/>
          <w:color w:val="000000"/>
          <w:sz w:val="22"/>
          <w:szCs w:val="22"/>
        </w:rPr>
        <w:t xml:space="preserve"> marketingové komunikaci, podporovat kulturu a další rozvoj oboru marketing </w:t>
      </w:r>
      <w:r w:rsidRPr="00173C24">
        <w:rPr>
          <w:rStyle w:val="spellingerror"/>
          <w:rFonts w:asciiTheme="minorHAnsi" w:hAnsiTheme="minorHAnsi" w:cstheme="minorHAnsi"/>
          <w:color w:val="000000"/>
          <w:sz w:val="22"/>
          <w:szCs w:val="22"/>
        </w:rPr>
        <w:t>at</w:t>
      </w:r>
      <w:r w:rsidRPr="00173C24">
        <w:rPr>
          <w:rStyle w:val="normaltextrun"/>
          <w:rFonts w:asciiTheme="minorHAnsi" w:hAnsiTheme="minorHAnsi" w:cstheme="minorHAnsi"/>
          <w:color w:val="000000"/>
          <w:sz w:val="22"/>
          <w:szCs w:val="22"/>
        </w:rPr>
        <w:t>-retail. S FMK spolupracuje zejména na vzájemném vzdělávání, kdy studenti přichází s inovativními návrhy in-</w:t>
      </w:r>
      <w:r w:rsidRPr="00173C24">
        <w:rPr>
          <w:rStyle w:val="spellingerror"/>
          <w:rFonts w:asciiTheme="minorHAnsi" w:hAnsiTheme="minorHAnsi" w:cstheme="minorHAnsi"/>
          <w:color w:val="000000"/>
          <w:sz w:val="22"/>
          <w:szCs w:val="22"/>
        </w:rPr>
        <w:t>store</w:t>
      </w:r>
      <w:r w:rsidRPr="00173C24">
        <w:rPr>
          <w:rStyle w:val="normaltextrun"/>
          <w:rFonts w:asciiTheme="minorHAnsi" w:hAnsiTheme="minorHAnsi" w:cstheme="minorHAnsi"/>
          <w:color w:val="000000"/>
          <w:sz w:val="22"/>
          <w:szCs w:val="22"/>
        </w:rPr>
        <w:t xml:space="preserve"> marketingových řešení </w:t>
      </w:r>
      <w:r>
        <w:rPr>
          <w:rStyle w:val="normaltextrun"/>
          <w:rFonts w:asciiTheme="minorHAnsi" w:hAnsiTheme="minorHAnsi" w:cstheme="minorHAnsi"/>
          <w:color w:val="000000"/>
          <w:sz w:val="22"/>
          <w:szCs w:val="22"/>
        </w:rPr>
        <w:br/>
      </w:r>
      <w:r w:rsidRPr="00173C24">
        <w:rPr>
          <w:rStyle w:val="normaltextrun"/>
          <w:rFonts w:asciiTheme="minorHAnsi" w:hAnsiTheme="minorHAnsi" w:cstheme="minorHAnsi"/>
          <w:color w:val="000000"/>
          <w:sz w:val="22"/>
          <w:szCs w:val="22"/>
        </w:rPr>
        <w:t xml:space="preserve">a zástupci POPAI jim poskytují zpětnou vazbu, aktuálně např. na téma emočního marketingu </w:t>
      </w:r>
      <w:r>
        <w:rPr>
          <w:rStyle w:val="normaltextrun"/>
          <w:rFonts w:asciiTheme="minorHAnsi" w:hAnsiTheme="minorHAnsi" w:cstheme="minorHAnsi"/>
          <w:color w:val="000000"/>
          <w:sz w:val="22"/>
          <w:szCs w:val="22"/>
        </w:rPr>
        <w:br/>
      </w:r>
      <w:r w:rsidRPr="00173C24">
        <w:rPr>
          <w:rStyle w:val="normaltextrun"/>
          <w:rFonts w:asciiTheme="minorHAnsi" w:hAnsiTheme="minorHAnsi" w:cstheme="minorHAnsi"/>
          <w:color w:val="000000"/>
          <w:sz w:val="22"/>
          <w:szCs w:val="22"/>
        </w:rPr>
        <w:t>v maloobchodě a službách.</w:t>
      </w:r>
      <w:r w:rsidRPr="00173C24">
        <w:rPr>
          <w:rStyle w:val="eop"/>
          <w:rFonts w:asciiTheme="minorHAnsi" w:hAnsiTheme="minorHAnsi" w:cstheme="minorHAnsi"/>
          <w:color w:val="000000"/>
          <w:sz w:val="22"/>
          <w:szCs w:val="22"/>
        </w:rPr>
        <w:t> </w:t>
      </w:r>
    </w:p>
    <w:p w14:paraId="1F48CFAF" w14:textId="77777777" w:rsidR="000D2C91" w:rsidRPr="00173C24" w:rsidRDefault="000D2C91" w:rsidP="000D2C91">
      <w:pPr>
        <w:pStyle w:val="paragraph"/>
        <w:spacing w:before="0" w:beforeAutospacing="0" w:after="120" w:afterAutospacing="0"/>
        <w:ind w:left="425"/>
        <w:jc w:val="both"/>
        <w:textAlignment w:val="baseline"/>
        <w:rPr>
          <w:rStyle w:val="normaltextrun"/>
          <w:rFonts w:asciiTheme="minorHAnsi" w:hAnsiTheme="minorHAnsi" w:cstheme="minorHAnsi"/>
          <w:bCs/>
          <w:color w:val="000000"/>
          <w:sz w:val="22"/>
          <w:szCs w:val="22"/>
        </w:rPr>
      </w:pPr>
      <w:r w:rsidRPr="00D4075C">
        <w:rPr>
          <w:rStyle w:val="normaltextrun"/>
          <w:rFonts w:asciiTheme="minorHAnsi" w:hAnsiTheme="minorHAnsi" w:cstheme="minorHAnsi"/>
          <w:b/>
          <w:bCs/>
          <w:color w:val="000000"/>
          <w:sz w:val="22"/>
          <w:szCs w:val="22"/>
        </w:rPr>
        <w:t>ICOM</w:t>
      </w:r>
      <w:r w:rsidRPr="00173C24">
        <w:rPr>
          <w:rStyle w:val="normaltextrun"/>
          <w:rFonts w:asciiTheme="minorHAnsi" w:hAnsiTheme="minorHAnsi" w:cstheme="minorHAnsi"/>
          <w:color w:val="000000"/>
          <w:sz w:val="22"/>
          <w:szCs w:val="22"/>
        </w:rPr>
        <w:t xml:space="preserve"> – Největší muzejní síť na světě, která každoročně pořádá odborné konference, workshopy a tvoří databázi tisíce muzeí a vysokoškolských institucí. FMK je dlouhodobým členem, v roce 2018 se členem stala i galerie G18 v rámci pod kategorie UMAC – University museums.</w:t>
      </w:r>
    </w:p>
    <w:p w14:paraId="47542B97" w14:textId="77777777" w:rsidR="000D2C91" w:rsidRPr="00173C24" w:rsidRDefault="000D2C91" w:rsidP="000D2C91">
      <w:pPr>
        <w:pStyle w:val="paragraph"/>
        <w:spacing w:before="0" w:beforeAutospacing="0" w:after="0" w:afterAutospacing="0"/>
        <w:ind w:left="425"/>
        <w:jc w:val="both"/>
        <w:textAlignment w:val="baseline"/>
        <w:rPr>
          <w:rStyle w:val="normaltextrun"/>
          <w:rFonts w:asciiTheme="minorHAnsi" w:hAnsiTheme="minorHAnsi" w:cstheme="minorHAnsi"/>
          <w:bCs/>
          <w:color w:val="000000"/>
          <w:sz w:val="22"/>
          <w:szCs w:val="22"/>
        </w:rPr>
      </w:pPr>
    </w:p>
    <w:p w14:paraId="739A033D" w14:textId="36875AD2" w:rsidR="000D2C91" w:rsidRPr="00FF1F0C" w:rsidRDefault="000D2C91" w:rsidP="00FF1F0C">
      <w:pPr>
        <w:pStyle w:val="paragraph"/>
        <w:spacing w:before="0" w:beforeAutospacing="0" w:after="120" w:afterAutospacing="0"/>
        <w:ind w:left="425"/>
        <w:jc w:val="both"/>
        <w:textAlignment w:val="baseline"/>
        <w:rPr>
          <w:rStyle w:val="eop"/>
          <w:rFonts w:asciiTheme="minorHAnsi" w:eastAsia="Calibri" w:hAnsiTheme="minorHAnsi" w:cstheme="minorHAnsi"/>
          <w:color w:val="000000"/>
          <w:sz w:val="22"/>
          <w:szCs w:val="22"/>
          <w:lang w:eastAsia="en-US"/>
        </w:rPr>
      </w:pPr>
      <w:r w:rsidRPr="00173C24">
        <w:rPr>
          <w:rStyle w:val="normaltextrun"/>
          <w:rFonts w:asciiTheme="minorHAnsi" w:hAnsiTheme="minorHAnsi" w:cstheme="minorHAnsi"/>
          <w:color w:val="000000"/>
          <w:sz w:val="22"/>
          <w:szCs w:val="22"/>
        </w:rPr>
        <w:t>FMK v září 2022 uspořádal</w:t>
      </w:r>
      <w:r w:rsidR="00D4075C">
        <w:rPr>
          <w:rStyle w:val="normaltextrun"/>
          <w:rFonts w:asciiTheme="minorHAnsi" w:hAnsiTheme="minorHAnsi" w:cstheme="minorHAnsi"/>
          <w:color w:val="000000"/>
          <w:sz w:val="22"/>
          <w:szCs w:val="22"/>
        </w:rPr>
        <w:t>a</w:t>
      </w:r>
      <w:r w:rsidRPr="00173C24">
        <w:rPr>
          <w:rStyle w:val="normaltextrun"/>
          <w:rFonts w:asciiTheme="minorHAnsi" w:hAnsiTheme="minorHAnsi" w:cstheme="minorHAnsi"/>
          <w:color w:val="000000"/>
          <w:sz w:val="22"/>
          <w:szCs w:val="22"/>
        </w:rPr>
        <w:t xml:space="preserve"> první mezinárodní letní školu v rámci programu ERASMUS Blended Learning Program, zaměřenou na aktuální tendence a trendy v kulturních a kreativních průmyslech. Pozvání přijali </w:t>
      </w:r>
      <w:r w:rsidRPr="00173C24">
        <w:rPr>
          <w:rStyle w:val="normaltextrun"/>
          <w:rFonts w:asciiTheme="minorHAnsi" w:hAnsiTheme="minorHAnsi" w:cstheme="minorHAnsi"/>
          <w:color w:val="000000"/>
          <w:sz w:val="22"/>
          <w:szCs w:val="22"/>
        </w:rPr>
        <w:lastRenderedPageBreak/>
        <w:t>profesoři i praktici z celé Evropy a účastnilo se 25 studentů z ČR i zahraničí. FMK se intenzivně účastní příprav jako partner pro mezinárodní program ERASMUS Mundus.</w:t>
      </w:r>
    </w:p>
    <w:p w14:paraId="767B4314" w14:textId="77777777" w:rsidR="000D2C91" w:rsidRPr="00D5748D" w:rsidRDefault="000D2C91" w:rsidP="000D2C91">
      <w:pPr>
        <w:pStyle w:val="paragraph"/>
        <w:spacing w:before="0" w:beforeAutospacing="0" w:after="0" w:afterAutospacing="0"/>
        <w:ind w:left="425"/>
        <w:jc w:val="both"/>
        <w:textAlignment w:val="baseline"/>
        <w:rPr>
          <w:rFonts w:asciiTheme="minorHAnsi" w:hAnsiTheme="minorHAnsi" w:cstheme="minorHAnsi"/>
          <w:color w:val="000000"/>
          <w:sz w:val="22"/>
          <w:szCs w:val="22"/>
        </w:rPr>
      </w:pPr>
      <w:r w:rsidRPr="00D5748D">
        <w:rPr>
          <w:rStyle w:val="eop"/>
          <w:rFonts w:asciiTheme="minorHAnsi" w:hAnsiTheme="minorHAnsi" w:cstheme="minorHAnsi"/>
          <w:color w:val="000000"/>
          <w:sz w:val="22"/>
          <w:szCs w:val="22"/>
        </w:rPr>
        <w:t>FMK se dlouhodobě snaží naplňovat následující klíčová opatření:</w:t>
      </w:r>
    </w:p>
    <w:p w14:paraId="71C95A36" w14:textId="77777777" w:rsidR="000D2C91" w:rsidRPr="00D5748D" w:rsidRDefault="000D2C91" w:rsidP="00FF1F0C">
      <w:pPr>
        <w:pStyle w:val="paragraph"/>
        <w:widowControl w:val="0"/>
        <w:autoSpaceDE w:val="0"/>
        <w:autoSpaceDN w:val="0"/>
        <w:adjustRightInd w:val="0"/>
        <w:snapToGrid w:val="0"/>
        <w:spacing w:before="0" w:beforeAutospacing="0" w:after="120" w:afterAutospacing="0"/>
        <w:ind w:left="425"/>
        <w:jc w:val="both"/>
        <w:textAlignment w:val="baseline"/>
        <w:rPr>
          <w:rStyle w:val="normaltextrun"/>
          <w:rFonts w:asciiTheme="minorHAnsi" w:hAnsiTheme="minorHAnsi" w:cstheme="minorHAnsi"/>
          <w:color w:val="000000"/>
          <w:sz w:val="22"/>
          <w:szCs w:val="22"/>
        </w:rPr>
      </w:pPr>
      <w:r w:rsidRPr="00D5748D">
        <w:rPr>
          <w:rStyle w:val="normaltextrun"/>
          <w:rFonts w:asciiTheme="minorHAnsi" w:hAnsiTheme="minorHAnsi" w:cstheme="minorHAnsi"/>
          <w:color w:val="000000"/>
          <w:sz w:val="22"/>
          <w:szCs w:val="22"/>
        </w:rPr>
        <w:t>Propaguje studium na FMK v českém i anglickém jazyce se zaměřením na země, kde existuje</w:t>
      </w:r>
      <w:r>
        <w:rPr>
          <w:rStyle w:val="normaltextrun"/>
          <w:rFonts w:asciiTheme="minorHAnsi" w:hAnsiTheme="minorHAnsi" w:cstheme="minorHAnsi"/>
          <w:color w:val="000000"/>
          <w:sz w:val="22"/>
          <w:szCs w:val="22"/>
        </w:rPr>
        <w:t xml:space="preserve"> </w:t>
      </w:r>
      <w:r w:rsidRPr="00D5748D">
        <w:rPr>
          <w:rStyle w:val="normaltextrun"/>
          <w:rFonts w:asciiTheme="minorHAnsi" w:hAnsiTheme="minorHAnsi" w:cstheme="minorHAnsi"/>
          <w:color w:val="000000"/>
          <w:sz w:val="22"/>
          <w:szCs w:val="22"/>
        </w:rPr>
        <w:t xml:space="preserve">vyšší pravděpodobnost přijetí a dokončení studia. Využívá mechanismus pro uznávání znalosti českého jazyka pro zahraniční uchazeče, kteří mají zájem studovat v českém jazyce. Vytváří transparentní systém poskytování stipendií zahraničním studentům – samoplátcům a zajišťuje pro ně stabilní finanční zdroje. FMK v současnosti realizuje dva akreditované studijní programy v anglickém jazyce. Jedná se </w:t>
      </w:r>
      <w:r>
        <w:rPr>
          <w:rStyle w:val="normaltextrun"/>
          <w:rFonts w:asciiTheme="minorHAnsi" w:hAnsiTheme="minorHAnsi" w:cstheme="minorHAnsi"/>
          <w:color w:val="000000"/>
          <w:sz w:val="22"/>
          <w:szCs w:val="22"/>
        </w:rPr>
        <w:br/>
      </w:r>
      <w:r w:rsidRPr="00D5748D">
        <w:rPr>
          <w:rStyle w:val="normaltextrun"/>
          <w:rFonts w:asciiTheme="minorHAnsi" w:hAnsiTheme="minorHAnsi" w:cstheme="minorHAnsi"/>
          <w:color w:val="000000"/>
          <w:sz w:val="22"/>
          <w:szCs w:val="22"/>
        </w:rPr>
        <w:t xml:space="preserve">o </w:t>
      </w:r>
      <w:r>
        <w:rPr>
          <w:rStyle w:val="normaltextrun"/>
          <w:rFonts w:asciiTheme="minorHAnsi" w:hAnsiTheme="minorHAnsi" w:cstheme="minorHAnsi"/>
          <w:color w:val="000000"/>
          <w:sz w:val="22"/>
          <w:szCs w:val="22"/>
        </w:rPr>
        <w:t xml:space="preserve">navazující </w:t>
      </w:r>
      <w:r w:rsidRPr="00D5748D">
        <w:rPr>
          <w:rStyle w:val="normaltextrun"/>
          <w:rFonts w:asciiTheme="minorHAnsi" w:hAnsiTheme="minorHAnsi" w:cstheme="minorHAnsi"/>
          <w:color w:val="000000"/>
          <w:sz w:val="22"/>
          <w:szCs w:val="22"/>
        </w:rPr>
        <w:t xml:space="preserve">magisterský studijní program Marketing Communication a doktorský studijní program Multimedia and Design. </w:t>
      </w:r>
      <w:r>
        <w:rPr>
          <w:rStyle w:val="normaltextrun"/>
          <w:rFonts w:asciiTheme="minorHAnsi" w:hAnsiTheme="minorHAnsi" w:cstheme="minorHAnsi"/>
          <w:color w:val="000000"/>
          <w:sz w:val="22"/>
          <w:szCs w:val="22"/>
        </w:rPr>
        <w:t>Zájem o studium v anglickém jazyce na FMK mírně stoupá.</w:t>
      </w:r>
    </w:p>
    <w:p w14:paraId="5496C4E0" w14:textId="77777777" w:rsidR="000D2C91" w:rsidRPr="004108E9" w:rsidRDefault="000D2C91" w:rsidP="00FF1F0C">
      <w:pPr>
        <w:pStyle w:val="paragraph"/>
        <w:spacing w:before="0" w:beforeAutospacing="0" w:after="0" w:afterAutospacing="0"/>
        <w:ind w:left="425"/>
        <w:jc w:val="both"/>
        <w:textAlignment w:val="baseline"/>
        <w:rPr>
          <w:rStyle w:val="normaltextrun"/>
          <w:rFonts w:asciiTheme="minorHAnsi" w:eastAsiaTheme="majorEastAsia" w:hAnsiTheme="minorHAnsi" w:cstheme="minorHAnsi"/>
          <w:color w:val="000000"/>
          <w:sz w:val="22"/>
          <w:szCs w:val="22"/>
        </w:rPr>
      </w:pPr>
      <w:r w:rsidRPr="004108E9">
        <w:rPr>
          <w:rStyle w:val="normaltextrun"/>
          <w:rFonts w:asciiTheme="minorHAnsi" w:eastAsiaTheme="majorEastAsia" w:hAnsiTheme="minorHAnsi" w:cstheme="minorHAnsi"/>
          <w:color w:val="000000"/>
          <w:sz w:val="22"/>
          <w:szCs w:val="22"/>
        </w:rPr>
        <w:t xml:space="preserve">FMK propaguje možnosti dlouhodobého pracovního uplatnění zahraničních expertů. Vytváří udržitelný systém pro jejich podporu (finanční zdroje, ubytování, začlenění do komunity FMK). </w:t>
      </w:r>
      <w:r w:rsidRPr="004108E9">
        <w:rPr>
          <w:rStyle w:val="normaltextrun"/>
          <w:rFonts w:asciiTheme="minorHAnsi" w:eastAsiaTheme="majorEastAsia" w:hAnsiTheme="minorHAnsi" w:cstheme="minorHAnsi"/>
          <w:sz w:val="22"/>
          <w:szCs w:val="22"/>
        </w:rPr>
        <w:t xml:space="preserve">FMK cíleně oslovuje zahraniční lektory a profesory. V rámci pětiletého programu ESF (2017-2022) přijelo na FMK množství zahraničních odborníků z praxe, kteří mentorovali pedagogy i studenty. </w:t>
      </w:r>
      <w:r w:rsidRPr="004108E9">
        <w:rPr>
          <w:rStyle w:val="normaltextrun"/>
          <w:rFonts w:asciiTheme="minorHAnsi" w:eastAsiaTheme="majorEastAsia" w:hAnsiTheme="minorHAnsi" w:cstheme="minorHAnsi"/>
          <w:color w:val="000000"/>
          <w:sz w:val="22"/>
          <w:szCs w:val="22"/>
        </w:rPr>
        <w:t xml:space="preserve">V posledních dvou letech situaci ovlivnila covidová pandemie, nicméně přesto v letech 2017–2022 proběhlo více než 50 návštěv zahraničních pedagogů, financovaných mj. také z prostředků EK (Erasmus+, Erasmus+ KA107), například:   </w:t>
      </w:r>
    </w:p>
    <w:p w14:paraId="370B9792" w14:textId="77777777" w:rsidR="000D2C91" w:rsidRPr="004108E9" w:rsidRDefault="000D2C91" w:rsidP="00D3581F">
      <w:pPr>
        <w:pStyle w:val="paragraph"/>
        <w:numPr>
          <w:ilvl w:val="0"/>
          <w:numId w:val="80"/>
        </w:numPr>
        <w:spacing w:after="120"/>
        <w:jc w:val="both"/>
        <w:textAlignment w:val="baseline"/>
        <w:rPr>
          <w:rStyle w:val="normaltextrun"/>
          <w:rFonts w:asciiTheme="minorHAnsi" w:eastAsiaTheme="majorEastAsia" w:hAnsiTheme="minorHAnsi" w:cstheme="minorHAnsi"/>
          <w:color w:val="000000"/>
          <w:sz w:val="22"/>
          <w:szCs w:val="22"/>
        </w:rPr>
      </w:pPr>
      <w:r w:rsidRPr="004108E9">
        <w:rPr>
          <w:rStyle w:val="normaltextrun"/>
          <w:rFonts w:asciiTheme="minorHAnsi" w:eastAsiaTheme="majorEastAsia" w:hAnsiTheme="minorHAnsi" w:cstheme="minorHAnsi"/>
          <w:color w:val="000000"/>
          <w:sz w:val="22"/>
          <w:szCs w:val="22"/>
        </w:rPr>
        <w:t>Yosaif Cohen, Bezalel Academy of Arts and Design, Izrael, workshop Learning to See (2017, 2018, 2022)</w:t>
      </w:r>
    </w:p>
    <w:p w14:paraId="52C29FD8" w14:textId="77777777" w:rsidR="000D2C91" w:rsidRPr="004108E9" w:rsidRDefault="000D2C91" w:rsidP="00D3581F">
      <w:pPr>
        <w:pStyle w:val="paragraph"/>
        <w:numPr>
          <w:ilvl w:val="0"/>
          <w:numId w:val="80"/>
        </w:numPr>
        <w:spacing w:after="120"/>
        <w:jc w:val="both"/>
        <w:textAlignment w:val="baseline"/>
        <w:rPr>
          <w:rStyle w:val="normaltextrun"/>
          <w:rFonts w:asciiTheme="minorHAnsi" w:eastAsiaTheme="majorEastAsia" w:hAnsiTheme="minorHAnsi" w:cstheme="minorHAnsi"/>
          <w:color w:val="000000"/>
          <w:sz w:val="22"/>
          <w:szCs w:val="22"/>
        </w:rPr>
      </w:pPr>
      <w:r w:rsidRPr="004108E9">
        <w:rPr>
          <w:rStyle w:val="normaltextrun"/>
          <w:rFonts w:asciiTheme="minorHAnsi" w:eastAsiaTheme="majorEastAsia" w:hAnsiTheme="minorHAnsi" w:cstheme="minorHAnsi"/>
          <w:color w:val="000000"/>
          <w:sz w:val="22"/>
          <w:szCs w:val="22"/>
        </w:rPr>
        <w:t>Eliora Ginsburg, Bezalel Academy of Arts and Design, Izrael, workshop Shoe Matters (2018)</w:t>
      </w:r>
    </w:p>
    <w:p w14:paraId="0F7AF937" w14:textId="77777777" w:rsidR="000D2C91" w:rsidRPr="004108E9" w:rsidRDefault="000D2C91" w:rsidP="00D3581F">
      <w:pPr>
        <w:pStyle w:val="paragraph"/>
        <w:numPr>
          <w:ilvl w:val="0"/>
          <w:numId w:val="80"/>
        </w:numPr>
        <w:spacing w:after="120"/>
        <w:jc w:val="both"/>
        <w:textAlignment w:val="baseline"/>
        <w:rPr>
          <w:rStyle w:val="normaltextrun"/>
          <w:rFonts w:asciiTheme="minorHAnsi" w:eastAsiaTheme="majorEastAsia" w:hAnsiTheme="minorHAnsi" w:cstheme="minorHAnsi"/>
          <w:color w:val="000000"/>
          <w:sz w:val="22"/>
          <w:szCs w:val="22"/>
        </w:rPr>
      </w:pPr>
      <w:r w:rsidRPr="004108E9">
        <w:rPr>
          <w:rStyle w:val="normaltextrun"/>
          <w:rFonts w:asciiTheme="minorHAnsi" w:eastAsiaTheme="majorEastAsia" w:hAnsiTheme="minorHAnsi" w:cstheme="minorHAnsi"/>
          <w:color w:val="000000"/>
          <w:sz w:val="22"/>
          <w:szCs w:val="22"/>
        </w:rPr>
        <w:t>Kristiina Uslar, Estonian Academy of Arts, Estonsko, ateliér Design skla (2018)</w:t>
      </w:r>
    </w:p>
    <w:p w14:paraId="7BB75AFD" w14:textId="77777777" w:rsidR="000D2C91" w:rsidRPr="004108E9" w:rsidRDefault="000D2C91" w:rsidP="00D3581F">
      <w:pPr>
        <w:pStyle w:val="paragraph"/>
        <w:numPr>
          <w:ilvl w:val="0"/>
          <w:numId w:val="80"/>
        </w:numPr>
        <w:spacing w:after="120"/>
        <w:jc w:val="both"/>
        <w:textAlignment w:val="baseline"/>
        <w:rPr>
          <w:rStyle w:val="normaltextrun"/>
          <w:rFonts w:asciiTheme="minorHAnsi" w:eastAsiaTheme="majorEastAsia" w:hAnsiTheme="minorHAnsi" w:cstheme="minorHAnsi"/>
          <w:color w:val="000000"/>
          <w:sz w:val="22"/>
          <w:szCs w:val="22"/>
        </w:rPr>
      </w:pPr>
      <w:r w:rsidRPr="004108E9">
        <w:rPr>
          <w:rStyle w:val="normaltextrun"/>
          <w:rFonts w:asciiTheme="minorHAnsi" w:eastAsiaTheme="majorEastAsia" w:hAnsiTheme="minorHAnsi" w:cstheme="minorHAnsi"/>
          <w:color w:val="000000"/>
          <w:sz w:val="22"/>
          <w:szCs w:val="22"/>
        </w:rPr>
        <w:t>Pavel Büchler, Spojené království, workshop pro studenty ateliéru Reklamní fotografie (Ruční práce), 2019</w:t>
      </w:r>
    </w:p>
    <w:p w14:paraId="442A9BF6" w14:textId="77777777" w:rsidR="000D2C91" w:rsidRPr="004108E9" w:rsidRDefault="000D2C91" w:rsidP="00D3581F">
      <w:pPr>
        <w:pStyle w:val="paragraph"/>
        <w:numPr>
          <w:ilvl w:val="0"/>
          <w:numId w:val="80"/>
        </w:numPr>
        <w:spacing w:after="120"/>
        <w:jc w:val="both"/>
        <w:textAlignment w:val="baseline"/>
        <w:rPr>
          <w:rStyle w:val="normaltextrun"/>
          <w:rFonts w:asciiTheme="minorHAnsi" w:eastAsiaTheme="majorEastAsia" w:hAnsiTheme="minorHAnsi" w:cstheme="minorHAnsi"/>
          <w:color w:val="000000"/>
          <w:sz w:val="22"/>
          <w:szCs w:val="22"/>
        </w:rPr>
      </w:pPr>
      <w:r w:rsidRPr="004108E9">
        <w:rPr>
          <w:rStyle w:val="normaltextrun"/>
          <w:rFonts w:asciiTheme="minorHAnsi" w:eastAsiaTheme="majorEastAsia" w:hAnsiTheme="minorHAnsi" w:cstheme="minorHAnsi"/>
          <w:color w:val="000000"/>
          <w:sz w:val="22"/>
          <w:szCs w:val="22"/>
        </w:rPr>
        <w:t>Rafał Milach, Polsko, přednášky na ateliéru Reklamní fotografie: Visual Gesture as a Tool for Deconstructing the Mechanisms of Political Control and Manipulation (2019)</w:t>
      </w:r>
    </w:p>
    <w:p w14:paraId="31AE168B" w14:textId="77777777" w:rsidR="000D2C91" w:rsidRPr="004108E9" w:rsidRDefault="000D2C91" w:rsidP="00D3581F">
      <w:pPr>
        <w:pStyle w:val="paragraph"/>
        <w:numPr>
          <w:ilvl w:val="0"/>
          <w:numId w:val="80"/>
        </w:numPr>
        <w:spacing w:after="120"/>
        <w:jc w:val="both"/>
        <w:textAlignment w:val="baseline"/>
        <w:rPr>
          <w:rStyle w:val="normaltextrun"/>
          <w:rFonts w:asciiTheme="minorHAnsi" w:eastAsiaTheme="majorEastAsia" w:hAnsiTheme="minorHAnsi" w:cstheme="minorHAnsi"/>
          <w:color w:val="000000"/>
          <w:sz w:val="22"/>
          <w:szCs w:val="22"/>
        </w:rPr>
      </w:pPr>
      <w:r w:rsidRPr="004108E9">
        <w:rPr>
          <w:rStyle w:val="normaltextrun"/>
          <w:rFonts w:asciiTheme="minorHAnsi" w:eastAsiaTheme="majorEastAsia" w:hAnsiTheme="minorHAnsi" w:cstheme="minorHAnsi"/>
          <w:color w:val="000000"/>
          <w:sz w:val="22"/>
          <w:szCs w:val="22"/>
        </w:rPr>
        <w:t xml:space="preserve">Erez Gavish, Bezalel Academy of Arts and Design, Izrael, workshop pro ateliéry Grafický design </w:t>
      </w:r>
      <w:r>
        <w:rPr>
          <w:rStyle w:val="normaltextrun"/>
          <w:rFonts w:asciiTheme="minorHAnsi" w:eastAsiaTheme="majorEastAsia" w:hAnsiTheme="minorHAnsi" w:cstheme="minorHAnsi"/>
          <w:color w:val="000000"/>
          <w:sz w:val="22"/>
          <w:szCs w:val="22"/>
        </w:rPr>
        <w:br/>
      </w:r>
      <w:r w:rsidRPr="004108E9">
        <w:rPr>
          <w:rStyle w:val="normaltextrun"/>
          <w:rFonts w:asciiTheme="minorHAnsi" w:eastAsiaTheme="majorEastAsia" w:hAnsiTheme="minorHAnsi" w:cstheme="minorHAnsi"/>
          <w:color w:val="000000"/>
          <w:sz w:val="22"/>
          <w:szCs w:val="22"/>
        </w:rPr>
        <w:t>a Digitální design (2018)</w:t>
      </w:r>
    </w:p>
    <w:p w14:paraId="7EA394BB" w14:textId="77777777" w:rsidR="000D2C91" w:rsidRPr="004108E9" w:rsidRDefault="000D2C91" w:rsidP="00D3581F">
      <w:pPr>
        <w:pStyle w:val="paragraph"/>
        <w:numPr>
          <w:ilvl w:val="0"/>
          <w:numId w:val="80"/>
        </w:numPr>
        <w:spacing w:after="120"/>
        <w:jc w:val="both"/>
        <w:textAlignment w:val="baseline"/>
        <w:rPr>
          <w:rStyle w:val="normaltextrun"/>
          <w:rFonts w:asciiTheme="minorHAnsi" w:eastAsiaTheme="majorEastAsia" w:hAnsiTheme="minorHAnsi" w:cstheme="minorHAnsi"/>
          <w:color w:val="000000"/>
          <w:sz w:val="22"/>
          <w:szCs w:val="22"/>
        </w:rPr>
      </w:pPr>
      <w:r w:rsidRPr="004108E9">
        <w:rPr>
          <w:rStyle w:val="normaltextrun"/>
          <w:rFonts w:asciiTheme="minorHAnsi" w:eastAsiaTheme="majorEastAsia" w:hAnsiTheme="minorHAnsi" w:cstheme="minorHAnsi"/>
          <w:color w:val="000000"/>
          <w:sz w:val="22"/>
          <w:szCs w:val="22"/>
        </w:rPr>
        <w:t xml:space="preserve">Eric Castanet, 3is Institut International de l'Image et du son, Francie, workshop </w:t>
      </w:r>
      <w:r>
        <w:rPr>
          <w:rStyle w:val="normaltextrun"/>
          <w:rFonts w:asciiTheme="minorHAnsi" w:eastAsiaTheme="majorEastAsia" w:hAnsiTheme="minorHAnsi" w:cstheme="minorHAnsi"/>
          <w:color w:val="000000"/>
          <w:sz w:val="22"/>
          <w:szCs w:val="22"/>
        </w:rPr>
        <w:t xml:space="preserve">pro </w:t>
      </w:r>
      <w:r w:rsidRPr="004108E9">
        <w:rPr>
          <w:rStyle w:val="normaltextrun"/>
          <w:rFonts w:asciiTheme="minorHAnsi" w:eastAsiaTheme="majorEastAsia" w:hAnsiTheme="minorHAnsi" w:cstheme="minorHAnsi"/>
          <w:color w:val="000000"/>
          <w:sz w:val="22"/>
          <w:szCs w:val="22"/>
        </w:rPr>
        <w:t>ateliér Audiovizuání tvorba (2018)</w:t>
      </w:r>
    </w:p>
    <w:p w14:paraId="648DB9A6" w14:textId="77777777" w:rsidR="000D2C91" w:rsidRPr="004108E9" w:rsidRDefault="000D2C91" w:rsidP="00D3581F">
      <w:pPr>
        <w:pStyle w:val="paragraph"/>
        <w:numPr>
          <w:ilvl w:val="0"/>
          <w:numId w:val="80"/>
        </w:numPr>
        <w:spacing w:after="120"/>
        <w:jc w:val="both"/>
        <w:textAlignment w:val="baseline"/>
        <w:rPr>
          <w:rStyle w:val="normaltextrun"/>
          <w:rFonts w:asciiTheme="minorHAnsi" w:eastAsiaTheme="majorEastAsia" w:hAnsiTheme="minorHAnsi" w:cstheme="minorHAnsi"/>
          <w:color w:val="000000"/>
          <w:sz w:val="22"/>
          <w:szCs w:val="22"/>
        </w:rPr>
      </w:pPr>
      <w:r w:rsidRPr="004108E9">
        <w:rPr>
          <w:rStyle w:val="normaltextrun"/>
          <w:rFonts w:asciiTheme="minorHAnsi" w:eastAsiaTheme="majorEastAsia" w:hAnsiTheme="minorHAnsi" w:cstheme="minorHAnsi"/>
          <w:color w:val="000000"/>
          <w:sz w:val="22"/>
          <w:szCs w:val="22"/>
        </w:rPr>
        <w:t>Anthony Wong, Spojené státy americké, série přednášek a konzultace na ateliéru Audiovizuální tvorba (2018)</w:t>
      </w:r>
    </w:p>
    <w:p w14:paraId="2C180EEA" w14:textId="77777777" w:rsidR="000D2C91" w:rsidRPr="004108E9" w:rsidRDefault="000D2C91" w:rsidP="00D3581F">
      <w:pPr>
        <w:pStyle w:val="paragraph"/>
        <w:numPr>
          <w:ilvl w:val="0"/>
          <w:numId w:val="80"/>
        </w:numPr>
        <w:spacing w:after="120"/>
        <w:jc w:val="both"/>
        <w:textAlignment w:val="baseline"/>
        <w:rPr>
          <w:rStyle w:val="normaltextrun"/>
          <w:rFonts w:asciiTheme="minorHAnsi" w:eastAsiaTheme="majorEastAsia" w:hAnsiTheme="minorHAnsi" w:cstheme="minorHAnsi"/>
          <w:color w:val="000000"/>
          <w:sz w:val="22"/>
          <w:szCs w:val="22"/>
        </w:rPr>
      </w:pPr>
      <w:r w:rsidRPr="004108E9">
        <w:rPr>
          <w:rStyle w:val="normaltextrun"/>
          <w:rFonts w:asciiTheme="minorHAnsi" w:eastAsiaTheme="majorEastAsia" w:hAnsiTheme="minorHAnsi" w:cstheme="minorHAnsi"/>
          <w:color w:val="000000"/>
          <w:sz w:val="22"/>
          <w:szCs w:val="22"/>
        </w:rPr>
        <w:t>Linda Aronson, Austrálie, workshop pro studenty ateliéru Audiovizuální tvorba „Creating Under Pressure“ (2019)</w:t>
      </w:r>
    </w:p>
    <w:p w14:paraId="3200F948" w14:textId="77777777" w:rsidR="000D2C91" w:rsidRPr="004108E9" w:rsidRDefault="000D2C91" w:rsidP="00D3581F">
      <w:pPr>
        <w:pStyle w:val="paragraph"/>
        <w:numPr>
          <w:ilvl w:val="0"/>
          <w:numId w:val="80"/>
        </w:numPr>
        <w:spacing w:after="120"/>
        <w:jc w:val="both"/>
        <w:textAlignment w:val="baseline"/>
        <w:rPr>
          <w:rStyle w:val="normaltextrun"/>
          <w:rFonts w:asciiTheme="minorHAnsi" w:eastAsiaTheme="majorEastAsia" w:hAnsiTheme="minorHAnsi" w:cstheme="minorHAnsi"/>
          <w:color w:val="000000"/>
          <w:sz w:val="22"/>
          <w:szCs w:val="22"/>
        </w:rPr>
      </w:pPr>
      <w:r w:rsidRPr="004108E9">
        <w:rPr>
          <w:rStyle w:val="normaltextrun"/>
          <w:rFonts w:asciiTheme="minorHAnsi" w:eastAsiaTheme="majorEastAsia" w:hAnsiTheme="minorHAnsi" w:cstheme="minorHAnsi"/>
          <w:color w:val="000000"/>
          <w:sz w:val="22"/>
          <w:szCs w:val="22"/>
        </w:rPr>
        <w:t xml:space="preserve">Peter Bankov, Rusko, přednáška a workshop pro studenty ateliéru Grafický design </w:t>
      </w:r>
      <w:r>
        <w:rPr>
          <w:rStyle w:val="normaltextrun"/>
          <w:rFonts w:asciiTheme="minorHAnsi" w:eastAsiaTheme="majorEastAsia" w:hAnsiTheme="minorHAnsi" w:cstheme="minorHAnsi"/>
          <w:color w:val="000000"/>
          <w:sz w:val="22"/>
          <w:szCs w:val="22"/>
        </w:rPr>
        <w:t>„</w:t>
      </w:r>
      <w:r w:rsidRPr="004108E9">
        <w:rPr>
          <w:rStyle w:val="normaltextrun"/>
          <w:rFonts w:asciiTheme="minorHAnsi" w:eastAsiaTheme="majorEastAsia" w:hAnsiTheme="minorHAnsi" w:cstheme="minorHAnsi"/>
          <w:color w:val="000000"/>
          <w:sz w:val="22"/>
          <w:szCs w:val="22"/>
        </w:rPr>
        <w:t xml:space="preserve">I </w:t>
      </w:r>
      <w:r>
        <w:rPr>
          <w:rStyle w:val="normaltextrun"/>
          <w:rFonts w:asciiTheme="minorHAnsi" w:eastAsiaTheme="majorEastAsia" w:hAnsiTheme="minorHAnsi" w:cstheme="minorHAnsi"/>
          <w:color w:val="000000"/>
          <w:sz w:val="22"/>
          <w:szCs w:val="22"/>
        </w:rPr>
        <w:t>M</w:t>
      </w:r>
      <w:r w:rsidRPr="004108E9">
        <w:rPr>
          <w:rStyle w:val="normaltextrun"/>
          <w:rFonts w:asciiTheme="minorHAnsi" w:eastAsiaTheme="majorEastAsia" w:hAnsiTheme="minorHAnsi" w:cstheme="minorHAnsi"/>
          <w:color w:val="000000"/>
          <w:sz w:val="22"/>
          <w:szCs w:val="22"/>
        </w:rPr>
        <w:t xml:space="preserve">ake </w:t>
      </w:r>
      <w:r>
        <w:rPr>
          <w:rStyle w:val="normaltextrun"/>
          <w:rFonts w:asciiTheme="minorHAnsi" w:eastAsiaTheme="majorEastAsia" w:hAnsiTheme="minorHAnsi" w:cstheme="minorHAnsi"/>
          <w:color w:val="000000"/>
          <w:sz w:val="22"/>
          <w:szCs w:val="22"/>
        </w:rPr>
        <w:t>P</w:t>
      </w:r>
      <w:r w:rsidRPr="004108E9">
        <w:rPr>
          <w:rStyle w:val="normaltextrun"/>
          <w:rFonts w:asciiTheme="minorHAnsi" w:eastAsiaTheme="majorEastAsia" w:hAnsiTheme="minorHAnsi" w:cstheme="minorHAnsi"/>
          <w:color w:val="000000"/>
          <w:sz w:val="22"/>
          <w:szCs w:val="22"/>
        </w:rPr>
        <w:t>osters</w:t>
      </w:r>
      <w:r>
        <w:rPr>
          <w:rStyle w:val="normaltextrun"/>
          <w:rFonts w:asciiTheme="minorHAnsi" w:eastAsiaTheme="majorEastAsia" w:hAnsiTheme="minorHAnsi" w:cstheme="minorHAnsi"/>
          <w:color w:val="000000"/>
          <w:sz w:val="22"/>
          <w:szCs w:val="22"/>
        </w:rPr>
        <w:t>“</w:t>
      </w:r>
      <w:r w:rsidRPr="004108E9">
        <w:rPr>
          <w:rStyle w:val="normaltextrun"/>
          <w:rFonts w:asciiTheme="minorHAnsi" w:eastAsiaTheme="majorEastAsia" w:hAnsiTheme="minorHAnsi" w:cstheme="minorHAnsi"/>
          <w:color w:val="000000"/>
          <w:sz w:val="22"/>
          <w:szCs w:val="22"/>
        </w:rPr>
        <w:t xml:space="preserve"> (2019)</w:t>
      </w:r>
    </w:p>
    <w:p w14:paraId="6A680390" w14:textId="77777777" w:rsidR="000D2C91" w:rsidRPr="004108E9" w:rsidRDefault="000D2C91" w:rsidP="00D3581F">
      <w:pPr>
        <w:pStyle w:val="paragraph"/>
        <w:numPr>
          <w:ilvl w:val="0"/>
          <w:numId w:val="80"/>
        </w:numPr>
        <w:spacing w:after="120"/>
        <w:jc w:val="both"/>
        <w:textAlignment w:val="baseline"/>
        <w:rPr>
          <w:rStyle w:val="normaltextrun"/>
          <w:rFonts w:asciiTheme="minorHAnsi" w:eastAsiaTheme="majorEastAsia" w:hAnsiTheme="minorHAnsi" w:cstheme="minorHAnsi"/>
          <w:color w:val="000000"/>
          <w:sz w:val="22"/>
          <w:szCs w:val="22"/>
        </w:rPr>
      </w:pPr>
      <w:r w:rsidRPr="004108E9">
        <w:rPr>
          <w:rStyle w:val="normaltextrun"/>
          <w:rFonts w:asciiTheme="minorHAnsi" w:eastAsiaTheme="majorEastAsia" w:hAnsiTheme="minorHAnsi" w:cstheme="minorHAnsi"/>
          <w:color w:val="000000"/>
          <w:sz w:val="22"/>
          <w:szCs w:val="22"/>
        </w:rPr>
        <w:t xml:space="preserve">Slawomir Kosmynka, Akademia Sztuk Pięknych im. Władysława Strzemińskiego w Łodzi, Polsko, série přednášek na ateliéru Grafický design – Výuka grafického designu v ateliéru 109 </w:t>
      </w:r>
      <w:r>
        <w:rPr>
          <w:rStyle w:val="normaltextrun"/>
          <w:rFonts w:asciiTheme="minorHAnsi" w:eastAsiaTheme="majorEastAsia" w:hAnsiTheme="minorHAnsi" w:cstheme="minorHAnsi"/>
          <w:color w:val="000000"/>
          <w:sz w:val="22"/>
          <w:szCs w:val="22"/>
        </w:rPr>
        <w:br/>
      </w:r>
      <w:r w:rsidRPr="004108E9">
        <w:rPr>
          <w:rStyle w:val="normaltextrun"/>
          <w:rFonts w:asciiTheme="minorHAnsi" w:eastAsiaTheme="majorEastAsia" w:hAnsiTheme="minorHAnsi" w:cstheme="minorHAnsi"/>
          <w:color w:val="000000"/>
          <w:sz w:val="22"/>
          <w:szCs w:val="22"/>
        </w:rPr>
        <w:t>a Undergroundové hnutí v Polsku před r. 1989 jako výchozí pozice pro vlastní tvorbu (2019)</w:t>
      </w:r>
    </w:p>
    <w:p w14:paraId="335DA54C" w14:textId="77777777" w:rsidR="000D2C91" w:rsidRPr="004108E9" w:rsidRDefault="000D2C91" w:rsidP="00D3581F">
      <w:pPr>
        <w:pStyle w:val="paragraph"/>
        <w:numPr>
          <w:ilvl w:val="0"/>
          <w:numId w:val="80"/>
        </w:numPr>
        <w:spacing w:after="120"/>
        <w:jc w:val="both"/>
        <w:textAlignment w:val="baseline"/>
        <w:rPr>
          <w:rStyle w:val="normaltextrun"/>
          <w:rFonts w:asciiTheme="minorHAnsi" w:eastAsiaTheme="majorEastAsia" w:hAnsiTheme="minorHAnsi" w:cstheme="minorHAnsi"/>
          <w:color w:val="000000"/>
          <w:sz w:val="22"/>
          <w:szCs w:val="22"/>
        </w:rPr>
      </w:pPr>
      <w:r w:rsidRPr="004108E9">
        <w:rPr>
          <w:rStyle w:val="normaltextrun"/>
          <w:rFonts w:asciiTheme="minorHAnsi" w:eastAsiaTheme="majorEastAsia" w:hAnsiTheme="minorHAnsi" w:cstheme="minorHAnsi"/>
          <w:color w:val="000000"/>
          <w:sz w:val="22"/>
          <w:szCs w:val="22"/>
        </w:rPr>
        <w:t xml:space="preserve">Alexandar Donev, Spojené království, přednášky cyklu: UX/UI in Digital Design. How </w:t>
      </w:r>
      <w:r>
        <w:rPr>
          <w:rStyle w:val="normaltextrun"/>
          <w:rFonts w:asciiTheme="minorHAnsi" w:eastAsiaTheme="majorEastAsia" w:hAnsiTheme="minorHAnsi" w:cstheme="minorHAnsi"/>
          <w:color w:val="000000"/>
          <w:sz w:val="22"/>
          <w:szCs w:val="22"/>
        </w:rPr>
        <w:t>I</w:t>
      </w:r>
      <w:r w:rsidRPr="004108E9">
        <w:rPr>
          <w:rStyle w:val="normaltextrun"/>
          <w:rFonts w:asciiTheme="minorHAnsi" w:eastAsiaTheme="majorEastAsia" w:hAnsiTheme="minorHAnsi" w:cstheme="minorHAnsi"/>
          <w:color w:val="000000"/>
          <w:sz w:val="22"/>
          <w:szCs w:val="22"/>
        </w:rPr>
        <w:t xml:space="preserve">mportant </w:t>
      </w:r>
      <w:r>
        <w:rPr>
          <w:rStyle w:val="normaltextrun"/>
          <w:rFonts w:asciiTheme="minorHAnsi" w:eastAsiaTheme="majorEastAsia" w:hAnsiTheme="minorHAnsi" w:cstheme="minorHAnsi"/>
          <w:color w:val="000000"/>
          <w:sz w:val="22"/>
          <w:szCs w:val="22"/>
        </w:rPr>
        <w:t>I</w:t>
      </w:r>
      <w:r w:rsidRPr="004108E9">
        <w:rPr>
          <w:rStyle w:val="normaltextrun"/>
          <w:rFonts w:asciiTheme="minorHAnsi" w:eastAsiaTheme="majorEastAsia" w:hAnsiTheme="minorHAnsi" w:cstheme="minorHAnsi"/>
          <w:color w:val="000000"/>
          <w:sz w:val="22"/>
          <w:szCs w:val="22"/>
        </w:rPr>
        <w:t xml:space="preserve">s </w:t>
      </w:r>
      <w:r>
        <w:rPr>
          <w:rStyle w:val="normaltextrun"/>
          <w:rFonts w:asciiTheme="minorHAnsi" w:eastAsiaTheme="majorEastAsia" w:hAnsiTheme="minorHAnsi" w:cstheme="minorHAnsi"/>
          <w:color w:val="000000"/>
          <w:sz w:val="22"/>
          <w:szCs w:val="22"/>
        </w:rPr>
        <w:t>I</w:t>
      </w:r>
      <w:r w:rsidRPr="004108E9">
        <w:rPr>
          <w:rStyle w:val="normaltextrun"/>
          <w:rFonts w:asciiTheme="minorHAnsi" w:eastAsiaTheme="majorEastAsia" w:hAnsiTheme="minorHAnsi" w:cstheme="minorHAnsi"/>
          <w:color w:val="000000"/>
          <w:sz w:val="22"/>
          <w:szCs w:val="22"/>
        </w:rPr>
        <w:t>t? (2019)</w:t>
      </w:r>
    </w:p>
    <w:p w14:paraId="2A9B235C" w14:textId="77777777" w:rsidR="000D2C91" w:rsidRPr="004108E9" w:rsidRDefault="000D2C91" w:rsidP="00D3581F">
      <w:pPr>
        <w:pStyle w:val="paragraph"/>
        <w:numPr>
          <w:ilvl w:val="0"/>
          <w:numId w:val="80"/>
        </w:numPr>
        <w:spacing w:after="120"/>
        <w:jc w:val="both"/>
        <w:textAlignment w:val="baseline"/>
        <w:rPr>
          <w:rStyle w:val="normaltextrun"/>
          <w:rFonts w:asciiTheme="minorHAnsi" w:eastAsiaTheme="majorEastAsia" w:hAnsiTheme="minorHAnsi" w:cstheme="minorHAnsi"/>
          <w:color w:val="000000"/>
          <w:sz w:val="22"/>
          <w:szCs w:val="22"/>
        </w:rPr>
      </w:pPr>
      <w:r w:rsidRPr="004108E9">
        <w:rPr>
          <w:rStyle w:val="normaltextrun"/>
          <w:rFonts w:asciiTheme="minorHAnsi" w:eastAsiaTheme="majorEastAsia" w:hAnsiTheme="minorHAnsi" w:cstheme="minorHAnsi"/>
          <w:color w:val="000000"/>
          <w:sz w:val="22"/>
          <w:szCs w:val="22"/>
        </w:rPr>
        <w:t>Adi Erez, Bezalel Academy of Arts and Design, Izrael, workshop pro ateliér Audiovizuální tvorba (2022)</w:t>
      </w:r>
    </w:p>
    <w:p w14:paraId="1CA85698" w14:textId="77777777" w:rsidR="000D2C91" w:rsidRPr="004108E9" w:rsidRDefault="000D2C91" w:rsidP="00D3581F">
      <w:pPr>
        <w:pStyle w:val="paragraph"/>
        <w:numPr>
          <w:ilvl w:val="0"/>
          <w:numId w:val="80"/>
        </w:numPr>
        <w:spacing w:after="120"/>
        <w:jc w:val="both"/>
        <w:textAlignment w:val="baseline"/>
        <w:rPr>
          <w:rStyle w:val="normaltextrun"/>
          <w:rFonts w:asciiTheme="minorHAnsi" w:eastAsiaTheme="majorEastAsia" w:hAnsiTheme="minorHAnsi" w:cstheme="minorHAnsi"/>
          <w:color w:val="000000"/>
          <w:sz w:val="22"/>
          <w:szCs w:val="22"/>
        </w:rPr>
      </w:pPr>
      <w:r w:rsidRPr="004108E9">
        <w:rPr>
          <w:rStyle w:val="normaltextrun"/>
          <w:rFonts w:asciiTheme="minorHAnsi" w:eastAsiaTheme="majorEastAsia" w:hAnsiTheme="minorHAnsi" w:cstheme="minorHAnsi"/>
          <w:color w:val="000000"/>
          <w:sz w:val="22"/>
          <w:szCs w:val="22"/>
        </w:rPr>
        <w:t>Jorg Winde, Fachhochschule Dortmund, Německo, workshop pro ateliér Reklamní fotografie (2022)</w:t>
      </w:r>
    </w:p>
    <w:p w14:paraId="010EB45A" w14:textId="77777777" w:rsidR="000D2C91" w:rsidRPr="004108E9" w:rsidRDefault="000D2C91" w:rsidP="00D3581F">
      <w:pPr>
        <w:pStyle w:val="paragraph"/>
        <w:numPr>
          <w:ilvl w:val="0"/>
          <w:numId w:val="80"/>
        </w:numPr>
        <w:spacing w:after="120"/>
        <w:jc w:val="both"/>
        <w:textAlignment w:val="baseline"/>
        <w:rPr>
          <w:rStyle w:val="normaltextrun"/>
          <w:rFonts w:asciiTheme="minorHAnsi" w:eastAsiaTheme="majorEastAsia" w:hAnsiTheme="minorHAnsi" w:cstheme="minorHAnsi"/>
          <w:color w:val="000000"/>
          <w:sz w:val="22"/>
          <w:szCs w:val="22"/>
        </w:rPr>
      </w:pPr>
      <w:r w:rsidRPr="004108E9">
        <w:rPr>
          <w:rStyle w:val="normaltextrun"/>
          <w:rFonts w:asciiTheme="minorHAnsi" w:eastAsiaTheme="majorEastAsia" w:hAnsiTheme="minorHAnsi" w:cstheme="minorHAnsi"/>
          <w:color w:val="000000"/>
          <w:sz w:val="22"/>
          <w:szCs w:val="22"/>
        </w:rPr>
        <w:t>Robert Lence, California Institute of the Arts, workshop pro ateliér Animovaná tvorba (2022)</w:t>
      </w:r>
    </w:p>
    <w:p w14:paraId="2C299DD7" w14:textId="77777777" w:rsidR="000D2C91" w:rsidRPr="004108E9" w:rsidRDefault="000D2C91" w:rsidP="00D3581F">
      <w:pPr>
        <w:pStyle w:val="paragraph"/>
        <w:numPr>
          <w:ilvl w:val="0"/>
          <w:numId w:val="80"/>
        </w:numPr>
        <w:spacing w:after="120"/>
        <w:jc w:val="both"/>
        <w:textAlignment w:val="baseline"/>
        <w:rPr>
          <w:rStyle w:val="normaltextrun"/>
          <w:rFonts w:asciiTheme="minorHAnsi" w:eastAsiaTheme="majorEastAsia" w:hAnsiTheme="minorHAnsi" w:cstheme="minorHAnsi"/>
          <w:color w:val="000000"/>
          <w:sz w:val="22"/>
          <w:szCs w:val="22"/>
        </w:rPr>
      </w:pPr>
      <w:r w:rsidRPr="004108E9">
        <w:rPr>
          <w:rStyle w:val="normaltextrun"/>
          <w:rFonts w:asciiTheme="minorHAnsi" w:eastAsiaTheme="majorEastAsia" w:hAnsiTheme="minorHAnsi" w:cstheme="minorHAnsi"/>
          <w:color w:val="000000"/>
          <w:sz w:val="22"/>
          <w:szCs w:val="22"/>
        </w:rPr>
        <w:t>Onna Segev, Bezalel Academy of Arts and Design, Izrael, workshop pro ateliér Digitální design (2022)</w:t>
      </w:r>
    </w:p>
    <w:p w14:paraId="5398FCF9" w14:textId="77777777" w:rsidR="000D2C91" w:rsidRPr="004108E9" w:rsidRDefault="000D2C91" w:rsidP="00D3581F">
      <w:pPr>
        <w:pStyle w:val="paragraph"/>
        <w:numPr>
          <w:ilvl w:val="0"/>
          <w:numId w:val="80"/>
        </w:numPr>
        <w:spacing w:after="120"/>
        <w:jc w:val="both"/>
        <w:textAlignment w:val="baseline"/>
        <w:rPr>
          <w:rStyle w:val="normaltextrun"/>
          <w:rFonts w:asciiTheme="minorHAnsi" w:eastAsiaTheme="majorEastAsia" w:hAnsiTheme="minorHAnsi" w:cstheme="minorHAnsi"/>
          <w:color w:val="000000"/>
          <w:sz w:val="22"/>
          <w:szCs w:val="22"/>
        </w:rPr>
      </w:pPr>
      <w:r w:rsidRPr="004108E9">
        <w:rPr>
          <w:rStyle w:val="normaltextrun"/>
          <w:rFonts w:asciiTheme="minorHAnsi" w:eastAsiaTheme="majorEastAsia" w:hAnsiTheme="minorHAnsi" w:cstheme="minorHAnsi"/>
          <w:color w:val="000000"/>
          <w:sz w:val="22"/>
          <w:szCs w:val="22"/>
        </w:rPr>
        <w:t>Shelly Satat Kombor, Bezalel Academy of Arts and Design, Izrael, workshop pro ateliér Design obuvi (2022)</w:t>
      </w:r>
    </w:p>
    <w:p w14:paraId="2F2DC6D2" w14:textId="77777777" w:rsidR="000D2C91" w:rsidRPr="004108E9" w:rsidRDefault="000D2C91" w:rsidP="00D3581F">
      <w:pPr>
        <w:pStyle w:val="paragraph"/>
        <w:numPr>
          <w:ilvl w:val="0"/>
          <w:numId w:val="80"/>
        </w:numPr>
        <w:spacing w:before="0" w:beforeAutospacing="0" w:after="120" w:afterAutospacing="0"/>
        <w:jc w:val="both"/>
        <w:textAlignment w:val="baseline"/>
        <w:rPr>
          <w:rStyle w:val="normaltextrun"/>
          <w:rFonts w:asciiTheme="minorHAnsi" w:eastAsiaTheme="majorEastAsia" w:hAnsiTheme="minorHAnsi" w:cstheme="minorHAnsi"/>
          <w:color w:val="000000"/>
          <w:sz w:val="22"/>
          <w:szCs w:val="22"/>
        </w:rPr>
      </w:pPr>
      <w:r w:rsidRPr="004108E9">
        <w:rPr>
          <w:rStyle w:val="normaltextrun"/>
          <w:rFonts w:asciiTheme="minorHAnsi" w:eastAsiaTheme="majorEastAsia" w:hAnsiTheme="minorHAnsi" w:cstheme="minorHAnsi"/>
          <w:color w:val="000000"/>
          <w:sz w:val="22"/>
          <w:szCs w:val="22"/>
        </w:rPr>
        <w:t>Maria Luisa Costa, Instituto Superior Miguel Torga, workshop pro ateliéry Digitální design a Grafický design</w:t>
      </w:r>
    </w:p>
    <w:p w14:paraId="0A3126BB" w14:textId="77777777" w:rsidR="000D2C91" w:rsidRDefault="000D2C91" w:rsidP="000D2C91">
      <w:pPr>
        <w:pStyle w:val="paragraph"/>
        <w:spacing w:before="0" w:beforeAutospacing="0" w:after="120" w:afterAutospacing="0"/>
        <w:ind w:left="425"/>
        <w:jc w:val="both"/>
        <w:textAlignment w:val="baseline"/>
        <w:rPr>
          <w:rFonts w:asciiTheme="minorHAnsi" w:hAnsiTheme="minorHAnsi"/>
          <w:sz w:val="22"/>
          <w:szCs w:val="22"/>
        </w:rPr>
      </w:pPr>
      <w:r w:rsidRPr="004108E9">
        <w:rPr>
          <w:rStyle w:val="normaltextrun"/>
          <w:rFonts w:asciiTheme="minorHAnsi" w:eastAsiaTheme="majorEastAsia" w:hAnsiTheme="minorHAnsi" w:cstheme="minorHAnsi"/>
          <w:color w:val="000000"/>
          <w:sz w:val="22"/>
          <w:szCs w:val="22"/>
        </w:rPr>
        <w:lastRenderedPageBreak/>
        <w:t xml:space="preserve">FMK rozšiřuje nabídku kvalitních zahraničních partnerů pro mobility akademických a THP pracovníků </w:t>
      </w:r>
      <w:r>
        <w:rPr>
          <w:rStyle w:val="normaltextrun"/>
          <w:rFonts w:asciiTheme="minorHAnsi" w:eastAsiaTheme="majorEastAsia" w:hAnsiTheme="minorHAnsi" w:cstheme="minorHAnsi"/>
          <w:color w:val="000000"/>
          <w:sz w:val="22"/>
          <w:szCs w:val="22"/>
        </w:rPr>
        <w:br/>
      </w:r>
      <w:r w:rsidRPr="004108E9">
        <w:rPr>
          <w:rStyle w:val="normaltextrun"/>
          <w:rFonts w:asciiTheme="minorHAnsi" w:eastAsiaTheme="majorEastAsia" w:hAnsiTheme="minorHAnsi" w:cstheme="minorHAnsi"/>
          <w:color w:val="000000"/>
          <w:sz w:val="22"/>
          <w:szCs w:val="22"/>
        </w:rPr>
        <w:t xml:space="preserve">i studentů. Rozvíjí stávající kontakty, prostřednictvím členství v mezinárodních organizacích. </w:t>
      </w:r>
      <w:r w:rsidRPr="004108E9">
        <w:rPr>
          <w:rStyle w:val="normaltextrun"/>
          <w:rFonts w:asciiTheme="minorHAnsi" w:eastAsiaTheme="majorEastAsia" w:hAnsiTheme="minorHAnsi" w:cstheme="minorHAnsi"/>
          <w:sz w:val="22"/>
          <w:szCs w:val="22"/>
        </w:rPr>
        <w:t xml:space="preserve">Usiluje </w:t>
      </w:r>
      <w:r>
        <w:rPr>
          <w:rStyle w:val="normaltextrun"/>
          <w:rFonts w:asciiTheme="minorHAnsi" w:eastAsiaTheme="majorEastAsia" w:hAnsiTheme="minorHAnsi" w:cstheme="minorHAnsi"/>
          <w:sz w:val="22"/>
          <w:szCs w:val="22"/>
        </w:rPr>
        <w:br/>
      </w:r>
      <w:r w:rsidRPr="004108E9">
        <w:rPr>
          <w:rStyle w:val="normaltextrun"/>
          <w:rFonts w:asciiTheme="minorHAnsi" w:eastAsiaTheme="majorEastAsia" w:hAnsiTheme="minorHAnsi" w:cstheme="minorHAnsi"/>
          <w:sz w:val="22"/>
          <w:szCs w:val="22"/>
        </w:rPr>
        <w:t xml:space="preserve">o zvýšení objemů získaných národních i mezinárodních projektů, a to i ve spolupráci se strategickými </w:t>
      </w:r>
      <w:r w:rsidRPr="004108E9">
        <w:rPr>
          <w:rFonts w:asciiTheme="minorHAnsi" w:hAnsiTheme="minorHAnsi"/>
          <w:sz w:val="22"/>
          <w:szCs w:val="22"/>
        </w:rPr>
        <w:t xml:space="preserve">zahraničními partnery (rozšiřování integrace do mezinárodní vzdělávací infrastruktury). V letech 2017–2022 se uskutečnilo více než 170 mobilit akademických pracovníků a THP pracovníků. </w:t>
      </w:r>
    </w:p>
    <w:p w14:paraId="1AA78F81" w14:textId="77155100" w:rsidR="000D2C91" w:rsidRPr="004108E9" w:rsidRDefault="000D2C91" w:rsidP="000D2C91">
      <w:pPr>
        <w:pStyle w:val="paragraph"/>
        <w:spacing w:before="0" w:beforeAutospacing="0" w:after="120" w:afterAutospacing="0"/>
        <w:ind w:left="425"/>
        <w:jc w:val="both"/>
        <w:textAlignment w:val="baseline"/>
        <w:rPr>
          <w:rFonts w:asciiTheme="minorHAnsi" w:hAnsiTheme="minorHAnsi"/>
          <w:sz w:val="22"/>
          <w:szCs w:val="22"/>
        </w:rPr>
      </w:pPr>
      <w:r w:rsidRPr="004108E9">
        <w:rPr>
          <w:rFonts w:asciiTheme="minorHAnsi" w:hAnsiTheme="minorHAnsi"/>
          <w:sz w:val="22"/>
          <w:szCs w:val="22"/>
        </w:rPr>
        <w:t>Příklad zapojení do mezinárodních projektů: Doc. M.A. Vladimír Kovařík se účastnil skupinové výstavy Oc</w:t>
      </w:r>
      <w:r>
        <w:rPr>
          <w:rFonts w:asciiTheme="minorHAnsi" w:hAnsiTheme="minorHAnsi"/>
          <w:sz w:val="22"/>
          <w:szCs w:val="22"/>
        </w:rPr>
        <w:t>c</w:t>
      </w:r>
      <w:r w:rsidRPr="004108E9">
        <w:rPr>
          <w:rFonts w:asciiTheme="minorHAnsi" w:hAnsiTheme="minorHAnsi"/>
          <w:sz w:val="22"/>
          <w:szCs w:val="22"/>
        </w:rPr>
        <w:t xml:space="preserve">asional </w:t>
      </w:r>
      <w:r>
        <w:rPr>
          <w:rFonts w:asciiTheme="minorHAnsi" w:hAnsiTheme="minorHAnsi"/>
          <w:sz w:val="22"/>
          <w:szCs w:val="22"/>
        </w:rPr>
        <w:t>O</w:t>
      </w:r>
      <w:r w:rsidRPr="004108E9">
        <w:rPr>
          <w:rFonts w:asciiTheme="minorHAnsi" w:hAnsiTheme="minorHAnsi"/>
          <w:sz w:val="22"/>
          <w:szCs w:val="22"/>
        </w:rPr>
        <w:t>ratorio Art</w:t>
      </w:r>
      <w:r>
        <w:rPr>
          <w:rFonts w:asciiTheme="minorHAnsi" w:hAnsiTheme="minorHAnsi"/>
          <w:sz w:val="22"/>
          <w:szCs w:val="22"/>
        </w:rPr>
        <w:t>c</w:t>
      </w:r>
      <w:r w:rsidRPr="004108E9">
        <w:rPr>
          <w:rFonts w:asciiTheme="minorHAnsi" w:hAnsiTheme="minorHAnsi"/>
          <w:sz w:val="22"/>
          <w:szCs w:val="22"/>
        </w:rPr>
        <w:t xml:space="preserve">olony Cered (HU) on-line, či skupinového symposia Było, jest i będzie. Piękne czasy ASP Wroclaw (PL). Proběhla výstava studentů FOODPRINT ve Slovenském centru dizajnu Satelit, galéria dizajnu SCD Bratislava (SK). Prof. MgA. Petr Stanický M.F.A. navštívil Haute School Arts du Rhin (Francie), Bezalel Academy of Arts and Design v Jeruzalémě, vystavoval na výstavě DECOREX a ve Victoria and Albert Museum v Londýně (2017), opětovně v Londýně v roce 2020 a na výstavě Coburg Glass Prize v Německu. Doc. Vladimír Kovařík absolvoval mobilitu na partnerské univerzitě UTB TDT University Ho Chi Minh City ve Vietnamu, účastnil se Mezinárodního výtvarného sympozia v Drážďanech. </w:t>
      </w:r>
      <w:r w:rsidR="006A7A8F">
        <w:rPr>
          <w:rFonts w:asciiTheme="minorHAnsi" w:hAnsiTheme="minorHAnsi"/>
          <w:sz w:val="22"/>
          <w:szCs w:val="22"/>
        </w:rPr>
        <w:t>d</w:t>
      </w:r>
      <w:r w:rsidR="006A7A8F" w:rsidRPr="004108E9">
        <w:rPr>
          <w:rFonts w:asciiTheme="minorHAnsi" w:hAnsiTheme="minorHAnsi"/>
          <w:sz w:val="22"/>
          <w:szCs w:val="22"/>
        </w:rPr>
        <w:t>oc. Mgr.A. Pavel Noga, ArtD. se účastnil Golden Bee Global Biennale of Graphic Design (UN)REAL – Státní Treťjakovská galerie Moskva, RU. Mgr. Eva Gartnerová, Ph.D. působila na SMK University, Lithuania, kde měla přednášku Audience engagement / Arts marketing a také na několika amerických univerzitách a muzeích, kde prezentovala výsledky svého výzkumu.</w:t>
      </w:r>
    </w:p>
    <w:p w14:paraId="29390ADA" w14:textId="77777777" w:rsidR="000D2C91" w:rsidRPr="004108E9" w:rsidRDefault="000D2C91" w:rsidP="000D2C91">
      <w:pPr>
        <w:pStyle w:val="paragraph"/>
        <w:spacing w:before="0" w:beforeAutospacing="0" w:after="120" w:afterAutospacing="0"/>
        <w:ind w:left="425"/>
        <w:jc w:val="both"/>
        <w:textAlignment w:val="baseline"/>
        <w:rPr>
          <w:rFonts w:asciiTheme="minorHAnsi" w:hAnsiTheme="minorHAnsi"/>
          <w:sz w:val="22"/>
          <w:szCs w:val="22"/>
        </w:rPr>
      </w:pPr>
      <w:r w:rsidRPr="004108E9">
        <w:rPr>
          <w:rFonts w:asciiTheme="minorHAnsi" w:hAnsiTheme="minorHAnsi"/>
          <w:sz w:val="22"/>
          <w:szCs w:val="22"/>
        </w:rPr>
        <w:t>V letech 2017-2022 absolvovalo zahraniční mobilitu 520 studentů FMK v celkové délce přes 65 000 studentodnů. Většina těchto mobilit se uskutečnila v rámci programu Erasmus+.</w:t>
      </w:r>
    </w:p>
    <w:p w14:paraId="0C620F83" w14:textId="77777777" w:rsidR="000D2C91" w:rsidRPr="004108E9" w:rsidRDefault="000D2C91" w:rsidP="000D2C91">
      <w:pPr>
        <w:pStyle w:val="paragraph"/>
        <w:spacing w:before="0" w:beforeAutospacing="0" w:after="120" w:afterAutospacing="0"/>
        <w:ind w:left="425"/>
        <w:jc w:val="both"/>
        <w:textAlignment w:val="baseline"/>
        <w:rPr>
          <w:rFonts w:asciiTheme="minorHAnsi" w:hAnsiTheme="minorHAnsi"/>
          <w:sz w:val="22"/>
          <w:szCs w:val="22"/>
        </w:rPr>
      </w:pPr>
      <w:r w:rsidRPr="004108E9">
        <w:rPr>
          <w:rFonts w:asciiTheme="minorHAnsi" w:hAnsiTheme="minorHAnsi"/>
          <w:sz w:val="22"/>
          <w:szCs w:val="22"/>
        </w:rPr>
        <w:t>FMK v letech 2017–2022 navštívilo přes 400 zahraničních studentů v celkovém objemu více než 50 000 studentodnů. Zdrojem financování byl ze dvou třetin program Erasmus+, FMK však navštívilo i více než 130 tzv. freemoverů, nejčastěji přijíždějící</w:t>
      </w:r>
      <w:r>
        <w:rPr>
          <w:rFonts w:asciiTheme="minorHAnsi" w:hAnsiTheme="minorHAnsi"/>
          <w:sz w:val="22"/>
          <w:szCs w:val="22"/>
        </w:rPr>
        <w:t>c</w:t>
      </w:r>
      <w:r w:rsidRPr="004108E9">
        <w:rPr>
          <w:rFonts w:asciiTheme="minorHAnsi" w:hAnsiTheme="minorHAnsi"/>
          <w:sz w:val="22"/>
          <w:szCs w:val="22"/>
        </w:rPr>
        <w:t>h z Jižní Koreje, Tchaj-wanu, Ruska či Indonésie.</w:t>
      </w:r>
    </w:p>
    <w:p w14:paraId="28F9BE8D" w14:textId="77777777" w:rsidR="000D2C91" w:rsidRPr="004108E9" w:rsidRDefault="000D2C91" w:rsidP="000D2C91">
      <w:pPr>
        <w:pStyle w:val="Bezmezer"/>
        <w:spacing w:after="120"/>
        <w:ind w:left="425"/>
        <w:jc w:val="both"/>
        <w:textAlignment w:val="baseline"/>
      </w:pPr>
      <w:r w:rsidRPr="004108E9">
        <w:rPr>
          <w:rFonts w:asciiTheme="minorHAnsi" w:hAnsiTheme="minorHAnsi" w:cstheme="minorHAnsi"/>
          <w:sz w:val="22"/>
          <w:szCs w:val="22"/>
        </w:rPr>
        <w:t xml:space="preserve">Mezinárodní charakter má celofakultní projekt Zlin Design Week (ZDW), který se koná ve Zlíně. Program obsahuje výstavy ve veřejném prostoru a výstavních síních, galavečer, celodenní konferenci design &amp; marketing, instalace v modulech, přednášky, workshopy, exkurze. Účastníci ZDW jsou z České republiky </w:t>
      </w:r>
      <w:r>
        <w:rPr>
          <w:rFonts w:asciiTheme="minorHAnsi" w:hAnsiTheme="minorHAnsi" w:cstheme="minorHAnsi"/>
          <w:sz w:val="22"/>
          <w:szCs w:val="22"/>
        </w:rPr>
        <w:br/>
      </w:r>
      <w:r w:rsidRPr="004108E9">
        <w:rPr>
          <w:rFonts w:asciiTheme="minorHAnsi" w:hAnsiTheme="minorHAnsi" w:cstheme="minorHAnsi"/>
          <w:sz w:val="22"/>
          <w:szCs w:val="22"/>
        </w:rPr>
        <w:t>i zahraničí.</w:t>
      </w:r>
      <w:r w:rsidRPr="004108E9">
        <w:rPr>
          <w:rFonts w:asciiTheme="minorHAnsi" w:hAnsiTheme="minorHAnsi" w:cstheme="minorHAnsi"/>
          <w:color w:val="FF0000"/>
          <w:sz w:val="22"/>
          <w:szCs w:val="22"/>
        </w:rPr>
        <w:t xml:space="preserve"> </w:t>
      </w:r>
    </w:p>
    <w:p w14:paraId="762C67E9" w14:textId="77777777" w:rsidR="007B1113" w:rsidRDefault="007B1113" w:rsidP="00D73853">
      <w:pPr>
        <w:pStyle w:val="Nadpis2"/>
        <w:ind w:left="0"/>
        <w:jc w:val="both"/>
        <w:rPr>
          <w:rFonts w:ascii="Calibri" w:hAnsi="Calibri" w:cs="Calibri"/>
        </w:rPr>
      </w:pPr>
    </w:p>
    <w:p w14:paraId="209B5566" w14:textId="77777777" w:rsidR="007B1113" w:rsidRPr="004D7FB4" w:rsidRDefault="007B1113" w:rsidP="007B1113">
      <w:pPr>
        <w:pStyle w:val="Nadpis2"/>
        <w:jc w:val="both"/>
        <w:rPr>
          <w:rFonts w:ascii="Calibri" w:hAnsi="Calibri" w:cs="Calibri"/>
        </w:rPr>
      </w:pPr>
      <w:r w:rsidRPr="004D7FB4">
        <w:rPr>
          <w:rFonts w:ascii="Calibri" w:hAnsi="Calibri" w:cs="Calibri"/>
        </w:rPr>
        <w:t xml:space="preserve">Profil absolventa a obsah studia </w:t>
      </w:r>
    </w:p>
    <w:p w14:paraId="0227F85C" w14:textId="77777777" w:rsidR="007B1113" w:rsidRDefault="007B1113" w:rsidP="007B1113">
      <w:pPr>
        <w:pStyle w:val="Nadpis3"/>
      </w:pPr>
      <w:r w:rsidRPr="00035992">
        <w:t>Soulad získaných odborných</w:t>
      </w:r>
      <w:r>
        <w:t xml:space="preserve"> znalostí,</w:t>
      </w:r>
      <w:r w:rsidRPr="00035992">
        <w:t xml:space="preserve"> dovedností</w:t>
      </w:r>
      <w:r>
        <w:t xml:space="preserve"> a způsobilostí</w:t>
      </w:r>
      <w:r w:rsidRPr="00035992">
        <w:t xml:space="preserve"> s typem a profilem studijního programu </w:t>
      </w:r>
    </w:p>
    <w:p w14:paraId="526F8DC7" w14:textId="77777777" w:rsidR="007B1113" w:rsidRPr="000D2C91" w:rsidRDefault="007B1113" w:rsidP="007B1113">
      <w:pPr>
        <w:tabs>
          <w:tab w:val="left" w:pos="2835"/>
        </w:tabs>
        <w:spacing w:before="120" w:after="120"/>
        <w:rPr>
          <w:rFonts w:asciiTheme="minorHAnsi" w:hAnsiTheme="minorHAnsi" w:cstheme="minorHAnsi"/>
          <w:sz w:val="22"/>
          <w:szCs w:val="22"/>
        </w:rPr>
      </w:pPr>
      <w:r>
        <w:tab/>
      </w:r>
      <w:r>
        <w:tab/>
      </w:r>
      <w:r w:rsidRPr="000D2C91">
        <w:rPr>
          <w:rFonts w:asciiTheme="minorHAnsi" w:hAnsiTheme="minorHAnsi" w:cstheme="minorHAnsi"/>
          <w:sz w:val="22"/>
          <w:szCs w:val="22"/>
        </w:rPr>
        <w:t>Standard 2.4</w:t>
      </w:r>
    </w:p>
    <w:p w14:paraId="1C9EF984" w14:textId="6A2ED9FD" w:rsidR="007B1113" w:rsidRPr="000D2C91" w:rsidRDefault="007B1113" w:rsidP="007B1113">
      <w:pPr>
        <w:tabs>
          <w:tab w:val="left" w:pos="2835"/>
        </w:tabs>
        <w:spacing w:after="120"/>
        <w:ind w:left="426"/>
        <w:jc w:val="both"/>
        <w:rPr>
          <w:rFonts w:asciiTheme="minorHAnsi" w:hAnsiTheme="minorHAnsi" w:cstheme="minorHAnsi"/>
          <w:sz w:val="22"/>
          <w:szCs w:val="22"/>
        </w:rPr>
      </w:pPr>
      <w:r w:rsidRPr="000D2C91">
        <w:rPr>
          <w:rFonts w:asciiTheme="minorHAnsi" w:hAnsiTheme="minorHAnsi" w:cstheme="minorHAnsi"/>
          <w:sz w:val="22"/>
          <w:szCs w:val="22"/>
        </w:rPr>
        <w:t xml:space="preserve">Absolvent NMSP Design je vybaven kvalitními znalostmi postupů a metod v oblasti designu, ovládá široké znalosti vycházející ze současných trendů poznání, je schopen porozumění své specializaci a kreativního využívání a rozvíjení tvůrčího potenciálu. Má zkušenosti z praktického i teoretického přesahu do dalších kreativních oborů. Ovládá technologie s oborem svázané. Nachází uplatnění na pozicích v oblasti užitého i volného umění v uměleckých institucích a společnostech i jako umělec ve svobodném povolání. Absolvent NMSP Design byl veden ke schopnosti prezentace i sebeprezentace, je tedy schopen reflektovat tvůrčí výkon. Díky různorodému typu praktických zadání je připraven na individuální tvůrčí činnost, stejně jako na práci týmovou. Ve vazbě na vlastní tvůrčí činnost zvládá i základní administrativní úkony. </w:t>
      </w:r>
      <w:r w:rsidRPr="000D2C91">
        <w:rPr>
          <w:rFonts w:asciiTheme="minorHAnsi" w:hAnsiTheme="minorHAnsi" w:cstheme="minorHAnsi"/>
          <w:color w:val="000000"/>
          <w:sz w:val="22"/>
          <w:szCs w:val="22"/>
        </w:rPr>
        <w:t xml:space="preserve">Ovládá alespoň jeden cizí jazyk, aby byl schopen působit v mezinárodním kontextu. Má možnost vypracovat diplomovou práci v anglickém jazyce. Jazykové schopnosti může rozvíjet i při studiu a zpracování </w:t>
      </w:r>
      <w:r w:rsidR="00415C72" w:rsidRPr="000D2C91">
        <w:rPr>
          <w:rFonts w:asciiTheme="minorHAnsi" w:hAnsiTheme="minorHAnsi" w:cstheme="minorHAnsi"/>
          <w:color w:val="000000"/>
          <w:sz w:val="22"/>
          <w:szCs w:val="22"/>
        </w:rPr>
        <w:t>klauzurních prací</w:t>
      </w:r>
      <w:r w:rsidRPr="000D2C91">
        <w:rPr>
          <w:rFonts w:asciiTheme="minorHAnsi" w:hAnsiTheme="minorHAnsi" w:cstheme="minorHAnsi"/>
          <w:color w:val="000000"/>
          <w:sz w:val="22"/>
          <w:szCs w:val="22"/>
        </w:rPr>
        <w:t xml:space="preserve">, prostřednictvím doporučené literatury v anglickém jazyce. </w:t>
      </w:r>
    </w:p>
    <w:p w14:paraId="19D70EDA" w14:textId="3D9DE273" w:rsidR="007B1113" w:rsidRPr="000D2C91" w:rsidRDefault="007B1113" w:rsidP="007B1113">
      <w:pPr>
        <w:tabs>
          <w:tab w:val="left" w:pos="2835"/>
        </w:tabs>
        <w:spacing w:after="120"/>
        <w:ind w:left="426"/>
        <w:jc w:val="both"/>
        <w:rPr>
          <w:rFonts w:asciiTheme="minorHAnsi" w:hAnsiTheme="minorHAnsi" w:cstheme="minorHAnsi"/>
          <w:sz w:val="22"/>
          <w:szCs w:val="22"/>
        </w:rPr>
      </w:pPr>
      <w:r w:rsidRPr="000D2C91">
        <w:rPr>
          <w:rFonts w:asciiTheme="minorHAnsi" w:hAnsiTheme="minorHAnsi" w:cstheme="minorHAnsi"/>
          <w:sz w:val="22"/>
          <w:szCs w:val="22"/>
        </w:rPr>
        <w:tab/>
      </w:r>
      <w:r w:rsidRPr="000D2C91">
        <w:rPr>
          <w:rFonts w:asciiTheme="minorHAnsi" w:hAnsiTheme="minorHAnsi" w:cstheme="minorHAnsi"/>
          <w:sz w:val="22"/>
          <w:szCs w:val="22"/>
        </w:rPr>
        <w:tab/>
      </w:r>
    </w:p>
    <w:p w14:paraId="5D30DEF4" w14:textId="77777777" w:rsidR="00D73853" w:rsidRDefault="00D73853">
      <w:pPr>
        <w:spacing w:after="160" w:line="259" w:lineRule="auto"/>
        <w:rPr>
          <w:rFonts w:ascii="Calibri Light" w:hAnsi="Calibri Light"/>
          <w:sz w:val="24"/>
          <w:szCs w:val="24"/>
        </w:rPr>
      </w:pPr>
      <w:r>
        <w:rPr>
          <w:rFonts w:ascii="Calibri Light" w:hAnsi="Calibri Light"/>
          <w:sz w:val="24"/>
          <w:szCs w:val="24"/>
        </w:rPr>
        <w:br w:type="page"/>
      </w:r>
    </w:p>
    <w:p w14:paraId="6A618920" w14:textId="322554BF" w:rsidR="007B1113" w:rsidRDefault="007B1113" w:rsidP="00D3581F">
      <w:pPr>
        <w:pStyle w:val="Odstavecseseznamem"/>
        <w:numPr>
          <w:ilvl w:val="0"/>
          <w:numId w:val="70"/>
        </w:numPr>
        <w:tabs>
          <w:tab w:val="left" w:pos="2835"/>
        </w:tabs>
        <w:spacing w:after="120"/>
        <w:jc w:val="both"/>
        <w:rPr>
          <w:rFonts w:ascii="Calibri Light" w:hAnsi="Calibri Light"/>
          <w:sz w:val="24"/>
          <w:szCs w:val="24"/>
        </w:rPr>
      </w:pPr>
      <w:r w:rsidRPr="00EF10A8">
        <w:rPr>
          <w:rFonts w:ascii="Calibri Light" w:hAnsi="Calibri Light"/>
          <w:sz w:val="24"/>
          <w:szCs w:val="24"/>
        </w:rPr>
        <w:lastRenderedPageBreak/>
        <w:t>Jazykové kompetenc</w:t>
      </w:r>
      <w:r>
        <w:rPr>
          <w:rFonts w:ascii="Calibri Light" w:hAnsi="Calibri Light"/>
          <w:sz w:val="24"/>
          <w:szCs w:val="24"/>
        </w:rPr>
        <w:t>e</w:t>
      </w:r>
    </w:p>
    <w:p w14:paraId="3AD678DA" w14:textId="38AFA195" w:rsidR="007B1113" w:rsidRPr="00EF10A8" w:rsidRDefault="000C0563" w:rsidP="007B1113">
      <w:pPr>
        <w:pStyle w:val="Odstavecseseznamem"/>
        <w:tabs>
          <w:tab w:val="left" w:pos="2835"/>
        </w:tabs>
        <w:spacing w:after="120"/>
        <w:ind w:left="1146"/>
        <w:jc w:val="both"/>
        <w:rPr>
          <w:rFonts w:ascii="Calibri Light" w:hAnsi="Calibri Light"/>
          <w:sz w:val="24"/>
          <w:szCs w:val="24"/>
        </w:rPr>
      </w:pPr>
      <w:r>
        <w:rPr>
          <w:rFonts w:asciiTheme="minorHAnsi" w:hAnsiTheme="minorHAnsi" w:cstheme="minorHAnsi"/>
          <w:sz w:val="22"/>
          <w:szCs w:val="22"/>
        </w:rPr>
        <w:tab/>
      </w:r>
      <w:r>
        <w:rPr>
          <w:rFonts w:asciiTheme="minorHAnsi" w:hAnsiTheme="minorHAnsi" w:cstheme="minorHAnsi"/>
          <w:sz w:val="22"/>
          <w:szCs w:val="22"/>
        </w:rPr>
        <w:tab/>
      </w:r>
      <w:r w:rsidRPr="000D2C91">
        <w:rPr>
          <w:rFonts w:asciiTheme="minorHAnsi" w:hAnsiTheme="minorHAnsi" w:cstheme="minorHAnsi"/>
          <w:sz w:val="22"/>
          <w:szCs w:val="22"/>
        </w:rPr>
        <w:t>Standard 2.5</w:t>
      </w:r>
    </w:p>
    <w:p w14:paraId="4B606A50" w14:textId="395A9776" w:rsidR="007B1113" w:rsidRPr="00761EC3" w:rsidRDefault="007B1113" w:rsidP="008F11EE">
      <w:pPr>
        <w:pStyle w:val="Odstavecseseznamem"/>
        <w:tabs>
          <w:tab w:val="left" w:pos="2835"/>
        </w:tabs>
        <w:spacing w:after="120"/>
        <w:ind w:left="426"/>
        <w:jc w:val="both"/>
        <w:rPr>
          <w:rFonts w:cs="Calibri"/>
          <w:color w:val="000000"/>
        </w:rPr>
      </w:pPr>
      <w:r w:rsidRPr="006F794A">
        <w:rPr>
          <w:rFonts w:asciiTheme="minorHAnsi" w:hAnsiTheme="minorHAnsi" w:cstheme="minorHAnsi"/>
          <w:color w:val="000000"/>
          <w:sz w:val="22"/>
          <w:szCs w:val="22"/>
        </w:rPr>
        <w:t xml:space="preserve">Jazykové kompetence studentů jsou rozvíjeny následně: pro samostudium je pro studenty dostupná literatura zaměřená na problematiku </w:t>
      </w:r>
      <w:r w:rsidR="0024497A" w:rsidRPr="00C26381">
        <w:rPr>
          <w:rFonts w:asciiTheme="minorHAnsi" w:hAnsiTheme="minorHAnsi" w:cs="Calibri"/>
          <w:color w:val="000000"/>
          <w:sz w:val="22"/>
          <w:szCs w:val="22"/>
        </w:rPr>
        <w:t xml:space="preserve">designu obuvi </w:t>
      </w:r>
      <w:r w:rsidR="0024497A">
        <w:rPr>
          <w:rFonts w:asciiTheme="minorHAnsi" w:hAnsiTheme="minorHAnsi" w:cs="Calibri"/>
          <w:color w:val="000000"/>
          <w:sz w:val="22"/>
          <w:szCs w:val="22"/>
        </w:rPr>
        <w:t xml:space="preserve">a </w:t>
      </w:r>
      <w:r w:rsidR="0024497A" w:rsidRPr="00C26381">
        <w:rPr>
          <w:rFonts w:asciiTheme="minorHAnsi" w:hAnsiTheme="minorHAnsi" w:cs="Calibri"/>
          <w:color w:val="000000"/>
          <w:sz w:val="22"/>
          <w:szCs w:val="22"/>
        </w:rPr>
        <w:t>oděvu,</w:t>
      </w:r>
      <w:r w:rsidR="00F73C99">
        <w:rPr>
          <w:rFonts w:asciiTheme="minorHAnsi" w:hAnsiTheme="minorHAnsi" w:cs="Calibri"/>
          <w:color w:val="000000"/>
          <w:sz w:val="22"/>
          <w:szCs w:val="22"/>
        </w:rPr>
        <w:t xml:space="preserve"> </w:t>
      </w:r>
      <w:r w:rsidR="0024497A" w:rsidRPr="00C26381">
        <w:rPr>
          <w:rFonts w:asciiTheme="minorHAnsi" w:hAnsiTheme="minorHAnsi" w:cs="Calibri"/>
          <w:color w:val="000000"/>
          <w:sz w:val="22"/>
          <w:szCs w:val="22"/>
        </w:rPr>
        <w:t>produktového</w:t>
      </w:r>
      <w:r w:rsidR="0024497A">
        <w:rPr>
          <w:rFonts w:asciiTheme="minorHAnsi" w:hAnsiTheme="minorHAnsi" w:cs="Calibri"/>
          <w:color w:val="000000"/>
          <w:sz w:val="22"/>
          <w:szCs w:val="22"/>
        </w:rPr>
        <w:t xml:space="preserve"> a </w:t>
      </w:r>
      <w:r w:rsidR="0024497A" w:rsidRPr="00C26381">
        <w:rPr>
          <w:rFonts w:asciiTheme="minorHAnsi" w:hAnsiTheme="minorHAnsi" w:cs="Calibri"/>
          <w:color w:val="000000"/>
          <w:sz w:val="22"/>
          <w:szCs w:val="22"/>
        </w:rPr>
        <w:t>průmyslového designu</w:t>
      </w:r>
      <w:r w:rsidR="0024497A">
        <w:rPr>
          <w:rFonts w:asciiTheme="minorHAnsi" w:hAnsiTheme="minorHAnsi" w:cs="Calibri"/>
          <w:color w:val="000000"/>
          <w:sz w:val="22"/>
          <w:szCs w:val="22"/>
        </w:rPr>
        <w:t>,</w:t>
      </w:r>
      <w:r w:rsidR="0024497A" w:rsidRPr="00C26381">
        <w:rPr>
          <w:rFonts w:asciiTheme="minorHAnsi" w:hAnsiTheme="minorHAnsi" w:cs="Calibri"/>
          <w:color w:val="000000"/>
          <w:sz w:val="22"/>
          <w:szCs w:val="22"/>
        </w:rPr>
        <w:t xml:space="preserve"> skla</w:t>
      </w:r>
      <w:r w:rsidR="0024497A">
        <w:rPr>
          <w:rFonts w:asciiTheme="minorHAnsi" w:hAnsiTheme="minorHAnsi" w:cs="Calibri"/>
          <w:color w:val="000000"/>
          <w:sz w:val="22"/>
          <w:szCs w:val="22"/>
        </w:rPr>
        <w:t>, a</w:t>
      </w:r>
      <w:r w:rsidR="0024497A" w:rsidRPr="00C26381">
        <w:rPr>
          <w:rFonts w:asciiTheme="minorHAnsi" w:hAnsiTheme="minorHAnsi" w:cs="Calibri"/>
          <w:color w:val="000000"/>
          <w:sz w:val="22"/>
          <w:szCs w:val="22"/>
        </w:rPr>
        <w:t xml:space="preserve"> tvorby prostoru</w:t>
      </w:r>
      <w:r w:rsidRPr="006F794A">
        <w:rPr>
          <w:rFonts w:asciiTheme="minorHAnsi" w:hAnsiTheme="minorHAnsi" w:cstheme="minorHAnsi"/>
          <w:color w:val="000000"/>
          <w:sz w:val="22"/>
          <w:szCs w:val="22"/>
        </w:rPr>
        <w:t xml:space="preserve">, v širším kontextu kreativních odvětví v anglickém jazyce, která je součástí knihovních fondů univerzitní knihovny a příručních knihoven na FMK. Literatura je neustále aktualizována </w:t>
      </w:r>
      <w:r w:rsidR="006E5634">
        <w:rPr>
          <w:rFonts w:asciiTheme="minorHAnsi" w:hAnsiTheme="minorHAnsi" w:cstheme="minorHAnsi"/>
          <w:color w:val="000000"/>
          <w:sz w:val="22"/>
          <w:szCs w:val="22"/>
        </w:rPr>
        <w:br/>
      </w:r>
      <w:r w:rsidRPr="006F794A">
        <w:rPr>
          <w:rFonts w:asciiTheme="minorHAnsi" w:hAnsiTheme="minorHAnsi" w:cstheme="minorHAnsi"/>
          <w:color w:val="000000"/>
          <w:sz w:val="22"/>
          <w:szCs w:val="22"/>
        </w:rPr>
        <w:t xml:space="preserve">a doplňována. Student má možnost vypracovat </w:t>
      </w:r>
      <w:r w:rsidR="000C0563" w:rsidRPr="006F794A">
        <w:rPr>
          <w:rFonts w:asciiTheme="minorHAnsi" w:hAnsiTheme="minorHAnsi" w:cstheme="minorHAnsi"/>
          <w:color w:val="000000"/>
          <w:sz w:val="22"/>
          <w:szCs w:val="22"/>
        </w:rPr>
        <w:t>diplomovou</w:t>
      </w:r>
      <w:r w:rsidRPr="006F794A">
        <w:rPr>
          <w:rFonts w:asciiTheme="minorHAnsi" w:hAnsiTheme="minorHAnsi" w:cstheme="minorHAnsi"/>
          <w:color w:val="000000"/>
          <w:sz w:val="22"/>
          <w:szCs w:val="22"/>
        </w:rPr>
        <w:t xml:space="preserve"> práci v anglickém jazyce. </w:t>
      </w:r>
      <w:ins w:id="524" w:author="Hana Ponížilová" w:date="2023-05-25T12:14:00Z">
        <w:r w:rsidR="007300FA">
          <w:rPr>
            <w:rFonts w:asciiTheme="minorHAnsi" w:hAnsiTheme="minorHAnsi" w:cs="Calibri"/>
            <w:color w:val="000000"/>
            <w:sz w:val="22"/>
            <w:szCs w:val="22"/>
          </w:rPr>
          <w:t xml:space="preserve">V rámci NMSP </w:t>
        </w:r>
      </w:ins>
      <w:ins w:id="525" w:author="Hana Ponížilová" w:date="2023-05-26T08:37:00Z">
        <w:r w:rsidR="00D73853">
          <w:rPr>
            <w:rFonts w:asciiTheme="minorHAnsi" w:hAnsiTheme="minorHAnsi" w:cs="Calibri"/>
            <w:color w:val="000000"/>
            <w:sz w:val="22"/>
            <w:szCs w:val="22"/>
          </w:rPr>
          <w:t xml:space="preserve">Design </w:t>
        </w:r>
      </w:ins>
      <w:ins w:id="526" w:author="Hana Ponížilová" w:date="2023-05-25T12:14:00Z">
        <w:r w:rsidR="007300FA">
          <w:rPr>
            <w:rFonts w:asciiTheme="minorHAnsi" w:hAnsiTheme="minorHAnsi" w:cs="Calibri"/>
            <w:color w:val="000000"/>
            <w:sz w:val="22"/>
            <w:szCs w:val="22"/>
          </w:rPr>
          <w:t>je student povinen absolvovat dva semestry předmětu Odborná angličtina B</w:t>
        </w:r>
        <w:r w:rsidR="00DE3A46">
          <w:rPr>
            <w:rFonts w:asciiTheme="minorHAnsi" w:hAnsiTheme="minorHAnsi" w:cs="Calibri"/>
            <w:color w:val="000000"/>
            <w:sz w:val="22"/>
            <w:szCs w:val="22"/>
          </w:rPr>
          <w:t xml:space="preserve">2+ </w:t>
        </w:r>
        <w:r w:rsidR="007300FA">
          <w:rPr>
            <w:rFonts w:asciiTheme="minorHAnsi" w:hAnsiTheme="minorHAnsi" w:cs="Calibri"/>
            <w:color w:val="000000"/>
            <w:sz w:val="22"/>
            <w:szCs w:val="22"/>
          </w:rPr>
          <w:t xml:space="preserve">a </w:t>
        </w:r>
      </w:ins>
      <w:ins w:id="527" w:author="Hana Ponížilová" w:date="2023-05-25T12:15:00Z">
        <w:r w:rsidR="00DE3A46">
          <w:rPr>
            <w:rFonts w:asciiTheme="minorHAnsi" w:hAnsiTheme="minorHAnsi" w:cs="Calibri"/>
            <w:color w:val="000000"/>
            <w:sz w:val="22"/>
            <w:szCs w:val="22"/>
          </w:rPr>
          <w:t xml:space="preserve">ZT </w:t>
        </w:r>
      </w:ins>
      <w:ins w:id="528" w:author="Hana Ponížilová" w:date="2023-05-25T12:14:00Z">
        <w:r w:rsidR="007300FA">
          <w:rPr>
            <w:rFonts w:asciiTheme="minorHAnsi" w:hAnsiTheme="minorHAnsi" w:cs="Calibri"/>
            <w:color w:val="000000"/>
            <w:sz w:val="22"/>
            <w:szCs w:val="22"/>
          </w:rPr>
          <w:t xml:space="preserve">předmět </w:t>
        </w:r>
      </w:ins>
      <w:ins w:id="529" w:author="Hana Ponížilová" w:date="2023-05-25T12:15:00Z">
        <w:r w:rsidR="00DE3A46">
          <w:rPr>
            <w:rFonts w:asciiTheme="minorHAnsi" w:hAnsiTheme="minorHAnsi" w:cs="Calibri"/>
            <w:color w:val="000000"/>
            <w:sz w:val="22"/>
            <w:szCs w:val="22"/>
          </w:rPr>
          <w:t>Současný světový design</w:t>
        </w:r>
      </w:ins>
      <w:ins w:id="530" w:author="Hana Ponížilová" w:date="2023-05-25T12:14:00Z">
        <w:r w:rsidR="007300FA">
          <w:rPr>
            <w:rFonts w:asciiTheme="minorHAnsi" w:hAnsiTheme="minorHAnsi" w:cs="Calibri"/>
            <w:color w:val="000000"/>
            <w:sz w:val="22"/>
            <w:szCs w:val="22"/>
          </w:rPr>
          <w:t xml:space="preserve">, vyučovaný v anglickém jazyce. </w:t>
        </w:r>
      </w:ins>
      <w:r w:rsidRPr="006F794A">
        <w:rPr>
          <w:rFonts w:asciiTheme="minorHAnsi" w:hAnsiTheme="minorHAnsi" w:cstheme="minorHAnsi"/>
          <w:color w:val="000000"/>
          <w:sz w:val="22"/>
          <w:szCs w:val="22"/>
        </w:rPr>
        <w:t xml:space="preserve">Významnou roli v rozšiřování jazykových kompetencí hrají zahraniční pobyty studentů v rámci Erasmu a </w:t>
      </w:r>
      <w:r w:rsidR="004E4136">
        <w:rPr>
          <w:rFonts w:asciiTheme="minorHAnsi" w:hAnsiTheme="minorHAnsi" w:cstheme="minorHAnsi"/>
          <w:color w:val="000000"/>
          <w:sz w:val="22"/>
          <w:szCs w:val="22"/>
        </w:rPr>
        <w:t>působení</w:t>
      </w:r>
      <w:r w:rsidRPr="006F794A">
        <w:rPr>
          <w:rFonts w:asciiTheme="minorHAnsi" w:hAnsiTheme="minorHAnsi" w:cstheme="minorHAnsi"/>
          <w:color w:val="000000"/>
          <w:sz w:val="22"/>
          <w:szCs w:val="22"/>
        </w:rPr>
        <w:t xml:space="preserve"> zahraničních pedagogů či odborníků z praxe. </w:t>
      </w:r>
      <w:r w:rsidR="00F7545F">
        <w:rPr>
          <w:rFonts w:asciiTheme="minorHAnsi" w:hAnsiTheme="minorHAnsi" w:cstheme="minorHAnsi"/>
          <w:sz w:val="22"/>
          <w:szCs w:val="22"/>
        </w:rPr>
        <w:t>Student o</w:t>
      </w:r>
      <w:r w:rsidR="008F11EE" w:rsidRPr="00173C24">
        <w:rPr>
          <w:rFonts w:asciiTheme="minorHAnsi" w:hAnsiTheme="minorHAnsi" w:cstheme="minorHAnsi"/>
          <w:color w:val="000000"/>
          <w:sz w:val="22"/>
          <w:szCs w:val="22"/>
        </w:rPr>
        <w:t>vládá anglický jazyk na úrovni B2+, a je schopen působit v mezinárodním kontextu.</w:t>
      </w:r>
    </w:p>
    <w:p w14:paraId="4CDB6EDB" w14:textId="77777777" w:rsidR="007B1113" w:rsidRPr="00650764" w:rsidRDefault="007B1113" w:rsidP="007B1113">
      <w:pPr>
        <w:tabs>
          <w:tab w:val="left" w:pos="2835"/>
        </w:tabs>
        <w:spacing w:before="120" w:after="120"/>
      </w:pPr>
    </w:p>
    <w:p w14:paraId="1938A1B3" w14:textId="77777777" w:rsidR="007B1113" w:rsidRPr="00650764" w:rsidRDefault="007B1113" w:rsidP="007B1113">
      <w:pPr>
        <w:pStyle w:val="Nadpis3"/>
      </w:pPr>
      <w:r w:rsidRPr="00650764">
        <w:t xml:space="preserve">Pravidla a podmínky utváření studijních plánů </w:t>
      </w:r>
    </w:p>
    <w:p w14:paraId="2CA01736" w14:textId="77777777" w:rsidR="007B1113" w:rsidRPr="00F7545F" w:rsidRDefault="007B1113" w:rsidP="007B1113">
      <w:pPr>
        <w:tabs>
          <w:tab w:val="left" w:pos="2835"/>
        </w:tabs>
        <w:spacing w:before="120" w:after="120"/>
        <w:rPr>
          <w:rFonts w:asciiTheme="minorHAnsi" w:hAnsiTheme="minorHAnsi" w:cstheme="minorHAnsi"/>
          <w:color w:val="000000"/>
          <w:sz w:val="22"/>
          <w:szCs w:val="22"/>
        </w:rPr>
      </w:pPr>
      <w:r w:rsidRPr="00650764">
        <w:tab/>
      </w:r>
      <w:r w:rsidRPr="00650764">
        <w:tab/>
      </w:r>
      <w:r w:rsidRPr="00F7545F">
        <w:rPr>
          <w:rFonts w:asciiTheme="minorHAnsi" w:hAnsiTheme="minorHAnsi" w:cstheme="minorHAnsi"/>
          <w:sz w:val="22"/>
          <w:szCs w:val="22"/>
        </w:rPr>
        <w:t>Standard 2.6</w:t>
      </w:r>
    </w:p>
    <w:p w14:paraId="471B6CBC" w14:textId="77777777" w:rsidR="00C0770D" w:rsidRPr="00C71418" w:rsidRDefault="00C0770D" w:rsidP="00C0770D">
      <w:pPr>
        <w:spacing w:after="120"/>
        <w:ind w:left="425"/>
        <w:jc w:val="both"/>
        <w:rPr>
          <w:rFonts w:ascii="Calibri" w:hAnsi="Calibri" w:cstheme="minorHAnsi"/>
          <w:color w:val="000000"/>
          <w:sz w:val="22"/>
          <w:szCs w:val="22"/>
        </w:rPr>
      </w:pPr>
      <w:r w:rsidRPr="00C71418">
        <w:rPr>
          <w:rFonts w:ascii="Calibri" w:hAnsi="Calibri" w:cstheme="minorHAnsi"/>
          <w:color w:val="000000"/>
          <w:sz w:val="22"/>
          <w:szCs w:val="22"/>
        </w:rPr>
        <w:t xml:space="preserve">UTB má nastavena funkční pravidla a podmínky pro vytváření studijních plánů ve vnitřním předpisu </w:t>
      </w:r>
      <w:hyperlink r:id="rId147" w:history="1">
        <w:r w:rsidRPr="00C41679">
          <w:rPr>
            <w:rFonts w:ascii="Calibri" w:hAnsi="Calibri" w:cstheme="minorHAnsi"/>
            <w:i/>
            <w:iCs/>
            <w:color w:val="000000"/>
            <w:sz w:val="22"/>
            <w:szCs w:val="22"/>
          </w:rPr>
          <w:t>Řád pro tvorbu, schvalování, uskutečňování a změny studijních programů UTB</w:t>
        </w:r>
      </w:hyperlink>
      <w:r w:rsidRPr="00C71418">
        <w:rPr>
          <w:rStyle w:val="Znakapoznpodarou"/>
          <w:rFonts w:ascii="Calibri" w:hAnsi="Calibri" w:cstheme="minorHAnsi"/>
          <w:color w:val="000000"/>
          <w:sz w:val="22"/>
          <w:szCs w:val="22"/>
        </w:rPr>
        <w:footnoteReference w:id="49"/>
      </w:r>
      <w:r w:rsidRPr="00C71418">
        <w:rPr>
          <w:rFonts w:ascii="Calibri" w:hAnsi="Calibri" w:cstheme="minorHAnsi"/>
          <w:color w:val="000000"/>
          <w:sz w:val="22"/>
          <w:szCs w:val="22"/>
        </w:rPr>
        <w:t xml:space="preserve">. </w:t>
      </w:r>
      <w:r w:rsidRPr="00C41679">
        <w:rPr>
          <w:rFonts w:ascii="Calibri" w:hAnsi="Calibri" w:cstheme="minorHAnsi"/>
          <w:i/>
          <w:iCs/>
          <w:color w:val="000000"/>
          <w:sz w:val="22"/>
          <w:szCs w:val="22"/>
        </w:rPr>
        <w:t>Řád pro tvorbu, schvalování, uskutečňování a změny studijních programů UTB</w:t>
      </w:r>
      <w:r w:rsidRPr="00C71418">
        <w:rPr>
          <w:rFonts w:ascii="Calibri" w:hAnsi="Calibri" w:cstheme="minorHAnsi"/>
          <w:color w:val="000000"/>
          <w:sz w:val="22"/>
          <w:szCs w:val="22"/>
        </w:rPr>
        <w:t xml:space="preserve"> je podle § 17 odst. 1 písm. k) zákona a podle </w:t>
      </w:r>
      <w:r w:rsidRPr="00F33445">
        <w:rPr>
          <w:rFonts w:ascii="Calibri" w:hAnsi="Calibri" w:cstheme="minorHAnsi"/>
          <w:i/>
          <w:iCs/>
          <w:color w:val="000000"/>
          <w:sz w:val="22"/>
          <w:szCs w:val="22"/>
        </w:rPr>
        <w:t>Statutu UTB</w:t>
      </w:r>
      <w:r>
        <w:rPr>
          <w:rStyle w:val="Znakapoznpodarou"/>
          <w:rFonts w:ascii="Calibri" w:hAnsi="Calibri" w:cstheme="minorHAnsi"/>
          <w:color w:val="000000"/>
          <w:sz w:val="22"/>
          <w:szCs w:val="22"/>
        </w:rPr>
        <w:footnoteReference w:id="50"/>
      </w:r>
      <w:r w:rsidRPr="00C71418">
        <w:rPr>
          <w:rFonts w:ascii="Calibri" w:hAnsi="Calibri" w:cstheme="minorHAnsi"/>
          <w:color w:val="000000"/>
          <w:sz w:val="22"/>
          <w:szCs w:val="22"/>
        </w:rPr>
        <w:t xml:space="preserve"> vnitřním předpisem UTB</w:t>
      </w:r>
      <w:r>
        <w:rPr>
          <w:rFonts w:ascii="Calibri" w:hAnsi="Calibri" w:cstheme="minorHAnsi"/>
          <w:color w:val="000000"/>
          <w:sz w:val="22"/>
          <w:szCs w:val="22"/>
        </w:rPr>
        <w:t xml:space="preserve"> </w:t>
      </w:r>
      <w:r w:rsidRPr="00C71418">
        <w:rPr>
          <w:rFonts w:ascii="Calibri" w:hAnsi="Calibri" w:cstheme="minorHAnsi"/>
          <w:color w:val="000000"/>
          <w:sz w:val="22"/>
          <w:szCs w:val="22"/>
        </w:rPr>
        <w:t xml:space="preserve">a stanovuje: pravidla tvorby, schvalování a změn návrhů studijních programů před jejich předložením k akreditaci Národnímu akreditačnímu úřadu pro vysoké školství, náležitosti studijních programů a studijních předmětů, pravidla uskutečňování studijních programů na fakultách UTB nebo přímo UTB, povinnosti garantů studijních programů a garantů studijních předmětů a principy zajišťování kvality studijních programů. </w:t>
      </w:r>
    </w:p>
    <w:p w14:paraId="238D9EB2" w14:textId="1121F3B0" w:rsidR="00C0770D" w:rsidRDefault="00C0770D" w:rsidP="00C0770D">
      <w:pPr>
        <w:ind w:left="426"/>
        <w:jc w:val="both"/>
        <w:rPr>
          <w:rFonts w:ascii="Calibri" w:hAnsi="Calibri" w:cstheme="minorHAnsi"/>
          <w:sz w:val="22"/>
          <w:szCs w:val="22"/>
        </w:rPr>
      </w:pPr>
      <w:r w:rsidRPr="00C71418">
        <w:rPr>
          <w:rFonts w:ascii="Calibri" w:hAnsi="Calibri" w:cstheme="minorHAnsi"/>
          <w:sz w:val="22"/>
          <w:szCs w:val="22"/>
        </w:rPr>
        <w:t>Studijní plán, který je obsažen v předkládaném akreditačním materiálu, je sestaven tak, aby byly naplněny cíle studia a dosažen profil absolventa, který je v souladu s rámcovým profilem absolventa a s vymezením typu studijního programu.</w:t>
      </w:r>
    </w:p>
    <w:p w14:paraId="268864C9" w14:textId="77777777" w:rsidR="008D3C6E" w:rsidRDefault="008D3C6E" w:rsidP="008D3C6E">
      <w:pPr>
        <w:spacing w:after="120"/>
        <w:ind w:left="425"/>
        <w:jc w:val="both"/>
        <w:rPr>
          <w:rFonts w:ascii="Calibri" w:hAnsi="Calibri" w:cstheme="minorHAnsi"/>
          <w:sz w:val="22"/>
          <w:szCs w:val="22"/>
        </w:rPr>
      </w:pPr>
    </w:p>
    <w:p w14:paraId="4A67DFA2" w14:textId="77777777" w:rsidR="001114AC" w:rsidRPr="00173C24" w:rsidRDefault="001114AC" w:rsidP="00915353">
      <w:pPr>
        <w:pStyle w:val="Nadpis3"/>
        <w:spacing w:before="240" w:line="240" w:lineRule="auto"/>
        <w:ind w:left="1077" w:hanging="357"/>
        <w:rPr>
          <w:rFonts w:asciiTheme="minorHAnsi" w:hAnsiTheme="minorHAnsi" w:cstheme="minorHAnsi"/>
        </w:rPr>
      </w:pPr>
      <w:r w:rsidRPr="00173C24">
        <w:rPr>
          <w:rFonts w:asciiTheme="minorHAnsi" w:hAnsiTheme="minorHAnsi" w:cstheme="minorHAnsi"/>
        </w:rPr>
        <w:t xml:space="preserve">Vymezení uplatnění absolventů </w:t>
      </w:r>
    </w:p>
    <w:p w14:paraId="0227437D" w14:textId="16ACC9A1" w:rsidR="00C0770D" w:rsidRPr="00C71418" w:rsidRDefault="001114AC" w:rsidP="008C75A2">
      <w:pPr>
        <w:tabs>
          <w:tab w:val="left" w:pos="2835"/>
        </w:tabs>
        <w:spacing w:before="120" w:after="120"/>
        <w:rPr>
          <w:rFonts w:ascii="Calibri" w:hAnsi="Calibri" w:cstheme="minorHAnsi"/>
          <w:sz w:val="22"/>
          <w:szCs w:val="22"/>
        </w:rPr>
      </w:pPr>
      <w:r w:rsidRPr="00173C24">
        <w:rPr>
          <w:rFonts w:asciiTheme="minorHAnsi" w:hAnsiTheme="minorHAnsi" w:cstheme="minorHAnsi"/>
        </w:rPr>
        <w:tab/>
      </w:r>
      <w:r w:rsidRPr="00173C24">
        <w:rPr>
          <w:rFonts w:asciiTheme="minorHAnsi" w:hAnsiTheme="minorHAnsi" w:cstheme="minorHAnsi"/>
        </w:rPr>
        <w:tab/>
      </w:r>
      <w:r w:rsidRPr="00173C24">
        <w:rPr>
          <w:rFonts w:asciiTheme="minorHAnsi" w:hAnsiTheme="minorHAnsi" w:cstheme="minorHAnsi"/>
          <w:sz w:val="22"/>
          <w:szCs w:val="22"/>
        </w:rPr>
        <w:t>Standard 2.7</w:t>
      </w:r>
      <w:r w:rsidR="00C0770D" w:rsidRPr="00C71418">
        <w:rPr>
          <w:rFonts w:ascii="Calibri" w:hAnsi="Calibri" w:cstheme="minorHAnsi"/>
          <w:sz w:val="22"/>
          <w:szCs w:val="22"/>
        </w:rPr>
        <w:t xml:space="preserve"> </w:t>
      </w:r>
    </w:p>
    <w:p w14:paraId="0AC37A73" w14:textId="68884120" w:rsidR="007B1113" w:rsidRDefault="001114AC" w:rsidP="006E5634">
      <w:pPr>
        <w:tabs>
          <w:tab w:val="left" w:pos="2835"/>
        </w:tabs>
        <w:spacing w:before="120" w:after="120"/>
        <w:ind w:left="426"/>
        <w:jc w:val="both"/>
        <w:rPr>
          <w:rFonts w:asciiTheme="minorHAnsi" w:hAnsiTheme="minorHAnsi" w:cstheme="minorHAnsi"/>
          <w:sz w:val="22"/>
          <w:szCs w:val="22"/>
        </w:rPr>
      </w:pPr>
      <w:r w:rsidRPr="001114AC">
        <w:rPr>
          <w:rFonts w:asciiTheme="minorHAnsi" w:hAnsiTheme="minorHAnsi" w:cstheme="minorHAnsi"/>
          <w:sz w:val="22"/>
          <w:szCs w:val="22"/>
        </w:rPr>
        <w:t>C</w:t>
      </w:r>
      <w:r w:rsidR="007B1113" w:rsidRPr="001114AC">
        <w:rPr>
          <w:rFonts w:asciiTheme="minorHAnsi" w:hAnsiTheme="minorHAnsi" w:cstheme="minorHAnsi"/>
          <w:sz w:val="22"/>
          <w:szCs w:val="22"/>
        </w:rPr>
        <w:t xml:space="preserve">harakteristika profesí, pro něž je student připravován v NMSP Design odpovídá zaměření specializací </w:t>
      </w:r>
      <w:r w:rsidR="006E5634" w:rsidRPr="00EA23FA">
        <w:rPr>
          <w:rFonts w:asciiTheme="minorHAnsi" w:hAnsiTheme="minorHAnsi"/>
          <w:sz w:val="22"/>
          <w:szCs w:val="22"/>
        </w:rPr>
        <w:t>Design obuvi</w:t>
      </w:r>
      <w:r w:rsidR="006E5634">
        <w:rPr>
          <w:rFonts w:asciiTheme="minorHAnsi" w:hAnsiTheme="minorHAnsi"/>
          <w:sz w:val="22"/>
          <w:szCs w:val="22"/>
        </w:rPr>
        <w:t>,</w:t>
      </w:r>
      <w:r w:rsidR="006E5634" w:rsidRPr="00EA23FA">
        <w:rPr>
          <w:rFonts w:asciiTheme="minorHAnsi" w:hAnsiTheme="minorHAnsi"/>
          <w:sz w:val="22"/>
          <w:szCs w:val="22"/>
        </w:rPr>
        <w:t xml:space="preserve"> Design oděvu, Produktový design, Průmyslový </w:t>
      </w:r>
      <w:r w:rsidR="006E5634">
        <w:rPr>
          <w:rFonts w:asciiTheme="minorHAnsi" w:hAnsiTheme="minorHAnsi"/>
          <w:sz w:val="22"/>
          <w:szCs w:val="22"/>
        </w:rPr>
        <w:t>d</w:t>
      </w:r>
      <w:r w:rsidR="006E5634" w:rsidRPr="00EA23FA">
        <w:rPr>
          <w:rFonts w:asciiTheme="minorHAnsi" w:hAnsiTheme="minorHAnsi"/>
          <w:sz w:val="22"/>
          <w:szCs w:val="22"/>
        </w:rPr>
        <w:t xml:space="preserve">esign, </w:t>
      </w:r>
      <w:r w:rsidR="006E5634">
        <w:rPr>
          <w:rFonts w:asciiTheme="minorHAnsi" w:hAnsiTheme="minorHAnsi"/>
          <w:sz w:val="22"/>
          <w:szCs w:val="22"/>
        </w:rPr>
        <w:t xml:space="preserve">Sklo, prostor, objekt a </w:t>
      </w:r>
      <w:r w:rsidR="006E5634" w:rsidRPr="00EA23FA">
        <w:rPr>
          <w:rFonts w:asciiTheme="minorHAnsi" w:hAnsiTheme="minorHAnsi"/>
          <w:sz w:val="22"/>
          <w:szCs w:val="22"/>
        </w:rPr>
        <w:t>Tvorba prostoru</w:t>
      </w:r>
      <w:r w:rsidR="007B1113" w:rsidRPr="001114AC">
        <w:rPr>
          <w:rFonts w:asciiTheme="minorHAnsi" w:hAnsiTheme="minorHAnsi" w:cstheme="minorHAnsi"/>
          <w:sz w:val="22"/>
          <w:szCs w:val="22"/>
        </w:rPr>
        <w:t xml:space="preserve">. Absolvent NMSP Design prokazuje svou erudici v oblasti designu na samostatných pozicích, u schopných absolventů lze očekávat uplatnění i na vedoucích pozicích. Rámcové uplatnění: absolvent NMSP </w:t>
      </w:r>
      <w:r w:rsidR="00295DC3">
        <w:rPr>
          <w:rFonts w:asciiTheme="minorHAnsi" w:hAnsiTheme="minorHAnsi" w:cstheme="minorHAnsi"/>
          <w:sz w:val="22"/>
          <w:szCs w:val="22"/>
        </w:rPr>
        <w:t xml:space="preserve">Design </w:t>
      </w:r>
      <w:r w:rsidR="007B1113" w:rsidRPr="001114AC">
        <w:rPr>
          <w:rFonts w:asciiTheme="minorHAnsi" w:hAnsiTheme="minorHAnsi" w:cstheme="minorHAnsi"/>
          <w:sz w:val="22"/>
          <w:szCs w:val="22"/>
        </w:rPr>
        <w:t xml:space="preserve">je vybaven znalostmi, dovednostmi i kompetencemi, které mu umožní nalézt uplatnění ve vývojových studiích, jako OSVČ a podobně. Disponuje znalostmi anglického jazyka. </w:t>
      </w:r>
    </w:p>
    <w:p w14:paraId="698BE476" w14:textId="462A495C" w:rsidR="00832F69" w:rsidRPr="00832F69" w:rsidRDefault="0028411D" w:rsidP="006E5634">
      <w:pPr>
        <w:tabs>
          <w:tab w:val="left" w:pos="2835"/>
        </w:tabs>
        <w:spacing w:after="120"/>
        <w:ind w:left="426"/>
        <w:jc w:val="both"/>
        <w:rPr>
          <w:rFonts w:asciiTheme="minorHAnsi" w:hAnsiTheme="minorHAnsi" w:cstheme="minorHAnsi"/>
          <w:sz w:val="22"/>
          <w:szCs w:val="22"/>
        </w:rPr>
      </w:pPr>
      <w:r w:rsidRPr="00832F69">
        <w:rPr>
          <w:rFonts w:asciiTheme="minorHAnsi" w:hAnsiTheme="minorHAnsi" w:cstheme="minorHAnsi"/>
          <w:sz w:val="22"/>
          <w:szCs w:val="22"/>
        </w:rPr>
        <w:t xml:space="preserve">Klíčové dovednosti absolventů jednotlivých </w:t>
      </w:r>
      <w:r w:rsidR="00933AEB" w:rsidRPr="00832F69">
        <w:rPr>
          <w:rFonts w:asciiTheme="minorHAnsi" w:hAnsiTheme="minorHAnsi" w:cstheme="minorHAnsi"/>
          <w:sz w:val="22"/>
          <w:szCs w:val="22"/>
        </w:rPr>
        <w:t>specializací směřují</w:t>
      </w:r>
      <w:r w:rsidR="004C2698" w:rsidRPr="00832F69">
        <w:rPr>
          <w:rFonts w:asciiTheme="minorHAnsi" w:hAnsiTheme="minorHAnsi" w:cstheme="minorHAnsi"/>
          <w:sz w:val="22"/>
          <w:szCs w:val="22"/>
        </w:rPr>
        <w:t xml:space="preserve"> k samostatné tvůrčí práci, </w:t>
      </w:r>
      <w:r w:rsidR="00832F69" w:rsidRPr="00832F69">
        <w:rPr>
          <w:rFonts w:asciiTheme="minorHAnsi" w:hAnsiTheme="minorHAnsi" w:cstheme="minorHAnsi"/>
          <w:sz w:val="22"/>
          <w:szCs w:val="22"/>
        </w:rPr>
        <w:t>zároveň jsou vybaveni schopností spolupracovat v týmech a podílet se na procesech tvorby.</w:t>
      </w:r>
    </w:p>
    <w:p w14:paraId="05A9B102" w14:textId="2542C955" w:rsidR="00E165FA" w:rsidRPr="00E165FA" w:rsidRDefault="00E165FA" w:rsidP="006E5634">
      <w:pPr>
        <w:tabs>
          <w:tab w:val="left" w:pos="2835"/>
        </w:tabs>
        <w:spacing w:before="120" w:after="120"/>
        <w:ind w:left="426"/>
        <w:jc w:val="both"/>
        <w:rPr>
          <w:rFonts w:asciiTheme="minorHAnsi" w:hAnsiTheme="minorHAnsi" w:cstheme="minorHAnsi"/>
          <w:sz w:val="22"/>
          <w:szCs w:val="22"/>
        </w:rPr>
      </w:pPr>
      <w:r w:rsidRPr="00E165FA">
        <w:rPr>
          <w:rFonts w:asciiTheme="minorHAnsi" w:hAnsiTheme="minorHAnsi" w:cstheme="minorHAnsi"/>
          <w:sz w:val="22"/>
          <w:szCs w:val="22"/>
        </w:rPr>
        <w:t>Design obuvi: schopnost samostatné tvůrčí práce při navrhování obuvi a galanterie, znalost pravidel design</w:t>
      </w:r>
      <w:r w:rsidR="006E5634">
        <w:rPr>
          <w:rFonts w:asciiTheme="minorHAnsi" w:hAnsiTheme="minorHAnsi" w:cstheme="minorHAnsi"/>
          <w:sz w:val="22"/>
          <w:szCs w:val="22"/>
        </w:rPr>
        <w:t>e</w:t>
      </w:r>
      <w:r w:rsidRPr="00E165FA">
        <w:rPr>
          <w:rFonts w:asciiTheme="minorHAnsi" w:hAnsiTheme="minorHAnsi" w:cstheme="minorHAnsi"/>
          <w:sz w:val="22"/>
          <w:szCs w:val="22"/>
        </w:rPr>
        <w:t xml:space="preserve">rských procesů, které kromě samotného navrhování zahrnují další důležité části – analýzu dat, rešerše, koncept, moodboardy apod., znalost v oblasti biomechaniky chůze, tradičních řemeslných technik a CAD systémů pro účely obuvnického průmyslu, znalost současných obuvnických technologií a materiálů, orientace v současných tendencích v designu obuvi. </w:t>
      </w:r>
    </w:p>
    <w:p w14:paraId="59F84BC7" w14:textId="04D2F97A" w:rsidR="00E165FA" w:rsidRPr="00E165FA" w:rsidRDefault="00E165FA" w:rsidP="006E5634">
      <w:pPr>
        <w:tabs>
          <w:tab w:val="left" w:pos="2835"/>
        </w:tabs>
        <w:spacing w:after="120"/>
        <w:ind w:left="426"/>
        <w:jc w:val="both"/>
        <w:rPr>
          <w:rFonts w:asciiTheme="minorHAnsi" w:hAnsiTheme="minorHAnsi" w:cstheme="minorHAnsi"/>
          <w:sz w:val="22"/>
          <w:szCs w:val="22"/>
        </w:rPr>
      </w:pPr>
      <w:r w:rsidRPr="00E165FA">
        <w:rPr>
          <w:rFonts w:asciiTheme="minorHAnsi" w:hAnsiTheme="minorHAnsi" w:cstheme="minorHAnsi"/>
          <w:sz w:val="22"/>
          <w:szCs w:val="22"/>
        </w:rPr>
        <w:lastRenderedPageBreak/>
        <w:t xml:space="preserve">Design oděvu: schopnost profesionálního řešení úkolů oděvního designéra v oblasti oděvního průmyslu, autorského oděvu a oděvu spojeného s reklamou, znalost technologie oděvního designu, orientace               </w:t>
      </w:r>
      <w:r w:rsidR="006E5634">
        <w:rPr>
          <w:rFonts w:asciiTheme="minorHAnsi" w:hAnsiTheme="minorHAnsi" w:cstheme="minorHAnsi"/>
          <w:sz w:val="22"/>
          <w:szCs w:val="22"/>
        </w:rPr>
        <w:br/>
      </w:r>
      <w:r w:rsidRPr="00E165FA">
        <w:rPr>
          <w:rFonts w:asciiTheme="minorHAnsi" w:hAnsiTheme="minorHAnsi" w:cstheme="minorHAnsi"/>
          <w:sz w:val="22"/>
          <w:szCs w:val="22"/>
        </w:rPr>
        <w:t>v</w:t>
      </w:r>
      <w:r w:rsidR="006E5634">
        <w:rPr>
          <w:rFonts w:asciiTheme="minorHAnsi" w:hAnsiTheme="minorHAnsi" w:cstheme="minorHAnsi"/>
          <w:sz w:val="22"/>
          <w:szCs w:val="22"/>
        </w:rPr>
        <w:t xml:space="preserve"> </w:t>
      </w:r>
      <w:r w:rsidRPr="00E165FA">
        <w:rPr>
          <w:rFonts w:asciiTheme="minorHAnsi" w:hAnsiTheme="minorHAnsi" w:cstheme="minorHAnsi"/>
          <w:sz w:val="22"/>
          <w:szCs w:val="22"/>
        </w:rPr>
        <w:t>současných tendencích v oděvním průmyslu.</w:t>
      </w:r>
    </w:p>
    <w:p w14:paraId="047E689C" w14:textId="2CB97358" w:rsidR="00E76AE5" w:rsidRPr="00E76AE5" w:rsidRDefault="00E76AE5" w:rsidP="006E5634">
      <w:pPr>
        <w:tabs>
          <w:tab w:val="left" w:pos="2835"/>
        </w:tabs>
        <w:spacing w:after="120"/>
        <w:ind w:left="426"/>
        <w:jc w:val="both"/>
        <w:rPr>
          <w:rFonts w:asciiTheme="minorHAnsi" w:hAnsiTheme="minorHAnsi" w:cstheme="minorHAnsi"/>
          <w:sz w:val="22"/>
          <w:szCs w:val="22"/>
        </w:rPr>
      </w:pPr>
      <w:r w:rsidRPr="00E76AE5">
        <w:rPr>
          <w:rFonts w:asciiTheme="minorHAnsi" w:hAnsiTheme="minorHAnsi" w:cstheme="minorHAnsi"/>
          <w:sz w:val="22"/>
          <w:szCs w:val="22"/>
        </w:rPr>
        <w:t xml:space="preserve">Produktový design: schopnost praktického řešení problematiky 3D designu v oblasti prostorových aplikací, zejména v oblasti reklamní tvorby (POS/POP materiály, billboardy, obalový design, prostorové poutače, výstavní a veletržní expozice, branding interiérů apod.), ale i designu výrobků spotřebního charakteru, dovednost tvorby návrhu produktu, jeho obalu a prostředků podpory prodeje, orientace                                        </w:t>
      </w:r>
      <w:r w:rsidR="006E5634">
        <w:rPr>
          <w:rFonts w:asciiTheme="minorHAnsi" w:hAnsiTheme="minorHAnsi" w:cstheme="minorHAnsi"/>
          <w:sz w:val="22"/>
          <w:szCs w:val="22"/>
        </w:rPr>
        <w:br/>
      </w:r>
      <w:r w:rsidRPr="00E76AE5">
        <w:rPr>
          <w:rFonts w:asciiTheme="minorHAnsi" w:hAnsiTheme="minorHAnsi" w:cstheme="minorHAnsi"/>
          <w:sz w:val="22"/>
          <w:szCs w:val="22"/>
        </w:rPr>
        <w:t>v environmentálních trendech ve vizuálním umění, znalosti designérské praxe v rovině výrobní – uživatelské – etické.</w:t>
      </w:r>
    </w:p>
    <w:p w14:paraId="49E52444" w14:textId="41E029FD" w:rsidR="00E76AE5" w:rsidRPr="001114AC" w:rsidRDefault="00E76AE5" w:rsidP="006E5634">
      <w:pPr>
        <w:tabs>
          <w:tab w:val="left" w:pos="2835"/>
        </w:tabs>
        <w:spacing w:after="120"/>
        <w:ind w:left="426"/>
        <w:jc w:val="both"/>
        <w:rPr>
          <w:rFonts w:asciiTheme="minorHAnsi" w:hAnsiTheme="minorHAnsi" w:cstheme="minorHAnsi"/>
          <w:sz w:val="22"/>
          <w:szCs w:val="22"/>
        </w:rPr>
      </w:pPr>
      <w:r w:rsidRPr="00E76AE5">
        <w:rPr>
          <w:rFonts w:asciiTheme="minorHAnsi" w:hAnsiTheme="minorHAnsi" w:cstheme="minorHAnsi"/>
          <w:sz w:val="22"/>
          <w:szCs w:val="22"/>
        </w:rPr>
        <w:t>Průmyslový design: schopnost realizace projektů od designu nábytku a interiérových doplňků, přes návrhy elektrospotřebičů, až po design strojů a dopravních prostředků, znalost tradičních i nejprogresivnějších výrobních technologií a materiálů, orientace v současných tendencích průmyslového designu.</w:t>
      </w:r>
    </w:p>
    <w:p w14:paraId="47E9FCED" w14:textId="77777777" w:rsidR="00D8218A" w:rsidRDefault="00D8218A" w:rsidP="006E5634">
      <w:pPr>
        <w:tabs>
          <w:tab w:val="left" w:pos="2835"/>
        </w:tabs>
        <w:spacing w:after="120"/>
        <w:ind w:left="426"/>
        <w:jc w:val="both"/>
        <w:rPr>
          <w:rFonts w:asciiTheme="minorHAnsi" w:hAnsiTheme="minorHAnsi" w:cstheme="minorHAnsi"/>
          <w:sz w:val="22"/>
          <w:szCs w:val="22"/>
        </w:rPr>
      </w:pPr>
      <w:r>
        <w:rPr>
          <w:rFonts w:asciiTheme="minorHAnsi" w:hAnsiTheme="minorHAnsi" w:cstheme="minorHAnsi"/>
          <w:sz w:val="22"/>
          <w:szCs w:val="22"/>
        </w:rPr>
        <w:t>S</w:t>
      </w:r>
      <w:r w:rsidRPr="00E165FA">
        <w:rPr>
          <w:rFonts w:asciiTheme="minorHAnsi" w:hAnsiTheme="minorHAnsi" w:cstheme="minorHAnsi"/>
          <w:sz w:val="22"/>
          <w:szCs w:val="22"/>
        </w:rPr>
        <w:t>kl</w:t>
      </w:r>
      <w:r>
        <w:rPr>
          <w:rFonts w:asciiTheme="minorHAnsi" w:hAnsiTheme="minorHAnsi" w:cstheme="minorHAnsi"/>
          <w:sz w:val="22"/>
          <w:szCs w:val="22"/>
        </w:rPr>
        <w:t>o, objekt, prostor</w:t>
      </w:r>
      <w:r w:rsidRPr="00E165FA">
        <w:rPr>
          <w:rFonts w:asciiTheme="minorHAnsi" w:hAnsiTheme="minorHAnsi" w:cstheme="minorHAnsi"/>
          <w:sz w:val="22"/>
          <w:szCs w:val="22"/>
        </w:rPr>
        <w:t>: přehled o problematice sklářské tvorby, sklářského designu a současného umění, znalost postupů při práci s materiálem (sklo), znalost zpracování výtvarného návrhu, výrobní dokumentace, schopnost samotné realizace díla.</w:t>
      </w:r>
    </w:p>
    <w:p w14:paraId="5DDB7878" w14:textId="5D01D7D0" w:rsidR="00D8218A" w:rsidRPr="00E76AE5" w:rsidRDefault="00D8218A" w:rsidP="006E5634">
      <w:pPr>
        <w:tabs>
          <w:tab w:val="left" w:pos="2835"/>
        </w:tabs>
        <w:spacing w:after="120"/>
        <w:ind w:left="426"/>
        <w:jc w:val="both"/>
        <w:rPr>
          <w:rFonts w:asciiTheme="minorHAnsi" w:hAnsiTheme="minorHAnsi" w:cstheme="minorHAnsi"/>
          <w:sz w:val="22"/>
          <w:szCs w:val="22"/>
        </w:rPr>
      </w:pPr>
      <w:r>
        <w:rPr>
          <w:rFonts w:asciiTheme="minorHAnsi" w:hAnsiTheme="minorHAnsi" w:cstheme="minorHAnsi"/>
          <w:sz w:val="22"/>
          <w:szCs w:val="22"/>
        </w:rPr>
        <w:t>T</w:t>
      </w:r>
      <w:r w:rsidRPr="00E76AE5">
        <w:rPr>
          <w:rFonts w:asciiTheme="minorHAnsi" w:hAnsiTheme="minorHAnsi" w:cstheme="minorHAnsi"/>
          <w:sz w:val="22"/>
          <w:szCs w:val="22"/>
        </w:rPr>
        <w:t>vorba</w:t>
      </w:r>
      <w:r>
        <w:rPr>
          <w:rFonts w:asciiTheme="minorHAnsi" w:hAnsiTheme="minorHAnsi" w:cstheme="minorHAnsi"/>
          <w:sz w:val="22"/>
          <w:szCs w:val="22"/>
        </w:rPr>
        <w:t xml:space="preserve"> prostoru</w:t>
      </w:r>
      <w:r w:rsidRPr="00E76AE5">
        <w:rPr>
          <w:rFonts w:asciiTheme="minorHAnsi" w:hAnsiTheme="minorHAnsi" w:cstheme="minorHAnsi"/>
          <w:sz w:val="22"/>
          <w:szCs w:val="22"/>
        </w:rPr>
        <w:t>: znalost problematiky utváření kvality prostoru, vnímání prostoru z hlediska jeho skladebnosti, schopnost aplikace získaných poznatků ve výstavnictví, scénografii, interiérové a nábytkové tvorbě, navrhování drobné architektury a vybavení veřejného prostoru, orientace v problematice navrhování prostorových úkolů a jazyka této tvůrčí disciplíny, která zahrnuje širokou výtvarnou vrstevnatost a zároveň nese jasná pravidla a náležitosti.</w:t>
      </w:r>
    </w:p>
    <w:p w14:paraId="25FCC5C2" w14:textId="186621F0" w:rsidR="00832F69" w:rsidRDefault="00832F69" w:rsidP="006E5634">
      <w:pPr>
        <w:tabs>
          <w:tab w:val="left" w:pos="2835"/>
        </w:tabs>
        <w:spacing w:before="120" w:after="120"/>
        <w:ind w:left="426"/>
        <w:jc w:val="both"/>
        <w:rPr>
          <w:rFonts w:asciiTheme="minorHAnsi" w:hAnsiTheme="minorHAnsi" w:cstheme="minorHAnsi"/>
          <w:sz w:val="22"/>
          <w:szCs w:val="22"/>
        </w:rPr>
      </w:pPr>
      <w:r w:rsidRPr="001114AC">
        <w:rPr>
          <w:rFonts w:asciiTheme="minorHAnsi" w:hAnsiTheme="minorHAnsi" w:cstheme="minorHAnsi"/>
          <w:sz w:val="22"/>
          <w:szCs w:val="22"/>
        </w:rPr>
        <w:t>Klíčové dovednosti absolventa j</w:t>
      </w:r>
      <w:r w:rsidR="006A7A8F">
        <w:rPr>
          <w:rFonts w:asciiTheme="minorHAnsi" w:hAnsiTheme="minorHAnsi" w:cstheme="minorHAnsi"/>
          <w:sz w:val="22"/>
          <w:szCs w:val="22"/>
        </w:rPr>
        <w:t>ednotlivých specializací</w:t>
      </w:r>
      <w:r w:rsidRPr="001114AC">
        <w:rPr>
          <w:rFonts w:asciiTheme="minorHAnsi" w:hAnsiTheme="minorHAnsi" w:cstheme="minorHAnsi"/>
          <w:sz w:val="22"/>
          <w:szCs w:val="22"/>
        </w:rPr>
        <w:t xml:space="preserve"> jsou následující: návrhář oděvu, návrhář obuvi, průmyslový a produktový designer, designer ve firmách zaměřených na P.O.P, designer skla, interiérový designer, designer v oblasti výstavnictví, designer světelných objektů, skleněných solitérů, designer vizuálních stylů firmy ve spojitosti s marketingem, designer tvůrčí a finalizační práce na výrobcích ve sklářských firmách. </w:t>
      </w:r>
    </w:p>
    <w:p w14:paraId="33D18BB2" w14:textId="77777777" w:rsidR="007B1113" w:rsidRPr="00EF10A8" w:rsidRDefault="007B1113" w:rsidP="007B1113">
      <w:pPr>
        <w:tabs>
          <w:tab w:val="left" w:pos="2835"/>
        </w:tabs>
        <w:spacing w:after="120"/>
        <w:ind w:left="426"/>
        <w:rPr>
          <w:color w:val="FF0000"/>
        </w:rPr>
      </w:pPr>
    </w:p>
    <w:p w14:paraId="08E9025C" w14:textId="77777777" w:rsidR="007B1113" w:rsidRPr="00650764" w:rsidRDefault="007B1113" w:rsidP="007B1113">
      <w:pPr>
        <w:pStyle w:val="Nadpis3"/>
      </w:pPr>
      <w:r w:rsidRPr="00650764">
        <w:t xml:space="preserve">Standardní doba studia </w:t>
      </w:r>
    </w:p>
    <w:p w14:paraId="6E0C3CF7" w14:textId="77777777" w:rsidR="007B1113" w:rsidRPr="004B5B37" w:rsidRDefault="007B1113" w:rsidP="007B1113">
      <w:pPr>
        <w:tabs>
          <w:tab w:val="left" w:pos="2835"/>
        </w:tabs>
        <w:spacing w:before="120" w:after="120"/>
        <w:rPr>
          <w:rFonts w:asciiTheme="minorHAnsi" w:hAnsiTheme="minorHAnsi" w:cstheme="minorHAnsi"/>
          <w:sz w:val="22"/>
          <w:szCs w:val="22"/>
        </w:rPr>
      </w:pPr>
      <w:r w:rsidRPr="00650764">
        <w:tab/>
      </w:r>
      <w:r w:rsidRPr="00650764">
        <w:tab/>
      </w:r>
      <w:r w:rsidRPr="004B5B37">
        <w:rPr>
          <w:rFonts w:asciiTheme="minorHAnsi" w:hAnsiTheme="minorHAnsi" w:cstheme="minorHAnsi"/>
          <w:sz w:val="22"/>
          <w:szCs w:val="22"/>
        </w:rPr>
        <w:t>Standard 2.8</w:t>
      </w:r>
    </w:p>
    <w:p w14:paraId="668BBCC0" w14:textId="5187B730" w:rsidR="007B1113" w:rsidRPr="004B5B37" w:rsidRDefault="007B1113" w:rsidP="007B1113">
      <w:pPr>
        <w:widowControl w:val="0"/>
        <w:autoSpaceDE w:val="0"/>
        <w:autoSpaceDN w:val="0"/>
        <w:adjustRightInd w:val="0"/>
        <w:snapToGrid w:val="0"/>
        <w:ind w:left="425"/>
        <w:jc w:val="both"/>
        <w:rPr>
          <w:rFonts w:asciiTheme="minorHAnsi" w:hAnsiTheme="minorHAnsi" w:cstheme="minorHAnsi"/>
          <w:color w:val="000000"/>
          <w:sz w:val="22"/>
          <w:szCs w:val="22"/>
        </w:rPr>
      </w:pPr>
      <w:r w:rsidRPr="004B5B37">
        <w:rPr>
          <w:rFonts w:asciiTheme="minorHAnsi" w:hAnsiTheme="minorHAnsi" w:cstheme="minorHAnsi"/>
          <w:color w:val="000000"/>
          <w:sz w:val="22"/>
          <w:szCs w:val="22"/>
        </w:rPr>
        <w:t xml:space="preserve">Standardní doba studia NMSP Design je dva roky a odpovídá průměrné studijní zátěži povinných </w:t>
      </w:r>
      <w:r w:rsidRPr="004B5B37">
        <w:rPr>
          <w:rFonts w:asciiTheme="minorHAnsi" w:hAnsiTheme="minorHAnsi" w:cstheme="minorHAnsi"/>
          <w:color w:val="000000"/>
          <w:sz w:val="22"/>
          <w:szCs w:val="22"/>
        </w:rPr>
        <w:br/>
        <w:t xml:space="preserve">a povinně volitelných předmětů, obsahu a cílům studia a profilu absolventa studijního programu. Studijní zátěž je současně promítnuta do kreditů za jednotlivé předměty a odpovídá požadavkům dle European Credit Transfer Systém (dále jen „ECTS“). Jeden kredit představuje 1/60 průměrné roční zátěže při standardní době studia. Během </w:t>
      </w:r>
      <w:r w:rsidR="00D8218A">
        <w:rPr>
          <w:rFonts w:asciiTheme="minorHAnsi" w:hAnsiTheme="minorHAnsi" w:cstheme="minorHAnsi"/>
          <w:color w:val="000000"/>
          <w:sz w:val="22"/>
          <w:szCs w:val="22"/>
        </w:rPr>
        <w:t>magisterského</w:t>
      </w:r>
      <w:r w:rsidRPr="004B5B37">
        <w:rPr>
          <w:rFonts w:asciiTheme="minorHAnsi" w:hAnsiTheme="minorHAnsi" w:cstheme="minorHAnsi"/>
          <w:color w:val="000000"/>
          <w:sz w:val="22"/>
          <w:szCs w:val="22"/>
        </w:rPr>
        <w:t xml:space="preserve"> studia musí student získat alespoň 120 kreditů. </w:t>
      </w:r>
    </w:p>
    <w:p w14:paraId="19D4F6AE" w14:textId="77777777" w:rsidR="007B1113" w:rsidRDefault="007B1113" w:rsidP="007B1113">
      <w:pPr>
        <w:widowControl w:val="0"/>
        <w:autoSpaceDE w:val="0"/>
        <w:autoSpaceDN w:val="0"/>
        <w:adjustRightInd w:val="0"/>
        <w:snapToGrid w:val="0"/>
      </w:pPr>
    </w:p>
    <w:p w14:paraId="1A083E64" w14:textId="77777777" w:rsidR="007B1113" w:rsidRPr="00650764" w:rsidRDefault="007B1113" w:rsidP="007B1113">
      <w:pPr>
        <w:widowControl w:val="0"/>
        <w:autoSpaceDE w:val="0"/>
        <w:autoSpaceDN w:val="0"/>
        <w:adjustRightInd w:val="0"/>
        <w:snapToGrid w:val="0"/>
      </w:pPr>
    </w:p>
    <w:p w14:paraId="494E3940" w14:textId="77777777" w:rsidR="007B1113" w:rsidRPr="00650764" w:rsidRDefault="007B1113" w:rsidP="007B1113">
      <w:pPr>
        <w:pStyle w:val="Nadpis3"/>
        <w:ind w:left="1077" w:hanging="357"/>
      </w:pPr>
      <w:r w:rsidRPr="00650764">
        <w:t xml:space="preserve">Soulad obsahu studia s cíli studia a profilem absolventa </w:t>
      </w:r>
    </w:p>
    <w:p w14:paraId="58F72B8F" w14:textId="77777777" w:rsidR="007B1113" w:rsidRPr="00AE35E5" w:rsidRDefault="007B1113" w:rsidP="007B1113">
      <w:pPr>
        <w:tabs>
          <w:tab w:val="left" w:pos="2835"/>
        </w:tabs>
        <w:spacing w:before="120" w:after="120"/>
        <w:rPr>
          <w:rFonts w:asciiTheme="minorHAnsi" w:hAnsiTheme="minorHAnsi" w:cstheme="minorHAnsi"/>
          <w:sz w:val="22"/>
          <w:szCs w:val="22"/>
        </w:rPr>
      </w:pPr>
      <w:r w:rsidRPr="00650764">
        <w:tab/>
      </w:r>
      <w:r w:rsidRPr="00650764">
        <w:tab/>
      </w:r>
      <w:r w:rsidRPr="00AE35E5">
        <w:rPr>
          <w:rFonts w:asciiTheme="minorHAnsi" w:hAnsiTheme="minorHAnsi" w:cstheme="minorHAnsi"/>
          <w:sz w:val="22"/>
          <w:szCs w:val="22"/>
        </w:rPr>
        <w:t>Standard 2.9</w:t>
      </w:r>
    </w:p>
    <w:p w14:paraId="127AD0DB" w14:textId="785CEE2A" w:rsidR="007B1113" w:rsidRPr="00D73853" w:rsidRDefault="007B1113" w:rsidP="00D73853">
      <w:pPr>
        <w:ind w:left="425"/>
        <w:jc w:val="both"/>
        <w:rPr>
          <w:rFonts w:asciiTheme="minorHAnsi" w:hAnsiTheme="minorHAnsi" w:cstheme="minorHAnsi"/>
          <w:sz w:val="22"/>
          <w:szCs w:val="22"/>
        </w:rPr>
      </w:pPr>
      <w:r w:rsidRPr="00AE35E5">
        <w:rPr>
          <w:rFonts w:asciiTheme="minorHAnsi" w:hAnsiTheme="minorHAnsi" w:cstheme="minorHAnsi"/>
          <w:sz w:val="22"/>
          <w:szCs w:val="22"/>
        </w:rPr>
        <w:t xml:space="preserve">NMSP Design má za cíl připravit všestranně rozvinuté osobnosti, ale stejně tak profesionály s pevným vědomostním zázemím, kteří obstojí ve svobodném povolání i jako zaměstnanci. Vodítkem k naplnění cíle je důkladně připravený studijní plán. Jednotlivé specializace zaručují konkrétní profesní orientaci. Studijní plán vytváří i dostatečný prostor pro orientaci v hraničních oborech. Fundovaná náplň přednášek </w:t>
      </w:r>
      <w:r w:rsidR="00FF1F0C">
        <w:rPr>
          <w:rFonts w:asciiTheme="minorHAnsi" w:hAnsiTheme="minorHAnsi" w:cstheme="minorHAnsi"/>
          <w:sz w:val="22"/>
          <w:szCs w:val="22"/>
        </w:rPr>
        <w:br/>
      </w:r>
      <w:r w:rsidRPr="00AE35E5">
        <w:rPr>
          <w:rFonts w:asciiTheme="minorHAnsi" w:hAnsiTheme="minorHAnsi" w:cstheme="minorHAnsi"/>
          <w:sz w:val="22"/>
          <w:szCs w:val="22"/>
        </w:rPr>
        <w:t xml:space="preserve">a seminářů je zajištěna zkušenými akademiky a odborníky z prostředí designu, kteří jsou zapojeni do výukového procesu a zároveň vedou studenta při praktických cvičeních tak, aby jako absolvent obstál </w:t>
      </w:r>
      <w:r w:rsidR="00FF1F0C">
        <w:rPr>
          <w:rFonts w:asciiTheme="minorHAnsi" w:hAnsiTheme="minorHAnsi" w:cstheme="minorHAnsi"/>
          <w:sz w:val="22"/>
          <w:szCs w:val="22"/>
        </w:rPr>
        <w:br/>
      </w:r>
      <w:r w:rsidRPr="00AE35E5">
        <w:rPr>
          <w:rFonts w:asciiTheme="minorHAnsi" w:hAnsiTheme="minorHAnsi" w:cstheme="minorHAnsi"/>
          <w:sz w:val="22"/>
          <w:szCs w:val="22"/>
        </w:rPr>
        <w:t>v praxi. Jako přidaná hodnota je vnímaná příležitost propojit výukové procesy NMSP Design se s</w:t>
      </w:r>
      <w:r w:rsidR="00896C22">
        <w:rPr>
          <w:rFonts w:asciiTheme="minorHAnsi" w:hAnsiTheme="minorHAnsi" w:cstheme="minorHAnsi"/>
          <w:sz w:val="22"/>
          <w:szCs w:val="22"/>
        </w:rPr>
        <w:t>tudijními</w:t>
      </w:r>
      <w:r w:rsidRPr="00AE35E5">
        <w:rPr>
          <w:rFonts w:asciiTheme="minorHAnsi" w:hAnsiTheme="minorHAnsi" w:cstheme="minorHAnsi"/>
          <w:sz w:val="22"/>
          <w:szCs w:val="22"/>
        </w:rPr>
        <w:t xml:space="preserve"> programy FMK </w:t>
      </w:r>
      <w:r w:rsidR="00A16FE6">
        <w:rPr>
          <w:rFonts w:asciiTheme="minorHAnsi" w:hAnsiTheme="minorHAnsi" w:cstheme="minorHAnsi"/>
          <w:sz w:val="22"/>
          <w:szCs w:val="22"/>
        </w:rPr>
        <w:t>M</w:t>
      </w:r>
      <w:r w:rsidRPr="00AE35E5">
        <w:rPr>
          <w:rFonts w:asciiTheme="minorHAnsi" w:hAnsiTheme="minorHAnsi" w:cstheme="minorHAnsi"/>
          <w:sz w:val="22"/>
          <w:szCs w:val="22"/>
        </w:rPr>
        <w:t>ultimédi</w:t>
      </w:r>
      <w:r w:rsidR="00D41AD1">
        <w:rPr>
          <w:rFonts w:asciiTheme="minorHAnsi" w:hAnsiTheme="minorHAnsi" w:cstheme="minorHAnsi"/>
          <w:sz w:val="22"/>
          <w:szCs w:val="22"/>
        </w:rPr>
        <w:t>a</w:t>
      </w:r>
      <w:r w:rsidRPr="00AE35E5">
        <w:rPr>
          <w:rFonts w:asciiTheme="minorHAnsi" w:hAnsiTheme="minorHAnsi" w:cstheme="minorHAnsi"/>
          <w:sz w:val="22"/>
          <w:szCs w:val="22"/>
        </w:rPr>
        <w:t xml:space="preserve">, </w:t>
      </w:r>
      <w:r w:rsidR="00773A43">
        <w:rPr>
          <w:rFonts w:asciiTheme="minorHAnsi" w:hAnsiTheme="minorHAnsi" w:cstheme="minorHAnsi"/>
          <w:sz w:val="22"/>
          <w:szCs w:val="22"/>
        </w:rPr>
        <w:t>A</w:t>
      </w:r>
      <w:r w:rsidRPr="00AE35E5">
        <w:rPr>
          <w:rFonts w:asciiTheme="minorHAnsi" w:hAnsiTheme="minorHAnsi" w:cstheme="minorHAnsi"/>
          <w:sz w:val="22"/>
          <w:szCs w:val="22"/>
        </w:rPr>
        <w:t>udioviz</w:t>
      </w:r>
      <w:r w:rsidR="00773A43">
        <w:rPr>
          <w:rFonts w:asciiTheme="minorHAnsi" w:hAnsiTheme="minorHAnsi" w:cstheme="minorHAnsi"/>
          <w:sz w:val="22"/>
          <w:szCs w:val="22"/>
        </w:rPr>
        <w:t>uální tvorb</w:t>
      </w:r>
      <w:r w:rsidR="00D41AD1">
        <w:rPr>
          <w:rFonts w:asciiTheme="minorHAnsi" w:hAnsiTheme="minorHAnsi" w:cstheme="minorHAnsi"/>
          <w:sz w:val="22"/>
          <w:szCs w:val="22"/>
        </w:rPr>
        <w:t>a</w:t>
      </w:r>
      <w:r w:rsidRPr="00AE35E5">
        <w:rPr>
          <w:rFonts w:asciiTheme="minorHAnsi" w:hAnsiTheme="minorHAnsi" w:cstheme="minorHAnsi"/>
          <w:sz w:val="22"/>
          <w:szCs w:val="22"/>
        </w:rPr>
        <w:t>, Arts Management</w:t>
      </w:r>
      <w:r w:rsidR="00803DFA">
        <w:rPr>
          <w:rFonts w:asciiTheme="minorHAnsi" w:hAnsiTheme="minorHAnsi" w:cstheme="minorHAnsi"/>
          <w:sz w:val="22"/>
          <w:szCs w:val="22"/>
        </w:rPr>
        <w:t>,</w:t>
      </w:r>
      <w:r w:rsidRPr="00AE35E5">
        <w:rPr>
          <w:rFonts w:asciiTheme="minorHAnsi" w:hAnsiTheme="minorHAnsi" w:cstheme="minorHAnsi"/>
          <w:sz w:val="22"/>
          <w:szCs w:val="22"/>
        </w:rPr>
        <w:t xml:space="preserve"> Marketingová komunikace a fakultní galerií G18, jež je součástí vybudované infrastruktury fakulty. Příležitost multioborových spoluprací přináší možnosti simulace profesionálního prostředí, ve kterém se absolvent NMSP Design bude pohybovat.</w:t>
      </w:r>
    </w:p>
    <w:p w14:paraId="0CAB127D" w14:textId="3E27937E" w:rsidR="007B1113" w:rsidRDefault="007B1113" w:rsidP="007B1113">
      <w:pPr>
        <w:pStyle w:val="Nadpis3"/>
      </w:pPr>
      <w:r w:rsidRPr="00035992">
        <w:lastRenderedPageBreak/>
        <w:t xml:space="preserve">Struktura a rozsah studijních předmětů </w:t>
      </w:r>
    </w:p>
    <w:p w14:paraId="425A0B15" w14:textId="77777777" w:rsidR="00920A39" w:rsidRPr="00173C24" w:rsidRDefault="007B1113" w:rsidP="00920A39">
      <w:pPr>
        <w:spacing w:before="120" w:after="120"/>
        <w:rPr>
          <w:rFonts w:asciiTheme="minorHAnsi" w:hAnsiTheme="minorHAnsi" w:cstheme="minorHAnsi"/>
          <w:sz w:val="22"/>
          <w:szCs w:val="22"/>
        </w:rPr>
      </w:pPr>
      <w:r>
        <w:tab/>
      </w:r>
      <w:r>
        <w:tab/>
      </w:r>
      <w:r>
        <w:tab/>
      </w:r>
      <w:r>
        <w:tab/>
      </w:r>
      <w:r>
        <w:tab/>
      </w:r>
      <w:r w:rsidR="00920A39" w:rsidRPr="00173C24">
        <w:rPr>
          <w:rFonts w:asciiTheme="minorHAnsi" w:hAnsiTheme="minorHAnsi" w:cstheme="minorHAnsi"/>
          <w:sz w:val="22"/>
          <w:szCs w:val="22"/>
        </w:rPr>
        <w:t>Standard 2.12</w:t>
      </w:r>
    </w:p>
    <w:p w14:paraId="136806CA" w14:textId="77777777" w:rsidR="00920A39" w:rsidRPr="00047501" w:rsidRDefault="00920A39" w:rsidP="00920A39">
      <w:pPr>
        <w:spacing w:after="120"/>
        <w:ind w:left="425"/>
        <w:jc w:val="both"/>
        <w:rPr>
          <w:rFonts w:ascii="Calibri" w:hAnsi="Calibri" w:cstheme="minorHAnsi"/>
          <w:sz w:val="22"/>
          <w:szCs w:val="22"/>
        </w:rPr>
      </w:pPr>
      <w:r w:rsidRPr="00D5748D">
        <w:rPr>
          <w:rFonts w:asciiTheme="minorHAnsi" w:hAnsiTheme="minorHAnsi" w:cstheme="minorHAnsi"/>
          <w:sz w:val="22"/>
          <w:szCs w:val="22"/>
        </w:rPr>
        <w:t xml:space="preserve">Struktura studijního plánu je tvořena předměty povinnými, povinně volitelnými a volitelnými. </w:t>
      </w:r>
    </w:p>
    <w:p w14:paraId="18D924EA" w14:textId="77777777" w:rsidR="00920A39" w:rsidRPr="00047501" w:rsidRDefault="00920A39" w:rsidP="00920A39">
      <w:pPr>
        <w:spacing w:after="120"/>
        <w:ind w:left="425"/>
        <w:jc w:val="both"/>
        <w:rPr>
          <w:rFonts w:ascii="Calibri" w:hAnsi="Calibri" w:cstheme="minorHAnsi"/>
          <w:sz w:val="22"/>
          <w:szCs w:val="22"/>
        </w:rPr>
      </w:pPr>
      <w:r w:rsidRPr="00047501">
        <w:rPr>
          <w:rFonts w:ascii="Calibri" w:hAnsi="Calibri" w:cstheme="minorHAnsi"/>
          <w:sz w:val="22"/>
          <w:szCs w:val="22"/>
        </w:rPr>
        <w:t>Zásadní roli ve studijním plánu má struktura povinných předmětů a dalších předmětů profilujícího základu; tyto předměty jsou převažující. Součet počtu kreditů za povinné předměty a minimální</w:t>
      </w:r>
      <w:r>
        <w:rPr>
          <w:rFonts w:ascii="Calibri" w:hAnsi="Calibri" w:cstheme="minorHAnsi"/>
          <w:sz w:val="22"/>
          <w:szCs w:val="22"/>
        </w:rPr>
        <w:t>ho</w:t>
      </w:r>
      <w:r w:rsidRPr="00047501">
        <w:rPr>
          <w:rFonts w:ascii="Calibri" w:hAnsi="Calibri" w:cstheme="minorHAnsi"/>
          <w:sz w:val="22"/>
          <w:szCs w:val="22"/>
        </w:rPr>
        <w:t xml:space="preserve"> poč</w:t>
      </w:r>
      <w:r>
        <w:rPr>
          <w:rFonts w:ascii="Calibri" w:hAnsi="Calibri" w:cstheme="minorHAnsi"/>
          <w:sz w:val="22"/>
          <w:szCs w:val="22"/>
        </w:rPr>
        <w:t>tu</w:t>
      </w:r>
      <w:r w:rsidRPr="00047501">
        <w:rPr>
          <w:rFonts w:ascii="Calibri" w:hAnsi="Calibri" w:cstheme="minorHAnsi"/>
          <w:sz w:val="22"/>
          <w:szCs w:val="22"/>
        </w:rPr>
        <w:t xml:space="preserve"> kreditů za povinně volitelné předměty činí více než 75</w:t>
      </w:r>
      <w:r>
        <w:rPr>
          <w:rFonts w:ascii="Calibri" w:hAnsi="Calibri" w:cstheme="minorHAnsi"/>
          <w:sz w:val="22"/>
          <w:szCs w:val="22"/>
        </w:rPr>
        <w:t xml:space="preserve"> </w:t>
      </w:r>
      <w:r w:rsidRPr="00047501">
        <w:rPr>
          <w:rFonts w:ascii="Calibri" w:hAnsi="Calibri" w:cstheme="minorHAnsi"/>
          <w:sz w:val="22"/>
          <w:szCs w:val="22"/>
        </w:rPr>
        <w:t>% z celkového počtu 1</w:t>
      </w:r>
      <w:r>
        <w:rPr>
          <w:rFonts w:ascii="Calibri" w:hAnsi="Calibri" w:cstheme="minorHAnsi"/>
          <w:sz w:val="22"/>
          <w:szCs w:val="22"/>
        </w:rPr>
        <w:t>2</w:t>
      </w:r>
      <w:r w:rsidRPr="00047501">
        <w:rPr>
          <w:rFonts w:ascii="Calibri" w:hAnsi="Calibri" w:cstheme="minorHAnsi"/>
          <w:sz w:val="22"/>
          <w:szCs w:val="22"/>
        </w:rPr>
        <w:t xml:space="preserve">0 kreditů, přičemž </w:t>
      </w:r>
      <w:r>
        <w:rPr>
          <w:rFonts w:ascii="Calibri" w:hAnsi="Calibri" w:cstheme="minorHAnsi"/>
          <w:sz w:val="22"/>
          <w:szCs w:val="22"/>
        </w:rPr>
        <w:t xml:space="preserve">počet kreditů za </w:t>
      </w:r>
      <w:r w:rsidRPr="00047501">
        <w:rPr>
          <w:rFonts w:ascii="Calibri" w:hAnsi="Calibri" w:cstheme="minorHAnsi"/>
          <w:sz w:val="22"/>
          <w:szCs w:val="22"/>
        </w:rPr>
        <w:t xml:space="preserve">povinné předměty </w:t>
      </w:r>
      <w:r>
        <w:rPr>
          <w:rFonts w:ascii="Calibri" w:hAnsi="Calibri" w:cstheme="minorHAnsi"/>
          <w:sz w:val="22"/>
          <w:szCs w:val="22"/>
        </w:rPr>
        <w:t xml:space="preserve">typu A činí více </w:t>
      </w:r>
      <w:r w:rsidRPr="00047501">
        <w:rPr>
          <w:rFonts w:ascii="Calibri" w:hAnsi="Calibri" w:cstheme="minorHAnsi"/>
          <w:sz w:val="22"/>
          <w:szCs w:val="22"/>
        </w:rPr>
        <w:t>než 50</w:t>
      </w:r>
      <w:r>
        <w:rPr>
          <w:rFonts w:ascii="Calibri" w:hAnsi="Calibri" w:cstheme="minorHAnsi"/>
          <w:sz w:val="22"/>
          <w:szCs w:val="22"/>
        </w:rPr>
        <w:t xml:space="preserve"> </w:t>
      </w:r>
      <w:r w:rsidRPr="00047501">
        <w:rPr>
          <w:rFonts w:ascii="Calibri" w:hAnsi="Calibri" w:cstheme="minorHAnsi"/>
          <w:sz w:val="22"/>
          <w:szCs w:val="22"/>
        </w:rPr>
        <w:t>%</w:t>
      </w:r>
      <w:r>
        <w:rPr>
          <w:rFonts w:ascii="Calibri" w:hAnsi="Calibri" w:cstheme="minorHAnsi"/>
          <w:sz w:val="22"/>
          <w:szCs w:val="22"/>
        </w:rPr>
        <w:t xml:space="preserve"> ze standardního počtu kreditů</w:t>
      </w:r>
      <w:r w:rsidRPr="00047501">
        <w:rPr>
          <w:rFonts w:ascii="Calibri" w:hAnsi="Calibri" w:cstheme="minorHAnsi"/>
          <w:sz w:val="22"/>
          <w:szCs w:val="22"/>
        </w:rPr>
        <w:t>.</w:t>
      </w:r>
      <w:r>
        <w:rPr>
          <w:rFonts w:ascii="Calibri" w:hAnsi="Calibri" w:cstheme="minorHAnsi"/>
          <w:sz w:val="22"/>
          <w:szCs w:val="22"/>
        </w:rPr>
        <w:t xml:space="preserve"> </w:t>
      </w:r>
      <w:r w:rsidRPr="00047501">
        <w:rPr>
          <w:rFonts w:ascii="Calibri" w:hAnsi="Calibri" w:cstheme="minorHAnsi"/>
          <w:sz w:val="22"/>
          <w:szCs w:val="22"/>
        </w:rPr>
        <w:t>Student má možnost dle vlastního výběru volbu volitelných předmětů, které činí méně než 10</w:t>
      </w:r>
      <w:r>
        <w:rPr>
          <w:rFonts w:ascii="Calibri" w:hAnsi="Calibri" w:cstheme="minorHAnsi"/>
          <w:sz w:val="22"/>
          <w:szCs w:val="22"/>
        </w:rPr>
        <w:t xml:space="preserve"> </w:t>
      </w:r>
      <w:r w:rsidRPr="00047501">
        <w:rPr>
          <w:rFonts w:ascii="Calibri" w:hAnsi="Calibri" w:cstheme="minorHAnsi"/>
          <w:sz w:val="22"/>
          <w:szCs w:val="22"/>
        </w:rPr>
        <w:t>%</w:t>
      </w:r>
      <w:r>
        <w:rPr>
          <w:rFonts w:ascii="Calibri" w:hAnsi="Calibri" w:cstheme="minorHAnsi"/>
          <w:sz w:val="22"/>
          <w:szCs w:val="22"/>
        </w:rPr>
        <w:t xml:space="preserve"> kreditů studijního plánu</w:t>
      </w:r>
      <w:r w:rsidRPr="00047501">
        <w:rPr>
          <w:rFonts w:ascii="Calibri" w:hAnsi="Calibri" w:cstheme="minorHAnsi"/>
          <w:sz w:val="22"/>
          <w:szCs w:val="22"/>
        </w:rPr>
        <w:t xml:space="preserve">. </w:t>
      </w:r>
    </w:p>
    <w:p w14:paraId="5D69DAF4" w14:textId="77777777" w:rsidR="00920A39" w:rsidRPr="00047501" w:rsidRDefault="00920A39" w:rsidP="00920A39">
      <w:pPr>
        <w:widowControl w:val="0"/>
        <w:autoSpaceDE w:val="0"/>
        <w:autoSpaceDN w:val="0"/>
        <w:adjustRightInd w:val="0"/>
        <w:snapToGrid w:val="0"/>
        <w:spacing w:after="120"/>
        <w:ind w:left="425"/>
        <w:jc w:val="both"/>
        <w:rPr>
          <w:rFonts w:ascii="Calibri" w:hAnsi="Calibri" w:cstheme="minorHAnsi"/>
          <w:color w:val="000000"/>
          <w:sz w:val="22"/>
          <w:szCs w:val="22"/>
        </w:rPr>
      </w:pPr>
      <w:r w:rsidRPr="00047501">
        <w:rPr>
          <w:rFonts w:ascii="Calibri" w:hAnsi="Calibri" w:cstheme="minorHAnsi"/>
          <w:color w:val="000000"/>
          <w:sz w:val="22"/>
          <w:szCs w:val="22"/>
        </w:rPr>
        <w:t>Součástí studijního plánu jsou rovněž předměty, které nejsou součástí profilujícího základu. Součástí studijních plánů jsou i předměty zaměřené na praktický výkon.</w:t>
      </w:r>
      <w:r w:rsidRPr="00047501">
        <w:rPr>
          <w:rFonts w:ascii="Calibri" w:hAnsi="Calibri" w:cstheme="minorHAnsi"/>
          <w:sz w:val="22"/>
          <w:szCs w:val="22"/>
        </w:rPr>
        <w:t xml:space="preserve"> </w:t>
      </w:r>
      <w:r w:rsidRPr="00047501">
        <w:rPr>
          <w:rFonts w:ascii="Calibri" w:hAnsi="Calibri" w:cstheme="minorHAnsi"/>
          <w:color w:val="000000"/>
          <w:sz w:val="22"/>
          <w:szCs w:val="22"/>
        </w:rPr>
        <w:t xml:space="preserve">Struktura studijních předmětů je souhrnně uvedena v části B-IIa – Studijní plány a návrh témat prací </w:t>
      </w:r>
      <w:r>
        <w:rPr>
          <w:rFonts w:ascii="Calibri" w:hAnsi="Calibri" w:cstheme="minorHAnsi"/>
          <w:color w:val="000000"/>
          <w:sz w:val="22"/>
          <w:szCs w:val="22"/>
        </w:rPr>
        <w:t>žádosti o akreditaci studijního programu</w:t>
      </w:r>
      <w:r w:rsidRPr="00047501">
        <w:rPr>
          <w:rFonts w:ascii="Calibri" w:hAnsi="Calibri" w:cstheme="minorHAnsi"/>
          <w:color w:val="000000"/>
          <w:sz w:val="22"/>
          <w:szCs w:val="22"/>
        </w:rPr>
        <w:t xml:space="preserve">. Každý </w:t>
      </w:r>
      <w:r>
        <w:rPr>
          <w:rFonts w:ascii="Calibri" w:hAnsi="Calibri" w:cstheme="minorHAnsi"/>
          <w:color w:val="000000"/>
          <w:sz w:val="22"/>
          <w:szCs w:val="22"/>
        </w:rPr>
        <w:br/>
      </w:r>
      <w:r w:rsidRPr="00047501">
        <w:rPr>
          <w:rFonts w:ascii="Calibri" w:hAnsi="Calibri" w:cstheme="minorHAnsi"/>
          <w:color w:val="000000"/>
          <w:sz w:val="22"/>
          <w:szCs w:val="22"/>
        </w:rPr>
        <w:t xml:space="preserve">z předmětů je charakterizován v příslušném formuláři B-III – Charakteristika studijního předmětu. </w:t>
      </w:r>
    </w:p>
    <w:p w14:paraId="4101BA74" w14:textId="5B8D5BE2" w:rsidR="00920A39" w:rsidRPr="00D5748D" w:rsidRDefault="00920A39" w:rsidP="00920A39">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s>
        <w:ind w:left="426" w:right="57"/>
        <w:jc w:val="both"/>
        <w:rPr>
          <w:rFonts w:asciiTheme="minorHAnsi" w:hAnsiTheme="minorHAnsi" w:cstheme="minorHAnsi"/>
          <w:color w:val="000000"/>
          <w:sz w:val="22"/>
          <w:szCs w:val="22"/>
        </w:rPr>
      </w:pPr>
      <w:r w:rsidRPr="00D5748D">
        <w:rPr>
          <w:rFonts w:asciiTheme="minorHAnsi" w:hAnsiTheme="minorHAnsi" w:cstheme="minorHAnsi"/>
          <w:sz w:val="22"/>
          <w:szCs w:val="22"/>
        </w:rPr>
        <w:t xml:space="preserve">Témata praktických výstupů a klauzurní práce jsou orientovány na problematiku jednotlivých specializací v oblasti </w:t>
      </w:r>
      <w:r w:rsidR="00693E9B">
        <w:rPr>
          <w:rFonts w:asciiTheme="minorHAnsi" w:hAnsiTheme="minorHAnsi" w:cstheme="minorHAnsi"/>
          <w:sz w:val="22"/>
          <w:szCs w:val="22"/>
        </w:rPr>
        <w:t>designu</w:t>
      </w:r>
      <w:r w:rsidRPr="00D5748D">
        <w:rPr>
          <w:rFonts w:asciiTheme="minorHAnsi" w:hAnsiTheme="minorHAnsi" w:cstheme="minorHAnsi"/>
          <w:sz w:val="22"/>
          <w:szCs w:val="22"/>
        </w:rPr>
        <w:t xml:space="preserve">. </w:t>
      </w:r>
      <w:r w:rsidRPr="00D5748D">
        <w:rPr>
          <w:rFonts w:asciiTheme="minorHAnsi" w:hAnsiTheme="minorHAnsi" w:cstheme="minorHAnsi"/>
          <w:color w:val="000000"/>
          <w:sz w:val="22"/>
          <w:szCs w:val="22"/>
        </w:rPr>
        <w:t xml:space="preserve">Vzhledem k tomu, že má ateliérová výuka ve specializačních předmětech vysoký podíl kreditů, je velmi obtížné dodržet doporučená procenta pro společnou strukturu programu se specializacemi. Proto byl příkladně předmět Klauzurní </w:t>
      </w:r>
      <w:r>
        <w:rPr>
          <w:rFonts w:asciiTheme="minorHAnsi" w:hAnsiTheme="minorHAnsi" w:cstheme="minorHAnsi"/>
          <w:color w:val="000000"/>
          <w:sz w:val="22"/>
          <w:szCs w:val="22"/>
        </w:rPr>
        <w:t>práce</w:t>
      </w:r>
      <w:r w:rsidRPr="00D5748D">
        <w:rPr>
          <w:rFonts w:asciiTheme="minorHAnsi" w:hAnsiTheme="minorHAnsi" w:cstheme="minorHAnsi"/>
          <w:color w:val="000000"/>
          <w:sz w:val="22"/>
          <w:szCs w:val="22"/>
        </w:rPr>
        <w:t xml:space="preserve"> zařazen mezi společné. </w:t>
      </w:r>
    </w:p>
    <w:p w14:paraId="32BA2785" w14:textId="7A5AB89F" w:rsidR="007B1113" w:rsidRDefault="007B1113" w:rsidP="00920A39">
      <w:pPr>
        <w:spacing w:before="120" w:after="120"/>
      </w:pPr>
    </w:p>
    <w:p w14:paraId="2A8AE0E0" w14:textId="77777777" w:rsidR="007B1113" w:rsidRPr="002804BE" w:rsidRDefault="007B1113" w:rsidP="007B1113">
      <w:pPr>
        <w:pStyle w:val="Nadpis3"/>
        <w:ind w:left="1077"/>
        <w:jc w:val="both"/>
      </w:pPr>
      <w:r w:rsidRPr="002804BE">
        <w:t xml:space="preserve">Rozsah povinné odborné praxe (pouze pro profesně zaměřené studijní programy) </w:t>
      </w:r>
    </w:p>
    <w:p w14:paraId="2CE1B6C3" w14:textId="77777777" w:rsidR="007B1113" w:rsidRPr="002804BE" w:rsidRDefault="007B1113" w:rsidP="007B1113">
      <w:pPr>
        <w:pStyle w:val="Nadpis3"/>
        <w:numPr>
          <w:ilvl w:val="0"/>
          <w:numId w:val="0"/>
        </w:numPr>
        <w:ind w:left="1077"/>
        <w:jc w:val="both"/>
      </w:pPr>
      <w:r w:rsidRPr="002804BE">
        <w:t>a specifika spolupráce s praxí (pouze pro bakalářské profesně zaměřené studijní programy)</w:t>
      </w:r>
    </w:p>
    <w:p w14:paraId="6BCBC004" w14:textId="77777777" w:rsidR="00C80F81" w:rsidRPr="00173C24" w:rsidRDefault="00C80F81" w:rsidP="00C80F81">
      <w:pPr>
        <w:spacing w:before="120"/>
        <w:ind w:left="3538"/>
        <w:rPr>
          <w:rFonts w:asciiTheme="minorHAnsi" w:hAnsiTheme="minorHAnsi" w:cstheme="minorHAnsi"/>
          <w:sz w:val="22"/>
          <w:szCs w:val="22"/>
        </w:rPr>
      </w:pPr>
      <w:r w:rsidRPr="00173C24">
        <w:rPr>
          <w:rFonts w:asciiTheme="minorHAnsi" w:hAnsiTheme="minorHAnsi" w:cstheme="minorHAnsi"/>
          <w:sz w:val="22"/>
          <w:szCs w:val="22"/>
        </w:rPr>
        <w:t>Standardy 2.13, 2.15</w:t>
      </w:r>
    </w:p>
    <w:p w14:paraId="02923A7D" w14:textId="752D0E5E" w:rsidR="00C80F81" w:rsidRDefault="00C80F81" w:rsidP="00C80F81">
      <w:pPr>
        <w:ind w:left="426"/>
        <w:rPr>
          <w:rFonts w:asciiTheme="minorHAnsi" w:hAnsiTheme="minorHAnsi" w:cstheme="minorHAnsi"/>
          <w:sz w:val="22"/>
          <w:szCs w:val="22"/>
        </w:rPr>
      </w:pPr>
      <w:r w:rsidRPr="00173C24">
        <w:rPr>
          <w:rFonts w:asciiTheme="minorHAnsi" w:hAnsiTheme="minorHAnsi" w:cstheme="minorHAnsi"/>
          <w:sz w:val="22"/>
          <w:szCs w:val="22"/>
        </w:rPr>
        <w:t xml:space="preserve">Nejedná se o profesně zaměřený studijní program. </w:t>
      </w:r>
    </w:p>
    <w:p w14:paraId="5C8D119A" w14:textId="77777777" w:rsidR="00FF1F0C" w:rsidRPr="00173C24" w:rsidRDefault="00FF1F0C" w:rsidP="00C80F81">
      <w:pPr>
        <w:ind w:left="426"/>
        <w:rPr>
          <w:rFonts w:asciiTheme="minorHAnsi" w:hAnsiTheme="minorHAnsi" w:cstheme="minorHAnsi"/>
          <w:sz w:val="22"/>
          <w:szCs w:val="22"/>
        </w:rPr>
      </w:pPr>
    </w:p>
    <w:p w14:paraId="2B4CA452" w14:textId="77777777" w:rsidR="007B1113" w:rsidRDefault="007B1113" w:rsidP="007B1113">
      <w:pPr>
        <w:ind w:left="426"/>
      </w:pPr>
    </w:p>
    <w:p w14:paraId="3648ABDE" w14:textId="77777777" w:rsidR="007B1113" w:rsidRDefault="007B1113" w:rsidP="007B1113">
      <w:pPr>
        <w:pStyle w:val="Nadpis3"/>
      </w:pPr>
      <w:r w:rsidRPr="00035992">
        <w:t xml:space="preserve">Soulad obsahu studijních předmětů, státních zkoušek a kvalifikačních prací s výsledky učení a profilem absolventa  </w:t>
      </w:r>
    </w:p>
    <w:p w14:paraId="1CF62177" w14:textId="77777777" w:rsidR="007B1113" w:rsidRPr="00C80F81" w:rsidRDefault="007B1113" w:rsidP="007B1113">
      <w:pPr>
        <w:spacing w:before="120" w:after="120"/>
        <w:rPr>
          <w:rFonts w:asciiTheme="minorHAnsi" w:hAnsiTheme="minorHAnsi" w:cstheme="minorHAnsi"/>
          <w:sz w:val="22"/>
          <w:szCs w:val="22"/>
        </w:rPr>
      </w:pPr>
      <w:r>
        <w:tab/>
      </w:r>
      <w:r>
        <w:tab/>
      </w:r>
      <w:r>
        <w:tab/>
      </w:r>
      <w:r>
        <w:tab/>
      </w:r>
      <w:r>
        <w:tab/>
      </w:r>
      <w:r w:rsidRPr="00C80F81">
        <w:rPr>
          <w:rFonts w:asciiTheme="minorHAnsi" w:hAnsiTheme="minorHAnsi" w:cstheme="minorHAnsi"/>
          <w:sz w:val="22"/>
          <w:szCs w:val="22"/>
        </w:rPr>
        <w:t>Standard 2.14</w:t>
      </w:r>
    </w:p>
    <w:p w14:paraId="48E73EEB" w14:textId="4219A061" w:rsidR="009422D0" w:rsidRPr="00173C24" w:rsidRDefault="009422D0" w:rsidP="00033F74">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after="120"/>
        <w:ind w:left="425" w:right="57"/>
        <w:jc w:val="both"/>
        <w:rPr>
          <w:rFonts w:asciiTheme="minorHAnsi" w:hAnsiTheme="minorHAnsi" w:cstheme="minorHAnsi"/>
          <w:sz w:val="22"/>
          <w:szCs w:val="22"/>
        </w:rPr>
      </w:pPr>
      <w:r w:rsidRPr="00173C24">
        <w:rPr>
          <w:rFonts w:asciiTheme="minorHAnsi" w:hAnsiTheme="minorHAnsi" w:cstheme="minorHAnsi"/>
          <w:sz w:val="22"/>
          <w:szCs w:val="22"/>
        </w:rPr>
        <w:t>Studijní plány lze rozčlenit na společné základní teoretické předměty, které se zaměřují na problematiku Současných tendencí v umění, Současného světového designu</w:t>
      </w:r>
      <w:r w:rsidR="000D027E">
        <w:rPr>
          <w:rFonts w:asciiTheme="minorHAnsi" w:hAnsiTheme="minorHAnsi" w:cstheme="minorHAnsi"/>
          <w:sz w:val="22"/>
          <w:szCs w:val="22"/>
        </w:rPr>
        <w:t xml:space="preserve"> a </w:t>
      </w:r>
      <w:r w:rsidRPr="00173C24">
        <w:rPr>
          <w:rFonts w:asciiTheme="minorHAnsi" w:hAnsiTheme="minorHAnsi" w:cstheme="minorHAnsi"/>
          <w:sz w:val="22"/>
          <w:szCs w:val="22"/>
        </w:rPr>
        <w:t>Současného českého designu</w:t>
      </w:r>
      <w:r w:rsidR="00950CE4">
        <w:rPr>
          <w:rFonts w:asciiTheme="minorHAnsi" w:hAnsiTheme="minorHAnsi" w:cstheme="minorHAnsi"/>
          <w:sz w:val="22"/>
          <w:szCs w:val="22"/>
        </w:rPr>
        <w:t>.</w:t>
      </w:r>
      <w:r w:rsidRPr="00173C24">
        <w:rPr>
          <w:rFonts w:asciiTheme="minorHAnsi" w:hAnsiTheme="minorHAnsi" w:cstheme="minorHAnsi"/>
          <w:sz w:val="22"/>
          <w:szCs w:val="22"/>
        </w:rPr>
        <w:t xml:space="preserve"> </w:t>
      </w:r>
    </w:p>
    <w:p w14:paraId="6A65A5E5" w14:textId="1A53F00A" w:rsidR="009422D0" w:rsidRDefault="009422D0" w:rsidP="009422D0">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after="120"/>
        <w:ind w:left="425" w:right="57"/>
        <w:jc w:val="both"/>
        <w:rPr>
          <w:rFonts w:asciiTheme="minorHAnsi" w:hAnsiTheme="minorHAnsi" w:cstheme="minorHAnsi"/>
          <w:sz w:val="22"/>
          <w:szCs w:val="22"/>
        </w:rPr>
      </w:pPr>
      <w:r w:rsidRPr="00173C24">
        <w:rPr>
          <w:rFonts w:asciiTheme="minorHAnsi" w:hAnsiTheme="minorHAnsi" w:cstheme="minorHAnsi"/>
          <w:sz w:val="22"/>
          <w:szCs w:val="22"/>
        </w:rPr>
        <w:t xml:space="preserve">Předměty profilujícího základu jsou zaměřeny na </w:t>
      </w:r>
      <w:r w:rsidR="009E3E09">
        <w:rPr>
          <w:rFonts w:asciiTheme="minorHAnsi" w:hAnsiTheme="minorHAnsi" w:cstheme="minorHAnsi"/>
          <w:sz w:val="22"/>
          <w:szCs w:val="22"/>
        </w:rPr>
        <w:t xml:space="preserve">oborové </w:t>
      </w:r>
      <w:r w:rsidRPr="00173C24">
        <w:rPr>
          <w:rFonts w:asciiTheme="minorHAnsi" w:hAnsiTheme="minorHAnsi" w:cstheme="minorHAnsi"/>
          <w:sz w:val="22"/>
          <w:szCs w:val="22"/>
        </w:rPr>
        <w:t>teori</w:t>
      </w:r>
      <w:r w:rsidR="009E3E09">
        <w:rPr>
          <w:rFonts w:asciiTheme="minorHAnsi" w:hAnsiTheme="minorHAnsi" w:cstheme="minorHAnsi"/>
          <w:sz w:val="22"/>
          <w:szCs w:val="22"/>
        </w:rPr>
        <w:t>e</w:t>
      </w:r>
      <w:r w:rsidRPr="00173C24">
        <w:rPr>
          <w:rFonts w:asciiTheme="minorHAnsi" w:hAnsiTheme="minorHAnsi" w:cstheme="minorHAnsi"/>
          <w:sz w:val="22"/>
          <w:szCs w:val="22"/>
        </w:rPr>
        <w:t xml:space="preserve">. Zásadní roli pro profil absolventa hraje předmět Ateliér a Klauzurní práce. Témata praktických výstupů a klauzurní práce jsou orientována na problematiku jednotlivých specializací v oblasti </w:t>
      </w:r>
      <w:r>
        <w:rPr>
          <w:rFonts w:asciiTheme="minorHAnsi" w:hAnsiTheme="minorHAnsi" w:cstheme="minorHAnsi"/>
          <w:sz w:val="22"/>
          <w:szCs w:val="22"/>
        </w:rPr>
        <w:t>designu</w:t>
      </w:r>
      <w:r w:rsidR="008745FC">
        <w:rPr>
          <w:rFonts w:asciiTheme="minorHAnsi" w:hAnsiTheme="minorHAnsi" w:cstheme="minorHAnsi"/>
          <w:sz w:val="22"/>
          <w:szCs w:val="22"/>
        </w:rPr>
        <w:t>.</w:t>
      </w:r>
      <w:r w:rsidRPr="00173C24">
        <w:rPr>
          <w:rFonts w:asciiTheme="minorHAnsi" w:hAnsiTheme="minorHAnsi" w:cstheme="minorHAnsi"/>
          <w:sz w:val="22"/>
          <w:szCs w:val="22"/>
        </w:rPr>
        <w:t xml:space="preserve"> </w:t>
      </w:r>
    </w:p>
    <w:p w14:paraId="7251CEFC" w14:textId="77777777" w:rsidR="009C5E18" w:rsidRPr="00D04D38" w:rsidRDefault="009C5E18" w:rsidP="009C5E18">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426" w:right="57"/>
        <w:jc w:val="both"/>
        <w:rPr>
          <w:rFonts w:asciiTheme="minorHAnsi" w:hAnsiTheme="minorHAnsi" w:cstheme="minorHAnsi"/>
          <w:sz w:val="22"/>
          <w:szCs w:val="22"/>
        </w:rPr>
      </w:pPr>
      <w:r w:rsidRPr="00D04D38">
        <w:rPr>
          <w:rFonts w:asciiTheme="minorHAnsi" w:hAnsiTheme="minorHAnsi" w:cstheme="minorHAnsi"/>
          <w:sz w:val="22"/>
          <w:szCs w:val="22"/>
        </w:rPr>
        <w:t>SZZ se skládá ze dvou částí:</w:t>
      </w:r>
    </w:p>
    <w:p w14:paraId="477E9E05" w14:textId="77777777" w:rsidR="009C5E18" w:rsidRPr="00D04D38" w:rsidRDefault="009C5E18" w:rsidP="009C5E18">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426" w:right="57"/>
        <w:jc w:val="both"/>
        <w:rPr>
          <w:rFonts w:asciiTheme="minorHAnsi" w:hAnsiTheme="minorHAnsi" w:cstheme="minorHAnsi"/>
          <w:sz w:val="22"/>
          <w:szCs w:val="22"/>
        </w:rPr>
      </w:pPr>
      <w:r w:rsidRPr="00D04D38">
        <w:rPr>
          <w:rFonts w:asciiTheme="minorHAnsi" w:hAnsiTheme="minorHAnsi" w:cstheme="minorHAnsi"/>
          <w:sz w:val="22"/>
          <w:szCs w:val="22"/>
        </w:rPr>
        <w:t>1. část: zkouška z odborné problematiky související se studovaným programem/specializací a zaměřením diplomové práce</w:t>
      </w:r>
    </w:p>
    <w:p w14:paraId="5F81050C" w14:textId="77777777" w:rsidR="009C5E18" w:rsidRPr="00D04D38" w:rsidRDefault="009C5E18" w:rsidP="009C5E18">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after="120"/>
        <w:ind w:left="425" w:right="57"/>
        <w:jc w:val="both"/>
        <w:rPr>
          <w:rFonts w:asciiTheme="minorHAnsi" w:hAnsiTheme="minorHAnsi" w:cstheme="minorHAnsi"/>
          <w:sz w:val="22"/>
          <w:szCs w:val="22"/>
        </w:rPr>
      </w:pPr>
      <w:r w:rsidRPr="00D04D38">
        <w:rPr>
          <w:rFonts w:asciiTheme="minorHAnsi" w:hAnsiTheme="minorHAnsi" w:cstheme="minorHAnsi"/>
          <w:sz w:val="22"/>
          <w:szCs w:val="22"/>
        </w:rPr>
        <w:t xml:space="preserve">2. část: obhajoba diplomové práce </w:t>
      </w:r>
    </w:p>
    <w:p w14:paraId="73AB9864" w14:textId="77777777" w:rsidR="009C5E18" w:rsidRPr="00D04D38" w:rsidRDefault="009C5E18" w:rsidP="009C5E18">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426" w:right="57"/>
        <w:jc w:val="both"/>
        <w:rPr>
          <w:rFonts w:asciiTheme="minorHAnsi" w:hAnsiTheme="minorHAnsi" w:cstheme="minorHAnsi"/>
          <w:sz w:val="22"/>
          <w:szCs w:val="22"/>
        </w:rPr>
      </w:pPr>
      <w:r w:rsidRPr="00D04D38">
        <w:rPr>
          <w:rFonts w:asciiTheme="minorHAnsi" w:hAnsiTheme="minorHAnsi" w:cstheme="minorHAnsi"/>
          <w:sz w:val="22"/>
          <w:szCs w:val="22"/>
        </w:rPr>
        <w:t>Zkouška z odborné problematiky se skládá z odborné rozpravy z tematického okruhu dle zaměření jednotlivých specializací:</w:t>
      </w:r>
    </w:p>
    <w:p w14:paraId="190217E9" w14:textId="23FE2869" w:rsidR="009C5E18" w:rsidRPr="00D04D38" w:rsidRDefault="009C5E18" w:rsidP="009C5E18">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after="120"/>
        <w:ind w:left="425" w:right="57"/>
        <w:jc w:val="both"/>
        <w:rPr>
          <w:rFonts w:asciiTheme="minorHAnsi" w:hAnsiTheme="minorHAnsi" w:cstheme="minorHAnsi"/>
          <w:sz w:val="22"/>
          <w:szCs w:val="22"/>
        </w:rPr>
      </w:pPr>
      <w:r w:rsidRPr="00D04D38">
        <w:rPr>
          <w:rFonts w:asciiTheme="minorHAnsi" w:hAnsiTheme="minorHAnsi" w:cstheme="minorHAnsi"/>
          <w:sz w:val="22"/>
          <w:szCs w:val="22"/>
        </w:rPr>
        <w:t>-</w:t>
      </w:r>
      <w:r w:rsidRPr="00D04D38">
        <w:rPr>
          <w:rFonts w:asciiTheme="minorHAnsi" w:hAnsiTheme="minorHAnsi" w:cstheme="minorHAnsi"/>
          <w:sz w:val="22"/>
          <w:szCs w:val="22"/>
        </w:rPr>
        <w:tab/>
      </w:r>
      <w:r w:rsidR="00403DC6">
        <w:rPr>
          <w:rFonts w:asciiTheme="minorHAnsi" w:hAnsiTheme="minorHAnsi" w:cstheme="minorHAnsi"/>
          <w:sz w:val="22"/>
          <w:szCs w:val="22"/>
        </w:rPr>
        <w:t>S</w:t>
      </w:r>
      <w:r w:rsidRPr="00D04D38">
        <w:rPr>
          <w:rFonts w:asciiTheme="minorHAnsi" w:hAnsiTheme="minorHAnsi" w:cstheme="minorHAnsi"/>
          <w:sz w:val="22"/>
          <w:szCs w:val="22"/>
        </w:rPr>
        <w:t xml:space="preserve">oučasné tendence </w:t>
      </w:r>
      <w:r w:rsidR="00403DC6">
        <w:rPr>
          <w:rFonts w:asciiTheme="minorHAnsi" w:hAnsiTheme="minorHAnsi" w:cstheme="minorHAnsi"/>
          <w:sz w:val="22"/>
          <w:szCs w:val="22"/>
        </w:rPr>
        <w:t>v umění, designu a oborové teorie</w:t>
      </w:r>
      <w:r w:rsidRPr="00D04D38">
        <w:rPr>
          <w:rFonts w:asciiTheme="minorHAnsi" w:hAnsiTheme="minorHAnsi" w:cstheme="minorHAnsi"/>
          <w:sz w:val="22"/>
          <w:szCs w:val="22"/>
        </w:rPr>
        <w:t xml:space="preserve"> (rozsah je dán ZT předměty společnými pro všechny specializace a předměty PZ dané specializace)</w:t>
      </w:r>
    </w:p>
    <w:p w14:paraId="005C088F" w14:textId="77777777" w:rsidR="009C5E18" w:rsidRPr="00D04D38" w:rsidRDefault="009C5E18" w:rsidP="009C5E18">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426" w:right="57"/>
        <w:jc w:val="both"/>
        <w:rPr>
          <w:rFonts w:asciiTheme="minorHAnsi" w:hAnsiTheme="minorHAnsi" w:cstheme="minorHAnsi"/>
          <w:sz w:val="22"/>
          <w:szCs w:val="22"/>
        </w:rPr>
      </w:pPr>
      <w:r w:rsidRPr="00D04D38">
        <w:rPr>
          <w:rFonts w:asciiTheme="minorHAnsi" w:hAnsiTheme="minorHAnsi" w:cstheme="minorHAnsi"/>
          <w:sz w:val="22"/>
          <w:szCs w:val="22"/>
        </w:rPr>
        <w:t xml:space="preserve"> Obhajoba diplomové práce, která se skládá z:</w:t>
      </w:r>
    </w:p>
    <w:p w14:paraId="65C1114A" w14:textId="77777777" w:rsidR="009C5E18" w:rsidRPr="00D04D38" w:rsidRDefault="009C5E18" w:rsidP="009C5E18">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426" w:right="57"/>
        <w:jc w:val="both"/>
        <w:rPr>
          <w:rFonts w:asciiTheme="minorHAnsi" w:hAnsiTheme="minorHAnsi" w:cstheme="minorHAnsi"/>
          <w:sz w:val="22"/>
          <w:szCs w:val="22"/>
        </w:rPr>
      </w:pPr>
      <w:r w:rsidRPr="00D04D38">
        <w:rPr>
          <w:rFonts w:asciiTheme="minorHAnsi" w:hAnsiTheme="minorHAnsi" w:cstheme="minorHAnsi"/>
          <w:sz w:val="22"/>
          <w:szCs w:val="22"/>
        </w:rPr>
        <w:t>-</w:t>
      </w:r>
      <w:r w:rsidRPr="00D04D38">
        <w:rPr>
          <w:rFonts w:asciiTheme="minorHAnsi" w:hAnsiTheme="minorHAnsi" w:cstheme="minorHAnsi"/>
          <w:sz w:val="22"/>
          <w:szCs w:val="22"/>
        </w:rPr>
        <w:tab/>
        <w:t>teoretické části práce vycházející z problematiky oboru</w:t>
      </w:r>
    </w:p>
    <w:p w14:paraId="637DF1A8" w14:textId="193E061A" w:rsidR="009C5E18" w:rsidRPr="00173C24" w:rsidRDefault="009C5E18" w:rsidP="000D027E">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after="120"/>
        <w:ind w:left="426" w:right="57"/>
        <w:jc w:val="both"/>
        <w:rPr>
          <w:rFonts w:asciiTheme="minorHAnsi" w:hAnsiTheme="minorHAnsi" w:cstheme="minorHAnsi"/>
          <w:sz w:val="22"/>
          <w:szCs w:val="22"/>
        </w:rPr>
      </w:pPr>
      <w:r w:rsidRPr="00D04D38">
        <w:rPr>
          <w:rFonts w:asciiTheme="minorHAnsi" w:hAnsiTheme="minorHAnsi" w:cstheme="minorHAnsi"/>
          <w:sz w:val="22"/>
          <w:szCs w:val="22"/>
        </w:rPr>
        <w:t>-</w:t>
      </w:r>
      <w:r w:rsidRPr="00D04D38">
        <w:rPr>
          <w:rFonts w:asciiTheme="minorHAnsi" w:hAnsiTheme="minorHAnsi" w:cstheme="minorHAnsi"/>
          <w:sz w:val="22"/>
          <w:szCs w:val="22"/>
        </w:rPr>
        <w:tab/>
        <w:t>praktické části práce, kde uchazeč prokazuje schopnost obhájit své vlastní přístupy a postupy, originalitu a kreativitu na základě znalostí a dovedností získaných v předmětu Ateliér.</w:t>
      </w:r>
    </w:p>
    <w:p w14:paraId="0FD4915B" w14:textId="380BCCE9" w:rsidR="000756F7" w:rsidRPr="00173C24" w:rsidRDefault="000756F7" w:rsidP="000D027E">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360" w:right="57"/>
        <w:jc w:val="both"/>
        <w:rPr>
          <w:rFonts w:asciiTheme="minorHAnsi" w:hAnsiTheme="minorHAnsi" w:cstheme="minorHAnsi"/>
          <w:color w:val="000000"/>
          <w:sz w:val="22"/>
          <w:szCs w:val="22"/>
        </w:rPr>
      </w:pPr>
      <w:r w:rsidRPr="00173C24">
        <w:rPr>
          <w:rFonts w:asciiTheme="minorHAnsi" w:hAnsiTheme="minorHAnsi" w:cstheme="minorHAnsi"/>
          <w:sz w:val="22"/>
          <w:szCs w:val="22"/>
        </w:rPr>
        <w:lastRenderedPageBreak/>
        <w:t xml:space="preserve">Absolvent magisterského stupně studia na základě výsledků studia odpovídá požadovanému profilu absolventa. Je vybaven znalostmi postupů a metod v oblasti dané specializace, přičemž má zkušenosti </w:t>
      </w:r>
      <w:r>
        <w:rPr>
          <w:rFonts w:asciiTheme="minorHAnsi" w:hAnsiTheme="minorHAnsi" w:cstheme="minorHAnsi"/>
          <w:sz w:val="22"/>
          <w:szCs w:val="22"/>
        </w:rPr>
        <w:br/>
      </w:r>
      <w:r w:rsidRPr="00173C24">
        <w:rPr>
          <w:rFonts w:asciiTheme="minorHAnsi" w:hAnsiTheme="minorHAnsi" w:cstheme="minorHAnsi"/>
          <w:sz w:val="22"/>
          <w:szCs w:val="22"/>
        </w:rPr>
        <w:t xml:space="preserve">z praktického i teoretického přesahu do dalších specializací. Ovládá znalosti vycházející z historie oboru </w:t>
      </w:r>
      <w:r>
        <w:rPr>
          <w:rFonts w:asciiTheme="minorHAnsi" w:hAnsiTheme="minorHAnsi" w:cstheme="minorHAnsi"/>
          <w:sz w:val="22"/>
          <w:szCs w:val="22"/>
        </w:rPr>
        <w:br/>
      </w:r>
      <w:r w:rsidRPr="00173C24">
        <w:rPr>
          <w:rFonts w:asciiTheme="minorHAnsi" w:hAnsiTheme="minorHAnsi" w:cstheme="minorHAnsi"/>
          <w:sz w:val="22"/>
          <w:szCs w:val="22"/>
        </w:rPr>
        <w:t xml:space="preserve">i současné trendy poznání, je schopen porozumění a reflexe ve svém oboru a rozvíjení tvůrčího potenciálu, což mu umožňuje nalézt uplatnění v tvůrčích pozicích v oblasti užitého i volného umění v uměleckých institucích a společnostech. </w:t>
      </w:r>
    </w:p>
    <w:p w14:paraId="3FFC944F" w14:textId="194262B3" w:rsidR="007B1113" w:rsidRDefault="007B1113" w:rsidP="007B1113">
      <w:pPr>
        <w:pStyle w:val="Nadpis3"/>
        <w:numPr>
          <w:ilvl w:val="0"/>
          <w:numId w:val="0"/>
        </w:numPr>
        <w:ind w:left="720"/>
      </w:pPr>
    </w:p>
    <w:p w14:paraId="22D13AE1" w14:textId="77777777" w:rsidR="00FF1F0C" w:rsidRPr="00FF1F0C" w:rsidRDefault="00FF1F0C" w:rsidP="00FF1F0C">
      <w:pPr>
        <w:rPr>
          <w:lang w:eastAsia="en-US"/>
        </w:rPr>
      </w:pPr>
    </w:p>
    <w:p w14:paraId="57D27FDA" w14:textId="77777777" w:rsidR="007B1113" w:rsidRDefault="007B1113" w:rsidP="007B1113">
      <w:pPr>
        <w:pStyle w:val="Nadpis2"/>
      </w:pPr>
      <w:r w:rsidRPr="00035992">
        <w:t xml:space="preserve">Vzdělávací </w:t>
      </w:r>
      <w:r>
        <w:t xml:space="preserve">a tvůrčí </w:t>
      </w:r>
      <w:r w:rsidRPr="00035992">
        <w:t>činnost</w:t>
      </w:r>
      <w:r>
        <w:t xml:space="preserve"> ve studijním programu</w:t>
      </w:r>
    </w:p>
    <w:p w14:paraId="417FB047" w14:textId="77777777" w:rsidR="007B1113" w:rsidRDefault="007B1113" w:rsidP="007B1113">
      <w:pPr>
        <w:pStyle w:val="Nadpis3"/>
      </w:pPr>
      <w:r w:rsidRPr="00035992">
        <w:t>Metody výuky a hodnocení výsledků studia</w:t>
      </w:r>
    </w:p>
    <w:p w14:paraId="4CF2E34E" w14:textId="77777777" w:rsidR="00BC3F81" w:rsidRPr="00173C24" w:rsidRDefault="00BC3F81" w:rsidP="00BC3F81">
      <w:pPr>
        <w:spacing w:before="120" w:after="120"/>
        <w:ind w:left="2829" w:firstLine="709"/>
        <w:rPr>
          <w:rFonts w:asciiTheme="minorHAnsi" w:hAnsiTheme="minorHAnsi" w:cstheme="minorHAnsi"/>
          <w:sz w:val="22"/>
          <w:szCs w:val="22"/>
        </w:rPr>
      </w:pPr>
      <w:r w:rsidRPr="00173C24">
        <w:rPr>
          <w:rFonts w:asciiTheme="minorHAnsi" w:hAnsiTheme="minorHAnsi" w:cstheme="minorHAnsi"/>
          <w:sz w:val="22"/>
          <w:szCs w:val="22"/>
        </w:rPr>
        <w:t>Standardy 3.1-3.4</w:t>
      </w:r>
    </w:p>
    <w:p w14:paraId="1D0708B5" w14:textId="77777777" w:rsidR="00BC3F81" w:rsidRPr="00173C24" w:rsidRDefault="00BC3F81" w:rsidP="00BC3F81">
      <w:pPr>
        <w:widowControl w:val="0"/>
        <w:autoSpaceDE w:val="0"/>
        <w:autoSpaceDN w:val="0"/>
        <w:adjustRightInd w:val="0"/>
        <w:snapToGrid w:val="0"/>
        <w:spacing w:after="120"/>
        <w:ind w:left="425"/>
        <w:jc w:val="both"/>
        <w:rPr>
          <w:rFonts w:asciiTheme="minorHAnsi" w:hAnsiTheme="minorHAnsi" w:cstheme="minorHAnsi"/>
          <w:color w:val="000000"/>
          <w:sz w:val="22"/>
          <w:szCs w:val="22"/>
        </w:rPr>
      </w:pPr>
      <w:r w:rsidRPr="00173C24">
        <w:rPr>
          <w:rFonts w:asciiTheme="minorHAnsi" w:hAnsiTheme="minorHAnsi" w:cstheme="minorHAnsi"/>
          <w:color w:val="000000"/>
          <w:sz w:val="22"/>
          <w:szCs w:val="22"/>
        </w:rPr>
        <w:t xml:space="preserve">FMK v rámci organizace studia a výuky uplatňuje kritéria stanovená ve </w:t>
      </w:r>
      <w:r w:rsidRPr="00173C24">
        <w:rPr>
          <w:rFonts w:asciiTheme="minorHAnsi" w:hAnsiTheme="minorHAnsi" w:cstheme="minorHAnsi"/>
          <w:i/>
          <w:color w:val="000000"/>
          <w:sz w:val="22"/>
          <w:szCs w:val="22"/>
        </w:rPr>
        <w:t>Studijním a zkušebním řádu UTB</w:t>
      </w:r>
      <w:r w:rsidRPr="00173C24">
        <w:rPr>
          <w:rStyle w:val="Znakapoznpodarou"/>
          <w:rFonts w:asciiTheme="minorHAnsi" w:hAnsiTheme="minorHAnsi" w:cstheme="minorHAnsi"/>
          <w:i/>
          <w:color w:val="000000"/>
          <w:sz w:val="22"/>
          <w:szCs w:val="22"/>
        </w:rPr>
        <w:footnoteReference w:id="51"/>
      </w:r>
      <w:r w:rsidRPr="00173C24">
        <w:rPr>
          <w:rFonts w:asciiTheme="minorHAnsi" w:hAnsiTheme="minorHAnsi" w:cstheme="minorHAnsi"/>
          <w:i/>
          <w:color w:val="000000"/>
          <w:sz w:val="22"/>
          <w:szCs w:val="22"/>
        </w:rPr>
        <w:t xml:space="preserve"> </w:t>
      </w:r>
      <w:r>
        <w:rPr>
          <w:rFonts w:asciiTheme="minorHAnsi" w:hAnsiTheme="minorHAnsi" w:cstheme="minorHAnsi"/>
          <w:i/>
          <w:color w:val="000000"/>
          <w:sz w:val="22"/>
          <w:szCs w:val="22"/>
        </w:rPr>
        <w:br/>
      </w:r>
      <w:r w:rsidRPr="00173C24">
        <w:rPr>
          <w:rFonts w:asciiTheme="minorHAnsi" w:hAnsiTheme="minorHAnsi" w:cstheme="minorHAnsi"/>
          <w:color w:val="000000"/>
          <w:sz w:val="22"/>
          <w:szCs w:val="22"/>
        </w:rPr>
        <w:t xml:space="preserve">a v </w:t>
      </w:r>
      <w:r w:rsidRPr="00173C24">
        <w:rPr>
          <w:rFonts w:asciiTheme="minorHAnsi" w:hAnsiTheme="minorHAnsi" w:cstheme="minorHAnsi"/>
          <w:i/>
          <w:color w:val="000000"/>
          <w:sz w:val="22"/>
          <w:szCs w:val="22"/>
        </w:rPr>
        <w:t>Pravidlech průběhu studia ve studijních programech uskutečňovaných na FMK</w:t>
      </w:r>
      <w:r w:rsidRPr="00173C24">
        <w:rPr>
          <w:rStyle w:val="Znakapoznpodarou"/>
          <w:rFonts w:asciiTheme="minorHAnsi" w:hAnsiTheme="minorHAnsi" w:cstheme="minorHAnsi"/>
          <w:i/>
          <w:color w:val="000000"/>
          <w:sz w:val="22"/>
          <w:szCs w:val="22"/>
        </w:rPr>
        <w:footnoteReference w:id="52"/>
      </w:r>
      <w:r w:rsidRPr="00173C24">
        <w:rPr>
          <w:rFonts w:asciiTheme="minorHAnsi" w:hAnsiTheme="minorHAnsi" w:cstheme="minorHAnsi"/>
          <w:color w:val="000000"/>
          <w:sz w:val="22"/>
          <w:szCs w:val="22"/>
        </w:rPr>
        <w:t xml:space="preserve">, která odpovídají cílům studia, umožňují jeho objektivní hodnocení a jsou využívána k hodnocení studentů. UTB a FMK transparentně zveřejňuje na portálu IS/STAG podmínky hodnocení studentů, jako jsou zejména podmínky udělení zápočtů, klasifikovaných zápočtů a zkoušek. </w:t>
      </w:r>
    </w:p>
    <w:p w14:paraId="5868D448" w14:textId="4FCC9903" w:rsidR="00BC3F81" w:rsidRPr="00173C24" w:rsidRDefault="00BC3F81" w:rsidP="00725767">
      <w:pPr>
        <w:widowControl w:val="0"/>
        <w:autoSpaceDE w:val="0"/>
        <w:autoSpaceDN w:val="0"/>
        <w:adjustRightInd w:val="0"/>
        <w:snapToGrid w:val="0"/>
        <w:spacing w:after="120"/>
        <w:ind w:left="425"/>
        <w:jc w:val="both"/>
        <w:rPr>
          <w:rFonts w:asciiTheme="minorHAnsi" w:hAnsiTheme="minorHAnsi" w:cstheme="minorHAnsi"/>
          <w:color w:val="000000"/>
          <w:sz w:val="22"/>
          <w:szCs w:val="22"/>
        </w:rPr>
      </w:pPr>
      <w:r w:rsidRPr="00385AE2">
        <w:rPr>
          <w:rFonts w:asciiTheme="minorHAnsi" w:hAnsiTheme="minorHAnsi" w:cstheme="minorHAnsi"/>
          <w:color w:val="000000"/>
          <w:sz w:val="22"/>
          <w:szCs w:val="22"/>
        </w:rPr>
        <w:t xml:space="preserve">Podmínky úspěšného ukončení studia jsou zveřejněny </w:t>
      </w:r>
      <w:r>
        <w:rPr>
          <w:rFonts w:asciiTheme="minorHAnsi" w:hAnsiTheme="minorHAnsi" w:cstheme="minorHAnsi"/>
          <w:color w:val="000000"/>
          <w:sz w:val="22"/>
          <w:szCs w:val="22"/>
        </w:rPr>
        <w:t xml:space="preserve">v </w:t>
      </w:r>
      <w:r w:rsidRPr="003D0C4A">
        <w:rPr>
          <w:rFonts w:asciiTheme="minorHAnsi" w:hAnsiTheme="minorHAnsi" w:cstheme="minorHAnsi"/>
          <w:i/>
          <w:iCs/>
          <w:color w:val="000000"/>
          <w:sz w:val="22"/>
          <w:szCs w:val="22"/>
        </w:rPr>
        <w:t>Pravidl</w:t>
      </w:r>
      <w:r>
        <w:rPr>
          <w:rFonts w:asciiTheme="minorHAnsi" w:hAnsiTheme="minorHAnsi" w:cstheme="minorHAnsi"/>
          <w:i/>
          <w:iCs/>
          <w:color w:val="000000"/>
          <w:sz w:val="22"/>
          <w:szCs w:val="22"/>
        </w:rPr>
        <w:t>ech</w:t>
      </w:r>
      <w:r w:rsidRPr="003D0C4A">
        <w:rPr>
          <w:rFonts w:asciiTheme="minorHAnsi" w:hAnsiTheme="minorHAnsi" w:cstheme="minorHAnsi"/>
          <w:i/>
          <w:iCs/>
          <w:color w:val="000000"/>
          <w:sz w:val="22"/>
          <w:szCs w:val="22"/>
        </w:rPr>
        <w:t xml:space="preserve"> průběhu studia ve studijních programech uskutečňovaných na FMK</w:t>
      </w:r>
      <w:r w:rsidR="006E1E2D">
        <w:rPr>
          <w:rStyle w:val="Znakapoznpodarou"/>
          <w:rFonts w:asciiTheme="minorHAnsi" w:hAnsiTheme="minorHAnsi" w:cstheme="minorHAnsi"/>
          <w:i/>
          <w:iCs/>
          <w:color w:val="000000"/>
          <w:sz w:val="22"/>
          <w:szCs w:val="22"/>
        </w:rPr>
        <w:footnoteReference w:id="53"/>
      </w:r>
      <w:r w:rsidRPr="00385AE2">
        <w:rPr>
          <w:rFonts w:asciiTheme="minorHAnsi" w:hAnsiTheme="minorHAnsi" w:cstheme="minorHAnsi"/>
          <w:color w:val="000000"/>
          <w:sz w:val="22"/>
          <w:szCs w:val="22"/>
        </w:rPr>
        <w:t xml:space="preserve"> </w:t>
      </w:r>
      <w:r>
        <w:rPr>
          <w:rFonts w:asciiTheme="minorHAnsi" w:hAnsiTheme="minorHAnsi" w:cstheme="minorHAnsi"/>
          <w:color w:val="000000"/>
          <w:sz w:val="22"/>
          <w:szCs w:val="22"/>
        </w:rPr>
        <w:t>a</w:t>
      </w:r>
      <w:r w:rsidRPr="00385AE2">
        <w:rPr>
          <w:rFonts w:asciiTheme="minorHAnsi" w:hAnsiTheme="minorHAnsi" w:cstheme="minorHAnsi"/>
          <w:color w:val="000000"/>
          <w:sz w:val="22"/>
          <w:szCs w:val="22"/>
        </w:rPr>
        <w:t xml:space="preserve"> v rozhodnutí děkana FMK</w:t>
      </w:r>
      <w:r w:rsidR="00725767">
        <w:rPr>
          <w:rFonts w:asciiTheme="minorHAnsi" w:hAnsiTheme="minorHAnsi" w:cstheme="minorHAnsi"/>
          <w:color w:val="000000"/>
          <w:sz w:val="22"/>
          <w:szCs w:val="22"/>
        </w:rPr>
        <w:t xml:space="preserve"> </w:t>
      </w:r>
      <w:r w:rsidRPr="00173C24">
        <w:rPr>
          <w:rFonts w:asciiTheme="minorHAnsi" w:hAnsiTheme="minorHAnsi" w:cstheme="minorHAnsi"/>
          <w:i/>
          <w:color w:val="000000"/>
          <w:sz w:val="22"/>
          <w:szCs w:val="22"/>
        </w:rPr>
        <w:t>Pravidla pro zadávání a zpracování bakalářských</w:t>
      </w:r>
      <w:r w:rsidR="00FF1F0C">
        <w:rPr>
          <w:rFonts w:asciiTheme="minorHAnsi" w:hAnsiTheme="minorHAnsi" w:cstheme="minorHAnsi"/>
          <w:i/>
          <w:color w:val="000000"/>
          <w:sz w:val="22"/>
          <w:szCs w:val="22"/>
        </w:rPr>
        <w:br/>
      </w:r>
      <w:r w:rsidRPr="00173C24">
        <w:rPr>
          <w:rFonts w:asciiTheme="minorHAnsi" w:hAnsiTheme="minorHAnsi" w:cstheme="minorHAnsi"/>
          <w:i/>
          <w:color w:val="000000"/>
          <w:sz w:val="22"/>
          <w:szCs w:val="22"/>
        </w:rPr>
        <w:t xml:space="preserve"> a diplomových prací, jejich uložení, zpřístupnění a kontrola původnosti na FMK</w:t>
      </w:r>
      <w:r w:rsidRPr="00173C24">
        <w:rPr>
          <w:rStyle w:val="Znakapoznpodarou"/>
          <w:rFonts w:asciiTheme="minorHAnsi" w:hAnsiTheme="minorHAnsi" w:cstheme="minorHAnsi"/>
          <w:i/>
          <w:color w:val="000000"/>
          <w:sz w:val="22"/>
          <w:szCs w:val="22"/>
        </w:rPr>
        <w:footnoteReference w:id="54"/>
      </w:r>
      <w:r w:rsidRPr="00173C24">
        <w:rPr>
          <w:rFonts w:asciiTheme="minorHAnsi" w:hAnsiTheme="minorHAnsi" w:cstheme="minorHAnsi"/>
          <w:color w:val="000000"/>
          <w:sz w:val="22"/>
          <w:szCs w:val="22"/>
        </w:rPr>
        <w:t>, dále ve studijních plánech zveřejněných ve veřejné části internetových stránek FMK</w:t>
      </w:r>
      <w:r w:rsidRPr="00173C24">
        <w:rPr>
          <w:rStyle w:val="Znakapoznpodarou"/>
          <w:rFonts w:asciiTheme="minorHAnsi" w:hAnsiTheme="minorHAnsi" w:cstheme="minorHAnsi"/>
          <w:color w:val="000000"/>
          <w:sz w:val="22"/>
          <w:szCs w:val="22"/>
        </w:rPr>
        <w:footnoteReference w:id="55"/>
      </w:r>
      <w:r w:rsidRPr="00173C24">
        <w:rPr>
          <w:rFonts w:asciiTheme="minorHAnsi" w:hAnsiTheme="minorHAnsi" w:cstheme="minorHAnsi"/>
          <w:color w:val="000000"/>
          <w:sz w:val="22"/>
          <w:szCs w:val="22"/>
        </w:rPr>
        <w:t xml:space="preserve"> a v každoročně aktualizovaných rozhodnutí děkana FMK </w:t>
      </w:r>
      <w:r w:rsidRPr="00173C24">
        <w:rPr>
          <w:rFonts w:asciiTheme="minorHAnsi" w:hAnsiTheme="minorHAnsi" w:cstheme="minorHAnsi"/>
          <w:i/>
          <w:color w:val="000000"/>
          <w:sz w:val="22"/>
          <w:szCs w:val="22"/>
        </w:rPr>
        <w:t xml:space="preserve">Ukončení studia studentů posledních ročníků bakalářských a navazujících magisterských studijních programů </w:t>
      </w:r>
      <w:r w:rsidRPr="00173C24">
        <w:rPr>
          <w:rFonts w:asciiTheme="minorHAnsi" w:hAnsiTheme="minorHAnsi" w:cstheme="minorHAnsi"/>
          <w:color w:val="000000"/>
          <w:sz w:val="22"/>
          <w:szCs w:val="22"/>
        </w:rPr>
        <w:t xml:space="preserve">a </w:t>
      </w:r>
      <w:r w:rsidRPr="00173C24">
        <w:rPr>
          <w:rFonts w:asciiTheme="minorHAnsi" w:hAnsiTheme="minorHAnsi" w:cstheme="minorHAnsi"/>
          <w:i/>
          <w:color w:val="000000"/>
          <w:sz w:val="22"/>
          <w:szCs w:val="22"/>
        </w:rPr>
        <w:t>Státní závěrečné zkoušky na FMK</w:t>
      </w:r>
      <w:r w:rsidRPr="00173C24">
        <w:rPr>
          <w:rStyle w:val="Znakapoznpodarou"/>
          <w:rFonts w:asciiTheme="minorHAnsi" w:hAnsiTheme="minorHAnsi" w:cstheme="minorHAnsi"/>
          <w:i/>
          <w:color w:val="000000"/>
          <w:sz w:val="22"/>
          <w:szCs w:val="22"/>
        </w:rPr>
        <w:footnoteReference w:id="56"/>
      </w:r>
      <w:r w:rsidRPr="00173C24">
        <w:rPr>
          <w:rFonts w:asciiTheme="minorHAnsi" w:hAnsiTheme="minorHAnsi" w:cstheme="minorHAnsi"/>
          <w:color w:val="000000"/>
          <w:sz w:val="22"/>
          <w:szCs w:val="22"/>
        </w:rPr>
        <w:t>.</w:t>
      </w:r>
    </w:p>
    <w:p w14:paraId="2CE4A7C9" w14:textId="77777777" w:rsidR="007B1113" w:rsidRPr="000B4A2C" w:rsidRDefault="007B1113" w:rsidP="007B1113">
      <w:pPr>
        <w:widowControl w:val="0"/>
        <w:autoSpaceDE w:val="0"/>
        <w:autoSpaceDN w:val="0"/>
        <w:adjustRightInd w:val="0"/>
        <w:snapToGrid w:val="0"/>
        <w:spacing w:after="120"/>
        <w:ind w:left="425"/>
        <w:jc w:val="both"/>
        <w:rPr>
          <w:rFonts w:asciiTheme="minorHAnsi" w:hAnsiTheme="minorHAnsi" w:cstheme="minorHAnsi"/>
          <w:sz w:val="22"/>
          <w:szCs w:val="22"/>
        </w:rPr>
      </w:pPr>
      <w:r w:rsidRPr="000B4A2C">
        <w:rPr>
          <w:rFonts w:asciiTheme="minorHAnsi" w:hAnsiTheme="minorHAnsi" w:cstheme="minorHAnsi"/>
          <w:color w:val="000000"/>
          <w:sz w:val="22"/>
          <w:szCs w:val="22"/>
        </w:rPr>
        <w:t>U všech předmětů NMSP Design jsou vypracovány karty předmětů, které definují rozsah studijního předmětu, stručnou anotaci a studijní literaturu a pomůcky, vedle toho bude po úspěšné akreditaci předmět evidován do celouniverzitního systému IS/STAG, kde jsou uvedeny kredity, rozsah, cíl předmětu, požadavky na studenta, obsah, literatura, časová náročnost, předpoklady, způsobilosti, vyučovací a hodnoticí metody. Na základě toho je pedagog schopen funkčně aplikovat vyučovací metody podle charakteru jednotlivých předmětů a jejich zaměření a využívat různorodé typy hodnocení. Tyto informace jsou přístupné pro studenty. Poměr přímé výuky a samostudia v rámci studijní zátěže odpovídá akademicky zaměřenému studijnímu programu, jeho profilu a formě studia. Studijní zátěž je efektivně rozložena v rámci struktury celého studijního plánu, student prezenční formy studia musí za semestr získat optimálně 30 kreditů, v daném ročníku nejméně 50 kreditů. Studium se řádně ukončuje splněním povinností stanovených studijním programem a uvedených v rozhodnutí děkana FMK</w:t>
      </w:r>
      <w:r w:rsidRPr="000B4A2C">
        <w:rPr>
          <w:rStyle w:val="Znakapoznpodarou"/>
          <w:rFonts w:asciiTheme="minorHAnsi" w:hAnsiTheme="minorHAnsi" w:cstheme="minorHAnsi"/>
          <w:color w:val="000000"/>
          <w:sz w:val="22"/>
          <w:szCs w:val="22"/>
        </w:rPr>
        <w:footnoteReference w:id="57"/>
      </w:r>
      <w:r w:rsidRPr="000B4A2C">
        <w:rPr>
          <w:rFonts w:asciiTheme="minorHAnsi" w:hAnsiTheme="minorHAnsi" w:cstheme="minorHAnsi"/>
          <w:color w:val="000000"/>
          <w:sz w:val="22"/>
          <w:szCs w:val="22"/>
        </w:rPr>
        <w:t>.  Na konci akademického roku probíhá kontrola splnění studijních povinností. Student musí během magisterského stupně studia získat alespoň 120 kreditů, aby byl připuštěn ke státní závěrečné zkoušce. Na konci zkouškového období podává přihlášku ke státní závěrečné zkoušce. Termín je každoročně aktualizován.</w:t>
      </w:r>
    </w:p>
    <w:p w14:paraId="4B0C99EB" w14:textId="635ABCBE" w:rsidR="003B4EC2" w:rsidRDefault="007B1113" w:rsidP="00B07F1F">
      <w:pPr>
        <w:widowControl w:val="0"/>
        <w:autoSpaceDE w:val="0"/>
        <w:autoSpaceDN w:val="0"/>
        <w:adjustRightInd w:val="0"/>
        <w:snapToGrid w:val="0"/>
        <w:spacing w:after="120"/>
        <w:ind w:left="425"/>
        <w:jc w:val="both"/>
        <w:rPr>
          <w:rFonts w:asciiTheme="minorHAnsi" w:hAnsiTheme="minorHAnsi" w:cs="Calibri"/>
          <w:sz w:val="22"/>
          <w:szCs w:val="22"/>
        </w:rPr>
      </w:pPr>
      <w:r w:rsidRPr="000B4A2C">
        <w:rPr>
          <w:rFonts w:asciiTheme="minorHAnsi" w:hAnsiTheme="minorHAnsi" w:cstheme="minorHAnsi"/>
          <w:sz w:val="22"/>
          <w:szCs w:val="22"/>
        </w:rPr>
        <w:t xml:space="preserve">V NMSP Design je důraz kladen na praktické osvojení znalostí, které je spojeno s obsahovým zaměřením předmětů Současný světový design, Současný český design. Nicméně zásadními předměty určujícími profil absolventa je předmět Ateliér, Klauzurní práce a Teorie a technologie oboru, tak, jak je charakteristické pro všechny umělecké vysoké školy. V předmětech Ateliér a Klauzurní práce je důraz kladen na aktivní a tvůrčí přístup studenta při řešení tvůrčích zadání, kde musí uplatňovat vlastní kreativní myšlení a aplikovat jej do </w:t>
      </w:r>
      <w:r w:rsidR="003B4EC2" w:rsidRPr="00EA23FA">
        <w:rPr>
          <w:rFonts w:asciiTheme="minorHAnsi" w:hAnsiTheme="minorHAnsi" w:cs="Calibri"/>
          <w:sz w:val="22"/>
          <w:szCs w:val="22"/>
        </w:rPr>
        <w:lastRenderedPageBreak/>
        <w:t>praxe. Hodnocení je komisionální.</w:t>
      </w:r>
    </w:p>
    <w:p w14:paraId="3D79A623" w14:textId="77777777" w:rsidR="003B4EC2" w:rsidRPr="00D5748D" w:rsidRDefault="003B4EC2" w:rsidP="003B4EC2">
      <w:pPr>
        <w:spacing w:before="120" w:after="120"/>
        <w:ind w:left="426"/>
        <w:jc w:val="both"/>
        <w:rPr>
          <w:rFonts w:asciiTheme="minorHAnsi" w:hAnsiTheme="minorHAnsi" w:cstheme="minorHAnsi"/>
          <w:sz w:val="22"/>
          <w:szCs w:val="22"/>
        </w:rPr>
      </w:pPr>
      <w:r w:rsidRPr="004056C1">
        <w:rPr>
          <w:rFonts w:asciiTheme="minorHAnsi" w:hAnsiTheme="minorHAnsi" w:cstheme="minorHAnsi"/>
          <w:sz w:val="22"/>
          <w:szCs w:val="22"/>
        </w:rPr>
        <w:t xml:space="preserve">Konzultace </w:t>
      </w:r>
      <w:r>
        <w:rPr>
          <w:rFonts w:asciiTheme="minorHAnsi" w:hAnsiTheme="minorHAnsi" w:cstheme="minorHAnsi"/>
          <w:sz w:val="22"/>
          <w:szCs w:val="22"/>
        </w:rPr>
        <w:t xml:space="preserve">interních i </w:t>
      </w:r>
      <w:r w:rsidRPr="004056C1">
        <w:rPr>
          <w:rFonts w:asciiTheme="minorHAnsi" w:hAnsiTheme="minorHAnsi" w:cstheme="minorHAnsi"/>
          <w:sz w:val="22"/>
          <w:szCs w:val="22"/>
        </w:rPr>
        <w:t xml:space="preserve">externích pedagogů se studenty </w:t>
      </w:r>
      <w:r>
        <w:rPr>
          <w:rFonts w:asciiTheme="minorHAnsi" w:hAnsiTheme="minorHAnsi" w:cstheme="minorHAnsi"/>
          <w:sz w:val="22"/>
          <w:szCs w:val="22"/>
        </w:rPr>
        <w:t>probíhají následujícím způsobem:</w:t>
      </w:r>
      <w:r w:rsidRPr="004056C1">
        <w:rPr>
          <w:rFonts w:asciiTheme="minorHAnsi" w:hAnsiTheme="minorHAnsi" w:cstheme="minorHAnsi"/>
          <w:sz w:val="22"/>
          <w:szCs w:val="22"/>
        </w:rPr>
        <w:t xml:space="preserve"> Studenti mají </w:t>
      </w:r>
      <w:r>
        <w:rPr>
          <w:rFonts w:asciiTheme="minorHAnsi" w:hAnsiTheme="minorHAnsi" w:cstheme="minorHAnsi"/>
          <w:sz w:val="22"/>
          <w:szCs w:val="22"/>
        </w:rPr>
        <w:br/>
      </w:r>
      <w:r w:rsidRPr="004056C1">
        <w:rPr>
          <w:rFonts w:asciiTheme="minorHAnsi" w:hAnsiTheme="minorHAnsi" w:cstheme="minorHAnsi"/>
          <w:sz w:val="22"/>
          <w:szCs w:val="22"/>
        </w:rPr>
        <w:t xml:space="preserve">k dispozici studijní materiály, které jim jsou rozesílány na školní e-maily a zároveň je mají k dispozici na sdíleném disku Onedrive (produkt Microsoft Office). V rámci </w:t>
      </w:r>
      <w:r w:rsidRPr="00130B14">
        <w:rPr>
          <w:rFonts w:asciiTheme="minorHAnsi" w:hAnsiTheme="minorHAnsi" w:cstheme="minorHAnsi"/>
          <w:sz w:val="22"/>
          <w:szCs w:val="22"/>
        </w:rPr>
        <w:t xml:space="preserve">všech </w:t>
      </w:r>
      <w:r w:rsidRPr="004056C1">
        <w:rPr>
          <w:rFonts w:asciiTheme="minorHAnsi" w:hAnsiTheme="minorHAnsi" w:cstheme="minorHAnsi"/>
          <w:sz w:val="22"/>
          <w:szCs w:val="22"/>
        </w:rPr>
        <w:t>předmět</w:t>
      </w:r>
      <w:r w:rsidRPr="00130B14">
        <w:rPr>
          <w:rFonts w:asciiTheme="minorHAnsi" w:hAnsiTheme="minorHAnsi" w:cstheme="minorHAnsi"/>
          <w:sz w:val="22"/>
          <w:szCs w:val="22"/>
        </w:rPr>
        <w:t>ů</w:t>
      </w:r>
      <w:r w:rsidRPr="004056C1">
        <w:rPr>
          <w:rFonts w:asciiTheme="minorHAnsi" w:hAnsiTheme="minorHAnsi" w:cstheme="minorHAnsi"/>
          <w:sz w:val="22"/>
          <w:szCs w:val="22"/>
        </w:rPr>
        <w:t xml:space="preserve"> je průběžně konzultována problematika příslušného modulu v rámci kontaktních hodin, konzultačních hodin</w:t>
      </w:r>
      <w:r w:rsidRPr="00130B14">
        <w:rPr>
          <w:rFonts w:asciiTheme="minorHAnsi" w:hAnsiTheme="minorHAnsi" w:cstheme="minorHAnsi"/>
          <w:sz w:val="22"/>
          <w:szCs w:val="22"/>
        </w:rPr>
        <w:t xml:space="preserve"> </w:t>
      </w:r>
      <w:r w:rsidRPr="004948CC">
        <w:rPr>
          <w:rFonts w:asciiTheme="minorHAnsi" w:hAnsiTheme="minorHAnsi" w:cstheme="minorHAnsi"/>
          <w:sz w:val="22"/>
          <w:szCs w:val="22"/>
        </w:rPr>
        <w:t xml:space="preserve">(u </w:t>
      </w:r>
      <w:r w:rsidRPr="00E20E56">
        <w:rPr>
          <w:rFonts w:asciiTheme="minorHAnsi" w:hAnsiTheme="minorHAnsi" w:cstheme="minorHAnsi"/>
          <w:sz w:val="22"/>
          <w:szCs w:val="22"/>
        </w:rPr>
        <w:t>pracovníků zaměstnaných na DPP lze i pomocí prostředků komunikace na dálku)</w:t>
      </w:r>
      <w:r w:rsidRPr="004056C1">
        <w:rPr>
          <w:rFonts w:asciiTheme="minorHAnsi" w:hAnsiTheme="minorHAnsi" w:cstheme="minorHAnsi"/>
          <w:sz w:val="22"/>
          <w:szCs w:val="22"/>
        </w:rPr>
        <w:t>, prostřednictvím e-mailu, MS Teams, telefonicky. V souladu s vnitřním předpisem FMK je týdenní rozsah individuálních konzultací poskytovaných jednotlivými vyučujícími min. 2 hodiny.</w:t>
      </w:r>
    </w:p>
    <w:p w14:paraId="51572E6D" w14:textId="0BC28630" w:rsidR="000809EA" w:rsidRPr="00B07F1F" w:rsidRDefault="003B4EC2" w:rsidP="00423A46">
      <w:pPr>
        <w:widowControl w:val="0"/>
        <w:autoSpaceDE w:val="0"/>
        <w:autoSpaceDN w:val="0"/>
        <w:adjustRightInd w:val="0"/>
        <w:snapToGrid w:val="0"/>
        <w:spacing w:after="120"/>
        <w:ind w:left="425"/>
        <w:jc w:val="both"/>
        <w:rPr>
          <w:rFonts w:asciiTheme="minorHAnsi" w:hAnsiTheme="minorHAnsi" w:cs="Calibri"/>
          <w:color w:val="000000"/>
          <w:sz w:val="22"/>
          <w:szCs w:val="22"/>
        </w:rPr>
      </w:pPr>
      <w:r w:rsidRPr="00EA23FA">
        <w:rPr>
          <w:rFonts w:asciiTheme="minorHAnsi" w:hAnsiTheme="minorHAnsi"/>
          <w:sz w:val="22"/>
          <w:szCs w:val="22"/>
        </w:rPr>
        <w:t>Studenti jsou podporování v zájmu o spolupráci s praxí ať již při řešení zakázek na půdě FMK, či možnosti</w:t>
      </w:r>
      <w:r w:rsidR="00423A46">
        <w:rPr>
          <w:rFonts w:asciiTheme="minorHAnsi" w:hAnsiTheme="minorHAnsi"/>
          <w:sz w:val="22"/>
          <w:szCs w:val="22"/>
        </w:rPr>
        <w:t xml:space="preserve"> </w:t>
      </w:r>
      <w:r w:rsidRPr="00EA23FA">
        <w:rPr>
          <w:rFonts w:asciiTheme="minorHAnsi" w:hAnsiTheme="minorHAnsi"/>
          <w:sz w:val="22"/>
          <w:szCs w:val="22"/>
        </w:rPr>
        <w:t>působit na profesionálních pracovištích.</w:t>
      </w:r>
      <w:r w:rsidRPr="00EA23FA">
        <w:rPr>
          <w:rFonts w:asciiTheme="minorHAnsi" w:hAnsiTheme="minorHAnsi" w:cs="Calibri"/>
          <w:color w:val="000000"/>
          <w:sz w:val="22"/>
          <w:szCs w:val="22"/>
        </w:rPr>
        <w:t xml:space="preserve"> </w:t>
      </w:r>
    </w:p>
    <w:p w14:paraId="01F625E6" w14:textId="77777777" w:rsidR="007B1113" w:rsidRPr="000B4A2C" w:rsidRDefault="007B1113" w:rsidP="007B1113">
      <w:pPr>
        <w:widowControl w:val="0"/>
        <w:autoSpaceDE w:val="0"/>
        <w:autoSpaceDN w:val="0"/>
        <w:adjustRightInd w:val="0"/>
        <w:snapToGrid w:val="0"/>
        <w:ind w:firstLine="426"/>
        <w:jc w:val="both"/>
        <w:rPr>
          <w:rFonts w:asciiTheme="minorHAnsi" w:hAnsiTheme="minorHAnsi" w:cstheme="minorHAnsi"/>
          <w:color w:val="000000"/>
          <w:sz w:val="22"/>
          <w:szCs w:val="22"/>
        </w:rPr>
      </w:pPr>
    </w:p>
    <w:p w14:paraId="5B18AB17" w14:textId="77777777" w:rsidR="007B1113" w:rsidRPr="000E1F2A" w:rsidRDefault="007B1113" w:rsidP="007B1113">
      <w:pPr>
        <w:pStyle w:val="Nadpis3"/>
      </w:pPr>
      <w:r w:rsidRPr="000E1F2A">
        <w:t>Tvůrčí činnost vztahující se ke studijnímu programu (dle požadavků kladených standardy pro jednotlivé typy a profily studijních programů)</w:t>
      </w:r>
    </w:p>
    <w:p w14:paraId="5C687696" w14:textId="77777777" w:rsidR="007B1113" w:rsidRPr="000809EA" w:rsidRDefault="007B1113" w:rsidP="007B1113">
      <w:pPr>
        <w:spacing w:before="120" w:after="120"/>
        <w:jc w:val="center"/>
        <w:rPr>
          <w:rFonts w:ascii="Calibri" w:hAnsi="Calibri" w:cs="Calibri"/>
          <w:sz w:val="22"/>
          <w:szCs w:val="22"/>
        </w:rPr>
      </w:pPr>
      <w:r w:rsidRPr="000809EA">
        <w:rPr>
          <w:rFonts w:ascii="Calibri" w:hAnsi="Calibri" w:cs="Calibri"/>
          <w:sz w:val="22"/>
          <w:szCs w:val="22"/>
        </w:rPr>
        <w:t>Standardy 3.5-3.7</w:t>
      </w:r>
    </w:p>
    <w:p w14:paraId="2F55402F" w14:textId="77777777" w:rsidR="00CA3DA7" w:rsidRPr="00CA3DA7" w:rsidRDefault="00CA3DA7" w:rsidP="00CA3DA7">
      <w:pPr>
        <w:shd w:val="clear" w:color="auto" w:fill="FFFFFF"/>
        <w:ind w:left="425"/>
        <w:jc w:val="both"/>
        <w:rPr>
          <w:rFonts w:ascii="Calibri" w:hAnsi="Calibri" w:cs="Calibri"/>
          <w:sz w:val="22"/>
          <w:szCs w:val="22"/>
        </w:rPr>
      </w:pPr>
      <w:r w:rsidRPr="00CA3DA7">
        <w:rPr>
          <w:rFonts w:ascii="Calibri" w:hAnsi="Calibri" w:cs="Calibri"/>
          <w:sz w:val="22"/>
          <w:szCs w:val="22"/>
        </w:rPr>
        <w:t xml:space="preserve">FMK uskutečňuje tvůrčí činnost, která odpovídá oblasti vzdělávání, v rámci, které má být studijní program příslušného typu uskutečňován. Tvůrčí činnost je na FMK systematicky a dlouhodobě rozvíjena. Zapojení akademických pracovníků je zřejmé z Centrální evidence projektů a z Výročních zpráv o činnosti FMK  </w:t>
      </w:r>
    </w:p>
    <w:p w14:paraId="748C1FF7" w14:textId="609D2D47" w:rsidR="00CA3DA7" w:rsidRPr="00CA3DA7" w:rsidRDefault="00CA3DA7" w:rsidP="00CA3DA7">
      <w:pPr>
        <w:shd w:val="clear" w:color="auto" w:fill="FFFFFF"/>
        <w:ind w:left="425"/>
        <w:jc w:val="both"/>
        <w:rPr>
          <w:rFonts w:ascii="Calibri" w:hAnsi="Calibri" w:cs="Calibri"/>
          <w:sz w:val="22"/>
          <w:szCs w:val="22"/>
        </w:rPr>
      </w:pPr>
      <w:r w:rsidRPr="00CA3DA7">
        <w:rPr>
          <w:rFonts w:ascii="Calibri" w:hAnsi="Calibri" w:cs="Calibri"/>
          <w:sz w:val="22"/>
          <w:szCs w:val="22"/>
        </w:rPr>
        <w:t xml:space="preserve">a Výročních zpráv o činnosti </w:t>
      </w:r>
      <w:r w:rsidR="00C41BEE" w:rsidRPr="00CA3DA7">
        <w:rPr>
          <w:rFonts w:ascii="Calibri" w:hAnsi="Calibri" w:cs="Calibri"/>
          <w:sz w:val="22"/>
          <w:szCs w:val="22"/>
        </w:rPr>
        <w:t>UTB.</w:t>
      </w:r>
      <w:r w:rsidRPr="00CA3DA7">
        <w:rPr>
          <w:rFonts w:ascii="Calibri" w:hAnsi="Calibri" w:cs="Calibri"/>
          <w:sz w:val="22"/>
          <w:szCs w:val="22"/>
        </w:rPr>
        <w:t xml:space="preserve">  </w:t>
      </w:r>
    </w:p>
    <w:p w14:paraId="57BBF558" w14:textId="7533038A" w:rsidR="00C147A4" w:rsidRPr="00CA3DA7" w:rsidRDefault="00CA3DA7" w:rsidP="00CA3DA7">
      <w:pPr>
        <w:shd w:val="clear" w:color="auto" w:fill="FFFFFF"/>
        <w:ind w:left="425"/>
        <w:jc w:val="both"/>
        <w:rPr>
          <w:rFonts w:ascii="Calibri" w:hAnsi="Calibri" w:cs="Calibri"/>
          <w:sz w:val="22"/>
          <w:szCs w:val="22"/>
        </w:rPr>
      </w:pPr>
      <w:r w:rsidRPr="00CA3DA7">
        <w:rPr>
          <w:rFonts w:ascii="Calibri" w:hAnsi="Calibri" w:cs="Calibri"/>
          <w:sz w:val="22"/>
          <w:szCs w:val="22"/>
        </w:rPr>
        <w:t>Výstupy tvůrčí činnosti pedagogů i studentů jsou prezentovány prostřednictvím výstav, přehlídek, festivalů a soutěží.  V tvůrčích (uměleckých) činnostech má FMK stabilní postavení mezi uměleckými fakultami neuměleckých vysokých škol a dlouhodobě se pohybuje ve středu hodnocení VŠ (dle počtu RUV bodů) v ČR.  Z významných počinů za posledních pět let lze zmínit výstavu prof. MgA. Petra Stanického, M.</w:t>
      </w:r>
      <w:r w:rsidR="005C028E">
        <w:rPr>
          <w:rFonts w:ascii="Calibri" w:hAnsi="Calibri" w:cs="Calibri"/>
          <w:sz w:val="22"/>
          <w:szCs w:val="22"/>
        </w:rPr>
        <w:t xml:space="preserve"> </w:t>
      </w:r>
      <w:r w:rsidRPr="00CA3DA7">
        <w:rPr>
          <w:rFonts w:ascii="Calibri" w:hAnsi="Calibri" w:cs="Calibri"/>
          <w:sz w:val="22"/>
          <w:szCs w:val="22"/>
        </w:rPr>
        <w:t>F.</w:t>
      </w:r>
      <w:r w:rsidR="005C028E">
        <w:rPr>
          <w:rFonts w:ascii="Calibri" w:hAnsi="Calibri" w:cs="Calibri"/>
          <w:sz w:val="22"/>
          <w:szCs w:val="22"/>
        </w:rPr>
        <w:t xml:space="preserve"> </w:t>
      </w:r>
      <w:r w:rsidRPr="00CA3DA7">
        <w:rPr>
          <w:rFonts w:ascii="Calibri" w:hAnsi="Calibri" w:cs="Calibri"/>
          <w:sz w:val="22"/>
          <w:szCs w:val="22"/>
        </w:rPr>
        <w:t xml:space="preserve">A., který představil svou tvorbu v National Glass Centre (VB, Sunderland), na London Bienále či Glass Week </w:t>
      </w:r>
      <w:r w:rsidR="00FF1F0C">
        <w:rPr>
          <w:rFonts w:ascii="Calibri" w:hAnsi="Calibri" w:cs="Calibri"/>
          <w:sz w:val="22"/>
          <w:szCs w:val="22"/>
        </w:rPr>
        <w:br/>
      </w:r>
      <w:r w:rsidRPr="00CA3DA7">
        <w:rPr>
          <w:rFonts w:ascii="Calibri" w:hAnsi="Calibri" w:cs="Calibri"/>
          <w:sz w:val="22"/>
          <w:szCs w:val="22"/>
        </w:rPr>
        <w:t xml:space="preserve">v Benátkách. Doc. MgA. Martin Surman, ArtD. prezentoval svou tvorbu a tvorbu ateliéru Průmyslový design na Expo 2021/22 v Dubaji či v Miláně. </w:t>
      </w:r>
      <w:r w:rsidR="00E30AED" w:rsidRPr="004108E9">
        <w:rPr>
          <w:rFonts w:asciiTheme="minorHAnsi" w:hAnsiTheme="minorHAnsi"/>
          <w:sz w:val="22"/>
          <w:szCs w:val="22"/>
        </w:rPr>
        <w:t xml:space="preserve">Doc. </w:t>
      </w:r>
      <w:r w:rsidR="0081465A">
        <w:rPr>
          <w:rFonts w:asciiTheme="minorHAnsi" w:hAnsiTheme="minorHAnsi"/>
          <w:sz w:val="22"/>
          <w:szCs w:val="22"/>
        </w:rPr>
        <w:t>M. A.</w:t>
      </w:r>
      <w:r w:rsidR="00E30AED">
        <w:rPr>
          <w:rFonts w:asciiTheme="minorHAnsi" w:hAnsiTheme="minorHAnsi"/>
          <w:sz w:val="22"/>
          <w:szCs w:val="22"/>
        </w:rPr>
        <w:t xml:space="preserve"> </w:t>
      </w:r>
      <w:r w:rsidR="00E30AED" w:rsidRPr="004108E9">
        <w:rPr>
          <w:rFonts w:asciiTheme="minorHAnsi" w:hAnsiTheme="minorHAnsi"/>
          <w:sz w:val="22"/>
          <w:szCs w:val="22"/>
        </w:rPr>
        <w:t xml:space="preserve">Vladimír Kovařík </w:t>
      </w:r>
      <w:r w:rsidR="00317069">
        <w:rPr>
          <w:rFonts w:asciiTheme="minorHAnsi" w:hAnsiTheme="minorHAnsi"/>
          <w:sz w:val="22"/>
          <w:szCs w:val="22"/>
        </w:rPr>
        <w:t xml:space="preserve">se </w:t>
      </w:r>
      <w:r w:rsidR="00CD14DC" w:rsidRPr="004108E9">
        <w:rPr>
          <w:rFonts w:asciiTheme="minorHAnsi" w:hAnsiTheme="minorHAnsi"/>
          <w:sz w:val="22"/>
          <w:szCs w:val="22"/>
        </w:rPr>
        <w:t>účastnil skupinové výstavy Oc</w:t>
      </w:r>
      <w:r w:rsidR="00CD14DC">
        <w:rPr>
          <w:rFonts w:asciiTheme="minorHAnsi" w:hAnsiTheme="minorHAnsi"/>
          <w:sz w:val="22"/>
          <w:szCs w:val="22"/>
        </w:rPr>
        <w:t>c</w:t>
      </w:r>
      <w:r w:rsidR="00CD14DC" w:rsidRPr="004108E9">
        <w:rPr>
          <w:rFonts w:asciiTheme="minorHAnsi" w:hAnsiTheme="minorHAnsi"/>
          <w:sz w:val="22"/>
          <w:szCs w:val="22"/>
        </w:rPr>
        <w:t xml:space="preserve">asional </w:t>
      </w:r>
      <w:r w:rsidR="00CD14DC">
        <w:rPr>
          <w:rFonts w:asciiTheme="minorHAnsi" w:hAnsiTheme="minorHAnsi"/>
          <w:sz w:val="22"/>
          <w:szCs w:val="22"/>
        </w:rPr>
        <w:t>O</w:t>
      </w:r>
      <w:r w:rsidR="00CD14DC" w:rsidRPr="004108E9">
        <w:rPr>
          <w:rFonts w:asciiTheme="minorHAnsi" w:hAnsiTheme="minorHAnsi"/>
          <w:sz w:val="22"/>
          <w:szCs w:val="22"/>
        </w:rPr>
        <w:t>ratorio Art</w:t>
      </w:r>
      <w:r w:rsidR="00CD14DC">
        <w:rPr>
          <w:rFonts w:asciiTheme="minorHAnsi" w:hAnsiTheme="minorHAnsi"/>
          <w:sz w:val="22"/>
          <w:szCs w:val="22"/>
        </w:rPr>
        <w:t>c</w:t>
      </w:r>
      <w:r w:rsidR="00CD14DC" w:rsidRPr="004108E9">
        <w:rPr>
          <w:rFonts w:asciiTheme="minorHAnsi" w:hAnsiTheme="minorHAnsi"/>
          <w:sz w:val="22"/>
          <w:szCs w:val="22"/>
        </w:rPr>
        <w:t>olony Cered (HU) on-line, či skupinového symposia Było, jest i będzie. Piękne czasy ASP Wroclaw (PL</w:t>
      </w:r>
      <w:r w:rsidR="000B6B83" w:rsidRPr="004108E9">
        <w:rPr>
          <w:rFonts w:asciiTheme="minorHAnsi" w:hAnsiTheme="minorHAnsi"/>
          <w:sz w:val="22"/>
          <w:szCs w:val="22"/>
        </w:rPr>
        <w:t>)</w:t>
      </w:r>
      <w:r w:rsidR="000B6B83">
        <w:rPr>
          <w:rFonts w:asciiTheme="minorHAnsi" w:hAnsiTheme="minorHAnsi"/>
          <w:sz w:val="22"/>
          <w:szCs w:val="22"/>
        </w:rPr>
        <w:t>, či</w:t>
      </w:r>
      <w:r w:rsidR="00E30AED" w:rsidRPr="004108E9">
        <w:rPr>
          <w:rFonts w:asciiTheme="minorHAnsi" w:hAnsiTheme="minorHAnsi"/>
          <w:sz w:val="22"/>
          <w:szCs w:val="22"/>
        </w:rPr>
        <w:t xml:space="preserve"> Mezinárodního výtvarného sympozia v Drážďanech.</w:t>
      </w:r>
      <w:r w:rsidR="00B80362">
        <w:rPr>
          <w:rFonts w:asciiTheme="minorHAnsi" w:hAnsiTheme="minorHAnsi"/>
          <w:sz w:val="22"/>
          <w:szCs w:val="22"/>
        </w:rPr>
        <w:t xml:space="preserve"> Jana Buch získala </w:t>
      </w:r>
      <w:r w:rsidR="000B6B83">
        <w:rPr>
          <w:rFonts w:asciiTheme="minorHAnsi" w:hAnsiTheme="minorHAnsi"/>
        </w:rPr>
        <w:t>ocenění</w:t>
      </w:r>
      <w:r w:rsidR="000B6B83" w:rsidRPr="00B80362">
        <w:rPr>
          <w:rFonts w:asciiTheme="minorHAnsi" w:hAnsiTheme="minorHAnsi"/>
          <w:sz w:val="22"/>
          <w:szCs w:val="22"/>
        </w:rPr>
        <w:t xml:space="preserve"> </w:t>
      </w:r>
      <w:r w:rsidR="000B6B83">
        <w:rPr>
          <w:rFonts w:asciiTheme="minorHAnsi" w:hAnsiTheme="minorHAnsi"/>
          <w:sz w:val="22"/>
          <w:szCs w:val="22"/>
        </w:rPr>
        <w:t>Red</w:t>
      </w:r>
      <w:r w:rsidR="00B80362" w:rsidRPr="00B80362">
        <w:rPr>
          <w:rFonts w:asciiTheme="minorHAnsi" w:hAnsiTheme="minorHAnsi"/>
          <w:sz w:val="22"/>
          <w:szCs w:val="22"/>
        </w:rPr>
        <w:t xml:space="preserve"> Dot </w:t>
      </w:r>
      <w:r w:rsidR="00091FD8">
        <w:rPr>
          <w:rFonts w:asciiTheme="minorHAnsi" w:hAnsiTheme="minorHAnsi"/>
          <w:sz w:val="22"/>
          <w:szCs w:val="22"/>
        </w:rPr>
        <w:t xml:space="preserve">za </w:t>
      </w:r>
      <w:r w:rsidR="001B7A7D">
        <w:rPr>
          <w:rFonts w:asciiTheme="minorHAnsi" w:hAnsiTheme="minorHAnsi"/>
          <w:sz w:val="22"/>
          <w:szCs w:val="22"/>
        </w:rPr>
        <w:t>h</w:t>
      </w:r>
      <w:r w:rsidR="00B80362" w:rsidRPr="00B80362">
        <w:rPr>
          <w:rFonts w:asciiTheme="minorHAnsi" w:hAnsiTheme="minorHAnsi"/>
          <w:sz w:val="22"/>
          <w:szCs w:val="22"/>
        </w:rPr>
        <w:t xml:space="preserve">asičské </w:t>
      </w:r>
      <w:r w:rsidR="001B7A7D">
        <w:rPr>
          <w:rFonts w:asciiTheme="minorHAnsi" w:hAnsiTheme="minorHAnsi"/>
          <w:sz w:val="22"/>
          <w:szCs w:val="22"/>
        </w:rPr>
        <w:t>r</w:t>
      </w:r>
      <w:r w:rsidR="00B80362" w:rsidRPr="00B80362">
        <w:rPr>
          <w:rFonts w:asciiTheme="minorHAnsi" w:hAnsiTheme="minorHAnsi"/>
          <w:sz w:val="22"/>
          <w:szCs w:val="22"/>
        </w:rPr>
        <w:t>ukavice Sens Pro</w:t>
      </w:r>
      <w:r w:rsidR="00B80362">
        <w:rPr>
          <w:rFonts w:asciiTheme="minorHAnsi" w:hAnsiTheme="minorHAnsi"/>
          <w:sz w:val="22"/>
          <w:szCs w:val="22"/>
        </w:rPr>
        <w:t>.</w:t>
      </w:r>
    </w:p>
    <w:p w14:paraId="1658CA3A" w14:textId="057DBE2D" w:rsidR="007B1113" w:rsidRDefault="00CA3DA7" w:rsidP="00CA3DA7">
      <w:pPr>
        <w:shd w:val="clear" w:color="auto" w:fill="FFFFFF"/>
        <w:ind w:left="425"/>
        <w:jc w:val="both"/>
        <w:rPr>
          <w:rFonts w:ascii="Calibri" w:hAnsi="Calibri" w:cs="Calibri"/>
          <w:sz w:val="22"/>
          <w:szCs w:val="22"/>
        </w:rPr>
      </w:pPr>
      <w:r w:rsidRPr="00CA3DA7">
        <w:rPr>
          <w:rFonts w:ascii="Calibri" w:hAnsi="Calibri" w:cs="Calibri"/>
          <w:sz w:val="22"/>
          <w:szCs w:val="22"/>
        </w:rPr>
        <w:t>Studenti se zapojují do tvůrčí činnosti FMK zejména v rámci ateliérové výuky, kdy v průběhu semestru vytváří výstupy – koncepty, ale i tvůrčí díla – která jsou zpracována pod vedením odborných supervizorů – pedagogů jednotlivých ateliérů. Pokud se jedná o kvalitní výstupy, které jsou následně realizovány v praxi či vystaveny, příp. získají ocenění na výstavách, v odborných soutěžích či na festivalech, jsou zaregistrovány v systému RUV, stejně jako tvůrčí výstupy pedagogů. Studenti se pravidelně účastní akcí, jako je Designblok, Milano Design Week, Zlin Design Week a dalších přehlídek a soutěží, které zprostředkovávají možnost prezentace excelentních tvůrčích výstupů. Z hlediska naplňování třetí role univerzity jsou významné Projekty neziskového sektoru. V roce 2022 studenti FMK zorganizovali prodej vlastních děl a výtěžek zaslali na podporu Ukrajině. Za poslední rok získali studenti FMK čtyři ocenění na Mezinárodním veletrhu MOBITEX, tři ocenění na POPAI STUDENT AWARD a ceny v soutěžích jako Graduation Projects, Design.</w:t>
      </w:r>
      <w:r w:rsidR="0081465A">
        <w:rPr>
          <w:rFonts w:ascii="Calibri" w:hAnsi="Calibri" w:cs="Calibri"/>
          <w:sz w:val="22"/>
          <w:szCs w:val="22"/>
        </w:rPr>
        <w:t xml:space="preserve"> </w:t>
      </w:r>
      <w:r w:rsidRPr="00CA3DA7">
        <w:rPr>
          <w:rFonts w:ascii="Calibri" w:hAnsi="Calibri" w:cs="Calibri"/>
          <w:sz w:val="22"/>
          <w:szCs w:val="22"/>
        </w:rPr>
        <w:t>S., Národní cena za studentský design nebo Nejkrásnější kniha. Nezastupitelnou pozici plní fakultní galerie G18.</w:t>
      </w:r>
    </w:p>
    <w:p w14:paraId="44410D5B" w14:textId="43EFED62" w:rsidR="00763582" w:rsidRDefault="00763582" w:rsidP="00763582">
      <w:pPr>
        <w:widowControl w:val="0"/>
        <w:autoSpaceDE w:val="0"/>
        <w:autoSpaceDN w:val="0"/>
        <w:adjustRightInd w:val="0"/>
        <w:snapToGrid w:val="0"/>
        <w:ind w:left="426"/>
        <w:jc w:val="both"/>
        <w:rPr>
          <w:rFonts w:asciiTheme="minorHAnsi" w:hAnsiTheme="minorHAnsi" w:cstheme="minorHAnsi"/>
          <w:color w:val="000000"/>
          <w:sz w:val="22"/>
          <w:szCs w:val="22"/>
        </w:rPr>
      </w:pPr>
    </w:p>
    <w:tbl>
      <w:tblPr>
        <w:tblW w:w="8933" w:type="dxa"/>
        <w:tblInd w:w="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129"/>
        <w:gridCol w:w="1134"/>
        <w:gridCol w:w="1134"/>
        <w:gridCol w:w="1134"/>
        <w:gridCol w:w="1134"/>
        <w:gridCol w:w="1134"/>
        <w:gridCol w:w="1134"/>
      </w:tblGrid>
      <w:tr w:rsidR="00276401" w:rsidRPr="00D75BD3" w14:paraId="4B0C52C3" w14:textId="404AD4BA" w:rsidTr="00C067F2">
        <w:trPr>
          <w:trHeight w:val="442"/>
        </w:trPr>
        <w:tc>
          <w:tcPr>
            <w:tcW w:w="2129" w:type="dxa"/>
            <w:shd w:val="clear" w:color="auto" w:fill="F7CAAC" w:themeFill="accent2" w:themeFillTint="66"/>
            <w:vAlign w:val="center"/>
            <w:hideMark/>
          </w:tcPr>
          <w:p w14:paraId="15416DD1" w14:textId="77777777" w:rsidR="00276401" w:rsidRPr="00D75BD3" w:rsidRDefault="00276401" w:rsidP="00E400EA">
            <w:pPr>
              <w:ind w:left="17"/>
              <w:jc w:val="center"/>
              <w:textAlignment w:val="baseline"/>
              <w:rPr>
                <w:rFonts w:asciiTheme="minorHAnsi" w:hAnsiTheme="minorHAnsi" w:cstheme="minorHAnsi"/>
              </w:rPr>
            </w:pPr>
            <w:r w:rsidRPr="00D75BD3">
              <w:rPr>
                <w:rFonts w:asciiTheme="minorHAnsi" w:hAnsiTheme="minorHAnsi" w:cstheme="minorHAnsi"/>
                <w:b/>
                <w:bCs/>
              </w:rPr>
              <w:t>Typ výsledku RUV</w:t>
            </w:r>
          </w:p>
        </w:tc>
        <w:tc>
          <w:tcPr>
            <w:tcW w:w="1134" w:type="dxa"/>
            <w:shd w:val="clear" w:color="auto" w:fill="F7CAAC" w:themeFill="accent2" w:themeFillTint="66"/>
            <w:vAlign w:val="center"/>
            <w:hideMark/>
          </w:tcPr>
          <w:p w14:paraId="0A1E9D48" w14:textId="77777777" w:rsidR="00276401" w:rsidRPr="00D75BD3" w:rsidRDefault="00276401" w:rsidP="00276401">
            <w:pPr>
              <w:ind w:left="17"/>
              <w:jc w:val="center"/>
              <w:textAlignment w:val="baseline"/>
              <w:rPr>
                <w:rFonts w:asciiTheme="minorHAnsi" w:hAnsiTheme="minorHAnsi" w:cstheme="minorHAnsi"/>
              </w:rPr>
            </w:pPr>
            <w:r w:rsidRPr="00D75BD3">
              <w:rPr>
                <w:rFonts w:asciiTheme="minorHAnsi" w:hAnsiTheme="minorHAnsi" w:cstheme="minorHAnsi"/>
                <w:b/>
                <w:bCs/>
              </w:rPr>
              <w:t>2017</w:t>
            </w:r>
          </w:p>
        </w:tc>
        <w:tc>
          <w:tcPr>
            <w:tcW w:w="1134" w:type="dxa"/>
            <w:shd w:val="clear" w:color="auto" w:fill="F7CAAC" w:themeFill="accent2" w:themeFillTint="66"/>
            <w:vAlign w:val="center"/>
            <w:hideMark/>
          </w:tcPr>
          <w:p w14:paraId="53848907" w14:textId="77777777" w:rsidR="00276401" w:rsidRPr="00D75BD3" w:rsidRDefault="00276401" w:rsidP="00276401">
            <w:pPr>
              <w:ind w:left="17"/>
              <w:jc w:val="center"/>
              <w:textAlignment w:val="baseline"/>
              <w:rPr>
                <w:rFonts w:asciiTheme="minorHAnsi" w:hAnsiTheme="minorHAnsi" w:cstheme="minorHAnsi"/>
              </w:rPr>
            </w:pPr>
            <w:r w:rsidRPr="00D75BD3">
              <w:rPr>
                <w:rFonts w:asciiTheme="minorHAnsi" w:hAnsiTheme="minorHAnsi" w:cstheme="minorHAnsi"/>
                <w:b/>
                <w:bCs/>
              </w:rPr>
              <w:t>2018</w:t>
            </w:r>
          </w:p>
        </w:tc>
        <w:tc>
          <w:tcPr>
            <w:tcW w:w="1134" w:type="dxa"/>
            <w:shd w:val="clear" w:color="auto" w:fill="F7CAAC" w:themeFill="accent2" w:themeFillTint="66"/>
            <w:vAlign w:val="center"/>
            <w:hideMark/>
          </w:tcPr>
          <w:p w14:paraId="1E89C263" w14:textId="77777777" w:rsidR="00276401" w:rsidRPr="00D75BD3" w:rsidRDefault="00276401" w:rsidP="00276401">
            <w:pPr>
              <w:ind w:left="17"/>
              <w:jc w:val="center"/>
              <w:textAlignment w:val="baseline"/>
              <w:rPr>
                <w:rFonts w:asciiTheme="minorHAnsi" w:hAnsiTheme="minorHAnsi" w:cstheme="minorHAnsi"/>
              </w:rPr>
            </w:pPr>
            <w:r w:rsidRPr="00D75BD3">
              <w:rPr>
                <w:rFonts w:asciiTheme="minorHAnsi" w:hAnsiTheme="minorHAnsi" w:cstheme="minorHAnsi"/>
                <w:b/>
                <w:bCs/>
              </w:rPr>
              <w:t>2019</w:t>
            </w:r>
          </w:p>
        </w:tc>
        <w:tc>
          <w:tcPr>
            <w:tcW w:w="1134" w:type="dxa"/>
            <w:shd w:val="clear" w:color="auto" w:fill="F7CAAC" w:themeFill="accent2" w:themeFillTint="66"/>
            <w:vAlign w:val="center"/>
            <w:hideMark/>
          </w:tcPr>
          <w:p w14:paraId="25F31893" w14:textId="77777777" w:rsidR="00276401" w:rsidRPr="00D75BD3" w:rsidRDefault="00276401" w:rsidP="00276401">
            <w:pPr>
              <w:ind w:left="17"/>
              <w:jc w:val="center"/>
              <w:textAlignment w:val="baseline"/>
              <w:rPr>
                <w:rFonts w:asciiTheme="minorHAnsi" w:hAnsiTheme="minorHAnsi" w:cstheme="minorHAnsi"/>
              </w:rPr>
            </w:pPr>
            <w:r w:rsidRPr="00D75BD3">
              <w:rPr>
                <w:rFonts w:asciiTheme="minorHAnsi" w:hAnsiTheme="minorHAnsi" w:cstheme="minorHAnsi"/>
                <w:b/>
                <w:bCs/>
              </w:rPr>
              <w:t>2020</w:t>
            </w:r>
          </w:p>
        </w:tc>
        <w:tc>
          <w:tcPr>
            <w:tcW w:w="1134" w:type="dxa"/>
            <w:shd w:val="clear" w:color="auto" w:fill="F7CAAC" w:themeFill="accent2" w:themeFillTint="66"/>
            <w:vAlign w:val="center"/>
            <w:hideMark/>
          </w:tcPr>
          <w:p w14:paraId="7A027340" w14:textId="77777777" w:rsidR="00276401" w:rsidRPr="00D75BD3" w:rsidRDefault="00276401" w:rsidP="00276401">
            <w:pPr>
              <w:ind w:left="17"/>
              <w:jc w:val="center"/>
              <w:textAlignment w:val="baseline"/>
              <w:rPr>
                <w:rFonts w:asciiTheme="minorHAnsi" w:hAnsiTheme="minorHAnsi" w:cstheme="minorHAnsi"/>
              </w:rPr>
            </w:pPr>
            <w:r w:rsidRPr="00D75BD3">
              <w:rPr>
                <w:rFonts w:asciiTheme="minorHAnsi" w:hAnsiTheme="minorHAnsi" w:cstheme="minorHAnsi"/>
                <w:b/>
                <w:bCs/>
              </w:rPr>
              <w:t>2021</w:t>
            </w:r>
          </w:p>
        </w:tc>
        <w:tc>
          <w:tcPr>
            <w:tcW w:w="1134" w:type="dxa"/>
            <w:shd w:val="clear" w:color="auto" w:fill="F7CAAC" w:themeFill="accent2" w:themeFillTint="66"/>
            <w:vAlign w:val="center"/>
          </w:tcPr>
          <w:p w14:paraId="11CFAC41" w14:textId="10E76193" w:rsidR="00276401" w:rsidRPr="00D75BD3" w:rsidRDefault="00B85076" w:rsidP="00276401">
            <w:pPr>
              <w:ind w:left="17"/>
              <w:jc w:val="center"/>
              <w:textAlignment w:val="baseline"/>
              <w:rPr>
                <w:rFonts w:asciiTheme="minorHAnsi" w:hAnsiTheme="minorHAnsi" w:cstheme="minorHAnsi"/>
                <w:b/>
                <w:bCs/>
              </w:rPr>
            </w:pPr>
            <w:r>
              <w:rPr>
                <w:rFonts w:asciiTheme="minorHAnsi" w:hAnsiTheme="minorHAnsi" w:cstheme="minorHAnsi"/>
                <w:b/>
                <w:bCs/>
              </w:rPr>
              <w:t>2022</w:t>
            </w:r>
            <w:r w:rsidR="00AA5ADD">
              <w:rPr>
                <w:rFonts w:asciiTheme="minorHAnsi" w:hAnsiTheme="minorHAnsi" w:cstheme="minorHAnsi"/>
                <w:b/>
                <w:bCs/>
              </w:rPr>
              <w:t>*</w:t>
            </w:r>
          </w:p>
        </w:tc>
      </w:tr>
      <w:tr w:rsidR="00276401" w:rsidRPr="00D75BD3" w14:paraId="61ED6959" w14:textId="117D3838" w:rsidTr="00C067F2">
        <w:trPr>
          <w:trHeight w:val="390"/>
        </w:trPr>
        <w:tc>
          <w:tcPr>
            <w:tcW w:w="2129" w:type="dxa"/>
            <w:shd w:val="clear" w:color="auto" w:fill="auto"/>
            <w:vAlign w:val="center"/>
            <w:hideMark/>
          </w:tcPr>
          <w:p w14:paraId="32CFEE10" w14:textId="77777777" w:rsidR="00276401" w:rsidRPr="00D75BD3" w:rsidRDefault="00276401" w:rsidP="00E400EA">
            <w:pPr>
              <w:ind w:left="17"/>
              <w:textAlignment w:val="baseline"/>
              <w:rPr>
                <w:rFonts w:asciiTheme="minorHAnsi" w:hAnsiTheme="minorHAnsi" w:cstheme="minorHAnsi"/>
                <w:color w:val="000000"/>
              </w:rPr>
            </w:pPr>
            <w:r w:rsidRPr="00D75BD3">
              <w:rPr>
                <w:rFonts w:asciiTheme="minorHAnsi" w:hAnsiTheme="minorHAnsi" w:cstheme="minorHAnsi"/>
                <w:color w:val="000000"/>
              </w:rPr>
              <w:t>A – zásadní význam</w:t>
            </w:r>
          </w:p>
        </w:tc>
        <w:tc>
          <w:tcPr>
            <w:tcW w:w="1134" w:type="dxa"/>
            <w:shd w:val="clear" w:color="auto" w:fill="auto"/>
            <w:vAlign w:val="center"/>
            <w:hideMark/>
          </w:tcPr>
          <w:p w14:paraId="6DECB2E0" w14:textId="77777777" w:rsidR="00276401" w:rsidRPr="00D75BD3" w:rsidRDefault="00276401" w:rsidP="00276401">
            <w:pPr>
              <w:ind w:left="17"/>
              <w:jc w:val="center"/>
              <w:textAlignment w:val="baseline"/>
              <w:rPr>
                <w:rFonts w:asciiTheme="minorHAnsi" w:hAnsiTheme="minorHAnsi" w:cstheme="minorHAnsi"/>
                <w:color w:val="000000"/>
              </w:rPr>
            </w:pPr>
            <w:r w:rsidRPr="00D75BD3">
              <w:rPr>
                <w:rFonts w:asciiTheme="minorHAnsi" w:hAnsiTheme="minorHAnsi" w:cstheme="minorHAnsi"/>
                <w:color w:val="000000"/>
              </w:rPr>
              <w:t>8</w:t>
            </w:r>
          </w:p>
        </w:tc>
        <w:tc>
          <w:tcPr>
            <w:tcW w:w="1134" w:type="dxa"/>
            <w:shd w:val="clear" w:color="auto" w:fill="auto"/>
            <w:vAlign w:val="center"/>
            <w:hideMark/>
          </w:tcPr>
          <w:p w14:paraId="2C973E20" w14:textId="77777777" w:rsidR="00276401" w:rsidRPr="00D75BD3" w:rsidRDefault="00276401" w:rsidP="00276401">
            <w:pPr>
              <w:ind w:left="17"/>
              <w:jc w:val="center"/>
              <w:textAlignment w:val="baseline"/>
              <w:rPr>
                <w:rFonts w:asciiTheme="minorHAnsi" w:hAnsiTheme="minorHAnsi" w:cstheme="minorHAnsi"/>
                <w:color w:val="000000"/>
              </w:rPr>
            </w:pPr>
            <w:r w:rsidRPr="00D75BD3">
              <w:rPr>
                <w:rFonts w:asciiTheme="minorHAnsi" w:hAnsiTheme="minorHAnsi" w:cstheme="minorHAnsi"/>
                <w:color w:val="000000"/>
              </w:rPr>
              <w:t>3</w:t>
            </w:r>
          </w:p>
        </w:tc>
        <w:tc>
          <w:tcPr>
            <w:tcW w:w="1134" w:type="dxa"/>
            <w:shd w:val="clear" w:color="auto" w:fill="auto"/>
            <w:vAlign w:val="center"/>
            <w:hideMark/>
          </w:tcPr>
          <w:p w14:paraId="41372A1E" w14:textId="77777777" w:rsidR="00276401" w:rsidRPr="00D75BD3" w:rsidRDefault="00276401" w:rsidP="00276401">
            <w:pPr>
              <w:ind w:left="17"/>
              <w:jc w:val="center"/>
              <w:textAlignment w:val="baseline"/>
              <w:rPr>
                <w:rFonts w:asciiTheme="minorHAnsi" w:hAnsiTheme="minorHAnsi" w:cstheme="minorHAnsi"/>
                <w:color w:val="000000"/>
              </w:rPr>
            </w:pPr>
            <w:r w:rsidRPr="00D75BD3">
              <w:rPr>
                <w:rFonts w:asciiTheme="minorHAnsi" w:hAnsiTheme="minorHAnsi" w:cstheme="minorHAnsi"/>
                <w:color w:val="000000"/>
              </w:rPr>
              <w:t>8</w:t>
            </w:r>
          </w:p>
        </w:tc>
        <w:tc>
          <w:tcPr>
            <w:tcW w:w="1134" w:type="dxa"/>
            <w:shd w:val="clear" w:color="auto" w:fill="auto"/>
            <w:vAlign w:val="center"/>
            <w:hideMark/>
          </w:tcPr>
          <w:p w14:paraId="7C57883A" w14:textId="77777777" w:rsidR="00276401" w:rsidRPr="00D75BD3" w:rsidRDefault="00276401" w:rsidP="00276401">
            <w:pPr>
              <w:ind w:left="17"/>
              <w:jc w:val="center"/>
              <w:textAlignment w:val="baseline"/>
              <w:rPr>
                <w:rFonts w:asciiTheme="minorHAnsi" w:hAnsiTheme="minorHAnsi" w:cstheme="minorHAnsi"/>
                <w:color w:val="000000"/>
              </w:rPr>
            </w:pPr>
            <w:r w:rsidRPr="00D75BD3">
              <w:rPr>
                <w:rFonts w:asciiTheme="minorHAnsi" w:hAnsiTheme="minorHAnsi" w:cstheme="minorHAnsi"/>
                <w:color w:val="000000"/>
              </w:rPr>
              <w:t>5</w:t>
            </w:r>
          </w:p>
        </w:tc>
        <w:tc>
          <w:tcPr>
            <w:tcW w:w="1134" w:type="dxa"/>
            <w:shd w:val="clear" w:color="auto" w:fill="auto"/>
            <w:vAlign w:val="center"/>
            <w:hideMark/>
          </w:tcPr>
          <w:p w14:paraId="45121647" w14:textId="77777777" w:rsidR="00276401" w:rsidRPr="00D75BD3" w:rsidRDefault="00276401" w:rsidP="00276401">
            <w:pPr>
              <w:ind w:left="17"/>
              <w:jc w:val="center"/>
              <w:textAlignment w:val="baseline"/>
              <w:rPr>
                <w:rFonts w:asciiTheme="minorHAnsi" w:hAnsiTheme="minorHAnsi" w:cstheme="minorHAnsi"/>
                <w:color w:val="000000"/>
              </w:rPr>
            </w:pPr>
            <w:r w:rsidRPr="00D75BD3">
              <w:rPr>
                <w:rFonts w:asciiTheme="minorHAnsi" w:hAnsiTheme="minorHAnsi" w:cstheme="minorHAnsi"/>
                <w:color w:val="000000"/>
              </w:rPr>
              <w:t>2</w:t>
            </w:r>
          </w:p>
        </w:tc>
        <w:tc>
          <w:tcPr>
            <w:tcW w:w="1134" w:type="dxa"/>
            <w:vAlign w:val="center"/>
          </w:tcPr>
          <w:p w14:paraId="0BE288ED" w14:textId="100D3584" w:rsidR="00276401" w:rsidRPr="00D75BD3" w:rsidRDefault="00B85076" w:rsidP="00276401">
            <w:pPr>
              <w:ind w:left="17"/>
              <w:jc w:val="center"/>
              <w:textAlignment w:val="baseline"/>
              <w:rPr>
                <w:rFonts w:asciiTheme="minorHAnsi" w:hAnsiTheme="minorHAnsi" w:cstheme="minorHAnsi"/>
                <w:color w:val="000000"/>
              </w:rPr>
            </w:pPr>
            <w:r>
              <w:rPr>
                <w:rFonts w:asciiTheme="minorHAnsi" w:hAnsiTheme="minorHAnsi" w:cstheme="minorHAnsi"/>
                <w:color w:val="000000"/>
              </w:rPr>
              <w:t>16</w:t>
            </w:r>
          </w:p>
        </w:tc>
      </w:tr>
      <w:tr w:rsidR="00276401" w:rsidRPr="00D75BD3" w14:paraId="6A4255D3" w14:textId="4BE86EA1" w:rsidTr="00C067F2">
        <w:trPr>
          <w:trHeight w:val="390"/>
        </w:trPr>
        <w:tc>
          <w:tcPr>
            <w:tcW w:w="2129" w:type="dxa"/>
            <w:shd w:val="clear" w:color="auto" w:fill="auto"/>
            <w:vAlign w:val="center"/>
            <w:hideMark/>
          </w:tcPr>
          <w:p w14:paraId="6BEF6714" w14:textId="77777777" w:rsidR="00276401" w:rsidRPr="00D75BD3" w:rsidRDefault="00276401" w:rsidP="00E400EA">
            <w:pPr>
              <w:ind w:left="17"/>
              <w:textAlignment w:val="baseline"/>
              <w:rPr>
                <w:rFonts w:asciiTheme="minorHAnsi" w:hAnsiTheme="minorHAnsi" w:cstheme="minorHAnsi"/>
                <w:color w:val="000000"/>
              </w:rPr>
            </w:pPr>
            <w:r w:rsidRPr="00D75BD3">
              <w:rPr>
                <w:rFonts w:asciiTheme="minorHAnsi" w:hAnsiTheme="minorHAnsi" w:cstheme="minorHAnsi"/>
                <w:color w:val="000000"/>
              </w:rPr>
              <w:t>B – inovativní přínos</w:t>
            </w:r>
          </w:p>
        </w:tc>
        <w:tc>
          <w:tcPr>
            <w:tcW w:w="1134" w:type="dxa"/>
            <w:shd w:val="clear" w:color="auto" w:fill="auto"/>
            <w:vAlign w:val="center"/>
            <w:hideMark/>
          </w:tcPr>
          <w:p w14:paraId="5A524BBF" w14:textId="77777777" w:rsidR="00276401" w:rsidRPr="00D75BD3" w:rsidRDefault="00276401" w:rsidP="00276401">
            <w:pPr>
              <w:ind w:left="17"/>
              <w:jc w:val="center"/>
              <w:textAlignment w:val="baseline"/>
              <w:rPr>
                <w:rFonts w:asciiTheme="minorHAnsi" w:hAnsiTheme="minorHAnsi" w:cstheme="minorHAnsi"/>
                <w:color w:val="000000"/>
              </w:rPr>
            </w:pPr>
            <w:r w:rsidRPr="00D75BD3">
              <w:rPr>
                <w:rFonts w:asciiTheme="minorHAnsi" w:hAnsiTheme="minorHAnsi" w:cstheme="minorHAnsi"/>
                <w:color w:val="000000"/>
              </w:rPr>
              <w:t>69</w:t>
            </w:r>
          </w:p>
        </w:tc>
        <w:tc>
          <w:tcPr>
            <w:tcW w:w="1134" w:type="dxa"/>
            <w:shd w:val="clear" w:color="auto" w:fill="auto"/>
            <w:vAlign w:val="center"/>
            <w:hideMark/>
          </w:tcPr>
          <w:p w14:paraId="2230C45E" w14:textId="77777777" w:rsidR="00276401" w:rsidRPr="00D75BD3" w:rsidRDefault="00276401" w:rsidP="00276401">
            <w:pPr>
              <w:ind w:left="17"/>
              <w:jc w:val="center"/>
              <w:textAlignment w:val="baseline"/>
              <w:rPr>
                <w:rFonts w:asciiTheme="minorHAnsi" w:hAnsiTheme="minorHAnsi" w:cstheme="minorHAnsi"/>
                <w:color w:val="000000"/>
              </w:rPr>
            </w:pPr>
            <w:r w:rsidRPr="00D75BD3">
              <w:rPr>
                <w:rFonts w:asciiTheme="minorHAnsi" w:hAnsiTheme="minorHAnsi" w:cstheme="minorHAnsi"/>
                <w:color w:val="000000"/>
              </w:rPr>
              <w:t>117</w:t>
            </w:r>
          </w:p>
        </w:tc>
        <w:tc>
          <w:tcPr>
            <w:tcW w:w="1134" w:type="dxa"/>
            <w:shd w:val="clear" w:color="auto" w:fill="auto"/>
            <w:vAlign w:val="center"/>
            <w:hideMark/>
          </w:tcPr>
          <w:p w14:paraId="43EA05CB" w14:textId="77777777" w:rsidR="00276401" w:rsidRPr="00D75BD3" w:rsidRDefault="00276401" w:rsidP="00276401">
            <w:pPr>
              <w:ind w:left="17"/>
              <w:jc w:val="center"/>
              <w:textAlignment w:val="baseline"/>
              <w:rPr>
                <w:rFonts w:asciiTheme="minorHAnsi" w:hAnsiTheme="minorHAnsi" w:cstheme="minorHAnsi"/>
                <w:color w:val="000000"/>
              </w:rPr>
            </w:pPr>
            <w:r w:rsidRPr="00D75BD3">
              <w:rPr>
                <w:rFonts w:asciiTheme="minorHAnsi" w:hAnsiTheme="minorHAnsi" w:cstheme="minorHAnsi"/>
                <w:color w:val="000000"/>
              </w:rPr>
              <w:t>81</w:t>
            </w:r>
          </w:p>
        </w:tc>
        <w:tc>
          <w:tcPr>
            <w:tcW w:w="1134" w:type="dxa"/>
            <w:shd w:val="clear" w:color="auto" w:fill="auto"/>
            <w:vAlign w:val="center"/>
            <w:hideMark/>
          </w:tcPr>
          <w:p w14:paraId="03ED06B4" w14:textId="77777777" w:rsidR="00276401" w:rsidRPr="00D75BD3" w:rsidRDefault="00276401" w:rsidP="00276401">
            <w:pPr>
              <w:ind w:left="17"/>
              <w:jc w:val="center"/>
              <w:textAlignment w:val="baseline"/>
              <w:rPr>
                <w:rFonts w:asciiTheme="minorHAnsi" w:hAnsiTheme="minorHAnsi" w:cstheme="minorHAnsi"/>
                <w:color w:val="000000"/>
              </w:rPr>
            </w:pPr>
            <w:r w:rsidRPr="00D75BD3">
              <w:rPr>
                <w:rFonts w:asciiTheme="minorHAnsi" w:hAnsiTheme="minorHAnsi" w:cstheme="minorHAnsi"/>
                <w:color w:val="000000"/>
              </w:rPr>
              <w:t>77</w:t>
            </w:r>
          </w:p>
        </w:tc>
        <w:tc>
          <w:tcPr>
            <w:tcW w:w="1134" w:type="dxa"/>
            <w:shd w:val="clear" w:color="auto" w:fill="auto"/>
            <w:vAlign w:val="center"/>
            <w:hideMark/>
          </w:tcPr>
          <w:p w14:paraId="3726E595" w14:textId="43EF0B3F" w:rsidR="00276401" w:rsidRPr="00D75BD3" w:rsidRDefault="00B85076" w:rsidP="00276401">
            <w:pPr>
              <w:ind w:left="17"/>
              <w:jc w:val="center"/>
              <w:textAlignment w:val="baseline"/>
              <w:rPr>
                <w:rFonts w:asciiTheme="minorHAnsi" w:hAnsiTheme="minorHAnsi" w:cstheme="minorHAnsi"/>
                <w:color w:val="000000"/>
              </w:rPr>
            </w:pPr>
            <w:r>
              <w:rPr>
                <w:rFonts w:asciiTheme="minorHAnsi" w:hAnsiTheme="minorHAnsi" w:cstheme="minorHAnsi"/>
                <w:color w:val="000000"/>
              </w:rPr>
              <w:t>79</w:t>
            </w:r>
          </w:p>
        </w:tc>
        <w:tc>
          <w:tcPr>
            <w:tcW w:w="1134" w:type="dxa"/>
            <w:vAlign w:val="center"/>
          </w:tcPr>
          <w:p w14:paraId="2EE8EBC2" w14:textId="4873C0D7" w:rsidR="00276401" w:rsidRPr="00D75BD3" w:rsidRDefault="00B85076" w:rsidP="00276401">
            <w:pPr>
              <w:ind w:left="17"/>
              <w:jc w:val="center"/>
              <w:textAlignment w:val="baseline"/>
              <w:rPr>
                <w:rFonts w:asciiTheme="minorHAnsi" w:hAnsiTheme="minorHAnsi" w:cstheme="minorHAnsi"/>
                <w:color w:val="000000"/>
              </w:rPr>
            </w:pPr>
            <w:r>
              <w:rPr>
                <w:rFonts w:asciiTheme="minorHAnsi" w:hAnsiTheme="minorHAnsi" w:cstheme="minorHAnsi"/>
                <w:color w:val="000000"/>
              </w:rPr>
              <w:t>175</w:t>
            </w:r>
          </w:p>
        </w:tc>
      </w:tr>
      <w:tr w:rsidR="00276401" w:rsidRPr="00D75BD3" w14:paraId="7B381734" w14:textId="788870DE" w:rsidTr="00C067F2">
        <w:trPr>
          <w:trHeight w:val="390"/>
        </w:trPr>
        <w:tc>
          <w:tcPr>
            <w:tcW w:w="2129" w:type="dxa"/>
            <w:shd w:val="clear" w:color="auto" w:fill="auto"/>
            <w:vAlign w:val="center"/>
            <w:hideMark/>
          </w:tcPr>
          <w:p w14:paraId="0DE3718C" w14:textId="77777777" w:rsidR="00276401" w:rsidRPr="00D75BD3" w:rsidRDefault="00276401" w:rsidP="00E400EA">
            <w:pPr>
              <w:ind w:left="17"/>
              <w:textAlignment w:val="baseline"/>
              <w:rPr>
                <w:rFonts w:asciiTheme="minorHAnsi" w:hAnsiTheme="minorHAnsi" w:cstheme="minorHAnsi"/>
                <w:color w:val="000000"/>
              </w:rPr>
            </w:pPr>
            <w:r w:rsidRPr="00D75BD3">
              <w:rPr>
                <w:rFonts w:asciiTheme="minorHAnsi" w:hAnsiTheme="minorHAnsi" w:cstheme="minorHAnsi"/>
                <w:color w:val="000000"/>
              </w:rPr>
              <w:t>C – rozvíjející současné trendy</w:t>
            </w:r>
          </w:p>
        </w:tc>
        <w:tc>
          <w:tcPr>
            <w:tcW w:w="1134" w:type="dxa"/>
            <w:shd w:val="clear" w:color="auto" w:fill="auto"/>
            <w:vAlign w:val="center"/>
            <w:hideMark/>
          </w:tcPr>
          <w:p w14:paraId="6987BEEE" w14:textId="77777777" w:rsidR="00276401" w:rsidRPr="00D75BD3" w:rsidRDefault="00276401" w:rsidP="00276401">
            <w:pPr>
              <w:ind w:left="17"/>
              <w:jc w:val="center"/>
              <w:textAlignment w:val="baseline"/>
              <w:rPr>
                <w:rFonts w:asciiTheme="minorHAnsi" w:hAnsiTheme="minorHAnsi" w:cstheme="minorHAnsi"/>
                <w:color w:val="000000"/>
              </w:rPr>
            </w:pPr>
            <w:r w:rsidRPr="00D75BD3">
              <w:rPr>
                <w:rFonts w:asciiTheme="minorHAnsi" w:hAnsiTheme="minorHAnsi" w:cstheme="minorHAnsi"/>
                <w:color w:val="000000"/>
              </w:rPr>
              <w:t>203</w:t>
            </w:r>
          </w:p>
        </w:tc>
        <w:tc>
          <w:tcPr>
            <w:tcW w:w="1134" w:type="dxa"/>
            <w:shd w:val="clear" w:color="auto" w:fill="auto"/>
            <w:vAlign w:val="center"/>
            <w:hideMark/>
          </w:tcPr>
          <w:p w14:paraId="17B49DB6" w14:textId="77777777" w:rsidR="00276401" w:rsidRPr="00D75BD3" w:rsidRDefault="00276401" w:rsidP="00276401">
            <w:pPr>
              <w:ind w:left="17"/>
              <w:jc w:val="center"/>
              <w:textAlignment w:val="baseline"/>
              <w:rPr>
                <w:rFonts w:asciiTheme="minorHAnsi" w:hAnsiTheme="minorHAnsi" w:cstheme="minorHAnsi"/>
                <w:color w:val="000000"/>
              </w:rPr>
            </w:pPr>
            <w:r w:rsidRPr="00D75BD3">
              <w:rPr>
                <w:rFonts w:asciiTheme="minorHAnsi" w:hAnsiTheme="minorHAnsi" w:cstheme="minorHAnsi"/>
                <w:color w:val="000000"/>
              </w:rPr>
              <w:t>225</w:t>
            </w:r>
          </w:p>
        </w:tc>
        <w:tc>
          <w:tcPr>
            <w:tcW w:w="1134" w:type="dxa"/>
            <w:shd w:val="clear" w:color="auto" w:fill="auto"/>
            <w:vAlign w:val="center"/>
            <w:hideMark/>
          </w:tcPr>
          <w:p w14:paraId="0712FC27" w14:textId="77777777" w:rsidR="00276401" w:rsidRPr="00D75BD3" w:rsidRDefault="00276401" w:rsidP="00276401">
            <w:pPr>
              <w:ind w:left="17"/>
              <w:jc w:val="center"/>
              <w:textAlignment w:val="baseline"/>
              <w:rPr>
                <w:rFonts w:asciiTheme="minorHAnsi" w:hAnsiTheme="minorHAnsi" w:cstheme="minorHAnsi"/>
                <w:color w:val="000000"/>
              </w:rPr>
            </w:pPr>
            <w:r w:rsidRPr="00D75BD3">
              <w:rPr>
                <w:rFonts w:asciiTheme="minorHAnsi" w:hAnsiTheme="minorHAnsi" w:cstheme="minorHAnsi"/>
                <w:color w:val="000000"/>
              </w:rPr>
              <w:t>227</w:t>
            </w:r>
          </w:p>
        </w:tc>
        <w:tc>
          <w:tcPr>
            <w:tcW w:w="1134" w:type="dxa"/>
            <w:shd w:val="clear" w:color="auto" w:fill="auto"/>
            <w:vAlign w:val="center"/>
            <w:hideMark/>
          </w:tcPr>
          <w:p w14:paraId="7E601E02" w14:textId="77777777" w:rsidR="00276401" w:rsidRPr="00D75BD3" w:rsidRDefault="00276401" w:rsidP="00276401">
            <w:pPr>
              <w:ind w:left="17"/>
              <w:jc w:val="center"/>
              <w:textAlignment w:val="baseline"/>
              <w:rPr>
                <w:rFonts w:asciiTheme="minorHAnsi" w:hAnsiTheme="minorHAnsi" w:cstheme="minorHAnsi"/>
                <w:color w:val="000000"/>
              </w:rPr>
            </w:pPr>
            <w:r w:rsidRPr="00D75BD3">
              <w:rPr>
                <w:rFonts w:asciiTheme="minorHAnsi" w:hAnsiTheme="minorHAnsi" w:cstheme="minorHAnsi"/>
                <w:color w:val="000000"/>
              </w:rPr>
              <w:t>165</w:t>
            </w:r>
          </w:p>
        </w:tc>
        <w:tc>
          <w:tcPr>
            <w:tcW w:w="1134" w:type="dxa"/>
            <w:shd w:val="clear" w:color="auto" w:fill="auto"/>
            <w:vAlign w:val="center"/>
            <w:hideMark/>
          </w:tcPr>
          <w:p w14:paraId="486C3B9F" w14:textId="49F20063" w:rsidR="00276401" w:rsidRPr="00D75BD3" w:rsidRDefault="00276401" w:rsidP="00276401">
            <w:pPr>
              <w:ind w:left="17"/>
              <w:jc w:val="center"/>
              <w:textAlignment w:val="baseline"/>
              <w:rPr>
                <w:rFonts w:asciiTheme="minorHAnsi" w:hAnsiTheme="minorHAnsi" w:cstheme="minorHAnsi"/>
                <w:color w:val="000000"/>
              </w:rPr>
            </w:pPr>
            <w:r w:rsidRPr="00D75BD3">
              <w:rPr>
                <w:rFonts w:asciiTheme="minorHAnsi" w:hAnsiTheme="minorHAnsi" w:cstheme="minorHAnsi"/>
                <w:color w:val="000000"/>
              </w:rPr>
              <w:t>15</w:t>
            </w:r>
            <w:r w:rsidR="00B85076">
              <w:rPr>
                <w:rFonts w:asciiTheme="minorHAnsi" w:hAnsiTheme="minorHAnsi" w:cstheme="minorHAnsi"/>
                <w:color w:val="000000"/>
              </w:rPr>
              <w:t>7</w:t>
            </w:r>
          </w:p>
        </w:tc>
        <w:tc>
          <w:tcPr>
            <w:tcW w:w="1134" w:type="dxa"/>
            <w:vAlign w:val="center"/>
          </w:tcPr>
          <w:p w14:paraId="255EFDC5" w14:textId="27E97E38" w:rsidR="00276401" w:rsidRPr="00D75BD3" w:rsidRDefault="00E0507F" w:rsidP="00276401">
            <w:pPr>
              <w:ind w:left="17"/>
              <w:jc w:val="center"/>
              <w:textAlignment w:val="baseline"/>
              <w:rPr>
                <w:rFonts w:asciiTheme="minorHAnsi" w:hAnsiTheme="minorHAnsi" w:cstheme="minorHAnsi"/>
                <w:color w:val="000000"/>
              </w:rPr>
            </w:pPr>
            <w:r>
              <w:rPr>
                <w:rFonts w:asciiTheme="minorHAnsi" w:hAnsiTheme="minorHAnsi" w:cstheme="minorHAnsi"/>
                <w:color w:val="000000"/>
              </w:rPr>
              <w:t>222</w:t>
            </w:r>
          </w:p>
        </w:tc>
      </w:tr>
      <w:tr w:rsidR="00276401" w:rsidRPr="00D75BD3" w14:paraId="20085948" w14:textId="2D066FC5" w:rsidTr="00C067F2">
        <w:trPr>
          <w:trHeight w:val="390"/>
        </w:trPr>
        <w:tc>
          <w:tcPr>
            <w:tcW w:w="2129" w:type="dxa"/>
            <w:shd w:val="clear" w:color="auto" w:fill="auto"/>
            <w:vAlign w:val="center"/>
            <w:hideMark/>
          </w:tcPr>
          <w:p w14:paraId="31DF1AEE" w14:textId="77777777" w:rsidR="00276401" w:rsidRPr="00D75BD3" w:rsidRDefault="00276401" w:rsidP="00E400EA">
            <w:pPr>
              <w:ind w:left="17"/>
              <w:textAlignment w:val="baseline"/>
              <w:rPr>
                <w:rFonts w:asciiTheme="minorHAnsi" w:hAnsiTheme="minorHAnsi" w:cstheme="minorHAnsi"/>
                <w:color w:val="000000"/>
              </w:rPr>
            </w:pPr>
            <w:r w:rsidRPr="00D75BD3">
              <w:rPr>
                <w:rFonts w:asciiTheme="minorHAnsi" w:hAnsiTheme="minorHAnsi" w:cstheme="minorHAnsi"/>
                <w:b/>
                <w:bCs/>
                <w:color w:val="000000"/>
              </w:rPr>
              <w:t>Celkem</w:t>
            </w:r>
          </w:p>
        </w:tc>
        <w:tc>
          <w:tcPr>
            <w:tcW w:w="1134" w:type="dxa"/>
            <w:shd w:val="clear" w:color="auto" w:fill="auto"/>
            <w:vAlign w:val="center"/>
            <w:hideMark/>
          </w:tcPr>
          <w:p w14:paraId="5718EBCF" w14:textId="77777777" w:rsidR="00276401" w:rsidRPr="00D75BD3" w:rsidRDefault="00276401" w:rsidP="00276401">
            <w:pPr>
              <w:ind w:left="17"/>
              <w:jc w:val="center"/>
              <w:textAlignment w:val="baseline"/>
              <w:rPr>
                <w:rFonts w:asciiTheme="minorHAnsi" w:hAnsiTheme="minorHAnsi" w:cstheme="minorHAnsi"/>
                <w:color w:val="000000"/>
              </w:rPr>
            </w:pPr>
            <w:r w:rsidRPr="00D75BD3">
              <w:rPr>
                <w:rFonts w:asciiTheme="minorHAnsi" w:hAnsiTheme="minorHAnsi" w:cstheme="minorHAnsi"/>
                <w:b/>
                <w:bCs/>
                <w:color w:val="000000"/>
              </w:rPr>
              <w:t>280</w:t>
            </w:r>
          </w:p>
        </w:tc>
        <w:tc>
          <w:tcPr>
            <w:tcW w:w="1134" w:type="dxa"/>
            <w:shd w:val="clear" w:color="auto" w:fill="auto"/>
            <w:vAlign w:val="center"/>
            <w:hideMark/>
          </w:tcPr>
          <w:p w14:paraId="721B4BBF" w14:textId="77777777" w:rsidR="00276401" w:rsidRPr="00D75BD3" w:rsidRDefault="00276401" w:rsidP="00276401">
            <w:pPr>
              <w:ind w:left="17"/>
              <w:jc w:val="center"/>
              <w:textAlignment w:val="baseline"/>
              <w:rPr>
                <w:rFonts w:asciiTheme="minorHAnsi" w:hAnsiTheme="minorHAnsi" w:cstheme="minorHAnsi"/>
                <w:color w:val="000000"/>
              </w:rPr>
            </w:pPr>
            <w:r w:rsidRPr="00D75BD3">
              <w:rPr>
                <w:rFonts w:asciiTheme="minorHAnsi" w:hAnsiTheme="minorHAnsi" w:cstheme="minorHAnsi"/>
                <w:b/>
                <w:bCs/>
                <w:color w:val="000000"/>
              </w:rPr>
              <w:t>345</w:t>
            </w:r>
          </w:p>
        </w:tc>
        <w:tc>
          <w:tcPr>
            <w:tcW w:w="1134" w:type="dxa"/>
            <w:shd w:val="clear" w:color="auto" w:fill="auto"/>
            <w:vAlign w:val="center"/>
            <w:hideMark/>
          </w:tcPr>
          <w:p w14:paraId="1C35DFA4" w14:textId="77777777" w:rsidR="00276401" w:rsidRPr="00D75BD3" w:rsidRDefault="00276401" w:rsidP="00276401">
            <w:pPr>
              <w:ind w:left="17"/>
              <w:jc w:val="center"/>
              <w:textAlignment w:val="baseline"/>
              <w:rPr>
                <w:rFonts w:asciiTheme="minorHAnsi" w:hAnsiTheme="minorHAnsi" w:cstheme="minorHAnsi"/>
                <w:color w:val="000000"/>
              </w:rPr>
            </w:pPr>
            <w:r w:rsidRPr="00D75BD3">
              <w:rPr>
                <w:rFonts w:asciiTheme="minorHAnsi" w:hAnsiTheme="minorHAnsi" w:cstheme="minorHAnsi"/>
                <w:b/>
                <w:bCs/>
                <w:color w:val="000000"/>
              </w:rPr>
              <w:t>316</w:t>
            </w:r>
          </w:p>
        </w:tc>
        <w:tc>
          <w:tcPr>
            <w:tcW w:w="1134" w:type="dxa"/>
            <w:shd w:val="clear" w:color="auto" w:fill="auto"/>
            <w:vAlign w:val="center"/>
            <w:hideMark/>
          </w:tcPr>
          <w:p w14:paraId="59D156CA" w14:textId="77777777" w:rsidR="00276401" w:rsidRPr="00D75BD3" w:rsidRDefault="00276401" w:rsidP="00276401">
            <w:pPr>
              <w:ind w:left="17"/>
              <w:jc w:val="center"/>
              <w:textAlignment w:val="baseline"/>
              <w:rPr>
                <w:rFonts w:asciiTheme="minorHAnsi" w:hAnsiTheme="minorHAnsi" w:cstheme="minorHAnsi"/>
                <w:color w:val="000000"/>
              </w:rPr>
            </w:pPr>
            <w:r w:rsidRPr="00D75BD3">
              <w:rPr>
                <w:rFonts w:asciiTheme="minorHAnsi" w:hAnsiTheme="minorHAnsi" w:cstheme="minorHAnsi"/>
                <w:b/>
                <w:bCs/>
                <w:color w:val="000000"/>
              </w:rPr>
              <w:t>247</w:t>
            </w:r>
          </w:p>
        </w:tc>
        <w:tc>
          <w:tcPr>
            <w:tcW w:w="1134" w:type="dxa"/>
            <w:shd w:val="clear" w:color="auto" w:fill="auto"/>
            <w:vAlign w:val="center"/>
            <w:hideMark/>
          </w:tcPr>
          <w:p w14:paraId="4EFB76C6" w14:textId="246782E9" w:rsidR="00276401" w:rsidRPr="00D75BD3" w:rsidRDefault="00276401" w:rsidP="00276401">
            <w:pPr>
              <w:ind w:left="17"/>
              <w:jc w:val="center"/>
              <w:textAlignment w:val="baseline"/>
              <w:rPr>
                <w:rFonts w:asciiTheme="minorHAnsi" w:hAnsiTheme="minorHAnsi" w:cstheme="minorHAnsi"/>
                <w:color w:val="000000"/>
              </w:rPr>
            </w:pPr>
            <w:r w:rsidRPr="00D75BD3">
              <w:rPr>
                <w:rFonts w:asciiTheme="minorHAnsi" w:hAnsiTheme="minorHAnsi" w:cstheme="minorHAnsi"/>
                <w:b/>
                <w:bCs/>
                <w:color w:val="000000"/>
              </w:rPr>
              <w:t>2</w:t>
            </w:r>
            <w:r w:rsidR="00B85076">
              <w:rPr>
                <w:rFonts w:asciiTheme="minorHAnsi" w:hAnsiTheme="minorHAnsi" w:cstheme="minorHAnsi"/>
                <w:b/>
                <w:bCs/>
                <w:color w:val="000000"/>
              </w:rPr>
              <w:t>38</w:t>
            </w:r>
          </w:p>
        </w:tc>
        <w:tc>
          <w:tcPr>
            <w:tcW w:w="1134" w:type="dxa"/>
            <w:vAlign w:val="center"/>
          </w:tcPr>
          <w:p w14:paraId="6AFAA810" w14:textId="59C76836" w:rsidR="00276401" w:rsidRPr="00D75BD3" w:rsidRDefault="00E0507F" w:rsidP="00276401">
            <w:pPr>
              <w:ind w:left="17"/>
              <w:jc w:val="center"/>
              <w:textAlignment w:val="baseline"/>
              <w:rPr>
                <w:rFonts w:asciiTheme="minorHAnsi" w:hAnsiTheme="minorHAnsi" w:cstheme="minorHAnsi"/>
                <w:b/>
                <w:bCs/>
                <w:color w:val="000000"/>
              </w:rPr>
            </w:pPr>
            <w:r>
              <w:rPr>
                <w:rFonts w:asciiTheme="minorHAnsi" w:hAnsiTheme="minorHAnsi" w:cstheme="minorHAnsi"/>
                <w:b/>
                <w:bCs/>
                <w:color w:val="000000"/>
              </w:rPr>
              <w:t>413</w:t>
            </w:r>
          </w:p>
        </w:tc>
      </w:tr>
    </w:tbl>
    <w:p w14:paraId="6672B2B3" w14:textId="57660866" w:rsidR="00FF1F0C" w:rsidRPr="00AA5ADD" w:rsidRDefault="00AA5ADD" w:rsidP="00763582">
      <w:pPr>
        <w:widowControl w:val="0"/>
        <w:autoSpaceDE w:val="0"/>
        <w:autoSpaceDN w:val="0"/>
        <w:adjustRightInd w:val="0"/>
        <w:snapToGrid w:val="0"/>
        <w:ind w:left="426"/>
        <w:jc w:val="both"/>
        <w:rPr>
          <w:rFonts w:asciiTheme="minorHAnsi" w:hAnsiTheme="minorHAnsi" w:cstheme="minorHAnsi"/>
          <w:color w:val="000000"/>
          <w:sz w:val="18"/>
          <w:szCs w:val="18"/>
        </w:rPr>
      </w:pPr>
      <w:r w:rsidRPr="00AA5ADD">
        <w:rPr>
          <w:rFonts w:asciiTheme="minorHAnsi" w:hAnsiTheme="minorHAnsi" w:cstheme="minorHAnsi"/>
          <w:color w:val="000000"/>
          <w:sz w:val="18"/>
          <w:szCs w:val="18"/>
        </w:rPr>
        <w:t>*</w:t>
      </w:r>
      <w:r w:rsidR="00AF312A">
        <w:rPr>
          <w:rFonts w:asciiTheme="minorHAnsi" w:hAnsiTheme="minorHAnsi" w:cstheme="minorHAnsi"/>
          <w:color w:val="000000"/>
          <w:sz w:val="18"/>
          <w:szCs w:val="18"/>
        </w:rPr>
        <w:t xml:space="preserve"> </w:t>
      </w:r>
      <w:r w:rsidRPr="00AA5ADD">
        <w:rPr>
          <w:rFonts w:asciiTheme="minorHAnsi" w:hAnsiTheme="minorHAnsi" w:cstheme="minorHAnsi"/>
          <w:color w:val="000000"/>
          <w:sz w:val="18"/>
          <w:szCs w:val="18"/>
        </w:rPr>
        <w:t>Před certifikací</w:t>
      </w:r>
    </w:p>
    <w:p w14:paraId="535CC647" w14:textId="069CE273" w:rsidR="007B1113" w:rsidRDefault="00763582" w:rsidP="00B26E33">
      <w:pPr>
        <w:widowControl w:val="0"/>
        <w:autoSpaceDE w:val="0"/>
        <w:autoSpaceDN w:val="0"/>
        <w:adjustRightInd w:val="0"/>
        <w:snapToGrid w:val="0"/>
        <w:ind w:left="426"/>
        <w:jc w:val="both"/>
        <w:rPr>
          <w:rFonts w:asciiTheme="minorHAnsi" w:hAnsiTheme="minorHAnsi" w:cstheme="minorHAnsi"/>
          <w:bCs/>
          <w:sz w:val="22"/>
          <w:szCs w:val="22"/>
          <w:lang w:val="en-GB"/>
        </w:rPr>
      </w:pPr>
      <w:r w:rsidRPr="00173C24">
        <w:rPr>
          <w:rFonts w:asciiTheme="minorHAnsi" w:hAnsiTheme="minorHAnsi" w:cstheme="minorHAnsi"/>
          <w:color w:val="000000"/>
          <w:sz w:val="22"/>
          <w:szCs w:val="22"/>
        </w:rPr>
        <w:lastRenderedPageBreak/>
        <w:t xml:space="preserve">Tvůrčí činnost se uskutečňuje v rámci projektů podporovaných z „Fondu vzdělávací politiky MŠMT na podporu tvůrčí umělecké činnosti na neuměleckých veřejných vysokých školách“, Interní grantové agentury UTB ve Zlíně, dále z Programu na podporu aplikovaného výzkumu a experimentálního vývoje národní </w:t>
      </w:r>
      <w:r>
        <w:rPr>
          <w:rFonts w:asciiTheme="minorHAnsi" w:hAnsiTheme="minorHAnsi" w:cstheme="minorHAnsi"/>
          <w:color w:val="000000"/>
          <w:sz w:val="22"/>
          <w:szCs w:val="22"/>
        </w:rPr>
        <w:br/>
      </w:r>
      <w:r w:rsidRPr="00173C24">
        <w:rPr>
          <w:rFonts w:asciiTheme="minorHAnsi" w:hAnsiTheme="minorHAnsi" w:cstheme="minorHAnsi"/>
          <w:color w:val="000000"/>
          <w:sz w:val="22"/>
          <w:szCs w:val="22"/>
        </w:rPr>
        <w:t xml:space="preserve">a kulturní identity na léta 2016 až 2022 NAKI II, </w:t>
      </w:r>
      <w:r w:rsidRPr="00173C24">
        <w:rPr>
          <w:rFonts w:asciiTheme="minorHAnsi" w:hAnsiTheme="minorHAnsi" w:cstheme="minorHAnsi"/>
          <w:sz w:val="22"/>
          <w:szCs w:val="22"/>
          <w:lang w:val="en-GB"/>
        </w:rPr>
        <w:t>TA ČR program ÉTA</w:t>
      </w:r>
      <w:r w:rsidRPr="00173C24">
        <w:rPr>
          <w:rFonts w:asciiTheme="minorHAnsi" w:hAnsiTheme="minorHAnsi" w:cstheme="minorHAnsi"/>
          <w:bCs/>
          <w:sz w:val="22"/>
          <w:szCs w:val="22"/>
          <w:lang w:val="en-GB"/>
        </w:rPr>
        <w:t xml:space="preserve"> a Gamma či v rámci grantové politiky Visegrad 4 a Ministerstva kultury ČR.</w:t>
      </w:r>
    </w:p>
    <w:p w14:paraId="5350A9EE" w14:textId="5893DEBC" w:rsidR="00E3654F" w:rsidRDefault="00E3654F" w:rsidP="00B26E33">
      <w:pPr>
        <w:widowControl w:val="0"/>
        <w:autoSpaceDE w:val="0"/>
        <w:autoSpaceDN w:val="0"/>
        <w:adjustRightInd w:val="0"/>
        <w:snapToGrid w:val="0"/>
        <w:ind w:left="426"/>
        <w:jc w:val="both"/>
        <w:rPr>
          <w:rFonts w:asciiTheme="minorHAnsi" w:hAnsiTheme="minorHAnsi" w:cstheme="minorHAnsi"/>
          <w:bCs/>
          <w:sz w:val="22"/>
          <w:szCs w:val="22"/>
          <w:lang w:val="en-GB"/>
        </w:rPr>
      </w:pPr>
    </w:p>
    <w:p w14:paraId="3BD4B2E1" w14:textId="77777777" w:rsidR="00E3654F" w:rsidRPr="00B26E33" w:rsidRDefault="00E3654F" w:rsidP="00B26E33">
      <w:pPr>
        <w:widowControl w:val="0"/>
        <w:autoSpaceDE w:val="0"/>
        <w:autoSpaceDN w:val="0"/>
        <w:adjustRightInd w:val="0"/>
        <w:snapToGrid w:val="0"/>
        <w:ind w:left="426"/>
        <w:jc w:val="both"/>
        <w:rPr>
          <w:rFonts w:asciiTheme="minorHAnsi" w:hAnsiTheme="minorHAnsi" w:cstheme="minorHAnsi"/>
          <w:color w:val="000000"/>
          <w:sz w:val="22"/>
          <w:szCs w:val="22"/>
        </w:rPr>
      </w:pPr>
    </w:p>
    <w:p w14:paraId="072C390F" w14:textId="77777777" w:rsidR="007B1113" w:rsidRDefault="007B1113" w:rsidP="007B1113">
      <w:pPr>
        <w:pStyle w:val="Nadpis2"/>
      </w:pPr>
      <w:r w:rsidRPr="00035992">
        <w:t>Finanční, materiální a další zabezpečení studijního programu</w:t>
      </w:r>
    </w:p>
    <w:p w14:paraId="4695A72D" w14:textId="77777777" w:rsidR="007B1113" w:rsidRPr="00650764" w:rsidRDefault="007B1113" w:rsidP="007B1113">
      <w:pPr>
        <w:pStyle w:val="Nadpis3"/>
      </w:pPr>
      <w:r w:rsidRPr="00035992">
        <w:t xml:space="preserve">Finanční zabezpečení studijního </w:t>
      </w:r>
      <w:r w:rsidRPr="00650764">
        <w:t xml:space="preserve">programu </w:t>
      </w:r>
    </w:p>
    <w:p w14:paraId="763B420F" w14:textId="77777777" w:rsidR="007B1113" w:rsidRPr="00763582" w:rsidRDefault="007B1113" w:rsidP="007B1113">
      <w:pPr>
        <w:tabs>
          <w:tab w:val="left" w:pos="2835"/>
        </w:tabs>
        <w:spacing w:before="120" w:after="120"/>
        <w:rPr>
          <w:rFonts w:asciiTheme="minorHAnsi" w:hAnsiTheme="minorHAnsi" w:cstheme="minorHAnsi"/>
          <w:sz w:val="22"/>
          <w:szCs w:val="22"/>
        </w:rPr>
      </w:pPr>
      <w:r w:rsidRPr="00650764">
        <w:tab/>
      </w:r>
      <w:r w:rsidRPr="00650764">
        <w:tab/>
      </w:r>
      <w:r w:rsidRPr="00763582">
        <w:rPr>
          <w:rFonts w:asciiTheme="minorHAnsi" w:hAnsiTheme="minorHAnsi" w:cstheme="minorHAnsi"/>
          <w:sz w:val="22"/>
          <w:szCs w:val="22"/>
        </w:rPr>
        <w:t>Standard 4.1</w:t>
      </w:r>
    </w:p>
    <w:p w14:paraId="5A623C0C" w14:textId="77777777" w:rsidR="007B1113" w:rsidRPr="00763582" w:rsidRDefault="007B1113" w:rsidP="007B1113">
      <w:pPr>
        <w:widowControl w:val="0"/>
        <w:autoSpaceDE w:val="0"/>
        <w:autoSpaceDN w:val="0"/>
        <w:adjustRightInd w:val="0"/>
        <w:snapToGrid w:val="0"/>
        <w:ind w:left="425"/>
        <w:jc w:val="both"/>
        <w:rPr>
          <w:rFonts w:asciiTheme="minorHAnsi" w:hAnsiTheme="minorHAnsi" w:cstheme="minorHAnsi"/>
          <w:sz w:val="22"/>
          <w:szCs w:val="22"/>
        </w:rPr>
      </w:pPr>
      <w:r w:rsidRPr="00763582">
        <w:rPr>
          <w:rFonts w:asciiTheme="minorHAnsi" w:hAnsiTheme="minorHAnsi" w:cstheme="minorHAnsi"/>
          <w:color w:val="000000"/>
          <w:sz w:val="22"/>
          <w:szCs w:val="22"/>
        </w:rPr>
        <w:t>FMK má pro výuku NMSP Design studijní prostory, které jsou kvalitně technicky a technologicky vybaveny. Současné vybavení pomůckami a výukovým zařízením odpovídá typu umělecky zaměřených studijních programů, obsahu, cílům a příslušné oblasti vzdělávání včetně počtu studentů. FMK průběžně sleduje předpokládané finanční prostředky zajištění výuky a hodnotí náklady spojené s uskutečňováním studijního programu, zejména náklady na realizaci konkrétních tvůrčích projektů, osobní náklady, náklady dalšího vzdělávání akademických pracovníků a výdaje na inovace. Výuka je financována z příspěvku státu na vzdělávací činnost a z tohoto pohledu má FMK zajištěny odpovídající zdroje na pokrytí těchto nákladů i se střednědobým výhledem na vývoj financí. Výroční zpráva o hospodaření UTB je veřejný dokument</w:t>
      </w:r>
      <w:r w:rsidRPr="00763582">
        <w:rPr>
          <w:rStyle w:val="Znakapoznpodarou"/>
          <w:rFonts w:asciiTheme="minorHAnsi" w:hAnsiTheme="minorHAnsi" w:cstheme="minorHAnsi"/>
          <w:color w:val="000000"/>
          <w:sz w:val="22"/>
          <w:szCs w:val="22"/>
        </w:rPr>
        <w:footnoteReference w:id="58"/>
      </w:r>
      <w:r w:rsidRPr="00763582">
        <w:rPr>
          <w:rFonts w:asciiTheme="minorHAnsi" w:hAnsiTheme="minorHAnsi" w:cstheme="minorHAnsi"/>
          <w:color w:val="000000"/>
          <w:sz w:val="22"/>
          <w:szCs w:val="22"/>
        </w:rPr>
        <w:t>.</w:t>
      </w:r>
    </w:p>
    <w:p w14:paraId="05A68948" w14:textId="77777777" w:rsidR="007B1113" w:rsidRDefault="007B1113" w:rsidP="007B1113">
      <w:pPr>
        <w:widowControl w:val="0"/>
        <w:autoSpaceDE w:val="0"/>
        <w:autoSpaceDN w:val="0"/>
        <w:adjustRightInd w:val="0"/>
        <w:snapToGrid w:val="0"/>
        <w:ind w:left="425"/>
        <w:jc w:val="both"/>
      </w:pPr>
    </w:p>
    <w:p w14:paraId="60ED385D" w14:textId="77777777" w:rsidR="007B1113" w:rsidRDefault="007B1113" w:rsidP="007B1113">
      <w:pPr>
        <w:widowControl w:val="0"/>
        <w:autoSpaceDE w:val="0"/>
        <w:autoSpaceDN w:val="0"/>
        <w:adjustRightInd w:val="0"/>
        <w:snapToGrid w:val="0"/>
        <w:ind w:left="425"/>
        <w:jc w:val="both"/>
      </w:pPr>
    </w:p>
    <w:p w14:paraId="0798443F" w14:textId="77777777" w:rsidR="007B1113" w:rsidRPr="00650764" w:rsidRDefault="007B1113" w:rsidP="007B1113">
      <w:pPr>
        <w:pStyle w:val="Nadpis3"/>
      </w:pPr>
      <w:r w:rsidRPr="00650764">
        <w:t xml:space="preserve">Materiální a technické zabezpečení studijního programu </w:t>
      </w:r>
    </w:p>
    <w:p w14:paraId="777ECD0C" w14:textId="77777777" w:rsidR="007B1113" w:rsidRPr="00D061FB" w:rsidRDefault="007B1113" w:rsidP="007B1113">
      <w:pPr>
        <w:tabs>
          <w:tab w:val="left" w:pos="2835"/>
        </w:tabs>
        <w:spacing w:before="120" w:after="120"/>
        <w:rPr>
          <w:rFonts w:asciiTheme="minorHAnsi" w:hAnsiTheme="minorHAnsi" w:cstheme="minorHAnsi"/>
          <w:color w:val="000000"/>
          <w:sz w:val="22"/>
          <w:szCs w:val="22"/>
        </w:rPr>
      </w:pPr>
      <w:r w:rsidRPr="00650764">
        <w:tab/>
      </w:r>
      <w:r w:rsidRPr="00650764">
        <w:tab/>
      </w:r>
      <w:r w:rsidRPr="00D061FB">
        <w:rPr>
          <w:rFonts w:asciiTheme="minorHAnsi" w:hAnsiTheme="minorHAnsi" w:cstheme="minorHAnsi"/>
          <w:sz w:val="22"/>
          <w:szCs w:val="22"/>
        </w:rPr>
        <w:t>Standard 4.2</w:t>
      </w:r>
    </w:p>
    <w:p w14:paraId="568D2CFC" w14:textId="04C7D4BC" w:rsidR="007B1113" w:rsidRPr="00D061FB" w:rsidRDefault="007B1113" w:rsidP="007B1113">
      <w:pPr>
        <w:widowControl w:val="0"/>
        <w:autoSpaceDE w:val="0"/>
        <w:autoSpaceDN w:val="0"/>
        <w:adjustRightInd w:val="0"/>
        <w:snapToGrid w:val="0"/>
        <w:ind w:left="425"/>
        <w:jc w:val="both"/>
        <w:rPr>
          <w:rFonts w:asciiTheme="minorHAnsi" w:hAnsiTheme="minorHAnsi" w:cstheme="minorHAnsi"/>
          <w:color w:val="000000"/>
          <w:sz w:val="22"/>
          <w:szCs w:val="22"/>
        </w:rPr>
      </w:pPr>
      <w:r w:rsidRPr="00D061FB">
        <w:rPr>
          <w:rFonts w:asciiTheme="minorHAnsi" w:hAnsiTheme="minorHAnsi" w:cstheme="minorHAnsi"/>
          <w:color w:val="000000"/>
          <w:sz w:val="22"/>
          <w:szCs w:val="22"/>
        </w:rPr>
        <w:t xml:space="preserve">FMK má zajištěnou potřebnou infrastrukturu pro realizaci předkládaného </w:t>
      </w:r>
      <w:r w:rsidR="00317069">
        <w:rPr>
          <w:rFonts w:asciiTheme="minorHAnsi" w:hAnsiTheme="minorHAnsi" w:cstheme="minorHAnsi"/>
          <w:color w:val="000000"/>
          <w:sz w:val="22"/>
          <w:szCs w:val="22"/>
        </w:rPr>
        <w:t xml:space="preserve">studijního </w:t>
      </w:r>
      <w:r w:rsidRPr="00D061FB">
        <w:rPr>
          <w:rFonts w:asciiTheme="minorHAnsi" w:hAnsiTheme="minorHAnsi" w:cstheme="minorHAnsi"/>
          <w:color w:val="000000"/>
          <w:sz w:val="22"/>
          <w:szCs w:val="22"/>
        </w:rPr>
        <w:t>programu Design. Disponuje potřebným prostorovým, materiálním a technickým zabezpečením. Existující vybavení odpovídá typu a charakteru studijního programu i profilu absolventa. S</w:t>
      </w:r>
      <w:r w:rsidR="00561595">
        <w:rPr>
          <w:rFonts w:asciiTheme="minorHAnsi" w:hAnsiTheme="minorHAnsi" w:cstheme="minorHAnsi"/>
          <w:color w:val="000000"/>
          <w:sz w:val="22"/>
          <w:szCs w:val="22"/>
        </w:rPr>
        <w:t>tudijní program</w:t>
      </w:r>
      <w:r w:rsidRPr="00D061FB">
        <w:rPr>
          <w:rFonts w:asciiTheme="minorHAnsi" w:hAnsiTheme="minorHAnsi" w:cstheme="minorHAnsi"/>
          <w:color w:val="000000"/>
          <w:sz w:val="22"/>
          <w:szCs w:val="22"/>
        </w:rPr>
        <w:t xml:space="preserve"> Design má k dispozici posluchárny, učebny a seminární místnosti v budovách U41, U42, U16. Dále jsou k dispozici ateliérové prostory, počítačové učebny, multimediální učebny, technologická pracoviště. </w:t>
      </w:r>
      <w:r w:rsidRPr="00D061FB">
        <w:rPr>
          <w:rFonts w:asciiTheme="minorHAnsi" w:hAnsiTheme="minorHAnsi" w:cstheme="minorHAnsi"/>
          <w:sz w:val="22"/>
          <w:szCs w:val="22"/>
        </w:rPr>
        <w:t>Vybavení učeben pomůckami a výukovým zařízením odpovídá typu studijního programu, jeho obsahu, cílům a příslušné oblasti vzdělávání i profilu studijního programu, včetně počtu studentů. Technologická pracoviště jsou dílny obuvi, dílny šicí, sklářské elektrické pece, 3D tiskárna, ohýbačka drátů, stříkárna a podobně. Všem studentům je všech prostorách FMK k dispozici připojení k bezdrátové síti „eduroam“ o rychlosti 54Mb/s. Softwarové vybavení se proměňuje s potřebami i aktualizacemi ve vazbě na jednotlivé specializace.</w:t>
      </w:r>
    </w:p>
    <w:p w14:paraId="0103A17B" w14:textId="77777777" w:rsidR="007B1113" w:rsidRPr="00D061FB" w:rsidRDefault="007B1113" w:rsidP="007B1113">
      <w:pPr>
        <w:widowControl w:val="0"/>
        <w:autoSpaceDE w:val="0"/>
        <w:autoSpaceDN w:val="0"/>
        <w:adjustRightInd w:val="0"/>
        <w:snapToGrid w:val="0"/>
        <w:ind w:left="425"/>
        <w:jc w:val="both"/>
        <w:rPr>
          <w:rFonts w:asciiTheme="minorHAnsi" w:hAnsiTheme="minorHAnsi" w:cstheme="minorHAnsi"/>
          <w:color w:val="000000"/>
          <w:sz w:val="22"/>
          <w:szCs w:val="22"/>
        </w:rPr>
      </w:pPr>
    </w:p>
    <w:p w14:paraId="26527900" w14:textId="77777777" w:rsidR="00067820" w:rsidRPr="005D70AB" w:rsidRDefault="00067820" w:rsidP="00067820">
      <w:pPr>
        <w:widowControl w:val="0"/>
        <w:autoSpaceDE w:val="0"/>
        <w:autoSpaceDN w:val="0"/>
        <w:adjustRightInd w:val="0"/>
        <w:snapToGrid w:val="0"/>
        <w:ind w:left="425"/>
        <w:jc w:val="both"/>
        <w:rPr>
          <w:rFonts w:asciiTheme="minorHAnsi" w:hAnsiTheme="minorHAnsi" w:cstheme="minorHAnsi"/>
          <w:sz w:val="22"/>
          <w:szCs w:val="22"/>
        </w:rPr>
      </w:pPr>
      <w:r w:rsidRPr="00D5748D">
        <w:rPr>
          <w:rFonts w:asciiTheme="minorHAnsi" w:hAnsiTheme="minorHAnsi" w:cstheme="minorHAnsi"/>
          <w:sz w:val="22"/>
          <w:szCs w:val="22"/>
        </w:rPr>
        <w:t>Počet připojených počítačů ve výukových objektech FMK: pracovní stanice (</w:t>
      </w:r>
      <w:r>
        <w:rPr>
          <w:rFonts w:asciiTheme="minorHAnsi" w:hAnsiTheme="minorHAnsi" w:cstheme="minorHAnsi"/>
          <w:sz w:val="22"/>
          <w:szCs w:val="22"/>
        </w:rPr>
        <w:t xml:space="preserve">242 stolních počítačů, z toho 222 </w:t>
      </w:r>
      <w:r w:rsidRPr="00D5748D">
        <w:rPr>
          <w:rFonts w:asciiTheme="minorHAnsi" w:hAnsiTheme="minorHAnsi" w:cstheme="minorHAnsi"/>
          <w:sz w:val="22"/>
          <w:szCs w:val="22"/>
        </w:rPr>
        <w:t xml:space="preserve">s Windows </w:t>
      </w:r>
      <w:r>
        <w:rPr>
          <w:rFonts w:asciiTheme="minorHAnsi" w:hAnsiTheme="minorHAnsi" w:cstheme="minorHAnsi"/>
          <w:sz w:val="22"/>
          <w:szCs w:val="22"/>
        </w:rPr>
        <w:t>10 Enterprise</w:t>
      </w:r>
      <w:r w:rsidRPr="00D5748D">
        <w:rPr>
          <w:rFonts w:asciiTheme="minorHAnsi" w:hAnsiTheme="minorHAnsi" w:cstheme="minorHAnsi"/>
          <w:sz w:val="22"/>
          <w:szCs w:val="22"/>
        </w:rPr>
        <w:t>,</w:t>
      </w:r>
      <w:r>
        <w:rPr>
          <w:rFonts w:asciiTheme="minorHAnsi" w:hAnsiTheme="minorHAnsi" w:cstheme="minorHAnsi"/>
          <w:sz w:val="22"/>
          <w:szCs w:val="22"/>
        </w:rPr>
        <w:t xml:space="preserve"> 20 počítačů s macOS</w:t>
      </w:r>
      <w:r w:rsidRPr="00D5748D">
        <w:rPr>
          <w:rFonts w:asciiTheme="minorHAnsi" w:hAnsiTheme="minorHAnsi" w:cstheme="minorHAnsi"/>
          <w:sz w:val="22"/>
          <w:szCs w:val="22"/>
        </w:rPr>
        <w:t xml:space="preserve">) </w:t>
      </w:r>
      <w:r>
        <w:rPr>
          <w:rFonts w:asciiTheme="minorHAnsi" w:hAnsiTheme="minorHAnsi" w:cstheme="minorHAnsi"/>
          <w:sz w:val="22"/>
          <w:szCs w:val="22"/>
        </w:rPr>
        <w:t>a</w:t>
      </w:r>
      <w:r w:rsidRPr="00D5748D">
        <w:rPr>
          <w:rFonts w:asciiTheme="minorHAnsi" w:hAnsiTheme="minorHAnsi" w:cstheme="minorHAnsi"/>
          <w:sz w:val="22"/>
          <w:szCs w:val="22"/>
        </w:rPr>
        <w:t xml:space="preserve"> 100 přenosných počítačů, využívaných pedagogy </w:t>
      </w:r>
      <w:r>
        <w:rPr>
          <w:rFonts w:asciiTheme="minorHAnsi" w:hAnsiTheme="minorHAnsi" w:cstheme="minorHAnsi"/>
          <w:sz w:val="22"/>
          <w:szCs w:val="22"/>
        </w:rPr>
        <w:br/>
      </w:r>
      <w:r w:rsidRPr="00D5748D">
        <w:rPr>
          <w:rFonts w:asciiTheme="minorHAnsi" w:hAnsiTheme="minorHAnsi" w:cstheme="minorHAnsi"/>
          <w:sz w:val="22"/>
          <w:szCs w:val="22"/>
        </w:rPr>
        <w:t>a zaměstnanci. Všechny počítače jsou připojeny k páteřní síti CESNET (1 Gbit/s). Všem studentům je všech prostorách FMK k dispozici připojení k bezdrátové síti „eduroam“ o rychlosti 54Mb/s.</w:t>
      </w:r>
    </w:p>
    <w:p w14:paraId="44F8B164" w14:textId="77777777" w:rsidR="00067820" w:rsidRPr="00D5748D" w:rsidRDefault="00067820" w:rsidP="00067820">
      <w:pPr>
        <w:jc w:val="both"/>
        <w:rPr>
          <w:rFonts w:asciiTheme="minorHAnsi" w:hAnsiTheme="minorHAnsi" w:cstheme="minorHAnsi"/>
        </w:rPr>
      </w:pPr>
    </w:p>
    <w:tbl>
      <w:tblPr>
        <w:tblW w:w="7716" w:type="dxa"/>
        <w:tblInd w:w="496" w:type="dxa"/>
        <w:shd w:val="clear" w:color="auto" w:fill="FFFFFF"/>
        <w:tblCellMar>
          <w:left w:w="0" w:type="dxa"/>
          <w:right w:w="0" w:type="dxa"/>
        </w:tblCellMar>
        <w:tblLook w:val="04A0" w:firstRow="1" w:lastRow="0" w:firstColumn="1" w:lastColumn="0" w:noHBand="0" w:noVBand="1"/>
      </w:tblPr>
      <w:tblGrid>
        <w:gridCol w:w="657"/>
        <w:gridCol w:w="2806"/>
        <w:gridCol w:w="4253"/>
      </w:tblGrid>
      <w:tr w:rsidR="00067820" w:rsidRPr="00D5748D" w14:paraId="4C230D36" w14:textId="77777777" w:rsidTr="00E400EA">
        <w:trPr>
          <w:trHeight w:val="377"/>
        </w:trPr>
        <w:tc>
          <w:tcPr>
            <w:tcW w:w="657" w:type="dxa"/>
            <w:tcBorders>
              <w:top w:val="single" w:sz="8" w:space="0" w:color="auto"/>
              <w:left w:val="single" w:sz="8" w:space="0" w:color="auto"/>
              <w:bottom w:val="single" w:sz="8" w:space="0" w:color="auto"/>
              <w:right w:val="single" w:sz="8" w:space="0" w:color="auto"/>
            </w:tcBorders>
            <w:shd w:val="clear" w:color="auto" w:fill="F7CAAC" w:themeFill="accent2" w:themeFillTint="66"/>
            <w:tcMar>
              <w:top w:w="0" w:type="dxa"/>
              <w:left w:w="70" w:type="dxa"/>
              <w:bottom w:w="0" w:type="dxa"/>
              <w:right w:w="70" w:type="dxa"/>
            </w:tcMar>
            <w:hideMark/>
          </w:tcPr>
          <w:p w14:paraId="13BA329B" w14:textId="77777777" w:rsidR="00067820" w:rsidRPr="00D5748D" w:rsidRDefault="00067820" w:rsidP="00E400EA">
            <w:pPr>
              <w:jc w:val="both"/>
              <w:rPr>
                <w:rFonts w:asciiTheme="minorHAnsi" w:hAnsiTheme="minorHAnsi" w:cstheme="minorHAnsi"/>
              </w:rPr>
            </w:pPr>
          </w:p>
        </w:tc>
        <w:tc>
          <w:tcPr>
            <w:tcW w:w="2806" w:type="dxa"/>
            <w:tcBorders>
              <w:top w:val="single" w:sz="8" w:space="0" w:color="auto"/>
              <w:left w:val="nil"/>
              <w:bottom w:val="single" w:sz="8" w:space="0" w:color="auto"/>
              <w:right w:val="single" w:sz="8" w:space="0" w:color="auto"/>
            </w:tcBorders>
            <w:shd w:val="clear" w:color="auto" w:fill="F7CAAC" w:themeFill="accent2" w:themeFillTint="66"/>
            <w:tcMar>
              <w:top w:w="0" w:type="dxa"/>
              <w:left w:w="70" w:type="dxa"/>
              <w:bottom w:w="0" w:type="dxa"/>
              <w:right w:w="70" w:type="dxa"/>
            </w:tcMar>
            <w:vAlign w:val="center"/>
            <w:hideMark/>
          </w:tcPr>
          <w:p w14:paraId="69341FA6" w14:textId="77777777" w:rsidR="00067820" w:rsidRPr="00371A41" w:rsidRDefault="00067820" w:rsidP="00E400EA">
            <w:pPr>
              <w:jc w:val="center"/>
              <w:rPr>
                <w:rFonts w:asciiTheme="minorHAnsi" w:hAnsiTheme="minorHAnsi" w:cstheme="minorHAnsi"/>
                <w:b/>
                <w:bCs/>
              </w:rPr>
            </w:pPr>
            <w:r w:rsidRPr="00371A41">
              <w:rPr>
                <w:rFonts w:asciiTheme="minorHAnsi" w:hAnsiTheme="minorHAnsi" w:cstheme="minorHAnsi"/>
                <w:b/>
                <w:bCs/>
              </w:rPr>
              <w:t>Studovny, učebny a laboratoře</w:t>
            </w:r>
          </w:p>
        </w:tc>
        <w:tc>
          <w:tcPr>
            <w:tcW w:w="4253" w:type="dxa"/>
            <w:tcBorders>
              <w:top w:val="single" w:sz="8" w:space="0" w:color="auto"/>
              <w:left w:val="nil"/>
              <w:bottom w:val="single" w:sz="8" w:space="0" w:color="auto"/>
              <w:right w:val="single" w:sz="8" w:space="0" w:color="auto"/>
            </w:tcBorders>
            <w:shd w:val="clear" w:color="auto" w:fill="F7CAAC" w:themeFill="accent2" w:themeFillTint="66"/>
            <w:tcMar>
              <w:top w:w="0" w:type="dxa"/>
              <w:left w:w="70" w:type="dxa"/>
              <w:bottom w:w="0" w:type="dxa"/>
              <w:right w:w="70" w:type="dxa"/>
            </w:tcMar>
            <w:vAlign w:val="center"/>
            <w:hideMark/>
          </w:tcPr>
          <w:p w14:paraId="0FAF1E1E" w14:textId="77777777" w:rsidR="00067820" w:rsidRPr="00371A41" w:rsidRDefault="00067820" w:rsidP="00E400EA">
            <w:pPr>
              <w:jc w:val="center"/>
              <w:rPr>
                <w:rFonts w:asciiTheme="minorHAnsi" w:hAnsiTheme="minorHAnsi" w:cstheme="minorHAnsi"/>
                <w:b/>
                <w:bCs/>
              </w:rPr>
            </w:pPr>
            <w:r w:rsidRPr="00371A41">
              <w:rPr>
                <w:rFonts w:asciiTheme="minorHAnsi" w:hAnsiTheme="minorHAnsi" w:cstheme="minorHAnsi"/>
                <w:b/>
                <w:bCs/>
              </w:rPr>
              <w:t>Ostatní pracoviště</w:t>
            </w:r>
          </w:p>
        </w:tc>
      </w:tr>
      <w:tr w:rsidR="00067820" w:rsidRPr="00D5748D" w14:paraId="482C7B18" w14:textId="77777777" w:rsidTr="00E400EA">
        <w:trPr>
          <w:trHeight w:val="396"/>
        </w:trPr>
        <w:tc>
          <w:tcPr>
            <w:tcW w:w="657"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77BE9FD0" w14:textId="77777777" w:rsidR="00067820" w:rsidRPr="00D5748D" w:rsidRDefault="00067820" w:rsidP="00E400EA">
            <w:pPr>
              <w:rPr>
                <w:rFonts w:asciiTheme="minorHAnsi" w:hAnsiTheme="minorHAnsi" w:cstheme="minorHAnsi"/>
              </w:rPr>
            </w:pPr>
            <w:r w:rsidRPr="00D5748D">
              <w:rPr>
                <w:rFonts w:asciiTheme="minorHAnsi" w:hAnsiTheme="minorHAnsi" w:cstheme="minorHAnsi"/>
              </w:rPr>
              <w:t>U4</w:t>
            </w:r>
          </w:p>
        </w:tc>
        <w:tc>
          <w:tcPr>
            <w:tcW w:w="2806"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6705EE8A" w14:textId="77777777" w:rsidR="00067820" w:rsidRPr="00D5748D" w:rsidRDefault="00067820" w:rsidP="00E400EA">
            <w:pPr>
              <w:rPr>
                <w:rFonts w:asciiTheme="minorHAnsi" w:hAnsiTheme="minorHAnsi" w:cstheme="minorHAnsi"/>
              </w:rPr>
            </w:pPr>
            <w:r>
              <w:rPr>
                <w:rFonts w:asciiTheme="minorHAnsi" w:hAnsiTheme="minorHAnsi" w:cstheme="minorHAnsi"/>
              </w:rPr>
              <w:t>100</w:t>
            </w:r>
            <w:r w:rsidRPr="00D5748D">
              <w:rPr>
                <w:rFonts w:asciiTheme="minorHAnsi" w:hAnsiTheme="minorHAnsi" w:cstheme="minorHAnsi"/>
              </w:rPr>
              <w:t xml:space="preserve"> pracovních stanic</w:t>
            </w:r>
          </w:p>
        </w:tc>
        <w:tc>
          <w:tcPr>
            <w:tcW w:w="4253"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699D0743" w14:textId="77777777" w:rsidR="00067820" w:rsidRPr="00D5748D" w:rsidRDefault="00067820" w:rsidP="00E400EA">
            <w:pPr>
              <w:rPr>
                <w:rFonts w:asciiTheme="minorHAnsi" w:hAnsiTheme="minorHAnsi" w:cstheme="minorHAnsi"/>
              </w:rPr>
            </w:pPr>
            <w:r>
              <w:rPr>
                <w:rFonts w:asciiTheme="minorHAnsi" w:hAnsiTheme="minorHAnsi" w:cstheme="minorHAnsi"/>
              </w:rPr>
              <w:t>70</w:t>
            </w:r>
            <w:r w:rsidRPr="00D5748D">
              <w:rPr>
                <w:rFonts w:asciiTheme="minorHAnsi" w:hAnsiTheme="minorHAnsi" w:cstheme="minorHAnsi"/>
              </w:rPr>
              <w:t xml:space="preserve"> pracovních stanic + </w:t>
            </w:r>
            <w:r>
              <w:rPr>
                <w:rFonts w:asciiTheme="minorHAnsi" w:hAnsiTheme="minorHAnsi" w:cstheme="minorHAnsi"/>
              </w:rPr>
              <w:t xml:space="preserve">81 </w:t>
            </w:r>
            <w:r w:rsidRPr="00D5748D">
              <w:rPr>
                <w:rFonts w:asciiTheme="minorHAnsi" w:hAnsiTheme="minorHAnsi" w:cstheme="minorHAnsi"/>
              </w:rPr>
              <w:t>přenosných počítačů</w:t>
            </w:r>
          </w:p>
        </w:tc>
      </w:tr>
      <w:tr w:rsidR="00067820" w:rsidRPr="00D5748D" w14:paraId="57FC58EC" w14:textId="77777777" w:rsidTr="00E400EA">
        <w:trPr>
          <w:trHeight w:val="416"/>
        </w:trPr>
        <w:tc>
          <w:tcPr>
            <w:tcW w:w="657"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6D7B14D1" w14:textId="77777777" w:rsidR="00067820" w:rsidRPr="00D5748D" w:rsidRDefault="00067820" w:rsidP="00E400EA">
            <w:pPr>
              <w:rPr>
                <w:rFonts w:asciiTheme="minorHAnsi" w:hAnsiTheme="minorHAnsi" w:cstheme="minorHAnsi"/>
              </w:rPr>
            </w:pPr>
            <w:r w:rsidRPr="00D5748D">
              <w:rPr>
                <w:rFonts w:asciiTheme="minorHAnsi" w:hAnsiTheme="minorHAnsi" w:cstheme="minorHAnsi"/>
              </w:rPr>
              <w:t>U16</w:t>
            </w:r>
          </w:p>
        </w:tc>
        <w:tc>
          <w:tcPr>
            <w:tcW w:w="2806"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25DA929C" w14:textId="77777777" w:rsidR="00067820" w:rsidRPr="00D5748D" w:rsidRDefault="00067820" w:rsidP="00E400EA">
            <w:pPr>
              <w:rPr>
                <w:rFonts w:asciiTheme="minorHAnsi" w:hAnsiTheme="minorHAnsi" w:cstheme="minorHAnsi"/>
              </w:rPr>
            </w:pPr>
            <w:r>
              <w:rPr>
                <w:rFonts w:asciiTheme="minorHAnsi" w:hAnsiTheme="minorHAnsi" w:cstheme="minorHAnsi"/>
              </w:rPr>
              <w:t>48</w:t>
            </w:r>
            <w:r w:rsidRPr="00D5748D">
              <w:rPr>
                <w:rFonts w:asciiTheme="minorHAnsi" w:hAnsiTheme="minorHAnsi" w:cstheme="minorHAnsi"/>
              </w:rPr>
              <w:t xml:space="preserve"> pracovních stanic</w:t>
            </w:r>
          </w:p>
        </w:tc>
        <w:tc>
          <w:tcPr>
            <w:tcW w:w="4253"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4D3727BD" w14:textId="77777777" w:rsidR="00067820" w:rsidRPr="00D5748D" w:rsidRDefault="00067820" w:rsidP="00E400EA">
            <w:pPr>
              <w:rPr>
                <w:rFonts w:asciiTheme="minorHAnsi" w:hAnsiTheme="minorHAnsi" w:cstheme="minorHAnsi"/>
              </w:rPr>
            </w:pPr>
            <w:r>
              <w:rPr>
                <w:rFonts w:asciiTheme="minorHAnsi" w:hAnsiTheme="minorHAnsi" w:cstheme="minorHAnsi"/>
              </w:rPr>
              <w:t>24</w:t>
            </w:r>
            <w:r w:rsidRPr="00D5748D">
              <w:rPr>
                <w:rFonts w:asciiTheme="minorHAnsi" w:hAnsiTheme="minorHAnsi" w:cstheme="minorHAnsi"/>
              </w:rPr>
              <w:t xml:space="preserve"> pracovních stanic + </w:t>
            </w:r>
            <w:r>
              <w:rPr>
                <w:rFonts w:asciiTheme="minorHAnsi" w:hAnsiTheme="minorHAnsi" w:cstheme="minorHAnsi"/>
              </w:rPr>
              <w:t xml:space="preserve">19 </w:t>
            </w:r>
            <w:r w:rsidRPr="00D5748D">
              <w:rPr>
                <w:rFonts w:asciiTheme="minorHAnsi" w:hAnsiTheme="minorHAnsi" w:cstheme="minorHAnsi"/>
              </w:rPr>
              <w:t>přenosných počítačů</w:t>
            </w:r>
          </w:p>
        </w:tc>
      </w:tr>
    </w:tbl>
    <w:p w14:paraId="0035F3F2" w14:textId="77777777" w:rsidR="007B1113" w:rsidRPr="00D5748D" w:rsidRDefault="007B1113" w:rsidP="007B1113">
      <w:pPr>
        <w:widowControl w:val="0"/>
        <w:autoSpaceDE w:val="0"/>
        <w:autoSpaceDN w:val="0"/>
        <w:adjustRightInd w:val="0"/>
        <w:snapToGrid w:val="0"/>
        <w:jc w:val="both"/>
        <w:rPr>
          <w:rFonts w:asciiTheme="minorHAnsi" w:hAnsiTheme="minorHAnsi" w:cstheme="minorHAnsi"/>
        </w:rPr>
      </w:pPr>
    </w:p>
    <w:p w14:paraId="1D99FCD3" w14:textId="77777777" w:rsidR="006D4871" w:rsidRPr="00274407" w:rsidRDefault="006D4871" w:rsidP="006D4871">
      <w:pPr>
        <w:widowControl w:val="0"/>
        <w:autoSpaceDE w:val="0"/>
        <w:autoSpaceDN w:val="0"/>
        <w:adjustRightInd w:val="0"/>
        <w:snapToGrid w:val="0"/>
        <w:ind w:firstLine="426"/>
        <w:jc w:val="both"/>
        <w:rPr>
          <w:rFonts w:asciiTheme="minorHAnsi" w:hAnsiTheme="minorHAnsi" w:cstheme="minorHAnsi"/>
          <w:b/>
          <w:sz w:val="22"/>
          <w:szCs w:val="22"/>
        </w:rPr>
      </w:pPr>
      <w:r w:rsidRPr="00274407">
        <w:rPr>
          <w:rFonts w:asciiTheme="minorHAnsi" w:hAnsiTheme="minorHAnsi" w:cstheme="minorHAnsi"/>
          <w:b/>
          <w:sz w:val="22"/>
          <w:szCs w:val="22"/>
        </w:rPr>
        <w:t>Softwarové vybavení</w:t>
      </w:r>
      <w:r>
        <w:rPr>
          <w:rFonts w:asciiTheme="minorHAnsi" w:hAnsiTheme="minorHAnsi" w:cstheme="minorHAnsi"/>
          <w:b/>
          <w:sz w:val="22"/>
          <w:szCs w:val="22"/>
        </w:rPr>
        <w:t xml:space="preserve"> (výběr)</w:t>
      </w:r>
      <w:r w:rsidRPr="00274407">
        <w:rPr>
          <w:rFonts w:asciiTheme="minorHAnsi" w:hAnsiTheme="minorHAnsi" w:cstheme="minorHAnsi"/>
          <w:b/>
          <w:sz w:val="22"/>
          <w:szCs w:val="22"/>
        </w:rPr>
        <w:t xml:space="preserve">: </w:t>
      </w:r>
    </w:p>
    <w:p w14:paraId="3F630496" w14:textId="3865AB35" w:rsidR="00565310" w:rsidRDefault="006D4871" w:rsidP="00E153D9">
      <w:pPr>
        <w:widowControl w:val="0"/>
        <w:autoSpaceDE w:val="0"/>
        <w:autoSpaceDN w:val="0"/>
        <w:adjustRightInd w:val="0"/>
        <w:snapToGrid w:val="0"/>
        <w:spacing w:after="120"/>
        <w:ind w:left="425"/>
        <w:jc w:val="both"/>
        <w:rPr>
          <w:rFonts w:asciiTheme="minorHAnsi" w:hAnsiTheme="minorHAnsi" w:cstheme="minorHAnsi"/>
          <w:b/>
          <w:color w:val="000000"/>
          <w:sz w:val="22"/>
          <w:szCs w:val="22"/>
        </w:rPr>
      </w:pPr>
      <w:r w:rsidRPr="00D5748D">
        <w:rPr>
          <w:rFonts w:asciiTheme="minorHAnsi" w:hAnsiTheme="minorHAnsi" w:cstheme="minorHAnsi"/>
          <w:sz w:val="22"/>
          <w:szCs w:val="22"/>
        </w:rPr>
        <w:t xml:space="preserve">Adobe Creative Suite, </w:t>
      </w:r>
      <w:r>
        <w:rPr>
          <w:rFonts w:asciiTheme="minorHAnsi" w:hAnsiTheme="minorHAnsi" w:cstheme="minorHAnsi"/>
          <w:sz w:val="22"/>
          <w:szCs w:val="22"/>
        </w:rPr>
        <w:t xml:space="preserve">ArchiCAD, Autodesk Mudbox, Binaural Odyssey, Blender, Bodyless, </w:t>
      </w:r>
      <w:r w:rsidRPr="00D5748D">
        <w:rPr>
          <w:rFonts w:asciiTheme="minorHAnsi" w:hAnsiTheme="minorHAnsi" w:cstheme="minorHAnsi"/>
          <w:sz w:val="22"/>
          <w:szCs w:val="22"/>
        </w:rPr>
        <w:t>Cinema</w:t>
      </w:r>
      <w:r>
        <w:rPr>
          <w:rFonts w:asciiTheme="minorHAnsi" w:hAnsiTheme="minorHAnsi" w:cstheme="minorHAnsi"/>
          <w:sz w:val="22"/>
          <w:szCs w:val="22"/>
        </w:rPr>
        <w:t xml:space="preserve"> 4D</w:t>
      </w:r>
      <w:r w:rsidRPr="00D5748D">
        <w:rPr>
          <w:rFonts w:asciiTheme="minorHAnsi" w:hAnsiTheme="minorHAnsi" w:cstheme="minorHAnsi"/>
          <w:sz w:val="22"/>
          <w:szCs w:val="22"/>
        </w:rPr>
        <w:t xml:space="preserve">, </w:t>
      </w:r>
      <w:r>
        <w:rPr>
          <w:rFonts w:asciiTheme="minorHAnsi" w:hAnsiTheme="minorHAnsi" w:cstheme="minorHAnsi"/>
          <w:sz w:val="22"/>
          <w:szCs w:val="22"/>
        </w:rPr>
        <w:t xml:space="preserve">CLO, Compressor, </w:t>
      </w:r>
      <w:r w:rsidRPr="00D5748D">
        <w:rPr>
          <w:rFonts w:asciiTheme="minorHAnsi" w:hAnsiTheme="minorHAnsi" w:cstheme="minorHAnsi"/>
          <w:sz w:val="22"/>
          <w:szCs w:val="22"/>
        </w:rPr>
        <w:t xml:space="preserve">CorelDRAW X4, </w:t>
      </w:r>
      <w:r>
        <w:rPr>
          <w:rFonts w:asciiTheme="minorHAnsi" w:hAnsiTheme="minorHAnsi" w:cstheme="minorHAnsi"/>
          <w:sz w:val="22"/>
          <w:szCs w:val="22"/>
        </w:rPr>
        <w:t xml:space="preserve">DaVinci Resolve, Dragonframe, </w:t>
      </w:r>
      <w:r w:rsidRPr="00D5748D">
        <w:rPr>
          <w:rFonts w:asciiTheme="minorHAnsi" w:hAnsiTheme="minorHAnsi" w:cstheme="minorHAnsi"/>
          <w:sz w:val="22"/>
          <w:szCs w:val="22"/>
        </w:rPr>
        <w:t xml:space="preserve">Flamingo, FontLAB, </w:t>
      </w:r>
      <w:r>
        <w:rPr>
          <w:rFonts w:asciiTheme="minorHAnsi" w:hAnsiTheme="minorHAnsi" w:cstheme="minorHAnsi"/>
          <w:sz w:val="22"/>
          <w:szCs w:val="22"/>
        </w:rPr>
        <w:t xml:space="preserve">Glyphs, Houdini, Magic Bullet Suite, Meditation VR, </w:t>
      </w:r>
      <w:r w:rsidRPr="00D5748D">
        <w:rPr>
          <w:rFonts w:asciiTheme="minorHAnsi" w:hAnsiTheme="minorHAnsi" w:cstheme="minorHAnsi"/>
          <w:sz w:val="22"/>
          <w:szCs w:val="22"/>
        </w:rPr>
        <w:t xml:space="preserve">Microsoft Office, </w:t>
      </w:r>
      <w:r>
        <w:rPr>
          <w:rFonts w:asciiTheme="minorHAnsi" w:hAnsiTheme="minorHAnsi" w:cstheme="minorHAnsi"/>
          <w:sz w:val="22"/>
          <w:szCs w:val="22"/>
        </w:rPr>
        <w:t xml:space="preserve">Motion, Nuke, Oculus, Reality Capture, Reflect Horizons, </w:t>
      </w:r>
      <w:r w:rsidRPr="00D5748D">
        <w:rPr>
          <w:rFonts w:asciiTheme="minorHAnsi" w:hAnsiTheme="minorHAnsi" w:cstheme="minorHAnsi"/>
          <w:sz w:val="22"/>
          <w:szCs w:val="22"/>
        </w:rPr>
        <w:lastRenderedPageBreak/>
        <w:t xml:space="preserve">Rhino, </w:t>
      </w:r>
      <w:r>
        <w:rPr>
          <w:rFonts w:asciiTheme="minorHAnsi" w:hAnsiTheme="minorHAnsi" w:cstheme="minorHAnsi"/>
          <w:sz w:val="22"/>
          <w:szCs w:val="22"/>
        </w:rPr>
        <w:t xml:space="preserve">Solidworks, TV Animation Pro, Unity, </w:t>
      </w:r>
      <w:r w:rsidRPr="00D5748D">
        <w:rPr>
          <w:rFonts w:asciiTheme="minorHAnsi" w:hAnsiTheme="minorHAnsi" w:cstheme="minorHAnsi"/>
          <w:sz w:val="22"/>
          <w:szCs w:val="22"/>
        </w:rPr>
        <w:t>V-Ray.</w:t>
      </w:r>
    </w:p>
    <w:p w14:paraId="7F10EC3E" w14:textId="53A0156E" w:rsidR="006D4871" w:rsidRPr="00274407" w:rsidRDefault="006D4871" w:rsidP="00995CB5">
      <w:pPr>
        <w:widowControl w:val="0"/>
        <w:autoSpaceDE w:val="0"/>
        <w:autoSpaceDN w:val="0"/>
        <w:adjustRightInd w:val="0"/>
        <w:snapToGrid w:val="0"/>
        <w:spacing w:after="120"/>
        <w:ind w:left="425"/>
        <w:jc w:val="both"/>
        <w:rPr>
          <w:rFonts w:asciiTheme="minorHAnsi" w:hAnsiTheme="minorHAnsi" w:cstheme="minorHAnsi"/>
          <w:b/>
          <w:color w:val="000000"/>
          <w:sz w:val="22"/>
          <w:szCs w:val="22"/>
        </w:rPr>
      </w:pPr>
      <w:r w:rsidRPr="00274407">
        <w:rPr>
          <w:rFonts w:asciiTheme="minorHAnsi" w:hAnsiTheme="minorHAnsi" w:cstheme="minorHAnsi"/>
          <w:b/>
          <w:color w:val="000000"/>
          <w:sz w:val="22"/>
          <w:szCs w:val="22"/>
        </w:rPr>
        <w:t>Tiskové služby:</w:t>
      </w:r>
    </w:p>
    <w:p w14:paraId="188C1644" w14:textId="7AC51B15" w:rsidR="006D4871" w:rsidRDefault="006D4871" w:rsidP="00E153D9">
      <w:pPr>
        <w:widowControl w:val="0"/>
        <w:autoSpaceDE w:val="0"/>
        <w:autoSpaceDN w:val="0"/>
        <w:adjustRightInd w:val="0"/>
        <w:snapToGrid w:val="0"/>
        <w:spacing w:after="120"/>
        <w:ind w:left="425"/>
        <w:jc w:val="both"/>
        <w:rPr>
          <w:rFonts w:asciiTheme="minorHAnsi" w:hAnsiTheme="minorHAnsi" w:cstheme="minorHAnsi"/>
          <w:b/>
          <w:color w:val="000000"/>
          <w:sz w:val="22"/>
          <w:szCs w:val="22"/>
        </w:rPr>
      </w:pPr>
      <w:r w:rsidRPr="00B16896">
        <w:rPr>
          <w:rFonts w:asciiTheme="minorHAnsi" w:hAnsiTheme="minorHAnsi" w:cstheme="minorHAnsi"/>
          <w:color w:val="000000"/>
          <w:sz w:val="22"/>
          <w:szCs w:val="22"/>
        </w:rPr>
        <w:t xml:space="preserve">Tiskové centrum FMK je vybaveno dvěma plottery EPSON 9900 s šířkou tisku </w:t>
      </w:r>
      <w:smartTag w:uri="urn:schemas-microsoft-com:office:smarttags" w:element="metricconverter">
        <w:smartTagPr>
          <w:attr w:name="ProductID" w:val="110 cm"/>
        </w:smartTagPr>
        <w:r w:rsidRPr="00B16896">
          <w:rPr>
            <w:rFonts w:asciiTheme="minorHAnsi" w:hAnsiTheme="minorHAnsi" w:cstheme="minorHAnsi"/>
            <w:color w:val="000000"/>
            <w:sz w:val="22"/>
            <w:szCs w:val="22"/>
          </w:rPr>
          <w:t>110 cm</w:t>
        </w:r>
      </w:smartTag>
      <w:r w:rsidRPr="00B16896">
        <w:rPr>
          <w:rFonts w:asciiTheme="minorHAnsi" w:hAnsiTheme="minorHAnsi" w:cstheme="minorHAnsi"/>
          <w:color w:val="000000"/>
          <w:sz w:val="22"/>
          <w:szCs w:val="22"/>
        </w:rPr>
        <w:t xml:space="preserve"> a velkoformátovou tiskárnou HP Latex 365</w:t>
      </w:r>
      <w:r>
        <w:rPr>
          <w:rFonts w:asciiTheme="minorHAnsi" w:hAnsiTheme="minorHAnsi" w:cstheme="minorHAnsi"/>
          <w:color w:val="000000"/>
          <w:sz w:val="22"/>
          <w:szCs w:val="22"/>
        </w:rPr>
        <w:t xml:space="preserve"> s šířkou 163 cm</w:t>
      </w:r>
      <w:r w:rsidRPr="00B16896">
        <w:rPr>
          <w:rFonts w:asciiTheme="minorHAnsi" w:hAnsiTheme="minorHAnsi" w:cstheme="minorHAnsi"/>
          <w:color w:val="000000"/>
          <w:sz w:val="22"/>
          <w:szCs w:val="22"/>
        </w:rPr>
        <w:t xml:space="preserve">. Tiskárny jsou připojeny k softwarovému RIPu EFI Fiery XF. K dispozici je také </w:t>
      </w:r>
      <w:r>
        <w:rPr>
          <w:rFonts w:asciiTheme="minorHAnsi" w:hAnsiTheme="minorHAnsi" w:cstheme="minorHAnsi"/>
          <w:color w:val="000000"/>
          <w:sz w:val="22"/>
          <w:szCs w:val="22"/>
        </w:rPr>
        <w:t xml:space="preserve">profesionální </w:t>
      </w:r>
      <w:r w:rsidRPr="00B16896">
        <w:rPr>
          <w:rFonts w:asciiTheme="minorHAnsi" w:hAnsiTheme="minorHAnsi" w:cstheme="minorHAnsi"/>
          <w:color w:val="000000"/>
          <w:sz w:val="22"/>
          <w:szCs w:val="22"/>
        </w:rPr>
        <w:t xml:space="preserve">produkční tiskové zařízení Konica Minolta AccurioPrint C3070L. PrintCentrum disponuje také laminovacím strojem o šířce </w:t>
      </w:r>
      <w:smartTag w:uri="urn:schemas-microsoft-com:office:smarttags" w:element="metricconverter">
        <w:smartTagPr>
          <w:attr w:name="ProductID" w:val="110 cm"/>
        </w:smartTagPr>
        <w:r w:rsidRPr="00B16896">
          <w:rPr>
            <w:rFonts w:asciiTheme="minorHAnsi" w:hAnsiTheme="minorHAnsi" w:cstheme="minorHAnsi"/>
            <w:color w:val="000000"/>
            <w:sz w:val="22"/>
            <w:szCs w:val="22"/>
          </w:rPr>
          <w:t>110 cm</w:t>
        </w:r>
      </w:smartTag>
      <w:r w:rsidRPr="00B16896">
        <w:rPr>
          <w:rFonts w:asciiTheme="minorHAnsi" w:hAnsiTheme="minorHAnsi" w:cstheme="minorHAnsi"/>
          <w:color w:val="000000"/>
          <w:sz w:val="22"/>
          <w:szCs w:val="22"/>
        </w:rPr>
        <w:t>. </w:t>
      </w:r>
      <w:r>
        <w:rPr>
          <w:rFonts w:asciiTheme="minorHAnsi" w:hAnsiTheme="minorHAnsi" w:cstheme="minorHAnsi"/>
          <w:color w:val="000000"/>
          <w:sz w:val="22"/>
          <w:szCs w:val="22"/>
        </w:rPr>
        <w:t>Studenti mohou využívat také multifunkční zařízení, napojena ná platební systém SafeQ.</w:t>
      </w:r>
    </w:p>
    <w:p w14:paraId="513EFB21" w14:textId="77777777" w:rsidR="006D4871" w:rsidRDefault="006D4871" w:rsidP="006D4871">
      <w:pPr>
        <w:widowControl w:val="0"/>
        <w:autoSpaceDE w:val="0"/>
        <w:autoSpaceDN w:val="0"/>
        <w:adjustRightInd w:val="0"/>
        <w:snapToGrid w:val="0"/>
        <w:ind w:left="426"/>
        <w:jc w:val="both"/>
        <w:rPr>
          <w:rFonts w:asciiTheme="minorHAnsi" w:hAnsiTheme="minorHAnsi" w:cstheme="minorHAnsi"/>
          <w:color w:val="000000"/>
          <w:sz w:val="22"/>
          <w:szCs w:val="22"/>
        </w:rPr>
      </w:pPr>
      <w:r w:rsidRPr="00341B5A">
        <w:rPr>
          <w:rFonts w:asciiTheme="minorHAnsi" w:hAnsiTheme="minorHAnsi" w:cstheme="minorHAnsi"/>
          <w:b/>
          <w:color w:val="000000"/>
          <w:sz w:val="22"/>
          <w:szCs w:val="22"/>
        </w:rPr>
        <w:t>Vnitřní informační systém:</w:t>
      </w:r>
    </w:p>
    <w:p w14:paraId="7A3A229F" w14:textId="237A5FE2" w:rsidR="007B1113" w:rsidRPr="00B46353" w:rsidRDefault="006D4871" w:rsidP="00B46353">
      <w:pPr>
        <w:tabs>
          <w:tab w:val="left" w:pos="2835"/>
        </w:tabs>
        <w:spacing w:before="120" w:after="120"/>
        <w:ind w:left="426"/>
        <w:jc w:val="both"/>
        <w:rPr>
          <w:rFonts w:asciiTheme="minorHAnsi" w:hAnsiTheme="minorHAnsi" w:cstheme="minorHAnsi"/>
          <w:color w:val="000000"/>
          <w:sz w:val="22"/>
          <w:szCs w:val="22"/>
        </w:rPr>
      </w:pPr>
      <w:r w:rsidRPr="00685321">
        <w:rPr>
          <w:rFonts w:asciiTheme="minorHAnsi" w:hAnsiTheme="minorHAnsi" w:cstheme="minorHAnsi"/>
          <w:color w:val="000000"/>
          <w:sz w:val="22"/>
          <w:szCs w:val="22"/>
        </w:rPr>
        <w:t>Vnitřní informační systém funguje prostřednictvím webových stránek UTB, FMK, ústavu, ateliérů (včetně možnosti odebírání RSS kanálů – zpráv do mobilních zařízení), studijní agenda je aktivní prostřednictvím systému IS/STAG. Jako informační kanál slouží i LCD obrazovky rozmístěné po UTB (TVIS = televizní informační systém) a informační tabule jednotlivých ústavů/ateliérů. Součástí vnitřní komunikace se studenty je i aktivita na sociálních sítích Facebook, Instagram a LinkedIn. Studentům i zaměstnancům jsou pravidelně posílány informační newslettery o dění na fakultě do jejich univerzitních e-mailů. Hodnocení výuky probíhá elektronicky na konci každého semestru prostřednictvím IS/STAG.</w:t>
      </w:r>
    </w:p>
    <w:p w14:paraId="234F3589" w14:textId="77777777" w:rsidR="007B1113" w:rsidRPr="006D4871" w:rsidRDefault="007B1113" w:rsidP="007B1113">
      <w:pPr>
        <w:tabs>
          <w:tab w:val="left" w:pos="2835"/>
        </w:tabs>
        <w:spacing w:before="120" w:after="120"/>
        <w:ind w:left="426"/>
        <w:rPr>
          <w:rFonts w:asciiTheme="minorHAnsi" w:hAnsiTheme="minorHAnsi" w:cstheme="minorHAnsi"/>
          <w:sz w:val="22"/>
          <w:szCs w:val="22"/>
        </w:rPr>
      </w:pPr>
      <w:r w:rsidRPr="006D4871">
        <w:rPr>
          <w:rFonts w:asciiTheme="minorHAnsi" w:hAnsiTheme="minorHAnsi" w:cstheme="minorHAnsi"/>
          <w:b/>
          <w:sz w:val="22"/>
          <w:szCs w:val="22"/>
        </w:rPr>
        <w:t>Technické zabezpečení jednotlivých ateliérů (výběr):</w:t>
      </w:r>
    </w:p>
    <w:p w14:paraId="30C58157" w14:textId="5B82A50F" w:rsidR="007B1113" w:rsidRDefault="007B1113" w:rsidP="00561595">
      <w:pPr>
        <w:ind w:left="426"/>
        <w:jc w:val="both"/>
        <w:rPr>
          <w:rFonts w:asciiTheme="minorHAnsi" w:hAnsiTheme="minorHAnsi" w:cstheme="minorHAnsi"/>
          <w:color w:val="000000"/>
          <w:sz w:val="22"/>
          <w:szCs w:val="22"/>
        </w:rPr>
      </w:pPr>
      <w:r w:rsidRPr="006D4871">
        <w:rPr>
          <w:rFonts w:asciiTheme="minorHAnsi" w:hAnsiTheme="minorHAnsi" w:cstheme="minorHAnsi"/>
          <w:color w:val="000000"/>
          <w:sz w:val="22"/>
          <w:szCs w:val="22"/>
        </w:rPr>
        <w:t xml:space="preserve">Design obuvi: šicí stroj jednojehlový sloupový průmyslový TW1591, lis obuvnický vakuový VF4525, stroj lisovací na obuv 04286P11, šicí stroj sloupový 1 jehlový, stroj kosící svršků, drásací stroj typ 041152 P1, šicí stroj sloupový, šicí stroj jednojehlový plochý klikatý, šicí stroj PFAFF (6x), vývěva bezolejová rotační suchá NV1025, lis ruční na rozrážení obuvních </w:t>
      </w:r>
      <w:r w:rsidR="006D4871" w:rsidRPr="006D4871">
        <w:rPr>
          <w:rFonts w:asciiTheme="minorHAnsi" w:hAnsiTheme="minorHAnsi" w:cstheme="minorHAnsi"/>
          <w:color w:val="000000"/>
          <w:sz w:val="22"/>
          <w:szCs w:val="22"/>
        </w:rPr>
        <w:t>kroužků, nýtů</w:t>
      </w:r>
    </w:p>
    <w:p w14:paraId="3E031B26" w14:textId="77777777" w:rsidR="001F061B" w:rsidRPr="006D4871" w:rsidRDefault="001F061B" w:rsidP="00561595">
      <w:pPr>
        <w:ind w:left="426"/>
        <w:jc w:val="both"/>
        <w:rPr>
          <w:rFonts w:asciiTheme="minorHAnsi" w:hAnsiTheme="minorHAnsi" w:cstheme="minorHAnsi"/>
          <w:color w:val="000000"/>
          <w:sz w:val="22"/>
          <w:szCs w:val="22"/>
        </w:rPr>
      </w:pPr>
    </w:p>
    <w:p w14:paraId="23FFC5C4" w14:textId="18354D76" w:rsidR="007B1113" w:rsidRDefault="007B1113" w:rsidP="00561595">
      <w:pPr>
        <w:ind w:left="426"/>
        <w:jc w:val="both"/>
        <w:rPr>
          <w:rFonts w:asciiTheme="minorHAnsi" w:hAnsiTheme="minorHAnsi" w:cstheme="minorHAnsi"/>
          <w:color w:val="000000"/>
          <w:sz w:val="22"/>
          <w:szCs w:val="22"/>
        </w:rPr>
      </w:pPr>
      <w:r w:rsidRPr="006D4871">
        <w:rPr>
          <w:rFonts w:asciiTheme="minorHAnsi" w:hAnsiTheme="minorHAnsi" w:cstheme="minorHAnsi"/>
          <w:color w:val="000000"/>
          <w:sz w:val="22"/>
          <w:szCs w:val="22"/>
        </w:rPr>
        <w:t xml:space="preserve">Design oděvu: šicí stroj (11ks), Šicí stroj jednojehlový bez odstřihu nitě (2ks), Šicí stroj obnitkovací </w:t>
      </w:r>
      <w:r w:rsidR="006D4871" w:rsidRPr="006D4871">
        <w:rPr>
          <w:rFonts w:asciiTheme="minorHAnsi" w:hAnsiTheme="minorHAnsi" w:cstheme="minorHAnsi"/>
          <w:color w:val="000000"/>
          <w:sz w:val="22"/>
          <w:szCs w:val="22"/>
        </w:rPr>
        <w:t>4nitný</w:t>
      </w:r>
      <w:r w:rsidRPr="006D4871">
        <w:rPr>
          <w:rFonts w:asciiTheme="minorHAnsi" w:hAnsiTheme="minorHAnsi" w:cstheme="minorHAnsi"/>
          <w:color w:val="000000"/>
          <w:sz w:val="22"/>
          <w:szCs w:val="22"/>
        </w:rPr>
        <w:t xml:space="preserve"> (5 ks), Lis žehlící Comel PL/T 1250 D, Žehlící systém BATTISTELLA ARGO BLOWING, Prkno žehlicí Vattistella Argo 38x107cm, Parní žehlící systém Jiffy Steamer J2000, Šicí stroj jednojehlový DDL-</w:t>
      </w:r>
      <w:r w:rsidR="006D4871" w:rsidRPr="006D4871">
        <w:rPr>
          <w:rFonts w:asciiTheme="minorHAnsi" w:hAnsiTheme="minorHAnsi" w:cstheme="minorHAnsi"/>
          <w:color w:val="000000"/>
          <w:sz w:val="22"/>
          <w:szCs w:val="22"/>
        </w:rPr>
        <w:t>8300 N</w:t>
      </w:r>
      <w:r w:rsidRPr="006D4871">
        <w:rPr>
          <w:rFonts w:asciiTheme="minorHAnsi" w:hAnsiTheme="minorHAnsi" w:cstheme="minorHAnsi"/>
          <w:color w:val="000000"/>
          <w:sz w:val="22"/>
          <w:szCs w:val="22"/>
        </w:rPr>
        <w:t xml:space="preserve"> s </w:t>
      </w:r>
      <w:r w:rsidR="006D4871" w:rsidRPr="006D4871">
        <w:rPr>
          <w:rFonts w:asciiTheme="minorHAnsi" w:hAnsiTheme="minorHAnsi" w:cstheme="minorHAnsi"/>
          <w:color w:val="000000"/>
          <w:sz w:val="22"/>
          <w:szCs w:val="22"/>
        </w:rPr>
        <w:t>váz. stehem</w:t>
      </w:r>
      <w:r w:rsidRPr="006D4871">
        <w:rPr>
          <w:rFonts w:asciiTheme="minorHAnsi" w:hAnsiTheme="minorHAnsi" w:cstheme="minorHAnsi"/>
          <w:color w:val="000000"/>
          <w:sz w:val="22"/>
          <w:szCs w:val="22"/>
        </w:rPr>
        <w:t>, Obnitkovací stroj MO-</w:t>
      </w:r>
      <w:r w:rsidR="006D4871" w:rsidRPr="006D4871">
        <w:rPr>
          <w:rFonts w:asciiTheme="minorHAnsi" w:hAnsiTheme="minorHAnsi" w:cstheme="minorHAnsi"/>
          <w:color w:val="000000"/>
          <w:sz w:val="22"/>
          <w:szCs w:val="22"/>
        </w:rPr>
        <w:t>6714 S</w:t>
      </w:r>
      <w:r w:rsidRPr="006D4871">
        <w:rPr>
          <w:rFonts w:asciiTheme="minorHAnsi" w:hAnsiTheme="minorHAnsi" w:cstheme="minorHAnsi"/>
          <w:color w:val="000000"/>
          <w:sz w:val="22"/>
          <w:szCs w:val="22"/>
        </w:rPr>
        <w:t xml:space="preserve"> čtyřnitný, Šicí stroj jednojehlový DDL-8700 (4x), Šicí stroj Jack JK-8569ZDI interlock, Šicí stroj Singer 20U73 cik cak</w:t>
      </w:r>
    </w:p>
    <w:p w14:paraId="4FE95460" w14:textId="77777777" w:rsidR="001F061B" w:rsidRPr="006D4871" w:rsidRDefault="001F061B" w:rsidP="00561595">
      <w:pPr>
        <w:ind w:left="426"/>
        <w:jc w:val="both"/>
        <w:rPr>
          <w:rFonts w:asciiTheme="minorHAnsi" w:hAnsiTheme="minorHAnsi" w:cstheme="minorHAnsi"/>
          <w:color w:val="000000"/>
          <w:sz w:val="22"/>
          <w:szCs w:val="22"/>
        </w:rPr>
      </w:pPr>
    </w:p>
    <w:p w14:paraId="4F4C2E9E" w14:textId="4556BCAB" w:rsidR="007B1113" w:rsidRPr="006D4871" w:rsidRDefault="007B1113" w:rsidP="00053AD9">
      <w:pPr>
        <w:ind w:left="426"/>
        <w:jc w:val="both"/>
        <w:rPr>
          <w:rFonts w:asciiTheme="minorHAnsi" w:hAnsiTheme="minorHAnsi" w:cstheme="minorHAnsi"/>
          <w:color w:val="000000"/>
          <w:sz w:val="22"/>
          <w:szCs w:val="22"/>
        </w:rPr>
      </w:pPr>
      <w:r w:rsidRPr="006D4871">
        <w:rPr>
          <w:rFonts w:asciiTheme="minorHAnsi" w:hAnsiTheme="minorHAnsi" w:cstheme="minorHAnsi"/>
          <w:color w:val="000000"/>
          <w:sz w:val="22"/>
          <w:szCs w:val="22"/>
        </w:rPr>
        <w:t>Produktový design: PC Apple MacPro Quad-Core Intel X (6x), PC MacPro  Two 2,8GHz vč.monitor EIZO 22"LCD (11x), Datavideoprojektor NEC NP600Edu 3500ANSI (2x), pracoviště povrchové úpravy, ohýbačka drátů DIWIRE, frézka CNC-CNCH-6040-Z100, laser BRM-900x1500mm, tiskárna 3D UNIZ Slah PLUS (2x), skener 3D Calibry, mikrosvařovací zařízení PUK 5.1, tiskárna barevná A3 OKI Pro8432WT s bílým tonerem, tiskárna fotografická CANON ImagePROGRAF PRO-4100, tiskárna 3D UNIZ Slah PLUS, mikroskop SM5 pre PUK 5.1 10x, valcna ruční s válci na 1/2drát+1/2plech, fotoaparát Canon EOS 6D Mark II 26Mpixobjektiv Tamron SP 24-70mm f/2.8 Di VC USD G2</w:t>
      </w:r>
    </w:p>
    <w:p w14:paraId="302A0C3A" w14:textId="77777777" w:rsidR="001F061B" w:rsidRDefault="001F061B" w:rsidP="00561595">
      <w:pPr>
        <w:ind w:left="426"/>
        <w:jc w:val="both"/>
        <w:rPr>
          <w:rFonts w:asciiTheme="minorHAnsi" w:hAnsiTheme="minorHAnsi" w:cstheme="minorHAnsi"/>
          <w:color w:val="000000"/>
          <w:sz w:val="22"/>
          <w:szCs w:val="22"/>
        </w:rPr>
      </w:pPr>
    </w:p>
    <w:p w14:paraId="38A54C39" w14:textId="6BE7A176" w:rsidR="007B1113" w:rsidRPr="006D4871" w:rsidRDefault="007B1113" w:rsidP="00561595">
      <w:pPr>
        <w:ind w:left="426"/>
        <w:jc w:val="both"/>
        <w:rPr>
          <w:rFonts w:asciiTheme="minorHAnsi" w:hAnsiTheme="minorHAnsi" w:cstheme="minorHAnsi"/>
          <w:color w:val="000000"/>
          <w:sz w:val="22"/>
          <w:szCs w:val="22"/>
        </w:rPr>
      </w:pPr>
      <w:r w:rsidRPr="006D4871">
        <w:rPr>
          <w:rFonts w:asciiTheme="minorHAnsi" w:hAnsiTheme="minorHAnsi" w:cstheme="minorHAnsi"/>
          <w:color w:val="000000"/>
          <w:sz w:val="22"/>
          <w:szCs w:val="22"/>
        </w:rPr>
        <w:t xml:space="preserve">Průmyslový design: Plotr HP Design Jet 500PS AO+, PC sestava Apple MacPro Quad-Core 2.00 GHz, Sušárna s vnitřní </w:t>
      </w:r>
      <w:r w:rsidR="006D4871" w:rsidRPr="006D4871">
        <w:rPr>
          <w:rFonts w:asciiTheme="minorHAnsi" w:hAnsiTheme="minorHAnsi" w:cstheme="minorHAnsi"/>
          <w:color w:val="000000"/>
          <w:sz w:val="22"/>
          <w:szCs w:val="22"/>
        </w:rPr>
        <w:t>cirkulací SU</w:t>
      </w:r>
      <w:r w:rsidRPr="006D4871">
        <w:rPr>
          <w:rFonts w:asciiTheme="minorHAnsi" w:hAnsiTheme="minorHAnsi" w:cstheme="minorHAnsi"/>
          <w:color w:val="000000"/>
          <w:sz w:val="22"/>
          <w:szCs w:val="22"/>
        </w:rPr>
        <w:t>25, Server NETGEAR Ready NAS 3100, Tablet Wacom Cintiq 24HD Interaktive Pen Display, Tiskárna multifunkční A4 HP LJ 500 M575dn, Notebook DELL XPS 15"7590 UHD i7, Tiskárna 3D Ultimaker 3, Šablony pro tvorbu e-learningových modulů, Datavideoprojektor Hitachi CPS, Tiskárna multifunkční OKI ES5460dn, Scanner HP ScanJet 3970C</w:t>
      </w:r>
    </w:p>
    <w:p w14:paraId="72086537" w14:textId="77777777" w:rsidR="001F061B" w:rsidRDefault="001F061B" w:rsidP="00561595">
      <w:pPr>
        <w:ind w:left="426"/>
        <w:jc w:val="both"/>
        <w:rPr>
          <w:rFonts w:asciiTheme="minorHAnsi" w:hAnsiTheme="minorHAnsi" w:cstheme="minorHAnsi"/>
          <w:color w:val="000000"/>
          <w:sz w:val="22"/>
          <w:szCs w:val="22"/>
        </w:rPr>
      </w:pPr>
    </w:p>
    <w:p w14:paraId="1191B1BD" w14:textId="57DB8731" w:rsidR="00053AD9" w:rsidRDefault="00053AD9" w:rsidP="00053AD9">
      <w:pPr>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Sklo, prostor, objekt</w:t>
      </w:r>
      <w:r w:rsidRPr="006D4871">
        <w:rPr>
          <w:rFonts w:asciiTheme="minorHAnsi" w:hAnsiTheme="minorHAnsi" w:cstheme="minorHAnsi"/>
          <w:color w:val="000000"/>
          <w:sz w:val="22"/>
          <w:szCs w:val="22"/>
        </w:rPr>
        <w:t>: sklářská pec, pec poklopová pro spékání skla, bruska pásová na sklo BM01 ALTO, Pila diamantová s vodním chlazením KPMB-400/200, Pec keramická Rohde TE 80 S s TC 504, Stroj hladinářský HL-3 vč. diamantového kotouče, Aku šroubovák příklepový Makita BHP 454 RFE, laser křížový PLL 360, Tester cínové strany na floatové sklo, kotouč diamantový jemnící s upínkou, fotoaparát Canon EOS 80D+</w:t>
      </w:r>
      <w:r w:rsidR="00BE1752" w:rsidRPr="006D4871">
        <w:rPr>
          <w:rFonts w:asciiTheme="minorHAnsi" w:hAnsiTheme="minorHAnsi" w:cstheme="minorHAnsi"/>
          <w:color w:val="000000"/>
          <w:sz w:val="22"/>
          <w:szCs w:val="22"/>
        </w:rPr>
        <w:t>18135 mm</w:t>
      </w:r>
      <w:r w:rsidRPr="006D4871">
        <w:rPr>
          <w:rFonts w:asciiTheme="minorHAnsi" w:hAnsiTheme="minorHAnsi" w:cstheme="minorHAnsi"/>
          <w:color w:val="000000"/>
          <w:sz w:val="22"/>
          <w:szCs w:val="22"/>
        </w:rPr>
        <w:t xml:space="preserve"> IS, oblík Makita </w:t>
      </w:r>
      <w:r w:rsidR="00BE1752" w:rsidRPr="006D4871">
        <w:rPr>
          <w:rFonts w:asciiTheme="minorHAnsi" w:hAnsiTheme="minorHAnsi" w:cstheme="minorHAnsi"/>
          <w:color w:val="000000"/>
          <w:sz w:val="22"/>
          <w:szCs w:val="22"/>
        </w:rPr>
        <w:t>1806 B</w:t>
      </w:r>
      <w:r w:rsidRPr="006D4871">
        <w:rPr>
          <w:rFonts w:asciiTheme="minorHAnsi" w:hAnsiTheme="minorHAnsi" w:cstheme="minorHAnsi"/>
          <w:color w:val="000000"/>
          <w:sz w:val="22"/>
          <w:szCs w:val="22"/>
        </w:rPr>
        <w:t>, Web kamera Logitech HD C920</w:t>
      </w:r>
    </w:p>
    <w:p w14:paraId="038EF010" w14:textId="77777777" w:rsidR="00053AD9" w:rsidRPr="006D4871" w:rsidRDefault="00053AD9" w:rsidP="00053AD9">
      <w:pPr>
        <w:ind w:left="426"/>
        <w:jc w:val="both"/>
        <w:rPr>
          <w:rFonts w:asciiTheme="minorHAnsi" w:hAnsiTheme="minorHAnsi" w:cstheme="minorHAnsi"/>
          <w:color w:val="000000"/>
          <w:sz w:val="22"/>
          <w:szCs w:val="22"/>
        </w:rPr>
      </w:pPr>
    </w:p>
    <w:p w14:paraId="564D64E6" w14:textId="40DEE787" w:rsidR="007B1113" w:rsidRPr="00067820" w:rsidRDefault="007B1113" w:rsidP="00067820">
      <w:pPr>
        <w:ind w:left="426"/>
        <w:jc w:val="both"/>
        <w:rPr>
          <w:rFonts w:asciiTheme="minorHAnsi" w:hAnsiTheme="minorHAnsi" w:cstheme="minorHAnsi"/>
          <w:color w:val="000000"/>
          <w:sz w:val="22"/>
          <w:szCs w:val="22"/>
        </w:rPr>
      </w:pPr>
      <w:r w:rsidRPr="006D4871">
        <w:rPr>
          <w:rFonts w:asciiTheme="minorHAnsi" w:hAnsiTheme="minorHAnsi" w:cstheme="minorHAnsi"/>
          <w:color w:val="000000"/>
          <w:sz w:val="22"/>
          <w:szCs w:val="22"/>
        </w:rPr>
        <w:t xml:space="preserve">Tvorba prostoru: fotoaparát SONY Alpha A7 III </w:t>
      </w:r>
      <w:r w:rsidR="006D4871" w:rsidRPr="006D4871">
        <w:rPr>
          <w:rFonts w:asciiTheme="minorHAnsi" w:hAnsiTheme="minorHAnsi" w:cstheme="minorHAnsi"/>
          <w:color w:val="000000"/>
          <w:sz w:val="22"/>
          <w:szCs w:val="22"/>
        </w:rPr>
        <w:t>vč. přísluš</w:t>
      </w:r>
      <w:r w:rsidRPr="006D4871">
        <w:rPr>
          <w:rFonts w:asciiTheme="minorHAnsi" w:hAnsiTheme="minorHAnsi" w:cstheme="minorHAnsi"/>
          <w:color w:val="000000"/>
          <w:sz w:val="22"/>
          <w:szCs w:val="22"/>
        </w:rPr>
        <w:t xml:space="preserve">, tablet Wacom Intuos A3 wide, Scanner Epson GT 15000, Scanner Epson GT 15000, Brýle Oculus Rift S pro virtuální realitu, tablet Apple iPad 4 </w:t>
      </w:r>
      <w:r w:rsidR="00BE1752" w:rsidRPr="006D4871">
        <w:rPr>
          <w:rFonts w:asciiTheme="minorHAnsi" w:hAnsiTheme="minorHAnsi" w:cstheme="minorHAnsi"/>
          <w:color w:val="000000"/>
          <w:sz w:val="22"/>
          <w:szCs w:val="22"/>
        </w:rPr>
        <w:t>64 GB</w:t>
      </w:r>
      <w:r w:rsidRPr="006D4871">
        <w:rPr>
          <w:rFonts w:asciiTheme="minorHAnsi" w:hAnsiTheme="minorHAnsi" w:cstheme="minorHAnsi"/>
          <w:color w:val="000000"/>
          <w:sz w:val="22"/>
          <w:szCs w:val="22"/>
        </w:rPr>
        <w:t xml:space="preserve"> WiFi</w:t>
      </w:r>
    </w:p>
    <w:p w14:paraId="7224BE58" w14:textId="77777777" w:rsidR="007B1113" w:rsidRDefault="007B1113" w:rsidP="007B1113">
      <w:pPr>
        <w:pStyle w:val="Nadpis3"/>
      </w:pPr>
      <w:r w:rsidRPr="00650764">
        <w:lastRenderedPageBreak/>
        <w:t xml:space="preserve">Odborná literatura a elektronické databáze odpovídající studijnímu programu </w:t>
      </w:r>
    </w:p>
    <w:p w14:paraId="02FA1ED1" w14:textId="77777777" w:rsidR="00F34A72" w:rsidRPr="00173C24" w:rsidRDefault="00F34A72" w:rsidP="00F34A72">
      <w:pPr>
        <w:spacing w:before="120" w:after="120"/>
        <w:jc w:val="center"/>
        <w:rPr>
          <w:rFonts w:asciiTheme="minorHAnsi" w:hAnsiTheme="minorHAnsi" w:cstheme="minorHAnsi"/>
          <w:sz w:val="22"/>
          <w:szCs w:val="22"/>
        </w:rPr>
      </w:pPr>
      <w:r w:rsidRPr="00173C24">
        <w:rPr>
          <w:rFonts w:asciiTheme="minorHAnsi" w:hAnsiTheme="minorHAnsi" w:cstheme="minorHAnsi"/>
          <w:sz w:val="22"/>
          <w:szCs w:val="22"/>
        </w:rPr>
        <w:t>Standard 4.3</w:t>
      </w:r>
    </w:p>
    <w:p w14:paraId="507CE5EE" w14:textId="77777777" w:rsidR="00F34A72" w:rsidRPr="00173C24" w:rsidRDefault="00F34A72" w:rsidP="00F34A72">
      <w:pPr>
        <w:widowControl w:val="0"/>
        <w:autoSpaceDE w:val="0"/>
        <w:autoSpaceDN w:val="0"/>
        <w:adjustRightInd w:val="0"/>
        <w:snapToGrid w:val="0"/>
        <w:spacing w:after="120"/>
        <w:ind w:left="425"/>
        <w:jc w:val="both"/>
        <w:rPr>
          <w:rFonts w:asciiTheme="minorHAnsi" w:hAnsiTheme="minorHAnsi" w:cstheme="minorHAnsi"/>
          <w:sz w:val="22"/>
          <w:szCs w:val="22"/>
        </w:rPr>
      </w:pPr>
      <w:r w:rsidRPr="00173C24">
        <w:rPr>
          <w:rFonts w:asciiTheme="minorHAnsi" w:hAnsiTheme="minorHAnsi" w:cstheme="minorHAnsi"/>
          <w:color w:val="000000"/>
          <w:sz w:val="22"/>
          <w:szCs w:val="22"/>
        </w:rPr>
        <w:t xml:space="preserve">Informační zdroje a informační služby pro všechny studijní programy realizované na UTB zabezpečuje centrálně Knihovna UTB (dále jen „knihovna“). K dispozici je zhruba 500 studijních míst, 230 počítačů </w:t>
      </w:r>
      <w:r>
        <w:rPr>
          <w:rFonts w:asciiTheme="minorHAnsi" w:hAnsiTheme="minorHAnsi" w:cstheme="minorHAnsi"/>
          <w:color w:val="000000"/>
          <w:sz w:val="22"/>
          <w:szCs w:val="22"/>
        </w:rPr>
        <w:br/>
      </w:r>
      <w:r w:rsidRPr="00173C24">
        <w:rPr>
          <w:rFonts w:asciiTheme="minorHAnsi" w:hAnsiTheme="minorHAnsi" w:cstheme="minorHAnsi"/>
          <w:color w:val="000000"/>
          <w:sz w:val="22"/>
          <w:szCs w:val="22"/>
        </w:rPr>
        <w:t>a dostatečné množství přípojných míst pro notebooky. Knihovna je vybavena virtuální technologií WMware s klientskými stanicemi Zero Client DZ22-2. V knihovním fondu je více než 1</w:t>
      </w:r>
      <w:r>
        <w:rPr>
          <w:rFonts w:asciiTheme="minorHAnsi" w:hAnsiTheme="minorHAnsi" w:cstheme="minorHAnsi"/>
          <w:color w:val="000000"/>
          <w:sz w:val="22"/>
          <w:szCs w:val="22"/>
        </w:rPr>
        <w:t>45</w:t>
      </w:r>
      <w:r w:rsidRPr="00173C24">
        <w:rPr>
          <w:rFonts w:asciiTheme="minorHAnsi" w:hAnsiTheme="minorHAnsi" w:cstheme="minorHAnsi"/>
          <w:color w:val="000000"/>
          <w:sz w:val="22"/>
          <w:szCs w:val="22"/>
        </w:rPr>
        <w:t xml:space="preserve"> 000 knih, přičemž roční přírůstek každoročně přesahuje 5 000 knižních jednotek. Na umění je zaměřeno 850 knih v českém </w:t>
      </w:r>
      <w:r>
        <w:rPr>
          <w:rFonts w:asciiTheme="minorHAnsi" w:hAnsiTheme="minorHAnsi" w:cstheme="minorHAnsi"/>
          <w:color w:val="000000"/>
          <w:sz w:val="22"/>
          <w:szCs w:val="22"/>
        </w:rPr>
        <w:br/>
      </w:r>
      <w:r w:rsidRPr="00173C24">
        <w:rPr>
          <w:rFonts w:asciiTheme="minorHAnsi" w:hAnsiTheme="minorHAnsi" w:cstheme="minorHAnsi"/>
          <w:color w:val="000000"/>
          <w:sz w:val="22"/>
          <w:szCs w:val="22"/>
        </w:rPr>
        <w:t>a anglickém jazyce. Stále více knih je dostup</w:t>
      </w:r>
      <w:r>
        <w:rPr>
          <w:rFonts w:asciiTheme="minorHAnsi" w:hAnsiTheme="minorHAnsi" w:cstheme="minorHAnsi"/>
          <w:color w:val="000000"/>
          <w:sz w:val="22"/>
          <w:szCs w:val="22"/>
        </w:rPr>
        <w:t xml:space="preserve">ných </w:t>
      </w:r>
      <w:r w:rsidRPr="00173C24">
        <w:rPr>
          <w:rFonts w:asciiTheme="minorHAnsi" w:hAnsiTheme="minorHAnsi" w:cstheme="minorHAnsi"/>
          <w:color w:val="000000"/>
          <w:sz w:val="22"/>
          <w:szCs w:val="22"/>
        </w:rPr>
        <w:t>v elektronické podobě. Knihovní fond je neustále aktualizován j</w:t>
      </w:r>
      <w:r>
        <w:rPr>
          <w:rFonts w:asciiTheme="minorHAnsi" w:hAnsiTheme="minorHAnsi" w:cstheme="minorHAnsi"/>
          <w:color w:val="000000"/>
          <w:sz w:val="22"/>
          <w:szCs w:val="22"/>
        </w:rPr>
        <w:t xml:space="preserve">ednak přímo knihovnou UTB, ale </w:t>
      </w:r>
      <w:r w:rsidRPr="00173C24">
        <w:rPr>
          <w:rFonts w:asciiTheme="minorHAnsi" w:hAnsiTheme="minorHAnsi" w:cstheme="minorHAnsi"/>
          <w:color w:val="000000"/>
          <w:sz w:val="22"/>
          <w:szCs w:val="22"/>
        </w:rPr>
        <w:t xml:space="preserve">i samotnou FMK, která prostřednictvím grantových </w:t>
      </w:r>
      <w:r>
        <w:rPr>
          <w:rFonts w:asciiTheme="minorHAnsi" w:hAnsiTheme="minorHAnsi" w:cstheme="minorHAnsi"/>
          <w:color w:val="000000"/>
          <w:sz w:val="22"/>
          <w:szCs w:val="22"/>
        </w:rPr>
        <w:br/>
      </w:r>
      <w:r w:rsidRPr="00173C24">
        <w:rPr>
          <w:rFonts w:asciiTheme="minorHAnsi" w:hAnsiTheme="minorHAnsi" w:cstheme="minorHAnsi"/>
          <w:color w:val="000000"/>
          <w:sz w:val="22"/>
          <w:szCs w:val="22"/>
        </w:rPr>
        <w:t xml:space="preserve">a projektových peněz rozšiřuje příruční knihovny jednotlivých ateliérů a Kabinetu teoretických studií. Knihovna odebírá více než 200 periodik v tištěné podobě, deset z nich je zaměřeno na oblast umění </w:t>
      </w:r>
      <w:r>
        <w:rPr>
          <w:rFonts w:asciiTheme="minorHAnsi" w:hAnsiTheme="minorHAnsi" w:cstheme="minorHAnsi"/>
          <w:color w:val="000000"/>
          <w:sz w:val="22"/>
          <w:szCs w:val="22"/>
        </w:rPr>
        <w:br/>
      </w:r>
      <w:r w:rsidRPr="00173C24">
        <w:rPr>
          <w:rFonts w:asciiTheme="minorHAnsi" w:hAnsiTheme="minorHAnsi" w:cstheme="minorHAnsi"/>
          <w:color w:val="000000"/>
          <w:sz w:val="22"/>
          <w:szCs w:val="22"/>
        </w:rPr>
        <w:t>a designu. Mimo tištěné časopisy knihovna zpřístupňuje cca 50 000 elektronických periodik.</w:t>
      </w:r>
    </w:p>
    <w:p w14:paraId="628DC988" w14:textId="77777777" w:rsidR="00F34A72" w:rsidRPr="00173C24" w:rsidRDefault="00F34A72" w:rsidP="00F34A72">
      <w:pPr>
        <w:widowControl w:val="0"/>
        <w:autoSpaceDE w:val="0"/>
        <w:autoSpaceDN w:val="0"/>
        <w:adjustRightInd w:val="0"/>
        <w:snapToGrid w:val="0"/>
        <w:ind w:left="426"/>
        <w:jc w:val="both"/>
        <w:rPr>
          <w:rFonts w:asciiTheme="minorHAnsi" w:hAnsiTheme="minorHAnsi" w:cstheme="minorHAnsi"/>
          <w:color w:val="000000"/>
          <w:sz w:val="22"/>
          <w:szCs w:val="22"/>
        </w:rPr>
      </w:pPr>
      <w:r w:rsidRPr="00173C24">
        <w:rPr>
          <w:rFonts w:asciiTheme="minorHAnsi" w:hAnsiTheme="minorHAnsi" w:cstheme="minorHAnsi"/>
          <w:color w:val="000000"/>
          <w:sz w:val="22"/>
          <w:szCs w:val="22"/>
        </w:rPr>
        <w:t xml:space="preserve">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w:t>
      </w:r>
      <w:r>
        <w:rPr>
          <w:rFonts w:asciiTheme="minorHAnsi" w:hAnsiTheme="minorHAnsi" w:cstheme="minorHAnsi"/>
          <w:color w:val="000000"/>
          <w:sz w:val="22"/>
          <w:szCs w:val="22"/>
        </w:rPr>
        <w:br/>
      </w:r>
      <w:r w:rsidRPr="00173C24">
        <w:rPr>
          <w:rFonts w:asciiTheme="minorHAnsi" w:hAnsiTheme="minorHAnsi" w:cstheme="minorHAnsi"/>
          <w:color w:val="000000"/>
          <w:sz w:val="22"/>
          <w:szCs w:val="22"/>
        </w:rPr>
        <w:t>v databázích nebo publikační a citační etikou.</w:t>
      </w:r>
    </w:p>
    <w:p w14:paraId="14446142" w14:textId="77777777" w:rsidR="00F34A72" w:rsidRDefault="00F34A72" w:rsidP="007B1113">
      <w:pPr>
        <w:widowControl w:val="0"/>
        <w:autoSpaceDE w:val="0"/>
        <w:autoSpaceDN w:val="0"/>
        <w:adjustRightInd w:val="0"/>
        <w:snapToGrid w:val="0"/>
        <w:spacing w:after="120"/>
        <w:ind w:left="425"/>
        <w:jc w:val="both"/>
        <w:rPr>
          <w:rFonts w:cs="Calibri"/>
          <w:color w:val="000000"/>
        </w:rPr>
      </w:pPr>
    </w:p>
    <w:p w14:paraId="32B6978F" w14:textId="3BFA816F" w:rsidR="007B1113" w:rsidRPr="00F34A72" w:rsidRDefault="007B1113" w:rsidP="007B1113">
      <w:pPr>
        <w:widowControl w:val="0"/>
        <w:autoSpaceDE w:val="0"/>
        <w:autoSpaceDN w:val="0"/>
        <w:adjustRightInd w:val="0"/>
        <w:snapToGrid w:val="0"/>
        <w:spacing w:after="120"/>
        <w:ind w:left="425"/>
        <w:jc w:val="both"/>
        <w:rPr>
          <w:rFonts w:asciiTheme="minorHAnsi" w:hAnsiTheme="minorHAnsi" w:cstheme="minorHAnsi"/>
          <w:color w:val="000000"/>
          <w:sz w:val="22"/>
          <w:szCs w:val="22"/>
        </w:rPr>
      </w:pPr>
      <w:r w:rsidRPr="00F34A72">
        <w:rPr>
          <w:rFonts w:asciiTheme="minorHAnsi" w:hAnsiTheme="minorHAnsi" w:cstheme="minorHAnsi"/>
          <w:color w:val="000000"/>
          <w:sz w:val="22"/>
          <w:szCs w:val="22"/>
        </w:rPr>
        <w:t>Seznam přístupných elektronických databází včetně popisu</w:t>
      </w:r>
      <w:r w:rsidRPr="00F34A72">
        <w:rPr>
          <w:rStyle w:val="Znakapoznpodarou"/>
          <w:rFonts w:asciiTheme="minorHAnsi" w:hAnsiTheme="minorHAnsi" w:cstheme="minorHAnsi"/>
          <w:color w:val="000000"/>
          <w:sz w:val="22"/>
          <w:szCs w:val="22"/>
        </w:rPr>
        <w:footnoteReference w:id="59"/>
      </w:r>
      <w:r w:rsidRPr="00F34A72">
        <w:rPr>
          <w:rFonts w:asciiTheme="minorHAnsi" w:hAnsiTheme="minorHAnsi" w:cstheme="minorHAnsi"/>
          <w:color w:val="000000"/>
          <w:sz w:val="22"/>
          <w:szCs w:val="22"/>
        </w:rPr>
        <w:t xml:space="preserve">:  </w:t>
      </w:r>
    </w:p>
    <w:p w14:paraId="21E109EA" w14:textId="77777777" w:rsidR="007B1113" w:rsidRPr="00F34A72" w:rsidRDefault="007B1113" w:rsidP="007B1113">
      <w:pPr>
        <w:widowControl w:val="0"/>
        <w:autoSpaceDE w:val="0"/>
        <w:autoSpaceDN w:val="0"/>
        <w:adjustRightInd w:val="0"/>
        <w:snapToGrid w:val="0"/>
        <w:ind w:left="425"/>
        <w:jc w:val="both"/>
        <w:rPr>
          <w:rFonts w:asciiTheme="minorHAnsi" w:hAnsiTheme="minorHAnsi" w:cstheme="minorHAnsi"/>
          <w:color w:val="000000"/>
          <w:sz w:val="22"/>
          <w:szCs w:val="22"/>
        </w:rPr>
      </w:pPr>
      <w:r w:rsidRPr="00F34A72">
        <w:rPr>
          <w:rFonts w:asciiTheme="minorHAnsi" w:hAnsiTheme="minorHAnsi" w:cstheme="minorHAnsi"/>
          <w:color w:val="000000"/>
          <w:sz w:val="22"/>
          <w:szCs w:val="22"/>
        </w:rPr>
        <w:t>Art Source (EBSCO)</w:t>
      </w:r>
    </w:p>
    <w:p w14:paraId="51461BFD" w14:textId="029698E2" w:rsidR="007B1113" w:rsidRPr="00F34A72" w:rsidRDefault="007B1113" w:rsidP="007B1113">
      <w:pPr>
        <w:widowControl w:val="0"/>
        <w:autoSpaceDE w:val="0"/>
        <w:autoSpaceDN w:val="0"/>
        <w:adjustRightInd w:val="0"/>
        <w:snapToGrid w:val="0"/>
        <w:spacing w:after="120"/>
        <w:ind w:left="425"/>
        <w:jc w:val="both"/>
        <w:rPr>
          <w:rFonts w:asciiTheme="minorHAnsi" w:hAnsiTheme="minorHAnsi" w:cstheme="minorHAnsi"/>
          <w:color w:val="000000"/>
          <w:sz w:val="22"/>
          <w:szCs w:val="22"/>
        </w:rPr>
      </w:pPr>
      <w:r w:rsidRPr="00F34A72">
        <w:rPr>
          <w:rFonts w:asciiTheme="minorHAnsi" w:hAnsiTheme="minorHAnsi" w:cstheme="minorHAnsi"/>
          <w:color w:val="000000"/>
          <w:sz w:val="22"/>
          <w:szCs w:val="22"/>
        </w:rPr>
        <w:t xml:space="preserve">Databáze Art Source pokrývá širokou škálu příbuzných témat, od výtvarného, dekorativního </w:t>
      </w:r>
      <w:r w:rsidRPr="00F34A72">
        <w:rPr>
          <w:rFonts w:asciiTheme="minorHAnsi" w:hAnsiTheme="minorHAnsi" w:cstheme="minorHAnsi"/>
          <w:color w:val="000000"/>
          <w:sz w:val="22"/>
          <w:szCs w:val="22"/>
        </w:rPr>
        <w:br/>
        <w:t>a užitého umění po rozmanité obory architektury a architektonického designu. Poskytuje více než 600 plnotextových periodik, přes 220 plnotextových knih a soubor více než 63 000 obrázků. Je určena pro použití různými uživateli, včetně teoretiků umění, umělců, designérů, studentů a všeobecných badatelů.</w:t>
      </w:r>
    </w:p>
    <w:p w14:paraId="09ACABC7" w14:textId="77777777" w:rsidR="007B1113" w:rsidRPr="00F34A72" w:rsidRDefault="007B1113" w:rsidP="007B1113">
      <w:pPr>
        <w:widowControl w:val="0"/>
        <w:autoSpaceDE w:val="0"/>
        <w:autoSpaceDN w:val="0"/>
        <w:adjustRightInd w:val="0"/>
        <w:snapToGrid w:val="0"/>
        <w:ind w:left="425"/>
        <w:jc w:val="both"/>
        <w:rPr>
          <w:rFonts w:asciiTheme="minorHAnsi" w:hAnsiTheme="minorHAnsi" w:cstheme="minorHAnsi"/>
          <w:color w:val="000000"/>
          <w:sz w:val="22"/>
          <w:szCs w:val="22"/>
        </w:rPr>
      </w:pPr>
      <w:r w:rsidRPr="00F34A72">
        <w:rPr>
          <w:rFonts w:asciiTheme="minorHAnsi" w:hAnsiTheme="minorHAnsi" w:cstheme="minorHAnsi"/>
          <w:color w:val="000000"/>
          <w:sz w:val="22"/>
          <w:szCs w:val="22"/>
        </w:rPr>
        <w:t>ARTbibliographies Modern (CSA)</w:t>
      </w:r>
    </w:p>
    <w:p w14:paraId="4046B63A" w14:textId="272DBC0A" w:rsidR="007B1113" w:rsidRPr="00F34A72" w:rsidRDefault="007B1113" w:rsidP="007B1113">
      <w:pPr>
        <w:widowControl w:val="0"/>
        <w:autoSpaceDE w:val="0"/>
        <w:autoSpaceDN w:val="0"/>
        <w:adjustRightInd w:val="0"/>
        <w:snapToGrid w:val="0"/>
        <w:spacing w:after="120"/>
        <w:ind w:left="425"/>
        <w:jc w:val="both"/>
        <w:rPr>
          <w:rFonts w:asciiTheme="minorHAnsi" w:hAnsiTheme="minorHAnsi" w:cstheme="minorHAnsi"/>
          <w:color w:val="000000"/>
          <w:sz w:val="22"/>
          <w:szCs w:val="22"/>
        </w:rPr>
      </w:pPr>
      <w:r w:rsidRPr="00F34A72">
        <w:rPr>
          <w:rFonts w:asciiTheme="minorHAnsi" w:hAnsiTheme="minorHAnsi" w:cstheme="minorHAnsi"/>
          <w:color w:val="000000"/>
          <w:sz w:val="22"/>
          <w:szCs w:val="22"/>
        </w:rPr>
        <w:t xml:space="preserve">ARTbibliographies Modern je jediná světová bibliografie zaměřená speciálně na abstrahování literatury </w:t>
      </w:r>
      <w:r w:rsidR="001D7F3D">
        <w:rPr>
          <w:rFonts w:asciiTheme="minorHAnsi" w:hAnsiTheme="minorHAnsi" w:cstheme="minorHAnsi"/>
          <w:color w:val="000000"/>
          <w:sz w:val="22"/>
          <w:szCs w:val="22"/>
        </w:rPr>
        <w:br/>
      </w:r>
      <w:r w:rsidRPr="00F34A72">
        <w:rPr>
          <w:rFonts w:asciiTheme="minorHAnsi" w:hAnsiTheme="minorHAnsi" w:cstheme="minorHAnsi"/>
          <w:color w:val="000000"/>
          <w:sz w:val="22"/>
          <w:szCs w:val="22"/>
        </w:rPr>
        <w:t xml:space="preserve">o moderním a současném umění z celého </w:t>
      </w:r>
      <w:r w:rsidR="00BF62D3" w:rsidRPr="00F34A72">
        <w:rPr>
          <w:rFonts w:asciiTheme="minorHAnsi" w:hAnsiTheme="minorHAnsi" w:cstheme="minorHAnsi"/>
          <w:color w:val="000000"/>
          <w:sz w:val="22"/>
          <w:szCs w:val="22"/>
        </w:rPr>
        <w:t>světa – Source</w:t>
      </w:r>
      <w:r w:rsidRPr="00F34A72">
        <w:rPr>
          <w:rFonts w:asciiTheme="minorHAnsi" w:hAnsiTheme="minorHAnsi" w:cstheme="minorHAnsi"/>
          <w:color w:val="000000"/>
          <w:sz w:val="22"/>
          <w:szCs w:val="22"/>
        </w:rPr>
        <w:t xml:space="preserve"> List. Umožňuje rychlý přístup </w:t>
      </w:r>
      <w:r w:rsidRPr="00F34A72">
        <w:rPr>
          <w:rFonts w:asciiTheme="minorHAnsi" w:hAnsiTheme="minorHAnsi" w:cstheme="minorHAnsi"/>
          <w:color w:val="000000"/>
          <w:sz w:val="22"/>
          <w:szCs w:val="22"/>
        </w:rPr>
        <w:br/>
        <w:t>k uměleckým časopisům, muzejním bulletinům, katalogům výstav, knihám, esejům a disertačním pracím pokrývajícím umění 20. století. Zahrnuje celou řadu uměleckých oborů včetně fotografie, textilního umění, designu interiérů a nábytku, grafického designu, počítačového a elektronického umění, etnické umění, návrh známek, video, šperkařství, keramiku, scénická umění, ilustrace, koberce, návrh medailí, grafitti, módní návrhářství, kaligrafii, sklo apod. Retrospektiva od roku 1974 (na 350 000 záznamů).</w:t>
      </w:r>
    </w:p>
    <w:p w14:paraId="73C9AD1A" w14:textId="77777777" w:rsidR="007B1113" w:rsidRPr="00F34A72" w:rsidRDefault="007B1113" w:rsidP="007B1113">
      <w:pPr>
        <w:widowControl w:val="0"/>
        <w:autoSpaceDE w:val="0"/>
        <w:autoSpaceDN w:val="0"/>
        <w:adjustRightInd w:val="0"/>
        <w:snapToGrid w:val="0"/>
        <w:ind w:left="425"/>
        <w:jc w:val="both"/>
        <w:rPr>
          <w:rFonts w:asciiTheme="minorHAnsi" w:hAnsiTheme="minorHAnsi" w:cstheme="minorHAnsi"/>
          <w:color w:val="000000"/>
          <w:sz w:val="22"/>
          <w:szCs w:val="22"/>
        </w:rPr>
      </w:pPr>
      <w:r w:rsidRPr="00F34A72">
        <w:rPr>
          <w:rFonts w:asciiTheme="minorHAnsi" w:hAnsiTheme="minorHAnsi" w:cstheme="minorHAnsi"/>
          <w:color w:val="000000"/>
          <w:sz w:val="22"/>
          <w:szCs w:val="22"/>
        </w:rPr>
        <w:t>Design and Applied Arts (CSA)</w:t>
      </w:r>
    </w:p>
    <w:p w14:paraId="1B02BD14" w14:textId="2093A5EC" w:rsidR="007B1113" w:rsidRPr="00F34A72" w:rsidRDefault="007B1113" w:rsidP="007B1113">
      <w:pPr>
        <w:widowControl w:val="0"/>
        <w:autoSpaceDE w:val="0"/>
        <w:autoSpaceDN w:val="0"/>
        <w:adjustRightInd w:val="0"/>
        <w:snapToGrid w:val="0"/>
        <w:spacing w:after="120"/>
        <w:ind w:left="425"/>
        <w:jc w:val="both"/>
        <w:rPr>
          <w:rFonts w:asciiTheme="minorHAnsi" w:hAnsiTheme="minorHAnsi" w:cstheme="minorHAnsi"/>
          <w:color w:val="000000"/>
          <w:sz w:val="22"/>
          <w:szCs w:val="22"/>
        </w:rPr>
      </w:pPr>
      <w:r w:rsidRPr="00F34A72">
        <w:rPr>
          <w:rFonts w:asciiTheme="minorHAnsi" w:hAnsiTheme="minorHAnsi" w:cstheme="minorHAnsi"/>
          <w:color w:val="000000"/>
          <w:sz w:val="22"/>
          <w:szCs w:val="22"/>
        </w:rPr>
        <w:t xml:space="preserve">Design And Applied Arts Index (DAAI) je hlavním informačním zdrojem v oblasti designu a užitého umění </w:t>
      </w:r>
      <w:r w:rsidR="001D7F3D">
        <w:rPr>
          <w:rFonts w:asciiTheme="minorHAnsi" w:hAnsiTheme="minorHAnsi" w:cstheme="minorHAnsi"/>
          <w:color w:val="000000"/>
          <w:sz w:val="22"/>
          <w:szCs w:val="22"/>
        </w:rPr>
        <w:br/>
      </w:r>
      <w:r w:rsidRPr="00F34A72">
        <w:rPr>
          <w:rFonts w:asciiTheme="minorHAnsi" w:hAnsiTheme="minorHAnsi" w:cstheme="minorHAnsi"/>
          <w:color w:val="000000"/>
          <w:sz w:val="22"/>
          <w:szCs w:val="22"/>
        </w:rPr>
        <w:t xml:space="preserve">v celosvětovém měřítku. Databáze zahrnuje více než 150 000 záznamů od roku 1973, roční přírůstek je 10-12 000 záznamů. Obsah databáze vychází z více než 500 </w:t>
      </w:r>
      <w:r w:rsidR="00BF62D3" w:rsidRPr="00F34A72">
        <w:rPr>
          <w:rFonts w:asciiTheme="minorHAnsi" w:hAnsiTheme="minorHAnsi" w:cstheme="minorHAnsi"/>
          <w:color w:val="000000"/>
          <w:sz w:val="22"/>
          <w:szCs w:val="22"/>
        </w:rPr>
        <w:t>časopisů,</w:t>
      </w:r>
      <w:r w:rsidRPr="00F34A72">
        <w:rPr>
          <w:rFonts w:asciiTheme="minorHAnsi" w:hAnsiTheme="minorHAnsi" w:cstheme="minorHAnsi"/>
          <w:color w:val="000000"/>
          <w:sz w:val="22"/>
          <w:szCs w:val="22"/>
        </w:rPr>
        <w:t xml:space="preserve"> a navíc obsahuje informace o 55 000 designérech, studiích, dílnách a dalších firmách v oboru.</w:t>
      </w:r>
    </w:p>
    <w:p w14:paraId="531C5AD7" w14:textId="77777777" w:rsidR="007B1113" w:rsidRPr="00F34A72" w:rsidRDefault="007B1113" w:rsidP="007B1113">
      <w:pPr>
        <w:widowControl w:val="0"/>
        <w:autoSpaceDE w:val="0"/>
        <w:autoSpaceDN w:val="0"/>
        <w:adjustRightInd w:val="0"/>
        <w:snapToGrid w:val="0"/>
        <w:ind w:left="425"/>
        <w:jc w:val="both"/>
        <w:rPr>
          <w:rFonts w:asciiTheme="minorHAnsi" w:hAnsiTheme="minorHAnsi" w:cstheme="minorHAnsi"/>
          <w:color w:val="000000"/>
          <w:sz w:val="22"/>
          <w:szCs w:val="22"/>
        </w:rPr>
      </w:pPr>
      <w:r w:rsidRPr="00F34A72">
        <w:rPr>
          <w:rFonts w:asciiTheme="minorHAnsi" w:hAnsiTheme="minorHAnsi" w:cstheme="minorHAnsi"/>
          <w:color w:val="000000"/>
          <w:sz w:val="22"/>
          <w:szCs w:val="22"/>
        </w:rPr>
        <w:t>International Bibliography of Art (IBA)</w:t>
      </w:r>
    </w:p>
    <w:p w14:paraId="01D5DB40" w14:textId="77777777" w:rsidR="007B1113" w:rsidRPr="00F34A72" w:rsidRDefault="007B1113" w:rsidP="007B1113">
      <w:pPr>
        <w:widowControl w:val="0"/>
        <w:autoSpaceDE w:val="0"/>
        <w:autoSpaceDN w:val="0"/>
        <w:adjustRightInd w:val="0"/>
        <w:snapToGrid w:val="0"/>
        <w:spacing w:after="120"/>
        <w:ind w:left="425"/>
        <w:jc w:val="both"/>
        <w:rPr>
          <w:rFonts w:asciiTheme="minorHAnsi" w:hAnsiTheme="minorHAnsi" w:cstheme="minorHAnsi"/>
          <w:color w:val="000000"/>
          <w:sz w:val="22"/>
          <w:szCs w:val="22"/>
        </w:rPr>
      </w:pPr>
      <w:r w:rsidRPr="00F34A72">
        <w:rPr>
          <w:rFonts w:asciiTheme="minorHAnsi" w:hAnsiTheme="minorHAnsi" w:cstheme="minorHAnsi"/>
          <w:color w:val="000000"/>
          <w:sz w:val="22"/>
          <w:szCs w:val="22"/>
        </w:rPr>
        <w:t>Databáze zahrnuje bibliografické záznamy a abstrakty z více než 410 periodik, knihy, konferenčních materiálů, esejů, katalogů výstav, katalogů vybraných obchodníků s uměním, disertačních prací a publikací v mikroformátech. Retrospektiva je od roku 2008 s ročním přírůstkem 25 000 záznamů.</w:t>
      </w:r>
    </w:p>
    <w:p w14:paraId="0448E45F" w14:textId="77777777" w:rsidR="007B1113" w:rsidRPr="00F34A72" w:rsidRDefault="007B1113" w:rsidP="007B1113">
      <w:pPr>
        <w:widowControl w:val="0"/>
        <w:autoSpaceDE w:val="0"/>
        <w:autoSpaceDN w:val="0"/>
        <w:adjustRightInd w:val="0"/>
        <w:snapToGrid w:val="0"/>
        <w:ind w:firstLine="425"/>
        <w:jc w:val="both"/>
        <w:rPr>
          <w:rFonts w:asciiTheme="minorHAnsi" w:hAnsiTheme="minorHAnsi" w:cstheme="minorHAnsi"/>
          <w:sz w:val="22"/>
          <w:szCs w:val="22"/>
        </w:rPr>
      </w:pPr>
      <w:r w:rsidRPr="00F34A72">
        <w:rPr>
          <w:rFonts w:asciiTheme="minorHAnsi" w:hAnsiTheme="minorHAnsi" w:cstheme="minorHAnsi"/>
          <w:color w:val="000000"/>
          <w:sz w:val="22"/>
          <w:szCs w:val="22"/>
        </w:rPr>
        <w:t>Multioborové databáze: ProQuest, EBSCO, Cambridge, Oxford, Willey, Sage.</w:t>
      </w:r>
    </w:p>
    <w:p w14:paraId="7B6DB3E0" w14:textId="77777777" w:rsidR="007B1113" w:rsidRDefault="007B1113" w:rsidP="007B1113">
      <w:pPr>
        <w:tabs>
          <w:tab w:val="left" w:pos="2835"/>
        </w:tabs>
        <w:spacing w:before="120" w:after="120"/>
      </w:pPr>
      <w:r w:rsidRPr="00650764">
        <w:tab/>
      </w:r>
      <w:r w:rsidRPr="00650764">
        <w:tab/>
      </w:r>
    </w:p>
    <w:p w14:paraId="4829C853" w14:textId="77777777" w:rsidR="00BF62D3" w:rsidRPr="00173C24" w:rsidRDefault="00BF62D3" w:rsidP="00BF62D3">
      <w:pPr>
        <w:pStyle w:val="Nadpis2"/>
        <w:rPr>
          <w:rFonts w:asciiTheme="minorHAnsi" w:hAnsiTheme="minorHAnsi" w:cstheme="minorHAnsi"/>
        </w:rPr>
      </w:pPr>
      <w:r w:rsidRPr="00173C24">
        <w:rPr>
          <w:rFonts w:asciiTheme="minorHAnsi" w:hAnsiTheme="minorHAnsi" w:cstheme="minorHAnsi"/>
        </w:rPr>
        <w:lastRenderedPageBreak/>
        <w:t xml:space="preserve">Garant studijního programu </w:t>
      </w:r>
    </w:p>
    <w:p w14:paraId="05F6E615" w14:textId="77777777" w:rsidR="00BF62D3" w:rsidRPr="00173C24" w:rsidRDefault="00BF62D3" w:rsidP="00BF62D3">
      <w:pPr>
        <w:pStyle w:val="Nadpis3"/>
        <w:widowControl w:val="0"/>
        <w:autoSpaceDE w:val="0"/>
        <w:autoSpaceDN w:val="0"/>
        <w:adjustRightInd w:val="0"/>
        <w:snapToGrid w:val="0"/>
        <w:ind w:left="1077" w:hanging="357"/>
        <w:rPr>
          <w:rFonts w:asciiTheme="minorHAnsi" w:hAnsiTheme="minorHAnsi" w:cstheme="minorHAnsi"/>
        </w:rPr>
      </w:pPr>
      <w:r w:rsidRPr="00173C24">
        <w:rPr>
          <w:rFonts w:asciiTheme="minorHAnsi" w:hAnsiTheme="minorHAnsi" w:cstheme="minorHAnsi"/>
        </w:rPr>
        <w:t>Pravomoci a odpovědnost garanta</w:t>
      </w:r>
    </w:p>
    <w:p w14:paraId="6BE56381" w14:textId="77777777" w:rsidR="00BF62D3" w:rsidRPr="00173C24" w:rsidRDefault="00BF62D3" w:rsidP="00BF62D3">
      <w:pPr>
        <w:widowControl w:val="0"/>
        <w:autoSpaceDE w:val="0"/>
        <w:autoSpaceDN w:val="0"/>
        <w:adjustRightInd w:val="0"/>
        <w:snapToGrid w:val="0"/>
        <w:spacing w:before="120" w:after="120"/>
        <w:rPr>
          <w:rFonts w:asciiTheme="minorHAnsi" w:hAnsiTheme="minorHAnsi" w:cstheme="minorHAnsi"/>
          <w:color w:val="000000"/>
          <w:sz w:val="22"/>
          <w:szCs w:val="22"/>
        </w:rPr>
      </w:pPr>
      <w:r w:rsidRPr="00173C24">
        <w:rPr>
          <w:rFonts w:asciiTheme="minorHAnsi" w:hAnsiTheme="minorHAnsi" w:cstheme="minorHAnsi"/>
        </w:rPr>
        <w:tab/>
      </w:r>
      <w:r w:rsidRPr="00173C24">
        <w:rPr>
          <w:rFonts w:asciiTheme="minorHAnsi" w:hAnsiTheme="minorHAnsi" w:cstheme="minorHAnsi"/>
        </w:rPr>
        <w:tab/>
      </w:r>
      <w:r w:rsidRPr="00173C24">
        <w:rPr>
          <w:rFonts w:asciiTheme="minorHAnsi" w:hAnsiTheme="minorHAnsi" w:cstheme="minorHAnsi"/>
        </w:rPr>
        <w:tab/>
      </w:r>
      <w:r w:rsidRPr="00173C24">
        <w:rPr>
          <w:rFonts w:asciiTheme="minorHAnsi" w:hAnsiTheme="minorHAnsi" w:cstheme="minorHAnsi"/>
        </w:rPr>
        <w:tab/>
      </w:r>
      <w:r w:rsidRPr="00173C24">
        <w:rPr>
          <w:rFonts w:asciiTheme="minorHAnsi" w:hAnsiTheme="minorHAnsi" w:cstheme="minorHAnsi"/>
        </w:rPr>
        <w:tab/>
      </w:r>
      <w:r w:rsidRPr="00173C24">
        <w:rPr>
          <w:rFonts w:asciiTheme="minorHAnsi" w:hAnsiTheme="minorHAnsi" w:cstheme="minorHAnsi"/>
          <w:sz w:val="22"/>
          <w:szCs w:val="22"/>
        </w:rPr>
        <w:t>Standard 5.1</w:t>
      </w:r>
      <w:r w:rsidRPr="00173C24">
        <w:rPr>
          <w:rFonts w:asciiTheme="minorHAnsi" w:hAnsiTheme="minorHAnsi" w:cstheme="minorHAnsi"/>
          <w:color w:val="000000"/>
          <w:sz w:val="22"/>
          <w:szCs w:val="22"/>
        </w:rPr>
        <w:t xml:space="preserve"> </w:t>
      </w:r>
    </w:p>
    <w:p w14:paraId="7C02405E" w14:textId="37C091A4" w:rsidR="007033EC" w:rsidRPr="00173C24" w:rsidRDefault="007033EC" w:rsidP="007033EC">
      <w:pPr>
        <w:widowControl w:val="0"/>
        <w:autoSpaceDE w:val="0"/>
        <w:autoSpaceDN w:val="0"/>
        <w:adjustRightInd w:val="0"/>
        <w:snapToGrid w:val="0"/>
        <w:spacing w:before="120" w:after="120"/>
        <w:ind w:left="426"/>
        <w:jc w:val="both"/>
        <w:rPr>
          <w:rFonts w:asciiTheme="minorHAnsi" w:hAnsiTheme="minorHAnsi" w:cstheme="minorHAnsi"/>
          <w:sz w:val="22"/>
          <w:szCs w:val="22"/>
        </w:rPr>
      </w:pPr>
      <w:r w:rsidRPr="00173C24">
        <w:rPr>
          <w:rFonts w:asciiTheme="minorHAnsi" w:hAnsiTheme="minorHAnsi" w:cstheme="minorHAnsi"/>
          <w:sz w:val="22"/>
          <w:szCs w:val="22"/>
        </w:rPr>
        <w:t xml:space="preserve">Pravomoci a odpovědnost garanta studijního programu jsou stanoveny ve vnitřním předpisu </w:t>
      </w:r>
      <w:hyperlink r:id="rId148" w:history="1">
        <w:r w:rsidRPr="00173C24">
          <w:rPr>
            <w:rFonts w:asciiTheme="minorHAnsi" w:hAnsiTheme="minorHAnsi" w:cstheme="minorHAnsi"/>
            <w:i/>
            <w:color w:val="000000"/>
            <w:sz w:val="22"/>
            <w:szCs w:val="22"/>
          </w:rPr>
          <w:t>Řádu pro tvorbu, schvalování, uskutečňování a změny studijních programů UTB</w:t>
        </w:r>
        <w:r w:rsidRPr="00173C24">
          <w:rPr>
            <w:rStyle w:val="Znakapoznpodarou"/>
            <w:rFonts w:asciiTheme="minorHAnsi" w:hAnsiTheme="minorHAnsi" w:cstheme="minorHAnsi"/>
            <w:i/>
            <w:color w:val="000000"/>
            <w:sz w:val="22"/>
            <w:szCs w:val="22"/>
          </w:rPr>
          <w:footnoteReference w:id="60"/>
        </w:r>
        <w:r w:rsidRPr="00173C24">
          <w:rPr>
            <w:rFonts w:asciiTheme="minorHAnsi" w:hAnsiTheme="minorHAnsi" w:cstheme="minorHAnsi"/>
            <w:i/>
            <w:color w:val="000000"/>
            <w:sz w:val="22"/>
            <w:szCs w:val="22"/>
          </w:rPr>
          <w:t xml:space="preserve"> </w:t>
        </w:r>
      </w:hyperlink>
      <w:r w:rsidRPr="00173C24">
        <w:rPr>
          <w:rFonts w:asciiTheme="minorHAnsi" w:hAnsiTheme="minorHAnsi" w:cstheme="minorHAnsi"/>
          <w:color w:val="000000"/>
          <w:sz w:val="22"/>
          <w:szCs w:val="22"/>
        </w:rPr>
        <w:t>v čl. 8 a směrnici rektora SR/</w:t>
      </w:r>
      <w:ins w:id="531" w:author="Hana Ponížilová" w:date="2023-05-25T17:22:00Z">
        <w:r w:rsidR="009835B2">
          <w:rPr>
            <w:rFonts w:asciiTheme="minorHAnsi" w:hAnsiTheme="minorHAnsi" w:cstheme="minorHAnsi"/>
            <w:color w:val="000000"/>
            <w:sz w:val="22"/>
            <w:szCs w:val="22"/>
          </w:rPr>
          <w:t>08</w:t>
        </w:r>
      </w:ins>
      <w:r w:rsidRPr="00173C24">
        <w:rPr>
          <w:rFonts w:asciiTheme="minorHAnsi" w:hAnsiTheme="minorHAnsi" w:cstheme="minorHAnsi"/>
          <w:color w:val="000000"/>
          <w:sz w:val="22"/>
          <w:szCs w:val="22"/>
        </w:rPr>
        <w:t>/202</w:t>
      </w:r>
      <w:ins w:id="532" w:author="Hana Ponížilová" w:date="2023-05-25T17:22:00Z">
        <w:r w:rsidR="009835B2">
          <w:rPr>
            <w:rFonts w:asciiTheme="minorHAnsi" w:hAnsiTheme="minorHAnsi" w:cstheme="minorHAnsi"/>
            <w:color w:val="000000"/>
            <w:sz w:val="22"/>
            <w:szCs w:val="22"/>
          </w:rPr>
          <w:t>2</w:t>
        </w:r>
      </w:ins>
      <w:r w:rsidRPr="00173C24">
        <w:rPr>
          <w:rFonts w:asciiTheme="minorHAnsi" w:hAnsiTheme="minorHAnsi" w:cstheme="minorHAnsi"/>
          <w:color w:val="000000"/>
          <w:sz w:val="22"/>
          <w:szCs w:val="22"/>
        </w:rPr>
        <w:t xml:space="preserve"> </w:t>
      </w:r>
      <w:r w:rsidRPr="00173C24">
        <w:rPr>
          <w:rFonts w:asciiTheme="minorHAnsi" w:hAnsiTheme="minorHAnsi" w:cstheme="minorHAnsi"/>
          <w:i/>
          <w:color w:val="000000"/>
          <w:sz w:val="22"/>
          <w:szCs w:val="22"/>
        </w:rPr>
        <w:t>Standardy studijních programů UTB</w:t>
      </w:r>
      <w:r w:rsidRPr="00173C24">
        <w:rPr>
          <w:rStyle w:val="Znakapoznpodarou"/>
          <w:rFonts w:asciiTheme="minorHAnsi" w:hAnsiTheme="minorHAnsi" w:cstheme="minorHAnsi"/>
          <w:i/>
          <w:color w:val="000000"/>
          <w:sz w:val="22"/>
          <w:szCs w:val="22"/>
        </w:rPr>
        <w:footnoteReference w:id="61"/>
      </w:r>
      <w:r w:rsidRPr="00173C24">
        <w:rPr>
          <w:rFonts w:asciiTheme="minorHAnsi" w:hAnsiTheme="minorHAnsi" w:cstheme="minorHAnsi"/>
          <w:i/>
          <w:color w:val="000000"/>
          <w:sz w:val="22"/>
          <w:szCs w:val="22"/>
        </w:rPr>
        <w:t>.</w:t>
      </w:r>
    </w:p>
    <w:p w14:paraId="7D6C5D8B" w14:textId="77777777" w:rsidR="007033EC" w:rsidRPr="00173C24" w:rsidRDefault="007033EC" w:rsidP="007033EC">
      <w:pPr>
        <w:widowControl w:val="0"/>
        <w:autoSpaceDE w:val="0"/>
        <w:autoSpaceDN w:val="0"/>
        <w:adjustRightInd w:val="0"/>
        <w:snapToGrid w:val="0"/>
        <w:spacing w:after="120"/>
        <w:ind w:left="425"/>
        <w:jc w:val="both"/>
        <w:rPr>
          <w:rFonts w:asciiTheme="minorHAnsi" w:hAnsiTheme="minorHAnsi" w:cstheme="minorHAnsi"/>
          <w:color w:val="000000"/>
          <w:sz w:val="22"/>
          <w:szCs w:val="22"/>
        </w:rPr>
      </w:pPr>
      <w:r w:rsidRPr="00173C24">
        <w:rPr>
          <w:rFonts w:asciiTheme="minorHAnsi" w:hAnsiTheme="minorHAnsi" w:cstheme="minorHAnsi"/>
          <w:color w:val="000000"/>
          <w:sz w:val="22"/>
          <w:szCs w:val="22"/>
        </w:rPr>
        <w:t xml:space="preserve">Pro každý studijní program je jmenován garant studijního programu. Garant studijního programu je akademický pracovník, který svou odborností a svým jménem odpovídá za kvalitu a řádné uskutečňování jím garantovaného studijního programu. </w:t>
      </w:r>
    </w:p>
    <w:p w14:paraId="414D96F5" w14:textId="77777777" w:rsidR="007033EC" w:rsidRPr="002D186B" w:rsidRDefault="007033EC" w:rsidP="007033EC">
      <w:pPr>
        <w:widowControl w:val="0"/>
        <w:autoSpaceDE w:val="0"/>
        <w:autoSpaceDN w:val="0"/>
        <w:adjustRightInd w:val="0"/>
        <w:snapToGrid w:val="0"/>
        <w:ind w:left="426"/>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 xml:space="preserve">Součástí </w:t>
      </w:r>
      <w:r>
        <w:rPr>
          <w:rFonts w:asciiTheme="minorHAnsi" w:hAnsiTheme="minorHAnsi" w:cstheme="minorHAnsi"/>
          <w:color w:val="000000"/>
          <w:sz w:val="22"/>
          <w:szCs w:val="22"/>
        </w:rPr>
        <w:t>návrhu na schválení studijního programu RVH UTB na základě udělené institucionální akreditace</w:t>
      </w:r>
      <w:r w:rsidRPr="002D186B">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dle čl. 8 </w:t>
      </w:r>
      <w:hyperlink r:id="rId149" w:history="1">
        <w:r w:rsidRPr="00C41679">
          <w:rPr>
            <w:rFonts w:ascii="Calibri" w:hAnsi="Calibri" w:cstheme="minorHAnsi"/>
            <w:i/>
            <w:iCs/>
            <w:color w:val="000000"/>
            <w:sz w:val="22"/>
            <w:szCs w:val="22"/>
          </w:rPr>
          <w:t>Řád pro tvorbu, schvalování, uskutečňování a změny studijních programů UTB</w:t>
        </w:r>
      </w:hyperlink>
      <w:r>
        <w:rPr>
          <w:rStyle w:val="Znakapoznpodarou"/>
          <w:rFonts w:ascii="Calibri" w:hAnsi="Calibri" w:cstheme="minorHAnsi"/>
          <w:color w:val="000000"/>
          <w:sz w:val="22"/>
          <w:szCs w:val="22"/>
        </w:rPr>
        <w:footnoteReference w:id="62"/>
      </w:r>
      <w:r>
        <w:rPr>
          <w:rFonts w:ascii="Calibri" w:hAnsi="Calibri" w:cstheme="minorHAnsi"/>
          <w:i/>
          <w:iCs/>
          <w:color w:val="000000"/>
          <w:sz w:val="22"/>
          <w:szCs w:val="22"/>
        </w:rPr>
        <w:t xml:space="preserve"> </w:t>
      </w:r>
      <w:r w:rsidRPr="002D186B">
        <w:rPr>
          <w:rFonts w:asciiTheme="minorHAnsi" w:hAnsiTheme="minorHAnsi" w:cstheme="minorHAnsi"/>
          <w:color w:val="000000"/>
          <w:sz w:val="22"/>
          <w:szCs w:val="22"/>
        </w:rPr>
        <w:t xml:space="preserve">je návrh garanta studijního programu. Garanta studijního programu navrhuje děkan po projednání v: </w:t>
      </w:r>
    </w:p>
    <w:p w14:paraId="58A4F96A" w14:textId="77777777" w:rsidR="007033EC" w:rsidRPr="002D186B" w:rsidRDefault="007033EC" w:rsidP="007033EC">
      <w:pPr>
        <w:widowControl w:val="0"/>
        <w:autoSpaceDE w:val="0"/>
        <w:autoSpaceDN w:val="0"/>
        <w:adjustRightInd w:val="0"/>
        <w:snapToGrid w:val="0"/>
        <w:ind w:firstLine="426"/>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 xml:space="preserve">a) radě studijního programu u bakalářského a magisterského studijního programu, </w:t>
      </w:r>
    </w:p>
    <w:p w14:paraId="4C012B21" w14:textId="77777777" w:rsidR="007033EC" w:rsidRPr="002D186B" w:rsidRDefault="007033EC" w:rsidP="007033EC">
      <w:pPr>
        <w:widowControl w:val="0"/>
        <w:autoSpaceDE w:val="0"/>
        <w:autoSpaceDN w:val="0"/>
        <w:adjustRightInd w:val="0"/>
        <w:snapToGrid w:val="0"/>
        <w:spacing w:after="120"/>
        <w:ind w:firstLine="425"/>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 xml:space="preserve">b) oborové radě u doktorského studijního programu, pokud je ustavena. </w:t>
      </w:r>
    </w:p>
    <w:p w14:paraId="63E05FBC" w14:textId="77777777" w:rsidR="007033EC" w:rsidRPr="002D186B" w:rsidRDefault="007033EC" w:rsidP="007033EC">
      <w:pPr>
        <w:widowControl w:val="0"/>
        <w:autoSpaceDE w:val="0"/>
        <w:autoSpaceDN w:val="0"/>
        <w:adjustRightInd w:val="0"/>
        <w:snapToGrid w:val="0"/>
        <w:spacing w:after="120"/>
        <w:ind w:left="425"/>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 xml:space="preserve">Garant studijního programu je akademický pracovník, který svou odborností a svým jménem odpovídá za kvalitu a řádné uskutečňování jím garantovaného studijního programu. </w:t>
      </w:r>
    </w:p>
    <w:p w14:paraId="31C5ABD4" w14:textId="77777777" w:rsidR="007033EC" w:rsidRPr="002D186B" w:rsidRDefault="007033EC" w:rsidP="007033EC">
      <w:pPr>
        <w:widowControl w:val="0"/>
        <w:autoSpaceDE w:val="0"/>
        <w:autoSpaceDN w:val="0"/>
        <w:adjustRightInd w:val="0"/>
        <w:snapToGrid w:val="0"/>
        <w:ind w:firstLine="425"/>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 xml:space="preserve">Garant bakalářského a magisterského studijního programu zejména: </w:t>
      </w:r>
    </w:p>
    <w:p w14:paraId="075DB983" w14:textId="77777777" w:rsidR="007033EC" w:rsidRPr="002D186B" w:rsidRDefault="007033EC" w:rsidP="007033EC">
      <w:pPr>
        <w:widowControl w:val="0"/>
        <w:tabs>
          <w:tab w:val="left" w:pos="851"/>
        </w:tabs>
        <w:autoSpaceDE w:val="0"/>
        <w:autoSpaceDN w:val="0"/>
        <w:adjustRightInd w:val="0"/>
        <w:snapToGrid w:val="0"/>
        <w:ind w:firstLine="425"/>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 xml:space="preserve">a) </w:t>
      </w:r>
      <w:r w:rsidRPr="002D186B">
        <w:rPr>
          <w:rFonts w:asciiTheme="minorHAnsi" w:hAnsiTheme="minorHAnsi" w:cstheme="minorHAnsi"/>
          <w:color w:val="000000"/>
          <w:sz w:val="22"/>
          <w:szCs w:val="22"/>
        </w:rPr>
        <w:tab/>
        <w:t xml:space="preserve">koordinuje obsahovou přípravu studijního programu, </w:t>
      </w:r>
    </w:p>
    <w:p w14:paraId="31A293BC" w14:textId="77777777" w:rsidR="007033EC" w:rsidRPr="002D186B" w:rsidRDefault="007033EC" w:rsidP="007033EC">
      <w:pPr>
        <w:widowControl w:val="0"/>
        <w:tabs>
          <w:tab w:val="left" w:pos="851"/>
        </w:tabs>
        <w:autoSpaceDE w:val="0"/>
        <w:autoSpaceDN w:val="0"/>
        <w:adjustRightInd w:val="0"/>
        <w:snapToGrid w:val="0"/>
        <w:ind w:firstLine="425"/>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 xml:space="preserve">b) </w:t>
      </w:r>
      <w:r w:rsidRPr="002D186B">
        <w:rPr>
          <w:rFonts w:asciiTheme="minorHAnsi" w:hAnsiTheme="minorHAnsi" w:cstheme="minorHAnsi"/>
          <w:color w:val="000000"/>
          <w:sz w:val="22"/>
          <w:szCs w:val="22"/>
        </w:rPr>
        <w:tab/>
        <w:t xml:space="preserve">dbá na to, aby studijní program byl uskutečňován v souladu s akreditačním spisem, </w:t>
      </w:r>
    </w:p>
    <w:p w14:paraId="450A4F2A" w14:textId="77777777" w:rsidR="007033EC" w:rsidRPr="002D186B" w:rsidRDefault="007033EC" w:rsidP="007033EC">
      <w:pPr>
        <w:widowControl w:val="0"/>
        <w:tabs>
          <w:tab w:val="left" w:pos="851"/>
        </w:tabs>
        <w:autoSpaceDE w:val="0"/>
        <w:autoSpaceDN w:val="0"/>
        <w:adjustRightInd w:val="0"/>
        <w:snapToGrid w:val="0"/>
        <w:ind w:firstLine="425"/>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 xml:space="preserve">c) </w:t>
      </w:r>
      <w:r w:rsidRPr="002D186B">
        <w:rPr>
          <w:rFonts w:asciiTheme="minorHAnsi" w:hAnsiTheme="minorHAnsi" w:cstheme="minorHAnsi"/>
          <w:color w:val="000000"/>
          <w:sz w:val="22"/>
          <w:szCs w:val="22"/>
        </w:rPr>
        <w:tab/>
        <w:t xml:space="preserve">dohlíží na kvalitu uskutečňování studijního programu, </w:t>
      </w:r>
    </w:p>
    <w:p w14:paraId="378BDD1E" w14:textId="77777777" w:rsidR="007033EC" w:rsidRPr="002D186B" w:rsidRDefault="007033EC" w:rsidP="007033EC">
      <w:pPr>
        <w:widowControl w:val="0"/>
        <w:tabs>
          <w:tab w:val="left" w:pos="851"/>
        </w:tabs>
        <w:autoSpaceDE w:val="0"/>
        <w:autoSpaceDN w:val="0"/>
        <w:adjustRightInd w:val="0"/>
        <w:snapToGrid w:val="0"/>
        <w:ind w:firstLine="425"/>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 xml:space="preserve">d) </w:t>
      </w:r>
      <w:r w:rsidRPr="002D186B">
        <w:rPr>
          <w:rFonts w:asciiTheme="minorHAnsi" w:hAnsiTheme="minorHAnsi" w:cstheme="minorHAnsi"/>
          <w:color w:val="000000"/>
          <w:sz w:val="22"/>
          <w:szCs w:val="22"/>
        </w:rPr>
        <w:tab/>
        <w:t xml:space="preserve">studentům ve studijním programu poskytuje odborné studijní poradenství, </w:t>
      </w:r>
    </w:p>
    <w:p w14:paraId="0BAEA018" w14:textId="77777777" w:rsidR="007033EC" w:rsidRPr="002D186B" w:rsidRDefault="007033EC" w:rsidP="007033EC">
      <w:pPr>
        <w:widowControl w:val="0"/>
        <w:tabs>
          <w:tab w:val="left" w:pos="851"/>
        </w:tabs>
        <w:autoSpaceDE w:val="0"/>
        <w:autoSpaceDN w:val="0"/>
        <w:adjustRightInd w:val="0"/>
        <w:snapToGrid w:val="0"/>
        <w:ind w:firstLine="425"/>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 xml:space="preserve">e) </w:t>
      </w:r>
      <w:r w:rsidRPr="002D186B">
        <w:rPr>
          <w:rFonts w:asciiTheme="minorHAnsi" w:hAnsiTheme="minorHAnsi" w:cstheme="minorHAnsi"/>
          <w:color w:val="000000"/>
          <w:sz w:val="22"/>
          <w:szCs w:val="22"/>
        </w:rPr>
        <w:tab/>
        <w:t xml:space="preserve">schvaluje výběr studijních předmětů studia v zahraničí a jejich uznání, </w:t>
      </w:r>
    </w:p>
    <w:p w14:paraId="4540642D" w14:textId="77777777" w:rsidR="007033EC" w:rsidRPr="002D186B" w:rsidRDefault="007033EC" w:rsidP="007033EC">
      <w:pPr>
        <w:widowControl w:val="0"/>
        <w:tabs>
          <w:tab w:val="left" w:pos="851"/>
        </w:tabs>
        <w:autoSpaceDE w:val="0"/>
        <w:autoSpaceDN w:val="0"/>
        <w:adjustRightInd w:val="0"/>
        <w:snapToGrid w:val="0"/>
        <w:ind w:firstLine="425"/>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 xml:space="preserve">f) </w:t>
      </w:r>
      <w:r w:rsidRPr="002D186B">
        <w:rPr>
          <w:rFonts w:asciiTheme="minorHAnsi" w:hAnsiTheme="minorHAnsi" w:cstheme="minorHAnsi"/>
          <w:color w:val="000000"/>
          <w:sz w:val="22"/>
          <w:szCs w:val="22"/>
        </w:rPr>
        <w:tab/>
        <w:t>doporučuje uznání části studia podle čl. 24 Studijního a zkušebního řádu UTB</w:t>
      </w:r>
      <w:r>
        <w:rPr>
          <w:rStyle w:val="Znakapoznpodarou"/>
          <w:rFonts w:asciiTheme="minorHAnsi" w:hAnsiTheme="minorHAnsi" w:cstheme="minorHAnsi"/>
          <w:color w:val="000000"/>
          <w:sz w:val="22"/>
          <w:szCs w:val="22"/>
        </w:rPr>
        <w:footnoteReference w:id="63"/>
      </w:r>
      <w:r w:rsidRPr="002D186B">
        <w:rPr>
          <w:rFonts w:asciiTheme="minorHAnsi" w:hAnsiTheme="minorHAnsi" w:cstheme="minorHAnsi"/>
          <w:color w:val="000000"/>
          <w:sz w:val="22"/>
          <w:szCs w:val="22"/>
        </w:rPr>
        <w:t xml:space="preserve">, </w:t>
      </w:r>
    </w:p>
    <w:p w14:paraId="524FF9AC" w14:textId="77777777" w:rsidR="007033EC" w:rsidRPr="002D186B" w:rsidRDefault="007033EC" w:rsidP="007033EC">
      <w:pPr>
        <w:widowControl w:val="0"/>
        <w:tabs>
          <w:tab w:val="left" w:pos="851"/>
        </w:tabs>
        <w:autoSpaceDE w:val="0"/>
        <w:autoSpaceDN w:val="0"/>
        <w:adjustRightInd w:val="0"/>
        <w:snapToGrid w:val="0"/>
        <w:ind w:firstLine="425"/>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g)</w:t>
      </w:r>
      <w:r w:rsidRPr="002D186B">
        <w:rPr>
          <w:rFonts w:asciiTheme="minorHAnsi" w:hAnsiTheme="minorHAnsi" w:cstheme="minorHAnsi"/>
          <w:color w:val="000000"/>
          <w:sz w:val="22"/>
          <w:szCs w:val="22"/>
        </w:rPr>
        <w:tab/>
        <w:t xml:space="preserve">schvaluje témata bakalářských nebo diplomových prací, </w:t>
      </w:r>
    </w:p>
    <w:p w14:paraId="612A27D4" w14:textId="77777777" w:rsidR="007033EC" w:rsidRPr="002D186B" w:rsidRDefault="007033EC" w:rsidP="007033EC">
      <w:pPr>
        <w:widowControl w:val="0"/>
        <w:tabs>
          <w:tab w:val="left" w:pos="851"/>
        </w:tabs>
        <w:autoSpaceDE w:val="0"/>
        <w:autoSpaceDN w:val="0"/>
        <w:adjustRightInd w:val="0"/>
        <w:snapToGrid w:val="0"/>
        <w:ind w:left="425"/>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 xml:space="preserve">h) </w:t>
      </w:r>
      <w:r>
        <w:rPr>
          <w:rFonts w:asciiTheme="minorHAnsi" w:hAnsiTheme="minorHAnsi" w:cstheme="minorHAnsi"/>
          <w:color w:val="000000"/>
          <w:sz w:val="22"/>
          <w:szCs w:val="22"/>
        </w:rPr>
        <w:tab/>
      </w:r>
      <w:r w:rsidRPr="002D186B">
        <w:rPr>
          <w:rFonts w:asciiTheme="minorHAnsi" w:hAnsiTheme="minorHAnsi" w:cstheme="minorHAnsi"/>
          <w:color w:val="000000"/>
          <w:sz w:val="22"/>
          <w:szCs w:val="22"/>
        </w:rPr>
        <w:t xml:space="preserve">obsahově a metodicky rozvíjí studijní program v souladu s aktuální úrovní poznání a potřebami praxe, </w:t>
      </w:r>
    </w:p>
    <w:p w14:paraId="2946E2E2" w14:textId="77777777" w:rsidR="007033EC" w:rsidRPr="002D186B" w:rsidRDefault="007033EC" w:rsidP="007033EC">
      <w:pPr>
        <w:widowControl w:val="0"/>
        <w:tabs>
          <w:tab w:val="left" w:pos="851"/>
        </w:tabs>
        <w:autoSpaceDE w:val="0"/>
        <w:autoSpaceDN w:val="0"/>
        <w:adjustRightInd w:val="0"/>
        <w:snapToGrid w:val="0"/>
        <w:ind w:firstLine="426"/>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 xml:space="preserve">i)   </w:t>
      </w:r>
      <w:r>
        <w:rPr>
          <w:rFonts w:asciiTheme="minorHAnsi" w:hAnsiTheme="minorHAnsi" w:cstheme="minorHAnsi"/>
          <w:color w:val="000000"/>
          <w:sz w:val="22"/>
          <w:szCs w:val="22"/>
        </w:rPr>
        <w:tab/>
      </w:r>
      <w:r w:rsidRPr="002D186B">
        <w:rPr>
          <w:rFonts w:asciiTheme="minorHAnsi" w:hAnsiTheme="minorHAnsi" w:cstheme="minorHAnsi"/>
          <w:color w:val="000000"/>
          <w:sz w:val="22"/>
          <w:szCs w:val="22"/>
        </w:rPr>
        <w:t xml:space="preserve">předkládá radě studijního programu návrhy na změny studijního programu, </w:t>
      </w:r>
    </w:p>
    <w:p w14:paraId="1F7ABD0A" w14:textId="77777777" w:rsidR="007033EC" w:rsidRPr="002D186B" w:rsidRDefault="007033EC" w:rsidP="007033EC">
      <w:pPr>
        <w:widowControl w:val="0"/>
        <w:tabs>
          <w:tab w:val="left" w:pos="851"/>
        </w:tabs>
        <w:autoSpaceDE w:val="0"/>
        <w:autoSpaceDN w:val="0"/>
        <w:adjustRightInd w:val="0"/>
        <w:snapToGrid w:val="0"/>
        <w:ind w:firstLine="426"/>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 xml:space="preserve">j)   </w:t>
      </w:r>
      <w:r>
        <w:rPr>
          <w:rFonts w:asciiTheme="minorHAnsi" w:hAnsiTheme="minorHAnsi" w:cstheme="minorHAnsi"/>
          <w:color w:val="000000"/>
          <w:sz w:val="22"/>
          <w:szCs w:val="22"/>
        </w:rPr>
        <w:tab/>
      </w:r>
      <w:r w:rsidRPr="002D186B">
        <w:rPr>
          <w:rFonts w:asciiTheme="minorHAnsi" w:hAnsiTheme="minorHAnsi" w:cstheme="minorHAnsi"/>
          <w:color w:val="000000"/>
          <w:sz w:val="22"/>
          <w:szCs w:val="22"/>
        </w:rPr>
        <w:t xml:space="preserve">účastní se jednání rady studijního programu, </w:t>
      </w:r>
    </w:p>
    <w:p w14:paraId="42B2E04E" w14:textId="77777777" w:rsidR="007033EC" w:rsidRPr="002D186B" w:rsidRDefault="007033EC" w:rsidP="007033EC">
      <w:pPr>
        <w:widowControl w:val="0"/>
        <w:autoSpaceDE w:val="0"/>
        <w:autoSpaceDN w:val="0"/>
        <w:adjustRightInd w:val="0"/>
        <w:snapToGrid w:val="0"/>
        <w:ind w:left="851" w:hanging="425"/>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k)</w:t>
      </w:r>
      <w:r w:rsidRPr="002D186B">
        <w:rPr>
          <w:rFonts w:asciiTheme="minorHAnsi" w:hAnsiTheme="minorHAnsi" w:cstheme="minorHAnsi"/>
          <w:color w:val="000000"/>
          <w:sz w:val="22"/>
          <w:szCs w:val="22"/>
        </w:rPr>
        <w:tab/>
        <w:t xml:space="preserve">spolupracuje s proděkany, řediteli ústavů a garanty dalších studijních programů uskutečňovaných na dané součásti, </w:t>
      </w:r>
    </w:p>
    <w:p w14:paraId="6353E89A" w14:textId="77777777" w:rsidR="007033EC" w:rsidRDefault="007033EC" w:rsidP="007033EC">
      <w:pPr>
        <w:widowControl w:val="0"/>
        <w:autoSpaceDE w:val="0"/>
        <w:autoSpaceDN w:val="0"/>
        <w:adjustRightInd w:val="0"/>
        <w:snapToGrid w:val="0"/>
        <w:ind w:left="851" w:hanging="425"/>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 xml:space="preserve">l) </w:t>
      </w:r>
      <w:r w:rsidRPr="002D186B">
        <w:rPr>
          <w:rFonts w:asciiTheme="minorHAnsi" w:hAnsiTheme="minorHAnsi" w:cstheme="minorHAnsi"/>
          <w:color w:val="000000"/>
          <w:sz w:val="22"/>
          <w:szCs w:val="22"/>
        </w:rPr>
        <w:tab/>
        <w:t>vyhodnocuje obsah a uskutečňování studijního programu, přičemž se opírá o procesy zpětné vazby, zejména ankety a kvantitativní a kvalitativní průzkumy u studentů, zaměstnavatelů, profesních komor a oborových sdružení,</w:t>
      </w:r>
    </w:p>
    <w:p w14:paraId="250F34BD" w14:textId="77777777" w:rsidR="007033EC" w:rsidRPr="002D186B" w:rsidRDefault="007033EC" w:rsidP="007033EC">
      <w:pPr>
        <w:widowControl w:val="0"/>
        <w:tabs>
          <w:tab w:val="left" w:pos="851"/>
        </w:tabs>
        <w:autoSpaceDE w:val="0"/>
        <w:autoSpaceDN w:val="0"/>
        <w:adjustRightInd w:val="0"/>
        <w:snapToGrid w:val="0"/>
        <w:ind w:left="851"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m)</w:t>
      </w:r>
      <w:r>
        <w:rPr>
          <w:rFonts w:asciiTheme="minorHAnsi" w:hAnsiTheme="minorHAnsi" w:cstheme="minorHAnsi"/>
          <w:color w:val="000000"/>
          <w:sz w:val="22"/>
          <w:szCs w:val="22"/>
        </w:rPr>
        <w:tab/>
      </w:r>
      <w:r w:rsidRPr="002D186B">
        <w:rPr>
          <w:rFonts w:asciiTheme="minorHAnsi" w:hAnsiTheme="minorHAnsi" w:cstheme="minorHAnsi"/>
          <w:color w:val="000000"/>
          <w:sz w:val="22"/>
          <w:szCs w:val="22"/>
        </w:rPr>
        <w:t xml:space="preserve">zpracovává hodnotící zprávu o studijním programu jako podklad pro hodnocení kvality uskutečňovaného studijního programu, </w:t>
      </w:r>
    </w:p>
    <w:p w14:paraId="2F986239" w14:textId="7FBD841D" w:rsidR="007033EC" w:rsidRPr="002D186B" w:rsidRDefault="007033EC" w:rsidP="003E6A7D">
      <w:pPr>
        <w:widowControl w:val="0"/>
        <w:autoSpaceDE w:val="0"/>
        <w:autoSpaceDN w:val="0"/>
        <w:adjustRightInd w:val="0"/>
        <w:snapToGrid w:val="0"/>
        <w:spacing w:after="120"/>
        <w:ind w:left="851" w:hanging="426"/>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 xml:space="preserve">n) </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ab/>
      </w:r>
      <w:r w:rsidRPr="002D186B">
        <w:rPr>
          <w:rFonts w:asciiTheme="minorHAnsi" w:hAnsiTheme="minorHAnsi" w:cstheme="minorHAnsi"/>
          <w:color w:val="000000"/>
          <w:sz w:val="22"/>
          <w:szCs w:val="22"/>
        </w:rPr>
        <w:t>odpovídá za promítnutí závěrů zprávy o hodnocení studijního programu, schválené Radou pro vnitřní hodnocení UTB (dál jen „</w:t>
      </w:r>
      <w:r>
        <w:rPr>
          <w:rFonts w:asciiTheme="minorHAnsi" w:hAnsiTheme="minorHAnsi" w:cstheme="minorHAnsi"/>
          <w:color w:val="000000"/>
          <w:sz w:val="22"/>
          <w:szCs w:val="22"/>
        </w:rPr>
        <w:t>R</w:t>
      </w:r>
      <w:r w:rsidRPr="002D186B">
        <w:rPr>
          <w:rFonts w:asciiTheme="minorHAnsi" w:hAnsiTheme="minorHAnsi" w:cstheme="minorHAnsi"/>
          <w:color w:val="000000"/>
          <w:sz w:val="22"/>
          <w:szCs w:val="22"/>
        </w:rPr>
        <w:t>ada</w:t>
      </w:r>
      <w:r>
        <w:rPr>
          <w:rFonts w:asciiTheme="minorHAnsi" w:hAnsiTheme="minorHAnsi" w:cstheme="minorHAnsi"/>
          <w:color w:val="000000"/>
          <w:sz w:val="22"/>
          <w:szCs w:val="22"/>
        </w:rPr>
        <w:t xml:space="preserve"> UTB</w:t>
      </w:r>
      <w:r w:rsidRPr="002D186B">
        <w:rPr>
          <w:rFonts w:asciiTheme="minorHAnsi" w:hAnsiTheme="minorHAnsi" w:cstheme="minorHAnsi"/>
          <w:color w:val="000000"/>
          <w:sz w:val="22"/>
          <w:szCs w:val="22"/>
        </w:rPr>
        <w:t xml:space="preserve">“), do dalšího uskutečňování studijního programu, případně do přípravy žádosti o prodloužení nebo rozšíření akreditace studijního programu. </w:t>
      </w:r>
    </w:p>
    <w:p w14:paraId="03FCEDB1" w14:textId="24823DE7" w:rsidR="007033EC" w:rsidRDefault="007033EC" w:rsidP="007033EC">
      <w:pPr>
        <w:widowControl w:val="0"/>
        <w:autoSpaceDE w:val="0"/>
        <w:autoSpaceDN w:val="0"/>
        <w:adjustRightInd w:val="0"/>
        <w:snapToGrid w:val="0"/>
        <w:ind w:left="426"/>
        <w:jc w:val="both"/>
        <w:rPr>
          <w:rFonts w:asciiTheme="minorHAnsi" w:hAnsiTheme="minorHAnsi" w:cstheme="minorHAnsi"/>
          <w:i/>
          <w:iCs/>
          <w:color w:val="000000"/>
          <w:sz w:val="22"/>
          <w:szCs w:val="22"/>
        </w:rPr>
      </w:pPr>
      <w:r w:rsidRPr="002D186B">
        <w:rPr>
          <w:rFonts w:asciiTheme="minorHAnsi" w:hAnsiTheme="minorHAnsi" w:cstheme="minorHAnsi"/>
          <w:color w:val="000000"/>
          <w:sz w:val="22"/>
          <w:szCs w:val="22"/>
        </w:rPr>
        <w:t>Činnost garanta studijního programu je započítávána do hodnocení pedagogických činnost</w:t>
      </w:r>
      <w:r>
        <w:rPr>
          <w:rFonts w:asciiTheme="minorHAnsi" w:hAnsiTheme="minorHAnsi" w:cstheme="minorHAnsi"/>
          <w:color w:val="000000"/>
          <w:sz w:val="22"/>
          <w:szCs w:val="22"/>
        </w:rPr>
        <w:t>í</w:t>
      </w:r>
      <w:r w:rsidRPr="002D186B">
        <w:rPr>
          <w:rFonts w:asciiTheme="minorHAnsi" w:hAnsiTheme="minorHAnsi" w:cstheme="minorHAnsi"/>
          <w:color w:val="000000"/>
          <w:sz w:val="22"/>
          <w:szCs w:val="22"/>
        </w:rPr>
        <w:t xml:space="preserve"> – in </w:t>
      </w:r>
      <w:hyperlink r:id="rId150" w:history="1">
        <w:r w:rsidRPr="00A62D9A">
          <w:rPr>
            <w:rFonts w:asciiTheme="minorHAnsi" w:hAnsiTheme="minorHAnsi" w:cstheme="minorHAnsi"/>
            <w:i/>
            <w:iCs/>
            <w:color w:val="000000"/>
            <w:sz w:val="22"/>
            <w:szCs w:val="22"/>
          </w:rPr>
          <w:t>Řád pro tvorbu, schvalování, uskutečňování a změny studijních programů UTB ve Zlíně</w:t>
        </w:r>
      </w:hyperlink>
      <w:r w:rsidR="003E6A7D">
        <w:rPr>
          <w:rFonts w:asciiTheme="minorHAnsi" w:hAnsiTheme="minorHAnsi" w:cstheme="minorHAnsi"/>
          <w:i/>
          <w:iCs/>
          <w:color w:val="000000"/>
          <w:sz w:val="22"/>
          <w:szCs w:val="22"/>
        </w:rPr>
        <w:t>.</w:t>
      </w:r>
      <w:r w:rsidRPr="002D186B">
        <w:rPr>
          <w:rStyle w:val="Znakapoznpodarou"/>
          <w:rFonts w:asciiTheme="minorHAnsi" w:hAnsiTheme="minorHAnsi" w:cstheme="minorHAnsi"/>
          <w:color w:val="000000"/>
          <w:sz w:val="22"/>
          <w:szCs w:val="22"/>
        </w:rPr>
        <w:footnoteReference w:id="64"/>
      </w:r>
    </w:p>
    <w:p w14:paraId="338D9A04" w14:textId="5A5A4FC9" w:rsidR="003E6A7D" w:rsidRDefault="003E6A7D" w:rsidP="007033EC">
      <w:pPr>
        <w:widowControl w:val="0"/>
        <w:autoSpaceDE w:val="0"/>
        <w:autoSpaceDN w:val="0"/>
        <w:adjustRightInd w:val="0"/>
        <w:snapToGrid w:val="0"/>
        <w:ind w:left="426"/>
        <w:jc w:val="both"/>
        <w:rPr>
          <w:rFonts w:asciiTheme="minorHAnsi" w:hAnsiTheme="minorHAnsi" w:cstheme="minorHAnsi"/>
          <w:i/>
          <w:iCs/>
          <w:color w:val="000000"/>
          <w:sz w:val="22"/>
          <w:szCs w:val="22"/>
        </w:rPr>
      </w:pPr>
    </w:p>
    <w:p w14:paraId="55B3C509" w14:textId="77777777" w:rsidR="003E6A7D" w:rsidRPr="002D186B" w:rsidRDefault="003E6A7D" w:rsidP="007033EC">
      <w:pPr>
        <w:widowControl w:val="0"/>
        <w:autoSpaceDE w:val="0"/>
        <w:autoSpaceDN w:val="0"/>
        <w:adjustRightInd w:val="0"/>
        <w:snapToGrid w:val="0"/>
        <w:ind w:left="426"/>
        <w:jc w:val="both"/>
        <w:rPr>
          <w:rFonts w:asciiTheme="minorHAnsi" w:hAnsiTheme="minorHAnsi" w:cstheme="minorHAnsi"/>
          <w:color w:val="000000"/>
          <w:sz w:val="22"/>
          <w:szCs w:val="22"/>
        </w:rPr>
      </w:pPr>
    </w:p>
    <w:p w14:paraId="7AD1885D" w14:textId="77777777" w:rsidR="007B1113" w:rsidRPr="00EF10A8" w:rsidRDefault="007B1113" w:rsidP="007B1113">
      <w:pPr>
        <w:pStyle w:val="Nadpis3"/>
      </w:pPr>
      <w:r w:rsidRPr="00035992">
        <w:lastRenderedPageBreak/>
        <w:t xml:space="preserve">Zhodnocení osoby garanta z hlediska naplnění standardů </w:t>
      </w:r>
      <w:r w:rsidRPr="00EF10A8">
        <w:t>(dle požadavků kladených standardy pro jednotlivé typy a profily studijních programů)</w:t>
      </w:r>
    </w:p>
    <w:p w14:paraId="536949AD" w14:textId="77777777" w:rsidR="007B1113" w:rsidRPr="00BF62D3" w:rsidRDefault="007B1113" w:rsidP="007B1113">
      <w:pPr>
        <w:spacing w:before="120" w:after="120"/>
        <w:rPr>
          <w:rFonts w:asciiTheme="minorHAnsi" w:hAnsiTheme="minorHAnsi" w:cstheme="minorHAnsi"/>
          <w:sz w:val="22"/>
          <w:szCs w:val="22"/>
        </w:rPr>
      </w:pPr>
      <w:r>
        <w:tab/>
      </w:r>
      <w:r>
        <w:tab/>
      </w:r>
      <w:r>
        <w:tab/>
      </w:r>
      <w:r>
        <w:tab/>
      </w:r>
      <w:r>
        <w:tab/>
      </w:r>
      <w:r w:rsidRPr="00BF62D3">
        <w:rPr>
          <w:rFonts w:asciiTheme="minorHAnsi" w:hAnsiTheme="minorHAnsi" w:cstheme="minorHAnsi"/>
          <w:sz w:val="22"/>
          <w:szCs w:val="22"/>
        </w:rPr>
        <w:t>Standardy 5.2-5.4</w:t>
      </w:r>
    </w:p>
    <w:p w14:paraId="093C4F49" w14:textId="6FD48EDA" w:rsidR="007B1113" w:rsidRPr="00BF62D3" w:rsidRDefault="007B1113" w:rsidP="0023373F">
      <w:pPr>
        <w:widowControl w:val="0"/>
        <w:autoSpaceDE w:val="0"/>
        <w:autoSpaceDN w:val="0"/>
        <w:adjustRightInd w:val="0"/>
        <w:snapToGrid w:val="0"/>
        <w:spacing w:after="120"/>
        <w:ind w:left="425"/>
        <w:jc w:val="both"/>
        <w:rPr>
          <w:rFonts w:asciiTheme="minorHAnsi" w:hAnsiTheme="minorHAnsi" w:cstheme="minorHAnsi"/>
          <w:color w:val="000000"/>
          <w:sz w:val="22"/>
          <w:szCs w:val="22"/>
        </w:rPr>
      </w:pPr>
      <w:r w:rsidRPr="00BF62D3">
        <w:rPr>
          <w:rFonts w:asciiTheme="minorHAnsi" w:hAnsiTheme="minorHAnsi" w:cstheme="minorHAnsi"/>
          <w:color w:val="000000"/>
          <w:sz w:val="22"/>
          <w:szCs w:val="22"/>
        </w:rPr>
        <w:t xml:space="preserve">Garantem NMSP Design je akademický pracovník </w:t>
      </w:r>
      <w:r w:rsidRPr="00BF62D3">
        <w:rPr>
          <w:rStyle w:val="normaltextrun"/>
          <w:rFonts w:asciiTheme="minorHAnsi" w:hAnsiTheme="minorHAnsi" w:cstheme="minorHAnsi"/>
          <w:sz w:val="22"/>
          <w:szCs w:val="22"/>
        </w:rPr>
        <w:t xml:space="preserve">prof. MgA. Petr </w:t>
      </w:r>
      <w:r w:rsidRPr="00BF62D3">
        <w:rPr>
          <w:rStyle w:val="spellingerror"/>
          <w:rFonts w:asciiTheme="minorHAnsi" w:eastAsiaTheme="majorEastAsia" w:hAnsiTheme="minorHAnsi" w:cstheme="minorHAnsi"/>
          <w:sz w:val="22"/>
          <w:szCs w:val="22"/>
        </w:rPr>
        <w:t>Stanický</w:t>
      </w:r>
      <w:r w:rsidRPr="00BF62D3">
        <w:rPr>
          <w:rStyle w:val="normaltextrun"/>
          <w:rFonts w:asciiTheme="minorHAnsi" w:hAnsiTheme="minorHAnsi" w:cstheme="minorHAnsi"/>
          <w:sz w:val="22"/>
          <w:szCs w:val="22"/>
        </w:rPr>
        <w:t xml:space="preserve">, </w:t>
      </w:r>
      <w:r w:rsidR="00BF62D3" w:rsidRPr="00BF62D3">
        <w:rPr>
          <w:rStyle w:val="normaltextrun"/>
          <w:rFonts w:asciiTheme="minorHAnsi" w:hAnsiTheme="minorHAnsi" w:cstheme="minorHAnsi"/>
          <w:sz w:val="22"/>
          <w:szCs w:val="22"/>
        </w:rPr>
        <w:t>M.F.A.</w:t>
      </w:r>
      <w:r w:rsidR="00BF62D3" w:rsidRPr="00BF62D3">
        <w:rPr>
          <w:rStyle w:val="eop"/>
          <w:rFonts w:asciiTheme="minorHAnsi" w:hAnsiTheme="minorHAnsi" w:cstheme="minorHAnsi"/>
          <w:sz w:val="22"/>
          <w:szCs w:val="22"/>
        </w:rPr>
        <w:t>,</w:t>
      </w:r>
      <w:r w:rsidRPr="00BF62D3">
        <w:rPr>
          <w:rFonts w:asciiTheme="minorHAnsi" w:hAnsiTheme="minorHAnsi" w:cstheme="minorHAnsi"/>
          <w:color w:val="000000"/>
          <w:sz w:val="22"/>
          <w:szCs w:val="22"/>
        </w:rPr>
        <w:t xml:space="preserve"> působící na FMK na 100% úvazek. V roce </w:t>
      </w:r>
      <w:r w:rsidRPr="00BF62D3">
        <w:rPr>
          <w:rFonts w:asciiTheme="minorHAnsi" w:hAnsiTheme="minorHAnsi" w:cstheme="minorHAnsi"/>
          <w:sz w:val="22"/>
          <w:szCs w:val="22"/>
        </w:rPr>
        <w:t>2018</w:t>
      </w:r>
      <w:r w:rsidRPr="00BF62D3">
        <w:rPr>
          <w:rFonts w:asciiTheme="minorHAnsi" w:hAnsiTheme="minorHAnsi" w:cstheme="minorHAnsi"/>
          <w:color w:val="000000"/>
          <w:sz w:val="22"/>
          <w:szCs w:val="22"/>
        </w:rPr>
        <w:t xml:space="preserve"> byl jmenován profesorem v oboru Multimédia a design. Vědeckou i uměleckou činnost vykonává v oblasti </w:t>
      </w:r>
      <w:r w:rsidRPr="00BF62D3">
        <w:rPr>
          <w:rFonts w:asciiTheme="minorHAnsi" w:hAnsiTheme="minorHAnsi" w:cstheme="minorHAnsi"/>
          <w:sz w:val="22"/>
          <w:szCs w:val="22"/>
        </w:rPr>
        <w:t>designu skla a volného umění.</w:t>
      </w:r>
      <w:r w:rsidRPr="00BF62D3">
        <w:rPr>
          <w:rFonts w:asciiTheme="minorHAnsi" w:hAnsiTheme="minorHAnsi" w:cstheme="minorHAnsi"/>
          <w:color w:val="000000"/>
          <w:sz w:val="22"/>
          <w:szCs w:val="22"/>
        </w:rPr>
        <w:t xml:space="preserve"> Záznamy o jeho umělecké činnosti lze dohledat v databázi RUV.</w:t>
      </w:r>
    </w:p>
    <w:p w14:paraId="4612A636" w14:textId="77777777" w:rsidR="000477BD" w:rsidRDefault="000477BD" w:rsidP="0023373F">
      <w:pPr>
        <w:ind w:left="425"/>
        <w:jc w:val="both"/>
        <w:rPr>
          <w:rFonts w:asciiTheme="minorHAnsi" w:hAnsiTheme="minorHAnsi" w:cstheme="minorHAnsi"/>
          <w:sz w:val="22"/>
          <w:szCs w:val="22"/>
        </w:rPr>
      </w:pPr>
      <w:r>
        <w:rPr>
          <w:rFonts w:asciiTheme="minorHAnsi" w:hAnsiTheme="minorHAnsi" w:cstheme="minorHAnsi"/>
          <w:sz w:val="22"/>
          <w:szCs w:val="22"/>
        </w:rPr>
        <w:t>Mezi jeho nejvýznamnější výstavy patří:</w:t>
      </w:r>
    </w:p>
    <w:p w14:paraId="39864900" w14:textId="704299C9" w:rsidR="000477BD" w:rsidRPr="00C667DA" w:rsidRDefault="000477BD" w:rsidP="0023373F">
      <w:pPr>
        <w:ind w:left="425"/>
        <w:jc w:val="both"/>
        <w:rPr>
          <w:rFonts w:asciiTheme="minorHAnsi" w:hAnsiTheme="minorHAnsi" w:cstheme="minorHAnsi"/>
          <w:bCs/>
          <w:sz w:val="22"/>
          <w:szCs w:val="22"/>
          <w:u w:color="D90B00"/>
          <w:lang w:val="fr-FR"/>
        </w:rPr>
      </w:pPr>
      <w:r w:rsidRPr="00C667DA">
        <w:rPr>
          <w:rFonts w:asciiTheme="minorHAnsi" w:hAnsiTheme="minorHAnsi" w:cstheme="minorHAnsi"/>
          <w:bCs/>
          <w:sz w:val="22"/>
          <w:szCs w:val="22"/>
          <w:u w:color="D90B00"/>
          <w:lang w:val="fr-FR"/>
        </w:rPr>
        <w:t>2022: Tři kameny jsou zeď, Galerie Pakosta, Litomyšl</w:t>
      </w:r>
    </w:p>
    <w:p w14:paraId="6FAB56E5" w14:textId="77777777" w:rsidR="000477BD" w:rsidRPr="00C667DA" w:rsidRDefault="000477BD" w:rsidP="0023373F">
      <w:pPr>
        <w:tabs>
          <w:tab w:val="left" w:pos="709"/>
          <w:tab w:val="left" w:pos="1418"/>
          <w:tab w:val="left" w:pos="2127"/>
          <w:tab w:val="left" w:pos="2836"/>
          <w:tab w:val="left" w:pos="3545"/>
          <w:tab w:val="left" w:pos="4254"/>
          <w:tab w:val="left" w:pos="4963"/>
          <w:tab w:val="left" w:pos="5672"/>
          <w:tab w:val="left" w:pos="6381"/>
          <w:tab w:val="left" w:pos="7090"/>
        </w:tabs>
        <w:suppressAutoHyphens/>
        <w:ind w:left="426"/>
        <w:rPr>
          <w:rFonts w:asciiTheme="minorHAnsi" w:hAnsiTheme="minorHAnsi" w:cstheme="minorHAnsi"/>
          <w:bCs/>
          <w:sz w:val="22"/>
          <w:szCs w:val="22"/>
          <w:u w:color="D90B00"/>
          <w:lang w:val="fr-FR"/>
        </w:rPr>
      </w:pPr>
      <w:r w:rsidRPr="00C667DA">
        <w:rPr>
          <w:rFonts w:asciiTheme="minorHAnsi" w:hAnsiTheme="minorHAnsi" w:cstheme="minorHAnsi"/>
          <w:bCs/>
          <w:sz w:val="22"/>
          <w:szCs w:val="22"/>
          <w:u w:color="D90B00"/>
          <w:lang w:val="fr-FR"/>
        </w:rPr>
        <w:t>2021: Resonance / London Design Bienalle</w:t>
      </w:r>
    </w:p>
    <w:p w14:paraId="1B317D7D" w14:textId="39F37F00" w:rsidR="000477BD" w:rsidRPr="00C667DA" w:rsidRDefault="000477BD" w:rsidP="0023373F">
      <w:pPr>
        <w:tabs>
          <w:tab w:val="left" w:pos="709"/>
          <w:tab w:val="left" w:pos="1418"/>
          <w:tab w:val="left" w:pos="2127"/>
          <w:tab w:val="left" w:pos="2836"/>
          <w:tab w:val="left" w:pos="3545"/>
          <w:tab w:val="left" w:pos="4254"/>
          <w:tab w:val="left" w:pos="4963"/>
          <w:tab w:val="left" w:pos="5672"/>
          <w:tab w:val="left" w:pos="6381"/>
          <w:tab w:val="left" w:pos="7090"/>
        </w:tabs>
        <w:suppressAutoHyphens/>
        <w:rPr>
          <w:rFonts w:asciiTheme="minorHAnsi" w:hAnsiTheme="minorHAnsi" w:cstheme="minorHAnsi"/>
          <w:bCs/>
          <w:sz w:val="22"/>
          <w:szCs w:val="22"/>
          <w:u w:color="D90B00"/>
          <w:lang w:val="fr-FR"/>
        </w:rPr>
      </w:pPr>
      <w:r w:rsidRPr="00C667DA">
        <w:rPr>
          <w:rFonts w:asciiTheme="minorHAnsi" w:hAnsiTheme="minorHAnsi" w:cstheme="minorHAnsi"/>
          <w:bCs/>
          <w:sz w:val="22"/>
          <w:szCs w:val="22"/>
          <w:u w:color="D90B00"/>
          <w:lang w:val="fr-FR"/>
        </w:rPr>
        <w:t xml:space="preserve">          </w:t>
      </w:r>
      <w:r w:rsidR="0019093D">
        <w:rPr>
          <w:rFonts w:asciiTheme="minorHAnsi" w:hAnsiTheme="minorHAnsi" w:cstheme="minorHAnsi"/>
          <w:bCs/>
          <w:sz w:val="22"/>
          <w:szCs w:val="22"/>
          <w:u w:color="D90B00"/>
          <w:lang w:val="fr-FR"/>
        </w:rPr>
        <w:t xml:space="preserve">          </w:t>
      </w:r>
      <w:r w:rsidRPr="00C667DA">
        <w:rPr>
          <w:rFonts w:asciiTheme="minorHAnsi" w:hAnsiTheme="minorHAnsi" w:cstheme="minorHAnsi"/>
          <w:bCs/>
          <w:sz w:val="22"/>
          <w:szCs w:val="22"/>
          <w:u w:color="D90B00"/>
          <w:lang w:val="fr-FR"/>
        </w:rPr>
        <w:t>What is from where / Passage@Byre, Skotsko</w:t>
      </w:r>
    </w:p>
    <w:p w14:paraId="54A7E645" w14:textId="77777777" w:rsidR="000477BD" w:rsidRPr="00C667DA" w:rsidRDefault="000477BD" w:rsidP="0023373F">
      <w:pPr>
        <w:tabs>
          <w:tab w:val="left" w:pos="709"/>
          <w:tab w:val="left" w:pos="1418"/>
          <w:tab w:val="left" w:pos="2127"/>
          <w:tab w:val="left" w:pos="2836"/>
          <w:tab w:val="left" w:pos="3545"/>
          <w:tab w:val="left" w:pos="4254"/>
          <w:tab w:val="left" w:pos="4963"/>
          <w:tab w:val="left" w:pos="5672"/>
          <w:tab w:val="left" w:pos="6381"/>
          <w:tab w:val="left" w:pos="7090"/>
        </w:tabs>
        <w:suppressAutoHyphens/>
        <w:ind w:left="426"/>
        <w:rPr>
          <w:rFonts w:asciiTheme="minorHAnsi" w:hAnsiTheme="minorHAnsi" w:cstheme="minorHAnsi"/>
          <w:bCs/>
          <w:sz w:val="22"/>
          <w:szCs w:val="22"/>
          <w:u w:color="D90B00"/>
          <w:lang w:val="fr-FR"/>
        </w:rPr>
      </w:pPr>
      <w:r w:rsidRPr="00C667DA">
        <w:rPr>
          <w:rFonts w:asciiTheme="minorHAnsi" w:hAnsiTheme="minorHAnsi" w:cstheme="minorHAnsi"/>
          <w:bCs/>
          <w:sz w:val="22"/>
          <w:szCs w:val="22"/>
          <w:u w:color="D90B00"/>
          <w:lang w:val="fr-FR"/>
        </w:rPr>
        <w:t>2020:  Medzi svety, G19, Bratislava</w:t>
      </w:r>
    </w:p>
    <w:p w14:paraId="4839D84E" w14:textId="2C6038A4" w:rsidR="000477BD" w:rsidRPr="00C667DA" w:rsidRDefault="000477BD" w:rsidP="0023373F">
      <w:pPr>
        <w:tabs>
          <w:tab w:val="left" w:pos="709"/>
          <w:tab w:val="left" w:pos="1418"/>
          <w:tab w:val="left" w:pos="2127"/>
          <w:tab w:val="left" w:pos="2836"/>
          <w:tab w:val="left" w:pos="3545"/>
          <w:tab w:val="left" w:pos="4254"/>
          <w:tab w:val="left" w:pos="4963"/>
          <w:tab w:val="left" w:pos="5672"/>
          <w:tab w:val="left" w:pos="6381"/>
          <w:tab w:val="left" w:pos="7090"/>
        </w:tabs>
        <w:suppressAutoHyphens/>
        <w:rPr>
          <w:rFonts w:asciiTheme="minorHAnsi" w:hAnsiTheme="minorHAnsi" w:cstheme="minorHAnsi"/>
          <w:bCs/>
          <w:sz w:val="22"/>
          <w:szCs w:val="22"/>
          <w:u w:color="D90B00"/>
          <w:lang w:val="fr-FR"/>
        </w:rPr>
      </w:pPr>
      <w:r w:rsidRPr="00C667DA">
        <w:rPr>
          <w:rFonts w:asciiTheme="minorHAnsi" w:hAnsiTheme="minorHAnsi" w:cstheme="minorHAnsi"/>
          <w:bCs/>
          <w:sz w:val="22"/>
          <w:szCs w:val="22"/>
          <w:u w:color="D90B00"/>
          <w:lang w:val="fr-FR"/>
        </w:rPr>
        <w:t xml:space="preserve">         </w:t>
      </w:r>
      <w:r w:rsidR="0019093D">
        <w:rPr>
          <w:rFonts w:asciiTheme="minorHAnsi" w:hAnsiTheme="minorHAnsi" w:cstheme="minorHAnsi"/>
          <w:bCs/>
          <w:sz w:val="22"/>
          <w:szCs w:val="22"/>
          <w:u w:color="D90B00"/>
          <w:lang w:val="fr-FR"/>
        </w:rPr>
        <w:t xml:space="preserve">          </w:t>
      </w:r>
      <w:r w:rsidRPr="00C667DA">
        <w:rPr>
          <w:rFonts w:asciiTheme="minorHAnsi" w:hAnsiTheme="minorHAnsi" w:cstheme="minorHAnsi"/>
          <w:bCs/>
          <w:sz w:val="22"/>
          <w:szCs w:val="22"/>
          <w:u w:color="D90B00"/>
          <w:lang w:val="fr-FR"/>
        </w:rPr>
        <w:t xml:space="preserve"> Jiný prostor, Galerie moderního umění v Hradci Králové</w:t>
      </w:r>
    </w:p>
    <w:p w14:paraId="6E2C101C" w14:textId="77777777" w:rsidR="000477BD" w:rsidRPr="00C667DA" w:rsidRDefault="000477BD" w:rsidP="0023373F">
      <w:pPr>
        <w:tabs>
          <w:tab w:val="left" w:pos="709"/>
          <w:tab w:val="left" w:pos="1418"/>
          <w:tab w:val="left" w:pos="2127"/>
          <w:tab w:val="left" w:pos="2836"/>
          <w:tab w:val="left" w:pos="3545"/>
          <w:tab w:val="left" w:pos="4254"/>
          <w:tab w:val="left" w:pos="4963"/>
          <w:tab w:val="left" w:pos="5672"/>
          <w:tab w:val="left" w:pos="6381"/>
          <w:tab w:val="left" w:pos="7090"/>
        </w:tabs>
        <w:suppressAutoHyphens/>
        <w:ind w:left="426"/>
        <w:rPr>
          <w:rFonts w:asciiTheme="minorHAnsi" w:hAnsiTheme="minorHAnsi" w:cstheme="minorHAnsi"/>
          <w:sz w:val="22"/>
          <w:szCs w:val="22"/>
          <w:lang w:val="de-DE"/>
        </w:rPr>
      </w:pPr>
      <w:r w:rsidRPr="00C667DA">
        <w:rPr>
          <w:rFonts w:asciiTheme="minorHAnsi" w:hAnsiTheme="minorHAnsi" w:cstheme="minorHAnsi"/>
          <w:sz w:val="22"/>
          <w:szCs w:val="22"/>
          <w:lang w:val="de-DE"/>
        </w:rPr>
        <w:t>2019: Place of the day and night / S12 / Bergen, Norsko</w:t>
      </w:r>
    </w:p>
    <w:p w14:paraId="2B72F1F7" w14:textId="40E95749" w:rsidR="000477BD" w:rsidRPr="00C667DA" w:rsidRDefault="000477BD" w:rsidP="0023373F">
      <w:pPr>
        <w:tabs>
          <w:tab w:val="left" w:pos="709"/>
          <w:tab w:val="left" w:pos="1418"/>
          <w:tab w:val="left" w:pos="2127"/>
          <w:tab w:val="left" w:pos="2836"/>
          <w:tab w:val="left" w:pos="3545"/>
          <w:tab w:val="left" w:pos="4254"/>
          <w:tab w:val="left" w:pos="4963"/>
          <w:tab w:val="left" w:pos="5672"/>
          <w:tab w:val="left" w:pos="6381"/>
          <w:tab w:val="left" w:pos="7090"/>
        </w:tabs>
        <w:suppressAutoHyphens/>
        <w:rPr>
          <w:rFonts w:asciiTheme="minorHAnsi" w:hAnsiTheme="minorHAnsi" w:cstheme="minorHAnsi"/>
          <w:sz w:val="22"/>
          <w:szCs w:val="22"/>
          <w:lang w:val="de-DE"/>
        </w:rPr>
      </w:pPr>
      <w:r w:rsidRPr="00C667DA">
        <w:rPr>
          <w:rFonts w:asciiTheme="minorHAnsi" w:hAnsiTheme="minorHAnsi" w:cstheme="minorHAnsi"/>
          <w:sz w:val="22"/>
          <w:szCs w:val="22"/>
          <w:lang w:val="de-DE"/>
        </w:rPr>
        <w:t xml:space="preserve">          </w:t>
      </w:r>
      <w:r w:rsidR="0019093D">
        <w:rPr>
          <w:rFonts w:asciiTheme="minorHAnsi" w:hAnsiTheme="minorHAnsi" w:cstheme="minorHAnsi"/>
          <w:sz w:val="22"/>
          <w:szCs w:val="22"/>
          <w:lang w:val="de-DE"/>
        </w:rPr>
        <w:t xml:space="preserve">          </w:t>
      </w:r>
      <w:r w:rsidRPr="00C667DA">
        <w:rPr>
          <w:rFonts w:asciiTheme="minorHAnsi" w:hAnsiTheme="minorHAnsi" w:cstheme="minorHAnsi"/>
          <w:sz w:val="22"/>
          <w:szCs w:val="22"/>
          <w:lang w:val="de-DE"/>
        </w:rPr>
        <w:t>Contact - Isolation / Galerie Kuzebauch / Praha</w:t>
      </w:r>
    </w:p>
    <w:p w14:paraId="73B96ADE" w14:textId="04BF9CEA" w:rsidR="000477BD" w:rsidRPr="00C667DA" w:rsidRDefault="000477BD" w:rsidP="0023373F">
      <w:pPr>
        <w:tabs>
          <w:tab w:val="left" w:pos="709"/>
          <w:tab w:val="left" w:pos="1418"/>
          <w:tab w:val="left" w:pos="2127"/>
          <w:tab w:val="left" w:pos="2836"/>
          <w:tab w:val="left" w:pos="3545"/>
          <w:tab w:val="left" w:pos="4254"/>
          <w:tab w:val="left" w:pos="4963"/>
          <w:tab w:val="left" w:pos="5672"/>
          <w:tab w:val="left" w:pos="6381"/>
          <w:tab w:val="left" w:pos="7090"/>
        </w:tabs>
        <w:suppressAutoHyphens/>
        <w:rPr>
          <w:rFonts w:asciiTheme="minorHAnsi" w:hAnsiTheme="minorHAnsi" w:cstheme="minorHAnsi"/>
          <w:sz w:val="22"/>
          <w:szCs w:val="22"/>
          <w:lang w:val="de-DE"/>
        </w:rPr>
      </w:pPr>
      <w:r w:rsidRPr="00C667DA">
        <w:rPr>
          <w:rFonts w:asciiTheme="minorHAnsi" w:hAnsiTheme="minorHAnsi" w:cstheme="minorHAnsi"/>
          <w:sz w:val="22"/>
          <w:szCs w:val="22"/>
          <w:lang w:val="de-DE"/>
        </w:rPr>
        <w:t xml:space="preserve">         </w:t>
      </w:r>
      <w:r w:rsidR="0019093D">
        <w:rPr>
          <w:rFonts w:asciiTheme="minorHAnsi" w:hAnsiTheme="minorHAnsi" w:cstheme="minorHAnsi"/>
          <w:sz w:val="22"/>
          <w:szCs w:val="22"/>
          <w:lang w:val="de-DE"/>
        </w:rPr>
        <w:t xml:space="preserve">          </w:t>
      </w:r>
      <w:r w:rsidRPr="00C667DA">
        <w:rPr>
          <w:rFonts w:asciiTheme="minorHAnsi" w:hAnsiTheme="minorHAnsi" w:cstheme="minorHAnsi"/>
          <w:sz w:val="22"/>
          <w:szCs w:val="22"/>
          <w:lang w:val="de-DE"/>
        </w:rPr>
        <w:t xml:space="preserve"> Zpřítomnění / Muzeum města Brna Špilberk / Brno</w:t>
      </w:r>
    </w:p>
    <w:p w14:paraId="2B45B432" w14:textId="77777777" w:rsidR="000477BD" w:rsidRPr="00C667DA" w:rsidRDefault="000477BD" w:rsidP="0023373F">
      <w:pPr>
        <w:tabs>
          <w:tab w:val="left" w:pos="709"/>
          <w:tab w:val="left" w:pos="1418"/>
          <w:tab w:val="left" w:pos="2127"/>
          <w:tab w:val="left" w:pos="2836"/>
          <w:tab w:val="left" w:pos="3545"/>
          <w:tab w:val="left" w:pos="4254"/>
          <w:tab w:val="left" w:pos="4963"/>
          <w:tab w:val="left" w:pos="5672"/>
          <w:tab w:val="left" w:pos="6381"/>
          <w:tab w:val="left" w:pos="7090"/>
        </w:tabs>
        <w:suppressAutoHyphens/>
        <w:ind w:left="426"/>
        <w:rPr>
          <w:rFonts w:asciiTheme="minorHAnsi" w:hAnsiTheme="minorHAnsi" w:cstheme="minorHAnsi"/>
          <w:sz w:val="22"/>
          <w:szCs w:val="22"/>
          <w:lang w:val="de-DE"/>
        </w:rPr>
      </w:pPr>
      <w:r w:rsidRPr="00C667DA">
        <w:rPr>
          <w:rFonts w:asciiTheme="minorHAnsi" w:hAnsiTheme="minorHAnsi" w:cstheme="minorHAnsi"/>
          <w:sz w:val="22"/>
          <w:szCs w:val="22"/>
          <w:lang w:val="de-DE"/>
        </w:rPr>
        <w:t>2017: Evocations / Victoria and Albert Museum London / Londýn, Velká Británie</w:t>
      </w:r>
    </w:p>
    <w:p w14:paraId="2C1EAB38" w14:textId="7C78EA03" w:rsidR="000477BD" w:rsidRPr="00C667DA" w:rsidRDefault="000477BD" w:rsidP="0023373F">
      <w:pPr>
        <w:tabs>
          <w:tab w:val="left" w:pos="709"/>
          <w:tab w:val="left" w:pos="1418"/>
          <w:tab w:val="left" w:pos="2127"/>
          <w:tab w:val="left" w:pos="2836"/>
          <w:tab w:val="left" w:pos="3545"/>
          <w:tab w:val="left" w:pos="4254"/>
          <w:tab w:val="left" w:pos="4963"/>
          <w:tab w:val="left" w:pos="5672"/>
          <w:tab w:val="left" w:pos="6381"/>
          <w:tab w:val="left" w:pos="7090"/>
        </w:tabs>
        <w:suppressAutoHyphens/>
        <w:rPr>
          <w:rFonts w:asciiTheme="minorHAnsi" w:hAnsiTheme="minorHAnsi" w:cstheme="minorHAnsi"/>
          <w:sz w:val="22"/>
          <w:szCs w:val="22"/>
          <w:lang w:val="de-DE"/>
        </w:rPr>
      </w:pPr>
      <w:r w:rsidRPr="00C667DA">
        <w:rPr>
          <w:rFonts w:asciiTheme="minorHAnsi" w:hAnsiTheme="minorHAnsi" w:cstheme="minorHAnsi"/>
          <w:sz w:val="22"/>
          <w:szCs w:val="22"/>
          <w:lang w:val="de-DE"/>
        </w:rPr>
        <w:t xml:space="preserve">          </w:t>
      </w:r>
      <w:r w:rsidR="0019093D">
        <w:rPr>
          <w:rFonts w:asciiTheme="minorHAnsi" w:hAnsiTheme="minorHAnsi" w:cstheme="minorHAnsi"/>
          <w:sz w:val="22"/>
          <w:szCs w:val="22"/>
          <w:lang w:val="de-DE"/>
        </w:rPr>
        <w:t xml:space="preserve">          </w:t>
      </w:r>
      <w:r w:rsidRPr="00C667DA">
        <w:rPr>
          <w:rFonts w:asciiTheme="minorHAnsi" w:hAnsiTheme="minorHAnsi" w:cstheme="minorHAnsi"/>
          <w:sz w:val="22"/>
          <w:szCs w:val="22"/>
          <w:lang w:val="de-DE"/>
        </w:rPr>
        <w:t>Hranice prostoru / Krajská galerie výtvarných umění ve Zlíně / Zlín</w:t>
      </w:r>
    </w:p>
    <w:p w14:paraId="2F9B6101" w14:textId="759A6489" w:rsidR="000477BD" w:rsidRPr="00C667DA" w:rsidRDefault="000477BD" w:rsidP="0023373F">
      <w:pPr>
        <w:tabs>
          <w:tab w:val="left" w:pos="709"/>
          <w:tab w:val="left" w:pos="1418"/>
          <w:tab w:val="left" w:pos="2127"/>
          <w:tab w:val="left" w:pos="2836"/>
          <w:tab w:val="left" w:pos="3545"/>
          <w:tab w:val="left" w:pos="4254"/>
          <w:tab w:val="left" w:pos="4963"/>
          <w:tab w:val="left" w:pos="5672"/>
          <w:tab w:val="left" w:pos="6381"/>
          <w:tab w:val="left" w:pos="7090"/>
        </w:tabs>
        <w:suppressAutoHyphens/>
        <w:rPr>
          <w:rFonts w:asciiTheme="minorHAnsi" w:hAnsiTheme="minorHAnsi" w:cstheme="minorHAnsi"/>
          <w:sz w:val="22"/>
          <w:szCs w:val="22"/>
          <w:lang w:val="de-DE"/>
        </w:rPr>
      </w:pPr>
      <w:r w:rsidRPr="00C667DA">
        <w:rPr>
          <w:rFonts w:asciiTheme="minorHAnsi" w:hAnsiTheme="minorHAnsi" w:cstheme="minorHAnsi"/>
          <w:sz w:val="22"/>
          <w:szCs w:val="22"/>
          <w:lang w:val="de-DE"/>
        </w:rPr>
        <w:t xml:space="preserve">          </w:t>
      </w:r>
      <w:r w:rsidR="0019093D">
        <w:rPr>
          <w:rFonts w:asciiTheme="minorHAnsi" w:hAnsiTheme="minorHAnsi" w:cstheme="minorHAnsi"/>
          <w:sz w:val="22"/>
          <w:szCs w:val="22"/>
          <w:lang w:val="de-DE"/>
        </w:rPr>
        <w:t xml:space="preserve">          </w:t>
      </w:r>
      <w:r w:rsidRPr="00C667DA">
        <w:rPr>
          <w:rFonts w:asciiTheme="minorHAnsi" w:hAnsiTheme="minorHAnsi" w:cstheme="minorHAnsi"/>
          <w:sz w:val="22"/>
          <w:szCs w:val="22"/>
          <w:lang w:val="de-DE"/>
        </w:rPr>
        <w:t>Zpřítomnění / Galerie Václava Chada / Zlín</w:t>
      </w:r>
    </w:p>
    <w:p w14:paraId="76E53F26" w14:textId="32E62D68" w:rsidR="000477BD" w:rsidRPr="00C667DA" w:rsidRDefault="000477BD" w:rsidP="0023373F">
      <w:pPr>
        <w:tabs>
          <w:tab w:val="left" w:pos="709"/>
          <w:tab w:val="left" w:pos="1418"/>
          <w:tab w:val="left" w:pos="2127"/>
          <w:tab w:val="left" w:pos="2836"/>
          <w:tab w:val="left" w:pos="3545"/>
          <w:tab w:val="left" w:pos="4254"/>
          <w:tab w:val="left" w:pos="4963"/>
          <w:tab w:val="left" w:pos="5672"/>
          <w:tab w:val="left" w:pos="6381"/>
          <w:tab w:val="left" w:pos="7090"/>
        </w:tabs>
        <w:suppressAutoHyphens/>
        <w:rPr>
          <w:rFonts w:asciiTheme="minorHAnsi" w:hAnsiTheme="minorHAnsi" w:cstheme="minorHAnsi"/>
          <w:sz w:val="22"/>
          <w:szCs w:val="22"/>
        </w:rPr>
      </w:pPr>
      <w:r w:rsidRPr="00C667DA">
        <w:rPr>
          <w:rFonts w:asciiTheme="minorHAnsi" w:hAnsiTheme="minorHAnsi" w:cstheme="minorHAnsi"/>
          <w:sz w:val="22"/>
          <w:szCs w:val="22"/>
          <w:lang w:val="de-DE"/>
        </w:rPr>
        <w:t xml:space="preserve">          </w:t>
      </w:r>
      <w:r w:rsidR="0019093D">
        <w:rPr>
          <w:rFonts w:asciiTheme="minorHAnsi" w:hAnsiTheme="minorHAnsi" w:cstheme="minorHAnsi"/>
          <w:sz w:val="22"/>
          <w:szCs w:val="22"/>
          <w:lang w:val="de-DE"/>
        </w:rPr>
        <w:t xml:space="preserve">          </w:t>
      </w:r>
      <w:r w:rsidRPr="00C667DA">
        <w:rPr>
          <w:rFonts w:asciiTheme="minorHAnsi" w:hAnsiTheme="minorHAnsi" w:cstheme="minorHAnsi"/>
          <w:sz w:val="22"/>
          <w:szCs w:val="22"/>
          <w:lang w:val="de-DE"/>
        </w:rPr>
        <w:t>Myspace / Galerie Sýpka / Valašsk</w:t>
      </w:r>
      <w:r w:rsidRPr="00C667DA">
        <w:rPr>
          <w:rFonts w:asciiTheme="minorHAnsi" w:hAnsiTheme="minorHAnsi" w:cstheme="minorHAnsi"/>
          <w:sz w:val="22"/>
          <w:szCs w:val="22"/>
          <w:lang w:val="fr-FR"/>
        </w:rPr>
        <w:t xml:space="preserve">é </w:t>
      </w:r>
      <w:r w:rsidRPr="00C667DA">
        <w:rPr>
          <w:rFonts w:asciiTheme="minorHAnsi" w:hAnsiTheme="minorHAnsi" w:cstheme="minorHAnsi"/>
          <w:sz w:val="22"/>
          <w:szCs w:val="22"/>
          <w:lang w:val="de-DE"/>
        </w:rPr>
        <w:t>Meziříčí</w:t>
      </w:r>
    </w:p>
    <w:p w14:paraId="0243B418" w14:textId="1C8BF4C5" w:rsidR="006516D4" w:rsidRDefault="000477BD" w:rsidP="00E153D9">
      <w:pPr>
        <w:tabs>
          <w:tab w:val="left" w:pos="709"/>
          <w:tab w:val="left" w:pos="1418"/>
          <w:tab w:val="left" w:pos="2127"/>
          <w:tab w:val="left" w:pos="2836"/>
          <w:tab w:val="left" w:pos="3545"/>
          <w:tab w:val="left" w:pos="4254"/>
          <w:tab w:val="left" w:pos="4963"/>
          <w:tab w:val="left" w:pos="5672"/>
          <w:tab w:val="left" w:pos="6381"/>
          <w:tab w:val="left" w:pos="7090"/>
        </w:tabs>
        <w:suppressAutoHyphens/>
        <w:spacing w:after="120"/>
        <w:ind w:left="425"/>
        <w:rPr>
          <w:rFonts w:asciiTheme="minorHAnsi" w:hAnsiTheme="minorHAnsi" w:cstheme="minorHAnsi"/>
          <w:sz w:val="22"/>
          <w:szCs w:val="22"/>
          <w:lang w:val="de-DE"/>
        </w:rPr>
      </w:pPr>
      <w:r w:rsidRPr="00C667DA">
        <w:rPr>
          <w:rFonts w:asciiTheme="minorHAnsi" w:hAnsiTheme="minorHAnsi" w:cstheme="minorHAnsi"/>
          <w:sz w:val="22"/>
          <w:szCs w:val="22"/>
          <w:lang w:val="de-DE"/>
        </w:rPr>
        <w:t>2016: Sklo prostor / Galerie Kuzebauch / Praha</w:t>
      </w:r>
    </w:p>
    <w:p w14:paraId="60120868" w14:textId="26B24DE4" w:rsidR="006516D4" w:rsidRPr="00C854C1" w:rsidRDefault="00C854C1" w:rsidP="000E4F4E">
      <w:pPr>
        <w:ind w:left="426"/>
        <w:jc w:val="both"/>
        <w:rPr>
          <w:rFonts w:asciiTheme="minorHAnsi" w:hAnsiTheme="minorHAnsi" w:cstheme="minorHAnsi"/>
          <w:sz w:val="22"/>
          <w:szCs w:val="22"/>
          <w:lang w:val="en-US"/>
        </w:rPr>
      </w:pPr>
      <w:r>
        <w:rPr>
          <w:rFonts w:asciiTheme="minorHAnsi" w:hAnsiTheme="minorHAnsi" w:cstheme="minorHAnsi"/>
          <w:sz w:val="22"/>
          <w:szCs w:val="22"/>
          <w:lang w:val="de-DE"/>
        </w:rPr>
        <w:t>Pravidelně</w:t>
      </w:r>
      <w:r w:rsidR="006516D4" w:rsidRPr="00C854C1">
        <w:rPr>
          <w:rFonts w:asciiTheme="minorHAnsi" w:hAnsiTheme="minorHAnsi" w:cstheme="minorHAnsi"/>
          <w:sz w:val="22"/>
          <w:szCs w:val="22"/>
          <w:lang w:val="de-DE"/>
        </w:rPr>
        <w:t xml:space="preserve"> vyjíždí do zahraničí </w:t>
      </w:r>
      <w:r>
        <w:rPr>
          <w:rFonts w:asciiTheme="minorHAnsi" w:hAnsiTheme="minorHAnsi" w:cstheme="minorHAnsi"/>
          <w:sz w:val="22"/>
          <w:szCs w:val="22"/>
          <w:lang w:val="en-US"/>
        </w:rPr>
        <w:t>ať už</w:t>
      </w:r>
      <w:r w:rsidR="006516D4" w:rsidRPr="00C854C1">
        <w:rPr>
          <w:rFonts w:asciiTheme="minorHAnsi" w:hAnsiTheme="minorHAnsi" w:cstheme="minorHAnsi"/>
          <w:sz w:val="22"/>
          <w:szCs w:val="22"/>
          <w:lang w:val="en-US"/>
        </w:rPr>
        <w:t xml:space="preserve"> v rámci programu Eramsus+ (</w:t>
      </w:r>
      <w:r w:rsidR="0081596F">
        <w:rPr>
          <w:rFonts w:asciiTheme="minorHAnsi" w:hAnsiTheme="minorHAnsi" w:cstheme="minorHAnsi"/>
          <w:sz w:val="22"/>
          <w:szCs w:val="22"/>
          <w:lang w:val="en-US"/>
        </w:rPr>
        <w:t>Velká Británie, Finsko, Nizozemí, D</w:t>
      </w:r>
      <w:r w:rsidR="000E4F4E">
        <w:rPr>
          <w:rFonts w:asciiTheme="minorHAnsi" w:hAnsiTheme="minorHAnsi" w:cstheme="minorHAnsi"/>
          <w:sz w:val="22"/>
          <w:szCs w:val="22"/>
          <w:lang w:val="en-US"/>
        </w:rPr>
        <w:t>ánsko, Polsko e</w:t>
      </w:r>
      <w:r w:rsidR="006516D4" w:rsidRPr="00C854C1">
        <w:rPr>
          <w:rFonts w:asciiTheme="minorHAnsi" w:hAnsiTheme="minorHAnsi" w:cstheme="minorHAnsi"/>
          <w:sz w:val="22"/>
          <w:szCs w:val="22"/>
          <w:lang w:val="en-US"/>
        </w:rPr>
        <w:t>tc.)</w:t>
      </w:r>
      <w:r w:rsidR="000E4F4E">
        <w:rPr>
          <w:rFonts w:asciiTheme="minorHAnsi" w:hAnsiTheme="minorHAnsi" w:cstheme="minorHAnsi"/>
          <w:sz w:val="22"/>
          <w:szCs w:val="22"/>
          <w:lang w:val="en-US"/>
        </w:rPr>
        <w:t>. Jako pedagog působil:</w:t>
      </w:r>
    </w:p>
    <w:p w14:paraId="2ED968B5" w14:textId="77777777" w:rsidR="006516D4" w:rsidRPr="00C854C1" w:rsidRDefault="006516D4" w:rsidP="000E4F4E">
      <w:pPr>
        <w:ind w:left="426"/>
        <w:jc w:val="both"/>
        <w:rPr>
          <w:rFonts w:asciiTheme="minorHAnsi" w:hAnsiTheme="minorHAnsi" w:cstheme="minorHAnsi"/>
          <w:sz w:val="22"/>
          <w:szCs w:val="22"/>
        </w:rPr>
      </w:pPr>
      <w:r w:rsidRPr="00C854C1">
        <w:rPr>
          <w:rFonts w:asciiTheme="minorHAnsi" w:hAnsiTheme="minorHAnsi" w:cstheme="minorHAnsi"/>
          <w:sz w:val="22"/>
          <w:szCs w:val="22"/>
        </w:rPr>
        <w:t>2010: B&amp;</w:t>
      </w:r>
      <w:r w:rsidRPr="00C854C1">
        <w:rPr>
          <w:rFonts w:asciiTheme="minorHAnsi" w:hAnsiTheme="minorHAnsi" w:cstheme="minorHAnsi"/>
          <w:sz w:val="22"/>
          <w:szCs w:val="22"/>
          <w:lang w:val="pt-PT"/>
        </w:rPr>
        <w:t>O (</w:t>
      </w:r>
      <w:r w:rsidRPr="00C854C1">
        <w:rPr>
          <w:rFonts w:asciiTheme="minorHAnsi" w:hAnsiTheme="minorHAnsi" w:cstheme="minorHAnsi"/>
          <w:sz w:val="22"/>
          <w:szCs w:val="22"/>
          <w:lang w:val="de-DE"/>
        </w:rPr>
        <w:t>Bang&amp;Olufsen</w:t>
      </w:r>
      <w:r w:rsidRPr="00C854C1">
        <w:rPr>
          <w:rFonts w:asciiTheme="minorHAnsi" w:hAnsiTheme="minorHAnsi" w:cstheme="minorHAnsi"/>
          <w:sz w:val="22"/>
          <w:szCs w:val="22"/>
        </w:rPr>
        <w:t>), Dánsko, pedagogická činnost</w:t>
      </w:r>
    </w:p>
    <w:p w14:paraId="6592A2F2" w14:textId="55E2F550" w:rsidR="006516D4" w:rsidRPr="00C854C1" w:rsidRDefault="000E4F4E" w:rsidP="006516D4">
      <w:pPr>
        <w:jc w:val="both"/>
        <w:rPr>
          <w:rFonts w:asciiTheme="minorHAnsi" w:hAnsiTheme="minorHAnsi" w:cstheme="minorHAnsi"/>
          <w:sz w:val="22"/>
          <w:szCs w:val="22"/>
        </w:rPr>
      </w:pPr>
      <w:r>
        <w:rPr>
          <w:rFonts w:asciiTheme="minorHAnsi" w:hAnsiTheme="minorHAnsi" w:cstheme="minorHAnsi"/>
          <w:sz w:val="22"/>
          <w:szCs w:val="22"/>
        </w:rPr>
        <w:t xml:space="preserve">        </w:t>
      </w:r>
      <w:r w:rsidR="006516D4" w:rsidRPr="00C854C1">
        <w:rPr>
          <w:rFonts w:asciiTheme="minorHAnsi" w:hAnsiTheme="minorHAnsi" w:cstheme="minorHAnsi"/>
          <w:sz w:val="22"/>
          <w:szCs w:val="22"/>
        </w:rPr>
        <w:t>2009: B&amp;</w:t>
      </w:r>
      <w:r w:rsidR="006516D4" w:rsidRPr="00C854C1">
        <w:rPr>
          <w:rFonts w:asciiTheme="minorHAnsi" w:hAnsiTheme="minorHAnsi" w:cstheme="minorHAnsi"/>
          <w:sz w:val="22"/>
          <w:szCs w:val="22"/>
          <w:lang w:val="pt-PT"/>
        </w:rPr>
        <w:t>O (</w:t>
      </w:r>
      <w:r w:rsidR="006516D4" w:rsidRPr="00C854C1">
        <w:rPr>
          <w:rFonts w:asciiTheme="minorHAnsi" w:hAnsiTheme="minorHAnsi" w:cstheme="minorHAnsi"/>
          <w:sz w:val="22"/>
          <w:szCs w:val="22"/>
          <w:lang w:val="de-DE"/>
        </w:rPr>
        <w:t>Bang&amp;Olufsen</w:t>
      </w:r>
      <w:r w:rsidR="006516D4" w:rsidRPr="00C854C1">
        <w:rPr>
          <w:rFonts w:asciiTheme="minorHAnsi" w:hAnsiTheme="minorHAnsi" w:cstheme="minorHAnsi"/>
          <w:sz w:val="22"/>
          <w:szCs w:val="22"/>
        </w:rPr>
        <w:t>), Dánsko, pedagogická činnost</w:t>
      </w:r>
    </w:p>
    <w:p w14:paraId="45820AC9" w14:textId="6455B60E" w:rsidR="006516D4" w:rsidRPr="00C854C1" w:rsidRDefault="000E4F4E" w:rsidP="006516D4">
      <w:pPr>
        <w:jc w:val="both"/>
        <w:rPr>
          <w:rFonts w:asciiTheme="minorHAnsi" w:hAnsiTheme="minorHAnsi" w:cstheme="minorHAnsi"/>
          <w:sz w:val="22"/>
          <w:szCs w:val="22"/>
        </w:rPr>
      </w:pPr>
      <w:r>
        <w:rPr>
          <w:rFonts w:asciiTheme="minorHAnsi" w:hAnsiTheme="minorHAnsi" w:cstheme="minorHAnsi"/>
          <w:sz w:val="22"/>
          <w:szCs w:val="22"/>
        </w:rPr>
        <w:t xml:space="preserve">        </w:t>
      </w:r>
      <w:r w:rsidR="006516D4" w:rsidRPr="00C854C1">
        <w:rPr>
          <w:rFonts w:asciiTheme="minorHAnsi" w:hAnsiTheme="minorHAnsi" w:cstheme="minorHAnsi"/>
          <w:sz w:val="22"/>
          <w:szCs w:val="22"/>
        </w:rPr>
        <w:t xml:space="preserve">2008: </w:t>
      </w:r>
      <w:r w:rsidR="006516D4" w:rsidRPr="00C854C1">
        <w:rPr>
          <w:rFonts w:asciiTheme="minorHAnsi" w:hAnsiTheme="minorHAnsi" w:cstheme="minorHAnsi"/>
          <w:sz w:val="22"/>
          <w:szCs w:val="22"/>
          <w:lang w:val="en-US"/>
        </w:rPr>
        <w:t>Alex Kveton Studio, New York, USA</w:t>
      </w:r>
      <w:r w:rsidR="006516D4" w:rsidRPr="00C854C1">
        <w:rPr>
          <w:rFonts w:asciiTheme="minorHAnsi" w:hAnsiTheme="minorHAnsi" w:cstheme="minorHAnsi"/>
          <w:sz w:val="22"/>
          <w:szCs w:val="22"/>
        </w:rPr>
        <w:t xml:space="preserve">, 3 měsíce, </w:t>
      </w:r>
      <w:r w:rsidR="006516D4" w:rsidRPr="00C854C1">
        <w:rPr>
          <w:rFonts w:asciiTheme="minorHAnsi" w:hAnsiTheme="minorHAnsi" w:cstheme="minorHAnsi"/>
          <w:sz w:val="22"/>
          <w:szCs w:val="22"/>
          <w:lang w:val="pt-PT"/>
        </w:rPr>
        <w:t>um</w:t>
      </w:r>
      <w:r w:rsidR="006516D4" w:rsidRPr="00C854C1">
        <w:rPr>
          <w:rFonts w:asciiTheme="minorHAnsi" w:hAnsiTheme="minorHAnsi" w:cstheme="minorHAnsi"/>
          <w:sz w:val="22"/>
          <w:szCs w:val="22"/>
        </w:rPr>
        <w:t>ělecká činnost</w:t>
      </w:r>
    </w:p>
    <w:p w14:paraId="28E497F0" w14:textId="6A4FBB19" w:rsidR="006516D4" w:rsidRPr="00C854C1" w:rsidRDefault="000E4F4E" w:rsidP="000E4F4E">
      <w:pPr>
        <w:ind w:left="284"/>
        <w:jc w:val="both"/>
        <w:rPr>
          <w:rFonts w:asciiTheme="minorHAnsi" w:hAnsiTheme="minorHAnsi" w:cstheme="minorHAnsi"/>
          <w:sz w:val="22"/>
          <w:szCs w:val="22"/>
        </w:rPr>
      </w:pPr>
      <w:r>
        <w:rPr>
          <w:rFonts w:asciiTheme="minorHAnsi" w:hAnsiTheme="minorHAnsi" w:cstheme="minorHAnsi"/>
          <w:sz w:val="22"/>
          <w:szCs w:val="22"/>
          <w:u w:color="000000"/>
          <w:lang w:val="en-US"/>
        </w:rPr>
        <w:t xml:space="preserve">  </w:t>
      </w:r>
      <w:r w:rsidR="006516D4" w:rsidRPr="00C854C1">
        <w:rPr>
          <w:rFonts w:asciiTheme="minorHAnsi" w:hAnsiTheme="minorHAnsi" w:cstheme="minorHAnsi"/>
          <w:sz w:val="22"/>
          <w:szCs w:val="22"/>
          <w:u w:color="000000"/>
          <w:lang w:val="en-US"/>
        </w:rPr>
        <w:t>2005-2008: stipendium J.W. Fulbright komise, New York, USA.</w:t>
      </w:r>
      <w:r w:rsidR="006516D4" w:rsidRPr="00C854C1">
        <w:rPr>
          <w:rFonts w:asciiTheme="minorHAnsi" w:hAnsiTheme="minorHAnsi" w:cstheme="minorHAnsi"/>
          <w:sz w:val="22"/>
          <w:szCs w:val="22"/>
        </w:rPr>
        <w:t xml:space="preserve"> </w:t>
      </w:r>
    </w:p>
    <w:p w14:paraId="64A5A0A3" w14:textId="77777777" w:rsidR="006516D4" w:rsidRPr="00C854C1" w:rsidRDefault="006516D4" w:rsidP="000E4F4E">
      <w:pPr>
        <w:ind w:left="426"/>
        <w:jc w:val="both"/>
        <w:rPr>
          <w:rFonts w:asciiTheme="minorHAnsi" w:hAnsiTheme="minorHAnsi" w:cstheme="minorHAnsi"/>
          <w:sz w:val="22"/>
          <w:szCs w:val="22"/>
        </w:rPr>
      </w:pPr>
      <w:r w:rsidRPr="00C854C1">
        <w:rPr>
          <w:rFonts w:asciiTheme="minorHAnsi" w:hAnsiTheme="minorHAnsi" w:cstheme="minorHAnsi"/>
          <w:sz w:val="22"/>
          <w:szCs w:val="22"/>
        </w:rPr>
        <w:t xml:space="preserve">2007-2008: </w:t>
      </w:r>
      <w:r w:rsidRPr="00C854C1">
        <w:rPr>
          <w:rFonts w:asciiTheme="minorHAnsi" w:hAnsiTheme="minorHAnsi" w:cstheme="minorHAnsi"/>
          <w:sz w:val="22"/>
          <w:szCs w:val="22"/>
          <w:lang w:val="en-US"/>
        </w:rPr>
        <w:t>Jeff Koons Studio LL, New York City, USA</w:t>
      </w:r>
      <w:r w:rsidRPr="00C854C1">
        <w:rPr>
          <w:rFonts w:asciiTheme="minorHAnsi" w:hAnsiTheme="minorHAnsi" w:cstheme="minorHAnsi"/>
          <w:sz w:val="22"/>
          <w:szCs w:val="22"/>
        </w:rPr>
        <w:t xml:space="preserve">, 20 měsíců, </w:t>
      </w:r>
      <w:r w:rsidRPr="00C854C1">
        <w:rPr>
          <w:rFonts w:asciiTheme="minorHAnsi" w:hAnsiTheme="minorHAnsi" w:cstheme="minorHAnsi"/>
          <w:sz w:val="22"/>
          <w:szCs w:val="22"/>
          <w:lang w:val="pt-PT"/>
        </w:rPr>
        <w:t>um</w:t>
      </w:r>
      <w:r w:rsidRPr="00C854C1">
        <w:rPr>
          <w:rFonts w:asciiTheme="minorHAnsi" w:hAnsiTheme="minorHAnsi" w:cstheme="minorHAnsi"/>
          <w:sz w:val="22"/>
          <w:szCs w:val="22"/>
        </w:rPr>
        <w:t>ělecká činnost</w:t>
      </w:r>
    </w:p>
    <w:p w14:paraId="41106DDF" w14:textId="77B907B2" w:rsidR="006516D4" w:rsidRPr="00C854C1" w:rsidRDefault="006516D4" w:rsidP="005C028E">
      <w:pPr>
        <w:ind w:left="426"/>
        <w:jc w:val="both"/>
        <w:rPr>
          <w:rFonts w:asciiTheme="minorHAnsi" w:hAnsiTheme="minorHAnsi" w:cstheme="minorHAnsi"/>
          <w:sz w:val="22"/>
          <w:szCs w:val="22"/>
        </w:rPr>
      </w:pPr>
      <w:r w:rsidRPr="00C854C1">
        <w:rPr>
          <w:rFonts w:asciiTheme="minorHAnsi" w:hAnsiTheme="minorHAnsi" w:cstheme="minorHAnsi"/>
          <w:sz w:val="22"/>
          <w:szCs w:val="22"/>
        </w:rPr>
        <w:t xml:space="preserve">2005-2007: </w:t>
      </w:r>
      <w:r w:rsidRPr="00C854C1">
        <w:rPr>
          <w:rFonts w:asciiTheme="minorHAnsi" w:hAnsiTheme="minorHAnsi" w:cstheme="minorHAnsi"/>
          <w:sz w:val="22"/>
          <w:szCs w:val="22"/>
          <w:lang w:val="en-US"/>
        </w:rPr>
        <w:t>New York Academy of Art, New York, USA</w:t>
      </w:r>
      <w:r w:rsidRPr="00C854C1">
        <w:rPr>
          <w:rFonts w:asciiTheme="minorHAnsi" w:hAnsiTheme="minorHAnsi" w:cstheme="minorHAnsi"/>
          <w:sz w:val="22"/>
          <w:szCs w:val="22"/>
        </w:rPr>
        <w:t xml:space="preserve">, 24 měsíců, postgraduální </w:t>
      </w:r>
      <w:r w:rsidRPr="00C854C1">
        <w:rPr>
          <w:rFonts w:asciiTheme="minorHAnsi" w:hAnsiTheme="minorHAnsi" w:cstheme="minorHAnsi"/>
          <w:sz w:val="22"/>
          <w:szCs w:val="22"/>
          <w:lang w:val="en-US"/>
        </w:rPr>
        <w:t xml:space="preserve">studium / Fulbright </w:t>
      </w:r>
      <w:r w:rsidR="000E4F4E">
        <w:rPr>
          <w:rFonts w:asciiTheme="minorHAnsi" w:hAnsiTheme="minorHAnsi" w:cstheme="minorHAnsi"/>
          <w:sz w:val="22"/>
          <w:szCs w:val="22"/>
          <w:lang w:val="en-US"/>
        </w:rPr>
        <w:t xml:space="preserve">  </w:t>
      </w:r>
      <w:r w:rsidRPr="00C854C1">
        <w:rPr>
          <w:rFonts w:asciiTheme="minorHAnsi" w:hAnsiTheme="minorHAnsi" w:cstheme="minorHAnsi"/>
          <w:sz w:val="22"/>
          <w:szCs w:val="22"/>
          <w:lang w:val="en-US"/>
        </w:rPr>
        <w:t>stipendium</w:t>
      </w:r>
    </w:p>
    <w:p w14:paraId="2E53E9FE" w14:textId="77777777" w:rsidR="006516D4" w:rsidRPr="00C854C1" w:rsidRDefault="006516D4" w:rsidP="000E4F4E">
      <w:pPr>
        <w:ind w:left="426"/>
        <w:jc w:val="both"/>
        <w:rPr>
          <w:rFonts w:asciiTheme="minorHAnsi" w:hAnsiTheme="minorHAnsi" w:cstheme="minorHAnsi"/>
          <w:sz w:val="22"/>
          <w:szCs w:val="22"/>
        </w:rPr>
      </w:pPr>
      <w:r w:rsidRPr="00C854C1">
        <w:rPr>
          <w:rFonts w:asciiTheme="minorHAnsi" w:hAnsiTheme="minorHAnsi" w:cstheme="minorHAnsi"/>
          <w:sz w:val="22"/>
          <w:szCs w:val="22"/>
        </w:rPr>
        <w:t xml:space="preserve">1998-1999: </w:t>
      </w:r>
      <w:r w:rsidRPr="00C854C1">
        <w:rPr>
          <w:rFonts w:asciiTheme="minorHAnsi" w:hAnsiTheme="minorHAnsi" w:cstheme="minorHAnsi"/>
          <w:sz w:val="22"/>
          <w:szCs w:val="22"/>
          <w:lang w:val="en-US"/>
        </w:rPr>
        <w:t>Rhode Island School of Design</w:t>
      </w:r>
      <w:r w:rsidRPr="00C854C1">
        <w:rPr>
          <w:rFonts w:asciiTheme="minorHAnsi" w:hAnsiTheme="minorHAnsi" w:cstheme="minorHAnsi"/>
          <w:sz w:val="22"/>
          <w:szCs w:val="22"/>
        </w:rPr>
        <w:t xml:space="preserve"> (RISD), ateli</w:t>
      </w:r>
      <w:r w:rsidRPr="00C854C1">
        <w:rPr>
          <w:rFonts w:asciiTheme="minorHAnsi" w:hAnsiTheme="minorHAnsi" w:cstheme="minorHAnsi"/>
          <w:sz w:val="22"/>
          <w:szCs w:val="22"/>
          <w:lang w:val="fr-FR"/>
        </w:rPr>
        <w:t>é</w:t>
      </w:r>
      <w:r w:rsidRPr="00C854C1">
        <w:rPr>
          <w:rFonts w:asciiTheme="minorHAnsi" w:hAnsiTheme="minorHAnsi" w:cstheme="minorHAnsi"/>
          <w:sz w:val="22"/>
          <w:szCs w:val="22"/>
          <w:lang w:val="en-US"/>
        </w:rPr>
        <w:t>r Skla, USA</w:t>
      </w:r>
      <w:r w:rsidRPr="00C854C1">
        <w:rPr>
          <w:rFonts w:asciiTheme="minorHAnsi" w:hAnsiTheme="minorHAnsi" w:cstheme="minorHAnsi"/>
          <w:sz w:val="22"/>
          <w:szCs w:val="22"/>
        </w:rPr>
        <w:t xml:space="preserve">, 12 měsíců, </w:t>
      </w:r>
      <w:r w:rsidRPr="00C854C1">
        <w:rPr>
          <w:rFonts w:asciiTheme="minorHAnsi" w:hAnsiTheme="minorHAnsi" w:cstheme="minorHAnsi"/>
          <w:sz w:val="22"/>
          <w:szCs w:val="22"/>
          <w:lang w:val="de-DE"/>
        </w:rPr>
        <w:t>studium</w:t>
      </w:r>
    </w:p>
    <w:p w14:paraId="69BA6A66" w14:textId="0477C43C" w:rsidR="007B1113" w:rsidRPr="00430BFB" w:rsidRDefault="006516D4" w:rsidP="00430BFB">
      <w:pPr>
        <w:spacing w:after="120"/>
        <w:ind w:left="425"/>
        <w:jc w:val="both"/>
        <w:rPr>
          <w:rFonts w:asciiTheme="minorHAnsi" w:hAnsiTheme="minorHAnsi" w:cstheme="minorHAnsi"/>
          <w:sz w:val="22"/>
          <w:szCs w:val="22"/>
        </w:rPr>
      </w:pPr>
      <w:r w:rsidRPr="00C854C1">
        <w:rPr>
          <w:rFonts w:asciiTheme="minorHAnsi" w:hAnsiTheme="minorHAnsi" w:cstheme="minorHAnsi"/>
          <w:sz w:val="22"/>
          <w:szCs w:val="22"/>
        </w:rPr>
        <w:t xml:space="preserve">1997: </w:t>
      </w:r>
      <w:r w:rsidRPr="00C854C1">
        <w:rPr>
          <w:rFonts w:asciiTheme="minorHAnsi" w:hAnsiTheme="minorHAnsi" w:cstheme="minorHAnsi"/>
          <w:sz w:val="22"/>
          <w:szCs w:val="22"/>
          <w:lang w:val="en-US"/>
        </w:rPr>
        <w:t>Edinburgh College of Art, ateli</w:t>
      </w:r>
      <w:r w:rsidRPr="00C854C1">
        <w:rPr>
          <w:rFonts w:asciiTheme="minorHAnsi" w:hAnsiTheme="minorHAnsi" w:cstheme="minorHAnsi"/>
          <w:sz w:val="22"/>
          <w:szCs w:val="22"/>
          <w:lang w:val="fr-FR"/>
        </w:rPr>
        <w:t>é</w:t>
      </w:r>
      <w:r w:rsidRPr="00C854C1">
        <w:rPr>
          <w:rFonts w:asciiTheme="minorHAnsi" w:hAnsiTheme="minorHAnsi" w:cstheme="minorHAnsi"/>
          <w:sz w:val="22"/>
          <w:szCs w:val="22"/>
        </w:rPr>
        <w:t xml:space="preserve">r Skla, UK 6 měsíců, </w:t>
      </w:r>
      <w:r w:rsidRPr="00C854C1">
        <w:rPr>
          <w:rFonts w:asciiTheme="minorHAnsi" w:hAnsiTheme="minorHAnsi" w:cstheme="minorHAnsi"/>
          <w:sz w:val="22"/>
          <w:szCs w:val="22"/>
          <w:lang w:val="de-DE"/>
        </w:rPr>
        <w:t>studium</w:t>
      </w:r>
    </w:p>
    <w:p w14:paraId="331F6020" w14:textId="4039DAB8" w:rsidR="00C665E3" w:rsidRDefault="007B1113" w:rsidP="00C665E3">
      <w:pPr>
        <w:spacing w:after="120"/>
        <w:ind w:left="425"/>
        <w:jc w:val="both"/>
        <w:rPr>
          <w:rFonts w:asciiTheme="minorHAnsi" w:hAnsiTheme="minorHAnsi" w:cstheme="minorHAnsi"/>
          <w:sz w:val="22"/>
          <w:szCs w:val="22"/>
        </w:rPr>
      </w:pPr>
      <w:r w:rsidRPr="00BF62D3">
        <w:rPr>
          <w:rFonts w:asciiTheme="minorHAnsi" w:hAnsiTheme="minorHAnsi" w:cstheme="minorHAnsi"/>
          <w:sz w:val="22"/>
          <w:szCs w:val="22"/>
        </w:rPr>
        <w:t>Garant studijního programu se podílí na výuce v daném studijním programu. Vede předměty: Diplomov</w:t>
      </w:r>
      <w:r w:rsidR="00980A7D">
        <w:rPr>
          <w:rFonts w:asciiTheme="minorHAnsi" w:hAnsiTheme="minorHAnsi" w:cstheme="minorHAnsi"/>
          <w:sz w:val="22"/>
          <w:szCs w:val="22"/>
        </w:rPr>
        <w:t>á práce</w:t>
      </w:r>
      <w:r w:rsidRPr="00BF62D3">
        <w:rPr>
          <w:rFonts w:asciiTheme="minorHAnsi" w:hAnsiTheme="minorHAnsi" w:cstheme="minorHAnsi"/>
          <w:sz w:val="22"/>
          <w:szCs w:val="22"/>
        </w:rPr>
        <w:t>, Ateliér Design skla 7-10. Jeho odborná kvalifikace odpovídá danému studijnímu programu.  Je akademickým pracovníkem UTB a současně fakulty, která daný studijní program uskutečňuje a působí na vysoké škole jako akademický pracovník na základě pracovní smlouvy s celkovou týdenní pracovní dobou odpovídající plnému pracovnímu úvazku, tj. 40 hodin/týdně podle § 79 zákoníku práce.</w:t>
      </w:r>
    </w:p>
    <w:p w14:paraId="5FDB3FC5" w14:textId="5476DDD9" w:rsidR="007B1113" w:rsidRDefault="007B1113" w:rsidP="007B1113">
      <w:pPr>
        <w:ind w:left="426"/>
        <w:rPr>
          <w:color w:val="FF0000"/>
        </w:rPr>
      </w:pPr>
    </w:p>
    <w:p w14:paraId="6F29B0F6" w14:textId="77777777" w:rsidR="002624D9" w:rsidRPr="00EF10A8" w:rsidRDefault="002624D9" w:rsidP="007B1113">
      <w:pPr>
        <w:ind w:left="426"/>
        <w:rPr>
          <w:color w:val="FF0000"/>
        </w:rPr>
      </w:pPr>
    </w:p>
    <w:p w14:paraId="792A4B18" w14:textId="77777777" w:rsidR="007B1113" w:rsidRDefault="007B1113" w:rsidP="007B1113">
      <w:pPr>
        <w:pStyle w:val="Nadpis2"/>
      </w:pPr>
      <w:r w:rsidRPr="00035992">
        <w:t>Personální zabezpečení studijního programu</w:t>
      </w:r>
    </w:p>
    <w:p w14:paraId="668FD273" w14:textId="77777777" w:rsidR="007B1113" w:rsidRPr="00EF10A8" w:rsidRDefault="007B1113" w:rsidP="007B1113">
      <w:pPr>
        <w:pStyle w:val="Nadpis3"/>
        <w:spacing w:before="120" w:after="120"/>
        <w:ind w:left="1077" w:hanging="357"/>
      </w:pPr>
      <w:r w:rsidRPr="00035992">
        <w:t xml:space="preserve">Zhodnocení celkového personálního zabezpečení studijního programu z hlediska naplnění standardů </w:t>
      </w:r>
      <w:r w:rsidRPr="00EF10A8">
        <w:t>(včetně zhodnocení zapojení odborníků z praxe do výuky u bakalářských profesně zaměřených studijních programů)</w:t>
      </w:r>
    </w:p>
    <w:p w14:paraId="368973FF" w14:textId="77777777" w:rsidR="007B1113" w:rsidRPr="0019093D" w:rsidRDefault="007B1113" w:rsidP="007B1113">
      <w:pPr>
        <w:spacing w:before="120" w:after="120"/>
        <w:jc w:val="center"/>
        <w:rPr>
          <w:rFonts w:asciiTheme="minorHAnsi" w:hAnsiTheme="minorHAnsi" w:cstheme="minorHAnsi"/>
          <w:sz w:val="22"/>
          <w:szCs w:val="22"/>
        </w:rPr>
      </w:pPr>
      <w:r w:rsidRPr="0019093D">
        <w:rPr>
          <w:rFonts w:asciiTheme="minorHAnsi" w:hAnsiTheme="minorHAnsi" w:cstheme="minorHAnsi"/>
          <w:sz w:val="22"/>
          <w:szCs w:val="22"/>
        </w:rPr>
        <w:t>Standardy 6.1-6.2, 6.7-6.8</w:t>
      </w:r>
    </w:p>
    <w:p w14:paraId="5233DEE5" w14:textId="77777777" w:rsidR="007B1113" w:rsidRPr="0019093D" w:rsidRDefault="007B1113" w:rsidP="007B1113">
      <w:pPr>
        <w:widowControl w:val="0"/>
        <w:autoSpaceDE w:val="0"/>
        <w:autoSpaceDN w:val="0"/>
        <w:adjustRightInd w:val="0"/>
        <w:snapToGrid w:val="0"/>
        <w:ind w:firstLine="426"/>
        <w:jc w:val="both"/>
        <w:rPr>
          <w:rFonts w:asciiTheme="minorHAnsi" w:hAnsiTheme="minorHAnsi" w:cstheme="minorHAnsi"/>
          <w:color w:val="000000"/>
          <w:sz w:val="22"/>
          <w:szCs w:val="22"/>
        </w:rPr>
      </w:pPr>
      <w:r w:rsidRPr="0019093D">
        <w:rPr>
          <w:rFonts w:asciiTheme="minorHAnsi" w:hAnsiTheme="minorHAnsi" w:cstheme="minorHAnsi"/>
          <w:color w:val="000000"/>
          <w:sz w:val="22"/>
          <w:szCs w:val="22"/>
        </w:rPr>
        <w:t xml:space="preserve">Personální zabezpečení výuky: </w:t>
      </w:r>
    </w:p>
    <w:p w14:paraId="2AFAC831" w14:textId="77777777" w:rsidR="007B1113" w:rsidRPr="0019093D" w:rsidRDefault="007B1113" w:rsidP="007B1113">
      <w:pPr>
        <w:widowControl w:val="0"/>
        <w:autoSpaceDE w:val="0"/>
        <w:autoSpaceDN w:val="0"/>
        <w:adjustRightInd w:val="0"/>
        <w:snapToGrid w:val="0"/>
        <w:ind w:left="426"/>
        <w:jc w:val="both"/>
        <w:rPr>
          <w:rFonts w:asciiTheme="minorHAnsi" w:hAnsiTheme="minorHAnsi" w:cstheme="minorHAnsi"/>
          <w:color w:val="000000"/>
          <w:sz w:val="22"/>
          <w:szCs w:val="22"/>
        </w:rPr>
      </w:pPr>
      <w:r w:rsidRPr="0019093D">
        <w:rPr>
          <w:rFonts w:asciiTheme="minorHAnsi" w:hAnsiTheme="minorHAnsi" w:cstheme="minorHAnsi"/>
          <w:color w:val="000000"/>
          <w:sz w:val="22"/>
          <w:szCs w:val="22"/>
        </w:rPr>
        <w:t xml:space="preserve">a) Výuka jednotlivých studijních předmětů je zajištěna akademickými pracovníky, popřípadě </w:t>
      </w:r>
      <w:r w:rsidRPr="0019093D">
        <w:rPr>
          <w:rFonts w:asciiTheme="minorHAnsi" w:hAnsiTheme="minorHAnsi" w:cstheme="minorHAnsi"/>
          <w:color w:val="000000"/>
          <w:sz w:val="22"/>
          <w:szCs w:val="22"/>
        </w:rPr>
        <w:br/>
        <w:t xml:space="preserve">i dalšími odborníky s příslušnou kvalifikací. </w:t>
      </w:r>
    </w:p>
    <w:p w14:paraId="71DEC0D6" w14:textId="77777777" w:rsidR="007B1113" w:rsidRPr="0019093D" w:rsidRDefault="007B1113" w:rsidP="007B1113">
      <w:pPr>
        <w:widowControl w:val="0"/>
        <w:autoSpaceDE w:val="0"/>
        <w:autoSpaceDN w:val="0"/>
        <w:adjustRightInd w:val="0"/>
        <w:snapToGrid w:val="0"/>
        <w:spacing w:after="120"/>
        <w:ind w:left="425"/>
        <w:jc w:val="both"/>
        <w:rPr>
          <w:rFonts w:asciiTheme="minorHAnsi" w:hAnsiTheme="minorHAnsi" w:cstheme="minorHAnsi"/>
          <w:color w:val="000000"/>
          <w:sz w:val="22"/>
          <w:szCs w:val="22"/>
        </w:rPr>
      </w:pPr>
      <w:r w:rsidRPr="0019093D">
        <w:rPr>
          <w:rFonts w:asciiTheme="minorHAnsi" w:hAnsiTheme="minorHAnsi" w:cstheme="minorHAnsi"/>
          <w:color w:val="000000"/>
          <w:sz w:val="22"/>
          <w:szCs w:val="22"/>
        </w:rPr>
        <w:lastRenderedPageBreak/>
        <w:t xml:space="preserve">b) Na vedení seminářů a cvičení se mohou podílet vedle akademických pracovníků také studenti doktorského studijního programu (dále jen „doktorand“) v rozsahu stanoveném individuálním studijním plánem podle čl. 36 </w:t>
      </w:r>
      <w:r w:rsidRPr="0019093D">
        <w:rPr>
          <w:rFonts w:asciiTheme="minorHAnsi" w:hAnsiTheme="minorHAnsi" w:cstheme="minorHAnsi"/>
          <w:i/>
          <w:color w:val="000000"/>
          <w:sz w:val="22"/>
          <w:szCs w:val="22"/>
        </w:rPr>
        <w:t>Studijního a zkušebního řádu UTB</w:t>
      </w:r>
      <w:r w:rsidRPr="0019093D">
        <w:rPr>
          <w:rStyle w:val="Znakapoznpodarou"/>
          <w:rFonts w:asciiTheme="minorHAnsi" w:hAnsiTheme="minorHAnsi" w:cstheme="minorHAnsi"/>
          <w:color w:val="000000"/>
          <w:sz w:val="22"/>
          <w:szCs w:val="22"/>
        </w:rPr>
        <w:footnoteReference w:id="65"/>
      </w:r>
      <w:r w:rsidRPr="0019093D">
        <w:rPr>
          <w:rFonts w:asciiTheme="minorHAnsi" w:hAnsiTheme="minorHAnsi" w:cstheme="minorHAnsi"/>
          <w:color w:val="000000"/>
          <w:sz w:val="22"/>
          <w:szCs w:val="22"/>
        </w:rPr>
        <w:t>.</w:t>
      </w:r>
    </w:p>
    <w:p w14:paraId="0998C50F" w14:textId="77777777" w:rsidR="007B1113" w:rsidRPr="0019093D" w:rsidRDefault="007B1113" w:rsidP="007B1113">
      <w:pPr>
        <w:widowControl w:val="0"/>
        <w:autoSpaceDE w:val="0"/>
        <w:autoSpaceDN w:val="0"/>
        <w:adjustRightInd w:val="0"/>
        <w:snapToGrid w:val="0"/>
        <w:ind w:left="426"/>
        <w:jc w:val="both"/>
        <w:rPr>
          <w:rFonts w:asciiTheme="minorHAnsi" w:hAnsiTheme="minorHAnsi" w:cstheme="minorHAnsi"/>
          <w:sz w:val="22"/>
          <w:szCs w:val="22"/>
        </w:rPr>
      </w:pPr>
      <w:r w:rsidRPr="0019093D">
        <w:rPr>
          <w:rFonts w:asciiTheme="minorHAnsi" w:hAnsiTheme="minorHAnsi" w:cstheme="minorHAnsi"/>
          <w:sz w:val="22"/>
          <w:szCs w:val="22"/>
        </w:rPr>
        <w:t xml:space="preserve">Celková struktura akademických pracovníků zabezpečujících studijní program odpovídá z hlediska kvalifikace, věku, délky týdenní pracovní doby a zkušenosti s působením v zahraničí nebo v praxi, struktuře studijního plánu, cílům a případnému profilu studijního programu, přičemž je přiměřeně zajištěno zastoupení odborníků z praxe, kteří se podílejí na výuce.  Tvůrčí činnost akademických pracovníků je doložena jejich výsledky za posledních pět let a u odborníků z praxe je doloženo jejich působení v oboru za posledních pět let. </w:t>
      </w:r>
    </w:p>
    <w:p w14:paraId="7812C88E" w14:textId="77777777" w:rsidR="007B1113" w:rsidRDefault="007B1113" w:rsidP="007B1113">
      <w:pPr>
        <w:widowControl w:val="0"/>
        <w:autoSpaceDE w:val="0"/>
        <w:autoSpaceDN w:val="0"/>
        <w:adjustRightInd w:val="0"/>
        <w:snapToGrid w:val="0"/>
        <w:ind w:left="426"/>
        <w:jc w:val="both"/>
        <w:rPr>
          <w:rFonts w:cs="Calibri"/>
          <w:color w:val="000000"/>
        </w:rPr>
      </w:pPr>
    </w:p>
    <w:p w14:paraId="26B32827" w14:textId="5E598F62" w:rsidR="007B1113" w:rsidRDefault="007B1113" w:rsidP="007B1113">
      <w:pPr>
        <w:widowControl w:val="0"/>
        <w:autoSpaceDE w:val="0"/>
        <w:autoSpaceDN w:val="0"/>
        <w:adjustRightInd w:val="0"/>
        <w:snapToGrid w:val="0"/>
        <w:ind w:left="426"/>
        <w:jc w:val="both"/>
        <w:rPr>
          <w:rFonts w:cs="Calibri"/>
          <w:color w:val="000000"/>
        </w:rPr>
      </w:pPr>
    </w:p>
    <w:tbl>
      <w:tblPr>
        <w:tblStyle w:val="Mkatabulky"/>
        <w:tblW w:w="0" w:type="auto"/>
        <w:tblInd w:w="426" w:type="dxa"/>
        <w:tblLook w:val="04A0" w:firstRow="1" w:lastRow="0" w:firstColumn="1" w:lastColumn="0" w:noHBand="0" w:noVBand="1"/>
      </w:tblPr>
      <w:tblGrid>
        <w:gridCol w:w="3822"/>
        <w:gridCol w:w="1417"/>
        <w:gridCol w:w="1231"/>
        <w:gridCol w:w="2165"/>
      </w:tblGrid>
      <w:tr w:rsidR="002E1A78" w14:paraId="0E962D92" w14:textId="77777777" w:rsidTr="002624D9">
        <w:trPr>
          <w:trHeight w:val="468"/>
        </w:trPr>
        <w:tc>
          <w:tcPr>
            <w:tcW w:w="8635" w:type="dxa"/>
            <w:gridSpan w:val="4"/>
            <w:shd w:val="clear" w:color="auto" w:fill="F7CAAC" w:themeFill="accent2" w:themeFillTint="66"/>
            <w:vAlign w:val="center"/>
          </w:tcPr>
          <w:p w14:paraId="203439B2" w14:textId="4C007EB6" w:rsidR="002E1A78" w:rsidRPr="002624D9" w:rsidRDefault="002E1A78" w:rsidP="002624D9">
            <w:pPr>
              <w:widowControl w:val="0"/>
              <w:autoSpaceDE w:val="0"/>
              <w:autoSpaceDN w:val="0"/>
              <w:adjustRightInd w:val="0"/>
              <w:snapToGrid w:val="0"/>
              <w:rPr>
                <w:rFonts w:asciiTheme="minorHAnsi" w:hAnsiTheme="minorHAnsi" w:cstheme="minorHAnsi"/>
                <w:b/>
                <w:bCs/>
                <w:color w:val="000000"/>
                <w:sz w:val="22"/>
                <w:szCs w:val="22"/>
              </w:rPr>
            </w:pPr>
            <w:r w:rsidRPr="002624D9">
              <w:rPr>
                <w:rFonts w:asciiTheme="minorHAnsi" w:hAnsiTheme="minorHAnsi" w:cs="Calibri"/>
                <w:b/>
                <w:bCs/>
                <w:color w:val="000000"/>
                <w:sz w:val="22"/>
                <w:szCs w:val="22"/>
              </w:rPr>
              <w:t>Personální struktura NMSP Design</w:t>
            </w:r>
          </w:p>
        </w:tc>
      </w:tr>
      <w:tr w:rsidR="002E1A78" w14:paraId="3B2B7FCB" w14:textId="77777777" w:rsidTr="002624D9">
        <w:trPr>
          <w:trHeight w:val="20"/>
        </w:trPr>
        <w:tc>
          <w:tcPr>
            <w:tcW w:w="3822" w:type="dxa"/>
            <w:shd w:val="clear" w:color="auto" w:fill="BDD6EE" w:themeFill="accent1" w:themeFillTint="66"/>
          </w:tcPr>
          <w:p w14:paraId="0E868FD7" w14:textId="5FFF9BB0" w:rsidR="002E1A78" w:rsidRPr="002624D9" w:rsidRDefault="002E1A78" w:rsidP="002E1A78">
            <w:pPr>
              <w:widowControl w:val="0"/>
              <w:autoSpaceDE w:val="0"/>
              <w:autoSpaceDN w:val="0"/>
              <w:adjustRightInd w:val="0"/>
              <w:snapToGrid w:val="0"/>
              <w:jc w:val="both"/>
              <w:rPr>
                <w:rFonts w:asciiTheme="minorHAnsi" w:hAnsiTheme="minorHAnsi" w:cstheme="minorHAnsi"/>
                <w:b/>
                <w:color w:val="000000"/>
                <w:sz w:val="22"/>
                <w:szCs w:val="22"/>
              </w:rPr>
            </w:pPr>
            <w:r w:rsidRPr="002624D9">
              <w:rPr>
                <w:rFonts w:asciiTheme="minorHAnsi" w:hAnsiTheme="minorHAnsi" w:cstheme="minorHAnsi"/>
                <w:b/>
                <w:color w:val="000000"/>
                <w:sz w:val="22"/>
                <w:szCs w:val="22"/>
              </w:rPr>
              <w:t>Jméno</w:t>
            </w:r>
          </w:p>
        </w:tc>
        <w:tc>
          <w:tcPr>
            <w:tcW w:w="1417" w:type="dxa"/>
            <w:shd w:val="clear" w:color="auto" w:fill="BDD6EE" w:themeFill="accent1" w:themeFillTint="66"/>
          </w:tcPr>
          <w:p w14:paraId="5B48EB9E" w14:textId="6C049596" w:rsidR="002E1A78" w:rsidRPr="002624D9" w:rsidRDefault="002E1A78" w:rsidP="002E1A78">
            <w:pPr>
              <w:widowControl w:val="0"/>
              <w:autoSpaceDE w:val="0"/>
              <w:autoSpaceDN w:val="0"/>
              <w:adjustRightInd w:val="0"/>
              <w:snapToGrid w:val="0"/>
              <w:jc w:val="both"/>
              <w:rPr>
                <w:rFonts w:asciiTheme="minorHAnsi" w:hAnsiTheme="minorHAnsi" w:cstheme="minorHAnsi"/>
                <w:b/>
                <w:color w:val="000000"/>
                <w:sz w:val="22"/>
                <w:szCs w:val="22"/>
              </w:rPr>
            </w:pPr>
            <w:r w:rsidRPr="002624D9">
              <w:rPr>
                <w:rFonts w:asciiTheme="minorHAnsi" w:hAnsiTheme="minorHAnsi" w:cstheme="minorHAnsi"/>
                <w:b/>
                <w:color w:val="000000"/>
                <w:sz w:val="22"/>
                <w:szCs w:val="22"/>
              </w:rPr>
              <w:t>Rok narození</w:t>
            </w:r>
          </w:p>
        </w:tc>
        <w:tc>
          <w:tcPr>
            <w:tcW w:w="1231" w:type="dxa"/>
            <w:shd w:val="clear" w:color="auto" w:fill="BDD6EE" w:themeFill="accent1" w:themeFillTint="66"/>
          </w:tcPr>
          <w:p w14:paraId="1783F54D" w14:textId="06EB95DB" w:rsidR="002E1A78" w:rsidRPr="002624D9" w:rsidRDefault="002E1A78" w:rsidP="002E1A78">
            <w:pPr>
              <w:widowControl w:val="0"/>
              <w:autoSpaceDE w:val="0"/>
              <w:autoSpaceDN w:val="0"/>
              <w:adjustRightInd w:val="0"/>
              <w:snapToGrid w:val="0"/>
              <w:jc w:val="both"/>
              <w:rPr>
                <w:rFonts w:asciiTheme="minorHAnsi" w:hAnsiTheme="minorHAnsi" w:cstheme="minorHAnsi"/>
                <w:b/>
                <w:color w:val="000000"/>
                <w:sz w:val="22"/>
                <w:szCs w:val="22"/>
              </w:rPr>
            </w:pPr>
            <w:r w:rsidRPr="002624D9">
              <w:rPr>
                <w:rFonts w:asciiTheme="minorHAnsi" w:hAnsiTheme="minorHAnsi" w:cstheme="minorHAnsi"/>
                <w:b/>
                <w:color w:val="000000"/>
                <w:sz w:val="22"/>
                <w:szCs w:val="22"/>
              </w:rPr>
              <w:t>Úvazek</w:t>
            </w:r>
          </w:p>
        </w:tc>
        <w:tc>
          <w:tcPr>
            <w:tcW w:w="2165" w:type="dxa"/>
            <w:shd w:val="clear" w:color="auto" w:fill="BDD6EE" w:themeFill="accent1" w:themeFillTint="66"/>
          </w:tcPr>
          <w:p w14:paraId="3C6649D7" w14:textId="16E09780" w:rsidR="002E1A78" w:rsidRPr="002624D9" w:rsidRDefault="002E1A78" w:rsidP="002E1A78">
            <w:pPr>
              <w:widowControl w:val="0"/>
              <w:autoSpaceDE w:val="0"/>
              <w:autoSpaceDN w:val="0"/>
              <w:adjustRightInd w:val="0"/>
              <w:snapToGrid w:val="0"/>
              <w:jc w:val="both"/>
              <w:rPr>
                <w:rFonts w:asciiTheme="minorHAnsi" w:hAnsiTheme="minorHAnsi" w:cstheme="minorHAnsi"/>
                <w:b/>
                <w:color w:val="000000"/>
                <w:sz w:val="22"/>
                <w:szCs w:val="22"/>
              </w:rPr>
            </w:pPr>
            <w:r w:rsidRPr="002624D9">
              <w:rPr>
                <w:rFonts w:asciiTheme="minorHAnsi" w:hAnsiTheme="minorHAnsi" w:cstheme="minorHAnsi"/>
                <w:b/>
                <w:color w:val="000000"/>
                <w:sz w:val="22"/>
                <w:szCs w:val="22"/>
              </w:rPr>
              <w:t>Pracovní poměr</w:t>
            </w:r>
          </w:p>
        </w:tc>
      </w:tr>
      <w:tr w:rsidR="002E1A78" w14:paraId="7ECD927E" w14:textId="77777777" w:rsidTr="000C7154">
        <w:trPr>
          <w:trHeight w:val="20"/>
        </w:trPr>
        <w:tc>
          <w:tcPr>
            <w:tcW w:w="8635" w:type="dxa"/>
            <w:gridSpan w:val="4"/>
            <w:shd w:val="clear" w:color="auto" w:fill="DEEAF6" w:themeFill="accent1" w:themeFillTint="33"/>
          </w:tcPr>
          <w:p w14:paraId="325EED97" w14:textId="77777777" w:rsidR="002E1A78" w:rsidRPr="00C17CB1" w:rsidRDefault="002E1A78" w:rsidP="002E1A78">
            <w:pPr>
              <w:widowControl w:val="0"/>
              <w:autoSpaceDE w:val="0"/>
              <w:autoSpaceDN w:val="0"/>
              <w:adjustRightInd w:val="0"/>
              <w:snapToGrid w:val="0"/>
              <w:jc w:val="both"/>
              <w:rPr>
                <w:rFonts w:asciiTheme="minorHAnsi" w:hAnsiTheme="minorHAnsi" w:cstheme="minorHAnsi"/>
                <w:b/>
                <w:color w:val="000000"/>
              </w:rPr>
            </w:pPr>
            <w:r w:rsidRPr="00C17CB1">
              <w:rPr>
                <w:rFonts w:asciiTheme="minorHAnsi" w:hAnsiTheme="minorHAnsi" w:cstheme="minorHAnsi"/>
                <w:b/>
                <w:color w:val="000000"/>
              </w:rPr>
              <w:t>Profesoři</w:t>
            </w:r>
          </w:p>
        </w:tc>
      </w:tr>
      <w:tr w:rsidR="002E1A78" w14:paraId="4F5A9A70" w14:textId="77777777" w:rsidTr="00DD5EC5">
        <w:trPr>
          <w:trHeight w:val="20"/>
        </w:trPr>
        <w:tc>
          <w:tcPr>
            <w:tcW w:w="3822" w:type="dxa"/>
          </w:tcPr>
          <w:p w14:paraId="2F79E768" w14:textId="77777777" w:rsidR="002E1A78" w:rsidRPr="00C17CB1" w:rsidRDefault="002E1A78" w:rsidP="002E1A78">
            <w:pPr>
              <w:widowControl w:val="0"/>
              <w:autoSpaceDE w:val="0"/>
              <w:autoSpaceDN w:val="0"/>
              <w:adjustRightInd w:val="0"/>
              <w:snapToGrid w:val="0"/>
              <w:jc w:val="both"/>
              <w:rPr>
                <w:rFonts w:asciiTheme="minorHAnsi" w:hAnsiTheme="minorHAnsi" w:cstheme="minorHAnsi"/>
                <w:shd w:val="clear" w:color="auto" w:fill="FFFFFF"/>
              </w:rPr>
            </w:pPr>
            <w:r w:rsidRPr="00C17CB1">
              <w:rPr>
                <w:rStyle w:val="normaltextrun"/>
                <w:rFonts w:asciiTheme="minorHAnsi" w:eastAsiaTheme="majorEastAsia" w:hAnsiTheme="minorHAnsi" w:cstheme="minorHAnsi"/>
              </w:rPr>
              <w:t xml:space="preserve">prof. PhDr. Zdeno </w:t>
            </w:r>
            <w:r w:rsidRPr="00C17CB1">
              <w:rPr>
                <w:rStyle w:val="spellingerror"/>
                <w:rFonts w:asciiTheme="minorHAnsi" w:hAnsiTheme="minorHAnsi" w:cstheme="minorHAnsi"/>
              </w:rPr>
              <w:t>Kolesár</w:t>
            </w:r>
            <w:r w:rsidRPr="00C17CB1">
              <w:rPr>
                <w:rStyle w:val="normaltextrun"/>
                <w:rFonts w:asciiTheme="minorHAnsi" w:eastAsiaTheme="majorEastAsia" w:hAnsiTheme="minorHAnsi" w:cstheme="minorHAnsi"/>
              </w:rPr>
              <w:t>, Ph.D.</w:t>
            </w:r>
            <w:r w:rsidRPr="00C17CB1">
              <w:rPr>
                <w:rStyle w:val="eop"/>
                <w:rFonts w:asciiTheme="minorHAnsi" w:hAnsiTheme="minorHAnsi" w:cstheme="minorHAnsi"/>
              </w:rPr>
              <w:t> </w:t>
            </w:r>
          </w:p>
        </w:tc>
        <w:tc>
          <w:tcPr>
            <w:tcW w:w="1417" w:type="dxa"/>
          </w:tcPr>
          <w:p w14:paraId="72AF4F87" w14:textId="77777777" w:rsidR="002E1A78" w:rsidRPr="00C17CB1" w:rsidRDefault="002E1A78" w:rsidP="002E1A78">
            <w:pPr>
              <w:widowControl w:val="0"/>
              <w:autoSpaceDE w:val="0"/>
              <w:autoSpaceDN w:val="0"/>
              <w:adjustRightInd w:val="0"/>
              <w:snapToGrid w:val="0"/>
              <w:jc w:val="both"/>
              <w:rPr>
                <w:rFonts w:asciiTheme="minorHAnsi" w:hAnsiTheme="minorHAnsi" w:cstheme="minorHAnsi"/>
                <w:color w:val="000000"/>
              </w:rPr>
            </w:pPr>
            <w:r w:rsidRPr="00C17CB1">
              <w:rPr>
                <w:rFonts w:asciiTheme="minorHAnsi" w:hAnsiTheme="minorHAnsi" w:cstheme="minorHAnsi"/>
                <w:color w:val="000000"/>
              </w:rPr>
              <w:t>1960</w:t>
            </w:r>
          </w:p>
        </w:tc>
        <w:tc>
          <w:tcPr>
            <w:tcW w:w="1231" w:type="dxa"/>
          </w:tcPr>
          <w:p w14:paraId="4A8AEA93" w14:textId="77777777" w:rsidR="002E1A78" w:rsidRPr="00C17CB1" w:rsidRDefault="002E1A78" w:rsidP="002E1A78">
            <w:pPr>
              <w:widowControl w:val="0"/>
              <w:autoSpaceDE w:val="0"/>
              <w:autoSpaceDN w:val="0"/>
              <w:adjustRightInd w:val="0"/>
              <w:snapToGrid w:val="0"/>
              <w:jc w:val="both"/>
              <w:rPr>
                <w:rFonts w:asciiTheme="minorHAnsi" w:hAnsiTheme="minorHAnsi" w:cstheme="minorHAnsi"/>
                <w:color w:val="000000"/>
              </w:rPr>
            </w:pPr>
            <w:r w:rsidRPr="00C17CB1">
              <w:rPr>
                <w:rFonts w:asciiTheme="minorHAnsi" w:hAnsiTheme="minorHAnsi" w:cstheme="minorHAnsi"/>
              </w:rPr>
              <w:t>50%</w:t>
            </w:r>
          </w:p>
        </w:tc>
        <w:tc>
          <w:tcPr>
            <w:tcW w:w="2165" w:type="dxa"/>
          </w:tcPr>
          <w:p w14:paraId="4E55DF0B" w14:textId="77777777" w:rsidR="002E1A78" w:rsidRPr="00C17CB1" w:rsidRDefault="002E1A78" w:rsidP="002E1A78">
            <w:pPr>
              <w:widowControl w:val="0"/>
              <w:autoSpaceDE w:val="0"/>
              <w:autoSpaceDN w:val="0"/>
              <w:adjustRightInd w:val="0"/>
              <w:snapToGrid w:val="0"/>
              <w:jc w:val="both"/>
              <w:rPr>
                <w:rFonts w:asciiTheme="minorHAnsi" w:hAnsiTheme="minorHAnsi" w:cstheme="minorHAnsi"/>
                <w:color w:val="000000"/>
              </w:rPr>
            </w:pPr>
            <w:r w:rsidRPr="00C17CB1">
              <w:rPr>
                <w:rFonts w:asciiTheme="minorHAnsi" w:hAnsiTheme="minorHAnsi" w:cstheme="minorHAnsi"/>
                <w:color w:val="000000"/>
              </w:rPr>
              <w:t>pp/n</w:t>
            </w:r>
          </w:p>
        </w:tc>
      </w:tr>
      <w:tr w:rsidR="002E1A78" w14:paraId="25877086" w14:textId="77777777" w:rsidTr="00DD5EC5">
        <w:trPr>
          <w:trHeight w:val="20"/>
        </w:trPr>
        <w:tc>
          <w:tcPr>
            <w:tcW w:w="3822" w:type="dxa"/>
          </w:tcPr>
          <w:p w14:paraId="61E394AD" w14:textId="77777777" w:rsidR="002E1A78" w:rsidRPr="00C17CB1" w:rsidRDefault="002E1A78" w:rsidP="002E1A78">
            <w:pPr>
              <w:widowControl w:val="0"/>
              <w:autoSpaceDE w:val="0"/>
              <w:autoSpaceDN w:val="0"/>
              <w:adjustRightInd w:val="0"/>
              <w:snapToGrid w:val="0"/>
              <w:jc w:val="both"/>
              <w:rPr>
                <w:rFonts w:asciiTheme="minorHAnsi" w:hAnsiTheme="minorHAnsi" w:cstheme="minorHAnsi"/>
                <w:shd w:val="clear" w:color="auto" w:fill="FFFFFF"/>
              </w:rPr>
            </w:pPr>
            <w:r w:rsidRPr="00C17CB1">
              <w:rPr>
                <w:rStyle w:val="normaltextrun"/>
                <w:rFonts w:asciiTheme="minorHAnsi" w:hAnsiTheme="minorHAnsi" w:cstheme="minorHAnsi"/>
              </w:rPr>
              <w:t xml:space="preserve">prof. MgA. Petr </w:t>
            </w:r>
            <w:r w:rsidRPr="00C17CB1">
              <w:rPr>
                <w:rStyle w:val="spellingerror"/>
                <w:rFonts w:asciiTheme="minorHAnsi" w:eastAsiaTheme="majorEastAsia" w:hAnsiTheme="minorHAnsi" w:cstheme="minorHAnsi"/>
              </w:rPr>
              <w:t>Stanický</w:t>
            </w:r>
            <w:r w:rsidRPr="00C17CB1">
              <w:rPr>
                <w:rStyle w:val="normaltextrun"/>
                <w:rFonts w:asciiTheme="minorHAnsi" w:hAnsiTheme="minorHAnsi" w:cstheme="minorHAnsi"/>
              </w:rPr>
              <w:t>, M.F.A.</w:t>
            </w:r>
            <w:r w:rsidRPr="00C17CB1">
              <w:rPr>
                <w:rStyle w:val="eop"/>
                <w:rFonts w:asciiTheme="minorHAnsi" w:hAnsiTheme="minorHAnsi" w:cstheme="minorHAnsi"/>
              </w:rPr>
              <w:t> </w:t>
            </w:r>
          </w:p>
        </w:tc>
        <w:tc>
          <w:tcPr>
            <w:tcW w:w="1417" w:type="dxa"/>
          </w:tcPr>
          <w:p w14:paraId="72CB9074" w14:textId="77777777" w:rsidR="002E1A78" w:rsidRPr="00C17CB1" w:rsidRDefault="002E1A78" w:rsidP="002E1A78">
            <w:pPr>
              <w:widowControl w:val="0"/>
              <w:autoSpaceDE w:val="0"/>
              <w:autoSpaceDN w:val="0"/>
              <w:adjustRightInd w:val="0"/>
              <w:snapToGrid w:val="0"/>
              <w:jc w:val="both"/>
              <w:rPr>
                <w:rFonts w:asciiTheme="minorHAnsi" w:hAnsiTheme="minorHAnsi" w:cstheme="minorHAnsi"/>
                <w:color w:val="000000"/>
              </w:rPr>
            </w:pPr>
            <w:r w:rsidRPr="00C17CB1">
              <w:rPr>
                <w:rFonts w:asciiTheme="minorHAnsi" w:hAnsiTheme="minorHAnsi" w:cstheme="minorHAnsi"/>
                <w:color w:val="000000"/>
              </w:rPr>
              <w:t>1975</w:t>
            </w:r>
          </w:p>
        </w:tc>
        <w:tc>
          <w:tcPr>
            <w:tcW w:w="1231" w:type="dxa"/>
          </w:tcPr>
          <w:p w14:paraId="0671A9A8" w14:textId="77777777" w:rsidR="002E1A78" w:rsidRPr="00C17CB1" w:rsidRDefault="002E1A78" w:rsidP="002E1A78">
            <w:pPr>
              <w:widowControl w:val="0"/>
              <w:autoSpaceDE w:val="0"/>
              <w:autoSpaceDN w:val="0"/>
              <w:adjustRightInd w:val="0"/>
              <w:snapToGrid w:val="0"/>
              <w:jc w:val="both"/>
              <w:rPr>
                <w:rFonts w:asciiTheme="minorHAnsi" w:hAnsiTheme="minorHAnsi" w:cstheme="minorHAnsi"/>
                <w:color w:val="000000"/>
              </w:rPr>
            </w:pPr>
            <w:r w:rsidRPr="00C17CB1">
              <w:rPr>
                <w:rFonts w:asciiTheme="minorHAnsi" w:hAnsiTheme="minorHAnsi" w:cstheme="minorHAnsi"/>
                <w:color w:val="000000"/>
              </w:rPr>
              <w:t>100%</w:t>
            </w:r>
          </w:p>
        </w:tc>
        <w:tc>
          <w:tcPr>
            <w:tcW w:w="2165" w:type="dxa"/>
          </w:tcPr>
          <w:p w14:paraId="51863AB7" w14:textId="77777777" w:rsidR="002E1A78" w:rsidRPr="00C17CB1" w:rsidRDefault="002E1A78" w:rsidP="002E1A78">
            <w:pPr>
              <w:widowControl w:val="0"/>
              <w:autoSpaceDE w:val="0"/>
              <w:autoSpaceDN w:val="0"/>
              <w:adjustRightInd w:val="0"/>
              <w:snapToGrid w:val="0"/>
              <w:jc w:val="both"/>
              <w:rPr>
                <w:rFonts w:asciiTheme="minorHAnsi" w:hAnsiTheme="minorHAnsi" w:cstheme="minorHAnsi"/>
                <w:color w:val="000000"/>
              </w:rPr>
            </w:pPr>
            <w:r w:rsidRPr="00C17CB1">
              <w:rPr>
                <w:rFonts w:asciiTheme="minorHAnsi" w:hAnsiTheme="minorHAnsi" w:cstheme="minorHAnsi"/>
                <w:color w:val="000000"/>
              </w:rPr>
              <w:t>pp/n</w:t>
            </w:r>
          </w:p>
        </w:tc>
      </w:tr>
      <w:tr w:rsidR="002E1A78" w14:paraId="5B5309F1" w14:textId="77777777" w:rsidTr="000C7154">
        <w:trPr>
          <w:trHeight w:val="20"/>
        </w:trPr>
        <w:tc>
          <w:tcPr>
            <w:tcW w:w="8635" w:type="dxa"/>
            <w:gridSpan w:val="4"/>
            <w:shd w:val="clear" w:color="auto" w:fill="DEEAF6" w:themeFill="accent1" w:themeFillTint="33"/>
          </w:tcPr>
          <w:p w14:paraId="57F489B0" w14:textId="77777777" w:rsidR="002E1A78" w:rsidRPr="00C17CB1" w:rsidRDefault="002E1A78" w:rsidP="002E1A78">
            <w:pPr>
              <w:widowControl w:val="0"/>
              <w:autoSpaceDE w:val="0"/>
              <w:autoSpaceDN w:val="0"/>
              <w:adjustRightInd w:val="0"/>
              <w:snapToGrid w:val="0"/>
              <w:jc w:val="both"/>
              <w:rPr>
                <w:rFonts w:asciiTheme="minorHAnsi" w:hAnsiTheme="minorHAnsi" w:cstheme="minorHAnsi"/>
                <w:b/>
                <w:color w:val="000000"/>
              </w:rPr>
            </w:pPr>
            <w:r w:rsidRPr="00C17CB1">
              <w:rPr>
                <w:rFonts w:asciiTheme="minorHAnsi" w:hAnsiTheme="minorHAnsi" w:cstheme="minorHAnsi"/>
                <w:b/>
                <w:color w:val="000000"/>
              </w:rPr>
              <w:t>Docenti</w:t>
            </w:r>
          </w:p>
        </w:tc>
      </w:tr>
      <w:tr w:rsidR="002E1A78" w14:paraId="6CA43D86" w14:textId="77777777" w:rsidTr="00DD5EC5">
        <w:trPr>
          <w:trHeight w:val="20"/>
        </w:trPr>
        <w:tc>
          <w:tcPr>
            <w:tcW w:w="3822" w:type="dxa"/>
          </w:tcPr>
          <w:p w14:paraId="08ACDA96" w14:textId="77777777" w:rsidR="002E1A78" w:rsidRPr="00C17CB1" w:rsidRDefault="002E1A78" w:rsidP="002E1A78">
            <w:pPr>
              <w:widowControl w:val="0"/>
              <w:autoSpaceDE w:val="0"/>
              <w:autoSpaceDN w:val="0"/>
              <w:adjustRightInd w:val="0"/>
              <w:snapToGrid w:val="0"/>
              <w:jc w:val="both"/>
              <w:rPr>
                <w:rFonts w:asciiTheme="minorHAnsi" w:hAnsiTheme="minorHAnsi" w:cstheme="minorHAnsi"/>
                <w:color w:val="000000"/>
              </w:rPr>
            </w:pPr>
            <w:r w:rsidRPr="00C17CB1">
              <w:rPr>
                <w:rFonts w:asciiTheme="minorHAnsi" w:hAnsiTheme="minorHAnsi" w:cstheme="minorHAnsi"/>
                <w:color w:val="000000"/>
              </w:rPr>
              <w:t>doc. M.A. Vladimír Kovařík</w:t>
            </w:r>
          </w:p>
        </w:tc>
        <w:tc>
          <w:tcPr>
            <w:tcW w:w="1417" w:type="dxa"/>
          </w:tcPr>
          <w:p w14:paraId="6A4A7279" w14:textId="77777777" w:rsidR="002E1A78" w:rsidRPr="00C17CB1" w:rsidRDefault="002E1A78" w:rsidP="002E1A78">
            <w:pPr>
              <w:widowControl w:val="0"/>
              <w:autoSpaceDE w:val="0"/>
              <w:autoSpaceDN w:val="0"/>
              <w:adjustRightInd w:val="0"/>
              <w:snapToGrid w:val="0"/>
              <w:jc w:val="both"/>
              <w:rPr>
                <w:rFonts w:asciiTheme="minorHAnsi" w:hAnsiTheme="minorHAnsi" w:cstheme="minorHAnsi"/>
                <w:color w:val="000000"/>
              </w:rPr>
            </w:pPr>
            <w:r w:rsidRPr="00C17CB1">
              <w:rPr>
                <w:rFonts w:asciiTheme="minorHAnsi" w:hAnsiTheme="minorHAnsi" w:cstheme="minorHAnsi"/>
                <w:color w:val="000000"/>
              </w:rPr>
              <w:t>1965</w:t>
            </w:r>
          </w:p>
        </w:tc>
        <w:tc>
          <w:tcPr>
            <w:tcW w:w="1231" w:type="dxa"/>
          </w:tcPr>
          <w:p w14:paraId="45167ED2" w14:textId="77777777" w:rsidR="002E1A78" w:rsidRPr="00C17CB1" w:rsidRDefault="002E1A78" w:rsidP="002E1A78">
            <w:pPr>
              <w:widowControl w:val="0"/>
              <w:autoSpaceDE w:val="0"/>
              <w:autoSpaceDN w:val="0"/>
              <w:adjustRightInd w:val="0"/>
              <w:snapToGrid w:val="0"/>
              <w:jc w:val="both"/>
              <w:rPr>
                <w:rFonts w:asciiTheme="minorHAnsi" w:hAnsiTheme="minorHAnsi" w:cstheme="minorHAnsi"/>
                <w:color w:val="000000"/>
              </w:rPr>
            </w:pPr>
            <w:r w:rsidRPr="00C17CB1">
              <w:rPr>
                <w:rFonts w:asciiTheme="minorHAnsi" w:hAnsiTheme="minorHAnsi" w:cstheme="minorHAnsi"/>
                <w:color w:val="000000"/>
              </w:rPr>
              <w:t>100%</w:t>
            </w:r>
          </w:p>
        </w:tc>
        <w:tc>
          <w:tcPr>
            <w:tcW w:w="2165" w:type="dxa"/>
          </w:tcPr>
          <w:p w14:paraId="0B0C2997" w14:textId="77777777" w:rsidR="002E1A78" w:rsidRPr="00C17CB1" w:rsidRDefault="002E1A78" w:rsidP="002E1A78">
            <w:pPr>
              <w:widowControl w:val="0"/>
              <w:autoSpaceDE w:val="0"/>
              <w:autoSpaceDN w:val="0"/>
              <w:adjustRightInd w:val="0"/>
              <w:snapToGrid w:val="0"/>
              <w:jc w:val="both"/>
              <w:rPr>
                <w:rFonts w:asciiTheme="minorHAnsi" w:hAnsiTheme="minorHAnsi" w:cstheme="minorHAnsi"/>
                <w:color w:val="000000"/>
              </w:rPr>
            </w:pPr>
            <w:r w:rsidRPr="00C17CB1">
              <w:rPr>
                <w:rFonts w:asciiTheme="minorHAnsi" w:hAnsiTheme="minorHAnsi" w:cstheme="minorHAnsi"/>
                <w:color w:val="000000"/>
              </w:rPr>
              <w:t>pp/n</w:t>
            </w:r>
          </w:p>
        </w:tc>
      </w:tr>
      <w:tr w:rsidR="002E1A78" w14:paraId="6386019F" w14:textId="77777777" w:rsidTr="00DD5EC5">
        <w:trPr>
          <w:trHeight w:val="20"/>
        </w:trPr>
        <w:tc>
          <w:tcPr>
            <w:tcW w:w="3822" w:type="dxa"/>
          </w:tcPr>
          <w:p w14:paraId="73D93C4E" w14:textId="77777777" w:rsidR="002E1A78" w:rsidRPr="00C17CB1" w:rsidRDefault="002E1A78" w:rsidP="002E1A78">
            <w:pPr>
              <w:widowControl w:val="0"/>
              <w:autoSpaceDE w:val="0"/>
              <w:autoSpaceDN w:val="0"/>
              <w:adjustRightInd w:val="0"/>
              <w:snapToGrid w:val="0"/>
              <w:jc w:val="both"/>
              <w:rPr>
                <w:rFonts w:asciiTheme="minorHAnsi" w:hAnsiTheme="minorHAnsi" w:cstheme="minorHAnsi"/>
                <w:color w:val="000000"/>
              </w:rPr>
            </w:pPr>
            <w:r w:rsidRPr="00C17CB1">
              <w:rPr>
                <w:rFonts w:asciiTheme="minorHAnsi" w:hAnsiTheme="minorHAnsi" w:cstheme="minorHAnsi"/>
                <w:bCs/>
              </w:rPr>
              <w:t>doc. MgA. Kristýna Petříčková, Ph.D.</w:t>
            </w:r>
          </w:p>
        </w:tc>
        <w:tc>
          <w:tcPr>
            <w:tcW w:w="1417" w:type="dxa"/>
          </w:tcPr>
          <w:p w14:paraId="6FEB7BA3" w14:textId="77777777" w:rsidR="002E1A78" w:rsidRPr="00C17CB1" w:rsidRDefault="002E1A78" w:rsidP="002E1A78">
            <w:pPr>
              <w:widowControl w:val="0"/>
              <w:autoSpaceDE w:val="0"/>
              <w:autoSpaceDN w:val="0"/>
              <w:adjustRightInd w:val="0"/>
              <w:snapToGrid w:val="0"/>
              <w:jc w:val="both"/>
              <w:rPr>
                <w:rFonts w:asciiTheme="minorHAnsi" w:hAnsiTheme="minorHAnsi" w:cstheme="minorHAnsi"/>
                <w:color w:val="000000"/>
              </w:rPr>
            </w:pPr>
            <w:r w:rsidRPr="00C17CB1">
              <w:rPr>
                <w:rFonts w:asciiTheme="minorHAnsi" w:hAnsiTheme="minorHAnsi" w:cstheme="minorHAnsi"/>
                <w:color w:val="000000"/>
              </w:rPr>
              <w:t>1980</w:t>
            </w:r>
          </w:p>
        </w:tc>
        <w:tc>
          <w:tcPr>
            <w:tcW w:w="1231" w:type="dxa"/>
          </w:tcPr>
          <w:p w14:paraId="37F30D6F" w14:textId="77777777" w:rsidR="002E1A78" w:rsidRPr="00C17CB1" w:rsidRDefault="002E1A78" w:rsidP="002E1A78">
            <w:pPr>
              <w:widowControl w:val="0"/>
              <w:autoSpaceDE w:val="0"/>
              <w:autoSpaceDN w:val="0"/>
              <w:adjustRightInd w:val="0"/>
              <w:snapToGrid w:val="0"/>
              <w:jc w:val="both"/>
              <w:rPr>
                <w:rFonts w:asciiTheme="minorHAnsi" w:hAnsiTheme="minorHAnsi" w:cstheme="minorHAnsi"/>
                <w:color w:val="000000"/>
              </w:rPr>
            </w:pPr>
            <w:r w:rsidRPr="00C17CB1">
              <w:rPr>
                <w:rFonts w:asciiTheme="minorHAnsi" w:hAnsiTheme="minorHAnsi" w:cstheme="minorHAnsi"/>
                <w:color w:val="000000"/>
              </w:rPr>
              <w:t>100%</w:t>
            </w:r>
          </w:p>
        </w:tc>
        <w:tc>
          <w:tcPr>
            <w:tcW w:w="2165" w:type="dxa"/>
          </w:tcPr>
          <w:p w14:paraId="0257207D" w14:textId="77777777" w:rsidR="002E1A78" w:rsidRPr="00C17CB1" w:rsidRDefault="002E1A78" w:rsidP="002E1A78">
            <w:pPr>
              <w:widowControl w:val="0"/>
              <w:autoSpaceDE w:val="0"/>
              <w:autoSpaceDN w:val="0"/>
              <w:adjustRightInd w:val="0"/>
              <w:snapToGrid w:val="0"/>
              <w:jc w:val="both"/>
              <w:rPr>
                <w:rFonts w:asciiTheme="minorHAnsi" w:hAnsiTheme="minorHAnsi" w:cstheme="minorHAnsi"/>
                <w:color w:val="000000"/>
              </w:rPr>
            </w:pPr>
            <w:r w:rsidRPr="00C17CB1">
              <w:rPr>
                <w:rFonts w:asciiTheme="minorHAnsi" w:hAnsiTheme="minorHAnsi" w:cstheme="minorHAnsi"/>
                <w:color w:val="000000"/>
              </w:rPr>
              <w:t>pp/n</w:t>
            </w:r>
          </w:p>
        </w:tc>
      </w:tr>
      <w:tr w:rsidR="002E1A78" w14:paraId="1A805CF8" w14:textId="77777777" w:rsidTr="00DD5EC5">
        <w:trPr>
          <w:trHeight w:val="20"/>
        </w:trPr>
        <w:tc>
          <w:tcPr>
            <w:tcW w:w="3822" w:type="dxa"/>
          </w:tcPr>
          <w:p w14:paraId="26F92308" w14:textId="77777777" w:rsidR="002E1A78" w:rsidRPr="00C17CB1" w:rsidRDefault="002E1A78" w:rsidP="002E1A78">
            <w:pPr>
              <w:widowControl w:val="0"/>
              <w:autoSpaceDE w:val="0"/>
              <w:autoSpaceDN w:val="0"/>
              <w:adjustRightInd w:val="0"/>
              <w:snapToGrid w:val="0"/>
              <w:jc w:val="both"/>
              <w:rPr>
                <w:rFonts w:asciiTheme="minorHAnsi" w:hAnsiTheme="minorHAnsi" w:cstheme="minorHAnsi"/>
              </w:rPr>
            </w:pPr>
            <w:r w:rsidRPr="00C17CB1">
              <w:rPr>
                <w:rFonts w:asciiTheme="minorHAnsi" w:hAnsiTheme="minorHAnsi" w:cstheme="minorHAnsi"/>
                <w:bCs/>
              </w:rPr>
              <w:t xml:space="preserve">doc. MgA. Martin </w:t>
            </w:r>
            <w:r w:rsidRPr="00C17CB1">
              <w:rPr>
                <w:rFonts w:asciiTheme="minorHAnsi" w:eastAsiaTheme="majorEastAsia" w:hAnsiTheme="minorHAnsi" w:cstheme="minorHAnsi"/>
                <w:bCs/>
              </w:rPr>
              <w:t>Surman</w:t>
            </w:r>
            <w:r w:rsidRPr="00C17CB1">
              <w:rPr>
                <w:rFonts w:asciiTheme="minorHAnsi" w:hAnsiTheme="minorHAnsi" w:cstheme="minorHAnsi"/>
                <w:bCs/>
              </w:rPr>
              <w:t xml:space="preserve">, </w:t>
            </w:r>
            <w:r w:rsidRPr="00C17CB1">
              <w:rPr>
                <w:rFonts w:asciiTheme="minorHAnsi" w:eastAsiaTheme="majorEastAsia" w:hAnsiTheme="minorHAnsi" w:cstheme="minorHAnsi"/>
                <w:bCs/>
              </w:rPr>
              <w:t>ArtD</w:t>
            </w:r>
            <w:r w:rsidRPr="00C17CB1">
              <w:rPr>
                <w:rFonts w:asciiTheme="minorHAnsi" w:hAnsiTheme="minorHAnsi" w:cstheme="minorHAnsi"/>
                <w:bCs/>
              </w:rPr>
              <w:t>.</w:t>
            </w:r>
          </w:p>
        </w:tc>
        <w:tc>
          <w:tcPr>
            <w:tcW w:w="1417" w:type="dxa"/>
          </w:tcPr>
          <w:p w14:paraId="3EC1B476" w14:textId="77777777" w:rsidR="002E1A78" w:rsidRPr="00C17CB1" w:rsidRDefault="002E1A78" w:rsidP="002E1A78">
            <w:pPr>
              <w:widowControl w:val="0"/>
              <w:autoSpaceDE w:val="0"/>
              <w:autoSpaceDN w:val="0"/>
              <w:adjustRightInd w:val="0"/>
              <w:snapToGrid w:val="0"/>
              <w:jc w:val="both"/>
              <w:rPr>
                <w:rFonts w:asciiTheme="minorHAnsi" w:hAnsiTheme="minorHAnsi" w:cstheme="minorHAnsi"/>
                <w:color w:val="000000"/>
              </w:rPr>
            </w:pPr>
            <w:r w:rsidRPr="00C17CB1">
              <w:rPr>
                <w:rFonts w:asciiTheme="minorHAnsi" w:hAnsiTheme="minorHAnsi" w:cstheme="minorHAnsi"/>
                <w:color w:val="000000"/>
              </w:rPr>
              <w:t>1976</w:t>
            </w:r>
          </w:p>
        </w:tc>
        <w:tc>
          <w:tcPr>
            <w:tcW w:w="1231" w:type="dxa"/>
          </w:tcPr>
          <w:p w14:paraId="2834E271" w14:textId="77777777" w:rsidR="002E1A78" w:rsidRPr="00C17CB1" w:rsidRDefault="002E1A78" w:rsidP="002E1A78">
            <w:pPr>
              <w:widowControl w:val="0"/>
              <w:autoSpaceDE w:val="0"/>
              <w:autoSpaceDN w:val="0"/>
              <w:adjustRightInd w:val="0"/>
              <w:snapToGrid w:val="0"/>
              <w:jc w:val="both"/>
              <w:rPr>
                <w:rFonts w:asciiTheme="minorHAnsi" w:hAnsiTheme="minorHAnsi" w:cstheme="minorHAnsi"/>
                <w:color w:val="000000"/>
              </w:rPr>
            </w:pPr>
            <w:r w:rsidRPr="00C17CB1">
              <w:rPr>
                <w:rFonts w:asciiTheme="minorHAnsi" w:hAnsiTheme="minorHAnsi" w:cstheme="minorHAnsi"/>
                <w:color w:val="000000"/>
              </w:rPr>
              <w:t>100%</w:t>
            </w:r>
          </w:p>
        </w:tc>
        <w:tc>
          <w:tcPr>
            <w:tcW w:w="2165" w:type="dxa"/>
          </w:tcPr>
          <w:p w14:paraId="0FDFDF26" w14:textId="77777777" w:rsidR="002E1A78" w:rsidRPr="00C17CB1" w:rsidRDefault="002E1A78" w:rsidP="002E1A78">
            <w:pPr>
              <w:widowControl w:val="0"/>
              <w:autoSpaceDE w:val="0"/>
              <w:autoSpaceDN w:val="0"/>
              <w:adjustRightInd w:val="0"/>
              <w:snapToGrid w:val="0"/>
              <w:jc w:val="both"/>
              <w:rPr>
                <w:rFonts w:asciiTheme="minorHAnsi" w:hAnsiTheme="minorHAnsi" w:cstheme="minorHAnsi"/>
                <w:color w:val="000000"/>
              </w:rPr>
            </w:pPr>
            <w:r w:rsidRPr="00C17CB1">
              <w:rPr>
                <w:rFonts w:asciiTheme="minorHAnsi" w:hAnsiTheme="minorHAnsi" w:cstheme="minorHAnsi"/>
                <w:color w:val="000000"/>
              </w:rPr>
              <w:t>pp/n</w:t>
            </w:r>
          </w:p>
        </w:tc>
      </w:tr>
      <w:tr w:rsidR="002E1A78" w14:paraId="276FE8CA" w14:textId="77777777" w:rsidTr="00DD5EC5">
        <w:trPr>
          <w:trHeight w:val="20"/>
        </w:trPr>
        <w:tc>
          <w:tcPr>
            <w:tcW w:w="3822" w:type="dxa"/>
          </w:tcPr>
          <w:p w14:paraId="497B575B" w14:textId="77777777" w:rsidR="002E1A78" w:rsidRPr="00C17CB1" w:rsidRDefault="002E1A78" w:rsidP="002E1A78">
            <w:pPr>
              <w:widowControl w:val="0"/>
              <w:autoSpaceDE w:val="0"/>
              <w:autoSpaceDN w:val="0"/>
              <w:adjustRightInd w:val="0"/>
              <w:snapToGrid w:val="0"/>
              <w:jc w:val="both"/>
              <w:rPr>
                <w:rFonts w:asciiTheme="minorHAnsi" w:hAnsiTheme="minorHAnsi" w:cstheme="minorHAnsi"/>
                <w:color w:val="000000"/>
              </w:rPr>
            </w:pPr>
            <w:r w:rsidRPr="00C17CB1">
              <w:rPr>
                <w:rFonts w:asciiTheme="minorHAnsi" w:hAnsiTheme="minorHAnsi" w:cstheme="minorHAnsi"/>
              </w:rPr>
              <w:t>doc. PhDr. Miroslav Zelinský, CSc.</w:t>
            </w:r>
          </w:p>
        </w:tc>
        <w:tc>
          <w:tcPr>
            <w:tcW w:w="1417" w:type="dxa"/>
          </w:tcPr>
          <w:p w14:paraId="1BD31FEB" w14:textId="77777777" w:rsidR="002E1A78" w:rsidRPr="00C17CB1" w:rsidRDefault="002E1A78" w:rsidP="002E1A78">
            <w:pPr>
              <w:widowControl w:val="0"/>
              <w:autoSpaceDE w:val="0"/>
              <w:autoSpaceDN w:val="0"/>
              <w:adjustRightInd w:val="0"/>
              <w:snapToGrid w:val="0"/>
              <w:jc w:val="both"/>
              <w:rPr>
                <w:rFonts w:asciiTheme="minorHAnsi" w:hAnsiTheme="minorHAnsi" w:cstheme="minorHAnsi"/>
                <w:color w:val="000000"/>
              </w:rPr>
            </w:pPr>
            <w:r w:rsidRPr="00C17CB1">
              <w:rPr>
                <w:rFonts w:asciiTheme="minorHAnsi" w:hAnsiTheme="minorHAnsi" w:cstheme="minorHAnsi"/>
                <w:color w:val="000000"/>
              </w:rPr>
              <w:t>1961</w:t>
            </w:r>
          </w:p>
        </w:tc>
        <w:tc>
          <w:tcPr>
            <w:tcW w:w="1231" w:type="dxa"/>
          </w:tcPr>
          <w:p w14:paraId="0D7C3664" w14:textId="77777777" w:rsidR="002E1A78" w:rsidRPr="00C17CB1" w:rsidRDefault="002E1A78" w:rsidP="002E1A78">
            <w:pPr>
              <w:widowControl w:val="0"/>
              <w:autoSpaceDE w:val="0"/>
              <w:autoSpaceDN w:val="0"/>
              <w:adjustRightInd w:val="0"/>
              <w:snapToGrid w:val="0"/>
              <w:jc w:val="both"/>
              <w:rPr>
                <w:rFonts w:asciiTheme="minorHAnsi" w:hAnsiTheme="minorHAnsi" w:cstheme="minorHAnsi"/>
                <w:color w:val="000000"/>
              </w:rPr>
            </w:pPr>
            <w:r w:rsidRPr="00C17CB1">
              <w:rPr>
                <w:rFonts w:asciiTheme="minorHAnsi" w:hAnsiTheme="minorHAnsi" w:cstheme="minorHAnsi"/>
                <w:color w:val="000000"/>
              </w:rPr>
              <w:t>50%</w:t>
            </w:r>
          </w:p>
        </w:tc>
        <w:tc>
          <w:tcPr>
            <w:tcW w:w="2165" w:type="dxa"/>
          </w:tcPr>
          <w:p w14:paraId="713F60C2" w14:textId="77777777" w:rsidR="002E1A78" w:rsidRPr="00C17CB1" w:rsidRDefault="002E1A78" w:rsidP="002E1A78">
            <w:pPr>
              <w:widowControl w:val="0"/>
              <w:autoSpaceDE w:val="0"/>
              <w:autoSpaceDN w:val="0"/>
              <w:adjustRightInd w:val="0"/>
              <w:snapToGrid w:val="0"/>
              <w:jc w:val="both"/>
              <w:rPr>
                <w:rFonts w:asciiTheme="minorHAnsi" w:hAnsiTheme="minorHAnsi" w:cstheme="minorHAnsi"/>
                <w:color w:val="000000"/>
              </w:rPr>
            </w:pPr>
            <w:r w:rsidRPr="00C17CB1">
              <w:rPr>
                <w:rFonts w:asciiTheme="minorHAnsi" w:hAnsiTheme="minorHAnsi" w:cstheme="minorHAnsi"/>
                <w:color w:val="000000"/>
              </w:rPr>
              <w:t>pp/n</w:t>
            </w:r>
          </w:p>
        </w:tc>
      </w:tr>
      <w:tr w:rsidR="002E1A78" w14:paraId="0C6AD3CC" w14:textId="77777777" w:rsidTr="000C7154">
        <w:trPr>
          <w:trHeight w:val="20"/>
        </w:trPr>
        <w:tc>
          <w:tcPr>
            <w:tcW w:w="8635" w:type="dxa"/>
            <w:gridSpan w:val="4"/>
            <w:shd w:val="clear" w:color="auto" w:fill="DEEAF6" w:themeFill="accent1" w:themeFillTint="33"/>
          </w:tcPr>
          <w:p w14:paraId="0B426008" w14:textId="77777777" w:rsidR="002E1A78" w:rsidRPr="00C17CB1" w:rsidRDefault="002E1A78" w:rsidP="002E1A78">
            <w:pPr>
              <w:widowControl w:val="0"/>
              <w:autoSpaceDE w:val="0"/>
              <w:autoSpaceDN w:val="0"/>
              <w:adjustRightInd w:val="0"/>
              <w:snapToGrid w:val="0"/>
              <w:jc w:val="both"/>
              <w:rPr>
                <w:rFonts w:asciiTheme="minorHAnsi" w:hAnsiTheme="minorHAnsi" w:cstheme="minorHAnsi"/>
                <w:color w:val="000000"/>
              </w:rPr>
            </w:pPr>
            <w:r w:rsidRPr="00C17CB1">
              <w:rPr>
                <w:rFonts w:asciiTheme="minorHAnsi" w:hAnsiTheme="minorHAnsi" w:cstheme="minorHAnsi"/>
                <w:b/>
                <w:color w:val="000000"/>
              </w:rPr>
              <w:t>Odborní asistenti</w:t>
            </w:r>
          </w:p>
        </w:tc>
      </w:tr>
      <w:tr w:rsidR="000A19B0" w14:paraId="1E053DDB" w14:textId="77777777" w:rsidTr="00DD5EC5">
        <w:trPr>
          <w:trHeight w:val="20"/>
        </w:trPr>
        <w:tc>
          <w:tcPr>
            <w:tcW w:w="3822" w:type="dxa"/>
          </w:tcPr>
          <w:p w14:paraId="794BF81F" w14:textId="2F9F912D" w:rsidR="000A19B0" w:rsidRPr="00C17CB1" w:rsidRDefault="000A19B0" w:rsidP="000A19B0">
            <w:pPr>
              <w:widowControl w:val="0"/>
              <w:autoSpaceDE w:val="0"/>
              <w:autoSpaceDN w:val="0"/>
              <w:adjustRightInd w:val="0"/>
              <w:snapToGrid w:val="0"/>
              <w:jc w:val="both"/>
              <w:rPr>
                <w:rFonts w:asciiTheme="minorHAnsi" w:hAnsiTheme="minorHAnsi" w:cstheme="minorHAnsi"/>
                <w:color w:val="000000"/>
              </w:rPr>
            </w:pPr>
            <w:r w:rsidRPr="00C17CB1">
              <w:rPr>
                <w:rFonts w:asciiTheme="minorHAnsi" w:hAnsiTheme="minorHAnsi" w:cstheme="minorHAnsi"/>
              </w:rPr>
              <w:t>doc. Mgr. Ing. Radim Bačuvčík, Ph.D.</w:t>
            </w:r>
          </w:p>
        </w:tc>
        <w:tc>
          <w:tcPr>
            <w:tcW w:w="1417" w:type="dxa"/>
          </w:tcPr>
          <w:p w14:paraId="727AB43F" w14:textId="3857D3CC" w:rsidR="000A19B0" w:rsidRPr="00C17CB1" w:rsidRDefault="000A19B0" w:rsidP="000A19B0">
            <w:pPr>
              <w:widowControl w:val="0"/>
              <w:autoSpaceDE w:val="0"/>
              <w:autoSpaceDN w:val="0"/>
              <w:adjustRightInd w:val="0"/>
              <w:snapToGrid w:val="0"/>
              <w:jc w:val="both"/>
              <w:rPr>
                <w:rFonts w:asciiTheme="minorHAnsi" w:hAnsiTheme="minorHAnsi" w:cstheme="minorHAnsi"/>
                <w:color w:val="000000"/>
              </w:rPr>
            </w:pPr>
            <w:r w:rsidRPr="00C17CB1">
              <w:rPr>
                <w:rFonts w:asciiTheme="minorHAnsi" w:hAnsiTheme="minorHAnsi" w:cstheme="minorHAnsi"/>
                <w:color w:val="000000"/>
              </w:rPr>
              <w:t>1975</w:t>
            </w:r>
          </w:p>
        </w:tc>
        <w:tc>
          <w:tcPr>
            <w:tcW w:w="1231" w:type="dxa"/>
          </w:tcPr>
          <w:p w14:paraId="6861BFCF" w14:textId="689853DC" w:rsidR="000A19B0" w:rsidRPr="00C17CB1" w:rsidRDefault="000A19B0" w:rsidP="000A19B0">
            <w:pPr>
              <w:widowControl w:val="0"/>
              <w:autoSpaceDE w:val="0"/>
              <w:autoSpaceDN w:val="0"/>
              <w:adjustRightInd w:val="0"/>
              <w:snapToGrid w:val="0"/>
              <w:jc w:val="both"/>
              <w:rPr>
                <w:rFonts w:asciiTheme="minorHAnsi" w:hAnsiTheme="minorHAnsi" w:cstheme="minorHAnsi"/>
                <w:color w:val="000000"/>
              </w:rPr>
            </w:pPr>
            <w:r w:rsidRPr="00C17CB1">
              <w:rPr>
                <w:rFonts w:asciiTheme="minorHAnsi" w:hAnsiTheme="minorHAnsi" w:cstheme="minorHAnsi"/>
                <w:color w:val="000000"/>
              </w:rPr>
              <w:t>100%</w:t>
            </w:r>
          </w:p>
        </w:tc>
        <w:tc>
          <w:tcPr>
            <w:tcW w:w="2165" w:type="dxa"/>
          </w:tcPr>
          <w:p w14:paraId="090849D6" w14:textId="4A6A3A5D" w:rsidR="000A19B0" w:rsidRPr="00C17CB1" w:rsidRDefault="000A19B0" w:rsidP="000A19B0">
            <w:pPr>
              <w:widowControl w:val="0"/>
              <w:autoSpaceDE w:val="0"/>
              <w:autoSpaceDN w:val="0"/>
              <w:adjustRightInd w:val="0"/>
              <w:snapToGrid w:val="0"/>
              <w:jc w:val="both"/>
              <w:rPr>
                <w:rFonts w:asciiTheme="minorHAnsi" w:hAnsiTheme="minorHAnsi" w:cstheme="minorHAnsi"/>
                <w:color w:val="000000"/>
              </w:rPr>
            </w:pPr>
            <w:r w:rsidRPr="00C17CB1">
              <w:rPr>
                <w:rFonts w:asciiTheme="minorHAnsi" w:hAnsiTheme="minorHAnsi" w:cstheme="minorHAnsi"/>
                <w:color w:val="000000"/>
              </w:rPr>
              <w:t>pp/n</w:t>
            </w:r>
          </w:p>
        </w:tc>
      </w:tr>
      <w:tr w:rsidR="000A19B0" w14:paraId="5CB3FA71" w14:textId="77777777" w:rsidTr="00DD5EC5">
        <w:trPr>
          <w:trHeight w:val="20"/>
        </w:trPr>
        <w:tc>
          <w:tcPr>
            <w:tcW w:w="3822" w:type="dxa"/>
          </w:tcPr>
          <w:p w14:paraId="0D40C8A7" w14:textId="147902AF" w:rsidR="000A19B0" w:rsidRPr="00C17CB1" w:rsidRDefault="000A19B0" w:rsidP="000A19B0">
            <w:pPr>
              <w:widowControl w:val="0"/>
              <w:autoSpaceDE w:val="0"/>
              <w:autoSpaceDN w:val="0"/>
              <w:adjustRightInd w:val="0"/>
              <w:snapToGrid w:val="0"/>
              <w:jc w:val="both"/>
              <w:rPr>
                <w:rFonts w:asciiTheme="minorHAnsi" w:hAnsiTheme="minorHAnsi" w:cstheme="minorHAnsi"/>
              </w:rPr>
            </w:pPr>
            <w:r w:rsidRPr="00C17CB1">
              <w:rPr>
                <w:rFonts w:asciiTheme="minorHAnsi" w:hAnsiTheme="minorHAnsi" w:cstheme="minorHAnsi"/>
              </w:rPr>
              <w:t>MgA. Jana Buch</w:t>
            </w:r>
          </w:p>
        </w:tc>
        <w:tc>
          <w:tcPr>
            <w:tcW w:w="1417" w:type="dxa"/>
          </w:tcPr>
          <w:p w14:paraId="095E57D8" w14:textId="0168AC26" w:rsidR="000A19B0" w:rsidRPr="00C17CB1" w:rsidRDefault="000A19B0" w:rsidP="000A19B0">
            <w:pPr>
              <w:widowControl w:val="0"/>
              <w:autoSpaceDE w:val="0"/>
              <w:autoSpaceDN w:val="0"/>
              <w:adjustRightInd w:val="0"/>
              <w:snapToGrid w:val="0"/>
              <w:jc w:val="both"/>
              <w:rPr>
                <w:rFonts w:asciiTheme="minorHAnsi" w:hAnsiTheme="minorHAnsi" w:cstheme="minorHAnsi"/>
                <w:color w:val="000000"/>
              </w:rPr>
            </w:pPr>
            <w:r w:rsidRPr="00C17CB1">
              <w:rPr>
                <w:rFonts w:asciiTheme="minorHAnsi" w:hAnsiTheme="minorHAnsi" w:cstheme="minorHAnsi"/>
                <w:color w:val="000000"/>
              </w:rPr>
              <w:t>1976</w:t>
            </w:r>
          </w:p>
        </w:tc>
        <w:tc>
          <w:tcPr>
            <w:tcW w:w="1231" w:type="dxa"/>
          </w:tcPr>
          <w:p w14:paraId="035CB8E6" w14:textId="27A0E69A" w:rsidR="000A19B0" w:rsidRPr="00C17CB1" w:rsidRDefault="000A19B0" w:rsidP="000A19B0">
            <w:pPr>
              <w:widowControl w:val="0"/>
              <w:autoSpaceDE w:val="0"/>
              <w:autoSpaceDN w:val="0"/>
              <w:adjustRightInd w:val="0"/>
              <w:snapToGrid w:val="0"/>
              <w:jc w:val="both"/>
              <w:rPr>
                <w:rFonts w:asciiTheme="minorHAnsi" w:hAnsiTheme="minorHAnsi" w:cstheme="minorHAnsi"/>
                <w:color w:val="000000"/>
              </w:rPr>
            </w:pPr>
            <w:r w:rsidRPr="00C17CB1">
              <w:rPr>
                <w:rFonts w:asciiTheme="minorHAnsi" w:hAnsiTheme="minorHAnsi" w:cstheme="minorHAnsi"/>
                <w:color w:val="000000"/>
              </w:rPr>
              <w:t>50%</w:t>
            </w:r>
          </w:p>
        </w:tc>
        <w:tc>
          <w:tcPr>
            <w:tcW w:w="2165" w:type="dxa"/>
          </w:tcPr>
          <w:p w14:paraId="172E0CF6" w14:textId="62BB6FA5" w:rsidR="000A19B0" w:rsidRPr="00C17CB1" w:rsidRDefault="000A19B0" w:rsidP="000A19B0">
            <w:pPr>
              <w:widowControl w:val="0"/>
              <w:autoSpaceDE w:val="0"/>
              <w:autoSpaceDN w:val="0"/>
              <w:adjustRightInd w:val="0"/>
              <w:snapToGrid w:val="0"/>
              <w:jc w:val="both"/>
              <w:rPr>
                <w:rFonts w:asciiTheme="minorHAnsi" w:hAnsiTheme="minorHAnsi" w:cstheme="minorHAnsi"/>
                <w:color w:val="000000"/>
              </w:rPr>
            </w:pPr>
            <w:r w:rsidRPr="00C17CB1">
              <w:rPr>
                <w:rFonts w:asciiTheme="minorHAnsi" w:hAnsiTheme="minorHAnsi" w:cstheme="minorHAnsi"/>
                <w:color w:val="000000"/>
              </w:rPr>
              <w:t>pp/n</w:t>
            </w:r>
          </w:p>
        </w:tc>
      </w:tr>
      <w:tr w:rsidR="002E1A78" w14:paraId="565325B8" w14:textId="77777777" w:rsidTr="00DD5EC5">
        <w:trPr>
          <w:trHeight w:val="20"/>
        </w:trPr>
        <w:tc>
          <w:tcPr>
            <w:tcW w:w="3822" w:type="dxa"/>
          </w:tcPr>
          <w:p w14:paraId="0822BED4" w14:textId="3B77D5D8" w:rsidR="002E1A78" w:rsidRPr="00C17CB1" w:rsidRDefault="002E1A78" w:rsidP="002E1A78">
            <w:pPr>
              <w:widowControl w:val="0"/>
              <w:autoSpaceDE w:val="0"/>
              <w:autoSpaceDN w:val="0"/>
              <w:adjustRightInd w:val="0"/>
              <w:snapToGrid w:val="0"/>
              <w:jc w:val="both"/>
              <w:rPr>
                <w:rStyle w:val="normaltextrun"/>
                <w:rFonts w:asciiTheme="minorHAnsi" w:eastAsiaTheme="majorEastAsia" w:hAnsiTheme="minorHAnsi" w:cstheme="minorHAnsi"/>
              </w:rPr>
            </w:pPr>
            <w:r w:rsidRPr="00C17CB1">
              <w:rPr>
                <w:rStyle w:val="normaltextrun"/>
                <w:rFonts w:asciiTheme="minorHAnsi" w:eastAsiaTheme="majorEastAsia" w:hAnsiTheme="minorHAnsi" w:cstheme="minorHAnsi"/>
              </w:rPr>
              <w:t xml:space="preserve">Ing. Martina </w:t>
            </w:r>
            <w:r w:rsidRPr="00C17CB1">
              <w:rPr>
                <w:rStyle w:val="spellingerror"/>
                <w:rFonts w:asciiTheme="minorHAnsi" w:hAnsiTheme="minorHAnsi" w:cstheme="minorHAnsi"/>
              </w:rPr>
              <w:t>Černeková</w:t>
            </w:r>
            <w:r w:rsidRPr="00C17CB1">
              <w:rPr>
                <w:rStyle w:val="normaltextrun"/>
                <w:rFonts w:asciiTheme="minorHAnsi" w:eastAsiaTheme="majorEastAsia" w:hAnsiTheme="minorHAnsi" w:cstheme="minorHAnsi"/>
              </w:rPr>
              <w:t>, Ph.D.</w:t>
            </w:r>
            <w:r w:rsidRPr="00C17CB1">
              <w:rPr>
                <w:rStyle w:val="eop"/>
                <w:rFonts w:asciiTheme="minorHAnsi" w:hAnsiTheme="minorHAnsi" w:cstheme="minorHAnsi"/>
              </w:rPr>
              <w:t> </w:t>
            </w:r>
          </w:p>
        </w:tc>
        <w:tc>
          <w:tcPr>
            <w:tcW w:w="1417" w:type="dxa"/>
          </w:tcPr>
          <w:p w14:paraId="37FF8AEE" w14:textId="1A1B0C9D" w:rsidR="002E1A78" w:rsidRPr="00C17CB1" w:rsidRDefault="002E1A78" w:rsidP="002E1A78">
            <w:pPr>
              <w:widowControl w:val="0"/>
              <w:autoSpaceDE w:val="0"/>
              <w:autoSpaceDN w:val="0"/>
              <w:adjustRightInd w:val="0"/>
              <w:snapToGrid w:val="0"/>
              <w:jc w:val="both"/>
              <w:rPr>
                <w:rFonts w:asciiTheme="minorHAnsi" w:hAnsiTheme="minorHAnsi" w:cstheme="minorHAnsi"/>
                <w:color w:val="000000"/>
              </w:rPr>
            </w:pPr>
            <w:r w:rsidRPr="00C17CB1">
              <w:rPr>
                <w:rFonts w:asciiTheme="minorHAnsi" w:hAnsiTheme="minorHAnsi" w:cstheme="minorHAnsi"/>
                <w:color w:val="000000"/>
              </w:rPr>
              <w:t>1974</w:t>
            </w:r>
          </w:p>
        </w:tc>
        <w:tc>
          <w:tcPr>
            <w:tcW w:w="1231" w:type="dxa"/>
          </w:tcPr>
          <w:p w14:paraId="6181A3FA" w14:textId="7F53A584" w:rsidR="002E1A78" w:rsidRPr="00C17CB1" w:rsidRDefault="002E1A78" w:rsidP="002E1A78">
            <w:pPr>
              <w:widowControl w:val="0"/>
              <w:autoSpaceDE w:val="0"/>
              <w:autoSpaceDN w:val="0"/>
              <w:adjustRightInd w:val="0"/>
              <w:snapToGrid w:val="0"/>
              <w:jc w:val="both"/>
              <w:rPr>
                <w:rFonts w:asciiTheme="minorHAnsi" w:hAnsiTheme="minorHAnsi" w:cstheme="minorHAnsi"/>
                <w:color w:val="000000"/>
              </w:rPr>
            </w:pPr>
            <w:r w:rsidRPr="00C17CB1">
              <w:rPr>
                <w:rFonts w:asciiTheme="minorHAnsi" w:hAnsiTheme="minorHAnsi" w:cstheme="minorHAnsi"/>
                <w:color w:val="000000"/>
              </w:rPr>
              <w:t>100%</w:t>
            </w:r>
          </w:p>
        </w:tc>
        <w:tc>
          <w:tcPr>
            <w:tcW w:w="2165" w:type="dxa"/>
          </w:tcPr>
          <w:p w14:paraId="457C8DA7" w14:textId="4701C84A" w:rsidR="002E1A78" w:rsidRPr="00C17CB1" w:rsidRDefault="002E1A78" w:rsidP="002E1A78">
            <w:pPr>
              <w:widowControl w:val="0"/>
              <w:autoSpaceDE w:val="0"/>
              <w:autoSpaceDN w:val="0"/>
              <w:adjustRightInd w:val="0"/>
              <w:snapToGrid w:val="0"/>
              <w:jc w:val="both"/>
              <w:rPr>
                <w:rFonts w:asciiTheme="minorHAnsi" w:hAnsiTheme="minorHAnsi" w:cstheme="minorHAnsi"/>
                <w:color w:val="000000"/>
              </w:rPr>
            </w:pPr>
            <w:r w:rsidRPr="00C17CB1">
              <w:rPr>
                <w:rFonts w:asciiTheme="minorHAnsi" w:hAnsiTheme="minorHAnsi" w:cstheme="minorHAnsi"/>
                <w:color w:val="000000"/>
              </w:rPr>
              <w:t>pp/n UTB FT</w:t>
            </w:r>
          </w:p>
        </w:tc>
      </w:tr>
      <w:tr w:rsidR="002E1A78" w14:paraId="0AE9AB4A" w14:textId="77777777" w:rsidTr="00DD5EC5">
        <w:trPr>
          <w:trHeight w:val="20"/>
        </w:trPr>
        <w:tc>
          <w:tcPr>
            <w:tcW w:w="3822" w:type="dxa"/>
          </w:tcPr>
          <w:p w14:paraId="4A22CD5B" w14:textId="77777777" w:rsidR="002E1A78" w:rsidRPr="00C17CB1" w:rsidRDefault="002E1A78" w:rsidP="002E1A78">
            <w:pPr>
              <w:widowControl w:val="0"/>
              <w:autoSpaceDE w:val="0"/>
              <w:autoSpaceDN w:val="0"/>
              <w:adjustRightInd w:val="0"/>
              <w:snapToGrid w:val="0"/>
              <w:jc w:val="both"/>
              <w:rPr>
                <w:rFonts w:asciiTheme="minorHAnsi" w:hAnsiTheme="minorHAnsi" w:cstheme="minorHAnsi"/>
              </w:rPr>
            </w:pPr>
            <w:r w:rsidRPr="00C17CB1">
              <w:rPr>
                <w:rFonts w:asciiTheme="minorHAnsi" w:hAnsiTheme="minorHAnsi" w:cstheme="minorHAnsi"/>
              </w:rPr>
              <w:t>Ing. Martina Dokulilová, Ph.D.</w:t>
            </w:r>
          </w:p>
        </w:tc>
        <w:tc>
          <w:tcPr>
            <w:tcW w:w="1417" w:type="dxa"/>
          </w:tcPr>
          <w:p w14:paraId="342CEAE2" w14:textId="77777777" w:rsidR="002E1A78" w:rsidRPr="00C17CB1" w:rsidRDefault="002E1A78" w:rsidP="002E1A78">
            <w:pPr>
              <w:widowControl w:val="0"/>
              <w:autoSpaceDE w:val="0"/>
              <w:autoSpaceDN w:val="0"/>
              <w:adjustRightInd w:val="0"/>
              <w:snapToGrid w:val="0"/>
              <w:jc w:val="both"/>
              <w:rPr>
                <w:rFonts w:asciiTheme="minorHAnsi" w:hAnsiTheme="minorHAnsi" w:cstheme="minorHAnsi"/>
                <w:color w:val="000000"/>
              </w:rPr>
            </w:pPr>
            <w:r w:rsidRPr="00C17CB1">
              <w:rPr>
                <w:rFonts w:asciiTheme="minorHAnsi" w:hAnsiTheme="minorHAnsi" w:cstheme="minorHAnsi"/>
                <w:color w:val="000000"/>
              </w:rPr>
              <w:t>1977</w:t>
            </w:r>
          </w:p>
        </w:tc>
        <w:tc>
          <w:tcPr>
            <w:tcW w:w="1231" w:type="dxa"/>
          </w:tcPr>
          <w:p w14:paraId="3A3BBD3D" w14:textId="77777777" w:rsidR="002E1A78" w:rsidRPr="00C17CB1" w:rsidRDefault="002E1A78" w:rsidP="002E1A78">
            <w:pPr>
              <w:widowControl w:val="0"/>
              <w:autoSpaceDE w:val="0"/>
              <w:autoSpaceDN w:val="0"/>
              <w:adjustRightInd w:val="0"/>
              <w:snapToGrid w:val="0"/>
              <w:jc w:val="both"/>
              <w:rPr>
                <w:rFonts w:asciiTheme="minorHAnsi" w:hAnsiTheme="minorHAnsi" w:cstheme="minorHAnsi"/>
                <w:color w:val="000000"/>
              </w:rPr>
            </w:pPr>
            <w:r w:rsidRPr="00C17CB1">
              <w:rPr>
                <w:rFonts w:asciiTheme="minorHAnsi" w:hAnsiTheme="minorHAnsi" w:cstheme="minorHAnsi"/>
                <w:color w:val="000000"/>
              </w:rPr>
              <w:t>100%</w:t>
            </w:r>
          </w:p>
        </w:tc>
        <w:tc>
          <w:tcPr>
            <w:tcW w:w="2165" w:type="dxa"/>
          </w:tcPr>
          <w:p w14:paraId="20D79E89" w14:textId="77777777" w:rsidR="002E1A78" w:rsidRPr="00C17CB1" w:rsidRDefault="002E1A78" w:rsidP="002E1A78">
            <w:pPr>
              <w:widowControl w:val="0"/>
              <w:autoSpaceDE w:val="0"/>
              <w:autoSpaceDN w:val="0"/>
              <w:adjustRightInd w:val="0"/>
              <w:snapToGrid w:val="0"/>
              <w:jc w:val="both"/>
              <w:rPr>
                <w:rFonts w:asciiTheme="minorHAnsi" w:hAnsiTheme="minorHAnsi" w:cstheme="minorHAnsi"/>
                <w:color w:val="000000"/>
              </w:rPr>
            </w:pPr>
            <w:r w:rsidRPr="00C17CB1">
              <w:rPr>
                <w:rFonts w:asciiTheme="minorHAnsi" w:hAnsiTheme="minorHAnsi" w:cstheme="minorHAnsi"/>
                <w:color w:val="000000"/>
              </w:rPr>
              <w:t>pp/8/2023</w:t>
            </w:r>
          </w:p>
        </w:tc>
      </w:tr>
      <w:tr w:rsidR="002E1A78" w14:paraId="2F53FA73" w14:textId="77777777" w:rsidTr="00DD5EC5">
        <w:trPr>
          <w:trHeight w:val="20"/>
        </w:trPr>
        <w:tc>
          <w:tcPr>
            <w:tcW w:w="3822" w:type="dxa"/>
          </w:tcPr>
          <w:p w14:paraId="4186FAC7" w14:textId="3B85DACC" w:rsidR="002E1A78" w:rsidRPr="00C17CB1" w:rsidRDefault="002E1A78" w:rsidP="002E1A78">
            <w:pPr>
              <w:widowControl w:val="0"/>
              <w:autoSpaceDE w:val="0"/>
              <w:autoSpaceDN w:val="0"/>
              <w:adjustRightInd w:val="0"/>
              <w:snapToGrid w:val="0"/>
              <w:jc w:val="both"/>
              <w:rPr>
                <w:rFonts w:asciiTheme="minorHAnsi" w:hAnsiTheme="minorHAnsi" w:cstheme="minorHAnsi"/>
              </w:rPr>
            </w:pPr>
            <w:r w:rsidRPr="00C17CB1">
              <w:rPr>
                <w:rFonts w:asciiTheme="minorHAnsi" w:hAnsiTheme="minorHAnsi" w:cstheme="minorHAnsi"/>
              </w:rPr>
              <w:t>Mgr. Markéta Dvořáčková</w:t>
            </w:r>
          </w:p>
        </w:tc>
        <w:tc>
          <w:tcPr>
            <w:tcW w:w="1417" w:type="dxa"/>
          </w:tcPr>
          <w:p w14:paraId="724F6986" w14:textId="192794F6" w:rsidR="002E1A78" w:rsidRPr="00C17CB1" w:rsidRDefault="002E1A78" w:rsidP="002E1A78">
            <w:pPr>
              <w:widowControl w:val="0"/>
              <w:autoSpaceDE w:val="0"/>
              <w:autoSpaceDN w:val="0"/>
              <w:adjustRightInd w:val="0"/>
              <w:snapToGrid w:val="0"/>
              <w:jc w:val="both"/>
              <w:rPr>
                <w:rFonts w:asciiTheme="minorHAnsi" w:hAnsiTheme="minorHAnsi" w:cstheme="minorHAnsi"/>
                <w:color w:val="000000"/>
              </w:rPr>
            </w:pPr>
            <w:r w:rsidRPr="00C17CB1">
              <w:rPr>
                <w:rFonts w:asciiTheme="minorHAnsi" w:hAnsiTheme="minorHAnsi" w:cstheme="minorHAnsi"/>
                <w:color w:val="000000"/>
              </w:rPr>
              <w:t>1975</w:t>
            </w:r>
          </w:p>
        </w:tc>
        <w:tc>
          <w:tcPr>
            <w:tcW w:w="1231" w:type="dxa"/>
          </w:tcPr>
          <w:p w14:paraId="6B903396" w14:textId="1E8A5478" w:rsidR="002E1A78" w:rsidRPr="00C17CB1" w:rsidRDefault="002E1A78" w:rsidP="002E1A78">
            <w:pPr>
              <w:widowControl w:val="0"/>
              <w:autoSpaceDE w:val="0"/>
              <w:autoSpaceDN w:val="0"/>
              <w:adjustRightInd w:val="0"/>
              <w:snapToGrid w:val="0"/>
              <w:jc w:val="both"/>
              <w:rPr>
                <w:rFonts w:asciiTheme="minorHAnsi" w:hAnsiTheme="minorHAnsi" w:cstheme="minorHAnsi"/>
                <w:color w:val="000000"/>
              </w:rPr>
            </w:pPr>
            <w:r w:rsidRPr="00C17CB1">
              <w:rPr>
                <w:rFonts w:asciiTheme="minorHAnsi" w:hAnsiTheme="minorHAnsi" w:cstheme="minorHAnsi"/>
                <w:color w:val="000000"/>
              </w:rPr>
              <w:t>100%</w:t>
            </w:r>
          </w:p>
        </w:tc>
        <w:tc>
          <w:tcPr>
            <w:tcW w:w="2165" w:type="dxa"/>
          </w:tcPr>
          <w:p w14:paraId="1617EFB7" w14:textId="3BD754CA" w:rsidR="002E1A78" w:rsidRPr="00C17CB1" w:rsidRDefault="002E1A78" w:rsidP="002E1A78">
            <w:pPr>
              <w:widowControl w:val="0"/>
              <w:autoSpaceDE w:val="0"/>
              <w:autoSpaceDN w:val="0"/>
              <w:adjustRightInd w:val="0"/>
              <w:snapToGrid w:val="0"/>
              <w:jc w:val="both"/>
              <w:rPr>
                <w:rFonts w:asciiTheme="minorHAnsi" w:hAnsiTheme="minorHAnsi" w:cstheme="minorHAnsi"/>
                <w:color w:val="000000"/>
              </w:rPr>
            </w:pPr>
            <w:r w:rsidRPr="00C17CB1">
              <w:rPr>
                <w:rFonts w:asciiTheme="minorHAnsi" w:hAnsiTheme="minorHAnsi" w:cstheme="minorHAnsi"/>
                <w:color w:val="000000"/>
              </w:rPr>
              <w:t>pp/n</w:t>
            </w:r>
          </w:p>
        </w:tc>
      </w:tr>
      <w:tr w:rsidR="00593897" w14:paraId="41E91503" w14:textId="77777777" w:rsidTr="00DD5EC5">
        <w:trPr>
          <w:trHeight w:val="20"/>
        </w:trPr>
        <w:tc>
          <w:tcPr>
            <w:tcW w:w="3822" w:type="dxa"/>
          </w:tcPr>
          <w:p w14:paraId="1010D215" w14:textId="5E0E2FD5" w:rsidR="00593897" w:rsidRPr="00C17CB1" w:rsidRDefault="00593897" w:rsidP="00593897">
            <w:pPr>
              <w:widowControl w:val="0"/>
              <w:autoSpaceDE w:val="0"/>
              <w:autoSpaceDN w:val="0"/>
              <w:adjustRightInd w:val="0"/>
              <w:snapToGrid w:val="0"/>
              <w:jc w:val="both"/>
              <w:rPr>
                <w:rFonts w:asciiTheme="minorHAnsi" w:hAnsiTheme="minorHAnsi" w:cstheme="minorHAnsi"/>
              </w:rPr>
            </w:pPr>
            <w:r w:rsidRPr="00C17CB1">
              <w:rPr>
                <w:rFonts w:asciiTheme="minorHAnsi" w:hAnsiTheme="minorHAnsi" w:cstheme="minorHAnsi"/>
              </w:rPr>
              <w:t>Ing. Lenka Harantová, Ph.D.</w:t>
            </w:r>
          </w:p>
        </w:tc>
        <w:tc>
          <w:tcPr>
            <w:tcW w:w="1417" w:type="dxa"/>
          </w:tcPr>
          <w:p w14:paraId="70583589" w14:textId="22999E99" w:rsidR="00593897" w:rsidRPr="00C17CB1" w:rsidRDefault="00593897" w:rsidP="00593897">
            <w:pPr>
              <w:widowControl w:val="0"/>
              <w:autoSpaceDE w:val="0"/>
              <w:autoSpaceDN w:val="0"/>
              <w:adjustRightInd w:val="0"/>
              <w:snapToGrid w:val="0"/>
              <w:jc w:val="both"/>
              <w:rPr>
                <w:rFonts w:asciiTheme="minorHAnsi" w:hAnsiTheme="minorHAnsi" w:cstheme="minorHAnsi"/>
                <w:color w:val="000000"/>
              </w:rPr>
            </w:pPr>
            <w:r>
              <w:rPr>
                <w:rFonts w:asciiTheme="minorHAnsi" w:hAnsiTheme="minorHAnsi" w:cstheme="minorHAnsi"/>
                <w:color w:val="000000"/>
              </w:rPr>
              <w:t>1984</w:t>
            </w:r>
          </w:p>
        </w:tc>
        <w:tc>
          <w:tcPr>
            <w:tcW w:w="1231" w:type="dxa"/>
          </w:tcPr>
          <w:p w14:paraId="030AB4AC" w14:textId="1C32E07E" w:rsidR="00593897" w:rsidRPr="00C17CB1" w:rsidRDefault="00593897" w:rsidP="00593897">
            <w:pPr>
              <w:widowControl w:val="0"/>
              <w:autoSpaceDE w:val="0"/>
              <w:autoSpaceDN w:val="0"/>
              <w:adjustRightInd w:val="0"/>
              <w:snapToGrid w:val="0"/>
              <w:jc w:val="both"/>
              <w:rPr>
                <w:rFonts w:asciiTheme="minorHAnsi" w:hAnsiTheme="minorHAnsi" w:cstheme="minorHAnsi"/>
                <w:color w:val="000000"/>
              </w:rPr>
            </w:pPr>
            <w:r>
              <w:rPr>
                <w:rFonts w:asciiTheme="minorHAnsi" w:hAnsiTheme="minorHAnsi" w:cstheme="minorHAnsi"/>
                <w:color w:val="000000"/>
              </w:rPr>
              <w:t>50%</w:t>
            </w:r>
          </w:p>
        </w:tc>
        <w:tc>
          <w:tcPr>
            <w:tcW w:w="2165" w:type="dxa"/>
          </w:tcPr>
          <w:p w14:paraId="4CC1CD2D" w14:textId="4686988C" w:rsidR="00593897" w:rsidRPr="00C17CB1" w:rsidRDefault="00593897" w:rsidP="00593897">
            <w:pPr>
              <w:widowControl w:val="0"/>
              <w:autoSpaceDE w:val="0"/>
              <w:autoSpaceDN w:val="0"/>
              <w:adjustRightInd w:val="0"/>
              <w:snapToGrid w:val="0"/>
              <w:jc w:val="both"/>
              <w:rPr>
                <w:rFonts w:asciiTheme="minorHAnsi" w:hAnsiTheme="minorHAnsi" w:cstheme="minorHAnsi"/>
                <w:color w:val="000000"/>
              </w:rPr>
            </w:pPr>
            <w:r>
              <w:rPr>
                <w:rFonts w:asciiTheme="minorHAnsi" w:hAnsiTheme="minorHAnsi" w:cstheme="minorHAnsi"/>
                <w:color w:val="000000"/>
              </w:rPr>
              <w:t>pp/n</w:t>
            </w:r>
            <w:r w:rsidR="00F96A3C">
              <w:rPr>
                <w:rFonts w:asciiTheme="minorHAnsi" w:hAnsiTheme="minorHAnsi" w:cstheme="minorHAnsi"/>
                <w:color w:val="000000"/>
              </w:rPr>
              <w:t xml:space="preserve"> UTB </w:t>
            </w:r>
            <w:r w:rsidR="0033325C">
              <w:rPr>
                <w:rFonts w:asciiTheme="minorHAnsi" w:hAnsiTheme="minorHAnsi" w:cstheme="minorHAnsi"/>
                <w:color w:val="000000"/>
              </w:rPr>
              <w:t>UNI</w:t>
            </w:r>
          </w:p>
        </w:tc>
      </w:tr>
      <w:tr w:rsidR="00593897" w14:paraId="076985CC" w14:textId="77777777" w:rsidTr="00DD5EC5">
        <w:trPr>
          <w:trHeight w:val="20"/>
        </w:trPr>
        <w:tc>
          <w:tcPr>
            <w:tcW w:w="3822" w:type="dxa"/>
          </w:tcPr>
          <w:p w14:paraId="415CEE3B" w14:textId="77777777" w:rsidR="00593897" w:rsidRPr="00C17CB1" w:rsidRDefault="00593897" w:rsidP="00593897">
            <w:pPr>
              <w:widowControl w:val="0"/>
              <w:autoSpaceDE w:val="0"/>
              <w:autoSpaceDN w:val="0"/>
              <w:adjustRightInd w:val="0"/>
              <w:snapToGrid w:val="0"/>
              <w:jc w:val="both"/>
              <w:rPr>
                <w:rFonts w:asciiTheme="minorHAnsi" w:hAnsiTheme="minorHAnsi" w:cstheme="minorHAnsi"/>
              </w:rPr>
            </w:pPr>
            <w:r w:rsidRPr="00C17CB1">
              <w:rPr>
                <w:rFonts w:asciiTheme="minorHAnsi" w:hAnsiTheme="minorHAnsi" w:cstheme="minorHAnsi"/>
              </w:rPr>
              <w:t>MgA. Jakub Hrdina, Ph.D.</w:t>
            </w:r>
          </w:p>
        </w:tc>
        <w:tc>
          <w:tcPr>
            <w:tcW w:w="1417" w:type="dxa"/>
          </w:tcPr>
          <w:p w14:paraId="252C17B1" w14:textId="77777777" w:rsidR="00593897" w:rsidRPr="00C17CB1" w:rsidRDefault="00593897" w:rsidP="00593897">
            <w:pPr>
              <w:widowControl w:val="0"/>
              <w:autoSpaceDE w:val="0"/>
              <w:autoSpaceDN w:val="0"/>
              <w:adjustRightInd w:val="0"/>
              <w:snapToGrid w:val="0"/>
              <w:jc w:val="both"/>
              <w:rPr>
                <w:rFonts w:asciiTheme="minorHAnsi" w:hAnsiTheme="minorHAnsi" w:cstheme="minorHAnsi"/>
                <w:color w:val="000000"/>
              </w:rPr>
            </w:pPr>
            <w:r w:rsidRPr="00C17CB1">
              <w:rPr>
                <w:rFonts w:asciiTheme="minorHAnsi" w:hAnsiTheme="minorHAnsi" w:cstheme="minorHAnsi"/>
                <w:color w:val="000000"/>
              </w:rPr>
              <w:t>1988</w:t>
            </w:r>
          </w:p>
        </w:tc>
        <w:tc>
          <w:tcPr>
            <w:tcW w:w="1231" w:type="dxa"/>
          </w:tcPr>
          <w:p w14:paraId="27959501" w14:textId="77777777" w:rsidR="00593897" w:rsidRPr="00C17CB1" w:rsidRDefault="00593897" w:rsidP="00593897">
            <w:pPr>
              <w:widowControl w:val="0"/>
              <w:autoSpaceDE w:val="0"/>
              <w:autoSpaceDN w:val="0"/>
              <w:adjustRightInd w:val="0"/>
              <w:snapToGrid w:val="0"/>
              <w:jc w:val="both"/>
              <w:rPr>
                <w:rFonts w:asciiTheme="minorHAnsi" w:hAnsiTheme="minorHAnsi" w:cstheme="minorHAnsi"/>
                <w:color w:val="000000"/>
              </w:rPr>
            </w:pPr>
            <w:r w:rsidRPr="00C17CB1">
              <w:rPr>
                <w:rFonts w:asciiTheme="minorHAnsi" w:hAnsiTheme="minorHAnsi" w:cstheme="minorHAnsi"/>
                <w:color w:val="000000"/>
              </w:rPr>
              <w:t>100%</w:t>
            </w:r>
          </w:p>
        </w:tc>
        <w:tc>
          <w:tcPr>
            <w:tcW w:w="2165" w:type="dxa"/>
          </w:tcPr>
          <w:p w14:paraId="30820794" w14:textId="77777777" w:rsidR="00593897" w:rsidRPr="00E153D9" w:rsidRDefault="00593897" w:rsidP="00593897">
            <w:pPr>
              <w:widowControl w:val="0"/>
              <w:autoSpaceDE w:val="0"/>
              <w:autoSpaceDN w:val="0"/>
              <w:adjustRightInd w:val="0"/>
              <w:snapToGrid w:val="0"/>
              <w:jc w:val="both"/>
              <w:rPr>
                <w:rFonts w:asciiTheme="minorHAnsi" w:hAnsiTheme="minorHAnsi" w:cstheme="minorHAnsi"/>
                <w:color w:val="000000"/>
                <w:highlight w:val="yellow"/>
              </w:rPr>
            </w:pPr>
            <w:r w:rsidRPr="009C11BC">
              <w:rPr>
                <w:rFonts w:asciiTheme="minorHAnsi" w:hAnsiTheme="minorHAnsi" w:cstheme="minorHAnsi"/>
                <w:color w:val="000000"/>
              </w:rPr>
              <w:t>pp/8/2024</w:t>
            </w:r>
          </w:p>
        </w:tc>
      </w:tr>
      <w:tr w:rsidR="00593897" w14:paraId="7CA59587" w14:textId="77777777" w:rsidTr="00DD5EC5">
        <w:trPr>
          <w:trHeight w:val="20"/>
        </w:trPr>
        <w:tc>
          <w:tcPr>
            <w:tcW w:w="3822" w:type="dxa"/>
          </w:tcPr>
          <w:p w14:paraId="28F48F19" w14:textId="77777777" w:rsidR="00593897" w:rsidRPr="00C17CB1" w:rsidRDefault="00593897" w:rsidP="00593897">
            <w:pPr>
              <w:widowControl w:val="0"/>
              <w:autoSpaceDE w:val="0"/>
              <w:autoSpaceDN w:val="0"/>
              <w:adjustRightInd w:val="0"/>
              <w:snapToGrid w:val="0"/>
              <w:jc w:val="both"/>
              <w:rPr>
                <w:rFonts w:asciiTheme="minorHAnsi" w:hAnsiTheme="minorHAnsi" w:cstheme="minorHAnsi"/>
              </w:rPr>
            </w:pPr>
            <w:r w:rsidRPr="00C17CB1">
              <w:rPr>
                <w:rFonts w:asciiTheme="minorHAnsi" w:hAnsiTheme="minorHAnsi" w:cstheme="minorHAnsi"/>
              </w:rPr>
              <w:t>Mgr. Vít Jakubíček</w:t>
            </w:r>
          </w:p>
        </w:tc>
        <w:tc>
          <w:tcPr>
            <w:tcW w:w="1417" w:type="dxa"/>
          </w:tcPr>
          <w:p w14:paraId="49227990" w14:textId="77777777" w:rsidR="00593897" w:rsidRPr="00C17CB1" w:rsidRDefault="00593897" w:rsidP="00593897">
            <w:pPr>
              <w:widowControl w:val="0"/>
              <w:autoSpaceDE w:val="0"/>
              <w:autoSpaceDN w:val="0"/>
              <w:adjustRightInd w:val="0"/>
              <w:snapToGrid w:val="0"/>
              <w:jc w:val="both"/>
              <w:rPr>
                <w:rFonts w:asciiTheme="minorHAnsi" w:hAnsiTheme="minorHAnsi" w:cstheme="minorHAnsi"/>
                <w:color w:val="000000"/>
              </w:rPr>
            </w:pPr>
            <w:r w:rsidRPr="00C17CB1">
              <w:rPr>
                <w:rFonts w:asciiTheme="minorHAnsi" w:hAnsiTheme="minorHAnsi" w:cstheme="minorHAnsi"/>
                <w:color w:val="000000"/>
              </w:rPr>
              <w:t>1987</w:t>
            </w:r>
          </w:p>
        </w:tc>
        <w:tc>
          <w:tcPr>
            <w:tcW w:w="1231" w:type="dxa"/>
          </w:tcPr>
          <w:p w14:paraId="4A9E6E17" w14:textId="12CB9237" w:rsidR="00593897" w:rsidRPr="00C17CB1" w:rsidRDefault="00145B33" w:rsidP="00593897">
            <w:pPr>
              <w:widowControl w:val="0"/>
              <w:autoSpaceDE w:val="0"/>
              <w:autoSpaceDN w:val="0"/>
              <w:adjustRightInd w:val="0"/>
              <w:snapToGrid w:val="0"/>
              <w:jc w:val="both"/>
              <w:rPr>
                <w:rFonts w:asciiTheme="minorHAnsi" w:hAnsiTheme="minorHAnsi" w:cstheme="minorHAnsi"/>
                <w:color w:val="000000"/>
              </w:rPr>
            </w:pPr>
            <w:proofErr w:type="gramStart"/>
            <w:r>
              <w:rPr>
                <w:rFonts w:asciiTheme="minorHAnsi" w:hAnsiTheme="minorHAnsi" w:cstheme="minorHAnsi"/>
              </w:rPr>
              <w:t>10</w:t>
            </w:r>
            <w:r w:rsidR="00593897" w:rsidRPr="00C17CB1">
              <w:rPr>
                <w:rFonts w:asciiTheme="minorHAnsi" w:hAnsiTheme="minorHAnsi" w:cstheme="minorHAnsi"/>
              </w:rPr>
              <w:t>0%</w:t>
            </w:r>
            <w:proofErr w:type="gramEnd"/>
          </w:p>
        </w:tc>
        <w:tc>
          <w:tcPr>
            <w:tcW w:w="2165" w:type="dxa"/>
          </w:tcPr>
          <w:p w14:paraId="3AF24DF5" w14:textId="3BE260A7" w:rsidR="00593897" w:rsidRPr="00C17CB1" w:rsidRDefault="00593897" w:rsidP="00593897">
            <w:pPr>
              <w:widowControl w:val="0"/>
              <w:autoSpaceDE w:val="0"/>
              <w:autoSpaceDN w:val="0"/>
              <w:adjustRightInd w:val="0"/>
              <w:snapToGrid w:val="0"/>
              <w:jc w:val="both"/>
              <w:rPr>
                <w:rFonts w:asciiTheme="minorHAnsi" w:hAnsiTheme="minorHAnsi" w:cstheme="minorHAnsi"/>
                <w:color w:val="000000"/>
              </w:rPr>
            </w:pPr>
            <w:r w:rsidRPr="00C17CB1">
              <w:rPr>
                <w:rFonts w:asciiTheme="minorHAnsi" w:hAnsiTheme="minorHAnsi" w:cstheme="minorHAnsi"/>
                <w:color w:val="000000"/>
              </w:rPr>
              <w:t>pp/3/</w:t>
            </w:r>
            <w:r>
              <w:rPr>
                <w:rFonts w:asciiTheme="minorHAnsi" w:hAnsiTheme="minorHAnsi" w:cstheme="minorHAnsi"/>
                <w:color w:val="000000"/>
              </w:rPr>
              <w:t>20</w:t>
            </w:r>
            <w:r w:rsidRPr="00C17CB1">
              <w:rPr>
                <w:rFonts w:asciiTheme="minorHAnsi" w:hAnsiTheme="minorHAnsi" w:cstheme="minorHAnsi"/>
                <w:color w:val="000000"/>
              </w:rPr>
              <w:t>24</w:t>
            </w:r>
          </w:p>
        </w:tc>
      </w:tr>
      <w:tr w:rsidR="00593897" w14:paraId="566FA684" w14:textId="77777777" w:rsidTr="00DD5EC5">
        <w:trPr>
          <w:trHeight w:val="20"/>
        </w:trPr>
        <w:tc>
          <w:tcPr>
            <w:tcW w:w="3822" w:type="dxa"/>
          </w:tcPr>
          <w:p w14:paraId="5E68E1DD" w14:textId="05751753" w:rsidR="00593897" w:rsidRPr="00C17CB1" w:rsidRDefault="00593897" w:rsidP="00593897">
            <w:pPr>
              <w:widowControl w:val="0"/>
              <w:autoSpaceDE w:val="0"/>
              <w:autoSpaceDN w:val="0"/>
              <w:adjustRightInd w:val="0"/>
              <w:snapToGrid w:val="0"/>
              <w:jc w:val="both"/>
              <w:rPr>
                <w:rFonts w:asciiTheme="minorHAnsi" w:hAnsiTheme="minorHAnsi" w:cstheme="minorHAnsi"/>
              </w:rPr>
            </w:pPr>
            <w:r w:rsidRPr="00C17CB1">
              <w:rPr>
                <w:rFonts w:asciiTheme="minorHAnsi" w:hAnsiTheme="minorHAnsi" w:cstheme="minorHAnsi"/>
              </w:rPr>
              <w:t>Ing. arch. Kamil Koláček</w:t>
            </w:r>
          </w:p>
        </w:tc>
        <w:tc>
          <w:tcPr>
            <w:tcW w:w="1417" w:type="dxa"/>
          </w:tcPr>
          <w:p w14:paraId="78ADCD3F" w14:textId="780C8D16" w:rsidR="00593897" w:rsidRPr="00C17CB1" w:rsidRDefault="00593897" w:rsidP="00593897">
            <w:pPr>
              <w:widowControl w:val="0"/>
              <w:autoSpaceDE w:val="0"/>
              <w:autoSpaceDN w:val="0"/>
              <w:adjustRightInd w:val="0"/>
              <w:snapToGrid w:val="0"/>
              <w:jc w:val="both"/>
              <w:rPr>
                <w:rFonts w:asciiTheme="minorHAnsi" w:hAnsiTheme="minorHAnsi" w:cstheme="minorHAnsi"/>
                <w:color w:val="000000"/>
              </w:rPr>
            </w:pPr>
            <w:r w:rsidRPr="00C17CB1">
              <w:rPr>
                <w:rFonts w:asciiTheme="minorHAnsi" w:hAnsiTheme="minorHAnsi" w:cstheme="minorHAnsi"/>
                <w:color w:val="000000"/>
              </w:rPr>
              <w:t>1986</w:t>
            </w:r>
          </w:p>
        </w:tc>
        <w:tc>
          <w:tcPr>
            <w:tcW w:w="1231" w:type="dxa"/>
          </w:tcPr>
          <w:p w14:paraId="3EA7F4A8" w14:textId="148D7F34" w:rsidR="00593897" w:rsidRPr="00C17CB1" w:rsidRDefault="00593897" w:rsidP="00593897">
            <w:pPr>
              <w:widowControl w:val="0"/>
              <w:autoSpaceDE w:val="0"/>
              <w:autoSpaceDN w:val="0"/>
              <w:adjustRightInd w:val="0"/>
              <w:snapToGrid w:val="0"/>
              <w:jc w:val="both"/>
              <w:rPr>
                <w:rFonts w:asciiTheme="minorHAnsi" w:hAnsiTheme="minorHAnsi" w:cstheme="minorHAnsi"/>
              </w:rPr>
            </w:pPr>
            <w:r w:rsidRPr="00C17CB1">
              <w:rPr>
                <w:rFonts w:asciiTheme="minorHAnsi" w:hAnsiTheme="minorHAnsi" w:cstheme="minorHAnsi"/>
                <w:color w:val="000000"/>
              </w:rPr>
              <w:t>100%</w:t>
            </w:r>
          </w:p>
        </w:tc>
        <w:tc>
          <w:tcPr>
            <w:tcW w:w="2165" w:type="dxa"/>
          </w:tcPr>
          <w:p w14:paraId="4C6193CB" w14:textId="1355AB43" w:rsidR="00593897" w:rsidRPr="00C17CB1" w:rsidRDefault="00593897" w:rsidP="00593897">
            <w:pPr>
              <w:widowControl w:val="0"/>
              <w:autoSpaceDE w:val="0"/>
              <w:autoSpaceDN w:val="0"/>
              <w:adjustRightInd w:val="0"/>
              <w:snapToGrid w:val="0"/>
              <w:jc w:val="both"/>
              <w:rPr>
                <w:rFonts w:asciiTheme="minorHAnsi" w:hAnsiTheme="minorHAnsi" w:cstheme="minorHAnsi"/>
                <w:color w:val="000000"/>
              </w:rPr>
            </w:pPr>
            <w:r w:rsidRPr="00C17CB1">
              <w:rPr>
                <w:rFonts w:asciiTheme="minorHAnsi" w:hAnsiTheme="minorHAnsi" w:cstheme="minorHAnsi"/>
                <w:color w:val="000000"/>
              </w:rPr>
              <w:t>pp/n</w:t>
            </w:r>
          </w:p>
        </w:tc>
      </w:tr>
      <w:tr w:rsidR="00593897" w14:paraId="6FD701AC" w14:textId="77777777" w:rsidTr="00DD5EC5">
        <w:trPr>
          <w:trHeight w:val="20"/>
        </w:trPr>
        <w:tc>
          <w:tcPr>
            <w:tcW w:w="3822" w:type="dxa"/>
          </w:tcPr>
          <w:p w14:paraId="776660F6" w14:textId="77777777" w:rsidR="00593897" w:rsidRPr="00C17CB1" w:rsidRDefault="00593897" w:rsidP="00593897">
            <w:pPr>
              <w:widowControl w:val="0"/>
              <w:autoSpaceDE w:val="0"/>
              <w:autoSpaceDN w:val="0"/>
              <w:adjustRightInd w:val="0"/>
              <w:snapToGrid w:val="0"/>
              <w:jc w:val="both"/>
              <w:rPr>
                <w:rFonts w:asciiTheme="minorHAnsi" w:hAnsiTheme="minorHAnsi" w:cstheme="minorHAnsi"/>
              </w:rPr>
            </w:pPr>
            <w:r w:rsidRPr="00C17CB1">
              <w:rPr>
                <w:rFonts w:asciiTheme="minorHAnsi" w:hAnsiTheme="minorHAnsi" w:cstheme="minorHAnsi"/>
                <w:bCs/>
              </w:rPr>
              <w:t>Mgr. art. Lívia Kožušková, ArtD.</w:t>
            </w:r>
          </w:p>
        </w:tc>
        <w:tc>
          <w:tcPr>
            <w:tcW w:w="1417" w:type="dxa"/>
          </w:tcPr>
          <w:p w14:paraId="2DA2C690" w14:textId="77777777" w:rsidR="00593897" w:rsidRPr="00C17CB1" w:rsidRDefault="00593897" w:rsidP="00593897">
            <w:pPr>
              <w:widowControl w:val="0"/>
              <w:autoSpaceDE w:val="0"/>
              <w:autoSpaceDN w:val="0"/>
              <w:adjustRightInd w:val="0"/>
              <w:snapToGrid w:val="0"/>
              <w:jc w:val="both"/>
              <w:rPr>
                <w:rFonts w:asciiTheme="minorHAnsi" w:hAnsiTheme="minorHAnsi" w:cstheme="minorHAnsi"/>
                <w:color w:val="000000"/>
              </w:rPr>
            </w:pPr>
            <w:r w:rsidRPr="00C17CB1">
              <w:rPr>
                <w:rFonts w:asciiTheme="minorHAnsi" w:hAnsiTheme="minorHAnsi" w:cstheme="minorHAnsi"/>
                <w:color w:val="000000"/>
              </w:rPr>
              <w:t>1987</w:t>
            </w:r>
          </w:p>
        </w:tc>
        <w:tc>
          <w:tcPr>
            <w:tcW w:w="1231" w:type="dxa"/>
          </w:tcPr>
          <w:p w14:paraId="58A84C44" w14:textId="77777777" w:rsidR="00593897" w:rsidRPr="00C17CB1" w:rsidRDefault="00593897" w:rsidP="00593897">
            <w:pPr>
              <w:widowControl w:val="0"/>
              <w:autoSpaceDE w:val="0"/>
              <w:autoSpaceDN w:val="0"/>
              <w:adjustRightInd w:val="0"/>
              <w:snapToGrid w:val="0"/>
              <w:jc w:val="both"/>
              <w:rPr>
                <w:rFonts w:asciiTheme="minorHAnsi" w:hAnsiTheme="minorHAnsi" w:cstheme="minorHAnsi"/>
                <w:color w:val="000000"/>
              </w:rPr>
            </w:pPr>
            <w:r w:rsidRPr="00C17CB1">
              <w:rPr>
                <w:rFonts w:asciiTheme="minorHAnsi" w:hAnsiTheme="minorHAnsi" w:cstheme="minorHAnsi"/>
                <w:color w:val="000000"/>
              </w:rPr>
              <w:t>100%</w:t>
            </w:r>
          </w:p>
        </w:tc>
        <w:tc>
          <w:tcPr>
            <w:tcW w:w="2165" w:type="dxa"/>
          </w:tcPr>
          <w:p w14:paraId="4B82B142" w14:textId="0E3D515B" w:rsidR="00593897" w:rsidRPr="00C17CB1" w:rsidRDefault="00593897" w:rsidP="00593897">
            <w:pPr>
              <w:widowControl w:val="0"/>
              <w:autoSpaceDE w:val="0"/>
              <w:autoSpaceDN w:val="0"/>
              <w:adjustRightInd w:val="0"/>
              <w:snapToGrid w:val="0"/>
              <w:jc w:val="both"/>
              <w:rPr>
                <w:rFonts w:asciiTheme="minorHAnsi" w:hAnsiTheme="minorHAnsi" w:cstheme="minorHAnsi"/>
                <w:color w:val="000000"/>
              </w:rPr>
            </w:pPr>
            <w:r w:rsidRPr="00C17CB1">
              <w:rPr>
                <w:rFonts w:asciiTheme="minorHAnsi" w:hAnsiTheme="minorHAnsi" w:cstheme="minorHAnsi"/>
                <w:color w:val="000000"/>
              </w:rPr>
              <w:t>pp/8/2025</w:t>
            </w:r>
          </w:p>
        </w:tc>
      </w:tr>
      <w:tr w:rsidR="00593897" w14:paraId="20A9BB32" w14:textId="77777777" w:rsidTr="00DD5EC5">
        <w:trPr>
          <w:trHeight w:val="20"/>
        </w:trPr>
        <w:tc>
          <w:tcPr>
            <w:tcW w:w="3822" w:type="dxa"/>
          </w:tcPr>
          <w:p w14:paraId="237DDFB2" w14:textId="6A90F2E0" w:rsidR="00593897" w:rsidRPr="00C17CB1" w:rsidRDefault="00593897" w:rsidP="00593897">
            <w:pPr>
              <w:widowControl w:val="0"/>
              <w:autoSpaceDE w:val="0"/>
              <w:autoSpaceDN w:val="0"/>
              <w:adjustRightInd w:val="0"/>
              <w:snapToGrid w:val="0"/>
              <w:jc w:val="both"/>
              <w:rPr>
                <w:rFonts w:asciiTheme="minorHAnsi" w:hAnsiTheme="minorHAnsi" w:cstheme="minorHAnsi"/>
                <w:bCs/>
              </w:rPr>
            </w:pPr>
            <w:r w:rsidRPr="00C17CB1">
              <w:rPr>
                <w:rFonts w:asciiTheme="minorHAnsi" w:hAnsiTheme="minorHAnsi" w:cstheme="minorHAnsi"/>
              </w:rPr>
              <w:t>Mgr. Pavel Krutil</w:t>
            </w:r>
          </w:p>
        </w:tc>
        <w:tc>
          <w:tcPr>
            <w:tcW w:w="1417" w:type="dxa"/>
          </w:tcPr>
          <w:p w14:paraId="2EFB80AA" w14:textId="55C26C84" w:rsidR="00593897" w:rsidRPr="00C17CB1" w:rsidRDefault="00593897" w:rsidP="00593897">
            <w:pPr>
              <w:widowControl w:val="0"/>
              <w:autoSpaceDE w:val="0"/>
              <w:autoSpaceDN w:val="0"/>
              <w:adjustRightInd w:val="0"/>
              <w:snapToGrid w:val="0"/>
              <w:jc w:val="both"/>
              <w:rPr>
                <w:rFonts w:asciiTheme="minorHAnsi" w:hAnsiTheme="minorHAnsi" w:cstheme="minorHAnsi"/>
                <w:color w:val="000000"/>
              </w:rPr>
            </w:pPr>
            <w:r w:rsidRPr="00C17CB1">
              <w:rPr>
                <w:rFonts w:asciiTheme="minorHAnsi" w:hAnsiTheme="minorHAnsi" w:cstheme="minorHAnsi"/>
                <w:color w:val="000000"/>
              </w:rPr>
              <w:t>1964</w:t>
            </w:r>
          </w:p>
        </w:tc>
        <w:tc>
          <w:tcPr>
            <w:tcW w:w="1231" w:type="dxa"/>
          </w:tcPr>
          <w:p w14:paraId="0183BACD" w14:textId="1EC9E86F" w:rsidR="00593897" w:rsidRPr="00C17CB1" w:rsidRDefault="00593897" w:rsidP="00593897">
            <w:pPr>
              <w:widowControl w:val="0"/>
              <w:autoSpaceDE w:val="0"/>
              <w:autoSpaceDN w:val="0"/>
              <w:adjustRightInd w:val="0"/>
              <w:snapToGrid w:val="0"/>
              <w:jc w:val="both"/>
              <w:rPr>
                <w:rFonts w:asciiTheme="minorHAnsi" w:hAnsiTheme="minorHAnsi" w:cstheme="minorHAnsi"/>
                <w:color w:val="000000"/>
              </w:rPr>
            </w:pPr>
            <w:r w:rsidRPr="00C17CB1">
              <w:rPr>
                <w:rFonts w:asciiTheme="minorHAnsi" w:hAnsiTheme="minorHAnsi" w:cstheme="minorHAnsi"/>
                <w:color w:val="000000"/>
              </w:rPr>
              <w:t>100%</w:t>
            </w:r>
          </w:p>
        </w:tc>
        <w:tc>
          <w:tcPr>
            <w:tcW w:w="2165" w:type="dxa"/>
          </w:tcPr>
          <w:p w14:paraId="35A1F110" w14:textId="42E6B40E" w:rsidR="00593897" w:rsidRPr="00C17CB1" w:rsidRDefault="00593897" w:rsidP="00593897">
            <w:pPr>
              <w:widowControl w:val="0"/>
              <w:autoSpaceDE w:val="0"/>
              <w:autoSpaceDN w:val="0"/>
              <w:adjustRightInd w:val="0"/>
              <w:snapToGrid w:val="0"/>
              <w:jc w:val="both"/>
              <w:rPr>
                <w:rFonts w:asciiTheme="minorHAnsi" w:hAnsiTheme="minorHAnsi" w:cstheme="minorHAnsi"/>
                <w:color w:val="000000"/>
              </w:rPr>
            </w:pPr>
            <w:r w:rsidRPr="00C17CB1">
              <w:rPr>
                <w:rFonts w:asciiTheme="minorHAnsi" w:hAnsiTheme="minorHAnsi" w:cstheme="minorHAnsi"/>
                <w:color w:val="000000"/>
              </w:rPr>
              <w:t>pp/n</w:t>
            </w:r>
          </w:p>
        </w:tc>
      </w:tr>
      <w:tr w:rsidR="00F96A3C" w14:paraId="1A6BEDB3" w14:textId="77777777" w:rsidTr="00DD5EC5">
        <w:trPr>
          <w:trHeight w:val="20"/>
        </w:trPr>
        <w:tc>
          <w:tcPr>
            <w:tcW w:w="3822" w:type="dxa"/>
          </w:tcPr>
          <w:p w14:paraId="15D03E1D" w14:textId="45E17E13" w:rsidR="00F96A3C" w:rsidRPr="00C17CB1" w:rsidRDefault="00F96A3C" w:rsidP="00F96A3C">
            <w:pPr>
              <w:widowControl w:val="0"/>
              <w:autoSpaceDE w:val="0"/>
              <w:autoSpaceDN w:val="0"/>
              <w:adjustRightInd w:val="0"/>
              <w:snapToGrid w:val="0"/>
              <w:jc w:val="both"/>
              <w:rPr>
                <w:rFonts w:asciiTheme="minorHAnsi" w:hAnsiTheme="minorHAnsi" w:cstheme="minorHAnsi"/>
              </w:rPr>
            </w:pPr>
            <w:r w:rsidRPr="007A2F4A">
              <w:rPr>
                <w:rStyle w:val="normaltextrun"/>
                <w:rFonts w:asciiTheme="minorHAnsi" w:eastAsiaTheme="majorEastAsia" w:hAnsiTheme="minorHAnsi" w:cstheme="minorHAnsi"/>
              </w:rPr>
              <w:t>Ing. Jaroslav Maloch, CSc.</w:t>
            </w:r>
          </w:p>
        </w:tc>
        <w:tc>
          <w:tcPr>
            <w:tcW w:w="1417" w:type="dxa"/>
          </w:tcPr>
          <w:p w14:paraId="70EB9DD9" w14:textId="76AE6C73" w:rsidR="00F96A3C" w:rsidRPr="00C17CB1" w:rsidRDefault="00F96A3C" w:rsidP="00F96A3C">
            <w:pPr>
              <w:widowControl w:val="0"/>
              <w:autoSpaceDE w:val="0"/>
              <w:autoSpaceDN w:val="0"/>
              <w:adjustRightInd w:val="0"/>
              <w:snapToGrid w:val="0"/>
              <w:jc w:val="both"/>
              <w:rPr>
                <w:rFonts w:asciiTheme="minorHAnsi" w:hAnsiTheme="minorHAnsi" w:cstheme="minorHAnsi"/>
                <w:color w:val="000000"/>
              </w:rPr>
            </w:pPr>
            <w:r>
              <w:rPr>
                <w:rFonts w:asciiTheme="minorHAnsi" w:hAnsiTheme="minorHAnsi" w:cstheme="minorHAnsi"/>
                <w:color w:val="000000"/>
              </w:rPr>
              <w:t>1956</w:t>
            </w:r>
          </w:p>
        </w:tc>
        <w:tc>
          <w:tcPr>
            <w:tcW w:w="1231" w:type="dxa"/>
          </w:tcPr>
          <w:p w14:paraId="1A137A55" w14:textId="1C8377E8" w:rsidR="00F96A3C" w:rsidRPr="00C17CB1" w:rsidRDefault="00F96A3C" w:rsidP="00F96A3C">
            <w:pPr>
              <w:widowControl w:val="0"/>
              <w:autoSpaceDE w:val="0"/>
              <w:autoSpaceDN w:val="0"/>
              <w:adjustRightInd w:val="0"/>
              <w:snapToGrid w:val="0"/>
              <w:jc w:val="both"/>
              <w:rPr>
                <w:rFonts w:asciiTheme="minorHAnsi" w:hAnsiTheme="minorHAnsi" w:cstheme="minorHAnsi"/>
                <w:color w:val="000000"/>
              </w:rPr>
            </w:pPr>
            <w:r>
              <w:rPr>
                <w:rFonts w:asciiTheme="minorHAnsi" w:hAnsiTheme="minorHAnsi" w:cstheme="minorHAnsi"/>
                <w:color w:val="000000"/>
              </w:rPr>
              <w:t>100%</w:t>
            </w:r>
          </w:p>
        </w:tc>
        <w:tc>
          <w:tcPr>
            <w:tcW w:w="2165" w:type="dxa"/>
          </w:tcPr>
          <w:p w14:paraId="7848C2F3" w14:textId="7A9BCA22" w:rsidR="00F96A3C" w:rsidRPr="00C17CB1" w:rsidRDefault="00F96A3C" w:rsidP="00F96A3C">
            <w:pPr>
              <w:widowControl w:val="0"/>
              <w:autoSpaceDE w:val="0"/>
              <w:autoSpaceDN w:val="0"/>
              <w:adjustRightInd w:val="0"/>
              <w:snapToGrid w:val="0"/>
              <w:jc w:val="both"/>
              <w:rPr>
                <w:rFonts w:asciiTheme="minorHAnsi" w:hAnsiTheme="minorHAnsi" w:cstheme="minorHAnsi"/>
                <w:color w:val="000000"/>
              </w:rPr>
            </w:pPr>
            <w:r>
              <w:rPr>
                <w:rFonts w:asciiTheme="minorHAnsi" w:hAnsiTheme="minorHAnsi" w:cstheme="minorHAnsi"/>
                <w:color w:val="000000"/>
              </w:rPr>
              <w:t>pp/N UTB CPS</w:t>
            </w:r>
          </w:p>
        </w:tc>
      </w:tr>
      <w:tr w:rsidR="00593897" w14:paraId="3DB4A8E9" w14:textId="77777777" w:rsidTr="00DD5EC5">
        <w:trPr>
          <w:trHeight w:val="20"/>
        </w:trPr>
        <w:tc>
          <w:tcPr>
            <w:tcW w:w="3822" w:type="dxa"/>
          </w:tcPr>
          <w:p w14:paraId="26681561" w14:textId="77777777" w:rsidR="00593897" w:rsidRPr="00C17CB1" w:rsidRDefault="00593897" w:rsidP="00593897">
            <w:pPr>
              <w:widowControl w:val="0"/>
              <w:autoSpaceDE w:val="0"/>
              <w:autoSpaceDN w:val="0"/>
              <w:adjustRightInd w:val="0"/>
              <w:snapToGrid w:val="0"/>
              <w:jc w:val="both"/>
              <w:rPr>
                <w:rFonts w:asciiTheme="minorHAnsi" w:hAnsiTheme="minorHAnsi" w:cstheme="minorHAnsi"/>
              </w:rPr>
            </w:pPr>
            <w:r w:rsidRPr="00C17CB1">
              <w:rPr>
                <w:rFonts w:asciiTheme="minorHAnsi" w:hAnsiTheme="minorHAnsi" w:cstheme="minorHAnsi"/>
              </w:rPr>
              <w:t>Mgr. Helena Maňasová Hradská, Ph.D.</w:t>
            </w:r>
          </w:p>
        </w:tc>
        <w:tc>
          <w:tcPr>
            <w:tcW w:w="1417" w:type="dxa"/>
          </w:tcPr>
          <w:p w14:paraId="0208E151" w14:textId="77777777" w:rsidR="00593897" w:rsidRPr="00C17CB1" w:rsidRDefault="00593897" w:rsidP="00593897">
            <w:pPr>
              <w:widowControl w:val="0"/>
              <w:autoSpaceDE w:val="0"/>
              <w:autoSpaceDN w:val="0"/>
              <w:adjustRightInd w:val="0"/>
              <w:snapToGrid w:val="0"/>
              <w:jc w:val="both"/>
              <w:rPr>
                <w:rFonts w:asciiTheme="minorHAnsi" w:hAnsiTheme="minorHAnsi" w:cstheme="minorHAnsi"/>
                <w:color w:val="000000"/>
              </w:rPr>
            </w:pPr>
            <w:r w:rsidRPr="00C17CB1">
              <w:rPr>
                <w:rFonts w:asciiTheme="minorHAnsi" w:hAnsiTheme="minorHAnsi" w:cstheme="minorHAnsi"/>
                <w:color w:val="000000"/>
              </w:rPr>
              <w:t>1979</w:t>
            </w:r>
          </w:p>
        </w:tc>
        <w:tc>
          <w:tcPr>
            <w:tcW w:w="1231" w:type="dxa"/>
          </w:tcPr>
          <w:p w14:paraId="29B880F2" w14:textId="77777777" w:rsidR="00593897" w:rsidRPr="00C17CB1" w:rsidRDefault="00593897" w:rsidP="00593897">
            <w:pPr>
              <w:widowControl w:val="0"/>
              <w:autoSpaceDE w:val="0"/>
              <w:autoSpaceDN w:val="0"/>
              <w:adjustRightInd w:val="0"/>
              <w:snapToGrid w:val="0"/>
              <w:jc w:val="both"/>
              <w:rPr>
                <w:rFonts w:asciiTheme="minorHAnsi" w:hAnsiTheme="minorHAnsi" w:cstheme="minorHAnsi"/>
                <w:color w:val="000000"/>
              </w:rPr>
            </w:pPr>
            <w:r w:rsidRPr="00C17CB1">
              <w:rPr>
                <w:rFonts w:asciiTheme="minorHAnsi" w:hAnsiTheme="minorHAnsi" w:cstheme="minorHAnsi"/>
                <w:color w:val="000000"/>
              </w:rPr>
              <w:t>100%</w:t>
            </w:r>
          </w:p>
        </w:tc>
        <w:tc>
          <w:tcPr>
            <w:tcW w:w="2165" w:type="dxa"/>
          </w:tcPr>
          <w:p w14:paraId="26379750" w14:textId="042E28C3" w:rsidR="00593897" w:rsidRPr="00C17CB1" w:rsidRDefault="00593897" w:rsidP="00593897">
            <w:pPr>
              <w:widowControl w:val="0"/>
              <w:autoSpaceDE w:val="0"/>
              <w:autoSpaceDN w:val="0"/>
              <w:adjustRightInd w:val="0"/>
              <w:snapToGrid w:val="0"/>
              <w:jc w:val="both"/>
              <w:rPr>
                <w:rFonts w:asciiTheme="minorHAnsi" w:hAnsiTheme="minorHAnsi" w:cstheme="minorHAnsi"/>
                <w:color w:val="000000"/>
              </w:rPr>
            </w:pPr>
            <w:r w:rsidRPr="00C17CB1">
              <w:rPr>
                <w:rFonts w:asciiTheme="minorHAnsi" w:hAnsiTheme="minorHAnsi" w:cstheme="minorHAnsi"/>
                <w:color w:val="000000"/>
              </w:rPr>
              <w:t>pp/</w:t>
            </w:r>
            <w:r>
              <w:rPr>
                <w:rFonts w:asciiTheme="minorHAnsi" w:hAnsiTheme="minorHAnsi" w:cstheme="minorHAnsi"/>
                <w:color w:val="000000"/>
              </w:rPr>
              <w:t>1/2026</w:t>
            </w:r>
          </w:p>
        </w:tc>
      </w:tr>
      <w:tr w:rsidR="00593897" w14:paraId="552AA2EF" w14:textId="77777777" w:rsidTr="00DD5EC5">
        <w:trPr>
          <w:trHeight w:val="20"/>
        </w:trPr>
        <w:tc>
          <w:tcPr>
            <w:tcW w:w="3822" w:type="dxa"/>
          </w:tcPr>
          <w:p w14:paraId="31309FE2" w14:textId="672087F5" w:rsidR="00593897" w:rsidRPr="00C17CB1" w:rsidRDefault="00593897" w:rsidP="00593897">
            <w:pPr>
              <w:widowControl w:val="0"/>
              <w:autoSpaceDE w:val="0"/>
              <w:autoSpaceDN w:val="0"/>
              <w:adjustRightInd w:val="0"/>
              <w:snapToGrid w:val="0"/>
              <w:jc w:val="both"/>
              <w:rPr>
                <w:rFonts w:asciiTheme="minorHAnsi" w:hAnsiTheme="minorHAnsi" w:cstheme="minorHAnsi"/>
              </w:rPr>
            </w:pPr>
            <w:r w:rsidRPr="00C17CB1">
              <w:rPr>
                <w:rFonts w:asciiTheme="minorHAnsi" w:hAnsiTheme="minorHAnsi" w:cstheme="minorHAnsi"/>
              </w:rPr>
              <w:t>MgA. Václav Ondroušek</w:t>
            </w:r>
          </w:p>
        </w:tc>
        <w:tc>
          <w:tcPr>
            <w:tcW w:w="1417" w:type="dxa"/>
          </w:tcPr>
          <w:p w14:paraId="31726091" w14:textId="660CAF53" w:rsidR="00593897" w:rsidRPr="00C17CB1" w:rsidRDefault="00593897" w:rsidP="00593897">
            <w:pPr>
              <w:widowControl w:val="0"/>
              <w:autoSpaceDE w:val="0"/>
              <w:autoSpaceDN w:val="0"/>
              <w:adjustRightInd w:val="0"/>
              <w:snapToGrid w:val="0"/>
              <w:jc w:val="both"/>
              <w:rPr>
                <w:rFonts w:asciiTheme="minorHAnsi" w:hAnsiTheme="minorHAnsi" w:cstheme="minorHAnsi"/>
                <w:color w:val="000000"/>
              </w:rPr>
            </w:pPr>
            <w:r w:rsidRPr="00C17CB1">
              <w:rPr>
                <w:rFonts w:asciiTheme="minorHAnsi" w:hAnsiTheme="minorHAnsi" w:cstheme="minorHAnsi"/>
                <w:color w:val="000000"/>
              </w:rPr>
              <w:t>1975</w:t>
            </w:r>
          </w:p>
        </w:tc>
        <w:tc>
          <w:tcPr>
            <w:tcW w:w="1231" w:type="dxa"/>
          </w:tcPr>
          <w:p w14:paraId="0BEF6EC0" w14:textId="0FAEDD85" w:rsidR="00593897" w:rsidRPr="00C17CB1" w:rsidRDefault="00593897" w:rsidP="00593897">
            <w:pPr>
              <w:widowControl w:val="0"/>
              <w:autoSpaceDE w:val="0"/>
              <w:autoSpaceDN w:val="0"/>
              <w:adjustRightInd w:val="0"/>
              <w:snapToGrid w:val="0"/>
              <w:jc w:val="both"/>
              <w:rPr>
                <w:rFonts w:asciiTheme="minorHAnsi" w:hAnsiTheme="minorHAnsi" w:cstheme="minorHAnsi"/>
                <w:color w:val="000000"/>
              </w:rPr>
            </w:pPr>
            <w:r w:rsidRPr="00C17CB1">
              <w:rPr>
                <w:rFonts w:asciiTheme="minorHAnsi" w:hAnsiTheme="minorHAnsi" w:cstheme="minorHAnsi"/>
                <w:color w:val="000000"/>
              </w:rPr>
              <w:t>100%</w:t>
            </w:r>
          </w:p>
        </w:tc>
        <w:tc>
          <w:tcPr>
            <w:tcW w:w="2165" w:type="dxa"/>
          </w:tcPr>
          <w:p w14:paraId="7B786794" w14:textId="4274ED0A" w:rsidR="00593897" w:rsidRPr="00C17CB1" w:rsidRDefault="00593897" w:rsidP="00593897">
            <w:pPr>
              <w:widowControl w:val="0"/>
              <w:autoSpaceDE w:val="0"/>
              <w:autoSpaceDN w:val="0"/>
              <w:adjustRightInd w:val="0"/>
              <w:snapToGrid w:val="0"/>
              <w:jc w:val="both"/>
              <w:rPr>
                <w:rFonts w:asciiTheme="minorHAnsi" w:hAnsiTheme="minorHAnsi" w:cstheme="minorHAnsi"/>
                <w:color w:val="000000"/>
              </w:rPr>
            </w:pPr>
            <w:r w:rsidRPr="00C17CB1">
              <w:rPr>
                <w:rFonts w:asciiTheme="minorHAnsi" w:hAnsiTheme="minorHAnsi" w:cstheme="minorHAnsi"/>
                <w:color w:val="000000"/>
              </w:rPr>
              <w:t>pp/n</w:t>
            </w:r>
          </w:p>
        </w:tc>
      </w:tr>
      <w:tr w:rsidR="00593897" w14:paraId="525CEF16" w14:textId="77777777" w:rsidTr="00DD5EC5">
        <w:trPr>
          <w:trHeight w:val="20"/>
        </w:trPr>
        <w:tc>
          <w:tcPr>
            <w:tcW w:w="3822" w:type="dxa"/>
          </w:tcPr>
          <w:p w14:paraId="56C0CC1C" w14:textId="77777777" w:rsidR="00593897" w:rsidRPr="00C17CB1" w:rsidRDefault="00593897" w:rsidP="00593897">
            <w:pPr>
              <w:widowControl w:val="0"/>
              <w:autoSpaceDE w:val="0"/>
              <w:autoSpaceDN w:val="0"/>
              <w:adjustRightInd w:val="0"/>
              <w:snapToGrid w:val="0"/>
              <w:jc w:val="both"/>
              <w:rPr>
                <w:rFonts w:asciiTheme="minorHAnsi" w:hAnsiTheme="minorHAnsi" w:cstheme="minorHAnsi"/>
              </w:rPr>
            </w:pPr>
            <w:r w:rsidRPr="00C17CB1">
              <w:rPr>
                <w:rFonts w:asciiTheme="minorHAnsi" w:hAnsiTheme="minorHAnsi" w:cstheme="minorHAnsi"/>
              </w:rPr>
              <w:t>MgA. Ondřej Puchta, Ph.D</w:t>
            </w:r>
          </w:p>
        </w:tc>
        <w:tc>
          <w:tcPr>
            <w:tcW w:w="1417" w:type="dxa"/>
          </w:tcPr>
          <w:p w14:paraId="3D63235E" w14:textId="77777777" w:rsidR="00593897" w:rsidRPr="00C17CB1" w:rsidRDefault="00593897" w:rsidP="00593897">
            <w:pPr>
              <w:widowControl w:val="0"/>
              <w:autoSpaceDE w:val="0"/>
              <w:autoSpaceDN w:val="0"/>
              <w:adjustRightInd w:val="0"/>
              <w:snapToGrid w:val="0"/>
              <w:jc w:val="both"/>
              <w:rPr>
                <w:rFonts w:asciiTheme="minorHAnsi" w:hAnsiTheme="minorHAnsi" w:cstheme="minorHAnsi"/>
                <w:color w:val="000000"/>
              </w:rPr>
            </w:pPr>
            <w:r w:rsidRPr="00C17CB1">
              <w:rPr>
                <w:rFonts w:asciiTheme="minorHAnsi" w:hAnsiTheme="minorHAnsi" w:cstheme="minorHAnsi"/>
                <w:color w:val="000000"/>
              </w:rPr>
              <w:t>1986</w:t>
            </w:r>
          </w:p>
        </w:tc>
        <w:tc>
          <w:tcPr>
            <w:tcW w:w="1231" w:type="dxa"/>
          </w:tcPr>
          <w:p w14:paraId="1F5094C8" w14:textId="77777777" w:rsidR="00593897" w:rsidRPr="00C17CB1" w:rsidRDefault="00593897" w:rsidP="00593897">
            <w:pPr>
              <w:widowControl w:val="0"/>
              <w:autoSpaceDE w:val="0"/>
              <w:autoSpaceDN w:val="0"/>
              <w:adjustRightInd w:val="0"/>
              <w:snapToGrid w:val="0"/>
              <w:jc w:val="both"/>
              <w:rPr>
                <w:rFonts w:asciiTheme="minorHAnsi" w:hAnsiTheme="minorHAnsi" w:cstheme="minorHAnsi"/>
                <w:color w:val="000000"/>
              </w:rPr>
            </w:pPr>
            <w:r w:rsidRPr="00C17CB1">
              <w:rPr>
                <w:rFonts w:asciiTheme="minorHAnsi" w:hAnsiTheme="minorHAnsi" w:cstheme="minorHAnsi"/>
                <w:color w:val="000000"/>
              </w:rPr>
              <w:t>100%</w:t>
            </w:r>
          </w:p>
        </w:tc>
        <w:tc>
          <w:tcPr>
            <w:tcW w:w="2165" w:type="dxa"/>
          </w:tcPr>
          <w:p w14:paraId="71688901" w14:textId="77777777" w:rsidR="00593897" w:rsidRPr="00C17CB1" w:rsidRDefault="00593897" w:rsidP="00593897">
            <w:pPr>
              <w:widowControl w:val="0"/>
              <w:autoSpaceDE w:val="0"/>
              <w:autoSpaceDN w:val="0"/>
              <w:adjustRightInd w:val="0"/>
              <w:snapToGrid w:val="0"/>
              <w:jc w:val="both"/>
              <w:rPr>
                <w:rFonts w:asciiTheme="minorHAnsi" w:hAnsiTheme="minorHAnsi" w:cstheme="minorHAnsi"/>
                <w:color w:val="000000"/>
              </w:rPr>
            </w:pPr>
            <w:r w:rsidRPr="00C17CB1">
              <w:rPr>
                <w:rFonts w:asciiTheme="minorHAnsi" w:hAnsiTheme="minorHAnsi" w:cstheme="minorHAnsi"/>
                <w:color w:val="000000"/>
              </w:rPr>
              <w:t>pp/n</w:t>
            </w:r>
          </w:p>
        </w:tc>
      </w:tr>
      <w:tr w:rsidR="00593897" w14:paraId="1FFDE58F" w14:textId="77777777" w:rsidTr="00DD5EC5">
        <w:trPr>
          <w:trHeight w:val="20"/>
        </w:trPr>
        <w:tc>
          <w:tcPr>
            <w:tcW w:w="3822" w:type="dxa"/>
          </w:tcPr>
          <w:p w14:paraId="501B4ED3" w14:textId="6F3A463B" w:rsidR="00593897" w:rsidRPr="00C17CB1" w:rsidRDefault="00593897" w:rsidP="00593897">
            <w:pPr>
              <w:widowControl w:val="0"/>
              <w:autoSpaceDE w:val="0"/>
              <w:autoSpaceDN w:val="0"/>
              <w:adjustRightInd w:val="0"/>
              <w:snapToGrid w:val="0"/>
              <w:jc w:val="both"/>
              <w:rPr>
                <w:rFonts w:asciiTheme="minorHAnsi" w:hAnsiTheme="minorHAnsi" w:cstheme="minorHAnsi"/>
              </w:rPr>
            </w:pPr>
            <w:r w:rsidRPr="00C17CB1">
              <w:rPr>
                <w:rStyle w:val="normaltextrun"/>
                <w:rFonts w:asciiTheme="minorHAnsi" w:eastAsiaTheme="majorEastAsia" w:hAnsiTheme="minorHAnsi" w:cstheme="minorHAnsi"/>
              </w:rPr>
              <w:t>MgA. Václav Skácel</w:t>
            </w:r>
          </w:p>
        </w:tc>
        <w:tc>
          <w:tcPr>
            <w:tcW w:w="1417" w:type="dxa"/>
          </w:tcPr>
          <w:p w14:paraId="42ABE6B2" w14:textId="29A5268B" w:rsidR="00593897" w:rsidRPr="00C17CB1" w:rsidRDefault="00593897" w:rsidP="00593897">
            <w:pPr>
              <w:widowControl w:val="0"/>
              <w:autoSpaceDE w:val="0"/>
              <w:autoSpaceDN w:val="0"/>
              <w:adjustRightInd w:val="0"/>
              <w:snapToGrid w:val="0"/>
              <w:jc w:val="both"/>
              <w:rPr>
                <w:rFonts w:asciiTheme="minorHAnsi" w:hAnsiTheme="minorHAnsi" w:cstheme="minorHAnsi"/>
                <w:color w:val="000000"/>
              </w:rPr>
            </w:pPr>
            <w:r w:rsidRPr="00C17CB1">
              <w:rPr>
                <w:rFonts w:asciiTheme="minorHAnsi" w:hAnsiTheme="minorHAnsi" w:cstheme="minorHAnsi"/>
                <w:color w:val="000000"/>
              </w:rPr>
              <w:t>1977</w:t>
            </w:r>
          </w:p>
        </w:tc>
        <w:tc>
          <w:tcPr>
            <w:tcW w:w="1231" w:type="dxa"/>
          </w:tcPr>
          <w:p w14:paraId="57BDFFAC" w14:textId="3FC4658F" w:rsidR="00593897" w:rsidRPr="00C17CB1" w:rsidRDefault="00593897" w:rsidP="00593897">
            <w:pPr>
              <w:widowControl w:val="0"/>
              <w:autoSpaceDE w:val="0"/>
              <w:autoSpaceDN w:val="0"/>
              <w:adjustRightInd w:val="0"/>
              <w:snapToGrid w:val="0"/>
              <w:jc w:val="both"/>
              <w:rPr>
                <w:rFonts w:asciiTheme="minorHAnsi" w:hAnsiTheme="minorHAnsi" w:cstheme="minorHAnsi"/>
                <w:color w:val="000000"/>
              </w:rPr>
            </w:pPr>
            <w:r w:rsidRPr="00C17CB1">
              <w:rPr>
                <w:rFonts w:asciiTheme="minorHAnsi" w:hAnsiTheme="minorHAnsi" w:cstheme="minorHAnsi"/>
                <w:color w:val="000000"/>
              </w:rPr>
              <w:t>100%</w:t>
            </w:r>
          </w:p>
        </w:tc>
        <w:tc>
          <w:tcPr>
            <w:tcW w:w="2165" w:type="dxa"/>
          </w:tcPr>
          <w:p w14:paraId="2F064E7D" w14:textId="6C78E83A" w:rsidR="00593897" w:rsidRPr="00C17CB1" w:rsidRDefault="00593897" w:rsidP="00593897">
            <w:pPr>
              <w:widowControl w:val="0"/>
              <w:autoSpaceDE w:val="0"/>
              <w:autoSpaceDN w:val="0"/>
              <w:adjustRightInd w:val="0"/>
              <w:snapToGrid w:val="0"/>
              <w:jc w:val="both"/>
              <w:rPr>
                <w:rFonts w:asciiTheme="minorHAnsi" w:hAnsiTheme="minorHAnsi" w:cstheme="minorHAnsi"/>
                <w:color w:val="000000"/>
              </w:rPr>
            </w:pPr>
            <w:r w:rsidRPr="00C17CB1">
              <w:rPr>
                <w:rFonts w:asciiTheme="minorHAnsi" w:hAnsiTheme="minorHAnsi" w:cstheme="minorHAnsi"/>
                <w:color w:val="000000"/>
              </w:rPr>
              <w:t>pp/n</w:t>
            </w:r>
          </w:p>
        </w:tc>
      </w:tr>
      <w:tr w:rsidR="00593897" w14:paraId="1FF95D88" w14:textId="77777777" w:rsidTr="00DD5EC5">
        <w:trPr>
          <w:trHeight w:val="20"/>
        </w:trPr>
        <w:tc>
          <w:tcPr>
            <w:tcW w:w="3822" w:type="dxa"/>
          </w:tcPr>
          <w:p w14:paraId="524D056B" w14:textId="77777777" w:rsidR="00593897" w:rsidRPr="00C17CB1" w:rsidRDefault="00593897" w:rsidP="00593897">
            <w:pPr>
              <w:widowControl w:val="0"/>
              <w:autoSpaceDE w:val="0"/>
              <w:autoSpaceDN w:val="0"/>
              <w:adjustRightInd w:val="0"/>
              <w:snapToGrid w:val="0"/>
              <w:jc w:val="both"/>
              <w:rPr>
                <w:rFonts w:asciiTheme="minorHAnsi" w:hAnsiTheme="minorHAnsi" w:cstheme="minorHAnsi"/>
              </w:rPr>
            </w:pPr>
            <w:r w:rsidRPr="00C17CB1">
              <w:rPr>
                <w:rFonts w:asciiTheme="minorHAnsi" w:hAnsiTheme="minorHAnsi" w:cstheme="minorHAnsi"/>
              </w:rPr>
              <w:t>Mgr. Silvie Stanická, Ph.D.</w:t>
            </w:r>
          </w:p>
        </w:tc>
        <w:tc>
          <w:tcPr>
            <w:tcW w:w="1417" w:type="dxa"/>
          </w:tcPr>
          <w:p w14:paraId="6FD5BF52" w14:textId="77777777" w:rsidR="00593897" w:rsidRPr="00C17CB1" w:rsidRDefault="00593897" w:rsidP="00593897">
            <w:pPr>
              <w:widowControl w:val="0"/>
              <w:autoSpaceDE w:val="0"/>
              <w:autoSpaceDN w:val="0"/>
              <w:adjustRightInd w:val="0"/>
              <w:snapToGrid w:val="0"/>
              <w:jc w:val="both"/>
              <w:rPr>
                <w:rFonts w:asciiTheme="minorHAnsi" w:hAnsiTheme="minorHAnsi" w:cstheme="minorHAnsi"/>
                <w:color w:val="000000"/>
              </w:rPr>
            </w:pPr>
            <w:r w:rsidRPr="00C17CB1">
              <w:rPr>
                <w:rFonts w:asciiTheme="minorHAnsi" w:hAnsiTheme="minorHAnsi" w:cstheme="minorHAnsi"/>
                <w:color w:val="000000"/>
              </w:rPr>
              <w:t>1978</w:t>
            </w:r>
          </w:p>
        </w:tc>
        <w:tc>
          <w:tcPr>
            <w:tcW w:w="1231" w:type="dxa"/>
          </w:tcPr>
          <w:p w14:paraId="7619AABE" w14:textId="77777777" w:rsidR="00593897" w:rsidRPr="00C17CB1" w:rsidRDefault="00593897" w:rsidP="00593897">
            <w:pPr>
              <w:widowControl w:val="0"/>
              <w:autoSpaceDE w:val="0"/>
              <w:autoSpaceDN w:val="0"/>
              <w:adjustRightInd w:val="0"/>
              <w:snapToGrid w:val="0"/>
              <w:jc w:val="both"/>
              <w:rPr>
                <w:rFonts w:asciiTheme="minorHAnsi" w:hAnsiTheme="minorHAnsi" w:cstheme="minorHAnsi"/>
                <w:color w:val="000000"/>
              </w:rPr>
            </w:pPr>
            <w:r w:rsidRPr="00C17CB1">
              <w:rPr>
                <w:rFonts w:asciiTheme="minorHAnsi" w:hAnsiTheme="minorHAnsi" w:cstheme="minorHAnsi"/>
                <w:color w:val="000000"/>
              </w:rPr>
              <w:t>100%</w:t>
            </w:r>
          </w:p>
        </w:tc>
        <w:tc>
          <w:tcPr>
            <w:tcW w:w="2165" w:type="dxa"/>
          </w:tcPr>
          <w:p w14:paraId="51B821E6" w14:textId="77777777" w:rsidR="00593897" w:rsidRPr="00C17CB1" w:rsidRDefault="00593897" w:rsidP="00593897">
            <w:pPr>
              <w:widowControl w:val="0"/>
              <w:autoSpaceDE w:val="0"/>
              <w:autoSpaceDN w:val="0"/>
              <w:adjustRightInd w:val="0"/>
              <w:snapToGrid w:val="0"/>
              <w:jc w:val="both"/>
              <w:rPr>
                <w:rFonts w:asciiTheme="minorHAnsi" w:hAnsiTheme="minorHAnsi" w:cstheme="minorHAnsi"/>
                <w:color w:val="000000"/>
              </w:rPr>
            </w:pPr>
            <w:r w:rsidRPr="00C17CB1">
              <w:rPr>
                <w:rFonts w:asciiTheme="minorHAnsi" w:hAnsiTheme="minorHAnsi" w:cstheme="minorHAnsi"/>
                <w:color w:val="000000"/>
              </w:rPr>
              <w:t>pp/n</w:t>
            </w:r>
          </w:p>
        </w:tc>
      </w:tr>
      <w:tr w:rsidR="00593897" w14:paraId="1B183F5A" w14:textId="77777777" w:rsidTr="00DD5EC5">
        <w:trPr>
          <w:trHeight w:val="20"/>
        </w:trPr>
        <w:tc>
          <w:tcPr>
            <w:tcW w:w="3822" w:type="dxa"/>
          </w:tcPr>
          <w:p w14:paraId="3C85F03D" w14:textId="77777777" w:rsidR="00593897" w:rsidRPr="00C17CB1" w:rsidRDefault="00593897" w:rsidP="00593897">
            <w:pPr>
              <w:widowControl w:val="0"/>
              <w:autoSpaceDE w:val="0"/>
              <w:autoSpaceDN w:val="0"/>
              <w:adjustRightInd w:val="0"/>
              <w:snapToGrid w:val="0"/>
              <w:jc w:val="both"/>
              <w:rPr>
                <w:rFonts w:asciiTheme="minorHAnsi" w:hAnsiTheme="minorHAnsi" w:cstheme="minorHAnsi"/>
              </w:rPr>
            </w:pPr>
            <w:r w:rsidRPr="00C17CB1">
              <w:rPr>
                <w:rFonts w:asciiTheme="minorHAnsi" w:hAnsiTheme="minorHAnsi" w:cstheme="minorHAnsi"/>
              </w:rPr>
              <w:t>Ing. Eva Šviráková, Ph.D.</w:t>
            </w:r>
          </w:p>
        </w:tc>
        <w:tc>
          <w:tcPr>
            <w:tcW w:w="1417" w:type="dxa"/>
          </w:tcPr>
          <w:p w14:paraId="795E3916" w14:textId="77777777" w:rsidR="00593897" w:rsidRPr="00C17CB1" w:rsidRDefault="00593897" w:rsidP="00593897">
            <w:pPr>
              <w:widowControl w:val="0"/>
              <w:autoSpaceDE w:val="0"/>
              <w:autoSpaceDN w:val="0"/>
              <w:adjustRightInd w:val="0"/>
              <w:snapToGrid w:val="0"/>
              <w:jc w:val="both"/>
              <w:rPr>
                <w:rFonts w:asciiTheme="minorHAnsi" w:hAnsiTheme="minorHAnsi" w:cstheme="minorHAnsi"/>
                <w:color w:val="000000"/>
              </w:rPr>
            </w:pPr>
            <w:r w:rsidRPr="00C17CB1">
              <w:rPr>
                <w:rFonts w:asciiTheme="minorHAnsi" w:hAnsiTheme="minorHAnsi" w:cstheme="minorHAnsi"/>
                <w:color w:val="000000"/>
              </w:rPr>
              <w:t>1965</w:t>
            </w:r>
          </w:p>
        </w:tc>
        <w:tc>
          <w:tcPr>
            <w:tcW w:w="1231" w:type="dxa"/>
          </w:tcPr>
          <w:p w14:paraId="2EC0F488" w14:textId="77777777" w:rsidR="00593897" w:rsidRPr="00C17CB1" w:rsidRDefault="00593897" w:rsidP="00593897">
            <w:pPr>
              <w:widowControl w:val="0"/>
              <w:autoSpaceDE w:val="0"/>
              <w:autoSpaceDN w:val="0"/>
              <w:adjustRightInd w:val="0"/>
              <w:snapToGrid w:val="0"/>
              <w:jc w:val="both"/>
              <w:rPr>
                <w:rFonts w:asciiTheme="minorHAnsi" w:hAnsiTheme="minorHAnsi" w:cstheme="minorHAnsi"/>
                <w:color w:val="000000"/>
              </w:rPr>
            </w:pPr>
            <w:r w:rsidRPr="00C17CB1">
              <w:rPr>
                <w:rFonts w:asciiTheme="minorHAnsi" w:hAnsiTheme="minorHAnsi" w:cstheme="minorHAnsi"/>
                <w:color w:val="000000"/>
              </w:rPr>
              <w:t>100%</w:t>
            </w:r>
          </w:p>
        </w:tc>
        <w:tc>
          <w:tcPr>
            <w:tcW w:w="2165" w:type="dxa"/>
          </w:tcPr>
          <w:p w14:paraId="3B71E2D8" w14:textId="77777777" w:rsidR="00593897" w:rsidRPr="00C17CB1" w:rsidRDefault="00593897" w:rsidP="00593897">
            <w:pPr>
              <w:widowControl w:val="0"/>
              <w:autoSpaceDE w:val="0"/>
              <w:autoSpaceDN w:val="0"/>
              <w:adjustRightInd w:val="0"/>
              <w:snapToGrid w:val="0"/>
              <w:jc w:val="both"/>
              <w:rPr>
                <w:rFonts w:asciiTheme="minorHAnsi" w:hAnsiTheme="minorHAnsi" w:cstheme="minorHAnsi"/>
                <w:color w:val="000000"/>
              </w:rPr>
            </w:pPr>
            <w:r w:rsidRPr="00C17CB1">
              <w:rPr>
                <w:rFonts w:asciiTheme="minorHAnsi" w:hAnsiTheme="minorHAnsi" w:cstheme="minorHAnsi"/>
                <w:color w:val="000000"/>
              </w:rPr>
              <w:t>pp/n</w:t>
            </w:r>
          </w:p>
        </w:tc>
      </w:tr>
      <w:tr w:rsidR="00593897" w14:paraId="090BD991" w14:textId="77777777" w:rsidTr="000C7154">
        <w:trPr>
          <w:trHeight w:val="20"/>
        </w:trPr>
        <w:tc>
          <w:tcPr>
            <w:tcW w:w="8635" w:type="dxa"/>
            <w:gridSpan w:val="4"/>
            <w:shd w:val="clear" w:color="auto" w:fill="DEEAF6" w:themeFill="accent1" w:themeFillTint="33"/>
          </w:tcPr>
          <w:p w14:paraId="0C433318" w14:textId="77777777" w:rsidR="00593897" w:rsidRPr="00C17CB1" w:rsidRDefault="00593897" w:rsidP="00593897">
            <w:pPr>
              <w:widowControl w:val="0"/>
              <w:autoSpaceDE w:val="0"/>
              <w:autoSpaceDN w:val="0"/>
              <w:adjustRightInd w:val="0"/>
              <w:snapToGrid w:val="0"/>
              <w:jc w:val="both"/>
              <w:rPr>
                <w:rFonts w:asciiTheme="minorHAnsi" w:hAnsiTheme="minorHAnsi" w:cstheme="minorHAnsi"/>
                <w:b/>
                <w:color w:val="000000"/>
              </w:rPr>
            </w:pPr>
            <w:r w:rsidRPr="00C17CB1">
              <w:rPr>
                <w:rFonts w:asciiTheme="minorHAnsi" w:hAnsiTheme="minorHAnsi" w:cstheme="minorHAnsi"/>
                <w:b/>
                <w:color w:val="000000"/>
              </w:rPr>
              <w:t>Asistenti</w:t>
            </w:r>
          </w:p>
        </w:tc>
      </w:tr>
      <w:tr w:rsidR="00593897" w14:paraId="45D709D6" w14:textId="77777777" w:rsidTr="00DD5EC5">
        <w:trPr>
          <w:trHeight w:val="20"/>
        </w:trPr>
        <w:tc>
          <w:tcPr>
            <w:tcW w:w="3822" w:type="dxa"/>
          </w:tcPr>
          <w:p w14:paraId="0BFF2F8C" w14:textId="77777777" w:rsidR="00593897" w:rsidRPr="00C17CB1" w:rsidRDefault="00593897" w:rsidP="00593897">
            <w:pPr>
              <w:widowControl w:val="0"/>
              <w:autoSpaceDE w:val="0"/>
              <w:autoSpaceDN w:val="0"/>
              <w:adjustRightInd w:val="0"/>
              <w:snapToGrid w:val="0"/>
              <w:jc w:val="both"/>
              <w:rPr>
                <w:rFonts w:asciiTheme="minorHAnsi" w:hAnsiTheme="minorHAnsi" w:cstheme="minorHAnsi"/>
              </w:rPr>
            </w:pPr>
            <w:r w:rsidRPr="00C17CB1">
              <w:rPr>
                <w:rStyle w:val="normaltextrun"/>
                <w:rFonts w:asciiTheme="minorHAnsi" w:eastAsiaTheme="majorEastAsia" w:hAnsiTheme="minorHAnsi" w:cstheme="minorHAnsi"/>
                <w:bCs/>
              </w:rPr>
              <w:t>MgA. Bernadett Királyová</w:t>
            </w:r>
          </w:p>
        </w:tc>
        <w:tc>
          <w:tcPr>
            <w:tcW w:w="1417" w:type="dxa"/>
          </w:tcPr>
          <w:p w14:paraId="57CFD5DD" w14:textId="5C028EF4" w:rsidR="00593897" w:rsidRPr="00C17CB1" w:rsidRDefault="00593897" w:rsidP="00593897">
            <w:pPr>
              <w:widowControl w:val="0"/>
              <w:autoSpaceDE w:val="0"/>
              <w:autoSpaceDN w:val="0"/>
              <w:adjustRightInd w:val="0"/>
              <w:snapToGrid w:val="0"/>
              <w:jc w:val="both"/>
              <w:rPr>
                <w:rFonts w:asciiTheme="minorHAnsi" w:hAnsiTheme="minorHAnsi" w:cstheme="minorHAnsi"/>
                <w:color w:val="000000"/>
              </w:rPr>
            </w:pPr>
            <w:r w:rsidRPr="00C17CB1">
              <w:rPr>
                <w:rFonts w:asciiTheme="minorHAnsi" w:hAnsiTheme="minorHAnsi" w:cstheme="minorHAnsi"/>
                <w:color w:val="000000"/>
              </w:rPr>
              <w:t>1994</w:t>
            </w:r>
          </w:p>
        </w:tc>
        <w:tc>
          <w:tcPr>
            <w:tcW w:w="1231" w:type="dxa"/>
          </w:tcPr>
          <w:p w14:paraId="5B4C6E7A" w14:textId="68AE31ED" w:rsidR="00593897" w:rsidRPr="00C17CB1" w:rsidRDefault="00593897" w:rsidP="00593897">
            <w:pPr>
              <w:widowControl w:val="0"/>
              <w:autoSpaceDE w:val="0"/>
              <w:autoSpaceDN w:val="0"/>
              <w:adjustRightInd w:val="0"/>
              <w:snapToGrid w:val="0"/>
              <w:jc w:val="both"/>
              <w:rPr>
                <w:rFonts w:asciiTheme="minorHAnsi" w:hAnsiTheme="minorHAnsi" w:cstheme="minorHAnsi"/>
                <w:color w:val="000000"/>
              </w:rPr>
            </w:pPr>
            <w:r w:rsidRPr="00C17CB1">
              <w:rPr>
                <w:rFonts w:asciiTheme="minorHAnsi" w:hAnsiTheme="minorHAnsi" w:cstheme="minorHAnsi"/>
                <w:color w:val="000000"/>
              </w:rPr>
              <w:t>100%</w:t>
            </w:r>
          </w:p>
        </w:tc>
        <w:tc>
          <w:tcPr>
            <w:tcW w:w="2165" w:type="dxa"/>
          </w:tcPr>
          <w:p w14:paraId="1E372D71" w14:textId="432266E6" w:rsidR="00593897" w:rsidRPr="00C17CB1" w:rsidRDefault="00593897" w:rsidP="00593897">
            <w:pPr>
              <w:widowControl w:val="0"/>
              <w:autoSpaceDE w:val="0"/>
              <w:autoSpaceDN w:val="0"/>
              <w:adjustRightInd w:val="0"/>
              <w:snapToGrid w:val="0"/>
              <w:jc w:val="both"/>
              <w:rPr>
                <w:rFonts w:asciiTheme="minorHAnsi" w:hAnsiTheme="minorHAnsi" w:cstheme="minorHAnsi"/>
                <w:color w:val="000000"/>
              </w:rPr>
            </w:pPr>
            <w:r w:rsidRPr="00C17CB1">
              <w:rPr>
                <w:rFonts w:asciiTheme="minorHAnsi" w:hAnsiTheme="minorHAnsi" w:cstheme="minorHAnsi"/>
                <w:color w:val="000000"/>
              </w:rPr>
              <w:t>pp/</w:t>
            </w:r>
            <w:r w:rsidR="00F32705">
              <w:rPr>
                <w:rFonts w:asciiTheme="minorHAnsi" w:hAnsiTheme="minorHAnsi" w:cstheme="minorHAnsi"/>
                <w:color w:val="000000"/>
              </w:rPr>
              <w:t>10</w:t>
            </w:r>
            <w:r w:rsidRPr="00C17CB1">
              <w:rPr>
                <w:rFonts w:asciiTheme="minorHAnsi" w:hAnsiTheme="minorHAnsi" w:cstheme="minorHAnsi"/>
                <w:color w:val="000000"/>
              </w:rPr>
              <w:t>/202</w:t>
            </w:r>
            <w:r w:rsidR="00F32705">
              <w:rPr>
                <w:rFonts w:asciiTheme="minorHAnsi" w:hAnsiTheme="minorHAnsi" w:cstheme="minorHAnsi"/>
                <w:color w:val="000000"/>
              </w:rPr>
              <w:t>3</w:t>
            </w:r>
          </w:p>
        </w:tc>
      </w:tr>
      <w:tr w:rsidR="00EF33CC" w14:paraId="000968E7" w14:textId="77777777" w:rsidTr="00DD5EC5">
        <w:trPr>
          <w:trHeight w:val="20"/>
        </w:trPr>
        <w:tc>
          <w:tcPr>
            <w:tcW w:w="3822" w:type="dxa"/>
          </w:tcPr>
          <w:p w14:paraId="36BC56AB" w14:textId="682A25EB" w:rsidR="00EF33CC" w:rsidRPr="00C17CB1" w:rsidRDefault="00EF33CC" w:rsidP="00EF33CC">
            <w:pPr>
              <w:widowControl w:val="0"/>
              <w:autoSpaceDE w:val="0"/>
              <w:autoSpaceDN w:val="0"/>
              <w:adjustRightInd w:val="0"/>
              <w:snapToGrid w:val="0"/>
              <w:jc w:val="both"/>
              <w:rPr>
                <w:rStyle w:val="normaltextrun"/>
                <w:rFonts w:asciiTheme="minorHAnsi" w:eastAsiaTheme="majorEastAsia" w:hAnsiTheme="minorHAnsi" w:cstheme="minorHAnsi"/>
                <w:bCs/>
              </w:rPr>
            </w:pPr>
            <w:r w:rsidRPr="007A2F4A">
              <w:rPr>
                <w:rFonts w:asciiTheme="minorHAnsi" w:hAnsiTheme="minorHAnsi" w:cstheme="minorHAnsi"/>
              </w:rPr>
              <w:t>MgA. Lenka Mičolová</w:t>
            </w:r>
          </w:p>
        </w:tc>
        <w:tc>
          <w:tcPr>
            <w:tcW w:w="1417" w:type="dxa"/>
          </w:tcPr>
          <w:p w14:paraId="7255A84C" w14:textId="33FDA7C0" w:rsidR="00EF33CC" w:rsidRPr="00C17CB1" w:rsidRDefault="00EF33CC" w:rsidP="00EF33CC">
            <w:pPr>
              <w:widowControl w:val="0"/>
              <w:autoSpaceDE w:val="0"/>
              <w:autoSpaceDN w:val="0"/>
              <w:adjustRightInd w:val="0"/>
              <w:snapToGrid w:val="0"/>
              <w:jc w:val="both"/>
              <w:rPr>
                <w:rFonts w:asciiTheme="minorHAnsi" w:hAnsiTheme="minorHAnsi" w:cstheme="minorHAnsi"/>
                <w:color w:val="000000"/>
              </w:rPr>
            </w:pPr>
            <w:r w:rsidRPr="007A2F4A">
              <w:rPr>
                <w:rFonts w:asciiTheme="minorHAnsi" w:hAnsiTheme="minorHAnsi" w:cstheme="minorHAnsi"/>
                <w:color w:val="000000"/>
              </w:rPr>
              <w:t>1988</w:t>
            </w:r>
          </w:p>
        </w:tc>
        <w:tc>
          <w:tcPr>
            <w:tcW w:w="1231" w:type="dxa"/>
          </w:tcPr>
          <w:p w14:paraId="5B266511" w14:textId="25194280" w:rsidR="00EF33CC" w:rsidRPr="00C17CB1" w:rsidRDefault="00EF33CC" w:rsidP="00EF33CC">
            <w:pPr>
              <w:widowControl w:val="0"/>
              <w:autoSpaceDE w:val="0"/>
              <w:autoSpaceDN w:val="0"/>
              <w:adjustRightInd w:val="0"/>
              <w:snapToGrid w:val="0"/>
              <w:jc w:val="both"/>
              <w:rPr>
                <w:rFonts w:asciiTheme="minorHAnsi" w:hAnsiTheme="minorHAnsi" w:cstheme="minorHAnsi"/>
                <w:color w:val="000000"/>
              </w:rPr>
            </w:pPr>
            <w:r w:rsidRPr="007A2F4A">
              <w:rPr>
                <w:rFonts w:asciiTheme="minorHAnsi" w:hAnsiTheme="minorHAnsi" w:cstheme="minorHAnsi"/>
                <w:color w:val="000000"/>
              </w:rPr>
              <w:t>100%</w:t>
            </w:r>
          </w:p>
        </w:tc>
        <w:tc>
          <w:tcPr>
            <w:tcW w:w="2165" w:type="dxa"/>
          </w:tcPr>
          <w:p w14:paraId="6B0027F2" w14:textId="5518E27E" w:rsidR="00EF33CC" w:rsidRPr="00C17CB1" w:rsidRDefault="00EF33CC" w:rsidP="00EF33CC">
            <w:pPr>
              <w:widowControl w:val="0"/>
              <w:autoSpaceDE w:val="0"/>
              <w:autoSpaceDN w:val="0"/>
              <w:adjustRightInd w:val="0"/>
              <w:snapToGrid w:val="0"/>
              <w:jc w:val="both"/>
              <w:rPr>
                <w:rFonts w:asciiTheme="minorHAnsi" w:hAnsiTheme="minorHAnsi" w:cstheme="minorHAnsi"/>
                <w:color w:val="000000"/>
              </w:rPr>
            </w:pPr>
            <w:r w:rsidRPr="007A2F4A">
              <w:rPr>
                <w:rFonts w:asciiTheme="minorHAnsi" w:hAnsiTheme="minorHAnsi" w:cstheme="minorHAnsi"/>
                <w:color w:val="000000"/>
              </w:rPr>
              <w:t>pp/</w:t>
            </w:r>
            <w:r>
              <w:rPr>
                <w:rFonts w:asciiTheme="minorHAnsi" w:hAnsiTheme="minorHAnsi" w:cstheme="minorHAnsi"/>
                <w:color w:val="000000"/>
              </w:rPr>
              <w:t>0</w:t>
            </w:r>
            <w:r w:rsidRPr="007A2F4A">
              <w:rPr>
                <w:rFonts w:asciiTheme="minorHAnsi" w:hAnsiTheme="minorHAnsi" w:cstheme="minorHAnsi"/>
                <w:color w:val="000000"/>
              </w:rPr>
              <w:t xml:space="preserve">6/2023 </w:t>
            </w:r>
          </w:p>
        </w:tc>
      </w:tr>
      <w:tr w:rsidR="00593897" w14:paraId="48853C9D" w14:textId="77777777" w:rsidTr="00DD5EC5">
        <w:trPr>
          <w:trHeight w:val="20"/>
        </w:trPr>
        <w:tc>
          <w:tcPr>
            <w:tcW w:w="3822" w:type="dxa"/>
          </w:tcPr>
          <w:p w14:paraId="033294DC" w14:textId="77777777" w:rsidR="00593897" w:rsidRPr="00C17CB1" w:rsidRDefault="00593897" w:rsidP="00593897">
            <w:pPr>
              <w:widowControl w:val="0"/>
              <w:autoSpaceDE w:val="0"/>
              <w:autoSpaceDN w:val="0"/>
              <w:adjustRightInd w:val="0"/>
              <w:snapToGrid w:val="0"/>
              <w:jc w:val="both"/>
              <w:rPr>
                <w:rFonts w:asciiTheme="minorHAnsi" w:hAnsiTheme="minorHAnsi" w:cstheme="minorHAnsi"/>
              </w:rPr>
            </w:pPr>
            <w:r w:rsidRPr="00C17CB1">
              <w:rPr>
                <w:rFonts w:asciiTheme="minorHAnsi" w:hAnsiTheme="minorHAnsi" w:cstheme="minorHAnsi"/>
              </w:rPr>
              <w:t>MgA. Sabina Psotková</w:t>
            </w:r>
          </w:p>
        </w:tc>
        <w:tc>
          <w:tcPr>
            <w:tcW w:w="1417" w:type="dxa"/>
          </w:tcPr>
          <w:p w14:paraId="468567E8" w14:textId="77777777" w:rsidR="00593897" w:rsidRPr="00C17CB1" w:rsidRDefault="00593897" w:rsidP="00593897">
            <w:pPr>
              <w:widowControl w:val="0"/>
              <w:autoSpaceDE w:val="0"/>
              <w:autoSpaceDN w:val="0"/>
              <w:adjustRightInd w:val="0"/>
              <w:snapToGrid w:val="0"/>
              <w:jc w:val="both"/>
              <w:rPr>
                <w:rFonts w:asciiTheme="minorHAnsi" w:hAnsiTheme="minorHAnsi" w:cstheme="minorHAnsi"/>
                <w:color w:val="000000"/>
              </w:rPr>
            </w:pPr>
            <w:r w:rsidRPr="00C17CB1">
              <w:rPr>
                <w:rFonts w:asciiTheme="minorHAnsi" w:hAnsiTheme="minorHAnsi" w:cstheme="minorHAnsi"/>
                <w:color w:val="000000"/>
              </w:rPr>
              <w:t>1987</w:t>
            </w:r>
          </w:p>
        </w:tc>
        <w:tc>
          <w:tcPr>
            <w:tcW w:w="1231" w:type="dxa"/>
          </w:tcPr>
          <w:p w14:paraId="06EFFAAA" w14:textId="77777777" w:rsidR="00593897" w:rsidRPr="00C17CB1" w:rsidRDefault="00593897" w:rsidP="00593897">
            <w:pPr>
              <w:widowControl w:val="0"/>
              <w:autoSpaceDE w:val="0"/>
              <w:autoSpaceDN w:val="0"/>
              <w:adjustRightInd w:val="0"/>
              <w:snapToGrid w:val="0"/>
              <w:jc w:val="both"/>
              <w:rPr>
                <w:rFonts w:asciiTheme="minorHAnsi" w:hAnsiTheme="minorHAnsi" w:cstheme="minorHAnsi"/>
                <w:color w:val="000000"/>
              </w:rPr>
            </w:pPr>
            <w:r w:rsidRPr="00C17CB1">
              <w:rPr>
                <w:rFonts w:asciiTheme="minorHAnsi" w:hAnsiTheme="minorHAnsi" w:cstheme="minorHAnsi"/>
                <w:color w:val="000000"/>
              </w:rPr>
              <w:t>100%</w:t>
            </w:r>
          </w:p>
        </w:tc>
        <w:tc>
          <w:tcPr>
            <w:tcW w:w="2165" w:type="dxa"/>
          </w:tcPr>
          <w:p w14:paraId="3F700BE6" w14:textId="77777777" w:rsidR="00593897" w:rsidRPr="00C17CB1" w:rsidRDefault="00593897" w:rsidP="00593897">
            <w:pPr>
              <w:widowControl w:val="0"/>
              <w:autoSpaceDE w:val="0"/>
              <w:autoSpaceDN w:val="0"/>
              <w:adjustRightInd w:val="0"/>
              <w:snapToGrid w:val="0"/>
              <w:jc w:val="both"/>
              <w:rPr>
                <w:rFonts w:asciiTheme="minorHAnsi" w:hAnsiTheme="minorHAnsi" w:cstheme="minorHAnsi"/>
                <w:color w:val="000000"/>
              </w:rPr>
            </w:pPr>
            <w:r w:rsidRPr="00C17CB1">
              <w:rPr>
                <w:rFonts w:asciiTheme="minorHAnsi" w:hAnsiTheme="minorHAnsi" w:cstheme="minorHAnsi"/>
                <w:color w:val="000000"/>
              </w:rPr>
              <w:t>pp/10/2023</w:t>
            </w:r>
          </w:p>
        </w:tc>
      </w:tr>
      <w:tr w:rsidR="00593897" w14:paraId="6A2C8429" w14:textId="77777777" w:rsidTr="000C7154">
        <w:trPr>
          <w:trHeight w:val="20"/>
        </w:trPr>
        <w:tc>
          <w:tcPr>
            <w:tcW w:w="8635" w:type="dxa"/>
            <w:gridSpan w:val="4"/>
            <w:shd w:val="clear" w:color="auto" w:fill="DEEAF6" w:themeFill="accent1" w:themeFillTint="33"/>
          </w:tcPr>
          <w:p w14:paraId="653CD7B7" w14:textId="77777777" w:rsidR="00593897" w:rsidRPr="00C17CB1" w:rsidRDefault="00593897" w:rsidP="00593897">
            <w:pPr>
              <w:widowControl w:val="0"/>
              <w:autoSpaceDE w:val="0"/>
              <w:autoSpaceDN w:val="0"/>
              <w:adjustRightInd w:val="0"/>
              <w:snapToGrid w:val="0"/>
              <w:jc w:val="both"/>
              <w:rPr>
                <w:rFonts w:asciiTheme="minorHAnsi" w:hAnsiTheme="minorHAnsi" w:cstheme="minorHAnsi"/>
                <w:b/>
                <w:color w:val="000000"/>
              </w:rPr>
            </w:pPr>
            <w:r w:rsidRPr="00C17CB1">
              <w:rPr>
                <w:rFonts w:asciiTheme="minorHAnsi" w:hAnsiTheme="minorHAnsi" w:cstheme="minorHAnsi"/>
                <w:b/>
              </w:rPr>
              <w:t>Externisté</w:t>
            </w:r>
          </w:p>
        </w:tc>
      </w:tr>
      <w:tr w:rsidR="005E5225" w14:paraId="7BCE4B42" w14:textId="77777777" w:rsidTr="00DD5EC5">
        <w:trPr>
          <w:trHeight w:val="20"/>
        </w:trPr>
        <w:tc>
          <w:tcPr>
            <w:tcW w:w="3822" w:type="dxa"/>
          </w:tcPr>
          <w:p w14:paraId="7FCC9AF7" w14:textId="6E7C6EF2" w:rsidR="005E5225" w:rsidRPr="005E5225" w:rsidRDefault="005E5225" w:rsidP="005E5225">
            <w:pPr>
              <w:widowControl w:val="0"/>
              <w:autoSpaceDE w:val="0"/>
              <w:autoSpaceDN w:val="0"/>
              <w:adjustRightInd w:val="0"/>
              <w:snapToGrid w:val="0"/>
              <w:jc w:val="both"/>
              <w:rPr>
                <w:rStyle w:val="normaltextrun"/>
                <w:rFonts w:asciiTheme="minorHAnsi" w:eastAsiaTheme="majorEastAsia" w:hAnsiTheme="minorHAnsi" w:cstheme="minorHAnsi"/>
              </w:rPr>
            </w:pPr>
            <w:r w:rsidRPr="005E5225">
              <w:rPr>
                <w:rStyle w:val="normaltextrun"/>
                <w:rFonts w:asciiTheme="minorHAnsi" w:eastAsiaTheme="majorEastAsia" w:hAnsiTheme="minorHAnsi" w:cstheme="minorHAnsi"/>
              </w:rPr>
              <w:t>Ing. Jaroslav Bílka</w:t>
            </w:r>
          </w:p>
        </w:tc>
        <w:tc>
          <w:tcPr>
            <w:tcW w:w="1417" w:type="dxa"/>
          </w:tcPr>
          <w:p w14:paraId="6761E093" w14:textId="77777777" w:rsidR="005E5225" w:rsidRPr="00C17CB1" w:rsidRDefault="005E5225" w:rsidP="005E5225">
            <w:pPr>
              <w:widowControl w:val="0"/>
              <w:autoSpaceDE w:val="0"/>
              <w:autoSpaceDN w:val="0"/>
              <w:adjustRightInd w:val="0"/>
              <w:snapToGrid w:val="0"/>
              <w:jc w:val="both"/>
              <w:rPr>
                <w:rFonts w:asciiTheme="minorHAnsi" w:hAnsiTheme="minorHAnsi" w:cstheme="minorHAnsi"/>
                <w:color w:val="000000"/>
              </w:rPr>
            </w:pPr>
          </w:p>
        </w:tc>
        <w:tc>
          <w:tcPr>
            <w:tcW w:w="1231" w:type="dxa"/>
          </w:tcPr>
          <w:p w14:paraId="30F16881" w14:textId="36B930D3" w:rsidR="005E5225" w:rsidRPr="00C17CB1" w:rsidRDefault="005E5225" w:rsidP="005E5225">
            <w:pPr>
              <w:widowControl w:val="0"/>
              <w:autoSpaceDE w:val="0"/>
              <w:autoSpaceDN w:val="0"/>
              <w:adjustRightInd w:val="0"/>
              <w:snapToGrid w:val="0"/>
              <w:jc w:val="both"/>
              <w:rPr>
                <w:rFonts w:asciiTheme="minorHAnsi" w:hAnsiTheme="minorHAnsi" w:cstheme="minorHAnsi"/>
                <w:color w:val="000000"/>
              </w:rPr>
            </w:pPr>
            <w:r w:rsidRPr="00C17CB1">
              <w:rPr>
                <w:rFonts w:asciiTheme="minorHAnsi" w:hAnsiTheme="minorHAnsi" w:cstheme="minorHAnsi"/>
                <w:color w:val="000000"/>
              </w:rPr>
              <w:t>Ext.</w:t>
            </w:r>
          </w:p>
        </w:tc>
        <w:tc>
          <w:tcPr>
            <w:tcW w:w="2165" w:type="dxa"/>
          </w:tcPr>
          <w:p w14:paraId="3842F56E" w14:textId="7992F2AE" w:rsidR="005E5225" w:rsidRPr="00C17CB1" w:rsidRDefault="005E5225" w:rsidP="005E5225">
            <w:pPr>
              <w:widowControl w:val="0"/>
              <w:autoSpaceDE w:val="0"/>
              <w:autoSpaceDN w:val="0"/>
              <w:adjustRightInd w:val="0"/>
              <w:snapToGrid w:val="0"/>
              <w:jc w:val="both"/>
              <w:rPr>
                <w:rFonts w:asciiTheme="minorHAnsi" w:hAnsiTheme="minorHAnsi" w:cstheme="minorHAnsi"/>
                <w:color w:val="000000"/>
              </w:rPr>
            </w:pPr>
            <w:r w:rsidRPr="00C17CB1">
              <w:rPr>
                <w:rFonts w:asciiTheme="minorHAnsi" w:hAnsiTheme="minorHAnsi" w:cstheme="minorHAnsi"/>
                <w:color w:val="000000"/>
              </w:rPr>
              <w:t>dpp</w:t>
            </w:r>
          </w:p>
        </w:tc>
      </w:tr>
      <w:tr w:rsidR="005E5225" w14:paraId="282897DC" w14:textId="77777777" w:rsidTr="00DD5EC5">
        <w:trPr>
          <w:trHeight w:val="20"/>
        </w:trPr>
        <w:tc>
          <w:tcPr>
            <w:tcW w:w="3822" w:type="dxa"/>
          </w:tcPr>
          <w:p w14:paraId="0088206C" w14:textId="66896233" w:rsidR="005E5225" w:rsidRPr="005E5225" w:rsidRDefault="005E5225" w:rsidP="005E5225">
            <w:pPr>
              <w:widowControl w:val="0"/>
              <w:autoSpaceDE w:val="0"/>
              <w:autoSpaceDN w:val="0"/>
              <w:adjustRightInd w:val="0"/>
              <w:snapToGrid w:val="0"/>
              <w:jc w:val="both"/>
              <w:rPr>
                <w:rFonts w:asciiTheme="minorHAnsi" w:hAnsiTheme="minorHAnsi" w:cstheme="minorHAnsi"/>
              </w:rPr>
            </w:pPr>
            <w:r w:rsidRPr="005E5225">
              <w:rPr>
                <w:rFonts w:asciiTheme="minorHAnsi" w:hAnsiTheme="minorHAnsi" w:cstheme="minorHAnsi"/>
              </w:rPr>
              <w:t>M</w:t>
            </w:r>
            <w:r w:rsidRPr="00E153D9">
              <w:rPr>
                <w:rFonts w:asciiTheme="minorHAnsi" w:hAnsiTheme="minorHAnsi" w:cstheme="minorHAnsi"/>
              </w:rPr>
              <w:t>gA. Martin Cizner</w:t>
            </w:r>
          </w:p>
        </w:tc>
        <w:tc>
          <w:tcPr>
            <w:tcW w:w="1417" w:type="dxa"/>
          </w:tcPr>
          <w:p w14:paraId="01508C28" w14:textId="77777777" w:rsidR="005E5225" w:rsidRPr="00C17CB1" w:rsidRDefault="005E5225" w:rsidP="005E5225">
            <w:pPr>
              <w:widowControl w:val="0"/>
              <w:autoSpaceDE w:val="0"/>
              <w:autoSpaceDN w:val="0"/>
              <w:adjustRightInd w:val="0"/>
              <w:snapToGrid w:val="0"/>
              <w:jc w:val="both"/>
              <w:rPr>
                <w:rFonts w:asciiTheme="minorHAnsi" w:hAnsiTheme="minorHAnsi" w:cstheme="minorHAnsi"/>
                <w:color w:val="000000"/>
              </w:rPr>
            </w:pPr>
          </w:p>
        </w:tc>
        <w:tc>
          <w:tcPr>
            <w:tcW w:w="1231" w:type="dxa"/>
          </w:tcPr>
          <w:p w14:paraId="0A1D8180" w14:textId="2AC07245" w:rsidR="005E5225" w:rsidRPr="00C17CB1" w:rsidRDefault="005E5225" w:rsidP="005E5225">
            <w:pPr>
              <w:widowControl w:val="0"/>
              <w:autoSpaceDE w:val="0"/>
              <w:autoSpaceDN w:val="0"/>
              <w:adjustRightInd w:val="0"/>
              <w:snapToGrid w:val="0"/>
              <w:jc w:val="both"/>
              <w:rPr>
                <w:rFonts w:asciiTheme="minorHAnsi" w:hAnsiTheme="minorHAnsi" w:cstheme="minorHAnsi"/>
                <w:color w:val="000000"/>
              </w:rPr>
            </w:pPr>
            <w:r w:rsidRPr="00C17CB1">
              <w:rPr>
                <w:rFonts w:asciiTheme="minorHAnsi" w:hAnsiTheme="minorHAnsi" w:cstheme="minorHAnsi"/>
                <w:color w:val="000000"/>
              </w:rPr>
              <w:t>Ext.</w:t>
            </w:r>
          </w:p>
        </w:tc>
        <w:tc>
          <w:tcPr>
            <w:tcW w:w="2165" w:type="dxa"/>
          </w:tcPr>
          <w:p w14:paraId="28FDB57F" w14:textId="33EC7A03" w:rsidR="005E5225" w:rsidRPr="00C17CB1" w:rsidRDefault="005E5225" w:rsidP="005E5225">
            <w:pPr>
              <w:widowControl w:val="0"/>
              <w:autoSpaceDE w:val="0"/>
              <w:autoSpaceDN w:val="0"/>
              <w:adjustRightInd w:val="0"/>
              <w:snapToGrid w:val="0"/>
              <w:jc w:val="both"/>
              <w:rPr>
                <w:rFonts w:asciiTheme="minorHAnsi" w:hAnsiTheme="minorHAnsi" w:cstheme="minorHAnsi"/>
                <w:color w:val="000000"/>
              </w:rPr>
            </w:pPr>
            <w:r w:rsidRPr="00C17CB1">
              <w:rPr>
                <w:rFonts w:asciiTheme="minorHAnsi" w:hAnsiTheme="minorHAnsi" w:cstheme="minorHAnsi"/>
                <w:color w:val="000000"/>
              </w:rPr>
              <w:t>dpp</w:t>
            </w:r>
          </w:p>
        </w:tc>
      </w:tr>
      <w:tr w:rsidR="00D74FB9" w14:paraId="54905E56" w14:textId="77777777" w:rsidTr="00DD5EC5">
        <w:trPr>
          <w:trHeight w:val="20"/>
        </w:trPr>
        <w:tc>
          <w:tcPr>
            <w:tcW w:w="3822" w:type="dxa"/>
          </w:tcPr>
          <w:p w14:paraId="3DDD8C0C" w14:textId="3EB6DBEC" w:rsidR="00D74FB9" w:rsidRPr="005E5225" w:rsidRDefault="00D74FB9" w:rsidP="00D74FB9">
            <w:pPr>
              <w:widowControl w:val="0"/>
              <w:autoSpaceDE w:val="0"/>
              <w:autoSpaceDN w:val="0"/>
              <w:adjustRightInd w:val="0"/>
              <w:snapToGrid w:val="0"/>
              <w:jc w:val="both"/>
              <w:rPr>
                <w:rFonts w:asciiTheme="minorHAnsi" w:hAnsiTheme="minorHAnsi" w:cstheme="minorHAnsi"/>
              </w:rPr>
            </w:pPr>
            <w:r w:rsidRPr="005E5225">
              <w:rPr>
                <w:rFonts w:asciiTheme="minorHAnsi" w:hAnsiTheme="minorHAnsi" w:cstheme="minorHAnsi"/>
              </w:rPr>
              <w:t>Mgr. Zuzana Čabart Šimonovská, LL.M</w:t>
            </w:r>
          </w:p>
        </w:tc>
        <w:tc>
          <w:tcPr>
            <w:tcW w:w="1417" w:type="dxa"/>
          </w:tcPr>
          <w:p w14:paraId="77528232" w14:textId="77777777" w:rsidR="00D74FB9" w:rsidRPr="00C17CB1" w:rsidRDefault="00D74FB9" w:rsidP="00D74FB9">
            <w:pPr>
              <w:widowControl w:val="0"/>
              <w:autoSpaceDE w:val="0"/>
              <w:autoSpaceDN w:val="0"/>
              <w:adjustRightInd w:val="0"/>
              <w:snapToGrid w:val="0"/>
              <w:jc w:val="both"/>
              <w:rPr>
                <w:rFonts w:asciiTheme="minorHAnsi" w:hAnsiTheme="minorHAnsi" w:cstheme="minorHAnsi"/>
                <w:color w:val="000000"/>
              </w:rPr>
            </w:pPr>
          </w:p>
        </w:tc>
        <w:tc>
          <w:tcPr>
            <w:tcW w:w="1231" w:type="dxa"/>
          </w:tcPr>
          <w:p w14:paraId="3359B033" w14:textId="081FCE85" w:rsidR="00D74FB9" w:rsidRPr="00C17CB1" w:rsidRDefault="00D74FB9" w:rsidP="00D74FB9">
            <w:pPr>
              <w:widowControl w:val="0"/>
              <w:autoSpaceDE w:val="0"/>
              <w:autoSpaceDN w:val="0"/>
              <w:adjustRightInd w:val="0"/>
              <w:snapToGrid w:val="0"/>
              <w:jc w:val="both"/>
              <w:rPr>
                <w:rFonts w:asciiTheme="minorHAnsi" w:hAnsiTheme="minorHAnsi" w:cstheme="minorHAnsi"/>
                <w:color w:val="000000"/>
              </w:rPr>
            </w:pPr>
            <w:r w:rsidRPr="00C17CB1">
              <w:rPr>
                <w:rFonts w:asciiTheme="minorHAnsi" w:hAnsiTheme="minorHAnsi" w:cstheme="minorHAnsi"/>
                <w:color w:val="000000"/>
              </w:rPr>
              <w:t>Ext.</w:t>
            </w:r>
          </w:p>
        </w:tc>
        <w:tc>
          <w:tcPr>
            <w:tcW w:w="2165" w:type="dxa"/>
          </w:tcPr>
          <w:p w14:paraId="12C96E12" w14:textId="4742795E" w:rsidR="00D74FB9" w:rsidRPr="00C17CB1" w:rsidRDefault="00D74FB9" w:rsidP="00D74FB9">
            <w:pPr>
              <w:widowControl w:val="0"/>
              <w:autoSpaceDE w:val="0"/>
              <w:autoSpaceDN w:val="0"/>
              <w:adjustRightInd w:val="0"/>
              <w:snapToGrid w:val="0"/>
              <w:jc w:val="both"/>
              <w:rPr>
                <w:rFonts w:asciiTheme="minorHAnsi" w:hAnsiTheme="minorHAnsi" w:cstheme="minorHAnsi"/>
                <w:color w:val="000000"/>
              </w:rPr>
            </w:pPr>
            <w:r w:rsidRPr="00C17CB1">
              <w:rPr>
                <w:rFonts w:asciiTheme="minorHAnsi" w:hAnsiTheme="minorHAnsi" w:cstheme="minorHAnsi"/>
                <w:color w:val="000000"/>
              </w:rPr>
              <w:t>dpp</w:t>
            </w:r>
          </w:p>
        </w:tc>
      </w:tr>
      <w:tr w:rsidR="00D74FB9" w14:paraId="3574A1DE" w14:textId="77777777" w:rsidTr="00DD5EC5">
        <w:trPr>
          <w:trHeight w:val="20"/>
        </w:trPr>
        <w:tc>
          <w:tcPr>
            <w:tcW w:w="3822" w:type="dxa"/>
          </w:tcPr>
          <w:p w14:paraId="522951BB" w14:textId="2802E33B" w:rsidR="00D74FB9" w:rsidRPr="005E5225" w:rsidRDefault="00D74FB9" w:rsidP="00D74FB9">
            <w:pPr>
              <w:widowControl w:val="0"/>
              <w:autoSpaceDE w:val="0"/>
              <w:autoSpaceDN w:val="0"/>
              <w:adjustRightInd w:val="0"/>
              <w:snapToGrid w:val="0"/>
              <w:jc w:val="both"/>
              <w:rPr>
                <w:rStyle w:val="normaltextrun"/>
                <w:rFonts w:asciiTheme="minorHAnsi" w:eastAsiaTheme="majorEastAsia" w:hAnsiTheme="minorHAnsi" w:cstheme="minorHAnsi"/>
              </w:rPr>
            </w:pPr>
            <w:r w:rsidRPr="005E5225">
              <w:rPr>
                <w:rStyle w:val="normaltextrun"/>
                <w:rFonts w:asciiTheme="minorHAnsi" w:eastAsiaTheme="majorEastAsia" w:hAnsiTheme="minorHAnsi" w:cstheme="minorHAnsi"/>
              </w:rPr>
              <w:t xml:space="preserve">Mgr. Milan </w:t>
            </w:r>
            <w:r w:rsidRPr="005E5225">
              <w:rPr>
                <w:rStyle w:val="spellingerror"/>
                <w:rFonts w:asciiTheme="minorHAnsi" w:hAnsiTheme="minorHAnsi" w:cstheme="minorHAnsi"/>
              </w:rPr>
              <w:t>Hlaveš</w:t>
            </w:r>
            <w:r w:rsidRPr="005E5225">
              <w:rPr>
                <w:rStyle w:val="normaltextrun"/>
                <w:rFonts w:asciiTheme="minorHAnsi" w:eastAsiaTheme="majorEastAsia" w:hAnsiTheme="minorHAnsi" w:cstheme="minorHAnsi"/>
              </w:rPr>
              <w:t>, Ph.D.</w:t>
            </w:r>
          </w:p>
        </w:tc>
        <w:tc>
          <w:tcPr>
            <w:tcW w:w="1417" w:type="dxa"/>
          </w:tcPr>
          <w:p w14:paraId="16314342" w14:textId="77777777" w:rsidR="00D74FB9" w:rsidRPr="00C17CB1" w:rsidRDefault="00D74FB9" w:rsidP="00D74FB9">
            <w:pPr>
              <w:widowControl w:val="0"/>
              <w:autoSpaceDE w:val="0"/>
              <w:autoSpaceDN w:val="0"/>
              <w:adjustRightInd w:val="0"/>
              <w:snapToGrid w:val="0"/>
              <w:jc w:val="both"/>
              <w:rPr>
                <w:rFonts w:asciiTheme="minorHAnsi" w:hAnsiTheme="minorHAnsi" w:cstheme="minorHAnsi"/>
                <w:color w:val="000000"/>
              </w:rPr>
            </w:pPr>
          </w:p>
        </w:tc>
        <w:tc>
          <w:tcPr>
            <w:tcW w:w="1231" w:type="dxa"/>
          </w:tcPr>
          <w:p w14:paraId="7AEE0A06" w14:textId="11D41039" w:rsidR="00D74FB9" w:rsidRPr="00C17CB1" w:rsidRDefault="00D74FB9" w:rsidP="00D74FB9">
            <w:pPr>
              <w:widowControl w:val="0"/>
              <w:autoSpaceDE w:val="0"/>
              <w:autoSpaceDN w:val="0"/>
              <w:adjustRightInd w:val="0"/>
              <w:snapToGrid w:val="0"/>
              <w:jc w:val="both"/>
              <w:rPr>
                <w:rFonts w:asciiTheme="minorHAnsi" w:hAnsiTheme="minorHAnsi" w:cstheme="minorHAnsi"/>
                <w:color w:val="000000"/>
              </w:rPr>
            </w:pPr>
            <w:r w:rsidRPr="00C17CB1">
              <w:rPr>
                <w:rFonts w:asciiTheme="minorHAnsi" w:hAnsiTheme="minorHAnsi" w:cstheme="minorHAnsi"/>
                <w:color w:val="000000"/>
              </w:rPr>
              <w:t>Ext.</w:t>
            </w:r>
          </w:p>
        </w:tc>
        <w:tc>
          <w:tcPr>
            <w:tcW w:w="2165" w:type="dxa"/>
          </w:tcPr>
          <w:p w14:paraId="19037A39" w14:textId="0F7F209E" w:rsidR="00D74FB9" w:rsidRPr="00C17CB1" w:rsidRDefault="00D74FB9" w:rsidP="00D74FB9">
            <w:pPr>
              <w:widowControl w:val="0"/>
              <w:autoSpaceDE w:val="0"/>
              <w:autoSpaceDN w:val="0"/>
              <w:adjustRightInd w:val="0"/>
              <w:snapToGrid w:val="0"/>
              <w:jc w:val="both"/>
              <w:rPr>
                <w:rFonts w:asciiTheme="minorHAnsi" w:hAnsiTheme="minorHAnsi" w:cstheme="minorHAnsi"/>
                <w:color w:val="000000"/>
              </w:rPr>
            </w:pPr>
            <w:r w:rsidRPr="00C17CB1">
              <w:rPr>
                <w:rFonts w:asciiTheme="minorHAnsi" w:hAnsiTheme="minorHAnsi" w:cstheme="minorHAnsi"/>
                <w:color w:val="000000"/>
              </w:rPr>
              <w:t>dpp</w:t>
            </w:r>
          </w:p>
        </w:tc>
      </w:tr>
      <w:tr w:rsidR="00D74FB9" w14:paraId="01F29D34" w14:textId="77777777" w:rsidTr="00DD5EC5">
        <w:trPr>
          <w:trHeight w:val="20"/>
        </w:trPr>
        <w:tc>
          <w:tcPr>
            <w:tcW w:w="3822" w:type="dxa"/>
          </w:tcPr>
          <w:p w14:paraId="342A1C10" w14:textId="77777777" w:rsidR="00D74FB9" w:rsidRPr="007E63FB" w:rsidRDefault="00D74FB9" w:rsidP="00D74FB9">
            <w:pPr>
              <w:widowControl w:val="0"/>
              <w:autoSpaceDE w:val="0"/>
              <w:autoSpaceDN w:val="0"/>
              <w:adjustRightInd w:val="0"/>
              <w:snapToGrid w:val="0"/>
              <w:jc w:val="both"/>
              <w:rPr>
                <w:rStyle w:val="normaltextrun"/>
                <w:rFonts w:asciiTheme="minorHAnsi" w:eastAsiaTheme="majorEastAsia" w:hAnsiTheme="minorHAnsi" w:cstheme="minorHAnsi"/>
              </w:rPr>
            </w:pPr>
            <w:r w:rsidRPr="007E63FB">
              <w:rPr>
                <w:rStyle w:val="normaltextrun"/>
                <w:rFonts w:asciiTheme="minorHAnsi" w:eastAsiaTheme="majorEastAsia" w:hAnsiTheme="minorHAnsi" w:cstheme="minorHAnsi"/>
              </w:rPr>
              <w:t>Mgr. Ladislava Horňáková</w:t>
            </w:r>
          </w:p>
        </w:tc>
        <w:tc>
          <w:tcPr>
            <w:tcW w:w="1417" w:type="dxa"/>
          </w:tcPr>
          <w:p w14:paraId="4E8359AB" w14:textId="77777777" w:rsidR="00D74FB9" w:rsidRPr="00C17CB1" w:rsidRDefault="00D74FB9" w:rsidP="00D74FB9">
            <w:pPr>
              <w:widowControl w:val="0"/>
              <w:autoSpaceDE w:val="0"/>
              <w:autoSpaceDN w:val="0"/>
              <w:adjustRightInd w:val="0"/>
              <w:snapToGrid w:val="0"/>
              <w:jc w:val="both"/>
              <w:rPr>
                <w:rFonts w:asciiTheme="minorHAnsi" w:hAnsiTheme="minorHAnsi" w:cstheme="minorHAnsi"/>
                <w:color w:val="000000"/>
              </w:rPr>
            </w:pPr>
          </w:p>
        </w:tc>
        <w:tc>
          <w:tcPr>
            <w:tcW w:w="1231" w:type="dxa"/>
          </w:tcPr>
          <w:p w14:paraId="2013D661" w14:textId="77777777" w:rsidR="00D74FB9" w:rsidRPr="00C17CB1" w:rsidRDefault="00D74FB9" w:rsidP="00D74FB9">
            <w:pPr>
              <w:widowControl w:val="0"/>
              <w:autoSpaceDE w:val="0"/>
              <w:autoSpaceDN w:val="0"/>
              <w:adjustRightInd w:val="0"/>
              <w:snapToGrid w:val="0"/>
              <w:jc w:val="both"/>
              <w:rPr>
                <w:rFonts w:asciiTheme="minorHAnsi" w:hAnsiTheme="minorHAnsi" w:cstheme="minorHAnsi"/>
                <w:color w:val="000000"/>
              </w:rPr>
            </w:pPr>
            <w:r w:rsidRPr="00C17CB1">
              <w:rPr>
                <w:rFonts w:asciiTheme="minorHAnsi" w:hAnsiTheme="minorHAnsi" w:cstheme="minorHAnsi"/>
                <w:color w:val="000000"/>
              </w:rPr>
              <w:t>Ext.</w:t>
            </w:r>
          </w:p>
        </w:tc>
        <w:tc>
          <w:tcPr>
            <w:tcW w:w="2165" w:type="dxa"/>
          </w:tcPr>
          <w:p w14:paraId="3414183D" w14:textId="77777777" w:rsidR="00D74FB9" w:rsidRPr="00C17CB1" w:rsidRDefault="00D74FB9" w:rsidP="00D74FB9">
            <w:pPr>
              <w:widowControl w:val="0"/>
              <w:autoSpaceDE w:val="0"/>
              <w:autoSpaceDN w:val="0"/>
              <w:adjustRightInd w:val="0"/>
              <w:snapToGrid w:val="0"/>
              <w:jc w:val="both"/>
              <w:rPr>
                <w:rFonts w:asciiTheme="minorHAnsi" w:hAnsiTheme="minorHAnsi" w:cstheme="minorHAnsi"/>
                <w:color w:val="000000"/>
              </w:rPr>
            </w:pPr>
            <w:r w:rsidRPr="00C17CB1">
              <w:rPr>
                <w:rFonts w:asciiTheme="minorHAnsi" w:hAnsiTheme="minorHAnsi" w:cstheme="minorHAnsi"/>
                <w:color w:val="000000"/>
              </w:rPr>
              <w:t>dpp</w:t>
            </w:r>
          </w:p>
        </w:tc>
      </w:tr>
      <w:tr w:rsidR="00D74FB9" w14:paraId="2B0436B5" w14:textId="77777777" w:rsidTr="00DD5EC5">
        <w:trPr>
          <w:trHeight w:val="20"/>
        </w:trPr>
        <w:tc>
          <w:tcPr>
            <w:tcW w:w="3822" w:type="dxa"/>
          </w:tcPr>
          <w:p w14:paraId="70B6F6C1" w14:textId="621327D8" w:rsidR="00D74FB9" w:rsidRPr="007E63FB" w:rsidRDefault="00D74FB9" w:rsidP="00D74FB9">
            <w:pPr>
              <w:widowControl w:val="0"/>
              <w:autoSpaceDE w:val="0"/>
              <w:autoSpaceDN w:val="0"/>
              <w:adjustRightInd w:val="0"/>
              <w:snapToGrid w:val="0"/>
              <w:jc w:val="both"/>
              <w:rPr>
                <w:rStyle w:val="normaltextrun"/>
                <w:rFonts w:asciiTheme="minorHAnsi" w:eastAsiaTheme="majorEastAsia" w:hAnsiTheme="minorHAnsi" w:cstheme="minorHAnsi"/>
              </w:rPr>
            </w:pPr>
            <w:r w:rsidRPr="007E63FB">
              <w:rPr>
                <w:rFonts w:asciiTheme="minorHAnsi" w:hAnsiTheme="minorHAnsi" w:cstheme="minorHAnsi"/>
              </w:rPr>
              <w:t>Dr akad. soch. Rostislav Illík</w:t>
            </w:r>
          </w:p>
        </w:tc>
        <w:tc>
          <w:tcPr>
            <w:tcW w:w="1417" w:type="dxa"/>
          </w:tcPr>
          <w:p w14:paraId="362548BE" w14:textId="77777777" w:rsidR="00D74FB9" w:rsidRPr="00C17CB1" w:rsidRDefault="00D74FB9" w:rsidP="00D74FB9">
            <w:pPr>
              <w:widowControl w:val="0"/>
              <w:autoSpaceDE w:val="0"/>
              <w:autoSpaceDN w:val="0"/>
              <w:adjustRightInd w:val="0"/>
              <w:snapToGrid w:val="0"/>
              <w:jc w:val="both"/>
              <w:rPr>
                <w:rFonts w:asciiTheme="minorHAnsi" w:hAnsiTheme="minorHAnsi" w:cstheme="minorHAnsi"/>
                <w:color w:val="000000"/>
              </w:rPr>
            </w:pPr>
          </w:p>
        </w:tc>
        <w:tc>
          <w:tcPr>
            <w:tcW w:w="1231" w:type="dxa"/>
          </w:tcPr>
          <w:p w14:paraId="4F6479F6" w14:textId="64312AC6" w:rsidR="00D74FB9" w:rsidRPr="00C17CB1" w:rsidRDefault="00D74FB9" w:rsidP="00D74FB9">
            <w:pPr>
              <w:widowControl w:val="0"/>
              <w:autoSpaceDE w:val="0"/>
              <w:autoSpaceDN w:val="0"/>
              <w:adjustRightInd w:val="0"/>
              <w:snapToGrid w:val="0"/>
              <w:jc w:val="both"/>
              <w:rPr>
                <w:rFonts w:asciiTheme="minorHAnsi" w:hAnsiTheme="minorHAnsi" w:cstheme="minorHAnsi"/>
                <w:color w:val="000000"/>
              </w:rPr>
            </w:pPr>
            <w:r w:rsidRPr="00C17CB1">
              <w:rPr>
                <w:rFonts w:asciiTheme="minorHAnsi" w:hAnsiTheme="minorHAnsi" w:cstheme="minorHAnsi"/>
                <w:color w:val="000000"/>
              </w:rPr>
              <w:t>Ext.</w:t>
            </w:r>
          </w:p>
        </w:tc>
        <w:tc>
          <w:tcPr>
            <w:tcW w:w="2165" w:type="dxa"/>
          </w:tcPr>
          <w:p w14:paraId="5CA7C382" w14:textId="4D42EAC2" w:rsidR="00D74FB9" w:rsidRPr="00C17CB1" w:rsidRDefault="00D74FB9" w:rsidP="00D74FB9">
            <w:pPr>
              <w:widowControl w:val="0"/>
              <w:autoSpaceDE w:val="0"/>
              <w:autoSpaceDN w:val="0"/>
              <w:adjustRightInd w:val="0"/>
              <w:snapToGrid w:val="0"/>
              <w:jc w:val="both"/>
              <w:rPr>
                <w:rFonts w:asciiTheme="minorHAnsi" w:hAnsiTheme="minorHAnsi" w:cstheme="minorHAnsi"/>
                <w:color w:val="000000"/>
              </w:rPr>
            </w:pPr>
            <w:r w:rsidRPr="00C17CB1">
              <w:rPr>
                <w:rFonts w:asciiTheme="minorHAnsi" w:hAnsiTheme="minorHAnsi" w:cstheme="minorHAnsi"/>
                <w:color w:val="000000"/>
              </w:rPr>
              <w:t>dpp</w:t>
            </w:r>
          </w:p>
        </w:tc>
      </w:tr>
      <w:tr w:rsidR="00D74FB9" w14:paraId="3EEEED68" w14:textId="77777777" w:rsidTr="00DD5EC5">
        <w:trPr>
          <w:trHeight w:val="20"/>
        </w:trPr>
        <w:tc>
          <w:tcPr>
            <w:tcW w:w="3822" w:type="dxa"/>
          </w:tcPr>
          <w:p w14:paraId="53857A7A" w14:textId="77777777" w:rsidR="00D74FB9" w:rsidRPr="007E63FB" w:rsidRDefault="00D74FB9" w:rsidP="00D74FB9">
            <w:pPr>
              <w:widowControl w:val="0"/>
              <w:autoSpaceDE w:val="0"/>
              <w:autoSpaceDN w:val="0"/>
              <w:adjustRightInd w:val="0"/>
              <w:snapToGrid w:val="0"/>
              <w:jc w:val="both"/>
              <w:rPr>
                <w:rFonts w:asciiTheme="minorHAnsi" w:hAnsiTheme="minorHAnsi" w:cstheme="minorHAnsi"/>
              </w:rPr>
            </w:pPr>
            <w:r w:rsidRPr="007E63FB">
              <w:rPr>
                <w:rFonts w:asciiTheme="minorHAnsi" w:hAnsiTheme="minorHAnsi" w:cstheme="minorHAnsi"/>
              </w:rPr>
              <w:lastRenderedPageBreak/>
              <w:t>BcA. MArch Jan Kováříček</w:t>
            </w:r>
          </w:p>
        </w:tc>
        <w:tc>
          <w:tcPr>
            <w:tcW w:w="1417" w:type="dxa"/>
          </w:tcPr>
          <w:p w14:paraId="42B88911" w14:textId="77777777" w:rsidR="00D74FB9" w:rsidRPr="00C17CB1" w:rsidRDefault="00D74FB9" w:rsidP="00D74FB9">
            <w:pPr>
              <w:widowControl w:val="0"/>
              <w:autoSpaceDE w:val="0"/>
              <w:autoSpaceDN w:val="0"/>
              <w:adjustRightInd w:val="0"/>
              <w:snapToGrid w:val="0"/>
              <w:jc w:val="both"/>
              <w:rPr>
                <w:rFonts w:asciiTheme="minorHAnsi" w:hAnsiTheme="minorHAnsi" w:cstheme="minorHAnsi"/>
                <w:color w:val="000000"/>
              </w:rPr>
            </w:pPr>
          </w:p>
        </w:tc>
        <w:tc>
          <w:tcPr>
            <w:tcW w:w="1231" w:type="dxa"/>
          </w:tcPr>
          <w:p w14:paraId="3C6F2D7D" w14:textId="77777777" w:rsidR="00D74FB9" w:rsidRPr="00C17CB1" w:rsidRDefault="00D74FB9" w:rsidP="00D74FB9">
            <w:pPr>
              <w:widowControl w:val="0"/>
              <w:autoSpaceDE w:val="0"/>
              <w:autoSpaceDN w:val="0"/>
              <w:adjustRightInd w:val="0"/>
              <w:snapToGrid w:val="0"/>
              <w:jc w:val="both"/>
              <w:rPr>
                <w:rFonts w:asciiTheme="minorHAnsi" w:hAnsiTheme="minorHAnsi" w:cstheme="minorHAnsi"/>
                <w:color w:val="000000"/>
              </w:rPr>
            </w:pPr>
            <w:r w:rsidRPr="00C17CB1">
              <w:rPr>
                <w:rFonts w:asciiTheme="minorHAnsi" w:hAnsiTheme="minorHAnsi" w:cstheme="minorHAnsi"/>
                <w:color w:val="000000"/>
              </w:rPr>
              <w:t>Ext.</w:t>
            </w:r>
          </w:p>
        </w:tc>
        <w:tc>
          <w:tcPr>
            <w:tcW w:w="2165" w:type="dxa"/>
          </w:tcPr>
          <w:p w14:paraId="1030E5DC" w14:textId="77777777" w:rsidR="00D74FB9" w:rsidRPr="00C17CB1" w:rsidRDefault="00D74FB9" w:rsidP="00D74FB9">
            <w:pPr>
              <w:widowControl w:val="0"/>
              <w:autoSpaceDE w:val="0"/>
              <w:autoSpaceDN w:val="0"/>
              <w:adjustRightInd w:val="0"/>
              <w:snapToGrid w:val="0"/>
              <w:jc w:val="both"/>
              <w:rPr>
                <w:rFonts w:asciiTheme="minorHAnsi" w:hAnsiTheme="minorHAnsi" w:cstheme="minorHAnsi"/>
                <w:color w:val="000000"/>
              </w:rPr>
            </w:pPr>
            <w:r w:rsidRPr="00C17CB1">
              <w:rPr>
                <w:rFonts w:asciiTheme="minorHAnsi" w:hAnsiTheme="minorHAnsi" w:cstheme="minorHAnsi"/>
                <w:color w:val="000000"/>
              </w:rPr>
              <w:t>dpp</w:t>
            </w:r>
          </w:p>
        </w:tc>
      </w:tr>
      <w:tr w:rsidR="00D74FB9" w14:paraId="705A3B32" w14:textId="77777777" w:rsidTr="00DD5EC5">
        <w:trPr>
          <w:trHeight w:val="20"/>
        </w:trPr>
        <w:tc>
          <w:tcPr>
            <w:tcW w:w="3822" w:type="dxa"/>
          </w:tcPr>
          <w:p w14:paraId="6F16895E" w14:textId="77777777" w:rsidR="00D74FB9" w:rsidRPr="007E63FB" w:rsidRDefault="00D74FB9" w:rsidP="00D74FB9">
            <w:pPr>
              <w:widowControl w:val="0"/>
              <w:autoSpaceDE w:val="0"/>
              <w:autoSpaceDN w:val="0"/>
              <w:adjustRightInd w:val="0"/>
              <w:snapToGrid w:val="0"/>
              <w:jc w:val="both"/>
              <w:rPr>
                <w:rFonts w:asciiTheme="minorHAnsi" w:hAnsiTheme="minorHAnsi" w:cstheme="minorHAnsi"/>
              </w:rPr>
            </w:pPr>
            <w:r w:rsidRPr="007E63FB">
              <w:rPr>
                <w:rFonts w:asciiTheme="minorHAnsi" w:hAnsiTheme="minorHAnsi" w:cstheme="minorHAnsi"/>
              </w:rPr>
              <w:t>Mgr. et MgA. Adéla Kučera Malendová</w:t>
            </w:r>
          </w:p>
        </w:tc>
        <w:tc>
          <w:tcPr>
            <w:tcW w:w="1417" w:type="dxa"/>
          </w:tcPr>
          <w:p w14:paraId="4EA0CC24" w14:textId="77777777" w:rsidR="00D74FB9" w:rsidRPr="00C17CB1" w:rsidRDefault="00D74FB9" w:rsidP="00D74FB9">
            <w:pPr>
              <w:widowControl w:val="0"/>
              <w:autoSpaceDE w:val="0"/>
              <w:autoSpaceDN w:val="0"/>
              <w:adjustRightInd w:val="0"/>
              <w:snapToGrid w:val="0"/>
              <w:jc w:val="both"/>
              <w:rPr>
                <w:rFonts w:asciiTheme="minorHAnsi" w:hAnsiTheme="minorHAnsi" w:cstheme="minorHAnsi"/>
                <w:color w:val="000000"/>
              </w:rPr>
            </w:pPr>
          </w:p>
        </w:tc>
        <w:tc>
          <w:tcPr>
            <w:tcW w:w="1231" w:type="dxa"/>
          </w:tcPr>
          <w:p w14:paraId="09C457A0" w14:textId="77777777" w:rsidR="00D74FB9" w:rsidRPr="00C17CB1" w:rsidRDefault="00D74FB9" w:rsidP="00D74FB9">
            <w:pPr>
              <w:widowControl w:val="0"/>
              <w:autoSpaceDE w:val="0"/>
              <w:autoSpaceDN w:val="0"/>
              <w:adjustRightInd w:val="0"/>
              <w:snapToGrid w:val="0"/>
              <w:jc w:val="both"/>
              <w:rPr>
                <w:rFonts w:asciiTheme="minorHAnsi" w:hAnsiTheme="minorHAnsi" w:cstheme="minorHAnsi"/>
                <w:color w:val="000000"/>
              </w:rPr>
            </w:pPr>
            <w:r w:rsidRPr="00C17CB1">
              <w:rPr>
                <w:rFonts w:asciiTheme="minorHAnsi" w:hAnsiTheme="minorHAnsi" w:cstheme="minorHAnsi"/>
                <w:color w:val="000000"/>
              </w:rPr>
              <w:t>Ext.</w:t>
            </w:r>
          </w:p>
        </w:tc>
        <w:tc>
          <w:tcPr>
            <w:tcW w:w="2165" w:type="dxa"/>
          </w:tcPr>
          <w:p w14:paraId="4C6240BC" w14:textId="77777777" w:rsidR="00D74FB9" w:rsidRPr="00C17CB1" w:rsidRDefault="00D74FB9" w:rsidP="00D74FB9">
            <w:pPr>
              <w:widowControl w:val="0"/>
              <w:autoSpaceDE w:val="0"/>
              <w:autoSpaceDN w:val="0"/>
              <w:adjustRightInd w:val="0"/>
              <w:snapToGrid w:val="0"/>
              <w:jc w:val="both"/>
              <w:rPr>
                <w:rFonts w:asciiTheme="minorHAnsi" w:hAnsiTheme="minorHAnsi" w:cstheme="minorHAnsi"/>
                <w:color w:val="000000"/>
              </w:rPr>
            </w:pPr>
            <w:r w:rsidRPr="00C17CB1">
              <w:rPr>
                <w:rFonts w:asciiTheme="minorHAnsi" w:hAnsiTheme="minorHAnsi" w:cstheme="minorHAnsi"/>
                <w:color w:val="000000"/>
              </w:rPr>
              <w:t>dpp</w:t>
            </w:r>
          </w:p>
        </w:tc>
      </w:tr>
      <w:tr w:rsidR="00D74FB9" w14:paraId="70E86F10" w14:textId="77777777" w:rsidTr="00DD5EC5">
        <w:trPr>
          <w:trHeight w:val="20"/>
        </w:trPr>
        <w:tc>
          <w:tcPr>
            <w:tcW w:w="3822" w:type="dxa"/>
          </w:tcPr>
          <w:p w14:paraId="509DD144" w14:textId="77777777" w:rsidR="00D74FB9" w:rsidRPr="007E63FB" w:rsidRDefault="00D74FB9" w:rsidP="00D74FB9">
            <w:pPr>
              <w:widowControl w:val="0"/>
              <w:autoSpaceDE w:val="0"/>
              <w:autoSpaceDN w:val="0"/>
              <w:adjustRightInd w:val="0"/>
              <w:snapToGrid w:val="0"/>
              <w:jc w:val="both"/>
              <w:rPr>
                <w:rStyle w:val="normaltextrun"/>
                <w:rFonts w:asciiTheme="minorHAnsi" w:eastAsiaTheme="majorEastAsia" w:hAnsiTheme="minorHAnsi" w:cstheme="minorHAnsi"/>
              </w:rPr>
            </w:pPr>
            <w:r w:rsidRPr="007E63FB">
              <w:rPr>
                <w:rFonts w:asciiTheme="minorHAnsi" w:hAnsiTheme="minorHAnsi" w:cstheme="minorHAnsi"/>
              </w:rPr>
              <w:t>MgA. Simona Landlová</w:t>
            </w:r>
          </w:p>
        </w:tc>
        <w:tc>
          <w:tcPr>
            <w:tcW w:w="1417" w:type="dxa"/>
          </w:tcPr>
          <w:p w14:paraId="51721151" w14:textId="77777777" w:rsidR="00D74FB9" w:rsidRPr="00C17CB1" w:rsidRDefault="00D74FB9" w:rsidP="00D74FB9">
            <w:pPr>
              <w:widowControl w:val="0"/>
              <w:autoSpaceDE w:val="0"/>
              <w:autoSpaceDN w:val="0"/>
              <w:adjustRightInd w:val="0"/>
              <w:snapToGrid w:val="0"/>
              <w:jc w:val="both"/>
              <w:rPr>
                <w:rFonts w:asciiTheme="minorHAnsi" w:hAnsiTheme="minorHAnsi" w:cstheme="minorHAnsi"/>
                <w:color w:val="000000"/>
              </w:rPr>
            </w:pPr>
          </w:p>
        </w:tc>
        <w:tc>
          <w:tcPr>
            <w:tcW w:w="1231" w:type="dxa"/>
          </w:tcPr>
          <w:p w14:paraId="200F34AF" w14:textId="77777777" w:rsidR="00D74FB9" w:rsidRPr="00C17CB1" w:rsidRDefault="00D74FB9" w:rsidP="00D74FB9">
            <w:pPr>
              <w:widowControl w:val="0"/>
              <w:autoSpaceDE w:val="0"/>
              <w:autoSpaceDN w:val="0"/>
              <w:adjustRightInd w:val="0"/>
              <w:snapToGrid w:val="0"/>
              <w:jc w:val="both"/>
              <w:rPr>
                <w:rFonts w:asciiTheme="minorHAnsi" w:hAnsiTheme="minorHAnsi" w:cstheme="minorHAnsi"/>
                <w:color w:val="000000"/>
              </w:rPr>
            </w:pPr>
            <w:r w:rsidRPr="00C17CB1">
              <w:rPr>
                <w:rFonts w:asciiTheme="minorHAnsi" w:hAnsiTheme="minorHAnsi" w:cstheme="minorHAnsi"/>
                <w:color w:val="000000"/>
              </w:rPr>
              <w:t>Ext.</w:t>
            </w:r>
          </w:p>
        </w:tc>
        <w:tc>
          <w:tcPr>
            <w:tcW w:w="2165" w:type="dxa"/>
          </w:tcPr>
          <w:p w14:paraId="0264D267" w14:textId="77777777" w:rsidR="00D74FB9" w:rsidRPr="00C17CB1" w:rsidRDefault="00D74FB9" w:rsidP="00D74FB9">
            <w:pPr>
              <w:widowControl w:val="0"/>
              <w:autoSpaceDE w:val="0"/>
              <w:autoSpaceDN w:val="0"/>
              <w:adjustRightInd w:val="0"/>
              <w:snapToGrid w:val="0"/>
              <w:jc w:val="both"/>
              <w:rPr>
                <w:rFonts w:asciiTheme="minorHAnsi" w:hAnsiTheme="minorHAnsi" w:cstheme="minorHAnsi"/>
                <w:color w:val="000000"/>
              </w:rPr>
            </w:pPr>
            <w:r w:rsidRPr="00C17CB1">
              <w:rPr>
                <w:rFonts w:asciiTheme="minorHAnsi" w:hAnsiTheme="minorHAnsi" w:cstheme="minorHAnsi"/>
                <w:color w:val="000000"/>
              </w:rPr>
              <w:t>dpp</w:t>
            </w:r>
          </w:p>
        </w:tc>
      </w:tr>
      <w:tr w:rsidR="00D74FB9" w14:paraId="6BA239F0" w14:textId="77777777" w:rsidTr="00DD5EC5">
        <w:trPr>
          <w:trHeight w:val="20"/>
        </w:trPr>
        <w:tc>
          <w:tcPr>
            <w:tcW w:w="3822" w:type="dxa"/>
          </w:tcPr>
          <w:p w14:paraId="4176C9A5" w14:textId="22C41664" w:rsidR="00D74FB9" w:rsidRPr="007E63FB" w:rsidRDefault="00D74FB9" w:rsidP="00D74FB9">
            <w:pPr>
              <w:widowControl w:val="0"/>
              <w:autoSpaceDE w:val="0"/>
              <w:autoSpaceDN w:val="0"/>
              <w:adjustRightInd w:val="0"/>
              <w:snapToGrid w:val="0"/>
              <w:jc w:val="both"/>
              <w:rPr>
                <w:rStyle w:val="normaltextrun"/>
                <w:rFonts w:asciiTheme="minorHAnsi" w:eastAsiaTheme="majorEastAsia" w:hAnsiTheme="minorHAnsi" w:cstheme="minorHAnsi"/>
              </w:rPr>
            </w:pPr>
            <w:r w:rsidRPr="007E63FB">
              <w:rPr>
                <w:rStyle w:val="normaltextrun"/>
                <w:rFonts w:asciiTheme="minorHAnsi" w:eastAsiaTheme="majorEastAsia" w:hAnsiTheme="minorHAnsi" w:cstheme="minorHAnsi"/>
              </w:rPr>
              <w:t>Mgr. Zuzana Ragulová</w:t>
            </w:r>
          </w:p>
        </w:tc>
        <w:tc>
          <w:tcPr>
            <w:tcW w:w="1417" w:type="dxa"/>
          </w:tcPr>
          <w:p w14:paraId="052299AF" w14:textId="77777777" w:rsidR="00D74FB9" w:rsidRPr="00C17CB1" w:rsidRDefault="00D74FB9" w:rsidP="00D74FB9">
            <w:pPr>
              <w:widowControl w:val="0"/>
              <w:autoSpaceDE w:val="0"/>
              <w:autoSpaceDN w:val="0"/>
              <w:adjustRightInd w:val="0"/>
              <w:snapToGrid w:val="0"/>
              <w:jc w:val="both"/>
              <w:rPr>
                <w:rFonts w:asciiTheme="minorHAnsi" w:hAnsiTheme="minorHAnsi" w:cstheme="minorHAnsi"/>
                <w:color w:val="000000"/>
              </w:rPr>
            </w:pPr>
          </w:p>
        </w:tc>
        <w:tc>
          <w:tcPr>
            <w:tcW w:w="1231" w:type="dxa"/>
          </w:tcPr>
          <w:p w14:paraId="1B6E80C7" w14:textId="112EFD90" w:rsidR="00D74FB9" w:rsidRPr="00C17CB1" w:rsidRDefault="00D74FB9" w:rsidP="00D74FB9">
            <w:pPr>
              <w:widowControl w:val="0"/>
              <w:autoSpaceDE w:val="0"/>
              <w:autoSpaceDN w:val="0"/>
              <w:adjustRightInd w:val="0"/>
              <w:snapToGrid w:val="0"/>
              <w:jc w:val="both"/>
              <w:rPr>
                <w:rFonts w:asciiTheme="minorHAnsi" w:hAnsiTheme="minorHAnsi" w:cstheme="minorHAnsi"/>
                <w:color w:val="000000"/>
              </w:rPr>
            </w:pPr>
            <w:r w:rsidRPr="00C17CB1">
              <w:rPr>
                <w:rFonts w:asciiTheme="minorHAnsi" w:hAnsiTheme="minorHAnsi" w:cstheme="minorHAnsi"/>
                <w:color w:val="000000"/>
              </w:rPr>
              <w:t>Ext.</w:t>
            </w:r>
          </w:p>
        </w:tc>
        <w:tc>
          <w:tcPr>
            <w:tcW w:w="2165" w:type="dxa"/>
          </w:tcPr>
          <w:p w14:paraId="794F2097" w14:textId="52C23A14" w:rsidR="00D74FB9" w:rsidRPr="00C17CB1" w:rsidRDefault="00D74FB9" w:rsidP="00D74FB9">
            <w:pPr>
              <w:widowControl w:val="0"/>
              <w:autoSpaceDE w:val="0"/>
              <w:autoSpaceDN w:val="0"/>
              <w:adjustRightInd w:val="0"/>
              <w:snapToGrid w:val="0"/>
              <w:jc w:val="both"/>
              <w:rPr>
                <w:rFonts w:asciiTheme="minorHAnsi" w:hAnsiTheme="minorHAnsi" w:cstheme="minorHAnsi"/>
                <w:color w:val="000000"/>
              </w:rPr>
            </w:pPr>
            <w:r w:rsidRPr="00C17CB1">
              <w:rPr>
                <w:rFonts w:asciiTheme="minorHAnsi" w:hAnsiTheme="minorHAnsi" w:cstheme="minorHAnsi"/>
                <w:color w:val="000000"/>
              </w:rPr>
              <w:t>dpp</w:t>
            </w:r>
          </w:p>
        </w:tc>
      </w:tr>
      <w:tr w:rsidR="00D74FB9" w14:paraId="699A299D" w14:textId="77777777" w:rsidTr="00DD5EC5">
        <w:trPr>
          <w:trHeight w:val="20"/>
        </w:trPr>
        <w:tc>
          <w:tcPr>
            <w:tcW w:w="3822" w:type="dxa"/>
          </w:tcPr>
          <w:p w14:paraId="03A412F7" w14:textId="77777777" w:rsidR="00D74FB9" w:rsidRPr="007E63FB" w:rsidRDefault="00D74FB9" w:rsidP="00D74FB9">
            <w:pPr>
              <w:widowControl w:val="0"/>
              <w:autoSpaceDE w:val="0"/>
              <w:autoSpaceDN w:val="0"/>
              <w:adjustRightInd w:val="0"/>
              <w:snapToGrid w:val="0"/>
              <w:jc w:val="both"/>
              <w:rPr>
                <w:rFonts w:asciiTheme="minorHAnsi" w:hAnsiTheme="minorHAnsi" w:cstheme="minorHAnsi"/>
                <w:bCs/>
              </w:rPr>
            </w:pPr>
            <w:r w:rsidRPr="007E63FB">
              <w:rPr>
                <w:rStyle w:val="normaltextrun"/>
                <w:rFonts w:asciiTheme="minorHAnsi" w:hAnsiTheme="minorHAnsi" w:cstheme="minorHAnsi"/>
                <w:shd w:val="clear" w:color="auto" w:fill="FFFFFF"/>
              </w:rPr>
              <w:t xml:space="preserve">Ing. Radim </w:t>
            </w:r>
            <w:r w:rsidRPr="007E63FB">
              <w:rPr>
                <w:rStyle w:val="spellingerror"/>
                <w:rFonts w:asciiTheme="minorHAnsi" w:hAnsiTheme="minorHAnsi" w:cstheme="minorHAnsi"/>
                <w:shd w:val="clear" w:color="auto" w:fill="FFFFFF"/>
              </w:rPr>
              <w:t>Roška</w:t>
            </w:r>
          </w:p>
        </w:tc>
        <w:tc>
          <w:tcPr>
            <w:tcW w:w="1417" w:type="dxa"/>
          </w:tcPr>
          <w:p w14:paraId="48783B49" w14:textId="77777777" w:rsidR="00D74FB9" w:rsidRPr="00C17CB1" w:rsidRDefault="00D74FB9" w:rsidP="00D74FB9">
            <w:pPr>
              <w:widowControl w:val="0"/>
              <w:autoSpaceDE w:val="0"/>
              <w:autoSpaceDN w:val="0"/>
              <w:adjustRightInd w:val="0"/>
              <w:snapToGrid w:val="0"/>
              <w:jc w:val="both"/>
              <w:rPr>
                <w:rFonts w:asciiTheme="minorHAnsi" w:hAnsiTheme="minorHAnsi" w:cstheme="minorHAnsi"/>
                <w:color w:val="000000"/>
              </w:rPr>
            </w:pPr>
          </w:p>
        </w:tc>
        <w:tc>
          <w:tcPr>
            <w:tcW w:w="1231" w:type="dxa"/>
          </w:tcPr>
          <w:p w14:paraId="47874A24" w14:textId="77777777" w:rsidR="00D74FB9" w:rsidRPr="00C17CB1" w:rsidRDefault="00D74FB9" w:rsidP="00D74FB9">
            <w:pPr>
              <w:widowControl w:val="0"/>
              <w:autoSpaceDE w:val="0"/>
              <w:autoSpaceDN w:val="0"/>
              <w:adjustRightInd w:val="0"/>
              <w:snapToGrid w:val="0"/>
              <w:jc w:val="both"/>
              <w:rPr>
                <w:rFonts w:asciiTheme="minorHAnsi" w:hAnsiTheme="minorHAnsi" w:cstheme="minorHAnsi"/>
                <w:color w:val="000000"/>
              </w:rPr>
            </w:pPr>
            <w:r w:rsidRPr="00C17CB1">
              <w:rPr>
                <w:rFonts w:asciiTheme="minorHAnsi" w:hAnsiTheme="minorHAnsi" w:cstheme="minorHAnsi"/>
                <w:color w:val="000000"/>
              </w:rPr>
              <w:t>Ext.</w:t>
            </w:r>
          </w:p>
        </w:tc>
        <w:tc>
          <w:tcPr>
            <w:tcW w:w="2165" w:type="dxa"/>
          </w:tcPr>
          <w:p w14:paraId="2C343320" w14:textId="77777777" w:rsidR="00D74FB9" w:rsidRPr="00C17CB1" w:rsidRDefault="00D74FB9" w:rsidP="00D74FB9">
            <w:pPr>
              <w:widowControl w:val="0"/>
              <w:autoSpaceDE w:val="0"/>
              <w:autoSpaceDN w:val="0"/>
              <w:adjustRightInd w:val="0"/>
              <w:snapToGrid w:val="0"/>
              <w:jc w:val="both"/>
              <w:rPr>
                <w:rFonts w:asciiTheme="minorHAnsi" w:hAnsiTheme="minorHAnsi" w:cstheme="minorHAnsi"/>
                <w:color w:val="000000"/>
              </w:rPr>
            </w:pPr>
            <w:r w:rsidRPr="00C17CB1">
              <w:rPr>
                <w:rFonts w:asciiTheme="minorHAnsi" w:hAnsiTheme="minorHAnsi" w:cstheme="minorHAnsi"/>
                <w:color w:val="000000"/>
              </w:rPr>
              <w:t>dpp</w:t>
            </w:r>
          </w:p>
        </w:tc>
      </w:tr>
      <w:tr w:rsidR="00D74FB9" w14:paraId="0A7294BB" w14:textId="77777777" w:rsidTr="00DD5EC5">
        <w:trPr>
          <w:trHeight w:val="20"/>
        </w:trPr>
        <w:tc>
          <w:tcPr>
            <w:tcW w:w="3822" w:type="dxa"/>
          </w:tcPr>
          <w:p w14:paraId="5A3B67D1" w14:textId="77777777" w:rsidR="00D74FB9" w:rsidRPr="007E63FB" w:rsidRDefault="00D74FB9" w:rsidP="00D74FB9">
            <w:pPr>
              <w:widowControl w:val="0"/>
              <w:autoSpaceDE w:val="0"/>
              <w:autoSpaceDN w:val="0"/>
              <w:adjustRightInd w:val="0"/>
              <w:snapToGrid w:val="0"/>
              <w:jc w:val="both"/>
              <w:rPr>
                <w:rStyle w:val="normaltextrun"/>
                <w:rFonts w:asciiTheme="minorHAnsi" w:hAnsiTheme="minorHAnsi" w:cstheme="minorHAnsi"/>
                <w:shd w:val="clear" w:color="auto" w:fill="FFFFFF"/>
              </w:rPr>
            </w:pPr>
            <w:r w:rsidRPr="007E63FB">
              <w:rPr>
                <w:rFonts w:asciiTheme="minorHAnsi" w:hAnsiTheme="minorHAnsi" w:cstheme="minorHAnsi"/>
              </w:rPr>
              <w:t>Mgr. Blahoslav Rozbořil, Ph.D.</w:t>
            </w:r>
          </w:p>
        </w:tc>
        <w:tc>
          <w:tcPr>
            <w:tcW w:w="1417" w:type="dxa"/>
          </w:tcPr>
          <w:p w14:paraId="340A9977" w14:textId="77777777" w:rsidR="00D74FB9" w:rsidRPr="00C17CB1" w:rsidRDefault="00D74FB9" w:rsidP="00D74FB9">
            <w:pPr>
              <w:widowControl w:val="0"/>
              <w:autoSpaceDE w:val="0"/>
              <w:autoSpaceDN w:val="0"/>
              <w:adjustRightInd w:val="0"/>
              <w:snapToGrid w:val="0"/>
              <w:jc w:val="both"/>
              <w:rPr>
                <w:rFonts w:asciiTheme="minorHAnsi" w:hAnsiTheme="minorHAnsi" w:cstheme="minorHAnsi"/>
                <w:color w:val="000000"/>
              </w:rPr>
            </w:pPr>
          </w:p>
        </w:tc>
        <w:tc>
          <w:tcPr>
            <w:tcW w:w="1231" w:type="dxa"/>
          </w:tcPr>
          <w:p w14:paraId="15AE2A39" w14:textId="77777777" w:rsidR="00D74FB9" w:rsidRPr="00C17CB1" w:rsidRDefault="00D74FB9" w:rsidP="00D74FB9">
            <w:pPr>
              <w:widowControl w:val="0"/>
              <w:autoSpaceDE w:val="0"/>
              <w:autoSpaceDN w:val="0"/>
              <w:adjustRightInd w:val="0"/>
              <w:snapToGrid w:val="0"/>
              <w:jc w:val="both"/>
              <w:rPr>
                <w:rFonts w:asciiTheme="minorHAnsi" w:hAnsiTheme="minorHAnsi" w:cstheme="minorHAnsi"/>
                <w:color w:val="000000"/>
              </w:rPr>
            </w:pPr>
            <w:r w:rsidRPr="00C17CB1">
              <w:rPr>
                <w:rFonts w:asciiTheme="minorHAnsi" w:hAnsiTheme="minorHAnsi" w:cstheme="minorHAnsi"/>
                <w:color w:val="000000"/>
              </w:rPr>
              <w:t>Ext.</w:t>
            </w:r>
          </w:p>
        </w:tc>
        <w:tc>
          <w:tcPr>
            <w:tcW w:w="2165" w:type="dxa"/>
          </w:tcPr>
          <w:p w14:paraId="559684D4" w14:textId="77777777" w:rsidR="00D74FB9" w:rsidRPr="00C17CB1" w:rsidRDefault="00D74FB9" w:rsidP="00D74FB9">
            <w:pPr>
              <w:widowControl w:val="0"/>
              <w:autoSpaceDE w:val="0"/>
              <w:autoSpaceDN w:val="0"/>
              <w:adjustRightInd w:val="0"/>
              <w:snapToGrid w:val="0"/>
              <w:jc w:val="both"/>
              <w:rPr>
                <w:rFonts w:asciiTheme="minorHAnsi" w:hAnsiTheme="minorHAnsi" w:cstheme="minorHAnsi"/>
                <w:color w:val="000000"/>
              </w:rPr>
            </w:pPr>
            <w:r w:rsidRPr="00C17CB1">
              <w:rPr>
                <w:rFonts w:asciiTheme="minorHAnsi" w:hAnsiTheme="minorHAnsi" w:cstheme="minorHAnsi"/>
                <w:color w:val="000000"/>
              </w:rPr>
              <w:t>dpp</w:t>
            </w:r>
          </w:p>
        </w:tc>
      </w:tr>
      <w:tr w:rsidR="00D74FB9" w14:paraId="7A1318D0" w14:textId="77777777" w:rsidTr="00DD5EC5">
        <w:trPr>
          <w:trHeight w:val="20"/>
        </w:trPr>
        <w:tc>
          <w:tcPr>
            <w:tcW w:w="3822" w:type="dxa"/>
          </w:tcPr>
          <w:p w14:paraId="1D23137F" w14:textId="77777777" w:rsidR="00D74FB9" w:rsidRPr="007E63FB" w:rsidRDefault="00D74FB9" w:rsidP="00D74FB9">
            <w:pPr>
              <w:widowControl w:val="0"/>
              <w:autoSpaceDE w:val="0"/>
              <w:autoSpaceDN w:val="0"/>
              <w:adjustRightInd w:val="0"/>
              <w:snapToGrid w:val="0"/>
              <w:jc w:val="both"/>
              <w:rPr>
                <w:rFonts w:asciiTheme="minorHAnsi" w:hAnsiTheme="minorHAnsi" w:cstheme="minorHAnsi"/>
                <w:bCs/>
              </w:rPr>
            </w:pPr>
            <w:r w:rsidRPr="007E63FB">
              <w:rPr>
                <w:rStyle w:val="normaltextrun"/>
                <w:rFonts w:asciiTheme="minorHAnsi" w:eastAsiaTheme="majorEastAsia" w:hAnsiTheme="minorHAnsi" w:cstheme="minorHAnsi"/>
              </w:rPr>
              <w:t>Mgr. Miroslava Štýbrová</w:t>
            </w:r>
          </w:p>
        </w:tc>
        <w:tc>
          <w:tcPr>
            <w:tcW w:w="1417" w:type="dxa"/>
          </w:tcPr>
          <w:p w14:paraId="65AFB172" w14:textId="77777777" w:rsidR="00D74FB9" w:rsidRPr="00C17CB1" w:rsidRDefault="00D74FB9" w:rsidP="00D74FB9">
            <w:pPr>
              <w:widowControl w:val="0"/>
              <w:autoSpaceDE w:val="0"/>
              <w:autoSpaceDN w:val="0"/>
              <w:adjustRightInd w:val="0"/>
              <w:snapToGrid w:val="0"/>
              <w:jc w:val="both"/>
              <w:rPr>
                <w:rFonts w:asciiTheme="minorHAnsi" w:hAnsiTheme="minorHAnsi" w:cstheme="minorHAnsi"/>
                <w:color w:val="000000"/>
              </w:rPr>
            </w:pPr>
          </w:p>
        </w:tc>
        <w:tc>
          <w:tcPr>
            <w:tcW w:w="1231" w:type="dxa"/>
          </w:tcPr>
          <w:p w14:paraId="2037591A" w14:textId="77777777" w:rsidR="00D74FB9" w:rsidRPr="00C17CB1" w:rsidRDefault="00D74FB9" w:rsidP="00D74FB9">
            <w:pPr>
              <w:widowControl w:val="0"/>
              <w:autoSpaceDE w:val="0"/>
              <w:autoSpaceDN w:val="0"/>
              <w:adjustRightInd w:val="0"/>
              <w:snapToGrid w:val="0"/>
              <w:jc w:val="both"/>
              <w:rPr>
                <w:rFonts w:asciiTheme="minorHAnsi" w:hAnsiTheme="minorHAnsi" w:cstheme="minorHAnsi"/>
                <w:color w:val="000000"/>
              </w:rPr>
            </w:pPr>
            <w:r w:rsidRPr="00C17CB1">
              <w:rPr>
                <w:rFonts w:asciiTheme="minorHAnsi" w:hAnsiTheme="minorHAnsi" w:cstheme="minorHAnsi"/>
                <w:color w:val="000000"/>
              </w:rPr>
              <w:t>Ext.</w:t>
            </w:r>
          </w:p>
        </w:tc>
        <w:tc>
          <w:tcPr>
            <w:tcW w:w="2165" w:type="dxa"/>
          </w:tcPr>
          <w:p w14:paraId="06620980" w14:textId="77777777" w:rsidR="00D74FB9" w:rsidRPr="00C17CB1" w:rsidRDefault="00D74FB9" w:rsidP="00D74FB9">
            <w:pPr>
              <w:widowControl w:val="0"/>
              <w:autoSpaceDE w:val="0"/>
              <w:autoSpaceDN w:val="0"/>
              <w:adjustRightInd w:val="0"/>
              <w:snapToGrid w:val="0"/>
              <w:jc w:val="both"/>
              <w:rPr>
                <w:rFonts w:asciiTheme="minorHAnsi" w:hAnsiTheme="minorHAnsi" w:cstheme="minorHAnsi"/>
                <w:color w:val="000000"/>
              </w:rPr>
            </w:pPr>
            <w:r w:rsidRPr="00C17CB1">
              <w:rPr>
                <w:rFonts w:asciiTheme="minorHAnsi" w:hAnsiTheme="minorHAnsi" w:cstheme="minorHAnsi"/>
                <w:color w:val="000000"/>
              </w:rPr>
              <w:t>dpp</w:t>
            </w:r>
          </w:p>
        </w:tc>
      </w:tr>
      <w:tr w:rsidR="00D74FB9" w14:paraId="796F8D55" w14:textId="77777777" w:rsidTr="00DD5EC5">
        <w:trPr>
          <w:trHeight w:val="20"/>
        </w:trPr>
        <w:tc>
          <w:tcPr>
            <w:tcW w:w="3822" w:type="dxa"/>
          </w:tcPr>
          <w:p w14:paraId="49ABCEEF" w14:textId="4378B3A9" w:rsidR="00D74FB9" w:rsidRPr="007E63FB" w:rsidRDefault="00D74FB9" w:rsidP="00D74FB9">
            <w:pPr>
              <w:widowControl w:val="0"/>
              <w:autoSpaceDE w:val="0"/>
              <w:autoSpaceDN w:val="0"/>
              <w:adjustRightInd w:val="0"/>
              <w:snapToGrid w:val="0"/>
              <w:jc w:val="both"/>
              <w:rPr>
                <w:rStyle w:val="normaltextrun"/>
                <w:rFonts w:asciiTheme="minorHAnsi" w:eastAsiaTheme="majorEastAsia" w:hAnsiTheme="minorHAnsi" w:cstheme="minorHAnsi"/>
              </w:rPr>
            </w:pPr>
            <w:r w:rsidRPr="007E63FB">
              <w:rPr>
                <w:rStyle w:val="normaltextrun"/>
                <w:rFonts w:asciiTheme="minorHAnsi" w:eastAsiaTheme="majorEastAsia" w:hAnsiTheme="minorHAnsi" w:cstheme="minorHAnsi"/>
              </w:rPr>
              <w:t xml:space="preserve">MgA. Lucie </w:t>
            </w:r>
            <w:r w:rsidRPr="00D74FB9">
              <w:rPr>
                <w:rStyle w:val="normaltextrun"/>
                <w:rFonts w:asciiTheme="minorHAnsi" w:eastAsiaTheme="majorEastAsia" w:hAnsiTheme="minorHAnsi" w:cstheme="minorHAnsi"/>
              </w:rPr>
              <w:t>Trejtnarová</w:t>
            </w:r>
            <w:r w:rsidRPr="00E153D9">
              <w:rPr>
                <w:rStyle w:val="eop"/>
                <w:rFonts w:asciiTheme="minorHAnsi" w:hAnsiTheme="minorHAnsi" w:cstheme="minorHAnsi"/>
              </w:rPr>
              <w:t>, Ph.D.</w:t>
            </w:r>
          </w:p>
        </w:tc>
        <w:tc>
          <w:tcPr>
            <w:tcW w:w="1417" w:type="dxa"/>
          </w:tcPr>
          <w:p w14:paraId="5F2E8BE7" w14:textId="77777777" w:rsidR="00D74FB9" w:rsidRPr="00C17CB1" w:rsidRDefault="00D74FB9" w:rsidP="00D74FB9">
            <w:pPr>
              <w:widowControl w:val="0"/>
              <w:autoSpaceDE w:val="0"/>
              <w:autoSpaceDN w:val="0"/>
              <w:adjustRightInd w:val="0"/>
              <w:snapToGrid w:val="0"/>
              <w:jc w:val="both"/>
              <w:rPr>
                <w:rFonts w:asciiTheme="minorHAnsi" w:hAnsiTheme="minorHAnsi" w:cstheme="minorHAnsi"/>
                <w:color w:val="000000"/>
              </w:rPr>
            </w:pPr>
          </w:p>
        </w:tc>
        <w:tc>
          <w:tcPr>
            <w:tcW w:w="1231" w:type="dxa"/>
          </w:tcPr>
          <w:p w14:paraId="17B9F809" w14:textId="77777777" w:rsidR="00D74FB9" w:rsidRPr="00C17CB1" w:rsidRDefault="00D74FB9" w:rsidP="00D74FB9">
            <w:pPr>
              <w:widowControl w:val="0"/>
              <w:autoSpaceDE w:val="0"/>
              <w:autoSpaceDN w:val="0"/>
              <w:adjustRightInd w:val="0"/>
              <w:snapToGrid w:val="0"/>
              <w:jc w:val="both"/>
              <w:rPr>
                <w:rFonts w:asciiTheme="minorHAnsi" w:hAnsiTheme="minorHAnsi" w:cstheme="minorHAnsi"/>
                <w:color w:val="000000"/>
              </w:rPr>
            </w:pPr>
            <w:r w:rsidRPr="00C17CB1">
              <w:rPr>
                <w:rFonts w:asciiTheme="minorHAnsi" w:hAnsiTheme="minorHAnsi" w:cstheme="minorHAnsi"/>
                <w:color w:val="000000"/>
              </w:rPr>
              <w:t>Ext.</w:t>
            </w:r>
          </w:p>
        </w:tc>
        <w:tc>
          <w:tcPr>
            <w:tcW w:w="2165" w:type="dxa"/>
          </w:tcPr>
          <w:p w14:paraId="546D1FF3" w14:textId="77777777" w:rsidR="00D74FB9" w:rsidRPr="00C17CB1" w:rsidRDefault="00D74FB9" w:rsidP="00D74FB9">
            <w:pPr>
              <w:widowControl w:val="0"/>
              <w:autoSpaceDE w:val="0"/>
              <w:autoSpaceDN w:val="0"/>
              <w:adjustRightInd w:val="0"/>
              <w:snapToGrid w:val="0"/>
              <w:jc w:val="both"/>
              <w:rPr>
                <w:rFonts w:asciiTheme="minorHAnsi" w:hAnsiTheme="minorHAnsi" w:cstheme="minorHAnsi"/>
                <w:color w:val="000000"/>
              </w:rPr>
            </w:pPr>
            <w:r w:rsidRPr="00C17CB1">
              <w:rPr>
                <w:rFonts w:asciiTheme="minorHAnsi" w:hAnsiTheme="minorHAnsi" w:cstheme="minorHAnsi"/>
                <w:color w:val="000000"/>
              </w:rPr>
              <w:t>dpp</w:t>
            </w:r>
          </w:p>
        </w:tc>
      </w:tr>
      <w:tr w:rsidR="00D74FB9" w14:paraId="21AE1538" w14:textId="77777777" w:rsidTr="00DD5EC5">
        <w:trPr>
          <w:trHeight w:val="20"/>
        </w:trPr>
        <w:tc>
          <w:tcPr>
            <w:tcW w:w="3822" w:type="dxa"/>
          </w:tcPr>
          <w:p w14:paraId="478DF0D6" w14:textId="77777777" w:rsidR="00D74FB9" w:rsidRPr="007E63FB" w:rsidRDefault="00D74FB9" w:rsidP="00D74FB9">
            <w:pPr>
              <w:widowControl w:val="0"/>
              <w:autoSpaceDE w:val="0"/>
              <w:autoSpaceDN w:val="0"/>
              <w:adjustRightInd w:val="0"/>
              <w:snapToGrid w:val="0"/>
              <w:jc w:val="both"/>
              <w:rPr>
                <w:rStyle w:val="normaltextrun"/>
                <w:rFonts w:asciiTheme="minorHAnsi" w:eastAsiaTheme="majorEastAsia" w:hAnsiTheme="minorHAnsi" w:cstheme="minorHAnsi"/>
              </w:rPr>
            </w:pPr>
            <w:r w:rsidRPr="007E63FB">
              <w:rPr>
                <w:rFonts w:asciiTheme="minorHAnsi" w:hAnsiTheme="minorHAnsi" w:cstheme="minorHAnsi"/>
              </w:rPr>
              <w:t>MgA. Karin Zadrick</w:t>
            </w:r>
          </w:p>
        </w:tc>
        <w:tc>
          <w:tcPr>
            <w:tcW w:w="1417" w:type="dxa"/>
          </w:tcPr>
          <w:p w14:paraId="2B5D1E6E" w14:textId="77777777" w:rsidR="00D74FB9" w:rsidRPr="00C17CB1" w:rsidRDefault="00D74FB9" w:rsidP="00D74FB9">
            <w:pPr>
              <w:widowControl w:val="0"/>
              <w:autoSpaceDE w:val="0"/>
              <w:autoSpaceDN w:val="0"/>
              <w:adjustRightInd w:val="0"/>
              <w:snapToGrid w:val="0"/>
              <w:jc w:val="both"/>
              <w:rPr>
                <w:rFonts w:asciiTheme="minorHAnsi" w:hAnsiTheme="minorHAnsi" w:cstheme="minorHAnsi"/>
                <w:color w:val="000000"/>
              </w:rPr>
            </w:pPr>
          </w:p>
        </w:tc>
        <w:tc>
          <w:tcPr>
            <w:tcW w:w="1231" w:type="dxa"/>
          </w:tcPr>
          <w:p w14:paraId="2E652FE3" w14:textId="77777777" w:rsidR="00D74FB9" w:rsidRPr="00C17CB1" w:rsidRDefault="00D74FB9" w:rsidP="00D74FB9">
            <w:pPr>
              <w:widowControl w:val="0"/>
              <w:autoSpaceDE w:val="0"/>
              <w:autoSpaceDN w:val="0"/>
              <w:adjustRightInd w:val="0"/>
              <w:snapToGrid w:val="0"/>
              <w:jc w:val="both"/>
              <w:rPr>
                <w:rFonts w:asciiTheme="minorHAnsi" w:hAnsiTheme="minorHAnsi" w:cstheme="minorHAnsi"/>
                <w:color w:val="000000"/>
              </w:rPr>
            </w:pPr>
            <w:r w:rsidRPr="00C17CB1">
              <w:rPr>
                <w:rFonts w:asciiTheme="minorHAnsi" w:hAnsiTheme="minorHAnsi" w:cstheme="minorHAnsi"/>
                <w:color w:val="000000"/>
              </w:rPr>
              <w:t>Ext.</w:t>
            </w:r>
          </w:p>
        </w:tc>
        <w:tc>
          <w:tcPr>
            <w:tcW w:w="2165" w:type="dxa"/>
          </w:tcPr>
          <w:p w14:paraId="7AEAEDB4" w14:textId="77777777" w:rsidR="00D74FB9" w:rsidRPr="00C17CB1" w:rsidRDefault="00D74FB9" w:rsidP="00D74FB9">
            <w:pPr>
              <w:widowControl w:val="0"/>
              <w:autoSpaceDE w:val="0"/>
              <w:autoSpaceDN w:val="0"/>
              <w:adjustRightInd w:val="0"/>
              <w:snapToGrid w:val="0"/>
              <w:jc w:val="both"/>
              <w:rPr>
                <w:rFonts w:asciiTheme="minorHAnsi" w:hAnsiTheme="minorHAnsi" w:cstheme="minorHAnsi"/>
                <w:color w:val="000000"/>
              </w:rPr>
            </w:pPr>
            <w:r w:rsidRPr="00C17CB1">
              <w:rPr>
                <w:rFonts w:asciiTheme="minorHAnsi" w:hAnsiTheme="minorHAnsi" w:cstheme="minorHAnsi"/>
                <w:color w:val="000000"/>
              </w:rPr>
              <w:t>dpp</w:t>
            </w:r>
          </w:p>
        </w:tc>
      </w:tr>
      <w:tr w:rsidR="00D74FB9" w14:paraId="0FB7A031" w14:textId="77777777" w:rsidTr="00DD5EC5">
        <w:trPr>
          <w:trHeight w:val="20"/>
        </w:trPr>
        <w:tc>
          <w:tcPr>
            <w:tcW w:w="3822" w:type="dxa"/>
          </w:tcPr>
          <w:p w14:paraId="2E70BE84" w14:textId="77777777" w:rsidR="00D74FB9" w:rsidRPr="007E63FB" w:rsidRDefault="00D74FB9" w:rsidP="00D74FB9">
            <w:pPr>
              <w:widowControl w:val="0"/>
              <w:autoSpaceDE w:val="0"/>
              <w:autoSpaceDN w:val="0"/>
              <w:adjustRightInd w:val="0"/>
              <w:snapToGrid w:val="0"/>
              <w:jc w:val="both"/>
              <w:rPr>
                <w:rStyle w:val="normaltextrun"/>
                <w:rFonts w:asciiTheme="minorHAnsi" w:eastAsiaTheme="majorEastAsia" w:hAnsiTheme="minorHAnsi" w:cstheme="minorHAnsi"/>
              </w:rPr>
            </w:pPr>
            <w:r w:rsidRPr="007E63FB">
              <w:rPr>
                <w:rFonts w:asciiTheme="minorHAnsi" w:hAnsiTheme="minorHAnsi" w:cstheme="minorHAnsi"/>
              </w:rPr>
              <w:t>Mgr. Martina Zuzaňáková</w:t>
            </w:r>
          </w:p>
        </w:tc>
        <w:tc>
          <w:tcPr>
            <w:tcW w:w="1417" w:type="dxa"/>
          </w:tcPr>
          <w:p w14:paraId="36499822" w14:textId="77777777" w:rsidR="00D74FB9" w:rsidRPr="00C17CB1" w:rsidRDefault="00D74FB9" w:rsidP="00D74FB9">
            <w:pPr>
              <w:widowControl w:val="0"/>
              <w:autoSpaceDE w:val="0"/>
              <w:autoSpaceDN w:val="0"/>
              <w:adjustRightInd w:val="0"/>
              <w:snapToGrid w:val="0"/>
              <w:jc w:val="both"/>
              <w:rPr>
                <w:rFonts w:asciiTheme="minorHAnsi" w:hAnsiTheme="minorHAnsi" w:cstheme="minorHAnsi"/>
                <w:color w:val="000000"/>
              </w:rPr>
            </w:pPr>
          </w:p>
        </w:tc>
        <w:tc>
          <w:tcPr>
            <w:tcW w:w="1231" w:type="dxa"/>
          </w:tcPr>
          <w:p w14:paraId="405E2373" w14:textId="77777777" w:rsidR="00D74FB9" w:rsidRPr="00C17CB1" w:rsidRDefault="00D74FB9" w:rsidP="00D74FB9">
            <w:pPr>
              <w:widowControl w:val="0"/>
              <w:autoSpaceDE w:val="0"/>
              <w:autoSpaceDN w:val="0"/>
              <w:adjustRightInd w:val="0"/>
              <w:snapToGrid w:val="0"/>
              <w:jc w:val="both"/>
              <w:rPr>
                <w:rFonts w:asciiTheme="minorHAnsi" w:hAnsiTheme="minorHAnsi" w:cstheme="minorHAnsi"/>
                <w:color w:val="000000"/>
              </w:rPr>
            </w:pPr>
            <w:r w:rsidRPr="00C17CB1">
              <w:rPr>
                <w:rFonts w:asciiTheme="minorHAnsi" w:hAnsiTheme="minorHAnsi" w:cstheme="minorHAnsi"/>
                <w:color w:val="000000"/>
              </w:rPr>
              <w:t>Ext.</w:t>
            </w:r>
          </w:p>
        </w:tc>
        <w:tc>
          <w:tcPr>
            <w:tcW w:w="2165" w:type="dxa"/>
          </w:tcPr>
          <w:p w14:paraId="7682B71C" w14:textId="77777777" w:rsidR="00D74FB9" w:rsidRPr="00C17CB1" w:rsidRDefault="00D74FB9" w:rsidP="00D74FB9">
            <w:pPr>
              <w:widowControl w:val="0"/>
              <w:autoSpaceDE w:val="0"/>
              <w:autoSpaceDN w:val="0"/>
              <w:adjustRightInd w:val="0"/>
              <w:snapToGrid w:val="0"/>
              <w:jc w:val="both"/>
              <w:rPr>
                <w:rFonts w:asciiTheme="minorHAnsi" w:hAnsiTheme="minorHAnsi" w:cstheme="minorHAnsi"/>
                <w:color w:val="000000"/>
              </w:rPr>
            </w:pPr>
            <w:r w:rsidRPr="00C17CB1">
              <w:rPr>
                <w:rFonts w:asciiTheme="minorHAnsi" w:hAnsiTheme="minorHAnsi" w:cstheme="minorHAnsi"/>
                <w:color w:val="000000"/>
              </w:rPr>
              <w:t>dpp</w:t>
            </w:r>
          </w:p>
        </w:tc>
      </w:tr>
    </w:tbl>
    <w:p w14:paraId="3245A05D" w14:textId="77777777" w:rsidR="007B1113" w:rsidRDefault="007B1113" w:rsidP="007B1113">
      <w:pPr>
        <w:spacing w:before="120" w:after="120"/>
      </w:pPr>
      <w:r>
        <w:tab/>
      </w:r>
      <w:r>
        <w:tab/>
      </w:r>
      <w:r>
        <w:tab/>
      </w:r>
      <w:r>
        <w:tab/>
      </w:r>
    </w:p>
    <w:p w14:paraId="3425E4AE" w14:textId="77777777" w:rsidR="007B1113" w:rsidRDefault="007B1113" w:rsidP="007B1113">
      <w:pPr>
        <w:pStyle w:val="Nadpis3"/>
      </w:pPr>
      <w:r w:rsidRPr="00035992">
        <w:t>Personální zabezpečení předmětů profilujícího základu</w:t>
      </w:r>
    </w:p>
    <w:p w14:paraId="2CC2B955" w14:textId="77777777" w:rsidR="007B1113" w:rsidRDefault="007B1113" w:rsidP="007B1113">
      <w:pPr>
        <w:pStyle w:val="Nadpis3"/>
        <w:numPr>
          <w:ilvl w:val="0"/>
          <w:numId w:val="0"/>
        </w:numPr>
        <w:spacing w:before="120" w:after="120"/>
        <w:ind w:left="2495" w:firstLine="335"/>
      </w:pPr>
      <w:r w:rsidRPr="00035992">
        <w:t xml:space="preserve"> </w:t>
      </w:r>
      <w:r w:rsidRPr="00C80B17">
        <w:t>Standard</w:t>
      </w:r>
      <w:r>
        <w:t>y</w:t>
      </w:r>
      <w:r w:rsidRPr="00C80B17">
        <w:t xml:space="preserve"> 6.4, 6.9-6.10</w:t>
      </w:r>
    </w:p>
    <w:p w14:paraId="2A8D86A5" w14:textId="77777777" w:rsidR="00F073F6" w:rsidRPr="00951941" w:rsidRDefault="00F073F6" w:rsidP="00F073F6">
      <w:pPr>
        <w:widowControl w:val="0"/>
        <w:autoSpaceDE w:val="0"/>
        <w:autoSpaceDN w:val="0"/>
        <w:adjustRightInd w:val="0"/>
        <w:snapToGrid w:val="0"/>
        <w:spacing w:after="120"/>
        <w:ind w:left="425"/>
        <w:jc w:val="both"/>
        <w:rPr>
          <w:rFonts w:asciiTheme="minorHAnsi" w:hAnsiTheme="minorHAnsi" w:cstheme="minorHAnsi"/>
          <w:sz w:val="22"/>
          <w:szCs w:val="22"/>
        </w:rPr>
      </w:pPr>
      <w:r w:rsidRPr="00951941">
        <w:rPr>
          <w:rFonts w:asciiTheme="minorHAnsi" w:hAnsiTheme="minorHAnsi" w:cstheme="minorHAnsi"/>
          <w:sz w:val="22"/>
          <w:szCs w:val="22"/>
        </w:rPr>
        <w:t xml:space="preserve">Kvalifikační požadavky na garanty studijních předmětů splňují podmínky stanovené zákonem </w:t>
      </w:r>
      <w:r w:rsidRPr="00951941">
        <w:rPr>
          <w:rFonts w:asciiTheme="minorHAnsi" w:hAnsiTheme="minorHAnsi" w:cstheme="minorHAnsi"/>
          <w:sz w:val="22"/>
          <w:szCs w:val="22"/>
        </w:rPr>
        <w:br/>
        <w:t xml:space="preserve">a nařízením vlády č. 274/2016 Sb., o standardech pro akreditace ve vysokém školství. </w:t>
      </w:r>
    </w:p>
    <w:p w14:paraId="12732BFB" w14:textId="77777777" w:rsidR="00F073F6" w:rsidRPr="00173C24" w:rsidRDefault="00F073F6" w:rsidP="00F073F6">
      <w:pPr>
        <w:widowControl w:val="0"/>
        <w:autoSpaceDE w:val="0"/>
        <w:autoSpaceDN w:val="0"/>
        <w:adjustRightInd w:val="0"/>
        <w:snapToGrid w:val="0"/>
        <w:ind w:firstLine="426"/>
        <w:jc w:val="both"/>
        <w:rPr>
          <w:rFonts w:asciiTheme="minorHAnsi" w:hAnsiTheme="minorHAnsi" w:cstheme="minorHAnsi"/>
          <w:color w:val="000000"/>
          <w:sz w:val="22"/>
          <w:szCs w:val="22"/>
        </w:rPr>
      </w:pPr>
      <w:r w:rsidRPr="00173C24">
        <w:rPr>
          <w:rFonts w:asciiTheme="minorHAnsi" w:hAnsiTheme="minorHAnsi" w:cstheme="minorHAnsi"/>
          <w:color w:val="000000"/>
          <w:sz w:val="22"/>
          <w:szCs w:val="22"/>
        </w:rPr>
        <w:t xml:space="preserve">Garant studijního předmětu zejména: </w:t>
      </w:r>
    </w:p>
    <w:p w14:paraId="676AECF6" w14:textId="77777777" w:rsidR="00F073F6" w:rsidRPr="00173C24" w:rsidRDefault="00F073F6" w:rsidP="00F073F6">
      <w:pPr>
        <w:widowControl w:val="0"/>
        <w:autoSpaceDE w:val="0"/>
        <w:autoSpaceDN w:val="0"/>
        <w:adjustRightInd w:val="0"/>
        <w:snapToGrid w:val="0"/>
        <w:ind w:firstLine="426"/>
        <w:jc w:val="both"/>
        <w:rPr>
          <w:rFonts w:asciiTheme="minorHAnsi" w:hAnsiTheme="minorHAnsi" w:cstheme="minorHAnsi"/>
          <w:color w:val="000000"/>
          <w:sz w:val="22"/>
          <w:szCs w:val="22"/>
        </w:rPr>
      </w:pPr>
      <w:r w:rsidRPr="00173C24">
        <w:rPr>
          <w:rFonts w:asciiTheme="minorHAnsi" w:hAnsiTheme="minorHAnsi" w:cstheme="minorHAnsi"/>
          <w:color w:val="000000"/>
          <w:sz w:val="22"/>
          <w:szCs w:val="22"/>
        </w:rPr>
        <w:t xml:space="preserve">a) dohlíží na kvalitu výuky v daném studijním předmětu, </w:t>
      </w:r>
    </w:p>
    <w:p w14:paraId="0C117CBA" w14:textId="77777777" w:rsidR="00F073F6" w:rsidRPr="00173C24" w:rsidRDefault="00F073F6" w:rsidP="00F073F6">
      <w:pPr>
        <w:widowControl w:val="0"/>
        <w:autoSpaceDE w:val="0"/>
        <w:autoSpaceDN w:val="0"/>
        <w:adjustRightInd w:val="0"/>
        <w:snapToGrid w:val="0"/>
        <w:ind w:left="426"/>
        <w:jc w:val="both"/>
        <w:rPr>
          <w:rFonts w:asciiTheme="minorHAnsi" w:hAnsiTheme="minorHAnsi" w:cstheme="minorHAnsi"/>
          <w:color w:val="000000"/>
          <w:sz w:val="22"/>
          <w:szCs w:val="22"/>
        </w:rPr>
      </w:pPr>
      <w:r w:rsidRPr="00173C24">
        <w:rPr>
          <w:rFonts w:asciiTheme="minorHAnsi" w:hAnsiTheme="minorHAnsi" w:cstheme="minorHAnsi"/>
          <w:color w:val="000000"/>
          <w:sz w:val="22"/>
          <w:szCs w:val="22"/>
        </w:rPr>
        <w:t xml:space="preserve">b) odpovídá za aktuálnost údajů uvedených v dokumentaci studijního předmětu podle Studijního </w:t>
      </w:r>
      <w:r>
        <w:rPr>
          <w:rFonts w:asciiTheme="minorHAnsi" w:hAnsiTheme="minorHAnsi" w:cstheme="minorHAnsi"/>
          <w:color w:val="000000"/>
          <w:sz w:val="22"/>
          <w:szCs w:val="22"/>
        </w:rPr>
        <w:br/>
      </w:r>
      <w:r w:rsidRPr="00173C24">
        <w:rPr>
          <w:rFonts w:asciiTheme="minorHAnsi" w:hAnsiTheme="minorHAnsi" w:cstheme="minorHAnsi"/>
          <w:color w:val="000000"/>
          <w:sz w:val="22"/>
          <w:szCs w:val="22"/>
        </w:rPr>
        <w:t xml:space="preserve">a zkušebního řádu UTB, </w:t>
      </w:r>
    </w:p>
    <w:p w14:paraId="15EA9981" w14:textId="77777777" w:rsidR="00F073F6" w:rsidRPr="00173C24" w:rsidRDefault="00F073F6" w:rsidP="00F073F6">
      <w:pPr>
        <w:widowControl w:val="0"/>
        <w:autoSpaceDE w:val="0"/>
        <w:autoSpaceDN w:val="0"/>
        <w:adjustRightInd w:val="0"/>
        <w:snapToGrid w:val="0"/>
        <w:ind w:left="426"/>
        <w:jc w:val="both"/>
        <w:rPr>
          <w:rFonts w:asciiTheme="minorHAnsi" w:hAnsiTheme="minorHAnsi" w:cstheme="minorHAnsi"/>
          <w:color w:val="000000"/>
          <w:sz w:val="22"/>
          <w:szCs w:val="22"/>
        </w:rPr>
      </w:pPr>
      <w:r w:rsidRPr="00173C24">
        <w:rPr>
          <w:rFonts w:asciiTheme="minorHAnsi" w:hAnsiTheme="minorHAnsi" w:cstheme="minorHAnsi"/>
          <w:color w:val="000000"/>
          <w:sz w:val="22"/>
          <w:szCs w:val="22"/>
        </w:rPr>
        <w:t xml:space="preserve">c) sleduje výsledky hodnocení výuky studijního předmětu a navrhuje vedoucímu zaměstnanci ústavu příslušná opatření, </w:t>
      </w:r>
    </w:p>
    <w:p w14:paraId="640FAA99" w14:textId="77777777" w:rsidR="00F073F6" w:rsidRPr="00173C24" w:rsidRDefault="00F073F6" w:rsidP="00F073F6">
      <w:pPr>
        <w:widowControl w:val="0"/>
        <w:autoSpaceDE w:val="0"/>
        <w:autoSpaceDN w:val="0"/>
        <w:adjustRightInd w:val="0"/>
        <w:snapToGrid w:val="0"/>
        <w:ind w:left="426"/>
        <w:jc w:val="both"/>
        <w:rPr>
          <w:rFonts w:asciiTheme="minorHAnsi" w:hAnsiTheme="minorHAnsi" w:cstheme="minorHAnsi"/>
          <w:color w:val="000000"/>
          <w:sz w:val="22"/>
          <w:szCs w:val="22"/>
        </w:rPr>
      </w:pPr>
      <w:r w:rsidRPr="00173C24">
        <w:rPr>
          <w:rFonts w:asciiTheme="minorHAnsi" w:hAnsiTheme="minorHAnsi" w:cstheme="minorHAnsi"/>
          <w:color w:val="000000"/>
          <w:sz w:val="22"/>
          <w:szCs w:val="22"/>
        </w:rPr>
        <w:t xml:space="preserve">d) sleduje aktuální vývoj ve svém oboru a v návaznosti na nové trendy inovuje výuku po stránce obsahové </w:t>
      </w:r>
      <w:r>
        <w:rPr>
          <w:rFonts w:asciiTheme="minorHAnsi" w:hAnsiTheme="minorHAnsi" w:cstheme="minorHAnsi"/>
          <w:color w:val="000000"/>
          <w:sz w:val="22"/>
          <w:szCs w:val="22"/>
        </w:rPr>
        <w:br/>
      </w:r>
      <w:r w:rsidRPr="00173C24">
        <w:rPr>
          <w:rFonts w:asciiTheme="minorHAnsi" w:hAnsiTheme="minorHAnsi" w:cstheme="minorHAnsi"/>
          <w:color w:val="000000"/>
          <w:sz w:val="22"/>
          <w:szCs w:val="22"/>
        </w:rPr>
        <w:t xml:space="preserve">i didaktické, </w:t>
      </w:r>
    </w:p>
    <w:p w14:paraId="4810AD63" w14:textId="77777777" w:rsidR="00F073F6" w:rsidRPr="00173C24" w:rsidRDefault="00F073F6" w:rsidP="00F073F6">
      <w:pPr>
        <w:widowControl w:val="0"/>
        <w:autoSpaceDE w:val="0"/>
        <w:autoSpaceDN w:val="0"/>
        <w:adjustRightInd w:val="0"/>
        <w:snapToGrid w:val="0"/>
        <w:ind w:left="426"/>
        <w:jc w:val="both"/>
        <w:rPr>
          <w:rFonts w:asciiTheme="minorHAnsi" w:hAnsiTheme="minorHAnsi" w:cstheme="minorHAnsi"/>
          <w:color w:val="000000"/>
          <w:sz w:val="22"/>
          <w:szCs w:val="22"/>
        </w:rPr>
      </w:pPr>
      <w:r w:rsidRPr="00173C24">
        <w:rPr>
          <w:rFonts w:asciiTheme="minorHAnsi" w:hAnsiTheme="minorHAnsi" w:cstheme="minorHAnsi"/>
          <w:color w:val="000000"/>
          <w:sz w:val="22"/>
          <w:szCs w:val="22"/>
        </w:rPr>
        <w:t xml:space="preserve">e) navrhuje vedoucímu zaměstnanci ústavu po projednání s garantem studijního programu změny personálního zajištění výuky, </w:t>
      </w:r>
    </w:p>
    <w:p w14:paraId="42D887D4" w14:textId="77777777" w:rsidR="00F073F6" w:rsidRPr="00173C24" w:rsidRDefault="00F073F6" w:rsidP="00F073F6">
      <w:pPr>
        <w:widowControl w:val="0"/>
        <w:autoSpaceDE w:val="0"/>
        <w:autoSpaceDN w:val="0"/>
        <w:adjustRightInd w:val="0"/>
        <w:snapToGrid w:val="0"/>
        <w:ind w:firstLine="426"/>
        <w:jc w:val="both"/>
        <w:rPr>
          <w:rFonts w:asciiTheme="minorHAnsi" w:hAnsiTheme="minorHAnsi" w:cstheme="minorHAnsi"/>
          <w:color w:val="000000"/>
          <w:sz w:val="22"/>
          <w:szCs w:val="22"/>
        </w:rPr>
      </w:pPr>
      <w:r w:rsidRPr="00173C24">
        <w:rPr>
          <w:rFonts w:asciiTheme="minorHAnsi" w:hAnsiTheme="minorHAnsi" w:cstheme="minorHAnsi"/>
          <w:color w:val="000000"/>
          <w:sz w:val="22"/>
          <w:szCs w:val="22"/>
        </w:rPr>
        <w:t xml:space="preserve">f) pokud výuku studijního předmětu zajišťuje více vyučujících, koordinuje jejich činnost, </w:t>
      </w:r>
    </w:p>
    <w:p w14:paraId="07DFBA31" w14:textId="77777777" w:rsidR="00F073F6" w:rsidRPr="00173C24" w:rsidRDefault="00F073F6" w:rsidP="00F073F6">
      <w:pPr>
        <w:widowControl w:val="0"/>
        <w:autoSpaceDE w:val="0"/>
        <w:autoSpaceDN w:val="0"/>
        <w:adjustRightInd w:val="0"/>
        <w:snapToGrid w:val="0"/>
        <w:spacing w:after="120"/>
        <w:ind w:left="425"/>
        <w:jc w:val="both"/>
        <w:rPr>
          <w:rFonts w:asciiTheme="minorHAnsi" w:hAnsiTheme="minorHAnsi" w:cstheme="minorHAnsi"/>
          <w:color w:val="000000"/>
          <w:sz w:val="22"/>
          <w:szCs w:val="22"/>
        </w:rPr>
      </w:pPr>
      <w:r w:rsidRPr="00173C24">
        <w:rPr>
          <w:rFonts w:asciiTheme="minorHAnsi" w:hAnsiTheme="minorHAnsi" w:cstheme="minorHAnsi"/>
          <w:color w:val="000000"/>
          <w:sz w:val="22"/>
          <w:szCs w:val="22"/>
        </w:rPr>
        <w:t>g) při své činnosti spolupracuje s orgány fakulty, vedoucími zaměstnanci ústavů a garanty studijních programů, v rámci, kterých je daný studijní předmět vyučován.</w:t>
      </w:r>
      <w:r w:rsidRPr="00173C24">
        <w:rPr>
          <w:rStyle w:val="Znakapoznpodarou"/>
          <w:rFonts w:asciiTheme="minorHAnsi" w:hAnsiTheme="minorHAnsi" w:cstheme="minorHAnsi"/>
          <w:color w:val="000000"/>
          <w:sz w:val="22"/>
          <w:szCs w:val="22"/>
        </w:rPr>
        <w:footnoteReference w:id="66"/>
      </w:r>
    </w:p>
    <w:p w14:paraId="2CF6AC0A" w14:textId="77777777" w:rsidR="00F073F6" w:rsidRPr="00173C24" w:rsidRDefault="00F073F6" w:rsidP="00F073F6">
      <w:pPr>
        <w:widowControl w:val="0"/>
        <w:autoSpaceDE w:val="0"/>
        <w:autoSpaceDN w:val="0"/>
        <w:adjustRightInd w:val="0"/>
        <w:snapToGrid w:val="0"/>
        <w:spacing w:after="120"/>
        <w:ind w:left="425"/>
        <w:jc w:val="both"/>
        <w:rPr>
          <w:rFonts w:asciiTheme="minorHAnsi" w:hAnsiTheme="minorHAnsi" w:cstheme="minorHAnsi"/>
          <w:sz w:val="22"/>
          <w:szCs w:val="22"/>
        </w:rPr>
      </w:pPr>
      <w:r w:rsidRPr="00173C24">
        <w:rPr>
          <w:rFonts w:asciiTheme="minorHAnsi" w:hAnsiTheme="minorHAnsi" w:cstheme="minorHAnsi"/>
          <w:sz w:val="22"/>
          <w:szCs w:val="22"/>
        </w:rPr>
        <w:t xml:space="preserve">Základní teoretické předměty profilujícího základu magisterského studijního programu jsou garantovány akademickými pracovníky jmenovanými docentem, profesorem, mimořádným profesorem UTB nebo akademickými pracovníky s vědeckou hodností. Studijní předměty profilujícího základu studijních programů z oblasti umění mohou být též garantovány akademickými pracovníky s odpovídající uměleckou erudicí. Garanti těchto studijních předmětů se podílejí na výuce. </w:t>
      </w:r>
    </w:p>
    <w:p w14:paraId="4BC8698D" w14:textId="77777777" w:rsidR="007B1113" w:rsidRPr="00D5748D" w:rsidRDefault="007B1113" w:rsidP="007B1113">
      <w:pPr>
        <w:widowControl w:val="0"/>
        <w:autoSpaceDE w:val="0"/>
        <w:autoSpaceDN w:val="0"/>
        <w:adjustRightInd w:val="0"/>
        <w:snapToGrid w:val="0"/>
        <w:spacing w:after="120"/>
        <w:ind w:left="425"/>
        <w:jc w:val="both"/>
        <w:rPr>
          <w:rFonts w:asciiTheme="minorHAnsi" w:hAnsiTheme="minorHAnsi" w:cstheme="minorHAnsi"/>
        </w:rPr>
      </w:pPr>
    </w:p>
    <w:tbl>
      <w:tblPr>
        <w:tblW w:w="8646" w:type="dxa"/>
        <w:tblInd w:w="421" w:type="dxa"/>
        <w:shd w:val="clear" w:color="auto" w:fill="FFFFFF"/>
        <w:tblLayout w:type="fixed"/>
        <w:tblLook w:val="0000" w:firstRow="0" w:lastRow="0" w:firstColumn="0" w:lastColumn="0" w:noHBand="0" w:noVBand="0"/>
      </w:tblPr>
      <w:tblGrid>
        <w:gridCol w:w="3260"/>
        <w:gridCol w:w="3685"/>
        <w:gridCol w:w="1701"/>
      </w:tblGrid>
      <w:tr w:rsidR="007E42FA" w:rsidRPr="00D5748D" w14:paraId="7E33C2BA" w14:textId="77777777" w:rsidTr="00730017">
        <w:trPr>
          <w:cantSplit/>
          <w:trHeight w:val="474"/>
        </w:trPr>
        <w:tc>
          <w:tcPr>
            <w:tcW w:w="8646" w:type="dxa"/>
            <w:gridSpan w:val="3"/>
            <w:tcBorders>
              <w:top w:val="single" w:sz="4" w:space="0" w:color="000000"/>
              <w:left w:val="single" w:sz="4" w:space="0" w:color="000000"/>
              <w:bottom w:val="single" w:sz="4" w:space="0" w:color="000000"/>
              <w:right w:val="single" w:sz="4" w:space="0" w:color="000000"/>
            </w:tcBorders>
            <w:shd w:val="clear" w:color="auto" w:fill="F7CAAC" w:themeFill="accent2" w:themeFillTint="66"/>
            <w:tcMar>
              <w:top w:w="0" w:type="dxa"/>
              <w:left w:w="0" w:type="dxa"/>
              <w:bottom w:w="0" w:type="dxa"/>
              <w:right w:w="0" w:type="dxa"/>
            </w:tcMar>
            <w:vAlign w:val="center"/>
          </w:tcPr>
          <w:p w14:paraId="6AC0B6DA" w14:textId="3BF785DF" w:rsidR="007E42FA" w:rsidRPr="002624D9" w:rsidRDefault="007E42FA" w:rsidP="007E42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sz w:val="22"/>
                <w:szCs w:val="22"/>
              </w:rPr>
            </w:pPr>
            <w:r w:rsidRPr="002624D9">
              <w:rPr>
                <w:rFonts w:asciiTheme="minorHAnsi" w:hAnsiTheme="minorHAnsi" w:cs="Calibri"/>
                <w:b/>
                <w:bCs/>
                <w:sz w:val="22"/>
                <w:szCs w:val="22"/>
              </w:rPr>
              <w:t>Personální zabezpečení předmětů profilujícího základu NMSP Design</w:t>
            </w:r>
          </w:p>
        </w:tc>
      </w:tr>
      <w:tr w:rsidR="007E42FA" w:rsidRPr="00D5748D" w14:paraId="68495185" w14:textId="77777777" w:rsidTr="007E42FA">
        <w:trPr>
          <w:cantSplit/>
          <w:trHeight w:val="298"/>
        </w:trPr>
        <w:tc>
          <w:tcPr>
            <w:tcW w:w="3260"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0" w:type="dxa"/>
              <w:left w:w="0" w:type="dxa"/>
              <w:bottom w:w="0" w:type="dxa"/>
              <w:right w:w="0" w:type="dxa"/>
            </w:tcMar>
          </w:tcPr>
          <w:p w14:paraId="0EBF4F06" w14:textId="05AE78C1" w:rsidR="007E42FA" w:rsidRPr="00730017" w:rsidRDefault="007E42FA" w:rsidP="007E42F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b/>
                <w:bCs/>
                <w:sz w:val="22"/>
                <w:szCs w:val="22"/>
              </w:rPr>
            </w:pPr>
            <w:r w:rsidRPr="00730017">
              <w:rPr>
                <w:rFonts w:asciiTheme="minorHAnsi" w:hAnsiTheme="minorHAnsi" w:cstheme="minorHAnsi"/>
                <w:b/>
                <w:bCs/>
                <w:sz w:val="22"/>
                <w:szCs w:val="22"/>
              </w:rPr>
              <w:t xml:space="preserve">Předměty profilujícího základu </w:t>
            </w:r>
          </w:p>
        </w:tc>
        <w:tc>
          <w:tcPr>
            <w:tcW w:w="3685"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0" w:type="dxa"/>
              <w:left w:w="0" w:type="dxa"/>
              <w:bottom w:w="0" w:type="dxa"/>
              <w:right w:w="0" w:type="dxa"/>
            </w:tcMar>
          </w:tcPr>
          <w:p w14:paraId="5C475DF6" w14:textId="01C5B6E8" w:rsidR="007E42FA" w:rsidRPr="00730017" w:rsidRDefault="007E42FA" w:rsidP="007E42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rPr>
                <w:rFonts w:asciiTheme="minorHAnsi" w:hAnsiTheme="minorHAnsi" w:cstheme="minorHAnsi"/>
                <w:b/>
                <w:bCs/>
                <w:sz w:val="22"/>
                <w:szCs w:val="22"/>
              </w:rPr>
            </w:pPr>
            <w:r w:rsidRPr="00730017">
              <w:rPr>
                <w:rFonts w:asciiTheme="minorHAnsi" w:hAnsiTheme="minorHAnsi" w:cstheme="minorHAnsi"/>
                <w:b/>
                <w:bCs/>
                <w:sz w:val="22"/>
                <w:szCs w:val="22"/>
              </w:rPr>
              <w:t>Vyučující</w:t>
            </w:r>
          </w:p>
        </w:tc>
        <w:tc>
          <w:tcPr>
            <w:tcW w:w="1701"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0" w:type="dxa"/>
              <w:left w:w="0" w:type="dxa"/>
              <w:bottom w:w="0" w:type="dxa"/>
              <w:right w:w="0" w:type="dxa"/>
            </w:tcMar>
          </w:tcPr>
          <w:p w14:paraId="38EC9CD4" w14:textId="23B08B34" w:rsidR="007E42FA" w:rsidRPr="00730017" w:rsidRDefault="00730017" w:rsidP="007E42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b/>
                <w:bCs/>
                <w:sz w:val="22"/>
                <w:szCs w:val="22"/>
              </w:rPr>
            </w:pPr>
            <w:r w:rsidRPr="00730017">
              <w:rPr>
                <w:rFonts w:asciiTheme="minorHAnsi" w:hAnsiTheme="minorHAnsi" w:cstheme="minorHAnsi"/>
                <w:b/>
                <w:bCs/>
              </w:rPr>
              <w:t>Interní / externí</w:t>
            </w:r>
            <w:r w:rsidRPr="00730017">
              <w:rPr>
                <w:rFonts w:asciiTheme="minorHAnsi" w:hAnsiTheme="minorHAnsi" w:cstheme="minorHAnsi"/>
                <w:b/>
                <w:bCs/>
                <w:sz w:val="22"/>
                <w:szCs w:val="22"/>
              </w:rPr>
              <w:t xml:space="preserve"> </w:t>
            </w:r>
          </w:p>
        </w:tc>
      </w:tr>
      <w:tr w:rsidR="007E42FA" w:rsidRPr="00D5748D" w14:paraId="22ACC323" w14:textId="77777777" w:rsidTr="007E42FA">
        <w:trPr>
          <w:cantSplit/>
          <w:trHeight w:val="20"/>
        </w:trPr>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EAEFE67" w14:textId="23BAFB74" w:rsidR="007E42FA" w:rsidRPr="00730017" w:rsidRDefault="007E42FA" w:rsidP="007E42F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730017">
              <w:rPr>
                <w:rFonts w:asciiTheme="minorHAnsi" w:hAnsiTheme="minorHAnsi" w:cstheme="minorHAnsi"/>
              </w:rPr>
              <w:t>Současné tendence v umění 1,2</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A62995E" w14:textId="77777777" w:rsidR="007E42FA" w:rsidRPr="00730017" w:rsidRDefault="007E42FA" w:rsidP="007E42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730017">
              <w:rPr>
                <w:rFonts w:asciiTheme="minorHAnsi" w:hAnsiTheme="minorHAnsi" w:cstheme="minorHAnsi"/>
              </w:rPr>
              <w:t>Mgr. Helena Maňasová Hradská, Ph.D.</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3A2B731" w14:textId="77777777" w:rsidR="007E42FA" w:rsidRPr="00730017" w:rsidRDefault="007E42FA" w:rsidP="007E42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b/>
              </w:rPr>
            </w:pPr>
            <w:r w:rsidRPr="00730017">
              <w:rPr>
                <w:rFonts w:asciiTheme="minorHAnsi" w:hAnsiTheme="minorHAnsi" w:cstheme="minorHAnsi"/>
              </w:rPr>
              <w:t>int.</w:t>
            </w:r>
          </w:p>
        </w:tc>
      </w:tr>
      <w:tr w:rsidR="007E42FA" w:rsidRPr="00D5748D" w14:paraId="2EEA7BCB" w14:textId="77777777" w:rsidTr="007E42FA">
        <w:trPr>
          <w:cantSplit/>
          <w:trHeight w:val="20"/>
        </w:trPr>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8C6CE49" w14:textId="77777777" w:rsidR="007E42FA" w:rsidRPr="00730017" w:rsidRDefault="007E42FA" w:rsidP="007E42F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730017">
              <w:rPr>
                <w:rFonts w:asciiTheme="minorHAnsi" w:hAnsiTheme="minorHAnsi" w:cstheme="minorHAnsi"/>
              </w:rPr>
              <w:t>Současný světový design</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DE4A5AD" w14:textId="477F8B35" w:rsidR="007E42FA" w:rsidRPr="00730017" w:rsidRDefault="007E42FA" w:rsidP="007E42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730017">
              <w:rPr>
                <w:rFonts w:asciiTheme="minorHAnsi" w:hAnsiTheme="minorHAnsi" w:cstheme="minorHAnsi"/>
              </w:rPr>
              <w:t>Mgr. Vít Jakubíček, Ph.D. 50 %</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7B4D1EA" w14:textId="77777777" w:rsidR="007E42FA" w:rsidRPr="00730017" w:rsidRDefault="007E42FA" w:rsidP="007E42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b/>
              </w:rPr>
            </w:pPr>
            <w:r w:rsidRPr="00730017">
              <w:rPr>
                <w:rFonts w:asciiTheme="minorHAnsi" w:hAnsiTheme="minorHAnsi" w:cstheme="minorHAnsi"/>
              </w:rPr>
              <w:t>int.</w:t>
            </w:r>
          </w:p>
        </w:tc>
      </w:tr>
      <w:tr w:rsidR="007E42FA" w:rsidRPr="00D5748D" w14:paraId="762763D1" w14:textId="77777777" w:rsidTr="007E42FA">
        <w:trPr>
          <w:cantSplit/>
          <w:trHeight w:val="20"/>
        </w:trPr>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49BF901" w14:textId="77777777" w:rsidR="007E42FA" w:rsidRPr="00730017" w:rsidRDefault="007E42FA" w:rsidP="007E42F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730017">
              <w:rPr>
                <w:rFonts w:asciiTheme="minorHAnsi" w:hAnsiTheme="minorHAnsi" w:cstheme="minorHAnsi"/>
              </w:rPr>
              <w:t>Současný český design</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EAC8889" w14:textId="59D09374" w:rsidR="007E42FA" w:rsidRPr="00730017" w:rsidRDefault="007E42FA" w:rsidP="007E42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730017">
              <w:rPr>
                <w:rFonts w:asciiTheme="minorHAnsi" w:hAnsiTheme="minorHAnsi" w:cstheme="minorHAnsi"/>
              </w:rPr>
              <w:t>Mgr. Vít Jakubíček, Ph.D. 50 %</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BFEBC45" w14:textId="77777777" w:rsidR="007E42FA" w:rsidRPr="00730017" w:rsidRDefault="007E42FA" w:rsidP="007E42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rPr>
            </w:pPr>
            <w:r w:rsidRPr="00730017">
              <w:rPr>
                <w:rFonts w:asciiTheme="minorHAnsi" w:hAnsiTheme="minorHAnsi" w:cstheme="minorHAnsi"/>
              </w:rPr>
              <w:t>int.</w:t>
            </w:r>
          </w:p>
        </w:tc>
      </w:tr>
      <w:tr w:rsidR="007E42FA" w:rsidRPr="00D5748D" w14:paraId="38EA9948" w14:textId="77777777" w:rsidTr="007E42FA">
        <w:trPr>
          <w:cantSplit/>
          <w:trHeight w:val="206"/>
        </w:trPr>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8665DAC" w14:textId="29F4BC9B" w:rsidR="007E42FA" w:rsidRPr="00730017" w:rsidRDefault="007E42FA" w:rsidP="007E42F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730017">
              <w:rPr>
                <w:rFonts w:asciiTheme="minorHAnsi" w:hAnsiTheme="minorHAnsi" w:cstheme="minorHAnsi"/>
              </w:rPr>
              <w:t>Současný světový design</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A24601C" w14:textId="4D9B4721" w:rsidR="007E42FA" w:rsidRPr="00730017" w:rsidRDefault="007E42FA" w:rsidP="007E42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730017">
              <w:rPr>
                <w:rStyle w:val="normaltextrun"/>
                <w:rFonts w:asciiTheme="minorHAnsi" w:hAnsiTheme="minorHAnsi" w:cstheme="minorHAnsi"/>
              </w:rPr>
              <w:t>prof. PhDr. Zdeno Kolesár, Ph.D.</w:t>
            </w:r>
            <w:r w:rsidRPr="00730017">
              <w:rPr>
                <w:rFonts w:asciiTheme="minorHAnsi" w:hAnsiTheme="minorHAnsi" w:cstheme="minorHAnsi"/>
              </w:rPr>
              <w:t xml:space="preserve"> 50 %</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087D6BB" w14:textId="0D6BEF4C" w:rsidR="007E42FA" w:rsidRPr="00730017" w:rsidRDefault="007E42FA" w:rsidP="007E42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rPr>
            </w:pPr>
            <w:r w:rsidRPr="00730017">
              <w:rPr>
                <w:rFonts w:asciiTheme="minorHAnsi" w:hAnsiTheme="minorHAnsi" w:cstheme="minorHAnsi"/>
              </w:rPr>
              <w:t>int.</w:t>
            </w:r>
          </w:p>
        </w:tc>
      </w:tr>
      <w:tr w:rsidR="007E42FA" w:rsidRPr="00D5748D" w14:paraId="1FF89A16" w14:textId="77777777" w:rsidTr="007E42FA">
        <w:trPr>
          <w:cantSplit/>
          <w:trHeight w:val="20"/>
        </w:trPr>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B0D8EE7" w14:textId="2CF44134" w:rsidR="007E42FA" w:rsidRPr="00730017" w:rsidRDefault="007E42FA" w:rsidP="007E42F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730017">
              <w:rPr>
                <w:rFonts w:asciiTheme="minorHAnsi" w:hAnsiTheme="minorHAnsi" w:cstheme="minorHAnsi"/>
              </w:rPr>
              <w:t>Současný český design</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2300583" w14:textId="0257A7A5" w:rsidR="007E42FA" w:rsidRPr="00730017" w:rsidRDefault="007E42FA" w:rsidP="007E42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730017">
              <w:rPr>
                <w:rStyle w:val="normaltextrun"/>
                <w:rFonts w:asciiTheme="minorHAnsi" w:hAnsiTheme="minorHAnsi" w:cstheme="minorHAnsi"/>
              </w:rPr>
              <w:t xml:space="preserve">prof. PhDr. Zdeno Kolesár, Ph.D. </w:t>
            </w:r>
            <w:r w:rsidRPr="00730017">
              <w:rPr>
                <w:rFonts w:asciiTheme="minorHAnsi" w:hAnsiTheme="minorHAnsi" w:cstheme="minorHAnsi"/>
              </w:rPr>
              <w:t>50 %</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7506B60" w14:textId="0FE225E0" w:rsidR="007E42FA" w:rsidRPr="00730017" w:rsidRDefault="007E42FA" w:rsidP="007E42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rPr>
            </w:pPr>
            <w:r w:rsidRPr="00730017">
              <w:rPr>
                <w:rFonts w:asciiTheme="minorHAnsi" w:hAnsiTheme="minorHAnsi" w:cstheme="minorHAnsi"/>
              </w:rPr>
              <w:t>int.</w:t>
            </w:r>
          </w:p>
        </w:tc>
      </w:tr>
      <w:tr w:rsidR="007E42FA" w:rsidRPr="00D5748D" w14:paraId="25C03F5F" w14:textId="77777777" w:rsidTr="007E42FA">
        <w:trPr>
          <w:cantSplit/>
          <w:trHeight w:val="20"/>
        </w:trPr>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02D478E" w14:textId="774ECDAF" w:rsidR="007E42FA" w:rsidRPr="00730017" w:rsidRDefault="007E42FA" w:rsidP="007E42F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730017">
              <w:rPr>
                <w:rStyle w:val="normaltextrun"/>
                <w:rFonts w:asciiTheme="minorHAnsi" w:hAnsiTheme="minorHAnsi" w:cstheme="minorHAnsi"/>
              </w:rPr>
              <w:t>Ateliér Design obuvi 7-</w:t>
            </w:r>
            <w:r w:rsidR="004012AE">
              <w:rPr>
                <w:rStyle w:val="normaltextrun"/>
                <w:rFonts w:asciiTheme="minorHAnsi" w:hAnsiTheme="minorHAnsi" w:cstheme="minorHAnsi"/>
              </w:rPr>
              <w:t>8</w:t>
            </w:r>
            <w:r w:rsidRPr="00730017">
              <w:rPr>
                <w:rStyle w:val="eop"/>
                <w:rFonts w:asciiTheme="minorHAnsi" w:eastAsiaTheme="majorEastAsia" w:hAnsiTheme="minorHAnsi" w:cstheme="minorHAnsi"/>
              </w:rPr>
              <w:t> </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41EEB87" w14:textId="77777777" w:rsidR="007E42FA" w:rsidRPr="00730017" w:rsidRDefault="007E42FA" w:rsidP="007E42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730017">
              <w:rPr>
                <w:rStyle w:val="normaltextrun"/>
                <w:rFonts w:asciiTheme="minorHAnsi" w:hAnsiTheme="minorHAnsi" w:cstheme="minorHAnsi"/>
              </w:rPr>
              <w:t>Ing. Martina Dokulilová, Ph.D.</w:t>
            </w:r>
            <w:r w:rsidRPr="00730017">
              <w:rPr>
                <w:rStyle w:val="eop"/>
                <w:rFonts w:asciiTheme="minorHAnsi" w:eastAsiaTheme="majorEastAsia" w:hAnsiTheme="minorHAnsi" w:cstheme="minorHAnsi"/>
              </w:rPr>
              <w:t> </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13E64D2" w14:textId="77777777" w:rsidR="007E42FA" w:rsidRPr="00730017" w:rsidRDefault="007E42FA" w:rsidP="007E42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rPr>
            </w:pPr>
            <w:r w:rsidRPr="00730017">
              <w:rPr>
                <w:rFonts w:asciiTheme="minorHAnsi" w:hAnsiTheme="minorHAnsi" w:cstheme="minorHAnsi"/>
              </w:rPr>
              <w:t>int.</w:t>
            </w:r>
          </w:p>
        </w:tc>
      </w:tr>
      <w:tr w:rsidR="004012AE" w:rsidRPr="00D5748D" w14:paraId="5DB1534D" w14:textId="77777777" w:rsidTr="007E42FA">
        <w:trPr>
          <w:cantSplit/>
          <w:trHeight w:val="20"/>
        </w:trPr>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9431118" w14:textId="241EBE61" w:rsidR="004012AE" w:rsidRPr="00730017" w:rsidRDefault="004012AE" w:rsidP="004012A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Style w:val="normaltextrun"/>
                <w:rFonts w:asciiTheme="minorHAnsi" w:hAnsiTheme="minorHAnsi" w:cstheme="minorHAnsi"/>
              </w:rPr>
            </w:pPr>
            <w:r w:rsidRPr="00730017">
              <w:rPr>
                <w:rStyle w:val="normaltextrun"/>
                <w:rFonts w:asciiTheme="minorHAnsi" w:hAnsiTheme="minorHAnsi" w:cstheme="minorHAnsi"/>
              </w:rPr>
              <w:t xml:space="preserve">Ateliér Design obuvi </w:t>
            </w:r>
            <w:r>
              <w:rPr>
                <w:rStyle w:val="normaltextrun"/>
                <w:rFonts w:asciiTheme="minorHAnsi" w:hAnsiTheme="minorHAnsi" w:cstheme="minorHAnsi"/>
              </w:rPr>
              <w:t>9</w:t>
            </w:r>
            <w:r w:rsidRPr="00730017">
              <w:rPr>
                <w:rStyle w:val="normaltextrun"/>
                <w:rFonts w:asciiTheme="minorHAnsi" w:hAnsiTheme="minorHAnsi" w:cstheme="minorHAnsi"/>
              </w:rPr>
              <w:t>-10</w:t>
            </w:r>
            <w:r w:rsidRPr="00730017">
              <w:rPr>
                <w:rStyle w:val="eop"/>
                <w:rFonts w:asciiTheme="minorHAnsi" w:eastAsiaTheme="majorEastAsia" w:hAnsiTheme="minorHAnsi" w:cstheme="minorHAnsi"/>
              </w:rPr>
              <w:t> </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CF3B404" w14:textId="05CA8DA3" w:rsidR="004012AE" w:rsidRPr="00730017" w:rsidRDefault="004012AE" w:rsidP="004012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Style w:val="normaltextrun"/>
                <w:rFonts w:asciiTheme="minorHAnsi" w:hAnsiTheme="minorHAnsi" w:cstheme="minorHAnsi"/>
              </w:rPr>
            </w:pPr>
            <w:r w:rsidRPr="00730017">
              <w:rPr>
                <w:rStyle w:val="normaltextrun"/>
                <w:rFonts w:asciiTheme="minorHAnsi" w:eastAsiaTheme="majorEastAsia" w:hAnsiTheme="minorHAnsi" w:cstheme="minorHAnsi"/>
              </w:rPr>
              <w:t>MgA. Jana Buch</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C4DBF51" w14:textId="3EAA630D" w:rsidR="004012AE" w:rsidRPr="00730017" w:rsidRDefault="004012AE" w:rsidP="004012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rPr>
            </w:pPr>
            <w:r w:rsidRPr="00730017">
              <w:rPr>
                <w:rFonts w:asciiTheme="minorHAnsi" w:hAnsiTheme="minorHAnsi" w:cstheme="minorHAnsi"/>
              </w:rPr>
              <w:t>int.</w:t>
            </w:r>
          </w:p>
        </w:tc>
      </w:tr>
      <w:tr w:rsidR="007E42FA" w:rsidRPr="00D5748D" w14:paraId="541EC11C" w14:textId="77777777" w:rsidTr="007E42FA">
        <w:trPr>
          <w:cantSplit/>
          <w:trHeight w:val="20"/>
        </w:trPr>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CB0EEA1" w14:textId="77777777" w:rsidR="007E42FA" w:rsidRPr="00730017" w:rsidRDefault="007E42FA" w:rsidP="007E42F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730017">
              <w:rPr>
                <w:rStyle w:val="normaltextrun"/>
                <w:rFonts w:asciiTheme="minorHAnsi" w:eastAsiaTheme="majorEastAsia" w:hAnsiTheme="minorHAnsi" w:cstheme="minorHAnsi"/>
              </w:rPr>
              <w:t>Dějiny obouvání 7-9</w:t>
            </w:r>
            <w:r w:rsidRPr="00730017">
              <w:rPr>
                <w:rStyle w:val="eop"/>
                <w:rFonts w:asciiTheme="minorHAnsi" w:hAnsiTheme="minorHAnsi" w:cstheme="minorHAnsi"/>
              </w:rPr>
              <w:t> </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ABF77AC" w14:textId="77777777" w:rsidR="007E42FA" w:rsidRPr="00730017" w:rsidRDefault="007E42FA" w:rsidP="007E42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730017">
              <w:rPr>
                <w:rStyle w:val="normaltextrun"/>
                <w:rFonts w:asciiTheme="minorHAnsi" w:eastAsiaTheme="majorEastAsia" w:hAnsiTheme="minorHAnsi" w:cstheme="minorHAnsi"/>
              </w:rPr>
              <w:t>Mgr. Miroslava Štýbrová</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E5ECB83" w14:textId="77777777" w:rsidR="007E42FA" w:rsidRPr="00730017" w:rsidRDefault="007E42FA" w:rsidP="007E42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rPr>
            </w:pPr>
            <w:r w:rsidRPr="00730017">
              <w:rPr>
                <w:rFonts w:asciiTheme="minorHAnsi" w:hAnsiTheme="minorHAnsi" w:cstheme="minorHAnsi"/>
              </w:rPr>
              <w:t>ext.</w:t>
            </w:r>
          </w:p>
        </w:tc>
      </w:tr>
      <w:tr w:rsidR="007E42FA" w:rsidRPr="00D5748D" w14:paraId="013CF02F" w14:textId="77777777" w:rsidTr="007E42FA">
        <w:trPr>
          <w:cantSplit/>
          <w:trHeight w:val="20"/>
        </w:trPr>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AE34197" w14:textId="77777777" w:rsidR="007E42FA" w:rsidRPr="00730017" w:rsidRDefault="007E42FA" w:rsidP="007E42F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730017">
              <w:rPr>
                <w:rStyle w:val="normaltextrun"/>
                <w:rFonts w:asciiTheme="minorHAnsi" w:eastAsiaTheme="majorEastAsia" w:hAnsiTheme="minorHAnsi" w:cstheme="minorHAnsi"/>
              </w:rPr>
              <w:t>Zkušebnictví</w:t>
            </w:r>
            <w:r w:rsidRPr="00730017">
              <w:rPr>
                <w:rStyle w:val="eop"/>
                <w:rFonts w:asciiTheme="minorHAnsi" w:hAnsiTheme="minorHAnsi" w:cstheme="minorHAnsi"/>
              </w:rPr>
              <w:t> </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B57FF58" w14:textId="77777777" w:rsidR="007E42FA" w:rsidRPr="00730017" w:rsidRDefault="007E42FA" w:rsidP="007E42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730017">
              <w:rPr>
                <w:rStyle w:val="normaltextrun"/>
                <w:rFonts w:asciiTheme="minorHAnsi" w:hAnsiTheme="minorHAnsi" w:cstheme="minorHAnsi"/>
              </w:rPr>
              <w:t>Ing. Martina Dokulilová, Ph.D.</w:t>
            </w:r>
            <w:r w:rsidRPr="00730017">
              <w:rPr>
                <w:rStyle w:val="eop"/>
                <w:rFonts w:asciiTheme="minorHAnsi" w:eastAsiaTheme="majorEastAsia" w:hAnsiTheme="minorHAnsi" w:cstheme="minorHAnsi"/>
              </w:rPr>
              <w:t> </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9EBA35E" w14:textId="77777777" w:rsidR="007E42FA" w:rsidRPr="00730017" w:rsidRDefault="007E42FA" w:rsidP="007E42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rPr>
            </w:pPr>
            <w:r w:rsidRPr="00730017">
              <w:rPr>
                <w:rFonts w:asciiTheme="minorHAnsi" w:hAnsiTheme="minorHAnsi" w:cstheme="minorHAnsi"/>
              </w:rPr>
              <w:t>int.</w:t>
            </w:r>
          </w:p>
        </w:tc>
      </w:tr>
      <w:tr w:rsidR="007E42FA" w:rsidRPr="00D5748D" w14:paraId="11D3EBBC" w14:textId="77777777" w:rsidTr="007E42FA">
        <w:trPr>
          <w:cantSplit/>
          <w:trHeight w:val="20"/>
        </w:trPr>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E360F78" w14:textId="2A7E64AF" w:rsidR="007E42FA" w:rsidRPr="00730017" w:rsidRDefault="007E42FA" w:rsidP="007E42F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730017">
              <w:rPr>
                <w:rFonts w:asciiTheme="minorHAnsi" w:hAnsiTheme="minorHAnsi" w:cstheme="minorHAnsi"/>
              </w:rPr>
              <w:t>Ateliér Design oděvu 7-10</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AFC7948" w14:textId="77777777" w:rsidR="007E42FA" w:rsidRPr="00730017" w:rsidRDefault="007E42FA" w:rsidP="007E42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730017">
              <w:rPr>
                <w:rFonts w:asciiTheme="minorHAnsi" w:hAnsiTheme="minorHAnsi" w:cstheme="minorHAnsi"/>
              </w:rPr>
              <w:t>doc. MgA. Kristýna Petříčková, Ph.D.</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2C5C7C0" w14:textId="77777777" w:rsidR="007E42FA" w:rsidRPr="00730017" w:rsidRDefault="007E42FA" w:rsidP="007E42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rPr>
            </w:pPr>
            <w:r w:rsidRPr="00730017">
              <w:rPr>
                <w:rFonts w:asciiTheme="minorHAnsi" w:hAnsiTheme="minorHAnsi" w:cstheme="minorHAnsi"/>
              </w:rPr>
              <w:t>int.</w:t>
            </w:r>
          </w:p>
        </w:tc>
      </w:tr>
      <w:tr w:rsidR="007E42FA" w:rsidRPr="00D5748D" w14:paraId="1626AB7F" w14:textId="77777777" w:rsidTr="007E42FA">
        <w:trPr>
          <w:cantSplit/>
          <w:trHeight w:val="20"/>
        </w:trPr>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A075900" w14:textId="2C379AE5" w:rsidR="007E42FA" w:rsidRPr="00730017" w:rsidRDefault="007E42FA" w:rsidP="007E42F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730017">
              <w:rPr>
                <w:rFonts w:asciiTheme="minorHAnsi" w:hAnsiTheme="minorHAnsi" w:cstheme="minorHAnsi"/>
              </w:rPr>
              <w:lastRenderedPageBreak/>
              <w:t>Teorie a technologie OD 7</w:t>
            </w:r>
            <w:r w:rsidR="00B62F0F">
              <w:rPr>
                <w:rFonts w:asciiTheme="minorHAnsi" w:hAnsiTheme="minorHAnsi" w:cstheme="minorHAnsi"/>
              </w:rPr>
              <w:t>-9</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6EE1656" w14:textId="77777777" w:rsidR="007E42FA" w:rsidRPr="00730017" w:rsidRDefault="007E42FA" w:rsidP="007E42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730017">
              <w:rPr>
                <w:rFonts w:asciiTheme="minorHAnsi" w:hAnsiTheme="minorHAnsi" w:cstheme="minorHAnsi"/>
              </w:rPr>
              <w:t>MgA. Simona Landlová</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6DBCA12" w14:textId="6365DBB2" w:rsidR="007E42FA" w:rsidRPr="00730017" w:rsidRDefault="007E42FA" w:rsidP="007E42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rPr>
            </w:pPr>
            <w:r w:rsidRPr="00730017">
              <w:rPr>
                <w:rFonts w:asciiTheme="minorHAnsi" w:hAnsiTheme="minorHAnsi" w:cstheme="minorHAnsi"/>
              </w:rPr>
              <w:t>ext.</w:t>
            </w:r>
            <w:r w:rsidR="00D473A2">
              <w:rPr>
                <w:rFonts w:asciiTheme="minorHAnsi" w:hAnsiTheme="minorHAnsi" w:cstheme="minorHAnsi"/>
              </w:rPr>
              <w:t xml:space="preserve"> </w:t>
            </w:r>
          </w:p>
        </w:tc>
      </w:tr>
      <w:tr w:rsidR="002E69EC" w:rsidRPr="00D5748D" w14:paraId="0EE06B29" w14:textId="77777777" w:rsidTr="007E42FA">
        <w:trPr>
          <w:cantSplit/>
          <w:trHeight w:val="20"/>
        </w:trPr>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A8B0899" w14:textId="26B7194C" w:rsidR="002E69EC" w:rsidRPr="00730017" w:rsidRDefault="002E69EC" w:rsidP="002E69EC">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730017">
              <w:rPr>
                <w:rFonts w:asciiTheme="minorHAnsi" w:hAnsiTheme="minorHAnsi" w:cstheme="minorHAnsi"/>
              </w:rPr>
              <w:t>Dějiny odívání 7-9</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2D5950B" w14:textId="6F52BFFD" w:rsidR="002E69EC" w:rsidRPr="00730017" w:rsidRDefault="002E69EC" w:rsidP="002E69E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E06E06">
              <w:rPr>
                <w:rFonts w:asciiTheme="minorHAnsi" w:hAnsiTheme="minorHAnsi" w:cstheme="minorHAnsi"/>
              </w:rPr>
              <w:t>MgA. Lenka Mičolová</w:t>
            </w:r>
            <w:r>
              <w:rPr>
                <w:rFonts w:asciiTheme="minorHAnsi" w:hAnsiTheme="minorHAnsi" w:cstheme="minorHAnsi"/>
              </w:rPr>
              <w:t xml:space="preserve"> 50 %</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6C3C16E" w14:textId="64848A58" w:rsidR="002E69EC" w:rsidRPr="00730017" w:rsidRDefault="002E69EC" w:rsidP="002E69E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rPr>
            </w:pPr>
            <w:r w:rsidRPr="00E06E06">
              <w:rPr>
                <w:rFonts w:asciiTheme="minorHAnsi" w:hAnsiTheme="minorHAnsi" w:cstheme="minorHAnsi"/>
              </w:rPr>
              <w:t>int.</w:t>
            </w:r>
          </w:p>
        </w:tc>
      </w:tr>
      <w:tr w:rsidR="007E42FA" w:rsidRPr="00D5748D" w14:paraId="447119C0" w14:textId="77777777" w:rsidTr="007E42FA">
        <w:trPr>
          <w:cantSplit/>
          <w:trHeight w:val="189"/>
        </w:trPr>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48DF390" w14:textId="77777777" w:rsidR="007E42FA" w:rsidRPr="00730017" w:rsidRDefault="007E42FA" w:rsidP="007E42F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rFonts w:asciiTheme="minorHAnsi" w:hAnsiTheme="minorHAnsi" w:cstheme="minorHAnsi"/>
              </w:rPr>
            </w:pPr>
            <w:r w:rsidRPr="00730017">
              <w:rPr>
                <w:rFonts w:asciiTheme="minorHAnsi" w:hAnsiTheme="minorHAnsi" w:cstheme="minorHAnsi"/>
              </w:rPr>
              <w:t>Dějiny odívání 7-9</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4C5BFA4" w14:textId="1205A2C5" w:rsidR="007E42FA" w:rsidRPr="00730017" w:rsidRDefault="007E42FA" w:rsidP="007E42FA">
            <w:pPr>
              <w:rPr>
                <w:rFonts w:asciiTheme="minorHAnsi" w:hAnsiTheme="minorHAnsi" w:cstheme="minorHAnsi"/>
              </w:rPr>
            </w:pPr>
            <w:r w:rsidRPr="00730017">
              <w:rPr>
                <w:rFonts w:asciiTheme="minorHAnsi" w:hAnsiTheme="minorHAnsi" w:cstheme="minorHAnsi"/>
              </w:rPr>
              <w:t>Mgr. et MgA. Adéla Kučera Malendová</w:t>
            </w:r>
            <w:r w:rsidR="002E69EC">
              <w:rPr>
                <w:rFonts w:asciiTheme="minorHAnsi" w:hAnsiTheme="minorHAnsi" w:cstheme="minorHAnsi"/>
              </w:rPr>
              <w:t xml:space="preserve"> 50 %</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155D8BD" w14:textId="77777777" w:rsidR="007E42FA" w:rsidRPr="00730017" w:rsidRDefault="007E42FA" w:rsidP="007E42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rPr>
            </w:pPr>
            <w:r w:rsidRPr="00730017">
              <w:rPr>
                <w:rFonts w:asciiTheme="minorHAnsi" w:hAnsiTheme="minorHAnsi" w:cstheme="minorHAnsi"/>
              </w:rPr>
              <w:t xml:space="preserve">ext. </w:t>
            </w:r>
          </w:p>
        </w:tc>
      </w:tr>
      <w:tr w:rsidR="007E42FA" w:rsidRPr="00D5748D" w14:paraId="759745A5" w14:textId="77777777" w:rsidTr="007E42FA">
        <w:trPr>
          <w:cantSplit/>
          <w:trHeight w:val="20"/>
        </w:trPr>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1F5AC32" w14:textId="77777777" w:rsidR="007E42FA" w:rsidRPr="00730017" w:rsidRDefault="007E42FA" w:rsidP="007E42F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730017">
              <w:rPr>
                <w:rStyle w:val="normaltextrun"/>
                <w:rFonts w:asciiTheme="minorHAnsi" w:hAnsiTheme="minorHAnsi" w:cstheme="minorHAnsi"/>
              </w:rPr>
              <w:t>Ateliér Produktový design 7</w:t>
            </w:r>
            <w:r w:rsidRPr="00730017">
              <w:rPr>
                <w:rStyle w:val="eop"/>
                <w:rFonts w:asciiTheme="minorHAnsi" w:eastAsiaTheme="majorEastAsia" w:hAnsiTheme="minorHAnsi" w:cstheme="minorHAnsi"/>
              </w:rPr>
              <w:t>-10</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8DBE504" w14:textId="77777777" w:rsidR="007E42FA" w:rsidRPr="00730017" w:rsidRDefault="007E42FA" w:rsidP="007E42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730017">
              <w:rPr>
                <w:rStyle w:val="normaltextrun"/>
                <w:rFonts w:asciiTheme="minorHAnsi" w:hAnsiTheme="minorHAnsi" w:cstheme="minorHAnsi"/>
              </w:rPr>
              <w:t>doc. M.A. Vladimír Kovařík</w:t>
            </w:r>
            <w:r w:rsidRPr="00730017">
              <w:rPr>
                <w:rStyle w:val="eop"/>
                <w:rFonts w:asciiTheme="minorHAnsi" w:eastAsiaTheme="majorEastAsia" w:hAnsiTheme="minorHAnsi" w:cstheme="minorHAnsi"/>
              </w:rPr>
              <w:t> </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6ED7EAD" w14:textId="77777777" w:rsidR="007E42FA" w:rsidRPr="00730017" w:rsidRDefault="007E42FA" w:rsidP="007E42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rPr>
            </w:pPr>
            <w:r w:rsidRPr="00730017">
              <w:rPr>
                <w:rFonts w:asciiTheme="minorHAnsi" w:hAnsiTheme="minorHAnsi" w:cstheme="minorHAnsi"/>
              </w:rPr>
              <w:t>int.</w:t>
            </w:r>
          </w:p>
        </w:tc>
      </w:tr>
      <w:tr w:rsidR="007E42FA" w:rsidRPr="00D5748D" w14:paraId="6F7D5590" w14:textId="77777777" w:rsidTr="007E42FA">
        <w:trPr>
          <w:cantSplit/>
          <w:trHeight w:val="20"/>
        </w:trPr>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757C347" w14:textId="77777777" w:rsidR="007E42FA" w:rsidRPr="00730017" w:rsidRDefault="007E42FA" w:rsidP="007E42F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730017">
              <w:rPr>
                <w:rStyle w:val="normaltextrun"/>
                <w:rFonts w:asciiTheme="minorHAnsi" w:eastAsiaTheme="majorEastAsia" w:hAnsiTheme="minorHAnsi" w:cstheme="minorHAnsi"/>
              </w:rPr>
              <w:t>Vizuální komunikace 3</w:t>
            </w:r>
            <w:r w:rsidRPr="00730017">
              <w:rPr>
                <w:rStyle w:val="eop"/>
                <w:rFonts w:asciiTheme="minorHAnsi" w:hAnsiTheme="minorHAnsi" w:cstheme="minorHAnsi"/>
              </w:rPr>
              <w:t> </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CEB49D9" w14:textId="7594C9E1" w:rsidR="007E42FA" w:rsidRPr="00730017" w:rsidRDefault="007E42FA" w:rsidP="007E42FA">
            <w:pPr>
              <w:pStyle w:val="paragraph"/>
              <w:spacing w:before="0" w:beforeAutospacing="0" w:after="0" w:afterAutospacing="0"/>
              <w:textAlignment w:val="baseline"/>
              <w:rPr>
                <w:rStyle w:val="normaltextrun"/>
                <w:rFonts w:asciiTheme="minorHAnsi" w:eastAsiaTheme="majorEastAsia" w:hAnsiTheme="minorHAnsi" w:cstheme="minorHAnsi"/>
                <w:sz w:val="20"/>
                <w:szCs w:val="20"/>
              </w:rPr>
            </w:pPr>
            <w:r w:rsidRPr="00730017">
              <w:rPr>
                <w:rStyle w:val="normaltextrun"/>
                <w:rFonts w:asciiTheme="minorHAnsi" w:eastAsiaTheme="majorEastAsia" w:hAnsiTheme="minorHAnsi" w:cstheme="minorHAnsi"/>
                <w:sz w:val="20"/>
                <w:szCs w:val="20"/>
                <w:lang w:eastAsia="en-US"/>
              </w:rPr>
              <w:t xml:space="preserve">MgA. Václav </w:t>
            </w:r>
            <w:r w:rsidR="00CA3A2C" w:rsidRPr="00730017">
              <w:rPr>
                <w:rStyle w:val="normaltextrun"/>
                <w:rFonts w:asciiTheme="minorHAnsi" w:eastAsiaTheme="majorEastAsia" w:hAnsiTheme="minorHAnsi" w:cstheme="minorHAnsi"/>
                <w:sz w:val="20"/>
                <w:szCs w:val="20"/>
                <w:lang w:eastAsia="en-US"/>
              </w:rPr>
              <w:t>Skácel 50</w:t>
            </w:r>
            <w:r w:rsidR="001100E4" w:rsidRPr="001100E4">
              <w:rPr>
                <w:rStyle w:val="normaltextrun"/>
                <w:rFonts w:asciiTheme="minorHAnsi" w:eastAsiaTheme="majorEastAsia" w:hAnsiTheme="minorHAnsi" w:cstheme="minorHAnsi"/>
                <w:sz w:val="20"/>
                <w:szCs w:val="20"/>
                <w:lang w:eastAsia="en-US"/>
              </w:rPr>
              <w:t xml:space="preserve"> %</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97CAF26" w14:textId="77777777" w:rsidR="007E42FA" w:rsidRPr="00730017" w:rsidRDefault="007E42FA" w:rsidP="007E42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rPr>
            </w:pPr>
            <w:r w:rsidRPr="00730017">
              <w:rPr>
                <w:rFonts w:asciiTheme="minorHAnsi" w:hAnsiTheme="minorHAnsi" w:cstheme="minorHAnsi"/>
              </w:rPr>
              <w:t>int.</w:t>
            </w:r>
          </w:p>
        </w:tc>
      </w:tr>
      <w:tr w:rsidR="00504BD3" w:rsidRPr="00D5748D" w14:paraId="158949AC" w14:textId="77777777" w:rsidTr="007E42FA">
        <w:trPr>
          <w:cantSplit/>
          <w:trHeight w:val="20"/>
        </w:trPr>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2E6C8B1" w14:textId="1374FF53" w:rsidR="00504BD3" w:rsidRPr="00730017" w:rsidRDefault="00504BD3" w:rsidP="00504BD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Style w:val="normaltextrun"/>
                <w:rFonts w:asciiTheme="minorHAnsi" w:eastAsiaTheme="majorEastAsia" w:hAnsiTheme="minorHAnsi" w:cstheme="minorHAnsi"/>
              </w:rPr>
            </w:pPr>
            <w:r w:rsidRPr="00730017">
              <w:rPr>
                <w:rStyle w:val="normaltextrun"/>
                <w:rFonts w:asciiTheme="minorHAnsi" w:eastAsiaTheme="majorEastAsia" w:hAnsiTheme="minorHAnsi" w:cstheme="minorHAnsi"/>
              </w:rPr>
              <w:t>Vizuální komunikace 3</w:t>
            </w:r>
            <w:r w:rsidRPr="00730017">
              <w:rPr>
                <w:rStyle w:val="eop"/>
                <w:rFonts w:asciiTheme="minorHAnsi" w:hAnsiTheme="minorHAnsi" w:cstheme="minorHAnsi"/>
              </w:rPr>
              <w:t> </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AADDC9B" w14:textId="0F4358A6" w:rsidR="00504BD3" w:rsidRPr="00730017" w:rsidRDefault="00504BD3" w:rsidP="00504BD3">
            <w:pPr>
              <w:pStyle w:val="paragraph"/>
              <w:spacing w:before="0" w:beforeAutospacing="0" w:after="0" w:afterAutospacing="0"/>
              <w:textAlignment w:val="baseline"/>
              <w:rPr>
                <w:rStyle w:val="normaltextrun"/>
                <w:rFonts w:asciiTheme="minorHAnsi" w:eastAsiaTheme="majorEastAsia" w:hAnsiTheme="minorHAnsi" w:cstheme="minorHAnsi"/>
                <w:sz w:val="20"/>
                <w:szCs w:val="20"/>
                <w:lang w:eastAsia="en-US"/>
              </w:rPr>
            </w:pPr>
            <w:r w:rsidRPr="00730017">
              <w:rPr>
                <w:rStyle w:val="normaltextrun"/>
                <w:rFonts w:asciiTheme="minorHAnsi" w:eastAsiaTheme="majorEastAsia" w:hAnsiTheme="minorHAnsi" w:cstheme="minorHAnsi"/>
                <w:sz w:val="20"/>
                <w:szCs w:val="20"/>
                <w:lang w:eastAsia="en-US"/>
              </w:rPr>
              <w:t xml:space="preserve">MgA. </w:t>
            </w:r>
            <w:r w:rsidR="00D016DA">
              <w:rPr>
                <w:rStyle w:val="normaltextrun"/>
                <w:rFonts w:asciiTheme="minorHAnsi" w:eastAsiaTheme="majorEastAsia" w:hAnsiTheme="minorHAnsi" w:cstheme="minorHAnsi"/>
                <w:sz w:val="20"/>
                <w:szCs w:val="20"/>
                <w:lang w:eastAsia="en-US"/>
              </w:rPr>
              <w:t xml:space="preserve">Sabina </w:t>
            </w:r>
            <w:r w:rsidR="00CA3A2C">
              <w:rPr>
                <w:rStyle w:val="normaltextrun"/>
                <w:rFonts w:asciiTheme="minorHAnsi" w:eastAsiaTheme="majorEastAsia" w:hAnsiTheme="minorHAnsi" w:cstheme="minorHAnsi"/>
                <w:sz w:val="20"/>
                <w:szCs w:val="20"/>
                <w:lang w:eastAsia="en-US"/>
              </w:rPr>
              <w:t>Psotková</w:t>
            </w:r>
            <w:r w:rsidR="00CA3A2C" w:rsidRPr="00730017">
              <w:rPr>
                <w:rStyle w:val="normaltextrun"/>
                <w:rFonts w:asciiTheme="minorHAnsi" w:eastAsiaTheme="majorEastAsia" w:hAnsiTheme="minorHAnsi" w:cstheme="minorHAnsi"/>
                <w:sz w:val="20"/>
                <w:szCs w:val="20"/>
                <w:lang w:eastAsia="en-US"/>
              </w:rPr>
              <w:t xml:space="preserve"> </w:t>
            </w:r>
            <w:r w:rsidR="00CA3A2C">
              <w:rPr>
                <w:rStyle w:val="normaltextrun"/>
                <w:rFonts w:asciiTheme="minorHAnsi" w:eastAsiaTheme="majorEastAsia" w:hAnsiTheme="minorHAnsi" w:cstheme="minorHAnsi"/>
                <w:sz w:val="20"/>
                <w:szCs w:val="20"/>
                <w:lang w:eastAsia="en-US"/>
              </w:rPr>
              <w:t>50</w:t>
            </w:r>
            <w:r w:rsidR="001100E4" w:rsidRPr="001100E4">
              <w:rPr>
                <w:rStyle w:val="normaltextrun"/>
                <w:rFonts w:asciiTheme="minorHAnsi" w:eastAsiaTheme="majorEastAsia" w:hAnsiTheme="minorHAnsi" w:cstheme="minorHAnsi"/>
                <w:sz w:val="20"/>
                <w:szCs w:val="20"/>
                <w:lang w:eastAsia="en-US"/>
              </w:rPr>
              <w:t xml:space="preserve"> %</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AF509E4" w14:textId="182A4E0F" w:rsidR="00504BD3" w:rsidRPr="00730017" w:rsidRDefault="00504BD3" w:rsidP="00504B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rPr>
            </w:pPr>
            <w:r w:rsidRPr="00730017">
              <w:rPr>
                <w:rFonts w:asciiTheme="minorHAnsi" w:hAnsiTheme="minorHAnsi" w:cstheme="minorHAnsi"/>
              </w:rPr>
              <w:t>int.</w:t>
            </w:r>
          </w:p>
        </w:tc>
      </w:tr>
      <w:tr w:rsidR="007E42FA" w:rsidRPr="00D5748D" w14:paraId="76D0BBB2" w14:textId="77777777" w:rsidTr="007E42FA">
        <w:trPr>
          <w:cantSplit/>
          <w:trHeight w:val="20"/>
        </w:trPr>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6486FD2" w14:textId="77777777" w:rsidR="007E42FA" w:rsidRPr="00730017" w:rsidRDefault="007E42FA" w:rsidP="007E42F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730017">
              <w:rPr>
                <w:rStyle w:val="normaltextrun"/>
                <w:rFonts w:asciiTheme="minorHAnsi" w:eastAsiaTheme="majorEastAsia" w:hAnsiTheme="minorHAnsi" w:cstheme="minorHAnsi"/>
              </w:rPr>
              <w:t>Teorie a metodologie designu</w:t>
            </w:r>
            <w:r w:rsidRPr="00730017">
              <w:rPr>
                <w:rStyle w:val="eop"/>
                <w:rFonts w:asciiTheme="minorHAnsi" w:hAnsiTheme="minorHAnsi" w:cstheme="minorHAnsi"/>
              </w:rPr>
              <w:t> </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3F6A488" w14:textId="3B233D23" w:rsidR="007E42FA" w:rsidRPr="00730017" w:rsidRDefault="00CA608E" w:rsidP="007E42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730017">
              <w:rPr>
                <w:rFonts w:asciiTheme="minorHAnsi" w:hAnsiTheme="minorHAnsi" w:cstheme="minorHAnsi"/>
              </w:rPr>
              <w:t>Mgr. Vít Jakubíček, Ph.D.</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812B5B1" w14:textId="226919A9" w:rsidR="007E42FA" w:rsidRPr="00730017" w:rsidRDefault="007E42FA" w:rsidP="007E42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rPr>
            </w:pPr>
            <w:r w:rsidRPr="00730017">
              <w:rPr>
                <w:rFonts w:asciiTheme="minorHAnsi" w:hAnsiTheme="minorHAnsi" w:cstheme="minorHAnsi"/>
              </w:rPr>
              <w:t>int.</w:t>
            </w:r>
          </w:p>
        </w:tc>
      </w:tr>
      <w:tr w:rsidR="007E42FA" w:rsidRPr="00D5748D" w14:paraId="005CC9EF" w14:textId="77777777" w:rsidTr="007E42FA">
        <w:trPr>
          <w:cantSplit/>
          <w:trHeight w:val="20"/>
        </w:trPr>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0BD8A8F" w14:textId="77777777" w:rsidR="007E42FA" w:rsidRPr="00730017" w:rsidRDefault="007E42FA" w:rsidP="007E42F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730017">
              <w:rPr>
                <w:rFonts w:asciiTheme="minorHAnsi" w:hAnsiTheme="minorHAnsi" w:cstheme="minorHAnsi"/>
              </w:rPr>
              <w:t>Ateliér Průmyslový design 7-10</w:t>
            </w:r>
            <w:r w:rsidRPr="00730017">
              <w:rPr>
                <w:rFonts w:asciiTheme="minorHAnsi" w:eastAsiaTheme="majorEastAsia" w:hAnsiTheme="minorHAnsi" w:cstheme="minorHAnsi"/>
              </w:rPr>
              <w:t> </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2796EBC" w14:textId="77777777" w:rsidR="007E42FA" w:rsidRPr="00730017" w:rsidRDefault="007E42FA" w:rsidP="007E42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730017">
              <w:rPr>
                <w:rFonts w:asciiTheme="minorHAnsi" w:hAnsiTheme="minorHAnsi" w:cstheme="minorHAnsi"/>
              </w:rPr>
              <w:t xml:space="preserve">doc. MgA. Martin </w:t>
            </w:r>
            <w:r w:rsidRPr="00730017">
              <w:rPr>
                <w:rFonts w:asciiTheme="minorHAnsi" w:eastAsiaTheme="majorEastAsia" w:hAnsiTheme="minorHAnsi" w:cstheme="minorHAnsi"/>
              </w:rPr>
              <w:t>Surman</w:t>
            </w:r>
            <w:r w:rsidRPr="00730017">
              <w:rPr>
                <w:rFonts w:asciiTheme="minorHAnsi" w:hAnsiTheme="minorHAnsi" w:cstheme="minorHAnsi"/>
              </w:rPr>
              <w:t xml:space="preserve">, </w:t>
            </w:r>
            <w:r w:rsidRPr="00730017">
              <w:rPr>
                <w:rFonts w:asciiTheme="minorHAnsi" w:eastAsiaTheme="majorEastAsia" w:hAnsiTheme="minorHAnsi" w:cstheme="minorHAnsi"/>
              </w:rPr>
              <w:t>ArtD</w:t>
            </w:r>
            <w:r w:rsidRPr="00730017">
              <w:rPr>
                <w:rFonts w:asciiTheme="minorHAnsi" w:hAnsiTheme="minorHAnsi" w:cstheme="minorHAnsi"/>
              </w:rPr>
              <w:t>.  </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799F385" w14:textId="77777777" w:rsidR="007E42FA" w:rsidRPr="00730017" w:rsidRDefault="007E42FA" w:rsidP="007E42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rPr>
            </w:pPr>
            <w:r w:rsidRPr="00730017">
              <w:rPr>
                <w:rFonts w:asciiTheme="minorHAnsi" w:hAnsiTheme="minorHAnsi" w:cstheme="minorHAnsi"/>
              </w:rPr>
              <w:t>int.</w:t>
            </w:r>
          </w:p>
        </w:tc>
      </w:tr>
      <w:tr w:rsidR="007E42FA" w:rsidRPr="00D5748D" w14:paraId="63B07B1F" w14:textId="77777777" w:rsidTr="007E42FA">
        <w:trPr>
          <w:cantSplit/>
          <w:trHeight w:val="20"/>
        </w:trPr>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2BB791F" w14:textId="15211FF6" w:rsidR="007E42FA" w:rsidRPr="00730017" w:rsidRDefault="007E42FA" w:rsidP="007E42F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730017">
              <w:rPr>
                <w:rFonts w:asciiTheme="minorHAnsi" w:eastAsiaTheme="majorEastAsia" w:hAnsiTheme="minorHAnsi" w:cstheme="minorHAnsi"/>
              </w:rPr>
              <w:t>Virtuální realita</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D223C94" w14:textId="77777777" w:rsidR="007E42FA" w:rsidRPr="00730017" w:rsidRDefault="007E42FA" w:rsidP="007E42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730017">
              <w:rPr>
                <w:rFonts w:asciiTheme="minorHAnsi" w:eastAsiaTheme="majorEastAsia" w:hAnsiTheme="minorHAnsi" w:cstheme="minorHAnsi"/>
              </w:rPr>
              <w:t>MgA. Jakub Hrdina, Ph.D.</w:t>
            </w:r>
            <w:r w:rsidRPr="00730017">
              <w:rPr>
                <w:rFonts w:asciiTheme="minorHAnsi" w:hAnsiTheme="minorHAnsi" w:cstheme="minorHAnsi"/>
              </w:rPr>
              <w:t> </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57AE952" w14:textId="77777777" w:rsidR="007E42FA" w:rsidRPr="00730017" w:rsidRDefault="007E42FA" w:rsidP="007E42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rPr>
            </w:pPr>
            <w:r w:rsidRPr="00730017">
              <w:rPr>
                <w:rFonts w:asciiTheme="minorHAnsi" w:hAnsiTheme="minorHAnsi" w:cstheme="minorHAnsi"/>
              </w:rPr>
              <w:t>int.</w:t>
            </w:r>
          </w:p>
        </w:tc>
      </w:tr>
      <w:tr w:rsidR="007E42FA" w:rsidRPr="00D5748D" w14:paraId="614F9509" w14:textId="77777777" w:rsidTr="007E42FA">
        <w:trPr>
          <w:cantSplit/>
          <w:trHeight w:val="20"/>
        </w:trPr>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470360C" w14:textId="77777777" w:rsidR="007E42FA" w:rsidRPr="00730017" w:rsidRDefault="007E42FA" w:rsidP="007E42F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730017">
              <w:rPr>
                <w:rFonts w:asciiTheme="minorHAnsi" w:eastAsiaTheme="majorEastAsia" w:hAnsiTheme="minorHAnsi" w:cstheme="minorHAnsi"/>
              </w:rPr>
              <w:t>Interpretace designérského díla 1-2</w:t>
            </w:r>
            <w:r w:rsidRPr="00730017">
              <w:rPr>
                <w:rFonts w:asciiTheme="minorHAnsi" w:hAnsiTheme="minorHAnsi" w:cstheme="minorHAnsi"/>
              </w:rPr>
              <w:t> </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FD61F68" w14:textId="77777777" w:rsidR="007E42FA" w:rsidRPr="00730017" w:rsidRDefault="007E42FA" w:rsidP="007E42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730017">
              <w:rPr>
                <w:rFonts w:asciiTheme="minorHAnsi" w:hAnsiTheme="minorHAnsi" w:cstheme="minorHAnsi"/>
              </w:rPr>
              <w:t xml:space="preserve">doc. MgA. Martin </w:t>
            </w:r>
            <w:r w:rsidRPr="00730017">
              <w:rPr>
                <w:rFonts w:asciiTheme="minorHAnsi" w:eastAsiaTheme="majorEastAsia" w:hAnsiTheme="minorHAnsi" w:cstheme="minorHAnsi"/>
              </w:rPr>
              <w:t>Surman</w:t>
            </w:r>
            <w:r w:rsidRPr="00730017">
              <w:rPr>
                <w:rFonts w:asciiTheme="minorHAnsi" w:hAnsiTheme="minorHAnsi" w:cstheme="minorHAnsi"/>
              </w:rPr>
              <w:t xml:space="preserve">, </w:t>
            </w:r>
            <w:r w:rsidRPr="00730017">
              <w:rPr>
                <w:rFonts w:asciiTheme="minorHAnsi" w:eastAsiaTheme="majorEastAsia" w:hAnsiTheme="minorHAnsi" w:cstheme="minorHAnsi"/>
              </w:rPr>
              <w:t>ArtD</w:t>
            </w:r>
            <w:r w:rsidRPr="00730017">
              <w:rPr>
                <w:rFonts w:asciiTheme="minorHAnsi" w:hAnsiTheme="minorHAnsi" w:cstheme="minorHAnsi"/>
              </w:rPr>
              <w:t>.  </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47FC9B3" w14:textId="77777777" w:rsidR="007E42FA" w:rsidRPr="00730017" w:rsidRDefault="007E42FA" w:rsidP="007E42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rPr>
            </w:pPr>
            <w:r w:rsidRPr="00730017">
              <w:rPr>
                <w:rFonts w:asciiTheme="minorHAnsi" w:hAnsiTheme="minorHAnsi" w:cstheme="minorHAnsi"/>
              </w:rPr>
              <w:t>int.</w:t>
            </w:r>
          </w:p>
        </w:tc>
      </w:tr>
      <w:tr w:rsidR="007E42FA" w:rsidRPr="00D5748D" w14:paraId="25E4F1C4" w14:textId="77777777" w:rsidTr="007E42FA">
        <w:trPr>
          <w:cantSplit/>
          <w:trHeight w:val="20"/>
        </w:trPr>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5156F28" w14:textId="77777777" w:rsidR="007E42FA" w:rsidRPr="00730017" w:rsidRDefault="007E42FA" w:rsidP="007E42F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730017">
              <w:rPr>
                <w:rStyle w:val="normaltextrun"/>
                <w:rFonts w:asciiTheme="minorHAnsi" w:hAnsiTheme="minorHAnsi" w:cstheme="minorHAnsi"/>
              </w:rPr>
              <w:t>Ateliér Sklo, prostor, objekt 7</w:t>
            </w:r>
            <w:r w:rsidRPr="00730017">
              <w:rPr>
                <w:rStyle w:val="eop"/>
                <w:rFonts w:asciiTheme="minorHAnsi" w:eastAsiaTheme="majorEastAsia" w:hAnsiTheme="minorHAnsi" w:cstheme="minorHAnsi"/>
              </w:rPr>
              <w:t>-10</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2563928" w14:textId="77777777" w:rsidR="007E42FA" w:rsidRPr="00730017" w:rsidRDefault="007E42FA" w:rsidP="007E42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730017">
              <w:rPr>
                <w:rStyle w:val="normaltextrun"/>
                <w:rFonts w:asciiTheme="minorHAnsi" w:hAnsiTheme="minorHAnsi" w:cstheme="minorHAnsi"/>
              </w:rPr>
              <w:t xml:space="preserve">prof. MgA. Petr </w:t>
            </w:r>
            <w:r w:rsidRPr="00730017">
              <w:rPr>
                <w:rStyle w:val="spellingerror"/>
                <w:rFonts w:asciiTheme="minorHAnsi" w:eastAsiaTheme="majorEastAsia" w:hAnsiTheme="minorHAnsi" w:cstheme="minorHAnsi"/>
              </w:rPr>
              <w:t>Stanický</w:t>
            </w:r>
            <w:r w:rsidRPr="00730017">
              <w:rPr>
                <w:rStyle w:val="normaltextrun"/>
                <w:rFonts w:asciiTheme="minorHAnsi" w:hAnsiTheme="minorHAnsi" w:cstheme="minorHAnsi"/>
              </w:rPr>
              <w:t>, M.F.A.</w:t>
            </w:r>
            <w:r w:rsidRPr="00730017">
              <w:rPr>
                <w:rStyle w:val="eop"/>
                <w:rFonts w:asciiTheme="minorHAnsi" w:hAnsiTheme="minorHAnsi" w:cstheme="minorHAnsi"/>
              </w:rPr>
              <w:t> </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0DB9564" w14:textId="77777777" w:rsidR="007E42FA" w:rsidRPr="00730017" w:rsidRDefault="007E42FA" w:rsidP="007E42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rPr>
            </w:pPr>
            <w:r w:rsidRPr="00730017">
              <w:rPr>
                <w:rFonts w:asciiTheme="minorHAnsi" w:hAnsiTheme="minorHAnsi" w:cstheme="minorHAnsi"/>
              </w:rPr>
              <w:t>int.</w:t>
            </w:r>
          </w:p>
        </w:tc>
      </w:tr>
      <w:tr w:rsidR="007E42FA" w:rsidRPr="00D5748D" w14:paraId="12A05DF9" w14:textId="77777777" w:rsidTr="007E42FA">
        <w:trPr>
          <w:cantSplit/>
          <w:trHeight w:val="20"/>
        </w:trPr>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B1BBC26" w14:textId="77777777" w:rsidR="007E42FA" w:rsidRPr="00730017" w:rsidRDefault="007E42FA" w:rsidP="007E42F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730017">
              <w:rPr>
                <w:rFonts w:asciiTheme="minorHAnsi" w:hAnsiTheme="minorHAnsi" w:cstheme="minorHAnsi"/>
              </w:rPr>
              <w:t>Teorie a technologie SP 7-8</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20DF6BD" w14:textId="77777777" w:rsidR="007E42FA" w:rsidRPr="00730017" w:rsidRDefault="007E42FA" w:rsidP="007E42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730017">
              <w:rPr>
                <w:rFonts w:asciiTheme="minorHAnsi" w:hAnsiTheme="minorHAnsi" w:cstheme="minorHAnsi"/>
              </w:rPr>
              <w:t>Ing. Radim Roška</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CBF90F1" w14:textId="77777777" w:rsidR="007E42FA" w:rsidRPr="00730017" w:rsidRDefault="007E42FA" w:rsidP="007E42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rPr>
            </w:pPr>
            <w:r w:rsidRPr="00730017">
              <w:rPr>
                <w:rFonts w:asciiTheme="minorHAnsi" w:hAnsiTheme="minorHAnsi" w:cstheme="minorHAnsi"/>
              </w:rPr>
              <w:t>ext.</w:t>
            </w:r>
          </w:p>
        </w:tc>
      </w:tr>
      <w:tr w:rsidR="007E42FA" w:rsidRPr="00D5748D" w14:paraId="28A8215F" w14:textId="77777777" w:rsidTr="007E42FA">
        <w:trPr>
          <w:cantSplit/>
          <w:trHeight w:val="20"/>
        </w:trPr>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D41E18A" w14:textId="77777777" w:rsidR="007E42FA" w:rsidRPr="00730017" w:rsidRDefault="007E42FA" w:rsidP="007E42F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730017">
              <w:rPr>
                <w:rStyle w:val="normaltextrun"/>
                <w:rFonts w:asciiTheme="minorHAnsi" w:eastAsiaTheme="majorEastAsia" w:hAnsiTheme="minorHAnsi" w:cstheme="minorHAnsi"/>
              </w:rPr>
              <w:t xml:space="preserve">Současné tendence v DS </w:t>
            </w:r>
            <w:r w:rsidRPr="00730017">
              <w:rPr>
                <w:rFonts w:asciiTheme="minorHAnsi" w:eastAsiaTheme="majorEastAsia" w:hAnsiTheme="minorHAnsi" w:cstheme="minorHAnsi"/>
              </w:rPr>
              <w:t>1-2</w:t>
            </w:r>
            <w:r w:rsidRPr="00730017">
              <w:rPr>
                <w:rFonts w:asciiTheme="minorHAnsi" w:hAnsiTheme="minorHAnsi" w:cstheme="minorHAnsi"/>
              </w:rPr>
              <w:t> </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3763AEE" w14:textId="5C901B2D" w:rsidR="007E42FA" w:rsidRPr="00730017" w:rsidRDefault="007E42FA" w:rsidP="007E42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730017">
              <w:rPr>
                <w:rStyle w:val="normaltextrun"/>
                <w:rFonts w:asciiTheme="minorHAnsi" w:eastAsiaTheme="majorEastAsia" w:hAnsiTheme="minorHAnsi" w:cstheme="minorHAnsi"/>
              </w:rPr>
              <w:t xml:space="preserve">Mgr. Milan </w:t>
            </w:r>
            <w:r w:rsidRPr="00730017">
              <w:rPr>
                <w:rStyle w:val="spellingerror"/>
                <w:rFonts w:asciiTheme="minorHAnsi" w:hAnsiTheme="minorHAnsi" w:cstheme="minorHAnsi"/>
              </w:rPr>
              <w:t>Hlaveš</w:t>
            </w:r>
            <w:r w:rsidRPr="00730017">
              <w:rPr>
                <w:rStyle w:val="normaltextrun"/>
                <w:rFonts w:asciiTheme="minorHAnsi" w:eastAsiaTheme="majorEastAsia" w:hAnsiTheme="minorHAnsi" w:cstheme="minorHAnsi"/>
              </w:rPr>
              <w:t>, Ph.D</w:t>
            </w:r>
            <w:r w:rsidR="00730017">
              <w:rPr>
                <w:rStyle w:val="normaltextrun"/>
                <w:rFonts w:asciiTheme="minorHAnsi" w:eastAsiaTheme="majorEastAsia" w:hAnsiTheme="minorHAnsi" w:cstheme="minorHAnsi"/>
              </w:rPr>
              <w:t>.</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9BFA775" w14:textId="77777777" w:rsidR="007E42FA" w:rsidRPr="00730017" w:rsidRDefault="007E42FA" w:rsidP="007E42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rPr>
            </w:pPr>
            <w:r w:rsidRPr="00730017">
              <w:rPr>
                <w:rFonts w:asciiTheme="minorHAnsi" w:hAnsiTheme="minorHAnsi" w:cstheme="minorHAnsi"/>
              </w:rPr>
              <w:t>ext.</w:t>
            </w:r>
          </w:p>
        </w:tc>
      </w:tr>
      <w:tr w:rsidR="007E42FA" w:rsidRPr="00D5748D" w14:paraId="5EF53705" w14:textId="77777777" w:rsidTr="007E42FA">
        <w:trPr>
          <w:cantSplit/>
          <w:trHeight w:val="20"/>
        </w:trPr>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514F168" w14:textId="03B4F42C" w:rsidR="007E42FA" w:rsidRPr="00730017" w:rsidRDefault="007E42FA" w:rsidP="007E42F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730017">
              <w:rPr>
                <w:rStyle w:val="normaltextrun"/>
                <w:rFonts w:asciiTheme="minorHAnsi" w:hAnsiTheme="minorHAnsi" w:cstheme="minorHAnsi"/>
              </w:rPr>
              <w:t xml:space="preserve">Ateliér Tvorba prostoru </w:t>
            </w:r>
            <w:r w:rsidR="006529CA">
              <w:rPr>
                <w:rStyle w:val="normaltextrun"/>
                <w:rFonts w:asciiTheme="minorHAnsi" w:hAnsiTheme="minorHAnsi" w:cstheme="minorHAnsi"/>
              </w:rPr>
              <w:t>7-</w:t>
            </w:r>
            <w:r w:rsidR="002D0EFC">
              <w:rPr>
                <w:rStyle w:val="normaltextrun"/>
                <w:rFonts w:asciiTheme="minorHAnsi" w:hAnsiTheme="minorHAnsi" w:cstheme="minorHAnsi"/>
              </w:rPr>
              <w:t>8</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F7E0FF4" w14:textId="5007DCF4" w:rsidR="007E42FA" w:rsidRPr="00730017" w:rsidRDefault="003E3781" w:rsidP="007E42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Pr>
                <w:rFonts w:asciiTheme="minorHAnsi" w:hAnsiTheme="minorHAnsi" w:cstheme="minorHAnsi"/>
              </w:rPr>
              <w:t>MgA. Bernadett Királyová</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236D011" w14:textId="77777777" w:rsidR="007E42FA" w:rsidRPr="00730017" w:rsidRDefault="007E42FA" w:rsidP="007E42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rPr>
            </w:pPr>
            <w:r w:rsidRPr="00730017">
              <w:rPr>
                <w:rFonts w:asciiTheme="minorHAnsi" w:hAnsiTheme="minorHAnsi" w:cstheme="minorHAnsi"/>
              </w:rPr>
              <w:t>int.</w:t>
            </w:r>
          </w:p>
        </w:tc>
      </w:tr>
      <w:tr w:rsidR="002D0EFC" w:rsidRPr="00D5748D" w14:paraId="60C2568D" w14:textId="77777777" w:rsidTr="007E42FA">
        <w:trPr>
          <w:cantSplit/>
          <w:trHeight w:val="20"/>
        </w:trPr>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F582EE2" w14:textId="78C1FDE0" w:rsidR="002D0EFC" w:rsidRPr="00730017" w:rsidRDefault="002D0EFC" w:rsidP="002D0EFC">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Style w:val="normaltextrun"/>
                <w:rFonts w:asciiTheme="minorHAnsi" w:hAnsiTheme="minorHAnsi" w:cstheme="minorHAnsi"/>
              </w:rPr>
            </w:pPr>
            <w:r w:rsidRPr="00730017">
              <w:rPr>
                <w:rStyle w:val="normaltextrun"/>
                <w:rFonts w:asciiTheme="minorHAnsi" w:hAnsiTheme="minorHAnsi" w:cstheme="minorHAnsi"/>
              </w:rPr>
              <w:t xml:space="preserve">Ateliér Tvorba prostoru </w:t>
            </w:r>
            <w:r>
              <w:rPr>
                <w:rStyle w:val="normaltextrun"/>
                <w:rFonts w:asciiTheme="minorHAnsi" w:hAnsiTheme="minorHAnsi" w:cstheme="minorHAnsi"/>
              </w:rPr>
              <w:t>9-10</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50B731D" w14:textId="5ABF5513" w:rsidR="002D0EFC" w:rsidRDefault="002D0EFC" w:rsidP="002D0E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Pr>
                <w:rFonts w:asciiTheme="minorHAnsi" w:hAnsiTheme="minorHAnsi" w:cstheme="minorHAnsi"/>
              </w:rPr>
              <w:t>MgA. Bernadett Királyová 50 %</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34BDF4D" w14:textId="5EC0714E" w:rsidR="002D0EFC" w:rsidRPr="00730017" w:rsidRDefault="002D0EFC" w:rsidP="002D0E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rPr>
            </w:pPr>
            <w:r w:rsidRPr="00730017">
              <w:rPr>
                <w:rFonts w:asciiTheme="minorHAnsi" w:hAnsiTheme="minorHAnsi" w:cstheme="minorHAnsi"/>
              </w:rPr>
              <w:t>int.</w:t>
            </w:r>
          </w:p>
        </w:tc>
      </w:tr>
      <w:tr w:rsidR="00282E74" w:rsidRPr="00D5748D" w14:paraId="2DEE0C72" w14:textId="77777777" w:rsidTr="007E42FA">
        <w:trPr>
          <w:cantSplit/>
          <w:trHeight w:val="20"/>
        </w:trPr>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F546DEF" w14:textId="2F6BE208" w:rsidR="00282E74" w:rsidRPr="00730017" w:rsidRDefault="006529CA" w:rsidP="007E42F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Style w:val="normaltextrun"/>
                <w:rFonts w:asciiTheme="minorHAnsi" w:hAnsiTheme="minorHAnsi" w:cstheme="minorHAnsi"/>
              </w:rPr>
            </w:pPr>
            <w:r w:rsidRPr="00730017">
              <w:rPr>
                <w:rStyle w:val="normaltextrun"/>
                <w:rFonts w:asciiTheme="minorHAnsi" w:hAnsiTheme="minorHAnsi" w:cstheme="minorHAnsi"/>
              </w:rPr>
              <w:t xml:space="preserve">Ateliér Tvorba prostoru </w:t>
            </w:r>
            <w:r>
              <w:rPr>
                <w:rStyle w:val="normaltextrun"/>
                <w:rFonts w:asciiTheme="minorHAnsi" w:hAnsiTheme="minorHAnsi" w:cstheme="minorHAnsi"/>
              </w:rPr>
              <w:t>9-10</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50A42EA" w14:textId="1BAE1A4A" w:rsidR="00282E74" w:rsidRPr="00730017" w:rsidRDefault="006529CA" w:rsidP="007E42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730017">
              <w:rPr>
                <w:rFonts w:asciiTheme="minorHAnsi" w:hAnsiTheme="minorHAnsi" w:cstheme="minorHAnsi"/>
              </w:rPr>
              <w:t>Ing. arch. Kamil Koláček</w:t>
            </w:r>
            <w:r w:rsidR="002D0EFC">
              <w:rPr>
                <w:rFonts w:asciiTheme="minorHAnsi" w:hAnsiTheme="minorHAnsi" w:cstheme="minorHAnsi"/>
              </w:rPr>
              <w:t xml:space="preserve"> 50 %</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5B5E3BA" w14:textId="68E7F65B" w:rsidR="00282E74" w:rsidRPr="00730017" w:rsidRDefault="003E3781" w:rsidP="007E42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rPr>
            </w:pPr>
            <w:r>
              <w:rPr>
                <w:rFonts w:asciiTheme="minorHAnsi" w:hAnsiTheme="minorHAnsi" w:cstheme="minorHAnsi"/>
              </w:rPr>
              <w:t>int.</w:t>
            </w:r>
          </w:p>
        </w:tc>
      </w:tr>
      <w:tr w:rsidR="007E42FA" w:rsidRPr="00D5748D" w14:paraId="2D7A9377" w14:textId="77777777" w:rsidTr="007E42FA">
        <w:trPr>
          <w:cantSplit/>
          <w:trHeight w:val="20"/>
        </w:trPr>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04C92B6" w14:textId="77777777" w:rsidR="007E42FA" w:rsidRPr="00730017" w:rsidRDefault="007E42FA" w:rsidP="007E42F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730017">
              <w:rPr>
                <w:rStyle w:val="normaltextrun"/>
                <w:rFonts w:asciiTheme="minorHAnsi" w:eastAsiaTheme="majorEastAsia" w:hAnsiTheme="minorHAnsi" w:cstheme="minorHAnsi"/>
              </w:rPr>
              <w:t>Současné tendence v architektuře 1-2</w:t>
            </w:r>
            <w:r w:rsidRPr="00730017">
              <w:rPr>
                <w:rStyle w:val="eop"/>
                <w:rFonts w:asciiTheme="minorHAnsi" w:hAnsiTheme="minorHAnsi" w:cstheme="minorHAnsi"/>
              </w:rPr>
              <w:t> </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4A50612" w14:textId="77777777" w:rsidR="007E42FA" w:rsidRPr="00730017" w:rsidRDefault="007E42FA" w:rsidP="007E42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730017">
              <w:rPr>
                <w:rStyle w:val="normaltextrun"/>
                <w:rFonts w:asciiTheme="minorHAnsi" w:eastAsiaTheme="majorEastAsia" w:hAnsiTheme="minorHAnsi" w:cstheme="minorHAnsi"/>
              </w:rPr>
              <w:t>Mgr. Helena Maňasová Hradská Ph.D.</w:t>
            </w:r>
            <w:r w:rsidRPr="00730017">
              <w:rPr>
                <w:rStyle w:val="eop"/>
                <w:rFonts w:asciiTheme="minorHAnsi" w:hAnsiTheme="minorHAnsi" w:cstheme="minorHAnsi"/>
              </w:rPr>
              <w:t> </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9E68BA0" w14:textId="77777777" w:rsidR="007E42FA" w:rsidRPr="00730017" w:rsidRDefault="007E42FA" w:rsidP="007E42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rPr>
            </w:pPr>
            <w:r w:rsidRPr="00730017">
              <w:rPr>
                <w:rFonts w:asciiTheme="minorHAnsi" w:hAnsiTheme="minorHAnsi" w:cstheme="minorHAnsi"/>
              </w:rPr>
              <w:t>int.</w:t>
            </w:r>
          </w:p>
        </w:tc>
      </w:tr>
      <w:tr w:rsidR="00785E65" w:rsidRPr="00D5748D" w14:paraId="578C90BB" w14:textId="77777777" w:rsidTr="007E42FA">
        <w:trPr>
          <w:cantSplit/>
          <w:trHeight w:val="20"/>
        </w:trPr>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8D58CEB" w14:textId="6443BADE" w:rsidR="00785E65" w:rsidRPr="00730017" w:rsidRDefault="00DA3753" w:rsidP="007E42F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Style w:val="normaltextrun"/>
                <w:rFonts w:asciiTheme="minorHAnsi" w:eastAsiaTheme="majorEastAsia" w:hAnsiTheme="minorHAnsi" w:cstheme="minorHAnsi"/>
              </w:rPr>
            </w:pPr>
            <w:r w:rsidRPr="00730017">
              <w:rPr>
                <w:rStyle w:val="normaltextrun"/>
                <w:rFonts w:asciiTheme="minorHAnsi" w:eastAsiaTheme="majorEastAsia" w:hAnsiTheme="minorHAnsi" w:cstheme="minorHAnsi"/>
              </w:rPr>
              <w:t>Současné tendence v architektuře 1-2</w:t>
            </w:r>
            <w:r w:rsidRPr="00730017">
              <w:rPr>
                <w:rStyle w:val="eop"/>
                <w:rFonts w:asciiTheme="minorHAnsi" w:hAnsiTheme="minorHAnsi" w:cstheme="minorHAnsi"/>
              </w:rPr>
              <w:t> </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38BDB14" w14:textId="4C566670" w:rsidR="00785E65" w:rsidRPr="00730017" w:rsidRDefault="00DA3753" w:rsidP="007E42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Style w:val="normaltextrun"/>
                <w:rFonts w:asciiTheme="minorHAnsi" w:eastAsiaTheme="majorEastAsia" w:hAnsiTheme="minorHAnsi" w:cstheme="minorHAnsi"/>
              </w:rPr>
            </w:pPr>
            <w:r>
              <w:rPr>
                <w:rStyle w:val="normaltextrun"/>
                <w:rFonts w:asciiTheme="minorHAnsi" w:eastAsiaTheme="majorEastAsia" w:hAnsiTheme="minorHAnsi" w:cstheme="minorHAnsi"/>
              </w:rPr>
              <w:t>Mgr. Zuzana Ragulová</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7606196" w14:textId="6E460265" w:rsidR="00785E65" w:rsidRPr="00730017" w:rsidRDefault="00DA3753" w:rsidP="007E42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rPr>
            </w:pPr>
            <w:r>
              <w:rPr>
                <w:rFonts w:asciiTheme="minorHAnsi" w:hAnsiTheme="minorHAnsi" w:cstheme="minorHAnsi"/>
              </w:rPr>
              <w:t>ext.</w:t>
            </w:r>
          </w:p>
        </w:tc>
      </w:tr>
      <w:tr w:rsidR="007E42FA" w:rsidRPr="00D5748D" w14:paraId="631F09E1" w14:textId="77777777" w:rsidTr="007E42FA">
        <w:trPr>
          <w:cantSplit/>
          <w:trHeight w:val="20"/>
        </w:trPr>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277F985" w14:textId="77777777" w:rsidR="007E42FA" w:rsidRPr="00730017" w:rsidRDefault="007E42FA" w:rsidP="007E42F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730017">
              <w:rPr>
                <w:rStyle w:val="normaltextrun"/>
                <w:rFonts w:asciiTheme="minorHAnsi" w:eastAsiaTheme="majorEastAsia" w:hAnsiTheme="minorHAnsi" w:cstheme="minorHAnsi"/>
              </w:rPr>
              <w:t>Současné tendence v architektuře 3  </w:t>
            </w:r>
            <w:r w:rsidRPr="00730017">
              <w:rPr>
                <w:rStyle w:val="eop"/>
                <w:rFonts w:asciiTheme="minorHAnsi" w:hAnsiTheme="minorHAnsi" w:cstheme="minorHAnsi"/>
              </w:rPr>
              <w:t> </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FAC537C" w14:textId="58B4537B" w:rsidR="007E42FA" w:rsidRPr="00730017" w:rsidRDefault="007E42FA" w:rsidP="007E42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730017">
              <w:rPr>
                <w:rStyle w:val="normaltextrun"/>
                <w:rFonts w:asciiTheme="minorHAnsi" w:eastAsiaTheme="majorEastAsia" w:hAnsiTheme="minorHAnsi" w:cstheme="minorHAnsi"/>
              </w:rPr>
              <w:t xml:space="preserve">Mgr. Vít </w:t>
            </w:r>
            <w:r w:rsidRPr="00F84057">
              <w:rPr>
                <w:rStyle w:val="normaltextrun"/>
                <w:rFonts w:asciiTheme="minorHAnsi" w:eastAsiaTheme="majorEastAsia" w:hAnsiTheme="minorHAnsi" w:cstheme="minorHAnsi"/>
              </w:rPr>
              <w:t>Jakubíček</w:t>
            </w:r>
            <w:r w:rsidR="00F84057" w:rsidRPr="00E153D9">
              <w:rPr>
                <w:rStyle w:val="eop"/>
                <w:rFonts w:asciiTheme="minorHAnsi" w:hAnsiTheme="minorHAnsi" w:cstheme="minorHAnsi"/>
              </w:rPr>
              <w:t>, Ph.D.</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10B92A9" w14:textId="77777777" w:rsidR="007E42FA" w:rsidRPr="00730017" w:rsidRDefault="007E42FA" w:rsidP="007E42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rPr>
            </w:pPr>
            <w:r w:rsidRPr="00730017">
              <w:rPr>
                <w:rFonts w:asciiTheme="minorHAnsi" w:hAnsiTheme="minorHAnsi" w:cstheme="minorHAnsi"/>
              </w:rPr>
              <w:t>int.</w:t>
            </w:r>
          </w:p>
        </w:tc>
      </w:tr>
    </w:tbl>
    <w:p w14:paraId="38CAE830" w14:textId="77777777" w:rsidR="007B1113" w:rsidRDefault="007B1113" w:rsidP="007B1113">
      <w:pPr>
        <w:widowControl w:val="0"/>
        <w:autoSpaceDE w:val="0"/>
        <w:autoSpaceDN w:val="0"/>
        <w:adjustRightInd w:val="0"/>
        <w:snapToGrid w:val="0"/>
        <w:ind w:left="426" w:right="-1"/>
        <w:jc w:val="both"/>
        <w:rPr>
          <w:rFonts w:asciiTheme="minorHAnsi" w:hAnsiTheme="minorHAnsi" w:cstheme="minorHAnsi"/>
          <w:color w:val="000000"/>
        </w:rPr>
      </w:pPr>
    </w:p>
    <w:p w14:paraId="5EB48E89" w14:textId="6481D4F8" w:rsidR="007B1113" w:rsidRDefault="007B1113" w:rsidP="00260ABA">
      <w:pPr>
        <w:widowControl w:val="0"/>
        <w:autoSpaceDE w:val="0"/>
        <w:autoSpaceDN w:val="0"/>
        <w:adjustRightInd w:val="0"/>
        <w:snapToGrid w:val="0"/>
        <w:ind w:left="426" w:right="-1"/>
        <w:jc w:val="both"/>
      </w:pPr>
      <w:r>
        <w:tab/>
      </w:r>
    </w:p>
    <w:p w14:paraId="4FCCF642" w14:textId="77777777" w:rsidR="007B1113" w:rsidRDefault="007B1113" w:rsidP="007B1113">
      <w:pPr>
        <w:pStyle w:val="Nadpis3"/>
      </w:pPr>
      <w:r w:rsidRPr="00035992">
        <w:t xml:space="preserve">Kvalifikace odborníků z praxe zapojených do výuky ve studijním programu </w:t>
      </w:r>
    </w:p>
    <w:p w14:paraId="05102FAD" w14:textId="77777777" w:rsidR="007B1113" w:rsidRPr="00260ABA" w:rsidRDefault="007B1113" w:rsidP="007B1113">
      <w:pPr>
        <w:tabs>
          <w:tab w:val="left" w:pos="2835"/>
        </w:tabs>
        <w:spacing w:before="120" w:after="120"/>
        <w:rPr>
          <w:rFonts w:asciiTheme="minorHAnsi" w:hAnsiTheme="minorHAnsi" w:cstheme="minorHAnsi"/>
          <w:sz w:val="22"/>
          <w:szCs w:val="22"/>
        </w:rPr>
      </w:pPr>
      <w:r>
        <w:tab/>
      </w:r>
      <w:r>
        <w:tab/>
      </w:r>
      <w:r w:rsidRPr="00260ABA">
        <w:rPr>
          <w:rFonts w:asciiTheme="minorHAnsi" w:hAnsiTheme="minorHAnsi" w:cstheme="minorHAnsi"/>
          <w:sz w:val="22"/>
          <w:szCs w:val="22"/>
        </w:rPr>
        <w:t>Standardy 6.5-6.6</w:t>
      </w:r>
    </w:p>
    <w:p w14:paraId="5901B053" w14:textId="2BE63C60" w:rsidR="007B1113" w:rsidRDefault="007B1113" w:rsidP="007B1113">
      <w:pPr>
        <w:tabs>
          <w:tab w:val="left" w:pos="2835"/>
        </w:tabs>
        <w:spacing w:before="120" w:after="120"/>
        <w:ind w:left="426"/>
        <w:jc w:val="both"/>
        <w:rPr>
          <w:rStyle w:val="markedcontent"/>
          <w:rFonts w:asciiTheme="minorHAnsi" w:hAnsiTheme="minorHAnsi" w:cstheme="minorHAnsi"/>
          <w:sz w:val="22"/>
          <w:szCs w:val="22"/>
        </w:rPr>
      </w:pPr>
      <w:r w:rsidRPr="00260ABA">
        <w:rPr>
          <w:rFonts w:asciiTheme="minorHAnsi" w:hAnsiTheme="minorHAnsi" w:cstheme="minorHAnsi"/>
          <w:sz w:val="22"/>
          <w:szCs w:val="22"/>
        </w:rPr>
        <w:t xml:space="preserve">Personální zajištění akademicky zaměřeného NMSP Design zahrnuje dostatečné zapojení tvůrčích pracovníků, </w:t>
      </w:r>
      <w:r w:rsidRPr="00260ABA">
        <w:rPr>
          <w:rStyle w:val="markedcontent"/>
          <w:rFonts w:asciiTheme="minorHAnsi" w:hAnsiTheme="minorHAnsi" w:cstheme="minorHAnsi"/>
          <w:sz w:val="22"/>
          <w:szCs w:val="22"/>
        </w:rPr>
        <w:t>což reflektuje zaměření předloženého studijního programu. Všichni odborníci z praxe mají</w:t>
      </w:r>
      <w:r w:rsidRPr="00260ABA">
        <w:rPr>
          <w:rFonts w:asciiTheme="minorHAnsi" w:hAnsiTheme="minorHAnsi" w:cstheme="minorHAnsi"/>
          <w:sz w:val="22"/>
          <w:szCs w:val="22"/>
        </w:rPr>
        <w:t xml:space="preserve"> </w:t>
      </w:r>
      <w:r w:rsidRPr="00260ABA">
        <w:rPr>
          <w:rStyle w:val="markedcontent"/>
          <w:rFonts w:asciiTheme="minorHAnsi" w:hAnsiTheme="minorHAnsi" w:cstheme="minorHAnsi"/>
          <w:sz w:val="22"/>
          <w:szCs w:val="22"/>
        </w:rPr>
        <w:t>vysokoškolské vzdělání získané absolvováním magisterského studijního programu, ve svém oboru působí déle, než je požadovaných pět let a jejich odborné</w:t>
      </w:r>
      <w:r w:rsidRPr="00260ABA">
        <w:rPr>
          <w:rFonts w:asciiTheme="minorHAnsi" w:hAnsiTheme="minorHAnsi" w:cstheme="minorHAnsi"/>
          <w:sz w:val="22"/>
          <w:szCs w:val="22"/>
        </w:rPr>
        <w:t xml:space="preserve"> </w:t>
      </w:r>
      <w:r w:rsidRPr="00260ABA">
        <w:rPr>
          <w:rStyle w:val="markedcontent"/>
          <w:rFonts w:asciiTheme="minorHAnsi" w:hAnsiTheme="minorHAnsi" w:cstheme="minorHAnsi"/>
          <w:sz w:val="22"/>
          <w:szCs w:val="22"/>
        </w:rPr>
        <w:t>působení od absolvování VŠ je v souladu se zaměřením studijního programu. Většina z nich pracuje v oblasti KKO. Jejich spolupráce se předpokládá také v rovině praxí, možných exkurzí do firem/institucí a také při zadávání a řešení</w:t>
      </w:r>
      <w:r w:rsidRPr="00260ABA">
        <w:rPr>
          <w:rFonts w:asciiTheme="minorHAnsi" w:hAnsiTheme="minorHAnsi" w:cstheme="minorHAnsi"/>
          <w:sz w:val="22"/>
          <w:szCs w:val="22"/>
        </w:rPr>
        <w:t xml:space="preserve"> </w:t>
      </w:r>
      <w:r w:rsidRPr="00260ABA">
        <w:rPr>
          <w:rStyle w:val="markedcontent"/>
          <w:rFonts w:asciiTheme="minorHAnsi" w:hAnsiTheme="minorHAnsi" w:cstheme="minorHAnsi"/>
          <w:sz w:val="22"/>
          <w:szCs w:val="22"/>
        </w:rPr>
        <w:t>kvalifikačních prací. Příloha C-I</w:t>
      </w:r>
      <w:r w:rsidRPr="00260ABA">
        <w:rPr>
          <w:rFonts w:asciiTheme="minorHAnsi" w:hAnsiTheme="minorHAnsi" w:cstheme="minorHAnsi"/>
          <w:sz w:val="22"/>
          <w:szCs w:val="22"/>
        </w:rPr>
        <w:t xml:space="preserve"> </w:t>
      </w:r>
      <w:r w:rsidRPr="00260ABA">
        <w:rPr>
          <w:rStyle w:val="markedcontent"/>
          <w:rFonts w:asciiTheme="minorHAnsi" w:hAnsiTheme="minorHAnsi" w:cstheme="minorHAnsi"/>
          <w:sz w:val="22"/>
          <w:szCs w:val="22"/>
        </w:rPr>
        <w:t>Personální zabezpečení část odborníci z praxe žádosti o akreditaci. V tabulce níže jsou uvedeni odborníci z praxe, kteří jsou zapojeni do výuky v rámci NMSP Design.</w:t>
      </w:r>
    </w:p>
    <w:p w14:paraId="4C8D67B6" w14:textId="77777777" w:rsidR="00260ABA" w:rsidRPr="00260ABA" w:rsidRDefault="00260ABA" w:rsidP="007B1113">
      <w:pPr>
        <w:tabs>
          <w:tab w:val="left" w:pos="2835"/>
        </w:tabs>
        <w:spacing w:before="120" w:after="120"/>
        <w:ind w:left="426"/>
        <w:jc w:val="both"/>
        <w:rPr>
          <w:rFonts w:asciiTheme="minorHAnsi" w:hAnsiTheme="minorHAnsi" w:cstheme="minorHAnsi"/>
          <w:sz w:val="22"/>
          <w:szCs w:val="22"/>
        </w:rPr>
      </w:pPr>
    </w:p>
    <w:tbl>
      <w:tblPr>
        <w:tblW w:w="8646" w:type="dxa"/>
        <w:tblInd w:w="421" w:type="dxa"/>
        <w:shd w:val="clear" w:color="auto" w:fill="FFFFFF"/>
        <w:tblLayout w:type="fixed"/>
        <w:tblLook w:val="0000" w:firstRow="0" w:lastRow="0" w:firstColumn="0" w:lastColumn="0" w:noHBand="0" w:noVBand="0"/>
      </w:tblPr>
      <w:tblGrid>
        <w:gridCol w:w="3260"/>
        <w:gridCol w:w="5386"/>
      </w:tblGrid>
      <w:tr w:rsidR="007111D0" w:rsidRPr="00D5748D" w14:paraId="39E53930" w14:textId="77777777" w:rsidTr="001B04BF">
        <w:trPr>
          <w:cantSplit/>
          <w:trHeight w:val="504"/>
        </w:trPr>
        <w:tc>
          <w:tcPr>
            <w:tcW w:w="8646" w:type="dxa"/>
            <w:gridSpan w:val="2"/>
            <w:tcBorders>
              <w:top w:val="single" w:sz="4" w:space="0" w:color="000000"/>
              <w:left w:val="single" w:sz="4" w:space="0" w:color="000000"/>
              <w:bottom w:val="single" w:sz="4" w:space="0" w:color="000000"/>
              <w:right w:val="single" w:sz="4" w:space="0" w:color="000000"/>
            </w:tcBorders>
            <w:shd w:val="clear" w:color="auto" w:fill="F7CAAC" w:themeFill="accent2" w:themeFillTint="66"/>
            <w:tcMar>
              <w:top w:w="0" w:type="dxa"/>
              <w:left w:w="0" w:type="dxa"/>
              <w:bottom w:w="0" w:type="dxa"/>
              <w:right w:w="0" w:type="dxa"/>
            </w:tcMar>
            <w:vAlign w:val="center"/>
          </w:tcPr>
          <w:p w14:paraId="6DC1ABB5" w14:textId="00966179" w:rsidR="007111D0" w:rsidRPr="00731610" w:rsidRDefault="001B04BF" w:rsidP="001B04B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b/>
                <w:bCs/>
                <w:sz w:val="22"/>
                <w:szCs w:val="22"/>
              </w:rPr>
            </w:pPr>
            <w:r w:rsidRPr="00D16EC4">
              <w:rPr>
                <w:rFonts w:asciiTheme="minorHAnsi" w:hAnsiTheme="minorHAnsi" w:cstheme="minorHAnsi"/>
                <w:b/>
                <w:bCs/>
                <w:sz w:val="22"/>
                <w:szCs w:val="22"/>
              </w:rPr>
              <w:t xml:space="preserve">Personální zabezpečení odborníky z praxe </w:t>
            </w:r>
            <w:r w:rsidR="00753973">
              <w:rPr>
                <w:rFonts w:asciiTheme="minorHAnsi" w:hAnsiTheme="minorHAnsi" w:cstheme="minorHAnsi"/>
                <w:b/>
                <w:bCs/>
                <w:sz w:val="22"/>
                <w:szCs w:val="22"/>
              </w:rPr>
              <w:t>NM</w:t>
            </w:r>
            <w:r w:rsidRPr="00D16EC4">
              <w:rPr>
                <w:rFonts w:asciiTheme="minorHAnsi" w:hAnsiTheme="minorHAnsi" w:cstheme="minorHAnsi"/>
                <w:b/>
                <w:bCs/>
                <w:sz w:val="22"/>
                <w:szCs w:val="22"/>
              </w:rPr>
              <w:t>SP Design</w:t>
            </w:r>
          </w:p>
        </w:tc>
      </w:tr>
      <w:tr w:rsidR="007111D0" w:rsidRPr="00D5748D" w14:paraId="7A06F1FA" w14:textId="77777777" w:rsidTr="00E153D9">
        <w:trPr>
          <w:cantSplit/>
          <w:trHeight w:val="20"/>
        </w:trPr>
        <w:tc>
          <w:tcPr>
            <w:tcW w:w="3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D3ED28C" w14:textId="1575BFC6" w:rsidR="007111D0" w:rsidRPr="00C244AC" w:rsidRDefault="007111D0" w:rsidP="00AA0BF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rPr>
            </w:pPr>
            <w:r w:rsidRPr="00C244AC">
              <w:rPr>
                <w:rFonts w:asciiTheme="minorHAnsi" w:hAnsiTheme="minorHAnsi"/>
              </w:rPr>
              <w:t>MgA. Jana Buch</w:t>
            </w:r>
          </w:p>
        </w:tc>
        <w:tc>
          <w:tcPr>
            <w:tcW w:w="538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8986928" w14:textId="718AA361" w:rsidR="007111D0" w:rsidRPr="00C244AC" w:rsidRDefault="007111D0" w:rsidP="00AA0BF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rPr>
            </w:pPr>
            <w:r w:rsidRPr="00C244AC">
              <w:rPr>
                <w:rFonts w:asciiTheme="minorHAnsi" w:hAnsiTheme="minorHAnsi"/>
              </w:rPr>
              <w:t xml:space="preserve">OSVČ </w:t>
            </w:r>
            <w:r w:rsidR="004744E2">
              <w:rPr>
                <w:rFonts w:asciiTheme="minorHAnsi" w:hAnsiTheme="minorHAnsi"/>
              </w:rPr>
              <w:t xml:space="preserve">- </w:t>
            </w:r>
            <w:r w:rsidRPr="00C244AC">
              <w:rPr>
                <w:rFonts w:asciiTheme="minorHAnsi" w:hAnsiTheme="minorHAnsi"/>
              </w:rPr>
              <w:t>oblast designu obuvi</w:t>
            </w:r>
          </w:p>
        </w:tc>
      </w:tr>
      <w:tr w:rsidR="007111D0" w:rsidRPr="00D5748D" w14:paraId="0B699CC1" w14:textId="77777777" w:rsidTr="00E153D9">
        <w:trPr>
          <w:cantSplit/>
          <w:trHeight w:val="20"/>
        </w:trPr>
        <w:tc>
          <w:tcPr>
            <w:tcW w:w="3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193D439" w14:textId="54832337" w:rsidR="007111D0" w:rsidRPr="00C244AC" w:rsidRDefault="007111D0" w:rsidP="007A67C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rPr>
            </w:pPr>
            <w:r w:rsidRPr="00C244AC">
              <w:rPr>
                <w:rFonts w:asciiTheme="minorHAnsi" w:hAnsiTheme="minorHAnsi"/>
              </w:rPr>
              <w:t>Ing. Jaroslav Bílka</w:t>
            </w:r>
          </w:p>
        </w:tc>
        <w:tc>
          <w:tcPr>
            <w:tcW w:w="538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889D97E" w14:textId="6DAF53C1" w:rsidR="007111D0" w:rsidRPr="00C244AC" w:rsidRDefault="007111D0" w:rsidP="007A67C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rPr>
            </w:pPr>
            <w:r w:rsidRPr="00C244AC">
              <w:rPr>
                <w:rFonts w:asciiTheme="minorHAnsi" w:hAnsiTheme="minorHAnsi"/>
                <w:color w:val="000000" w:themeColor="text1"/>
              </w:rPr>
              <w:t>MSP, Hranice na Moravě, vedoucí konstruktér</w:t>
            </w:r>
          </w:p>
        </w:tc>
      </w:tr>
      <w:tr w:rsidR="007111D0" w:rsidRPr="00D5748D" w14:paraId="2C8873DD" w14:textId="77777777" w:rsidTr="00E153D9">
        <w:trPr>
          <w:cantSplit/>
          <w:trHeight w:val="20"/>
        </w:trPr>
        <w:tc>
          <w:tcPr>
            <w:tcW w:w="3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5095880" w14:textId="10123B32" w:rsidR="007111D0" w:rsidRPr="00C244AC" w:rsidRDefault="007111D0" w:rsidP="007A67C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rPr>
            </w:pPr>
            <w:r w:rsidRPr="00C244AC">
              <w:rPr>
                <w:rFonts w:asciiTheme="minorHAnsi" w:hAnsiTheme="minorHAnsi"/>
              </w:rPr>
              <w:t>MgA. Martin Cizner</w:t>
            </w:r>
          </w:p>
        </w:tc>
        <w:tc>
          <w:tcPr>
            <w:tcW w:w="538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5AF2E1B" w14:textId="28775749" w:rsidR="007111D0" w:rsidRPr="00C244AC" w:rsidRDefault="007111D0" w:rsidP="007A67C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olor w:val="000000" w:themeColor="text1"/>
              </w:rPr>
            </w:pPr>
            <w:r w:rsidRPr="00C244AC">
              <w:rPr>
                <w:rFonts w:asciiTheme="minorHAnsi" w:hAnsiTheme="minorHAnsi"/>
              </w:rPr>
              <w:t xml:space="preserve">OSVČ </w:t>
            </w:r>
            <w:r w:rsidR="004744E2">
              <w:rPr>
                <w:rFonts w:asciiTheme="minorHAnsi" w:hAnsiTheme="minorHAnsi"/>
              </w:rPr>
              <w:t xml:space="preserve">- </w:t>
            </w:r>
            <w:r w:rsidRPr="00C244AC">
              <w:rPr>
                <w:rFonts w:asciiTheme="minorHAnsi" w:hAnsiTheme="minorHAnsi"/>
              </w:rPr>
              <w:t>návrh veřejného prostoru, design interiéru</w:t>
            </w:r>
          </w:p>
        </w:tc>
      </w:tr>
      <w:tr w:rsidR="00C836A1" w:rsidRPr="00D5748D" w14:paraId="3E759DDE" w14:textId="77777777" w:rsidTr="00E153D9">
        <w:trPr>
          <w:cantSplit/>
          <w:trHeight w:val="20"/>
        </w:trPr>
        <w:tc>
          <w:tcPr>
            <w:tcW w:w="3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A7A04BF" w14:textId="01E00CC7" w:rsidR="00C836A1" w:rsidRPr="00C244AC" w:rsidRDefault="00380949" w:rsidP="007A67C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rPr>
            </w:pPr>
            <w:r>
              <w:rPr>
                <w:rFonts w:asciiTheme="minorHAnsi" w:hAnsiTheme="minorHAnsi"/>
              </w:rPr>
              <w:t>Mgr. Zuzana Čabart Šimonovská, LL.M.</w:t>
            </w:r>
          </w:p>
        </w:tc>
        <w:tc>
          <w:tcPr>
            <w:tcW w:w="538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614FE89" w14:textId="43600661" w:rsidR="00C836A1" w:rsidRPr="00C244AC" w:rsidRDefault="00380949" w:rsidP="007A67C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rPr>
            </w:pPr>
            <w:r w:rsidRPr="00380949">
              <w:rPr>
                <w:rFonts w:asciiTheme="minorHAnsi" w:hAnsiTheme="minorHAnsi"/>
              </w:rPr>
              <w:t xml:space="preserve">advokátní kancelář, </w:t>
            </w:r>
            <w:r>
              <w:rPr>
                <w:rFonts w:asciiTheme="minorHAnsi" w:hAnsiTheme="minorHAnsi"/>
              </w:rPr>
              <w:t>advokátka</w:t>
            </w:r>
          </w:p>
        </w:tc>
      </w:tr>
      <w:tr w:rsidR="007111D0" w:rsidRPr="00D5748D" w14:paraId="0AEC3557" w14:textId="77777777" w:rsidTr="00E153D9">
        <w:trPr>
          <w:cantSplit/>
          <w:trHeight w:val="20"/>
        </w:trPr>
        <w:tc>
          <w:tcPr>
            <w:tcW w:w="3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936B01E" w14:textId="72BF8502" w:rsidR="007111D0" w:rsidRPr="00C244AC" w:rsidRDefault="007111D0" w:rsidP="0093142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rPr>
            </w:pPr>
            <w:r w:rsidRPr="00C244AC">
              <w:rPr>
                <w:rStyle w:val="normaltextrun"/>
                <w:rFonts w:asciiTheme="minorHAnsi" w:eastAsiaTheme="majorEastAsia" w:hAnsiTheme="minorHAnsi"/>
              </w:rPr>
              <w:t xml:space="preserve">Mgr. Milan </w:t>
            </w:r>
            <w:r w:rsidRPr="00C244AC">
              <w:rPr>
                <w:rStyle w:val="spellingerror"/>
                <w:rFonts w:asciiTheme="minorHAnsi" w:hAnsiTheme="minorHAnsi"/>
              </w:rPr>
              <w:t>Hlaveš</w:t>
            </w:r>
            <w:r w:rsidRPr="00C244AC">
              <w:rPr>
                <w:rStyle w:val="normaltextrun"/>
                <w:rFonts w:asciiTheme="minorHAnsi" w:eastAsiaTheme="majorEastAsia" w:hAnsiTheme="minorHAnsi"/>
              </w:rPr>
              <w:t>, Ph.D.</w:t>
            </w:r>
          </w:p>
        </w:tc>
        <w:tc>
          <w:tcPr>
            <w:tcW w:w="538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F564043" w14:textId="3FC4047B" w:rsidR="007111D0" w:rsidRPr="00C244AC" w:rsidRDefault="007111D0" w:rsidP="0093142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rPr>
            </w:pPr>
            <w:r w:rsidRPr="00C244AC">
              <w:rPr>
                <w:rFonts w:asciiTheme="minorHAnsi" w:hAnsiTheme="minorHAnsi"/>
              </w:rPr>
              <w:t xml:space="preserve">OSVČ </w:t>
            </w:r>
            <w:r w:rsidR="004744E2">
              <w:rPr>
                <w:rFonts w:asciiTheme="minorHAnsi" w:hAnsiTheme="minorHAnsi"/>
              </w:rPr>
              <w:t xml:space="preserve">- </w:t>
            </w:r>
            <w:r w:rsidRPr="00C244AC">
              <w:rPr>
                <w:rFonts w:asciiTheme="minorHAnsi" w:hAnsiTheme="minorHAnsi"/>
              </w:rPr>
              <w:t>oblast designu skla</w:t>
            </w:r>
          </w:p>
        </w:tc>
      </w:tr>
      <w:tr w:rsidR="007111D0" w:rsidRPr="00D5748D" w14:paraId="2F493BEE" w14:textId="77777777" w:rsidTr="00E153D9">
        <w:trPr>
          <w:cantSplit/>
          <w:trHeight w:val="20"/>
        </w:trPr>
        <w:tc>
          <w:tcPr>
            <w:tcW w:w="3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933A9B8" w14:textId="4B9F44ED" w:rsidR="007111D0" w:rsidRPr="00C244AC" w:rsidRDefault="007111D0" w:rsidP="0093142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Style w:val="normaltextrun"/>
                <w:rFonts w:asciiTheme="minorHAnsi" w:eastAsiaTheme="majorEastAsia" w:hAnsiTheme="minorHAnsi"/>
              </w:rPr>
            </w:pPr>
            <w:r w:rsidRPr="00C244AC">
              <w:rPr>
                <w:rStyle w:val="normaltextrun"/>
                <w:rFonts w:asciiTheme="minorHAnsi" w:eastAsiaTheme="majorEastAsia" w:hAnsiTheme="minorHAnsi"/>
              </w:rPr>
              <w:t>Mgr. Ladislava Horňáková</w:t>
            </w:r>
          </w:p>
        </w:tc>
        <w:tc>
          <w:tcPr>
            <w:tcW w:w="538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784088F" w14:textId="18F38388" w:rsidR="007111D0" w:rsidRPr="00C244AC" w:rsidRDefault="007111D0" w:rsidP="0093142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rPr>
            </w:pPr>
            <w:r w:rsidRPr="00C244AC">
              <w:rPr>
                <w:rFonts w:asciiTheme="minorHAnsi" w:hAnsiTheme="minorHAnsi"/>
              </w:rPr>
              <w:t>Krajská galerie výtvarného umění ve Zlíně</w:t>
            </w:r>
          </w:p>
        </w:tc>
      </w:tr>
      <w:tr w:rsidR="007111D0" w:rsidRPr="00D5748D" w14:paraId="52FD778C" w14:textId="77777777" w:rsidTr="00E153D9">
        <w:trPr>
          <w:cantSplit/>
          <w:trHeight w:val="20"/>
        </w:trPr>
        <w:tc>
          <w:tcPr>
            <w:tcW w:w="3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9DBE2D5" w14:textId="70332A5D" w:rsidR="007111D0" w:rsidRPr="00C244AC" w:rsidRDefault="007111D0" w:rsidP="0093142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rPr>
            </w:pPr>
            <w:r w:rsidRPr="00C244AC">
              <w:rPr>
                <w:rFonts w:asciiTheme="minorHAnsi" w:eastAsiaTheme="majorEastAsia" w:hAnsiTheme="minorHAnsi"/>
              </w:rPr>
              <w:t>MgA. Jakub Hrdina, Ph.D.</w:t>
            </w:r>
            <w:r w:rsidRPr="00C244AC">
              <w:rPr>
                <w:rFonts w:asciiTheme="minorHAnsi" w:hAnsiTheme="minorHAnsi"/>
              </w:rPr>
              <w:t> </w:t>
            </w:r>
          </w:p>
        </w:tc>
        <w:tc>
          <w:tcPr>
            <w:tcW w:w="538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F93C51B" w14:textId="4C86B414" w:rsidR="007111D0" w:rsidRPr="00C244AC" w:rsidRDefault="007111D0" w:rsidP="0093142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rPr>
            </w:pPr>
            <w:r w:rsidRPr="00C244AC">
              <w:rPr>
                <w:rFonts w:asciiTheme="minorHAnsi" w:hAnsiTheme="minorHAnsi"/>
              </w:rPr>
              <w:t xml:space="preserve">OSVČ </w:t>
            </w:r>
            <w:r w:rsidR="004744E2">
              <w:rPr>
                <w:rFonts w:asciiTheme="minorHAnsi" w:hAnsiTheme="minorHAnsi"/>
              </w:rPr>
              <w:t>-</w:t>
            </w:r>
            <w:r w:rsidR="001F0584">
              <w:rPr>
                <w:rFonts w:asciiTheme="minorHAnsi" w:hAnsiTheme="minorHAnsi"/>
              </w:rPr>
              <w:t xml:space="preserve"> </w:t>
            </w:r>
            <w:r w:rsidRPr="00C244AC">
              <w:rPr>
                <w:rFonts w:asciiTheme="minorHAnsi" w:hAnsiTheme="minorHAnsi"/>
              </w:rPr>
              <w:t>oblast průmyslového designu</w:t>
            </w:r>
          </w:p>
        </w:tc>
      </w:tr>
      <w:tr w:rsidR="007111D0" w:rsidRPr="00D5748D" w14:paraId="16D8B8C4" w14:textId="77777777" w:rsidTr="00E153D9">
        <w:trPr>
          <w:cantSplit/>
          <w:trHeight w:val="20"/>
        </w:trPr>
        <w:tc>
          <w:tcPr>
            <w:tcW w:w="3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9CFB8C9" w14:textId="77777777" w:rsidR="007111D0" w:rsidRPr="00C244AC" w:rsidRDefault="007111D0" w:rsidP="0093142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rPr>
            </w:pPr>
            <w:r w:rsidRPr="00C244AC">
              <w:rPr>
                <w:rFonts w:asciiTheme="minorHAnsi" w:hAnsiTheme="minorHAnsi"/>
              </w:rPr>
              <w:t>Mgr. Vít Jakubíček, Ph.D.</w:t>
            </w:r>
          </w:p>
        </w:tc>
        <w:tc>
          <w:tcPr>
            <w:tcW w:w="538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A2920B5" w14:textId="77777777" w:rsidR="007111D0" w:rsidRPr="00C244AC" w:rsidRDefault="007111D0" w:rsidP="0093142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rPr>
            </w:pPr>
            <w:r w:rsidRPr="00C244AC">
              <w:rPr>
                <w:rFonts w:asciiTheme="minorHAnsi" w:hAnsiTheme="minorHAnsi"/>
              </w:rPr>
              <w:t>Krajská galerie výtvarného umění ve Zlíně</w:t>
            </w:r>
          </w:p>
        </w:tc>
      </w:tr>
      <w:tr w:rsidR="00DD7314" w:rsidRPr="00D5748D" w14:paraId="48913AA1" w14:textId="77777777" w:rsidTr="00380949">
        <w:trPr>
          <w:cantSplit/>
          <w:trHeight w:val="20"/>
        </w:trPr>
        <w:tc>
          <w:tcPr>
            <w:tcW w:w="3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6030071" w14:textId="433D5754" w:rsidR="00DD7314" w:rsidRPr="00FC069B" w:rsidRDefault="00DD7314" w:rsidP="0093142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FC069B">
              <w:rPr>
                <w:rFonts w:asciiTheme="minorHAnsi" w:hAnsiTheme="minorHAnsi" w:cstheme="minorHAnsi"/>
              </w:rPr>
              <w:t>MgA. Bernadett Királyová</w:t>
            </w:r>
          </w:p>
        </w:tc>
        <w:tc>
          <w:tcPr>
            <w:tcW w:w="538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C3496FD" w14:textId="63DD3DDF" w:rsidR="00DD7314" w:rsidRPr="00FC069B" w:rsidRDefault="00FC069B" w:rsidP="0093142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E153D9">
              <w:rPr>
                <w:rFonts w:asciiTheme="minorHAnsi" w:hAnsiTheme="minorHAnsi" w:cstheme="minorHAnsi"/>
                <w:color w:val="000000"/>
              </w:rPr>
              <w:t>OSVČ - scénograf a designer</w:t>
            </w:r>
          </w:p>
        </w:tc>
      </w:tr>
      <w:tr w:rsidR="007111D0" w:rsidRPr="00D5748D" w14:paraId="612D5FA2" w14:textId="77777777" w:rsidTr="00E153D9">
        <w:trPr>
          <w:cantSplit/>
          <w:trHeight w:val="20"/>
        </w:trPr>
        <w:tc>
          <w:tcPr>
            <w:tcW w:w="3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1EAB02C" w14:textId="3C1FA34C" w:rsidR="007111D0" w:rsidRPr="00C244AC" w:rsidRDefault="007111D0" w:rsidP="0093142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rPr>
            </w:pPr>
            <w:r w:rsidRPr="00C244AC">
              <w:rPr>
                <w:rStyle w:val="normaltextrun"/>
                <w:rFonts w:asciiTheme="minorHAnsi" w:hAnsiTheme="minorHAnsi"/>
              </w:rPr>
              <w:t xml:space="preserve">Ing. arch. Kamil Koláček </w:t>
            </w:r>
          </w:p>
        </w:tc>
        <w:tc>
          <w:tcPr>
            <w:tcW w:w="538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868A275" w14:textId="1D401709" w:rsidR="007111D0" w:rsidRPr="00C244AC" w:rsidRDefault="007111D0" w:rsidP="0093142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rPr>
            </w:pPr>
            <w:r w:rsidRPr="00C244AC">
              <w:rPr>
                <w:rFonts w:asciiTheme="minorHAnsi" w:hAnsiTheme="minorHAnsi"/>
              </w:rPr>
              <w:t xml:space="preserve">OSVČ </w:t>
            </w:r>
            <w:r w:rsidR="001F0584">
              <w:rPr>
                <w:rFonts w:asciiTheme="minorHAnsi" w:hAnsiTheme="minorHAnsi"/>
              </w:rPr>
              <w:t xml:space="preserve">- </w:t>
            </w:r>
            <w:r w:rsidRPr="00C244AC">
              <w:rPr>
                <w:rFonts w:asciiTheme="minorHAnsi" w:hAnsiTheme="minorHAnsi"/>
              </w:rPr>
              <w:t>oblast architektura</w:t>
            </w:r>
          </w:p>
        </w:tc>
      </w:tr>
      <w:tr w:rsidR="007111D0" w:rsidRPr="00D5748D" w14:paraId="1C96B2DB" w14:textId="77777777" w:rsidTr="00E153D9">
        <w:trPr>
          <w:cantSplit/>
          <w:trHeight w:val="20"/>
        </w:trPr>
        <w:tc>
          <w:tcPr>
            <w:tcW w:w="3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6E8D486" w14:textId="2EFD4E3E" w:rsidR="007111D0" w:rsidRPr="00C244AC" w:rsidRDefault="007111D0" w:rsidP="0093142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Style w:val="normaltextrun"/>
                <w:rFonts w:asciiTheme="minorHAnsi" w:hAnsiTheme="minorHAnsi"/>
              </w:rPr>
            </w:pPr>
            <w:r w:rsidRPr="00C244AC">
              <w:rPr>
                <w:rFonts w:asciiTheme="minorHAnsi" w:hAnsiTheme="minorHAnsi"/>
              </w:rPr>
              <w:t>BcA. MArch Jan Kováříček</w:t>
            </w:r>
          </w:p>
        </w:tc>
        <w:tc>
          <w:tcPr>
            <w:tcW w:w="538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67D363D" w14:textId="7D720746" w:rsidR="007111D0" w:rsidRPr="00C244AC" w:rsidRDefault="007111D0" w:rsidP="0093142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rPr>
            </w:pPr>
            <w:r w:rsidRPr="00C244AC">
              <w:rPr>
                <w:rFonts w:asciiTheme="minorHAnsi" w:hAnsiTheme="minorHAnsi"/>
              </w:rPr>
              <w:t>Institute of Architecture, Studio Rashid, M.Arch</w:t>
            </w:r>
          </w:p>
        </w:tc>
      </w:tr>
      <w:tr w:rsidR="007111D0" w:rsidRPr="00D5748D" w14:paraId="3ECE370C" w14:textId="77777777" w:rsidTr="00E153D9">
        <w:trPr>
          <w:cantSplit/>
          <w:trHeight w:val="20"/>
        </w:trPr>
        <w:tc>
          <w:tcPr>
            <w:tcW w:w="3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334F82B" w14:textId="77777777" w:rsidR="007111D0" w:rsidRPr="00C244AC" w:rsidRDefault="007111D0" w:rsidP="0093142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rPr>
            </w:pPr>
            <w:r w:rsidRPr="00C244AC">
              <w:rPr>
                <w:rFonts w:asciiTheme="minorHAnsi" w:hAnsiTheme="minorHAnsi"/>
                <w:bCs/>
              </w:rPr>
              <w:t>doc. M.A. Vladimír Kovařík</w:t>
            </w:r>
          </w:p>
        </w:tc>
        <w:tc>
          <w:tcPr>
            <w:tcW w:w="538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4A02592" w14:textId="7A976B2C" w:rsidR="007111D0" w:rsidRPr="00C244AC" w:rsidRDefault="007111D0" w:rsidP="0093142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rPr>
            </w:pPr>
            <w:r w:rsidRPr="00C244AC">
              <w:rPr>
                <w:rFonts w:asciiTheme="minorHAnsi" w:hAnsiTheme="minorHAnsi"/>
              </w:rPr>
              <w:t xml:space="preserve">OSVČ </w:t>
            </w:r>
            <w:r w:rsidR="001F0584">
              <w:rPr>
                <w:rFonts w:asciiTheme="minorHAnsi" w:hAnsiTheme="minorHAnsi"/>
              </w:rPr>
              <w:t xml:space="preserve">- </w:t>
            </w:r>
            <w:r w:rsidRPr="00C244AC">
              <w:rPr>
                <w:rFonts w:asciiTheme="minorHAnsi" w:hAnsiTheme="minorHAnsi"/>
              </w:rPr>
              <w:t>oblast produktového designu</w:t>
            </w:r>
          </w:p>
        </w:tc>
      </w:tr>
      <w:tr w:rsidR="007111D0" w:rsidRPr="00D5748D" w14:paraId="3B35F7B0" w14:textId="77777777" w:rsidTr="00E153D9">
        <w:trPr>
          <w:cantSplit/>
          <w:trHeight w:val="20"/>
        </w:trPr>
        <w:tc>
          <w:tcPr>
            <w:tcW w:w="3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9A392FF" w14:textId="5D0EBBA7" w:rsidR="007111D0" w:rsidRPr="00C244AC" w:rsidRDefault="007111D0" w:rsidP="003F3EB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bCs/>
              </w:rPr>
            </w:pPr>
            <w:r w:rsidRPr="00C244AC">
              <w:rPr>
                <w:rFonts w:asciiTheme="minorHAnsi" w:hAnsiTheme="minorHAnsi"/>
                <w:bCs/>
              </w:rPr>
              <w:t>Mgr. art. Lívia Kožušková, ArtD.</w:t>
            </w:r>
          </w:p>
        </w:tc>
        <w:tc>
          <w:tcPr>
            <w:tcW w:w="538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FD22081" w14:textId="3617E70D" w:rsidR="007111D0" w:rsidRPr="00C244AC" w:rsidRDefault="007111D0" w:rsidP="003F3EB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rPr>
            </w:pPr>
            <w:r w:rsidRPr="00C244AC">
              <w:rPr>
                <w:rFonts w:asciiTheme="minorHAnsi" w:hAnsiTheme="minorHAnsi"/>
              </w:rPr>
              <w:t xml:space="preserve">OSVČ </w:t>
            </w:r>
            <w:r w:rsidR="001F0584">
              <w:rPr>
                <w:rFonts w:asciiTheme="minorHAnsi" w:hAnsiTheme="minorHAnsi"/>
              </w:rPr>
              <w:t xml:space="preserve">- </w:t>
            </w:r>
            <w:r w:rsidRPr="00C244AC">
              <w:rPr>
                <w:rFonts w:asciiTheme="minorHAnsi" w:hAnsiTheme="minorHAnsi"/>
              </w:rPr>
              <w:t>akademická malířka</w:t>
            </w:r>
          </w:p>
        </w:tc>
      </w:tr>
      <w:tr w:rsidR="00E64DDB" w:rsidRPr="00D5748D" w14:paraId="5C321399" w14:textId="77777777" w:rsidTr="00380949">
        <w:trPr>
          <w:cantSplit/>
          <w:trHeight w:val="20"/>
        </w:trPr>
        <w:tc>
          <w:tcPr>
            <w:tcW w:w="3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ABF0F7C" w14:textId="0764505F" w:rsidR="00E64DDB" w:rsidRDefault="00E64DDB" w:rsidP="00E64DD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bCs/>
              </w:rPr>
            </w:pPr>
            <w:r>
              <w:rPr>
                <w:rStyle w:val="normaltextrun"/>
                <w:rFonts w:asciiTheme="minorHAnsi" w:eastAsiaTheme="majorEastAsia" w:hAnsiTheme="minorHAnsi" w:cstheme="minorHAnsi"/>
              </w:rPr>
              <w:t>MgA. Lenka Mičolová</w:t>
            </w:r>
          </w:p>
        </w:tc>
        <w:tc>
          <w:tcPr>
            <w:tcW w:w="538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EC1CF15" w14:textId="487680B8" w:rsidR="00E64DDB" w:rsidRPr="00C244AC" w:rsidRDefault="00E64DDB" w:rsidP="00E64DD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rPr>
            </w:pPr>
            <w:r>
              <w:rPr>
                <w:rFonts w:asciiTheme="minorHAnsi" w:hAnsiTheme="minorHAnsi" w:cstheme="minorHAnsi"/>
              </w:rPr>
              <w:t xml:space="preserve">OSVČ </w:t>
            </w:r>
            <w:r w:rsidR="001C4444">
              <w:rPr>
                <w:rFonts w:asciiTheme="minorHAnsi" w:hAnsiTheme="minorHAnsi" w:cstheme="minorHAnsi"/>
              </w:rPr>
              <w:t>-</w:t>
            </w:r>
            <w:r>
              <w:rPr>
                <w:rFonts w:asciiTheme="minorHAnsi" w:hAnsiTheme="minorHAnsi" w:cstheme="minorHAnsi"/>
              </w:rPr>
              <w:t xml:space="preserve"> Svatební</w:t>
            </w:r>
            <w:r w:rsidRPr="003D4F38">
              <w:rPr>
                <w:rFonts w:asciiTheme="minorHAnsi" w:hAnsiTheme="minorHAnsi" w:cstheme="minorHAnsi"/>
              </w:rPr>
              <w:t xml:space="preserve"> studio Dany Svozílkové</w:t>
            </w:r>
          </w:p>
        </w:tc>
      </w:tr>
      <w:tr w:rsidR="007111D0" w:rsidRPr="00D5748D" w14:paraId="1559904B" w14:textId="77777777" w:rsidTr="00E153D9">
        <w:trPr>
          <w:cantSplit/>
          <w:trHeight w:val="20"/>
        </w:trPr>
        <w:tc>
          <w:tcPr>
            <w:tcW w:w="3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664280B" w14:textId="39942333" w:rsidR="007111D0" w:rsidRPr="00C244AC" w:rsidRDefault="007111D0" w:rsidP="003F3EB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bCs/>
              </w:rPr>
            </w:pPr>
            <w:r w:rsidRPr="00C244AC">
              <w:rPr>
                <w:rFonts w:asciiTheme="minorHAnsi" w:hAnsiTheme="minorHAnsi"/>
                <w:bCs/>
              </w:rPr>
              <w:t xml:space="preserve">doc. MgA. Kristýna Petříčková </w:t>
            </w:r>
          </w:p>
        </w:tc>
        <w:tc>
          <w:tcPr>
            <w:tcW w:w="538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BF9B31F" w14:textId="1D53A64F" w:rsidR="007111D0" w:rsidRPr="00C244AC" w:rsidRDefault="007111D0" w:rsidP="003F3EB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rPr>
            </w:pPr>
            <w:r w:rsidRPr="00C244AC">
              <w:rPr>
                <w:rFonts w:asciiTheme="minorHAnsi" w:hAnsiTheme="minorHAnsi"/>
              </w:rPr>
              <w:t xml:space="preserve">OSVČ </w:t>
            </w:r>
            <w:r w:rsidR="00A93BE7">
              <w:rPr>
                <w:rFonts w:asciiTheme="minorHAnsi" w:hAnsiTheme="minorHAnsi"/>
              </w:rPr>
              <w:t xml:space="preserve">- </w:t>
            </w:r>
            <w:r w:rsidRPr="00C244AC">
              <w:rPr>
                <w:rFonts w:asciiTheme="minorHAnsi" w:hAnsiTheme="minorHAnsi"/>
              </w:rPr>
              <w:t>oblast designu oděvu</w:t>
            </w:r>
          </w:p>
        </w:tc>
      </w:tr>
      <w:tr w:rsidR="007111D0" w:rsidRPr="00D5748D" w14:paraId="496BA3CF" w14:textId="77777777" w:rsidTr="00E153D9">
        <w:trPr>
          <w:cantSplit/>
          <w:trHeight w:val="20"/>
        </w:trPr>
        <w:tc>
          <w:tcPr>
            <w:tcW w:w="3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0FD283A" w14:textId="4F81BC72" w:rsidR="007111D0" w:rsidRPr="00C244AC" w:rsidRDefault="007111D0" w:rsidP="003F3EB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bCs/>
              </w:rPr>
            </w:pPr>
            <w:r w:rsidRPr="00C244AC">
              <w:rPr>
                <w:rFonts w:asciiTheme="minorHAnsi" w:hAnsiTheme="minorHAnsi"/>
              </w:rPr>
              <w:t>MgA. Sabina Psotková</w:t>
            </w:r>
          </w:p>
        </w:tc>
        <w:tc>
          <w:tcPr>
            <w:tcW w:w="538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7FE14AA" w14:textId="3C2A8BB3" w:rsidR="007111D0" w:rsidRPr="00C244AC" w:rsidRDefault="007111D0" w:rsidP="003F3EB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rPr>
            </w:pPr>
            <w:r w:rsidRPr="00C244AC">
              <w:rPr>
                <w:rFonts w:asciiTheme="minorHAnsi" w:hAnsiTheme="minorHAnsi"/>
              </w:rPr>
              <w:t xml:space="preserve">OSVČ </w:t>
            </w:r>
            <w:r w:rsidR="00A93BE7">
              <w:rPr>
                <w:rFonts w:asciiTheme="minorHAnsi" w:hAnsiTheme="minorHAnsi"/>
              </w:rPr>
              <w:t xml:space="preserve">- </w:t>
            </w:r>
            <w:r w:rsidRPr="00C244AC">
              <w:rPr>
                <w:rFonts w:asciiTheme="minorHAnsi" w:hAnsiTheme="minorHAnsi"/>
              </w:rPr>
              <w:t>oblast produktového designu</w:t>
            </w:r>
          </w:p>
        </w:tc>
      </w:tr>
      <w:tr w:rsidR="007111D0" w:rsidRPr="00D5748D" w14:paraId="58D982C9" w14:textId="77777777" w:rsidTr="00E153D9">
        <w:trPr>
          <w:cantSplit/>
          <w:trHeight w:val="20"/>
        </w:trPr>
        <w:tc>
          <w:tcPr>
            <w:tcW w:w="3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3D733DE" w14:textId="09D74CBE" w:rsidR="007111D0" w:rsidRPr="00C244AC" w:rsidRDefault="007111D0" w:rsidP="003F3EB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rPr>
            </w:pPr>
            <w:r w:rsidRPr="00C244AC">
              <w:rPr>
                <w:rFonts w:asciiTheme="minorHAnsi" w:eastAsiaTheme="majorEastAsia" w:hAnsiTheme="minorHAnsi"/>
              </w:rPr>
              <w:t xml:space="preserve">MgA. Ondřej </w:t>
            </w:r>
            <w:r w:rsidRPr="00C244AC">
              <w:rPr>
                <w:rFonts w:asciiTheme="minorHAnsi" w:hAnsiTheme="minorHAnsi"/>
              </w:rPr>
              <w:t>Puchta</w:t>
            </w:r>
            <w:r w:rsidRPr="00C244AC">
              <w:rPr>
                <w:rFonts w:asciiTheme="minorHAnsi" w:eastAsiaTheme="majorEastAsia" w:hAnsiTheme="minorHAnsi"/>
              </w:rPr>
              <w:t>, Ph.D.</w:t>
            </w:r>
            <w:r w:rsidRPr="00C244AC">
              <w:rPr>
                <w:rFonts w:asciiTheme="minorHAnsi" w:hAnsiTheme="minorHAnsi"/>
              </w:rPr>
              <w:t> </w:t>
            </w:r>
          </w:p>
        </w:tc>
        <w:tc>
          <w:tcPr>
            <w:tcW w:w="538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F9F2EF7" w14:textId="51A95F2D" w:rsidR="007111D0" w:rsidRPr="00C244AC" w:rsidRDefault="007111D0" w:rsidP="003F3EB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rPr>
            </w:pPr>
            <w:r w:rsidRPr="00C244AC">
              <w:rPr>
                <w:rFonts w:asciiTheme="minorHAnsi" w:hAnsiTheme="minorHAnsi"/>
              </w:rPr>
              <w:t>OSVČ</w:t>
            </w:r>
            <w:r w:rsidR="00A93BE7">
              <w:rPr>
                <w:rFonts w:asciiTheme="minorHAnsi" w:hAnsiTheme="minorHAnsi"/>
              </w:rPr>
              <w:t xml:space="preserve"> - </w:t>
            </w:r>
            <w:r w:rsidRPr="00C244AC">
              <w:rPr>
                <w:rFonts w:asciiTheme="minorHAnsi" w:hAnsiTheme="minorHAnsi"/>
              </w:rPr>
              <w:t>oblast průmyslového designu</w:t>
            </w:r>
          </w:p>
        </w:tc>
      </w:tr>
      <w:tr w:rsidR="007111D0" w:rsidRPr="00D5748D" w14:paraId="0B7A8E1B" w14:textId="77777777" w:rsidTr="00E153D9">
        <w:trPr>
          <w:cantSplit/>
          <w:trHeight w:val="20"/>
        </w:trPr>
        <w:tc>
          <w:tcPr>
            <w:tcW w:w="3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2DDC589" w14:textId="697EF2FA" w:rsidR="007111D0" w:rsidRPr="00C244AC" w:rsidRDefault="007111D0" w:rsidP="003F3EB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eastAsiaTheme="majorEastAsia" w:hAnsiTheme="minorHAnsi"/>
              </w:rPr>
            </w:pPr>
            <w:r w:rsidRPr="00C244AC">
              <w:rPr>
                <w:rStyle w:val="normaltextrun"/>
                <w:rFonts w:asciiTheme="minorHAnsi" w:hAnsiTheme="minorHAnsi"/>
                <w:shd w:val="clear" w:color="auto" w:fill="FFFFFF"/>
              </w:rPr>
              <w:t xml:space="preserve">Ing. Radim </w:t>
            </w:r>
            <w:r w:rsidRPr="00C244AC">
              <w:rPr>
                <w:rStyle w:val="spellingerror"/>
                <w:rFonts w:asciiTheme="minorHAnsi" w:hAnsiTheme="minorHAnsi"/>
                <w:shd w:val="clear" w:color="auto" w:fill="FFFFFF"/>
              </w:rPr>
              <w:t>Roška</w:t>
            </w:r>
          </w:p>
        </w:tc>
        <w:tc>
          <w:tcPr>
            <w:tcW w:w="538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06DB30C" w14:textId="632BBA41" w:rsidR="007111D0" w:rsidRPr="00C244AC" w:rsidRDefault="007111D0" w:rsidP="003F3EB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rPr>
            </w:pPr>
            <w:r w:rsidRPr="00C244AC">
              <w:rPr>
                <w:rFonts w:asciiTheme="minorHAnsi" w:hAnsiTheme="minorHAnsi"/>
              </w:rPr>
              <w:t xml:space="preserve">OSVČ </w:t>
            </w:r>
            <w:r w:rsidR="00A93BE7">
              <w:rPr>
                <w:rFonts w:asciiTheme="minorHAnsi" w:hAnsiTheme="minorHAnsi"/>
              </w:rPr>
              <w:t xml:space="preserve">- </w:t>
            </w:r>
            <w:r w:rsidRPr="00C244AC">
              <w:rPr>
                <w:rFonts w:asciiTheme="minorHAnsi" w:hAnsiTheme="minorHAnsi"/>
              </w:rPr>
              <w:t>oblast designu skla</w:t>
            </w:r>
          </w:p>
        </w:tc>
      </w:tr>
      <w:tr w:rsidR="007111D0" w:rsidRPr="00D5748D" w14:paraId="5488427B" w14:textId="77777777" w:rsidTr="00E153D9">
        <w:trPr>
          <w:cantSplit/>
          <w:trHeight w:val="20"/>
        </w:trPr>
        <w:tc>
          <w:tcPr>
            <w:tcW w:w="3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DE6A646" w14:textId="23FC66EA" w:rsidR="007111D0" w:rsidRPr="00C244AC" w:rsidRDefault="007111D0" w:rsidP="003F3EB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rPr>
            </w:pPr>
            <w:r w:rsidRPr="00C244AC">
              <w:rPr>
                <w:rStyle w:val="normaltextrun"/>
                <w:rFonts w:asciiTheme="minorHAnsi" w:eastAsiaTheme="majorEastAsia" w:hAnsiTheme="minorHAnsi"/>
              </w:rPr>
              <w:lastRenderedPageBreak/>
              <w:t>MgA. Václav Skácel</w:t>
            </w:r>
          </w:p>
        </w:tc>
        <w:tc>
          <w:tcPr>
            <w:tcW w:w="538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E3A1018" w14:textId="3CBC86C4" w:rsidR="007111D0" w:rsidRPr="00C244AC" w:rsidRDefault="007111D0" w:rsidP="003F3EB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rPr>
            </w:pPr>
            <w:r w:rsidRPr="00C244AC">
              <w:rPr>
                <w:rFonts w:asciiTheme="minorHAnsi" w:hAnsiTheme="minorHAnsi"/>
              </w:rPr>
              <w:t>OSVČ</w:t>
            </w:r>
            <w:r w:rsidR="00A93BE7">
              <w:rPr>
                <w:rFonts w:asciiTheme="minorHAnsi" w:hAnsiTheme="minorHAnsi"/>
              </w:rPr>
              <w:t xml:space="preserve"> -</w:t>
            </w:r>
            <w:r w:rsidRPr="00C244AC">
              <w:rPr>
                <w:rFonts w:asciiTheme="minorHAnsi" w:hAnsiTheme="minorHAnsi"/>
              </w:rPr>
              <w:t xml:space="preserve"> oblast grafického designu</w:t>
            </w:r>
          </w:p>
        </w:tc>
      </w:tr>
      <w:tr w:rsidR="007111D0" w:rsidRPr="00D5748D" w14:paraId="326F6070" w14:textId="77777777" w:rsidTr="00E153D9">
        <w:trPr>
          <w:cantSplit/>
          <w:trHeight w:val="20"/>
        </w:trPr>
        <w:tc>
          <w:tcPr>
            <w:tcW w:w="3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97DA340" w14:textId="2BB19649" w:rsidR="007111D0" w:rsidRPr="00C244AC" w:rsidRDefault="007111D0" w:rsidP="003F3EB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Style w:val="normaltextrun"/>
                <w:rFonts w:asciiTheme="minorHAnsi" w:eastAsiaTheme="majorEastAsia" w:hAnsiTheme="minorHAnsi"/>
              </w:rPr>
            </w:pPr>
            <w:r w:rsidRPr="00C244AC">
              <w:rPr>
                <w:rStyle w:val="normaltextrun"/>
                <w:rFonts w:asciiTheme="minorHAnsi" w:hAnsiTheme="minorHAnsi"/>
              </w:rPr>
              <w:t xml:space="preserve">prof. MgA. Petr </w:t>
            </w:r>
            <w:r w:rsidRPr="00C244AC">
              <w:rPr>
                <w:rStyle w:val="spellingerror"/>
                <w:rFonts w:asciiTheme="minorHAnsi" w:eastAsiaTheme="majorEastAsia" w:hAnsiTheme="minorHAnsi"/>
              </w:rPr>
              <w:t>Stanický</w:t>
            </w:r>
            <w:r w:rsidRPr="00C244AC">
              <w:rPr>
                <w:rStyle w:val="normaltextrun"/>
                <w:rFonts w:asciiTheme="minorHAnsi" w:hAnsiTheme="minorHAnsi"/>
              </w:rPr>
              <w:t>, M.F.A.</w:t>
            </w:r>
            <w:r w:rsidRPr="00C244AC">
              <w:rPr>
                <w:rStyle w:val="eop"/>
                <w:rFonts w:asciiTheme="minorHAnsi" w:hAnsiTheme="minorHAnsi"/>
              </w:rPr>
              <w:t> </w:t>
            </w:r>
          </w:p>
        </w:tc>
        <w:tc>
          <w:tcPr>
            <w:tcW w:w="538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A08E614" w14:textId="1372E957" w:rsidR="007111D0" w:rsidRPr="00C244AC" w:rsidRDefault="007111D0" w:rsidP="003F3EB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rPr>
            </w:pPr>
            <w:r w:rsidRPr="00C244AC">
              <w:rPr>
                <w:rFonts w:asciiTheme="minorHAnsi" w:hAnsiTheme="minorHAnsi"/>
              </w:rPr>
              <w:t xml:space="preserve">OSVČ </w:t>
            </w:r>
            <w:r w:rsidR="00A93BE7">
              <w:rPr>
                <w:rFonts w:asciiTheme="minorHAnsi" w:hAnsiTheme="minorHAnsi"/>
              </w:rPr>
              <w:t xml:space="preserve">- </w:t>
            </w:r>
            <w:r w:rsidRPr="00C244AC">
              <w:rPr>
                <w:rFonts w:asciiTheme="minorHAnsi" w:hAnsiTheme="minorHAnsi"/>
              </w:rPr>
              <w:t>oblast designu skla</w:t>
            </w:r>
          </w:p>
        </w:tc>
      </w:tr>
      <w:tr w:rsidR="007111D0" w:rsidRPr="00D5748D" w14:paraId="412AF538" w14:textId="77777777" w:rsidTr="00E153D9">
        <w:trPr>
          <w:cantSplit/>
          <w:trHeight w:val="20"/>
        </w:trPr>
        <w:tc>
          <w:tcPr>
            <w:tcW w:w="3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CB632E8" w14:textId="6EA1DC43" w:rsidR="007111D0" w:rsidRPr="00C244AC" w:rsidRDefault="007111D0" w:rsidP="003F3EB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Style w:val="normaltextrun"/>
                <w:rFonts w:asciiTheme="minorHAnsi" w:eastAsiaTheme="majorEastAsia" w:hAnsiTheme="minorHAnsi"/>
              </w:rPr>
            </w:pPr>
            <w:r w:rsidRPr="00C244AC">
              <w:rPr>
                <w:rFonts w:asciiTheme="minorHAnsi" w:hAnsiTheme="minorHAnsi"/>
                <w:bCs/>
              </w:rPr>
              <w:t xml:space="preserve">doc. MgA. Martin </w:t>
            </w:r>
            <w:r w:rsidRPr="00C244AC">
              <w:rPr>
                <w:rFonts w:asciiTheme="minorHAnsi" w:eastAsiaTheme="majorEastAsia" w:hAnsiTheme="minorHAnsi"/>
                <w:bCs/>
              </w:rPr>
              <w:t>Surman</w:t>
            </w:r>
            <w:r w:rsidRPr="00C244AC">
              <w:rPr>
                <w:rFonts w:asciiTheme="minorHAnsi" w:hAnsiTheme="minorHAnsi"/>
                <w:bCs/>
              </w:rPr>
              <w:t xml:space="preserve">, </w:t>
            </w:r>
            <w:r w:rsidRPr="00C244AC">
              <w:rPr>
                <w:rFonts w:asciiTheme="minorHAnsi" w:eastAsiaTheme="majorEastAsia" w:hAnsiTheme="minorHAnsi"/>
                <w:bCs/>
              </w:rPr>
              <w:t>ArtD</w:t>
            </w:r>
            <w:r w:rsidRPr="00C244AC">
              <w:rPr>
                <w:rFonts w:asciiTheme="minorHAnsi" w:hAnsiTheme="minorHAnsi"/>
                <w:bCs/>
              </w:rPr>
              <w:t>.</w:t>
            </w:r>
          </w:p>
        </w:tc>
        <w:tc>
          <w:tcPr>
            <w:tcW w:w="538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AB51D1E" w14:textId="3853AA30" w:rsidR="007111D0" w:rsidRPr="00C244AC" w:rsidRDefault="007111D0" w:rsidP="003F3EB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rPr>
            </w:pPr>
            <w:r w:rsidRPr="00C244AC">
              <w:rPr>
                <w:rFonts w:asciiTheme="minorHAnsi" w:hAnsiTheme="minorHAnsi"/>
              </w:rPr>
              <w:t xml:space="preserve">OSVČ </w:t>
            </w:r>
            <w:r w:rsidR="00A93BE7">
              <w:rPr>
                <w:rFonts w:asciiTheme="minorHAnsi" w:hAnsiTheme="minorHAnsi"/>
              </w:rPr>
              <w:t xml:space="preserve">- </w:t>
            </w:r>
            <w:r w:rsidRPr="00C244AC">
              <w:rPr>
                <w:rFonts w:asciiTheme="minorHAnsi" w:hAnsiTheme="minorHAnsi"/>
              </w:rPr>
              <w:t>oblast průmyslového designu</w:t>
            </w:r>
          </w:p>
        </w:tc>
      </w:tr>
      <w:tr w:rsidR="007111D0" w:rsidRPr="00D5748D" w14:paraId="5E938182" w14:textId="77777777" w:rsidTr="00E153D9">
        <w:trPr>
          <w:cantSplit/>
          <w:trHeight w:val="20"/>
        </w:trPr>
        <w:tc>
          <w:tcPr>
            <w:tcW w:w="3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03D3894" w14:textId="63EAB330" w:rsidR="007111D0" w:rsidRPr="00C244AC" w:rsidRDefault="007111D0" w:rsidP="003F3EB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rPr>
            </w:pPr>
            <w:r w:rsidRPr="00C244AC">
              <w:rPr>
                <w:rFonts w:asciiTheme="minorHAnsi" w:hAnsiTheme="minorHAnsi"/>
              </w:rPr>
              <w:t>Mgr. Zuzana Šimonovská, LL.M</w:t>
            </w:r>
          </w:p>
        </w:tc>
        <w:tc>
          <w:tcPr>
            <w:tcW w:w="538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7A98D04" w14:textId="6CB7A635" w:rsidR="007111D0" w:rsidRPr="00C244AC" w:rsidRDefault="007111D0" w:rsidP="003F3EB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rPr>
            </w:pPr>
            <w:r w:rsidRPr="00C244AC">
              <w:rPr>
                <w:rFonts w:asciiTheme="minorHAnsi" w:hAnsiTheme="minorHAnsi"/>
              </w:rPr>
              <w:t>Ústav práva módního průmyslu, z.ú., ředitelka</w:t>
            </w:r>
          </w:p>
        </w:tc>
      </w:tr>
      <w:tr w:rsidR="007111D0" w:rsidRPr="00D5748D" w14:paraId="3232C424" w14:textId="77777777" w:rsidTr="00E153D9">
        <w:trPr>
          <w:cantSplit/>
          <w:trHeight w:val="20"/>
        </w:trPr>
        <w:tc>
          <w:tcPr>
            <w:tcW w:w="3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EA2F8FF" w14:textId="7A5DBEA4" w:rsidR="007111D0" w:rsidRPr="00C244AC" w:rsidRDefault="007111D0" w:rsidP="003F3EB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rPr>
            </w:pPr>
            <w:r w:rsidRPr="00C244AC">
              <w:rPr>
                <w:rStyle w:val="normaltextrun"/>
                <w:rFonts w:asciiTheme="minorHAnsi" w:eastAsiaTheme="majorEastAsia" w:hAnsiTheme="minorHAnsi"/>
              </w:rPr>
              <w:t>Mgr. Miroslava Štýbrová</w:t>
            </w:r>
          </w:p>
        </w:tc>
        <w:tc>
          <w:tcPr>
            <w:tcW w:w="538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BD70048" w14:textId="72C0BCE6" w:rsidR="007111D0" w:rsidRPr="00C244AC" w:rsidRDefault="007111D0" w:rsidP="003F3EB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rPr>
            </w:pPr>
            <w:r w:rsidRPr="00C244AC">
              <w:rPr>
                <w:rFonts w:asciiTheme="minorHAnsi" w:hAnsiTheme="minorHAnsi"/>
              </w:rPr>
              <w:t>Muzeum Jihovýchodní Moravy</w:t>
            </w:r>
          </w:p>
        </w:tc>
      </w:tr>
      <w:tr w:rsidR="007111D0" w:rsidRPr="00D5748D" w14:paraId="5731C775" w14:textId="77777777" w:rsidTr="00E153D9">
        <w:trPr>
          <w:cantSplit/>
          <w:trHeight w:val="20"/>
        </w:trPr>
        <w:tc>
          <w:tcPr>
            <w:tcW w:w="3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8F25539" w14:textId="41AB3530" w:rsidR="007111D0" w:rsidRPr="00C244AC" w:rsidRDefault="007111D0" w:rsidP="003F3EB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Style w:val="normaltextrun"/>
                <w:rFonts w:asciiTheme="minorHAnsi" w:eastAsiaTheme="majorEastAsia" w:hAnsiTheme="minorHAnsi"/>
              </w:rPr>
            </w:pPr>
            <w:r w:rsidRPr="00C244AC">
              <w:rPr>
                <w:rStyle w:val="normaltextrun"/>
                <w:rFonts w:asciiTheme="minorHAnsi" w:eastAsiaTheme="majorEastAsia" w:hAnsiTheme="minorHAnsi"/>
              </w:rPr>
              <w:t>MgA. Lucie Trejtnarová</w:t>
            </w:r>
            <w:r w:rsidR="00D44F36">
              <w:rPr>
                <w:rStyle w:val="normaltextrun"/>
                <w:rFonts w:asciiTheme="minorHAnsi" w:eastAsiaTheme="majorEastAsia" w:hAnsiTheme="minorHAnsi"/>
              </w:rPr>
              <w:t>, Ph.D.</w:t>
            </w:r>
            <w:r w:rsidRPr="00C244AC">
              <w:rPr>
                <w:rStyle w:val="eop"/>
                <w:rFonts w:asciiTheme="minorHAnsi" w:hAnsiTheme="minorHAnsi"/>
              </w:rPr>
              <w:t> </w:t>
            </w:r>
          </w:p>
        </w:tc>
        <w:tc>
          <w:tcPr>
            <w:tcW w:w="538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D8C374A" w14:textId="3FA9C92A" w:rsidR="007111D0" w:rsidRPr="00C244AC" w:rsidRDefault="007111D0" w:rsidP="003F3EB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rPr>
            </w:pPr>
            <w:r w:rsidRPr="00C244AC">
              <w:rPr>
                <w:rFonts w:asciiTheme="minorHAnsi" w:hAnsiTheme="minorHAnsi"/>
              </w:rPr>
              <w:t xml:space="preserve">OSVČ </w:t>
            </w:r>
            <w:r w:rsidR="00A93BE7">
              <w:rPr>
                <w:rFonts w:asciiTheme="minorHAnsi" w:hAnsiTheme="minorHAnsi"/>
              </w:rPr>
              <w:t xml:space="preserve">- </w:t>
            </w:r>
            <w:r w:rsidRPr="00C244AC">
              <w:rPr>
                <w:rFonts w:asciiTheme="minorHAnsi" w:hAnsiTheme="minorHAnsi"/>
              </w:rPr>
              <w:t>oblast designu obuvi</w:t>
            </w:r>
          </w:p>
        </w:tc>
      </w:tr>
      <w:tr w:rsidR="007111D0" w:rsidRPr="00D5748D" w14:paraId="4DC0A017" w14:textId="77777777" w:rsidTr="00E153D9">
        <w:trPr>
          <w:cantSplit/>
          <w:trHeight w:val="20"/>
        </w:trPr>
        <w:tc>
          <w:tcPr>
            <w:tcW w:w="3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3EA3360" w14:textId="3E799596" w:rsidR="007111D0" w:rsidRPr="00C244AC" w:rsidRDefault="007111D0" w:rsidP="003F3EB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rPr>
            </w:pPr>
            <w:r w:rsidRPr="00C244AC">
              <w:rPr>
                <w:rFonts w:asciiTheme="minorHAnsi" w:hAnsiTheme="minorHAnsi"/>
              </w:rPr>
              <w:t>MgA. Karin Zadrick</w:t>
            </w:r>
          </w:p>
        </w:tc>
        <w:tc>
          <w:tcPr>
            <w:tcW w:w="538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1BDE9D6" w14:textId="12D56E2D" w:rsidR="007111D0" w:rsidRPr="00C244AC" w:rsidRDefault="007111D0" w:rsidP="003F3EB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rPr>
            </w:pPr>
            <w:r w:rsidRPr="00C244AC">
              <w:rPr>
                <w:rFonts w:asciiTheme="minorHAnsi" w:hAnsiTheme="minorHAnsi"/>
              </w:rPr>
              <w:t xml:space="preserve">OSVČ </w:t>
            </w:r>
            <w:r w:rsidR="00A93BE7">
              <w:rPr>
                <w:rFonts w:asciiTheme="minorHAnsi" w:hAnsiTheme="minorHAnsi"/>
              </w:rPr>
              <w:t xml:space="preserve">- </w:t>
            </w:r>
            <w:r w:rsidRPr="00C244AC">
              <w:rPr>
                <w:rFonts w:asciiTheme="minorHAnsi" w:hAnsiTheme="minorHAnsi"/>
              </w:rPr>
              <w:t>oblast fotografie</w:t>
            </w:r>
          </w:p>
        </w:tc>
      </w:tr>
      <w:tr w:rsidR="007111D0" w:rsidRPr="00D5748D" w14:paraId="67C83473" w14:textId="77777777" w:rsidTr="00E153D9">
        <w:trPr>
          <w:cantSplit/>
          <w:trHeight w:val="20"/>
        </w:trPr>
        <w:tc>
          <w:tcPr>
            <w:tcW w:w="3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1CA7B07" w14:textId="6BFFC3F1" w:rsidR="007111D0" w:rsidRPr="00C244AC" w:rsidRDefault="007111D0" w:rsidP="003F3EB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rPr>
            </w:pPr>
            <w:r w:rsidRPr="00C244AC">
              <w:rPr>
                <w:rFonts w:asciiTheme="minorHAnsi" w:hAnsiTheme="minorHAnsi"/>
              </w:rPr>
              <w:t>Mgr. Martina Zuzaňáková</w:t>
            </w:r>
          </w:p>
        </w:tc>
        <w:tc>
          <w:tcPr>
            <w:tcW w:w="538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5E470CD" w14:textId="214A57EC" w:rsidR="007111D0" w:rsidRPr="00C244AC" w:rsidRDefault="007111D0" w:rsidP="003F3EB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rPr>
            </w:pPr>
            <w:r w:rsidRPr="00C244AC">
              <w:rPr>
                <w:rFonts w:asciiTheme="minorHAnsi" w:hAnsiTheme="minorHAnsi"/>
              </w:rPr>
              <w:t>ředitelka Městská galerie Litomyšl</w:t>
            </w:r>
          </w:p>
        </w:tc>
      </w:tr>
    </w:tbl>
    <w:p w14:paraId="3E71E337" w14:textId="51B9CC98" w:rsidR="007B1113" w:rsidRDefault="007B1113" w:rsidP="007B1113">
      <w:pPr>
        <w:rPr>
          <w:bCs/>
          <w:sz w:val="24"/>
          <w:szCs w:val="24"/>
        </w:rPr>
      </w:pPr>
    </w:p>
    <w:p w14:paraId="5FEACEE4" w14:textId="77777777" w:rsidR="009C398F" w:rsidRDefault="009C398F" w:rsidP="007B1113">
      <w:pPr>
        <w:rPr>
          <w:bCs/>
          <w:sz w:val="24"/>
          <w:szCs w:val="24"/>
        </w:rPr>
      </w:pPr>
    </w:p>
    <w:p w14:paraId="322695CA" w14:textId="77777777" w:rsidR="007B1113" w:rsidRDefault="007B1113" w:rsidP="007B1113">
      <w:pPr>
        <w:pStyle w:val="Nadpis2"/>
        <w:spacing w:after="120"/>
        <w:ind w:left="357"/>
        <w:jc w:val="both"/>
      </w:pPr>
      <w:r>
        <w:t>Specifické požadavky na zajištění studijního programu</w:t>
      </w:r>
    </w:p>
    <w:p w14:paraId="0D4D33F0" w14:textId="77777777" w:rsidR="007B1113" w:rsidRPr="008F6450" w:rsidRDefault="007B1113" w:rsidP="007B1113">
      <w:pPr>
        <w:pStyle w:val="Nadpis3"/>
        <w:jc w:val="both"/>
      </w:pPr>
      <w:r w:rsidRPr="008F6450">
        <w:t>Uskutečňování studijního programu v kombinované a distanční formě studia (pouze v případě, že vysoká škola o akreditaci studijního programu v kombinované nebo distanční formě studia)</w:t>
      </w:r>
    </w:p>
    <w:p w14:paraId="65CE3196" w14:textId="77777777" w:rsidR="007B1113" w:rsidRPr="008F6450" w:rsidRDefault="007B1113" w:rsidP="007B1113">
      <w:pPr>
        <w:pStyle w:val="Nadpis3"/>
        <w:numPr>
          <w:ilvl w:val="0"/>
          <w:numId w:val="0"/>
        </w:numPr>
        <w:spacing w:before="120" w:after="120"/>
        <w:jc w:val="center"/>
        <w:rPr>
          <w:sz w:val="22"/>
          <w:szCs w:val="22"/>
        </w:rPr>
      </w:pPr>
      <w:r w:rsidRPr="008F6450">
        <w:rPr>
          <w:sz w:val="22"/>
          <w:szCs w:val="22"/>
        </w:rPr>
        <w:t>Standardy 7.1-7.3</w:t>
      </w:r>
    </w:p>
    <w:p w14:paraId="3251388F" w14:textId="77777777" w:rsidR="007B1113" w:rsidRPr="008D3857" w:rsidRDefault="007B1113" w:rsidP="007B1113">
      <w:pPr>
        <w:ind w:left="426"/>
        <w:rPr>
          <w:rFonts w:asciiTheme="minorHAnsi" w:hAnsiTheme="minorHAnsi" w:cstheme="minorHAnsi"/>
          <w:sz w:val="22"/>
          <w:szCs w:val="22"/>
        </w:rPr>
      </w:pPr>
      <w:r w:rsidRPr="008D3857">
        <w:rPr>
          <w:rFonts w:asciiTheme="minorHAnsi" w:hAnsiTheme="minorHAnsi" w:cstheme="minorHAnsi"/>
          <w:sz w:val="22"/>
          <w:szCs w:val="22"/>
        </w:rPr>
        <w:t xml:space="preserve">V rámci žádosti o akreditaci NMSP Design není zahrnuta kombinovaná forma studia. </w:t>
      </w:r>
    </w:p>
    <w:p w14:paraId="70F3A375" w14:textId="77777777" w:rsidR="007B1113" w:rsidRDefault="007B1113" w:rsidP="007B1113">
      <w:pPr>
        <w:tabs>
          <w:tab w:val="left" w:pos="2835"/>
        </w:tabs>
        <w:spacing w:before="120" w:after="120"/>
        <w:jc w:val="both"/>
      </w:pPr>
      <w:r>
        <w:tab/>
      </w:r>
      <w:r>
        <w:tab/>
      </w:r>
    </w:p>
    <w:p w14:paraId="4DD2B3B8" w14:textId="77777777" w:rsidR="007B1113" w:rsidRDefault="007B1113" w:rsidP="007B1113">
      <w:pPr>
        <w:pStyle w:val="Nadpis3"/>
        <w:spacing w:before="120" w:after="120"/>
        <w:jc w:val="both"/>
      </w:pPr>
      <w:r>
        <w:t xml:space="preserve">Standardy 7.4-7.9 Uskutečňování studijního programu v cizím jazyce </w:t>
      </w:r>
      <w:r w:rsidRPr="0045351D">
        <w:t>(pouze v případě, že vysoká škola o akreditaci studijního programu v cizím jazyce)</w:t>
      </w:r>
    </w:p>
    <w:p w14:paraId="27456932" w14:textId="77777777" w:rsidR="007B1113" w:rsidRPr="00B77910" w:rsidRDefault="007B1113" w:rsidP="007B1113">
      <w:pPr>
        <w:spacing w:before="120" w:after="120"/>
        <w:ind w:left="12" w:firstLine="708"/>
        <w:jc w:val="center"/>
        <w:rPr>
          <w:rFonts w:asciiTheme="minorHAnsi" w:hAnsiTheme="minorHAnsi" w:cstheme="minorHAnsi"/>
        </w:rPr>
      </w:pPr>
      <w:r w:rsidRPr="00B77910">
        <w:rPr>
          <w:rFonts w:asciiTheme="minorHAnsi" w:hAnsiTheme="minorHAnsi" w:cstheme="minorHAnsi"/>
        </w:rPr>
        <w:t>Standardy 7.4-7.9</w:t>
      </w:r>
    </w:p>
    <w:p w14:paraId="2D874F55" w14:textId="30599F5B" w:rsidR="00753973" w:rsidRPr="00915B32" w:rsidRDefault="00753973" w:rsidP="00753973">
      <w:pPr>
        <w:ind w:right="142" w:firstLine="426"/>
        <w:rPr>
          <w:rStyle w:val="markedcontent"/>
          <w:rFonts w:asciiTheme="minorHAnsi" w:hAnsiTheme="minorHAnsi" w:cstheme="minorHAnsi"/>
          <w:sz w:val="22"/>
          <w:szCs w:val="22"/>
        </w:rPr>
      </w:pPr>
      <w:r w:rsidRPr="00915B32">
        <w:rPr>
          <w:rStyle w:val="markedcontent"/>
          <w:rFonts w:asciiTheme="minorHAnsi" w:hAnsiTheme="minorHAnsi" w:cstheme="minorHAnsi"/>
          <w:sz w:val="22"/>
          <w:szCs w:val="22"/>
        </w:rPr>
        <w:t xml:space="preserve">U </w:t>
      </w:r>
      <w:r>
        <w:rPr>
          <w:rStyle w:val="markedcontent"/>
          <w:rFonts w:asciiTheme="minorHAnsi" w:hAnsiTheme="minorHAnsi" w:cstheme="minorHAnsi"/>
          <w:sz w:val="22"/>
          <w:szCs w:val="22"/>
        </w:rPr>
        <w:t>NM</w:t>
      </w:r>
      <w:r w:rsidRPr="00915B32">
        <w:rPr>
          <w:rStyle w:val="markedcontent"/>
          <w:rFonts w:asciiTheme="minorHAnsi" w:hAnsiTheme="minorHAnsi" w:cstheme="minorHAnsi"/>
          <w:sz w:val="22"/>
          <w:szCs w:val="22"/>
        </w:rPr>
        <w:t xml:space="preserve">SP </w:t>
      </w:r>
      <w:r>
        <w:rPr>
          <w:rStyle w:val="markedcontent"/>
          <w:rFonts w:asciiTheme="minorHAnsi" w:hAnsiTheme="minorHAnsi" w:cstheme="minorHAnsi"/>
          <w:sz w:val="22"/>
          <w:szCs w:val="22"/>
        </w:rPr>
        <w:t>Design</w:t>
      </w:r>
      <w:r w:rsidRPr="00915B32">
        <w:rPr>
          <w:rStyle w:val="markedcontent"/>
          <w:rFonts w:asciiTheme="minorHAnsi" w:hAnsiTheme="minorHAnsi" w:cstheme="minorHAnsi"/>
          <w:sz w:val="22"/>
          <w:szCs w:val="22"/>
        </w:rPr>
        <w:t xml:space="preserve"> se nepočítá s uskutečňováním v cizím jazyce.</w:t>
      </w:r>
    </w:p>
    <w:p w14:paraId="2CE1645A" w14:textId="089DEC85" w:rsidR="007B1113" w:rsidRPr="008D3857" w:rsidRDefault="007B1113" w:rsidP="007B1113">
      <w:pPr>
        <w:ind w:left="708"/>
        <w:jc w:val="both"/>
        <w:rPr>
          <w:sz w:val="22"/>
          <w:szCs w:val="22"/>
        </w:rPr>
      </w:pPr>
    </w:p>
    <w:bookmarkEnd w:id="514"/>
    <w:p w14:paraId="0C236C77" w14:textId="3655FCA1" w:rsidR="000D498C" w:rsidRDefault="000D498C" w:rsidP="000D45EF">
      <w:r>
        <w:br w:type="page"/>
      </w:r>
    </w:p>
    <w:p w14:paraId="4BBB8645" w14:textId="77777777" w:rsidR="00201CBD" w:rsidRPr="00057B1A" w:rsidRDefault="00201CBD" w:rsidP="00201CBD">
      <w:pPr>
        <w:pStyle w:val="Default"/>
        <w:ind w:left="-426"/>
        <w:rPr>
          <w:bCs/>
          <w:sz w:val="22"/>
          <w:szCs w:val="22"/>
        </w:rPr>
      </w:pPr>
      <w:r w:rsidRPr="00057B1A">
        <w:rPr>
          <w:bCs/>
          <w:sz w:val="22"/>
          <w:szCs w:val="22"/>
        </w:rPr>
        <w:lastRenderedPageBreak/>
        <w:t>Příloha č. 1</w:t>
      </w:r>
    </w:p>
    <w:p w14:paraId="741AEF89" w14:textId="77777777" w:rsidR="00201CBD" w:rsidRPr="008B7E4A" w:rsidRDefault="00201CBD" w:rsidP="00201CBD">
      <w:pPr>
        <w:pStyle w:val="Default"/>
        <w:rPr>
          <w:sz w:val="22"/>
          <w:szCs w:val="22"/>
        </w:rPr>
      </w:pPr>
    </w:p>
    <w:tbl>
      <w:tblPr>
        <w:tblStyle w:val="Mkatabulky"/>
        <w:tblW w:w="10207" w:type="dxa"/>
        <w:tblInd w:w="-147" w:type="dxa"/>
        <w:tblLook w:val="04A0" w:firstRow="1" w:lastRow="0" w:firstColumn="1" w:lastColumn="0" w:noHBand="0" w:noVBand="1"/>
      </w:tblPr>
      <w:tblGrid>
        <w:gridCol w:w="10207"/>
      </w:tblGrid>
      <w:tr w:rsidR="00201CBD" w14:paraId="4DA6ACC2" w14:textId="77777777" w:rsidTr="00CF7C82">
        <w:trPr>
          <w:trHeight w:val="333"/>
        </w:trPr>
        <w:tc>
          <w:tcPr>
            <w:tcW w:w="10207" w:type="dxa"/>
            <w:shd w:val="clear" w:color="auto" w:fill="BDD6EE" w:themeFill="accent1" w:themeFillTint="66"/>
          </w:tcPr>
          <w:p w14:paraId="48645F3E" w14:textId="77777777" w:rsidR="00201CBD" w:rsidRPr="00EC1572" w:rsidRDefault="00201CBD" w:rsidP="007B11E5">
            <w:pPr>
              <w:rPr>
                <w:b/>
                <w:color w:val="000000"/>
                <w:sz w:val="22"/>
                <w:szCs w:val="22"/>
              </w:rPr>
            </w:pPr>
            <w:r w:rsidRPr="00EC1572">
              <w:rPr>
                <w:b/>
                <w:sz w:val="22"/>
                <w:szCs w:val="22"/>
              </w:rPr>
              <w:t xml:space="preserve">Analýza uplatnitelnosti absolventů studijního programu </w:t>
            </w:r>
            <w:r>
              <w:rPr>
                <w:b/>
                <w:sz w:val="22"/>
                <w:szCs w:val="22"/>
              </w:rPr>
              <w:t>Design</w:t>
            </w:r>
            <w:r w:rsidRPr="00EC1572">
              <w:rPr>
                <w:b/>
                <w:color w:val="000000"/>
                <w:sz w:val="22"/>
                <w:szCs w:val="22"/>
              </w:rPr>
              <w:t xml:space="preserve"> </w:t>
            </w:r>
          </w:p>
        </w:tc>
      </w:tr>
      <w:tr w:rsidR="00201CBD" w14:paraId="7014D714" w14:textId="77777777" w:rsidTr="00CF7C82">
        <w:trPr>
          <w:trHeight w:val="3969"/>
        </w:trPr>
        <w:tc>
          <w:tcPr>
            <w:tcW w:w="10207" w:type="dxa"/>
          </w:tcPr>
          <w:p w14:paraId="0D39949D" w14:textId="77777777" w:rsidR="00467E66" w:rsidRPr="00746468" w:rsidRDefault="00467E66" w:rsidP="00467E66">
            <w:pPr>
              <w:pStyle w:val="Default"/>
              <w:spacing w:before="120" w:after="120"/>
              <w:jc w:val="both"/>
              <w:rPr>
                <w:rFonts w:eastAsia="Times New Roman"/>
                <w:color w:val="auto"/>
                <w:sz w:val="20"/>
                <w:szCs w:val="20"/>
              </w:rPr>
            </w:pPr>
            <w:r w:rsidRPr="00746468">
              <w:rPr>
                <w:rFonts w:eastAsia="Times New Roman"/>
                <w:color w:val="auto"/>
                <w:sz w:val="20"/>
                <w:szCs w:val="20"/>
              </w:rPr>
              <w:t>Dle SR/</w:t>
            </w:r>
            <w:r>
              <w:rPr>
                <w:rFonts w:eastAsia="Times New Roman"/>
                <w:color w:val="auto"/>
                <w:sz w:val="20"/>
                <w:szCs w:val="20"/>
              </w:rPr>
              <w:t>08</w:t>
            </w:r>
            <w:r w:rsidRPr="00746468">
              <w:rPr>
                <w:rFonts w:eastAsia="Times New Roman"/>
                <w:color w:val="auto"/>
                <w:sz w:val="20"/>
                <w:szCs w:val="20"/>
              </w:rPr>
              <w:t>/202</w:t>
            </w:r>
            <w:r>
              <w:rPr>
                <w:rFonts w:eastAsia="Times New Roman"/>
                <w:color w:val="auto"/>
                <w:sz w:val="20"/>
                <w:szCs w:val="20"/>
              </w:rPr>
              <w:t>2</w:t>
            </w:r>
            <w:r w:rsidRPr="00746468">
              <w:rPr>
                <w:rFonts w:eastAsia="Times New Roman"/>
                <w:color w:val="auto"/>
                <w:sz w:val="20"/>
                <w:szCs w:val="20"/>
              </w:rPr>
              <w:t xml:space="preserve"> Standardy studijních programů UTB byla provedena analýza uplatnitelnosti absolventů studijního programu Výtvarná umění v bakalářské i magisterské formě. Vzhledem k tomu, že se stávající žádost týká studijního programu Multimédia, který v sobě zahrnuje pouze čtyři specializace původního programu Výtvarná umění, výsledky jsou orientační. Data nezaměstnanosti jsou poskytována pouze na úrovni studijních programů, nikoliv jednotlivých specializací.  </w:t>
            </w:r>
          </w:p>
          <w:p w14:paraId="0A6E6606" w14:textId="5C5A7784" w:rsidR="00201CBD" w:rsidRPr="00746468" w:rsidRDefault="00201CBD" w:rsidP="007B11E5">
            <w:pPr>
              <w:pStyle w:val="Default"/>
              <w:spacing w:before="120"/>
              <w:jc w:val="both"/>
              <w:rPr>
                <w:rFonts w:eastAsia="Times New Roman"/>
                <w:color w:val="auto"/>
                <w:sz w:val="20"/>
                <w:szCs w:val="20"/>
              </w:rPr>
            </w:pPr>
            <w:r w:rsidRPr="00746468">
              <w:rPr>
                <w:rFonts w:eastAsia="Times New Roman"/>
                <w:color w:val="auto"/>
                <w:sz w:val="20"/>
                <w:szCs w:val="20"/>
              </w:rPr>
              <w:t xml:space="preserve">Dle statistik Úřadu práce ČR poskytnutých referátem prorektora pro vnitřní a vnější vztahy UTB, je míra nezaměstnanosti absolventů původního studijního programu Výtvarná umění </w:t>
            </w:r>
            <w:r w:rsidR="00950CE4">
              <w:rPr>
                <w:rFonts w:eastAsia="Times New Roman"/>
                <w:color w:val="auto"/>
                <w:sz w:val="20"/>
                <w:szCs w:val="20"/>
              </w:rPr>
              <w:t xml:space="preserve">/ Multimédia design </w:t>
            </w:r>
            <w:r w:rsidRPr="00746468">
              <w:rPr>
                <w:rFonts w:eastAsia="Times New Roman"/>
                <w:color w:val="auto"/>
                <w:sz w:val="20"/>
                <w:szCs w:val="20"/>
              </w:rPr>
              <w:t xml:space="preserve">v letech 2018-2022 následující: </w:t>
            </w:r>
          </w:p>
          <w:p w14:paraId="484CB704" w14:textId="77777777" w:rsidR="00201CBD" w:rsidRPr="00746468" w:rsidRDefault="00201CBD" w:rsidP="007B11E5">
            <w:pPr>
              <w:pStyle w:val="Default"/>
              <w:rPr>
                <w:rFonts w:eastAsia="Times New Roman"/>
                <w:color w:val="auto"/>
                <w:sz w:val="20"/>
                <w:szCs w:val="20"/>
              </w:rPr>
            </w:pPr>
          </w:p>
          <w:tbl>
            <w:tblPr>
              <w:tblStyle w:val="Mkatabulky"/>
              <w:tblW w:w="0" w:type="auto"/>
              <w:tblLook w:val="04A0" w:firstRow="1" w:lastRow="0" w:firstColumn="1" w:lastColumn="0" w:noHBand="0" w:noVBand="1"/>
            </w:tblPr>
            <w:tblGrid>
              <w:gridCol w:w="906"/>
              <w:gridCol w:w="1521"/>
              <w:gridCol w:w="1559"/>
              <w:gridCol w:w="1559"/>
              <w:gridCol w:w="1560"/>
              <w:gridCol w:w="1559"/>
            </w:tblGrid>
            <w:tr w:rsidR="00201CBD" w:rsidRPr="00746468" w14:paraId="563BFB73" w14:textId="77777777" w:rsidTr="007B11E5">
              <w:tc>
                <w:tcPr>
                  <w:tcW w:w="906" w:type="dxa"/>
                  <w:shd w:val="clear" w:color="auto" w:fill="F7CAAC" w:themeFill="accent2" w:themeFillTint="66"/>
                </w:tcPr>
                <w:p w14:paraId="4215EF31" w14:textId="77777777" w:rsidR="00201CBD" w:rsidRPr="00746468" w:rsidRDefault="00201CBD" w:rsidP="007B11E5">
                  <w:pPr>
                    <w:pStyle w:val="Default"/>
                    <w:rPr>
                      <w:rFonts w:eastAsia="Times New Roman"/>
                      <w:b/>
                      <w:color w:val="auto"/>
                      <w:sz w:val="20"/>
                      <w:szCs w:val="20"/>
                    </w:rPr>
                  </w:pPr>
                </w:p>
              </w:tc>
              <w:tc>
                <w:tcPr>
                  <w:tcW w:w="7758" w:type="dxa"/>
                  <w:gridSpan w:val="5"/>
                  <w:shd w:val="clear" w:color="auto" w:fill="F7CAAC" w:themeFill="accent2" w:themeFillTint="66"/>
                </w:tcPr>
                <w:p w14:paraId="5E86035D" w14:textId="77777777" w:rsidR="00201CBD" w:rsidRPr="00746468" w:rsidRDefault="00201CBD" w:rsidP="007B11E5">
                  <w:pPr>
                    <w:pStyle w:val="Default"/>
                    <w:jc w:val="center"/>
                    <w:rPr>
                      <w:rFonts w:eastAsia="Times New Roman"/>
                      <w:b/>
                      <w:color w:val="auto"/>
                      <w:sz w:val="20"/>
                      <w:szCs w:val="20"/>
                    </w:rPr>
                  </w:pPr>
                  <w:r w:rsidRPr="00746468">
                    <w:rPr>
                      <w:rFonts w:eastAsia="Times New Roman"/>
                      <w:b/>
                      <w:color w:val="auto"/>
                      <w:sz w:val="20"/>
                      <w:szCs w:val="20"/>
                    </w:rPr>
                    <w:t>Míra nezaměstnanosti absolventů SP Výtvarná umění 2018-2022</w:t>
                  </w:r>
                </w:p>
              </w:tc>
            </w:tr>
            <w:tr w:rsidR="00201CBD" w:rsidRPr="00746468" w14:paraId="4F16CD00" w14:textId="77777777" w:rsidTr="007B11E5">
              <w:tc>
                <w:tcPr>
                  <w:tcW w:w="906" w:type="dxa"/>
                  <w:shd w:val="clear" w:color="auto" w:fill="C9C9C9" w:themeFill="accent3" w:themeFillTint="99"/>
                </w:tcPr>
                <w:p w14:paraId="562A3D7F" w14:textId="77777777" w:rsidR="00201CBD" w:rsidRPr="00746468" w:rsidRDefault="00201CBD" w:rsidP="007B11E5">
                  <w:pPr>
                    <w:pStyle w:val="Default"/>
                    <w:rPr>
                      <w:rFonts w:eastAsia="Times New Roman"/>
                      <w:color w:val="auto"/>
                      <w:sz w:val="20"/>
                      <w:szCs w:val="20"/>
                    </w:rPr>
                  </w:pPr>
                  <w:r w:rsidRPr="00746468">
                    <w:rPr>
                      <w:rFonts w:eastAsia="Times New Roman"/>
                      <w:color w:val="auto"/>
                      <w:sz w:val="20"/>
                      <w:szCs w:val="20"/>
                    </w:rPr>
                    <w:t>rok</w:t>
                  </w:r>
                </w:p>
              </w:tc>
              <w:tc>
                <w:tcPr>
                  <w:tcW w:w="1521" w:type="dxa"/>
                  <w:shd w:val="clear" w:color="auto" w:fill="EDEDED" w:themeFill="accent3" w:themeFillTint="33"/>
                </w:tcPr>
                <w:p w14:paraId="2D861F5C" w14:textId="77777777" w:rsidR="00201CBD" w:rsidRPr="00746468" w:rsidRDefault="00201CBD" w:rsidP="007B11E5">
                  <w:pPr>
                    <w:pStyle w:val="Default"/>
                    <w:jc w:val="center"/>
                    <w:rPr>
                      <w:rFonts w:eastAsia="Times New Roman"/>
                      <w:color w:val="auto"/>
                      <w:sz w:val="20"/>
                      <w:szCs w:val="20"/>
                    </w:rPr>
                  </w:pPr>
                  <w:r w:rsidRPr="00746468">
                    <w:rPr>
                      <w:rFonts w:eastAsia="Times New Roman"/>
                      <w:color w:val="auto"/>
                      <w:sz w:val="20"/>
                      <w:szCs w:val="20"/>
                    </w:rPr>
                    <w:t>2018</w:t>
                  </w:r>
                </w:p>
              </w:tc>
              <w:tc>
                <w:tcPr>
                  <w:tcW w:w="1559" w:type="dxa"/>
                  <w:shd w:val="clear" w:color="auto" w:fill="EDEDED" w:themeFill="accent3" w:themeFillTint="33"/>
                </w:tcPr>
                <w:p w14:paraId="0D6DC752" w14:textId="77777777" w:rsidR="00201CBD" w:rsidRPr="00746468" w:rsidRDefault="00201CBD" w:rsidP="007B11E5">
                  <w:pPr>
                    <w:pStyle w:val="Default"/>
                    <w:jc w:val="center"/>
                    <w:rPr>
                      <w:rFonts w:eastAsia="Times New Roman"/>
                      <w:color w:val="auto"/>
                      <w:sz w:val="20"/>
                      <w:szCs w:val="20"/>
                    </w:rPr>
                  </w:pPr>
                  <w:r w:rsidRPr="00746468">
                    <w:rPr>
                      <w:rFonts w:eastAsia="Times New Roman"/>
                      <w:color w:val="auto"/>
                      <w:sz w:val="20"/>
                      <w:szCs w:val="20"/>
                    </w:rPr>
                    <w:t>2019</w:t>
                  </w:r>
                </w:p>
              </w:tc>
              <w:tc>
                <w:tcPr>
                  <w:tcW w:w="1559" w:type="dxa"/>
                  <w:shd w:val="clear" w:color="auto" w:fill="EDEDED" w:themeFill="accent3" w:themeFillTint="33"/>
                </w:tcPr>
                <w:p w14:paraId="47843F6C" w14:textId="77777777" w:rsidR="00201CBD" w:rsidRPr="00746468" w:rsidRDefault="00201CBD" w:rsidP="007B11E5">
                  <w:pPr>
                    <w:pStyle w:val="Default"/>
                    <w:jc w:val="center"/>
                    <w:rPr>
                      <w:rFonts w:eastAsia="Times New Roman"/>
                      <w:color w:val="auto"/>
                      <w:sz w:val="20"/>
                      <w:szCs w:val="20"/>
                    </w:rPr>
                  </w:pPr>
                  <w:r w:rsidRPr="00746468">
                    <w:rPr>
                      <w:rFonts w:eastAsia="Times New Roman"/>
                      <w:color w:val="auto"/>
                      <w:sz w:val="20"/>
                      <w:szCs w:val="20"/>
                    </w:rPr>
                    <w:t>2020</w:t>
                  </w:r>
                </w:p>
              </w:tc>
              <w:tc>
                <w:tcPr>
                  <w:tcW w:w="1560" w:type="dxa"/>
                  <w:shd w:val="clear" w:color="auto" w:fill="EDEDED" w:themeFill="accent3" w:themeFillTint="33"/>
                </w:tcPr>
                <w:p w14:paraId="3781F9A3" w14:textId="77777777" w:rsidR="00201CBD" w:rsidRPr="00746468" w:rsidRDefault="00201CBD" w:rsidP="007B11E5">
                  <w:pPr>
                    <w:pStyle w:val="Default"/>
                    <w:jc w:val="center"/>
                    <w:rPr>
                      <w:rFonts w:eastAsia="Times New Roman"/>
                      <w:color w:val="auto"/>
                      <w:sz w:val="20"/>
                      <w:szCs w:val="20"/>
                    </w:rPr>
                  </w:pPr>
                  <w:r w:rsidRPr="00746468">
                    <w:rPr>
                      <w:rFonts w:eastAsia="Times New Roman"/>
                      <w:color w:val="auto"/>
                      <w:sz w:val="20"/>
                      <w:szCs w:val="20"/>
                    </w:rPr>
                    <w:t>2021</w:t>
                  </w:r>
                </w:p>
              </w:tc>
              <w:tc>
                <w:tcPr>
                  <w:tcW w:w="1559" w:type="dxa"/>
                  <w:shd w:val="clear" w:color="auto" w:fill="EDEDED" w:themeFill="accent3" w:themeFillTint="33"/>
                </w:tcPr>
                <w:p w14:paraId="1052AF2B" w14:textId="77777777" w:rsidR="00201CBD" w:rsidRPr="00746468" w:rsidRDefault="00201CBD" w:rsidP="007B11E5">
                  <w:pPr>
                    <w:pStyle w:val="Default"/>
                    <w:jc w:val="center"/>
                    <w:rPr>
                      <w:rFonts w:eastAsia="Times New Roman"/>
                      <w:color w:val="auto"/>
                      <w:sz w:val="20"/>
                      <w:szCs w:val="20"/>
                    </w:rPr>
                  </w:pPr>
                  <w:r w:rsidRPr="00746468">
                    <w:rPr>
                      <w:rFonts w:eastAsia="Times New Roman"/>
                      <w:color w:val="auto"/>
                      <w:sz w:val="20"/>
                      <w:szCs w:val="20"/>
                    </w:rPr>
                    <w:t>2022</w:t>
                  </w:r>
                </w:p>
              </w:tc>
            </w:tr>
            <w:tr w:rsidR="00201CBD" w:rsidRPr="00746468" w14:paraId="353553E0" w14:textId="77777777" w:rsidTr="007B11E5">
              <w:tc>
                <w:tcPr>
                  <w:tcW w:w="906" w:type="dxa"/>
                  <w:shd w:val="clear" w:color="auto" w:fill="C9C9C9" w:themeFill="accent3" w:themeFillTint="99"/>
                </w:tcPr>
                <w:p w14:paraId="38C364AC" w14:textId="77777777" w:rsidR="00201CBD" w:rsidRPr="00746468" w:rsidRDefault="00201CBD" w:rsidP="007B11E5">
                  <w:pPr>
                    <w:pStyle w:val="Default"/>
                    <w:rPr>
                      <w:rFonts w:eastAsia="Times New Roman"/>
                      <w:color w:val="auto"/>
                      <w:sz w:val="20"/>
                      <w:szCs w:val="20"/>
                    </w:rPr>
                  </w:pPr>
                  <w:r w:rsidRPr="00746468">
                    <w:rPr>
                      <w:rFonts w:eastAsia="Times New Roman"/>
                      <w:color w:val="auto"/>
                      <w:sz w:val="20"/>
                      <w:szCs w:val="20"/>
                    </w:rPr>
                    <w:t>BSP</w:t>
                  </w:r>
                </w:p>
              </w:tc>
              <w:tc>
                <w:tcPr>
                  <w:tcW w:w="1521" w:type="dxa"/>
                </w:tcPr>
                <w:p w14:paraId="3AF9F500" w14:textId="77777777" w:rsidR="00201CBD" w:rsidRPr="00746468" w:rsidRDefault="00201CBD" w:rsidP="007B11E5">
                  <w:pPr>
                    <w:pStyle w:val="Default"/>
                    <w:jc w:val="center"/>
                    <w:rPr>
                      <w:rFonts w:eastAsia="Times New Roman"/>
                      <w:color w:val="auto"/>
                      <w:sz w:val="20"/>
                      <w:szCs w:val="20"/>
                    </w:rPr>
                  </w:pPr>
                  <w:r w:rsidRPr="00746468">
                    <w:rPr>
                      <w:rFonts w:eastAsia="Times New Roman"/>
                      <w:color w:val="auto"/>
                      <w:sz w:val="20"/>
                      <w:szCs w:val="20"/>
                    </w:rPr>
                    <w:t>1,4 %</w:t>
                  </w:r>
                </w:p>
              </w:tc>
              <w:tc>
                <w:tcPr>
                  <w:tcW w:w="1559" w:type="dxa"/>
                </w:tcPr>
                <w:p w14:paraId="2238C4AA" w14:textId="77777777" w:rsidR="00201CBD" w:rsidRPr="00746468" w:rsidRDefault="00201CBD" w:rsidP="007B11E5">
                  <w:pPr>
                    <w:pStyle w:val="Default"/>
                    <w:jc w:val="center"/>
                    <w:rPr>
                      <w:rFonts w:eastAsia="Times New Roman"/>
                      <w:color w:val="auto"/>
                      <w:sz w:val="20"/>
                      <w:szCs w:val="20"/>
                    </w:rPr>
                  </w:pPr>
                  <w:r w:rsidRPr="00746468">
                    <w:rPr>
                      <w:rFonts w:eastAsia="Times New Roman"/>
                      <w:color w:val="auto"/>
                      <w:sz w:val="20"/>
                      <w:szCs w:val="20"/>
                    </w:rPr>
                    <w:t>4,2 %</w:t>
                  </w:r>
                </w:p>
              </w:tc>
              <w:tc>
                <w:tcPr>
                  <w:tcW w:w="1559" w:type="dxa"/>
                </w:tcPr>
                <w:p w14:paraId="76DD620E" w14:textId="77777777" w:rsidR="00201CBD" w:rsidRPr="00746468" w:rsidRDefault="00201CBD" w:rsidP="007B11E5">
                  <w:pPr>
                    <w:pStyle w:val="Default"/>
                    <w:jc w:val="center"/>
                    <w:rPr>
                      <w:rFonts w:eastAsia="Times New Roman"/>
                      <w:color w:val="auto"/>
                      <w:sz w:val="20"/>
                      <w:szCs w:val="20"/>
                    </w:rPr>
                  </w:pPr>
                  <w:r w:rsidRPr="00746468">
                    <w:rPr>
                      <w:rFonts w:eastAsia="Times New Roman"/>
                      <w:color w:val="auto"/>
                      <w:sz w:val="20"/>
                      <w:szCs w:val="20"/>
                    </w:rPr>
                    <w:t>5,8 %</w:t>
                  </w:r>
                </w:p>
              </w:tc>
              <w:tc>
                <w:tcPr>
                  <w:tcW w:w="1560" w:type="dxa"/>
                </w:tcPr>
                <w:p w14:paraId="2607AB0C" w14:textId="77777777" w:rsidR="00201CBD" w:rsidRPr="00746468" w:rsidRDefault="00201CBD" w:rsidP="007B11E5">
                  <w:pPr>
                    <w:pStyle w:val="Default"/>
                    <w:jc w:val="center"/>
                    <w:rPr>
                      <w:rFonts w:eastAsia="Times New Roman"/>
                      <w:color w:val="auto"/>
                      <w:sz w:val="20"/>
                      <w:szCs w:val="20"/>
                    </w:rPr>
                  </w:pPr>
                  <w:r w:rsidRPr="00746468">
                    <w:rPr>
                      <w:rFonts w:eastAsia="Times New Roman"/>
                      <w:color w:val="auto"/>
                      <w:sz w:val="20"/>
                      <w:szCs w:val="20"/>
                    </w:rPr>
                    <w:t>4,2 %</w:t>
                  </w:r>
                </w:p>
              </w:tc>
              <w:tc>
                <w:tcPr>
                  <w:tcW w:w="1559" w:type="dxa"/>
                </w:tcPr>
                <w:p w14:paraId="0F39BDDC" w14:textId="77777777" w:rsidR="00201CBD" w:rsidRPr="00746468" w:rsidRDefault="00201CBD" w:rsidP="007B11E5">
                  <w:pPr>
                    <w:pStyle w:val="Default"/>
                    <w:jc w:val="center"/>
                    <w:rPr>
                      <w:rFonts w:eastAsia="Times New Roman"/>
                      <w:color w:val="auto"/>
                      <w:sz w:val="20"/>
                      <w:szCs w:val="20"/>
                    </w:rPr>
                  </w:pPr>
                  <w:r w:rsidRPr="00746468">
                    <w:rPr>
                      <w:rFonts w:eastAsia="Times New Roman"/>
                      <w:color w:val="auto"/>
                      <w:sz w:val="20"/>
                      <w:szCs w:val="20"/>
                    </w:rPr>
                    <w:t>0,0 %</w:t>
                  </w:r>
                </w:p>
              </w:tc>
            </w:tr>
            <w:tr w:rsidR="00201CBD" w:rsidRPr="00746468" w14:paraId="2B3A2984" w14:textId="77777777" w:rsidTr="007B11E5">
              <w:tc>
                <w:tcPr>
                  <w:tcW w:w="906" w:type="dxa"/>
                  <w:shd w:val="clear" w:color="auto" w:fill="C9C9C9" w:themeFill="accent3" w:themeFillTint="99"/>
                </w:tcPr>
                <w:p w14:paraId="59DF7FA1" w14:textId="77777777" w:rsidR="00201CBD" w:rsidRPr="00746468" w:rsidRDefault="00201CBD" w:rsidP="007B11E5">
                  <w:pPr>
                    <w:pStyle w:val="Default"/>
                    <w:rPr>
                      <w:rFonts w:eastAsia="Times New Roman"/>
                      <w:color w:val="auto"/>
                      <w:sz w:val="20"/>
                      <w:szCs w:val="20"/>
                    </w:rPr>
                  </w:pPr>
                  <w:r w:rsidRPr="00746468">
                    <w:rPr>
                      <w:rFonts w:eastAsia="Times New Roman"/>
                      <w:color w:val="auto"/>
                      <w:sz w:val="20"/>
                      <w:szCs w:val="20"/>
                    </w:rPr>
                    <w:t>NMSP</w:t>
                  </w:r>
                </w:p>
              </w:tc>
              <w:tc>
                <w:tcPr>
                  <w:tcW w:w="1521" w:type="dxa"/>
                </w:tcPr>
                <w:p w14:paraId="6E3039B9" w14:textId="77777777" w:rsidR="00201CBD" w:rsidRPr="00746468" w:rsidRDefault="00201CBD" w:rsidP="007B11E5">
                  <w:pPr>
                    <w:pStyle w:val="Default"/>
                    <w:jc w:val="center"/>
                    <w:rPr>
                      <w:rFonts w:eastAsia="Times New Roman"/>
                      <w:color w:val="auto"/>
                      <w:sz w:val="20"/>
                      <w:szCs w:val="20"/>
                    </w:rPr>
                  </w:pPr>
                  <w:r w:rsidRPr="00746468">
                    <w:rPr>
                      <w:rFonts w:eastAsia="Times New Roman"/>
                      <w:color w:val="auto"/>
                      <w:sz w:val="20"/>
                      <w:szCs w:val="20"/>
                    </w:rPr>
                    <w:t>3,2 %</w:t>
                  </w:r>
                </w:p>
              </w:tc>
              <w:tc>
                <w:tcPr>
                  <w:tcW w:w="1559" w:type="dxa"/>
                </w:tcPr>
                <w:p w14:paraId="4B23602C" w14:textId="77777777" w:rsidR="00201CBD" w:rsidRPr="00746468" w:rsidRDefault="00201CBD" w:rsidP="007B11E5">
                  <w:pPr>
                    <w:pStyle w:val="Default"/>
                    <w:jc w:val="center"/>
                    <w:rPr>
                      <w:rFonts w:eastAsia="Times New Roman"/>
                      <w:color w:val="auto"/>
                      <w:sz w:val="20"/>
                      <w:szCs w:val="20"/>
                    </w:rPr>
                  </w:pPr>
                  <w:r w:rsidRPr="00746468">
                    <w:rPr>
                      <w:rFonts w:eastAsia="Times New Roman"/>
                      <w:color w:val="auto"/>
                      <w:sz w:val="20"/>
                      <w:szCs w:val="20"/>
                    </w:rPr>
                    <w:t>5,1 %</w:t>
                  </w:r>
                </w:p>
              </w:tc>
              <w:tc>
                <w:tcPr>
                  <w:tcW w:w="1559" w:type="dxa"/>
                </w:tcPr>
                <w:p w14:paraId="272D5C77" w14:textId="77777777" w:rsidR="00201CBD" w:rsidRPr="00746468" w:rsidRDefault="00201CBD" w:rsidP="007B11E5">
                  <w:pPr>
                    <w:pStyle w:val="Default"/>
                    <w:jc w:val="center"/>
                    <w:rPr>
                      <w:rFonts w:eastAsia="Times New Roman"/>
                      <w:color w:val="auto"/>
                      <w:sz w:val="20"/>
                      <w:szCs w:val="20"/>
                    </w:rPr>
                  </w:pPr>
                  <w:r w:rsidRPr="00746468">
                    <w:rPr>
                      <w:rFonts w:eastAsia="Times New Roman"/>
                      <w:color w:val="auto"/>
                      <w:sz w:val="20"/>
                      <w:szCs w:val="20"/>
                    </w:rPr>
                    <w:t>4,3 %</w:t>
                  </w:r>
                </w:p>
              </w:tc>
              <w:tc>
                <w:tcPr>
                  <w:tcW w:w="1560" w:type="dxa"/>
                </w:tcPr>
                <w:p w14:paraId="12410AF7" w14:textId="77777777" w:rsidR="00201CBD" w:rsidRPr="00746468" w:rsidRDefault="00201CBD" w:rsidP="007B11E5">
                  <w:pPr>
                    <w:pStyle w:val="Default"/>
                    <w:jc w:val="center"/>
                    <w:rPr>
                      <w:rFonts w:eastAsia="Times New Roman"/>
                      <w:color w:val="auto"/>
                      <w:sz w:val="20"/>
                      <w:szCs w:val="20"/>
                    </w:rPr>
                  </w:pPr>
                  <w:r w:rsidRPr="00746468">
                    <w:rPr>
                      <w:rFonts w:eastAsia="Times New Roman"/>
                      <w:color w:val="auto"/>
                      <w:sz w:val="20"/>
                      <w:szCs w:val="20"/>
                    </w:rPr>
                    <w:t>0,0 %</w:t>
                  </w:r>
                </w:p>
              </w:tc>
              <w:tc>
                <w:tcPr>
                  <w:tcW w:w="1559" w:type="dxa"/>
                </w:tcPr>
                <w:p w14:paraId="644E4F04" w14:textId="77777777" w:rsidR="00201CBD" w:rsidRPr="00746468" w:rsidRDefault="00201CBD" w:rsidP="007B11E5">
                  <w:pPr>
                    <w:pStyle w:val="Default"/>
                    <w:jc w:val="center"/>
                    <w:rPr>
                      <w:rFonts w:eastAsia="Times New Roman"/>
                      <w:color w:val="auto"/>
                      <w:sz w:val="20"/>
                      <w:szCs w:val="20"/>
                    </w:rPr>
                  </w:pPr>
                  <w:r w:rsidRPr="00746468">
                    <w:rPr>
                      <w:rFonts w:eastAsia="Times New Roman"/>
                      <w:color w:val="auto"/>
                      <w:sz w:val="20"/>
                      <w:szCs w:val="20"/>
                    </w:rPr>
                    <w:t>4,2 %</w:t>
                  </w:r>
                </w:p>
              </w:tc>
            </w:tr>
          </w:tbl>
          <w:p w14:paraId="7157775B" w14:textId="77777777" w:rsidR="00201CBD" w:rsidRPr="008B7E4A" w:rsidRDefault="00201CBD" w:rsidP="007B11E5">
            <w:pPr>
              <w:pStyle w:val="Default"/>
              <w:rPr>
                <w:sz w:val="22"/>
                <w:szCs w:val="22"/>
              </w:rPr>
            </w:pPr>
          </w:p>
          <w:p w14:paraId="438AC60F" w14:textId="77777777" w:rsidR="00201CBD" w:rsidRPr="008B7E4A" w:rsidRDefault="00201CBD" w:rsidP="007B11E5">
            <w:pPr>
              <w:jc w:val="both"/>
              <w:rPr>
                <w:color w:val="000000"/>
              </w:rPr>
            </w:pPr>
            <w:r w:rsidRPr="008B7E4A">
              <w:t xml:space="preserve">Pro doložení uplatnitelnosti našich absolventů uvádíme několik konkrétních případů uplatnění v období za posledních 5 let. Celkový počet absolventů v tomto období </w:t>
            </w:r>
            <w:r w:rsidRPr="009137C9">
              <w:t xml:space="preserve">byl </w:t>
            </w:r>
            <w:r>
              <w:t>290</w:t>
            </w:r>
            <w:r w:rsidRPr="009137C9">
              <w:t>.</w:t>
            </w:r>
          </w:p>
          <w:p w14:paraId="3DDD0BC9" w14:textId="77777777" w:rsidR="00201CBD" w:rsidRPr="008B7E4A" w:rsidRDefault="00201CBD" w:rsidP="007B11E5">
            <w:pPr>
              <w:rPr>
                <w:color w:val="000000"/>
              </w:rPr>
            </w:pPr>
          </w:p>
          <w:p w14:paraId="6419EBCB" w14:textId="77777777" w:rsidR="00201CBD" w:rsidRPr="008B7E4A" w:rsidRDefault="00201CBD" w:rsidP="007B11E5">
            <w:r w:rsidRPr="008B7E4A">
              <w:t xml:space="preserve">Příklad uplatnění absolventů specializací </w:t>
            </w:r>
            <w:r w:rsidRPr="00AB5B60">
              <w:t>Design obuvi, Design oděvu, Sklo, Design šperku, Produktový design, Průmyslový design a Tvorba prostoru</w:t>
            </w:r>
            <w:r w:rsidRPr="008B7E4A">
              <w:t>:</w:t>
            </w:r>
          </w:p>
          <w:p w14:paraId="5177B96A" w14:textId="77777777" w:rsidR="00201CBD" w:rsidRPr="00D81292" w:rsidRDefault="00201CBD" w:rsidP="00D3581F">
            <w:pPr>
              <w:pStyle w:val="Odstavecseseznamem"/>
              <w:numPr>
                <w:ilvl w:val="0"/>
                <w:numId w:val="6"/>
              </w:numPr>
              <w:rPr>
                <w:color w:val="000000"/>
              </w:rPr>
            </w:pPr>
            <w:r w:rsidRPr="00D81292">
              <w:rPr>
                <w:color w:val="000000"/>
              </w:rPr>
              <w:t>MgA. Paulína Růžovičová – Mile kids clothing – pattern maker</w:t>
            </w:r>
          </w:p>
          <w:p w14:paraId="7910FC35" w14:textId="77777777" w:rsidR="00201CBD" w:rsidRPr="00D81292" w:rsidRDefault="00201CBD" w:rsidP="00D3581F">
            <w:pPr>
              <w:pStyle w:val="Odstavecseseznamem"/>
              <w:numPr>
                <w:ilvl w:val="0"/>
                <w:numId w:val="6"/>
              </w:numPr>
              <w:rPr>
                <w:color w:val="000000"/>
              </w:rPr>
            </w:pPr>
            <w:r w:rsidRPr="00D81292">
              <w:rPr>
                <w:color w:val="000000"/>
              </w:rPr>
              <w:t>MgA. Anežka Berecková – Alpine Pro – oděvní designer</w:t>
            </w:r>
          </w:p>
          <w:p w14:paraId="1BA88241" w14:textId="77777777" w:rsidR="00201CBD" w:rsidRPr="00D81292" w:rsidRDefault="00201CBD" w:rsidP="00D3581F">
            <w:pPr>
              <w:pStyle w:val="Odstavecseseznamem"/>
              <w:numPr>
                <w:ilvl w:val="0"/>
                <w:numId w:val="6"/>
              </w:numPr>
              <w:rPr>
                <w:color w:val="000000"/>
              </w:rPr>
            </w:pPr>
            <w:r w:rsidRPr="00D81292">
              <w:rPr>
                <w:color w:val="000000"/>
              </w:rPr>
              <w:t>MgA. Simona Landlová – Zajo – designér outdoorového oblečení a doplňků</w:t>
            </w:r>
          </w:p>
          <w:p w14:paraId="2A99BAFA" w14:textId="7E4F3246" w:rsidR="00201CBD" w:rsidRPr="00D81292" w:rsidRDefault="00201CBD" w:rsidP="00D3581F">
            <w:pPr>
              <w:pStyle w:val="Odstavecseseznamem"/>
              <w:numPr>
                <w:ilvl w:val="0"/>
                <w:numId w:val="6"/>
              </w:numPr>
              <w:rPr>
                <w:color w:val="000000"/>
              </w:rPr>
            </w:pPr>
            <w:r w:rsidRPr="00D81292">
              <w:rPr>
                <w:color w:val="000000"/>
              </w:rPr>
              <w:t xml:space="preserve">MgA. Lukáš </w:t>
            </w:r>
            <w:r w:rsidR="00A60033" w:rsidRPr="00D81292">
              <w:rPr>
                <w:color w:val="000000"/>
              </w:rPr>
              <w:t>Krnáč – Lukáš</w:t>
            </w:r>
            <w:r w:rsidRPr="00D81292">
              <w:rPr>
                <w:color w:val="000000"/>
              </w:rPr>
              <w:t xml:space="preserve"> </w:t>
            </w:r>
            <w:r w:rsidR="00A60033" w:rsidRPr="00D81292">
              <w:rPr>
                <w:color w:val="000000"/>
              </w:rPr>
              <w:t>Krnáč – designer</w:t>
            </w:r>
            <w:r w:rsidRPr="00D81292">
              <w:rPr>
                <w:color w:val="000000"/>
              </w:rPr>
              <w:t>: vlastní oděvní značka</w:t>
            </w:r>
          </w:p>
          <w:p w14:paraId="66A6C79C" w14:textId="4C4CE5E4" w:rsidR="00201CBD" w:rsidRPr="00D81292" w:rsidRDefault="00201CBD" w:rsidP="00D3581F">
            <w:pPr>
              <w:pStyle w:val="Odstavecseseznamem"/>
              <w:numPr>
                <w:ilvl w:val="0"/>
                <w:numId w:val="6"/>
              </w:numPr>
              <w:rPr>
                <w:color w:val="000000"/>
              </w:rPr>
            </w:pPr>
            <w:r w:rsidRPr="00D81292">
              <w:rPr>
                <w:color w:val="000000"/>
              </w:rPr>
              <w:t xml:space="preserve">MgA. Viviána Babicová – </w:t>
            </w:r>
            <w:r w:rsidR="00A60033" w:rsidRPr="00D81292">
              <w:rPr>
                <w:color w:val="000000"/>
              </w:rPr>
              <w:t>Vivien – designer</w:t>
            </w:r>
            <w:r w:rsidRPr="00D81292">
              <w:rPr>
                <w:color w:val="000000"/>
              </w:rPr>
              <w:t>: vlastní oděvní značka</w:t>
            </w:r>
          </w:p>
          <w:p w14:paraId="27448DC1" w14:textId="315DA711" w:rsidR="00201CBD" w:rsidRPr="00D81292" w:rsidRDefault="00201CBD" w:rsidP="00D3581F">
            <w:pPr>
              <w:pStyle w:val="Odstavecseseznamem"/>
              <w:numPr>
                <w:ilvl w:val="0"/>
                <w:numId w:val="6"/>
              </w:numPr>
              <w:rPr>
                <w:color w:val="000000"/>
              </w:rPr>
            </w:pPr>
            <w:r w:rsidRPr="00D81292">
              <w:rPr>
                <w:color w:val="000000"/>
              </w:rPr>
              <w:t xml:space="preserve">MgA. Kristián </w:t>
            </w:r>
            <w:r w:rsidR="00A60033" w:rsidRPr="00D81292">
              <w:rPr>
                <w:color w:val="000000"/>
              </w:rPr>
              <w:t>Stanko – Stanko</w:t>
            </w:r>
            <w:r w:rsidRPr="00D81292">
              <w:rPr>
                <w:color w:val="000000"/>
              </w:rPr>
              <w:t xml:space="preserve"> </w:t>
            </w:r>
            <w:r w:rsidR="00A60033" w:rsidRPr="00D81292">
              <w:rPr>
                <w:color w:val="000000"/>
              </w:rPr>
              <w:t>ateliér – designer</w:t>
            </w:r>
            <w:r w:rsidRPr="00D81292">
              <w:rPr>
                <w:color w:val="000000"/>
              </w:rPr>
              <w:t>: vlastní oděvní studio</w:t>
            </w:r>
          </w:p>
          <w:p w14:paraId="0BFEF60A" w14:textId="368BAFEC" w:rsidR="00201CBD" w:rsidRPr="00D81292" w:rsidRDefault="00201CBD" w:rsidP="00D3581F">
            <w:pPr>
              <w:pStyle w:val="Odstavecseseznamem"/>
              <w:numPr>
                <w:ilvl w:val="0"/>
                <w:numId w:val="6"/>
              </w:numPr>
              <w:rPr>
                <w:color w:val="000000"/>
              </w:rPr>
            </w:pPr>
            <w:r w:rsidRPr="00D81292">
              <w:rPr>
                <w:color w:val="000000"/>
              </w:rPr>
              <w:t xml:space="preserve">MgA. Romana </w:t>
            </w:r>
            <w:r w:rsidR="00A60033" w:rsidRPr="00D81292">
              <w:rPr>
                <w:color w:val="000000"/>
              </w:rPr>
              <w:t>Kováč – Kováč</w:t>
            </w:r>
            <w:r w:rsidRPr="00D81292">
              <w:rPr>
                <w:color w:val="000000"/>
              </w:rPr>
              <w:t xml:space="preserve"> Romana </w:t>
            </w:r>
            <w:r w:rsidR="00A60033" w:rsidRPr="00D81292">
              <w:rPr>
                <w:color w:val="000000"/>
              </w:rPr>
              <w:t>ateliér – designer</w:t>
            </w:r>
            <w:r w:rsidRPr="00D81292">
              <w:rPr>
                <w:color w:val="000000"/>
              </w:rPr>
              <w:t>: vlastní ateliér</w:t>
            </w:r>
          </w:p>
          <w:p w14:paraId="4F3197B4" w14:textId="5DA9DA25" w:rsidR="00201CBD" w:rsidRPr="00D81292" w:rsidRDefault="00201CBD" w:rsidP="00D3581F">
            <w:pPr>
              <w:pStyle w:val="Odstavecseseznamem"/>
              <w:numPr>
                <w:ilvl w:val="0"/>
                <w:numId w:val="6"/>
              </w:numPr>
              <w:rPr>
                <w:color w:val="000000"/>
              </w:rPr>
            </w:pPr>
            <w:r w:rsidRPr="00D81292">
              <w:rPr>
                <w:color w:val="000000"/>
              </w:rPr>
              <w:t xml:space="preserve">MgA. Lenka </w:t>
            </w:r>
            <w:r w:rsidR="00A60033" w:rsidRPr="00D81292">
              <w:rPr>
                <w:color w:val="000000"/>
              </w:rPr>
              <w:t>Loch – Casa</w:t>
            </w:r>
            <w:r w:rsidRPr="00D81292">
              <w:rPr>
                <w:color w:val="000000"/>
              </w:rPr>
              <w:t xml:space="preserve"> </w:t>
            </w:r>
            <w:r w:rsidR="00A60033" w:rsidRPr="00D81292">
              <w:rPr>
                <w:color w:val="000000"/>
              </w:rPr>
              <w:t>Linum – designer</w:t>
            </w:r>
            <w:r w:rsidRPr="00D81292">
              <w:rPr>
                <w:color w:val="000000"/>
              </w:rPr>
              <w:t>: vlastní design studio</w:t>
            </w:r>
          </w:p>
          <w:p w14:paraId="3C95A577" w14:textId="19FB971E" w:rsidR="00201CBD" w:rsidRPr="00D81292" w:rsidRDefault="00201CBD" w:rsidP="00D3581F">
            <w:pPr>
              <w:pStyle w:val="Odstavecseseznamem"/>
              <w:numPr>
                <w:ilvl w:val="0"/>
                <w:numId w:val="6"/>
              </w:numPr>
              <w:rPr>
                <w:color w:val="000000"/>
              </w:rPr>
            </w:pPr>
            <w:r w:rsidRPr="00D81292">
              <w:rPr>
                <w:color w:val="000000"/>
              </w:rPr>
              <w:t xml:space="preserve">MgA. Nicola </w:t>
            </w:r>
            <w:r w:rsidR="00A60033" w:rsidRPr="00D81292">
              <w:rPr>
                <w:color w:val="000000"/>
              </w:rPr>
              <w:t>Ševčíková – Tilak – designer</w:t>
            </w:r>
            <w:r w:rsidRPr="00D81292">
              <w:rPr>
                <w:color w:val="000000"/>
              </w:rPr>
              <w:t xml:space="preserve"> oděvní konstrukce</w:t>
            </w:r>
          </w:p>
          <w:p w14:paraId="53F98E3C" w14:textId="14CE1419" w:rsidR="00201CBD" w:rsidRPr="00D81292" w:rsidRDefault="00201CBD" w:rsidP="00D3581F">
            <w:pPr>
              <w:pStyle w:val="Odstavecseseznamem"/>
              <w:numPr>
                <w:ilvl w:val="0"/>
                <w:numId w:val="6"/>
              </w:numPr>
              <w:rPr>
                <w:color w:val="000000"/>
              </w:rPr>
            </w:pPr>
            <w:r w:rsidRPr="00D81292">
              <w:rPr>
                <w:color w:val="000000"/>
              </w:rPr>
              <w:t xml:space="preserve">MgA. Johana </w:t>
            </w:r>
            <w:r w:rsidR="00A60033" w:rsidRPr="00D81292">
              <w:rPr>
                <w:color w:val="000000"/>
              </w:rPr>
              <w:t>Skálová – Johana</w:t>
            </w:r>
            <w:r w:rsidRPr="00D81292">
              <w:rPr>
                <w:color w:val="000000"/>
              </w:rPr>
              <w:t xml:space="preserve"> </w:t>
            </w:r>
            <w:r w:rsidR="00A60033" w:rsidRPr="00D81292">
              <w:rPr>
                <w:color w:val="000000"/>
              </w:rPr>
              <w:t>Skálová – designer</w:t>
            </w:r>
            <w:r w:rsidRPr="00D81292">
              <w:rPr>
                <w:color w:val="000000"/>
              </w:rPr>
              <w:t>: vlastní oděvní značka</w:t>
            </w:r>
          </w:p>
          <w:p w14:paraId="27D282FE" w14:textId="6180AEEE" w:rsidR="00201CBD" w:rsidRPr="00D81292" w:rsidRDefault="00201CBD" w:rsidP="00D3581F">
            <w:pPr>
              <w:pStyle w:val="Odstavecseseznamem"/>
              <w:numPr>
                <w:ilvl w:val="0"/>
                <w:numId w:val="6"/>
              </w:numPr>
              <w:rPr>
                <w:color w:val="000000"/>
              </w:rPr>
            </w:pPr>
            <w:r w:rsidRPr="00D81292">
              <w:rPr>
                <w:color w:val="000000"/>
              </w:rPr>
              <w:t xml:space="preserve">MgA. Attanger </w:t>
            </w:r>
            <w:r w:rsidR="00A60033" w:rsidRPr="00D81292">
              <w:rPr>
                <w:color w:val="000000"/>
              </w:rPr>
              <w:t>Uranbileg – Skomaker</w:t>
            </w:r>
            <w:r w:rsidRPr="00D81292">
              <w:rPr>
                <w:color w:val="000000"/>
              </w:rPr>
              <w:t xml:space="preserve"> Degastar, </w:t>
            </w:r>
            <w:r w:rsidR="00A60033" w:rsidRPr="00D81292">
              <w:rPr>
                <w:color w:val="000000"/>
              </w:rPr>
              <w:t>Norsko</w:t>
            </w:r>
            <w:r w:rsidR="00A60033">
              <w:rPr>
                <w:color w:val="000000"/>
              </w:rPr>
              <w:t xml:space="preserve"> </w:t>
            </w:r>
            <w:r w:rsidR="00A60033" w:rsidRPr="00D81292">
              <w:rPr>
                <w:color w:val="000000"/>
              </w:rPr>
              <w:t>– spojumajitelka</w:t>
            </w:r>
            <w:r w:rsidRPr="00D81292">
              <w:rPr>
                <w:color w:val="000000"/>
              </w:rPr>
              <w:t xml:space="preserve"> firmy</w:t>
            </w:r>
          </w:p>
          <w:p w14:paraId="51F81307" w14:textId="56EF75DA" w:rsidR="00201CBD" w:rsidRPr="00D81292" w:rsidRDefault="00201CBD" w:rsidP="00D3581F">
            <w:pPr>
              <w:pStyle w:val="Odstavecseseznamem"/>
              <w:numPr>
                <w:ilvl w:val="0"/>
                <w:numId w:val="6"/>
              </w:numPr>
              <w:rPr>
                <w:color w:val="000000"/>
              </w:rPr>
            </w:pPr>
            <w:r w:rsidRPr="00D81292">
              <w:rPr>
                <w:color w:val="000000"/>
              </w:rPr>
              <w:t xml:space="preserve">MgA. Monika </w:t>
            </w:r>
            <w:r w:rsidR="00A60033" w:rsidRPr="00D81292">
              <w:rPr>
                <w:color w:val="000000"/>
              </w:rPr>
              <w:t>Žílová – Adidas – designér</w:t>
            </w:r>
          </w:p>
          <w:p w14:paraId="34FEDBB2" w14:textId="55FD96C7" w:rsidR="00201CBD" w:rsidRPr="00D81292" w:rsidRDefault="00201CBD" w:rsidP="00D3581F">
            <w:pPr>
              <w:pStyle w:val="Odstavecseseznamem"/>
              <w:numPr>
                <w:ilvl w:val="0"/>
                <w:numId w:val="6"/>
              </w:numPr>
              <w:rPr>
                <w:color w:val="000000"/>
              </w:rPr>
            </w:pPr>
            <w:r w:rsidRPr="00D81292">
              <w:rPr>
                <w:color w:val="000000"/>
              </w:rPr>
              <w:t xml:space="preserve">MgA. Petra Filáková – </w:t>
            </w:r>
            <w:r w:rsidR="00A60033" w:rsidRPr="00D81292">
              <w:rPr>
                <w:color w:val="000000"/>
              </w:rPr>
              <w:t>Nallu – spolumajitelka</w:t>
            </w:r>
            <w:r w:rsidRPr="00D81292">
              <w:rPr>
                <w:color w:val="000000"/>
              </w:rPr>
              <w:t xml:space="preserve"> obuvnické firmy</w:t>
            </w:r>
          </w:p>
          <w:p w14:paraId="303F0193" w14:textId="4D09CD25" w:rsidR="00201CBD" w:rsidRPr="00D81292" w:rsidRDefault="00201CBD" w:rsidP="00D3581F">
            <w:pPr>
              <w:pStyle w:val="Odstavecseseznamem"/>
              <w:numPr>
                <w:ilvl w:val="0"/>
                <w:numId w:val="6"/>
              </w:numPr>
              <w:rPr>
                <w:color w:val="000000"/>
              </w:rPr>
            </w:pPr>
            <w:r w:rsidRPr="00D81292">
              <w:rPr>
                <w:color w:val="000000"/>
              </w:rPr>
              <w:t xml:space="preserve">BcA. Marek </w:t>
            </w:r>
            <w:r w:rsidR="00A60033" w:rsidRPr="00D81292">
              <w:rPr>
                <w:color w:val="000000"/>
              </w:rPr>
              <w:t>Píža – Bosky – majitel</w:t>
            </w:r>
            <w:r w:rsidRPr="00D81292">
              <w:rPr>
                <w:color w:val="000000"/>
              </w:rPr>
              <w:t xml:space="preserve"> obuvnické firmy</w:t>
            </w:r>
          </w:p>
          <w:p w14:paraId="7C2C29EF" w14:textId="77777777" w:rsidR="00201CBD" w:rsidRPr="00D81292" w:rsidRDefault="00201CBD" w:rsidP="00D3581F">
            <w:pPr>
              <w:pStyle w:val="Odstavecseseznamem"/>
              <w:numPr>
                <w:ilvl w:val="0"/>
                <w:numId w:val="6"/>
              </w:numPr>
              <w:rPr>
                <w:color w:val="000000"/>
              </w:rPr>
            </w:pPr>
            <w:r w:rsidRPr="00D81292">
              <w:rPr>
                <w:color w:val="000000"/>
              </w:rPr>
              <w:t>BcA. Arnošt Mikulička – Belenka – designér</w:t>
            </w:r>
          </w:p>
          <w:p w14:paraId="4551A53E" w14:textId="26FA9255" w:rsidR="00201CBD" w:rsidRPr="00D81292" w:rsidRDefault="00201CBD" w:rsidP="00D3581F">
            <w:pPr>
              <w:pStyle w:val="Odstavecseseznamem"/>
              <w:numPr>
                <w:ilvl w:val="0"/>
                <w:numId w:val="6"/>
              </w:numPr>
              <w:rPr>
                <w:color w:val="000000"/>
              </w:rPr>
            </w:pPr>
            <w:r w:rsidRPr="00D81292">
              <w:rPr>
                <w:color w:val="000000"/>
              </w:rPr>
              <w:t xml:space="preserve">MgA. Kateřina </w:t>
            </w:r>
            <w:r w:rsidR="00A60033" w:rsidRPr="00D81292">
              <w:rPr>
                <w:color w:val="000000"/>
              </w:rPr>
              <w:t>Sochorová – Baťa</w:t>
            </w:r>
            <w:r w:rsidRPr="00D81292">
              <w:rPr>
                <w:color w:val="000000"/>
              </w:rPr>
              <w:t xml:space="preserve"> a.s. - designér</w:t>
            </w:r>
          </w:p>
          <w:p w14:paraId="683D1942" w14:textId="3DCF2778" w:rsidR="00201CBD" w:rsidRPr="00D81292" w:rsidRDefault="00201CBD" w:rsidP="00D3581F">
            <w:pPr>
              <w:pStyle w:val="Odstavecseseznamem"/>
              <w:numPr>
                <w:ilvl w:val="0"/>
                <w:numId w:val="6"/>
              </w:numPr>
              <w:rPr>
                <w:color w:val="000000"/>
              </w:rPr>
            </w:pPr>
            <w:r w:rsidRPr="00D81292">
              <w:rPr>
                <w:color w:val="000000"/>
              </w:rPr>
              <w:t xml:space="preserve">MgA. Ladislav </w:t>
            </w:r>
            <w:r w:rsidR="00A60033" w:rsidRPr="00D81292">
              <w:rPr>
                <w:color w:val="000000"/>
              </w:rPr>
              <w:t>Mišičko – freelance – designér</w:t>
            </w:r>
          </w:p>
          <w:p w14:paraId="0AFEDBBC" w14:textId="0B440638" w:rsidR="00201CBD" w:rsidRPr="00D81292" w:rsidRDefault="00201CBD" w:rsidP="00D3581F">
            <w:pPr>
              <w:pStyle w:val="Odstavecseseznamem"/>
              <w:numPr>
                <w:ilvl w:val="0"/>
                <w:numId w:val="6"/>
              </w:numPr>
              <w:rPr>
                <w:color w:val="000000"/>
              </w:rPr>
            </w:pPr>
            <w:r w:rsidRPr="00D81292">
              <w:rPr>
                <w:color w:val="000000"/>
              </w:rPr>
              <w:t xml:space="preserve">MgA. Oliver Morócz – </w:t>
            </w:r>
            <w:r w:rsidR="00A60033" w:rsidRPr="00D81292">
              <w:rPr>
                <w:color w:val="000000"/>
              </w:rPr>
              <w:t>freelance – designér</w:t>
            </w:r>
          </w:p>
          <w:p w14:paraId="6E407E35" w14:textId="3E2904CE" w:rsidR="00201CBD" w:rsidRPr="00D81292" w:rsidRDefault="00201CBD" w:rsidP="00D3581F">
            <w:pPr>
              <w:pStyle w:val="Odstavecseseznamem"/>
              <w:numPr>
                <w:ilvl w:val="0"/>
                <w:numId w:val="6"/>
              </w:numPr>
              <w:rPr>
                <w:color w:val="000000"/>
              </w:rPr>
            </w:pPr>
            <w:r w:rsidRPr="00D81292">
              <w:rPr>
                <w:color w:val="000000"/>
              </w:rPr>
              <w:t xml:space="preserve">MgA. Daniel Szöllösi – </w:t>
            </w:r>
            <w:r w:rsidR="00A60033" w:rsidRPr="00D81292">
              <w:rPr>
                <w:color w:val="000000"/>
              </w:rPr>
              <w:t>Preciosa – designér</w:t>
            </w:r>
          </w:p>
          <w:p w14:paraId="3B3698F6" w14:textId="77777777" w:rsidR="00201CBD" w:rsidRPr="00D81292" w:rsidRDefault="00201CBD" w:rsidP="00D3581F">
            <w:pPr>
              <w:pStyle w:val="Odstavecseseznamem"/>
              <w:numPr>
                <w:ilvl w:val="0"/>
                <w:numId w:val="6"/>
              </w:numPr>
              <w:rPr>
                <w:color w:val="000000"/>
              </w:rPr>
            </w:pPr>
            <w:r w:rsidRPr="00D81292">
              <w:rPr>
                <w:color w:val="000000"/>
              </w:rPr>
              <w:t>MgA. František Dvořák – freelance – designér</w:t>
            </w:r>
          </w:p>
          <w:p w14:paraId="3896E9D0" w14:textId="17FC7F98" w:rsidR="00201CBD" w:rsidRPr="00D81292" w:rsidRDefault="00201CBD" w:rsidP="00D3581F">
            <w:pPr>
              <w:pStyle w:val="Odstavecseseznamem"/>
              <w:numPr>
                <w:ilvl w:val="0"/>
                <w:numId w:val="6"/>
              </w:numPr>
              <w:rPr>
                <w:color w:val="000000"/>
              </w:rPr>
            </w:pPr>
            <w:r w:rsidRPr="00D81292">
              <w:rPr>
                <w:color w:val="000000"/>
              </w:rPr>
              <w:t xml:space="preserve">MgA. Bernadett </w:t>
            </w:r>
            <w:r w:rsidR="00A60033" w:rsidRPr="00D81292">
              <w:rPr>
                <w:color w:val="000000"/>
              </w:rPr>
              <w:t>Királyová</w:t>
            </w:r>
            <w:r w:rsidR="00A60033">
              <w:rPr>
                <w:color w:val="000000"/>
              </w:rPr>
              <w:t xml:space="preserve"> </w:t>
            </w:r>
            <w:r w:rsidR="00A60033" w:rsidRPr="00D81292">
              <w:rPr>
                <w:color w:val="000000"/>
              </w:rPr>
              <w:t>– freelance – scénograf</w:t>
            </w:r>
            <w:r w:rsidRPr="00D81292">
              <w:rPr>
                <w:color w:val="000000"/>
              </w:rPr>
              <w:t xml:space="preserve"> a designer</w:t>
            </w:r>
          </w:p>
          <w:p w14:paraId="10949F3E" w14:textId="3FEBF0B2" w:rsidR="00201CBD" w:rsidRPr="00D81292" w:rsidRDefault="00201CBD" w:rsidP="00D3581F">
            <w:pPr>
              <w:pStyle w:val="Odstavecseseznamem"/>
              <w:numPr>
                <w:ilvl w:val="0"/>
                <w:numId w:val="6"/>
              </w:numPr>
              <w:rPr>
                <w:color w:val="000000"/>
              </w:rPr>
            </w:pPr>
            <w:r w:rsidRPr="00D81292">
              <w:rPr>
                <w:color w:val="000000"/>
              </w:rPr>
              <w:t xml:space="preserve">MgA. Klára </w:t>
            </w:r>
            <w:r w:rsidR="00A60033" w:rsidRPr="00D81292">
              <w:rPr>
                <w:color w:val="000000"/>
              </w:rPr>
              <w:t>Obročníková – Klara</w:t>
            </w:r>
            <w:r w:rsidRPr="00D81292">
              <w:rPr>
                <w:color w:val="000000"/>
              </w:rPr>
              <w:t xml:space="preserve"> </w:t>
            </w:r>
            <w:r w:rsidR="00A60033" w:rsidRPr="00D81292">
              <w:rPr>
                <w:color w:val="000000"/>
              </w:rPr>
              <w:t>design – scénograf</w:t>
            </w:r>
            <w:r w:rsidRPr="00D81292">
              <w:rPr>
                <w:color w:val="000000"/>
              </w:rPr>
              <w:t xml:space="preserve"> a designer</w:t>
            </w:r>
          </w:p>
          <w:p w14:paraId="30ADB65C" w14:textId="141514E8" w:rsidR="00201CBD" w:rsidRPr="00D81292" w:rsidRDefault="00201CBD" w:rsidP="00D3581F">
            <w:pPr>
              <w:pStyle w:val="Odstavecseseznamem"/>
              <w:numPr>
                <w:ilvl w:val="0"/>
                <w:numId w:val="6"/>
              </w:numPr>
              <w:rPr>
                <w:color w:val="000000"/>
              </w:rPr>
            </w:pPr>
            <w:r w:rsidRPr="00D81292">
              <w:rPr>
                <w:color w:val="000000"/>
              </w:rPr>
              <w:t xml:space="preserve">MgA. Eva </w:t>
            </w:r>
            <w:r w:rsidR="00A60033" w:rsidRPr="00D81292">
              <w:rPr>
                <w:color w:val="000000"/>
              </w:rPr>
              <w:t>Jurigová – Evadesign – freelancer</w:t>
            </w:r>
            <w:r w:rsidRPr="00D81292">
              <w:rPr>
                <w:color w:val="000000"/>
              </w:rPr>
              <w:t>/designer</w:t>
            </w:r>
          </w:p>
          <w:p w14:paraId="1339C10A" w14:textId="77777777" w:rsidR="00201CBD" w:rsidRPr="00D81292" w:rsidRDefault="00201CBD" w:rsidP="00D3581F">
            <w:pPr>
              <w:pStyle w:val="Odstavecseseznamem"/>
              <w:numPr>
                <w:ilvl w:val="0"/>
                <w:numId w:val="6"/>
              </w:numPr>
              <w:rPr>
                <w:color w:val="000000"/>
              </w:rPr>
            </w:pPr>
            <w:r w:rsidRPr="00D81292">
              <w:rPr>
                <w:color w:val="000000"/>
              </w:rPr>
              <w:t>MgA. Beáta Pituchová – KOMPANPlaygrounds – designer</w:t>
            </w:r>
          </w:p>
          <w:p w14:paraId="29AF5967" w14:textId="0DB50EF8" w:rsidR="00201CBD" w:rsidRPr="00D81292" w:rsidRDefault="00201CBD" w:rsidP="00D3581F">
            <w:pPr>
              <w:pStyle w:val="Odstavecseseznamem"/>
              <w:numPr>
                <w:ilvl w:val="0"/>
                <w:numId w:val="6"/>
              </w:numPr>
              <w:rPr>
                <w:color w:val="000000"/>
              </w:rPr>
            </w:pPr>
            <w:r w:rsidRPr="00D81292">
              <w:rPr>
                <w:color w:val="000000"/>
              </w:rPr>
              <w:t xml:space="preserve">MgA. Tibor </w:t>
            </w:r>
            <w:r w:rsidR="00A60033" w:rsidRPr="00D81292">
              <w:rPr>
                <w:color w:val="000000"/>
              </w:rPr>
              <w:t>Ďuriš – Egoé</w:t>
            </w:r>
            <w:r w:rsidRPr="00D81292">
              <w:rPr>
                <w:color w:val="000000"/>
              </w:rPr>
              <w:t xml:space="preserve"> studio, s.r.o. - Designer</w:t>
            </w:r>
          </w:p>
          <w:p w14:paraId="470583CF" w14:textId="67EEE1CF" w:rsidR="00201CBD" w:rsidRPr="00D81292" w:rsidRDefault="00201CBD" w:rsidP="00D3581F">
            <w:pPr>
              <w:pStyle w:val="Odstavecseseznamem"/>
              <w:numPr>
                <w:ilvl w:val="0"/>
                <w:numId w:val="6"/>
              </w:numPr>
              <w:rPr>
                <w:color w:val="000000"/>
              </w:rPr>
            </w:pPr>
            <w:r w:rsidRPr="00D81292">
              <w:rPr>
                <w:color w:val="000000"/>
              </w:rPr>
              <w:t xml:space="preserve">MgA. Jiří </w:t>
            </w:r>
            <w:r w:rsidR="00A60033" w:rsidRPr="00D81292">
              <w:rPr>
                <w:color w:val="000000"/>
              </w:rPr>
              <w:t>Kudlák – Jakobsen</w:t>
            </w:r>
            <w:r w:rsidRPr="00D81292">
              <w:rPr>
                <w:color w:val="000000"/>
              </w:rPr>
              <w:t xml:space="preserve"> </w:t>
            </w:r>
            <w:r w:rsidR="00A60033" w:rsidRPr="00D81292">
              <w:rPr>
                <w:color w:val="000000"/>
              </w:rPr>
              <w:t>Home – 3D</w:t>
            </w:r>
            <w:r w:rsidRPr="00D81292">
              <w:rPr>
                <w:color w:val="000000"/>
              </w:rPr>
              <w:t xml:space="preserve"> designér</w:t>
            </w:r>
          </w:p>
          <w:p w14:paraId="399E694D" w14:textId="56B4EFE9" w:rsidR="00201CBD" w:rsidRPr="00D81292" w:rsidRDefault="00201CBD" w:rsidP="00D3581F">
            <w:pPr>
              <w:pStyle w:val="Odstavecseseznamem"/>
              <w:numPr>
                <w:ilvl w:val="0"/>
                <w:numId w:val="6"/>
              </w:numPr>
              <w:rPr>
                <w:color w:val="000000"/>
              </w:rPr>
            </w:pPr>
            <w:r w:rsidRPr="00D81292">
              <w:rPr>
                <w:color w:val="000000"/>
              </w:rPr>
              <w:t xml:space="preserve">MgA. Tomáš </w:t>
            </w:r>
            <w:r w:rsidR="00A60033" w:rsidRPr="00D81292">
              <w:rPr>
                <w:color w:val="000000"/>
              </w:rPr>
              <w:t>Palou – freelance</w:t>
            </w:r>
            <w:r w:rsidRPr="00D81292">
              <w:rPr>
                <w:color w:val="000000"/>
              </w:rPr>
              <w:t xml:space="preserve"> </w:t>
            </w:r>
            <w:r w:rsidR="00A60033" w:rsidRPr="00D81292">
              <w:rPr>
                <w:color w:val="000000"/>
              </w:rPr>
              <w:t>designer – design</w:t>
            </w:r>
            <w:r w:rsidRPr="00D81292">
              <w:rPr>
                <w:color w:val="000000"/>
              </w:rPr>
              <w:t>/retail/archviz/graphic</w:t>
            </w:r>
          </w:p>
          <w:p w14:paraId="0D3A854B" w14:textId="73D963CA" w:rsidR="00201CBD" w:rsidRPr="00D81292" w:rsidRDefault="00201CBD" w:rsidP="00D3581F">
            <w:pPr>
              <w:pStyle w:val="Odstavecseseznamem"/>
              <w:numPr>
                <w:ilvl w:val="0"/>
                <w:numId w:val="6"/>
              </w:numPr>
              <w:rPr>
                <w:color w:val="000000"/>
              </w:rPr>
            </w:pPr>
            <w:r w:rsidRPr="00D81292">
              <w:rPr>
                <w:color w:val="000000"/>
              </w:rPr>
              <w:t xml:space="preserve">MgA. Richard </w:t>
            </w:r>
            <w:r w:rsidR="00A60033" w:rsidRPr="00D81292">
              <w:rPr>
                <w:color w:val="000000"/>
              </w:rPr>
              <w:t>Hladký – Dago</w:t>
            </w:r>
            <w:r w:rsidRPr="00D81292">
              <w:rPr>
                <w:color w:val="000000"/>
              </w:rPr>
              <w:t>, s.r.o. - designer</w:t>
            </w:r>
          </w:p>
          <w:p w14:paraId="19184B51" w14:textId="399D89D8" w:rsidR="00201CBD" w:rsidRPr="00D81292" w:rsidRDefault="00201CBD" w:rsidP="00D3581F">
            <w:pPr>
              <w:pStyle w:val="Odstavecseseznamem"/>
              <w:numPr>
                <w:ilvl w:val="0"/>
                <w:numId w:val="6"/>
              </w:numPr>
              <w:rPr>
                <w:color w:val="000000"/>
              </w:rPr>
            </w:pPr>
            <w:r w:rsidRPr="00D81292">
              <w:rPr>
                <w:color w:val="000000"/>
              </w:rPr>
              <w:t xml:space="preserve">MgA. Frederik </w:t>
            </w:r>
            <w:r w:rsidR="00A60033" w:rsidRPr="00D81292">
              <w:rPr>
                <w:color w:val="000000"/>
              </w:rPr>
              <w:t>Dedík – Kompan</w:t>
            </w:r>
            <w:r w:rsidRPr="00D81292">
              <w:rPr>
                <w:color w:val="000000"/>
              </w:rPr>
              <w:t xml:space="preserve"> s.r.</w:t>
            </w:r>
            <w:r w:rsidR="00A60033" w:rsidRPr="00D81292">
              <w:rPr>
                <w:color w:val="000000"/>
              </w:rPr>
              <w:t>o</w:t>
            </w:r>
            <w:r w:rsidR="00A60033">
              <w:rPr>
                <w:color w:val="000000"/>
              </w:rPr>
              <w:t xml:space="preserve"> </w:t>
            </w:r>
            <w:r w:rsidR="00A60033" w:rsidRPr="00D81292">
              <w:rPr>
                <w:color w:val="000000"/>
              </w:rPr>
              <w:t>– Custom</w:t>
            </w:r>
            <w:r w:rsidRPr="00D81292">
              <w:rPr>
                <w:color w:val="000000"/>
              </w:rPr>
              <w:t xml:space="preserve"> Playground Designer</w:t>
            </w:r>
          </w:p>
          <w:p w14:paraId="540E1753" w14:textId="6DACDA0B" w:rsidR="00201CBD" w:rsidRPr="00D81292" w:rsidRDefault="00201CBD" w:rsidP="00D3581F">
            <w:pPr>
              <w:pStyle w:val="Odstavecseseznamem"/>
              <w:numPr>
                <w:ilvl w:val="0"/>
                <w:numId w:val="6"/>
              </w:numPr>
              <w:rPr>
                <w:color w:val="000000"/>
              </w:rPr>
            </w:pPr>
            <w:r>
              <w:rPr>
                <w:color w:val="000000"/>
              </w:rPr>
              <w:t xml:space="preserve">MgA. </w:t>
            </w:r>
            <w:r w:rsidRPr="00D81292">
              <w:rPr>
                <w:color w:val="000000"/>
              </w:rPr>
              <w:t xml:space="preserve">Stanislava Procházková – </w:t>
            </w:r>
            <w:r w:rsidR="00A60033" w:rsidRPr="00D81292">
              <w:rPr>
                <w:color w:val="000000"/>
              </w:rPr>
              <w:t>Preciosa – designer</w:t>
            </w:r>
          </w:p>
          <w:p w14:paraId="3BA1AE22" w14:textId="7B9F807A" w:rsidR="00201CBD" w:rsidRPr="00D81292" w:rsidRDefault="00201CBD" w:rsidP="00D3581F">
            <w:pPr>
              <w:pStyle w:val="Odstavecseseznamem"/>
              <w:numPr>
                <w:ilvl w:val="0"/>
                <w:numId w:val="6"/>
              </w:numPr>
              <w:rPr>
                <w:color w:val="000000"/>
              </w:rPr>
            </w:pPr>
            <w:r>
              <w:rPr>
                <w:color w:val="000000"/>
              </w:rPr>
              <w:t xml:space="preserve">MgA. </w:t>
            </w:r>
            <w:r w:rsidRPr="00D81292">
              <w:rPr>
                <w:color w:val="000000"/>
              </w:rPr>
              <w:t xml:space="preserve">Michaela </w:t>
            </w:r>
            <w:r w:rsidR="00A60033" w:rsidRPr="00D81292">
              <w:rPr>
                <w:color w:val="000000"/>
              </w:rPr>
              <w:t>Kramulová</w:t>
            </w:r>
            <w:r w:rsidR="00A60033">
              <w:rPr>
                <w:color w:val="000000"/>
              </w:rPr>
              <w:t xml:space="preserve"> – freelance</w:t>
            </w:r>
            <w:r w:rsidR="00A60033" w:rsidRPr="00D81292">
              <w:rPr>
                <w:color w:val="000000"/>
              </w:rPr>
              <w:t xml:space="preserve"> – designer</w:t>
            </w:r>
          </w:p>
          <w:p w14:paraId="44A2262B" w14:textId="26D18F8C" w:rsidR="00201CBD" w:rsidRPr="00D81292" w:rsidRDefault="00201CBD" w:rsidP="00D3581F">
            <w:pPr>
              <w:pStyle w:val="Odstavecseseznamem"/>
              <w:numPr>
                <w:ilvl w:val="0"/>
                <w:numId w:val="6"/>
              </w:numPr>
              <w:rPr>
                <w:color w:val="000000"/>
              </w:rPr>
            </w:pPr>
            <w:r>
              <w:rPr>
                <w:color w:val="000000"/>
              </w:rPr>
              <w:t xml:space="preserve">MgA. </w:t>
            </w:r>
            <w:r w:rsidRPr="00D81292">
              <w:rPr>
                <w:color w:val="000000"/>
              </w:rPr>
              <w:t xml:space="preserve">Jiří </w:t>
            </w:r>
            <w:r w:rsidR="00A60033" w:rsidRPr="00D81292">
              <w:rPr>
                <w:color w:val="000000"/>
              </w:rPr>
              <w:t>Liška – freelance – designer</w:t>
            </w:r>
          </w:p>
          <w:p w14:paraId="1B9F14F8" w14:textId="1E4EFD44" w:rsidR="00201CBD" w:rsidRPr="00D81292" w:rsidRDefault="00201CBD" w:rsidP="00D3581F">
            <w:pPr>
              <w:pStyle w:val="Odstavecseseznamem"/>
              <w:numPr>
                <w:ilvl w:val="0"/>
                <w:numId w:val="6"/>
              </w:numPr>
              <w:rPr>
                <w:color w:val="000000"/>
              </w:rPr>
            </w:pPr>
            <w:r>
              <w:rPr>
                <w:color w:val="000000"/>
              </w:rPr>
              <w:t xml:space="preserve">MgA. </w:t>
            </w:r>
            <w:r w:rsidRPr="00D81292">
              <w:rPr>
                <w:color w:val="000000"/>
              </w:rPr>
              <w:t xml:space="preserve">Adéla </w:t>
            </w:r>
            <w:r w:rsidR="00A60033" w:rsidRPr="00D81292">
              <w:rPr>
                <w:color w:val="000000"/>
              </w:rPr>
              <w:t>Lakomá</w:t>
            </w:r>
            <w:r w:rsidR="00A60033">
              <w:rPr>
                <w:color w:val="000000"/>
              </w:rPr>
              <w:t xml:space="preserve"> </w:t>
            </w:r>
            <w:r w:rsidR="00A60033" w:rsidRPr="00D81292">
              <w:rPr>
                <w:color w:val="000000"/>
              </w:rPr>
              <w:t>– Dosena – designer</w:t>
            </w:r>
          </w:p>
          <w:p w14:paraId="40F41D4D" w14:textId="7F61CE7F" w:rsidR="00201CBD" w:rsidRPr="00FB465F" w:rsidRDefault="00201CBD" w:rsidP="00D3581F">
            <w:pPr>
              <w:pStyle w:val="Odstavecseseznamem"/>
              <w:numPr>
                <w:ilvl w:val="0"/>
                <w:numId w:val="6"/>
              </w:numPr>
              <w:contextualSpacing w:val="0"/>
              <w:rPr>
                <w:color w:val="000000"/>
              </w:rPr>
            </w:pPr>
            <w:r>
              <w:rPr>
                <w:color w:val="000000"/>
              </w:rPr>
              <w:t xml:space="preserve">MgA. </w:t>
            </w:r>
            <w:r w:rsidRPr="00D81292">
              <w:rPr>
                <w:color w:val="000000"/>
              </w:rPr>
              <w:t xml:space="preserve">Gabriela </w:t>
            </w:r>
            <w:r w:rsidR="00A60033" w:rsidRPr="00D81292">
              <w:rPr>
                <w:color w:val="000000"/>
              </w:rPr>
              <w:t>Lhotáková – Praha – design</w:t>
            </w:r>
            <w:r w:rsidRPr="00D81292">
              <w:rPr>
                <w:color w:val="000000"/>
              </w:rPr>
              <w:t xml:space="preserve"> šperku </w:t>
            </w:r>
          </w:p>
        </w:tc>
      </w:tr>
    </w:tbl>
    <w:p w14:paraId="67165F59" w14:textId="77777777" w:rsidR="001217FA" w:rsidRDefault="001217FA">
      <w:r>
        <w:br w:type="page"/>
      </w:r>
    </w:p>
    <w:tbl>
      <w:tblPr>
        <w:tblStyle w:val="Mkatabulky"/>
        <w:tblW w:w="10207" w:type="dxa"/>
        <w:tblInd w:w="-147" w:type="dxa"/>
        <w:tblLook w:val="04A0" w:firstRow="1" w:lastRow="0" w:firstColumn="1" w:lastColumn="0" w:noHBand="0" w:noVBand="1"/>
      </w:tblPr>
      <w:tblGrid>
        <w:gridCol w:w="10207"/>
      </w:tblGrid>
      <w:tr w:rsidR="00201CBD" w:rsidRPr="008B7E4A" w14:paraId="1C8417E6" w14:textId="77777777" w:rsidTr="00CF7C82">
        <w:tc>
          <w:tcPr>
            <w:tcW w:w="10207" w:type="dxa"/>
            <w:shd w:val="clear" w:color="auto" w:fill="F7CAAC" w:themeFill="accent2" w:themeFillTint="66"/>
          </w:tcPr>
          <w:p w14:paraId="6A8C1EBD" w14:textId="13921AAF" w:rsidR="00201CBD" w:rsidRPr="008B7E4A" w:rsidRDefault="00201CBD" w:rsidP="007B11E5">
            <w:pPr>
              <w:pStyle w:val="Odstavecseseznamem"/>
              <w:ind w:left="0"/>
              <w:rPr>
                <w:b/>
                <w:bCs/>
              </w:rPr>
            </w:pPr>
            <w:r w:rsidRPr="008B7E4A">
              <w:rPr>
                <w:b/>
                <w:bCs/>
              </w:rPr>
              <w:lastRenderedPageBreak/>
              <w:t>Analýza pracovních nabídek na trhu práce</w:t>
            </w:r>
          </w:p>
        </w:tc>
      </w:tr>
      <w:tr w:rsidR="00201CBD" w:rsidRPr="008B7E4A" w14:paraId="0C7D5B81" w14:textId="77777777" w:rsidTr="00CF7C82">
        <w:tc>
          <w:tcPr>
            <w:tcW w:w="10207" w:type="dxa"/>
          </w:tcPr>
          <w:p w14:paraId="129580DD" w14:textId="1D3F6C4A" w:rsidR="00201CBD" w:rsidRPr="00F54325" w:rsidRDefault="00201CBD" w:rsidP="007B11E5">
            <w:pPr>
              <w:pStyle w:val="Default"/>
              <w:spacing w:before="120" w:after="120"/>
              <w:jc w:val="both"/>
              <w:rPr>
                <w:sz w:val="20"/>
                <w:szCs w:val="20"/>
              </w:rPr>
            </w:pPr>
            <w:r w:rsidRPr="00F54325">
              <w:rPr>
                <w:sz w:val="20"/>
                <w:szCs w:val="20"/>
              </w:rPr>
              <w:t xml:space="preserve">Základním východiskem pro analýzu pracovních nabídek na trhu práce a možností uplatnění absolventů BSP </w:t>
            </w:r>
            <w:r>
              <w:rPr>
                <w:sz w:val="20"/>
                <w:szCs w:val="20"/>
              </w:rPr>
              <w:t>Design</w:t>
            </w:r>
            <w:r w:rsidRPr="00F54325">
              <w:rPr>
                <w:sz w:val="20"/>
                <w:szCs w:val="20"/>
              </w:rPr>
              <w:t xml:space="preserve"> je rozsáhlý dokument platformy Kreativní Česko – Kulturní a kreativní průmysly ve vybraných zemích Evropské unie, který pojednává o vymezení, ekonomickém přínosu a strategické podpoře daných oblastí, jejichž součástí budou i absolventi BSP </w:t>
            </w:r>
            <w:r>
              <w:rPr>
                <w:sz w:val="20"/>
                <w:szCs w:val="20"/>
              </w:rPr>
              <w:t>Design</w:t>
            </w:r>
            <w:r w:rsidRPr="00F54325">
              <w:rPr>
                <w:sz w:val="20"/>
                <w:szCs w:val="20"/>
              </w:rPr>
              <w:t xml:space="preserve">. V případě České republiky je vnímání kulturních a kreativních průmyslů převzato ze studie Evropské komise (the Economy of Culture) resp. později Zelené knihy Evropské komise. V rámci evropské klasifikace ekonomických činností je možné studijní program, profesní profil absolventů a jimi prováděné práce zařadit v rámci systému NACE </w:t>
            </w:r>
            <w:r w:rsidRPr="00F54325">
              <w:rPr>
                <w:sz w:val="20"/>
                <w:szCs w:val="20"/>
              </w:rPr>
              <w:br/>
              <w:t>(</w:t>
            </w:r>
            <w:hyperlink r:id="rId151" w:history="1">
              <w:r w:rsidRPr="00F54325">
                <w:rPr>
                  <w:rStyle w:val="Hypertextovodkaz"/>
                  <w:color w:val="auto"/>
                  <w:sz w:val="20"/>
                  <w:szCs w:val="20"/>
                </w:rPr>
                <w:t>http://www.nace.cz/</w:t>
              </w:r>
            </w:hyperlink>
            <w:r w:rsidRPr="00F54325">
              <w:rPr>
                <w:sz w:val="20"/>
                <w:szCs w:val="20"/>
              </w:rPr>
              <w:t xml:space="preserve">) především do kategorií 90.01. - 90.03.  </w:t>
            </w:r>
            <w:r w:rsidRPr="00F54325">
              <w:rPr>
                <w:rStyle w:val="normaltextrun"/>
                <w:sz w:val="20"/>
                <w:szCs w:val="20"/>
              </w:rPr>
              <w:t xml:space="preserve">Vzhledem k HDP České republiky byl podíl těchto činností dle dat z roku 2011 odhadován na 3–4 %, podíl zaměstnanosti činil 4, 6 % dle dat ze stejného období. O deset let později, </w:t>
            </w:r>
            <w:r w:rsidRPr="00F54325">
              <w:rPr>
                <w:rStyle w:val="normaltextrun"/>
                <w:sz w:val="20"/>
                <w:szCs w:val="20"/>
              </w:rPr>
              <w:br/>
              <w:t xml:space="preserve">tj. v roce 2021 byla provedena studie Obnova Evropy – Kulturní a kreativní průmysl před covidem-19 a po něm (https://www.rebuildingeurope.eu/_files/ugd/4b2ba2_806d18bc41b04cc0a45b72f9c21f7cde.pdf), která například uvádí, </w:t>
            </w:r>
            <w:r>
              <w:rPr>
                <w:rStyle w:val="normaltextrun"/>
                <w:sz w:val="20"/>
                <w:szCs w:val="20"/>
              </w:rPr>
              <w:br/>
            </w:r>
            <w:r w:rsidRPr="00F54325">
              <w:rPr>
                <w:rStyle w:val="normaltextrun"/>
                <w:sz w:val="20"/>
                <w:szCs w:val="20"/>
              </w:rPr>
              <w:t xml:space="preserve">že mezi lety 2013–2019 podíl kulturních a kreativních průmyslů v rámci HDP vzrost o 17 % na celkových 4,4 %. S tím související je i nárůst zaměstnanosti v segmentu na 7,6 %. Tato studie dále konstatuje, že oblast KKP neustále posiluje </w:t>
            </w:r>
            <w:r w:rsidRPr="00F54325">
              <w:rPr>
                <w:rStyle w:val="normaltextrun"/>
                <w:sz w:val="20"/>
                <w:szCs w:val="20"/>
              </w:rPr>
              <w:br/>
              <w:t xml:space="preserve">a stává se stále výdělečnějším sektorem v Evropě. V kontextu toho je nezbytně nutné okrajově zmínit fakt, že absolventi často působí v zahraničí, nebo pracují pro zahraniční subjekty, čímž dochází k obohacení evropského prostoru v rámci daného segmentu, a lze hovořit o internacionalizaci dané oblasti. Z uvedených dat je zřejmý progresivní trend, který však zaznamenal propad s dopadem pandemie covid-19 v roce 2020 a 2021, avšak situace se opět obrací k prorůstovým tendencím. V případě oblastí KKO je možné konstatovat, že připravovaný BSP </w:t>
            </w:r>
            <w:r w:rsidR="00DA78A4">
              <w:rPr>
                <w:rStyle w:val="normaltextrun"/>
                <w:sz w:val="20"/>
                <w:szCs w:val="20"/>
              </w:rPr>
              <w:t>Design</w:t>
            </w:r>
            <w:r w:rsidRPr="00F54325">
              <w:rPr>
                <w:rStyle w:val="normaltextrun"/>
                <w:sz w:val="20"/>
                <w:szCs w:val="20"/>
              </w:rPr>
              <w:t xml:space="preserve"> naplňuje svým obsahem představu progresivního programu nabízejícího širokou uplatnitelnost absolventů.  </w:t>
            </w:r>
          </w:p>
        </w:tc>
      </w:tr>
      <w:tr w:rsidR="00201CBD" w:rsidRPr="008B7E4A" w14:paraId="78D57BC3" w14:textId="77777777" w:rsidTr="00CF7C82">
        <w:tc>
          <w:tcPr>
            <w:tcW w:w="10207" w:type="dxa"/>
            <w:shd w:val="clear" w:color="auto" w:fill="F7CAAC" w:themeFill="accent2" w:themeFillTint="66"/>
          </w:tcPr>
          <w:p w14:paraId="402C26B3" w14:textId="77777777" w:rsidR="00201CBD" w:rsidRPr="0032649D" w:rsidRDefault="00201CBD" w:rsidP="007B11E5">
            <w:pPr>
              <w:pStyle w:val="Odstavecseseznamem"/>
              <w:ind w:left="0"/>
              <w:rPr>
                <w:b/>
                <w:bCs/>
                <w:color w:val="000000"/>
                <w:lang w:val="en-US"/>
              </w:rPr>
            </w:pPr>
            <w:r w:rsidRPr="00746468">
              <w:rPr>
                <w:rStyle w:val="normaltextrun"/>
                <w:b/>
                <w:bCs/>
                <w:color w:val="000000"/>
                <w:lang w:val="en-US"/>
              </w:rPr>
              <w:t>Vývoj nezaměstnanosti absolventů v daném typu studijního programu v posledních pěti letech</w:t>
            </w:r>
          </w:p>
        </w:tc>
      </w:tr>
      <w:tr w:rsidR="00201CBD" w:rsidRPr="008B7E4A" w14:paraId="7E16E203" w14:textId="77777777" w:rsidTr="00CF7C82">
        <w:tc>
          <w:tcPr>
            <w:tcW w:w="10207" w:type="dxa"/>
          </w:tcPr>
          <w:p w14:paraId="30F9E6C5" w14:textId="77777777" w:rsidR="00201CBD" w:rsidRPr="00964D5C" w:rsidRDefault="00201CBD" w:rsidP="007B11E5">
            <w:pPr>
              <w:pStyle w:val="Default"/>
              <w:spacing w:before="120" w:after="120"/>
              <w:jc w:val="both"/>
              <w:rPr>
                <w:rStyle w:val="normaltextrun"/>
                <w:sz w:val="20"/>
                <w:szCs w:val="20"/>
                <w:lang w:val="en-US"/>
              </w:rPr>
            </w:pPr>
            <w:r w:rsidRPr="00964D5C">
              <w:rPr>
                <w:rStyle w:val="normaltextrun"/>
                <w:sz w:val="20"/>
                <w:szCs w:val="20"/>
                <w:lang w:val="en-US"/>
              </w:rPr>
              <w:t xml:space="preserve">Z pohledu trhu práce je možné na základě rámcové analýzy největších českých pracovních portálů konstatovat, že poptávka po absolventech </w:t>
            </w:r>
            <w:r>
              <w:rPr>
                <w:rStyle w:val="normaltextrun"/>
                <w:sz w:val="20"/>
                <w:szCs w:val="20"/>
                <w:lang w:val="en-US"/>
              </w:rPr>
              <w:t xml:space="preserve">studijních </w:t>
            </w:r>
            <w:r w:rsidRPr="00964D5C">
              <w:rPr>
                <w:rStyle w:val="normaltextrun"/>
                <w:sz w:val="20"/>
                <w:szCs w:val="20"/>
                <w:lang w:val="en-US"/>
              </w:rPr>
              <w:t>programů z oblasti KKO je vysoká. Absolventi jsou přijímání v oblastech kulturních,</w:t>
            </w:r>
            <w:r>
              <w:rPr>
                <w:rStyle w:val="normaltextrun"/>
                <w:sz w:val="20"/>
                <w:szCs w:val="20"/>
                <w:lang w:val="en-US"/>
              </w:rPr>
              <w:t xml:space="preserve"> </w:t>
            </w:r>
            <w:r w:rsidRPr="00964D5C">
              <w:rPr>
                <w:rStyle w:val="normaltextrun"/>
                <w:sz w:val="20"/>
                <w:szCs w:val="20"/>
                <w:lang w:val="en-US"/>
              </w:rPr>
              <w:t xml:space="preserve">uměleckých, tvůrčích a stejně tak v oblasti marketingu, médií a reklamy. Celkově lze hovořit o cca </w:t>
            </w:r>
            <w:r>
              <w:rPr>
                <w:rStyle w:val="normaltextrun"/>
                <w:sz w:val="20"/>
                <w:szCs w:val="20"/>
                <w:lang w:val="en-US"/>
              </w:rPr>
              <w:t xml:space="preserve">1 </w:t>
            </w:r>
            <w:r w:rsidRPr="00964D5C">
              <w:rPr>
                <w:rStyle w:val="normaltextrun"/>
                <w:sz w:val="20"/>
                <w:szCs w:val="20"/>
                <w:lang w:val="en-US"/>
              </w:rPr>
              <w:t xml:space="preserve">500 volných pracovních místech </w:t>
            </w:r>
            <w:r>
              <w:rPr>
                <w:rStyle w:val="normaltextrun"/>
                <w:sz w:val="20"/>
                <w:szCs w:val="20"/>
                <w:lang w:val="en-US"/>
              </w:rPr>
              <w:br/>
            </w:r>
            <w:r w:rsidRPr="00964D5C">
              <w:rPr>
                <w:rStyle w:val="normaltextrun"/>
                <w:sz w:val="20"/>
                <w:szCs w:val="20"/>
                <w:lang w:val="en-US"/>
              </w:rPr>
              <w:t xml:space="preserve">v dané oblasti. Mimo to je mezi absolventy rozšířen řežim OSVČ, který je svým podílem výrazně vyšší, než </w:t>
            </w:r>
            <w:r>
              <w:rPr>
                <w:rStyle w:val="normaltextrun"/>
                <w:sz w:val="20"/>
                <w:szCs w:val="20"/>
                <w:lang w:val="en-US"/>
              </w:rPr>
              <w:br/>
            </w:r>
            <w:r w:rsidRPr="00964D5C">
              <w:rPr>
                <w:rStyle w:val="normaltextrun"/>
                <w:sz w:val="20"/>
                <w:szCs w:val="20"/>
                <w:lang w:val="en-US"/>
              </w:rPr>
              <w:t>v mnohých jiný oblastech pracovních činností obyvatelstva. S tímto souvisí tvůrčí práce z pohledu výkonného umělce, čili výstupem je umělecký výkon, který nemusí mít charakter kontinuální práce v podobě HPP/DP</w:t>
            </w:r>
            <w:r>
              <w:rPr>
                <w:rStyle w:val="normaltextrun"/>
                <w:sz w:val="20"/>
                <w:szCs w:val="20"/>
                <w:lang w:val="en-US"/>
              </w:rPr>
              <w:t>Č</w:t>
            </w:r>
            <w:r w:rsidRPr="00964D5C">
              <w:rPr>
                <w:rStyle w:val="normaltextrun"/>
                <w:sz w:val="20"/>
                <w:szCs w:val="20"/>
                <w:lang w:val="en-US"/>
              </w:rPr>
              <w:t xml:space="preserve"> apod. </w:t>
            </w:r>
          </w:p>
        </w:tc>
      </w:tr>
      <w:tr w:rsidR="00201CBD" w:rsidRPr="008B7E4A" w14:paraId="71E3DC4C" w14:textId="77777777" w:rsidTr="00CF7C82">
        <w:tc>
          <w:tcPr>
            <w:tcW w:w="10207" w:type="dxa"/>
            <w:shd w:val="clear" w:color="auto" w:fill="F7CAAC" w:themeFill="accent2" w:themeFillTint="66"/>
          </w:tcPr>
          <w:p w14:paraId="4EE9941C" w14:textId="77777777" w:rsidR="00201CBD" w:rsidRPr="008B7E4A" w:rsidRDefault="00201CBD" w:rsidP="007B11E5">
            <w:pPr>
              <w:pStyle w:val="Odstavecseseznamem"/>
              <w:ind w:left="0"/>
              <w:rPr>
                <w:b/>
                <w:bCs/>
              </w:rPr>
            </w:pPr>
            <w:r w:rsidRPr="008B7E4A">
              <w:rPr>
                <w:b/>
                <w:bCs/>
              </w:rPr>
              <w:t>Predikce vývoje poptávky po absolventech daného typu studijního programu</w:t>
            </w:r>
          </w:p>
        </w:tc>
      </w:tr>
      <w:tr w:rsidR="00201CBD" w:rsidRPr="008B7E4A" w14:paraId="589DEC72" w14:textId="77777777" w:rsidTr="00CF7C82">
        <w:tc>
          <w:tcPr>
            <w:tcW w:w="10207" w:type="dxa"/>
          </w:tcPr>
          <w:p w14:paraId="4D873F8D" w14:textId="77777777" w:rsidR="00201CBD" w:rsidRPr="008B7E4A" w:rsidRDefault="00201CBD" w:rsidP="007B11E5">
            <w:pPr>
              <w:pStyle w:val="Default"/>
              <w:spacing w:before="120" w:after="120"/>
              <w:jc w:val="both"/>
              <w:rPr>
                <w:sz w:val="22"/>
                <w:szCs w:val="22"/>
                <w:lang w:val="en-US"/>
              </w:rPr>
            </w:pPr>
            <w:r w:rsidRPr="00746468">
              <w:rPr>
                <w:rStyle w:val="normaltextrun"/>
                <w:sz w:val="20"/>
                <w:szCs w:val="20"/>
                <w:lang w:val="en-US"/>
              </w:rPr>
              <w:t xml:space="preserve">Na základě již zmíněných dat je možné predikovat, že poptávka poroste minimálně do úrovně před pandemií covid-19 </w:t>
            </w:r>
            <w:r>
              <w:rPr>
                <w:rStyle w:val="normaltextrun"/>
                <w:sz w:val="20"/>
                <w:szCs w:val="20"/>
                <w:lang w:val="en-US"/>
              </w:rPr>
              <w:br/>
            </w:r>
            <w:r w:rsidRPr="00746468">
              <w:rPr>
                <w:rStyle w:val="normaltextrun"/>
                <w:sz w:val="20"/>
                <w:szCs w:val="20"/>
                <w:lang w:val="en-US"/>
              </w:rPr>
              <w:t>a</w:t>
            </w:r>
            <w:r>
              <w:rPr>
                <w:rStyle w:val="normaltextrun"/>
                <w:sz w:val="20"/>
                <w:szCs w:val="20"/>
                <w:lang w:val="en-US"/>
              </w:rPr>
              <w:t xml:space="preserve"> </w:t>
            </w:r>
            <w:r w:rsidRPr="00746468">
              <w:rPr>
                <w:rStyle w:val="normaltextrun"/>
                <w:sz w:val="20"/>
                <w:szCs w:val="20"/>
                <w:lang w:val="en-US"/>
              </w:rPr>
              <w:t xml:space="preserve">oblasti KKO budou mít jmenovaný podíl na HDP. Poptávka po absolventech </w:t>
            </w:r>
            <w:r>
              <w:rPr>
                <w:rStyle w:val="normaltextrun"/>
                <w:sz w:val="20"/>
                <w:szCs w:val="20"/>
                <w:lang w:val="en-US"/>
              </w:rPr>
              <w:t>B</w:t>
            </w:r>
            <w:r w:rsidRPr="00746468">
              <w:rPr>
                <w:rStyle w:val="normaltextrun"/>
                <w:sz w:val="20"/>
                <w:szCs w:val="20"/>
                <w:lang w:val="en-US"/>
              </w:rPr>
              <w:t>SP</w:t>
            </w:r>
            <w:r>
              <w:rPr>
                <w:rStyle w:val="normaltextrun"/>
                <w:sz w:val="20"/>
                <w:szCs w:val="20"/>
                <w:lang w:val="en-US"/>
              </w:rPr>
              <w:t xml:space="preserve"> </w:t>
            </w:r>
            <w:r w:rsidRPr="00746468">
              <w:rPr>
                <w:rStyle w:val="normaltextrun"/>
                <w:sz w:val="20"/>
                <w:szCs w:val="20"/>
                <w:lang w:val="en-US"/>
              </w:rPr>
              <w:t xml:space="preserve">Multimédia může být oslabena </w:t>
            </w:r>
            <w:r>
              <w:rPr>
                <w:rStyle w:val="normaltextrun"/>
                <w:sz w:val="20"/>
                <w:szCs w:val="20"/>
                <w:lang w:val="en-US"/>
              </w:rPr>
              <w:br/>
            </w:r>
            <w:r w:rsidRPr="00746468">
              <w:rPr>
                <w:rStyle w:val="normaltextrun"/>
                <w:sz w:val="20"/>
                <w:szCs w:val="20"/>
                <w:lang w:val="en-US"/>
              </w:rPr>
              <w:t xml:space="preserve">s odkazem na aktuální ekonomickou situaci České republiky a taktéž na situaci v Evropě, především však s ohledem na vývoj Ukrajinsko-Ruského konfliktu. Tyto negativní externality mohou ovlivňovat poptávku po absolventech především </w:t>
            </w:r>
            <w:r>
              <w:rPr>
                <w:rStyle w:val="normaltextrun"/>
                <w:sz w:val="20"/>
                <w:szCs w:val="20"/>
                <w:lang w:val="en-US"/>
              </w:rPr>
              <w:br/>
            </w:r>
            <w:r w:rsidRPr="00746468">
              <w:rPr>
                <w:rStyle w:val="normaltextrun"/>
                <w:sz w:val="20"/>
                <w:szCs w:val="20"/>
                <w:lang w:val="en-US"/>
              </w:rPr>
              <w:t xml:space="preserve">v tom okamžiku, kdy subjekty působící na trhu a využívající práci/služeb absolventů </w:t>
            </w:r>
            <w:r>
              <w:rPr>
                <w:rStyle w:val="normaltextrun"/>
                <w:sz w:val="20"/>
                <w:szCs w:val="20"/>
                <w:lang w:val="en-US"/>
              </w:rPr>
              <w:t>B</w:t>
            </w:r>
            <w:r w:rsidRPr="00746468">
              <w:rPr>
                <w:rStyle w:val="normaltextrun"/>
                <w:sz w:val="20"/>
                <w:szCs w:val="20"/>
                <w:lang w:val="en-US"/>
              </w:rPr>
              <w:t>SP Multimédia budou mít ekonomické nebo existenční problémy.</w:t>
            </w:r>
            <w:r w:rsidRPr="008B7E4A">
              <w:rPr>
                <w:rStyle w:val="normaltextrun"/>
                <w:sz w:val="22"/>
                <w:szCs w:val="22"/>
                <w:lang w:val="en-US"/>
              </w:rPr>
              <w:t xml:space="preserve"> </w:t>
            </w:r>
          </w:p>
        </w:tc>
      </w:tr>
      <w:tr w:rsidR="00201CBD" w:rsidRPr="008B7E4A" w14:paraId="29792272" w14:textId="77777777" w:rsidTr="00CF7C82">
        <w:tc>
          <w:tcPr>
            <w:tcW w:w="10207" w:type="dxa"/>
            <w:shd w:val="clear" w:color="auto" w:fill="F7CAAC" w:themeFill="accent2" w:themeFillTint="66"/>
          </w:tcPr>
          <w:p w14:paraId="3D84C4A7" w14:textId="77777777" w:rsidR="00201CBD" w:rsidRPr="00021BC4" w:rsidRDefault="00201CBD" w:rsidP="007B11E5">
            <w:pPr>
              <w:pStyle w:val="Odstavecseseznamem"/>
              <w:ind w:left="0"/>
              <w:rPr>
                <w:b/>
                <w:bCs/>
                <w:color w:val="000000"/>
                <w:lang w:val="en-US"/>
              </w:rPr>
            </w:pPr>
            <w:r w:rsidRPr="00746468">
              <w:rPr>
                <w:rStyle w:val="normaltextrun"/>
                <w:b/>
                <w:bCs/>
                <w:color w:val="000000"/>
                <w:lang w:val="en-US"/>
              </w:rPr>
              <w:t>Shrnutí klíčových opatření pro zajištění vysoké míry relevance absolventů pro trh práce</w:t>
            </w:r>
          </w:p>
        </w:tc>
      </w:tr>
      <w:tr w:rsidR="00201CBD" w:rsidRPr="008B7E4A" w14:paraId="222877DB" w14:textId="77777777" w:rsidTr="00CF7C82">
        <w:tc>
          <w:tcPr>
            <w:tcW w:w="10207" w:type="dxa"/>
          </w:tcPr>
          <w:p w14:paraId="272B38D8" w14:textId="77777777" w:rsidR="00201CBD" w:rsidRPr="00964D5C" w:rsidRDefault="00201CBD" w:rsidP="007B11E5">
            <w:pPr>
              <w:pStyle w:val="Default"/>
              <w:spacing w:before="120" w:after="120"/>
              <w:jc w:val="both"/>
              <w:rPr>
                <w:sz w:val="20"/>
                <w:szCs w:val="20"/>
              </w:rPr>
            </w:pPr>
            <w:r w:rsidRPr="00964D5C">
              <w:rPr>
                <w:sz w:val="20"/>
                <w:szCs w:val="20"/>
              </w:rPr>
              <w:t xml:space="preserve">Všeobecně je možné konstatovat, že veškeré uskutečňované studijní programy z oblasti KKO na </w:t>
            </w:r>
            <w:r>
              <w:rPr>
                <w:sz w:val="20"/>
                <w:szCs w:val="20"/>
              </w:rPr>
              <w:t>FMK</w:t>
            </w:r>
            <w:r w:rsidRPr="00964D5C">
              <w:rPr>
                <w:sz w:val="20"/>
                <w:szCs w:val="20"/>
              </w:rPr>
              <w:t xml:space="preserve"> mají vysokou relevanci absolventů pro trh práce. Toto konstatování vychází z výzkumného šetření Hodnocení absolventů UTB ze strany zaměstnavatelů (2021). </w:t>
            </w:r>
            <w:r>
              <w:rPr>
                <w:sz w:val="20"/>
                <w:szCs w:val="20"/>
              </w:rPr>
              <w:t>FMK</w:t>
            </w:r>
            <w:r w:rsidRPr="00964D5C">
              <w:rPr>
                <w:sz w:val="20"/>
                <w:szCs w:val="20"/>
              </w:rPr>
              <w:t xml:space="preserve"> se ve srovnání s ostatními </w:t>
            </w:r>
            <w:r w:rsidRPr="00946321">
              <w:rPr>
                <w:sz w:val="20"/>
                <w:szCs w:val="20"/>
              </w:rPr>
              <w:t>fakultami UTB umístila takřka vždy</w:t>
            </w:r>
            <w:r w:rsidRPr="00964D5C">
              <w:rPr>
                <w:sz w:val="20"/>
                <w:szCs w:val="20"/>
              </w:rPr>
              <w:t xml:space="preserve"> na první nebo druhé pozici </w:t>
            </w:r>
            <w:r>
              <w:rPr>
                <w:sz w:val="20"/>
                <w:szCs w:val="20"/>
              </w:rPr>
              <w:br/>
            </w:r>
            <w:r w:rsidRPr="00964D5C">
              <w:rPr>
                <w:sz w:val="20"/>
                <w:szCs w:val="20"/>
              </w:rPr>
              <w:t>u sledovaných parametrů. Jednoznačně nejlepších výsledků bylo dosaženo v případě výstupů učení</w:t>
            </w:r>
            <w:r>
              <w:rPr>
                <w:sz w:val="20"/>
                <w:szCs w:val="20"/>
              </w:rPr>
              <w:t>,</w:t>
            </w:r>
            <w:r w:rsidRPr="00964D5C">
              <w:rPr>
                <w:sz w:val="20"/>
                <w:szCs w:val="20"/>
              </w:rPr>
              <w:t xml:space="preserve"> a to především </w:t>
            </w:r>
            <w:r>
              <w:rPr>
                <w:sz w:val="20"/>
                <w:szCs w:val="20"/>
              </w:rPr>
              <w:br/>
            </w:r>
            <w:r w:rsidRPr="00964D5C">
              <w:rPr>
                <w:sz w:val="20"/>
                <w:szCs w:val="20"/>
              </w:rPr>
              <w:t>v konstatování “Studijní program studenty vybavuje dovednostmi uplatnitelnými v pracovním životě.”, což je z pohledu míry relevance absolventů pro trh práce</w:t>
            </w:r>
            <w:r>
              <w:rPr>
                <w:sz w:val="20"/>
                <w:szCs w:val="20"/>
              </w:rPr>
              <w:t>,</w:t>
            </w:r>
            <w:r w:rsidRPr="00964D5C">
              <w:rPr>
                <w:sz w:val="20"/>
                <w:szCs w:val="20"/>
              </w:rPr>
              <w:t xml:space="preserve"> resp. zaměstnavatele stěžejní. </w:t>
            </w:r>
          </w:p>
          <w:p w14:paraId="4030909C" w14:textId="77777777" w:rsidR="00201CBD" w:rsidRPr="00021BC4" w:rsidRDefault="00201CBD" w:rsidP="007B11E5">
            <w:pPr>
              <w:pStyle w:val="Default"/>
              <w:spacing w:before="120" w:after="120"/>
              <w:jc w:val="both"/>
              <w:rPr>
                <w:sz w:val="20"/>
                <w:szCs w:val="20"/>
              </w:rPr>
            </w:pPr>
            <w:r w:rsidRPr="00964D5C">
              <w:rPr>
                <w:sz w:val="20"/>
                <w:szCs w:val="20"/>
              </w:rPr>
              <w:t>Opatření pro zajištění vysoké míry relevance absolventů pro trh práce je možné obecně dělit na dvě úrovně: úroveň celouniverzitních aktivit, kde je výrazný podíl aktivit Job Centra UTB a fakultních a ateliérových aktivit. V oblasti celouniverzitní se jedná o soubor specializovaných poraden (pedagogicko-psychologická, sociální, právní), dále aktivit zmíněného Job Centra, kariérní poradenství, profesní diagnostika, realizace stáží, kurzů, workshopů, veletrhů pracovních příležitostí a mnoho dalších.  Na fakultní a ateliérové úrovni se jedná o rozšiřující vzdělávací aktivity v podobě workshopů, kurzů, letních škol apod. Zároveň je proaktivní řešení spolupráce s praxí.</w:t>
            </w:r>
            <w:r>
              <w:rPr>
                <w:sz w:val="20"/>
                <w:szCs w:val="20"/>
              </w:rPr>
              <w:t xml:space="preserve"> </w:t>
            </w:r>
            <w:r w:rsidRPr="00964D5C">
              <w:rPr>
                <w:sz w:val="20"/>
                <w:szCs w:val="20"/>
              </w:rPr>
              <w:t>Vzhledem k tomu, že na FMK realizují studenti zakázky pro komerční subjekty, vznikla v roce 2021 pozice manažera pro spolupráci s praxí, která zajišťuje manažersko-administrativní procesy.  Významnou roli v oblasti uplatnění absolventů hraje i Centrum kreativních průmyslů a podnikání.</w:t>
            </w:r>
          </w:p>
        </w:tc>
      </w:tr>
    </w:tbl>
    <w:p w14:paraId="058AD578" w14:textId="77777777" w:rsidR="00201CBD" w:rsidRDefault="00201CBD" w:rsidP="00201CBD">
      <w:pPr>
        <w:pStyle w:val="Odstavecseseznamem"/>
      </w:pPr>
    </w:p>
    <w:p w14:paraId="3A2C05F4" w14:textId="77777777" w:rsidR="00201CBD" w:rsidRDefault="00201CBD" w:rsidP="00201CBD">
      <w:pPr>
        <w:pStyle w:val="Odstavecseseznamem"/>
      </w:pPr>
    </w:p>
    <w:p w14:paraId="45ED45AB" w14:textId="77777777" w:rsidR="00201CBD" w:rsidRDefault="00201CBD" w:rsidP="00201CBD">
      <w:pPr>
        <w:pStyle w:val="Odstavecseseznamem"/>
      </w:pPr>
    </w:p>
    <w:p w14:paraId="3A969DC5" w14:textId="77777777" w:rsidR="00201CBD" w:rsidRDefault="00201CBD" w:rsidP="00201CBD">
      <w:pPr>
        <w:pStyle w:val="Odstavecseseznamem"/>
      </w:pPr>
    </w:p>
    <w:p w14:paraId="3F2F5094" w14:textId="77777777" w:rsidR="00201CBD" w:rsidRDefault="00201CBD" w:rsidP="00201CBD">
      <w:pPr>
        <w:pStyle w:val="Odstavecseseznamem"/>
      </w:pPr>
    </w:p>
    <w:p w14:paraId="15331895" w14:textId="77777777" w:rsidR="00201CBD" w:rsidRDefault="00201CBD" w:rsidP="00201CBD">
      <w:pPr>
        <w:pStyle w:val="Odstavecseseznamem"/>
      </w:pPr>
    </w:p>
    <w:p w14:paraId="6442C54C" w14:textId="77777777" w:rsidR="00201CBD" w:rsidRDefault="00201CBD" w:rsidP="00201CBD">
      <w:r>
        <w:br w:type="page"/>
      </w:r>
    </w:p>
    <w:tbl>
      <w:tblPr>
        <w:tblStyle w:val="Mkatabulky"/>
        <w:tblW w:w="10207" w:type="dxa"/>
        <w:tblInd w:w="-289" w:type="dxa"/>
        <w:tblLook w:val="04A0" w:firstRow="1" w:lastRow="0" w:firstColumn="1" w:lastColumn="0" w:noHBand="0" w:noVBand="1"/>
      </w:tblPr>
      <w:tblGrid>
        <w:gridCol w:w="10207"/>
      </w:tblGrid>
      <w:tr w:rsidR="00201CBD" w:rsidRPr="00821825" w14:paraId="0E3EDC44" w14:textId="77777777" w:rsidTr="007B11E5">
        <w:trPr>
          <w:trHeight w:val="494"/>
        </w:trPr>
        <w:tc>
          <w:tcPr>
            <w:tcW w:w="10207" w:type="dxa"/>
            <w:shd w:val="clear" w:color="auto" w:fill="BDD6EE" w:themeFill="accent1" w:themeFillTint="66"/>
          </w:tcPr>
          <w:p w14:paraId="7097E526" w14:textId="77777777" w:rsidR="00201CBD" w:rsidRPr="002B50D9" w:rsidRDefault="00201CBD" w:rsidP="007B11E5">
            <w:pPr>
              <w:spacing w:before="60" w:after="60"/>
              <w:rPr>
                <w:b/>
                <w:bCs/>
                <w:noProof/>
                <w:lang w:val="sk-SK"/>
              </w:rPr>
            </w:pPr>
            <w:r w:rsidRPr="00B865C6">
              <w:rPr>
                <w:b/>
                <w:bCs/>
                <w:noProof/>
                <w:lang w:val="sk-SK"/>
              </w:rPr>
              <w:lastRenderedPageBreak/>
              <w:t xml:space="preserve">Vyjádření odborníků z praxe k perspektivě a struktuře studijního programu Multimédia, výstupním dovednostem absolventů a jejich uplatnitelnosti na trhu práce dle směrnice rektora SR/08/2022 Standardy studijních programů </w:t>
            </w:r>
          </w:p>
        </w:tc>
      </w:tr>
      <w:tr w:rsidR="00201CBD" w:rsidRPr="00821825" w14:paraId="168CE928" w14:textId="77777777" w:rsidTr="007B11E5">
        <w:trPr>
          <w:trHeight w:val="391"/>
        </w:trPr>
        <w:tc>
          <w:tcPr>
            <w:tcW w:w="10207" w:type="dxa"/>
            <w:shd w:val="clear" w:color="auto" w:fill="F7CAAC" w:themeFill="accent2" w:themeFillTint="66"/>
          </w:tcPr>
          <w:p w14:paraId="4E86426A" w14:textId="77777777" w:rsidR="00EE08DA" w:rsidRDefault="00EE08DA" w:rsidP="00EE08DA">
            <w:pPr>
              <w:pStyle w:val="Odstavecseseznamem"/>
              <w:rPr>
                <w:b/>
                <w:bCs/>
              </w:rPr>
            </w:pPr>
          </w:p>
          <w:p w14:paraId="27B247B2" w14:textId="63F1CE5A" w:rsidR="00EE08DA" w:rsidRPr="00EE08DA" w:rsidRDefault="00EE08DA" w:rsidP="00EE08DA">
            <w:pPr>
              <w:pStyle w:val="Odstavecseseznamem"/>
              <w:ind w:left="38"/>
              <w:rPr>
                <w:b/>
                <w:bCs/>
              </w:rPr>
            </w:pPr>
            <w:r w:rsidRPr="00EE08DA">
              <w:rPr>
                <w:b/>
                <w:bCs/>
              </w:rPr>
              <w:t>Josef Tomšej, Qubus Design Studio</w:t>
            </w:r>
          </w:p>
          <w:p w14:paraId="1C94E11D" w14:textId="475F2243" w:rsidR="00201CBD" w:rsidRPr="006374EF" w:rsidRDefault="00201CBD" w:rsidP="007B11E5">
            <w:pPr>
              <w:pStyle w:val="Odstavecseseznamem"/>
              <w:spacing w:before="80"/>
              <w:contextualSpacing w:val="0"/>
              <w:rPr>
                <w:b/>
                <w:bCs/>
                <w:noProof/>
                <w:lang w:val="sk-SK"/>
              </w:rPr>
            </w:pPr>
          </w:p>
        </w:tc>
      </w:tr>
      <w:tr w:rsidR="00201CBD" w:rsidRPr="00821825" w14:paraId="1C52E7A6" w14:textId="77777777" w:rsidTr="007B11E5">
        <w:tc>
          <w:tcPr>
            <w:tcW w:w="10207" w:type="dxa"/>
          </w:tcPr>
          <w:p w14:paraId="36D97248" w14:textId="77777777" w:rsidR="00201CBD" w:rsidRPr="00821825" w:rsidRDefault="00201CBD" w:rsidP="00D3581F">
            <w:pPr>
              <w:pStyle w:val="Odstavecseseznamem"/>
              <w:numPr>
                <w:ilvl w:val="0"/>
                <w:numId w:val="7"/>
              </w:numPr>
              <w:spacing w:before="120" w:after="120"/>
              <w:contextualSpacing w:val="0"/>
              <w:jc w:val="both"/>
              <w:rPr>
                <w:noProof/>
                <w:lang w:val="sk-SK"/>
              </w:rPr>
            </w:pPr>
            <w:r w:rsidRPr="00821825">
              <w:rPr>
                <w:noProof/>
                <w:lang w:val="sk-SK"/>
              </w:rPr>
              <w:t>Struktura studijního plánu</w:t>
            </w:r>
          </w:p>
          <w:p w14:paraId="2D9D862D" w14:textId="41439FCA" w:rsidR="00D81C7F" w:rsidRPr="00D81C7F" w:rsidRDefault="00D81C7F" w:rsidP="00D81C7F">
            <w:pPr>
              <w:pStyle w:val="Odstavecseseznamem"/>
              <w:spacing w:before="120" w:after="120"/>
              <w:jc w:val="both"/>
              <w:rPr>
                <w:noProof/>
                <w:lang w:val="sk-SK"/>
              </w:rPr>
            </w:pPr>
            <w:r w:rsidRPr="00D81C7F">
              <w:rPr>
                <w:noProof/>
                <w:lang w:val="sk-SK"/>
              </w:rPr>
              <w:t>NMSP Design je zaměřen na tvůrčí a odborné znalosti i dovednosti specializací Průmyslový design, Produktový design, Tvorba prostoru, Sklo, prostor, objekt, Design oděvu, Design obuvi.</w:t>
            </w:r>
          </w:p>
          <w:p w14:paraId="6F253635" w14:textId="08D5590E" w:rsidR="00D81C7F" w:rsidRPr="00D81C7F" w:rsidRDefault="00D81C7F" w:rsidP="00D81C7F">
            <w:pPr>
              <w:pStyle w:val="Odstavecseseznamem"/>
              <w:spacing w:before="120" w:after="120"/>
              <w:jc w:val="both"/>
              <w:rPr>
                <w:noProof/>
                <w:lang w:val="sk-SK"/>
              </w:rPr>
            </w:pPr>
            <w:r w:rsidRPr="00D81C7F">
              <w:rPr>
                <w:noProof/>
                <w:lang w:val="sk-SK"/>
              </w:rPr>
              <w:t xml:space="preserve">Magisterské studium umožňuje studentovi přistoupit k vlastní tvůrčí práci s hlubším pochopením ve snaze rozvinout při tvorbě praktickou odbornou znalost, tvořivost spolu se sebereflexí a osobitým viděním. Cílem studia je, aby studenti oboru získávali teoretická východiska jednotlivých etap odborně zaměřené práce, kterou si ověřují v praxi při realizaci náročnějších cvičení. Současné trendy v praxi směřují k multiplicitě, záměrem tedy je připravit profesně zdatné odborníky, kteří se orientují na komerční i uměleckou sféru nejen ve své profesi, ale i v hraničních oborech, přičemž jsou schopni odevzdávat výstupy jak individuální, tak výstupy, které jsou součástí týmové práce.  </w:t>
            </w:r>
          </w:p>
          <w:p w14:paraId="117BF0F3" w14:textId="391D9427" w:rsidR="00D81C7F" w:rsidRPr="00D81C7F" w:rsidRDefault="00D81C7F" w:rsidP="00D81C7F">
            <w:pPr>
              <w:pStyle w:val="Odstavecseseznamem"/>
              <w:spacing w:before="120" w:after="120"/>
              <w:jc w:val="both"/>
              <w:rPr>
                <w:noProof/>
                <w:lang w:val="sk-SK"/>
              </w:rPr>
            </w:pPr>
            <w:r w:rsidRPr="00D81C7F">
              <w:rPr>
                <w:noProof/>
                <w:lang w:val="sk-SK"/>
              </w:rPr>
              <w:t>Student je připraven během výukového procesu na veřejné prezentace a jako přirozený proces vnímá i pravidelné evaluování tvorby.</w:t>
            </w:r>
          </w:p>
          <w:p w14:paraId="0FC36E51" w14:textId="111FF443" w:rsidR="00D81C7F" w:rsidRPr="00D81C7F" w:rsidRDefault="00D81C7F" w:rsidP="00D81C7F">
            <w:pPr>
              <w:pStyle w:val="Odstavecseseznamem"/>
              <w:spacing w:before="120" w:after="120"/>
              <w:jc w:val="both"/>
              <w:rPr>
                <w:noProof/>
                <w:lang w:val="sk-SK"/>
              </w:rPr>
            </w:pPr>
            <w:r w:rsidRPr="00D81C7F">
              <w:rPr>
                <w:noProof/>
                <w:lang w:val="sk-SK"/>
              </w:rPr>
              <w:t>Studium je realizováno ve formě dvouletého magisterského studia a ukončeno státní závěrečnou zkouškou. Diplomové práce jsou postaveny na teoretických vědomostech a praktických dovednostech v oblasti tvorby.</w:t>
            </w:r>
          </w:p>
          <w:p w14:paraId="5FB453AA" w14:textId="4FE0E6FC" w:rsidR="00D81C7F" w:rsidRPr="00D81C7F" w:rsidRDefault="00D81C7F" w:rsidP="00D81C7F">
            <w:pPr>
              <w:pStyle w:val="Odstavecseseznamem"/>
              <w:spacing w:before="120" w:after="120"/>
              <w:jc w:val="both"/>
              <w:rPr>
                <w:noProof/>
                <w:lang w:val="sk-SK"/>
              </w:rPr>
            </w:pPr>
            <w:r w:rsidRPr="00D81C7F">
              <w:rPr>
                <w:noProof/>
                <w:lang w:val="sk-SK"/>
              </w:rPr>
              <w:t xml:space="preserve">FMK rozvíjí spolupráci s praxí s přihlédnutím k profilu studijních programů z oblasti Umění. MSP MMD má za cíl komunikovat s firmami, klastry, profesními asociacemi a dalšími odborníky z praxe, aby zajistil profil absolventa odpovídající požadavkům současného trhu. </w:t>
            </w:r>
          </w:p>
          <w:p w14:paraId="4F020A53" w14:textId="5000F700" w:rsidR="00201CBD" w:rsidRPr="00DC029A" w:rsidRDefault="00D81C7F" w:rsidP="00D81C7F">
            <w:pPr>
              <w:pStyle w:val="Odstavecseseznamem"/>
              <w:spacing w:before="120" w:after="120"/>
              <w:contextualSpacing w:val="0"/>
              <w:jc w:val="both"/>
              <w:rPr>
                <w:noProof/>
                <w:lang w:val="sk-SK"/>
              </w:rPr>
            </w:pPr>
            <w:r w:rsidRPr="00D81C7F">
              <w:rPr>
                <w:noProof/>
                <w:lang w:val="sk-SK"/>
              </w:rPr>
              <w:t xml:space="preserve">Struktura studijního plánu je jasná, srozumitelná a v souladu se současnou praxí. Oceňuji, že je student programově veden k multiplicitě a mezioborovému, resp. kontextuálnímu vnímání současných témat, přičemž je seznámen </w:t>
            </w:r>
            <w:r w:rsidR="002E7561">
              <w:rPr>
                <w:noProof/>
                <w:lang w:val="sk-SK"/>
              </w:rPr>
              <w:br/>
            </w:r>
            <w:r w:rsidRPr="00D81C7F">
              <w:rPr>
                <w:noProof/>
                <w:lang w:val="sk-SK"/>
              </w:rPr>
              <w:t>s principy individuální a především týmové práce v rámci praxe na pracovištích, která dnes vyžadují především flexibilitu.</w:t>
            </w:r>
          </w:p>
        </w:tc>
      </w:tr>
      <w:tr w:rsidR="00201CBD" w:rsidRPr="00821825" w14:paraId="573A1BCD" w14:textId="77777777" w:rsidTr="007B11E5">
        <w:trPr>
          <w:trHeight w:val="983"/>
        </w:trPr>
        <w:tc>
          <w:tcPr>
            <w:tcW w:w="10207" w:type="dxa"/>
          </w:tcPr>
          <w:p w14:paraId="338D8872" w14:textId="77777777" w:rsidR="00201CBD" w:rsidRPr="00821825" w:rsidRDefault="00201CBD" w:rsidP="00D3581F">
            <w:pPr>
              <w:pStyle w:val="Odstavecseseznamem"/>
              <w:numPr>
                <w:ilvl w:val="0"/>
                <w:numId w:val="7"/>
              </w:numPr>
              <w:spacing w:before="120" w:after="120"/>
              <w:ind w:left="714" w:hanging="357"/>
              <w:contextualSpacing w:val="0"/>
              <w:jc w:val="both"/>
              <w:rPr>
                <w:noProof/>
                <w:lang w:val="sk-SK"/>
              </w:rPr>
            </w:pPr>
            <w:r>
              <w:rPr>
                <w:noProof/>
                <w:lang w:val="sk-SK"/>
              </w:rPr>
              <w:t>Výstupní dovednosti absolventů</w:t>
            </w:r>
          </w:p>
          <w:p w14:paraId="52D16B3C" w14:textId="129669CD" w:rsidR="00D90FBE" w:rsidRPr="002E7561" w:rsidRDefault="00D90FBE" w:rsidP="002E7561">
            <w:pPr>
              <w:pStyle w:val="Odstavecseseznamem"/>
              <w:spacing w:after="120"/>
              <w:jc w:val="both"/>
              <w:rPr>
                <w:noProof/>
                <w:lang w:val="sk-SK"/>
              </w:rPr>
            </w:pPr>
            <w:r w:rsidRPr="00D90FBE">
              <w:rPr>
                <w:noProof/>
                <w:lang w:val="sk-SK"/>
              </w:rPr>
              <w:t xml:space="preserve">Absolvent NMSP Design získává praxí hlubší a širší dovednosti na úrovni soudobého poznání v oblasti obecných </w:t>
            </w:r>
            <w:r w:rsidR="002E7561">
              <w:rPr>
                <w:noProof/>
                <w:lang w:val="sk-SK"/>
              </w:rPr>
              <w:br/>
            </w:r>
            <w:r w:rsidRPr="00D90FBE">
              <w:rPr>
                <w:noProof/>
                <w:lang w:val="sk-SK"/>
              </w:rPr>
              <w:t>i specializačních disciplín, je schopen fundovaně teoretické znalosti aplikovat</w:t>
            </w:r>
            <w:r w:rsidR="002E7561">
              <w:rPr>
                <w:noProof/>
                <w:lang w:val="sk-SK"/>
              </w:rPr>
              <w:t xml:space="preserve"> </w:t>
            </w:r>
            <w:r w:rsidRPr="00D90FBE">
              <w:rPr>
                <w:noProof/>
                <w:lang w:val="sk-SK"/>
              </w:rPr>
              <w:t>dopraktických výstupů,</w:t>
            </w:r>
            <w:r w:rsidR="002E7561">
              <w:rPr>
                <w:noProof/>
                <w:lang w:val="sk-SK"/>
              </w:rPr>
              <w:t xml:space="preserve"> </w:t>
            </w:r>
            <w:r w:rsidRPr="002E7561">
              <w:rPr>
                <w:noProof/>
                <w:lang w:val="sk-SK"/>
              </w:rPr>
              <w:t>ovládá tvůrčí nástroje, je schopen finanční rozvahy v kontextu s tvorbou díla.</w:t>
            </w:r>
          </w:p>
          <w:p w14:paraId="16F402E0" w14:textId="2DDCD33B" w:rsidR="00D90FBE" w:rsidRPr="002E7561" w:rsidRDefault="00D90FBE" w:rsidP="002E7561">
            <w:pPr>
              <w:pStyle w:val="Odstavecseseznamem"/>
              <w:spacing w:after="120"/>
              <w:jc w:val="both"/>
              <w:rPr>
                <w:noProof/>
                <w:lang w:val="sk-SK"/>
              </w:rPr>
            </w:pPr>
            <w:r w:rsidRPr="00D90FBE">
              <w:rPr>
                <w:noProof/>
                <w:lang w:val="sk-SK"/>
              </w:rPr>
              <w:t>Předpokládá se u něj schopnost interpretace a prezentace díla či tvůrčího výkonu, umí verbálně</w:t>
            </w:r>
            <w:r w:rsidR="002E7561">
              <w:rPr>
                <w:noProof/>
                <w:lang w:val="sk-SK"/>
              </w:rPr>
              <w:t xml:space="preserve"> </w:t>
            </w:r>
            <w:r w:rsidRPr="002E7561">
              <w:rPr>
                <w:noProof/>
                <w:lang w:val="sk-SK"/>
              </w:rPr>
              <w:t>i písemně vyjádřit kritický názor opírající se o odbornou zkušenost i historické souvislosti. Orientuje se v základních proudech tvorby a současných tendencí a umí je aplikovat. Uvědomuje si souvislosti estetického i filosofického charakteru uměleckého díla a designu, využívá tyto souvislosti v praxi.</w:t>
            </w:r>
          </w:p>
          <w:p w14:paraId="57B85FA5" w14:textId="2A1EF69C" w:rsidR="00201CBD" w:rsidRPr="003C1CFA" w:rsidRDefault="00D90FBE" w:rsidP="00D90FBE">
            <w:pPr>
              <w:pStyle w:val="Odstavecseseznamem"/>
              <w:spacing w:after="120"/>
              <w:contextualSpacing w:val="0"/>
              <w:jc w:val="both"/>
              <w:rPr>
                <w:noProof/>
                <w:lang w:val="sk-SK"/>
              </w:rPr>
            </w:pPr>
            <w:r w:rsidRPr="00D90FBE">
              <w:rPr>
                <w:noProof/>
                <w:lang w:val="sk-SK"/>
              </w:rPr>
              <w:t>Za stěžejní považuji tu část výukového programu, která studenta seznamuje s nejrůznějšími principy veřejné prezentace, obhajoby své práce / rozpracovanosti na základě všech výše zmíněných kritérií. Je důležité si uvědomit, že znalost je pro excelentní výkon nutnou, nikoliv však dostačující podmínkou a smysl pro uvědomění si vlastních limitů či naopak předností skrze neustálou evaluaci svého konání vede k profesnímu růstu a v důsledku pak lepší uplatnitelnosti.</w:t>
            </w:r>
          </w:p>
        </w:tc>
      </w:tr>
      <w:tr w:rsidR="00201CBD" w:rsidRPr="00821825" w14:paraId="6FECEB17" w14:textId="77777777" w:rsidTr="007B11E5">
        <w:trPr>
          <w:trHeight w:val="898"/>
        </w:trPr>
        <w:tc>
          <w:tcPr>
            <w:tcW w:w="10207" w:type="dxa"/>
          </w:tcPr>
          <w:p w14:paraId="6B495FA9" w14:textId="77777777" w:rsidR="00201CBD" w:rsidRDefault="00201CBD" w:rsidP="00D3581F">
            <w:pPr>
              <w:pStyle w:val="Odstavecseseznamem"/>
              <w:numPr>
                <w:ilvl w:val="0"/>
                <w:numId w:val="7"/>
              </w:numPr>
              <w:spacing w:before="120" w:after="120"/>
              <w:ind w:left="714" w:hanging="357"/>
              <w:contextualSpacing w:val="0"/>
              <w:jc w:val="both"/>
              <w:rPr>
                <w:noProof/>
                <w:lang w:val="sk-SK"/>
              </w:rPr>
            </w:pPr>
            <w:r>
              <w:rPr>
                <w:noProof/>
                <w:lang w:val="sk-SK"/>
              </w:rPr>
              <w:t>Uplatnitelnost absolventů</w:t>
            </w:r>
          </w:p>
          <w:p w14:paraId="78E7CE94" w14:textId="7B37E8D2" w:rsidR="00201CBD" w:rsidRPr="00821825" w:rsidDel="00FF66F9" w:rsidRDefault="006D177A" w:rsidP="007B11E5">
            <w:pPr>
              <w:pStyle w:val="Odstavecseseznamem"/>
              <w:spacing w:before="120" w:after="120"/>
              <w:ind w:left="714"/>
              <w:contextualSpacing w:val="0"/>
              <w:jc w:val="both"/>
              <w:rPr>
                <w:noProof/>
                <w:lang w:val="sk-SK"/>
              </w:rPr>
            </w:pPr>
            <w:r w:rsidRPr="006D177A">
              <w:rPr>
                <w:noProof/>
                <w:lang w:val="sk-SK"/>
              </w:rPr>
              <w:t>Absolvent NMSP Design je vybaven znalostmi, dovednostmi i kompetencemi, které mu umožní nalézt uplatnění jako samostatný tvůrce v oblasti užitého umění, dále v multimediálních agenturách, v reklamnícha propagačních odděleních obchodních a výrobních organizací, v oblasti veletrhů a výstav, v oblasti designu obalů a výrobků, game designu, ve firemním sektoru zaměřeném na design obuvi a oděvu, či web designu, kostýmní návrhář pro film, divadlo. Absolvent je vybaven schopností spolupracovat v týmech a podílet se na procesech tvorby.</w:t>
            </w:r>
          </w:p>
        </w:tc>
      </w:tr>
      <w:tr w:rsidR="00201CBD" w:rsidRPr="00821825" w14:paraId="3DA155F6" w14:textId="77777777" w:rsidTr="00C72EF0">
        <w:trPr>
          <w:trHeight w:val="283"/>
        </w:trPr>
        <w:tc>
          <w:tcPr>
            <w:tcW w:w="10207" w:type="dxa"/>
          </w:tcPr>
          <w:p w14:paraId="6F03BDC6" w14:textId="4104483A" w:rsidR="00201CBD" w:rsidRDefault="00201CBD" w:rsidP="00D3581F">
            <w:pPr>
              <w:pStyle w:val="Odstavecseseznamem"/>
              <w:numPr>
                <w:ilvl w:val="0"/>
                <w:numId w:val="7"/>
              </w:numPr>
              <w:spacing w:before="120" w:after="120"/>
              <w:ind w:left="714" w:hanging="357"/>
              <w:contextualSpacing w:val="0"/>
              <w:jc w:val="both"/>
              <w:rPr>
                <w:noProof/>
                <w:lang w:val="sk-SK"/>
              </w:rPr>
            </w:pPr>
            <w:r w:rsidRPr="00821825">
              <w:rPr>
                <w:noProof/>
                <w:lang w:val="sk-SK"/>
              </w:rPr>
              <w:t>Perspektiva připravovaného programu</w:t>
            </w:r>
          </w:p>
          <w:p w14:paraId="7D944ED6" w14:textId="0BA04FE2" w:rsidR="00201CBD" w:rsidRPr="003C1CFA" w:rsidRDefault="005C7214" w:rsidP="002E7561">
            <w:pPr>
              <w:pStyle w:val="Odstavecseseznamem"/>
              <w:ind w:left="747"/>
              <w:jc w:val="both"/>
              <w:rPr>
                <w:noProof/>
                <w:lang w:val="sk-SK"/>
              </w:rPr>
            </w:pPr>
            <w:r>
              <w:rPr>
                <w:rFonts w:cs="Calibri"/>
              </w:rPr>
              <w:t xml:space="preserve">Historie ale i současná praxe mám ukazuje, že snaha o mezioborovou spolupráci, jež vede k aplikaci inovativních technologií do kreativních procesů tvorby vede vždy k úspěchu. Jsem tudíž přesvědčen, že absolvent MSP MMD může, pokud u něj bude pěstován vztah k souvislostem a dialogu, najít široké uplatnění, neboť se především </w:t>
            </w:r>
            <w:r w:rsidR="002E7561">
              <w:rPr>
                <w:rFonts w:cs="Calibri"/>
              </w:rPr>
              <w:br/>
            </w:r>
            <w:r>
              <w:rPr>
                <w:rFonts w:cs="Calibri"/>
              </w:rPr>
              <w:t>v podmínkách současného kreativního průmyslu ukazují limity úzce profilovaných individuí, jež z nejrůznějších důvodů nejsou ochotni, či schopni reagovat na měnící se prostředí, nové technologie, ale i pracovní nebo etické výzvy svého oboru.</w:t>
            </w:r>
          </w:p>
        </w:tc>
      </w:tr>
      <w:tr w:rsidR="00201CBD" w:rsidRPr="00821825" w14:paraId="7EBA8CB3" w14:textId="77777777" w:rsidTr="00C72EF0">
        <w:trPr>
          <w:trHeight w:val="992"/>
        </w:trPr>
        <w:tc>
          <w:tcPr>
            <w:tcW w:w="10207" w:type="dxa"/>
          </w:tcPr>
          <w:p w14:paraId="716B9FB2" w14:textId="77777777" w:rsidR="00201CBD" w:rsidRPr="00821825" w:rsidRDefault="00201CBD" w:rsidP="00D3581F">
            <w:pPr>
              <w:pStyle w:val="Odstavecseseznamem"/>
              <w:numPr>
                <w:ilvl w:val="0"/>
                <w:numId w:val="7"/>
              </w:numPr>
              <w:spacing w:before="120" w:after="120"/>
              <w:ind w:left="714" w:hanging="357"/>
              <w:contextualSpacing w:val="0"/>
              <w:jc w:val="both"/>
              <w:rPr>
                <w:noProof/>
                <w:lang w:val="sk-SK"/>
              </w:rPr>
            </w:pPr>
            <w:r w:rsidRPr="00821825">
              <w:rPr>
                <w:noProof/>
                <w:lang w:val="sk-SK"/>
              </w:rPr>
              <w:lastRenderedPageBreak/>
              <w:t>Další podněty</w:t>
            </w:r>
          </w:p>
          <w:p w14:paraId="48DA6DFE" w14:textId="39B80C22" w:rsidR="00201CBD" w:rsidRPr="003C1CFA" w:rsidRDefault="00050215" w:rsidP="00C72EF0">
            <w:pPr>
              <w:pStyle w:val="Odstavecseseznamem"/>
              <w:ind w:left="747"/>
              <w:rPr>
                <w:noProof/>
                <w:lang w:val="sk-SK"/>
              </w:rPr>
            </w:pPr>
            <w:r>
              <w:t>Dokument, jeho cíle a obsahová kritéria shledávám jako velkorysá, ucelená a zároveň aktuální podněty pro další korekce nemám.</w:t>
            </w:r>
          </w:p>
        </w:tc>
      </w:tr>
      <w:tr w:rsidR="00201CBD" w:rsidRPr="00821825" w14:paraId="3CA91818" w14:textId="77777777" w:rsidTr="007B11E5">
        <w:tc>
          <w:tcPr>
            <w:tcW w:w="10207" w:type="dxa"/>
          </w:tcPr>
          <w:p w14:paraId="55B4B0A7" w14:textId="77777777" w:rsidR="00201CBD" w:rsidRDefault="00201CBD" w:rsidP="007B11E5">
            <w:pPr>
              <w:pStyle w:val="Odstavecseseznamem"/>
              <w:rPr>
                <w:noProof/>
                <w:lang w:val="sk-SK"/>
              </w:rPr>
            </w:pPr>
          </w:p>
          <w:p w14:paraId="0FE9D9CD" w14:textId="77777777" w:rsidR="00201CBD" w:rsidRPr="00821825" w:rsidRDefault="00201CBD" w:rsidP="007B11E5">
            <w:pPr>
              <w:pStyle w:val="Odstavecseseznamem"/>
              <w:rPr>
                <w:noProof/>
                <w:lang w:val="sk-SK"/>
              </w:rPr>
            </w:pPr>
            <w:r w:rsidRPr="00821825">
              <w:rPr>
                <w:noProof/>
                <w:lang w:val="sk-SK"/>
              </w:rPr>
              <w:t>Jméno hodnotitele, instituce, datum</w:t>
            </w:r>
          </w:p>
          <w:p w14:paraId="19554CDD" w14:textId="77777777" w:rsidR="00201CBD" w:rsidRPr="00821825" w:rsidRDefault="00201CBD" w:rsidP="007B11E5">
            <w:pPr>
              <w:pStyle w:val="Odstavecseseznamem"/>
              <w:rPr>
                <w:noProof/>
                <w:lang w:val="sk-SK"/>
              </w:rPr>
            </w:pPr>
          </w:p>
          <w:p w14:paraId="592B9E6D" w14:textId="77777777" w:rsidR="00207186" w:rsidRDefault="00207186" w:rsidP="00207186">
            <w:pPr>
              <w:pStyle w:val="Odstavecseseznamem"/>
            </w:pPr>
            <w:r>
              <w:t>Josef Tomšej</w:t>
            </w:r>
          </w:p>
          <w:p w14:paraId="68D449FE" w14:textId="77777777" w:rsidR="00207186" w:rsidRDefault="00207186" w:rsidP="00207186">
            <w:pPr>
              <w:pStyle w:val="Odstavecseseznamem"/>
            </w:pPr>
            <w:r>
              <w:t>Qubus Design Studio</w:t>
            </w:r>
          </w:p>
          <w:p w14:paraId="54B52EA9" w14:textId="54AEF708" w:rsidR="00207186" w:rsidRDefault="00207186" w:rsidP="00207186">
            <w:pPr>
              <w:pStyle w:val="Odstavecseseznamem"/>
            </w:pPr>
            <w:r>
              <w:t>Praha, 12. 12. 2022</w:t>
            </w:r>
          </w:p>
          <w:p w14:paraId="19D5DDC2" w14:textId="77777777" w:rsidR="00201CBD" w:rsidRPr="00821825" w:rsidRDefault="00201CBD" w:rsidP="007B11E5">
            <w:pPr>
              <w:pStyle w:val="Odstavecseseznamem"/>
              <w:rPr>
                <w:noProof/>
                <w:lang w:val="sk-SK"/>
              </w:rPr>
            </w:pPr>
          </w:p>
        </w:tc>
      </w:tr>
    </w:tbl>
    <w:p w14:paraId="3E0E2889" w14:textId="77777777" w:rsidR="00201CBD" w:rsidRDefault="00201CBD" w:rsidP="00201CBD">
      <w:pPr>
        <w:pStyle w:val="Odstavecseseznamem"/>
      </w:pPr>
    </w:p>
    <w:p w14:paraId="4035E51D" w14:textId="77777777" w:rsidR="00201CBD" w:rsidRDefault="00201CBD" w:rsidP="00201CBD">
      <w:pPr>
        <w:pStyle w:val="Odstavecseseznamem"/>
      </w:pPr>
    </w:p>
    <w:p w14:paraId="6EA35F1A" w14:textId="77777777" w:rsidR="00201CBD" w:rsidRDefault="00201CBD" w:rsidP="00201CBD">
      <w:pPr>
        <w:pStyle w:val="Odstavecseseznamem"/>
      </w:pPr>
    </w:p>
    <w:p w14:paraId="0C8452EC" w14:textId="77777777" w:rsidR="00201CBD" w:rsidRDefault="00201CBD" w:rsidP="00201CBD">
      <w:r>
        <w:br w:type="page"/>
      </w:r>
    </w:p>
    <w:p w14:paraId="6352E9C7" w14:textId="77777777" w:rsidR="00201CBD" w:rsidRPr="00922511" w:rsidRDefault="00201CBD" w:rsidP="00201CBD">
      <w:pPr>
        <w:pStyle w:val="Default"/>
        <w:ind w:left="-567"/>
        <w:rPr>
          <w:bCs/>
          <w:sz w:val="22"/>
          <w:szCs w:val="22"/>
        </w:rPr>
      </w:pPr>
      <w:r w:rsidRPr="00922511">
        <w:rPr>
          <w:bCs/>
          <w:sz w:val="22"/>
          <w:szCs w:val="22"/>
        </w:rPr>
        <w:lastRenderedPageBreak/>
        <w:t>Příloha č. 2</w:t>
      </w:r>
    </w:p>
    <w:p w14:paraId="7EDF59AC" w14:textId="77777777" w:rsidR="00201CBD" w:rsidRDefault="00201CBD" w:rsidP="00201CBD"/>
    <w:tbl>
      <w:tblPr>
        <w:tblStyle w:val="Mkatabulky"/>
        <w:tblW w:w="10207" w:type="dxa"/>
        <w:tblInd w:w="-289" w:type="dxa"/>
        <w:tblLook w:val="04A0" w:firstRow="1" w:lastRow="0" w:firstColumn="1" w:lastColumn="0" w:noHBand="0" w:noVBand="1"/>
      </w:tblPr>
      <w:tblGrid>
        <w:gridCol w:w="10207"/>
      </w:tblGrid>
      <w:tr w:rsidR="00201CBD" w14:paraId="1FCA821B" w14:textId="77777777" w:rsidTr="007B11E5">
        <w:trPr>
          <w:trHeight w:val="562"/>
        </w:trPr>
        <w:tc>
          <w:tcPr>
            <w:tcW w:w="10207"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59800847" w14:textId="77777777" w:rsidR="00201CBD" w:rsidRPr="003739A6" w:rsidRDefault="00201CBD" w:rsidP="007B11E5">
            <w:pPr>
              <w:rPr>
                <w:b/>
                <w:sz w:val="22"/>
                <w:szCs w:val="22"/>
              </w:rPr>
            </w:pPr>
            <w:r w:rsidRPr="003739A6">
              <w:rPr>
                <w:b/>
                <w:sz w:val="22"/>
                <w:szCs w:val="22"/>
              </w:rPr>
              <w:t>Srovnání profilu absolventa a studijního plánu se zahraniční vysokou školou studijního programu Multimédia</w:t>
            </w:r>
          </w:p>
        </w:tc>
      </w:tr>
      <w:tr w:rsidR="00201CBD" w14:paraId="43726C87" w14:textId="77777777" w:rsidTr="007B11E5">
        <w:trPr>
          <w:trHeight w:val="8349"/>
        </w:trPr>
        <w:tc>
          <w:tcPr>
            <w:tcW w:w="10207" w:type="dxa"/>
            <w:tcBorders>
              <w:top w:val="single" w:sz="4" w:space="0" w:color="auto"/>
              <w:left w:val="single" w:sz="4" w:space="0" w:color="auto"/>
              <w:bottom w:val="single" w:sz="4" w:space="0" w:color="auto"/>
              <w:right w:val="single" w:sz="4" w:space="0" w:color="auto"/>
            </w:tcBorders>
          </w:tcPr>
          <w:p w14:paraId="564221DA" w14:textId="1C5B1CA4" w:rsidR="003D1DF3" w:rsidRPr="00B70A94" w:rsidRDefault="003D1DF3" w:rsidP="003D1DF3">
            <w:pPr>
              <w:spacing w:before="120"/>
              <w:jc w:val="both"/>
            </w:pPr>
            <w:r w:rsidRPr="00B70A94">
              <w:t>Směrnice rektora UTB SR/</w:t>
            </w:r>
            <w:r>
              <w:t>08</w:t>
            </w:r>
            <w:r w:rsidRPr="00B70A94">
              <w:t>/202</w:t>
            </w:r>
            <w:r>
              <w:t>2</w:t>
            </w:r>
            <w:r w:rsidRPr="00B70A94">
              <w:t xml:space="preserve"> Standardy studijních programů UTB nařizuje provedení srovnání profilu absolventa </w:t>
            </w:r>
            <w:r>
              <w:br/>
            </w:r>
            <w:r w:rsidRPr="00B70A94">
              <w:t xml:space="preserve">a studijního plánu s obdobně uskutečňovaným studijním programem realizovaným na zahraniční univerzitě, která zaujímá </w:t>
            </w:r>
            <w:r w:rsidR="001F6984">
              <w:br/>
            </w:r>
            <w:r w:rsidRPr="00B70A94">
              <w:t xml:space="preserve">v žebříku hodnocení dle Times Higher Education (World University Ranking) pozici do 100 místa. </w:t>
            </w:r>
          </w:p>
          <w:p w14:paraId="25DEB4BB" w14:textId="77777777" w:rsidR="00375A19" w:rsidRDefault="003739A6" w:rsidP="00375A19">
            <w:pPr>
              <w:spacing w:before="120" w:after="120"/>
              <w:jc w:val="both"/>
            </w:pPr>
            <w:r w:rsidRPr="003739A6">
              <w:t>Pro účely srovnání byly vybrán magisterský (dvouletý) studijní program Design, kter</w:t>
            </w:r>
            <w:r>
              <w:t>ý je</w:t>
            </w:r>
            <w:r w:rsidRPr="003739A6">
              <w:t xml:space="preserve"> vyučován na School of Arts, Design and Architecture, která je součástí Aalto University se sídlem ve finském Espoo. V žebříčku Times Higher Education 2023 se tato univerzita nalézá na děleném 201.-250. místě, patří však mezi nejprestižnější designové školy na světě a v rámci Evropy patří k naprosté špičce. Jejím posláním je být nositelem etosu skandinávského designu, který je zaměřený na člověka, společensky relevantní a citlivý k životnímu prostředí.</w:t>
            </w:r>
            <w:r w:rsidR="00201CBD" w:rsidRPr="003739A6">
              <w:t xml:space="preserve"> </w:t>
            </w:r>
          </w:p>
          <w:p w14:paraId="4C3DE8B4" w14:textId="4F3756D3" w:rsidR="00FB749B" w:rsidRPr="003739A6" w:rsidRDefault="00FB749B" w:rsidP="00375A19">
            <w:pPr>
              <w:spacing w:before="120" w:after="120"/>
              <w:jc w:val="both"/>
            </w:pPr>
            <w:r w:rsidRPr="00DF0E5E">
              <w:rPr>
                <w:b/>
                <w:bCs/>
              </w:rPr>
              <w:t>Profil absolventa magisterského studijního programu Contemporary Design</w:t>
            </w:r>
            <w:r w:rsidR="00DF0E5E">
              <w:t>:</w:t>
            </w:r>
          </w:p>
          <w:p w14:paraId="7E153046" w14:textId="77777777" w:rsidR="00FB749B" w:rsidRPr="003739A6" w:rsidRDefault="00FB749B" w:rsidP="00D3581F">
            <w:pPr>
              <w:pStyle w:val="Odstavecseseznamem"/>
              <w:numPr>
                <w:ilvl w:val="0"/>
                <w:numId w:val="69"/>
              </w:numPr>
              <w:spacing w:after="160" w:line="259" w:lineRule="auto"/>
              <w:rPr>
                <w:i/>
                <w:iCs/>
              </w:rPr>
            </w:pPr>
            <w:r w:rsidRPr="003739A6">
              <w:rPr>
                <w:i/>
                <w:iCs/>
              </w:rPr>
              <w:t>create future oriented products, services and systems as a member of a multidisciplinary or trans-disciplinary team and/or as an individual designer. </w:t>
            </w:r>
          </w:p>
          <w:p w14:paraId="0DE9D7C2" w14:textId="77777777" w:rsidR="00FB749B" w:rsidRPr="003739A6" w:rsidRDefault="00FB749B" w:rsidP="00D3581F">
            <w:pPr>
              <w:pStyle w:val="Odstavecseseznamem"/>
              <w:numPr>
                <w:ilvl w:val="0"/>
                <w:numId w:val="69"/>
              </w:numPr>
              <w:spacing w:after="160" w:line="259" w:lineRule="auto"/>
              <w:rPr>
                <w:i/>
                <w:iCs/>
              </w:rPr>
            </w:pPr>
            <w:r w:rsidRPr="003739A6">
              <w:rPr>
                <w:i/>
                <w:iCs/>
              </w:rPr>
              <w:t>combine creativity, curiosity, continuous renewal and expression with analytical skills and practice.</w:t>
            </w:r>
          </w:p>
          <w:p w14:paraId="5F06D75C" w14:textId="77777777" w:rsidR="00FB749B" w:rsidRPr="003739A6" w:rsidRDefault="00FB749B" w:rsidP="00D3581F">
            <w:pPr>
              <w:pStyle w:val="Odstavecseseznamem"/>
              <w:numPr>
                <w:ilvl w:val="0"/>
                <w:numId w:val="69"/>
              </w:numPr>
              <w:spacing w:after="160" w:line="259" w:lineRule="auto"/>
              <w:rPr>
                <w:i/>
                <w:iCs/>
              </w:rPr>
            </w:pPr>
            <w:r w:rsidRPr="003739A6">
              <w:rPr>
                <w:i/>
                <w:iCs/>
              </w:rPr>
              <w:t>understand how to lead and communicate design-driven, often complex processes with empathy, critical thinking and research-founded reasoning.   </w:t>
            </w:r>
          </w:p>
          <w:p w14:paraId="2480D2DE" w14:textId="77777777" w:rsidR="00FB749B" w:rsidRPr="003739A6" w:rsidRDefault="00FB749B" w:rsidP="00D3581F">
            <w:pPr>
              <w:pStyle w:val="Odstavecseseznamem"/>
              <w:numPr>
                <w:ilvl w:val="0"/>
                <w:numId w:val="69"/>
              </w:numPr>
              <w:spacing w:after="160" w:line="259" w:lineRule="auto"/>
              <w:rPr>
                <w:i/>
                <w:iCs/>
              </w:rPr>
            </w:pPr>
            <w:r w:rsidRPr="003739A6">
              <w:rPr>
                <w:i/>
                <w:iCs/>
              </w:rPr>
              <w:t>comprehend how design contributes to socio-material transformations for a sustainable future.  </w:t>
            </w:r>
          </w:p>
          <w:p w14:paraId="7D265E72" w14:textId="77777777" w:rsidR="00FB749B" w:rsidRPr="003739A6" w:rsidRDefault="00FB749B" w:rsidP="00D3581F">
            <w:pPr>
              <w:pStyle w:val="Odstavecseseznamem"/>
              <w:numPr>
                <w:ilvl w:val="0"/>
                <w:numId w:val="69"/>
              </w:numPr>
              <w:spacing w:after="160" w:line="259" w:lineRule="auto"/>
              <w:rPr>
                <w:i/>
                <w:iCs/>
              </w:rPr>
            </w:pPr>
            <w:r w:rsidRPr="003739A6">
              <w:rPr>
                <w:i/>
                <w:iCs/>
              </w:rPr>
              <w:t>undertake design research to build knowledge to support and justify the practical work, and to possibly apply for education leading to a Doctor of Arts degree.  </w:t>
            </w:r>
          </w:p>
          <w:p w14:paraId="44022669" w14:textId="77777777" w:rsidR="00FB749B" w:rsidRPr="003739A6" w:rsidRDefault="00FB749B" w:rsidP="00D3581F">
            <w:pPr>
              <w:pStyle w:val="Odstavecseseznamem"/>
              <w:numPr>
                <w:ilvl w:val="0"/>
                <w:numId w:val="69"/>
              </w:numPr>
              <w:spacing w:after="160" w:line="259" w:lineRule="auto"/>
              <w:rPr>
                <w:i/>
                <w:iCs/>
              </w:rPr>
            </w:pPr>
            <w:r w:rsidRPr="003739A6">
              <w:rPr>
                <w:i/>
                <w:iCs/>
              </w:rPr>
              <w:t>execute material productions and experiments that demonstrate strong practical design skills. </w:t>
            </w:r>
          </w:p>
          <w:p w14:paraId="218872AC" w14:textId="77777777" w:rsidR="00FB749B" w:rsidRPr="003739A6" w:rsidRDefault="00FB749B" w:rsidP="00D3581F">
            <w:pPr>
              <w:pStyle w:val="Odstavecseseznamem"/>
              <w:numPr>
                <w:ilvl w:val="0"/>
                <w:numId w:val="69"/>
              </w:numPr>
              <w:spacing w:after="160" w:line="259" w:lineRule="auto"/>
              <w:rPr>
                <w:i/>
                <w:iCs/>
              </w:rPr>
            </w:pPr>
            <w:r w:rsidRPr="003739A6">
              <w:rPr>
                <w:i/>
                <w:iCs/>
              </w:rPr>
              <w:t>reflect critically established design traditions and innovate in emerging fields of design. </w:t>
            </w:r>
          </w:p>
          <w:p w14:paraId="0AA3F2E0" w14:textId="77777777" w:rsidR="00FB749B" w:rsidRPr="003739A6" w:rsidRDefault="00FB749B" w:rsidP="00D3581F">
            <w:pPr>
              <w:pStyle w:val="Odstavecseseznamem"/>
              <w:numPr>
                <w:ilvl w:val="0"/>
                <w:numId w:val="69"/>
              </w:numPr>
              <w:spacing w:after="160" w:line="259" w:lineRule="auto"/>
              <w:rPr>
                <w:i/>
                <w:iCs/>
              </w:rPr>
            </w:pPr>
            <w:r w:rsidRPr="003739A6">
              <w:rPr>
                <w:i/>
                <w:iCs/>
              </w:rPr>
              <w:t>implement new technologies and materials in their artistic and design practices. </w:t>
            </w:r>
          </w:p>
          <w:p w14:paraId="4EA92C4D" w14:textId="77777777" w:rsidR="00FB749B" w:rsidRPr="003739A6" w:rsidRDefault="00FB749B" w:rsidP="00D3581F">
            <w:pPr>
              <w:pStyle w:val="Odstavecseseznamem"/>
              <w:numPr>
                <w:ilvl w:val="0"/>
                <w:numId w:val="69"/>
              </w:numPr>
              <w:spacing w:after="160" w:line="259" w:lineRule="auto"/>
              <w:rPr>
                <w:i/>
                <w:iCs/>
              </w:rPr>
            </w:pPr>
            <w:r w:rsidRPr="003739A6">
              <w:rPr>
                <w:i/>
                <w:iCs/>
              </w:rPr>
              <w:t>display strong artistic practice with an ability to argue for its relevance with research-based reasoning. </w:t>
            </w:r>
          </w:p>
          <w:p w14:paraId="4B157744" w14:textId="77777777" w:rsidR="00FB749B" w:rsidRPr="003739A6" w:rsidRDefault="00FB749B" w:rsidP="00D3581F">
            <w:pPr>
              <w:pStyle w:val="Odstavecseseznamem"/>
              <w:numPr>
                <w:ilvl w:val="0"/>
                <w:numId w:val="69"/>
              </w:numPr>
              <w:spacing w:after="160" w:line="259" w:lineRule="auto"/>
              <w:rPr>
                <w:i/>
                <w:iCs/>
              </w:rPr>
            </w:pPr>
            <w:r w:rsidRPr="003739A6">
              <w:rPr>
                <w:i/>
                <w:iCs/>
              </w:rPr>
              <w:t>exhibit and promote their work and explain their position as part of a wider societal, cultural and commercial context. </w:t>
            </w:r>
          </w:p>
          <w:p w14:paraId="118D37C2" w14:textId="77777777" w:rsidR="00FB749B" w:rsidRPr="003739A6" w:rsidRDefault="00FB749B" w:rsidP="00D3581F">
            <w:pPr>
              <w:pStyle w:val="Odstavecseseznamem"/>
              <w:numPr>
                <w:ilvl w:val="0"/>
                <w:numId w:val="69"/>
              </w:numPr>
              <w:spacing w:after="160" w:line="259" w:lineRule="auto"/>
              <w:rPr>
                <w:i/>
                <w:iCs/>
              </w:rPr>
            </w:pPr>
            <w:r w:rsidRPr="003739A6">
              <w:rPr>
                <w:i/>
                <w:iCs/>
              </w:rPr>
              <w:t>carry out collaboration with partners from societal, cultural and commercial fields</w:t>
            </w:r>
          </w:p>
          <w:p w14:paraId="7AE5CB3B" w14:textId="077578D5" w:rsidR="00375A19" w:rsidRPr="001F6984" w:rsidRDefault="00FB749B" w:rsidP="00FB749B">
            <w:r w:rsidRPr="001F6984">
              <w:t xml:space="preserve">Zdroj: </w:t>
            </w:r>
            <w:hyperlink r:id="rId152" w:history="1">
              <w:r w:rsidR="00375A19" w:rsidRPr="001F6984">
                <w:rPr>
                  <w:rStyle w:val="Hypertextovodkaz"/>
                  <w:color w:val="auto"/>
                  <w:u w:val="none"/>
                </w:rPr>
                <w:t>https://into.aalto.fi/display/enmuoma/Contemporary+Design+2022-2024</w:t>
              </w:r>
            </w:hyperlink>
          </w:p>
          <w:p w14:paraId="71A0CEF6" w14:textId="6BC836A8" w:rsidR="00FB749B" w:rsidRPr="003739A6" w:rsidRDefault="00FB749B" w:rsidP="00FB749B">
            <w:r w:rsidRPr="003739A6">
              <w:t xml:space="preserve"> </w:t>
            </w:r>
          </w:p>
          <w:p w14:paraId="07B15F57" w14:textId="77777777" w:rsidR="00DF0E5E" w:rsidRDefault="00FB749B" w:rsidP="001F6984">
            <w:pPr>
              <w:jc w:val="both"/>
            </w:pPr>
            <w:r w:rsidRPr="003739A6">
              <w:t>V rámci magisterského programu Contemporary Design studenti společně studují následující kurzy: Design Research, Design Culture Now, Thesis Plan Orientation, Materials and Living Systems, Reflective Practice a vybírají si maximálně tři z následujících předmětů: Experimental Design, Product and Form, Personal Exploration, Glass Challenge, Woodstudio: Design Project, Ceramics Laboratory. Pro doplnění do celkových 30 požadovaných kreditů si mohou studenti zvolit některý z těchto předmětů: Exhibitions, Advanced Personal Project, Creative Digital Design nebo Parametric CAD. Samozřejmostí je předmět Master´s Thesis.</w:t>
            </w:r>
          </w:p>
          <w:p w14:paraId="26313C88" w14:textId="77777777" w:rsidR="00DF0E5E" w:rsidRDefault="00DF0E5E" w:rsidP="00DF0E5E"/>
          <w:p w14:paraId="02FB8A16" w14:textId="3AA34F98" w:rsidR="00FB749B" w:rsidRPr="00DF0E5E" w:rsidRDefault="00FB749B" w:rsidP="001F6984">
            <w:pPr>
              <w:jc w:val="both"/>
              <w:rPr>
                <w:b/>
                <w:bCs/>
              </w:rPr>
            </w:pPr>
            <w:r w:rsidRPr="00DF0E5E">
              <w:rPr>
                <w:b/>
                <w:bCs/>
              </w:rPr>
              <w:t xml:space="preserve">Srovnání studijních programů </w:t>
            </w:r>
          </w:p>
          <w:p w14:paraId="690D6F44" w14:textId="4E0FC9D3" w:rsidR="00201CBD" w:rsidRPr="003739A6" w:rsidRDefault="00FB749B" w:rsidP="001F6984">
            <w:pPr>
              <w:spacing w:after="120"/>
              <w:jc w:val="both"/>
            </w:pPr>
            <w:r w:rsidRPr="003739A6">
              <w:t>Z výše uvedeného lze konstatovat, že magisterský program Contemporary Design se liší tím, že studenti společně studují většinu nabízených kurzů. Zároveň je na Aalto University kladen větší důraz na teoretické předměty, udržitelnost, a sociální rozměr designu. Znatelnější je také akcent na přípravu vědecké práce a výzkum. NMSP Design na FMK UTB je více prakticky zaměřený, nicméně společné je zaměření na současné trendy v designu a umění, materiály, schopnost reflektovat praktické výstupy či uspořádat výstavu.</w:t>
            </w:r>
          </w:p>
        </w:tc>
      </w:tr>
    </w:tbl>
    <w:p w14:paraId="17BA554E" w14:textId="77777777" w:rsidR="00201CBD" w:rsidRDefault="00201CBD" w:rsidP="00201CBD">
      <w:pPr>
        <w:rPr>
          <w:b/>
        </w:rPr>
      </w:pPr>
    </w:p>
    <w:p w14:paraId="62675824" w14:textId="77777777" w:rsidR="00201CBD" w:rsidRDefault="00201CBD" w:rsidP="00201CBD">
      <w:pPr>
        <w:spacing w:after="160" w:line="259" w:lineRule="auto"/>
        <w:rPr>
          <w:b/>
          <w:sz w:val="22"/>
          <w:szCs w:val="22"/>
        </w:rPr>
      </w:pPr>
      <w:r>
        <w:rPr>
          <w:b/>
          <w:sz w:val="22"/>
          <w:szCs w:val="22"/>
        </w:rPr>
        <w:br w:type="page"/>
      </w:r>
    </w:p>
    <w:p w14:paraId="31AD4FDF" w14:textId="13711847" w:rsidR="00201CBD" w:rsidRDefault="00201CBD" w:rsidP="00201CBD">
      <w:pPr>
        <w:tabs>
          <w:tab w:val="left" w:pos="426"/>
        </w:tabs>
        <w:ind w:right="-141"/>
        <w:rPr>
          <w:bCs/>
          <w:sz w:val="22"/>
          <w:szCs w:val="22"/>
        </w:rPr>
      </w:pPr>
      <w:r w:rsidRPr="000A6EFE">
        <w:rPr>
          <w:bCs/>
          <w:sz w:val="22"/>
          <w:szCs w:val="22"/>
        </w:rPr>
        <w:lastRenderedPageBreak/>
        <w:t xml:space="preserve">Příloha </w:t>
      </w:r>
      <w:r>
        <w:rPr>
          <w:bCs/>
          <w:sz w:val="22"/>
          <w:szCs w:val="22"/>
        </w:rPr>
        <w:t xml:space="preserve">č. </w:t>
      </w:r>
      <w:r w:rsidRPr="000A6EFE">
        <w:rPr>
          <w:bCs/>
          <w:sz w:val="22"/>
          <w:szCs w:val="22"/>
        </w:rPr>
        <w:t>3</w:t>
      </w:r>
    </w:p>
    <w:p w14:paraId="46D680B2" w14:textId="77777777" w:rsidR="00D110A2" w:rsidRDefault="00D110A2" w:rsidP="00201CBD">
      <w:pPr>
        <w:tabs>
          <w:tab w:val="left" w:pos="426"/>
        </w:tabs>
        <w:ind w:right="-141"/>
        <w:rPr>
          <w:bCs/>
          <w:sz w:val="22"/>
          <w:szCs w:val="22"/>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D110A2" w14:paraId="66D7BCD0" w14:textId="77777777" w:rsidTr="00830928">
        <w:tc>
          <w:tcPr>
            <w:tcW w:w="9859" w:type="dxa"/>
            <w:gridSpan w:val="15"/>
            <w:tcBorders>
              <w:bottom w:val="double" w:sz="4" w:space="0" w:color="auto"/>
            </w:tcBorders>
            <w:shd w:val="clear" w:color="auto" w:fill="BDD6EE"/>
          </w:tcPr>
          <w:p w14:paraId="66C67733" w14:textId="77777777" w:rsidR="00D110A2" w:rsidRDefault="00D110A2" w:rsidP="00830928">
            <w:pPr>
              <w:jc w:val="both"/>
              <w:rPr>
                <w:b/>
                <w:sz w:val="28"/>
              </w:rPr>
            </w:pPr>
            <w:r>
              <w:rPr>
                <w:b/>
                <w:sz w:val="28"/>
              </w:rPr>
              <w:t>C-I – Personální zabezpečení</w:t>
            </w:r>
          </w:p>
        </w:tc>
      </w:tr>
      <w:tr w:rsidR="00D110A2" w14:paraId="2965B3D7" w14:textId="77777777" w:rsidTr="00830928">
        <w:tc>
          <w:tcPr>
            <w:tcW w:w="2518" w:type="dxa"/>
            <w:tcBorders>
              <w:top w:val="double" w:sz="4" w:space="0" w:color="auto"/>
            </w:tcBorders>
            <w:shd w:val="clear" w:color="auto" w:fill="F7CAAC"/>
          </w:tcPr>
          <w:p w14:paraId="7D7356DE" w14:textId="77777777" w:rsidR="00D110A2" w:rsidRDefault="00D110A2" w:rsidP="00830928">
            <w:pPr>
              <w:jc w:val="both"/>
              <w:rPr>
                <w:b/>
              </w:rPr>
            </w:pPr>
            <w:r>
              <w:rPr>
                <w:b/>
              </w:rPr>
              <w:t>Vysoká škola</w:t>
            </w:r>
          </w:p>
        </w:tc>
        <w:tc>
          <w:tcPr>
            <w:tcW w:w="7341" w:type="dxa"/>
            <w:gridSpan w:val="14"/>
          </w:tcPr>
          <w:p w14:paraId="4CD884A6" w14:textId="77777777" w:rsidR="00D110A2" w:rsidRDefault="00D110A2" w:rsidP="00830928">
            <w:pPr>
              <w:jc w:val="both"/>
            </w:pPr>
            <w:r>
              <w:t>Univerzita Tomáše Bati ve Zlíně</w:t>
            </w:r>
          </w:p>
        </w:tc>
      </w:tr>
      <w:tr w:rsidR="00D110A2" w14:paraId="545D59BB" w14:textId="77777777" w:rsidTr="00830928">
        <w:tc>
          <w:tcPr>
            <w:tcW w:w="2518" w:type="dxa"/>
            <w:shd w:val="clear" w:color="auto" w:fill="F7CAAC"/>
          </w:tcPr>
          <w:p w14:paraId="3DB10949" w14:textId="77777777" w:rsidR="00D110A2" w:rsidRDefault="00D110A2" w:rsidP="00830928">
            <w:pPr>
              <w:jc w:val="both"/>
              <w:rPr>
                <w:b/>
              </w:rPr>
            </w:pPr>
            <w:r>
              <w:rPr>
                <w:b/>
              </w:rPr>
              <w:t>Součást vysoké školy</w:t>
            </w:r>
          </w:p>
        </w:tc>
        <w:tc>
          <w:tcPr>
            <w:tcW w:w="7341" w:type="dxa"/>
            <w:gridSpan w:val="14"/>
          </w:tcPr>
          <w:p w14:paraId="4BBE089D" w14:textId="77777777" w:rsidR="00D110A2" w:rsidRDefault="00D110A2" w:rsidP="00830928">
            <w:pPr>
              <w:jc w:val="both"/>
            </w:pPr>
            <w:r>
              <w:t>Fakulta multimediálních komunikací</w:t>
            </w:r>
          </w:p>
        </w:tc>
      </w:tr>
      <w:tr w:rsidR="00D110A2" w14:paraId="53A12599" w14:textId="77777777" w:rsidTr="00830928">
        <w:tc>
          <w:tcPr>
            <w:tcW w:w="2518" w:type="dxa"/>
            <w:shd w:val="clear" w:color="auto" w:fill="F7CAAC"/>
          </w:tcPr>
          <w:p w14:paraId="1C484DF3" w14:textId="77777777" w:rsidR="00D110A2" w:rsidRDefault="00D110A2" w:rsidP="00830928">
            <w:pPr>
              <w:jc w:val="both"/>
              <w:rPr>
                <w:b/>
              </w:rPr>
            </w:pPr>
            <w:r>
              <w:rPr>
                <w:b/>
              </w:rPr>
              <w:t>Název studijního programu</w:t>
            </w:r>
          </w:p>
        </w:tc>
        <w:tc>
          <w:tcPr>
            <w:tcW w:w="7341" w:type="dxa"/>
            <w:gridSpan w:val="14"/>
          </w:tcPr>
          <w:p w14:paraId="1CE33627" w14:textId="77777777" w:rsidR="00D110A2" w:rsidRDefault="00D110A2" w:rsidP="00830928">
            <w:pPr>
              <w:jc w:val="both"/>
            </w:pPr>
            <w:r>
              <w:t>Design</w:t>
            </w:r>
          </w:p>
        </w:tc>
      </w:tr>
      <w:tr w:rsidR="00D110A2" w14:paraId="5C340918" w14:textId="77777777" w:rsidTr="00830928">
        <w:tc>
          <w:tcPr>
            <w:tcW w:w="2518" w:type="dxa"/>
            <w:shd w:val="clear" w:color="auto" w:fill="F7CAAC"/>
          </w:tcPr>
          <w:p w14:paraId="682C3798" w14:textId="77777777" w:rsidR="00D110A2" w:rsidRDefault="00D110A2" w:rsidP="00830928">
            <w:pPr>
              <w:jc w:val="both"/>
              <w:rPr>
                <w:b/>
              </w:rPr>
            </w:pPr>
            <w:r>
              <w:rPr>
                <w:b/>
              </w:rPr>
              <w:t>Jméno a příjmení</w:t>
            </w:r>
          </w:p>
        </w:tc>
        <w:tc>
          <w:tcPr>
            <w:tcW w:w="4536" w:type="dxa"/>
            <w:gridSpan w:val="8"/>
          </w:tcPr>
          <w:p w14:paraId="035DBA55" w14:textId="77777777" w:rsidR="00D110A2" w:rsidRDefault="00D110A2" w:rsidP="00830928">
            <w:pPr>
              <w:jc w:val="both"/>
            </w:pPr>
            <w:r>
              <w:t xml:space="preserve">Petr Stanický – </w:t>
            </w:r>
          </w:p>
          <w:p w14:paraId="3DC208E0" w14:textId="211018EA" w:rsidR="00D110A2" w:rsidRDefault="00D110A2" w:rsidP="00830928">
            <w:pPr>
              <w:jc w:val="both"/>
            </w:pPr>
            <w:r>
              <w:rPr>
                <w:b/>
                <w:bCs/>
              </w:rPr>
              <w:t>garant</w:t>
            </w:r>
            <w:r w:rsidRPr="00FC6ED5">
              <w:rPr>
                <w:b/>
                <w:bCs/>
              </w:rPr>
              <w:t xml:space="preserve"> s</w:t>
            </w:r>
            <w:r>
              <w:rPr>
                <w:b/>
                <w:bCs/>
              </w:rPr>
              <w:t>tudijního programu</w:t>
            </w:r>
          </w:p>
        </w:tc>
        <w:tc>
          <w:tcPr>
            <w:tcW w:w="709" w:type="dxa"/>
            <w:shd w:val="clear" w:color="auto" w:fill="F7CAAC"/>
          </w:tcPr>
          <w:p w14:paraId="57DB437A" w14:textId="77777777" w:rsidR="00D110A2" w:rsidRDefault="00D110A2" w:rsidP="00830928">
            <w:pPr>
              <w:jc w:val="both"/>
              <w:rPr>
                <w:b/>
              </w:rPr>
            </w:pPr>
            <w:r>
              <w:rPr>
                <w:b/>
              </w:rPr>
              <w:t>Tituly</w:t>
            </w:r>
          </w:p>
        </w:tc>
        <w:tc>
          <w:tcPr>
            <w:tcW w:w="2096" w:type="dxa"/>
            <w:gridSpan w:val="5"/>
          </w:tcPr>
          <w:p w14:paraId="11B891D0" w14:textId="77777777" w:rsidR="00D110A2" w:rsidRPr="000537FD" w:rsidRDefault="00D110A2" w:rsidP="0083092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bCs/>
              </w:rPr>
            </w:pPr>
            <w:r w:rsidRPr="000537FD">
              <w:rPr>
                <w:bCs/>
              </w:rPr>
              <w:t>prof. MgA. M.F.A.</w:t>
            </w:r>
          </w:p>
          <w:p w14:paraId="70BEA104" w14:textId="77777777" w:rsidR="00D110A2" w:rsidRDefault="00D110A2" w:rsidP="00830928">
            <w:pPr>
              <w:jc w:val="both"/>
            </w:pPr>
          </w:p>
        </w:tc>
      </w:tr>
      <w:tr w:rsidR="00D110A2" w14:paraId="568B5E41" w14:textId="77777777" w:rsidTr="00830928">
        <w:tc>
          <w:tcPr>
            <w:tcW w:w="2518" w:type="dxa"/>
            <w:shd w:val="clear" w:color="auto" w:fill="F7CAAC"/>
          </w:tcPr>
          <w:p w14:paraId="534DB443" w14:textId="77777777" w:rsidR="00D110A2" w:rsidRDefault="00D110A2" w:rsidP="00830928">
            <w:pPr>
              <w:jc w:val="both"/>
              <w:rPr>
                <w:b/>
              </w:rPr>
            </w:pPr>
            <w:r>
              <w:rPr>
                <w:b/>
              </w:rPr>
              <w:t>Rok narození</w:t>
            </w:r>
          </w:p>
        </w:tc>
        <w:tc>
          <w:tcPr>
            <w:tcW w:w="829" w:type="dxa"/>
            <w:gridSpan w:val="2"/>
          </w:tcPr>
          <w:p w14:paraId="6709404F" w14:textId="77777777" w:rsidR="00D110A2" w:rsidRDefault="00D110A2" w:rsidP="00830928">
            <w:pPr>
              <w:jc w:val="both"/>
            </w:pPr>
            <w:r>
              <w:t>1975</w:t>
            </w:r>
          </w:p>
        </w:tc>
        <w:tc>
          <w:tcPr>
            <w:tcW w:w="1721" w:type="dxa"/>
            <w:shd w:val="clear" w:color="auto" w:fill="F7CAAC"/>
          </w:tcPr>
          <w:p w14:paraId="68F50BF6" w14:textId="77777777" w:rsidR="00D110A2" w:rsidRDefault="00D110A2" w:rsidP="00830928">
            <w:pPr>
              <w:jc w:val="both"/>
              <w:rPr>
                <w:b/>
              </w:rPr>
            </w:pPr>
            <w:r>
              <w:rPr>
                <w:b/>
              </w:rPr>
              <w:t>typ vztahu k VŠ</w:t>
            </w:r>
          </w:p>
        </w:tc>
        <w:tc>
          <w:tcPr>
            <w:tcW w:w="992" w:type="dxa"/>
            <w:gridSpan w:val="4"/>
          </w:tcPr>
          <w:p w14:paraId="1BD8C079" w14:textId="77777777" w:rsidR="00D110A2" w:rsidRDefault="00D110A2" w:rsidP="00830928">
            <w:pPr>
              <w:jc w:val="both"/>
            </w:pPr>
            <w:r>
              <w:t>pp</w:t>
            </w:r>
          </w:p>
        </w:tc>
        <w:tc>
          <w:tcPr>
            <w:tcW w:w="994" w:type="dxa"/>
            <w:shd w:val="clear" w:color="auto" w:fill="F7CAAC"/>
          </w:tcPr>
          <w:p w14:paraId="655CAF35" w14:textId="77777777" w:rsidR="00D110A2" w:rsidRDefault="00D110A2" w:rsidP="00830928">
            <w:pPr>
              <w:jc w:val="both"/>
              <w:rPr>
                <w:b/>
              </w:rPr>
            </w:pPr>
            <w:r>
              <w:rPr>
                <w:b/>
              </w:rPr>
              <w:t>rozsah</w:t>
            </w:r>
          </w:p>
        </w:tc>
        <w:tc>
          <w:tcPr>
            <w:tcW w:w="709" w:type="dxa"/>
          </w:tcPr>
          <w:p w14:paraId="2FBA6882" w14:textId="77777777" w:rsidR="00D110A2" w:rsidRDefault="00D110A2" w:rsidP="00830928">
            <w:pPr>
              <w:jc w:val="both"/>
            </w:pPr>
            <w:r>
              <w:t>40h/t</w:t>
            </w:r>
          </w:p>
        </w:tc>
        <w:tc>
          <w:tcPr>
            <w:tcW w:w="709" w:type="dxa"/>
            <w:gridSpan w:val="3"/>
            <w:shd w:val="clear" w:color="auto" w:fill="F7CAAC"/>
          </w:tcPr>
          <w:p w14:paraId="1D481E6B" w14:textId="77777777" w:rsidR="00D110A2" w:rsidRDefault="00D110A2" w:rsidP="00830928">
            <w:pPr>
              <w:jc w:val="both"/>
              <w:rPr>
                <w:b/>
              </w:rPr>
            </w:pPr>
            <w:r>
              <w:rPr>
                <w:b/>
              </w:rPr>
              <w:t>do kdy</w:t>
            </w:r>
          </w:p>
        </w:tc>
        <w:tc>
          <w:tcPr>
            <w:tcW w:w="1387" w:type="dxa"/>
            <w:gridSpan w:val="2"/>
          </w:tcPr>
          <w:p w14:paraId="72C3A484" w14:textId="77777777" w:rsidR="00D110A2" w:rsidRDefault="00D110A2" w:rsidP="00830928">
            <w:pPr>
              <w:jc w:val="both"/>
            </w:pPr>
            <w:r>
              <w:t>N</w:t>
            </w:r>
          </w:p>
        </w:tc>
      </w:tr>
      <w:tr w:rsidR="00D110A2" w14:paraId="219D9E90" w14:textId="77777777" w:rsidTr="00830928">
        <w:tc>
          <w:tcPr>
            <w:tcW w:w="5068" w:type="dxa"/>
            <w:gridSpan w:val="4"/>
            <w:shd w:val="clear" w:color="auto" w:fill="F7CAAC"/>
          </w:tcPr>
          <w:p w14:paraId="3BABB8A8" w14:textId="77777777" w:rsidR="00D110A2" w:rsidRDefault="00D110A2" w:rsidP="00830928">
            <w:pPr>
              <w:jc w:val="both"/>
              <w:rPr>
                <w:b/>
              </w:rPr>
            </w:pPr>
            <w:r>
              <w:rPr>
                <w:b/>
              </w:rPr>
              <w:t>Typ vztahu na součásti VŠ, která uskutečňuje st. program</w:t>
            </w:r>
          </w:p>
        </w:tc>
        <w:tc>
          <w:tcPr>
            <w:tcW w:w="992" w:type="dxa"/>
            <w:gridSpan w:val="4"/>
          </w:tcPr>
          <w:p w14:paraId="45D7E517" w14:textId="77777777" w:rsidR="00D110A2" w:rsidRDefault="00D110A2" w:rsidP="00830928">
            <w:pPr>
              <w:jc w:val="both"/>
            </w:pPr>
            <w:r>
              <w:t>pp</w:t>
            </w:r>
          </w:p>
        </w:tc>
        <w:tc>
          <w:tcPr>
            <w:tcW w:w="994" w:type="dxa"/>
            <w:shd w:val="clear" w:color="auto" w:fill="F7CAAC"/>
          </w:tcPr>
          <w:p w14:paraId="067C77F4" w14:textId="77777777" w:rsidR="00D110A2" w:rsidRDefault="00D110A2" w:rsidP="00830928">
            <w:pPr>
              <w:jc w:val="both"/>
              <w:rPr>
                <w:b/>
              </w:rPr>
            </w:pPr>
            <w:r>
              <w:rPr>
                <w:b/>
              </w:rPr>
              <w:t>rozsah</w:t>
            </w:r>
          </w:p>
        </w:tc>
        <w:tc>
          <w:tcPr>
            <w:tcW w:w="709" w:type="dxa"/>
          </w:tcPr>
          <w:p w14:paraId="701281E3" w14:textId="77777777" w:rsidR="00D110A2" w:rsidRDefault="00D110A2" w:rsidP="00830928">
            <w:pPr>
              <w:jc w:val="both"/>
            </w:pPr>
            <w:r>
              <w:t>40h/t</w:t>
            </w:r>
          </w:p>
        </w:tc>
        <w:tc>
          <w:tcPr>
            <w:tcW w:w="709" w:type="dxa"/>
            <w:gridSpan w:val="3"/>
            <w:shd w:val="clear" w:color="auto" w:fill="F7CAAC"/>
          </w:tcPr>
          <w:p w14:paraId="110DCECA" w14:textId="77777777" w:rsidR="00D110A2" w:rsidRDefault="00D110A2" w:rsidP="00830928">
            <w:pPr>
              <w:jc w:val="both"/>
              <w:rPr>
                <w:b/>
              </w:rPr>
            </w:pPr>
            <w:r>
              <w:rPr>
                <w:b/>
              </w:rPr>
              <w:t>do kdy</w:t>
            </w:r>
          </w:p>
        </w:tc>
        <w:tc>
          <w:tcPr>
            <w:tcW w:w="1387" w:type="dxa"/>
            <w:gridSpan w:val="2"/>
          </w:tcPr>
          <w:p w14:paraId="59C2CF75" w14:textId="77777777" w:rsidR="00D110A2" w:rsidRDefault="00D110A2" w:rsidP="00830928">
            <w:pPr>
              <w:jc w:val="both"/>
            </w:pPr>
            <w:r>
              <w:t>N</w:t>
            </w:r>
          </w:p>
        </w:tc>
      </w:tr>
      <w:tr w:rsidR="00D110A2" w14:paraId="3F591DEE" w14:textId="77777777" w:rsidTr="00830928">
        <w:tc>
          <w:tcPr>
            <w:tcW w:w="6060" w:type="dxa"/>
            <w:gridSpan w:val="8"/>
            <w:shd w:val="clear" w:color="auto" w:fill="F7CAAC"/>
          </w:tcPr>
          <w:p w14:paraId="36D8B2BC" w14:textId="77777777" w:rsidR="00D110A2" w:rsidRDefault="00D110A2" w:rsidP="00830928">
            <w:pPr>
              <w:jc w:val="both"/>
            </w:pPr>
            <w:r>
              <w:rPr>
                <w:b/>
              </w:rPr>
              <w:t>Další současná působení jako akademický pracovník na jiných VŠ</w:t>
            </w:r>
          </w:p>
        </w:tc>
        <w:tc>
          <w:tcPr>
            <w:tcW w:w="1703" w:type="dxa"/>
            <w:gridSpan w:val="2"/>
            <w:shd w:val="clear" w:color="auto" w:fill="F7CAAC"/>
          </w:tcPr>
          <w:p w14:paraId="324DA785" w14:textId="77777777" w:rsidR="00D110A2" w:rsidRDefault="00D110A2" w:rsidP="00830928">
            <w:pPr>
              <w:jc w:val="both"/>
              <w:rPr>
                <w:b/>
              </w:rPr>
            </w:pPr>
            <w:r>
              <w:rPr>
                <w:b/>
              </w:rPr>
              <w:t>typ prac. vztahu</w:t>
            </w:r>
          </w:p>
        </w:tc>
        <w:tc>
          <w:tcPr>
            <w:tcW w:w="2096" w:type="dxa"/>
            <w:gridSpan w:val="5"/>
            <w:shd w:val="clear" w:color="auto" w:fill="F7CAAC"/>
          </w:tcPr>
          <w:p w14:paraId="68206F42" w14:textId="77777777" w:rsidR="00D110A2" w:rsidRDefault="00D110A2" w:rsidP="00830928">
            <w:pPr>
              <w:jc w:val="both"/>
              <w:rPr>
                <w:b/>
              </w:rPr>
            </w:pPr>
            <w:r>
              <w:rPr>
                <w:b/>
              </w:rPr>
              <w:t>rozsah</w:t>
            </w:r>
          </w:p>
        </w:tc>
      </w:tr>
      <w:tr w:rsidR="00D110A2" w14:paraId="506259E6" w14:textId="77777777" w:rsidTr="00830928">
        <w:tc>
          <w:tcPr>
            <w:tcW w:w="6060" w:type="dxa"/>
            <w:gridSpan w:val="8"/>
          </w:tcPr>
          <w:p w14:paraId="58DDFCF7" w14:textId="77777777" w:rsidR="00D110A2" w:rsidRDefault="00D110A2" w:rsidP="00830928">
            <w:pPr>
              <w:jc w:val="both"/>
            </w:pPr>
          </w:p>
        </w:tc>
        <w:tc>
          <w:tcPr>
            <w:tcW w:w="1703" w:type="dxa"/>
            <w:gridSpan w:val="2"/>
          </w:tcPr>
          <w:p w14:paraId="573E70D6" w14:textId="77777777" w:rsidR="00D110A2" w:rsidRDefault="00D110A2" w:rsidP="00830928">
            <w:pPr>
              <w:jc w:val="both"/>
            </w:pPr>
          </w:p>
        </w:tc>
        <w:tc>
          <w:tcPr>
            <w:tcW w:w="2096" w:type="dxa"/>
            <w:gridSpan w:val="5"/>
          </w:tcPr>
          <w:p w14:paraId="117BAB2B" w14:textId="77777777" w:rsidR="00D110A2" w:rsidRDefault="00D110A2" w:rsidP="00830928">
            <w:pPr>
              <w:jc w:val="both"/>
            </w:pPr>
          </w:p>
        </w:tc>
      </w:tr>
      <w:tr w:rsidR="00D110A2" w14:paraId="3A68C67D" w14:textId="77777777" w:rsidTr="00830928">
        <w:tc>
          <w:tcPr>
            <w:tcW w:w="6060" w:type="dxa"/>
            <w:gridSpan w:val="8"/>
          </w:tcPr>
          <w:p w14:paraId="681FBF1E" w14:textId="77777777" w:rsidR="00D110A2" w:rsidRDefault="00D110A2" w:rsidP="00830928">
            <w:pPr>
              <w:jc w:val="both"/>
            </w:pPr>
          </w:p>
        </w:tc>
        <w:tc>
          <w:tcPr>
            <w:tcW w:w="1703" w:type="dxa"/>
            <w:gridSpan w:val="2"/>
          </w:tcPr>
          <w:p w14:paraId="24F3D7B0" w14:textId="77777777" w:rsidR="00D110A2" w:rsidRDefault="00D110A2" w:rsidP="00830928">
            <w:pPr>
              <w:jc w:val="both"/>
            </w:pPr>
          </w:p>
        </w:tc>
        <w:tc>
          <w:tcPr>
            <w:tcW w:w="2096" w:type="dxa"/>
            <w:gridSpan w:val="5"/>
          </w:tcPr>
          <w:p w14:paraId="39A64318" w14:textId="77777777" w:rsidR="00D110A2" w:rsidRDefault="00D110A2" w:rsidP="00830928">
            <w:pPr>
              <w:jc w:val="both"/>
            </w:pPr>
          </w:p>
        </w:tc>
      </w:tr>
      <w:tr w:rsidR="00D110A2" w14:paraId="12536BA3" w14:textId="77777777" w:rsidTr="00830928">
        <w:tc>
          <w:tcPr>
            <w:tcW w:w="9859" w:type="dxa"/>
            <w:gridSpan w:val="15"/>
            <w:shd w:val="clear" w:color="auto" w:fill="F7CAAC"/>
          </w:tcPr>
          <w:p w14:paraId="609369EC" w14:textId="77777777" w:rsidR="00D110A2" w:rsidRDefault="00D110A2" w:rsidP="00830928">
            <w:pPr>
              <w:jc w:val="both"/>
            </w:pPr>
            <w:r>
              <w:rPr>
                <w:b/>
              </w:rPr>
              <w:t>Předměty příslušného studijního programu a způsob zapojení do jejich výuky, příp. další zapojení do uskutečňování studijního programu</w:t>
            </w:r>
          </w:p>
        </w:tc>
      </w:tr>
      <w:tr w:rsidR="00D110A2" w:rsidRPr="002827C6" w14:paraId="1A34DB3B" w14:textId="77777777" w:rsidTr="00830928">
        <w:trPr>
          <w:trHeight w:val="419"/>
        </w:trPr>
        <w:tc>
          <w:tcPr>
            <w:tcW w:w="9859" w:type="dxa"/>
            <w:gridSpan w:val="15"/>
            <w:tcBorders>
              <w:top w:val="nil"/>
            </w:tcBorders>
          </w:tcPr>
          <w:p w14:paraId="25550B15" w14:textId="77777777" w:rsidR="00D110A2" w:rsidRDefault="00D110A2" w:rsidP="00830928">
            <w:pPr>
              <w:jc w:val="both"/>
            </w:pPr>
            <w:r w:rsidRPr="00F03018">
              <w:rPr>
                <w:rStyle w:val="normaltextrun"/>
              </w:rPr>
              <w:t>Ateliér Sklo, prostor, objekt</w:t>
            </w:r>
            <w:r>
              <w:t xml:space="preserve"> 7-10 (vede ateliér, garant předmětu)</w:t>
            </w:r>
          </w:p>
          <w:p w14:paraId="4A96E751" w14:textId="77777777" w:rsidR="00D110A2" w:rsidRPr="002827C6" w:rsidRDefault="00D110A2" w:rsidP="00830928">
            <w:pPr>
              <w:jc w:val="both"/>
            </w:pPr>
            <w:r>
              <w:t>Diplomová práce (vede seminář, garant předmětu)</w:t>
            </w:r>
          </w:p>
        </w:tc>
      </w:tr>
      <w:tr w:rsidR="00D110A2" w:rsidRPr="002827C6" w14:paraId="23B9254B" w14:textId="77777777" w:rsidTr="00830928">
        <w:trPr>
          <w:trHeight w:val="340"/>
        </w:trPr>
        <w:tc>
          <w:tcPr>
            <w:tcW w:w="9859" w:type="dxa"/>
            <w:gridSpan w:val="15"/>
            <w:tcBorders>
              <w:top w:val="nil"/>
            </w:tcBorders>
            <w:shd w:val="clear" w:color="auto" w:fill="FBD4B4"/>
          </w:tcPr>
          <w:p w14:paraId="78CB20E0" w14:textId="77777777" w:rsidR="00D110A2" w:rsidRPr="002827C6" w:rsidRDefault="00D110A2" w:rsidP="00830928">
            <w:pPr>
              <w:jc w:val="both"/>
              <w:rPr>
                <w:b/>
              </w:rPr>
            </w:pPr>
            <w:r w:rsidRPr="002827C6">
              <w:rPr>
                <w:b/>
              </w:rPr>
              <w:t>Zapojení do výuky v dalších studijních programech na téže vysoké škole (pouze u garantů ZT a PZ předmětů)</w:t>
            </w:r>
          </w:p>
        </w:tc>
      </w:tr>
      <w:tr w:rsidR="00D110A2" w:rsidRPr="002827C6" w14:paraId="42304959" w14:textId="77777777" w:rsidTr="00830928">
        <w:trPr>
          <w:trHeight w:val="340"/>
        </w:trPr>
        <w:tc>
          <w:tcPr>
            <w:tcW w:w="2802" w:type="dxa"/>
            <w:gridSpan w:val="2"/>
            <w:tcBorders>
              <w:top w:val="nil"/>
            </w:tcBorders>
          </w:tcPr>
          <w:p w14:paraId="10D861BA" w14:textId="77777777" w:rsidR="00D110A2" w:rsidRPr="002827C6" w:rsidRDefault="00D110A2" w:rsidP="00830928">
            <w:pPr>
              <w:jc w:val="both"/>
              <w:rPr>
                <w:b/>
              </w:rPr>
            </w:pPr>
            <w:r w:rsidRPr="002827C6">
              <w:rPr>
                <w:b/>
              </w:rPr>
              <w:t>Název studijního předmětu</w:t>
            </w:r>
          </w:p>
        </w:tc>
        <w:tc>
          <w:tcPr>
            <w:tcW w:w="2409" w:type="dxa"/>
            <w:gridSpan w:val="3"/>
            <w:tcBorders>
              <w:top w:val="nil"/>
            </w:tcBorders>
          </w:tcPr>
          <w:p w14:paraId="5829C7E1" w14:textId="77777777" w:rsidR="00D110A2" w:rsidRPr="002827C6" w:rsidRDefault="00D110A2" w:rsidP="00830928">
            <w:pPr>
              <w:rPr>
                <w:b/>
              </w:rPr>
            </w:pPr>
            <w:r w:rsidRPr="002827C6">
              <w:rPr>
                <w:b/>
              </w:rPr>
              <w:t>Název studijního programu</w:t>
            </w:r>
          </w:p>
        </w:tc>
        <w:tc>
          <w:tcPr>
            <w:tcW w:w="567" w:type="dxa"/>
            <w:gridSpan w:val="2"/>
            <w:tcBorders>
              <w:top w:val="nil"/>
            </w:tcBorders>
          </w:tcPr>
          <w:p w14:paraId="55E5DC20" w14:textId="77777777" w:rsidR="00D110A2" w:rsidRPr="002827C6" w:rsidRDefault="00D110A2" w:rsidP="00830928">
            <w:pPr>
              <w:jc w:val="both"/>
              <w:rPr>
                <w:b/>
              </w:rPr>
            </w:pPr>
            <w:r w:rsidRPr="002827C6">
              <w:rPr>
                <w:b/>
              </w:rPr>
              <w:t>Sem.</w:t>
            </w:r>
          </w:p>
        </w:tc>
        <w:tc>
          <w:tcPr>
            <w:tcW w:w="2109" w:type="dxa"/>
            <w:gridSpan w:val="5"/>
            <w:tcBorders>
              <w:top w:val="nil"/>
            </w:tcBorders>
          </w:tcPr>
          <w:p w14:paraId="6E3AAC36" w14:textId="77777777" w:rsidR="00D110A2" w:rsidRPr="002827C6" w:rsidRDefault="00D110A2" w:rsidP="00830928">
            <w:pPr>
              <w:rPr>
                <w:b/>
              </w:rPr>
            </w:pPr>
            <w:r w:rsidRPr="002827C6">
              <w:rPr>
                <w:b/>
              </w:rPr>
              <w:t>Role ve výuce daného předmětu</w:t>
            </w:r>
          </w:p>
        </w:tc>
        <w:tc>
          <w:tcPr>
            <w:tcW w:w="1972" w:type="dxa"/>
            <w:gridSpan w:val="3"/>
            <w:tcBorders>
              <w:top w:val="nil"/>
            </w:tcBorders>
          </w:tcPr>
          <w:p w14:paraId="5BED85BB" w14:textId="77777777" w:rsidR="00D110A2" w:rsidRPr="002827C6" w:rsidRDefault="00D110A2" w:rsidP="00830928">
            <w:pPr>
              <w:rPr>
                <w:b/>
              </w:rPr>
            </w:pPr>
            <w:r>
              <w:rPr>
                <w:b/>
              </w:rPr>
              <w:t>(</w:t>
            </w:r>
            <w:r w:rsidRPr="00F20AEF">
              <w:rPr>
                <w:b/>
                <w:i/>
                <w:iCs/>
              </w:rPr>
              <w:t>nepovinný údaj</w:t>
            </w:r>
            <w:r w:rsidRPr="00F20AEF">
              <w:rPr>
                <w:b/>
              </w:rPr>
              <w:t>)</w:t>
            </w:r>
            <w:r>
              <w:rPr>
                <w:b/>
              </w:rPr>
              <w:t xml:space="preserve"> </w:t>
            </w:r>
            <w:r w:rsidRPr="002827C6">
              <w:rPr>
                <w:b/>
              </w:rPr>
              <w:t>Počet hodin za semestr</w:t>
            </w:r>
          </w:p>
        </w:tc>
      </w:tr>
      <w:tr w:rsidR="00D110A2" w:rsidRPr="0016131F" w14:paraId="1B9FBE1E" w14:textId="77777777" w:rsidTr="00830928">
        <w:trPr>
          <w:trHeight w:val="284"/>
        </w:trPr>
        <w:tc>
          <w:tcPr>
            <w:tcW w:w="2802" w:type="dxa"/>
            <w:gridSpan w:val="2"/>
            <w:tcBorders>
              <w:top w:val="nil"/>
            </w:tcBorders>
          </w:tcPr>
          <w:p w14:paraId="517AC32F" w14:textId="77777777" w:rsidR="00D110A2" w:rsidRDefault="00D110A2" w:rsidP="00830928">
            <w:pPr>
              <w:jc w:val="both"/>
            </w:pPr>
            <w:r w:rsidRPr="005E4ECC">
              <w:t xml:space="preserve">Ateliér </w:t>
            </w:r>
            <w:r>
              <w:t>Sklo 4</w:t>
            </w:r>
          </w:p>
        </w:tc>
        <w:tc>
          <w:tcPr>
            <w:tcW w:w="2409" w:type="dxa"/>
            <w:gridSpan w:val="3"/>
            <w:tcBorders>
              <w:top w:val="nil"/>
            </w:tcBorders>
          </w:tcPr>
          <w:p w14:paraId="6D9EB278" w14:textId="77777777" w:rsidR="00D110A2" w:rsidRDefault="00D110A2" w:rsidP="00830928">
            <w:pPr>
              <w:jc w:val="both"/>
            </w:pPr>
            <w:r w:rsidRPr="003B4DDA">
              <w:t xml:space="preserve">Design </w:t>
            </w:r>
            <w:r>
              <w:t>(</w:t>
            </w:r>
            <w:r w:rsidRPr="003B4DDA">
              <w:t>BSP</w:t>
            </w:r>
            <w:r>
              <w:t>)</w:t>
            </w:r>
          </w:p>
        </w:tc>
        <w:tc>
          <w:tcPr>
            <w:tcW w:w="567" w:type="dxa"/>
            <w:gridSpan w:val="2"/>
            <w:tcBorders>
              <w:top w:val="nil"/>
            </w:tcBorders>
          </w:tcPr>
          <w:p w14:paraId="7C31A1F9" w14:textId="77777777" w:rsidR="00D110A2" w:rsidRDefault="00D110A2" w:rsidP="00830928">
            <w:pPr>
              <w:jc w:val="both"/>
            </w:pPr>
            <w:r>
              <w:t>2LS</w:t>
            </w:r>
          </w:p>
        </w:tc>
        <w:tc>
          <w:tcPr>
            <w:tcW w:w="2109" w:type="dxa"/>
            <w:gridSpan w:val="5"/>
            <w:tcBorders>
              <w:top w:val="nil"/>
            </w:tcBorders>
          </w:tcPr>
          <w:p w14:paraId="171FBB61" w14:textId="77777777" w:rsidR="00D110A2" w:rsidRPr="000537FD" w:rsidRDefault="00D110A2" w:rsidP="00830928">
            <w:pPr>
              <w:pStyle w:val="Default"/>
            </w:pPr>
            <w:r w:rsidRPr="000537FD">
              <w:rPr>
                <w:sz w:val="20"/>
                <w:szCs w:val="20"/>
              </w:rPr>
              <w:t>(vede ateliér, garant)</w:t>
            </w:r>
          </w:p>
        </w:tc>
        <w:tc>
          <w:tcPr>
            <w:tcW w:w="1972" w:type="dxa"/>
            <w:gridSpan w:val="3"/>
            <w:tcBorders>
              <w:top w:val="nil"/>
            </w:tcBorders>
          </w:tcPr>
          <w:p w14:paraId="37643DB3" w14:textId="77777777" w:rsidR="00D110A2" w:rsidRPr="0016131F" w:rsidRDefault="00D110A2" w:rsidP="00830928">
            <w:pPr>
              <w:jc w:val="both"/>
            </w:pPr>
          </w:p>
        </w:tc>
      </w:tr>
      <w:tr w:rsidR="00D110A2" w:rsidRPr="0016131F" w14:paraId="57D759F6" w14:textId="77777777" w:rsidTr="00830928">
        <w:trPr>
          <w:trHeight w:val="284"/>
        </w:trPr>
        <w:tc>
          <w:tcPr>
            <w:tcW w:w="2802" w:type="dxa"/>
            <w:gridSpan w:val="2"/>
            <w:tcBorders>
              <w:top w:val="nil"/>
            </w:tcBorders>
          </w:tcPr>
          <w:p w14:paraId="5A4D4051" w14:textId="77777777" w:rsidR="00D110A2" w:rsidRDefault="00D110A2" w:rsidP="00830928">
            <w:pPr>
              <w:jc w:val="both"/>
            </w:pPr>
            <w:r w:rsidRPr="005E4ECC">
              <w:t xml:space="preserve">Ateliér </w:t>
            </w:r>
            <w:r>
              <w:t>Sklo 5</w:t>
            </w:r>
          </w:p>
        </w:tc>
        <w:tc>
          <w:tcPr>
            <w:tcW w:w="2409" w:type="dxa"/>
            <w:gridSpan w:val="3"/>
            <w:tcBorders>
              <w:top w:val="nil"/>
            </w:tcBorders>
          </w:tcPr>
          <w:p w14:paraId="60A93ED6" w14:textId="77777777" w:rsidR="00D110A2" w:rsidRDefault="00D110A2" w:rsidP="00830928">
            <w:pPr>
              <w:jc w:val="both"/>
            </w:pPr>
            <w:r w:rsidRPr="00342C5C">
              <w:t>Design (BSP)</w:t>
            </w:r>
          </w:p>
        </w:tc>
        <w:tc>
          <w:tcPr>
            <w:tcW w:w="567" w:type="dxa"/>
            <w:gridSpan w:val="2"/>
            <w:tcBorders>
              <w:top w:val="nil"/>
            </w:tcBorders>
          </w:tcPr>
          <w:p w14:paraId="57DC88A8" w14:textId="77777777" w:rsidR="00D110A2" w:rsidRDefault="00D110A2" w:rsidP="00830928">
            <w:pPr>
              <w:jc w:val="both"/>
            </w:pPr>
            <w:r>
              <w:t>3ZS</w:t>
            </w:r>
          </w:p>
        </w:tc>
        <w:tc>
          <w:tcPr>
            <w:tcW w:w="2109" w:type="dxa"/>
            <w:gridSpan w:val="5"/>
            <w:tcBorders>
              <w:top w:val="nil"/>
            </w:tcBorders>
          </w:tcPr>
          <w:p w14:paraId="42738AF8" w14:textId="77777777" w:rsidR="00D110A2" w:rsidRPr="000537FD" w:rsidRDefault="00D110A2" w:rsidP="00830928">
            <w:pPr>
              <w:pStyle w:val="Default"/>
            </w:pPr>
            <w:r w:rsidRPr="000537FD">
              <w:rPr>
                <w:sz w:val="20"/>
                <w:szCs w:val="20"/>
              </w:rPr>
              <w:t>(vede ateliér, garant)</w:t>
            </w:r>
          </w:p>
        </w:tc>
        <w:tc>
          <w:tcPr>
            <w:tcW w:w="1972" w:type="dxa"/>
            <w:gridSpan w:val="3"/>
            <w:tcBorders>
              <w:top w:val="nil"/>
            </w:tcBorders>
          </w:tcPr>
          <w:p w14:paraId="65A7222F" w14:textId="77777777" w:rsidR="00D110A2" w:rsidRPr="0016131F" w:rsidRDefault="00D110A2" w:rsidP="00830928">
            <w:pPr>
              <w:jc w:val="both"/>
            </w:pPr>
          </w:p>
        </w:tc>
      </w:tr>
      <w:tr w:rsidR="00D110A2" w:rsidRPr="0016131F" w14:paraId="6163E543" w14:textId="77777777" w:rsidTr="00830928">
        <w:trPr>
          <w:trHeight w:val="284"/>
        </w:trPr>
        <w:tc>
          <w:tcPr>
            <w:tcW w:w="2802" w:type="dxa"/>
            <w:gridSpan w:val="2"/>
            <w:tcBorders>
              <w:top w:val="nil"/>
            </w:tcBorders>
          </w:tcPr>
          <w:p w14:paraId="7BA319FD" w14:textId="77777777" w:rsidR="00D110A2" w:rsidRDefault="00D110A2" w:rsidP="00830928">
            <w:pPr>
              <w:jc w:val="both"/>
            </w:pPr>
            <w:r w:rsidRPr="005E4ECC">
              <w:t xml:space="preserve">Ateliér </w:t>
            </w:r>
            <w:r>
              <w:t>Sklo</w:t>
            </w:r>
            <w:r w:rsidRPr="005E4ECC">
              <w:t xml:space="preserve"> </w:t>
            </w:r>
            <w:r>
              <w:t>6</w:t>
            </w:r>
          </w:p>
        </w:tc>
        <w:tc>
          <w:tcPr>
            <w:tcW w:w="2409" w:type="dxa"/>
            <w:gridSpan w:val="3"/>
            <w:tcBorders>
              <w:top w:val="nil"/>
            </w:tcBorders>
          </w:tcPr>
          <w:p w14:paraId="3B290721" w14:textId="77777777" w:rsidR="00D110A2" w:rsidRDefault="00D110A2" w:rsidP="00830928">
            <w:pPr>
              <w:jc w:val="both"/>
            </w:pPr>
            <w:r w:rsidRPr="00342C5C">
              <w:t>Design (BSP)</w:t>
            </w:r>
          </w:p>
        </w:tc>
        <w:tc>
          <w:tcPr>
            <w:tcW w:w="567" w:type="dxa"/>
            <w:gridSpan w:val="2"/>
            <w:tcBorders>
              <w:top w:val="nil"/>
            </w:tcBorders>
          </w:tcPr>
          <w:p w14:paraId="30035F85" w14:textId="77777777" w:rsidR="00D110A2" w:rsidRDefault="00D110A2" w:rsidP="00830928">
            <w:pPr>
              <w:jc w:val="both"/>
            </w:pPr>
            <w:r>
              <w:t>3LS</w:t>
            </w:r>
          </w:p>
        </w:tc>
        <w:tc>
          <w:tcPr>
            <w:tcW w:w="2109" w:type="dxa"/>
            <w:gridSpan w:val="5"/>
            <w:tcBorders>
              <w:top w:val="nil"/>
            </w:tcBorders>
          </w:tcPr>
          <w:p w14:paraId="0C7445B0" w14:textId="77777777" w:rsidR="00D110A2" w:rsidRPr="000537FD" w:rsidRDefault="00D110A2" w:rsidP="00830928">
            <w:pPr>
              <w:pStyle w:val="Default"/>
            </w:pPr>
            <w:r w:rsidRPr="000537FD">
              <w:rPr>
                <w:sz w:val="20"/>
                <w:szCs w:val="20"/>
              </w:rPr>
              <w:t>(vede ateliér, garant)</w:t>
            </w:r>
          </w:p>
        </w:tc>
        <w:tc>
          <w:tcPr>
            <w:tcW w:w="1972" w:type="dxa"/>
            <w:gridSpan w:val="3"/>
            <w:tcBorders>
              <w:top w:val="nil"/>
            </w:tcBorders>
          </w:tcPr>
          <w:p w14:paraId="63A238A4" w14:textId="77777777" w:rsidR="00D110A2" w:rsidRPr="0016131F" w:rsidRDefault="00D110A2" w:rsidP="00830928">
            <w:pPr>
              <w:jc w:val="both"/>
            </w:pPr>
          </w:p>
        </w:tc>
      </w:tr>
      <w:tr w:rsidR="00D110A2" w:rsidRPr="0016131F" w14:paraId="69024156" w14:textId="77777777" w:rsidTr="00830928">
        <w:trPr>
          <w:trHeight w:val="284"/>
        </w:trPr>
        <w:tc>
          <w:tcPr>
            <w:tcW w:w="2802" w:type="dxa"/>
            <w:gridSpan w:val="2"/>
            <w:tcBorders>
              <w:top w:val="nil"/>
            </w:tcBorders>
          </w:tcPr>
          <w:p w14:paraId="505F1494" w14:textId="77777777" w:rsidR="00D110A2" w:rsidRDefault="00D110A2" w:rsidP="00830928">
            <w:pPr>
              <w:jc w:val="both"/>
            </w:pPr>
            <w:r>
              <w:t>Plenér SK</w:t>
            </w:r>
          </w:p>
        </w:tc>
        <w:tc>
          <w:tcPr>
            <w:tcW w:w="2409" w:type="dxa"/>
            <w:gridSpan w:val="3"/>
            <w:tcBorders>
              <w:top w:val="nil"/>
            </w:tcBorders>
          </w:tcPr>
          <w:p w14:paraId="6AA5586A" w14:textId="77777777" w:rsidR="00D110A2" w:rsidRDefault="00D110A2" w:rsidP="00830928">
            <w:pPr>
              <w:jc w:val="both"/>
            </w:pPr>
            <w:r w:rsidRPr="00342C5C">
              <w:t>Design (BSP)</w:t>
            </w:r>
          </w:p>
        </w:tc>
        <w:tc>
          <w:tcPr>
            <w:tcW w:w="567" w:type="dxa"/>
            <w:gridSpan w:val="2"/>
            <w:tcBorders>
              <w:top w:val="nil"/>
            </w:tcBorders>
          </w:tcPr>
          <w:p w14:paraId="643DD4DD" w14:textId="77777777" w:rsidR="00D110A2" w:rsidRDefault="00D110A2" w:rsidP="00830928">
            <w:pPr>
              <w:jc w:val="both"/>
            </w:pPr>
            <w:r>
              <w:t>1ZS</w:t>
            </w:r>
          </w:p>
        </w:tc>
        <w:tc>
          <w:tcPr>
            <w:tcW w:w="2109" w:type="dxa"/>
            <w:gridSpan w:val="5"/>
            <w:tcBorders>
              <w:top w:val="nil"/>
            </w:tcBorders>
          </w:tcPr>
          <w:p w14:paraId="331C13E1" w14:textId="77777777" w:rsidR="00D110A2" w:rsidRPr="003C10C6" w:rsidRDefault="00D110A2" w:rsidP="00830928">
            <w:pPr>
              <w:jc w:val="both"/>
            </w:pPr>
            <w:r>
              <w:t>cvičící</w:t>
            </w:r>
          </w:p>
        </w:tc>
        <w:tc>
          <w:tcPr>
            <w:tcW w:w="1972" w:type="dxa"/>
            <w:gridSpan w:val="3"/>
            <w:tcBorders>
              <w:top w:val="nil"/>
            </w:tcBorders>
          </w:tcPr>
          <w:p w14:paraId="5733604D" w14:textId="77777777" w:rsidR="00D110A2" w:rsidRPr="0016131F" w:rsidRDefault="00D110A2" w:rsidP="00830928">
            <w:pPr>
              <w:jc w:val="both"/>
            </w:pPr>
          </w:p>
        </w:tc>
      </w:tr>
      <w:tr w:rsidR="00D110A2" w:rsidRPr="0016131F" w14:paraId="3507A302" w14:textId="77777777" w:rsidTr="00830928">
        <w:trPr>
          <w:trHeight w:val="284"/>
        </w:trPr>
        <w:tc>
          <w:tcPr>
            <w:tcW w:w="2802" w:type="dxa"/>
            <w:gridSpan w:val="2"/>
            <w:tcBorders>
              <w:top w:val="nil"/>
            </w:tcBorders>
          </w:tcPr>
          <w:p w14:paraId="16917881" w14:textId="77777777" w:rsidR="00D110A2" w:rsidRDefault="00D110A2" w:rsidP="00830928">
            <w:pPr>
              <w:jc w:val="both"/>
            </w:pPr>
            <w:r>
              <w:t>Media, Arts and Design</w:t>
            </w:r>
          </w:p>
          <w:p w14:paraId="65C8B4CB" w14:textId="77777777" w:rsidR="00D110A2" w:rsidRPr="0016131F" w:rsidRDefault="00D110A2" w:rsidP="00830928">
            <w:pPr>
              <w:jc w:val="both"/>
            </w:pPr>
          </w:p>
        </w:tc>
        <w:tc>
          <w:tcPr>
            <w:tcW w:w="2409" w:type="dxa"/>
            <w:gridSpan w:val="3"/>
            <w:tcBorders>
              <w:top w:val="nil"/>
            </w:tcBorders>
          </w:tcPr>
          <w:p w14:paraId="5FCCB7F8" w14:textId="77777777" w:rsidR="00D110A2" w:rsidRPr="0016131F" w:rsidRDefault="00D110A2" w:rsidP="00830928">
            <w:pPr>
              <w:jc w:val="both"/>
            </w:pPr>
            <w:r>
              <w:t>Multimédia a design (Ph.D.)</w:t>
            </w:r>
          </w:p>
        </w:tc>
        <w:tc>
          <w:tcPr>
            <w:tcW w:w="567" w:type="dxa"/>
            <w:gridSpan w:val="2"/>
            <w:tcBorders>
              <w:top w:val="nil"/>
            </w:tcBorders>
          </w:tcPr>
          <w:p w14:paraId="4BBA9855" w14:textId="77777777" w:rsidR="00D110A2" w:rsidRPr="0016131F" w:rsidRDefault="00D110A2" w:rsidP="00830928">
            <w:pPr>
              <w:jc w:val="both"/>
            </w:pPr>
            <w:r>
              <w:t>1ZS</w:t>
            </w:r>
          </w:p>
        </w:tc>
        <w:tc>
          <w:tcPr>
            <w:tcW w:w="2109" w:type="dxa"/>
            <w:gridSpan w:val="5"/>
            <w:tcBorders>
              <w:top w:val="nil"/>
            </w:tcBorders>
          </w:tcPr>
          <w:p w14:paraId="5072DCA7" w14:textId="77777777" w:rsidR="00D110A2" w:rsidRPr="0016131F" w:rsidRDefault="00D110A2" w:rsidP="00830928">
            <w:r w:rsidRPr="003C10C6">
              <w:t>vede seminář, garant předmětu</w:t>
            </w:r>
          </w:p>
        </w:tc>
        <w:tc>
          <w:tcPr>
            <w:tcW w:w="1972" w:type="dxa"/>
            <w:gridSpan w:val="3"/>
            <w:tcBorders>
              <w:top w:val="nil"/>
            </w:tcBorders>
          </w:tcPr>
          <w:p w14:paraId="6187E276" w14:textId="77777777" w:rsidR="00D110A2" w:rsidRPr="0016131F" w:rsidRDefault="00D110A2" w:rsidP="00830928">
            <w:pPr>
              <w:jc w:val="both"/>
            </w:pPr>
          </w:p>
        </w:tc>
      </w:tr>
      <w:tr w:rsidR="00D110A2" w:rsidRPr="0016131F" w14:paraId="0B2103F9" w14:textId="77777777" w:rsidTr="00830928">
        <w:trPr>
          <w:trHeight w:val="284"/>
        </w:trPr>
        <w:tc>
          <w:tcPr>
            <w:tcW w:w="2802" w:type="dxa"/>
            <w:gridSpan w:val="2"/>
            <w:tcBorders>
              <w:top w:val="nil"/>
            </w:tcBorders>
          </w:tcPr>
          <w:p w14:paraId="01054AEA" w14:textId="77777777" w:rsidR="00D110A2" w:rsidRDefault="00D110A2" w:rsidP="00830928">
            <w:pPr>
              <w:jc w:val="both"/>
            </w:pPr>
            <w:r>
              <w:t>Media, Arts and Design</w:t>
            </w:r>
          </w:p>
          <w:p w14:paraId="4317958D" w14:textId="77777777" w:rsidR="00D110A2" w:rsidRPr="0016131F" w:rsidRDefault="00D110A2" w:rsidP="00830928">
            <w:pPr>
              <w:jc w:val="both"/>
            </w:pPr>
          </w:p>
        </w:tc>
        <w:tc>
          <w:tcPr>
            <w:tcW w:w="2409" w:type="dxa"/>
            <w:gridSpan w:val="3"/>
            <w:tcBorders>
              <w:top w:val="nil"/>
            </w:tcBorders>
          </w:tcPr>
          <w:p w14:paraId="7AD111F2" w14:textId="77777777" w:rsidR="00D110A2" w:rsidRPr="0016131F" w:rsidRDefault="00D110A2" w:rsidP="00830928">
            <w:pPr>
              <w:jc w:val="both"/>
            </w:pPr>
            <w:r>
              <w:t>Multimédia a design (Ph.D.)</w:t>
            </w:r>
          </w:p>
        </w:tc>
        <w:tc>
          <w:tcPr>
            <w:tcW w:w="567" w:type="dxa"/>
            <w:gridSpan w:val="2"/>
            <w:tcBorders>
              <w:top w:val="nil"/>
            </w:tcBorders>
          </w:tcPr>
          <w:p w14:paraId="41AA6068" w14:textId="77777777" w:rsidR="00D110A2" w:rsidRPr="0016131F" w:rsidRDefault="00D110A2" w:rsidP="00830928">
            <w:pPr>
              <w:jc w:val="both"/>
            </w:pPr>
            <w:r>
              <w:t>1LS</w:t>
            </w:r>
          </w:p>
        </w:tc>
        <w:tc>
          <w:tcPr>
            <w:tcW w:w="2109" w:type="dxa"/>
            <w:gridSpan w:val="5"/>
            <w:tcBorders>
              <w:top w:val="nil"/>
            </w:tcBorders>
          </w:tcPr>
          <w:p w14:paraId="40415A69" w14:textId="77777777" w:rsidR="00D110A2" w:rsidRPr="0016131F" w:rsidRDefault="00D110A2" w:rsidP="00830928">
            <w:r w:rsidRPr="003C10C6">
              <w:t>vede seminář, garant předmětu</w:t>
            </w:r>
          </w:p>
        </w:tc>
        <w:tc>
          <w:tcPr>
            <w:tcW w:w="1972" w:type="dxa"/>
            <w:gridSpan w:val="3"/>
            <w:tcBorders>
              <w:top w:val="nil"/>
            </w:tcBorders>
          </w:tcPr>
          <w:p w14:paraId="263645D0" w14:textId="77777777" w:rsidR="00D110A2" w:rsidRPr="0016131F" w:rsidRDefault="00D110A2" w:rsidP="00830928">
            <w:pPr>
              <w:jc w:val="both"/>
            </w:pPr>
          </w:p>
        </w:tc>
      </w:tr>
      <w:tr w:rsidR="00D110A2" w14:paraId="42886DA4" w14:textId="77777777" w:rsidTr="00830928">
        <w:tc>
          <w:tcPr>
            <w:tcW w:w="9859" w:type="dxa"/>
            <w:gridSpan w:val="15"/>
            <w:shd w:val="clear" w:color="auto" w:fill="F7CAAC"/>
          </w:tcPr>
          <w:p w14:paraId="0CA21EE8" w14:textId="77777777" w:rsidR="00D110A2" w:rsidRDefault="00D110A2" w:rsidP="00830928">
            <w:pPr>
              <w:jc w:val="both"/>
            </w:pPr>
            <w:r>
              <w:rPr>
                <w:b/>
              </w:rPr>
              <w:t xml:space="preserve">Údaje o vzdělání na VŠ </w:t>
            </w:r>
          </w:p>
        </w:tc>
      </w:tr>
      <w:tr w:rsidR="00D110A2" w14:paraId="462F0B60" w14:textId="77777777" w:rsidTr="00830928">
        <w:trPr>
          <w:trHeight w:val="524"/>
        </w:trPr>
        <w:tc>
          <w:tcPr>
            <w:tcW w:w="9859" w:type="dxa"/>
            <w:gridSpan w:val="15"/>
          </w:tcPr>
          <w:p w14:paraId="06E311BC" w14:textId="77777777" w:rsidR="00D110A2" w:rsidRDefault="00D110A2" w:rsidP="00830928">
            <w:pPr>
              <w:pStyle w:val="Vchoz"/>
              <w:tabs>
                <w:tab w:val="left" w:pos="720"/>
                <w:tab w:val="left" w:pos="1440"/>
                <w:tab w:val="left" w:pos="2160"/>
                <w:tab w:val="left" w:pos="2880"/>
                <w:tab w:val="left" w:pos="3600"/>
                <w:tab w:val="left" w:pos="4320"/>
                <w:tab w:val="left" w:pos="5040"/>
                <w:tab w:val="left" w:pos="5760"/>
                <w:tab w:val="left" w:pos="6480"/>
              </w:tabs>
              <w:rPr>
                <w:rFonts w:ascii="Times New Roman" w:hAnsi="Times New Roman" w:cs="Times New Roman"/>
                <w:sz w:val="20"/>
                <w:szCs w:val="20"/>
              </w:rPr>
            </w:pPr>
            <w:r>
              <w:rPr>
                <w:rFonts w:ascii="Times New Roman" w:hAnsi="Times New Roman" w:cs="Times New Roman"/>
                <w:sz w:val="20"/>
                <w:szCs w:val="20"/>
              </w:rPr>
              <w:t>2005-2007:</w:t>
            </w:r>
            <w:r w:rsidRPr="000537FD">
              <w:rPr>
                <w:rFonts w:ascii="Times New Roman" w:hAnsi="Times New Roman" w:cs="Times New Roman"/>
                <w:sz w:val="20"/>
                <w:szCs w:val="20"/>
              </w:rPr>
              <w:t xml:space="preserve"> New York Academy of Art, postgraduální studium, výtvarné umění </w:t>
            </w:r>
          </w:p>
          <w:p w14:paraId="502C1504" w14:textId="77777777" w:rsidR="00D110A2" w:rsidRDefault="00D110A2" w:rsidP="00830928">
            <w:pPr>
              <w:jc w:val="both"/>
              <w:rPr>
                <w:b/>
              </w:rPr>
            </w:pPr>
            <w:r>
              <w:t>1993-2000:</w:t>
            </w:r>
            <w:r w:rsidRPr="008624AE">
              <w:t xml:space="preserve"> VŠUP-Praha, ateliér Sochařství – prof. Kurt Gebauer a Sklo v architektuře – prof. Marian Karel, výtvarné umění</w:t>
            </w:r>
            <w:r>
              <w:t>, MgA.</w:t>
            </w:r>
          </w:p>
        </w:tc>
      </w:tr>
      <w:tr w:rsidR="00D110A2" w14:paraId="0B00A1C6" w14:textId="77777777" w:rsidTr="00830928">
        <w:tc>
          <w:tcPr>
            <w:tcW w:w="9859" w:type="dxa"/>
            <w:gridSpan w:val="15"/>
            <w:shd w:val="clear" w:color="auto" w:fill="F7CAAC"/>
          </w:tcPr>
          <w:p w14:paraId="15D44250" w14:textId="77777777" w:rsidR="00D110A2" w:rsidRDefault="00D110A2" w:rsidP="00830928">
            <w:pPr>
              <w:jc w:val="both"/>
              <w:rPr>
                <w:b/>
              </w:rPr>
            </w:pPr>
            <w:r>
              <w:rPr>
                <w:b/>
              </w:rPr>
              <w:t>Údaje o odborném působení od absolvování VŠ</w:t>
            </w:r>
          </w:p>
        </w:tc>
      </w:tr>
      <w:tr w:rsidR="00D110A2" w:rsidRPr="009B6AE3" w14:paraId="5BDB5562" w14:textId="77777777" w:rsidTr="00830928">
        <w:trPr>
          <w:trHeight w:val="1516"/>
        </w:trPr>
        <w:tc>
          <w:tcPr>
            <w:tcW w:w="9859" w:type="dxa"/>
            <w:gridSpan w:val="15"/>
          </w:tcPr>
          <w:p w14:paraId="324AF0F0" w14:textId="77777777" w:rsidR="00D110A2" w:rsidRPr="006555AD" w:rsidRDefault="00D110A2" w:rsidP="00830928">
            <w:pPr>
              <w:pStyle w:val="Vchoz"/>
              <w:tabs>
                <w:tab w:val="left" w:pos="720"/>
                <w:tab w:val="left" w:pos="1440"/>
                <w:tab w:val="left" w:pos="2160"/>
                <w:tab w:val="left" w:pos="2880"/>
                <w:tab w:val="left" w:pos="3600"/>
                <w:tab w:val="left" w:pos="4320"/>
                <w:tab w:val="left" w:pos="5040"/>
                <w:tab w:val="left" w:pos="5760"/>
                <w:tab w:val="left" w:pos="6480"/>
              </w:tabs>
              <w:rPr>
                <w:rFonts w:ascii="Times New Roman" w:eastAsia="Times New Roman" w:hAnsi="Times New Roman" w:cs="Times New Roman"/>
                <w:sz w:val="20"/>
                <w:szCs w:val="20"/>
              </w:rPr>
            </w:pPr>
            <w:r w:rsidRPr="000537FD">
              <w:rPr>
                <w:rFonts w:ascii="Times New Roman" w:hAnsi="Times New Roman" w:cs="Times New Roman"/>
                <w:sz w:val="20"/>
                <w:szCs w:val="20"/>
              </w:rPr>
              <w:t>2008</w:t>
            </w:r>
            <w:r>
              <w:rPr>
                <w:rFonts w:ascii="Times New Roman" w:hAnsi="Times New Roman" w:cs="Times New Roman"/>
                <w:sz w:val="20"/>
                <w:szCs w:val="20"/>
              </w:rPr>
              <w:t>-dosud:</w:t>
            </w:r>
            <w:r w:rsidRPr="000537FD">
              <w:rPr>
                <w:rFonts w:ascii="Times New Roman" w:hAnsi="Times New Roman" w:cs="Times New Roman"/>
                <w:sz w:val="20"/>
                <w:szCs w:val="20"/>
              </w:rPr>
              <w:t xml:space="preserve"> Univerzita Tomáše Bati ve Zlíně, Fakulta multimediálních komunikací, vedoucí ateli</w:t>
            </w:r>
            <w:r w:rsidRPr="000537FD">
              <w:rPr>
                <w:rFonts w:ascii="Times New Roman" w:hAnsi="Times New Roman" w:cs="Times New Roman"/>
                <w:sz w:val="20"/>
                <w:szCs w:val="20"/>
                <w:lang w:val="fr-FR"/>
              </w:rPr>
              <w:t>é</w:t>
            </w:r>
            <w:r w:rsidRPr="000537FD">
              <w:rPr>
                <w:rFonts w:ascii="Times New Roman" w:hAnsi="Times New Roman" w:cs="Times New Roman"/>
                <w:sz w:val="20"/>
                <w:szCs w:val="20"/>
              </w:rPr>
              <w:t xml:space="preserve">ru Design skla </w:t>
            </w:r>
          </w:p>
          <w:p w14:paraId="0009F006" w14:textId="77777777" w:rsidR="00D110A2" w:rsidRPr="006555AD" w:rsidRDefault="00D110A2" w:rsidP="00830928">
            <w:pPr>
              <w:pStyle w:val="Vchoz"/>
              <w:tabs>
                <w:tab w:val="left" w:pos="720"/>
                <w:tab w:val="left" w:pos="1440"/>
                <w:tab w:val="left" w:pos="2160"/>
                <w:tab w:val="left" w:pos="2880"/>
                <w:tab w:val="left" w:pos="3600"/>
                <w:tab w:val="left" w:pos="4320"/>
                <w:tab w:val="left" w:pos="5040"/>
                <w:tab w:val="left" w:pos="5760"/>
                <w:tab w:val="left" w:pos="6480"/>
              </w:tabs>
              <w:rPr>
                <w:rFonts w:ascii="Times New Roman" w:eastAsia="Times New Roman" w:hAnsi="Times New Roman" w:cs="Times New Roman"/>
                <w:sz w:val="20"/>
                <w:szCs w:val="20"/>
              </w:rPr>
            </w:pPr>
            <w:r w:rsidRPr="000537FD">
              <w:rPr>
                <w:rFonts w:ascii="Times New Roman" w:hAnsi="Times New Roman" w:cs="Times New Roman"/>
                <w:sz w:val="20"/>
                <w:szCs w:val="20"/>
              </w:rPr>
              <w:t>2007</w:t>
            </w:r>
            <w:r>
              <w:rPr>
                <w:rFonts w:ascii="Times New Roman" w:hAnsi="Times New Roman" w:cs="Times New Roman"/>
                <w:sz w:val="20"/>
                <w:szCs w:val="20"/>
              </w:rPr>
              <w:t>-</w:t>
            </w:r>
            <w:r>
              <w:rPr>
                <w:rFonts w:ascii="Times New Roman" w:hAnsi="Times New Roman" w:cs="Times New Roman"/>
                <w:sz w:val="20"/>
                <w:szCs w:val="20"/>
                <w:lang w:val="fr-FR"/>
              </w:rPr>
              <w:t>2008: a</w:t>
            </w:r>
            <w:r w:rsidRPr="000537FD">
              <w:rPr>
                <w:rFonts w:ascii="Times New Roman" w:hAnsi="Times New Roman" w:cs="Times New Roman"/>
                <w:sz w:val="20"/>
                <w:szCs w:val="20"/>
                <w:lang w:val="fr-FR"/>
              </w:rPr>
              <w:t>sistent socha</w:t>
            </w:r>
            <w:r w:rsidRPr="000537FD">
              <w:rPr>
                <w:rFonts w:ascii="Times New Roman" w:hAnsi="Times New Roman" w:cs="Times New Roman"/>
                <w:sz w:val="20"/>
                <w:szCs w:val="20"/>
              </w:rPr>
              <w:t xml:space="preserve">řských projektů </w:t>
            </w:r>
            <w:r w:rsidRPr="000537FD">
              <w:rPr>
                <w:rFonts w:ascii="Times New Roman" w:hAnsi="Times New Roman" w:cs="Times New Roman"/>
                <w:sz w:val="20"/>
                <w:szCs w:val="20"/>
                <w:lang w:val="en-US"/>
              </w:rPr>
              <w:t>Jeff Koons Studio, New York City</w:t>
            </w:r>
          </w:p>
          <w:p w14:paraId="1849B893" w14:textId="77777777" w:rsidR="00D110A2" w:rsidRPr="006555AD" w:rsidRDefault="00D110A2" w:rsidP="00830928">
            <w:pPr>
              <w:pStyle w:val="Vchoz"/>
              <w:tabs>
                <w:tab w:val="left" w:pos="720"/>
                <w:tab w:val="left" w:pos="1440"/>
                <w:tab w:val="left" w:pos="2160"/>
                <w:tab w:val="left" w:pos="2880"/>
                <w:tab w:val="left" w:pos="3600"/>
                <w:tab w:val="left" w:pos="4320"/>
                <w:tab w:val="left" w:pos="5040"/>
                <w:tab w:val="left" w:pos="5760"/>
                <w:tab w:val="left" w:pos="6480"/>
              </w:tabs>
              <w:rPr>
                <w:rFonts w:ascii="Times New Roman" w:eastAsia="Times New Roman" w:hAnsi="Times New Roman" w:cs="Times New Roman"/>
                <w:sz w:val="20"/>
                <w:szCs w:val="20"/>
              </w:rPr>
            </w:pPr>
            <w:r w:rsidRPr="000537FD">
              <w:rPr>
                <w:rFonts w:ascii="Times New Roman" w:hAnsi="Times New Roman" w:cs="Times New Roman"/>
                <w:sz w:val="20"/>
                <w:szCs w:val="20"/>
              </w:rPr>
              <w:t>2003</w:t>
            </w:r>
            <w:r>
              <w:rPr>
                <w:rFonts w:ascii="Times New Roman" w:hAnsi="Times New Roman" w:cs="Times New Roman"/>
                <w:sz w:val="20"/>
                <w:szCs w:val="20"/>
              </w:rPr>
              <w:t>-</w:t>
            </w:r>
            <w:r w:rsidRPr="000537FD">
              <w:rPr>
                <w:rFonts w:ascii="Times New Roman" w:hAnsi="Times New Roman" w:cs="Times New Roman"/>
                <w:sz w:val="20"/>
                <w:szCs w:val="20"/>
              </w:rPr>
              <w:t>2007</w:t>
            </w:r>
            <w:r>
              <w:rPr>
                <w:rFonts w:ascii="Times New Roman" w:hAnsi="Times New Roman" w:cs="Times New Roman"/>
                <w:sz w:val="20"/>
                <w:szCs w:val="20"/>
              </w:rPr>
              <w:t>:</w:t>
            </w:r>
            <w:r w:rsidRPr="000537FD">
              <w:rPr>
                <w:rFonts w:ascii="Times New Roman" w:hAnsi="Times New Roman" w:cs="Times New Roman"/>
                <w:sz w:val="20"/>
                <w:szCs w:val="20"/>
              </w:rPr>
              <w:t xml:space="preserve"> VŠUP Praha, Lektor ateli</w:t>
            </w:r>
            <w:r w:rsidRPr="000537FD">
              <w:rPr>
                <w:rFonts w:ascii="Times New Roman" w:hAnsi="Times New Roman" w:cs="Times New Roman"/>
                <w:sz w:val="20"/>
                <w:szCs w:val="20"/>
                <w:lang w:val="fr-FR"/>
              </w:rPr>
              <w:t>é</w:t>
            </w:r>
            <w:r w:rsidRPr="000537FD">
              <w:rPr>
                <w:rFonts w:ascii="Times New Roman" w:hAnsi="Times New Roman" w:cs="Times New Roman"/>
                <w:sz w:val="20"/>
                <w:szCs w:val="20"/>
              </w:rPr>
              <w:t>ru sochařství II, prof. Jiří</w:t>
            </w:r>
            <w:r w:rsidRPr="000537FD">
              <w:rPr>
                <w:rFonts w:ascii="Times New Roman" w:hAnsi="Times New Roman" w:cs="Times New Roman"/>
                <w:sz w:val="20"/>
                <w:szCs w:val="20"/>
                <w:lang w:val="pt-PT"/>
              </w:rPr>
              <w:t>ho Ber</w:t>
            </w:r>
            <w:r w:rsidRPr="000537FD">
              <w:rPr>
                <w:rFonts w:ascii="Times New Roman" w:hAnsi="Times New Roman" w:cs="Times New Roman"/>
                <w:sz w:val="20"/>
                <w:szCs w:val="20"/>
              </w:rPr>
              <w:t>ánka</w:t>
            </w:r>
          </w:p>
          <w:p w14:paraId="5F3AA130" w14:textId="77777777" w:rsidR="00D110A2" w:rsidRDefault="00D110A2" w:rsidP="00830928">
            <w:pPr>
              <w:pStyle w:val="Vchoz"/>
              <w:tabs>
                <w:tab w:val="left" w:pos="720"/>
                <w:tab w:val="left" w:pos="1440"/>
                <w:tab w:val="left" w:pos="2160"/>
                <w:tab w:val="left" w:pos="2880"/>
                <w:tab w:val="left" w:pos="3600"/>
                <w:tab w:val="left" w:pos="4320"/>
                <w:tab w:val="left" w:pos="5040"/>
                <w:tab w:val="left" w:pos="5760"/>
                <w:tab w:val="left" w:pos="6480"/>
              </w:tabs>
              <w:rPr>
                <w:rFonts w:ascii="Times New Roman" w:hAnsi="Times New Roman" w:cs="Times New Roman"/>
                <w:sz w:val="20"/>
                <w:szCs w:val="20"/>
              </w:rPr>
            </w:pPr>
            <w:r>
              <w:rPr>
                <w:rFonts w:ascii="Times New Roman" w:hAnsi="Times New Roman" w:cs="Times New Roman"/>
                <w:sz w:val="20"/>
                <w:szCs w:val="20"/>
              </w:rPr>
              <w:t xml:space="preserve">2000-2003: </w:t>
            </w:r>
            <w:r w:rsidRPr="000537FD">
              <w:rPr>
                <w:rFonts w:ascii="Times New Roman" w:hAnsi="Times New Roman" w:cs="Times New Roman"/>
                <w:sz w:val="20"/>
                <w:szCs w:val="20"/>
              </w:rPr>
              <w:t>SUPŠ sklářská Valašsk</w:t>
            </w:r>
            <w:r w:rsidRPr="000537FD">
              <w:rPr>
                <w:rFonts w:ascii="Times New Roman" w:hAnsi="Times New Roman" w:cs="Times New Roman"/>
                <w:sz w:val="20"/>
                <w:szCs w:val="20"/>
                <w:lang w:val="fr-FR"/>
              </w:rPr>
              <w:t xml:space="preserve">é </w:t>
            </w:r>
            <w:r w:rsidRPr="000537FD">
              <w:rPr>
                <w:rFonts w:ascii="Times New Roman" w:hAnsi="Times New Roman" w:cs="Times New Roman"/>
                <w:sz w:val="20"/>
                <w:szCs w:val="20"/>
              </w:rPr>
              <w:t>Meziříčí, vedoucí ateli</w:t>
            </w:r>
            <w:r w:rsidRPr="000537FD">
              <w:rPr>
                <w:rFonts w:ascii="Times New Roman" w:hAnsi="Times New Roman" w:cs="Times New Roman"/>
                <w:sz w:val="20"/>
                <w:szCs w:val="20"/>
                <w:lang w:val="fr-FR"/>
              </w:rPr>
              <w:t>é</w:t>
            </w:r>
            <w:r w:rsidRPr="000537FD">
              <w:rPr>
                <w:rFonts w:ascii="Times New Roman" w:hAnsi="Times New Roman" w:cs="Times New Roman"/>
                <w:sz w:val="20"/>
                <w:szCs w:val="20"/>
                <w:lang w:val="en-US"/>
              </w:rPr>
              <w:t xml:space="preserve">ru Design </w:t>
            </w:r>
            <w:r>
              <w:rPr>
                <w:rFonts w:ascii="Times New Roman" w:hAnsi="Times New Roman" w:cs="Times New Roman"/>
                <w:sz w:val="20"/>
                <w:szCs w:val="20"/>
                <w:lang w:val="en-US"/>
              </w:rPr>
              <w:t>s</w:t>
            </w:r>
            <w:r w:rsidRPr="000537FD">
              <w:rPr>
                <w:rFonts w:ascii="Times New Roman" w:hAnsi="Times New Roman" w:cs="Times New Roman"/>
                <w:sz w:val="20"/>
                <w:szCs w:val="20"/>
                <w:lang w:val="en-US"/>
              </w:rPr>
              <w:t>kla</w:t>
            </w:r>
            <w:r w:rsidRPr="000537FD" w:rsidDel="006C07FE">
              <w:rPr>
                <w:rFonts w:ascii="Times New Roman" w:hAnsi="Times New Roman" w:cs="Times New Roman"/>
                <w:sz w:val="20"/>
                <w:szCs w:val="20"/>
              </w:rPr>
              <w:t xml:space="preserve"> </w:t>
            </w:r>
          </w:p>
          <w:p w14:paraId="6746A85D" w14:textId="77777777" w:rsidR="00D110A2" w:rsidRDefault="00D110A2" w:rsidP="00830928">
            <w:pPr>
              <w:pStyle w:val="Vchoz"/>
              <w:tabs>
                <w:tab w:val="left" w:pos="720"/>
                <w:tab w:val="left" w:pos="1440"/>
                <w:tab w:val="left" w:pos="2160"/>
                <w:tab w:val="left" w:pos="2880"/>
                <w:tab w:val="left" w:pos="3600"/>
                <w:tab w:val="left" w:pos="4320"/>
                <w:tab w:val="left" w:pos="5040"/>
                <w:tab w:val="left" w:pos="5760"/>
                <w:tab w:val="left" w:pos="6480"/>
              </w:tabs>
              <w:rPr>
                <w:rFonts w:ascii="Times New Roman" w:hAnsi="Times New Roman" w:cs="Times New Roman"/>
                <w:sz w:val="20"/>
                <w:szCs w:val="20"/>
              </w:rPr>
            </w:pPr>
            <w:r w:rsidRPr="005A6C94">
              <w:rPr>
                <w:rFonts w:ascii="Times New Roman" w:hAnsi="Times New Roman" w:cs="Times New Roman"/>
                <w:sz w:val="20"/>
                <w:szCs w:val="20"/>
              </w:rPr>
              <w:t>1995</w:t>
            </w:r>
            <w:r>
              <w:rPr>
                <w:rFonts w:ascii="Times New Roman" w:hAnsi="Times New Roman" w:cs="Times New Roman"/>
                <w:sz w:val="20"/>
                <w:szCs w:val="20"/>
              </w:rPr>
              <w:t>-</w:t>
            </w:r>
            <w:r w:rsidRPr="005A6C94">
              <w:rPr>
                <w:rFonts w:ascii="Times New Roman" w:hAnsi="Times New Roman" w:cs="Times New Roman"/>
                <w:sz w:val="20"/>
                <w:szCs w:val="20"/>
              </w:rPr>
              <w:t>2000</w:t>
            </w:r>
            <w:r>
              <w:rPr>
                <w:rFonts w:ascii="Times New Roman" w:hAnsi="Times New Roman" w:cs="Times New Roman"/>
                <w:sz w:val="20"/>
                <w:szCs w:val="20"/>
              </w:rPr>
              <w:t xml:space="preserve">: </w:t>
            </w:r>
            <w:r w:rsidRPr="005A6C94">
              <w:rPr>
                <w:rFonts w:ascii="Times New Roman" w:hAnsi="Times New Roman" w:cs="Times New Roman"/>
                <w:sz w:val="20"/>
                <w:szCs w:val="20"/>
              </w:rPr>
              <w:t>spolupráce na sochařských projektech Olbrama Zoubka a Jiří</w:t>
            </w:r>
            <w:r w:rsidRPr="005A6C94">
              <w:rPr>
                <w:rFonts w:ascii="Times New Roman" w:hAnsi="Times New Roman" w:cs="Times New Roman"/>
                <w:sz w:val="20"/>
                <w:szCs w:val="20"/>
                <w:lang w:val="pt-PT"/>
              </w:rPr>
              <w:t>ho Ber</w:t>
            </w:r>
            <w:r w:rsidRPr="005A6C94">
              <w:rPr>
                <w:rFonts w:ascii="Times New Roman" w:hAnsi="Times New Roman" w:cs="Times New Roman"/>
                <w:sz w:val="20"/>
                <w:szCs w:val="20"/>
              </w:rPr>
              <w:t>ánka</w:t>
            </w:r>
          </w:p>
          <w:p w14:paraId="1CB5DE11" w14:textId="77777777" w:rsidR="00D110A2" w:rsidRDefault="00D110A2" w:rsidP="00830928">
            <w:pPr>
              <w:pStyle w:val="Vchoz"/>
              <w:tabs>
                <w:tab w:val="left" w:pos="720"/>
                <w:tab w:val="left" w:pos="1440"/>
                <w:tab w:val="left" w:pos="2160"/>
                <w:tab w:val="left" w:pos="2880"/>
                <w:tab w:val="left" w:pos="3600"/>
                <w:tab w:val="left" w:pos="4320"/>
                <w:tab w:val="left" w:pos="5040"/>
                <w:tab w:val="left" w:pos="5760"/>
                <w:tab w:val="left" w:pos="6480"/>
              </w:tabs>
              <w:rPr>
                <w:rFonts w:ascii="Times New Roman" w:hAnsi="Times New Roman" w:cs="Times New Roman"/>
                <w:sz w:val="20"/>
                <w:szCs w:val="20"/>
              </w:rPr>
            </w:pPr>
          </w:p>
          <w:p w14:paraId="0814E355" w14:textId="77777777" w:rsidR="00D110A2" w:rsidRDefault="00D110A2" w:rsidP="00830928">
            <w:pPr>
              <w:pStyle w:val="Vchoz"/>
              <w:tabs>
                <w:tab w:val="left" w:pos="720"/>
                <w:tab w:val="left" w:pos="1440"/>
                <w:tab w:val="left" w:pos="2160"/>
                <w:tab w:val="left" w:pos="2880"/>
                <w:tab w:val="left" w:pos="3600"/>
                <w:tab w:val="left" w:pos="4320"/>
                <w:tab w:val="left" w:pos="5040"/>
                <w:tab w:val="left" w:pos="5760"/>
                <w:tab w:val="left" w:pos="6480"/>
              </w:tabs>
              <w:rPr>
                <w:rFonts w:ascii="Times New Roman" w:eastAsia="Times New Roman" w:hAnsi="Times New Roman" w:cs="Times New Roman"/>
                <w:sz w:val="20"/>
                <w:szCs w:val="20"/>
              </w:rPr>
            </w:pPr>
            <w:r>
              <w:rPr>
                <w:rFonts w:ascii="Times New Roman" w:eastAsia="Times New Roman" w:hAnsi="Times New Roman" w:cs="Times New Roman"/>
                <w:sz w:val="20"/>
                <w:szCs w:val="20"/>
              </w:rPr>
              <w:t>2014-dosud-na dostudování: FMK UTB – BSP a NMSP Výtvarná umění, obor Multimédia a design</w:t>
            </w:r>
            <w:r>
              <w:rPr>
                <w:rFonts w:ascii="Times New Roman" w:eastAsia="Times New Roman" w:hAnsi="Times New Roman" w:cs="Times New Roman"/>
                <w:sz w:val="20"/>
                <w:szCs w:val="20"/>
              </w:rPr>
              <w:br/>
              <w:t>2020-dosud: FMK UTB – BSP, NMSP – Multimédia a design</w:t>
            </w:r>
          </w:p>
          <w:p w14:paraId="2461ED5A" w14:textId="77777777" w:rsidR="00D110A2" w:rsidRPr="009B6AE3" w:rsidRDefault="00D110A2" w:rsidP="00830928">
            <w:pPr>
              <w:pStyle w:val="Vchoz"/>
              <w:tabs>
                <w:tab w:val="left" w:pos="720"/>
                <w:tab w:val="left" w:pos="1440"/>
                <w:tab w:val="left" w:pos="2160"/>
                <w:tab w:val="left" w:pos="2880"/>
                <w:tab w:val="left" w:pos="3600"/>
                <w:tab w:val="left" w:pos="4320"/>
                <w:tab w:val="left" w:pos="5040"/>
                <w:tab w:val="left" w:pos="5760"/>
                <w:tab w:val="left" w:pos="6480"/>
              </w:tabs>
              <w:rPr>
                <w:color w:val="FF0000"/>
              </w:rPr>
            </w:pPr>
            <w:r>
              <w:rPr>
                <w:rFonts w:ascii="Times New Roman" w:eastAsia="Times New Roman" w:hAnsi="Times New Roman" w:cs="Times New Roman"/>
                <w:sz w:val="20"/>
                <w:szCs w:val="20"/>
              </w:rPr>
              <w:t>2021-dosud: FMK UTB – DSP – Multimédia a design</w:t>
            </w:r>
          </w:p>
        </w:tc>
      </w:tr>
      <w:tr w:rsidR="00D110A2" w14:paraId="04AFE89A" w14:textId="77777777" w:rsidTr="00830928">
        <w:trPr>
          <w:trHeight w:val="250"/>
        </w:trPr>
        <w:tc>
          <w:tcPr>
            <w:tcW w:w="9859" w:type="dxa"/>
            <w:gridSpan w:val="15"/>
            <w:shd w:val="clear" w:color="auto" w:fill="F7CAAC"/>
          </w:tcPr>
          <w:p w14:paraId="08677994" w14:textId="77777777" w:rsidR="00D110A2" w:rsidRDefault="00D110A2" w:rsidP="00830928">
            <w:pPr>
              <w:jc w:val="both"/>
            </w:pPr>
            <w:r>
              <w:rPr>
                <w:b/>
              </w:rPr>
              <w:t>Zkušenosti s vedením kvalifikačních a rigorózních prací</w:t>
            </w:r>
          </w:p>
        </w:tc>
      </w:tr>
      <w:tr w:rsidR="00D110A2" w14:paraId="41C90689" w14:textId="77777777" w:rsidTr="00830928">
        <w:trPr>
          <w:trHeight w:val="627"/>
        </w:trPr>
        <w:tc>
          <w:tcPr>
            <w:tcW w:w="9859" w:type="dxa"/>
            <w:gridSpan w:val="15"/>
          </w:tcPr>
          <w:p w14:paraId="6B7B1A82" w14:textId="77777777" w:rsidR="00D110A2" w:rsidRDefault="00D110A2" w:rsidP="00830928">
            <w:pPr>
              <w:jc w:val="both"/>
            </w:pPr>
            <w:r>
              <w:t>Bakalářské práce: 58</w:t>
            </w:r>
          </w:p>
          <w:p w14:paraId="6CB4E0C3" w14:textId="77777777" w:rsidR="00D110A2" w:rsidRDefault="00D110A2" w:rsidP="00830928">
            <w:pPr>
              <w:jc w:val="both"/>
            </w:pPr>
            <w:r>
              <w:t>Diplomové práce: 29</w:t>
            </w:r>
          </w:p>
          <w:p w14:paraId="721F9CA3" w14:textId="77777777" w:rsidR="00D110A2" w:rsidRDefault="00D110A2" w:rsidP="00830928">
            <w:pPr>
              <w:jc w:val="both"/>
            </w:pPr>
            <w:r>
              <w:t>Disertační práce: 4</w:t>
            </w:r>
          </w:p>
        </w:tc>
      </w:tr>
      <w:tr w:rsidR="00D110A2" w14:paraId="26E6EBE2" w14:textId="77777777" w:rsidTr="00830928">
        <w:trPr>
          <w:cantSplit/>
        </w:trPr>
        <w:tc>
          <w:tcPr>
            <w:tcW w:w="3347" w:type="dxa"/>
            <w:gridSpan w:val="3"/>
            <w:tcBorders>
              <w:top w:val="single" w:sz="12" w:space="0" w:color="auto"/>
            </w:tcBorders>
            <w:shd w:val="clear" w:color="auto" w:fill="F7CAAC"/>
          </w:tcPr>
          <w:p w14:paraId="580C9035" w14:textId="77777777" w:rsidR="00D110A2" w:rsidRDefault="00D110A2" w:rsidP="00830928">
            <w:pPr>
              <w:jc w:val="both"/>
            </w:pPr>
            <w:r>
              <w:rPr>
                <w:b/>
              </w:rPr>
              <w:t xml:space="preserve">Obor habilitačního řízení </w:t>
            </w:r>
          </w:p>
        </w:tc>
        <w:tc>
          <w:tcPr>
            <w:tcW w:w="2245" w:type="dxa"/>
            <w:gridSpan w:val="3"/>
            <w:tcBorders>
              <w:top w:val="single" w:sz="12" w:space="0" w:color="auto"/>
            </w:tcBorders>
            <w:shd w:val="clear" w:color="auto" w:fill="F7CAAC"/>
          </w:tcPr>
          <w:p w14:paraId="7505244E" w14:textId="77777777" w:rsidR="00D110A2" w:rsidRDefault="00D110A2" w:rsidP="00830928">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614EC97B" w14:textId="77777777" w:rsidR="00D110A2" w:rsidRDefault="00D110A2" w:rsidP="00830928">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26946B59" w14:textId="77777777" w:rsidR="00D110A2" w:rsidRDefault="00D110A2" w:rsidP="00830928">
            <w:pPr>
              <w:jc w:val="both"/>
              <w:rPr>
                <w:b/>
              </w:rPr>
            </w:pPr>
            <w:r>
              <w:rPr>
                <w:b/>
              </w:rPr>
              <w:t>Ohlasy publikací</w:t>
            </w:r>
          </w:p>
        </w:tc>
      </w:tr>
      <w:tr w:rsidR="00D110A2" w14:paraId="60BBD93B" w14:textId="77777777" w:rsidTr="00830928">
        <w:trPr>
          <w:cantSplit/>
        </w:trPr>
        <w:tc>
          <w:tcPr>
            <w:tcW w:w="3347" w:type="dxa"/>
            <w:gridSpan w:val="3"/>
          </w:tcPr>
          <w:p w14:paraId="03F3F993" w14:textId="77777777" w:rsidR="00D110A2" w:rsidRDefault="00D110A2" w:rsidP="00830928">
            <w:pPr>
              <w:jc w:val="both"/>
            </w:pPr>
            <w:r>
              <w:t>Výtvarné umění</w:t>
            </w:r>
          </w:p>
        </w:tc>
        <w:tc>
          <w:tcPr>
            <w:tcW w:w="2245" w:type="dxa"/>
            <w:gridSpan w:val="3"/>
          </w:tcPr>
          <w:p w14:paraId="41BA1FEB" w14:textId="77777777" w:rsidR="00D110A2" w:rsidRDefault="00D110A2" w:rsidP="00830928">
            <w:pPr>
              <w:jc w:val="both"/>
            </w:pPr>
            <w:r>
              <w:t>2012</w:t>
            </w:r>
          </w:p>
        </w:tc>
        <w:tc>
          <w:tcPr>
            <w:tcW w:w="2248" w:type="dxa"/>
            <w:gridSpan w:val="5"/>
            <w:tcBorders>
              <w:right w:val="single" w:sz="12" w:space="0" w:color="auto"/>
            </w:tcBorders>
          </w:tcPr>
          <w:p w14:paraId="1C6757F6" w14:textId="77777777" w:rsidR="00D110A2" w:rsidRDefault="00D110A2" w:rsidP="00830928">
            <w:pPr>
              <w:jc w:val="both"/>
            </w:pPr>
            <w:r>
              <w:t>VŠVU Bratislava</w:t>
            </w:r>
          </w:p>
        </w:tc>
        <w:tc>
          <w:tcPr>
            <w:tcW w:w="632" w:type="dxa"/>
            <w:gridSpan w:val="2"/>
            <w:tcBorders>
              <w:left w:val="single" w:sz="12" w:space="0" w:color="auto"/>
            </w:tcBorders>
            <w:shd w:val="clear" w:color="auto" w:fill="F7CAAC"/>
          </w:tcPr>
          <w:p w14:paraId="43A626D3" w14:textId="77777777" w:rsidR="00D110A2" w:rsidRPr="00F20AEF" w:rsidRDefault="00D110A2" w:rsidP="00830928">
            <w:pPr>
              <w:jc w:val="both"/>
            </w:pPr>
            <w:r w:rsidRPr="00F20AEF">
              <w:rPr>
                <w:b/>
              </w:rPr>
              <w:t>WoS</w:t>
            </w:r>
          </w:p>
        </w:tc>
        <w:tc>
          <w:tcPr>
            <w:tcW w:w="693" w:type="dxa"/>
            <w:shd w:val="clear" w:color="auto" w:fill="F7CAAC"/>
          </w:tcPr>
          <w:p w14:paraId="582C37CE" w14:textId="77777777" w:rsidR="00D110A2" w:rsidRPr="00F20AEF" w:rsidRDefault="00D110A2" w:rsidP="00830928">
            <w:pPr>
              <w:jc w:val="both"/>
              <w:rPr>
                <w:sz w:val="18"/>
              </w:rPr>
            </w:pPr>
            <w:r w:rsidRPr="00F20AEF">
              <w:rPr>
                <w:b/>
                <w:sz w:val="18"/>
              </w:rPr>
              <w:t>Scopus</w:t>
            </w:r>
          </w:p>
        </w:tc>
        <w:tc>
          <w:tcPr>
            <w:tcW w:w="694" w:type="dxa"/>
            <w:shd w:val="clear" w:color="auto" w:fill="F7CAAC"/>
          </w:tcPr>
          <w:p w14:paraId="3365BACB" w14:textId="77777777" w:rsidR="00D110A2" w:rsidRDefault="00D110A2" w:rsidP="00830928">
            <w:pPr>
              <w:jc w:val="both"/>
            </w:pPr>
            <w:r>
              <w:rPr>
                <w:b/>
                <w:sz w:val="18"/>
              </w:rPr>
              <w:t>ostatní</w:t>
            </w:r>
          </w:p>
        </w:tc>
      </w:tr>
      <w:tr w:rsidR="00D110A2" w14:paraId="737F6CE8" w14:textId="77777777" w:rsidTr="00830928">
        <w:trPr>
          <w:cantSplit/>
          <w:trHeight w:val="70"/>
        </w:trPr>
        <w:tc>
          <w:tcPr>
            <w:tcW w:w="3347" w:type="dxa"/>
            <w:gridSpan w:val="3"/>
            <w:shd w:val="clear" w:color="auto" w:fill="F7CAAC"/>
          </w:tcPr>
          <w:p w14:paraId="2189A452" w14:textId="77777777" w:rsidR="00D110A2" w:rsidRDefault="00D110A2" w:rsidP="00830928">
            <w:pPr>
              <w:jc w:val="both"/>
            </w:pPr>
            <w:r>
              <w:rPr>
                <w:b/>
              </w:rPr>
              <w:t>Obor jmenovacího řízení</w:t>
            </w:r>
          </w:p>
        </w:tc>
        <w:tc>
          <w:tcPr>
            <w:tcW w:w="2245" w:type="dxa"/>
            <w:gridSpan w:val="3"/>
            <w:shd w:val="clear" w:color="auto" w:fill="F7CAAC"/>
          </w:tcPr>
          <w:p w14:paraId="3871A93E" w14:textId="77777777" w:rsidR="00D110A2" w:rsidRDefault="00D110A2" w:rsidP="00830928">
            <w:pPr>
              <w:jc w:val="both"/>
            </w:pPr>
            <w:r>
              <w:rPr>
                <w:b/>
              </w:rPr>
              <w:t>Rok udělení hodnosti</w:t>
            </w:r>
          </w:p>
        </w:tc>
        <w:tc>
          <w:tcPr>
            <w:tcW w:w="2248" w:type="dxa"/>
            <w:gridSpan w:val="5"/>
            <w:tcBorders>
              <w:right w:val="single" w:sz="12" w:space="0" w:color="auto"/>
            </w:tcBorders>
            <w:shd w:val="clear" w:color="auto" w:fill="F7CAAC"/>
          </w:tcPr>
          <w:p w14:paraId="7B7685FD" w14:textId="77777777" w:rsidR="00D110A2" w:rsidRDefault="00D110A2" w:rsidP="00830928">
            <w:pPr>
              <w:jc w:val="both"/>
            </w:pPr>
            <w:r>
              <w:rPr>
                <w:b/>
              </w:rPr>
              <w:t>Řízení konáno na VŠ</w:t>
            </w:r>
          </w:p>
        </w:tc>
        <w:tc>
          <w:tcPr>
            <w:tcW w:w="632" w:type="dxa"/>
            <w:gridSpan w:val="2"/>
            <w:tcBorders>
              <w:left w:val="single" w:sz="12" w:space="0" w:color="auto"/>
            </w:tcBorders>
          </w:tcPr>
          <w:p w14:paraId="0CFF2C48" w14:textId="77777777" w:rsidR="00D110A2" w:rsidRPr="00F20AEF" w:rsidRDefault="00D110A2" w:rsidP="00830928">
            <w:pPr>
              <w:jc w:val="both"/>
              <w:rPr>
                <w:b/>
              </w:rPr>
            </w:pPr>
          </w:p>
        </w:tc>
        <w:tc>
          <w:tcPr>
            <w:tcW w:w="693" w:type="dxa"/>
          </w:tcPr>
          <w:p w14:paraId="345272E4" w14:textId="77777777" w:rsidR="00D110A2" w:rsidRPr="00F20AEF" w:rsidRDefault="00D110A2" w:rsidP="00830928">
            <w:pPr>
              <w:jc w:val="both"/>
              <w:rPr>
                <w:b/>
              </w:rPr>
            </w:pPr>
          </w:p>
        </w:tc>
        <w:tc>
          <w:tcPr>
            <w:tcW w:w="694" w:type="dxa"/>
          </w:tcPr>
          <w:p w14:paraId="5A0E5929" w14:textId="77777777" w:rsidR="00D110A2" w:rsidRDefault="00D110A2" w:rsidP="00830928">
            <w:pPr>
              <w:jc w:val="both"/>
              <w:rPr>
                <w:b/>
              </w:rPr>
            </w:pPr>
          </w:p>
        </w:tc>
      </w:tr>
      <w:tr w:rsidR="00D110A2" w14:paraId="53C12871" w14:textId="77777777" w:rsidTr="00830928">
        <w:trPr>
          <w:trHeight w:val="205"/>
        </w:trPr>
        <w:tc>
          <w:tcPr>
            <w:tcW w:w="3347" w:type="dxa"/>
            <w:gridSpan w:val="3"/>
          </w:tcPr>
          <w:p w14:paraId="7A81F983" w14:textId="77777777" w:rsidR="00D110A2" w:rsidRDefault="00D110A2" w:rsidP="00830928">
            <w:pPr>
              <w:jc w:val="both"/>
            </w:pPr>
            <w:r>
              <w:t>Multimédia a design</w:t>
            </w:r>
          </w:p>
        </w:tc>
        <w:tc>
          <w:tcPr>
            <w:tcW w:w="2245" w:type="dxa"/>
            <w:gridSpan w:val="3"/>
          </w:tcPr>
          <w:p w14:paraId="674E12E5" w14:textId="77777777" w:rsidR="00D110A2" w:rsidRDefault="00D110A2" w:rsidP="00830928">
            <w:pPr>
              <w:jc w:val="both"/>
            </w:pPr>
            <w:r>
              <w:t>2019</w:t>
            </w:r>
          </w:p>
        </w:tc>
        <w:tc>
          <w:tcPr>
            <w:tcW w:w="2248" w:type="dxa"/>
            <w:gridSpan w:val="5"/>
            <w:tcBorders>
              <w:right w:val="single" w:sz="12" w:space="0" w:color="auto"/>
            </w:tcBorders>
          </w:tcPr>
          <w:p w14:paraId="3937C238" w14:textId="77777777" w:rsidR="00D110A2" w:rsidRDefault="00D110A2" w:rsidP="00830928">
            <w:pPr>
              <w:jc w:val="both"/>
            </w:pPr>
            <w:r>
              <w:t>UTB ve Zlíně</w:t>
            </w:r>
          </w:p>
        </w:tc>
        <w:tc>
          <w:tcPr>
            <w:tcW w:w="1325" w:type="dxa"/>
            <w:gridSpan w:val="3"/>
            <w:tcBorders>
              <w:left w:val="single" w:sz="12" w:space="0" w:color="auto"/>
            </w:tcBorders>
            <w:shd w:val="clear" w:color="auto" w:fill="FBD4B4"/>
            <w:vAlign w:val="center"/>
          </w:tcPr>
          <w:p w14:paraId="2B22AED1" w14:textId="77777777" w:rsidR="00D110A2" w:rsidRPr="00F20AEF" w:rsidRDefault="00D110A2" w:rsidP="00830928">
            <w:pPr>
              <w:jc w:val="both"/>
              <w:rPr>
                <w:b/>
                <w:sz w:val="18"/>
              </w:rPr>
            </w:pPr>
            <w:r w:rsidRPr="00F20AEF">
              <w:rPr>
                <w:b/>
                <w:sz w:val="18"/>
              </w:rPr>
              <w:t>H-index WoS/Scopus</w:t>
            </w:r>
          </w:p>
        </w:tc>
        <w:tc>
          <w:tcPr>
            <w:tcW w:w="694" w:type="dxa"/>
            <w:vAlign w:val="center"/>
          </w:tcPr>
          <w:p w14:paraId="6C9964E9" w14:textId="77777777" w:rsidR="00D110A2" w:rsidRDefault="00D110A2" w:rsidP="00830928">
            <w:pPr>
              <w:rPr>
                <w:b/>
              </w:rPr>
            </w:pPr>
            <w:r>
              <w:rPr>
                <w:b/>
              </w:rPr>
              <w:t xml:space="preserve">    </w:t>
            </w:r>
          </w:p>
        </w:tc>
      </w:tr>
    </w:tbl>
    <w:p w14:paraId="18CBEF34" w14:textId="77777777" w:rsidR="00D110A2" w:rsidRDefault="00D110A2">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4536"/>
        <w:gridCol w:w="786"/>
        <w:gridCol w:w="2019"/>
      </w:tblGrid>
      <w:tr w:rsidR="00D110A2" w14:paraId="189E6CF2" w14:textId="77777777" w:rsidTr="00830928">
        <w:tc>
          <w:tcPr>
            <w:tcW w:w="9859" w:type="dxa"/>
            <w:gridSpan w:val="4"/>
            <w:shd w:val="clear" w:color="auto" w:fill="F7CAAC"/>
          </w:tcPr>
          <w:p w14:paraId="3439632C" w14:textId="493F3473" w:rsidR="00D110A2" w:rsidRDefault="00D110A2" w:rsidP="00830928">
            <w:pPr>
              <w:jc w:val="both"/>
              <w:rPr>
                <w:b/>
              </w:rPr>
            </w:pPr>
            <w:r>
              <w:rPr>
                <w:b/>
              </w:rPr>
              <w:lastRenderedPageBreak/>
              <w:t xml:space="preserve">Přehled o nejvýznamnější publikační a další tvůrčí činnosti nebo další profesní činnosti u odborníků z praxe vztahující se k zabezpečovaným předmětům </w:t>
            </w:r>
          </w:p>
        </w:tc>
      </w:tr>
      <w:tr w:rsidR="00D110A2" w:rsidRPr="00490036" w14:paraId="516CB1B7" w14:textId="77777777" w:rsidTr="00830928">
        <w:trPr>
          <w:trHeight w:val="552"/>
        </w:trPr>
        <w:tc>
          <w:tcPr>
            <w:tcW w:w="9859" w:type="dxa"/>
            <w:gridSpan w:val="4"/>
          </w:tcPr>
          <w:p w14:paraId="10C65137" w14:textId="77777777" w:rsidR="00D110A2" w:rsidRPr="00830928" w:rsidRDefault="00D110A2" w:rsidP="00830928">
            <w:pPr>
              <w:tabs>
                <w:tab w:val="left" w:pos="709"/>
                <w:tab w:val="left" w:pos="1418"/>
                <w:tab w:val="left" w:pos="2127"/>
                <w:tab w:val="left" w:pos="2836"/>
                <w:tab w:val="left" w:pos="3545"/>
                <w:tab w:val="left" w:pos="4254"/>
                <w:tab w:val="left" w:pos="4963"/>
                <w:tab w:val="left" w:pos="5672"/>
                <w:tab w:val="left" w:pos="6381"/>
                <w:tab w:val="left" w:pos="7090"/>
              </w:tabs>
              <w:suppressAutoHyphens/>
              <w:rPr>
                <w:b/>
                <w:u w:color="D90B00"/>
                <w:lang w:val="fr-FR"/>
              </w:rPr>
            </w:pPr>
            <w:r w:rsidRPr="00830928">
              <w:rPr>
                <w:b/>
                <w:u w:color="D90B00"/>
                <w:lang w:val="de-DE"/>
              </w:rPr>
              <w:t>Samostatn</w:t>
            </w:r>
            <w:r w:rsidRPr="00830928">
              <w:rPr>
                <w:b/>
                <w:u w:color="D90B00"/>
                <w:lang w:val="fr-FR"/>
              </w:rPr>
              <w:t>é výstavy:</w:t>
            </w:r>
          </w:p>
          <w:p w14:paraId="23266188" w14:textId="77777777" w:rsidR="00D110A2" w:rsidRPr="00490036" w:rsidRDefault="00D110A2" w:rsidP="00830928">
            <w:pPr>
              <w:tabs>
                <w:tab w:val="left" w:pos="709"/>
                <w:tab w:val="left" w:pos="1418"/>
                <w:tab w:val="left" w:pos="2127"/>
                <w:tab w:val="left" w:pos="2836"/>
                <w:tab w:val="left" w:pos="3545"/>
                <w:tab w:val="left" w:pos="4254"/>
                <w:tab w:val="left" w:pos="4963"/>
                <w:tab w:val="left" w:pos="5672"/>
                <w:tab w:val="left" w:pos="6381"/>
                <w:tab w:val="left" w:pos="7090"/>
              </w:tabs>
              <w:suppressAutoHyphens/>
              <w:rPr>
                <w:bCs/>
                <w:u w:color="D90B00"/>
                <w:lang w:val="fr-FR"/>
              </w:rPr>
            </w:pPr>
            <w:r w:rsidRPr="00490036">
              <w:rPr>
                <w:bCs/>
                <w:u w:color="D90B00"/>
                <w:lang w:val="fr-FR"/>
              </w:rPr>
              <w:t>2022</w:t>
            </w:r>
            <w:r>
              <w:rPr>
                <w:bCs/>
                <w:u w:color="D90B00"/>
                <w:lang w:val="fr-FR"/>
              </w:rPr>
              <w:t>:</w:t>
            </w:r>
            <w:r w:rsidRPr="00490036">
              <w:rPr>
                <w:bCs/>
                <w:u w:color="D90B00"/>
                <w:lang w:val="fr-FR"/>
              </w:rPr>
              <w:t xml:space="preserve"> Tři kameny jsou zeď, Galerie Pakosta, Litomyšl</w:t>
            </w:r>
          </w:p>
          <w:p w14:paraId="12785AE0" w14:textId="77777777" w:rsidR="00D110A2" w:rsidRPr="00490036" w:rsidRDefault="00D110A2" w:rsidP="00830928">
            <w:pPr>
              <w:tabs>
                <w:tab w:val="left" w:pos="709"/>
                <w:tab w:val="left" w:pos="1418"/>
                <w:tab w:val="left" w:pos="2127"/>
                <w:tab w:val="left" w:pos="2836"/>
                <w:tab w:val="left" w:pos="3545"/>
                <w:tab w:val="left" w:pos="4254"/>
                <w:tab w:val="left" w:pos="4963"/>
                <w:tab w:val="left" w:pos="5672"/>
                <w:tab w:val="left" w:pos="6381"/>
                <w:tab w:val="left" w:pos="7090"/>
              </w:tabs>
              <w:suppressAutoHyphens/>
              <w:rPr>
                <w:bCs/>
                <w:u w:color="D90B00"/>
                <w:lang w:val="fr-FR"/>
              </w:rPr>
            </w:pPr>
            <w:r w:rsidRPr="00490036">
              <w:rPr>
                <w:bCs/>
                <w:u w:color="D90B00"/>
                <w:lang w:val="fr-FR"/>
              </w:rPr>
              <w:t>2021</w:t>
            </w:r>
            <w:r>
              <w:rPr>
                <w:bCs/>
                <w:u w:color="D90B00"/>
                <w:lang w:val="fr-FR"/>
              </w:rPr>
              <w:t xml:space="preserve">: </w:t>
            </w:r>
            <w:r w:rsidRPr="00490036">
              <w:rPr>
                <w:bCs/>
                <w:u w:color="D90B00"/>
                <w:lang w:val="fr-FR"/>
              </w:rPr>
              <w:t>Resonance / London Design Bienalle</w:t>
            </w:r>
          </w:p>
          <w:p w14:paraId="2E430D41" w14:textId="77777777" w:rsidR="00D110A2" w:rsidRPr="00490036" w:rsidRDefault="00D110A2" w:rsidP="00830928">
            <w:pPr>
              <w:tabs>
                <w:tab w:val="left" w:pos="709"/>
                <w:tab w:val="left" w:pos="1418"/>
                <w:tab w:val="left" w:pos="2127"/>
                <w:tab w:val="left" w:pos="2836"/>
                <w:tab w:val="left" w:pos="3545"/>
                <w:tab w:val="left" w:pos="4254"/>
                <w:tab w:val="left" w:pos="4963"/>
                <w:tab w:val="left" w:pos="5672"/>
                <w:tab w:val="left" w:pos="6381"/>
                <w:tab w:val="left" w:pos="7090"/>
              </w:tabs>
              <w:suppressAutoHyphens/>
              <w:rPr>
                <w:bCs/>
                <w:u w:color="D90B00"/>
                <w:lang w:val="fr-FR"/>
              </w:rPr>
            </w:pPr>
            <w:r w:rsidRPr="00490036">
              <w:rPr>
                <w:bCs/>
                <w:u w:color="D90B00"/>
                <w:lang w:val="fr-FR"/>
              </w:rPr>
              <w:t xml:space="preserve">          What is from where / Passage@Byre, Skotsko</w:t>
            </w:r>
          </w:p>
          <w:p w14:paraId="5D605432" w14:textId="77777777" w:rsidR="00D110A2" w:rsidRPr="00490036" w:rsidRDefault="00D110A2" w:rsidP="00830928">
            <w:pPr>
              <w:tabs>
                <w:tab w:val="left" w:pos="709"/>
                <w:tab w:val="left" w:pos="1418"/>
                <w:tab w:val="left" w:pos="2127"/>
                <w:tab w:val="left" w:pos="2836"/>
                <w:tab w:val="left" w:pos="3545"/>
                <w:tab w:val="left" w:pos="4254"/>
                <w:tab w:val="left" w:pos="4963"/>
                <w:tab w:val="left" w:pos="5672"/>
                <w:tab w:val="left" w:pos="6381"/>
                <w:tab w:val="left" w:pos="7090"/>
              </w:tabs>
              <w:suppressAutoHyphens/>
              <w:rPr>
                <w:bCs/>
                <w:u w:color="D90B00"/>
                <w:lang w:val="fr-FR"/>
              </w:rPr>
            </w:pPr>
            <w:r w:rsidRPr="00490036">
              <w:rPr>
                <w:bCs/>
                <w:u w:color="D90B00"/>
                <w:lang w:val="fr-FR"/>
              </w:rPr>
              <w:t>2020</w:t>
            </w:r>
            <w:r>
              <w:rPr>
                <w:bCs/>
                <w:u w:color="D90B00"/>
                <w:lang w:val="fr-FR"/>
              </w:rPr>
              <w:t>:</w:t>
            </w:r>
            <w:r w:rsidRPr="00490036">
              <w:rPr>
                <w:bCs/>
                <w:u w:color="D90B00"/>
                <w:lang w:val="fr-FR"/>
              </w:rPr>
              <w:t xml:space="preserve"> Medzi svety, G19, Bratislava</w:t>
            </w:r>
          </w:p>
          <w:p w14:paraId="103EB9DB" w14:textId="16D31D6A" w:rsidR="00D110A2" w:rsidRPr="00490036" w:rsidRDefault="00D110A2" w:rsidP="00830928">
            <w:pPr>
              <w:tabs>
                <w:tab w:val="left" w:pos="709"/>
                <w:tab w:val="left" w:pos="1418"/>
                <w:tab w:val="left" w:pos="2127"/>
                <w:tab w:val="left" w:pos="2836"/>
                <w:tab w:val="left" w:pos="3545"/>
                <w:tab w:val="left" w:pos="4254"/>
                <w:tab w:val="left" w:pos="4963"/>
                <w:tab w:val="left" w:pos="5672"/>
                <w:tab w:val="left" w:pos="6381"/>
                <w:tab w:val="left" w:pos="7090"/>
              </w:tabs>
              <w:suppressAutoHyphens/>
              <w:rPr>
                <w:b/>
              </w:rPr>
            </w:pPr>
            <w:r w:rsidRPr="00490036">
              <w:rPr>
                <w:bCs/>
                <w:u w:color="D90B00"/>
                <w:lang w:val="fr-FR"/>
              </w:rPr>
              <w:t xml:space="preserve">          Jiný prostor, Galerie moderního umění v Hradci Králové</w:t>
            </w:r>
          </w:p>
        </w:tc>
      </w:tr>
      <w:tr w:rsidR="00D110A2" w14:paraId="32BA5914" w14:textId="77777777" w:rsidTr="00830928">
        <w:trPr>
          <w:trHeight w:val="218"/>
        </w:trPr>
        <w:tc>
          <w:tcPr>
            <w:tcW w:w="9859" w:type="dxa"/>
            <w:gridSpan w:val="4"/>
            <w:shd w:val="clear" w:color="auto" w:fill="F7CAAC"/>
          </w:tcPr>
          <w:p w14:paraId="51EAAB4C" w14:textId="77777777" w:rsidR="00D110A2" w:rsidRDefault="00D110A2" w:rsidP="00830928">
            <w:pPr>
              <w:rPr>
                <w:b/>
              </w:rPr>
            </w:pPr>
            <w:r>
              <w:rPr>
                <w:b/>
              </w:rPr>
              <w:t>Působení v zahraničí</w:t>
            </w:r>
          </w:p>
        </w:tc>
      </w:tr>
      <w:tr w:rsidR="00D110A2" w14:paraId="60CF671C" w14:textId="77777777" w:rsidTr="00830928">
        <w:trPr>
          <w:trHeight w:val="600"/>
        </w:trPr>
        <w:tc>
          <w:tcPr>
            <w:tcW w:w="9859" w:type="dxa"/>
            <w:gridSpan w:val="4"/>
          </w:tcPr>
          <w:p w14:paraId="31F81F45" w14:textId="77777777" w:rsidR="00D110A2" w:rsidRDefault="00D110A2" w:rsidP="00830928">
            <w:pPr>
              <w:jc w:val="both"/>
              <w:rPr>
                <w:lang w:val="en-US"/>
              </w:rPr>
            </w:pPr>
            <w:r>
              <w:rPr>
                <w:lang w:val="en-US"/>
              </w:rPr>
              <w:t>Pravidelné stáže v rámci programu Eramsus+ (GB, F, NL, DE, TR, PL etc.)</w:t>
            </w:r>
          </w:p>
          <w:p w14:paraId="16D46D17" w14:textId="77777777" w:rsidR="00D110A2" w:rsidRPr="00A750AA" w:rsidRDefault="00D110A2" w:rsidP="00830928">
            <w:pPr>
              <w:jc w:val="both"/>
            </w:pPr>
            <w:r w:rsidRPr="00A750AA">
              <w:t>2010</w:t>
            </w:r>
            <w:r>
              <w:t xml:space="preserve">: </w:t>
            </w:r>
            <w:r w:rsidRPr="00A750AA">
              <w:t>B&amp;</w:t>
            </w:r>
            <w:r w:rsidRPr="00A750AA">
              <w:rPr>
                <w:lang w:val="pt-PT"/>
              </w:rPr>
              <w:t>O (</w:t>
            </w:r>
            <w:r w:rsidRPr="00A750AA">
              <w:rPr>
                <w:lang w:val="de-DE"/>
              </w:rPr>
              <w:t>Bang&amp;Olufsen</w:t>
            </w:r>
            <w:r w:rsidRPr="00A750AA">
              <w:t xml:space="preserve">), Dánsko, </w:t>
            </w:r>
            <w:r>
              <w:t>p</w:t>
            </w:r>
            <w:r w:rsidRPr="00A750AA">
              <w:t>edagogická činnost</w:t>
            </w:r>
          </w:p>
          <w:p w14:paraId="6E69C8B8" w14:textId="77777777" w:rsidR="00D110A2" w:rsidRPr="00A750AA" w:rsidRDefault="00D110A2" w:rsidP="00830928">
            <w:pPr>
              <w:jc w:val="both"/>
            </w:pPr>
            <w:r w:rsidRPr="00A750AA">
              <w:t>2009</w:t>
            </w:r>
            <w:r>
              <w:t xml:space="preserve">: </w:t>
            </w:r>
            <w:r w:rsidRPr="00A750AA">
              <w:t>B&amp;</w:t>
            </w:r>
            <w:r w:rsidRPr="00A750AA">
              <w:rPr>
                <w:lang w:val="pt-PT"/>
              </w:rPr>
              <w:t>O (</w:t>
            </w:r>
            <w:r w:rsidRPr="00A750AA">
              <w:rPr>
                <w:lang w:val="de-DE"/>
              </w:rPr>
              <w:t>Bang&amp;Olufsen</w:t>
            </w:r>
            <w:r w:rsidRPr="00A750AA">
              <w:t>), Dánsko, pedagogická činnost</w:t>
            </w:r>
          </w:p>
          <w:p w14:paraId="6B4631FA" w14:textId="77777777" w:rsidR="00D110A2" w:rsidRPr="00A750AA" w:rsidRDefault="00D110A2" w:rsidP="00830928">
            <w:pPr>
              <w:jc w:val="both"/>
            </w:pPr>
            <w:r>
              <w:t xml:space="preserve">2008: </w:t>
            </w:r>
            <w:r w:rsidRPr="00A750AA">
              <w:rPr>
                <w:lang w:val="en-US"/>
              </w:rPr>
              <w:t>Alex Kveton Studio, New York, USA</w:t>
            </w:r>
            <w:r w:rsidRPr="00A750AA">
              <w:t>,</w:t>
            </w:r>
            <w:r>
              <w:t xml:space="preserve"> </w:t>
            </w:r>
            <w:r w:rsidRPr="00A750AA">
              <w:t xml:space="preserve">3 měsíce, </w:t>
            </w:r>
            <w:r w:rsidRPr="00A750AA">
              <w:rPr>
                <w:lang w:val="pt-PT"/>
              </w:rPr>
              <w:t>um</w:t>
            </w:r>
            <w:r w:rsidRPr="00A750AA">
              <w:t>ělecká činnost</w:t>
            </w:r>
          </w:p>
          <w:p w14:paraId="7EF83CD3" w14:textId="77777777" w:rsidR="00D110A2" w:rsidRDefault="00D110A2" w:rsidP="00830928">
            <w:pPr>
              <w:jc w:val="both"/>
            </w:pPr>
            <w:r w:rsidRPr="00A750AA">
              <w:rPr>
                <w:u w:color="000000"/>
                <w:lang w:val="en-US"/>
              </w:rPr>
              <w:t>2005-2008</w:t>
            </w:r>
            <w:r>
              <w:rPr>
                <w:u w:color="000000"/>
                <w:lang w:val="en-US"/>
              </w:rPr>
              <w:t>:</w:t>
            </w:r>
            <w:r w:rsidRPr="00A750AA">
              <w:rPr>
                <w:u w:color="000000"/>
                <w:lang w:val="en-US"/>
              </w:rPr>
              <w:t xml:space="preserve"> stipendium J.W. Fulbright komise, New York, USA.</w:t>
            </w:r>
            <w:r w:rsidRPr="00A750AA">
              <w:t xml:space="preserve"> </w:t>
            </w:r>
          </w:p>
          <w:p w14:paraId="14427858" w14:textId="77777777" w:rsidR="00D110A2" w:rsidRPr="00A750AA" w:rsidRDefault="00D110A2" w:rsidP="00830928">
            <w:pPr>
              <w:jc w:val="both"/>
            </w:pPr>
            <w:r w:rsidRPr="00A750AA">
              <w:t>2007-2008</w:t>
            </w:r>
            <w:r>
              <w:t>:</w:t>
            </w:r>
            <w:r w:rsidRPr="00A750AA">
              <w:t xml:space="preserve"> </w:t>
            </w:r>
            <w:r w:rsidRPr="00A750AA">
              <w:rPr>
                <w:lang w:val="en-US"/>
              </w:rPr>
              <w:t>Jeff Koons Studio LL, New York City, USA</w:t>
            </w:r>
            <w:r w:rsidRPr="00A750AA">
              <w:t xml:space="preserve">, 20 měsíců, </w:t>
            </w:r>
            <w:r w:rsidRPr="00A750AA">
              <w:rPr>
                <w:lang w:val="pt-PT"/>
              </w:rPr>
              <w:t>um</w:t>
            </w:r>
            <w:r w:rsidRPr="00A750AA">
              <w:t>ělecká činnost</w:t>
            </w:r>
          </w:p>
          <w:p w14:paraId="550F8E07" w14:textId="77777777" w:rsidR="00D110A2" w:rsidRPr="00A750AA" w:rsidRDefault="00D110A2" w:rsidP="00830928">
            <w:pPr>
              <w:jc w:val="both"/>
            </w:pPr>
            <w:r w:rsidRPr="00A750AA">
              <w:t>2005-2007</w:t>
            </w:r>
            <w:r>
              <w:t xml:space="preserve">: </w:t>
            </w:r>
            <w:r w:rsidRPr="00A750AA">
              <w:rPr>
                <w:lang w:val="en-US"/>
              </w:rPr>
              <w:t>New York Academy of Art, New York, USA</w:t>
            </w:r>
            <w:r w:rsidRPr="00A750AA">
              <w:t xml:space="preserve">, 24 měsíců, postgraduální </w:t>
            </w:r>
            <w:r w:rsidRPr="00A750AA">
              <w:rPr>
                <w:lang w:val="en-US"/>
              </w:rPr>
              <w:t>studium / Fulbright stipendium</w:t>
            </w:r>
          </w:p>
          <w:p w14:paraId="50C87603" w14:textId="77777777" w:rsidR="00D110A2" w:rsidRPr="00A750AA" w:rsidRDefault="00D110A2" w:rsidP="00830928">
            <w:pPr>
              <w:jc w:val="both"/>
            </w:pPr>
            <w:r w:rsidRPr="00A750AA">
              <w:t>1998-1999</w:t>
            </w:r>
            <w:r>
              <w:t xml:space="preserve">: </w:t>
            </w:r>
            <w:r w:rsidRPr="00A750AA">
              <w:rPr>
                <w:lang w:val="en-US"/>
              </w:rPr>
              <w:t>Rhode Island School of Design</w:t>
            </w:r>
            <w:r w:rsidRPr="00A750AA">
              <w:t xml:space="preserve"> (RISD), ateli</w:t>
            </w:r>
            <w:r w:rsidRPr="00A750AA">
              <w:rPr>
                <w:lang w:val="fr-FR"/>
              </w:rPr>
              <w:t>é</w:t>
            </w:r>
            <w:r w:rsidRPr="00A750AA">
              <w:rPr>
                <w:lang w:val="en-US"/>
              </w:rPr>
              <w:t>r Skla, USA</w:t>
            </w:r>
            <w:r>
              <w:t xml:space="preserve">, </w:t>
            </w:r>
            <w:r w:rsidRPr="00A750AA">
              <w:t xml:space="preserve">12 měsíců, </w:t>
            </w:r>
            <w:r w:rsidRPr="00A750AA">
              <w:rPr>
                <w:lang w:val="de-DE"/>
              </w:rPr>
              <w:t>studium</w:t>
            </w:r>
          </w:p>
          <w:p w14:paraId="35643844" w14:textId="77777777" w:rsidR="00D110A2" w:rsidRDefault="00D110A2" w:rsidP="00830928">
            <w:pPr>
              <w:jc w:val="both"/>
              <w:rPr>
                <w:b/>
              </w:rPr>
            </w:pPr>
            <w:r w:rsidRPr="00A750AA">
              <w:t>1997</w:t>
            </w:r>
            <w:r>
              <w:t xml:space="preserve">: </w:t>
            </w:r>
            <w:r w:rsidRPr="00A750AA">
              <w:rPr>
                <w:lang w:val="en-US"/>
              </w:rPr>
              <w:t>Edinburgh College of Art, ateli</w:t>
            </w:r>
            <w:r w:rsidRPr="00A750AA">
              <w:rPr>
                <w:lang w:val="fr-FR"/>
              </w:rPr>
              <w:t>é</w:t>
            </w:r>
            <w:r w:rsidRPr="00A750AA">
              <w:t>r Skla, UK</w:t>
            </w:r>
            <w:r>
              <w:t xml:space="preserve"> </w:t>
            </w:r>
            <w:r w:rsidRPr="00A750AA">
              <w:t xml:space="preserve">6 měsíců, </w:t>
            </w:r>
            <w:r w:rsidRPr="00A750AA">
              <w:rPr>
                <w:lang w:val="de-DE"/>
              </w:rPr>
              <w:t>studium</w:t>
            </w:r>
          </w:p>
        </w:tc>
      </w:tr>
      <w:tr w:rsidR="00D110A2" w14:paraId="4F9314DA" w14:textId="77777777" w:rsidTr="00830928">
        <w:trPr>
          <w:cantSplit/>
          <w:trHeight w:val="470"/>
        </w:trPr>
        <w:tc>
          <w:tcPr>
            <w:tcW w:w="2518" w:type="dxa"/>
            <w:shd w:val="clear" w:color="auto" w:fill="F7CAAC"/>
          </w:tcPr>
          <w:p w14:paraId="0FB39848" w14:textId="77777777" w:rsidR="00D110A2" w:rsidRDefault="00D110A2" w:rsidP="00830928">
            <w:pPr>
              <w:jc w:val="both"/>
              <w:rPr>
                <w:b/>
              </w:rPr>
            </w:pPr>
            <w:r>
              <w:rPr>
                <w:b/>
              </w:rPr>
              <w:t xml:space="preserve">Podpis </w:t>
            </w:r>
          </w:p>
        </w:tc>
        <w:tc>
          <w:tcPr>
            <w:tcW w:w="4536" w:type="dxa"/>
          </w:tcPr>
          <w:p w14:paraId="77E5C657" w14:textId="77777777" w:rsidR="00D110A2" w:rsidRDefault="00D110A2" w:rsidP="00830928">
            <w:pPr>
              <w:jc w:val="both"/>
            </w:pPr>
            <w:r>
              <w:t>Petr Stanický. v. r.</w:t>
            </w:r>
          </w:p>
        </w:tc>
        <w:tc>
          <w:tcPr>
            <w:tcW w:w="786" w:type="dxa"/>
            <w:shd w:val="clear" w:color="auto" w:fill="F7CAAC"/>
          </w:tcPr>
          <w:p w14:paraId="44F6DCAF" w14:textId="77777777" w:rsidR="00D110A2" w:rsidRDefault="00D110A2" w:rsidP="00830928">
            <w:pPr>
              <w:jc w:val="both"/>
            </w:pPr>
            <w:r>
              <w:rPr>
                <w:b/>
              </w:rPr>
              <w:t>datum</w:t>
            </w:r>
          </w:p>
        </w:tc>
        <w:tc>
          <w:tcPr>
            <w:tcW w:w="2019" w:type="dxa"/>
          </w:tcPr>
          <w:p w14:paraId="4D7D00C3" w14:textId="77777777" w:rsidR="00D110A2" w:rsidRDefault="00D110A2" w:rsidP="00830928">
            <w:pPr>
              <w:jc w:val="both"/>
            </w:pPr>
            <w:r>
              <w:t>20. 12. 2022</w:t>
            </w:r>
          </w:p>
        </w:tc>
      </w:tr>
    </w:tbl>
    <w:p w14:paraId="4F1F9249" w14:textId="77777777" w:rsidR="00D110A2" w:rsidRDefault="00D110A2" w:rsidP="00201CBD">
      <w:pPr>
        <w:tabs>
          <w:tab w:val="left" w:pos="426"/>
        </w:tabs>
        <w:ind w:right="-141"/>
        <w:rPr>
          <w:bCs/>
          <w:sz w:val="22"/>
          <w:szCs w:val="22"/>
        </w:rPr>
      </w:pPr>
    </w:p>
    <w:p w14:paraId="74BD09CC" w14:textId="77777777" w:rsidR="00DC1FAE" w:rsidRDefault="00DC1FAE" w:rsidP="00201CBD">
      <w:pPr>
        <w:tabs>
          <w:tab w:val="left" w:pos="426"/>
        </w:tabs>
        <w:ind w:right="-141"/>
        <w:rPr>
          <w:bCs/>
          <w:sz w:val="22"/>
          <w:szCs w:val="22"/>
        </w:rPr>
      </w:pPr>
    </w:p>
    <w:p w14:paraId="7D1883BE" w14:textId="77777777" w:rsidR="000C674B" w:rsidRDefault="000C674B">
      <w:pPr>
        <w:spacing w:after="160" w:line="259" w:lineRule="auto"/>
        <w:rPr>
          <w:bCs/>
          <w:sz w:val="22"/>
          <w:szCs w:val="22"/>
        </w:rPr>
      </w:pPr>
      <w:r>
        <w:rPr>
          <w:bCs/>
          <w:sz w:val="22"/>
          <w:szCs w:val="22"/>
        </w:rPr>
        <w:br w:type="page"/>
      </w:r>
    </w:p>
    <w:p w14:paraId="79176241" w14:textId="765D8732" w:rsidR="000F35A0" w:rsidRPr="00EB10BD" w:rsidRDefault="000F35A0" w:rsidP="000F35A0">
      <w:r w:rsidRPr="0053139C">
        <w:rPr>
          <w:bCs/>
          <w:sz w:val="22"/>
          <w:szCs w:val="22"/>
        </w:rPr>
        <w:lastRenderedPageBreak/>
        <w:t>Příloha č. 4</w:t>
      </w:r>
    </w:p>
    <w:p w14:paraId="11215D83" w14:textId="77777777" w:rsidR="000F35A0" w:rsidRDefault="000F35A0" w:rsidP="000F35A0">
      <w:pPr>
        <w:rPr>
          <w:b/>
        </w:rPr>
      </w:pPr>
    </w:p>
    <w:p w14:paraId="480D34D8" w14:textId="77777777" w:rsidR="000F35A0" w:rsidRPr="00C83D0C" w:rsidRDefault="000F35A0" w:rsidP="000F35A0">
      <w:pPr>
        <w:jc w:val="center"/>
        <w:rPr>
          <w:b/>
          <w:sz w:val="22"/>
          <w:szCs w:val="22"/>
        </w:rPr>
      </w:pPr>
      <w:r w:rsidRPr="00C83D0C">
        <w:rPr>
          <w:b/>
          <w:sz w:val="22"/>
          <w:szCs w:val="22"/>
        </w:rPr>
        <w:t>Prohlášení</w:t>
      </w:r>
    </w:p>
    <w:p w14:paraId="3DB11C88" w14:textId="77777777" w:rsidR="000F35A0" w:rsidRPr="00C83D0C" w:rsidRDefault="000F35A0" w:rsidP="000F35A0">
      <w:pPr>
        <w:jc w:val="center"/>
        <w:rPr>
          <w:b/>
          <w:sz w:val="22"/>
          <w:szCs w:val="22"/>
        </w:rPr>
      </w:pPr>
    </w:p>
    <w:p w14:paraId="4EA073FC" w14:textId="26BD5921" w:rsidR="000F35A0" w:rsidRDefault="000F35A0" w:rsidP="000F35A0">
      <w:pPr>
        <w:spacing w:after="120"/>
        <w:ind w:right="-141"/>
        <w:jc w:val="both"/>
        <w:rPr>
          <w:sz w:val="22"/>
          <w:szCs w:val="22"/>
        </w:rPr>
      </w:pPr>
      <w:r w:rsidRPr="00C83D0C">
        <w:rPr>
          <w:sz w:val="22"/>
          <w:szCs w:val="22"/>
        </w:rPr>
        <w:t>Prohlašuji podle Nařízení vlády č. 274/2016 Sb.</w:t>
      </w:r>
      <w:r>
        <w:rPr>
          <w:sz w:val="22"/>
          <w:szCs w:val="22"/>
        </w:rPr>
        <w:t>,</w:t>
      </w:r>
      <w:r w:rsidRPr="00C83D0C">
        <w:rPr>
          <w:sz w:val="22"/>
          <w:szCs w:val="22"/>
        </w:rPr>
        <w:t xml:space="preserve"> ze dne 24. srpna 2016</w:t>
      </w:r>
      <w:r>
        <w:rPr>
          <w:sz w:val="22"/>
          <w:szCs w:val="22"/>
        </w:rPr>
        <w:t xml:space="preserve"> o s</w:t>
      </w:r>
      <w:r w:rsidRPr="00C83D0C">
        <w:rPr>
          <w:sz w:val="22"/>
          <w:szCs w:val="22"/>
        </w:rPr>
        <w:t>tandard</w:t>
      </w:r>
      <w:r>
        <w:rPr>
          <w:sz w:val="22"/>
          <w:szCs w:val="22"/>
        </w:rPr>
        <w:t>ech</w:t>
      </w:r>
      <w:r w:rsidRPr="00C83D0C">
        <w:rPr>
          <w:sz w:val="22"/>
          <w:szCs w:val="22"/>
        </w:rPr>
        <w:t xml:space="preserve"> pro akreditac</w:t>
      </w:r>
      <w:r>
        <w:rPr>
          <w:sz w:val="22"/>
          <w:szCs w:val="22"/>
        </w:rPr>
        <w:t>e ve vysokém školst</w:t>
      </w:r>
      <w:r w:rsidR="004F7E72">
        <w:rPr>
          <w:sz w:val="22"/>
          <w:szCs w:val="22"/>
        </w:rPr>
        <w:t>v</w:t>
      </w:r>
      <w:r>
        <w:rPr>
          <w:sz w:val="22"/>
          <w:szCs w:val="22"/>
        </w:rPr>
        <w:t>í, část druhá – Standardy pro akreditaci studijního programu,</w:t>
      </w:r>
      <w:r w:rsidRPr="00C83D0C">
        <w:rPr>
          <w:sz w:val="22"/>
          <w:szCs w:val="22"/>
        </w:rPr>
        <w:t xml:space="preserve"> </w:t>
      </w:r>
      <w:r>
        <w:rPr>
          <w:sz w:val="22"/>
          <w:szCs w:val="22"/>
        </w:rPr>
        <w:t>H</w:t>
      </w:r>
      <w:r w:rsidRPr="00C83D0C">
        <w:rPr>
          <w:sz w:val="22"/>
          <w:szCs w:val="22"/>
        </w:rPr>
        <w:t>lav</w:t>
      </w:r>
      <w:r>
        <w:rPr>
          <w:sz w:val="22"/>
          <w:szCs w:val="22"/>
        </w:rPr>
        <w:t>a</w:t>
      </w:r>
      <w:r w:rsidRPr="00C83D0C">
        <w:rPr>
          <w:sz w:val="22"/>
          <w:szCs w:val="22"/>
        </w:rPr>
        <w:t xml:space="preserve"> II – Specifikace požadavků pro jednotlivé typy a formy studijních programů, oddíl A – Obecné požadavky pro všechny typy a formy studijních programů, bod</w:t>
      </w:r>
      <w:r>
        <w:rPr>
          <w:sz w:val="22"/>
          <w:szCs w:val="22"/>
        </w:rPr>
        <w:t>y</w:t>
      </w:r>
      <w:r w:rsidRPr="00C83D0C">
        <w:rPr>
          <w:sz w:val="22"/>
          <w:szCs w:val="22"/>
        </w:rPr>
        <w:t xml:space="preserve"> </w:t>
      </w:r>
      <w:r>
        <w:rPr>
          <w:sz w:val="22"/>
          <w:szCs w:val="22"/>
        </w:rPr>
        <w:t>4</w:t>
      </w:r>
      <w:r w:rsidRPr="00C83D0C">
        <w:rPr>
          <w:sz w:val="22"/>
          <w:szCs w:val="22"/>
        </w:rPr>
        <w:t>–</w:t>
      </w:r>
      <w:r>
        <w:rPr>
          <w:sz w:val="22"/>
          <w:szCs w:val="22"/>
        </w:rPr>
        <w:t>6</w:t>
      </w:r>
      <w:r w:rsidRPr="00C83D0C">
        <w:rPr>
          <w:sz w:val="22"/>
          <w:szCs w:val="22"/>
        </w:rPr>
        <w:t>, že pro akademické pracovníky platí:</w:t>
      </w:r>
    </w:p>
    <w:p w14:paraId="7C8E5792" w14:textId="77777777" w:rsidR="000F35A0" w:rsidRPr="00AD35BB" w:rsidRDefault="000F35A0" w:rsidP="00D3581F">
      <w:pPr>
        <w:pStyle w:val="Odstavecseseznamem"/>
        <w:numPr>
          <w:ilvl w:val="2"/>
          <w:numId w:val="84"/>
        </w:numPr>
        <w:spacing w:after="120"/>
        <w:ind w:left="709" w:right="-141" w:hanging="425"/>
        <w:jc w:val="both"/>
        <w:rPr>
          <w:sz w:val="22"/>
          <w:szCs w:val="22"/>
        </w:rPr>
      </w:pPr>
      <w:r w:rsidRPr="00AD35BB">
        <w:rPr>
          <w:sz w:val="22"/>
          <w:szCs w:val="22"/>
        </w:rPr>
        <w:t>základní teoretické studijní předměty profilujícího základu studijního programu mají garanty, kteří se významně podílejí na jejich výuce, například vedením přednášek. Studijní program je dostatečně personálně zabezpečen i z hlediska doby platnosti jeho akreditace a perspektivy jeho rozvoje, a to zejména se zřetelem na:</w:t>
      </w:r>
    </w:p>
    <w:p w14:paraId="7BC271C0" w14:textId="77777777" w:rsidR="000F35A0" w:rsidRDefault="000F35A0" w:rsidP="00D3581F">
      <w:pPr>
        <w:pStyle w:val="Odstavecseseznamem"/>
        <w:numPr>
          <w:ilvl w:val="0"/>
          <w:numId w:val="85"/>
        </w:numPr>
        <w:spacing w:after="120"/>
        <w:ind w:right="-141"/>
        <w:jc w:val="both"/>
        <w:rPr>
          <w:sz w:val="22"/>
          <w:szCs w:val="22"/>
        </w:rPr>
      </w:pPr>
      <w:r>
        <w:rPr>
          <w:sz w:val="22"/>
          <w:szCs w:val="22"/>
        </w:rPr>
        <w:t>délku týdenní pracovní doby garantů základních teoretických studijních předmětů profilujícího základu studijního programu,</w:t>
      </w:r>
    </w:p>
    <w:p w14:paraId="6D92BA60" w14:textId="77777777" w:rsidR="000F35A0" w:rsidRPr="00EE10B7" w:rsidRDefault="000F35A0" w:rsidP="00D3581F">
      <w:pPr>
        <w:pStyle w:val="Odstavecseseznamem"/>
        <w:numPr>
          <w:ilvl w:val="0"/>
          <w:numId w:val="85"/>
        </w:numPr>
        <w:spacing w:after="120"/>
        <w:ind w:left="1066" w:right="-142" w:hanging="357"/>
        <w:contextualSpacing w:val="0"/>
        <w:jc w:val="both"/>
        <w:rPr>
          <w:sz w:val="22"/>
          <w:szCs w:val="22"/>
        </w:rPr>
      </w:pPr>
      <w:r>
        <w:rPr>
          <w:sz w:val="22"/>
          <w:szCs w:val="22"/>
        </w:rPr>
        <w:t>dobu, na kterou je pracovní poměr těchto zaměstnanců k dané vysoké škole sjednán nebo na kterou je jeho sjednání zajištěno.</w:t>
      </w:r>
    </w:p>
    <w:p w14:paraId="3104D6CF" w14:textId="77777777" w:rsidR="000F35A0" w:rsidRPr="00EE10B7" w:rsidRDefault="000F35A0" w:rsidP="00D3581F">
      <w:pPr>
        <w:pStyle w:val="Odstavecseseznamem"/>
        <w:widowControl w:val="0"/>
        <w:numPr>
          <w:ilvl w:val="2"/>
          <w:numId w:val="84"/>
        </w:numPr>
        <w:autoSpaceDE w:val="0"/>
        <w:autoSpaceDN w:val="0"/>
        <w:adjustRightInd w:val="0"/>
        <w:spacing w:after="120"/>
        <w:ind w:left="709" w:right="-142" w:hanging="425"/>
        <w:contextualSpacing w:val="0"/>
        <w:jc w:val="both"/>
        <w:rPr>
          <w:sz w:val="22"/>
          <w:szCs w:val="22"/>
        </w:rPr>
      </w:pPr>
      <w:r w:rsidRPr="00EE10B7">
        <w:rPr>
          <w:sz w:val="22"/>
          <w:szCs w:val="22"/>
        </w:rPr>
        <w:t>v případě, že součet týdenní pracovní doby akademického pracovníka ze všech uzavřených pracovních nebo služebních poměrů na činnost akademického pracovníka na téže nebo jiné vysoké škole přesáhne 1,5násobek stanovené týdenní pracovní doby podle § 79 zákoníku práce, nebude tento akademický pracovník brán v úvahu při posuzování personálního zabezpečení studijního programu na žádné vysoké škole;</w:t>
      </w:r>
    </w:p>
    <w:p w14:paraId="21B18643" w14:textId="77777777" w:rsidR="000F35A0" w:rsidRPr="00276404" w:rsidRDefault="000F35A0" w:rsidP="00D3581F">
      <w:pPr>
        <w:pStyle w:val="Odstavecseseznamem"/>
        <w:widowControl w:val="0"/>
        <w:numPr>
          <w:ilvl w:val="2"/>
          <w:numId w:val="84"/>
        </w:numPr>
        <w:autoSpaceDE w:val="0"/>
        <w:autoSpaceDN w:val="0"/>
        <w:adjustRightInd w:val="0"/>
        <w:spacing w:after="120"/>
        <w:ind w:left="709" w:right="-142" w:hanging="425"/>
        <w:contextualSpacing w:val="0"/>
        <w:jc w:val="both"/>
        <w:rPr>
          <w:sz w:val="22"/>
          <w:szCs w:val="22"/>
        </w:rPr>
      </w:pPr>
      <w:r w:rsidRPr="00276404">
        <w:rPr>
          <w:sz w:val="22"/>
          <w:szCs w:val="22"/>
        </w:rPr>
        <w:t>případné pracovní nebo služební poměry akademického pracovníka sjednané na dobu nejvýše jednoho roku s rozsahem týdenní pracovní doby nepřesahující 0,2násobek stanovené týdenní pracovní doby podle § 79 zákoníku práce se při posuzování požadavků na délku týdenní pracovní doby akademického pracovníka nezohledňují;</w:t>
      </w:r>
    </w:p>
    <w:p w14:paraId="3278819F" w14:textId="77777777" w:rsidR="000F35A0" w:rsidRPr="00ED2464" w:rsidRDefault="000F35A0" w:rsidP="00D3581F">
      <w:pPr>
        <w:pStyle w:val="Odstavecseseznamem"/>
        <w:widowControl w:val="0"/>
        <w:numPr>
          <w:ilvl w:val="2"/>
          <w:numId w:val="84"/>
        </w:numPr>
        <w:autoSpaceDE w:val="0"/>
        <w:autoSpaceDN w:val="0"/>
        <w:adjustRightInd w:val="0"/>
        <w:ind w:left="709" w:right="-141" w:hanging="425"/>
        <w:jc w:val="both"/>
        <w:rPr>
          <w:sz w:val="22"/>
          <w:szCs w:val="22"/>
        </w:rPr>
      </w:pPr>
      <w:r w:rsidRPr="00ED2464">
        <w:rPr>
          <w:sz w:val="22"/>
          <w:szCs w:val="22"/>
        </w:rPr>
        <w:t>pracovní poměry klíčových pedagogů na dobu určitou budou prodlouženy buď na dobu určitou dle vymezení Zákoníku práce, či na dobu neurčitou</w:t>
      </w:r>
      <w:r>
        <w:rPr>
          <w:sz w:val="22"/>
          <w:szCs w:val="22"/>
        </w:rPr>
        <w:t>,</w:t>
      </w:r>
      <w:r w:rsidRPr="00ED2464">
        <w:rPr>
          <w:sz w:val="22"/>
          <w:szCs w:val="22"/>
        </w:rPr>
        <w:t xml:space="preserve"> a to tak, aby byla zajištěna dostatečná garance </w:t>
      </w:r>
      <w:r>
        <w:rPr>
          <w:sz w:val="22"/>
          <w:szCs w:val="22"/>
        </w:rPr>
        <w:t xml:space="preserve">studijního </w:t>
      </w:r>
      <w:r w:rsidRPr="00ED2464">
        <w:rPr>
          <w:sz w:val="22"/>
          <w:szCs w:val="22"/>
        </w:rPr>
        <w:t>programu.</w:t>
      </w:r>
    </w:p>
    <w:p w14:paraId="54117CF7" w14:textId="77777777" w:rsidR="000F35A0" w:rsidRPr="00C83D0C" w:rsidRDefault="000F35A0" w:rsidP="000F35A0">
      <w:pPr>
        <w:jc w:val="both"/>
      </w:pPr>
    </w:p>
    <w:p w14:paraId="3DF3DF28" w14:textId="77777777" w:rsidR="000F35A0" w:rsidRPr="00C83D0C" w:rsidRDefault="000F35A0" w:rsidP="000F35A0">
      <w:pPr>
        <w:jc w:val="both"/>
      </w:pPr>
    </w:p>
    <w:p w14:paraId="4FC4C9B0" w14:textId="77777777" w:rsidR="000F35A0" w:rsidRPr="00C83D0C" w:rsidRDefault="000F35A0" w:rsidP="000F35A0">
      <w:pPr>
        <w:jc w:val="both"/>
      </w:pPr>
    </w:p>
    <w:p w14:paraId="4B7A3BB4" w14:textId="77777777" w:rsidR="000F35A0" w:rsidRPr="00C83D0C" w:rsidRDefault="000F35A0" w:rsidP="000F35A0">
      <w:pPr>
        <w:jc w:val="both"/>
      </w:pPr>
    </w:p>
    <w:p w14:paraId="2B514F45" w14:textId="77777777" w:rsidR="000F35A0" w:rsidRPr="00C83D0C" w:rsidRDefault="000F35A0" w:rsidP="000F35A0">
      <w:pPr>
        <w:jc w:val="both"/>
      </w:pPr>
    </w:p>
    <w:p w14:paraId="695ACC9A" w14:textId="77777777" w:rsidR="000F35A0" w:rsidRPr="00C83D0C" w:rsidRDefault="000F35A0" w:rsidP="000F35A0">
      <w:pPr>
        <w:jc w:val="both"/>
      </w:pPr>
    </w:p>
    <w:p w14:paraId="5B68152C" w14:textId="77777777" w:rsidR="000F35A0" w:rsidRPr="00C83D0C" w:rsidRDefault="000F35A0" w:rsidP="000F35A0">
      <w:pPr>
        <w:tabs>
          <w:tab w:val="center" w:pos="6804"/>
        </w:tabs>
        <w:jc w:val="both"/>
        <w:rPr>
          <w:sz w:val="22"/>
          <w:szCs w:val="22"/>
        </w:rPr>
      </w:pPr>
      <w:r w:rsidRPr="00C83D0C">
        <w:tab/>
      </w:r>
      <w:r w:rsidRPr="00C83D0C">
        <w:rPr>
          <w:sz w:val="22"/>
          <w:szCs w:val="22"/>
        </w:rPr>
        <w:t xml:space="preserve">Mgr. </w:t>
      </w:r>
      <w:r>
        <w:rPr>
          <w:sz w:val="22"/>
          <w:szCs w:val="22"/>
        </w:rPr>
        <w:t>Josef Kocourek, Ph.D., v. r.</w:t>
      </w:r>
    </w:p>
    <w:p w14:paraId="43012209" w14:textId="77777777" w:rsidR="000F35A0" w:rsidRPr="00C83D0C" w:rsidRDefault="000F35A0" w:rsidP="000F35A0">
      <w:pPr>
        <w:tabs>
          <w:tab w:val="center" w:pos="6804"/>
        </w:tabs>
        <w:jc w:val="both"/>
        <w:rPr>
          <w:sz w:val="22"/>
          <w:szCs w:val="22"/>
        </w:rPr>
      </w:pPr>
      <w:r w:rsidRPr="00C83D0C">
        <w:rPr>
          <w:sz w:val="22"/>
          <w:szCs w:val="22"/>
        </w:rPr>
        <w:tab/>
        <w:t>děkan</w:t>
      </w:r>
      <w:r>
        <w:rPr>
          <w:sz w:val="22"/>
          <w:szCs w:val="22"/>
        </w:rPr>
        <w:t xml:space="preserve"> </w:t>
      </w:r>
      <w:r w:rsidRPr="00C83D0C">
        <w:rPr>
          <w:sz w:val="22"/>
          <w:szCs w:val="22"/>
        </w:rPr>
        <w:t>FMK</w:t>
      </w:r>
    </w:p>
    <w:p w14:paraId="1D838013" w14:textId="77777777" w:rsidR="000F35A0" w:rsidRPr="00C83D0C" w:rsidRDefault="000F35A0" w:rsidP="000F35A0">
      <w:pPr>
        <w:tabs>
          <w:tab w:val="center" w:pos="6804"/>
        </w:tabs>
        <w:jc w:val="both"/>
        <w:rPr>
          <w:sz w:val="22"/>
          <w:szCs w:val="22"/>
        </w:rPr>
      </w:pPr>
    </w:p>
    <w:p w14:paraId="58D51358" w14:textId="77777777" w:rsidR="000F35A0" w:rsidRPr="00C83D0C" w:rsidRDefault="000F35A0" w:rsidP="000F35A0">
      <w:pPr>
        <w:tabs>
          <w:tab w:val="center" w:pos="6804"/>
        </w:tabs>
        <w:jc w:val="both"/>
        <w:rPr>
          <w:sz w:val="22"/>
          <w:szCs w:val="22"/>
        </w:rPr>
      </w:pPr>
    </w:p>
    <w:p w14:paraId="01540AE3" w14:textId="77777777" w:rsidR="000F35A0" w:rsidRPr="00C83D0C" w:rsidRDefault="000F35A0" w:rsidP="000F35A0">
      <w:pPr>
        <w:tabs>
          <w:tab w:val="center" w:pos="6804"/>
        </w:tabs>
        <w:jc w:val="both"/>
        <w:rPr>
          <w:sz w:val="22"/>
          <w:szCs w:val="22"/>
        </w:rPr>
      </w:pPr>
    </w:p>
    <w:p w14:paraId="103259DE" w14:textId="77777777" w:rsidR="000F35A0" w:rsidRPr="00C83D0C" w:rsidRDefault="000F35A0" w:rsidP="000F35A0">
      <w:pPr>
        <w:tabs>
          <w:tab w:val="center" w:pos="6804"/>
        </w:tabs>
        <w:jc w:val="both"/>
        <w:rPr>
          <w:sz w:val="22"/>
          <w:szCs w:val="22"/>
        </w:rPr>
      </w:pPr>
    </w:p>
    <w:p w14:paraId="76AE645A" w14:textId="77777777" w:rsidR="000F35A0" w:rsidRPr="00C83D0C" w:rsidRDefault="000F35A0" w:rsidP="000F35A0">
      <w:pPr>
        <w:tabs>
          <w:tab w:val="center" w:pos="6804"/>
        </w:tabs>
        <w:jc w:val="both"/>
        <w:rPr>
          <w:sz w:val="22"/>
          <w:szCs w:val="22"/>
        </w:rPr>
      </w:pPr>
      <w:r w:rsidRPr="00C83D0C">
        <w:rPr>
          <w:sz w:val="22"/>
          <w:szCs w:val="22"/>
        </w:rPr>
        <w:t xml:space="preserve">Ve Zlíně </w:t>
      </w:r>
      <w:r>
        <w:rPr>
          <w:sz w:val="22"/>
          <w:szCs w:val="22"/>
        </w:rPr>
        <w:t>7</w:t>
      </w:r>
      <w:r w:rsidRPr="00C83D0C">
        <w:rPr>
          <w:sz w:val="22"/>
          <w:szCs w:val="22"/>
        </w:rPr>
        <w:t>. 1</w:t>
      </w:r>
      <w:r>
        <w:rPr>
          <w:sz w:val="22"/>
          <w:szCs w:val="22"/>
        </w:rPr>
        <w:t>2</w:t>
      </w:r>
      <w:r w:rsidRPr="00C83D0C">
        <w:rPr>
          <w:sz w:val="22"/>
          <w:szCs w:val="22"/>
        </w:rPr>
        <w:t>. 20</w:t>
      </w:r>
      <w:r>
        <w:rPr>
          <w:sz w:val="22"/>
          <w:szCs w:val="22"/>
        </w:rPr>
        <w:t>22</w:t>
      </w:r>
    </w:p>
    <w:p w14:paraId="7509192A" w14:textId="77777777" w:rsidR="000F35A0" w:rsidRDefault="000F35A0" w:rsidP="00201CBD">
      <w:pPr>
        <w:tabs>
          <w:tab w:val="left" w:pos="426"/>
        </w:tabs>
        <w:ind w:right="-141"/>
        <w:rPr>
          <w:bCs/>
          <w:sz w:val="22"/>
          <w:szCs w:val="22"/>
        </w:rPr>
      </w:pPr>
    </w:p>
    <w:sectPr w:rsidR="000F35A0" w:rsidSect="00E869A5">
      <w:footerReference w:type="default" r:id="rId153"/>
      <w:pgSz w:w="11906" w:h="16838"/>
      <w:pgMar w:top="1417" w:right="849"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9139DD" w14:textId="77777777" w:rsidR="002E66E4" w:rsidRDefault="002E66E4" w:rsidP="00284E40">
      <w:r>
        <w:separator/>
      </w:r>
    </w:p>
  </w:endnote>
  <w:endnote w:type="continuationSeparator" w:id="0">
    <w:p w14:paraId="146F8B2E" w14:textId="77777777" w:rsidR="002E66E4" w:rsidRDefault="002E66E4" w:rsidP="00284E40">
      <w:r>
        <w:continuationSeparator/>
      </w:r>
    </w:p>
  </w:endnote>
  <w:endnote w:type="continuationNotice" w:id="1">
    <w:p w14:paraId="75A1AAD6" w14:textId="77777777" w:rsidR="002E66E4" w:rsidRDefault="002E66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imes">
    <w:altName w:val="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ヒラギノ角ゴ Pro W3">
    <w:charset w:val="00"/>
    <w:family w:val="roman"/>
    <w:pitch w:val="default"/>
  </w:font>
  <w:font w:name="Arial Unicode MS">
    <w:altName w:val="Arial"/>
    <w:panose1 w:val="020B0604020202020204"/>
    <w:charset w:val="EE"/>
    <w:family w:val="roman"/>
    <w:pitch w:val="variable"/>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System Font Regular">
    <w:altName w:val="Times New Roman"/>
    <w:charset w:val="00"/>
    <w:family w:val="roman"/>
    <w:pitch w:val="default"/>
  </w:font>
  <w:font w:name="Helvetica Neue">
    <w:altName w:val="Arial"/>
    <w:panose1 w:val="00000000000000000000"/>
    <w:charset w:val="00"/>
    <w:family w:val="roman"/>
    <w:notTrueType/>
    <w:pitch w:val="default"/>
  </w:font>
  <w:font w:name="Consolas">
    <w:panose1 w:val="020B0609020204030204"/>
    <w:charset w:val="EE"/>
    <w:family w:val="modern"/>
    <w:pitch w:val="fixed"/>
    <w:sig w:usb0="E00006FF" w:usb1="0000FCFF" w:usb2="00000001" w:usb3="00000000" w:csb0="0000019F" w:csb1="00000000"/>
  </w:font>
  <w:font w:name="MinionPro-Regular">
    <w:altName w:val="Cambria"/>
    <w:charset w:val="01"/>
    <w:family w:val="roman"/>
    <w:pitch w:val="variable"/>
  </w:font>
  <w:font w:name="Trebuchet MS">
    <w:panose1 w:val="020B0603020202020204"/>
    <w:charset w:val="EE"/>
    <w:family w:val="swiss"/>
    <w:pitch w:val="variable"/>
    <w:sig w:usb0="00000687" w:usb1="00000000" w:usb2="00000000" w:usb3="00000000" w:csb0="0000009F" w:csb1="00000000"/>
  </w:font>
  <w:font w:name="TimesNewRomanPSMT">
    <w:altName w:val="Times New Roman"/>
    <w:panose1 w:val="00000000000000000000"/>
    <w:charset w:val="00"/>
    <w:family w:val="roman"/>
    <w:notTrueType/>
    <w:pitch w:val="default"/>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basis-regular">
    <w:altName w:val="Times New Roman"/>
    <w:panose1 w:val="00000000000000000000"/>
    <w:charset w:val="00"/>
    <w:family w:val="roman"/>
    <w:notTrueType/>
    <w:pitch w:val="default"/>
  </w:font>
  <w:font w:name="Times New Roman Bold">
    <w:altName w:val="Times New Roman"/>
    <w:charset w:val="00"/>
    <w:family w:val="roman"/>
    <w:pitch w:val="default"/>
  </w:font>
  <w:font w:name="Times New Roman Italic">
    <w:altName w:val="Times New Roman"/>
    <w:charset w:val="00"/>
    <w:family w:val="roman"/>
    <w:pitch w:val="default"/>
    <w:sig w:usb0="00000003" w:usb1="00000000" w:usb2="00000000" w:usb3="00000000" w:csb0="00000001" w:csb1="00000000"/>
  </w:font>
  <w:font w:name="Lucida Grande">
    <w:charset w:val="00"/>
    <w:family w:val="roman"/>
    <w:pitch w:val="default"/>
  </w:font>
  <w:font w:name="Gulim">
    <w:altName w:val="굴림"/>
    <w:panose1 w:val="020B0600000101010101"/>
    <w:charset w:val="81"/>
    <w:family w:val="swiss"/>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Apple LiGothic">
    <w:altName w:val="Calibri"/>
    <w:charset w:val="4D"/>
    <w:family w:val="swiss"/>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5270451"/>
      <w:docPartObj>
        <w:docPartGallery w:val="Page Numbers (Bottom of Page)"/>
        <w:docPartUnique/>
      </w:docPartObj>
    </w:sdtPr>
    <w:sdtContent>
      <w:p w14:paraId="201F88C7" w14:textId="4C3B3E33" w:rsidR="00E400EA" w:rsidRDefault="00E400EA">
        <w:pPr>
          <w:pStyle w:val="Zpat"/>
          <w:jc w:val="center"/>
        </w:pPr>
        <w:r>
          <w:fldChar w:fldCharType="begin"/>
        </w:r>
        <w:r>
          <w:instrText>PAGE   \* MERGEFORMAT</w:instrText>
        </w:r>
        <w:r>
          <w:fldChar w:fldCharType="separate"/>
        </w:r>
        <w:r w:rsidR="00950CE4">
          <w:rPr>
            <w:noProof/>
          </w:rPr>
          <w:t>260</w:t>
        </w:r>
        <w:r>
          <w:fldChar w:fldCharType="end"/>
        </w:r>
      </w:p>
    </w:sdtContent>
  </w:sdt>
  <w:p w14:paraId="178D9FE3" w14:textId="77777777" w:rsidR="00E400EA" w:rsidRDefault="00E400E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21D5B7" w14:textId="77777777" w:rsidR="002E66E4" w:rsidRDefault="002E66E4" w:rsidP="00284E40">
      <w:r>
        <w:separator/>
      </w:r>
    </w:p>
  </w:footnote>
  <w:footnote w:type="continuationSeparator" w:id="0">
    <w:p w14:paraId="211629D8" w14:textId="77777777" w:rsidR="002E66E4" w:rsidRDefault="002E66E4" w:rsidP="00284E40">
      <w:r>
        <w:continuationSeparator/>
      </w:r>
    </w:p>
  </w:footnote>
  <w:footnote w:type="continuationNotice" w:id="1">
    <w:p w14:paraId="1882366F" w14:textId="77777777" w:rsidR="002E66E4" w:rsidRDefault="002E66E4"/>
  </w:footnote>
  <w:footnote w:id="2">
    <w:p w14:paraId="5EA67858" w14:textId="77777777" w:rsidR="00E400EA" w:rsidRPr="007215F8" w:rsidRDefault="00E400EA" w:rsidP="00765A5A">
      <w:pPr>
        <w:pStyle w:val="Textpoznpodarou"/>
        <w:rPr>
          <w:sz w:val="18"/>
          <w:szCs w:val="18"/>
          <w:lang w:val="cs-CZ"/>
        </w:rPr>
      </w:pPr>
      <w:r w:rsidRPr="009A7A79">
        <w:rPr>
          <w:rStyle w:val="Znakapoznpodarou"/>
          <w:sz w:val="18"/>
          <w:szCs w:val="18"/>
        </w:rPr>
        <w:footnoteRef/>
      </w:r>
      <w:r w:rsidRPr="009A7A79">
        <w:rPr>
          <w:sz w:val="18"/>
          <w:szCs w:val="18"/>
        </w:rPr>
        <w:t xml:space="preserve"> </w:t>
      </w:r>
      <w:r w:rsidRPr="007215F8">
        <w:rPr>
          <w:sz w:val="18"/>
          <w:szCs w:val="18"/>
          <w:lang w:val="cs-CZ"/>
        </w:rPr>
        <w:t xml:space="preserve">Dostupné z: </w:t>
      </w:r>
      <w:hyperlink r:id="rId1" w:history="1">
        <w:r w:rsidRPr="007215F8">
          <w:rPr>
            <w:rStyle w:val="Hypertextovodkaz"/>
            <w:sz w:val="18"/>
            <w:szCs w:val="18"/>
            <w:u w:val="none"/>
            <w:lang w:val="cs-CZ"/>
          </w:rPr>
          <w:t>https://www.utb.cz/univerzita/uredni-deska/ruzne/strategicky-zamer/</w:t>
        </w:r>
      </w:hyperlink>
    </w:p>
  </w:footnote>
  <w:footnote w:id="3">
    <w:p w14:paraId="3363A4F5" w14:textId="77777777" w:rsidR="00E400EA" w:rsidRPr="007215F8" w:rsidRDefault="00E400EA" w:rsidP="00765A5A">
      <w:pPr>
        <w:pStyle w:val="Textpoznpodarou"/>
        <w:rPr>
          <w:sz w:val="18"/>
          <w:szCs w:val="18"/>
          <w:lang w:val="cs-CZ"/>
        </w:rPr>
      </w:pPr>
      <w:r w:rsidRPr="007215F8">
        <w:rPr>
          <w:rStyle w:val="Znakapoznpodarou"/>
          <w:sz w:val="18"/>
          <w:szCs w:val="18"/>
        </w:rPr>
        <w:footnoteRef/>
      </w:r>
      <w:r w:rsidRPr="007215F8">
        <w:rPr>
          <w:sz w:val="18"/>
          <w:szCs w:val="18"/>
        </w:rPr>
        <w:t xml:space="preserve"> </w:t>
      </w:r>
      <w:r w:rsidRPr="007215F8">
        <w:rPr>
          <w:sz w:val="18"/>
          <w:szCs w:val="18"/>
          <w:lang w:val="cs-CZ"/>
        </w:rPr>
        <w:t xml:space="preserve">Dostupné z: </w:t>
      </w:r>
      <w:hyperlink r:id="rId2" w:history="1">
        <w:r w:rsidRPr="007215F8">
          <w:rPr>
            <w:rStyle w:val="Hypertextovodkaz"/>
            <w:sz w:val="18"/>
            <w:szCs w:val="18"/>
            <w:u w:val="none"/>
            <w:lang w:val="cs-CZ"/>
          </w:rPr>
          <w:t>https://fmk.utb.cz/o-fakulte/uredni-deska/strategicky-zamer/</w:t>
        </w:r>
      </w:hyperlink>
    </w:p>
    <w:p w14:paraId="10BC0E71" w14:textId="77777777" w:rsidR="00E400EA" w:rsidRPr="00271097" w:rsidRDefault="00E400EA" w:rsidP="00765A5A">
      <w:pPr>
        <w:pStyle w:val="Textpoznpodarou"/>
        <w:rPr>
          <w:sz w:val="18"/>
          <w:szCs w:val="18"/>
          <w:lang w:val="cs-CZ"/>
        </w:rPr>
      </w:pPr>
    </w:p>
  </w:footnote>
  <w:footnote w:id="4">
    <w:p w14:paraId="1982CAD0" w14:textId="77777777" w:rsidR="00E400EA" w:rsidRPr="00B01AAF" w:rsidRDefault="00E400EA" w:rsidP="00765A5A">
      <w:pPr>
        <w:pStyle w:val="Textpoznpodarou"/>
        <w:rPr>
          <w:sz w:val="18"/>
          <w:szCs w:val="18"/>
          <w:lang w:val="cs-CZ"/>
        </w:rPr>
      </w:pPr>
      <w:r>
        <w:rPr>
          <w:rStyle w:val="Znakapoznpodarou"/>
        </w:rPr>
        <w:footnoteRef/>
      </w:r>
      <w:r>
        <w:t xml:space="preserve"> </w:t>
      </w:r>
      <w:r w:rsidRPr="00E228E6">
        <w:rPr>
          <w:sz w:val="18"/>
          <w:szCs w:val="18"/>
        </w:rPr>
        <w:t>Dostupné z</w:t>
      </w:r>
      <w:r w:rsidRPr="007215F8">
        <w:rPr>
          <w:sz w:val="18"/>
          <w:szCs w:val="18"/>
        </w:rPr>
        <w:t xml:space="preserve">: </w:t>
      </w:r>
      <w:hyperlink r:id="rId3" w:history="1">
        <w:r w:rsidRPr="007215F8">
          <w:rPr>
            <w:rStyle w:val="Hypertextovodkaz"/>
            <w:rFonts w:eastAsia="Calibri"/>
            <w:u w:val="none"/>
          </w:rPr>
          <w:t>https://fmk.utb.cz/studium/prijimaci-rizeni/smernice-k-prijimacimu-rizeni/</w:t>
        </w:r>
      </w:hyperlink>
    </w:p>
  </w:footnote>
  <w:footnote w:id="5">
    <w:p w14:paraId="6C0D7F7B" w14:textId="77777777" w:rsidR="00E400EA" w:rsidRPr="009E4519" w:rsidRDefault="00E400EA" w:rsidP="007872A0">
      <w:pPr>
        <w:pStyle w:val="Textpoznpodarou"/>
        <w:rPr>
          <w:sz w:val="18"/>
          <w:szCs w:val="18"/>
        </w:rPr>
      </w:pPr>
      <w:r>
        <w:rPr>
          <w:rStyle w:val="Znakapoznpodarou"/>
          <w:rFonts w:eastAsia="Calibri"/>
        </w:rPr>
        <w:footnoteRef/>
      </w:r>
      <w:r>
        <w:t xml:space="preserve"> </w:t>
      </w:r>
      <w:r w:rsidRPr="009E4519">
        <w:rPr>
          <w:sz w:val="18"/>
          <w:szCs w:val="18"/>
        </w:rPr>
        <w:t>Dostupné z: http://portal.k.utb.cz</w:t>
      </w:r>
    </w:p>
  </w:footnote>
  <w:footnote w:id="6">
    <w:p w14:paraId="311A0A64" w14:textId="77777777" w:rsidR="00E400EA" w:rsidRPr="00962740" w:rsidRDefault="00E400EA" w:rsidP="006D795B">
      <w:pPr>
        <w:pStyle w:val="Textpoznpodarou"/>
        <w:rPr>
          <w:sz w:val="18"/>
          <w:szCs w:val="18"/>
        </w:rPr>
      </w:pPr>
      <w:r w:rsidRPr="00962740">
        <w:rPr>
          <w:rStyle w:val="Znakapoznpodarou"/>
          <w:rFonts w:eastAsia="Calibri"/>
          <w:sz w:val="18"/>
          <w:szCs w:val="18"/>
        </w:rPr>
        <w:footnoteRef/>
      </w:r>
      <w:r w:rsidRPr="00962740">
        <w:rPr>
          <w:sz w:val="18"/>
          <w:szCs w:val="18"/>
        </w:rPr>
        <w:t xml:space="preserve"> </w:t>
      </w:r>
      <w:r w:rsidRPr="00FD006C">
        <w:rPr>
          <w:sz w:val="18"/>
          <w:szCs w:val="18"/>
        </w:rPr>
        <w:t>Dostupné z: https://akademickaporadna.utb.cz/</w:t>
      </w:r>
    </w:p>
  </w:footnote>
  <w:footnote w:id="7">
    <w:p w14:paraId="36FD61E9" w14:textId="77777777" w:rsidR="00E400EA" w:rsidRPr="00281B5E" w:rsidRDefault="00E400EA" w:rsidP="007B1113">
      <w:pPr>
        <w:pStyle w:val="Textpoznpodarou"/>
        <w:rPr>
          <w:rFonts w:asciiTheme="minorHAnsi" w:hAnsiTheme="minorHAnsi" w:cstheme="minorHAnsi"/>
          <w:sz w:val="18"/>
          <w:szCs w:val="18"/>
        </w:rPr>
      </w:pPr>
      <w:r w:rsidRPr="001827FC">
        <w:rPr>
          <w:rStyle w:val="Znakapoznpodarou"/>
          <w:sz w:val="18"/>
          <w:szCs w:val="18"/>
        </w:rPr>
        <w:footnoteRef/>
      </w:r>
      <w:r w:rsidRPr="001827FC">
        <w:rPr>
          <w:sz w:val="18"/>
          <w:szCs w:val="18"/>
        </w:rPr>
        <w:t xml:space="preserve"> </w:t>
      </w:r>
      <w:r w:rsidRPr="00281B5E">
        <w:rPr>
          <w:rFonts w:asciiTheme="minorHAnsi" w:hAnsiTheme="minorHAnsi" w:cstheme="minorHAnsi"/>
          <w:sz w:val="18"/>
          <w:szCs w:val="18"/>
        </w:rPr>
        <w:t>Dostupné z: https://www.utb.cz/univerzita/uredni-deska/vnitrni-normy-a-predpisy/vnitrni-predpisy/</w:t>
      </w:r>
    </w:p>
  </w:footnote>
  <w:footnote w:id="8">
    <w:p w14:paraId="31A1FB1E" w14:textId="77777777" w:rsidR="00E400EA" w:rsidRPr="00281B5E" w:rsidRDefault="00E400EA" w:rsidP="007B1113">
      <w:pPr>
        <w:pStyle w:val="Textpoznpodarou"/>
        <w:rPr>
          <w:rFonts w:asciiTheme="minorHAnsi" w:hAnsiTheme="minorHAnsi" w:cstheme="minorHAnsi"/>
          <w:sz w:val="18"/>
          <w:szCs w:val="18"/>
        </w:rPr>
      </w:pPr>
      <w:r w:rsidRPr="00281B5E">
        <w:rPr>
          <w:rStyle w:val="Znakapoznpodarou"/>
          <w:rFonts w:asciiTheme="minorHAnsi" w:hAnsiTheme="minorHAnsi" w:cstheme="minorHAnsi"/>
          <w:sz w:val="18"/>
          <w:szCs w:val="18"/>
        </w:rPr>
        <w:footnoteRef/>
      </w:r>
      <w:r w:rsidRPr="00281B5E">
        <w:rPr>
          <w:rFonts w:asciiTheme="minorHAnsi" w:hAnsiTheme="minorHAnsi" w:cstheme="minorHAnsi"/>
          <w:sz w:val="18"/>
          <w:szCs w:val="18"/>
        </w:rPr>
        <w:t xml:space="preserve"> Dostupné z: https://www.utb.cz/univerzita/uredni-deska/vnitrni-normy-a-predpisy/vnitrni-predpisy/</w:t>
      </w:r>
    </w:p>
  </w:footnote>
  <w:footnote w:id="9">
    <w:p w14:paraId="2E2B6EB6" w14:textId="77777777" w:rsidR="00E400EA" w:rsidRPr="00281B5E" w:rsidRDefault="00E400EA" w:rsidP="007B1113">
      <w:pPr>
        <w:pStyle w:val="Textpoznpodarou"/>
        <w:rPr>
          <w:rFonts w:asciiTheme="minorHAnsi" w:hAnsiTheme="minorHAnsi" w:cstheme="minorHAnsi"/>
          <w:b/>
          <w:sz w:val="18"/>
          <w:szCs w:val="18"/>
        </w:rPr>
      </w:pPr>
      <w:r w:rsidRPr="00281B5E">
        <w:rPr>
          <w:rStyle w:val="Znakapoznpodarou"/>
          <w:rFonts w:asciiTheme="minorHAnsi" w:hAnsiTheme="minorHAnsi" w:cstheme="minorHAnsi"/>
          <w:sz w:val="18"/>
          <w:szCs w:val="18"/>
        </w:rPr>
        <w:footnoteRef/>
      </w:r>
      <w:r w:rsidRPr="00281B5E">
        <w:rPr>
          <w:rFonts w:asciiTheme="minorHAnsi" w:hAnsiTheme="minorHAnsi" w:cstheme="minorHAnsi"/>
          <w:sz w:val="18"/>
          <w:szCs w:val="18"/>
        </w:rPr>
        <w:t xml:space="preserve"> Dostupné z: https://www.utb.cz/univerzita/o-univerzite/struktura/organy/rada-pro-vnitrni-hodnoceni/</w:t>
      </w:r>
    </w:p>
  </w:footnote>
  <w:footnote w:id="10">
    <w:p w14:paraId="53431A87" w14:textId="77777777" w:rsidR="00E400EA" w:rsidRPr="00281B5E" w:rsidRDefault="00E400EA" w:rsidP="007B1113">
      <w:pPr>
        <w:pStyle w:val="Textpoznpodarou"/>
        <w:rPr>
          <w:rFonts w:asciiTheme="minorHAnsi" w:hAnsiTheme="minorHAnsi" w:cstheme="minorHAnsi"/>
          <w:sz w:val="18"/>
          <w:szCs w:val="18"/>
        </w:rPr>
      </w:pPr>
      <w:r w:rsidRPr="00281B5E">
        <w:rPr>
          <w:rStyle w:val="Znakapoznpodarou"/>
          <w:rFonts w:asciiTheme="minorHAnsi" w:hAnsiTheme="minorHAnsi" w:cstheme="minorHAnsi"/>
          <w:sz w:val="18"/>
          <w:szCs w:val="18"/>
        </w:rPr>
        <w:footnoteRef/>
      </w:r>
      <w:r w:rsidRPr="00281B5E">
        <w:rPr>
          <w:rFonts w:asciiTheme="minorHAnsi" w:hAnsiTheme="minorHAnsi" w:cstheme="minorHAnsi"/>
          <w:sz w:val="18"/>
          <w:szCs w:val="18"/>
        </w:rPr>
        <w:t xml:space="preserve"> Dostupné z: https://www.utb.cz/univerzita/uredni-deska/vnitrni-normy-a-predpisy/smernice-rektora/</w:t>
      </w:r>
    </w:p>
  </w:footnote>
  <w:footnote w:id="11">
    <w:p w14:paraId="645F0837" w14:textId="77777777" w:rsidR="00E400EA" w:rsidRPr="00281B5E" w:rsidRDefault="00E400EA" w:rsidP="00E60734">
      <w:pPr>
        <w:pStyle w:val="Textpoznpodarou"/>
        <w:rPr>
          <w:rFonts w:asciiTheme="minorHAnsi" w:hAnsiTheme="minorHAnsi" w:cstheme="minorHAnsi"/>
          <w:sz w:val="18"/>
          <w:szCs w:val="18"/>
        </w:rPr>
      </w:pPr>
      <w:r w:rsidRPr="00281B5E">
        <w:rPr>
          <w:rStyle w:val="Znakapoznpodarou"/>
          <w:rFonts w:asciiTheme="minorHAnsi" w:hAnsiTheme="minorHAnsi" w:cstheme="minorHAnsi"/>
          <w:sz w:val="18"/>
          <w:szCs w:val="18"/>
        </w:rPr>
        <w:footnoteRef/>
      </w:r>
      <w:r w:rsidRPr="00281B5E">
        <w:rPr>
          <w:rFonts w:asciiTheme="minorHAnsi" w:hAnsiTheme="minorHAnsi" w:cstheme="minorHAnsi"/>
          <w:sz w:val="18"/>
          <w:szCs w:val="18"/>
        </w:rPr>
        <w:t xml:space="preserve"> Dostupné z: https://www.utb.cz/univerzita/uredni-deska/vnitrni-normy-a-predpisy/vnitrni-predpisy/</w:t>
      </w:r>
    </w:p>
  </w:footnote>
  <w:footnote w:id="12">
    <w:p w14:paraId="2CCB12C7" w14:textId="77777777" w:rsidR="00E400EA" w:rsidRPr="00281B5E" w:rsidRDefault="00E400EA" w:rsidP="00E60734">
      <w:pPr>
        <w:pStyle w:val="Textpoznpodarou"/>
        <w:jc w:val="both"/>
        <w:rPr>
          <w:rFonts w:asciiTheme="minorHAnsi" w:hAnsiTheme="minorHAnsi" w:cstheme="minorHAnsi"/>
          <w:sz w:val="18"/>
          <w:szCs w:val="18"/>
        </w:rPr>
      </w:pPr>
      <w:r w:rsidRPr="00281B5E">
        <w:rPr>
          <w:rStyle w:val="Znakapoznpodarou"/>
          <w:rFonts w:asciiTheme="minorHAnsi" w:hAnsiTheme="minorHAnsi" w:cstheme="minorHAnsi"/>
          <w:sz w:val="18"/>
          <w:szCs w:val="18"/>
        </w:rPr>
        <w:footnoteRef/>
      </w:r>
      <w:r w:rsidRPr="00281B5E">
        <w:rPr>
          <w:rFonts w:asciiTheme="minorHAnsi" w:hAnsiTheme="minorHAnsi" w:cstheme="minorHAnsi"/>
          <w:sz w:val="18"/>
          <w:szCs w:val="18"/>
        </w:rPr>
        <w:t xml:space="preserve"> Dostupné z: https://www.utb.cz/univerzita/uredni-deska/vnitrni-normy-a-predpisy/vnitrni-predpisy/</w:t>
      </w:r>
    </w:p>
  </w:footnote>
  <w:footnote w:id="13">
    <w:p w14:paraId="342E8F98" w14:textId="77777777" w:rsidR="00E400EA" w:rsidRPr="00D75192" w:rsidRDefault="00E400EA" w:rsidP="000D7829">
      <w:pPr>
        <w:pStyle w:val="Textpoznpodarou"/>
        <w:jc w:val="both"/>
        <w:rPr>
          <w:rFonts w:asciiTheme="minorHAnsi" w:hAnsiTheme="minorHAnsi" w:cstheme="minorHAnsi"/>
          <w:sz w:val="18"/>
          <w:szCs w:val="18"/>
        </w:rPr>
      </w:pPr>
      <w:r w:rsidRPr="00D75192">
        <w:rPr>
          <w:rStyle w:val="Znakapoznpodarou"/>
          <w:rFonts w:asciiTheme="minorHAnsi" w:hAnsiTheme="minorHAnsi" w:cstheme="minorHAnsi"/>
          <w:sz w:val="18"/>
          <w:szCs w:val="18"/>
        </w:rPr>
        <w:footnoteRef/>
      </w:r>
      <w:r w:rsidRPr="00D75192">
        <w:rPr>
          <w:rFonts w:asciiTheme="minorHAnsi" w:hAnsiTheme="minorHAnsi" w:cstheme="minorHAnsi"/>
          <w:sz w:val="18"/>
          <w:szCs w:val="18"/>
        </w:rPr>
        <w:t xml:space="preserve"> Dostupné z: https://www.utb.cz/univerzita/uredni-deska/vnitrni-normy-a-predpisy/smernice-rektora/</w:t>
      </w:r>
    </w:p>
  </w:footnote>
  <w:footnote w:id="14">
    <w:p w14:paraId="79477CFA" w14:textId="77777777" w:rsidR="00E400EA" w:rsidRPr="00D75192" w:rsidRDefault="00E400EA" w:rsidP="000D7829">
      <w:pPr>
        <w:pStyle w:val="Textpoznpodarou"/>
        <w:rPr>
          <w:rFonts w:asciiTheme="minorHAnsi" w:hAnsiTheme="minorHAnsi" w:cstheme="minorHAnsi"/>
          <w:sz w:val="18"/>
          <w:szCs w:val="18"/>
        </w:rPr>
      </w:pPr>
      <w:r w:rsidRPr="00D75192">
        <w:rPr>
          <w:rStyle w:val="Znakapoznpodarou"/>
          <w:rFonts w:asciiTheme="minorHAnsi" w:hAnsiTheme="minorHAnsi" w:cstheme="minorHAnsi"/>
          <w:sz w:val="18"/>
          <w:szCs w:val="18"/>
        </w:rPr>
        <w:footnoteRef/>
      </w:r>
      <w:r w:rsidRPr="00D75192">
        <w:rPr>
          <w:rFonts w:asciiTheme="minorHAnsi" w:hAnsiTheme="minorHAnsi" w:cstheme="minorHAnsi"/>
          <w:sz w:val="18"/>
          <w:szCs w:val="18"/>
        </w:rPr>
        <w:t xml:space="preserve"> Dostupné z: https://www.utb.cz/univerzita/uredni-deska/vnitrni-normy-a-predpisy/smernice-rektora/</w:t>
      </w:r>
    </w:p>
  </w:footnote>
  <w:footnote w:id="15">
    <w:p w14:paraId="46927CF4" w14:textId="77777777" w:rsidR="00E400EA" w:rsidRPr="00D75192" w:rsidRDefault="00E400EA" w:rsidP="000D7829">
      <w:pPr>
        <w:pStyle w:val="Textpoznpodarou"/>
        <w:jc w:val="both"/>
        <w:rPr>
          <w:rFonts w:asciiTheme="minorHAnsi" w:hAnsiTheme="minorHAnsi" w:cstheme="minorHAnsi"/>
          <w:sz w:val="18"/>
          <w:szCs w:val="18"/>
        </w:rPr>
      </w:pPr>
      <w:r w:rsidRPr="00D75192">
        <w:rPr>
          <w:rStyle w:val="Znakapoznpodarou"/>
          <w:rFonts w:asciiTheme="minorHAnsi" w:hAnsiTheme="minorHAnsi" w:cstheme="minorHAnsi"/>
          <w:sz w:val="18"/>
          <w:szCs w:val="18"/>
        </w:rPr>
        <w:footnoteRef/>
      </w:r>
      <w:r w:rsidRPr="00D75192">
        <w:rPr>
          <w:rFonts w:asciiTheme="minorHAnsi" w:hAnsiTheme="minorHAnsi" w:cstheme="minorHAnsi"/>
          <w:sz w:val="18"/>
          <w:szCs w:val="18"/>
        </w:rPr>
        <w:t xml:space="preserve"> Dostupné z: https://www.utb.cz/univerzita/uredni-deska/vnitrni-normy-a-predpisy/smernice-rektora/</w:t>
      </w:r>
    </w:p>
  </w:footnote>
  <w:footnote w:id="16">
    <w:p w14:paraId="628B4586" w14:textId="77777777" w:rsidR="00E400EA" w:rsidRPr="00D75192" w:rsidRDefault="00E400EA" w:rsidP="00A40357">
      <w:pPr>
        <w:pStyle w:val="Textpoznpodarou"/>
        <w:jc w:val="both"/>
        <w:rPr>
          <w:rFonts w:asciiTheme="minorHAnsi" w:hAnsiTheme="minorHAnsi" w:cstheme="minorHAnsi"/>
          <w:sz w:val="18"/>
          <w:szCs w:val="18"/>
        </w:rPr>
      </w:pPr>
      <w:r w:rsidRPr="00D75192">
        <w:rPr>
          <w:rStyle w:val="Znakapoznpodarou"/>
          <w:rFonts w:asciiTheme="minorHAnsi" w:hAnsiTheme="minorHAnsi" w:cstheme="minorHAnsi"/>
          <w:sz w:val="18"/>
          <w:szCs w:val="18"/>
        </w:rPr>
        <w:footnoteRef/>
      </w:r>
      <w:r w:rsidRPr="00D75192">
        <w:rPr>
          <w:rFonts w:asciiTheme="minorHAnsi" w:hAnsiTheme="minorHAnsi" w:cstheme="minorHAnsi"/>
          <w:sz w:val="18"/>
          <w:szCs w:val="18"/>
        </w:rPr>
        <w:t xml:space="preserve"> Dostupné z: https://www.utb.cz/univerzita/uredni-deska/vnitrni-normy-a-predpisy/vnitrni-predpisy/</w:t>
      </w:r>
    </w:p>
  </w:footnote>
  <w:footnote w:id="17">
    <w:p w14:paraId="13F703DE" w14:textId="77777777" w:rsidR="00E400EA" w:rsidRPr="00D75192" w:rsidRDefault="00E400EA" w:rsidP="00A40357">
      <w:pPr>
        <w:pStyle w:val="Textpoznpodarou"/>
        <w:jc w:val="both"/>
        <w:rPr>
          <w:rFonts w:asciiTheme="minorHAnsi" w:hAnsiTheme="minorHAnsi" w:cstheme="minorHAnsi"/>
          <w:sz w:val="18"/>
          <w:szCs w:val="18"/>
        </w:rPr>
      </w:pPr>
      <w:r w:rsidRPr="00D75192">
        <w:rPr>
          <w:rStyle w:val="Znakapoznpodarou"/>
          <w:rFonts w:asciiTheme="minorHAnsi" w:hAnsiTheme="minorHAnsi" w:cstheme="minorHAnsi"/>
          <w:sz w:val="18"/>
          <w:szCs w:val="18"/>
        </w:rPr>
        <w:footnoteRef/>
      </w:r>
      <w:r w:rsidRPr="00D75192">
        <w:rPr>
          <w:rFonts w:asciiTheme="minorHAnsi" w:hAnsiTheme="minorHAnsi" w:cstheme="minorHAnsi"/>
          <w:sz w:val="18"/>
          <w:szCs w:val="18"/>
        </w:rPr>
        <w:t xml:space="preserve"> Dostupné z: https://www.utb.cz/univerzita/uredni-deska/vnitrni-normy-a-predpisy/vnitrni-predpisy/</w:t>
      </w:r>
    </w:p>
  </w:footnote>
  <w:footnote w:id="18">
    <w:p w14:paraId="065C1B7E" w14:textId="77777777" w:rsidR="00E400EA" w:rsidRPr="00D75192" w:rsidRDefault="00E400EA" w:rsidP="00A40357">
      <w:pPr>
        <w:pStyle w:val="Textpoznpodarou"/>
        <w:rPr>
          <w:rFonts w:asciiTheme="minorHAnsi" w:hAnsiTheme="minorHAnsi" w:cstheme="minorHAnsi"/>
          <w:sz w:val="18"/>
          <w:szCs w:val="18"/>
        </w:rPr>
      </w:pPr>
      <w:r w:rsidRPr="00D75192">
        <w:rPr>
          <w:rStyle w:val="Znakapoznpodarou"/>
          <w:rFonts w:asciiTheme="minorHAnsi" w:hAnsiTheme="minorHAnsi" w:cstheme="minorHAnsi"/>
          <w:sz w:val="18"/>
          <w:szCs w:val="18"/>
        </w:rPr>
        <w:footnoteRef/>
      </w:r>
      <w:r w:rsidRPr="00D75192">
        <w:rPr>
          <w:rFonts w:asciiTheme="minorHAnsi" w:hAnsiTheme="minorHAnsi" w:cstheme="minorHAnsi"/>
          <w:sz w:val="18"/>
          <w:szCs w:val="18"/>
        </w:rPr>
        <w:t xml:space="preserve"> Dostupné z: https://www.utb.cz/univerzita/uredni-deska/vnitrni-normy-a-predpisy/smernice-rektora/</w:t>
      </w:r>
    </w:p>
  </w:footnote>
  <w:footnote w:id="19">
    <w:p w14:paraId="16975AF6" w14:textId="77777777" w:rsidR="00E400EA" w:rsidRPr="00D75192" w:rsidRDefault="00E400EA" w:rsidP="00A40357">
      <w:pPr>
        <w:pStyle w:val="Textpoznpodarou"/>
        <w:rPr>
          <w:rFonts w:asciiTheme="minorHAnsi" w:hAnsiTheme="minorHAnsi" w:cstheme="minorHAnsi"/>
          <w:sz w:val="18"/>
          <w:szCs w:val="18"/>
        </w:rPr>
      </w:pPr>
      <w:r w:rsidRPr="00D75192">
        <w:rPr>
          <w:rStyle w:val="Znakapoznpodarou"/>
          <w:rFonts w:asciiTheme="minorHAnsi" w:hAnsiTheme="minorHAnsi" w:cstheme="minorHAnsi"/>
          <w:sz w:val="18"/>
          <w:szCs w:val="18"/>
        </w:rPr>
        <w:footnoteRef/>
      </w:r>
      <w:r w:rsidRPr="00D75192">
        <w:rPr>
          <w:rFonts w:asciiTheme="minorHAnsi" w:hAnsiTheme="minorHAnsi" w:cstheme="minorHAnsi"/>
          <w:sz w:val="18"/>
          <w:szCs w:val="18"/>
        </w:rPr>
        <w:t xml:space="preserve"> Dostupné z: https://www.utb.cz/univerzita/uredni-deska/vnitrni-normy-a-predpisy/smernice-rektora/</w:t>
      </w:r>
    </w:p>
  </w:footnote>
  <w:footnote w:id="20">
    <w:p w14:paraId="47894CF5" w14:textId="77777777" w:rsidR="00E400EA" w:rsidRPr="00D75192" w:rsidRDefault="00E400EA" w:rsidP="00A40357">
      <w:pPr>
        <w:pStyle w:val="Textpoznpodarou"/>
        <w:rPr>
          <w:rFonts w:asciiTheme="minorHAnsi" w:hAnsiTheme="minorHAnsi" w:cstheme="minorHAnsi"/>
          <w:sz w:val="18"/>
          <w:szCs w:val="18"/>
        </w:rPr>
      </w:pPr>
      <w:r w:rsidRPr="00D75192">
        <w:rPr>
          <w:rStyle w:val="Znakapoznpodarou"/>
          <w:rFonts w:asciiTheme="minorHAnsi" w:hAnsiTheme="minorHAnsi" w:cstheme="minorHAnsi"/>
          <w:sz w:val="18"/>
          <w:szCs w:val="18"/>
        </w:rPr>
        <w:footnoteRef/>
      </w:r>
      <w:r w:rsidRPr="00D75192">
        <w:rPr>
          <w:rFonts w:asciiTheme="minorHAnsi" w:hAnsiTheme="minorHAnsi" w:cstheme="minorHAnsi"/>
          <w:sz w:val="18"/>
          <w:szCs w:val="18"/>
        </w:rPr>
        <w:t xml:space="preserve"> Dostupné z: https://fmk.utb.cz/o-fakulte/uredni-deska/vnitrni-normy-a-vnitrni-predpisy/smernice-dekana/</w:t>
      </w:r>
    </w:p>
  </w:footnote>
  <w:footnote w:id="21">
    <w:p w14:paraId="795A38AE" w14:textId="77777777" w:rsidR="00E400EA" w:rsidRPr="00F90B60" w:rsidRDefault="00E400EA" w:rsidP="00A40357">
      <w:pPr>
        <w:pStyle w:val="Textpoznpodarou"/>
        <w:rPr>
          <w:rFonts w:ascii="Calibri" w:hAnsi="Calibri" w:cs="Calibri"/>
          <w:sz w:val="18"/>
          <w:szCs w:val="18"/>
        </w:rPr>
      </w:pPr>
      <w:r w:rsidRPr="00D75192">
        <w:rPr>
          <w:rStyle w:val="Znakapoznpodarou"/>
          <w:rFonts w:asciiTheme="minorHAnsi" w:hAnsiTheme="minorHAnsi" w:cstheme="minorHAnsi"/>
          <w:sz w:val="18"/>
          <w:szCs w:val="18"/>
        </w:rPr>
        <w:footnoteRef/>
      </w:r>
      <w:r w:rsidRPr="00D75192">
        <w:rPr>
          <w:rFonts w:asciiTheme="minorHAnsi" w:hAnsiTheme="minorHAnsi" w:cstheme="minorHAnsi"/>
          <w:sz w:val="18"/>
          <w:szCs w:val="18"/>
        </w:rPr>
        <w:t xml:space="preserve"> Dostupné z: https://fmk.utb.cz/o-fakulte/uredni-deska/vnitrni-normy-a-vnitrni-predpisy/smernice-dekana/</w:t>
      </w:r>
    </w:p>
  </w:footnote>
  <w:footnote w:id="22">
    <w:p w14:paraId="3D9D3CB3" w14:textId="77777777" w:rsidR="00E400EA" w:rsidRPr="00D75192" w:rsidRDefault="00E400EA" w:rsidP="00A90755">
      <w:pPr>
        <w:pStyle w:val="Textpoznpodarou"/>
        <w:jc w:val="both"/>
        <w:rPr>
          <w:rFonts w:asciiTheme="minorHAnsi" w:hAnsiTheme="minorHAnsi" w:cstheme="minorHAnsi"/>
          <w:sz w:val="18"/>
          <w:szCs w:val="18"/>
        </w:rPr>
      </w:pPr>
      <w:r w:rsidRPr="00D75192">
        <w:rPr>
          <w:rStyle w:val="Znakapoznpodarou"/>
          <w:rFonts w:asciiTheme="minorHAnsi" w:hAnsiTheme="minorHAnsi" w:cstheme="minorHAnsi"/>
          <w:sz w:val="18"/>
          <w:szCs w:val="18"/>
        </w:rPr>
        <w:footnoteRef/>
      </w:r>
      <w:r w:rsidRPr="00D75192">
        <w:rPr>
          <w:rFonts w:asciiTheme="minorHAnsi" w:hAnsiTheme="minorHAnsi" w:cstheme="minorHAnsi"/>
          <w:sz w:val="18"/>
          <w:szCs w:val="18"/>
        </w:rPr>
        <w:t xml:space="preserve"> Dostupné z: https://www.utb.cz/univerzita/uredni-deska/vnitrni-normy-a-predpisy/vnitrni-predpisy/</w:t>
      </w:r>
    </w:p>
  </w:footnote>
  <w:footnote w:id="23">
    <w:p w14:paraId="542E7AF7" w14:textId="77777777" w:rsidR="00E400EA" w:rsidRPr="00D75192" w:rsidRDefault="00E400EA" w:rsidP="00A90755">
      <w:pPr>
        <w:pStyle w:val="Textpoznpodarou"/>
        <w:rPr>
          <w:rFonts w:asciiTheme="minorHAnsi" w:hAnsiTheme="minorHAnsi" w:cstheme="minorHAnsi"/>
          <w:sz w:val="18"/>
          <w:szCs w:val="18"/>
        </w:rPr>
      </w:pPr>
      <w:r w:rsidRPr="00D75192">
        <w:rPr>
          <w:rStyle w:val="Znakapoznpodarou"/>
          <w:rFonts w:asciiTheme="minorHAnsi" w:hAnsiTheme="minorHAnsi" w:cstheme="minorHAnsi"/>
          <w:sz w:val="18"/>
          <w:szCs w:val="18"/>
        </w:rPr>
        <w:footnoteRef/>
      </w:r>
      <w:r w:rsidRPr="00D75192">
        <w:rPr>
          <w:rFonts w:asciiTheme="minorHAnsi" w:hAnsiTheme="minorHAnsi" w:cstheme="minorHAnsi"/>
          <w:sz w:val="18"/>
          <w:szCs w:val="18"/>
        </w:rPr>
        <w:t xml:space="preserve"> Dostupné z: https://www.utb.cz/univerzita/uredni-deska/vnitrni-normy-a-predpisy/smernice-rektora/</w:t>
      </w:r>
    </w:p>
  </w:footnote>
  <w:footnote w:id="24">
    <w:p w14:paraId="16302AB4" w14:textId="77777777" w:rsidR="00E400EA" w:rsidRPr="00D75192" w:rsidRDefault="00E400EA" w:rsidP="00A90755">
      <w:pPr>
        <w:pStyle w:val="Textpoznpodarou"/>
        <w:rPr>
          <w:rFonts w:asciiTheme="minorHAnsi" w:hAnsiTheme="minorHAnsi" w:cstheme="minorHAnsi"/>
          <w:sz w:val="18"/>
          <w:szCs w:val="18"/>
        </w:rPr>
      </w:pPr>
      <w:r w:rsidRPr="00D75192">
        <w:rPr>
          <w:rStyle w:val="Znakapoznpodarou"/>
          <w:rFonts w:asciiTheme="minorHAnsi" w:hAnsiTheme="minorHAnsi" w:cstheme="minorHAnsi"/>
          <w:sz w:val="18"/>
          <w:szCs w:val="18"/>
        </w:rPr>
        <w:footnoteRef/>
      </w:r>
      <w:r w:rsidRPr="00D75192">
        <w:rPr>
          <w:rFonts w:asciiTheme="minorHAnsi" w:hAnsiTheme="minorHAnsi" w:cstheme="minorHAnsi"/>
          <w:sz w:val="18"/>
          <w:szCs w:val="18"/>
        </w:rPr>
        <w:t xml:space="preserve"> Dostupné z: https://www.utb.cz/univerzita/uredni-deska/vnitrni-normy-a-predpisy/smernice-rektora/</w:t>
      </w:r>
    </w:p>
  </w:footnote>
  <w:footnote w:id="25">
    <w:p w14:paraId="50E2EE1E" w14:textId="77777777" w:rsidR="00E400EA" w:rsidRPr="00D75192" w:rsidRDefault="00E400EA" w:rsidP="00A90755">
      <w:pPr>
        <w:pStyle w:val="Textpoznpodarou"/>
        <w:rPr>
          <w:rFonts w:asciiTheme="minorHAnsi" w:hAnsiTheme="minorHAnsi" w:cstheme="minorHAnsi"/>
          <w:sz w:val="18"/>
          <w:szCs w:val="18"/>
        </w:rPr>
      </w:pPr>
      <w:r w:rsidRPr="00D75192">
        <w:rPr>
          <w:rStyle w:val="Znakapoznpodarou"/>
          <w:rFonts w:asciiTheme="minorHAnsi" w:hAnsiTheme="minorHAnsi" w:cstheme="minorHAnsi"/>
          <w:sz w:val="18"/>
          <w:szCs w:val="18"/>
        </w:rPr>
        <w:footnoteRef/>
      </w:r>
      <w:r w:rsidRPr="00D75192">
        <w:rPr>
          <w:rFonts w:asciiTheme="minorHAnsi" w:hAnsiTheme="minorHAnsi" w:cstheme="minorHAnsi"/>
          <w:sz w:val="18"/>
          <w:szCs w:val="18"/>
        </w:rPr>
        <w:t xml:space="preserve"> Dostupné z: https://www.utb.cz/univerzita/uredni-deska/ruzne/zprava-o-vnitrnim-hodnoceni-kvality-utb-ve-zline/</w:t>
      </w:r>
    </w:p>
  </w:footnote>
  <w:footnote w:id="26">
    <w:p w14:paraId="2CD5CD9D" w14:textId="77777777" w:rsidR="00E400EA" w:rsidRPr="00D75192" w:rsidRDefault="00E400EA" w:rsidP="00A90755">
      <w:pPr>
        <w:pStyle w:val="Textpoznpodarou"/>
        <w:rPr>
          <w:rFonts w:asciiTheme="minorHAnsi" w:hAnsiTheme="minorHAnsi" w:cstheme="minorHAnsi"/>
          <w:sz w:val="18"/>
          <w:szCs w:val="18"/>
        </w:rPr>
      </w:pPr>
      <w:r w:rsidRPr="00D75192">
        <w:rPr>
          <w:rStyle w:val="Znakapoznpodarou"/>
          <w:rFonts w:asciiTheme="minorHAnsi" w:hAnsiTheme="minorHAnsi" w:cstheme="minorHAnsi"/>
          <w:sz w:val="18"/>
          <w:szCs w:val="18"/>
        </w:rPr>
        <w:footnoteRef/>
      </w:r>
      <w:r w:rsidRPr="00D75192">
        <w:rPr>
          <w:rFonts w:asciiTheme="minorHAnsi" w:hAnsiTheme="minorHAnsi" w:cstheme="minorHAnsi"/>
          <w:sz w:val="18"/>
          <w:szCs w:val="18"/>
        </w:rPr>
        <w:t xml:space="preserve"> Dostupné z: https://www.utb.cz/univerzita/uredni-deska/ruzne/zprava-o-vnitrnim-hodnoceni-kvality-utb-ve-zline/</w:t>
      </w:r>
    </w:p>
  </w:footnote>
  <w:footnote w:id="27">
    <w:p w14:paraId="213DDC46" w14:textId="77777777" w:rsidR="00E400EA" w:rsidRPr="00D75192" w:rsidRDefault="00E400EA" w:rsidP="00A90755">
      <w:pPr>
        <w:pStyle w:val="Textpoznpodarou"/>
        <w:rPr>
          <w:rFonts w:asciiTheme="minorHAnsi" w:hAnsiTheme="minorHAnsi" w:cstheme="minorHAnsi"/>
          <w:sz w:val="18"/>
          <w:szCs w:val="18"/>
        </w:rPr>
      </w:pPr>
      <w:r w:rsidRPr="00D75192">
        <w:rPr>
          <w:rStyle w:val="Znakapoznpodarou"/>
          <w:rFonts w:asciiTheme="minorHAnsi" w:hAnsiTheme="minorHAnsi" w:cstheme="minorHAnsi"/>
          <w:sz w:val="18"/>
          <w:szCs w:val="18"/>
        </w:rPr>
        <w:footnoteRef/>
      </w:r>
      <w:r w:rsidRPr="00D75192">
        <w:rPr>
          <w:rFonts w:asciiTheme="minorHAnsi" w:hAnsiTheme="minorHAnsi" w:cstheme="minorHAnsi"/>
          <w:sz w:val="18"/>
          <w:szCs w:val="18"/>
        </w:rPr>
        <w:t xml:space="preserve"> Dostupné z: https://www.utb.cz/univerzita/uredni-deska/ruzne/zprava-o-vnitrnim-hodnoceni-kvality-utb-ve-zline/</w:t>
      </w:r>
    </w:p>
  </w:footnote>
  <w:footnote w:id="28">
    <w:p w14:paraId="5D3833E8" w14:textId="77777777" w:rsidR="00E400EA" w:rsidRPr="00D75192" w:rsidRDefault="00E400EA" w:rsidP="00A90755">
      <w:pPr>
        <w:pStyle w:val="Textpoznpodarou"/>
        <w:rPr>
          <w:rFonts w:asciiTheme="minorHAnsi" w:hAnsiTheme="minorHAnsi" w:cstheme="minorHAnsi"/>
          <w:sz w:val="18"/>
          <w:szCs w:val="18"/>
        </w:rPr>
      </w:pPr>
      <w:r w:rsidRPr="00D75192">
        <w:rPr>
          <w:rStyle w:val="Znakapoznpodarou"/>
          <w:rFonts w:asciiTheme="minorHAnsi" w:hAnsiTheme="minorHAnsi" w:cstheme="minorHAnsi"/>
          <w:sz w:val="18"/>
          <w:szCs w:val="18"/>
        </w:rPr>
        <w:footnoteRef/>
      </w:r>
      <w:r w:rsidRPr="00D75192">
        <w:rPr>
          <w:rFonts w:asciiTheme="minorHAnsi" w:hAnsiTheme="minorHAnsi" w:cstheme="minorHAnsi"/>
          <w:sz w:val="18"/>
          <w:szCs w:val="18"/>
        </w:rPr>
        <w:t xml:space="preserve"> Dostupné z: https://www.utb.cz/univerzita/uredni-deska/ruzne/zprava-o-vnitrnim-hodnoceni-kvality-utb-ve-zline/</w:t>
      </w:r>
    </w:p>
    <w:p w14:paraId="502C3A40" w14:textId="77777777" w:rsidR="00E400EA" w:rsidRPr="00AE326E" w:rsidRDefault="00E400EA" w:rsidP="00A90755">
      <w:pPr>
        <w:pStyle w:val="Textpoznpodarou"/>
        <w:rPr>
          <w:sz w:val="18"/>
          <w:szCs w:val="18"/>
        </w:rPr>
      </w:pPr>
    </w:p>
  </w:footnote>
  <w:footnote w:id="29">
    <w:p w14:paraId="78603654" w14:textId="77777777" w:rsidR="00E400EA" w:rsidRPr="00D75192" w:rsidRDefault="00E400EA" w:rsidP="0073610E">
      <w:pPr>
        <w:pStyle w:val="Textpoznpodarou"/>
        <w:rPr>
          <w:rFonts w:asciiTheme="minorHAnsi" w:hAnsiTheme="minorHAnsi" w:cstheme="minorHAnsi"/>
          <w:sz w:val="18"/>
          <w:szCs w:val="18"/>
        </w:rPr>
      </w:pPr>
      <w:r w:rsidRPr="00D75192">
        <w:rPr>
          <w:rStyle w:val="Znakapoznpodarou"/>
          <w:rFonts w:asciiTheme="minorHAnsi" w:hAnsiTheme="minorHAnsi" w:cstheme="minorHAnsi"/>
          <w:sz w:val="18"/>
          <w:szCs w:val="18"/>
        </w:rPr>
        <w:footnoteRef/>
      </w:r>
      <w:r w:rsidRPr="00D75192">
        <w:rPr>
          <w:rFonts w:asciiTheme="minorHAnsi" w:hAnsiTheme="minorHAnsi" w:cstheme="minorHAnsi"/>
          <w:sz w:val="18"/>
          <w:szCs w:val="18"/>
        </w:rPr>
        <w:t xml:space="preserve"> Dostupné z: https://www.utb.cz/student/studium-a-praxe-v-zahranici/</w:t>
      </w:r>
    </w:p>
  </w:footnote>
  <w:footnote w:id="30">
    <w:p w14:paraId="1E1139D1" w14:textId="77777777" w:rsidR="00E400EA" w:rsidRPr="00D75192" w:rsidRDefault="00E400EA" w:rsidP="0073610E">
      <w:pPr>
        <w:pStyle w:val="Textpoznpodarou"/>
        <w:rPr>
          <w:rFonts w:asciiTheme="minorHAnsi" w:hAnsiTheme="minorHAnsi" w:cstheme="minorHAnsi"/>
          <w:sz w:val="18"/>
          <w:szCs w:val="18"/>
        </w:rPr>
      </w:pPr>
      <w:r w:rsidRPr="00D75192">
        <w:rPr>
          <w:rStyle w:val="Znakapoznpodarou"/>
          <w:rFonts w:asciiTheme="minorHAnsi" w:hAnsiTheme="minorHAnsi" w:cstheme="minorHAnsi"/>
          <w:sz w:val="18"/>
          <w:szCs w:val="18"/>
        </w:rPr>
        <w:footnoteRef/>
      </w:r>
      <w:r w:rsidRPr="00D75192">
        <w:rPr>
          <w:rFonts w:asciiTheme="minorHAnsi" w:hAnsiTheme="minorHAnsi" w:cstheme="minorHAnsi"/>
          <w:sz w:val="18"/>
          <w:szCs w:val="18"/>
        </w:rPr>
        <w:t xml:space="preserve"> Dostupné z: https//xchange.utb.cz/</w:t>
      </w:r>
    </w:p>
  </w:footnote>
  <w:footnote w:id="31">
    <w:p w14:paraId="15E3BFCD" w14:textId="77777777" w:rsidR="00E400EA" w:rsidRPr="00D75192" w:rsidRDefault="00E400EA" w:rsidP="0073610E">
      <w:pPr>
        <w:pStyle w:val="Textpoznpodarou"/>
        <w:rPr>
          <w:rFonts w:asciiTheme="minorHAnsi" w:hAnsiTheme="minorHAnsi" w:cstheme="minorHAnsi"/>
          <w:sz w:val="18"/>
          <w:szCs w:val="18"/>
        </w:rPr>
      </w:pPr>
      <w:r w:rsidRPr="00D75192">
        <w:rPr>
          <w:rStyle w:val="Znakapoznpodarou"/>
          <w:rFonts w:asciiTheme="minorHAnsi" w:hAnsiTheme="minorHAnsi" w:cstheme="minorHAnsi"/>
          <w:sz w:val="18"/>
          <w:szCs w:val="18"/>
        </w:rPr>
        <w:footnoteRef/>
      </w:r>
      <w:r w:rsidRPr="00D75192">
        <w:rPr>
          <w:rFonts w:asciiTheme="minorHAnsi" w:hAnsiTheme="minorHAnsi" w:cstheme="minorHAnsi"/>
          <w:sz w:val="18"/>
          <w:szCs w:val="18"/>
        </w:rPr>
        <w:t xml:space="preserve"> Dostupné z: https://www.utb.cz/univerzita/uredni-deska/vnitrni-normy-a-predpisy/smernice-rektora/</w:t>
      </w:r>
    </w:p>
    <w:p w14:paraId="5D41C9C7" w14:textId="77777777" w:rsidR="00E400EA" w:rsidRPr="007261E6" w:rsidRDefault="00E400EA" w:rsidP="0073610E">
      <w:pPr>
        <w:pStyle w:val="Textpoznpodarou"/>
        <w:rPr>
          <w:sz w:val="18"/>
          <w:szCs w:val="18"/>
        </w:rPr>
      </w:pPr>
    </w:p>
  </w:footnote>
  <w:footnote w:id="32">
    <w:p w14:paraId="32CF8C8D" w14:textId="77777777" w:rsidR="00E400EA" w:rsidRPr="00D75192" w:rsidRDefault="00E400EA" w:rsidP="008F4B04">
      <w:pPr>
        <w:pStyle w:val="Textpoznpodarou"/>
        <w:rPr>
          <w:rFonts w:asciiTheme="minorHAnsi" w:hAnsiTheme="minorHAnsi" w:cstheme="minorHAnsi"/>
          <w:sz w:val="18"/>
          <w:szCs w:val="18"/>
        </w:rPr>
      </w:pPr>
      <w:r w:rsidRPr="00D75192">
        <w:rPr>
          <w:rStyle w:val="Znakapoznpodarou"/>
          <w:rFonts w:asciiTheme="minorHAnsi" w:hAnsiTheme="minorHAnsi" w:cstheme="minorHAnsi"/>
          <w:sz w:val="18"/>
          <w:szCs w:val="18"/>
        </w:rPr>
        <w:footnoteRef/>
      </w:r>
      <w:r w:rsidRPr="00D75192">
        <w:rPr>
          <w:rFonts w:asciiTheme="minorHAnsi" w:hAnsiTheme="minorHAnsi" w:cstheme="minorHAnsi"/>
          <w:sz w:val="18"/>
          <w:szCs w:val="18"/>
        </w:rPr>
        <w:t xml:space="preserve"> Dostupné z: https://stag.utb.cz/portal</w:t>
      </w:r>
    </w:p>
  </w:footnote>
  <w:footnote w:id="33">
    <w:p w14:paraId="5F4FDBEE" w14:textId="77777777" w:rsidR="00E400EA" w:rsidRPr="00D75192" w:rsidRDefault="00E400EA" w:rsidP="008F4B04">
      <w:pPr>
        <w:pStyle w:val="Textpoznpodarou"/>
        <w:rPr>
          <w:rFonts w:asciiTheme="minorHAnsi" w:hAnsiTheme="minorHAnsi" w:cstheme="minorHAnsi"/>
          <w:sz w:val="18"/>
          <w:szCs w:val="18"/>
        </w:rPr>
      </w:pPr>
      <w:r w:rsidRPr="00D75192">
        <w:rPr>
          <w:rStyle w:val="Znakapoznpodarou"/>
          <w:rFonts w:asciiTheme="minorHAnsi" w:hAnsiTheme="minorHAnsi" w:cstheme="minorHAnsi"/>
          <w:sz w:val="18"/>
          <w:szCs w:val="18"/>
        </w:rPr>
        <w:footnoteRef/>
      </w:r>
      <w:r w:rsidRPr="00D75192">
        <w:rPr>
          <w:rFonts w:asciiTheme="minorHAnsi" w:hAnsiTheme="minorHAnsi" w:cstheme="minorHAnsi"/>
          <w:sz w:val="18"/>
          <w:szCs w:val="18"/>
        </w:rPr>
        <w:t xml:space="preserve"> Dostupné z: https://www.utb.cz/univerzita/uredni-deska/</w:t>
      </w:r>
      <w:r w:rsidRPr="00D75192" w:rsidDel="00CA6F86">
        <w:rPr>
          <w:rFonts w:asciiTheme="minorHAnsi" w:hAnsiTheme="minorHAnsi" w:cstheme="minorHAnsi"/>
          <w:sz w:val="18"/>
          <w:szCs w:val="18"/>
        </w:rPr>
        <w:t xml:space="preserve"> </w:t>
      </w:r>
    </w:p>
  </w:footnote>
  <w:footnote w:id="34">
    <w:p w14:paraId="15B52A15" w14:textId="77777777" w:rsidR="00E400EA" w:rsidRPr="00D75192" w:rsidRDefault="00E400EA" w:rsidP="008F4B04">
      <w:pPr>
        <w:pStyle w:val="Textpoznpodarou"/>
        <w:rPr>
          <w:rFonts w:asciiTheme="minorHAnsi" w:hAnsiTheme="minorHAnsi" w:cstheme="minorHAnsi"/>
          <w:sz w:val="18"/>
          <w:szCs w:val="18"/>
        </w:rPr>
      </w:pPr>
      <w:r w:rsidRPr="00D75192">
        <w:rPr>
          <w:rStyle w:val="Znakapoznpodarou"/>
          <w:rFonts w:asciiTheme="minorHAnsi" w:hAnsiTheme="minorHAnsi" w:cstheme="minorHAnsi"/>
          <w:sz w:val="18"/>
          <w:szCs w:val="18"/>
        </w:rPr>
        <w:footnoteRef/>
      </w:r>
      <w:r w:rsidRPr="00D75192">
        <w:rPr>
          <w:rFonts w:asciiTheme="minorHAnsi" w:hAnsiTheme="minorHAnsi" w:cstheme="minorHAnsi"/>
          <w:sz w:val="18"/>
          <w:szCs w:val="18"/>
        </w:rPr>
        <w:t xml:space="preserve"> Dostupné z: https://fmk.utb.cz/o-fakulte/uredni-deska/</w:t>
      </w:r>
    </w:p>
  </w:footnote>
  <w:footnote w:id="35">
    <w:p w14:paraId="621C1B54" w14:textId="77777777" w:rsidR="00E400EA" w:rsidRPr="00584C8D" w:rsidRDefault="00E400EA" w:rsidP="008F4B04">
      <w:pPr>
        <w:pStyle w:val="Textpoznpodarou"/>
        <w:rPr>
          <w:sz w:val="18"/>
          <w:szCs w:val="18"/>
        </w:rPr>
      </w:pPr>
      <w:r w:rsidRPr="00D75192">
        <w:rPr>
          <w:rStyle w:val="Znakapoznpodarou"/>
          <w:rFonts w:asciiTheme="minorHAnsi" w:hAnsiTheme="minorHAnsi" w:cstheme="minorHAnsi"/>
          <w:sz w:val="18"/>
          <w:szCs w:val="18"/>
        </w:rPr>
        <w:footnoteRef/>
      </w:r>
      <w:r w:rsidRPr="00D75192">
        <w:rPr>
          <w:rFonts w:asciiTheme="minorHAnsi" w:hAnsiTheme="minorHAnsi" w:cstheme="minorHAnsi"/>
          <w:sz w:val="18"/>
          <w:szCs w:val="18"/>
        </w:rPr>
        <w:t xml:space="preserve"> Dostupné z: https://jobcentrum.utb.cz/</w:t>
      </w:r>
    </w:p>
  </w:footnote>
  <w:footnote w:id="36">
    <w:p w14:paraId="00DF22DF" w14:textId="77777777" w:rsidR="00E400EA" w:rsidRPr="003B7F82" w:rsidRDefault="00E400EA" w:rsidP="00810604">
      <w:pPr>
        <w:pStyle w:val="Textpoznpodarou"/>
        <w:rPr>
          <w:rFonts w:asciiTheme="minorHAnsi" w:hAnsiTheme="minorHAnsi" w:cstheme="minorHAnsi"/>
          <w:sz w:val="18"/>
          <w:szCs w:val="18"/>
        </w:rPr>
      </w:pPr>
      <w:r w:rsidRPr="00D75192">
        <w:rPr>
          <w:rStyle w:val="Znakapoznpodarou"/>
          <w:rFonts w:asciiTheme="minorHAnsi" w:hAnsiTheme="minorHAnsi" w:cstheme="minorHAnsi"/>
          <w:sz w:val="18"/>
          <w:szCs w:val="18"/>
        </w:rPr>
        <w:footnoteRef/>
      </w:r>
      <w:r w:rsidRPr="00D75192">
        <w:rPr>
          <w:rFonts w:asciiTheme="minorHAnsi" w:hAnsiTheme="minorHAnsi" w:cstheme="minorHAnsi"/>
          <w:sz w:val="18"/>
          <w:szCs w:val="18"/>
        </w:rPr>
        <w:t xml:space="preserve"> </w:t>
      </w:r>
      <w:r w:rsidRPr="003B7F82">
        <w:rPr>
          <w:rFonts w:asciiTheme="minorHAnsi" w:hAnsiTheme="minorHAnsi" w:cstheme="minorHAnsi"/>
          <w:sz w:val="18"/>
          <w:szCs w:val="18"/>
        </w:rPr>
        <w:t>Dostupné z: http://digilib.k.utb.cz</w:t>
      </w:r>
    </w:p>
  </w:footnote>
  <w:footnote w:id="37">
    <w:p w14:paraId="0B497232" w14:textId="77777777" w:rsidR="00E400EA" w:rsidRPr="003B7F82" w:rsidRDefault="00E400EA" w:rsidP="00810604">
      <w:pPr>
        <w:pStyle w:val="Textpoznpodarou"/>
        <w:rPr>
          <w:rFonts w:asciiTheme="minorHAnsi" w:hAnsiTheme="minorHAnsi" w:cstheme="minorHAnsi"/>
          <w:sz w:val="18"/>
          <w:szCs w:val="18"/>
        </w:rPr>
      </w:pPr>
      <w:r w:rsidRPr="003B7F82">
        <w:rPr>
          <w:rStyle w:val="Znakapoznpodarou"/>
          <w:rFonts w:asciiTheme="minorHAnsi" w:hAnsiTheme="minorHAnsi" w:cstheme="minorHAnsi"/>
          <w:sz w:val="18"/>
          <w:szCs w:val="18"/>
        </w:rPr>
        <w:footnoteRef/>
      </w:r>
      <w:r w:rsidRPr="003B7F82">
        <w:rPr>
          <w:rFonts w:asciiTheme="minorHAnsi" w:hAnsiTheme="minorHAnsi" w:cstheme="minorHAnsi"/>
          <w:sz w:val="18"/>
          <w:szCs w:val="18"/>
        </w:rPr>
        <w:t xml:space="preserve"> Dostupné z: http://publikace.k.utb.cz</w:t>
      </w:r>
    </w:p>
  </w:footnote>
  <w:footnote w:id="38">
    <w:p w14:paraId="1BAEAFF3" w14:textId="77777777" w:rsidR="00E400EA" w:rsidRPr="003B7F82" w:rsidRDefault="00E400EA" w:rsidP="00810604">
      <w:pPr>
        <w:pStyle w:val="Textpoznpodarou"/>
        <w:rPr>
          <w:rFonts w:asciiTheme="minorHAnsi" w:hAnsiTheme="minorHAnsi" w:cstheme="minorHAnsi"/>
          <w:sz w:val="18"/>
          <w:szCs w:val="18"/>
        </w:rPr>
      </w:pPr>
      <w:r w:rsidRPr="003B7F82">
        <w:rPr>
          <w:rStyle w:val="Znakapoznpodarou"/>
          <w:rFonts w:asciiTheme="minorHAnsi" w:hAnsiTheme="minorHAnsi" w:cstheme="minorHAnsi"/>
          <w:sz w:val="18"/>
          <w:szCs w:val="18"/>
        </w:rPr>
        <w:footnoteRef/>
      </w:r>
      <w:r w:rsidRPr="003B7F82">
        <w:rPr>
          <w:rFonts w:asciiTheme="minorHAnsi" w:hAnsiTheme="minorHAnsi" w:cstheme="minorHAnsi"/>
          <w:sz w:val="18"/>
          <w:szCs w:val="18"/>
        </w:rPr>
        <w:t xml:space="preserve"> Dostupné z: http://portal.k.utb.cz</w:t>
      </w:r>
    </w:p>
  </w:footnote>
  <w:footnote w:id="39">
    <w:p w14:paraId="32E59069" w14:textId="77777777" w:rsidR="00E400EA" w:rsidRPr="003B7F82" w:rsidRDefault="00E400EA" w:rsidP="007B1113">
      <w:pPr>
        <w:pStyle w:val="Textpoznpodarou"/>
        <w:rPr>
          <w:rFonts w:asciiTheme="minorHAnsi" w:hAnsiTheme="minorHAnsi" w:cstheme="minorHAnsi"/>
          <w:sz w:val="18"/>
          <w:szCs w:val="18"/>
        </w:rPr>
      </w:pPr>
      <w:r w:rsidRPr="003B7F82">
        <w:rPr>
          <w:rStyle w:val="Znakapoznpodarou"/>
          <w:rFonts w:asciiTheme="minorHAnsi" w:hAnsiTheme="minorHAnsi" w:cstheme="minorHAnsi"/>
          <w:sz w:val="18"/>
          <w:szCs w:val="18"/>
        </w:rPr>
        <w:footnoteRef/>
      </w:r>
      <w:r w:rsidRPr="003B7F82">
        <w:rPr>
          <w:rFonts w:asciiTheme="minorHAnsi" w:hAnsiTheme="minorHAnsi" w:cstheme="minorHAnsi"/>
          <w:sz w:val="18"/>
          <w:szCs w:val="18"/>
        </w:rPr>
        <w:t xml:space="preserve"> Dostupné z: https://ezdroje.k.utb.cz/</w:t>
      </w:r>
    </w:p>
  </w:footnote>
  <w:footnote w:id="40">
    <w:p w14:paraId="47C23861" w14:textId="77777777" w:rsidR="00E400EA" w:rsidRPr="00D75192" w:rsidRDefault="00E400EA" w:rsidP="00FE6281">
      <w:pPr>
        <w:pStyle w:val="Textpoznpodarou"/>
        <w:rPr>
          <w:rFonts w:asciiTheme="minorHAnsi" w:hAnsiTheme="minorHAnsi" w:cstheme="minorHAnsi"/>
          <w:sz w:val="18"/>
          <w:szCs w:val="18"/>
        </w:rPr>
      </w:pPr>
      <w:r w:rsidRPr="00D75192">
        <w:rPr>
          <w:rStyle w:val="Znakapoznpodarou"/>
          <w:rFonts w:asciiTheme="minorHAnsi" w:hAnsiTheme="minorHAnsi" w:cstheme="minorHAnsi"/>
          <w:sz w:val="18"/>
          <w:szCs w:val="18"/>
        </w:rPr>
        <w:footnoteRef/>
      </w:r>
      <w:r w:rsidRPr="00D75192">
        <w:rPr>
          <w:rFonts w:asciiTheme="minorHAnsi" w:hAnsiTheme="minorHAnsi" w:cstheme="minorHAnsi"/>
          <w:sz w:val="18"/>
          <w:szCs w:val="18"/>
        </w:rPr>
        <w:t xml:space="preserve"> Dostupné z: https://www.utb.cz/univerzita/uredni-deska/vnitrni-normy-a-predpisy/smernice-rektora/</w:t>
      </w:r>
    </w:p>
  </w:footnote>
  <w:footnote w:id="41">
    <w:p w14:paraId="00F9CDAA" w14:textId="77777777" w:rsidR="00E400EA" w:rsidRPr="00962740" w:rsidRDefault="00E400EA" w:rsidP="00FE6281">
      <w:pPr>
        <w:pStyle w:val="Textpoznpodarou"/>
        <w:rPr>
          <w:sz w:val="18"/>
          <w:szCs w:val="18"/>
        </w:rPr>
      </w:pPr>
      <w:r w:rsidRPr="00D75192">
        <w:rPr>
          <w:rStyle w:val="Znakapoznpodarou"/>
          <w:rFonts w:asciiTheme="minorHAnsi" w:hAnsiTheme="minorHAnsi" w:cstheme="minorHAnsi"/>
          <w:sz w:val="18"/>
          <w:szCs w:val="18"/>
        </w:rPr>
        <w:footnoteRef/>
      </w:r>
      <w:r w:rsidRPr="00D75192">
        <w:rPr>
          <w:rFonts w:asciiTheme="minorHAnsi" w:hAnsiTheme="minorHAnsi" w:cstheme="minorHAnsi"/>
          <w:sz w:val="18"/>
          <w:szCs w:val="18"/>
        </w:rPr>
        <w:t xml:space="preserve"> Dostupné z: https://akademickaporadna.utb.cz/</w:t>
      </w:r>
    </w:p>
  </w:footnote>
  <w:footnote w:id="42">
    <w:p w14:paraId="791DF859" w14:textId="14B544E8" w:rsidR="00E400EA" w:rsidRPr="00B70E76" w:rsidRDefault="00E400EA">
      <w:pPr>
        <w:pStyle w:val="Textpoznpodarou"/>
        <w:rPr>
          <w:lang w:val="cs-CZ"/>
        </w:rPr>
      </w:pPr>
      <w:r>
        <w:rPr>
          <w:rStyle w:val="Znakapoznpodarou"/>
        </w:rPr>
        <w:footnoteRef/>
      </w:r>
      <w:r>
        <w:t xml:space="preserve"> </w:t>
      </w:r>
      <w:r w:rsidRPr="00192709">
        <w:rPr>
          <w:rFonts w:asciiTheme="minorHAnsi" w:hAnsiTheme="minorHAnsi" w:cstheme="minorHAnsi"/>
          <w:sz w:val="18"/>
          <w:szCs w:val="18"/>
        </w:rPr>
        <w:t xml:space="preserve">Dostupné z: </w:t>
      </w:r>
      <w:hyperlink r:id="rId4" w:history="1">
        <w:r w:rsidRPr="00192709">
          <w:rPr>
            <w:rStyle w:val="Hypertextovodkaz"/>
            <w:rFonts w:asciiTheme="minorHAnsi" w:hAnsiTheme="minorHAnsi" w:cstheme="minorHAnsi"/>
            <w:color w:val="auto"/>
            <w:sz w:val="18"/>
            <w:szCs w:val="18"/>
            <w:u w:val="none"/>
          </w:rPr>
          <w:t>https://www.utb.cz/univerzita/o-univerzite/struktura/poradni-sbory/eticka-komise/</w:t>
        </w:r>
      </w:hyperlink>
    </w:p>
  </w:footnote>
  <w:footnote w:id="43">
    <w:p w14:paraId="291BA677" w14:textId="067FF4EB" w:rsidR="00E400EA" w:rsidRPr="008E2F6B" w:rsidRDefault="00E400EA">
      <w:pPr>
        <w:pStyle w:val="Textpoznpodarou"/>
        <w:rPr>
          <w:lang w:val="cs-CZ"/>
        </w:rPr>
      </w:pPr>
      <w:r>
        <w:rPr>
          <w:rStyle w:val="Znakapoznpodarou"/>
        </w:rPr>
        <w:footnoteRef/>
      </w:r>
      <w:r>
        <w:t xml:space="preserve"> </w:t>
      </w:r>
      <w:r w:rsidRPr="00192709">
        <w:rPr>
          <w:rFonts w:asciiTheme="minorHAnsi" w:hAnsiTheme="minorHAnsi" w:cstheme="minorHAnsi"/>
          <w:sz w:val="18"/>
          <w:szCs w:val="18"/>
        </w:rPr>
        <w:t xml:space="preserve">Dostupné z: </w:t>
      </w:r>
      <w:hyperlink r:id="rId5" w:history="1">
        <w:r w:rsidRPr="00192709">
          <w:rPr>
            <w:rStyle w:val="Hypertextovodkaz"/>
            <w:rFonts w:asciiTheme="minorHAnsi" w:hAnsiTheme="minorHAnsi" w:cstheme="minorHAnsi"/>
            <w:color w:val="auto"/>
            <w:sz w:val="18"/>
            <w:szCs w:val="18"/>
            <w:u w:val="none"/>
          </w:rPr>
          <w:t>https://www.utb.cz/univerzita/uredni-deska/vnitrni-normy-a-predpisy/vnitrni-predpisy/</w:t>
        </w:r>
      </w:hyperlink>
    </w:p>
  </w:footnote>
  <w:footnote w:id="44">
    <w:p w14:paraId="18907145" w14:textId="644D23EB" w:rsidR="00E400EA" w:rsidRPr="00A84DEB" w:rsidRDefault="00E400EA">
      <w:pPr>
        <w:pStyle w:val="Textpoznpodarou"/>
        <w:rPr>
          <w:lang w:val="cs-CZ"/>
        </w:rPr>
      </w:pPr>
      <w:r>
        <w:rPr>
          <w:rStyle w:val="Znakapoznpodarou"/>
        </w:rPr>
        <w:footnoteRef/>
      </w:r>
      <w:r>
        <w:t xml:space="preserve"> </w:t>
      </w:r>
      <w:r w:rsidRPr="00AE6E9D">
        <w:rPr>
          <w:rFonts w:asciiTheme="minorHAnsi" w:hAnsiTheme="minorHAnsi" w:cstheme="minorHAnsi"/>
          <w:sz w:val="18"/>
          <w:szCs w:val="18"/>
        </w:rPr>
        <w:t xml:space="preserve">Dostupné z: </w:t>
      </w:r>
      <w:hyperlink r:id="rId6" w:history="1">
        <w:r w:rsidRPr="00AE6E9D">
          <w:rPr>
            <w:rStyle w:val="Hypertextovodkaz"/>
            <w:rFonts w:asciiTheme="minorHAnsi" w:hAnsiTheme="minorHAnsi" w:cstheme="minorHAnsi"/>
            <w:color w:val="auto"/>
            <w:sz w:val="18"/>
            <w:szCs w:val="18"/>
            <w:u w:val="none"/>
          </w:rPr>
          <w:t>https://www.utb.cz/univerzita/uredni-deska/vnitrni-normy-a-predpisy/vnitrni-predpisy/</w:t>
        </w:r>
      </w:hyperlink>
    </w:p>
  </w:footnote>
  <w:footnote w:id="45">
    <w:p w14:paraId="02C4BD07" w14:textId="3A270EF9" w:rsidR="00E400EA" w:rsidRPr="006823AD" w:rsidRDefault="00E400EA">
      <w:pPr>
        <w:pStyle w:val="Textpoznpodarou"/>
        <w:rPr>
          <w:lang w:val="cs-CZ"/>
        </w:rPr>
      </w:pPr>
      <w:r>
        <w:rPr>
          <w:rStyle w:val="Znakapoznpodarou"/>
        </w:rPr>
        <w:footnoteRef/>
      </w:r>
      <w:r>
        <w:t xml:space="preserve"> </w:t>
      </w:r>
      <w:r w:rsidRPr="0093594D">
        <w:rPr>
          <w:rFonts w:asciiTheme="minorHAnsi" w:hAnsiTheme="minorHAnsi" w:cstheme="minorHAnsi"/>
          <w:sz w:val="18"/>
          <w:szCs w:val="18"/>
        </w:rPr>
        <w:t>Dostupné z: https://moodle.utb.cz</w:t>
      </w:r>
    </w:p>
  </w:footnote>
  <w:footnote w:id="46">
    <w:p w14:paraId="4D75158A" w14:textId="77777777" w:rsidR="00DB50AB" w:rsidRPr="00EF5C54" w:rsidRDefault="00DB50AB" w:rsidP="00DB50AB">
      <w:pPr>
        <w:pStyle w:val="Textpoznpodarou"/>
        <w:rPr>
          <w:rFonts w:asciiTheme="minorHAnsi" w:hAnsiTheme="minorHAnsi"/>
          <w:sz w:val="18"/>
          <w:szCs w:val="18"/>
        </w:rPr>
      </w:pPr>
      <w:r w:rsidRPr="00EF5C54">
        <w:rPr>
          <w:rStyle w:val="Znakapoznpodarou"/>
          <w:rFonts w:asciiTheme="minorHAnsi" w:hAnsiTheme="minorHAnsi"/>
          <w:sz w:val="18"/>
          <w:szCs w:val="18"/>
        </w:rPr>
        <w:footnoteRef/>
      </w:r>
      <w:r w:rsidRPr="00EF5C54">
        <w:rPr>
          <w:rFonts w:asciiTheme="minorHAnsi" w:hAnsiTheme="minorHAnsi"/>
          <w:sz w:val="18"/>
          <w:szCs w:val="18"/>
        </w:rPr>
        <w:t xml:space="preserve"> Dostupné z: https://www.utb.cz/univerzita/uredni-deska/ruzne/strategicky-zamer/</w:t>
      </w:r>
    </w:p>
  </w:footnote>
  <w:footnote w:id="47">
    <w:p w14:paraId="3793520F" w14:textId="77777777" w:rsidR="00E400EA" w:rsidRPr="003E5CBD" w:rsidRDefault="00E400EA" w:rsidP="007B1113">
      <w:pPr>
        <w:pStyle w:val="Textpoznpodarou"/>
        <w:rPr>
          <w:rFonts w:asciiTheme="minorHAnsi" w:hAnsiTheme="minorHAnsi" w:cstheme="minorHAnsi"/>
          <w:sz w:val="18"/>
          <w:szCs w:val="18"/>
        </w:rPr>
      </w:pPr>
      <w:r w:rsidRPr="002B4054">
        <w:rPr>
          <w:rStyle w:val="Znakapoznpodarou"/>
          <w:rFonts w:asciiTheme="minorHAnsi" w:hAnsiTheme="minorHAnsi"/>
          <w:sz w:val="18"/>
          <w:szCs w:val="18"/>
        </w:rPr>
        <w:footnoteRef/>
      </w:r>
      <w:r w:rsidRPr="002B4054">
        <w:rPr>
          <w:rFonts w:asciiTheme="minorHAnsi" w:hAnsiTheme="minorHAnsi"/>
          <w:sz w:val="18"/>
          <w:szCs w:val="18"/>
        </w:rPr>
        <w:t xml:space="preserve"> </w:t>
      </w:r>
      <w:r w:rsidRPr="003E5CBD">
        <w:rPr>
          <w:rFonts w:asciiTheme="minorHAnsi" w:hAnsiTheme="minorHAnsi" w:cstheme="minorHAnsi"/>
          <w:sz w:val="18"/>
          <w:szCs w:val="18"/>
        </w:rPr>
        <w:t xml:space="preserve">Dostupné z: </w:t>
      </w:r>
      <w:hyperlink r:id="rId7" w:history="1">
        <w:r w:rsidRPr="003E5CBD">
          <w:rPr>
            <w:rStyle w:val="Hypertextovodkaz"/>
            <w:rFonts w:asciiTheme="minorHAnsi" w:eastAsiaTheme="majorEastAsia" w:hAnsiTheme="minorHAnsi" w:cstheme="minorHAnsi"/>
            <w:color w:val="auto"/>
            <w:sz w:val="18"/>
            <w:szCs w:val="18"/>
            <w:u w:val="none"/>
          </w:rPr>
          <w:t>http://www.popai.cz</w:t>
        </w:r>
      </w:hyperlink>
    </w:p>
  </w:footnote>
  <w:footnote w:id="48">
    <w:p w14:paraId="29BFD86D" w14:textId="77777777" w:rsidR="00E400EA" w:rsidRPr="003E5CBD" w:rsidRDefault="00E400EA" w:rsidP="007B1113">
      <w:pPr>
        <w:pStyle w:val="Textpoznpodarou"/>
        <w:rPr>
          <w:rFonts w:asciiTheme="minorHAnsi" w:hAnsiTheme="minorHAnsi" w:cstheme="minorHAnsi"/>
          <w:sz w:val="18"/>
          <w:szCs w:val="18"/>
        </w:rPr>
      </w:pPr>
      <w:r w:rsidRPr="003E5CBD">
        <w:rPr>
          <w:rStyle w:val="Znakapoznpodarou"/>
          <w:rFonts w:asciiTheme="minorHAnsi" w:hAnsiTheme="minorHAnsi" w:cstheme="minorHAnsi"/>
          <w:sz w:val="18"/>
          <w:szCs w:val="18"/>
        </w:rPr>
        <w:footnoteRef/>
      </w:r>
      <w:r w:rsidRPr="003E5CBD">
        <w:rPr>
          <w:rFonts w:asciiTheme="minorHAnsi" w:hAnsiTheme="minorHAnsi" w:cstheme="minorHAnsi"/>
          <w:sz w:val="18"/>
          <w:szCs w:val="18"/>
        </w:rPr>
        <w:t xml:space="preserve"> Dostupné z: https://fmk.utb.cz/o-fakulte/uredni-deska/vyrocni-zpravy/</w:t>
      </w:r>
    </w:p>
  </w:footnote>
  <w:footnote w:id="49">
    <w:p w14:paraId="3754C80F" w14:textId="77777777" w:rsidR="00E400EA" w:rsidRPr="00C41679" w:rsidRDefault="00E400EA" w:rsidP="00C0770D">
      <w:pPr>
        <w:pStyle w:val="Textpoznpodarou"/>
        <w:rPr>
          <w:rFonts w:asciiTheme="minorHAnsi" w:hAnsiTheme="minorHAnsi"/>
          <w:sz w:val="18"/>
          <w:szCs w:val="18"/>
        </w:rPr>
      </w:pPr>
      <w:r w:rsidRPr="00C41679">
        <w:rPr>
          <w:rStyle w:val="Znakapoznpodarou"/>
          <w:rFonts w:asciiTheme="minorHAnsi" w:hAnsiTheme="minorHAnsi"/>
          <w:sz w:val="18"/>
          <w:szCs w:val="18"/>
        </w:rPr>
        <w:footnoteRef/>
      </w:r>
      <w:r w:rsidRPr="00C41679">
        <w:rPr>
          <w:rFonts w:asciiTheme="minorHAnsi" w:hAnsiTheme="minorHAnsi"/>
          <w:sz w:val="18"/>
          <w:szCs w:val="18"/>
        </w:rPr>
        <w:t xml:space="preserve"> Dostupné z: </w:t>
      </w:r>
      <w:r w:rsidRPr="00FD2D8E">
        <w:rPr>
          <w:rFonts w:asciiTheme="minorHAnsi" w:hAnsiTheme="minorHAnsi"/>
          <w:sz w:val="18"/>
          <w:szCs w:val="18"/>
        </w:rPr>
        <w:t>https://www.utb.cz/univerzita/uredni-deska/vnitrni-normy-a-predpisy/vnitrni-predpisy/</w:t>
      </w:r>
    </w:p>
  </w:footnote>
  <w:footnote w:id="50">
    <w:p w14:paraId="4A8BC363" w14:textId="77777777" w:rsidR="00E400EA" w:rsidRPr="003E3F97" w:rsidRDefault="00E400EA" w:rsidP="00C0770D">
      <w:pPr>
        <w:pStyle w:val="Textpoznpodarou"/>
        <w:rPr>
          <w:rFonts w:asciiTheme="minorHAnsi" w:hAnsiTheme="minorHAnsi" w:cstheme="minorHAnsi"/>
          <w:sz w:val="18"/>
          <w:szCs w:val="18"/>
          <w:lang w:val="cs-CZ"/>
        </w:rPr>
      </w:pPr>
      <w:r w:rsidRPr="003E3F97">
        <w:rPr>
          <w:rStyle w:val="Znakapoznpodarou"/>
          <w:rFonts w:asciiTheme="minorHAnsi" w:hAnsiTheme="minorHAnsi" w:cstheme="minorHAnsi"/>
          <w:sz w:val="18"/>
          <w:szCs w:val="18"/>
        </w:rPr>
        <w:footnoteRef/>
      </w:r>
      <w:r w:rsidRPr="003E3F97">
        <w:rPr>
          <w:rFonts w:asciiTheme="minorHAnsi" w:hAnsiTheme="minorHAnsi" w:cstheme="minorHAnsi"/>
          <w:sz w:val="18"/>
          <w:szCs w:val="18"/>
        </w:rPr>
        <w:t xml:space="preserve"> </w:t>
      </w:r>
      <w:r w:rsidRPr="003E3F97">
        <w:rPr>
          <w:rFonts w:asciiTheme="minorHAnsi" w:hAnsiTheme="minorHAnsi" w:cstheme="minorHAnsi"/>
          <w:sz w:val="18"/>
          <w:szCs w:val="18"/>
          <w:lang w:val="cs-CZ"/>
        </w:rPr>
        <w:t>Dostupné z: https://www.utb.cz/univerzita/uredni-deska/vnitrni-normy-a-predpisy/vnitrni-predpisy/</w:t>
      </w:r>
    </w:p>
  </w:footnote>
  <w:footnote w:id="51">
    <w:p w14:paraId="48A4B0E9" w14:textId="77777777" w:rsidR="00E400EA" w:rsidRPr="00FF1F0C" w:rsidRDefault="00E400EA" w:rsidP="00BC3F81">
      <w:pPr>
        <w:pStyle w:val="Textpoznpodarou"/>
        <w:rPr>
          <w:rFonts w:asciiTheme="minorHAnsi" w:hAnsiTheme="minorHAnsi" w:cstheme="minorHAnsi"/>
          <w:sz w:val="18"/>
          <w:szCs w:val="18"/>
        </w:rPr>
      </w:pPr>
      <w:r w:rsidRPr="00B370F1">
        <w:rPr>
          <w:rStyle w:val="Znakapoznpodarou"/>
          <w:rFonts w:asciiTheme="minorHAnsi" w:hAnsiTheme="minorHAnsi" w:cstheme="minorHAnsi"/>
          <w:sz w:val="18"/>
          <w:szCs w:val="18"/>
        </w:rPr>
        <w:footnoteRef/>
      </w:r>
      <w:r w:rsidRPr="00B370F1">
        <w:rPr>
          <w:rFonts w:asciiTheme="minorHAnsi" w:hAnsiTheme="minorHAnsi" w:cstheme="minorHAnsi"/>
          <w:sz w:val="18"/>
          <w:szCs w:val="18"/>
        </w:rPr>
        <w:t xml:space="preserve"> </w:t>
      </w:r>
      <w:r w:rsidRPr="00FF1F0C">
        <w:rPr>
          <w:rFonts w:asciiTheme="minorHAnsi" w:hAnsiTheme="minorHAnsi" w:cstheme="minorHAnsi"/>
          <w:sz w:val="18"/>
          <w:szCs w:val="18"/>
        </w:rPr>
        <w:t>Dostupné z: https://www.utb.cz/univerzita/uredni-deska/vnitrni-normy-a-predpisy/vnitrni-predpisy/</w:t>
      </w:r>
    </w:p>
  </w:footnote>
  <w:footnote w:id="52">
    <w:p w14:paraId="7123C3EB" w14:textId="77777777" w:rsidR="00E400EA" w:rsidRPr="00FF1F0C" w:rsidRDefault="00E400EA" w:rsidP="00BC3F81">
      <w:pPr>
        <w:pStyle w:val="Textpoznpodarou"/>
        <w:rPr>
          <w:rFonts w:asciiTheme="minorHAnsi" w:hAnsiTheme="minorHAnsi" w:cstheme="minorHAnsi"/>
          <w:sz w:val="18"/>
          <w:szCs w:val="18"/>
        </w:rPr>
      </w:pPr>
      <w:r w:rsidRPr="00FF1F0C">
        <w:rPr>
          <w:rStyle w:val="Znakapoznpodarou"/>
          <w:rFonts w:asciiTheme="minorHAnsi" w:hAnsiTheme="minorHAnsi" w:cstheme="minorHAnsi"/>
          <w:sz w:val="18"/>
          <w:szCs w:val="18"/>
        </w:rPr>
        <w:footnoteRef/>
      </w:r>
      <w:r w:rsidRPr="00FF1F0C">
        <w:rPr>
          <w:rFonts w:asciiTheme="minorHAnsi" w:hAnsiTheme="minorHAnsi" w:cstheme="minorHAnsi"/>
          <w:sz w:val="18"/>
          <w:szCs w:val="18"/>
        </w:rPr>
        <w:t xml:space="preserve"> Dostupné z: https://fmk.utb.cz/o-fakulte/uredni-deska/vnitrni-normy-a-vnitrni-predpisy/vnitrni-predpisy/</w:t>
      </w:r>
    </w:p>
  </w:footnote>
  <w:footnote w:id="53">
    <w:p w14:paraId="2EE5B4AD" w14:textId="2769171E" w:rsidR="00E400EA" w:rsidRPr="00FF1F0C" w:rsidRDefault="00E400EA">
      <w:pPr>
        <w:pStyle w:val="Textpoznpodarou"/>
        <w:rPr>
          <w:rFonts w:asciiTheme="minorHAnsi" w:hAnsiTheme="minorHAnsi" w:cstheme="minorHAnsi"/>
          <w:sz w:val="18"/>
          <w:szCs w:val="18"/>
        </w:rPr>
      </w:pPr>
      <w:r w:rsidRPr="00FF1F0C">
        <w:rPr>
          <w:rStyle w:val="Znakapoznpodarou"/>
          <w:rFonts w:asciiTheme="minorHAnsi" w:hAnsiTheme="minorHAnsi" w:cstheme="minorHAnsi"/>
          <w:sz w:val="18"/>
          <w:szCs w:val="18"/>
        </w:rPr>
        <w:footnoteRef/>
      </w:r>
      <w:r w:rsidRPr="00FF1F0C">
        <w:rPr>
          <w:rFonts w:asciiTheme="minorHAnsi" w:hAnsiTheme="minorHAnsi" w:cstheme="minorHAnsi"/>
          <w:sz w:val="18"/>
          <w:szCs w:val="18"/>
        </w:rPr>
        <w:t xml:space="preserve"> Dostupné z: https://fmk.utb.cz/o-fakulte/uredni-deska/vnitrni-normy-a-vnitrni-predpisy/smernice-dekana/</w:t>
      </w:r>
    </w:p>
  </w:footnote>
  <w:footnote w:id="54">
    <w:p w14:paraId="584A03B5" w14:textId="5D7B1BC5" w:rsidR="00E400EA" w:rsidRPr="00FF1F0C" w:rsidRDefault="00E400EA" w:rsidP="00BC3F81">
      <w:pPr>
        <w:pStyle w:val="Textpoznpodarou"/>
        <w:rPr>
          <w:rFonts w:asciiTheme="minorHAnsi" w:hAnsiTheme="minorHAnsi" w:cstheme="minorHAnsi"/>
          <w:sz w:val="18"/>
          <w:szCs w:val="18"/>
        </w:rPr>
      </w:pPr>
      <w:r w:rsidRPr="00FF1F0C">
        <w:rPr>
          <w:rStyle w:val="Znakapoznpodarou"/>
          <w:rFonts w:asciiTheme="minorHAnsi" w:hAnsiTheme="minorHAnsi" w:cstheme="minorHAnsi"/>
          <w:sz w:val="18"/>
          <w:szCs w:val="18"/>
        </w:rPr>
        <w:footnoteRef/>
      </w:r>
      <w:r w:rsidRPr="00FF1F0C">
        <w:rPr>
          <w:rFonts w:asciiTheme="minorHAnsi" w:hAnsiTheme="minorHAnsi" w:cstheme="minorHAnsi"/>
          <w:sz w:val="18"/>
          <w:szCs w:val="18"/>
        </w:rPr>
        <w:t xml:space="preserve"> Dostupné z: https://fmk.utb.cz/o-fakulte/uredni-deska/vnitrni-normy-a-vnitrni-predpisy/rozhodnuti-dekana/</w:t>
      </w:r>
    </w:p>
  </w:footnote>
  <w:footnote w:id="55">
    <w:p w14:paraId="2A7D2BCB" w14:textId="77777777" w:rsidR="00E400EA" w:rsidRPr="00FF1F0C" w:rsidRDefault="00E400EA" w:rsidP="00BC3F81">
      <w:pPr>
        <w:pStyle w:val="Textpoznpodarou"/>
        <w:rPr>
          <w:rFonts w:asciiTheme="minorHAnsi" w:hAnsiTheme="minorHAnsi" w:cstheme="minorHAnsi"/>
          <w:sz w:val="18"/>
          <w:szCs w:val="18"/>
        </w:rPr>
      </w:pPr>
      <w:r w:rsidRPr="00FF1F0C">
        <w:rPr>
          <w:rStyle w:val="Znakapoznpodarou"/>
          <w:rFonts w:asciiTheme="minorHAnsi" w:hAnsiTheme="minorHAnsi" w:cstheme="minorHAnsi"/>
          <w:sz w:val="18"/>
          <w:szCs w:val="18"/>
        </w:rPr>
        <w:footnoteRef/>
      </w:r>
      <w:r w:rsidRPr="00FF1F0C">
        <w:rPr>
          <w:rFonts w:asciiTheme="minorHAnsi" w:hAnsiTheme="minorHAnsi" w:cstheme="minorHAnsi"/>
          <w:sz w:val="18"/>
          <w:szCs w:val="18"/>
        </w:rPr>
        <w:t xml:space="preserve"> Dostupné z: https://fmk.utb.cz/student/vyuka/studijni-plany/</w:t>
      </w:r>
    </w:p>
  </w:footnote>
  <w:footnote w:id="56">
    <w:p w14:paraId="1F05D9F3" w14:textId="77777777" w:rsidR="00E400EA" w:rsidRPr="00FF1F0C" w:rsidRDefault="00E400EA" w:rsidP="00BC3F81">
      <w:pPr>
        <w:pStyle w:val="Textpoznpodarou"/>
        <w:rPr>
          <w:rFonts w:asciiTheme="minorHAnsi" w:hAnsiTheme="minorHAnsi" w:cstheme="minorHAnsi"/>
          <w:sz w:val="18"/>
          <w:szCs w:val="18"/>
        </w:rPr>
      </w:pPr>
      <w:r w:rsidRPr="00FF1F0C">
        <w:rPr>
          <w:rStyle w:val="Znakapoznpodarou"/>
          <w:rFonts w:asciiTheme="minorHAnsi" w:hAnsiTheme="minorHAnsi" w:cstheme="minorHAnsi"/>
          <w:sz w:val="18"/>
          <w:szCs w:val="18"/>
        </w:rPr>
        <w:footnoteRef/>
      </w:r>
      <w:r w:rsidRPr="00FF1F0C">
        <w:rPr>
          <w:rFonts w:asciiTheme="minorHAnsi" w:hAnsiTheme="minorHAnsi" w:cstheme="minorHAnsi"/>
          <w:sz w:val="18"/>
          <w:szCs w:val="18"/>
        </w:rPr>
        <w:t xml:space="preserve"> Dostupné z: https://fmk.utb.cz/o-fakulte/uredni-deska/vnitrni-normy-a-vnitrni-predpisy/rozhodnuti-dekana/</w:t>
      </w:r>
    </w:p>
  </w:footnote>
  <w:footnote w:id="57">
    <w:p w14:paraId="7B189DCB" w14:textId="77777777" w:rsidR="00E400EA" w:rsidRPr="00FF1F0C" w:rsidRDefault="00E400EA" w:rsidP="007B1113">
      <w:pPr>
        <w:pStyle w:val="Textpoznpodarou"/>
        <w:rPr>
          <w:rFonts w:asciiTheme="minorHAnsi" w:hAnsiTheme="minorHAnsi" w:cstheme="minorHAnsi"/>
          <w:sz w:val="18"/>
          <w:szCs w:val="18"/>
        </w:rPr>
      </w:pPr>
      <w:r w:rsidRPr="00FF1F0C">
        <w:rPr>
          <w:rStyle w:val="Znakapoznpodarou"/>
          <w:rFonts w:asciiTheme="minorHAnsi" w:hAnsiTheme="minorHAnsi" w:cstheme="minorHAnsi"/>
          <w:sz w:val="18"/>
          <w:szCs w:val="18"/>
        </w:rPr>
        <w:footnoteRef/>
      </w:r>
      <w:r w:rsidRPr="00FF1F0C">
        <w:rPr>
          <w:rFonts w:asciiTheme="minorHAnsi" w:hAnsiTheme="minorHAnsi" w:cstheme="minorHAnsi"/>
          <w:sz w:val="18"/>
          <w:szCs w:val="18"/>
        </w:rPr>
        <w:t xml:space="preserve"> Dostupné z: https://fmk.utb.cz/o-fakulte/uredni-deska/vnitrni-normy-a-vnitrni-predpisy/rozhodnuti-dekana/</w:t>
      </w:r>
    </w:p>
  </w:footnote>
  <w:footnote w:id="58">
    <w:p w14:paraId="5E30F22F" w14:textId="77777777" w:rsidR="00E400EA" w:rsidRPr="002F3F07" w:rsidRDefault="00E400EA" w:rsidP="007B1113">
      <w:pPr>
        <w:pStyle w:val="Textpoznpodarou"/>
        <w:rPr>
          <w:sz w:val="18"/>
          <w:szCs w:val="18"/>
        </w:rPr>
      </w:pPr>
      <w:r w:rsidRPr="002F3F07">
        <w:rPr>
          <w:rStyle w:val="Znakapoznpodarou"/>
          <w:sz w:val="18"/>
          <w:szCs w:val="18"/>
        </w:rPr>
        <w:footnoteRef/>
      </w:r>
      <w:r w:rsidRPr="002F3F07">
        <w:rPr>
          <w:sz w:val="18"/>
          <w:szCs w:val="18"/>
        </w:rPr>
        <w:t xml:space="preserve"> </w:t>
      </w:r>
      <w:r w:rsidRPr="00B26E33">
        <w:rPr>
          <w:rFonts w:asciiTheme="minorHAnsi" w:hAnsiTheme="minorHAnsi" w:cstheme="minorHAnsi"/>
          <w:sz w:val="18"/>
          <w:szCs w:val="18"/>
        </w:rPr>
        <w:t>Dostupné z: https://www.utb.cz/univerzita/uredni-deska/ruzne/vyrocni-zpravy/</w:t>
      </w:r>
    </w:p>
  </w:footnote>
  <w:footnote w:id="59">
    <w:p w14:paraId="16C7ED56" w14:textId="77777777" w:rsidR="00E400EA" w:rsidRPr="008048BB" w:rsidRDefault="00E400EA" w:rsidP="007B1113">
      <w:pPr>
        <w:pStyle w:val="Textpoznpodarou"/>
        <w:rPr>
          <w:sz w:val="18"/>
          <w:szCs w:val="18"/>
        </w:rPr>
      </w:pPr>
      <w:r w:rsidRPr="002F3F07">
        <w:rPr>
          <w:rStyle w:val="Znakapoznpodarou"/>
          <w:sz w:val="18"/>
          <w:szCs w:val="18"/>
        </w:rPr>
        <w:footnoteRef/>
      </w:r>
      <w:r w:rsidRPr="002F3F07">
        <w:rPr>
          <w:sz w:val="18"/>
          <w:szCs w:val="18"/>
        </w:rPr>
        <w:t xml:space="preserve"> </w:t>
      </w:r>
      <w:r w:rsidRPr="00561595">
        <w:rPr>
          <w:rFonts w:asciiTheme="minorHAnsi" w:hAnsiTheme="minorHAnsi" w:cstheme="minorHAnsi"/>
          <w:sz w:val="18"/>
          <w:szCs w:val="18"/>
        </w:rPr>
        <w:t xml:space="preserve">Dostupné z: </w:t>
      </w:r>
      <w:hyperlink r:id="rId8" w:history="1">
        <w:r w:rsidRPr="00561595">
          <w:rPr>
            <w:rStyle w:val="Hypertextovodkaz"/>
            <w:rFonts w:asciiTheme="minorHAnsi" w:eastAsiaTheme="majorEastAsia" w:hAnsiTheme="minorHAnsi" w:cstheme="minorHAnsi"/>
            <w:color w:val="auto"/>
            <w:sz w:val="18"/>
            <w:szCs w:val="18"/>
            <w:u w:val="none"/>
          </w:rPr>
          <w:t>http://portal.k.utb.cz/databases/alphabetical/?lang=cze</w:t>
        </w:r>
      </w:hyperlink>
    </w:p>
  </w:footnote>
  <w:footnote w:id="60">
    <w:p w14:paraId="79F6B365" w14:textId="77777777" w:rsidR="00E400EA" w:rsidRPr="00E40653" w:rsidRDefault="00E400EA" w:rsidP="007033EC">
      <w:pPr>
        <w:pStyle w:val="Textpoznpodarou"/>
        <w:rPr>
          <w:rFonts w:asciiTheme="minorHAnsi" w:hAnsiTheme="minorHAnsi" w:cstheme="minorHAnsi"/>
          <w:sz w:val="18"/>
          <w:szCs w:val="18"/>
        </w:rPr>
      </w:pPr>
      <w:r w:rsidRPr="00E40653">
        <w:rPr>
          <w:rStyle w:val="Znakapoznpodarou"/>
          <w:rFonts w:asciiTheme="minorHAnsi" w:hAnsiTheme="minorHAnsi" w:cstheme="minorHAnsi"/>
          <w:sz w:val="18"/>
          <w:szCs w:val="18"/>
        </w:rPr>
        <w:footnoteRef/>
      </w:r>
      <w:r w:rsidRPr="00E40653">
        <w:rPr>
          <w:rFonts w:asciiTheme="minorHAnsi" w:hAnsiTheme="minorHAnsi" w:cstheme="minorHAnsi"/>
          <w:sz w:val="18"/>
          <w:szCs w:val="18"/>
        </w:rPr>
        <w:t xml:space="preserve"> Dostupné z: https://www.utb.cz/univerzita/uredni-deska/vnitrni-normy-a-predpisy/vnitrni-predpisy/</w:t>
      </w:r>
    </w:p>
  </w:footnote>
  <w:footnote w:id="61">
    <w:p w14:paraId="084D16B7" w14:textId="77777777" w:rsidR="00E400EA" w:rsidRPr="00E40653" w:rsidRDefault="00E400EA" w:rsidP="007033EC">
      <w:pPr>
        <w:pStyle w:val="Textpoznpodarou"/>
        <w:rPr>
          <w:rFonts w:asciiTheme="minorHAnsi" w:hAnsiTheme="minorHAnsi" w:cstheme="minorHAnsi"/>
          <w:sz w:val="18"/>
          <w:szCs w:val="18"/>
        </w:rPr>
      </w:pPr>
      <w:r w:rsidRPr="00E40653">
        <w:rPr>
          <w:rStyle w:val="Znakapoznpodarou"/>
          <w:rFonts w:asciiTheme="minorHAnsi" w:hAnsiTheme="minorHAnsi" w:cstheme="minorHAnsi"/>
          <w:sz w:val="18"/>
          <w:szCs w:val="18"/>
        </w:rPr>
        <w:footnoteRef/>
      </w:r>
      <w:r w:rsidRPr="00E40653">
        <w:rPr>
          <w:rFonts w:asciiTheme="minorHAnsi" w:hAnsiTheme="minorHAnsi" w:cstheme="minorHAnsi"/>
          <w:sz w:val="18"/>
          <w:szCs w:val="18"/>
        </w:rPr>
        <w:t xml:space="preserve"> Dostupné z: https://www.utb.cz/univerzita/uredni-deska/vnitrni-normy-a-predpisy/smernice-rektora/</w:t>
      </w:r>
    </w:p>
  </w:footnote>
  <w:footnote w:id="62">
    <w:p w14:paraId="106D290C" w14:textId="77777777" w:rsidR="00E400EA" w:rsidRPr="00E40653" w:rsidRDefault="00E400EA" w:rsidP="007033EC">
      <w:pPr>
        <w:pStyle w:val="Textpoznpodarou"/>
        <w:rPr>
          <w:rFonts w:asciiTheme="minorHAnsi" w:hAnsiTheme="minorHAnsi" w:cstheme="minorHAnsi"/>
          <w:sz w:val="18"/>
          <w:szCs w:val="18"/>
          <w:lang w:val="cs-CZ"/>
        </w:rPr>
      </w:pPr>
      <w:r w:rsidRPr="00E40653">
        <w:rPr>
          <w:rStyle w:val="Znakapoznpodarou"/>
          <w:rFonts w:asciiTheme="minorHAnsi" w:hAnsiTheme="minorHAnsi" w:cstheme="minorHAnsi"/>
          <w:sz w:val="18"/>
          <w:szCs w:val="18"/>
        </w:rPr>
        <w:footnoteRef/>
      </w:r>
      <w:r w:rsidRPr="00E40653">
        <w:rPr>
          <w:rFonts w:asciiTheme="minorHAnsi" w:hAnsiTheme="minorHAnsi" w:cstheme="minorHAnsi"/>
          <w:sz w:val="18"/>
          <w:szCs w:val="18"/>
        </w:rPr>
        <w:t xml:space="preserve"> </w:t>
      </w:r>
      <w:r w:rsidRPr="00E40653">
        <w:rPr>
          <w:rFonts w:asciiTheme="minorHAnsi" w:hAnsiTheme="minorHAnsi" w:cstheme="minorHAnsi"/>
          <w:sz w:val="18"/>
          <w:szCs w:val="18"/>
          <w:lang w:val="cs-CZ"/>
        </w:rPr>
        <w:t>Dostupné z: https://www.utb.cz/univerzita/uredni-deska/vnitrni-normy-a-predpisy/vnitrni-predpisy/</w:t>
      </w:r>
    </w:p>
  </w:footnote>
  <w:footnote w:id="63">
    <w:p w14:paraId="46CC7E89" w14:textId="77777777" w:rsidR="00E400EA" w:rsidRPr="00A62D9A" w:rsidRDefault="00E400EA" w:rsidP="007033EC">
      <w:pPr>
        <w:pStyle w:val="Textpoznpodarou"/>
        <w:rPr>
          <w:lang w:val="cs-CZ"/>
        </w:rPr>
      </w:pPr>
      <w:r w:rsidRPr="00E40653">
        <w:rPr>
          <w:rStyle w:val="Znakapoznpodarou"/>
          <w:rFonts w:asciiTheme="minorHAnsi" w:hAnsiTheme="minorHAnsi" w:cstheme="minorHAnsi"/>
          <w:sz w:val="18"/>
          <w:szCs w:val="18"/>
        </w:rPr>
        <w:footnoteRef/>
      </w:r>
      <w:r w:rsidRPr="00E40653">
        <w:rPr>
          <w:rFonts w:asciiTheme="minorHAnsi" w:hAnsiTheme="minorHAnsi" w:cstheme="minorHAnsi"/>
          <w:sz w:val="18"/>
          <w:szCs w:val="18"/>
        </w:rPr>
        <w:t xml:space="preserve"> </w:t>
      </w:r>
      <w:r w:rsidRPr="00E40653">
        <w:rPr>
          <w:rFonts w:asciiTheme="minorHAnsi" w:hAnsiTheme="minorHAnsi" w:cstheme="minorHAnsi"/>
          <w:sz w:val="18"/>
          <w:szCs w:val="18"/>
          <w:lang w:val="cs-CZ"/>
        </w:rPr>
        <w:t>Dostupné z: https://www.utb.cz/univerzita/uredni-deska/vnitrni-normy-a-predpisy/vnitrni-predpisy/</w:t>
      </w:r>
    </w:p>
  </w:footnote>
  <w:footnote w:id="64">
    <w:p w14:paraId="2E1F2B0F" w14:textId="77777777" w:rsidR="00E400EA" w:rsidRPr="002F3F07" w:rsidRDefault="00E400EA" w:rsidP="007033EC">
      <w:pPr>
        <w:pStyle w:val="Textpoznpodarou"/>
        <w:rPr>
          <w:sz w:val="18"/>
          <w:szCs w:val="18"/>
        </w:rPr>
      </w:pPr>
      <w:r w:rsidRPr="002F3F07">
        <w:rPr>
          <w:rStyle w:val="Znakapoznpodarou"/>
          <w:sz w:val="18"/>
          <w:szCs w:val="18"/>
        </w:rPr>
        <w:footnoteRef/>
      </w:r>
      <w:r w:rsidRPr="002F3F07">
        <w:rPr>
          <w:sz w:val="18"/>
          <w:szCs w:val="18"/>
        </w:rPr>
        <w:t xml:space="preserve"> </w:t>
      </w:r>
      <w:r w:rsidRPr="00306A27">
        <w:rPr>
          <w:rFonts w:asciiTheme="minorHAnsi" w:hAnsiTheme="minorHAnsi" w:cstheme="minorHAnsi"/>
          <w:sz w:val="18"/>
          <w:szCs w:val="18"/>
          <w:lang w:val="cs-CZ"/>
        </w:rPr>
        <w:t>Dostupné z: https://www.utb.cz/univerzita/uredni-deska/vnitrni-normy-a-predpisy/vnitrni-predpisy/</w:t>
      </w:r>
    </w:p>
  </w:footnote>
  <w:footnote w:id="65">
    <w:p w14:paraId="12BAB436" w14:textId="77777777" w:rsidR="00E400EA" w:rsidRPr="00DB2E0F" w:rsidRDefault="00E400EA" w:rsidP="007B1113">
      <w:pPr>
        <w:pStyle w:val="Textpoznpodarou"/>
        <w:rPr>
          <w:rFonts w:asciiTheme="minorHAnsi" w:hAnsiTheme="minorHAnsi" w:cstheme="minorHAnsi"/>
          <w:sz w:val="18"/>
          <w:szCs w:val="18"/>
        </w:rPr>
      </w:pPr>
      <w:r>
        <w:rPr>
          <w:rStyle w:val="Znakapoznpodarou"/>
        </w:rPr>
        <w:footnoteRef/>
      </w:r>
      <w:r>
        <w:t xml:space="preserve"> </w:t>
      </w:r>
      <w:r w:rsidRPr="00DB2E0F">
        <w:rPr>
          <w:rFonts w:asciiTheme="minorHAnsi" w:hAnsiTheme="minorHAnsi" w:cstheme="minorHAnsi"/>
          <w:sz w:val="18"/>
          <w:szCs w:val="18"/>
        </w:rPr>
        <w:t>Dostupné z: https://www.utb.cz/univerzita/uredni-deska/vnitrni-normy-a-predpisy/vnitrni-predpisy/</w:t>
      </w:r>
    </w:p>
  </w:footnote>
  <w:footnote w:id="66">
    <w:p w14:paraId="0E32C4FE" w14:textId="77777777" w:rsidR="00E400EA" w:rsidRPr="00DE7759" w:rsidRDefault="00E400EA" w:rsidP="00F073F6">
      <w:pPr>
        <w:pStyle w:val="Textpoznpodarou"/>
        <w:rPr>
          <w:rFonts w:asciiTheme="minorHAnsi" w:hAnsiTheme="minorHAnsi" w:cstheme="minorHAnsi"/>
          <w:sz w:val="18"/>
          <w:szCs w:val="18"/>
        </w:rPr>
      </w:pPr>
      <w:r w:rsidRPr="00DE7759">
        <w:rPr>
          <w:rStyle w:val="Znakapoznpodarou"/>
          <w:rFonts w:asciiTheme="minorHAnsi" w:hAnsiTheme="minorHAnsi" w:cstheme="minorHAnsi"/>
          <w:sz w:val="18"/>
          <w:szCs w:val="18"/>
        </w:rPr>
        <w:footnoteRef/>
      </w:r>
      <w:r w:rsidRPr="00DE7759">
        <w:rPr>
          <w:rFonts w:asciiTheme="minorHAnsi" w:hAnsiTheme="minorHAnsi" w:cstheme="minorHAnsi"/>
          <w:sz w:val="18"/>
          <w:szCs w:val="18"/>
        </w:rPr>
        <w:t xml:space="preserve"> Dostupné z: https://www.utb.cz/univerzita/uredni-deska/vnitrni-normy-a-predpisy/vnitrni-predpisy/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87A2B"/>
    <w:multiLevelType w:val="hybridMultilevel"/>
    <w:tmpl w:val="31EC781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1EB51E6"/>
    <w:multiLevelType w:val="multilevel"/>
    <w:tmpl w:val="3F0285E4"/>
    <w:lvl w:ilvl="0">
      <w:start w:val="2001"/>
      <w:numFmt w:val="decimal"/>
      <w:lvlText w:val="%1"/>
      <w:lvlJc w:val="left"/>
      <w:pPr>
        <w:ind w:left="870" w:hanging="870"/>
      </w:pPr>
      <w:rPr>
        <w:rFonts w:hint="default"/>
      </w:rPr>
    </w:lvl>
    <w:lvl w:ilvl="1">
      <w:start w:val="2008"/>
      <w:numFmt w:val="decimal"/>
      <w:lvlText w:val="%1-%2"/>
      <w:lvlJc w:val="left"/>
      <w:pPr>
        <w:ind w:left="870" w:hanging="870"/>
      </w:pPr>
      <w:rPr>
        <w:rFonts w:hint="default"/>
      </w:rPr>
    </w:lvl>
    <w:lvl w:ilvl="2">
      <w:start w:val="1"/>
      <w:numFmt w:val="decimal"/>
      <w:lvlText w:val="%1-%2.%3"/>
      <w:lvlJc w:val="left"/>
      <w:pPr>
        <w:ind w:left="870" w:hanging="870"/>
      </w:pPr>
      <w:rPr>
        <w:rFonts w:hint="default"/>
      </w:rPr>
    </w:lvl>
    <w:lvl w:ilvl="3">
      <w:start w:val="1"/>
      <w:numFmt w:val="decimal"/>
      <w:lvlText w:val="%1-%2.%3.%4"/>
      <w:lvlJc w:val="left"/>
      <w:pPr>
        <w:ind w:left="870" w:hanging="870"/>
      </w:pPr>
      <w:rPr>
        <w:rFonts w:hint="default"/>
      </w:rPr>
    </w:lvl>
    <w:lvl w:ilvl="4">
      <w:start w:val="1"/>
      <w:numFmt w:val="decimal"/>
      <w:lvlText w:val="%1-%2.%3.%4.%5"/>
      <w:lvlJc w:val="left"/>
      <w:pPr>
        <w:ind w:left="870" w:hanging="87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2187579"/>
    <w:multiLevelType w:val="hybridMultilevel"/>
    <w:tmpl w:val="AE86DB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2CF79A6"/>
    <w:multiLevelType w:val="hybridMultilevel"/>
    <w:tmpl w:val="4C26DD9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36B440D"/>
    <w:multiLevelType w:val="hybridMultilevel"/>
    <w:tmpl w:val="AE86DB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54C5247"/>
    <w:multiLevelType w:val="hybridMultilevel"/>
    <w:tmpl w:val="AE86DB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6202612"/>
    <w:multiLevelType w:val="hybridMultilevel"/>
    <w:tmpl w:val="AE86DB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6F5095D"/>
    <w:multiLevelType w:val="hybridMultilevel"/>
    <w:tmpl w:val="AF34F150"/>
    <w:lvl w:ilvl="0" w:tplc="6666C3A8">
      <w:start w:val="1"/>
      <w:numFmt w:val="decimal"/>
      <w:lvlText w:val="%1."/>
      <w:lvlJc w:val="left"/>
      <w:pPr>
        <w:ind w:left="720" w:hanging="360"/>
      </w:pPr>
      <w:rPr>
        <w:rFonts w:ascii="Times New Roman" w:hAnsi="Times New Roman" w:hint="default"/>
        <w:b w:val="0"/>
        <w:i w:val="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9DE3F5E"/>
    <w:multiLevelType w:val="hybridMultilevel"/>
    <w:tmpl w:val="9F3A0680"/>
    <w:lvl w:ilvl="0" w:tplc="01AC8D84">
      <w:start w:val="1"/>
      <w:numFmt w:val="decimal"/>
      <w:lvlText w:val="%1."/>
      <w:lvlJc w:val="left"/>
      <w:pPr>
        <w:ind w:left="720" w:hanging="360"/>
      </w:pPr>
      <w:rPr>
        <w:rFonts w:ascii="Times" w:hAnsi="Times" w:cs="Times"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A4D5ED9"/>
    <w:multiLevelType w:val="hybridMultilevel"/>
    <w:tmpl w:val="AE86DB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0AF878D6"/>
    <w:multiLevelType w:val="hybridMultilevel"/>
    <w:tmpl w:val="AE86DB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0BF1450B"/>
    <w:multiLevelType w:val="hybridMultilevel"/>
    <w:tmpl w:val="DDE2D32E"/>
    <w:lvl w:ilvl="0" w:tplc="0405000F">
      <w:start w:val="1"/>
      <w:numFmt w:val="decimal"/>
      <w:lvlText w:val="%1."/>
      <w:lvlJc w:val="left"/>
      <w:pPr>
        <w:tabs>
          <w:tab w:val="num" w:pos="720"/>
        </w:tabs>
        <w:ind w:left="720" w:hanging="360"/>
      </w:pPr>
      <w:rPr>
        <w:rFonts w:hint="default"/>
      </w:rPr>
    </w:lvl>
    <w:lvl w:ilvl="1" w:tplc="C0DE94E6" w:tentative="1">
      <w:start w:val="1"/>
      <w:numFmt w:val="bullet"/>
      <w:lvlText w:val="•"/>
      <w:lvlJc w:val="left"/>
      <w:pPr>
        <w:tabs>
          <w:tab w:val="num" w:pos="1440"/>
        </w:tabs>
        <w:ind w:left="1440" w:hanging="360"/>
      </w:pPr>
      <w:rPr>
        <w:rFonts w:ascii="Arial" w:hAnsi="Arial" w:hint="default"/>
      </w:rPr>
    </w:lvl>
    <w:lvl w:ilvl="2" w:tplc="CDB40ADC" w:tentative="1">
      <w:start w:val="1"/>
      <w:numFmt w:val="bullet"/>
      <w:lvlText w:val="•"/>
      <w:lvlJc w:val="left"/>
      <w:pPr>
        <w:tabs>
          <w:tab w:val="num" w:pos="2160"/>
        </w:tabs>
        <w:ind w:left="2160" w:hanging="360"/>
      </w:pPr>
      <w:rPr>
        <w:rFonts w:ascii="Arial" w:hAnsi="Arial" w:hint="default"/>
      </w:rPr>
    </w:lvl>
    <w:lvl w:ilvl="3" w:tplc="EABA9E4E" w:tentative="1">
      <w:start w:val="1"/>
      <w:numFmt w:val="bullet"/>
      <w:lvlText w:val="•"/>
      <w:lvlJc w:val="left"/>
      <w:pPr>
        <w:tabs>
          <w:tab w:val="num" w:pos="2880"/>
        </w:tabs>
        <w:ind w:left="2880" w:hanging="360"/>
      </w:pPr>
      <w:rPr>
        <w:rFonts w:ascii="Arial" w:hAnsi="Arial" w:hint="default"/>
      </w:rPr>
    </w:lvl>
    <w:lvl w:ilvl="4" w:tplc="C00E7D44" w:tentative="1">
      <w:start w:val="1"/>
      <w:numFmt w:val="bullet"/>
      <w:lvlText w:val="•"/>
      <w:lvlJc w:val="left"/>
      <w:pPr>
        <w:tabs>
          <w:tab w:val="num" w:pos="3600"/>
        </w:tabs>
        <w:ind w:left="3600" w:hanging="360"/>
      </w:pPr>
      <w:rPr>
        <w:rFonts w:ascii="Arial" w:hAnsi="Arial" w:hint="default"/>
      </w:rPr>
    </w:lvl>
    <w:lvl w:ilvl="5" w:tplc="26A2987A" w:tentative="1">
      <w:start w:val="1"/>
      <w:numFmt w:val="bullet"/>
      <w:lvlText w:val="•"/>
      <w:lvlJc w:val="left"/>
      <w:pPr>
        <w:tabs>
          <w:tab w:val="num" w:pos="4320"/>
        </w:tabs>
        <w:ind w:left="4320" w:hanging="360"/>
      </w:pPr>
      <w:rPr>
        <w:rFonts w:ascii="Arial" w:hAnsi="Arial" w:hint="default"/>
      </w:rPr>
    </w:lvl>
    <w:lvl w:ilvl="6" w:tplc="FBFEDE90" w:tentative="1">
      <w:start w:val="1"/>
      <w:numFmt w:val="bullet"/>
      <w:lvlText w:val="•"/>
      <w:lvlJc w:val="left"/>
      <w:pPr>
        <w:tabs>
          <w:tab w:val="num" w:pos="5040"/>
        </w:tabs>
        <w:ind w:left="5040" w:hanging="360"/>
      </w:pPr>
      <w:rPr>
        <w:rFonts w:ascii="Arial" w:hAnsi="Arial" w:hint="default"/>
      </w:rPr>
    </w:lvl>
    <w:lvl w:ilvl="7" w:tplc="F74A9A00" w:tentative="1">
      <w:start w:val="1"/>
      <w:numFmt w:val="bullet"/>
      <w:lvlText w:val="•"/>
      <w:lvlJc w:val="left"/>
      <w:pPr>
        <w:tabs>
          <w:tab w:val="num" w:pos="5760"/>
        </w:tabs>
        <w:ind w:left="5760" w:hanging="360"/>
      </w:pPr>
      <w:rPr>
        <w:rFonts w:ascii="Arial" w:hAnsi="Arial" w:hint="default"/>
      </w:rPr>
    </w:lvl>
    <w:lvl w:ilvl="8" w:tplc="61463B4A"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0D4D71F3"/>
    <w:multiLevelType w:val="hybridMultilevel"/>
    <w:tmpl w:val="A128FF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0D830104"/>
    <w:multiLevelType w:val="hybridMultilevel"/>
    <w:tmpl w:val="3B88638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0E6A19F9"/>
    <w:multiLevelType w:val="hybridMultilevel"/>
    <w:tmpl w:val="31EC781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0E796ED4"/>
    <w:multiLevelType w:val="hybridMultilevel"/>
    <w:tmpl w:val="F7FC00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0EC24CF2"/>
    <w:multiLevelType w:val="hybridMultilevel"/>
    <w:tmpl w:val="5BAEA1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0F3B7254"/>
    <w:multiLevelType w:val="hybridMultilevel"/>
    <w:tmpl w:val="D1D67B6A"/>
    <w:lvl w:ilvl="0" w:tplc="356A7E34">
      <w:start w:val="1"/>
      <w:numFmt w:val="decimal"/>
      <w:lvlText w:val="%1."/>
      <w:lvlJc w:val="left"/>
      <w:pPr>
        <w:ind w:left="1080" w:hanging="360"/>
      </w:pPr>
      <w:rPr>
        <w:rFonts w:hint="default"/>
        <w:color w:val="auto"/>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8" w15:restartNumberingAfterBreak="0">
    <w:nsid w:val="0F6130C4"/>
    <w:multiLevelType w:val="hybridMultilevel"/>
    <w:tmpl w:val="AE86DB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13247B04"/>
    <w:multiLevelType w:val="hybridMultilevel"/>
    <w:tmpl w:val="AE86DB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14E97587"/>
    <w:multiLevelType w:val="hybridMultilevel"/>
    <w:tmpl w:val="AE86DB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150876A1"/>
    <w:multiLevelType w:val="hybridMultilevel"/>
    <w:tmpl w:val="AE86DB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15260032"/>
    <w:multiLevelType w:val="hybridMultilevel"/>
    <w:tmpl w:val="73C00D4C"/>
    <w:lvl w:ilvl="0" w:tplc="FAB24506">
      <w:start w:val="1"/>
      <w:numFmt w:val="decimal"/>
      <w:lvlText w:val="%1."/>
      <w:lvlJc w:val="left"/>
      <w:pPr>
        <w:ind w:left="1080" w:hanging="360"/>
      </w:pPr>
      <w:rPr>
        <w:rFonts w:ascii="Times New Roman" w:eastAsia="ヒラギノ角ゴ Pro W3" w:hAnsi="Times New Roman" w:cs="Times New Roman"/>
        <w:color w:val="00000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15D714E6"/>
    <w:multiLevelType w:val="hybridMultilevel"/>
    <w:tmpl w:val="AE86DB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170C68C4"/>
    <w:multiLevelType w:val="hybridMultilevel"/>
    <w:tmpl w:val="AE86DB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18F81A64"/>
    <w:multiLevelType w:val="hybridMultilevel"/>
    <w:tmpl w:val="AE86DB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1B2D545B"/>
    <w:multiLevelType w:val="hybridMultilevel"/>
    <w:tmpl w:val="D7A213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1B6526D8"/>
    <w:multiLevelType w:val="multilevel"/>
    <w:tmpl w:val="E384D3EE"/>
    <w:styleLink w:val="WW8Num5"/>
    <w:lvl w:ilvl="0">
      <w:start w:val="1"/>
      <w:numFmt w:val="decimal"/>
      <w:lvlText w:val="%1."/>
      <w:lvlJc w:val="left"/>
      <w:pPr>
        <w:ind w:left="720" w:hanging="360"/>
      </w:pPr>
      <w:rPr>
        <w:rFonts w:cs="Arial Unicode MS"/>
        <w:caps w:val="0"/>
        <w:smallCaps w:val="0"/>
        <w:strike w:val="0"/>
        <w:dstrike w:val="0"/>
        <w:outline w:val="0"/>
        <w:spacing w:val="0"/>
        <w:w w:val="100"/>
        <w:kern w:val="3"/>
        <w:position w:val="0"/>
        <w:shd w:val="clear" w:color="auto" w:fill="auto"/>
        <w:vertAlign w:val="baseline"/>
      </w:rPr>
    </w:lvl>
    <w:lvl w:ilvl="1">
      <w:start w:val="1"/>
      <w:numFmt w:val="lowerLetter"/>
      <w:lvlText w:val="%2."/>
      <w:lvlJc w:val="left"/>
      <w:pPr>
        <w:ind w:left="1440" w:hanging="360"/>
      </w:pPr>
      <w:rPr>
        <w:rFonts w:cs="Arial Unicode MS"/>
        <w:caps w:val="0"/>
        <w:smallCaps w:val="0"/>
        <w:strike w:val="0"/>
        <w:dstrike w:val="0"/>
        <w:outline w:val="0"/>
        <w:spacing w:val="0"/>
        <w:w w:val="100"/>
        <w:kern w:val="3"/>
        <w:position w:val="0"/>
        <w:shd w:val="clear" w:color="auto" w:fill="auto"/>
        <w:vertAlign w:val="baseline"/>
      </w:rPr>
    </w:lvl>
    <w:lvl w:ilvl="2">
      <w:start w:val="1"/>
      <w:numFmt w:val="lowerRoman"/>
      <w:lvlText w:val="%3."/>
      <w:lvlJc w:val="left"/>
      <w:pPr>
        <w:ind w:left="2160" w:hanging="292"/>
      </w:pPr>
      <w:rPr>
        <w:rFonts w:cs="Arial Unicode MS"/>
        <w:caps w:val="0"/>
        <w:smallCaps w:val="0"/>
        <w:strike w:val="0"/>
        <w:dstrike w:val="0"/>
        <w:outline w:val="0"/>
        <w:spacing w:val="0"/>
        <w:w w:val="100"/>
        <w:kern w:val="3"/>
        <w:position w:val="0"/>
        <w:shd w:val="clear" w:color="auto" w:fill="auto"/>
        <w:vertAlign w:val="baseline"/>
      </w:rPr>
    </w:lvl>
    <w:lvl w:ilvl="3">
      <w:start w:val="1"/>
      <w:numFmt w:val="decimal"/>
      <w:lvlText w:val="%4."/>
      <w:lvlJc w:val="left"/>
      <w:pPr>
        <w:ind w:left="2880" w:hanging="360"/>
      </w:pPr>
      <w:rPr>
        <w:rFonts w:cs="Arial Unicode MS"/>
        <w:caps w:val="0"/>
        <w:smallCaps w:val="0"/>
        <w:strike w:val="0"/>
        <w:dstrike w:val="0"/>
        <w:outline w:val="0"/>
        <w:spacing w:val="0"/>
        <w:w w:val="100"/>
        <w:kern w:val="3"/>
        <w:position w:val="0"/>
        <w:shd w:val="clear" w:color="auto" w:fill="auto"/>
        <w:vertAlign w:val="baseline"/>
      </w:rPr>
    </w:lvl>
    <w:lvl w:ilvl="4">
      <w:start w:val="1"/>
      <w:numFmt w:val="lowerLetter"/>
      <w:lvlText w:val="%5."/>
      <w:lvlJc w:val="left"/>
      <w:pPr>
        <w:ind w:left="3600" w:hanging="360"/>
      </w:pPr>
      <w:rPr>
        <w:rFonts w:cs="Arial Unicode MS"/>
        <w:caps w:val="0"/>
        <w:smallCaps w:val="0"/>
        <w:strike w:val="0"/>
        <w:dstrike w:val="0"/>
        <w:outline w:val="0"/>
        <w:spacing w:val="0"/>
        <w:w w:val="100"/>
        <w:kern w:val="3"/>
        <w:position w:val="0"/>
        <w:shd w:val="clear" w:color="auto" w:fill="auto"/>
        <w:vertAlign w:val="baseline"/>
      </w:rPr>
    </w:lvl>
    <w:lvl w:ilvl="5">
      <w:start w:val="1"/>
      <w:numFmt w:val="lowerRoman"/>
      <w:lvlText w:val="%6."/>
      <w:lvlJc w:val="left"/>
      <w:pPr>
        <w:ind w:left="4320" w:hanging="292"/>
      </w:pPr>
      <w:rPr>
        <w:rFonts w:cs="Arial Unicode MS"/>
        <w:caps w:val="0"/>
        <w:smallCaps w:val="0"/>
        <w:strike w:val="0"/>
        <w:dstrike w:val="0"/>
        <w:outline w:val="0"/>
        <w:spacing w:val="0"/>
        <w:w w:val="100"/>
        <w:kern w:val="3"/>
        <w:position w:val="0"/>
        <w:shd w:val="clear" w:color="auto" w:fill="auto"/>
        <w:vertAlign w:val="baseline"/>
      </w:rPr>
    </w:lvl>
    <w:lvl w:ilvl="6">
      <w:start w:val="1"/>
      <w:numFmt w:val="decimal"/>
      <w:lvlText w:val="%7."/>
      <w:lvlJc w:val="left"/>
      <w:pPr>
        <w:ind w:left="5040" w:hanging="360"/>
      </w:pPr>
      <w:rPr>
        <w:rFonts w:cs="Arial Unicode MS"/>
        <w:caps w:val="0"/>
        <w:smallCaps w:val="0"/>
        <w:strike w:val="0"/>
        <w:dstrike w:val="0"/>
        <w:outline w:val="0"/>
        <w:spacing w:val="0"/>
        <w:w w:val="100"/>
        <w:kern w:val="3"/>
        <w:position w:val="0"/>
        <w:shd w:val="clear" w:color="auto" w:fill="auto"/>
        <w:vertAlign w:val="baseline"/>
      </w:rPr>
    </w:lvl>
    <w:lvl w:ilvl="7">
      <w:start w:val="1"/>
      <w:numFmt w:val="lowerLetter"/>
      <w:lvlText w:val="%8."/>
      <w:lvlJc w:val="left"/>
      <w:pPr>
        <w:ind w:left="5760" w:hanging="360"/>
      </w:pPr>
      <w:rPr>
        <w:rFonts w:cs="Arial Unicode MS"/>
        <w:caps w:val="0"/>
        <w:smallCaps w:val="0"/>
        <w:strike w:val="0"/>
        <w:dstrike w:val="0"/>
        <w:outline w:val="0"/>
        <w:spacing w:val="0"/>
        <w:w w:val="100"/>
        <w:kern w:val="3"/>
        <w:position w:val="0"/>
        <w:shd w:val="clear" w:color="auto" w:fill="auto"/>
        <w:vertAlign w:val="baseline"/>
      </w:rPr>
    </w:lvl>
    <w:lvl w:ilvl="8">
      <w:start w:val="1"/>
      <w:numFmt w:val="lowerRoman"/>
      <w:lvlText w:val="%9."/>
      <w:lvlJc w:val="left"/>
      <w:pPr>
        <w:ind w:left="6480" w:hanging="292"/>
      </w:pPr>
      <w:rPr>
        <w:rFonts w:cs="Arial Unicode MS"/>
        <w:caps w:val="0"/>
        <w:smallCaps w:val="0"/>
        <w:strike w:val="0"/>
        <w:dstrike w:val="0"/>
        <w:outline w:val="0"/>
        <w:spacing w:val="0"/>
        <w:w w:val="100"/>
        <w:kern w:val="3"/>
        <w:position w:val="0"/>
        <w:shd w:val="clear" w:color="auto" w:fill="auto"/>
        <w:vertAlign w:val="baseline"/>
      </w:rPr>
    </w:lvl>
  </w:abstractNum>
  <w:abstractNum w:abstractNumId="28" w15:restartNumberingAfterBreak="0">
    <w:nsid w:val="1C175561"/>
    <w:multiLevelType w:val="hybridMultilevel"/>
    <w:tmpl w:val="69321CE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1C3A0557"/>
    <w:multiLevelType w:val="hybridMultilevel"/>
    <w:tmpl w:val="040450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0" w15:restartNumberingAfterBreak="0">
    <w:nsid w:val="1DB901BC"/>
    <w:multiLevelType w:val="hybridMultilevel"/>
    <w:tmpl w:val="31EC781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1E1001B3"/>
    <w:multiLevelType w:val="hybridMultilevel"/>
    <w:tmpl w:val="90D2714E"/>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2" w15:restartNumberingAfterBreak="0">
    <w:nsid w:val="214811B3"/>
    <w:multiLevelType w:val="hybridMultilevel"/>
    <w:tmpl w:val="4244BC0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216440AA"/>
    <w:multiLevelType w:val="hybridMultilevel"/>
    <w:tmpl w:val="884658C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216736E3"/>
    <w:multiLevelType w:val="hybridMultilevel"/>
    <w:tmpl w:val="2A5EAE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22862709"/>
    <w:multiLevelType w:val="hybridMultilevel"/>
    <w:tmpl w:val="AE86DB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22BB151E"/>
    <w:multiLevelType w:val="hybridMultilevel"/>
    <w:tmpl w:val="AE86DB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23F70499"/>
    <w:multiLevelType w:val="hybridMultilevel"/>
    <w:tmpl w:val="5472F6D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25654184"/>
    <w:multiLevelType w:val="hybridMultilevel"/>
    <w:tmpl w:val="92181B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259A3A0D"/>
    <w:multiLevelType w:val="hybridMultilevel"/>
    <w:tmpl w:val="AE86DB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26D75001"/>
    <w:multiLevelType w:val="hybridMultilevel"/>
    <w:tmpl w:val="8D1AA990"/>
    <w:lvl w:ilvl="0" w:tplc="A1F48742">
      <w:start w:val="1"/>
      <w:numFmt w:val="bullet"/>
      <w:pStyle w:val="Nadpis3"/>
      <w:lvlText w:val=""/>
      <w:lvlJc w:val="left"/>
      <w:pPr>
        <w:ind w:left="1080" w:hanging="360"/>
      </w:pPr>
      <w:rPr>
        <w:rFonts w:ascii="Symbol" w:hAnsi="Symbol" w:hint="default"/>
        <w:color w:val="auto"/>
      </w:rPr>
    </w:lvl>
    <w:lvl w:ilvl="1" w:tplc="04050003">
      <w:start w:val="1"/>
      <w:numFmt w:val="bullet"/>
      <w:lvlText w:val="o"/>
      <w:lvlJc w:val="left"/>
      <w:pPr>
        <w:ind w:left="1800" w:hanging="360"/>
      </w:pPr>
      <w:rPr>
        <w:rFonts w:ascii="Courier New" w:hAnsi="Courier New" w:hint="default"/>
      </w:rPr>
    </w:lvl>
    <w:lvl w:ilvl="2" w:tplc="04050005">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1" w15:restartNumberingAfterBreak="0">
    <w:nsid w:val="2C69621E"/>
    <w:multiLevelType w:val="hybridMultilevel"/>
    <w:tmpl w:val="AE86DB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2E64651C"/>
    <w:multiLevelType w:val="hybridMultilevel"/>
    <w:tmpl w:val="83B06868"/>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43" w15:restartNumberingAfterBreak="0">
    <w:nsid w:val="30352522"/>
    <w:multiLevelType w:val="hybridMultilevel"/>
    <w:tmpl w:val="9736884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30991EEE"/>
    <w:multiLevelType w:val="hybridMultilevel"/>
    <w:tmpl w:val="16A8882E"/>
    <w:lvl w:ilvl="0" w:tplc="0405000F">
      <w:start w:val="1"/>
      <w:numFmt w:val="decimal"/>
      <w:lvlText w:val="%1."/>
      <w:lvlJc w:val="left"/>
      <w:pPr>
        <w:ind w:left="1105" w:hanging="360"/>
      </w:pPr>
    </w:lvl>
    <w:lvl w:ilvl="1" w:tplc="04050019" w:tentative="1">
      <w:start w:val="1"/>
      <w:numFmt w:val="lowerLetter"/>
      <w:lvlText w:val="%2."/>
      <w:lvlJc w:val="left"/>
      <w:pPr>
        <w:ind w:left="1825" w:hanging="360"/>
      </w:pPr>
    </w:lvl>
    <w:lvl w:ilvl="2" w:tplc="0405001B" w:tentative="1">
      <w:start w:val="1"/>
      <w:numFmt w:val="lowerRoman"/>
      <w:lvlText w:val="%3."/>
      <w:lvlJc w:val="right"/>
      <w:pPr>
        <w:ind w:left="2545" w:hanging="180"/>
      </w:pPr>
    </w:lvl>
    <w:lvl w:ilvl="3" w:tplc="0405000F" w:tentative="1">
      <w:start w:val="1"/>
      <w:numFmt w:val="decimal"/>
      <w:lvlText w:val="%4."/>
      <w:lvlJc w:val="left"/>
      <w:pPr>
        <w:ind w:left="3265" w:hanging="360"/>
      </w:pPr>
    </w:lvl>
    <w:lvl w:ilvl="4" w:tplc="04050019" w:tentative="1">
      <w:start w:val="1"/>
      <w:numFmt w:val="lowerLetter"/>
      <w:lvlText w:val="%5."/>
      <w:lvlJc w:val="left"/>
      <w:pPr>
        <w:ind w:left="3985" w:hanging="360"/>
      </w:pPr>
    </w:lvl>
    <w:lvl w:ilvl="5" w:tplc="0405001B" w:tentative="1">
      <w:start w:val="1"/>
      <w:numFmt w:val="lowerRoman"/>
      <w:lvlText w:val="%6."/>
      <w:lvlJc w:val="right"/>
      <w:pPr>
        <w:ind w:left="4705" w:hanging="180"/>
      </w:pPr>
    </w:lvl>
    <w:lvl w:ilvl="6" w:tplc="0405000F" w:tentative="1">
      <w:start w:val="1"/>
      <w:numFmt w:val="decimal"/>
      <w:lvlText w:val="%7."/>
      <w:lvlJc w:val="left"/>
      <w:pPr>
        <w:ind w:left="5425" w:hanging="360"/>
      </w:pPr>
    </w:lvl>
    <w:lvl w:ilvl="7" w:tplc="04050019" w:tentative="1">
      <w:start w:val="1"/>
      <w:numFmt w:val="lowerLetter"/>
      <w:lvlText w:val="%8."/>
      <w:lvlJc w:val="left"/>
      <w:pPr>
        <w:ind w:left="6145" w:hanging="360"/>
      </w:pPr>
    </w:lvl>
    <w:lvl w:ilvl="8" w:tplc="0405001B" w:tentative="1">
      <w:start w:val="1"/>
      <w:numFmt w:val="lowerRoman"/>
      <w:lvlText w:val="%9."/>
      <w:lvlJc w:val="right"/>
      <w:pPr>
        <w:ind w:left="6865" w:hanging="180"/>
      </w:pPr>
    </w:lvl>
  </w:abstractNum>
  <w:abstractNum w:abstractNumId="45" w15:restartNumberingAfterBreak="0">
    <w:nsid w:val="32E255BE"/>
    <w:multiLevelType w:val="hybridMultilevel"/>
    <w:tmpl w:val="C02AADB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36F51F3C"/>
    <w:multiLevelType w:val="hybridMultilevel"/>
    <w:tmpl w:val="FAA424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37AB5F06"/>
    <w:multiLevelType w:val="hybridMultilevel"/>
    <w:tmpl w:val="87EC018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37C3640E"/>
    <w:multiLevelType w:val="multilevel"/>
    <w:tmpl w:val="6BFAF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3AF576C0"/>
    <w:multiLevelType w:val="hybridMultilevel"/>
    <w:tmpl w:val="0128D7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3E4239CD"/>
    <w:multiLevelType w:val="hybridMultilevel"/>
    <w:tmpl w:val="AE86DB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3E905D6D"/>
    <w:multiLevelType w:val="hybridMultilevel"/>
    <w:tmpl w:val="AE86DB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3ECB31DD"/>
    <w:multiLevelType w:val="hybridMultilevel"/>
    <w:tmpl w:val="47BA1F12"/>
    <w:lvl w:ilvl="0" w:tplc="0405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 w15:restartNumberingAfterBreak="0">
    <w:nsid w:val="3FF0274A"/>
    <w:multiLevelType w:val="hybridMultilevel"/>
    <w:tmpl w:val="54E8CF08"/>
    <w:lvl w:ilvl="0" w:tplc="28BE629C">
      <w:start w:val="2"/>
      <w:numFmt w:val="bullet"/>
      <w:lvlText w:val="-"/>
      <w:lvlJc w:val="left"/>
      <w:pPr>
        <w:ind w:left="1080" w:hanging="360"/>
      </w:pPr>
      <w:rPr>
        <w:rFonts w:ascii="Calibri" w:eastAsia="Times New Roman"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4" w15:restartNumberingAfterBreak="0">
    <w:nsid w:val="40414518"/>
    <w:multiLevelType w:val="hybridMultilevel"/>
    <w:tmpl w:val="C87E33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40C61F6F"/>
    <w:multiLevelType w:val="hybridMultilevel"/>
    <w:tmpl w:val="2AEAE2AA"/>
    <w:lvl w:ilvl="0" w:tplc="A6A8EC7E">
      <w:start w:val="1"/>
      <w:numFmt w:val="decimal"/>
      <w:lvlText w:val="%1."/>
      <w:lvlJc w:val="left"/>
      <w:pPr>
        <w:ind w:left="550" w:hanging="165"/>
      </w:pPr>
      <w:rPr>
        <w:rFonts w:hint="default"/>
      </w:rPr>
    </w:lvl>
    <w:lvl w:ilvl="1" w:tplc="04050019" w:tentative="1">
      <w:start w:val="1"/>
      <w:numFmt w:val="lowerLetter"/>
      <w:lvlText w:val="%2."/>
      <w:lvlJc w:val="left"/>
      <w:pPr>
        <w:ind w:left="1465" w:hanging="360"/>
      </w:pPr>
    </w:lvl>
    <w:lvl w:ilvl="2" w:tplc="0405001B" w:tentative="1">
      <w:start w:val="1"/>
      <w:numFmt w:val="lowerRoman"/>
      <w:lvlText w:val="%3."/>
      <w:lvlJc w:val="right"/>
      <w:pPr>
        <w:ind w:left="2185" w:hanging="180"/>
      </w:pPr>
    </w:lvl>
    <w:lvl w:ilvl="3" w:tplc="0405000F" w:tentative="1">
      <w:start w:val="1"/>
      <w:numFmt w:val="decimal"/>
      <w:lvlText w:val="%4."/>
      <w:lvlJc w:val="left"/>
      <w:pPr>
        <w:ind w:left="2905" w:hanging="360"/>
      </w:pPr>
    </w:lvl>
    <w:lvl w:ilvl="4" w:tplc="04050019" w:tentative="1">
      <w:start w:val="1"/>
      <w:numFmt w:val="lowerLetter"/>
      <w:lvlText w:val="%5."/>
      <w:lvlJc w:val="left"/>
      <w:pPr>
        <w:ind w:left="3625" w:hanging="360"/>
      </w:pPr>
    </w:lvl>
    <w:lvl w:ilvl="5" w:tplc="0405001B" w:tentative="1">
      <w:start w:val="1"/>
      <w:numFmt w:val="lowerRoman"/>
      <w:lvlText w:val="%6."/>
      <w:lvlJc w:val="right"/>
      <w:pPr>
        <w:ind w:left="4345" w:hanging="180"/>
      </w:pPr>
    </w:lvl>
    <w:lvl w:ilvl="6" w:tplc="0405000F" w:tentative="1">
      <w:start w:val="1"/>
      <w:numFmt w:val="decimal"/>
      <w:lvlText w:val="%7."/>
      <w:lvlJc w:val="left"/>
      <w:pPr>
        <w:ind w:left="5065" w:hanging="360"/>
      </w:pPr>
    </w:lvl>
    <w:lvl w:ilvl="7" w:tplc="04050019" w:tentative="1">
      <w:start w:val="1"/>
      <w:numFmt w:val="lowerLetter"/>
      <w:lvlText w:val="%8."/>
      <w:lvlJc w:val="left"/>
      <w:pPr>
        <w:ind w:left="5785" w:hanging="360"/>
      </w:pPr>
    </w:lvl>
    <w:lvl w:ilvl="8" w:tplc="0405001B" w:tentative="1">
      <w:start w:val="1"/>
      <w:numFmt w:val="lowerRoman"/>
      <w:lvlText w:val="%9."/>
      <w:lvlJc w:val="right"/>
      <w:pPr>
        <w:ind w:left="6505" w:hanging="180"/>
      </w:pPr>
    </w:lvl>
  </w:abstractNum>
  <w:abstractNum w:abstractNumId="56" w15:restartNumberingAfterBreak="0">
    <w:nsid w:val="40FF2C06"/>
    <w:multiLevelType w:val="hybridMultilevel"/>
    <w:tmpl w:val="2C62FAF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42D35986"/>
    <w:multiLevelType w:val="hybridMultilevel"/>
    <w:tmpl w:val="EA16064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8" w15:restartNumberingAfterBreak="0">
    <w:nsid w:val="443A2744"/>
    <w:multiLevelType w:val="hybridMultilevel"/>
    <w:tmpl w:val="AE86DB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451B5694"/>
    <w:multiLevelType w:val="hybridMultilevel"/>
    <w:tmpl w:val="7B2850B6"/>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0" w15:restartNumberingAfterBreak="0">
    <w:nsid w:val="46AA29E1"/>
    <w:multiLevelType w:val="hybridMultilevel"/>
    <w:tmpl w:val="B7468C1C"/>
    <w:lvl w:ilvl="0" w:tplc="0405000F">
      <w:start w:val="1"/>
      <w:numFmt w:val="decimal"/>
      <w:lvlText w:val="%1."/>
      <w:lvlJc w:val="left"/>
      <w:pPr>
        <w:ind w:left="1105" w:hanging="360"/>
      </w:pPr>
    </w:lvl>
    <w:lvl w:ilvl="1" w:tplc="04050019" w:tentative="1">
      <w:start w:val="1"/>
      <w:numFmt w:val="lowerLetter"/>
      <w:lvlText w:val="%2."/>
      <w:lvlJc w:val="left"/>
      <w:pPr>
        <w:ind w:left="1825" w:hanging="360"/>
      </w:pPr>
    </w:lvl>
    <w:lvl w:ilvl="2" w:tplc="0405001B" w:tentative="1">
      <w:start w:val="1"/>
      <w:numFmt w:val="lowerRoman"/>
      <w:lvlText w:val="%3."/>
      <w:lvlJc w:val="right"/>
      <w:pPr>
        <w:ind w:left="2545" w:hanging="180"/>
      </w:pPr>
    </w:lvl>
    <w:lvl w:ilvl="3" w:tplc="0405000F" w:tentative="1">
      <w:start w:val="1"/>
      <w:numFmt w:val="decimal"/>
      <w:lvlText w:val="%4."/>
      <w:lvlJc w:val="left"/>
      <w:pPr>
        <w:ind w:left="3265" w:hanging="360"/>
      </w:pPr>
    </w:lvl>
    <w:lvl w:ilvl="4" w:tplc="04050019" w:tentative="1">
      <w:start w:val="1"/>
      <w:numFmt w:val="lowerLetter"/>
      <w:lvlText w:val="%5."/>
      <w:lvlJc w:val="left"/>
      <w:pPr>
        <w:ind w:left="3985" w:hanging="360"/>
      </w:pPr>
    </w:lvl>
    <w:lvl w:ilvl="5" w:tplc="0405001B" w:tentative="1">
      <w:start w:val="1"/>
      <w:numFmt w:val="lowerRoman"/>
      <w:lvlText w:val="%6."/>
      <w:lvlJc w:val="right"/>
      <w:pPr>
        <w:ind w:left="4705" w:hanging="180"/>
      </w:pPr>
    </w:lvl>
    <w:lvl w:ilvl="6" w:tplc="0405000F" w:tentative="1">
      <w:start w:val="1"/>
      <w:numFmt w:val="decimal"/>
      <w:lvlText w:val="%7."/>
      <w:lvlJc w:val="left"/>
      <w:pPr>
        <w:ind w:left="5425" w:hanging="360"/>
      </w:pPr>
    </w:lvl>
    <w:lvl w:ilvl="7" w:tplc="04050019" w:tentative="1">
      <w:start w:val="1"/>
      <w:numFmt w:val="lowerLetter"/>
      <w:lvlText w:val="%8."/>
      <w:lvlJc w:val="left"/>
      <w:pPr>
        <w:ind w:left="6145" w:hanging="360"/>
      </w:pPr>
    </w:lvl>
    <w:lvl w:ilvl="8" w:tplc="0405001B" w:tentative="1">
      <w:start w:val="1"/>
      <w:numFmt w:val="lowerRoman"/>
      <w:lvlText w:val="%9."/>
      <w:lvlJc w:val="right"/>
      <w:pPr>
        <w:ind w:left="6865" w:hanging="180"/>
      </w:pPr>
    </w:lvl>
  </w:abstractNum>
  <w:abstractNum w:abstractNumId="61" w15:restartNumberingAfterBreak="0">
    <w:nsid w:val="47BA680F"/>
    <w:multiLevelType w:val="hybridMultilevel"/>
    <w:tmpl w:val="9CCCD51A"/>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2" w15:restartNumberingAfterBreak="0">
    <w:nsid w:val="47C91DE5"/>
    <w:multiLevelType w:val="hybridMultilevel"/>
    <w:tmpl w:val="2A84644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3" w15:restartNumberingAfterBreak="0">
    <w:nsid w:val="48123026"/>
    <w:multiLevelType w:val="hybridMultilevel"/>
    <w:tmpl w:val="B0F2AB2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493955EE"/>
    <w:multiLevelType w:val="hybridMultilevel"/>
    <w:tmpl w:val="97288250"/>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5" w15:restartNumberingAfterBreak="0">
    <w:nsid w:val="496C71F2"/>
    <w:multiLevelType w:val="hybridMultilevel"/>
    <w:tmpl w:val="73D2DE1E"/>
    <w:lvl w:ilvl="0" w:tplc="52B2EA2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66" w15:restartNumberingAfterBreak="0">
    <w:nsid w:val="49980D59"/>
    <w:multiLevelType w:val="hybridMultilevel"/>
    <w:tmpl w:val="AE86DB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7" w15:restartNumberingAfterBreak="0">
    <w:nsid w:val="4CD41E25"/>
    <w:multiLevelType w:val="hybridMultilevel"/>
    <w:tmpl w:val="AE86DB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8" w15:restartNumberingAfterBreak="0">
    <w:nsid w:val="4ED34C50"/>
    <w:multiLevelType w:val="hybridMultilevel"/>
    <w:tmpl w:val="AE86DB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9" w15:restartNumberingAfterBreak="0">
    <w:nsid w:val="50286064"/>
    <w:multiLevelType w:val="hybridMultilevel"/>
    <w:tmpl w:val="AE86DB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0" w15:restartNumberingAfterBreak="0">
    <w:nsid w:val="502C633B"/>
    <w:multiLevelType w:val="hybridMultilevel"/>
    <w:tmpl w:val="C90A3B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1" w15:restartNumberingAfterBreak="0">
    <w:nsid w:val="512826C9"/>
    <w:multiLevelType w:val="hybridMultilevel"/>
    <w:tmpl w:val="5F20BCC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2" w15:restartNumberingAfterBreak="0">
    <w:nsid w:val="51EB62B4"/>
    <w:multiLevelType w:val="hybridMultilevel"/>
    <w:tmpl w:val="A7308F5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3" w15:restartNumberingAfterBreak="0">
    <w:nsid w:val="52240481"/>
    <w:multiLevelType w:val="hybridMultilevel"/>
    <w:tmpl w:val="AE86DB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4" w15:restartNumberingAfterBreak="0">
    <w:nsid w:val="5359543C"/>
    <w:multiLevelType w:val="hybridMultilevel"/>
    <w:tmpl w:val="9CAA8E7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5" w15:restartNumberingAfterBreak="0">
    <w:nsid w:val="53827C32"/>
    <w:multiLevelType w:val="hybridMultilevel"/>
    <w:tmpl w:val="C4A6BE00"/>
    <w:lvl w:ilvl="0" w:tplc="6666C3A8">
      <w:start w:val="1"/>
      <w:numFmt w:val="decimal"/>
      <w:lvlText w:val="%1."/>
      <w:lvlJc w:val="left"/>
      <w:pPr>
        <w:ind w:left="720" w:hanging="360"/>
      </w:pPr>
      <w:rPr>
        <w:rFonts w:ascii="Times New Roman" w:hAnsi="Times New Roman" w:hint="default"/>
        <w:b w:val="0"/>
        <w:i w:val="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6" w15:restartNumberingAfterBreak="0">
    <w:nsid w:val="5441056C"/>
    <w:multiLevelType w:val="hybridMultilevel"/>
    <w:tmpl w:val="9C2A95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7" w15:restartNumberingAfterBreak="0">
    <w:nsid w:val="57983C2E"/>
    <w:multiLevelType w:val="hybridMultilevel"/>
    <w:tmpl w:val="AE86DB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8" w15:restartNumberingAfterBreak="0">
    <w:nsid w:val="58BB51BC"/>
    <w:multiLevelType w:val="multilevel"/>
    <w:tmpl w:val="D9563140"/>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9" w15:restartNumberingAfterBreak="0">
    <w:nsid w:val="5DB81CCE"/>
    <w:multiLevelType w:val="hybridMultilevel"/>
    <w:tmpl w:val="8E9A45B0"/>
    <w:lvl w:ilvl="0" w:tplc="0405000F">
      <w:start w:val="1"/>
      <w:numFmt w:val="decimal"/>
      <w:lvlText w:val="%1."/>
      <w:lvlJc w:val="left"/>
      <w:pPr>
        <w:ind w:left="959" w:hanging="360"/>
      </w:pPr>
    </w:lvl>
    <w:lvl w:ilvl="1" w:tplc="04050019" w:tentative="1">
      <w:start w:val="1"/>
      <w:numFmt w:val="lowerLetter"/>
      <w:lvlText w:val="%2."/>
      <w:lvlJc w:val="left"/>
      <w:pPr>
        <w:ind w:left="1679" w:hanging="360"/>
      </w:pPr>
    </w:lvl>
    <w:lvl w:ilvl="2" w:tplc="0405001B" w:tentative="1">
      <w:start w:val="1"/>
      <w:numFmt w:val="lowerRoman"/>
      <w:lvlText w:val="%3."/>
      <w:lvlJc w:val="right"/>
      <w:pPr>
        <w:ind w:left="2399" w:hanging="180"/>
      </w:pPr>
    </w:lvl>
    <w:lvl w:ilvl="3" w:tplc="0405000F" w:tentative="1">
      <w:start w:val="1"/>
      <w:numFmt w:val="decimal"/>
      <w:lvlText w:val="%4."/>
      <w:lvlJc w:val="left"/>
      <w:pPr>
        <w:ind w:left="3119" w:hanging="360"/>
      </w:pPr>
    </w:lvl>
    <w:lvl w:ilvl="4" w:tplc="04050019" w:tentative="1">
      <w:start w:val="1"/>
      <w:numFmt w:val="lowerLetter"/>
      <w:lvlText w:val="%5."/>
      <w:lvlJc w:val="left"/>
      <w:pPr>
        <w:ind w:left="3839" w:hanging="360"/>
      </w:pPr>
    </w:lvl>
    <w:lvl w:ilvl="5" w:tplc="0405001B" w:tentative="1">
      <w:start w:val="1"/>
      <w:numFmt w:val="lowerRoman"/>
      <w:lvlText w:val="%6."/>
      <w:lvlJc w:val="right"/>
      <w:pPr>
        <w:ind w:left="4559" w:hanging="180"/>
      </w:pPr>
    </w:lvl>
    <w:lvl w:ilvl="6" w:tplc="0405000F" w:tentative="1">
      <w:start w:val="1"/>
      <w:numFmt w:val="decimal"/>
      <w:lvlText w:val="%7."/>
      <w:lvlJc w:val="left"/>
      <w:pPr>
        <w:ind w:left="5279" w:hanging="360"/>
      </w:pPr>
    </w:lvl>
    <w:lvl w:ilvl="7" w:tplc="04050019" w:tentative="1">
      <w:start w:val="1"/>
      <w:numFmt w:val="lowerLetter"/>
      <w:lvlText w:val="%8."/>
      <w:lvlJc w:val="left"/>
      <w:pPr>
        <w:ind w:left="5999" w:hanging="360"/>
      </w:pPr>
    </w:lvl>
    <w:lvl w:ilvl="8" w:tplc="0405001B" w:tentative="1">
      <w:start w:val="1"/>
      <w:numFmt w:val="lowerRoman"/>
      <w:lvlText w:val="%9."/>
      <w:lvlJc w:val="right"/>
      <w:pPr>
        <w:ind w:left="6719" w:hanging="180"/>
      </w:pPr>
    </w:lvl>
  </w:abstractNum>
  <w:abstractNum w:abstractNumId="80" w15:restartNumberingAfterBreak="0">
    <w:nsid w:val="5EB17660"/>
    <w:multiLevelType w:val="hybridMultilevel"/>
    <w:tmpl w:val="AE86DB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1" w15:restartNumberingAfterBreak="0">
    <w:nsid w:val="5FAE73EC"/>
    <w:multiLevelType w:val="hybridMultilevel"/>
    <w:tmpl w:val="D4AC76DA"/>
    <w:lvl w:ilvl="0" w:tplc="2DC2E0CE">
      <w:start w:val="1"/>
      <w:numFmt w:val="decimal"/>
      <w:lvlText w:val="%1."/>
      <w:lvlJc w:val="left"/>
      <w:pPr>
        <w:ind w:left="743" w:hanging="360"/>
      </w:pPr>
      <w:rPr>
        <w:rFonts w:hint="default"/>
      </w:rPr>
    </w:lvl>
    <w:lvl w:ilvl="1" w:tplc="04050019" w:tentative="1">
      <w:start w:val="1"/>
      <w:numFmt w:val="lowerLetter"/>
      <w:lvlText w:val="%2."/>
      <w:lvlJc w:val="left"/>
      <w:pPr>
        <w:ind w:left="1463" w:hanging="360"/>
      </w:pPr>
    </w:lvl>
    <w:lvl w:ilvl="2" w:tplc="0405001B" w:tentative="1">
      <w:start w:val="1"/>
      <w:numFmt w:val="lowerRoman"/>
      <w:lvlText w:val="%3."/>
      <w:lvlJc w:val="right"/>
      <w:pPr>
        <w:ind w:left="2183" w:hanging="180"/>
      </w:pPr>
    </w:lvl>
    <w:lvl w:ilvl="3" w:tplc="0405000F" w:tentative="1">
      <w:start w:val="1"/>
      <w:numFmt w:val="decimal"/>
      <w:lvlText w:val="%4."/>
      <w:lvlJc w:val="left"/>
      <w:pPr>
        <w:ind w:left="2903" w:hanging="360"/>
      </w:pPr>
    </w:lvl>
    <w:lvl w:ilvl="4" w:tplc="04050019" w:tentative="1">
      <w:start w:val="1"/>
      <w:numFmt w:val="lowerLetter"/>
      <w:lvlText w:val="%5."/>
      <w:lvlJc w:val="left"/>
      <w:pPr>
        <w:ind w:left="3623" w:hanging="360"/>
      </w:pPr>
    </w:lvl>
    <w:lvl w:ilvl="5" w:tplc="0405001B" w:tentative="1">
      <w:start w:val="1"/>
      <w:numFmt w:val="lowerRoman"/>
      <w:lvlText w:val="%6."/>
      <w:lvlJc w:val="right"/>
      <w:pPr>
        <w:ind w:left="4343" w:hanging="180"/>
      </w:pPr>
    </w:lvl>
    <w:lvl w:ilvl="6" w:tplc="0405000F" w:tentative="1">
      <w:start w:val="1"/>
      <w:numFmt w:val="decimal"/>
      <w:lvlText w:val="%7."/>
      <w:lvlJc w:val="left"/>
      <w:pPr>
        <w:ind w:left="5063" w:hanging="360"/>
      </w:pPr>
    </w:lvl>
    <w:lvl w:ilvl="7" w:tplc="04050019" w:tentative="1">
      <w:start w:val="1"/>
      <w:numFmt w:val="lowerLetter"/>
      <w:lvlText w:val="%8."/>
      <w:lvlJc w:val="left"/>
      <w:pPr>
        <w:ind w:left="5783" w:hanging="360"/>
      </w:pPr>
    </w:lvl>
    <w:lvl w:ilvl="8" w:tplc="0405001B" w:tentative="1">
      <w:start w:val="1"/>
      <w:numFmt w:val="lowerRoman"/>
      <w:lvlText w:val="%9."/>
      <w:lvlJc w:val="right"/>
      <w:pPr>
        <w:ind w:left="6503" w:hanging="180"/>
      </w:pPr>
    </w:lvl>
  </w:abstractNum>
  <w:abstractNum w:abstractNumId="82" w15:restartNumberingAfterBreak="0">
    <w:nsid w:val="61304797"/>
    <w:multiLevelType w:val="hybridMultilevel"/>
    <w:tmpl w:val="8E3642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3" w15:restartNumberingAfterBreak="0">
    <w:nsid w:val="62BA4282"/>
    <w:multiLevelType w:val="hybridMultilevel"/>
    <w:tmpl w:val="A2BEFDA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4" w15:restartNumberingAfterBreak="0">
    <w:nsid w:val="633B24D2"/>
    <w:multiLevelType w:val="hybridMultilevel"/>
    <w:tmpl w:val="70DC32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5" w15:restartNumberingAfterBreak="0">
    <w:nsid w:val="633F2806"/>
    <w:multiLevelType w:val="hybridMultilevel"/>
    <w:tmpl w:val="5A607A00"/>
    <w:lvl w:ilvl="0" w:tplc="3278A480">
      <w:start w:val="1"/>
      <w:numFmt w:val="decimal"/>
      <w:lvlText w:val="%1."/>
      <w:lvlJc w:val="left"/>
      <w:pPr>
        <w:ind w:left="855" w:hanging="360"/>
      </w:pPr>
      <w:rPr>
        <w:rFonts w:hint="default"/>
      </w:rPr>
    </w:lvl>
    <w:lvl w:ilvl="1" w:tplc="04050019" w:tentative="1">
      <w:start w:val="1"/>
      <w:numFmt w:val="lowerLetter"/>
      <w:lvlText w:val="%2."/>
      <w:lvlJc w:val="left"/>
      <w:pPr>
        <w:ind w:left="1575" w:hanging="360"/>
      </w:pPr>
    </w:lvl>
    <w:lvl w:ilvl="2" w:tplc="0405001B" w:tentative="1">
      <w:start w:val="1"/>
      <w:numFmt w:val="lowerRoman"/>
      <w:lvlText w:val="%3."/>
      <w:lvlJc w:val="right"/>
      <w:pPr>
        <w:ind w:left="2295" w:hanging="180"/>
      </w:pPr>
    </w:lvl>
    <w:lvl w:ilvl="3" w:tplc="0405000F" w:tentative="1">
      <w:start w:val="1"/>
      <w:numFmt w:val="decimal"/>
      <w:lvlText w:val="%4."/>
      <w:lvlJc w:val="left"/>
      <w:pPr>
        <w:ind w:left="3015" w:hanging="360"/>
      </w:pPr>
    </w:lvl>
    <w:lvl w:ilvl="4" w:tplc="04050019" w:tentative="1">
      <w:start w:val="1"/>
      <w:numFmt w:val="lowerLetter"/>
      <w:lvlText w:val="%5."/>
      <w:lvlJc w:val="left"/>
      <w:pPr>
        <w:ind w:left="3735" w:hanging="360"/>
      </w:pPr>
    </w:lvl>
    <w:lvl w:ilvl="5" w:tplc="0405001B" w:tentative="1">
      <w:start w:val="1"/>
      <w:numFmt w:val="lowerRoman"/>
      <w:lvlText w:val="%6."/>
      <w:lvlJc w:val="right"/>
      <w:pPr>
        <w:ind w:left="4455" w:hanging="180"/>
      </w:pPr>
    </w:lvl>
    <w:lvl w:ilvl="6" w:tplc="0405000F" w:tentative="1">
      <w:start w:val="1"/>
      <w:numFmt w:val="decimal"/>
      <w:lvlText w:val="%7."/>
      <w:lvlJc w:val="left"/>
      <w:pPr>
        <w:ind w:left="5175" w:hanging="360"/>
      </w:pPr>
    </w:lvl>
    <w:lvl w:ilvl="7" w:tplc="04050019" w:tentative="1">
      <w:start w:val="1"/>
      <w:numFmt w:val="lowerLetter"/>
      <w:lvlText w:val="%8."/>
      <w:lvlJc w:val="left"/>
      <w:pPr>
        <w:ind w:left="5895" w:hanging="360"/>
      </w:pPr>
    </w:lvl>
    <w:lvl w:ilvl="8" w:tplc="0405001B" w:tentative="1">
      <w:start w:val="1"/>
      <w:numFmt w:val="lowerRoman"/>
      <w:lvlText w:val="%9."/>
      <w:lvlJc w:val="right"/>
      <w:pPr>
        <w:ind w:left="6615" w:hanging="180"/>
      </w:pPr>
    </w:lvl>
  </w:abstractNum>
  <w:abstractNum w:abstractNumId="86" w15:restartNumberingAfterBreak="0">
    <w:nsid w:val="63516E61"/>
    <w:multiLevelType w:val="hybridMultilevel"/>
    <w:tmpl w:val="AD60C430"/>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7" w15:restartNumberingAfterBreak="0">
    <w:nsid w:val="64653F09"/>
    <w:multiLevelType w:val="hybridMultilevel"/>
    <w:tmpl w:val="94C268C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8" w15:restartNumberingAfterBreak="0">
    <w:nsid w:val="687D535C"/>
    <w:multiLevelType w:val="hybridMultilevel"/>
    <w:tmpl w:val="4A68DFD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9" w15:restartNumberingAfterBreak="0">
    <w:nsid w:val="691466F6"/>
    <w:multiLevelType w:val="hybridMultilevel"/>
    <w:tmpl w:val="5BF08F4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0" w15:restartNumberingAfterBreak="0">
    <w:nsid w:val="69F828CD"/>
    <w:multiLevelType w:val="hybridMultilevel"/>
    <w:tmpl w:val="DF70740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1" w15:restartNumberingAfterBreak="0">
    <w:nsid w:val="6A616347"/>
    <w:multiLevelType w:val="hybridMultilevel"/>
    <w:tmpl w:val="D21286A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92" w15:restartNumberingAfterBreak="0">
    <w:nsid w:val="6B5D191B"/>
    <w:multiLevelType w:val="hybridMultilevel"/>
    <w:tmpl w:val="B5865E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3" w15:restartNumberingAfterBreak="0">
    <w:nsid w:val="6E364F5A"/>
    <w:multiLevelType w:val="hybridMultilevel"/>
    <w:tmpl w:val="C2B8B1C0"/>
    <w:lvl w:ilvl="0" w:tplc="9EFCC9CA">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4" w15:restartNumberingAfterBreak="0">
    <w:nsid w:val="702D3569"/>
    <w:multiLevelType w:val="hybridMultilevel"/>
    <w:tmpl w:val="6EE010B4"/>
    <w:lvl w:ilvl="0" w:tplc="48625FCA">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5" w15:restartNumberingAfterBreak="0">
    <w:nsid w:val="70D56C4D"/>
    <w:multiLevelType w:val="hybridMultilevel"/>
    <w:tmpl w:val="4EEC0FA2"/>
    <w:lvl w:ilvl="0" w:tplc="0405000F">
      <w:start w:val="1"/>
      <w:numFmt w:val="decimal"/>
      <w:lvlText w:val="%1."/>
      <w:lvlJc w:val="left"/>
      <w:pPr>
        <w:tabs>
          <w:tab w:val="num" w:pos="720"/>
        </w:tabs>
        <w:ind w:left="720" w:hanging="360"/>
      </w:pPr>
      <w:rPr>
        <w:rFonts w:hint="default"/>
      </w:rPr>
    </w:lvl>
    <w:lvl w:ilvl="1" w:tplc="17C0A46E" w:tentative="1">
      <w:start w:val="1"/>
      <w:numFmt w:val="bullet"/>
      <w:lvlText w:val="•"/>
      <w:lvlJc w:val="left"/>
      <w:pPr>
        <w:tabs>
          <w:tab w:val="num" w:pos="1440"/>
        </w:tabs>
        <w:ind w:left="1440" w:hanging="360"/>
      </w:pPr>
      <w:rPr>
        <w:rFonts w:ascii="Arial" w:hAnsi="Arial" w:hint="default"/>
      </w:rPr>
    </w:lvl>
    <w:lvl w:ilvl="2" w:tplc="B19A0EBC" w:tentative="1">
      <w:start w:val="1"/>
      <w:numFmt w:val="bullet"/>
      <w:lvlText w:val="•"/>
      <w:lvlJc w:val="left"/>
      <w:pPr>
        <w:tabs>
          <w:tab w:val="num" w:pos="2160"/>
        </w:tabs>
        <w:ind w:left="2160" w:hanging="360"/>
      </w:pPr>
      <w:rPr>
        <w:rFonts w:ascii="Arial" w:hAnsi="Arial" w:hint="default"/>
      </w:rPr>
    </w:lvl>
    <w:lvl w:ilvl="3" w:tplc="AF9EDFC6" w:tentative="1">
      <w:start w:val="1"/>
      <w:numFmt w:val="bullet"/>
      <w:lvlText w:val="•"/>
      <w:lvlJc w:val="left"/>
      <w:pPr>
        <w:tabs>
          <w:tab w:val="num" w:pos="2880"/>
        </w:tabs>
        <w:ind w:left="2880" w:hanging="360"/>
      </w:pPr>
      <w:rPr>
        <w:rFonts w:ascii="Arial" w:hAnsi="Arial" w:hint="default"/>
      </w:rPr>
    </w:lvl>
    <w:lvl w:ilvl="4" w:tplc="6DF24C3E" w:tentative="1">
      <w:start w:val="1"/>
      <w:numFmt w:val="bullet"/>
      <w:lvlText w:val="•"/>
      <w:lvlJc w:val="left"/>
      <w:pPr>
        <w:tabs>
          <w:tab w:val="num" w:pos="3600"/>
        </w:tabs>
        <w:ind w:left="3600" w:hanging="360"/>
      </w:pPr>
      <w:rPr>
        <w:rFonts w:ascii="Arial" w:hAnsi="Arial" w:hint="default"/>
      </w:rPr>
    </w:lvl>
    <w:lvl w:ilvl="5" w:tplc="6060AC9C" w:tentative="1">
      <w:start w:val="1"/>
      <w:numFmt w:val="bullet"/>
      <w:lvlText w:val="•"/>
      <w:lvlJc w:val="left"/>
      <w:pPr>
        <w:tabs>
          <w:tab w:val="num" w:pos="4320"/>
        </w:tabs>
        <w:ind w:left="4320" w:hanging="360"/>
      </w:pPr>
      <w:rPr>
        <w:rFonts w:ascii="Arial" w:hAnsi="Arial" w:hint="default"/>
      </w:rPr>
    </w:lvl>
    <w:lvl w:ilvl="6" w:tplc="4BECF736" w:tentative="1">
      <w:start w:val="1"/>
      <w:numFmt w:val="bullet"/>
      <w:lvlText w:val="•"/>
      <w:lvlJc w:val="left"/>
      <w:pPr>
        <w:tabs>
          <w:tab w:val="num" w:pos="5040"/>
        </w:tabs>
        <w:ind w:left="5040" w:hanging="360"/>
      </w:pPr>
      <w:rPr>
        <w:rFonts w:ascii="Arial" w:hAnsi="Arial" w:hint="default"/>
      </w:rPr>
    </w:lvl>
    <w:lvl w:ilvl="7" w:tplc="567E8622" w:tentative="1">
      <w:start w:val="1"/>
      <w:numFmt w:val="bullet"/>
      <w:lvlText w:val="•"/>
      <w:lvlJc w:val="left"/>
      <w:pPr>
        <w:tabs>
          <w:tab w:val="num" w:pos="5760"/>
        </w:tabs>
        <w:ind w:left="5760" w:hanging="360"/>
      </w:pPr>
      <w:rPr>
        <w:rFonts w:ascii="Arial" w:hAnsi="Arial" w:hint="default"/>
      </w:rPr>
    </w:lvl>
    <w:lvl w:ilvl="8" w:tplc="3F262250" w:tentative="1">
      <w:start w:val="1"/>
      <w:numFmt w:val="bullet"/>
      <w:lvlText w:val="•"/>
      <w:lvlJc w:val="left"/>
      <w:pPr>
        <w:tabs>
          <w:tab w:val="num" w:pos="6480"/>
        </w:tabs>
        <w:ind w:left="6480" w:hanging="360"/>
      </w:pPr>
      <w:rPr>
        <w:rFonts w:ascii="Arial" w:hAnsi="Arial" w:hint="default"/>
      </w:rPr>
    </w:lvl>
  </w:abstractNum>
  <w:abstractNum w:abstractNumId="96" w15:restartNumberingAfterBreak="0">
    <w:nsid w:val="73A436A0"/>
    <w:multiLevelType w:val="hybridMultilevel"/>
    <w:tmpl w:val="9040846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7" w15:restartNumberingAfterBreak="0">
    <w:nsid w:val="74621EC3"/>
    <w:multiLevelType w:val="hybridMultilevel"/>
    <w:tmpl w:val="AE86DB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8" w15:restartNumberingAfterBreak="0">
    <w:nsid w:val="74BB742C"/>
    <w:multiLevelType w:val="hybridMultilevel"/>
    <w:tmpl w:val="39666A4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9" w15:restartNumberingAfterBreak="0">
    <w:nsid w:val="75BE4FBC"/>
    <w:multiLevelType w:val="hybridMultilevel"/>
    <w:tmpl w:val="676AAD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0" w15:restartNumberingAfterBreak="0">
    <w:nsid w:val="762C3B5B"/>
    <w:multiLevelType w:val="hybridMultilevel"/>
    <w:tmpl w:val="AE86DB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1" w15:restartNumberingAfterBreak="0">
    <w:nsid w:val="76AA25F6"/>
    <w:multiLevelType w:val="hybridMultilevel"/>
    <w:tmpl w:val="F2788E36"/>
    <w:lvl w:ilvl="0" w:tplc="0405000F">
      <w:start w:val="1"/>
      <w:numFmt w:val="decimal"/>
      <w:lvlText w:val="%1."/>
      <w:lvlJc w:val="left"/>
      <w:pPr>
        <w:ind w:left="1116" w:hanging="360"/>
      </w:pPr>
    </w:lvl>
    <w:lvl w:ilvl="1" w:tplc="04050019" w:tentative="1">
      <w:start w:val="1"/>
      <w:numFmt w:val="lowerLetter"/>
      <w:lvlText w:val="%2."/>
      <w:lvlJc w:val="left"/>
      <w:pPr>
        <w:ind w:left="1836" w:hanging="360"/>
      </w:pPr>
    </w:lvl>
    <w:lvl w:ilvl="2" w:tplc="0405001B" w:tentative="1">
      <w:start w:val="1"/>
      <w:numFmt w:val="lowerRoman"/>
      <w:lvlText w:val="%3."/>
      <w:lvlJc w:val="right"/>
      <w:pPr>
        <w:ind w:left="2556" w:hanging="180"/>
      </w:pPr>
    </w:lvl>
    <w:lvl w:ilvl="3" w:tplc="0405000F" w:tentative="1">
      <w:start w:val="1"/>
      <w:numFmt w:val="decimal"/>
      <w:lvlText w:val="%4."/>
      <w:lvlJc w:val="left"/>
      <w:pPr>
        <w:ind w:left="3276" w:hanging="360"/>
      </w:pPr>
    </w:lvl>
    <w:lvl w:ilvl="4" w:tplc="04050019" w:tentative="1">
      <w:start w:val="1"/>
      <w:numFmt w:val="lowerLetter"/>
      <w:lvlText w:val="%5."/>
      <w:lvlJc w:val="left"/>
      <w:pPr>
        <w:ind w:left="3996" w:hanging="360"/>
      </w:pPr>
    </w:lvl>
    <w:lvl w:ilvl="5" w:tplc="0405001B" w:tentative="1">
      <w:start w:val="1"/>
      <w:numFmt w:val="lowerRoman"/>
      <w:lvlText w:val="%6."/>
      <w:lvlJc w:val="right"/>
      <w:pPr>
        <w:ind w:left="4716" w:hanging="180"/>
      </w:pPr>
    </w:lvl>
    <w:lvl w:ilvl="6" w:tplc="0405000F" w:tentative="1">
      <w:start w:val="1"/>
      <w:numFmt w:val="decimal"/>
      <w:lvlText w:val="%7."/>
      <w:lvlJc w:val="left"/>
      <w:pPr>
        <w:ind w:left="5436" w:hanging="360"/>
      </w:pPr>
    </w:lvl>
    <w:lvl w:ilvl="7" w:tplc="04050019" w:tentative="1">
      <w:start w:val="1"/>
      <w:numFmt w:val="lowerLetter"/>
      <w:lvlText w:val="%8."/>
      <w:lvlJc w:val="left"/>
      <w:pPr>
        <w:ind w:left="6156" w:hanging="360"/>
      </w:pPr>
    </w:lvl>
    <w:lvl w:ilvl="8" w:tplc="0405001B" w:tentative="1">
      <w:start w:val="1"/>
      <w:numFmt w:val="lowerRoman"/>
      <w:lvlText w:val="%9."/>
      <w:lvlJc w:val="right"/>
      <w:pPr>
        <w:ind w:left="6876" w:hanging="180"/>
      </w:pPr>
    </w:lvl>
  </w:abstractNum>
  <w:abstractNum w:abstractNumId="102" w15:restartNumberingAfterBreak="0">
    <w:nsid w:val="77F076BC"/>
    <w:multiLevelType w:val="multilevel"/>
    <w:tmpl w:val="ED7C4236"/>
    <w:lvl w:ilvl="0">
      <w:start w:val="1"/>
      <w:numFmt w:val="upperRoman"/>
      <w:pStyle w:val="Nadpis1"/>
      <w:lvlText w:val="%1."/>
      <w:lvlJc w:val="righ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103" w15:restartNumberingAfterBreak="0">
    <w:nsid w:val="79947FDE"/>
    <w:multiLevelType w:val="hybridMultilevel"/>
    <w:tmpl w:val="AE86DB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4" w15:restartNumberingAfterBreak="0">
    <w:nsid w:val="7A0A1FD5"/>
    <w:multiLevelType w:val="hybridMultilevel"/>
    <w:tmpl w:val="AE86DB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5" w15:restartNumberingAfterBreak="0">
    <w:nsid w:val="7AAC767E"/>
    <w:multiLevelType w:val="hybridMultilevel"/>
    <w:tmpl w:val="AE86DB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6" w15:restartNumberingAfterBreak="0">
    <w:nsid w:val="7BF70F03"/>
    <w:multiLevelType w:val="hybridMultilevel"/>
    <w:tmpl w:val="16A8882E"/>
    <w:lvl w:ilvl="0" w:tplc="0405000F">
      <w:start w:val="1"/>
      <w:numFmt w:val="decimal"/>
      <w:lvlText w:val="%1."/>
      <w:lvlJc w:val="left"/>
      <w:pPr>
        <w:ind w:left="1105" w:hanging="360"/>
      </w:pPr>
    </w:lvl>
    <w:lvl w:ilvl="1" w:tplc="04050019" w:tentative="1">
      <w:start w:val="1"/>
      <w:numFmt w:val="lowerLetter"/>
      <w:lvlText w:val="%2."/>
      <w:lvlJc w:val="left"/>
      <w:pPr>
        <w:ind w:left="1825" w:hanging="360"/>
      </w:pPr>
    </w:lvl>
    <w:lvl w:ilvl="2" w:tplc="0405001B" w:tentative="1">
      <w:start w:val="1"/>
      <w:numFmt w:val="lowerRoman"/>
      <w:lvlText w:val="%3."/>
      <w:lvlJc w:val="right"/>
      <w:pPr>
        <w:ind w:left="2545" w:hanging="180"/>
      </w:pPr>
    </w:lvl>
    <w:lvl w:ilvl="3" w:tplc="0405000F" w:tentative="1">
      <w:start w:val="1"/>
      <w:numFmt w:val="decimal"/>
      <w:lvlText w:val="%4."/>
      <w:lvlJc w:val="left"/>
      <w:pPr>
        <w:ind w:left="3265" w:hanging="360"/>
      </w:pPr>
    </w:lvl>
    <w:lvl w:ilvl="4" w:tplc="04050019" w:tentative="1">
      <w:start w:val="1"/>
      <w:numFmt w:val="lowerLetter"/>
      <w:lvlText w:val="%5."/>
      <w:lvlJc w:val="left"/>
      <w:pPr>
        <w:ind w:left="3985" w:hanging="360"/>
      </w:pPr>
    </w:lvl>
    <w:lvl w:ilvl="5" w:tplc="0405001B" w:tentative="1">
      <w:start w:val="1"/>
      <w:numFmt w:val="lowerRoman"/>
      <w:lvlText w:val="%6."/>
      <w:lvlJc w:val="right"/>
      <w:pPr>
        <w:ind w:left="4705" w:hanging="180"/>
      </w:pPr>
    </w:lvl>
    <w:lvl w:ilvl="6" w:tplc="0405000F" w:tentative="1">
      <w:start w:val="1"/>
      <w:numFmt w:val="decimal"/>
      <w:lvlText w:val="%7."/>
      <w:lvlJc w:val="left"/>
      <w:pPr>
        <w:ind w:left="5425" w:hanging="360"/>
      </w:pPr>
    </w:lvl>
    <w:lvl w:ilvl="7" w:tplc="04050019" w:tentative="1">
      <w:start w:val="1"/>
      <w:numFmt w:val="lowerLetter"/>
      <w:lvlText w:val="%8."/>
      <w:lvlJc w:val="left"/>
      <w:pPr>
        <w:ind w:left="6145" w:hanging="360"/>
      </w:pPr>
    </w:lvl>
    <w:lvl w:ilvl="8" w:tplc="0405001B" w:tentative="1">
      <w:start w:val="1"/>
      <w:numFmt w:val="lowerRoman"/>
      <w:lvlText w:val="%9."/>
      <w:lvlJc w:val="right"/>
      <w:pPr>
        <w:ind w:left="6865" w:hanging="180"/>
      </w:pPr>
    </w:lvl>
  </w:abstractNum>
  <w:abstractNum w:abstractNumId="107" w15:restartNumberingAfterBreak="0">
    <w:nsid w:val="7D725155"/>
    <w:multiLevelType w:val="hybridMultilevel"/>
    <w:tmpl w:val="AE86DB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8" w15:restartNumberingAfterBreak="0">
    <w:nsid w:val="7D9B7883"/>
    <w:multiLevelType w:val="hybridMultilevel"/>
    <w:tmpl w:val="47BA1F12"/>
    <w:lvl w:ilvl="0" w:tplc="0405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9" w15:restartNumberingAfterBreak="0">
    <w:nsid w:val="7E2C2410"/>
    <w:multiLevelType w:val="hybridMultilevel"/>
    <w:tmpl w:val="8B723046"/>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0" w15:restartNumberingAfterBreak="0">
    <w:nsid w:val="7E7400D9"/>
    <w:multiLevelType w:val="hybridMultilevel"/>
    <w:tmpl w:val="4D8C42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1" w15:restartNumberingAfterBreak="0">
    <w:nsid w:val="7E9F70D9"/>
    <w:multiLevelType w:val="hybridMultilevel"/>
    <w:tmpl w:val="E6224C5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2" w15:restartNumberingAfterBreak="0">
    <w:nsid w:val="7EA1325E"/>
    <w:multiLevelType w:val="hybridMultilevel"/>
    <w:tmpl w:val="AE86DB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430194905">
    <w:abstractNumId w:val="99"/>
  </w:num>
  <w:num w:numId="2" w16cid:durableId="439186538">
    <w:abstractNumId w:val="53"/>
  </w:num>
  <w:num w:numId="3" w16cid:durableId="1805779281">
    <w:abstractNumId w:val="40"/>
  </w:num>
  <w:num w:numId="4" w16cid:durableId="42220165">
    <w:abstractNumId w:val="102"/>
  </w:num>
  <w:num w:numId="5" w16cid:durableId="1426420766">
    <w:abstractNumId w:val="15"/>
  </w:num>
  <w:num w:numId="6" w16cid:durableId="1093747821">
    <w:abstractNumId w:val="12"/>
  </w:num>
  <w:num w:numId="7" w16cid:durableId="725836864">
    <w:abstractNumId w:val="45"/>
  </w:num>
  <w:num w:numId="8" w16cid:durableId="2099861893">
    <w:abstractNumId w:val="51"/>
  </w:num>
  <w:num w:numId="9" w16cid:durableId="302122448">
    <w:abstractNumId w:val="2"/>
  </w:num>
  <w:num w:numId="10" w16cid:durableId="2128816555">
    <w:abstractNumId w:val="25"/>
  </w:num>
  <w:num w:numId="11" w16cid:durableId="1224755795">
    <w:abstractNumId w:val="105"/>
  </w:num>
  <w:num w:numId="12" w16cid:durableId="935093958">
    <w:abstractNumId w:val="95"/>
  </w:num>
  <w:num w:numId="13" w16cid:durableId="721635231">
    <w:abstractNumId w:val="11"/>
  </w:num>
  <w:num w:numId="14" w16cid:durableId="818618528">
    <w:abstractNumId w:val="49"/>
  </w:num>
  <w:num w:numId="15" w16cid:durableId="608968578">
    <w:abstractNumId w:val="84"/>
  </w:num>
  <w:num w:numId="16" w16cid:durableId="997658984">
    <w:abstractNumId w:val="7"/>
  </w:num>
  <w:num w:numId="17" w16cid:durableId="868104707">
    <w:abstractNumId w:val="109"/>
  </w:num>
  <w:num w:numId="18" w16cid:durableId="1306543092">
    <w:abstractNumId w:val="61"/>
  </w:num>
  <w:num w:numId="19" w16cid:durableId="519200779">
    <w:abstractNumId w:val="64"/>
  </w:num>
  <w:num w:numId="20" w16cid:durableId="2134903266">
    <w:abstractNumId w:val="32"/>
  </w:num>
  <w:num w:numId="21" w16cid:durableId="1961719329">
    <w:abstractNumId w:val="39"/>
  </w:num>
  <w:num w:numId="22" w16cid:durableId="14499278">
    <w:abstractNumId w:val="110"/>
  </w:num>
  <w:num w:numId="23" w16cid:durableId="393704902">
    <w:abstractNumId w:val="54"/>
  </w:num>
  <w:num w:numId="24" w16cid:durableId="440340072">
    <w:abstractNumId w:val="75"/>
  </w:num>
  <w:num w:numId="25" w16cid:durableId="201241519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49812751">
    <w:abstractNumId w:val="93"/>
  </w:num>
  <w:num w:numId="27" w16cid:durableId="1341006332">
    <w:abstractNumId w:val="6"/>
  </w:num>
  <w:num w:numId="28" w16cid:durableId="510754493">
    <w:abstractNumId w:val="112"/>
  </w:num>
  <w:num w:numId="29" w16cid:durableId="1290626115">
    <w:abstractNumId w:val="108"/>
  </w:num>
  <w:num w:numId="30" w16cid:durableId="96680414">
    <w:abstractNumId w:val="52"/>
  </w:num>
  <w:num w:numId="31" w16cid:durableId="2088723855">
    <w:abstractNumId w:val="69"/>
  </w:num>
  <w:num w:numId="32" w16cid:durableId="610745684">
    <w:abstractNumId w:val="97"/>
  </w:num>
  <w:num w:numId="33" w16cid:durableId="847712279">
    <w:abstractNumId w:val="20"/>
  </w:num>
  <w:num w:numId="34" w16cid:durableId="154347177">
    <w:abstractNumId w:val="36"/>
  </w:num>
  <w:num w:numId="35" w16cid:durableId="351494415">
    <w:abstractNumId w:val="73"/>
  </w:num>
  <w:num w:numId="36" w16cid:durableId="198133894">
    <w:abstractNumId w:val="5"/>
  </w:num>
  <w:num w:numId="37" w16cid:durableId="1663855788">
    <w:abstractNumId w:val="63"/>
  </w:num>
  <w:num w:numId="38" w16cid:durableId="1608350883">
    <w:abstractNumId w:val="4"/>
  </w:num>
  <w:num w:numId="39" w16cid:durableId="163591428">
    <w:abstractNumId w:val="41"/>
  </w:num>
  <w:num w:numId="40" w16cid:durableId="344671352">
    <w:abstractNumId w:val="85"/>
  </w:num>
  <w:num w:numId="41" w16cid:durableId="486287797">
    <w:abstractNumId w:val="48"/>
  </w:num>
  <w:num w:numId="42" w16cid:durableId="30419702">
    <w:abstractNumId w:val="92"/>
  </w:num>
  <w:num w:numId="43" w16cid:durableId="558439139">
    <w:abstractNumId w:val="31"/>
  </w:num>
  <w:num w:numId="44" w16cid:durableId="61410114">
    <w:abstractNumId w:val="83"/>
  </w:num>
  <w:num w:numId="45" w16cid:durableId="1416786539">
    <w:abstractNumId w:val="76"/>
  </w:num>
  <w:num w:numId="46" w16cid:durableId="1468356375">
    <w:abstractNumId w:val="37"/>
  </w:num>
  <w:num w:numId="47" w16cid:durableId="1436360274">
    <w:abstractNumId w:val="100"/>
  </w:num>
  <w:num w:numId="48" w16cid:durableId="175848508">
    <w:abstractNumId w:val="103"/>
  </w:num>
  <w:num w:numId="49" w16cid:durableId="1735621530">
    <w:abstractNumId w:val="47"/>
  </w:num>
  <w:num w:numId="50" w16cid:durableId="1634484703">
    <w:abstractNumId w:val="67"/>
  </w:num>
  <w:num w:numId="51" w16cid:durableId="1367100192">
    <w:abstractNumId w:val="18"/>
  </w:num>
  <w:num w:numId="52" w16cid:durableId="863324445">
    <w:abstractNumId w:val="9"/>
  </w:num>
  <w:num w:numId="53" w16cid:durableId="583875466">
    <w:abstractNumId w:val="104"/>
  </w:num>
  <w:num w:numId="54" w16cid:durableId="1493908383">
    <w:abstractNumId w:val="24"/>
  </w:num>
  <w:num w:numId="55" w16cid:durableId="18552551">
    <w:abstractNumId w:val="78"/>
  </w:num>
  <w:num w:numId="56" w16cid:durableId="449594906">
    <w:abstractNumId w:val="23"/>
  </w:num>
  <w:num w:numId="57" w16cid:durableId="1917588198">
    <w:abstractNumId w:val="107"/>
  </w:num>
  <w:num w:numId="58" w16cid:durableId="1094669292">
    <w:abstractNumId w:val="17"/>
  </w:num>
  <w:num w:numId="59" w16cid:durableId="191110924">
    <w:abstractNumId w:val="58"/>
  </w:num>
  <w:num w:numId="60" w16cid:durableId="733624918">
    <w:abstractNumId w:val="68"/>
  </w:num>
  <w:num w:numId="61" w16cid:durableId="1767115287">
    <w:abstractNumId w:val="77"/>
  </w:num>
  <w:num w:numId="62" w16cid:durableId="1943681630">
    <w:abstractNumId w:val="10"/>
  </w:num>
  <w:num w:numId="63" w16cid:durableId="967248837">
    <w:abstractNumId w:val="35"/>
  </w:num>
  <w:num w:numId="64" w16cid:durableId="860319598">
    <w:abstractNumId w:val="50"/>
  </w:num>
  <w:num w:numId="65" w16cid:durableId="268902168">
    <w:abstractNumId w:val="80"/>
  </w:num>
  <w:num w:numId="66" w16cid:durableId="1422949268">
    <w:abstractNumId w:val="21"/>
  </w:num>
  <w:num w:numId="67" w16cid:durableId="1183518953">
    <w:abstractNumId w:val="19"/>
  </w:num>
  <w:num w:numId="68" w16cid:durableId="1043289726">
    <w:abstractNumId w:val="27"/>
  </w:num>
  <w:num w:numId="69" w16cid:durableId="1440177271">
    <w:abstractNumId w:val="26"/>
  </w:num>
  <w:num w:numId="70" w16cid:durableId="756289242">
    <w:abstractNumId w:val="42"/>
  </w:num>
  <w:num w:numId="71" w16cid:durableId="100153776">
    <w:abstractNumId w:val="22"/>
  </w:num>
  <w:num w:numId="72" w16cid:durableId="1941138109">
    <w:abstractNumId w:val="14"/>
  </w:num>
  <w:num w:numId="73" w16cid:durableId="1964991731">
    <w:abstractNumId w:val="30"/>
  </w:num>
  <w:num w:numId="74" w16cid:durableId="1047686669">
    <w:abstractNumId w:val="0"/>
  </w:num>
  <w:num w:numId="75" w16cid:durableId="1835147936">
    <w:abstractNumId w:val="66"/>
  </w:num>
  <w:num w:numId="76" w16cid:durableId="403719921">
    <w:abstractNumId w:val="59"/>
  </w:num>
  <w:num w:numId="77" w16cid:durableId="1578323030">
    <w:abstractNumId w:val="72"/>
  </w:num>
  <w:num w:numId="78" w16cid:durableId="1466700924">
    <w:abstractNumId w:val="111"/>
  </w:num>
  <w:num w:numId="79" w16cid:durableId="1994333426">
    <w:abstractNumId w:val="86"/>
  </w:num>
  <w:num w:numId="80" w16cid:durableId="1279140550">
    <w:abstractNumId w:val="91"/>
  </w:num>
  <w:num w:numId="81" w16cid:durableId="196630380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27213224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862400359">
    <w:abstractNumId w:val="1"/>
  </w:num>
  <w:num w:numId="84" w16cid:durableId="2102136921">
    <w:abstractNumId w:val="33"/>
  </w:num>
  <w:num w:numId="85" w16cid:durableId="1171682517">
    <w:abstractNumId w:val="65"/>
  </w:num>
  <w:num w:numId="86" w16cid:durableId="854080581">
    <w:abstractNumId w:val="89"/>
  </w:num>
  <w:num w:numId="87" w16cid:durableId="1985617491">
    <w:abstractNumId w:val="56"/>
  </w:num>
  <w:num w:numId="88" w16cid:durableId="43601197">
    <w:abstractNumId w:val="13"/>
  </w:num>
  <w:num w:numId="89" w16cid:durableId="1937908296">
    <w:abstractNumId w:val="16"/>
  </w:num>
  <w:num w:numId="90" w16cid:durableId="1114835081">
    <w:abstractNumId w:val="62"/>
  </w:num>
  <w:num w:numId="91" w16cid:durableId="1151679354">
    <w:abstractNumId w:val="81"/>
  </w:num>
  <w:num w:numId="92" w16cid:durableId="1360624810">
    <w:abstractNumId w:val="88"/>
  </w:num>
  <w:num w:numId="93" w16cid:durableId="77098371">
    <w:abstractNumId w:val="94"/>
  </w:num>
  <w:num w:numId="94" w16cid:durableId="2041936500">
    <w:abstractNumId w:val="46"/>
  </w:num>
  <w:num w:numId="95" w16cid:durableId="1921018658">
    <w:abstractNumId w:val="3"/>
  </w:num>
  <w:num w:numId="96" w16cid:durableId="1754087839">
    <w:abstractNumId w:val="90"/>
  </w:num>
  <w:num w:numId="97" w16cid:durableId="959995954">
    <w:abstractNumId w:val="8"/>
  </w:num>
  <w:num w:numId="98" w16cid:durableId="2059431496">
    <w:abstractNumId w:val="87"/>
  </w:num>
  <w:num w:numId="99" w16cid:durableId="1921713199">
    <w:abstractNumId w:val="74"/>
  </w:num>
  <w:num w:numId="100" w16cid:durableId="1653947037">
    <w:abstractNumId w:val="34"/>
  </w:num>
  <w:num w:numId="101" w16cid:durableId="1750955795">
    <w:abstractNumId w:val="38"/>
  </w:num>
  <w:num w:numId="102" w16cid:durableId="372115023">
    <w:abstractNumId w:val="70"/>
  </w:num>
  <w:num w:numId="103" w16cid:durableId="2015499621">
    <w:abstractNumId w:val="96"/>
  </w:num>
  <w:num w:numId="104" w16cid:durableId="1288926176">
    <w:abstractNumId w:val="28"/>
  </w:num>
  <w:num w:numId="105" w16cid:durableId="1350064989">
    <w:abstractNumId w:val="82"/>
  </w:num>
  <w:num w:numId="106" w16cid:durableId="994147352">
    <w:abstractNumId w:val="98"/>
  </w:num>
  <w:num w:numId="107" w16cid:durableId="94329601">
    <w:abstractNumId w:val="106"/>
  </w:num>
  <w:num w:numId="108" w16cid:durableId="1268847137">
    <w:abstractNumId w:val="60"/>
  </w:num>
  <w:num w:numId="109" w16cid:durableId="1670405363">
    <w:abstractNumId w:val="55"/>
  </w:num>
  <w:num w:numId="110" w16cid:durableId="1314024630">
    <w:abstractNumId w:val="71"/>
  </w:num>
  <w:num w:numId="111" w16cid:durableId="1101492642">
    <w:abstractNumId w:val="43"/>
  </w:num>
  <w:num w:numId="112" w16cid:durableId="1875265926">
    <w:abstractNumId w:val="79"/>
  </w:num>
  <w:num w:numId="113" w16cid:durableId="654382546">
    <w:abstractNumId w:val="101"/>
  </w:num>
  <w:num w:numId="114" w16cid:durableId="638733648">
    <w:abstractNumId w:val="44"/>
  </w:num>
  <w:numIdMacAtCleanup w:val="11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ana Ponížilová">
    <w15:presenceInfo w15:providerId="AD" w15:userId="S::ponizilova@utb.cz::0ba02863-448a-4e15-a0c7-453aca42d4b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2"/>
  <w:hideSpellingErrors/>
  <w:activeWritingStyle w:appName="MSWord" w:lang="de-DE" w:vendorID="64" w:dllVersion="6" w:nlCheck="1" w:checkStyle="0"/>
  <w:activeWritingStyle w:appName="MSWord" w:lang="en-US" w:vendorID="64" w:dllVersion="6" w:nlCheck="1" w:checkStyle="1"/>
  <w:activeWritingStyle w:appName="MSWord" w:lang="en-GB" w:vendorID="64" w:dllVersion="6" w:nlCheck="1" w:checkStyle="1"/>
  <w:activeWritingStyle w:appName="MSWord" w:lang="de-AT" w:vendorID="64" w:dllVersion="6" w:nlCheck="1" w:checkStyle="0"/>
  <w:activeWritingStyle w:appName="MSWord" w:lang="cs-CZ"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fr-FR" w:vendorID="64" w:dllVersion="4096" w:nlCheck="1" w:checkStyle="0"/>
  <w:activeWritingStyle w:appName="MSWord" w:lang="de-DE" w:vendorID="64" w:dllVersion="4096" w:nlCheck="1" w:checkStyle="0"/>
  <w:activeWritingStyle w:appName="MSWord" w:lang="de-AT" w:vendorID="64" w:dllVersion="4096" w:nlCheck="1" w:checkStyle="0"/>
  <w:activeWritingStyle w:appName="MSWord" w:lang="cs-CZ" w:vendorID="64" w:dllVersion="0" w:nlCheck="1" w:checkStyle="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45EF"/>
    <w:rsid w:val="00000952"/>
    <w:rsid w:val="00001395"/>
    <w:rsid w:val="00002011"/>
    <w:rsid w:val="000021AC"/>
    <w:rsid w:val="00003FAC"/>
    <w:rsid w:val="000040DC"/>
    <w:rsid w:val="00005B23"/>
    <w:rsid w:val="00005EEE"/>
    <w:rsid w:val="0000688D"/>
    <w:rsid w:val="00011462"/>
    <w:rsid w:val="000123E3"/>
    <w:rsid w:val="00012522"/>
    <w:rsid w:val="00013BF0"/>
    <w:rsid w:val="00013F7B"/>
    <w:rsid w:val="00015010"/>
    <w:rsid w:val="000151FD"/>
    <w:rsid w:val="00015261"/>
    <w:rsid w:val="00015E65"/>
    <w:rsid w:val="000173DC"/>
    <w:rsid w:val="00024B08"/>
    <w:rsid w:val="00027284"/>
    <w:rsid w:val="00027619"/>
    <w:rsid w:val="00030027"/>
    <w:rsid w:val="0003133A"/>
    <w:rsid w:val="00031D92"/>
    <w:rsid w:val="000323C6"/>
    <w:rsid w:val="000325C9"/>
    <w:rsid w:val="00033F74"/>
    <w:rsid w:val="00034201"/>
    <w:rsid w:val="0003442A"/>
    <w:rsid w:val="00037135"/>
    <w:rsid w:val="00037E29"/>
    <w:rsid w:val="00040265"/>
    <w:rsid w:val="0004040F"/>
    <w:rsid w:val="00041542"/>
    <w:rsid w:val="0004505A"/>
    <w:rsid w:val="00045775"/>
    <w:rsid w:val="00045C07"/>
    <w:rsid w:val="00046965"/>
    <w:rsid w:val="000474CD"/>
    <w:rsid w:val="00047577"/>
    <w:rsid w:val="000477BD"/>
    <w:rsid w:val="00047DC7"/>
    <w:rsid w:val="00050215"/>
    <w:rsid w:val="000517C0"/>
    <w:rsid w:val="00053066"/>
    <w:rsid w:val="00053AD9"/>
    <w:rsid w:val="00056A2F"/>
    <w:rsid w:val="00056DE2"/>
    <w:rsid w:val="000576B8"/>
    <w:rsid w:val="00061FBA"/>
    <w:rsid w:val="00063051"/>
    <w:rsid w:val="000638CA"/>
    <w:rsid w:val="00063918"/>
    <w:rsid w:val="00064FCB"/>
    <w:rsid w:val="00065832"/>
    <w:rsid w:val="000660E7"/>
    <w:rsid w:val="00066FA1"/>
    <w:rsid w:val="00067820"/>
    <w:rsid w:val="00067998"/>
    <w:rsid w:val="000702A1"/>
    <w:rsid w:val="00070542"/>
    <w:rsid w:val="00071B16"/>
    <w:rsid w:val="00074D80"/>
    <w:rsid w:val="000756F7"/>
    <w:rsid w:val="000757E4"/>
    <w:rsid w:val="00075DB0"/>
    <w:rsid w:val="00080535"/>
    <w:rsid w:val="000809EA"/>
    <w:rsid w:val="00080CE7"/>
    <w:rsid w:val="0008189C"/>
    <w:rsid w:val="00082527"/>
    <w:rsid w:val="00083BA9"/>
    <w:rsid w:val="0008496D"/>
    <w:rsid w:val="000857FF"/>
    <w:rsid w:val="000861DE"/>
    <w:rsid w:val="00087B0C"/>
    <w:rsid w:val="00091A71"/>
    <w:rsid w:val="00091FD8"/>
    <w:rsid w:val="00093162"/>
    <w:rsid w:val="000938D7"/>
    <w:rsid w:val="0009409A"/>
    <w:rsid w:val="00094372"/>
    <w:rsid w:val="00094D8A"/>
    <w:rsid w:val="0009548F"/>
    <w:rsid w:val="00096C4A"/>
    <w:rsid w:val="00097709"/>
    <w:rsid w:val="00097EA7"/>
    <w:rsid w:val="000A06AA"/>
    <w:rsid w:val="000A085B"/>
    <w:rsid w:val="000A19B0"/>
    <w:rsid w:val="000A2A22"/>
    <w:rsid w:val="000A4F35"/>
    <w:rsid w:val="000A546C"/>
    <w:rsid w:val="000A5D59"/>
    <w:rsid w:val="000A6F4A"/>
    <w:rsid w:val="000A7510"/>
    <w:rsid w:val="000A785A"/>
    <w:rsid w:val="000B0679"/>
    <w:rsid w:val="000B0F95"/>
    <w:rsid w:val="000B13E0"/>
    <w:rsid w:val="000B1654"/>
    <w:rsid w:val="000B168E"/>
    <w:rsid w:val="000B3A38"/>
    <w:rsid w:val="000B4A2C"/>
    <w:rsid w:val="000B5273"/>
    <w:rsid w:val="000B6B83"/>
    <w:rsid w:val="000B6BA3"/>
    <w:rsid w:val="000C0563"/>
    <w:rsid w:val="000C05A4"/>
    <w:rsid w:val="000C0BD3"/>
    <w:rsid w:val="000C2DEE"/>
    <w:rsid w:val="000C3265"/>
    <w:rsid w:val="000C3A68"/>
    <w:rsid w:val="000C4414"/>
    <w:rsid w:val="000C539D"/>
    <w:rsid w:val="000C60F0"/>
    <w:rsid w:val="000C6612"/>
    <w:rsid w:val="000C674B"/>
    <w:rsid w:val="000C7154"/>
    <w:rsid w:val="000C7C1B"/>
    <w:rsid w:val="000D027E"/>
    <w:rsid w:val="000D2C91"/>
    <w:rsid w:val="000D45EF"/>
    <w:rsid w:val="000D498C"/>
    <w:rsid w:val="000D4B17"/>
    <w:rsid w:val="000D4E09"/>
    <w:rsid w:val="000D50EB"/>
    <w:rsid w:val="000D5F3E"/>
    <w:rsid w:val="000D708F"/>
    <w:rsid w:val="000D75F1"/>
    <w:rsid w:val="000D7829"/>
    <w:rsid w:val="000E01F0"/>
    <w:rsid w:val="000E0578"/>
    <w:rsid w:val="000E26CD"/>
    <w:rsid w:val="000E2943"/>
    <w:rsid w:val="000E2D38"/>
    <w:rsid w:val="000E2E63"/>
    <w:rsid w:val="000E2EF8"/>
    <w:rsid w:val="000E303B"/>
    <w:rsid w:val="000E367C"/>
    <w:rsid w:val="000E36A3"/>
    <w:rsid w:val="000E38FD"/>
    <w:rsid w:val="000E432D"/>
    <w:rsid w:val="000E492F"/>
    <w:rsid w:val="000E4F4E"/>
    <w:rsid w:val="000E5121"/>
    <w:rsid w:val="000E5FE2"/>
    <w:rsid w:val="000E6635"/>
    <w:rsid w:val="000E69A4"/>
    <w:rsid w:val="000E784D"/>
    <w:rsid w:val="000F13B8"/>
    <w:rsid w:val="000F35A0"/>
    <w:rsid w:val="000F3B69"/>
    <w:rsid w:val="000F5885"/>
    <w:rsid w:val="000F7647"/>
    <w:rsid w:val="000F77E6"/>
    <w:rsid w:val="000F7C3C"/>
    <w:rsid w:val="000F7E60"/>
    <w:rsid w:val="001017C8"/>
    <w:rsid w:val="0010208A"/>
    <w:rsid w:val="001026A9"/>
    <w:rsid w:val="001029FC"/>
    <w:rsid w:val="00103BFD"/>
    <w:rsid w:val="00103F73"/>
    <w:rsid w:val="00104508"/>
    <w:rsid w:val="001045D9"/>
    <w:rsid w:val="001055A1"/>
    <w:rsid w:val="00106058"/>
    <w:rsid w:val="00106F47"/>
    <w:rsid w:val="00107370"/>
    <w:rsid w:val="001100E4"/>
    <w:rsid w:val="001114AC"/>
    <w:rsid w:val="00111CEF"/>
    <w:rsid w:val="00112A07"/>
    <w:rsid w:val="0011456A"/>
    <w:rsid w:val="0011663D"/>
    <w:rsid w:val="00120275"/>
    <w:rsid w:val="001217FA"/>
    <w:rsid w:val="0012494B"/>
    <w:rsid w:val="00125246"/>
    <w:rsid w:val="00125FA5"/>
    <w:rsid w:val="00127C96"/>
    <w:rsid w:val="00127FE7"/>
    <w:rsid w:val="00131855"/>
    <w:rsid w:val="0013313E"/>
    <w:rsid w:val="00133587"/>
    <w:rsid w:val="00135FA7"/>
    <w:rsid w:val="0013614A"/>
    <w:rsid w:val="00136A0B"/>
    <w:rsid w:val="001373B8"/>
    <w:rsid w:val="00137C60"/>
    <w:rsid w:val="00140353"/>
    <w:rsid w:val="0014062D"/>
    <w:rsid w:val="00145B33"/>
    <w:rsid w:val="00146AA5"/>
    <w:rsid w:val="0014783B"/>
    <w:rsid w:val="0015012C"/>
    <w:rsid w:val="0015057F"/>
    <w:rsid w:val="001507F2"/>
    <w:rsid w:val="00150DF6"/>
    <w:rsid w:val="00151370"/>
    <w:rsid w:val="00152F6B"/>
    <w:rsid w:val="001531C2"/>
    <w:rsid w:val="00153942"/>
    <w:rsid w:val="00153DE9"/>
    <w:rsid w:val="00154831"/>
    <w:rsid w:val="00154938"/>
    <w:rsid w:val="00154962"/>
    <w:rsid w:val="00154B5E"/>
    <w:rsid w:val="00157B0B"/>
    <w:rsid w:val="00157FCD"/>
    <w:rsid w:val="001622A4"/>
    <w:rsid w:val="001649F3"/>
    <w:rsid w:val="00164E5F"/>
    <w:rsid w:val="00165D5D"/>
    <w:rsid w:val="00167294"/>
    <w:rsid w:val="00167602"/>
    <w:rsid w:val="00167A58"/>
    <w:rsid w:val="00167D03"/>
    <w:rsid w:val="001706AA"/>
    <w:rsid w:val="0017095B"/>
    <w:rsid w:val="00170EC2"/>
    <w:rsid w:val="00172134"/>
    <w:rsid w:val="001725B5"/>
    <w:rsid w:val="00172837"/>
    <w:rsid w:val="001730E6"/>
    <w:rsid w:val="00173431"/>
    <w:rsid w:val="00173D10"/>
    <w:rsid w:val="00174494"/>
    <w:rsid w:val="001747A4"/>
    <w:rsid w:val="001750A5"/>
    <w:rsid w:val="001758F0"/>
    <w:rsid w:val="00176DF0"/>
    <w:rsid w:val="0017700A"/>
    <w:rsid w:val="00177C00"/>
    <w:rsid w:val="0018022C"/>
    <w:rsid w:val="00180350"/>
    <w:rsid w:val="00181316"/>
    <w:rsid w:val="00183058"/>
    <w:rsid w:val="001837BA"/>
    <w:rsid w:val="00183A7A"/>
    <w:rsid w:val="00185BBE"/>
    <w:rsid w:val="0018615C"/>
    <w:rsid w:val="001871E2"/>
    <w:rsid w:val="001874DF"/>
    <w:rsid w:val="0019093D"/>
    <w:rsid w:val="0019169C"/>
    <w:rsid w:val="00193314"/>
    <w:rsid w:val="00193873"/>
    <w:rsid w:val="00194C81"/>
    <w:rsid w:val="00195194"/>
    <w:rsid w:val="00195B69"/>
    <w:rsid w:val="00196923"/>
    <w:rsid w:val="00196EC8"/>
    <w:rsid w:val="00197AA7"/>
    <w:rsid w:val="001A0401"/>
    <w:rsid w:val="001A0838"/>
    <w:rsid w:val="001A0DC0"/>
    <w:rsid w:val="001A1EC0"/>
    <w:rsid w:val="001A4329"/>
    <w:rsid w:val="001A4C66"/>
    <w:rsid w:val="001A5110"/>
    <w:rsid w:val="001A58E3"/>
    <w:rsid w:val="001A5E74"/>
    <w:rsid w:val="001A5F57"/>
    <w:rsid w:val="001A64AE"/>
    <w:rsid w:val="001A6B66"/>
    <w:rsid w:val="001A7041"/>
    <w:rsid w:val="001B04BF"/>
    <w:rsid w:val="001B09BC"/>
    <w:rsid w:val="001B2769"/>
    <w:rsid w:val="001B42FF"/>
    <w:rsid w:val="001B4AC6"/>
    <w:rsid w:val="001B4FBF"/>
    <w:rsid w:val="001B5043"/>
    <w:rsid w:val="001B5C98"/>
    <w:rsid w:val="001B7A7D"/>
    <w:rsid w:val="001C0DA5"/>
    <w:rsid w:val="001C1005"/>
    <w:rsid w:val="001C1E3E"/>
    <w:rsid w:val="001C214D"/>
    <w:rsid w:val="001C4444"/>
    <w:rsid w:val="001C5D1F"/>
    <w:rsid w:val="001C6897"/>
    <w:rsid w:val="001C70C9"/>
    <w:rsid w:val="001C766A"/>
    <w:rsid w:val="001C7A34"/>
    <w:rsid w:val="001C7EE3"/>
    <w:rsid w:val="001D022B"/>
    <w:rsid w:val="001D11D6"/>
    <w:rsid w:val="001D13C4"/>
    <w:rsid w:val="001D1A95"/>
    <w:rsid w:val="001D2023"/>
    <w:rsid w:val="001D42C3"/>
    <w:rsid w:val="001D5226"/>
    <w:rsid w:val="001D5E4F"/>
    <w:rsid w:val="001D5F71"/>
    <w:rsid w:val="001D6381"/>
    <w:rsid w:val="001D6A94"/>
    <w:rsid w:val="001D766E"/>
    <w:rsid w:val="001D79DE"/>
    <w:rsid w:val="001D7F3D"/>
    <w:rsid w:val="001E2739"/>
    <w:rsid w:val="001E5D2C"/>
    <w:rsid w:val="001E7BA5"/>
    <w:rsid w:val="001F0584"/>
    <w:rsid w:val="001F061B"/>
    <w:rsid w:val="001F07BC"/>
    <w:rsid w:val="001F09C6"/>
    <w:rsid w:val="001F1665"/>
    <w:rsid w:val="001F1AE6"/>
    <w:rsid w:val="001F1FCA"/>
    <w:rsid w:val="001F3322"/>
    <w:rsid w:val="001F45A5"/>
    <w:rsid w:val="001F5391"/>
    <w:rsid w:val="001F5640"/>
    <w:rsid w:val="001F6984"/>
    <w:rsid w:val="002017A8"/>
    <w:rsid w:val="00201CBD"/>
    <w:rsid w:val="00204F2A"/>
    <w:rsid w:val="00206E1E"/>
    <w:rsid w:val="00207186"/>
    <w:rsid w:val="00210D46"/>
    <w:rsid w:val="0021199D"/>
    <w:rsid w:val="00213CDC"/>
    <w:rsid w:val="002145CA"/>
    <w:rsid w:val="00214981"/>
    <w:rsid w:val="00214AC4"/>
    <w:rsid w:val="00214C30"/>
    <w:rsid w:val="00216150"/>
    <w:rsid w:val="00216EE6"/>
    <w:rsid w:val="00217620"/>
    <w:rsid w:val="00217AAB"/>
    <w:rsid w:val="00217D8F"/>
    <w:rsid w:val="00221382"/>
    <w:rsid w:val="0022217A"/>
    <w:rsid w:val="00223051"/>
    <w:rsid w:val="002231ED"/>
    <w:rsid w:val="002235D3"/>
    <w:rsid w:val="00223BA4"/>
    <w:rsid w:val="00223F31"/>
    <w:rsid w:val="002242D4"/>
    <w:rsid w:val="00224DA4"/>
    <w:rsid w:val="00225543"/>
    <w:rsid w:val="00225F52"/>
    <w:rsid w:val="00226035"/>
    <w:rsid w:val="00226E84"/>
    <w:rsid w:val="002319A0"/>
    <w:rsid w:val="002328C0"/>
    <w:rsid w:val="002334C3"/>
    <w:rsid w:val="0023373F"/>
    <w:rsid w:val="00235592"/>
    <w:rsid w:val="00235DCB"/>
    <w:rsid w:val="00235E00"/>
    <w:rsid w:val="00236290"/>
    <w:rsid w:val="00240283"/>
    <w:rsid w:val="00240C0D"/>
    <w:rsid w:val="00241AE5"/>
    <w:rsid w:val="00241BFB"/>
    <w:rsid w:val="0024438E"/>
    <w:rsid w:val="0024497A"/>
    <w:rsid w:val="00244FB2"/>
    <w:rsid w:val="00244FB3"/>
    <w:rsid w:val="00245611"/>
    <w:rsid w:val="00245D81"/>
    <w:rsid w:val="00246DCE"/>
    <w:rsid w:val="0025044A"/>
    <w:rsid w:val="00251DEA"/>
    <w:rsid w:val="00251E75"/>
    <w:rsid w:val="00251EB1"/>
    <w:rsid w:val="00252C19"/>
    <w:rsid w:val="002538F0"/>
    <w:rsid w:val="00254B8D"/>
    <w:rsid w:val="00256425"/>
    <w:rsid w:val="00256656"/>
    <w:rsid w:val="002573F4"/>
    <w:rsid w:val="00260ABA"/>
    <w:rsid w:val="0026138B"/>
    <w:rsid w:val="00261DA0"/>
    <w:rsid w:val="002624D9"/>
    <w:rsid w:val="00262F22"/>
    <w:rsid w:val="00263D1E"/>
    <w:rsid w:val="00263E8C"/>
    <w:rsid w:val="00264B55"/>
    <w:rsid w:val="002657D7"/>
    <w:rsid w:val="00266C22"/>
    <w:rsid w:val="00266EB6"/>
    <w:rsid w:val="00267956"/>
    <w:rsid w:val="00270C3F"/>
    <w:rsid w:val="00271296"/>
    <w:rsid w:val="00271D14"/>
    <w:rsid w:val="002721B7"/>
    <w:rsid w:val="00272EAA"/>
    <w:rsid w:val="00273224"/>
    <w:rsid w:val="0027537B"/>
    <w:rsid w:val="00276401"/>
    <w:rsid w:val="002776C1"/>
    <w:rsid w:val="00280040"/>
    <w:rsid w:val="002804D8"/>
    <w:rsid w:val="00280D3D"/>
    <w:rsid w:val="002811F4"/>
    <w:rsid w:val="00281B5E"/>
    <w:rsid w:val="00282E74"/>
    <w:rsid w:val="0028411D"/>
    <w:rsid w:val="00284D56"/>
    <w:rsid w:val="00284E40"/>
    <w:rsid w:val="00285893"/>
    <w:rsid w:val="00285E29"/>
    <w:rsid w:val="002907BC"/>
    <w:rsid w:val="00291E8D"/>
    <w:rsid w:val="00292413"/>
    <w:rsid w:val="00292A7A"/>
    <w:rsid w:val="00294AA2"/>
    <w:rsid w:val="00295DC3"/>
    <w:rsid w:val="00295E24"/>
    <w:rsid w:val="0029654D"/>
    <w:rsid w:val="00296699"/>
    <w:rsid w:val="0029712A"/>
    <w:rsid w:val="00297C98"/>
    <w:rsid w:val="002A0156"/>
    <w:rsid w:val="002A01AD"/>
    <w:rsid w:val="002A0C0C"/>
    <w:rsid w:val="002A0FCF"/>
    <w:rsid w:val="002A1D6E"/>
    <w:rsid w:val="002A412E"/>
    <w:rsid w:val="002A4163"/>
    <w:rsid w:val="002A52B2"/>
    <w:rsid w:val="002A578B"/>
    <w:rsid w:val="002A6121"/>
    <w:rsid w:val="002A76F3"/>
    <w:rsid w:val="002B0996"/>
    <w:rsid w:val="002B3444"/>
    <w:rsid w:val="002B34E5"/>
    <w:rsid w:val="002B4571"/>
    <w:rsid w:val="002B487A"/>
    <w:rsid w:val="002B5CBD"/>
    <w:rsid w:val="002B6801"/>
    <w:rsid w:val="002B72F3"/>
    <w:rsid w:val="002C184F"/>
    <w:rsid w:val="002C2455"/>
    <w:rsid w:val="002C4FCD"/>
    <w:rsid w:val="002C5695"/>
    <w:rsid w:val="002C6D49"/>
    <w:rsid w:val="002D058E"/>
    <w:rsid w:val="002D071C"/>
    <w:rsid w:val="002D09B6"/>
    <w:rsid w:val="002D0EFC"/>
    <w:rsid w:val="002D20F9"/>
    <w:rsid w:val="002D3992"/>
    <w:rsid w:val="002D480B"/>
    <w:rsid w:val="002D7B41"/>
    <w:rsid w:val="002E19BD"/>
    <w:rsid w:val="002E1A78"/>
    <w:rsid w:val="002E1F05"/>
    <w:rsid w:val="002E3009"/>
    <w:rsid w:val="002E339A"/>
    <w:rsid w:val="002E48CE"/>
    <w:rsid w:val="002E66E4"/>
    <w:rsid w:val="002E69EC"/>
    <w:rsid w:val="002E6CCC"/>
    <w:rsid w:val="002E73C1"/>
    <w:rsid w:val="002E7561"/>
    <w:rsid w:val="002F0780"/>
    <w:rsid w:val="002F0EB8"/>
    <w:rsid w:val="002F10CE"/>
    <w:rsid w:val="002F31A3"/>
    <w:rsid w:val="002F337F"/>
    <w:rsid w:val="002F3D4D"/>
    <w:rsid w:val="002F40DC"/>
    <w:rsid w:val="002F4D39"/>
    <w:rsid w:val="002F72B5"/>
    <w:rsid w:val="003010E3"/>
    <w:rsid w:val="00301BAF"/>
    <w:rsid w:val="003028BC"/>
    <w:rsid w:val="00302C72"/>
    <w:rsid w:val="00304F95"/>
    <w:rsid w:val="00306572"/>
    <w:rsid w:val="00310F5A"/>
    <w:rsid w:val="00314409"/>
    <w:rsid w:val="003144EC"/>
    <w:rsid w:val="00317069"/>
    <w:rsid w:val="00321429"/>
    <w:rsid w:val="003228DC"/>
    <w:rsid w:val="00323138"/>
    <w:rsid w:val="0032547A"/>
    <w:rsid w:val="00325B7F"/>
    <w:rsid w:val="0032613C"/>
    <w:rsid w:val="00327EA2"/>
    <w:rsid w:val="00330925"/>
    <w:rsid w:val="00330B03"/>
    <w:rsid w:val="003329DD"/>
    <w:rsid w:val="00332B0B"/>
    <w:rsid w:val="00332C88"/>
    <w:rsid w:val="0033325C"/>
    <w:rsid w:val="003345CC"/>
    <w:rsid w:val="00334B44"/>
    <w:rsid w:val="00334D94"/>
    <w:rsid w:val="00335756"/>
    <w:rsid w:val="00341D1E"/>
    <w:rsid w:val="00343D4E"/>
    <w:rsid w:val="003443E5"/>
    <w:rsid w:val="00344935"/>
    <w:rsid w:val="00347572"/>
    <w:rsid w:val="003476F4"/>
    <w:rsid w:val="00347A4D"/>
    <w:rsid w:val="003512F1"/>
    <w:rsid w:val="003559A3"/>
    <w:rsid w:val="00357946"/>
    <w:rsid w:val="0036011A"/>
    <w:rsid w:val="00360DAF"/>
    <w:rsid w:val="003660C1"/>
    <w:rsid w:val="00366C5A"/>
    <w:rsid w:val="00366CCD"/>
    <w:rsid w:val="00367405"/>
    <w:rsid w:val="00367642"/>
    <w:rsid w:val="003676A0"/>
    <w:rsid w:val="00370CA0"/>
    <w:rsid w:val="003726F7"/>
    <w:rsid w:val="00372E4D"/>
    <w:rsid w:val="003739A6"/>
    <w:rsid w:val="00373A88"/>
    <w:rsid w:val="00374481"/>
    <w:rsid w:val="0037512E"/>
    <w:rsid w:val="003755EC"/>
    <w:rsid w:val="00375A19"/>
    <w:rsid w:val="0037634D"/>
    <w:rsid w:val="00376E12"/>
    <w:rsid w:val="0038048A"/>
    <w:rsid w:val="00380949"/>
    <w:rsid w:val="00380B03"/>
    <w:rsid w:val="00381BA3"/>
    <w:rsid w:val="00384277"/>
    <w:rsid w:val="003850CE"/>
    <w:rsid w:val="00387081"/>
    <w:rsid w:val="00390019"/>
    <w:rsid w:val="0039230A"/>
    <w:rsid w:val="00392E86"/>
    <w:rsid w:val="00392ED2"/>
    <w:rsid w:val="00393D4E"/>
    <w:rsid w:val="003946EF"/>
    <w:rsid w:val="00396421"/>
    <w:rsid w:val="003969FE"/>
    <w:rsid w:val="003A0828"/>
    <w:rsid w:val="003A42E7"/>
    <w:rsid w:val="003B0151"/>
    <w:rsid w:val="003B0753"/>
    <w:rsid w:val="003B1CF7"/>
    <w:rsid w:val="003B1D29"/>
    <w:rsid w:val="003B23BD"/>
    <w:rsid w:val="003B37A8"/>
    <w:rsid w:val="003B3BA1"/>
    <w:rsid w:val="003B4156"/>
    <w:rsid w:val="003B419B"/>
    <w:rsid w:val="003B4EC2"/>
    <w:rsid w:val="003B4FB9"/>
    <w:rsid w:val="003B5364"/>
    <w:rsid w:val="003B5747"/>
    <w:rsid w:val="003B65F2"/>
    <w:rsid w:val="003B7199"/>
    <w:rsid w:val="003B7F82"/>
    <w:rsid w:val="003C1D5B"/>
    <w:rsid w:val="003C1E12"/>
    <w:rsid w:val="003C3AEF"/>
    <w:rsid w:val="003C3C73"/>
    <w:rsid w:val="003C5A7C"/>
    <w:rsid w:val="003C66D4"/>
    <w:rsid w:val="003C67D6"/>
    <w:rsid w:val="003C67F9"/>
    <w:rsid w:val="003C7777"/>
    <w:rsid w:val="003D0052"/>
    <w:rsid w:val="003D00FD"/>
    <w:rsid w:val="003D0257"/>
    <w:rsid w:val="003D0372"/>
    <w:rsid w:val="003D0A09"/>
    <w:rsid w:val="003D0B25"/>
    <w:rsid w:val="003D1DF3"/>
    <w:rsid w:val="003D21C4"/>
    <w:rsid w:val="003D2F8F"/>
    <w:rsid w:val="003D4B94"/>
    <w:rsid w:val="003D6134"/>
    <w:rsid w:val="003D61CB"/>
    <w:rsid w:val="003D67A8"/>
    <w:rsid w:val="003D6BB8"/>
    <w:rsid w:val="003D7CE5"/>
    <w:rsid w:val="003E011B"/>
    <w:rsid w:val="003E074F"/>
    <w:rsid w:val="003E272D"/>
    <w:rsid w:val="003E31E5"/>
    <w:rsid w:val="003E3781"/>
    <w:rsid w:val="003E3CBB"/>
    <w:rsid w:val="003E4156"/>
    <w:rsid w:val="003E4503"/>
    <w:rsid w:val="003E4506"/>
    <w:rsid w:val="003E5CBD"/>
    <w:rsid w:val="003E5EB7"/>
    <w:rsid w:val="003E6A7D"/>
    <w:rsid w:val="003E6C5C"/>
    <w:rsid w:val="003E71B3"/>
    <w:rsid w:val="003E7CBD"/>
    <w:rsid w:val="003F0CFF"/>
    <w:rsid w:val="003F1482"/>
    <w:rsid w:val="003F36AE"/>
    <w:rsid w:val="003F3EBB"/>
    <w:rsid w:val="003F3FBD"/>
    <w:rsid w:val="003F6092"/>
    <w:rsid w:val="003F73E1"/>
    <w:rsid w:val="004008C5"/>
    <w:rsid w:val="004012AE"/>
    <w:rsid w:val="0040171B"/>
    <w:rsid w:val="0040194F"/>
    <w:rsid w:val="00401F06"/>
    <w:rsid w:val="004032A0"/>
    <w:rsid w:val="00403DC6"/>
    <w:rsid w:val="00404EFC"/>
    <w:rsid w:val="0040515E"/>
    <w:rsid w:val="0041069C"/>
    <w:rsid w:val="00411240"/>
    <w:rsid w:val="0041174A"/>
    <w:rsid w:val="004126B0"/>
    <w:rsid w:val="004127EF"/>
    <w:rsid w:val="004149BD"/>
    <w:rsid w:val="00414ABB"/>
    <w:rsid w:val="00415A2A"/>
    <w:rsid w:val="00415C72"/>
    <w:rsid w:val="0041677A"/>
    <w:rsid w:val="0041760A"/>
    <w:rsid w:val="00420418"/>
    <w:rsid w:val="00421B27"/>
    <w:rsid w:val="00421E62"/>
    <w:rsid w:val="00423170"/>
    <w:rsid w:val="00423A05"/>
    <w:rsid w:val="00423A46"/>
    <w:rsid w:val="00425386"/>
    <w:rsid w:val="00425D58"/>
    <w:rsid w:val="0042653E"/>
    <w:rsid w:val="00427DFF"/>
    <w:rsid w:val="004301D0"/>
    <w:rsid w:val="00430BFB"/>
    <w:rsid w:val="004331E1"/>
    <w:rsid w:val="00434897"/>
    <w:rsid w:val="00436C9C"/>
    <w:rsid w:val="0043738C"/>
    <w:rsid w:val="004405AC"/>
    <w:rsid w:val="00440FA3"/>
    <w:rsid w:val="004410C3"/>
    <w:rsid w:val="004426C2"/>
    <w:rsid w:val="0044435F"/>
    <w:rsid w:val="004446A3"/>
    <w:rsid w:val="00444743"/>
    <w:rsid w:val="00444F53"/>
    <w:rsid w:val="00445382"/>
    <w:rsid w:val="004467EE"/>
    <w:rsid w:val="004503C1"/>
    <w:rsid w:val="00451553"/>
    <w:rsid w:val="004517ED"/>
    <w:rsid w:val="00451916"/>
    <w:rsid w:val="00454B80"/>
    <w:rsid w:val="00455A11"/>
    <w:rsid w:val="00456722"/>
    <w:rsid w:val="00462010"/>
    <w:rsid w:val="004622D9"/>
    <w:rsid w:val="00466091"/>
    <w:rsid w:val="00466149"/>
    <w:rsid w:val="00466F8F"/>
    <w:rsid w:val="004676CB"/>
    <w:rsid w:val="00467E66"/>
    <w:rsid w:val="00471FFB"/>
    <w:rsid w:val="00473F25"/>
    <w:rsid w:val="004744E2"/>
    <w:rsid w:val="004752E9"/>
    <w:rsid w:val="004774EF"/>
    <w:rsid w:val="00481C1B"/>
    <w:rsid w:val="00482D71"/>
    <w:rsid w:val="00483D02"/>
    <w:rsid w:val="00485F63"/>
    <w:rsid w:val="004860B0"/>
    <w:rsid w:val="00486DF1"/>
    <w:rsid w:val="00487A1F"/>
    <w:rsid w:val="00493EAB"/>
    <w:rsid w:val="00495633"/>
    <w:rsid w:val="0049587C"/>
    <w:rsid w:val="00497415"/>
    <w:rsid w:val="004A00AF"/>
    <w:rsid w:val="004A1E37"/>
    <w:rsid w:val="004A22E0"/>
    <w:rsid w:val="004A3F27"/>
    <w:rsid w:val="004A6489"/>
    <w:rsid w:val="004A6B35"/>
    <w:rsid w:val="004B04B7"/>
    <w:rsid w:val="004B1418"/>
    <w:rsid w:val="004B1D11"/>
    <w:rsid w:val="004B2052"/>
    <w:rsid w:val="004B32A2"/>
    <w:rsid w:val="004B33B1"/>
    <w:rsid w:val="004B3847"/>
    <w:rsid w:val="004B418F"/>
    <w:rsid w:val="004B47F8"/>
    <w:rsid w:val="004B56F6"/>
    <w:rsid w:val="004B5B37"/>
    <w:rsid w:val="004B6E68"/>
    <w:rsid w:val="004B7241"/>
    <w:rsid w:val="004C0208"/>
    <w:rsid w:val="004C0708"/>
    <w:rsid w:val="004C0B29"/>
    <w:rsid w:val="004C0BDE"/>
    <w:rsid w:val="004C19BD"/>
    <w:rsid w:val="004C1C2E"/>
    <w:rsid w:val="004C1DBE"/>
    <w:rsid w:val="004C2258"/>
    <w:rsid w:val="004C2698"/>
    <w:rsid w:val="004C402E"/>
    <w:rsid w:val="004C4A51"/>
    <w:rsid w:val="004C4A95"/>
    <w:rsid w:val="004C658B"/>
    <w:rsid w:val="004C6958"/>
    <w:rsid w:val="004C6A4E"/>
    <w:rsid w:val="004C7458"/>
    <w:rsid w:val="004C7F9D"/>
    <w:rsid w:val="004C7FF7"/>
    <w:rsid w:val="004D37B2"/>
    <w:rsid w:val="004D3E81"/>
    <w:rsid w:val="004D3ED2"/>
    <w:rsid w:val="004E2AEF"/>
    <w:rsid w:val="004E3DDB"/>
    <w:rsid w:val="004E4136"/>
    <w:rsid w:val="004F044F"/>
    <w:rsid w:val="004F26D3"/>
    <w:rsid w:val="004F27E8"/>
    <w:rsid w:val="004F29F6"/>
    <w:rsid w:val="004F2C08"/>
    <w:rsid w:val="004F488C"/>
    <w:rsid w:val="004F4C8D"/>
    <w:rsid w:val="004F51FC"/>
    <w:rsid w:val="004F5B26"/>
    <w:rsid w:val="004F60FC"/>
    <w:rsid w:val="004F72A9"/>
    <w:rsid w:val="004F7DF9"/>
    <w:rsid w:val="004F7E72"/>
    <w:rsid w:val="00502EB8"/>
    <w:rsid w:val="00503F7D"/>
    <w:rsid w:val="005041AB"/>
    <w:rsid w:val="005049E9"/>
    <w:rsid w:val="00504BD3"/>
    <w:rsid w:val="005053CD"/>
    <w:rsid w:val="005066D6"/>
    <w:rsid w:val="00506C61"/>
    <w:rsid w:val="00511284"/>
    <w:rsid w:val="005127A8"/>
    <w:rsid w:val="00512A4A"/>
    <w:rsid w:val="00512F57"/>
    <w:rsid w:val="0051334A"/>
    <w:rsid w:val="00514393"/>
    <w:rsid w:val="00515147"/>
    <w:rsid w:val="005177DE"/>
    <w:rsid w:val="005179E9"/>
    <w:rsid w:val="005218BE"/>
    <w:rsid w:val="00521C1F"/>
    <w:rsid w:val="00521F90"/>
    <w:rsid w:val="00522080"/>
    <w:rsid w:val="00522A26"/>
    <w:rsid w:val="00522C51"/>
    <w:rsid w:val="00522D5A"/>
    <w:rsid w:val="00523524"/>
    <w:rsid w:val="0052483F"/>
    <w:rsid w:val="005321A9"/>
    <w:rsid w:val="00532AE5"/>
    <w:rsid w:val="00533C76"/>
    <w:rsid w:val="00534498"/>
    <w:rsid w:val="00534A41"/>
    <w:rsid w:val="00536D49"/>
    <w:rsid w:val="00541BBD"/>
    <w:rsid w:val="00541EA8"/>
    <w:rsid w:val="00542168"/>
    <w:rsid w:val="005423C0"/>
    <w:rsid w:val="00544E2E"/>
    <w:rsid w:val="00545E5E"/>
    <w:rsid w:val="005463BF"/>
    <w:rsid w:val="005468D6"/>
    <w:rsid w:val="00546C44"/>
    <w:rsid w:val="00550426"/>
    <w:rsid w:val="00552BDB"/>
    <w:rsid w:val="00552CEF"/>
    <w:rsid w:val="00554EFC"/>
    <w:rsid w:val="0055514F"/>
    <w:rsid w:val="00555ACE"/>
    <w:rsid w:val="00556462"/>
    <w:rsid w:val="005569FB"/>
    <w:rsid w:val="005570C0"/>
    <w:rsid w:val="00557600"/>
    <w:rsid w:val="00560334"/>
    <w:rsid w:val="00560D71"/>
    <w:rsid w:val="00560E04"/>
    <w:rsid w:val="00561125"/>
    <w:rsid w:val="0056144E"/>
    <w:rsid w:val="00561595"/>
    <w:rsid w:val="0056383C"/>
    <w:rsid w:val="00563C9F"/>
    <w:rsid w:val="00564262"/>
    <w:rsid w:val="00565310"/>
    <w:rsid w:val="005654D4"/>
    <w:rsid w:val="00566254"/>
    <w:rsid w:val="00566E2F"/>
    <w:rsid w:val="00567613"/>
    <w:rsid w:val="00567625"/>
    <w:rsid w:val="005679CF"/>
    <w:rsid w:val="00567A9A"/>
    <w:rsid w:val="005701C4"/>
    <w:rsid w:val="00570388"/>
    <w:rsid w:val="00570EE0"/>
    <w:rsid w:val="00570FF9"/>
    <w:rsid w:val="00573113"/>
    <w:rsid w:val="005738C2"/>
    <w:rsid w:val="00573A7D"/>
    <w:rsid w:val="0057451F"/>
    <w:rsid w:val="0057475F"/>
    <w:rsid w:val="005747BB"/>
    <w:rsid w:val="00575411"/>
    <w:rsid w:val="00576F84"/>
    <w:rsid w:val="0058038F"/>
    <w:rsid w:val="005808D2"/>
    <w:rsid w:val="005818C2"/>
    <w:rsid w:val="00581AAB"/>
    <w:rsid w:val="00581CF6"/>
    <w:rsid w:val="005827F7"/>
    <w:rsid w:val="00583FA4"/>
    <w:rsid w:val="00583FC6"/>
    <w:rsid w:val="005845F5"/>
    <w:rsid w:val="00585452"/>
    <w:rsid w:val="00585F8D"/>
    <w:rsid w:val="00586486"/>
    <w:rsid w:val="0058703A"/>
    <w:rsid w:val="0058749A"/>
    <w:rsid w:val="00590E16"/>
    <w:rsid w:val="00591F63"/>
    <w:rsid w:val="005922E7"/>
    <w:rsid w:val="00592A4A"/>
    <w:rsid w:val="00593897"/>
    <w:rsid w:val="00594E85"/>
    <w:rsid w:val="00594F96"/>
    <w:rsid w:val="005A0871"/>
    <w:rsid w:val="005A0C80"/>
    <w:rsid w:val="005A1F5C"/>
    <w:rsid w:val="005A2DEB"/>
    <w:rsid w:val="005A3540"/>
    <w:rsid w:val="005A3950"/>
    <w:rsid w:val="005A4B9A"/>
    <w:rsid w:val="005A56A6"/>
    <w:rsid w:val="005A5814"/>
    <w:rsid w:val="005A7C0B"/>
    <w:rsid w:val="005B0503"/>
    <w:rsid w:val="005B1E48"/>
    <w:rsid w:val="005B25E1"/>
    <w:rsid w:val="005B4D76"/>
    <w:rsid w:val="005C028E"/>
    <w:rsid w:val="005C0478"/>
    <w:rsid w:val="005C4689"/>
    <w:rsid w:val="005C5C9A"/>
    <w:rsid w:val="005C7214"/>
    <w:rsid w:val="005D19A3"/>
    <w:rsid w:val="005D1FBB"/>
    <w:rsid w:val="005D3125"/>
    <w:rsid w:val="005D3DAA"/>
    <w:rsid w:val="005D48E8"/>
    <w:rsid w:val="005D4E8A"/>
    <w:rsid w:val="005D62A7"/>
    <w:rsid w:val="005D682F"/>
    <w:rsid w:val="005E15F4"/>
    <w:rsid w:val="005E17E8"/>
    <w:rsid w:val="005E3AFD"/>
    <w:rsid w:val="005E3EF2"/>
    <w:rsid w:val="005E5225"/>
    <w:rsid w:val="005E66B1"/>
    <w:rsid w:val="005E6BDA"/>
    <w:rsid w:val="005E7641"/>
    <w:rsid w:val="005F33EC"/>
    <w:rsid w:val="005F36C3"/>
    <w:rsid w:val="005F42B8"/>
    <w:rsid w:val="005F4BA3"/>
    <w:rsid w:val="005F4DDF"/>
    <w:rsid w:val="005F7F69"/>
    <w:rsid w:val="00600246"/>
    <w:rsid w:val="00600B20"/>
    <w:rsid w:val="006019C3"/>
    <w:rsid w:val="00602210"/>
    <w:rsid w:val="006029D6"/>
    <w:rsid w:val="006051D9"/>
    <w:rsid w:val="00606578"/>
    <w:rsid w:val="00606E12"/>
    <w:rsid w:val="00607AE9"/>
    <w:rsid w:val="00610673"/>
    <w:rsid w:val="00610D32"/>
    <w:rsid w:val="00610D3A"/>
    <w:rsid w:val="0061188C"/>
    <w:rsid w:val="00614E91"/>
    <w:rsid w:val="00616929"/>
    <w:rsid w:val="00617C28"/>
    <w:rsid w:val="00620DC4"/>
    <w:rsid w:val="006212BB"/>
    <w:rsid w:val="00621472"/>
    <w:rsid w:val="006224FF"/>
    <w:rsid w:val="00623083"/>
    <w:rsid w:val="006237BD"/>
    <w:rsid w:val="00623E3D"/>
    <w:rsid w:val="00624614"/>
    <w:rsid w:val="00624AC0"/>
    <w:rsid w:val="00626122"/>
    <w:rsid w:val="00630592"/>
    <w:rsid w:val="0063103C"/>
    <w:rsid w:val="0063239D"/>
    <w:rsid w:val="00632F6D"/>
    <w:rsid w:val="00633814"/>
    <w:rsid w:val="0063381A"/>
    <w:rsid w:val="00634636"/>
    <w:rsid w:val="0063463D"/>
    <w:rsid w:val="006370B8"/>
    <w:rsid w:val="0063769F"/>
    <w:rsid w:val="0064127D"/>
    <w:rsid w:val="00644193"/>
    <w:rsid w:val="006443A8"/>
    <w:rsid w:val="0064631C"/>
    <w:rsid w:val="00646C5A"/>
    <w:rsid w:val="00647734"/>
    <w:rsid w:val="0065038A"/>
    <w:rsid w:val="006516D4"/>
    <w:rsid w:val="006519F8"/>
    <w:rsid w:val="00652907"/>
    <w:rsid w:val="006529CA"/>
    <w:rsid w:val="0065334A"/>
    <w:rsid w:val="006533A9"/>
    <w:rsid w:val="0065353F"/>
    <w:rsid w:val="00654D5F"/>
    <w:rsid w:val="006551C0"/>
    <w:rsid w:val="00655ABD"/>
    <w:rsid w:val="00657853"/>
    <w:rsid w:val="00657AD6"/>
    <w:rsid w:val="006609C7"/>
    <w:rsid w:val="0066130B"/>
    <w:rsid w:val="00661535"/>
    <w:rsid w:val="006619B3"/>
    <w:rsid w:val="006620DB"/>
    <w:rsid w:val="0066277A"/>
    <w:rsid w:val="00663064"/>
    <w:rsid w:val="00665612"/>
    <w:rsid w:val="0066625A"/>
    <w:rsid w:val="006667E7"/>
    <w:rsid w:val="0066692C"/>
    <w:rsid w:val="00667449"/>
    <w:rsid w:val="00667F5D"/>
    <w:rsid w:val="00670196"/>
    <w:rsid w:val="00670E99"/>
    <w:rsid w:val="00671FE1"/>
    <w:rsid w:val="006726FA"/>
    <w:rsid w:val="00672CE8"/>
    <w:rsid w:val="00673084"/>
    <w:rsid w:val="006744E2"/>
    <w:rsid w:val="006746D1"/>
    <w:rsid w:val="00674D90"/>
    <w:rsid w:val="00675C9F"/>
    <w:rsid w:val="00675D88"/>
    <w:rsid w:val="00677321"/>
    <w:rsid w:val="00680ACA"/>
    <w:rsid w:val="006823AD"/>
    <w:rsid w:val="00682EC9"/>
    <w:rsid w:val="00683938"/>
    <w:rsid w:val="00684607"/>
    <w:rsid w:val="00685F0C"/>
    <w:rsid w:val="006868AE"/>
    <w:rsid w:val="00687823"/>
    <w:rsid w:val="00690105"/>
    <w:rsid w:val="00690281"/>
    <w:rsid w:val="006912BD"/>
    <w:rsid w:val="00691906"/>
    <w:rsid w:val="006927AF"/>
    <w:rsid w:val="0069314A"/>
    <w:rsid w:val="00693208"/>
    <w:rsid w:val="00693E9B"/>
    <w:rsid w:val="00697ADC"/>
    <w:rsid w:val="00697EB6"/>
    <w:rsid w:val="006A1785"/>
    <w:rsid w:val="006A198B"/>
    <w:rsid w:val="006A203B"/>
    <w:rsid w:val="006A2081"/>
    <w:rsid w:val="006A273F"/>
    <w:rsid w:val="006A3207"/>
    <w:rsid w:val="006A39D2"/>
    <w:rsid w:val="006A4270"/>
    <w:rsid w:val="006A4407"/>
    <w:rsid w:val="006A53FE"/>
    <w:rsid w:val="006A56BB"/>
    <w:rsid w:val="006A5C12"/>
    <w:rsid w:val="006A67F8"/>
    <w:rsid w:val="006A6933"/>
    <w:rsid w:val="006A6A5E"/>
    <w:rsid w:val="006A7466"/>
    <w:rsid w:val="006A79A8"/>
    <w:rsid w:val="006A7A89"/>
    <w:rsid w:val="006A7A8F"/>
    <w:rsid w:val="006B0CDB"/>
    <w:rsid w:val="006B1DFE"/>
    <w:rsid w:val="006B22D3"/>
    <w:rsid w:val="006B2595"/>
    <w:rsid w:val="006B2B14"/>
    <w:rsid w:val="006B3067"/>
    <w:rsid w:val="006B324C"/>
    <w:rsid w:val="006B38FB"/>
    <w:rsid w:val="006B7B22"/>
    <w:rsid w:val="006C0358"/>
    <w:rsid w:val="006C065D"/>
    <w:rsid w:val="006C07FE"/>
    <w:rsid w:val="006C12ED"/>
    <w:rsid w:val="006C23EB"/>
    <w:rsid w:val="006C2952"/>
    <w:rsid w:val="006C5002"/>
    <w:rsid w:val="006C7C09"/>
    <w:rsid w:val="006C7C34"/>
    <w:rsid w:val="006D177A"/>
    <w:rsid w:val="006D1E4D"/>
    <w:rsid w:val="006D4871"/>
    <w:rsid w:val="006D4BE9"/>
    <w:rsid w:val="006D5004"/>
    <w:rsid w:val="006D5902"/>
    <w:rsid w:val="006D693A"/>
    <w:rsid w:val="006D71CB"/>
    <w:rsid w:val="006D795B"/>
    <w:rsid w:val="006E0D33"/>
    <w:rsid w:val="006E0FBC"/>
    <w:rsid w:val="006E1977"/>
    <w:rsid w:val="006E1E2D"/>
    <w:rsid w:val="006E1E5F"/>
    <w:rsid w:val="006E40F5"/>
    <w:rsid w:val="006E5050"/>
    <w:rsid w:val="006E5634"/>
    <w:rsid w:val="006E57FB"/>
    <w:rsid w:val="006E5A17"/>
    <w:rsid w:val="006E68FB"/>
    <w:rsid w:val="006E6B05"/>
    <w:rsid w:val="006E7888"/>
    <w:rsid w:val="006F023C"/>
    <w:rsid w:val="006F1B81"/>
    <w:rsid w:val="006F28C0"/>
    <w:rsid w:val="006F2BFD"/>
    <w:rsid w:val="006F419B"/>
    <w:rsid w:val="006F6951"/>
    <w:rsid w:val="006F794A"/>
    <w:rsid w:val="0070109D"/>
    <w:rsid w:val="00702D99"/>
    <w:rsid w:val="0070305A"/>
    <w:rsid w:val="0070316F"/>
    <w:rsid w:val="007033EC"/>
    <w:rsid w:val="00704B5E"/>
    <w:rsid w:val="00704C8A"/>
    <w:rsid w:val="00705A4B"/>
    <w:rsid w:val="00706624"/>
    <w:rsid w:val="007101B2"/>
    <w:rsid w:val="00710F89"/>
    <w:rsid w:val="007111D0"/>
    <w:rsid w:val="00711330"/>
    <w:rsid w:val="007121F0"/>
    <w:rsid w:val="0071278C"/>
    <w:rsid w:val="00714302"/>
    <w:rsid w:val="007158DC"/>
    <w:rsid w:val="00715CE8"/>
    <w:rsid w:val="00716105"/>
    <w:rsid w:val="0071624C"/>
    <w:rsid w:val="0071777C"/>
    <w:rsid w:val="007215F8"/>
    <w:rsid w:val="00722B0D"/>
    <w:rsid w:val="00722FA6"/>
    <w:rsid w:val="00723553"/>
    <w:rsid w:val="00725259"/>
    <w:rsid w:val="00725767"/>
    <w:rsid w:val="00725CF0"/>
    <w:rsid w:val="0072668A"/>
    <w:rsid w:val="00726E12"/>
    <w:rsid w:val="00727F11"/>
    <w:rsid w:val="00730017"/>
    <w:rsid w:val="007300FA"/>
    <w:rsid w:val="0073134C"/>
    <w:rsid w:val="00731610"/>
    <w:rsid w:val="0073519D"/>
    <w:rsid w:val="0073532B"/>
    <w:rsid w:val="00735451"/>
    <w:rsid w:val="00735E31"/>
    <w:rsid w:val="0073610E"/>
    <w:rsid w:val="00736486"/>
    <w:rsid w:val="00736FDC"/>
    <w:rsid w:val="00737245"/>
    <w:rsid w:val="00741F40"/>
    <w:rsid w:val="0074287C"/>
    <w:rsid w:val="007433D6"/>
    <w:rsid w:val="00743980"/>
    <w:rsid w:val="00743C0B"/>
    <w:rsid w:val="00744E2D"/>
    <w:rsid w:val="00745970"/>
    <w:rsid w:val="00746BBE"/>
    <w:rsid w:val="00747FDD"/>
    <w:rsid w:val="00751CDC"/>
    <w:rsid w:val="00752575"/>
    <w:rsid w:val="00753973"/>
    <w:rsid w:val="00754186"/>
    <w:rsid w:val="00755E51"/>
    <w:rsid w:val="00757824"/>
    <w:rsid w:val="00757B9B"/>
    <w:rsid w:val="007616BB"/>
    <w:rsid w:val="0076337F"/>
    <w:rsid w:val="00763582"/>
    <w:rsid w:val="0076380B"/>
    <w:rsid w:val="007639A0"/>
    <w:rsid w:val="00764D5E"/>
    <w:rsid w:val="00765150"/>
    <w:rsid w:val="007653A1"/>
    <w:rsid w:val="00765A5A"/>
    <w:rsid w:val="007662EA"/>
    <w:rsid w:val="00766682"/>
    <w:rsid w:val="00766C49"/>
    <w:rsid w:val="00766EED"/>
    <w:rsid w:val="00767429"/>
    <w:rsid w:val="00770E1A"/>
    <w:rsid w:val="0077126D"/>
    <w:rsid w:val="00772E5D"/>
    <w:rsid w:val="0077375E"/>
    <w:rsid w:val="00773A43"/>
    <w:rsid w:val="00773D3D"/>
    <w:rsid w:val="00773FA4"/>
    <w:rsid w:val="00774471"/>
    <w:rsid w:val="007744D8"/>
    <w:rsid w:val="00774F06"/>
    <w:rsid w:val="007817A3"/>
    <w:rsid w:val="00782CFC"/>
    <w:rsid w:val="00782E0E"/>
    <w:rsid w:val="00782EB4"/>
    <w:rsid w:val="00783187"/>
    <w:rsid w:val="0078393D"/>
    <w:rsid w:val="0078487C"/>
    <w:rsid w:val="007856F0"/>
    <w:rsid w:val="00785E65"/>
    <w:rsid w:val="0078654D"/>
    <w:rsid w:val="0078669F"/>
    <w:rsid w:val="007872A0"/>
    <w:rsid w:val="00787999"/>
    <w:rsid w:val="00787BDE"/>
    <w:rsid w:val="0079143F"/>
    <w:rsid w:val="00793082"/>
    <w:rsid w:val="007933BD"/>
    <w:rsid w:val="0079670A"/>
    <w:rsid w:val="00797B3D"/>
    <w:rsid w:val="007A2BE8"/>
    <w:rsid w:val="007A2EFA"/>
    <w:rsid w:val="007A496D"/>
    <w:rsid w:val="007A4AB8"/>
    <w:rsid w:val="007A51DF"/>
    <w:rsid w:val="007A5A9B"/>
    <w:rsid w:val="007A6531"/>
    <w:rsid w:val="007A67C8"/>
    <w:rsid w:val="007A7BCA"/>
    <w:rsid w:val="007B008B"/>
    <w:rsid w:val="007B00E7"/>
    <w:rsid w:val="007B0EC1"/>
    <w:rsid w:val="007B1113"/>
    <w:rsid w:val="007B11E5"/>
    <w:rsid w:val="007B2EA2"/>
    <w:rsid w:val="007B34E3"/>
    <w:rsid w:val="007B4AC8"/>
    <w:rsid w:val="007B526E"/>
    <w:rsid w:val="007B5AE6"/>
    <w:rsid w:val="007B5CE3"/>
    <w:rsid w:val="007B5E0F"/>
    <w:rsid w:val="007B67C9"/>
    <w:rsid w:val="007B7118"/>
    <w:rsid w:val="007C11D8"/>
    <w:rsid w:val="007C1876"/>
    <w:rsid w:val="007C2045"/>
    <w:rsid w:val="007C270A"/>
    <w:rsid w:val="007C2769"/>
    <w:rsid w:val="007C4D89"/>
    <w:rsid w:val="007C52C1"/>
    <w:rsid w:val="007C6012"/>
    <w:rsid w:val="007C6601"/>
    <w:rsid w:val="007C674B"/>
    <w:rsid w:val="007C6BCD"/>
    <w:rsid w:val="007D001D"/>
    <w:rsid w:val="007D1700"/>
    <w:rsid w:val="007D1DDF"/>
    <w:rsid w:val="007D1FCF"/>
    <w:rsid w:val="007D2059"/>
    <w:rsid w:val="007D26A2"/>
    <w:rsid w:val="007D29D2"/>
    <w:rsid w:val="007D3778"/>
    <w:rsid w:val="007D65AA"/>
    <w:rsid w:val="007D6B2F"/>
    <w:rsid w:val="007D6C8B"/>
    <w:rsid w:val="007E03A3"/>
    <w:rsid w:val="007E164E"/>
    <w:rsid w:val="007E2A63"/>
    <w:rsid w:val="007E2C1F"/>
    <w:rsid w:val="007E3949"/>
    <w:rsid w:val="007E406E"/>
    <w:rsid w:val="007E42FA"/>
    <w:rsid w:val="007E63FB"/>
    <w:rsid w:val="007E7B93"/>
    <w:rsid w:val="007E7DC5"/>
    <w:rsid w:val="007F009A"/>
    <w:rsid w:val="007F18D8"/>
    <w:rsid w:val="007F2BC0"/>
    <w:rsid w:val="007F352F"/>
    <w:rsid w:val="007F3D78"/>
    <w:rsid w:val="007F4E56"/>
    <w:rsid w:val="007F5385"/>
    <w:rsid w:val="007F53F7"/>
    <w:rsid w:val="007F60D4"/>
    <w:rsid w:val="007F6529"/>
    <w:rsid w:val="007F72CB"/>
    <w:rsid w:val="007F74D8"/>
    <w:rsid w:val="00800A82"/>
    <w:rsid w:val="00802D3D"/>
    <w:rsid w:val="00803DFA"/>
    <w:rsid w:val="00805D7E"/>
    <w:rsid w:val="00806FFA"/>
    <w:rsid w:val="00810604"/>
    <w:rsid w:val="00812773"/>
    <w:rsid w:val="00814542"/>
    <w:rsid w:val="0081465A"/>
    <w:rsid w:val="0081596F"/>
    <w:rsid w:val="00816284"/>
    <w:rsid w:val="008172F7"/>
    <w:rsid w:val="00817444"/>
    <w:rsid w:val="00817F51"/>
    <w:rsid w:val="00820238"/>
    <w:rsid w:val="00821401"/>
    <w:rsid w:val="008214F6"/>
    <w:rsid w:val="00821897"/>
    <w:rsid w:val="00821A5B"/>
    <w:rsid w:val="0082283A"/>
    <w:rsid w:val="00822954"/>
    <w:rsid w:val="00822DCB"/>
    <w:rsid w:val="00823888"/>
    <w:rsid w:val="00824753"/>
    <w:rsid w:val="00825ADE"/>
    <w:rsid w:val="0082686A"/>
    <w:rsid w:val="00827843"/>
    <w:rsid w:val="00827D4C"/>
    <w:rsid w:val="00832AFF"/>
    <w:rsid w:val="00832F69"/>
    <w:rsid w:val="00833693"/>
    <w:rsid w:val="00833D4A"/>
    <w:rsid w:val="00834295"/>
    <w:rsid w:val="00835C7F"/>
    <w:rsid w:val="00836181"/>
    <w:rsid w:val="00836757"/>
    <w:rsid w:val="008431CE"/>
    <w:rsid w:val="0084408D"/>
    <w:rsid w:val="00844565"/>
    <w:rsid w:val="008450C7"/>
    <w:rsid w:val="00845F56"/>
    <w:rsid w:val="0084642E"/>
    <w:rsid w:val="00846907"/>
    <w:rsid w:val="00847502"/>
    <w:rsid w:val="00850B69"/>
    <w:rsid w:val="00852ABA"/>
    <w:rsid w:val="0085363D"/>
    <w:rsid w:val="00854841"/>
    <w:rsid w:val="008569E5"/>
    <w:rsid w:val="00857D2B"/>
    <w:rsid w:val="0086074A"/>
    <w:rsid w:val="00862817"/>
    <w:rsid w:val="00864B84"/>
    <w:rsid w:val="008651ED"/>
    <w:rsid w:val="00865B83"/>
    <w:rsid w:val="008666FF"/>
    <w:rsid w:val="008704B0"/>
    <w:rsid w:val="008704D4"/>
    <w:rsid w:val="008706AA"/>
    <w:rsid w:val="008718FB"/>
    <w:rsid w:val="008723F3"/>
    <w:rsid w:val="00872E9D"/>
    <w:rsid w:val="00873755"/>
    <w:rsid w:val="00873E2D"/>
    <w:rsid w:val="00874090"/>
    <w:rsid w:val="00874386"/>
    <w:rsid w:val="008745FC"/>
    <w:rsid w:val="008757E5"/>
    <w:rsid w:val="00877418"/>
    <w:rsid w:val="008850CA"/>
    <w:rsid w:val="008855A9"/>
    <w:rsid w:val="00885AF1"/>
    <w:rsid w:val="00885C0B"/>
    <w:rsid w:val="00886521"/>
    <w:rsid w:val="008875C9"/>
    <w:rsid w:val="00887C9E"/>
    <w:rsid w:val="00893192"/>
    <w:rsid w:val="0089389F"/>
    <w:rsid w:val="00895660"/>
    <w:rsid w:val="00896C22"/>
    <w:rsid w:val="00897FBB"/>
    <w:rsid w:val="008A0E4E"/>
    <w:rsid w:val="008A29DA"/>
    <w:rsid w:val="008A5C14"/>
    <w:rsid w:val="008B1439"/>
    <w:rsid w:val="008B1B5D"/>
    <w:rsid w:val="008B2B9D"/>
    <w:rsid w:val="008B3111"/>
    <w:rsid w:val="008B319E"/>
    <w:rsid w:val="008B595E"/>
    <w:rsid w:val="008B5A51"/>
    <w:rsid w:val="008B7089"/>
    <w:rsid w:val="008B7A67"/>
    <w:rsid w:val="008B7BF1"/>
    <w:rsid w:val="008C2942"/>
    <w:rsid w:val="008C2B62"/>
    <w:rsid w:val="008C2E54"/>
    <w:rsid w:val="008C4213"/>
    <w:rsid w:val="008C4497"/>
    <w:rsid w:val="008C5258"/>
    <w:rsid w:val="008C5410"/>
    <w:rsid w:val="008C54E0"/>
    <w:rsid w:val="008C5780"/>
    <w:rsid w:val="008C7159"/>
    <w:rsid w:val="008C75A2"/>
    <w:rsid w:val="008C7603"/>
    <w:rsid w:val="008C7F4B"/>
    <w:rsid w:val="008D1673"/>
    <w:rsid w:val="008D3857"/>
    <w:rsid w:val="008D3C6E"/>
    <w:rsid w:val="008D3CBD"/>
    <w:rsid w:val="008D4F6F"/>
    <w:rsid w:val="008D5491"/>
    <w:rsid w:val="008D5B62"/>
    <w:rsid w:val="008D6343"/>
    <w:rsid w:val="008D6B38"/>
    <w:rsid w:val="008D7699"/>
    <w:rsid w:val="008D7B96"/>
    <w:rsid w:val="008E2F6B"/>
    <w:rsid w:val="008E37A4"/>
    <w:rsid w:val="008E46BA"/>
    <w:rsid w:val="008E6416"/>
    <w:rsid w:val="008E7312"/>
    <w:rsid w:val="008F008E"/>
    <w:rsid w:val="008F0B43"/>
    <w:rsid w:val="008F11EE"/>
    <w:rsid w:val="008F1A58"/>
    <w:rsid w:val="008F29E7"/>
    <w:rsid w:val="008F405B"/>
    <w:rsid w:val="008F4B04"/>
    <w:rsid w:val="008F4CB7"/>
    <w:rsid w:val="008F7C6A"/>
    <w:rsid w:val="00900AAA"/>
    <w:rsid w:val="00900E74"/>
    <w:rsid w:val="0090111C"/>
    <w:rsid w:val="009017E2"/>
    <w:rsid w:val="00902E77"/>
    <w:rsid w:val="00903071"/>
    <w:rsid w:val="00903DFE"/>
    <w:rsid w:val="00904D2B"/>
    <w:rsid w:val="009050C6"/>
    <w:rsid w:val="0090535C"/>
    <w:rsid w:val="0091162C"/>
    <w:rsid w:val="00913917"/>
    <w:rsid w:val="00913BB2"/>
    <w:rsid w:val="00913F5D"/>
    <w:rsid w:val="00914511"/>
    <w:rsid w:val="00914ADB"/>
    <w:rsid w:val="00915353"/>
    <w:rsid w:val="00920247"/>
    <w:rsid w:val="00920A39"/>
    <w:rsid w:val="0092113E"/>
    <w:rsid w:val="00921377"/>
    <w:rsid w:val="00922503"/>
    <w:rsid w:val="00922DE7"/>
    <w:rsid w:val="0092311A"/>
    <w:rsid w:val="0092406B"/>
    <w:rsid w:val="00924133"/>
    <w:rsid w:val="00924DD7"/>
    <w:rsid w:val="00926C06"/>
    <w:rsid w:val="00927812"/>
    <w:rsid w:val="00927CCF"/>
    <w:rsid w:val="00927DA0"/>
    <w:rsid w:val="00931420"/>
    <w:rsid w:val="009322FC"/>
    <w:rsid w:val="00933053"/>
    <w:rsid w:val="00933AEB"/>
    <w:rsid w:val="00933AFA"/>
    <w:rsid w:val="00933C01"/>
    <w:rsid w:val="00935720"/>
    <w:rsid w:val="00936468"/>
    <w:rsid w:val="009364BD"/>
    <w:rsid w:val="00936789"/>
    <w:rsid w:val="00937E8D"/>
    <w:rsid w:val="009411E3"/>
    <w:rsid w:val="009422D0"/>
    <w:rsid w:val="009454BF"/>
    <w:rsid w:val="00945D30"/>
    <w:rsid w:val="00947CD8"/>
    <w:rsid w:val="00947F32"/>
    <w:rsid w:val="00950139"/>
    <w:rsid w:val="009504F3"/>
    <w:rsid w:val="00950CE4"/>
    <w:rsid w:val="009519AF"/>
    <w:rsid w:val="00951ECE"/>
    <w:rsid w:val="00953191"/>
    <w:rsid w:val="00953F16"/>
    <w:rsid w:val="00955F31"/>
    <w:rsid w:val="00956334"/>
    <w:rsid w:val="009607EB"/>
    <w:rsid w:val="00960F58"/>
    <w:rsid w:val="0096232D"/>
    <w:rsid w:val="00962BFB"/>
    <w:rsid w:val="00962C30"/>
    <w:rsid w:val="00963056"/>
    <w:rsid w:val="00963079"/>
    <w:rsid w:val="00965BCD"/>
    <w:rsid w:val="00966297"/>
    <w:rsid w:val="0096675C"/>
    <w:rsid w:val="00967A1D"/>
    <w:rsid w:val="009702E4"/>
    <w:rsid w:val="00973B6B"/>
    <w:rsid w:val="00973F93"/>
    <w:rsid w:val="009748FA"/>
    <w:rsid w:val="00975AD7"/>
    <w:rsid w:val="00975D74"/>
    <w:rsid w:val="009761F2"/>
    <w:rsid w:val="00980A7D"/>
    <w:rsid w:val="009819DD"/>
    <w:rsid w:val="009835B2"/>
    <w:rsid w:val="00983E30"/>
    <w:rsid w:val="00983E86"/>
    <w:rsid w:val="0098438C"/>
    <w:rsid w:val="0098653B"/>
    <w:rsid w:val="00986AFA"/>
    <w:rsid w:val="00986C1D"/>
    <w:rsid w:val="00987833"/>
    <w:rsid w:val="00990B1A"/>
    <w:rsid w:val="00991031"/>
    <w:rsid w:val="009930BC"/>
    <w:rsid w:val="00993B00"/>
    <w:rsid w:val="0099468F"/>
    <w:rsid w:val="00995308"/>
    <w:rsid w:val="00995897"/>
    <w:rsid w:val="00995B5F"/>
    <w:rsid w:val="00995CB5"/>
    <w:rsid w:val="009A0B91"/>
    <w:rsid w:val="009A0DED"/>
    <w:rsid w:val="009A200A"/>
    <w:rsid w:val="009A2D8A"/>
    <w:rsid w:val="009A370A"/>
    <w:rsid w:val="009A46FE"/>
    <w:rsid w:val="009A4E5D"/>
    <w:rsid w:val="009A6503"/>
    <w:rsid w:val="009B0859"/>
    <w:rsid w:val="009B0EF8"/>
    <w:rsid w:val="009B10CA"/>
    <w:rsid w:val="009B148C"/>
    <w:rsid w:val="009B1EEE"/>
    <w:rsid w:val="009B2CDA"/>
    <w:rsid w:val="009B3DFA"/>
    <w:rsid w:val="009B42D3"/>
    <w:rsid w:val="009B50B4"/>
    <w:rsid w:val="009B519C"/>
    <w:rsid w:val="009B6844"/>
    <w:rsid w:val="009B7D08"/>
    <w:rsid w:val="009B7D7C"/>
    <w:rsid w:val="009C11BC"/>
    <w:rsid w:val="009C1D76"/>
    <w:rsid w:val="009C2110"/>
    <w:rsid w:val="009C398F"/>
    <w:rsid w:val="009C50E1"/>
    <w:rsid w:val="009C5188"/>
    <w:rsid w:val="009C5E18"/>
    <w:rsid w:val="009C5FDD"/>
    <w:rsid w:val="009C73A1"/>
    <w:rsid w:val="009C76D9"/>
    <w:rsid w:val="009C7DAF"/>
    <w:rsid w:val="009D1113"/>
    <w:rsid w:val="009D2E50"/>
    <w:rsid w:val="009D7A8C"/>
    <w:rsid w:val="009E03BA"/>
    <w:rsid w:val="009E05FC"/>
    <w:rsid w:val="009E3446"/>
    <w:rsid w:val="009E3E09"/>
    <w:rsid w:val="009E4ABC"/>
    <w:rsid w:val="009E4C3A"/>
    <w:rsid w:val="009E5EF9"/>
    <w:rsid w:val="009E6023"/>
    <w:rsid w:val="009E781B"/>
    <w:rsid w:val="009E7B04"/>
    <w:rsid w:val="009E7C08"/>
    <w:rsid w:val="009F0231"/>
    <w:rsid w:val="009F0482"/>
    <w:rsid w:val="009F1113"/>
    <w:rsid w:val="009F1E8A"/>
    <w:rsid w:val="009F2086"/>
    <w:rsid w:val="009F3452"/>
    <w:rsid w:val="009F3539"/>
    <w:rsid w:val="009F3BFD"/>
    <w:rsid w:val="009F3FBB"/>
    <w:rsid w:val="009F4820"/>
    <w:rsid w:val="009F5677"/>
    <w:rsid w:val="00A015D2"/>
    <w:rsid w:val="00A01A21"/>
    <w:rsid w:val="00A021BB"/>
    <w:rsid w:val="00A0449A"/>
    <w:rsid w:val="00A04C92"/>
    <w:rsid w:val="00A055F8"/>
    <w:rsid w:val="00A06D12"/>
    <w:rsid w:val="00A06DBC"/>
    <w:rsid w:val="00A0790D"/>
    <w:rsid w:val="00A113CD"/>
    <w:rsid w:val="00A1274F"/>
    <w:rsid w:val="00A1282E"/>
    <w:rsid w:val="00A12C55"/>
    <w:rsid w:val="00A12C7F"/>
    <w:rsid w:val="00A1506A"/>
    <w:rsid w:val="00A16667"/>
    <w:rsid w:val="00A16FE6"/>
    <w:rsid w:val="00A1703C"/>
    <w:rsid w:val="00A17931"/>
    <w:rsid w:val="00A20BE0"/>
    <w:rsid w:val="00A21688"/>
    <w:rsid w:val="00A218C0"/>
    <w:rsid w:val="00A21BDB"/>
    <w:rsid w:val="00A223DC"/>
    <w:rsid w:val="00A250B3"/>
    <w:rsid w:val="00A25A8B"/>
    <w:rsid w:val="00A26E6F"/>
    <w:rsid w:val="00A26FBC"/>
    <w:rsid w:val="00A31C99"/>
    <w:rsid w:val="00A32081"/>
    <w:rsid w:val="00A33CBC"/>
    <w:rsid w:val="00A340F8"/>
    <w:rsid w:val="00A34C5D"/>
    <w:rsid w:val="00A350EA"/>
    <w:rsid w:val="00A3518D"/>
    <w:rsid w:val="00A35774"/>
    <w:rsid w:val="00A35959"/>
    <w:rsid w:val="00A40357"/>
    <w:rsid w:val="00A40A4E"/>
    <w:rsid w:val="00A40D73"/>
    <w:rsid w:val="00A420A9"/>
    <w:rsid w:val="00A42D41"/>
    <w:rsid w:val="00A434B5"/>
    <w:rsid w:val="00A4359C"/>
    <w:rsid w:val="00A43A90"/>
    <w:rsid w:val="00A43D29"/>
    <w:rsid w:val="00A43D50"/>
    <w:rsid w:val="00A4402A"/>
    <w:rsid w:val="00A46086"/>
    <w:rsid w:val="00A46CC0"/>
    <w:rsid w:val="00A531E8"/>
    <w:rsid w:val="00A534C9"/>
    <w:rsid w:val="00A535F9"/>
    <w:rsid w:val="00A53633"/>
    <w:rsid w:val="00A560A7"/>
    <w:rsid w:val="00A57154"/>
    <w:rsid w:val="00A571E5"/>
    <w:rsid w:val="00A57379"/>
    <w:rsid w:val="00A574A7"/>
    <w:rsid w:val="00A60033"/>
    <w:rsid w:val="00A602BA"/>
    <w:rsid w:val="00A60475"/>
    <w:rsid w:val="00A60C9E"/>
    <w:rsid w:val="00A620A3"/>
    <w:rsid w:val="00A62DDC"/>
    <w:rsid w:val="00A63482"/>
    <w:rsid w:val="00A63EFF"/>
    <w:rsid w:val="00A64196"/>
    <w:rsid w:val="00A64E3E"/>
    <w:rsid w:val="00A66377"/>
    <w:rsid w:val="00A66932"/>
    <w:rsid w:val="00A66E83"/>
    <w:rsid w:val="00A67ACC"/>
    <w:rsid w:val="00A71CB4"/>
    <w:rsid w:val="00A71F4D"/>
    <w:rsid w:val="00A7216E"/>
    <w:rsid w:val="00A721A4"/>
    <w:rsid w:val="00A7260C"/>
    <w:rsid w:val="00A73F4B"/>
    <w:rsid w:val="00A75EBA"/>
    <w:rsid w:val="00A765A2"/>
    <w:rsid w:val="00A80D6B"/>
    <w:rsid w:val="00A83060"/>
    <w:rsid w:val="00A83559"/>
    <w:rsid w:val="00A83681"/>
    <w:rsid w:val="00A84A7B"/>
    <w:rsid w:val="00A84DEB"/>
    <w:rsid w:val="00A85064"/>
    <w:rsid w:val="00A86019"/>
    <w:rsid w:val="00A9050F"/>
    <w:rsid w:val="00A90755"/>
    <w:rsid w:val="00A90973"/>
    <w:rsid w:val="00A9278B"/>
    <w:rsid w:val="00A9280D"/>
    <w:rsid w:val="00A93BE7"/>
    <w:rsid w:val="00A941BB"/>
    <w:rsid w:val="00AA0089"/>
    <w:rsid w:val="00AA018E"/>
    <w:rsid w:val="00AA0A61"/>
    <w:rsid w:val="00AA0BF8"/>
    <w:rsid w:val="00AA10D4"/>
    <w:rsid w:val="00AA244E"/>
    <w:rsid w:val="00AA27B7"/>
    <w:rsid w:val="00AA3347"/>
    <w:rsid w:val="00AA37DD"/>
    <w:rsid w:val="00AA3B79"/>
    <w:rsid w:val="00AA4CE9"/>
    <w:rsid w:val="00AA4F2E"/>
    <w:rsid w:val="00AA5ADD"/>
    <w:rsid w:val="00AA6D1B"/>
    <w:rsid w:val="00AA7C02"/>
    <w:rsid w:val="00AA7C87"/>
    <w:rsid w:val="00AA7FFD"/>
    <w:rsid w:val="00AB0590"/>
    <w:rsid w:val="00AB0C24"/>
    <w:rsid w:val="00AB0EAB"/>
    <w:rsid w:val="00AB19A0"/>
    <w:rsid w:val="00AB1DEF"/>
    <w:rsid w:val="00AB2B0B"/>
    <w:rsid w:val="00AB39B9"/>
    <w:rsid w:val="00AB3D29"/>
    <w:rsid w:val="00AB55AB"/>
    <w:rsid w:val="00AB5DEB"/>
    <w:rsid w:val="00AB7BEB"/>
    <w:rsid w:val="00AC0203"/>
    <w:rsid w:val="00AC0875"/>
    <w:rsid w:val="00AC3ECF"/>
    <w:rsid w:val="00AC47C1"/>
    <w:rsid w:val="00AC4915"/>
    <w:rsid w:val="00AC54D8"/>
    <w:rsid w:val="00AC6916"/>
    <w:rsid w:val="00AC74A1"/>
    <w:rsid w:val="00AC7E2D"/>
    <w:rsid w:val="00AC7FE1"/>
    <w:rsid w:val="00AD0304"/>
    <w:rsid w:val="00AD0D99"/>
    <w:rsid w:val="00AD2346"/>
    <w:rsid w:val="00AD2C1B"/>
    <w:rsid w:val="00AD37D8"/>
    <w:rsid w:val="00AD4483"/>
    <w:rsid w:val="00AD73AC"/>
    <w:rsid w:val="00AE2BE8"/>
    <w:rsid w:val="00AE35E5"/>
    <w:rsid w:val="00AE3AD0"/>
    <w:rsid w:val="00AE4A46"/>
    <w:rsid w:val="00AE4B8B"/>
    <w:rsid w:val="00AE61C5"/>
    <w:rsid w:val="00AE7C8F"/>
    <w:rsid w:val="00AF05E6"/>
    <w:rsid w:val="00AF21C9"/>
    <w:rsid w:val="00AF2743"/>
    <w:rsid w:val="00AF2BAC"/>
    <w:rsid w:val="00AF312A"/>
    <w:rsid w:val="00AF3E7B"/>
    <w:rsid w:val="00AF568B"/>
    <w:rsid w:val="00AF7E09"/>
    <w:rsid w:val="00B00444"/>
    <w:rsid w:val="00B01F30"/>
    <w:rsid w:val="00B0236A"/>
    <w:rsid w:val="00B032CC"/>
    <w:rsid w:val="00B036A5"/>
    <w:rsid w:val="00B03AF5"/>
    <w:rsid w:val="00B03BFC"/>
    <w:rsid w:val="00B03C82"/>
    <w:rsid w:val="00B05377"/>
    <w:rsid w:val="00B053A2"/>
    <w:rsid w:val="00B054EB"/>
    <w:rsid w:val="00B05EC9"/>
    <w:rsid w:val="00B06D68"/>
    <w:rsid w:val="00B0744B"/>
    <w:rsid w:val="00B07A8F"/>
    <w:rsid w:val="00B07F1F"/>
    <w:rsid w:val="00B10DBF"/>
    <w:rsid w:val="00B14102"/>
    <w:rsid w:val="00B14B14"/>
    <w:rsid w:val="00B14C2C"/>
    <w:rsid w:val="00B14E05"/>
    <w:rsid w:val="00B1551B"/>
    <w:rsid w:val="00B16670"/>
    <w:rsid w:val="00B16ADA"/>
    <w:rsid w:val="00B171EA"/>
    <w:rsid w:val="00B174F0"/>
    <w:rsid w:val="00B1799F"/>
    <w:rsid w:val="00B17A99"/>
    <w:rsid w:val="00B201A1"/>
    <w:rsid w:val="00B20CE5"/>
    <w:rsid w:val="00B2108D"/>
    <w:rsid w:val="00B2112B"/>
    <w:rsid w:val="00B2185E"/>
    <w:rsid w:val="00B21CB8"/>
    <w:rsid w:val="00B227C9"/>
    <w:rsid w:val="00B25065"/>
    <w:rsid w:val="00B26E33"/>
    <w:rsid w:val="00B30121"/>
    <w:rsid w:val="00B3052A"/>
    <w:rsid w:val="00B322D0"/>
    <w:rsid w:val="00B32EFF"/>
    <w:rsid w:val="00B33A1E"/>
    <w:rsid w:val="00B33D41"/>
    <w:rsid w:val="00B34310"/>
    <w:rsid w:val="00B3550D"/>
    <w:rsid w:val="00B35E26"/>
    <w:rsid w:val="00B40912"/>
    <w:rsid w:val="00B416CF"/>
    <w:rsid w:val="00B41706"/>
    <w:rsid w:val="00B431CB"/>
    <w:rsid w:val="00B43560"/>
    <w:rsid w:val="00B43873"/>
    <w:rsid w:val="00B44587"/>
    <w:rsid w:val="00B44C11"/>
    <w:rsid w:val="00B46353"/>
    <w:rsid w:val="00B46E8A"/>
    <w:rsid w:val="00B509EE"/>
    <w:rsid w:val="00B50E9D"/>
    <w:rsid w:val="00B5117A"/>
    <w:rsid w:val="00B51463"/>
    <w:rsid w:val="00B51737"/>
    <w:rsid w:val="00B53302"/>
    <w:rsid w:val="00B53A71"/>
    <w:rsid w:val="00B541C2"/>
    <w:rsid w:val="00B54253"/>
    <w:rsid w:val="00B55C2D"/>
    <w:rsid w:val="00B57A1F"/>
    <w:rsid w:val="00B57B37"/>
    <w:rsid w:val="00B6025E"/>
    <w:rsid w:val="00B62F0F"/>
    <w:rsid w:val="00B6416A"/>
    <w:rsid w:val="00B64B53"/>
    <w:rsid w:val="00B64C28"/>
    <w:rsid w:val="00B65BBC"/>
    <w:rsid w:val="00B6707E"/>
    <w:rsid w:val="00B67D8E"/>
    <w:rsid w:val="00B7052D"/>
    <w:rsid w:val="00B70E76"/>
    <w:rsid w:val="00B71E22"/>
    <w:rsid w:val="00B72B5E"/>
    <w:rsid w:val="00B73A76"/>
    <w:rsid w:val="00B73AA1"/>
    <w:rsid w:val="00B80362"/>
    <w:rsid w:val="00B808BD"/>
    <w:rsid w:val="00B81F74"/>
    <w:rsid w:val="00B84584"/>
    <w:rsid w:val="00B84B92"/>
    <w:rsid w:val="00B85076"/>
    <w:rsid w:val="00B854D7"/>
    <w:rsid w:val="00B855C7"/>
    <w:rsid w:val="00B85FDA"/>
    <w:rsid w:val="00B864BA"/>
    <w:rsid w:val="00B86C55"/>
    <w:rsid w:val="00B87D20"/>
    <w:rsid w:val="00B90C56"/>
    <w:rsid w:val="00B90EF5"/>
    <w:rsid w:val="00B91038"/>
    <w:rsid w:val="00B91416"/>
    <w:rsid w:val="00B92B65"/>
    <w:rsid w:val="00B932A8"/>
    <w:rsid w:val="00B94689"/>
    <w:rsid w:val="00B946DF"/>
    <w:rsid w:val="00B94926"/>
    <w:rsid w:val="00B961AA"/>
    <w:rsid w:val="00B96F25"/>
    <w:rsid w:val="00BA1FBC"/>
    <w:rsid w:val="00BA2614"/>
    <w:rsid w:val="00BA4615"/>
    <w:rsid w:val="00BA4FF1"/>
    <w:rsid w:val="00BA69DF"/>
    <w:rsid w:val="00BA73CC"/>
    <w:rsid w:val="00BB1235"/>
    <w:rsid w:val="00BB3D70"/>
    <w:rsid w:val="00BB4E47"/>
    <w:rsid w:val="00BB53CA"/>
    <w:rsid w:val="00BB6A2C"/>
    <w:rsid w:val="00BB6BFD"/>
    <w:rsid w:val="00BC21B3"/>
    <w:rsid w:val="00BC28F1"/>
    <w:rsid w:val="00BC3140"/>
    <w:rsid w:val="00BC316C"/>
    <w:rsid w:val="00BC3F5F"/>
    <w:rsid w:val="00BC3F81"/>
    <w:rsid w:val="00BC41B1"/>
    <w:rsid w:val="00BC41E7"/>
    <w:rsid w:val="00BC4852"/>
    <w:rsid w:val="00BC5F66"/>
    <w:rsid w:val="00BC6409"/>
    <w:rsid w:val="00BC7B96"/>
    <w:rsid w:val="00BD005D"/>
    <w:rsid w:val="00BD04F6"/>
    <w:rsid w:val="00BD467D"/>
    <w:rsid w:val="00BD76E3"/>
    <w:rsid w:val="00BE0F8C"/>
    <w:rsid w:val="00BE156F"/>
    <w:rsid w:val="00BE1752"/>
    <w:rsid w:val="00BE27A7"/>
    <w:rsid w:val="00BE2B1D"/>
    <w:rsid w:val="00BE48B0"/>
    <w:rsid w:val="00BE5543"/>
    <w:rsid w:val="00BE5E96"/>
    <w:rsid w:val="00BE6D40"/>
    <w:rsid w:val="00BE6E7F"/>
    <w:rsid w:val="00BE7600"/>
    <w:rsid w:val="00BE760F"/>
    <w:rsid w:val="00BF12CC"/>
    <w:rsid w:val="00BF2ADE"/>
    <w:rsid w:val="00BF38CF"/>
    <w:rsid w:val="00BF4282"/>
    <w:rsid w:val="00BF4984"/>
    <w:rsid w:val="00BF4D3E"/>
    <w:rsid w:val="00BF559E"/>
    <w:rsid w:val="00BF5861"/>
    <w:rsid w:val="00BF62D3"/>
    <w:rsid w:val="00BF714C"/>
    <w:rsid w:val="00BF7F72"/>
    <w:rsid w:val="00C00778"/>
    <w:rsid w:val="00C009AE"/>
    <w:rsid w:val="00C01CF4"/>
    <w:rsid w:val="00C047D8"/>
    <w:rsid w:val="00C04D0F"/>
    <w:rsid w:val="00C0546A"/>
    <w:rsid w:val="00C057F3"/>
    <w:rsid w:val="00C067F2"/>
    <w:rsid w:val="00C06BD0"/>
    <w:rsid w:val="00C0770D"/>
    <w:rsid w:val="00C12C34"/>
    <w:rsid w:val="00C13A3F"/>
    <w:rsid w:val="00C13D7F"/>
    <w:rsid w:val="00C147A4"/>
    <w:rsid w:val="00C1481B"/>
    <w:rsid w:val="00C159EE"/>
    <w:rsid w:val="00C15C65"/>
    <w:rsid w:val="00C16D27"/>
    <w:rsid w:val="00C1778D"/>
    <w:rsid w:val="00C17CB1"/>
    <w:rsid w:val="00C17E4F"/>
    <w:rsid w:val="00C216C1"/>
    <w:rsid w:val="00C22B31"/>
    <w:rsid w:val="00C23509"/>
    <w:rsid w:val="00C244AC"/>
    <w:rsid w:val="00C24928"/>
    <w:rsid w:val="00C24B6C"/>
    <w:rsid w:val="00C257A3"/>
    <w:rsid w:val="00C27397"/>
    <w:rsid w:val="00C27C09"/>
    <w:rsid w:val="00C3155C"/>
    <w:rsid w:val="00C32505"/>
    <w:rsid w:val="00C32516"/>
    <w:rsid w:val="00C32E38"/>
    <w:rsid w:val="00C33160"/>
    <w:rsid w:val="00C35212"/>
    <w:rsid w:val="00C36550"/>
    <w:rsid w:val="00C36975"/>
    <w:rsid w:val="00C37A52"/>
    <w:rsid w:val="00C41BEE"/>
    <w:rsid w:val="00C427F6"/>
    <w:rsid w:val="00C42FAF"/>
    <w:rsid w:val="00C44023"/>
    <w:rsid w:val="00C4492E"/>
    <w:rsid w:val="00C463B5"/>
    <w:rsid w:val="00C46486"/>
    <w:rsid w:val="00C46C8A"/>
    <w:rsid w:val="00C46D1A"/>
    <w:rsid w:val="00C479F0"/>
    <w:rsid w:val="00C47DB1"/>
    <w:rsid w:val="00C50CA4"/>
    <w:rsid w:val="00C50DE1"/>
    <w:rsid w:val="00C510B3"/>
    <w:rsid w:val="00C53152"/>
    <w:rsid w:val="00C535DA"/>
    <w:rsid w:val="00C54B73"/>
    <w:rsid w:val="00C55972"/>
    <w:rsid w:val="00C55C1B"/>
    <w:rsid w:val="00C563A4"/>
    <w:rsid w:val="00C5686B"/>
    <w:rsid w:val="00C56B00"/>
    <w:rsid w:val="00C575AC"/>
    <w:rsid w:val="00C61048"/>
    <w:rsid w:val="00C631D1"/>
    <w:rsid w:val="00C63FBC"/>
    <w:rsid w:val="00C64A9E"/>
    <w:rsid w:val="00C655B3"/>
    <w:rsid w:val="00C665E3"/>
    <w:rsid w:val="00C667DA"/>
    <w:rsid w:val="00C703B6"/>
    <w:rsid w:val="00C706D6"/>
    <w:rsid w:val="00C7124B"/>
    <w:rsid w:val="00C72193"/>
    <w:rsid w:val="00C72840"/>
    <w:rsid w:val="00C72EF0"/>
    <w:rsid w:val="00C74C1B"/>
    <w:rsid w:val="00C75464"/>
    <w:rsid w:val="00C75B08"/>
    <w:rsid w:val="00C75B61"/>
    <w:rsid w:val="00C77801"/>
    <w:rsid w:val="00C80140"/>
    <w:rsid w:val="00C80178"/>
    <w:rsid w:val="00C80411"/>
    <w:rsid w:val="00C80F81"/>
    <w:rsid w:val="00C825E5"/>
    <w:rsid w:val="00C836A1"/>
    <w:rsid w:val="00C836F4"/>
    <w:rsid w:val="00C8484B"/>
    <w:rsid w:val="00C854C1"/>
    <w:rsid w:val="00C85FA3"/>
    <w:rsid w:val="00C86078"/>
    <w:rsid w:val="00C8728E"/>
    <w:rsid w:val="00C91CE9"/>
    <w:rsid w:val="00C944EE"/>
    <w:rsid w:val="00C945EF"/>
    <w:rsid w:val="00C94F76"/>
    <w:rsid w:val="00C95CB6"/>
    <w:rsid w:val="00C9602A"/>
    <w:rsid w:val="00C96E88"/>
    <w:rsid w:val="00C97CC3"/>
    <w:rsid w:val="00CA3806"/>
    <w:rsid w:val="00CA3A2C"/>
    <w:rsid w:val="00CA3DA7"/>
    <w:rsid w:val="00CA4031"/>
    <w:rsid w:val="00CA44E0"/>
    <w:rsid w:val="00CA608E"/>
    <w:rsid w:val="00CA6438"/>
    <w:rsid w:val="00CA6736"/>
    <w:rsid w:val="00CA72C0"/>
    <w:rsid w:val="00CA795C"/>
    <w:rsid w:val="00CB0D86"/>
    <w:rsid w:val="00CB1B8D"/>
    <w:rsid w:val="00CB2898"/>
    <w:rsid w:val="00CB35C8"/>
    <w:rsid w:val="00CB363F"/>
    <w:rsid w:val="00CB3823"/>
    <w:rsid w:val="00CB42F7"/>
    <w:rsid w:val="00CB4B1A"/>
    <w:rsid w:val="00CB4BE4"/>
    <w:rsid w:val="00CB5E30"/>
    <w:rsid w:val="00CB63B0"/>
    <w:rsid w:val="00CB6A3F"/>
    <w:rsid w:val="00CB7907"/>
    <w:rsid w:val="00CB79A0"/>
    <w:rsid w:val="00CB7EB0"/>
    <w:rsid w:val="00CC02C6"/>
    <w:rsid w:val="00CC056E"/>
    <w:rsid w:val="00CC0A86"/>
    <w:rsid w:val="00CC0DFE"/>
    <w:rsid w:val="00CC114F"/>
    <w:rsid w:val="00CC1622"/>
    <w:rsid w:val="00CC27B7"/>
    <w:rsid w:val="00CC3382"/>
    <w:rsid w:val="00CC3A4B"/>
    <w:rsid w:val="00CC3ABD"/>
    <w:rsid w:val="00CC546B"/>
    <w:rsid w:val="00CC5A31"/>
    <w:rsid w:val="00CC5FEF"/>
    <w:rsid w:val="00CC69CB"/>
    <w:rsid w:val="00CC75B2"/>
    <w:rsid w:val="00CD0179"/>
    <w:rsid w:val="00CD14CB"/>
    <w:rsid w:val="00CD14DC"/>
    <w:rsid w:val="00CD3864"/>
    <w:rsid w:val="00CD5629"/>
    <w:rsid w:val="00CD6887"/>
    <w:rsid w:val="00CE095B"/>
    <w:rsid w:val="00CE0DA3"/>
    <w:rsid w:val="00CE1B8E"/>
    <w:rsid w:val="00CE1D13"/>
    <w:rsid w:val="00CE1F88"/>
    <w:rsid w:val="00CE3495"/>
    <w:rsid w:val="00CE393B"/>
    <w:rsid w:val="00CE3A68"/>
    <w:rsid w:val="00CE3FA4"/>
    <w:rsid w:val="00CE4873"/>
    <w:rsid w:val="00CE4EFF"/>
    <w:rsid w:val="00CE573B"/>
    <w:rsid w:val="00CE62FB"/>
    <w:rsid w:val="00CE79DD"/>
    <w:rsid w:val="00CF12E1"/>
    <w:rsid w:val="00CF35C0"/>
    <w:rsid w:val="00CF3A27"/>
    <w:rsid w:val="00CF4932"/>
    <w:rsid w:val="00CF6547"/>
    <w:rsid w:val="00CF689D"/>
    <w:rsid w:val="00CF70E1"/>
    <w:rsid w:val="00CF75BE"/>
    <w:rsid w:val="00CF7C82"/>
    <w:rsid w:val="00D00055"/>
    <w:rsid w:val="00D01680"/>
    <w:rsid w:val="00D016DA"/>
    <w:rsid w:val="00D025B5"/>
    <w:rsid w:val="00D029F6"/>
    <w:rsid w:val="00D02CC7"/>
    <w:rsid w:val="00D03E65"/>
    <w:rsid w:val="00D03FFD"/>
    <w:rsid w:val="00D05573"/>
    <w:rsid w:val="00D055E2"/>
    <w:rsid w:val="00D061FB"/>
    <w:rsid w:val="00D0672F"/>
    <w:rsid w:val="00D0719D"/>
    <w:rsid w:val="00D07A50"/>
    <w:rsid w:val="00D110A2"/>
    <w:rsid w:val="00D12F17"/>
    <w:rsid w:val="00D15148"/>
    <w:rsid w:val="00D16F1D"/>
    <w:rsid w:val="00D17DF2"/>
    <w:rsid w:val="00D20481"/>
    <w:rsid w:val="00D21454"/>
    <w:rsid w:val="00D226A8"/>
    <w:rsid w:val="00D22ED8"/>
    <w:rsid w:val="00D2322C"/>
    <w:rsid w:val="00D251E5"/>
    <w:rsid w:val="00D25790"/>
    <w:rsid w:val="00D30FB9"/>
    <w:rsid w:val="00D31107"/>
    <w:rsid w:val="00D313BB"/>
    <w:rsid w:val="00D31523"/>
    <w:rsid w:val="00D316D4"/>
    <w:rsid w:val="00D31C55"/>
    <w:rsid w:val="00D333E9"/>
    <w:rsid w:val="00D33429"/>
    <w:rsid w:val="00D3367F"/>
    <w:rsid w:val="00D33EF0"/>
    <w:rsid w:val="00D34C7F"/>
    <w:rsid w:val="00D3581F"/>
    <w:rsid w:val="00D35DB1"/>
    <w:rsid w:val="00D364C6"/>
    <w:rsid w:val="00D36A9D"/>
    <w:rsid w:val="00D36F54"/>
    <w:rsid w:val="00D372E7"/>
    <w:rsid w:val="00D4037E"/>
    <w:rsid w:val="00D4075C"/>
    <w:rsid w:val="00D41AD1"/>
    <w:rsid w:val="00D41DAA"/>
    <w:rsid w:val="00D42E40"/>
    <w:rsid w:val="00D42EE7"/>
    <w:rsid w:val="00D42F49"/>
    <w:rsid w:val="00D4308E"/>
    <w:rsid w:val="00D44C51"/>
    <w:rsid w:val="00D44F36"/>
    <w:rsid w:val="00D45275"/>
    <w:rsid w:val="00D468F4"/>
    <w:rsid w:val="00D473A2"/>
    <w:rsid w:val="00D476C1"/>
    <w:rsid w:val="00D50F72"/>
    <w:rsid w:val="00D5360E"/>
    <w:rsid w:val="00D567A8"/>
    <w:rsid w:val="00D609B1"/>
    <w:rsid w:val="00D60CBE"/>
    <w:rsid w:val="00D61B7B"/>
    <w:rsid w:val="00D621CD"/>
    <w:rsid w:val="00D62BB5"/>
    <w:rsid w:val="00D64516"/>
    <w:rsid w:val="00D64976"/>
    <w:rsid w:val="00D6556B"/>
    <w:rsid w:val="00D656F7"/>
    <w:rsid w:val="00D65F26"/>
    <w:rsid w:val="00D707C4"/>
    <w:rsid w:val="00D71702"/>
    <w:rsid w:val="00D71B3C"/>
    <w:rsid w:val="00D734C4"/>
    <w:rsid w:val="00D73853"/>
    <w:rsid w:val="00D745DE"/>
    <w:rsid w:val="00D74687"/>
    <w:rsid w:val="00D74FB9"/>
    <w:rsid w:val="00D7551F"/>
    <w:rsid w:val="00D75569"/>
    <w:rsid w:val="00D75DF2"/>
    <w:rsid w:val="00D76139"/>
    <w:rsid w:val="00D7653A"/>
    <w:rsid w:val="00D76C09"/>
    <w:rsid w:val="00D81C7F"/>
    <w:rsid w:val="00D82146"/>
    <w:rsid w:val="00D8218A"/>
    <w:rsid w:val="00D82ADF"/>
    <w:rsid w:val="00D86782"/>
    <w:rsid w:val="00D874AD"/>
    <w:rsid w:val="00D87AE8"/>
    <w:rsid w:val="00D90B88"/>
    <w:rsid w:val="00D90FBE"/>
    <w:rsid w:val="00D91944"/>
    <w:rsid w:val="00D91C10"/>
    <w:rsid w:val="00D91EF9"/>
    <w:rsid w:val="00D9204F"/>
    <w:rsid w:val="00D92C77"/>
    <w:rsid w:val="00D93644"/>
    <w:rsid w:val="00D937D3"/>
    <w:rsid w:val="00D93E1F"/>
    <w:rsid w:val="00D94C21"/>
    <w:rsid w:val="00D94EEB"/>
    <w:rsid w:val="00DA0D13"/>
    <w:rsid w:val="00DA3753"/>
    <w:rsid w:val="00DA39BA"/>
    <w:rsid w:val="00DA3B7D"/>
    <w:rsid w:val="00DA5432"/>
    <w:rsid w:val="00DA665F"/>
    <w:rsid w:val="00DA70DA"/>
    <w:rsid w:val="00DA74FD"/>
    <w:rsid w:val="00DA78A4"/>
    <w:rsid w:val="00DB24A3"/>
    <w:rsid w:val="00DB2E0F"/>
    <w:rsid w:val="00DB3A1D"/>
    <w:rsid w:val="00DB403B"/>
    <w:rsid w:val="00DB50AB"/>
    <w:rsid w:val="00DB5367"/>
    <w:rsid w:val="00DB692F"/>
    <w:rsid w:val="00DB70A5"/>
    <w:rsid w:val="00DC038D"/>
    <w:rsid w:val="00DC0915"/>
    <w:rsid w:val="00DC1EF1"/>
    <w:rsid w:val="00DC1FAE"/>
    <w:rsid w:val="00DC28CF"/>
    <w:rsid w:val="00DC2A63"/>
    <w:rsid w:val="00DC3CC9"/>
    <w:rsid w:val="00DC47BB"/>
    <w:rsid w:val="00DC6DA7"/>
    <w:rsid w:val="00DC7626"/>
    <w:rsid w:val="00DD0C6C"/>
    <w:rsid w:val="00DD2792"/>
    <w:rsid w:val="00DD28FD"/>
    <w:rsid w:val="00DD2AE8"/>
    <w:rsid w:val="00DD352C"/>
    <w:rsid w:val="00DD5125"/>
    <w:rsid w:val="00DD5732"/>
    <w:rsid w:val="00DD57D7"/>
    <w:rsid w:val="00DD5EC5"/>
    <w:rsid w:val="00DD7314"/>
    <w:rsid w:val="00DD7934"/>
    <w:rsid w:val="00DE0215"/>
    <w:rsid w:val="00DE099C"/>
    <w:rsid w:val="00DE1395"/>
    <w:rsid w:val="00DE16F1"/>
    <w:rsid w:val="00DE1FB5"/>
    <w:rsid w:val="00DE3A46"/>
    <w:rsid w:val="00DE3F14"/>
    <w:rsid w:val="00DE476A"/>
    <w:rsid w:val="00DE74DE"/>
    <w:rsid w:val="00DF0E5E"/>
    <w:rsid w:val="00DF1443"/>
    <w:rsid w:val="00DF253D"/>
    <w:rsid w:val="00DF2D0E"/>
    <w:rsid w:val="00DF34FA"/>
    <w:rsid w:val="00DF5A7E"/>
    <w:rsid w:val="00DF6626"/>
    <w:rsid w:val="00E00B6E"/>
    <w:rsid w:val="00E0164B"/>
    <w:rsid w:val="00E02306"/>
    <w:rsid w:val="00E03E27"/>
    <w:rsid w:val="00E0507F"/>
    <w:rsid w:val="00E054BA"/>
    <w:rsid w:val="00E06742"/>
    <w:rsid w:val="00E075A3"/>
    <w:rsid w:val="00E106D7"/>
    <w:rsid w:val="00E12A2D"/>
    <w:rsid w:val="00E12A77"/>
    <w:rsid w:val="00E12DEC"/>
    <w:rsid w:val="00E13792"/>
    <w:rsid w:val="00E13ABE"/>
    <w:rsid w:val="00E153D9"/>
    <w:rsid w:val="00E165FA"/>
    <w:rsid w:val="00E21571"/>
    <w:rsid w:val="00E27387"/>
    <w:rsid w:val="00E30AED"/>
    <w:rsid w:val="00E31996"/>
    <w:rsid w:val="00E31FDF"/>
    <w:rsid w:val="00E33443"/>
    <w:rsid w:val="00E3396B"/>
    <w:rsid w:val="00E33B56"/>
    <w:rsid w:val="00E33D2D"/>
    <w:rsid w:val="00E341A2"/>
    <w:rsid w:val="00E341AF"/>
    <w:rsid w:val="00E34919"/>
    <w:rsid w:val="00E3537C"/>
    <w:rsid w:val="00E35AE3"/>
    <w:rsid w:val="00E3654F"/>
    <w:rsid w:val="00E36815"/>
    <w:rsid w:val="00E37971"/>
    <w:rsid w:val="00E37AE0"/>
    <w:rsid w:val="00E400EA"/>
    <w:rsid w:val="00E412A4"/>
    <w:rsid w:val="00E42098"/>
    <w:rsid w:val="00E43F62"/>
    <w:rsid w:val="00E45F52"/>
    <w:rsid w:val="00E463E7"/>
    <w:rsid w:val="00E4666B"/>
    <w:rsid w:val="00E50D64"/>
    <w:rsid w:val="00E51541"/>
    <w:rsid w:val="00E53DCA"/>
    <w:rsid w:val="00E54BF4"/>
    <w:rsid w:val="00E54D65"/>
    <w:rsid w:val="00E57A6D"/>
    <w:rsid w:val="00E57CC0"/>
    <w:rsid w:val="00E606D4"/>
    <w:rsid w:val="00E60734"/>
    <w:rsid w:val="00E60E2D"/>
    <w:rsid w:val="00E61598"/>
    <w:rsid w:val="00E619E5"/>
    <w:rsid w:val="00E62CE7"/>
    <w:rsid w:val="00E634E1"/>
    <w:rsid w:val="00E63A64"/>
    <w:rsid w:val="00E64B50"/>
    <w:rsid w:val="00E64DDB"/>
    <w:rsid w:val="00E65D34"/>
    <w:rsid w:val="00E661FF"/>
    <w:rsid w:val="00E67075"/>
    <w:rsid w:val="00E676B5"/>
    <w:rsid w:val="00E678AF"/>
    <w:rsid w:val="00E7154D"/>
    <w:rsid w:val="00E72DA1"/>
    <w:rsid w:val="00E72E53"/>
    <w:rsid w:val="00E7465A"/>
    <w:rsid w:val="00E75B1B"/>
    <w:rsid w:val="00E766C2"/>
    <w:rsid w:val="00E76AE5"/>
    <w:rsid w:val="00E77609"/>
    <w:rsid w:val="00E80736"/>
    <w:rsid w:val="00E80785"/>
    <w:rsid w:val="00E80CED"/>
    <w:rsid w:val="00E81470"/>
    <w:rsid w:val="00E83B1C"/>
    <w:rsid w:val="00E83D84"/>
    <w:rsid w:val="00E84689"/>
    <w:rsid w:val="00E84AE3"/>
    <w:rsid w:val="00E85B87"/>
    <w:rsid w:val="00E85DC4"/>
    <w:rsid w:val="00E862BE"/>
    <w:rsid w:val="00E8686F"/>
    <w:rsid w:val="00E869A5"/>
    <w:rsid w:val="00E86A63"/>
    <w:rsid w:val="00E86BB6"/>
    <w:rsid w:val="00E8704F"/>
    <w:rsid w:val="00E873C7"/>
    <w:rsid w:val="00E87D0F"/>
    <w:rsid w:val="00E90F13"/>
    <w:rsid w:val="00E921D0"/>
    <w:rsid w:val="00E9471B"/>
    <w:rsid w:val="00E947AB"/>
    <w:rsid w:val="00E94DD3"/>
    <w:rsid w:val="00E95832"/>
    <w:rsid w:val="00E9648E"/>
    <w:rsid w:val="00E9758D"/>
    <w:rsid w:val="00EA1097"/>
    <w:rsid w:val="00EA175D"/>
    <w:rsid w:val="00EA3CB5"/>
    <w:rsid w:val="00EA5ACF"/>
    <w:rsid w:val="00EA659E"/>
    <w:rsid w:val="00EA76A8"/>
    <w:rsid w:val="00EB1734"/>
    <w:rsid w:val="00EB2F02"/>
    <w:rsid w:val="00EB3AA5"/>
    <w:rsid w:val="00EB5F18"/>
    <w:rsid w:val="00EB6627"/>
    <w:rsid w:val="00EB665E"/>
    <w:rsid w:val="00EB6673"/>
    <w:rsid w:val="00EB7EFD"/>
    <w:rsid w:val="00EC2C21"/>
    <w:rsid w:val="00EC365F"/>
    <w:rsid w:val="00EC3E2D"/>
    <w:rsid w:val="00EC4750"/>
    <w:rsid w:val="00EC4DDD"/>
    <w:rsid w:val="00EC5C09"/>
    <w:rsid w:val="00EC7362"/>
    <w:rsid w:val="00EC7E38"/>
    <w:rsid w:val="00ED09BD"/>
    <w:rsid w:val="00ED152A"/>
    <w:rsid w:val="00ED1AEB"/>
    <w:rsid w:val="00ED44A1"/>
    <w:rsid w:val="00ED4CAB"/>
    <w:rsid w:val="00ED4F9C"/>
    <w:rsid w:val="00ED5585"/>
    <w:rsid w:val="00ED5816"/>
    <w:rsid w:val="00ED6A52"/>
    <w:rsid w:val="00EE0468"/>
    <w:rsid w:val="00EE0716"/>
    <w:rsid w:val="00EE0721"/>
    <w:rsid w:val="00EE08DA"/>
    <w:rsid w:val="00EE23F5"/>
    <w:rsid w:val="00EE434C"/>
    <w:rsid w:val="00EE4C46"/>
    <w:rsid w:val="00EE70F1"/>
    <w:rsid w:val="00EF058D"/>
    <w:rsid w:val="00EF0775"/>
    <w:rsid w:val="00EF1259"/>
    <w:rsid w:val="00EF33CC"/>
    <w:rsid w:val="00EF33F5"/>
    <w:rsid w:val="00EF54FC"/>
    <w:rsid w:val="00EF55F4"/>
    <w:rsid w:val="00F000AA"/>
    <w:rsid w:val="00F002CC"/>
    <w:rsid w:val="00F013E3"/>
    <w:rsid w:val="00F01677"/>
    <w:rsid w:val="00F01721"/>
    <w:rsid w:val="00F025F8"/>
    <w:rsid w:val="00F04131"/>
    <w:rsid w:val="00F04C40"/>
    <w:rsid w:val="00F04E98"/>
    <w:rsid w:val="00F0509D"/>
    <w:rsid w:val="00F062B1"/>
    <w:rsid w:val="00F073F6"/>
    <w:rsid w:val="00F07D96"/>
    <w:rsid w:val="00F10329"/>
    <w:rsid w:val="00F122A9"/>
    <w:rsid w:val="00F13A7D"/>
    <w:rsid w:val="00F15467"/>
    <w:rsid w:val="00F16356"/>
    <w:rsid w:val="00F163CA"/>
    <w:rsid w:val="00F164B1"/>
    <w:rsid w:val="00F16FC5"/>
    <w:rsid w:val="00F20556"/>
    <w:rsid w:val="00F23408"/>
    <w:rsid w:val="00F24D66"/>
    <w:rsid w:val="00F250C3"/>
    <w:rsid w:val="00F2548D"/>
    <w:rsid w:val="00F27177"/>
    <w:rsid w:val="00F27E74"/>
    <w:rsid w:val="00F27F00"/>
    <w:rsid w:val="00F3006B"/>
    <w:rsid w:val="00F305F7"/>
    <w:rsid w:val="00F31420"/>
    <w:rsid w:val="00F31AD5"/>
    <w:rsid w:val="00F322FF"/>
    <w:rsid w:val="00F32656"/>
    <w:rsid w:val="00F32705"/>
    <w:rsid w:val="00F32D99"/>
    <w:rsid w:val="00F33432"/>
    <w:rsid w:val="00F34997"/>
    <w:rsid w:val="00F34A72"/>
    <w:rsid w:val="00F34E17"/>
    <w:rsid w:val="00F35143"/>
    <w:rsid w:val="00F37C7C"/>
    <w:rsid w:val="00F37D51"/>
    <w:rsid w:val="00F40C1B"/>
    <w:rsid w:val="00F41F0C"/>
    <w:rsid w:val="00F42B3E"/>
    <w:rsid w:val="00F43BC5"/>
    <w:rsid w:val="00F43CD9"/>
    <w:rsid w:val="00F44235"/>
    <w:rsid w:val="00F4500E"/>
    <w:rsid w:val="00F45149"/>
    <w:rsid w:val="00F458F4"/>
    <w:rsid w:val="00F45FC1"/>
    <w:rsid w:val="00F470C0"/>
    <w:rsid w:val="00F4776A"/>
    <w:rsid w:val="00F50A2F"/>
    <w:rsid w:val="00F51896"/>
    <w:rsid w:val="00F5219F"/>
    <w:rsid w:val="00F541CA"/>
    <w:rsid w:val="00F54B4F"/>
    <w:rsid w:val="00F5545D"/>
    <w:rsid w:val="00F55976"/>
    <w:rsid w:val="00F562B0"/>
    <w:rsid w:val="00F57984"/>
    <w:rsid w:val="00F62703"/>
    <w:rsid w:val="00F62D98"/>
    <w:rsid w:val="00F63883"/>
    <w:rsid w:val="00F64DFD"/>
    <w:rsid w:val="00F66CBC"/>
    <w:rsid w:val="00F67C35"/>
    <w:rsid w:val="00F71C53"/>
    <w:rsid w:val="00F71E2E"/>
    <w:rsid w:val="00F720CE"/>
    <w:rsid w:val="00F726FF"/>
    <w:rsid w:val="00F73B83"/>
    <w:rsid w:val="00F73C99"/>
    <w:rsid w:val="00F7545F"/>
    <w:rsid w:val="00F76B97"/>
    <w:rsid w:val="00F77AA4"/>
    <w:rsid w:val="00F77BF7"/>
    <w:rsid w:val="00F80AD7"/>
    <w:rsid w:val="00F812C9"/>
    <w:rsid w:val="00F83D65"/>
    <w:rsid w:val="00F84057"/>
    <w:rsid w:val="00F848E2"/>
    <w:rsid w:val="00F84D3C"/>
    <w:rsid w:val="00F86202"/>
    <w:rsid w:val="00F868CE"/>
    <w:rsid w:val="00F86F7D"/>
    <w:rsid w:val="00F92703"/>
    <w:rsid w:val="00F92C45"/>
    <w:rsid w:val="00F93300"/>
    <w:rsid w:val="00F9413C"/>
    <w:rsid w:val="00F94F07"/>
    <w:rsid w:val="00F951E5"/>
    <w:rsid w:val="00F96A3C"/>
    <w:rsid w:val="00FA0430"/>
    <w:rsid w:val="00FA24D2"/>
    <w:rsid w:val="00FA4EF4"/>
    <w:rsid w:val="00FA5020"/>
    <w:rsid w:val="00FA5161"/>
    <w:rsid w:val="00FA5F83"/>
    <w:rsid w:val="00FA5FFA"/>
    <w:rsid w:val="00FB1196"/>
    <w:rsid w:val="00FB15FE"/>
    <w:rsid w:val="00FB1FBB"/>
    <w:rsid w:val="00FB22ED"/>
    <w:rsid w:val="00FB2BD9"/>
    <w:rsid w:val="00FB5D24"/>
    <w:rsid w:val="00FB749B"/>
    <w:rsid w:val="00FB7640"/>
    <w:rsid w:val="00FC008B"/>
    <w:rsid w:val="00FC0176"/>
    <w:rsid w:val="00FC069B"/>
    <w:rsid w:val="00FC0A7D"/>
    <w:rsid w:val="00FC0C22"/>
    <w:rsid w:val="00FC173C"/>
    <w:rsid w:val="00FC19E8"/>
    <w:rsid w:val="00FC25BF"/>
    <w:rsid w:val="00FC368E"/>
    <w:rsid w:val="00FC43A9"/>
    <w:rsid w:val="00FC63A5"/>
    <w:rsid w:val="00FC6652"/>
    <w:rsid w:val="00FC6ED5"/>
    <w:rsid w:val="00FC7AE6"/>
    <w:rsid w:val="00FC7C3E"/>
    <w:rsid w:val="00FD02B0"/>
    <w:rsid w:val="00FD0389"/>
    <w:rsid w:val="00FD0470"/>
    <w:rsid w:val="00FD128B"/>
    <w:rsid w:val="00FD3C4A"/>
    <w:rsid w:val="00FD3F82"/>
    <w:rsid w:val="00FD4009"/>
    <w:rsid w:val="00FD4D64"/>
    <w:rsid w:val="00FD5123"/>
    <w:rsid w:val="00FD5783"/>
    <w:rsid w:val="00FD6743"/>
    <w:rsid w:val="00FE060B"/>
    <w:rsid w:val="00FE195D"/>
    <w:rsid w:val="00FE1982"/>
    <w:rsid w:val="00FE1CD8"/>
    <w:rsid w:val="00FE23EF"/>
    <w:rsid w:val="00FE3954"/>
    <w:rsid w:val="00FE3BD0"/>
    <w:rsid w:val="00FE491F"/>
    <w:rsid w:val="00FE4FAD"/>
    <w:rsid w:val="00FE6281"/>
    <w:rsid w:val="00FE708C"/>
    <w:rsid w:val="00FF1226"/>
    <w:rsid w:val="00FF1354"/>
    <w:rsid w:val="00FF15C6"/>
    <w:rsid w:val="00FF1F0C"/>
    <w:rsid w:val="00FF364E"/>
    <w:rsid w:val="00FF3693"/>
    <w:rsid w:val="00FF3E36"/>
    <w:rsid w:val="00FF44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3CEC01A"/>
  <w15:chartTrackingRefBased/>
  <w15:docId w15:val="{D3E4023D-831E-4913-950C-42FBE28AB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0307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uiPriority w:val="99"/>
    <w:qFormat/>
    <w:rsid w:val="00284E40"/>
    <w:pPr>
      <w:keepNext/>
      <w:keepLines/>
      <w:numPr>
        <w:numId w:val="4"/>
      </w:numPr>
      <w:spacing w:before="240" w:line="259" w:lineRule="auto"/>
      <w:outlineLvl w:val="0"/>
    </w:pPr>
    <w:rPr>
      <w:rFonts w:ascii="Calibri Light" w:hAnsi="Calibri Light"/>
      <w:color w:val="5B9BD5"/>
      <w:sz w:val="32"/>
      <w:szCs w:val="32"/>
      <w:lang w:eastAsia="en-US"/>
    </w:rPr>
  </w:style>
  <w:style w:type="paragraph" w:styleId="Nadpis2">
    <w:name w:val="heading 2"/>
    <w:basedOn w:val="Normln"/>
    <w:next w:val="Normln"/>
    <w:link w:val="Nadpis2Char"/>
    <w:uiPriority w:val="99"/>
    <w:qFormat/>
    <w:rsid w:val="00284E40"/>
    <w:pPr>
      <w:keepNext/>
      <w:keepLines/>
      <w:spacing w:before="40" w:line="259" w:lineRule="auto"/>
      <w:ind w:left="360"/>
      <w:outlineLvl w:val="1"/>
    </w:pPr>
    <w:rPr>
      <w:rFonts w:ascii="Calibri Light" w:hAnsi="Calibri Light"/>
      <w:color w:val="5B9BD5"/>
      <w:sz w:val="26"/>
      <w:szCs w:val="26"/>
      <w:lang w:eastAsia="en-US"/>
    </w:rPr>
  </w:style>
  <w:style w:type="paragraph" w:styleId="Nadpis3">
    <w:name w:val="heading 3"/>
    <w:basedOn w:val="Normln"/>
    <w:next w:val="Normln"/>
    <w:link w:val="Nadpis3Char"/>
    <w:uiPriority w:val="99"/>
    <w:qFormat/>
    <w:rsid w:val="00284E40"/>
    <w:pPr>
      <w:keepNext/>
      <w:keepLines/>
      <w:numPr>
        <w:numId w:val="3"/>
      </w:numPr>
      <w:spacing w:before="40" w:line="259" w:lineRule="auto"/>
      <w:outlineLvl w:val="2"/>
    </w:pPr>
    <w:rPr>
      <w:rFonts w:ascii="Calibri Light" w:hAnsi="Calibri Light"/>
      <w:sz w:val="24"/>
      <w:szCs w:val="24"/>
      <w:lang w:eastAsia="en-US"/>
    </w:rPr>
  </w:style>
  <w:style w:type="paragraph" w:styleId="Nadpis5">
    <w:name w:val="heading 5"/>
    <w:basedOn w:val="Normln"/>
    <w:next w:val="Normln"/>
    <w:link w:val="Nadpis5Char"/>
    <w:uiPriority w:val="9"/>
    <w:unhideWhenUsed/>
    <w:qFormat/>
    <w:rsid w:val="00284E40"/>
    <w:pPr>
      <w:keepNext/>
      <w:keepLines/>
      <w:spacing w:before="40"/>
      <w:outlineLvl w:val="4"/>
    </w:pPr>
    <w:rPr>
      <w:rFonts w:asciiTheme="majorHAnsi" w:eastAsiaTheme="majorEastAsia" w:hAnsiTheme="majorHAnsi" w:cstheme="majorBidi"/>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284E40"/>
    <w:rPr>
      <w:rFonts w:ascii="Calibri Light" w:eastAsia="Times New Roman" w:hAnsi="Calibri Light" w:cs="Times New Roman"/>
      <w:color w:val="5B9BD5"/>
      <w:sz w:val="32"/>
      <w:szCs w:val="32"/>
    </w:rPr>
  </w:style>
  <w:style w:type="character" w:customStyle="1" w:styleId="Nadpis2Char">
    <w:name w:val="Nadpis 2 Char"/>
    <w:basedOn w:val="Standardnpsmoodstavce"/>
    <w:link w:val="Nadpis2"/>
    <w:uiPriority w:val="99"/>
    <w:rsid w:val="00284E40"/>
    <w:rPr>
      <w:rFonts w:ascii="Calibri Light" w:eastAsia="Times New Roman" w:hAnsi="Calibri Light" w:cs="Times New Roman"/>
      <w:color w:val="5B9BD5"/>
      <w:sz w:val="26"/>
      <w:szCs w:val="26"/>
    </w:rPr>
  </w:style>
  <w:style w:type="character" w:customStyle="1" w:styleId="Nadpis3Char">
    <w:name w:val="Nadpis 3 Char"/>
    <w:basedOn w:val="Standardnpsmoodstavce"/>
    <w:link w:val="Nadpis3"/>
    <w:uiPriority w:val="99"/>
    <w:rsid w:val="00284E40"/>
    <w:rPr>
      <w:rFonts w:ascii="Calibri Light" w:eastAsia="Times New Roman" w:hAnsi="Calibri Light" w:cs="Times New Roman"/>
      <w:sz w:val="24"/>
      <w:szCs w:val="24"/>
    </w:rPr>
  </w:style>
  <w:style w:type="character" w:styleId="Hypertextovodkaz">
    <w:name w:val="Hyperlink"/>
    <w:basedOn w:val="Standardnpsmoodstavce"/>
    <w:uiPriority w:val="99"/>
    <w:unhideWhenUsed/>
    <w:rsid w:val="000D45EF"/>
    <w:rPr>
      <w:color w:val="0563C1" w:themeColor="hyperlink"/>
      <w:u w:val="single"/>
    </w:rPr>
  </w:style>
  <w:style w:type="paragraph" w:styleId="Odstavecseseznamem">
    <w:name w:val="List Paragraph"/>
    <w:aliases w:val="nad 1,Název grafu"/>
    <w:basedOn w:val="Normln"/>
    <w:link w:val="OdstavecseseznamemChar"/>
    <w:uiPriority w:val="34"/>
    <w:qFormat/>
    <w:rsid w:val="000D45EF"/>
    <w:pPr>
      <w:ind w:left="720"/>
      <w:contextualSpacing/>
    </w:pPr>
  </w:style>
  <w:style w:type="character" w:customStyle="1" w:styleId="OdstavecseseznamemChar">
    <w:name w:val="Odstavec se seznamem Char"/>
    <w:aliases w:val="nad 1 Char,Název grafu Char"/>
    <w:basedOn w:val="Standardnpsmoodstavce"/>
    <w:link w:val="Odstavecseseznamem"/>
    <w:uiPriority w:val="34"/>
    <w:locked/>
    <w:rsid w:val="000D45EF"/>
    <w:rPr>
      <w:rFonts w:ascii="Times New Roman" w:eastAsia="Times New Roman" w:hAnsi="Times New Roman" w:cs="Times New Roman"/>
      <w:sz w:val="20"/>
      <w:szCs w:val="20"/>
      <w:lang w:eastAsia="cs-CZ"/>
    </w:rPr>
  </w:style>
  <w:style w:type="paragraph" w:styleId="Zkladntext">
    <w:name w:val="Body Text"/>
    <w:basedOn w:val="Normln"/>
    <w:link w:val="ZkladntextChar"/>
    <w:rsid w:val="000D45EF"/>
    <w:pPr>
      <w:widowControl w:val="0"/>
    </w:pPr>
    <w:rPr>
      <w:b/>
      <w:sz w:val="24"/>
    </w:rPr>
  </w:style>
  <w:style w:type="character" w:customStyle="1" w:styleId="ZkladntextChar">
    <w:name w:val="Základní text Char"/>
    <w:basedOn w:val="Standardnpsmoodstavce"/>
    <w:link w:val="Zkladntext"/>
    <w:rsid w:val="000D45EF"/>
    <w:rPr>
      <w:rFonts w:ascii="Times New Roman" w:eastAsia="Times New Roman" w:hAnsi="Times New Roman" w:cs="Times New Roman"/>
      <w:b/>
      <w:sz w:val="24"/>
      <w:szCs w:val="20"/>
      <w:lang w:eastAsia="cs-CZ"/>
    </w:rPr>
  </w:style>
  <w:style w:type="character" w:styleId="Siln">
    <w:name w:val="Strong"/>
    <w:basedOn w:val="Standardnpsmoodstavce"/>
    <w:uiPriority w:val="22"/>
    <w:qFormat/>
    <w:rsid w:val="00B91416"/>
    <w:rPr>
      <w:b/>
      <w:bCs/>
    </w:rPr>
  </w:style>
  <w:style w:type="paragraph" w:styleId="Textpoznpodarou">
    <w:name w:val="footnote text"/>
    <w:basedOn w:val="Normln"/>
    <w:link w:val="TextpoznpodarouChar"/>
    <w:uiPriority w:val="99"/>
    <w:qFormat/>
    <w:rsid w:val="00284E40"/>
    <w:pPr>
      <w:widowControl w:val="0"/>
    </w:pPr>
    <w:rPr>
      <w:lang w:val="x-none" w:eastAsia="x-none"/>
    </w:rPr>
  </w:style>
  <w:style w:type="character" w:customStyle="1" w:styleId="TextpoznpodarouChar">
    <w:name w:val="Text pozn. pod čarou Char"/>
    <w:basedOn w:val="Standardnpsmoodstavce"/>
    <w:link w:val="Textpoznpodarou"/>
    <w:uiPriority w:val="99"/>
    <w:rsid w:val="00284E40"/>
    <w:rPr>
      <w:rFonts w:ascii="Times New Roman" w:eastAsia="Times New Roman" w:hAnsi="Times New Roman" w:cs="Times New Roman"/>
      <w:sz w:val="20"/>
      <w:szCs w:val="20"/>
      <w:lang w:val="x-none" w:eastAsia="x-none"/>
    </w:rPr>
  </w:style>
  <w:style w:type="character" w:styleId="Znakapoznpodarou">
    <w:name w:val="footnote reference"/>
    <w:uiPriority w:val="99"/>
    <w:semiHidden/>
    <w:unhideWhenUsed/>
    <w:rsid w:val="00284E40"/>
    <w:rPr>
      <w:vertAlign w:val="superscript"/>
    </w:rPr>
  </w:style>
  <w:style w:type="paragraph" w:styleId="Bezmezer">
    <w:name w:val="No Spacing"/>
    <w:aliases w:val="UJEP-TEXT"/>
    <w:uiPriority w:val="1"/>
    <w:qFormat/>
    <w:rsid w:val="00284E40"/>
    <w:pPr>
      <w:spacing w:after="0" w:line="240" w:lineRule="auto"/>
    </w:pPr>
    <w:rPr>
      <w:rFonts w:ascii="Times New Roman" w:eastAsia="Times New Roman" w:hAnsi="Times New Roman" w:cs="Times New Roman"/>
      <w:sz w:val="20"/>
      <w:szCs w:val="20"/>
      <w:lang w:eastAsia="cs-CZ"/>
    </w:rPr>
  </w:style>
  <w:style w:type="character" w:customStyle="1" w:styleId="Nadpis5Char">
    <w:name w:val="Nadpis 5 Char"/>
    <w:basedOn w:val="Standardnpsmoodstavce"/>
    <w:link w:val="Nadpis5"/>
    <w:uiPriority w:val="9"/>
    <w:rsid w:val="00284E40"/>
    <w:rPr>
      <w:rFonts w:asciiTheme="majorHAnsi" w:eastAsiaTheme="majorEastAsia" w:hAnsiTheme="majorHAnsi" w:cstheme="majorBidi"/>
      <w:color w:val="2E74B5" w:themeColor="accent1" w:themeShade="BF"/>
      <w:sz w:val="20"/>
      <w:szCs w:val="20"/>
      <w:lang w:eastAsia="cs-CZ"/>
    </w:rPr>
  </w:style>
  <w:style w:type="paragraph" w:styleId="Textbubliny">
    <w:name w:val="Balloon Text"/>
    <w:basedOn w:val="Normln"/>
    <w:link w:val="TextbublinyChar"/>
    <w:uiPriority w:val="99"/>
    <w:semiHidden/>
    <w:rsid w:val="00284E40"/>
    <w:rPr>
      <w:rFonts w:ascii="Tahoma" w:eastAsia="Calibri" w:hAnsi="Tahoma" w:cs="Tahoma"/>
      <w:sz w:val="16"/>
      <w:szCs w:val="16"/>
    </w:rPr>
  </w:style>
  <w:style w:type="character" w:customStyle="1" w:styleId="TextbublinyChar">
    <w:name w:val="Text bubliny Char"/>
    <w:basedOn w:val="Standardnpsmoodstavce"/>
    <w:link w:val="Textbubliny"/>
    <w:uiPriority w:val="99"/>
    <w:semiHidden/>
    <w:rsid w:val="00284E40"/>
    <w:rPr>
      <w:rFonts w:ascii="Tahoma" w:eastAsia="Calibri" w:hAnsi="Tahoma" w:cs="Tahoma"/>
      <w:sz w:val="16"/>
      <w:szCs w:val="16"/>
      <w:lang w:eastAsia="cs-CZ"/>
    </w:rPr>
  </w:style>
  <w:style w:type="paragraph" w:styleId="Zpat">
    <w:name w:val="footer"/>
    <w:basedOn w:val="Normln"/>
    <w:link w:val="ZpatChar"/>
    <w:uiPriority w:val="99"/>
    <w:rsid w:val="00284E40"/>
    <w:pPr>
      <w:tabs>
        <w:tab w:val="center" w:pos="4536"/>
        <w:tab w:val="right" w:pos="9072"/>
      </w:tabs>
    </w:pPr>
  </w:style>
  <w:style w:type="character" w:customStyle="1" w:styleId="ZpatChar">
    <w:name w:val="Zápatí Char"/>
    <w:basedOn w:val="Standardnpsmoodstavce"/>
    <w:link w:val="Zpat"/>
    <w:uiPriority w:val="99"/>
    <w:rsid w:val="00284E40"/>
    <w:rPr>
      <w:rFonts w:ascii="Times New Roman" w:eastAsia="Times New Roman" w:hAnsi="Times New Roman" w:cs="Times New Roman"/>
      <w:sz w:val="20"/>
      <w:szCs w:val="20"/>
      <w:lang w:eastAsia="cs-CZ"/>
    </w:rPr>
  </w:style>
  <w:style w:type="character" w:styleId="slostrnky">
    <w:name w:val="page number"/>
    <w:basedOn w:val="Standardnpsmoodstavce"/>
    <w:uiPriority w:val="99"/>
    <w:rsid w:val="00284E40"/>
    <w:rPr>
      <w:rFonts w:cs="Times New Roman"/>
    </w:rPr>
  </w:style>
  <w:style w:type="paragraph" w:styleId="Zhlav">
    <w:name w:val="header"/>
    <w:basedOn w:val="Normln"/>
    <w:link w:val="ZhlavChar"/>
    <w:uiPriority w:val="99"/>
    <w:rsid w:val="00284E40"/>
    <w:pPr>
      <w:tabs>
        <w:tab w:val="center" w:pos="4536"/>
        <w:tab w:val="right" w:pos="9072"/>
      </w:tabs>
    </w:pPr>
  </w:style>
  <w:style w:type="character" w:customStyle="1" w:styleId="ZhlavChar">
    <w:name w:val="Záhlaví Char"/>
    <w:basedOn w:val="Standardnpsmoodstavce"/>
    <w:link w:val="Zhlav"/>
    <w:uiPriority w:val="99"/>
    <w:rsid w:val="00284E40"/>
    <w:rPr>
      <w:rFonts w:ascii="Times New Roman" w:eastAsia="Times New Roman" w:hAnsi="Times New Roman" w:cs="Times New Roman"/>
      <w:sz w:val="20"/>
      <w:szCs w:val="20"/>
      <w:lang w:eastAsia="cs-CZ"/>
    </w:rPr>
  </w:style>
  <w:style w:type="paragraph" w:customStyle="1" w:styleId="BodyA">
    <w:name w:val="Body A"/>
    <w:qFormat/>
    <w:rsid w:val="00284E40"/>
    <w:pPr>
      <w:spacing w:after="0" w:line="240" w:lineRule="auto"/>
    </w:pPr>
    <w:rPr>
      <w:rFonts w:ascii="Helvetica" w:eastAsia="ヒラギノ角ゴ Pro W3" w:hAnsi="Helvetica" w:cs="Times New Roman"/>
      <w:color w:val="000000"/>
      <w:sz w:val="24"/>
      <w:szCs w:val="20"/>
      <w:lang w:eastAsia="cs-CZ"/>
    </w:rPr>
  </w:style>
  <w:style w:type="character" w:styleId="Odkaznakoment">
    <w:name w:val="annotation reference"/>
    <w:basedOn w:val="Standardnpsmoodstavce"/>
    <w:uiPriority w:val="99"/>
    <w:semiHidden/>
    <w:unhideWhenUsed/>
    <w:rsid w:val="00284E40"/>
    <w:rPr>
      <w:sz w:val="16"/>
      <w:szCs w:val="16"/>
    </w:rPr>
  </w:style>
  <w:style w:type="paragraph" w:styleId="Textkomente">
    <w:name w:val="annotation text"/>
    <w:basedOn w:val="Normln"/>
    <w:link w:val="TextkomenteChar"/>
    <w:uiPriority w:val="99"/>
    <w:unhideWhenUsed/>
    <w:qFormat/>
    <w:rsid w:val="00284E40"/>
  </w:style>
  <w:style w:type="character" w:customStyle="1" w:styleId="TextkomenteChar">
    <w:name w:val="Text komentáře Char"/>
    <w:basedOn w:val="Standardnpsmoodstavce"/>
    <w:link w:val="Textkomente"/>
    <w:uiPriority w:val="99"/>
    <w:rsid w:val="00284E40"/>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84E40"/>
    <w:rPr>
      <w:b/>
      <w:bCs/>
    </w:rPr>
  </w:style>
  <w:style w:type="character" w:customStyle="1" w:styleId="PedmtkomenteChar">
    <w:name w:val="Předmět komentáře Char"/>
    <w:basedOn w:val="TextkomenteChar"/>
    <w:link w:val="Pedmtkomente"/>
    <w:uiPriority w:val="99"/>
    <w:semiHidden/>
    <w:rsid w:val="00284E40"/>
    <w:rPr>
      <w:rFonts w:ascii="Times New Roman" w:eastAsia="Times New Roman" w:hAnsi="Times New Roman" w:cs="Times New Roman"/>
      <w:b/>
      <w:bCs/>
      <w:sz w:val="20"/>
      <w:szCs w:val="20"/>
      <w:lang w:eastAsia="cs-CZ"/>
    </w:rPr>
  </w:style>
  <w:style w:type="paragraph" w:customStyle="1" w:styleId="l5">
    <w:name w:val="l5"/>
    <w:basedOn w:val="Normln"/>
    <w:rsid w:val="00284E40"/>
    <w:pPr>
      <w:spacing w:before="100" w:beforeAutospacing="1" w:after="100" w:afterAutospacing="1"/>
    </w:pPr>
    <w:rPr>
      <w:sz w:val="24"/>
      <w:szCs w:val="24"/>
    </w:rPr>
  </w:style>
  <w:style w:type="table" w:styleId="Mkatabulky">
    <w:name w:val="Table Grid"/>
    <w:basedOn w:val="Normlntabulka"/>
    <w:uiPriority w:val="59"/>
    <w:rsid w:val="00284E40"/>
    <w:pPr>
      <w:spacing w:after="0" w:line="240" w:lineRule="auto"/>
    </w:pPr>
    <w:rPr>
      <w:rFonts w:ascii="Calibri" w:eastAsia="Calibri" w:hAnsi="Calibri" w:cs="Arial"/>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web">
    <w:name w:val="Normal (Web)"/>
    <w:basedOn w:val="Normln"/>
    <w:uiPriority w:val="99"/>
    <w:unhideWhenUsed/>
    <w:qFormat/>
    <w:rsid w:val="00284E40"/>
    <w:pPr>
      <w:spacing w:before="100" w:beforeAutospacing="1" w:after="100" w:afterAutospacing="1"/>
    </w:pPr>
    <w:rPr>
      <w:sz w:val="24"/>
      <w:szCs w:val="24"/>
    </w:rPr>
  </w:style>
  <w:style w:type="paragraph" w:customStyle="1" w:styleId="Default">
    <w:name w:val="Default"/>
    <w:qFormat/>
    <w:rsid w:val="00284E40"/>
    <w:pPr>
      <w:autoSpaceDE w:val="0"/>
      <w:autoSpaceDN w:val="0"/>
      <w:adjustRightInd w:val="0"/>
      <w:spacing w:after="0" w:line="240" w:lineRule="auto"/>
    </w:pPr>
    <w:rPr>
      <w:rFonts w:ascii="Times New Roman" w:eastAsia="Calibri" w:hAnsi="Times New Roman" w:cs="Times New Roman"/>
      <w:color w:val="000000"/>
      <w:sz w:val="24"/>
      <w:szCs w:val="24"/>
      <w:lang w:eastAsia="cs-CZ"/>
    </w:rPr>
  </w:style>
  <w:style w:type="paragraph" w:customStyle="1" w:styleId="FreeForm">
    <w:name w:val="Free Form"/>
    <w:rsid w:val="00284E40"/>
    <w:pPr>
      <w:spacing w:after="0" w:line="240" w:lineRule="auto"/>
    </w:pPr>
    <w:rPr>
      <w:rFonts w:ascii="System Font Regular" w:eastAsia="ヒラギノ角ゴ Pro W3" w:hAnsi="System Font Regular" w:cs="Times New Roman"/>
      <w:color w:val="000000"/>
      <w:szCs w:val="20"/>
      <w:lang w:eastAsia="cs-CZ"/>
    </w:rPr>
  </w:style>
  <w:style w:type="character" w:customStyle="1" w:styleId="TextvysvtlivekChar">
    <w:name w:val="Text vysvětlivek Char"/>
    <w:basedOn w:val="Standardnpsmoodstavce"/>
    <w:link w:val="Textvysvtlivek"/>
    <w:uiPriority w:val="99"/>
    <w:semiHidden/>
    <w:rsid w:val="00284E40"/>
    <w:rPr>
      <w:rFonts w:ascii="Calibri" w:eastAsia="Calibri" w:hAnsi="Calibri" w:cs="Arial"/>
      <w:sz w:val="20"/>
      <w:szCs w:val="20"/>
    </w:rPr>
  </w:style>
  <w:style w:type="paragraph" w:styleId="Textvysvtlivek">
    <w:name w:val="endnote text"/>
    <w:basedOn w:val="Normln"/>
    <w:link w:val="TextvysvtlivekChar"/>
    <w:uiPriority w:val="99"/>
    <w:semiHidden/>
    <w:unhideWhenUsed/>
    <w:rsid w:val="00284E40"/>
    <w:rPr>
      <w:rFonts w:ascii="Calibri" w:eastAsia="Calibri" w:hAnsi="Calibri" w:cs="Arial"/>
      <w:lang w:eastAsia="en-US"/>
    </w:rPr>
  </w:style>
  <w:style w:type="character" w:customStyle="1" w:styleId="st">
    <w:name w:val="st"/>
    <w:basedOn w:val="Standardnpsmoodstavce"/>
    <w:rsid w:val="00284E40"/>
  </w:style>
  <w:style w:type="character" w:styleId="Zdraznn">
    <w:name w:val="Emphasis"/>
    <w:basedOn w:val="Standardnpsmoodstavce"/>
    <w:uiPriority w:val="20"/>
    <w:qFormat/>
    <w:rsid w:val="00284E40"/>
    <w:rPr>
      <w:i/>
      <w:iCs/>
    </w:rPr>
  </w:style>
  <w:style w:type="paragraph" w:customStyle="1" w:styleId="Odstavecseseznamem1">
    <w:name w:val="Odstavec se seznamem1"/>
    <w:rsid w:val="00284E40"/>
    <w:pPr>
      <w:spacing w:after="0" w:line="240" w:lineRule="auto"/>
      <w:ind w:left="720"/>
    </w:pPr>
    <w:rPr>
      <w:rFonts w:ascii="Times New Roman" w:eastAsia="ヒラギノ角ゴ Pro W3" w:hAnsi="Times New Roman" w:cs="Times New Roman"/>
      <w:color w:val="000000"/>
      <w:sz w:val="20"/>
      <w:szCs w:val="20"/>
      <w:lang w:eastAsia="cs-CZ"/>
    </w:rPr>
  </w:style>
  <w:style w:type="paragraph" w:customStyle="1" w:styleId="Aaoeeu">
    <w:name w:val="Aaoeeu"/>
    <w:rsid w:val="00284E40"/>
    <w:pPr>
      <w:widowControl w:val="0"/>
      <w:suppressAutoHyphens/>
      <w:spacing w:after="0" w:line="240" w:lineRule="auto"/>
    </w:pPr>
    <w:rPr>
      <w:rFonts w:ascii="Times New Roman" w:eastAsia="Arial" w:hAnsi="Times New Roman" w:cs="Times New Roman"/>
      <w:sz w:val="20"/>
      <w:szCs w:val="20"/>
      <w:lang w:val="en-US" w:eastAsia="ar-SA"/>
    </w:rPr>
  </w:style>
  <w:style w:type="paragraph" w:customStyle="1" w:styleId="Text">
    <w:name w:val="Text"/>
    <w:rsid w:val="00284E40"/>
    <w:pPr>
      <w:spacing w:after="0" w:line="240" w:lineRule="auto"/>
    </w:pPr>
    <w:rPr>
      <w:rFonts w:ascii="Helvetica Neue" w:eastAsia="Helvetica Neue" w:hAnsi="Helvetica Neue" w:cs="Helvetica Neue"/>
      <w:color w:val="000000"/>
      <w:lang w:eastAsia="cs-CZ"/>
      <w14:textOutline w14:w="0" w14:cap="flat" w14:cmpd="sng" w14:algn="ctr">
        <w14:noFill/>
        <w14:prstDash w14:val="solid"/>
        <w14:bevel/>
      </w14:textOutline>
    </w:rPr>
  </w:style>
  <w:style w:type="paragraph" w:customStyle="1" w:styleId="Odstavecseseznamem2">
    <w:name w:val="Odstavec se seznamem2"/>
    <w:qFormat/>
    <w:rsid w:val="00284E40"/>
    <w:pPr>
      <w:spacing w:after="0" w:line="240" w:lineRule="auto"/>
      <w:ind w:left="720"/>
    </w:pPr>
    <w:rPr>
      <w:rFonts w:ascii="Times New Roman" w:eastAsia="ヒラギノ角ゴ Pro W3" w:hAnsi="Times New Roman" w:cs="Times New Roman"/>
      <w:color w:val="000000"/>
      <w:sz w:val="20"/>
      <w:szCs w:val="20"/>
      <w:lang w:eastAsia="cs-CZ"/>
    </w:rPr>
  </w:style>
  <w:style w:type="paragraph" w:customStyle="1" w:styleId="msonormal0">
    <w:name w:val="msonormal"/>
    <w:basedOn w:val="Normln"/>
    <w:uiPriority w:val="99"/>
    <w:rsid w:val="00284E40"/>
    <w:pPr>
      <w:spacing w:before="100" w:beforeAutospacing="1" w:after="100" w:afterAutospacing="1"/>
    </w:pPr>
    <w:rPr>
      <w:sz w:val="24"/>
      <w:szCs w:val="24"/>
    </w:rPr>
  </w:style>
  <w:style w:type="paragraph" w:customStyle="1" w:styleId="Standard">
    <w:name w:val="Standard"/>
    <w:qFormat/>
    <w:rsid w:val="00284E40"/>
    <w:pPr>
      <w:suppressAutoHyphens/>
      <w:autoSpaceDN w:val="0"/>
      <w:spacing w:after="0" w:line="240" w:lineRule="auto"/>
      <w:textAlignment w:val="baseline"/>
    </w:pPr>
    <w:rPr>
      <w:rFonts w:ascii="Times New Roman" w:eastAsia="Times New Roman" w:hAnsi="Times New Roman" w:cs="Times New Roman"/>
      <w:kern w:val="3"/>
      <w:sz w:val="20"/>
      <w:szCs w:val="20"/>
      <w:lang w:eastAsia="cs-CZ"/>
    </w:rPr>
  </w:style>
  <w:style w:type="character" w:customStyle="1" w:styleId="Zkladntextodsazen2Char">
    <w:name w:val="Základní text odsazený 2 Char"/>
    <w:basedOn w:val="Standardnpsmoodstavce"/>
    <w:link w:val="Zkladntextodsazen2"/>
    <w:uiPriority w:val="99"/>
    <w:semiHidden/>
    <w:rsid w:val="00284E40"/>
    <w:rPr>
      <w:rFonts w:ascii="Times New Roman" w:eastAsia="Times New Roman" w:hAnsi="Times New Roman" w:cs="Times New Roman"/>
      <w:sz w:val="20"/>
      <w:szCs w:val="20"/>
      <w:lang w:eastAsia="cs-CZ"/>
    </w:rPr>
  </w:style>
  <w:style w:type="paragraph" w:styleId="Zkladntextodsazen2">
    <w:name w:val="Body Text Indent 2"/>
    <w:basedOn w:val="Normln"/>
    <w:link w:val="Zkladntextodsazen2Char"/>
    <w:uiPriority w:val="99"/>
    <w:semiHidden/>
    <w:unhideWhenUsed/>
    <w:rsid w:val="00284E40"/>
    <w:pPr>
      <w:spacing w:after="120" w:line="480" w:lineRule="auto"/>
      <w:ind w:left="283"/>
    </w:pPr>
  </w:style>
  <w:style w:type="paragraph" w:styleId="Seznamsodrkami4">
    <w:name w:val="List Bullet 4"/>
    <w:basedOn w:val="Normln"/>
    <w:rsid w:val="00284E40"/>
    <w:pPr>
      <w:ind w:left="849" w:hanging="283"/>
    </w:pPr>
  </w:style>
  <w:style w:type="paragraph" w:styleId="Seznamsodrkami3">
    <w:name w:val="List Bullet 3"/>
    <w:basedOn w:val="Normln"/>
    <w:rsid w:val="00284E40"/>
    <w:pPr>
      <w:ind w:left="566" w:hanging="283"/>
    </w:pPr>
  </w:style>
  <w:style w:type="character" w:customStyle="1" w:styleId="sourcetitletxt1">
    <w:name w:val="sourcetitle_txt1"/>
    <w:rsid w:val="00284E40"/>
  </w:style>
  <w:style w:type="character" w:customStyle="1" w:styleId="textexposedshow">
    <w:name w:val="textexposedshow"/>
    <w:basedOn w:val="Standardnpsmoodstavce"/>
    <w:rsid w:val="00284E40"/>
  </w:style>
  <w:style w:type="paragraph" w:styleId="Prosttext">
    <w:name w:val="Plain Text"/>
    <w:basedOn w:val="Normln"/>
    <w:link w:val="ProsttextChar"/>
    <w:uiPriority w:val="99"/>
    <w:unhideWhenUsed/>
    <w:rsid w:val="00284E40"/>
    <w:rPr>
      <w:rFonts w:ascii="Consolas" w:eastAsia="Calibri" w:hAnsi="Consolas"/>
      <w:sz w:val="21"/>
      <w:szCs w:val="21"/>
      <w:lang w:eastAsia="en-US"/>
    </w:rPr>
  </w:style>
  <w:style w:type="character" w:customStyle="1" w:styleId="ProsttextChar">
    <w:name w:val="Prostý text Char"/>
    <w:basedOn w:val="Standardnpsmoodstavce"/>
    <w:link w:val="Prosttext"/>
    <w:uiPriority w:val="99"/>
    <w:rsid w:val="00284E40"/>
    <w:rPr>
      <w:rFonts w:ascii="Consolas" w:eastAsia="Calibri" w:hAnsi="Consolas" w:cs="Times New Roman"/>
      <w:sz w:val="21"/>
      <w:szCs w:val="21"/>
    </w:rPr>
  </w:style>
  <w:style w:type="paragraph" w:customStyle="1" w:styleId="Zkladnodstavec">
    <w:name w:val="[Základní odstavec]"/>
    <w:basedOn w:val="Normln"/>
    <w:qFormat/>
    <w:rsid w:val="00284E40"/>
    <w:pPr>
      <w:spacing w:line="288" w:lineRule="auto"/>
      <w:textAlignment w:val="center"/>
    </w:pPr>
    <w:rPr>
      <w:rFonts w:ascii="MinionPro-Regular" w:eastAsia="Calibri" w:hAnsi="MinionPro-Regular" w:cstheme="minorBidi"/>
      <w:color w:val="000000"/>
      <w:sz w:val="24"/>
      <w:szCs w:val="22"/>
      <w:lang w:eastAsia="en-US"/>
    </w:rPr>
  </w:style>
  <w:style w:type="character" w:customStyle="1" w:styleId="apple-converted-space">
    <w:name w:val="apple-converted-space"/>
    <w:basedOn w:val="Standardnpsmoodstavce"/>
    <w:qFormat/>
    <w:rsid w:val="00284E40"/>
  </w:style>
  <w:style w:type="character" w:customStyle="1" w:styleId="sourcedocument">
    <w:name w:val="sourcedocument"/>
    <w:basedOn w:val="Standardnpsmoodstavce"/>
    <w:rsid w:val="00284E40"/>
  </w:style>
  <w:style w:type="character" w:customStyle="1" w:styleId="apple-style-span">
    <w:name w:val="apple-style-span"/>
    <w:basedOn w:val="Standardnpsmoodstavce"/>
    <w:rsid w:val="00284E40"/>
  </w:style>
  <w:style w:type="character" w:customStyle="1" w:styleId="Internetovodkaz">
    <w:name w:val="Internetový odkaz"/>
    <w:basedOn w:val="Standardnpsmoodstavce"/>
    <w:uiPriority w:val="99"/>
    <w:rsid w:val="00284E40"/>
    <w:rPr>
      <w:color w:val="0000FF"/>
      <w:u w:val="single"/>
    </w:rPr>
  </w:style>
  <w:style w:type="paragraph" w:customStyle="1" w:styleId="FreeFormA">
    <w:name w:val="Free Form A"/>
    <w:uiPriority w:val="99"/>
    <w:qFormat/>
    <w:rsid w:val="00284E40"/>
    <w:pPr>
      <w:spacing w:after="0" w:line="240" w:lineRule="auto"/>
    </w:pPr>
    <w:rPr>
      <w:rFonts w:ascii="System Font Regular" w:eastAsia="ヒラギノ角ゴ Pro W3" w:hAnsi="System Font Regular" w:cs="Times New Roman"/>
      <w:color w:val="000000"/>
      <w:szCs w:val="20"/>
      <w:lang w:eastAsia="cs-CZ"/>
    </w:rPr>
  </w:style>
  <w:style w:type="paragraph" w:customStyle="1" w:styleId="FreeFormAA">
    <w:name w:val="Free Form A A"/>
    <w:rsid w:val="00284E40"/>
    <w:pPr>
      <w:spacing w:after="0" w:line="240" w:lineRule="auto"/>
    </w:pPr>
    <w:rPr>
      <w:rFonts w:ascii="System Font Regular" w:eastAsia="ヒラギノ角ゴ Pro W3" w:hAnsi="System Font Regular" w:cs="Times New Roman"/>
      <w:color w:val="000000"/>
      <w:szCs w:val="20"/>
      <w:lang w:eastAsia="cs-CZ"/>
    </w:rPr>
  </w:style>
  <w:style w:type="paragraph" w:customStyle="1" w:styleId="FreeFormB">
    <w:name w:val="Free Form B"/>
    <w:rsid w:val="00284E40"/>
    <w:pPr>
      <w:spacing w:after="0" w:line="240" w:lineRule="auto"/>
    </w:pPr>
    <w:rPr>
      <w:rFonts w:ascii="Times New Roman" w:eastAsia="ヒラギノ角ゴ Pro W3" w:hAnsi="Times New Roman" w:cs="Times New Roman"/>
      <w:color w:val="000000"/>
      <w:sz w:val="20"/>
      <w:szCs w:val="20"/>
      <w:lang w:eastAsia="cs-CZ"/>
    </w:rPr>
  </w:style>
  <w:style w:type="paragraph" w:customStyle="1" w:styleId="Body">
    <w:name w:val="Body"/>
    <w:qFormat/>
    <w:rsid w:val="00284E40"/>
    <w:pPr>
      <w:spacing w:after="0" w:line="240" w:lineRule="auto"/>
    </w:pPr>
    <w:rPr>
      <w:rFonts w:ascii="Helvetica" w:eastAsia="ヒラギノ角ゴ Pro W3" w:hAnsi="Helvetica" w:cs="Times New Roman"/>
      <w:color w:val="000000"/>
      <w:sz w:val="24"/>
      <w:szCs w:val="20"/>
      <w:lang w:eastAsia="cs-CZ"/>
    </w:rPr>
  </w:style>
  <w:style w:type="paragraph" w:customStyle="1" w:styleId="Literatura">
    <w:name w:val="Literatura"/>
    <w:basedOn w:val="Normln"/>
    <w:qFormat/>
    <w:rsid w:val="00284E40"/>
    <w:pPr>
      <w:tabs>
        <w:tab w:val="right" w:pos="709"/>
        <w:tab w:val="left" w:pos="851"/>
      </w:tabs>
      <w:spacing w:before="60" w:after="60" w:line="360" w:lineRule="auto"/>
      <w:ind w:left="851" w:hanging="851"/>
      <w:jc w:val="both"/>
    </w:pPr>
    <w:rPr>
      <w:rFonts w:ascii="Trebuchet MS" w:hAnsi="Trebuchet MS"/>
      <w:sz w:val="24"/>
      <w:szCs w:val="24"/>
    </w:rPr>
  </w:style>
  <w:style w:type="paragraph" w:customStyle="1" w:styleId="Prosttext1">
    <w:name w:val="Prostý text1"/>
    <w:basedOn w:val="Normln"/>
    <w:rsid w:val="00284E40"/>
    <w:pPr>
      <w:suppressAutoHyphens/>
    </w:pPr>
    <w:rPr>
      <w:rFonts w:ascii="Calibri" w:eastAsia="Calibri" w:hAnsi="Calibri"/>
      <w:sz w:val="22"/>
      <w:szCs w:val="21"/>
      <w:lang w:eastAsia="zh-CN"/>
    </w:rPr>
  </w:style>
  <w:style w:type="paragraph" w:customStyle="1" w:styleId="Zkladntext1">
    <w:name w:val="Základní text1"/>
    <w:rsid w:val="00284E40"/>
    <w:pPr>
      <w:spacing w:after="140" w:line="288" w:lineRule="auto"/>
    </w:pPr>
    <w:rPr>
      <w:rFonts w:ascii="Times New Roman" w:eastAsia="ヒラギノ角ゴ Pro W3" w:hAnsi="Times New Roman" w:cs="Times New Roman"/>
      <w:color w:val="00000A"/>
      <w:sz w:val="20"/>
      <w:szCs w:val="20"/>
      <w:lang w:eastAsia="cs-CZ"/>
    </w:rPr>
  </w:style>
  <w:style w:type="paragraph" w:customStyle="1" w:styleId="Textbody">
    <w:name w:val="Text body"/>
    <w:basedOn w:val="Normln"/>
    <w:rsid w:val="00284E40"/>
    <w:pPr>
      <w:suppressAutoHyphens/>
      <w:autoSpaceDN w:val="0"/>
      <w:spacing w:after="120"/>
    </w:pPr>
    <w:rPr>
      <w:kern w:val="3"/>
    </w:rPr>
  </w:style>
  <w:style w:type="character" w:customStyle="1" w:styleId="StrongEmphasis">
    <w:name w:val="Strong Emphasis"/>
    <w:rsid w:val="00284E40"/>
    <w:rPr>
      <w:b/>
      <w:bCs/>
    </w:rPr>
  </w:style>
  <w:style w:type="character" w:customStyle="1" w:styleId="a-size-large">
    <w:name w:val="a-size-large"/>
    <w:basedOn w:val="Standardnpsmoodstavce"/>
    <w:rsid w:val="00284E40"/>
  </w:style>
  <w:style w:type="character" w:customStyle="1" w:styleId="lrzxr">
    <w:name w:val="lrzxr"/>
    <w:basedOn w:val="Standardnpsmoodstavce"/>
    <w:rsid w:val="00284E40"/>
  </w:style>
  <w:style w:type="character" w:customStyle="1" w:styleId="content-listtext">
    <w:name w:val="content-list__text"/>
    <w:basedOn w:val="Standardnpsmoodstavce"/>
    <w:rsid w:val="00284E40"/>
  </w:style>
  <w:style w:type="paragraph" w:customStyle="1" w:styleId="Vchoz">
    <w:name w:val="Výchozí"/>
    <w:qFormat/>
    <w:rsid w:val="00284E40"/>
    <w:pPr>
      <w:spacing w:after="0" w:line="240" w:lineRule="auto"/>
    </w:pPr>
    <w:rPr>
      <w:rFonts w:ascii="Helvetica Neue" w:eastAsia="Helvetica Neue" w:hAnsi="Helvetica Neue" w:cs="Helvetica Neue"/>
      <w:color w:val="000000"/>
      <w:lang w:eastAsia="cs-CZ"/>
    </w:rPr>
  </w:style>
  <w:style w:type="character" w:customStyle="1" w:styleId="fontstyle01">
    <w:name w:val="fontstyle01"/>
    <w:basedOn w:val="Standardnpsmoodstavce"/>
    <w:rsid w:val="00284E40"/>
    <w:rPr>
      <w:rFonts w:ascii="TimesNewRomanPSMT" w:hAnsi="TimesNewRomanPSMT" w:hint="default"/>
      <w:b w:val="0"/>
      <w:bCs w:val="0"/>
      <w:i w:val="0"/>
      <w:iCs w:val="0"/>
      <w:color w:val="000000"/>
      <w:sz w:val="20"/>
      <w:szCs w:val="20"/>
    </w:rPr>
  </w:style>
  <w:style w:type="character" w:customStyle="1" w:styleId="fontstyle21">
    <w:name w:val="fontstyle21"/>
    <w:basedOn w:val="Standardnpsmoodstavce"/>
    <w:rsid w:val="00284E40"/>
    <w:rPr>
      <w:rFonts w:ascii="TimesNewRomanPSMT" w:hAnsi="TimesNewRomanPSMT" w:hint="default"/>
      <w:b w:val="0"/>
      <w:bCs w:val="0"/>
      <w:i w:val="0"/>
      <w:iCs w:val="0"/>
      <w:color w:val="000000"/>
      <w:sz w:val="20"/>
      <w:szCs w:val="20"/>
    </w:rPr>
  </w:style>
  <w:style w:type="paragraph" w:customStyle="1" w:styleId="BasicParagraph">
    <w:name w:val="[Basic Paragraph]"/>
    <w:basedOn w:val="Normln"/>
    <w:uiPriority w:val="99"/>
    <w:qFormat/>
    <w:rsid w:val="00284E40"/>
    <w:pPr>
      <w:autoSpaceDE w:val="0"/>
      <w:autoSpaceDN w:val="0"/>
      <w:adjustRightInd w:val="0"/>
      <w:spacing w:line="288" w:lineRule="auto"/>
      <w:textAlignment w:val="center"/>
    </w:pPr>
    <w:rPr>
      <w:rFonts w:eastAsia="Calibri"/>
      <w:color w:val="000000"/>
      <w:sz w:val="24"/>
      <w:szCs w:val="24"/>
      <w:lang w:val="en-US" w:eastAsia="en-US"/>
    </w:rPr>
  </w:style>
  <w:style w:type="character" w:customStyle="1" w:styleId="normaltextrun">
    <w:name w:val="normaltextrun"/>
    <w:basedOn w:val="Standardnpsmoodstavce"/>
    <w:rsid w:val="00284E40"/>
  </w:style>
  <w:style w:type="character" w:customStyle="1" w:styleId="spellingerror">
    <w:name w:val="spellingerror"/>
    <w:basedOn w:val="Standardnpsmoodstavce"/>
    <w:rsid w:val="00284E40"/>
  </w:style>
  <w:style w:type="paragraph" w:customStyle="1" w:styleId="Obsahtabulky">
    <w:name w:val="Obsah tabulky"/>
    <w:basedOn w:val="Normln"/>
    <w:qFormat/>
    <w:rsid w:val="00284E40"/>
    <w:pPr>
      <w:suppressLineNumbers/>
    </w:pPr>
    <w:rPr>
      <w:rFonts w:ascii="Liberation Serif" w:eastAsia="SimSun" w:hAnsi="Liberation Serif" w:cs="Arial"/>
      <w:color w:val="00000A"/>
      <w:sz w:val="24"/>
      <w:szCs w:val="24"/>
      <w:lang w:eastAsia="zh-CN" w:bidi="hi-IN"/>
    </w:rPr>
  </w:style>
  <w:style w:type="character" w:customStyle="1" w:styleId="a-size-base">
    <w:name w:val="a-size-base"/>
    <w:basedOn w:val="Standardnpsmoodstavce"/>
    <w:rsid w:val="00284E40"/>
  </w:style>
  <w:style w:type="paragraph" w:customStyle="1" w:styleId="paragraph">
    <w:name w:val="paragraph"/>
    <w:basedOn w:val="Normln"/>
    <w:qFormat/>
    <w:rsid w:val="00284E40"/>
    <w:pPr>
      <w:spacing w:before="100" w:beforeAutospacing="1" w:after="100" w:afterAutospacing="1"/>
    </w:pPr>
    <w:rPr>
      <w:sz w:val="24"/>
      <w:szCs w:val="24"/>
    </w:rPr>
  </w:style>
  <w:style w:type="character" w:customStyle="1" w:styleId="eop">
    <w:name w:val="eop"/>
    <w:basedOn w:val="Standardnpsmoodstavce"/>
    <w:rsid w:val="00284E40"/>
  </w:style>
  <w:style w:type="paragraph" w:customStyle="1" w:styleId="-wm-msonormal">
    <w:name w:val="-wm-msonormal"/>
    <w:basedOn w:val="Normln"/>
    <w:rsid w:val="00284E40"/>
    <w:pPr>
      <w:spacing w:before="100" w:beforeAutospacing="1" w:after="100" w:afterAutospacing="1"/>
    </w:pPr>
    <w:rPr>
      <w:sz w:val="24"/>
      <w:szCs w:val="24"/>
    </w:rPr>
  </w:style>
  <w:style w:type="character" w:customStyle="1" w:styleId="-wm-normaltextrun">
    <w:name w:val="-wm-normaltextrun"/>
    <w:basedOn w:val="Standardnpsmoodstavce"/>
    <w:rsid w:val="00284E40"/>
  </w:style>
  <w:style w:type="character" w:customStyle="1" w:styleId="-wm-eop">
    <w:name w:val="-wm-eop"/>
    <w:basedOn w:val="Standardnpsmoodstavce"/>
    <w:rsid w:val="00284E40"/>
  </w:style>
  <w:style w:type="paragraph" w:customStyle="1" w:styleId="-wm-paragraph">
    <w:name w:val="-wm-paragraph"/>
    <w:basedOn w:val="Normln"/>
    <w:rsid w:val="00284E40"/>
    <w:pPr>
      <w:spacing w:before="100" w:beforeAutospacing="1" w:after="100" w:afterAutospacing="1"/>
    </w:pPr>
    <w:rPr>
      <w:sz w:val="24"/>
      <w:szCs w:val="24"/>
    </w:rPr>
  </w:style>
  <w:style w:type="character" w:customStyle="1" w:styleId="-wm-spellingerror">
    <w:name w:val="-wm-spellingerror"/>
    <w:basedOn w:val="Standardnpsmoodstavce"/>
    <w:rsid w:val="00284E40"/>
  </w:style>
  <w:style w:type="character" w:customStyle="1" w:styleId="z-ZatekformuleChar">
    <w:name w:val="z-Začátek formuláře Char"/>
    <w:basedOn w:val="Standardnpsmoodstavce"/>
    <w:link w:val="z-Zatekformule"/>
    <w:uiPriority w:val="99"/>
    <w:rsid w:val="00284E40"/>
    <w:rPr>
      <w:rFonts w:ascii="Arial" w:eastAsia="Times New Roman" w:hAnsi="Arial" w:cs="Arial"/>
      <w:vanish/>
      <w:sz w:val="16"/>
      <w:szCs w:val="16"/>
      <w:lang w:eastAsia="cs-CZ"/>
    </w:rPr>
  </w:style>
  <w:style w:type="paragraph" w:styleId="z-Zatekformule">
    <w:name w:val="HTML Top of Form"/>
    <w:basedOn w:val="Normln"/>
    <w:next w:val="Normln"/>
    <w:link w:val="z-ZatekformuleChar"/>
    <w:hidden/>
    <w:uiPriority w:val="99"/>
    <w:unhideWhenUsed/>
    <w:rsid w:val="00284E40"/>
    <w:pPr>
      <w:pBdr>
        <w:bottom w:val="single" w:sz="6" w:space="1" w:color="auto"/>
      </w:pBdr>
      <w:jc w:val="center"/>
    </w:pPr>
    <w:rPr>
      <w:rFonts w:ascii="Arial" w:hAnsi="Arial" w:cs="Arial"/>
      <w:vanish/>
      <w:sz w:val="16"/>
      <w:szCs w:val="16"/>
    </w:rPr>
  </w:style>
  <w:style w:type="character" w:customStyle="1" w:styleId="contextualspellingandgrammarerror">
    <w:name w:val="contextualspellingandgrammarerror"/>
    <w:basedOn w:val="Standardnpsmoodstavce"/>
    <w:rsid w:val="00284E40"/>
  </w:style>
  <w:style w:type="character" w:customStyle="1" w:styleId="scxw248205354">
    <w:name w:val="scxw248205354"/>
    <w:basedOn w:val="Standardnpsmoodstavce"/>
    <w:rsid w:val="00284E40"/>
  </w:style>
  <w:style w:type="character" w:styleId="PromnnHTML">
    <w:name w:val="HTML Variable"/>
    <w:basedOn w:val="Standardnpsmoodstavce"/>
    <w:uiPriority w:val="99"/>
    <w:semiHidden/>
    <w:unhideWhenUsed/>
    <w:rsid w:val="00CF12E1"/>
    <w:rPr>
      <w:i/>
      <w:iCs/>
    </w:rPr>
  </w:style>
  <w:style w:type="character" w:styleId="CittHTML">
    <w:name w:val="HTML Cite"/>
    <w:uiPriority w:val="99"/>
    <w:semiHidden/>
    <w:unhideWhenUsed/>
    <w:rsid w:val="00CF12E1"/>
    <w:rPr>
      <w:i/>
      <w:iCs/>
    </w:rPr>
  </w:style>
  <w:style w:type="paragraph" w:styleId="Revize">
    <w:name w:val="Revision"/>
    <w:hidden/>
    <w:uiPriority w:val="99"/>
    <w:semiHidden/>
    <w:rsid w:val="00CF12E1"/>
    <w:pPr>
      <w:spacing w:after="0" w:line="240" w:lineRule="auto"/>
    </w:pPr>
    <w:rPr>
      <w:rFonts w:ascii="Calibri" w:eastAsia="Calibri" w:hAnsi="Calibri" w:cs="Arial"/>
    </w:rPr>
  </w:style>
  <w:style w:type="character" w:styleId="Odkaznavysvtlivky">
    <w:name w:val="endnote reference"/>
    <w:basedOn w:val="Standardnpsmoodstavce"/>
    <w:uiPriority w:val="99"/>
    <w:semiHidden/>
    <w:unhideWhenUsed/>
    <w:rsid w:val="00CF12E1"/>
    <w:rPr>
      <w:vertAlign w:val="superscript"/>
    </w:rPr>
  </w:style>
  <w:style w:type="character" w:styleId="Sledovanodkaz">
    <w:name w:val="FollowedHyperlink"/>
    <w:basedOn w:val="Standardnpsmoodstavce"/>
    <w:uiPriority w:val="99"/>
    <w:semiHidden/>
    <w:unhideWhenUsed/>
    <w:rsid w:val="00CF12E1"/>
    <w:rPr>
      <w:color w:val="954F72" w:themeColor="followedHyperlink"/>
      <w:u w:val="single"/>
    </w:rPr>
  </w:style>
  <w:style w:type="character" w:customStyle="1" w:styleId="TextbublinyChar1">
    <w:name w:val="Text bubliny Char1"/>
    <w:basedOn w:val="Standardnpsmoodstavce"/>
    <w:uiPriority w:val="99"/>
    <w:semiHidden/>
    <w:rsid w:val="00CF12E1"/>
    <w:rPr>
      <w:rFonts w:ascii="Segoe UI" w:eastAsia="Times New Roman" w:hAnsi="Segoe UI" w:cs="Segoe UI" w:hint="default"/>
      <w:sz w:val="18"/>
      <w:szCs w:val="18"/>
      <w:lang w:eastAsia="cs-CZ"/>
    </w:rPr>
  </w:style>
  <w:style w:type="character" w:customStyle="1" w:styleId="TextkomenteChar1">
    <w:name w:val="Text komentáře Char1"/>
    <w:basedOn w:val="Standardnpsmoodstavce"/>
    <w:uiPriority w:val="99"/>
    <w:semiHidden/>
    <w:rsid w:val="00CF12E1"/>
    <w:rPr>
      <w:rFonts w:ascii="Times New Roman" w:eastAsia="Times New Roman" w:hAnsi="Times New Roman" w:cs="Times New Roman" w:hint="default"/>
      <w:sz w:val="20"/>
      <w:szCs w:val="20"/>
      <w:lang w:eastAsia="cs-CZ"/>
    </w:rPr>
  </w:style>
  <w:style w:type="character" w:customStyle="1" w:styleId="PedmtkomenteChar1">
    <w:name w:val="Předmět komentáře Char1"/>
    <w:basedOn w:val="TextkomenteChar1"/>
    <w:uiPriority w:val="99"/>
    <w:semiHidden/>
    <w:rsid w:val="00CF12E1"/>
    <w:rPr>
      <w:rFonts w:ascii="Times New Roman" w:eastAsia="Times New Roman" w:hAnsi="Times New Roman" w:cs="Times New Roman" w:hint="default"/>
      <w:b/>
      <w:bCs/>
      <w:sz w:val="20"/>
      <w:szCs w:val="20"/>
      <w:lang w:eastAsia="cs-CZ"/>
    </w:rPr>
  </w:style>
  <w:style w:type="character" w:customStyle="1" w:styleId="TextvysvtlivekChar1">
    <w:name w:val="Text vysvětlivek Char1"/>
    <w:basedOn w:val="Standardnpsmoodstavce"/>
    <w:uiPriority w:val="99"/>
    <w:semiHidden/>
    <w:rsid w:val="00CF12E1"/>
    <w:rPr>
      <w:rFonts w:ascii="Times New Roman" w:eastAsia="Times New Roman" w:hAnsi="Times New Roman" w:cs="Times New Roman" w:hint="default"/>
      <w:sz w:val="20"/>
      <w:szCs w:val="20"/>
      <w:lang w:eastAsia="cs-CZ"/>
    </w:rPr>
  </w:style>
  <w:style w:type="table" w:customStyle="1" w:styleId="Prosttabulka21">
    <w:name w:val="Prostá tabulka 21"/>
    <w:basedOn w:val="Normlntabulka"/>
    <w:uiPriority w:val="42"/>
    <w:rsid w:val="00CF12E1"/>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Nevyeenzmnka1">
    <w:name w:val="Nevyřešená zmínka1"/>
    <w:basedOn w:val="Standardnpsmoodstavce"/>
    <w:uiPriority w:val="99"/>
    <w:semiHidden/>
    <w:unhideWhenUsed/>
    <w:rsid w:val="00CF12E1"/>
    <w:rPr>
      <w:color w:val="605E5C"/>
      <w:shd w:val="clear" w:color="auto" w:fill="E1DFDD"/>
    </w:rPr>
  </w:style>
  <w:style w:type="character" w:customStyle="1" w:styleId="Nevyeenzmnka10">
    <w:name w:val="Nevyřešená zmínka10"/>
    <w:basedOn w:val="Standardnpsmoodstavce"/>
    <w:uiPriority w:val="99"/>
    <w:semiHidden/>
    <w:unhideWhenUsed/>
    <w:rsid w:val="00CF12E1"/>
    <w:rPr>
      <w:color w:val="605E5C"/>
      <w:shd w:val="clear" w:color="auto" w:fill="E1DFDD"/>
    </w:rPr>
  </w:style>
  <w:style w:type="character" w:customStyle="1" w:styleId="Nevyeenzmnka2">
    <w:name w:val="Nevyřešená zmínka2"/>
    <w:basedOn w:val="Standardnpsmoodstavce"/>
    <w:uiPriority w:val="99"/>
    <w:semiHidden/>
    <w:unhideWhenUsed/>
    <w:rsid w:val="00CF12E1"/>
    <w:rPr>
      <w:color w:val="605E5C"/>
      <w:shd w:val="clear" w:color="auto" w:fill="E1DFDD"/>
    </w:rPr>
  </w:style>
  <w:style w:type="character" w:customStyle="1" w:styleId="Nevyeenzmnka3">
    <w:name w:val="Nevyřešená zmínka3"/>
    <w:basedOn w:val="Standardnpsmoodstavce"/>
    <w:uiPriority w:val="99"/>
    <w:semiHidden/>
    <w:unhideWhenUsed/>
    <w:rsid w:val="00087B0C"/>
    <w:rPr>
      <w:color w:val="605E5C"/>
      <w:shd w:val="clear" w:color="auto" w:fill="E1DFDD"/>
    </w:rPr>
  </w:style>
  <w:style w:type="character" w:customStyle="1" w:styleId="markedcontent">
    <w:name w:val="markedcontent"/>
    <w:basedOn w:val="Standardnpsmoodstavce"/>
    <w:rsid w:val="00FF15C6"/>
  </w:style>
  <w:style w:type="character" w:customStyle="1" w:styleId="clsneexist">
    <w:name w:val="$clsneexist"/>
    <w:basedOn w:val="Standardnpsmoodstavce"/>
    <w:rsid w:val="002334C3"/>
  </w:style>
  <w:style w:type="paragraph" w:customStyle="1" w:styleId="PISMOCELE">
    <w:name w:val="PISMO_CELE"/>
    <w:basedOn w:val="Normln"/>
    <w:uiPriority w:val="99"/>
    <w:rsid w:val="008B1439"/>
    <w:pPr>
      <w:autoSpaceDE w:val="0"/>
      <w:autoSpaceDN w:val="0"/>
      <w:adjustRightInd w:val="0"/>
      <w:spacing w:line="288" w:lineRule="auto"/>
      <w:textAlignment w:val="center"/>
    </w:pPr>
    <w:rPr>
      <w:rFonts w:ascii="Calibri" w:eastAsia="Calibri" w:hAnsi="Calibri" w:cs="Calibri"/>
      <w:color w:val="000000"/>
      <w:sz w:val="24"/>
      <w:szCs w:val="24"/>
      <w:lang w:val="en-US"/>
    </w:rPr>
  </w:style>
  <w:style w:type="character" w:customStyle="1" w:styleId="a-list-item">
    <w:name w:val="a-list-item"/>
    <w:basedOn w:val="Standardnpsmoodstavce"/>
    <w:rsid w:val="004A6489"/>
  </w:style>
  <w:style w:type="character" w:customStyle="1" w:styleId="result-detail-item">
    <w:name w:val="result-detail-item"/>
    <w:basedOn w:val="Standardnpsmoodstavce"/>
    <w:rsid w:val="004A6489"/>
  </w:style>
  <w:style w:type="character" w:customStyle="1" w:styleId="a-text-bold">
    <w:name w:val="a-text-bold"/>
    <w:basedOn w:val="Standardnpsmoodstavce"/>
    <w:rsid w:val="004A6489"/>
  </w:style>
  <w:style w:type="paragraph" w:customStyle="1" w:styleId="what-you-getitem">
    <w:name w:val="what-you-get__item"/>
    <w:basedOn w:val="Normln"/>
    <w:rsid w:val="000A4F35"/>
    <w:pPr>
      <w:spacing w:before="100" w:beforeAutospacing="1" w:after="100" w:afterAutospacing="1"/>
    </w:pPr>
    <w:rPr>
      <w:sz w:val="24"/>
      <w:szCs w:val="24"/>
    </w:rPr>
  </w:style>
  <w:style w:type="paragraph" w:styleId="FormtovanvHTML">
    <w:name w:val="HTML Preformatted"/>
    <w:basedOn w:val="Normln"/>
    <w:link w:val="FormtovanvHTMLChar"/>
    <w:uiPriority w:val="99"/>
    <w:unhideWhenUsed/>
    <w:rsid w:val="003D21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FormtovanvHTMLChar">
    <w:name w:val="Formátovaný v HTML Char"/>
    <w:basedOn w:val="Standardnpsmoodstavce"/>
    <w:link w:val="FormtovanvHTML"/>
    <w:uiPriority w:val="99"/>
    <w:rsid w:val="003D21C4"/>
    <w:rPr>
      <w:rFonts w:ascii="Courier New" w:eastAsia="Times New Roman" w:hAnsi="Courier New" w:cs="Courier New"/>
      <w:sz w:val="20"/>
      <w:szCs w:val="20"/>
      <w:lang w:eastAsia="cs-CZ"/>
    </w:rPr>
  </w:style>
  <w:style w:type="numbering" w:customStyle="1" w:styleId="WW8Num5">
    <w:name w:val="WW8Num5"/>
    <w:basedOn w:val="Bezseznamu"/>
    <w:rsid w:val="00DE74DE"/>
    <w:pPr>
      <w:numPr>
        <w:numId w:val="68"/>
      </w:numPr>
    </w:pPr>
  </w:style>
  <w:style w:type="character" w:customStyle="1" w:styleId="Nevyeenzmnka4">
    <w:name w:val="Nevyřešená zmínka4"/>
    <w:basedOn w:val="Standardnpsmoodstavce"/>
    <w:uiPriority w:val="99"/>
    <w:semiHidden/>
    <w:unhideWhenUsed/>
    <w:rsid w:val="00375A19"/>
    <w:rPr>
      <w:color w:val="605E5C"/>
      <w:shd w:val="clear" w:color="auto" w:fill="E1DFDD"/>
    </w:rPr>
  </w:style>
  <w:style w:type="character" w:customStyle="1" w:styleId="scxw49133225">
    <w:name w:val="scxw49133225"/>
    <w:basedOn w:val="Standardnpsmoodstavce"/>
    <w:rsid w:val="007B1113"/>
  </w:style>
  <w:style w:type="paragraph" w:styleId="Titulek">
    <w:name w:val="caption"/>
    <w:basedOn w:val="Normln"/>
    <w:next w:val="Normln"/>
    <w:unhideWhenUsed/>
    <w:qFormat/>
    <w:rsid w:val="007B1113"/>
    <w:rPr>
      <w:rFonts w:ascii="Arial Narrow" w:hAnsi="Arial Narrow"/>
      <w:b/>
      <w:bCs/>
    </w:rPr>
  </w:style>
  <w:style w:type="character" w:customStyle="1" w:styleId="scxw8538665">
    <w:name w:val="scxw8538665"/>
    <w:basedOn w:val="Standardnpsmoodstavce"/>
    <w:rsid w:val="003C67F9"/>
  </w:style>
  <w:style w:type="character" w:customStyle="1" w:styleId="scxw99090254">
    <w:name w:val="scxw99090254"/>
    <w:basedOn w:val="Standardnpsmoodstavce"/>
    <w:rsid w:val="00CC1622"/>
  </w:style>
  <w:style w:type="character" w:customStyle="1" w:styleId="tabchar">
    <w:name w:val="tabchar"/>
    <w:basedOn w:val="Standardnpsmoodstavce"/>
    <w:rsid w:val="00EA76A8"/>
  </w:style>
  <w:style w:type="character" w:customStyle="1" w:styleId="scxw55041814">
    <w:name w:val="scxw55041814"/>
    <w:basedOn w:val="Standardnpsmoodstavce"/>
    <w:rsid w:val="0089389F"/>
  </w:style>
  <w:style w:type="character" w:customStyle="1" w:styleId="scxw61372576">
    <w:name w:val="scxw61372576"/>
    <w:basedOn w:val="Standardnpsmoodstavce"/>
    <w:rsid w:val="0089389F"/>
  </w:style>
  <w:style w:type="character" w:customStyle="1" w:styleId="Zkladntextodsazen2Char1">
    <w:name w:val="Základní text odsazený 2 Char1"/>
    <w:basedOn w:val="Standardnpsmoodstavce"/>
    <w:uiPriority w:val="99"/>
    <w:semiHidden/>
    <w:rsid w:val="0052483F"/>
    <w:rPr>
      <w:rFonts w:ascii="Times New Roman" w:eastAsia="Times New Roman" w:hAnsi="Times New Roman" w:cs="Times New Roman"/>
      <w:sz w:val="20"/>
      <w:szCs w:val="20"/>
      <w:lang w:eastAsia="cs-CZ"/>
    </w:rPr>
  </w:style>
  <w:style w:type="character" w:customStyle="1" w:styleId="z-ZatekformuleChar1">
    <w:name w:val="z-Začátek formuláře Char1"/>
    <w:basedOn w:val="Standardnpsmoodstavce"/>
    <w:uiPriority w:val="99"/>
    <w:semiHidden/>
    <w:rsid w:val="0052483F"/>
    <w:rPr>
      <w:rFonts w:ascii="Arial" w:eastAsia="Times New Roman" w:hAnsi="Arial" w:cs="Arial"/>
      <w:vanish/>
      <w:sz w:val="16"/>
      <w:szCs w:val="16"/>
      <w:lang w:eastAsia="cs-CZ"/>
    </w:rPr>
  </w:style>
  <w:style w:type="paragraph" w:customStyle="1" w:styleId="xmsonospacing">
    <w:name w:val="x_msonospacing"/>
    <w:basedOn w:val="Normln"/>
    <w:rsid w:val="00FA5020"/>
    <w:pPr>
      <w:spacing w:before="100" w:beforeAutospacing="1" w:after="100" w:afterAutospacing="1"/>
    </w:pPr>
    <w:rPr>
      <w:sz w:val="24"/>
      <w:szCs w:val="24"/>
    </w:rPr>
  </w:style>
  <w:style w:type="character" w:customStyle="1" w:styleId="field22">
    <w:name w:val="field_22"/>
    <w:basedOn w:val="Standardnpsmoodstavce"/>
    <w:rsid w:val="003214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850672">
      <w:bodyDiv w:val="1"/>
      <w:marLeft w:val="0"/>
      <w:marRight w:val="0"/>
      <w:marTop w:val="0"/>
      <w:marBottom w:val="0"/>
      <w:divBdr>
        <w:top w:val="none" w:sz="0" w:space="0" w:color="auto"/>
        <w:left w:val="none" w:sz="0" w:space="0" w:color="auto"/>
        <w:bottom w:val="none" w:sz="0" w:space="0" w:color="auto"/>
        <w:right w:val="none" w:sz="0" w:space="0" w:color="auto"/>
      </w:divBdr>
    </w:div>
    <w:div w:id="100296600">
      <w:bodyDiv w:val="1"/>
      <w:marLeft w:val="0"/>
      <w:marRight w:val="0"/>
      <w:marTop w:val="0"/>
      <w:marBottom w:val="0"/>
      <w:divBdr>
        <w:top w:val="none" w:sz="0" w:space="0" w:color="auto"/>
        <w:left w:val="none" w:sz="0" w:space="0" w:color="auto"/>
        <w:bottom w:val="none" w:sz="0" w:space="0" w:color="auto"/>
        <w:right w:val="none" w:sz="0" w:space="0" w:color="auto"/>
      </w:divBdr>
      <w:divsChild>
        <w:div w:id="392044006">
          <w:marLeft w:val="0"/>
          <w:marRight w:val="0"/>
          <w:marTop w:val="0"/>
          <w:marBottom w:val="0"/>
          <w:divBdr>
            <w:top w:val="none" w:sz="0" w:space="0" w:color="auto"/>
            <w:left w:val="none" w:sz="0" w:space="0" w:color="auto"/>
            <w:bottom w:val="none" w:sz="0" w:space="0" w:color="auto"/>
            <w:right w:val="none" w:sz="0" w:space="0" w:color="auto"/>
          </w:divBdr>
        </w:div>
        <w:div w:id="301422181">
          <w:marLeft w:val="0"/>
          <w:marRight w:val="0"/>
          <w:marTop w:val="0"/>
          <w:marBottom w:val="0"/>
          <w:divBdr>
            <w:top w:val="none" w:sz="0" w:space="0" w:color="auto"/>
            <w:left w:val="none" w:sz="0" w:space="0" w:color="auto"/>
            <w:bottom w:val="none" w:sz="0" w:space="0" w:color="auto"/>
            <w:right w:val="none" w:sz="0" w:space="0" w:color="auto"/>
          </w:divBdr>
        </w:div>
      </w:divsChild>
    </w:div>
    <w:div w:id="110172623">
      <w:bodyDiv w:val="1"/>
      <w:marLeft w:val="0"/>
      <w:marRight w:val="0"/>
      <w:marTop w:val="0"/>
      <w:marBottom w:val="0"/>
      <w:divBdr>
        <w:top w:val="none" w:sz="0" w:space="0" w:color="auto"/>
        <w:left w:val="none" w:sz="0" w:space="0" w:color="auto"/>
        <w:bottom w:val="none" w:sz="0" w:space="0" w:color="auto"/>
        <w:right w:val="none" w:sz="0" w:space="0" w:color="auto"/>
      </w:divBdr>
    </w:div>
    <w:div w:id="187917468">
      <w:bodyDiv w:val="1"/>
      <w:marLeft w:val="0"/>
      <w:marRight w:val="0"/>
      <w:marTop w:val="0"/>
      <w:marBottom w:val="0"/>
      <w:divBdr>
        <w:top w:val="none" w:sz="0" w:space="0" w:color="auto"/>
        <w:left w:val="none" w:sz="0" w:space="0" w:color="auto"/>
        <w:bottom w:val="none" w:sz="0" w:space="0" w:color="auto"/>
        <w:right w:val="none" w:sz="0" w:space="0" w:color="auto"/>
      </w:divBdr>
      <w:divsChild>
        <w:div w:id="926422911">
          <w:marLeft w:val="0"/>
          <w:marRight w:val="0"/>
          <w:marTop w:val="0"/>
          <w:marBottom w:val="0"/>
          <w:divBdr>
            <w:top w:val="none" w:sz="0" w:space="0" w:color="auto"/>
            <w:left w:val="none" w:sz="0" w:space="0" w:color="auto"/>
            <w:bottom w:val="none" w:sz="0" w:space="0" w:color="auto"/>
            <w:right w:val="none" w:sz="0" w:space="0" w:color="auto"/>
          </w:divBdr>
        </w:div>
        <w:div w:id="1668286182">
          <w:marLeft w:val="0"/>
          <w:marRight w:val="0"/>
          <w:marTop w:val="0"/>
          <w:marBottom w:val="0"/>
          <w:divBdr>
            <w:top w:val="none" w:sz="0" w:space="0" w:color="auto"/>
            <w:left w:val="none" w:sz="0" w:space="0" w:color="auto"/>
            <w:bottom w:val="none" w:sz="0" w:space="0" w:color="auto"/>
            <w:right w:val="none" w:sz="0" w:space="0" w:color="auto"/>
          </w:divBdr>
        </w:div>
        <w:div w:id="998270764">
          <w:marLeft w:val="0"/>
          <w:marRight w:val="0"/>
          <w:marTop w:val="0"/>
          <w:marBottom w:val="0"/>
          <w:divBdr>
            <w:top w:val="none" w:sz="0" w:space="0" w:color="auto"/>
            <w:left w:val="none" w:sz="0" w:space="0" w:color="auto"/>
            <w:bottom w:val="none" w:sz="0" w:space="0" w:color="auto"/>
            <w:right w:val="none" w:sz="0" w:space="0" w:color="auto"/>
          </w:divBdr>
        </w:div>
        <w:div w:id="996958476">
          <w:marLeft w:val="0"/>
          <w:marRight w:val="0"/>
          <w:marTop w:val="0"/>
          <w:marBottom w:val="0"/>
          <w:divBdr>
            <w:top w:val="none" w:sz="0" w:space="0" w:color="auto"/>
            <w:left w:val="none" w:sz="0" w:space="0" w:color="auto"/>
            <w:bottom w:val="none" w:sz="0" w:space="0" w:color="auto"/>
            <w:right w:val="none" w:sz="0" w:space="0" w:color="auto"/>
          </w:divBdr>
        </w:div>
        <w:div w:id="795022788">
          <w:marLeft w:val="0"/>
          <w:marRight w:val="0"/>
          <w:marTop w:val="0"/>
          <w:marBottom w:val="0"/>
          <w:divBdr>
            <w:top w:val="none" w:sz="0" w:space="0" w:color="auto"/>
            <w:left w:val="none" w:sz="0" w:space="0" w:color="auto"/>
            <w:bottom w:val="none" w:sz="0" w:space="0" w:color="auto"/>
            <w:right w:val="none" w:sz="0" w:space="0" w:color="auto"/>
          </w:divBdr>
        </w:div>
        <w:div w:id="227151352">
          <w:marLeft w:val="0"/>
          <w:marRight w:val="0"/>
          <w:marTop w:val="0"/>
          <w:marBottom w:val="0"/>
          <w:divBdr>
            <w:top w:val="none" w:sz="0" w:space="0" w:color="auto"/>
            <w:left w:val="none" w:sz="0" w:space="0" w:color="auto"/>
            <w:bottom w:val="none" w:sz="0" w:space="0" w:color="auto"/>
            <w:right w:val="none" w:sz="0" w:space="0" w:color="auto"/>
          </w:divBdr>
        </w:div>
        <w:div w:id="1908570010">
          <w:marLeft w:val="0"/>
          <w:marRight w:val="0"/>
          <w:marTop w:val="0"/>
          <w:marBottom w:val="0"/>
          <w:divBdr>
            <w:top w:val="none" w:sz="0" w:space="0" w:color="auto"/>
            <w:left w:val="none" w:sz="0" w:space="0" w:color="auto"/>
            <w:bottom w:val="none" w:sz="0" w:space="0" w:color="auto"/>
            <w:right w:val="none" w:sz="0" w:space="0" w:color="auto"/>
          </w:divBdr>
        </w:div>
        <w:div w:id="2017150310">
          <w:marLeft w:val="0"/>
          <w:marRight w:val="0"/>
          <w:marTop w:val="0"/>
          <w:marBottom w:val="0"/>
          <w:divBdr>
            <w:top w:val="none" w:sz="0" w:space="0" w:color="auto"/>
            <w:left w:val="none" w:sz="0" w:space="0" w:color="auto"/>
            <w:bottom w:val="none" w:sz="0" w:space="0" w:color="auto"/>
            <w:right w:val="none" w:sz="0" w:space="0" w:color="auto"/>
          </w:divBdr>
        </w:div>
        <w:div w:id="97532452">
          <w:marLeft w:val="0"/>
          <w:marRight w:val="0"/>
          <w:marTop w:val="0"/>
          <w:marBottom w:val="0"/>
          <w:divBdr>
            <w:top w:val="none" w:sz="0" w:space="0" w:color="auto"/>
            <w:left w:val="none" w:sz="0" w:space="0" w:color="auto"/>
            <w:bottom w:val="none" w:sz="0" w:space="0" w:color="auto"/>
            <w:right w:val="none" w:sz="0" w:space="0" w:color="auto"/>
          </w:divBdr>
        </w:div>
        <w:div w:id="289669270">
          <w:marLeft w:val="0"/>
          <w:marRight w:val="0"/>
          <w:marTop w:val="0"/>
          <w:marBottom w:val="0"/>
          <w:divBdr>
            <w:top w:val="none" w:sz="0" w:space="0" w:color="auto"/>
            <w:left w:val="none" w:sz="0" w:space="0" w:color="auto"/>
            <w:bottom w:val="none" w:sz="0" w:space="0" w:color="auto"/>
            <w:right w:val="none" w:sz="0" w:space="0" w:color="auto"/>
          </w:divBdr>
        </w:div>
        <w:div w:id="11031515">
          <w:marLeft w:val="0"/>
          <w:marRight w:val="0"/>
          <w:marTop w:val="0"/>
          <w:marBottom w:val="0"/>
          <w:divBdr>
            <w:top w:val="none" w:sz="0" w:space="0" w:color="auto"/>
            <w:left w:val="none" w:sz="0" w:space="0" w:color="auto"/>
            <w:bottom w:val="none" w:sz="0" w:space="0" w:color="auto"/>
            <w:right w:val="none" w:sz="0" w:space="0" w:color="auto"/>
          </w:divBdr>
        </w:div>
        <w:div w:id="637955606">
          <w:marLeft w:val="0"/>
          <w:marRight w:val="0"/>
          <w:marTop w:val="0"/>
          <w:marBottom w:val="0"/>
          <w:divBdr>
            <w:top w:val="none" w:sz="0" w:space="0" w:color="auto"/>
            <w:left w:val="none" w:sz="0" w:space="0" w:color="auto"/>
            <w:bottom w:val="none" w:sz="0" w:space="0" w:color="auto"/>
            <w:right w:val="none" w:sz="0" w:space="0" w:color="auto"/>
          </w:divBdr>
        </w:div>
        <w:div w:id="1789736082">
          <w:marLeft w:val="0"/>
          <w:marRight w:val="0"/>
          <w:marTop w:val="0"/>
          <w:marBottom w:val="0"/>
          <w:divBdr>
            <w:top w:val="none" w:sz="0" w:space="0" w:color="auto"/>
            <w:left w:val="none" w:sz="0" w:space="0" w:color="auto"/>
            <w:bottom w:val="none" w:sz="0" w:space="0" w:color="auto"/>
            <w:right w:val="none" w:sz="0" w:space="0" w:color="auto"/>
          </w:divBdr>
        </w:div>
        <w:div w:id="1833645125">
          <w:marLeft w:val="0"/>
          <w:marRight w:val="0"/>
          <w:marTop w:val="0"/>
          <w:marBottom w:val="0"/>
          <w:divBdr>
            <w:top w:val="none" w:sz="0" w:space="0" w:color="auto"/>
            <w:left w:val="none" w:sz="0" w:space="0" w:color="auto"/>
            <w:bottom w:val="none" w:sz="0" w:space="0" w:color="auto"/>
            <w:right w:val="none" w:sz="0" w:space="0" w:color="auto"/>
          </w:divBdr>
        </w:div>
        <w:div w:id="1355033939">
          <w:marLeft w:val="0"/>
          <w:marRight w:val="0"/>
          <w:marTop w:val="0"/>
          <w:marBottom w:val="0"/>
          <w:divBdr>
            <w:top w:val="none" w:sz="0" w:space="0" w:color="auto"/>
            <w:left w:val="none" w:sz="0" w:space="0" w:color="auto"/>
            <w:bottom w:val="none" w:sz="0" w:space="0" w:color="auto"/>
            <w:right w:val="none" w:sz="0" w:space="0" w:color="auto"/>
          </w:divBdr>
        </w:div>
        <w:div w:id="1294095434">
          <w:marLeft w:val="0"/>
          <w:marRight w:val="0"/>
          <w:marTop w:val="0"/>
          <w:marBottom w:val="0"/>
          <w:divBdr>
            <w:top w:val="none" w:sz="0" w:space="0" w:color="auto"/>
            <w:left w:val="none" w:sz="0" w:space="0" w:color="auto"/>
            <w:bottom w:val="none" w:sz="0" w:space="0" w:color="auto"/>
            <w:right w:val="none" w:sz="0" w:space="0" w:color="auto"/>
          </w:divBdr>
        </w:div>
        <w:div w:id="934896428">
          <w:marLeft w:val="0"/>
          <w:marRight w:val="0"/>
          <w:marTop w:val="0"/>
          <w:marBottom w:val="0"/>
          <w:divBdr>
            <w:top w:val="none" w:sz="0" w:space="0" w:color="auto"/>
            <w:left w:val="none" w:sz="0" w:space="0" w:color="auto"/>
            <w:bottom w:val="none" w:sz="0" w:space="0" w:color="auto"/>
            <w:right w:val="none" w:sz="0" w:space="0" w:color="auto"/>
          </w:divBdr>
        </w:div>
        <w:div w:id="1001927344">
          <w:marLeft w:val="0"/>
          <w:marRight w:val="0"/>
          <w:marTop w:val="0"/>
          <w:marBottom w:val="0"/>
          <w:divBdr>
            <w:top w:val="none" w:sz="0" w:space="0" w:color="auto"/>
            <w:left w:val="none" w:sz="0" w:space="0" w:color="auto"/>
            <w:bottom w:val="none" w:sz="0" w:space="0" w:color="auto"/>
            <w:right w:val="none" w:sz="0" w:space="0" w:color="auto"/>
          </w:divBdr>
        </w:div>
        <w:div w:id="653724743">
          <w:marLeft w:val="0"/>
          <w:marRight w:val="0"/>
          <w:marTop w:val="0"/>
          <w:marBottom w:val="0"/>
          <w:divBdr>
            <w:top w:val="none" w:sz="0" w:space="0" w:color="auto"/>
            <w:left w:val="none" w:sz="0" w:space="0" w:color="auto"/>
            <w:bottom w:val="none" w:sz="0" w:space="0" w:color="auto"/>
            <w:right w:val="none" w:sz="0" w:space="0" w:color="auto"/>
          </w:divBdr>
        </w:div>
      </w:divsChild>
    </w:div>
    <w:div w:id="196628242">
      <w:bodyDiv w:val="1"/>
      <w:marLeft w:val="0"/>
      <w:marRight w:val="0"/>
      <w:marTop w:val="0"/>
      <w:marBottom w:val="0"/>
      <w:divBdr>
        <w:top w:val="none" w:sz="0" w:space="0" w:color="auto"/>
        <w:left w:val="none" w:sz="0" w:space="0" w:color="auto"/>
        <w:bottom w:val="none" w:sz="0" w:space="0" w:color="auto"/>
        <w:right w:val="none" w:sz="0" w:space="0" w:color="auto"/>
      </w:divBdr>
      <w:divsChild>
        <w:div w:id="442965488">
          <w:marLeft w:val="0"/>
          <w:marRight w:val="0"/>
          <w:marTop w:val="0"/>
          <w:marBottom w:val="0"/>
          <w:divBdr>
            <w:top w:val="none" w:sz="0" w:space="0" w:color="auto"/>
            <w:left w:val="none" w:sz="0" w:space="0" w:color="auto"/>
            <w:bottom w:val="none" w:sz="0" w:space="0" w:color="auto"/>
            <w:right w:val="none" w:sz="0" w:space="0" w:color="auto"/>
          </w:divBdr>
        </w:div>
        <w:div w:id="457652805">
          <w:marLeft w:val="0"/>
          <w:marRight w:val="0"/>
          <w:marTop w:val="0"/>
          <w:marBottom w:val="0"/>
          <w:divBdr>
            <w:top w:val="none" w:sz="0" w:space="0" w:color="auto"/>
            <w:left w:val="none" w:sz="0" w:space="0" w:color="auto"/>
            <w:bottom w:val="none" w:sz="0" w:space="0" w:color="auto"/>
            <w:right w:val="none" w:sz="0" w:space="0" w:color="auto"/>
          </w:divBdr>
        </w:div>
        <w:div w:id="296959210">
          <w:marLeft w:val="0"/>
          <w:marRight w:val="0"/>
          <w:marTop w:val="0"/>
          <w:marBottom w:val="0"/>
          <w:divBdr>
            <w:top w:val="none" w:sz="0" w:space="0" w:color="auto"/>
            <w:left w:val="none" w:sz="0" w:space="0" w:color="auto"/>
            <w:bottom w:val="none" w:sz="0" w:space="0" w:color="auto"/>
            <w:right w:val="none" w:sz="0" w:space="0" w:color="auto"/>
          </w:divBdr>
        </w:div>
        <w:div w:id="1727755182">
          <w:marLeft w:val="0"/>
          <w:marRight w:val="0"/>
          <w:marTop w:val="0"/>
          <w:marBottom w:val="0"/>
          <w:divBdr>
            <w:top w:val="none" w:sz="0" w:space="0" w:color="auto"/>
            <w:left w:val="none" w:sz="0" w:space="0" w:color="auto"/>
            <w:bottom w:val="none" w:sz="0" w:space="0" w:color="auto"/>
            <w:right w:val="none" w:sz="0" w:space="0" w:color="auto"/>
          </w:divBdr>
        </w:div>
        <w:div w:id="2044357934">
          <w:marLeft w:val="0"/>
          <w:marRight w:val="0"/>
          <w:marTop w:val="0"/>
          <w:marBottom w:val="0"/>
          <w:divBdr>
            <w:top w:val="none" w:sz="0" w:space="0" w:color="auto"/>
            <w:left w:val="none" w:sz="0" w:space="0" w:color="auto"/>
            <w:bottom w:val="none" w:sz="0" w:space="0" w:color="auto"/>
            <w:right w:val="none" w:sz="0" w:space="0" w:color="auto"/>
          </w:divBdr>
        </w:div>
        <w:div w:id="783577075">
          <w:marLeft w:val="0"/>
          <w:marRight w:val="0"/>
          <w:marTop w:val="0"/>
          <w:marBottom w:val="0"/>
          <w:divBdr>
            <w:top w:val="none" w:sz="0" w:space="0" w:color="auto"/>
            <w:left w:val="none" w:sz="0" w:space="0" w:color="auto"/>
            <w:bottom w:val="none" w:sz="0" w:space="0" w:color="auto"/>
            <w:right w:val="none" w:sz="0" w:space="0" w:color="auto"/>
          </w:divBdr>
        </w:div>
        <w:div w:id="1649163127">
          <w:marLeft w:val="0"/>
          <w:marRight w:val="0"/>
          <w:marTop w:val="0"/>
          <w:marBottom w:val="0"/>
          <w:divBdr>
            <w:top w:val="none" w:sz="0" w:space="0" w:color="auto"/>
            <w:left w:val="none" w:sz="0" w:space="0" w:color="auto"/>
            <w:bottom w:val="none" w:sz="0" w:space="0" w:color="auto"/>
            <w:right w:val="none" w:sz="0" w:space="0" w:color="auto"/>
          </w:divBdr>
        </w:div>
        <w:div w:id="1393846617">
          <w:marLeft w:val="0"/>
          <w:marRight w:val="0"/>
          <w:marTop w:val="0"/>
          <w:marBottom w:val="0"/>
          <w:divBdr>
            <w:top w:val="none" w:sz="0" w:space="0" w:color="auto"/>
            <w:left w:val="none" w:sz="0" w:space="0" w:color="auto"/>
            <w:bottom w:val="none" w:sz="0" w:space="0" w:color="auto"/>
            <w:right w:val="none" w:sz="0" w:space="0" w:color="auto"/>
          </w:divBdr>
        </w:div>
        <w:div w:id="340862756">
          <w:marLeft w:val="0"/>
          <w:marRight w:val="0"/>
          <w:marTop w:val="0"/>
          <w:marBottom w:val="0"/>
          <w:divBdr>
            <w:top w:val="none" w:sz="0" w:space="0" w:color="auto"/>
            <w:left w:val="none" w:sz="0" w:space="0" w:color="auto"/>
            <w:bottom w:val="none" w:sz="0" w:space="0" w:color="auto"/>
            <w:right w:val="none" w:sz="0" w:space="0" w:color="auto"/>
          </w:divBdr>
        </w:div>
        <w:div w:id="652680808">
          <w:marLeft w:val="0"/>
          <w:marRight w:val="0"/>
          <w:marTop w:val="0"/>
          <w:marBottom w:val="0"/>
          <w:divBdr>
            <w:top w:val="none" w:sz="0" w:space="0" w:color="auto"/>
            <w:left w:val="none" w:sz="0" w:space="0" w:color="auto"/>
            <w:bottom w:val="none" w:sz="0" w:space="0" w:color="auto"/>
            <w:right w:val="none" w:sz="0" w:space="0" w:color="auto"/>
          </w:divBdr>
        </w:div>
      </w:divsChild>
    </w:div>
    <w:div w:id="246578321">
      <w:bodyDiv w:val="1"/>
      <w:marLeft w:val="0"/>
      <w:marRight w:val="0"/>
      <w:marTop w:val="0"/>
      <w:marBottom w:val="0"/>
      <w:divBdr>
        <w:top w:val="none" w:sz="0" w:space="0" w:color="auto"/>
        <w:left w:val="none" w:sz="0" w:space="0" w:color="auto"/>
        <w:bottom w:val="none" w:sz="0" w:space="0" w:color="auto"/>
        <w:right w:val="none" w:sz="0" w:space="0" w:color="auto"/>
      </w:divBdr>
    </w:div>
    <w:div w:id="304815760">
      <w:bodyDiv w:val="1"/>
      <w:marLeft w:val="0"/>
      <w:marRight w:val="0"/>
      <w:marTop w:val="0"/>
      <w:marBottom w:val="0"/>
      <w:divBdr>
        <w:top w:val="none" w:sz="0" w:space="0" w:color="auto"/>
        <w:left w:val="none" w:sz="0" w:space="0" w:color="auto"/>
        <w:bottom w:val="none" w:sz="0" w:space="0" w:color="auto"/>
        <w:right w:val="none" w:sz="0" w:space="0" w:color="auto"/>
      </w:divBdr>
    </w:div>
    <w:div w:id="334765159">
      <w:bodyDiv w:val="1"/>
      <w:marLeft w:val="0"/>
      <w:marRight w:val="0"/>
      <w:marTop w:val="0"/>
      <w:marBottom w:val="0"/>
      <w:divBdr>
        <w:top w:val="none" w:sz="0" w:space="0" w:color="auto"/>
        <w:left w:val="none" w:sz="0" w:space="0" w:color="auto"/>
        <w:bottom w:val="none" w:sz="0" w:space="0" w:color="auto"/>
        <w:right w:val="none" w:sz="0" w:space="0" w:color="auto"/>
      </w:divBdr>
      <w:divsChild>
        <w:div w:id="722292184">
          <w:marLeft w:val="0"/>
          <w:marRight w:val="0"/>
          <w:marTop w:val="0"/>
          <w:marBottom w:val="0"/>
          <w:divBdr>
            <w:top w:val="none" w:sz="0" w:space="0" w:color="auto"/>
            <w:left w:val="none" w:sz="0" w:space="0" w:color="auto"/>
            <w:bottom w:val="none" w:sz="0" w:space="0" w:color="auto"/>
            <w:right w:val="none" w:sz="0" w:space="0" w:color="auto"/>
          </w:divBdr>
        </w:div>
        <w:div w:id="101999467">
          <w:marLeft w:val="0"/>
          <w:marRight w:val="0"/>
          <w:marTop w:val="0"/>
          <w:marBottom w:val="0"/>
          <w:divBdr>
            <w:top w:val="none" w:sz="0" w:space="0" w:color="auto"/>
            <w:left w:val="none" w:sz="0" w:space="0" w:color="auto"/>
            <w:bottom w:val="none" w:sz="0" w:space="0" w:color="auto"/>
            <w:right w:val="none" w:sz="0" w:space="0" w:color="auto"/>
          </w:divBdr>
        </w:div>
        <w:div w:id="586839855">
          <w:marLeft w:val="0"/>
          <w:marRight w:val="0"/>
          <w:marTop w:val="0"/>
          <w:marBottom w:val="0"/>
          <w:divBdr>
            <w:top w:val="none" w:sz="0" w:space="0" w:color="auto"/>
            <w:left w:val="none" w:sz="0" w:space="0" w:color="auto"/>
            <w:bottom w:val="none" w:sz="0" w:space="0" w:color="auto"/>
            <w:right w:val="none" w:sz="0" w:space="0" w:color="auto"/>
          </w:divBdr>
        </w:div>
        <w:div w:id="2096975709">
          <w:marLeft w:val="0"/>
          <w:marRight w:val="0"/>
          <w:marTop w:val="0"/>
          <w:marBottom w:val="0"/>
          <w:divBdr>
            <w:top w:val="none" w:sz="0" w:space="0" w:color="auto"/>
            <w:left w:val="none" w:sz="0" w:space="0" w:color="auto"/>
            <w:bottom w:val="none" w:sz="0" w:space="0" w:color="auto"/>
            <w:right w:val="none" w:sz="0" w:space="0" w:color="auto"/>
          </w:divBdr>
        </w:div>
        <w:div w:id="815877963">
          <w:marLeft w:val="0"/>
          <w:marRight w:val="0"/>
          <w:marTop w:val="0"/>
          <w:marBottom w:val="0"/>
          <w:divBdr>
            <w:top w:val="none" w:sz="0" w:space="0" w:color="auto"/>
            <w:left w:val="none" w:sz="0" w:space="0" w:color="auto"/>
            <w:bottom w:val="none" w:sz="0" w:space="0" w:color="auto"/>
            <w:right w:val="none" w:sz="0" w:space="0" w:color="auto"/>
          </w:divBdr>
        </w:div>
        <w:div w:id="572013291">
          <w:marLeft w:val="0"/>
          <w:marRight w:val="0"/>
          <w:marTop w:val="0"/>
          <w:marBottom w:val="0"/>
          <w:divBdr>
            <w:top w:val="none" w:sz="0" w:space="0" w:color="auto"/>
            <w:left w:val="none" w:sz="0" w:space="0" w:color="auto"/>
            <w:bottom w:val="none" w:sz="0" w:space="0" w:color="auto"/>
            <w:right w:val="none" w:sz="0" w:space="0" w:color="auto"/>
          </w:divBdr>
        </w:div>
        <w:div w:id="1956905171">
          <w:marLeft w:val="0"/>
          <w:marRight w:val="0"/>
          <w:marTop w:val="0"/>
          <w:marBottom w:val="0"/>
          <w:divBdr>
            <w:top w:val="none" w:sz="0" w:space="0" w:color="auto"/>
            <w:left w:val="none" w:sz="0" w:space="0" w:color="auto"/>
            <w:bottom w:val="none" w:sz="0" w:space="0" w:color="auto"/>
            <w:right w:val="none" w:sz="0" w:space="0" w:color="auto"/>
          </w:divBdr>
        </w:div>
        <w:div w:id="776290399">
          <w:marLeft w:val="0"/>
          <w:marRight w:val="0"/>
          <w:marTop w:val="0"/>
          <w:marBottom w:val="0"/>
          <w:divBdr>
            <w:top w:val="none" w:sz="0" w:space="0" w:color="auto"/>
            <w:left w:val="none" w:sz="0" w:space="0" w:color="auto"/>
            <w:bottom w:val="none" w:sz="0" w:space="0" w:color="auto"/>
            <w:right w:val="none" w:sz="0" w:space="0" w:color="auto"/>
          </w:divBdr>
        </w:div>
        <w:div w:id="79986304">
          <w:marLeft w:val="0"/>
          <w:marRight w:val="0"/>
          <w:marTop w:val="0"/>
          <w:marBottom w:val="0"/>
          <w:divBdr>
            <w:top w:val="none" w:sz="0" w:space="0" w:color="auto"/>
            <w:left w:val="none" w:sz="0" w:space="0" w:color="auto"/>
            <w:bottom w:val="none" w:sz="0" w:space="0" w:color="auto"/>
            <w:right w:val="none" w:sz="0" w:space="0" w:color="auto"/>
          </w:divBdr>
        </w:div>
        <w:div w:id="540240901">
          <w:marLeft w:val="0"/>
          <w:marRight w:val="0"/>
          <w:marTop w:val="0"/>
          <w:marBottom w:val="0"/>
          <w:divBdr>
            <w:top w:val="none" w:sz="0" w:space="0" w:color="auto"/>
            <w:left w:val="none" w:sz="0" w:space="0" w:color="auto"/>
            <w:bottom w:val="none" w:sz="0" w:space="0" w:color="auto"/>
            <w:right w:val="none" w:sz="0" w:space="0" w:color="auto"/>
          </w:divBdr>
        </w:div>
        <w:div w:id="294415221">
          <w:marLeft w:val="0"/>
          <w:marRight w:val="0"/>
          <w:marTop w:val="0"/>
          <w:marBottom w:val="0"/>
          <w:divBdr>
            <w:top w:val="none" w:sz="0" w:space="0" w:color="auto"/>
            <w:left w:val="none" w:sz="0" w:space="0" w:color="auto"/>
            <w:bottom w:val="none" w:sz="0" w:space="0" w:color="auto"/>
            <w:right w:val="none" w:sz="0" w:space="0" w:color="auto"/>
          </w:divBdr>
        </w:div>
        <w:div w:id="506093823">
          <w:marLeft w:val="0"/>
          <w:marRight w:val="0"/>
          <w:marTop w:val="0"/>
          <w:marBottom w:val="0"/>
          <w:divBdr>
            <w:top w:val="none" w:sz="0" w:space="0" w:color="auto"/>
            <w:left w:val="none" w:sz="0" w:space="0" w:color="auto"/>
            <w:bottom w:val="none" w:sz="0" w:space="0" w:color="auto"/>
            <w:right w:val="none" w:sz="0" w:space="0" w:color="auto"/>
          </w:divBdr>
        </w:div>
        <w:div w:id="816074768">
          <w:marLeft w:val="0"/>
          <w:marRight w:val="0"/>
          <w:marTop w:val="0"/>
          <w:marBottom w:val="0"/>
          <w:divBdr>
            <w:top w:val="none" w:sz="0" w:space="0" w:color="auto"/>
            <w:left w:val="none" w:sz="0" w:space="0" w:color="auto"/>
            <w:bottom w:val="none" w:sz="0" w:space="0" w:color="auto"/>
            <w:right w:val="none" w:sz="0" w:space="0" w:color="auto"/>
          </w:divBdr>
        </w:div>
      </w:divsChild>
    </w:div>
    <w:div w:id="335622569">
      <w:bodyDiv w:val="1"/>
      <w:marLeft w:val="0"/>
      <w:marRight w:val="0"/>
      <w:marTop w:val="0"/>
      <w:marBottom w:val="0"/>
      <w:divBdr>
        <w:top w:val="none" w:sz="0" w:space="0" w:color="auto"/>
        <w:left w:val="none" w:sz="0" w:space="0" w:color="auto"/>
        <w:bottom w:val="none" w:sz="0" w:space="0" w:color="auto"/>
        <w:right w:val="none" w:sz="0" w:space="0" w:color="auto"/>
      </w:divBdr>
    </w:div>
    <w:div w:id="393116978">
      <w:bodyDiv w:val="1"/>
      <w:marLeft w:val="0"/>
      <w:marRight w:val="0"/>
      <w:marTop w:val="0"/>
      <w:marBottom w:val="0"/>
      <w:divBdr>
        <w:top w:val="none" w:sz="0" w:space="0" w:color="auto"/>
        <w:left w:val="none" w:sz="0" w:space="0" w:color="auto"/>
        <w:bottom w:val="none" w:sz="0" w:space="0" w:color="auto"/>
        <w:right w:val="none" w:sz="0" w:space="0" w:color="auto"/>
      </w:divBdr>
    </w:div>
    <w:div w:id="394360179">
      <w:bodyDiv w:val="1"/>
      <w:marLeft w:val="0"/>
      <w:marRight w:val="0"/>
      <w:marTop w:val="0"/>
      <w:marBottom w:val="0"/>
      <w:divBdr>
        <w:top w:val="none" w:sz="0" w:space="0" w:color="auto"/>
        <w:left w:val="none" w:sz="0" w:space="0" w:color="auto"/>
        <w:bottom w:val="none" w:sz="0" w:space="0" w:color="auto"/>
        <w:right w:val="none" w:sz="0" w:space="0" w:color="auto"/>
      </w:divBdr>
    </w:div>
    <w:div w:id="429352938">
      <w:bodyDiv w:val="1"/>
      <w:marLeft w:val="0"/>
      <w:marRight w:val="0"/>
      <w:marTop w:val="0"/>
      <w:marBottom w:val="0"/>
      <w:divBdr>
        <w:top w:val="none" w:sz="0" w:space="0" w:color="auto"/>
        <w:left w:val="none" w:sz="0" w:space="0" w:color="auto"/>
        <w:bottom w:val="none" w:sz="0" w:space="0" w:color="auto"/>
        <w:right w:val="none" w:sz="0" w:space="0" w:color="auto"/>
      </w:divBdr>
      <w:divsChild>
        <w:div w:id="2136825968">
          <w:marLeft w:val="0"/>
          <w:marRight w:val="0"/>
          <w:marTop w:val="0"/>
          <w:marBottom w:val="0"/>
          <w:divBdr>
            <w:top w:val="none" w:sz="0" w:space="0" w:color="auto"/>
            <w:left w:val="none" w:sz="0" w:space="0" w:color="auto"/>
            <w:bottom w:val="none" w:sz="0" w:space="0" w:color="auto"/>
            <w:right w:val="none" w:sz="0" w:space="0" w:color="auto"/>
          </w:divBdr>
        </w:div>
        <w:div w:id="980353180">
          <w:marLeft w:val="0"/>
          <w:marRight w:val="0"/>
          <w:marTop w:val="0"/>
          <w:marBottom w:val="0"/>
          <w:divBdr>
            <w:top w:val="none" w:sz="0" w:space="0" w:color="auto"/>
            <w:left w:val="none" w:sz="0" w:space="0" w:color="auto"/>
            <w:bottom w:val="none" w:sz="0" w:space="0" w:color="auto"/>
            <w:right w:val="none" w:sz="0" w:space="0" w:color="auto"/>
          </w:divBdr>
        </w:div>
        <w:div w:id="1894580274">
          <w:marLeft w:val="0"/>
          <w:marRight w:val="0"/>
          <w:marTop w:val="0"/>
          <w:marBottom w:val="0"/>
          <w:divBdr>
            <w:top w:val="none" w:sz="0" w:space="0" w:color="auto"/>
            <w:left w:val="none" w:sz="0" w:space="0" w:color="auto"/>
            <w:bottom w:val="none" w:sz="0" w:space="0" w:color="auto"/>
            <w:right w:val="none" w:sz="0" w:space="0" w:color="auto"/>
          </w:divBdr>
        </w:div>
        <w:div w:id="298999249">
          <w:marLeft w:val="0"/>
          <w:marRight w:val="0"/>
          <w:marTop w:val="0"/>
          <w:marBottom w:val="0"/>
          <w:divBdr>
            <w:top w:val="none" w:sz="0" w:space="0" w:color="auto"/>
            <w:left w:val="none" w:sz="0" w:space="0" w:color="auto"/>
            <w:bottom w:val="none" w:sz="0" w:space="0" w:color="auto"/>
            <w:right w:val="none" w:sz="0" w:space="0" w:color="auto"/>
          </w:divBdr>
        </w:div>
        <w:div w:id="806355483">
          <w:marLeft w:val="0"/>
          <w:marRight w:val="0"/>
          <w:marTop w:val="0"/>
          <w:marBottom w:val="0"/>
          <w:divBdr>
            <w:top w:val="none" w:sz="0" w:space="0" w:color="auto"/>
            <w:left w:val="none" w:sz="0" w:space="0" w:color="auto"/>
            <w:bottom w:val="none" w:sz="0" w:space="0" w:color="auto"/>
            <w:right w:val="none" w:sz="0" w:space="0" w:color="auto"/>
          </w:divBdr>
        </w:div>
        <w:div w:id="1158689107">
          <w:marLeft w:val="0"/>
          <w:marRight w:val="0"/>
          <w:marTop w:val="0"/>
          <w:marBottom w:val="0"/>
          <w:divBdr>
            <w:top w:val="none" w:sz="0" w:space="0" w:color="auto"/>
            <w:left w:val="none" w:sz="0" w:space="0" w:color="auto"/>
            <w:bottom w:val="none" w:sz="0" w:space="0" w:color="auto"/>
            <w:right w:val="none" w:sz="0" w:space="0" w:color="auto"/>
          </w:divBdr>
        </w:div>
        <w:div w:id="1161308408">
          <w:marLeft w:val="0"/>
          <w:marRight w:val="0"/>
          <w:marTop w:val="0"/>
          <w:marBottom w:val="0"/>
          <w:divBdr>
            <w:top w:val="none" w:sz="0" w:space="0" w:color="auto"/>
            <w:left w:val="none" w:sz="0" w:space="0" w:color="auto"/>
            <w:bottom w:val="none" w:sz="0" w:space="0" w:color="auto"/>
            <w:right w:val="none" w:sz="0" w:space="0" w:color="auto"/>
          </w:divBdr>
        </w:div>
        <w:div w:id="872421201">
          <w:marLeft w:val="0"/>
          <w:marRight w:val="0"/>
          <w:marTop w:val="0"/>
          <w:marBottom w:val="0"/>
          <w:divBdr>
            <w:top w:val="none" w:sz="0" w:space="0" w:color="auto"/>
            <w:left w:val="none" w:sz="0" w:space="0" w:color="auto"/>
            <w:bottom w:val="none" w:sz="0" w:space="0" w:color="auto"/>
            <w:right w:val="none" w:sz="0" w:space="0" w:color="auto"/>
          </w:divBdr>
        </w:div>
      </w:divsChild>
    </w:div>
    <w:div w:id="457989468">
      <w:bodyDiv w:val="1"/>
      <w:marLeft w:val="0"/>
      <w:marRight w:val="0"/>
      <w:marTop w:val="0"/>
      <w:marBottom w:val="0"/>
      <w:divBdr>
        <w:top w:val="none" w:sz="0" w:space="0" w:color="auto"/>
        <w:left w:val="none" w:sz="0" w:space="0" w:color="auto"/>
        <w:bottom w:val="none" w:sz="0" w:space="0" w:color="auto"/>
        <w:right w:val="none" w:sz="0" w:space="0" w:color="auto"/>
      </w:divBdr>
      <w:divsChild>
        <w:div w:id="663701789">
          <w:marLeft w:val="0"/>
          <w:marRight w:val="0"/>
          <w:marTop w:val="0"/>
          <w:marBottom w:val="0"/>
          <w:divBdr>
            <w:top w:val="none" w:sz="0" w:space="0" w:color="auto"/>
            <w:left w:val="none" w:sz="0" w:space="0" w:color="auto"/>
            <w:bottom w:val="none" w:sz="0" w:space="0" w:color="auto"/>
            <w:right w:val="none" w:sz="0" w:space="0" w:color="auto"/>
          </w:divBdr>
        </w:div>
        <w:div w:id="87118799">
          <w:marLeft w:val="0"/>
          <w:marRight w:val="0"/>
          <w:marTop w:val="0"/>
          <w:marBottom w:val="0"/>
          <w:divBdr>
            <w:top w:val="none" w:sz="0" w:space="0" w:color="auto"/>
            <w:left w:val="none" w:sz="0" w:space="0" w:color="auto"/>
            <w:bottom w:val="none" w:sz="0" w:space="0" w:color="auto"/>
            <w:right w:val="none" w:sz="0" w:space="0" w:color="auto"/>
          </w:divBdr>
        </w:div>
        <w:div w:id="1586645085">
          <w:marLeft w:val="0"/>
          <w:marRight w:val="0"/>
          <w:marTop w:val="0"/>
          <w:marBottom w:val="0"/>
          <w:divBdr>
            <w:top w:val="none" w:sz="0" w:space="0" w:color="auto"/>
            <w:left w:val="none" w:sz="0" w:space="0" w:color="auto"/>
            <w:bottom w:val="none" w:sz="0" w:space="0" w:color="auto"/>
            <w:right w:val="none" w:sz="0" w:space="0" w:color="auto"/>
          </w:divBdr>
        </w:div>
        <w:div w:id="819930864">
          <w:marLeft w:val="0"/>
          <w:marRight w:val="0"/>
          <w:marTop w:val="0"/>
          <w:marBottom w:val="0"/>
          <w:divBdr>
            <w:top w:val="none" w:sz="0" w:space="0" w:color="auto"/>
            <w:left w:val="none" w:sz="0" w:space="0" w:color="auto"/>
            <w:bottom w:val="none" w:sz="0" w:space="0" w:color="auto"/>
            <w:right w:val="none" w:sz="0" w:space="0" w:color="auto"/>
          </w:divBdr>
        </w:div>
        <w:div w:id="1350450795">
          <w:marLeft w:val="0"/>
          <w:marRight w:val="0"/>
          <w:marTop w:val="0"/>
          <w:marBottom w:val="0"/>
          <w:divBdr>
            <w:top w:val="none" w:sz="0" w:space="0" w:color="auto"/>
            <w:left w:val="none" w:sz="0" w:space="0" w:color="auto"/>
            <w:bottom w:val="none" w:sz="0" w:space="0" w:color="auto"/>
            <w:right w:val="none" w:sz="0" w:space="0" w:color="auto"/>
          </w:divBdr>
        </w:div>
      </w:divsChild>
    </w:div>
    <w:div w:id="599409299">
      <w:bodyDiv w:val="1"/>
      <w:marLeft w:val="0"/>
      <w:marRight w:val="0"/>
      <w:marTop w:val="0"/>
      <w:marBottom w:val="0"/>
      <w:divBdr>
        <w:top w:val="none" w:sz="0" w:space="0" w:color="auto"/>
        <w:left w:val="none" w:sz="0" w:space="0" w:color="auto"/>
        <w:bottom w:val="none" w:sz="0" w:space="0" w:color="auto"/>
        <w:right w:val="none" w:sz="0" w:space="0" w:color="auto"/>
      </w:divBdr>
      <w:divsChild>
        <w:div w:id="1054351928">
          <w:marLeft w:val="0"/>
          <w:marRight w:val="0"/>
          <w:marTop w:val="0"/>
          <w:marBottom w:val="0"/>
          <w:divBdr>
            <w:top w:val="none" w:sz="0" w:space="0" w:color="auto"/>
            <w:left w:val="none" w:sz="0" w:space="0" w:color="auto"/>
            <w:bottom w:val="none" w:sz="0" w:space="0" w:color="auto"/>
            <w:right w:val="none" w:sz="0" w:space="0" w:color="auto"/>
          </w:divBdr>
        </w:div>
        <w:div w:id="1306011372">
          <w:marLeft w:val="0"/>
          <w:marRight w:val="0"/>
          <w:marTop w:val="0"/>
          <w:marBottom w:val="0"/>
          <w:divBdr>
            <w:top w:val="none" w:sz="0" w:space="0" w:color="auto"/>
            <w:left w:val="none" w:sz="0" w:space="0" w:color="auto"/>
            <w:bottom w:val="none" w:sz="0" w:space="0" w:color="auto"/>
            <w:right w:val="none" w:sz="0" w:space="0" w:color="auto"/>
          </w:divBdr>
        </w:div>
        <w:div w:id="1122184970">
          <w:marLeft w:val="0"/>
          <w:marRight w:val="0"/>
          <w:marTop w:val="0"/>
          <w:marBottom w:val="0"/>
          <w:divBdr>
            <w:top w:val="none" w:sz="0" w:space="0" w:color="auto"/>
            <w:left w:val="none" w:sz="0" w:space="0" w:color="auto"/>
            <w:bottom w:val="none" w:sz="0" w:space="0" w:color="auto"/>
            <w:right w:val="none" w:sz="0" w:space="0" w:color="auto"/>
          </w:divBdr>
        </w:div>
        <w:div w:id="646008637">
          <w:marLeft w:val="0"/>
          <w:marRight w:val="0"/>
          <w:marTop w:val="0"/>
          <w:marBottom w:val="0"/>
          <w:divBdr>
            <w:top w:val="none" w:sz="0" w:space="0" w:color="auto"/>
            <w:left w:val="none" w:sz="0" w:space="0" w:color="auto"/>
            <w:bottom w:val="none" w:sz="0" w:space="0" w:color="auto"/>
            <w:right w:val="none" w:sz="0" w:space="0" w:color="auto"/>
          </w:divBdr>
        </w:div>
        <w:div w:id="146940260">
          <w:marLeft w:val="0"/>
          <w:marRight w:val="0"/>
          <w:marTop w:val="0"/>
          <w:marBottom w:val="0"/>
          <w:divBdr>
            <w:top w:val="none" w:sz="0" w:space="0" w:color="auto"/>
            <w:left w:val="none" w:sz="0" w:space="0" w:color="auto"/>
            <w:bottom w:val="none" w:sz="0" w:space="0" w:color="auto"/>
            <w:right w:val="none" w:sz="0" w:space="0" w:color="auto"/>
          </w:divBdr>
        </w:div>
        <w:div w:id="186912679">
          <w:marLeft w:val="0"/>
          <w:marRight w:val="0"/>
          <w:marTop w:val="0"/>
          <w:marBottom w:val="0"/>
          <w:divBdr>
            <w:top w:val="none" w:sz="0" w:space="0" w:color="auto"/>
            <w:left w:val="none" w:sz="0" w:space="0" w:color="auto"/>
            <w:bottom w:val="none" w:sz="0" w:space="0" w:color="auto"/>
            <w:right w:val="none" w:sz="0" w:space="0" w:color="auto"/>
          </w:divBdr>
        </w:div>
        <w:div w:id="169636917">
          <w:marLeft w:val="0"/>
          <w:marRight w:val="0"/>
          <w:marTop w:val="0"/>
          <w:marBottom w:val="0"/>
          <w:divBdr>
            <w:top w:val="none" w:sz="0" w:space="0" w:color="auto"/>
            <w:left w:val="none" w:sz="0" w:space="0" w:color="auto"/>
            <w:bottom w:val="none" w:sz="0" w:space="0" w:color="auto"/>
            <w:right w:val="none" w:sz="0" w:space="0" w:color="auto"/>
          </w:divBdr>
        </w:div>
        <w:div w:id="1336037795">
          <w:marLeft w:val="0"/>
          <w:marRight w:val="0"/>
          <w:marTop w:val="0"/>
          <w:marBottom w:val="0"/>
          <w:divBdr>
            <w:top w:val="none" w:sz="0" w:space="0" w:color="auto"/>
            <w:left w:val="none" w:sz="0" w:space="0" w:color="auto"/>
            <w:bottom w:val="none" w:sz="0" w:space="0" w:color="auto"/>
            <w:right w:val="none" w:sz="0" w:space="0" w:color="auto"/>
          </w:divBdr>
        </w:div>
        <w:div w:id="1821194911">
          <w:marLeft w:val="0"/>
          <w:marRight w:val="0"/>
          <w:marTop w:val="0"/>
          <w:marBottom w:val="0"/>
          <w:divBdr>
            <w:top w:val="none" w:sz="0" w:space="0" w:color="auto"/>
            <w:left w:val="none" w:sz="0" w:space="0" w:color="auto"/>
            <w:bottom w:val="none" w:sz="0" w:space="0" w:color="auto"/>
            <w:right w:val="none" w:sz="0" w:space="0" w:color="auto"/>
          </w:divBdr>
        </w:div>
        <w:div w:id="302127719">
          <w:marLeft w:val="0"/>
          <w:marRight w:val="0"/>
          <w:marTop w:val="0"/>
          <w:marBottom w:val="0"/>
          <w:divBdr>
            <w:top w:val="none" w:sz="0" w:space="0" w:color="auto"/>
            <w:left w:val="none" w:sz="0" w:space="0" w:color="auto"/>
            <w:bottom w:val="none" w:sz="0" w:space="0" w:color="auto"/>
            <w:right w:val="none" w:sz="0" w:space="0" w:color="auto"/>
          </w:divBdr>
        </w:div>
        <w:div w:id="1897544072">
          <w:marLeft w:val="0"/>
          <w:marRight w:val="0"/>
          <w:marTop w:val="0"/>
          <w:marBottom w:val="0"/>
          <w:divBdr>
            <w:top w:val="none" w:sz="0" w:space="0" w:color="auto"/>
            <w:left w:val="none" w:sz="0" w:space="0" w:color="auto"/>
            <w:bottom w:val="none" w:sz="0" w:space="0" w:color="auto"/>
            <w:right w:val="none" w:sz="0" w:space="0" w:color="auto"/>
          </w:divBdr>
        </w:div>
        <w:div w:id="686908941">
          <w:marLeft w:val="0"/>
          <w:marRight w:val="0"/>
          <w:marTop w:val="0"/>
          <w:marBottom w:val="0"/>
          <w:divBdr>
            <w:top w:val="none" w:sz="0" w:space="0" w:color="auto"/>
            <w:left w:val="none" w:sz="0" w:space="0" w:color="auto"/>
            <w:bottom w:val="none" w:sz="0" w:space="0" w:color="auto"/>
            <w:right w:val="none" w:sz="0" w:space="0" w:color="auto"/>
          </w:divBdr>
        </w:div>
        <w:div w:id="850608605">
          <w:marLeft w:val="0"/>
          <w:marRight w:val="0"/>
          <w:marTop w:val="0"/>
          <w:marBottom w:val="0"/>
          <w:divBdr>
            <w:top w:val="none" w:sz="0" w:space="0" w:color="auto"/>
            <w:left w:val="none" w:sz="0" w:space="0" w:color="auto"/>
            <w:bottom w:val="none" w:sz="0" w:space="0" w:color="auto"/>
            <w:right w:val="none" w:sz="0" w:space="0" w:color="auto"/>
          </w:divBdr>
        </w:div>
        <w:div w:id="1201624018">
          <w:marLeft w:val="0"/>
          <w:marRight w:val="0"/>
          <w:marTop w:val="0"/>
          <w:marBottom w:val="0"/>
          <w:divBdr>
            <w:top w:val="none" w:sz="0" w:space="0" w:color="auto"/>
            <w:left w:val="none" w:sz="0" w:space="0" w:color="auto"/>
            <w:bottom w:val="none" w:sz="0" w:space="0" w:color="auto"/>
            <w:right w:val="none" w:sz="0" w:space="0" w:color="auto"/>
          </w:divBdr>
        </w:div>
        <w:div w:id="828903320">
          <w:marLeft w:val="0"/>
          <w:marRight w:val="0"/>
          <w:marTop w:val="0"/>
          <w:marBottom w:val="0"/>
          <w:divBdr>
            <w:top w:val="none" w:sz="0" w:space="0" w:color="auto"/>
            <w:left w:val="none" w:sz="0" w:space="0" w:color="auto"/>
            <w:bottom w:val="none" w:sz="0" w:space="0" w:color="auto"/>
            <w:right w:val="none" w:sz="0" w:space="0" w:color="auto"/>
          </w:divBdr>
        </w:div>
        <w:div w:id="1054088101">
          <w:marLeft w:val="0"/>
          <w:marRight w:val="0"/>
          <w:marTop w:val="0"/>
          <w:marBottom w:val="0"/>
          <w:divBdr>
            <w:top w:val="none" w:sz="0" w:space="0" w:color="auto"/>
            <w:left w:val="none" w:sz="0" w:space="0" w:color="auto"/>
            <w:bottom w:val="none" w:sz="0" w:space="0" w:color="auto"/>
            <w:right w:val="none" w:sz="0" w:space="0" w:color="auto"/>
          </w:divBdr>
        </w:div>
        <w:div w:id="633096189">
          <w:marLeft w:val="0"/>
          <w:marRight w:val="0"/>
          <w:marTop w:val="0"/>
          <w:marBottom w:val="0"/>
          <w:divBdr>
            <w:top w:val="none" w:sz="0" w:space="0" w:color="auto"/>
            <w:left w:val="none" w:sz="0" w:space="0" w:color="auto"/>
            <w:bottom w:val="none" w:sz="0" w:space="0" w:color="auto"/>
            <w:right w:val="none" w:sz="0" w:space="0" w:color="auto"/>
          </w:divBdr>
        </w:div>
        <w:div w:id="1254782375">
          <w:marLeft w:val="0"/>
          <w:marRight w:val="0"/>
          <w:marTop w:val="0"/>
          <w:marBottom w:val="0"/>
          <w:divBdr>
            <w:top w:val="none" w:sz="0" w:space="0" w:color="auto"/>
            <w:left w:val="none" w:sz="0" w:space="0" w:color="auto"/>
            <w:bottom w:val="none" w:sz="0" w:space="0" w:color="auto"/>
            <w:right w:val="none" w:sz="0" w:space="0" w:color="auto"/>
          </w:divBdr>
        </w:div>
      </w:divsChild>
    </w:div>
    <w:div w:id="671371025">
      <w:bodyDiv w:val="1"/>
      <w:marLeft w:val="0"/>
      <w:marRight w:val="0"/>
      <w:marTop w:val="0"/>
      <w:marBottom w:val="0"/>
      <w:divBdr>
        <w:top w:val="none" w:sz="0" w:space="0" w:color="auto"/>
        <w:left w:val="none" w:sz="0" w:space="0" w:color="auto"/>
        <w:bottom w:val="none" w:sz="0" w:space="0" w:color="auto"/>
        <w:right w:val="none" w:sz="0" w:space="0" w:color="auto"/>
      </w:divBdr>
    </w:div>
    <w:div w:id="678654463">
      <w:bodyDiv w:val="1"/>
      <w:marLeft w:val="0"/>
      <w:marRight w:val="0"/>
      <w:marTop w:val="0"/>
      <w:marBottom w:val="0"/>
      <w:divBdr>
        <w:top w:val="none" w:sz="0" w:space="0" w:color="auto"/>
        <w:left w:val="none" w:sz="0" w:space="0" w:color="auto"/>
        <w:bottom w:val="none" w:sz="0" w:space="0" w:color="auto"/>
        <w:right w:val="none" w:sz="0" w:space="0" w:color="auto"/>
      </w:divBdr>
    </w:div>
    <w:div w:id="681517131">
      <w:bodyDiv w:val="1"/>
      <w:marLeft w:val="0"/>
      <w:marRight w:val="0"/>
      <w:marTop w:val="0"/>
      <w:marBottom w:val="0"/>
      <w:divBdr>
        <w:top w:val="none" w:sz="0" w:space="0" w:color="auto"/>
        <w:left w:val="none" w:sz="0" w:space="0" w:color="auto"/>
        <w:bottom w:val="none" w:sz="0" w:space="0" w:color="auto"/>
        <w:right w:val="none" w:sz="0" w:space="0" w:color="auto"/>
      </w:divBdr>
      <w:divsChild>
        <w:div w:id="1700428374">
          <w:marLeft w:val="0"/>
          <w:marRight w:val="0"/>
          <w:marTop w:val="0"/>
          <w:marBottom w:val="0"/>
          <w:divBdr>
            <w:top w:val="none" w:sz="0" w:space="0" w:color="auto"/>
            <w:left w:val="none" w:sz="0" w:space="0" w:color="auto"/>
            <w:bottom w:val="none" w:sz="0" w:space="0" w:color="auto"/>
            <w:right w:val="none" w:sz="0" w:space="0" w:color="auto"/>
          </w:divBdr>
        </w:div>
        <w:div w:id="1491017302">
          <w:marLeft w:val="0"/>
          <w:marRight w:val="0"/>
          <w:marTop w:val="0"/>
          <w:marBottom w:val="0"/>
          <w:divBdr>
            <w:top w:val="none" w:sz="0" w:space="0" w:color="auto"/>
            <w:left w:val="none" w:sz="0" w:space="0" w:color="auto"/>
            <w:bottom w:val="none" w:sz="0" w:space="0" w:color="auto"/>
            <w:right w:val="none" w:sz="0" w:space="0" w:color="auto"/>
          </w:divBdr>
        </w:div>
        <w:div w:id="1763330772">
          <w:marLeft w:val="0"/>
          <w:marRight w:val="0"/>
          <w:marTop w:val="0"/>
          <w:marBottom w:val="0"/>
          <w:divBdr>
            <w:top w:val="none" w:sz="0" w:space="0" w:color="auto"/>
            <w:left w:val="none" w:sz="0" w:space="0" w:color="auto"/>
            <w:bottom w:val="none" w:sz="0" w:space="0" w:color="auto"/>
            <w:right w:val="none" w:sz="0" w:space="0" w:color="auto"/>
          </w:divBdr>
        </w:div>
        <w:div w:id="856188492">
          <w:marLeft w:val="0"/>
          <w:marRight w:val="0"/>
          <w:marTop w:val="0"/>
          <w:marBottom w:val="0"/>
          <w:divBdr>
            <w:top w:val="none" w:sz="0" w:space="0" w:color="auto"/>
            <w:left w:val="none" w:sz="0" w:space="0" w:color="auto"/>
            <w:bottom w:val="none" w:sz="0" w:space="0" w:color="auto"/>
            <w:right w:val="none" w:sz="0" w:space="0" w:color="auto"/>
          </w:divBdr>
        </w:div>
        <w:div w:id="414282100">
          <w:marLeft w:val="0"/>
          <w:marRight w:val="0"/>
          <w:marTop w:val="0"/>
          <w:marBottom w:val="0"/>
          <w:divBdr>
            <w:top w:val="none" w:sz="0" w:space="0" w:color="auto"/>
            <w:left w:val="none" w:sz="0" w:space="0" w:color="auto"/>
            <w:bottom w:val="none" w:sz="0" w:space="0" w:color="auto"/>
            <w:right w:val="none" w:sz="0" w:space="0" w:color="auto"/>
          </w:divBdr>
        </w:div>
        <w:div w:id="388458167">
          <w:marLeft w:val="0"/>
          <w:marRight w:val="0"/>
          <w:marTop w:val="0"/>
          <w:marBottom w:val="0"/>
          <w:divBdr>
            <w:top w:val="none" w:sz="0" w:space="0" w:color="auto"/>
            <w:left w:val="none" w:sz="0" w:space="0" w:color="auto"/>
            <w:bottom w:val="none" w:sz="0" w:space="0" w:color="auto"/>
            <w:right w:val="none" w:sz="0" w:space="0" w:color="auto"/>
          </w:divBdr>
        </w:div>
        <w:div w:id="543909553">
          <w:marLeft w:val="0"/>
          <w:marRight w:val="0"/>
          <w:marTop w:val="0"/>
          <w:marBottom w:val="0"/>
          <w:divBdr>
            <w:top w:val="none" w:sz="0" w:space="0" w:color="auto"/>
            <w:left w:val="none" w:sz="0" w:space="0" w:color="auto"/>
            <w:bottom w:val="none" w:sz="0" w:space="0" w:color="auto"/>
            <w:right w:val="none" w:sz="0" w:space="0" w:color="auto"/>
          </w:divBdr>
        </w:div>
      </w:divsChild>
    </w:div>
    <w:div w:id="711272277">
      <w:bodyDiv w:val="1"/>
      <w:marLeft w:val="0"/>
      <w:marRight w:val="0"/>
      <w:marTop w:val="0"/>
      <w:marBottom w:val="0"/>
      <w:divBdr>
        <w:top w:val="none" w:sz="0" w:space="0" w:color="auto"/>
        <w:left w:val="none" w:sz="0" w:space="0" w:color="auto"/>
        <w:bottom w:val="none" w:sz="0" w:space="0" w:color="auto"/>
        <w:right w:val="none" w:sz="0" w:space="0" w:color="auto"/>
      </w:divBdr>
    </w:div>
    <w:div w:id="741365531">
      <w:bodyDiv w:val="1"/>
      <w:marLeft w:val="0"/>
      <w:marRight w:val="0"/>
      <w:marTop w:val="0"/>
      <w:marBottom w:val="0"/>
      <w:divBdr>
        <w:top w:val="none" w:sz="0" w:space="0" w:color="auto"/>
        <w:left w:val="none" w:sz="0" w:space="0" w:color="auto"/>
        <w:bottom w:val="none" w:sz="0" w:space="0" w:color="auto"/>
        <w:right w:val="none" w:sz="0" w:space="0" w:color="auto"/>
      </w:divBdr>
      <w:divsChild>
        <w:div w:id="1431048818">
          <w:marLeft w:val="0"/>
          <w:marRight w:val="0"/>
          <w:marTop w:val="0"/>
          <w:marBottom w:val="0"/>
          <w:divBdr>
            <w:top w:val="none" w:sz="0" w:space="0" w:color="auto"/>
            <w:left w:val="none" w:sz="0" w:space="0" w:color="auto"/>
            <w:bottom w:val="none" w:sz="0" w:space="0" w:color="auto"/>
            <w:right w:val="none" w:sz="0" w:space="0" w:color="auto"/>
          </w:divBdr>
        </w:div>
        <w:div w:id="455755714">
          <w:marLeft w:val="0"/>
          <w:marRight w:val="0"/>
          <w:marTop w:val="0"/>
          <w:marBottom w:val="0"/>
          <w:divBdr>
            <w:top w:val="none" w:sz="0" w:space="0" w:color="auto"/>
            <w:left w:val="none" w:sz="0" w:space="0" w:color="auto"/>
            <w:bottom w:val="none" w:sz="0" w:space="0" w:color="auto"/>
            <w:right w:val="none" w:sz="0" w:space="0" w:color="auto"/>
          </w:divBdr>
        </w:div>
        <w:div w:id="153423014">
          <w:marLeft w:val="0"/>
          <w:marRight w:val="0"/>
          <w:marTop w:val="0"/>
          <w:marBottom w:val="0"/>
          <w:divBdr>
            <w:top w:val="none" w:sz="0" w:space="0" w:color="auto"/>
            <w:left w:val="none" w:sz="0" w:space="0" w:color="auto"/>
            <w:bottom w:val="none" w:sz="0" w:space="0" w:color="auto"/>
            <w:right w:val="none" w:sz="0" w:space="0" w:color="auto"/>
          </w:divBdr>
        </w:div>
        <w:div w:id="1296333856">
          <w:marLeft w:val="0"/>
          <w:marRight w:val="0"/>
          <w:marTop w:val="0"/>
          <w:marBottom w:val="0"/>
          <w:divBdr>
            <w:top w:val="none" w:sz="0" w:space="0" w:color="auto"/>
            <w:left w:val="none" w:sz="0" w:space="0" w:color="auto"/>
            <w:bottom w:val="none" w:sz="0" w:space="0" w:color="auto"/>
            <w:right w:val="none" w:sz="0" w:space="0" w:color="auto"/>
          </w:divBdr>
        </w:div>
        <w:div w:id="1999536093">
          <w:marLeft w:val="0"/>
          <w:marRight w:val="0"/>
          <w:marTop w:val="0"/>
          <w:marBottom w:val="0"/>
          <w:divBdr>
            <w:top w:val="none" w:sz="0" w:space="0" w:color="auto"/>
            <w:left w:val="none" w:sz="0" w:space="0" w:color="auto"/>
            <w:bottom w:val="none" w:sz="0" w:space="0" w:color="auto"/>
            <w:right w:val="none" w:sz="0" w:space="0" w:color="auto"/>
          </w:divBdr>
        </w:div>
        <w:div w:id="1200967">
          <w:marLeft w:val="0"/>
          <w:marRight w:val="0"/>
          <w:marTop w:val="0"/>
          <w:marBottom w:val="0"/>
          <w:divBdr>
            <w:top w:val="none" w:sz="0" w:space="0" w:color="auto"/>
            <w:left w:val="none" w:sz="0" w:space="0" w:color="auto"/>
            <w:bottom w:val="none" w:sz="0" w:space="0" w:color="auto"/>
            <w:right w:val="none" w:sz="0" w:space="0" w:color="auto"/>
          </w:divBdr>
        </w:div>
        <w:div w:id="1999535918">
          <w:marLeft w:val="0"/>
          <w:marRight w:val="0"/>
          <w:marTop w:val="0"/>
          <w:marBottom w:val="0"/>
          <w:divBdr>
            <w:top w:val="none" w:sz="0" w:space="0" w:color="auto"/>
            <w:left w:val="none" w:sz="0" w:space="0" w:color="auto"/>
            <w:bottom w:val="none" w:sz="0" w:space="0" w:color="auto"/>
            <w:right w:val="none" w:sz="0" w:space="0" w:color="auto"/>
          </w:divBdr>
        </w:div>
      </w:divsChild>
    </w:div>
    <w:div w:id="865676010">
      <w:bodyDiv w:val="1"/>
      <w:marLeft w:val="0"/>
      <w:marRight w:val="0"/>
      <w:marTop w:val="0"/>
      <w:marBottom w:val="0"/>
      <w:divBdr>
        <w:top w:val="none" w:sz="0" w:space="0" w:color="auto"/>
        <w:left w:val="none" w:sz="0" w:space="0" w:color="auto"/>
        <w:bottom w:val="none" w:sz="0" w:space="0" w:color="auto"/>
        <w:right w:val="none" w:sz="0" w:space="0" w:color="auto"/>
      </w:divBdr>
      <w:divsChild>
        <w:div w:id="438791653">
          <w:marLeft w:val="0"/>
          <w:marRight w:val="0"/>
          <w:marTop w:val="0"/>
          <w:marBottom w:val="0"/>
          <w:divBdr>
            <w:top w:val="none" w:sz="0" w:space="0" w:color="auto"/>
            <w:left w:val="none" w:sz="0" w:space="0" w:color="auto"/>
            <w:bottom w:val="none" w:sz="0" w:space="0" w:color="auto"/>
            <w:right w:val="none" w:sz="0" w:space="0" w:color="auto"/>
          </w:divBdr>
        </w:div>
        <w:div w:id="287122964">
          <w:marLeft w:val="0"/>
          <w:marRight w:val="0"/>
          <w:marTop w:val="0"/>
          <w:marBottom w:val="0"/>
          <w:divBdr>
            <w:top w:val="none" w:sz="0" w:space="0" w:color="auto"/>
            <w:left w:val="none" w:sz="0" w:space="0" w:color="auto"/>
            <w:bottom w:val="none" w:sz="0" w:space="0" w:color="auto"/>
            <w:right w:val="none" w:sz="0" w:space="0" w:color="auto"/>
          </w:divBdr>
        </w:div>
        <w:div w:id="1873378367">
          <w:marLeft w:val="0"/>
          <w:marRight w:val="0"/>
          <w:marTop w:val="0"/>
          <w:marBottom w:val="0"/>
          <w:divBdr>
            <w:top w:val="none" w:sz="0" w:space="0" w:color="auto"/>
            <w:left w:val="none" w:sz="0" w:space="0" w:color="auto"/>
            <w:bottom w:val="none" w:sz="0" w:space="0" w:color="auto"/>
            <w:right w:val="none" w:sz="0" w:space="0" w:color="auto"/>
          </w:divBdr>
        </w:div>
      </w:divsChild>
    </w:div>
    <w:div w:id="943540211">
      <w:bodyDiv w:val="1"/>
      <w:marLeft w:val="0"/>
      <w:marRight w:val="0"/>
      <w:marTop w:val="0"/>
      <w:marBottom w:val="0"/>
      <w:divBdr>
        <w:top w:val="none" w:sz="0" w:space="0" w:color="auto"/>
        <w:left w:val="none" w:sz="0" w:space="0" w:color="auto"/>
        <w:bottom w:val="none" w:sz="0" w:space="0" w:color="auto"/>
        <w:right w:val="none" w:sz="0" w:space="0" w:color="auto"/>
      </w:divBdr>
    </w:div>
    <w:div w:id="1210264766">
      <w:bodyDiv w:val="1"/>
      <w:marLeft w:val="0"/>
      <w:marRight w:val="0"/>
      <w:marTop w:val="0"/>
      <w:marBottom w:val="0"/>
      <w:divBdr>
        <w:top w:val="none" w:sz="0" w:space="0" w:color="auto"/>
        <w:left w:val="none" w:sz="0" w:space="0" w:color="auto"/>
        <w:bottom w:val="none" w:sz="0" w:space="0" w:color="auto"/>
        <w:right w:val="none" w:sz="0" w:space="0" w:color="auto"/>
      </w:divBdr>
    </w:div>
    <w:div w:id="1240867348">
      <w:bodyDiv w:val="1"/>
      <w:marLeft w:val="0"/>
      <w:marRight w:val="0"/>
      <w:marTop w:val="0"/>
      <w:marBottom w:val="0"/>
      <w:divBdr>
        <w:top w:val="none" w:sz="0" w:space="0" w:color="auto"/>
        <w:left w:val="none" w:sz="0" w:space="0" w:color="auto"/>
        <w:bottom w:val="none" w:sz="0" w:space="0" w:color="auto"/>
        <w:right w:val="none" w:sz="0" w:space="0" w:color="auto"/>
      </w:divBdr>
      <w:divsChild>
        <w:div w:id="951136164">
          <w:marLeft w:val="0"/>
          <w:marRight w:val="0"/>
          <w:marTop w:val="0"/>
          <w:marBottom w:val="0"/>
          <w:divBdr>
            <w:top w:val="none" w:sz="0" w:space="0" w:color="auto"/>
            <w:left w:val="none" w:sz="0" w:space="0" w:color="auto"/>
            <w:bottom w:val="none" w:sz="0" w:space="0" w:color="auto"/>
            <w:right w:val="none" w:sz="0" w:space="0" w:color="auto"/>
          </w:divBdr>
        </w:div>
        <w:div w:id="1035882854">
          <w:marLeft w:val="0"/>
          <w:marRight w:val="0"/>
          <w:marTop w:val="0"/>
          <w:marBottom w:val="0"/>
          <w:divBdr>
            <w:top w:val="none" w:sz="0" w:space="0" w:color="auto"/>
            <w:left w:val="none" w:sz="0" w:space="0" w:color="auto"/>
            <w:bottom w:val="none" w:sz="0" w:space="0" w:color="auto"/>
            <w:right w:val="none" w:sz="0" w:space="0" w:color="auto"/>
          </w:divBdr>
        </w:div>
      </w:divsChild>
    </w:div>
    <w:div w:id="1263301891">
      <w:bodyDiv w:val="1"/>
      <w:marLeft w:val="0"/>
      <w:marRight w:val="0"/>
      <w:marTop w:val="0"/>
      <w:marBottom w:val="0"/>
      <w:divBdr>
        <w:top w:val="none" w:sz="0" w:space="0" w:color="auto"/>
        <w:left w:val="none" w:sz="0" w:space="0" w:color="auto"/>
        <w:bottom w:val="none" w:sz="0" w:space="0" w:color="auto"/>
        <w:right w:val="none" w:sz="0" w:space="0" w:color="auto"/>
      </w:divBdr>
    </w:div>
    <w:div w:id="1345395656">
      <w:bodyDiv w:val="1"/>
      <w:marLeft w:val="0"/>
      <w:marRight w:val="0"/>
      <w:marTop w:val="0"/>
      <w:marBottom w:val="0"/>
      <w:divBdr>
        <w:top w:val="none" w:sz="0" w:space="0" w:color="auto"/>
        <w:left w:val="none" w:sz="0" w:space="0" w:color="auto"/>
        <w:bottom w:val="none" w:sz="0" w:space="0" w:color="auto"/>
        <w:right w:val="none" w:sz="0" w:space="0" w:color="auto"/>
      </w:divBdr>
      <w:divsChild>
        <w:div w:id="1555190857">
          <w:marLeft w:val="0"/>
          <w:marRight w:val="0"/>
          <w:marTop w:val="0"/>
          <w:marBottom w:val="0"/>
          <w:divBdr>
            <w:top w:val="none" w:sz="0" w:space="0" w:color="auto"/>
            <w:left w:val="none" w:sz="0" w:space="0" w:color="auto"/>
            <w:bottom w:val="none" w:sz="0" w:space="0" w:color="auto"/>
            <w:right w:val="none" w:sz="0" w:space="0" w:color="auto"/>
          </w:divBdr>
        </w:div>
        <w:div w:id="602953017">
          <w:marLeft w:val="0"/>
          <w:marRight w:val="0"/>
          <w:marTop w:val="0"/>
          <w:marBottom w:val="0"/>
          <w:divBdr>
            <w:top w:val="none" w:sz="0" w:space="0" w:color="auto"/>
            <w:left w:val="none" w:sz="0" w:space="0" w:color="auto"/>
            <w:bottom w:val="none" w:sz="0" w:space="0" w:color="auto"/>
            <w:right w:val="none" w:sz="0" w:space="0" w:color="auto"/>
          </w:divBdr>
        </w:div>
        <w:div w:id="344477542">
          <w:marLeft w:val="0"/>
          <w:marRight w:val="0"/>
          <w:marTop w:val="0"/>
          <w:marBottom w:val="0"/>
          <w:divBdr>
            <w:top w:val="none" w:sz="0" w:space="0" w:color="auto"/>
            <w:left w:val="none" w:sz="0" w:space="0" w:color="auto"/>
            <w:bottom w:val="none" w:sz="0" w:space="0" w:color="auto"/>
            <w:right w:val="none" w:sz="0" w:space="0" w:color="auto"/>
          </w:divBdr>
        </w:div>
        <w:div w:id="681199128">
          <w:marLeft w:val="0"/>
          <w:marRight w:val="0"/>
          <w:marTop w:val="0"/>
          <w:marBottom w:val="0"/>
          <w:divBdr>
            <w:top w:val="none" w:sz="0" w:space="0" w:color="auto"/>
            <w:left w:val="none" w:sz="0" w:space="0" w:color="auto"/>
            <w:bottom w:val="none" w:sz="0" w:space="0" w:color="auto"/>
            <w:right w:val="none" w:sz="0" w:space="0" w:color="auto"/>
          </w:divBdr>
        </w:div>
        <w:div w:id="776028583">
          <w:marLeft w:val="0"/>
          <w:marRight w:val="0"/>
          <w:marTop w:val="0"/>
          <w:marBottom w:val="0"/>
          <w:divBdr>
            <w:top w:val="none" w:sz="0" w:space="0" w:color="auto"/>
            <w:left w:val="none" w:sz="0" w:space="0" w:color="auto"/>
            <w:bottom w:val="none" w:sz="0" w:space="0" w:color="auto"/>
            <w:right w:val="none" w:sz="0" w:space="0" w:color="auto"/>
          </w:divBdr>
        </w:div>
        <w:div w:id="996112951">
          <w:marLeft w:val="0"/>
          <w:marRight w:val="0"/>
          <w:marTop w:val="0"/>
          <w:marBottom w:val="0"/>
          <w:divBdr>
            <w:top w:val="none" w:sz="0" w:space="0" w:color="auto"/>
            <w:left w:val="none" w:sz="0" w:space="0" w:color="auto"/>
            <w:bottom w:val="none" w:sz="0" w:space="0" w:color="auto"/>
            <w:right w:val="none" w:sz="0" w:space="0" w:color="auto"/>
          </w:divBdr>
        </w:div>
        <w:div w:id="781143327">
          <w:marLeft w:val="0"/>
          <w:marRight w:val="0"/>
          <w:marTop w:val="0"/>
          <w:marBottom w:val="0"/>
          <w:divBdr>
            <w:top w:val="none" w:sz="0" w:space="0" w:color="auto"/>
            <w:left w:val="none" w:sz="0" w:space="0" w:color="auto"/>
            <w:bottom w:val="none" w:sz="0" w:space="0" w:color="auto"/>
            <w:right w:val="none" w:sz="0" w:space="0" w:color="auto"/>
          </w:divBdr>
        </w:div>
        <w:div w:id="819155172">
          <w:marLeft w:val="0"/>
          <w:marRight w:val="0"/>
          <w:marTop w:val="0"/>
          <w:marBottom w:val="0"/>
          <w:divBdr>
            <w:top w:val="none" w:sz="0" w:space="0" w:color="auto"/>
            <w:left w:val="none" w:sz="0" w:space="0" w:color="auto"/>
            <w:bottom w:val="none" w:sz="0" w:space="0" w:color="auto"/>
            <w:right w:val="none" w:sz="0" w:space="0" w:color="auto"/>
          </w:divBdr>
        </w:div>
        <w:div w:id="1802771885">
          <w:marLeft w:val="0"/>
          <w:marRight w:val="0"/>
          <w:marTop w:val="0"/>
          <w:marBottom w:val="0"/>
          <w:divBdr>
            <w:top w:val="none" w:sz="0" w:space="0" w:color="auto"/>
            <w:left w:val="none" w:sz="0" w:space="0" w:color="auto"/>
            <w:bottom w:val="none" w:sz="0" w:space="0" w:color="auto"/>
            <w:right w:val="none" w:sz="0" w:space="0" w:color="auto"/>
          </w:divBdr>
        </w:div>
        <w:div w:id="199587056">
          <w:marLeft w:val="0"/>
          <w:marRight w:val="0"/>
          <w:marTop w:val="0"/>
          <w:marBottom w:val="0"/>
          <w:divBdr>
            <w:top w:val="none" w:sz="0" w:space="0" w:color="auto"/>
            <w:left w:val="none" w:sz="0" w:space="0" w:color="auto"/>
            <w:bottom w:val="none" w:sz="0" w:space="0" w:color="auto"/>
            <w:right w:val="none" w:sz="0" w:space="0" w:color="auto"/>
          </w:divBdr>
        </w:div>
      </w:divsChild>
    </w:div>
    <w:div w:id="1392078343">
      <w:bodyDiv w:val="1"/>
      <w:marLeft w:val="0"/>
      <w:marRight w:val="0"/>
      <w:marTop w:val="0"/>
      <w:marBottom w:val="0"/>
      <w:divBdr>
        <w:top w:val="none" w:sz="0" w:space="0" w:color="auto"/>
        <w:left w:val="none" w:sz="0" w:space="0" w:color="auto"/>
        <w:bottom w:val="none" w:sz="0" w:space="0" w:color="auto"/>
        <w:right w:val="none" w:sz="0" w:space="0" w:color="auto"/>
      </w:divBdr>
      <w:divsChild>
        <w:div w:id="2020546639">
          <w:marLeft w:val="0"/>
          <w:marRight w:val="0"/>
          <w:marTop w:val="0"/>
          <w:marBottom w:val="0"/>
          <w:divBdr>
            <w:top w:val="none" w:sz="0" w:space="0" w:color="auto"/>
            <w:left w:val="none" w:sz="0" w:space="0" w:color="auto"/>
            <w:bottom w:val="none" w:sz="0" w:space="0" w:color="auto"/>
            <w:right w:val="none" w:sz="0" w:space="0" w:color="auto"/>
          </w:divBdr>
        </w:div>
        <w:div w:id="191188224">
          <w:marLeft w:val="0"/>
          <w:marRight w:val="0"/>
          <w:marTop w:val="0"/>
          <w:marBottom w:val="0"/>
          <w:divBdr>
            <w:top w:val="none" w:sz="0" w:space="0" w:color="auto"/>
            <w:left w:val="none" w:sz="0" w:space="0" w:color="auto"/>
            <w:bottom w:val="none" w:sz="0" w:space="0" w:color="auto"/>
            <w:right w:val="none" w:sz="0" w:space="0" w:color="auto"/>
          </w:divBdr>
        </w:div>
        <w:div w:id="394938905">
          <w:marLeft w:val="0"/>
          <w:marRight w:val="0"/>
          <w:marTop w:val="0"/>
          <w:marBottom w:val="0"/>
          <w:divBdr>
            <w:top w:val="none" w:sz="0" w:space="0" w:color="auto"/>
            <w:left w:val="none" w:sz="0" w:space="0" w:color="auto"/>
            <w:bottom w:val="none" w:sz="0" w:space="0" w:color="auto"/>
            <w:right w:val="none" w:sz="0" w:space="0" w:color="auto"/>
          </w:divBdr>
        </w:div>
        <w:div w:id="907962321">
          <w:marLeft w:val="0"/>
          <w:marRight w:val="0"/>
          <w:marTop w:val="0"/>
          <w:marBottom w:val="0"/>
          <w:divBdr>
            <w:top w:val="none" w:sz="0" w:space="0" w:color="auto"/>
            <w:left w:val="none" w:sz="0" w:space="0" w:color="auto"/>
            <w:bottom w:val="none" w:sz="0" w:space="0" w:color="auto"/>
            <w:right w:val="none" w:sz="0" w:space="0" w:color="auto"/>
          </w:divBdr>
        </w:div>
        <w:div w:id="1792625116">
          <w:marLeft w:val="0"/>
          <w:marRight w:val="0"/>
          <w:marTop w:val="0"/>
          <w:marBottom w:val="0"/>
          <w:divBdr>
            <w:top w:val="none" w:sz="0" w:space="0" w:color="auto"/>
            <w:left w:val="none" w:sz="0" w:space="0" w:color="auto"/>
            <w:bottom w:val="none" w:sz="0" w:space="0" w:color="auto"/>
            <w:right w:val="none" w:sz="0" w:space="0" w:color="auto"/>
          </w:divBdr>
        </w:div>
        <w:div w:id="582954503">
          <w:marLeft w:val="0"/>
          <w:marRight w:val="0"/>
          <w:marTop w:val="0"/>
          <w:marBottom w:val="0"/>
          <w:divBdr>
            <w:top w:val="none" w:sz="0" w:space="0" w:color="auto"/>
            <w:left w:val="none" w:sz="0" w:space="0" w:color="auto"/>
            <w:bottom w:val="none" w:sz="0" w:space="0" w:color="auto"/>
            <w:right w:val="none" w:sz="0" w:space="0" w:color="auto"/>
          </w:divBdr>
        </w:div>
        <w:div w:id="1355575226">
          <w:marLeft w:val="0"/>
          <w:marRight w:val="0"/>
          <w:marTop w:val="0"/>
          <w:marBottom w:val="0"/>
          <w:divBdr>
            <w:top w:val="none" w:sz="0" w:space="0" w:color="auto"/>
            <w:left w:val="none" w:sz="0" w:space="0" w:color="auto"/>
            <w:bottom w:val="none" w:sz="0" w:space="0" w:color="auto"/>
            <w:right w:val="none" w:sz="0" w:space="0" w:color="auto"/>
          </w:divBdr>
        </w:div>
        <w:div w:id="1269049794">
          <w:marLeft w:val="0"/>
          <w:marRight w:val="0"/>
          <w:marTop w:val="0"/>
          <w:marBottom w:val="0"/>
          <w:divBdr>
            <w:top w:val="none" w:sz="0" w:space="0" w:color="auto"/>
            <w:left w:val="none" w:sz="0" w:space="0" w:color="auto"/>
            <w:bottom w:val="none" w:sz="0" w:space="0" w:color="auto"/>
            <w:right w:val="none" w:sz="0" w:space="0" w:color="auto"/>
          </w:divBdr>
        </w:div>
        <w:div w:id="302781311">
          <w:marLeft w:val="0"/>
          <w:marRight w:val="0"/>
          <w:marTop w:val="0"/>
          <w:marBottom w:val="0"/>
          <w:divBdr>
            <w:top w:val="none" w:sz="0" w:space="0" w:color="auto"/>
            <w:left w:val="none" w:sz="0" w:space="0" w:color="auto"/>
            <w:bottom w:val="none" w:sz="0" w:space="0" w:color="auto"/>
            <w:right w:val="none" w:sz="0" w:space="0" w:color="auto"/>
          </w:divBdr>
        </w:div>
        <w:div w:id="1997687125">
          <w:marLeft w:val="0"/>
          <w:marRight w:val="0"/>
          <w:marTop w:val="0"/>
          <w:marBottom w:val="0"/>
          <w:divBdr>
            <w:top w:val="none" w:sz="0" w:space="0" w:color="auto"/>
            <w:left w:val="none" w:sz="0" w:space="0" w:color="auto"/>
            <w:bottom w:val="none" w:sz="0" w:space="0" w:color="auto"/>
            <w:right w:val="none" w:sz="0" w:space="0" w:color="auto"/>
          </w:divBdr>
        </w:div>
        <w:div w:id="1299215923">
          <w:marLeft w:val="0"/>
          <w:marRight w:val="0"/>
          <w:marTop w:val="0"/>
          <w:marBottom w:val="0"/>
          <w:divBdr>
            <w:top w:val="none" w:sz="0" w:space="0" w:color="auto"/>
            <w:left w:val="none" w:sz="0" w:space="0" w:color="auto"/>
            <w:bottom w:val="none" w:sz="0" w:space="0" w:color="auto"/>
            <w:right w:val="none" w:sz="0" w:space="0" w:color="auto"/>
          </w:divBdr>
        </w:div>
        <w:div w:id="666598319">
          <w:marLeft w:val="0"/>
          <w:marRight w:val="0"/>
          <w:marTop w:val="0"/>
          <w:marBottom w:val="0"/>
          <w:divBdr>
            <w:top w:val="none" w:sz="0" w:space="0" w:color="auto"/>
            <w:left w:val="none" w:sz="0" w:space="0" w:color="auto"/>
            <w:bottom w:val="none" w:sz="0" w:space="0" w:color="auto"/>
            <w:right w:val="none" w:sz="0" w:space="0" w:color="auto"/>
          </w:divBdr>
        </w:div>
        <w:div w:id="611207192">
          <w:marLeft w:val="0"/>
          <w:marRight w:val="0"/>
          <w:marTop w:val="0"/>
          <w:marBottom w:val="0"/>
          <w:divBdr>
            <w:top w:val="none" w:sz="0" w:space="0" w:color="auto"/>
            <w:left w:val="none" w:sz="0" w:space="0" w:color="auto"/>
            <w:bottom w:val="none" w:sz="0" w:space="0" w:color="auto"/>
            <w:right w:val="none" w:sz="0" w:space="0" w:color="auto"/>
          </w:divBdr>
        </w:div>
      </w:divsChild>
    </w:div>
    <w:div w:id="1407413406">
      <w:bodyDiv w:val="1"/>
      <w:marLeft w:val="0"/>
      <w:marRight w:val="0"/>
      <w:marTop w:val="0"/>
      <w:marBottom w:val="0"/>
      <w:divBdr>
        <w:top w:val="none" w:sz="0" w:space="0" w:color="auto"/>
        <w:left w:val="none" w:sz="0" w:space="0" w:color="auto"/>
        <w:bottom w:val="none" w:sz="0" w:space="0" w:color="auto"/>
        <w:right w:val="none" w:sz="0" w:space="0" w:color="auto"/>
      </w:divBdr>
      <w:divsChild>
        <w:div w:id="2128158789">
          <w:marLeft w:val="0"/>
          <w:marRight w:val="0"/>
          <w:marTop w:val="0"/>
          <w:marBottom w:val="330"/>
          <w:divBdr>
            <w:top w:val="none" w:sz="0" w:space="0" w:color="auto"/>
            <w:left w:val="none" w:sz="0" w:space="0" w:color="auto"/>
            <w:bottom w:val="none" w:sz="0" w:space="0" w:color="auto"/>
            <w:right w:val="none" w:sz="0" w:space="0" w:color="auto"/>
          </w:divBdr>
        </w:div>
        <w:div w:id="1986662797">
          <w:marLeft w:val="0"/>
          <w:marRight w:val="0"/>
          <w:marTop w:val="0"/>
          <w:marBottom w:val="0"/>
          <w:divBdr>
            <w:top w:val="none" w:sz="0" w:space="0" w:color="auto"/>
            <w:left w:val="none" w:sz="0" w:space="0" w:color="auto"/>
            <w:bottom w:val="none" w:sz="0" w:space="0" w:color="auto"/>
            <w:right w:val="none" w:sz="0" w:space="0" w:color="auto"/>
          </w:divBdr>
        </w:div>
      </w:divsChild>
    </w:div>
    <w:div w:id="1495533435">
      <w:bodyDiv w:val="1"/>
      <w:marLeft w:val="0"/>
      <w:marRight w:val="0"/>
      <w:marTop w:val="0"/>
      <w:marBottom w:val="0"/>
      <w:divBdr>
        <w:top w:val="none" w:sz="0" w:space="0" w:color="auto"/>
        <w:left w:val="none" w:sz="0" w:space="0" w:color="auto"/>
        <w:bottom w:val="none" w:sz="0" w:space="0" w:color="auto"/>
        <w:right w:val="none" w:sz="0" w:space="0" w:color="auto"/>
      </w:divBdr>
      <w:divsChild>
        <w:div w:id="1465348693">
          <w:marLeft w:val="0"/>
          <w:marRight w:val="0"/>
          <w:marTop w:val="0"/>
          <w:marBottom w:val="0"/>
          <w:divBdr>
            <w:top w:val="none" w:sz="0" w:space="0" w:color="auto"/>
            <w:left w:val="none" w:sz="0" w:space="0" w:color="auto"/>
            <w:bottom w:val="none" w:sz="0" w:space="0" w:color="auto"/>
            <w:right w:val="none" w:sz="0" w:space="0" w:color="auto"/>
          </w:divBdr>
        </w:div>
        <w:div w:id="1122726414">
          <w:marLeft w:val="0"/>
          <w:marRight w:val="0"/>
          <w:marTop w:val="0"/>
          <w:marBottom w:val="0"/>
          <w:divBdr>
            <w:top w:val="none" w:sz="0" w:space="0" w:color="auto"/>
            <w:left w:val="none" w:sz="0" w:space="0" w:color="auto"/>
            <w:bottom w:val="none" w:sz="0" w:space="0" w:color="auto"/>
            <w:right w:val="none" w:sz="0" w:space="0" w:color="auto"/>
          </w:divBdr>
        </w:div>
        <w:div w:id="903220423">
          <w:marLeft w:val="0"/>
          <w:marRight w:val="0"/>
          <w:marTop w:val="0"/>
          <w:marBottom w:val="0"/>
          <w:divBdr>
            <w:top w:val="none" w:sz="0" w:space="0" w:color="auto"/>
            <w:left w:val="none" w:sz="0" w:space="0" w:color="auto"/>
            <w:bottom w:val="none" w:sz="0" w:space="0" w:color="auto"/>
            <w:right w:val="none" w:sz="0" w:space="0" w:color="auto"/>
          </w:divBdr>
        </w:div>
        <w:div w:id="1057247328">
          <w:marLeft w:val="0"/>
          <w:marRight w:val="0"/>
          <w:marTop w:val="0"/>
          <w:marBottom w:val="0"/>
          <w:divBdr>
            <w:top w:val="none" w:sz="0" w:space="0" w:color="auto"/>
            <w:left w:val="none" w:sz="0" w:space="0" w:color="auto"/>
            <w:bottom w:val="none" w:sz="0" w:space="0" w:color="auto"/>
            <w:right w:val="none" w:sz="0" w:space="0" w:color="auto"/>
          </w:divBdr>
        </w:div>
        <w:div w:id="369300759">
          <w:marLeft w:val="0"/>
          <w:marRight w:val="0"/>
          <w:marTop w:val="0"/>
          <w:marBottom w:val="0"/>
          <w:divBdr>
            <w:top w:val="none" w:sz="0" w:space="0" w:color="auto"/>
            <w:left w:val="none" w:sz="0" w:space="0" w:color="auto"/>
            <w:bottom w:val="none" w:sz="0" w:space="0" w:color="auto"/>
            <w:right w:val="none" w:sz="0" w:space="0" w:color="auto"/>
          </w:divBdr>
        </w:div>
        <w:div w:id="633684331">
          <w:marLeft w:val="0"/>
          <w:marRight w:val="0"/>
          <w:marTop w:val="0"/>
          <w:marBottom w:val="0"/>
          <w:divBdr>
            <w:top w:val="none" w:sz="0" w:space="0" w:color="auto"/>
            <w:left w:val="none" w:sz="0" w:space="0" w:color="auto"/>
            <w:bottom w:val="none" w:sz="0" w:space="0" w:color="auto"/>
            <w:right w:val="none" w:sz="0" w:space="0" w:color="auto"/>
          </w:divBdr>
        </w:div>
        <w:div w:id="936600914">
          <w:marLeft w:val="0"/>
          <w:marRight w:val="0"/>
          <w:marTop w:val="0"/>
          <w:marBottom w:val="0"/>
          <w:divBdr>
            <w:top w:val="none" w:sz="0" w:space="0" w:color="auto"/>
            <w:left w:val="none" w:sz="0" w:space="0" w:color="auto"/>
            <w:bottom w:val="none" w:sz="0" w:space="0" w:color="auto"/>
            <w:right w:val="none" w:sz="0" w:space="0" w:color="auto"/>
          </w:divBdr>
        </w:div>
        <w:div w:id="458840178">
          <w:marLeft w:val="0"/>
          <w:marRight w:val="0"/>
          <w:marTop w:val="0"/>
          <w:marBottom w:val="0"/>
          <w:divBdr>
            <w:top w:val="none" w:sz="0" w:space="0" w:color="auto"/>
            <w:left w:val="none" w:sz="0" w:space="0" w:color="auto"/>
            <w:bottom w:val="none" w:sz="0" w:space="0" w:color="auto"/>
            <w:right w:val="none" w:sz="0" w:space="0" w:color="auto"/>
          </w:divBdr>
        </w:div>
        <w:div w:id="1001784463">
          <w:marLeft w:val="0"/>
          <w:marRight w:val="0"/>
          <w:marTop w:val="0"/>
          <w:marBottom w:val="0"/>
          <w:divBdr>
            <w:top w:val="none" w:sz="0" w:space="0" w:color="auto"/>
            <w:left w:val="none" w:sz="0" w:space="0" w:color="auto"/>
            <w:bottom w:val="none" w:sz="0" w:space="0" w:color="auto"/>
            <w:right w:val="none" w:sz="0" w:space="0" w:color="auto"/>
          </w:divBdr>
        </w:div>
        <w:div w:id="1873035644">
          <w:marLeft w:val="0"/>
          <w:marRight w:val="0"/>
          <w:marTop w:val="0"/>
          <w:marBottom w:val="0"/>
          <w:divBdr>
            <w:top w:val="none" w:sz="0" w:space="0" w:color="auto"/>
            <w:left w:val="none" w:sz="0" w:space="0" w:color="auto"/>
            <w:bottom w:val="none" w:sz="0" w:space="0" w:color="auto"/>
            <w:right w:val="none" w:sz="0" w:space="0" w:color="auto"/>
          </w:divBdr>
        </w:div>
        <w:div w:id="1144741075">
          <w:marLeft w:val="0"/>
          <w:marRight w:val="0"/>
          <w:marTop w:val="0"/>
          <w:marBottom w:val="0"/>
          <w:divBdr>
            <w:top w:val="none" w:sz="0" w:space="0" w:color="auto"/>
            <w:left w:val="none" w:sz="0" w:space="0" w:color="auto"/>
            <w:bottom w:val="none" w:sz="0" w:space="0" w:color="auto"/>
            <w:right w:val="none" w:sz="0" w:space="0" w:color="auto"/>
          </w:divBdr>
        </w:div>
        <w:div w:id="585845456">
          <w:marLeft w:val="0"/>
          <w:marRight w:val="0"/>
          <w:marTop w:val="0"/>
          <w:marBottom w:val="0"/>
          <w:divBdr>
            <w:top w:val="none" w:sz="0" w:space="0" w:color="auto"/>
            <w:left w:val="none" w:sz="0" w:space="0" w:color="auto"/>
            <w:bottom w:val="none" w:sz="0" w:space="0" w:color="auto"/>
            <w:right w:val="none" w:sz="0" w:space="0" w:color="auto"/>
          </w:divBdr>
        </w:div>
        <w:div w:id="926037086">
          <w:marLeft w:val="0"/>
          <w:marRight w:val="0"/>
          <w:marTop w:val="0"/>
          <w:marBottom w:val="0"/>
          <w:divBdr>
            <w:top w:val="none" w:sz="0" w:space="0" w:color="auto"/>
            <w:left w:val="none" w:sz="0" w:space="0" w:color="auto"/>
            <w:bottom w:val="none" w:sz="0" w:space="0" w:color="auto"/>
            <w:right w:val="none" w:sz="0" w:space="0" w:color="auto"/>
          </w:divBdr>
        </w:div>
        <w:div w:id="533151119">
          <w:marLeft w:val="0"/>
          <w:marRight w:val="0"/>
          <w:marTop w:val="0"/>
          <w:marBottom w:val="0"/>
          <w:divBdr>
            <w:top w:val="none" w:sz="0" w:space="0" w:color="auto"/>
            <w:left w:val="none" w:sz="0" w:space="0" w:color="auto"/>
            <w:bottom w:val="none" w:sz="0" w:space="0" w:color="auto"/>
            <w:right w:val="none" w:sz="0" w:space="0" w:color="auto"/>
          </w:divBdr>
        </w:div>
        <w:div w:id="853616931">
          <w:marLeft w:val="0"/>
          <w:marRight w:val="0"/>
          <w:marTop w:val="0"/>
          <w:marBottom w:val="0"/>
          <w:divBdr>
            <w:top w:val="none" w:sz="0" w:space="0" w:color="auto"/>
            <w:left w:val="none" w:sz="0" w:space="0" w:color="auto"/>
            <w:bottom w:val="none" w:sz="0" w:space="0" w:color="auto"/>
            <w:right w:val="none" w:sz="0" w:space="0" w:color="auto"/>
          </w:divBdr>
        </w:div>
        <w:div w:id="1065027781">
          <w:marLeft w:val="0"/>
          <w:marRight w:val="0"/>
          <w:marTop w:val="0"/>
          <w:marBottom w:val="0"/>
          <w:divBdr>
            <w:top w:val="none" w:sz="0" w:space="0" w:color="auto"/>
            <w:left w:val="none" w:sz="0" w:space="0" w:color="auto"/>
            <w:bottom w:val="none" w:sz="0" w:space="0" w:color="auto"/>
            <w:right w:val="none" w:sz="0" w:space="0" w:color="auto"/>
          </w:divBdr>
        </w:div>
        <w:div w:id="140999981">
          <w:marLeft w:val="0"/>
          <w:marRight w:val="0"/>
          <w:marTop w:val="0"/>
          <w:marBottom w:val="0"/>
          <w:divBdr>
            <w:top w:val="none" w:sz="0" w:space="0" w:color="auto"/>
            <w:left w:val="none" w:sz="0" w:space="0" w:color="auto"/>
            <w:bottom w:val="none" w:sz="0" w:space="0" w:color="auto"/>
            <w:right w:val="none" w:sz="0" w:space="0" w:color="auto"/>
          </w:divBdr>
        </w:div>
        <w:div w:id="1314021666">
          <w:marLeft w:val="0"/>
          <w:marRight w:val="0"/>
          <w:marTop w:val="0"/>
          <w:marBottom w:val="0"/>
          <w:divBdr>
            <w:top w:val="none" w:sz="0" w:space="0" w:color="auto"/>
            <w:left w:val="none" w:sz="0" w:space="0" w:color="auto"/>
            <w:bottom w:val="none" w:sz="0" w:space="0" w:color="auto"/>
            <w:right w:val="none" w:sz="0" w:space="0" w:color="auto"/>
          </w:divBdr>
        </w:div>
        <w:div w:id="1983928795">
          <w:marLeft w:val="0"/>
          <w:marRight w:val="0"/>
          <w:marTop w:val="0"/>
          <w:marBottom w:val="0"/>
          <w:divBdr>
            <w:top w:val="none" w:sz="0" w:space="0" w:color="auto"/>
            <w:left w:val="none" w:sz="0" w:space="0" w:color="auto"/>
            <w:bottom w:val="none" w:sz="0" w:space="0" w:color="auto"/>
            <w:right w:val="none" w:sz="0" w:space="0" w:color="auto"/>
          </w:divBdr>
        </w:div>
      </w:divsChild>
    </w:div>
    <w:div w:id="1607498054">
      <w:bodyDiv w:val="1"/>
      <w:marLeft w:val="0"/>
      <w:marRight w:val="0"/>
      <w:marTop w:val="0"/>
      <w:marBottom w:val="0"/>
      <w:divBdr>
        <w:top w:val="none" w:sz="0" w:space="0" w:color="auto"/>
        <w:left w:val="none" w:sz="0" w:space="0" w:color="auto"/>
        <w:bottom w:val="none" w:sz="0" w:space="0" w:color="auto"/>
        <w:right w:val="none" w:sz="0" w:space="0" w:color="auto"/>
      </w:divBdr>
    </w:div>
    <w:div w:id="1632050178">
      <w:bodyDiv w:val="1"/>
      <w:marLeft w:val="0"/>
      <w:marRight w:val="0"/>
      <w:marTop w:val="0"/>
      <w:marBottom w:val="0"/>
      <w:divBdr>
        <w:top w:val="none" w:sz="0" w:space="0" w:color="auto"/>
        <w:left w:val="none" w:sz="0" w:space="0" w:color="auto"/>
        <w:bottom w:val="none" w:sz="0" w:space="0" w:color="auto"/>
        <w:right w:val="none" w:sz="0" w:space="0" w:color="auto"/>
      </w:divBdr>
    </w:div>
    <w:div w:id="1732146528">
      <w:bodyDiv w:val="1"/>
      <w:marLeft w:val="0"/>
      <w:marRight w:val="0"/>
      <w:marTop w:val="0"/>
      <w:marBottom w:val="0"/>
      <w:divBdr>
        <w:top w:val="none" w:sz="0" w:space="0" w:color="auto"/>
        <w:left w:val="none" w:sz="0" w:space="0" w:color="auto"/>
        <w:bottom w:val="none" w:sz="0" w:space="0" w:color="auto"/>
        <w:right w:val="none" w:sz="0" w:space="0" w:color="auto"/>
      </w:divBdr>
    </w:div>
    <w:div w:id="1810975088">
      <w:bodyDiv w:val="1"/>
      <w:marLeft w:val="0"/>
      <w:marRight w:val="0"/>
      <w:marTop w:val="0"/>
      <w:marBottom w:val="0"/>
      <w:divBdr>
        <w:top w:val="none" w:sz="0" w:space="0" w:color="auto"/>
        <w:left w:val="none" w:sz="0" w:space="0" w:color="auto"/>
        <w:bottom w:val="none" w:sz="0" w:space="0" w:color="auto"/>
        <w:right w:val="none" w:sz="0" w:space="0" w:color="auto"/>
      </w:divBdr>
      <w:divsChild>
        <w:div w:id="1498770645">
          <w:marLeft w:val="0"/>
          <w:marRight w:val="0"/>
          <w:marTop w:val="0"/>
          <w:marBottom w:val="0"/>
          <w:divBdr>
            <w:top w:val="none" w:sz="0" w:space="0" w:color="auto"/>
            <w:left w:val="none" w:sz="0" w:space="0" w:color="auto"/>
            <w:bottom w:val="none" w:sz="0" w:space="0" w:color="auto"/>
            <w:right w:val="none" w:sz="0" w:space="0" w:color="auto"/>
          </w:divBdr>
        </w:div>
        <w:div w:id="1080449455">
          <w:marLeft w:val="0"/>
          <w:marRight w:val="0"/>
          <w:marTop w:val="0"/>
          <w:marBottom w:val="0"/>
          <w:divBdr>
            <w:top w:val="none" w:sz="0" w:space="0" w:color="auto"/>
            <w:left w:val="none" w:sz="0" w:space="0" w:color="auto"/>
            <w:bottom w:val="none" w:sz="0" w:space="0" w:color="auto"/>
            <w:right w:val="none" w:sz="0" w:space="0" w:color="auto"/>
          </w:divBdr>
        </w:div>
        <w:div w:id="1081174557">
          <w:marLeft w:val="0"/>
          <w:marRight w:val="0"/>
          <w:marTop w:val="0"/>
          <w:marBottom w:val="0"/>
          <w:divBdr>
            <w:top w:val="none" w:sz="0" w:space="0" w:color="auto"/>
            <w:left w:val="none" w:sz="0" w:space="0" w:color="auto"/>
            <w:bottom w:val="none" w:sz="0" w:space="0" w:color="auto"/>
            <w:right w:val="none" w:sz="0" w:space="0" w:color="auto"/>
          </w:divBdr>
        </w:div>
        <w:div w:id="2139372316">
          <w:marLeft w:val="0"/>
          <w:marRight w:val="0"/>
          <w:marTop w:val="0"/>
          <w:marBottom w:val="0"/>
          <w:divBdr>
            <w:top w:val="none" w:sz="0" w:space="0" w:color="auto"/>
            <w:left w:val="none" w:sz="0" w:space="0" w:color="auto"/>
            <w:bottom w:val="none" w:sz="0" w:space="0" w:color="auto"/>
            <w:right w:val="none" w:sz="0" w:space="0" w:color="auto"/>
          </w:divBdr>
        </w:div>
        <w:div w:id="1086611636">
          <w:marLeft w:val="0"/>
          <w:marRight w:val="0"/>
          <w:marTop w:val="0"/>
          <w:marBottom w:val="0"/>
          <w:divBdr>
            <w:top w:val="none" w:sz="0" w:space="0" w:color="auto"/>
            <w:left w:val="none" w:sz="0" w:space="0" w:color="auto"/>
            <w:bottom w:val="none" w:sz="0" w:space="0" w:color="auto"/>
            <w:right w:val="none" w:sz="0" w:space="0" w:color="auto"/>
          </w:divBdr>
        </w:div>
        <w:div w:id="160314307">
          <w:marLeft w:val="0"/>
          <w:marRight w:val="0"/>
          <w:marTop w:val="0"/>
          <w:marBottom w:val="0"/>
          <w:divBdr>
            <w:top w:val="none" w:sz="0" w:space="0" w:color="auto"/>
            <w:left w:val="none" w:sz="0" w:space="0" w:color="auto"/>
            <w:bottom w:val="none" w:sz="0" w:space="0" w:color="auto"/>
            <w:right w:val="none" w:sz="0" w:space="0" w:color="auto"/>
          </w:divBdr>
        </w:div>
        <w:div w:id="1404328694">
          <w:marLeft w:val="0"/>
          <w:marRight w:val="0"/>
          <w:marTop w:val="0"/>
          <w:marBottom w:val="0"/>
          <w:divBdr>
            <w:top w:val="none" w:sz="0" w:space="0" w:color="auto"/>
            <w:left w:val="none" w:sz="0" w:space="0" w:color="auto"/>
            <w:bottom w:val="none" w:sz="0" w:space="0" w:color="auto"/>
            <w:right w:val="none" w:sz="0" w:space="0" w:color="auto"/>
          </w:divBdr>
        </w:div>
        <w:div w:id="1050225744">
          <w:marLeft w:val="0"/>
          <w:marRight w:val="0"/>
          <w:marTop w:val="0"/>
          <w:marBottom w:val="0"/>
          <w:divBdr>
            <w:top w:val="none" w:sz="0" w:space="0" w:color="auto"/>
            <w:left w:val="none" w:sz="0" w:space="0" w:color="auto"/>
            <w:bottom w:val="none" w:sz="0" w:space="0" w:color="auto"/>
            <w:right w:val="none" w:sz="0" w:space="0" w:color="auto"/>
          </w:divBdr>
        </w:div>
        <w:div w:id="360471842">
          <w:marLeft w:val="0"/>
          <w:marRight w:val="0"/>
          <w:marTop w:val="0"/>
          <w:marBottom w:val="0"/>
          <w:divBdr>
            <w:top w:val="none" w:sz="0" w:space="0" w:color="auto"/>
            <w:left w:val="none" w:sz="0" w:space="0" w:color="auto"/>
            <w:bottom w:val="none" w:sz="0" w:space="0" w:color="auto"/>
            <w:right w:val="none" w:sz="0" w:space="0" w:color="auto"/>
          </w:divBdr>
        </w:div>
        <w:div w:id="98575502">
          <w:marLeft w:val="0"/>
          <w:marRight w:val="0"/>
          <w:marTop w:val="0"/>
          <w:marBottom w:val="0"/>
          <w:divBdr>
            <w:top w:val="none" w:sz="0" w:space="0" w:color="auto"/>
            <w:left w:val="none" w:sz="0" w:space="0" w:color="auto"/>
            <w:bottom w:val="none" w:sz="0" w:space="0" w:color="auto"/>
            <w:right w:val="none" w:sz="0" w:space="0" w:color="auto"/>
          </w:divBdr>
        </w:div>
        <w:div w:id="2031373321">
          <w:marLeft w:val="0"/>
          <w:marRight w:val="0"/>
          <w:marTop w:val="0"/>
          <w:marBottom w:val="0"/>
          <w:divBdr>
            <w:top w:val="none" w:sz="0" w:space="0" w:color="auto"/>
            <w:left w:val="none" w:sz="0" w:space="0" w:color="auto"/>
            <w:bottom w:val="none" w:sz="0" w:space="0" w:color="auto"/>
            <w:right w:val="none" w:sz="0" w:space="0" w:color="auto"/>
          </w:divBdr>
        </w:div>
        <w:div w:id="38285912">
          <w:marLeft w:val="0"/>
          <w:marRight w:val="0"/>
          <w:marTop w:val="0"/>
          <w:marBottom w:val="0"/>
          <w:divBdr>
            <w:top w:val="none" w:sz="0" w:space="0" w:color="auto"/>
            <w:left w:val="none" w:sz="0" w:space="0" w:color="auto"/>
            <w:bottom w:val="none" w:sz="0" w:space="0" w:color="auto"/>
            <w:right w:val="none" w:sz="0" w:space="0" w:color="auto"/>
          </w:divBdr>
        </w:div>
        <w:div w:id="1949701358">
          <w:marLeft w:val="0"/>
          <w:marRight w:val="0"/>
          <w:marTop w:val="0"/>
          <w:marBottom w:val="0"/>
          <w:divBdr>
            <w:top w:val="none" w:sz="0" w:space="0" w:color="auto"/>
            <w:left w:val="none" w:sz="0" w:space="0" w:color="auto"/>
            <w:bottom w:val="none" w:sz="0" w:space="0" w:color="auto"/>
            <w:right w:val="none" w:sz="0" w:space="0" w:color="auto"/>
          </w:divBdr>
        </w:div>
        <w:div w:id="116215963">
          <w:marLeft w:val="0"/>
          <w:marRight w:val="0"/>
          <w:marTop w:val="0"/>
          <w:marBottom w:val="0"/>
          <w:divBdr>
            <w:top w:val="none" w:sz="0" w:space="0" w:color="auto"/>
            <w:left w:val="none" w:sz="0" w:space="0" w:color="auto"/>
            <w:bottom w:val="none" w:sz="0" w:space="0" w:color="auto"/>
            <w:right w:val="none" w:sz="0" w:space="0" w:color="auto"/>
          </w:divBdr>
        </w:div>
        <w:div w:id="2064864024">
          <w:marLeft w:val="0"/>
          <w:marRight w:val="0"/>
          <w:marTop w:val="0"/>
          <w:marBottom w:val="0"/>
          <w:divBdr>
            <w:top w:val="none" w:sz="0" w:space="0" w:color="auto"/>
            <w:left w:val="none" w:sz="0" w:space="0" w:color="auto"/>
            <w:bottom w:val="none" w:sz="0" w:space="0" w:color="auto"/>
            <w:right w:val="none" w:sz="0" w:space="0" w:color="auto"/>
          </w:divBdr>
        </w:div>
        <w:div w:id="1451363923">
          <w:marLeft w:val="0"/>
          <w:marRight w:val="0"/>
          <w:marTop w:val="0"/>
          <w:marBottom w:val="0"/>
          <w:divBdr>
            <w:top w:val="none" w:sz="0" w:space="0" w:color="auto"/>
            <w:left w:val="none" w:sz="0" w:space="0" w:color="auto"/>
            <w:bottom w:val="none" w:sz="0" w:space="0" w:color="auto"/>
            <w:right w:val="none" w:sz="0" w:space="0" w:color="auto"/>
          </w:divBdr>
        </w:div>
        <w:div w:id="597060806">
          <w:marLeft w:val="0"/>
          <w:marRight w:val="0"/>
          <w:marTop w:val="0"/>
          <w:marBottom w:val="0"/>
          <w:divBdr>
            <w:top w:val="none" w:sz="0" w:space="0" w:color="auto"/>
            <w:left w:val="none" w:sz="0" w:space="0" w:color="auto"/>
            <w:bottom w:val="none" w:sz="0" w:space="0" w:color="auto"/>
            <w:right w:val="none" w:sz="0" w:space="0" w:color="auto"/>
          </w:divBdr>
        </w:div>
        <w:div w:id="85811100">
          <w:marLeft w:val="0"/>
          <w:marRight w:val="0"/>
          <w:marTop w:val="0"/>
          <w:marBottom w:val="0"/>
          <w:divBdr>
            <w:top w:val="none" w:sz="0" w:space="0" w:color="auto"/>
            <w:left w:val="none" w:sz="0" w:space="0" w:color="auto"/>
            <w:bottom w:val="none" w:sz="0" w:space="0" w:color="auto"/>
            <w:right w:val="none" w:sz="0" w:space="0" w:color="auto"/>
          </w:divBdr>
        </w:div>
        <w:div w:id="302850964">
          <w:marLeft w:val="0"/>
          <w:marRight w:val="0"/>
          <w:marTop w:val="0"/>
          <w:marBottom w:val="0"/>
          <w:divBdr>
            <w:top w:val="none" w:sz="0" w:space="0" w:color="auto"/>
            <w:left w:val="none" w:sz="0" w:space="0" w:color="auto"/>
            <w:bottom w:val="none" w:sz="0" w:space="0" w:color="auto"/>
            <w:right w:val="none" w:sz="0" w:space="0" w:color="auto"/>
          </w:divBdr>
        </w:div>
      </w:divsChild>
    </w:div>
    <w:div w:id="1861580060">
      <w:bodyDiv w:val="1"/>
      <w:marLeft w:val="0"/>
      <w:marRight w:val="0"/>
      <w:marTop w:val="0"/>
      <w:marBottom w:val="0"/>
      <w:divBdr>
        <w:top w:val="none" w:sz="0" w:space="0" w:color="auto"/>
        <w:left w:val="none" w:sz="0" w:space="0" w:color="auto"/>
        <w:bottom w:val="none" w:sz="0" w:space="0" w:color="auto"/>
        <w:right w:val="none" w:sz="0" w:space="0" w:color="auto"/>
      </w:divBdr>
    </w:div>
    <w:div w:id="1935086887">
      <w:bodyDiv w:val="1"/>
      <w:marLeft w:val="0"/>
      <w:marRight w:val="0"/>
      <w:marTop w:val="0"/>
      <w:marBottom w:val="0"/>
      <w:divBdr>
        <w:top w:val="none" w:sz="0" w:space="0" w:color="auto"/>
        <w:left w:val="none" w:sz="0" w:space="0" w:color="auto"/>
        <w:bottom w:val="none" w:sz="0" w:space="0" w:color="auto"/>
        <w:right w:val="none" w:sz="0" w:space="0" w:color="auto"/>
      </w:divBdr>
      <w:divsChild>
        <w:div w:id="572161770">
          <w:marLeft w:val="0"/>
          <w:marRight w:val="0"/>
          <w:marTop w:val="0"/>
          <w:marBottom w:val="0"/>
          <w:divBdr>
            <w:top w:val="none" w:sz="0" w:space="0" w:color="auto"/>
            <w:left w:val="none" w:sz="0" w:space="0" w:color="auto"/>
            <w:bottom w:val="none" w:sz="0" w:space="0" w:color="auto"/>
            <w:right w:val="none" w:sz="0" w:space="0" w:color="auto"/>
          </w:divBdr>
        </w:div>
        <w:div w:id="2007244701">
          <w:marLeft w:val="0"/>
          <w:marRight w:val="0"/>
          <w:marTop w:val="0"/>
          <w:marBottom w:val="0"/>
          <w:divBdr>
            <w:top w:val="none" w:sz="0" w:space="0" w:color="auto"/>
            <w:left w:val="none" w:sz="0" w:space="0" w:color="auto"/>
            <w:bottom w:val="none" w:sz="0" w:space="0" w:color="auto"/>
            <w:right w:val="none" w:sz="0" w:space="0" w:color="auto"/>
          </w:divBdr>
        </w:div>
        <w:div w:id="1607275451">
          <w:marLeft w:val="0"/>
          <w:marRight w:val="0"/>
          <w:marTop w:val="0"/>
          <w:marBottom w:val="0"/>
          <w:divBdr>
            <w:top w:val="none" w:sz="0" w:space="0" w:color="auto"/>
            <w:left w:val="none" w:sz="0" w:space="0" w:color="auto"/>
            <w:bottom w:val="none" w:sz="0" w:space="0" w:color="auto"/>
            <w:right w:val="none" w:sz="0" w:space="0" w:color="auto"/>
          </w:divBdr>
        </w:div>
        <w:div w:id="2043749704">
          <w:marLeft w:val="0"/>
          <w:marRight w:val="0"/>
          <w:marTop w:val="0"/>
          <w:marBottom w:val="0"/>
          <w:divBdr>
            <w:top w:val="none" w:sz="0" w:space="0" w:color="auto"/>
            <w:left w:val="none" w:sz="0" w:space="0" w:color="auto"/>
            <w:bottom w:val="none" w:sz="0" w:space="0" w:color="auto"/>
            <w:right w:val="none" w:sz="0" w:space="0" w:color="auto"/>
          </w:divBdr>
        </w:div>
        <w:div w:id="1458991628">
          <w:marLeft w:val="0"/>
          <w:marRight w:val="0"/>
          <w:marTop w:val="0"/>
          <w:marBottom w:val="0"/>
          <w:divBdr>
            <w:top w:val="none" w:sz="0" w:space="0" w:color="auto"/>
            <w:left w:val="none" w:sz="0" w:space="0" w:color="auto"/>
            <w:bottom w:val="none" w:sz="0" w:space="0" w:color="auto"/>
            <w:right w:val="none" w:sz="0" w:space="0" w:color="auto"/>
          </w:divBdr>
        </w:div>
        <w:div w:id="1888953876">
          <w:marLeft w:val="0"/>
          <w:marRight w:val="0"/>
          <w:marTop w:val="0"/>
          <w:marBottom w:val="0"/>
          <w:divBdr>
            <w:top w:val="none" w:sz="0" w:space="0" w:color="auto"/>
            <w:left w:val="none" w:sz="0" w:space="0" w:color="auto"/>
            <w:bottom w:val="none" w:sz="0" w:space="0" w:color="auto"/>
            <w:right w:val="none" w:sz="0" w:space="0" w:color="auto"/>
          </w:divBdr>
        </w:div>
        <w:div w:id="1654412033">
          <w:marLeft w:val="0"/>
          <w:marRight w:val="0"/>
          <w:marTop w:val="0"/>
          <w:marBottom w:val="0"/>
          <w:divBdr>
            <w:top w:val="none" w:sz="0" w:space="0" w:color="auto"/>
            <w:left w:val="none" w:sz="0" w:space="0" w:color="auto"/>
            <w:bottom w:val="none" w:sz="0" w:space="0" w:color="auto"/>
            <w:right w:val="none" w:sz="0" w:space="0" w:color="auto"/>
          </w:divBdr>
        </w:div>
      </w:divsChild>
    </w:div>
    <w:div w:id="2036345833">
      <w:bodyDiv w:val="1"/>
      <w:marLeft w:val="0"/>
      <w:marRight w:val="0"/>
      <w:marTop w:val="0"/>
      <w:marBottom w:val="0"/>
      <w:divBdr>
        <w:top w:val="none" w:sz="0" w:space="0" w:color="auto"/>
        <w:left w:val="none" w:sz="0" w:space="0" w:color="auto"/>
        <w:bottom w:val="none" w:sz="0" w:space="0" w:color="auto"/>
        <w:right w:val="none" w:sz="0" w:space="0" w:color="auto"/>
      </w:divBdr>
      <w:divsChild>
        <w:div w:id="1514995841">
          <w:marLeft w:val="0"/>
          <w:marRight w:val="0"/>
          <w:marTop w:val="0"/>
          <w:marBottom w:val="0"/>
          <w:divBdr>
            <w:top w:val="none" w:sz="0" w:space="0" w:color="auto"/>
            <w:left w:val="none" w:sz="0" w:space="0" w:color="auto"/>
            <w:bottom w:val="none" w:sz="0" w:space="0" w:color="auto"/>
            <w:right w:val="none" w:sz="0" w:space="0" w:color="auto"/>
          </w:divBdr>
        </w:div>
        <w:div w:id="1675495673">
          <w:marLeft w:val="0"/>
          <w:marRight w:val="0"/>
          <w:marTop w:val="0"/>
          <w:marBottom w:val="0"/>
          <w:divBdr>
            <w:top w:val="none" w:sz="0" w:space="0" w:color="auto"/>
            <w:left w:val="none" w:sz="0" w:space="0" w:color="auto"/>
            <w:bottom w:val="none" w:sz="0" w:space="0" w:color="auto"/>
            <w:right w:val="none" w:sz="0" w:space="0" w:color="auto"/>
          </w:divBdr>
        </w:div>
        <w:div w:id="1044215619">
          <w:marLeft w:val="0"/>
          <w:marRight w:val="0"/>
          <w:marTop w:val="0"/>
          <w:marBottom w:val="0"/>
          <w:divBdr>
            <w:top w:val="none" w:sz="0" w:space="0" w:color="auto"/>
            <w:left w:val="none" w:sz="0" w:space="0" w:color="auto"/>
            <w:bottom w:val="none" w:sz="0" w:space="0" w:color="auto"/>
            <w:right w:val="none" w:sz="0" w:space="0" w:color="auto"/>
          </w:divBdr>
        </w:div>
        <w:div w:id="1717199073">
          <w:marLeft w:val="0"/>
          <w:marRight w:val="0"/>
          <w:marTop w:val="0"/>
          <w:marBottom w:val="0"/>
          <w:divBdr>
            <w:top w:val="none" w:sz="0" w:space="0" w:color="auto"/>
            <w:left w:val="none" w:sz="0" w:space="0" w:color="auto"/>
            <w:bottom w:val="none" w:sz="0" w:space="0" w:color="auto"/>
            <w:right w:val="none" w:sz="0" w:space="0" w:color="auto"/>
          </w:divBdr>
        </w:div>
        <w:div w:id="12277672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knihy.abz.cz/obchod/autor-suman-hreblay-marian-suman-hreblay" TargetMode="External"/><Relationship Id="rId21" Type="http://schemas.openxmlformats.org/officeDocument/2006/relationships/hyperlink" Target="https://digilib.k.utb.cz" TargetMode="External"/><Relationship Id="rId42" Type="http://schemas.openxmlformats.org/officeDocument/2006/relationships/hyperlink" Target="https://katalog.k.utb.cz/Record/23692" TargetMode="External"/><Relationship Id="rId63" Type="http://schemas.openxmlformats.org/officeDocument/2006/relationships/hyperlink" Target="http://katalog.k.utb.cz/F/?func=find-b&amp;find_code=SYS&amp;request=22090" TargetMode="External"/><Relationship Id="rId84" Type="http://schemas.openxmlformats.org/officeDocument/2006/relationships/hyperlink" Target="https://is.muni.cz/do/rect/el/estud/praf/2019podzim/dusevni_vlastnictvi/web/index.html" TargetMode="External"/><Relationship Id="rId138" Type="http://schemas.openxmlformats.org/officeDocument/2006/relationships/hyperlink" Target="https://www.researchgate.net/publication/348055808_Determining_Parametrical_Functions_Defining_the_Deformations_of_a_Plane_Strain_Tensile_Rubber_Sample?_sg%5B0%5D=aE6DbRDqMTxjwhA_Fu2TMB22aDHQ5BO2T3ioJNcj77qsG74jyw3C_q4RmFh5m4wvhMdieAJjNuwcIb23JXJhadw_jv0WELDxHVk9ILt0.aMUJH94I5zRVjzhksOkDA_aCSbO3zo0bn901NecMrjcXjuWu7v7UuH7TIT8geFiv1VbJQ-Hvr5acCFaYkS8q7w" TargetMode="External"/><Relationship Id="rId107" Type="http://schemas.openxmlformats.org/officeDocument/2006/relationships/hyperlink" Target="https://vufind.katalog.k.utb.cz/Record/87487" TargetMode="External"/><Relationship Id="rId11" Type="http://schemas.openxmlformats.org/officeDocument/2006/relationships/image" Target="media/image1.png"/><Relationship Id="rId32" Type="http://schemas.openxmlformats.org/officeDocument/2006/relationships/hyperlink" Target="http://katalog.k.utb.cz/F/?func=find-b&amp;find_code=SYS&amp;request=28667" TargetMode="External"/><Relationship Id="rId53" Type="http://schemas.openxmlformats.org/officeDocument/2006/relationships/hyperlink" Target="https://katalog.k.utb.cz/Record/26040" TargetMode="External"/><Relationship Id="rId74" Type="http://schemas.openxmlformats.org/officeDocument/2006/relationships/hyperlink" Target="https://katalog.k.utb.cz/Record/55425" TargetMode="External"/><Relationship Id="rId128" Type="http://schemas.openxmlformats.org/officeDocument/2006/relationships/hyperlink" Target="https://www.ruv.cz/app/artwork/ArtworkDetail?label=abdfdbe3-0bab-470f-960a-fedddfbfb0e5&amp;list=3" TargetMode="External"/><Relationship Id="rId149" Type="http://schemas.openxmlformats.org/officeDocument/2006/relationships/hyperlink" Target="http://www.utb.cz/file/57918/download/" TargetMode="External"/><Relationship Id="rId5" Type="http://schemas.openxmlformats.org/officeDocument/2006/relationships/numbering" Target="numbering.xml"/><Relationship Id="rId95" Type="http://schemas.openxmlformats.org/officeDocument/2006/relationships/hyperlink" Target="https://ec.europa.eu/info/business-economy-euro/product-safety-and-requirements/product-safety_cs" TargetMode="External"/><Relationship Id="rId22" Type="http://schemas.openxmlformats.org/officeDocument/2006/relationships/hyperlink" Target="https://digilib.k.utb.cz" TargetMode="External"/><Relationship Id="rId27" Type="http://schemas.openxmlformats.org/officeDocument/2006/relationships/hyperlink" Target="file:///\\nakladatelstvi\Laurence%20King%20Publishing.html" TargetMode="External"/><Relationship Id="rId43" Type="http://schemas.openxmlformats.org/officeDocument/2006/relationships/hyperlink" Target="https://katalog.k.utb.cz/Record/57889" TargetMode="External"/><Relationship Id="rId48" Type="http://schemas.openxmlformats.org/officeDocument/2006/relationships/hyperlink" Target="https://stag.utb.cz/portal/studium/prohlizeni.html?pc_phs=-2121444242&amp;pc_mode=view&amp;pc_windowid=7321&amp;pc_phase=action&amp;pc_pagenavigationalstate=AAAAAQAENzMyMRMBAAAAAQAIc3RhdGVLZXkAAAABABQtOTIyMzM3MjAzNjg1NDc3NTA2OAAAAAA*&amp;pc_type=portlet&amp;pc_interactionstate=JBPNS_rO0ABXeQAA51Y2l0ZWxVY2l0aWRubwAAAAEABTE4NjI3ABBwcm9obGl6ZW5pQWN0aW9uAAAAAQA8Y3ouemN1LnN0YWcucG9ydGxldHMxNjgucHJvaGxpemVuaS51Y2l0ZWwuVWNpdGVsRGV0YWlsQWN0aW9uAAZkZXRhaWwAAAABAAp1Y2l0ZWxJbmZvAAdfX0VPRl9f&amp;pc_windowstate=normal&amp;pc_navigationalstate=JBPNS_rO0ABXctAAhzdGF0ZUtleQAAAAEAFC05MjIzMzcyMDM2ODU0Nzc1MDY4AAdfX0VPRl9f" TargetMode="External"/><Relationship Id="rId64" Type="http://schemas.openxmlformats.org/officeDocument/2006/relationships/hyperlink" Target="http://katalog.k.utb.cz/F/?func=find-b&amp;find_code=SYS&amp;request=34220" TargetMode="External"/><Relationship Id="rId69" Type="http://schemas.openxmlformats.org/officeDocument/2006/relationships/hyperlink" Target="http://search.ebscohost.com/login.aspx?direct=true&amp;db=nlebk&amp;AN=378605&amp;lang=cs&amp;site=ehost-live&amp;authtype=ip,shib&amp;custid=s3936755" TargetMode="External"/><Relationship Id="rId113" Type="http://schemas.openxmlformats.org/officeDocument/2006/relationships/hyperlink" Target="https://vufind.katalog.k.utb.cz/Record/26324" TargetMode="External"/><Relationship Id="rId118" Type="http://schemas.openxmlformats.org/officeDocument/2006/relationships/hyperlink" Target="https://www.enbook.sk/catalog/product/view/id/1166561?gclid=CjwKCAjwnIr1BRAWEiwA6GpwNVZ6MQO0lx9LAHDvKRw8AcmrCeyPVZz7t6oL_ZUrXtyhVZNMxS_eIRoCkUcQAvD_BwE//" TargetMode="External"/><Relationship Id="rId134" Type="http://schemas.openxmlformats.org/officeDocument/2006/relationships/hyperlink" Target="https://www.researchgate.net/scientific-contributions/S-Datta-2150246998" TargetMode="External"/><Relationship Id="rId139" Type="http://schemas.openxmlformats.org/officeDocument/2006/relationships/hyperlink" Target="https://publikace.k.utb.cz/browse?type=author&amp;value=Maloch,%20Jaroslav" TargetMode="External"/><Relationship Id="rId80" Type="http://schemas.openxmlformats.org/officeDocument/2006/relationships/hyperlink" Target="http://www.vtc.com/products/Rhino-3D-tutorials.htm" TargetMode="External"/><Relationship Id="rId85" Type="http://schemas.openxmlformats.org/officeDocument/2006/relationships/hyperlink" Target="https://www.mup.cz/adlerova-eva-machu-matej-peckova-adela-pravni-ochrana-prumysloveho-vlastnictvi-v-asijskych-zemich/" TargetMode="External"/><Relationship Id="rId150" Type="http://schemas.openxmlformats.org/officeDocument/2006/relationships/hyperlink" Target="http://www.utb.cz/file/57918/download/" TargetMode="External"/><Relationship Id="rId155" Type="http://schemas.microsoft.com/office/2011/relationships/people" Target="people.xml"/><Relationship Id="rId12" Type="http://schemas.openxmlformats.org/officeDocument/2006/relationships/hyperlink" Target="https://www.utb.cz/univerzita/uredni-deska/ruzne/vyrocni-zpravy/" TargetMode="External"/><Relationship Id="rId17" Type="http://schemas.openxmlformats.org/officeDocument/2006/relationships/hyperlink" Target="https://fmk.utb.cz/o-fakulte/uredni-deska/" TargetMode="External"/><Relationship Id="rId33" Type="http://schemas.openxmlformats.org/officeDocument/2006/relationships/hyperlink" Target="http://katalog.k.utb.cz/F/?func=find-b&amp;find_code=SYS&amp;request=28667" TargetMode="External"/><Relationship Id="rId38" Type="http://schemas.openxmlformats.org/officeDocument/2006/relationships/hyperlink" Target="https://katalog.k.utb.cz/Record/23692" TargetMode="External"/><Relationship Id="rId59" Type="http://schemas.openxmlformats.org/officeDocument/2006/relationships/hyperlink" Target="http://knihy.abz.cz/obchod/nakladatelstvi-barrister-a-principal" TargetMode="External"/><Relationship Id="rId103" Type="http://schemas.openxmlformats.org/officeDocument/2006/relationships/hyperlink" Target="http://www.demicron.com/download/docs/v5/WF5_GettingStarted-II.pdf" TargetMode="External"/><Relationship Id="rId108" Type="http://schemas.openxmlformats.org/officeDocument/2006/relationships/hyperlink" Target="https://vufind.katalog.k.utb.cz/Record/88300" TargetMode="External"/><Relationship Id="rId124" Type="http://schemas.openxmlformats.org/officeDocument/2006/relationships/hyperlink" Target="http://www.demicron.com/download/docs/v5/WF5_3DModeling.pdf" TargetMode="External"/><Relationship Id="rId129" Type="http://schemas.openxmlformats.org/officeDocument/2006/relationships/hyperlink" Target="https://www.ruv.cz/app/artwork/ArtworkDetail?label=810fb457-2378-4341-83f4-80c2fe523b60&amp;list=3" TargetMode="External"/><Relationship Id="rId54" Type="http://schemas.openxmlformats.org/officeDocument/2006/relationships/hyperlink" Target="https://katalog.k.utb.cz/Record/88710" TargetMode="External"/><Relationship Id="rId70" Type="http://schemas.openxmlformats.org/officeDocument/2006/relationships/hyperlink" Target="https://katalog.k.utb.cz/Record/52951" TargetMode="External"/><Relationship Id="rId75" Type="http://schemas.openxmlformats.org/officeDocument/2006/relationships/hyperlink" Target="https://katalog.k.utb.cz/Record/58188" TargetMode="External"/><Relationship Id="rId91" Type="http://schemas.openxmlformats.org/officeDocument/2006/relationships/hyperlink" Target="https://ec.europa.eu/info/business-economy-euro/product-safety-and-requirements/product-safety_cs" TargetMode="External"/><Relationship Id="rId96" Type="http://schemas.openxmlformats.org/officeDocument/2006/relationships/hyperlink" Target="https://ec.europa.eu/safety-gate-alerts/screen/webReport" TargetMode="External"/><Relationship Id="rId140" Type="http://schemas.openxmlformats.org/officeDocument/2006/relationships/hyperlink" Target="https://publikace.k.utb.cz/browse?type=author&amp;value=Hn%C3%A1tkov%C3%A1,%20Eva" TargetMode="External"/><Relationship Id="rId145" Type="http://schemas.openxmlformats.org/officeDocument/2006/relationships/hyperlink" Target="http://stag.utb.cz/portal/" TargetMode="External"/><Relationship Id="rId1" Type="http://schemas.openxmlformats.org/officeDocument/2006/relationships/customXml" Target="../customXml/item1.xml"/><Relationship Id="rId6" Type="http://schemas.openxmlformats.org/officeDocument/2006/relationships/styles" Target="styles.xml"/><Relationship Id="rId23" Type="http://schemas.openxmlformats.org/officeDocument/2006/relationships/hyperlink" Target="https://digilib.k.utb.cz" TargetMode="External"/><Relationship Id="rId28" Type="http://schemas.openxmlformats.org/officeDocument/2006/relationships/hyperlink" Target="http://katalog.k.utb.cz/F/?func=find-b&amp;find_code=SYS&amp;request=24576" TargetMode="External"/><Relationship Id="rId49" Type="http://schemas.openxmlformats.org/officeDocument/2006/relationships/hyperlink" Target="https://stag.utb.cz/portal/studium/prohlizeni.html?pc_phs=-2121444242&amp;pc_mode=view&amp;pc_windowid=7321&amp;pc_phase=action&amp;pc_pagenavigationalstate=AAAAAQAENzMyMRMBAAAAAQAIc3RhdGVLZXkAAAABABQtOTIyMzM3MjAzNjg1NDc3NTA2OAAAAAA*&amp;pc_type=portlet&amp;pc_interactionstate=JBPNS_rO0ABXeQAA51Y2l0ZWxVY2l0aWRubwAAAAEABTE4NjI3ABBwcm9obGl6ZW5pQWN0aW9uAAAAAQA8Y3ouemN1LnN0YWcucG9ydGxldHMxNjgucHJvaGxpemVuaS51Y2l0ZWwuVWNpdGVsRGV0YWlsQWN0aW9uAAZkZXRhaWwAAAABAAp1Y2l0ZWxJbmZvAAdfX0VPRl9f&amp;pc_windowstate=normal&amp;pc_navigationalstate=JBPNS_rO0ABXctAAhzdGF0ZUtleQAAAAEAFC05MjIzMzcyMDM2ODU0Nzc1MDY4AAdfX0VPRl9f" TargetMode="External"/><Relationship Id="rId114" Type="http://schemas.openxmlformats.org/officeDocument/2006/relationships/hyperlink" Target="https://vufind.katalog.k.utb.cz/Record/55805" TargetMode="External"/><Relationship Id="rId119" Type="http://schemas.openxmlformats.org/officeDocument/2006/relationships/hyperlink" Target="http://www.demicron.com/download/docs/v5/WF5_GettingStarted-I.pdf" TargetMode="External"/><Relationship Id="rId44" Type="http://schemas.openxmlformats.org/officeDocument/2006/relationships/hyperlink" Target="https://stag.utb.cz/portal/studium/prohlizeni.html?pc_phs=-2121444242&amp;pc_mode=view&amp;pc_windowid=7321&amp;pc_phase=action&amp;pc_pagenavigationalstate=AAAAAQAENzMyMRMBAAAAAQAIc3RhdGVLZXkAAAABABQtOTIyMzM3MjAzNjg1NDc3NTA2OAAAAAA*&amp;pc_type=portlet&amp;pc_interactionstate=JBPNS_rO0ABXeQAA51Y2l0ZWxVY2l0aWRubwAAAAEABTE4NjI3ABBwcm9obGl6ZW5pQWN0aW9uAAAAAQA8Y3ouemN1LnN0YWcucG9ydGxldHMxNjgucHJvaGxpemVuaS51Y2l0ZWwuVWNpdGVsRGV0YWlsQWN0aW9uAAZkZXRhaWwAAAABAAp1Y2l0ZWxJbmZvAAdfX0VPRl9f&amp;pc_windowstate=normal&amp;pc_navigationalstate=JBPNS_rO0ABXctAAhzdGF0ZUtleQAAAAEAFC05MjIzMzcyMDM2ODU0Nzc1MDY4AAdfX0VPRl9f" TargetMode="External"/><Relationship Id="rId60" Type="http://schemas.openxmlformats.org/officeDocument/2006/relationships/hyperlink" Target="http://katalog.k.utb.cz/F/?func=find-b&amp;find_code=SYS&amp;request=56741" TargetMode="External"/><Relationship Id="rId65" Type="http://schemas.openxmlformats.org/officeDocument/2006/relationships/hyperlink" Target="http://katalog.k.utb.cz/F/?func=find-b&amp;find_code=SYS&amp;request=56741" TargetMode="External"/><Relationship Id="rId81" Type="http://schemas.openxmlformats.org/officeDocument/2006/relationships/hyperlink" Target="https://vimeo.com/album/64106" TargetMode="External"/><Relationship Id="rId86" Type="http://schemas.openxmlformats.org/officeDocument/2006/relationships/hyperlink" Target="https://euipo.europa.eu/ohimportal/en/web/observatory/observatory-publications" TargetMode="External"/><Relationship Id="rId130" Type="http://schemas.openxmlformats.org/officeDocument/2006/relationships/hyperlink" Target="https://www.ruv.cz/app/artwork/ArtworkDetail?label=3d132fbe-02b2-4e2e-a78a-2673b8b2ea1b&amp;list=3" TargetMode="External"/><Relationship Id="rId135" Type="http://schemas.openxmlformats.org/officeDocument/2006/relationships/hyperlink" Target="https://www.researchgate.net/profile/Martin-Stenicka-3" TargetMode="External"/><Relationship Id="rId151" Type="http://schemas.openxmlformats.org/officeDocument/2006/relationships/hyperlink" Target="http://www.nace.cz/" TargetMode="External"/><Relationship Id="rId156" Type="http://schemas.openxmlformats.org/officeDocument/2006/relationships/theme" Target="theme/theme1.xml"/><Relationship Id="rId13" Type="http://schemas.openxmlformats.org/officeDocument/2006/relationships/hyperlink" Target="https://fmk.utb.cz/o-fakulte/uredni-deska/vyrocni-zpravy/" TargetMode="External"/><Relationship Id="rId18" Type="http://schemas.openxmlformats.org/officeDocument/2006/relationships/hyperlink" Target="https://www.utb.cz/univerzita/uredni-deska/ruzne/zprava-o-vnitrnim-hodnoceni-kvality-utb-ve-zline/" TargetMode="External"/><Relationship Id="rId39" Type="http://schemas.openxmlformats.org/officeDocument/2006/relationships/hyperlink" Target="https://katalog.k.utb.cz/Record/57301" TargetMode="External"/><Relationship Id="rId109" Type="http://schemas.openxmlformats.org/officeDocument/2006/relationships/hyperlink" Target="https://vufind.katalog.k.utb.cz/Record/26324" TargetMode="External"/><Relationship Id="rId34" Type="http://schemas.openxmlformats.org/officeDocument/2006/relationships/hyperlink" Target="http://katalog.k.utb.cz/F/?func=find-b&amp;find_code=SYS&amp;request=16406" TargetMode="External"/><Relationship Id="rId50" Type="http://schemas.openxmlformats.org/officeDocument/2006/relationships/hyperlink" Target="https://katalog.k.utb.cz/Record/23692" TargetMode="External"/><Relationship Id="rId55" Type="http://schemas.openxmlformats.org/officeDocument/2006/relationships/hyperlink" Target="https://katalog.k.utb.cz/Record/33360" TargetMode="External"/><Relationship Id="rId76" Type="http://schemas.openxmlformats.org/officeDocument/2006/relationships/hyperlink" Target="https://vimeo.com/album/64106" TargetMode="External"/><Relationship Id="rId97" Type="http://schemas.openxmlformats.org/officeDocument/2006/relationships/hyperlink" Target="http://www.demicron.com/download/docs/v5/WF5_GettingStarted-I.pdf" TargetMode="External"/><Relationship Id="rId104" Type="http://schemas.openxmlformats.org/officeDocument/2006/relationships/hyperlink" Target="http://tecfa.unige.ch/guides/vrml/vrmlman/node5.html" TargetMode="External"/><Relationship Id="rId120" Type="http://schemas.openxmlformats.org/officeDocument/2006/relationships/hyperlink" Target="http://www.demicron.com/download/docs/v5/WF5_GettingStarted-II.pdf" TargetMode="External"/><Relationship Id="rId125" Type="http://schemas.openxmlformats.org/officeDocument/2006/relationships/hyperlink" Target="http://old.vscht.cz/anl/matejka/" TargetMode="External"/><Relationship Id="rId141" Type="http://schemas.openxmlformats.org/officeDocument/2006/relationships/hyperlink" Target="https://publikace.k.utb.cz/browse?type=author&amp;value=%C5%BDaludek,%20Milan" TargetMode="External"/><Relationship Id="rId146" Type="http://schemas.openxmlformats.org/officeDocument/2006/relationships/hyperlink" Target="https://spoluprace.fmk.utb.cz/" TargetMode="External"/><Relationship Id="rId7" Type="http://schemas.openxmlformats.org/officeDocument/2006/relationships/settings" Target="settings.xml"/><Relationship Id="rId71" Type="http://schemas.openxmlformats.org/officeDocument/2006/relationships/hyperlink" Target="https://katalog.k.utb.cz/Record/26918" TargetMode="External"/><Relationship Id="rId92" Type="http://schemas.openxmlformats.org/officeDocument/2006/relationships/hyperlink" Target="https://ec.europa.eu/safety-gate-alerts/screen/webReport" TargetMode="External"/><Relationship Id="rId2" Type="http://schemas.openxmlformats.org/officeDocument/2006/relationships/customXml" Target="../customXml/item2.xml"/><Relationship Id="rId29" Type="http://schemas.openxmlformats.org/officeDocument/2006/relationships/hyperlink" Target="http://katalog.k.utb.cz/F/?func=find-b&amp;find_code=SYS&amp;request=28667" TargetMode="External"/><Relationship Id="rId24" Type="http://schemas.openxmlformats.org/officeDocument/2006/relationships/hyperlink" Target="https://digilib.k.utb.cz" TargetMode="External"/><Relationship Id="rId40" Type="http://schemas.openxmlformats.org/officeDocument/2006/relationships/hyperlink" Target="https://stag.utb.cz/portal/studium/prohlizeni.html?pc_phs=-2121444242&amp;pc_mode=view&amp;pc_windowid=7321&amp;pc_phase=action&amp;pc_pagenavigationalstate=AAAAAQAENzMyMRMBAAAAAQAIc3RhdGVLZXkAAAABABQtOTIyMzM3MjAzNjg1NDc3NTA2OAAAAAA*&amp;pc_type=portlet&amp;pc_interactionstate=JBPNS_rO0ABXeQAA51Y2l0ZWxVY2l0aWRubwAAAAEABTE4NjI3ABBwcm9obGl6ZW5pQWN0aW9uAAAAAQA8Y3ouemN1LnN0YWcucG9ydGxldHMxNjgucHJvaGxpemVuaS51Y2l0ZWwuVWNpdGVsRGV0YWlsQWN0aW9uAAZkZXRhaWwAAAABAAp1Y2l0ZWxJbmZvAAdfX0VPRl9f&amp;pc_windowstate=normal&amp;pc_navigationalstate=JBPNS_rO0ABXctAAhzdGF0ZUtleQAAAAEAFC05MjIzMzcyMDM2ODU0Nzc1MDY4AAdfX0VPRl9f" TargetMode="External"/><Relationship Id="rId45" Type="http://schemas.openxmlformats.org/officeDocument/2006/relationships/hyperlink" Target="https://stag.utb.cz/portal/studium/prohlizeni.html?pc_phs=-2121444242&amp;pc_mode=view&amp;pc_windowid=7321&amp;pc_phase=action&amp;pc_pagenavigationalstate=AAAAAQAENzMyMRMBAAAAAQAIc3RhdGVLZXkAAAABABQtOTIyMzM3MjAzNjg1NDc3NTA2OAAAAAA*&amp;pc_type=portlet&amp;pc_interactionstate=JBPNS_rO0ABXeQAA51Y2l0ZWxVY2l0aWRubwAAAAEABTE4NjI3ABBwcm9obGl6ZW5pQWN0aW9uAAAAAQA8Y3ouemN1LnN0YWcucG9ydGxldHMxNjgucHJvaGxpemVuaS51Y2l0ZWwuVWNpdGVsRGV0YWlsQWN0aW9uAAZkZXRhaWwAAAABAAp1Y2l0ZWxJbmZvAAdfX0VPRl9f&amp;pc_windowstate=normal&amp;pc_navigationalstate=JBPNS_rO0ABXctAAhzdGF0ZUtleQAAAAEAFC05MjIzMzcyMDM2ODU0Nzc1MDY4AAdfX0VPRl9f" TargetMode="External"/><Relationship Id="rId66" Type="http://schemas.openxmlformats.org/officeDocument/2006/relationships/hyperlink" Target="http://katalog.k.utb.cz/F/?func=find-b&amp;find_code=SYS&amp;request=88497" TargetMode="External"/><Relationship Id="rId87" Type="http://schemas.openxmlformats.org/officeDocument/2006/relationships/hyperlink" Target="https://upv.gov.cz/files/uploads/PDF_Dokumenty/msp/Brozura_MSP_Obuv.pdf" TargetMode="External"/><Relationship Id="rId110" Type="http://schemas.openxmlformats.org/officeDocument/2006/relationships/hyperlink" Target="https://vufind.katalog.k.utb.cz/Record/55805" TargetMode="External"/><Relationship Id="rId115" Type="http://schemas.openxmlformats.org/officeDocument/2006/relationships/hyperlink" Target="https://wave.rozhlas.cz/otevrene-hlavy-5981017/o-poradu" TargetMode="External"/><Relationship Id="rId131" Type="http://schemas.openxmlformats.org/officeDocument/2006/relationships/hyperlink" Target="https://doi.org/10.1515/9783035624410-005" TargetMode="External"/><Relationship Id="rId136" Type="http://schemas.openxmlformats.org/officeDocument/2006/relationships/hyperlink" Target="https://www.researchgate.net/profile/Jaroslav-Maloch" TargetMode="External"/><Relationship Id="rId61" Type="http://schemas.openxmlformats.org/officeDocument/2006/relationships/hyperlink" Target="http://katalog.k.utb.cz/F/?func=find-b&amp;find_code=SYS&amp;request=29977" TargetMode="External"/><Relationship Id="rId82" Type="http://schemas.openxmlformats.org/officeDocument/2006/relationships/hyperlink" Target="http://www.grasshopper3d.com/video/video/listTagged?tag=tutorial&amp;sort=mostPopular" TargetMode="External"/><Relationship Id="rId152" Type="http://schemas.openxmlformats.org/officeDocument/2006/relationships/hyperlink" Target="https://into.aalto.fi/display/enmuoma/Contemporary+Design+2022-2024" TargetMode="External"/><Relationship Id="rId19" Type="http://schemas.openxmlformats.org/officeDocument/2006/relationships/hyperlink" Target="https://digilib.k.utb.cz" TargetMode="External"/><Relationship Id="rId14" Type="http://schemas.openxmlformats.org/officeDocument/2006/relationships/hyperlink" Target="https://www.utb.cz/univerzita/uredni-deska/ruzne/strategicky-zamer/" TargetMode="External"/><Relationship Id="rId30" Type="http://schemas.openxmlformats.org/officeDocument/2006/relationships/hyperlink" Target="http://katalog.k.utb.cz/F/?func=find-b&amp;find_code=SYS&amp;request=16406" TargetMode="External"/><Relationship Id="rId35" Type="http://schemas.openxmlformats.org/officeDocument/2006/relationships/hyperlink" Target="https://stag.utb.cz/portal/studium/prohlizeni.html?pc_phs=-2121444242&amp;pc_mode=view&amp;pc_windowid=7321&amp;pc_phase=action&amp;pc_pagenavigationalstate=AAAAAQAENzMyMRMBAAAAAQAIc3RhdGVLZXkAAAABABQtOTIyMzM3MjAzNjg1NDc3NTA2OAAAAAA*&amp;pc_type=portlet&amp;pc_interactionstate=JBPNS_rO0ABXeQAA51Y2l0ZWxVY2l0aWRubwAAAAEABTE4NjI3ABBwcm9obGl6ZW5pQWN0aW9uAAAAAQA8Y3ouemN1LnN0YWcucG9ydGxldHMxNjgucHJvaGxpemVuaS51Y2l0ZWwuVWNpdGVsRGV0YWlsQWN0aW9uAAZkZXRhaWwAAAABAAp1Y2l0ZWxJbmZvAAdfX0VPRl9f&amp;pc_windowstate=normal&amp;pc_navigationalstate=JBPNS_rO0ABXctAAhzdGF0ZUtleQAAAAEAFC05MjIzMzcyMDM2ODU0Nzc1MDY4AAdfX0VPRl9f" TargetMode="External"/><Relationship Id="rId56" Type="http://schemas.openxmlformats.org/officeDocument/2006/relationships/hyperlink" Target="https://katalog.k.utb.cz/Record/36400" TargetMode="External"/><Relationship Id="rId77" Type="http://schemas.openxmlformats.org/officeDocument/2006/relationships/hyperlink" Target="http://www.grasshopper3d.com/video/video/listTagged?tag=tutorial&amp;sort=mostPopular" TargetMode="External"/><Relationship Id="rId100" Type="http://schemas.openxmlformats.org/officeDocument/2006/relationships/hyperlink" Target="http://www.demicron.com/download/wirefusion/dlwf.html" TargetMode="External"/><Relationship Id="rId105" Type="http://schemas.openxmlformats.org/officeDocument/2006/relationships/hyperlink" Target="http://www.demicron.com/download/wirefusion/dlwf.html" TargetMode="External"/><Relationship Id="rId126" Type="http://schemas.openxmlformats.org/officeDocument/2006/relationships/hyperlink" Target="https://www.ruv.cz/app/artwork/ArtworkDetail?label=d0e10fba-0a72-4922-9d44-1112b75aa7cf&amp;list=3" TargetMode="External"/><Relationship Id="rId147" Type="http://schemas.openxmlformats.org/officeDocument/2006/relationships/hyperlink" Target="http://www.utb.cz/file/57918/download/" TargetMode="External"/><Relationship Id="rId8" Type="http://schemas.openxmlformats.org/officeDocument/2006/relationships/webSettings" Target="webSettings.xml"/><Relationship Id="rId51" Type="http://schemas.openxmlformats.org/officeDocument/2006/relationships/hyperlink" Target="https://katalog.k.utb.cz/Record/57889" TargetMode="External"/><Relationship Id="rId72" Type="http://schemas.openxmlformats.org/officeDocument/2006/relationships/hyperlink" Target="https://katalog.k.utb.cz/Record/58215" TargetMode="External"/><Relationship Id="rId93" Type="http://schemas.openxmlformats.org/officeDocument/2006/relationships/hyperlink" Target="https://is.muni.cz/do/rect/el/estud/praf/2019podzim/dusevni_vlastnictvi/web/index.html" TargetMode="External"/><Relationship Id="rId98" Type="http://schemas.openxmlformats.org/officeDocument/2006/relationships/hyperlink" Target="http://www.demicron.com/download/docs/v5/WF5_GettingStarted-II.pdf" TargetMode="External"/><Relationship Id="rId121" Type="http://schemas.openxmlformats.org/officeDocument/2006/relationships/hyperlink" Target="http://tecfa.unige.ch/guides/vrml/vrmlman/node5.html" TargetMode="External"/><Relationship Id="rId142" Type="http://schemas.openxmlformats.org/officeDocument/2006/relationships/hyperlink" Target="https://publikace.k.utb.cz/browse?type=author&amp;value=Kr%C3%A1tk%C3%BD,%20Petr" TargetMode="External"/><Relationship Id="rId3" Type="http://schemas.openxmlformats.org/officeDocument/2006/relationships/customXml" Target="../customXml/item3.xml"/><Relationship Id="rId25" Type="http://schemas.openxmlformats.org/officeDocument/2006/relationships/hyperlink" Target="http://www.monocle.com" TargetMode="External"/><Relationship Id="rId46" Type="http://schemas.openxmlformats.org/officeDocument/2006/relationships/hyperlink" Target="https://katalog.k.utb.cz/Record/23692" TargetMode="External"/><Relationship Id="rId67" Type="http://schemas.openxmlformats.org/officeDocument/2006/relationships/hyperlink" Target="http://katalog.k.utb.cz/F/?func=find-b&amp;find_code=SYS&amp;request=22090" TargetMode="External"/><Relationship Id="rId116" Type="http://schemas.openxmlformats.org/officeDocument/2006/relationships/hyperlink" Target="https://wave.rozhlas.cz/otevrene-hlavy-5981017/o-poradu" TargetMode="External"/><Relationship Id="rId137" Type="http://schemas.openxmlformats.org/officeDocument/2006/relationships/hyperlink" Target="https://www.researchgate.net/profile/Radek-Stocek-2" TargetMode="External"/><Relationship Id="rId20" Type="http://schemas.openxmlformats.org/officeDocument/2006/relationships/hyperlink" Target="https://digilib.k.utb.cz" TargetMode="External"/><Relationship Id="rId41" Type="http://schemas.openxmlformats.org/officeDocument/2006/relationships/hyperlink" Target="https://stag.utb.cz/portal/studium/prohlizeni.html?pc_phs=-2121444242&amp;pc_mode=view&amp;pc_windowid=7321&amp;pc_phase=action&amp;pc_pagenavigationalstate=AAAAAQAENzMyMRMBAAAAAQAIc3RhdGVLZXkAAAABABQtOTIyMzM3MjAzNjg1NDc3NTA2OAAAAAA*&amp;pc_type=portlet&amp;pc_interactionstate=JBPNS_rO0ABXeQAA51Y2l0ZWxVY2l0aWRubwAAAAEABTE4NjI3ABBwcm9obGl6ZW5pQWN0aW9uAAAAAQA8Y3ouemN1LnN0YWcucG9ydGxldHMxNjgucHJvaGxpemVuaS51Y2l0ZWwuVWNpdGVsRGV0YWlsQWN0aW9uAAZkZXRhaWwAAAABAAp1Y2l0ZWxJbmZvAAdfX0VPRl9f&amp;pc_windowstate=normal&amp;pc_navigationalstate=JBPNS_rO0ABXctAAhzdGF0ZUtleQAAAAEAFC05MjIzMzcyMDM2ODU0Nzc1MDY4AAdfX0VPRl9f" TargetMode="External"/><Relationship Id="rId62" Type="http://schemas.openxmlformats.org/officeDocument/2006/relationships/hyperlink" Target="http://katalog.k.utb.cz/F/?func=find-b&amp;find_code=SYS&amp;request=88497" TargetMode="External"/><Relationship Id="rId83" Type="http://schemas.openxmlformats.org/officeDocument/2006/relationships/hyperlink" Target="https://www.youtube.com/results?search_query=Grasshopper+Rhino" TargetMode="External"/><Relationship Id="rId88" Type="http://schemas.openxmlformats.org/officeDocument/2006/relationships/hyperlink" Target="https://upv.gov.cz/files/uploads/PDF_Dokumenty/msp/Brozura_MSP_Kuze.pdf" TargetMode="External"/><Relationship Id="rId111" Type="http://schemas.openxmlformats.org/officeDocument/2006/relationships/hyperlink" Target="https://vufind.katalog.k.utb.cz/Record/87487" TargetMode="External"/><Relationship Id="rId132" Type="http://schemas.openxmlformats.org/officeDocument/2006/relationships/hyperlink" Target="https://is.muni.cz/auth/predmety/studijni_plan?plan_id=24590" TargetMode="External"/><Relationship Id="rId153" Type="http://schemas.openxmlformats.org/officeDocument/2006/relationships/footer" Target="footer1.xml"/><Relationship Id="rId15" Type="http://schemas.openxmlformats.org/officeDocument/2006/relationships/hyperlink" Target="https://fmk.utb.cz/o-fakulte/uredni-deska/strategicky-zamer/" TargetMode="External"/><Relationship Id="rId36" Type="http://schemas.openxmlformats.org/officeDocument/2006/relationships/hyperlink" Target="https://stag.utb.cz/portal/studium/prohlizeni.html?pc_phs=-2121444242&amp;pc_mode=view&amp;pc_windowid=7321&amp;pc_phase=action&amp;pc_pagenavigationalstate=AAAAAQAENzMyMRMBAAAAAQAIc3RhdGVLZXkAAAABABQtOTIyMzM3MjAzNjg1NDc3NTA2OAAAAAA*&amp;pc_type=portlet&amp;pc_interactionstate=JBPNS_rO0ABXeQAA51Y2l0ZWxVY2l0aWRubwAAAAEABTE4NjI3ABBwcm9obGl6ZW5pQWN0aW9uAAAAAQA8Y3ouemN1LnN0YWcucG9ydGxldHMxNjgucHJvaGxpemVuaS51Y2l0ZWwuVWNpdGVsRGV0YWlsQWN0aW9uAAZkZXRhaWwAAAABAAp1Y2l0ZWxJbmZvAAdfX0VPRl9f&amp;pc_windowstate=normal&amp;pc_navigationalstate=JBPNS_rO0ABXctAAhzdGF0ZUtleQAAAAEAFC05MjIzMzcyMDM2ODU0Nzc1MDY4AAdfX0VPRl9f" TargetMode="External"/><Relationship Id="rId57" Type="http://schemas.openxmlformats.org/officeDocument/2006/relationships/hyperlink" Target="https://katalog.k.utb.cz/Record/36400" TargetMode="External"/><Relationship Id="rId106" Type="http://schemas.openxmlformats.org/officeDocument/2006/relationships/hyperlink" Target="http://www.demicron.com/download/free.html" TargetMode="External"/><Relationship Id="rId127" Type="http://schemas.openxmlformats.org/officeDocument/2006/relationships/hyperlink" Target="https://www.ruv.cz/app/artwork/ArtworkDetail?label=dc0373df-84d3-4489-811e-144929444dce&amp;list=3" TargetMode="External"/><Relationship Id="rId10" Type="http://schemas.openxmlformats.org/officeDocument/2006/relationships/endnotes" Target="endnotes.xml"/><Relationship Id="rId31" Type="http://schemas.openxmlformats.org/officeDocument/2006/relationships/hyperlink" Target="http://katalog.k.utb.cz/F/?func=find-b&amp;find_code=SYS&amp;request=24576" TargetMode="External"/><Relationship Id="rId52" Type="http://schemas.openxmlformats.org/officeDocument/2006/relationships/hyperlink" Target="https://katalog.k.utb.cz/Record/57301" TargetMode="External"/><Relationship Id="rId73" Type="http://schemas.openxmlformats.org/officeDocument/2006/relationships/hyperlink" Target="https://katalog.k.utb.cz/Record/19385" TargetMode="External"/><Relationship Id="rId78" Type="http://schemas.openxmlformats.org/officeDocument/2006/relationships/hyperlink" Target="https://www.youtube.com/results?search_query=Grasshopper+Rhino" TargetMode="External"/><Relationship Id="rId94" Type="http://schemas.openxmlformats.org/officeDocument/2006/relationships/hyperlink" Target="https://www.sustainable-markets.org/" TargetMode="External"/><Relationship Id="rId99" Type="http://schemas.openxmlformats.org/officeDocument/2006/relationships/hyperlink" Target="http://tecfa.unige.ch/guides/vrml/vrmlman/node5.html" TargetMode="External"/><Relationship Id="rId101" Type="http://schemas.openxmlformats.org/officeDocument/2006/relationships/hyperlink" Target="http://www.demicron.com/download/free.html" TargetMode="External"/><Relationship Id="rId122" Type="http://schemas.openxmlformats.org/officeDocument/2006/relationships/hyperlink" Target="http://www.demicron.com/download/wirefusion/dlwf.html" TargetMode="External"/><Relationship Id="rId143" Type="http://schemas.openxmlformats.org/officeDocument/2006/relationships/hyperlink" Target="https://www.circulardesignsummit.com/" TargetMode="External"/><Relationship Id="rId148" Type="http://schemas.openxmlformats.org/officeDocument/2006/relationships/hyperlink" Target="http://www.utb.cz/file/57918/download/" TargetMode="External"/><Relationship Id="rId4" Type="http://schemas.openxmlformats.org/officeDocument/2006/relationships/customXml" Target="../customXml/item4.xml"/><Relationship Id="rId9" Type="http://schemas.openxmlformats.org/officeDocument/2006/relationships/footnotes" Target="footnotes.xml"/><Relationship Id="rId26" Type="http://schemas.openxmlformats.org/officeDocument/2006/relationships/hyperlink" Target="file:///\\nakladatelstvi\Laurence%20King%20Publishing.html" TargetMode="External"/><Relationship Id="rId47" Type="http://schemas.openxmlformats.org/officeDocument/2006/relationships/hyperlink" Target="https://katalog.k.utb.cz/Record/57889" TargetMode="External"/><Relationship Id="rId68" Type="http://schemas.openxmlformats.org/officeDocument/2006/relationships/hyperlink" Target="http://katalog.k.utb.cz/F/?func=find-b&amp;find_code=SYS&amp;request=34220" TargetMode="External"/><Relationship Id="rId89" Type="http://schemas.openxmlformats.org/officeDocument/2006/relationships/hyperlink" Target="https://upv.gov.cz/files/uploads/PDF_Dokumenty/msp/Brozura_MSP_Nabytek.pdf" TargetMode="External"/><Relationship Id="rId112" Type="http://schemas.openxmlformats.org/officeDocument/2006/relationships/hyperlink" Target="https://vufind.katalog.k.utb.cz/Record/88300" TargetMode="External"/><Relationship Id="rId133" Type="http://schemas.openxmlformats.org/officeDocument/2006/relationships/hyperlink" Target="https://www.researchgate.net/profile/Evghenii-Harea" TargetMode="External"/><Relationship Id="rId154" Type="http://schemas.openxmlformats.org/officeDocument/2006/relationships/fontTable" Target="fontTable.xml"/><Relationship Id="rId16" Type="http://schemas.openxmlformats.org/officeDocument/2006/relationships/hyperlink" Target="https://www.utb.cz/univerzita/uredni-deska/" TargetMode="External"/><Relationship Id="rId37" Type="http://schemas.openxmlformats.org/officeDocument/2006/relationships/hyperlink" Target="https://katalog.k.utb.cz/Record/22180" TargetMode="External"/><Relationship Id="rId58" Type="http://schemas.openxmlformats.org/officeDocument/2006/relationships/hyperlink" Target="https://katalog.k.utb.cz/Record/29982" TargetMode="External"/><Relationship Id="rId79" Type="http://schemas.openxmlformats.org/officeDocument/2006/relationships/hyperlink" Target="https://katalog.k.utb.cz/Record/67386" TargetMode="External"/><Relationship Id="rId102" Type="http://schemas.openxmlformats.org/officeDocument/2006/relationships/hyperlink" Target="http://www.demicron.com/download/docs/v5/WF5_GettingStarted-I.pdf" TargetMode="External"/><Relationship Id="rId123" Type="http://schemas.openxmlformats.org/officeDocument/2006/relationships/hyperlink" Target="http://www.demicron.com/download/free.html" TargetMode="External"/><Relationship Id="rId144" Type="http://schemas.openxmlformats.org/officeDocument/2006/relationships/hyperlink" Target="https://zasklem.com/project/6550/" TargetMode="External"/><Relationship Id="rId90" Type="http://schemas.openxmlformats.org/officeDocument/2006/relationships/hyperlink" Target="https://upv.gov.cz/files/uploads/PDF_Dokumenty/brozury/2020/vypadat_dobre_062015.pdf"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portal.k.utb.cz/databases/alphabetical/?lang=cze" TargetMode="External"/><Relationship Id="rId3" Type="http://schemas.openxmlformats.org/officeDocument/2006/relationships/hyperlink" Target="https://fmk.utb.cz/studium/prijimaci-rizeni/smernice-k-prijimacimu-rizeni/" TargetMode="External"/><Relationship Id="rId7" Type="http://schemas.openxmlformats.org/officeDocument/2006/relationships/hyperlink" Target="http://www.popai.cz/" TargetMode="External"/><Relationship Id="rId2" Type="http://schemas.openxmlformats.org/officeDocument/2006/relationships/hyperlink" Target="https://fmk.utb.cz/o-fakulte/uredni-deska/strategicky-zamer/" TargetMode="External"/><Relationship Id="rId1" Type="http://schemas.openxmlformats.org/officeDocument/2006/relationships/hyperlink" Target="https://www.utb.cz/univerzita/uredni-deska/ruzne/strategicky-zamer/" TargetMode="External"/><Relationship Id="rId6" Type="http://schemas.openxmlformats.org/officeDocument/2006/relationships/hyperlink" Target="https://www.utb.cz/univerzita/uredni-deska/vnitrni-normy-a-predpisy/vnitrni-predpisy/" TargetMode="External"/><Relationship Id="rId5" Type="http://schemas.openxmlformats.org/officeDocument/2006/relationships/hyperlink" Target="https://www.utb.cz/univerzita/uredni-deska/vnitrni-normy-a-predpisy/vnitrni-predpisy/" TargetMode="External"/><Relationship Id="rId4" Type="http://schemas.openxmlformats.org/officeDocument/2006/relationships/hyperlink" Target="https://www.utb.cz/univerzita/o-univerzite/struktura/poradni-sbory/eticka-komise/"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0BDE2826DD57949A3A6EB49BE36A28C" ma:contentTypeVersion="11" ma:contentTypeDescription="Vytvoří nový dokument" ma:contentTypeScope="" ma:versionID="14dd74e3a2e070503b5086ce4235f46a">
  <xsd:schema xmlns:xsd="http://www.w3.org/2001/XMLSchema" xmlns:xs="http://www.w3.org/2001/XMLSchema" xmlns:p="http://schemas.microsoft.com/office/2006/metadata/properties" xmlns:ns3="d42b8b4e-8711-4e4b-bec5-d6773e3c2f65" targetNamespace="http://schemas.microsoft.com/office/2006/metadata/properties" ma:root="true" ma:fieldsID="a2557458d429882fb1e8c75494cc0b81" ns3:_="">
    <xsd:import namespace="d42b8b4e-8711-4e4b-bec5-d6773e3c2f6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LengthInSeconds"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2b8b4e-8711-4e4b-bec5-d6773e3c2f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B84E0756-06E9-4FBB-B544-E4A15D7BFD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2b8b4e-8711-4e4b-bec5-d6773e3c2f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9CD64B7-8FE1-41FF-910A-3880406E4D0A}">
  <ds:schemaRefs>
    <ds:schemaRef ds:uri="http://schemas.microsoft.com/sharepoint/v3/contenttype/forms"/>
  </ds:schemaRefs>
</ds:datastoreItem>
</file>

<file path=customXml/itemProps3.xml><?xml version="1.0" encoding="utf-8"?>
<ds:datastoreItem xmlns:ds="http://schemas.openxmlformats.org/officeDocument/2006/customXml" ds:itemID="{8AB15651-1B55-46AB-9084-204E9F45C15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4712C1D-C721-4E26-82AD-5285A27694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94685</Words>
  <Characters>558645</Characters>
  <Application>Microsoft Office Word</Application>
  <DocSecurity>0</DocSecurity>
  <Lines>4655</Lines>
  <Paragraphs>1304</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652026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Jana Janíková</dc:creator>
  <cp:keywords/>
  <dc:description/>
  <cp:lastModifiedBy>Josef Kocourek</cp:lastModifiedBy>
  <cp:revision>6</cp:revision>
  <cp:lastPrinted>2023-03-31T10:56:00Z</cp:lastPrinted>
  <dcterms:created xsi:type="dcterms:W3CDTF">2023-05-30T10:32:00Z</dcterms:created>
  <dcterms:modified xsi:type="dcterms:W3CDTF">2023-05-30T10:39:00Z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0x01010020BDE2826DD57949A3A6EB49BE36A28C</vt:lpwstr>
  </property>
</Properties>
</file>